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B2069" w14:textId="77777777" w:rsidR="00B752E4" w:rsidRDefault="00B752E4">
      <w:pPr>
        <w:pStyle w:val="Header"/>
        <w:tabs>
          <w:tab w:val="clear" w:pos="4320"/>
          <w:tab w:val="clear" w:pos="8640"/>
        </w:tabs>
        <w:rPr>
          <w:rFonts w:ascii="Arial" w:hAnsi="Arial" w:cs="Arial"/>
        </w:rPr>
      </w:pPr>
    </w:p>
    <w:p w14:paraId="07B71B76" w14:textId="77777777" w:rsidR="00B752E4" w:rsidRDefault="00B752E4">
      <w:pPr>
        <w:rPr>
          <w:rFonts w:ascii="Arial" w:hAnsi="Arial" w:cs="Arial"/>
        </w:rPr>
      </w:pPr>
    </w:p>
    <w:p w14:paraId="16A54401" w14:textId="77777777" w:rsidR="00B752E4" w:rsidRDefault="00B752E4">
      <w:pPr>
        <w:rPr>
          <w:rFonts w:ascii="Arial" w:hAnsi="Arial" w:cs="Arial"/>
          <w:sz w:val="48"/>
        </w:rPr>
      </w:pPr>
    </w:p>
    <w:p w14:paraId="5D2E8E70" w14:textId="77777777" w:rsidR="00B752E4" w:rsidRDefault="00B752E4">
      <w:pPr>
        <w:rPr>
          <w:rFonts w:ascii="Arial" w:hAnsi="Arial" w:cs="Arial"/>
          <w:sz w:val="48"/>
        </w:rPr>
      </w:pPr>
    </w:p>
    <w:p w14:paraId="5E1B41BE" w14:textId="77777777" w:rsidR="00B752E4" w:rsidRDefault="00B752E4">
      <w:pPr>
        <w:rPr>
          <w:rFonts w:ascii="Arial" w:hAnsi="Arial" w:cs="Arial"/>
          <w:b/>
          <w:bCs/>
          <w:sz w:val="52"/>
        </w:rPr>
      </w:pPr>
    </w:p>
    <w:p w14:paraId="56B5F4CF" w14:textId="77777777" w:rsidR="00B752E4" w:rsidRDefault="00B752E4">
      <w:pPr>
        <w:rPr>
          <w:rFonts w:ascii="Arial" w:hAnsi="Arial" w:cs="Arial"/>
          <w:b/>
          <w:bCs/>
          <w:sz w:val="52"/>
        </w:rPr>
      </w:pPr>
    </w:p>
    <w:p w14:paraId="1D7D7A6D" w14:textId="77777777" w:rsidR="00B752E4" w:rsidRDefault="00B752E4">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71CE572D" w14:textId="77777777" w:rsidR="00B752E4" w:rsidRDefault="00B752E4">
      <w:pPr>
        <w:rPr>
          <w:rFonts w:ascii="Arial" w:hAnsi="Arial" w:cs="Arial"/>
          <w:b/>
          <w:bCs/>
          <w:i/>
          <w:iCs/>
        </w:rPr>
      </w:pPr>
    </w:p>
    <w:p w14:paraId="13F3404D" w14:textId="77777777" w:rsidR="000F5B0E" w:rsidRDefault="00B752E4" w:rsidP="00374634">
      <w:pPr>
        <w:pStyle w:val="Heading3"/>
        <w:rPr>
          <w:lang w:val="en-US"/>
        </w:rPr>
      </w:pPr>
      <w:r>
        <w:t xml:space="preserve">Request Type (REQTYP): M      </w:t>
      </w:r>
    </w:p>
    <w:p w14:paraId="75F693A0" w14:textId="77777777" w:rsidR="000F5B0E" w:rsidRDefault="000F5B0E" w:rsidP="00374634">
      <w:pPr>
        <w:pStyle w:val="Heading3"/>
        <w:rPr>
          <w:lang w:val="en-US"/>
        </w:rPr>
      </w:pPr>
    </w:p>
    <w:p w14:paraId="4C2E4941" w14:textId="77777777" w:rsidR="00A30163" w:rsidRPr="00A30163" w:rsidRDefault="00A30163" w:rsidP="00A30163">
      <w:pPr>
        <w:autoSpaceDE w:val="0"/>
        <w:autoSpaceDN w:val="0"/>
        <w:adjustRightInd w:val="0"/>
        <w:rPr>
          <w:rFonts w:ascii="Arial" w:hAnsi="Arial" w:cs="Arial"/>
          <w:b/>
          <w:bCs/>
          <w:i/>
          <w:lang w:val="x-none" w:eastAsia="x-none"/>
        </w:rPr>
      </w:pPr>
      <w:r w:rsidRPr="00A30163">
        <w:rPr>
          <w:rFonts w:ascii="Arial" w:hAnsi="Arial" w:cs="Arial"/>
          <w:b/>
          <w:bCs/>
          <w:i/>
          <w:lang w:val="x-none" w:eastAsia="x-none"/>
        </w:rPr>
        <w:t>AT&amp;T November 2025 Release</w:t>
      </w:r>
    </w:p>
    <w:p w14:paraId="26BD1EA1" w14:textId="77777777" w:rsidR="00A30163" w:rsidRPr="00A30163" w:rsidRDefault="00A30163" w:rsidP="00A30163">
      <w:pPr>
        <w:autoSpaceDE w:val="0"/>
        <w:autoSpaceDN w:val="0"/>
        <w:adjustRightInd w:val="0"/>
        <w:rPr>
          <w:rFonts w:ascii="Arial" w:hAnsi="Arial" w:cs="Arial"/>
          <w:b/>
          <w:bCs/>
          <w:i/>
          <w:lang w:val="x-none" w:eastAsia="x-none"/>
        </w:rPr>
      </w:pPr>
    </w:p>
    <w:p w14:paraId="24D194EF" w14:textId="404CBC10" w:rsidR="00B752E4" w:rsidRDefault="00A30163" w:rsidP="00A30163">
      <w:pPr>
        <w:autoSpaceDE w:val="0"/>
        <w:autoSpaceDN w:val="0"/>
        <w:adjustRightInd w:val="0"/>
        <w:rPr>
          <w:rFonts w:ascii="Arial" w:hAnsi="Arial" w:cs="Arial"/>
          <w:b/>
          <w:bCs/>
          <w:sz w:val="22"/>
          <w:szCs w:val="22"/>
          <w:lang w:val="fr-FR"/>
        </w:rPr>
      </w:pPr>
      <w:r w:rsidRPr="00A30163">
        <w:rPr>
          <w:rFonts w:ascii="Arial" w:hAnsi="Arial" w:cs="Arial"/>
          <w:b/>
          <w:bCs/>
          <w:i/>
          <w:lang w:val="x-none" w:eastAsia="x-none"/>
        </w:rPr>
        <w:t>Catalog Publication Date: 9/29/2025 - Catalog Version: 41.0</w:t>
      </w:r>
    </w:p>
    <w:p w14:paraId="174B6BE5" w14:textId="77777777" w:rsidR="00B752E4" w:rsidRDefault="00B752E4">
      <w:pPr>
        <w:autoSpaceDE w:val="0"/>
        <w:autoSpaceDN w:val="0"/>
        <w:adjustRightInd w:val="0"/>
        <w:rPr>
          <w:rFonts w:ascii="Arial" w:hAnsi="Arial" w:cs="Arial"/>
          <w:b/>
          <w:bCs/>
          <w:sz w:val="22"/>
          <w:szCs w:val="22"/>
          <w:lang w:val="fr-FR"/>
        </w:rPr>
      </w:pPr>
    </w:p>
    <w:p w14:paraId="4376E637" w14:textId="77777777" w:rsidR="00B752E4" w:rsidRDefault="00B752E4">
      <w:pPr>
        <w:autoSpaceDE w:val="0"/>
        <w:autoSpaceDN w:val="0"/>
        <w:adjustRightInd w:val="0"/>
        <w:rPr>
          <w:rFonts w:ascii="Arial" w:hAnsi="Arial" w:cs="Arial"/>
          <w:b/>
          <w:bCs/>
          <w:sz w:val="22"/>
          <w:szCs w:val="22"/>
          <w:lang w:val="fr-FR"/>
        </w:rPr>
      </w:pPr>
    </w:p>
    <w:p w14:paraId="436AA465" w14:textId="77777777" w:rsidR="00B752E4" w:rsidRDefault="00B752E4">
      <w:pPr>
        <w:autoSpaceDE w:val="0"/>
        <w:autoSpaceDN w:val="0"/>
        <w:adjustRightInd w:val="0"/>
        <w:rPr>
          <w:rFonts w:ascii="Arial" w:hAnsi="Arial" w:cs="Arial"/>
          <w:b/>
          <w:bCs/>
          <w:sz w:val="22"/>
          <w:szCs w:val="22"/>
          <w:lang w:val="fr-FR"/>
        </w:rPr>
      </w:pPr>
    </w:p>
    <w:p w14:paraId="6D319D6A" w14:textId="77777777" w:rsidR="00B752E4" w:rsidRDefault="00B752E4">
      <w:pPr>
        <w:autoSpaceDE w:val="0"/>
        <w:autoSpaceDN w:val="0"/>
        <w:adjustRightInd w:val="0"/>
        <w:rPr>
          <w:rFonts w:ascii="Arial" w:hAnsi="Arial" w:cs="Arial"/>
          <w:b/>
          <w:bCs/>
          <w:sz w:val="22"/>
          <w:szCs w:val="22"/>
          <w:lang w:val="fr-FR"/>
        </w:rPr>
      </w:pPr>
    </w:p>
    <w:p w14:paraId="2370ECD6" w14:textId="77777777" w:rsidR="00B752E4" w:rsidRDefault="00B752E4">
      <w:pPr>
        <w:autoSpaceDE w:val="0"/>
        <w:autoSpaceDN w:val="0"/>
        <w:adjustRightInd w:val="0"/>
        <w:rPr>
          <w:rFonts w:ascii="Arial" w:hAnsi="Arial" w:cs="Arial"/>
          <w:b/>
          <w:bCs/>
          <w:sz w:val="22"/>
          <w:szCs w:val="22"/>
          <w:lang w:val="fr-FR"/>
        </w:rPr>
      </w:pPr>
    </w:p>
    <w:p w14:paraId="3E3A9500" w14:textId="77777777" w:rsidR="00B752E4" w:rsidRDefault="00B752E4">
      <w:pPr>
        <w:autoSpaceDE w:val="0"/>
        <w:autoSpaceDN w:val="0"/>
        <w:adjustRightInd w:val="0"/>
        <w:rPr>
          <w:rFonts w:ascii="Arial" w:hAnsi="Arial" w:cs="Arial"/>
          <w:b/>
          <w:bCs/>
          <w:sz w:val="22"/>
          <w:szCs w:val="22"/>
          <w:lang w:val="fr-FR"/>
        </w:rPr>
      </w:pPr>
    </w:p>
    <w:p w14:paraId="6872F0DF" w14:textId="77777777" w:rsidR="00B752E4" w:rsidRDefault="00B752E4">
      <w:pPr>
        <w:autoSpaceDE w:val="0"/>
        <w:autoSpaceDN w:val="0"/>
        <w:adjustRightInd w:val="0"/>
        <w:rPr>
          <w:rFonts w:ascii="Arial" w:hAnsi="Arial" w:cs="Arial"/>
          <w:b/>
          <w:bCs/>
          <w:sz w:val="22"/>
          <w:szCs w:val="22"/>
          <w:lang w:val="fr-FR"/>
        </w:rPr>
      </w:pPr>
    </w:p>
    <w:p w14:paraId="1C8F8CFB" w14:textId="77777777" w:rsidR="00B752E4" w:rsidRDefault="00B752E4">
      <w:pPr>
        <w:autoSpaceDE w:val="0"/>
        <w:autoSpaceDN w:val="0"/>
        <w:adjustRightInd w:val="0"/>
        <w:rPr>
          <w:rFonts w:ascii="Arial" w:hAnsi="Arial" w:cs="Arial"/>
          <w:b/>
          <w:bCs/>
          <w:sz w:val="22"/>
          <w:szCs w:val="22"/>
          <w:lang w:val="fr-FR"/>
        </w:rPr>
      </w:pPr>
    </w:p>
    <w:p w14:paraId="4A203739" w14:textId="77777777" w:rsidR="00B752E4" w:rsidRDefault="00B752E4">
      <w:pPr>
        <w:autoSpaceDE w:val="0"/>
        <w:autoSpaceDN w:val="0"/>
        <w:adjustRightInd w:val="0"/>
        <w:rPr>
          <w:rFonts w:ascii="Arial" w:hAnsi="Arial" w:cs="Arial"/>
          <w:b/>
          <w:bCs/>
          <w:sz w:val="22"/>
          <w:szCs w:val="22"/>
          <w:lang w:val="fr-FR"/>
        </w:rPr>
      </w:pPr>
    </w:p>
    <w:p w14:paraId="50F36ED5" w14:textId="77777777" w:rsidR="00B752E4" w:rsidRDefault="00B752E4">
      <w:pPr>
        <w:autoSpaceDE w:val="0"/>
        <w:autoSpaceDN w:val="0"/>
        <w:adjustRightInd w:val="0"/>
        <w:rPr>
          <w:rFonts w:ascii="Arial" w:hAnsi="Arial" w:cs="Arial"/>
          <w:b/>
          <w:bCs/>
          <w:sz w:val="22"/>
          <w:szCs w:val="22"/>
          <w:lang w:val="fr-FR"/>
        </w:rPr>
      </w:pPr>
    </w:p>
    <w:p w14:paraId="25EFB527" w14:textId="77777777" w:rsidR="00B752E4" w:rsidRDefault="00B752E4">
      <w:pPr>
        <w:autoSpaceDE w:val="0"/>
        <w:autoSpaceDN w:val="0"/>
        <w:adjustRightInd w:val="0"/>
        <w:rPr>
          <w:rFonts w:ascii="Arial" w:hAnsi="Arial" w:cs="Arial"/>
          <w:b/>
          <w:bCs/>
          <w:sz w:val="22"/>
          <w:szCs w:val="22"/>
          <w:lang w:val="fr-FR"/>
        </w:rPr>
      </w:pPr>
    </w:p>
    <w:p w14:paraId="78054F7D" w14:textId="77777777" w:rsidR="00B752E4" w:rsidRDefault="00B752E4">
      <w:pPr>
        <w:autoSpaceDE w:val="0"/>
        <w:autoSpaceDN w:val="0"/>
        <w:adjustRightInd w:val="0"/>
        <w:rPr>
          <w:rFonts w:ascii="Arial" w:hAnsi="Arial" w:cs="Arial"/>
          <w:b/>
          <w:bCs/>
          <w:sz w:val="22"/>
          <w:szCs w:val="22"/>
          <w:lang w:val="fr-FR"/>
        </w:rPr>
      </w:pPr>
    </w:p>
    <w:p w14:paraId="7EC762B2" w14:textId="77777777" w:rsidR="00B752E4" w:rsidRDefault="00B752E4">
      <w:pPr>
        <w:autoSpaceDE w:val="0"/>
        <w:autoSpaceDN w:val="0"/>
        <w:adjustRightInd w:val="0"/>
        <w:rPr>
          <w:rFonts w:ascii="Arial" w:hAnsi="Arial" w:cs="Arial"/>
          <w:b/>
          <w:bCs/>
          <w:sz w:val="22"/>
          <w:szCs w:val="22"/>
          <w:lang w:val="fr-FR"/>
        </w:rPr>
      </w:pPr>
    </w:p>
    <w:p w14:paraId="42224345" w14:textId="77777777" w:rsidR="00B752E4" w:rsidRDefault="00B752E4">
      <w:pPr>
        <w:autoSpaceDE w:val="0"/>
        <w:autoSpaceDN w:val="0"/>
        <w:adjustRightInd w:val="0"/>
        <w:rPr>
          <w:rFonts w:ascii="Arial" w:hAnsi="Arial" w:cs="Arial"/>
          <w:b/>
          <w:bCs/>
          <w:sz w:val="22"/>
          <w:szCs w:val="22"/>
          <w:lang w:val="fr-FR"/>
        </w:rPr>
      </w:pPr>
    </w:p>
    <w:p w14:paraId="377B8A9B" w14:textId="77777777" w:rsidR="00B752E4" w:rsidRDefault="00B752E4">
      <w:pPr>
        <w:autoSpaceDE w:val="0"/>
        <w:autoSpaceDN w:val="0"/>
        <w:adjustRightInd w:val="0"/>
        <w:rPr>
          <w:rFonts w:ascii="Arial" w:hAnsi="Arial" w:cs="Arial"/>
          <w:b/>
          <w:bCs/>
          <w:sz w:val="22"/>
          <w:szCs w:val="22"/>
          <w:lang w:val="fr-FR"/>
        </w:rPr>
      </w:pPr>
    </w:p>
    <w:p w14:paraId="19811C4D" w14:textId="77777777" w:rsidR="00B752E4" w:rsidRDefault="00B752E4">
      <w:pPr>
        <w:autoSpaceDE w:val="0"/>
        <w:autoSpaceDN w:val="0"/>
        <w:adjustRightInd w:val="0"/>
        <w:rPr>
          <w:rFonts w:ascii="Arial" w:hAnsi="Arial" w:cs="Arial"/>
          <w:b/>
          <w:bCs/>
          <w:sz w:val="22"/>
          <w:szCs w:val="22"/>
          <w:lang w:val="fr-FR"/>
        </w:rPr>
      </w:pPr>
    </w:p>
    <w:p w14:paraId="09276E19" w14:textId="77777777" w:rsidR="00B752E4" w:rsidRDefault="00B752E4">
      <w:pPr>
        <w:autoSpaceDE w:val="0"/>
        <w:autoSpaceDN w:val="0"/>
        <w:adjustRightInd w:val="0"/>
        <w:rPr>
          <w:rFonts w:ascii="Arial" w:hAnsi="Arial" w:cs="Arial"/>
          <w:b/>
          <w:bCs/>
          <w:sz w:val="22"/>
          <w:szCs w:val="22"/>
          <w:lang w:val="fr-FR"/>
        </w:rPr>
      </w:pPr>
    </w:p>
    <w:p w14:paraId="48B76A6E" w14:textId="77777777" w:rsidR="00B752E4" w:rsidRDefault="00B752E4">
      <w:pPr>
        <w:autoSpaceDE w:val="0"/>
        <w:autoSpaceDN w:val="0"/>
        <w:adjustRightInd w:val="0"/>
        <w:rPr>
          <w:rFonts w:ascii="Arial" w:hAnsi="Arial" w:cs="Arial"/>
          <w:b/>
          <w:bCs/>
          <w:sz w:val="22"/>
          <w:szCs w:val="22"/>
          <w:lang w:val="fr-FR"/>
        </w:rPr>
      </w:pPr>
    </w:p>
    <w:p w14:paraId="3F7AE463" w14:textId="77777777" w:rsidR="00B752E4" w:rsidRDefault="00B752E4">
      <w:pPr>
        <w:autoSpaceDE w:val="0"/>
        <w:autoSpaceDN w:val="0"/>
        <w:adjustRightInd w:val="0"/>
        <w:rPr>
          <w:rFonts w:ascii="Arial" w:hAnsi="Arial" w:cs="Arial"/>
          <w:b/>
          <w:bCs/>
          <w:sz w:val="22"/>
          <w:szCs w:val="22"/>
          <w:lang w:val="fr-FR"/>
        </w:rPr>
      </w:pPr>
    </w:p>
    <w:p w14:paraId="68988F6A" w14:textId="77777777" w:rsidR="00B752E4" w:rsidRDefault="00B752E4">
      <w:pPr>
        <w:autoSpaceDE w:val="0"/>
        <w:autoSpaceDN w:val="0"/>
        <w:adjustRightInd w:val="0"/>
        <w:rPr>
          <w:rFonts w:ascii="Arial" w:hAnsi="Arial" w:cs="Arial"/>
          <w:b/>
          <w:bCs/>
          <w:sz w:val="22"/>
          <w:szCs w:val="22"/>
          <w:lang w:val="fr-FR"/>
        </w:rPr>
      </w:pPr>
    </w:p>
    <w:p w14:paraId="3FC2D376" w14:textId="77777777" w:rsidR="00B752E4" w:rsidRDefault="00B752E4">
      <w:pPr>
        <w:autoSpaceDE w:val="0"/>
        <w:autoSpaceDN w:val="0"/>
        <w:adjustRightInd w:val="0"/>
        <w:rPr>
          <w:rFonts w:ascii="Arial" w:hAnsi="Arial" w:cs="Arial"/>
          <w:b/>
          <w:bCs/>
          <w:sz w:val="22"/>
          <w:szCs w:val="22"/>
          <w:lang w:val="fr-FR"/>
        </w:rPr>
      </w:pPr>
    </w:p>
    <w:p w14:paraId="30373CAC" w14:textId="77777777" w:rsidR="00B752E4" w:rsidRDefault="00B752E4">
      <w:pPr>
        <w:autoSpaceDE w:val="0"/>
        <w:autoSpaceDN w:val="0"/>
        <w:adjustRightInd w:val="0"/>
        <w:rPr>
          <w:rFonts w:ascii="Arial" w:hAnsi="Arial" w:cs="Arial"/>
          <w:b/>
          <w:bCs/>
          <w:sz w:val="22"/>
          <w:szCs w:val="22"/>
          <w:lang w:val="fr-FR"/>
        </w:rPr>
      </w:pPr>
    </w:p>
    <w:p w14:paraId="521F4E0D" w14:textId="77777777" w:rsidR="00B752E4" w:rsidRDefault="00B752E4">
      <w:pPr>
        <w:autoSpaceDE w:val="0"/>
        <w:autoSpaceDN w:val="0"/>
        <w:adjustRightInd w:val="0"/>
        <w:rPr>
          <w:rFonts w:ascii="Arial" w:hAnsi="Arial" w:cs="Arial"/>
          <w:b/>
          <w:bCs/>
          <w:sz w:val="22"/>
          <w:szCs w:val="22"/>
          <w:lang w:val="fr-FR"/>
        </w:rPr>
      </w:pPr>
    </w:p>
    <w:p w14:paraId="16023213" w14:textId="77777777" w:rsidR="00B752E4" w:rsidRDefault="00B752E4">
      <w:pPr>
        <w:autoSpaceDE w:val="0"/>
        <w:autoSpaceDN w:val="0"/>
        <w:adjustRightInd w:val="0"/>
        <w:rPr>
          <w:rFonts w:ascii="Arial" w:hAnsi="Arial" w:cs="Arial"/>
          <w:b/>
          <w:bCs/>
          <w:sz w:val="22"/>
          <w:szCs w:val="22"/>
          <w:lang w:val="fr-FR"/>
        </w:rPr>
      </w:pPr>
    </w:p>
    <w:p w14:paraId="6D47C536" w14:textId="77777777" w:rsidR="00B752E4" w:rsidRDefault="00B752E4">
      <w:pPr>
        <w:autoSpaceDE w:val="0"/>
        <w:autoSpaceDN w:val="0"/>
        <w:adjustRightInd w:val="0"/>
        <w:rPr>
          <w:rFonts w:ascii="Arial" w:hAnsi="Arial" w:cs="Arial"/>
          <w:b/>
          <w:bCs/>
          <w:sz w:val="22"/>
          <w:szCs w:val="22"/>
          <w:lang w:val="fr-FR"/>
        </w:rPr>
      </w:pPr>
    </w:p>
    <w:p w14:paraId="75659F4D" w14:textId="77777777" w:rsidR="00B752E4" w:rsidRDefault="00B752E4">
      <w:pPr>
        <w:autoSpaceDE w:val="0"/>
        <w:autoSpaceDN w:val="0"/>
        <w:adjustRightInd w:val="0"/>
        <w:rPr>
          <w:rFonts w:ascii="Arial" w:hAnsi="Arial" w:cs="Arial"/>
          <w:b/>
          <w:bCs/>
          <w:sz w:val="22"/>
          <w:szCs w:val="22"/>
          <w:lang w:val="fr-FR"/>
        </w:rPr>
      </w:pPr>
    </w:p>
    <w:p w14:paraId="569D4262" w14:textId="77777777" w:rsidR="00B752E4" w:rsidRDefault="00B752E4">
      <w:pPr>
        <w:autoSpaceDE w:val="0"/>
        <w:autoSpaceDN w:val="0"/>
        <w:adjustRightInd w:val="0"/>
        <w:rPr>
          <w:rFonts w:ascii="Arial" w:hAnsi="Arial" w:cs="Arial"/>
          <w:b/>
          <w:bCs/>
          <w:sz w:val="22"/>
          <w:szCs w:val="22"/>
          <w:lang w:val="fr-FR"/>
        </w:rPr>
      </w:pPr>
    </w:p>
    <w:p w14:paraId="6A089BB7" w14:textId="77777777" w:rsidR="00B752E4" w:rsidRDefault="00B752E4">
      <w:pPr>
        <w:autoSpaceDE w:val="0"/>
        <w:autoSpaceDN w:val="0"/>
        <w:adjustRightInd w:val="0"/>
        <w:rPr>
          <w:rFonts w:ascii="Arial" w:hAnsi="Arial" w:cs="Arial"/>
          <w:b/>
          <w:bCs/>
          <w:sz w:val="22"/>
          <w:szCs w:val="22"/>
          <w:lang w:val="fr-FR"/>
        </w:rPr>
      </w:pPr>
    </w:p>
    <w:p w14:paraId="674AADD2" w14:textId="77777777" w:rsidR="00B752E4" w:rsidRDefault="00B752E4">
      <w:pPr>
        <w:autoSpaceDE w:val="0"/>
        <w:autoSpaceDN w:val="0"/>
        <w:adjustRightInd w:val="0"/>
        <w:rPr>
          <w:rFonts w:ascii="Arial" w:hAnsi="Arial" w:cs="Arial"/>
          <w:b/>
          <w:bCs/>
          <w:sz w:val="22"/>
          <w:szCs w:val="22"/>
          <w:lang w:val="fr-FR"/>
        </w:rPr>
      </w:pPr>
    </w:p>
    <w:p w14:paraId="36FB322C" w14:textId="77777777" w:rsidR="00B752E4" w:rsidRDefault="00B752E4">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DC09681" w14:textId="77777777" w:rsidR="00B752E4" w:rsidRDefault="00B752E4">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A4074">
        <w:rPr>
          <w:rFonts w:ascii="Arial" w:hAnsi="Arial" w:cs="Arial"/>
          <w:sz w:val="22"/>
          <w:szCs w:val="22"/>
        </w:rPr>
        <w:t>AT&amp;T</w:t>
      </w:r>
      <w:r>
        <w:rPr>
          <w:rFonts w:ascii="Arial" w:hAnsi="Arial" w:cs="Arial"/>
          <w:sz w:val="22"/>
          <w:szCs w:val="22"/>
        </w:rPr>
        <w:t xml:space="preserve"> to provide services in the manner described herein. </w:t>
      </w:r>
      <w:r w:rsidR="00AA4074">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A4074">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A4074">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A4074">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405AA882" w14:textId="77777777" w:rsidR="00B752E4" w:rsidRDefault="00B752E4">
      <w:pPr>
        <w:pStyle w:val="Heading1"/>
        <w:ind w:left="0"/>
        <w:rPr>
          <w:rFonts w:ascii="Arial" w:hAnsi="Arial" w:cs="Arial"/>
        </w:rPr>
      </w:pPr>
    </w:p>
    <w:p w14:paraId="70FF4E4D" w14:textId="77777777" w:rsidR="00B752E4" w:rsidRDefault="00B752E4">
      <w:pPr>
        <w:autoSpaceDE w:val="0"/>
        <w:autoSpaceDN w:val="0"/>
        <w:adjustRightInd w:val="0"/>
        <w:rPr>
          <w:rFonts w:ascii="Arial" w:hAnsi="Arial" w:cs="Arial"/>
        </w:rPr>
      </w:pPr>
      <w:r>
        <w:rPr>
          <w:rFonts w:ascii="Arial" w:hAnsi="Arial" w:cs="Arial"/>
          <w:sz w:val="22"/>
          <w:szCs w:val="22"/>
        </w:rPr>
        <w:t>© 200</w:t>
      </w:r>
      <w:r w:rsidR="00381CD5">
        <w:rPr>
          <w:rFonts w:ascii="Arial" w:hAnsi="Arial" w:cs="Arial"/>
          <w:sz w:val="22"/>
          <w:szCs w:val="22"/>
        </w:rPr>
        <w:t xml:space="preserve">7 AT&amp;T Knowledge Adventures.  </w:t>
      </w:r>
      <w:r>
        <w:rPr>
          <w:rFonts w:ascii="Arial" w:hAnsi="Arial" w:cs="Arial"/>
          <w:sz w:val="22"/>
          <w:szCs w:val="22"/>
        </w:rPr>
        <w:t>All rights reserved</w:t>
      </w:r>
      <w:r>
        <w:rPr>
          <w:rFonts w:ascii="Arial" w:hAnsi="Arial" w:cs="Arial"/>
          <w:b/>
          <w:bCs/>
          <w:sz w:val="22"/>
          <w:szCs w:val="22"/>
        </w:rPr>
        <w:t>.</w:t>
      </w:r>
    </w:p>
    <w:p w14:paraId="0D6BE054" w14:textId="77777777" w:rsidR="00B752E4" w:rsidRDefault="00B752E4">
      <w:pPr>
        <w:pStyle w:val="Heading1"/>
        <w:ind w:left="0"/>
        <w:rPr>
          <w:rFonts w:ascii="Arial" w:hAnsi="Arial" w:cs="Arial"/>
        </w:rPr>
      </w:pPr>
      <w:r>
        <w:rPr>
          <w:rFonts w:ascii="Arial" w:hAnsi="Arial" w:cs="Arial"/>
        </w:rPr>
        <w:br w:type="page"/>
      </w:r>
    </w:p>
    <w:p w14:paraId="7E89AFD5" w14:textId="77777777" w:rsidR="00B752E4" w:rsidRDefault="00B752E4">
      <w:pPr>
        <w:pStyle w:val="Heading1"/>
        <w:ind w:left="0"/>
        <w:rPr>
          <w:rFonts w:ascii="Arial" w:hAnsi="Arial" w:cs="Arial"/>
        </w:rPr>
      </w:pPr>
      <w:bookmarkStart w:id="0" w:name="_Toc17141844"/>
      <w:r>
        <w:rPr>
          <w:rFonts w:ascii="Arial" w:hAnsi="Arial" w:cs="Arial"/>
        </w:rPr>
        <w:t>Revision History</w:t>
      </w:r>
      <w:bookmarkEnd w:id="0"/>
    </w:p>
    <w:p w14:paraId="032B7CDD" w14:textId="77777777" w:rsidR="00B752E4" w:rsidRDefault="00B752E4">
      <w:pPr>
        <w:autoSpaceDE w:val="0"/>
        <w:autoSpaceDN w:val="0"/>
        <w:adjustRightInd w:val="0"/>
        <w:rPr>
          <w:rFonts w:ascii="Arial" w:hAnsi="Arial" w:cs="Arial"/>
          <w:b/>
          <w:bCs/>
          <w:sz w:val="22"/>
          <w:szCs w:val="22"/>
        </w:rPr>
      </w:pPr>
    </w:p>
    <w:p w14:paraId="3661CEC7" w14:textId="77777777" w:rsidR="00B752E4" w:rsidRDefault="00B752E4">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61466D61" w14:textId="77777777" w:rsidR="00B752E4" w:rsidRDefault="00B752E4">
      <w:pPr>
        <w:autoSpaceDE w:val="0"/>
        <w:autoSpaceDN w:val="0"/>
        <w:adjustRightInd w:val="0"/>
        <w:rPr>
          <w:rFonts w:ascii="Arial" w:hAnsi="Arial" w:cs="Arial"/>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1990"/>
        <w:gridCol w:w="1318"/>
        <w:gridCol w:w="5067"/>
      </w:tblGrid>
      <w:tr w:rsidR="008C77E7" w14:paraId="648B47AD" w14:textId="77777777" w:rsidTr="004B1D42">
        <w:trPr>
          <w:trHeight w:val="620"/>
        </w:trPr>
        <w:tc>
          <w:tcPr>
            <w:tcW w:w="1093" w:type="dxa"/>
            <w:shd w:val="clear" w:color="auto" w:fill="C0C0C0"/>
          </w:tcPr>
          <w:p w14:paraId="65DEFED9" w14:textId="77777777" w:rsidR="008C77E7" w:rsidRDefault="008C77E7">
            <w:pPr>
              <w:autoSpaceDE w:val="0"/>
              <w:autoSpaceDN w:val="0"/>
              <w:adjustRightInd w:val="0"/>
              <w:rPr>
                <w:rFonts w:ascii="Arial" w:hAnsi="Arial" w:cs="Arial"/>
                <w:b/>
                <w:bCs/>
                <w:sz w:val="22"/>
              </w:rPr>
            </w:pPr>
            <w:r>
              <w:rPr>
                <w:rFonts w:ascii="Arial" w:hAnsi="Arial" w:cs="Arial"/>
                <w:b/>
                <w:bCs/>
                <w:sz w:val="22"/>
              </w:rPr>
              <w:t>TCC Version Number</w:t>
            </w:r>
          </w:p>
        </w:tc>
        <w:tc>
          <w:tcPr>
            <w:tcW w:w="1990" w:type="dxa"/>
            <w:shd w:val="clear" w:color="auto" w:fill="C0C0C0"/>
          </w:tcPr>
          <w:p w14:paraId="36E3B827" w14:textId="77777777" w:rsidR="008C77E7" w:rsidRDefault="008C77E7">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14:paraId="591C8A88" w14:textId="77777777" w:rsidR="008C77E7" w:rsidRDefault="008C77E7">
            <w:pPr>
              <w:autoSpaceDE w:val="0"/>
              <w:autoSpaceDN w:val="0"/>
              <w:adjustRightInd w:val="0"/>
              <w:rPr>
                <w:rFonts w:ascii="Arial" w:hAnsi="Arial" w:cs="Arial"/>
                <w:b/>
                <w:bCs/>
                <w:sz w:val="22"/>
              </w:rPr>
            </w:pPr>
            <w:r>
              <w:rPr>
                <w:rFonts w:ascii="Arial" w:hAnsi="Arial" w:cs="Arial"/>
                <w:b/>
                <w:bCs/>
                <w:sz w:val="22"/>
              </w:rPr>
              <w:t xml:space="preserve">Date </w:t>
            </w:r>
          </w:p>
        </w:tc>
        <w:tc>
          <w:tcPr>
            <w:tcW w:w="5067" w:type="dxa"/>
            <w:shd w:val="clear" w:color="auto" w:fill="C0C0C0"/>
          </w:tcPr>
          <w:p w14:paraId="36FB5F7E" w14:textId="77777777" w:rsidR="008C77E7" w:rsidRDefault="008C77E7">
            <w:pPr>
              <w:autoSpaceDE w:val="0"/>
              <w:autoSpaceDN w:val="0"/>
              <w:adjustRightInd w:val="0"/>
              <w:rPr>
                <w:rFonts w:ascii="Arial" w:hAnsi="Arial" w:cs="Arial"/>
                <w:b/>
                <w:bCs/>
                <w:sz w:val="22"/>
              </w:rPr>
            </w:pPr>
            <w:r>
              <w:rPr>
                <w:rFonts w:ascii="Arial" w:hAnsi="Arial" w:cs="Arial"/>
                <w:b/>
                <w:bCs/>
                <w:sz w:val="22"/>
              </w:rPr>
              <w:t>Description of Changes</w:t>
            </w:r>
          </w:p>
        </w:tc>
      </w:tr>
      <w:tr w:rsidR="008C77E7" w14:paraId="5EF1F228" w14:textId="77777777" w:rsidTr="004B1D42">
        <w:tc>
          <w:tcPr>
            <w:tcW w:w="1093" w:type="dxa"/>
          </w:tcPr>
          <w:p w14:paraId="4E49AF0F" w14:textId="77777777" w:rsidR="008C77E7" w:rsidRDefault="008C77E7">
            <w:pPr>
              <w:autoSpaceDE w:val="0"/>
              <w:autoSpaceDN w:val="0"/>
              <w:adjustRightInd w:val="0"/>
              <w:rPr>
                <w:rFonts w:ascii="Arial" w:hAnsi="Arial" w:cs="Arial"/>
              </w:rPr>
            </w:pPr>
            <w:r>
              <w:rPr>
                <w:rFonts w:ascii="Arial" w:hAnsi="Arial" w:cs="Arial"/>
              </w:rPr>
              <w:t>1.0</w:t>
            </w:r>
          </w:p>
          <w:p w14:paraId="7BCDABE9" w14:textId="77777777" w:rsidR="008C77E7" w:rsidRDefault="008C77E7">
            <w:pPr>
              <w:autoSpaceDE w:val="0"/>
              <w:autoSpaceDN w:val="0"/>
              <w:adjustRightInd w:val="0"/>
              <w:rPr>
                <w:rFonts w:ascii="Arial" w:hAnsi="Arial" w:cs="Arial"/>
              </w:rPr>
            </w:pPr>
          </w:p>
        </w:tc>
        <w:tc>
          <w:tcPr>
            <w:tcW w:w="1990" w:type="dxa"/>
          </w:tcPr>
          <w:p w14:paraId="1C49053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1-33</w:t>
            </w:r>
          </w:p>
        </w:tc>
        <w:tc>
          <w:tcPr>
            <w:tcW w:w="1318" w:type="dxa"/>
          </w:tcPr>
          <w:p w14:paraId="3859639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8/21/02</w:t>
            </w:r>
          </w:p>
        </w:tc>
        <w:tc>
          <w:tcPr>
            <w:tcW w:w="5067" w:type="dxa"/>
          </w:tcPr>
          <w:p w14:paraId="584EB7E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C77E7" w14:paraId="73BF6B85" w14:textId="77777777" w:rsidTr="004B1D42">
        <w:tc>
          <w:tcPr>
            <w:tcW w:w="1093" w:type="dxa"/>
          </w:tcPr>
          <w:p w14:paraId="02E3CF30" w14:textId="77777777" w:rsidR="008C77E7" w:rsidRDefault="008C77E7">
            <w:pPr>
              <w:autoSpaceDE w:val="0"/>
              <w:autoSpaceDN w:val="0"/>
              <w:adjustRightInd w:val="0"/>
              <w:rPr>
                <w:rFonts w:ascii="Arial" w:hAnsi="Arial" w:cs="Arial"/>
              </w:rPr>
            </w:pPr>
            <w:r>
              <w:rPr>
                <w:rFonts w:ascii="Arial" w:hAnsi="Arial" w:cs="Arial"/>
              </w:rPr>
              <w:t>2.0</w:t>
            </w:r>
          </w:p>
        </w:tc>
        <w:tc>
          <w:tcPr>
            <w:tcW w:w="1990" w:type="dxa"/>
          </w:tcPr>
          <w:p w14:paraId="7890121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14:paraId="4A1207C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14:paraId="30C0E93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 LNA=N to LNA=T.</w:t>
            </w:r>
          </w:p>
        </w:tc>
      </w:tr>
      <w:tr w:rsidR="008C77E7" w14:paraId="2726BA23" w14:textId="77777777" w:rsidTr="004B1D42">
        <w:tc>
          <w:tcPr>
            <w:tcW w:w="1093" w:type="dxa"/>
          </w:tcPr>
          <w:p w14:paraId="118CC248" w14:textId="77777777" w:rsidR="008C77E7" w:rsidRDefault="008C77E7">
            <w:pPr>
              <w:autoSpaceDE w:val="0"/>
              <w:autoSpaceDN w:val="0"/>
              <w:adjustRightInd w:val="0"/>
              <w:rPr>
                <w:rFonts w:ascii="Arial" w:hAnsi="Arial" w:cs="Arial"/>
              </w:rPr>
            </w:pPr>
            <w:r>
              <w:rPr>
                <w:rFonts w:ascii="Arial" w:hAnsi="Arial" w:cs="Arial"/>
              </w:rPr>
              <w:t>2.0</w:t>
            </w:r>
          </w:p>
        </w:tc>
        <w:tc>
          <w:tcPr>
            <w:tcW w:w="1990" w:type="dxa"/>
          </w:tcPr>
          <w:p w14:paraId="60060C7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34-35</w:t>
            </w:r>
          </w:p>
        </w:tc>
        <w:tc>
          <w:tcPr>
            <w:tcW w:w="1318" w:type="dxa"/>
          </w:tcPr>
          <w:p w14:paraId="6318EF9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14:paraId="4EAB92A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Addition of cases for  ACT V for removal of ADSL feature.</w:t>
            </w:r>
          </w:p>
        </w:tc>
      </w:tr>
      <w:tr w:rsidR="008C77E7" w14:paraId="04EFBD1B" w14:textId="77777777" w:rsidTr="004B1D42">
        <w:tc>
          <w:tcPr>
            <w:tcW w:w="1093" w:type="dxa"/>
          </w:tcPr>
          <w:p w14:paraId="13BF888A" w14:textId="77777777" w:rsidR="008C77E7" w:rsidRDefault="008C77E7">
            <w:pPr>
              <w:autoSpaceDE w:val="0"/>
              <w:autoSpaceDN w:val="0"/>
              <w:adjustRightInd w:val="0"/>
              <w:rPr>
                <w:rFonts w:ascii="Arial" w:hAnsi="Arial" w:cs="Arial"/>
              </w:rPr>
            </w:pPr>
            <w:r>
              <w:rPr>
                <w:rFonts w:ascii="Arial" w:hAnsi="Arial" w:cs="Arial"/>
              </w:rPr>
              <w:t>2.0</w:t>
            </w:r>
          </w:p>
        </w:tc>
        <w:tc>
          <w:tcPr>
            <w:tcW w:w="1990" w:type="dxa"/>
          </w:tcPr>
          <w:p w14:paraId="35E5D5F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36-37</w:t>
            </w:r>
          </w:p>
        </w:tc>
        <w:tc>
          <w:tcPr>
            <w:tcW w:w="1318" w:type="dxa"/>
          </w:tcPr>
          <w:p w14:paraId="4D4E820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14:paraId="57DE445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Addition of Coin cases.</w:t>
            </w:r>
          </w:p>
        </w:tc>
      </w:tr>
      <w:tr w:rsidR="008C77E7" w14:paraId="530CB611" w14:textId="77777777" w:rsidTr="004B1D42">
        <w:tc>
          <w:tcPr>
            <w:tcW w:w="1093" w:type="dxa"/>
          </w:tcPr>
          <w:p w14:paraId="7C367AF0" w14:textId="77777777" w:rsidR="008C77E7" w:rsidRDefault="008C77E7">
            <w:pPr>
              <w:autoSpaceDE w:val="0"/>
              <w:autoSpaceDN w:val="0"/>
              <w:adjustRightInd w:val="0"/>
              <w:rPr>
                <w:rFonts w:ascii="Arial" w:hAnsi="Arial" w:cs="Arial"/>
              </w:rPr>
            </w:pPr>
            <w:r>
              <w:rPr>
                <w:rFonts w:ascii="Arial" w:hAnsi="Arial" w:cs="Arial"/>
              </w:rPr>
              <w:t>2.1</w:t>
            </w:r>
          </w:p>
        </w:tc>
        <w:tc>
          <w:tcPr>
            <w:tcW w:w="1990" w:type="dxa"/>
          </w:tcPr>
          <w:p w14:paraId="511749F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057E520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12/09/02</w:t>
            </w:r>
          </w:p>
        </w:tc>
        <w:tc>
          <w:tcPr>
            <w:tcW w:w="5067" w:type="dxa"/>
          </w:tcPr>
          <w:p w14:paraId="5A1E2F6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11.0 Release (Draft 2)</w:t>
            </w:r>
          </w:p>
        </w:tc>
      </w:tr>
      <w:tr w:rsidR="008C77E7" w14:paraId="415727B2" w14:textId="77777777" w:rsidTr="004B1D42">
        <w:tc>
          <w:tcPr>
            <w:tcW w:w="1093" w:type="dxa"/>
          </w:tcPr>
          <w:p w14:paraId="29B1807F" w14:textId="77777777" w:rsidR="008C77E7" w:rsidRDefault="008C77E7">
            <w:pPr>
              <w:autoSpaceDE w:val="0"/>
              <w:autoSpaceDN w:val="0"/>
              <w:adjustRightInd w:val="0"/>
              <w:rPr>
                <w:rFonts w:ascii="Arial" w:hAnsi="Arial" w:cs="Arial"/>
              </w:rPr>
            </w:pPr>
            <w:r>
              <w:rPr>
                <w:rFonts w:ascii="Arial" w:hAnsi="Arial" w:cs="Arial"/>
              </w:rPr>
              <w:t>2.1</w:t>
            </w:r>
          </w:p>
        </w:tc>
        <w:tc>
          <w:tcPr>
            <w:tcW w:w="1990" w:type="dxa"/>
          </w:tcPr>
          <w:p w14:paraId="199B453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74BAB72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12/9/02</w:t>
            </w:r>
          </w:p>
        </w:tc>
        <w:tc>
          <w:tcPr>
            <w:tcW w:w="5067" w:type="dxa"/>
          </w:tcPr>
          <w:p w14:paraId="3A11362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account data.</w:t>
            </w:r>
          </w:p>
        </w:tc>
      </w:tr>
      <w:tr w:rsidR="008C77E7" w14:paraId="3665E344" w14:textId="77777777" w:rsidTr="004B1D42">
        <w:tc>
          <w:tcPr>
            <w:tcW w:w="1093" w:type="dxa"/>
          </w:tcPr>
          <w:p w14:paraId="479AB3FA" w14:textId="77777777" w:rsidR="008C77E7" w:rsidRDefault="008C77E7">
            <w:pPr>
              <w:autoSpaceDE w:val="0"/>
              <w:autoSpaceDN w:val="0"/>
              <w:adjustRightInd w:val="0"/>
              <w:rPr>
                <w:rFonts w:ascii="Arial" w:hAnsi="Arial" w:cs="Arial"/>
              </w:rPr>
            </w:pPr>
            <w:r>
              <w:rPr>
                <w:rFonts w:ascii="Arial" w:hAnsi="Arial" w:cs="Arial"/>
              </w:rPr>
              <w:t>3.0</w:t>
            </w:r>
          </w:p>
        </w:tc>
        <w:tc>
          <w:tcPr>
            <w:tcW w:w="1990" w:type="dxa"/>
          </w:tcPr>
          <w:p w14:paraId="14F74F4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14:paraId="6EA8CE8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1/20/02</w:t>
            </w:r>
          </w:p>
        </w:tc>
        <w:tc>
          <w:tcPr>
            <w:tcW w:w="5067" w:type="dxa"/>
          </w:tcPr>
          <w:p w14:paraId="5D08D1C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Corrected the LNA=N to LNA=T in the case description.</w:t>
            </w:r>
          </w:p>
        </w:tc>
      </w:tr>
      <w:tr w:rsidR="008C77E7" w14:paraId="4E58A126" w14:textId="77777777" w:rsidTr="004B1D42">
        <w:tc>
          <w:tcPr>
            <w:tcW w:w="1093" w:type="dxa"/>
          </w:tcPr>
          <w:p w14:paraId="7DCC8536" w14:textId="77777777" w:rsidR="008C77E7" w:rsidRDefault="008C77E7">
            <w:pPr>
              <w:autoSpaceDE w:val="0"/>
              <w:autoSpaceDN w:val="0"/>
              <w:adjustRightInd w:val="0"/>
              <w:rPr>
                <w:rFonts w:ascii="Arial" w:hAnsi="Arial" w:cs="Arial"/>
              </w:rPr>
            </w:pPr>
            <w:r>
              <w:rPr>
                <w:rFonts w:ascii="Arial" w:hAnsi="Arial" w:cs="Arial"/>
              </w:rPr>
              <w:t>3.0</w:t>
            </w:r>
          </w:p>
        </w:tc>
        <w:tc>
          <w:tcPr>
            <w:tcW w:w="1990" w:type="dxa"/>
          </w:tcPr>
          <w:p w14:paraId="2A1F5CD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103926B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1/20/03</w:t>
            </w:r>
          </w:p>
        </w:tc>
        <w:tc>
          <w:tcPr>
            <w:tcW w:w="5067" w:type="dxa"/>
          </w:tcPr>
          <w:p w14:paraId="7B8F951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the RNP fid from the script.</w:t>
            </w:r>
          </w:p>
        </w:tc>
      </w:tr>
      <w:tr w:rsidR="008C77E7" w14:paraId="62DFC522" w14:textId="77777777" w:rsidTr="004B1D42">
        <w:tc>
          <w:tcPr>
            <w:tcW w:w="1093" w:type="dxa"/>
          </w:tcPr>
          <w:p w14:paraId="392B1562" w14:textId="77777777" w:rsidR="008C77E7" w:rsidRDefault="008C77E7">
            <w:pPr>
              <w:autoSpaceDE w:val="0"/>
              <w:autoSpaceDN w:val="0"/>
              <w:adjustRightInd w:val="0"/>
              <w:rPr>
                <w:rFonts w:ascii="Arial" w:hAnsi="Arial" w:cs="Arial"/>
              </w:rPr>
            </w:pPr>
            <w:r>
              <w:rPr>
                <w:rFonts w:ascii="Arial" w:hAnsi="Arial" w:cs="Arial"/>
              </w:rPr>
              <w:t>3.1</w:t>
            </w:r>
          </w:p>
        </w:tc>
        <w:tc>
          <w:tcPr>
            <w:tcW w:w="1990" w:type="dxa"/>
          </w:tcPr>
          <w:p w14:paraId="44E01DA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14:paraId="64DD78D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4/11/03</w:t>
            </w:r>
          </w:p>
        </w:tc>
        <w:tc>
          <w:tcPr>
            <w:tcW w:w="5067" w:type="dxa"/>
          </w:tcPr>
          <w:p w14:paraId="1F71914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Telephone number changed from 334-877-0516 to 334-877-3681.</w:t>
            </w:r>
          </w:p>
        </w:tc>
      </w:tr>
      <w:tr w:rsidR="008C77E7" w14:paraId="221C6457" w14:textId="77777777" w:rsidTr="004B1D42">
        <w:tc>
          <w:tcPr>
            <w:tcW w:w="1093" w:type="dxa"/>
          </w:tcPr>
          <w:p w14:paraId="3D9A8FDB" w14:textId="77777777" w:rsidR="008C77E7" w:rsidRDefault="008C77E7">
            <w:pPr>
              <w:autoSpaceDE w:val="0"/>
              <w:autoSpaceDN w:val="0"/>
              <w:adjustRightInd w:val="0"/>
              <w:rPr>
                <w:rFonts w:ascii="Arial" w:hAnsi="Arial" w:cs="Arial"/>
              </w:rPr>
            </w:pPr>
            <w:r>
              <w:rPr>
                <w:rFonts w:ascii="Arial" w:hAnsi="Arial" w:cs="Arial"/>
              </w:rPr>
              <w:t>4.0</w:t>
            </w:r>
          </w:p>
        </w:tc>
        <w:tc>
          <w:tcPr>
            <w:tcW w:w="1990" w:type="dxa"/>
          </w:tcPr>
          <w:p w14:paraId="6D8D8A9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6A0BA2D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4/14/03</w:t>
            </w:r>
          </w:p>
        </w:tc>
        <w:tc>
          <w:tcPr>
            <w:tcW w:w="5067" w:type="dxa"/>
          </w:tcPr>
          <w:p w14:paraId="5B7405F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0D160DC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47F3A749" w14:textId="77777777" w:rsidTr="004B1D42">
        <w:tc>
          <w:tcPr>
            <w:tcW w:w="1093" w:type="dxa"/>
          </w:tcPr>
          <w:p w14:paraId="3642228A" w14:textId="77777777" w:rsidR="008C77E7" w:rsidRDefault="008C77E7">
            <w:r>
              <w:rPr>
                <w:rFonts w:ascii="Arial" w:hAnsi="Arial" w:cs="Arial"/>
              </w:rPr>
              <w:t>4.0</w:t>
            </w:r>
          </w:p>
        </w:tc>
        <w:tc>
          <w:tcPr>
            <w:tcW w:w="1990" w:type="dxa"/>
          </w:tcPr>
          <w:p w14:paraId="2233E62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3C11D7E3" w14:textId="77777777" w:rsidR="008C77E7" w:rsidRDefault="008C77E7">
            <w:r>
              <w:rPr>
                <w:rFonts w:ascii="Arial" w:hAnsi="Arial" w:cs="Arial"/>
                <w:sz w:val="22"/>
                <w:szCs w:val="22"/>
              </w:rPr>
              <w:t>4/14/03</w:t>
            </w:r>
          </w:p>
        </w:tc>
        <w:tc>
          <w:tcPr>
            <w:tcW w:w="5067" w:type="dxa"/>
          </w:tcPr>
          <w:p w14:paraId="1393F84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2EA7B8D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736A16A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76F08854" w14:textId="77777777" w:rsidTr="004B1D42">
        <w:tc>
          <w:tcPr>
            <w:tcW w:w="1093" w:type="dxa"/>
          </w:tcPr>
          <w:p w14:paraId="6965725C" w14:textId="77777777" w:rsidR="008C77E7" w:rsidRDefault="008C77E7">
            <w:r>
              <w:rPr>
                <w:rFonts w:ascii="Arial" w:hAnsi="Arial" w:cs="Arial"/>
              </w:rPr>
              <w:t>4.0</w:t>
            </w:r>
          </w:p>
        </w:tc>
        <w:tc>
          <w:tcPr>
            <w:tcW w:w="1990" w:type="dxa"/>
          </w:tcPr>
          <w:p w14:paraId="73E1214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1EC6127C" w14:textId="77777777" w:rsidR="008C77E7" w:rsidRDefault="008C77E7">
            <w:r>
              <w:rPr>
                <w:rFonts w:ascii="Arial" w:hAnsi="Arial" w:cs="Arial"/>
                <w:sz w:val="22"/>
                <w:szCs w:val="22"/>
              </w:rPr>
              <w:t>4/14/03</w:t>
            </w:r>
          </w:p>
        </w:tc>
        <w:tc>
          <w:tcPr>
            <w:tcW w:w="5067" w:type="dxa"/>
          </w:tcPr>
          <w:p w14:paraId="2FBFDE5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6EC25BE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314D20D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5E42F781" w14:textId="77777777" w:rsidTr="004B1D42">
        <w:tc>
          <w:tcPr>
            <w:tcW w:w="1093" w:type="dxa"/>
          </w:tcPr>
          <w:p w14:paraId="04AAE446" w14:textId="77777777" w:rsidR="008C77E7" w:rsidRDefault="008C77E7">
            <w:r>
              <w:rPr>
                <w:rFonts w:ascii="Arial" w:hAnsi="Arial" w:cs="Arial"/>
              </w:rPr>
              <w:t>4.0</w:t>
            </w:r>
          </w:p>
        </w:tc>
        <w:tc>
          <w:tcPr>
            <w:tcW w:w="1990" w:type="dxa"/>
          </w:tcPr>
          <w:p w14:paraId="2B03F85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14:paraId="525A1FAE" w14:textId="77777777" w:rsidR="008C77E7" w:rsidRDefault="008C77E7">
            <w:r>
              <w:rPr>
                <w:rFonts w:ascii="Arial" w:hAnsi="Arial" w:cs="Arial"/>
                <w:sz w:val="22"/>
                <w:szCs w:val="22"/>
              </w:rPr>
              <w:t>4/14/03</w:t>
            </w:r>
          </w:p>
        </w:tc>
        <w:tc>
          <w:tcPr>
            <w:tcW w:w="5067" w:type="dxa"/>
          </w:tcPr>
          <w:p w14:paraId="667E316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1239F21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5408521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45A1E97B" w14:textId="77777777" w:rsidTr="004B1D42">
        <w:tc>
          <w:tcPr>
            <w:tcW w:w="1093" w:type="dxa"/>
          </w:tcPr>
          <w:p w14:paraId="4A1DE8F4" w14:textId="77777777" w:rsidR="008C77E7" w:rsidRDefault="008C77E7">
            <w:r>
              <w:rPr>
                <w:rFonts w:ascii="Arial" w:hAnsi="Arial" w:cs="Arial"/>
              </w:rPr>
              <w:t>4.0</w:t>
            </w:r>
          </w:p>
        </w:tc>
        <w:tc>
          <w:tcPr>
            <w:tcW w:w="1990" w:type="dxa"/>
          </w:tcPr>
          <w:p w14:paraId="787EB15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14:paraId="2F66CC4C" w14:textId="77777777" w:rsidR="008C77E7" w:rsidRDefault="008C77E7">
            <w:r>
              <w:rPr>
                <w:rFonts w:ascii="Arial" w:hAnsi="Arial" w:cs="Arial"/>
                <w:sz w:val="22"/>
                <w:szCs w:val="22"/>
              </w:rPr>
              <w:t>4/14/03</w:t>
            </w:r>
          </w:p>
        </w:tc>
        <w:tc>
          <w:tcPr>
            <w:tcW w:w="5067" w:type="dxa"/>
          </w:tcPr>
          <w:p w14:paraId="15B84A2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5A01FCD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194D4D7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3AE0F940" w14:textId="77777777" w:rsidTr="004B1D42">
        <w:tc>
          <w:tcPr>
            <w:tcW w:w="1093" w:type="dxa"/>
          </w:tcPr>
          <w:p w14:paraId="6F86FB4F" w14:textId="77777777" w:rsidR="008C77E7" w:rsidRDefault="008C77E7">
            <w:r>
              <w:rPr>
                <w:rFonts w:ascii="Arial" w:hAnsi="Arial" w:cs="Arial"/>
              </w:rPr>
              <w:t>4.0</w:t>
            </w:r>
          </w:p>
        </w:tc>
        <w:tc>
          <w:tcPr>
            <w:tcW w:w="1990" w:type="dxa"/>
          </w:tcPr>
          <w:p w14:paraId="2863E78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8-11</w:t>
            </w:r>
          </w:p>
        </w:tc>
        <w:tc>
          <w:tcPr>
            <w:tcW w:w="1318" w:type="dxa"/>
          </w:tcPr>
          <w:p w14:paraId="1BB7151F" w14:textId="77777777" w:rsidR="008C77E7" w:rsidRDefault="008C77E7">
            <w:r>
              <w:rPr>
                <w:rFonts w:ascii="Arial" w:hAnsi="Arial" w:cs="Arial"/>
                <w:sz w:val="22"/>
                <w:szCs w:val="22"/>
              </w:rPr>
              <w:t>4/14/03</w:t>
            </w:r>
          </w:p>
        </w:tc>
        <w:tc>
          <w:tcPr>
            <w:tcW w:w="5067" w:type="dxa"/>
          </w:tcPr>
          <w:p w14:paraId="59B1F44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1AF4C2C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0A7F2F42" w14:textId="77777777" w:rsidTr="004B1D42">
        <w:tc>
          <w:tcPr>
            <w:tcW w:w="1093" w:type="dxa"/>
          </w:tcPr>
          <w:p w14:paraId="63C6E57D" w14:textId="77777777" w:rsidR="008C77E7" w:rsidRDefault="008C77E7">
            <w:r>
              <w:rPr>
                <w:rFonts w:ascii="Arial" w:hAnsi="Arial" w:cs="Arial"/>
              </w:rPr>
              <w:t>4.0</w:t>
            </w:r>
          </w:p>
        </w:tc>
        <w:tc>
          <w:tcPr>
            <w:tcW w:w="1990" w:type="dxa"/>
          </w:tcPr>
          <w:p w14:paraId="605ED30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30D3E0CF" w14:textId="77777777" w:rsidR="008C77E7" w:rsidRDefault="008C77E7">
            <w:r>
              <w:t>4/14/03</w:t>
            </w:r>
          </w:p>
        </w:tc>
        <w:tc>
          <w:tcPr>
            <w:tcW w:w="5067" w:type="dxa"/>
          </w:tcPr>
          <w:p w14:paraId="4B64306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5DA2AD8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4E7C50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6A032BB9" w14:textId="77777777" w:rsidTr="004B1D42">
        <w:tc>
          <w:tcPr>
            <w:tcW w:w="1093" w:type="dxa"/>
          </w:tcPr>
          <w:p w14:paraId="4C44BEE8" w14:textId="77777777" w:rsidR="008C77E7" w:rsidRDefault="008C77E7">
            <w:r>
              <w:rPr>
                <w:rFonts w:ascii="Arial" w:hAnsi="Arial" w:cs="Arial"/>
              </w:rPr>
              <w:t>4.0</w:t>
            </w:r>
          </w:p>
        </w:tc>
        <w:tc>
          <w:tcPr>
            <w:tcW w:w="1990" w:type="dxa"/>
          </w:tcPr>
          <w:p w14:paraId="045CB28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13-16</w:t>
            </w:r>
          </w:p>
        </w:tc>
        <w:tc>
          <w:tcPr>
            <w:tcW w:w="1318" w:type="dxa"/>
          </w:tcPr>
          <w:p w14:paraId="7338F21A" w14:textId="77777777" w:rsidR="008C77E7" w:rsidRDefault="008C77E7">
            <w:r>
              <w:t>4/14/03</w:t>
            </w:r>
          </w:p>
        </w:tc>
        <w:tc>
          <w:tcPr>
            <w:tcW w:w="5067" w:type="dxa"/>
          </w:tcPr>
          <w:p w14:paraId="6AACB73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7EFDCF3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636676A7" w14:textId="77777777" w:rsidTr="004B1D42">
        <w:tc>
          <w:tcPr>
            <w:tcW w:w="1093" w:type="dxa"/>
          </w:tcPr>
          <w:p w14:paraId="16B141A2" w14:textId="77777777" w:rsidR="008C77E7" w:rsidRDefault="008C77E7">
            <w:pPr>
              <w:rPr>
                <w:rFonts w:ascii="Arial" w:hAnsi="Arial" w:cs="Arial"/>
              </w:rPr>
            </w:pPr>
            <w:r>
              <w:rPr>
                <w:rFonts w:ascii="Arial" w:hAnsi="Arial" w:cs="Arial"/>
              </w:rPr>
              <w:lastRenderedPageBreak/>
              <w:t>4.0</w:t>
            </w:r>
          </w:p>
        </w:tc>
        <w:tc>
          <w:tcPr>
            <w:tcW w:w="1990" w:type="dxa"/>
          </w:tcPr>
          <w:p w14:paraId="292FAD2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14:paraId="2511BD8E" w14:textId="77777777" w:rsidR="008C77E7" w:rsidRDefault="008C77E7">
            <w:r>
              <w:t>4/14/03</w:t>
            </w:r>
          </w:p>
        </w:tc>
        <w:tc>
          <w:tcPr>
            <w:tcW w:w="5067" w:type="dxa"/>
          </w:tcPr>
          <w:p w14:paraId="34A1C00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C4FFB3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48773D81" w14:textId="77777777" w:rsidTr="004B1D42">
        <w:tc>
          <w:tcPr>
            <w:tcW w:w="1093" w:type="dxa"/>
          </w:tcPr>
          <w:p w14:paraId="6CE2CB8B" w14:textId="77777777" w:rsidR="008C77E7" w:rsidRDefault="008C77E7">
            <w:pPr>
              <w:rPr>
                <w:rFonts w:ascii="Arial" w:hAnsi="Arial" w:cs="Arial"/>
              </w:rPr>
            </w:pPr>
            <w:r>
              <w:rPr>
                <w:rFonts w:ascii="Arial" w:hAnsi="Arial" w:cs="Arial"/>
              </w:rPr>
              <w:t>4.0</w:t>
            </w:r>
          </w:p>
        </w:tc>
        <w:tc>
          <w:tcPr>
            <w:tcW w:w="1990" w:type="dxa"/>
          </w:tcPr>
          <w:p w14:paraId="53A77C6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19</w:t>
            </w:r>
          </w:p>
        </w:tc>
        <w:tc>
          <w:tcPr>
            <w:tcW w:w="1318" w:type="dxa"/>
          </w:tcPr>
          <w:p w14:paraId="5B5C13EB" w14:textId="77777777" w:rsidR="008C77E7" w:rsidRDefault="008C77E7">
            <w:r>
              <w:t>4/14/03</w:t>
            </w:r>
          </w:p>
        </w:tc>
        <w:tc>
          <w:tcPr>
            <w:tcW w:w="5067" w:type="dxa"/>
          </w:tcPr>
          <w:p w14:paraId="7675076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02AA870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30B452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4268BDB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4741F59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14:paraId="776C77FF" w14:textId="77777777" w:rsidTr="004B1D42">
        <w:tc>
          <w:tcPr>
            <w:tcW w:w="1093" w:type="dxa"/>
          </w:tcPr>
          <w:p w14:paraId="217F58AE" w14:textId="77777777" w:rsidR="008C77E7" w:rsidRDefault="008C77E7">
            <w:r>
              <w:rPr>
                <w:rFonts w:ascii="Arial" w:hAnsi="Arial" w:cs="Arial"/>
              </w:rPr>
              <w:t>4.0</w:t>
            </w:r>
          </w:p>
        </w:tc>
        <w:tc>
          <w:tcPr>
            <w:tcW w:w="1990" w:type="dxa"/>
          </w:tcPr>
          <w:p w14:paraId="2D79C46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36FADC8" w14:textId="77777777" w:rsidR="008C77E7" w:rsidRDefault="008C77E7">
            <w:r>
              <w:t>4/14/03</w:t>
            </w:r>
          </w:p>
        </w:tc>
        <w:tc>
          <w:tcPr>
            <w:tcW w:w="5067" w:type="dxa"/>
          </w:tcPr>
          <w:p w14:paraId="5E6AA4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C3F447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231BC6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29169AD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NC.</w:t>
            </w:r>
          </w:p>
          <w:p w14:paraId="633EB32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0CA6A981" w14:textId="77777777" w:rsidTr="004B1D42">
        <w:tc>
          <w:tcPr>
            <w:tcW w:w="1093" w:type="dxa"/>
          </w:tcPr>
          <w:p w14:paraId="174469C0" w14:textId="77777777" w:rsidR="008C77E7" w:rsidRDefault="008C77E7">
            <w:r>
              <w:rPr>
                <w:rFonts w:ascii="Arial" w:hAnsi="Arial" w:cs="Arial"/>
              </w:rPr>
              <w:t>4.0</w:t>
            </w:r>
          </w:p>
        </w:tc>
        <w:tc>
          <w:tcPr>
            <w:tcW w:w="1990" w:type="dxa"/>
          </w:tcPr>
          <w:p w14:paraId="3699A4D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3F54DD5D" w14:textId="77777777" w:rsidR="008C77E7" w:rsidRDefault="008C77E7">
            <w:r>
              <w:t>4/14/03</w:t>
            </w:r>
          </w:p>
        </w:tc>
        <w:tc>
          <w:tcPr>
            <w:tcW w:w="5067" w:type="dxa"/>
          </w:tcPr>
          <w:p w14:paraId="35BD00C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2ED4349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1DF1DA8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6259087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060655C7" w14:textId="77777777" w:rsidTr="004B1D42">
        <w:tc>
          <w:tcPr>
            <w:tcW w:w="1093" w:type="dxa"/>
          </w:tcPr>
          <w:p w14:paraId="70C17F65" w14:textId="77777777" w:rsidR="008C77E7" w:rsidRDefault="008C77E7">
            <w:r>
              <w:rPr>
                <w:rFonts w:ascii="Arial" w:hAnsi="Arial" w:cs="Arial"/>
              </w:rPr>
              <w:t>4.0</w:t>
            </w:r>
          </w:p>
        </w:tc>
        <w:tc>
          <w:tcPr>
            <w:tcW w:w="1990" w:type="dxa"/>
          </w:tcPr>
          <w:p w14:paraId="4A41351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22</w:t>
            </w:r>
          </w:p>
        </w:tc>
        <w:tc>
          <w:tcPr>
            <w:tcW w:w="1318" w:type="dxa"/>
          </w:tcPr>
          <w:p w14:paraId="429F50E8" w14:textId="77777777" w:rsidR="008C77E7" w:rsidRDefault="008C77E7">
            <w:r>
              <w:t>4/14/03</w:t>
            </w:r>
          </w:p>
        </w:tc>
        <w:tc>
          <w:tcPr>
            <w:tcW w:w="5067" w:type="dxa"/>
          </w:tcPr>
          <w:p w14:paraId="74EFB70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2B4DBD8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06D5F4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5EED023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457A75C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14:paraId="19919C4D" w14:textId="77777777" w:rsidTr="004B1D42">
        <w:tc>
          <w:tcPr>
            <w:tcW w:w="1093" w:type="dxa"/>
          </w:tcPr>
          <w:p w14:paraId="3C156306" w14:textId="77777777" w:rsidR="008C77E7" w:rsidRDefault="008C77E7">
            <w:r>
              <w:rPr>
                <w:rFonts w:ascii="Arial" w:hAnsi="Arial" w:cs="Arial"/>
              </w:rPr>
              <w:t>4.0</w:t>
            </w:r>
          </w:p>
        </w:tc>
        <w:tc>
          <w:tcPr>
            <w:tcW w:w="1990" w:type="dxa"/>
          </w:tcPr>
          <w:p w14:paraId="1B84ABB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23</w:t>
            </w:r>
          </w:p>
        </w:tc>
        <w:tc>
          <w:tcPr>
            <w:tcW w:w="1318" w:type="dxa"/>
          </w:tcPr>
          <w:p w14:paraId="4BBC0004" w14:textId="77777777" w:rsidR="008C77E7" w:rsidRDefault="008C77E7">
            <w:r>
              <w:t>4/14/03</w:t>
            </w:r>
          </w:p>
        </w:tc>
        <w:tc>
          <w:tcPr>
            <w:tcW w:w="5067" w:type="dxa"/>
          </w:tcPr>
          <w:p w14:paraId="06597B5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1DC681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F91B40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43B599C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NC.</w:t>
            </w:r>
          </w:p>
          <w:p w14:paraId="28D8A07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09D1FDC5" w14:textId="77777777" w:rsidTr="004B1D42">
        <w:tc>
          <w:tcPr>
            <w:tcW w:w="1093" w:type="dxa"/>
          </w:tcPr>
          <w:p w14:paraId="0225F4FE" w14:textId="77777777" w:rsidR="008C77E7" w:rsidRDefault="008C77E7">
            <w:r>
              <w:rPr>
                <w:rFonts w:ascii="Arial" w:hAnsi="Arial" w:cs="Arial"/>
              </w:rPr>
              <w:t>4.0</w:t>
            </w:r>
          </w:p>
        </w:tc>
        <w:tc>
          <w:tcPr>
            <w:tcW w:w="1990" w:type="dxa"/>
          </w:tcPr>
          <w:p w14:paraId="05345E8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14:paraId="451B7255" w14:textId="77777777" w:rsidR="008C77E7" w:rsidRDefault="008C77E7">
            <w:r>
              <w:t>4/14/03</w:t>
            </w:r>
          </w:p>
        </w:tc>
        <w:tc>
          <w:tcPr>
            <w:tcW w:w="5067" w:type="dxa"/>
          </w:tcPr>
          <w:p w14:paraId="48FDF91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5248D5B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F3AE34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212F18C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26D6644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14:paraId="30EF023B" w14:textId="77777777" w:rsidTr="004B1D42">
        <w:tc>
          <w:tcPr>
            <w:tcW w:w="1093" w:type="dxa"/>
          </w:tcPr>
          <w:p w14:paraId="58011959" w14:textId="77777777" w:rsidR="008C77E7" w:rsidRDefault="008C77E7">
            <w:r>
              <w:rPr>
                <w:rFonts w:ascii="Arial" w:hAnsi="Arial" w:cs="Arial"/>
              </w:rPr>
              <w:t>4.0</w:t>
            </w:r>
          </w:p>
        </w:tc>
        <w:tc>
          <w:tcPr>
            <w:tcW w:w="1990" w:type="dxa"/>
          </w:tcPr>
          <w:p w14:paraId="3D3660A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14:paraId="6A276B31" w14:textId="77777777" w:rsidR="008C77E7" w:rsidRDefault="008C77E7">
            <w:r>
              <w:t>4/14/03</w:t>
            </w:r>
          </w:p>
        </w:tc>
        <w:tc>
          <w:tcPr>
            <w:tcW w:w="5067" w:type="dxa"/>
          </w:tcPr>
          <w:p w14:paraId="0548264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BF1EFE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B8C3C0A" w14:textId="77777777" w:rsidR="008C77E7" w:rsidRDefault="008C77E7">
            <w:pPr>
              <w:tabs>
                <w:tab w:val="right" w:pos="4316"/>
              </w:tabs>
              <w:autoSpaceDE w:val="0"/>
              <w:autoSpaceDN w:val="0"/>
              <w:adjustRightInd w:val="0"/>
              <w:rPr>
                <w:rFonts w:ascii="Arial" w:hAnsi="Arial" w:cs="Arial"/>
                <w:sz w:val="22"/>
                <w:szCs w:val="22"/>
              </w:rPr>
            </w:pPr>
            <w:r>
              <w:rPr>
                <w:rFonts w:ascii="Arial" w:hAnsi="Arial" w:cs="Arial"/>
                <w:sz w:val="22"/>
                <w:szCs w:val="22"/>
              </w:rPr>
              <w:t>Data changed in contact fields..</w:t>
            </w:r>
            <w:r>
              <w:rPr>
                <w:rFonts w:ascii="Arial" w:hAnsi="Arial" w:cs="Arial"/>
                <w:sz w:val="22"/>
                <w:szCs w:val="22"/>
              </w:rPr>
              <w:tab/>
            </w:r>
          </w:p>
          <w:p w14:paraId="5DE8396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490DEF37" w14:textId="77777777" w:rsidTr="004B1D42">
        <w:tc>
          <w:tcPr>
            <w:tcW w:w="1093" w:type="dxa"/>
          </w:tcPr>
          <w:p w14:paraId="5C3554CB" w14:textId="77777777" w:rsidR="008C77E7" w:rsidRDefault="008C77E7">
            <w:r>
              <w:rPr>
                <w:rFonts w:ascii="Arial" w:hAnsi="Arial" w:cs="Arial"/>
              </w:rPr>
              <w:t>4.0</w:t>
            </w:r>
          </w:p>
        </w:tc>
        <w:tc>
          <w:tcPr>
            <w:tcW w:w="1990" w:type="dxa"/>
          </w:tcPr>
          <w:p w14:paraId="0502D4E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26</w:t>
            </w:r>
          </w:p>
        </w:tc>
        <w:tc>
          <w:tcPr>
            <w:tcW w:w="1318" w:type="dxa"/>
          </w:tcPr>
          <w:p w14:paraId="58AE5DA2" w14:textId="77777777" w:rsidR="008C77E7" w:rsidRDefault="008C77E7">
            <w:r>
              <w:t>4/14/03</w:t>
            </w:r>
          </w:p>
        </w:tc>
        <w:tc>
          <w:tcPr>
            <w:tcW w:w="5067" w:type="dxa"/>
          </w:tcPr>
          <w:p w14:paraId="344B072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D5DAA2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D5544E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lastRenderedPageBreak/>
              <w:t>Data changed in contact fields.</w:t>
            </w:r>
          </w:p>
          <w:p w14:paraId="5B4033B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Correct typo in the ATN.</w:t>
            </w:r>
          </w:p>
        </w:tc>
      </w:tr>
      <w:tr w:rsidR="008C77E7" w14:paraId="0241C2C6" w14:textId="77777777" w:rsidTr="004B1D42">
        <w:tc>
          <w:tcPr>
            <w:tcW w:w="1093" w:type="dxa"/>
          </w:tcPr>
          <w:p w14:paraId="369F001A" w14:textId="77777777" w:rsidR="008C77E7" w:rsidRDefault="008C77E7">
            <w:r>
              <w:rPr>
                <w:rFonts w:ascii="Arial" w:hAnsi="Arial" w:cs="Arial"/>
              </w:rPr>
              <w:lastRenderedPageBreak/>
              <w:t>4.0</w:t>
            </w:r>
          </w:p>
        </w:tc>
        <w:tc>
          <w:tcPr>
            <w:tcW w:w="1990" w:type="dxa"/>
          </w:tcPr>
          <w:p w14:paraId="0CD3A73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27-32</w:t>
            </w:r>
          </w:p>
        </w:tc>
        <w:tc>
          <w:tcPr>
            <w:tcW w:w="1318" w:type="dxa"/>
          </w:tcPr>
          <w:p w14:paraId="2EC36EB5" w14:textId="77777777" w:rsidR="008C77E7" w:rsidRDefault="008C77E7">
            <w:pPr>
              <w:rPr>
                <w:rFonts w:ascii="Arial" w:hAnsi="Arial" w:cs="Arial"/>
                <w:sz w:val="22"/>
                <w:szCs w:val="22"/>
              </w:rPr>
            </w:pPr>
            <w:r>
              <w:rPr>
                <w:rFonts w:ascii="Arial" w:hAnsi="Arial" w:cs="Arial"/>
                <w:sz w:val="22"/>
                <w:szCs w:val="22"/>
              </w:rPr>
              <w:t>4/14/03</w:t>
            </w:r>
          </w:p>
        </w:tc>
        <w:tc>
          <w:tcPr>
            <w:tcW w:w="5067" w:type="dxa"/>
          </w:tcPr>
          <w:p w14:paraId="1A7ADB4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763B6EE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11BCAD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27260F9F" w14:textId="77777777" w:rsidTr="004B1D42">
        <w:tc>
          <w:tcPr>
            <w:tcW w:w="1093" w:type="dxa"/>
          </w:tcPr>
          <w:p w14:paraId="2FD9D489" w14:textId="77777777" w:rsidR="008C77E7" w:rsidRDefault="008C77E7">
            <w:r>
              <w:rPr>
                <w:rFonts w:ascii="Arial" w:hAnsi="Arial" w:cs="Arial"/>
              </w:rPr>
              <w:t>4.0</w:t>
            </w:r>
          </w:p>
        </w:tc>
        <w:tc>
          <w:tcPr>
            <w:tcW w:w="1990" w:type="dxa"/>
          </w:tcPr>
          <w:p w14:paraId="52BB64D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33</w:t>
            </w:r>
          </w:p>
        </w:tc>
        <w:tc>
          <w:tcPr>
            <w:tcW w:w="1318" w:type="dxa"/>
          </w:tcPr>
          <w:p w14:paraId="7A193BA3" w14:textId="77777777" w:rsidR="008C77E7" w:rsidRDefault="008C77E7">
            <w:r>
              <w:rPr>
                <w:rFonts w:ascii="Arial" w:hAnsi="Arial" w:cs="Arial"/>
                <w:sz w:val="22"/>
                <w:szCs w:val="22"/>
              </w:rPr>
              <w:t>4/14/03</w:t>
            </w:r>
          </w:p>
        </w:tc>
        <w:tc>
          <w:tcPr>
            <w:tcW w:w="5067" w:type="dxa"/>
          </w:tcPr>
          <w:p w14:paraId="3511D5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0841F23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4F58B5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3AF0136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NC.</w:t>
            </w:r>
          </w:p>
        </w:tc>
      </w:tr>
      <w:tr w:rsidR="008C77E7" w14:paraId="483DD236" w14:textId="77777777" w:rsidTr="004B1D42">
        <w:tc>
          <w:tcPr>
            <w:tcW w:w="1093" w:type="dxa"/>
          </w:tcPr>
          <w:p w14:paraId="7A320420" w14:textId="77777777" w:rsidR="008C77E7" w:rsidRDefault="008C77E7">
            <w:r>
              <w:rPr>
                <w:rFonts w:ascii="Arial" w:hAnsi="Arial" w:cs="Arial"/>
              </w:rPr>
              <w:t>4.0</w:t>
            </w:r>
          </w:p>
        </w:tc>
        <w:tc>
          <w:tcPr>
            <w:tcW w:w="1990" w:type="dxa"/>
          </w:tcPr>
          <w:p w14:paraId="6BD536C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34</w:t>
            </w:r>
          </w:p>
        </w:tc>
        <w:tc>
          <w:tcPr>
            <w:tcW w:w="1318" w:type="dxa"/>
          </w:tcPr>
          <w:p w14:paraId="6DA2A97C" w14:textId="77777777" w:rsidR="008C77E7" w:rsidRDefault="008C77E7">
            <w:r>
              <w:rPr>
                <w:rFonts w:ascii="Arial" w:hAnsi="Arial" w:cs="Arial"/>
                <w:sz w:val="22"/>
                <w:szCs w:val="22"/>
              </w:rPr>
              <w:t>4/14/03</w:t>
            </w:r>
          </w:p>
        </w:tc>
        <w:tc>
          <w:tcPr>
            <w:tcW w:w="5067" w:type="dxa"/>
          </w:tcPr>
          <w:p w14:paraId="144CE16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646EE5E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0D77D54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493E856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7E915EA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FBI field with data.</w:t>
            </w:r>
          </w:p>
          <w:p w14:paraId="29E8B4B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p w14:paraId="5F68883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Corrected typo in feature ASL11 to ADL11 in the Service Detail Section.</w:t>
            </w:r>
          </w:p>
        </w:tc>
      </w:tr>
      <w:tr w:rsidR="008C77E7" w14:paraId="2EF5736E" w14:textId="77777777" w:rsidTr="004B1D42">
        <w:tc>
          <w:tcPr>
            <w:tcW w:w="1093" w:type="dxa"/>
          </w:tcPr>
          <w:p w14:paraId="06B6389D" w14:textId="77777777" w:rsidR="008C77E7" w:rsidRDefault="008C77E7">
            <w:r>
              <w:rPr>
                <w:rFonts w:ascii="Arial" w:hAnsi="Arial" w:cs="Arial"/>
              </w:rPr>
              <w:t>4.0</w:t>
            </w:r>
          </w:p>
        </w:tc>
        <w:tc>
          <w:tcPr>
            <w:tcW w:w="1990" w:type="dxa"/>
          </w:tcPr>
          <w:p w14:paraId="17A68E1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35</w:t>
            </w:r>
          </w:p>
        </w:tc>
        <w:tc>
          <w:tcPr>
            <w:tcW w:w="1318" w:type="dxa"/>
          </w:tcPr>
          <w:p w14:paraId="6BA5E4E4" w14:textId="77777777" w:rsidR="008C77E7" w:rsidRDefault="008C77E7">
            <w:r>
              <w:rPr>
                <w:rFonts w:ascii="Arial" w:hAnsi="Arial" w:cs="Arial"/>
                <w:sz w:val="22"/>
                <w:szCs w:val="22"/>
              </w:rPr>
              <w:t>4/14/03</w:t>
            </w:r>
          </w:p>
        </w:tc>
        <w:tc>
          <w:tcPr>
            <w:tcW w:w="5067" w:type="dxa"/>
          </w:tcPr>
          <w:p w14:paraId="564AE52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1246F45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718BD9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1B2F349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FBI field with data.</w:t>
            </w:r>
          </w:p>
          <w:p w14:paraId="7D011E5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690D2E30" w14:textId="77777777" w:rsidTr="004B1D42">
        <w:tc>
          <w:tcPr>
            <w:tcW w:w="1093" w:type="dxa"/>
          </w:tcPr>
          <w:p w14:paraId="195A00A1" w14:textId="77777777" w:rsidR="008C77E7" w:rsidRDefault="008C77E7">
            <w:r>
              <w:rPr>
                <w:rFonts w:ascii="Arial" w:hAnsi="Arial" w:cs="Arial"/>
              </w:rPr>
              <w:t>4.0</w:t>
            </w:r>
          </w:p>
        </w:tc>
        <w:tc>
          <w:tcPr>
            <w:tcW w:w="1990" w:type="dxa"/>
          </w:tcPr>
          <w:p w14:paraId="2CD6E6C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14:paraId="4B5FFBF1" w14:textId="77777777" w:rsidR="008C77E7" w:rsidRDefault="008C77E7">
            <w:r>
              <w:rPr>
                <w:rFonts w:ascii="Arial" w:hAnsi="Arial" w:cs="Arial"/>
                <w:sz w:val="22"/>
                <w:szCs w:val="22"/>
              </w:rPr>
              <w:t>4/14/03</w:t>
            </w:r>
          </w:p>
        </w:tc>
        <w:tc>
          <w:tcPr>
            <w:tcW w:w="5067" w:type="dxa"/>
          </w:tcPr>
          <w:p w14:paraId="3C51275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105FFA5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D12E5F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770AB879" w14:textId="77777777" w:rsidTr="004B1D42">
        <w:tc>
          <w:tcPr>
            <w:tcW w:w="1093" w:type="dxa"/>
          </w:tcPr>
          <w:p w14:paraId="39B1D223" w14:textId="77777777" w:rsidR="008C77E7" w:rsidRDefault="008C77E7">
            <w:r>
              <w:rPr>
                <w:rFonts w:ascii="Arial" w:hAnsi="Arial" w:cs="Arial"/>
              </w:rPr>
              <w:t>4.0</w:t>
            </w:r>
          </w:p>
        </w:tc>
        <w:tc>
          <w:tcPr>
            <w:tcW w:w="1990" w:type="dxa"/>
          </w:tcPr>
          <w:p w14:paraId="75D7555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60F2CA04" w14:textId="77777777" w:rsidR="008C77E7" w:rsidRDefault="008C77E7">
            <w:pPr>
              <w:rPr>
                <w:rFonts w:ascii="Arial" w:hAnsi="Arial" w:cs="Arial"/>
                <w:sz w:val="22"/>
                <w:szCs w:val="22"/>
              </w:rPr>
            </w:pPr>
            <w:r>
              <w:rPr>
                <w:rFonts w:ascii="Arial" w:hAnsi="Arial" w:cs="Arial"/>
                <w:sz w:val="22"/>
                <w:szCs w:val="22"/>
              </w:rPr>
              <w:t>4/14/03</w:t>
            </w:r>
          </w:p>
        </w:tc>
        <w:tc>
          <w:tcPr>
            <w:tcW w:w="5067" w:type="dxa"/>
          </w:tcPr>
          <w:p w14:paraId="5D3CF7C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06F9B46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348BA97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6CF11B5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78B29BA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4B72BACB" w14:textId="77777777" w:rsidTr="004B1D42">
        <w:tc>
          <w:tcPr>
            <w:tcW w:w="1093" w:type="dxa"/>
          </w:tcPr>
          <w:p w14:paraId="7153F390" w14:textId="77777777" w:rsidR="008C77E7" w:rsidRDefault="008C77E7">
            <w:pPr>
              <w:rPr>
                <w:rFonts w:ascii="Arial" w:hAnsi="Arial" w:cs="Arial"/>
              </w:rPr>
            </w:pPr>
            <w:r>
              <w:rPr>
                <w:rFonts w:ascii="Arial" w:hAnsi="Arial" w:cs="Arial"/>
              </w:rPr>
              <w:t>4.1</w:t>
            </w:r>
          </w:p>
        </w:tc>
        <w:tc>
          <w:tcPr>
            <w:tcW w:w="1990" w:type="dxa"/>
          </w:tcPr>
          <w:p w14:paraId="3CB3D40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59D9B5A2" w14:textId="77777777" w:rsidR="008C77E7" w:rsidRDefault="008C77E7">
            <w:pPr>
              <w:rPr>
                <w:rFonts w:ascii="Arial" w:hAnsi="Arial" w:cs="Arial"/>
                <w:sz w:val="22"/>
                <w:szCs w:val="22"/>
              </w:rPr>
            </w:pPr>
            <w:r>
              <w:rPr>
                <w:rFonts w:ascii="Arial" w:hAnsi="Arial" w:cs="Arial"/>
                <w:sz w:val="22"/>
                <w:szCs w:val="22"/>
              </w:rPr>
              <w:t>7/7/03</w:t>
            </w:r>
          </w:p>
        </w:tc>
        <w:tc>
          <w:tcPr>
            <w:tcW w:w="5067" w:type="dxa"/>
          </w:tcPr>
          <w:p w14:paraId="1019DE5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Ringmaster numbers have been changed.</w:t>
            </w:r>
          </w:p>
        </w:tc>
      </w:tr>
      <w:tr w:rsidR="008C77E7" w14:paraId="70091B94" w14:textId="77777777" w:rsidTr="004B1D42">
        <w:tc>
          <w:tcPr>
            <w:tcW w:w="1093" w:type="dxa"/>
          </w:tcPr>
          <w:p w14:paraId="0B74D0C5" w14:textId="77777777" w:rsidR="008C77E7" w:rsidRDefault="008C77E7">
            <w:pPr>
              <w:rPr>
                <w:rFonts w:ascii="Arial" w:hAnsi="Arial" w:cs="Arial"/>
              </w:rPr>
            </w:pPr>
            <w:r>
              <w:rPr>
                <w:rFonts w:ascii="Arial" w:hAnsi="Arial" w:cs="Arial"/>
              </w:rPr>
              <w:t>5.0</w:t>
            </w:r>
          </w:p>
        </w:tc>
        <w:tc>
          <w:tcPr>
            <w:tcW w:w="1990" w:type="dxa"/>
          </w:tcPr>
          <w:p w14:paraId="1B79D2E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 4;       6-16;      19-36</w:t>
            </w:r>
          </w:p>
        </w:tc>
        <w:tc>
          <w:tcPr>
            <w:tcW w:w="1318" w:type="dxa"/>
          </w:tcPr>
          <w:p w14:paraId="2B9DEB99" w14:textId="77777777" w:rsidR="008C77E7" w:rsidRDefault="008C77E7">
            <w:pPr>
              <w:rPr>
                <w:rFonts w:ascii="Arial" w:hAnsi="Arial" w:cs="Arial"/>
                <w:sz w:val="22"/>
                <w:szCs w:val="22"/>
              </w:rPr>
            </w:pPr>
            <w:r>
              <w:rPr>
                <w:rFonts w:ascii="Arial" w:hAnsi="Arial" w:cs="Arial"/>
                <w:sz w:val="22"/>
                <w:szCs w:val="22"/>
              </w:rPr>
              <w:t>9/12/03</w:t>
            </w:r>
          </w:p>
        </w:tc>
        <w:tc>
          <w:tcPr>
            <w:tcW w:w="5067" w:type="dxa"/>
          </w:tcPr>
          <w:p w14:paraId="64641F1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14:paraId="444960DD" w14:textId="77777777" w:rsidTr="004B1D42">
        <w:tc>
          <w:tcPr>
            <w:tcW w:w="1093" w:type="dxa"/>
          </w:tcPr>
          <w:p w14:paraId="2873EA63" w14:textId="77777777" w:rsidR="008C77E7" w:rsidRDefault="008C77E7">
            <w:pPr>
              <w:rPr>
                <w:rFonts w:ascii="Arial" w:hAnsi="Arial" w:cs="Arial"/>
              </w:rPr>
            </w:pPr>
            <w:r>
              <w:rPr>
                <w:rFonts w:ascii="Arial" w:hAnsi="Arial" w:cs="Arial"/>
              </w:rPr>
              <w:t>5.0</w:t>
            </w:r>
          </w:p>
        </w:tc>
        <w:tc>
          <w:tcPr>
            <w:tcW w:w="1990" w:type="dxa"/>
          </w:tcPr>
          <w:p w14:paraId="01F3A7E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 37</w:t>
            </w:r>
          </w:p>
        </w:tc>
        <w:tc>
          <w:tcPr>
            <w:tcW w:w="1318" w:type="dxa"/>
          </w:tcPr>
          <w:p w14:paraId="7B7D8E93" w14:textId="77777777" w:rsidR="008C77E7" w:rsidRDefault="008C77E7">
            <w:pPr>
              <w:rPr>
                <w:rFonts w:ascii="Arial" w:hAnsi="Arial" w:cs="Arial"/>
                <w:sz w:val="22"/>
                <w:szCs w:val="22"/>
              </w:rPr>
            </w:pPr>
            <w:r>
              <w:rPr>
                <w:rFonts w:ascii="Arial" w:hAnsi="Arial" w:cs="Arial"/>
                <w:sz w:val="22"/>
                <w:szCs w:val="22"/>
              </w:rPr>
              <w:t>9/12/03</w:t>
            </w:r>
          </w:p>
        </w:tc>
        <w:tc>
          <w:tcPr>
            <w:tcW w:w="5067" w:type="dxa"/>
          </w:tcPr>
          <w:p w14:paraId="1AD3A40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14:paraId="4BAD25F1" w14:textId="77777777" w:rsidTr="004B1D42">
        <w:tc>
          <w:tcPr>
            <w:tcW w:w="1093" w:type="dxa"/>
          </w:tcPr>
          <w:p w14:paraId="4E15C577" w14:textId="77777777" w:rsidR="008C77E7" w:rsidRDefault="008C77E7">
            <w:pPr>
              <w:rPr>
                <w:rFonts w:ascii="Arial" w:hAnsi="Arial" w:cs="Arial"/>
              </w:rPr>
            </w:pPr>
            <w:r>
              <w:rPr>
                <w:rFonts w:ascii="Arial" w:hAnsi="Arial" w:cs="Arial"/>
              </w:rPr>
              <w:t>5.0</w:t>
            </w:r>
          </w:p>
        </w:tc>
        <w:tc>
          <w:tcPr>
            <w:tcW w:w="1990" w:type="dxa"/>
          </w:tcPr>
          <w:p w14:paraId="3445558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 17-18</w:t>
            </w:r>
          </w:p>
        </w:tc>
        <w:tc>
          <w:tcPr>
            <w:tcW w:w="1318" w:type="dxa"/>
          </w:tcPr>
          <w:p w14:paraId="62EDDF39" w14:textId="77777777" w:rsidR="008C77E7" w:rsidRDefault="008C77E7">
            <w:pPr>
              <w:rPr>
                <w:rFonts w:ascii="Arial" w:hAnsi="Arial" w:cs="Arial"/>
                <w:sz w:val="22"/>
                <w:szCs w:val="22"/>
              </w:rPr>
            </w:pPr>
            <w:r>
              <w:rPr>
                <w:rFonts w:ascii="Arial" w:hAnsi="Arial" w:cs="Arial"/>
                <w:sz w:val="22"/>
                <w:szCs w:val="22"/>
              </w:rPr>
              <w:t>9/12/03</w:t>
            </w:r>
          </w:p>
        </w:tc>
        <w:tc>
          <w:tcPr>
            <w:tcW w:w="5067" w:type="dxa"/>
          </w:tcPr>
          <w:p w14:paraId="5A9971B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14:paraId="67B1F9EC" w14:textId="77777777" w:rsidTr="004B1D42">
        <w:tc>
          <w:tcPr>
            <w:tcW w:w="1093" w:type="dxa"/>
          </w:tcPr>
          <w:p w14:paraId="4C9576ED" w14:textId="77777777" w:rsidR="008C77E7" w:rsidRDefault="008C77E7">
            <w:pPr>
              <w:rPr>
                <w:rFonts w:ascii="Arial" w:hAnsi="Arial" w:cs="Arial"/>
              </w:rPr>
            </w:pPr>
            <w:r>
              <w:rPr>
                <w:rFonts w:ascii="Arial" w:hAnsi="Arial" w:cs="Arial"/>
              </w:rPr>
              <w:t>6.0</w:t>
            </w:r>
          </w:p>
        </w:tc>
        <w:tc>
          <w:tcPr>
            <w:tcW w:w="1990" w:type="dxa"/>
          </w:tcPr>
          <w:p w14:paraId="1D003CE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38</w:t>
            </w:r>
          </w:p>
        </w:tc>
        <w:tc>
          <w:tcPr>
            <w:tcW w:w="1318" w:type="dxa"/>
          </w:tcPr>
          <w:p w14:paraId="2D2D962E"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48E72CE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with LNA D on back up line.</w:t>
            </w:r>
          </w:p>
        </w:tc>
      </w:tr>
      <w:tr w:rsidR="008C77E7" w14:paraId="00EAA1BD" w14:textId="77777777" w:rsidTr="004B1D42">
        <w:tc>
          <w:tcPr>
            <w:tcW w:w="1093" w:type="dxa"/>
          </w:tcPr>
          <w:p w14:paraId="31CDBD6F" w14:textId="77777777" w:rsidR="008C77E7" w:rsidRDefault="008C77E7">
            <w:pPr>
              <w:rPr>
                <w:rFonts w:ascii="Arial" w:hAnsi="Arial" w:cs="Arial"/>
              </w:rPr>
            </w:pPr>
            <w:r>
              <w:rPr>
                <w:rFonts w:ascii="Arial" w:hAnsi="Arial" w:cs="Arial"/>
              </w:rPr>
              <w:t>6.0</w:t>
            </w:r>
          </w:p>
        </w:tc>
        <w:tc>
          <w:tcPr>
            <w:tcW w:w="1990" w:type="dxa"/>
          </w:tcPr>
          <w:p w14:paraId="3CE917F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39</w:t>
            </w:r>
          </w:p>
        </w:tc>
        <w:tc>
          <w:tcPr>
            <w:tcW w:w="1318" w:type="dxa"/>
          </w:tcPr>
          <w:p w14:paraId="5549A4B1"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053FF01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with LNA V for back up line.</w:t>
            </w:r>
          </w:p>
        </w:tc>
      </w:tr>
      <w:tr w:rsidR="008C77E7" w14:paraId="1DD7E0B2" w14:textId="77777777" w:rsidTr="004B1D42">
        <w:tc>
          <w:tcPr>
            <w:tcW w:w="1093" w:type="dxa"/>
          </w:tcPr>
          <w:p w14:paraId="444B7B0B" w14:textId="77777777" w:rsidR="008C77E7" w:rsidRDefault="008C77E7">
            <w:pPr>
              <w:rPr>
                <w:rFonts w:ascii="Arial" w:hAnsi="Arial" w:cs="Arial"/>
              </w:rPr>
            </w:pPr>
            <w:r>
              <w:rPr>
                <w:rFonts w:ascii="Arial" w:hAnsi="Arial" w:cs="Arial"/>
              </w:rPr>
              <w:t>6.0</w:t>
            </w:r>
          </w:p>
        </w:tc>
        <w:tc>
          <w:tcPr>
            <w:tcW w:w="1990" w:type="dxa"/>
          </w:tcPr>
          <w:p w14:paraId="1EBC355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14:paraId="3557B9A1"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0179199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w:t>
            </w:r>
          </w:p>
        </w:tc>
      </w:tr>
      <w:tr w:rsidR="008C77E7" w14:paraId="51A486BA" w14:textId="77777777" w:rsidTr="004B1D42">
        <w:tc>
          <w:tcPr>
            <w:tcW w:w="1093" w:type="dxa"/>
          </w:tcPr>
          <w:p w14:paraId="7DD3C588" w14:textId="77777777" w:rsidR="008C77E7" w:rsidRDefault="008C77E7">
            <w:pPr>
              <w:rPr>
                <w:rFonts w:ascii="Arial" w:hAnsi="Arial" w:cs="Arial"/>
              </w:rPr>
            </w:pPr>
            <w:r>
              <w:rPr>
                <w:rFonts w:ascii="Arial" w:hAnsi="Arial" w:cs="Arial"/>
              </w:rPr>
              <w:t>6.0</w:t>
            </w:r>
          </w:p>
        </w:tc>
        <w:tc>
          <w:tcPr>
            <w:tcW w:w="1990" w:type="dxa"/>
          </w:tcPr>
          <w:p w14:paraId="404DF8F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0A540175"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53C8990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w:t>
            </w:r>
          </w:p>
        </w:tc>
      </w:tr>
      <w:tr w:rsidR="008C77E7" w14:paraId="5031A8E9" w14:textId="77777777" w:rsidTr="004B1D42">
        <w:tc>
          <w:tcPr>
            <w:tcW w:w="1093" w:type="dxa"/>
          </w:tcPr>
          <w:p w14:paraId="2FD162D7" w14:textId="77777777" w:rsidR="008C77E7" w:rsidRDefault="008C77E7">
            <w:pPr>
              <w:rPr>
                <w:rFonts w:ascii="Arial" w:hAnsi="Arial" w:cs="Arial"/>
              </w:rPr>
            </w:pPr>
            <w:r>
              <w:rPr>
                <w:rFonts w:ascii="Arial" w:hAnsi="Arial" w:cs="Arial"/>
              </w:rPr>
              <w:lastRenderedPageBreak/>
              <w:t>6.0</w:t>
            </w:r>
          </w:p>
        </w:tc>
        <w:tc>
          <w:tcPr>
            <w:tcW w:w="1990" w:type="dxa"/>
          </w:tcPr>
          <w:p w14:paraId="0EC9A0B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42</w:t>
            </w:r>
          </w:p>
        </w:tc>
        <w:tc>
          <w:tcPr>
            <w:tcW w:w="1318" w:type="dxa"/>
          </w:tcPr>
          <w:p w14:paraId="682707FC"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3C6A2C4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w:t>
            </w:r>
          </w:p>
        </w:tc>
      </w:tr>
      <w:tr w:rsidR="008C77E7" w14:paraId="32A771F2" w14:textId="77777777" w:rsidTr="004B1D42">
        <w:tc>
          <w:tcPr>
            <w:tcW w:w="1093" w:type="dxa"/>
          </w:tcPr>
          <w:p w14:paraId="1C29DBEC" w14:textId="77777777" w:rsidR="008C77E7" w:rsidRDefault="008C77E7">
            <w:pPr>
              <w:rPr>
                <w:rFonts w:ascii="Arial" w:hAnsi="Arial" w:cs="Arial"/>
              </w:rPr>
            </w:pPr>
            <w:r>
              <w:rPr>
                <w:rFonts w:ascii="Arial" w:hAnsi="Arial" w:cs="Arial"/>
              </w:rPr>
              <w:t>6.0</w:t>
            </w:r>
          </w:p>
        </w:tc>
        <w:tc>
          <w:tcPr>
            <w:tcW w:w="1990" w:type="dxa"/>
          </w:tcPr>
          <w:p w14:paraId="0CE6A81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43</w:t>
            </w:r>
          </w:p>
        </w:tc>
        <w:tc>
          <w:tcPr>
            <w:tcW w:w="1318" w:type="dxa"/>
          </w:tcPr>
          <w:p w14:paraId="07CADBB7"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0C5BA3C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w:t>
            </w:r>
          </w:p>
        </w:tc>
      </w:tr>
      <w:tr w:rsidR="008C77E7" w14:paraId="5D2916E6" w14:textId="77777777" w:rsidTr="004B1D42">
        <w:tc>
          <w:tcPr>
            <w:tcW w:w="1093" w:type="dxa"/>
          </w:tcPr>
          <w:p w14:paraId="5CCB2A87" w14:textId="77777777" w:rsidR="008C77E7" w:rsidRDefault="008C77E7">
            <w:pPr>
              <w:rPr>
                <w:rFonts w:ascii="Arial" w:hAnsi="Arial" w:cs="Arial"/>
              </w:rPr>
            </w:pPr>
            <w:r>
              <w:rPr>
                <w:rFonts w:ascii="Arial" w:hAnsi="Arial" w:cs="Arial"/>
              </w:rPr>
              <w:t>6.0</w:t>
            </w:r>
          </w:p>
        </w:tc>
        <w:tc>
          <w:tcPr>
            <w:tcW w:w="1990" w:type="dxa"/>
          </w:tcPr>
          <w:p w14:paraId="792B602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35</w:t>
            </w:r>
          </w:p>
        </w:tc>
        <w:tc>
          <w:tcPr>
            <w:tcW w:w="1318" w:type="dxa"/>
          </w:tcPr>
          <w:p w14:paraId="10155DBE"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1EB9E8E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Deleted case.</w:t>
            </w:r>
          </w:p>
        </w:tc>
      </w:tr>
      <w:tr w:rsidR="008C77E7" w14:paraId="0955E7CD" w14:textId="77777777" w:rsidTr="004B1D42">
        <w:tc>
          <w:tcPr>
            <w:tcW w:w="1093" w:type="dxa"/>
          </w:tcPr>
          <w:p w14:paraId="0C6050BF" w14:textId="77777777" w:rsidR="008C77E7" w:rsidRDefault="008C77E7">
            <w:pPr>
              <w:rPr>
                <w:rFonts w:ascii="Arial" w:hAnsi="Arial" w:cs="Arial"/>
              </w:rPr>
            </w:pPr>
            <w:r>
              <w:rPr>
                <w:rFonts w:ascii="Arial" w:hAnsi="Arial" w:cs="Arial"/>
              </w:rPr>
              <w:t>6.0</w:t>
            </w:r>
          </w:p>
        </w:tc>
        <w:tc>
          <w:tcPr>
            <w:tcW w:w="1990" w:type="dxa"/>
          </w:tcPr>
          <w:p w14:paraId="6606650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1E5EE635"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39B2543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Deleted case.</w:t>
            </w:r>
          </w:p>
        </w:tc>
      </w:tr>
      <w:tr w:rsidR="008C77E7" w14:paraId="5FD4718C" w14:textId="77777777" w:rsidTr="004B1D42">
        <w:tc>
          <w:tcPr>
            <w:tcW w:w="1093" w:type="dxa"/>
          </w:tcPr>
          <w:p w14:paraId="3FAA55D3" w14:textId="77777777" w:rsidR="008C77E7" w:rsidRDefault="008C77E7">
            <w:pPr>
              <w:rPr>
                <w:rFonts w:ascii="Arial" w:hAnsi="Arial" w:cs="Arial"/>
              </w:rPr>
            </w:pPr>
            <w:r>
              <w:rPr>
                <w:rFonts w:ascii="Arial" w:hAnsi="Arial" w:cs="Arial"/>
              </w:rPr>
              <w:t>7.0</w:t>
            </w:r>
          </w:p>
        </w:tc>
        <w:tc>
          <w:tcPr>
            <w:tcW w:w="1990" w:type="dxa"/>
          </w:tcPr>
          <w:p w14:paraId="04AB5BE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 10; 20</w:t>
            </w:r>
          </w:p>
        </w:tc>
        <w:tc>
          <w:tcPr>
            <w:tcW w:w="1318" w:type="dxa"/>
          </w:tcPr>
          <w:p w14:paraId="3CF1044F"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053F134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 and ESCWT.</w:t>
            </w:r>
          </w:p>
        </w:tc>
      </w:tr>
      <w:tr w:rsidR="008C77E7" w14:paraId="3847E9FB" w14:textId="77777777" w:rsidTr="004B1D42">
        <w:tc>
          <w:tcPr>
            <w:tcW w:w="1093" w:type="dxa"/>
          </w:tcPr>
          <w:p w14:paraId="7414FC5F" w14:textId="77777777" w:rsidR="008C77E7" w:rsidRDefault="008C77E7">
            <w:pPr>
              <w:rPr>
                <w:rFonts w:ascii="Arial" w:hAnsi="Arial" w:cs="Arial"/>
              </w:rPr>
            </w:pPr>
            <w:r>
              <w:rPr>
                <w:rFonts w:ascii="Arial" w:hAnsi="Arial" w:cs="Arial"/>
              </w:rPr>
              <w:t>7.0</w:t>
            </w:r>
          </w:p>
        </w:tc>
        <w:tc>
          <w:tcPr>
            <w:tcW w:w="1990" w:type="dxa"/>
          </w:tcPr>
          <w:p w14:paraId="6422B3A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2;4;6; 19; 22-27 ;  33;36</w:t>
            </w:r>
          </w:p>
        </w:tc>
        <w:tc>
          <w:tcPr>
            <w:tcW w:w="1318" w:type="dxa"/>
          </w:tcPr>
          <w:p w14:paraId="22532AA5"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6B97C40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10AC5B8B" w14:textId="77777777" w:rsidTr="004B1D42">
        <w:tc>
          <w:tcPr>
            <w:tcW w:w="1093" w:type="dxa"/>
          </w:tcPr>
          <w:p w14:paraId="39E806E5" w14:textId="77777777" w:rsidR="008C77E7" w:rsidRDefault="008C77E7">
            <w:pPr>
              <w:rPr>
                <w:rFonts w:ascii="Arial" w:hAnsi="Arial" w:cs="Arial"/>
              </w:rPr>
            </w:pPr>
            <w:r>
              <w:rPr>
                <w:rFonts w:ascii="Arial" w:hAnsi="Arial" w:cs="Arial"/>
              </w:rPr>
              <w:t>7.0</w:t>
            </w:r>
          </w:p>
        </w:tc>
        <w:tc>
          <w:tcPr>
            <w:tcW w:w="1990" w:type="dxa"/>
          </w:tcPr>
          <w:p w14:paraId="155D485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7-16;  28-32</w:t>
            </w:r>
          </w:p>
        </w:tc>
        <w:tc>
          <w:tcPr>
            <w:tcW w:w="1318" w:type="dxa"/>
          </w:tcPr>
          <w:p w14:paraId="36AC566B"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0C7C1E8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 and removed Porttyp field.</w:t>
            </w:r>
          </w:p>
        </w:tc>
      </w:tr>
      <w:tr w:rsidR="008C77E7" w14:paraId="53BA558A" w14:textId="77777777" w:rsidTr="004B1D42">
        <w:tc>
          <w:tcPr>
            <w:tcW w:w="1093" w:type="dxa"/>
          </w:tcPr>
          <w:p w14:paraId="3F409AF2" w14:textId="77777777" w:rsidR="008C77E7" w:rsidRDefault="008C77E7">
            <w:pPr>
              <w:rPr>
                <w:rFonts w:ascii="Arial" w:hAnsi="Arial" w:cs="Arial"/>
              </w:rPr>
            </w:pPr>
            <w:r>
              <w:rPr>
                <w:rFonts w:ascii="Arial" w:hAnsi="Arial" w:cs="Arial"/>
              </w:rPr>
              <w:t>7.0</w:t>
            </w:r>
          </w:p>
        </w:tc>
        <w:tc>
          <w:tcPr>
            <w:tcW w:w="1990" w:type="dxa"/>
          </w:tcPr>
          <w:p w14:paraId="2C84F94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045BD796"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526A513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7F403973" w14:textId="77777777" w:rsidTr="004B1D42">
        <w:tc>
          <w:tcPr>
            <w:tcW w:w="1093" w:type="dxa"/>
          </w:tcPr>
          <w:p w14:paraId="2E706F91" w14:textId="77777777" w:rsidR="008C77E7" w:rsidRDefault="008C77E7">
            <w:pPr>
              <w:rPr>
                <w:rFonts w:ascii="Arial" w:hAnsi="Arial" w:cs="Arial"/>
              </w:rPr>
            </w:pPr>
            <w:r>
              <w:rPr>
                <w:rFonts w:ascii="Arial" w:hAnsi="Arial" w:cs="Arial"/>
              </w:rPr>
              <w:t>7.0</w:t>
            </w:r>
          </w:p>
        </w:tc>
        <w:tc>
          <w:tcPr>
            <w:tcW w:w="1990" w:type="dxa"/>
          </w:tcPr>
          <w:p w14:paraId="2A74DE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 13</w:t>
            </w:r>
          </w:p>
        </w:tc>
        <w:tc>
          <w:tcPr>
            <w:tcW w:w="1318" w:type="dxa"/>
          </w:tcPr>
          <w:p w14:paraId="609233C1"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63D8624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21EF5880" w14:textId="77777777" w:rsidTr="004B1D42">
        <w:tc>
          <w:tcPr>
            <w:tcW w:w="1093" w:type="dxa"/>
          </w:tcPr>
          <w:p w14:paraId="5DE8FF4A" w14:textId="77777777" w:rsidR="008C77E7" w:rsidRDefault="008C77E7">
            <w:pPr>
              <w:rPr>
                <w:rFonts w:ascii="Arial" w:hAnsi="Arial" w:cs="Arial"/>
              </w:rPr>
            </w:pPr>
            <w:r>
              <w:rPr>
                <w:rFonts w:ascii="Arial" w:hAnsi="Arial" w:cs="Arial"/>
              </w:rPr>
              <w:t>7.0</w:t>
            </w:r>
          </w:p>
        </w:tc>
        <w:tc>
          <w:tcPr>
            <w:tcW w:w="1990" w:type="dxa"/>
          </w:tcPr>
          <w:p w14:paraId="4E96A64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 17</w:t>
            </w:r>
          </w:p>
        </w:tc>
        <w:tc>
          <w:tcPr>
            <w:tcW w:w="1318" w:type="dxa"/>
          </w:tcPr>
          <w:p w14:paraId="0476D1CF"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5D5BB30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203E356B" w14:textId="77777777" w:rsidTr="004B1D42">
        <w:tc>
          <w:tcPr>
            <w:tcW w:w="1093" w:type="dxa"/>
          </w:tcPr>
          <w:p w14:paraId="7622FB3E" w14:textId="77777777" w:rsidR="008C77E7" w:rsidRDefault="008C77E7">
            <w:r>
              <w:rPr>
                <w:rFonts w:ascii="Arial" w:hAnsi="Arial" w:cs="Arial"/>
              </w:rPr>
              <w:t>7.0</w:t>
            </w:r>
          </w:p>
        </w:tc>
        <w:tc>
          <w:tcPr>
            <w:tcW w:w="1990" w:type="dxa"/>
          </w:tcPr>
          <w:p w14:paraId="370D641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17C4EBC5" w14:textId="77777777" w:rsidR="008C77E7" w:rsidRDefault="008C77E7">
            <w:r>
              <w:rPr>
                <w:rFonts w:ascii="Arial" w:hAnsi="Arial" w:cs="Arial"/>
                <w:sz w:val="22"/>
                <w:szCs w:val="22"/>
              </w:rPr>
              <w:t>1/10/05</w:t>
            </w:r>
          </w:p>
        </w:tc>
        <w:tc>
          <w:tcPr>
            <w:tcW w:w="5067" w:type="dxa"/>
          </w:tcPr>
          <w:p w14:paraId="7895A74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 LSCP and ESCWT.</w:t>
            </w:r>
          </w:p>
        </w:tc>
      </w:tr>
      <w:tr w:rsidR="008C77E7" w14:paraId="5FC41F0A" w14:textId="77777777" w:rsidTr="004B1D42">
        <w:tc>
          <w:tcPr>
            <w:tcW w:w="1093" w:type="dxa"/>
          </w:tcPr>
          <w:p w14:paraId="0D940465" w14:textId="77777777" w:rsidR="008C77E7" w:rsidRDefault="008C77E7">
            <w:r>
              <w:rPr>
                <w:rFonts w:ascii="Arial" w:hAnsi="Arial" w:cs="Arial"/>
              </w:rPr>
              <w:t>7.0</w:t>
            </w:r>
          </w:p>
        </w:tc>
        <w:tc>
          <w:tcPr>
            <w:tcW w:w="1990" w:type="dxa"/>
          </w:tcPr>
          <w:p w14:paraId="027944D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34; 38-41</w:t>
            </w:r>
          </w:p>
        </w:tc>
        <w:tc>
          <w:tcPr>
            <w:tcW w:w="1318" w:type="dxa"/>
          </w:tcPr>
          <w:p w14:paraId="01530E7B" w14:textId="77777777" w:rsidR="008C77E7" w:rsidRDefault="008C77E7">
            <w:r>
              <w:rPr>
                <w:rFonts w:ascii="Arial" w:hAnsi="Arial" w:cs="Arial"/>
                <w:sz w:val="22"/>
                <w:szCs w:val="22"/>
              </w:rPr>
              <w:t>1/10/05</w:t>
            </w:r>
          </w:p>
        </w:tc>
        <w:tc>
          <w:tcPr>
            <w:tcW w:w="5067" w:type="dxa"/>
          </w:tcPr>
          <w:p w14:paraId="6A5F296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09456661" w14:textId="77777777" w:rsidTr="004B1D42">
        <w:tc>
          <w:tcPr>
            <w:tcW w:w="1093" w:type="dxa"/>
          </w:tcPr>
          <w:p w14:paraId="01E7AC70" w14:textId="77777777" w:rsidR="008C77E7" w:rsidRDefault="008C77E7">
            <w:pPr>
              <w:rPr>
                <w:rFonts w:ascii="Arial" w:hAnsi="Arial" w:cs="Arial"/>
              </w:rPr>
            </w:pPr>
            <w:r>
              <w:rPr>
                <w:rFonts w:ascii="Arial" w:hAnsi="Arial" w:cs="Arial"/>
              </w:rPr>
              <w:t>7.0</w:t>
            </w:r>
          </w:p>
        </w:tc>
        <w:tc>
          <w:tcPr>
            <w:tcW w:w="1990" w:type="dxa"/>
          </w:tcPr>
          <w:p w14:paraId="2FCEE41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42</w:t>
            </w:r>
          </w:p>
        </w:tc>
        <w:tc>
          <w:tcPr>
            <w:tcW w:w="1318" w:type="dxa"/>
          </w:tcPr>
          <w:p w14:paraId="2F10D798"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342BA42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 and removed Porttyp field.</w:t>
            </w:r>
          </w:p>
        </w:tc>
      </w:tr>
      <w:tr w:rsidR="008C77E7" w14:paraId="15D42484" w14:textId="77777777" w:rsidTr="004B1D42">
        <w:tc>
          <w:tcPr>
            <w:tcW w:w="1093" w:type="dxa"/>
          </w:tcPr>
          <w:p w14:paraId="46755488" w14:textId="77777777" w:rsidR="008C77E7" w:rsidRDefault="008C77E7">
            <w:r>
              <w:rPr>
                <w:rFonts w:ascii="Arial" w:hAnsi="Arial" w:cs="Arial"/>
              </w:rPr>
              <w:t>7.0</w:t>
            </w:r>
          </w:p>
        </w:tc>
        <w:tc>
          <w:tcPr>
            <w:tcW w:w="1990" w:type="dxa"/>
          </w:tcPr>
          <w:p w14:paraId="1E38AF3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43-54</w:t>
            </w:r>
          </w:p>
        </w:tc>
        <w:tc>
          <w:tcPr>
            <w:tcW w:w="1318" w:type="dxa"/>
          </w:tcPr>
          <w:p w14:paraId="7FA6813B" w14:textId="77777777" w:rsidR="008C77E7" w:rsidRDefault="008C77E7">
            <w:r>
              <w:rPr>
                <w:rFonts w:ascii="Arial" w:hAnsi="Arial" w:cs="Arial"/>
                <w:sz w:val="22"/>
                <w:szCs w:val="22"/>
              </w:rPr>
              <w:t>1/10/05</w:t>
            </w:r>
          </w:p>
        </w:tc>
        <w:tc>
          <w:tcPr>
            <w:tcW w:w="5067" w:type="dxa"/>
          </w:tcPr>
          <w:p w14:paraId="31B8B3B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cases.</w:t>
            </w:r>
          </w:p>
        </w:tc>
      </w:tr>
      <w:tr w:rsidR="008C77E7" w14:paraId="59BD5D37" w14:textId="77777777" w:rsidTr="004B1D42">
        <w:tc>
          <w:tcPr>
            <w:tcW w:w="1093" w:type="dxa"/>
          </w:tcPr>
          <w:p w14:paraId="0689A10A" w14:textId="77777777" w:rsidR="008C77E7" w:rsidRDefault="008C77E7">
            <w:pPr>
              <w:rPr>
                <w:rFonts w:ascii="Arial" w:hAnsi="Arial" w:cs="Arial"/>
              </w:rPr>
            </w:pPr>
            <w:r>
              <w:rPr>
                <w:rFonts w:ascii="Arial" w:hAnsi="Arial" w:cs="Arial"/>
              </w:rPr>
              <w:t>8.0</w:t>
            </w:r>
          </w:p>
        </w:tc>
        <w:tc>
          <w:tcPr>
            <w:tcW w:w="1990" w:type="dxa"/>
          </w:tcPr>
          <w:p w14:paraId="68F3C23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6A6F948B"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55A2986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RNP</w:t>
            </w:r>
          </w:p>
        </w:tc>
      </w:tr>
      <w:tr w:rsidR="008C77E7" w14:paraId="3171611C" w14:textId="77777777" w:rsidTr="004B1D42">
        <w:tc>
          <w:tcPr>
            <w:tcW w:w="1093" w:type="dxa"/>
          </w:tcPr>
          <w:p w14:paraId="50ADF0DA" w14:textId="77777777" w:rsidR="008C77E7" w:rsidRDefault="008C77E7">
            <w:pPr>
              <w:rPr>
                <w:rFonts w:ascii="Arial" w:hAnsi="Arial" w:cs="Arial"/>
              </w:rPr>
            </w:pPr>
            <w:r>
              <w:rPr>
                <w:rFonts w:ascii="Arial" w:hAnsi="Arial" w:cs="Arial"/>
              </w:rPr>
              <w:t>8.0</w:t>
            </w:r>
          </w:p>
        </w:tc>
        <w:tc>
          <w:tcPr>
            <w:tcW w:w="1990" w:type="dxa"/>
          </w:tcPr>
          <w:p w14:paraId="3BFDCE4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55-56</w:t>
            </w:r>
          </w:p>
        </w:tc>
        <w:tc>
          <w:tcPr>
            <w:tcW w:w="1318" w:type="dxa"/>
          </w:tcPr>
          <w:p w14:paraId="12DFA05D"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2817BB1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cases with toll denied</w:t>
            </w:r>
          </w:p>
        </w:tc>
      </w:tr>
      <w:tr w:rsidR="008C77E7" w14:paraId="52C4B8F4" w14:textId="77777777" w:rsidTr="004B1D42">
        <w:tc>
          <w:tcPr>
            <w:tcW w:w="1093" w:type="dxa"/>
          </w:tcPr>
          <w:p w14:paraId="65A73D65" w14:textId="77777777" w:rsidR="008C77E7" w:rsidRDefault="008C77E7">
            <w:pPr>
              <w:rPr>
                <w:rFonts w:ascii="Arial" w:hAnsi="Arial" w:cs="Arial"/>
              </w:rPr>
            </w:pPr>
            <w:r>
              <w:rPr>
                <w:rFonts w:ascii="Arial" w:hAnsi="Arial" w:cs="Arial"/>
              </w:rPr>
              <w:t>8.0</w:t>
            </w:r>
          </w:p>
        </w:tc>
        <w:tc>
          <w:tcPr>
            <w:tcW w:w="1990" w:type="dxa"/>
          </w:tcPr>
          <w:p w14:paraId="5BEB3DC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14:paraId="6AAEFA2D"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55C0713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TC option to multiple lines</w:t>
            </w:r>
          </w:p>
        </w:tc>
      </w:tr>
      <w:tr w:rsidR="008C77E7" w14:paraId="7E72F573" w14:textId="77777777" w:rsidTr="004B1D42">
        <w:tc>
          <w:tcPr>
            <w:tcW w:w="1093" w:type="dxa"/>
          </w:tcPr>
          <w:p w14:paraId="5FF83E48" w14:textId="77777777" w:rsidR="008C77E7" w:rsidRDefault="008C77E7">
            <w:pPr>
              <w:rPr>
                <w:rFonts w:ascii="Arial" w:hAnsi="Arial" w:cs="Arial"/>
              </w:rPr>
            </w:pPr>
            <w:r>
              <w:rPr>
                <w:rFonts w:ascii="Arial" w:hAnsi="Arial" w:cs="Arial"/>
              </w:rPr>
              <w:t>8.0</w:t>
            </w:r>
          </w:p>
        </w:tc>
        <w:tc>
          <w:tcPr>
            <w:tcW w:w="1990" w:type="dxa"/>
          </w:tcPr>
          <w:p w14:paraId="517A419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5A336492"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00A614A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TOA, DOI, LTN, and added STYC</w:t>
            </w:r>
          </w:p>
        </w:tc>
      </w:tr>
      <w:tr w:rsidR="008C77E7" w14:paraId="302C5757" w14:textId="77777777" w:rsidTr="004B1D42">
        <w:tc>
          <w:tcPr>
            <w:tcW w:w="1093" w:type="dxa"/>
          </w:tcPr>
          <w:p w14:paraId="1B3F321E" w14:textId="77777777" w:rsidR="008C77E7" w:rsidRDefault="008C77E7">
            <w:pPr>
              <w:rPr>
                <w:rFonts w:ascii="Arial" w:hAnsi="Arial" w:cs="Arial"/>
              </w:rPr>
            </w:pPr>
            <w:r>
              <w:rPr>
                <w:rFonts w:ascii="Arial" w:hAnsi="Arial" w:cs="Arial"/>
              </w:rPr>
              <w:t>8.0</w:t>
            </w:r>
          </w:p>
        </w:tc>
        <w:tc>
          <w:tcPr>
            <w:tcW w:w="1990" w:type="dxa"/>
          </w:tcPr>
          <w:p w14:paraId="6272792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12, 22, 24</w:t>
            </w:r>
          </w:p>
        </w:tc>
        <w:tc>
          <w:tcPr>
            <w:tcW w:w="1318" w:type="dxa"/>
          </w:tcPr>
          <w:p w14:paraId="5C9E6EE2"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4510CA4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LTN</w:t>
            </w:r>
          </w:p>
        </w:tc>
      </w:tr>
      <w:tr w:rsidR="008C77E7" w14:paraId="1EA08F2B" w14:textId="77777777" w:rsidTr="004B1D42">
        <w:tc>
          <w:tcPr>
            <w:tcW w:w="1093" w:type="dxa"/>
          </w:tcPr>
          <w:p w14:paraId="301F66C5" w14:textId="77777777" w:rsidR="008C77E7" w:rsidRDefault="008C77E7">
            <w:pPr>
              <w:rPr>
                <w:rFonts w:ascii="Arial" w:hAnsi="Arial" w:cs="Arial"/>
              </w:rPr>
            </w:pPr>
            <w:r>
              <w:rPr>
                <w:rFonts w:ascii="Arial" w:hAnsi="Arial" w:cs="Arial"/>
              </w:rPr>
              <w:t>8.0</w:t>
            </w:r>
          </w:p>
        </w:tc>
        <w:tc>
          <w:tcPr>
            <w:tcW w:w="1990" w:type="dxa"/>
          </w:tcPr>
          <w:p w14:paraId="3FB655F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38-39</w:t>
            </w:r>
          </w:p>
        </w:tc>
        <w:tc>
          <w:tcPr>
            <w:tcW w:w="1318" w:type="dxa"/>
          </w:tcPr>
          <w:p w14:paraId="510C48EE"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5F56C3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LTN</w:t>
            </w:r>
          </w:p>
        </w:tc>
      </w:tr>
      <w:tr w:rsidR="008C77E7" w14:paraId="43A85C1C" w14:textId="77777777" w:rsidTr="004B1D42">
        <w:tc>
          <w:tcPr>
            <w:tcW w:w="1093" w:type="dxa"/>
          </w:tcPr>
          <w:p w14:paraId="10A1261D" w14:textId="77777777" w:rsidR="008C77E7" w:rsidRDefault="008C77E7">
            <w:pPr>
              <w:rPr>
                <w:rFonts w:ascii="Arial" w:hAnsi="Arial" w:cs="Arial"/>
              </w:rPr>
            </w:pPr>
            <w:r>
              <w:rPr>
                <w:rFonts w:ascii="Arial" w:hAnsi="Arial" w:cs="Arial"/>
              </w:rPr>
              <w:t>8.0</w:t>
            </w:r>
          </w:p>
        </w:tc>
        <w:tc>
          <w:tcPr>
            <w:tcW w:w="1990" w:type="dxa"/>
          </w:tcPr>
          <w:p w14:paraId="113FD09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50</w:t>
            </w:r>
          </w:p>
        </w:tc>
        <w:tc>
          <w:tcPr>
            <w:tcW w:w="1318" w:type="dxa"/>
          </w:tcPr>
          <w:p w14:paraId="5831470E"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757FD20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TOA, DOI, LTN and added STYC</w:t>
            </w:r>
          </w:p>
        </w:tc>
      </w:tr>
      <w:tr w:rsidR="008C77E7" w14:paraId="5EB8FC85" w14:textId="77777777" w:rsidTr="004B1D42">
        <w:tc>
          <w:tcPr>
            <w:tcW w:w="1093" w:type="dxa"/>
          </w:tcPr>
          <w:p w14:paraId="2CE27FCE" w14:textId="77777777" w:rsidR="008C77E7" w:rsidRDefault="008C77E7">
            <w:pPr>
              <w:rPr>
                <w:rFonts w:ascii="Arial" w:hAnsi="Arial" w:cs="Arial"/>
              </w:rPr>
            </w:pPr>
            <w:r>
              <w:rPr>
                <w:rFonts w:ascii="Arial" w:hAnsi="Arial" w:cs="Arial"/>
              </w:rPr>
              <w:t>8.0</w:t>
            </w:r>
          </w:p>
        </w:tc>
        <w:tc>
          <w:tcPr>
            <w:tcW w:w="1990" w:type="dxa"/>
          </w:tcPr>
          <w:p w14:paraId="084DCF5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51</w:t>
            </w:r>
          </w:p>
        </w:tc>
        <w:tc>
          <w:tcPr>
            <w:tcW w:w="1318" w:type="dxa"/>
          </w:tcPr>
          <w:p w14:paraId="2C1702DC"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09D580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TOA, DOI, and LTN</w:t>
            </w:r>
          </w:p>
        </w:tc>
      </w:tr>
      <w:tr w:rsidR="008C77E7" w14:paraId="64E73179" w14:textId="77777777" w:rsidTr="004B1D42">
        <w:tc>
          <w:tcPr>
            <w:tcW w:w="1093" w:type="dxa"/>
          </w:tcPr>
          <w:p w14:paraId="79BC720C" w14:textId="77777777" w:rsidR="008C77E7" w:rsidRDefault="008C77E7">
            <w:pPr>
              <w:rPr>
                <w:rFonts w:ascii="Arial" w:hAnsi="Arial" w:cs="Arial"/>
              </w:rPr>
            </w:pPr>
            <w:r>
              <w:rPr>
                <w:rFonts w:ascii="Arial" w:hAnsi="Arial" w:cs="Arial"/>
              </w:rPr>
              <w:t>8.0</w:t>
            </w:r>
          </w:p>
        </w:tc>
        <w:tc>
          <w:tcPr>
            <w:tcW w:w="1990" w:type="dxa"/>
          </w:tcPr>
          <w:p w14:paraId="4D70409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52-53</w:t>
            </w:r>
          </w:p>
        </w:tc>
        <w:tc>
          <w:tcPr>
            <w:tcW w:w="1318" w:type="dxa"/>
          </w:tcPr>
          <w:p w14:paraId="666B32BA"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3986012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LTN</w:t>
            </w:r>
          </w:p>
        </w:tc>
      </w:tr>
      <w:tr w:rsidR="008C77E7" w14:paraId="43668AD2" w14:textId="77777777" w:rsidTr="004B1D42">
        <w:tc>
          <w:tcPr>
            <w:tcW w:w="1093" w:type="dxa"/>
          </w:tcPr>
          <w:p w14:paraId="1461D5E9" w14:textId="77777777" w:rsidR="008C77E7" w:rsidRDefault="008C77E7">
            <w:pPr>
              <w:rPr>
                <w:rFonts w:ascii="Arial" w:hAnsi="Arial" w:cs="Arial"/>
              </w:rPr>
            </w:pPr>
            <w:r>
              <w:rPr>
                <w:rFonts w:ascii="Arial" w:hAnsi="Arial" w:cs="Arial"/>
              </w:rPr>
              <w:t>8.0</w:t>
            </w:r>
          </w:p>
        </w:tc>
        <w:tc>
          <w:tcPr>
            <w:tcW w:w="1990" w:type="dxa"/>
          </w:tcPr>
          <w:p w14:paraId="0858152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48</w:t>
            </w:r>
          </w:p>
        </w:tc>
        <w:tc>
          <w:tcPr>
            <w:tcW w:w="1318" w:type="dxa"/>
          </w:tcPr>
          <w:p w14:paraId="363033EA"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72445B1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Deleted Case.</w:t>
            </w:r>
          </w:p>
        </w:tc>
      </w:tr>
      <w:tr w:rsidR="008C77E7" w14:paraId="675CF638" w14:textId="77777777" w:rsidTr="004B1D42">
        <w:tc>
          <w:tcPr>
            <w:tcW w:w="1093" w:type="dxa"/>
          </w:tcPr>
          <w:p w14:paraId="4FE866A4" w14:textId="77777777" w:rsidR="008C77E7" w:rsidRDefault="008C77E7">
            <w:pPr>
              <w:rPr>
                <w:rFonts w:ascii="Arial" w:hAnsi="Arial" w:cs="Arial"/>
              </w:rPr>
            </w:pPr>
            <w:r>
              <w:rPr>
                <w:rFonts w:ascii="Arial" w:hAnsi="Arial" w:cs="Arial"/>
              </w:rPr>
              <w:t>8.0</w:t>
            </w:r>
          </w:p>
        </w:tc>
        <w:tc>
          <w:tcPr>
            <w:tcW w:w="1990" w:type="dxa"/>
          </w:tcPr>
          <w:p w14:paraId="21B67EF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55-56</w:t>
            </w:r>
          </w:p>
        </w:tc>
        <w:tc>
          <w:tcPr>
            <w:tcW w:w="1318" w:type="dxa"/>
          </w:tcPr>
          <w:p w14:paraId="7130A376"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71FBE3B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Toll Denied cases.</w:t>
            </w:r>
          </w:p>
        </w:tc>
      </w:tr>
      <w:tr w:rsidR="008C77E7" w14:paraId="5362663C" w14:textId="77777777" w:rsidTr="004B1D42">
        <w:tc>
          <w:tcPr>
            <w:tcW w:w="1093" w:type="dxa"/>
          </w:tcPr>
          <w:p w14:paraId="745EA878" w14:textId="77777777" w:rsidR="008C77E7" w:rsidRDefault="008C77E7">
            <w:pPr>
              <w:rPr>
                <w:rFonts w:ascii="Arial" w:hAnsi="Arial" w:cs="Arial"/>
              </w:rPr>
            </w:pPr>
            <w:r>
              <w:rPr>
                <w:rFonts w:ascii="Arial" w:hAnsi="Arial" w:cs="Arial"/>
              </w:rPr>
              <w:t>8.0</w:t>
            </w:r>
          </w:p>
        </w:tc>
        <w:tc>
          <w:tcPr>
            <w:tcW w:w="1990" w:type="dxa"/>
          </w:tcPr>
          <w:p w14:paraId="6E71F38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57-01; 57-02</w:t>
            </w:r>
          </w:p>
        </w:tc>
        <w:tc>
          <w:tcPr>
            <w:tcW w:w="1318" w:type="dxa"/>
          </w:tcPr>
          <w:p w14:paraId="2498B6FF"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11B1219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RPON cases.</w:t>
            </w:r>
          </w:p>
        </w:tc>
      </w:tr>
      <w:tr w:rsidR="008C77E7" w14:paraId="090C63CF" w14:textId="77777777" w:rsidTr="004B1D42">
        <w:tc>
          <w:tcPr>
            <w:tcW w:w="1093" w:type="dxa"/>
          </w:tcPr>
          <w:p w14:paraId="00F8F779" w14:textId="77777777" w:rsidR="008C77E7" w:rsidRDefault="008C77E7">
            <w:pPr>
              <w:rPr>
                <w:rFonts w:ascii="Arial" w:hAnsi="Arial" w:cs="Arial"/>
              </w:rPr>
            </w:pPr>
            <w:r>
              <w:rPr>
                <w:rFonts w:ascii="Arial" w:hAnsi="Arial" w:cs="Arial"/>
              </w:rPr>
              <w:t>8.0</w:t>
            </w:r>
          </w:p>
        </w:tc>
        <w:tc>
          <w:tcPr>
            <w:tcW w:w="1990" w:type="dxa"/>
          </w:tcPr>
          <w:p w14:paraId="6A3A911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33</w:t>
            </w:r>
          </w:p>
        </w:tc>
        <w:tc>
          <w:tcPr>
            <w:tcW w:w="1318" w:type="dxa"/>
          </w:tcPr>
          <w:p w14:paraId="63DDA2D5"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48BCAB8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a DLNUM</w:t>
            </w:r>
          </w:p>
        </w:tc>
      </w:tr>
      <w:tr w:rsidR="008C77E7" w14:paraId="38FF2E0C" w14:textId="77777777" w:rsidTr="004B1D42">
        <w:tc>
          <w:tcPr>
            <w:tcW w:w="1093" w:type="dxa"/>
          </w:tcPr>
          <w:p w14:paraId="3B5DBDE9" w14:textId="77777777" w:rsidR="008C77E7" w:rsidRDefault="008C77E7">
            <w:pPr>
              <w:rPr>
                <w:rFonts w:ascii="Arial" w:hAnsi="Arial" w:cs="Arial"/>
              </w:rPr>
            </w:pPr>
            <w:r>
              <w:rPr>
                <w:rFonts w:ascii="Arial" w:hAnsi="Arial" w:cs="Arial"/>
              </w:rPr>
              <w:t>8.0</w:t>
            </w:r>
          </w:p>
        </w:tc>
        <w:tc>
          <w:tcPr>
            <w:tcW w:w="1990" w:type="dxa"/>
          </w:tcPr>
          <w:p w14:paraId="164B78F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w:t>
            </w:r>
          </w:p>
        </w:tc>
        <w:tc>
          <w:tcPr>
            <w:tcW w:w="1318" w:type="dxa"/>
          </w:tcPr>
          <w:p w14:paraId="686BCBEE"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0A7B588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ADL to script.</w:t>
            </w:r>
          </w:p>
        </w:tc>
      </w:tr>
      <w:tr w:rsidR="008C77E7" w14:paraId="3B7C967A" w14:textId="77777777" w:rsidTr="004B1D42">
        <w:tc>
          <w:tcPr>
            <w:tcW w:w="1093" w:type="dxa"/>
          </w:tcPr>
          <w:p w14:paraId="30964C64" w14:textId="77777777" w:rsidR="008C77E7" w:rsidRDefault="008C77E7">
            <w:pPr>
              <w:rPr>
                <w:rFonts w:ascii="Arial" w:hAnsi="Arial" w:cs="Arial"/>
              </w:rPr>
            </w:pPr>
            <w:r>
              <w:rPr>
                <w:rFonts w:ascii="Arial" w:hAnsi="Arial" w:cs="Arial"/>
              </w:rPr>
              <w:t>8.0</w:t>
            </w:r>
          </w:p>
        </w:tc>
        <w:tc>
          <w:tcPr>
            <w:tcW w:w="1990" w:type="dxa"/>
          </w:tcPr>
          <w:p w14:paraId="10FD5D7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56</w:t>
            </w:r>
          </w:p>
        </w:tc>
        <w:tc>
          <w:tcPr>
            <w:tcW w:w="1318" w:type="dxa"/>
          </w:tcPr>
          <w:p w14:paraId="62F850FC"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6B47C5C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Deleted due to not in functionality.</w:t>
            </w:r>
          </w:p>
        </w:tc>
      </w:tr>
      <w:tr w:rsidR="008C77E7" w14:paraId="178F1945" w14:textId="77777777" w:rsidTr="004B1D42">
        <w:tc>
          <w:tcPr>
            <w:tcW w:w="1093" w:type="dxa"/>
          </w:tcPr>
          <w:p w14:paraId="35A59EF6" w14:textId="77777777" w:rsidR="008C77E7" w:rsidRDefault="008C77E7">
            <w:pPr>
              <w:rPr>
                <w:rFonts w:ascii="Arial" w:hAnsi="Arial" w:cs="Arial"/>
              </w:rPr>
            </w:pPr>
            <w:r>
              <w:rPr>
                <w:rFonts w:ascii="Arial" w:hAnsi="Arial" w:cs="Arial"/>
              </w:rPr>
              <w:t>9.0</w:t>
            </w:r>
          </w:p>
        </w:tc>
        <w:tc>
          <w:tcPr>
            <w:tcW w:w="1990" w:type="dxa"/>
          </w:tcPr>
          <w:p w14:paraId="2DD018A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58-59</w:t>
            </w:r>
          </w:p>
        </w:tc>
        <w:tc>
          <w:tcPr>
            <w:tcW w:w="1318" w:type="dxa"/>
          </w:tcPr>
          <w:p w14:paraId="234DF3D1" w14:textId="77777777" w:rsidR="008C77E7" w:rsidRDefault="008C77E7">
            <w:pPr>
              <w:rPr>
                <w:rFonts w:ascii="Arial" w:hAnsi="Arial" w:cs="Arial"/>
                <w:sz w:val="22"/>
                <w:szCs w:val="22"/>
              </w:rPr>
            </w:pPr>
            <w:r>
              <w:rPr>
                <w:rFonts w:ascii="Arial" w:hAnsi="Arial" w:cs="Arial"/>
                <w:sz w:val="22"/>
                <w:szCs w:val="22"/>
              </w:rPr>
              <w:t>1/14/05</w:t>
            </w:r>
          </w:p>
        </w:tc>
        <w:tc>
          <w:tcPr>
            <w:tcW w:w="5067" w:type="dxa"/>
          </w:tcPr>
          <w:p w14:paraId="008F612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cases for NATN for ACT of V, MI=B</w:t>
            </w:r>
          </w:p>
        </w:tc>
      </w:tr>
      <w:tr w:rsidR="008C77E7" w14:paraId="0C41652A" w14:textId="77777777" w:rsidTr="004B1D42">
        <w:tc>
          <w:tcPr>
            <w:tcW w:w="1093" w:type="dxa"/>
          </w:tcPr>
          <w:p w14:paraId="67C92875" w14:textId="77777777" w:rsidR="008C77E7" w:rsidRDefault="008C77E7">
            <w:pPr>
              <w:rPr>
                <w:rFonts w:ascii="Arial" w:hAnsi="Arial" w:cs="Arial"/>
              </w:rPr>
            </w:pPr>
            <w:r>
              <w:rPr>
                <w:rFonts w:ascii="Arial" w:hAnsi="Arial" w:cs="Arial"/>
              </w:rPr>
              <w:t>9.0</w:t>
            </w:r>
          </w:p>
        </w:tc>
        <w:tc>
          <w:tcPr>
            <w:tcW w:w="1990" w:type="dxa"/>
          </w:tcPr>
          <w:p w14:paraId="2B22054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60-61</w:t>
            </w:r>
          </w:p>
        </w:tc>
        <w:tc>
          <w:tcPr>
            <w:tcW w:w="1318" w:type="dxa"/>
          </w:tcPr>
          <w:p w14:paraId="5331652F" w14:textId="77777777" w:rsidR="008C77E7" w:rsidRDefault="008C77E7">
            <w:pPr>
              <w:rPr>
                <w:rFonts w:ascii="Arial" w:hAnsi="Arial" w:cs="Arial"/>
                <w:sz w:val="22"/>
                <w:szCs w:val="22"/>
              </w:rPr>
            </w:pPr>
            <w:r>
              <w:rPr>
                <w:rFonts w:ascii="Arial" w:hAnsi="Arial" w:cs="Arial"/>
                <w:sz w:val="22"/>
                <w:szCs w:val="22"/>
              </w:rPr>
              <w:t>1/14/05</w:t>
            </w:r>
          </w:p>
        </w:tc>
        <w:tc>
          <w:tcPr>
            <w:tcW w:w="5067" w:type="dxa"/>
          </w:tcPr>
          <w:p w14:paraId="2903A79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 xml:space="preserve">Added cases for </w:t>
            </w:r>
            <w:smartTag w:uri="urn:schemas-microsoft-com:office:smarttags" w:element="place">
              <w:r>
                <w:rPr>
                  <w:rFonts w:ascii="Arial" w:hAnsi="Arial" w:cs="Arial"/>
                  <w:sz w:val="22"/>
                  <w:szCs w:val="22"/>
                </w:rPr>
                <w:t>NAN</w:t>
              </w:r>
            </w:smartTag>
            <w:r>
              <w:rPr>
                <w:rFonts w:ascii="Arial" w:hAnsi="Arial" w:cs="Arial"/>
                <w:sz w:val="22"/>
                <w:szCs w:val="22"/>
              </w:rPr>
              <w:t xml:space="preserve"> for ACT of V</w:t>
            </w:r>
          </w:p>
        </w:tc>
      </w:tr>
      <w:tr w:rsidR="008C77E7" w14:paraId="68AE078D" w14:textId="77777777" w:rsidTr="004B1D42">
        <w:tc>
          <w:tcPr>
            <w:tcW w:w="1093" w:type="dxa"/>
          </w:tcPr>
          <w:p w14:paraId="43D2A1CC" w14:textId="77777777" w:rsidR="008C77E7" w:rsidRDefault="008C77E7">
            <w:pPr>
              <w:rPr>
                <w:rFonts w:ascii="Arial" w:hAnsi="Arial" w:cs="Arial"/>
              </w:rPr>
            </w:pPr>
            <w:r>
              <w:rPr>
                <w:rFonts w:ascii="Arial" w:hAnsi="Arial" w:cs="Arial"/>
              </w:rPr>
              <w:t>9.0</w:t>
            </w:r>
          </w:p>
        </w:tc>
        <w:tc>
          <w:tcPr>
            <w:tcW w:w="1990" w:type="dxa"/>
          </w:tcPr>
          <w:p w14:paraId="0295E90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62-63</w:t>
            </w:r>
          </w:p>
        </w:tc>
        <w:tc>
          <w:tcPr>
            <w:tcW w:w="1318" w:type="dxa"/>
          </w:tcPr>
          <w:p w14:paraId="4C1963D2" w14:textId="77777777" w:rsidR="008C77E7" w:rsidRDefault="008C77E7">
            <w:pPr>
              <w:rPr>
                <w:rFonts w:ascii="Arial" w:hAnsi="Arial" w:cs="Arial"/>
                <w:sz w:val="22"/>
                <w:szCs w:val="22"/>
              </w:rPr>
            </w:pPr>
            <w:r>
              <w:rPr>
                <w:rFonts w:ascii="Arial" w:hAnsi="Arial" w:cs="Arial"/>
                <w:sz w:val="22"/>
                <w:szCs w:val="22"/>
              </w:rPr>
              <w:t>1/14/05</w:t>
            </w:r>
          </w:p>
        </w:tc>
        <w:tc>
          <w:tcPr>
            <w:tcW w:w="5067" w:type="dxa"/>
          </w:tcPr>
          <w:p w14:paraId="0517449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cases for NATN for Act of C.</w:t>
            </w:r>
          </w:p>
        </w:tc>
      </w:tr>
      <w:tr w:rsidR="008C77E7" w14:paraId="3BE6431B" w14:textId="77777777" w:rsidTr="004B1D42">
        <w:tc>
          <w:tcPr>
            <w:tcW w:w="1093" w:type="dxa"/>
          </w:tcPr>
          <w:p w14:paraId="776491BF" w14:textId="77777777" w:rsidR="008C77E7" w:rsidRDefault="008C77E7">
            <w:pPr>
              <w:rPr>
                <w:rFonts w:ascii="Arial" w:hAnsi="Arial" w:cs="Arial"/>
              </w:rPr>
            </w:pPr>
            <w:r>
              <w:rPr>
                <w:rFonts w:ascii="Arial" w:hAnsi="Arial" w:cs="Arial"/>
              </w:rPr>
              <w:t>9.0</w:t>
            </w:r>
          </w:p>
        </w:tc>
        <w:tc>
          <w:tcPr>
            <w:tcW w:w="1990" w:type="dxa"/>
          </w:tcPr>
          <w:p w14:paraId="6838514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64</w:t>
            </w:r>
          </w:p>
        </w:tc>
        <w:tc>
          <w:tcPr>
            <w:tcW w:w="1318" w:type="dxa"/>
          </w:tcPr>
          <w:p w14:paraId="53942687" w14:textId="77777777" w:rsidR="008C77E7" w:rsidRDefault="008C77E7">
            <w:pPr>
              <w:rPr>
                <w:rFonts w:ascii="Arial" w:hAnsi="Arial" w:cs="Arial"/>
                <w:sz w:val="22"/>
                <w:szCs w:val="22"/>
              </w:rPr>
            </w:pPr>
            <w:r>
              <w:rPr>
                <w:rFonts w:ascii="Arial" w:hAnsi="Arial" w:cs="Arial"/>
                <w:sz w:val="22"/>
                <w:szCs w:val="22"/>
              </w:rPr>
              <w:t>1/14/05</w:t>
            </w:r>
          </w:p>
        </w:tc>
        <w:tc>
          <w:tcPr>
            <w:tcW w:w="5067" w:type="dxa"/>
          </w:tcPr>
          <w:p w14:paraId="7596F94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 with EOS.</w:t>
            </w:r>
          </w:p>
        </w:tc>
      </w:tr>
      <w:tr w:rsidR="008C77E7" w14:paraId="7F30F5CF" w14:textId="77777777" w:rsidTr="004B1D42">
        <w:tc>
          <w:tcPr>
            <w:tcW w:w="1093" w:type="dxa"/>
          </w:tcPr>
          <w:p w14:paraId="0BA937B5" w14:textId="77777777" w:rsidR="008C77E7" w:rsidRDefault="008C77E7">
            <w:pPr>
              <w:rPr>
                <w:rFonts w:ascii="Arial" w:hAnsi="Arial" w:cs="Arial"/>
              </w:rPr>
            </w:pPr>
            <w:r>
              <w:rPr>
                <w:rFonts w:ascii="Arial" w:hAnsi="Arial" w:cs="Arial"/>
              </w:rPr>
              <w:t>10.0</w:t>
            </w:r>
          </w:p>
        </w:tc>
        <w:tc>
          <w:tcPr>
            <w:tcW w:w="1990" w:type="dxa"/>
          </w:tcPr>
          <w:p w14:paraId="75CAC68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7F2E6C6C"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33026D8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directory delivery.</w:t>
            </w:r>
          </w:p>
        </w:tc>
      </w:tr>
      <w:tr w:rsidR="008C77E7" w14:paraId="74CE6DD1" w14:textId="77777777" w:rsidTr="004B1D42">
        <w:tc>
          <w:tcPr>
            <w:tcW w:w="1093" w:type="dxa"/>
          </w:tcPr>
          <w:p w14:paraId="14530CA0" w14:textId="77777777" w:rsidR="008C77E7" w:rsidRDefault="008C77E7">
            <w:pPr>
              <w:rPr>
                <w:rFonts w:ascii="Arial" w:hAnsi="Arial" w:cs="Arial"/>
              </w:rPr>
            </w:pPr>
            <w:r>
              <w:rPr>
                <w:rFonts w:ascii="Arial" w:hAnsi="Arial" w:cs="Arial"/>
              </w:rPr>
              <w:t>10.0</w:t>
            </w:r>
          </w:p>
        </w:tc>
        <w:tc>
          <w:tcPr>
            <w:tcW w:w="1990" w:type="dxa"/>
          </w:tcPr>
          <w:p w14:paraId="5118048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14:paraId="2171B36A"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21FCA83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directory delivery.</w:t>
            </w:r>
          </w:p>
        </w:tc>
      </w:tr>
      <w:tr w:rsidR="008C77E7" w14:paraId="3D71C3F8" w14:textId="77777777" w:rsidTr="004B1D42">
        <w:tc>
          <w:tcPr>
            <w:tcW w:w="1093" w:type="dxa"/>
          </w:tcPr>
          <w:p w14:paraId="2E57E656" w14:textId="77777777" w:rsidR="008C77E7" w:rsidRDefault="008C77E7">
            <w:r>
              <w:rPr>
                <w:rFonts w:ascii="Arial" w:hAnsi="Arial" w:cs="Arial"/>
              </w:rPr>
              <w:t>10.0</w:t>
            </w:r>
          </w:p>
        </w:tc>
        <w:tc>
          <w:tcPr>
            <w:tcW w:w="1990" w:type="dxa"/>
          </w:tcPr>
          <w:p w14:paraId="7D2C2B0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14:paraId="227AEDA8"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60FBF84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MI of A with HA of N</w:t>
            </w:r>
          </w:p>
        </w:tc>
      </w:tr>
      <w:tr w:rsidR="008C77E7" w14:paraId="66660378" w14:textId="77777777" w:rsidTr="004B1D42">
        <w:tc>
          <w:tcPr>
            <w:tcW w:w="1093" w:type="dxa"/>
          </w:tcPr>
          <w:p w14:paraId="5077CFB1" w14:textId="77777777" w:rsidR="008C77E7" w:rsidRDefault="008C77E7">
            <w:r>
              <w:rPr>
                <w:rFonts w:ascii="Arial" w:hAnsi="Arial" w:cs="Arial"/>
              </w:rPr>
              <w:t>10.0</w:t>
            </w:r>
          </w:p>
        </w:tc>
        <w:tc>
          <w:tcPr>
            <w:tcW w:w="1990" w:type="dxa"/>
          </w:tcPr>
          <w:p w14:paraId="1F67A7E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66</w:t>
            </w:r>
          </w:p>
        </w:tc>
        <w:tc>
          <w:tcPr>
            <w:tcW w:w="1318" w:type="dxa"/>
          </w:tcPr>
          <w:p w14:paraId="66A0D9ED"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43D53BD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MI of C with HA of E</w:t>
            </w:r>
          </w:p>
        </w:tc>
      </w:tr>
      <w:tr w:rsidR="008C77E7" w14:paraId="60A69DD3" w14:textId="77777777" w:rsidTr="004B1D42">
        <w:tc>
          <w:tcPr>
            <w:tcW w:w="1093" w:type="dxa"/>
          </w:tcPr>
          <w:p w14:paraId="729FF44C" w14:textId="77777777" w:rsidR="008C77E7" w:rsidRDefault="008C77E7">
            <w:r>
              <w:rPr>
                <w:rFonts w:ascii="Arial" w:hAnsi="Arial" w:cs="Arial"/>
              </w:rPr>
              <w:t>10.0</w:t>
            </w:r>
          </w:p>
        </w:tc>
        <w:tc>
          <w:tcPr>
            <w:tcW w:w="1990" w:type="dxa"/>
          </w:tcPr>
          <w:p w14:paraId="7D6C026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14:paraId="33A5919F"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71D0570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MI of C and not migrate hunting.</w:t>
            </w:r>
          </w:p>
        </w:tc>
      </w:tr>
      <w:tr w:rsidR="008C77E7" w14:paraId="32B57C64" w14:textId="77777777" w:rsidTr="004B1D42">
        <w:tc>
          <w:tcPr>
            <w:tcW w:w="1093" w:type="dxa"/>
          </w:tcPr>
          <w:p w14:paraId="7301872F" w14:textId="77777777" w:rsidR="008C77E7" w:rsidRDefault="008C77E7">
            <w:r>
              <w:rPr>
                <w:rFonts w:ascii="Arial" w:hAnsi="Arial" w:cs="Arial"/>
              </w:rPr>
              <w:t>10.0</w:t>
            </w:r>
          </w:p>
        </w:tc>
        <w:tc>
          <w:tcPr>
            <w:tcW w:w="1990" w:type="dxa"/>
          </w:tcPr>
          <w:p w14:paraId="1CAC069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68</w:t>
            </w:r>
          </w:p>
        </w:tc>
        <w:tc>
          <w:tcPr>
            <w:tcW w:w="1318" w:type="dxa"/>
          </w:tcPr>
          <w:p w14:paraId="0E86AEA6"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5FE6C23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case migrating ADSL.</w:t>
            </w:r>
          </w:p>
        </w:tc>
      </w:tr>
      <w:tr w:rsidR="008C77E7" w14:paraId="214DD712" w14:textId="77777777" w:rsidTr="004B1D42">
        <w:tc>
          <w:tcPr>
            <w:tcW w:w="1093" w:type="dxa"/>
          </w:tcPr>
          <w:p w14:paraId="7771DBF2" w14:textId="77777777" w:rsidR="008C77E7" w:rsidRDefault="008C77E7">
            <w:r>
              <w:rPr>
                <w:rFonts w:ascii="Arial" w:hAnsi="Arial" w:cs="Arial"/>
              </w:rPr>
              <w:t>10.0</w:t>
            </w:r>
          </w:p>
        </w:tc>
        <w:tc>
          <w:tcPr>
            <w:tcW w:w="1990" w:type="dxa"/>
          </w:tcPr>
          <w:p w14:paraId="660FC80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69</w:t>
            </w:r>
          </w:p>
        </w:tc>
        <w:tc>
          <w:tcPr>
            <w:tcW w:w="1318" w:type="dxa"/>
          </w:tcPr>
          <w:p w14:paraId="06798ACA"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7FCE1D7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case for Act of C with ADSL.</w:t>
            </w:r>
          </w:p>
        </w:tc>
      </w:tr>
      <w:tr w:rsidR="008C77E7" w14:paraId="3B898481" w14:textId="77777777" w:rsidTr="004B1D42">
        <w:tc>
          <w:tcPr>
            <w:tcW w:w="1093" w:type="dxa"/>
          </w:tcPr>
          <w:p w14:paraId="424089DB" w14:textId="77777777" w:rsidR="008C77E7" w:rsidRDefault="008C77E7">
            <w:r>
              <w:rPr>
                <w:rFonts w:ascii="Arial" w:hAnsi="Arial" w:cs="Arial"/>
              </w:rPr>
              <w:t>10.0</w:t>
            </w:r>
          </w:p>
        </w:tc>
        <w:tc>
          <w:tcPr>
            <w:tcW w:w="1990" w:type="dxa"/>
          </w:tcPr>
          <w:p w14:paraId="40F578D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242A9C1D"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11B3D89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basic inside wiring jack.</w:t>
            </w:r>
          </w:p>
        </w:tc>
      </w:tr>
      <w:tr w:rsidR="008C77E7" w14:paraId="0DB9B38C" w14:textId="77777777" w:rsidTr="004B1D42">
        <w:tc>
          <w:tcPr>
            <w:tcW w:w="1093" w:type="dxa"/>
          </w:tcPr>
          <w:p w14:paraId="25AD2CAB" w14:textId="77777777" w:rsidR="008C77E7" w:rsidRDefault="008C77E7">
            <w:r>
              <w:rPr>
                <w:rFonts w:ascii="Arial" w:hAnsi="Arial" w:cs="Arial"/>
              </w:rPr>
              <w:t>10.0</w:t>
            </w:r>
          </w:p>
        </w:tc>
        <w:tc>
          <w:tcPr>
            <w:tcW w:w="1990" w:type="dxa"/>
          </w:tcPr>
          <w:p w14:paraId="7F9773D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w:t>
            </w:r>
          </w:p>
        </w:tc>
        <w:tc>
          <w:tcPr>
            <w:tcW w:w="1318" w:type="dxa"/>
          </w:tcPr>
          <w:p w14:paraId="7044B3A8"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16AD343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 xml:space="preserve">Add basic inside wiring jacks; chg ATN, TNS, &amp; </w:t>
            </w:r>
            <w:r>
              <w:rPr>
                <w:rFonts w:ascii="Arial" w:hAnsi="Arial" w:cs="Arial"/>
                <w:sz w:val="22"/>
                <w:szCs w:val="22"/>
              </w:rPr>
              <w:lastRenderedPageBreak/>
              <w:t>LTN</w:t>
            </w:r>
          </w:p>
        </w:tc>
      </w:tr>
      <w:tr w:rsidR="008C77E7" w14:paraId="58C02503" w14:textId="77777777" w:rsidTr="004B1D42">
        <w:tc>
          <w:tcPr>
            <w:tcW w:w="1093" w:type="dxa"/>
          </w:tcPr>
          <w:p w14:paraId="2829BBDB" w14:textId="77777777" w:rsidR="008C77E7" w:rsidRDefault="008C77E7">
            <w:r>
              <w:rPr>
                <w:rFonts w:ascii="Arial" w:hAnsi="Arial" w:cs="Arial"/>
              </w:rPr>
              <w:lastRenderedPageBreak/>
              <w:t>10.0</w:t>
            </w:r>
          </w:p>
        </w:tc>
        <w:tc>
          <w:tcPr>
            <w:tcW w:w="1990" w:type="dxa"/>
          </w:tcPr>
          <w:p w14:paraId="64188AA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1C8C67E3"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517A37E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basic inside wiring NIDR.</w:t>
            </w:r>
          </w:p>
        </w:tc>
      </w:tr>
      <w:tr w:rsidR="008C77E7" w14:paraId="2F0B6D2E" w14:textId="77777777" w:rsidTr="004B1D42">
        <w:tc>
          <w:tcPr>
            <w:tcW w:w="1093" w:type="dxa"/>
          </w:tcPr>
          <w:p w14:paraId="5E58BA7B" w14:textId="77777777" w:rsidR="008C77E7" w:rsidRDefault="008C77E7">
            <w:pPr>
              <w:rPr>
                <w:rFonts w:ascii="Arial" w:hAnsi="Arial" w:cs="Arial"/>
              </w:rPr>
            </w:pPr>
            <w:r>
              <w:rPr>
                <w:rFonts w:ascii="Arial" w:hAnsi="Arial" w:cs="Arial"/>
              </w:rPr>
              <w:t>10.0</w:t>
            </w:r>
          </w:p>
        </w:tc>
        <w:tc>
          <w:tcPr>
            <w:tcW w:w="1990" w:type="dxa"/>
          </w:tcPr>
          <w:p w14:paraId="0CF6EB1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57-01</w:t>
            </w:r>
          </w:p>
        </w:tc>
        <w:tc>
          <w:tcPr>
            <w:tcW w:w="1318" w:type="dxa"/>
          </w:tcPr>
          <w:p w14:paraId="77A55BC4"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1DBE77E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RCC and CC data</w:t>
            </w:r>
          </w:p>
        </w:tc>
      </w:tr>
      <w:tr w:rsidR="008C77E7" w14:paraId="294029D5" w14:textId="77777777" w:rsidTr="004B1D42">
        <w:tc>
          <w:tcPr>
            <w:tcW w:w="1093" w:type="dxa"/>
          </w:tcPr>
          <w:p w14:paraId="64684C62" w14:textId="77777777" w:rsidR="008C77E7" w:rsidRDefault="008C77E7">
            <w:pPr>
              <w:rPr>
                <w:rFonts w:ascii="Arial" w:hAnsi="Arial" w:cs="Arial"/>
              </w:rPr>
            </w:pPr>
            <w:r>
              <w:rPr>
                <w:rFonts w:ascii="Arial" w:hAnsi="Arial" w:cs="Arial"/>
              </w:rPr>
              <w:t>10.0</w:t>
            </w:r>
          </w:p>
        </w:tc>
        <w:tc>
          <w:tcPr>
            <w:tcW w:w="1990" w:type="dxa"/>
          </w:tcPr>
          <w:p w14:paraId="1047412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57-02</w:t>
            </w:r>
          </w:p>
        </w:tc>
        <w:tc>
          <w:tcPr>
            <w:tcW w:w="1318" w:type="dxa"/>
          </w:tcPr>
          <w:p w14:paraId="189BC1E0"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2A696B2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RCC and CC data</w:t>
            </w:r>
          </w:p>
        </w:tc>
      </w:tr>
      <w:tr w:rsidR="008C77E7" w14:paraId="1BF0A9A3" w14:textId="77777777" w:rsidTr="004B1D42">
        <w:tc>
          <w:tcPr>
            <w:tcW w:w="1093" w:type="dxa"/>
          </w:tcPr>
          <w:p w14:paraId="1D919D7C" w14:textId="77777777" w:rsidR="008C77E7" w:rsidRDefault="008C77E7">
            <w:pPr>
              <w:rPr>
                <w:rFonts w:ascii="Arial" w:hAnsi="Arial" w:cs="Arial"/>
              </w:rPr>
            </w:pPr>
            <w:r>
              <w:rPr>
                <w:rFonts w:ascii="Arial" w:hAnsi="Arial" w:cs="Arial"/>
              </w:rPr>
              <w:t>13.0</w:t>
            </w:r>
          </w:p>
        </w:tc>
        <w:tc>
          <w:tcPr>
            <w:tcW w:w="1990" w:type="dxa"/>
          </w:tcPr>
          <w:p w14:paraId="76534DF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74E4396D" w14:textId="77777777" w:rsidR="008C77E7" w:rsidRDefault="008C77E7">
            <w:pPr>
              <w:rPr>
                <w:rFonts w:ascii="Arial" w:hAnsi="Arial" w:cs="Arial"/>
                <w:sz w:val="22"/>
                <w:szCs w:val="22"/>
              </w:rPr>
            </w:pPr>
            <w:r>
              <w:rPr>
                <w:rFonts w:ascii="Arial" w:hAnsi="Arial" w:cs="Arial"/>
                <w:sz w:val="22"/>
                <w:szCs w:val="22"/>
              </w:rPr>
              <w:t>7/24/06</w:t>
            </w:r>
          </w:p>
        </w:tc>
        <w:tc>
          <w:tcPr>
            <w:tcW w:w="5067" w:type="dxa"/>
          </w:tcPr>
          <w:p w14:paraId="727C0C4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FPI and Inside Wiring</w:t>
            </w:r>
          </w:p>
        </w:tc>
      </w:tr>
      <w:tr w:rsidR="008C77E7" w14:paraId="646A978F" w14:textId="77777777" w:rsidTr="004B1D42">
        <w:tc>
          <w:tcPr>
            <w:tcW w:w="1093" w:type="dxa"/>
          </w:tcPr>
          <w:p w14:paraId="7AA88696" w14:textId="77777777" w:rsidR="008C77E7" w:rsidRDefault="008C77E7">
            <w:pPr>
              <w:rPr>
                <w:rFonts w:ascii="Arial" w:hAnsi="Arial" w:cs="Arial"/>
              </w:rPr>
            </w:pPr>
            <w:r>
              <w:rPr>
                <w:rFonts w:ascii="Arial" w:hAnsi="Arial" w:cs="Arial"/>
              </w:rPr>
              <w:t>13.0</w:t>
            </w:r>
          </w:p>
        </w:tc>
        <w:tc>
          <w:tcPr>
            <w:tcW w:w="1990" w:type="dxa"/>
          </w:tcPr>
          <w:p w14:paraId="2E40276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7</w:t>
            </w:r>
          </w:p>
        </w:tc>
        <w:tc>
          <w:tcPr>
            <w:tcW w:w="1318" w:type="dxa"/>
          </w:tcPr>
          <w:p w14:paraId="6E3528AF" w14:textId="77777777" w:rsidR="008C77E7" w:rsidRDefault="008C77E7">
            <w:pPr>
              <w:rPr>
                <w:rFonts w:ascii="Arial" w:hAnsi="Arial" w:cs="Arial"/>
                <w:sz w:val="22"/>
                <w:szCs w:val="22"/>
              </w:rPr>
            </w:pPr>
            <w:r>
              <w:rPr>
                <w:rFonts w:ascii="Arial" w:hAnsi="Arial" w:cs="Arial"/>
                <w:sz w:val="22"/>
                <w:szCs w:val="22"/>
              </w:rPr>
              <w:t>7/22/06</w:t>
            </w:r>
          </w:p>
        </w:tc>
        <w:tc>
          <w:tcPr>
            <w:tcW w:w="5067" w:type="dxa"/>
          </w:tcPr>
          <w:p w14:paraId="0866A23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Corrected SEQIX to SEQ1X</w:t>
            </w:r>
          </w:p>
        </w:tc>
      </w:tr>
      <w:tr w:rsidR="008C77E7" w14:paraId="635D2977" w14:textId="77777777" w:rsidTr="004B1D42">
        <w:tc>
          <w:tcPr>
            <w:tcW w:w="1093" w:type="dxa"/>
          </w:tcPr>
          <w:p w14:paraId="684538E4" w14:textId="77777777" w:rsidR="008C77E7" w:rsidRDefault="008C77E7">
            <w:pPr>
              <w:rPr>
                <w:rFonts w:ascii="Arial" w:hAnsi="Arial" w:cs="Arial"/>
              </w:rPr>
            </w:pPr>
            <w:r>
              <w:rPr>
                <w:rFonts w:ascii="Arial" w:hAnsi="Arial" w:cs="Arial"/>
              </w:rPr>
              <w:t>14.0</w:t>
            </w:r>
          </w:p>
        </w:tc>
        <w:tc>
          <w:tcPr>
            <w:tcW w:w="1990" w:type="dxa"/>
          </w:tcPr>
          <w:p w14:paraId="42A46AE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14:paraId="38A60539" w14:textId="77777777" w:rsidR="008C77E7" w:rsidRDefault="008C77E7">
            <w:pPr>
              <w:rPr>
                <w:rFonts w:ascii="Arial" w:hAnsi="Arial" w:cs="Arial"/>
                <w:sz w:val="22"/>
                <w:szCs w:val="22"/>
              </w:rPr>
            </w:pPr>
            <w:r>
              <w:rPr>
                <w:rFonts w:ascii="Arial" w:hAnsi="Arial" w:cs="Arial"/>
                <w:sz w:val="22"/>
                <w:szCs w:val="22"/>
              </w:rPr>
              <w:t>03/09/07</w:t>
            </w:r>
          </w:p>
        </w:tc>
        <w:tc>
          <w:tcPr>
            <w:tcW w:w="5067" w:type="dxa"/>
          </w:tcPr>
          <w:p w14:paraId="5423255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TN for LNUM 00002</w:t>
            </w:r>
          </w:p>
        </w:tc>
      </w:tr>
      <w:tr w:rsidR="008C77E7" w14:paraId="06FEE1B5" w14:textId="77777777" w:rsidTr="004B1D42">
        <w:tc>
          <w:tcPr>
            <w:tcW w:w="1093" w:type="dxa"/>
            <w:tcBorders>
              <w:top w:val="single" w:sz="4" w:space="0" w:color="auto"/>
              <w:left w:val="single" w:sz="4" w:space="0" w:color="auto"/>
              <w:bottom w:val="single" w:sz="4" w:space="0" w:color="auto"/>
              <w:right w:val="single" w:sz="4" w:space="0" w:color="auto"/>
            </w:tcBorders>
          </w:tcPr>
          <w:p w14:paraId="080C9B6B" w14:textId="77777777" w:rsidR="008C77E7" w:rsidRDefault="008C77E7" w:rsidP="008C77E7">
            <w:pPr>
              <w:rPr>
                <w:rFonts w:ascii="Arial" w:hAnsi="Arial" w:cs="Arial"/>
              </w:rPr>
            </w:pPr>
            <w:r>
              <w:rPr>
                <w:rFonts w:ascii="Arial" w:hAnsi="Arial" w:cs="Arial"/>
              </w:rPr>
              <w:t>15.0</w:t>
            </w:r>
          </w:p>
        </w:tc>
        <w:tc>
          <w:tcPr>
            <w:tcW w:w="1990" w:type="dxa"/>
            <w:tcBorders>
              <w:top w:val="single" w:sz="4" w:space="0" w:color="auto"/>
              <w:left w:val="single" w:sz="4" w:space="0" w:color="auto"/>
              <w:bottom w:val="single" w:sz="4" w:space="0" w:color="auto"/>
              <w:right w:val="single" w:sz="4" w:space="0" w:color="auto"/>
            </w:tcBorders>
          </w:tcPr>
          <w:p w14:paraId="66B2FB89"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70</w:t>
            </w:r>
          </w:p>
        </w:tc>
        <w:tc>
          <w:tcPr>
            <w:tcW w:w="1318" w:type="dxa"/>
            <w:tcBorders>
              <w:top w:val="single" w:sz="4" w:space="0" w:color="auto"/>
              <w:left w:val="single" w:sz="4" w:space="0" w:color="auto"/>
              <w:bottom w:val="single" w:sz="4" w:space="0" w:color="auto"/>
              <w:right w:val="single" w:sz="4" w:space="0" w:color="auto"/>
            </w:tcBorders>
          </w:tcPr>
          <w:p w14:paraId="7B68A24A" w14:textId="77777777" w:rsidR="008C77E7" w:rsidRDefault="008C77E7" w:rsidP="007200CF">
            <w:pPr>
              <w:rPr>
                <w:rFonts w:ascii="Arial" w:hAnsi="Arial" w:cs="Arial"/>
                <w:sz w:val="22"/>
                <w:szCs w:val="22"/>
              </w:rPr>
            </w:pPr>
            <w:r>
              <w:rPr>
                <w:rFonts w:ascii="Arial" w:hAnsi="Arial" w:cs="Arial"/>
                <w:sz w:val="22"/>
                <w:szCs w:val="22"/>
              </w:rPr>
              <w:t>09/11/07</w:t>
            </w:r>
          </w:p>
        </w:tc>
        <w:tc>
          <w:tcPr>
            <w:tcW w:w="5067" w:type="dxa"/>
            <w:tcBorders>
              <w:top w:val="single" w:sz="4" w:space="0" w:color="auto"/>
              <w:left w:val="single" w:sz="4" w:space="0" w:color="auto"/>
              <w:bottom w:val="single" w:sz="4" w:space="0" w:color="auto"/>
              <w:right w:val="single" w:sz="4" w:space="0" w:color="auto"/>
            </w:tcBorders>
          </w:tcPr>
          <w:p w14:paraId="7826E3D2"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 New Test Case for Advance Listing</w:t>
            </w:r>
          </w:p>
        </w:tc>
      </w:tr>
      <w:tr w:rsidR="008C77E7" w14:paraId="2E94A8E4" w14:textId="77777777" w:rsidTr="004B1D42">
        <w:tc>
          <w:tcPr>
            <w:tcW w:w="1093" w:type="dxa"/>
            <w:tcBorders>
              <w:top w:val="single" w:sz="4" w:space="0" w:color="auto"/>
              <w:left w:val="single" w:sz="4" w:space="0" w:color="auto"/>
              <w:bottom w:val="single" w:sz="4" w:space="0" w:color="auto"/>
              <w:right w:val="single" w:sz="4" w:space="0" w:color="auto"/>
            </w:tcBorders>
          </w:tcPr>
          <w:p w14:paraId="7B259E50"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6D3760CA"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38</w:t>
            </w:r>
          </w:p>
        </w:tc>
        <w:tc>
          <w:tcPr>
            <w:tcW w:w="1318" w:type="dxa"/>
            <w:tcBorders>
              <w:top w:val="single" w:sz="4" w:space="0" w:color="auto"/>
              <w:left w:val="single" w:sz="4" w:space="0" w:color="auto"/>
              <w:bottom w:val="single" w:sz="4" w:space="0" w:color="auto"/>
              <w:right w:val="single" w:sz="4" w:space="0" w:color="auto"/>
            </w:tcBorders>
          </w:tcPr>
          <w:p w14:paraId="00891DCC"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2748CAB1"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Added LTN to DLNUM 0001</w:t>
            </w:r>
          </w:p>
        </w:tc>
      </w:tr>
      <w:tr w:rsidR="008C77E7" w14:paraId="7EF13009" w14:textId="77777777" w:rsidTr="004B1D42">
        <w:tc>
          <w:tcPr>
            <w:tcW w:w="1093" w:type="dxa"/>
            <w:tcBorders>
              <w:top w:val="single" w:sz="4" w:space="0" w:color="auto"/>
              <w:left w:val="single" w:sz="4" w:space="0" w:color="auto"/>
              <w:bottom w:val="single" w:sz="4" w:space="0" w:color="auto"/>
              <w:right w:val="single" w:sz="4" w:space="0" w:color="auto"/>
            </w:tcBorders>
          </w:tcPr>
          <w:p w14:paraId="182007D6"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1FD96623"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51</w:t>
            </w:r>
          </w:p>
        </w:tc>
        <w:tc>
          <w:tcPr>
            <w:tcW w:w="1318" w:type="dxa"/>
            <w:tcBorders>
              <w:top w:val="single" w:sz="4" w:space="0" w:color="auto"/>
              <w:left w:val="single" w:sz="4" w:space="0" w:color="auto"/>
              <w:bottom w:val="single" w:sz="4" w:space="0" w:color="auto"/>
              <w:right w:val="single" w:sz="4" w:space="0" w:color="auto"/>
            </w:tcBorders>
          </w:tcPr>
          <w:p w14:paraId="7230102F"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38E9DDDD"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Added TNS to LNUM 00002</w:t>
            </w:r>
          </w:p>
        </w:tc>
      </w:tr>
      <w:tr w:rsidR="008C77E7" w14:paraId="7DCDC95D" w14:textId="77777777" w:rsidTr="004B1D42">
        <w:tc>
          <w:tcPr>
            <w:tcW w:w="1093" w:type="dxa"/>
            <w:tcBorders>
              <w:top w:val="single" w:sz="4" w:space="0" w:color="auto"/>
              <w:left w:val="single" w:sz="4" w:space="0" w:color="auto"/>
              <w:bottom w:val="single" w:sz="4" w:space="0" w:color="auto"/>
              <w:right w:val="single" w:sz="4" w:space="0" w:color="auto"/>
            </w:tcBorders>
          </w:tcPr>
          <w:p w14:paraId="05CCD7C9" w14:textId="77777777" w:rsidR="008C77E7" w:rsidRDefault="008C77E7" w:rsidP="007200CF">
            <w:pPr>
              <w:rPr>
                <w:rFonts w:ascii="Arial" w:hAnsi="Arial" w:cs="Arial"/>
              </w:rPr>
            </w:pPr>
            <w:r>
              <w:rPr>
                <w:rFonts w:ascii="Arial" w:hAnsi="Arial" w:cs="Arial"/>
              </w:rPr>
              <w:t xml:space="preserve">16.0 </w:t>
            </w:r>
          </w:p>
        </w:tc>
        <w:tc>
          <w:tcPr>
            <w:tcW w:w="1990" w:type="dxa"/>
            <w:tcBorders>
              <w:top w:val="single" w:sz="4" w:space="0" w:color="auto"/>
              <w:left w:val="single" w:sz="4" w:space="0" w:color="auto"/>
              <w:bottom w:val="single" w:sz="4" w:space="0" w:color="auto"/>
              <w:right w:val="single" w:sz="4" w:space="0" w:color="auto"/>
            </w:tcBorders>
          </w:tcPr>
          <w:p w14:paraId="1E7F0014"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53</w:t>
            </w:r>
          </w:p>
        </w:tc>
        <w:tc>
          <w:tcPr>
            <w:tcW w:w="1318" w:type="dxa"/>
            <w:tcBorders>
              <w:top w:val="single" w:sz="4" w:space="0" w:color="auto"/>
              <w:left w:val="single" w:sz="4" w:space="0" w:color="auto"/>
              <w:bottom w:val="single" w:sz="4" w:space="0" w:color="auto"/>
              <w:right w:val="single" w:sz="4" w:space="0" w:color="auto"/>
            </w:tcBorders>
          </w:tcPr>
          <w:p w14:paraId="0932D2BD"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7DCB5D78"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Added LTN to DLNUM 0001</w:t>
            </w:r>
          </w:p>
        </w:tc>
      </w:tr>
      <w:tr w:rsidR="008C77E7" w14:paraId="43B3375C" w14:textId="77777777" w:rsidTr="004B1D42">
        <w:tc>
          <w:tcPr>
            <w:tcW w:w="1093" w:type="dxa"/>
            <w:tcBorders>
              <w:top w:val="single" w:sz="4" w:space="0" w:color="auto"/>
              <w:left w:val="single" w:sz="4" w:space="0" w:color="auto"/>
              <w:bottom w:val="single" w:sz="4" w:space="0" w:color="auto"/>
              <w:right w:val="single" w:sz="4" w:space="0" w:color="auto"/>
            </w:tcBorders>
          </w:tcPr>
          <w:p w14:paraId="5AB2EFE4"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1DA9E874" w14:textId="77777777" w:rsidR="008C77E7" w:rsidRDefault="008C77E7" w:rsidP="00435358">
            <w:pPr>
              <w:autoSpaceDE w:val="0"/>
              <w:autoSpaceDN w:val="0"/>
              <w:adjustRightInd w:val="0"/>
              <w:rPr>
                <w:rFonts w:ascii="Arial" w:hAnsi="Arial" w:cs="Arial"/>
                <w:sz w:val="22"/>
                <w:szCs w:val="22"/>
              </w:rPr>
            </w:pPr>
            <w:r>
              <w:rPr>
                <w:rFonts w:ascii="Arial" w:hAnsi="Arial" w:cs="Arial"/>
                <w:sz w:val="22"/>
                <w:szCs w:val="22"/>
              </w:rPr>
              <w:t>57-01 &amp; 57-02</w:t>
            </w:r>
          </w:p>
        </w:tc>
        <w:tc>
          <w:tcPr>
            <w:tcW w:w="1318" w:type="dxa"/>
            <w:tcBorders>
              <w:top w:val="single" w:sz="4" w:space="0" w:color="auto"/>
              <w:left w:val="single" w:sz="4" w:space="0" w:color="auto"/>
              <w:bottom w:val="single" w:sz="4" w:space="0" w:color="auto"/>
              <w:right w:val="single" w:sz="4" w:space="0" w:color="auto"/>
            </w:tcBorders>
          </w:tcPr>
          <w:p w14:paraId="1A476FD4"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4199C8A5"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Corrected BAN</w:t>
            </w:r>
          </w:p>
        </w:tc>
      </w:tr>
      <w:tr w:rsidR="008C77E7" w14:paraId="648FC1AE" w14:textId="77777777" w:rsidTr="004B1D42">
        <w:tc>
          <w:tcPr>
            <w:tcW w:w="1093" w:type="dxa"/>
            <w:tcBorders>
              <w:top w:val="single" w:sz="4" w:space="0" w:color="auto"/>
              <w:left w:val="single" w:sz="4" w:space="0" w:color="auto"/>
              <w:bottom w:val="single" w:sz="4" w:space="0" w:color="auto"/>
              <w:right w:val="single" w:sz="4" w:space="0" w:color="auto"/>
            </w:tcBorders>
          </w:tcPr>
          <w:p w14:paraId="4D5FA0F5"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68AEBD5B"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12A32A8C"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18A3F236"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 xml:space="preserve">Changed XML Input/Output Heading to TAG Input/Output </w:t>
            </w:r>
          </w:p>
        </w:tc>
      </w:tr>
      <w:tr w:rsidR="008C77E7" w14:paraId="1F168E66" w14:textId="77777777" w:rsidTr="004B1D42">
        <w:tc>
          <w:tcPr>
            <w:tcW w:w="1093" w:type="dxa"/>
            <w:tcBorders>
              <w:top w:val="single" w:sz="4" w:space="0" w:color="auto"/>
              <w:left w:val="single" w:sz="4" w:space="0" w:color="auto"/>
              <w:bottom w:val="single" w:sz="4" w:space="0" w:color="auto"/>
              <w:right w:val="single" w:sz="4" w:space="0" w:color="auto"/>
            </w:tcBorders>
          </w:tcPr>
          <w:p w14:paraId="7A0615A9"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5679F259"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1F532736"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54140527"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8C77E7" w14:paraId="377C6FA3" w14:textId="77777777" w:rsidTr="004B1D42">
        <w:tc>
          <w:tcPr>
            <w:tcW w:w="1093" w:type="dxa"/>
            <w:tcBorders>
              <w:top w:val="single" w:sz="4" w:space="0" w:color="auto"/>
              <w:left w:val="single" w:sz="4" w:space="0" w:color="auto"/>
              <w:bottom w:val="single" w:sz="4" w:space="0" w:color="auto"/>
              <w:right w:val="single" w:sz="4" w:space="0" w:color="auto"/>
            </w:tcBorders>
          </w:tcPr>
          <w:p w14:paraId="3F61A1BE"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1F86C2D4"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20,23,33,40,66,67</w:t>
            </w:r>
          </w:p>
        </w:tc>
        <w:tc>
          <w:tcPr>
            <w:tcW w:w="1318" w:type="dxa"/>
            <w:tcBorders>
              <w:top w:val="single" w:sz="4" w:space="0" w:color="auto"/>
              <w:left w:val="single" w:sz="4" w:space="0" w:color="auto"/>
              <w:bottom w:val="single" w:sz="4" w:space="0" w:color="auto"/>
              <w:right w:val="single" w:sz="4" w:space="0" w:color="auto"/>
            </w:tcBorders>
          </w:tcPr>
          <w:p w14:paraId="0FECF977" w14:textId="77777777" w:rsidR="008C77E7" w:rsidRDefault="008C77E7" w:rsidP="007200CF">
            <w:pPr>
              <w:rPr>
                <w:rFonts w:ascii="Arial" w:hAnsi="Arial" w:cs="Arial"/>
                <w:sz w:val="22"/>
                <w:szCs w:val="22"/>
              </w:rPr>
            </w:pPr>
            <w:r>
              <w:rPr>
                <w:rFonts w:ascii="Arial" w:hAnsi="Arial" w:cs="Arial"/>
                <w:sz w:val="22"/>
                <w:szCs w:val="22"/>
              </w:rPr>
              <w:t>11/20/09</w:t>
            </w:r>
          </w:p>
        </w:tc>
        <w:tc>
          <w:tcPr>
            <w:tcW w:w="5067" w:type="dxa"/>
            <w:tcBorders>
              <w:top w:val="single" w:sz="4" w:space="0" w:color="auto"/>
              <w:left w:val="single" w:sz="4" w:space="0" w:color="auto"/>
              <w:bottom w:val="single" w:sz="4" w:space="0" w:color="auto"/>
              <w:right w:val="single" w:sz="4" w:space="0" w:color="auto"/>
            </w:tcBorders>
          </w:tcPr>
          <w:p w14:paraId="112AF16C"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Corrected PIC and LPIC Data</w:t>
            </w:r>
          </w:p>
        </w:tc>
      </w:tr>
      <w:tr w:rsidR="008C77E7" w14:paraId="78E6C596" w14:textId="77777777" w:rsidTr="004B1D42">
        <w:tc>
          <w:tcPr>
            <w:tcW w:w="1093" w:type="dxa"/>
            <w:tcBorders>
              <w:top w:val="single" w:sz="4" w:space="0" w:color="auto"/>
              <w:left w:val="single" w:sz="4" w:space="0" w:color="auto"/>
              <w:bottom w:val="single" w:sz="4" w:space="0" w:color="auto"/>
              <w:right w:val="single" w:sz="4" w:space="0" w:color="auto"/>
            </w:tcBorders>
          </w:tcPr>
          <w:p w14:paraId="3BD38AEB" w14:textId="77777777" w:rsidR="008C77E7" w:rsidRDefault="008C77E7" w:rsidP="00EB558D">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3D8536E2"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2</w:t>
            </w:r>
          </w:p>
        </w:tc>
        <w:tc>
          <w:tcPr>
            <w:tcW w:w="1318" w:type="dxa"/>
            <w:tcBorders>
              <w:top w:val="single" w:sz="4" w:space="0" w:color="auto"/>
              <w:left w:val="single" w:sz="4" w:space="0" w:color="auto"/>
              <w:bottom w:val="single" w:sz="4" w:space="0" w:color="auto"/>
              <w:right w:val="single" w:sz="4" w:space="0" w:color="auto"/>
            </w:tcBorders>
          </w:tcPr>
          <w:p w14:paraId="3A9749F4" w14:textId="77777777" w:rsidR="008C77E7" w:rsidRDefault="008C77E7" w:rsidP="007200CF">
            <w:pPr>
              <w:rPr>
                <w:rFonts w:ascii="Arial" w:hAnsi="Arial" w:cs="Arial"/>
                <w:sz w:val="22"/>
                <w:szCs w:val="22"/>
              </w:rPr>
            </w:pPr>
            <w:r>
              <w:rPr>
                <w:rFonts w:ascii="Arial" w:hAnsi="Arial" w:cs="Arial"/>
                <w:sz w:val="22"/>
                <w:szCs w:val="22"/>
              </w:rPr>
              <w:t>03/22/10</w:t>
            </w:r>
          </w:p>
        </w:tc>
        <w:tc>
          <w:tcPr>
            <w:tcW w:w="5067" w:type="dxa"/>
            <w:tcBorders>
              <w:top w:val="single" w:sz="4" w:space="0" w:color="auto"/>
              <w:left w:val="single" w:sz="4" w:space="0" w:color="auto"/>
              <w:bottom w:val="single" w:sz="4" w:space="0" w:color="auto"/>
              <w:right w:val="single" w:sz="4" w:space="0" w:color="auto"/>
            </w:tcBorders>
          </w:tcPr>
          <w:p w14:paraId="58FCE4EA"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Removed Inside Wire Section</w:t>
            </w:r>
          </w:p>
        </w:tc>
      </w:tr>
      <w:tr w:rsidR="008C77E7" w14:paraId="0393857C" w14:textId="77777777" w:rsidTr="004B1D42">
        <w:tc>
          <w:tcPr>
            <w:tcW w:w="1093" w:type="dxa"/>
            <w:tcBorders>
              <w:top w:val="single" w:sz="4" w:space="0" w:color="auto"/>
              <w:left w:val="single" w:sz="4" w:space="0" w:color="auto"/>
              <w:bottom w:val="single" w:sz="4" w:space="0" w:color="auto"/>
              <w:right w:val="single" w:sz="4" w:space="0" w:color="auto"/>
            </w:tcBorders>
          </w:tcPr>
          <w:p w14:paraId="483710DD" w14:textId="77777777" w:rsidR="008C77E7" w:rsidRDefault="008C77E7" w:rsidP="00EB558D">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038ED46B"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53</w:t>
            </w:r>
          </w:p>
        </w:tc>
        <w:tc>
          <w:tcPr>
            <w:tcW w:w="1318" w:type="dxa"/>
            <w:tcBorders>
              <w:top w:val="single" w:sz="4" w:space="0" w:color="auto"/>
              <w:left w:val="single" w:sz="4" w:space="0" w:color="auto"/>
              <w:bottom w:val="single" w:sz="4" w:space="0" w:color="auto"/>
              <w:right w:val="single" w:sz="4" w:space="0" w:color="auto"/>
            </w:tcBorders>
          </w:tcPr>
          <w:p w14:paraId="1977B017" w14:textId="77777777" w:rsidR="008C77E7" w:rsidRDefault="008C77E7" w:rsidP="007200CF">
            <w:pPr>
              <w:rPr>
                <w:rFonts w:ascii="Arial" w:hAnsi="Arial" w:cs="Arial"/>
                <w:sz w:val="22"/>
                <w:szCs w:val="22"/>
              </w:rPr>
            </w:pPr>
            <w:r>
              <w:rPr>
                <w:rFonts w:ascii="Arial" w:hAnsi="Arial" w:cs="Arial"/>
                <w:sz w:val="22"/>
                <w:szCs w:val="22"/>
              </w:rPr>
              <w:t>03/24/10</w:t>
            </w:r>
          </w:p>
        </w:tc>
        <w:tc>
          <w:tcPr>
            <w:tcW w:w="5067" w:type="dxa"/>
            <w:tcBorders>
              <w:top w:val="single" w:sz="4" w:space="0" w:color="auto"/>
              <w:left w:val="single" w:sz="4" w:space="0" w:color="auto"/>
              <w:bottom w:val="single" w:sz="4" w:space="0" w:color="auto"/>
              <w:right w:val="single" w:sz="4" w:space="0" w:color="auto"/>
            </w:tcBorders>
          </w:tcPr>
          <w:p w14:paraId="1FAB2412" w14:textId="77777777" w:rsidR="008C77E7" w:rsidRDefault="008C77E7" w:rsidP="001E2F2E">
            <w:pPr>
              <w:autoSpaceDE w:val="0"/>
              <w:autoSpaceDN w:val="0"/>
              <w:adjustRightInd w:val="0"/>
              <w:rPr>
                <w:rFonts w:ascii="Arial" w:hAnsi="Arial" w:cs="Arial"/>
                <w:sz w:val="22"/>
                <w:szCs w:val="22"/>
              </w:rPr>
            </w:pPr>
            <w:r>
              <w:rPr>
                <w:rFonts w:ascii="Arial" w:hAnsi="Arial" w:cs="Arial"/>
                <w:sz w:val="22"/>
                <w:szCs w:val="22"/>
              </w:rPr>
              <w:t>Corrected XML Input and Output Data</w:t>
            </w:r>
          </w:p>
        </w:tc>
      </w:tr>
      <w:tr w:rsidR="008C77E7" w14:paraId="3254D765" w14:textId="77777777" w:rsidTr="004B1D42">
        <w:tc>
          <w:tcPr>
            <w:tcW w:w="1093" w:type="dxa"/>
            <w:tcBorders>
              <w:top w:val="single" w:sz="4" w:space="0" w:color="auto"/>
              <w:left w:val="single" w:sz="4" w:space="0" w:color="auto"/>
              <w:bottom w:val="single" w:sz="4" w:space="0" w:color="auto"/>
              <w:right w:val="single" w:sz="4" w:space="0" w:color="auto"/>
            </w:tcBorders>
          </w:tcPr>
          <w:p w14:paraId="4D748956" w14:textId="77777777" w:rsidR="008C77E7" w:rsidRDefault="008C77E7" w:rsidP="00EB558D">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0AC5974A"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5949ACB3" w14:textId="77777777" w:rsidR="008C77E7" w:rsidRDefault="008C77E7" w:rsidP="007200CF">
            <w:pPr>
              <w:rPr>
                <w:rFonts w:ascii="Arial" w:hAnsi="Arial" w:cs="Arial"/>
                <w:sz w:val="22"/>
                <w:szCs w:val="22"/>
              </w:rPr>
            </w:pPr>
            <w:r>
              <w:rPr>
                <w:rFonts w:ascii="Arial" w:hAnsi="Arial" w:cs="Arial"/>
                <w:sz w:val="22"/>
                <w:szCs w:val="22"/>
              </w:rPr>
              <w:t>06/03/10</w:t>
            </w:r>
          </w:p>
        </w:tc>
        <w:tc>
          <w:tcPr>
            <w:tcW w:w="5067" w:type="dxa"/>
            <w:tcBorders>
              <w:top w:val="single" w:sz="4" w:space="0" w:color="auto"/>
              <w:left w:val="single" w:sz="4" w:space="0" w:color="auto"/>
              <w:bottom w:val="single" w:sz="4" w:space="0" w:color="auto"/>
              <w:right w:val="single" w:sz="4" w:space="0" w:color="auto"/>
            </w:tcBorders>
          </w:tcPr>
          <w:p w14:paraId="7A733F6B" w14:textId="77777777" w:rsidR="008C77E7" w:rsidRDefault="008C77E7" w:rsidP="00FE46D4">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8C77E7" w14:paraId="702FFF91" w14:textId="77777777" w:rsidTr="004B1D42">
        <w:tc>
          <w:tcPr>
            <w:tcW w:w="1093" w:type="dxa"/>
            <w:tcBorders>
              <w:top w:val="single" w:sz="4" w:space="0" w:color="auto"/>
              <w:left w:val="single" w:sz="4" w:space="0" w:color="auto"/>
              <w:bottom w:val="single" w:sz="4" w:space="0" w:color="auto"/>
              <w:right w:val="single" w:sz="4" w:space="0" w:color="auto"/>
            </w:tcBorders>
          </w:tcPr>
          <w:p w14:paraId="7BD80A57" w14:textId="77777777" w:rsidR="008C77E7" w:rsidRDefault="008C77E7" w:rsidP="00EB558D">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2A11A4D7"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68</w:t>
            </w:r>
          </w:p>
        </w:tc>
        <w:tc>
          <w:tcPr>
            <w:tcW w:w="1318" w:type="dxa"/>
            <w:tcBorders>
              <w:top w:val="single" w:sz="4" w:space="0" w:color="auto"/>
              <w:left w:val="single" w:sz="4" w:space="0" w:color="auto"/>
              <w:bottom w:val="single" w:sz="4" w:space="0" w:color="auto"/>
              <w:right w:val="single" w:sz="4" w:space="0" w:color="auto"/>
            </w:tcBorders>
          </w:tcPr>
          <w:p w14:paraId="01EDA20D" w14:textId="77777777" w:rsidR="008C77E7" w:rsidRDefault="008C77E7" w:rsidP="007200CF">
            <w:pPr>
              <w:rPr>
                <w:rFonts w:ascii="Arial" w:hAnsi="Arial" w:cs="Arial"/>
                <w:sz w:val="22"/>
                <w:szCs w:val="22"/>
              </w:rPr>
            </w:pPr>
            <w:r>
              <w:rPr>
                <w:rFonts w:ascii="Arial" w:hAnsi="Arial" w:cs="Arial"/>
                <w:sz w:val="22"/>
                <w:szCs w:val="22"/>
              </w:rPr>
              <w:t>06/04/10</w:t>
            </w:r>
          </w:p>
        </w:tc>
        <w:tc>
          <w:tcPr>
            <w:tcW w:w="5067" w:type="dxa"/>
            <w:tcBorders>
              <w:top w:val="single" w:sz="4" w:space="0" w:color="auto"/>
              <w:left w:val="single" w:sz="4" w:space="0" w:color="auto"/>
              <w:bottom w:val="single" w:sz="4" w:space="0" w:color="auto"/>
              <w:right w:val="single" w:sz="4" w:space="0" w:color="auto"/>
            </w:tcBorders>
          </w:tcPr>
          <w:p w14:paraId="146E8D50" w14:textId="77777777" w:rsidR="008C77E7" w:rsidRDefault="008C77E7" w:rsidP="00FE46D4">
            <w:pPr>
              <w:autoSpaceDE w:val="0"/>
              <w:autoSpaceDN w:val="0"/>
              <w:adjustRightInd w:val="0"/>
              <w:rPr>
                <w:rFonts w:ascii="Arial" w:hAnsi="Arial" w:cs="Arial"/>
                <w:sz w:val="22"/>
                <w:szCs w:val="22"/>
              </w:rPr>
            </w:pPr>
            <w:r>
              <w:rPr>
                <w:rFonts w:ascii="Arial" w:hAnsi="Arial" w:cs="Arial"/>
                <w:sz w:val="22"/>
                <w:szCs w:val="22"/>
              </w:rPr>
              <w:t>Removed ADL FID</w:t>
            </w:r>
          </w:p>
        </w:tc>
      </w:tr>
      <w:tr w:rsidR="008C77E7" w14:paraId="38EA58C8" w14:textId="77777777" w:rsidTr="004B1D42">
        <w:tc>
          <w:tcPr>
            <w:tcW w:w="1093" w:type="dxa"/>
            <w:tcBorders>
              <w:top w:val="single" w:sz="4" w:space="0" w:color="auto"/>
              <w:left w:val="single" w:sz="4" w:space="0" w:color="auto"/>
              <w:bottom w:val="single" w:sz="4" w:space="0" w:color="auto"/>
              <w:right w:val="single" w:sz="4" w:space="0" w:color="auto"/>
            </w:tcBorders>
          </w:tcPr>
          <w:p w14:paraId="7C6C55C8" w14:textId="77777777" w:rsidR="008C77E7" w:rsidRDefault="008C77E7" w:rsidP="00EB558D">
            <w:pPr>
              <w:rPr>
                <w:rFonts w:ascii="Arial" w:hAnsi="Arial" w:cs="Arial"/>
              </w:rPr>
            </w:pPr>
            <w:r>
              <w:rPr>
                <w:rFonts w:ascii="Arial" w:hAnsi="Arial" w:cs="Arial"/>
              </w:rPr>
              <w:t>17.0</w:t>
            </w:r>
          </w:p>
        </w:tc>
        <w:tc>
          <w:tcPr>
            <w:tcW w:w="1990" w:type="dxa"/>
            <w:tcBorders>
              <w:top w:val="single" w:sz="4" w:space="0" w:color="auto"/>
              <w:left w:val="single" w:sz="4" w:space="0" w:color="auto"/>
              <w:bottom w:val="single" w:sz="4" w:space="0" w:color="auto"/>
              <w:right w:val="single" w:sz="4" w:space="0" w:color="auto"/>
            </w:tcBorders>
          </w:tcPr>
          <w:p w14:paraId="6323E073"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47</w:t>
            </w:r>
          </w:p>
        </w:tc>
        <w:tc>
          <w:tcPr>
            <w:tcW w:w="1318" w:type="dxa"/>
            <w:tcBorders>
              <w:top w:val="single" w:sz="4" w:space="0" w:color="auto"/>
              <w:left w:val="single" w:sz="4" w:space="0" w:color="auto"/>
              <w:bottom w:val="single" w:sz="4" w:space="0" w:color="auto"/>
              <w:right w:val="single" w:sz="4" w:space="0" w:color="auto"/>
            </w:tcBorders>
          </w:tcPr>
          <w:p w14:paraId="72669349" w14:textId="77777777" w:rsidR="008C77E7" w:rsidRDefault="008C77E7" w:rsidP="007200CF">
            <w:pPr>
              <w:rPr>
                <w:rFonts w:ascii="Arial" w:hAnsi="Arial" w:cs="Arial"/>
                <w:sz w:val="22"/>
                <w:szCs w:val="22"/>
              </w:rPr>
            </w:pPr>
            <w:r>
              <w:rPr>
                <w:rFonts w:ascii="Arial" w:hAnsi="Arial" w:cs="Arial"/>
                <w:sz w:val="22"/>
                <w:szCs w:val="22"/>
              </w:rPr>
              <w:t>09/17/10</w:t>
            </w:r>
          </w:p>
        </w:tc>
        <w:tc>
          <w:tcPr>
            <w:tcW w:w="5067" w:type="dxa"/>
            <w:tcBorders>
              <w:top w:val="single" w:sz="4" w:space="0" w:color="auto"/>
              <w:left w:val="single" w:sz="4" w:space="0" w:color="auto"/>
              <w:bottom w:val="single" w:sz="4" w:space="0" w:color="auto"/>
              <w:right w:val="single" w:sz="4" w:space="0" w:color="auto"/>
            </w:tcBorders>
          </w:tcPr>
          <w:p w14:paraId="642D4CDB" w14:textId="77777777" w:rsidR="008C77E7" w:rsidRDefault="008C77E7" w:rsidP="00FE46D4">
            <w:pPr>
              <w:autoSpaceDE w:val="0"/>
              <w:autoSpaceDN w:val="0"/>
              <w:adjustRightInd w:val="0"/>
              <w:rPr>
                <w:rFonts w:ascii="Arial" w:hAnsi="Arial" w:cs="Arial"/>
                <w:sz w:val="22"/>
                <w:szCs w:val="22"/>
              </w:rPr>
            </w:pPr>
            <w:r>
              <w:rPr>
                <w:rFonts w:ascii="Arial" w:hAnsi="Arial" w:cs="Arial"/>
                <w:sz w:val="22"/>
                <w:szCs w:val="22"/>
              </w:rPr>
              <w:t>Deleted Test Case</w:t>
            </w:r>
          </w:p>
        </w:tc>
      </w:tr>
      <w:tr w:rsidR="00026632" w14:paraId="24AF98BB" w14:textId="77777777" w:rsidTr="004B1D42">
        <w:tc>
          <w:tcPr>
            <w:tcW w:w="1093" w:type="dxa"/>
            <w:tcBorders>
              <w:top w:val="single" w:sz="4" w:space="0" w:color="auto"/>
              <w:left w:val="single" w:sz="4" w:space="0" w:color="auto"/>
              <w:bottom w:val="single" w:sz="4" w:space="0" w:color="auto"/>
              <w:right w:val="single" w:sz="4" w:space="0" w:color="auto"/>
            </w:tcBorders>
          </w:tcPr>
          <w:p w14:paraId="115CC7BA" w14:textId="77777777" w:rsidR="00026632" w:rsidRDefault="00026632" w:rsidP="00EB558D">
            <w:pPr>
              <w:rPr>
                <w:rFonts w:ascii="Arial" w:hAnsi="Arial" w:cs="Arial"/>
              </w:rPr>
            </w:pPr>
            <w:r>
              <w:rPr>
                <w:rFonts w:ascii="Arial" w:hAnsi="Arial" w:cs="Arial"/>
              </w:rPr>
              <w:t>17.0</w:t>
            </w:r>
          </w:p>
        </w:tc>
        <w:tc>
          <w:tcPr>
            <w:tcW w:w="1990" w:type="dxa"/>
            <w:tcBorders>
              <w:top w:val="single" w:sz="4" w:space="0" w:color="auto"/>
              <w:left w:val="single" w:sz="4" w:space="0" w:color="auto"/>
              <w:bottom w:val="single" w:sz="4" w:space="0" w:color="auto"/>
              <w:right w:val="single" w:sz="4" w:space="0" w:color="auto"/>
            </w:tcBorders>
          </w:tcPr>
          <w:p w14:paraId="2F66E098" w14:textId="77777777" w:rsidR="00026632" w:rsidRDefault="00026632" w:rsidP="00965A39">
            <w:pPr>
              <w:autoSpaceDE w:val="0"/>
              <w:autoSpaceDN w:val="0"/>
              <w:adjustRightInd w:val="0"/>
              <w:rPr>
                <w:rFonts w:ascii="Arial" w:hAnsi="Arial" w:cs="Arial"/>
                <w:sz w:val="22"/>
                <w:szCs w:val="22"/>
              </w:rPr>
            </w:pPr>
            <w:r>
              <w:rPr>
                <w:rFonts w:ascii="Arial" w:hAnsi="Arial" w:cs="Arial"/>
                <w:sz w:val="22"/>
                <w:szCs w:val="22"/>
              </w:rPr>
              <w:t>3, 17</w:t>
            </w:r>
          </w:p>
        </w:tc>
        <w:tc>
          <w:tcPr>
            <w:tcW w:w="1318" w:type="dxa"/>
            <w:tcBorders>
              <w:top w:val="single" w:sz="4" w:space="0" w:color="auto"/>
              <w:left w:val="single" w:sz="4" w:space="0" w:color="auto"/>
              <w:bottom w:val="single" w:sz="4" w:space="0" w:color="auto"/>
              <w:right w:val="single" w:sz="4" w:space="0" w:color="auto"/>
            </w:tcBorders>
          </w:tcPr>
          <w:p w14:paraId="18C2FFA3" w14:textId="77777777" w:rsidR="00026632" w:rsidRDefault="00026632" w:rsidP="007200CF">
            <w:pPr>
              <w:rPr>
                <w:rFonts w:ascii="Arial" w:hAnsi="Arial" w:cs="Arial"/>
                <w:sz w:val="22"/>
                <w:szCs w:val="22"/>
              </w:rPr>
            </w:pPr>
            <w:r>
              <w:rPr>
                <w:rFonts w:ascii="Arial" w:hAnsi="Arial" w:cs="Arial"/>
                <w:sz w:val="22"/>
                <w:szCs w:val="22"/>
              </w:rPr>
              <w:t>09/24/10</w:t>
            </w:r>
          </w:p>
        </w:tc>
        <w:tc>
          <w:tcPr>
            <w:tcW w:w="5067" w:type="dxa"/>
            <w:tcBorders>
              <w:top w:val="single" w:sz="4" w:space="0" w:color="auto"/>
              <w:left w:val="single" w:sz="4" w:space="0" w:color="auto"/>
              <w:bottom w:val="single" w:sz="4" w:space="0" w:color="auto"/>
              <w:right w:val="single" w:sz="4" w:space="0" w:color="auto"/>
            </w:tcBorders>
          </w:tcPr>
          <w:p w14:paraId="0BD5D095" w14:textId="77777777" w:rsidR="00026632" w:rsidRDefault="00026632" w:rsidP="00FE46D4">
            <w:pPr>
              <w:autoSpaceDE w:val="0"/>
              <w:autoSpaceDN w:val="0"/>
              <w:adjustRightInd w:val="0"/>
              <w:rPr>
                <w:rFonts w:ascii="Arial" w:hAnsi="Arial" w:cs="Arial"/>
                <w:sz w:val="22"/>
                <w:szCs w:val="22"/>
              </w:rPr>
            </w:pPr>
            <w:r>
              <w:rPr>
                <w:rFonts w:ascii="Arial" w:hAnsi="Arial" w:cs="Arial"/>
                <w:sz w:val="22"/>
                <w:szCs w:val="22"/>
              </w:rPr>
              <w:t>Added NCON Data</w:t>
            </w:r>
          </w:p>
        </w:tc>
      </w:tr>
      <w:tr w:rsidR="00253954" w14:paraId="69E508B2" w14:textId="77777777" w:rsidTr="004B1D42">
        <w:tc>
          <w:tcPr>
            <w:tcW w:w="1093" w:type="dxa"/>
            <w:tcBorders>
              <w:top w:val="single" w:sz="4" w:space="0" w:color="auto"/>
              <w:left w:val="single" w:sz="4" w:space="0" w:color="auto"/>
              <w:bottom w:val="single" w:sz="4" w:space="0" w:color="auto"/>
              <w:right w:val="single" w:sz="4" w:space="0" w:color="auto"/>
            </w:tcBorders>
          </w:tcPr>
          <w:p w14:paraId="7F830509" w14:textId="77777777" w:rsidR="00253954" w:rsidRDefault="00253954" w:rsidP="00EB558D">
            <w:pPr>
              <w:rPr>
                <w:rFonts w:ascii="Arial" w:hAnsi="Arial" w:cs="Arial"/>
              </w:rPr>
            </w:pPr>
            <w:r>
              <w:rPr>
                <w:rFonts w:ascii="Arial" w:hAnsi="Arial" w:cs="Arial"/>
              </w:rPr>
              <w:t>23.0</w:t>
            </w:r>
          </w:p>
        </w:tc>
        <w:tc>
          <w:tcPr>
            <w:tcW w:w="1990" w:type="dxa"/>
            <w:tcBorders>
              <w:top w:val="single" w:sz="4" w:space="0" w:color="auto"/>
              <w:left w:val="single" w:sz="4" w:space="0" w:color="auto"/>
              <w:bottom w:val="single" w:sz="4" w:space="0" w:color="auto"/>
              <w:right w:val="single" w:sz="4" w:space="0" w:color="auto"/>
            </w:tcBorders>
          </w:tcPr>
          <w:p w14:paraId="606538EE" w14:textId="77777777" w:rsidR="00253954" w:rsidRDefault="00253954" w:rsidP="00965A39">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2645FCAC" w14:textId="77777777" w:rsidR="00253954" w:rsidRDefault="00253954" w:rsidP="007200CF">
            <w:pPr>
              <w:rPr>
                <w:rFonts w:ascii="Arial" w:hAnsi="Arial" w:cs="Arial"/>
                <w:sz w:val="22"/>
                <w:szCs w:val="22"/>
              </w:rPr>
            </w:pPr>
            <w:r>
              <w:rPr>
                <w:rFonts w:ascii="Arial" w:hAnsi="Arial" w:cs="Arial"/>
                <w:sz w:val="22"/>
                <w:szCs w:val="22"/>
              </w:rPr>
              <w:t>09/17/12</w:t>
            </w:r>
          </w:p>
        </w:tc>
        <w:tc>
          <w:tcPr>
            <w:tcW w:w="5067" w:type="dxa"/>
            <w:tcBorders>
              <w:top w:val="single" w:sz="4" w:space="0" w:color="auto"/>
              <w:left w:val="single" w:sz="4" w:space="0" w:color="auto"/>
              <w:bottom w:val="single" w:sz="4" w:space="0" w:color="auto"/>
              <w:right w:val="single" w:sz="4" w:space="0" w:color="auto"/>
            </w:tcBorders>
          </w:tcPr>
          <w:p w14:paraId="65FB0FC6" w14:textId="77777777" w:rsidR="00253954" w:rsidRPr="00253954" w:rsidRDefault="00253954" w:rsidP="00253954">
            <w:pPr>
              <w:rPr>
                <w:rFonts w:ascii="Arial" w:hAnsi="Arial" w:cs="Arial"/>
              </w:rPr>
            </w:pPr>
            <w:r w:rsidRPr="00253954">
              <w:rPr>
                <w:rFonts w:ascii="Arial" w:hAnsi="Arial" w:cs="Arial"/>
              </w:rPr>
              <w:t>Added note that RVER field is no longer required with Nov 2012 release</w:t>
            </w:r>
          </w:p>
          <w:p w14:paraId="6B990F18" w14:textId="77777777" w:rsidR="00253954" w:rsidRDefault="00253954" w:rsidP="00FE46D4">
            <w:pPr>
              <w:autoSpaceDE w:val="0"/>
              <w:autoSpaceDN w:val="0"/>
              <w:adjustRightInd w:val="0"/>
              <w:rPr>
                <w:rFonts w:ascii="Arial" w:hAnsi="Arial" w:cs="Arial"/>
                <w:sz w:val="22"/>
                <w:szCs w:val="22"/>
              </w:rPr>
            </w:pPr>
          </w:p>
        </w:tc>
      </w:tr>
      <w:tr w:rsidR="00782DFF" w14:paraId="78641182" w14:textId="77777777" w:rsidTr="004B1D42">
        <w:tc>
          <w:tcPr>
            <w:tcW w:w="1093" w:type="dxa"/>
            <w:tcBorders>
              <w:top w:val="single" w:sz="4" w:space="0" w:color="auto"/>
              <w:left w:val="single" w:sz="4" w:space="0" w:color="auto"/>
              <w:bottom w:val="single" w:sz="4" w:space="0" w:color="auto"/>
              <w:right w:val="single" w:sz="4" w:space="0" w:color="auto"/>
            </w:tcBorders>
          </w:tcPr>
          <w:p w14:paraId="128B93F8" w14:textId="77777777" w:rsidR="00782DFF" w:rsidRDefault="00782DFF" w:rsidP="00EB558D">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0FB85BE0" w14:textId="77777777" w:rsidR="00782DFF" w:rsidRDefault="00782DFF" w:rsidP="00965A39">
            <w:pPr>
              <w:autoSpaceDE w:val="0"/>
              <w:autoSpaceDN w:val="0"/>
              <w:adjustRightInd w:val="0"/>
              <w:rPr>
                <w:rFonts w:ascii="Arial" w:hAnsi="Arial" w:cs="Arial"/>
                <w:sz w:val="22"/>
                <w:szCs w:val="22"/>
              </w:rPr>
            </w:pPr>
            <w:r>
              <w:rPr>
                <w:rFonts w:ascii="Arial" w:hAnsi="Arial" w:cs="Arial"/>
                <w:sz w:val="22"/>
                <w:szCs w:val="22"/>
              </w:rPr>
              <w:t>2, 3, 5, 12, 19</w:t>
            </w:r>
          </w:p>
        </w:tc>
        <w:tc>
          <w:tcPr>
            <w:tcW w:w="1318" w:type="dxa"/>
            <w:tcBorders>
              <w:top w:val="single" w:sz="4" w:space="0" w:color="auto"/>
              <w:left w:val="single" w:sz="4" w:space="0" w:color="auto"/>
              <w:bottom w:val="single" w:sz="4" w:space="0" w:color="auto"/>
              <w:right w:val="single" w:sz="4" w:space="0" w:color="auto"/>
            </w:tcBorders>
          </w:tcPr>
          <w:p w14:paraId="2EA95E7E" w14:textId="77777777" w:rsidR="00782DFF" w:rsidRDefault="00782DFF" w:rsidP="007200CF">
            <w:pPr>
              <w:rPr>
                <w:rFonts w:ascii="Arial" w:hAnsi="Arial" w:cs="Arial"/>
                <w:sz w:val="22"/>
                <w:szCs w:val="22"/>
              </w:rPr>
            </w:pPr>
            <w:r>
              <w:rPr>
                <w:rFonts w:ascii="Arial" w:hAnsi="Arial" w:cs="Arial"/>
                <w:sz w:val="22"/>
                <w:szCs w:val="22"/>
              </w:rPr>
              <w:t>1/23/13</w:t>
            </w:r>
          </w:p>
        </w:tc>
        <w:tc>
          <w:tcPr>
            <w:tcW w:w="5067" w:type="dxa"/>
            <w:tcBorders>
              <w:top w:val="single" w:sz="4" w:space="0" w:color="auto"/>
              <w:left w:val="single" w:sz="4" w:space="0" w:color="auto"/>
              <w:bottom w:val="single" w:sz="4" w:space="0" w:color="auto"/>
              <w:right w:val="single" w:sz="4" w:space="0" w:color="auto"/>
            </w:tcBorders>
          </w:tcPr>
          <w:p w14:paraId="329AD181" w14:textId="77777777" w:rsidR="00782DFF" w:rsidRPr="00253954" w:rsidRDefault="00782DFF" w:rsidP="001D4C9E">
            <w:pPr>
              <w:rPr>
                <w:rFonts w:ascii="Arial" w:hAnsi="Arial" w:cs="Arial"/>
              </w:rPr>
            </w:pPr>
            <w:r>
              <w:rPr>
                <w:rFonts w:ascii="Arial" w:hAnsi="Arial" w:cs="Arial"/>
              </w:rPr>
              <w:t xml:space="preserve">Changed </w:t>
            </w:r>
            <w:r w:rsidR="001D4C9E">
              <w:rPr>
                <w:rFonts w:ascii="Arial" w:hAnsi="Arial" w:cs="Arial"/>
              </w:rPr>
              <w:t>FEATURE=</w:t>
            </w:r>
            <w:r>
              <w:rPr>
                <w:rFonts w:ascii="Arial" w:hAnsi="Arial" w:cs="Arial"/>
              </w:rPr>
              <w:t xml:space="preserve"> ESL to ESF where FEATURE ACTIVITY=N</w:t>
            </w:r>
          </w:p>
        </w:tc>
      </w:tr>
      <w:tr w:rsidR="00782DFF" w14:paraId="6EFEDFC6" w14:textId="77777777" w:rsidTr="004B1D42">
        <w:tc>
          <w:tcPr>
            <w:tcW w:w="1093" w:type="dxa"/>
            <w:tcBorders>
              <w:top w:val="single" w:sz="4" w:space="0" w:color="auto"/>
              <w:left w:val="single" w:sz="4" w:space="0" w:color="auto"/>
              <w:bottom w:val="single" w:sz="4" w:space="0" w:color="auto"/>
              <w:right w:val="single" w:sz="4" w:space="0" w:color="auto"/>
            </w:tcBorders>
          </w:tcPr>
          <w:p w14:paraId="3200ABA7" w14:textId="77777777" w:rsidR="00782DFF" w:rsidRDefault="00782DFF" w:rsidP="00EB558D">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5EC5F038" w14:textId="77777777" w:rsidR="00782DFF" w:rsidRDefault="00782DFF" w:rsidP="00965A39">
            <w:pPr>
              <w:autoSpaceDE w:val="0"/>
              <w:autoSpaceDN w:val="0"/>
              <w:adjustRightInd w:val="0"/>
              <w:rPr>
                <w:rFonts w:ascii="Arial" w:hAnsi="Arial" w:cs="Arial"/>
                <w:sz w:val="22"/>
                <w:szCs w:val="22"/>
              </w:rPr>
            </w:pPr>
            <w:r>
              <w:rPr>
                <w:rFonts w:ascii="Arial" w:hAnsi="Arial" w:cs="Arial"/>
                <w:sz w:val="22"/>
                <w:szCs w:val="22"/>
              </w:rPr>
              <w:t>6</w:t>
            </w:r>
          </w:p>
        </w:tc>
        <w:tc>
          <w:tcPr>
            <w:tcW w:w="1318" w:type="dxa"/>
            <w:tcBorders>
              <w:top w:val="single" w:sz="4" w:space="0" w:color="auto"/>
              <w:left w:val="single" w:sz="4" w:space="0" w:color="auto"/>
              <w:bottom w:val="single" w:sz="4" w:space="0" w:color="auto"/>
              <w:right w:val="single" w:sz="4" w:space="0" w:color="auto"/>
            </w:tcBorders>
          </w:tcPr>
          <w:p w14:paraId="6A9D8A47" w14:textId="77777777" w:rsidR="00782DFF" w:rsidRDefault="00782DFF" w:rsidP="007200CF">
            <w:pPr>
              <w:rPr>
                <w:rFonts w:ascii="Arial" w:hAnsi="Arial" w:cs="Arial"/>
                <w:sz w:val="22"/>
                <w:szCs w:val="22"/>
              </w:rPr>
            </w:pPr>
            <w:r>
              <w:rPr>
                <w:rFonts w:ascii="Arial" w:hAnsi="Arial" w:cs="Arial"/>
                <w:sz w:val="22"/>
                <w:szCs w:val="22"/>
              </w:rPr>
              <w:t>1/23/13</w:t>
            </w:r>
          </w:p>
        </w:tc>
        <w:tc>
          <w:tcPr>
            <w:tcW w:w="5067" w:type="dxa"/>
            <w:tcBorders>
              <w:top w:val="single" w:sz="4" w:space="0" w:color="auto"/>
              <w:left w:val="single" w:sz="4" w:space="0" w:color="auto"/>
              <w:bottom w:val="single" w:sz="4" w:space="0" w:color="auto"/>
              <w:right w:val="single" w:sz="4" w:space="0" w:color="auto"/>
            </w:tcBorders>
          </w:tcPr>
          <w:p w14:paraId="38CEC240" w14:textId="77777777" w:rsidR="00782DFF" w:rsidRDefault="00782DFF" w:rsidP="001D4C9E">
            <w:pPr>
              <w:rPr>
                <w:rFonts w:ascii="Arial" w:hAnsi="Arial" w:cs="Arial"/>
              </w:rPr>
            </w:pPr>
            <w:r>
              <w:rPr>
                <w:rFonts w:ascii="Arial" w:hAnsi="Arial" w:cs="Arial"/>
              </w:rPr>
              <w:t xml:space="preserve">Changed </w:t>
            </w:r>
            <w:r w:rsidR="001D4C9E">
              <w:rPr>
                <w:rFonts w:ascii="Arial" w:hAnsi="Arial" w:cs="Arial"/>
              </w:rPr>
              <w:t>FEATURE=</w:t>
            </w:r>
            <w:r>
              <w:rPr>
                <w:rFonts w:ascii="Arial" w:hAnsi="Arial" w:cs="Arial"/>
              </w:rPr>
              <w:t xml:space="preserve"> ESL to ESC where FEATURE ACTVITY=N</w:t>
            </w:r>
          </w:p>
        </w:tc>
      </w:tr>
      <w:tr w:rsidR="00D17629" w14:paraId="43A3165F" w14:textId="77777777" w:rsidTr="004B1D42">
        <w:tc>
          <w:tcPr>
            <w:tcW w:w="1093" w:type="dxa"/>
            <w:tcBorders>
              <w:top w:val="single" w:sz="4" w:space="0" w:color="auto"/>
              <w:left w:val="single" w:sz="4" w:space="0" w:color="auto"/>
              <w:bottom w:val="single" w:sz="4" w:space="0" w:color="auto"/>
              <w:right w:val="single" w:sz="4" w:space="0" w:color="auto"/>
            </w:tcBorders>
          </w:tcPr>
          <w:p w14:paraId="42DB968E" w14:textId="77777777" w:rsidR="00D17629" w:rsidRDefault="00D17629" w:rsidP="00EB558D">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7D2BA784" w14:textId="77777777" w:rsidR="00D17629" w:rsidRDefault="00D17629" w:rsidP="00965A39">
            <w:pPr>
              <w:autoSpaceDE w:val="0"/>
              <w:autoSpaceDN w:val="0"/>
              <w:adjustRightInd w:val="0"/>
              <w:rPr>
                <w:rFonts w:ascii="Arial" w:hAnsi="Arial" w:cs="Arial"/>
                <w:sz w:val="22"/>
                <w:szCs w:val="22"/>
              </w:rPr>
            </w:pPr>
            <w:r>
              <w:rPr>
                <w:rFonts w:ascii="Arial" w:hAnsi="Arial" w:cs="Arial"/>
                <w:sz w:val="22"/>
                <w:szCs w:val="22"/>
              </w:rPr>
              <w:t>5</w:t>
            </w:r>
          </w:p>
        </w:tc>
        <w:tc>
          <w:tcPr>
            <w:tcW w:w="1318" w:type="dxa"/>
            <w:tcBorders>
              <w:top w:val="single" w:sz="4" w:space="0" w:color="auto"/>
              <w:left w:val="single" w:sz="4" w:space="0" w:color="auto"/>
              <w:bottom w:val="single" w:sz="4" w:space="0" w:color="auto"/>
              <w:right w:val="single" w:sz="4" w:space="0" w:color="auto"/>
            </w:tcBorders>
          </w:tcPr>
          <w:p w14:paraId="0EC65C4E" w14:textId="77777777" w:rsidR="00D17629" w:rsidRDefault="00D17629" w:rsidP="007200CF">
            <w:pPr>
              <w:rPr>
                <w:rFonts w:ascii="Arial" w:hAnsi="Arial" w:cs="Arial"/>
                <w:sz w:val="22"/>
                <w:szCs w:val="22"/>
              </w:rPr>
            </w:pPr>
            <w:r>
              <w:rPr>
                <w:rFonts w:ascii="Arial" w:hAnsi="Arial" w:cs="Arial"/>
                <w:sz w:val="22"/>
                <w:szCs w:val="22"/>
              </w:rPr>
              <w:t>3/6/13</w:t>
            </w:r>
          </w:p>
        </w:tc>
        <w:tc>
          <w:tcPr>
            <w:tcW w:w="5067" w:type="dxa"/>
            <w:tcBorders>
              <w:top w:val="single" w:sz="4" w:space="0" w:color="auto"/>
              <w:left w:val="single" w:sz="4" w:space="0" w:color="auto"/>
              <w:bottom w:val="single" w:sz="4" w:space="0" w:color="auto"/>
              <w:right w:val="single" w:sz="4" w:space="0" w:color="auto"/>
            </w:tcBorders>
          </w:tcPr>
          <w:p w14:paraId="6ACFDECC" w14:textId="77777777" w:rsidR="00D17629" w:rsidRDefault="00D17629" w:rsidP="001D4C9E">
            <w:pPr>
              <w:rPr>
                <w:rFonts w:ascii="Arial" w:hAnsi="Arial" w:cs="Arial"/>
              </w:rPr>
            </w:pPr>
            <w:r>
              <w:rPr>
                <w:rFonts w:ascii="Arial" w:hAnsi="Arial" w:cs="Arial"/>
              </w:rPr>
              <w:t>Update XML Input/Output</w:t>
            </w:r>
          </w:p>
        </w:tc>
      </w:tr>
      <w:tr w:rsidR="00D17629" w14:paraId="5F7F2130" w14:textId="77777777" w:rsidTr="004B1D42">
        <w:tc>
          <w:tcPr>
            <w:tcW w:w="1093" w:type="dxa"/>
            <w:tcBorders>
              <w:top w:val="single" w:sz="4" w:space="0" w:color="auto"/>
              <w:left w:val="single" w:sz="4" w:space="0" w:color="auto"/>
              <w:bottom w:val="single" w:sz="4" w:space="0" w:color="auto"/>
              <w:right w:val="single" w:sz="4" w:space="0" w:color="auto"/>
            </w:tcBorders>
          </w:tcPr>
          <w:p w14:paraId="629E0178" w14:textId="77777777" w:rsidR="00D17629" w:rsidRDefault="00D17629" w:rsidP="00EB558D">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62AB32F5" w14:textId="77777777" w:rsidR="00D17629" w:rsidRDefault="00D17629" w:rsidP="00D17629">
            <w:pPr>
              <w:autoSpaceDE w:val="0"/>
              <w:autoSpaceDN w:val="0"/>
              <w:adjustRightInd w:val="0"/>
              <w:rPr>
                <w:rFonts w:ascii="Arial" w:hAnsi="Arial" w:cs="Arial"/>
                <w:sz w:val="22"/>
                <w:szCs w:val="22"/>
              </w:rPr>
            </w:pPr>
            <w:r>
              <w:rPr>
                <w:rFonts w:ascii="Arial" w:hAnsi="Arial" w:cs="Arial"/>
                <w:sz w:val="22"/>
                <w:szCs w:val="22"/>
              </w:rPr>
              <w:t>3</w:t>
            </w:r>
          </w:p>
        </w:tc>
        <w:tc>
          <w:tcPr>
            <w:tcW w:w="1318" w:type="dxa"/>
            <w:tcBorders>
              <w:top w:val="single" w:sz="4" w:space="0" w:color="auto"/>
              <w:left w:val="single" w:sz="4" w:space="0" w:color="auto"/>
              <w:bottom w:val="single" w:sz="4" w:space="0" w:color="auto"/>
              <w:right w:val="single" w:sz="4" w:space="0" w:color="auto"/>
            </w:tcBorders>
          </w:tcPr>
          <w:p w14:paraId="5CCEBD17" w14:textId="77777777" w:rsidR="00D17629" w:rsidRDefault="00D17629" w:rsidP="007200CF">
            <w:pPr>
              <w:rPr>
                <w:rFonts w:ascii="Arial" w:hAnsi="Arial" w:cs="Arial"/>
                <w:sz w:val="22"/>
                <w:szCs w:val="22"/>
              </w:rPr>
            </w:pPr>
            <w:r>
              <w:rPr>
                <w:rFonts w:ascii="Arial" w:hAnsi="Arial" w:cs="Arial"/>
                <w:sz w:val="22"/>
                <w:szCs w:val="22"/>
              </w:rPr>
              <w:t>3/6/13</w:t>
            </w:r>
          </w:p>
        </w:tc>
        <w:tc>
          <w:tcPr>
            <w:tcW w:w="5067" w:type="dxa"/>
            <w:tcBorders>
              <w:top w:val="single" w:sz="4" w:space="0" w:color="auto"/>
              <w:left w:val="single" w:sz="4" w:space="0" w:color="auto"/>
              <w:bottom w:val="single" w:sz="4" w:space="0" w:color="auto"/>
              <w:right w:val="single" w:sz="4" w:space="0" w:color="auto"/>
            </w:tcBorders>
          </w:tcPr>
          <w:p w14:paraId="0238FE44" w14:textId="77777777" w:rsidR="00D17629" w:rsidRDefault="00D17629" w:rsidP="001D4C9E">
            <w:pPr>
              <w:rPr>
                <w:rFonts w:ascii="Arial" w:hAnsi="Arial" w:cs="Arial"/>
              </w:rPr>
            </w:pPr>
            <w:r>
              <w:rPr>
                <w:rFonts w:ascii="Arial" w:hAnsi="Arial" w:cs="Arial"/>
              </w:rPr>
              <w:t>Removed FEATURE=HBY</w:t>
            </w:r>
          </w:p>
        </w:tc>
      </w:tr>
      <w:tr w:rsidR="00D17629" w14:paraId="06E89B38" w14:textId="77777777" w:rsidTr="004B1D42">
        <w:tc>
          <w:tcPr>
            <w:tcW w:w="1093" w:type="dxa"/>
            <w:tcBorders>
              <w:top w:val="single" w:sz="4" w:space="0" w:color="auto"/>
              <w:left w:val="single" w:sz="4" w:space="0" w:color="auto"/>
              <w:bottom w:val="single" w:sz="4" w:space="0" w:color="auto"/>
              <w:right w:val="single" w:sz="4" w:space="0" w:color="auto"/>
            </w:tcBorders>
          </w:tcPr>
          <w:p w14:paraId="2B2907E8" w14:textId="77777777" w:rsidR="00D17629" w:rsidRDefault="00D17629" w:rsidP="00D17629">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6021151D" w14:textId="77777777" w:rsidR="00D17629" w:rsidRDefault="00D17629" w:rsidP="00D17629">
            <w:pPr>
              <w:autoSpaceDE w:val="0"/>
              <w:autoSpaceDN w:val="0"/>
              <w:adjustRightInd w:val="0"/>
              <w:rPr>
                <w:rFonts w:ascii="Arial" w:hAnsi="Arial" w:cs="Arial"/>
                <w:sz w:val="22"/>
                <w:szCs w:val="22"/>
              </w:rPr>
            </w:pPr>
            <w:r>
              <w:rPr>
                <w:rFonts w:ascii="Arial" w:hAnsi="Arial" w:cs="Arial"/>
                <w:sz w:val="22"/>
                <w:szCs w:val="22"/>
              </w:rPr>
              <w:t>4, 43</w:t>
            </w:r>
          </w:p>
        </w:tc>
        <w:tc>
          <w:tcPr>
            <w:tcW w:w="1318" w:type="dxa"/>
            <w:tcBorders>
              <w:top w:val="single" w:sz="4" w:space="0" w:color="auto"/>
              <w:left w:val="single" w:sz="4" w:space="0" w:color="auto"/>
              <w:bottom w:val="single" w:sz="4" w:space="0" w:color="auto"/>
              <w:right w:val="single" w:sz="4" w:space="0" w:color="auto"/>
            </w:tcBorders>
          </w:tcPr>
          <w:p w14:paraId="7033DE76" w14:textId="77777777" w:rsidR="00D17629" w:rsidRDefault="00D17629" w:rsidP="00D17629">
            <w:pPr>
              <w:rPr>
                <w:rFonts w:ascii="Arial" w:hAnsi="Arial" w:cs="Arial"/>
                <w:sz w:val="22"/>
                <w:szCs w:val="22"/>
              </w:rPr>
            </w:pPr>
            <w:r>
              <w:rPr>
                <w:rFonts w:ascii="Arial" w:hAnsi="Arial" w:cs="Arial"/>
                <w:sz w:val="22"/>
                <w:szCs w:val="22"/>
              </w:rPr>
              <w:t>3/6/13</w:t>
            </w:r>
          </w:p>
        </w:tc>
        <w:tc>
          <w:tcPr>
            <w:tcW w:w="5067" w:type="dxa"/>
            <w:tcBorders>
              <w:top w:val="single" w:sz="4" w:space="0" w:color="auto"/>
              <w:left w:val="single" w:sz="4" w:space="0" w:color="auto"/>
              <w:bottom w:val="single" w:sz="4" w:space="0" w:color="auto"/>
              <w:right w:val="single" w:sz="4" w:space="0" w:color="auto"/>
            </w:tcBorders>
          </w:tcPr>
          <w:p w14:paraId="10EA4869" w14:textId="77777777" w:rsidR="00D17629" w:rsidRDefault="00D17629" w:rsidP="00D17629">
            <w:pPr>
              <w:rPr>
                <w:rFonts w:ascii="Arial" w:hAnsi="Arial" w:cs="Arial"/>
              </w:rPr>
            </w:pPr>
            <w:r>
              <w:rPr>
                <w:rFonts w:ascii="Arial" w:hAnsi="Arial" w:cs="Arial"/>
              </w:rPr>
              <w:t xml:space="preserve">Changed FEATURE= HBY to ESC </w:t>
            </w:r>
          </w:p>
        </w:tc>
      </w:tr>
      <w:tr w:rsidR="00790642" w14:paraId="1247A2B7" w14:textId="77777777" w:rsidTr="004B1D42">
        <w:tc>
          <w:tcPr>
            <w:tcW w:w="1093" w:type="dxa"/>
            <w:tcBorders>
              <w:top w:val="single" w:sz="4" w:space="0" w:color="auto"/>
              <w:left w:val="single" w:sz="4" w:space="0" w:color="auto"/>
              <w:bottom w:val="single" w:sz="4" w:space="0" w:color="auto"/>
              <w:right w:val="single" w:sz="4" w:space="0" w:color="auto"/>
            </w:tcBorders>
          </w:tcPr>
          <w:p w14:paraId="24977A3A" w14:textId="77777777" w:rsidR="00790642" w:rsidRDefault="00790642" w:rsidP="00D17629">
            <w:pPr>
              <w:rPr>
                <w:rFonts w:ascii="Arial" w:hAnsi="Arial" w:cs="Arial"/>
              </w:rPr>
            </w:pPr>
            <w:r>
              <w:rPr>
                <w:rFonts w:ascii="Arial" w:hAnsi="Arial" w:cs="Arial"/>
              </w:rPr>
              <w:t>25.0</w:t>
            </w:r>
          </w:p>
        </w:tc>
        <w:tc>
          <w:tcPr>
            <w:tcW w:w="1990" w:type="dxa"/>
            <w:tcBorders>
              <w:top w:val="single" w:sz="4" w:space="0" w:color="auto"/>
              <w:left w:val="single" w:sz="4" w:space="0" w:color="auto"/>
              <w:bottom w:val="single" w:sz="4" w:space="0" w:color="auto"/>
              <w:right w:val="single" w:sz="4" w:space="0" w:color="auto"/>
            </w:tcBorders>
          </w:tcPr>
          <w:p w14:paraId="6238D677" w14:textId="77777777" w:rsidR="00790642" w:rsidRDefault="00790642" w:rsidP="00D17629">
            <w:pPr>
              <w:autoSpaceDE w:val="0"/>
              <w:autoSpaceDN w:val="0"/>
              <w:adjustRightInd w:val="0"/>
              <w:rPr>
                <w:rFonts w:ascii="Arial" w:hAnsi="Arial" w:cs="Arial"/>
                <w:sz w:val="22"/>
                <w:szCs w:val="22"/>
              </w:rPr>
            </w:pPr>
            <w:r>
              <w:rPr>
                <w:rFonts w:ascii="Arial" w:hAnsi="Arial" w:cs="Arial"/>
                <w:sz w:val="22"/>
                <w:szCs w:val="22"/>
              </w:rPr>
              <w:t>12</w:t>
            </w:r>
          </w:p>
        </w:tc>
        <w:tc>
          <w:tcPr>
            <w:tcW w:w="1318" w:type="dxa"/>
            <w:tcBorders>
              <w:top w:val="single" w:sz="4" w:space="0" w:color="auto"/>
              <w:left w:val="single" w:sz="4" w:space="0" w:color="auto"/>
              <w:bottom w:val="single" w:sz="4" w:space="0" w:color="auto"/>
              <w:right w:val="single" w:sz="4" w:space="0" w:color="auto"/>
            </w:tcBorders>
          </w:tcPr>
          <w:p w14:paraId="39887370" w14:textId="77777777" w:rsidR="00790642" w:rsidRDefault="00790642" w:rsidP="00D17629">
            <w:pPr>
              <w:rPr>
                <w:rFonts w:ascii="Arial" w:hAnsi="Arial" w:cs="Arial"/>
                <w:sz w:val="22"/>
                <w:szCs w:val="22"/>
              </w:rPr>
            </w:pPr>
            <w:r>
              <w:rPr>
                <w:rFonts w:ascii="Arial" w:hAnsi="Arial" w:cs="Arial"/>
                <w:sz w:val="22"/>
                <w:szCs w:val="22"/>
              </w:rPr>
              <w:t>06/25/13</w:t>
            </w:r>
          </w:p>
        </w:tc>
        <w:tc>
          <w:tcPr>
            <w:tcW w:w="5067" w:type="dxa"/>
            <w:tcBorders>
              <w:top w:val="single" w:sz="4" w:space="0" w:color="auto"/>
              <w:left w:val="single" w:sz="4" w:space="0" w:color="auto"/>
              <w:bottom w:val="single" w:sz="4" w:space="0" w:color="auto"/>
              <w:right w:val="single" w:sz="4" w:space="0" w:color="auto"/>
            </w:tcBorders>
          </w:tcPr>
          <w:p w14:paraId="42C17238" w14:textId="77777777" w:rsidR="00790642" w:rsidRDefault="00790642" w:rsidP="00D17629">
            <w:pPr>
              <w:rPr>
                <w:rFonts w:ascii="Arial" w:hAnsi="Arial" w:cs="Arial"/>
              </w:rPr>
            </w:pPr>
            <w:r>
              <w:rPr>
                <w:rFonts w:ascii="Arial" w:hAnsi="Arial" w:cs="Arial"/>
              </w:rPr>
              <w:t>Updated Input/Output data</w:t>
            </w:r>
          </w:p>
        </w:tc>
      </w:tr>
      <w:tr w:rsidR="00D25907" w14:paraId="02FE185A" w14:textId="77777777" w:rsidTr="004B1D42">
        <w:tc>
          <w:tcPr>
            <w:tcW w:w="1093" w:type="dxa"/>
            <w:tcBorders>
              <w:top w:val="single" w:sz="4" w:space="0" w:color="auto"/>
              <w:left w:val="single" w:sz="4" w:space="0" w:color="auto"/>
              <w:bottom w:val="single" w:sz="4" w:space="0" w:color="auto"/>
              <w:right w:val="single" w:sz="4" w:space="0" w:color="auto"/>
            </w:tcBorders>
          </w:tcPr>
          <w:p w14:paraId="613A0E2F" w14:textId="77777777" w:rsidR="00D25907" w:rsidRDefault="00D25907" w:rsidP="00D17629">
            <w:pPr>
              <w:rPr>
                <w:rFonts w:ascii="Arial" w:hAnsi="Arial" w:cs="Arial"/>
              </w:rPr>
            </w:pPr>
            <w:r>
              <w:rPr>
                <w:rFonts w:ascii="Arial" w:hAnsi="Arial" w:cs="Arial"/>
              </w:rPr>
              <w:t>37.0</w:t>
            </w:r>
          </w:p>
        </w:tc>
        <w:tc>
          <w:tcPr>
            <w:tcW w:w="1990" w:type="dxa"/>
            <w:tcBorders>
              <w:top w:val="single" w:sz="4" w:space="0" w:color="auto"/>
              <w:left w:val="single" w:sz="4" w:space="0" w:color="auto"/>
              <w:bottom w:val="single" w:sz="4" w:space="0" w:color="auto"/>
              <w:right w:val="single" w:sz="4" w:space="0" w:color="auto"/>
            </w:tcBorders>
          </w:tcPr>
          <w:p w14:paraId="0B3F1AC3" w14:textId="77777777" w:rsidR="00D25907" w:rsidRDefault="003B6704" w:rsidP="00D17629">
            <w:pPr>
              <w:autoSpaceDE w:val="0"/>
              <w:autoSpaceDN w:val="0"/>
              <w:adjustRightInd w:val="0"/>
              <w:rPr>
                <w:rFonts w:ascii="Arial" w:hAnsi="Arial" w:cs="Arial"/>
                <w:sz w:val="22"/>
                <w:szCs w:val="22"/>
              </w:rPr>
            </w:pPr>
            <w:r>
              <w:rPr>
                <w:rFonts w:ascii="Arial" w:hAnsi="Arial" w:cs="Arial"/>
                <w:sz w:val="22"/>
                <w:szCs w:val="22"/>
              </w:rPr>
              <w:t>23</w:t>
            </w:r>
          </w:p>
        </w:tc>
        <w:tc>
          <w:tcPr>
            <w:tcW w:w="1318" w:type="dxa"/>
            <w:tcBorders>
              <w:top w:val="single" w:sz="4" w:space="0" w:color="auto"/>
              <w:left w:val="single" w:sz="4" w:space="0" w:color="auto"/>
              <w:bottom w:val="single" w:sz="4" w:space="0" w:color="auto"/>
              <w:right w:val="single" w:sz="4" w:space="0" w:color="auto"/>
            </w:tcBorders>
          </w:tcPr>
          <w:p w14:paraId="0EF25DB8" w14:textId="77777777" w:rsidR="00D25907" w:rsidRDefault="00D25907" w:rsidP="00D25907">
            <w:pPr>
              <w:rPr>
                <w:rFonts w:ascii="Arial" w:hAnsi="Arial" w:cs="Arial"/>
                <w:sz w:val="22"/>
                <w:szCs w:val="22"/>
              </w:rPr>
            </w:pPr>
            <w:r>
              <w:rPr>
                <w:rFonts w:ascii="Arial" w:hAnsi="Arial" w:cs="Arial"/>
                <w:sz w:val="22"/>
                <w:szCs w:val="22"/>
              </w:rPr>
              <w:t>01/2</w:t>
            </w:r>
            <w:r w:rsidR="00362068">
              <w:rPr>
                <w:rFonts w:ascii="Arial" w:hAnsi="Arial" w:cs="Arial"/>
                <w:sz w:val="22"/>
                <w:szCs w:val="22"/>
              </w:rPr>
              <w:t>1</w:t>
            </w:r>
            <w:r>
              <w:rPr>
                <w:rFonts w:ascii="Arial" w:hAnsi="Arial" w:cs="Arial"/>
                <w:sz w:val="22"/>
                <w:szCs w:val="22"/>
              </w:rPr>
              <w:t>/20</w:t>
            </w:r>
            <w:r w:rsidR="00362068">
              <w:rPr>
                <w:rFonts w:ascii="Arial" w:hAnsi="Arial" w:cs="Arial"/>
                <w:sz w:val="22"/>
                <w:szCs w:val="22"/>
              </w:rPr>
              <w:t>21</w:t>
            </w:r>
          </w:p>
        </w:tc>
        <w:tc>
          <w:tcPr>
            <w:tcW w:w="5067" w:type="dxa"/>
            <w:tcBorders>
              <w:top w:val="single" w:sz="4" w:space="0" w:color="auto"/>
              <w:left w:val="single" w:sz="4" w:space="0" w:color="auto"/>
              <w:bottom w:val="single" w:sz="4" w:space="0" w:color="auto"/>
              <w:right w:val="single" w:sz="4" w:space="0" w:color="auto"/>
            </w:tcBorders>
          </w:tcPr>
          <w:p w14:paraId="03021C23" w14:textId="77777777" w:rsidR="00D25907" w:rsidRDefault="007F707E" w:rsidP="00D25907">
            <w:pPr>
              <w:rPr>
                <w:rFonts w:ascii="Arial" w:hAnsi="Arial" w:cs="Arial"/>
              </w:rPr>
            </w:pPr>
            <w:r w:rsidRPr="007F707E">
              <w:rPr>
                <w:rFonts w:ascii="Arial" w:hAnsi="Arial" w:cs="Arial"/>
              </w:rPr>
              <w:t>Added LOCNUM info and updated XML</w:t>
            </w:r>
          </w:p>
        </w:tc>
      </w:tr>
      <w:tr w:rsidR="003B6704" w14:paraId="03B3A603" w14:textId="77777777" w:rsidTr="004B1D42">
        <w:tc>
          <w:tcPr>
            <w:tcW w:w="1093" w:type="dxa"/>
            <w:tcBorders>
              <w:top w:val="single" w:sz="4" w:space="0" w:color="auto"/>
              <w:left w:val="single" w:sz="4" w:space="0" w:color="auto"/>
              <w:bottom w:val="single" w:sz="4" w:space="0" w:color="auto"/>
              <w:right w:val="single" w:sz="4" w:space="0" w:color="auto"/>
            </w:tcBorders>
          </w:tcPr>
          <w:p w14:paraId="68F8D98F" w14:textId="77777777" w:rsidR="003B6704" w:rsidRDefault="003B6704" w:rsidP="003B6704">
            <w:pPr>
              <w:rPr>
                <w:rFonts w:ascii="Arial" w:hAnsi="Arial" w:cs="Arial"/>
              </w:rPr>
            </w:pPr>
            <w:r>
              <w:rPr>
                <w:rFonts w:ascii="Arial" w:hAnsi="Arial" w:cs="Arial"/>
              </w:rPr>
              <w:t>37.0</w:t>
            </w:r>
          </w:p>
        </w:tc>
        <w:tc>
          <w:tcPr>
            <w:tcW w:w="1990" w:type="dxa"/>
            <w:tcBorders>
              <w:top w:val="single" w:sz="4" w:space="0" w:color="auto"/>
              <w:left w:val="single" w:sz="4" w:space="0" w:color="auto"/>
              <w:bottom w:val="single" w:sz="4" w:space="0" w:color="auto"/>
              <w:right w:val="single" w:sz="4" w:space="0" w:color="auto"/>
            </w:tcBorders>
          </w:tcPr>
          <w:p w14:paraId="2DBF41E0" w14:textId="77777777" w:rsidR="003B6704" w:rsidRDefault="003B6704" w:rsidP="003B6704">
            <w:pPr>
              <w:autoSpaceDE w:val="0"/>
              <w:autoSpaceDN w:val="0"/>
              <w:adjustRightInd w:val="0"/>
              <w:rPr>
                <w:rFonts w:ascii="Arial" w:hAnsi="Arial" w:cs="Arial"/>
                <w:sz w:val="22"/>
                <w:szCs w:val="22"/>
              </w:rPr>
            </w:pPr>
            <w:r>
              <w:rPr>
                <w:rFonts w:ascii="Arial" w:hAnsi="Arial" w:cs="Arial"/>
                <w:sz w:val="22"/>
                <w:szCs w:val="22"/>
              </w:rPr>
              <w:t>5</w:t>
            </w:r>
          </w:p>
        </w:tc>
        <w:tc>
          <w:tcPr>
            <w:tcW w:w="1318" w:type="dxa"/>
            <w:tcBorders>
              <w:top w:val="single" w:sz="4" w:space="0" w:color="auto"/>
              <w:left w:val="single" w:sz="4" w:space="0" w:color="auto"/>
              <w:bottom w:val="single" w:sz="4" w:space="0" w:color="auto"/>
              <w:right w:val="single" w:sz="4" w:space="0" w:color="auto"/>
            </w:tcBorders>
          </w:tcPr>
          <w:p w14:paraId="1D4EF509" w14:textId="77777777" w:rsidR="003B6704" w:rsidRDefault="003B6704" w:rsidP="003B6704">
            <w:pPr>
              <w:rPr>
                <w:rFonts w:ascii="Arial" w:hAnsi="Arial" w:cs="Arial"/>
                <w:sz w:val="22"/>
                <w:szCs w:val="22"/>
              </w:rPr>
            </w:pPr>
            <w:r>
              <w:rPr>
                <w:rFonts w:ascii="Arial" w:hAnsi="Arial" w:cs="Arial"/>
                <w:sz w:val="22"/>
                <w:szCs w:val="22"/>
              </w:rPr>
              <w:t>01/28/20</w:t>
            </w:r>
            <w:r w:rsidR="00362068">
              <w:rPr>
                <w:rFonts w:ascii="Arial" w:hAnsi="Arial" w:cs="Arial"/>
                <w:sz w:val="22"/>
                <w:szCs w:val="22"/>
              </w:rPr>
              <w:t>21</w:t>
            </w:r>
          </w:p>
        </w:tc>
        <w:tc>
          <w:tcPr>
            <w:tcW w:w="5067" w:type="dxa"/>
            <w:tcBorders>
              <w:top w:val="single" w:sz="4" w:space="0" w:color="auto"/>
              <w:left w:val="single" w:sz="4" w:space="0" w:color="auto"/>
              <w:bottom w:val="single" w:sz="4" w:space="0" w:color="auto"/>
              <w:right w:val="single" w:sz="4" w:space="0" w:color="auto"/>
            </w:tcBorders>
          </w:tcPr>
          <w:p w14:paraId="791B18C2" w14:textId="77777777" w:rsidR="003B6704" w:rsidRDefault="003B6704" w:rsidP="003B6704">
            <w:pPr>
              <w:rPr>
                <w:rFonts w:ascii="Arial" w:hAnsi="Arial" w:cs="Arial"/>
              </w:rPr>
            </w:pPr>
            <w:r>
              <w:rPr>
                <w:rFonts w:ascii="Arial" w:hAnsi="Arial" w:cs="Arial"/>
              </w:rPr>
              <w:t xml:space="preserve">Added LOCNUM For </w:t>
            </w:r>
            <w:r w:rsidRPr="00D25907">
              <w:rPr>
                <w:rFonts w:ascii="Arial" w:hAnsi="Arial" w:cs="Arial"/>
              </w:rPr>
              <w:t>Service Details Section</w:t>
            </w:r>
            <w:r>
              <w:rPr>
                <w:rFonts w:ascii="Arial" w:hAnsi="Arial" w:cs="Arial"/>
              </w:rPr>
              <w:t xml:space="preserve"> For LNUMs 00001, 00002 and 00003</w:t>
            </w:r>
          </w:p>
          <w:p w14:paraId="1F91B70D" w14:textId="77777777" w:rsidR="003B6704" w:rsidRDefault="003B6704" w:rsidP="003B6704">
            <w:pPr>
              <w:rPr>
                <w:rFonts w:ascii="Arial" w:hAnsi="Arial" w:cs="Arial"/>
              </w:rPr>
            </w:pPr>
          </w:p>
          <w:p w14:paraId="342828D8" w14:textId="77777777" w:rsidR="003B6704" w:rsidRDefault="003B6704" w:rsidP="003B6704">
            <w:pPr>
              <w:rPr>
                <w:rFonts w:ascii="Arial" w:hAnsi="Arial" w:cs="Arial"/>
              </w:rPr>
            </w:pPr>
            <w:r>
              <w:rPr>
                <w:rFonts w:ascii="Arial" w:hAnsi="Arial" w:cs="Arial"/>
              </w:rPr>
              <w:t xml:space="preserve">Added LOCNUM For </w:t>
            </w:r>
            <w:r w:rsidRPr="00D25907">
              <w:rPr>
                <w:rFonts w:ascii="Arial" w:hAnsi="Arial" w:cs="Arial"/>
              </w:rPr>
              <w:t>Location and Access Section For EU Form</w:t>
            </w:r>
          </w:p>
        </w:tc>
      </w:tr>
      <w:tr w:rsidR="003B6704" w14:paraId="4C7B45FB" w14:textId="77777777" w:rsidTr="004B1D42">
        <w:tc>
          <w:tcPr>
            <w:tcW w:w="1093" w:type="dxa"/>
            <w:tcBorders>
              <w:top w:val="single" w:sz="4" w:space="0" w:color="auto"/>
              <w:left w:val="single" w:sz="4" w:space="0" w:color="auto"/>
              <w:bottom w:val="single" w:sz="4" w:space="0" w:color="auto"/>
              <w:right w:val="single" w:sz="4" w:space="0" w:color="auto"/>
            </w:tcBorders>
          </w:tcPr>
          <w:p w14:paraId="1DF475C4" w14:textId="77777777" w:rsidR="003B6704" w:rsidRDefault="003B6704" w:rsidP="003B6704">
            <w:pPr>
              <w:rPr>
                <w:rFonts w:ascii="Arial" w:hAnsi="Arial" w:cs="Arial"/>
              </w:rPr>
            </w:pPr>
            <w:r>
              <w:rPr>
                <w:rFonts w:ascii="Arial" w:hAnsi="Arial" w:cs="Arial"/>
              </w:rPr>
              <w:t>37.0</w:t>
            </w:r>
          </w:p>
        </w:tc>
        <w:tc>
          <w:tcPr>
            <w:tcW w:w="1990" w:type="dxa"/>
            <w:tcBorders>
              <w:top w:val="single" w:sz="4" w:space="0" w:color="auto"/>
              <w:left w:val="single" w:sz="4" w:space="0" w:color="auto"/>
              <w:bottom w:val="single" w:sz="4" w:space="0" w:color="auto"/>
              <w:right w:val="single" w:sz="4" w:space="0" w:color="auto"/>
            </w:tcBorders>
          </w:tcPr>
          <w:p w14:paraId="4656AE47" w14:textId="77777777" w:rsidR="003B6704" w:rsidRDefault="003B6704" w:rsidP="003B6704">
            <w:pPr>
              <w:autoSpaceDE w:val="0"/>
              <w:autoSpaceDN w:val="0"/>
              <w:adjustRightInd w:val="0"/>
              <w:rPr>
                <w:rFonts w:ascii="Arial" w:hAnsi="Arial" w:cs="Arial"/>
                <w:sz w:val="22"/>
                <w:szCs w:val="22"/>
              </w:rPr>
            </w:pPr>
            <w:r>
              <w:rPr>
                <w:rFonts w:ascii="Arial" w:hAnsi="Arial" w:cs="Arial"/>
                <w:sz w:val="22"/>
                <w:szCs w:val="22"/>
              </w:rPr>
              <w:t>19</w:t>
            </w:r>
          </w:p>
        </w:tc>
        <w:tc>
          <w:tcPr>
            <w:tcW w:w="1318" w:type="dxa"/>
            <w:tcBorders>
              <w:top w:val="single" w:sz="4" w:space="0" w:color="auto"/>
              <w:left w:val="single" w:sz="4" w:space="0" w:color="auto"/>
              <w:bottom w:val="single" w:sz="4" w:space="0" w:color="auto"/>
              <w:right w:val="single" w:sz="4" w:space="0" w:color="auto"/>
            </w:tcBorders>
          </w:tcPr>
          <w:p w14:paraId="0668BDFA" w14:textId="77777777" w:rsidR="003B6704" w:rsidRDefault="003B6704" w:rsidP="003B6704">
            <w:pPr>
              <w:rPr>
                <w:rFonts w:ascii="Arial" w:hAnsi="Arial" w:cs="Arial"/>
                <w:sz w:val="22"/>
                <w:szCs w:val="22"/>
              </w:rPr>
            </w:pPr>
            <w:r>
              <w:rPr>
                <w:rFonts w:ascii="Arial" w:hAnsi="Arial" w:cs="Arial"/>
                <w:sz w:val="22"/>
                <w:szCs w:val="22"/>
              </w:rPr>
              <w:t>05/21/2021</w:t>
            </w:r>
          </w:p>
        </w:tc>
        <w:tc>
          <w:tcPr>
            <w:tcW w:w="5067" w:type="dxa"/>
            <w:tcBorders>
              <w:top w:val="single" w:sz="4" w:space="0" w:color="auto"/>
              <w:left w:val="single" w:sz="4" w:space="0" w:color="auto"/>
              <w:bottom w:val="single" w:sz="4" w:space="0" w:color="auto"/>
              <w:right w:val="single" w:sz="4" w:space="0" w:color="auto"/>
            </w:tcBorders>
          </w:tcPr>
          <w:p w14:paraId="7B4CCDAC" w14:textId="77777777" w:rsidR="003B6704" w:rsidRDefault="003B6704" w:rsidP="003B6704">
            <w:pPr>
              <w:rPr>
                <w:rFonts w:ascii="Arial" w:hAnsi="Arial" w:cs="Arial"/>
              </w:rPr>
            </w:pPr>
            <w:r>
              <w:rPr>
                <w:rFonts w:ascii="Arial" w:hAnsi="Arial" w:cs="Arial"/>
              </w:rPr>
              <w:t xml:space="preserve">Updated TCC TN and all other Data from ATN FROM </w:t>
            </w:r>
            <w:r w:rsidRPr="00D629E1">
              <w:rPr>
                <w:rFonts w:ascii="Arial" w:hAnsi="Arial" w:cs="Arial"/>
              </w:rPr>
              <w:t xml:space="preserve">7709349027 </w:t>
            </w:r>
            <w:r>
              <w:rPr>
                <w:rFonts w:ascii="Arial" w:hAnsi="Arial" w:cs="Arial"/>
              </w:rPr>
              <w:t xml:space="preserve">TO </w:t>
            </w:r>
            <w:r w:rsidRPr="00D629E1">
              <w:rPr>
                <w:rFonts w:ascii="Arial" w:hAnsi="Arial" w:cs="Arial"/>
              </w:rPr>
              <w:t>6016797910</w:t>
            </w:r>
          </w:p>
        </w:tc>
      </w:tr>
      <w:tr w:rsidR="008B1467" w14:paraId="279C597E" w14:textId="77777777" w:rsidTr="004B1D42">
        <w:tc>
          <w:tcPr>
            <w:tcW w:w="1093" w:type="dxa"/>
            <w:tcBorders>
              <w:top w:val="single" w:sz="4" w:space="0" w:color="auto"/>
              <w:left w:val="single" w:sz="4" w:space="0" w:color="auto"/>
              <w:bottom w:val="single" w:sz="4" w:space="0" w:color="auto"/>
              <w:right w:val="single" w:sz="4" w:space="0" w:color="auto"/>
            </w:tcBorders>
          </w:tcPr>
          <w:p w14:paraId="010AE75D" w14:textId="74A12A1F" w:rsidR="008B1467" w:rsidRDefault="008B1467" w:rsidP="003B6704">
            <w:pPr>
              <w:rPr>
                <w:rFonts w:ascii="Arial" w:hAnsi="Arial" w:cs="Arial"/>
              </w:rPr>
            </w:pPr>
            <w:r>
              <w:rPr>
                <w:rFonts w:ascii="Arial" w:hAnsi="Arial" w:cs="Arial"/>
              </w:rPr>
              <w:t>38.1</w:t>
            </w:r>
          </w:p>
        </w:tc>
        <w:tc>
          <w:tcPr>
            <w:tcW w:w="1990" w:type="dxa"/>
            <w:tcBorders>
              <w:top w:val="single" w:sz="4" w:space="0" w:color="auto"/>
              <w:left w:val="single" w:sz="4" w:space="0" w:color="auto"/>
              <w:bottom w:val="single" w:sz="4" w:space="0" w:color="auto"/>
              <w:right w:val="single" w:sz="4" w:space="0" w:color="auto"/>
            </w:tcBorders>
          </w:tcPr>
          <w:p w14:paraId="1A5A8F2A" w14:textId="05442C74" w:rsidR="008B1467" w:rsidRDefault="008B1467" w:rsidP="003B6704">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1F32F077" w14:textId="19E745DE" w:rsidR="008B1467" w:rsidRDefault="008B1467" w:rsidP="003B6704">
            <w:pPr>
              <w:rPr>
                <w:rFonts w:ascii="Arial" w:hAnsi="Arial" w:cs="Arial"/>
                <w:sz w:val="22"/>
                <w:szCs w:val="22"/>
              </w:rPr>
            </w:pPr>
            <w:r>
              <w:rPr>
                <w:rFonts w:ascii="Arial" w:hAnsi="Arial" w:cs="Arial"/>
                <w:sz w:val="22"/>
                <w:szCs w:val="22"/>
              </w:rPr>
              <w:t>08/26/2022</w:t>
            </w:r>
          </w:p>
        </w:tc>
        <w:tc>
          <w:tcPr>
            <w:tcW w:w="5067" w:type="dxa"/>
            <w:tcBorders>
              <w:top w:val="single" w:sz="4" w:space="0" w:color="auto"/>
              <w:left w:val="single" w:sz="4" w:space="0" w:color="auto"/>
              <w:bottom w:val="single" w:sz="4" w:space="0" w:color="auto"/>
              <w:right w:val="single" w:sz="4" w:space="0" w:color="auto"/>
            </w:tcBorders>
          </w:tcPr>
          <w:p w14:paraId="003FB8AC" w14:textId="10D2C9C5" w:rsidR="008B1467" w:rsidRDefault="008B1467" w:rsidP="008B1467">
            <w:pPr>
              <w:tabs>
                <w:tab w:val="center" w:pos="1639"/>
              </w:tabs>
              <w:rPr>
                <w:rFonts w:ascii="Arial" w:hAnsi="Arial" w:cs="Arial"/>
              </w:rPr>
            </w:pPr>
            <w:r>
              <w:rPr>
                <w:rFonts w:ascii="Arial" w:hAnsi="Arial" w:cs="Arial"/>
              </w:rPr>
              <w:t>Updated XML Input/Output data</w:t>
            </w:r>
          </w:p>
        </w:tc>
      </w:tr>
      <w:tr w:rsidR="004B1D42" w14:paraId="19BE13C7" w14:textId="77777777" w:rsidTr="004B1D42">
        <w:tc>
          <w:tcPr>
            <w:tcW w:w="1093" w:type="dxa"/>
            <w:tcBorders>
              <w:top w:val="single" w:sz="4" w:space="0" w:color="auto"/>
              <w:left w:val="single" w:sz="4" w:space="0" w:color="auto"/>
              <w:bottom w:val="single" w:sz="4" w:space="0" w:color="auto"/>
              <w:right w:val="single" w:sz="4" w:space="0" w:color="auto"/>
            </w:tcBorders>
          </w:tcPr>
          <w:p w14:paraId="18BEC089" w14:textId="29E3A246" w:rsidR="004B1D42" w:rsidRDefault="004B1D42" w:rsidP="004B1D42">
            <w:pPr>
              <w:rPr>
                <w:rFonts w:ascii="Arial" w:hAnsi="Arial" w:cs="Arial"/>
              </w:rPr>
            </w:pPr>
            <w:r>
              <w:rPr>
                <w:rFonts w:ascii="Arial" w:hAnsi="Arial" w:cs="Arial"/>
                <w:szCs w:val="22"/>
              </w:rPr>
              <w:t>39.0</w:t>
            </w:r>
          </w:p>
        </w:tc>
        <w:tc>
          <w:tcPr>
            <w:tcW w:w="1990" w:type="dxa"/>
            <w:tcBorders>
              <w:top w:val="single" w:sz="4" w:space="0" w:color="auto"/>
              <w:left w:val="single" w:sz="4" w:space="0" w:color="auto"/>
              <w:bottom w:val="single" w:sz="4" w:space="0" w:color="auto"/>
              <w:right w:val="single" w:sz="4" w:space="0" w:color="auto"/>
            </w:tcBorders>
          </w:tcPr>
          <w:p w14:paraId="68ED0A01" w14:textId="1CD520A3" w:rsidR="004B1D42" w:rsidRDefault="004B1D42" w:rsidP="004B1D42">
            <w:pPr>
              <w:autoSpaceDE w:val="0"/>
              <w:autoSpaceDN w:val="0"/>
              <w:adjustRightInd w:val="0"/>
              <w:rPr>
                <w:rFonts w:ascii="Arial" w:hAnsi="Arial" w:cs="Arial"/>
                <w:sz w:val="22"/>
                <w:szCs w:val="22"/>
              </w:rPr>
            </w:pPr>
            <w:r>
              <w:rPr>
                <w:rFonts w:ascii="Arial" w:hAnsi="Arial" w:cs="Arial"/>
                <w:szCs w:val="22"/>
              </w:rPr>
              <w:t>NA</w:t>
            </w:r>
          </w:p>
        </w:tc>
        <w:tc>
          <w:tcPr>
            <w:tcW w:w="1318" w:type="dxa"/>
            <w:tcBorders>
              <w:top w:val="single" w:sz="4" w:space="0" w:color="auto"/>
              <w:left w:val="single" w:sz="4" w:space="0" w:color="auto"/>
              <w:bottom w:val="single" w:sz="4" w:space="0" w:color="auto"/>
              <w:right w:val="single" w:sz="4" w:space="0" w:color="auto"/>
            </w:tcBorders>
          </w:tcPr>
          <w:p w14:paraId="68A5B814" w14:textId="3751D273" w:rsidR="004B1D42" w:rsidRDefault="004B1D42" w:rsidP="004B1D42">
            <w:pPr>
              <w:rPr>
                <w:rFonts w:ascii="Arial" w:hAnsi="Arial" w:cs="Arial"/>
                <w:sz w:val="22"/>
                <w:szCs w:val="22"/>
              </w:rPr>
            </w:pPr>
            <w:r>
              <w:rPr>
                <w:rFonts w:ascii="Arial" w:hAnsi="Arial" w:cs="Arial"/>
                <w:szCs w:val="22"/>
              </w:rPr>
              <w:t>9/17/2024</w:t>
            </w:r>
          </w:p>
        </w:tc>
        <w:tc>
          <w:tcPr>
            <w:tcW w:w="5067" w:type="dxa"/>
            <w:tcBorders>
              <w:top w:val="single" w:sz="4" w:space="0" w:color="auto"/>
              <w:left w:val="single" w:sz="4" w:space="0" w:color="auto"/>
              <w:bottom w:val="single" w:sz="4" w:space="0" w:color="auto"/>
              <w:right w:val="single" w:sz="4" w:space="0" w:color="auto"/>
            </w:tcBorders>
          </w:tcPr>
          <w:p w14:paraId="3893D0CD" w14:textId="59035952" w:rsidR="004B1D42" w:rsidRDefault="004B1D42" w:rsidP="004B1D42">
            <w:pPr>
              <w:tabs>
                <w:tab w:val="center" w:pos="1639"/>
              </w:tabs>
              <w:rPr>
                <w:rFonts w:ascii="Arial" w:hAnsi="Arial" w:cs="Arial"/>
              </w:rPr>
            </w:pPr>
            <w:r>
              <w:rPr>
                <w:rFonts w:ascii="Arial" w:hAnsi="Arial" w:cs="Arial"/>
                <w:szCs w:val="22"/>
              </w:rPr>
              <w:t>Updated TPP URL</w:t>
            </w:r>
          </w:p>
        </w:tc>
      </w:tr>
    </w:tbl>
    <w:p w14:paraId="303889D2" w14:textId="77777777" w:rsidR="00BE7852" w:rsidRDefault="00BE7852" w:rsidP="00E805AF">
      <w:pPr>
        <w:pStyle w:val="Heading1"/>
      </w:pPr>
      <w:bookmarkStart w:id="1" w:name="_Toc17141845"/>
    </w:p>
    <w:p w14:paraId="040C1CC0" w14:textId="77777777" w:rsidR="00BE7852" w:rsidRDefault="00BE7852" w:rsidP="00E805AF">
      <w:pPr>
        <w:pStyle w:val="Heading1"/>
      </w:pPr>
    </w:p>
    <w:p w14:paraId="5FB7B4F6" w14:textId="77777777" w:rsidR="00BE7852" w:rsidRDefault="00BE7852" w:rsidP="00E805AF">
      <w:pPr>
        <w:pStyle w:val="Heading1"/>
      </w:pPr>
    </w:p>
    <w:p w14:paraId="430B25CB" w14:textId="77777777" w:rsidR="00BE7852" w:rsidRDefault="00BE7852" w:rsidP="00E805AF">
      <w:pPr>
        <w:pStyle w:val="Heading1"/>
      </w:pPr>
    </w:p>
    <w:p w14:paraId="1DB5BF21" w14:textId="77777777" w:rsidR="00B752E4" w:rsidRDefault="00B752E4" w:rsidP="004B1D42">
      <w:pPr>
        <w:pStyle w:val="Heading1"/>
        <w:ind w:left="0"/>
      </w:pPr>
      <w:r>
        <w:t>About This Document</w:t>
      </w:r>
      <w:bookmarkEnd w:id="1"/>
    </w:p>
    <w:p w14:paraId="60721B6B" w14:textId="77777777" w:rsidR="00B752E4" w:rsidRDefault="00B752E4">
      <w:pPr>
        <w:rPr>
          <w:rFonts w:ascii="Arial" w:hAnsi="Arial" w:cs="Arial"/>
        </w:rPr>
      </w:pPr>
    </w:p>
    <w:p w14:paraId="1492CE30" w14:textId="77777777" w:rsidR="00B752E4" w:rsidRDefault="00B752E4">
      <w:pPr>
        <w:rPr>
          <w:rFonts w:ascii="Arial" w:hAnsi="Arial" w:cs="Arial"/>
        </w:rPr>
      </w:pPr>
    </w:p>
    <w:p w14:paraId="5EFCB3A5" w14:textId="77777777" w:rsidR="00B752E4" w:rsidRDefault="00B752E4">
      <w:pPr>
        <w:rPr>
          <w:rFonts w:ascii="Arial" w:hAnsi="Arial"/>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AA4074">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FE46D4">
        <w:rPr>
          <w:rFonts w:ascii="Arial" w:hAnsi="Arial" w:cs="Arial"/>
          <w:sz w:val="22"/>
        </w:rPr>
        <w:t>XML</w:t>
      </w:r>
      <w:r>
        <w:rPr>
          <w:rFonts w:ascii="Arial" w:hAnsi="Arial" w:cs="Arial"/>
          <w:sz w:val="22"/>
        </w:rPr>
        <w:t xml:space="preserve">, </w:t>
      </w:r>
      <w:r w:rsidR="00FE46D4">
        <w:rPr>
          <w:rFonts w:ascii="Arial" w:hAnsi="Arial" w:cs="Arial"/>
          <w:sz w:val="22"/>
        </w:rPr>
        <w:t>LEX</w:t>
      </w:r>
      <w:r>
        <w:rPr>
          <w:rFonts w:ascii="Arial" w:hAnsi="Arial" w:cs="Arial"/>
          <w:sz w:val="22"/>
        </w:rPr>
        <w:t xml:space="preserve"> and </w:t>
      </w:r>
      <w:r w:rsidR="00FE46D4">
        <w:rPr>
          <w:rFonts w:ascii="Arial" w:hAnsi="Arial" w:cs="Arial"/>
          <w:sz w:val="22"/>
        </w:rPr>
        <w:t>Verigate</w:t>
      </w:r>
      <w:r>
        <w:rPr>
          <w:rFonts w:ascii="Arial" w:hAnsi="Arial" w:cs="Arial"/>
          <w:sz w:val="22"/>
        </w:rPr>
        <w:t xml:space="preserve"> interfaces.</w:t>
      </w:r>
    </w:p>
    <w:p w14:paraId="1F84A13A" w14:textId="77777777" w:rsidR="00B752E4" w:rsidRDefault="00B752E4">
      <w:pPr>
        <w:rPr>
          <w:rFonts w:ascii="Arial" w:hAnsi="Arial"/>
          <w:sz w:val="22"/>
        </w:rPr>
      </w:pPr>
    </w:p>
    <w:p w14:paraId="3E29F135" w14:textId="77777777" w:rsidR="00B752E4" w:rsidRDefault="00B752E4">
      <w:pPr>
        <w:rPr>
          <w:rFonts w:ascii="Arial" w:hAnsi="Arial"/>
          <w:sz w:val="22"/>
        </w:rPr>
      </w:pPr>
    </w:p>
    <w:p w14:paraId="6A174E80" w14:textId="77777777" w:rsidR="00B752E4" w:rsidRDefault="00B752E4">
      <w:pPr>
        <w:autoSpaceDE w:val="0"/>
        <w:autoSpaceDN w:val="0"/>
        <w:adjustRightInd w:val="0"/>
        <w:rPr>
          <w:rFonts w:ascii="Arial" w:hAnsi="Arial"/>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AA4074">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14:paraId="1B2B72F2" w14:textId="77777777" w:rsidR="00B752E4" w:rsidRDefault="00B752E4">
      <w:pPr>
        <w:rPr>
          <w:rFonts w:ascii="Arial" w:hAnsi="Arial"/>
          <w:sz w:val="22"/>
        </w:rPr>
      </w:pPr>
    </w:p>
    <w:p w14:paraId="6CE57DB6" w14:textId="77777777" w:rsidR="00B752E4" w:rsidRDefault="00B752E4">
      <w:pPr>
        <w:rPr>
          <w:rFonts w:ascii="Arial" w:hAnsi="Arial"/>
          <w:sz w:val="22"/>
        </w:rPr>
      </w:pPr>
    </w:p>
    <w:p w14:paraId="3B149A1E" w14:textId="77777777" w:rsidR="00B752E4" w:rsidRDefault="00B752E4">
      <w:pPr>
        <w:rPr>
          <w:rFonts w:ascii="Arial" w:hAnsi="Arial"/>
          <w:b/>
          <w:bCs/>
          <w:sz w:val="22"/>
        </w:rPr>
      </w:pPr>
      <w:r>
        <w:rPr>
          <w:rFonts w:ascii="Arial" w:hAnsi="Arial"/>
          <w:b/>
          <w:bCs/>
          <w:sz w:val="22"/>
        </w:rPr>
        <w:t>How to Use This Document:</w:t>
      </w:r>
    </w:p>
    <w:p w14:paraId="20693310" w14:textId="77777777" w:rsidR="00B752E4" w:rsidRDefault="00B752E4">
      <w:pPr>
        <w:rPr>
          <w:rFonts w:ascii="Arial" w:hAnsi="Arial" w:cs="Arial"/>
          <w:sz w:val="22"/>
        </w:rPr>
      </w:pPr>
      <w:r>
        <w:rPr>
          <w:rFonts w:ascii="Arial" w:hAnsi="Arial" w:cs="Arial"/>
          <w:sz w:val="22"/>
        </w:rPr>
        <w:t xml:space="preserve"> This document consists of two primary sections. </w:t>
      </w:r>
    </w:p>
    <w:p w14:paraId="7ED8AF32" w14:textId="77777777" w:rsidR="00B752E4" w:rsidRDefault="00B752E4">
      <w:pPr>
        <w:rPr>
          <w:rFonts w:ascii="Arial" w:hAnsi="Arial" w:cs="Arial"/>
          <w:sz w:val="22"/>
        </w:rPr>
      </w:pPr>
    </w:p>
    <w:p w14:paraId="59C60ED1" w14:textId="77777777" w:rsidR="00B752E4" w:rsidRDefault="00B752E4">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E33594B" w14:textId="77777777" w:rsidR="00B752E4" w:rsidRDefault="00B752E4">
      <w:pPr>
        <w:rPr>
          <w:rFonts w:ascii="Arial" w:hAnsi="Arial" w:cs="Arial"/>
          <w:sz w:val="22"/>
        </w:rPr>
      </w:pPr>
    </w:p>
    <w:p w14:paraId="32F56545" w14:textId="77777777" w:rsidR="00B752E4" w:rsidRDefault="00B752E4">
      <w:pPr>
        <w:rPr>
          <w:sz w:val="22"/>
        </w:rPr>
      </w:pPr>
      <w:r>
        <w:rPr>
          <w:rFonts w:ascii="Arial" w:hAnsi="Arial" w:cs="Arial"/>
          <w:sz w:val="22"/>
        </w:rPr>
        <w:t>The second section contains the actual test cases. Each “test case" has a unique alphanumeric identifier (Test Case Number), and consist of the following:</w:t>
      </w:r>
    </w:p>
    <w:p w14:paraId="0B3AC570" w14:textId="77777777" w:rsidR="00B752E4" w:rsidRPr="00BD6939" w:rsidRDefault="00B752E4">
      <w:pPr>
        <w:pStyle w:val="BodyText"/>
        <w:numPr>
          <w:ilvl w:val="0"/>
          <w:numId w:val="9"/>
        </w:numPr>
        <w:rPr>
          <w:rFonts w:ascii="Arial" w:hAnsi="Arial" w:cs="Arial"/>
          <w:b w:val="0"/>
          <w:bCs/>
          <w:color w:val="auto"/>
          <w:sz w:val="22"/>
        </w:rPr>
      </w:pPr>
      <w:r w:rsidRPr="00BD6939">
        <w:rPr>
          <w:rFonts w:ascii="Arial" w:hAnsi="Arial" w:cs="Arial"/>
          <w:b w:val="0"/>
          <w:bCs/>
          <w:color w:val="auto"/>
          <w:sz w:val="22"/>
        </w:rPr>
        <w:t>Test Scenario - a plain English description/summary of the test.</w:t>
      </w:r>
    </w:p>
    <w:p w14:paraId="68B50418" w14:textId="77777777" w:rsidR="00B752E4" w:rsidRPr="00BD6939" w:rsidRDefault="00B752E4">
      <w:pPr>
        <w:pStyle w:val="BodyText"/>
        <w:numPr>
          <w:ilvl w:val="0"/>
          <w:numId w:val="9"/>
        </w:numPr>
        <w:rPr>
          <w:rFonts w:ascii="Arial" w:hAnsi="Arial" w:cs="Arial"/>
          <w:b w:val="0"/>
          <w:bCs/>
          <w:color w:val="auto"/>
          <w:sz w:val="22"/>
        </w:rPr>
      </w:pPr>
      <w:r w:rsidRPr="00BD6939">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36B0595" w14:textId="77777777" w:rsidR="00B752E4" w:rsidRPr="00BD6939" w:rsidRDefault="00B752E4">
      <w:pPr>
        <w:pStyle w:val="BodyText"/>
        <w:numPr>
          <w:ilvl w:val="0"/>
          <w:numId w:val="9"/>
        </w:numPr>
        <w:rPr>
          <w:rFonts w:ascii="Arial" w:hAnsi="Arial" w:cs="Arial"/>
          <w:b w:val="0"/>
          <w:bCs/>
          <w:color w:val="auto"/>
          <w:sz w:val="22"/>
        </w:rPr>
      </w:pPr>
      <w:r w:rsidRPr="00BD6939">
        <w:rPr>
          <w:rFonts w:ascii="Arial" w:hAnsi="Arial" w:cs="Arial"/>
          <w:b w:val="0"/>
          <w:bCs/>
          <w:color w:val="auto"/>
          <w:sz w:val="22"/>
        </w:rPr>
        <w:t xml:space="preserve">XML Input - an example of the test case in XML submission format. </w:t>
      </w:r>
    </w:p>
    <w:p w14:paraId="3BC1D815" w14:textId="77777777" w:rsidR="00B752E4" w:rsidRPr="00BD6939" w:rsidRDefault="00B752E4">
      <w:pPr>
        <w:pStyle w:val="BodyText"/>
        <w:numPr>
          <w:ilvl w:val="0"/>
          <w:numId w:val="9"/>
        </w:numPr>
        <w:rPr>
          <w:rFonts w:ascii="Arial" w:hAnsi="Arial" w:cs="Arial"/>
          <w:b w:val="0"/>
          <w:bCs/>
          <w:color w:val="auto"/>
          <w:sz w:val="22"/>
        </w:rPr>
      </w:pPr>
      <w:r w:rsidRPr="00BD6939">
        <w:rPr>
          <w:rFonts w:ascii="Arial" w:hAnsi="Arial" w:cs="Arial"/>
          <w:b w:val="0"/>
          <w:bCs/>
          <w:color w:val="auto"/>
          <w:sz w:val="22"/>
        </w:rPr>
        <w:t>XML Outp</w:t>
      </w:r>
      <w:r w:rsidR="00FE46D4">
        <w:rPr>
          <w:rFonts w:ascii="Arial" w:hAnsi="Arial" w:cs="Arial"/>
          <w:b w:val="0"/>
          <w:bCs/>
          <w:color w:val="auto"/>
          <w:sz w:val="22"/>
        </w:rPr>
        <w:t xml:space="preserve">ut - an example of the typical </w:t>
      </w:r>
      <w:r w:rsidRPr="00BD6939">
        <w:rPr>
          <w:rFonts w:ascii="Arial" w:hAnsi="Arial" w:cs="Arial"/>
          <w:b w:val="0"/>
          <w:bCs/>
          <w:color w:val="auto"/>
          <w:sz w:val="22"/>
        </w:rPr>
        <w:t xml:space="preserve"> XML response data that would follow submission of the test case.</w:t>
      </w:r>
    </w:p>
    <w:p w14:paraId="168B64E3" w14:textId="77777777" w:rsidR="00B752E4" w:rsidRDefault="00B752E4">
      <w:pPr>
        <w:rPr>
          <w:rFonts w:ascii="Arial" w:hAnsi="Arial"/>
          <w:sz w:val="22"/>
          <w:szCs w:val="28"/>
        </w:rPr>
      </w:pPr>
    </w:p>
    <w:p w14:paraId="7CAA2856" w14:textId="77777777" w:rsidR="00FE46D4" w:rsidRPr="00BD6939" w:rsidRDefault="00FE46D4">
      <w:pPr>
        <w:rPr>
          <w:rFonts w:ascii="Arial" w:hAnsi="Arial"/>
          <w:sz w:val="22"/>
          <w:szCs w:val="28"/>
        </w:rPr>
      </w:pPr>
    </w:p>
    <w:p w14:paraId="26DA5D36" w14:textId="3575FD80" w:rsidR="004B1D42" w:rsidRDefault="00B752E4">
      <w:pPr>
        <w:rPr>
          <w:rFonts w:ascii="Arial" w:hAnsi="Arial"/>
          <w:sz w:val="22"/>
        </w:rPr>
      </w:pPr>
      <w:r>
        <w:rPr>
          <w:rFonts w:ascii="Arial" w:hAnsi="Arial"/>
          <w:sz w:val="22"/>
        </w:rPr>
        <w:t xml:space="preserve">For additional information regarding electronic interface testing, please reference the </w:t>
      </w:r>
      <w:r w:rsidR="00AA4074">
        <w:rPr>
          <w:rFonts w:ascii="Arial" w:hAnsi="Arial"/>
          <w:sz w:val="22"/>
        </w:rPr>
        <w:t>AT&amp;T</w:t>
      </w:r>
      <w:r>
        <w:rPr>
          <w:rFonts w:ascii="Arial" w:hAnsi="Arial"/>
          <w:sz w:val="22"/>
        </w:rPr>
        <w:t xml:space="preserve"> Testing Practices and Procedures (TPP) document</w:t>
      </w:r>
      <w:r w:rsidR="004B1D42">
        <w:rPr>
          <w:rFonts w:ascii="Arial" w:hAnsi="Arial"/>
          <w:sz w:val="22"/>
        </w:rPr>
        <w:t xml:space="preserve"> located at:</w:t>
      </w:r>
    </w:p>
    <w:p w14:paraId="0D4E3FD1" w14:textId="3DE3E565" w:rsidR="004B1D42" w:rsidRDefault="004B1D42">
      <w:pPr>
        <w:rPr>
          <w:rFonts w:ascii="Arial" w:hAnsi="Arial"/>
          <w:sz w:val="22"/>
        </w:rPr>
      </w:pPr>
      <w:hyperlink r:id="rId11" w:history="1">
        <w:r w:rsidRPr="00D66B4D">
          <w:rPr>
            <w:color w:val="0000FF"/>
            <w:u w:val="single"/>
          </w:rPr>
          <w:t>AT&amp;T Clec Online (att.com)</w:t>
        </w:r>
      </w:hyperlink>
    </w:p>
    <w:p w14:paraId="07D2D7E7" w14:textId="77777777" w:rsidR="00B752E4" w:rsidRDefault="004B1D42">
      <w:pPr>
        <w:rPr>
          <w:rFonts w:ascii="Arial" w:hAnsi="Arial"/>
          <w:sz w:val="22"/>
        </w:rPr>
      </w:pPr>
      <w:r>
        <w:rPr>
          <w:rFonts w:ascii="Arial" w:hAnsi="Arial"/>
          <w:sz w:val="22"/>
        </w:rPr>
        <w:br w:type="page"/>
      </w:r>
    </w:p>
    <w:p w14:paraId="22369EBC" w14:textId="77777777" w:rsidR="00B752E4" w:rsidRDefault="00B752E4">
      <w:pPr>
        <w:rPr>
          <w:rFonts w:ascii="Arial" w:hAnsi="Arial" w:cs="Arial"/>
          <w:b/>
          <w:bCs/>
        </w:rPr>
      </w:pPr>
    </w:p>
    <w:p w14:paraId="24745C07" w14:textId="77777777" w:rsidR="00B752E4" w:rsidRDefault="00B752E4">
      <w:pPr>
        <w:rPr>
          <w:rFonts w:ascii="Arial" w:hAnsi="Arial" w:cs="Arial"/>
          <w:b/>
          <w:bCs/>
        </w:rPr>
      </w:pPr>
      <w:r>
        <w:rPr>
          <w:rFonts w:ascii="Arial" w:hAnsi="Arial" w:cs="Arial"/>
          <w:b/>
          <w:bCs/>
        </w:rPr>
        <w:t>* Asterisk (*) indicates Test Scenario is required for Software Vendor Process (SVP) vendors seeking certification for specified REQTYP.</w:t>
      </w:r>
    </w:p>
    <w:p w14:paraId="1EFB4832" w14:textId="77777777" w:rsidR="00B752E4" w:rsidRDefault="00B752E4"/>
    <w:p w14:paraId="07ADCBF1" w14:textId="77777777" w:rsidR="00B752E4" w:rsidRDefault="00B752E4"/>
    <w:p w14:paraId="31759486" w14:textId="77777777" w:rsidR="00B752E4" w:rsidRPr="00253954" w:rsidRDefault="00B752E4">
      <w:pPr>
        <w:pStyle w:val="Heading3"/>
        <w:rPr>
          <w:i w:val="0"/>
        </w:rPr>
      </w:pPr>
      <w:r w:rsidRPr="00253954">
        <w:rPr>
          <w:i w:val="0"/>
        </w:rPr>
        <w:t>Notes:</w:t>
      </w:r>
    </w:p>
    <w:p w14:paraId="06CFB1F6" w14:textId="77777777" w:rsidR="00B752E4" w:rsidRPr="00253954" w:rsidRDefault="00B752E4">
      <w:pPr>
        <w:pStyle w:val="Heading3"/>
        <w:rPr>
          <w:i w:val="0"/>
        </w:rPr>
      </w:pPr>
    </w:p>
    <w:p w14:paraId="68EADAF5" w14:textId="77777777" w:rsidR="00B752E4" w:rsidRPr="00253954" w:rsidRDefault="00B752E4">
      <w:pPr>
        <w:pStyle w:val="Heading3"/>
        <w:rPr>
          <w:i w:val="0"/>
        </w:rPr>
      </w:pPr>
      <w:r w:rsidRPr="00253954">
        <w:rPr>
          <w:i w:val="0"/>
        </w:rPr>
        <w:t xml:space="preserve">The following data fields will be variable on the test cases:  PON;        DTSENT; DUE DATE; DUE DATE OUT; RESID.  </w:t>
      </w:r>
    </w:p>
    <w:p w14:paraId="14DECE1F" w14:textId="77777777" w:rsidR="00B752E4" w:rsidRPr="00253954" w:rsidRDefault="00B752E4">
      <w:pPr>
        <w:pStyle w:val="Heading3"/>
        <w:rPr>
          <w:i w:val="0"/>
        </w:rPr>
      </w:pPr>
    </w:p>
    <w:p w14:paraId="429646A4" w14:textId="77777777" w:rsidR="00253954" w:rsidRPr="00253954" w:rsidRDefault="00B752E4">
      <w:pPr>
        <w:rPr>
          <w:rFonts w:ascii="Arial" w:hAnsi="Arial" w:cs="Arial"/>
          <w:b/>
          <w:bCs/>
          <w:iCs/>
        </w:rPr>
      </w:pPr>
      <w:r w:rsidRPr="00253954">
        <w:rPr>
          <w:rFonts w:ascii="Arial" w:hAnsi="Arial" w:cs="Arial"/>
          <w:b/>
          <w:bCs/>
          <w:iCs/>
        </w:rPr>
        <w:t>The telephone numbers assigned to new connect test cases may have their reservations expire and actually be assigned to live customers at test time, thus causing the need for a new telephone number to reserved for testing.</w:t>
      </w:r>
    </w:p>
    <w:p w14:paraId="1A20D114" w14:textId="77777777" w:rsidR="00253954" w:rsidRPr="00253954" w:rsidRDefault="00253954">
      <w:pPr>
        <w:rPr>
          <w:rFonts w:ascii="Arial" w:hAnsi="Arial" w:cs="Arial"/>
          <w:b/>
          <w:bCs/>
          <w:iCs/>
        </w:rPr>
      </w:pPr>
    </w:p>
    <w:p w14:paraId="7801BB63" w14:textId="77777777" w:rsidR="00253954" w:rsidRPr="00253954" w:rsidRDefault="00253954" w:rsidP="00253954">
      <w:pPr>
        <w:rPr>
          <w:rFonts w:ascii="Arial" w:hAnsi="Arial" w:cs="Arial"/>
          <w:b/>
        </w:rPr>
      </w:pPr>
      <w:r w:rsidRPr="00253954">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757EBDF9" w14:textId="77777777" w:rsidR="00253954" w:rsidRDefault="00253954">
      <w:pPr>
        <w:rPr>
          <w:rFonts w:ascii="Arial" w:hAnsi="Arial" w:cs="Arial"/>
          <w:b/>
          <w:bCs/>
          <w:i/>
          <w:iCs/>
        </w:rPr>
      </w:pPr>
    </w:p>
    <w:p w14:paraId="1A4AE0C9" w14:textId="77777777" w:rsidR="00B752E4" w:rsidRDefault="00B752E4">
      <w:r>
        <w:br w:type="page"/>
      </w:r>
      <w:r>
        <w:rPr>
          <w:rFonts w:ascii="Arial" w:hAnsi="Arial" w:cs="Arial"/>
          <w:b/>
          <w:bCs/>
        </w:rPr>
        <w:lastRenderedPageBreak/>
        <w:t>Test Case Summary Table</w:t>
      </w:r>
    </w:p>
    <w:p w14:paraId="459E4514" w14:textId="77777777" w:rsidR="00B752E4" w:rsidRDefault="00B752E4">
      <w:pPr>
        <w:pStyle w:val="Header"/>
        <w:tabs>
          <w:tab w:val="clear" w:pos="4320"/>
          <w:tab w:val="clear" w:pos="8640"/>
        </w:tabs>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B752E4" w14:paraId="3248C961" w14:textId="77777777">
        <w:trPr>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63CCE3BC" w14:textId="77777777" w:rsidR="00B752E4" w:rsidRDefault="00B752E4">
            <w:pPr>
              <w:jc w:val="center"/>
              <w:rPr>
                <w:rFonts w:ascii="Arial" w:hAnsi="Arial" w:cs="Arial"/>
                <w:b/>
                <w:bCs/>
                <w:sz w:val="20"/>
                <w:szCs w:val="20"/>
              </w:rPr>
            </w:pPr>
            <w:r>
              <w:rPr>
                <w:rFonts w:ascii="Arial" w:hAnsi="Arial" w:cs="Arial"/>
                <w:b/>
                <w:bCs/>
                <w:sz w:val="20"/>
                <w:szCs w:val="20"/>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46498A79" w14:textId="77777777" w:rsidR="00B752E4" w:rsidRDefault="00B752E4">
            <w:pPr>
              <w:jc w:val="center"/>
              <w:rPr>
                <w:rFonts w:ascii="Arial" w:hAnsi="Arial" w:cs="Arial"/>
                <w:b/>
                <w:bCs/>
                <w:sz w:val="20"/>
                <w:szCs w:val="20"/>
              </w:rPr>
            </w:pPr>
            <w:r>
              <w:rPr>
                <w:rFonts w:ascii="Arial" w:hAnsi="Arial" w:cs="Arial"/>
                <w:b/>
                <w:bCs/>
                <w:sz w:val="20"/>
                <w:szCs w:val="20"/>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0E52225F" w14:textId="77777777" w:rsidR="00B752E4" w:rsidRPr="00BD6939" w:rsidRDefault="00B752E4">
            <w:pPr>
              <w:jc w:val="center"/>
              <w:rPr>
                <w:rFonts w:ascii="Arial" w:hAnsi="Arial" w:cs="Arial"/>
                <w:b/>
                <w:bCs/>
                <w:sz w:val="20"/>
                <w:szCs w:val="20"/>
              </w:rPr>
            </w:pPr>
            <w:r w:rsidRPr="00BD6939">
              <w:rPr>
                <w:rFonts w:ascii="Arial" w:hAnsi="Arial" w:cs="Arial"/>
                <w:b/>
                <w:bCs/>
                <w:sz w:val="20"/>
                <w:szCs w:val="20"/>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7FFD44E4" w14:textId="77777777" w:rsidR="00B752E4" w:rsidRPr="00772427" w:rsidRDefault="00B752E4">
            <w:pPr>
              <w:jc w:val="center"/>
              <w:rPr>
                <w:rFonts w:ascii="Arial" w:hAnsi="Arial" w:cs="Arial"/>
                <w:b/>
                <w:bCs/>
                <w:sz w:val="20"/>
                <w:szCs w:val="20"/>
              </w:rPr>
            </w:pPr>
            <w:r w:rsidRPr="00772427">
              <w:rPr>
                <w:rFonts w:ascii="Arial" w:hAnsi="Arial" w:cs="Arial"/>
                <w:b/>
                <w:bCs/>
                <w:sz w:val="20"/>
                <w:szCs w:val="20"/>
              </w:rPr>
              <w:t>Type of Account</w:t>
            </w:r>
          </w:p>
        </w:tc>
      </w:tr>
      <w:tr w:rsidR="00B752E4" w14:paraId="5FDC7630" w14:textId="77777777">
        <w:tc>
          <w:tcPr>
            <w:tcW w:w="1399" w:type="dxa"/>
          </w:tcPr>
          <w:p w14:paraId="2D624D1B" w14:textId="77777777" w:rsidR="00B752E4" w:rsidRDefault="00B752E4">
            <w:pPr>
              <w:rPr>
                <w:rFonts w:ascii="Arial" w:hAnsi="Arial" w:cs="Arial"/>
                <w:sz w:val="20"/>
                <w:szCs w:val="20"/>
                <w:lang w:val="fr-FR"/>
              </w:rPr>
            </w:pPr>
            <w:r>
              <w:rPr>
                <w:rFonts w:ascii="Arial" w:hAnsi="Arial" w:cs="Arial"/>
                <w:sz w:val="20"/>
                <w:szCs w:val="20"/>
                <w:lang w:val="fr-FR"/>
              </w:rPr>
              <w:t>M001</w:t>
            </w:r>
          </w:p>
        </w:tc>
        <w:tc>
          <w:tcPr>
            <w:tcW w:w="2310" w:type="dxa"/>
          </w:tcPr>
          <w:p w14:paraId="2F34C77F"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16D61FF1"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N) New install of additional line (ADL) with features, access remarks,</w:t>
            </w:r>
            <w:r w:rsidR="001567CC">
              <w:rPr>
                <w:rFonts w:ascii="Arial" w:hAnsi="Arial" w:cs="Arial"/>
                <w:b w:val="0"/>
                <w:color w:val="auto"/>
                <w:sz w:val="20"/>
              </w:rPr>
              <w:t xml:space="preserve"> FPI, </w:t>
            </w:r>
            <w:r w:rsidRPr="00BD6939">
              <w:rPr>
                <w:rFonts w:ascii="Arial" w:hAnsi="Arial" w:cs="Arial"/>
                <w:b w:val="0"/>
                <w:color w:val="auto"/>
                <w:sz w:val="20"/>
              </w:rPr>
              <w:t xml:space="preserve"> </w:t>
            </w:r>
            <w:r w:rsidRPr="00BD6939">
              <w:rPr>
                <w:rFonts w:ascii="Arial" w:hAnsi="Arial" w:cs="Arial"/>
                <w:b w:val="0"/>
                <w:bCs/>
                <w:color w:val="auto"/>
                <w:sz w:val="20"/>
                <w:szCs w:val="22"/>
              </w:rPr>
              <w:t>basic inside wiring</w:t>
            </w:r>
            <w:r w:rsidR="00BB14B8">
              <w:rPr>
                <w:rFonts w:ascii="Arial" w:hAnsi="Arial" w:cs="Arial"/>
                <w:b w:val="0"/>
                <w:bCs/>
                <w:color w:val="auto"/>
                <w:sz w:val="20"/>
                <w:szCs w:val="22"/>
              </w:rPr>
              <w:t xml:space="preserve"> and </w:t>
            </w:r>
            <w:r w:rsidRPr="00BD6939">
              <w:rPr>
                <w:rFonts w:ascii="Arial" w:hAnsi="Arial" w:cs="Arial"/>
                <w:b w:val="0"/>
                <w:bCs/>
                <w:color w:val="auto"/>
                <w:sz w:val="20"/>
                <w:szCs w:val="22"/>
              </w:rPr>
              <w:t xml:space="preserve"> jack</w:t>
            </w:r>
            <w:r w:rsidRPr="00BD6939">
              <w:rPr>
                <w:rFonts w:ascii="Arial" w:hAnsi="Arial" w:cs="Arial"/>
                <w:b w:val="0"/>
                <w:color w:val="auto"/>
                <w:sz w:val="20"/>
              </w:rPr>
              <w:t xml:space="preserve"> and additional listing - LNA=N</w:t>
            </w:r>
          </w:p>
        </w:tc>
        <w:tc>
          <w:tcPr>
            <w:tcW w:w="2841" w:type="dxa"/>
          </w:tcPr>
          <w:p w14:paraId="2F941AFF"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53BB7B4B" w14:textId="77777777">
        <w:tc>
          <w:tcPr>
            <w:tcW w:w="1399" w:type="dxa"/>
          </w:tcPr>
          <w:p w14:paraId="27AEE934" w14:textId="77777777" w:rsidR="00B752E4" w:rsidRDefault="00B752E4">
            <w:pPr>
              <w:rPr>
                <w:rFonts w:ascii="Arial" w:hAnsi="Arial" w:cs="Arial"/>
                <w:sz w:val="20"/>
                <w:szCs w:val="20"/>
                <w:lang w:val="fr-FR"/>
              </w:rPr>
            </w:pPr>
            <w:r>
              <w:rPr>
                <w:rFonts w:ascii="Arial" w:hAnsi="Arial" w:cs="Arial"/>
                <w:sz w:val="20"/>
                <w:szCs w:val="20"/>
                <w:lang w:val="fr-FR"/>
              </w:rPr>
              <w:t>M002</w:t>
            </w:r>
          </w:p>
        </w:tc>
        <w:tc>
          <w:tcPr>
            <w:tcW w:w="2310" w:type="dxa"/>
          </w:tcPr>
          <w:p w14:paraId="7C353A97"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115B6BB"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blocking codes (BA/BLOCK), </w:t>
            </w:r>
            <w:r w:rsidRPr="00BD6939">
              <w:rPr>
                <w:rFonts w:ascii="Arial" w:hAnsi="Arial" w:cs="Arial"/>
                <w:b w:val="0"/>
                <w:color w:val="auto"/>
                <w:sz w:val="20"/>
                <w:szCs w:val="22"/>
              </w:rPr>
              <w:t>basic inside wiring jacks</w:t>
            </w:r>
            <w:r w:rsidRPr="00BD6939">
              <w:rPr>
                <w:rFonts w:ascii="Arial" w:hAnsi="Arial" w:cs="Arial"/>
                <w:b w:val="0"/>
                <w:color w:val="auto"/>
                <w:sz w:val="20"/>
              </w:rPr>
              <w:t xml:space="preserve"> and designer bold listing - LNA=N</w:t>
            </w:r>
          </w:p>
        </w:tc>
        <w:tc>
          <w:tcPr>
            <w:tcW w:w="2841" w:type="dxa"/>
          </w:tcPr>
          <w:p w14:paraId="590FF1C8" w14:textId="77777777" w:rsidR="00B752E4" w:rsidRPr="00772427" w:rsidRDefault="00B752E4">
            <w:pPr>
              <w:rPr>
                <w:rFonts w:ascii="Arial" w:hAnsi="Arial" w:cs="Arial"/>
                <w:sz w:val="20"/>
                <w:szCs w:val="20"/>
              </w:rPr>
            </w:pPr>
            <w:r w:rsidRPr="00772427">
              <w:rPr>
                <w:rFonts w:ascii="Arial" w:hAnsi="Arial" w:cs="Arial"/>
                <w:sz w:val="20"/>
                <w:szCs w:val="20"/>
              </w:rPr>
              <w:t>Residence / Multi-Line</w:t>
            </w:r>
          </w:p>
        </w:tc>
      </w:tr>
      <w:tr w:rsidR="00B752E4" w14:paraId="0F7C77BE" w14:textId="77777777">
        <w:tc>
          <w:tcPr>
            <w:tcW w:w="1399" w:type="dxa"/>
          </w:tcPr>
          <w:p w14:paraId="5A75CCD4" w14:textId="77777777" w:rsidR="00B752E4" w:rsidRDefault="00B752E4">
            <w:pPr>
              <w:rPr>
                <w:rFonts w:ascii="Arial" w:hAnsi="Arial" w:cs="Arial"/>
                <w:sz w:val="20"/>
                <w:szCs w:val="20"/>
                <w:lang w:val="fr-FR"/>
              </w:rPr>
            </w:pPr>
            <w:r>
              <w:rPr>
                <w:rFonts w:ascii="Arial" w:hAnsi="Arial" w:cs="Arial"/>
                <w:sz w:val="20"/>
                <w:szCs w:val="20"/>
                <w:lang w:val="fr-FR"/>
              </w:rPr>
              <w:t>M003</w:t>
            </w:r>
          </w:p>
        </w:tc>
        <w:tc>
          <w:tcPr>
            <w:tcW w:w="2310" w:type="dxa"/>
          </w:tcPr>
          <w:p w14:paraId="743FC006"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4CB68C4E"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N) New install with ten features, including two RingMaster® service numbers and </w:t>
            </w:r>
            <w:r w:rsidRPr="00BD6939">
              <w:rPr>
                <w:rFonts w:ascii="Arial" w:hAnsi="Arial" w:cs="Arial"/>
                <w:b w:val="0"/>
                <w:color w:val="auto"/>
                <w:sz w:val="20"/>
                <w:szCs w:val="22"/>
              </w:rPr>
              <w:t>basic inside wiring NIDR</w:t>
            </w:r>
            <w:r w:rsidRPr="00BD6939">
              <w:rPr>
                <w:rFonts w:ascii="Arial" w:hAnsi="Arial" w:cs="Arial"/>
                <w:b w:val="0"/>
                <w:color w:val="auto"/>
                <w:sz w:val="20"/>
              </w:rPr>
              <w:t xml:space="preserve"> - LNA=N. Order also includes two additional main listings for the RingMaster® service numbers.  </w:t>
            </w:r>
          </w:p>
        </w:tc>
        <w:tc>
          <w:tcPr>
            <w:tcW w:w="2841" w:type="dxa"/>
          </w:tcPr>
          <w:p w14:paraId="12317C5B"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570CA03B" w14:textId="77777777">
        <w:tc>
          <w:tcPr>
            <w:tcW w:w="1399" w:type="dxa"/>
          </w:tcPr>
          <w:p w14:paraId="350A6ED8" w14:textId="77777777" w:rsidR="00B752E4" w:rsidRDefault="00B752E4">
            <w:pPr>
              <w:rPr>
                <w:rFonts w:ascii="Arial" w:hAnsi="Arial" w:cs="Arial"/>
                <w:sz w:val="20"/>
                <w:szCs w:val="20"/>
                <w:lang w:val="fr-FR"/>
              </w:rPr>
            </w:pPr>
            <w:r>
              <w:rPr>
                <w:rFonts w:ascii="Arial" w:hAnsi="Arial" w:cs="Arial"/>
                <w:sz w:val="20"/>
                <w:szCs w:val="20"/>
                <w:lang w:val="fr-FR"/>
              </w:rPr>
              <w:t>M004</w:t>
            </w:r>
          </w:p>
        </w:tc>
        <w:tc>
          <w:tcPr>
            <w:tcW w:w="2310" w:type="dxa"/>
          </w:tcPr>
          <w:p w14:paraId="6C4B1E7F"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18DDD9A9"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N) New install with features, blocking codes (BA/BLOCK) - LNA=N</w:t>
            </w:r>
          </w:p>
        </w:tc>
        <w:tc>
          <w:tcPr>
            <w:tcW w:w="2841" w:type="dxa"/>
          </w:tcPr>
          <w:p w14:paraId="11F3F50D" w14:textId="77777777" w:rsidR="00B752E4" w:rsidRPr="00772427" w:rsidRDefault="00B752E4">
            <w:pPr>
              <w:rPr>
                <w:rFonts w:ascii="Arial" w:hAnsi="Arial" w:cs="Arial"/>
                <w:sz w:val="20"/>
                <w:szCs w:val="20"/>
              </w:rPr>
            </w:pPr>
            <w:r w:rsidRPr="00772427">
              <w:rPr>
                <w:rFonts w:ascii="Arial" w:hAnsi="Arial" w:cs="Arial"/>
                <w:sz w:val="20"/>
                <w:szCs w:val="20"/>
              </w:rPr>
              <w:t>Business/ Single Line</w:t>
            </w:r>
          </w:p>
        </w:tc>
      </w:tr>
      <w:tr w:rsidR="00B752E4" w14:paraId="095FE513" w14:textId="77777777">
        <w:tc>
          <w:tcPr>
            <w:tcW w:w="1399" w:type="dxa"/>
          </w:tcPr>
          <w:p w14:paraId="1A6BCD3B" w14:textId="77777777" w:rsidR="00B752E4" w:rsidRDefault="00B752E4">
            <w:pPr>
              <w:rPr>
                <w:rFonts w:ascii="Arial" w:hAnsi="Arial" w:cs="Arial"/>
                <w:sz w:val="20"/>
                <w:szCs w:val="20"/>
                <w:lang w:val="fr-FR"/>
              </w:rPr>
            </w:pPr>
            <w:r>
              <w:rPr>
                <w:rFonts w:ascii="Arial" w:hAnsi="Arial" w:cs="Arial"/>
                <w:sz w:val="20"/>
                <w:szCs w:val="20"/>
                <w:lang w:val="fr-FR"/>
              </w:rPr>
              <w:t>M005</w:t>
            </w:r>
          </w:p>
        </w:tc>
        <w:tc>
          <w:tcPr>
            <w:tcW w:w="2310" w:type="dxa"/>
          </w:tcPr>
          <w:p w14:paraId="34AD0316"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C5C34BD"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and series completion hunting. </w:t>
            </w:r>
          </w:p>
        </w:tc>
        <w:tc>
          <w:tcPr>
            <w:tcW w:w="2841" w:type="dxa"/>
          </w:tcPr>
          <w:p w14:paraId="28601705"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21F67800" w14:textId="77777777">
        <w:tc>
          <w:tcPr>
            <w:tcW w:w="1399" w:type="dxa"/>
          </w:tcPr>
          <w:p w14:paraId="3EE3BD9A" w14:textId="77777777" w:rsidR="00B752E4" w:rsidRDefault="00B752E4">
            <w:pPr>
              <w:rPr>
                <w:rFonts w:ascii="Arial" w:hAnsi="Arial" w:cs="Arial"/>
                <w:sz w:val="20"/>
                <w:szCs w:val="20"/>
                <w:lang w:val="fr-FR"/>
              </w:rPr>
            </w:pPr>
            <w:r>
              <w:rPr>
                <w:rFonts w:ascii="Arial" w:hAnsi="Arial" w:cs="Arial"/>
                <w:sz w:val="20"/>
                <w:szCs w:val="20"/>
                <w:lang w:val="fr-FR"/>
              </w:rPr>
              <w:t>M006</w:t>
            </w:r>
          </w:p>
        </w:tc>
        <w:tc>
          <w:tcPr>
            <w:tcW w:w="2310" w:type="dxa"/>
          </w:tcPr>
          <w:p w14:paraId="41EDA386"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4A718B4"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access remarks. Order also includes multiple additional listings for the two non-lead lines - LNA=N </w:t>
            </w:r>
          </w:p>
        </w:tc>
        <w:tc>
          <w:tcPr>
            <w:tcW w:w="2841" w:type="dxa"/>
          </w:tcPr>
          <w:p w14:paraId="296BA71B"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4C44AA56" w14:textId="77777777">
        <w:tc>
          <w:tcPr>
            <w:tcW w:w="1399" w:type="dxa"/>
          </w:tcPr>
          <w:p w14:paraId="07664C87" w14:textId="77777777" w:rsidR="00B752E4" w:rsidRDefault="00B752E4">
            <w:pPr>
              <w:rPr>
                <w:rFonts w:ascii="Arial" w:hAnsi="Arial" w:cs="Arial"/>
                <w:sz w:val="20"/>
                <w:szCs w:val="20"/>
                <w:lang w:val="fr-FR"/>
              </w:rPr>
            </w:pPr>
            <w:r>
              <w:rPr>
                <w:rFonts w:ascii="Arial" w:hAnsi="Arial" w:cs="Arial"/>
                <w:sz w:val="20"/>
                <w:szCs w:val="20"/>
                <w:lang w:val="fr-FR"/>
              </w:rPr>
              <w:t>M007</w:t>
            </w:r>
          </w:p>
        </w:tc>
        <w:tc>
          <w:tcPr>
            <w:tcW w:w="2310" w:type="dxa"/>
          </w:tcPr>
          <w:p w14:paraId="7A92972E"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4BEAC21"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C) Change to add features</w:t>
            </w:r>
            <w:r w:rsidR="00675F03">
              <w:rPr>
                <w:rFonts w:ascii="Arial" w:hAnsi="Arial" w:cs="Arial"/>
                <w:b w:val="0"/>
                <w:color w:val="auto"/>
                <w:sz w:val="20"/>
              </w:rPr>
              <w:t>, add wire repair package</w:t>
            </w:r>
            <w:r w:rsidRPr="00BD6939">
              <w:rPr>
                <w:rFonts w:ascii="Arial" w:hAnsi="Arial" w:cs="Arial"/>
                <w:b w:val="0"/>
                <w:color w:val="auto"/>
                <w:sz w:val="20"/>
              </w:rPr>
              <w:t xml:space="preserve"> and modify feature detail of existing features - LNA=C</w:t>
            </w:r>
          </w:p>
        </w:tc>
        <w:tc>
          <w:tcPr>
            <w:tcW w:w="2841" w:type="dxa"/>
          </w:tcPr>
          <w:p w14:paraId="01DE67E7"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72F6F890" w14:textId="77777777">
        <w:tc>
          <w:tcPr>
            <w:tcW w:w="1399" w:type="dxa"/>
          </w:tcPr>
          <w:p w14:paraId="01477F8A" w14:textId="77777777" w:rsidR="00B752E4" w:rsidRDefault="00B752E4">
            <w:pPr>
              <w:rPr>
                <w:rFonts w:ascii="Arial" w:hAnsi="Arial" w:cs="Arial"/>
                <w:sz w:val="20"/>
                <w:szCs w:val="20"/>
                <w:lang w:val="fr-FR"/>
              </w:rPr>
            </w:pPr>
            <w:r>
              <w:rPr>
                <w:rFonts w:ascii="Arial" w:hAnsi="Arial" w:cs="Arial"/>
                <w:sz w:val="20"/>
                <w:szCs w:val="20"/>
                <w:lang w:val="fr-FR"/>
              </w:rPr>
              <w:t>M008</w:t>
            </w:r>
          </w:p>
        </w:tc>
        <w:tc>
          <w:tcPr>
            <w:tcW w:w="2310" w:type="dxa"/>
          </w:tcPr>
          <w:p w14:paraId="2EF47087"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728DC900"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C) Change to remove features and add blocking (BA/BLOCK) - LNA=C</w:t>
            </w:r>
          </w:p>
        </w:tc>
        <w:tc>
          <w:tcPr>
            <w:tcW w:w="2841" w:type="dxa"/>
          </w:tcPr>
          <w:p w14:paraId="44650829"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7C3BD4C8" w14:textId="77777777">
        <w:tc>
          <w:tcPr>
            <w:tcW w:w="1399" w:type="dxa"/>
          </w:tcPr>
          <w:p w14:paraId="07AAAD31" w14:textId="77777777" w:rsidR="00B752E4" w:rsidRDefault="00B752E4">
            <w:pPr>
              <w:rPr>
                <w:rFonts w:ascii="Arial" w:hAnsi="Arial" w:cs="Arial"/>
                <w:sz w:val="20"/>
                <w:szCs w:val="20"/>
                <w:lang w:val="fr-FR"/>
              </w:rPr>
            </w:pPr>
            <w:r>
              <w:rPr>
                <w:rFonts w:ascii="Arial" w:hAnsi="Arial" w:cs="Arial"/>
                <w:sz w:val="20"/>
                <w:szCs w:val="20"/>
                <w:lang w:val="fr-FR"/>
              </w:rPr>
              <w:t>M009</w:t>
            </w:r>
          </w:p>
        </w:tc>
        <w:tc>
          <w:tcPr>
            <w:tcW w:w="2310" w:type="dxa"/>
          </w:tcPr>
          <w:p w14:paraId="39C2F476"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7292D89"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C) Change to add and remove features, modify feature detail of existing features - LNA=C</w:t>
            </w:r>
          </w:p>
        </w:tc>
        <w:tc>
          <w:tcPr>
            <w:tcW w:w="2841" w:type="dxa"/>
          </w:tcPr>
          <w:p w14:paraId="51C48C01"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3995719C" w14:textId="77777777">
        <w:tc>
          <w:tcPr>
            <w:tcW w:w="1399" w:type="dxa"/>
          </w:tcPr>
          <w:p w14:paraId="1E5EF55E" w14:textId="77777777" w:rsidR="00B752E4" w:rsidRDefault="00B752E4">
            <w:pPr>
              <w:rPr>
                <w:rFonts w:ascii="Arial" w:hAnsi="Arial" w:cs="Arial"/>
                <w:sz w:val="20"/>
                <w:szCs w:val="20"/>
                <w:lang w:val="fr-FR"/>
              </w:rPr>
            </w:pPr>
            <w:r>
              <w:rPr>
                <w:rFonts w:ascii="Arial" w:hAnsi="Arial" w:cs="Arial"/>
                <w:sz w:val="20"/>
                <w:szCs w:val="20"/>
                <w:lang w:val="fr-FR"/>
              </w:rPr>
              <w:t>M010</w:t>
            </w:r>
          </w:p>
        </w:tc>
        <w:tc>
          <w:tcPr>
            <w:tcW w:w="2310" w:type="dxa"/>
          </w:tcPr>
          <w:p w14:paraId="3BF7E29A"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FBD046A"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C) Change to add additional line to account with features - LNA=N;  Also, change listing from non-published to listed (LACT O&amp;I). </w:t>
            </w:r>
          </w:p>
        </w:tc>
        <w:tc>
          <w:tcPr>
            <w:tcW w:w="2841" w:type="dxa"/>
          </w:tcPr>
          <w:p w14:paraId="015F2184"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6336173" w14:textId="77777777">
        <w:tc>
          <w:tcPr>
            <w:tcW w:w="1399" w:type="dxa"/>
          </w:tcPr>
          <w:p w14:paraId="35345167" w14:textId="77777777" w:rsidR="00B752E4" w:rsidRDefault="00B752E4">
            <w:pPr>
              <w:rPr>
                <w:rFonts w:ascii="Arial" w:hAnsi="Arial" w:cs="Arial"/>
                <w:sz w:val="20"/>
                <w:szCs w:val="20"/>
                <w:lang w:val="fr-FR"/>
              </w:rPr>
            </w:pPr>
            <w:r>
              <w:rPr>
                <w:rFonts w:ascii="Arial" w:hAnsi="Arial" w:cs="Arial"/>
                <w:sz w:val="20"/>
                <w:szCs w:val="20"/>
                <w:lang w:val="fr-FR"/>
              </w:rPr>
              <w:t>M011</w:t>
            </w:r>
          </w:p>
        </w:tc>
        <w:tc>
          <w:tcPr>
            <w:tcW w:w="2310" w:type="dxa"/>
          </w:tcPr>
          <w:p w14:paraId="3323B8A8"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7C6FCF82"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C) Change to disconnect multiple lines on multi-line account - LNA=D and change directory delivery.</w:t>
            </w:r>
          </w:p>
        </w:tc>
        <w:tc>
          <w:tcPr>
            <w:tcW w:w="2841" w:type="dxa"/>
          </w:tcPr>
          <w:p w14:paraId="68789D31"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683D105E" w14:textId="77777777">
        <w:tc>
          <w:tcPr>
            <w:tcW w:w="1399" w:type="dxa"/>
          </w:tcPr>
          <w:p w14:paraId="2C2E7443" w14:textId="77777777" w:rsidR="00B752E4" w:rsidRDefault="00B752E4">
            <w:pPr>
              <w:rPr>
                <w:rFonts w:ascii="Arial" w:hAnsi="Arial" w:cs="Arial"/>
                <w:sz w:val="20"/>
                <w:szCs w:val="20"/>
                <w:lang w:val="fr-FR"/>
              </w:rPr>
            </w:pPr>
            <w:r>
              <w:rPr>
                <w:rFonts w:ascii="Arial" w:hAnsi="Arial" w:cs="Arial"/>
                <w:sz w:val="20"/>
                <w:szCs w:val="20"/>
                <w:lang w:val="fr-FR"/>
              </w:rPr>
              <w:t>M012</w:t>
            </w:r>
          </w:p>
        </w:tc>
        <w:tc>
          <w:tcPr>
            <w:tcW w:w="2310" w:type="dxa"/>
          </w:tcPr>
          <w:p w14:paraId="0D2EEF02"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C93C9D6"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C) Change to add and remove features on existing business line - LNA=C; Change PIC/LPIC information on existing business line - LNA=P; Add new business line to end of existing hunt sequence with features - LNA=N</w:t>
            </w:r>
          </w:p>
        </w:tc>
        <w:tc>
          <w:tcPr>
            <w:tcW w:w="2841" w:type="dxa"/>
          </w:tcPr>
          <w:p w14:paraId="2CB2F3BB"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57961D48" w14:textId="77777777">
        <w:tc>
          <w:tcPr>
            <w:tcW w:w="1399" w:type="dxa"/>
          </w:tcPr>
          <w:p w14:paraId="09A9D246" w14:textId="77777777" w:rsidR="00B752E4" w:rsidRDefault="00B752E4">
            <w:pPr>
              <w:rPr>
                <w:rFonts w:ascii="Arial" w:hAnsi="Arial" w:cs="Arial"/>
                <w:sz w:val="20"/>
                <w:szCs w:val="20"/>
                <w:lang w:val="fr-FR"/>
              </w:rPr>
            </w:pPr>
            <w:r>
              <w:rPr>
                <w:rFonts w:ascii="Arial" w:hAnsi="Arial" w:cs="Arial"/>
                <w:sz w:val="20"/>
                <w:szCs w:val="20"/>
                <w:lang w:val="fr-FR"/>
              </w:rPr>
              <w:t>M013</w:t>
            </w:r>
          </w:p>
        </w:tc>
        <w:tc>
          <w:tcPr>
            <w:tcW w:w="2310" w:type="dxa"/>
          </w:tcPr>
          <w:p w14:paraId="52F47F07"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8BA00D8"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D) Complete disconnect of </w:t>
            </w:r>
            <w:r w:rsidRPr="00BD6939">
              <w:rPr>
                <w:rFonts w:ascii="Arial" w:hAnsi="Arial" w:cs="Arial"/>
                <w:b w:val="0"/>
                <w:color w:val="auto"/>
                <w:sz w:val="20"/>
              </w:rPr>
              <w:lastRenderedPageBreak/>
              <w:t>account - LNA=N/A</w:t>
            </w:r>
          </w:p>
        </w:tc>
        <w:tc>
          <w:tcPr>
            <w:tcW w:w="2841" w:type="dxa"/>
          </w:tcPr>
          <w:p w14:paraId="62BF1504" w14:textId="77777777" w:rsidR="00B752E4" w:rsidRPr="00772427" w:rsidRDefault="00B752E4">
            <w:pPr>
              <w:rPr>
                <w:rFonts w:ascii="Arial" w:hAnsi="Arial" w:cs="Arial"/>
                <w:sz w:val="20"/>
                <w:szCs w:val="20"/>
              </w:rPr>
            </w:pPr>
            <w:r w:rsidRPr="00772427">
              <w:rPr>
                <w:rFonts w:ascii="Arial" w:hAnsi="Arial" w:cs="Arial"/>
                <w:sz w:val="20"/>
                <w:szCs w:val="20"/>
              </w:rPr>
              <w:lastRenderedPageBreak/>
              <w:t>Residence / Single Line</w:t>
            </w:r>
          </w:p>
        </w:tc>
      </w:tr>
      <w:tr w:rsidR="00B752E4" w14:paraId="701D2F35" w14:textId="77777777">
        <w:tc>
          <w:tcPr>
            <w:tcW w:w="1399" w:type="dxa"/>
          </w:tcPr>
          <w:p w14:paraId="34EE4366" w14:textId="77777777" w:rsidR="00B752E4" w:rsidRDefault="00B752E4">
            <w:pPr>
              <w:rPr>
                <w:rFonts w:ascii="Arial" w:hAnsi="Arial" w:cs="Arial"/>
                <w:sz w:val="20"/>
                <w:szCs w:val="20"/>
                <w:lang w:val="fr-FR"/>
              </w:rPr>
            </w:pPr>
            <w:r>
              <w:rPr>
                <w:rFonts w:ascii="Arial" w:hAnsi="Arial" w:cs="Arial"/>
                <w:sz w:val="20"/>
                <w:szCs w:val="20"/>
                <w:lang w:val="fr-FR"/>
              </w:rPr>
              <w:t>M014</w:t>
            </w:r>
          </w:p>
        </w:tc>
        <w:tc>
          <w:tcPr>
            <w:tcW w:w="2310" w:type="dxa"/>
          </w:tcPr>
          <w:p w14:paraId="339C7DA4"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158CD166"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D) Complete disconnect of account with transfer of calls - LNA=N/A</w:t>
            </w:r>
          </w:p>
        </w:tc>
        <w:tc>
          <w:tcPr>
            <w:tcW w:w="2841" w:type="dxa"/>
          </w:tcPr>
          <w:p w14:paraId="564A0135"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4B5AD78A" w14:textId="77777777">
        <w:tc>
          <w:tcPr>
            <w:tcW w:w="1399" w:type="dxa"/>
          </w:tcPr>
          <w:p w14:paraId="2AA9061B" w14:textId="77777777" w:rsidR="00B752E4" w:rsidRDefault="00B752E4">
            <w:pPr>
              <w:rPr>
                <w:rFonts w:ascii="Arial" w:hAnsi="Arial" w:cs="Arial"/>
                <w:sz w:val="20"/>
                <w:szCs w:val="20"/>
                <w:lang w:val="fr-FR"/>
              </w:rPr>
            </w:pPr>
            <w:r>
              <w:rPr>
                <w:rFonts w:ascii="Arial" w:hAnsi="Arial" w:cs="Arial"/>
                <w:sz w:val="20"/>
                <w:szCs w:val="20"/>
                <w:lang w:val="fr-FR"/>
              </w:rPr>
              <w:t>M015</w:t>
            </w:r>
          </w:p>
        </w:tc>
        <w:tc>
          <w:tcPr>
            <w:tcW w:w="2310" w:type="dxa"/>
          </w:tcPr>
          <w:p w14:paraId="315C0B68"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332E6734"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D) Complete disconnect of account - LNA=N/A</w:t>
            </w:r>
          </w:p>
        </w:tc>
        <w:tc>
          <w:tcPr>
            <w:tcW w:w="2841" w:type="dxa"/>
          </w:tcPr>
          <w:p w14:paraId="163A083D"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20527210" w14:textId="77777777">
        <w:tc>
          <w:tcPr>
            <w:tcW w:w="1399" w:type="dxa"/>
          </w:tcPr>
          <w:p w14:paraId="770B98A1" w14:textId="77777777" w:rsidR="00B752E4" w:rsidRDefault="00B752E4">
            <w:pPr>
              <w:rPr>
                <w:rFonts w:ascii="Arial" w:hAnsi="Arial" w:cs="Arial"/>
                <w:sz w:val="20"/>
                <w:szCs w:val="20"/>
                <w:lang w:val="fr-FR"/>
              </w:rPr>
            </w:pPr>
            <w:r>
              <w:rPr>
                <w:rFonts w:ascii="Arial" w:hAnsi="Arial" w:cs="Arial"/>
                <w:sz w:val="20"/>
                <w:szCs w:val="20"/>
                <w:lang w:val="fr-FR"/>
              </w:rPr>
              <w:t>M016</w:t>
            </w:r>
          </w:p>
        </w:tc>
        <w:tc>
          <w:tcPr>
            <w:tcW w:w="2310" w:type="dxa"/>
          </w:tcPr>
          <w:p w14:paraId="12EB4DFB"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81B4277"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D) Complete disconnect of account with transfer of call - LNA=N/A</w:t>
            </w:r>
          </w:p>
        </w:tc>
        <w:tc>
          <w:tcPr>
            <w:tcW w:w="2841" w:type="dxa"/>
          </w:tcPr>
          <w:p w14:paraId="78D1B67A"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162B3DE5" w14:textId="77777777">
        <w:tc>
          <w:tcPr>
            <w:tcW w:w="1399" w:type="dxa"/>
          </w:tcPr>
          <w:p w14:paraId="15EEA083" w14:textId="77777777" w:rsidR="00B752E4" w:rsidRDefault="00B752E4">
            <w:pPr>
              <w:rPr>
                <w:rFonts w:ascii="Arial" w:hAnsi="Arial" w:cs="Arial"/>
                <w:sz w:val="20"/>
                <w:szCs w:val="20"/>
                <w:lang w:val="fr-FR"/>
              </w:rPr>
            </w:pPr>
            <w:r>
              <w:rPr>
                <w:rFonts w:ascii="Arial" w:hAnsi="Arial" w:cs="Arial"/>
                <w:sz w:val="20"/>
                <w:szCs w:val="20"/>
                <w:lang w:val="fr-FR"/>
              </w:rPr>
              <w:t>M017</w:t>
            </w:r>
          </w:p>
        </w:tc>
        <w:tc>
          <w:tcPr>
            <w:tcW w:w="2310" w:type="dxa"/>
          </w:tcPr>
          <w:p w14:paraId="7E908D1D"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A829556"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T) Transfer (Move) service  of line with features and access remarks - LNA=T and change directory delivery.</w:t>
            </w:r>
          </w:p>
        </w:tc>
        <w:tc>
          <w:tcPr>
            <w:tcW w:w="2841" w:type="dxa"/>
          </w:tcPr>
          <w:p w14:paraId="4EA7CB33"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3324A160" w14:textId="77777777">
        <w:tc>
          <w:tcPr>
            <w:tcW w:w="1399" w:type="dxa"/>
          </w:tcPr>
          <w:p w14:paraId="13F22FEB" w14:textId="77777777" w:rsidR="00B752E4" w:rsidRDefault="00B752E4">
            <w:pPr>
              <w:rPr>
                <w:rFonts w:ascii="Arial" w:hAnsi="Arial" w:cs="Arial"/>
                <w:sz w:val="20"/>
                <w:szCs w:val="20"/>
                <w:lang w:val="fr-FR"/>
              </w:rPr>
            </w:pPr>
            <w:r>
              <w:rPr>
                <w:rFonts w:ascii="Arial" w:hAnsi="Arial" w:cs="Arial"/>
                <w:sz w:val="20"/>
                <w:szCs w:val="20"/>
                <w:lang w:val="fr-FR"/>
              </w:rPr>
              <w:t>M018</w:t>
            </w:r>
          </w:p>
        </w:tc>
        <w:tc>
          <w:tcPr>
            <w:tcW w:w="2310" w:type="dxa"/>
          </w:tcPr>
          <w:p w14:paraId="4D2506EA"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0870FDC"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T) Transfer (Move) service of multiple lines with features and access remarks - LNA=T</w:t>
            </w:r>
          </w:p>
        </w:tc>
        <w:tc>
          <w:tcPr>
            <w:tcW w:w="2841" w:type="dxa"/>
          </w:tcPr>
          <w:p w14:paraId="78781E05"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3A77F6CE" w14:textId="77777777">
        <w:tc>
          <w:tcPr>
            <w:tcW w:w="1399" w:type="dxa"/>
          </w:tcPr>
          <w:p w14:paraId="1F4FA795" w14:textId="77777777" w:rsidR="00B752E4" w:rsidRDefault="00B752E4">
            <w:pPr>
              <w:rPr>
                <w:rFonts w:ascii="Arial" w:hAnsi="Arial" w:cs="Arial"/>
                <w:sz w:val="20"/>
                <w:szCs w:val="20"/>
                <w:lang w:val="fr-FR"/>
              </w:rPr>
            </w:pPr>
            <w:r>
              <w:rPr>
                <w:rFonts w:ascii="Arial" w:hAnsi="Arial" w:cs="Arial"/>
                <w:sz w:val="20"/>
                <w:szCs w:val="20"/>
                <w:lang w:val="fr-FR"/>
              </w:rPr>
              <w:t>M019</w:t>
            </w:r>
          </w:p>
        </w:tc>
        <w:tc>
          <w:tcPr>
            <w:tcW w:w="2310" w:type="dxa"/>
          </w:tcPr>
          <w:p w14:paraId="4DDCD273"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B825F05"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V) Conversion adding and removing features on existing line - LNA=V; (ELT=C)</w:t>
            </w:r>
          </w:p>
        </w:tc>
        <w:tc>
          <w:tcPr>
            <w:tcW w:w="2841" w:type="dxa"/>
          </w:tcPr>
          <w:p w14:paraId="4384031B"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6BAC1FB9" w14:textId="77777777">
        <w:tc>
          <w:tcPr>
            <w:tcW w:w="1399" w:type="dxa"/>
          </w:tcPr>
          <w:p w14:paraId="27440811" w14:textId="77777777" w:rsidR="00B752E4" w:rsidRDefault="00B752E4">
            <w:pPr>
              <w:rPr>
                <w:rFonts w:ascii="Arial" w:hAnsi="Arial" w:cs="Arial"/>
                <w:sz w:val="20"/>
                <w:szCs w:val="20"/>
                <w:lang w:val="fr-FR"/>
              </w:rPr>
            </w:pPr>
            <w:r>
              <w:rPr>
                <w:rFonts w:ascii="Arial" w:hAnsi="Arial" w:cs="Arial"/>
                <w:sz w:val="20"/>
                <w:szCs w:val="20"/>
                <w:lang w:val="fr-FR"/>
              </w:rPr>
              <w:t>M020</w:t>
            </w:r>
          </w:p>
        </w:tc>
        <w:tc>
          <w:tcPr>
            <w:tcW w:w="2310" w:type="dxa"/>
          </w:tcPr>
          <w:p w14:paraId="77F635BC"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3B786B07"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V) Conversion removing and adding features, adding blocks (BA/BLOCK) - LNA=V Retain listings as-is (ELT=A)</w:t>
            </w:r>
          </w:p>
        </w:tc>
        <w:tc>
          <w:tcPr>
            <w:tcW w:w="2841" w:type="dxa"/>
          </w:tcPr>
          <w:p w14:paraId="15AEBD98" w14:textId="77777777" w:rsidR="00B752E4" w:rsidRPr="00772427" w:rsidRDefault="00B752E4">
            <w:pPr>
              <w:rPr>
                <w:rFonts w:ascii="Arial" w:hAnsi="Arial" w:cs="Arial"/>
                <w:sz w:val="20"/>
                <w:szCs w:val="20"/>
              </w:rPr>
            </w:pPr>
            <w:r w:rsidRPr="00772427">
              <w:rPr>
                <w:rFonts w:ascii="Arial" w:hAnsi="Arial" w:cs="Arial"/>
                <w:sz w:val="20"/>
                <w:szCs w:val="20"/>
              </w:rPr>
              <w:t>Residence / Multi-Line</w:t>
            </w:r>
          </w:p>
        </w:tc>
      </w:tr>
      <w:tr w:rsidR="00B752E4" w14:paraId="710C2EF4" w14:textId="77777777">
        <w:tc>
          <w:tcPr>
            <w:tcW w:w="1399" w:type="dxa"/>
          </w:tcPr>
          <w:p w14:paraId="4549DC31" w14:textId="77777777" w:rsidR="00B752E4" w:rsidRDefault="00B752E4">
            <w:pPr>
              <w:rPr>
                <w:rFonts w:ascii="Arial" w:hAnsi="Arial" w:cs="Arial"/>
                <w:sz w:val="20"/>
                <w:szCs w:val="20"/>
                <w:lang w:val="fr-FR"/>
              </w:rPr>
            </w:pPr>
            <w:r>
              <w:rPr>
                <w:rFonts w:ascii="Arial" w:hAnsi="Arial" w:cs="Arial"/>
                <w:sz w:val="20"/>
                <w:szCs w:val="20"/>
                <w:lang w:val="fr-FR"/>
              </w:rPr>
              <w:t>M021</w:t>
            </w:r>
          </w:p>
        </w:tc>
        <w:tc>
          <w:tcPr>
            <w:tcW w:w="2310" w:type="dxa"/>
          </w:tcPr>
          <w:p w14:paraId="3D911180"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1594334"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V) Conversion with features (BA/BLOCK) - LNA=G; Retain listing as-is (ELT=A)</w:t>
            </w:r>
          </w:p>
        </w:tc>
        <w:tc>
          <w:tcPr>
            <w:tcW w:w="2841" w:type="dxa"/>
          </w:tcPr>
          <w:p w14:paraId="5873E45A"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418B1F12" w14:textId="77777777">
        <w:tc>
          <w:tcPr>
            <w:tcW w:w="1399" w:type="dxa"/>
          </w:tcPr>
          <w:p w14:paraId="7B723F46" w14:textId="77777777" w:rsidR="00B752E4" w:rsidRDefault="00B752E4">
            <w:pPr>
              <w:rPr>
                <w:rFonts w:ascii="Arial" w:hAnsi="Arial" w:cs="Arial"/>
                <w:sz w:val="20"/>
                <w:szCs w:val="20"/>
                <w:lang w:val="fr-FR"/>
              </w:rPr>
            </w:pPr>
            <w:r>
              <w:rPr>
                <w:rFonts w:ascii="Arial" w:hAnsi="Arial" w:cs="Arial"/>
                <w:sz w:val="20"/>
                <w:szCs w:val="20"/>
                <w:lang w:val="fr-FR"/>
              </w:rPr>
              <w:t>M022</w:t>
            </w:r>
          </w:p>
        </w:tc>
        <w:tc>
          <w:tcPr>
            <w:tcW w:w="2310" w:type="dxa"/>
          </w:tcPr>
          <w:p w14:paraId="68F24B5A"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32419D54"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V) Conversion adding and removing features on existing line - LNA=V; (ELT=C)</w:t>
            </w:r>
          </w:p>
        </w:tc>
        <w:tc>
          <w:tcPr>
            <w:tcW w:w="2841" w:type="dxa"/>
          </w:tcPr>
          <w:p w14:paraId="1A3D6CFE"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6A54F8A5" w14:textId="77777777">
        <w:tc>
          <w:tcPr>
            <w:tcW w:w="1399" w:type="dxa"/>
          </w:tcPr>
          <w:p w14:paraId="1133C45E" w14:textId="77777777" w:rsidR="00B752E4" w:rsidRDefault="00B752E4">
            <w:pPr>
              <w:rPr>
                <w:rFonts w:ascii="Arial" w:hAnsi="Arial" w:cs="Arial"/>
                <w:sz w:val="20"/>
                <w:szCs w:val="20"/>
                <w:lang w:val="fr-FR"/>
              </w:rPr>
            </w:pPr>
            <w:r>
              <w:rPr>
                <w:rFonts w:ascii="Arial" w:hAnsi="Arial" w:cs="Arial"/>
                <w:sz w:val="20"/>
                <w:szCs w:val="20"/>
                <w:lang w:val="fr-FR"/>
              </w:rPr>
              <w:t>M023</w:t>
            </w:r>
          </w:p>
        </w:tc>
        <w:tc>
          <w:tcPr>
            <w:tcW w:w="2310" w:type="dxa"/>
          </w:tcPr>
          <w:p w14:paraId="0A0100ED"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38D2F1B"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V) Conversion adding and removing features on multiple existing lines - LNA=V; Retain listing as-is (ELT=A)</w:t>
            </w:r>
          </w:p>
        </w:tc>
        <w:tc>
          <w:tcPr>
            <w:tcW w:w="2841" w:type="dxa"/>
          </w:tcPr>
          <w:p w14:paraId="3A5502B0"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0ED850B9" w14:textId="77777777">
        <w:tc>
          <w:tcPr>
            <w:tcW w:w="1399" w:type="dxa"/>
          </w:tcPr>
          <w:p w14:paraId="58D3C28F" w14:textId="77777777" w:rsidR="00B752E4" w:rsidRDefault="00B752E4">
            <w:pPr>
              <w:rPr>
                <w:rFonts w:ascii="Arial" w:hAnsi="Arial" w:cs="Arial"/>
                <w:sz w:val="20"/>
                <w:szCs w:val="20"/>
                <w:lang w:val="fr-FR"/>
              </w:rPr>
            </w:pPr>
            <w:r>
              <w:rPr>
                <w:rFonts w:ascii="Arial" w:hAnsi="Arial" w:cs="Arial"/>
                <w:sz w:val="20"/>
                <w:szCs w:val="20"/>
                <w:lang w:val="fr-FR"/>
              </w:rPr>
              <w:t>M024</w:t>
            </w:r>
          </w:p>
        </w:tc>
        <w:tc>
          <w:tcPr>
            <w:tcW w:w="2310" w:type="dxa"/>
          </w:tcPr>
          <w:p w14:paraId="4EDBC203"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FAED3AA"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V) Conversion adding and removing features on multiple existing lines - LNA=V; Disconnect existing line - LNA=D</w:t>
            </w:r>
          </w:p>
          <w:p w14:paraId="50FB1426"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(ELT=C)</w:t>
            </w:r>
          </w:p>
        </w:tc>
        <w:tc>
          <w:tcPr>
            <w:tcW w:w="2841" w:type="dxa"/>
          </w:tcPr>
          <w:p w14:paraId="4B40C527"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39428FB5" w14:textId="77777777">
        <w:tc>
          <w:tcPr>
            <w:tcW w:w="1399" w:type="dxa"/>
          </w:tcPr>
          <w:p w14:paraId="1B9D7DBC" w14:textId="77777777" w:rsidR="00B752E4" w:rsidRDefault="00B752E4">
            <w:pPr>
              <w:rPr>
                <w:rFonts w:ascii="Arial" w:hAnsi="Arial" w:cs="Arial"/>
                <w:sz w:val="20"/>
                <w:szCs w:val="20"/>
                <w:lang w:val="fr-FR"/>
              </w:rPr>
            </w:pPr>
            <w:r>
              <w:rPr>
                <w:rFonts w:ascii="Arial" w:hAnsi="Arial" w:cs="Arial"/>
                <w:sz w:val="20"/>
                <w:szCs w:val="20"/>
                <w:lang w:val="fr-FR"/>
              </w:rPr>
              <w:t>M025</w:t>
            </w:r>
          </w:p>
        </w:tc>
        <w:tc>
          <w:tcPr>
            <w:tcW w:w="2310" w:type="dxa"/>
          </w:tcPr>
          <w:p w14:paraId="03ED5571"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42F36FBF"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V) Business / Multi-Line</w:t>
            </w:r>
          </w:p>
          <w:p w14:paraId="1012C5DC"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Conversion with features and blocks (BA/BLOCK) on two existing lines - LNA=G; Retain listing as-is (ELT=A)</w:t>
            </w:r>
          </w:p>
        </w:tc>
        <w:tc>
          <w:tcPr>
            <w:tcW w:w="2841" w:type="dxa"/>
          </w:tcPr>
          <w:p w14:paraId="3B3D49B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34C69B2" w14:textId="77777777">
        <w:tc>
          <w:tcPr>
            <w:tcW w:w="1399" w:type="dxa"/>
          </w:tcPr>
          <w:p w14:paraId="498FE77F" w14:textId="77777777" w:rsidR="00B752E4" w:rsidRDefault="00B752E4">
            <w:pPr>
              <w:rPr>
                <w:rFonts w:ascii="Arial" w:hAnsi="Arial" w:cs="Arial"/>
                <w:sz w:val="20"/>
                <w:szCs w:val="20"/>
                <w:lang w:val="fr-FR"/>
              </w:rPr>
            </w:pPr>
            <w:r>
              <w:rPr>
                <w:rFonts w:ascii="Arial" w:hAnsi="Arial" w:cs="Arial"/>
                <w:sz w:val="20"/>
                <w:szCs w:val="20"/>
                <w:lang w:val="fr-FR"/>
              </w:rPr>
              <w:t>M026</w:t>
            </w:r>
          </w:p>
        </w:tc>
        <w:tc>
          <w:tcPr>
            <w:tcW w:w="2310" w:type="dxa"/>
          </w:tcPr>
          <w:p w14:paraId="30B0DDB0"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C3567A8"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W) Conversion of existing residence UNE-P account - LNA=N/A</w:t>
            </w:r>
          </w:p>
        </w:tc>
        <w:tc>
          <w:tcPr>
            <w:tcW w:w="2841" w:type="dxa"/>
          </w:tcPr>
          <w:p w14:paraId="77D64CC7"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05F1F238" w14:textId="77777777">
        <w:tc>
          <w:tcPr>
            <w:tcW w:w="1399" w:type="dxa"/>
          </w:tcPr>
          <w:p w14:paraId="557FD829" w14:textId="77777777" w:rsidR="00B752E4" w:rsidRDefault="00B752E4">
            <w:pPr>
              <w:rPr>
                <w:rFonts w:ascii="Arial" w:hAnsi="Arial" w:cs="Arial"/>
                <w:sz w:val="20"/>
                <w:szCs w:val="20"/>
                <w:lang w:val="fr-FR"/>
              </w:rPr>
            </w:pPr>
            <w:r>
              <w:rPr>
                <w:rFonts w:ascii="Arial" w:hAnsi="Arial" w:cs="Arial"/>
                <w:sz w:val="20"/>
                <w:szCs w:val="20"/>
                <w:lang w:val="fr-FR"/>
              </w:rPr>
              <w:t>M027</w:t>
            </w:r>
          </w:p>
        </w:tc>
        <w:tc>
          <w:tcPr>
            <w:tcW w:w="2310" w:type="dxa"/>
          </w:tcPr>
          <w:p w14:paraId="24947889"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EE0D8DD"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W) Conversion of existing multi-line business UNE-P account - LNA=N/A</w:t>
            </w:r>
          </w:p>
        </w:tc>
        <w:tc>
          <w:tcPr>
            <w:tcW w:w="2841" w:type="dxa"/>
          </w:tcPr>
          <w:p w14:paraId="42EC7FD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500FDECA" w14:textId="77777777">
        <w:tc>
          <w:tcPr>
            <w:tcW w:w="1399" w:type="dxa"/>
          </w:tcPr>
          <w:p w14:paraId="2DE5F2E9" w14:textId="77777777" w:rsidR="00B752E4" w:rsidRDefault="00B752E4">
            <w:pPr>
              <w:rPr>
                <w:rFonts w:ascii="Arial" w:hAnsi="Arial" w:cs="Arial"/>
                <w:sz w:val="20"/>
                <w:szCs w:val="20"/>
                <w:lang w:val="fr-FR"/>
              </w:rPr>
            </w:pPr>
            <w:r>
              <w:rPr>
                <w:rFonts w:ascii="Arial" w:hAnsi="Arial" w:cs="Arial"/>
                <w:sz w:val="20"/>
                <w:szCs w:val="20"/>
                <w:lang w:val="fr-FR"/>
              </w:rPr>
              <w:t>M028</w:t>
            </w:r>
          </w:p>
        </w:tc>
        <w:tc>
          <w:tcPr>
            <w:tcW w:w="2310" w:type="dxa"/>
          </w:tcPr>
          <w:p w14:paraId="69A4A0B2"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BB5B483"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 xml:space="preserve"> (Act= Y) Full deny (Non-Payment) of residence account - LNA=N/A</w:t>
            </w:r>
          </w:p>
        </w:tc>
        <w:tc>
          <w:tcPr>
            <w:tcW w:w="2841" w:type="dxa"/>
          </w:tcPr>
          <w:p w14:paraId="34DAFC5A"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44923884" w14:textId="77777777">
        <w:tc>
          <w:tcPr>
            <w:tcW w:w="1399" w:type="dxa"/>
          </w:tcPr>
          <w:p w14:paraId="0BE2B9E9" w14:textId="77777777" w:rsidR="00B752E4" w:rsidRDefault="00B752E4">
            <w:pPr>
              <w:rPr>
                <w:rFonts w:ascii="Arial" w:hAnsi="Arial" w:cs="Arial"/>
                <w:sz w:val="20"/>
                <w:szCs w:val="20"/>
                <w:lang w:val="fr-FR"/>
              </w:rPr>
            </w:pPr>
            <w:r>
              <w:rPr>
                <w:rFonts w:ascii="Arial" w:hAnsi="Arial" w:cs="Arial"/>
                <w:sz w:val="20"/>
                <w:szCs w:val="20"/>
                <w:lang w:val="fr-FR"/>
              </w:rPr>
              <w:t>M029</w:t>
            </w:r>
          </w:p>
        </w:tc>
        <w:tc>
          <w:tcPr>
            <w:tcW w:w="2310" w:type="dxa"/>
          </w:tcPr>
          <w:p w14:paraId="1402E0E9"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4D7B0623"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 xml:space="preserve"> (Act= B) Full restore of service to denied (Non-Payment)  residence </w:t>
            </w:r>
            <w:r w:rsidRPr="00BD6939">
              <w:rPr>
                <w:rFonts w:ascii="Arial" w:hAnsi="Arial" w:cs="Arial"/>
                <w:b w:val="0"/>
                <w:bCs w:val="0"/>
                <w:sz w:val="20"/>
                <w:szCs w:val="20"/>
              </w:rPr>
              <w:lastRenderedPageBreak/>
              <w:t>account - LNA=N/A</w:t>
            </w:r>
          </w:p>
        </w:tc>
        <w:tc>
          <w:tcPr>
            <w:tcW w:w="2841" w:type="dxa"/>
          </w:tcPr>
          <w:p w14:paraId="03A74F1A" w14:textId="77777777" w:rsidR="00B752E4" w:rsidRPr="00772427" w:rsidRDefault="00B752E4">
            <w:pPr>
              <w:rPr>
                <w:rFonts w:ascii="Arial" w:hAnsi="Arial" w:cs="Arial"/>
                <w:sz w:val="20"/>
                <w:szCs w:val="20"/>
              </w:rPr>
            </w:pPr>
            <w:r w:rsidRPr="00772427">
              <w:rPr>
                <w:rFonts w:ascii="Arial" w:hAnsi="Arial" w:cs="Arial"/>
                <w:sz w:val="20"/>
                <w:szCs w:val="20"/>
              </w:rPr>
              <w:lastRenderedPageBreak/>
              <w:t>Residence / Single Line</w:t>
            </w:r>
          </w:p>
        </w:tc>
      </w:tr>
      <w:tr w:rsidR="00B752E4" w14:paraId="0F7FDDB9" w14:textId="77777777">
        <w:tc>
          <w:tcPr>
            <w:tcW w:w="1399" w:type="dxa"/>
          </w:tcPr>
          <w:p w14:paraId="388EEFE7" w14:textId="77777777" w:rsidR="00B752E4" w:rsidRDefault="00B752E4">
            <w:pPr>
              <w:rPr>
                <w:rFonts w:ascii="Arial" w:hAnsi="Arial" w:cs="Arial"/>
                <w:sz w:val="20"/>
                <w:szCs w:val="20"/>
                <w:lang w:val="fr-FR"/>
              </w:rPr>
            </w:pPr>
            <w:r>
              <w:rPr>
                <w:rFonts w:ascii="Arial" w:hAnsi="Arial" w:cs="Arial"/>
                <w:sz w:val="20"/>
                <w:szCs w:val="20"/>
                <w:lang w:val="fr-FR"/>
              </w:rPr>
              <w:t>M030</w:t>
            </w:r>
          </w:p>
        </w:tc>
        <w:tc>
          <w:tcPr>
            <w:tcW w:w="2310" w:type="dxa"/>
          </w:tcPr>
          <w:p w14:paraId="5E96437D"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45A7F2B1"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Y) Full deny (Non-Payment) of business account - LNA=N/A</w:t>
            </w:r>
          </w:p>
        </w:tc>
        <w:tc>
          <w:tcPr>
            <w:tcW w:w="2841" w:type="dxa"/>
          </w:tcPr>
          <w:p w14:paraId="571659CC"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79E2660A" w14:textId="77777777">
        <w:tc>
          <w:tcPr>
            <w:tcW w:w="1399" w:type="dxa"/>
          </w:tcPr>
          <w:p w14:paraId="3769CA4A" w14:textId="77777777" w:rsidR="00B752E4" w:rsidRDefault="00B752E4">
            <w:pPr>
              <w:rPr>
                <w:rFonts w:ascii="Arial" w:hAnsi="Arial" w:cs="Arial"/>
                <w:sz w:val="20"/>
                <w:szCs w:val="20"/>
                <w:lang w:val="fr-FR"/>
              </w:rPr>
            </w:pPr>
            <w:r>
              <w:rPr>
                <w:rFonts w:ascii="Arial" w:hAnsi="Arial" w:cs="Arial"/>
                <w:sz w:val="20"/>
                <w:szCs w:val="20"/>
                <w:lang w:val="fr-FR"/>
              </w:rPr>
              <w:t>M031</w:t>
            </w:r>
          </w:p>
        </w:tc>
        <w:tc>
          <w:tcPr>
            <w:tcW w:w="2310" w:type="dxa"/>
          </w:tcPr>
          <w:p w14:paraId="708248AE"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12B2635"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B) Full restore of service to denied (Non-Payment) business account - LNA=N/A</w:t>
            </w:r>
          </w:p>
        </w:tc>
        <w:tc>
          <w:tcPr>
            <w:tcW w:w="2841" w:type="dxa"/>
          </w:tcPr>
          <w:p w14:paraId="7F65A7C6"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0D5202B3" w14:textId="77777777">
        <w:tc>
          <w:tcPr>
            <w:tcW w:w="1399" w:type="dxa"/>
          </w:tcPr>
          <w:p w14:paraId="7D718B6F" w14:textId="77777777" w:rsidR="00B752E4" w:rsidRDefault="00B752E4">
            <w:pPr>
              <w:rPr>
                <w:rFonts w:ascii="Arial" w:hAnsi="Arial" w:cs="Arial"/>
                <w:sz w:val="20"/>
                <w:szCs w:val="20"/>
                <w:lang w:val="fr-FR"/>
              </w:rPr>
            </w:pPr>
            <w:r>
              <w:rPr>
                <w:rFonts w:ascii="Arial" w:hAnsi="Arial" w:cs="Arial"/>
                <w:sz w:val="20"/>
                <w:szCs w:val="20"/>
                <w:lang w:val="fr-FR"/>
              </w:rPr>
              <w:t>M032</w:t>
            </w:r>
          </w:p>
        </w:tc>
        <w:tc>
          <w:tcPr>
            <w:tcW w:w="2310" w:type="dxa"/>
          </w:tcPr>
          <w:p w14:paraId="07FF20A2"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1938B57"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L) Full seasonal suspend of residence account - LNA=N/A</w:t>
            </w:r>
          </w:p>
        </w:tc>
        <w:tc>
          <w:tcPr>
            <w:tcW w:w="2841" w:type="dxa"/>
          </w:tcPr>
          <w:p w14:paraId="7455740D"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680D810B" w14:textId="77777777">
        <w:tc>
          <w:tcPr>
            <w:tcW w:w="1399" w:type="dxa"/>
          </w:tcPr>
          <w:p w14:paraId="1E3E36C4" w14:textId="77777777" w:rsidR="00B752E4" w:rsidRDefault="00B752E4">
            <w:pPr>
              <w:rPr>
                <w:rFonts w:ascii="Arial" w:hAnsi="Arial" w:cs="Arial"/>
                <w:sz w:val="20"/>
                <w:szCs w:val="20"/>
                <w:lang w:val="fr-FR"/>
              </w:rPr>
            </w:pPr>
            <w:r>
              <w:rPr>
                <w:rFonts w:ascii="Arial" w:hAnsi="Arial" w:cs="Arial"/>
                <w:sz w:val="20"/>
                <w:szCs w:val="20"/>
                <w:lang w:val="fr-FR"/>
              </w:rPr>
              <w:t>M033</w:t>
            </w:r>
          </w:p>
        </w:tc>
        <w:tc>
          <w:tcPr>
            <w:tcW w:w="2310" w:type="dxa"/>
          </w:tcPr>
          <w:p w14:paraId="53C7B759"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FD1A960"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V) Partial Migration of  two non-lead numbers from existing retail business account, add features, establish listing - LNA=V</w:t>
            </w:r>
          </w:p>
        </w:tc>
        <w:tc>
          <w:tcPr>
            <w:tcW w:w="2841" w:type="dxa"/>
          </w:tcPr>
          <w:p w14:paraId="195B8BC3"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127DACDE" w14:textId="77777777">
        <w:tc>
          <w:tcPr>
            <w:tcW w:w="1399" w:type="dxa"/>
          </w:tcPr>
          <w:p w14:paraId="691C6E97" w14:textId="77777777" w:rsidR="00B752E4" w:rsidRDefault="00B752E4">
            <w:pPr>
              <w:rPr>
                <w:rFonts w:ascii="Arial" w:hAnsi="Arial" w:cs="Arial"/>
                <w:sz w:val="20"/>
                <w:szCs w:val="20"/>
                <w:lang w:val="fr-FR"/>
              </w:rPr>
            </w:pPr>
            <w:r>
              <w:rPr>
                <w:rFonts w:ascii="Arial" w:hAnsi="Arial" w:cs="Arial"/>
                <w:sz w:val="20"/>
                <w:szCs w:val="20"/>
                <w:lang w:val="fr-FR"/>
              </w:rPr>
              <w:t>M034</w:t>
            </w:r>
          </w:p>
        </w:tc>
        <w:tc>
          <w:tcPr>
            <w:tcW w:w="2310" w:type="dxa"/>
          </w:tcPr>
          <w:p w14:paraId="02CB90C5"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67D76FC"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*(Act=V) Conversion adding features and migrate ADSL– LNA=V ; retain listings as is (ELT=A)</w:t>
            </w:r>
          </w:p>
        </w:tc>
        <w:tc>
          <w:tcPr>
            <w:tcW w:w="2841" w:type="dxa"/>
          </w:tcPr>
          <w:p w14:paraId="264A7BD7"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0F308BE2" w14:textId="77777777">
        <w:tc>
          <w:tcPr>
            <w:tcW w:w="1399" w:type="dxa"/>
          </w:tcPr>
          <w:p w14:paraId="7A5D783E" w14:textId="77777777" w:rsidR="00B752E4" w:rsidRDefault="00B752E4">
            <w:pPr>
              <w:rPr>
                <w:rFonts w:ascii="Arial" w:hAnsi="Arial" w:cs="Arial"/>
                <w:sz w:val="20"/>
                <w:szCs w:val="20"/>
                <w:lang w:val="fr-FR"/>
              </w:rPr>
            </w:pPr>
            <w:r>
              <w:rPr>
                <w:rFonts w:ascii="Arial" w:hAnsi="Arial" w:cs="Arial"/>
                <w:sz w:val="20"/>
                <w:szCs w:val="20"/>
                <w:lang w:val="fr-FR"/>
              </w:rPr>
              <w:t>M035</w:t>
            </w:r>
          </w:p>
        </w:tc>
        <w:tc>
          <w:tcPr>
            <w:tcW w:w="2310" w:type="dxa"/>
          </w:tcPr>
          <w:p w14:paraId="6EDADA2E" w14:textId="77777777" w:rsidR="00B752E4" w:rsidRDefault="00B752E4">
            <w:pPr>
              <w:rPr>
                <w:rFonts w:ascii="Arial" w:hAnsi="Arial" w:cs="Arial"/>
                <w:sz w:val="20"/>
                <w:szCs w:val="20"/>
                <w:lang w:val="fr-FR"/>
              </w:rPr>
            </w:pPr>
            <w:r>
              <w:rPr>
                <w:rFonts w:ascii="Arial" w:hAnsi="Arial" w:cs="Arial"/>
                <w:sz w:val="20"/>
                <w:szCs w:val="20"/>
                <w:lang w:val="fr-FR"/>
              </w:rPr>
              <w:t>Deleted</w:t>
            </w:r>
          </w:p>
        </w:tc>
        <w:tc>
          <w:tcPr>
            <w:tcW w:w="3620" w:type="dxa"/>
          </w:tcPr>
          <w:p w14:paraId="5CF11A0F" w14:textId="77777777" w:rsidR="00B752E4" w:rsidRPr="00BD6939" w:rsidRDefault="00B752E4">
            <w:pPr>
              <w:pStyle w:val="Footer"/>
              <w:rPr>
                <w:rFonts w:ascii="Arial" w:hAnsi="Arial" w:cs="Arial"/>
                <w:b w:val="0"/>
                <w:bCs w:val="0"/>
                <w:sz w:val="20"/>
                <w:szCs w:val="20"/>
              </w:rPr>
            </w:pPr>
          </w:p>
        </w:tc>
        <w:tc>
          <w:tcPr>
            <w:tcW w:w="2841" w:type="dxa"/>
          </w:tcPr>
          <w:p w14:paraId="28819B53" w14:textId="77777777" w:rsidR="00B752E4" w:rsidRPr="00772427" w:rsidRDefault="00B752E4">
            <w:pPr>
              <w:rPr>
                <w:rFonts w:ascii="Arial" w:hAnsi="Arial" w:cs="Arial"/>
                <w:sz w:val="20"/>
                <w:szCs w:val="20"/>
              </w:rPr>
            </w:pPr>
          </w:p>
        </w:tc>
      </w:tr>
      <w:tr w:rsidR="00B752E4" w14:paraId="1A706387" w14:textId="77777777">
        <w:tc>
          <w:tcPr>
            <w:tcW w:w="1399" w:type="dxa"/>
          </w:tcPr>
          <w:p w14:paraId="54731094" w14:textId="77777777" w:rsidR="00B752E4" w:rsidRDefault="00B752E4">
            <w:pPr>
              <w:rPr>
                <w:rFonts w:ascii="Arial" w:hAnsi="Arial" w:cs="Arial"/>
                <w:sz w:val="20"/>
                <w:szCs w:val="20"/>
                <w:lang w:val="fr-FR"/>
              </w:rPr>
            </w:pPr>
            <w:r>
              <w:rPr>
                <w:rFonts w:ascii="Arial" w:hAnsi="Arial" w:cs="Arial"/>
                <w:sz w:val="20"/>
                <w:szCs w:val="20"/>
                <w:lang w:val="fr-FR"/>
              </w:rPr>
              <w:t>M036</w:t>
            </w:r>
          </w:p>
        </w:tc>
        <w:tc>
          <w:tcPr>
            <w:tcW w:w="2310" w:type="dxa"/>
          </w:tcPr>
          <w:p w14:paraId="5D4FCF70" w14:textId="77777777" w:rsidR="00B752E4" w:rsidRDefault="00B752E4">
            <w:pPr>
              <w:rPr>
                <w:rFonts w:ascii="Arial" w:hAnsi="Arial" w:cs="Arial"/>
                <w:sz w:val="20"/>
                <w:szCs w:val="20"/>
              </w:rPr>
            </w:pPr>
            <w:r>
              <w:rPr>
                <w:rFonts w:ascii="Arial" w:hAnsi="Arial" w:cs="Arial"/>
                <w:sz w:val="20"/>
                <w:szCs w:val="20"/>
              </w:rPr>
              <w:t>M (UNE-P---COIN)</w:t>
            </w:r>
          </w:p>
        </w:tc>
        <w:tc>
          <w:tcPr>
            <w:tcW w:w="3620" w:type="dxa"/>
          </w:tcPr>
          <w:p w14:paraId="59D5D513"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(Act=N) New Install of a UNE-P Coin – LNA=N</w:t>
            </w:r>
          </w:p>
        </w:tc>
        <w:tc>
          <w:tcPr>
            <w:tcW w:w="2841" w:type="dxa"/>
          </w:tcPr>
          <w:p w14:paraId="7B5C2E7D"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5C25042E" w14:textId="77777777">
        <w:tc>
          <w:tcPr>
            <w:tcW w:w="1399" w:type="dxa"/>
          </w:tcPr>
          <w:p w14:paraId="64A6FE18" w14:textId="77777777" w:rsidR="00B752E4" w:rsidRDefault="00B752E4">
            <w:pPr>
              <w:rPr>
                <w:rFonts w:ascii="Arial" w:hAnsi="Arial" w:cs="Arial"/>
                <w:sz w:val="20"/>
                <w:szCs w:val="20"/>
                <w:lang w:val="fr-FR"/>
              </w:rPr>
            </w:pPr>
            <w:r>
              <w:rPr>
                <w:rFonts w:ascii="Arial" w:hAnsi="Arial" w:cs="Arial"/>
                <w:sz w:val="20"/>
                <w:szCs w:val="20"/>
                <w:lang w:val="fr-FR"/>
              </w:rPr>
              <w:t>M037</w:t>
            </w:r>
          </w:p>
        </w:tc>
        <w:tc>
          <w:tcPr>
            <w:tcW w:w="2310" w:type="dxa"/>
          </w:tcPr>
          <w:p w14:paraId="756EC691" w14:textId="77777777" w:rsidR="00B752E4" w:rsidRDefault="00B752E4">
            <w:pPr>
              <w:rPr>
                <w:rFonts w:ascii="Arial" w:hAnsi="Arial" w:cs="Arial"/>
                <w:sz w:val="20"/>
                <w:szCs w:val="20"/>
                <w:lang w:val="fr-FR"/>
              </w:rPr>
            </w:pPr>
            <w:r>
              <w:rPr>
                <w:rFonts w:ascii="Arial" w:hAnsi="Arial" w:cs="Arial"/>
                <w:sz w:val="20"/>
                <w:szCs w:val="20"/>
                <w:lang w:val="fr-FR"/>
              </w:rPr>
              <w:t>Deleted</w:t>
            </w:r>
          </w:p>
        </w:tc>
        <w:tc>
          <w:tcPr>
            <w:tcW w:w="3620" w:type="dxa"/>
          </w:tcPr>
          <w:p w14:paraId="35C49F70" w14:textId="77777777" w:rsidR="00B752E4" w:rsidRPr="00BD6939" w:rsidRDefault="00B752E4">
            <w:pPr>
              <w:pStyle w:val="Footer"/>
              <w:rPr>
                <w:rFonts w:ascii="Arial" w:hAnsi="Arial" w:cs="Arial"/>
                <w:b w:val="0"/>
                <w:bCs w:val="0"/>
                <w:sz w:val="20"/>
                <w:szCs w:val="20"/>
              </w:rPr>
            </w:pPr>
          </w:p>
        </w:tc>
        <w:tc>
          <w:tcPr>
            <w:tcW w:w="2841" w:type="dxa"/>
          </w:tcPr>
          <w:p w14:paraId="532561C7" w14:textId="77777777" w:rsidR="00B752E4" w:rsidRPr="00772427" w:rsidRDefault="00B752E4">
            <w:pPr>
              <w:rPr>
                <w:rFonts w:ascii="Arial" w:hAnsi="Arial" w:cs="Arial"/>
                <w:sz w:val="20"/>
                <w:szCs w:val="20"/>
              </w:rPr>
            </w:pPr>
          </w:p>
        </w:tc>
      </w:tr>
      <w:tr w:rsidR="00B752E4" w14:paraId="6FC66466" w14:textId="77777777">
        <w:tc>
          <w:tcPr>
            <w:tcW w:w="1399" w:type="dxa"/>
          </w:tcPr>
          <w:p w14:paraId="131E4057" w14:textId="77777777" w:rsidR="00B752E4" w:rsidRDefault="00B752E4">
            <w:pPr>
              <w:rPr>
                <w:rFonts w:ascii="Arial" w:hAnsi="Arial" w:cs="Arial"/>
                <w:sz w:val="20"/>
                <w:szCs w:val="20"/>
                <w:lang w:val="fr-FR"/>
              </w:rPr>
            </w:pPr>
            <w:r>
              <w:rPr>
                <w:rFonts w:ascii="Arial" w:hAnsi="Arial" w:cs="Arial"/>
                <w:sz w:val="20"/>
                <w:szCs w:val="20"/>
                <w:lang w:val="fr-FR"/>
              </w:rPr>
              <w:t>M038</w:t>
            </w:r>
          </w:p>
        </w:tc>
        <w:tc>
          <w:tcPr>
            <w:tcW w:w="2310" w:type="dxa"/>
          </w:tcPr>
          <w:p w14:paraId="0A97051A"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EAB7276" w14:textId="77777777" w:rsidR="00B752E4" w:rsidRPr="00BD6939" w:rsidRDefault="00B752E4">
            <w:pPr>
              <w:pStyle w:val="TCtxtTAG"/>
            </w:pPr>
            <w:r w:rsidRPr="00BD6939">
              <w:t>*( Act=V) Conversion adding features on line—LNA=V;  Disconnect existing back up line – LNA=D;  (ELT=C)</w:t>
            </w:r>
          </w:p>
          <w:p w14:paraId="725305A9" w14:textId="77777777" w:rsidR="00B752E4" w:rsidRPr="00BD6939" w:rsidRDefault="00B752E4">
            <w:pPr>
              <w:pStyle w:val="Footer"/>
              <w:rPr>
                <w:rFonts w:ascii="Arial" w:hAnsi="Arial" w:cs="Arial"/>
                <w:b w:val="0"/>
                <w:bCs w:val="0"/>
                <w:sz w:val="20"/>
                <w:szCs w:val="20"/>
              </w:rPr>
            </w:pPr>
          </w:p>
        </w:tc>
        <w:tc>
          <w:tcPr>
            <w:tcW w:w="2841" w:type="dxa"/>
          </w:tcPr>
          <w:p w14:paraId="760D1AB4" w14:textId="77777777" w:rsidR="00B752E4" w:rsidRPr="00772427" w:rsidRDefault="00B752E4">
            <w:pPr>
              <w:rPr>
                <w:rFonts w:ascii="Arial" w:hAnsi="Arial" w:cs="Arial"/>
                <w:sz w:val="20"/>
                <w:szCs w:val="20"/>
              </w:rPr>
            </w:pPr>
            <w:r w:rsidRPr="00772427">
              <w:rPr>
                <w:rFonts w:ascii="Arial" w:hAnsi="Arial" w:cs="Arial"/>
                <w:sz w:val="20"/>
                <w:szCs w:val="20"/>
              </w:rPr>
              <w:t>Business / Multi</w:t>
            </w:r>
          </w:p>
        </w:tc>
      </w:tr>
      <w:tr w:rsidR="00B752E4" w14:paraId="5762E951" w14:textId="77777777">
        <w:tc>
          <w:tcPr>
            <w:tcW w:w="1399" w:type="dxa"/>
          </w:tcPr>
          <w:p w14:paraId="29068462" w14:textId="77777777" w:rsidR="00B752E4" w:rsidRDefault="00B752E4">
            <w:pPr>
              <w:rPr>
                <w:rFonts w:ascii="Arial" w:hAnsi="Arial" w:cs="Arial"/>
                <w:sz w:val="20"/>
                <w:szCs w:val="20"/>
                <w:lang w:val="fr-FR"/>
              </w:rPr>
            </w:pPr>
            <w:r>
              <w:rPr>
                <w:rFonts w:ascii="Arial" w:hAnsi="Arial" w:cs="Arial"/>
                <w:sz w:val="20"/>
                <w:szCs w:val="20"/>
                <w:lang w:val="fr-FR"/>
              </w:rPr>
              <w:t>M039</w:t>
            </w:r>
          </w:p>
        </w:tc>
        <w:tc>
          <w:tcPr>
            <w:tcW w:w="2310" w:type="dxa"/>
          </w:tcPr>
          <w:p w14:paraId="7A1169A8"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90F4BDE" w14:textId="77777777" w:rsidR="00B752E4" w:rsidRPr="00BD6939" w:rsidRDefault="00B752E4">
            <w:pPr>
              <w:pStyle w:val="TCtxtTAG"/>
            </w:pPr>
            <w:r w:rsidRPr="00BD6939">
              <w:t>*( Act=V) Conversion adding features on line—LNA=V;  coversion of existing back up line to a UNE P– LNA=V;  (ELT=C)</w:t>
            </w:r>
          </w:p>
          <w:p w14:paraId="2ADE449D" w14:textId="77777777" w:rsidR="00B752E4" w:rsidRPr="00BD6939" w:rsidRDefault="00B752E4">
            <w:pPr>
              <w:pStyle w:val="Footer"/>
              <w:rPr>
                <w:rFonts w:ascii="Arial" w:hAnsi="Arial" w:cs="Arial"/>
                <w:b w:val="0"/>
                <w:bCs w:val="0"/>
                <w:sz w:val="20"/>
                <w:szCs w:val="20"/>
              </w:rPr>
            </w:pPr>
          </w:p>
        </w:tc>
        <w:tc>
          <w:tcPr>
            <w:tcW w:w="2841" w:type="dxa"/>
          </w:tcPr>
          <w:p w14:paraId="2BFB0105" w14:textId="77777777" w:rsidR="00B752E4" w:rsidRPr="00772427" w:rsidRDefault="00B752E4">
            <w:pPr>
              <w:rPr>
                <w:rFonts w:ascii="Arial" w:hAnsi="Arial" w:cs="Arial"/>
                <w:sz w:val="20"/>
                <w:szCs w:val="20"/>
              </w:rPr>
            </w:pPr>
            <w:r w:rsidRPr="00772427">
              <w:rPr>
                <w:rFonts w:ascii="Arial" w:hAnsi="Arial" w:cs="Arial"/>
                <w:sz w:val="20"/>
                <w:szCs w:val="20"/>
              </w:rPr>
              <w:t>Business / Multi</w:t>
            </w:r>
          </w:p>
        </w:tc>
      </w:tr>
      <w:tr w:rsidR="00B752E4" w14:paraId="0DC00329" w14:textId="77777777">
        <w:tc>
          <w:tcPr>
            <w:tcW w:w="1399" w:type="dxa"/>
          </w:tcPr>
          <w:p w14:paraId="089DB3BA" w14:textId="77777777" w:rsidR="00B752E4" w:rsidRDefault="00B752E4">
            <w:pPr>
              <w:pStyle w:val="Header"/>
              <w:tabs>
                <w:tab w:val="clear" w:pos="4320"/>
                <w:tab w:val="clear" w:pos="8640"/>
              </w:tabs>
              <w:rPr>
                <w:rFonts w:ascii="Arial" w:hAnsi="Arial" w:cs="Arial"/>
                <w:sz w:val="20"/>
                <w:szCs w:val="20"/>
                <w:lang w:val="fr-FR"/>
              </w:rPr>
            </w:pPr>
            <w:r>
              <w:rPr>
                <w:rFonts w:ascii="Arial" w:hAnsi="Arial" w:cs="Arial"/>
                <w:sz w:val="20"/>
                <w:szCs w:val="20"/>
                <w:lang w:val="fr-FR"/>
              </w:rPr>
              <w:t>M040</w:t>
            </w:r>
          </w:p>
        </w:tc>
        <w:tc>
          <w:tcPr>
            <w:tcW w:w="2310" w:type="dxa"/>
          </w:tcPr>
          <w:p w14:paraId="25049E3E"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3D3788CA" w14:textId="77777777" w:rsidR="00B752E4" w:rsidRPr="00BD6939" w:rsidRDefault="00B752E4">
            <w:pPr>
              <w:pStyle w:val="TCtxtTAG"/>
            </w:pPr>
            <w:r w:rsidRPr="00BD6939">
              <w:t>*(Act=V) Conversion of multi-line account to another account and change the main telephone number using an existing number from the account that is not the main line.  LNA=V  Retain listings as-is (ELT=A)</w:t>
            </w:r>
          </w:p>
          <w:p w14:paraId="1687862D" w14:textId="77777777" w:rsidR="00B752E4" w:rsidRPr="00BD6939" w:rsidRDefault="00B752E4">
            <w:pPr>
              <w:pStyle w:val="TCtxtTAG"/>
            </w:pPr>
          </w:p>
        </w:tc>
        <w:tc>
          <w:tcPr>
            <w:tcW w:w="2841" w:type="dxa"/>
          </w:tcPr>
          <w:p w14:paraId="68332930" w14:textId="77777777" w:rsidR="00B752E4" w:rsidRPr="00772427" w:rsidRDefault="00B752E4">
            <w:pPr>
              <w:rPr>
                <w:rFonts w:ascii="Arial" w:hAnsi="Arial" w:cs="Arial"/>
                <w:sz w:val="20"/>
                <w:szCs w:val="20"/>
              </w:rPr>
            </w:pPr>
            <w:r w:rsidRPr="00772427">
              <w:rPr>
                <w:rFonts w:ascii="Arial" w:hAnsi="Arial" w:cs="Arial"/>
                <w:sz w:val="20"/>
                <w:szCs w:val="20"/>
              </w:rPr>
              <w:t>Business / Multi</w:t>
            </w:r>
          </w:p>
        </w:tc>
      </w:tr>
      <w:tr w:rsidR="00B752E4" w14:paraId="081B5642" w14:textId="77777777">
        <w:tc>
          <w:tcPr>
            <w:tcW w:w="1399" w:type="dxa"/>
          </w:tcPr>
          <w:p w14:paraId="1A4604E1" w14:textId="77777777" w:rsidR="00B752E4" w:rsidRDefault="00B752E4">
            <w:pPr>
              <w:rPr>
                <w:rFonts w:ascii="Arial" w:hAnsi="Arial" w:cs="Arial"/>
                <w:sz w:val="20"/>
                <w:szCs w:val="20"/>
                <w:lang w:val="fr-FR"/>
              </w:rPr>
            </w:pPr>
            <w:r>
              <w:rPr>
                <w:rFonts w:ascii="Arial" w:hAnsi="Arial" w:cs="Arial"/>
                <w:sz w:val="20"/>
                <w:szCs w:val="20"/>
                <w:lang w:val="fr-FR"/>
              </w:rPr>
              <w:t>M041</w:t>
            </w:r>
          </w:p>
        </w:tc>
        <w:tc>
          <w:tcPr>
            <w:tcW w:w="2310" w:type="dxa"/>
          </w:tcPr>
          <w:p w14:paraId="0B35DC12"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2C485816" w14:textId="77777777" w:rsidR="00B752E4" w:rsidRPr="00BD6939" w:rsidRDefault="00B752E4">
            <w:pPr>
              <w:pStyle w:val="TCtxtTAG"/>
            </w:pPr>
            <w:r w:rsidRPr="00BD6939">
              <w:t>*(Act=V) Conversion of multi-line account to another account and change the main telephone number using a new telephone number that is being added to the account.  LNA=N  Retain listings as-is (ELT=B)</w:t>
            </w:r>
          </w:p>
          <w:p w14:paraId="6E680AA6" w14:textId="77777777" w:rsidR="00B752E4" w:rsidRPr="00BD6939" w:rsidRDefault="00B752E4">
            <w:pPr>
              <w:pStyle w:val="TCtxtTAG"/>
            </w:pPr>
          </w:p>
        </w:tc>
        <w:tc>
          <w:tcPr>
            <w:tcW w:w="2841" w:type="dxa"/>
          </w:tcPr>
          <w:p w14:paraId="286D6729" w14:textId="77777777" w:rsidR="00B752E4" w:rsidRPr="00772427" w:rsidRDefault="00B752E4">
            <w:pPr>
              <w:rPr>
                <w:rFonts w:ascii="Arial" w:hAnsi="Arial" w:cs="Arial"/>
                <w:sz w:val="20"/>
                <w:szCs w:val="20"/>
              </w:rPr>
            </w:pPr>
            <w:r w:rsidRPr="00772427">
              <w:rPr>
                <w:rFonts w:ascii="Arial" w:hAnsi="Arial" w:cs="Arial"/>
                <w:sz w:val="20"/>
                <w:szCs w:val="20"/>
              </w:rPr>
              <w:t>Business / Multi</w:t>
            </w:r>
          </w:p>
        </w:tc>
      </w:tr>
      <w:tr w:rsidR="00B752E4" w14:paraId="7C2950AB" w14:textId="77777777">
        <w:tc>
          <w:tcPr>
            <w:tcW w:w="1399" w:type="dxa"/>
          </w:tcPr>
          <w:p w14:paraId="1BC8C499" w14:textId="77777777" w:rsidR="00B752E4" w:rsidRDefault="00B752E4">
            <w:pPr>
              <w:rPr>
                <w:rFonts w:ascii="Arial" w:hAnsi="Arial" w:cs="Arial"/>
                <w:sz w:val="20"/>
                <w:szCs w:val="20"/>
                <w:lang w:val="fr-FR"/>
              </w:rPr>
            </w:pPr>
            <w:r>
              <w:rPr>
                <w:rFonts w:ascii="Arial" w:hAnsi="Arial" w:cs="Arial"/>
                <w:sz w:val="20"/>
                <w:szCs w:val="20"/>
                <w:lang w:val="fr-FR"/>
              </w:rPr>
              <w:t>M042</w:t>
            </w:r>
          </w:p>
        </w:tc>
        <w:tc>
          <w:tcPr>
            <w:tcW w:w="2310" w:type="dxa"/>
          </w:tcPr>
          <w:p w14:paraId="002AD1EA"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05C3B78E" w14:textId="77777777" w:rsidR="00B752E4" w:rsidRPr="00BD6939" w:rsidRDefault="00B752E4">
            <w:pPr>
              <w:pStyle w:val="TCtxtTAG"/>
            </w:pPr>
            <w:r w:rsidRPr="00BD6939">
              <w:t>*(Act=C) Change merge 2 single line accounts at the same location owned by the same LSP with the same basic class of service on a single LSR. - LNA=C</w:t>
            </w:r>
          </w:p>
          <w:p w14:paraId="4065893F" w14:textId="77777777" w:rsidR="00B752E4" w:rsidRPr="00BD6939" w:rsidRDefault="00B752E4">
            <w:pPr>
              <w:pStyle w:val="TCtxtTAG"/>
            </w:pPr>
          </w:p>
        </w:tc>
        <w:tc>
          <w:tcPr>
            <w:tcW w:w="2841" w:type="dxa"/>
          </w:tcPr>
          <w:p w14:paraId="124F02C1"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1418DCDB" w14:textId="77777777">
        <w:trPr>
          <w:trHeight w:val="70"/>
        </w:trPr>
        <w:tc>
          <w:tcPr>
            <w:tcW w:w="1399" w:type="dxa"/>
          </w:tcPr>
          <w:p w14:paraId="5808B6EA" w14:textId="77777777" w:rsidR="00B752E4" w:rsidRDefault="00B752E4">
            <w:pPr>
              <w:rPr>
                <w:rFonts w:ascii="Arial" w:hAnsi="Arial" w:cs="Arial"/>
                <w:sz w:val="20"/>
                <w:szCs w:val="20"/>
                <w:lang w:val="fr-FR"/>
              </w:rPr>
            </w:pPr>
            <w:r>
              <w:rPr>
                <w:rFonts w:ascii="Arial" w:hAnsi="Arial" w:cs="Arial"/>
                <w:sz w:val="20"/>
                <w:szCs w:val="20"/>
                <w:lang w:val="fr-FR"/>
              </w:rPr>
              <w:t>M043</w:t>
            </w:r>
          </w:p>
        </w:tc>
        <w:tc>
          <w:tcPr>
            <w:tcW w:w="2310" w:type="dxa"/>
          </w:tcPr>
          <w:p w14:paraId="615E2684" w14:textId="77777777" w:rsidR="00B752E4" w:rsidRDefault="00B752E4">
            <w:pPr>
              <w:pStyle w:val="Header"/>
              <w:tabs>
                <w:tab w:val="clear" w:pos="4320"/>
                <w:tab w:val="clear" w:pos="8640"/>
              </w:tabs>
              <w:rPr>
                <w:rFonts w:ascii="Arial" w:hAnsi="Arial" w:cs="Arial"/>
                <w:sz w:val="20"/>
                <w:szCs w:val="20"/>
                <w:lang w:val="fr-FR"/>
              </w:rPr>
            </w:pPr>
            <w:r>
              <w:rPr>
                <w:rFonts w:ascii="Arial" w:hAnsi="Arial" w:cs="Arial"/>
                <w:sz w:val="20"/>
                <w:szCs w:val="20"/>
                <w:lang w:val="fr-FR"/>
              </w:rPr>
              <w:t>M (UNE)</w:t>
            </w:r>
          </w:p>
        </w:tc>
        <w:tc>
          <w:tcPr>
            <w:tcW w:w="3620" w:type="dxa"/>
          </w:tcPr>
          <w:p w14:paraId="73F88B4A" w14:textId="77777777" w:rsidR="00B752E4" w:rsidRPr="00BD6939" w:rsidRDefault="00B752E4">
            <w:pPr>
              <w:pStyle w:val="Heading2"/>
              <w:rPr>
                <w:b w:val="0"/>
                <w:bCs w:val="0"/>
                <w:sz w:val="20"/>
                <w:szCs w:val="20"/>
              </w:rPr>
            </w:pPr>
            <w:r w:rsidRPr="00BD6939">
              <w:rPr>
                <w:b w:val="0"/>
                <w:bCs w:val="0"/>
                <w:sz w:val="20"/>
                <w:szCs w:val="20"/>
              </w:rPr>
              <w:t xml:space="preserve">(Act=N) New install with LSCP in </w:t>
            </w:r>
            <w:smartTag w:uri="urn:schemas-microsoft-com:office:smarttags" w:element="place">
              <w:smartTag w:uri="urn:schemas-microsoft-com:office:smarttags" w:element="State">
                <w:r w:rsidRPr="00BD6939">
                  <w:rPr>
                    <w:b w:val="0"/>
                    <w:bCs w:val="0"/>
                    <w:sz w:val="20"/>
                    <w:szCs w:val="20"/>
                  </w:rPr>
                  <w:t>Tennessee</w:t>
                </w:r>
              </w:smartTag>
            </w:smartTag>
            <w:r w:rsidRPr="00BD6939">
              <w:rPr>
                <w:b w:val="0"/>
                <w:bCs w:val="0"/>
                <w:sz w:val="20"/>
                <w:szCs w:val="20"/>
              </w:rPr>
              <w:t>, features (ESCWT) , blocking codes (BA/BLOCK) – LNA=N</w:t>
            </w:r>
          </w:p>
          <w:p w14:paraId="210480F5" w14:textId="77777777" w:rsidR="00B752E4" w:rsidRPr="00BD6939" w:rsidRDefault="00B752E4">
            <w:pPr>
              <w:pStyle w:val="Footer"/>
              <w:rPr>
                <w:rFonts w:ascii="Arial" w:hAnsi="Arial" w:cs="Arial"/>
                <w:b w:val="0"/>
                <w:bCs w:val="0"/>
                <w:sz w:val="20"/>
                <w:szCs w:val="20"/>
              </w:rPr>
            </w:pPr>
          </w:p>
        </w:tc>
        <w:tc>
          <w:tcPr>
            <w:tcW w:w="2841" w:type="dxa"/>
          </w:tcPr>
          <w:p w14:paraId="44D40035" w14:textId="77777777" w:rsidR="00B752E4" w:rsidRPr="00772427" w:rsidRDefault="00B752E4">
            <w:pPr>
              <w:rPr>
                <w:rFonts w:ascii="Arial" w:hAnsi="Arial" w:cs="Arial"/>
                <w:sz w:val="20"/>
                <w:szCs w:val="20"/>
              </w:rPr>
            </w:pPr>
            <w:r w:rsidRPr="00772427">
              <w:rPr>
                <w:rFonts w:ascii="Arial" w:hAnsi="Arial" w:cs="Arial"/>
                <w:sz w:val="20"/>
                <w:szCs w:val="20"/>
              </w:rPr>
              <w:lastRenderedPageBreak/>
              <w:t>Business / Single</w:t>
            </w:r>
          </w:p>
        </w:tc>
      </w:tr>
      <w:tr w:rsidR="00B752E4" w14:paraId="5EA97E61" w14:textId="77777777">
        <w:tc>
          <w:tcPr>
            <w:tcW w:w="1399" w:type="dxa"/>
          </w:tcPr>
          <w:p w14:paraId="18DD6ABE" w14:textId="77777777" w:rsidR="00B752E4" w:rsidRDefault="00B752E4">
            <w:pPr>
              <w:rPr>
                <w:rFonts w:ascii="Arial" w:hAnsi="Arial" w:cs="Arial"/>
                <w:sz w:val="20"/>
                <w:szCs w:val="20"/>
                <w:lang w:val="fr-FR"/>
              </w:rPr>
            </w:pPr>
            <w:r>
              <w:rPr>
                <w:rFonts w:ascii="Arial" w:hAnsi="Arial" w:cs="Arial"/>
                <w:sz w:val="20"/>
                <w:szCs w:val="20"/>
                <w:lang w:val="fr-FR"/>
              </w:rPr>
              <w:t>M044</w:t>
            </w:r>
          </w:p>
        </w:tc>
        <w:tc>
          <w:tcPr>
            <w:tcW w:w="2310" w:type="dxa"/>
          </w:tcPr>
          <w:p w14:paraId="0154C2CF"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2BC23320" w14:textId="77777777" w:rsidR="00B752E4" w:rsidRPr="00BD6939" w:rsidRDefault="00B752E4">
            <w:pPr>
              <w:pStyle w:val="Heading2"/>
              <w:rPr>
                <w:b w:val="0"/>
                <w:bCs w:val="0"/>
                <w:sz w:val="20"/>
                <w:szCs w:val="20"/>
              </w:rPr>
            </w:pPr>
            <w:r w:rsidRPr="00BD6939">
              <w:rPr>
                <w:b w:val="0"/>
                <w:bCs w:val="0"/>
                <w:sz w:val="20"/>
                <w:szCs w:val="20"/>
              </w:rPr>
              <w:t>* (Act=N) New install of Remote Call Forwarding LNA=N</w:t>
            </w:r>
          </w:p>
          <w:p w14:paraId="543027BE" w14:textId="77777777" w:rsidR="00B752E4" w:rsidRPr="00BD6939" w:rsidRDefault="00B752E4">
            <w:pPr>
              <w:pStyle w:val="Footer"/>
              <w:rPr>
                <w:rFonts w:ascii="Arial" w:hAnsi="Arial" w:cs="Arial"/>
                <w:b w:val="0"/>
                <w:bCs w:val="0"/>
                <w:sz w:val="20"/>
                <w:szCs w:val="20"/>
              </w:rPr>
            </w:pPr>
          </w:p>
        </w:tc>
        <w:tc>
          <w:tcPr>
            <w:tcW w:w="2841" w:type="dxa"/>
          </w:tcPr>
          <w:p w14:paraId="5671968D" w14:textId="77777777" w:rsidR="00B752E4" w:rsidRPr="00772427" w:rsidRDefault="00B752E4">
            <w:pPr>
              <w:rPr>
                <w:rFonts w:ascii="Arial" w:hAnsi="Arial" w:cs="Arial"/>
                <w:sz w:val="20"/>
                <w:szCs w:val="20"/>
              </w:rPr>
            </w:pPr>
            <w:r w:rsidRPr="00772427">
              <w:rPr>
                <w:rFonts w:ascii="Arial" w:hAnsi="Arial" w:cs="Arial"/>
                <w:sz w:val="20"/>
                <w:szCs w:val="20"/>
              </w:rPr>
              <w:t>Residence / Single</w:t>
            </w:r>
          </w:p>
        </w:tc>
      </w:tr>
      <w:tr w:rsidR="00B752E4" w14:paraId="53148FAA" w14:textId="77777777">
        <w:tc>
          <w:tcPr>
            <w:tcW w:w="1399" w:type="dxa"/>
          </w:tcPr>
          <w:p w14:paraId="2762434E" w14:textId="77777777" w:rsidR="00B752E4" w:rsidRDefault="00B752E4">
            <w:pPr>
              <w:rPr>
                <w:rFonts w:ascii="Arial" w:hAnsi="Arial" w:cs="Arial"/>
                <w:sz w:val="20"/>
                <w:szCs w:val="20"/>
                <w:lang w:val="fr-FR"/>
              </w:rPr>
            </w:pPr>
            <w:r>
              <w:rPr>
                <w:rFonts w:ascii="Arial" w:hAnsi="Arial" w:cs="Arial"/>
                <w:sz w:val="20"/>
                <w:szCs w:val="20"/>
                <w:lang w:val="fr-FR"/>
              </w:rPr>
              <w:t>M045</w:t>
            </w:r>
          </w:p>
        </w:tc>
        <w:tc>
          <w:tcPr>
            <w:tcW w:w="2310" w:type="dxa"/>
          </w:tcPr>
          <w:p w14:paraId="7FBCC8AB"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086B5750" w14:textId="77777777" w:rsidR="00B752E4" w:rsidRPr="00BD6939" w:rsidRDefault="00B752E4">
            <w:pPr>
              <w:pStyle w:val="TCtxtTAG"/>
            </w:pPr>
            <w:r w:rsidRPr="00BD6939">
              <w:t>(Act=C) Change to change the line class of service on a remote call fowarding - LNA=C</w:t>
            </w:r>
          </w:p>
          <w:p w14:paraId="19015009" w14:textId="77777777" w:rsidR="00B752E4" w:rsidRPr="00BD6939" w:rsidRDefault="00B752E4">
            <w:pPr>
              <w:pStyle w:val="Footer"/>
              <w:rPr>
                <w:rFonts w:ascii="Arial" w:hAnsi="Arial" w:cs="Arial"/>
                <w:b w:val="0"/>
                <w:bCs w:val="0"/>
                <w:sz w:val="20"/>
                <w:szCs w:val="20"/>
              </w:rPr>
            </w:pPr>
          </w:p>
        </w:tc>
        <w:tc>
          <w:tcPr>
            <w:tcW w:w="2841" w:type="dxa"/>
          </w:tcPr>
          <w:p w14:paraId="6268370B"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6E579215" w14:textId="77777777">
        <w:tc>
          <w:tcPr>
            <w:tcW w:w="1399" w:type="dxa"/>
          </w:tcPr>
          <w:p w14:paraId="56D85176" w14:textId="77777777" w:rsidR="00B752E4" w:rsidRDefault="00B752E4">
            <w:pPr>
              <w:rPr>
                <w:rFonts w:ascii="Arial" w:hAnsi="Arial" w:cs="Arial"/>
                <w:sz w:val="20"/>
                <w:szCs w:val="20"/>
                <w:lang w:val="fr-FR"/>
              </w:rPr>
            </w:pPr>
            <w:r>
              <w:rPr>
                <w:rFonts w:ascii="Arial" w:hAnsi="Arial" w:cs="Arial"/>
                <w:sz w:val="20"/>
                <w:szCs w:val="20"/>
                <w:lang w:val="fr-FR"/>
              </w:rPr>
              <w:t>M046</w:t>
            </w:r>
          </w:p>
        </w:tc>
        <w:tc>
          <w:tcPr>
            <w:tcW w:w="2310" w:type="dxa"/>
          </w:tcPr>
          <w:p w14:paraId="43B9FA80"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50CBEA26" w14:textId="77777777" w:rsidR="00B752E4" w:rsidRPr="00BD6939" w:rsidRDefault="00B752E4">
            <w:pPr>
              <w:pStyle w:val="BodyText3"/>
              <w:rPr>
                <w:b w:val="0"/>
                <w:bCs w:val="0"/>
                <w:sz w:val="20"/>
                <w:szCs w:val="20"/>
              </w:rPr>
            </w:pPr>
            <w:r w:rsidRPr="00BD6939">
              <w:rPr>
                <w:b w:val="0"/>
                <w:bCs w:val="0"/>
                <w:sz w:val="20"/>
                <w:szCs w:val="20"/>
              </w:rPr>
              <w:t>* (Act=T) Transfer (Move) UNE-P service to Central Office as a Remote Call Forwarding service– LNA=T</w:t>
            </w:r>
          </w:p>
          <w:p w14:paraId="39E291FE" w14:textId="77777777" w:rsidR="00B752E4" w:rsidRPr="00BD6939" w:rsidRDefault="00B752E4">
            <w:pPr>
              <w:pStyle w:val="Footer"/>
              <w:rPr>
                <w:rFonts w:ascii="Arial" w:hAnsi="Arial" w:cs="Arial"/>
                <w:b w:val="0"/>
                <w:bCs w:val="0"/>
                <w:sz w:val="20"/>
                <w:szCs w:val="20"/>
              </w:rPr>
            </w:pPr>
          </w:p>
        </w:tc>
        <w:tc>
          <w:tcPr>
            <w:tcW w:w="2841" w:type="dxa"/>
          </w:tcPr>
          <w:p w14:paraId="44077D1D"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4AE184E3" w14:textId="77777777">
        <w:tc>
          <w:tcPr>
            <w:tcW w:w="1399" w:type="dxa"/>
          </w:tcPr>
          <w:p w14:paraId="308C1396" w14:textId="77777777" w:rsidR="00B752E4" w:rsidRDefault="00B752E4">
            <w:pPr>
              <w:rPr>
                <w:rFonts w:ascii="Arial" w:hAnsi="Arial" w:cs="Arial"/>
                <w:sz w:val="20"/>
                <w:szCs w:val="20"/>
                <w:lang w:val="fr-FR"/>
              </w:rPr>
            </w:pPr>
            <w:r>
              <w:rPr>
                <w:rFonts w:ascii="Arial" w:hAnsi="Arial" w:cs="Arial"/>
                <w:sz w:val="20"/>
                <w:szCs w:val="20"/>
                <w:lang w:val="fr-FR"/>
              </w:rPr>
              <w:t>M047</w:t>
            </w:r>
          </w:p>
        </w:tc>
        <w:tc>
          <w:tcPr>
            <w:tcW w:w="2310" w:type="dxa"/>
          </w:tcPr>
          <w:p w14:paraId="08D820F6" w14:textId="77777777" w:rsidR="00B752E4" w:rsidRDefault="007054B6">
            <w:pPr>
              <w:rPr>
                <w:rFonts w:ascii="Arial" w:hAnsi="Arial" w:cs="Arial"/>
                <w:sz w:val="20"/>
                <w:szCs w:val="20"/>
              </w:rPr>
            </w:pPr>
            <w:r>
              <w:rPr>
                <w:rFonts w:ascii="Arial" w:hAnsi="Arial" w:cs="Arial"/>
                <w:sz w:val="20"/>
                <w:szCs w:val="20"/>
                <w:lang w:val="fr-FR"/>
              </w:rPr>
              <w:t>Deleted</w:t>
            </w:r>
          </w:p>
        </w:tc>
        <w:tc>
          <w:tcPr>
            <w:tcW w:w="3620" w:type="dxa"/>
          </w:tcPr>
          <w:p w14:paraId="66752B12" w14:textId="77777777" w:rsidR="00B752E4" w:rsidRPr="00BD6939" w:rsidRDefault="00B752E4">
            <w:pPr>
              <w:pStyle w:val="Footer"/>
              <w:rPr>
                <w:rFonts w:ascii="Arial" w:hAnsi="Arial" w:cs="Arial"/>
                <w:b w:val="0"/>
                <w:bCs w:val="0"/>
                <w:sz w:val="20"/>
                <w:szCs w:val="20"/>
              </w:rPr>
            </w:pPr>
          </w:p>
        </w:tc>
        <w:tc>
          <w:tcPr>
            <w:tcW w:w="2841" w:type="dxa"/>
          </w:tcPr>
          <w:p w14:paraId="38024A19" w14:textId="77777777" w:rsidR="00B752E4" w:rsidRPr="00772427" w:rsidRDefault="00B752E4">
            <w:pPr>
              <w:rPr>
                <w:rFonts w:ascii="Arial" w:hAnsi="Arial" w:cs="Arial"/>
                <w:sz w:val="20"/>
                <w:szCs w:val="20"/>
              </w:rPr>
            </w:pPr>
          </w:p>
        </w:tc>
      </w:tr>
      <w:tr w:rsidR="00B752E4" w14:paraId="5BE8D40B" w14:textId="77777777">
        <w:tc>
          <w:tcPr>
            <w:tcW w:w="1399" w:type="dxa"/>
          </w:tcPr>
          <w:p w14:paraId="48B3D035" w14:textId="77777777" w:rsidR="00B752E4" w:rsidRDefault="00B752E4">
            <w:pPr>
              <w:rPr>
                <w:rFonts w:ascii="Arial" w:hAnsi="Arial" w:cs="Arial"/>
                <w:sz w:val="20"/>
                <w:szCs w:val="20"/>
                <w:lang w:val="fr-FR"/>
              </w:rPr>
            </w:pPr>
            <w:r>
              <w:rPr>
                <w:rFonts w:ascii="Arial" w:hAnsi="Arial" w:cs="Arial"/>
                <w:sz w:val="20"/>
                <w:szCs w:val="20"/>
                <w:lang w:val="fr-FR"/>
              </w:rPr>
              <w:t>M048</w:t>
            </w:r>
          </w:p>
        </w:tc>
        <w:tc>
          <w:tcPr>
            <w:tcW w:w="2310" w:type="dxa"/>
          </w:tcPr>
          <w:p w14:paraId="35474FA1" w14:textId="77777777" w:rsidR="00B752E4" w:rsidRDefault="00B752E4">
            <w:pPr>
              <w:rPr>
                <w:rFonts w:ascii="Arial" w:hAnsi="Arial" w:cs="Arial"/>
                <w:sz w:val="20"/>
                <w:szCs w:val="20"/>
              </w:rPr>
            </w:pPr>
            <w:r>
              <w:rPr>
                <w:rFonts w:ascii="Arial" w:hAnsi="Arial" w:cs="Arial"/>
                <w:sz w:val="20"/>
                <w:szCs w:val="20"/>
              </w:rPr>
              <w:t>Deleted</w:t>
            </w:r>
          </w:p>
        </w:tc>
        <w:tc>
          <w:tcPr>
            <w:tcW w:w="3620" w:type="dxa"/>
          </w:tcPr>
          <w:p w14:paraId="0BC6AD2E" w14:textId="77777777" w:rsidR="00B752E4" w:rsidRPr="00BD6939" w:rsidRDefault="00B752E4">
            <w:pPr>
              <w:pStyle w:val="Footer"/>
              <w:rPr>
                <w:rFonts w:ascii="Arial" w:hAnsi="Arial" w:cs="Arial"/>
                <w:b w:val="0"/>
                <w:bCs w:val="0"/>
                <w:sz w:val="20"/>
                <w:szCs w:val="20"/>
              </w:rPr>
            </w:pPr>
          </w:p>
        </w:tc>
        <w:tc>
          <w:tcPr>
            <w:tcW w:w="2841" w:type="dxa"/>
          </w:tcPr>
          <w:p w14:paraId="5FEE8172" w14:textId="77777777" w:rsidR="00B752E4" w:rsidRPr="00772427" w:rsidRDefault="00B752E4">
            <w:pPr>
              <w:rPr>
                <w:rFonts w:ascii="Arial" w:hAnsi="Arial" w:cs="Arial"/>
                <w:sz w:val="20"/>
                <w:szCs w:val="20"/>
              </w:rPr>
            </w:pPr>
          </w:p>
        </w:tc>
      </w:tr>
      <w:tr w:rsidR="00B752E4" w14:paraId="35B6DAA8" w14:textId="77777777">
        <w:tc>
          <w:tcPr>
            <w:tcW w:w="1399" w:type="dxa"/>
          </w:tcPr>
          <w:p w14:paraId="0E1B9DD7" w14:textId="77777777" w:rsidR="00B752E4" w:rsidRDefault="00B752E4">
            <w:pPr>
              <w:rPr>
                <w:rFonts w:ascii="Arial" w:hAnsi="Arial" w:cs="Arial"/>
                <w:sz w:val="20"/>
                <w:szCs w:val="20"/>
                <w:lang w:val="fr-FR"/>
              </w:rPr>
            </w:pPr>
            <w:r>
              <w:rPr>
                <w:rFonts w:ascii="Arial" w:hAnsi="Arial" w:cs="Arial"/>
                <w:sz w:val="20"/>
                <w:szCs w:val="20"/>
                <w:lang w:val="fr-FR"/>
              </w:rPr>
              <w:t>M049</w:t>
            </w:r>
          </w:p>
        </w:tc>
        <w:tc>
          <w:tcPr>
            <w:tcW w:w="2310" w:type="dxa"/>
          </w:tcPr>
          <w:p w14:paraId="5482ED89"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3DDF95F5" w14:textId="77777777" w:rsidR="00B752E4" w:rsidRPr="00BD6939" w:rsidRDefault="00B752E4">
            <w:pPr>
              <w:pStyle w:val="TCtxtTAG"/>
            </w:pPr>
            <w:r w:rsidRPr="00BD6939">
              <w:t>*(Act=V) Conversion of Remote Call Forwarding  and add an additional path; LNA=V;  Retain listings as-is (ELT=A)</w:t>
            </w:r>
          </w:p>
          <w:p w14:paraId="4588B524" w14:textId="77777777" w:rsidR="00B752E4" w:rsidRPr="00BD6939" w:rsidRDefault="00B752E4">
            <w:pPr>
              <w:pStyle w:val="Footer"/>
              <w:rPr>
                <w:rFonts w:ascii="Arial" w:hAnsi="Arial" w:cs="Arial"/>
                <w:b w:val="0"/>
                <w:bCs w:val="0"/>
                <w:sz w:val="20"/>
                <w:szCs w:val="20"/>
              </w:rPr>
            </w:pPr>
          </w:p>
        </w:tc>
        <w:tc>
          <w:tcPr>
            <w:tcW w:w="2841" w:type="dxa"/>
          </w:tcPr>
          <w:p w14:paraId="2899F774"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07AD3028" w14:textId="77777777">
        <w:tc>
          <w:tcPr>
            <w:tcW w:w="1399" w:type="dxa"/>
          </w:tcPr>
          <w:p w14:paraId="42EF3DBE" w14:textId="77777777" w:rsidR="00B752E4" w:rsidRDefault="00B752E4">
            <w:pPr>
              <w:rPr>
                <w:rFonts w:ascii="Arial" w:hAnsi="Arial" w:cs="Arial"/>
                <w:sz w:val="20"/>
                <w:szCs w:val="20"/>
                <w:lang w:val="fr-FR"/>
              </w:rPr>
            </w:pPr>
            <w:r>
              <w:rPr>
                <w:rFonts w:ascii="Arial" w:hAnsi="Arial" w:cs="Arial"/>
                <w:sz w:val="20"/>
                <w:szCs w:val="20"/>
                <w:lang w:val="fr-FR"/>
              </w:rPr>
              <w:t>M050</w:t>
            </w:r>
          </w:p>
        </w:tc>
        <w:tc>
          <w:tcPr>
            <w:tcW w:w="2310" w:type="dxa"/>
          </w:tcPr>
          <w:p w14:paraId="6F206C46"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49E6B9DB" w14:textId="77777777" w:rsidR="00B752E4" w:rsidRPr="00BD6939" w:rsidRDefault="00B752E4">
            <w:pPr>
              <w:pStyle w:val="TCtxtTAG"/>
            </w:pPr>
            <w:r w:rsidRPr="00BD6939">
              <w:t>*(Act=C) Change Class of Service from residence to business and  add a line with features– LNA=N; Also, change listing (LACT O &amp; I).</w:t>
            </w:r>
          </w:p>
          <w:p w14:paraId="3374ED49" w14:textId="77777777" w:rsidR="00B752E4" w:rsidRPr="00BD6939" w:rsidRDefault="00B752E4">
            <w:pPr>
              <w:pStyle w:val="Footer"/>
              <w:rPr>
                <w:rFonts w:ascii="Arial" w:hAnsi="Arial" w:cs="Arial"/>
                <w:b w:val="0"/>
                <w:bCs w:val="0"/>
                <w:sz w:val="20"/>
                <w:szCs w:val="20"/>
              </w:rPr>
            </w:pPr>
          </w:p>
        </w:tc>
        <w:tc>
          <w:tcPr>
            <w:tcW w:w="2841" w:type="dxa"/>
          </w:tcPr>
          <w:p w14:paraId="27BFE47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004F2D96" w14:textId="77777777">
        <w:tc>
          <w:tcPr>
            <w:tcW w:w="1399" w:type="dxa"/>
          </w:tcPr>
          <w:p w14:paraId="1A1D3079" w14:textId="77777777" w:rsidR="00B752E4" w:rsidRDefault="00B752E4">
            <w:pPr>
              <w:rPr>
                <w:rFonts w:ascii="Arial" w:hAnsi="Arial" w:cs="Arial"/>
                <w:sz w:val="20"/>
                <w:szCs w:val="20"/>
                <w:lang w:val="fr-FR"/>
              </w:rPr>
            </w:pPr>
            <w:r>
              <w:rPr>
                <w:rFonts w:ascii="Arial" w:hAnsi="Arial" w:cs="Arial"/>
                <w:sz w:val="20"/>
                <w:szCs w:val="20"/>
                <w:lang w:val="fr-FR"/>
              </w:rPr>
              <w:t>M051</w:t>
            </w:r>
          </w:p>
        </w:tc>
        <w:tc>
          <w:tcPr>
            <w:tcW w:w="2310" w:type="dxa"/>
          </w:tcPr>
          <w:p w14:paraId="6CD93F70"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65638F57" w14:textId="77777777" w:rsidR="00B752E4" w:rsidRPr="00FB5077" w:rsidRDefault="00B752E4">
            <w:pPr>
              <w:pStyle w:val="Heading3"/>
              <w:rPr>
                <w:rFonts w:cs="Arial"/>
                <w:b w:val="0"/>
                <w:bCs w:val="0"/>
                <w:i w:val="0"/>
                <w:iCs w:val="0"/>
                <w:sz w:val="20"/>
                <w:szCs w:val="20"/>
                <w:lang w:val="en-US" w:eastAsia="en-US"/>
              </w:rPr>
            </w:pPr>
            <w:r w:rsidRPr="00FB5077">
              <w:rPr>
                <w:rFonts w:cs="Arial"/>
                <w:b w:val="0"/>
                <w:bCs w:val="0"/>
                <w:i w:val="0"/>
                <w:iCs w:val="0"/>
                <w:sz w:val="20"/>
                <w:szCs w:val="20"/>
                <w:lang w:val="en-US" w:eastAsia="en-US"/>
              </w:rPr>
              <w:t>*(Act=C) Change Basic Class of Service from Business to Residence and change the main telephone number.  Add a 3rd line with features and remove feature from 2</w:t>
            </w:r>
            <w:r w:rsidRPr="00FB5077">
              <w:rPr>
                <w:rFonts w:cs="Arial"/>
                <w:b w:val="0"/>
                <w:bCs w:val="0"/>
                <w:i w:val="0"/>
                <w:iCs w:val="0"/>
                <w:sz w:val="20"/>
                <w:szCs w:val="20"/>
                <w:vertAlign w:val="superscript"/>
                <w:lang w:val="en-US" w:eastAsia="en-US"/>
              </w:rPr>
              <w:t>nd</w:t>
            </w:r>
            <w:r w:rsidRPr="00FB5077">
              <w:rPr>
                <w:rFonts w:cs="Arial"/>
                <w:b w:val="0"/>
                <w:bCs w:val="0"/>
                <w:i w:val="0"/>
                <w:iCs w:val="0"/>
                <w:sz w:val="20"/>
                <w:szCs w:val="20"/>
                <w:lang w:val="en-US" w:eastAsia="en-US"/>
              </w:rPr>
              <w:t xml:space="preserve"> line.  LNA-D/X</w:t>
            </w:r>
          </w:p>
          <w:p w14:paraId="377EECEC" w14:textId="77777777" w:rsidR="00B752E4" w:rsidRPr="00BD6939" w:rsidRDefault="00B752E4">
            <w:pPr>
              <w:pStyle w:val="Footer"/>
              <w:rPr>
                <w:rFonts w:ascii="Arial" w:hAnsi="Arial" w:cs="Arial"/>
                <w:b w:val="0"/>
                <w:bCs w:val="0"/>
                <w:sz w:val="20"/>
                <w:szCs w:val="20"/>
              </w:rPr>
            </w:pPr>
          </w:p>
        </w:tc>
        <w:tc>
          <w:tcPr>
            <w:tcW w:w="2841" w:type="dxa"/>
          </w:tcPr>
          <w:p w14:paraId="1B53FE4A" w14:textId="77777777" w:rsidR="00B752E4" w:rsidRPr="00772427" w:rsidRDefault="00B752E4">
            <w:pPr>
              <w:rPr>
                <w:rFonts w:ascii="Arial" w:hAnsi="Arial" w:cs="Arial"/>
                <w:sz w:val="20"/>
                <w:szCs w:val="20"/>
              </w:rPr>
            </w:pPr>
            <w:r w:rsidRPr="00772427">
              <w:rPr>
                <w:rFonts w:ascii="Arial" w:hAnsi="Arial" w:cs="Arial"/>
                <w:sz w:val="20"/>
                <w:szCs w:val="20"/>
              </w:rPr>
              <w:t>Residence / Multi-line</w:t>
            </w:r>
          </w:p>
        </w:tc>
      </w:tr>
      <w:tr w:rsidR="00B752E4" w14:paraId="2D10DE5D" w14:textId="77777777">
        <w:tc>
          <w:tcPr>
            <w:tcW w:w="1399" w:type="dxa"/>
          </w:tcPr>
          <w:p w14:paraId="789478A7" w14:textId="77777777" w:rsidR="00B752E4" w:rsidRDefault="00B752E4">
            <w:pPr>
              <w:rPr>
                <w:rFonts w:ascii="Arial" w:hAnsi="Arial" w:cs="Arial"/>
                <w:sz w:val="20"/>
                <w:szCs w:val="20"/>
                <w:lang w:val="fr-FR"/>
              </w:rPr>
            </w:pPr>
            <w:r>
              <w:rPr>
                <w:rFonts w:ascii="Arial" w:hAnsi="Arial" w:cs="Arial"/>
                <w:sz w:val="20"/>
                <w:szCs w:val="20"/>
                <w:lang w:val="fr-FR"/>
              </w:rPr>
              <w:t>M052</w:t>
            </w:r>
          </w:p>
        </w:tc>
        <w:tc>
          <w:tcPr>
            <w:tcW w:w="2310" w:type="dxa"/>
          </w:tcPr>
          <w:p w14:paraId="72E5A277"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6E96AAEF" w14:textId="77777777" w:rsidR="00B752E4" w:rsidRPr="00BD6939" w:rsidRDefault="00B752E4">
            <w:pPr>
              <w:pStyle w:val="TCtxtTAG"/>
            </w:pPr>
            <w:r w:rsidRPr="00BD6939">
              <w:t xml:space="preserve"> *( Act=V) Conversion and changing from residence to business, adding features on multiple existing lines—LNA=V; MI=C  (ELT=C)</w:t>
            </w:r>
          </w:p>
          <w:p w14:paraId="25288ED5" w14:textId="77777777" w:rsidR="00B752E4" w:rsidRPr="00BD6939" w:rsidRDefault="00B752E4">
            <w:pPr>
              <w:pStyle w:val="Footer"/>
              <w:rPr>
                <w:rFonts w:ascii="Arial" w:hAnsi="Arial" w:cs="Arial"/>
                <w:b w:val="0"/>
                <w:bCs w:val="0"/>
                <w:sz w:val="20"/>
                <w:szCs w:val="20"/>
              </w:rPr>
            </w:pPr>
          </w:p>
        </w:tc>
        <w:tc>
          <w:tcPr>
            <w:tcW w:w="2841" w:type="dxa"/>
          </w:tcPr>
          <w:p w14:paraId="1FFC4C89"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5CF4BCF" w14:textId="77777777">
        <w:tc>
          <w:tcPr>
            <w:tcW w:w="1399" w:type="dxa"/>
          </w:tcPr>
          <w:p w14:paraId="7B2F7145" w14:textId="77777777" w:rsidR="00B752E4" w:rsidRDefault="00B752E4">
            <w:pPr>
              <w:rPr>
                <w:rFonts w:ascii="Arial" w:hAnsi="Arial" w:cs="Arial"/>
                <w:sz w:val="20"/>
                <w:szCs w:val="20"/>
                <w:lang w:val="fr-FR"/>
              </w:rPr>
            </w:pPr>
            <w:r>
              <w:rPr>
                <w:rFonts w:ascii="Arial" w:hAnsi="Arial" w:cs="Arial"/>
                <w:sz w:val="20"/>
                <w:szCs w:val="20"/>
                <w:lang w:val="fr-FR"/>
              </w:rPr>
              <w:t>M053</w:t>
            </w:r>
          </w:p>
        </w:tc>
        <w:tc>
          <w:tcPr>
            <w:tcW w:w="2310" w:type="dxa"/>
          </w:tcPr>
          <w:p w14:paraId="66195BF3"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75E96B17" w14:textId="77777777" w:rsidR="00B752E4" w:rsidRPr="00BD6939" w:rsidRDefault="00B752E4">
            <w:pPr>
              <w:pStyle w:val="TCtxtTAG"/>
            </w:pPr>
            <w:r w:rsidRPr="00BD6939">
              <w:t>* ( Act=V) Conversion and changing from business to residence, adding features—LNA=V; MI=C  (ELT=C)</w:t>
            </w:r>
          </w:p>
          <w:p w14:paraId="16BE4E30" w14:textId="77777777" w:rsidR="00B752E4" w:rsidRPr="00BD6939" w:rsidRDefault="00B752E4">
            <w:pPr>
              <w:pStyle w:val="Footer"/>
              <w:rPr>
                <w:rFonts w:ascii="Arial" w:hAnsi="Arial" w:cs="Arial"/>
                <w:b w:val="0"/>
                <w:bCs w:val="0"/>
                <w:sz w:val="20"/>
                <w:szCs w:val="20"/>
              </w:rPr>
            </w:pPr>
          </w:p>
        </w:tc>
        <w:tc>
          <w:tcPr>
            <w:tcW w:w="2841" w:type="dxa"/>
          </w:tcPr>
          <w:p w14:paraId="1DCA5298" w14:textId="77777777" w:rsidR="00B752E4" w:rsidRPr="00772427" w:rsidRDefault="00B752E4">
            <w:pPr>
              <w:rPr>
                <w:rFonts w:ascii="Arial" w:hAnsi="Arial" w:cs="Arial"/>
                <w:sz w:val="20"/>
                <w:szCs w:val="20"/>
              </w:rPr>
            </w:pPr>
            <w:r w:rsidRPr="00772427">
              <w:rPr>
                <w:rFonts w:ascii="Arial" w:hAnsi="Arial" w:cs="Arial"/>
                <w:sz w:val="20"/>
                <w:szCs w:val="20"/>
              </w:rPr>
              <w:t>Residence / Single</w:t>
            </w:r>
          </w:p>
        </w:tc>
      </w:tr>
      <w:tr w:rsidR="00B752E4" w14:paraId="5421FBF8" w14:textId="77777777">
        <w:tc>
          <w:tcPr>
            <w:tcW w:w="1399" w:type="dxa"/>
          </w:tcPr>
          <w:p w14:paraId="2C9C460D" w14:textId="77777777" w:rsidR="00B752E4" w:rsidRDefault="00B752E4">
            <w:pPr>
              <w:rPr>
                <w:rFonts w:ascii="Arial" w:hAnsi="Arial" w:cs="Arial"/>
                <w:sz w:val="20"/>
                <w:szCs w:val="20"/>
                <w:lang w:val="fr-FR"/>
              </w:rPr>
            </w:pPr>
            <w:r>
              <w:rPr>
                <w:rFonts w:ascii="Arial" w:hAnsi="Arial" w:cs="Arial"/>
                <w:sz w:val="20"/>
                <w:szCs w:val="20"/>
                <w:lang w:val="fr-FR"/>
              </w:rPr>
              <w:t>M054</w:t>
            </w:r>
          </w:p>
        </w:tc>
        <w:tc>
          <w:tcPr>
            <w:tcW w:w="2310" w:type="dxa"/>
          </w:tcPr>
          <w:p w14:paraId="02383253"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40EF4636" w14:textId="77777777" w:rsidR="00B752E4" w:rsidRPr="00BD6939" w:rsidRDefault="00B752E4">
            <w:pPr>
              <w:pStyle w:val="TCtxtTAG"/>
            </w:pPr>
            <w:r w:rsidRPr="00BD6939">
              <w:t xml:space="preserve"> (Act=C) Change to remove LSCP and add ESM – LNA=C</w:t>
            </w:r>
          </w:p>
          <w:p w14:paraId="366557F7" w14:textId="77777777" w:rsidR="00B752E4" w:rsidRPr="00BD6939" w:rsidRDefault="00B752E4">
            <w:pPr>
              <w:pStyle w:val="TCtxtTAG"/>
            </w:pPr>
          </w:p>
        </w:tc>
        <w:tc>
          <w:tcPr>
            <w:tcW w:w="2841" w:type="dxa"/>
          </w:tcPr>
          <w:p w14:paraId="68EC811C" w14:textId="77777777" w:rsidR="00B752E4" w:rsidRPr="00772427" w:rsidRDefault="00B752E4">
            <w:pPr>
              <w:rPr>
                <w:rFonts w:ascii="Arial" w:hAnsi="Arial" w:cs="Arial"/>
                <w:sz w:val="20"/>
                <w:szCs w:val="20"/>
              </w:rPr>
            </w:pPr>
            <w:r w:rsidRPr="00772427">
              <w:rPr>
                <w:rFonts w:ascii="Arial" w:hAnsi="Arial" w:cs="Arial"/>
                <w:sz w:val="20"/>
                <w:szCs w:val="20"/>
              </w:rPr>
              <w:t>Residence / Single</w:t>
            </w:r>
          </w:p>
        </w:tc>
      </w:tr>
      <w:tr w:rsidR="00B752E4" w14:paraId="57F9001C" w14:textId="77777777">
        <w:tc>
          <w:tcPr>
            <w:tcW w:w="1399" w:type="dxa"/>
          </w:tcPr>
          <w:p w14:paraId="36CC290B" w14:textId="77777777" w:rsidR="00B752E4" w:rsidRDefault="00B752E4">
            <w:pPr>
              <w:rPr>
                <w:rFonts w:ascii="Arial" w:hAnsi="Arial" w:cs="Arial"/>
                <w:sz w:val="20"/>
                <w:szCs w:val="20"/>
                <w:lang w:val="fr-FR"/>
              </w:rPr>
            </w:pPr>
            <w:r>
              <w:rPr>
                <w:rFonts w:ascii="Arial" w:hAnsi="Arial" w:cs="Arial"/>
                <w:sz w:val="20"/>
                <w:szCs w:val="20"/>
                <w:lang w:val="fr-FR"/>
              </w:rPr>
              <w:t>M055</w:t>
            </w:r>
          </w:p>
        </w:tc>
        <w:tc>
          <w:tcPr>
            <w:tcW w:w="2310" w:type="dxa"/>
          </w:tcPr>
          <w:p w14:paraId="514F5D91"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6CC563F5" w14:textId="77777777" w:rsidR="00B752E4" w:rsidRPr="00BD6939" w:rsidRDefault="00B752E4">
            <w:pPr>
              <w:pStyle w:val="TCtxtTAG"/>
            </w:pPr>
            <w:r w:rsidRPr="00BD6939">
              <w:t>(ACT=V) Conversion adding features on multiple existing lines with toll denied – LNA=V</w:t>
            </w:r>
          </w:p>
        </w:tc>
        <w:tc>
          <w:tcPr>
            <w:tcW w:w="2841" w:type="dxa"/>
          </w:tcPr>
          <w:p w14:paraId="6B989780" w14:textId="77777777" w:rsidR="00B752E4" w:rsidRPr="00772427" w:rsidRDefault="00B752E4">
            <w:pPr>
              <w:rPr>
                <w:rFonts w:ascii="Arial" w:hAnsi="Arial" w:cs="Arial"/>
                <w:sz w:val="20"/>
                <w:szCs w:val="20"/>
              </w:rPr>
            </w:pPr>
            <w:r w:rsidRPr="00772427">
              <w:rPr>
                <w:rFonts w:ascii="Arial" w:hAnsi="Arial" w:cs="Arial"/>
                <w:sz w:val="20"/>
                <w:szCs w:val="20"/>
              </w:rPr>
              <w:t>Business/ Multi-line</w:t>
            </w:r>
          </w:p>
        </w:tc>
      </w:tr>
      <w:tr w:rsidR="00B752E4" w14:paraId="51E183FD" w14:textId="77777777">
        <w:tc>
          <w:tcPr>
            <w:tcW w:w="1399" w:type="dxa"/>
          </w:tcPr>
          <w:p w14:paraId="068620B2" w14:textId="77777777" w:rsidR="00B752E4" w:rsidRDefault="00B752E4">
            <w:pPr>
              <w:rPr>
                <w:rFonts w:ascii="Arial" w:hAnsi="Arial" w:cs="Arial"/>
                <w:sz w:val="20"/>
                <w:szCs w:val="20"/>
                <w:lang w:val="fr-FR"/>
              </w:rPr>
            </w:pPr>
            <w:r>
              <w:rPr>
                <w:rFonts w:ascii="Arial" w:hAnsi="Arial" w:cs="Arial"/>
                <w:sz w:val="20"/>
                <w:szCs w:val="20"/>
                <w:lang w:val="fr-FR"/>
              </w:rPr>
              <w:t>M056</w:t>
            </w:r>
          </w:p>
        </w:tc>
        <w:tc>
          <w:tcPr>
            <w:tcW w:w="2310" w:type="dxa"/>
          </w:tcPr>
          <w:p w14:paraId="62A0FD11"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55195C0D" w14:textId="77777777" w:rsidR="00B752E4" w:rsidRPr="00BD6939" w:rsidRDefault="00B752E4">
            <w:pPr>
              <w:pStyle w:val="TCtxtTAG"/>
            </w:pPr>
            <w:r w:rsidRPr="00BD6939">
              <w:t>*(ACT=W) Conversion of line with tolls denied</w:t>
            </w:r>
          </w:p>
        </w:tc>
        <w:tc>
          <w:tcPr>
            <w:tcW w:w="2841" w:type="dxa"/>
          </w:tcPr>
          <w:p w14:paraId="48ED479F" w14:textId="77777777" w:rsidR="00B752E4" w:rsidRPr="00772427" w:rsidRDefault="00B752E4">
            <w:pPr>
              <w:rPr>
                <w:rFonts w:ascii="Arial" w:hAnsi="Arial" w:cs="Arial"/>
                <w:sz w:val="20"/>
                <w:szCs w:val="20"/>
              </w:rPr>
            </w:pPr>
            <w:r w:rsidRPr="00772427">
              <w:rPr>
                <w:rFonts w:ascii="Arial" w:hAnsi="Arial" w:cs="Arial"/>
                <w:sz w:val="20"/>
                <w:szCs w:val="20"/>
              </w:rPr>
              <w:t>Residence/ Single</w:t>
            </w:r>
          </w:p>
        </w:tc>
      </w:tr>
      <w:tr w:rsidR="00B752E4" w14:paraId="4F0D6D5A" w14:textId="77777777">
        <w:tc>
          <w:tcPr>
            <w:tcW w:w="1399" w:type="dxa"/>
          </w:tcPr>
          <w:p w14:paraId="539169F5" w14:textId="77777777" w:rsidR="00B752E4" w:rsidRDefault="00B752E4">
            <w:pPr>
              <w:rPr>
                <w:rFonts w:ascii="Arial" w:hAnsi="Arial" w:cs="Arial"/>
                <w:sz w:val="20"/>
                <w:szCs w:val="20"/>
                <w:lang w:val="fr-FR"/>
              </w:rPr>
            </w:pPr>
            <w:r>
              <w:rPr>
                <w:rFonts w:ascii="Arial" w:hAnsi="Arial" w:cs="Arial"/>
                <w:sz w:val="20"/>
                <w:szCs w:val="20"/>
                <w:lang w:val="fr-FR"/>
              </w:rPr>
              <w:t>M057.01</w:t>
            </w:r>
          </w:p>
        </w:tc>
        <w:tc>
          <w:tcPr>
            <w:tcW w:w="2310" w:type="dxa"/>
          </w:tcPr>
          <w:p w14:paraId="0C9ACF2C"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2A0A856E" w14:textId="77777777" w:rsidR="00B752E4" w:rsidRPr="00BD6939" w:rsidRDefault="00B752E4">
            <w:pPr>
              <w:pStyle w:val="TCtxtTAG"/>
            </w:pPr>
            <w:r w:rsidRPr="00BD6939">
              <w:t>(Act=T) Transfer (move) service with RPON.</w:t>
            </w:r>
          </w:p>
        </w:tc>
        <w:tc>
          <w:tcPr>
            <w:tcW w:w="2841" w:type="dxa"/>
          </w:tcPr>
          <w:p w14:paraId="70AD9A82" w14:textId="77777777" w:rsidR="00B752E4" w:rsidRPr="00772427" w:rsidRDefault="00B752E4">
            <w:pPr>
              <w:rPr>
                <w:rFonts w:ascii="Arial" w:hAnsi="Arial" w:cs="Arial"/>
                <w:sz w:val="20"/>
                <w:szCs w:val="20"/>
              </w:rPr>
            </w:pPr>
            <w:r w:rsidRPr="00772427">
              <w:rPr>
                <w:rFonts w:ascii="Arial" w:hAnsi="Arial" w:cs="Arial"/>
                <w:sz w:val="20"/>
                <w:szCs w:val="20"/>
              </w:rPr>
              <w:t>Residence/ Single</w:t>
            </w:r>
          </w:p>
        </w:tc>
      </w:tr>
      <w:tr w:rsidR="00B752E4" w14:paraId="7CC677AB" w14:textId="77777777">
        <w:tc>
          <w:tcPr>
            <w:tcW w:w="1399" w:type="dxa"/>
          </w:tcPr>
          <w:p w14:paraId="512906E9" w14:textId="77777777" w:rsidR="00B752E4" w:rsidRDefault="00B752E4">
            <w:pPr>
              <w:rPr>
                <w:rFonts w:ascii="Arial" w:hAnsi="Arial" w:cs="Arial"/>
                <w:sz w:val="20"/>
                <w:szCs w:val="20"/>
                <w:lang w:val="fr-FR"/>
              </w:rPr>
            </w:pPr>
            <w:r>
              <w:rPr>
                <w:rFonts w:ascii="Arial" w:hAnsi="Arial" w:cs="Arial"/>
                <w:sz w:val="20"/>
                <w:szCs w:val="20"/>
                <w:lang w:val="fr-FR"/>
              </w:rPr>
              <w:t>M057.02</w:t>
            </w:r>
          </w:p>
        </w:tc>
        <w:tc>
          <w:tcPr>
            <w:tcW w:w="2310" w:type="dxa"/>
          </w:tcPr>
          <w:p w14:paraId="2DFB0418"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11D8D255" w14:textId="77777777" w:rsidR="00B752E4" w:rsidRPr="00BD6939" w:rsidRDefault="00B752E4">
            <w:pPr>
              <w:pStyle w:val="TCtxtTAG"/>
            </w:pPr>
            <w:r w:rsidRPr="00BD6939">
              <w:t xml:space="preserve">(Act=T) Transfer (move) service with </w:t>
            </w:r>
            <w:r w:rsidRPr="00BD6939">
              <w:lastRenderedPageBreak/>
              <w:t>RPON.</w:t>
            </w:r>
          </w:p>
        </w:tc>
        <w:tc>
          <w:tcPr>
            <w:tcW w:w="2841" w:type="dxa"/>
          </w:tcPr>
          <w:p w14:paraId="4609B08A" w14:textId="77777777" w:rsidR="00B752E4" w:rsidRPr="00772427" w:rsidRDefault="00B752E4">
            <w:pPr>
              <w:rPr>
                <w:rFonts w:ascii="Arial" w:hAnsi="Arial" w:cs="Arial"/>
                <w:sz w:val="20"/>
                <w:szCs w:val="20"/>
              </w:rPr>
            </w:pPr>
            <w:r w:rsidRPr="00772427">
              <w:rPr>
                <w:rFonts w:ascii="Arial" w:hAnsi="Arial" w:cs="Arial"/>
                <w:sz w:val="20"/>
                <w:szCs w:val="20"/>
              </w:rPr>
              <w:lastRenderedPageBreak/>
              <w:t>Residence/ Single</w:t>
            </w:r>
          </w:p>
        </w:tc>
      </w:tr>
      <w:tr w:rsidR="00B752E4" w14:paraId="4A77370C" w14:textId="77777777">
        <w:tc>
          <w:tcPr>
            <w:tcW w:w="1399" w:type="dxa"/>
          </w:tcPr>
          <w:p w14:paraId="64E9DDA5" w14:textId="77777777" w:rsidR="00B752E4" w:rsidRDefault="00B752E4">
            <w:pPr>
              <w:rPr>
                <w:rFonts w:ascii="Arial" w:hAnsi="Arial" w:cs="Arial"/>
                <w:sz w:val="20"/>
                <w:szCs w:val="20"/>
                <w:lang w:val="fr-FR"/>
              </w:rPr>
            </w:pPr>
            <w:r>
              <w:rPr>
                <w:rFonts w:ascii="Arial" w:hAnsi="Arial" w:cs="Arial"/>
                <w:sz w:val="20"/>
                <w:szCs w:val="20"/>
                <w:lang w:val="fr-FR"/>
              </w:rPr>
              <w:t>M058</w:t>
            </w:r>
          </w:p>
        </w:tc>
        <w:tc>
          <w:tcPr>
            <w:tcW w:w="2310" w:type="dxa"/>
          </w:tcPr>
          <w:p w14:paraId="7AE8ECF6"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54D79A65" w14:textId="77777777" w:rsidR="00B752E4" w:rsidRPr="00BD6939" w:rsidRDefault="00B752E4">
            <w:pPr>
              <w:pStyle w:val="TCtxtTAG"/>
            </w:pPr>
            <w:r w:rsidRPr="00BD6939">
              <w:t>*(Act=V) Partial migration to an existing account and changing the main telephone number to an existing number on the account—LNA=V; MI=B</w:t>
            </w:r>
          </w:p>
        </w:tc>
        <w:tc>
          <w:tcPr>
            <w:tcW w:w="2841" w:type="dxa"/>
          </w:tcPr>
          <w:p w14:paraId="6E4AE670"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401B7195" w14:textId="77777777">
        <w:tc>
          <w:tcPr>
            <w:tcW w:w="1399" w:type="dxa"/>
          </w:tcPr>
          <w:p w14:paraId="5A87919D" w14:textId="77777777" w:rsidR="00B752E4" w:rsidRDefault="00B752E4">
            <w:pPr>
              <w:rPr>
                <w:rFonts w:ascii="Arial" w:hAnsi="Arial" w:cs="Arial"/>
                <w:sz w:val="20"/>
                <w:szCs w:val="20"/>
                <w:lang w:val="fr-FR"/>
              </w:rPr>
            </w:pPr>
            <w:r>
              <w:rPr>
                <w:rFonts w:ascii="Arial" w:hAnsi="Arial" w:cs="Arial"/>
                <w:sz w:val="20"/>
                <w:szCs w:val="20"/>
                <w:lang w:val="fr-FR"/>
              </w:rPr>
              <w:t>M059</w:t>
            </w:r>
          </w:p>
        </w:tc>
        <w:tc>
          <w:tcPr>
            <w:tcW w:w="2310" w:type="dxa"/>
          </w:tcPr>
          <w:p w14:paraId="1DEA0E1A"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372BBBA9" w14:textId="77777777" w:rsidR="00B752E4" w:rsidRPr="00BD6939" w:rsidRDefault="00B752E4">
            <w:pPr>
              <w:pStyle w:val="TCtxtTAG"/>
            </w:pPr>
            <w:r w:rsidRPr="00BD6939">
              <w:t>(Act=V) Partial migration to an existing account and changing the main telephone number to a new telephone number being added to the account.  LNA=V/N; MI=B</w:t>
            </w:r>
          </w:p>
        </w:tc>
        <w:tc>
          <w:tcPr>
            <w:tcW w:w="2841" w:type="dxa"/>
          </w:tcPr>
          <w:p w14:paraId="23CB0F6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642F9995" w14:textId="77777777">
        <w:tc>
          <w:tcPr>
            <w:tcW w:w="1399" w:type="dxa"/>
          </w:tcPr>
          <w:p w14:paraId="77E148AD" w14:textId="77777777" w:rsidR="00B752E4" w:rsidRDefault="00B752E4">
            <w:pPr>
              <w:rPr>
                <w:rFonts w:ascii="Arial" w:hAnsi="Arial" w:cs="Arial"/>
                <w:sz w:val="20"/>
                <w:szCs w:val="20"/>
                <w:lang w:val="fr-FR"/>
              </w:rPr>
            </w:pPr>
            <w:r>
              <w:rPr>
                <w:rFonts w:ascii="Arial" w:hAnsi="Arial" w:cs="Arial"/>
                <w:sz w:val="20"/>
                <w:szCs w:val="20"/>
                <w:lang w:val="fr-FR"/>
              </w:rPr>
              <w:t>M060</w:t>
            </w:r>
          </w:p>
        </w:tc>
        <w:tc>
          <w:tcPr>
            <w:tcW w:w="2310" w:type="dxa"/>
          </w:tcPr>
          <w:p w14:paraId="18AE161A" w14:textId="77777777" w:rsidR="00B752E4" w:rsidRDefault="00B752E4">
            <w:r>
              <w:rPr>
                <w:rFonts w:ascii="Arial" w:hAnsi="Arial" w:cs="Arial"/>
                <w:sz w:val="20"/>
                <w:szCs w:val="20"/>
                <w:lang w:val="fr-FR"/>
              </w:rPr>
              <w:t>M (UNE)</w:t>
            </w:r>
          </w:p>
        </w:tc>
        <w:tc>
          <w:tcPr>
            <w:tcW w:w="3620" w:type="dxa"/>
          </w:tcPr>
          <w:p w14:paraId="6992A3A8" w14:textId="77777777" w:rsidR="00B752E4" w:rsidRPr="00BD6939" w:rsidRDefault="00B752E4">
            <w:pPr>
              <w:pStyle w:val="TCtxtTAG"/>
            </w:pPr>
            <w:r w:rsidRPr="00BD6939">
              <w:t>*(Act=V) Partial Migration taking the main telephone number to a new account.  LNA=V; MI=A</w:t>
            </w:r>
          </w:p>
        </w:tc>
        <w:tc>
          <w:tcPr>
            <w:tcW w:w="2841" w:type="dxa"/>
          </w:tcPr>
          <w:p w14:paraId="399D576C"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59F237B1" w14:textId="77777777">
        <w:tc>
          <w:tcPr>
            <w:tcW w:w="1399" w:type="dxa"/>
          </w:tcPr>
          <w:p w14:paraId="1123D0AF" w14:textId="77777777" w:rsidR="00B752E4" w:rsidRDefault="00B752E4">
            <w:pPr>
              <w:rPr>
                <w:rFonts w:ascii="Arial" w:hAnsi="Arial" w:cs="Arial"/>
                <w:sz w:val="20"/>
                <w:szCs w:val="20"/>
                <w:lang w:val="fr-FR"/>
              </w:rPr>
            </w:pPr>
            <w:r>
              <w:rPr>
                <w:rFonts w:ascii="Arial" w:hAnsi="Arial" w:cs="Arial"/>
                <w:sz w:val="20"/>
                <w:szCs w:val="20"/>
                <w:lang w:val="fr-FR"/>
              </w:rPr>
              <w:t>M061</w:t>
            </w:r>
          </w:p>
        </w:tc>
        <w:tc>
          <w:tcPr>
            <w:tcW w:w="2310" w:type="dxa"/>
          </w:tcPr>
          <w:p w14:paraId="26097E1A" w14:textId="77777777" w:rsidR="00B752E4" w:rsidRDefault="00B752E4">
            <w:r>
              <w:rPr>
                <w:rFonts w:ascii="Arial" w:hAnsi="Arial" w:cs="Arial"/>
                <w:sz w:val="20"/>
                <w:szCs w:val="20"/>
                <w:lang w:val="fr-FR"/>
              </w:rPr>
              <w:t>M (UNE)</w:t>
            </w:r>
          </w:p>
        </w:tc>
        <w:tc>
          <w:tcPr>
            <w:tcW w:w="3620" w:type="dxa"/>
          </w:tcPr>
          <w:p w14:paraId="55376B95" w14:textId="77777777" w:rsidR="00B752E4" w:rsidRPr="00BD6939" w:rsidRDefault="00B752E4">
            <w:pPr>
              <w:pStyle w:val="TCtxtTAG"/>
            </w:pPr>
            <w:r w:rsidRPr="00BD6939">
              <w:t>(Act=V) Partial Migration taking the main telephone number to an existing account.  LNA=V; MI=B</w:t>
            </w:r>
          </w:p>
        </w:tc>
        <w:tc>
          <w:tcPr>
            <w:tcW w:w="2841" w:type="dxa"/>
          </w:tcPr>
          <w:p w14:paraId="4A271F8D"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3D1EF2C5" w14:textId="77777777">
        <w:tc>
          <w:tcPr>
            <w:tcW w:w="1399" w:type="dxa"/>
          </w:tcPr>
          <w:p w14:paraId="3C4F687A" w14:textId="77777777" w:rsidR="00B752E4" w:rsidRDefault="00B752E4">
            <w:pPr>
              <w:rPr>
                <w:rFonts w:ascii="Arial" w:hAnsi="Arial" w:cs="Arial"/>
                <w:sz w:val="20"/>
                <w:szCs w:val="20"/>
                <w:lang w:val="fr-FR"/>
              </w:rPr>
            </w:pPr>
            <w:r>
              <w:rPr>
                <w:rFonts w:ascii="Arial" w:hAnsi="Arial" w:cs="Arial"/>
                <w:sz w:val="20"/>
                <w:szCs w:val="20"/>
                <w:lang w:val="fr-FR"/>
              </w:rPr>
              <w:t>M062</w:t>
            </w:r>
          </w:p>
        </w:tc>
        <w:tc>
          <w:tcPr>
            <w:tcW w:w="2310" w:type="dxa"/>
          </w:tcPr>
          <w:p w14:paraId="4D67EEBB" w14:textId="77777777" w:rsidR="00B752E4" w:rsidRDefault="00B752E4">
            <w:r>
              <w:rPr>
                <w:rFonts w:ascii="Arial" w:hAnsi="Arial" w:cs="Arial"/>
                <w:sz w:val="20"/>
                <w:szCs w:val="20"/>
                <w:lang w:val="fr-FR"/>
              </w:rPr>
              <w:t>M (UNE)</w:t>
            </w:r>
          </w:p>
        </w:tc>
        <w:tc>
          <w:tcPr>
            <w:tcW w:w="3620" w:type="dxa"/>
          </w:tcPr>
          <w:p w14:paraId="273E50AE" w14:textId="77777777" w:rsidR="00B752E4" w:rsidRPr="00BD6939" w:rsidRDefault="00B752E4">
            <w:pPr>
              <w:pStyle w:val="TCtxtTAG"/>
            </w:pPr>
            <w:r w:rsidRPr="00BD6939">
              <w:t>*(Act=C) Change the main telephone number to an existing number on the account, change listing, and delete features.  LNA=C</w:t>
            </w:r>
          </w:p>
        </w:tc>
        <w:tc>
          <w:tcPr>
            <w:tcW w:w="2841" w:type="dxa"/>
          </w:tcPr>
          <w:p w14:paraId="1CA9E766"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75B61E0" w14:textId="77777777">
        <w:tc>
          <w:tcPr>
            <w:tcW w:w="1399" w:type="dxa"/>
          </w:tcPr>
          <w:p w14:paraId="67544AAD" w14:textId="77777777" w:rsidR="00B752E4" w:rsidRDefault="00B752E4">
            <w:pPr>
              <w:rPr>
                <w:rFonts w:ascii="Arial" w:hAnsi="Arial" w:cs="Arial"/>
                <w:sz w:val="20"/>
                <w:szCs w:val="20"/>
                <w:lang w:val="fr-FR"/>
              </w:rPr>
            </w:pPr>
            <w:r>
              <w:rPr>
                <w:rFonts w:ascii="Arial" w:hAnsi="Arial" w:cs="Arial"/>
                <w:sz w:val="20"/>
                <w:szCs w:val="20"/>
                <w:lang w:val="fr-FR"/>
              </w:rPr>
              <w:t>M063</w:t>
            </w:r>
          </w:p>
        </w:tc>
        <w:tc>
          <w:tcPr>
            <w:tcW w:w="2310" w:type="dxa"/>
          </w:tcPr>
          <w:p w14:paraId="27C1CA42" w14:textId="77777777" w:rsidR="00B752E4" w:rsidRDefault="00B752E4">
            <w:r>
              <w:rPr>
                <w:rFonts w:ascii="Arial" w:hAnsi="Arial" w:cs="Arial"/>
                <w:sz w:val="20"/>
                <w:szCs w:val="20"/>
                <w:lang w:val="fr-FR"/>
              </w:rPr>
              <w:t>M (UNE)</w:t>
            </w:r>
          </w:p>
        </w:tc>
        <w:tc>
          <w:tcPr>
            <w:tcW w:w="3620" w:type="dxa"/>
          </w:tcPr>
          <w:p w14:paraId="5078FFAC" w14:textId="77777777" w:rsidR="00B752E4" w:rsidRPr="00BD6939" w:rsidRDefault="00B752E4">
            <w:pPr>
              <w:pStyle w:val="TCtxtTAG"/>
            </w:pPr>
            <w:r w:rsidRPr="00BD6939">
              <w:t>(Act=C) Change the main telephone number to a new  number being added to the  account, change listing, and delete features.  LNA=C/N</w:t>
            </w:r>
          </w:p>
        </w:tc>
        <w:tc>
          <w:tcPr>
            <w:tcW w:w="2841" w:type="dxa"/>
          </w:tcPr>
          <w:p w14:paraId="4CF53E14"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03E907B" w14:textId="77777777">
        <w:tc>
          <w:tcPr>
            <w:tcW w:w="1399" w:type="dxa"/>
          </w:tcPr>
          <w:p w14:paraId="07C6BBB3" w14:textId="77777777" w:rsidR="00B752E4" w:rsidRDefault="00B752E4">
            <w:pPr>
              <w:rPr>
                <w:rFonts w:ascii="Arial" w:hAnsi="Arial" w:cs="Arial"/>
                <w:sz w:val="20"/>
                <w:szCs w:val="20"/>
                <w:lang w:val="fr-FR"/>
              </w:rPr>
            </w:pPr>
            <w:r>
              <w:rPr>
                <w:rFonts w:ascii="Arial" w:hAnsi="Arial" w:cs="Arial"/>
                <w:sz w:val="20"/>
                <w:szCs w:val="20"/>
                <w:lang w:val="fr-FR"/>
              </w:rPr>
              <w:t>M064</w:t>
            </w:r>
          </w:p>
        </w:tc>
        <w:tc>
          <w:tcPr>
            <w:tcW w:w="2310" w:type="dxa"/>
          </w:tcPr>
          <w:p w14:paraId="6E1B761A"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2E8EA680" w14:textId="77777777" w:rsidR="00B752E4" w:rsidRPr="00BD6939" w:rsidRDefault="00B752E4">
            <w:pPr>
              <w:pStyle w:val="TCtxtTAG"/>
            </w:pPr>
            <w:r w:rsidRPr="00BD6939">
              <w:t>*(Act=N) Establish a new install with a non-published residence listing with EOS.  LNA=N</w:t>
            </w:r>
          </w:p>
        </w:tc>
        <w:tc>
          <w:tcPr>
            <w:tcW w:w="2841" w:type="dxa"/>
          </w:tcPr>
          <w:p w14:paraId="31965B6F" w14:textId="77777777" w:rsidR="00B752E4" w:rsidRPr="00772427" w:rsidRDefault="00B752E4">
            <w:pPr>
              <w:rPr>
                <w:rFonts w:ascii="Arial" w:hAnsi="Arial" w:cs="Arial"/>
                <w:sz w:val="20"/>
                <w:szCs w:val="20"/>
              </w:rPr>
            </w:pPr>
            <w:r w:rsidRPr="00772427">
              <w:rPr>
                <w:rFonts w:ascii="Arial" w:hAnsi="Arial" w:cs="Arial"/>
                <w:sz w:val="20"/>
                <w:szCs w:val="20"/>
              </w:rPr>
              <w:t>Residence/ Single</w:t>
            </w:r>
          </w:p>
        </w:tc>
      </w:tr>
      <w:tr w:rsidR="00B752E4" w14:paraId="0DAA8187" w14:textId="77777777">
        <w:tc>
          <w:tcPr>
            <w:tcW w:w="1399" w:type="dxa"/>
          </w:tcPr>
          <w:p w14:paraId="2B39B2C0" w14:textId="77777777" w:rsidR="00B752E4" w:rsidRDefault="00B752E4">
            <w:pPr>
              <w:rPr>
                <w:rFonts w:ascii="Arial" w:hAnsi="Arial" w:cs="Arial"/>
                <w:sz w:val="20"/>
                <w:szCs w:val="20"/>
                <w:lang w:val="fr-FR"/>
              </w:rPr>
            </w:pPr>
            <w:r>
              <w:rPr>
                <w:rFonts w:ascii="Arial" w:hAnsi="Arial" w:cs="Arial"/>
                <w:sz w:val="20"/>
                <w:szCs w:val="20"/>
                <w:lang w:val="fr-FR"/>
              </w:rPr>
              <w:t>M065</w:t>
            </w:r>
          </w:p>
        </w:tc>
        <w:tc>
          <w:tcPr>
            <w:tcW w:w="2310" w:type="dxa"/>
          </w:tcPr>
          <w:p w14:paraId="5F8B3129"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79E9E1AF" w14:textId="77777777" w:rsidR="00B752E4" w:rsidRPr="00BD6939" w:rsidRDefault="00B752E4">
            <w:pPr>
              <w:pStyle w:val="TCtxtTAG"/>
            </w:pPr>
            <w:r w:rsidRPr="00BD6939">
              <w:t>(Act=V) Partial Migration  to a new account with HA=N and LNA=V</w:t>
            </w:r>
          </w:p>
        </w:tc>
        <w:tc>
          <w:tcPr>
            <w:tcW w:w="2841" w:type="dxa"/>
          </w:tcPr>
          <w:p w14:paraId="1C83F714"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2B541535" w14:textId="77777777">
        <w:tc>
          <w:tcPr>
            <w:tcW w:w="1399" w:type="dxa"/>
          </w:tcPr>
          <w:p w14:paraId="6137C18D" w14:textId="77777777" w:rsidR="00B752E4" w:rsidRDefault="00B752E4">
            <w:pPr>
              <w:rPr>
                <w:rFonts w:ascii="Arial" w:hAnsi="Arial" w:cs="Arial"/>
                <w:sz w:val="20"/>
                <w:szCs w:val="20"/>
                <w:lang w:val="fr-FR"/>
              </w:rPr>
            </w:pPr>
            <w:r>
              <w:rPr>
                <w:rFonts w:ascii="Arial" w:hAnsi="Arial" w:cs="Arial"/>
                <w:sz w:val="20"/>
                <w:szCs w:val="20"/>
                <w:lang w:val="fr-FR"/>
              </w:rPr>
              <w:t>M066</w:t>
            </w:r>
          </w:p>
        </w:tc>
        <w:tc>
          <w:tcPr>
            <w:tcW w:w="2310" w:type="dxa"/>
          </w:tcPr>
          <w:p w14:paraId="33093031"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028A85D8" w14:textId="77777777" w:rsidR="00B752E4" w:rsidRPr="00BD6939" w:rsidRDefault="00B752E4">
            <w:pPr>
              <w:pStyle w:val="TCtxtTAG"/>
            </w:pPr>
            <w:r w:rsidRPr="00BD6939">
              <w:t>(Act=V) Migration toa new account with HA=E and LNA-V</w:t>
            </w:r>
          </w:p>
        </w:tc>
        <w:tc>
          <w:tcPr>
            <w:tcW w:w="2841" w:type="dxa"/>
          </w:tcPr>
          <w:p w14:paraId="173D723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185BB7AC" w14:textId="77777777">
        <w:tc>
          <w:tcPr>
            <w:tcW w:w="1399" w:type="dxa"/>
          </w:tcPr>
          <w:p w14:paraId="53BE5F94" w14:textId="77777777" w:rsidR="00B752E4" w:rsidRDefault="00B752E4">
            <w:pPr>
              <w:rPr>
                <w:rFonts w:ascii="Arial" w:hAnsi="Arial" w:cs="Arial"/>
                <w:sz w:val="20"/>
                <w:szCs w:val="20"/>
                <w:lang w:val="fr-FR"/>
              </w:rPr>
            </w:pPr>
            <w:r>
              <w:rPr>
                <w:rFonts w:ascii="Arial" w:hAnsi="Arial" w:cs="Arial"/>
                <w:sz w:val="20"/>
                <w:szCs w:val="20"/>
                <w:lang w:val="fr-FR"/>
              </w:rPr>
              <w:t>M067</w:t>
            </w:r>
          </w:p>
        </w:tc>
        <w:tc>
          <w:tcPr>
            <w:tcW w:w="2310" w:type="dxa"/>
          </w:tcPr>
          <w:p w14:paraId="49659BFD"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5A1E0FFA" w14:textId="77777777" w:rsidR="00B752E4" w:rsidRPr="00BD6939" w:rsidRDefault="00B752E4">
            <w:pPr>
              <w:pStyle w:val="TCtxtTAG"/>
            </w:pPr>
            <w:r w:rsidRPr="00BD6939">
              <w:t>(Act=V) Migration to a new account and not migrate the hunting</w:t>
            </w:r>
          </w:p>
        </w:tc>
        <w:tc>
          <w:tcPr>
            <w:tcW w:w="2841" w:type="dxa"/>
          </w:tcPr>
          <w:p w14:paraId="4E57C635"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4CECF900" w14:textId="77777777">
        <w:tc>
          <w:tcPr>
            <w:tcW w:w="1399" w:type="dxa"/>
          </w:tcPr>
          <w:p w14:paraId="11A201DA" w14:textId="77777777" w:rsidR="00B752E4" w:rsidRDefault="00B752E4">
            <w:pPr>
              <w:rPr>
                <w:rFonts w:ascii="Arial" w:hAnsi="Arial" w:cs="Arial"/>
                <w:sz w:val="20"/>
                <w:szCs w:val="20"/>
                <w:lang w:val="fr-FR"/>
              </w:rPr>
            </w:pPr>
            <w:r>
              <w:rPr>
                <w:rFonts w:ascii="Arial" w:hAnsi="Arial" w:cs="Arial"/>
                <w:sz w:val="20"/>
                <w:szCs w:val="20"/>
                <w:lang w:val="fr-FR"/>
              </w:rPr>
              <w:t>M068</w:t>
            </w:r>
          </w:p>
        </w:tc>
        <w:tc>
          <w:tcPr>
            <w:tcW w:w="2310" w:type="dxa"/>
          </w:tcPr>
          <w:p w14:paraId="0F2DBCCC"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68B0A537" w14:textId="77777777" w:rsidR="00B752E4" w:rsidRPr="00BD6939" w:rsidRDefault="00B752E4">
            <w:pPr>
              <w:pStyle w:val="TCtxtTAG"/>
            </w:pPr>
            <w:r w:rsidRPr="00BD6939">
              <w:t>*(Act=V Migration to a new account with ADSL.  LNA=G</w:t>
            </w:r>
          </w:p>
        </w:tc>
        <w:tc>
          <w:tcPr>
            <w:tcW w:w="2841" w:type="dxa"/>
          </w:tcPr>
          <w:p w14:paraId="5BBF1747" w14:textId="77777777" w:rsidR="00B752E4" w:rsidRPr="00772427" w:rsidRDefault="00B752E4">
            <w:pPr>
              <w:rPr>
                <w:rFonts w:ascii="Arial" w:hAnsi="Arial" w:cs="Arial"/>
                <w:sz w:val="20"/>
                <w:szCs w:val="20"/>
              </w:rPr>
            </w:pPr>
            <w:r w:rsidRPr="00772427">
              <w:rPr>
                <w:rFonts w:ascii="Arial" w:hAnsi="Arial" w:cs="Arial"/>
                <w:sz w:val="20"/>
                <w:szCs w:val="20"/>
              </w:rPr>
              <w:t>Residence/ Single</w:t>
            </w:r>
          </w:p>
        </w:tc>
      </w:tr>
      <w:tr w:rsidR="00B752E4" w14:paraId="10646291" w14:textId="77777777">
        <w:tc>
          <w:tcPr>
            <w:tcW w:w="1399" w:type="dxa"/>
          </w:tcPr>
          <w:p w14:paraId="3A1958A8" w14:textId="77777777" w:rsidR="00B752E4" w:rsidRDefault="00B752E4">
            <w:pPr>
              <w:rPr>
                <w:rFonts w:ascii="Arial" w:hAnsi="Arial" w:cs="Arial"/>
                <w:sz w:val="20"/>
                <w:szCs w:val="20"/>
                <w:lang w:val="fr-FR"/>
              </w:rPr>
            </w:pPr>
            <w:r>
              <w:rPr>
                <w:rFonts w:ascii="Arial" w:hAnsi="Arial" w:cs="Arial"/>
                <w:sz w:val="20"/>
                <w:szCs w:val="20"/>
                <w:lang w:val="fr-FR"/>
              </w:rPr>
              <w:t>M069</w:t>
            </w:r>
          </w:p>
        </w:tc>
        <w:tc>
          <w:tcPr>
            <w:tcW w:w="2310" w:type="dxa"/>
          </w:tcPr>
          <w:p w14:paraId="796AEED5"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16595E5D" w14:textId="77777777" w:rsidR="00B752E4" w:rsidRPr="00BD6939" w:rsidRDefault="00B752E4">
            <w:pPr>
              <w:pStyle w:val="TCtxtTAG"/>
            </w:pPr>
            <w:r w:rsidRPr="00BD6939">
              <w:t>(Act=C) Disconnect a line on an account with ADSL.</w:t>
            </w:r>
          </w:p>
        </w:tc>
        <w:tc>
          <w:tcPr>
            <w:tcW w:w="2841" w:type="dxa"/>
          </w:tcPr>
          <w:p w14:paraId="7D85C85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3177D6" w:rsidRPr="00772427" w14:paraId="3A0EA074" w14:textId="77777777" w:rsidTr="003177D6">
        <w:tc>
          <w:tcPr>
            <w:tcW w:w="1399" w:type="dxa"/>
            <w:tcBorders>
              <w:top w:val="single" w:sz="4" w:space="0" w:color="auto"/>
              <w:left w:val="single" w:sz="4" w:space="0" w:color="auto"/>
              <w:bottom w:val="single" w:sz="4" w:space="0" w:color="auto"/>
              <w:right w:val="single" w:sz="4" w:space="0" w:color="auto"/>
            </w:tcBorders>
          </w:tcPr>
          <w:p w14:paraId="762612F0" w14:textId="77777777" w:rsidR="003177D6" w:rsidRDefault="003177D6" w:rsidP="007200CF">
            <w:pPr>
              <w:rPr>
                <w:rFonts w:ascii="Arial" w:hAnsi="Arial" w:cs="Arial"/>
                <w:sz w:val="20"/>
                <w:szCs w:val="20"/>
                <w:lang w:val="fr-FR"/>
              </w:rPr>
            </w:pPr>
            <w:r>
              <w:rPr>
                <w:rFonts w:ascii="Arial" w:hAnsi="Arial" w:cs="Arial"/>
                <w:sz w:val="20"/>
                <w:szCs w:val="20"/>
                <w:lang w:val="fr-FR"/>
              </w:rPr>
              <w:t>M070</w:t>
            </w:r>
          </w:p>
        </w:tc>
        <w:tc>
          <w:tcPr>
            <w:tcW w:w="2310" w:type="dxa"/>
            <w:tcBorders>
              <w:top w:val="single" w:sz="4" w:space="0" w:color="auto"/>
              <w:left w:val="single" w:sz="4" w:space="0" w:color="auto"/>
              <w:bottom w:val="single" w:sz="4" w:space="0" w:color="auto"/>
              <w:right w:val="single" w:sz="4" w:space="0" w:color="auto"/>
            </w:tcBorders>
          </w:tcPr>
          <w:p w14:paraId="2DB17F38" w14:textId="77777777" w:rsidR="003177D6" w:rsidRDefault="003177D6" w:rsidP="007200CF">
            <w:pPr>
              <w:rPr>
                <w:rFonts w:ascii="Arial" w:hAnsi="Arial" w:cs="Arial"/>
                <w:sz w:val="20"/>
                <w:szCs w:val="20"/>
                <w:lang w:val="fr-FR"/>
              </w:rPr>
            </w:pPr>
            <w:r>
              <w:rPr>
                <w:rFonts w:ascii="Arial" w:hAnsi="Arial" w:cs="Arial"/>
                <w:sz w:val="20"/>
                <w:szCs w:val="20"/>
                <w:lang w:val="fr-FR"/>
              </w:rPr>
              <w:t>M (UNE)</w:t>
            </w:r>
          </w:p>
        </w:tc>
        <w:tc>
          <w:tcPr>
            <w:tcW w:w="3620" w:type="dxa"/>
            <w:tcBorders>
              <w:top w:val="single" w:sz="4" w:space="0" w:color="auto"/>
              <w:left w:val="single" w:sz="4" w:space="0" w:color="auto"/>
              <w:bottom w:val="single" w:sz="4" w:space="0" w:color="auto"/>
              <w:right w:val="single" w:sz="4" w:space="0" w:color="auto"/>
            </w:tcBorders>
          </w:tcPr>
          <w:p w14:paraId="0D6A4EE7" w14:textId="77777777" w:rsidR="003177D6" w:rsidRPr="00BD6939" w:rsidRDefault="003177D6" w:rsidP="007200CF">
            <w:pPr>
              <w:pStyle w:val="TCtxtTAG"/>
            </w:pPr>
            <w:r w:rsidRPr="00BD6939">
              <w:t xml:space="preserve">*(Act=N) Establish a new install with </w:t>
            </w:r>
            <w:r w:rsidR="00BE1352" w:rsidRPr="00BD6939">
              <w:t>A</w:t>
            </w:r>
            <w:r w:rsidR="00BE1352">
              <w:t xml:space="preserve">dvance listing.  </w:t>
            </w:r>
          </w:p>
        </w:tc>
        <w:tc>
          <w:tcPr>
            <w:tcW w:w="2841" w:type="dxa"/>
            <w:tcBorders>
              <w:top w:val="single" w:sz="4" w:space="0" w:color="auto"/>
              <w:left w:val="single" w:sz="4" w:space="0" w:color="auto"/>
              <w:bottom w:val="single" w:sz="4" w:space="0" w:color="auto"/>
              <w:right w:val="single" w:sz="4" w:space="0" w:color="auto"/>
            </w:tcBorders>
          </w:tcPr>
          <w:p w14:paraId="4261B94D" w14:textId="77777777" w:rsidR="003177D6" w:rsidRPr="00772427" w:rsidRDefault="003177D6" w:rsidP="007200CF">
            <w:pPr>
              <w:rPr>
                <w:rFonts w:ascii="Arial" w:hAnsi="Arial" w:cs="Arial"/>
                <w:sz w:val="20"/>
                <w:szCs w:val="20"/>
              </w:rPr>
            </w:pPr>
            <w:r w:rsidRPr="00772427">
              <w:rPr>
                <w:rFonts w:ascii="Arial" w:hAnsi="Arial" w:cs="Arial"/>
                <w:sz w:val="20"/>
                <w:szCs w:val="20"/>
              </w:rPr>
              <w:t xml:space="preserve">Business / </w:t>
            </w:r>
            <w:r w:rsidR="00BE1352">
              <w:rPr>
                <w:rFonts w:ascii="Arial" w:hAnsi="Arial" w:cs="Arial"/>
                <w:sz w:val="20"/>
                <w:szCs w:val="20"/>
              </w:rPr>
              <w:t>Single</w:t>
            </w:r>
            <w:r w:rsidRPr="00772427">
              <w:rPr>
                <w:rFonts w:ascii="Arial" w:hAnsi="Arial" w:cs="Arial"/>
                <w:sz w:val="20"/>
                <w:szCs w:val="20"/>
              </w:rPr>
              <w:t>-line</w:t>
            </w:r>
          </w:p>
        </w:tc>
      </w:tr>
    </w:tbl>
    <w:p w14:paraId="5E2E680B" w14:textId="77777777" w:rsidR="00B752E4" w:rsidRPr="00D92C22" w:rsidRDefault="00B752E4" w:rsidP="00D92C22">
      <w:pPr>
        <w:rPr>
          <w:rFonts w:ascii="Arial" w:hAnsi="Arial" w:cs="Arial"/>
          <w:b/>
        </w:rPr>
      </w:pPr>
      <w:r>
        <w:br w:type="page"/>
      </w:r>
      <w:r w:rsidRPr="00D92C22">
        <w:rPr>
          <w:rFonts w:ascii="Arial" w:hAnsi="Arial" w:cs="Arial"/>
          <w:b/>
        </w:rPr>
        <w:lastRenderedPageBreak/>
        <w:t>Test Case M001</w:t>
      </w:r>
      <w:r w:rsidRPr="00D92C22">
        <w:rPr>
          <w:rFonts w:ascii="Arial" w:hAnsi="Arial" w:cs="Arial"/>
          <w:b/>
          <w:color w:val="000000"/>
        </w:rPr>
        <w:t xml:space="preserve">: </w:t>
      </w:r>
      <w:r w:rsidRPr="00D92C22">
        <w:rPr>
          <w:rFonts w:ascii="Arial" w:hAnsi="Arial" w:cs="Arial"/>
          <w:b/>
        </w:rPr>
        <w:t xml:space="preserve">Scenario Description (Act=N) Type of Account:  Residence / Single Line New install of additional line (ADL) with features, ESCWT, access remarks, </w:t>
      </w:r>
      <w:r w:rsidRPr="00D92C22">
        <w:rPr>
          <w:rFonts w:ascii="Arial" w:hAnsi="Arial" w:cs="Arial"/>
          <w:b/>
          <w:szCs w:val="22"/>
        </w:rPr>
        <w:t>basic wiring</w:t>
      </w:r>
      <w:r w:rsidR="00BB14B8" w:rsidRPr="00D92C22">
        <w:rPr>
          <w:rFonts w:ascii="Arial" w:hAnsi="Arial" w:cs="Arial"/>
          <w:b/>
          <w:szCs w:val="22"/>
        </w:rPr>
        <w:t xml:space="preserve">, </w:t>
      </w:r>
      <w:r w:rsidRPr="00D92C22">
        <w:rPr>
          <w:rFonts w:ascii="Arial" w:hAnsi="Arial" w:cs="Arial"/>
          <w:b/>
          <w:szCs w:val="22"/>
        </w:rPr>
        <w:t xml:space="preserve"> jack</w:t>
      </w:r>
      <w:r w:rsidR="006F00AC" w:rsidRPr="00D92C22">
        <w:rPr>
          <w:rFonts w:ascii="Arial" w:hAnsi="Arial" w:cs="Arial"/>
          <w:b/>
          <w:szCs w:val="22"/>
        </w:rPr>
        <w:t>, FPI,</w:t>
      </w:r>
      <w:r w:rsidRPr="00D92C22">
        <w:rPr>
          <w:rFonts w:ascii="Arial" w:hAnsi="Arial" w:cs="Arial"/>
          <w:b/>
        </w:rPr>
        <w:t xml:space="preserve"> and additional listing- LNA=N</w:t>
      </w:r>
    </w:p>
    <w:p w14:paraId="355A4909" w14:textId="77777777" w:rsidR="00B72DC9" w:rsidRPr="00B72DC9" w:rsidRDefault="00B72DC9" w:rsidP="00B72DC9"/>
    <w:p w14:paraId="63B0AC58" w14:textId="77777777" w:rsidR="00B752E4" w:rsidRDefault="00B752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B752E4" w:rsidRPr="00323ECF" w14:paraId="3E89CCA0" w14:textId="77777777">
        <w:trPr>
          <w:tblHeader/>
        </w:trPr>
        <w:tc>
          <w:tcPr>
            <w:tcW w:w="2070" w:type="dxa"/>
            <w:tcBorders>
              <w:top w:val="single" w:sz="6" w:space="0" w:color="auto"/>
              <w:left w:val="single" w:sz="6" w:space="0" w:color="auto"/>
              <w:bottom w:val="single" w:sz="6" w:space="0" w:color="auto"/>
              <w:right w:val="single" w:sz="6" w:space="0" w:color="auto"/>
            </w:tcBorders>
          </w:tcPr>
          <w:p w14:paraId="0BD09027" w14:textId="77777777" w:rsidR="00B752E4" w:rsidRPr="00323ECF" w:rsidRDefault="00B752E4" w:rsidP="00B72DC9">
            <w:pPr>
              <w:jc w:val="center"/>
              <w:rPr>
                <w:rFonts w:ascii="Arial" w:hAnsi="Arial" w:cs="Arial"/>
                <w:b/>
              </w:rPr>
            </w:pPr>
            <w:r w:rsidRPr="00323ECF">
              <w:rPr>
                <w:rFonts w:ascii="Arial" w:hAnsi="Arial" w:cs="Arial"/>
                <w:b/>
              </w:rPr>
              <w:t>FIELDS</w:t>
            </w:r>
          </w:p>
        </w:tc>
        <w:tc>
          <w:tcPr>
            <w:tcW w:w="4320" w:type="dxa"/>
            <w:tcBorders>
              <w:top w:val="single" w:sz="6" w:space="0" w:color="auto"/>
              <w:left w:val="single" w:sz="6" w:space="0" w:color="auto"/>
              <w:bottom w:val="single" w:sz="6" w:space="0" w:color="auto"/>
              <w:right w:val="single" w:sz="6" w:space="0" w:color="auto"/>
            </w:tcBorders>
          </w:tcPr>
          <w:p w14:paraId="5B36D606" w14:textId="77777777" w:rsidR="00B752E4" w:rsidRPr="00323ECF" w:rsidRDefault="00B752E4">
            <w:pPr>
              <w:jc w:val="center"/>
              <w:rPr>
                <w:rFonts w:ascii="Arial" w:hAnsi="Arial" w:cs="Arial"/>
                <w:b/>
              </w:rPr>
            </w:pPr>
            <w:r w:rsidRPr="00323ECF">
              <w:rPr>
                <w:rFonts w:ascii="Arial" w:hAnsi="Arial" w:cs="Arial"/>
                <w:b/>
              </w:rPr>
              <w:t>FIELD DESCRIPTION</w:t>
            </w:r>
          </w:p>
        </w:tc>
        <w:tc>
          <w:tcPr>
            <w:tcW w:w="2358" w:type="dxa"/>
            <w:tcBorders>
              <w:top w:val="single" w:sz="6" w:space="0" w:color="auto"/>
              <w:left w:val="single" w:sz="6" w:space="0" w:color="auto"/>
              <w:bottom w:val="single" w:sz="6" w:space="0" w:color="auto"/>
              <w:right w:val="single" w:sz="6" w:space="0" w:color="auto"/>
            </w:tcBorders>
          </w:tcPr>
          <w:p w14:paraId="61BD8450" w14:textId="77777777" w:rsidR="00B752E4" w:rsidRPr="00323ECF" w:rsidRDefault="00B752E4">
            <w:pPr>
              <w:jc w:val="center"/>
              <w:rPr>
                <w:rFonts w:ascii="Arial" w:hAnsi="Arial" w:cs="Arial"/>
                <w:b/>
                <w:iCs/>
              </w:rPr>
            </w:pPr>
            <w:r w:rsidRPr="00323ECF">
              <w:rPr>
                <w:rFonts w:ascii="Arial" w:hAnsi="Arial" w:cs="Arial"/>
                <w:b/>
                <w:iCs/>
              </w:rPr>
              <w:t>INPUT</w:t>
            </w:r>
          </w:p>
        </w:tc>
      </w:tr>
      <w:tr w:rsidR="00B752E4" w:rsidRPr="00323ECF" w14:paraId="787DEABA"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477BEE9D" w14:textId="77777777" w:rsidR="00B752E4" w:rsidRPr="00323ECF" w:rsidRDefault="00B752E4">
            <w:pPr>
              <w:pStyle w:val="Heading4"/>
              <w:rPr>
                <w:b/>
                <w:bCs/>
                <w:i w:val="0"/>
                <w:iCs w:val="0"/>
              </w:rPr>
            </w:pPr>
            <w:r w:rsidRPr="00323ECF">
              <w:rPr>
                <w:b/>
                <w:bCs/>
                <w:i w:val="0"/>
                <w:iCs w:val="0"/>
              </w:rPr>
              <w:t>LSR  FORM</w:t>
            </w:r>
          </w:p>
        </w:tc>
      </w:tr>
      <w:tr w:rsidR="00B752E4" w:rsidRPr="00323ECF" w14:paraId="30493FDA"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1A2DEC7" w14:textId="77777777" w:rsidR="00B752E4" w:rsidRPr="00323ECF" w:rsidRDefault="00B752E4">
            <w:pPr>
              <w:pStyle w:val="Heading4"/>
              <w:rPr>
                <w:b/>
                <w:bCs/>
                <w:i w:val="0"/>
                <w:iCs w:val="0"/>
              </w:rPr>
            </w:pPr>
            <w:r w:rsidRPr="00323ECF">
              <w:rPr>
                <w:b/>
                <w:bCs/>
                <w:i w:val="0"/>
                <w:iCs w:val="0"/>
              </w:rPr>
              <w:t>Administrative Section</w:t>
            </w:r>
          </w:p>
        </w:tc>
      </w:tr>
      <w:tr w:rsidR="00B752E4" w:rsidRPr="00323ECF" w14:paraId="402EC46C"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5235395" w14:textId="77777777" w:rsidR="00B752E4" w:rsidRPr="00323ECF" w:rsidRDefault="00B752E4">
            <w:pPr>
              <w:pStyle w:val="FORMDATA"/>
              <w:rPr>
                <w:b/>
                <w:color w:val="auto"/>
              </w:rPr>
            </w:pPr>
            <w:r w:rsidRPr="00323ECF">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4A3640" w14:textId="77777777" w:rsidR="00B752E4" w:rsidRPr="00323ECF" w:rsidRDefault="00B752E4">
            <w:pPr>
              <w:pStyle w:val="FORMDATA"/>
              <w:rPr>
                <w:b/>
                <w:color w:val="auto"/>
              </w:rPr>
            </w:pPr>
            <w:r w:rsidRPr="00323ECF">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50FF4CA" w14:textId="77777777" w:rsidR="00B752E4" w:rsidRPr="00323ECF" w:rsidRDefault="00B752E4">
            <w:pPr>
              <w:pStyle w:val="FORMDATA"/>
              <w:rPr>
                <w:b/>
                <w:color w:val="auto"/>
              </w:rPr>
            </w:pPr>
            <w:r w:rsidRPr="00323ECF">
              <w:rPr>
                <w:b/>
                <w:color w:val="auto"/>
              </w:rPr>
              <w:t>ZXL</w:t>
            </w:r>
          </w:p>
        </w:tc>
      </w:tr>
      <w:tr w:rsidR="00B752E4" w:rsidRPr="00323ECF" w14:paraId="1CBB1524" w14:textId="77777777">
        <w:tc>
          <w:tcPr>
            <w:tcW w:w="2070" w:type="dxa"/>
            <w:tcBorders>
              <w:top w:val="single" w:sz="6" w:space="0" w:color="auto"/>
              <w:left w:val="single" w:sz="6" w:space="0" w:color="auto"/>
              <w:bottom w:val="single" w:sz="6" w:space="0" w:color="auto"/>
              <w:right w:val="single" w:sz="6" w:space="0" w:color="auto"/>
            </w:tcBorders>
          </w:tcPr>
          <w:p w14:paraId="5D32314F" w14:textId="77777777" w:rsidR="00B752E4" w:rsidRPr="00323ECF" w:rsidRDefault="00B752E4">
            <w:pPr>
              <w:pStyle w:val="FORMDATA"/>
              <w:rPr>
                <w:b/>
                <w:color w:val="auto"/>
              </w:rPr>
            </w:pPr>
            <w:r w:rsidRPr="00323ECF">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699A87E0" w14:textId="77777777" w:rsidR="00B752E4" w:rsidRPr="00323ECF" w:rsidRDefault="00B752E4">
            <w:pPr>
              <w:pStyle w:val="FORMDATA"/>
              <w:rPr>
                <w:b/>
                <w:color w:val="auto"/>
              </w:rPr>
            </w:pPr>
            <w:r w:rsidRPr="00323ECF">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685B96F5" w14:textId="77777777" w:rsidR="00B752E4" w:rsidRPr="00323ECF" w:rsidRDefault="00B752E4" w:rsidP="00B63088">
            <w:pPr>
              <w:pStyle w:val="FORMDATA"/>
              <w:rPr>
                <w:b/>
                <w:color w:val="auto"/>
              </w:rPr>
            </w:pPr>
            <w:r w:rsidRPr="00323ECF">
              <w:rPr>
                <w:b/>
                <w:color w:val="auto"/>
              </w:rPr>
              <w:t>M1</w:t>
            </w:r>
          </w:p>
        </w:tc>
      </w:tr>
      <w:tr w:rsidR="00B752E4" w:rsidRPr="00323ECF" w14:paraId="0BCB000A" w14:textId="77777777">
        <w:tc>
          <w:tcPr>
            <w:tcW w:w="2070" w:type="dxa"/>
            <w:tcBorders>
              <w:top w:val="single" w:sz="6" w:space="0" w:color="auto"/>
              <w:left w:val="single" w:sz="6" w:space="0" w:color="auto"/>
              <w:bottom w:val="single" w:sz="6" w:space="0" w:color="auto"/>
              <w:right w:val="single" w:sz="6" w:space="0" w:color="auto"/>
            </w:tcBorders>
          </w:tcPr>
          <w:p w14:paraId="5026BB47" w14:textId="77777777" w:rsidR="00B752E4" w:rsidRPr="00323ECF" w:rsidRDefault="00B752E4">
            <w:pPr>
              <w:pStyle w:val="FORMDATA"/>
              <w:rPr>
                <w:b/>
                <w:color w:val="auto"/>
              </w:rPr>
            </w:pPr>
            <w:r w:rsidRPr="00323ECF">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8EB6B48" w14:textId="77777777" w:rsidR="00B752E4" w:rsidRPr="00323ECF" w:rsidRDefault="00B752E4">
            <w:pPr>
              <w:pStyle w:val="FORMDATA"/>
              <w:rPr>
                <w:b/>
                <w:color w:val="auto"/>
              </w:rPr>
            </w:pPr>
            <w:r w:rsidRPr="00323ECF">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7A7F96D9" w14:textId="77777777" w:rsidR="00B752E4" w:rsidRPr="00323ECF" w:rsidRDefault="00B752E4">
            <w:pPr>
              <w:pStyle w:val="FORMDATA"/>
              <w:rPr>
                <w:b/>
                <w:color w:val="auto"/>
              </w:rPr>
            </w:pPr>
            <w:r w:rsidRPr="00323ECF">
              <w:rPr>
                <w:b/>
                <w:color w:val="auto"/>
              </w:rPr>
              <w:t>3052922889</w:t>
            </w:r>
          </w:p>
        </w:tc>
      </w:tr>
      <w:tr w:rsidR="00B752E4" w:rsidRPr="00323ECF" w14:paraId="2715117E" w14:textId="77777777">
        <w:tc>
          <w:tcPr>
            <w:tcW w:w="2070" w:type="dxa"/>
            <w:tcBorders>
              <w:top w:val="single" w:sz="6" w:space="0" w:color="auto"/>
              <w:left w:val="single" w:sz="6" w:space="0" w:color="auto"/>
              <w:bottom w:val="single" w:sz="6" w:space="0" w:color="auto"/>
              <w:right w:val="single" w:sz="6" w:space="0" w:color="auto"/>
            </w:tcBorders>
          </w:tcPr>
          <w:p w14:paraId="05CD4731" w14:textId="77777777" w:rsidR="00B752E4" w:rsidRPr="00323ECF" w:rsidRDefault="00B752E4">
            <w:pPr>
              <w:pStyle w:val="FORMDATA"/>
              <w:rPr>
                <w:b/>
                <w:color w:val="auto"/>
              </w:rPr>
            </w:pPr>
            <w:r w:rsidRPr="00323ECF">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2F30E830" w14:textId="77777777" w:rsidR="00B752E4" w:rsidRPr="00323ECF" w:rsidRDefault="00B752E4">
            <w:pPr>
              <w:pStyle w:val="FORMDATA"/>
              <w:rPr>
                <w:b/>
                <w:color w:val="auto"/>
              </w:rPr>
            </w:pPr>
            <w:r w:rsidRPr="00323ECF">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0248348F" w14:textId="77777777" w:rsidR="00B752E4" w:rsidRPr="00323ECF" w:rsidRDefault="00B752E4">
            <w:pPr>
              <w:pStyle w:val="FORMDATA"/>
              <w:rPr>
                <w:b/>
                <w:color w:val="auto"/>
              </w:rPr>
            </w:pPr>
            <w:r w:rsidRPr="00323ECF">
              <w:rPr>
                <w:b/>
                <w:color w:val="auto"/>
              </w:rPr>
              <w:t>CAVENOBILL</w:t>
            </w:r>
          </w:p>
        </w:tc>
      </w:tr>
      <w:tr w:rsidR="00B752E4" w:rsidRPr="00323ECF" w14:paraId="0367E667"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E4CC373" w14:textId="77777777" w:rsidR="00B752E4" w:rsidRPr="00323ECF" w:rsidRDefault="00B752E4">
            <w:pPr>
              <w:pStyle w:val="FORMDATA"/>
              <w:rPr>
                <w:b/>
                <w:color w:val="auto"/>
              </w:rPr>
            </w:pPr>
            <w:r w:rsidRPr="00323ECF">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1F2F7DC" w14:textId="77777777" w:rsidR="00B752E4" w:rsidRPr="00323ECF" w:rsidRDefault="00B752E4">
            <w:pPr>
              <w:pStyle w:val="FORMDATA"/>
              <w:rPr>
                <w:b/>
                <w:color w:val="auto"/>
              </w:rPr>
            </w:pPr>
            <w:smartTag w:uri="urn:schemas-microsoft-com:office:smarttags" w:element="place">
              <w:smartTag w:uri="urn:schemas-microsoft-com:office:smarttags" w:element="PlaceName">
                <w:r w:rsidRPr="00323ECF">
                  <w:rPr>
                    <w:b/>
                    <w:color w:val="auto"/>
                  </w:rPr>
                  <w:t>Service</w:t>
                </w:r>
              </w:smartTag>
              <w:r w:rsidRPr="00323ECF">
                <w:rPr>
                  <w:b/>
                  <w:color w:val="auto"/>
                </w:rPr>
                <w:t xml:space="preserve"> </w:t>
              </w:r>
              <w:smartTag w:uri="urn:schemas-microsoft-com:office:smarttags" w:element="PlaceType">
                <w:r w:rsidRPr="00323ECF">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11B67BF" w14:textId="77777777" w:rsidR="00B752E4" w:rsidRPr="00323ECF" w:rsidRDefault="00B752E4">
            <w:pPr>
              <w:pStyle w:val="FORMDATA"/>
              <w:rPr>
                <w:b/>
                <w:color w:val="auto"/>
              </w:rPr>
            </w:pPr>
            <w:r w:rsidRPr="00323ECF">
              <w:rPr>
                <w:b/>
                <w:color w:val="auto"/>
              </w:rPr>
              <w:t>LCSC</w:t>
            </w:r>
          </w:p>
        </w:tc>
      </w:tr>
      <w:tr w:rsidR="00B752E4" w:rsidRPr="00323ECF" w14:paraId="09715DC1"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3FEB2FE" w14:textId="77777777" w:rsidR="00B752E4" w:rsidRPr="00323ECF" w:rsidRDefault="00B752E4">
            <w:pPr>
              <w:pStyle w:val="FORMDATA"/>
              <w:rPr>
                <w:b/>
                <w:color w:val="auto"/>
              </w:rPr>
            </w:pPr>
            <w:r w:rsidRPr="00323ECF">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258F3F" w14:textId="77777777" w:rsidR="00B752E4" w:rsidRPr="00323ECF" w:rsidRDefault="00B752E4">
            <w:pPr>
              <w:pStyle w:val="FORMDATA"/>
              <w:rPr>
                <w:b/>
                <w:color w:val="auto"/>
              </w:rPr>
            </w:pPr>
            <w:r w:rsidRPr="00323ECF">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4F5169D" w14:textId="77777777" w:rsidR="00B752E4" w:rsidRPr="00323ECF" w:rsidRDefault="00B752E4">
            <w:pPr>
              <w:pStyle w:val="FORMDATA"/>
              <w:rPr>
                <w:b/>
                <w:color w:val="auto"/>
              </w:rPr>
            </w:pPr>
            <w:r w:rsidRPr="00323ECF">
              <w:rPr>
                <w:b/>
                <w:color w:val="auto"/>
              </w:rPr>
              <w:t>20030328</w:t>
            </w:r>
          </w:p>
        </w:tc>
      </w:tr>
      <w:tr w:rsidR="00B752E4" w:rsidRPr="00323ECF" w14:paraId="5BA24509" w14:textId="77777777">
        <w:tc>
          <w:tcPr>
            <w:tcW w:w="2070" w:type="dxa"/>
            <w:tcBorders>
              <w:top w:val="single" w:sz="6" w:space="0" w:color="auto"/>
              <w:left w:val="single" w:sz="6" w:space="0" w:color="auto"/>
              <w:bottom w:val="single" w:sz="6" w:space="0" w:color="auto"/>
              <w:right w:val="single" w:sz="6" w:space="0" w:color="auto"/>
            </w:tcBorders>
          </w:tcPr>
          <w:p w14:paraId="5D266AFC" w14:textId="77777777" w:rsidR="00B752E4" w:rsidRPr="00323ECF" w:rsidRDefault="00B752E4">
            <w:pPr>
              <w:pStyle w:val="FORMDATA"/>
              <w:rPr>
                <w:b/>
                <w:color w:val="auto"/>
              </w:rPr>
            </w:pPr>
            <w:r w:rsidRPr="00323ECF">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25E33664" w14:textId="77777777" w:rsidR="00B752E4" w:rsidRPr="00323ECF" w:rsidRDefault="00B752E4">
            <w:pPr>
              <w:pStyle w:val="FORMDATA"/>
              <w:rPr>
                <w:b/>
                <w:color w:val="auto"/>
              </w:rPr>
            </w:pPr>
            <w:r w:rsidRPr="00323ECF">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18AA62F0" w14:textId="77777777" w:rsidR="00B752E4" w:rsidRPr="00323ECF" w:rsidRDefault="00B752E4">
            <w:pPr>
              <w:pStyle w:val="FORMDATA"/>
              <w:rPr>
                <w:b/>
                <w:color w:val="auto"/>
              </w:rPr>
            </w:pPr>
            <w:r w:rsidRPr="00323ECF">
              <w:rPr>
                <w:b/>
                <w:color w:val="auto"/>
              </w:rPr>
              <w:t>20030428</w:t>
            </w:r>
          </w:p>
        </w:tc>
      </w:tr>
      <w:tr w:rsidR="00B752E4" w:rsidRPr="00323ECF" w14:paraId="34D8B813" w14:textId="77777777">
        <w:tc>
          <w:tcPr>
            <w:tcW w:w="2070" w:type="dxa"/>
            <w:tcBorders>
              <w:top w:val="single" w:sz="6" w:space="0" w:color="auto"/>
              <w:left w:val="single" w:sz="6" w:space="0" w:color="auto"/>
              <w:bottom w:val="single" w:sz="6" w:space="0" w:color="auto"/>
              <w:right w:val="single" w:sz="6" w:space="0" w:color="auto"/>
            </w:tcBorders>
          </w:tcPr>
          <w:p w14:paraId="7B3F5EC8" w14:textId="77777777" w:rsidR="00B752E4" w:rsidRPr="00323ECF" w:rsidRDefault="00B752E4">
            <w:pPr>
              <w:pStyle w:val="FORMDATA"/>
              <w:rPr>
                <w:b/>
                <w:color w:val="auto"/>
              </w:rPr>
            </w:pPr>
            <w:r w:rsidRPr="00323ECF">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492409CE" w14:textId="77777777" w:rsidR="00B752E4" w:rsidRPr="00323ECF" w:rsidRDefault="00B752E4">
            <w:pPr>
              <w:pStyle w:val="FORMDATA"/>
              <w:rPr>
                <w:b/>
                <w:color w:val="auto"/>
              </w:rPr>
            </w:pPr>
            <w:r w:rsidRPr="00323ECF">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0698F417" w14:textId="77777777" w:rsidR="00B752E4" w:rsidRPr="00323ECF" w:rsidRDefault="00B752E4">
            <w:pPr>
              <w:pStyle w:val="FORMDATA"/>
              <w:rPr>
                <w:b/>
                <w:color w:val="auto"/>
              </w:rPr>
            </w:pPr>
            <w:r w:rsidRPr="00323ECF">
              <w:rPr>
                <w:b/>
                <w:color w:val="auto"/>
              </w:rPr>
              <w:t>MB</w:t>
            </w:r>
          </w:p>
        </w:tc>
      </w:tr>
      <w:tr w:rsidR="00B752E4" w:rsidRPr="00323ECF" w14:paraId="78BE6623" w14:textId="77777777">
        <w:tc>
          <w:tcPr>
            <w:tcW w:w="2070" w:type="dxa"/>
            <w:tcBorders>
              <w:top w:val="single" w:sz="6" w:space="0" w:color="auto"/>
              <w:left w:val="single" w:sz="6" w:space="0" w:color="auto"/>
              <w:bottom w:val="single" w:sz="6" w:space="0" w:color="auto"/>
              <w:right w:val="single" w:sz="6" w:space="0" w:color="auto"/>
            </w:tcBorders>
          </w:tcPr>
          <w:p w14:paraId="791A80B3" w14:textId="77777777" w:rsidR="00B752E4" w:rsidRPr="00323ECF" w:rsidRDefault="00B752E4">
            <w:pPr>
              <w:pStyle w:val="FORMDATA"/>
              <w:rPr>
                <w:b/>
                <w:color w:val="auto"/>
              </w:rPr>
            </w:pPr>
            <w:r w:rsidRPr="00323ECF">
              <w:rPr>
                <w:b/>
                <w:color w:val="auto"/>
              </w:rPr>
              <w:t>LSCP</w:t>
            </w:r>
          </w:p>
        </w:tc>
        <w:tc>
          <w:tcPr>
            <w:tcW w:w="4320" w:type="dxa"/>
            <w:tcBorders>
              <w:top w:val="single" w:sz="6" w:space="0" w:color="auto"/>
              <w:left w:val="single" w:sz="6" w:space="0" w:color="auto"/>
              <w:bottom w:val="single" w:sz="6" w:space="0" w:color="auto"/>
              <w:right w:val="single" w:sz="6" w:space="0" w:color="auto"/>
            </w:tcBorders>
          </w:tcPr>
          <w:p w14:paraId="08C83E07" w14:textId="77777777" w:rsidR="00B752E4" w:rsidRPr="00323ECF" w:rsidRDefault="00B752E4">
            <w:pPr>
              <w:pStyle w:val="FORMDATA"/>
              <w:rPr>
                <w:b/>
                <w:color w:val="auto"/>
              </w:rPr>
            </w:pPr>
            <w:r w:rsidRPr="00323ECF">
              <w:rPr>
                <w:b/>
                <w:color w:val="auto"/>
              </w:rPr>
              <w:t>Local Service Provider Change Prohibited</w:t>
            </w:r>
          </w:p>
        </w:tc>
        <w:tc>
          <w:tcPr>
            <w:tcW w:w="2358" w:type="dxa"/>
            <w:tcBorders>
              <w:top w:val="single" w:sz="6" w:space="0" w:color="auto"/>
              <w:left w:val="single" w:sz="6" w:space="0" w:color="auto"/>
              <w:bottom w:val="single" w:sz="6" w:space="0" w:color="auto"/>
              <w:right w:val="single" w:sz="6" w:space="0" w:color="auto"/>
            </w:tcBorders>
          </w:tcPr>
          <w:p w14:paraId="050054B5" w14:textId="77777777" w:rsidR="00B752E4" w:rsidRPr="00323ECF" w:rsidRDefault="00B752E4">
            <w:pPr>
              <w:pStyle w:val="FORMDATA"/>
              <w:rPr>
                <w:b/>
                <w:color w:val="auto"/>
              </w:rPr>
            </w:pPr>
            <w:r w:rsidRPr="00323ECF">
              <w:rPr>
                <w:b/>
                <w:color w:val="auto"/>
              </w:rPr>
              <w:t>A</w:t>
            </w:r>
          </w:p>
        </w:tc>
      </w:tr>
      <w:tr w:rsidR="00B752E4" w:rsidRPr="00323ECF" w14:paraId="6B00172F" w14:textId="77777777">
        <w:tc>
          <w:tcPr>
            <w:tcW w:w="2070" w:type="dxa"/>
            <w:tcBorders>
              <w:top w:val="single" w:sz="6" w:space="0" w:color="auto"/>
              <w:left w:val="single" w:sz="6" w:space="0" w:color="auto"/>
              <w:bottom w:val="single" w:sz="6" w:space="0" w:color="auto"/>
              <w:right w:val="single" w:sz="6" w:space="0" w:color="auto"/>
            </w:tcBorders>
          </w:tcPr>
          <w:p w14:paraId="3B614A5F" w14:textId="77777777" w:rsidR="00B752E4" w:rsidRPr="00323ECF" w:rsidRDefault="00B752E4">
            <w:pPr>
              <w:pStyle w:val="FORMDATA"/>
              <w:rPr>
                <w:b/>
                <w:color w:val="auto"/>
              </w:rPr>
            </w:pPr>
            <w:r w:rsidRPr="00323ECF">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1E6EE984" w14:textId="77777777" w:rsidR="00B752E4" w:rsidRPr="00323ECF" w:rsidRDefault="00B752E4">
            <w:pPr>
              <w:pStyle w:val="FORMDATA"/>
              <w:rPr>
                <w:b/>
                <w:color w:val="auto"/>
              </w:rPr>
            </w:pPr>
            <w:r w:rsidRPr="00323ECF">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20013FFA" w14:textId="77777777" w:rsidR="00B752E4" w:rsidRPr="00323ECF" w:rsidRDefault="00B752E4">
            <w:pPr>
              <w:pStyle w:val="FORMDATA"/>
              <w:rPr>
                <w:b/>
                <w:color w:val="auto"/>
              </w:rPr>
            </w:pPr>
            <w:r w:rsidRPr="00323ECF">
              <w:rPr>
                <w:b/>
                <w:color w:val="auto"/>
              </w:rPr>
              <w:t>N</w:t>
            </w:r>
          </w:p>
        </w:tc>
      </w:tr>
      <w:tr w:rsidR="00B752E4" w:rsidRPr="00323ECF" w14:paraId="37B77E1B" w14:textId="77777777">
        <w:tc>
          <w:tcPr>
            <w:tcW w:w="2070" w:type="dxa"/>
            <w:tcBorders>
              <w:top w:val="single" w:sz="6" w:space="0" w:color="auto"/>
              <w:left w:val="single" w:sz="6" w:space="0" w:color="auto"/>
              <w:bottom w:val="single" w:sz="6" w:space="0" w:color="auto"/>
              <w:right w:val="single" w:sz="6" w:space="0" w:color="auto"/>
            </w:tcBorders>
          </w:tcPr>
          <w:p w14:paraId="7D865D35" w14:textId="77777777" w:rsidR="00B752E4" w:rsidRPr="00323ECF" w:rsidRDefault="00B752E4">
            <w:pPr>
              <w:pStyle w:val="FORMDATA"/>
              <w:rPr>
                <w:b/>
                <w:color w:val="auto"/>
              </w:rPr>
            </w:pPr>
            <w:r w:rsidRPr="00323ECF">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26B2B344" w14:textId="77777777" w:rsidR="00B752E4" w:rsidRPr="00323ECF" w:rsidRDefault="00B752E4">
            <w:pPr>
              <w:pStyle w:val="FORMDATA"/>
              <w:rPr>
                <w:b/>
                <w:color w:val="auto"/>
              </w:rPr>
            </w:pPr>
            <w:r w:rsidRPr="00323ECF">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3093F8AB" w14:textId="77777777" w:rsidR="00B752E4" w:rsidRPr="00323ECF" w:rsidRDefault="00B752E4">
            <w:pPr>
              <w:pStyle w:val="FORMDATA"/>
              <w:rPr>
                <w:b/>
                <w:color w:val="auto"/>
              </w:rPr>
            </w:pPr>
            <w:r w:rsidRPr="00323ECF">
              <w:rPr>
                <w:b/>
                <w:color w:val="auto"/>
              </w:rPr>
              <w:t>9999</w:t>
            </w:r>
          </w:p>
        </w:tc>
      </w:tr>
      <w:tr w:rsidR="00B752E4" w:rsidRPr="00323ECF" w14:paraId="662D81BF" w14:textId="77777777">
        <w:tc>
          <w:tcPr>
            <w:tcW w:w="2070" w:type="dxa"/>
            <w:tcBorders>
              <w:top w:val="single" w:sz="6" w:space="0" w:color="auto"/>
              <w:left w:val="single" w:sz="6" w:space="0" w:color="auto"/>
              <w:bottom w:val="single" w:sz="6" w:space="0" w:color="auto"/>
              <w:right w:val="single" w:sz="6" w:space="0" w:color="auto"/>
            </w:tcBorders>
          </w:tcPr>
          <w:p w14:paraId="156D9E50" w14:textId="77777777" w:rsidR="00B752E4" w:rsidRPr="00323ECF" w:rsidRDefault="00B752E4">
            <w:pPr>
              <w:pStyle w:val="FORMDATA"/>
              <w:rPr>
                <w:b/>
                <w:color w:val="auto"/>
              </w:rPr>
            </w:pPr>
            <w:r w:rsidRPr="00323ECF">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295F2800" w14:textId="77777777" w:rsidR="00B752E4" w:rsidRPr="00323ECF" w:rsidRDefault="00B752E4">
            <w:pPr>
              <w:pStyle w:val="FORMDATA"/>
              <w:rPr>
                <w:b/>
                <w:color w:val="auto"/>
              </w:rPr>
            </w:pPr>
            <w:r w:rsidRPr="00323ECF">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428E3FAC" w14:textId="77777777" w:rsidR="00B752E4" w:rsidRPr="00323ECF" w:rsidRDefault="00B752E4">
            <w:pPr>
              <w:pStyle w:val="FORMDATA"/>
              <w:rPr>
                <w:b/>
                <w:color w:val="auto"/>
                <w:lang w:val="fr-FR"/>
              </w:rPr>
            </w:pPr>
            <w:r w:rsidRPr="00323ECF">
              <w:rPr>
                <w:b/>
                <w:color w:val="auto"/>
                <w:lang w:val="fr-FR"/>
              </w:rPr>
              <w:t>2BM-</w:t>
            </w:r>
          </w:p>
        </w:tc>
      </w:tr>
      <w:tr w:rsidR="00B752E4" w:rsidRPr="00323ECF" w14:paraId="2C013FB6" w14:textId="77777777">
        <w:tc>
          <w:tcPr>
            <w:tcW w:w="2070" w:type="dxa"/>
            <w:tcBorders>
              <w:top w:val="single" w:sz="6" w:space="0" w:color="auto"/>
              <w:left w:val="single" w:sz="6" w:space="0" w:color="auto"/>
              <w:bottom w:val="single" w:sz="6" w:space="0" w:color="auto"/>
              <w:right w:val="single" w:sz="6" w:space="0" w:color="auto"/>
            </w:tcBorders>
          </w:tcPr>
          <w:p w14:paraId="7AD77B89" w14:textId="77777777" w:rsidR="00B752E4" w:rsidRPr="00323ECF" w:rsidRDefault="00B752E4">
            <w:pPr>
              <w:pStyle w:val="FORMDATA"/>
              <w:rPr>
                <w:b/>
                <w:color w:val="auto"/>
                <w:lang w:val="fr-FR"/>
              </w:rPr>
            </w:pPr>
            <w:r w:rsidRPr="00323ECF">
              <w:rPr>
                <w:b/>
                <w:color w:val="auto"/>
                <w:lang w:val="fr-FR"/>
              </w:rPr>
              <w:t>PORTTYP</w:t>
            </w:r>
          </w:p>
        </w:tc>
        <w:tc>
          <w:tcPr>
            <w:tcW w:w="4320" w:type="dxa"/>
            <w:tcBorders>
              <w:top w:val="single" w:sz="6" w:space="0" w:color="auto"/>
              <w:left w:val="single" w:sz="6" w:space="0" w:color="auto"/>
              <w:bottom w:val="single" w:sz="6" w:space="0" w:color="auto"/>
              <w:right w:val="single" w:sz="6" w:space="0" w:color="auto"/>
            </w:tcBorders>
          </w:tcPr>
          <w:p w14:paraId="37AB4057" w14:textId="77777777" w:rsidR="00B752E4" w:rsidRPr="00323ECF" w:rsidRDefault="00B752E4">
            <w:pPr>
              <w:pStyle w:val="FORMDATA"/>
              <w:rPr>
                <w:b/>
                <w:color w:val="auto"/>
                <w:lang w:val="fr-FR"/>
              </w:rPr>
            </w:pPr>
            <w:r w:rsidRPr="00323ECF">
              <w:rPr>
                <w:b/>
                <w:color w:val="auto"/>
                <w:lang w:val="fr-FR"/>
              </w:rPr>
              <w:t>Port Type</w:t>
            </w:r>
          </w:p>
        </w:tc>
        <w:tc>
          <w:tcPr>
            <w:tcW w:w="2358" w:type="dxa"/>
            <w:tcBorders>
              <w:top w:val="single" w:sz="6" w:space="0" w:color="auto"/>
              <w:left w:val="single" w:sz="6" w:space="0" w:color="auto"/>
              <w:bottom w:val="single" w:sz="6" w:space="0" w:color="auto"/>
              <w:right w:val="single" w:sz="6" w:space="0" w:color="auto"/>
            </w:tcBorders>
          </w:tcPr>
          <w:p w14:paraId="3FD00FF7" w14:textId="77777777" w:rsidR="00B752E4" w:rsidRPr="00323ECF" w:rsidRDefault="00B752E4">
            <w:pPr>
              <w:pStyle w:val="FORMDATA"/>
              <w:rPr>
                <w:b/>
                <w:color w:val="auto"/>
              </w:rPr>
            </w:pPr>
            <w:r w:rsidRPr="00323ECF">
              <w:rPr>
                <w:b/>
                <w:color w:val="auto"/>
              </w:rPr>
              <w:t>L</w:t>
            </w:r>
          </w:p>
        </w:tc>
      </w:tr>
      <w:tr w:rsidR="00B752E4" w:rsidRPr="00323ECF" w14:paraId="6663881B"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46F5FFCF" w14:textId="77777777" w:rsidR="00B752E4" w:rsidRPr="00323ECF" w:rsidRDefault="00B752E4">
            <w:pPr>
              <w:pStyle w:val="Heading4"/>
              <w:rPr>
                <w:b/>
                <w:bCs/>
                <w:i w:val="0"/>
                <w:iCs w:val="0"/>
              </w:rPr>
            </w:pPr>
            <w:r w:rsidRPr="00323ECF">
              <w:rPr>
                <w:b/>
                <w:bCs/>
                <w:i w:val="0"/>
                <w:iCs w:val="0"/>
              </w:rPr>
              <w:t>Billing Section</w:t>
            </w:r>
          </w:p>
        </w:tc>
      </w:tr>
      <w:tr w:rsidR="00B752E4" w:rsidRPr="00323ECF" w14:paraId="1007A3C1" w14:textId="77777777">
        <w:tc>
          <w:tcPr>
            <w:tcW w:w="2070" w:type="dxa"/>
            <w:tcBorders>
              <w:top w:val="single" w:sz="6" w:space="0" w:color="auto"/>
              <w:left w:val="single" w:sz="6" w:space="0" w:color="auto"/>
              <w:bottom w:val="single" w:sz="6" w:space="0" w:color="auto"/>
              <w:right w:val="single" w:sz="6" w:space="0" w:color="auto"/>
            </w:tcBorders>
          </w:tcPr>
          <w:p w14:paraId="136960D5" w14:textId="77777777" w:rsidR="00B752E4" w:rsidRPr="00323ECF" w:rsidRDefault="00B752E4">
            <w:pPr>
              <w:pStyle w:val="FORMDATA"/>
              <w:rPr>
                <w:b/>
                <w:color w:val="auto"/>
              </w:rPr>
            </w:pPr>
            <w:r w:rsidRPr="00323ECF">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CB489DE" w14:textId="77777777" w:rsidR="00B752E4" w:rsidRPr="00323ECF" w:rsidRDefault="00B752E4">
            <w:pPr>
              <w:pStyle w:val="FORMDATA"/>
              <w:rPr>
                <w:b/>
                <w:color w:val="auto"/>
              </w:rPr>
            </w:pPr>
            <w:r w:rsidRPr="00323ECF">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4519F638" w14:textId="77777777" w:rsidR="00B752E4" w:rsidRPr="00323ECF" w:rsidRDefault="00B752E4">
            <w:pPr>
              <w:pStyle w:val="FORMDATA"/>
              <w:rPr>
                <w:b/>
                <w:color w:val="auto"/>
                <w:lang w:val="fr-FR"/>
              </w:rPr>
            </w:pPr>
            <w:r w:rsidRPr="00323ECF">
              <w:rPr>
                <w:b/>
                <w:color w:val="auto"/>
                <w:lang w:val="fr-FR"/>
              </w:rPr>
              <w:t>305Q852618618</w:t>
            </w:r>
          </w:p>
        </w:tc>
      </w:tr>
      <w:tr w:rsidR="00B752E4" w:rsidRPr="00323ECF" w14:paraId="7DF5A7BB"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021DBB0" w14:textId="77777777" w:rsidR="00B752E4" w:rsidRPr="00323ECF" w:rsidRDefault="00B752E4">
            <w:pPr>
              <w:pStyle w:val="Heading4"/>
              <w:rPr>
                <w:b/>
                <w:i w:val="0"/>
              </w:rPr>
            </w:pPr>
            <w:r w:rsidRPr="00323ECF">
              <w:rPr>
                <w:b/>
                <w:i w:val="0"/>
              </w:rPr>
              <w:t>Contact Section</w:t>
            </w:r>
          </w:p>
        </w:tc>
      </w:tr>
      <w:tr w:rsidR="00B752E4" w:rsidRPr="00323ECF" w14:paraId="0158B255"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430A4FF" w14:textId="77777777" w:rsidR="00B752E4" w:rsidRPr="00323ECF" w:rsidRDefault="00B752E4">
            <w:pPr>
              <w:pStyle w:val="FORMDATA"/>
              <w:rPr>
                <w:b/>
                <w:color w:val="auto"/>
              </w:rPr>
            </w:pPr>
            <w:r w:rsidRPr="00323ECF">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36B269" w14:textId="77777777" w:rsidR="00B752E4" w:rsidRPr="00323ECF" w:rsidRDefault="00B752E4">
            <w:pPr>
              <w:pStyle w:val="FORMDATA"/>
              <w:rPr>
                <w:b/>
                <w:color w:val="auto"/>
              </w:rPr>
            </w:pPr>
            <w:r w:rsidRPr="00323ECF">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26755EF" w14:textId="77777777" w:rsidR="00B752E4" w:rsidRPr="00323ECF" w:rsidRDefault="00B752E4">
            <w:pPr>
              <w:pStyle w:val="FORMDATA"/>
              <w:rPr>
                <w:b/>
                <w:color w:val="auto"/>
              </w:rPr>
            </w:pPr>
            <w:r w:rsidRPr="00323ECF">
              <w:rPr>
                <w:b/>
                <w:color w:val="auto"/>
              </w:rPr>
              <w:t>Bojangles</w:t>
            </w:r>
          </w:p>
        </w:tc>
      </w:tr>
      <w:tr w:rsidR="00B752E4" w:rsidRPr="00323ECF" w14:paraId="7545F14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2BE07C6" w14:textId="77777777" w:rsidR="00B752E4" w:rsidRPr="00323ECF" w:rsidRDefault="00B752E4">
            <w:pPr>
              <w:pStyle w:val="FORMDATA"/>
              <w:rPr>
                <w:b/>
                <w:color w:val="auto"/>
              </w:rPr>
            </w:pPr>
            <w:r w:rsidRPr="00323ECF">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3D06CF" w14:textId="77777777" w:rsidR="00B752E4" w:rsidRPr="00323ECF" w:rsidRDefault="00B752E4">
            <w:pPr>
              <w:pStyle w:val="FORMDATA"/>
              <w:rPr>
                <w:b/>
                <w:color w:val="auto"/>
              </w:rPr>
            </w:pPr>
            <w:r w:rsidRPr="00323ECF">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33AE3E7" w14:textId="77777777" w:rsidR="00B752E4" w:rsidRPr="00323ECF" w:rsidRDefault="00B752E4">
            <w:pPr>
              <w:pStyle w:val="FORMDATA"/>
              <w:rPr>
                <w:b/>
                <w:color w:val="auto"/>
              </w:rPr>
            </w:pPr>
            <w:r w:rsidRPr="00323ECF">
              <w:rPr>
                <w:b/>
                <w:color w:val="auto"/>
              </w:rPr>
              <w:t>8884448888</w:t>
            </w:r>
          </w:p>
        </w:tc>
      </w:tr>
      <w:tr w:rsidR="00B752E4" w:rsidRPr="00323ECF" w14:paraId="4C18E3A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74715C1" w14:textId="77777777" w:rsidR="00B752E4" w:rsidRPr="00323ECF" w:rsidRDefault="00B752E4">
            <w:pPr>
              <w:pStyle w:val="FORMDATA"/>
              <w:rPr>
                <w:b/>
                <w:color w:val="auto"/>
              </w:rPr>
            </w:pPr>
            <w:r w:rsidRPr="00323ECF">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1A4D7B" w14:textId="77777777" w:rsidR="00B752E4" w:rsidRPr="00323ECF" w:rsidRDefault="00B752E4">
            <w:pPr>
              <w:pStyle w:val="FORMDATA"/>
              <w:rPr>
                <w:b/>
                <w:color w:val="auto"/>
              </w:rPr>
            </w:pPr>
            <w:r w:rsidRPr="00323ECF">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51B1C49" w14:textId="77777777" w:rsidR="00B752E4" w:rsidRPr="00323ECF" w:rsidRDefault="00B752E4">
            <w:pPr>
              <w:pStyle w:val="FORMDATA"/>
              <w:rPr>
                <w:b/>
                <w:color w:val="auto"/>
                <w:lang w:val="fr-FR"/>
              </w:rPr>
            </w:pPr>
            <w:r w:rsidRPr="00323ECF">
              <w:rPr>
                <w:b/>
                <w:color w:val="auto"/>
                <w:lang w:val="fr-FR"/>
              </w:rPr>
              <w:t>4448884444</w:t>
            </w:r>
          </w:p>
        </w:tc>
      </w:tr>
      <w:tr w:rsidR="00B752E4" w:rsidRPr="00323ECF" w14:paraId="6C45018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1E1596C" w14:textId="77777777" w:rsidR="00B752E4" w:rsidRPr="00323ECF" w:rsidRDefault="00B752E4">
            <w:pPr>
              <w:pStyle w:val="FORMDATA"/>
              <w:rPr>
                <w:b/>
                <w:color w:val="auto"/>
                <w:lang w:val="fr-FR"/>
              </w:rPr>
            </w:pPr>
            <w:r w:rsidRPr="00323ECF">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D307E71" w14:textId="77777777" w:rsidR="00B752E4" w:rsidRPr="00323ECF" w:rsidRDefault="00B752E4">
            <w:pPr>
              <w:pStyle w:val="FORMDATA"/>
              <w:rPr>
                <w:b/>
                <w:color w:val="auto"/>
                <w:lang w:val="fr-FR"/>
              </w:rPr>
            </w:pPr>
            <w:r w:rsidRPr="00323ECF">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86F98C7" w14:textId="77777777" w:rsidR="00B752E4" w:rsidRPr="00323ECF" w:rsidRDefault="00B752E4">
            <w:pPr>
              <w:pStyle w:val="FORMDATA"/>
              <w:rPr>
                <w:b/>
                <w:color w:val="auto"/>
              </w:rPr>
            </w:pPr>
            <w:r w:rsidRPr="00323ECF">
              <w:rPr>
                <w:b/>
                <w:color w:val="auto"/>
              </w:rPr>
              <w:t>Daisy Duck</w:t>
            </w:r>
          </w:p>
        </w:tc>
      </w:tr>
      <w:tr w:rsidR="00B752E4" w:rsidRPr="00323ECF" w14:paraId="1978BF5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E578B67" w14:textId="77777777" w:rsidR="00B752E4" w:rsidRPr="00323ECF" w:rsidRDefault="00B752E4">
            <w:pPr>
              <w:pStyle w:val="FORMDATA"/>
              <w:rPr>
                <w:b/>
                <w:color w:val="auto"/>
              </w:rPr>
            </w:pPr>
            <w:r w:rsidRPr="00323ECF">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8BCAA7" w14:textId="77777777" w:rsidR="00B752E4" w:rsidRPr="00323ECF" w:rsidRDefault="00B752E4">
            <w:pPr>
              <w:pStyle w:val="FORMDATA"/>
              <w:rPr>
                <w:b/>
                <w:color w:val="auto"/>
              </w:rPr>
            </w:pPr>
            <w:r w:rsidRPr="00323ECF">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0EA5982" w14:textId="77777777" w:rsidR="00B752E4" w:rsidRPr="00323ECF" w:rsidRDefault="00B752E4">
            <w:pPr>
              <w:pStyle w:val="FORMDATA"/>
              <w:rPr>
                <w:b/>
                <w:color w:val="auto"/>
              </w:rPr>
            </w:pPr>
            <w:r w:rsidRPr="00323ECF">
              <w:rPr>
                <w:b/>
                <w:color w:val="auto"/>
              </w:rPr>
              <w:t>4045552222</w:t>
            </w:r>
          </w:p>
        </w:tc>
      </w:tr>
      <w:tr w:rsidR="00B752E4" w:rsidRPr="00323ECF" w14:paraId="78ED1A2B"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48517B1E" w14:textId="77777777" w:rsidR="00B752E4" w:rsidRPr="00323ECF" w:rsidRDefault="00B752E4">
            <w:pPr>
              <w:pStyle w:val="Heading4"/>
              <w:rPr>
                <w:b/>
                <w:bCs/>
                <w:i w:val="0"/>
                <w:iCs w:val="0"/>
                <w:lang w:val="fr-FR"/>
              </w:rPr>
            </w:pPr>
            <w:r w:rsidRPr="00323ECF">
              <w:rPr>
                <w:b/>
                <w:bCs/>
                <w:i w:val="0"/>
                <w:iCs w:val="0"/>
                <w:lang w:val="fr-FR"/>
              </w:rPr>
              <w:t>EU  FORM</w:t>
            </w:r>
          </w:p>
        </w:tc>
      </w:tr>
      <w:tr w:rsidR="00B752E4" w:rsidRPr="00323ECF" w14:paraId="3552EA5F"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B11CF85" w14:textId="77777777" w:rsidR="00B752E4" w:rsidRPr="00323ECF" w:rsidRDefault="00B752E4">
            <w:pPr>
              <w:pStyle w:val="Heading4"/>
              <w:rPr>
                <w:b/>
                <w:bCs/>
                <w:i w:val="0"/>
                <w:iCs w:val="0"/>
              </w:rPr>
            </w:pPr>
            <w:r w:rsidRPr="00323ECF">
              <w:rPr>
                <w:b/>
                <w:bCs/>
                <w:i w:val="0"/>
                <w:iCs w:val="0"/>
              </w:rPr>
              <w:t>Location and Access Section</w:t>
            </w:r>
          </w:p>
        </w:tc>
      </w:tr>
      <w:tr w:rsidR="00B752E4" w:rsidRPr="00323ECF" w14:paraId="7863FFB2" w14:textId="77777777">
        <w:tc>
          <w:tcPr>
            <w:tcW w:w="2070" w:type="dxa"/>
            <w:tcBorders>
              <w:top w:val="single" w:sz="6" w:space="0" w:color="auto"/>
              <w:left w:val="single" w:sz="6" w:space="0" w:color="auto"/>
              <w:bottom w:val="single" w:sz="6" w:space="0" w:color="auto"/>
              <w:right w:val="single" w:sz="6" w:space="0" w:color="auto"/>
            </w:tcBorders>
          </w:tcPr>
          <w:p w14:paraId="48F61C2C" w14:textId="77777777" w:rsidR="00B752E4" w:rsidRPr="00323ECF" w:rsidRDefault="00B752E4">
            <w:pPr>
              <w:pStyle w:val="FORMDATA"/>
              <w:rPr>
                <w:b/>
                <w:color w:val="auto"/>
              </w:rPr>
            </w:pPr>
            <w:r w:rsidRPr="00323ECF">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24A39FC6" w14:textId="77777777" w:rsidR="00B752E4" w:rsidRPr="00323ECF" w:rsidRDefault="00B752E4">
            <w:pPr>
              <w:pStyle w:val="FORMDATA"/>
              <w:rPr>
                <w:b/>
                <w:color w:val="auto"/>
              </w:rPr>
            </w:pPr>
            <w:r w:rsidRPr="00323ECF">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343535F6" w14:textId="77777777" w:rsidR="00B752E4" w:rsidRPr="00323ECF" w:rsidRDefault="00B752E4">
            <w:pPr>
              <w:pStyle w:val="FORMDATA"/>
              <w:rPr>
                <w:b/>
                <w:color w:val="auto"/>
                <w:lang w:val="fr-FR"/>
              </w:rPr>
            </w:pPr>
            <w:r w:rsidRPr="00323ECF">
              <w:rPr>
                <w:b/>
                <w:color w:val="auto"/>
                <w:lang w:val="fr-FR"/>
              </w:rPr>
              <w:t>Coco Nutz</w:t>
            </w:r>
          </w:p>
        </w:tc>
      </w:tr>
      <w:tr w:rsidR="00B752E4" w:rsidRPr="00323ECF" w14:paraId="2F5039CD" w14:textId="77777777">
        <w:tc>
          <w:tcPr>
            <w:tcW w:w="2070" w:type="dxa"/>
            <w:tcBorders>
              <w:top w:val="single" w:sz="6" w:space="0" w:color="auto"/>
              <w:left w:val="single" w:sz="6" w:space="0" w:color="auto"/>
              <w:bottom w:val="single" w:sz="6" w:space="0" w:color="auto"/>
              <w:right w:val="single" w:sz="6" w:space="0" w:color="auto"/>
            </w:tcBorders>
          </w:tcPr>
          <w:p w14:paraId="2F554DFF" w14:textId="77777777" w:rsidR="00B752E4" w:rsidRPr="00323ECF" w:rsidRDefault="00B752E4">
            <w:pPr>
              <w:pStyle w:val="FORMDATA"/>
              <w:rPr>
                <w:b/>
                <w:color w:val="auto"/>
                <w:lang w:val="fr-FR"/>
              </w:rPr>
            </w:pPr>
            <w:r w:rsidRPr="00323ECF">
              <w:rPr>
                <w:b/>
                <w:color w:val="auto"/>
                <w:lang w:val="fr-FR"/>
              </w:rPr>
              <w:t>SANO</w:t>
            </w:r>
          </w:p>
        </w:tc>
        <w:tc>
          <w:tcPr>
            <w:tcW w:w="4320" w:type="dxa"/>
            <w:tcBorders>
              <w:top w:val="single" w:sz="6" w:space="0" w:color="auto"/>
              <w:left w:val="single" w:sz="6" w:space="0" w:color="auto"/>
              <w:bottom w:val="single" w:sz="6" w:space="0" w:color="auto"/>
              <w:right w:val="single" w:sz="6" w:space="0" w:color="auto"/>
            </w:tcBorders>
          </w:tcPr>
          <w:p w14:paraId="769DECB3" w14:textId="77777777" w:rsidR="00B752E4" w:rsidRPr="00323ECF" w:rsidRDefault="00B752E4">
            <w:pPr>
              <w:pStyle w:val="FORMDATA"/>
              <w:rPr>
                <w:b/>
                <w:color w:val="auto"/>
              </w:rPr>
            </w:pPr>
            <w:r w:rsidRPr="00323ECF">
              <w:rPr>
                <w:b/>
                <w:color w:val="auto"/>
              </w:rPr>
              <w:t>Service Address House Number</w:t>
            </w:r>
          </w:p>
        </w:tc>
        <w:tc>
          <w:tcPr>
            <w:tcW w:w="2358" w:type="dxa"/>
            <w:tcBorders>
              <w:top w:val="single" w:sz="6" w:space="0" w:color="auto"/>
              <w:left w:val="single" w:sz="6" w:space="0" w:color="auto"/>
              <w:bottom w:val="single" w:sz="6" w:space="0" w:color="auto"/>
              <w:right w:val="single" w:sz="6" w:space="0" w:color="auto"/>
            </w:tcBorders>
          </w:tcPr>
          <w:p w14:paraId="238E90A8" w14:textId="77777777" w:rsidR="00B752E4" w:rsidRPr="00323ECF" w:rsidRDefault="00B752E4">
            <w:pPr>
              <w:pStyle w:val="FORMDATA"/>
              <w:rPr>
                <w:b/>
                <w:color w:val="auto"/>
              </w:rPr>
            </w:pPr>
            <w:r w:rsidRPr="00323ECF">
              <w:rPr>
                <w:b/>
                <w:color w:val="auto"/>
              </w:rPr>
              <w:t>530</w:t>
            </w:r>
          </w:p>
        </w:tc>
      </w:tr>
      <w:tr w:rsidR="00B752E4" w:rsidRPr="00323ECF" w14:paraId="3B788896" w14:textId="77777777">
        <w:tc>
          <w:tcPr>
            <w:tcW w:w="2070" w:type="dxa"/>
            <w:tcBorders>
              <w:top w:val="single" w:sz="6" w:space="0" w:color="auto"/>
              <w:left w:val="single" w:sz="6" w:space="0" w:color="auto"/>
              <w:bottom w:val="single" w:sz="6" w:space="0" w:color="auto"/>
              <w:right w:val="single" w:sz="6" w:space="0" w:color="auto"/>
            </w:tcBorders>
          </w:tcPr>
          <w:p w14:paraId="33C62CDD" w14:textId="77777777" w:rsidR="00B752E4" w:rsidRPr="00323ECF" w:rsidRDefault="00B752E4">
            <w:pPr>
              <w:pStyle w:val="FORMDATA"/>
              <w:rPr>
                <w:b/>
                <w:color w:val="auto"/>
              </w:rPr>
            </w:pPr>
            <w:r w:rsidRPr="00323ECF">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54B3E763" w14:textId="77777777" w:rsidR="00B752E4" w:rsidRPr="00323ECF" w:rsidRDefault="00B752E4">
            <w:pPr>
              <w:pStyle w:val="FORMDATA"/>
              <w:rPr>
                <w:b/>
                <w:color w:val="auto"/>
              </w:rPr>
            </w:pPr>
            <w:smartTag w:uri="urn:schemas-microsoft-com:office:smarttags" w:element="Street">
              <w:smartTag w:uri="urn:schemas-microsoft-com:office:smarttags" w:element="address">
                <w:r w:rsidRPr="00323ECF">
                  <w:rPr>
                    <w:b/>
                    <w:color w:val="auto"/>
                  </w:rPr>
                  <w:t>Service Address Street</w:t>
                </w:r>
              </w:smartTag>
            </w:smartTag>
            <w:r w:rsidRPr="00323ECF">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14C09749" w14:textId="77777777" w:rsidR="00B752E4" w:rsidRPr="00323ECF" w:rsidRDefault="00B752E4">
            <w:pPr>
              <w:pStyle w:val="FORMDATA"/>
              <w:rPr>
                <w:b/>
                <w:color w:val="auto"/>
              </w:rPr>
            </w:pPr>
            <w:r w:rsidRPr="00323ECF">
              <w:rPr>
                <w:b/>
                <w:color w:val="auto"/>
              </w:rPr>
              <w:t>Southard</w:t>
            </w:r>
          </w:p>
        </w:tc>
      </w:tr>
      <w:tr w:rsidR="00B752E4" w:rsidRPr="00323ECF" w14:paraId="4098451D" w14:textId="77777777">
        <w:tc>
          <w:tcPr>
            <w:tcW w:w="2070" w:type="dxa"/>
            <w:tcBorders>
              <w:top w:val="single" w:sz="6" w:space="0" w:color="auto"/>
              <w:left w:val="single" w:sz="6" w:space="0" w:color="auto"/>
              <w:bottom w:val="single" w:sz="6" w:space="0" w:color="auto"/>
              <w:right w:val="single" w:sz="6" w:space="0" w:color="auto"/>
            </w:tcBorders>
          </w:tcPr>
          <w:p w14:paraId="1A1CBDC2" w14:textId="77777777" w:rsidR="00B752E4" w:rsidRPr="00323ECF" w:rsidRDefault="00B752E4">
            <w:pPr>
              <w:pStyle w:val="FORMDATA"/>
              <w:rPr>
                <w:b/>
                <w:color w:val="auto"/>
              </w:rPr>
            </w:pPr>
            <w:r w:rsidRPr="00323ECF">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5BA87818" w14:textId="77777777" w:rsidR="00B752E4" w:rsidRPr="00323ECF" w:rsidRDefault="00B752E4">
            <w:pPr>
              <w:pStyle w:val="FORMDATA"/>
              <w:rPr>
                <w:b/>
                <w:color w:val="auto"/>
              </w:rPr>
            </w:pPr>
            <w:smartTag w:uri="urn:schemas-microsoft-com:office:smarttags" w:element="Street">
              <w:smartTag w:uri="urn:schemas-microsoft-com:office:smarttags" w:element="address">
                <w:r w:rsidRPr="00323ECF">
                  <w:rPr>
                    <w:b/>
                    <w:color w:val="auto"/>
                  </w:rPr>
                  <w:t>Service Address Street</w:t>
                </w:r>
              </w:smartTag>
            </w:smartTag>
            <w:r w:rsidRPr="00323ECF">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69140888" w14:textId="77777777" w:rsidR="00B752E4" w:rsidRPr="00323ECF" w:rsidRDefault="00B752E4">
            <w:pPr>
              <w:pStyle w:val="FORMDATA"/>
              <w:rPr>
                <w:b/>
                <w:color w:val="auto"/>
              </w:rPr>
            </w:pPr>
            <w:r w:rsidRPr="00323ECF">
              <w:rPr>
                <w:b/>
                <w:color w:val="auto"/>
              </w:rPr>
              <w:t>St</w:t>
            </w:r>
          </w:p>
        </w:tc>
      </w:tr>
      <w:tr w:rsidR="00B752E4" w:rsidRPr="00323ECF" w14:paraId="3613B0EB" w14:textId="77777777">
        <w:tc>
          <w:tcPr>
            <w:tcW w:w="2070" w:type="dxa"/>
            <w:tcBorders>
              <w:top w:val="single" w:sz="6" w:space="0" w:color="auto"/>
              <w:left w:val="single" w:sz="6" w:space="0" w:color="auto"/>
              <w:bottom w:val="single" w:sz="6" w:space="0" w:color="auto"/>
              <w:right w:val="single" w:sz="6" w:space="0" w:color="auto"/>
            </w:tcBorders>
          </w:tcPr>
          <w:p w14:paraId="2CA03F1B" w14:textId="77777777" w:rsidR="00B752E4" w:rsidRPr="00323ECF" w:rsidRDefault="00B752E4">
            <w:pPr>
              <w:pStyle w:val="FORMDATA"/>
              <w:rPr>
                <w:b/>
                <w:color w:val="auto"/>
              </w:rPr>
            </w:pPr>
            <w:r w:rsidRPr="00323ECF">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1AA1B2EC" w14:textId="77777777" w:rsidR="00B752E4" w:rsidRPr="00323ECF" w:rsidRDefault="00B752E4">
            <w:pPr>
              <w:pStyle w:val="FORMDATA"/>
              <w:rPr>
                <w:b/>
                <w:color w:val="auto"/>
              </w:rPr>
            </w:pPr>
            <w:smartTag w:uri="urn:schemas-microsoft-com:office:smarttags" w:element="place">
              <w:smartTag w:uri="urn:schemas-microsoft-com:office:smarttags" w:element="PlaceName">
                <w:r w:rsidRPr="00323ECF">
                  <w:rPr>
                    <w:b/>
                    <w:color w:val="auto"/>
                  </w:rPr>
                  <w:t>End</w:t>
                </w:r>
              </w:smartTag>
              <w:r w:rsidRPr="00323ECF">
                <w:rPr>
                  <w:b/>
                  <w:color w:val="auto"/>
                </w:rPr>
                <w:t xml:space="preserve"> </w:t>
              </w:r>
              <w:smartTag w:uri="urn:schemas-microsoft-com:office:smarttags" w:element="PlaceName">
                <w:r w:rsidRPr="00323ECF">
                  <w:rPr>
                    <w:b/>
                    <w:color w:val="auto"/>
                  </w:rPr>
                  <w:t>User</w:t>
                </w:r>
              </w:smartTag>
              <w:r w:rsidRPr="00323ECF">
                <w:rPr>
                  <w:b/>
                  <w:color w:val="auto"/>
                </w:rPr>
                <w:t xml:space="preserve"> </w:t>
              </w:r>
              <w:smartTag w:uri="urn:schemas-microsoft-com:office:smarttags" w:element="PlaceType">
                <w:r w:rsidRPr="00323ECF">
                  <w:rPr>
                    <w:b/>
                    <w:color w:val="auto"/>
                  </w:rPr>
                  <w:t>City</w:t>
                </w:r>
              </w:smartTag>
            </w:smartTag>
          </w:p>
        </w:tc>
        <w:tc>
          <w:tcPr>
            <w:tcW w:w="2358" w:type="dxa"/>
            <w:tcBorders>
              <w:top w:val="single" w:sz="6" w:space="0" w:color="auto"/>
              <w:left w:val="single" w:sz="6" w:space="0" w:color="auto"/>
              <w:bottom w:val="single" w:sz="6" w:space="0" w:color="auto"/>
              <w:right w:val="single" w:sz="6" w:space="0" w:color="auto"/>
            </w:tcBorders>
          </w:tcPr>
          <w:p w14:paraId="4859BF7B" w14:textId="77777777" w:rsidR="00B752E4" w:rsidRPr="00323ECF" w:rsidRDefault="00B752E4">
            <w:pPr>
              <w:pStyle w:val="FORMDATA"/>
              <w:rPr>
                <w:b/>
                <w:color w:val="auto"/>
              </w:rPr>
            </w:pPr>
            <w:smartTag w:uri="urn:schemas-microsoft-com:office:smarttags" w:element="place">
              <w:smartTag w:uri="urn:schemas-microsoft-com:office:smarttags" w:element="City">
                <w:r w:rsidRPr="00323ECF">
                  <w:rPr>
                    <w:b/>
                    <w:color w:val="auto"/>
                  </w:rPr>
                  <w:t>Key West</w:t>
                </w:r>
              </w:smartTag>
            </w:smartTag>
          </w:p>
        </w:tc>
      </w:tr>
      <w:tr w:rsidR="00B752E4" w:rsidRPr="00323ECF" w14:paraId="5162D3A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C76FC0B" w14:textId="77777777" w:rsidR="00B752E4" w:rsidRPr="00323ECF" w:rsidRDefault="00B752E4">
            <w:pPr>
              <w:pStyle w:val="FORMDATA"/>
              <w:rPr>
                <w:b/>
                <w:color w:val="auto"/>
              </w:rPr>
            </w:pPr>
            <w:r w:rsidRPr="00323ECF">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AFEF36" w14:textId="77777777" w:rsidR="00B752E4" w:rsidRPr="00323ECF" w:rsidRDefault="00B752E4">
            <w:pPr>
              <w:pStyle w:val="FORMDATA"/>
              <w:rPr>
                <w:b/>
                <w:color w:val="auto"/>
              </w:rPr>
            </w:pPr>
            <w:smartTag w:uri="urn:schemas-microsoft-com:office:smarttags" w:element="place">
              <w:smartTag w:uri="urn:schemas-microsoft-com:office:smarttags" w:element="PlaceName">
                <w:r w:rsidRPr="00323ECF">
                  <w:rPr>
                    <w:b/>
                    <w:color w:val="auto"/>
                  </w:rPr>
                  <w:t>End</w:t>
                </w:r>
              </w:smartTag>
              <w:r w:rsidRPr="00323ECF">
                <w:rPr>
                  <w:b/>
                  <w:color w:val="auto"/>
                </w:rPr>
                <w:t xml:space="preserve"> </w:t>
              </w:r>
              <w:smartTag w:uri="urn:schemas-microsoft-com:office:smarttags" w:element="PlaceName">
                <w:r w:rsidRPr="00323ECF">
                  <w:rPr>
                    <w:b/>
                    <w:color w:val="auto"/>
                  </w:rPr>
                  <w:t>User</w:t>
                </w:r>
              </w:smartTag>
              <w:r w:rsidRPr="00323ECF">
                <w:rPr>
                  <w:b/>
                  <w:color w:val="auto"/>
                </w:rPr>
                <w:t xml:space="preserve"> </w:t>
              </w:r>
              <w:smartTag w:uri="urn:schemas-microsoft-com:office:smarttags" w:element="PlaceType">
                <w:r w:rsidRPr="00323ECF">
                  <w:rPr>
                    <w:b/>
                    <w:color w:val="auto"/>
                  </w:rPr>
                  <w:t>State</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778D3D1" w14:textId="77777777" w:rsidR="00B752E4" w:rsidRPr="00323ECF" w:rsidRDefault="00B752E4">
            <w:pPr>
              <w:pStyle w:val="FORMDATA"/>
              <w:rPr>
                <w:b/>
                <w:color w:val="auto"/>
                <w:lang w:val="fr-FR"/>
              </w:rPr>
            </w:pPr>
            <w:r w:rsidRPr="00323ECF">
              <w:rPr>
                <w:b/>
                <w:color w:val="auto"/>
                <w:lang w:val="fr-FR"/>
              </w:rPr>
              <w:t>FL</w:t>
            </w:r>
          </w:p>
        </w:tc>
      </w:tr>
      <w:tr w:rsidR="00B752E4" w:rsidRPr="00323ECF" w14:paraId="3ED95524" w14:textId="77777777">
        <w:tc>
          <w:tcPr>
            <w:tcW w:w="2070" w:type="dxa"/>
            <w:tcBorders>
              <w:top w:val="single" w:sz="6" w:space="0" w:color="auto"/>
              <w:left w:val="single" w:sz="6" w:space="0" w:color="auto"/>
              <w:bottom w:val="single" w:sz="6" w:space="0" w:color="auto"/>
              <w:right w:val="single" w:sz="6" w:space="0" w:color="auto"/>
            </w:tcBorders>
          </w:tcPr>
          <w:p w14:paraId="575EF952" w14:textId="77777777" w:rsidR="00B752E4" w:rsidRPr="00323ECF" w:rsidRDefault="00B752E4">
            <w:pPr>
              <w:pStyle w:val="FORMDATA"/>
              <w:rPr>
                <w:b/>
                <w:color w:val="auto"/>
                <w:lang w:val="fr-FR"/>
              </w:rPr>
            </w:pPr>
            <w:r w:rsidRPr="00323ECF">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718FB373" w14:textId="77777777" w:rsidR="00B752E4" w:rsidRPr="00323ECF" w:rsidRDefault="00B752E4">
            <w:pPr>
              <w:pStyle w:val="FORMDATA"/>
              <w:rPr>
                <w:b/>
                <w:color w:val="auto"/>
              </w:rPr>
            </w:pPr>
            <w:r w:rsidRPr="00323ECF">
              <w:rPr>
                <w:b/>
                <w:color w:val="auto"/>
              </w:rPr>
              <w:t>End User Zip Code</w:t>
            </w:r>
          </w:p>
        </w:tc>
        <w:tc>
          <w:tcPr>
            <w:tcW w:w="2358" w:type="dxa"/>
            <w:tcBorders>
              <w:top w:val="single" w:sz="6" w:space="0" w:color="auto"/>
              <w:left w:val="single" w:sz="6" w:space="0" w:color="auto"/>
              <w:bottom w:val="single" w:sz="6" w:space="0" w:color="auto"/>
              <w:right w:val="single" w:sz="6" w:space="0" w:color="auto"/>
            </w:tcBorders>
          </w:tcPr>
          <w:p w14:paraId="30E43BDD" w14:textId="77777777" w:rsidR="00B752E4" w:rsidRPr="00323ECF" w:rsidRDefault="00B752E4">
            <w:pPr>
              <w:pStyle w:val="FORMDATA"/>
              <w:rPr>
                <w:b/>
                <w:color w:val="auto"/>
              </w:rPr>
            </w:pPr>
            <w:r w:rsidRPr="00323ECF">
              <w:rPr>
                <w:b/>
                <w:color w:val="auto"/>
              </w:rPr>
              <w:t>33040</w:t>
            </w:r>
          </w:p>
        </w:tc>
      </w:tr>
      <w:tr w:rsidR="00B752E4" w:rsidRPr="00323ECF" w14:paraId="25857744"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2A42756" w14:textId="77777777" w:rsidR="00B752E4" w:rsidRPr="00323ECF" w:rsidRDefault="00B752E4">
            <w:pPr>
              <w:pStyle w:val="FORMDATA"/>
              <w:rPr>
                <w:b/>
                <w:color w:val="auto"/>
              </w:rPr>
            </w:pPr>
            <w:r w:rsidRPr="00323ECF">
              <w:rPr>
                <w:b/>
                <w:color w:val="auto"/>
              </w:rPr>
              <w:t>ACC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E85DF3D" w14:textId="77777777" w:rsidR="00B752E4" w:rsidRPr="00323ECF" w:rsidRDefault="00B752E4">
            <w:pPr>
              <w:pStyle w:val="FORMDATA"/>
              <w:rPr>
                <w:b/>
                <w:color w:val="auto"/>
              </w:rPr>
            </w:pPr>
            <w:r w:rsidRPr="00323ECF">
              <w:rPr>
                <w:b/>
                <w:color w:val="auto"/>
              </w:rPr>
              <w:t>Access Information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0D20E8F" w14:textId="77777777" w:rsidR="00B752E4" w:rsidRPr="00323ECF" w:rsidRDefault="00B752E4">
            <w:pPr>
              <w:pStyle w:val="FORMDATA"/>
              <w:rPr>
                <w:b/>
                <w:color w:val="auto"/>
              </w:rPr>
            </w:pPr>
            <w:r w:rsidRPr="00323ECF">
              <w:rPr>
                <w:b/>
                <w:color w:val="auto"/>
              </w:rPr>
              <w:t>Call before going</w:t>
            </w:r>
          </w:p>
        </w:tc>
      </w:tr>
      <w:tr w:rsidR="00B752E4" w:rsidRPr="00323ECF" w14:paraId="2303F54E"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0C3D3416" w14:textId="77777777" w:rsidR="00B752E4" w:rsidRPr="00323ECF" w:rsidRDefault="00B752E4">
            <w:pPr>
              <w:pStyle w:val="Heading9"/>
              <w:rPr>
                <w:color w:val="auto"/>
              </w:rPr>
            </w:pPr>
            <w:r w:rsidRPr="00323ECF">
              <w:rPr>
                <w:color w:val="auto"/>
              </w:rPr>
              <w:lastRenderedPageBreak/>
              <w:t>DL  FORM</w:t>
            </w:r>
          </w:p>
        </w:tc>
      </w:tr>
      <w:tr w:rsidR="00B752E4" w:rsidRPr="00323ECF" w14:paraId="46D0301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9E6657C" w14:textId="77777777" w:rsidR="00B752E4" w:rsidRPr="00323ECF" w:rsidRDefault="00B752E4">
            <w:pPr>
              <w:pStyle w:val="Heading5"/>
              <w:rPr>
                <w:bCs/>
                <w:iCs w:val="0"/>
                <w:color w:val="auto"/>
              </w:rPr>
            </w:pPr>
            <w:r w:rsidRPr="00323ECF">
              <w:rPr>
                <w:bCs/>
                <w:iCs w:val="0"/>
                <w:color w:val="auto"/>
              </w:rPr>
              <w:t>Listing Control Section</w:t>
            </w:r>
          </w:p>
        </w:tc>
      </w:tr>
      <w:tr w:rsidR="00B752E4" w:rsidRPr="00323ECF" w14:paraId="7AA863B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BD0FD34" w14:textId="77777777" w:rsidR="00B752E4" w:rsidRPr="00323ECF" w:rsidRDefault="00B752E4">
            <w:pPr>
              <w:pStyle w:val="FORMDATA"/>
              <w:rPr>
                <w:b/>
                <w:color w:val="auto"/>
              </w:rPr>
            </w:pPr>
            <w:r w:rsidRPr="00323EC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8E857C" w14:textId="77777777" w:rsidR="00B752E4" w:rsidRPr="00323ECF" w:rsidRDefault="00B752E4">
            <w:pPr>
              <w:pStyle w:val="FORMDATA"/>
              <w:rPr>
                <w:b/>
                <w:color w:val="auto"/>
              </w:rPr>
            </w:pPr>
            <w:r w:rsidRPr="00323ECF">
              <w:rPr>
                <w:b/>
                <w:color w:val="auto"/>
              </w:rPr>
              <w:t>Directory Listing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5A3DED6" w14:textId="77777777" w:rsidR="00B752E4" w:rsidRPr="00323ECF" w:rsidRDefault="00B752E4">
            <w:pPr>
              <w:pStyle w:val="FORMDATA"/>
              <w:rPr>
                <w:b/>
                <w:color w:val="auto"/>
              </w:rPr>
            </w:pPr>
            <w:r w:rsidRPr="00323ECF">
              <w:rPr>
                <w:b/>
                <w:color w:val="auto"/>
              </w:rPr>
              <w:t>0001</w:t>
            </w:r>
          </w:p>
        </w:tc>
      </w:tr>
      <w:tr w:rsidR="00B752E4" w:rsidRPr="00323ECF" w14:paraId="0FB01274"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906A1F3" w14:textId="77777777" w:rsidR="00B752E4" w:rsidRPr="00323ECF" w:rsidRDefault="00B752E4">
            <w:pPr>
              <w:pStyle w:val="FORMDATA"/>
              <w:rPr>
                <w:b/>
                <w:color w:val="auto"/>
              </w:rPr>
            </w:pPr>
            <w:r w:rsidRPr="00323EC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E7FB6EC" w14:textId="77777777" w:rsidR="00B752E4" w:rsidRPr="00323ECF" w:rsidRDefault="00B752E4">
            <w:pPr>
              <w:pStyle w:val="FORMDATA"/>
              <w:rPr>
                <w:b/>
                <w:color w:val="auto"/>
              </w:rPr>
            </w:pPr>
            <w:r w:rsidRPr="00323ECF">
              <w:rPr>
                <w:b/>
                <w:color w:val="auto"/>
              </w:rPr>
              <w:t>Listing Activity Indicator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4997F2A" w14:textId="77777777" w:rsidR="00B752E4" w:rsidRPr="00323ECF" w:rsidRDefault="00B752E4">
            <w:pPr>
              <w:pStyle w:val="FORMDATA"/>
              <w:rPr>
                <w:b/>
                <w:color w:val="auto"/>
              </w:rPr>
            </w:pPr>
            <w:r w:rsidRPr="00323ECF">
              <w:rPr>
                <w:b/>
                <w:color w:val="auto"/>
              </w:rPr>
              <w:t>N</w:t>
            </w:r>
          </w:p>
        </w:tc>
      </w:tr>
      <w:tr w:rsidR="00B752E4" w:rsidRPr="00323ECF" w14:paraId="3A09BDC7" w14:textId="77777777">
        <w:tc>
          <w:tcPr>
            <w:tcW w:w="2070" w:type="dxa"/>
            <w:tcBorders>
              <w:top w:val="single" w:sz="6" w:space="0" w:color="auto"/>
              <w:left w:val="single" w:sz="6" w:space="0" w:color="auto"/>
              <w:bottom w:val="single" w:sz="6" w:space="0" w:color="auto"/>
              <w:right w:val="single" w:sz="6" w:space="0" w:color="auto"/>
            </w:tcBorders>
          </w:tcPr>
          <w:p w14:paraId="70C09559" w14:textId="77777777" w:rsidR="00B752E4" w:rsidRPr="00323ECF" w:rsidRDefault="00B752E4">
            <w:pPr>
              <w:pStyle w:val="FORMDATA"/>
              <w:rPr>
                <w:b/>
                <w:color w:val="auto"/>
              </w:rPr>
            </w:pPr>
            <w:r w:rsidRPr="00323ECF">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272E73CA" w14:textId="77777777" w:rsidR="00B752E4" w:rsidRPr="00323ECF" w:rsidRDefault="00B752E4">
            <w:pPr>
              <w:pStyle w:val="FORMDATA"/>
              <w:rPr>
                <w:b/>
                <w:color w:val="auto"/>
              </w:rPr>
            </w:pPr>
            <w:r w:rsidRPr="00323ECF">
              <w:rPr>
                <w:b/>
                <w:color w:val="auto"/>
              </w:rPr>
              <w:t>Record Type</w:t>
            </w:r>
          </w:p>
        </w:tc>
        <w:tc>
          <w:tcPr>
            <w:tcW w:w="2358" w:type="dxa"/>
            <w:tcBorders>
              <w:top w:val="single" w:sz="6" w:space="0" w:color="auto"/>
              <w:left w:val="single" w:sz="6" w:space="0" w:color="auto"/>
              <w:bottom w:val="single" w:sz="6" w:space="0" w:color="auto"/>
              <w:right w:val="single" w:sz="6" w:space="0" w:color="auto"/>
            </w:tcBorders>
          </w:tcPr>
          <w:p w14:paraId="3C1CDAFC" w14:textId="77777777" w:rsidR="00B752E4" w:rsidRPr="00323ECF" w:rsidRDefault="00B752E4">
            <w:pPr>
              <w:pStyle w:val="FORMDATA"/>
              <w:rPr>
                <w:b/>
                <w:color w:val="auto"/>
              </w:rPr>
            </w:pPr>
            <w:r w:rsidRPr="00323ECF">
              <w:rPr>
                <w:b/>
                <w:color w:val="auto"/>
              </w:rPr>
              <w:t>LML</w:t>
            </w:r>
          </w:p>
        </w:tc>
      </w:tr>
      <w:tr w:rsidR="00B752E4" w:rsidRPr="00323ECF" w14:paraId="4501BFCF" w14:textId="77777777">
        <w:tc>
          <w:tcPr>
            <w:tcW w:w="2070" w:type="dxa"/>
            <w:tcBorders>
              <w:top w:val="single" w:sz="6" w:space="0" w:color="auto"/>
              <w:left w:val="single" w:sz="6" w:space="0" w:color="auto"/>
              <w:bottom w:val="single" w:sz="6" w:space="0" w:color="auto"/>
              <w:right w:val="single" w:sz="6" w:space="0" w:color="auto"/>
            </w:tcBorders>
          </w:tcPr>
          <w:p w14:paraId="22C25908" w14:textId="77777777" w:rsidR="00B752E4" w:rsidRPr="00323ECF" w:rsidRDefault="00B752E4">
            <w:pPr>
              <w:pStyle w:val="FORMDATA"/>
              <w:rPr>
                <w:b/>
                <w:color w:val="auto"/>
              </w:rPr>
            </w:pPr>
            <w:r w:rsidRPr="00323ECF">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14DE444D" w14:textId="77777777" w:rsidR="00B752E4" w:rsidRPr="00323ECF" w:rsidRDefault="00B752E4">
            <w:pPr>
              <w:pStyle w:val="FORMDATA"/>
              <w:rPr>
                <w:b/>
                <w:color w:val="auto"/>
              </w:rPr>
            </w:pPr>
            <w:r w:rsidRPr="00323ECF">
              <w:rPr>
                <w:b/>
                <w:color w:val="auto"/>
              </w:rPr>
              <w:t>Listing Type</w:t>
            </w:r>
          </w:p>
        </w:tc>
        <w:tc>
          <w:tcPr>
            <w:tcW w:w="2358" w:type="dxa"/>
            <w:tcBorders>
              <w:top w:val="single" w:sz="6" w:space="0" w:color="auto"/>
              <w:left w:val="single" w:sz="6" w:space="0" w:color="auto"/>
              <w:bottom w:val="single" w:sz="6" w:space="0" w:color="auto"/>
              <w:right w:val="single" w:sz="6" w:space="0" w:color="auto"/>
            </w:tcBorders>
          </w:tcPr>
          <w:p w14:paraId="2DEF00E3" w14:textId="77777777" w:rsidR="00B752E4" w:rsidRPr="00323ECF" w:rsidRDefault="00B752E4">
            <w:pPr>
              <w:pStyle w:val="FORMDATA"/>
              <w:rPr>
                <w:b/>
                <w:color w:val="auto"/>
                <w:lang w:val="fr-FR"/>
              </w:rPr>
            </w:pPr>
            <w:r w:rsidRPr="00323ECF">
              <w:rPr>
                <w:b/>
                <w:color w:val="auto"/>
                <w:lang w:val="fr-FR"/>
              </w:rPr>
              <w:t>1</w:t>
            </w:r>
          </w:p>
        </w:tc>
      </w:tr>
      <w:tr w:rsidR="00B752E4" w:rsidRPr="00323ECF" w14:paraId="6E5B8703" w14:textId="77777777">
        <w:tc>
          <w:tcPr>
            <w:tcW w:w="2070" w:type="dxa"/>
            <w:tcBorders>
              <w:top w:val="single" w:sz="6" w:space="0" w:color="auto"/>
              <w:left w:val="single" w:sz="6" w:space="0" w:color="auto"/>
              <w:bottom w:val="single" w:sz="6" w:space="0" w:color="auto"/>
              <w:right w:val="single" w:sz="6" w:space="0" w:color="auto"/>
            </w:tcBorders>
          </w:tcPr>
          <w:p w14:paraId="6F283CA4" w14:textId="77777777" w:rsidR="00B752E4" w:rsidRPr="00323ECF" w:rsidRDefault="00B752E4">
            <w:pPr>
              <w:pStyle w:val="FORMDATA"/>
              <w:rPr>
                <w:b/>
                <w:color w:val="auto"/>
                <w:lang w:val="fr-FR"/>
              </w:rPr>
            </w:pPr>
            <w:r w:rsidRPr="00323ECF">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75AB549D" w14:textId="77777777" w:rsidR="00B752E4" w:rsidRPr="00323ECF" w:rsidRDefault="00B752E4">
            <w:pPr>
              <w:pStyle w:val="FORMDATA"/>
              <w:rPr>
                <w:b/>
                <w:color w:val="auto"/>
                <w:lang w:val="fr-FR"/>
              </w:rPr>
            </w:pPr>
            <w:r w:rsidRPr="00323ECF">
              <w:rPr>
                <w:b/>
                <w:color w:val="auto"/>
                <w:lang w:val="fr-FR"/>
              </w:rPr>
              <w:t>Style Code</w:t>
            </w:r>
          </w:p>
        </w:tc>
        <w:tc>
          <w:tcPr>
            <w:tcW w:w="2358" w:type="dxa"/>
            <w:tcBorders>
              <w:top w:val="single" w:sz="6" w:space="0" w:color="auto"/>
              <w:left w:val="single" w:sz="6" w:space="0" w:color="auto"/>
              <w:bottom w:val="single" w:sz="6" w:space="0" w:color="auto"/>
              <w:right w:val="single" w:sz="6" w:space="0" w:color="auto"/>
            </w:tcBorders>
          </w:tcPr>
          <w:p w14:paraId="48DA00BF" w14:textId="77777777" w:rsidR="00B752E4" w:rsidRPr="00323ECF" w:rsidRDefault="00B752E4">
            <w:pPr>
              <w:pStyle w:val="FORMDATA"/>
              <w:rPr>
                <w:b/>
                <w:color w:val="auto"/>
              </w:rPr>
            </w:pPr>
            <w:r w:rsidRPr="00323ECF">
              <w:rPr>
                <w:b/>
                <w:color w:val="auto"/>
              </w:rPr>
              <w:t>SL</w:t>
            </w:r>
          </w:p>
        </w:tc>
      </w:tr>
      <w:tr w:rsidR="00B752E4" w:rsidRPr="00323ECF" w14:paraId="5B303CB9" w14:textId="77777777">
        <w:tc>
          <w:tcPr>
            <w:tcW w:w="2070" w:type="dxa"/>
            <w:tcBorders>
              <w:top w:val="single" w:sz="6" w:space="0" w:color="auto"/>
              <w:left w:val="single" w:sz="6" w:space="0" w:color="auto"/>
              <w:bottom w:val="single" w:sz="6" w:space="0" w:color="auto"/>
              <w:right w:val="single" w:sz="6" w:space="0" w:color="auto"/>
            </w:tcBorders>
          </w:tcPr>
          <w:p w14:paraId="48575FF2" w14:textId="77777777" w:rsidR="00B752E4" w:rsidRPr="00323ECF" w:rsidRDefault="00B752E4">
            <w:pPr>
              <w:pStyle w:val="FORMDATA"/>
              <w:rPr>
                <w:b/>
                <w:color w:val="auto"/>
              </w:rPr>
            </w:pPr>
            <w:r w:rsidRPr="00323ECF">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5B08A972" w14:textId="77777777" w:rsidR="00B752E4" w:rsidRPr="00323ECF" w:rsidRDefault="00B752E4">
            <w:pPr>
              <w:pStyle w:val="FORMDATA"/>
              <w:rPr>
                <w:b/>
                <w:color w:val="auto"/>
              </w:rPr>
            </w:pPr>
            <w:r w:rsidRPr="00323ECF">
              <w:rPr>
                <w:b/>
                <w:color w:val="auto"/>
              </w:rPr>
              <w:t>Type of Account</w:t>
            </w:r>
          </w:p>
        </w:tc>
        <w:tc>
          <w:tcPr>
            <w:tcW w:w="2358" w:type="dxa"/>
            <w:tcBorders>
              <w:top w:val="single" w:sz="6" w:space="0" w:color="auto"/>
              <w:left w:val="single" w:sz="6" w:space="0" w:color="auto"/>
              <w:bottom w:val="single" w:sz="6" w:space="0" w:color="auto"/>
              <w:right w:val="single" w:sz="6" w:space="0" w:color="auto"/>
            </w:tcBorders>
          </w:tcPr>
          <w:p w14:paraId="76594EC8" w14:textId="77777777" w:rsidR="00B752E4" w:rsidRPr="00323ECF" w:rsidRDefault="00B752E4">
            <w:pPr>
              <w:pStyle w:val="FORMDATA"/>
              <w:rPr>
                <w:b/>
                <w:color w:val="auto"/>
              </w:rPr>
            </w:pPr>
            <w:r w:rsidRPr="00323ECF">
              <w:rPr>
                <w:b/>
                <w:color w:val="auto"/>
              </w:rPr>
              <w:t>R</w:t>
            </w:r>
          </w:p>
        </w:tc>
      </w:tr>
      <w:tr w:rsidR="00B752E4" w:rsidRPr="00323ECF" w14:paraId="2B3FED4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4967EF7" w14:textId="77777777" w:rsidR="00B752E4" w:rsidRPr="00323ECF" w:rsidRDefault="00B752E4">
            <w:pPr>
              <w:pStyle w:val="FORMDATA"/>
              <w:rPr>
                <w:b/>
                <w:color w:val="auto"/>
              </w:rPr>
            </w:pPr>
            <w:r w:rsidRPr="00323ECF">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C91A9EF" w14:textId="77777777" w:rsidR="00B752E4" w:rsidRPr="00323ECF" w:rsidRDefault="00B752E4">
            <w:pPr>
              <w:pStyle w:val="FORMDATA"/>
              <w:rPr>
                <w:b/>
                <w:color w:val="auto"/>
              </w:rPr>
            </w:pPr>
            <w:r w:rsidRPr="00323ECF">
              <w:rPr>
                <w:b/>
                <w:color w:val="auto"/>
              </w:rPr>
              <w:t>Degree of Indent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B313EB7" w14:textId="77777777" w:rsidR="00B752E4" w:rsidRPr="00323ECF" w:rsidRDefault="00B752E4">
            <w:pPr>
              <w:pStyle w:val="FORMDATA"/>
              <w:rPr>
                <w:b/>
                <w:color w:val="auto"/>
              </w:rPr>
            </w:pPr>
            <w:r w:rsidRPr="00323ECF">
              <w:rPr>
                <w:b/>
                <w:color w:val="auto"/>
              </w:rPr>
              <w:t>0</w:t>
            </w:r>
          </w:p>
        </w:tc>
      </w:tr>
      <w:tr w:rsidR="00B752E4" w:rsidRPr="00323ECF" w14:paraId="78FB6304"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4E7EFEA2" w14:textId="77777777" w:rsidR="00B752E4" w:rsidRPr="00323ECF" w:rsidRDefault="00B752E4">
            <w:pPr>
              <w:pStyle w:val="Heading5"/>
              <w:rPr>
                <w:color w:val="auto"/>
              </w:rPr>
            </w:pPr>
            <w:r w:rsidRPr="00323ECF">
              <w:rPr>
                <w:color w:val="auto"/>
              </w:rPr>
              <w:t>Listing Instruction Section</w:t>
            </w:r>
          </w:p>
        </w:tc>
      </w:tr>
      <w:tr w:rsidR="00B752E4" w:rsidRPr="00323ECF" w14:paraId="7C018D0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F128C4F" w14:textId="77777777" w:rsidR="00B752E4" w:rsidRPr="00323ECF" w:rsidRDefault="00B752E4">
            <w:pPr>
              <w:pStyle w:val="FORMDATA"/>
              <w:rPr>
                <w:b/>
                <w:color w:val="auto"/>
              </w:rPr>
            </w:pPr>
            <w:r w:rsidRPr="00323ECF">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59D9647" w14:textId="77777777" w:rsidR="00B752E4" w:rsidRPr="00323ECF" w:rsidRDefault="00B752E4">
            <w:pPr>
              <w:pStyle w:val="FORMDATA"/>
              <w:rPr>
                <w:b/>
                <w:color w:val="auto"/>
              </w:rPr>
            </w:pPr>
            <w:r w:rsidRPr="00323ECF">
              <w:rPr>
                <w:b/>
                <w:color w:val="auto"/>
              </w:rPr>
              <w:t>Listing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99B0AFD" w14:textId="77777777" w:rsidR="00B752E4" w:rsidRPr="00323ECF" w:rsidRDefault="00B752E4">
            <w:pPr>
              <w:pStyle w:val="FORMDATA"/>
              <w:rPr>
                <w:b/>
                <w:color w:val="auto"/>
              </w:rPr>
            </w:pPr>
            <w:r w:rsidRPr="00323ECF">
              <w:rPr>
                <w:b/>
                <w:color w:val="auto"/>
              </w:rPr>
              <w:t>3052922889</w:t>
            </w:r>
          </w:p>
        </w:tc>
      </w:tr>
      <w:tr w:rsidR="00B752E4" w:rsidRPr="00323ECF" w14:paraId="732E4995" w14:textId="77777777">
        <w:tc>
          <w:tcPr>
            <w:tcW w:w="2070" w:type="dxa"/>
            <w:tcBorders>
              <w:top w:val="single" w:sz="6" w:space="0" w:color="auto"/>
              <w:left w:val="single" w:sz="6" w:space="0" w:color="auto"/>
              <w:bottom w:val="single" w:sz="6" w:space="0" w:color="auto"/>
              <w:right w:val="single" w:sz="6" w:space="0" w:color="auto"/>
            </w:tcBorders>
          </w:tcPr>
          <w:p w14:paraId="628B84A7" w14:textId="77777777" w:rsidR="00B752E4" w:rsidRPr="00323ECF" w:rsidRDefault="00B752E4">
            <w:pPr>
              <w:pStyle w:val="FORMDATA"/>
              <w:rPr>
                <w:b/>
                <w:color w:val="auto"/>
              </w:rPr>
            </w:pPr>
            <w:r w:rsidRPr="00323ECF">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1D6CEF7C" w14:textId="77777777" w:rsidR="00B752E4" w:rsidRPr="00323ECF" w:rsidRDefault="00B752E4">
            <w:pPr>
              <w:pStyle w:val="FORMDATA"/>
              <w:rPr>
                <w:b/>
                <w:color w:val="auto"/>
              </w:rPr>
            </w:pPr>
            <w:r w:rsidRPr="00323ECF">
              <w:rPr>
                <w:b/>
                <w:color w:val="auto"/>
              </w:rPr>
              <w:t xml:space="preserve">Listed Name Last </w:t>
            </w:r>
          </w:p>
        </w:tc>
        <w:tc>
          <w:tcPr>
            <w:tcW w:w="2358" w:type="dxa"/>
            <w:tcBorders>
              <w:top w:val="single" w:sz="6" w:space="0" w:color="auto"/>
              <w:left w:val="single" w:sz="6" w:space="0" w:color="auto"/>
              <w:bottom w:val="single" w:sz="6" w:space="0" w:color="auto"/>
              <w:right w:val="single" w:sz="6" w:space="0" w:color="auto"/>
            </w:tcBorders>
          </w:tcPr>
          <w:p w14:paraId="772C2257" w14:textId="77777777" w:rsidR="00B752E4" w:rsidRPr="00323ECF" w:rsidRDefault="00B752E4">
            <w:pPr>
              <w:pStyle w:val="FORMDATA"/>
              <w:rPr>
                <w:b/>
                <w:color w:val="auto"/>
              </w:rPr>
            </w:pPr>
            <w:r w:rsidRPr="00323ECF">
              <w:rPr>
                <w:b/>
                <w:color w:val="auto"/>
              </w:rPr>
              <w:t>Nutz</w:t>
            </w:r>
          </w:p>
        </w:tc>
      </w:tr>
      <w:tr w:rsidR="00B752E4" w:rsidRPr="00323ECF" w14:paraId="7E685AA3" w14:textId="77777777">
        <w:tc>
          <w:tcPr>
            <w:tcW w:w="2070" w:type="dxa"/>
            <w:tcBorders>
              <w:top w:val="single" w:sz="6" w:space="0" w:color="auto"/>
              <w:left w:val="single" w:sz="6" w:space="0" w:color="auto"/>
              <w:bottom w:val="single" w:sz="6" w:space="0" w:color="auto"/>
              <w:right w:val="single" w:sz="6" w:space="0" w:color="auto"/>
            </w:tcBorders>
          </w:tcPr>
          <w:p w14:paraId="51C9BB36" w14:textId="77777777" w:rsidR="00B752E4" w:rsidRPr="00323ECF" w:rsidRDefault="00B752E4">
            <w:pPr>
              <w:pStyle w:val="FORMDATA"/>
              <w:rPr>
                <w:b/>
                <w:color w:val="auto"/>
              </w:rPr>
            </w:pPr>
            <w:r w:rsidRPr="00323ECF">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431FD79D" w14:textId="77777777" w:rsidR="00B752E4" w:rsidRPr="00323ECF" w:rsidRDefault="00B752E4">
            <w:pPr>
              <w:pStyle w:val="FORMDATA"/>
              <w:rPr>
                <w:b/>
                <w:color w:val="auto"/>
              </w:rPr>
            </w:pPr>
            <w:r w:rsidRPr="00323ECF">
              <w:rPr>
                <w:b/>
                <w:color w:val="auto"/>
              </w:rPr>
              <w:t xml:space="preserve">Listed Name First </w:t>
            </w:r>
          </w:p>
        </w:tc>
        <w:tc>
          <w:tcPr>
            <w:tcW w:w="2358" w:type="dxa"/>
            <w:tcBorders>
              <w:top w:val="single" w:sz="6" w:space="0" w:color="auto"/>
              <w:left w:val="single" w:sz="6" w:space="0" w:color="auto"/>
              <w:bottom w:val="single" w:sz="6" w:space="0" w:color="auto"/>
              <w:right w:val="single" w:sz="6" w:space="0" w:color="auto"/>
            </w:tcBorders>
          </w:tcPr>
          <w:p w14:paraId="379F8970" w14:textId="77777777" w:rsidR="00B752E4" w:rsidRPr="00323ECF" w:rsidRDefault="00B752E4">
            <w:pPr>
              <w:pStyle w:val="FORMDATA"/>
              <w:rPr>
                <w:b/>
                <w:color w:val="auto"/>
              </w:rPr>
            </w:pPr>
            <w:smartTag w:uri="urn:schemas-microsoft-com:office:smarttags" w:element="place">
              <w:r w:rsidRPr="00323ECF">
                <w:rPr>
                  <w:b/>
                  <w:color w:val="auto"/>
                </w:rPr>
                <w:t>Coco</w:t>
              </w:r>
            </w:smartTag>
          </w:p>
        </w:tc>
      </w:tr>
      <w:tr w:rsidR="00B752E4" w:rsidRPr="00323ECF" w14:paraId="1A144561" w14:textId="77777777">
        <w:tc>
          <w:tcPr>
            <w:tcW w:w="2070" w:type="dxa"/>
            <w:tcBorders>
              <w:top w:val="single" w:sz="6" w:space="0" w:color="auto"/>
              <w:left w:val="single" w:sz="6" w:space="0" w:color="auto"/>
              <w:bottom w:val="single" w:sz="6" w:space="0" w:color="auto"/>
              <w:right w:val="single" w:sz="6" w:space="0" w:color="auto"/>
            </w:tcBorders>
          </w:tcPr>
          <w:p w14:paraId="046A0DF6" w14:textId="77777777" w:rsidR="00B752E4" w:rsidRPr="00323ECF" w:rsidRDefault="00B752E4">
            <w:pPr>
              <w:pStyle w:val="FORMDATA"/>
              <w:rPr>
                <w:b/>
                <w:color w:val="auto"/>
              </w:rPr>
            </w:pPr>
            <w:r w:rsidRPr="00323ECF">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73A65BD3" w14:textId="77777777" w:rsidR="00B752E4" w:rsidRPr="00323ECF" w:rsidRDefault="00B752E4">
            <w:pPr>
              <w:pStyle w:val="FORMDATA"/>
              <w:rPr>
                <w:b/>
                <w:color w:val="auto"/>
              </w:rPr>
            </w:pPr>
            <w:r w:rsidRPr="00323ECF">
              <w:rPr>
                <w:b/>
                <w:color w:val="auto"/>
              </w:rPr>
              <w:t>Listed Address House Number</w:t>
            </w:r>
          </w:p>
        </w:tc>
        <w:tc>
          <w:tcPr>
            <w:tcW w:w="2358" w:type="dxa"/>
            <w:tcBorders>
              <w:top w:val="single" w:sz="6" w:space="0" w:color="auto"/>
              <w:left w:val="single" w:sz="6" w:space="0" w:color="auto"/>
              <w:bottom w:val="single" w:sz="6" w:space="0" w:color="auto"/>
              <w:right w:val="single" w:sz="6" w:space="0" w:color="auto"/>
            </w:tcBorders>
          </w:tcPr>
          <w:p w14:paraId="501D961A" w14:textId="77777777" w:rsidR="00B752E4" w:rsidRPr="00323ECF" w:rsidRDefault="00B752E4">
            <w:pPr>
              <w:pStyle w:val="FORMDATA"/>
              <w:rPr>
                <w:b/>
                <w:color w:val="auto"/>
              </w:rPr>
            </w:pPr>
            <w:r w:rsidRPr="00323ECF">
              <w:rPr>
                <w:b/>
                <w:color w:val="auto"/>
              </w:rPr>
              <w:t>530</w:t>
            </w:r>
          </w:p>
        </w:tc>
      </w:tr>
      <w:tr w:rsidR="00B752E4" w:rsidRPr="00323ECF" w14:paraId="00FD9227" w14:textId="77777777">
        <w:tc>
          <w:tcPr>
            <w:tcW w:w="2070" w:type="dxa"/>
            <w:tcBorders>
              <w:top w:val="single" w:sz="6" w:space="0" w:color="auto"/>
              <w:left w:val="single" w:sz="6" w:space="0" w:color="auto"/>
              <w:bottom w:val="single" w:sz="6" w:space="0" w:color="auto"/>
              <w:right w:val="single" w:sz="6" w:space="0" w:color="auto"/>
            </w:tcBorders>
          </w:tcPr>
          <w:p w14:paraId="16B65D3A" w14:textId="77777777" w:rsidR="00B752E4" w:rsidRPr="00323ECF" w:rsidRDefault="00B752E4">
            <w:pPr>
              <w:pStyle w:val="FORMDATA"/>
              <w:rPr>
                <w:b/>
                <w:color w:val="auto"/>
              </w:rPr>
            </w:pPr>
            <w:r w:rsidRPr="00323ECF">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6D233C61" w14:textId="77777777" w:rsidR="00B752E4" w:rsidRPr="00323ECF" w:rsidRDefault="00B752E4">
            <w:pPr>
              <w:pStyle w:val="FORMDATA"/>
              <w:rPr>
                <w:b/>
                <w:color w:val="auto"/>
              </w:rPr>
            </w:pPr>
            <w:r w:rsidRPr="00323ECF">
              <w:rPr>
                <w:b/>
                <w:color w:val="auto"/>
              </w:rPr>
              <w:t xml:space="preserve">Listed </w:t>
            </w:r>
            <w:smartTag w:uri="urn:schemas-microsoft-com:office:smarttags" w:element="Street">
              <w:smartTag w:uri="urn:schemas-microsoft-com:office:smarttags" w:element="address">
                <w:r w:rsidRPr="00323ECF">
                  <w:rPr>
                    <w:b/>
                    <w:color w:val="auto"/>
                  </w:rPr>
                  <w:t>Address Street</w:t>
                </w:r>
              </w:smartTag>
            </w:smartTag>
            <w:r w:rsidRPr="00323ECF">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7BD04BEC" w14:textId="77777777" w:rsidR="00B752E4" w:rsidRPr="00323ECF" w:rsidRDefault="00B752E4">
            <w:pPr>
              <w:pStyle w:val="FORMDATA"/>
              <w:rPr>
                <w:b/>
                <w:color w:val="auto"/>
              </w:rPr>
            </w:pPr>
            <w:r w:rsidRPr="00323ECF">
              <w:rPr>
                <w:b/>
                <w:color w:val="auto"/>
              </w:rPr>
              <w:t xml:space="preserve">Southard </w:t>
            </w:r>
          </w:p>
        </w:tc>
      </w:tr>
      <w:tr w:rsidR="00B752E4" w:rsidRPr="00323ECF" w14:paraId="5A1265DA" w14:textId="77777777">
        <w:tc>
          <w:tcPr>
            <w:tcW w:w="2070" w:type="dxa"/>
            <w:tcBorders>
              <w:top w:val="single" w:sz="6" w:space="0" w:color="auto"/>
              <w:left w:val="single" w:sz="6" w:space="0" w:color="auto"/>
              <w:bottom w:val="single" w:sz="6" w:space="0" w:color="auto"/>
              <w:right w:val="single" w:sz="6" w:space="0" w:color="auto"/>
            </w:tcBorders>
          </w:tcPr>
          <w:p w14:paraId="1ADC878F" w14:textId="77777777" w:rsidR="00B752E4" w:rsidRPr="00323ECF" w:rsidRDefault="00B752E4">
            <w:pPr>
              <w:pStyle w:val="FORMDATA"/>
              <w:rPr>
                <w:b/>
                <w:color w:val="auto"/>
              </w:rPr>
            </w:pPr>
            <w:r w:rsidRPr="00323ECF">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194944EE" w14:textId="77777777" w:rsidR="00B752E4" w:rsidRPr="00323ECF" w:rsidRDefault="00B752E4">
            <w:pPr>
              <w:pStyle w:val="FORMDATA"/>
              <w:rPr>
                <w:b/>
                <w:color w:val="auto"/>
              </w:rPr>
            </w:pPr>
            <w:r w:rsidRPr="00323ECF">
              <w:rPr>
                <w:b/>
                <w:color w:val="auto"/>
              </w:rPr>
              <w:t xml:space="preserve">Listed </w:t>
            </w:r>
            <w:smartTag w:uri="urn:schemas-microsoft-com:office:smarttags" w:element="Street">
              <w:smartTag w:uri="urn:schemas-microsoft-com:office:smarttags" w:element="address">
                <w:r w:rsidRPr="00323ECF">
                  <w:rPr>
                    <w:b/>
                    <w:color w:val="auto"/>
                  </w:rPr>
                  <w:t>Address Street</w:t>
                </w:r>
              </w:smartTag>
            </w:smartTag>
            <w:r w:rsidRPr="00323ECF">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2AE6247C" w14:textId="77777777" w:rsidR="00B752E4" w:rsidRPr="00323ECF" w:rsidRDefault="00B752E4">
            <w:pPr>
              <w:pStyle w:val="FORMDATA"/>
              <w:rPr>
                <w:b/>
                <w:color w:val="auto"/>
              </w:rPr>
            </w:pPr>
            <w:r w:rsidRPr="00323ECF">
              <w:rPr>
                <w:b/>
                <w:color w:val="auto"/>
              </w:rPr>
              <w:t>St</w:t>
            </w:r>
          </w:p>
        </w:tc>
      </w:tr>
      <w:tr w:rsidR="00B752E4" w:rsidRPr="00323ECF" w14:paraId="63C69F8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EDA3241" w14:textId="77777777" w:rsidR="00B752E4" w:rsidRPr="00323ECF" w:rsidRDefault="00B752E4">
            <w:pPr>
              <w:pStyle w:val="Heading5"/>
              <w:rPr>
                <w:rFonts w:cs="Arial"/>
                <w:bCs/>
                <w:iCs w:val="0"/>
                <w:color w:val="auto"/>
                <w:szCs w:val="24"/>
              </w:rPr>
            </w:pPr>
            <w:r w:rsidRPr="00323ECF">
              <w:rPr>
                <w:rFonts w:cs="Arial"/>
                <w:bCs/>
                <w:iCs w:val="0"/>
                <w:color w:val="auto"/>
                <w:szCs w:val="24"/>
              </w:rPr>
              <w:t>Listing Control Section</w:t>
            </w:r>
          </w:p>
        </w:tc>
      </w:tr>
      <w:tr w:rsidR="00B752E4" w:rsidRPr="00323ECF" w14:paraId="1B50D04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5E22B65" w14:textId="77777777" w:rsidR="00B752E4" w:rsidRPr="00323ECF" w:rsidRDefault="00B752E4">
            <w:pPr>
              <w:pStyle w:val="FORMDATA"/>
              <w:rPr>
                <w:b/>
                <w:color w:val="auto"/>
              </w:rPr>
            </w:pPr>
            <w:r w:rsidRPr="00323EC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0A7B47B" w14:textId="77777777" w:rsidR="00B752E4" w:rsidRPr="00323ECF" w:rsidRDefault="00B752E4">
            <w:pPr>
              <w:pStyle w:val="FORMDATA"/>
              <w:rPr>
                <w:b/>
                <w:color w:val="auto"/>
              </w:rPr>
            </w:pPr>
            <w:r w:rsidRPr="00323ECF">
              <w:rPr>
                <w:b/>
                <w:color w:val="auto"/>
              </w:rPr>
              <w:t>Directory Listing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CC3B704" w14:textId="77777777" w:rsidR="00B752E4" w:rsidRPr="00323ECF" w:rsidRDefault="00B752E4">
            <w:pPr>
              <w:pStyle w:val="FORMDATA"/>
              <w:rPr>
                <w:b/>
                <w:color w:val="auto"/>
              </w:rPr>
            </w:pPr>
            <w:r w:rsidRPr="00323ECF">
              <w:rPr>
                <w:b/>
                <w:color w:val="auto"/>
              </w:rPr>
              <w:t>0002</w:t>
            </w:r>
          </w:p>
        </w:tc>
      </w:tr>
      <w:tr w:rsidR="00B752E4" w:rsidRPr="00323ECF" w14:paraId="1235ABF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651D8C8" w14:textId="77777777" w:rsidR="00B752E4" w:rsidRPr="00323ECF" w:rsidRDefault="00B752E4">
            <w:pPr>
              <w:pStyle w:val="FORMDATA"/>
              <w:rPr>
                <w:b/>
                <w:color w:val="auto"/>
              </w:rPr>
            </w:pPr>
            <w:r w:rsidRPr="00323EC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F6269C" w14:textId="77777777" w:rsidR="00B752E4" w:rsidRPr="00323ECF" w:rsidRDefault="00B752E4">
            <w:pPr>
              <w:pStyle w:val="FORMDATA"/>
              <w:rPr>
                <w:b/>
                <w:color w:val="auto"/>
              </w:rPr>
            </w:pPr>
            <w:r w:rsidRPr="00323ECF">
              <w:rPr>
                <w:b/>
                <w:color w:val="auto"/>
              </w:rPr>
              <w:t>Listing Activity Indicator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A33D9C1" w14:textId="77777777" w:rsidR="00B752E4" w:rsidRPr="00323ECF" w:rsidRDefault="00B752E4">
            <w:pPr>
              <w:pStyle w:val="FORMDATA"/>
              <w:rPr>
                <w:b/>
                <w:color w:val="auto"/>
              </w:rPr>
            </w:pPr>
            <w:r w:rsidRPr="00323ECF">
              <w:rPr>
                <w:b/>
                <w:color w:val="auto"/>
              </w:rPr>
              <w:t>N</w:t>
            </w:r>
          </w:p>
        </w:tc>
      </w:tr>
      <w:tr w:rsidR="00B752E4" w:rsidRPr="00323ECF" w14:paraId="288EF4AA" w14:textId="77777777">
        <w:tc>
          <w:tcPr>
            <w:tcW w:w="2070" w:type="dxa"/>
            <w:tcBorders>
              <w:top w:val="single" w:sz="6" w:space="0" w:color="auto"/>
              <w:left w:val="single" w:sz="6" w:space="0" w:color="auto"/>
              <w:bottom w:val="single" w:sz="6" w:space="0" w:color="auto"/>
              <w:right w:val="single" w:sz="6" w:space="0" w:color="auto"/>
            </w:tcBorders>
          </w:tcPr>
          <w:p w14:paraId="3012D6F5" w14:textId="77777777" w:rsidR="00B752E4" w:rsidRPr="00323ECF" w:rsidRDefault="00B752E4">
            <w:pPr>
              <w:pStyle w:val="FORMDATA"/>
              <w:rPr>
                <w:b/>
                <w:color w:val="auto"/>
              </w:rPr>
            </w:pPr>
            <w:r w:rsidRPr="00323ECF">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5DCD3FA2" w14:textId="77777777" w:rsidR="00B752E4" w:rsidRPr="00323ECF" w:rsidRDefault="00B752E4">
            <w:pPr>
              <w:pStyle w:val="FORMDATA"/>
              <w:rPr>
                <w:b/>
                <w:color w:val="auto"/>
              </w:rPr>
            </w:pPr>
            <w:r w:rsidRPr="00323ECF">
              <w:rPr>
                <w:b/>
                <w:color w:val="auto"/>
              </w:rPr>
              <w:t>Record Type</w:t>
            </w:r>
          </w:p>
        </w:tc>
        <w:tc>
          <w:tcPr>
            <w:tcW w:w="2358" w:type="dxa"/>
            <w:tcBorders>
              <w:top w:val="single" w:sz="6" w:space="0" w:color="auto"/>
              <w:left w:val="single" w:sz="6" w:space="0" w:color="auto"/>
              <w:bottom w:val="single" w:sz="6" w:space="0" w:color="auto"/>
              <w:right w:val="single" w:sz="6" w:space="0" w:color="auto"/>
            </w:tcBorders>
          </w:tcPr>
          <w:p w14:paraId="260F0065" w14:textId="77777777" w:rsidR="00B752E4" w:rsidRPr="00323ECF" w:rsidRDefault="00B752E4">
            <w:pPr>
              <w:pStyle w:val="FORMDATA"/>
              <w:rPr>
                <w:b/>
                <w:color w:val="auto"/>
              </w:rPr>
            </w:pPr>
            <w:r w:rsidRPr="00323ECF">
              <w:rPr>
                <w:b/>
                <w:color w:val="auto"/>
              </w:rPr>
              <w:t xml:space="preserve">LAL </w:t>
            </w:r>
          </w:p>
        </w:tc>
      </w:tr>
      <w:tr w:rsidR="00B752E4" w:rsidRPr="00323ECF" w14:paraId="21B2DBFD" w14:textId="77777777">
        <w:tc>
          <w:tcPr>
            <w:tcW w:w="2070" w:type="dxa"/>
            <w:tcBorders>
              <w:top w:val="single" w:sz="6" w:space="0" w:color="auto"/>
              <w:left w:val="single" w:sz="6" w:space="0" w:color="auto"/>
              <w:bottom w:val="single" w:sz="6" w:space="0" w:color="auto"/>
              <w:right w:val="single" w:sz="6" w:space="0" w:color="auto"/>
            </w:tcBorders>
          </w:tcPr>
          <w:p w14:paraId="0F4CECA9" w14:textId="77777777" w:rsidR="00B752E4" w:rsidRPr="00323ECF" w:rsidRDefault="00B752E4">
            <w:pPr>
              <w:pStyle w:val="FORMDATA"/>
              <w:rPr>
                <w:b/>
                <w:color w:val="auto"/>
              </w:rPr>
            </w:pPr>
            <w:r w:rsidRPr="00323ECF">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151FCD23" w14:textId="77777777" w:rsidR="00B752E4" w:rsidRPr="00323ECF" w:rsidRDefault="00B752E4">
            <w:pPr>
              <w:pStyle w:val="FORMDATA"/>
              <w:rPr>
                <w:b/>
                <w:color w:val="auto"/>
              </w:rPr>
            </w:pPr>
            <w:r w:rsidRPr="00323ECF">
              <w:rPr>
                <w:b/>
                <w:color w:val="auto"/>
              </w:rPr>
              <w:t>Listing Type</w:t>
            </w:r>
          </w:p>
        </w:tc>
        <w:tc>
          <w:tcPr>
            <w:tcW w:w="2358" w:type="dxa"/>
            <w:tcBorders>
              <w:top w:val="single" w:sz="6" w:space="0" w:color="auto"/>
              <w:left w:val="single" w:sz="6" w:space="0" w:color="auto"/>
              <w:bottom w:val="single" w:sz="6" w:space="0" w:color="auto"/>
              <w:right w:val="single" w:sz="6" w:space="0" w:color="auto"/>
            </w:tcBorders>
          </w:tcPr>
          <w:p w14:paraId="000D84F8" w14:textId="77777777" w:rsidR="00B752E4" w:rsidRPr="00323ECF" w:rsidRDefault="00B752E4">
            <w:pPr>
              <w:pStyle w:val="FORMDATA"/>
              <w:rPr>
                <w:b/>
                <w:color w:val="auto"/>
                <w:lang w:val="fr-FR"/>
              </w:rPr>
            </w:pPr>
            <w:r w:rsidRPr="00323ECF">
              <w:rPr>
                <w:b/>
                <w:color w:val="auto"/>
                <w:lang w:val="fr-FR"/>
              </w:rPr>
              <w:t xml:space="preserve">1 </w:t>
            </w:r>
          </w:p>
        </w:tc>
      </w:tr>
      <w:tr w:rsidR="00B752E4" w:rsidRPr="00323ECF" w14:paraId="40475D49" w14:textId="77777777">
        <w:tc>
          <w:tcPr>
            <w:tcW w:w="2070" w:type="dxa"/>
            <w:tcBorders>
              <w:top w:val="single" w:sz="6" w:space="0" w:color="auto"/>
              <w:left w:val="single" w:sz="6" w:space="0" w:color="auto"/>
              <w:bottom w:val="single" w:sz="6" w:space="0" w:color="auto"/>
              <w:right w:val="single" w:sz="6" w:space="0" w:color="auto"/>
            </w:tcBorders>
          </w:tcPr>
          <w:p w14:paraId="65AE2DBC" w14:textId="77777777" w:rsidR="00B752E4" w:rsidRPr="00323ECF" w:rsidRDefault="00B752E4">
            <w:pPr>
              <w:pStyle w:val="FORMDATA"/>
              <w:rPr>
                <w:b/>
                <w:color w:val="auto"/>
                <w:lang w:val="fr-FR"/>
              </w:rPr>
            </w:pPr>
            <w:r w:rsidRPr="00323ECF">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661D6EF2" w14:textId="77777777" w:rsidR="00B752E4" w:rsidRPr="00323ECF" w:rsidRDefault="00B752E4">
            <w:pPr>
              <w:pStyle w:val="FORMDATA"/>
              <w:rPr>
                <w:b/>
                <w:color w:val="auto"/>
                <w:lang w:val="fr-FR"/>
              </w:rPr>
            </w:pPr>
            <w:r w:rsidRPr="00323ECF">
              <w:rPr>
                <w:b/>
                <w:color w:val="auto"/>
                <w:lang w:val="fr-FR"/>
              </w:rPr>
              <w:t>Style Code</w:t>
            </w:r>
          </w:p>
        </w:tc>
        <w:tc>
          <w:tcPr>
            <w:tcW w:w="2358" w:type="dxa"/>
            <w:tcBorders>
              <w:top w:val="single" w:sz="6" w:space="0" w:color="auto"/>
              <w:left w:val="single" w:sz="6" w:space="0" w:color="auto"/>
              <w:bottom w:val="single" w:sz="6" w:space="0" w:color="auto"/>
              <w:right w:val="single" w:sz="6" w:space="0" w:color="auto"/>
            </w:tcBorders>
          </w:tcPr>
          <w:p w14:paraId="1236181A" w14:textId="77777777" w:rsidR="00B752E4" w:rsidRPr="00323ECF" w:rsidRDefault="00B752E4">
            <w:pPr>
              <w:pStyle w:val="FORMDATA"/>
              <w:rPr>
                <w:b/>
                <w:color w:val="auto"/>
              </w:rPr>
            </w:pPr>
            <w:r w:rsidRPr="00323ECF">
              <w:rPr>
                <w:b/>
                <w:color w:val="auto"/>
              </w:rPr>
              <w:t xml:space="preserve">SL </w:t>
            </w:r>
          </w:p>
        </w:tc>
      </w:tr>
      <w:tr w:rsidR="00B752E4" w:rsidRPr="00323ECF" w14:paraId="45472341" w14:textId="77777777">
        <w:tc>
          <w:tcPr>
            <w:tcW w:w="2070" w:type="dxa"/>
            <w:tcBorders>
              <w:top w:val="single" w:sz="6" w:space="0" w:color="auto"/>
              <w:left w:val="single" w:sz="6" w:space="0" w:color="auto"/>
              <w:bottom w:val="single" w:sz="6" w:space="0" w:color="auto"/>
              <w:right w:val="single" w:sz="6" w:space="0" w:color="auto"/>
            </w:tcBorders>
          </w:tcPr>
          <w:p w14:paraId="0CD28A12" w14:textId="77777777" w:rsidR="00B752E4" w:rsidRPr="00323ECF" w:rsidRDefault="00B752E4">
            <w:pPr>
              <w:pStyle w:val="FORMDATA"/>
              <w:rPr>
                <w:b/>
                <w:color w:val="auto"/>
              </w:rPr>
            </w:pPr>
            <w:r w:rsidRPr="00323ECF">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04079222" w14:textId="77777777" w:rsidR="00B752E4" w:rsidRPr="00323ECF" w:rsidRDefault="00B752E4">
            <w:pPr>
              <w:pStyle w:val="FORMDATA"/>
              <w:rPr>
                <w:b/>
                <w:color w:val="auto"/>
              </w:rPr>
            </w:pPr>
            <w:r w:rsidRPr="00323ECF">
              <w:rPr>
                <w:b/>
                <w:color w:val="auto"/>
              </w:rPr>
              <w:t>Type of Account</w:t>
            </w:r>
          </w:p>
        </w:tc>
        <w:tc>
          <w:tcPr>
            <w:tcW w:w="2358" w:type="dxa"/>
            <w:tcBorders>
              <w:top w:val="single" w:sz="6" w:space="0" w:color="auto"/>
              <w:left w:val="single" w:sz="6" w:space="0" w:color="auto"/>
              <w:bottom w:val="single" w:sz="6" w:space="0" w:color="auto"/>
              <w:right w:val="single" w:sz="6" w:space="0" w:color="auto"/>
            </w:tcBorders>
          </w:tcPr>
          <w:p w14:paraId="317DE1AB" w14:textId="77777777" w:rsidR="00B752E4" w:rsidRPr="00323ECF" w:rsidRDefault="00B752E4">
            <w:pPr>
              <w:pStyle w:val="FORMDATA"/>
              <w:rPr>
                <w:b/>
                <w:color w:val="auto"/>
              </w:rPr>
            </w:pPr>
            <w:r w:rsidRPr="00323ECF">
              <w:rPr>
                <w:b/>
                <w:color w:val="auto"/>
              </w:rPr>
              <w:t>R</w:t>
            </w:r>
          </w:p>
        </w:tc>
      </w:tr>
      <w:tr w:rsidR="00B752E4" w:rsidRPr="00323ECF" w14:paraId="7117E57C" w14:textId="77777777">
        <w:tc>
          <w:tcPr>
            <w:tcW w:w="2070" w:type="dxa"/>
            <w:tcBorders>
              <w:top w:val="single" w:sz="6" w:space="0" w:color="auto"/>
              <w:left w:val="single" w:sz="6" w:space="0" w:color="auto"/>
              <w:bottom w:val="single" w:sz="6" w:space="0" w:color="auto"/>
              <w:right w:val="single" w:sz="6" w:space="0" w:color="auto"/>
            </w:tcBorders>
          </w:tcPr>
          <w:p w14:paraId="55204F0D" w14:textId="77777777" w:rsidR="00B752E4" w:rsidRPr="00323ECF" w:rsidRDefault="00B752E4">
            <w:pPr>
              <w:pStyle w:val="FORMDATA"/>
              <w:rPr>
                <w:b/>
                <w:color w:val="auto"/>
              </w:rPr>
            </w:pPr>
            <w:r w:rsidRPr="00323ECF">
              <w:rPr>
                <w:b/>
                <w:color w:val="auto"/>
              </w:rPr>
              <w:t>ALI</w:t>
            </w:r>
          </w:p>
        </w:tc>
        <w:tc>
          <w:tcPr>
            <w:tcW w:w="4320" w:type="dxa"/>
            <w:tcBorders>
              <w:top w:val="single" w:sz="6" w:space="0" w:color="auto"/>
              <w:left w:val="single" w:sz="6" w:space="0" w:color="auto"/>
              <w:bottom w:val="single" w:sz="6" w:space="0" w:color="auto"/>
              <w:right w:val="single" w:sz="6" w:space="0" w:color="auto"/>
            </w:tcBorders>
          </w:tcPr>
          <w:p w14:paraId="538588C7" w14:textId="77777777" w:rsidR="00B752E4" w:rsidRPr="00323ECF" w:rsidRDefault="00B752E4">
            <w:pPr>
              <w:pStyle w:val="FORMDATA"/>
              <w:rPr>
                <w:b/>
                <w:color w:val="auto"/>
              </w:rPr>
            </w:pPr>
            <w:r w:rsidRPr="00323ECF">
              <w:rPr>
                <w:b/>
                <w:color w:val="auto"/>
              </w:rPr>
              <w:t>Additional Listing Indicator Codes</w:t>
            </w:r>
          </w:p>
        </w:tc>
        <w:tc>
          <w:tcPr>
            <w:tcW w:w="2358" w:type="dxa"/>
            <w:tcBorders>
              <w:top w:val="single" w:sz="6" w:space="0" w:color="auto"/>
              <w:left w:val="single" w:sz="6" w:space="0" w:color="auto"/>
              <w:bottom w:val="single" w:sz="6" w:space="0" w:color="auto"/>
              <w:right w:val="single" w:sz="6" w:space="0" w:color="auto"/>
            </w:tcBorders>
          </w:tcPr>
          <w:p w14:paraId="44DD1914" w14:textId="77777777" w:rsidR="00B752E4" w:rsidRPr="00323ECF" w:rsidRDefault="00B752E4">
            <w:pPr>
              <w:pStyle w:val="FORMDATA"/>
              <w:rPr>
                <w:b/>
                <w:color w:val="auto"/>
              </w:rPr>
            </w:pPr>
            <w:r w:rsidRPr="00323ECF">
              <w:rPr>
                <w:b/>
                <w:color w:val="auto"/>
              </w:rPr>
              <w:t>A</w:t>
            </w:r>
          </w:p>
        </w:tc>
      </w:tr>
      <w:tr w:rsidR="00B752E4" w:rsidRPr="00323ECF" w14:paraId="62903A58"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CCBC25A" w14:textId="77777777" w:rsidR="00B752E4" w:rsidRPr="00323ECF" w:rsidRDefault="00B752E4">
            <w:pPr>
              <w:pStyle w:val="FORMDATA"/>
              <w:rPr>
                <w:b/>
                <w:color w:val="auto"/>
              </w:rPr>
            </w:pPr>
            <w:r w:rsidRPr="00323ECF">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EBDDB8" w14:textId="77777777" w:rsidR="00B752E4" w:rsidRPr="00323ECF" w:rsidRDefault="00B752E4">
            <w:pPr>
              <w:pStyle w:val="FORMDATA"/>
              <w:rPr>
                <w:b/>
                <w:color w:val="auto"/>
              </w:rPr>
            </w:pPr>
            <w:r w:rsidRPr="00323ECF">
              <w:rPr>
                <w:b/>
                <w:color w:val="auto"/>
              </w:rPr>
              <w:t>Degree of Indent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6A5D2AE" w14:textId="77777777" w:rsidR="00B752E4" w:rsidRPr="00323ECF" w:rsidRDefault="00B752E4">
            <w:pPr>
              <w:pStyle w:val="FORMDATA"/>
              <w:rPr>
                <w:b/>
                <w:color w:val="auto"/>
              </w:rPr>
            </w:pPr>
            <w:r w:rsidRPr="00323ECF">
              <w:rPr>
                <w:b/>
                <w:color w:val="auto"/>
              </w:rPr>
              <w:t>0</w:t>
            </w:r>
          </w:p>
        </w:tc>
      </w:tr>
      <w:tr w:rsidR="00B752E4" w:rsidRPr="00323ECF" w14:paraId="79819244"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21B39B4" w14:textId="77777777" w:rsidR="00B752E4" w:rsidRPr="00323ECF" w:rsidRDefault="00B752E4">
            <w:pPr>
              <w:pStyle w:val="FORMDATA"/>
              <w:rPr>
                <w:b/>
                <w:bCs/>
                <w:color w:val="auto"/>
              </w:rPr>
            </w:pPr>
            <w:r w:rsidRPr="00323ECF">
              <w:rPr>
                <w:b/>
                <w:bCs/>
                <w:color w:val="auto"/>
              </w:rPr>
              <w:t>Listing Instruction Section</w:t>
            </w:r>
          </w:p>
        </w:tc>
      </w:tr>
      <w:tr w:rsidR="00B752E4" w:rsidRPr="00323ECF" w14:paraId="15F7DF2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AD53FC6" w14:textId="77777777" w:rsidR="00B752E4" w:rsidRPr="00323ECF" w:rsidRDefault="00B752E4">
            <w:pPr>
              <w:pStyle w:val="FORMDATA"/>
              <w:rPr>
                <w:b/>
                <w:color w:val="auto"/>
              </w:rPr>
            </w:pPr>
            <w:r w:rsidRPr="00323ECF">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1FC7F8C" w14:textId="77777777" w:rsidR="00B752E4" w:rsidRPr="00323ECF" w:rsidRDefault="00B752E4">
            <w:pPr>
              <w:pStyle w:val="FORMDATA"/>
              <w:rPr>
                <w:b/>
                <w:color w:val="auto"/>
              </w:rPr>
            </w:pPr>
            <w:r w:rsidRPr="00323ECF">
              <w:rPr>
                <w:b/>
                <w:color w:val="auto"/>
              </w:rPr>
              <w:t>Listing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EB5F800" w14:textId="77777777" w:rsidR="00B752E4" w:rsidRPr="00323ECF" w:rsidRDefault="00B752E4" w:rsidP="006A4947">
            <w:pPr>
              <w:pStyle w:val="FORMDATA"/>
              <w:rPr>
                <w:b/>
                <w:color w:val="auto"/>
              </w:rPr>
            </w:pPr>
            <w:r w:rsidRPr="00323ECF">
              <w:rPr>
                <w:b/>
                <w:color w:val="auto"/>
              </w:rPr>
              <w:t>305292</w:t>
            </w:r>
            <w:r w:rsidR="006A4947">
              <w:rPr>
                <w:b/>
                <w:color w:val="auto"/>
              </w:rPr>
              <w:t>1968</w:t>
            </w:r>
          </w:p>
        </w:tc>
      </w:tr>
      <w:tr w:rsidR="00B752E4" w:rsidRPr="00323ECF" w14:paraId="2DFCC559" w14:textId="77777777">
        <w:trPr>
          <w:trHeight w:val="282"/>
        </w:trPr>
        <w:tc>
          <w:tcPr>
            <w:tcW w:w="2070" w:type="dxa"/>
            <w:tcBorders>
              <w:top w:val="single" w:sz="6" w:space="0" w:color="auto"/>
              <w:left w:val="single" w:sz="6" w:space="0" w:color="auto"/>
              <w:bottom w:val="single" w:sz="6" w:space="0" w:color="auto"/>
              <w:right w:val="single" w:sz="6" w:space="0" w:color="auto"/>
            </w:tcBorders>
          </w:tcPr>
          <w:p w14:paraId="6139D6FA" w14:textId="77777777" w:rsidR="00B752E4" w:rsidRPr="00323ECF" w:rsidRDefault="00B752E4">
            <w:pPr>
              <w:pStyle w:val="FORMDATA"/>
              <w:rPr>
                <w:b/>
                <w:color w:val="auto"/>
              </w:rPr>
            </w:pPr>
            <w:r w:rsidRPr="00323ECF">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2F92AE9" w14:textId="77777777" w:rsidR="00B752E4" w:rsidRPr="00323ECF" w:rsidRDefault="00B752E4">
            <w:pPr>
              <w:pStyle w:val="FORMDATA"/>
              <w:rPr>
                <w:b/>
                <w:color w:val="auto"/>
              </w:rPr>
            </w:pPr>
            <w:r w:rsidRPr="00323ECF">
              <w:rPr>
                <w:b/>
                <w:color w:val="auto"/>
              </w:rPr>
              <w:t xml:space="preserve">Listed Name Last </w:t>
            </w:r>
          </w:p>
        </w:tc>
        <w:tc>
          <w:tcPr>
            <w:tcW w:w="2358" w:type="dxa"/>
            <w:tcBorders>
              <w:top w:val="single" w:sz="6" w:space="0" w:color="auto"/>
              <w:left w:val="single" w:sz="6" w:space="0" w:color="auto"/>
              <w:bottom w:val="single" w:sz="6" w:space="0" w:color="auto"/>
              <w:right w:val="single" w:sz="6" w:space="0" w:color="auto"/>
            </w:tcBorders>
          </w:tcPr>
          <w:p w14:paraId="2BEFEA50" w14:textId="77777777" w:rsidR="00B752E4" w:rsidRPr="00323ECF" w:rsidRDefault="00B752E4">
            <w:pPr>
              <w:pStyle w:val="FORMDATA"/>
              <w:rPr>
                <w:b/>
                <w:color w:val="auto"/>
              </w:rPr>
            </w:pPr>
            <w:r w:rsidRPr="00323ECF">
              <w:rPr>
                <w:b/>
                <w:color w:val="auto"/>
              </w:rPr>
              <w:t>Nutz</w:t>
            </w:r>
          </w:p>
        </w:tc>
      </w:tr>
      <w:tr w:rsidR="00B752E4" w:rsidRPr="00323ECF" w14:paraId="51EEEF3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52BC059" w14:textId="77777777" w:rsidR="00B752E4" w:rsidRPr="00323ECF" w:rsidRDefault="00B752E4">
            <w:pPr>
              <w:pStyle w:val="FORMDATA"/>
              <w:rPr>
                <w:b/>
                <w:color w:val="auto"/>
              </w:rPr>
            </w:pPr>
            <w:r w:rsidRPr="00323ECF">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0A7EE815" w14:textId="77777777" w:rsidR="00B752E4" w:rsidRPr="00323ECF" w:rsidRDefault="00B752E4">
            <w:pPr>
              <w:pStyle w:val="FORMDATA"/>
              <w:rPr>
                <w:b/>
                <w:color w:val="auto"/>
              </w:rPr>
            </w:pPr>
            <w:r w:rsidRPr="00323ECF">
              <w:rPr>
                <w:b/>
                <w:color w:val="auto"/>
              </w:rPr>
              <w:t xml:space="preserve">Listed Name First </w:t>
            </w:r>
          </w:p>
        </w:tc>
        <w:tc>
          <w:tcPr>
            <w:tcW w:w="2358" w:type="dxa"/>
            <w:tcBorders>
              <w:top w:val="single" w:sz="6" w:space="0" w:color="auto"/>
              <w:left w:val="single" w:sz="6" w:space="0" w:color="auto"/>
              <w:bottom w:val="single" w:sz="6" w:space="0" w:color="auto"/>
              <w:right w:val="single" w:sz="6" w:space="0" w:color="auto"/>
            </w:tcBorders>
          </w:tcPr>
          <w:p w14:paraId="419A27A0" w14:textId="77777777" w:rsidR="00B752E4" w:rsidRPr="00323ECF" w:rsidRDefault="00B752E4">
            <w:pPr>
              <w:pStyle w:val="FORMDATA"/>
              <w:rPr>
                <w:b/>
                <w:color w:val="auto"/>
              </w:rPr>
            </w:pPr>
            <w:r w:rsidRPr="00323ECF">
              <w:rPr>
                <w:b/>
                <w:color w:val="auto"/>
              </w:rPr>
              <w:t>Pea</w:t>
            </w:r>
          </w:p>
        </w:tc>
      </w:tr>
      <w:tr w:rsidR="00B752E4" w:rsidRPr="00323ECF" w14:paraId="343D3AC5"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565C768F"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323ECF" w14:paraId="3F772BDD"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2C0463D8"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323ECF" w14:paraId="2D240439"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9DA8152" w14:textId="77777777" w:rsidR="00B752E4" w:rsidRPr="00323ECF" w:rsidRDefault="00B752E4">
            <w:pPr>
              <w:pStyle w:val="FORMDATA"/>
              <w:rPr>
                <w:b/>
                <w:color w:val="auto"/>
                <w:lang w:val="fr-FR"/>
              </w:rPr>
            </w:pPr>
            <w:r w:rsidRPr="00323ECF">
              <w:rPr>
                <w:b/>
                <w:color w:val="auto"/>
                <w:lang w:val="fr-FR"/>
              </w:rPr>
              <w:t>PQTY</w:t>
            </w:r>
          </w:p>
        </w:tc>
        <w:tc>
          <w:tcPr>
            <w:tcW w:w="4320" w:type="dxa"/>
            <w:tcBorders>
              <w:top w:val="single" w:sz="6" w:space="0" w:color="auto"/>
              <w:left w:val="single" w:sz="6" w:space="0" w:color="auto"/>
              <w:bottom w:val="single" w:sz="6" w:space="0" w:color="auto"/>
              <w:right w:val="single" w:sz="6" w:space="0" w:color="auto"/>
            </w:tcBorders>
          </w:tcPr>
          <w:p w14:paraId="2E9FFDEF" w14:textId="77777777" w:rsidR="00B752E4" w:rsidRPr="00323ECF" w:rsidRDefault="00B752E4">
            <w:pPr>
              <w:pStyle w:val="FORMDATA"/>
              <w:rPr>
                <w:b/>
                <w:color w:val="auto"/>
                <w:lang w:val="fr-FR"/>
              </w:rPr>
            </w:pPr>
            <w:r w:rsidRPr="00323ECF">
              <w:rPr>
                <w:b/>
                <w:color w:val="auto"/>
                <w:lang w:val="fr-FR"/>
              </w:rPr>
              <w:t>Port Quantity</w:t>
            </w:r>
          </w:p>
        </w:tc>
        <w:tc>
          <w:tcPr>
            <w:tcW w:w="2358" w:type="dxa"/>
            <w:tcBorders>
              <w:top w:val="single" w:sz="6" w:space="0" w:color="auto"/>
              <w:left w:val="single" w:sz="6" w:space="0" w:color="auto"/>
              <w:bottom w:val="single" w:sz="6" w:space="0" w:color="auto"/>
              <w:right w:val="single" w:sz="6" w:space="0" w:color="auto"/>
            </w:tcBorders>
          </w:tcPr>
          <w:p w14:paraId="4ADD76D1" w14:textId="77777777" w:rsidR="00B752E4" w:rsidRPr="00323ECF" w:rsidRDefault="00B752E4">
            <w:pPr>
              <w:pStyle w:val="FORMDATA"/>
              <w:rPr>
                <w:b/>
                <w:color w:val="auto"/>
              </w:rPr>
            </w:pPr>
            <w:r w:rsidRPr="00323ECF">
              <w:rPr>
                <w:b/>
                <w:color w:val="auto"/>
              </w:rPr>
              <w:t>001</w:t>
            </w:r>
          </w:p>
        </w:tc>
      </w:tr>
      <w:tr w:rsidR="00B752E4" w:rsidRPr="00323ECF" w14:paraId="1F374FDC"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9C2BF72" w14:textId="77777777" w:rsidR="00B752E4" w:rsidRPr="00323ECF" w:rsidRDefault="00B752E4">
            <w:pPr>
              <w:pStyle w:val="Heading5"/>
              <w:rPr>
                <w:rFonts w:cs="Arial"/>
                <w:color w:val="auto"/>
                <w:szCs w:val="24"/>
              </w:rPr>
            </w:pPr>
            <w:r w:rsidRPr="00323ECF">
              <w:rPr>
                <w:rFonts w:cs="Arial"/>
                <w:color w:val="auto"/>
                <w:szCs w:val="24"/>
              </w:rPr>
              <w:t>Service Details Section</w:t>
            </w:r>
          </w:p>
        </w:tc>
      </w:tr>
      <w:tr w:rsidR="00B752E4" w:rsidRPr="00323ECF" w14:paraId="0B1BB0F6"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7FF5D6D" w14:textId="77777777" w:rsidR="00B752E4" w:rsidRPr="00323ECF" w:rsidRDefault="00B752E4">
            <w:pPr>
              <w:pStyle w:val="FORMDATA"/>
              <w:rPr>
                <w:b/>
                <w:color w:val="auto"/>
              </w:rPr>
            </w:pPr>
            <w:r w:rsidRPr="00323ECF">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AAFE269" w14:textId="77777777" w:rsidR="00B752E4" w:rsidRPr="00323ECF" w:rsidRDefault="00B752E4">
            <w:pPr>
              <w:pStyle w:val="FORMDATA"/>
              <w:rPr>
                <w:b/>
                <w:color w:val="auto"/>
              </w:rPr>
            </w:pPr>
            <w:r w:rsidRPr="00323ECF">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88D9862" w14:textId="77777777" w:rsidR="00B752E4" w:rsidRPr="00323ECF" w:rsidRDefault="00B752E4">
            <w:pPr>
              <w:pStyle w:val="FORMDATA"/>
              <w:rPr>
                <w:b/>
                <w:color w:val="auto"/>
              </w:rPr>
            </w:pPr>
            <w:r w:rsidRPr="00323ECF">
              <w:rPr>
                <w:b/>
                <w:color w:val="auto"/>
              </w:rPr>
              <w:t>00001</w:t>
            </w:r>
          </w:p>
        </w:tc>
      </w:tr>
      <w:tr w:rsidR="00B752E4" w:rsidRPr="00323ECF" w14:paraId="29389DC6"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0607A2D" w14:textId="77777777" w:rsidR="00B752E4" w:rsidRPr="00323ECF" w:rsidRDefault="00B752E4">
            <w:pPr>
              <w:pStyle w:val="FORMDATA"/>
              <w:rPr>
                <w:b/>
                <w:color w:val="auto"/>
              </w:rPr>
            </w:pPr>
            <w:r w:rsidRPr="00323ECF">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03BDBA6" w14:textId="77777777" w:rsidR="00B752E4" w:rsidRPr="00323ECF" w:rsidRDefault="00B752E4">
            <w:pPr>
              <w:pStyle w:val="FORMDATA"/>
              <w:rPr>
                <w:b/>
                <w:color w:val="auto"/>
              </w:rPr>
            </w:pPr>
            <w:r w:rsidRPr="00323ECF">
              <w:rPr>
                <w:b/>
                <w:color w:val="auto"/>
              </w:rPr>
              <w:t>Line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3665E33" w14:textId="77777777" w:rsidR="00B752E4" w:rsidRPr="00323ECF" w:rsidRDefault="00B752E4">
            <w:pPr>
              <w:pStyle w:val="FORMDATA"/>
              <w:rPr>
                <w:b/>
                <w:color w:val="auto"/>
              </w:rPr>
            </w:pPr>
            <w:r w:rsidRPr="00323ECF">
              <w:rPr>
                <w:b/>
                <w:color w:val="auto"/>
              </w:rPr>
              <w:t>N</w:t>
            </w:r>
          </w:p>
        </w:tc>
      </w:tr>
      <w:tr w:rsidR="00B752E4" w:rsidRPr="00323ECF" w14:paraId="552D28D7"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7C098733" w14:textId="77777777" w:rsidR="00B752E4" w:rsidRPr="00323ECF" w:rsidRDefault="00B752E4">
            <w:pPr>
              <w:pStyle w:val="FORMDATA"/>
              <w:rPr>
                <w:b/>
                <w:color w:val="auto"/>
              </w:rPr>
            </w:pPr>
            <w:r w:rsidRPr="00323ECF">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4949A4E" w14:textId="77777777" w:rsidR="00B752E4" w:rsidRPr="00323ECF" w:rsidRDefault="00B752E4">
            <w:pPr>
              <w:pStyle w:val="FORMDATA"/>
              <w:rPr>
                <w:b/>
                <w:color w:val="auto"/>
              </w:rPr>
            </w:pPr>
            <w:r w:rsidRPr="00323ECF">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23F04FAB" w14:textId="77777777" w:rsidR="00B752E4" w:rsidRPr="00323ECF" w:rsidRDefault="00B752E4">
            <w:pPr>
              <w:pStyle w:val="FORMDATA"/>
              <w:rPr>
                <w:b/>
                <w:color w:val="auto"/>
              </w:rPr>
            </w:pPr>
            <w:r w:rsidRPr="00323ECF">
              <w:rPr>
                <w:b/>
                <w:color w:val="auto"/>
              </w:rPr>
              <w:t>UEPRC</w:t>
            </w:r>
          </w:p>
        </w:tc>
      </w:tr>
      <w:tr w:rsidR="00B752E4" w:rsidRPr="00323ECF" w14:paraId="147EB83E"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0849227" w14:textId="77777777" w:rsidR="00B752E4" w:rsidRPr="00323ECF" w:rsidRDefault="00B752E4">
            <w:pPr>
              <w:pStyle w:val="FORMDATA"/>
              <w:rPr>
                <w:b/>
                <w:color w:val="auto"/>
              </w:rPr>
            </w:pPr>
            <w:r w:rsidRPr="00323ECF">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8E7B809" w14:textId="77777777" w:rsidR="00B752E4" w:rsidRPr="00323ECF" w:rsidRDefault="00B752E4">
            <w:pPr>
              <w:pStyle w:val="FORMDATA"/>
              <w:rPr>
                <w:b/>
                <w:color w:val="auto"/>
              </w:rPr>
            </w:pPr>
            <w:r w:rsidRPr="00323ECF">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C8C1141" w14:textId="77777777" w:rsidR="00B752E4" w:rsidRPr="00323ECF" w:rsidRDefault="00B752E4">
            <w:pPr>
              <w:pStyle w:val="FORMDATA"/>
              <w:rPr>
                <w:b/>
                <w:color w:val="auto"/>
              </w:rPr>
            </w:pPr>
            <w:r w:rsidRPr="00323ECF">
              <w:rPr>
                <w:b/>
                <w:color w:val="auto"/>
              </w:rPr>
              <w:t>3052922889</w:t>
            </w:r>
          </w:p>
        </w:tc>
      </w:tr>
      <w:tr w:rsidR="00B752E4" w:rsidRPr="00323ECF" w14:paraId="4CF43C4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C6EDCE4" w14:textId="77777777" w:rsidR="00B752E4" w:rsidRPr="00323ECF" w:rsidRDefault="00B752E4">
            <w:pPr>
              <w:pStyle w:val="FORMDATA"/>
              <w:rPr>
                <w:b/>
                <w:color w:val="auto"/>
              </w:rPr>
            </w:pPr>
            <w:r w:rsidRPr="00323ECF">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241D03C7" w14:textId="77777777" w:rsidR="00B752E4" w:rsidRPr="00323ECF" w:rsidRDefault="00B752E4">
            <w:pPr>
              <w:pStyle w:val="FORMDATA"/>
              <w:rPr>
                <w:b/>
                <w:color w:val="auto"/>
              </w:rPr>
            </w:pPr>
            <w:r w:rsidRPr="00323ECF">
              <w:rPr>
                <w:b/>
                <w:color w:val="auto"/>
              </w:rPr>
              <w:t>InterLATA Presubscription Indicator Code</w:t>
            </w:r>
          </w:p>
        </w:tc>
        <w:tc>
          <w:tcPr>
            <w:tcW w:w="2358" w:type="dxa"/>
            <w:tcBorders>
              <w:top w:val="single" w:sz="6" w:space="0" w:color="auto"/>
              <w:left w:val="single" w:sz="6" w:space="0" w:color="auto"/>
              <w:bottom w:val="single" w:sz="6" w:space="0" w:color="auto"/>
              <w:right w:val="single" w:sz="6" w:space="0" w:color="auto"/>
            </w:tcBorders>
          </w:tcPr>
          <w:p w14:paraId="0826A0D2" w14:textId="77777777" w:rsidR="00B752E4" w:rsidRPr="00323ECF" w:rsidRDefault="00B752E4">
            <w:pPr>
              <w:pStyle w:val="FORMDATA"/>
              <w:rPr>
                <w:b/>
                <w:color w:val="auto"/>
              </w:rPr>
            </w:pPr>
            <w:r w:rsidRPr="00323ECF">
              <w:rPr>
                <w:b/>
                <w:color w:val="auto"/>
              </w:rPr>
              <w:t>NONE</w:t>
            </w:r>
          </w:p>
        </w:tc>
      </w:tr>
      <w:tr w:rsidR="00B752E4" w:rsidRPr="00323ECF" w14:paraId="1CB3E055"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0B86AA5" w14:textId="77777777" w:rsidR="00B752E4" w:rsidRPr="00323ECF" w:rsidRDefault="00B752E4">
            <w:pPr>
              <w:pStyle w:val="FORMDATA"/>
              <w:rPr>
                <w:b/>
                <w:color w:val="auto"/>
              </w:rPr>
            </w:pPr>
            <w:r w:rsidRPr="00323ECF">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4DE01E66" w14:textId="77777777" w:rsidR="00B752E4" w:rsidRPr="00323ECF" w:rsidRDefault="00B752E4">
            <w:pPr>
              <w:pStyle w:val="FORMDATA"/>
              <w:rPr>
                <w:b/>
                <w:color w:val="auto"/>
              </w:rPr>
            </w:pPr>
            <w:r w:rsidRPr="00323ECF">
              <w:rPr>
                <w:b/>
                <w:color w:val="auto"/>
              </w:rPr>
              <w:t>IntraLATA Presubscription Indicator Code</w:t>
            </w:r>
          </w:p>
        </w:tc>
        <w:tc>
          <w:tcPr>
            <w:tcW w:w="2358" w:type="dxa"/>
            <w:tcBorders>
              <w:top w:val="single" w:sz="6" w:space="0" w:color="auto"/>
              <w:left w:val="single" w:sz="6" w:space="0" w:color="auto"/>
              <w:bottom w:val="single" w:sz="6" w:space="0" w:color="auto"/>
              <w:right w:val="single" w:sz="6" w:space="0" w:color="auto"/>
            </w:tcBorders>
          </w:tcPr>
          <w:p w14:paraId="29FAFC75" w14:textId="77777777" w:rsidR="00B752E4" w:rsidRPr="00323ECF" w:rsidRDefault="00B752E4">
            <w:pPr>
              <w:pStyle w:val="FORMDATA"/>
              <w:rPr>
                <w:b/>
                <w:color w:val="auto"/>
              </w:rPr>
            </w:pPr>
            <w:r w:rsidRPr="00323ECF">
              <w:rPr>
                <w:b/>
                <w:color w:val="auto"/>
              </w:rPr>
              <w:t>NONE</w:t>
            </w:r>
          </w:p>
        </w:tc>
      </w:tr>
      <w:tr w:rsidR="006F00AC" w:rsidRPr="00323ECF" w14:paraId="53A1FA8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BB1EFD3" w14:textId="77777777" w:rsidR="006F00AC" w:rsidRPr="00323ECF" w:rsidRDefault="006F00AC">
            <w:pPr>
              <w:pStyle w:val="FORMDATA"/>
              <w:rPr>
                <w:b/>
                <w:color w:val="auto"/>
              </w:rPr>
            </w:pPr>
            <w:r w:rsidRPr="00323ECF">
              <w:rPr>
                <w:b/>
                <w:color w:val="auto"/>
              </w:rPr>
              <w:lastRenderedPageBreak/>
              <w:t>FPI</w:t>
            </w:r>
          </w:p>
        </w:tc>
        <w:tc>
          <w:tcPr>
            <w:tcW w:w="4320" w:type="dxa"/>
            <w:tcBorders>
              <w:top w:val="single" w:sz="6" w:space="0" w:color="auto"/>
              <w:left w:val="single" w:sz="6" w:space="0" w:color="auto"/>
              <w:bottom w:val="single" w:sz="6" w:space="0" w:color="auto"/>
              <w:right w:val="single" w:sz="6" w:space="0" w:color="auto"/>
            </w:tcBorders>
          </w:tcPr>
          <w:p w14:paraId="344A4E6A" w14:textId="77777777" w:rsidR="006F00AC" w:rsidRPr="00323ECF" w:rsidRDefault="006F00AC">
            <w:pPr>
              <w:pStyle w:val="FORMDATA"/>
              <w:rPr>
                <w:b/>
                <w:color w:val="auto"/>
              </w:rPr>
            </w:pPr>
            <w:r w:rsidRPr="00323ECF">
              <w:rPr>
                <w:b/>
                <w:color w:val="auto"/>
              </w:rPr>
              <w:t>Freeze PIC Indicator</w:t>
            </w:r>
          </w:p>
        </w:tc>
        <w:tc>
          <w:tcPr>
            <w:tcW w:w="2358" w:type="dxa"/>
            <w:tcBorders>
              <w:top w:val="single" w:sz="6" w:space="0" w:color="auto"/>
              <w:left w:val="single" w:sz="6" w:space="0" w:color="auto"/>
              <w:bottom w:val="single" w:sz="6" w:space="0" w:color="auto"/>
              <w:right w:val="single" w:sz="6" w:space="0" w:color="auto"/>
            </w:tcBorders>
          </w:tcPr>
          <w:p w14:paraId="21AF0D67" w14:textId="77777777" w:rsidR="006F00AC" w:rsidRPr="00323ECF" w:rsidRDefault="006F00AC">
            <w:pPr>
              <w:pStyle w:val="FORMDATA"/>
              <w:rPr>
                <w:b/>
                <w:color w:val="auto"/>
              </w:rPr>
            </w:pPr>
            <w:r w:rsidRPr="00323ECF">
              <w:rPr>
                <w:b/>
                <w:color w:val="auto"/>
              </w:rPr>
              <w:t>B</w:t>
            </w:r>
          </w:p>
        </w:tc>
      </w:tr>
      <w:tr w:rsidR="00B752E4" w:rsidRPr="00323ECF" w14:paraId="050A0D94"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8155CF9"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69C71F5"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ACC9202" w14:textId="77777777" w:rsidR="00B752E4" w:rsidRPr="00323ECF" w:rsidRDefault="00B752E4">
            <w:pPr>
              <w:pStyle w:val="FORMDATA"/>
              <w:rPr>
                <w:b/>
                <w:color w:val="auto"/>
              </w:rPr>
            </w:pPr>
            <w:r w:rsidRPr="00323ECF">
              <w:rPr>
                <w:b/>
                <w:color w:val="auto"/>
              </w:rPr>
              <w:t>N</w:t>
            </w:r>
          </w:p>
        </w:tc>
      </w:tr>
      <w:tr w:rsidR="00B752E4" w:rsidRPr="00323ECF" w14:paraId="326D2A80"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DB798BE"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76B90C8"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349E27E4" w14:textId="77777777" w:rsidR="00B752E4" w:rsidRPr="00323ECF" w:rsidRDefault="00B752E4">
            <w:pPr>
              <w:pStyle w:val="FORMDATA"/>
              <w:rPr>
                <w:b/>
                <w:color w:val="auto"/>
              </w:rPr>
            </w:pPr>
            <w:r w:rsidRPr="00323ECF">
              <w:rPr>
                <w:b/>
                <w:color w:val="auto"/>
              </w:rPr>
              <w:t>UEPRC</w:t>
            </w:r>
          </w:p>
        </w:tc>
      </w:tr>
      <w:tr w:rsidR="00B752E4" w:rsidRPr="00323ECF" w14:paraId="432BF9D8"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1042DB8" w14:textId="77777777" w:rsidR="00B752E4" w:rsidRPr="00323ECF" w:rsidRDefault="00B752E4">
            <w:pPr>
              <w:pStyle w:val="FORMDATA"/>
              <w:rPr>
                <w:b/>
                <w:color w:val="auto"/>
              </w:rPr>
            </w:pPr>
            <w:r w:rsidRPr="00323ECF">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385AAEAE" w14:textId="77777777" w:rsidR="00B752E4" w:rsidRPr="00323ECF" w:rsidRDefault="00B752E4">
            <w:pPr>
              <w:pStyle w:val="FORMDATA"/>
              <w:rPr>
                <w:b/>
                <w:color w:val="auto"/>
              </w:rPr>
            </w:pPr>
            <w:r w:rsidRPr="00323ECF">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09EC23F4" w14:textId="77777777" w:rsidR="00B752E4" w:rsidRPr="00323ECF" w:rsidRDefault="00B752E4">
            <w:pPr>
              <w:pStyle w:val="FORMDATA"/>
              <w:rPr>
                <w:b/>
                <w:color w:val="auto"/>
              </w:rPr>
            </w:pPr>
            <w:r w:rsidRPr="00323ECF">
              <w:rPr>
                <w:b/>
                <w:color w:val="auto"/>
              </w:rPr>
              <w:t>/ADL</w:t>
            </w:r>
          </w:p>
        </w:tc>
      </w:tr>
      <w:tr w:rsidR="00366456" w:rsidRPr="00323ECF" w14:paraId="7B5716E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91CA1C6" w14:textId="77777777" w:rsidR="00366456" w:rsidRPr="00323ECF" w:rsidRDefault="00366456" w:rsidP="00D84198">
            <w:pPr>
              <w:pStyle w:val="FORMDATA"/>
              <w:rPr>
                <w:b/>
                <w:color w:val="auto"/>
              </w:rPr>
            </w:pPr>
            <w:r w:rsidRPr="00323ECF">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2A76D54A" w14:textId="77777777" w:rsidR="00366456" w:rsidRPr="00323ECF" w:rsidRDefault="00366456" w:rsidP="00D84198">
            <w:pPr>
              <w:pStyle w:val="FORMDATA"/>
              <w:rPr>
                <w:b/>
                <w:color w:val="auto"/>
              </w:rPr>
            </w:pPr>
            <w:r w:rsidRPr="00323ECF">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2BE13FBE" w14:textId="77777777" w:rsidR="00366456" w:rsidRPr="00323ECF" w:rsidRDefault="00366456">
            <w:pPr>
              <w:pStyle w:val="FORMDATA"/>
              <w:rPr>
                <w:b/>
                <w:color w:val="auto"/>
              </w:rPr>
            </w:pPr>
            <w:r w:rsidRPr="00323ECF">
              <w:rPr>
                <w:b/>
                <w:color w:val="auto"/>
              </w:rPr>
              <w:t>/NMC</w:t>
            </w:r>
          </w:p>
        </w:tc>
      </w:tr>
      <w:tr w:rsidR="00B752E4" w:rsidRPr="00323ECF" w14:paraId="081E299F"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717065E"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95C2BA0"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0026D0B" w14:textId="77777777" w:rsidR="00B752E4" w:rsidRPr="00323ECF" w:rsidRDefault="00B752E4">
            <w:pPr>
              <w:pStyle w:val="FORMDATA"/>
              <w:rPr>
                <w:b/>
                <w:color w:val="auto"/>
              </w:rPr>
            </w:pPr>
            <w:r w:rsidRPr="00323ECF">
              <w:rPr>
                <w:b/>
                <w:color w:val="auto"/>
              </w:rPr>
              <w:t>N</w:t>
            </w:r>
          </w:p>
        </w:tc>
      </w:tr>
      <w:tr w:rsidR="00B752E4" w:rsidRPr="00323ECF" w14:paraId="3F612210"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82F7E73"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112B268"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5531533" w14:textId="77777777" w:rsidR="00B752E4" w:rsidRPr="00323ECF" w:rsidRDefault="00B752E4">
            <w:pPr>
              <w:pStyle w:val="FORMDATA"/>
              <w:rPr>
                <w:b/>
                <w:color w:val="auto"/>
              </w:rPr>
            </w:pPr>
            <w:r w:rsidRPr="00323ECF">
              <w:rPr>
                <w:b/>
                <w:color w:val="auto"/>
              </w:rPr>
              <w:t>NSD</w:t>
            </w:r>
          </w:p>
        </w:tc>
      </w:tr>
      <w:tr w:rsidR="00B752E4" w:rsidRPr="00323ECF" w14:paraId="4B9C05B9"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C64A62B"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4777BF"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CC98FBD" w14:textId="77777777" w:rsidR="00B752E4" w:rsidRPr="00323ECF" w:rsidRDefault="00B752E4">
            <w:pPr>
              <w:pStyle w:val="FORMDATA"/>
              <w:rPr>
                <w:b/>
                <w:color w:val="auto"/>
              </w:rPr>
            </w:pPr>
            <w:r w:rsidRPr="00323ECF">
              <w:rPr>
                <w:b/>
                <w:color w:val="auto"/>
              </w:rPr>
              <w:t>N</w:t>
            </w:r>
          </w:p>
        </w:tc>
      </w:tr>
      <w:tr w:rsidR="00B752E4" w:rsidRPr="00323ECF" w14:paraId="73551F43"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B946FA9"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488C7DFC"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50CA1359" w14:textId="77777777" w:rsidR="00B752E4" w:rsidRPr="00323ECF" w:rsidRDefault="00B752E4">
            <w:pPr>
              <w:pStyle w:val="FORMDATA"/>
              <w:rPr>
                <w:b/>
                <w:color w:val="auto"/>
              </w:rPr>
            </w:pPr>
            <w:r w:rsidRPr="00323ECF">
              <w:rPr>
                <w:b/>
                <w:color w:val="auto"/>
              </w:rPr>
              <w:t>ESF</w:t>
            </w:r>
          </w:p>
        </w:tc>
      </w:tr>
      <w:tr w:rsidR="00B752E4" w:rsidRPr="00323ECF" w14:paraId="49069D41"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39D36B1"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147E6C3"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E6CA51A" w14:textId="77777777" w:rsidR="00B752E4" w:rsidRPr="00323ECF" w:rsidRDefault="00B752E4">
            <w:pPr>
              <w:pStyle w:val="FORMDATA"/>
              <w:rPr>
                <w:b/>
                <w:color w:val="auto"/>
              </w:rPr>
            </w:pPr>
            <w:r w:rsidRPr="00323ECF">
              <w:rPr>
                <w:b/>
                <w:color w:val="auto"/>
              </w:rPr>
              <w:t>N</w:t>
            </w:r>
          </w:p>
        </w:tc>
      </w:tr>
      <w:tr w:rsidR="00B752E4" w:rsidRPr="00323ECF" w14:paraId="61C1E99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DCB930B"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5D4CAF7"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F7B2185" w14:textId="77777777" w:rsidR="00B752E4" w:rsidRPr="00323ECF" w:rsidRDefault="00B752E4">
            <w:pPr>
              <w:pStyle w:val="FORMDATA"/>
              <w:rPr>
                <w:b/>
                <w:color w:val="auto"/>
              </w:rPr>
            </w:pPr>
            <w:r w:rsidRPr="00323ECF">
              <w:rPr>
                <w:b/>
                <w:color w:val="auto"/>
              </w:rPr>
              <w:t>ESCWT</w:t>
            </w:r>
          </w:p>
        </w:tc>
      </w:tr>
      <w:tr w:rsidR="00B752E4" w:rsidRPr="00323ECF" w14:paraId="777E89E3"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72A626C" w14:textId="77777777" w:rsidR="00B752E4" w:rsidRPr="00323ECF" w:rsidRDefault="00B752E4">
            <w:pPr>
              <w:pStyle w:val="FORMDATA"/>
              <w:rPr>
                <w:b/>
                <w:color w:val="auto"/>
              </w:rPr>
            </w:pPr>
            <w:r w:rsidRPr="00323ECF">
              <w:rPr>
                <w:b/>
                <w:color w:val="auto"/>
              </w:rPr>
              <w:t>JR</w:t>
            </w:r>
          </w:p>
        </w:tc>
        <w:tc>
          <w:tcPr>
            <w:tcW w:w="4320" w:type="dxa"/>
            <w:tcBorders>
              <w:top w:val="single" w:sz="6" w:space="0" w:color="auto"/>
              <w:left w:val="single" w:sz="6" w:space="0" w:color="auto"/>
              <w:bottom w:val="single" w:sz="6" w:space="0" w:color="auto"/>
              <w:right w:val="single" w:sz="6" w:space="0" w:color="auto"/>
            </w:tcBorders>
          </w:tcPr>
          <w:p w14:paraId="600EC803" w14:textId="77777777" w:rsidR="00B752E4" w:rsidRPr="00323ECF" w:rsidRDefault="00B752E4">
            <w:pPr>
              <w:pStyle w:val="FORMDATA"/>
              <w:rPr>
                <w:b/>
                <w:color w:val="auto"/>
              </w:rPr>
            </w:pPr>
            <w:r w:rsidRPr="00323ECF">
              <w:rPr>
                <w:b/>
                <w:color w:val="auto"/>
              </w:rPr>
              <w:t>Jack Request</w:t>
            </w:r>
          </w:p>
        </w:tc>
        <w:tc>
          <w:tcPr>
            <w:tcW w:w="2358" w:type="dxa"/>
            <w:tcBorders>
              <w:top w:val="single" w:sz="6" w:space="0" w:color="auto"/>
              <w:left w:val="single" w:sz="6" w:space="0" w:color="auto"/>
              <w:bottom w:val="single" w:sz="6" w:space="0" w:color="auto"/>
              <w:right w:val="single" w:sz="6" w:space="0" w:color="auto"/>
            </w:tcBorders>
          </w:tcPr>
          <w:p w14:paraId="321C01D1" w14:textId="77777777" w:rsidR="00B752E4" w:rsidRPr="00323ECF" w:rsidRDefault="00B752E4">
            <w:pPr>
              <w:pStyle w:val="FORMDATA"/>
              <w:rPr>
                <w:b/>
                <w:color w:val="auto"/>
              </w:rPr>
            </w:pPr>
            <w:r w:rsidRPr="00323ECF">
              <w:rPr>
                <w:b/>
                <w:color w:val="auto"/>
              </w:rPr>
              <w:t>Y</w:t>
            </w:r>
          </w:p>
        </w:tc>
      </w:tr>
      <w:tr w:rsidR="00B752E4" w:rsidRPr="00323ECF" w14:paraId="43DBDB24"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4C7CB6EF" w14:textId="77777777" w:rsidR="00B752E4" w:rsidRPr="00323ECF" w:rsidRDefault="00B752E4">
            <w:pPr>
              <w:pStyle w:val="FORMDATA"/>
              <w:rPr>
                <w:b/>
                <w:color w:val="auto"/>
              </w:rPr>
            </w:pPr>
            <w:r w:rsidRPr="00323ECF">
              <w:rPr>
                <w:b/>
                <w:color w:val="auto"/>
              </w:rPr>
              <w:t>IWJK</w:t>
            </w:r>
          </w:p>
        </w:tc>
        <w:tc>
          <w:tcPr>
            <w:tcW w:w="4320" w:type="dxa"/>
            <w:tcBorders>
              <w:top w:val="single" w:sz="6" w:space="0" w:color="auto"/>
              <w:left w:val="single" w:sz="6" w:space="0" w:color="auto"/>
              <w:bottom w:val="single" w:sz="6" w:space="0" w:color="auto"/>
              <w:right w:val="single" w:sz="6" w:space="0" w:color="auto"/>
            </w:tcBorders>
          </w:tcPr>
          <w:p w14:paraId="6782D732" w14:textId="77777777" w:rsidR="00B752E4" w:rsidRPr="00323ECF" w:rsidRDefault="00B752E4">
            <w:pPr>
              <w:pStyle w:val="FORMDATA"/>
              <w:rPr>
                <w:b/>
                <w:color w:val="auto"/>
              </w:rPr>
            </w:pPr>
            <w:r w:rsidRPr="00323ECF">
              <w:rPr>
                <w:b/>
                <w:color w:val="auto"/>
              </w:rPr>
              <w:t>Inside Wire Jack</w:t>
            </w:r>
          </w:p>
        </w:tc>
        <w:tc>
          <w:tcPr>
            <w:tcW w:w="2358" w:type="dxa"/>
            <w:tcBorders>
              <w:top w:val="single" w:sz="6" w:space="0" w:color="auto"/>
              <w:left w:val="single" w:sz="6" w:space="0" w:color="auto"/>
              <w:bottom w:val="single" w:sz="6" w:space="0" w:color="auto"/>
              <w:right w:val="single" w:sz="6" w:space="0" w:color="auto"/>
            </w:tcBorders>
          </w:tcPr>
          <w:p w14:paraId="21869A58" w14:textId="77777777" w:rsidR="00B752E4" w:rsidRPr="00323ECF" w:rsidRDefault="00B752E4">
            <w:pPr>
              <w:pStyle w:val="FORMDATA"/>
              <w:rPr>
                <w:b/>
                <w:color w:val="auto"/>
              </w:rPr>
            </w:pPr>
            <w:r w:rsidRPr="00323ECF">
              <w:rPr>
                <w:b/>
                <w:color w:val="auto"/>
              </w:rPr>
              <w:t>RJ11C</w:t>
            </w:r>
          </w:p>
        </w:tc>
      </w:tr>
      <w:tr w:rsidR="00B752E4" w:rsidRPr="00323ECF" w14:paraId="08AE5ED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472BE41" w14:textId="77777777" w:rsidR="00B752E4" w:rsidRPr="00323ECF" w:rsidRDefault="00B752E4">
            <w:pPr>
              <w:pStyle w:val="FORMDATA"/>
              <w:rPr>
                <w:b/>
                <w:color w:val="auto"/>
              </w:rPr>
            </w:pPr>
            <w:r w:rsidRPr="00323ECF">
              <w:rPr>
                <w:b/>
                <w:color w:val="auto"/>
              </w:rPr>
              <w:t>IWJQ</w:t>
            </w:r>
          </w:p>
        </w:tc>
        <w:tc>
          <w:tcPr>
            <w:tcW w:w="4320" w:type="dxa"/>
            <w:tcBorders>
              <w:top w:val="single" w:sz="6" w:space="0" w:color="auto"/>
              <w:left w:val="single" w:sz="6" w:space="0" w:color="auto"/>
              <w:bottom w:val="single" w:sz="6" w:space="0" w:color="auto"/>
              <w:right w:val="single" w:sz="6" w:space="0" w:color="auto"/>
            </w:tcBorders>
          </w:tcPr>
          <w:p w14:paraId="20F9BD13" w14:textId="77777777" w:rsidR="00B752E4" w:rsidRPr="00323ECF" w:rsidRDefault="00B752E4">
            <w:pPr>
              <w:pStyle w:val="FORMDATA"/>
              <w:rPr>
                <w:b/>
                <w:color w:val="auto"/>
              </w:rPr>
            </w:pPr>
            <w:r w:rsidRPr="00323ECF">
              <w:rPr>
                <w:b/>
                <w:color w:val="auto"/>
              </w:rPr>
              <w:t>Inside Wire Jack Quantity</w:t>
            </w:r>
          </w:p>
        </w:tc>
        <w:tc>
          <w:tcPr>
            <w:tcW w:w="2358" w:type="dxa"/>
            <w:tcBorders>
              <w:top w:val="single" w:sz="6" w:space="0" w:color="auto"/>
              <w:left w:val="single" w:sz="6" w:space="0" w:color="auto"/>
              <w:bottom w:val="single" w:sz="6" w:space="0" w:color="auto"/>
              <w:right w:val="single" w:sz="6" w:space="0" w:color="auto"/>
            </w:tcBorders>
          </w:tcPr>
          <w:p w14:paraId="27D7463D" w14:textId="77777777" w:rsidR="00B752E4" w:rsidRPr="00323ECF" w:rsidRDefault="00B752E4">
            <w:pPr>
              <w:pStyle w:val="FORMDATA"/>
              <w:rPr>
                <w:b/>
                <w:color w:val="auto"/>
              </w:rPr>
            </w:pPr>
            <w:r w:rsidRPr="00323ECF">
              <w:rPr>
                <w:b/>
                <w:color w:val="auto"/>
              </w:rPr>
              <w:t>01</w:t>
            </w:r>
          </w:p>
        </w:tc>
      </w:tr>
      <w:tr w:rsidR="00B752E4" w:rsidRPr="00323ECF" w14:paraId="559A69C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478246F"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301A8C1E"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057E33EB" w14:textId="77777777" w:rsidR="00B752E4" w:rsidRPr="00323ECF" w:rsidRDefault="00B752E4">
            <w:pPr>
              <w:pStyle w:val="FORMDATA"/>
              <w:rPr>
                <w:b/>
                <w:color w:val="auto"/>
              </w:rPr>
            </w:pPr>
            <w:r w:rsidRPr="00323ECF">
              <w:rPr>
                <w:b/>
                <w:color w:val="auto"/>
              </w:rPr>
              <w:t>N</w:t>
            </w:r>
          </w:p>
        </w:tc>
      </w:tr>
      <w:tr w:rsidR="00B752E4" w:rsidRPr="00323ECF" w14:paraId="5AFEB40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FD7F179"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A577910"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48CC26F0" w14:textId="77777777" w:rsidR="00B752E4" w:rsidRPr="00323ECF" w:rsidRDefault="00B752E4">
            <w:pPr>
              <w:pStyle w:val="FORMDATA"/>
              <w:rPr>
                <w:b/>
                <w:color w:val="auto"/>
              </w:rPr>
            </w:pPr>
            <w:r w:rsidRPr="00323ECF">
              <w:rPr>
                <w:b/>
                <w:color w:val="auto"/>
              </w:rPr>
              <w:t>VCA</w:t>
            </w:r>
          </w:p>
        </w:tc>
      </w:tr>
    </w:tbl>
    <w:p w14:paraId="784C7D00" w14:textId="77777777" w:rsidR="00B752E4" w:rsidRPr="000A4F99" w:rsidRDefault="00B752E4">
      <w:pPr>
        <w:pStyle w:val="FORMDATA"/>
        <w:rPr>
          <w:color w:val="auto"/>
        </w:rPr>
      </w:pPr>
    </w:p>
    <w:p w14:paraId="296465C2" w14:textId="77777777" w:rsidR="00F6735E" w:rsidRDefault="00F6735E" w:rsidP="000B7672"/>
    <w:p w14:paraId="0BA08797" w14:textId="77777777" w:rsidR="00F6735E" w:rsidRDefault="00F6735E" w:rsidP="000B7672"/>
    <w:p w14:paraId="287E639B" w14:textId="77777777" w:rsidR="00F6735E" w:rsidRPr="00FF6099" w:rsidRDefault="00F6735E" w:rsidP="00F6735E">
      <w:r w:rsidRPr="00FF6099">
        <w:t>XML  INPUT:</w:t>
      </w:r>
    </w:p>
    <w:p w14:paraId="13BFEA2F" w14:textId="77777777" w:rsidR="00F6735E" w:rsidRPr="00FF6099" w:rsidRDefault="00F6735E" w:rsidP="00664F33">
      <w:pPr>
        <w:ind w:hanging="480"/>
      </w:pPr>
      <w:r w:rsidRPr="00FF6099">
        <w:rPr>
          <w:b/>
          <w:bCs/>
          <w:color w:val="FF0000"/>
        </w:rPr>
        <w:t> </w:t>
      </w:r>
      <w:r w:rsidRPr="00FF6099">
        <w:t xml:space="preserve"> </w:t>
      </w:r>
    </w:p>
    <w:p w14:paraId="29B6BAFF" w14:textId="77777777" w:rsidR="00664F33" w:rsidRDefault="00664F33" w:rsidP="00664F33">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2309B6E" w14:textId="77777777" w:rsidR="00664F33" w:rsidRDefault="00664F33" w:rsidP="00664F33">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DC7C02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3234EF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2010-06-24T10:04:34-05:00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C98450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JUNE24-M001-A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89BD58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D5CB08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27EC31B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B3CD03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70C9C6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9DA089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5C897B6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201006241004AM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14EF3E2"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CEEEF0E" w14:textId="77777777" w:rsidR="00664F33" w:rsidRDefault="00664F33" w:rsidP="00664F33">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555D0A4" w14:textId="77777777" w:rsidR="00664F33" w:rsidRDefault="00664F33" w:rsidP="00664F33">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831F46C" w14:textId="77777777" w:rsidR="00664F33" w:rsidRDefault="00664F33" w:rsidP="00664F3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F7AD30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5FFE20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48E2E5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D954BC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0388C84B" w14:textId="77777777" w:rsidR="00664F33" w:rsidRDefault="00664F33" w:rsidP="00664F33">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178A52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C64ED6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46F4B4F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34CFC0F3"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129F3DC"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17D00A2" w14:textId="77777777" w:rsidR="00664F33" w:rsidRDefault="00664F33" w:rsidP="00664F33">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38E2C2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040C42F"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FB32E1E" w14:textId="77777777" w:rsidR="00664F33" w:rsidRDefault="00664F33" w:rsidP="00664F33">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7FD161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344EDA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65E318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69FE12A" w14:textId="77777777" w:rsidR="00664F33" w:rsidRPr="003722BD" w:rsidRDefault="00664F33" w:rsidP="00664F3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order:IMPCON</w:t>
      </w:r>
      <w:r w:rsidRPr="003722BD">
        <w:rPr>
          <w:rStyle w:val="m1"/>
          <w:rFonts w:ascii="Verdana" w:hAnsi="Verdana"/>
          <w:sz w:val="20"/>
          <w:szCs w:val="20"/>
          <w:lang w:val="es-ES"/>
        </w:rPr>
        <w:t>&gt;</w:t>
      </w:r>
      <w:r w:rsidRPr="003722BD">
        <w:rPr>
          <w:rStyle w:val="tx1"/>
          <w:rFonts w:ascii="Verdana" w:hAnsi="Verdana"/>
          <w:sz w:val="20"/>
          <w:szCs w:val="20"/>
          <w:lang w:val="es-ES"/>
        </w:rPr>
        <w:t>IMPCON MANAGER</w:t>
      </w:r>
      <w:r w:rsidRPr="003722BD">
        <w:rPr>
          <w:rStyle w:val="m1"/>
          <w:rFonts w:ascii="Verdana" w:hAnsi="Verdana"/>
          <w:sz w:val="20"/>
          <w:szCs w:val="20"/>
          <w:lang w:val="es-ES"/>
        </w:rPr>
        <w:t>&lt;/</w:t>
      </w:r>
      <w:r w:rsidRPr="003722BD">
        <w:rPr>
          <w:rStyle w:val="t1"/>
          <w:rFonts w:ascii="Verdana" w:hAnsi="Verdana"/>
          <w:sz w:val="20"/>
          <w:szCs w:val="20"/>
          <w:lang w:val="es-ES"/>
        </w:rPr>
        <w:t>order:IMPCON</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5E8DD429" w14:textId="77777777" w:rsidR="00664F33" w:rsidRPr="003722BD" w:rsidRDefault="00664F33" w:rsidP="00664F33">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order:IMPCON_TEL_NO</w:t>
      </w:r>
      <w:r w:rsidRPr="003722BD">
        <w:rPr>
          <w:rStyle w:val="m1"/>
          <w:rFonts w:ascii="Verdana" w:hAnsi="Verdana"/>
          <w:sz w:val="20"/>
          <w:szCs w:val="20"/>
          <w:lang w:val="es-ES"/>
        </w:rPr>
        <w:t>&gt;</w:t>
      </w:r>
      <w:r w:rsidRPr="003722BD">
        <w:rPr>
          <w:rStyle w:val="tx1"/>
          <w:rFonts w:ascii="Verdana" w:hAnsi="Verdana"/>
          <w:sz w:val="20"/>
          <w:szCs w:val="20"/>
          <w:lang w:val="es-ES"/>
        </w:rPr>
        <w:t>4049272222</w:t>
      </w:r>
      <w:r w:rsidRPr="003722BD">
        <w:rPr>
          <w:rStyle w:val="m1"/>
          <w:rFonts w:ascii="Verdana" w:hAnsi="Verdana"/>
          <w:sz w:val="20"/>
          <w:szCs w:val="20"/>
          <w:lang w:val="es-ES"/>
        </w:rPr>
        <w:t>&lt;/</w:t>
      </w:r>
      <w:r w:rsidRPr="003722BD">
        <w:rPr>
          <w:rStyle w:val="t1"/>
          <w:rFonts w:ascii="Verdana" w:hAnsi="Verdana"/>
          <w:sz w:val="20"/>
          <w:szCs w:val="20"/>
          <w:lang w:val="es-ES"/>
        </w:rPr>
        <w:t>order:IMPCON_TEL_NO</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021102D0" w14:textId="77777777" w:rsidR="00664F33" w:rsidRDefault="00664F33" w:rsidP="00664F33">
      <w:pPr>
        <w:ind w:hanging="24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1A597D6"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8BEE861" w14:textId="77777777" w:rsidR="00664F33" w:rsidRDefault="00664F33" w:rsidP="00664F33">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EE5907A" w14:textId="77777777" w:rsidR="00664F33" w:rsidRDefault="00664F33" w:rsidP="00664F33">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7E47DDA" w14:textId="77777777" w:rsidR="00664F33" w:rsidRDefault="00664F33" w:rsidP="00664F33">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3BCCC6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CF9FB02" w14:textId="77777777" w:rsidR="00664F33" w:rsidRDefault="00664F33" w:rsidP="00664F33">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D1F5E0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530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7673EB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Southard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EDE867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09D8763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Key West</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03BFBA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83280E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33040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486DC3B"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4BB888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9711BED"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3492320"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7D535CD" w14:textId="77777777" w:rsidR="00664F33" w:rsidRDefault="00664F33" w:rsidP="00664F33">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597DD5A2" w14:textId="77777777" w:rsidR="00664F33" w:rsidRDefault="00664F33" w:rsidP="00664F33">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4B7991B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1D8594D"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33E69273" w14:textId="77777777" w:rsidR="00664F33" w:rsidRDefault="00664F33" w:rsidP="00664F33">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F8D177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2C9702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ueprc</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14E0EFD9" w14:textId="77777777" w:rsidR="00664F33" w:rsidRDefault="00664F33" w:rsidP="00664F33">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45E2396"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A87FD7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E13C57A" w14:textId="77777777" w:rsidR="00664F33" w:rsidRDefault="00664F33" w:rsidP="00664F3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78BADEA" w14:textId="77777777" w:rsidR="00664F33" w:rsidRDefault="00664F33" w:rsidP="00664F33">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49BC69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order:FPI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order:FPI</w:t>
      </w:r>
      <w:r>
        <w:rPr>
          <w:rStyle w:val="m1"/>
          <w:rFonts w:ascii="Verdana" w:hAnsi="Verdana"/>
          <w:sz w:val="20"/>
          <w:szCs w:val="20"/>
        </w:rPr>
        <w:t>&gt;</w:t>
      </w:r>
      <w:r>
        <w:rPr>
          <w:rFonts w:ascii="Verdana" w:hAnsi="Verdana"/>
          <w:sz w:val="20"/>
          <w:szCs w:val="20"/>
        </w:rPr>
        <w:t xml:space="preserve"> </w:t>
      </w:r>
    </w:p>
    <w:p w14:paraId="171F88B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2FCCD54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601F0E36"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22710C67" w14:textId="77777777" w:rsidR="00664F33" w:rsidRDefault="00664F33" w:rsidP="00664F33">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order:DEMARC_JACK_GRP</w:t>
      </w:r>
      <w:r>
        <w:rPr>
          <w:rStyle w:val="m1"/>
          <w:rFonts w:ascii="Verdana" w:hAnsi="Verdana"/>
          <w:sz w:val="20"/>
          <w:szCs w:val="20"/>
        </w:rPr>
        <w:t>&gt;</w:t>
      </w:r>
    </w:p>
    <w:p w14:paraId="65F59CA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order:JR</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order:JR</w:t>
      </w:r>
      <w:r>
        <w:rPr>
          <w:rStyle w:val="m1"/>
          <w:rFonts w:ascii="Verdana" w:hAnsi="Verdana"/>
          <w:sz w:val="20"/>
          <w:szCs w:val="20"/>
        </w:rPr>
        <w:t>&gt;</w:t>
      </w:r>
      <w:r>
        <w:rPr>
          <w:rFonts w:ascii="Verdana" w:hAnsi="Verdana"/>
          <w:sz w:val="20"/>
          <w:szCs w:val="20"/>
        </w:rPr>
        <w:t xml:space="preserve"> </w:t>
      </w:r>
    </w:p>
    <w:p w14:paraId="1A871586" w14:textId="77777777" w:rsidR="00664F33" w:rsidRDefault="00664F33" w:rsidP="00664F33">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order:INSIDE_WIRE_GRP</w:t>
      </w:r>
      <w:r>
        <w:rPr>
          <w:rStyle w:val="m1"/>
          <w:rFonts w:ascii="Verdana" w:hAnsi="Verdana"/>
          <w:sz w:val="20"/>
          <w:szCs w:val="20"/>
        </w:rPr>
        <w:t>&gt;</w:t>
      </w:r>
    </w:p>
    <w:p w14:paraId="4B51764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order:IWJK</w:t>
      </w:r>
      <w:r>
        <w:rPr>
          <w:rStyle w:val="m1"/>
          <w:rFonts w:ascii="Verdana" w:hAnsi="Verdana"/>
          <w:sz w:val="20"/>
          <w:szCs w:val="20"/>
        </w:rPr>
        <w:t>&gt;</w:t>
      </w:r>
      <w:r>
        <w:rPr>
          <w:rStyle w:val="tx1"/>
          <w:rFonts w:ascii="Verdana" w:hAnsi="Verdana"/>
          <w:sz w:val="20"/>
          <w:szCs w:val="20"/>
        </w:rPr>
        <w:t>RJ11C</w:t>
      </w:r>
      <w:r>
        <w:rPr>
          <w:rStyle w:val="m1"/>
          <w:rFonts w:ascii="Verdana" w:hAnsi="Verdana"/>
          <w:sz w:val="20"/>
          <w:szCs w:val="20"/>
        </w:rPr>
        <w:t>&lt;/</w:t>
      </w:r>
      <w:r>
        <w:rPr>
          <w:rStyle w:val="t1"/>
          <w:rFonts w:ascii="Verdana" w:hAnsi="Verdana"/>
          <w:sz w:val="20"/>
          <w:szCs w:val="20"/>
        </w:rPr>
        <w:t>order:IWJK</w:t>
      </w:r>
      <w:r>
        <w:rPr>
          <w:rStyle w:val="m1"/>
          <w:rFonts w:ascii="Verdana" w:hAnsi="Verdana"/>
          <w:sz w:val="20"/>
          <w:szCs w:val="20"/>
        </w:rPr>
        <w:t>&gt;</w:t>
      </w:r>
      <w:r>
        <w:rPr>
          <w:rFonts w:ascii="Verdana" w:hAnsi="Verdana"/>
          <w:sz w:val="20"/>
          <w:szCs w:val="20"/>
        </w:rPr>
        <w:t xml:space="preserve"> </w:t>
      </w:r>
    </w:p>
    <w:p w14:paraId="0F32FE9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order:IWJQ</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order:IWJQ</w:t>
      </w:r>
      <w:r>
        <w:rPr>
          <w:rStyle w:val="m1"/>
          <w:rFonts w:ascii="Verdana" w:hAnsi="Verdana"/>
          <w:sz w:val="20"/>
          <w:szCs w:val="20"/>
        </w:rPr>
        <w:t>&gt;</w:t>
      </w:r>
      <w:r>
        <w:rPr>
          <w:rFonts w:ascii="Verdana" w:hAnsi="Verdana"/>
          <w:sz w:val="20"/>
          <w:szCs w:val="20"/>
        </w:rPr>
        <w:t xml:space="preserve"> </w:t>
      </w:r>
    </w:p>
    <w:p w14:paraId="325D0826"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order:INSIDE_WIRE_GRP</w:t>
      </w:r>
      <w:r>
        <w:rPr>
          <w:rStyle w:val="m1"/>
          <w:rFonts w:ascii="Verdana" w:hAnsi="Verdana"/>
          <w:sz w:val="20"/>
          <w:szCs w:val="20"/>
        </w:rPr>
        <w:t>&gt;</w:t>
      </w:r>
    </w:p>
    <w:p w14:paraId="360E5CDE"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order:DEMARC_JACK_GRP</w:t>
      </w:r>
      <w:r>
        <w:rPr>
          <w:rStyle w:val="m1"/>
          <w:rFonts w:ascii="Verdana" w:hAnsi="Verdana"/>
          <w:sz w:val="20"/>
          <w:szCs w:val="20"/>
        </w:rPr>
        <w:t>&gt;</w:t>
      </w:r>
    </w:p>
    <w:p w14:paraId="600D79ED" w14:textId="77777777" w:rsidR="00664F33" w:rsidRDefault="00664F33" w:rsidP="00664F33">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00B6BA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12E282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UEPRC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2C85B3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/ADL/NMC</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0B60CAD7"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B525CDF" w14:textId="77777777" w:rsidR="00664F33" w:rsidRDefault="00664F33" w:rsidP="00664F33">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1C1846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801D98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A0410E0"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908379E" w14:textId="77777777" w:rsidR="00664F33" w:rsidRDefault="00664F33" w:rsidP="00664F33">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B4A84D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4D7CB4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ESF</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59F51F0"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C1765E3" w14:textId="77777777" w:rsidR="00664F33" w:rsidRDefault="00664F33" w:rsidP="00664F33">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8AC9F7D"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016F592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ESCWT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7BBDF5F"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D750DCF" w14:textId="77777777" w:rsidR="00664F33" w:rsidRDefault="00664F33" w:rsidP="00664F33">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E9FC2C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2006F91"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VCA</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5C4B94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704F46B"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42190F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6C39412" w14:textId="77777777" w:rsidR="00664F33" w:rsidRDefault="00664F33" w:rsidP="00664F33">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8145ADE" w14:textId="77777777" w:rsidR="00664F33" w:rsidRDefault="00664F33" w:rsidP="00664F33">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FEED8CF" w14:textId="77777777" w:rsidR="00664F33" w:rsidRDefault="00664F33" w:rsidP="00664F33">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9002EB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70D71E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29D6BC8D"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E0C31B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4DBC75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1E7B459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7A29D51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31E1FE9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5F102A2" w14:textId="77777777" w:rsidR="00664F33" w:rsidRDefault="00664F33" w:rsidP="00664F33">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9FECC8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EF9426A" w14:textId="77777777" w:rsidR="00664F33" w:rsidRDefault="00664F33" w:rsidP="00664F33">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B75C18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F8D92B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75430F7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8B501B4" w14:textId="77777777" w:rsidR="00664F33" w:rsidRDefault="00664F33" w:rsidP="00664F33">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30F162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530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34D1C61D"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Southard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EAA083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0C0B3E31"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65DA77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1EDFC2E"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1F07841" w14:textId="77777777" w:rsidR="00664F33" w:rsidRDefault="00664F33" w:rsidP="00664F33">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1424615" w14:textId="77777777" w:rsidR="00664F33" w:rsidRDefault="00664F33" w:rsidP="00664F33">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6875FC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2715DF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22D661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32B2C9D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FF61826"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6F09118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49F1D92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E23C1A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1CC8BE0C"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C2F8370" w14:textId="77777777" w:rsidR="00664F33" w:rsidRDefault="00664F33" w:rsidP="00664F33">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5D2388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0CD06366" w14:textId="77777777" w:rsidR="00664F33" w:rsidRDefault="00664F33" w:rsidP="00664F33">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182024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Nutz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39EC09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Pea</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5C4FA71D"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6CAF533"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32D946B"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6A3C67A"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4022EF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2D0316A"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8048321" w14:textId="77777777" w:rsidR="00664F33" w:rsidRDefault="00664F33" w:rsidP="00F6735E"/>
    <w:p w14:paraId="002757BE" w14:textId="77777777" w:rsidR="00664F33" w:rsidRDefault="00664F33" w:rsidP="00F6735E"/>
    <w:p w14:paraId="005DC3D5" w14:textId="77777777" w:rsidR="00664F33" w:rsidRDefault="00664F33" w:rsidP="00F6735E"/>
    <w:p w14:paraId="282E7183" w14:textId="77777777" w:rsidR="00664F33" w:rsidRDefault="00664F33" w:rsidP="00F6735E"/>
    <w:p w14:paraId="18C57A1C" w14:textId="77777777" w:rsidR="00664F33" w:rsidRDefault="00664F33" w:rsidP="00F6735E"/>
    <w:p w14:paraId="6AEA3596" w14:textId="77777777" w:rsidR="00664F33" w:rsidRDefault="00664F33" w:rsidP="00F6735E"/>
    <w:p w14:paraId="3616A089" w14:textId="77777777" w:rsidR="00664F33" w:rsidRDefault="00664F33" w:rsidP="00F6735E"/>
    <w:p w14:paraId="1D196C55" w14:textId="77777777" w:rsidR="00F6735E" w:rsidRDefault="00664F33" w:rsidP="00F6735E">
      <w:r>
        <w:t>X</w:t>
      </w:r>
      <w:r w:rsidR="00F6735E" w:rsidRPr="00FF6099">
        <w:t>ML  OUTPUT:</w:t>
      </w:r>
    </w:p>
    <w:p w14:paraId="735DB412" w14:textId="77777777" w:rsidR="00664F33" w:rsidRDefault="00664F33" w:rsidP="00F6735E"/>
    <w:p w14:paraId="6CD20368" w14:textId="77777777" w:rsidR="00664F33" w:rsidRDefault="00664F33" w:rsidP="00F6735E"/>
    <w:p w14:paraId="4FD9AA23" w14:textId="77777777" w:rsidR="00664F33" w:rsidRDefault="00664F33" w:rsidP="00F6735E"/>
    <w:p w14:paraId="2A90449D" w14:textId="77777777" w:rsidR="00664F33" w:rsidRDefault="00664F33" w:rsidP="00664F3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A5133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6DF69E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3EE372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4C6BF8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7ADF77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7FB0870"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47F8EB9" w14:textId="77777777" w:rsidR="00664F33" w:rsidRDefault="00664F33" w:rsidP="00664F33">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C932779" w14:textId="77777777" w:rsidR="00664F33" w:rsidRDefault="00664F33" w:rsidP="00664F33">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45E25B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1277391875465637.2392270926808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ADAF397" w14:textId="77777777" w:rsidR="00664F33" w:rsidRPr="003722BD" w:rsidRDefault="00664F33" w:rsidP="00664F3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m3:CCNA</w:t>
      </w:r>
      <w:r w:rsidRPr="003722BD">
        <w:rPr>
          <w:rStyle w:val="m1"/>
          <w:rFonts w:ascii="Verdana" w:hAnsi="Verdana"/>
          <w:sz w:val="20"/>
          <w:szCs w:val="20"/>
          <w:lang w:val="es-ES"/>
        </w:rPr>
        <w:t>&gt;</w:t>
      </w:r>
      <w:r w:rsidRPr="003722BD">
        <w:rPr>
          <w:rStyle w:val="tx1"/>
          <w:rFonts w:ascii="Verdana" w:hAnsi="Verdana"/>
          <w:sz w:val="20"/>
          <w:szCs w:val="20"/>
          <w:lang w:val="es-ES"/>
        </w:rPr>
        <w:t>ZXL</w:t>
      </w:r>
      <w:r w:rsidRPr="003722BD">
        <w:rPr>
          <w:rStyle w:val="m1"/>
          <w:rFonts w:ascii="Verdana" w:hAnsi="Verdana"/>
          <w:sz w:val="20"/>
          <w:szCs w:val="20"/>
          <w:lang w:val="es-ES"/>
        </w:rPr>
        <w:t>&lt;/</w:t>
      </w:r>
      <w:r w:rsidRPr="003722BD">
        <w:rPr>
          <w:rStyle w:val="t1"/>
          <w:rFonts w:ascii="Verdana" w:hAnsi="Verdana"/>
          <w:sz w:val="20"/>
          <w:szCs w:val="20"/>
          <w:lang w:val="es-ES"/>
        </w:rPr>
        <w:t>m3:CCNA</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6CBFD493" w14:textId="77777777" w:rsidR="00664F33" w:rsidRDefault="00664F33" w:rsidP="00664F33">
      <w:pPr>
        <w:ind w:hanging="48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2010-06-24T09:08:37-06:00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64AFAD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JUNE24-M001-A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55852806" w14:textId="77777777" w:rsidR="00664F33" w:rsidRPr="003722BD" w:rsidRDefault="00664F33" w:rsidP="00664F3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m3:VER</w:t>
      </w:r>
      <w:r w:rsidRPr="003722BD">
        <w:rPr>
          <w:rStyle w:val="m1"/>
          <w:rFonts w:ascii="Verdana" w:hAnsi="Verdana"/>
          <w:sz w:val="20"/>
          <w:szCs w:val="20"/>
          <w:lang w:val="es-ES"/>
        </w:rPr>
        <w:t>&gt;</w:t>
      </w:r>
      <w:r w:rsidRPr="003722BD">
        <w:rPr>
          <w:rStyle w:val="tx1"/>
          <w:rFonts w:ascii="Verdana" w:hAnsi="Verdana"/>
          <w:sz w:val="20"/>
          <w:szCs w:val="20"/>
          <w:lang w:val="es-ES"/>
        </w:rPr>
        <w:t>00</w:t>
      </w:r>
      <w:r w:rsidRPr="003722BD">
        <w:rPr>
          <w:rStyle w:val="m1"/>
          <w:rFonts w:ascii="Verdana" w:hAnsi="Verdana"/>
          <w:sz w:val="20"/>
          <w:szCs w:val="20"/>
          <w:lang w:val="es-ES"/>
        </w:rPr>
        <w:t>&lt;/</w:t>
      </w:r>
      <w:r w:rsidRPr="003722BD">
        <w:rPr>
          <w:rStyle w:val="t1"/>
          <w:rFonts w:ascii="Verdana" w:hAnsi="Verdana"/>
          <w:sz w:val="20"/>
          <w:szCs w:val="20"/>
          <w:lang w:val="es-ES"/>
        </w:rPr>
        <w:t>m3:VER</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705D50EF" w14:textId="77777777" w:rsidR="00664F33" w:rsidRPr="003722BD" w:rsidRDefault="00664F33" w:rsidP="00664F33">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m3:ATN</w:t>
      </w:r>
      <w:r w:rsidRPr="003722BD">
        <w:rPr>
          <w:rStyle w:val="m1"/>
          <w:rFonts w:ascii="Verdana" w:hAnsi="Verdana"/>
          <w:sz w:val="20"/>
          <w:szCs w:val="20"/>
          <w:lang w:val="es-ES"/>
        </w:rPr>
        <w:t>&gt;</w:t>
      </w:r>
      <w:r w:rsidRPr="003722BD">
        <w:rPr>
          <w:rStyle w:val="tx1"/>
          <w:rFonts w:ascii="Verdana" w:hAnsi="Verdana"/>
          <w:sz w:val="20"/>
          <w:szCs w:val="20"/>
          <w:lang w:val="es-ES"/>
        </w:rPr>
        <w:t>3052922889</w:t>
      </w:r>
      <w:r w:rsidRPr="003722BD">
        <w:rPr>
          <w:rStyle w:val="m1"/>
          <w:rFonts w:ascii="Verdana" w:hAnsi="Verdana"/>
          <w:sz w:val="20"/>
          <w:szCs w:val="20"/>
          <w:lang w:val="es-ES"/>
        </w:rPr>
        <w:t>&lt;/</w:t>
      </w:r>
      <w:r w:rsidRPr="003722BD">
        <w:rPr>
          <w:rStyle w:val="t1"/>
          <w:rFonts w:ascii="Verdana" w:hAnsi="Verdana"/>
          <w:sz w:val="20"/>
          <w:szCs w:val="20"/>
          <w:lang w:val="es-ES"/>
        </w:rPr>
        <w:t>m3:ATN</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46F6CA19" w14:textId="77777777" w:rsidR="00664F33" w:rsidRPr="003722BD" w:rsidRDefault="00664F33" w:rsidP="00664F33">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m3:LSR_NO</w:t>
      </w:r>
      <w:r w:rsidRPr="003722BD">
        <w:rPr>
          <w:rStyle w:val="m1"/>
          <w:rFonts w:ascii="Verdana" w:hAnsi="Verdana"/>
          <w:sz w:val="20"/>
          <w:szCs w:val="20"/>
          <w:lang w:val="es-ES"/>
        </w:rPr>
        <w:t>&gt;</w:t>
      </w:r>
      <w:r w:rsidRPr="003722BD">
        <w:rPr>
          <w:rStyle w:val="tx1"/>
          <w:rFonts w:ascii="Verdana" w:hAnsi="Verdana"/>
          <w:sz w:val="20"/>
          <w:szCs w:val="20"/>
          <w:lang w:val="es-ES"/>
        </w:rPr>
        <w:t>20100624L00020-00</w:t>
      </w:r>
      <w:r w:rsidRPr="003722BD">
        <w:rPr>
          <w:rStyle w:val="m1"/>
          <w:rFonts w:ascii="Verdana" w:hAnsi="Verdana"/>
          <w:sz w:val="20"/>
          <w:szCs w:val="20"/>
          <w:lang w:val="es-ES"/>
        </w:rPr>
        <w:t>&lt;/</w:t>
      </w:r>
      <w:r w:rsidRPr="003722BD">
        <w:rPr>
          <w:rStyle w:val="t1"/>
          <w:rFonts w:ascii="Verdana" w:hAnsi="Verdana"/>
          <w:sz w:val="20"/>
          <w:szCs w:val="20"/>
          <w:lang w:val="es-ES"/>
        </w:rPr>
        <w:t>m3:LSR_NO</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04B402DE" w14:textId="77777777" w:rsidR="00664F33" w:rsidRDefault="00664F33" w:rsidP="00664F33">
      <w:pPr>
        <w:ind w:hanging="48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8DEB3B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2A0A49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7D6B7B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3524A7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201006241008AM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700459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NQF5DFC6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079D9A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1DA0309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2575D96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 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3522A44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D06144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D450717"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C2DDDA4" w14:textId="77777777" w:rsidR="00664F33" w:rsidRDefault="00664F33" w:rsidP="00664F33">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69C9FB7" w14:textId="77777777" w:rsidR="00664F33" w:rsidRDefault="00664F33" w:rsidP="00664F33">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1A7FFBA" w14:textId="77777777" w:rsidR="00664F33" w:rsidRDefault="00664F33" w:rsidP="00664F33">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50A710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C9E764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62B603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918396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15F59E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62087D7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7AC2C8F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DA4EAE0" w14:textId="77777777" w:rsidR="00664F33" w:rsidRDefault="00664F33" w:rsidP="00664F33">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AD354F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86E528D"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B61E37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3560D40E"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EB3E5EA" w14:textId="77777777" w:rsidR="00664F33" w:rsidRDefault="00664F33" w:rsidP="00664F33">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6883121"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1D180C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7D461833" w14:textId="77777777" w:rsidR="00664F33" w:rsidRDefault="00664F33" w:rsidP="00664F3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051B486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2B646A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25C1525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04803C4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6965A5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115C6C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530 Southard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0B779916"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6389DD6" w14:textId="77777777" w:rsidR="00664F33" w:rsidRDefault="00664F33" w:rsidP="00664F33">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50BE11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3C76B6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44710B4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FCAF5D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8471346"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9BB452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05922D6"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269A6FF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0DC72DA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Nutz Pea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2D302DD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C5BBC2B"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64E8B6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E46905D"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41CFE21"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374DF043" w14:textId="77777777" w:rsidR="00664F33" w:rsidRDefault="00664F33" w:rsidP="00F6735E"/>
    <w:p w14:paraId="4406FDA0" w14:textId="77777777" w:rsidR="00664F33" w:rsidRDefault="00664F33" w:rsidP="00F6735E"/>
    <w:p w14:paraId="5B3CC14F" w14:textId="77777777" w:rsidR="00664F33" w:rsidRDefault="00664F33" w:rsidP="00F6735E"/>
    <w:p w14:paraId="44D0D9E7" w14:textId="77777777" w:rsidR="00664F33" w:rsidRDefault="00664F33" w:rsidP="00F6735E"/>
    <w:p w14:paraId="1B444378" w14:textId="77777777" w:rsidR="00664F33" w:rsidRDefault="00664F33" w:rsidP="00F6735E"/>
    <w:p w14:paraId="24DD1030" w14:textId="77777777" w:rsidR="00664F33" w:rsidRDefault="00664F33" w:rsidP="00F6735E"/>
    <w:p w14:paraId="4FC2C0C0" w14:textId="77777777" w:rsidR="00664F33" w:rsidRDefault="00664F33" w:rsidP="00F6735E"/>
    <w:p w14:paraId="7D69723E" w14:textId="77777777" w:rsidR="00664F33" w:rsidRDefault="00664F33" w:rsidP="00F6735E"/>
    <w:p w14:paraId="5150B553" w14:textId="77777777" w:rsidR="00664F33" w:rsidRDefault="00664F33" w:rsidP="00F6735E"/>
    <w:p w14:paraId="20491449" w14:textId="77777777" w:rsidR="00664F33" w:rsidRDefault="00664F33" w:rsidP="00F6735E"/>
    <w:p w14:paraId="2E9BF3E9" w14:textId="77777777" w:rsidR="00664F33" w:rsidRDefault="00664F33" w:rsidP="00F6735E"/>
    <w:p w14:paraId="2FE8FEBF" w14:textId="77777777" w:rsidR="00664F33" w:rsidRDefault="00664F33" w:rsidP="00F6735E"/>
    <w:p w14:paraId="1881BBB5" w14:textId="77777777" w:rsidR="00664F33" w:rsidRDefault="00664F33" w:rsidP="00F6735E"/>
    <w:p w14:paraId="440ACBD2" w14:textId="77777777" w:rsidR="007C1933" w:rsidRDefault="007C1933" w:rsidP="007C1933">
      <w:pPr>
        <w:pStyle w:val="Header"/>
        <w:tabs>
          <w:tab w:val="clear" w:pos="4320"/>
          <w:tab w:val="clear" w:pos="8640"/>
        </w:tabs>
        <w:rPr>
          <w:rFonts w:ascii="Arial" w:hAnsi="Arial" w:cs="Arial"/>
          <w:b/>
          <w:bCs/>
        </w:rPr>
      </w:pPr>
      <w:r>
        <w:rPr>
          <w:rFonts w:ascii="Arial" w:hAnsi="Arial" w:cs="Arial"/>
          <w:b/>
          <w:bCs/>
        </w:rPr>
        <w:t xml:space="preserve">TEST CASE M002: Scenario Description: *(Act=N) New install of multiple lines with features, blocking codes (BA/BLOCK), </w:t>
      </w:r>
      <w:r>
        <w:rPr>
          <w:rFonts w:ascii="Arial" w:hAnsi="Arial" w:cs="Arial"/>
          <w:b/>
          <w:bCs/>
          <w:szCs w:val="22"/>
        </w:rPr>
        <w:t>basic inside wiring jacks</w:t>
      </w:r>
      <w:r>
        <w:t xml:space="preserve"> </w:t>
      </w:r>
      <w:r>
        <w:rPr>
          <w:rFonts w:ascii="Arial" w:hAnsi="Arial" w:cs="Arial"/>
          <w:b/>
          <w:bCs/>
        </w:rPr>
        <w:t>and designer bold listing – LNA=N</w:t>
      </w:r>
    </w:p>
    <w:p w14:paraId="6D3A128D" w14:textId="77777777" w:rsidR="007C1933" w:rsidRDefault="007C1933" w:rsidP="007C1933">
      <w:pPr>
        <w:pStyle w:val="Heading3"/>
        <w:rPr>
          <w:i w:val="0"/>
        </w:rPr>
      </w:pPr>
      <w:r>
        <w:rPr>
          <w:i w:val="0"/>
        </w:rPr>
        <w:t>Type of Account:  Residence / Multi-Line</w:t>
      </w:r>
    </w:p>
    <w:p w14:paraId="67E68E33" w14:textId="77777777" w:rsidR="007C1933" w:rsidRPr="00B72DC9" w:rsidRDefault="007C1933" w:rsidP="007C1933"/>
    <w:p w14:paraId="12EA38C9" w14:textId="77777777" w:rsidR="007C1933" w:rsidRPr="000A4F99" w:rsidRDefault="007C1933" w:rsidP="007C1933">
      <w:pPr>
        <w:rPr>
          <w:rFonts w:ascii="Arial" w:hAnsi="Arial" w:cs="Arial"/>
        </w:rPr>
      </w:pPr>
    </w:p>
    <w:tbl>
      <w:tblPr>
        <w:tblW w:w="909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500"/>
        <w:gridCol w:w="2430"/>
      </w:tblGrid>
      <w:tr w:rsidR="007C1933" w:rsidRPr="005914A2" w14:paraId="5FB99EC5" w14:textId="77777777" w:rsidTr="007C1933">
        <w:trPr>
          <w:tblHeader/>
        </w:trPr>
        <w:tc>
          <w:tcPr>
            <w:tcW w:w="2160" w:type="dxa"/>
            <w:tcBorders>
              <w:bottom w:val="single" w:sz="6" w:space="0" w:color="auto"/>
            </w:tcBorders>
          </w:tcPr>
          <w:p w14:paraId="3E912CF8" w14:textId="77777777" w:rsidR="007C1933" w:rsidRPr="005914A2" w:rsidRDefault="007C1933" w:rsidP="007C1933">
            <w:pPr>
              <w:jc w:val="center"/>
              <w:rPr>
                <w:rFonts w:ascii="Arial" w:hAnsi="Arial" w:cs="Arial"/>
                <w:b/>
                <w:bCs/>
              </w:rPr>
            </w:pPr>
            <w:r w:rsidRPr="005914A2">
              <w:rPr>
                <w:rFonts w:ascii="Arial" w:hAnsi="Arial" w:cs="Arial"/>
                <w:b/>
                <w:bCs/>
              </w:rPr>
              <w:t>FIELDS</w:t>
            </w:r>
          </w:p>
        </w:tc>
        <w:tc>
          <w:tcPr>
            <w:tcW w:w="4500" w:type="dxa"/>
            <w:tcBorders>
              <w:bottom w:val="single" w:sz="6" w:space="0" w:color="auto"/>
            </w:tcBorders>
          </w:tcPr>
          <w:p w14:paraId="6276F78A" w14:textId="77777777" w:rsidR="007C1933" w:rsidRPr="005914A2" w:rsidRDefault="007C1933" w:rsidP="007C1933">
            <w:pPr>
              <w:jc w:val="center"/>
              <w:rPr>
                <w:rFonts w:ascii="Arial" w:hAnsi="Arial" w:cs="Arial"/>
                <w:b/>
                <w:bCs/>
              </w:rPr>
            </w:pPr>
            <w:r w:rsidRPr="005914A2">
              <w:rPr>
                <w:rFonts w:ascii="Arial" w:hAnsi="Arial" w:cs="Arial"/>
                <w:b/>
                <w:bCs/>
              </w:rPr>
              <w:t>FIELD NAME</w:t>
            </w:r>
          </w:p>
        </w:tc>
        <w:tc>
          <w:tcPr>
            <w:tcW w:w="2430" w:type="dxa"/>
            <w:tcBorders>
              <w:bottom w:val="single" w:sz="6" w:space="0" w:color="auto"/>
            </w:tcBorders>
          </w:tcPr>
          <w:p w14:paraId="090353FC" w14:textId="77777777" w:rsidR="007C1933" w:rsidRPr="005914A2" w:rsidRDefault="007C1933" w:rsidP="007C1933">
            <w:pPr>
              <w:jc w:val="center"/>
              <w:rPr>
                <w:rFonts w:ascii="Arial" w:hAnsi="Arial" w:cs="Arial"/>
                <w:b/>
                <w:bCs/>
                <w:iCs/>
              </w:rPr>
            </w:pPr>
            <w:r w:rsidRPr="005914A2">
              <w:rPr>
                <w:rFonts w:ascii="Arial" w:hAnsi="Arial" w:cs="Arial"/>
                <w:b/>
                <w:bCs/>
                <w:iCs/>
              </w:rPr>
              <w:t>INPUT</w:t>
            </w:r>
          </w:p>
        </w:tc>
      </w:tr>
      <w:tr w:rsidR="007C1933" w:rsidRPr="005914A2" w14:paraId="5B76307D" w14:textId="77777777" w:rsidTr="007C1933">
        <w:trPr>
          <w:cantSplit/>
        </w:trPr>
        <w:tc>
          <w:tcPr>
            <w:tcW w:w="9090" w:type="dxa"/>
            <w:gridSpan w:val="3"/>
            <w:tcBorders>
              <w:top w:val="single" w:sz="6" w:space="0" w:color="auto"/>
              <w:bottom w:val="single" w:sz="6" w:space="0" w:color="auto"/>
            </w:tcBorders>
            <w:shd w:val="clear" w:color="auto" w:fill="0000FF"/>
          </w:tcPr>
          <w:p w14:paraId="6F0CDC8E" w14:textId="77777777" w:rsidR="007C1933" w:rsidRPr="005914A2" w:rsidRDefault="007C1933" w:rsidP="007C1933">
            <w:pPr>
              <w:pStyle w:val="Heading4"/>
              <w:rPr>
                <w:b/>
                <w:bCs/>
                <w:i w:val="0"/>
                <w:iCs w:val="0"/>
              </w:rPr>
            </w:pPr>
            <w:r w:rsidRPr="005914A2">
              <w:rPr>
                <w:b/>
                <w:bCs/>
                <w:i w:val="0"/>
                <w:iCs w:val="0"/>
              </w:rPr>
              <w:lastRenderedPageBreak/>
              <w:t>LSR  FORM</w:t>
            </w:r>
          </w:p>
        </w:tc>
      </w:tr>
      <w:tr w:rsidR="007C1933" w:rsidRPr="005914A2" w14:paraId="0B7E0529" w14:textId="77777777" w:rsidTr="007C1933">
        <w:trPr>
          <w:cantSplit/>
        </w:trPr>
        <w:tc>
          <w:tcPr>
            <w:tcW w:w="9090" w:type="dxa"/>
            <w:gridSpan w:val="3"/>
            <w:tcBorders>
              <w:top w:val="single" w:sz="6" w:space="0" w:color="auto"/>
              <w:bottom w:val="single" w:sz="6" w:space="0" w:color="auto"/>
            </w:tcBorders>
            <w:shd w:val="clear" w:color="auto" w:fill="99CCFF"/>
          </w:tcPr>
          <w:p w14:paraId="602F23D1" w14:textId="77777777" w:rsidR="007C1933" w:rsidRPr="005914A2" w:rsidRDefault="007C1933" w:rsidP="007C1933">
            <w:pPr>
              <w:pStyle w:val="Heading4"/>
              <w:rPr>
                <w:b/>
                <w:i w:val="0"/>
              </w:rPr>
            </w:pPr>
            <w:r w:rsidRPr="005914A2">
              <w:rPr>
                <w:b/>
                <w:i w:val="0"/>
              </w:rPr>
              <w:t>Administrative Section</w:t>
            </w:r>
          </w:p>
        </w:tc>
      </w:tr>
      <w:tr w:rsidR="007C1933" w:rsidRPr="005914A2" w14:paraId="25397316" w14:textId="77777777" w:rsidTr="007C1933">
        <w:tc>
          <w:tcPr>
            <w:tcW w:w="2160" w:type="dxa"/>
            <w:tcBorders>
              <w:top w:val="single" w:sz="6" w:space="0" w:color="auto"/>
              <w:bottom w:val="single" w:sz="6" w:space="0" w:color="auto"/>
            </w:tcBorders>
            <w:shd w:val="clear" w:color="auto" w:fill="CC99FF"/>
          </w:tcPr>
          <w:p w14:paraId="7C98AF83" w14:textId="77777777" w:rsidR="007C1933" w:rsidRPr="005914A2" w:rsidRDefault="007C1933" w:rsidP="007C1933">
            <w:pPr>
              <w:pStyle w:val="FORMDATA"/>
              <w:rPr>
                <w:b/>
                <w:color w:val="auto"/>
              </w:rPr>
            </w:pPr>
            <w:r w:rsidRPr="005914A2">
              <w:rPr>
                <w:b/>
                <w:color w:val="auto"/>
              </w:rPr>
              <w:t>CCNA</w:t>
            </w:r>
          </w:p>
        </w:tc>
        <w:tc>
          <w:tcPr>
            <w:tcW w:w="4500" w:type="dxa"/>
            <w:tcBorders>
              <w:top w:val="single" w:sz="6" w:space="0" w:color="auto"/>
              <w:bottom w:val="single" w:sz="6" w:space="0" w:color="auto"/>
            </w:tcBorders>
            <w:shd w:val="clear" w:color="auto" w:fill="CC99FF"/>
          </w:tcPr>
          <w:p w14:paraId="08922895" w14:textId="77777777" w:rsidR="007C1933" w:rsidRPr="005914A2" w:rsidRDefault="007C1933" w:rsidP="007C1933">
            <w:pPr>
              <w:pStyle w:val="FORMDATA"/>
              <w:rPr>
                <w:b/>
                <w:color w:val="auto"/>
              </w:rPr>
            </w:pPr>
            <w:r w:rsidRPr="005914A2">
              <w:rPr>
                <w:b/>
                <w:color w:val="auto"/>
              </w:rPr>
              <w:t>Customer Carrier Name Abbreviation</w:t>
            </w:r>
          </w:p>
        </w:tc>
        <w:tc>
          <w:tcPr>
            <w:tcW w:w="2430" w:type="dxa"/>
            <w:tcBorders>
              <w:top w:val="single" w:sz="6" w:space="0" w:color="auto"/>
              <w:bottom w:val="single" w:sz="6" w:space="0" w:color="auto"/>
            </w:tcBorders>
            <w:shd w:val="clear" w:color="auto" w:fill="CC99FF"/>
          </w:tcPr>
          <w:p w14:paraId="6A2B967F" w14:textId="77777777" w:rsidR="007C1933" w:rsidRPr="005914A2" w:rsidRDefault="007C1933" w:rsidP="007C1933">
            <w:pPr>
              <w:pStyle w:val="FORMDATA"/>
              <w:rPr>
                <w:b/>
                <w:color w:val="auto"/>
              </w:rPr>
            </w:pPr>
            <w:r w:rsidRPr="005914A2">
              <w:rPr>
                <w:b/>
                <w:color w:val="auto"/>
              </w:rPr>
              <w:t>ZXL</w:t>
            </w:r>
          </w:p>
        </w:tc>
      </w:tr>
      <w:tr w:rsidR="007C1933" w:rsidRPr="005914A2" w14:paraId="203FC6E5" w14:textId="77777777" w:rsidTr="007C1933">
        <w:tc>
          <w:tcPr>
            <w:tcW w:w="2160" w:type="dxa"/>
            <w:tcBorders>
              <w:top w:val="single" w:sz="6" w:space="0" w:color="auto"/>
            </w:tcBorders>
          </w:tcPr>
          <w:p w14:paraId="2800CA84" w14:textId="77777777" w:rsidR="007C1933" w:rsidRPr="005914A2" w:rsidRDefault="007C1933" w:rsidP="007C1933">
            <w:pPr>
              <w:pStyle w:val="FORMDATA"/>
              <w:rPr>
                <w:b/>
                <w:color w:val="auto"/>
              </w:rPr>
            </w:pPr>
            <w:r w:rsidRPr="005914A2">
              <w:rPr>
                <w:b/>
                <w:color w:val="auto"/>
              </w:rPr>
              <w:t>PON</w:t>
            </w:r>
          </w:p>
        </w:tc>
        <w:tc>
          <w:tcPr>
            <w:tcW w:w="4500" w:type="dxa"/>
            <w:tcBorders>
              <w:top w:val="single" w:sz="6" w:space="0" w:color="auto"/>
            </w:tcBorders>
          </w:tcPr>
          <w:p w14:paraId="4165F448" w14:textId="77777777" w:rsidR="007C1933" w:rsidRPr="005914A2" w:rsidRDefault="007C1933" w:rsidP="007C1933">
            <w:pPr>
              <w:pStyle w:val="FORMDATA"/>
              <w:rPr>
                <w:b/>
                <w:color w:val="auto"/>
              </w:rPr>
            </w:pPr>
            <w:r w:rsidRPr="005914A2">
              <w:rPr>
                <w:b/>
                <w:color w:val="auto"/>
              </w:rPr>
              <w:t>Purchase Order Number</w:t>
            </w:r>
          </w:p>
        </w:tc>
        <w:tc>
          <w:tcPr>
            <w:tcW w:w="2430" w:type="dxa"/>
            <w:tcBorders>
              <w:top w:val="single" w:sz="6" w:space="0" w:color="auto"/>
            </w:tcBorders>
          </w:tcPr>
          <w:p w14:paraId="7F594F2F" w14:textId="77777777" w:rsidR="007C1933" w:rsidRPr="005914A2" w:rsidRDefault="007C1933" w:rsidP="007C1933">
            <w:pPr>
              <w:pStyle w:val="FORMDATA"/>
              <w:rPr>
                <w:b/>
                <w:color w:val="auto"/>
              </w:rPr>
            </w:pPr>
            <w:r w:rsidRPr="005914A2">
              <w:rPr>
                <w:b/>
                <w:color w:val="auto"/>
              </w:rPr>
              <w:t xml:space="preserve">M2 </w:t>
            </w:r>
          </w:p>
        </w:tc>
      </w:tr>
      <w:tr w:rsidR="007C1933" w:rsidRPr="005914A2" w14:paraId="2F269781" w14:textId="77777777" w:rsidTr="007C1933">
        <w:tc>
          <w:tcPr>
            <w:tcW w:w="2160" w:type="dxa"/>
            <w:tcBorders>
              <w:bottom w:val="single" w:sz="6" w:space="0" w:color="auto"/>
            </w:tcBorders>
          </w:tcPr>
          <w:p w14:paraId="49BE0CBE" w14:textId="77777777" w:rsidR="007C1933" w:rsidRPr="005914A2" w:rsidRDefault="007C1933" w:rsidP="007C1933">
            <w:pPr>
              <w:pStyle w:val="FORMDATA"/>
              <w:rPr>
                <w:b/>
                <w:color w:val="auto"/>
              </w:rPr>
            </w:pPr>
            <w:r w:rsidRPr="005914A2">
              <w:rPr>
                <w:b/>
                <w:color w:val="auto"/>
              </w:rPr>
              <w:t>ATN</w:t>
            </w:r>
          </w:p>
        </w:tc>
        <w:tc>
          <w:tcPr>
            <w:tcW w:w="4500" w:type="dxa"/>
            <w:tcBorders>
              <w:bottom w:val="single" w:sz="6" w:space="0" w:color="auto"/>
            </w:tcBorders>
          </w:tcPr>
          <w:p w14:paraId="1AFBAECA" w14:textId="77777777" w:rsidR="007C1933" w:rsidRPr="005914A2" w:rsidRDefault="007C1933" w:rsidP="007C1933">
            <w:pPr>
              <w:pStyle w:val="FORMDATA"/>
              <w:rPr>
                <w:b/>
                <w:color w:val="auto"/>
              </w:rPr>
            </w:pPr>
            <w:r w:rsidRPr="005914A2">
              <w:rPr>
                <w:b/>
                <w:color w:val="auto"/>
              </w:rPr>
              <w:t>Account Telephone Number</w:t>
            </w:r>
          </w:p>
        </w:tc>
        <w:tc>
          <w:tcPr>
            <w:tcW w:w="2430" w:type="dxa"/>
            <w:tcBorders>
              <w:bottom w:val="single" w:sz="6" w:space="0" w:color="auto"/>
            </w:tcBorders>
          </w:tcPr>
          <w:p w14:paraId="446D4616" w14:textId="77777777" w:rsidR="007C1933" w:rsidRPr="005914A2" w:rsidRDefault="007C1933" w:rsidP="007C1933">
            <w:pPr>
              <w:pStyle w:val="FORMDATA"/>
              <w:rPr>
                <w:b/>
                <w:color w:val="auto"/>
              </w:rPr>
            </w:pPr>
            <w:r w:rsidRPr="005914A2">
              <w:rPr>
                <w:b/>
                <w:color w:val="auto"/>
              </w:rPr>
              <w:t>5022680965</w:t>
            </w:r>
          </w:p>
        </w:tc>
      </w:tr>
      <w:tr w:rsidR="007C1933" w:rsidRPr="005914A2" w14:paraId="463CAB6A" w14:textId="77777777" w:rsidTr="007C1933">
        <w:tc>
          <w:tcPr>
            <w:tcW w:w="2160" w:type="dxa"/>
            <w:tcBorders>
              <w:bottom w:val="single" w:sz="6" w:space="0" w:color="auto"/>
            </w:tcBorders>
          </w:tcPr>
          <w:p w14:paraId="768EFDB6" w14:textId="77777777" w:rsidR="007C1933" w:rsidRPr="005914A2" w:rsidRDefault="007C1933" w:rsidP="007C1933">
            <w:pPr>
              <w:pStyle w:val="FORMDATA"/>
              <w:rPr>
                <w:b/>
                <w:color w:val="auto"/>
              </w:rPr>
            </w:pPr>
            <w:r w:rsidRPr="005914A2">
              <w:rPr>
                <w:b/>
                <w:color w:val="auto"/>
              </w:rPr>
              <w:t>PROJECT</w:t>
            </w:r>
          </w:p>
        </w:tc>
        <w:tc>
          <w:tcPr>
            <w:tcW w:w="4500" w:type="dxa"/>
            <w:tcBorders>
              <w:bottom w:val="single" w:sz="6" w:space="0" w:color="auto"/>
            </w:tcBorders>
          </w:tcPr>
          <w:p w14:paraId="66A824C1" w14:textId="77777777" w:rsidR="007C1933" w:rsidRPr="005914A2" w:rsidRDefault="007C1933" w:rsidP="007C1933">
            <w:pPr>
              <w:pStyle w:val="FORMDATA"/>
              <w:rPr>
                <w:b/>
                <w:color w:val="auto"/>
              </w:rPr>
            </w:pPr>
            <w:r w:rsidRPr="005914A2">
              <w:rPr>
                <w:b/>
                <w:color w:val="auto"/>
              </w:rPr>
              <w:t>Project</w:t>
            </w:r>
          </w:p>
        </w:tc>
        <w:tc>
          <w:tcPr>
            <w:tcW w:w="2430" w:type="dxa"/>
            <w:tcBorders>
              <w:bottom w:val="single" w:sz="6" w:space="0" w:color="auto"/>
            </w:tcBorders>
          </w:tcPr>
          <w:p w14:paraId="5B96E0D8" w14:textId="77777777" w:rsidR="007C1933" w:rsidRPr="005914A2" w:rsidRDefault="007C1933" w:rsidP="007C1933">
            <w:pPr>
              <w:pStyle w:val="FORMDATA"/>
              <w:rPr>
                <w:b/>
                <w:color w:val="auto"/>
              </w:rPr>
            </w:pPr>
            <w:r w:rsidRPr="005914A2">
              <w:rPr>
                <w:b/>
                <w:color w:val="auto"/>
              </w:rPr>
              <w:t>CAVENOBILL</w:t>
            </w:r>
          </w:p>
        </w:tc>
      </w:tr>
      <w:tr w:rsidR="007C1933" w:rsidRPr="005914A2" w14:paraId="0CAAF74B" w14:textId="77777777" w:rsidTr="007C1933">
        <w:trPr>
          <w:trHeight w:val="72"/>
        </w:trPr>
        <w:tc>
          <w:tcPr>
            <w:tcW w:w="2160" w:type="dxa"/>
            <w:tcBorders>
              <w:top w:val="single" w:sz="6" w:space="0" w:color="auto"/>
              <w:bottom w:val="single" w:sz="6" w:space="0" w:color="auto"/>
            </w:tcBorders>
            <w:shd w:val="clear" w:color="auto" w:fill="CC99FF"/>
          </w:tcPr>
          <w:p w14:paraId="2088DF65" w14:textId="77777777" w:rsidR="007C1933" w:rsidRPr="005914A2" w:rsidRDefault="007C1933" w:rsidP="007C1933">
            <w:pPr>
              <w:pStyle w:val="FORMDATA"/>
              <w:rPr>
                <w:b/>
                <w:color w:val="auto"/>
              </w:rPr>
            </w:pPr>
            <w:r w:rsidRPr="005914A2">
              <w:rPr>
                <w:b/>
                <w:color w:val="auto"/>
              </w:rPr>
              <w:t>SC</w:t>
            </w:r>
          </w:p>
        </w:tc>
        <w:tc>
          <w:tcPr>
            <w:tcW w:w="4500" w:type="dxa"/>
            <w:tcBorders>
              <w:top w:val="single" w:sz="6" w:space="0" w:color="auto"/>
              <w:bottom w:val="single" w:sz="6" w:space="0" w:color="auto"/>
            </w:tcBorders>
            <w:shd w:val="clear" w:color="auto" w:fill="CC99FF"/>
          </w:tcPr>
          <w:p w14:paraId="3DEEF005" w14:textId="77777777" w:rsidR="007C1933" w:rsidRPr="005914A2" w:rsidRDefault="007C1933" w:rsidP="007C1933">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bottom w:val="single" w:sz="6" w:space="0" w:color="auto"/>
            </w:tcBorders>
            <w:shd w:val="clear" w:color="auto" w:fill="CC99FF"/>
          </w:tcPr>
          <w:p w14:paraId="127AD0DA" w14:textId="77777777" w:rsidR="007C1933" w:rsidRPr="005914A2" w:rsidRDefault="007C1933" w:rsidP="007C1933">
            <w:pPr>
              <w:pStyle w:val="FORMDATA"/>
              <w:rPr>
                <w:b/>
                <w:color w:val="auto"/>
              </w:rPr>
            </w:pPr>
            <w:r w:rsidRPr="005914A2">
              <w:rPr>
                <w:b/>
                <w:color w:val="auto"/>
              </w:rPr>
              <w:t>LCSC</w:t>
            </w:r>
          </w:p>
        </w:tc>
      </w:tr>
      <w:tr w:rsidR="007C1933" w:rsidRPr="005914A2" w14:paraId="03A91CA2" w14:textId="77777777" w:rsidTr="007C1933">
        <w:tc>
          <w:tcPr>
            <w:tcW w:w="2160" w:type="dxa"/>
            <w:tcBorders>
              <w:top w:val="single" w:sz="6" w:space="0" w:color="auto"/>
              <w:bottom w:val="single" w:sz="6" w:space="0" w:color="auto"/>
            </w:tcBorders>
            <w:shd w:val="clear" w:color="auto" w:fill="CC99FF"/>
          </w:tcPr>
          <w:p w14:paraId="15DD9F49" w14:textId="77777777" w:rsidR="007C1933" w:rsidRPr="005914A2" w:rsidRDefault="007C1933" w:rsidP="007C1933">
            <w:pPr>
              <w:pStyle w:val="FORMDATA"/>
              <w:rPr>
                <w:b/>
                <w:color w:val="auto"/>
              </w:rPr>
            </w:pPr>
            <w:r w:rsidRPr="005914A2">
              <w:rPr>
                <w:b/>
                <w:color w:val="auto"/>
              </w:rPr>
              <w:t>D/TSent</w:t>
            </w:r>
          </w:p>
        </w:tc>
        <w:tc>
          <w:tcPr>
            <w:tcW w:w="4500" w:type="dxa"/>
            <w:tcBorders>
              <w:top w:val="single" w:sz="6" w:space="0" w:color="auto"/>
              <w:bottom w:val="single" w:sz="6" w:space="0" w:color="auto"/>
            </w:tcBorders>
            <w:shd w:val="clear" w:color="auto" w:fill="CC99FF"/>
          </w:tcPr>
          <w:p w14:paraId="72347F58" w14:textId="77777777" w:rsidR="007C1933" w:rsidRPr="005914A2" w:rsidRDefault="007C1933" w:rsidP="007C1933">
            <w:pPr>
              <w:pStyle w:val="FORMDATA"/>
              <w:rPr>
                <w:b/>
                <w:color w:val="auto"/>
              </w:rPr>
            </w:pPr>
            <w:r w:rsidRPr="005914A2">
              <w:rPr>
                <w:b/>
                <w:color w:val="auto"/>
              </w:rPr>
              <w:t>Date &amp; Time Sent</w:t>
            </w:r>
          </w:p>
        </w:tc>
        <w:tc>
          <w:tcPr>
            <w:tcW w:w="2430" w:type="dxa"/>
            <w:tcBorders>
              <w:top w:val="single" w:sz="6" w:space="0" w:color="auto"/>
              <w:bottom w:val="single" w:sz="6" w:space="0" w:color="auto"/>
            </w:tcBorders>
            <w:shd w:val="clear" w:color="auto" w:fill="CC99FF"/>
          </w:tcPr>
          <w:p w14:paraId="63064C47" w14:textId="77777777" w:rsidR="007C1933" w:rsidRPr="005914A2" w:rsidRDefault="007C1933" w:rsidP="007C1933">
            <w:pPr>
              <w:pStyle w:val="FORMDATA"/>
              <w:rPr>
                <w:b/>
                <w:color w:val="auto"/>
              </w:rPr>
            </w:pPr>
            <w:r w:rsidRPr="005914A2">
              <w:rPr>
                <w:b/>
                <w:color w:val="auto"/>
              </w:rPr>
              <w:t>20030328</w:t>
            </w:r>
          </w:p>
        </w:tc>
      </w:tr>
      <w:tr w:rsidR="007C1933" w:rsidRPr="005914A2" w14:paraId="651410B7" w14:textId="77777777" w:rsidTr="007C1933">
        <w:tc>
          <w:tcPr>
            <w:tcW w:w="2160" w:type="dxa"/>
            <w:tcBorders>
              <w:top w:val="single" w:sz="6" w:space="0" w:color="auto"/>
            </w:tcBorders>
          </w:tcPr>
          <w:p w14:paraId="09BC285B" w14:textId="77777777" w:rsidR="007C1933" w:rsidRPr="005914A2" w:rsidRDefault="007C1933" w:rsidP="007C1933">
            <w:pPr>
              <w:pStyle w:val="FORMDATA"/>
              <w:rPr>
                <w:b/>
                <w:color w:val="auto"/>
              </w:rPr>
            </w:pPr>
            <w:r w:rsidRPr="005914A2">
              <w:rPr>
                <w:b/>
                <w:color w:val="auto"/>
              </w:rPr>
              <w:t>DDD</w:t>
            </w:r>
          </w:p>
        </w:tc>
        <w:tc>
          <w:tcPr>
            <w:tcW w:w="4500" w:type="dxa"/>
            <w:tcBorders>
              <w:top w:val="single" w:sz="6" w:space="0" w:color="auto"/>
            </w:tcBorders>
          </w:tcPr>
          <w:p w14:paraId="1264D2B3" w14:textId="77777777" w:rsidR="007C1933" w:rsidRPr="005914A2" w:rsidRDefault="007C1933" w:rsidP="007C1933">
            <w:pPr>
              <w:pStyle w:val="FORMDATA"/>
              <w:rPr>
                <w:b/>
                <w:color w:val="auto"/>
              </w:rPr>
            </w:pPr>
            <w:r w:rsidRPr="005914A2">
              <w:rPr>
                <w:b/>
                <w:color w:val="auto"/>
              </w:rPr>
              <w:t>Desired Due Date</w:t>
            </w:r>
          </w:p>
        </w:tc>
        <w:tc>
          <w:tcPr>
            <w:tcW w:w="2430" w:type="dxa"/>
            <w:tcBorders>
              <w:top w:val="single" w:sz="6" w:space="0" w:color="auto"/>
            </w:tcBorders>
          </w:tcPr>
          <w:p w14:paraId="40F3D3E0" w14:textId="77777777" w:rsidR="007C1933" w:rsidRPr="005914A2" w:rsidRDefault="007C1933" w:rsidP="007C1933">
            <w:pPr>
              <w:pStyle w:val="FORMDATA"/>
              <w:rPr>
                <w:b/>
                <w:color w:val="auto"/>
              </w:rPr>
            </w:pPr>
            <w:r w:rsidRPr="005914A2">
              <w:rPr>
                <w:b/>
                <w:color w:val="auto"/>
              </w:rPr>
              <w:t>20030428</w:t>
            </w:r>
          </w:p>
        </w:tc>
      </w:tr>
      <w:tr w:rsidR="007C1933" w:rsidRPr="005914A2" w14:paraId="3EDA7B38" w14:textId="77777777" w:rsidTr="007C1933">
        <w:tc>
          <w:tcPr>
            <w:tcW w:w="2160" w:type="dxa"/>
          </w:tcPr>
          <w:p w14:paraId="4DD21C3D" w14:textId="77777777" w:rsidR="007C1933" w:rsidRPr="005914A2" w:rsidRDefault="007C1933" w:rsidP="007C1933">
            <w:pPr>
              <w:pStyle w:val="FORMDATA"/>
              <w:rPr>
                <w:b/>
                <w:color w:val="auto"/>
              </w:rPr>
            </w:pPr>
            <w:r w:rsidRPr="005914A2">
              <w:rPr>
                <w:b/>
                <w:color w:val="auto"/>
              </w:rPr>
              <w:t>REQTYP</w:t>
            </w:r>
          </w:p>
        </w:tc>
        <w:tc>
          <w:tcPr>
            <w:tcW w:w="4500" w:type="dxa"/>
          </w:tcPr>
          <w:p w14:paraId="10922F3F" w14:textId="77777777" w:rsidR="007C1933" w:rsidRPr="005914A2" w:rsidRDefault="007C1933" w:rsidP="007C1933">
            <w:pPr>
              <w:pStyle w:val="FORMDATA"/>
              <w:rPr>
                <w:b/>
                <w:color w:val="auto"/>
              </w:rPr>
            </w:pPr>
            <w:r w:rsidRPr="005914A2">
              <w:rPr>
                <w:b/>
                <w:color w:val="auto"/>
              </w:rPr>
              <w:t>Request Type</w:t>
            </w:r>
          </w:p>
        </w:tc>
        <w:tc>
          <w:tcPr>
            <w:tcW w:w="2430" w:type="dxa"/>
          </w:tcPr>
          <w:p w14:paraId="532B4A9E" w14:textId="77777777" w:rsidR="007C1933" w:rsidRPr="005914A2" w:rsidRDefault="007C1933" w:rsidP="007C1933">
            <w:pPr>
              <w:pStyle w:val="FORMDATA"/>
              <w:rPr>
                <w:b/>
                <w:color w:val="auto"/>
              </w:rPr>
            </w:pPr>
            <w:r w:rsidRPr="005914A2">
              <w:rPr>
                <w:b/>
                <w:color w:val="auto"/>
              </w:rPr>
              <w:t>MB</w:t>
            </w:r>
          </w:p>
        </w:tc>
      </w:tr>
      <w:tr w:rsidR="007C1933" w:rsidRPr="005914A2" w14:paraId="05E5AD10" w14:textId="77777777" w:rsidTr="007C1933">
        <w:tc>
          <w:tcPr>
            <w:tcW w:w="2160" w:type="dxa"/>
          </w:tcPr>
          <w:p w14:paraId="5EB5FBCB" w14:textId="77777777" w:rsidR="007C1933" w:rsidRPr="005914A2" w:rsidRDefault="007C1933" w:rsidP="007C1933">
            <w:pPr>
              <w:pStyle w:val="FORMDATA"/>
              <w:rPr>
                <w:b/>
                <w:color w:val="auto"/>
              </w:rPr>
            </w:pPr>
            <w:r w:rsidRPr="005914A2">
              <w:rPr>
                <w:b/>
                <w:color w:val="auto"/>
              </w:rPr>
              <w:t>ACT</w:t>
            </w:r>
          </w:p>
        </w:tc>
        <w:tc>
          <w:tcPr>
            <w:tcW w:w="4500" w:type="dxa"/>
          </w:tcPr>
          <w:p w14:paraId="06897C88" w14:textId="77777777" w:rsidR="007C1933" w:rsidRPr="005914A2" w:rsidRDefault="007C1933" w:rsidP="007C1933">
            <w:pPr>
              <w:pStyle w:val="FORMDATA"/>
              <w:rPr>
                <w:b/>
                <w:color w:val="auto"/>
              </w:rPr>
            </w:pPr>
            <w:r w:rsidRPr="005914A2">
              <w:rPr>
                <w:b/>
                <w:color w:val="auto"/>
              </w:rPr>
              <w:t>Activity Type</w:t>
            </w:r>
          </w:p>
        </w:tc>
        <w:tc>
          <w:tcPr>
            <w:tcW w:w="2430" w:type="dxa"/>
          </w:tcPr>
          <w:p w14:paraId="637B2274" w14:textId="77777777" w:rsidR="007C1933" w:rsidRPr="005914A2" w:rsidRDefault="007C1933" w:rsidP="007C1933">
            <w:pPr>
              <w:pStyle w:val="FORMDATA"/>
              <w:rPr>
                <w:b/>
                <w:color w:val="auto"/>
              </w:rPr>
            </w:pPr>
            <w:r w:rsidRPr="005914A2">
              <w:rPr>
                <w:b/>
                <w:color w:val="auto"/>
              </w:rPr>
              <w:t>N</w:t>
            </w:r>
          </w:p>
        </w:tc>
      </w:tr>
      <w:tr w:rsidR="007C1933" w:rsidRPr="005914A2" w14:paraId="0E7EDB45" w14:textId="77777777" w:rsidTr="007C1933">
        <w:tc>
          <w:tcPr>
            <w:tcW w:w="2160" w:type="dxa"/>
          </w:tcPr>
          <w:p w14:paraId="572CE806" w14:textId="77777777" w:rsidR="007C1933" w:rsidRPr="005914A2" w:rsidRDefault="007C1933" w:rsidP="007C1933">
            <w:pPr>
              <w:pStyle w:val="FORMDATA"/>
              <w:rPr>
                <w:b/>
                <w:color w:val="auto"/>
              </w:rPr>
            </w:pPr>
            <w:r w:rsidRPr="005914A2">
              <w:rPr>
                <w:b/>
                <w:color w:val="auto"/>
              </w:rPr>
              <w:t>CC</w:t>
            </w:r>
          </w:p>
        </w:tc>
        <w:tc>
          <w:tcPr>
            <w:tcW w:w="4500" w:type="dxa"/>
          </w:tcPr>
          <w:p w14:paraId="70CE0445" w14:textId="77777777" w:rsidR="007C1933" w:rsidRPr="005914A2" w:rsidRDefault="007C1933" w:rsidP="007C1933">
            <w:pPr>
              <w:pStyle w:val="FORMDATA"/>
              <w:rPr>
                <w:b/>
                <w:color w:val="auto"/>
              </w:rPr>
            </w:pPr>
            <w:r w:rsidRPr="005914A2">
              <w:rPr>
                <w:b/>
                <w:color w:val="auto"/>
              </w:rPr>
              <w:t>Company Code</w:t>
            </w:r>
          </w:p>
        </w:tc>
        <w:tc>
          <w:tcPr>
            <w:tcW w:w="2430" w:type="dxa"/>
          </w:tcPr>
          <w:p w14:paraId="2A86BFF5" w14:textId="77777777" w:rsidR="007C1933" w:rsidRPr="005914A2" w:rsidRDefault="007C1933" w:rsidP="007C1933">
            <w:pPr>
              <w:pStyle w:val="FORMDATA"/>
              <w:rPr>
                <w:b/>
                <w:color w:val="auto"/>
              </w:rPr>
            </w:pPr>
            <w:r w:rsidRPr="005914A2">
              <w:rPr>
                <w:b/>
                <w:color w:val="auto"/>
              </w:rPr>
              <w:t>9999</w:t>
            </w:r>
          </w:p>
        </w:tc>
      </w:tr>
      <w:tr w:rsidR="007C1933" w:rsidRPr="005914A2" w14:paraId="33015903" w14:textId="77777777" w:rsidTr="007C1933">
        <w:tc>
          <w:tcPr>
            <w:tcW w:w="2160" w:type="dxa"/>
            <w:tcBorders>
              <w:bottom w:val="single" w:sz="6" w:space="0" w:color="auto"/>
            </w:tcBorders>
          </w:tcPr>
          <w:p w14:paraId="33AEA190" w14:textId="77777777" w:rsidR="007C1933" w:rsidRPr="005914A2" w:rsidRDefault="007C1933" w:rsidP="007C1933">
            <w:pPr>
              <w:pStyle w:val="FORMDATA"/>
              <w:rPr>
                <w:b/>
                <w:color w:val="auto"/>
              </w:rPr>
            </w:pPr>
            <w:r w:rsidRPr="005914A2">
              <w:rPr>
                <w:b/>
                <w:color w:val="auto"/>
              </w:rPr>
              <w:t>TOS</w:t>
            </w:r>
          </w:p>
        </w:tc>
        <w:tc>
          <w:tcPr>
            <w:tcW w:w="4500" w:type="dxa"/>
            <w:tcBorders>
              <w:bottom w:val="single" w:sz="6" w:space="0" w:color="auto"/>
            </w:tcBorders>
          </w:tcPr>
          <w:p w14:paraId="4D78CD54" w14:textId="77777777" w:rsidR="007C1933" w:rsidRPr="005914A2" w:rsidRDefault="007C1933" w:rsidP="007C1933">
            <w:pPr>
              <w:pStyle w:val="FORMDATA"/>
              <w:rPr>
                <w:b/>
                <w:color w:val="auto"/>
              </w:rPr>
            </w:pPr>
            <w:r w:rsidRPr="005914A2">
              <w:rPr>
                <w:b/>
                <w:color w:val="auto"/>
              </w:rPr>
              <w:t>Type of Service</w:t>
            </w:r>
          </w:p>
        </w:tc>
        <w:tc>
          <w:tcPr>
            <w:tcW w:w="2430" w:type="dxa"/>
            <w:tcBorders>
              <w:bottom w:val="single" w:sz="6" w:space="0" w:color="auto"/>
            </w:tcBorders>
          </w:tcPr>
          <w:p w14:paraId="2E69FC50" w14:textId="77777777" w:rsidR="007C1933" w:rsidRPr="005914A2" w:rsidRDefault="007C1933" w:rsidP="007C1933">
            <w:pPr>
              <w:pStyle w:val="FORMDATA"/>
              <w:rPr>
                <w:b/>
                <w:color w:val="auto"/>
              </w:rPr>
            </w:pPr>
            <w:r w:rsidRPr="005914A2">
              <w:rPr>
                <w:b/>
                <w:color w:val="auto"/>
              </w:rPr>
              <w:t>2AM-</w:t>
            </w:r>
          </w:p>
        </w:tc>
      </w:tr>
      <w:tr w:rsidR="007C1933" w:rsidRPr="005914A2" w14:paraId="60B1F194" w14:textId="77777777" w:rsidTr="007C1933">
        <w:tc>
          <w:tcPr>
            <w:tcW w:w="2160" w:type="dxa"/>
            <w:tcBorders>
              <w:top w:val="single" w:sz="6" w:space="0" w:color="auto"/>
              <w:bottom w:val="single" w:sz="6" w:space="0" w:color="auto"/>
            </w:tcBorders>
          </w:tcPr>
          <w:p w14:paraId="55C09AA9" w14:textId="77777777" w:rsidR="007C1933" w:rsidRPr="005914A2" w:rsidRDefault="007C1933" w:rsidP="007C1933">
            <w:pPr>
              <w:pStyle w:val="FORMDATA"/>
              <w:rPr>
                <w:b/>
                <w:color w:val="auto"/>
              </w:rPr>
            </w:pPr>
            <w:r w:rsidRPr="005914A2">
              <w:rPr>
                <w:b/>
                <w:color w:val="auto"/>
              </w:rPr>
              <w:t>PORTTYP</w:t>
            </w:r>
          </w:p>
        </w:tc>
        <w:tc>
          <w:tcPr>
            <w:tcW w:w="4500" w:type="dxa"/>
            <w:tcBorders>
              <w:top w:val="single" w:sz="6" w:space="0" w:color="auto"/>
              <w:bottom w:val="single" w:sz="6" w:space="0" w:color="auto"/>
            </w:tcBorders>
          </w:tcPr>
          <w:p w14:paraId="58FA25AD" w14:textId="77777777" w:rsidR="007C1933" w:rsidRPr="005914A2" w:rsidRDefault="007C1933" w:rsidP="007C1933">
            <w:pPr>
              <w:pStyle w:val="FORMDATA"/>
              <w:rPr>
                <w:b/>
                <w:color w:val="auto"/>
              </w:rPr>
            </w:pPr>
            <w:r w:rsidRPr="005914A2">
              <w:rPr>
                <w:b/>
                <w:color w:val="auto"/>
              </w:rPr>
              <w:t>Port Type</w:t>
            </w:r>
          </w:p>
        </w:tc>
        <w:tc>
          <w:tcPr>
            <w:tcW w:w="2430" w:type="dxa"/>
            <w:tcBorders>
              <w:top w:val="single" w:sz="6" w:space="0" w:color="auto"/>
              <w:bottom w:val="single" w:sz="6" w:space="0" w:color="auto"/>
            </w:tcBorders>
          </w:tcPr>
          <w:p w14:paraId="0F84475A" w14:textId="77777777" w:rsidR="007C1933" w:rsidRPr="005914A2" w:rsidRDefault="007C1933" w:rsidP="007C1933">
            <w:pPr>
              <w:pStyle w:val="FORMDATA"/>
              <w:rPr>
                <w:b/>
                <w:color w:val="auto"/>
              </w:rPr>
            </w:pPr>
            <w:r w:rsidRPr="005914A2">
              <w:rPr>
                <w:b/>
                <w:color w:val="auto"/>
              </w:rPr>
              <w:t>L</w:t>
            </w:r>
          </w:p>
        </w:tc>
      </w:tr>
      <w:tr w:rsidR="007C1933" w:rsidRPr="005914A2" w14:paraId="46A14C6A" w14:textId="77777777" w:rsidTr="007C1933">
        <w:trPr>
          <w:cantSplit/>
        </w:trPr>
        <w:tc>
          <w:tcPr>
            <w:tcW w:w="9090" w:type="dxa"/>
            <w:gridSpan w:val="3"/>
            <w:tcBorders>
              <w:top w:val="single" w:sz="6" w:space="0" w:color="auto"/>
              <w:bottom w:val="single" w:sz="6" w:space="0" w:color="auto"/>
            </w:tcBorders>
            <w:shd w:val="clear" w:color="auto" w:fill="99CCFF"/>
          </w:tcPr>
          <w:p w14:paraId="258DA936" w14:textId="77777777" w:rsidR="007C1933" w:rsidRPr="005914A2" w:rsidRDefault="007C1933" w:rsidP="007C1933">
            <w:pPr>
              <w:pStyle w:val="Heading4"/>
              <w:rPr>
                <w:b/>
                <w:i w:val="0"/>
              </w:rPr>
            </w:pPr>
            <w:r w:rsidRPr="005914A2">
              <w:rPr>
                <w:b/>
                <w:i w:val="0"/>
              </w:rPr>
              <w:t>Billing Section</w:t>
            </w:r>
          </w:p>
        </w:tc>
      </w:tr>
      <w:tr w:rsidR="007C1933" w:rsidRPr="005914A2" w14:paraId="3CC43BEC" w14:textId="77777777" w:rsidTr="007C1933">
        <w:tc>
          <w:tcPr>
            <w:tcW w:w="2160" w:type="dxa"/>
            <w:tcBorders>
              <w:top w:val="single" w:sz="6" w:space="0" w:color="auto"/>
              <w:bottom w:val="single" w:sz="6" w:space="0" w:color="auto"/>
            </w:tcBorders>
          </w:tcPr>
          <w:p w14:paraId="34FD6982" w14:textId="77777777" w:rsidR="007C1933" w:rsidRPr="005914A2" w:rsidRDefault="007C1933" w:rsidP="007C1933">
            <w:pPr>
              <w:pStyle w:val="FORMDATA"/>
              <w:rPr>
                <w:b/>
                <w:color w:val="auto"/>
              </w:rPr>
            </w:pPr>
            <w:r w:rsidRPr="005914A2">
              <w:rPr>
                <w:b/>
                <w:color w:val="auto"/>
              </w:rPr>
              <w:t>BAN1</w:t>
            </w:r>
          </w:p>
        </w:tc>
        <w:tc>
          <w:tcPr>
            <w:tcW w:w="4500" w:type="dxa"/>
            <w:tcBorders>
              <w:top w:val="single" w:sz="6" w:space="0" w:color="auto"/>
              <w:bottom w:val="single" w:sz="6" w:space="0" w:color="auto"/>
            </w:tcBorders>
          </w:tcPr>
          <w:p w14:paraId="78C56263" w14:textId="77777777" w:rsidR="007C1933" w:rsidRPr="005914A2" w:rsidRDefault="007C1933" w:rsidP="007C1933">
            <w:pPr>
              <w:pStyle w:val="FORMDATA"/>
              <w:rPr>
                <w:b/>
                <w:color w:val="auto"/>
              </w:rPr>
            </w:pPr>
            <w:r w:rsidRPr="005914A2">
              <w:rPr>
                <w:b/>
                <w:color w:val="auto"/>
              </w:rPr>
              <w:t>Billing Account Number 1</w:t>
            </w:r>
          </w:p>
        </w:tc>
        <w:tc>
          <w:tcPr>
            <w:tcW w:w="2430" w:type="dxa"/>
            <w:tcBorders>
              <w:top w:val="single" w:sz="6" w:space="0" w:color="auto"/>
              <w:bottom w:val="single" w:sz="6" w:space="0" w:color="auto"/>
            </w:tcBorders>
          </w:tcPr>
          <w:p w14:paraId="475C58B7" w14:textId="77777777" w:rsidR="007C1933" w:rsidRPr="005914A2" w:rsidRDefault="007C1933" w:rsidP="007C1933">
            <w:pPr>
              <w:pStyle w:val="FORMDATA"/>
              <w:rPr>
                <w:b/>
                <w:color w:val="auto"/>
                <w:lang w:val="fr-FR"/>
              </w:rPr>
            </w:pPr>
            <w:r w:rsidRPr="005914A2">
              <w:rPr>
                <w:b/>
                <w:color w:val="auto"/>
                <w:lang w:val="fr-FR"/>
              </w:rPr>
              <w:t>502Q886621621</w:t>
            </w:r>
          </w:p>
        </w:tc>
      </w:tr>
      <w:tr w:rsidR="007C1933" w:rsidRPr="005914A2" w14:paraId="3E4CC8C1" w14:textId="77777777" w:rsidTr="007C1933">
        <w:trPr>
          <w:cantSplit/>
        </w:trPr>
        <w:tc>
          <w:tcPr>
            <w:tcW w:w="9090" w:type="dxa"/>
            <w:gridSpan w:val="3"/>
            <w:tcBorders>
              <w:top w:val="single" w:sz="6" w:space="0" w:color="auto"/>
              <w:bottom w:val="single" w:sz="6" w:space="0" w:color="auto"/>
            </w:tcBorders>
            <w:shd w:val="clear" w:color="auto" w:fill="99CCFF"/>
          </w:tcPr>
          <w:p w14:paraId="4F3BA599" w14:textId="77777777" w:rsidR="007C1933" w:rsidRPr="005914A2" w:rsidRDefault="007C1933" w:rsidP="007C1933">
            <w:pPr>
              <w:pStyle w:val="Heading4"/>
              <w:rPr>
                <w:b/>
                <w:i w:val="0"/>
              </w:rPr>
            </w:pPr>
            <w:r w:rsidRPr="005914A2">
              <w:rPr>
                <w:b/>
                <w:i w:val="0"/>
              </w:rPr>
              <w:t>Contact Section</w:t>
            </w:r>
          </w:p>
        </w:tc>
      </w:tr>
      <w:tr w:rsidR="007C1933" w:rsidRPr="005914A2" w14:paraId="63A1B94F" w14:textId="77777777" w:rsidTr="007C1933">
        <w:tc>
          <w:tcPr>
            <w:tcW w:w="2160" w:type="dxa"/>
            <w:tcBorders>
              <w:top w:val="single" w:sz="6" w:space="0" w:color="auto"/>
              <w:bottom w:val="single" w:sz="6" w:space="0" w:color="auto"/>
            </w:tcBorders>
            <w:shd w:val="clear" w:color="auto" w:fill="CC99FF"/>
          </w:tcPr>
          <w:p w14:paraId="22BE7CB7" w14:textId="77777777" w:rsidR="007C1933" w:rsidRPr="005914A2" w:rsidRDefault="007C1933" w:rsidP="007C1933">
            <w:pPr>
              <w:pStyle w:val="FORMDATA"/>
              <w:rPr>
                <w:b/>
                <w:color w:val="auto"/>
              </w:rPr>
            </w:pPr>
            <w:r w:rsidRPr="005914A2">
              <w:rPr>
                <w:b/>
                <w:color w:val="auto"/>
              </w:rPr>
              <w:t>INIT</w:t>
            </w:r>
          </w:p>
        </w:tc>
        <w:tc>
          <w:tcPr>
            <w:tcW w:w="4500" w:type="dxa"/>
            <w:tcBorders>
              <w:top w:val="single" w:sz="6" w:space="0" w:color="auto"/>
              <w:bottom w:val="single" w:sz="6" w:space="0" w:color="auto"/>
            </w:tcBorders>
            <w:shd w:val="clear" w:color="auto" w:fill="CC99FF"/>
          </w:tcPr>
          <w:p w14:paraId="00C341D7" w14:textId="77777777" w:rsidR="007C1933" w:rsidRPr="005914A2" w:rsidRDefault="007C1933" w:rsidP="007C1933">
            <w:pPr>
              <w:pStyle w:val="FORMDATA"/>
              <w:rPr>
                <w:b/>
                <w:color w:val="auto"/>
              </w:rPr>
            </w:pPr>
            <w:r w:rsidRPr="005914A2">
              <w:rPr>
                <w:b/>
                <w:color w:val="auto"/>
              </w:rPr>
              <w:t>Initiator Identification</w:t>
            </w:r>
          </w:p>
        </w:tc>
        <w:tc>
          <w:tcPr>
            <w:tcW w:w="2430" w:type="dxa"/>
            <w:tcBorders>
              <w:top w:val="single" w:sz="6" w:space="0" w:color="auto"/>
              <w:bottom w:val="single" w:sz="6" w:space="0" w:color="auto"/>
            </w:tcBorders>
            <w:shd w:val="clear" w:color="auto" w:fill="CC99FF"/>
          </w:tcPr>
          <w:p w14:paraId="5DC181E9" w14:textId="77777777" w:rsidR="007C1933" w:rsidRPr="005914A2" w:rsidRDefault="007C1933" w:rsidP="007C1933">
            <w:pPr>
              <w:pStyle w:val="FORMDATA"/>
              <w:rPr>
                <w:b/>
                <w:color w:val="auto"/>
              </w:rPr>
            </w:pPr>
            <w:r w:rsidRPr="005914A2">
              <w:rPr>
                <w:b/>
                <w:color w:val="auto"/>
              </w:rPr>
              <w:t>Bojangles</w:t>
            </w:r>
          </w:p>
        </w:tc>
      </w:tr>
      <w:tr w:rsidR="007C1933" w:rsidRPr="005914A2" w14:paraId="41297F4C" w14:textId="77777777" w:rsidTr="007C1933">
        <w:tc>
          <w:tcPr>
            <w:tcW w:w="2160" w:type="dxa"/>
            <w:tcBorders>
              <w:top w:val="single" w:sz="6" w:space="0" w:color="auto"/>
              <w:bottom w:val="single" w:sz="6" w:space="0" w:color="auto"/>
            </w:tcBorders>
            <w:shd w:val="clear" w:color="auto" w:fill="CC99FF"/>
          </w:tcPr>
          <w:p w14:paraId="4E4F060E" w14:textId="77777777" w:rsidR="007C1933" w:rsidRPr="005914A2" w:rsidRDefault="007C1933" w:rsidP="007C1933">
            <w:pPr>
              <w:pStyle w:val="FORMDATA"/>
              <w:rPr>
                <w:b/>
                <w:color w:val="auto"/>
              </w:rPr>
            </w:pPr>
            <w:r w:rsidRPr="005914A2">
              <w:rPr>
                <w:b/>
                <w:color w:val="auto"/>
              </w:rPr>
              <w:t>INIT-TEL NO.</w:t>
            </w:r>
          </w:p>
        </w:tc>
        <w:tc>
          <w:tcPr>
            <w:tcW w:w="4500" w:type="dxa"/>
            <w:tcBorders>
              <w:top w:val="single" w:sz="6" w:space="0" w:color="auto"/>
              <w:bottom w:val="single" w:sz="6" w:space="0" w:color="auto"/>
            </w:tcBorders>
            <w:shd w:val="clear" w:color="auto" w:fill="CC99FF"/>
          </w:tcPr>
          <w:p w14:paraId="48A838AD" w14:textId="77777777" w:rsidR="007C1933" w:rsidRPr="005914A2" w:rsidRDefault="007C1933" w:rsidP="007C1933">
            <w:pPr>
              <w:pStyle w:val="FORMDATA"/>
              <w:rPr>
                <w:b/>
                <w:color w:val="auto"/>
              </w:rPr>
            </w:pPr>
            <w:r w:rsidRPr="005914A2">
              <w:rPr>
                <w:b/>
                <w:color w:val="auto"/>
              </w:rPr>
              <w:t>Initiator Telephone Number</w:t>
            </w:r>
          </w:p>
        </w:tc>
        <w:tc>
          <w:tcPr>
            <w:tcW w:w="2430" w:type="dxa"/>
            <w:tcBorders>
              <w:top w:val="single" w:sz="6" w:space="0" w:color="auto"/>
              <w:bottom w:val="single" w:sz="6" w:space="0" w:color="auto"/>
            </w:tcBorders>
            <w:shd w:val="clear" w:color="auto" w:fill="CC99FF"/>
          </w:tcPr>
          <w:p w14:paraId="78932CC5" w14:textId="77777777" w:rsidR="007C1933" w:rsidRPr="005914A2" w:rsidRDefault="007C1933" w:rsidP="007C1933">
            <w:pPr>
              <w:pStyle w:val="FORMDATA"/>
              <w:rPr>
                <w:b/>
                <w:i/>
                <w:iCs/>
                <w:color w:val="auto"/>
              </w:rPr>
            </w:pPr>
            <w:r w:rsidRPr="005914A2">
              <w:rPr>
                <w:b/>
                <w:i/>
                <w:iCs/>
                <w:color w:val="auto"/>
              </w:rPr>
              <w:t>8884448888</w:t>
            </w:r>
          </w:p>
        </w:tc>
      </w:tr>
      <w:tr w:rsidR="007C1933" w:rsidRPr="005914A2" w14:paraId="45702080" w14:textId="77777777" w:rsidTr="007C1933">
        <w:tc>
          <w:tcPr>
            <w:tcW w:w="2160" w:type="dxa"/>
            <w:tcBorders>
              <w:top w:val="single" w:sz="6" w:space="0" w:color="auto"/>
              <w:bottom w:val="single" w:sz="6" w:space="0" w:color="auto"/>
            </w:tcBorders>
            <w:shd w:val="clear" w:color="auto" w:fill="CC99FF"/>
          </w:tcPr>
          <w:p w14:paraId="700558A7" w14:textId="77777777" w:rsidR="007C1933" w:rsidRPr="005914A2" w:rsidRDefault="007C1933" w:rsidP="007C1933">
            <w:pPr>
              <w:pStyle w:val="FORMDATA"/>
              <w:rPr>
                <w:b/>
                <w:color w:val="auto"/>
              </w:rPr>
            </w:pPr>
            <w:r w:rsidRPr="005914A2">
              <w:rPr>
                <w:b/>
                <w:color w:val="auto"/>
              </w:rPr>
              <w:t>INIT-FAX NO.</w:t>
            </w:r>
          </w:p>
        </w:tc>
        <w:tc>
          <w:tcPr>
            <w:tcW w:w="4500" w:type="dxa"/>
            <w:tcBorders>
              <w:top w:val="single" w:sz="6" w:space="0" w:color="auto"/>
              <w:bottom w:val="single" w:sz="6" w:space="0" w:color="auto"/>
            </w:tcBorders>
            <w:shd w:val="clear" w:color="auto" w:fill="CC99FF"/>
          </w:tcPr>
          <w:p w14:paraId="1826FAE7" w14:textId="77777777" w:rsidR="007C1933" w:rsidRPr="005914A2" w:rsidRDefault="007C1933" w:rsidP="007C1933">
            <w:pPr>
              <w:pStyle w:val="FORMDATA"/>
              <w:rPr>
                <w:b/>
                <w:color w:val="auto"/>
              </w:rPr>
            </w:pPr>
            <w:r w:rsidRPr="005914A2">
              <w:rPr>
                <w:b/>
                <w:color w:val="auto"/>
              </w:rPr>
              <w:t>Initiator Facsimile Number</w:t>
            </w:r>
          </w:p>
        </w:tc>
        <w:tc>
          <w:tcPr>
            <w:tcW w:w="2430" w:type="dxa"/>
            <w:tcBorders>
              <w:top w:val="single" w:sz="6" w:space="0" w:color="auto"/>
              <w:bottom w:val="single" w:sz="6" w:space="0" w:color="auto"/>
            </w:tcBorders>
            <w:shd w:val="clear" w:color="auto" w:fill="CC99FF"/>
          </w:tcPr>
          <w:p w14:paraId="2A7429B0" w14:textId="77777777" w:rsidR="007C1933" w:rsidRPr="005914A2" w:rsidRDefault="007C1933" w:rsidP="007C1933">
            <w:pPr>
              <w:pStyle w:val="FORMDATA"/>
              <w:rPr>
                <w:b/>
                <w:i/>
                <w:iCs/>
                <w:color w:val="auto"/>
                <w:lang w:val="fr-FR"/>
              </w:rPr>
            </w:pPr>
            <w:r w:rsidRPr="005914A2">
              <w:rPr>
                <w:b/>
                <w:i/>
                <w:iCs/>
                <w:color w:val="auto"/>
                <w:lang w:val="fr-FR"/>
              </w:rPr>
              <w:t>4448884444</w:t>
            </w:r>
          </w:p>
        </w:tc>
      </w:tr>
      <w:tr w:rsidR="007C1933" w:rsidRPr="005914A2" w14:paraId="6A12D9A6" w14:textId="77777777" w:rsidTr="007C1933">
        <w:tc>
          <w:tcPr>
            <w:tcW w:w="2160" w:type="dxa"/>
            <w:tcBorders>
              <w:top w:val="single" w:sz="6" w:space="0" w:color="auto"/>
              <w:bottom w:val="single" w:sz="6" w:space="0" w:color="auto"/>
            </w:tcBorders>
            <w:shd w:val="clear" w:color="auto" w:fill="CC99FF"/>
          </w:tcPr>
          <w:p w14:paraId="799BA6FD" w14:textId="77777777" w:rsidR="007C1933" w:rsidRPr="005914A2" w:rsidRDefault="007C1933" w:rsidP="007C1933">
            <w:pPr>
              <w:pStyle w:val="FORMDATA"/>
              <w:rPr>
                <w:b/>
                <w:color w:val="auto"/>
                <w:lang w:val="fr-FR"/>
              </w:rPr>
            </w:pPr>
            <w:r w:rsidRPr="005914A2">
              <w:rPr>
                <w:b/>
                <w:color w:val="auto"/>
                <w:lang w:val="fr-FR"/>
              </w:rPr>
              <w:t>IMPCON</w:t>
            </w:r>
          </w:p>
        </w:tc>
        <w:tc>
          <w:tcPr>
            <w:tcW w:w="4500" w:type="dxa"/>
            <w:tcBorders>
              <w:top w:val="single" w:sz="6" w:space="0" w:color="auto"/>
              <w:bottom w:val="single" w:sz="6" w:space="0" w:color="auto"/>
            </w:tcBorders>
            <w:shd w:val="clear" w:color="auto" w:fill="CC99FF"/>
          </w:tcPr>
          <w:p w14:paraId="6362259A" w14:textId="77777777" w:rsidR="007C1933" w:rsidRPr="005914A2" w:rsidRDefault="007C1933" w:rsidP="007C1933">
            <w:pPr>
              <w:pStyle w:val="FORMDATA"/>
              <w:rPr>
                <w:b/>
                <w:color w:val="auto"/>
                <w:lang w:val="fr-FR"/>
              </w:rPr>
            </w:pPr>
            <w:r w:rsidRPr="005914A2">
              <w:rPr>
                <w:b/>
                <w:color w:val="auto"/>
                <w:lang w:val="fr-FR"/>
              </w:rPr>
              <w:t>Implementation Contact</w:t>
            </w:r>
          </w:p>
        </w:tc>
        <w:tc>
          <w:tcPr>
            <w:tcW w:w="2430" w:type="dxa"/>
            <w:tcBorders>
              <w:top w:val="single" w:sz="6" w:space="0" w:color="auto"/>
              <w:bottom w:val="single" w:sz="6" w:space="0" w:color="auto"/>
            </w:tcBorders>
            <w:shd w:val="clear" w:color="auto" w:fill="CC99FF"/>
          </w:tcPr>
          <w:p w14:paraId="47498226" w14:textId="77777777" w:rsidR="007C1933" w:rsidRPr="005914A2" w:rsidRDefault="007C1933" w:rsidP="007C1933">
            <w:pPr>
              <w:pStyle w:val="FORMDATA"/>
              <w:rPr>
                <w:b/>
                <w:i/>
                <w:iCs/>
                <w:color w:val="auto"/>
              </w:rPr>
            </w:pPr>
            <w:r w:rsidRPr="005914A2">
              <w:rPr>
                <w:b/>
                <w:i/>
                <w:iCs/>
                <w:color w:val="auto"/>
              </w:rPr>
              <w:t>Elmer Fudd</w:t>
            </w:r>
          </w:p>
        </w:tc>
      </w:tr>
      <w:tr w:rsidR="007C1933" w:rsidRPr="005914A2" w14:paraId="300DACEE" w14:textId="77777777" w:rsidTr="007C1933">
        <w:tc>
          <w:tcPr>
            <w:tcW w:w="2160" w:type="dxa"/>
            <w:tcBorders>
              <w:top w:val="single" w:sz="6" w:space="0" w:color="auto"/>
              <w:bottom w:val="single" w:sz="6" w:space="0" w:color="auto"/>
            </w:tcBorders>
            <w:shd w:val="clear" w:color="auto" w:fill="CC99FF"/>
          </w:tcPr>
          <w:p w14:paraId="70349A15" w14:textId="77777777" w:rsidR="007C1933" w:rsidRPr="005914A2" w:rsidRDefault="007C1933" w:rsidP="007C1933">
            <w:pPr>
              <w:pStyle w:val="FORMDATA"/>
              <w:rPr>
                <w:b/>
                <w:color w:val="auto"/>
              </w:rPr>
            </w:pPr>
            <w:r w:rsidRPr="005914A2">
              <w:rPr>
                <w:b/>
                <w:color w:val="auto"/>
              </w:rPr>
              <w:t>IMPCON-TEL NO.</w:t>
            </w:r>
          </w:p>
        </w:tc>
        <w:tc>
          <w:tcPr>
            <w:tcW w:w="4500" w:type="dxa"/>
            <w:tcBorders>
              <w:top w:val="single" w:sz="6" w:space="0" w:color="auto"/>
              <w:bottom w:val="single" w:sz="6" w:space="0" w:color="auto"/>
            </w:tcBorders>
            <w:shd w:val="clear" w:color="auto" w:fill="CC99FF"/>
          </w:tcPr>
          <w:p w14:paraId="2D07FD3C" w14:textId="77777777" w:rsidR="007C1933" w:rsidRPr="005914A2" w:rsidRDefault="007C1933" w:rsidP="007C1933">
            <w:pPr>
              <w:pStyle w:val="FORMDATA"/>
              <w:rPr>
                <w:b/>
                <w:color w:val="auto"/>
              </w:rPr>
            </w:pPr>
            <w:r w:rsidRPr="005914A2">
              <w:rPr>
                <w:b/>
                <w:color w:val="auto"/>
              </w:rPr>
              <w:t>Implementation Contact telephone Number</w:t>
            </w:r>
          </w:p>
        </w:tc>
        <w:tc>
          <w:tcPr>
            <w:tcW w:w="2430" w:type="dxa"/>
            <w:tcBorders>
              <w:top w:val="single" w:sz="6" w:space="0" w:color="auto"/>
              <w:bottom w:val="single" w:sz="6" w:space="0" w:color="auto"/>
            </w:tcBorders>
            <w:shd w:val="clear" w:color="auto" w:fill="CC99FF"/>
          </w:tcPr>
          <w:p w14:paraId="268AA5F7" w14:textId="77777777" w:rsidR="007C1933" w:rsidRPr="005914A2" w:rsidRDefault="007C1933" w:rsidP="007C1933">
            <w:pPr>
              <w:pStyle w:val="FORMDATA"/>
              <w:rPr>
                <w:b/>
                <w:i/>
                <w:iCs/>
                <w:color w:val="auto"/>
              </w:rPr>
            </w:pPr>
            <w:r w:rsidRPr="005914A2">
              <w:rPr>
                <w:b/>
                <w:i/>
                <w:iCs/>
                <w:color w:val="auto"/>
              </w:rPr>
              <w:t>4049275555</w:t>
            </w:r>
          </w:p>
        </w:tc>
      </w:tr>
      <w:tr w:rsidR="007C1933" w:rsidRPr="005914A2" w14:paraId="519BCE99" w14:textId="77777777" w:rsidTr="007C1933">
        <w:trPr>
          <w:cantSplit/>
        </w:trPr>
        <w:tc>
          <w:tcPr>
            <w:tcW w:w="9090" w:type="dxa"/>
            <w:gridSpan w:val="3"/>
            <w:tcBorders>
              <w:top w:val="single" w:sz="6" w:space="0" w:color="auto"/>
              <w:bottom w:val="single" w:sz="6" w:space="0" w:color="auto"/>
            </w:tcBorders>
            <w:shd w:val="clear" w:color="auto" w:fill="0000FF"/>
          </w:tcPr>
          <w:p w14:paraId="17AFE2C8" w14:textId="77777777" w:rsidR="007C1933" w:rsidRPr="005914A2" w:rsidRDefault="007C1933" w:rsidP="007C1933">
            <w:pPr>
              <w:pStyle w:val="Heading4"/>
              <w:rPr>
                <w:b/>
                <w:i w:val="0"/>
                <w:iCs w:val="0"/>
                <w:lang w:val="fr-FR"/>
              </w:rPr>
            </w:pPr>
            <w:r w:rsidRPr="005914A2">
              <w:rPr>
                <w:b/>
                <w:i w:val="0"/>
                <w:iCs w:val="0"/>
                <w:lang w:val="fr-FR"/>
              </w:rPr>
              <w:t>EU  FORM</w:t>
            </w:r>
          </w:p>
        </w:tc>
      </w:tr>
      <w:tr w:rsidR="007C1933" w:rsidRPr="005914A2" w14:paraId="14DCF538" w14:textId="77777777" w:rsidTr="007C1933">
        <w:trPr>
          <w:cantSplit/>
        </w:trPr>
        <w:tc>
          <w:tcPr>
            <w:tcW w:w="9090" w:type="dxa"/>
            <w:gridSpan w:val="3"/>
            <w:tcBorders>
              <w:top w:val="single" w:sz="6" w:space="0" w:color="auto"/>
              <w:bottom w:val="single" w:sz="6" w:space="0" w:color="auto"/>
            </w:tcBorders>
            <w:shd w:val="clear" w:color="auto" w:fill="99CCFF"/>
          </w:tcPr>
          <w:p w14:paraId="6151A968" w14:textId="77777777" w:rsidR="007C1933" w:rsidRPr="005914A2" w:rsidRDefault="007C1933" w:rsidP="007C1933">
            <w:pPr>
              <w:pStyle w:val="Heading4"/>
              <w:rPr>
                <w:b/>
                <w:i w:val="0"/>
              </w:rPr>
            </w:pPr>
            <w:r w:rsidRPr="005914A2">
              <w:rPr>
                <w:b/>
                <w:i w:val="0"/>
              </w:rPr>
              <w:t>Location and Access Section</w:t>
            </w:r>
          </w:p>
        </w:tc>
      </w:tr>
      <w:tr w:rsidR="007C1933" w:rsidRPr="005914A2" w14:paraId="10D7D306" w14:textId="77777777" w:rsidTr="007C1933">
        <w:tc>
          <w:tcPr>
            <w:tcW w:w="2160" w:type="dxa"/>
            <w:tcBorders>
              <w:top w:val="single" w:sz="6" w:space="0" w:color="auto"/>
            </w:tcBorders>
          </w:tcPr>
          <w:p w14:paraId="7BB8112C" w14:textId="77777777" w:rsidR="007C1933" w:rsidRPr="005914A2" w:rsidRDefault="007C1933" w:rsidP="007C1933">
            <w:pPr>
              <w:pStyle w:val="FORMDATA"/>
              <w:rPr>
                <w:b/>
                <w:color w:val="auto"/>
              </w:rPr>
            </w:pPr>
            <w:r w:rsidRPr="005914A2">
              <w:rPr>
                <w:b/>
                <w:color w:val="auto"/>
              </w:rPr>
              <w:t>NAME</w:t>
            </w:r>
          </w:p>
        </w:tc>
        <w:tc>
          <w:tcPr>
            <w:tcW w:w="4500" w:type="dxa"/>
            <w:tcBorders>
              <w:top w:val="single" w:sz="6" w:space="0" w:color="auto"/>
            </w:tcBorders>
          </w:tcPr>
          <w:p w14:paraId="5F77CF27" w14:textId="77777777" w:rsidR="007C1933" w:rsidRPr="005914A2" w:rsidRDefault="007C1933" w:rsidP="007C1933">
            <w:pPr>
              <w:pStyle w:val="FORMDATA"/>
              <w:rPr>
                <w:b/>
                <w:color w:val="auto"/>
              </w:rPr>
            </w:pPr>
            <w:r w:rsidRPr="005914A2">
              <w:rPr>
                <w:b/>
                <w:color w:val="auto"/>
              </w:rPr>
              <w:t>End User Name</w:t>
            </w:r>
          </w:p>
        </w:tc>
        <w:tc>
          <w:tcPr>
            <w:tcW w:w="2430" w:type="dxa"/>
            <w:tcBorders>
              <w:top w:val="single" w:sz="6" w:space="0" w:color="auto"/>
            </w:tcBorders>
          </w:tcPr>
          <w:p w14:paraId="1252E2EA" w14:textId="77777777" w:rsidR="007C1933" w:rsidRPr="005914A2" w:rsidRDefault="007C1933" w:rsidP="007C1933">
            <w:pPr>
              <w:pStyle w:val="FORMDATA"/>
              <w:rPr>
                <w:b/>
                <w:color w:val="auto"/>
                <w:lang w:val="fr-FR"/>
              </w:rPr>
            </w:pPr>
            <w:r w:rsidRPr="005914A2">
              <w:rPr>
                <w:b/>
                <w:color w:val="auto"/>
                <w:lang w:val="fr-FR"/>
              </w:rPr>
              <w:t>Coconut Palms</w:t>
            </w:r>
          </w:p>
        </w:tc>
      </w:tr>
      <w:tr w:rsidR="007C1933" w:rsidRPr="005914A2" w14:paraId="72741E8C" w14:textId="77777777" w:rsidTr="007C1933">
        <w:tc>
          <w:tcPr>
            <w:tcW w:w="2160" w:type="dxa"/>
          </w:tcPr>
          <w:p w14:paraId="42C74081" w14:textId="77777777" w:rsidR="007C1933" w:rsidRPr="005914A2" w:rsidRDefault="007C1933" w:rsidP="007C1933">
            <w:pPr>
              <w:pStyle w:val="FORMDATA"/>
              <w:rPr>
                <w:b/>
                <w:color w:val="auto"/>
                <w:lang w:val="fr-FR"/>
              </w:rPr>
            </w:pPr>
            <w:r w:rsidRPr="005914A2">
              <w:rPr>
                <w:b/>
                <w:color w:val="auto"/>
                <w:lang w:val="fr-FR"/>
              </w:rPr>
              <w:t>SANO</w:t>
            </w:r>
          </w:p>
        </w:tc>
        <w:tc>
          <w:tcPr>
            <w:tcW w:w="4500" w:type="dxa"/>
          </w:tcPr>
          <w:p w14:paraId="71027EF6" w14:textId="77777777" w:rsidR="007C1933" w:rsidRPr="005914A2" w:rsidRDefault="007C1933" w:rsidP="007C1933">
            <w:pPr>
              <w:pStyle w:val="FORMDATA"/>
              <w:rPr>
                <w:b/>
                <w:color w:val="auto"/>
              </w:rPr>
            </w:pPr>
            <w:r w:rsidRPr="005914A2">
              <w:rPr>
                <w:b/>
                <w:color w:val="auto"/>
              </w:rPr>
              <w:t>Service Address House Number</w:t>
            </w:r>
          </w:p>
        </w:tc>
        <w:tc>
          <w:tcPr>
            <w:tcW w:w="2430" w:type="dxa"/>
          </w:tcPr>
          <w:p w14:paraId="07CD8501" w14:textId="77777777" w:rsidR="007C1933" w:rsidRPr="005914A2" w:rsidRDefault="007C1933" w:rsidP="007C1933">
            <w:pPr>
              <w:pStyle w:val="FORMDATA"/>
              <w:rPr>
                <w:b/>
                <w:color w:val="auto"/>
              </w:rPr>
            </w:pPr>
            <w:r w:rsidRPr="005914A2">
              <w:rPr>
                <w:b/>
                <w:color w:val="auto"/>
              </w:rPr>
              <w:t>15</w:t>
            </w:r>
          </w:p>
        </w:tc>
      </w:tr>
      <w:tr w:rsidR="007C1933" w:rsidRPr="005914A2" w14:paraId="5A4D846F" w14:textId="77777777" w:rsidTr="007C1933">
        <w:tc>
          <w:tcPr>
            <w:tcW w:w="2160" w:type="dxa"/>
          </w:tcPr>
          <w:p w14:paraId="6BC4E0FC" w14:textId="77777777" w:rsidR="007C1933" w:rsidRPr="005914A2" w:rsidRDefault="007C1933" w:rsidP="007C1933">
            <w:pPr>
              <w:pStyle w:val="FORMDATA"/>
              <w:rPr>
                <w:b/>
                <w:color w:val="auto"/>
              </w:rPr>
            </w:pPr>
            <w:r w:rsidRPr="005914A2">
              <w:rPr>
                <w:b/>
                <w:color w:val="auto"/>
              </w:rPr>
              <w:t>SASN</w:t>
            </w:r>
          </w:p>
        </w:tc>
        <w:tc>
          <w:tcPr>
            <w:tcW w:w="4500" w:type="dxa"/>
          </w:tcPr>
          <w:p w14:paraId="7AF814C3" w14:textId="77777777" w:rsidR="007C1933" w:rsidRPr="005914A2" w:rsidRDefault="007C1933" w:rsidP="007C1933">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430" w:type="dxa"/>
          </w:tcPr>
          <w:p w14:paraId="1A41685D" w14:textId="77777777" w:rsidR="007C1933" w:rsidRPr="005914A2" w:rsidRDefault="007C1933" w:rsidP="007C1933">
            <w:pPr>
              <w:pStyle w:val="FORMDATA"/>
              <w:rPr>
                <w:b/>
                <w:color w:val="auto"/>
              </w:rPr>
            </w:pPr>
            <w:r w:rsidRPr="005914A2">
              <w:rPr>
                <w:b/>
                <w:color w:val="auto"/>
              </w:rPr>
              <w:t>Clec Test Bed</w:t>
            </w:r>
          </w:p>
        </w:tc>
      </w:tr>
      <w:tr w:rsidR="007C1933" w:rsidRPr="005914A2" w14:paraId="04AE6154" w14:textId="77777777" w:rsidTr="007C1933">
        <w:tc>
          <w:tcPr>
            <w:tcW w:w="2160" w:type="dxa"/>
          </w:tcPr>
          <w:p w14:paraId="6ADE8F8E" w14:textId="77777777" w:rsidR="007C1933" w:rsidRPr="005914A2" w:rsidRDefault="007C1933" w:rsidP="007C1933">
            <w:pPr>
              <w:pStyle w:val="FORMDATA"/>
              <w:rPr>
                <w:b/>
                <w:color w:val="auto"/>
              </w:rPr>
            </w:pPr>
            <w:r w:rsidRPr="005914A2">
              <w:rPr>
                <w:b/>
                <w:color w:val="auto"/>
              </w:rPr>
              <w:t>SATH</w:t>
            </w:r>
          </w:p>
        </w:tc>
        <w:tc>
          <w:tcPr>
            <w:tcW w:w="4500" w:type="dxa"/>
          </w:tcPr>
          <w:p w14:paraId="773636BD" w14:textId="77777777" w:rsidR="007C1933" w:rsidRPr="005914A2" w:rsidRDefault="007C1933" w:rsidP="007C1933">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430" w:type="dxa"/>
          </w:tcPr>
          <w:p w14:paraId="75DEF01C" w14:textId="77777777" w:rsidR="007C1933" w:rsidRPr="005914A2" w:rsidRDefault="007C1933" w:rsidP="007C1933">
            <w:pPr>
              <w:pStyle w:val="FORMDATA"/>
              <w:rPr>
                <w:b/>
                <w:color w:val="auto"/>
                <w:lang w:val="fr-FR"/>
              </w:rPr>
            </w:pPr>
            <w:r w:rsidRPr="005914A2">
              <w:rPr>
                <w:b/>
                <w:color w:val="auto"/>
                <w:lang w:val="fr-FR"/>
              </w:rPr>
              <w:t>Rd</w:t>
            </w:r>
          </w:p>
        </w:tc>
      </w:tr>
      <w:tr w:rsidR="007C1933" w:rsidRPr="005914A2" w14:paraId="3EC7C82F" w14:textId="77777777" w:rsidTr="007C1933">
        <w:tc>
          <w:tcPr>
            <w:tcW w:w="2160" w:type="dxa"/>
            <w:tcBorders>
              <w:bottom w:val="single" w:sz="6" w:space="0" w:color="auto"/>
            </w:tcBorders>
          </w:tcPr>
          <w:p w14:paraId="30D8906F" w14:textId="77777777" w:rsidR="007C1933" w:rsidRPr="005914A2" w:rsidRDefault="007C1933" w:rsidP="007C1933">
            <w:pPr>
              <w:pStyle w:val="FORMDATA"/>
              <w:rPr>
                <w:b/>
                <w:color w:val="auto"/>
                <w:lang w:val="fr-FR"/>
              </w:rPr>
            </w:pPr>
            <w:r w:rsidRPr="005914A2">
              <w:rPr>
                <w:b/>
                <w:color w:val="auto"/>
                <w:lang w:val="fr-FR"/>
              </w:rPr>
              <w:t>CITY</w:t>
            </w:r>
          </w:p>
        </w:tc>
        <w:tc>
          <w:tcPr>
            <w:tcW w:w="4500" w:type="dxa"/>
            <w:tcBorders>
              <w:bottom w:val="single" w:sz="6" w:space="0" w:color="auto"/>
            </w:tcBorders>
          </w:tcPr>
          <w:p w14:paraId="7F29BFA6" w14:textId="77777777" w:rsidR="007C1933" w:rsidRPr="005914A2" w:rsidRDefault="007C1933" w:rsidP="007C1933">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430" w:type="dxa"/>
            <w:tcBorders>
              <w:bottom w:val="single" w:sz="6" w:space="0" w:color="auto"/>
            </w:tcBorders>
          </w:tcPr>
          <w:p w14:paraId="7FAA2E86" w14:textId="77777777" w:rsidR="007C1933" w:rsidRPr="005914A2" w:rsidRDefault="007C1933" w:rsidP="007C1933">
            <w:pPr>
              <w:pStyle w:val="FORMDATA"/>
              <w:rPr>
                <w:b/>
                <w:color w:val="auto"/>
              </w:rPr>
            </w:pPr>
            <w:smartTag w:uri="urn:schemas-microsoft-com:office:smarttags" w:element="place">
              <w:smartTag w:uri="urn:schemas-microsoft-com:office:smarttags" w:element="City">
                <w:r w:rsidRPr="005914A2">
                  <w:rPr>
                    <w:b/>
                    <w:color w:val="auto"/>
                  </w:rPr>
                  <w:t>Bedford</w:t>
                </w:r>
              </w:smartTag>
            </w:smartTag>
          </w:p>
        </w:tc>
      </w:tr>
      <w:tr w:rsidR="007C1933" w:rsidRPr="005914A2" w14:paraId="55FFE620" w14:textId="77777777" w:rsidTr="007C1933">
        <w:tc>
          <w:tcPr>
            <w:tcW w:w="2160" w:type="dxa"/>
            <w:tcBorders>
              <w:top w:val="single" w:sz="6" w:space="0" w:color="auto"/>
              <w:bottom w:val="single" w:sz="6" w:space="0" w:color="auto"/>
            </w:tcBorders>
            <w:shd w:val="clear" w:color="auto" w:fill="CC99FF"/>
          </w:tcPr>
          <w:p w14:paraId="11579682" w14:textId="77777777" w:rsidR="007C1933" w:rsidRPr="005914A2" w:rsidRDefault="007C1933" w:rsidP="007C1933">
            <w:pPr>
              <w:pStyle w:val="FORMDATA"/>
              <w:rPr>
                <w:b/>
                <w:color w:val="auto"/>
              </w:rPr>
            </w:pPr>
            <w:r w:rsidRPr="005914A2">
              <w:rPr>
                <w:b/>
                <w:color w:val="auto"/>
              </w:rPr>
              <w:t>STATE</w:t>
            </w:r>
          </w:p>
        </w:tc>
        <w:tc>
          <w:tcPr>
            <w:tcW w:w="4500" w:type="dxa"/>
            <w:tcBorders>
              <w:top w:val="single" w:sz="6" w:space="0" w:color="auto"/>
              <w:bottom w:val="single" w:sz="6" w:space="0" w:color="auto"/>
            </w:tcBorders>
            <w:shd w:val="clear" w:color="auto" w:fill="CC99FF"/>
          </w:tcPr>
          <w:p w14:paraId="6835AE20" w14:textId="77777777" w:rsidR="007C1933" w:rsidRPr="005914A2" w:rsidRDefault="007C1933" w:rsidP="007C1933">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430" w:type="dxa"/>
            <w:tcBorders>
              <w:top w:val="single" w:sz="6" w:space="0" w:color="auto"/>
              <w:bottom w:val="single" w:sz="6" w:space="0" w:color="auto"/>
            </w:tcBorders>
            <w:shd w:val="clear" w:color="auto" w:fill="CC99FF"/>
          </w:tcPr>
          <w:p w14:paraId="6E65E49A" w14:textId="77777777" w:rsidR="007C1933" w:rsidRPr="005914A2" w:rsidRDefault="007C1933" w:rsidP="007C1933">
            <w:pPr>
              <w:pStyle w:val="FORMDATA"/>
              <w:rPr>
                <w:b/>
                <w:color w:val="auto"/>
                <w:lang w:val="fr-FR"/>
              </w:rPr>
            </w:pPr>
            <w:r w:rsidRPr="005914A2">
              <w:rPr>
                <w:b/>
                <w:color w:val="auto"/>
                <w:lang w:val="fr-FR"/>
              </w:rPr>
              <w:t>KY</w:t>
            </w:r>
          </w:p>
        </w:tc>
      </w:tr>
      <w:tr w:rsidR="007C1933" w:rsidRPr="005914A2" w14:paraId="417168C2" w14:textId="77777777" w:rsidTr="007C1933">
        <w:tc>
          <w:tcPr>
            <w:tcW w:w="2160" w:type="dxa"/>
            <w:tcBorders>
              <w:top w:val="single" w:sz="6" w:space="0" w:color="auto"/>
              <w:bottom w:val="single" w:sz="6" w:space="0" w:color="auto"/>
            </w:tcBorders>
          </w:tcPr>
          <w:p w14:paraId="552C2EF8" w14:textId="77777777" w:rsidR="007C1933" w:rsidRPr="005914A2" w:rsidRDefault="007C1933" w:rsidP="007C1933">
            <w:pPr>
              <w:pStyle w:val="FORMDATA"/>
              <w:rPr>
                <w:b/>
                <w:color w:val="auto"/>
                <w:lang w:val="fr-FR"/>
              </w:rPr>
            </w:pPr>
            <w:r w:rsidRPr="005914A2">
              <w:rPr>
                <w:b/>
                <w:color w:val="auto"/>
                <w:lang w:val="fr-FR"/>
              </w:rPr>
              <w:t>ZIP CODE</w:t>
            </w:r>
          </w:p>
        </w:tc>
        <w:tc>
          <w:tcPr>
            <w:tcW w:w="4500" w:type="dxa"/>
            <w:tcBorders>
              <w:top w:val="single" w:sz="6" w:space="0" w:color="auto"/>
              <w:bottom w:val="single" w:sz="6" w:space="0" w:color="auto"/>
            </w:tcBorders>
          </w:tcPr>
          <w:p w14:paraId="1B12B5AA" w14:textId="77777777" w:rsidR="007C1933" w:rsidRPr="005914A2" w:rsidRDefault="007C1933" w:rsidP="007C1933">
            <w:pPr>
              <w:pStyle w:val="FORMDATA"/>
              <w:rPr>
                <w:b/>
                <w:color w:val="auto"/>
              </w:rPr>
            </w:pPr>
            <w:r w:rsidRPr="005914A2">
              <w:rPr>
                <w:b/>
                <w:color w:val="auto"/>
              </w:rPr>
              <w:t>End User Zip Code</w:t>
            </w:r>
          </w:p>
        </w:tc>
        <w:tc>
          <w:tcPr>
            <w:tcW w:w="2430" w:type="dxa"/>
            <w:tcBorders>
              <w:top w:val="single" w:sz="6" w:space="0" w:color="auto"/>
              <w:bottom w:val="single" w:sz="6" w:space="0" w:color="auto"/>
            </w:tcBorders>
          </w:tcPr>
          <w:p w14:paraId="37CFFEDE" w14:textId="77777777" w:rsidR="007C1933" w:rsidRPr="005914A2" w:rsidRDefault="007C1933" w:rsidP="007C1933">
            <w:pPr>
              <w:pStyle w:val="FORMDATA"/>
              <w:rPr>
                <w:b/>
                <w:color w:val="auto"/>
              </w:rPr>
            </w:pPr>
            <w:r w:rsidRPr="005914A2">
              <w:rPr>
                <w:b/>
                <w:color w:val="auto"/>
              </w:rPr>
              <w:t>40045</w:t>
            </w:r>
          </w:p>
        </w:tc>
      </w:tr>
      <w:tr w:rsidR="007C1933" w:rsidRPr="005914A2" w14:paraId="66FD4FC9" w14:textId="77777777" w:rsidTr="007C1933">
        <w:trPr>
          <w:cantSplit/>
        </w:trPr>
        <w:tc>
          <w:tcPr>
            <w:tcW w:w="9090" w:type="dxa"/>
            <w:gridSpan w:val="3"/>
            <w:tcBorders>
              <w:top w:val="single" w:sz="6" w:space="0" w:color="auto"/>
              <w:bottom w:val="single" w:sz="6" w:space="0" w:color="auto"/>
            </w:tcBorders>
            <w:shd w:val="clear" w:color="auto" w:fill="0000FF"/>
          </w:tcPr>
          <w:p w14:paraId="36CCB9B6" w14:textId="77777777" w:rsidR="007C1933" w:rsidRPr="00FB5077" w:rsidRDefault="007C1933" w:rsidP="007C1933">
            <w:pPr>
              <w:pStyle w:val="Heading3"/>
              <w:rPr>
                <w:rFonts w:cs="Arial"/>
                <w:bCs w:val="0"/>
                <w:i w:val="0"/>
                <w:iCs w:val="0"/>
                <w:lang w:val="en-US" w:eastAsia="en-US"/>
              </w:rPr>
            </w:pPr>
            <w:r w:rsidRPr="00FB5077">
              <w:rPr>
                <w:rFonts w:cs="Arial"/>
                <w:bCs w:val="0"/>
                <w:i w:val="0"/>
                <w:iCs w:val="0"/>
                <w:lang w:val="en-US" w:eastAsia="en-US"/>
              </w:rPr>
              <w:t>DL  FORM</w:t>
            </w:r>
          </w:p>
        </w:tc>
      </w:tr>
      <w:tr w:rsidR="007C1933" w:rsidRPr="005914A2" w14:paraId="2D4597C8" w14:textId="77777777" w:rsidTr="007C1933">
        <w:trPr>
          <w:cantSplit/>
        </w:trPr>
        <w:tc>
          <w:tcPr>
            <w:tcW w:w="9090" w:type="dxa"/>
            <w:gridSpan w:val="3"/>
            <w:tcBorders>
              <w:top w:val="single" w:sz="6" w:space="0" w:color="auto"/>
              <w:bottom w:val="single" w:sz="6" w:space="0" w:color="auto"/>
            </w:tcBorders>
            <w:shd w:val="clear" w:color="auto" w:fill="99CCFF"/>
          </w:tcPr>
          <w:p w14:paraId="1EEAB59A" w14:textId="77777777" w:rsidR="007C1933" w:rsidRPr="005914A2" w:rsidRDefault="007C1933" w:rsidP="007C1933">
            <w:pPr>
              <w:pStyle w:val="Heading5"/>
              <w:rPr>
                <w:color w:val="auto"/>
              </w:rPr>
            </w:pPr>
            <w:r w:rsidRPr="005914A2">
              <w:rPr>
                <w:color w:val="auto"/>
              </w:rPr>
              <w:t>Listing Control Section</w:t>
            </w:r>
          </w:p>
        </w:tc>
      </w:tr>
      <w:tr w:rsidR="007C1933" w:rsidRPr="005914A2" w14:paraId="42489984" w14:textId="77777777" w:rsidTr="007C1933">
        <w:tc>
          <w:tcPr>
            <w:tcW w:w="2160" w:type="dxa"/>
            <w:tcBorders>
              <w:top w:val="single" w:sz="6" w:space="0" w:color="auto"/>
              <w:bottom w:val="single" w:sz="6" w:space="0" w:color="auto"/>
            </w:tcBorders>
            <w:shd w:val="clear" w:color="auto" w:fill="CC99FF"/>
          </w:tcPr>
          <w:p w14:paraId="61DCAE65" w14:textId="77777777" w:rsidR="007C1933" w:rsidRPr="005914A2" w:rsidRDefault="007C1933" w:rsidP="007C1933">
            <w:pPr>
              <w:pStyle w:val="FORMDATA"/>
              <w:rPr>
                <w:b/>
                <w:color w:val="auto"/>
              </w:rPr>
            </w:pPr>
            <w:r w:rsidRPr="005914A2">
              <w:rPr>
                <w:b/>
                <w:color w:val="auto"/>
              </w:rPr>
              <w:t>DLNUM</w:t>
            </w:r>
          </w:p>
        </w:tc>
        <w:tc>
          <w:tcPr>
            <w:tcW w:w="4500" w:type="dxa"/>
            <w:tcBorders>
              <w:top w:val="single" w:sz="6" w:space="0" w:color="auto"/>
              <w:bottom w:val="single" w:sz="6" w:space="0" w:color="auto"/>
            </w:tcBorders>
            <w:shd w:val="clear" w:color="auto" w:fill="CC99FF"/>
          </w:tcPr>
          <w:p w14:paraId="6A1B3141" w14:textId="77777777" w:rsidR="007C1933" w:rsidRPr="005914A2" w:rsidRDefault="007C1933" w:rsidP="007C1933">
            <w:pPr>
              <w:pStyle w:val="FORMDATA"/>
              <w:rPr>
                <w:b/>
                <w:color w:val="auto"/>
              </w:rPr>
            </w:pPr>
            <w:r w:rsidRPr="005914A2">
              <w:rPr>
                <w:b/>
                <w:color w:val="auto"/>
              </w:rPr>
              <w:t>Directory Listing Number</w:t>
            </w:r>
          </w:p>
        </w:tc>
        <w:tc>
          <w:tcPr>
            <w:tcW w:w="2430" w:type="dxa"/>
            <w:tcBorders>
              <w:top w:val="single" w:sz="6" w:space="0" w:color="auto"/>
              <w:bottom w:val="single" w:sz="6" w:space="0" w:color="auto"/>
            </w:tcBorders>
            <w:shd w:val="clear" w:color="auto" w:fill="CC99FF"/>
          </w:tcPr>
          <w:p w14:paraId="303D7F47" w14:textId="77777777" w:rsidR="007C1933" w:rsidRPr="005914A2" w:rsidRDefault="007C1933" w:rsidP="007C1933">
            <w:pPr>
              <w:pStyle w:val="FORMDATA"/>
              <w:rPr>
                <w:b/>
                <w:color w:val="auto"/>
              </w:rPr>
            </w:pPr>
            <w:r w:rsidRPr="005914A2">
              <w:rPr>
                <w:b/>
                <w:color w:val="auto"/>
              </w:rPr>
              <w:t>0001</w:t>
            </w:r>
          </w:p>
        </w:tc>
      </w:tr>
      <w:tr w:rsidR="007C1933" w:rsidRPr="005914A2" w14:paraId="15D674A5" w14:textId="77777777" w:rsidTr="007C1933">
        <w:tc>
          <w:tcPr>
            <w:tcW w:w="2160" w:type="dxa"/>
            <w:tcBorders>
              <w:top w:val="single" w:sz="6" w:space="0" w:color="auto"/>
              <w:bottom w:val="single" w:sz="6" w:space="0" w:color="auto"/>
            </w:tcBorders>
            <w:shd w:val="clear" w:color="auto" w:fill="CC99FF"/>
          </w:tcPr>
          <w:p w14:paraId="763624CE" w14:textId="77777777" w:rsidR="007C1933" w:rsidRPr="005914A2" w:rsidRDefault="007C1933" w:rsidP="007C1933">
            <w:pPr>
              <w:pStyle w:val="FORMDATA"/>
              <w:rPr>
                <w:b/>
                <w:color w:val="auto"/>
              </w:rPr>
            </w:pPr>
            <w:r w:rsidRPr="005914A2">
              <w:rPr>
                <w:b/>
                <w:color w:val="auto"/>
              </w:rPr>
              <w:t>LACT</w:t>
            </w:r>
          </w:p>
        </w:tc>
        <w:tc>
          <w:tcPr>
            <w:tcW w:w="4500" w:type="dxa"/>
            <w:tcBorders>
              <w:top w:val="single" w:sz="6" w:space="0" w:color="auto"/>
              <w:bottom w:val="single" w:sz="6" w:space="0" w:color="auto"/>
            </w:tcBorders>
            <w:shd w:val="clear" w:color="auto" w:fill="CC99FF"/>
          </w:tcPr>
          <w:p w14:paraId="162EFA76" w14:textId="77777777" w:rsidR="007C1933" w:rsidRPr="005914A2" w:rsidRDefault="007C1933" w:rsidP="007C1933">
            <w:pPr>
              <w:pStyle w:val="FORMDATA"/>
              <w:rPr>
                <w:b/>
                <w:color w:val="auto"/>
              </w:rPr>
            </w:pPr>
            <w:r w:rsidRPr="005914A2">
              <w:rPr>
                <w:b/>
                <w:color w:val="auto"/>
              </w:rPr>
              <w:t>Listing Activity Indicator</w:t>
            </w:r>
          </w:p>
        </w:tc>
        <w:tc>
          <w:tcPr>
            <w:tcW w:w="2430" w:type="dxa"/>
            <w:tcBorders>
              <w:top w:val="single" w:sz="6" w:space="0" w:color="auto"/>
              <w:bottom w:val="single" w:sz="6" w:space="0" w:color="auto"/>
            </w:tcBorders>
            <w:shd w:val="clear" w:color="auto" w:fill="CC99FF"/>
          </w:tcPr>
          <w:p w14:paraId="234B2BA7" w14:textId="77777777" w:rsidR="007C1933" w:rsidRPr="005914A2" w:rsidRDefault="007C1933" w:rsidP="007C1933">
            <w:pPr>
              <w:pStyle w:val="FORMDATA"/>
              <w:rPr>
                <w:b/>
                <w:color w:val="auto"/>
              </w:rPr>
            </w:pPr>
            <w:r w:rsidRPr="005914A2">
              <w:rPr>
                <w:b/>
                <w:color w:val="auto"/>
              </w:rPr>
              <w:t>N</w:t>
            </w:r>
          </w:p>
        </w:tc>
      </w:tr>
      <w:tr w:rsidR="007C1933" w:rsidRPr="005914A2" w14:paraId="61E5B953" w14:textId="77777777" w:rsidTr="007C1933">
        <w:tc>
          <w:tcPr>
            <w:tcW w:w="2160" w:type="dxa"/>
            <w:tcBorders>
              <w:top w:val="single" w:sz="6" w:space="0" w:color="auto"/>
            </w:tcBorders>
          </w:tcPr>
          <w:p w14:paraId="5F45A2A6" w14:textId="77777777" w:rsidR="007C1933" w:rsidRPr="005914A2" w:rsidRDefault="007C1933" w:rsidP="007C1933">
            <w:pPr>
              <w:pStyle w:val="FORMDATA"/>
              <w:rPr>
                <w:b/>
                <w:color w:val="auto"/>
              </w:rPr>
            </w:pPr>
            <w:r w:rsidRPr="005914A2">
              <w:rPr>
                <w:b/>
                <w:color w:val="auto"/>
              </w:rPr>
              <w:t>RTY</w:t>
            </w:r>
          </w:p>
        </w:tc>
        <w:tc>
          <w:tcPr>
            <w:tcW w:w="4500" w:type="dxa"/>
            <w:tcBorders>
              <w:top w:val="single" w:sz="6" w:space="0" w:color="auto"/>
            </w:tcBorders>
          </w:tcPr>
          <w:p w14:paraId="0D7DA9CD" w14:textId="77777777" w:rsidR="007C1933" w:rsidRPr="005914A2" w:rsidRDefault="007C1933" w:rsidP="007C1933">
            <w:pPr>
              <w:pStyle w:val="FORMDATA"/>
              <w:rPr>
                <w:b/>
                <w:color w:val="auto"/>
              </w:rPr>
            </w:pPr>
            <w:r w:rsidRPr="005914A2">
              <w:rPr>
                <w:b/>
                <w:color w:val="auto"/>
              </w:rPr>
              <w:t>Record Type</w:t>
            </w:r>
          </w:p>
        </w:tc>
        <w:tc>
          <w:tcPr>
            <w:tcW w:w="2430" w:type="dxa"/>
            <w:tcBorders>
              <w:top w:val="single" w:sz="6" w:space="0" w:color="auto"/>
            </w:tcBorders>
          </w:tcPr>
          <w:p w14:paraId="28E7DBBD" w14:textId="77777777" w:rsidR="007C1933" w:rsidRPr="005914A2" w:rsidRDefault="007C1933" w:rsidP="007C1933">
            <w:pPr>
              <w:pStyle w:val="FORMDATA"/>
              <w:rPr>
                <w:b/>
                <w:color w:val="auto"/>
              </w:rPr>
            </w:pPr>
            <w:r w:rsidRPr="005914A2">
              <w:rPr>
                <w:b/>
                <w:color w:val="auto"/>
              </w:rPr>
              <w:t>LML</w:t>
            </w:r>
          </w:p>
        </w:tc>
      </w:tr>
      <w:tr w:rsidR="007C1933" w:rsidRPr="005914A2" w14:paraId="6B1A7C7F" w14:textId="77777777" w:rsidTr="007C1933">
        <w:tc>
          <w:tcPr>
            <w:tcW w:w="2160" w:type="dxa"/>
            <w:tcBorders>
              <w:top w:val="single" w:sz="6" w:space="0" w:color="auto"/>
            </w:tcBorders>
          </w:tcPr>
          <w:p w14:paraId="450392EC" w14:textId="77777777" w:rsidR="007C1933" w:rsidRPr="005914A2" w:rsidRDefault="007C1933" w:rsidP="007C1933">
            <w:pPr>
              <w:pStyle w:val="FORMDATA"/>
              <w:rPr>
                <w:b/>
                <w:color w:val="auto"/>
              </w:rPr>
            </w:pPr>
            <w:r w:rsidRPr="005914A2">
              <w:rPr>
                <w:b/>
                <w:color w:val="auto"/>
              </w:rPr>
              <w:t>LTY</w:t>
            </w:r>
          </w:p>
        </w:tc>
        <w:tc>
          <w:tcPr>
            <w:tcW w:w="4500" w:type="dxa"/>
            <w:tcBorders>
              <w:top w:val="single" w:sz="6" w:space="0" w:color="auto"/>
            </w:tcBorders>
          </w:tcPr>
          <w:p w14:paraId="3528458C" w14:textId="77777777" w:rsidR="007C1933" w:rsidRPr="005914A2" w:rsidRDefault="007C1933" w:rsidP="007C1933">
            <w:pPr>
              <w:pStyle w:val="FORMDATA"/>
              <w:rPr>
                <w:b/>
                <w:color w:val="auto"/>
              </w:rPr>
            </w:pPr>
            <w:r w:rsidRPr="005914A2">
              <w:rPr>
                <w:b/>
                <w:color w:val="auto"/>
              </w:rPr>
              <w:t>Listing Type</w:t>
            </w:r>
          </w:p>
        </w:tc>
        <w:tc>
          <w:tcPr>
            <w:tcW w:w="2430" w:type="dxa"/>
            <w:tcBorders>
              <w:top w:val="single" w:sz="6" w:space="0" w:color="auto"/>
            </w:tcBorders>
          </w:tcPr>
          <w:p w14:paraId="6500CF38" w14:textId="77777777" w:rsidR="007C1933" w:rsidRPr="005914A2" w:rsidRDefault="007C1933" w:rsidP="007C1933">
            <w:pPr>
              <w:pStyle w:val="FORMDATA"/>
              <w:rPr>
                <w:b/>
                <w:color w:val="auto"/>
                <w:lang w:val="fr-FR"/>
              </w:rPr>
            </w:pPr>
            <w:r w:rsidRPr="005914A2">
              <w:rPr>
                <w:b/>
                <w:color w:val="auto"/>
                <w:lang w:val="fr-FR"/>
              </w:rPr>
              <w:t>1</w:t>
            </w:r>
          </w:p>
        </w:tc>
      </w:tr>
      <w:tr w:rsidR="007C1933" w:rsidRPr="005914A2" w14:paraId="30FCF18D" w14:textId="77777777" w:rsidTr="007C1933">
        <w:tc>
          <w:tcPr>
            <w:tcW w:w="2160" w:type="dxa"/>
            <w:tcBorders>
              <w:top w:val="single" w:sz="6" w:space="0" w:color="auto"/>
            </w:tcBorders>
          </w:tcPr>
          <w:p w14:paraId="7226F637" w14:textId="77777777" w:rsidR="007C1933" w:rsidRPr="005914A2" w:rsidRDefault="007C1933" w:rsidP="007C1933">
            <w:pPr>
              <w:pStyle w:val="FORMDATA"/>
              <w:rPr>
                <w:b/>
                <w:color w:val="auto"/>
                <w:lang w:val="fr-FR"/>
              </w:rPr>
            </w:pPr>
            <w:r w:rsidRPr="005914A2">
              <w:rPr>
                <w:b/>
                <w:color w:val="auto"/>
                <w:lang w:val="fr-FR"/>
              </w:rPr>
              <w:t>STYC</w:t>
            </w:r>
          </w:p>
        </w:tc>
        <w:tc>
          <w:tcPr>
            <w:tcW w:w="4500" w:type="dxa"/>
            <w:tcBorders>
              <w:top w:val="single" w:sz="6" w:space="0" w:color="auto"/>
            </w:tcBorders>
          </w:tcPr>
          <w:p w14:paraId="5BC09357" w14:textId="77777777" w:rsidR="007C1933" w:rsidRPr="005914A2" w:rsidRDefault="007C1933" w:rsidP="007C1933">
            <w:pPr>
              <w:pStyle w:val="FORMDATA"/>
              <w:rPr>
                <w:b/>
                <w:color w:val="auto"/>
                <w:lang w:val="fr-FR"/>
              </w:rPr>
            </w:pPr>
            <w:r w:rsidRPr="005914A2">
              <w:rPr>
                <w:b/>
                <w:color w:val="auto"/>
                <w:lang w:val="fr-FR"/>
              </w:rPr>
              <w:t>Style Code</w:t>
            </w:r>
          </w:p>
        </w:tc>
        <w:tc>
          <w:tcPr>
            <w:tcW w:w="2430" w:type="dxa"/>
            <w:tcBorders>
              <w:top w:val="single" w:sz="6" w:space="0" w:color="auto"/>
            </w:tcBorders>
          </w:tcPr>
          <w:p w14:paraId="05E15816" w14:textId="77777777" w:rsidR="007C1933" w:rsidRPr="005914A2" w:rsidRDefault="007C1933" w:rsidP="007C1933">
            <w:pPr>
              <w:pStyle w:val="FORMDATA"/>
              <w:rPr>
                <w:b/>
                <w:color w:val="auto"/>
              </w:rPr>
            </w:pPr>
            <w:r w:rsidRPr="005914A2">
              <w:rPr>
                <w:b/>
                <w:color w:val="auto"/>
              </w:rPr>
              <w:t>SL</w:t>
            </w:r>
          </w:p>
        </w:tc>
      </w:tr>
      <w:tr w:rsidR="007C1933" w:rsidRPr="005914A2" w14:paraId="45CEE942" w14:textId="77777777" w:rsidTr="007C1933">
        <w:tc>
          <w:tcPr>
            <w:tcW w:w="2160" w:type="dxa"/>
            <w:tcBorders>
              <w:top w:val="single" w:sz="6" w:space="0" w:color="auto"/>
            </w:tcBorders>
          </w:tcPr>
          <w:p w14:paraId="72CB727B" w14:textId="77777777" w:rsidR="007C1933" w:rsidRPr="005914A2" w:rsidRDefault="007C1933" w:rsidP="007C1933">
            <w:pPr>
              <w:pStyle w:val="FORMDATA"/>
              <w:rPr>
                <w:b/>
                <w:color w:val="auto"/>
              </w:rPr>
            </w:pPr>
            <w:r w:rsidRPr="005914A2">
              <w:rPr>
                <w:b/>
                <w:color w:val="auto"/>
              </w:rPr>
              <w:t>TOA</w:t>
            </w:r>
          </w:p>
        </w:tc>
        <w:tc>
          <w:tcPr>
            <w:tcW w:w="4500" w:type="dxa"/>
            <w:tcBorders>
              <w:top w:val="single" w:sz="6" w:space="0" w:color="auto"/>
            </w:tcBorders>
          </w:tcPr>
          <w:p w14:paraId="01F3C4BC" w14:textId="77777777" w:rsidR="007C1933" w:rsidRPr="005914A2" w:rsidRDefault="007C1933" w:rsidP="007C1933">
            <w:pPr>
              <w:pStyle w:val="FORMDATA"/>
              <w:rPr>
                <w:b/>
                <w:color w:val="auto"/>
              </w:rPr>
            </w:pPr>
            <w:r w:rsidRPr="005914A2">
              <w:rPr>
                <w:b/>
                <w:color w:val="auto"/>
              </w:rPr>
              <w:t>Type of Account</w:t>
            </w:r>
          </w:p>
        </w:tc>
        <w:tc>
          <w:tcPr>
            <w:tcW w:w="2430" w:type="dxa"/>
            <w:tcBorders>
              <w:top w:val="single" w:sz="6" w:space="0" w:color="auto"/>
            </w:tcBorders>
          </w:tcPr>
          <w:p w14:paraId="7FCF1112" w14:textId="77777777" w:rsidR="007C1933" w:rsidRPr="005914A2" w:rsidRDefault="007C1933" w:rsidP="007C1933">
            <w:pPr>
              <w:pStyle w:val="FORMDATA"/>
              <w:rPr>
                <w:b/>
                <w:color w:val="auto"/>
              </w:rPr>
            </w:pPr>
            <w:r w:rsidRPr="005914A2">
              <w:rPr>
                <w:b/>
                <w:color w:val="auto"/>
              </w:rPr>
              <w:t>R</w:t>
            </w:r>
          </w:p>
        </w:tc>
      </w:tr>
      <w:tr w:rsidR="007C1933" w:rsidRPr="005914A2" w14:paraId="4299C121" w14:textId="77777777" w:rsidTr="007C1933">
        <w:tc>
          <w:tcPr>
            <w:tcW w:w="2160" w:type="dxa"/>
            <w:tcBorders>
              <w:top w:val="single" w:sz="6" w:space="0" w:color="auto"/>
              <w:bottom w:val="single" w:sz="6" w:space="0" w:color="auto"/>
            </w:tcBorders>
          </w:tcPr>
          <w:p w14:paraId="2DD7745A" w14:textId="77777777" w:rsidR="007C1933" w:rsidRPr="005914A2" w:rsidRDefault="007C1933" w:rsidP="007C1933">
            <w:pPr>
              <w:pStyle w:val="FORMDATA"/>
              <w:rPr>
                <w:b/>
                <w:color w:val="auto"/>
              </w:rPr>
            </w:pPr>
            <w:r w:rsidRPr="005914A2">
              <w:rPr>
                <w:b/>
                <w:color w:val="auto"/>
              </w:rPr>
              <w:t>WPP</w:t>
            </w:r>
          </w:p>
        </w:tc>
        <w:tc>
          <w:tcPr>
            <w:tcW w:w="4500" w:type="dxa"/>
            <w:tcBorders>
              <w:top w:val="single" w:sz="6" w:space="0" w:color="auto"/>
              <w:bottom w:val="single" w:sz="6" w:space="0" w:color="auto"/>
            </w:tcBorders>
          </w:tcPr>
          <w:p w14:paraId="3D975F56" w14:textId="77777777" w:rsidR="007C1933" w:rsidRPr="005914A2" w:rsidRDefault="007C1933" w:rsidP="007C1933">
            <w:pPr>
              <w:pStyle w:val="FORMDATA"/>
              <w:rPr>
                <w:b/>
                <w:color w:val="auto"/>
              </w:rPr>
            </w:pPr>
            <w:r w:rsidRPr="005914A2">
              <w:rPr>
                <w:b/>
                <w:color w:val="auto"/>
              </w:rPr>
              <w:t>White Page Products</w:t>
            </w:r>
          </w:p>
        </w:tc>
        <w:tc>
          <w:tcPr>
            <w:tcW w:w="2430" w:type="dxa"/>
            <w:tcBorders>
              <w:top w:val="single" w:sz="6" w:space="0" w:color="auto"/>
              <w:bottom w:val="single" w:sz="6" w:space="0" w:color="auto"/>
            </w:tcBorders>
          </w:tcPr>
          <w:p w14:paraId="73313A62" w14:textId="77777777" w:rsidR="007C1933" w:rsidRPr="005914A2" w:rsidRDefault="007C1933" w:rsidP="007C1933">
            <w:pPr>
              <w:pStyle w:val="FORMDATA"/>
              <w:rPr>
                <w:b/>
                <w:color w:val="auto"/>
              </w:rPr>
            </w:pPr>
            <w:r w:rsidRPr="005914A2">
              <w:rPr>
                <w:b/>
                <w:color w:val="auto"/>
              </w:rPr>
              <w:t>DB</w:t>
            </w:r>
          </w:p>
        </w:tc>
      </w:tr>
      <w:tr w:rsidR="007C1933" w:rsidRPr="005914A2" w14:paraId="188677F7" w14:textId="77777777" w:rsidTr="007C1933">
        <w:tc>
          <w:tcPr>
            <w:tcW w:w="2160" w:type="dxa"/>
            <w:tcBorders>
              <w:top w:val="single" w:sz="6" w:space="0" w:color="auto"/>
              <w:bottom w:val="single" w:sz="6" w:space="0" w:color="auto"/>
            </w:tcBorders>
            <w:shd w:val="clear" w:color="auto" w:fill="CC99FF"/>
          </w:tcPr>
          <w:p w14:paraId="1F92EED3" w14:textId="77777777" w:rsidR="007C1933" w:rsidRPr="005914A2" w:rsidRDefault="007C1933" w:rsidP="007C1933">
            <w:pPr>
              <w:pStyle w:val="FORMDATA"/>
              <w:rPr>
                <w:b/>
                <w:color w:val="auto"/>
              </w:rPr>
            </w:pPr>
            <w:r w:rsidRPr="005914A2">
              <w:rPr>
                <w:b/>
                <w:color w:val="auto"/>
              </w:rPr>
              <w:lastRenderedPageBreak/>
              <w:t>DOI</w:t>
            </w:r>
          </w:p>
        </w:tc>
        <w:tc>
          <w:tcPr>
            <w:tcW w:w="4500" w:type="dxa"/>
            <w:tcBorders>
              <w:top w:val="single" w:sz="6" w:space="0" w:color="auto"/>
              <w:bottom w:val="single" w:sz="6" w:space="0" w:color="auto"/>
            </w:tcBorders>
            <w:shd w:val="clear" w:color="auto" w:fill="CC99FF"/>
          </w:tcPr>
          <w:p w14:paraId="62E0D457" w14:textId="77777777" w:rsidR="007C1933" w:rsidRPr="005914A2" w:rsidRDefault="007C1933" w:rsidP="007C1933">
            <w:pPr>
              <w:pStyle w:val="FORMDATA"/>
              <w:rPr>
                <w:b/>
                <w:color w:val="auto"/>
              </w:rPr>
            </w:pPr>
            <w:r w:rsidRPr="005914A2">
              <w:rPr>
                <w:b/>
                <w:color w:val="auto"/>
              </w:rPr>
              <w:t>Degree of Indent</w:t>
            </w:r>
          </w:p>
        </w:tc>
        <w:tc>
          <w:tcPr>
            <w:tcW w:w="2430" w:type="dxa"/>
            <w:tcBorders>
              <w:top w:val="single" w:sz="6" w:space="0" w:color="auto"/>
              <w:bottom w:val="single" w:sz="6" w:space="0" w:color="auto"/>
            </w:tcBorders>
            <w:shd w:val="clear" w:color="auto" w:fill="CC99FF"/>
          </w:tcPr>
          <w:p w14:paraId="663EF694" w14:textId="77777777" w:rsidR="007C1933" w:rsidRPr="005914A2" w:rsidRDefault="007C1933" w:rsidP="007C1933">
            <w:pPr>
              <w:pStyle w:val="FORMDATA"/>
              <w:rPr>
                <w:b/>
                <w:color w:val="auto"/>
              </w:rPr>
            </w:pPr>
            <w:r w:rsidRPr="005914A2">
              <w:rPr>
                <w:b/>
                <w:color w:val="auto"/>
              </w:rPr>
              <w:t>0</w:t>
            </w:r>
          </w:p>
        </w:tc>
      </w:tr>
      <w:tr w:rsidR="007C1933" w:rsidRPr="005914A2" w14:paraId="2F6619C9" w14:textId="77777777" w:rsidTr="007C1933">
        <w:trPr>
          <w:cantSplit/>
        </w:trPr>
        <w:tc>
          <w:tcPr>
            <w:tcW w:w="9090" w:type="dxa"/>
            <w:gridSpan w:val="3"/>
            <w:tcBorders>
              <w:top w:val="single" w:sz="6" w:space="0" w:color="auto"/>
              <w:bottom w:val="single" w:sz="6" w:space="0" w:color="auto"/>
            </w:tcBorders>
            <w:shd w:val="clear" w:color="auto" w:fill="99CCFF"/>
          </w:tcPr>
          <w:p w14:paraId="79B4FD4B" w14:textId="77777777" w:rsidR="007C1933" w:rsidRPr="005914A2" w:rsidRDefault="007C1933" w:rsidP="007C1933">
            <w:pPr>
              <w:pStyle w:val="Heading5"/>
              <w:rPr>
                <w:color w:val="auto"/>
              </w:rPr>
            </w:pPr>
            <w:r w:rsidRPr="005914A2">
              <w:rPr>
                <w:color w:val="auto"/>
              </w:rPr>
              <w:t>Listing Instruction Section</w:t>
            </w:r>
          </w:p>
        </w:tc>
      </w:tr>
      <w:tr w:rsidR="007C1933" w:rsidRPr="005914A2" w14:paraId="62822A5F" w14:textId="77777777" w:rsidTr="007C1933">
        <w:tc>
          <w:tcPr>
            <w:tcW w:w="2160" w:type="dxa"/>
            <w:tcBorders>
              <w:top w:val="single" w:sz="6" w:space="0" w:color="auto"/>
            </w:tcBorders>
          </w:tcPr>
          <w:p w14:paraId="7AF81174" w14:textId="77777777" w:rsidR="007C1933" w:rsidRPr="005914A2" w:rsidRDefault="007C1933" w:rsidP="007C1933">
            <w:pPr>
              <w:pStyle w:val="FORMDATA"/>
              <w:rPr>
                <w:b/>
                <w:color w:val="auto"/>
              </w:rPr>
            </w:pPr>
            <w:r w:rsidRPr="005914A2">
              <w:rPr>
                <w:b/>
                <w:color w:val="auto"/>
              </w:rPr>
              <w:t>LTN</w:t>
            </w:r>
          </w:p>
        </w:tc>
        <w:tc>
          <w:tcPr>
            <w:tcW w:w="4500" w:type="dxa"/>
            <w:tcBorders>
              <w:top w:val="single" w:sz="6" w:space="0" w:color="auto"/>
            </w:tcBorders>
          </w:tcPr>
          <w:p w14:paraId="19C27C64" w14:textId="77777777" w:rsidR="007C1933" w:rsidRPr="005914A2" w:rsidRDefault="007C1933" w:rsidP="007C1933">
            <w:pPr>
              <w:pStyle w:val="FORMDATA"/>
              <w:rPr>
                <w:b/>
                <w:color w:val="auto"/>
              </w:rPr>
            </w:pPr>
            <w:r w:rsidRPr="005914A2">
              <w:rPr>
                <w:b/>
                <w:color w:val="auto"/>
              </w:rPr>
              <w:t>Listing Telephone Number</w:t>
            </w:r>
          </w:p>
        </w:tc>
        <w:tc>
          <w:tcPr>
            <w:tcW w:w="2430" w:type="dxa"/>
            <w:tcBorders>
              <w:top w:val="single" w:sz="6" w:space="0" w:color="auto"/>
            </w:tcBorders>
          </w:tcPr>
          <w:p w14:paraId="552AB582" w14:textId="77777777" w:rsidR="007C1933" w:rsidRPr="005914A2" w:rsidRDefault="007C1933" w:rsidP="007C1933">
            <w:pPr>
              <w:pStyle w:val="FORMDATA"/>
              <w:rPr>
                <w:b/>
                <w:color w:val="auto"/>
              </w:rPr>
            </w:pPr>
            <w:r w:rsidRPr="005914A2">
              <w:rPr>
                <w:b/>
                <w:color w:val="auto"/>
              </w:rPr>
              <w:t>5022680965</w:t>
            </w:r>
          </w:p>
        </w:tc>
      </w:tr>
      <w:tr w:rsidR="007C1933" w:rsidRPr="005914A2" w14:paraId="4A4D2693" w14:textId="77777777" w:rsidTr="007C1933">
        <w:tc>
          <w:tcPr>
            <w:tcW w:w="2160" w:type="dxa"/>
            <w:tcBorders>
              <w:top w:val="single" w:sz="6" w:space="0" w:color="auto"/>
            </w:tcBorders>
          </w:tcPr>
          <w:p w14:paraId="36A058CD" w14:textId="77777777" w:rsidR="007C1933" w:rsidRPr="005914A2" w:rsidRDefault="007C1933" w:rsidP="007C1933">
            <w:pPr>
              <w:pStyle w:val="FORMDATA"/>
              <w:rPr>
                <w:b/>
                <w:color w:val="auto"/>
              </w:rPr>
            </w:pPr>
            <w:r w:rsidRPr="005914A2">
              <w:rPr>
                <w:b/>
                <w:color w:val="auto"/>
              </w:rPr>
              <w:t>LNLN</w:t>
            </w:r>
          </w:p>
        </w:tc>
        <w:tc>
          <w:tcPr>
            <w:tcW w:w="4500" w:type="dxa"/>
            <w:tcBorders>
              <w:top w:val="single" w:sz="6" w:space="0" w:color="auto"/>
            </w:tcBorders>
          </w:tcPr>
          <w:p w14:paraId="407B8597" w14:textId="77777777" w:rsidR="007C1933" w:rsidRPr="005914A2" w:rsidRDefault="007C1933" w:rsidP="007C1933">
            <w:pPr>
              <w:pStyle w:val="FORMDATA"/>
              <w:rPr>
                <w:b/>
                <w:color w:val="auto"/>
              </w:rPr>
            </w:pPr>
            <w:r w:rsidRPr="005914A2">
              <w:rPr>
                <w:b/>
                <w:color w:val="auto"/>
              </w:rPr>
              <w:t xml:space="preserve">Listed Name Last </w:t>
            </w:r>
          </w:p>
        </w:tc>
        <w:tc>
          <w:tcPr>
            <w:tcW w:w="2430" w:type="dxa"/>
            <w:tcBorders>
              <w:top w:val="single" w:sz="6" w:space="0" w:color="auto"/>
            </w:tcBorders>
          </w:tcPr>
          <w:p w14:paraId="5DC0D8E1" w14:textId="77777777" w:rsidR="007C1933" w:rsidRPr="005914A2" w:rsidRDefault="007C1933" w:rsidP="007C1933">
            <w:pPr>
              <w:pStyle w:val="FORMDATA"/>
              <w:rPr>
                <w:b/>
                <w:color w:val="auto"/>
              </w:rPr>
            </w:pPr>
            <w:r w:rsidRPr="005914A2">
              <w:rPr>
                <w:b/>
                <w:color w:val="auto"/>
              </w:rPr>
              <w:t>Palms</w:t>
            </w:r>
          </w:p>
        </w:tc>
      </w:tr>
      <w:tr w:rsidR="007C1933" w:rsidRPr="005914A2" w14:paraId="29B94054" w14:textId="77777777" w:rsidTr="007C1933">
        <w:tc>
          <w:tcPr>
            <w:tcW w:w="2160" w:type="dxa"/>
            <w:tcBorders>
              <w:top w:val="single" w:sz="6" w:space="0" w:color="auto"/>
            </w:tcBorders>
          </w:tcPr>
          <w:p w14:paraId="0CCDB264" w14:textId="77777777" w:rsidR="007C1933" w:rsidRPr="005914A2" w:rsidRDefault="007C1933" w:rsidP="007C1933">
            <w:pPr>
              <w:pStyle w:val="FORMDATA"/>
              <w:rPr>
                <w:b/>
                <w:color w:val="auto"/>
              </w:rPr>
            </w:pPr>
            <w:r w:rsidRPr="005914A2">
              <w:rPr>
                <w:b/>
                <w:color w:val="auto"/>
              </w:rPr>
              <w:t>LNFN</w:t>
            </w:r>
          </w:p>
        </w:tc>
        <w:tc>
          <w:tcPr>
            <w:tcW w:w="4500" w:type="dxa"/>
            <w:tcBorders>
              <w:top w:val="single" w:sz="6" w:space="0" w:color="auto"/>
            </w:tcBorders>
          </w:tcPr>
          <w:p w14:paraId="4A4169C3" w14:textId="77777777" w:rsidR="007C1933" w:rsidRPr="005914A2" w:rsidRDefault="007C1933" w:rsidP="007C1933">
            <w:pPr>
              <w:pStyle w:val="FORMDATA"/>
              <w:rPr>
                <w:b/>
                <w:color w:val="auto"/>
              </w:rPr>
            </w:pPr>
            <w:r w:rsidRPr="005914A2">
              <w:rPr>
                <w:b/>
                <w:color w:val="auto"/>
              </w:rPr>
              <w:t xml:space="preserve">Listed Name First </w:t>
            </w:r>
          </w:p>
        </w:tc>
        <w:tc>
          <w:tcPr>
            <w:tcW w:w="2430" w:type="dxa"/>
            <w:tcBorders>
              <w:top w:val="single" w:sz="6" w:space="0" w:color="auto"/>
            </w:tcBorders>
          </w:tcPr>
          <w:p w14:paraId="4A8349F6" w14:textId="77777777" w:rsidR="007C1933" w:rsidRPr="005914A2" w:rsidRDefault="007C1933" w:rsidP="007C1933">
            <w:pPr>
              <w:pStyle w:val="FORMDATA"/>
              <w:rPr>
                <w:b/>
                <w:color w:val="auto"/>
              </w:rPr>
            </w:pPr>
            <w:r w:rsidRPr="005914A2">
              <w:rPr>
                <w:b/>
                <w:color w:val="auto"/>
              </w:rPr>
              <w:t>Coconut</w:t>
            </w:r>
          </w:p>
        </w:tc>
      </w:tr>
      <w:tr w:rsidR="007C1933" w:rsidRPr="005914A2" w14:paraId="3D760E56" w14:textId="77777777" w:rsidTr="007C1933">
        <w:tc>
          <w:tcPr>
            <w:tcW w:w="2160" w:type="dxa"/>
            <w:tcBorders>
              <w:top w:val="single" w:sz="6" w:space="0" w:color="auto"/>
            </w:tcBorders>
          </w:tcPr>
          <w:p w14:paraId="42E5A7D0" w14:textId="77777777" w:rsidR="007C1933" w:rsidRPr="005914A2" w:rsidRDefault="007C1933" w:rsidP="007C1933">
            <w:pPr>
              <w:pStyle w:val="FORMDATA"/>
              <w:rPr>
                <w:b/>
                <w:color w:val="auto"/>
              </w:rPr>
            </w:pPr>
            <w:r w:rsidRPr="005914A2">
              <w:rPr>
                <w:b/>
                <w:color w:val="auto"/>
              </w:rPr>
              <w:t>LANO</w:t>
            </w:r>
          </w:p>
        </w:tc>
        <w:tc>
          <w:tcPr>
            <w:tcW w:w="4500" w:type="dxa"/>
            <w:tcBorders>
              <w:top w:val="single" w:sz="6" w:space="0" w:color="auto"/>
            </w:tcBorders>
          </w:tcPr>
          <w:p w14:paraId="7F63B378" w14:textId="77777777" w:rsidR="007C1933" w:rsidRPr="005914A2" w:rsidRDefault="007C1933" w:rsidP="007C1933">
            <w:pPr>
              <w:pStyle w:val="FORMDATA"/>
              <w:rPr>
                <w:b/>
                <w:color w:val="auto"/>
              </w:rPr>
            </w:pPr>
            <w:r w:rsidRPr="005914A2">
              <w:rPr>
                <w:b/>
                <w:color w:val="auto"/>
              </w:rPr>
              <w:t>Listed Address House Number</w:t>
            </w:r>
          </w:p>
        </w:tc>
        <w:tc>
          <w:tcPr>
            <w:tcW w:w="2430" w:type="dxa"/>
            <w:tcBorders>
              <w:top w:val="single" w:sz="6" w:space="0" w:color="auto"/>
            </w:tcBorders>
          </w:tcPr>
          <w:p w14:paraId="2EE90BCA" w14:textId="77777777" w:rsidR="007C1933" w:rsidRPr="005914A2" w:rsidRDefault="007C1933" w:rsidP="007C1933">
            <w:pPr>
              <w:pStyle w:val="FORMDATA"/>
              <w:rPr>
                <w:b/>
                <w:color w:val="auto"/>
              </w:rPr>
            </w:pPr>
            <w:r w:rsidRPr="005914A2">
              <w:rPr>
                <w:b/>
                <w:color w:val="auto"/>
              </w:rPr>
              <w:t>15</w:t>
            </w:r>
          </w:p>
        </w:tc>
      </w:tr>
      <w:tr w:rsidR="007C1933" w:rsidRPr="005914A2" w14:paraId="125C6FE1" w14:textId="77777777" w:rsidTr="007C1933">
        <w:tc>
          <w:tcPr>
            <w:tcW w:w="2160" w:type="dxa"/>
          </w:tcPr>
          <w:p w14:paraId="7510DDCB" w14:textId="77777777" w:rsidR="007C1933" w:rsidRPr="005914A2" w:rsidRDefault="007C1933" w:rsidP="007C1933">
            <w:pPr>
              <w:pStyle w:val="FORMDATA"/>
              <w:rPr>
                <w:b/>
                <w:color w:val="auto"/>
              </w:rPr>
            </w:pPr>
            <w:r w:rsidRPr="005914A2">
              <w:rPr>
                <w:b/>
                <w:color w:val="auto"/>
              </w:rPr>
              <w:t>LASN</w:t>
            </w:r>
          </w:p>
        </w:tc>
        <w:tc>
          <w:tcPr>
            <w:tcW w:w="4500" w:type="dxa"/>
          </w:tcPr>
          <w:p w14:paraId="2319ABCF" w14:textId="77777777" w:rsidR="007C1933" w:rsidRPr="005914A2" w:rsidRDefault="007C1933" w:rsidP="007C1933">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430" w:type="dxa"/>
          </w:tcPr>
          <w:p w14:paraId="2AE0EFCE" w14:textId="77777777" w:rsidR="007C1933" w:rsidRPr="005914A2" w:rsidRDefault="007C1933" w:rsidP="007C1933">
            <w:pPr>
              <w:pStyle w:val="FORMDATA"/>
              <w:rPr>
                <w:b/>
                <w:color w:val="auto"/>
              </w:rPr>
            </w:pPr>
            <w:r w:rsidRPr="005914A2">
              <w:rPr>
                <w:b/>
                <w:color w:val="auto"/>
              </w:rPr>
              <w:t>Clec Test Bed</w:t>
            </w:r>
          </w:p>
        </w:tc>
      </w:tr>
      <w:tr w:rsidR="007C1933" w:rsidRPr="005914A2" w14:paraId="432293C8" w14:textId="77777777" w:rsidTr="007C1933">
        <w:tc>
          <w:tcPr>
            <w:tcW w:w="2160" w:type="dxa"/>
            <w:tcBorders>
              <w:bottom w:val="single" w:sz="6" w:space="0" w:color="auto"/>
            </w:tcBorders>
          </w:tcPr>
          <w:p w14:paraId="7F3CCD7F" w14:textId="77777777" w:rsidR="007C1933" w:rsidRPr="005914A2" w:rsidRDefault="007C1933" w:rsidP="007C1933">
            <w:pPr>
              <w:pStyle w:val="FORMDATA"/>
              <w:rPr>
                <w:b/>
                <w:color w:val="auto"/>
              </w:rPr>
            </w:pPr>
            <w:r w:rsidRPr="005914A2">
              <w:rPr>
                <w:b/>
                <w:color w:val="auto"/>
              </w:rPr>
              <w:t>LATH</w:t>
            </w:r>
          </w:p>
        </w:tc>
        <w:tc>
          <w:tcPr>
            <w:tcW w:w="4500" w:type="dxa"/>
            <w:tcBorders>
              <w:bottom w:val="single" w:sz="6" w:space="0" w:color="auto"/>
            </w:tcBorders>
          </w:tcPr>
          <w:p w14:paraId="5AA47B45" w14:textId="77777777" w:rsidR="007C1933" w:rsidRPr="005914A2" w:rsidRDefault="007C1933" w:rsidP="007C1933">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430" w:type="dxa"/>
            <w:tcBorders>
              <w:bottom w:val="single" w:sz="6" w:space="0" w:color="auto"/>
            </w:tcBorders>
          </w:tcPr>
          <w:p w14:paraId="7319E2E6" w14:textId="77777777" w:rsidR="007C1933" w:rsidRPr="005914A2" w:rsidRDefault="007C1933" w:rsidP="007C1933">
            <w:pPr>
              <w:pStyle w:val="FORMDATA"/>
              <w:rPr>
                <w:b/>
                <w:color w:val="auto"/>
              </w:rPr>
            </w:pPr>
            <w:r w:rsidRPr="005914A2">
              <w:rPr>
                <w:b/>
                <w:color w:val="auto"/>
              </w:rPr>
              <w:t>Rd</w:t>
            </w:r>
          </w:p>
        </w:tc>
      </w:tr>
      <w:tr w:rsidR="007C1933" w:rsidRPr="005914A2" w14:paraId="3CC622FC" w14:textId="77777777" w:rsidTr="007C1933">
        <w:trPr>
          <w:cantSplit/>
          <w:trHeight w:val="255"/>
        </w:trPr>
        <w:tc>
          <w:tcPr>
            <w:tcW w:w="9090" w:type="dxa"/>
            <w:gridSpan w:val="3"/>
            <w:tcBorders>
              <w:top w:val="single" w:sz="6" w:space="0" w:color="auto"/>
              <w:bottom w:val="single" w:sz="6" w:space="0" w:color="auto"/>
            </w:tcBorders>
            <w:shd w:val="clear" w:color="auto" w:fill="0000FF"/>
          </w:tcPr>
          <w:p w14:paraId="208C2DCF" w14:textId="77777777" w:rsidR="007C1933" w:rsidRPr="00FB5077" w:rsidRDefault="007C1933" w:rsidP="007C1933">
            <w:pPr>
              <w:pStyle w:val="Heading3"/>
              <w:rPr>
                <w:rFonts w:cs="Arial"/>
                <w:bCs w:val="0"/>
                <w:i w:val="0"/>
                <w:lang w:val="en-US" w:eastAsia="en-US"/>
              </w:rPr>
            </w:pPr>
            <w:r w:rsidRPr="00FB5077">
              <w:rPr>
                <w:rFonts w:cs="Arial"/>
                <w:bCs w:val="0"/>
                <w:i w:val="0"/>
                <w:lang w:val="en-US" w:eastAsia="en-US"/>
              </w:rPr>
              <w:t>PS  FORM</w:t>
            </w:r>
          </w:p>
        </w:tc>
      </w:tr>
      <w:tr w:rsidR="007C1933" w:rsidRPr="005914A2" w14:paraId="5B01B373" w14:textId="77777777" w:rsidTr="007C1933">
        <w:trPr>
          <w:cantSplit/>
          <w:trHeight w:val="255"/>
        </w:trPr>
        <w:tc>
          <w:tcPr>
            <w:tcW w:w="9090" w:type="dxa"/>
            <w:gridSpan w:val="3"/>
            <w:tcBorders>
              <w:top w:val="single" w:sz="6" w:space="0" w:color="auto"/>
              <w:bottom w:val="single" w:sz="6" w:space="0" w:color="auto"/>
            </w:tcBorders>
            <w:shd w:val="clear" w:color="auto" w:fill="99CCFF"/>
          </w:tcPr>
          <w:p w14:paraId="1838EDA6" w14:textId="77777777" w:rsidR="007C1933" w:rsidRPr="005914A2" w:rsidRDefault="007C1933" w:rsidP="007C1933">
            <w:pPr>
              <w:pStyle w:val="Heading5"/>
              <w:rPr>
                <w:color w:val="auto"/>
                <w:lang w:val="fr-FR"/>
              </w:rPr>
            </w:pPr>
            <w:r w:rsidRPr="005914A2">
              <w:rPr>
                <w:color w:val="auto"/>
                <w:lang w:val="fr-FR"/>
              </w:rPr>
              <w:t>Administrative Section</w:t>
            </w:r>
          </w:p>
        </w:tc>
      </w:tr>
      <w:tr w:rsidR="007C1933" w:rsidRPr="005914A2" w14:paraId="24277590" w14:textId="77777777" w:rsidTr="007C1933">
        <w:trPr>
          <w:trHeight w:val="255"/>
        </w:trPr>
        <w:tc>
          <w:tcPr>
            <w:tcW w:w="2160" w:type="dxa"/>
            <w:tcBorders>
              <w:top w:val="single" w:sz="6" w:space="0" w:color="auto"/>
              <w:bottom w:val="single" w:sz="6" w:space="0" w:color="auto"/>
            </w:tcBorders>
          </w:tcPr>
          <w:p w14:paraId="6B4E1AD1" w14:textId="77777777" w:rsidR="007C1933" w:rsidRPr="005914A2" w:rsidRDefault="007C1933" w:rsidP="007C1933">
            <w:pPr>
              <w:pStyle w:val="FORMDATA"/>
              <w:rPr>
                <w:b/>
                <w:color w:val="auto"/>
                <w:lang w:val="fr-FR"/>
              </w:rPr>
            </w:pPr>
            <w:r w:rsidRPr="005914A2">
              <w:rPr>
                <w:b/>
                <w:color w:val="auto"/>
                <w:lang w:val="fr-FR"/>
              </w:rPr>
              <w:t>PQTY</w:t>
            </w:r>
          </w:p>
        </w:tc>
        <w:tc>
          <w:tcPr>
            <w:tcW w:w="4500" w:type="dxa"/>
            <w:tcBorders>
              <w:top w:val="single" w:sz="6" w:space="0" w:color="auto"/>
              <w:bottom w:val="single" w:sz="6" w:space="0" w:color="auto"/>
            </w:tcBorders>
          </w:tcPr>
          <w:p w14:paraId="2E67AE2D" w14:textId="77777777" w:rsidR="007C1933" w:rsidRPr="005914A2" w:rsidRDefault="007C1933" w:rsidP="007C1933">
            <w:pPr>
              <w:pStyle w:val="FORMDATA"/>
              <w:rPr>
                <w:b/>
                <w:color w:val="auto"/>
                <w:lang w:val="fr-FR"/>
              </w:rPr>
            </w:pPr>
            <w:r w:rsidRPr="005914A2">
              <w:rPr>
                <w:b/>
                <w:color w:val="auto"/>
                <w:lang w:val="fr-FR"/>
              </w:rPr>
              <w:t>Port Quantity</w:t>
            </w:r>
          </w:p>
        </w:tc>
        <w:tc>
          <w:tcPr>
            <w:tcW w:w="2430" w:type="dxa"/>
            <w:tcBorders>
              <w:top w:val="single" w:sz="6" w:space="0" w:color="auto"/>
              <w:bottom w:val="single" w:sz="6" w:space="0" w:color="auto"/>
            </w:tcBorders>
          </w:tcPr>
          <w:p w14:paraId="5A91BDB3" w14:textId="77777777" w:rsidR="007C1933" w:rsidRPr="005914A2" w:rsidRDefault="007C1933" w:rsidP="007C1933">
            <w:pPr>
              <w:pStyle w:val="FORMDATA"/>
              <w:rPr>
                <w:b/>
                <w:color w:val="auto"/>
              </w:rPr>
            </w:pPr>
            <w:r w:rsidRPr="005914A2">
              <w:rPr>
                <w:b/>
                <w:color w:val="auto"/>
              </w:rPr>
              <w:t>002</w:t>
            </w:r>
          </w:p>
        </w:tc>
      </w:tr>
      <w:tr w:rsidR="007C1933" w:rsidRPr="005914A2" w14:paraId="6016D5ED" w14:textId="77777777" w:rsidTr="007C1933">
        <w:trPr>
          <w:cantSplit/>
          <w:trHeight w:val="255"/>
        </w:trPr>
        <w:tc>
          <w:tcPr>
            <w:tcW w:w="9090" w:type="dxa"/>
            <w:gridSpan w:val="3"/>
            <w:tcBorders>
              <w:top w:val="single" w:sz="6" w:space="0" w:color="auto"/>
              <w:bottom w:val="single" w:sz="6" w:space="0" w:color="auto"/>
            </w:tcBorders>
            <w:shd w:val="clear" w:color="auto" w:fill="99CCFF"/>
          </w:tcPr>
          <w:p w14:paraId="18D5E09E" w14:textId="77777777" w:rsidR="007C1933" w:rsidRPr="005914A2" w:rsidRDefault="007C1933" w:rsidP="007C1933">
            <w:pPr>
              <w:pStyle w:val="Heading5"/>
              <w:rPr>
                <w:rFonts w:cs="Arial"/>
                <w:bCs/>
                <w:color w:val="auto"/>
                <w:szCs w:val="24"/>
              </w:rPr>
            </w:pPr>
            <w:r w:rsidRPr="005914A2">
              <w:rPr>
                <w:rFonts w:cs="Arial"/>
                <w:bCs/>
                <w:color w:val="auto"/>
                <w:szCs w:val="24"/>
              </w:rPr>
              <w:t>Service Details Section</w:t>
            </w:r>
          </w:p>
        </w:tc>
      </w:tr>
      <w:tr w:rsidR="007C1933" w:rsidRPr="005914A2" w14:paraId="0D0E4C44" w14:textId="77777777" w:rsidTr="007C1933">
        <w:trPr>
          <w:trHeight w:val="390"/>
        </w:trPr>
        <w:tc>
          <w:tcPr>
            <w:tcW w:w="2160" w:type="dxa"/>
            <w:tcBorders>
              <w:top w:val="single" w:sz="6" w:space="0" w:color="auto"/>
              <w:bottom w:val="single" w:sz="6" w:space="0" w:color="auto"/>
            </w:tcBorders>
            <w:shd w:val="clear" w:color="auto" w:fill="CC99FF"/>
          </w:tcPr>
          <w:p w14:paraId="6719DEB4" w14:textId="77777777" w:rsidR="007C1933" w:rsidRPr="005914A2" w:rsidRDefault="007C1933" w:rsidP="007C1933">
            <w:pPr>
              <w:pStyle w:val="FORMDATA"/>
              <w:rPr>
                <w:b/>
                <w:color w:val="auto"/>
              </w:rPr>
            </w:pPr>
            <w:r w:rsidRPr="005914A2">
              <w:rPr>
                <w:b/>
                <w:color w:val="auto"/>
              </w:rPr>
              <w:t>LNUM</w:t>
            </w:r>
          </w:p>
        </w:tc>
        <w:tc>
          <w:tcPr>
            <w:tcW w:w="4500" w:type="dxa"/>
            <w:tcBorders>
              <w:top w:val="single" w:sz="6" w:space="0" w:color="auto"/>
              <w:bottom w:val="single" w:sz="6" w:space="0" w:color="auto"/>
            </w:tcBorders>
            <w:shd w:val="clear" w:color="auto" w:fill="CC99FF"/>
          </w:tcPr>
          <w:p w14:paraId="66819806" w14:textId="77777777" w:rsidR="007C1933" w:rsidRPr="005914A2" w:rsidRDefault="007C1933" w:rsidP="007C1933">
            <w:pPr>
              <w:pStyle w:val="FORMDATA"/>
              <w:rPr>
                <w:b/>
                <w:color w:val="auto"/>
              </w:rPr>
            </w:pPr>
            <w:r w:rsidRPr="005914A2">
              <w:rPr>
                <w:b/>
                <w:color w:val="auto"/>
              </w:rPr>
              <w:t>Line Number</w:t>
            </w:r>
          </w:p>
        </w:tc>
        <w:tc>
          <w:tcPr>
            <w:tcW w:w="2430" w:type="dxa"/>
            <w:tcBorders>
              <w:top w:val="single" w:sz="6" w:space="0" w:color="auto"/>
              <w:bottom w:val="single" w:sz="6" w:space="0" w:color="auto"/>
            </w:tcBorders>
            <w:shd w:val="clear" w:color="auto" w:fill="CC99FF"/>
          </w:tcPr>
          <w:p w14:paraId="14B208F5" w14:textId="77777777" w:rsidR="007C1933" w:rsidRPr="005914A2" w:rsidRDefault="007C1933" w:rsidP="007C1933">
            <w:pPr>
              <w:pStyle w:val="FORMDATA"/>
              <w:rPr>
                <w:b/>
                <w:color w:val="auto"/>
              </w:rPr>
            </w:pPr>
            <w:r w:rsidRPr="005914A2">
              <w:rPr>
                <w:b/>
                <w:color w:val="auto"/>
              </w:rPr>
              <w:t>00001</w:t>
            </w:r>
          </w:p>
        </w:tc>
      </w:tr>
      <w:tr w:rsidR="007C1933" w:rsidRPr="005914A2" w14:paraId="7AF50E3A" w14:textId="77777777" w:rsidTr="007C1933">
        <w:trPr>
          <w:trHeight w:val="255"/>
        </w:trPr>
        <w:tc>
          <w:tcPr>
            <w:tcW w:w="2160" w:type="dxa"/>
            <w:tcBorders>
              <w:top w:val="single" w:sz="6" w:space="0" w:color="auto"/>
              <w:bottom w:val="single" w:sz="6" w:space="0" w:color="auto"/>
            </w:tcBorders>
            <w:shd w:val="clear" w:color="auto" w:fill="CC99FF"/>
          </w:tcPr>
          <w:p w14:paraId="78907516" w14:textId="77777777" w:rsidR="007C1933" w:rsidRPr="005914A2" w:rsidRDefault="007C1933" w:rsidP="007C1933">
            <w:pPr>
              <w:pStyle w:val="FORMDATA"/>
              <w:rPr>
                <w:b/>
                <w:color w:val="auto"/>
              </w:rPr>
            </w:pPr>
            <w:r w:rsidRPr="005914A2">
              <w:rPr>
                <w:b/>
                <w:color w:val="auto"/>
              </w:rPr>
              <w:t>LNA</w:t>
            </w:r>
          </w:p>
        </w:tc>
        <w:tc>
          <w:tcPr>
            <w:tcW w:w="4500" w:type="dxa"/>
            <w:tcBorders>
              <w:top w:val="single" w:sz="6" w:space="0" w:color="auto"/>
              <w:bottom w:val="single" w:sz="6" w:space="0" w:color="auto"/>
            </w:tcBorders>
            <w:shd w:val="clear" w:color="auto" w:fill="CC99FF"/>
          </w:tcPr>
          <w:p w14:paraId="58E8C986" w14:textId="77777777" w:rsidR="007C1933" w:rsidRPr="005914A2" w:rsidRDefault="007C1933" w:rsidP="007C1933">
            <w:pPr>
              <w:pStyle w:val="FORMDATA"/>
              <w:rPr>
                <w:b/>
                <w:color w:val="auto"/>
              </w:rPr>
            </w:pPr>
            <w:r w:rsidRPr="005914A2">
              <w:rPr>
                <w:b/>
                <w:color w:val="auto"/>
              </w:rPr>
              <w:t>Line Activity</w:t>
            </w:r>
          </w:p>
        </w:tc>
        <w:tc>
          <w:tcPr>
            <w:tcW w:w="2430" w:type="dxa"/>
            <w:tcBorders>
              <w:top w:val="single" w:sz="6" w:space="0" w:color="auto"/>
              <w:bottom w:val="single" w:sz="6" w:space="0" w:color="auto"/>
            </w:tcBorders>
            <w:shd w:val="clear" w:color="auto" w:fill="CC99FF"/>
          </w:tcPr>
          <w:p w14:paraId="7587EF52" w14:textId="77777777" w:rsidR="007C1933" w:rsidRPr="005914A2" w:rsidRDefault="007C1933" w:rsidP="007C1933">
            <w:pPr>
              <w:pStyle w:val="FORMDATA"/>
              <w:rPr>
                <w:b/>
                <w:color w:val="auto"/>
              </w:rPr>
            </w:pPr>
            <w:r w:rsidRPr="005914A2">
              <w:rPr>
                <w:b/>
                <w:color w:val="auto"/>
              </w:rPr>
              <w:t>N</w:t>
            </w:r>
          </w:p>
        </w:tc>
      </w:tr>
      <w:tr w:rsidR="007C1933" w:rsidRPr="005914A2" w14:paraId="6AF47AAB" w14:textId="77777777" w:rsidTr="007C1933">
        <w:trPr>
          <w:trHeight w:val="255"/>
        </w:trPr>
        <w:tc>
          <w:tcPr>
            <w:tcW w:w="2160" w:type="dxa"/>
            <w:tcBorders>
              <w:top w:val="single" w:sz="6" w:space="0" w:color="auto"/>
              <w:bottom w:val="single" w:sz="6" w:space="0" w:color="auto"/>
            </w:tcBorders>
          </w:tcPr>
          <w:p w14:paraId="262FC793" w14:textId="77777777" w:rsidR="007C1933" w:rsidRPr="005914A2" w:rsidRDefault="007C1933" w:rsidP="007C1933">
            <w:pPr>
              <w:pStyle w:val="FORMDATA"/>
              <w:rPr>
                <w:b/>
                <w:color w:val="auto"/>
              </w:rPr>
            </w:pPr>
            <w:r w:rsidRPr="005914A2">
              <w:rPr>
                <w:b/>
                <w:color w:val="auto"/>
              </w:rPr>
              <w:t>LNECLSSVC</w:t>
            </w:r>
          </w:p>
        </w:tc>
        <w:tc>
          <w:tcPr>
            <w:tcW w:w="4500" w:type="dxa"/>
            <w:tcBorders>
              <w:top w:val="single" w:sz="6" w:space="0" w:color="auto"/>
              <w:bottom w:val="single" w:sz="6" w:space="0" w:color="auto"/>
            </w:tcBorders>
          </w:tcPr>
          <w:p w14:paraId="120819AA" w14:textId="77777777" w:rsidR="007C1933" w:rsidRPr="005914A2" w:rsidRDefault="007C1933" w:rsidP="007C1933">
            <w:pPr>
              <w:pStyle w:val="FORMDATA"/>
              <w:rPr>
                <w:b/>
                <w:color w:val="auto"/>
              </w:rPr>
            </w:pPr>
            <w:r w:rsidRPr="005914A2">
              <w:rPr>
                <w:b/>
                <w:color w:val="auto"/>
              </w:rPr>
              <w:t>Line Class of Service</w:t>
            </w:r>
          </w:p>
        </w:tc>
        <w:tc>
          <w:tcPr>
            <w:tcW w:w="2430" w:type="dxa"/>
            <w:tcBorders>
              <w:top w:val="single" w:sz="6" w:space="0" w:color="auto"/>
              <w:bottom w:val="single" w:sz="6" w:space="0" w:color="auto"/>
            </w:tcBorders>
          </w:tcPr>
          <w:p w14:paraId="5BCD3844" w14:textId="77777777" w:rsidR="007C1933" w:rsidRPr="005914A2" w:rsidRDefault="007C1933" w:rsidP="007C1933">
            <w:pPr>
              <w:pStyle w:val="FORMDATA"/>
              <w:rPr>
                <w:b/>
                <w:color w:val="auto"/>
              </w:rPr>
            </w:pPr>
            <w:r w:rsidRPr="005914A2">
              <w:rPr>
                <w:b/>
                <w:color w:val="auto"/>
              </w:rPr>
              <w:t>UEPRC</w:t>
            </w:r>
          </w:p>
        </w:tc>
      </w:tr>
      <w:tr w:rsidR="007C1933" w:rsidRPr="005914A2" w14:paraId="3AAD93FF" w14:textId="77777777" w:rsidTr="007C1933">
        <w:trPr>
          <w:trHeight w:val="255"/>
        </w:trPr>
        <w:tc>
          <w:tcPr>
            <w:tcW w:w="2160" w:type="dxa"/>
            <w:tcBorders>
              <w:top w:val="single" w:sz="6" w:space="0" w:color="auto"/>
              <w:bottom w:val="single" w:sz="6" w:space="0" w:color="auto"/>
            </w:tcBorders>
            <w:shd w:val="clear" w:color="auto" w:fill="CC99FF"/>
          </w:tcPr>
          <w:p w14:paraId="4012D686" w14:textId="77777777" w:rsidR="007C1933" w:rsidRPr="005914A2" w:rsidRDefault="007C1933" w:rsidP="007C1933">
            <w:pPr>
              <w:pStyle w:val="FORMDATA"/>
              <w:rPr>
                <w:b/>
                <w:color w:val="auto"/>
              </w:rPr>
            </w:pPr>
            <w:r w:rsidRPr="005914A2">
              <w:rPr>
                <w:b/>
                <w:color w:val="auto"/>
              </w:rPr>
              <w:t>TNS</w:t>
            </w:r>
          </w:p>
        </w:tc>
        <w:tc>
          <w:tcPr>
            <w:tcW w:w="4500" w:type="dxa"/>
            <w:tcBorders>
              <w:top w:val="single" w:sz="6" w:space="0" w:color="auto"/>
              <w:bottom w:val="single" w:sz="6" w:space="0" w:color="auto"/>
            </w:tcBorders>
            <w:shd w:val="clear" w:color="auto" w:fill="CC99FF"/>
          </w:tcPr>
          <w:p w14:paraId="2DBCBBCE" w14:textId="77777777" w:rsidR="007C1933" w:rsidRPr="005914A2" w:rsidRDefault="007C1933" w:rsidP="007C1933">
            <w:pPr>
              <w:pStyle w:val="FORMDATA"/>
              <w:rPr>
                <w:b/>
                <w:color w:val="auto"/>
              </w:rPr>
            </w:pPr>
            <w:r w:rsidRPr="005914A2">
              <w:rPr>
                <w:b/>
                <w:color w:val="auto"/>
              </w:rPr>
              <w:t>Telephone Numbers</w:t>
            </w:r>
          </w:p>
        </w:tc>
        <w:tc>
          <w:tcPr>
            <w:tcW w:w="2430" w:type="dxa"/>
            <w:tcBorders>
              <w:top w:val="single" w:sz="6" w:space="0" w:color="auto"/>
              <w:bottom w:val="single" w:sz="6" w:space="0" w:color="auto"/>
            </w:tcBorders>
            <w:shd w:val="clear" w:color="auto" w:fill="CC99FF"/>
          </w:tcPr>
          <w:p w14:paraId="3C7DA19B" w14:textId="77777777" w:rsidR="007C1933" w:rsidRPr="005914A2" w:rsidRDefault="007C1933" w:rsidP="007C1933">
            <w:pPr>
              <w:pStyle w:val="FORMDATA"/>
              <w:rPr>
                <w:b/>
                <w:color w:val="auto"/>
              </w:rPr>
            </w:pPr>
            <w:r w:rsidRPr="005914A2">
              <w:rPr>
                <w:b/>
                <w:color w:val="auto"/>
              </w:rPr>
              <w:t>5022680965</w:t>
            </w:r>
          </w:p>
        </w:tc>
      </w:tr>
      <w:tr w:rsidR="007C1933" w:rsidRPr="005914A2" w14:paraId="210E10E5" w14:textId="77777777" w:rsidTr="007C1933">
        <w:trPr>
          <w:trHeight w:val="255"/>
        </w:trPr>
        <w:tc>
          <w:tcPr>
            <w:tcW w:w="2160" w:type="dxa"/>
            <w:tcBorders>
              <w:top w:val="single" w:sz="6" w:space="0" w:color="auto"/>
            </w:tcBorders>
          </w:tcPr>
          <w:p w14:paraId="30136B90" w14:textId="77777777" w:rsidR="007C1933" w:rsidRPr="005914A2" w:rsidRDefault="007C1933" w:rsidP="007C1933">
            <w:pPr>
              <w:pStyle w:val="FORMDATA"/>
              <w:rPr>
                <w:b/>
                <w:color w:val="auto"/>
              </w:rPr>
            </w:pPr>
            <w:r w:rsidRPr="005914A2">
              <w:rPr>
                <w:b/>
                <w:color w:val="auto"/>
              </w:rPr>
              <w:t xml:space="preserve">PIC </w:t>
            </w:r>
          </w:p>
        </w:tc>
        <w:tc>
          <w:tcPr>
            <w:tcW w:w="4500" w:type="dxa"/>
            <w:tcBorders>
              <w:top w:val="single" w:sz="6" w:space="0" w:color="auto"/>
            </w:tcBorders>
          </w:tcPr>
          <w:p w14:paraId="7412498D" w14:textId="77777777" w:rsidR="007C1933" w:rsidRPr="005914A2" w:rsidRDefault="007C1933" w:rsidP="007C1933">
            <w:pPr>
              <w:pStyle w:val="FORMDATA"/>
              <w:rPr>
                <w:b/>
                <w:color w:val="auto"/>
              </w:rPr>
            </w:pPr>
            <w:r w:rsidRPr="005914A2">
              <w:rPr>
                <w:b/>
                <w:color w:val="auto"/>
              </w:rPr>
              <w:t>Inter-LATA Pre-subscription Indicator Code</w:t>
            </w:r>
          </w:p>
        </w:tc>
        <w:tc>
          <w:tcPr>
            <w:tcW w:w="2430" w:type="dxa"/>
            <w:tcBorders>
              <w:top w:val="single" w:sz="6" w:space="0" w:color="auto"/>
            </w:tcBorders>
          </w:tcPr>
          <w:p w14:paraId="7C9CA90B" w14:textId="77777777" w:rsidR="007C1933" w:rsidRPr="005914A2" w:rsidRDefault="007C1933" w:rsidP="007C1933">
            <w:pPr>
              <w:pStyle w:val="FORMDATA"/>
              <w:rPr>
                <w:b/>
                <w:color w:val="auto"/>
              </w:rPr>
            </w:pPr>
            <w:r w:rsidRPr="005914A2">
              <w:rPr>
                <w:b/>
                <w:color w:val="auto"/>
              </w:rPr>
              <w:t>NONE</w:t>
            </w:r>
          </w:p>
        </w:tc>
      </w:tr>
      <w:tr w:rsidR="007C1933" w:rsidRPr="005914A2" w14:paraId="06393896" w14:textId="77777777" w:rsidTr="007C1933">
        <w:trPr>
          <w:trHeight w:val="255"/>
        </w:trPr>
        <w:tc>
          <w:tcPr>
            <w:tcW w:w="2160" w:type="dxa"/>
            <w:tcBorders>
              <w:bottom w:val="single" w:sz="6" w:space="0" w:color="auto"/>
            </w:tcBorders>
          </w:tcPr>
          <w:p w14:paraId="33AAEB72" w14:textId="77777777" w:rsidR="007C1933" w:rsidRPr="005914A2" w:rsidRDefault="007C1933" w:rsidP="007C1933">
            <w:pPr>
              <w:pStyle w:val="FORMDATA"/>
              <w:rPr>
                <w:b/>
                <w:color w:val="auto"/>
              </w:rPr>
            </w:pPr>
            <w:r w:rsidRPr="005914A2">
              <w:rPr>
                <w:b/>
                <w:color w:val="auto"/>
              </w:rPr>
              <w:t>LPIC</w:t>
            </w:r>
          </w:p>
        </w:tc>
        <w:tc>
          <w:tcPr>
            <w:tcW w:w="4500" w:type="dxa"/>
            <w:tcBorders>
              <w:bottom w:val="single" w:sz="6" w:space="0" w:color="auto"/>
            </w:tcBorders>
          </w:tcPr>
          <w:p w14:paraId="3F174E7A" w14:textId="77777777" w:rsidR="007C1933" w:rsidRPr="005914A2" w:rsidRDefault="007C1933" w:rsidP="007C1933">
            <w:pPr>
              <w:pStyle w:val="FORMDATA"/>
              <w:rPr>
                <w:b/>
                <w:color w:val="auto"/>
              </w:rPr>
            </w:pPr>
            <w:r w:rsidRPr="005914A2">
              <w:rPr>
                <w:b/>
                <w:color w:val="auto"/>
              </w:rPr>
              <w:t>Intra-LATA Pre-subscription Indicator Code</w:t>
            </w:r>
          </w:p>
        </w:tc>
        <w:tc>
          <w:tcPr>
            <w:tcW w:w="2430" w:type="dxa"/>
            <w:tcBorders>
              <w:bottom w:val="single" w:sz="6" w:space="0" w:color="auto"/>
            </w:tcBorders>
          </w:tcPr>
          <w:p w14:paraId="7C2A84E5" w14:textId="77777777" w:rsidR="007C1933" w:rsidRPr="005914A2" w:rsidRDefault="007C1933" w:rsidP="007C1933">
            <w:pPr>
              <w:pStyle w:val="FORMDATA"/>
              <w:rPr>
                <w:b/>
                <w:color w:val="auto"/>
              </w:rPr>
            </w:pPr>
            <w:r w:rsidRPr="005914A2">
              <w:rPr>
                <w:b/>
                <w:color w:val="auto"/>
              </w:rPr>
              <w:t>NONE</w:t>
            </w:r>
          </w:p>
        </w:tc>
      </w:tr>
      <w:tr w:rsidR="007C1933" w:rsidRPr="005914A2" w14:paraId="29B1BD0F" w14:textId="77777777" w:rsidTr="007C1933">
        <w:trPr>
          <w:trHeight w:val="255"/>
        </w:trPr>
        <w:tc>
          <w:tcPr>
            <w:tcW w:w="2160" w:type="dxa"/>
            <w:tcBorders>
              <w:top w:val="single" w:sz="6" w:space="0" w:color="auto"/>
              <w:bottom w:val="single" w:sz="6" w:space="0" w:color="auto"/>
            </w:tcBorders>
            <w:shd w:val="clear" w:color="auto" w:fill="CC99FF"/>
          </w:tcPr>
          <w:p w14:paraId="5C3C7B7A"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1759DEE0"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6DC7EBE6" w14:textId="77777777" w:rsidR="007C1933" w:rsidRPr="005914A2" w:rsidRDefault="007C1933" w:rsidP="007C1933">
            <w:pPr>
              <w:pStyle w:val="FORMDATA"/>
              <w:rPr>
                <w:b/>
                <w:color w:val="auto"/>
              </w:rPr>
            </w:pPr>
            <w:r w:rsidRPr="005914A2">
              <w:rPr>
                <w:b/>
                <w:color w:val="auto"/>
              </w:rPr>
              <w:t>N</w:t>
            </w:r>
          </w:p>
        </w:tc>
      </w:tr>
      <w:tr w:rsidR="007C1933" w:rsidRPr="005914A2" w14:paraId="3FAC2184" w14:textId="77777777" w:rsidTr="007C1933">
        <w:trPr>
          <w:trHeight w:val="255"/>
        </w:trPr>
        <w:tc>
          <w:tcPr>
            <w:tcW w:w="2160" w:type="dxa"/>
            <w:tcBorders>
              <w:top w:val="single" w:sz="6" w:space="0" w:color="auto"/>
              <w:bottom w:val="single" w:sz="6" w:space="0" w:color="auto"/>
            </w:tcBorders>
          </w:tcPr>
          <w:p w14:paraId="22AEAE82"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tcPr>
          <w:p w14:paraId="226984B3"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tcPr>
          <w:p w14:paraId="451487D7" w14:textId="77777777" w:rsidR="007C1933" w:rsidRPr="005914A2" w:rsidRDefault="007C1933" w:rsidP="007C1933">
            <w:pPr>
              <w:pStyle w:val="FORMDATA"/>
              <w:rPr>
                <w:b/>
                <w:color w:val="auto"/>
              </w:rPr>
            </w:pPr>
            <w:r w:rsidRPr="005914A2">
              <w:rPr>
                <w:b/>
                <w:color w:val="auto"/>
              </w:rPr>
              <w:t>UEPRC</w:t>
            </w:r>
          </w:p>
        </w:tc>
      </w:tr>
      <w:tr w:rsidR="007C1933" w:rsidRPr="005914A2" w14:paraId="37109FDA" w14:textId="77777777" w:rsidTr="007C1933">
        <w:trPr>
          <w:trHeight w:val="255"/>
        </w:trPr>
        <w:tc>
          <w:tcPr>
            <w:tcW w:w="2160" w:type="dxa"/>
            <w:tcBorders>
              <w:top w:val="single" w:sz="6" w:space="0" w:color="auto"/>
              <w:bottom w:val="single" w:sz="6" w:space="0" w:color="auto"/>
            </w:tcBorders>
          </w:tcPr>
          <w:p w14:paraId="498E99B2" w14:textId="77777777" w:rsidR="007C1933" w:rsidRPr="005914A2" w:rsidRDefault="007C1933" w:rsidP="007C1933">
            <w:pPr>
              <w:pStyle w:val="FORMDATA"/>
              <w:rPr>
                <w:b/>
                <w:color w:val="auto"/>
              </w:rPr>
            </w:pPr>
            <w:r w:rsidRPr="005914A2">
              <w:rPr>
                <w:b/>
                <w:color w:val="auto"/>
              </w:rPr>
              <w:t>FEATURE DETAIL</w:t>
            </w:r>
          </w:p>
        </w:tc>
        <w:tc>
          <w:tcPr>
            <w:tcW w:w="4500" w:type="dxa"/>
            <w:tcBorders>
              <w:top w:val="single" w:sz="6" w:space="0" w:color="auto"/>
              <w:bottom w:val="single" w:sz="6" w:space="0" w:color="auto"/>
            </w:tcBorders>
          </w:tcPr>
          <w:p w14:paraId="7EAB2C35" w14:textId="77777777" w:rsidR="007C1933" w:rsidRPr="005914A2" w:rsidRDefault="007C1933" w:rsidP="007C1933">
            <w:pPr>
              <w:pStyle w:val="FORMDATA"/>
              <w:rPr>
                <w:b/>
                <w:color w:val="auto"/>
              </w:rPr>
            </w:pPr>
            <w:r w:rsidRPr="005914A2">
              <w:rPr>
                <w:b/>
                <w:color w:val="auto"/>
              </w:rPr>
              <w:t>Feature Detail</w:t>
            </w:r>
          </w:p>
        </w:tc>
        <w:tc>
          <w:tcPr>
            <w:tcW w:w="2430" w:type="dxa"/>
            <w:tcBorders>
              <w:top w:val="single" w:sz="6" w:space="0" w:color="auto"/>
              <w:bottom w:val="single" w:sz="6" w:space="0" w:color="auto"/>
            </w:tcBorders>
          </w:tcPr>
          <w:p w14:paraId="07CBF8B3" w14:textId="77777777" w:rsidR="007C1933" w:rsidRPr="005914A2" w:rsidRDefault="007C1933" w:rsidP="007C1933">
            <w:pPr>
              <w:pStyle w:val="FORMDATA"/>
              <w:rPr>
                <w:b/>
                <w:color w:val="auto"/>
              </w:rPr>
            </w:pPr>
            <w:r w:rsidRPr="005914A2">
              <w:rPr>
                <w:b/>
                <w:color w:val="auto"/>
              </w:rPr>
              <w:t>/ADL</w:t>
            </w:r>
          </w:p>
        </w:tc>
      </w:tr>
      <w:tr w:rsidR="007C1933" w:rsidRPr="005914A2" w14:paraId="649AC1A7" w14:textId="77777777" w:rsidTr="007C1933">
        <w:trPr>
          <w:trHeight w:val="255"/>
        </w:trPr>
        <w:tc>
          <w:tcPr>
            <w:tcW w:w="2160" w:type="dxa"/>
            <w:tcBorders>
              <w:top w:val="single" w:sz="6" w:space="0" w:color="auto"/>
              <w:bottom w:val="single" w:sz="6" w:space="0" w:color="auto"/>
            </w:tcBorders>
            <w:shd w:val="clear" w:color="auto" w:fill="CC99FF"/>
          </w:tcPr>
          <w:p w14:paraId="13D14A36"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5F18AF30"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5105BFC5" w14:textId="77777777" w:rsidR="007C1933" w:rsidRPr="005914A2" w:rsidRDefault="007C1933" w:rsidP="007C1933">
            <w:pPr>
              <w:pStyle w:val="FORMDATA"/>
              <w:rPr>
                <w:b/>
                <w:color w:val="auto"/>
              </w:rPr>
            </w:pPr>
            <w:r w:rsidRPr="005914A2">
              <w:rPr>
                <w:b/>
                <w:color w:val="auto"/>
              </w:rPr>
              <w:t>N</w:t>
            </w:r>
          </w:p>
        </w:tc>
      </w:tr>
      <w:tr w:rsidR="007C1933" w:rsidRPr="005914A2" w14:paraId="059C73EB" w14:textId="77777777" w:rsidTr="007C1933">
        <w:trPr>
          <w:trHeight w:val="255"/>
        </w:trPr>
        <w:tc>
          <w:tcPr>
            <w:tcW w:w="2160" w:type="dxa"/>
            <w:tcBorders>
              <w:top w:val="single" w:sz="6" w:space="0" w:color="auto"/>
              <w:bottom w:val="single" w:sz="6" w:space="0" w:color="auto"/>
            </w:tcBorders>
          </w:tcPr>
          <w:p w14:paraId="200422C0"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tcPr>
          <w:p w14:paraId="59B5D59F"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tcPr>
          <w:p w14:paraId="2FD1259B" w14:textId="77777777" w:rsidR="007C1933" w:rsidRPr="005914A2" w:rsidRDefault="007C1933" w:rsidP="007C1933">
            <w:pPr>
              <w:pStyle w:val="FORMDATA"/>
              <w:rPr>
                <w:b/>
                <w:color w:val="auto"/>
              </w:rPr>
            </w:pPr>
            <w:r w:rsidRPr="005914A2">
              <w:rPr>
                <w:b/>
                <w:color w:val="auto"/>
              </w:rPr>
              <w:t>NXMCR</w:t>
            </w:r>
          </w:p>
        </w:tc>
      </w:tr>
      <w:tr w:rsidR="007C1933" w:rsidRPr="005914A2" w14:paraId="01EDCDDB" w14:textId="77777777" w:rsidTr="007C1933">
        <w:trPr>
          <w:trHeight w:val="255"/>
        </w:trPr>
        <w:tc>
          <w:tcPr>
            <w:tcW w:w="2160" w:type="dxa"/>
            <w:tcBorders>
              <w:top w:val="single" w:sz="6" w:space="0" w:color="auto"/>
              <w:bottom w:val="single" w:sz="6" w:space="0" w:color="auto"/>
            </w:tcBorders>
            <w:shd w:val="clear" w:color="auto" w:fill="CC99FF"/>
          </w:tcPr>
          <w:p w14:paraId="5E17B238"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4E1D02DB"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4A0376B5" w14:textId="77777777" w:rsidR="007C1933" w:rsidRPr="005914A2" w:rsidRDefault="007C1933" w:rsidP="007C1933">
            <w:pPr>
              <w:pStyle w:val="FORMDATA"/>
              <w:rPr>
                <w:b/>
                <w:color w:val="auto"/>
              </w:rPr>
            </w:pPr>
            <w:r w:rsidRPr="005914A2">
              <w:rPr>
                <w:b/>
                <w:color w:val="auto"/>
              </w:rPr>
              <w:t>N</w:t>
            </w:r>
          </w:p>
        </w:tc>
      </w:tr>
      <w:tr w:rsidR="007C1933" w:rsidRPr="005914A2" w14:paraId="0A04941F" w14:textId="77777777" w:rsidTr="007C1933">
        <w:trPr>
          <w:trHeight w:val="255"/>
        </w:trPr>
        <w:tc>
          <w:tcPr>
            <w:tcW w:w="2160" w:type="dxa"/>
            <w:tcBorders>
              <w:top w:val="single" w:sz="6" w:space="0" w:color="auto"/>
              <w:bottom w:val="single" w:sz="6" w:space="0" w:color="auto"/>
            </w:tcBorders>
            <w:shd w:val="clear" w:color="auto" w:fill="CC99FF"/>
          </w:tcPr>
          <w:p w14:paraId="1AFF04B5"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shd w:val="clear" w:color="auto" w:fill="CC99FF"/>
          </w:tcPr>
          <w:p w14:paraId="4464456F"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shd w:val="clear" w:color="auto" w:fill="CC99FF"/>
          </w:tcPr>
          <w:p w14:paraId="55C88E36" w14:textId="77777777" w:rsidR="007C1933" w:rsidRPr="005914A2" w:rsidRDefault="007C1933" w:rsidP="008C51B0">
            <w:pPr>
              <w:pStyle w:val="FORMDATA"/>
              <w:rPr>
                <w:b/>
                <w:color w:val="auto"/>
              </w:rPr>
            </w:pPr>
            <w:r w:rsidRPr="005914A2">
              <w:rPr>
                <w:b/>
                <w:color w:val="auto"/>
              </w:rPr>
              <w:t>ES</w:t>
            </w:r>
            <w:r w:rsidR="008C51B0">
              <w:rPr>
                <w:b/>
                <w:color w:val="auto"/>
              </w:rPr>
              <w:t>F</w:t>
            </w:r>
          </w:p>
        </w:tc>
      </w:tr>
      <w:tr w:rsidR="007C1933" w:rsidRPr="005914A2" w14:paraId="21DAE552" w14:textId="77777777" w:rsidTr="007C1933">
        <w:trPr>
          <w:trHeight w:val="255"/>
        </w:trPr>
        <w:tc>
          <w:tcPr>
            <w:tcW w:w="2160" w:type="dxa"/>
            <w:tcBorders>
              <w:top w:val="single" w:sz="6" w:space="0" w:color="auto"/>
              <w:bottom w:val="single" w:sz="6" w:space="0" w:color="auto"/>
            </w:tcBorders>
            <w:shd w:val="clear" w:color="auto" w:fill="CC99FF"/>
          </w:tcPr>
          <w:p w14:paraId="6CB32F51"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312B3043"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60E73B4D" w14:textId="77777777" w:rsidR="007C1933" w:rsidRPr="005914A2" w:rsidRDefault="007C1933" w:rsidP="007C1933">
            <w:pPr>
              <w:pStyle w:val="FORMDATA"/>
              <w:rPr>
                <w:b/>
                <w:color w:val="auto"/>
              </w:rPr>
            </w:pPr>
            <w:r w:rsidRPr="005914A2">
              <w:rPr>
                <w:b/>
                <w:color w:val="auto"/>
              </w:rPr>
              <w:t>N</w:t>
            </w:r>
          </w:p>
        </w:tc>
      </w:tr>
      <w:tr w:rsidR="007C1933" w:rsidRPr="005914A2" w14:paraId="75FBE6A6" w14:textId="77777777" w:rsidTr="007C1933">
        <w:trPr>
          <w:trHeight w:val="255"/>
        </w:trPr>
        <w:tc>
          <w:tcPr>
            <w:tcW w:w="2160" w:type="dxa"/>
            <w:tcBorders>
              <w:top w:val="single" w:sz="6" w:space="0" w:color="auto"/>
            </w:tcBorders>
          </w:tcPr>
          <w:p w14:paraId="659C474A"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tcBorders>
          </w:tcPr>
          <w:p w14:paraId="3767CD2E"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tcBorders>
          </w:tcPr>
          <w:p w14:paraId="24373BBF" w14:textId="77777777" w:rsidR="007C1933" w:rsidRPr="005914A2" w:rsidRDefault="007C1933" w:rsidP="007C1933">
            <w:pPr>
              <w:pStyle w:val="FORMDATA"/>
              <w:rPr>
                <w:b/>
                <w:color w:val="auto"/>
              </w:rPr>
            </w:pPr>
            <w:r w:rsidRPr="005914A2">
              <w:rPr>
                <w:b/>
                <w:color w:val="auto"/>
              </w:rPr>
              <w:t>CREX4</w:t>
            </w:r>
          </w:p>
        </w:tc>
      </w:tr>
      <w:tr w:rsidR="007C1933" w:rsidRPr="005914A2" w14:paraId="44C0FB31" w14:textId="77777777" w:rsidTr="007C1933">
        <w:trPr>
          <w:trHeight w:val="255"/>
        </w:trPr>
        <w:tc>
          <w:tcPr>
            <w:tcW w:w="2160" w:type="dxa"/>
          </w:tcPr>
          <w:p w14:paraId="5BCC6D75" w14:textId="77777777" w:rsidR="007C1933" w:rsidRPr="005914A2" w:rsidRDefault="007C1933" w:rsidP="007C1933">
            <w:pPr>
              <w:pStyle w:val="FORMDATA"/>
              <w:rPr>
                <w:b/>
                <w:color w:val="auto"/>
              </w:rPr>
            </w:pPr>
            <w:r w:rsidRPr="005914A2">
              <w:rPr>
                <w:b/>
                <w:color w:val="auto"/>
              </w:rPr>
              <w:t>BLOCK ACTIVITY</w:t>
            </w:r>
          </w:p>
        </w:tc>
        <w:tc>
          <w:tcPr>
            <w:tcW w:w="4500" w:type="dxa"/>
          </w:tcPr>
          <w:p w14:paraId="4C9004C9" w14:textId="77777777" w:rsidR="007C1933" w:rsidRPr="005914A2" w:rsidRDefault="007C1933" w:rsidP="007C1933">
            <w:pPr>
              <w:pStyle w:val="FORMDATA"/>
              <w:rPr>
                <w:b/>
                <w:color w:val="auto"/>
              </w:rPr>
            </w:pPr>
            <w:r w:rsidRPr="005914A2">
              <w:rPr>
                <w:b/>
                <w:color w:val="auto"/>
              </w:rPr>
              <w:t>Block Activity</w:t>
            </w:r>
          </w:p>
        </w:tc>
        <w:tc>
          <w:tcPr>
            <w:tcW w:w="2430" w:type="dxa"/>
          </w:tcPr>
          <w:p w14:paraId="4C146058" w14:textId="77777777" w:rsidR="007C1933" w:rsidRPr="005914A2" w:rsidRDefault="007C1933" w:rsidP="007C1933">
            <w:pPr>
              <w:pStyle w:val="FORMDATA"/>
              <w:rPr>
                <w:b/>
                <w:color w:val="auto"/>
              </w:rPr>
            </w:pPr>
            <w:r w:rsidRPr="005914A2">
              <w:rPr>
                <w:b/>
                <w:color w:val="auto"/>
              </w:rPr>
              <w:t>A</w:t>
            </w:r>
          </w:p>
        </w:tc>
      </w:tr>
      <w:tr w:rsidR="007C1933" w:rsidRPr="005914A2" w14:paraId="6B08A74C" w14:textId="77777777" w:rsidTr="007C1933">
        <w:trPr>
          <w:trHeight w:val="255"/>
        </w:trPr>
        <w:tc>
          <w:tcPr>
            <w:tcW w:w="2160" w:type="dxa"/>
            <w:tcBorders>
              <w:bottom w:val="single" w:sz="6" w:space="0" w:color="auto"/>
            </w:tcBorders>
          </w:tcPr>
          <w:p w14:paraId="3A715DDE" w14:textId="77777777" w:rsidR="007C1933" w:rsidRPr="005914A2" w:rsidRDefault="007C1933" w:rsidP="007C1933">
            <w:pPr>
              <w:pStyle w:val="FORMDATA"/>
              <w:rPr>
                <w:b/>
                <w:color w:val="auto"/>
              </w:rPr>
            </w:pPr>
            <w:r w:rsidRPr="005914A2">
              <w:rPr>
                <w:b/>
                <w:color w:val="auto"/>
              </w:rPr>
              <w:t>BLOCK</w:t>
            </w:r>
          </w:p>
        </w:tc>
        <w:tc>
          <w:tcPr>
            <w:tcW w:w="4500" w:type="dxa"/>
            <w:tcBorders>
              <w:bottom w:val="single" w:sz="6" w:space="0" w:color="auto"/>
            </w:tcBorders>
          </w:tcPr>
          <w:p w14:paraId="2A2AEA09" w14:textId="77777777" w:rsidR="007C1933" w:rsidRPr="005914A2" w:rsidRDefault="007C1933" w:rsidP="007C1933">
            <w:pPr>
              <w:pStyle w:val="FORMDATA"/>
              <w:rPr>
                <w:b/>
                <w:color w:val="auto"/>
              </w:rPr>
            </w:pPr>
            <w:r w:rsidRPr="005914A2">
              <w:rPr>
                <w:b/>
                <w:color w:val="auto"/>
              </w:rPr>
              <w:t>Block</w:t>
            </w:r>
          </w:p>
        </w:tc>
        <w:tc>
          <w:tcPr>
            <w:tcW w:w="2430" w:type="dxa"/>
            <w:tcBorders>
              <w:bottom w:val="single" w:sz="6" w:space="0" w:color="auto"/>
            </w:tcBorders>
          </w:tcPr>
          <w:p w14:paraId="4B6133AF" w14:textId="77777777" w:rsidR="007C1933" w:rsidRPr="005914A2" w:rsidRDefault="007C1933" w:rsidP="007C1933">
            <w:pPr>
              <w:pStyle w:val="FORMDATA"/>
              <w:rPr>
                <w:b/>
                <w:color w:val="auto"/>
              </w:rPr>
            </w:pPr>
            <w:r w:rsidRPr="005914A2">
              <w:rPr>
                <w:b/>
                <w:color w:val="auto"/>
              </w:rPr>
              <w:t>A</w:t>
            </w:r>
          </w:p>
        </w:tc>
      </w:tr>
      <w:tr w:rsidR="007C1933" w:rsidRPr="005914A2" w14:paraId="3B588C7C" w14:textId="77777777" w:rsidTr="007C1933">
        <w:trPr>
          <w:trHeight w:val="255"/>
        </w:trPr>
        <w:tc>
          <w:tcPr>
            <w:tcW w:w="2160" w:type="dxa"/>
            <w:tcBorders>
              <w:bottom w:val="single" w:sz="6" w:space="0" w:color="auto"/>
            </w:tcBorders>
          </w:tcPr>
          <w:p w14:paraId="46070FF0" w14:textId="77777777" w:rsidR="007C1933" w:rsidRPr="005914A2" w:rsidRDefault="007C1933" w:rsidP="007C1933">
            <w:pPr>
              <w:pStyle w:val="FORMDATA"/>
              <w:rPr>
                <w:b/>
                <w:color w:val="auto"/>
              </w:rPr>
            </w:pPr>
            <w:r w:rsidRPr="005914A2">
              <w:rPr>
                <w:b/>
                <w:color w:val="auto"/>
              </w:rPr>
              <w:t>JR</w:t>
            </w:r>
          </w:p>
        </w:tc>
        <w:tc>
          <w:tcPr>
            <w:tcW w:w="4500" w:type="dxa"/>
            <w:tcBorders>
              <w:bottom w:val="single" w:sz="6" w:space="0" w:color="auto"/>
            </w:tcBorders>
          </w:tcPr>
          <w:p w14:paraId="17FB3172" w14:textId="77777777" w:rsidR="007C1933" w:rsidRPr="005914A2" w:rsidRDefault="007C1933" w:rsidP="007C1933">
            <w:pPr>
              <w:pStyle w:val="FORMDATA"/>
              <w:rPr>
                <w:b/>
                <w:color w:val="auto"/>
              </w:rPr>
            </w:pPr>
            <w:r w:rsidRPr="005914A2">
              <w:rPr>
                <w:b/>
                <w:color w:val="auto"/>
              </w:rPr>
              <w:t>Jack Request</w:t>
            </w:r>
          </w:p>
        </w:tc>
        <w:tc>
          <w:tcPr>
            <w:tcW w:w="2430" w:type="dxa"/>
            <w:tcBorders>
              <w:bottom w:val="single" w:sz="6" w:space="0" w:color="auto"/>
            </w:tcBorders>
          </w:tcPr>
          <w:p w14:paraId="1AA4B24A" w14:textId="77777777" w:rsidR="007C1933" w:rsidRPr="005914A2" w:rsidRDefault="007C1933" w:rsidP="007C1933">
            <w:pPr>
              <w:pStyle w:val="FORMDATA"/>
              <w:rPr>
                <w:b/>
                <w:color w:val="auto"/>
              </w:rPr>
            </w:pPr>
            <w:r w:rsidRPr="005914A2">
              <w:rPr>
                <w:b/>
                <w:color w:val="auto"/>
              </w:rPr>
              <w:t>Y</w:t>
            </w:r>
          </w:p>
        </w:tc>
      </w:tr>
      <w:tr w:rsidR="007C1933" w:rsidRPr="005914A2" w14:paraId="5A2B369F" w14:textId="77777777" w:rsidTr="007C1933">
        <w:trPr>
          <w:trHeight w:val="255"/>
        </w:trPr>
        <w:tc>
          <w:tcPr>
            <w:tcW w:w="2160" w:type="dxa"/>
            <w:tcBorders>
              <w:bottom w:val="single" w:sz="6" w:space="0" w:color="auto"/>
            </w:tcBorders>
          </w:tcPr>
          <w:p w14:paraId="4F125573" w14:textId="77777777" w:rsidR="007C1933" w:rsidRPr="005914A2" w:rsidRDefault="007C1933" w:rsidP="007C1933">
            <w:pPr>
              <w:pStyle w:val="FORMDATA"/>
              <w:rPr>
                <w:b/>
                <w:color w:val="auto"/>
              </w:rPr>
            </w:pPr>
            <w:r w:rsidRPr="005914A2">
              <w:rPr>
                <w:b/>
                <w:color w:val="auto"/>
              </w:rPr>
              <w:t>IWJK</w:t>
            </w:r>
          </w:p>
        </w:tc>
        <w:tc>
          <w:tcPr>
            <w:tcW w:w="4500" w:type="dxa"/>
            <w:tcBorders>
              <w:bottom w:val="single" w:sz="6" w:space="0" w:color="auto"/>
            </w:tcBorders>
          </w:tcPr>
          <w:p w14:paraId="0D6505E8" w14:textId="77777777" w:rsidR="007C1933" w:rsidRPr="005914A2" w:rsidRDefault="007C1933" w:rsidP="007C1933">
            <w:pPr>
              <w:pStyle w:val="FORMDATA"/>
              <w:rPr>
                <w:b/>
                <w:color w:val="auto"/>
              </w:rPr>
            </w:pPr>
            <w:r w:rsidRPr="005914A2">
              <w:rPr>
                <w:b/>
                <w:color w:val="auto"/>
              </w:rPr>
              <w:t>Inside Wire Jack</w:t>
            </w:r>
          </w:p>
        </w:tc>
        <w:tc>
          <w:tcPr>
            <w:tcW w:w="2430" w:type="dxa"/>
            <w:tcBorders>
              <w:bottom w:val="single" w:sz="6" w:space="0" w:color="auto"/>
            </w:tcBorders>
          </w:tcPr>
          <w:p w14:paraId="77A042AF" w14:textId="77777777" w:rsidR="007C1933" w:rsidRPr="005914A2" w:rsidRDefault="007C1933" w:rsidP="007C1933">
            <w:pPr>
              <w:pStyle w:val="FORMDATA"/>
              <w:rPr>
                <w:b/>
                <w:color w:val="auto"/>
              </w:rPr>
            </w:pPr>
            <w:r w:rsidRPr="005914A2">
              <w:rPr>
                <w:b/>
                <w:color w:val="auto"/>
              </w:rPr>
              <w:t>RJ11C</w:t>
            </w:r>
          </w:p>
        </w:tc>
      </w:tr>
      <w:tr w:rsidR="007C1933" w:rsidRPr="005914A2" w14:paraId="22FAED64" w14:textId="77777777" w:rsidTr="007C1933">
        <w:trPr>
          <w:trHeight w:val="255"/>
        </w:trPr>
        <w:tc>
          <w:tcPr>
            <w:tcW w:w="2160" w:type="dxa"/>
            <w:tcBorders>
              <w:bottom w:val="single" w:sz="6" w:space="0" w:color="auto"/>
            </w:tcBorders>
          </w:tcPr>
          <w:p w14:paraId="46DB6620" w14:textId="77777777" w:rsidR="007C1933" w:rsidRPr="005914A2" w:rsidRDefault="007C1933" w:rsidP="007C1933">
            <w:pPr>
              <w:pStyle w:val="FORMDATA"/>
              <w:rPr>
                <w:b/>
                <w:color w:val="auto"/>
              </w:rPr>
            </w:pPr>
            <w:r w:rsidRPr="005914A2">
              <w:rPr>
                <w:b/>
                <w:color w:val="auto"/>
              </w:rPr>
              <w:t>IWJQ</w:t>
            </w:r>
          </w:p>
        </w:tc>
        <w:tc>
          <w:tcPr>
            <w:tcW w:w="4500" w:type="dxa"/>
            <w:tcBorders>
              <w:bottom w:val="single" w:sz="6" w:space="0" w:color="auto"/>
            </w:tcBorders>
          </w:tcPr>
          <w:p w14:paraId="69E9B6D5" w14:textId="77777777" w:rsidR="007C1933" w:rsidRPr="005914A2" w:rsidRDefault="007C1933" w:rsidP="007C1933">
            <w:pPr>
              <w:pStyle w:val="FORMDATA"/>
              <w:rPr>
                <w:b/>
                <w:color w:val="auto"/>
              </w:rPr>
            </w:pPr>
            <w:r w:rsidRPr="005914A2">
              <w:rPr>
                <w:b/>
                <w:color w:val="auto"/>
              </w:rPr>
              <w:t>Inside Wire Jack Quantity</w:t>
            </w:r>
          </w:p>
        </w:tc>
        <w:tc>
          <w:tcPr>
            <w:tcW w:w="2430" w:type="dxa"/>
            <w:tcBorders>
              <w:bottom w:val="single" w:sz="6" w:space="0" w:color="auto"/>
            </w:tcBorders>
          </w:tcPr>
          <w:p w14:paraId="46180815" w14:textId="77777777" w:rsidR="007C1933" w:rsidRPr="005914A2" w:rsidRDefault="007C1933" w:rsidP="007C1933">
            <w:pPr>
              <w:pStyle w:val="FORMDATA"/>
              <w:rPr>
                <w:b/>
                <w:color w:val="auto"/>
              </w:rPr>
            </w:pPr>
            <w:r w:rsidRPr="005914A2">
              <w:rPr>
                <w:b/>
                <w:color w:val="auto"/>
              </w:rPr>
              <w:t>01</w:t>
            </w:r>
          </w:p>
        </w:tc>
      </w:tr>
      <w:tr w:rsidR="007C1933" w:rsidRPr="005914A2" w14:paraId="18EF05D2" w14:textId="77777777" w:rsidTr="007C1933">
        <w:trPr>
          <w:trHeight w:val="255"/>
        </w:trPr>
        <w:tc>
          <w:tcPr>
            <w:tcW w:w="2160" w:type="dxa"/>
            <w:tcBorders>
              <w:bottom w:val="single" w:sz="6" w:space="0" w:color="auto"/>
            </w:tcBorders>
          </w:tcPr>
          <w:p w14:paraId="0F71CE0D" w14:textId="77777777" w:rsidR="007C1933" w:rsidRPr="005914A2" w:rsidRDefault="007C1933" w:rsidP="007C1933">
            <w:pPr>
              <w:pStyle w:val="FORMDATA"/>
              <w:rPr>
                <w:b/>
                <w:color w:val="auto"/>
              </w:rPr>
            </w:pPr>
            <w:r w:rsidRPr="005914A2">
              <w:rPr>
                <w:b/>
                <w:color w:val="auto"/>
              </w:rPr>
              <w:t xml:space="preserve">FEATURE </w:t>
            </w:r>
            <w:r w:rsidRPr="005914A2">
              <w:rPr>
                <w:b/>
                <w:color w:val="auto"/>
              </w:rPr>
              <w:lastRenderedPageBreak/>
              <w:t>ACTIVITY</w:t>
            </w:r>
          </w:p>
        </w:tc>
        <w:tc>
          <w:tcPr>
            <w:tcW w:w="4500" w:type="dxa"/>
            <w:tcBorders>
              <w:bottom w:val="single" w:sz="6" w:space="0" w:color="auto"/>
            </w:tcBorders>
          </w:tcPr>
          <w:p w14:paraId="1BFA8F75" w14:textId="77777777" w:rsidR="007C1933" w:rsidRPr="005914A2" w:rsidRDefault="007C1933" w:rsidP="007C1933">
            <w:pPr>
              <w:pStyle w:val="FORMDATA"/>
              <w:rPr>
                <w:b/>
                <w:color w:val="auto"/>
              </w:rPr>
            </w:pPr>
            <w:r w:rsidRPr="005914A2">
              <w:rPr>
                <w:b/>
                <w:color w:val="auto"/>
              </w:rPr>
              <w:lastRenderedPageBreak/>
              <w:t>Feature Activity</w:t>
            </w:r>
          </w:p>
        </w:tc>
        <w:tc>
          <w:tcPr>
            <w:tcW w:w="2430" w:type="dxa"/>
            <w:tcBorders>
              <w:bottom w:val="single" w:sz="6" w:space="0" w:color="auto"/>
            </w:tcBorders>
          </w:tcPr>
          <w:p w14:paraId="765E40F6" w14:textId="77777777" w:rsidR="007C1933" w:rsidRPr="005914A2" w:rsidRDefault="007C1933" w:rsidP="007C1933">
            <w:pPr>
              <w:pStyle w:val="FORMDATA"/>
              <w:rPr>
                <w:b/>
                <w:color w:val="auto"/>
              </w:rPr>
            </w:pPr>
            <w:r w:rsidRPr="005914A2">
              <w:rPr>
                <w:b/>
                <w:color w:val="auto"/>
              </w:rPr>
              <w:t>N</w:t>
            </w:r>
          </w:p>
        </w:tc>
      </w:tr>
      <w:tr w:rsidR="007C1933" w:rsidRPr="005914A2" w14:paraId="2D1F2154" w14:textId="77777777" w:rsidTr="007C1933">
        <w:trPr>
          <w:trHeight w:val="255"/>
        </w:trPr>
        <w:tc>
          <w:tcPr>
            <w:tcW w:w="2160" w:type="dxa"/>
            <w:tcBorders>
              <w:bottom w:val="single" w:sz="6" w:space="0" w:color="auto"/>
            </w:tcBorders>
          </w:tcPr>
          <w:p w14:paraId="24BF04DC" w14:textId="77777777" w:rsidR="007C1933" w:rsidRPr="005914A2" w:rsidRDefault="007C1933" w:rsidP="007C1933">
            <w:pPr>
              <w:pStyle w:val="FORMDATA"/>
              <w:rPr>
                <w:b/>
                <w:color w:val="auto"/>
              </w:rPr>
            </w:pPr>
            <w:r w:rsidRPr="005914A2">
              <w:rPr>
                <w:b/>
                <w:color w:val="auto"/>
              </w:rPr>
              <w:t>FEATURE</w:t>
            </w:r>
          </w:p>
        </w:tc>
        <w:tc>
          <w:tcPr>
            <w:tcW w:w="4500" w:type="dxa"/>
            <w:tcBorders>
              <w:bottom w:val="single" w:sz="6" w:space="0" w:color="auto"/>
            </w:tcBorders>
          </w:tcPr>
          <w:p w14:paraId="4F2A2EE8" w14:textId="77777777" w:rsidR="007C1933" w:rsidRPr="005914A2" w:rsidRDefault="007C1933" w:rsidP="007C1933">
            <w:pPr>
              <w:pStyle w:val="FORMDATA"/>
              <w:rPr>
                <w:b/>
                <w:color w:val="auto"/>
              </w:rPr>
            </w:pPr>
            <w:r w:rsidRPr="005914A2">
              <w:rPr>
                <w:b/>
                <w:color w:val="auto"/>
              </w:rPr>
              <w:t>Feature</w:t>
            </w:r>
          </w:p>
        </w:tc>
        <w:tc>
          <w:tcPr>
            <w:tcW w:w="2430" w:type="dxa"/>
            <w:tcBorders>
              <w:bottom w:val="single" w:sz="6" w:space="0" w:color="auto"/>
            </w:tcBorders>
          </w:tcPr>
          <w:p w14:paraId="205662F5" w14:textId="77777777" w:rsidR="007C1933" w:rsidRPr="005914A2" w:rsidRDefault="007C1933" w:rsidP="007C1933">
            <w:pPr>
              <w:pStyle w:val="FORMDATA"/>
              <w:rPr>
                <w:b/>
                <w:color w:val="auto"/>
              </w:rPr>
            </w:pPr>
            <w:r w:rsidRPr="005914A2">
              <w:rPr>
                <w:b/>
                <w:color w:val="auto"/>
              </w:rPr>
              <w:t>VCA</w:t>
            </w:r>
          </w:p>
        </w:tc>
      </w:tr>
      <w:tr w:rsidR="007C1933" w:rsidRPr="005914A2" w14:paraId="4028205B" w14:textId="77777777" w:rsidTr="007C1933">
        <w:trPr>
          <w:cantSplit/>
          <w:trHeight w:val="255"/>
        </w:trPr>
        <w:tc>
          <w:tcPr>
            <w:tcW w:w="9090" w:type="dxa"/>
            <w:gridSpan w:val="3"/>
            <w:tcBorders>
              <w:top w:val="single" w:sz="6" w:space="0" w:color="auto"/>
              <w:bottom w:val="single" w:sz="6" w:space="0" w:color="auto"/>
            </w:tcBorders>
            <w:shd w:val="clear" w:color="auto" w:fill="99CCFF"/>
          </w:tcPr>
          <w:p w14:paraId="1E4E6291" w14:textId="77777777" w:rsidR="007C1933" w:rsidRPr="005914A2" w:rsidRDefault="007C1933" w:rsidP="007C1933">
            <w:pPr>
              <w:pStyle w:val="Heading5"/>
              <w:rPr>
                <w:rFonts w:cs="Arial"/>
                <w:bCs/>
                <w:color w:val="auto"/>
                <w:szCs w:val="24"/>
              </w:rPr>
            </w:pPr>
            <w:r w:rsidRPr="005914A2">
              <w:rPr>
                <w:rFonts w:cs="Arial"/>
                <w:bCs/>
                <w:color w:val="auto"/>
                <w:szCs w:val="24"/>
              </w:rPr>
              <w:t>Service Details Section</w:t>
            </w:r>
          </w:p>
        </w:tc>
      </w:tr>
      <w:tr w:rsidR="007C1933" w:rsidRPr="005914A2" w14:paraId="399A63B9" w14:textId="77777777" w:rsidTr="007C1933">
        <w:trPr>
          <w:trHeight w:val="255"/>
        </w:trPr>
        <w:tc>
          <w:tcPr>
            <w:tcW w:w="2160" w:type="dxa"/>
            <w:tcBorders>
              <w:top w:val="single" w:sz="6" w:space="0" w:color="auto"/>
              <w:bottom w:val="single" w:sz="6" w:space="0" w:color="auto"/>
            </w:tcBorders>
            <w:shd w:val="clear" w:color="auto" w:fill="CC99FF"/>
          </w:tcPr>
          <w:p w14:paraId="5E6E0811" w14:textId="77777777" w:rsidR="007C1933" w:rsidRPr="005914A2" w:rsidRDefault="007C1933" w:rsidP="007C1933">
            <w:pPr>
              <w:pStyle w:val="FORMDATA"/>
              <w:rPr>
                <w:b/>
                <w:color w:val="auto"/>
              </w:rPr>
            </w:pPr>
            <w:r w:rsidRPr="005914A2">
              <w:rPr>
                <w:b/>
                <w:color w:val="auto"/>
              </w:rPr>
              <w:t>LNUM</w:t>
            </w:r>
          </w:p>
        </w:tc>
        <w:tc>
          <w:tcPr>
            <w:tcW w:w="4500" w:type="dxa"/>
            <w:tcBorders>
              <w:top w:val="single" w:sz="6" w:space="0" w:color="auto"/>
              <w:bottom w:val="single" w:sz="6" w:space="0" w:color="auto"/>
            </w:tcBorders>
            <w:shd w:val="clear" w:color="auto" w:fill="CC99FF"/>
          </w:tcPr>
          <w:p w14:paraId="3E38592E" w14:textId="77777777" w:rsidR="007C1933" w:rsidRPr="005914A2" w:rsidRDefault="007C1933" w:rsidP="007C1933">
            <w:pPr>
              <w:pStyle w:val="FORMDATA"/>
              <w:rPr>
                <w:b/>
                <w:color w:val="auto"/>
              </w:rPr>
            </w:pPr>
            <w:r w:rsidRPr="005914A2">
              <w:rPr>
                <w:b/>
                <w:color w:val="auto"/>
              </w:rPr>
              <w:t>Line Number</w:t>
            </w:r>
          </w:p>
        </w:tc>
        <w:tc>
          <w:tcPr>
            <w:tcW w:w="2430" w:type="dxa"/>
            <w:tcBorders>
              <w:top w:val="single" w:sz="6" w:space="0" w:color="auto"/>
              <w:bottom w:val="single" w:sz="6" w:space="0" w:color="auto"/>
            </w:tcBorders>
            <w:shd w:val="clear" w:color="auto" w:fill="CC99FF"/>
          </w:tcPr>
          <w:p w14:paraId="12C20DDC" w14:textId="77777777" w:rsidR="007C1933" w:rsidRPr="005914A2" w:rsidRDefault="007C1933" w:rsidP="007C1933">
            <w:pPr>
              <w:pStyle w:val="FORMDATA"/>
              <w:rPr>
                <w:b/>
                <w:color w:val="auto"/>
              </w:rPr>
            </w:pPr>
            <w:r w:rsidRPr="005914A2">
              <w:rPr>
                <w:b/>
                <w:color w:val="auto"/>
              </w:rPr>
              <w:t>00002</w:t>
            </w:r>
          </w:p>
        </w:tc>
      </w:tr>
      <w:tr w:rsidR="007C1933" w:rsidRPr="005914A2" w14:paraId="59DDBDA6" w14:textId="77777777" w:rsidTr="007C1933">
        <w:trPr>
          <w:trHeight w:val="255"/>
        </w:trPr>
        <w:tc>
          <w:tcPr>
            <w:tcW w:w="2160" w:type="dxa"/>
            <w:tcBorders>
              <w:top w:val="single" w:sz="6" w:space="0" w:color="auto"/>
              <w:bottom w:val="single" w:sz="6" w:space="0" w:color="auto"/>
            </w:tcBorders>
            <w:shd w:val="clear" w:color="auto" w:fill="CC99FF"/>
          </w:tcPr>
          <w:p w14:paraId="72F08FE3" w14:textId="77777777" w:rsidR="007C1933" w:rsidRPr="005914A2" w:rsidRDefault="007C1933" w:rsidP="007C1933">
            <w:pPr>
              <w:pStyle w:val="FORMDATA"/>
              <w:rPr>
                <w:b/>
                <w:color w:val="auto"/>
              </w:rPr>
            </w:pPr>
            <w:r w:rsidRPr="005914A2">
              <w:rPr>
                <w:b/>
                <w:color w:val="auto"/>
              </w:rPr>
              <w:t>LNA</w:t>
            </w:r>
          </w:p>
        </w:tc>
        <w:tc>
          <w:tcPr>
            <w:tcW w:w="4500" w:type="dxa"/>
            <w:tcBorders>
              <w:top w:val="single" w:sz="6" w:space="0" w:color="auto"/>
              <w:bottom w:val="single" w:sz="6" w:space="0" w:color="auto"/>
            </w:tcBorders>
            <w:shd w:val="clear" w:color="auto" w:fill="CC99FF"/>
          </w:tcPr>
          <w:p w14:paraId="11CCF5F2" w14:textId="77777777" w:rsidR="007C1933" w:rsidRPr="005914A2" w:rsidRDefault="007C1933" w:rsidP="007C1933">
            <w:pPr>
              <w:pStyle w:val="FORMDATA"/>
              <w:rPr>
                <w:b/>
                <w:color w:val="auto"/>
              </w:rPr>
            </w:pPr>
            <w:r w:rsidRPr="005914A2">
              <w:rPr>
                <w:b/>
                <w:color w:val="auto"/>
              </w:rPr>
              <w:t>Line Activity</w:t>
            </w:r>
          </w:p>
        </w:tc>
        <w:tc>
          <w:tcPr>
            <w:tcW w:w="2430" w:type="dxa"/>
            <w:tcBorders>
              <w:top w:val="single" w:sz="6" w:space="0" w:color="auto"/>
              <w:bottom w:val="single" w:sz="6" w:space="0" w:color="auto"/>
            </w:tcBorders>
            <w:shd w:val="clear" w:color="auto" w:fill="CC99FF"/>
          </w:tcPr>
          <w:p w14:paraId="7F040FC4" w14:textId="77777777" w:rsidR="007C1933" w:rsidRPr="005914A2" w:rsidRDefault="007C1933" w:rsidP="007C1933">
            <w:pPr>
              <w:pStyle w:val="FORMDATA"/>
              <w:rPr>
                <w:b/>
                <w:color w:val="auto"/>
              </w:rPr>
            </w:pPr>
            <w:r w:rsidRPr="005914A2">
              <w:rPr>
                <w:b/>
                <w:color w:val="auto"/>
              </w:rPr>
              <w:t>N</w:t>
            </w:r>
          </w:p>
        </w:tc>
      </w:tr>
      <w:tr w:rsidR="007C1933" w:rsidRPr="005914A2" w14:paraId="59A484CC" w14:textId="77777777" w:rsidTr="007C1933">
        <w:trPr>
          <w:trHeight w:val="255"/>
        </w:trPr>
        <w:tc>
          <w:tcPr>
            <w:tcW w:w="2160" w:type="dxa"/>
            <w:tcBorders>
              <w:top w:val="single" w:sz="6" w:space="0" w:color="auto"/>
              <w:bottom w:val="single" w:sz="6" w:space="0" w:color="auto"/>
            </w:tcBorders>
          </w:tcPr>
          <w:p w14:paraId="2AC1756E" w14:textId="77777777" w:rsidR="007C1933" w:rsidRPr="005914A2" w:rsidRDefault="007C1933" w:rsidP="007C1933">
            <w:pPr>
              <w:pStyle w:val="FORMDATA"/>
              <w:rPr>
                <w:b/>
                <w:color w:val="auto"/>
              </w:rPr>
            </w:pPr>
            <w:r w:rsidRPr="005914A2">
              <w:rPr>
                <w:b/>
                <w:color w:val="auto"/>
              </w:rPr>
              <w:t>LNECLSSVC</w:t>
            </w:r>
          </w:p>
        </w:tc>
        <w:tc>
          <w:tcPr>
            <w:tcW w:w="4500" w:type="dxa"/>
            <w:tcBorders>
              <w:top w:val="single" w:sz="6" w:space="0" w:color="auto"/>
              <w:bottom w:val="single" w:sz="6" w:space="0" w:color="auto"/>
            </w:tcBorders>
          </w:tcPr>
          <w:p w14:paraId="5AC2B48E" w14:textId="77777777" w:rsidR="007C1933" w:rsidRPr="005914A2" w:rsidRDefault="007C1933" w:rsidP="007C1933">
            <w:pPr>
              <w:pStyle w:val="FORMDATA"/>
              <w:rPr>
                <w:b/>
                <w:color w:val="auto"/>
              </w:rPr>
            </w:pPr>
            <w:r w:rsidRPr="005914A2">
              <w:rPr>
                <w:b/>
                <w:color w:val="auto"/>
              </w:rPr>
              <w:t>Line Class of Service</w:t>
            </w:r>
          </w:p>
        </w:tc>
        <w:tc>
          <w:tcPr>
            <w:tcW w:w="2430" w:type="dxa"/>
            <w:tcBorders>
              <w:top w:val="single" w:sz="6" w:space="0" w:color="auto"/>
              <w:bottom w:val="single" w:sz="6" w:space="0" w:color="auto"/>
            </w:tcBorders>
          </w:tcPr>
          <w:p w14:paraId="7A95A33E" w14:textId="77777777" w:rsidR="007C1933" w:rsidRPr="005914A2" w:rsidRDefault="007C1933" w:rsidP="007C1933">
            <w:pPr>
              <w:pStyle w:val="FORMDATA"/>
              <w:rPr>
                <w:b/>
                <w:color w:val="auto"/>
              </w:rPr>
            </w:pPr>
            <w:r w:rsidRPr="005914A2">
              <w:rPr>
                <w:b/>
                <w:color w:val="auto"/>
              </w:rPr>
              <w:t>UEPRC</w:t>
            </w:r>
          </w:p>
        </w:tc>
      </w:tr>
      <w:tr w:rsidR="007C1933" w:rsidRPr="005914A2" w14:paraId="13D68BAE" w14:textId="77777777" w:rsidTr="007C1933">
        <w:trPr>
          <w:trHeight w:val="255"/>
        </w:trPr>
        <w:tc>
          <w:tcPr>
            <w:tcW w:w="2160" w:type="dxa"/>
            <w:tcBorders>
              <w:top w:val="single" w:sz="6" w:space="0" w:color="auto"/>
              <w:bottom w:val="single" w:sz="6" w:space="0" w:color="auto"/>
            </w:tcBorders>
            <w:shd w:val="clear" w:color="auto" w:fill="CC99FF"/>
          </w:tcPr>
          <w:p w14:paraId="178768F1" w14:textId="77777777" w:rsidR="007C1933" w:rsidRPr="005914A2" w:rsidRDefault="007C1933" w:rsidP="007C1933">
            <w:pPr>
              <w:pStyle w:val="FORMDATA"/>
              <w:rPr>
                <w:b/>
                <w:color w:val="auto"/>
              </w:rPr>
            </w:pPr>
            <w:r w:rsidRPr="005914A2">
              <w:rPr>
                <w:b/>
                <w:color w:val="auto"/>
              </w:rPr>
              <w:t>TNS</w:t>
            </w:r>
          </w:p>
        </w:tc>
        <w:tc>
          <w:tcPr>
            <w:tcW w:w="4500" w:type="dxa"/>
            <w:tcBorders>
              <w:top w:val="single" w:sz="6" w:space="0" w:color="auto"/>
              <w:bottom w:val="single" w:sz="6" w:space="0" w:color="auto"/>
            </w:tcBorders>
            <w:shd w:val="clear" w:color="auto" w:fill="CC99FF"/>
          </w:tcPr>
          <w:p w14:paraId="40D1AF6E" w14:textId="77777777" w:rsidR="007C1933" w:rsidRPr="005914A2" w:rsidRDefault="007C1933" w:rsidP="007C1933">
            <w:pPr>
              <w:pStyle w:val="FORMDATA"/>
              <w:rPr>
                <w:b/>
                <w:color w:val="auto"/>
              </w:rPr>
            </w:pPr>
            <w:r w:rsidRPr="005914A2">
              <w:rPr>
                <w:b/>
                <w:color w:val="auto"/>
              </w:rPr>
              <w:t>Telephone Numbers</w:t>
            </w:r>
          </w:p>
        </w:tc>
        <w:tc>
          <w:tcPr>
            <w:tcW w:w="2430" w:type="dxa"/>
            <w:tcBorders>
              <w:top w:val="single" w:sz="6" w:space="0" w:color="auto"/>
              <w:bottom w:val="single" w:sz="6" w:space="0" w:color="auto"/>
            </w:tcBorders>
            <w:shd w:val="clear" w:color="auto" w:fill="CC99FF"/>
          </w:tcPr>
          <w:p w14:paraId="4743EC8C" w14:textId="77777777" w:rsidR="007C1933" w:rsidRPr="005914A2" w:rsidRDefault="007C1933" w:rsidP="007C1933">
            <w:pPr>
              <w:pStyle w:val="FORMDATA"/>
              <w:rPr>
                <w:b/>
                <w:color w:val="auto"/>
              </w:rPr>
            </w:pPr>
            <w:r w:rsidRPr="005914A2">
              <w:rPr>
                <w:b/>
                <w:color w:val="auto"/>
              </w:rPr>
              <w:t>5022680966</w:t>
            </w:r>
          </w:p>
        </w:tc>
      </w:tr>
      <w:tr w:rsidR="007C1933" w:rsidRPr="005914A2" w14:paraId="2280181D" w14:textId="77777777" w:rsidTr="007C1933">
        <w:trPr>
          <w:trHeight w:val="255"/>
        </w:trPr>
        <w:tc>
          <w:tcPr>
            <w:tcW w:w="2160" w:type="dxa"/>
            <w:tcBorders>
              <w:top w:val="single" w:sz="6" w:space="0" w:color="auto"/>
            </w:tcBorders>
          </w:tcPr>
          <w:p w14:paraId="28B95D5E" w14:textId="77777777" w:rsidR="007C1933" w:rsidRPr="005914A2" w:rsidRDefault="007C1933" w:rsidP="007C1933">
            <w:pPr>
              <w:pStyle w:val="FORMDATA"/>
              <w:rPr>
                <w:b/>
                <w:color w:val="auto"/>
              </w:rPr>
            </w:pPr>
            <w:r w:rsidRPr="005914A2">
              <w:rPr>
                <w:b/>
                <w:color w:val="auto"/>
              </w:rPr>
              <w:t xml:space="preserve">PIC </w:t>
            </w:r>
          </w:p>
        </w:tc>
        <w:tc>
          <w:tcPr>
            <w:tcW w:w="4500" w:type="dxa"/>
            <w:tcBorders>
              <w:top w:val="single" w:sz="6" w:space="0" w:color="auto"/>
            </w:tcBorders>
          </w:tcPr>
          <w:p w14:paraId="6A3F99BD" w14:textId="77777777" w:rsidR="007C1933" w:rsidRPr="005914A2" w:rsidRDefault="007C1933" w:rsidP="007C1933">
            <w:pPr>
              <w:pStyle w:val="FORMDATA"/>
              <w:rPr>
                <w:b/>
                <w:color w:val="auto"/>
              </w:rPr>
            </w:pPr>
            <w:r w:rsidRPr="005914A2">
              <w:rPr>
                <w:b/>
                <w:color w:val="auto"/>
              </w:rPr>
              <w:t>Inter-LATA Pre-subscription Indicator Code</w:t>
            </w:r>
          </w:p>
        </w:tc>
        <w:tc>
          <w:tcPr>
            <w:tcW w:w="2430" w:type="dxa"/>
            <w:tcBorders>
              <w:top w:val="single" w:sz="6" w:space="0" w:color="auto"/>
            </w:tcBorders>
          </w:tcPr>
          <w:p w14:paraId="24F9E983" w14:textId="77777777" w:rsidR="007C1933" w:rsidRPr="005914A2" w:rsidRDefault="007C1933" w:rsidP="007C1933">
            <w:pPr>
              <w:pStyle w:val="FORMDATA"/>
              <w:rPr>
                <w:b/>
                <w:color w:val="auto"/>
              </w:rPr>
            </w:pPr>
            <w:r w:rsidRPr="005914A2">
              <w:rPr>
                <w:b/>
                <w:color w:val="auto"/>
              </w:rPr>
              <w:t>NONE</w:t>
            </w:r>
          </w:p>
        </w:tc>
      </w:tr>
      <w:tr w:rsidR="007C1933" w:rsidRPr="005914A2" w14:paraId="0CFDA88C" w14:textId="77777777" w:rsidTr="007C1933">
        <w:trPr>
          <w:trHeight w:val="255"/>
        </w:trPr>
        <w:tc>
          <w:tcPr>
            <w:tcW w:w="2160" w:type="dxa"/>
            <w:tcBorders>
              <w:bottom w:val="single" w:sz="6" w:space="0" w:color="auto"/>
            </w:tcBorders>
          </w:tcPr>
          <w:p w14:paraId="2729DBFD" w14:textId="77777777" w:rsidR="007C1933" w:rsidRPr="005914A2" w:rsidRDefault="007C1933" w:rsidP="007C1933">
            <w:pPr>
              <w:pStyle w:val="FORMDATA"/>
              <w:rPr>
                <w:b/>
                <w:color w:val="auto"/>
              </w:rPr>
            </w:pPr>
            <w:r w:rsidRPr="005914A2">
              <w:rPr>
                <w:b/>
                <w:color w:val="auto"/>
              </w:rPr>
              <w:t>LPIC</w:t>
            </w:r>
          </w:p>
        </w:tc>
        <w:tc>
          <w:tcPr>
            <w:tcW w:w="4500" w:type="dxa"/>
            <w:tcBorders>
              <w:bottom w:val="single" w:sz="6" w:space="0" w:color="auto"/>
            </w:tcBorders>
          </w:tcPr>
          <w:p w14:paraId="0BE94F62" w14:textId="77777777" w:rsidR="007C1933" w:rsidRPr="005914A2" w:rsidRDefault="007C1933" w:rsidP="007C1933">
            <w:pPr>
              <w:pStyle w:val="FORMDATA"/>
              <w:rPr>
                <w:b/>
                <w:color w:val="auto"/>
              </w:rPr>
            </w:pPr>
            <w:r w:rsidRPr="005914A2">
              <w:rPr>
                <w:b/>
                <w:color w:val="auto"/>
              </w:rPr>
              <w:t>Intra-LATA Pre-subscription Indicator Code</w:t>
            </w:r>
          </w:p>
        </w:tc>
        <w:tc>
          <w:tcPr>
            <w:tcW w:w="2430" w:type="dxa"/>
            <w:tcBorders>
              <w:bottom w:val="single" w:sz="6" w:space="0" w:color="auto"/>
            </w:tcBorders>
          </w:tcPr>
          <w:p w14:paraId="1097073F" w14:textId="77777777" w:rsidR="007C1933" w:rsidRPr="005914A2" w:rsidRDefault="007C1933" w:rsidP="007C1933">
            <w:pPr>
              <w:pStyle w:val="FORMDATA"/>
              <w:rPr>
                <w:b/>
                <w:color w:val="auto"/>
              </w:rPr>
            </w:pPr>
            <w:r w:rsidRPr="005914A2">
              <w:rPr>
                <w:b/>
                <w:color w:val="auto"/>
              </w:rPr>
              <w:t>NONE</w:t>
            </w:r>
          </w:p>
        </w:tc>
      </w:tr>
      <w:tr w:rsidR="007C1933" w:rsidRPr="005914A2" w14:paraId="43F815C9" w14:textId="77777777" w:rsidTr="007C1933">
        <w:trPr>
          <w:trHeight w:val="255"/>
        </w:trPr>
        <w:tc>
          <w:tcPr>
            <w:tcW w:w="2160" w:type="dxa"/>
            <w:tcBorders>
              <w:top w:val="single" w:sz="6" w:space="0" w:color="auto"/>
              <w:bottom w:val="single" w:sz="6" w:space="0" w:color="auto"/>
            </w:tcBorders>
            <w:shd w:val="clear" w:color="auto" w:fill="CC99FF"/>
          </w:tcPr>
          <w:p w14:paraId="7A37C039"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47D641D8"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01A8CE1E" w14:textId="77777777" w:rsidR="007C1933" w:rsidRPr="005914A2" w:rsidRDefault="007C1933" w:rsidP="007C1933">
            <w:pPr>
              <w:pStyle w:val="FORMDATA"/>
              <w:rPr>
                <w:b/>
                <w:color w:val="auto"/>
              </w:rPr>
            </w:pPr>
            <w:r w:rsidRPr="005914A2">
              <w:rPr>
                <w:b/>
                <w:color w:val="auto"/>
              </w:rPr>
              <w:t>N</w:t>
            </w:r>
          </w:p>
        </w:tc>
      </w:tr>
      <w:tr w:rsidR="007C1933" w:rsidRPr="005914A2" w14:paraId="2FBDA565" w14:textId="77777777" w:rsidTr="007C1933">
        <w:trPr>
          <w:trHeight w:val="255"/>
        </w:trPr>
        <w:tc>
          <w:tcPr>
            <w:tcW w:w="2160" w:type="dxa"/>
            <w:tcBorders>
              <w:top w:val="single" w:sz="6" w:space="0" w:color="auto"/>
              <w:bottom w:val="single" w:sz="6" w:space="0" w:color="auto"/>
            </w:tcBorders>
          </w:tcPr>
          <w:p w14:paraId="1F68A567"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tcPr>
          <w:p w14:paraId="0C9E1625"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tcPr>
          <w:p w14:paraId="27C445FC" w14:textId="77777777" w:rsidR="007C1933" w:rsidRPr="005914A2" w:rsidRDefault="007C1933" w:rsidP="007C1933">
            <w:pPr>
              <w:pStyle w:val="FORMDATA"/>
              <w:rPr>
                <w:b/>
                <w:color w:val="auto"/>
              </w:rPr>
            </w:pPr>
            <w:r w:rsidRPr="005914A2">
              <w:rPr>
                <w:b/>
                <w:color w:val="auto"/>
              </w:rPr>
              <w:t>NXMCR</w:t>
            </w:r>
          </w:p>
        </w:tc>
      </w:tr>
      <w:tr w:rsidR="007C1933" w:rsidRPr="005914A2" w14:paraId="15D48E3F" w14:textId="77777777" w:rsidTr="007C1933">
        <w:trPr>
          <w:trHeight w:val="255"/>
        </w:trPr>
        <w:tc>
          <w:tcPr>
            <w:tcW w:w="2160" w:type="dxa"/>
            <w:tcBorders>
              <w:top w:val="single" w:sz="6" w:space="0" w:color="auto"/>
              <w:bottom w:val="single" w:sz="6" w:space="0" w:color="auto"/>
            </w:tcBorders>
            <w:shd w:val="clear" w:color="auto" w:fill="CC99FF"/>
          </w:tcPr>
          <w:p w14:paraId="197EED29"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355CECBA"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48F26334" w14:textId="77777777" w:rsidR="007C1933" w:rsidRPr="005914A2" w:rsidRDefault="007C1933" w:rsidP="007C1933">
            <w:pPr>
              <w:pStyle w:val="FORMDATA"/>
              <w:rPr>
                <w:b/>
                <w:color w:val="auto"/>
              </w:rPr>
            </w:pPr>
            <w:r w:rsidRPr="005914A2">
              <w:rPr>
                <w:b/>
                <w:color w:val="auto"/>
              </w:rPr>
              <w:t>N</w:t>
            </w:r>
          </w:p>
        </w:tc>
      </w:tr>
      <w:tr w:rsidR="007C1933" w:rsidRPr="005914A2" w14:paraId="315840F3" w14:textId="77777777" w:rsidTr="007C1933">
        <w:trPr>
          <w:trHeight w:val="255"/>
        </w:trPr>
        <w:tc>
          <w:tcPr>
            <w:tcW w:w="2160" w:type="dxa"/>
            <w:tcBorders>
              <w:top w:val="single" w:sz="6" w:space="0" w:color="auto"/>
              <w:bottom w:val="single" w:sz="6" w:space="0" w:color="auto"/>
            </w:tcBorders>
          </w:tcPr>
          <w:p w14:paraId="1661BDE3"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tcPr>
          <w:p w14:paraId="3EBE6D61"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tcPr>
          <w:p w14:paraId="2A76F9C2" w14:textId="77777777" w:rsidR="007C1933" w:rsidRPr="005914A2" w:rsidRDefault="007C1933" w:rsidP="008C51B0">
            <w:pPr>
              <w:pStyle w:val="FORMDATA"/>
              <w:rPr>
                <w:b/>
                <w:color w:val="auto"/>
              </w:rPr>
            </w:pPr>
            <w:r w:rsidRPr="005914A2">
              <w:rPr>
                <w:b/>
                <w:color w:val="auto"/>
              </w:rPr>
              <w:t>ES</w:t>
            </w:r>
            <w:r w:rsidR="008C51B0">
              <w:rPr>
                <w:b/>
                <w:color w:val="auto"/>
              </w:rPr>
              <w:t>F</w:t>
            </w:r>
          </w:p>
        </w:tc>
      </w:tr>
      <w:tr w:rsidR="007C1933" w:rsidRPr="005914A2" w14:paraId="33D7E96C" w14:textId="77777777" w:rsidTr="007C1933">
        <w:trPr>
          <w:trHeight w:val="255"/>
        </w:trPr>
        <w:tc>
          <w:tcPr>
            <w:tcW w:w="2160" w:type="dxa"/>
            <w:tcBorders>
              <w:top w:val="single" w:sz="6" w:space="0" w:color="auto"/>
              <w:bottom w:val="single" w:sz="6" w:space="0" w:color="auto"/>
            </w:tcBorders>
            <w:shd w:val="clear" w:color="auto" w:fill="CC99FF"/>
          </w:tcPr>
          <w:p w14:paraId="21C069F8"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6DAE11B4"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49EA1296" w14:textId="77777777" w:rsidR="007C1933" w:rsidRPr="005914A2" w:rsidRDefault="007C1933" w:rsidP="007C1933">
            <w:pPr>
              <w:pStyle w:val="FORMDATA"/>
              <w:rPr>
                <w:b/>
                <w:color w:val="auto"/>
              </w:rPr>
            </w:pPr>
            <w:r w:rsidRPr="005914A2">
              <w:rPr>
                <w:b/>
                <w:color w:val="auto"/>
              </w:rPr>
              <w:t>N</w:t>
            </w:r>
          </w:p>
        </w:tc>
      </w:tr>
      <w:tr w:rsidR="007C1933" w:rsidRPr="005914A2" w14:paraId="10246794" w14:textId="77777777" w:rsidTr="007C1933">
        <w:trPr>
          <w:trHeight w:val="255"/>
        </w:trPr>
        <w:tc>
          <w:tcPr>
            <w:tcW w:w="2160" w:type="dxa"/>
            <w:tcBorders>
              <w:top w:val="single" w:sz="6" w:space="0" w:color="auto"/>
            </w:tcBorders>
          </w:tcPr>
          <w:p w14:paraId="7D22A168"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tcBorders>
          </w:tcPr>
          <w:p w14:paraId="3497166E"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tcBorders>
          </w:tcPr>
          <w:p w14:paraId="23445959" w14:textId="77777777" w:rsidR="007C1933" w:rsidRPr="005914A2" w:rsidRDefault="007C1933" w:rsidP="007C1933">
            <w:pPr>
              <w:pStyle w:val="FORMDATA"/>
              <w:rPr>
                <w:b/>
                <w:color w:val="auto"/>
              </w:rPr>
            </w:pPr>
            <w:r w:rsidRPr="005914A2">
              <w:rPr>
                <w:b/>
                <w:color w:val="auto"/>
              </w:rPr>
              <w:t>CREX4</w:t>
            </w:r>
          </w:p>
        </w:tc>
      </w:tr>
      <w:tr w:rsidR="007C1933" w:rsidRPr="005914A2" w14:paraId="210D6CDE" w14:textId="77777777" w:rsidTr="007C1933">
        <w:trPr>
          <w:trHeight w:val="255"/>
        </w:trPr>
        <w:tc>
          <w:tcPr>
            <w:tcW w:w="2160" w:type="dxa"/>
          </w:tcPr>
          <w:p w14:paraId="5FA64DBD" w14:textId="77777777" w:rsidR="007C1933" w:rsidRPr="005914A2" w:rsidRDefault="007C1933" w:rsidP="007C1933">
            <w:pPr>
              <w:pStyle w:val="FORMDATA"/>
              <w:rPr>
                <w:b/>
                <w:color w:val="auto"/>
              </w:rPr>
            </w:pPr>
            <w:r w:rsidRPr="005914A2">
              <w:rPr>
                <w:b/>
                <w:color w:val="auto"/>
              </w:rPr>
              <w:t>BLOCK ACTIVITY</w:t>
            </w:r>
          </w:p>
        </w:tc>
        <w:tc>
          <w:tcPr>
            <w:tcW w:w="4500" w:type="dxa"/>
          </w:tcPr>
          <w:p w14:paraId="0A01359D" w14:textId="77777777" w:rsidR="007C1933" w:rsidRPr="005914A2" w:rsidRDefault="007C1933" w:rsidP="007C1933">
            <w:pPr>
              <w:pStyle w:val="FORMDATA"/>
              <w:rPr>
                <w:b/>
                <w:color w:val="auto"/>
              </w:rPr>
            </w:pPr>
            <w:r w:rsidRPr="005914A2">
              <w:rPr>
                <w:b/>
                <w:color w:val="auto"/>
              </w:rPr>
              <w:t>Block Activity</w:t>
            </w:r>
          </w:p>
        </w:tc>
        <w:tc>
          <w:tcPr>
            <w:tcW w:w="2430" w:type="dxa"/>
          </w:tcPr>
          <w:p w14:paraId="6B72755D" w14:textId="77777777" w:rsidR="007C1933" w:rsidRPr="005914A2" w:rsidRDefault="007C1933" w:rsidP="007C1933">
            <w:pPr>
              <w:pStyle w:val="FORMDATA"/>
              <w:rPr>
                <w:b/>
                <w:color w:val="auto"/>
              </w:rPr>
            </w:pPr>
            <w:r w:rsidRPr="005914A2">
              <w:rPr>
                <w:b/>
                <w:color w:val="auto"/>
              </w:rPr>
              <w:t>A</w:t>
            </w:r>
          </w:p>
        </w:tc>
      </w:tr>
      <w:tr w:rsidR="007C1933" w:rsidRPr="005914A2" w14:paraId="6E5512F4" w14:textId="77777777" w:rsidTr="007C1933">
        <w:trPr>
          <w:trHeight w:val="255"/>
        </w:trPr>
        <w:tc>
          <w:tcPr>
            <w:tcW w:w="2160" w:type="dxa"/>
          </w:tcPr>
          <w:p w14:paraId="1B1652B3" w14:textId="77777777" w:rsidR="007C1933" w:rsidRPr="005914A2" w:rsidRDefault="007C1933" w:rsidP="007C1933">
            <w:pPr>
              <w:pStyle w:val="FORMDATA"/>
              <w:rPr>
                <w:b/>
                <w:color w:val="auto"/>
              </w:rPr>
            </w:pPr>
            <w:r w:rsidRPr="005914A2">
              <w:rPr>
                <w:b/>
                <w:color w:val="auto"/>
              </w:rPr>
              <w:t>BLOCK</w:t>
            </w:r>
          </w:p>
        </w:tc>
        <w:tc>
          <w:tcPr>
            <w:tcW w:w="4500" w:type="dxa"/>
          </w:tcPr>
          <w:p w14:paraId="426F4C88" w14:textId="77777777" w:rsidR="007C1933" w:rsidRPr="005914A2" w:rsidRDefault="007C1933" w:rsidP="007C1933">
            <w:pPr>
              <w:pStyle w:val="FORMDATA"/>
              <w:rPr>
                <w:b/>
                <w:color w:val="auto"/>
              </w:rPr>
            </w:pPr>
            <w:r w:rsidRPr="005914A2">
              <w:rPr>
                <w:b/>
                <w:color w:val="auto"/>
              </w:rPr>
              <w:t>Block</w:t>
            </w:r>
          </w:p>
        </w:tc>
        <w:tc>
          <w:tcPr>
            <w:tcW w:w="2430" w:type="dxa"/>
          </w:tcPr>
          <w:p w14:paraId="42D7DD64" w14:textId="77777777" w:rsidR="007C1933" w:rsidRPr="005914A2" w:rsidRDefault="007C1933" w:rsidP="007C1933">
            <w:pPr>
              <w:pStyle w:val="FORMDATA"/>
              <w:rPr>
                <w:b/>
                <w:color w:val="auto"/>
              </w:rPr>
            </w:pPr>
            <w:r w:rsidRPr="005914A2">
              <w:rPr>
                <w:b/>
                <w:color w:val="auto"/>
              </w:rPr>
              <w:t>A</w:t>
            </w:r>
          </w:p>
        </w:tc>
      </w:tr>
      <w:tr w:rsidR="007C1933" w:rsidRPr="005914A2" w14:paraId="2C1A568D" w14:textId="77777777" w:rsidTr="007C1933">
        <w:trPr>
          <w:trHeight w:val="255"/>
        </w:trPr>
        <w:tc>
          <w:tcPr>
            <w:tcW w:w="2160" w:type="dxa"/>
          </w:tcPr>
          <w:p w14:paraId="50C4FB5F" w14:textId="77777777" w:rsidR="007C1933" w:rsidRPr="005914A2" w:rsidRDefault="007C1933" w:rsidP="007C1933">
            <w:pPr>
              <w:pStyle w:val="FORMDATA"/>
              <w:rPr>
                <w:b/>
                <w:color w:val="auto"/>
              </w:rPr>
            </w:pPr>
            <w:r w:rsidRPr="005914A2">
              <w:rPr>
                <w:b/>
                <w:color w:val="auto"/>
              </w:rPr>
              <w:t>JR</w:t>
            </w:r>
          </w:p>
        </w:tc>
        <w:tc>
          <w:tcPr>
            <w:tcW w:w="4500" w:type="dxa"/>
          </w:tcPr>
          <w:p w14:paraId="2FEC5889" w14:textId="77777777" w:rsidR="007C1933" w:rsidRPr="005914A2" w:rsidRDefault="007C1933" w:rsidP="007C1933">
            <w:pPr>
              <w:pStyle w:val="FORMDATA"/>
              <w:rPr>
                <w:b/>
                <w:color w:val="auto"/>
              </w:rPr>
            </w:pPr>
            <w:r w:rsidRPr="005914A2">
              <w:rPr>
                <w:b/>
                <w:color w:val="auto"/>
              </w:rPr>
              <w:t>Jack Request</w:t>
            </w:r>
          </w:p>
        </w:tc>
        <w:tc>
          <w:tcPr>
            <w:tcW w:w="2430" w:type="dxa"/>
          </w:tcPr>
          <w:p w14:paraId="190D3E43" w14:textId="77777777" w:rsidR="007C1933" w:rsidRPr="005914A2" w:rsidRDefault="007C1933" w:rsidP="007C1933">
            <w:pPr>
              <w:pStyle w:val="FORMDATA"/>
              <w:rPr>
                <w:b/>
                <w:color w:val="auto"/>
              </w:rPr>
            </w:pPr>
            <w:r w:rsidRPr="005914A2">
              <w:rPr>
                <w:b/>
                <w:color w:val="auto"/>
              </w:rPr>
              <w:t>Y</w:t>
            </w:r>
          </w:p>
        </w:tc>
      </w:tr>
      <w:tr w:rsidR="007C1933" w:rsidRPr="005914A2" w14:paraId="26C11594" w14:textId="77777777" w:rsidTr="007C1933">
        <w:trPr>
          <w:trHeight w:val="255"/>
        </w:trPr>
        <w:tc>
          <w:tcPr>
            <w:tcW w:w="2160" w:type="dxa"/>
          </w:tcPr>
          <w:p w14:paraId="09771A45" w14:textId="77777777" w:rsidR="007C1933" w:rsidRPr="005914A2" w:rsidRDefault="007C1933" w:rsidP="007C1933">
            <w:pPr>
              <w:pStyle w:val="FORMDATA"/>
              <w:rPr>
                <w:b/>
                <w:color w:val="auto"/>
              </w:rPr>
            </w:pPr>
            <w:r w:rsidRPr="005914A2">
              <w:rPr>
                <w:b/>
                <w:color w:val="auto"/>
              </w:rPr>
              <w:t>IWJK</w:t>
            </w:r>
          </w:p>
        </w:tc>
        <w:tc>
          <w:tcPr>
            <w:tcW w:w="4500" w:type="dxa"/>
          </w:tcPr>
          <w:p w14:paraId="393781A3" w14:textId="77777777" w:rsidR="007C1933" w:rsidRPr="005914A2" w:rsidRDefault="007C1933" w:rsidP="007C1933">
            <w:pPr>
              <w:pStyle w:val="FORMDATA"/>
              <w:rPr>
                <w:b/>
                <w:color w:val="auto"/>
              </w:rPr>
            </w:pPr>
            <w:r w:rsidRPr="005914A2">
              <w:rPr>
                <w:b/>
                <w:color w:val="auto"/>
              </w:rPr>
              <w:t>Inside Wire Jack</w:t>
            </w:r>
          </w:p>
        </w:tc>
        <w:tc>
          <w:tcPr>
            <w:tcW w:w="2430" w:type="dxa"/>
          </w:tcPr>
          <w:p w14:paraId="21752960" w14:textId="77777777" w:rsidR="007C1933" w:rsidRPr="005914A2" w:rsidRDefault="007C1933" w:rsidP="007C1933">
            <w:pPr>
              <w:pStyle w:val="FORMDATA"/>
              <w:rPr>
                <w:b/>
                <w:color w:val="auto"/>
              </w:rPr>
            </w:pPr>
            <w:r w:rsidRPr="005914A2">
              <w:rPr>
                <w:b/>
                <w:color w:val="auto"/>
              </w:rPr>
              <w:t>RJ11C</w:t>
            </w:r>
          </w:p>
        </w:tc>
      </w:tr>
      <w:tr w:rsidR="007C1933" w:rsidRPr="005914A2" w14:paraId="01292C54" w14:textId="77777777" w:rsidTr="007C1933">
        <w:trPr>
          <w:trHeight w:val="255"/>
        </w:trPr>
        <w:tc>
          <w:tcPr>
            <w:tcW w:w="2160" w:type="dxa"/>
          </w:tcPr>
          <w:p w14:paraId="5865901A" w14:textId="77777777" w:rsidR="007C1933" w:rsidRPr="005914A2" w:rsidRDefault="007C1933" w:rsidP="007C1933">
            <w:pPr>
              <w:pStyle w:val="FORMDATA"/>
              <w:rPr>
                <w:b/>
                <w:color w:val="auto"/>
              </w:rPr>
            </w:pPr>
            <w:r w:rsidRPr="005914A2">
              <w:rPr>
                <w:b/>
                <w:color w:val="auto"/>
              </w:rPr>
              <w:t>IWJQ</w:t>
            </w:r>
          </w:p>
        </w:tc>
        <w:tc>
          <w:tcPr>
            <w:tcW w:w="4500" w:type="dxa"/>
          </w:tcPr>
          <w:p w14:paraId="4B561E45" w14:textId="77777777" w:rsidR="007C1933" w:rsidRPr="005914A2" w:rsidRDefault="007C1933" w:rsidP="007C1933">
            <w:pPr>
              <w:pStyle w:val="FORMDATA"/>
              <w:rPr>
                <w:b/>
                <w:color w:val="auto"/>
              </w:rPr>
            </w:pPr>
            <w:r w:rsidRPr="005914A2">
              <w:rPr>
                <w:b/>
                <w:color w:val="auto"/>
              </w:rPr>
              <w:t>Inside Wire Jack Quantity</w:t>
            </w:r>
          </w:p>
        </w:tc>
        <w:tc>
          <w:tcPr>
            <w:tcW w:w="2430" w:type="dxa"/>
          </w:tcPr>
          <w:p w14:paraId="41D41B54" w14:textId="77777777" w:rsidR="007C1933" w:rsidRPr="005914A2" w:rsidRDefault="007C1933" w:rsidP="007C1933">
            <w:pPr>
              <w:pStyle w:val="FORMDATA"/>
              <w:rPr>
                <w:b/>
                <w:color w:val="auto"/>
              </w:rPr>
            </w:pPr>
            <w:r w:rsidRPr="005914A2">
              <w:rPr>
                <w:b/>
                <w:color w:val="auto"/>
              </w:rPr>
              <w:t>01</w:t>
            </w:r>
          </w:p>
        </w:tc>
      </w:tr>
      <w:tr w:rsidR="007C1933" w:rsidRPr="005914A2" w14:paraId="3A823161" w14:textId="77777777" w:rsidTr="007C1933">
        <w:trPr>
          <w:trHeight w:val="255"/>
        </w:trPr>
        <w:tc>
          <w:tcPr>
            <w:tcW w:w="2160" w:type="dxa"/>
          </w:tcPr>
          <w:p w14:paraId="23963895" w14:textId="77777777" w:rsidR="007C1933" w:rsidRPr="005914A2" w:rsidRDefault="007C1933" w:rsidP="007C1933">
            <w:pPr>
              <w:pStyle w:val="FORMDATA"/>
              <w:rPr>
                <w:b/>
                <w:color w:val="auto"/>
              </w:rPr>
            </w:pPr>
            <w:r w:rsidRPr="005914A2">
              <w:rPr>
                <w:b/>
                <w:color w:val="auto"/>
              </w:rPr>
              <w:t>FEATURE ACTIVITY</w:t>
            </w:r>
          </w:p>
        </w:tc>
        <w:tc>
          <w:tcPr>
            <w:tcW w:w="4500" w:type="dxa"/>
          </w:tcPr>
          <w:p w14:paraId="55056A18" w14:textId="77777777" w:rsidR="007C1933" w:rsidRPr="005914A2" w:rsidRDefault="007C1933" w:rsidP="007C1933">
            <w:pPr>
              <w:pStyle w:val="FORMDATA"/>
              <w:rPr>
                <w:b/>
                <w:color w:val="auto"/>
              </w:rPr>
            </w:pPr>
            <w:r w:rsidRPr="005914A2">
              <w:rPr>
                <w:b/>
                <w:color w:val="auto"/>
              </w:rPr>
              <w:t>Feature Activity</w:t>
            </w:r>
          </w:p>
        </w:tc>
        <w:tc>
          <w:tcPr>
            <w:tcW w:w="2430" w:type="dxa"/>
          </w:tcPr>
          <w:p w14:paraId="4BC40860" w14:textId="77777777" w:rsidR="007C1933" w:rsidRPr="005914A2" w:rsidRDefault="007C1933" w:rsidP="007C1933">
            <w:pPr>
              <w:pStyle w:val="FORMDATA"/>
              <w:rPr>
                <w:b/>
                <w:color w:val="auto"/>
              </w:rPr>
            </w:pPr>
            <w:r w:rsidRPr="005914A2">
              <w:rPr>
                <w:b/>
                <w:color w:val="auto"/>
              </w:rPr>
              <w:t>N</w:t>
            </w:r>
          </w:p>
        </w:tc>
      </w:tr>
      <w:tr w:rsidR="007C1933" w:rsidRPr="005914A2" w14:paraId="3BE81676" w14:textId="77777777" w:rsidTr="007C1933">
        <w:trPr>
          <w:trHeight w:val="255"/>
        </w:trPr>
        <w:tc>
          <w:tcPr>
            <w:tcW w:w="2160" w:type="dxa"/>
          </w:tcPr>
          <w:p w14:paraId="2FAD1C4C" w14:textId="77777777" w:rsidR="007C1933" w:rsidRPr="005914A2" w:rsidRDefault="007C1933" w:rsidP="007C1933">
            <w:pPr>
              <w:pStyle w:val="FORMDATA"/>
              <w:rPr>
                <w:b/>
                <w:color w:val="auto"/>
              </w:rPr>
            </w:pPr>
            <w:r w:rsidRPr="005914A2">
              <w:rPr>
                <w:b/>
                <w:color w:val="auto"/>
              </w:rPr>
              <w:t>FEATURE</w:t>
            </w:r>
          </w:p>
        </w:tc>
        <w:tc>
          <w:tcPr>
            <w:tcW w:w="4500" w:type="dxa"/>
          </w:tcPr>
          <w:p w14:paraId="1F236315" w14:textId="77777777" w:rsidR="007C1933" w:rsidRPr="005914A2" w:rsidRDefault="007C1933" w:rsidP="007C1933">
            <w:pPr>
              <w:pStyle w:val="FORMDATA"/>
              <w:rPr>
                <w:b/>
                <w:color w:val="auto"/>
              </w:rPr>
            </w:pPr>
            <w:r w:rsidRPr="005914A2">
              <w:rPr>
                <w:b/>
                <w:color w:val="auto"/>
              </w:rPr>
              <w:t>Feature</w:t>
            </w:r>
          </w:p>
        </w:tc>
        <w:tc>
          <w:tcPr>
            <w:tcW w:w="2430" w:type="dxa"/>
          </w:tcPr>
          <w:p w14:paraId="2B9CDD72" w14:textId="77777777" w:rsidR="007C1933" w:rsidRPr="005914A2" w:rsidRDefault="007C1933" w:rsidP="007C1933">
            <w:pPr>
              <w:pStyle w:val="FORMDATA"/>
              <w:rPr>
                <w:b/>
                <w:color w:val="auto"/>
              </w:rPr>
            </w:pPr>
            <w:r w:rsidRPr="005914A2">
              <w:rPr>
                <w:b/>
                <w:color w:val="auto"/>
              </w:rPr>
              <w:t>VCA</w:t>
            </w:r>
          </w:p>
        </w:tc>
      </w:tr>
    </w:tbl>
    <w:p w14:paraId="51B2819C" w14:textId="77777777" w:rsidR="007C1933" w:rsidRDefault="007C1933" w:rsidP="007C1933">
      <w:pPr>
        <w:pStyle w:val="TCtxtTAG"/>
        <w:rPr>
          <w:bCs/>
          <w:sz w:val="24"/>
          <w:szCs w:val="24"/>
        </w:rPr>
      </w:pPr>
    </w:p>
    <w:p w14:paraId="48232838" w14:textId="77777777" w:rsidR="007C1933" w:rsidRDefault="007C1933" w:rsidP="007C1933">
      <w:pPr>
        <w:pStyle w:val="TCtxtTAG"/>
        <w:rPr>
          <w:bCs/>
          <w:sz w:val="24"/>
          <w:szCs w:val="24"/>
        </w:rPr>
      </w:pPr>
    </w:p>
    <w:p w14:paraId="07CAD16D" w14:textId="77777777" w:rsidR="007C1933" w:rsidRPr="000A4F99" w:rsidRDefault="007C1933" w:rsidP="007C1933">
      <w:pPr>
        <w:pStyle w:val="TCtxtTAG"/>
        <w:rPr>
          <w:bCs/>
          <w:sz w:val="24"/>
          <w:szCs w:val="24"/>
        </w:rPr>
      </w:pPr>
    </w:p>
    <w:p w14:paraId="0AD0F75A" w14:textId="77777777" w:rsidR="007C1933" w:rsidRDefault="007C1933" w:rsidP="007C1933"/>
    <w:p w14:paraId="0DADE661" w14:textId="77777777" w:rsidR="007C1933" w:rsidRDefault="007C1933" w:rsidP="007C1933"/>
    <w:p w14:paraId="636BD0EE" w14:textId="77777777" w:rsidR="007C1933" w:rsidRPr="002A1987" w:rsidRDefault="007C1933" w:rsidP="007C1933">
      <w:r w:rsidRPr="002A1987">
        <w:t>XML INPUT:</w:t>
      </w:r>
    </w:p>
    <w:p w14:paraId="3A3B356B" w14:textId="77777777" w:rsidR="007C1933" w:rsidRPr="002A1987" w:rsidRDefault="007C1933" w:rsidP="007C1933">
      <w:pPr>
        <w:rPr>
          <w:u w:val="single"/>
        </w:rPr>
      </w:pPr>
    </w:p>
    <w:p w14:paraId="2A6A42BA" w14:textId="77777777" w:rsidR="007C1933" w:rsidRPr="002A1987" w:rsidRDefault="007C1933" w:rsidP="007C1933">
      <w:pPr>
        <w:ind w:hanging="480"/>
      </w:pPr>
      <w:hyperlink r:id="rId53" w:anchor="#" w:history="1">
        <w:r w:rsidRPr="002A1987">
          <w:rPr>
            <w:rStyle w:val="Hyperlink"/>
            <w:b/>
            <w:bCs/>
            <w:color w:val="FF0000"/>
          </w:rPr>
          <w:t>-</w:t>
        </w:r>
      </w:hyperlink>
      <w:r w:rsidRPr="002A1987">
        <w:t xml:space="preserve"> </w:t>
      </w:r>
      <w:r w:rsidRPr="002A1987">
        <w:rPr>
          <w:rStyle w:val="m1"/>
        </w:rPr>
        <w:t>&lt;</w:t>
      </w:r>
      <w:r w:rsidRPr="002A1987">
        <w:rPr>
          <w:rStyle w:val="t1"/>
        </w:rPr>
        <w:t>order:LSR_ORD_REQ</w:t>
      </w:r>
      <w:r w:rsidRPr="002A1987">
        <w:rPr>
          <w:rStyle w:val="m1"/>
        </w:rPr>
        <w:t>&gt;</w:t>
      </w:r>
    </w:p>
    <w:p w14:paraId="498EB5A8" w14:textId="77777777" w:rsidR="007C1933" w:rsidRPr="002A1987" w:rsidRDefault="007C1933" w:rsidP="007C1933">
      <w:pPr>
        <w:ind w:hanging="480"/>
      </w:pPr>
      <w:hyperlink r:id="rId54" w:anchor="#" w:history="1">
        <w:r w:rsidRPr="002A1987">
          <w:rPr>
            <w:rStyle w:val="Hyperlink"/>
            <w:b/>
            <w:bCs/>
            <w:color w:val="FF0000"/>
          </w:rPr>
          <w:t>-</w:t>
        </w:r>
      </w:hyperlink>
      <w:r w:rsidRPr="002A1987">
        <w:t xml:space="preserve"> </w:t>
      </w:r>
      <w:r w:rsidRPr="002A1987">
        <w:rPr>
          <w:rStyle w:val="m1"/>
        </w:rPr>
        <w:t>&lt;</w:t>
      </w:r>
      <w:r w:rsidRPr="002A1987">
        <w:rPr>
          <w:rStyle w:val="t1"/>
        </w:rPr>
        <w:t>order:HDR</w:t>
      </w:r>
      <w:r w:rsidRPr="002A1987">
        <w:rPr>
          <w:rStyle w:val="m1"/>
        </w:rPr>
        <w:t>&gt;</w:t>
      </w:r>
    </w:p>
    <w:p w14:paraId="02DBD0F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order:CCNA</w:t>
      </w:r>
      <w:r w:rsidRPr="002A1987">
        <w:rPr>
          <w:rStyle w:val="m1"/>
        </w:rPr>
        <w:t>&gt;</w:t>
      </w:r>
      <w:r w:rsidRPr="002A1987">
        <w:rPr>
          <w:rStyle w:val="tx1"/>
        </w:rPr>
        <w:t>ZXL</w:t>
      </w:r>
      <w:r w:rsidRPr="002A1987">
        <w:rPr>
          <w:rStyle w:val="m1"/>
        </w:rPr>
        <w:t>&lt;/</w:t>
      </w:r>
      <w:r w:rsidRPr="002A1987">
        <w:rPr>
          <w:rStyle w:val="t1"/>
        </w:rPr>
        <w:t>order:CCNA</w:t>
      </w:r>
      <w:r w:rsidRPr="002A1987">
        <w:rPr>
          <w:rStyle w:val="m1"/>
        </w:rPr>
        <w:t>&gt;</w:t>
      </w:r>
      <w:r w:rsidRPr="002A1987">
        <w:t xml:space="preserve"> </w:t>
      </w:r>
    </w:p>
    <w:p w14:paraId="45EB5809"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order:MSG_TIMESTAMP</w:t>
      </w:r>
      <w:r w:rsidRPr="002A1987">
        <w:rPr>
          <w:rStyle w:val="m1"/>
        </w:rPr>
        <w:t>&gt;</w:t>
      </w:r>
      <w:r w:rsidRPr="002A1987">
        <w:rPr>
          <w:rStyle w:val="tx1"/>
        </w:rPr>
        <w:t>2009-06-24T09:54:22-05:00</w:t>
      </w:r>
      <w:r w:rsidRPr="002A1987">
        <w:rPr>
          <w:rStyle w:val="m1"/>
        </w:rPr>
        <w:t>&lt;/</w:t>
      </w:r>
      <w:r w:rsidRPr="002A1987">
        <w:rPr>
          <w:rStyle w:val="t1"/>
        </w:rPr>
        <w:t>order:MSG_TIMESTAMP</w:t>
      </w:r>
      <w:r w:rsidRPr="002A1987">
        <w:rPr>
          <w:rStyle w:val="m1"/>
        </w:rPr>
        <w:t>&gt;</w:t>
      </w:r>
      <w:r w:rsidRPr="002A1987">
        <w:t xml:space="preserve"> </w:t>
      </w:r>
    </w:p>
    <w:p w14:paraId="709D2AB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order:PON</w:t>
      </w:r>
      <w:r w:rsidRPr="002A1987">
        <w:rPr>
          <w:rStyle w:val="m1"/>
        </w:rPr>
        <w:t>&gt;</w:t>
      </w:r>
      <w:r w:rsidRPr="002A1987">
        <w:rPr>
          <w:rStyle w:val="tx1"/>
        </w:rPr>
        <w:t>CVT0M002R31DBC</w:t>
      </w:r>
      <w:r w:rsidRPr="002A1987">
        <w:rPr>
          <w:rStyle w:val="m1"/>
        </w:rPr>
        <w:t>&lt;/</w:t>
      </w:r>
      <w:r w:rsidRPr="002A1987">
        <w:rPr>
          <w:rStyle w:val="t1"/>
        </w:rPr>
        <w:t>order:PON</w:t>
      </w:r>
      <w:r w:rsidRPr="002A1987">
        <w:rPr>
          <w:rStyle w:val="m1"/>
        </w:rPr>
        <w:t>&gt;</w:t>
      </w:r>
      <w:r w:rsidRPr="002A1987">
        <w:t xml:space="preserve"> </w:t>
      </w:r>
    </w:p>
    <w:p w14:paraId="587D5A7E"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order:VER</w:t>
      </w:r>
      <w:r w:rsidRPr="002A1987">
        <w:rPr>
          <w:rStyle w:val="m1"/>
        </w:rPr>
        <w:t>&gt;</w:t>
      </w:r>
      <w:r w:rsidRPr="002A1987">
        <w:rPr>
          <w:rStyle w:val="tx1"/>
        </w:rPr>
        <w:t>00</w:t>
      </w:r>
      <w:r w:rsidRPr="002A1987">
        <w:rPr>
          <w:rStyle w:val="m1"/>
        </w:rPr>
        <w:t>&lt;/</w:t>
      </w:r>
      <w:r w:rsidRPr="002A1987">
        <w:rPr>
          <w:rStyle w:val="t1"/>
        </w:rPr>
        <w:t>order:VER</w:t>
      </w:r>
      <w:r w:rsidRPr="002A1987">
        <w:rPr>
          <w:rStyle w:val="m1"/>
        </w:rPr>
        <w:t>&gt;</w:t>
      </w:r>
      <w:r w:rsidRPr="002A1987">
        <w:t xml:space="preserve"> </w:t>
      </w:r>
    </w:p>
    <w:p w14:paraId="5C0578B3" w14:textId="77777777" w:rsidR="007C1933" w:rsidRPr="002A1987" w:rsidRDefault="007C1933" w:rsidP="007C1933">
      <w:pPr>
        <w:ind w:hanging="480"/>
      </w:pPr>
      <w:r w:rsidRPr="002A1987">
        <w:rPr>
          <w:rStyle w:val="b1"/>
        </w:rPr>
        <w:lastRenderedPageBreak/>
        <w:t> </w:t>
      </w:r>
      <w:r w:rsidRPr="002A1987">
        <w:t xml:space="preserve"> </w:t>
      </w:r>
      <w:r w:rsidRPr="002A1987">
        <w:rPr>
          <w:rStyle w:val="m1"/>
        </w:rPr>
        <w:t>&lt;</w:t>
      </w:r>
      <w:r w:rsidRPr="002A1987">
        <w:rPr>
          <w:rStyle w:val="t1"/>
        </w:rPr>
        <w:t>order:ATN</w:t>
      </w:r>
      <w:r w:rsidRPr="002A1987">
        <w:rPr>
          <w:rStyle w:val="m1"/>
        </w:rPr>
        <w:t>&gt;</w:t>
      </w:r>
      <w:r w:rsidRPr="002A1987">
        <w:rPr>
          <w:rStyle w:val="tx1"/>
        </w:rPr>
        <w:t>5022680965</w:t>
      </w:r>
      <w:r w:rsidRPr="002A1987">
        <w:rPr>
          <w:rStyle w:val="m1"/>
        </w:rPr>
        <w:t>&lt;/</w:t>
      </w:r>
      <w:r w:rsidRPr="002A1987">
        <w:rPr>
          <w:rStyle w:val="t1"/>
        </w:rPr>
        <w:t>order:ATN</w:t>
      </w:r>
      <w:r w:rsidRPr="002A1987">
        <w:rPr>
          <w:rStyle w:val="m1"/>
        </w:rPr>
        <w:t>&gt;</w:t>
      </w:r>
      <w:r w:rsidRPr="002A1987">
        <w:t xml:space="preserve"> </w:t>
      </w:r>
    </w:p>
    <w:p w14:paraId="58F45E9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order:RVER</w:t>
      </w:r>
      <w:r w:rsidRPr="002A1987">
        <w:rPr>
          <w:rStyle w:val="m1"/>
        </w:rPr>
        <w:t>&gt;</w:t>
      </w:r>
      <w:r w:rsidRPr="002A1987">
        <w:rPr>
          <w:rStyle w:val="tx1"/>
        </w:rPr>
        <w:t>10.05</w:t>
      </w:r>
      <w:r w:rsidRPr="002A1987">
        <w:rPr>
          <w:rStyle w:val="m1"/>
        </w:rPr>
        <w:t>&lt;/</w:t>
      </w:r>
      <w:r w:rsidRPr="002A1987">
        <w:rPr>
          <w:rStyle w:val="t1"/>
        </w:rPr>
        <w:t>order:RVER</w:t>
      </w:r>
      <w:r w:rsidRPr="002A1987">
        <w:rPr>
          <w:rStyle w:val="m1"/>
        </w:rPr>
        <w:t>&gt;</w:t>
      </w:r>
      <w:r w:rsidRPr="002A1987">
        <w:t xml:space="preserve"> </w:t>
      </w:r>
    </w:p>
    <w:p w14:paraId="31DCBDF6"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order:CC</w:t>
      </w:r>
      <w:r w:rsidRPr="002A1987">
        <w:rPr>
          <w:rStyle w:val="m1"/>
        </w:rPr>
        <w:t>&gt;</w:t>
      </w:r>
      <w:r w:rsidRPr="002A1987">
        <w:rPr>
          <w:rStyle w:val="tx1"/>
        </w:rPr>
        <w:t>9999</w:t>
      </w:r>
      <w:r w:rsidRPr="002A1987">
        <w:rPr>
          <w:rStyle w:val="m1"/>
        </w:rPr>
        <w:t>&lt;/</w:t>
      </w:r>
      <w:r w:rsidRPr="002A1987">
        <w:rPr>
          <w:rStyle w:val="t1"/>
        </w:rPr>
        <w:t>order:CC</w:t>
      </w:r>
      <w:r w:rsidRPr="002A1987">
        <w:rPr>
          <w:rStyle w:val="m1"/>
        </w:rPr>
        <w:t>&gt;</w:t>
      </w:r>
      <w:r w:rsidRPr="002A1987">
        <w:t xml:space="preserve"> </w:t>
      </w:r>
    </w:p>
    <w:p w14:paraId="7C7065A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order:STATE</w:t>
      </w:r>
      <w:r w:rsidRPr="002A1987">
        <w:rPr>
          <w:rStyle w:val="m1"/>
        </w:rPr>
        <w:t>&gt;</w:t>
      </w:r>
      <w:r w:rsidRPr="002A1987">
        <w:rPr>
          <w:rStyle w:val="tx1"/>
        </w:rPr>
        <w:t>KY</w:t>
      </w:r>
      <w:r w:rsidRPr="002A1987">
        <w:rPr>
          <w:rStyle w:val="m1"/>
        </w:rPr>
        <w:t>&lt;/</w:t>
      </w:r>
      <w:r w:rsidRPr="002A1987">
        <w:rPr>
          <w:rStyle w:val="t1"/>
        </w:rPr>
        <w:t>order:STATE</w:t>
      </w:r>
      <w:r w:rsidRPr="002A1987">
        <w:rPr>
          <w:rStyle w:val="m1"/>
        </w:rPr>
        <w:t>&gt;</w:t>
      </w:r>
      <w:r w:rsidRPr="002A1987">
        <w:t xml:space="preserve"> </w:t>
      </w:r>
    </w:p>
    <w:p w14:paraId="7EF9797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order:DTSENT</w:t>
      </w:r>
      <w:r w:rsidRPr="002A1987">
        <w:rPr>
          <w:rStyle w:val="m1"/>
        </w:rPr>
        <w:t>&gt;</w:t>
      </w:r>
      <w:r w:rsidRPr="002A1987">
        <w:rPr>
          <w:rStyle w:val="tx1"/>
        </w:rPr>
        <w:t>200906240954AM</w:t>
      </w:r>
      <w:r w:rsidRPr="002A1987">
        <w:rPr>
          <w:rStyle w:val="m1"/>
        </w:rPr>
        <w:t>&lt;/</w:t>
      </w:r>
      <w:r w:rsidRPr="002A1987">
        <w:rPr>
          <w:rStyle w:val="t1"/>
        </w:rPr>
        <w:t>order:DTSENT</w:t>
      </w:r>
      <w:r w:rsidRPr="002A1987">
        <w:rPr>
          <w:rStyle w:val="m1"/>
        </w:rPr>
        <w:t>&gt;</w:t>
      </w:r>
      <w:r w:rsidRPr="002A1987">
        <w:t xml:space="preserve"> </w:t>
      </w:r>
    </w:p>
    <w:p w14:paraId="43B66995"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order:HDR</w:t>
      </w:r>
      <w:r w:rsidRPr="002A1987">
        <w:rPr>
          <w:rStyle w:val="m1"/>
        </w:rPr>
        <w:t>&gt;</w:t>
      </w:r>
    </w:p>
    <w:p w14:paraId="47FD4362" w14:textId="77777777" w:rsidR="007C1933" w:rsidRPr="002A1987" w:rsidRDefault="007C1933" w:rsidP="007C1933">
      <w:pPr>
        <w:ind w:hanging="480"/>
      </w:pPr>
      <w:hyperlink r:id="rId55" w:anchor="#" w:history="1">
        <w:r w:rsidRPr="002A1987">
          <w:rPr>
            <w:rStyle w:val="Hyperlink"/>
            <w:b/>
            <w:bCs/>
            <w:color w:val="FF0000"/>
          </w:rPr>
          <w:t>-</w:t>
        </w:r>
      </w:hyperlink>
      <w:r w:rsidRPr="002A1987">
        <w:t xml:space="preserve"> </w:t>
      </w:r>
      <w:r w:rsidRPr="002A1987">
        <w:rPr>
          <w:rStyle w:val="m1"/>
        </w:rPr>
        <w:t>&lt;</w:t>
      </w:r>
      <w:r w:rsidRPr="002A1987">
        <w:rPr>
          <w:rStyle w:val="t1"/>
        </w:rPr>
        <w:t>order:LSR</w:t>
      </w:r>
      <w:r w:rsidRPr="002A1987">
        <w:rPr>
          <w:rStyle w:val="m1"/>
        </w:rPr>
        <w:t>&gt;</w:t>
      </w:r>
    </w:p>
    <w:p w14:paraId="5A0EE0AA" w14:textId="77777777" w:rsidR="007C1933" w:rsidRPr="002A1987" w:rsidRDefault="007C1933" w:rsidP="007C1933">
      <w:pPr>
        <w:ind w:hanging="480"/>
      </w:pPr>
      <w:hyperlink r:id="rId56" w:anchor="#" w:history="1">
        <w:r w:rsidRPr="002A1987">
          <w:rPr>
            <w:rStyle w:val="Hyperlink"/>
            <w:b/>
            <w:bCs/>
            <w:color w:val="FF0000"/>
          </w:rPr>
          <w:t>-</w:t>
        </w:r>
      </w:hyperlink>
      <w:r w:rsidRPr="002A1987">
        <w:t xml:space="preserve"> </w:t>
      </w:r>
      <w:r w:rsidRPr="002A1987">
        <w:rPr>
          <w:rStyle w:val="m1"/>
        </w:rPr>
        <w:t>&lt;</w:t>
      </w:r>
      <w:r w:rsidRPr="002A1987">
        <w:rPr>
          <w:rStyle w:val="t1"/>
        </w:rPr>
        <w:t>order:LSR_ADMIN</w:t>
      </w:r>
      <w:r w:rsidRPr="002A1987">
        <w:rPr>
          <w:rStyle w:val="m1"/>
        </w:rPr>
        <w:t>&gt;</w:t>
      </w:r>
    </w:p>
    <w:p w14:paraId="07CDC05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order:SC</w:t>
      </w:r>
      <w:r w:rsidRPr="002A1987">
        <w:rPr>
          <w:rStyle w:val="m1"/>
        </w:rPr>
        <w:t>&gt;</w:t>
      </w:r>
      <w:r w:rsidRPr="002A1987">
        <w:rPr>
          <w:rStyle w:val="tx1"/>
        </w:rPr>
        <w:t>LCSC</w:t>
      </w:r>
      <w:r w:rsidRPr="002A1987">
        <w:rPr>
          <w:rStyle w:val="m1"/>
        </w:rPr>
        <w:t>&lt;/</w:t>
      </w:r>
      <w:r w:rsidRPr="002A1987">
        <w:rPr>
          <w:rStyle w:val="t1"/>
        </w:rPr>
        <w:t>order:SC</w:t>
      </w:r>
      <w:r w:rsidRPr="002A1987">
        <w:rPr>
          <w:rStyle w:val="m1"/>
        </w:rPr>
        <w:t>&gt;</w:t>
      </w:r>
      <w:r w:rsidRPr="002A1987">
        <w:t xml:space="preserve"> </w:t>
      </w:r>
    </w:p>
    <w:p w14:paraId="7B58704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order:PROJECT</w:t>
      </w:r>
      <w:r w:rsidRPr="002A1987">
        <w:rPr>
          <w:rStyle w:val="m1"/>
        </w:rPr>
        <w:t>&gt;</w:t>
      </w:r>
      <w:r w:rsidRPr="002A1987">
        <w:rPr>
          <w:rStyle w:val="tx1"/>
        </w:rPr>
        <w:t>CAVENOBILL</w:t>
      </w:r>
      <w:r w:rsidRPr="002A1987">
        <w:rPr>
          <w:rStyle w:val="m1"/>
        </w:rPr>
        <w:t>&lt;/</w:t>
      </w:r>
      <w:r w:rsidRPr="002A1987">
        <w:rPr>
          <w:rStyle w:val="t1"/>
        </w:rPr>
        <w:t>order:PROJECT</w:t>
      </w:r>
      <w:r w:rsidRPr="002A1987">
        <w:rPr>
          <w:rStyle w:val="m1"/>
        </w:rPr>
        <w:t>&gt;</w:t>
      </w:r>
      <w:r w:rsidRPr="002A1987">
        <w:t xml:space="preserve"> </w:t>
      </w:r>
    </w:p>
    <w:p w14:paraId="0AD7D66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order:REQTYP</w:t>
      </w:r>
      <w:r w:rsidRPr="002A1987">
        <w:rPr>
          <w:rStyle w:val="m1"/>
        </w:rPr>
        <w:t>&gt;</w:t>
      </w:r>
      <w:r w:rsidRPr="002A1987">
        <w:rPr>
          <w:rStyle w:val="tx1"/>
        </w:rPr>
        <w:t>MB</w:t>
      </w:r>
      <w:r w:rsidRPr="002A1987">
        <w:rPr>
          <w:rStyle w:val="m1"/>
        </w:rPr>
        <w:t>&lt;/</w:t>
      </w:r>
      <w:r w:rsidRPr="002A1987">
        <w:rPr>
          <w:rStyle w:val="t1"/>
        </w:rPr>
        <w:t>order:REQTYP</w:t>
      </w:r>
      <w:r w:rsidRPr="002A1987">
        <w:rPr>
          <w:rStyle w:val="m1"/>
        </w:rPr>
        <w:t>&gt;</w:t>
      </w:r>
      <w:r w:rsidRPr="002A1987">
        <w:t xml:space="preserve"> </w:t>
      </w:r>
    </w:p>
    <w:p w14:paraId="1549882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order:ACT</w:t>
      </w:r>
      <w:r w:rsidRPr="002A1987">
        <w:rPr>
          <w:rStyle w:val="m1"/>
        </w:rPr>
        <w:t>&gt;</w:t>
      </w:r>
      <w:r w:rsidRPr="002A1987">
        <w:rPr>
          <w:rStyle w:val="tx1"/>
        </w:rPr>
        <w:t>N</w:t>
      </w:r>
      <w:r w:rsidRPr="002A1987">
        <w:rPr>
          <w:rStyle w:val="m1"/>
        </w:rPr>
        <w:t>&lt;/</w:t>
      </w:r>
      <w:r w:rsidRPr="002A1987">
        <w:rPr>
          <w:rStyle w:val="t1"/>
        </w:rPr>
        <w:t>order:ACT</w:t>
      </w:r>
      <w:r w:rsidRPr="002A1987">
        <w:rPr>
          <w:rStyle w:val="m1"/>
        </w:rPr>
        <w:t>&gt;</w:t>
      </w:r>
      <w:r w:rsidRPr="002A1987">
        <w:t xml:space="preserve"> </w:t>
      </w:r>
    </w:p>
    <w:p w14:paraId="40F86235" w14:textId="77777777" w:rsidR="007C1933" w:rsidRPr="002A1987" w:rsidRDefault="007C1933" w:rsidP="007C1933">
      <w:pPr>
        <w:ind w:hanging="480"/>
      </w:pPr>
      <w:hyperlink r:id="rId57" w:anchor="#" w:history="1">
        <w:r w:rsidRPr="002A1987">
          <w:rPr>
            <w:rStyle w:val="Hyperlink"/>
            <w:b/>
            <w:bCs/>
            <w:color w:val="FF0000"/>
          </w:rPr>
          <w:t>-</w:t>
        </w:r>
      </w:hyperlink>
      <w:r w:rsidRPr="002A1987">
        <w:t xml:space="preserve"> </w:t>
      </w:r>
      <w:r w:rsidRPr="002A1987">
        <w:rPr>
          <w:rStyle w:val="m1"/>
        </w:rPr>
        <w:t>&lt;</w:t>
      </w:r>
      <w:r w:rsidRPr="002A1987">
        <w:rPr>
          <w:rStyle w:val="t1"/>
        </w:rPr>
        <w:t>order:AUTHORIZATION</w:t>
      </w:r>
      <w:r w:rsidRPr="002A1987">
        <w:rPr>
          <w:rStyle w:val="m1"/>
        </w:rPr>
        <w:t>&gt;</w:t>
      </w:r>
    </w:p>
    <w:p w14:paraId="13DC6DA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order:TOS</w:t>
      </w:r>
      <w:r w:rsidRPr="002A1987">
        <w:rPr>
          <w:rStyle w:val="m1"/>
        </w:rPr>
        <w:t>&gt;</w:t>
      </w:r>
      <w:r w:rsidRPr="002A1987">
        <w:rPr>
          <w:rStyle w:val="tx1"/>
        </w:rPr>
        <w:t>2AM-</w:t>
      </w:r>
      <w:r w:rsidRPr="002A1987">
        <w:rPr>
          <w:rStyle w:val="m1"/>
        </w:rPr>
        <w:t>&lt;/</w:t>
      </w:r>
      <w:r w:rsidRPr="002A1987">
        <w:rPr>
          <w:rStyle w:val="t1"/>
        </w:rPr>
        <w:t>order:TOS</w:t>
      </w:r>
      <w:r w:rsidRPr="002A1987">
        <w:rPr>
          <w:rStyle w:val="m1"/>
        </w:rPr>
        <w:t>&gt;</w:t>
      </w:r>
      <w:r w:rsidRPr="002A1987">
        <w:t xml:space="preserve"> </w:t>
      </w:r>
    </w:p>
    <w:p w14:paraId="0A66CCA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order:DDD</w:t>
      </w:r>
      <w:r w:rsidRPr="002A1987">
        <w:rPr>
          <w:rStyle w:val="m1"/>
        </w:rPr>
        <w:t>&gt;</w:t>
      </w:r>
      <w:r w:rsidRPr="002A1987">
        <w:rPr>
          <w:rStyle w:val="tx1"/>
        </w:rPr>
        <w:t>20091204</w:t>
      </w:r>
      <w:r w:rsidRPr="002A1987">
        <w:rPr>
          <w:rStyle w:val="m1"/>
        </w:rPr>
        <w:t>&lt;/</w:t>
      </w:r>
      <w:r w:rsidRPr="002A1987">
        <w:rPr>
          <w:rStyle w:val="t1"/>
        </w:rPr>
        <w:t>order:DDD</w:t>
      </w:r>
      <w:r w:rsidRPr="002A1987">
        <w:rPr>
          <w:rStyle w:val="m1"/>
        </w:rPr>
        <w:t>&gt;</w:t>
      </w:r>
      <w:r w:rsidRPr="002A1987">
        <w:t xml:space="preserve"> </w:t>
      </w:r>
    </w:p>
    <w:p w14:paraId="24C5CC4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order:PORTTYP</w:t>
      </w:r>
      <w:r w:rsidRPr="002A1987">
        <w:rPr>
          <w:rStyle w:val="m1"/>
        </w:rPr>
        <w:t>&gt;</w:t>
      </w:r>
      <w:r w:rsidRPr="002A1987">
        <w:rPr>
          <w:rStyle w:val="tx1"/>
        </w:rPr>
        <w:t>L</w:t>
      </w:r>
      <w:r w:rsidRPr="002A1987">
        <w:rPr>
          <w:rStyle w:val="m1"/>
        </w:rPr>
        <w:t>&lt;/</w:t>
      </w:r>
      <w:r w:rsidRPr="002A1987">
        <w:rPr>
          <w:rStyle w:val="t1"/>
        </w:rPr>
        <w:t>order:PORTTYP</w:t>
      </w:r>
      <w:r w:rsidRPr="002A1987">
        <w:rPr>
          <w:rStyle w:val="m1"/>
        </w:rPr>
        <w:t>&gt;</w:t>
      </w:r>
      <w:r w:rsidRPr="002A1987">
        <w:t xml:space="preserve"> </w:t>
      </w:r>
    </w:p>
    <w:p w14:paraId="5339AC2F"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order:AUTHORIZATION</w:t>
      </w:r>
      <w:r w:rsidRPr="002A1987">
        <w:rPr>
          <w:rStyle w:val="m1"/>
        </w:rPr>
        <w:t>&gt;</w:t>
      </w:r>
    </w:p>
    <w:p w14:paraId="668F675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order:LSR_ADMIN</w:t>
      </w:r>
      <w:r w:rsidRPr="002A1987">
        <w:rPr>
          <w:rStyle w:val="m1"/>
        </w:rPr>
        <w:t>&gt;</w:t>
      </w:r>
    </w:p>
    <w:p w14:paraId="267CF78F" w14:textId="77777777" w:rsidR="007C1933" w:rsidRPr="002A1987" w:rsidRDefault="007C1933" w:rsidP="007C1933">
      <w:pPr>
        <w:ind w:hanging="480"/>
      </w:pPr>
      <w:hyperlink r:id="rId58" w:anchor="#" w:history="1">
        <w:r w:rsidRPr="002A1987">
          <w:rPr>
            <w:rStyle w:val="Hyperlink"/>
            <w:b/>
            <w:bCs/>
            <w:color w:val="FF0000"/>
          </w:rPr>
          <w:t>-</w:t>
        </w:r>
      </w:hyperlink>
      <w:r w:rsidRPr="002A1987">
        <w:t xml:space="preserve"> </w:t>
      </w:r>
      <w:r w:rsidRPr="002A1987">
        <w:rPr>
          <w:rStyle w:val="m1"/>
        </w:rPr>
        <w:t>&lt;</w:t>
      </w:r>
      <w:r w:rsidRPr="002A1987">
        <w:rPr>
          <w:rStyle w:val="t1"/>
        </w:rPr>
        <w:t>order:LSR_BILL</w:t>
      </w:r>
      <w:r w:rsidRPr="002A1987">
        <w:rPr>
          <w:rStyle w:val="m1"/>
        </w:rPr>
        <w:t>&gt;</w:t>
      </w:r>
    </w:p>
    <w:p w14:paraId="2331F93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order:BAN1</w:t>
      </w:r>
      <w:r w:rsidRPr="002A1987">
        <w:rPr>
          <w:rStyle w:val="m1"/>
        </w:rPr>
        <w:t>&gt;</w:t>
      </w:r>
      <w:r w:rsidRPr="002A1987">
        <w:rPr>
          <w:rStyle w:val="tx1"/>
        </w:rPr>
        <w:t>502Q886621621</w:t>
      </w:r>
      <w:r w:rsidRPr="002A1987">
        <w:rPr>
          <w:rStyle w:val="m1"/>
        </w:rPr>
        <w:t>&lt;/</w:t>
      </w:r>
      <w:r w:rsidRPr="002A1987">
        <w:rPr>
          <w:rStyle w:val="t1"/>
        </w:rPr>
        <w:t>order:BAN1</w:t>
      </w:r>
      <w:r w:rsidRPr="002A1987">
        <w:rPr>
          <w:rStyle w:val="m1"/>
        </w:rPr>
        <w:t>&gt;</w:t>
      </w:r>
      <w:r w:rsidRPr="002A1987">
        <w:t xml:space="preserve"> </w:t>
      </w:r>
    </w:p>
    <w:p w14:paraId="4F31E19C"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order:LSR_BILL</w:t>
      </w:r>
      <w:r w:rsidRPr="002A1987">
        <w:rPr>
          <w:rStyle w:val="m1"/>
        </w:rPr>
        <w:t>&gt;</w:t>
      </w:r>
    </w:p>
    <w:p w14:paraId="47A8ED78" w14:textId="77777777" w:rsidR="007C1933" w:rsidRPr="002A1987" w:rsidRDefault="007C1933" w:rsidP="007C1933">
      <w:pPr>
        <w:ind w:hanging="480"/>
      </w:pPr>
      <w:hyperlink r:id="rId59" w:anchor="#" w:history="1">
        <w:r w:rsidRPr="002A1987">
          <w:rPr>
            <w:rStyle w:val="Hyperlink"/>
            <w:b/>
            <w:bCs/>
            <w:color w:val="FF0000"/>
          </w:rPr>
          <w:t>-</w:t>
        </w:r>
      </w:hyperlink>
      <w:r w:rsidRPr="002A1987">
        <w:t xml:space="preserve"> </w:t>
      </w:r>
      <w:r w:rsidRPr="002A1987">
        <w:rPr>
          <w:rStyle w:val="m1"/>
        </w:rPr>
        <w:t>&lt;</w:t>
      </w:r>
      <w:r w:rsidRPr="002A1987">
        <w:rPr>
          <w:rStyle w:val="t1"/>
        </w:rPr>
        <w:t>order:CONTACT</w:t>
      </w:r>
      <w:r w:rsidRPr="002A1987">
        <w:rPr>
          <w:rStyle w:val="m1"/>
        </w:rPr>
        <w:t>&gt;</w:t>
      </w:r>
    </w:p>
    <w:p w14:paraId="36AAFF9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order:INIT</w:t>
      </w:r>
      <w:r w:rsidRPr="002A1987">
        <w:rPr>
          <w:rStyle w:val="m1"/>
        </w:rPr>
        <w:t>&gt;</w:t>
      </w:r>
      <w:r w:rsidRPr="002A1987">
        <w:rPr>
          <w:rStyle w:val="tx1"/>
        </w:rPr>
        <w:t>Bojangles</w:t>
      </w:r>
      <w:r w:rsidRPr="002A1987">
        <w:rPr>
          <w:rStyle w:val="m1"/>
        </w:rPr>
        <w:t>&lt;/</w:t>
      </w:r>
      <w:r w:rsidRPr="002A1987">
        <w:rPr>
          <w:rStyle w:val="t1"/>
        </w:rPr>
        <w:t>order:INIT</w:t>
      </w:r>
      <w:r w:rsidRPr="002A1987">
        <w:rPr>
          <w:rStyle w:val="m1"/>
        </w:rPr>
        <w:t>&gt;</w:t>
      </w:r>
      <w:r w:rsidRPr="002A1987">
        <w:t xml:space="preserve"> </w:t>
      </w:r>
    </w:p>
    <w:p w14:paraId="591C2C6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order:INIT_TEL_NO</w:t>
      </w:r>
      <w:r w:rsidRPr="002A1987">
        <w:rPr>
          <w:rStyle w:val="m1"/>
        </w:rPr>
        <w:t>&gt;</w:t>
      </w:r>
      <w:r w:rsidRPr="002A1987">
        <w:rPr>
          <w:rStyle w:val="tx1"/>
        </w:rPr>
        <w:t>8884448888</w:t>
      </w:r>
      <w:r w:rsidRPr="002A1987">
        <w:rPr>
          <w:rStyle w:val="m1"/>
        </w:rPr>
        <w:t>&lt;/</w:t>
      </w:r>
      <w:r w:rsidRPr="002A1987">
        <w:rPr>
          <w:rStyle w:val="t1"/>
        </w:rPr>
        <w:t>order:INIT_TEL_NO</w:t>
      </w:r>
      <w:r w:rsidRPr="002A1987">
        <w:rPr>
          <w:rStyle w:val="m1"/>
        </w:rPr>
        <w:t>&gt;</w:t>
      </w:r>
      <w:r w:rsidRPr="002A1987">
        <w:t xml:space="preserve"> </w:t>
      </w:r>
    </w:p>
    <w:p w14:paraId="28DF6DF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order:INIT_FAX_NO</w:t>
      </w:r>
      <w:r w:rsidRPr="002A1987">
        <w:rPr>
          <w:rStyle w:val="m1"/>
        </w:rPr>
        <w:t>&gt;</w:t>
      </w:r>
      <w:r w:rsidRPr="002A1987">
        <w:rPr>
          <w:rStyle w:val="tx1"/>
        </w:rPr>
        <w:t>4448884444</w:t>
      </w:r>
      <w:r w:rsidRPr="002A1987">
        <w:rPr>
          <w:rStyle w:val="m1"/>
        </w:rPr>
        <w:t>&lt;/</w:t>
      </w:r>
      <w:r w:rsidRPr="002A1987">
        <w:rPr>
          <w:rStyle w:val="t1"/>
        </w:rPr>
        <w:t>order:INIT_FAX_NO</w:t>
      </w:r>
      <w:r w:rsidRPr="002A1987">
        <w:rPr>
          <w:rStyle w:val="m1"/>
        </w:rPr>
        <w:t>&gt;</w:t>
      </w:r>
      <w:r w:rsidRPr="002A1987">
        <w:t xml:space="preserve"> </w:t>
      </w:r>
    </w:p>
    <w:p w14:paraId="1E8B5A34" w14:textId="77777777" w:rsidR="007C1933" w:rsidRPr="004F40BF" w:rsidRDefault="007C1933" w:rsidP="007C1933">
      <w:pPr>
        <w:ind w:hanging="480"/>
        <w:rPr>
          <w:lang w:val="es-ES"/>
        </w:rPr>
      </w:pPr>
      <w:r w:rsidRPr="002A1987">
        <w:rPr>
          <w:rStyle w:val="b1"/>
        </w:rPr>
        <w:t> </w:t>
      </w:r>
      <w:r w:rsidRPr="002A1987">
        <w:t xml:space="preserve"> </w:t>
      </w:r>
      <w:r w:rsidRPr="004F40BF">
        <w:rPr>
          <w:rStyle w:val="m1"/>
          <w:lang w:val="es-ES"/>
        </w:rPr>
        <w:t>&lt;</w:t>
      </w:r>
      <w:r w:rsidRPr="004F40BF">
        <w:rPr>
          <w:rStyle w:val="t1"/>
          <w:lang w:val="es-ES"/>
        </w:rPr>
        <w:t>order:IMPCON</w:t>
      </w:r>
      <w:r w:rsidRPr="004F40BF">
        <w:rPr>
          <w:rStyle w:val="m1"/>
          <w:lang w:val="es-ES"/>
        </w:rPr>
        <w:t>&gt;</w:t>
      </w:r>
      <w:r w:rsidRPr="004F40BF">
        <w:rPr>
          <w:rStyle w:val="tx1"/>
          <w:lang w:val="es-ES"/>
        </w:rPr>
        <w:t>Elmer Fudd</w:t>
      </w:r>
      <w:r w:rsidRPr="004F40BF">
        <w:rPr>
          <w:rStyle w:val="m1"/>
          <w:lang w:val="es-ES"/>
        </w:rPr>
        <w:t>&lt;/</w:t>
      </w:r>
      <w:r w:rsidRPr="004F40BF">
        <w:rPr>
          <w:rStyle w:val="t1"/>
          <w:lang w:val="es-ES"/>
        </w:rPr>
        <w:t>order:IMPCON</w:t>
      </w:r>
      <w:r w:rsidRPr="004F40BF">
        <w:rPr>
          <w:rStyle w:val="m1"/>
          <w:lang w:val="es-ES"/>
        </w:rPr>
        <w:t>&gt;</w:t>
      </w:r>
      <w:r w:rsidRPr="004F40BF">
        <w:rPr>
          <w:lang w:val="es-ES"/>
        </w:rPr>
        <w:t xml:space="preserve"> </w:t>
      </w:r>
    </w:p>
    <w:p w14:paraId="631047D1" w14:textId="77777777" w:rsidR="007C1933" w:rsidRPr="004F40BF" w:rsidRDefault="007C1933" w:rsidP="007C1933">
      <w:pPr>
        <w:ind w:hanging="480"/>
        <w:rPr>
          <w:lang w:val="es-ES"/>
        </w:rPr>
      </w:pPr>
      <w:r w:rsidRPr="004F40BF">
        <w:rPr>
          <w:rStyle w:val="b1"/>
          <w:lang w:val="es-ES"/>
        </w:rPr>
        <w:t> </w:t>
      </w:r>
      <w:r w:rsidRPr="004F40BF">
        <w:rPr>
          <w:lang w:val="es-ES"/>
        </w:rPr>
        <w:t xml:space="preserve"> </w:t>
      </w:r>
      <w:r w:rsidRPr="004F40BF">
        <w:rPr>
          <w:rStyle w:val="m1"/>
          <w:lang w:val="es-ES"/>
        </w:rPr>
        <w:t>&lt;</w:t>
      </w:r>
      <w:r w:rsidRPr="004F40BF">
        <w:rPr>
          <w:rStyle w:val="t1"/>
          <w:lang w:val="es-ES"/>
        </w:rPr>
        <w:t>order:IMPCON_TEL_NO</w:t>
      </w:r>
      <w:r w:rsidRPr="004F40BF">
        <w:rPr>
          <w:rStyle w:val="m1"/>
          <w:lang w:val="es-ES"/>
        </w:rPr>
        <w:t>&gt;</w:t>
      </w:r>
      <w:r w:rsidRPr="004F40BF">
        <w:rPr>
          <w:rStyle w:val="tx1"/>
          <w:lang w:val="es-ES"/>
        </w:rPr>
        <w:t>4049275555</w:t>
      </w:r>
      <w:r w:rsidRPr="004F40BF">
        <w:rPr>
          <w:rStyle w:val="m1"/>
          <w:lang w:val="es-ES"/>
        </w:rPr>
        <w:t>&lt;/</w:t>
      </w:r>
      <w:r w:rsidRPr="004F40BF">
        <w:rPr>
          <w:rStyle w:val="t1"/>
          <w:lang w:val="es-ES"/>
        </w:rPr>
        <w:t>order:IMPCON_TEL_NO</w:t>
      </w:r>
      <w:r w:rsidRPr="004F40BF">
        <w:rPr>
          <w:rStyle w:val="m1"/>
          <w:lang w:val="es-ES"/>
        </w:rPr>
        <w:t>&gt;</w:t>
      </w:r>
      <w:r w:rsidRPr="004F40BF">
        <w:rPr>
          <w:lang w:val="es-ES"/>
        </w:rPr>
        <w:t xml:space="preserve"> </w:t>
      </w:r>
    </w:p>
    <w:p w14:paraId="02A00F58" w14:textId="77777777" w:rsidR="007C1933" w:rsidRPr="002A1987" w:rsidRDefault="007C1933" w:rsidP="007C1933">
      <w:pPr>
        <w:ind w:hanging="240"/>
      </w:pPr>
      <w:r w:rsidRPr="004F40BF">
        <w:rPr>
          <w:rStyle w:val="b1"/>
          <w:lang w:val="es-ES"/>
        </w:rPr>
        <w:t> </w:t>
      </w:r>
      <w:r w:rsidRPr="004F40BF">
        <w:rPr>
          <w:lang w:val="es-ES"/>
        </w:rPr>
        <w:t xml:space="preserve"> </w:t>
      </w:r>
      <w:r w:rsidRPr="002A1987">
        <w:rPr>
          <w:rStyle w:val="m1"/>
        </w:rPr>
        <w:t>&lt;/</w:t>
      </w:r>
      <w:r w:rsidRPr="002A1987">
        <w:rPr>
          <w:rStyle w:val="t1"/>
        </w:rPr>
        <w:t>order:CONTACT</w:t>
      </w:r>
      <w:r w:rsidRPr="002A1987">
        <w:rPr>
          <w:rStyle w:val="m1"/>
        </w:rPr>
        <w:t>&gt;</w:t>
      </w:r>
    </w:p>
    <w:p w14:paraId="51796475"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order:LSR</w:t>
      </w:r>
      <w:r w:rsidRPr="002A1987">
        <w:rPr>
          <w:rStyle w:val="m1"/>
        </w:rPr>
        <w:t>&gt;</w:t>
      </w:r>
    </w:p>
    <w:p w14:paraId="390FACE8" w14:textId="77777777" w:rsidR="007C1933" w:rsidRPr="002A1987" w:rsidRDefault="007C1933" w:rsidP="007C1933">
      <w:pPr>
        <w:ind w:hanging="480"/>
      </w:pPr>
      <w:hyperlink r:id="rId60" w:anchor="#" w:history="1">
        <w:r w:rsidRPr="002A1987">
          <w:rPr>
            <w:rStyle w:val="Hyperlink"/>
            <w:b/>
            <w:bCs/>
            <w:color w:val="FF0000"/>
          </w:rPr>
          <w:t>-</w:t>
        </w:r>
      </w:hyperlink>
      <w:r w:rsidRPr="002A1987">
        <w:t xml:space="preserve"> </w:t>
      </w:r>
      <w:r w:rsidRPr="002A1987">
        <w:rPr>
          <w:rStyle w:val="m1"/>
        </w:rPr>
        <w:t>&lt;</w:t>
      </w:r>
      <w:r w:rsidRPr="002A1987">
        <w:rPr>
          <w:rStyle w:val="t1"/>
        </w:rPr>
        <w:t>order:EU</w:t>
      </w:r>
      <w:r w:rsidRPr="002A1987">
        <w:rPr>
          <w:rStyle w:val="m1"/>
        </w:rPr>
        <w:t>&gt;</w:t>
      </w:r>
    </w:p>
    <w:p w14:paraId="296906F1" w14:textId="77777777" w:rsidR="007C1933" w:rsidRPr="002A1987" w:rsidRDefault="007C1933" w:rsidP="007C1933">
      <w:pPr>
        <w:ind w:hanging="480"/>
      </w:pPr>
      <w:hyperlink r:id="rId61" w:anchor="#" w:history="1">
        <w:r w:rsidRPr="002A1987">
          <w:rPr>
            <w:rStyle w:val="Hyperlink"/>
            <w:b/>
            <w:bCs/>
            <w:color w:val="FF0000"/>
          </w:rPr>
          <w:t>-</w:t>
        </w:r>
      </w:hyperlink>
      <w:r w:rsidRPr="002A1987">
        <w:t xml:space="preserve"> </w:t>
      </w:r>
      <w:r w:rsidRPr="002A1987">
        <w:rPr>
          <w:rStyle w:val="m1"/>
        </w:rPr>
        <w:t>&lt;</w:t>
      </w:r>
      <w:r w:rsidRPr="002A1987">
        <w:rPr>
          <w:rStyle w:val="t1"/>
        </w:rPr>
        <w:t>order:INSIDE_WIRE</w:t>
      </w:r>
      <w:r w:rsidRPr="002A1987">
        <w:rPr>
          <w:rStyle w:val="m1"/>
        </w:rPr>
        <w:t>&gt;</w:t>
      </w:r>
    </w:p>
    <w:p w14:paraId="3D3C0A0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order:IWCON</w:t>
      </w:r>
      <w:r w:rsidRPr="002A1987">
        <w:rPr>
          <w:rStyle w:val="m1"/>
        </w:rPr>
        <w:t>&gt;</w:t>
      </w:r>
      <w:r w:rsidRPr="002A1987">
        <w:rPr>
          <w:rStyle w:val="tx1"/>
        </w:rPr>
        <w:t>Marilyn Monroe</w:t>
      </w:r>
      <w:r w:rsidRPr="002A1987">
        <w:rPr>
          <w:rStyle w:val="m1"/>
        </w:rPr>
        <w:t>&lt;/</w:t>
      </w:r>
      <w:r w:rsidRPr="002A1987">
        <w:rPr>
          <w:rStyle w:val="t1"/>
        </w:rPr>
        <w:t>order:IWCON</w:t>
      </w:r>
      <w:r w:rsidRPr="002A1987">
        <w:rPr>
          <w:rStyle w:val="m1"/>
        </w:rPr>
        <w:t>&gt;</w:t>
      </w:r>
      <w:r w:rsidRPr="002A1987">
        <w:t xml:space="preserve"> </w:t>
      </w:r>
    </w:p>
    <w:p w14:paraId="435A0E3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order:IWCON_TEL_NO</w:t>
      </w:r>
      <w:r w:rsidRPr="002A1987">
        <w:rPr>
          <w:rStyle w:val="m1"/>
        </w:rPr>
        <w:t>&gt;</w:t>
      </w:r>
      <w:r w:rsidRPr="002A1987">
        <w:rPr>
          <w:rStyle w:val="tx1"/>
        </w:rPr>
        <w:t>2225551111</w:t>
      </w:r>
      <w:r w:rsidRPr="002A1987">
        <w:rPr>
          <w:rStyle w:val="m1"/>
        </w:rPr>
        <w:t>&lt;/</w:t>
      </w:r>
      <w:r w:rsidRPr="002A1987">
        <w:rPr>
          <w:rStyle w:val="t1"/>
        </w:rPr>
        <w:t>order:IWCON_TEL_NO</w:t>
      </w:r>
      <w:r w:rsidRPr="002A1987">
        <w:rPr>
          <w:rStyle w:val="m1"/>
        </w:rPr>
        <w:t>&gt;</w:t>
      </w:r>
      <w:r w:rsidRPr="002A1987">
        <w:t xml:space="preserve"> </w:t>
      </w:r>
    </w:p>
    <w:p w14:paraId="70DFC24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order:INSIDE_WIRE</w:t>
      </w:r>
      <w:r w:rsidRPr="002A1987">
        <w:rPr>
          <w:rStyle w:val="m1"/>
        </w:rPr>
        <w:t>&gt;</w:t>
      </w:r>
    </w:p>
    <w:p w14:paraId="532DBC8B" w14:textId="77777777" w:rsidR="007C1933" w:rsidRPr="002A1987" w:rsidRDefault="007C1933" w:rsidP="007C1933">
      <w:pPr>
        <w:ind w:hanging="480"/>
      </w:pPr>
      <w:hyperlink r:id="rId62" w:anchor="#" w:history="1">
        <w:r w:rsidRPr="002A1987">
          <w:rPr>
            <w:rStyle w:val="Hyperlink"/>
            <w:b/>
            <w:bCs/>
            <w:color w:val="FF0000"/>
          </w:rPr>
          <w:t>-</w:t>
        </w:r>
      </w:hyperlink>
      <w:r w:rsidRPr="002A1987">
        <w:t xml:space="preserve"> </w:t>
      </w:r>
      <w:r w:rsidRPr="002A1987">
        <w:rPr>
          <w:rStyle w:val="m1"/>
        </w:rPr>
        <w:t>&lt;</w:t>
      </w:r>
      <w:r w:rsidRPr="002A1987">
        <w:rPr>
          <w:rStyle w:val="t1"/>
        </w:rPr>
        <w:t>order:LOC_ACCESS</w:t>
      </w:r>
      <w:r w:rsidRPr="002A1987">
        <w:rPr>
          <w:rStyle w:val="m1"/>
        </w:rPr>
        <w:t>&gt;</w:t>
      </w:r>
    </w:p>
    <w:p w14:paraId="1CA6FFBC" w14:textId="77777777" w:rsidR="007C1933" w:rsidRPr="002A1987" w:rsidRDefault="007C1933" w:rsidP="007C1933">
      <w:pPr>
        <w:ind w:hanging="480"/>
      </w:pPr>
      <w:hyperlink r:id="rId63" w:anchor="#" w:history="1">
        <w:r w:rsidRPr="002A1987">
          <w:rPr>
            <w:rStyle w:val="Hyperlink"/>
            <w:b/>
            <w:bCs/>
            <w:color w:val="FF0000"/>
          </w:rPr>
          <w:t>-</w:t>
        </w:r>
      </w:hyperlink>
      <w:r w:rsidRPr="002A1987">
        <w:t xml:space="preserve"> </w:t>
      </w:r>
      <w:r w:rsidRPr="002A1987">
        <w:rPr>
          <w:rStyle w:val="m1"/>
        </w:rPr>
        <w:t>&lt;</w:t>
      </w:r>
      <w:r w:rsidRPr="002A1987">
        <w:rPr>
          <w:rStyle w:val="t1"/>
        </w:rPr>
        <w:t>order:LOC_ACCESS_HEADER_INFO</w:t>
      </w:r>
      <w:r w:rsidRPr="002A1987">
        <w:rPr>
          <w:rStyle w:val="m1"/>
        </w:rPr>
        <w:t>&gt;</w:t>
      </w:r>
    </w:p>
    <w:p w14:paraId="4DAD7D9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order:NAME</w:t>
      </w:r>
      <w:r w:rsidRPr="002A1987">
        <w:rPr>
          <w:rStyle w:val="m1"/>
        </w:rPr>
        <w:t>&gt;</w:t>
      </w:r>
      <w:r w:rsidRPr="002A1987">
        <w:rPr>
          <w:rStyle w:val="tx1"/>
        </w:rPr>
        <w:t>Coconut Palms</w:t>
      </w:r>
      <w:r w:rsidRPr="002A1987">
        <w:rPr>
          <w:rStyle w:val="m1"/>
        </w:rPr>
        <w:t>&lt;/</w:t>
      </w:r>
      <w:r w:rsidRPr="002A1987">
        <w:rPr>
          <w:rStyle w:val="t1"/>
        </w:rPr>
        <w:t>order:NAME</w:t>
      </w:r>
      <w:r w:rsidRPr="002A1987">
        <w:rPr>
          <w:rStyle w:val="m1"/>
        </w:rPr>
        <w:t>&gt;</w:t>
      </w:r>
      <w:r w:rsidRPr="002A1987">
        <w:t xml:space="preserve"> </w:t>
      </w:r>
    </w:p>
    <w:p w14:paraId="13B86087" w14:textId="77777777" w:rsidR="007C1933" w:rsidRPr="002A1987" w:rsidRDefault="007C1933" w:rsidP="007C1933">
      <w:pPr>
        <w:ind w:hanging="480"/>
      </w:pPr>
      <w:hyperlink r:id="rId64" w:anchor="#" w:history="1">
        <w:r w:rsidRPr="002A1987">
          <w:rPr>
            <w:rStyle w:val="Hyperlink"/>
            <w:b/>
            <w:bCs/>
            <w:color w:val="FF0000"/>
          </w:rPr>
          <w:t>-</w:t>
        </w:r>
      </w:hyperlink>
      <w:r w:rsidRPr="002A1987">
        <w:t xml:space="preserve"> </w:t>
      </w:r>
      <w:r w:rsidRPr="002A1987">
        <w:rPr>
          <w:rStyle w:val="m1"/>
        </w:rPr>
        <w:t>&lt;</w:t>
      </w:r>
      <w:r w:rsidRPr="002A1987">
        <w:rPr>
          <w:rStyle w:val="t1"/>
        </w:rPr>
        <w:t>order:ORD_SVC_ADDR_GRP</w:t>
      </w:r>
      <w:r w:rsidRPr="002A1987">
        <w:rPr>
          <w:rStyle w:val="m1"/>
        </w:rPr>
        <w:t>&gt;</w:t>
      </w:r>
    </w:p>
    <w:p w14:paraId="235BDDE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order:SANO</w:t>
      </w:r>
      <w:r w:rsidRPr="002A1987">
        <w:rPr>
          <w:rStyle w:val="m1"/>
        </w:rPr>
        <w:t>&gt;</w:t>
      </w:r>
      <w:r w:rsidRPr="002A1987">
        <w:rPr>
          <w:rStyle w:val="tx1"/>
        </w:rPr>
        <w:t>15</w:t>
      </w:r>
      <w:r w:rsidRPr="002A1987">
        <w:rPr>
          <w:rStyle w:val="m1"/>
        </w:rPr>
        <w:t>&lt;/</w:t>
      </w:r>
      <w:r w:rsidRPr="002A1987">
        <w:rPr>
          <w:rStyle w:val="t1"/>
        </w:rPr>
        <w:t>order:SANO</w:t>
      </w:r>
      <w:r w:rsidRPr="002A1987">
        <w:rPr>
          <w:rStyle w:val="m1"/>
        </w:rPr>
        <w:t>&gt;</w:t>
      </w:r>
      <w:r w:rsidRPr="002A1987">
        <w:t xml:space="preserve"> </w:t>
      </w:r>
    </w:p>
    <w:p w14:paraId="165BDB7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order:SASN</w:t>
      </w:r>
      <w:r w:rsidRPr="002A1987">
        <w:rPr>
          <w:rStyle w:val="m1"/>
        </w:rPr>
        <w:t>&gt;</w:t>
      </w:r>
      <w:r w:rsidRPr="002A1987">
        <w:rPr>
          <w:rStyle w:val="tx1"/>
        </w:rPr>
        <w:t>Clec Test Bed</w:t>
      </w:r>
      <w:r w:rsidRPr="002A1987">
        <w:rPr>
          <w:rStyle w:val="m1"/>
        </w:rPr>
        <w:t>&lt;/</w:t>
      </w:r>
      <w:r w:rsidRPr="002A1987">
        <w:rPr>
          <w:rStyle w:val="t1"/>
        </w:rPr>
        <w:t>order:SASN</w:t>
      </w:r>
      <w:r w:rsidRPr="002A1987">
        <w:rPr>
          <w:rStyle w:val="m1"/>
        </w:rPr>
        <w:t>&gt;</w:t>
      </w:r>
      <w:r w:rsidRPr="002A1987">
        <w:t xml:space="preserve"> </w:t>
      </w:r>
    </w:p>
    <w:p w14:paraId="5CFFAFE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order:SATH</w:t>
      </w:r>
      <w:r w:rsidRPr="002A1987">
        <w:rPr>
          <w:rStyle w:val="m1"/>
        </w:rPr>
        <w:t>&gt;</w:t>
      </w:r>
      <w:r w:rsidRPr="002A1987">
        <w:rPr>
          <w:rStyle w:val="tx1"/>
        </w:rPr>
        <w:t>Rd</w:t>
      </w:r>
      <w:r w:rsidRPr="002A1987">
        <w:rPr>
          <w:rStyle w:val="m1"/>
        </w:rPr>
        <w:t>&lt;/</w:t>
      </w:r>
      <w:r w:rsidRPr="002A1987">
        <w:rPr>
          <w:rStyle w:val="t1"/>
        </w:rPr>
        <w:t>order:SATH</w:t>
      </w:r>
      <w:r w:rsidRPr="002A1987">
        <w:rPr>
          <w:rStyle w:val="m1"/>
        </w:rPr>
        <w:t>&gt;</w:t>
      </w:r>
      <w:r w:rsidRPr="002A1987">
        <w:t xml:space="preserve"> </w:t>
      </w:r>
    </w:p>
    <w:p w14:paraId="580B65C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order:CITY</w:t>
      </w:r>
      <w:r w:rsidRPr="002A1987">
        <w:rPr>
          <w:rStyle w:val="m1"/>
        </w:rPr>
        <w:t>&gt;</w:t>
      </w:r>
      <w:smartTag w:uri="urn:schemas-microsoft-com:office:smarttags" w:element="place">
        <w:smartTag w:uri="urn:schemas-microsoft-com:office:smarttags" w:element="City">
          <w:r w:rsidRPr="002A1987">
            <w:rPr>
              <w:rStyle w:val="tx1"/>
            </w:rPr>
            <w:t>Bedford</w:t>
          </w:r>
        </w:smartTag>
      </w:smartTag>
      <w:r w:rsidRPr="002A1987">
        <w:rPr>
          <w:rStyle w:val="m1"/>
        </w:rPr>
        <w:t>&lt;/</w:t>
      </w:r>
      <w:r w:rsidRPr="002A1987">
        <w:rPr>
          <w:rStyle w:val="t1"/>
        </w:rPr>
        <w:t>order:CITY</w:t>
      </w:r>
      <w:r w:rsidRPr="002A1987">
        <w:rPr>
          <w:rStyle w:val="m1"/>
        </w:rPr>
        <w:t>&gt;</w:t>
      </w:r>
      <w:r w:rsidRPr="002A1987">
        <w:t xml:space="preserve"> </w:t>
      </w:r>
    </w:p>
    <w:p w14:paraId="484BE2EC" w14:textId="77777777" w:rsidR="007C1933" w:rsidRPr="002A1987" w:rsidRDefault="007C1933" w:rsidP="007C1933">
      <w:pPr>
        <w:ind w:hanging="480"/>
      </w:pPr>
      <w:r w:rsidRPr="002A1987">
        <w:rPr>
          <w:rStyle w:val="b1"/>
        </w:rPr>
        <w:lastRenderedPageBreak/>
        <w:t> </w:t>
      </w:r>
      <w:r w:rsidRPr="002A1987">
        <w:t xml:space="preserve"> </w:t>
      </w:r>
      <w:r w:rsidRPr="002A1987">
        <w:rPr>
          <w:rStyle w:val="m1"/>
        </w:rPr>
        <w:t>&lt;</w:t>
      </w:r>
      <w:r w:rsidRPr="002A1987">
        <w:rPr>
          <w:rStyle w:val="t1"/>
        </w:rPr>
        <w:t>order:STATE</w:t>
      </w:r>
      <w:r w:rsidRPr="002A1987">
        <w:rPr>
          <w:rStyle w:val="m1"/>
        </w:rPr>
        <w:t>&gt;</w:t>
      </w:r>
      <w:r w:rsidRPr="002A1987">
        <w:rPr>
          <w:rStyle w:val="tx1"/>
        </w:rPr>
        <w:t>KY</w:t>
      </w:r>
      <w:r w:rsidRPr="002A1987">
        <w:rPr>
          <w:rStyle w:val="m1"/>
        </w:rPr>
        <w:t>&lt;/</w:t>
      </w:r>
      <w:r w:rsidRPr="002A1987">
        <w:rPr>
          <w:rStyle w:val="t1"/>
        </w:rPr>
        <w:t>order:STATE</w:t>
      </w:r>
      <w:r w:rsidRPr="002A1987">
        <w:rPr>
          <w:rStyle w:val="m1"/>
        </w:rPr>
        <w:t>&gt;</w:t>
      </w:r>
      <w:r w:rsidRPr="002A1987">
        <w:t xml:space="preserve"> </w:t>
      </w:r>
    </w:p>
    <w:p w14:paraId="224D65F5"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order:ZIP</w:t>
      </w:r>
      <w:r w:rsidRPr="002A1987">
        <w:rPr>
          <w:rStyle w:val="m1"/>
        </w:rPr>
        <w:t>&gt;</w:t>
      </w:r>
      <w:r w:rsidRPr="002A1987">
        <w:rPr>
          <w:rStyle w:val="tx1"/>
        </w:rPr>
        <w:t>40045</w:t>
      </w:r>
      <w:r w:rsidRPr="002A1987">
        <w:rPr>
          <w:rStyle w:val="m1"/>
        </w:rPr>
        <w:t>&lt;/</w:t>
      </w:r>
      <w:r w:rsidRPr="002A1987">
        <w:rPr>
          <w:rStyle w:val="t1"/>
        </w:rPr>
        <w:t>order:ZIP</w:t>
      </w:r>
      <w:r w:rsidRPr="002A1987">
        <w:rPr>
          <w:rStyle w:val="m1"/>
        </w:rPr>
        <w:t>&gt;</w:t>
      </w:r>
      <w:r w:rsidRPr="002A1987">
        <w:t xml:space="preserve"> </w:t>
      </w:r>
    </w:p>
    <w:p w14:paraId="0E4D22E7"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order:ORD_SVC_ADDR_GRP</w:t>
      </w:r>
      <w:r w:rsidRPr="002A1987">
        <w:rPr>
          <w:rStyle w:val="m1"/>
        </w:rPr>
        <w:t>&gt;</w:t>
      </w:r>
    </w:p>
    <w:p w14:paraId="4040A28D"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order:LOC_ACCESS_HEADER_INFO</w:t>
      </w:r>
      <w:r w:rsidRPr="002A1987">
        <w:rPr>
          <w:rStyle w:val="m1"/>
        </w:rPr>
        <w:t>&gt;</w:t>
      </w:r>
    </w:p>
    <w:p w14:paraId="0AA8E2A1"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order:LOC_ACCESS</w:t>
      </w:r>
      <w:r w:rsidRPr="002A1987">
        <w:rPr>
          <w:rStyle w:val="m1"/>
        </w:rPr>
        <w:t>&gt;</w:t>
      </w:r>
    </w:p>
    <w:p w14:paraId="0C0AE11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order:EU</w:t>
      </w:r>
      <w:r w:rsidRPr="002A1987">
        <w:rPr>
          <w:rStyle w:val="m1"/>
        </w:rPr>
        <w:t>&gt;</w:t>
      </w:r>
    </w:p>
    <w:p w14:paraId="186984A6" w14:textId="77777777" w:rsidR="007C1933" w:rsidRPr="002A1987" w:rsidRDefault="007C1933" w:rsidP="007C1933">
      <w:pPr>
        <w:ind w:hanging="480"/>
      </w:pPr>
      <w:hyperlink r:id="rId65" w:anchor="#" w:history="1">
        <w:r w:rsidRPr="002A1987">
          <w:rPr>
            <w:rStyle w:val="Hyperlink"/>
            <w:b/>
            <w:bCs/>
            <w:color w:val="FF0000"/>
          </w:rPr>
          <w:t>-</w:t>
        </w:r>
      </w:hyperlink>
      <w:r w:rsidRPr="002A1987">
        <w:t xml:space="preserve"> </w:t>
      </w:r>
      <w:r w:rsidRPr="002A1987">
        <w:rPr>
          <w:rStyle w:val="m1"/>
        </w:rPr>
        <w:t>&lt;</w:t>
      </w:r>
      <w:r w:rsidRPr="002A1987">
        <w:rPr>
          <w:rStyle w:val="t1"/>
        </w:rPr>
        <w:t>order:PS</w:t>
      </w:r>
      <w:r w:rsidRPr="002A1987">
        <w:rPr>
          <w:rStyle w:val="m1"/>
        </w:rPr>
        <w:t>&gt;</w:t>
      </w:r>
    </w:p>
    <w:p w14:paraId="2312999E" w14:textId="77777777" w:rsidR="007C1933" w:rsidRPr="002A1987" w:rsidRDefault="007C1933" w:rsidP="007C1933">
      <w:pPr>
        <w:ind w:hanging="480"/>
      </w:pPr>
      <w:hyperlink r:id="rId66" w:anchor="#" w:history="1">
        <w:r w:rsidRPr="002A1987">
          <w:rPr>
            <w:rStyle w:val="Hyperlink"/>
            <w:b/>
            <w:bCs/>
            <w:color w:val="FF0000"/>
          </w:rPr>
          <w:t>-</w:t>
        </w:r>
      </w:hyperlink>
      <w:r w:rsidRPr="002A1987">
        <w:t xml:space="preserve"> </w:t>
      </w:r>
      <w:r w:rsidRPr="002A1987">
        <w:rPr>
          <w:rStyle w:val="m1"/>
        </w:rPr>
        <w:t>&lt;</w:t>
      </w:r>
      <w:r w:rsidRPr="002A1987">
        <w:rPr>
          <w:rStyle w:val="t1"/>
        </w:rPr>
        <w:t>order:PS_ADMIN</w:t>
      </w:r>
      <w:r w:rsidRPr="002A1987">
        <w:rPr>
          <w:rStyle w:val="m1"/>
        </w:rPr>
        <w:t>&gt;</w:t>
      </w:r>
    </w:p>
    <w:p w14:paraId="1B9BF68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order:PQTY</w:t>
      </w:r>
      <w:r w:rsidRPr="002A1987">
        <w:rPr>
          <w:rStyle w:val="m1"/>
        </w:rPr>
        <w:t>&gt;</w:t>
      </w:r>
      <w:r w:rsidRPr="002A1987">
        <w:rPr>
          <w:rStyle w:val="tx1"/>
        </w:rPr>
        <w:t>002</w:t>
      </w:r>
      <w:r w:rsidRPr="002A1987">
        <w:rPr>
          <w:rStyle w:val="m1"/>
        </w:rPr>
        <w:t>&lt;/</w:t>
      </w:r>
      <w:r w:rsidRPr="002A1987">
        <w:rPr>
          <w:rStyle w:val="t1"/>
        </w:rPr>
        <w:t>order:PQTY</w:t>
      </w:r>
      <w:r w:rsidRPr="002A1987">
        <w:rPr>
          <w:rStyle w:val="m1"/>
        </w:rPr>
        <w:t>&gt;</w:t>
      </w:r>
      <w:r w:rsidRPr="002A1987">
        <w:t xml:space="preserve"> </w:t>
      </w:r>
    </w:p>
    <w:p w14:paraId="494E42E2"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order:PS_ADMIN</w:t>
      </w:r>
      <w:r w:rsidRPr="002A1987">
        <w:rPr>
          <w:rStyle w:val="m1"/>
        </w:rPr>
        <w:t>&gt;</w:t>
      </w:r>
    </w:p>
    <w:p w14:paraId="5A68B2C3" w14:textId="77777777" w:rsidR="007C1933" w:rsidRPr="002A1987" w:rsidRDefault="007C1933" w:rsidP="007C1933">
      <w:pPr>
        <w:ind w:hanging="480"/>
      </w:pPr>
      <w:hyperlink r:id="rId67" w:anchor="#" w:history="1">
        <w:r w:rsidRPr="002A1987">
          <w:rPr>
            <w:rStyle w:val="Hyperlink"/>
            <w:b/>
            <w:bCs/>
            <w:color w:val="FF0000"/>
          </w:rPr>
          <w:t>-</w:t>
        </w:r>
      </w:hyperlink>
      <w:r w:rsidRPr="002A1987">
        <w:t xml:space="preserve"> </w:t>
      </w:r>
      <w:r w:rsidRPr="002A1987">
        <w:rPr>
          <w:rStyle w:val="m1"/>
        </w:rPr>
        <w:t>&lt;</w:t>
      </w:r>
      <w:r w:rsidRPr="002A1987">
        <w:rPr>
          <w:rStyle w:val="t1"/>
        </w:rPr>
        <w:t>order:PS_SVC_DET</w:t>
      </w:r>
      <w:r w:rsidRPr="002A1987">
        <w:rPr>
          <w:rStyle w:val="m1"/>
        </w:rPr>
        <w:t>&gt;</w:t>
      </w:r>
    </w:p>
    <w:p w14:paraId="7D9EDAC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order:TNS</w:t>
      </w:r>
      <w:r w:rsidRPr="002A1987">
        <w:rPr>
          <w:rStyle w:val="m1"/>
        </w:rPr>
        <w:t>&gt;</w:t>
      </w:r>
      <w:r w:rsidRPr="002A1987">
        <w:rPr>
          <w:rStyle w:val="tx1"/>
        </w:rPr>
        <w:t>5022680965</w:t>
      </w:r>
      <w:r w:rsidRPr="002A1987">
        <w:rPr>
          <w:rStyle w:val="m1"/>
        </w:rPr>
        <w:t>&lt;/</w:t>
      </w:r>
      <w:r w:rsidRPr="002A1987">
        <w:rPr>
          <w:rStyle w:val="t1"/>
        </w:rPr>
        <w:t>order:TNS</w:t>
      </w:r>
      <w:r w:rsidRPr="002A1987">
        <w:rPr>
          <w:rStyle w:val="m1"/>
        </w:rPr>
        <w:t>&gt;</w:t>
      </w:r>
      <w:r w:rsidRPr="002A1987">
        <w:t xml:space="preserve"> </w:t>
      </w:r>
    </w:p>
    <w:p w14:paraId="523CBCE5"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order:LNECLSSVC</w:t>
      </w:r>
      <w:r w:rsidRPr="002A1987">
        <w:rPr>
          <w:rStyle w:val="m1"/>
        </w:rPr>
        <w:t>&gt;</w:t>
      </w:r>
      <w:r w:rsidRPr="002A1987">
        <w:rPr>
          <w:rStyle w:val="tx1"/>
        </w:rPr>
        <w:t>UEPRC</w:t>
      </w:r>
      <w:r w:rsidRPr="002A1987">
        <w:rPr>
          <w:rStyle w:val="m1"/>
        </w:rPr>
        <w:t>&lt;/</w:t>
      </w:r>
      <w:r w:rsidRPr="002A1987">
        <w:rPr>
          <w:rStyle w:val="t1"/>
        </w:rPr>
        <w:t>order:LNECLSSVC</w:t>
      </w:r>
      <w:r w:rsidRPr="002A1987">
        <w:rPr>
          <w:rStyle w:val="m1"/>
        </w:rPr>
        <w:t>&gt;</w:t>
      </w:r>
      <w:r w:rsidRPr="002A1987">
        <w:t xml:space="preserve"> </w:t>
      </w:r>
    </w:p>
    <w:p w14:paraId="7F276F89" w14:textId="77777777" w:rsidR="007C1933" w:rsidRPr="002A1987" w:rsidRDefault="007C1933" w:rsidP="007C1933">
      <w:pPr>
        <w:ind w:hanging="480"/>
      </w:pPr>
      <w:hyperlink r:id="rId68" w:anchor="#" w:history="1">
        <w:r w:rsidRPr="002A1987">
          <w:rPr>
            <w:rStyle w:val="Hyperlink"/>
            <w:b/>
            <w:bCs/>
            <w:color w:val="FF0000"/>
          </w:rPr>
          <w:t>-</w:t>
        </w:r>
      </w:hyperlink>
      <w:r w:rsidRPr="002A1987">
        <w:t xml:space="preserve"> </w:t>
      </w:r>
      <w:r w:rsidRPr="002A1987">
        <w:rPr>
          <w:rStyle w:val="m1"/>
        </w:rPr>
        <w:t>&lt;</w:t>
      </w:r>
      <w:r w:rsidRPr="002A1987">
        <w:rPr>
          <w:rStyle w:val="t1"/>
        </w:rPr>
        <w:t>order:SVC_DET_GRP</w:t>
      </w:r>
      <w:r w:rsidRPr="002A1987">
        <w:rPr>
          <w:rStyle w:val="m1"/>
        </w:rPr>
        <w:t>&gt;</w:t>
      </w:r>
    </w:p>
    <w:p w14:paraId="26EECC8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order:LNUM</w:t>
      </w:r>
      <w:r w:rsidRPr="002A1987">
        <w:rPr>
          <w:rStyle w:val="m1"/>
        </w:rPr>
        <w:t>&gt;</w:t>
      </w:r>
      <w:r w:rsidRPr="002A1987">
        <w:rPr>
          <w:rStyle w:val="tx1"/>
        </w:rPr>
        <w:t>00001</w:t>
      </w:r>
      <w:r w:rsidRPr="002A1987">
        <w:rPr>
          <w:rStyle w:val="m1"/>
        </w:rPr>
        <w:t>&lt;/</w:t>
      </w:r>
      <w:r w:rsidRPr="002A1987">
        <w:rPr>
          <w:rStyle w:val="t1"/>
        </w:rPr>
        <w:t>order:LNUM</w:t>
      </w:r>
      <w:r w:rsidRPr="002A1987">
        <w:rPr>
          <w:rStyle w:val="m1"/>
        </w:rPr>
        <w:t>&gt;</w:t>
      </w:r>
      <w:r w:rsidRPr="002A1987">
        <w:t xml:space="preserve"> </w:t>
      </w:r>
    </w:p>
    <w:p w14:paraId="32288D3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order:LNA</w:t>
      </w:r>
      <w:r w:rsidRPr="002A1987">
        <w:rPr>
          <w:rStyle w:val="m1"/>
        </w:rPr>
        <w:t>&gt;</w:t>
      </w:r>
      <w:r w:rsidRPr="002A1987">
        <w:rPr>
          <w:rStyle w:val="tx1"/>
        </w:rPr>
        <w:t>N</w:t>
      </w:r>
      <w:r w:rsidRPr="002A1987">
        <w:rPr>
          <w:rStyle w:val="m1"/>
        </w:rPr>
        <w:t>&lt;/</w:t>
      </w:r>
      <w:r w:rsidRPr="002A1987">
        <w:rPr>
          <w:rStyle w:val="t1"/>
        </w:rPr>
        <w:t>order:LNA</w:t>
      </w:r>
      <w:r w:rsidRPr="002A1987">
        <w:rPr>
          <w:rStyle w:val="m1"/>
        </w:rPr>
        <w:t>&gt;</w:t>
      </w:r>
      <w:r w:rsidRPr="002A1987">
        <w:t xml:space="preserve"> </w:t>
      </w:r>
    </w:p>
    <w:p w14:paraId="58BF3A38"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order:SVC_DET_GRP</w:t>
      </w:r>
      <w:r w:rsidRPr="002A1987">
        <w:rPr>
          <w:rStyle w:val="m1"/>
        </w:rPr>
        <w:t>&gt;</w:t>
      </w:r>
    </w:p>
    <w:p w14:paraId="3B29671D" w14:textId="77777777" w:rsidR="007C1933" w:rsidRPr="002A1987" w:rsidRDefault="007C1933" w:rsidP="007C1933">
      <w:pPr>
        <w:ind w:hanging="480"/>
      </w:pPr>
      <w:hyperlink r:id="rId69" w:anchor="#" w:history="1">
        <w:r w:rsidRPr="002A1987">
          <w:rPr>
            <w:rStyle w:val="Hyperlink"/>
            <w:b/>
            <w:bCs/>
            <w:color w:val="FF0000"/>
          </w:rPr>
          <w:t>-</w:t>
        </w:r>
      </w:hyperlink>
      <w:r w:rsidRPr="002A1987">
        <w:t xml:space="preserve"> </w:t>
      </w:r>
      <w:r w:rsidRPr="002A1987">
        <w:rPr>
          <w:rStyle w:val="m1"/>
        </w:rPr>
        <w:t>&lt;</w:t>
      </w:r>
      <w:r w:rsidRPr="002A1987">
        <w:rPr>
          <w:rStyle w:val="t1"/>
        </w:rPr>
        <w:t>order:LINE_RESTRICT_2_GRP</w:t>
      </w:r>
      <w:r w:rsidRPr="002A1987">
        <w:rPr>
          <w:rStyle w:val="m1"/>
        </w:rPr>
        <w:t>&gt;</w:t>
      </w:r>
    </w:p>
    <w:p w14:paraId="3E65852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order:PIC</w:t>
      </w:r>
      <w:r w:rsidRPr="002A1987">
        <w:rPr>
          <w:rStyle w:val="m1"/>
        </w:rPr>
        <w:t>&gt;</w:t>
      </w:r>
      <w:r w:rsidRPr="002A1987">
        <w:rPr>
          <w:rStyle w:val="tx1"/>
        </w:rPr>
        <w:t>NONE</w:t>
      </w:r>
      <w:r w:rsidRPr="002A1987">
        <w:rPr>
          <w:rStyle w:val="m1"/>
        </w:rPr>
        <w:t>&lt;/</w:t>
      </w:r>
      <w:r w:rsidRPr="002A1987">
        <w:rPr>
          <w:rStyle w:val="t1"/>
        </w:rPr>
        <w:t>order:PIC</w:t>
      </w:r>
      <w:r w:rsidRPr="002A1987">
        <w:rPr>
          <w:rStyle w:val="m1"/>
        </w:rPr>
        <w:t>&gt;</w:t>
      </w:r>
      <w:r w:rsidRPr="002A1987">
        <w:t xml:space="preserve"> </w:t>
      </w:r>
    </w:p>
    <w:p w14:paraId="57B2C75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order:LPIC</w:t>
      </w:r>
      <w:r w:rsidRPr="002A1987">
        <w:rPr>
          <w:rStyle w:val="m1"/>
        </w:rPr>
        <w:t>&gt;</w:t>
      </w:r>
      <w:r w:rsidRPr="002A1987">
        <w:rPr>
          <w:rStyle w:val="tx1"/>
        </w:rPr>
        <w:t>NONE</w:t>
      </w:r>
      <w:r w:rsidRPr="002A1987">
        <w:rPr>
          <w:rStyle w:val="m1"/>
        </w:rPr>
        <w:t>&lt;/</w:t>
      </w:r>
      <w:r w:rsidRPr="002A1987">
        <w:rPr>
          <w:rStyle w:val="t1"/>
        </w:rPr>
        <w:t>order:LPIC</w:t>
      </w:r>
      <w:r w:rsidRPr="002A1987">
        <w:rPr>
          <w:rStyle w:val="m1"/>
        </w:rPr>
        <w:t>&gt;</w:t>
      </w:r>
      <w:r w:rsidRPr="002A1987">
        <w:t xml:space="preserve"> </w:t>
      </w:r>
    </w:p>
    <w:p w14:paraId="00956292"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order:LINE_RESTRICT_2_GRP</w:t>
      </w:r>
      <w:r w:rsidRPr="002A1987">
        <w:rPr>
          <w:rStyle w:val="m1"/>
        </w:rPr>
        <w:t>&gt;</w:t>
      </w:r>
    </w:p>
    <w:p w14:paraId="7DF31CFA" w14:textId="77777777" w:rsidR="007C1933" w:rsidRPr="002A1987" w:rsidRDefault="007C1933" w:rsidP="007C1933">
      <w:pPr>
        <w:ind w:hanging="480"/>
      </w:pPr>
      <w:hyperlink r:id="rId70" w:anchor="#" w:history="1">
        <w:r w:rsidRPr="002A1987">
          <w:rPr>
            <w:rStyle w:val="Hyperlink"/>
            <w:b/>
            <w:bCs/>
            <w:color w:val="FF0000"/>
          </w:rPr>
          <w:t>-</w:t>
        </w:r>
      </w:hyperlink>
      <w:r w:rsidRPr="002A1987">
        <w:t xml:space="preserve"> </w:t>
      </w:r>
      <w:r w:rsidRPr="002A1987">
        <w:rPr>
          <w:rStyle w:val="m1"/>
        </w:rPr>
        <w:t>&lt;</w:t>
      </w:r>
      <w:r w:rsidRPr="002A1987">
        <w:rPr>
          <w:rStyle w:val="t1"/>
        </w:rPr>
        <w:t>order:BLOCK_GRP</w:t>
      </w:r>
      <w:r w:rsidRPr="002A1987">
        <w:rPr>
          <w:rStyle w:val="m1"/>
        </w:rPr>
        <w:t>&gt;</w:t>
      </w:r>
    </w:p>
    <w:p w14:paraId="72ABADE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order:BA</w:t>
      </w:r>
      <w:r w:rsidRPr="002A1987">
        <w:rPr>
          <w:rStyle w:val="m1"/>
        </w:rPr>
        <w:t>&gt;</w:t>
      </w:r>
      <w:r w:rsidRPr="002A1987">
        <w:rPr>
          <w:rStyle w:val="tx1"/>
        </w:rPr>
        <w:t>A</w:t>
      </w:r>
      <w:r w:rsidRPr="002A1987">
        <w:rPr>
          <w:rStyle w:val="m1"/>
        </w:rPr>
        <w:t>&lt;/</w:t>
      </w:r>
      <w:r w:rsidRPr="002A1987">
        <w:rPr>
          <w:rStyle w:val="t1"/>
        </w:rPr>
        <w:t>order:BA</w:t>
      </w:r>
      <w:r w:rsidRPr="002A1987">
        <w:rPr>
          <w:rStyle w:val="m1"/>
        </w:rPr>
        <w:t>&gt;</w:t>
      </w:r>
      <w:r w:rsidRPr="002A1987">
        <w:t xml:space="preserve"> </w:t>
      </w:r>
    </w:p>
    <w:p w14:paraId="3F3AC7A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order:BLOCK</w:t>
      </w:r>
      <w:r w:rsidRPr="002A1987">
        <w:rPr>
          <w:rStyle w:val="m1"/>
        </w:rPr>
        <w:t>&gt;</w:t>
      </w:r>
      <w:r w:rsidRPr="002A1987">
        <w:rPr>
          <w:rStyle w:val="tx1"/>
        </w:rPr>
        <w:t>A</w:t>
      </w:r>
      <w:r w:rsidRPr="002A1987">
        <w:rPr>
          <w:rStyle w:val="m1"/>
        </w:rPr>
        <w:t>&lt;/</w:t>
      </w:r>
      <w:r w:rsidRPr="002A1987">
        <w:rPr>
          <w:rStyle w:val="t1"/>
        </w:rPr>
        <w:t>order:BLOCK</w:t>
      </w:r>
      <w:r w:rsidRPr="002A1987">
        <w:rPr>
          <w:rStyle w:val="m1"/>
        </w:rPr>
        <w:t>&gt;</w:t>
      </w:r>
      <w:r w:rsidRPr="002A1987">
        <w:t xml:space="preserve"> </w:t>
      </w:r>
    </w:p>
    <w:p w14:paraId="4D09A0E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order:BLOCK_GRP</w:t>
      </w:r>
      <w:r w:rsidRPr="002A1987">
        <w:rPr>
          <w:rStyle w:val="m1"/>
        </w:rPr>
        <w:t>&gt;</w:t>
      </w:r>
    </w:p>
    <w:p w14:paraId="056E1B28" w14:textId="77777777" w:rsidR="007C1933" w:rsidRPr="002A1987" w:rsidRDefault="007C1933" w:rsidP="007C1933">
      <w:pPr>
        <w:ind w:hanging="480"/>
      </w:pPr>
      <w:hyperlink r:id="rId71" w:anchor="#" w:history="1">
        <w:r w:rsidRPr="002A1987">
          <w:rPr>
            <w:rStyle w:val="Hyperlink"/>
            <w:b/>
            <w:bCs/>
            <w:color w:val="FF0000"/>
          </w:rPr>
          <w:t>-</w:t>
        </w:r>
      </w:hyperlink>
      <w:r w:rsidRPr="002A1987">
        <w:t xml:space="preserve"> </w:t>
      </w:r>
      <w:r w:rsidRPr="002A1987">
        <w:rPr>
          <w:rStyle w:val="m1"/>
        </w:rPr>
        <w:t>&lt;</w:t>
      </w:r>
      <w:r w:rsidRPr="002A1987">
        <w:rPr>
          <w:rStyle w:val="t1"/>
        </w:rPr>
        <w:t>order:DEMARC_JACK_GRP</w:t>
      </w:r>
      <w:r w:rsidRPr="002A1987">
        <w:rPr>
          <w:rStyle w:val="m1"/>
        </w:rPr>
        <w:t>&gt;</w:t>
      </w:r>
    </w:p>
    <w:p w14:paraId="6C14763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order:JR</w:t>
      </w:r>
      <w:r w:rsidRPr="002A1987">
        <w:rPr>
          <w:rStyle w:val="m1"/>
        </w:rPr>
        <w:t>&gt;</w:t>
      </w:r>
      <w:r w:rsidRPr="002A1987">
        <w:rPr>
          <w:rStyle w:val="tx1"/>
        </w:rPr>
        <w:t>Y</w:t>
      </w:r>
      <w:r w:rsidRPr="002A1987">
        <w:rPr>
          <w:rStyle w:val="m1"/>
        </w:rPr>
        <w:t>&lt;/</w:t>
      </w:r>
      <w:r w:rsidRPr="002A1987">
        <w:rPr>
          <w:rStyle w:val="t1"/>
        </w:rPr>
        <w:t>order:JR</w:t>
      </w:r>
      <w:r w:rsidRPr="002A1987">
        <w:rPr>
          <w:rStyle w:val="m1"/>
        </w:rPr>
        <w:t>&gt;</w:t>
      </w:r>
      <w:r w:rsidRPr="002A1987">
        <w:t xml:space="preserve"> </w:t>
      </w:r>
    </w:p>
    <w:p w14:paraId="68080E05" w14:textId="77777777" w:rsidR="007C1933" w:rsidRPr="002A1987" w:rsidRDefault="007C1933" w:rsidP="007C1933">
      <w:pPr>
        <w:ind w:hanging="480"/>
      </w:pPr>
      <w:hyperlink r:id="rId72" w:anchor="#" w:history="1">
        <w:r w:rsidRPr="002A1987">
          <w:rPr>
            <w:rStyle w:val="Hyperlink"/>
            <w:b/>
            <w:bCs/>
            <w:color w:val="FF0000"/>
          </w:rPr>
          <w:t>-</w:t>
        </w:r>
      </w:hyperlink>
      <w:r w:rsidRPr="002A1987">
        <w:t xml:space="preserve"> </w:t>
      </w:r>
      <w:r w:rsidRPr="002A1987">
        <w:rPr>
          <w:rStyle w:val="m1"/>
        </w:rPr>
        <w:t>&lt;</w:t>
      </w:r>
      <w:r w:rsidRPr="002A1987">
        <w:rPr>
          <w:rStyle w:val="t1"/>
        </w:rPr>
        <w:t>order:INSIDE_WIRE_GRP</w:t>
      </w:r>
      <w:r w:rsidRPr="002A1987">
        <w:rPr>
          <w:rStyle w:val="m1"/>
        </w:rPr>
        <w:t>&gt;</w:t>
      </w:r>
    </w:p>
    <w:p w14:paraId="180EC15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order:IWJK</w:t>
      </w:r>
      <w:r w:rsidRPr="002A1987">
        <w:rPr>
          <w:rStyle w:val="m1"/>
        </w:rPr>
        <w:t>&gt;</w:t>
      </w:r>
      <w:r w:rsidRPr="002A1987">
        <w:rPr>
          <w:rStyle w:val="tx1"/>
        </w:rPr>
        <w:t>RJ11C</w:t>
      </w:r>
      <w:r w:rsidRPr="002A1987">
        <w:rPr>
          <w:rStyle w:val="m1"/>
        </w:rPr>
        <w:t>&lt;/</w:t>
      </w:r>
      <w:r w:rsidRPr="002A1987">
        <w:rPr>
          <w:rStyle w:val="t1"/>
        </w:rPr>
        <w:t>order:IWJK</w:t>
      </w:r>
      <w:r w:rsidRPr="002A1987">
        <w:rPr>
          <w:rStyle w:val="m1"/>
        </w:rPr>
        <w:t>&gt;</w:t>
      </w:r>
      <w:r w:rsidRPr="002A1987">
        <w:t xml:space="preserve"> </w:t>
      </w:r>
    </w:p>
    <w:p w14:paraId="091BF330"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order:IWJQ</w:t>
      </w:r>
      <w:r w:rsidRPr="002A1987">
        <w:rPr>
          <w:rStyle w:val="m1"/>
        </w:rPr>
        <w:t>&gt;</w:t>
      </w:r>
      <w:r w:rsidRPr="002A1987">
        <w:rPr>
          <w:rStyle w:val="tx1"/>
        </w:rPr>
        <w:t>01</w:t>
      </w:r>
      <w:r w:rsidRPr="002A1987">
        <w:rPr>
          <w:rStyle w:val="m1"/>
        </w:rPr>
        <w:t>&lt;/</w:t>
      </w:r>
      <w:r w:rsidRPr="002A1987">
        <w:rPr>
          <w:rStyle w:val="t1"/>
        </w:rPr>
        <w:t>order:IWJQ</w:t>
      </w:r>
      <w:r w:rsidRPr="002A1987">
        <w:rPr>
          <w:rStyle w:val="m1"/>
        </w:rPr>
        <w:t>&gt;</w:t>
      </w:r>
      <w:r w:rsidRPr="002A1987">
        <w:t xml:space="preserve"> </w:t>
      </w:r>
    </w:p>
    <w:p w14:paraId="104D1DF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order:INSIDE_WIRE_GRP</w:t>
      </w:r>
      <w:r w:rsidRPr="002A1987">
        <w:rPr>
          <w:rStyle w:val="m1"/>
        </w:rPr>
        <w:t>&gt;</w:t>
      </w:r>
    </w:p>
    <w:p w14:paraId="7983D9B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order:DEMARC_JACK_GRP</w:t>
      </w:r>
      <w:r w:rsidRPr="002A1987">
        <w:rPr>
          <w:rStyle w:val="m1"/>
        </w:rPr>
        <w:t>&gt;</w:t>
      </w:r>
    </w:p>
    <w:p w14:paraId="5244D9F0" w14:textId="77777777" w:rsidR="007C1933" w:rsidRPr="002A1987" w:rsidRDefault="007C1933" w:rsidP="007C1933">
      <w:pPr>
        <w:ind w:hanging="480"/>
      </w:pPr>
      <w:hyperlink r:id="rId73"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3669A18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0D66B3F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UEPRC</w:t>
      </w:r>
      <w:r w:rsidRPr="002A1987">
        <w:rPr>
          <w:rStyle w:val="m1"/>
        </w:rPr>
        <w:t>&lt;/</w:t>
      </w:r>
      <w:r w:rsidRPr="002A1987">
        <w:rPr>
          <w:rStyle w:val="t1"/>
        </w:rPr>
        <w:t>order:FEATURE</w:t>
      </w:r>
      <w:r w:rsidRPr="002A1987">
        <w:rPr>
          <w:rStyle w:val="m1"/>
        </w:rPr>
        <w:t>&gt;</w:t>
      </w:r>
      <w:r w:rsidRPr="002A1987">
        <w:t xml:space="preserve"> </w:t>
      </w:r>
    </w:p>
    <w:p w14:paraId="381341EE"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order:FEATURE_DETAIL</w:t>
      </w:r>
      <w:r w:rsidRPr="002A1987">
        <w:rPr>
          <w:rStyle w:val="m1"/>
        </w:rPr>
        <w:t>&gt;</w:t>
      </w:r>
      <w:r w:rsidRPr="002A1987">
        <w:rPr>
          <w:rStyle w:val="tx1"/>
        </w:rPr>
        <w:t>/ADL</w:t>
      </w:r>
      <w:r w:rsidRPr="002A1987">
        <w:rPr>
          <w:rStyle w:val="m1"/>
        </w:rPr>
        <w:t>&lt;/</w:t>
      </w:r>
      <w:r w:rsidRPr="002A1987">
        <w:rPr>
          <w:rStyle w:val="t1"/>
        </w:rPr>
        <w:t>order:FEATURE_DETAIL</w:t>
      </w:r>
      <w:r w:rsidRPr="002A1987">
        <w:rPr>
          <w:rStyle w:val="m1"/>
        </w:rPr>
        <w:t>&gt;</w:t>
      </w:r>
      <w:r w:rsidRPr="002A1987">
        <w:t xml:space="preserve"> </w:t>
      </w:r>
    </w:p>
    <w:p w14:paraId="55D52592"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6D0F3145" w14:textId="77777777" w:rsidR="007C1933" w:rsidRPr="002A1987" w:rsidRDefault="007C1933" w:rsidP="007C1933">
      <w:pPr>
        <w:ind w:hanging="480"/>
      </w:pPr>
      <w:hyperlink r:id="rId74"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7AE21F1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4FCFE5D0"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NXMCR</w:t>
      </w:r>
      <w:r w:rsidRPr="002A1987">
        <w:rPr>
          <w:rStyle w:val="m1"/>
        </w:rPr>
        <w:t>&lt;/</w:t>
      </w:r>
      <w:r w:rsidRPr="002A1987">
        <w:rPr>
          <w:rStyle w:val="t1"/>
        </w:rPr>
        <w:t>order:FEATURE</w:t>
      </w:r>
      <w:r w:rsidRPr="002A1987">
        <w:rPr>
          <w:rStyle w:val="m1"/>
        </w:rPr>
        <w:t>&gt;</w:t>
      </w:r>
      <w:r w:rsidRPr="002A1987">
        <w:t xml:space="preserve"> </w:t>
      </w:r>
    </w:p>
    <w:p w14:paraId="75B02D68"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02CAEE9D" w14:textId="77777777" w:rsidR="007C1933" w:rsidRPr="002A1987" w:rsidRDefault="007C1933" w:rsidP="007C1933">
      <w:pPr>
        <w:ind w:hanging="480"/>
      </w:pPr>
      <w:hyperlink r:id="rId75"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3E30AC04" w14:textId="77777777" w:rsidR="007C1933" w:rsidRPr="002A1987" w:rsidRDefault="007C1933" w:rsidP="007C1933">
      <w:pPr>
        <w:ind w:hanging="480"/>
      </w:pPr>
      <w:r w:rsidRPr="002A1987">
        <w:rPr>
          <w:rStyle w:val="b1"/>
        </w:rPr>
        <w:lastRenderedPageBreak/>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C43EB05"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ES</w:t>
      </w:r>
      <w:r w:rsidR="00782DFF">
        <w:rPr>
          <w:rStyle w:val="tx1"/>
        </w:rPr>
        <w:t>F</w:t>
      </w:r>
      <w:r w:rsidRPr="002A1987">
        <w:rPr>
          <w:rStyle w:val="m1"/>
        </w:rPr>
        <w:t>&lt;/</w:t>
      </w:r>
      <w:r w:rsidRPr="002A1987">
        <w:rPr>
          <w:rStyle w:val="t1"/>
        </w:rPr>
        <w:t>order:FEATURE</w:t>
      </w:r>
      <w:r w:rsidRPr="002A1987">
        <w:rPr>
          <w:rStyle w:val="m1"/>
        </w:rPr>
        <w:t>&gt;</w:t>
      </w:r>
      <w:r w:rsidRPr="002A1987">
        <w:t xml:space="preserve"> </w:t>
      </w:r>
    </w:p>
    <w:p w14:paraId="049C204C"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748FB249" w14:textId="77777777" w:rsidR="007C1933" w:rsidRPr="002A1987" w:rsidRDefault="007C1933" w:rsidP="007C1933">
      <w:pPr>
        <w:ind w:hanging="480"/>
      </w:pPr>
      <w:hyperlink r:id="rId76"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47B7A0F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AA6124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CREX4</w:t>
      </w:r>
      <w:r w:rsidRPr="002A1987">
        <w:rPr>
          <w:rStyle w:val="m1"/>
        </w:rPr>
        <w:t>&lt;/</w:t>
      </w:r>
      <w:r w:rsidRPr="002A1987">
        <w:rPr>
          <w:rStyle w:val="t1"/>
        </w:rPr>
        <w:t>order:FEATURE</w:t>
      </w:r>
      <w:r w:rsidRPr="002A1987">
        <w:rPr>
          <w:rStyle w:val="m1"/>
        </w:rPr>
        <w:t>&gt;</w:t>
      </w:r>
      <w:r w:rsidRPr="002A1987">
        <w:t xml:space="preserve"> </w:t>
      </w:r>
    </w:p>
    <w:p w14:paraId="0018B1CC"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4E699DD3" w14:textId="77777777" w:rsidR="007C1933" w:rsidRPr="002A1987" w:rsidRDefault="007C1933" w:rsidP="007C1933">
      <w:pPr>
        <w:ind w:hanging="480"/>
      </w:pPr>
      <w:hyperlink r:id="rId77"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44D882C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411D7BE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VCA</w:t>
      </w:r>
      <w:r w:rsidRPr="002A1987">
        <w:rPr>
          <w:rStyle w:val="m1"/>
        </w:rPr>
        <w:t>&lt;/</w:t>
      </w:r>
      <w:r w:rsidRPr="002A1987">
        <w:rPr>
          <w:rStyle w:val="t1"/>
        </w:rPr>
        <w:t>order:FEATURE</w:t>
      </w:r>
      <w:r w:rsidRPr="002A1987">
        <w:rPr>
          <w:rStyle w:val="m1"/>
        </w:rPr>
        <w:t>&gt;</w:t>
      </w:r>
      <w:r w:rsidRPr="002A1987">
        <w:t xml:space="preserve"> </w:t>
      </w:r>
    </w:p>
    <w:p w14:paraId="23266F69"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148CCE9D"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order:PS_SVC_DET</w:t>
      </w:r>
      <w:r w:rsidRPr="002A1987">
        <w:rPr>
          <w:rStyle w:val="m1"/>
        </w:rPr>
        <w:t>&gt;</w:t>
      </w:r>
    </w:p>
    <w:p w14:paraId="78DF0ABD" w14:textId="77777777" w:rsidR="007C1933" w:rsidRPr="002A1987" w:rsidRDefault="007C1933" w:rsidP="007C1933">
      <w:pPr>
        <w:ind w:hanging="480"/>
      </w:pPr>
      <w:hyperlink r:id="rId78" w:anchor="#" w:history="1">
        <w:r w:rsidRPr="002A1987">
          <w:rPr>
            <w:rStyle w:val="Hyperlink"/>
            <w:b/>
            <w:bCs/>
            <w:color w:val="FF0000"/>
          </w:rPr>
          <w:t>-</w:t>
        </w:r>
      </w:hyperlink>
      <w:r w:rsidRPr="002A1987">
        <w:t xml:space="preserve"> </w:t>
      </w:r>
      <w:r w:rsidRPr="002A1987">
        <w:rPr>
          <w:rStyle w:val="m1"/>
        </w:rPr>
        <w:t>&lt;</w:t>
      </w:r>
      <w:r w:rsidRPr="002A1987">
        <w:rPr>
          <w:rStyle w:val="t1"/>
        </w:rPr>
        <w:t>order:PS_SVC_DET</w:t>
      </w:r>
      <w:r w:rsidRPr="002A1987">
        <w:rPr>
          <w:rStyle w:val="m1"/>
        </w:rPr>
        <w:t>&gt;</w:t>
      </w:r>
    </w:p>
    <w:p w14:paraId="1FABED39"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order:TNS</w:t>
      </w:r>
      <w:r w:rsidRPr="002A1987">
        <w:rPr>
          <w:rStyle w:val="m1"/>
        </w:rPr>
        <w:t>&gt;</w:t>
      </w:r>
      <w:r w:rsidRPr="002A1987">
        <w:rPr>
          <w:rStyle w:val="tx1"/>
        </w:rPr>
        <w:t>5022680966</w:t>
      </w:r>
      <w:r w:rsidRPr="002A1987">
        <w:rPr>
          <w:rStyle w:val="m1"/>
        </w:rPr>
        <w:t>&lt;/</w:t>
      </w:r>
      <w:r w:rsidRPr="002A1987">
        <w:rPr>
          <w:rStyle w:val="t1"/>
        </w:rPr>
        <w:t>order:TNS</w:t>
      </w:r>
      <w:r w:rsidRPr="002A1987">
        <w:rPr>
          <w:rStyle w:val="m1"/>
        </w:rPr>
        <w:t>&gt;</w:t>
      </w:r>
      <w:r w:rsidRPr="002A1987">
        <w:t xml:space="preserve"> </w:t>
      </w:r>
    </w:p>
    <w:p w14:paraId="21B8613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order:LNECLSSVC</w:t>
      </w:r>
      <w:r w:rsidRPr="002A1987">
        <w:rPr>
          <w:rStyle w:val="m1"/>
        </w:rPr>
        <w:t>&gt;</w:t>
      </w:r>
      <w:r w:rsidRPr="002A1987">
        <w:rPr>
          <w:rStyle w:val="tx1"/>
        </w:rPr>
        <w:t>UEPRC</w:t>
      </w:r>
      <w:r w:rsidRPr="002A1987">
        <w:rPr>
          <w:rStyle w:val="m1"/>
        </w:rPr>
        <w:t>&lt;/</w:t>
      </w:r>
      <w:r w:rsidRPr="002A1987">
        <w:rPr>
          <w:rStyle w:val="t1"/>
        </w:rPr>
        <w:t>order:LNECLSSVC</w:t>
      </w:r>
      <w:r w:rsidRPr="002A1987">
        <w:rPr>
          <w:rStyle w:val="m1"/>
        </w:rPr>
        <w:t>&gt;</w:t>
      </w:r>
      <w:r w:rsidRPr="002A1987">
        <w:t xml:space="preserve"> </w:t>
      </w:r>
    </w:p>
    <w:p w14:paraId="3976A66B" w14:textId="77777777" w:rsidR="007C1933" w:rsidRPr="002A1987" w:rsidRDefault="007C1933" w:rsidP="007C1933">
      <w:pPr>
        <w:ind w:hanging="480"/>
      </w:pPr>
      <w:hyperlink r:id="rId79" w:anchor="#" w:history="1">
        <w:r w:rsidRPr="002A1987">
          <w:rPr>
            <w:rStyle w:val="Hyperlink"/>
            <w:b/>
            <w:bCs/>
            <w:color w:val="FF0000"/>
          </w:rPr>
          <w:t>-</w:t>
        </w:r>
      </w:hyperlink>
      <w:r w:rsidRPr="002A1987">
        <w:t xml:space="preserve"> </w:t>
      </w:r>
      <w:r w:rsidRPr="002A1987">
        <w:rPr>
          <w:rStyle w:val="m1"/>
        </w:rPr>
        <w:t>&lt;</w:t>
      </w:r>
      <w:r w:rsidRPr="002A1987">
        <w:rPr>
          <w:rStyle w:val="t1"/>
        </w:rPr>
        <w:t>order:SVC_DET_GRP</w:t>
      </w:r>
      <w:r w:rsidRPr="002A1987">
        <w:rPr>
          <w:rStyle w:val="m1"/>
        </w:rPr>
        <w:t>&gt;</w:t>
      </w:r>
    </w:p>
    <w:p w14:paraId="17DB212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order:LNUM</w:t>
      </w:r>
      <w:r w:rsidRPr="002A1987">
        <w:rPr>
          <w:rStyle w:val="m1"/>
        </w:rPr>
        <w:t>&gt;</w:t>
      </w:r>
      <w:r w:rsidRPr="002A1987">
        <w:rPr>
          <w:rStyle w:val="tx1"/>
        </w:rPr>
        <w:t>00002</w:t>
      </w:r>
      <w:r w:rsidRPr="002A1987">
        <w:rPr>
          <w:rStyle w:val="m1"/>
        </w:rPr>
        <w:t>&lt;/</w:t>
      </w:r>
      <w:r w:rsidRPr="002A1987">
        <w:rPr>
          <w:rStyle w:val="t1"/>
        </w:rPr>
        <w:t>order:LNUM</w:t>
      </w:r>
      <w:r w:rsidRPr="002A1987">
        <w:rPr>
          <w:rStyle w:val="m1"/>
        </w:rPr>
        <w:t>&gt;</w:t>
      </w:r>
      <w:r w:rsidRPr="002A1987">
        <w:t xml:space="preserve"> </w:t>
      </w:r>
    </w:p>
    <w:p w14:paraId="4C92A2B0"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order:LNA</w:t>
      </w:r>
      <w:r w:rsidRPr="002A1987">
        <w:rPr>
          <w:rStyle w:val="m1"/>
        </w:rPr>
        <w:t>&gt;</w:t>
      </w:r>
      <w:r w:rsidRPr="002A1987">
        <w:rPr>
          <w:rStyle w:val="tx1"/>
        </w:rPr>
        <w:t>N</w:t>
      </w:r>
      <w:r w:rsidRPr="002A1987">
        <w:rPr>
          <w:rStyle w:val="m1"/>
        </w:rPr>
        <w:t>&lt;/</w:t>
      </w:r>
      <w:r w:rsidRPr="002A1987">
        <w:rPr>
          <w:rStyle w:val="t1"/>
        </w:rPr>
        <w:t>order:LNA</w:t>
      </w:r>
      <w:r w:rsidRPr="002A1987">
        <w:rPr>
          <w:rStyle w:val="m1"/>
        </w:rPr>
        <w:t>&gt;</w:t>
      </w:r>
      <w:r w:rsidRPr="002A1987">
        <w:t xml:space="preserve"> </w:t>
      </w:r>
    </w:p>
    <w:p w14:paraId="3078208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order:SVC_DET_GRP</w:t>
      </w:r>
      <w:r w:rsidRPr="002A1987">
        <w:rPr>
          <w:rStyle w:val="m1"/>
        </w:rPr>
        <w:t>&gt;</w:t>
      </w:r>
    </w:p>
    <w:p w14:paraId="0B8434FC" w14:textId="77777777" w:rsidR="007C1933" w:rsidRPr="002A1987" w:rsidRDefault="007C1933" w:rsidP="007C1933">
      <w:pPr>
        <w:ind w:hanging="480"/>
      </w:pPr>
      <w:hyperlink r:id="rId80" w:anchor="#" w:history="1">
        <w:r w:rsidRPr="002A1987">
          <w:rPr>
            <w:rStyle w:val="Hyperlink"/>
            <w:b/>
            <w:bCs/>
            <w:color w:val="FF0000"/>
          </w:rPr>
          <w:t>-</w:t>
        </w:r>
      </w:hyperlink>
      <w:r w:rsidRPr="002A1987">
        <w:t xml:space="preserve"> </w:t>
      </w:r>
      <w:r w:rsidRPr="002A1987">
        <w:rPr>
          <w:rStyle w:val="m1"/>
        </w:rPr>
        <w:t>&lt;</w:t>
      </w:r>
      <w:r w:rsidRPr="002A1987">
        <w:rPr>
          <w:rStyle w:val="t1"/>
        </w:rPr>
        <w:t>order:LINE_RESTRICT_2_GRP</w:t>
      </w:r>
      <w:r w:rsidRPr="002A1987">
        <w:rPr>
          <w:rStyle w:val="m1"/>
        </w:rPr>
        <w:t>&gt;</w:t>
      </w:r>
    </w:p>
    <w:p w14:paraId="69F1508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order:PIC</w:t>
      </w:r>
      <w:r w:rsidRPr="002A1987">
        <w:rPr>
          <w:rStyle w:val="m1"/>
        </w:rPr>
        <w:t>&gt;</w:t>
      </w:r>
      <w:r w:rsidRPr="002A1987">
        <w:rPr>
          <w:rStyle w:val="tx1"/>
        </w:rPr>
        <w:t>NONE</w:t>
      </w:r>
      <w:r w:rsidRPr="002A1987">
        <w:rPr>
          <w:rStyle w:val="m1"/>
        </w:rPr>
        <w:t>&lt;/</w:t>
      </w:r>
      <w:r w:rsidRPr="002A1987">
        <w:rPr>
          <w:rStyle w:val="t1"/>
        </w:rPr>
        <w:t>order:PIC</w:t>
      </w:r>
      <w:r w:rsidRPr="002A1987">
        <w:rPr>
          <w:rStyle w:val="m1"/>
        </w:rPr>
        <w:t>&gt;</w:t>
      </w:r>
      <w:r w:rsidRPr="002A1987">
        <w:t xml:space="preserve"> </w:t>
      </w:r>
    </w:p>
    <w:p w14:paraId="69AB58F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order:LPIC</w:t>
      </w:r>
      <w:r w:rsidRPr="002A1987">
        <w:rPr>
          <w:rStyle w:val="m1"/>
        </w:rPr>
        <w:t>&gt;</w:t>
      </w:r>
      <w:r w:rsidRPr="002A1987">
        <w:rPr>
          <w:rStyle w:val="tx1"/>
        </w:rPr>
        <w:t>NONE</w:t>
      </w:r>
      <w:r w:rsidRPr="002A1987">
        <w:rPr>
          <w:rStyle w:val="m1"/>
        </w:rPr>
        <w:t>&lt;/</w:t>
      </w:r>
      <w:r w:rsidRPr="002A1987">
        <w:rPr>
          <w:rStyle w:val="t1"/>
        </w:rPr>
        <w:t>order:LPIC</w:t>
      </w:r>
      <w:r w:rsidRPr="002A1987">
        <w:rPr>
          <w:rStyle w:val="m1"/>
        </w:rPr>
        <w:t>&gt;</w:t>
      </w:r>
      <w:r w:rsidRPr="002A1987">
        <w:t xml:space="preserve"> </w:t>
      </w:r>
    </w:p>
    <w:p w14:paraId="6D8089E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order:LINE_RESTRICT_2_GRP</w:t>
      </w:r>
      <w:r w:rsidRPr="002A1987">
        <w:rPr>
          <w:rStyle w:val="m1"/>
        </w:rPr>
        <w:t>&gt;</w:t>
      </w:r>
    </w:p>
    <w:p w14:paraId="7736D654" w14:textId="77777777" w:rsidR="007C1933" w:rsidRPr="002A1987" w:rsidRDefault="007C1933" w:rsidP="007C1933">
      <w:pPr>
        <w:ind w:hanging="480"/>
      </w:pPr>
      <w:hyperlink r:id="rId81" w:anchor="#" w:history="1">
        <w:r w:rsidRPr="002A1987">
          <w:rPr>
            <w:rStyle w:val="Hyperlink"/>
            <w:b/>
            <w:bCs/>
            <w:color w:val="FF0000"/>
          </w:rPr>
          <w:t>-</w:t>
        </w:r>
      </w:hyperlink>
      <w:r w:rsidRPr="002A1987">
        <w:t xml:space="preserve"> </w:t>
      </w:r>
      <w:r w:rsidRPr="002A1987">
        <w:rPr>
          <w:rStyle w:val="m1"/>
        </w:rPr>
        <w:t>&lt;</w:t>
      </w:r>
      <w:r w:rsidRPr="002A1987">
        <w:rPr>
          <w:rStyle w:val="t1"/>
        </w:rPr>
        <w:t>order:BLOCK_GRP</w:t>
      </w:r>
      <w:r w:rsidRPr="002A1987">
        <w:rPr>
          <w:rStyle w:val="m1"/>
        </w:rPr>
        <w:t>&gt;</w:t>
      </w:r>
    </w:p>
    <w:p w14:paraId="0DC940F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order:BA</w:t>
      </w:r>
      <w:r w:rsidRPr="002A1987">
        <w:rPr>
          <w:rStyle w:val="m1"/>
        </w:rPr>
        <w:t>&gt;</w:t>
      </w:r>
      <w:r w:rsidRPr="002A1987">
        <w:rPr>
          <w:rStyle w:val="tx1"/>
        </w:rPr>
        <w:t>A</w:t>
      </w:r>
      <w:r w:rsidRPr="002A1987">
        <w:rPr>
          <w:rStyle w:val="m1"/>
        </w:rPr>
        <w:t>&lt;/</w:t>
      </w:r>
      <w:r w:rsidRPr="002A1987">
        <w:rPr>
          <w:rStyle w:val="t1"/>
        </w:rPr>
        <w:t>order:BA</w:t>
      </w:r>
      <w:r w:rsidRPr="002A1987">
        <w:rPr>
          <w:rStyle w:val="m1"/>
        </w:rPr>
        <w:t>&gt;</w:t>
      </w:r>
      <w:r w:rsidRPr="002A1987">
        <w:t xml:space="preserve"> </w:t>
      </w:r>
    </w:p>
    <w:p w14:paraId="7CCD0AB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order:BLOCK</w:t>
      </w:r>
      <w:r w:rsidRPr="002A1987">
        <w:rPr>
          <w:rStyle w:val="m1"/>
        </w:rPr>
        <w:t>&gt;</w:t>
      </w:r>
      <w:r w:rsidRPr="002A1987">
        <w:rPr>
          <w:rStyle w:val="tx1"/>
        </w:rPr>
        <w:t>A</w:t>
      </w:r>
      <w:r w:rsidRPr="002A1987">
        <w:rPr>
          <w:rStyle w:val="m1"/>
        </w:rPr>
        <w:t>&lt;/</w:t>
      </w:r>
      <w:r w:rsidRPr="002A1987">
        <w:rPr>
          <w:rStyle w:val="t1"/>
        </w:rPr>
        <w:t>order:BLOCK</w:t>
      </w:r>
      <w:r w:rsidRPr="002A1987">
        <w:rPr>
          <w:rStyle w:val="m1"/>
        </w:rPr>
        <w:t>&gt;</w:t>
      </w:r>
      <w:r w:rsidRPr="002A1987">
        <w:t xml:space="preserve"> </w:t>
      </w:r>
    </w:p>
    <w:p w14:paraId="6121961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order:BLOCK_GRP</w:t>
      </w:r>
      <w:r w:rsidRPr="002A1987">
        <w:rPr>
          <w:rStyle w:val="m1"/>
        </w:rPr>
        <w:t>&gt;</w:t>
      </w:r>
    </w:p>
    <w:p w14:paraId="608757B4" w14:textId="77777777" w:rsidR="007C1933" w:rsidRPr="002A1987" w:rsidRDefault="007C1933" w:rsidP="007C1933">
      <w:pPr>
        <w:ind w:hanging="480"/>
      </w:pPr>
      <w:hyperlink r:id="rId82" w:anchor="#" w:history="1">
        <w:r w:rsidRPr="002A1987">
          <w:rPr>
            <w:rStyle w:val="Hyperlink"/>
            <w:b/>
            <w:bCs/>
            <w:color w:val="FF0000"/>
          </w:rPr>
          <w:t>-</w:t>
        </w:r>
      </w:hyperlink>
      <w:r w:rsidRPr="002A1987">
        <w:t xml:space="preserve"> </w:t>
      </w:r>
      <w:r w:rsidRPr="002A1987">
        <w:rPr>
          <w:rStyle w:val="m1"/>
        </w:rPr>
        <w:t>&lt;</w:t>
      </w:r>
      <w:r w:rsidRPr="002A1987">
        <w:rPr>
          <w:rStyle w:val="t1"/>
        </w:rPr>
        <w:t>order:DEMARC_JACK_GRP</w:t>
      </w:r>
      <w:r w:rsidRPr="002A1987">
        <w:rPr>
          <w:rStyle w:val="m1"/>
        </w:rPr>
        <w:t>&gt;</w:t>
      </w:r>
    </w:p>
    <w:p w14:paraId="433C777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order:JR</w:t>
      </w:r>
      <w:r w:rsidRPr="002A1987">
        <w:rPr>
          <w:rStyle w:val="m1"/>
        </w:rPr>
        <w:t>&gt;</w:t>
      </w:r>
      <w:r w:rsidRPr="002A1987">
        <w:rPr>
          <w:rStyle w:val="tx1"/>
        </w:rPr>
        <w:t>Y</w:t>
      </w:r>
      <w:r w:rsidRPr="002A1987">
        <w:rPr>
          <w:rStyle w:val="m1"/>
        </w:rPr>
        <w:t>&lt;/</w:t>
      </w:r>
      <w:r w:rsidRPr="002A1987">
        <w:rPr>
          <w:rStyle w:val="t1"/>
        </w:rPr>
        <w:t>order:JR</w:t>
      </w:r>
      <w:r w:rsidRPr="002A1987">
        <w:rPr>
          <w:rStyle w:val="m1"/>
        </w:rPr>
        <w:t>&gt;</w:t>
      </w:r>
      <w:r w:rsidRPr="002A1987">
        <w:t xml:space="preserve"> </w:t>
      </w:r>
    </w:p>
    <w:p w14:paraId="01BF2F34" w14:textId="77777777" w:rsidR="007C1933" w:rsidRPr="002A1987" w:rsidRDefault="007C1933" w:rsidP="007C1933">
      <w:pPr>
        <w:ind w:hanging="480"/>
      </w:pPr>
      <w:hyperlink r:id="rId83" w:anchor="#" w:history="1">
        <w:r w:rsidRPr="002A1987">
          <w:rPr>
            <w:rStyle w:val="Hyperlink"/>
            <w:b/>
            <w:bCs/>
            <w:color w:val="FF0000"/>
          </w:rPr>
          <w:t>-</w:t>
        </w:r>
      </w:hyperlink>
      <w:r w:rsidRPr="002A1987">
        <w:t xml:space="preserve"> </w:t>
      </w:r>
      <w:r w:rsidRPr="002A1987">
        <w:rPr>
          <w:rStyle w:val="m1"/>
        </w:rPr>
        <w:t>&lt;</w:t>
      </w:r>
      <w:r w:rsidRPr="002A1987">
        <w:rPr>
          <w:rStyle w:val="t1"/>
        </w:rPr>
        <w:t>order:INSIDE_WIRE_GRP</w:t>
      </w:r>
      <w:r w:rsidRPr="002A1987">
        <w:rPr>
          <w:rStyle w:val="m1"/>
        </w:rPr>
        <w:t>&gt;</w:t>
      </w:r>
    </w:p>
    <w:p w14:paraId="1E8288C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order:IWJK</w:t>
      </w:r>
      <w:r w:rsidRPr="002A1987">
        <w:rPr>
          <w:rStyle w:val="m1"/>
        </w:rPr>
        <w:t>&gt;</w:t>
      </w:r>
      <w:r w:rsidRPr="002A1987">
        <w:rPr>
          <w:rStyle w:val="tx1"/>
        </w:rPr>
        <w:t>RJ11C</w:t>
      </w:r>
      <w:r w:rsidRPr="002A1987">
        <w:rPr>
          <w:rStyle w:val="m1"/>
        </w:rPr>
        <w:t>&lt;/</w:t>
      </w:r>
      <w:r w:rsidRPr="002A1987">
        <w:rPr>
          <w:rStyle w:val="t1"/>
        </w:rPr>
        <w:t>order:IWJK</w:t>
      </w:r>
      <w:r w:rsidRPr="002A1987">
        <w:rPr>
          <w:rStyle w:val="m1"/>
        </w:rPr>
        <w:t>&gt;</w:t>
      </w:r>
      <w:r w:rsidRPr="002A1987">
        <w:t xml:space="preserve"> </w:t>
      </w:r>
    </w:p>
    <w:p w14:paraId="10C503B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order:IWJQ</w:t>
      </w:r>
      <w:r w:rsidRPr="002A1987">
        <w:rPr>
          <w:rStyle w:val="m1"/>
        </w:rPr>
        <w:t>&gt;</w:t>
      </w:r>
      <w:r w:rsidRPr="002A1987">
        <w:rPr>
          <w:rStyle w:val="tx1"/>
        </w:rPr>
        <w:t>01</w:t>
      </w:r>
      <w:r w:rsidRPr="002A1987">
        <w:rPr>
          <w:rStyle w:val="m1"/>
        </w:rPr>
        <w:t>&lt;/</w:t>
      </w:r>
      <w:r w:rsidRPr="002A1987">
        <w:rPr>
          <w:rStyle w:val="t1"/>
        </w:rPr>
        <w:t>order:IWJQ</w:t>
      </w:r>
      <w:r w:rsidRPr="002A1987">
        <w:rPr>
          <w:rStyle w:val="m1"/>
        </w:rPr>
        <w:t>&gt;</w:t>
      </w:r>
      <w:r w:rsidRPr="002A1987">
        <w:t xml:space="preserve"> </w:t>
      </w:r>
    </w:p>
    <w:p w14:paraId="712B9B41"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order:INSIDE_WIRE_GRP</w:t>
      </w:r>
      <w:r w:rsidRPr="002A1987">
        <w:rPr>
          <w:rStyle w:val="m1"/>
        </w:rPr>
        <w:t>&gt;</w:t>
      </w:r>
    </w:p>
    <w:p w14:paraId="30EFF36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order:DEMARC_JACK_GRP</w:t>
      </w:r>
      <w:r w:rsidRPr="002A1987">
        <w:rPr>
          <w:rStyle w:val="m1"/>
        </w:rPr>
        <w:t>&gt;</w:t>
      </w:r>
    </w:p>
    <w:p w14:paraId="005A0B71" w14:textId="77777777" w:rsidR="007C1933" w:rsidRPr="002A1987" w:rsidRDefault="007C1933" w:rsidP="007C1933">
      <w:pPr>
        <w:ind w:hanging="480"/>
      </w:pPr>
      <w:hyperlink r:id="rId84"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1975B10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53158EF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UEPRC</w:t>
      </w:r>
      <w:r w:rsidRPr="002A1987">
        <w:rPr>
          <w:rStyle w:val="m1"/>
        </w:rPr>
        <w:t>&lt;/</w:t>
      </w:r>
      <w:r w:rsidRPr="002A1987">
        <w:rPr>
          <w:rStyle w:val="t1"/>
        </w:rPr>
        <w:t>order:FEATURE</w:t>
      </w:r>
      <w:r w:rsidRPr="002A1987">
        <w:rPr>
          <w:rStyle w:val="m1"/>
        </w:rPr>
        <w:t>&gt;</w:t>
      </w:r>
      <w:r w:rsidRPr="002A1987">
        <w:t xml:space="preserve"> </w:t>
      </w:r>
    </w:p>
    <w:p w14:paraId="7D19B89A"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5ECBE46E" w14:textId="77777777" w:rsidR="007C1933" w:rsidRPr="002A1987" w:rsidRDefault="007C1933" w:rsidP="007C1933">
      <w:pPr>
        <w:ind w:hanging="480"/>
      </w:pPr>
      <w:hyperlink r:id="rId85"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4F072CC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14E69F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NXMCR</w:t>
      </w:r>
      <w:r w:rsidRPr="002A1987">
        <w:rPr>
          <w:rStyle w:val="m1"/>
        </w:rPr>
        <w:t>&lt;/</w:t>
      </w:r>
      <w:r w:rsidRPr="002A1987">
        <w:rPr>
          <w:rStyle w:val="t1"/>
        </w:rPr>
        <w:t>order:FEATURE</w:t>
      </w:r>
      <w:r w:rsidRPr="002A1987">
        <w:rPr>
          <w:rStyle w:val="m1"/>
        </w:rPr>
        <w:t>&gt;</w:t>
      </w:r>
      <w:r w:rsidRPr="002A1987">
        <w:t xml:space="preserve"> </w:t>
      </w:r>
    </w:p>
    <w:p w14:paraId="18444376"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0DDCBCB8" w14:textId="77777777" w:rsidR="007C1933" w:rsidRPr="002A1987" w:rsidRDefault="007C1933" w:rsidP="007C1933">
      <w:pPr>
        <w:ind w:hanging="480"/>
      </w:pPr>
      <w:hyperlink r:id="rId86"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684090D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1000A80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CREX4</w:t>
      </w:r>
      <w:r w:rsidRPr="002A1987">
        <w:rPr>
          <w:rStyle w:val="m1"/>
        </w:rPr>
        <w:t>&lt;/</w:t>
      </w:r>
      <w:r w:rsidRPr="002A1987">
        <w:rPr>
          <w:rStyle w:val="t1"/>
        </w:rPr>
        <w:t>order:FEATURE</w:t>
      </w:r>
      <w:r w:rsidRPr="002A1987">
        <w:rPr>
          <w:rStyle w:val="m1"/>
        </w:rPr>
        <w:t>&gt;</w:t>
      </w:r>
      <w:r w:rsidRPr="002A1987">
        <w:t xml:space="preserve"> </w:t>
      </w:r>
    </w:p>
    <w:p w14:paraId="043BB373"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015FE327" w14:textId="77777777" w:rsidR="007C1933" w:rsidRPr="002A1987" w:rsidRDefault="007C1933" w:rsidP="007C1933">
      <w:pPr>
        <w:ind w:hanging="480"/>
      </w:pPr>
      <w:hyperlink r:id="rId87"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5699EE4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A5668C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VCA</w:t>
      </w:r>
      <w:r w:rsidRPr="002A1987">
        <w:rPr>
          <w:rStyle w:val="m1"/>
        </w:rPr>
        <w:t>&lt;/</w:t>
      </w:r>
      <w:r w:rsidRPr="002A1987">
        <w:rPr>
          <w:rStyle w:val="t1"/>
        </w:rPr>
        <w:t>order:FEATURE</w:t>
      </w:r>
      <w:r w:rsidRPr="002A1987">
        <w:rPr>
          <w:rStyle w:val="m1"/>
        </w:rPr>
        <w:t>&gt;</w:t>
      </w:r>
      <w:r w:rsidRPr="002A1987">
        <w:t xml:space="preserve"> </w:t>
      </w:r>
    </w:p>
    <w:p w14:paraId="0FFEFAA2"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43E1C5E2" w14:textId="77777777" w:rsidR="007C1933" w:rsidRPr="002A1987" w:rsidRDefault="007C1933" w:rsidP="007C1933">
      <w:pPr>
        <w:ind w:hanging="480"/>
      </w:pPr>
      <w:hyperlink r:id="rId88"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47714F4F"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0FC6C3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ES</w:t>
      </w:r>
      <w:r w:rsidR="00782DFF">
        <w:rPr>
          <w:rStyle w:val="tx1"/>
        </w:rPr>
        <w:t>F</w:t>
      </w:r>
      <w:r w:rsidRPr="002A1987">
        <w:rPr>
          <w:rStyle w:val="m1"/>
        </w:rPr>
        <w:t>&lt;/</w:t>
      </w:r>
      <w:r w:rsidRPr="002A1987">
        <w:rPr>
          <w:rStyle w:val="t1"/>
        </w:rPr>
        <w:t>order:FEATURE</w:t>
      </w:r>
      <w:r w:rsidRPr="002A1987">
        <w:rPr>
          <w:rStyle w:val="m1"/>
        </w:rPr>
        <w:t>&gt;</w:t>
      </w:r>
      <w:r w:rsidRPr="002A1987">
        <w:t xml:space="preserve"> </w:t>
      </w:r>
    </w:p>
    <w:p w14:paraId="4ED0E7CD"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3F59918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order:PS_SVC_DET</w:t>
      </w:r>
      <w:r w:rsidRPr="002A1987">
        <w:rPr>
          <w:rStyle w:val="m1"/>
        </w:rPr>
        <w:t>&gt;</w:t>
      </w:r>
    </w:p>
    <w:p w14:paraId="6A3154D0"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order:PS</w:t>
      </w:r>
      <w:r w:rsidRPr="002A1987">
        <w:rPr>
          <w:rStyle w:val="m1"/>
        </w:rPr>
        <w:t>&gt;</w:t>
      </w:r>
    </w:p>
    <w:p w14:paraId="018FAF2B" w14:textId="77777777" w:rsidR="007C1933" w:rsidRPr="002A1987" w:rsidRDefault="007C1933" w:rsidP="007C1933">
      <w:pPr>
        <w:ind w:hanging="480"/>
      </w:pPr>
      <w:hyperlink r:id="rId89" w:anchor="#" w:history="1">
        <w:r w:rsidRPr="002A1987">
          <w:rPr>
            <w:rStyle w:val="Hyperlink"/>
            <w:b/>
            <w:bCs/>
            <w:color w:val="FF0000"/>
          </w:rPr>
          <w:t>-</w:t>
        </w:r>
      </w:hyperlink>
      <w:r w:rsidRPr="002A1987">
        <w:t xml:space="preserve"> </w:t>
      </w:r>
      <w:r w:rsidRPr="002A1987">
        <w:rPr>
          <w:rStyle w:val="m1"/>
        </w:rPr>
        <w:t>&lt;</w:t>
      </w:r>
      <w:r w:rsidRPr="002A1987">
        <w:rPr>
          <w:rStyle w:val="t1"/>
        </w:rPr>
        <w:t>order:DL</w:t>
      </w:r>
      <w:r w:rsidRPr="002A1987">
        <w:rPr>
          <w:rStyle w:val="m1"/>
        </w:rPr>
        <w:t>&gt;</w:t>
      </w:r>
    </w:p>
    <w:p w14:paraId="003FC4EA" w14:textId="77777777" w:rsidR="007C1933" w:rsidRPr="002A1987" w:rsidRDefault="007C1933" w:rsidP="007C1933">
      <w:pPr>
        <w:ind w:hanging="480"/>
      </w:pPr>
      <w:hyperlink r:id="rId90" w:anchor="#" w:history="1">
        <w:r w:rsidRPr="002A1987">
          <w:rPr>
            <w:rStyle w:val="Hyperlink"/>
            <w:b/>
            <w:bCs/>
            <w:color w:val="FF0000"/>
          </w:rPr>
          <w:t>-</w:t>
        </w:r>
      </w:hyperlink>
      <w:r w:rsidRPr="002A1987">
        <w:t xml:space="preserve"> </w:t>
      </w:r>
      <w:r w:rsidRPr="002A1987">
        <w:rPr>
          <w:rStyle w:val="m1"/>
        </w:rPr>
        <w:t>&lt;</w:t>
      </w:r>
      <w:r w:rsidRPr="002A1987">
        <w:rPr>
          <w:rStyle w:val="t1"/>
        </w:rPr>
        <w:t>order:LISTING_INFO</w:t>
      </w:r>
      <w:r w:rsidRPr="002A1987">
        <w:rPr>
          <w:rStyle w:val="m1"/>
        </w:rPr>
        <w:t>&gt;</w:t>
      </w:r>
    </w:p>
    <w:p w14:paraId="2971F2A4" w14:textId="77777777" w:rsidR="007C1933" w:rsidRPr="002A1987" w:rsidRDefault="007C1933" w:rsidP="007C1933">
      <w:pPr>
        <w:ind w:hanging="480"/>
      </w:pPr>
      <w:hyperlink r:id="rId91" w:anchor="#" w:history="1">
        <w:r w:rsidRPr="002A1987">
          <w:rPr>
            <w:rStyle w:val="Hyperlink"/>
            <w:b/>
            <w:bCs/>
            <w:color w:val="FF0000"/>
          </w:rPr>
          <w:t>-</w:t>
        </w:r>
      </w:hyperlink>
      <w:r w:rsidRPr="002A1987">
        <w:t xml:space="preserve"> </w:t>
      </w:r>
      <w:r w:rsidRPr="002A1987">
        <w:rPr>
          <w:rStyle w:val="m1"/>
        </w:rPr>
        <w:t>&lt;</w:t>
      </w:r>
      <w:r w:rsidRPr="002A1987">
        <w:rPr>
          <w:rStyle w:val="t1"/>
        </w:rPr>
        <w:t>order:LISTING_CNTRL</w:t>
      </w:r>
      <w:r w:rsidRPr="002A1987">
        <w:rPr>
          <w:rStyle w:val="m1"/>
        </w:rPr>
        <w:t>&gt;</w:t>
      </w:r>
    </w:p>
    <w:p w14:paraId="1376544F"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order:LACT</w:t>
      </w:r>
      <w:r w:rsidRPr="002A1987">
        <w:rPr>
          <w:rStyle w:val="m1"/>
        </w:rPr>
        <w:t>&gt;</w:t>
      </w:r>
      <w:r w:rsidRPr="002A1987">
        <w:rPr>
          <w:rStyle w:val="tx1"/>
        </w:rPr>
        <w:t>N</w:t>
      </w:r>
      <w:r w:rsidRPr="002A1987">
        <w:rPr>
          <w:rStyle w:val="m1"/>
        </w:rPr>
        <w:t>&lt;/</w:t>
      </w:r>
      <w:r w:rsidRPr="002A1987">
        <w:rPr>
          <w:rStyle w:val="t1"/>
        </w:rPr>
        <w:t>order:LACT</w:t>
      </w:r>
      <w:r w:rsidRPr="002A1987">
        <w:rPr>
          <w:rStyle w:val="m1"/>
        </w:rPr>
        <w:t>&gt;</w:t>
      </w:r>
      <w:r w:rsidRPr="002A1987">
        <w:t xml:space="preserve"> </w:t>
      </w:r>
    </w:p>
    <w:p w14:paraId="3D8D16C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order:RTY</w:t>
      </w:r>
      <w:r w:rsidRPr="002A1987">
        <w:rPr>
          <w:rStyle w:val="m1"/>
        </w:rPr>
        <w:t>&gt;</w:t>
      </w:r>
      <w:r w:rsidRPr="002A1987">
        <w:rPr>
          <w:rStyle w:val="tx1"/>
        </w:rPr>
        <w:t>LML</w:t>
      </w:r>
      <w:r w:rsidRPr="002A1987">
        <w:rPr>
          <w:rStyle w:val="m1"/>
        </w:rPr>
        <w:t>&lt;/</w:t>
      </w:r>
      <w:r w:rsidRPr="002A1987">
        <w:rPr>
          <w:rStyle w:val="t1"/>
        </w:rPr>
        <w:t>order:RTY</w:t>
      </w:r>
      <w:r w:rsidRPr="002A1987">
        <w:rPr>
          <w:rStyle w:val="m1"/>
        </w:rPr>
        <w:t>&gt;</w:t>
      </w:r>
      <w:r w:rsidRPr="002A1987">
        <w:t xml:space="preserve"> </w:t>
      </w:r>
    </w:p>
    <w:p w14:paraId="68B03725"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order:LTY</w:t>
      </w:r>
      <w:r w:rsidRPr="002A1987">
        <w:rPr>
          <w:rStyle w:val="m1"/>
        </w:rPr>
        <w:t>&gt;</w:t>
      </w:r>
      <w:r w:rsidRPr="002A1987">
        <w:rPr>
          <w:rStyle w:val="tx1"/>
        </w:rPr>
        <w:t>1</w:t>
      </w:r>
      <w:r w:rsidRPr="002A1987">
        <w:rPr>
          <w:rStyle w:val="m1"/>
        </w:rPr>
        <w:t>&lt;/</w:t>
      </w:r>
      <w:r w:rsidRPr="002A1987">
        <w:rPr>
          <w:rStyle w:val="t1"/>
        </w:rPr>
        <w:t>order:LTY</w:t>
      </w:r>
      <w:r w:rsidRPr="002A1987">
        <w:rPr>
          <w:rStyle w:val="m1"/>
        </w:rPr>
        <w:t>&gt;</w:t>
      </w:r>
      <w:r w:rsidRPr="002A1987">
        <w:t xml:space="preserve"> </w:t>
      </w:r>
    </w:p>
    <w:p w14:paraId="4B4078A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order:STYC</w:t>
      </w:r>
      <w:r w:rsidRPr="002A1987">
        <w:rPr>
          <w:rStyle w:val="m1"/>
        </w:rPr>
        <w:t>&gt;</w:t>
      </w:r>
      <w:r w:rsidRPr="002A1987">
        <w:rPr>
          <w:rStyle w:val="tx1"/>
        </w:rPr>
        <w:t>SL</w:t>
      </w:r>
      <w:r w:rsidRPr="002A1987">
        <w:rPr>
          <w:rStyle w:val="m1"/>
        </w:rPr>
        <w:t>&lt;/</w:t>
      </w:r>
      <w:r w:rsidRPr="002A1987">
        <w:rPr>
          <w:rStyle w:val="t1"/>
        </w:rPr>
        <w:t>order:STYC</w:t>
      </w:r>
      <w:r w:rsidRPr="002A1987">
        <w:rPr>
          <w:rStyle w:val="m1"/>
        </w:rPr>
        <w:t>&gt;</w:t>
      </w:r>
      <w:r w:rsidRPr="002A1987">
        <w:t xml:space="preserve"> </w:t>
      </w:r>
    </w:p>
    <w:p w14:paraId="0360B1C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order:TOA</w:t>
      </w:r>
      <w:r w:rsidRPr="002A1987">
        <w:rPr>
          <w:rStyle w:val="m1"/>
        </w:rPr>
        <w:t>&gt;</w:t>
      </w:r>
      <w:r w:rsidRPr="002A1987">
        <w:rPr>
          <w:rStyle w:val="tx1"/>
        </w:rPr>
        <w:t>R</w:t>
      </w:r>
      <w:r w:rsidRPr="002A1987">
        <w:rPr>
          <w:rStyle w:val="m1"/>
        </w:rPr>
        <w:t>&lt;/</w:t>
      </w:r>
      <w:r w:rsidRPr="002A1987">
        <w:rPr>
          <w:rStyle w:val="t1"/>
        </w:rPr>
        <w:t>order:TOA</w:t>
      </w:r>
      <w:r w:rsidRPr="002A1987">
        <w:rPr>
          <w:rStyle w:val="m1"/>
        </w:rPr>
        <w:t>&gt;</w:t>
      </w:r>
      <w:r w:rsidRPr="002A1987">
        <w:t xml:space="preserve"> </w:t>
      </w:r>
    </w:p>
    <w:p w14:paraId="2F91BBDF"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order:DOI</w:t>
      </w:r>
      <w:r w:rsidRPr="002A1987">
        <w:rPr>
          <w:rStyle w:val="m1"/>
        </w:rPr>
        <w:t>&gt;</w:t>
      </w:r>
      <w:r w:rsidRPr="002A1987">
        <w:rPr>
          <w:rStyle w:val="tx1"/>
        </w:rPr>
        <w:t>0</w:t>
      </w:r>
      <w:r w:rsidRPr="002A1987">
        <w:rPr>
          <w:rStyle w:val="m1"/>
        </w:rPr>
        <w:t>&lt;/</w:t>
      </w:r>
      <w:r w:rsidRPr="002A1987">
        <w:rPr>
          <w:rStyle w:val="t1"/>
        </w:rPr>
        <w:t>order:DOI</w:t>
      </w:r>
      <w:r w:rsidRPr="002A1987">
        <w:rPr>
          <w:rStyle w:val="m1"/>
        </w:rPr>
        <w:t>&gt;</w:t>
      </w:r>
      <w:r w:rsidRPr="002A1987">
        <w:t xml:space="preserve"> </w:t>
      </w:r>
    </w:p>
    <w:p w14:paraId="04E12EE9"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order:WPP</w:t>
      </w:r>
      <w:r w:rsidRPr="002A1987">
        <w:rPr>
          <w:rStyle w:val="m1"/>
        </w:rPr>
        <w:t>&gt;</w:t>
      </w:r>
      <w:r w:rsidRPr="002A1987">
        <w:rPr>
          <w:rStyle w:val="tx1"/>
        </w:rPr>
        <w:t>DB</w:t>
      </w:r>
      <w:r w:rsidRPr="002A1987">
        <w:rPr>
          <w:rStyle w:val="m1"/>
        </w:rPr>
        <w:t>&lt;/</w:t>
      </w:r>
      <w:r w:rsidRPr="002A1987">
        <w:rPr>
          <w:rStyle w:val="t1"/>
        </w:rPr>
        <w:t>order:WPP</w:t>
      </w:r>
      <w:r w:rsidRPr="002A1987">
        <w:rPr>
          <w:rStyle w:val="m1"/>
        </w:rPr>
        <w:t>&gt;</w:t>
      </w:r>
      <w:r w:rsidRPr="002A1987">
        <w:t xml:space="preserve"> </w:t>
      </w:r>
    </w:p>
    <w:p w14:paraId="4DD14C6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order:DLNUM</w:t>
      </w:r>
      <w:r w:rsidRPr="002A1987">
        <w:rPr>
          <w:rStyle w:val="m1"/>
        </w:rPr>
        <w:t>&gt;</w:t>
      </w:r>
      <w:r w:rsidRPr="002A1987">
        <w:rPr>
          <w:rStyle w:val="tx1"/>
        </w:rPr>
        <w:t>0001</w:t>
      </w:r>
      <w:r w:rsidRPr="002A1987">
        <w:rPr>
          <w:rStyle w:val="m1"/>
        </w:rPr>
        <w:t>&lt;/</w:t>
      </w:r>
      <w:r w:rsidRPr="002A1987">
        <w:rPr>
          <w:rStyle w:val="t1"/>
        </w:rPr>
        <w:t>order:DLNUM</w:t>
      </w:r>
      <w:r w:rsidRPr="002A1987">
        <w:rPr>
          <w:rStyle w:val="m1"/>
        </w:rPr>
        <w:t>&gt;</w:t>
      </w:r>
      <w:r w:rsidRPr="002A1987">
        <w:t xml:space="preserve"> </w:t>
      </w:r>
    </w:p>
    <w:p w14:paraId="716CE840"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order:LISTING_CNTRL</w:t>
      </w:r>
      <w:r w:rsidRPr="002A1987">
        <w:rPr>
          <w:rStyle w:val="m1"/>
        </w:rPr>
        <w:t>&gt;</w:t>
      </w:r>
    </w:p>
    <w:p w14:paraId="7A16E179" w14:textId="77777777" w:rsidR="007C1933" w:rsidRPr="002A1987" w:rsidRDefault="007C1933" w:rsidP="007C1933">
      <w:pPr>
        <w:ind w:hanging="480"/>
      </w:pPr>
      <w:hyperlink r:id="rId92" w:anchor="#" w:history="1">
        <w:r w:rsidRPr="002A1987">
          <w:rPr>
            <w:rStyle w:val="Hyperlink"/>
            <w:b/>
            <w:bCs/>
            <w:color w:val="FF0000"/>
          </w:rPr>
          <w:t>-</w:t>
        </w:r>
      </w:hyperlink>
      <w:r w:rsidRPr="002A1987">
        <w:t xml:space="preserve"> </w:t>
      </w:r>
      <w:r w:rsidRPr="002A1987">
        <w:rPr>
          <w:rStyle w:val="m1"/>
        </w:rPr>
        <w:t>&lt;</w:t>
      </w:r>
      <w:r w:rsidRPr="002A1987">
        <w:rPr>
          <w:rStyle w:val="t1"/>
        </w:rPr>
        <w:t>order:LISTING_INSTRUCTION</w:t>
      </w:r>
      <w:r w:rsidRPr="002A1987">
        <w:rPr>
          <w:rStyle w:val="m1"/>
        </w:rPr>
        <w:t>&gt;</w:t>
      </w:r>
    </w:p>
    <w:p w14:paraId="5AD4D37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order:LTN</w:t>
      </w:r>
      <w:r w:rsidRPr="002A1987">
        <w:rPr>
          <w:rStyle w:val="m1"/>
        </w:rPr>
        <w:t>&gt;</w:t>
      </w:r>
      <w:r w:rsidRPr="002A1987">
        <w:rPr>
          <w:rStyle w:val="tx1"/>
        </w:rPr>
        <w:t>5022680965</w:t>
      </w:r>
      <w:r w:rsidRPr="002A1987">
        <w:rPr>
          <w:rStyle w:val="m1"/>
        </w:rPr>
        <w:t>&lt;/</w:t>
      </w:r>
      <w:r w:rsidRPr="002A1987">
        <w:rPr>
          <w:rStyle w:val="t1"/>
        </w:rPr>
        <w:t>order:LTN</w:t>
      </w:r>
      <w:r w:rsidRPr="002A1987">
        <w:rPr>
          <w:rStyle w:val="m1"/>
        </w:rPr>
        <w:t>&gt;</w:t>
      </w:r>
      <w:r w:rsidRPr="002A1987">
        <w:t xml:space="preserve"> </w:t>
      </w:r>
    </w:p>
    <w:p w14:paraId="31C18DD1" w14:textId="77777777" w:rsidR="007C1933" w:rsidRPr="002A1987" w:rsidRDefault="007C1933" w:rsidP="007C1933">
      <w:pPr>
        <w:ind w:hanging="480"/>
      </w:pPr>
      <w:hyperlink r:id="rId93" w:anchor="#" w:history="1">
        <w:r w:rsidRPr="002A1987">
          <w:rPr>
            <w:rStyle w:val="Hyperlink"/>
            <w:b/>
            <w:bCs/>
            <w:color w:val="FF0000"/>
          </w:rPr>
          <w:t>-</w:t>
        </w:r>
      </w:hyperlink>
      <w:r w:rsidRPr="002A1987">
        <w:t xml:space="preserve"> </w:t>
      </w:r>
      <w:r w:rsidRPr="002A1987">
        <w:rPr>
          <w:rStyle w:val="m1"/>
        </w:rPr>
        <w:t>&lt;</w:t>
      </w:r>
      <w:r w:rsidRPr="002A1987">
        <w:rPr>
          <w:rStyle w:val="t1"/>
        </w:rPr>
        <w:t>order:LIST_NAME_GRP</w:t>
      </w:r>
      <w:r w:rsidRPr="002A1987">
        <w:rPr>
          <w:rStyle w:val="m1"/>
        </w:rPr>
        <w:t>&gt;</w:t>
      </w:r>
    </w:p>
    <w:p w14:paraId="696A61FE"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order:LNLN</w:t>
      </w:r>
      <w:r w:rsidRPr="002A1987">
        <w:rPr>
          <w:rStyle w:val="m1"/>
        </w:rPr>
        <w:t>&gt;</w:t>
      </w:r>
      <w:r w:rsidRPr="002A1987">
        <w:rPr>
          <w:rStyle w:val="tx1"/>
        </w:rPr>
        <w:t>Palms</w:t>
      </w:r>
      <w:r w:rsidRPr="002A1987">
        <w:rPr>
          <w:rStyle w:val="m1"/>
        </w:rPr>
        <w:t>&lt;/</w:t>
      </w:r>
      <w:r w:rsidRPr="002A1987">
        <w:rPr>
          <w:rStyle w:val="t1"/>
        </w:rPr>
        <w:t>order:LNLN</w:t>
      </w:r>
      <w:r w:rsidRPr="002A1987">
        <w:rPr>
          <w:rStyle w:val="m1"/>
        </w:rPr>
        <w:t>&gt;</w:t>
      </w:r>
      <w:r w:rsidRPr="002A1987">
        <w:t xml:space="preserve"> </w:t>
      </w:r>
    </w:p>
    <w:p w14:paraId="313E29A9"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order:LNFN</w:t>
      </w:r>
      <w:r w:rsidRPr="002A1987">
        <w:rPr>
          <w:rStyle w:val="m1"/>
        </w:rPr>
        <w:t>&gt;</w:t>
      </w:r>
      <w:r w:rsidRPr="002A1987">
        <w:rPr>
          <w:rStyle w:val="tx1"/>
        </w:rPr>
        <w:t>Coconut</w:t>
      </w:r>
      <w:r w:rsidRPr="002A1987">
        <w:rPr>
          <w:rStyle w:val="m1"/>
        </w:rPr>
        <w:t>&lt;/</w:t>
      </w:r>
      <w:r w:rsidRPr="002A1987">
        <w:rPr>
          <w:rStyle w:val="t1"/>
        </w:rPr>
        <w:t>order:LNFN</w:t>
      </w:r>
      <w:r w:rsidRPr="002A1987">
        <w:rPr>
          <w:rStyle w:val="m1"/>
        </w:rPr>
        <w:t>&gt;</w:t>
      </w:r>
      <w:r w:rsidRPr="002A1987">
        <w:t xml:space="preserve"> </w:t>
      </w:r>
    </w:p>
    <w:p w14:paraId="38D110D0"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order:LIST_NAME_GRP</w:t>
      </w:r>
      <w:r w:rsidRPr="002A1987">
        <w:rPr>
          <w:rStyle w:val="m1"/>
        </w:rPr>
        <w:t>&gt;</w:t>
      </w:r>
    </w:p>
    <w:p w14:paraId="477EBBED" w14:textId="77777777" w:rsidR="007C1933" w:rsidRPr="002A1987" w:rsidRDefault="007C1933" w:rsidP="007C1933">
      <w:pPr>
        <w:ind w:hanging="480"/>
      </w:pPr>
      <w:hyperlink r:id="rId94" w:anchor="#" w:history="1">
        <w:r w:rsidRPr="002A1987">
          <w:rPr>
            <w:rStyle w:val="Hyperlink"/>
            <w:b/>
            <w:bCs/>
            <w:color w:val="FF0000"/>
          </w:rPr>
          <w:t>-</w:t>
        </w:r>
      </w:hyperlink>
      <w:r w:rsidRPr="002A1987">
        <w:t xml:space="preserve"> </w:t>
      </w:r>
      <w:r w:rsidRPr="002A1987">
        <w:rPr>
          <w:rStyle w:val="m1"/>
        </w:rPr>
        <w:t>&lt;</w:t>
      </w:r>
      <w:r w:rsidRPr="002A1987">
        <w:rPr>
          <w:rStyle w:val="t1"/>
        </w:rPr>
        <w:t>order:LIST_ADDR_GRP</w:t>
      </w:r>
      <w:r w:rsidRPr="002A1987">
        <w:rPr>
          <w:rStyle w:val="m1"/>
        </w:rPr>
        <w:t>&gt;</w:t>
      </w:r>
    </w:p>
    <w:p w14:paraId="63FC4E0F"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order:LANO</w:t>
      </w:r>
      <w:r w:rsidRPr="002A1987">
        <w:rPr>
          <w:rStyle w:val="m1"/>
        </w:rPr>
        <w:t>&gt;</w:t>
      </w:r>
      <w:r w:rsidRPr="002A1987">
        <w:rPr>
          <w:rStyle w:val="tx1"/>
        </w:rPr>
        <w:t>15</w:t>
      </w:r>
      <w:r w:rsidRPr="002A1987">
        <w:rPr>
          <w:rStyle w:val="m1"/>
        </w:rPr>
        <w:t>&lt;/</w:t>
      </w:r>
      <w:r w:rsidRPr="002A1987">
        <w:rPr>
          <w:rStyle w:val="t1"/>
        </w:rPr>
        <w:t>order:LANO</w:t>
      </w:r>
      <w:r w:rsidRPr="002A1987">
        <w:rPr>
          <w:rStyle w:val="m1"/>
        </w:rPr>
        <w:t>&gt;</w:t>
      </w:r>
      <w:r w:rsidRPr="002A1987">
        <w:t xml:space="preserve"> </w:t>
      </w:r>
    </w:p>
    <w:p w14:paraId="614B82E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order:LASN</w:t>
      </w:r>
      <w:r w:rsidRPr="002A1987">
        <w:rPr>
          <w:rStyle w:val="m1"/>
        </w:rPr>
        <w:t>&gt;</w:t>
      </w:r>
      <w:r w:rsidRPr="002A1987">
        <w:rPr>
          <w:rStyle w:val="tx1"/>
        </w:rPr>
        <w:t>Clec Test Bed</w:t>
      </w:r>
      <w:r w:rsidRPr="002A1987">
        <w:rPr>
          <w:rStyle w:val="m1"/>
        </w:rPr>
        <w:t>&lt;/</w:t>
      </w:r>
      <w:r w:rsidRPr="002A1987">
        <w:rPr>
          <w:rStyle w:val="t1"/>
        </w:rPr>
        <w:t>order:LASN</w:t>
      </w:r>
      <w:r w:rsidRPr="002A1987">
        <w:rPr>
          <w:rStyle w:val="m1"/>
        </w:rPr>
        <w:t>&gt;</w:t>
      </w:r>
      <w:r w:rsidRPr="002A1987">
        <w:t xml:space="preserve"> </w:t>
      </w:r>
    </w:p>
    <w:p w14:paraId="28EA59A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order:LATH</w:t>
      </w:r>
      <w:r w:rsidRPr="002A1987">
        <w:rPr>
          <w:rStyle w:val="m1"/>
        </w:rPr>
        <w:t>&gt;</w:t>
      </w:r>
      <w:r w:rsidRPr="002A1987">
        <w:rPr>
          <w:rStyle w:val="tx1"/>
        </w:rPr>
        <w:t>Rd</w:t>
      </w:r>
      <w:r w:rsidRPr="002A1987">
        <w:rPr>
          <w:rStyle w:val="m1"/>
        </w:rPr>
        <w:t>&lt;/</w:t>
      </w:r>
      <w:r w:rsidRPr="002A1987">
        <w:rPr>
          <w:rStyle w:val="t1"/>
        </w:rPr>
        <w:t>order:LATH</w:t>
      </w:r>
      <w:r w:rsidRPr="002A1987">
        <w:rPr>
          <w:rStyle w:val="m1"/>
        </w:rPr>
        <w:t>&gt;</w:t>
      </w:r>
      <w:r w:rsidRPr="002A1987">
        <w:t xml:space="preserve"> </w:t>
      </w:r>
    </w:p>
    <w:p w14:paraId="417EEF5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order:LIST_ADDR_GRP</w:t>
      </w:r>
      <w:r w:rsidRPr="002A1987">
        <w:rPr>
          <w:rStyle w:val="m1"/>
        </w:rPr>
        <w:t>&gt;</w:t>
      </w:r>
    </w:p>
    <w:p w14:paraId="3DB04D2C"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order:LISTING_INSTRUCTION</w:t>
      </w:r>
      <w:r w:rsidRPr="002A1987">
        <w:rPr>
          <w:rStyle w:val="m1"/>
        </w:rPr>
        <w:t>&gt;</w:t>
      </w:r>
    </w:p>
    <w:p w14:paraId="2F8D5ACA"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order:LISTING_INFO</w:t>
      </w:r>
      <w:r w:rsidRPr="002A1987">
        <w:rPr>
          <w:rStyle w:val="m1"/>
        </w:rPr>
        <w:t>&gt;</w:t>
      </w:r>
    </w:p>
    <w:p w14:paraId="5CE0CE00"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order:DL</w:t>
      </w:r>
      <w:r w:rsidRPr="002A1987">
        <w:rPr>
          <w:rStyle w:val="m1"/>
        </w:rPr>
        <w:t>&gt;</w:t>
      </w:r>
    </w:p>
    <w:p w14:paraId="374BAEF1"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order:LSR_ORD_REQ</w:t>
      </w:r>
      <w:r w:rsidRPr="002A1987">
        <w:rPr>
          <w:rStyle w:val="m1"/>
        </w:rPr>
        <w:t>&gt;</w:t>
      </w:r>
    </w:p>
    <w:p w14:paraId="6D831E54" w14:textId="77777777" w:rsidR="007C1933" w:rsidRPr="002A1987" w:rsidRDefault="007C1933" w:rsidP="007C1933">
      <w:pPr>
        <w:ind w:hanging="240"/>
        <w:rPr>
          <w:rStyle w:val="m1"/>
        </w:rPr>
      </w:pPr>
      <w:r w:rsidRPr="002A1987">
        <w:rPr>
          <w:rStyle w:val="b1"/>
        </w:rPr>
        <w:t> </w:t>
      </w:r>
      <w:r w:rsidRPr="002A1987">
        <w:t xml:space="preserve"> </w:t>
      </w:r>
      <w:r w:rsidRPr="002A1987">
        <w:rPr>
          <w:rStyle w:val="m1"/>
        </w:rPr>
        <w:t>&lt;/</w:t>
      </w:r>
      <w:r w:rsidRPr="002A1987">
        <w:rPr>
          <w:rStyle w:val="t1"/>
        </w:rPr>
        <w:t>uom:ATT_LSR_ORD_REQ</w:t>
      </w:r>
      <w:r w:rsidRPr="002A1987">
        <w:rPr>
          <w:rStyle w:val="m1"/>
        </w:rPr>
        <w:t xml:space="preserve">&gt; </w:t>
      </w:r>
    </w:p>
    <w:p w14:paraId="5A2F60FE" w14:textId="77777777" w:rsidR="007C1933" w:rsidRPr="002A1987" w:rsidRDefault="007C1933" w:rsidP="007C1933">
      <w:pPr>
        <w:ind w:hanging="240"/>
        <w:rPr>
          <w:rStyle w:val="m1"/>
        </w:rPr>
      </w:pPr>
    </w:p>
    <w:p w14:paraId="66A8E070" w14:textId="77777777" w:rsidR="007C1933" w:rsidRPr="002A1987" w:rsidRDefault="007C1933" w:rsidP="007C1933">
      <w:pPr>
        <w:ind w:hanging="240"/>
        <w:rPr>
          <w:rStyle w:val="m1"/>
        </w:rPr>
      </w:pPr>
    </w:p>
    <w:p w14:paraId="77B725AA" w14:textId="77777777" w:rsidR="007C1933" w:rsidRPr="002A1987" w:rsidRDefault="007C1933" w:rsidP="007C1933">
      <w:pPr>
        <w:ind w:hanging="240"/>
        <w:rPr>
          <w:rStyle w:val="m1"/>
        </w:rPr>
      </w:pPr>
      <w:r w:rsidRPr="002A1987">
        <w:rPr>
          <w:rStyle w:val="m1"/>
        </w:rPr>
        <w:t>XML 0UTPUT:</w:t>
      </w:r>
    </w:p>
    <w:p w14:paraId="482CEA10" w14:textId="77777777" w:rsidR="007C1933" w:rsidRPr="002A1987" w:rsidRDefault="007C1933" w:rsidP="007C1933">
      <w:pPr>
        <w:ind w:hanging="240"/>
        <w:rPr>
          <w:rStyle w:val="m1"/>
        </w:rPr>
      </w:pPr>
    </w:p>
    <w:p w14:paraId="0ED9EF33"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&lt;m2:LSR_RESP xmlns:m2="http://lsr.att.com/obf/tML/UOM"&gt;</w:t>
      </w:r>
    </w:p>
    <w:p w14:paraId="59BA25FB"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&lt;m2:HDR&gt;</w:t>
      </w:r>
    </w:p>
    <w:p w14:paraId="554FFFB3"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&lt;m2:MESSAGE_ID&gt;1245855263237915.2960244235186&lt;/m2:MESSAGE_ID&gt;</w:t>
      </w:r>
    </w:p>
    <w:p w14:paraId="791156FB" w14:textId="77777777" w:rsidR="007C1933" w:rsidRPr="004F40BF" w:rsidRDefault="007C1933" w:rsidP="007C1933">
      <w:pPr>
        <w:pStyle w:val="HTMLPreformatted"/>
        <w:rPr>
          <w:rFonts w:ascii="Times New Roman" w:hAnsi="Times New Roman"/>
          <w:sz w:val="24"/>
          <w:szCs w:val="24"/>
          <w:lang w:val="es-ES"/>
        </w:rPr>
      </w:pPr>
      <w:r w:rsidRPr="002A1987">
        <w:rPr>
          <w:rFonts w:ascii="Times New Roman" w:hAnsi="Times New Roman"/>
          <w:sz w:val="24"/>
          <w:szCs w:val="24"/>
        </w:rPr>
        <w:t xml:space="preserve">      </w:t>
      </w:r>
      <w:r w:rsidRPr="004F40BF">
        <w:rPr>
          <w:rFonts w:ascii="Times New Roman" w:hAnsi="Times New Roman"/>
          <w:sz w:val="24"/>
          <w:szCs w:val="24"/>
          <w:lang w:val="es-ES"/>
        </w:rPr>
        <w:t>&lt;m2:CCNA&gt;ZXL&lt;/m2:CCNA&gt;</w:t>
      </w:r>
    </w:p>
    <w:p w14:paraId="2942DD09" w14:textId="77777777" w:rsidR="007C1933" w:rsidRPr="002A1987" w:rsidRDefault="007C1933" w:rsidP="007C1933">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A1987">
        <w:rPr>
          <w:rFonts w:ascii="Times New Roman" w:hAnsi="Times New Roman"/>
          <w:sz w:val="24"/>
          <w:szCs w:val="24"/>
        </w:rPr>
        <w:t>&lt;m2:MSG_TIMESTAMP&gt;2009-06-24T09:54:23-05:00&lt;/m2:MSG_TIMESTAMP&gt;</w:t>
      </w:r>
    </w:p>
    <w:p w14:paraId="052673DF"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&lt;m2:PON&gt;CVT0M002R31DBC&lt;/m2:PON&gt;</w:t>
      </w:r>
    </w:p>
    <w:p w14:paraId="2F37DE12" w14:textId="77777777" w:rsidR="007C1933" w:rsidRPr="004F40BF" w:rsidRDefault="007C1933" w:rsidP="007C1933">
      <w:pPr>
        <w:pStyle w:val="HTMLPreformatted"/>
        <w:rPr>
          <w:rFonts w:ascii="Times New Roman" w:hAnsi="Times New Roman"/>
          <w:sz w:val="24"/>
          <w:szCs w:val="24"/>
          <w:lang w:val="es-ES"/>
        </w:rPr>
      </w:pPr>
      <w:r w:rsidRPr="002A1987">
        <w:rPr>
          <w:rFonts w:ascii="Times New Roman" w:hAnsi="Times New Roman"/>
          <w:sz w:val="24"/>
          <w:szCs w:val="24"/>
        </w:rPr>
        <w:t xml:space="preserve">      </w:t>
      </w:r>
      <w:r w:rsidRPr="004F40BF">
        <w:rPr>
          <w:rFonts w:ascii="Times New Roman" w:hAnsi="Times New Roman"/>
          <w:sz w:val="24"/>
          <w:szCs w:val="24"/>
          <w:lang w:val="es-ES"/>
        </w:rPr>
        <w:t>&lt;m2:VER&gt;00&lt;/m2:VER&gt;</w:t>
      </w:r>
    </w:p>
    <w:p w14:paraId="0D4F2AE4" w14:textId="77777777" w:rsidR="007C1933" w:rsidRPr="004F40BF" w:rsidRDefault="007C1933" w:rsidP="007C1933">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&lt;m2:ATN&gt;5022680965&lt;/m2:ATN&gt;</w:t>
      </w:r>
    </w:p>
    <w:p w14:paraId="312D11D8" w14:textId="77777777" w:rsidR="007C1933" w:rsidRPr="004F40BF" w:rsidRDefault="007C1933" w:rsidP="007C1933">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&lt;m2:LSR_NO&gt;20090624L00054-00&lt;/m2:LSR_NO&gt;</w:t>
      </w:r>
    </w:p>
    <w:p w14:paraId="29125AF8" w14:textId="77777777" w:rsidR="007C1933" w:rsidRPr="002A1987" w:rsidRDefault="007C1933" w:rsidP="007C1933">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A1987">
        <w:rPr>
          <w:rFonts w:ascii="Times New Roman" w:hAnsi="Times New Roman"/>
          <w:sz w:val="24"/>
          <w:szCs w:val="24"/>
        </w:rPr>
        <w:t>&lt;m2:CC&gt;9999&lt;/m2:CC&gt;</w:t>
      </w:r>
    </w:p>
    <w:p w14:paraId="4038AB3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&lt;m2:CLEC_APPL_ID&gt;CTE-VALIDATOR&lt;/m2:CLEC_APPL_ID&gt;</w:t>
      </w:r>
    </w:p>
    <w:p w14:paraId="590D55FD"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&lt;m2:CLEC_APPL_PASSWORD&gt;PA$$WORD&lt;/m2:CLEC_APPL_PASSWORD&gt;</w:t>
      </w:r>
    </w:p>
    <w:p w14:paraId="6FA8B229"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&lt;m2:DTSENT&gt;200906240954AM&lt;/m2:DTSENT&gt;</w:t>
      </w:r>
    </w:p>
    <w:p w14:paraId="35C7B446"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&lt;m2:ORD&gt;N48T22Q2&lt;/m2:ORD&gt;</w:t>
      </w:r>
    </w:p>
    <w:p w14:paraId="495BB221"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&lt;m2:STATUS_CODE&gt;PD&lt;/m2:STATUS_CODE&gt;</w:t>
      </w:r>
    </w:p>
    <w:p w14:paraId="5DCD678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&lt;m2:STATUS_MSG&gt;PENDING ORDER&lt;/m2:STATUS_MSG&gt;</w:t>
      </w:r>
    </w:p>
    <w:p w14:paraId="2C09106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&lt;m2:REMARKS&gt;Facilities have been checked Dispatch is Required&lt;/m2:REMARKS&gt;</w:t>
      </w:r>
    </w:p>
    <w:p w14:paraId="72C69335"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&lt;m2:TRAN_ACK_TYPE&gt;AT&lt;/m2:TRAN_ACK_TYPE&gt;</w:t>
      </w:r>
    </w:p>
    <w:p w14:paraId="470A5203"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&lt;m2:TRANS_SET_PURPOSE_CODE&gt;06&lt;/m2:TRANS_SET_PURPOSE_CODE&gt;</w:t>
      </w:r>
    </w:p>
    <w:p w14:paraId="71F91D5F"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&lt;/m2:HDR&gt;</w:t>
      </w:r>
    </w:p>
    <w:p w14:paraId="7CE8AF02"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&lt;m2:NOTIFICATION&gt;</w:t>
      </w:r>
    </w:p>
    <w:p w14:paraId="058ED65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&lt;m2:FIRM_ORDER_NOTIFICATION&gt;</w:t>
      </w:r>
    </w:p>
    <w:p w14:paraId="53C18FC3"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&lt;m2:NOTIFICATION_ADMIN&gt;</w:t>
      </w:r>
    </w:p>
    <w:p w14:paraId="43B5029B"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&lt;m2:INIT&gt;BOJANGLES&lt;/m2:INIT&gt;</w:t>
      </w:r>
    </w:p>
    <w:p w14:paraId="1231DB30"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&lt;m2:INIT_TEL_NO&gt;8884448888&lt;/m2:INIT_TEL_NO&gt;</w:t>
      </w:r>
    </w:p>
    <w:p w14:paraId="1DB282FA"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&lt;m2:REP&gt;LCSC&lt;/m2:REP&gt;</w:t>
      </w:r>
    </w:p>
    <w:p w14:paraId="64576FAF"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&lt;m2:REP_TEL_NO&gt;8006670807&lt;/m2:REP_TEL_NO&gt;</w:t>
      </w:r>
    </w:p>
    <w:p w14:paraId="096475A1"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&lt;m2:DD_CD&gt;20091204&lt;/m2:DD_CD&gt;</w:t>
      </w:r>
    </w:p>
    <w:p w14:paraId="6E0147ED"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&lt;m2:BAN1&gt;502Q886621621&lt;/m2:BAN1&gt;</w:t>
      </w:r>
    </w:p>
    <w:p w14:paraId="42312FE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&lt;/m2:NOTIFICATION_ADMIN&gt;</w:t>
      </w:r>
    </w:p>
    <w:p w14:paraId="7407A4D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14:paraId="644B592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&lt;m2:LOCNUM_SVCS&gt;000&lt;/m2:LOCNUM_SVCS&gt;</w:t>
      </w:r>
    </w:p>
    <w:p w14:paraId="39A7AB4C"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&lt;m2:LNUM&gt;00001&lt;/m2:LNUM&gt;</w:t>
      </w:r>
    </w:p>
    <w:p w14:paraId="706347B1"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&lt;m2:TNS&gt;5022680965&lt;/m2:TNS&gt;</w:t>
      </w:r>
    </w:p>
    <w:p w14:paraId="2BC23D46"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14:paraId="55B57687"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14:paraId="2D90F98D"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&lt;m2:LOCNUM_SVCS&gt;000&lt;/m2:LOCNUM_SVCS&gt;</w:t>
      </w:r>
    </w:p>
    <w:p w14:paraId="2DC26E4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&lt;m2:LNUM&gt;00002&lt;/m2:LNUM&gt;</w:t>
      </w:r>
    </w:p>
    <w:p w14:paraId="170CEA97"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&lt;m2:TNS&gt;5022680966&lt;/m2:TNS&gt;</w:t>
      </w:r>
    </w:p>
    <w:p w14:paraId="65906C0F"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lastRenderedPageBreak/>
        <w:t xml:space="preserve">        &lt;/m2:SERVICES_INFO&gt;</w:t>
      </w:r>
    </w:p>
    <w:p w14:paraId="708E670B"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&lt;m2:DIRECTORY_INFO&gt;</w:t>
      </w:r>
    </w:p>
    <w:p w14:paraId="22140AE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&lt;m2:DLNUM&gt;0001&lt;/m2:DLNUM&gt;</w:t>
      </w:r>
    </w:p>
    <w:p w14:paraId="75F32E22"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&lt;m2:LTN&gt;5022680965&lt;/m2:LTN&gt;</w:t>
      </w:r>
    </w:p>
    <w:p w14:paraId="0D3DD5FA"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&lt;m2:LACT&gt;N&lt;/m2:LACT&gt;</w:t>
      </w:r>
    </w:p>
    <w:p w14:paraId="1846829B"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&lt;m2:LTY&gt;1&lt;/m2:LTY&gt;</w:t>
      </w:r>
    </w:p>
    <w:p w14:paraId="640D434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&lt;m2:STYC&gt;SL&lt;/m2:STYC&gt;</w:t>
      </w:r>
    </w:p>
    <w:p w14:paraId="6BDB0C3A"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&lt;m2:DOI&gt;0&lt;/m2:DOI&gt;</w:t>
      </w:r>
    </w:p>
    <w:p w14:paraId="4D70FC90"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&lt;m2:TOA&gt;R&lt;/m2:TOA&gt;</w:t>
      </w:r>
    </w:p>
    <w:p w14:paraId="029604F2"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&lt;m2:WPP&gt;DB&lt;/m2:WPP&gt;</w:t>
      </w:r>
    </w:p>
    <w:p w14:paraId="50486937"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&lt;m2:LISTNM&gt;Palms Coconut&lt;/m2:LISTNM&gt;</w:t>
      </w:r>
    </w:p>
    <w:p w14:paraId="04F950C2"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&lt;m2:LISTADR&gt;</w:t>
      </w:r>
      <w:smartTag w:uri="urn:schemas-microsoft-com:office:smarttags" w:element="Street">
        <w:smartTag w:uri="urn:schemas-microsoft-com:office:smarttags" w:element="address">
          <w:r w:rsidRPr="002A1987">
            <w:rPr>
              <w:rFonts w:ascii="Times New Roman" w:hAnsi="Times New Roman"/>
              <w:sz w:val="24"/>
              <w:szCs w:val="24"/>
            </w:rPr>
            <w:t>15 Clec Test Bed Rd</w:t>
          </w:r>
        </w:smartTag>
      </w:smartTag>
      <w:r w:rsidRPr="002A1987">
        <w:rPr>
          <w:rFonts w:ascii="Times New Roman" w:hAnsi="Times New Roman"/>
          <w:sz w:val="24"/>
          <w:szCs w:val="24"/>
        </w:rPr>
        <w:t>&lt;/m2:LISTADR&gt;</w:t>
      </w:r>
    </w:p>
    <w:p w14:paraId="6B9BCA90"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&lt;/m2:DIRECTORY_INFO&gt;</w:t>
      </w:r>
    </w:p>
    <w:p w14:paraId="52B6D6F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&lt;/m2:FIRM_ORDER_NOTIFICATION&gt;</w:t>
      </w:r>
    </w:p>
    <w:p w14:paraId="4B61CE3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&lt;/m2:NOTIFICATION&gt;</w:t>
      </w:r>
    </w:p>
    <w:p w14:paraId="02312A4A"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&lt;/m2:LSR_RESP&gt;</w:t>
      </w:r>
    </w:p>
    <w:p w14:paraId="33301A99"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&lt;/m1:ATT_LSR_ORD_RSP&gt;</w:t>
      </w:r>
    </w:p>
    <w:p w14:paraId="57791E86" w14:textId="77777777" w:rsidR="008C267A" w:rsidRDefault="008C267A" w:rsidP="008C267A">
      <w:pPr>
        <w:pStyle w:val="Header"/>
        <w:tabs>
          <w:tab w:val="clear" w:pos="4320"/>
          <w:tab w:val="clear" w:pos="8640"/>
        </w:tabs>
        <w:rPr>
          <w:rFonts w:ascii="Arial" w:hAnsi="Arial" w:cs="Arial"/>
          <w:b/>
          <w:bCs/>
        </w:rPr>
      </w:pPr>
    </w:p>
    <w:p w14:paraId="5C94DB56" w14:textId="77777777" w:rsidR="008C267A" w:rsidRDefault="008C267A" w:rsidP="008C267A">
      <w:pPr>
        <w:pStyle w:val="Header"/>
        <w:tabs>
          <w:tab w:val="clear" w:pos="4320"/>
          <w:tab w:val="clear" w:pos="8640"/>
        </w:tabs>
        <w:rPr>
          <w:rFonts w:ascii="Arial" w:hAnsi="Arial" w:cs="Arial"/>
          <w:b/>
          <w:bCs/>
        </w:rPr>
      </w:pPr>
    </w:p>
    <w:p w14:paraId="55AF5838" w14:textId="77777777" w:rsidR="008C267A" w:rsidRDefault="008C267A" w:rsidP="008C267A">
      <w:pPr>
        <w:pStyle w:val="Header"/>
        <w:tabs>
          <w:tab w:val="clear" w:pos="4320"/>
          <w:tab w:val="clear" w:pos="8640"/>
        </w:tabs>
        <w:rPr>
          <w:rFonts w:ascii="Arial" w:hAnsi="Arial" w:cs="Arial"/>
          <w:b/>
          <w:bCs/>
        </w:rPr>
      </w:pPr>
    </w:p>
    <w:p w14:paraId="42D83E5A" w14:textId="77777777" w:rsidR="008C267A" w:rsidRDefault="008C267A" w:rsidP="008C267A">
      <w:pPr>
        <w:pStyle w:val="Header"/>
        <w:tabs>
          <w:tab w:val="clear" w:pos="4320"/>
          <w:tab w:val="clear" w:pos="8640"/>
        </w:tabs>
        <w:rPr>
          <w:rFonts w:ascii="Arial" w:hAnsi="Arial" w:cs="Arial"/>
          <w:b/>
          <w:bCs/>
        </w:rPr>
      </w:pPr>
    </w:p>
    <w:p w14:paraId="7CDCCCA5" w14:textId="77777777" w:rsidR="008C267A" w:rsidRDefault="008C267A" w:rsidP="008C267A">
      <w:pPr>
        <w:pStyle w:val="Header"/>
        <w:tabs>
          <w:tab w:val="clear" w:pos="4320"/>
          <w:tab w:val="clear" w:pos="8640"/>
        </w:tabs>
        <w:rPr>
          <w:rFonts w:ascii="Arial" w:hAnsi="Arial" w:cs="Arial"/>
          <w:b/>
          <w:bCs/>
        </w:rPr>
      </w:pPr>
    </w:p>
    <w:p w14:paraId="3DA3E0DC" w14:textId="77777777" w:rsidR="00B752E4" w:rsidRPr="008C267A" w:rsidRDefault="00BC475C" w:rsidP="008C267A">
      <w:pPr>
        <w:pStyle w:val="Header"/>
        <w:tabs>
          <w:tab w:val="clear" w:pos="4320"/>
          <w:tab w:val="clear" w:pos="8640"/>
        </w:tabs>
        <w:rPr>
          <w:rFonts w:ascii="Arial" w:hAnsi="Arial" w:cs="Arial"/>
          <w:b/>
          <w:bCs/>
        </w:rPr>
      </w:pPr>
      <w:r>
        <w:rPr>
          <w:rFonts w:ascii="Arial" w:hAnsi="Arial" w:cs="Arial"/>
          <w:b/>
          <w:bCs/>
        </w:rPr>
        <w:br w:type="page"/>
      </w:r>
      <w:r w:rsidR="00B752E4" w:rsidRPr="008C267A">
        <w:rPr>
          <w:rFonts w:ascii="Arial" w:hAnsi="Arial" w:cs="Arial"/>
          <w:b/>
          <w:bCs/>
        </w:rPr>
        <w:lastRenderedPageBreak/>
        <w:t>TEST CASE M003: Scenario Description:* (Act=N) New install with ten features, including two RingMaster service numbers, basic inside wiring NIDR – LNA=N.  Order also includes two additional main listings for the RingMaster service numbers.</w:t>
      </w:r>
    </w:p>
    <w:p w14:paraId="52F628C5" w14:textId="77777777" w:rsidR="00B752E4" w:rsidRPr="008C267A" w:rsidRDefault="00B752E4">
      <w:pPr>
        <w:pStyle w:val="Heading3"/>
        <w:rPr>
          <w:i w:val="0"/>
        </w:rPr>
      </w:pPr>
      <w:r w:rsidRPr="008C267A">
        <w:rPr>
          <w:i w:val="0"/>
        </w:rPr>
        <w:t>Type of Account:  Residence / Single Line</w:t>
      </w:r>
    </w:p>
    <w:p w14:paraId="4886E708" w14:textId="77777777" w:rsidR="00B72DC9" w:rsidRPr="00B72DC9" w:rsidRDefault="00B72DC9" w:rsidP="00B72DC9"/>
    <w:p w14:paraId="7A59F319" w14:textId="77777777" w:rsidR="00B752E4" w:rsidRDefault="00B752E4"/>
    <w:tbl>
      <w:tblPr>
        <w:tblW w:w="95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0"/>
        <w:gridCol w:w="4680"/>
        <w:gridCol w:w="2880"/>
      </w:tblGrid>
      <w:tr w:rsidR="00B752E4" w:rsidRPr="005914A2" w14:paraId="5AE141C1" w14:textId="77777777">
        <w:trPr>
          <w:tblHeader/>
        </w:trPr>
        <w:tc>
          <w:tcPr>
            <w:tcW w:w="1980" w:type="dxa"/>
            <w:tcBorders>
              <w:bottom w:val="single" w:sz="6" w:space="0" w:color="auto"/>
            </w:tcBorders>
          </w:tcPr>
          <w:p w14:paraId="67CFF413" w14:textId="77777777" w:rsidR="00B752E4" w:rsidRPr="005914A2" w:rsidRDefault="00B752E4" w:rsidP="00B72DC9">
            <w:pPr>
              <w:jc w:val="center"/>
              <w:rPr>
                <w:rFonts w:ascii="Arial" w:hAnsi="Arial" w:cs="Arial"/>
                <w:b/>
                <w:bCs/>
              </w:rPr>
            </w:pPr>
            <w:r w:rsidRPr="005914A2">
              <w:rPr>
                <w:rFonts w:ascii="Arial" w:hAnsi="Arial" w:cs="Arial"/>
                <w:b/>
                <w:bCs/>
              </w:rPr>
              <w:t>FIELDS</w:t>
            </w:r>
          </w:p>
        </w:tc>
        <w:tc>
          <w:tcPr>
            <w:tcW w:w="4680" w:type="dxa"/>
            <w:tcBorders>
              <w:bottom w:val="single" w:sz="6" w:space="0" w:color="auto"/>
            </w:tcBorders>
          </w:tcPr>
          <w:p w14:paraId="2FD36F9E" w14:textId="77777777" w:rsidR="00B752E4" w:rsidRPr="005914A2" w:rsidRDefault="00B752E4">
            <w:pPr>
              <w:jc w:val="center"/>
              <w:rPr>
                <w:rFonts w:ascii="Arial" w:hAnsi="Arial" w:cs="Arial"/>
                <w:b/>
                <w:bCs/>
              </w:rPr>
            </w:pPr>
            <w:r w:rsidRPr="005914A2">
              <w:rPr>
                <w:rFonts w:ascii="Arial" w:hAnsi="Arial" w:cs="Arial"/>
                <w:b/>
                <w:bCs/>
              </w:rPr>
              <w:t>FIELD DESCRIPTION</w:t>
            </w:r>
          </w:p>
        </w:tc>
        <w:tc>
          <w:tcPr>
            <w:tcW w:w="2880" w:type="dxa"/>
            <w:tcBorders>
              <w:bottom w:val="single" w:sz="6" w:space="0" w:color="auto"/>
            </w:tcBorders>
          </w:tcPr>
          <w:p w14:paraId="5D6DDDC2" w14:textId="77777777" w:rsidR="00B752E4" w:rsidRPr="005914A2" w:rsidRDefault="00B752E4">
            <w:pPr>
              <w:jc w:val="center"/>
              <w:rPr>
                <w:rFonts w:ascii="Arial" w:hAnsi="Arial" w:cs="Arial"/>
                <w:b/>
                <w:bCs/>
                <w:iCs/>
              </w:rPr>
            </w:pPr>
            <w:r w:rsidRPr="005914A2">
              <w:rPr>
                <w:rFonts w:ascii="Arial" w:hAnsi="Arial" w:cs="Arial"/>
                <w:b/>
                <w:bCs/>
                <w:iCs/>
              </w:rPr>
              <w:t>INPUT</w:t>
            </w:r>
          </w:p>
        </w:tc>
      </w:tr>
      <w:tr w:rsidR="00B752E4" w:rsidRPr="005914A2" w14:paraId="531BE052" w14:textId="77777777">
        <w:trPr>
          <w:cantSplit/>
        </w:trPr>
        <w:tc>
          <w:tcPr>
            <w:tcW w:w="9540" w:type="dxa"/>
            <w:gridSpan w:val="3"/>
            <w:tcBorders>
              <w:top w:val="single" w:sz="6" w:space="0" w:color="auto"/>
              <w:bottom w:val="single" w:sz="6" w:space="0" w:color="auto"/>
            </w:tcBorders>
            <w:shd w:val="clear" w:color="auto" w:fill="0000FF"/>
          </w:tcPr>
          <w:p w14:paraId="0EA460A2" w14:textId="77777777" w:rsidR="00B752E4" w:rsidRPr="005914A2" w:rsidRDefault="00B752E4">
            <w:pPr>
              <w:pStyle w:val="Heading4"/>
              <w:rPr>
                <w:b/>
                <w:bCs/>
                <w:i w:val="0"/>
                <w:iCs w:val="0"/>
              </w:rPr>
            </w:pPr>
            <w:r w:rsidRPr="005914A2">
              <w:rPr>
                <w:b/>
                <w:bCs/>
                <w:i w:val="0"/>
                <w:iCs w:val="0"/>
              </w:rPr>
              <w:t>LSR  FORM</w:t>
            </w:r>
          </w:p>
        </w:tc>
      </w:tr>
      <w:tr w:rsidR="00B752E4" w:rsidRPr="005914A2" w14:paraId="25901415" w14:textId="77777777">
        <w:trPr>
          <w:cantSplit/>
        </w:trPr>
        <w:tc>
          <w:tcPr>
            <w:tcW w:w="9540" w:type="dxa"/>
            <w:gridSpan w:val="3"/>
            <w:tcBorders>
              <w:top w:val="single" w:sz="6" w:space="0" w:color="auto"/>
              <w:bottom w:val="single" w:sz="6" w:space="0" w:color="auto"/>
            </w:tcBorders>
            <w:shd w:val="clear" w:color="auto" w:fill="99CCFF"/>
          </w:tcPr>
          <w:p w14:paraId="6F798FD7" w14:textId="77777777" w:rsidR="00B752E4" w:rsidRPr="005914A2" w:rsidRDefault="00B752E4">
            <w:pPr>
              <w:pStyle w:val="Heading4"/>
              <w:rPr>
                <w:b/>
                <w:i w:val="0"/>
              </w:rPr>
            </w:pPr>
            <w:r w:rsidRPr="005914A2">
              <w:rPr>
                <w:b/>
                <w:i w:val="0"/>
              </w:rPr>
              <w:t>Administrative Section</w:t>
            </w:r>
          </w:p>
        </w:tc>
      </w:tr>
      <w:tr w:rsidR="00B752E4" w:rsidRPr="005914A2" w14:paraId="425BF702" w14:textId="77777777">
        <w:tc>
          <w:tcPr>
            <w:tcW w:w="1980" w:type="dxa"/>
            <w:tcBorders>
              <w:top w:val="single" w:sz="6" w:space="0" w:color="auto"/>
              <w:bottom w:val="single" w:sz="6" w:space="0" w:color="auto"/>
            </w:tcBorders>
            <w:shd w:val="clear" w:color="auto" w:fill="CC99FF"/>
          </w:tcPr>
          <w:p w14:paraId="235F2F8A"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bottom w:val="single" w:sz="6" w:space="0" w:color="auto"/>
            </w:tcBorders>
            <w:shd w:val="clear" w:color="auto" w:fill="CC99FF"/>
          </w:tcPr>
          <w:p w14:paraId="15AF86AB" w14:textId="77777777" w:rsidR="00B752E4" w:rsidRPr="005914A2" w:rsidRDefault="00B752E4">
            <w:pPr>
              <w:pStyle w:val="FORMDATA"/>
              <w:rPr>
                <w:b/>
                <w:color w:val="auto"/>
              </w:rPr>
            </w:pPr>
            <w:r w:rsidRPr="005914A2">
              <w:rPr>
                <w:b/>
                <w:color w:val="auto"/>
              </w:rPr>
              <w:t>Customer Carrier Name Abbreviation</w:t>
            </w:r>
          </w:p>
        </w:tc>
        <w:tc>
          <w:tcPr>
            <w:tcW w:w="2880" w:type="dxa"/>
            <w:tcBorders>
              <w:top w:val="single" w:sz="6" w:space="0" w:color="auto"/>
              <w:bottom w:val="single" w:sz="6" w:space="0" w:color="auto"/>
            </w:tcBorders>
            <w:shd w:val="clear" w:color="auto" w:fill="CC99FF"/>
          </w:tcPr>
          <w:p w14:paraId="09CE172E" w14:textId="77777777" w:rsidR="00B752E4" w:rsidRPr="005914A2" w:rsidRDefault="00B752E4">
            <w:pPr>
              <w:pStyle w:val="FORMDATA"/>
              <w:rPr>
                <w:b/>
                <w:color w:val="auto"/>
              </w:rPr>
            </w:pPr>
            <w:r w:rsidRPr="005914A2">
              <w:rPr>
                <w:b/>
                <w:color w:val="auto"/>
              </w:rPr>
              <w:t>ZXL</w:t>
            </w:r>
          </w:p>
        </w:tc>
      </w:tr>
      <w:tr w:rsidR="00B752E4" w:rsidRPr="005914A2" w14:paraId="1C4910B5" w14:textId="77777777">
        <w:tc>
          <w:tcPr>
            <w:tcW w:w="1980" w:type="dxa"/>
            <w:tcBorders>
              <w:top w:val="single" w:sz="6" w:space="0" w:color="auto"/>
            </w:tcBorders>
          </w:tcPr>
          <w:p w14:paraId="5D1FE383"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tcBorders>
          </w:tcPr>
          <w:p w14:paraId="2B6805FD" w14:textId="77777777" w:rsidR="00B752E4" w:rsidRPr="005914A2" w:rsidRDefault="00B752E4">
            <w:pPr>
              <w:pStyle w:val="FORMDATA"/>
              <w:rPr>
                <w:b/>
                <w:color w:val="auto"/>
              </w:rPr>
            </w:pPr>
            <w:r w:rsidRPr="005914A2">
              <w:rPr>
                <w:b/>
                <w:color w:val="auto"/>
              </w:rPr>
              <w:t>Purchase Order Number</w:t>
            </w:r>
          </w:p>
        </w:tc>
        <w:tc>
          <w:tcPr>
            <w:tcW w:w="2880" w:type="dxa"/>
            <w:tcBorders>
              <w:top w:val="single" w:sz="6" w:space="0" w:color="auto"/>
            </w:tcBorders>
          </w:tcPr>
          <w:p w14:paraId="50BA75E1" w14:textId="77777777" w:rsidR="00B752E4" w:rsidRPr="005914A2" w:rsidRDefault="00B752E4">
            <w:pPr>
              <w:pStyle w:val="FORMDATA"/>
              <w:rPr>
                <w:b/>
                <w:color w:val="auto"/>
              </w:rPr>
            </w:pPr>
            <w:r w:rsidRPr="005914A2">
              <w:rPr>
                <w:b/>
                <w:color w:val="auto"/>
              </w:rPr>
              <w:t>M3</w:t>
            </w:r>
          </w:p>
        </w:tc>
      </w:tr>
      <w:tr w:rsidR="00B752E4" w:rsidRPr="005914A2" w14:paraId="7540FD60" w14:textId="77777777">
        <w:tc>
          <w:tcPr>
            <w:tcW w:w="1980" w:type="dxa"/>
            <w:tcBorders>
              <w:top w:val="single" w:sz="6" w:space="0" w:color="auto"/>
            </w:tcBorders>
          </w:tcPr>
          <w:p w14:paraId="3A12ACAC"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tcBorders>
          </w:tcPr>
          <w:p w14:paraId="79770FCF" w14:textId="77777777" w:rsidR="00B752E4" w:rsidRPr="005914A2" w:rsidRDefault="00B752E4">
            <w:pPr>
              <w:pStyle w:val="FORMDATA"/>
              <w:rPr>
                <w:b/>
                <w:color w:val="auto"/>
              </w:rPr>
            </w:pPr>
            <w:r w:rsidRPr="005914A2">
              <w:rPr>
                <w:b/>
                <w:color w:val="auto"/>
              </w:rPr>
              <w:t>Project</w:t>
            </w:r>
          </w:p>
        </w:tc>
        <w:tc>
          <w:tcPr>
            <w:tcW w:w="2880" w:type="dxa"/>
            <w:tcBorders>
              <w:top w:val="single" w:sz="6" w:space="0" w:color="auto"/>
            </w:tcBorders>
          </w:tcPr>
          <w:p w14:paraId="67A6636B" w14:textId="77777777" w:rsidR="00B752E4" w:rsidRPr="005914A2" w:rsidRDefault="00B752E4">
            <w:pPr>
              <w:pStyle w:val="FORMDATA"/>
              <w:rPr>
                <w:b/>
                <w:color w:val="auto"/>
              </w:rPr>
            </w:pPr>
            <w:r w:rsidRPr="005914A2">
              <w:rPr>
                <w:b/>
                <w:color w:val="auto"/>
              </w:rPr>
              <w:t>CAVENOBILL</w:t>
            </w:r>
          </w:p>
        </w:tc>
      </w:tr>
      <w:tr w:rsidR="00B752E4" w:rsidRPr="005914A2" w14:paraId="433B8DB5" w14:textId="77777777">
        <w:tc>
          <w:tcPr>
            <w:tcW w:w="1980" w:type="dxa"/>
            <w:tcBorders>
              <w:bottom w:val="single" w:sz="6" w:space="0" w:color="auto"/>
            </w:tcBorders>
          </w:tcPr>
          <w:p w14:paraId="59452F3B" w14:textId="77777777" w:rsidR="00B752E4" w:rsidRPr="005914A2" w:rsidRDefault="00B752E4">
            <w:pPr>
              <w:pStyle w:val="FORMDATA"/>
              <w:rPr>
                <w:b/>
                <w:color w:val="auto"/>
              </w:rPr>
            </w:pPr>
            <w:r w:rsidRPr="005914A2">
              <w:rPr>
                <w:b/>
                <w:color w:val="auto"/>
              </w:rPr>
              <w:t>ATN</w:t>
            </w:r>
          </w:p>
        </w:tc>
        <w:tc>
          <w:tcPr>
            <w:tcW w:w="4680" w:type="dxa"/>
            <w:tcBorders>
              <w:bottom w:val="single" w:sz="6" w:space="0" w:color="auto"/>
            </w:tcBorders>
          </w:tcPr>
          <w:p w14:paraId="4E31BEE1" w14:textId="77777777" w:rsidR="00B752E4" w:rsidRPr="005914A2" w:rsidRDefault="00B752E4">
            <w:pPr>
              <w:pStyle w:val="FORMDATA"/>
              <w:rPr>
                <w:b/>
                <w:color w:val="auto"/>
              </w:rPr>
            </w:pPr>
            <w:r w:rsidRPr="005914A2">
              <w:rPr>
                <w:b/>
                <w:color w:val="auto"/>
              </w:rPr>
              <w:t>Account Telephone Number</w:t>
            </w:r>
          </w:p>
        </w:tc>
        <w:tc>
          <w:tcPr>
            <w:tcW w:w="2880" w:type="dxa"/>
            <w:tcBorders>
              <w:bottom w:val="single" w:sz="6" w:space="0" w:color="auto"/>
            </w:tcBorders>
          </w:tcPr>
          <w:p w14:paraId="65748C69" w14:textId="77777777" w:rsidR="00B752E4" w:rsidRPr="005914A2" w:rsidRDefault="00B752E4">
            <w:pPr>
              <w:pStyle w:val="FORMDATA"/>
              <w:rPr>
                <w:b/>
                <w:color w:val="auto"/>
              </w:rPr>
            </w:pPr>
            <w:r w:rsidRPr="005914A2">
              <w:rPr>
                <w:b/>
                <w:color w:val="auto"/>
              </w:rPr>
              <w:t>7704843363</w:t>
            </w:r>
          </w:p>
        </w:tc>
      </w:tr>
      <w:tr w:rsidR="00B752E4" w:rsidRPr="005914A2" w14:paraId="60B007F5" w14:textId="77777777">
        <w:trPr>
          <w:trHeight w:val="72"/>
        </w:trPr>
        <w:tc>
          <w:tcPr>
            <w:tcW w:w="1980" w:type="dxa"/>
            <w:tcBorders>
              <w:top w:val="single" w:sz="6" w:space="0" w:color="auto"/>
              <w:bottom w:val="single" w:sz="6" w:space="0" w:color="auto"/>
            </w:tcBorders>
            <w:shd w:val="clear" w:color="auto" w:fill="CC99FF"/>
          </w:tcPr>
          <w:p w14:paraId="5EB8325E"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bottom w:val="single" w:sz="6" w:space="0" w:color="auto"/>
            </w:tcBorders>
            <w:shd w:val="clear" w:color="auto" w:fill="CC99FF"/>
          </w:tcPr>
          <w:p w14:paraId="5B712347"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880" w:type="dxa"/>
            <w:tcBorders>
              <w:top w:val="single" w:sz="6" w:space="0" w:color="auto"/>
              <w:bottom w:val="single" w:sz="6" w:space="0" w:color="auto"/>
            </w:tcBorders>
            <w:shd w:val="clear" w:color="auto" w:fill="CC99FF"/>
          </w:tcPr>
          <w:p w14:paraId="1E63408C" w14:textId="77777777" w:rsidR="00B752E4" w:rsidRPr="005914A2" w:rsidRDefault="00B752E4">
            <w:pPr>
              <w:pStyle w:val="FORMDATA"/>
              <w:rPr>
                <w:b/>
                <w:color w:val="auto"/>
              </w:rPr>
            </w:pPr>
            <w:r w:rsidRPr="005914A2">
              <w:rPr>
                <w:b/>
                <w:color w:val="auto"/>
              </w:rPr>
              <w:t>LCSC</w:t>
            </w:r>
          </w:p>
        </w:tc>
      </w:tr>
      <w:tr w:rsidR="00B752E4" w:rsidRPr="005914A2" w14:paraId="397A3541" w14:textId="77777777">
        <w:tc>
          <w:tcPr>
            <w:tcW w:w="1980" w:type="dxa"/>
            <w:tcBorders>
              <w:top w:val="single" w:sz="6" w:space="0" w:color="auto"/>
              <w:bottom w:val="single" w:sz="6" w:space="0" w:color="auto"/>
            </w:tcBorders>
            <w:shd w:val="clear" w:color="auto" w:fill="CC99FF"/>
          </w:tcPr>
          <w:p w14:paraId="5C2E3EAF"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bottom w:val="single" w:sz="6" w:space="0" w:color="auto"/>
            </w:tcBorders>
            <w:shd w:val="clear" w:color="auto" w:fill="CC99FF"/>
          </w:tcPr>
          <w:p w14:paraId="7527A300" w14:textId="77777777" w:rsidR="00B752E4" w:rsidRPr="005914A2" w:rsidRDefault="00B752E4">
            <w:pPr>
              <w:pStyle w:val="FORMDATA"/>
              <w:rPr>
                <w:b/>
                <w:color w:val="auto"/>
              </w:rPr>
            </w:pPr>
            <w:r w:rsidRPr="005914A2">
              <w:rPr>
                <w:b/>
                <w:color w:val="auto"/>
              </w:rPr>
              <w:t>Date &amp; Time Sent</w:t>
            </w:r>
          </w:p>
        </w:tc>
        <w:tc>
          <w:tcPr>
            <w:tcW w:w="2880" w:type="dxa"/>
            <w:tcBorders>
              <w:top w:val="single" w:sz="6" w:space="0" w:color="auto"/>
              <w:bottom w:val="single" w:sz="6" w:space="0" w:color="auto"/>
            </w:tcBorders>
            <w:shd w:val="clear" w:color="auto" w:fill="CC99FF"/>
          </w:tcPr>
          <w:p w14:paraId="0CA538A1" w14:textId="77777777" w:rsidR="00B752E4" w:rsidRPr="005914A2" w:rsidRDefault="00B752E4">
            <w:pPr>
              <w:pStyle w:val="FORMDATA"/>
              <w:rPr>
                <w:b/>
                <w:color w:val="auto"/>
              </w:rPr>
            </w:pPr>
            <w:r w:rsidRPr="005914A2">
              <w:rPr>
                <w:b/>
                <w:color w:val="auto"/>
              </w:rPr>
              <w:t>20030328</w:t>
            </w:r>
          </w:p>
        </w:tc>
      </w:tr>
      <w:tr w:rsidR="00B752E4" w:rsidRPr="005914A2" w14:paraId="0D0AE61C" w14:textId="77777777">
        <w:tc>
          <w:tcPr>
            <w:tcW w:w="1980" w:type="dxa"/>
            <w:tcBorders>
              <w:top w:val="single" w:sz="6" w:space="0" w:color="auto"/>
            </w:tcBorders>
          </w:tcPr>
          <w:p w14:paraId="2059E45E"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tcBorders>
          </w:tcPr>
          <w:p w14:paraId="339AB740" w14:textId="77777777" w:rsidR="00B752E4" w:rsidRPr="005914A2" w:rsidRDefault="00B752E4">
            <w:pPr>
              <w:pStyle w:val="FORMDATA"/>
              <w:rPr>
                <w:b/>
                <w:color w:val="auto"/>
              </w:rPr>
            </w:pPr>
            <w:r w:rsidRPr="005914A2">
              <w:rPr>
                <w:b/>
                <w:color w:val="auto"/>
              </w:rPr>
              <w:t>Desired Due Date</w:t>
            </w:r>
          </w:p>
        </w:tc>
        <w:tc>
          <w:tcPr>
            <w:tcW w:w="2880" w:type="dxa"/>
            <w:tcBorders>
              <w:top w:val="single" w:sz="6" w:space="0" w:color="auto"/>
            </w:tcBorders>
          </w:tcPr>
          <w:p w14:paraId="5174E891" w14:textId="77777777" w:rsidR="00B752E4" w:rsidRPr="005914A2" w:rsidRDefault="00B752E4">
            <w:pPr>
              <w:pStyle w:val="FORMDATA"/>
              <w:rPr>
                <w:b/>
                <w:color w:val="auto"/>
              </w:rPr>
            </w:pPr>
            <w:r w:rsidRPr="005914A2">
              <w:rPr>
                <w:b/>
                <w:color w:val="auto"/>
              </w:rPr>
              <w:t>20030428</w:t>
            </w:r>
          </w:p>
        </w:tc>
      </w:tr>
      <w:tr w:rsidR="00B752E4" w:rsidRPr="005914A2" w14:paraId="27DA0191" w14:textId="77777777">
        <w:tc>
          <w:tcPr>
            <w:tcW w:w="1980" w:type="dxa"/>
          </w:tcPr>
          <w:p w14:paraId="762A7511" w14:textId="77777777" w:rsidR="00B752E4" w:rsidRPr="005914A2" w:rsidRDefault="00B752E4">
            <w:pPr>
              <w:pStyle w:val="FORMDATA"/>
              <w:rPr>
                <w:b/>
                <w:color w:val="auto"/>
              </w:rPr>
            </w:pPr>
            <w:r w:rsidRPr="005914A2">
              <w:rPr>
                <w:b/>
                <w:color w:val="auto"/>
              </w:rPr>
              <w:t>REQTYP</w:t>
            </w:r>
          </w:p>
        </w:tc>
        <w:tc>
          <w:tcPr>
            <w:tcW w:w="4680" w:type="dxa"/>
          </w:tcPr>
          <w:p w14:paraId="55DA1685" w14:textId="77777777" w:rsidR="00B752E4" w:rsidRPr="005914A2" w:rsidRDefault="00B752E4">
            <w:pPr>
              <w:pStyle w:val="FORMDATA"/>
              <w:rPr>
                <w:b/>
                <w:color w:val="auto"/>
              </w:rPr>
            </w:pPr>
            <w:r w:rsidRPr="005914A2">
              <w:rPr>
                <w:b/>
                <w:color w:val="auto"/>
              </w:rPr>
              <w:t>Request Type</w:t>
            </w:r>
          </w:p>
        </w:tc>
        <w:tc>
          <w:tcPr>
            <w:tcW w:w="2880" w:type="dxa"/>
          </w:tcPr>
          <w:p w14:paraId="2A9EC435" w14:textId="77777777" w:rsidR="00B752E4" w:rsidRPr="005914A2" w:rsidRDefault="00B752E4">
            <w:pPr>
              <w:pStyle w:val="FORMDATA"/>
              <w:rPr>
                <w:b/>
                <w:color w:val="auto"/>
              </w:rPr>
            </w:pPr>
            <w:r w:rsidRPr="005914A2">
              <w:rPr>
                <w:b/>
                <w:color w:val="auto"/>
              </w:rPr>
              <w:t>MB</w:t>
            </w:r>
          </w:p>
        </w:tc>
      </w:tr>
      <w:tr w:rsidR="00B752E4" w:rsidRPr="005914A2" w14:paraId="68B1BC35" w14:textId="77777777">
        <w:tc>
          <w:tcPr>
            <w:tcW w:w="1980" w:type="dxa"/>
          </w:tcPr>
          <w:p w14:paraId="717AE91F" w14:textId="77777777" w:rsidR="00B752E4" w:rsidRPr="005914A2" w:rsidRDefault="00B752E4">
            <w:pPr>
              <w:pStyle w:val="FORMDATA"/>
              <w:rPr>
                <w:b/>
                <w:color w:val="auto"/>
              </w:rPr>
            </w:pPr>
            <w:r w:rsidRPr="005914A2">
              <w:rPr>
                <w:b/>
                <w:color w:val="auto"/>
              </w:rPr>
              <w:t>ACT</w:t>
            </w:r>
          </w:p>
        </w:tc>
        <w:tc>
          <w:tcPr>
            <w:tcW w:w="4680" w:type="dxa"/>
          </w:tcPr>
          <w:p w14:paraId="134E351D" w14:textId="77777777" w:rsidR="00B752E4" w:rsidRPr="005914A2" w:rsidRDefault="00B752E4">
            <w:pPr>
              <w:pStyle w:val="FORMDATA"/>
              <w:rPr>
                <w:b/>
                <w:color w:val="auto"/>
              </w:rPr>
            </w:pPr>
            <w:r w:rsidRPr="005914A2">
              <w:rPr>
                <w:b/>
                <w:color w:val="auto"/>
              </w:rPr>
              <w:t>Activity Type</w:t>
            </w:r>
          </w:p>
        </w:tc>
        <w:tc>
          <w:tcPr>
            <w:tcW w:w="2880" w:type="dxa"/>
          </w:tcPr>
          <w:p w14:paraId="3A584DE9" w14:textId="77777777" w:rsidR="00B752E4" w:rsidRPr="005914A2" w:rsidRDefault="00B752E4">
            <w:pPr>
              <w:pStyle w:val="FORMDATA"/>
              <w:rPr>
                <w:b/>
                <w:color w:val="auto"/>
              </w:rPr>
            </w:pPr>
            <w:r w:rsidRPr="005914A2">
              <w:rPr>
                <w:b/>
                <w:color w:val="auto"/>
              </w:rPr>
              <w:t>N</w:t>
            </w:r>
          </w:p>
        </w:tc>
      </w:tr>
      <w:tr w:rsidR="00B752E4" w:rsidRPr="005914A2" w14:paraId="397E97A9" w14:textId="77777777">
        <w:tc>
          <w:tcPr>
            <w:tcW w:w="1980" w:type="dxa"/>
          </w:tcPr>
          <w:p w14:paraId="058E31EC" w14:textId="77777777" w:rsidR="00B752E4" w:rsidRPr="005914A2" w:rsidRDefault="00B752E4">
            <w:pPr>
              <w:pStyle w:val="FORMDATA"/>
              <w:rPr>
                <w:b/>
                <w:color w:val="auto"/>
              </w:rPr>
            </w:pPr>
            <w:r w:rsidRPr="005914A2">
              <w:rPr>
                <w:b/>
                <w:color w:val="auto"/>
              </w:rPr>
              <w:t>CC</w:t>
            </w:r>
          </w:p>
        </w:tc>
        <w:tc>
          <w:tcPr>
            <w:tcW w:w="4680" w:type="dxa"/>
          </w:tcPr>
          <w:p w14:paraId="3B1DD718" w14:textId="77777777" w:rsidR="00B752E4" w:rsidRPr="005914A2" w:rsidRDefault="00B752E4">
            <w:pPr>
              <w:pStyle w:val="FORMDATA"/>
              <w:rPr>
                <w:b/>
                <w:color w:val="auto"/>
              </w:rPr>
            </w:pPr>
            <w:r w:rsidRPr="005914A2">
              <w:rPr>
                <w:b/>
                <w:color w:val="auto"/>
              </w:rPr>
              <w:t>Company Code</w:t>
            </w:r>
          </w:p>
        </w:tc>
        <w:tc>
          <w:tcPr>
            <w:tcW w:w="2880" w:type="dxa"/>
          </w:tcPr>
          <w:p w14:paraId="02D17B94" w14:textId="77777777" w:rsidR="00B752E4" w:rsidRPr="005914A2" w:rsidRDefault="00B752E4">
            <w:pPr>
              <w:pStyle w:val="FORMDATA"/>
              <w:rPr>
                <w:b/>
                <w:color w:val="auto"/>
              </w:rPr>
            </w:pPr>
            <w:r w:rsidRPr="005914A2">
              <w:rPr>
                <w:b/>
                <w:color w:val="auto"/>
              </w:rPr>
              <w:t>9999</w:t>
            </w:r>
          </w:p>
        </w:tc>
      </w:tr>
      <w:tr w:rsidR="00B752E4" w:rsidRPr="005914A2" w14:paraId="42154948" w14:textId="77777777">
        <w:tc>
          <w:tcPr>
            <w:tcW w:w="1980" w:type="dxa"/>
            <w:tcBorders>
              <w:bottom w:val="single" w:sz="6" w:space="0" w:color="auto"/>
            </w:tcBorders>
          </w:tcPr>
          <w:p w14:paraId="488CFF65" w14:textId="77777777" w:rsidR="00B752E4" w:rsidRPr="005914A2" w:rsidRDefault="00B752E4">
            <w:pPr>
              <w:pStyle w:val="FORMDATA"/>
              <w:rPr>
                <w:b/>
                <w:color w:val="auto"/>
              </w:rPr>
            </w:pPr>
            <w:r w:rsidRPr="005914A2">
              <w:rPr>
                <w:b/>
                <w:color w:val="auto"/>
              </w:rPr>
              <w:t>TOS</w:t>
            </w:r>
          </w:p>
        </w:tc>
        <w:tc>
          <w:tcPr>
            <w:tcW w:w="4680" w:type="dxa"/>
            <w:tcBorders>
              <w:bottom w:val="single" w:sz="6" w:space="0" w:color="auto"/>
            </w:tcBorders>
          </w:tcPr>
          <w:p w14:paraId="642E9DBB" w14:textId="77777777" w:rsidR="00B752E4" w:rsidRPr="005914A2" w:rsidRDefault="00B752E4">
            <w:pPr>
              <w:pStyle w:val="FORMDATA"/>
              <w:rPr>
                <w:b/>
                <w:color w:val="auto"/>
              </w:rPr>
            </w:pPr>
            <w:r w:rsidRPr="005914A2">
              <w:rPr>
                <w:b/>
                <w:color w:val="auto"/>
              </w:rPr>
              <w:t>Type of Service</w:t>
            </w:r>
          </w:p>
        </w:tc>
        <w:tc>
          <w:tcPr>
            <w:tcW w:w="2880" w:type="dxa"/>
            <w:tcBorders>
              <w:bottom w:val="single" w:sz="6" w:space="0" w:color="auto"/>
            </w:tcBorders>
          </w:tcPr>
          <w:p w14:paraId="6B65F92E" w14:textId="77777777" w:rsidR="00B752E4" w:rsidRPr="005914A2" w:rsidRDefault="00B752E4">
            <w:pPr>
              <w:pStyle w:val="FORMDATA"/>
              <w:rPr>
                <w:b/>
                <w:color w:val="auto"/>
                <w:lang w:val="fr-FR"/>
              </w:rPr>
            </w:pPr>
            <w:r w:rsidRPr="005914A2">
              <w:rPr>
                <w:b/>
                <w:color w:val="auto"/>
                <w:lang w:val="fr-FR"/>
              </w:rPr>
              <w:t>2BM-</w:t>
            </w:r>
          </w:p>
        </w:tc>
      </w:tr>
      <w:tr w:rsidR="00B752E4" w:rsidRPr="005914A2" w14:paraId="11016907" w14:textId="77777777">
        <w:tc>
          <w:tcPr>
            <w:tcW w:w="1980" w:type="dxa"/>
            <w:tcBorders>
              <w:top w:val="single" w:sz="6" w:space="0" w:color="auto"/>
              <w:bottom w:val="single" w:sz="6" w:space="0" w:color="auto"/>
            </w:tcBorders>
          </w:tcPr>
          <w:p w14:paraId="45A91477" w14:textId="77777777" w:rsidR="00B752E4" w:rsidRPr="005914A2" w:rsidRDefault="00B752E4">
            <w:pPr>
              <w:pStyle w:val="FORMDATA"/>
              <w:rPr>
                <w:b/>
                <w:color w:val="auto"/>
                <w:lang w:val="fr-FR"/>
              </w:rPr>
            </w:pPr>
            <w:r w:rsidRPr="005914A2">
              <w:rPr>
                <w:b/>
                <w:color w:val="auto"/>
                <w:lang w:val="fr-FR"/>
              </w:rPr>
              <w:t>PORTTYP</w:t>
            </w:r>
          </w:p>
        </w:tc>
        <w:tc>
          <w:tcPr>
            <w:tcW w:w="4680" w:type="dxa"/>
            <w:tcBorders>
              <w:top w:val="single" w:sz="6" w:space="0" w:color="auto"/>
              <w:bottom w:val="single" w:sz="6" w:space="0" w:color="auto"/>
            </w:tcBorders>
          </w:tcPr>
          <w:p w14:paraId="0282F3BF" w14:textId="77777777" w:rsidR="00B752E4" w:rsidRPr="005914A2" w:rsidRDefault="00B752E4">
            <w:pPr>
              <w:pStyle w:val="FORMDATA"/>
              <w:rPr>
                <w:b/>
                <w:color w:val="auto"/>
                <w:lang w:val="fr-FR"/>
              </w:rPr>
            </w:pPr>
            <w:r w:rsidRPr="005914A2">
              <w:rPr>
                <w:b/>
                <w:color w:val="auto"/>
                <w:lang w:val="fr-FR"/>
              </w:rPr>
              <w:t>Port Type</w:t>
            </w:r>
          </w:p>
        </w:tc>
        <w:tc>
          <w:tcPr>
            <w:tcW w:w="2880" w:type="dxa"/>
            <w:tcBorders>
              <w:top w:val="single" w:sz="6" w:space="0" w:color="auto"/>
              <w:bottom w:val="single" w:sz="6" w:space="0" w:color="auto"/>
            </w:tcBorders>
          </w:tcPr>
          <w:p w14:paraId="74CDAA0B" w14:textId="77777777" w:rsidR="00B752E4" w:rsidRPr="005914A2" w:rsidRDefault="00B752E4">
            <w:pPr>
              <w:pStyle w:val="FORMDATA"/>
              <w:rPr>
                <w:b/>
                <w:color w:val="auto"/>
              </w:rPr>
            </w:pPr>
            <w:r w:rsidRPr="005914A2">
              <w:rPr>
                <w:b/>
                <w:color w:val="auto"/>
              </w:rPr>
              <w:t>L</w:t>
            </w:r>
          </w:p>
        </w:tc>
      </w:tr>
      <w:tr w:rsidR="00B752E4" w:rsidRPr="005914A2" w14:paraId="3765E8E2" w14:textId="77777777">
        <w:trPr>
          <w:cantSplit/>
        </w:trPr>
        <w:tc>
          <w:tcPr>
            <w:tcW w:w="9540" w:type="dxa"/>
            <w:gridSpan w:val="3"/>
            <w:tcBorders>
              <w:top w:val="single" w:sz="6" w:space="0" w:color="auto"/>
              <w:bottom w:val="single" w:sz="6" w:space="0" w:color="auto"/>
            </w:tcBorders>
            <w:shd w:val="clear" w:color="auto" w:fill="99CCFF"/>
          </w:tcPr>
          <w:p w14:paraId="7E26F3DA" w14:textId="77777777" w:rsidR="00B752E4" w:rsidRPr="005914A2" w:rsidRDefault="00B752E4">
            <w:pPr>
              <w:pStyle w:val="Heading4"/>
              <w:rPr>
                <w:b/>
                <w:i w:val="0"/>
              </w:rPr>
            </w:pPr>
            <w:r w:rsidRPr="005914A2">
              <w:rPr>
                <w:b/>
                <w:i w:val="0"/>
              </w:rPr>
              <w:t>Billing Section</w:t>
            </w:r>
          </w:p>
        </w:tc>
      </w:tr>
      <w:tr w:rsidR="00B752E4" w:rsidRPr="005914A2" w14:paraId="250B661C" w14:textId="77777777">
        <w:tc>
          <w:tcPr>
            <w:tcW w:w="1980" w:type="dxa"/>
            <w:tcBorders>
              <w:top w:val="single" w:sz="6" w:space="0" w:color="auto"/>
              <w:bottom w:val="single" w:sz="6" w:space="0" w:color="auto"/>
            </w:tcBorders>
          </w:tcPr>
          <w:p w14:paraId="5BA3F526" w14:textId="77777777" w:rsidR="00B752E4" w:rsidRPr="005914A2" w:rsidRDefault="00B752E4">
            <w:pPr>
              <w:rPr>
                <w:rFonts w:ascii="Arial" w:hAnsi="Arial" w:cs="Arial"/>
                <w:b/>
                <w:bCs/>
              </w:rPr>
            </w:pPr>
            <w:r w:rsidRPr="005914A2">
              <w:rPr>
                <w:rFonts w:ascii="Arial" w:hAnsi="Arial" w:cs="Arial"/>
                <w:b/>
                <w:bCs/>
              </w:rPr>
              <w:t>BAN1</w:t>
            </w:r>
          </w:p>
        </w:tc>
        <w:tc>
          <w:tcPr>
            <w:tcW w:w="4680" w:type="dxa"/>
            <w:tcBorders>
              <w:top w:val="single" w:sz="6" w:space="0" w:color="auto"/>
              <w:bottom w:val="single" w:sz="6" w:space="0" w:color="auto"/>
            </w:tcBorders>
          </w:tcPr>
          <w:p w14:paraId="3C00A4D9" w14:textId="77777777" w:rsidR="00B752E4" w:rsidRPr="005914A2" w:rsidRDefault="00B752E4">
            <w:pPr>
              <w:rPr>
                <w:rFonts w:ascii="Arial" w:hAnsi="Arial" w:cs="Arial"/>
                <w:b/>
                <w:bCs/>
              </w:rPr>
            </w:pPr>
            <w:r w:rsidRPr="005914A2">
              <w:rPr>
                <w:rFonts w:ascii="Arial" w:hAnsi="Arial" w:cs="Arial"/>
                <w:b/>
                <w:bCs/>
              </w:rPr>
              <w:t>Billing Account Number 1</w:t>
            </w:r>
          </w:p>
        </w:tc>
        <w:tc>
          <w:tcPr>
            <w:tcW w:w="2880" w:type="dxa"/>
            <w:tcBorders>
              <w:top w:val="single" w:sz="6" w:space="0" w:color="auto"/>
              <w:bottom w:val="single" w:sz="6" w:space="0" w:color="auto"/>
            </w:tcBorders>
          </w:tcPr>
          <w:p w14:paraId="7FC0DDD6" w14:textId="77777777" w:rsidR="00B752E4" w:rsidRPr="005914A2" w:rsidRDefault="00B752E4">
            <w:pPr>
              <w:pStyle w:val="Heading4"/>
              <w:rPr>
                <w:b/>
                <w:bCs/>
                <w:i w:val="0"/>
                <w:iCs w:val="0"/>
                <w:lang w:val="fr-FR"/>
              </w:rPr>
            </w:pPr>
            <w:r w:rsidRPr="005914A2">
              <w:rPr>
                <w:b/>
                <w:bCs/>
                <w:i w:val="0"/>
                <w:iCs w:val="0"/>
                <w:lang w:val="fr-FR"/>
              </w:rPr>
              <w:t>770Q886621621</w:t>
            </w:r>
          </w:p>
        </w:tc>
      </w:tr>
      <w:tr w:rsidR="00B752E4" w:rsidRPr="005914A2" w14:paraId="116D4098" w14:textId="77777777">
        <w:trPr>
          <w:cantSplit/>
        </w:trPr>
        <w:tc>
          <w:tcPr>
            <w:tcW w:w="9540" w:type="dxa"/>
            <w:gridSpan w:val="3"/>
            <w:tcBorders>
              <w:top w:val="single" w:sz="6" w:space="0" w:color="auto"/>
              <w:bottom w:val="single" w:sz="6" w:space="0" w:color="auto"/>
            </w:tcBorders>
            <w:shd w:val="clear" w:color="auto" w:fill="99CCFF"/>
          </w:tcPr>
          <w:p w14:paraId="41591451" w14:textId="77777777" w:rsidR="00B752E4" w:rsidRPr="005914A2" w:rsidRDefault="00B752E4">
            <w:pPr>
              <w:pStyle w:val="Heading4"/>
              <w:rPr>
                <w:b/>
                <w:i w:val="0"/>
              </w:rPr>
            </w:pPr>
            <w:r w:rsidRPr="005914A2">
              <w:rPr>
                <w:b/>
                <w:i w:val="0"/>
              </w:rPr>
              <w:t>Contact Section</w:t>
            </w:r>
          </w:p>
        </w:tc>
      </w:tr>
      <w:tr w:rsidR="00B752E4" w:rsidRPr="005914A2" w14:paraId="3EA160E5" w14:textId="77777777">
        <w:tc>
          <w:tcPr>
            <w:tcW w:w="1980" w:type="dxa"/>
            <w:tcBorders>
              <w:top w:val="single" w:sz="6" w:space="0" w:color="auto"/>
              <w:bottom w:val="single" w:sz="6" w:space="0" w:color="auto"/>
            </w:tcBorders>
            <w:shd w:val="clear" w:color="auto" w:fill="CC99FF"/>
          </w:tcPr>
          <w:p w14:paraId="2753C08A"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bottom w:val="single" w:sz="6" w:space="0" w:color="auto"/>
            </w:tcBorders>
            <w:shd w:val="clear" w:color="auto" w:fill="CC99FF"/>
          </w:tcPr>
          <w:p w14:paraId="530E463F" w14:textId="77777777" w:rsidR="00B752E4" w:rsidRPr="005914A2" w:rsidRDefault="00B752E4">
            <w:pPr>
              <w:pStyle w:val="FORMDATA"/>
              <w:rPr>
                <w:b/>
                <w:color w:val="auto"/>
              </w:rPr>
            </w:pPr>
            <w:r w:rsidRPr="005914A2">
              <w:rPr>
                <w:b/>
                <w:color w:val="auto"/>
              </w:rPr>
              <w:t>Initiator Identification</w:t>
            </w:r>
          </w:p>
        </w:tc>
        <w:tc>
          <w:tcPr>
            <w:tcW w:w="2880" w:type="dxa"/>
            <w:tcBorders>
              <w:top w:val="single" w:sz="6" w:space="0" w:color="auto"/>
              <w:bottom w:val="single" w:sz="6" w:space="0" w:color="auto"/>
            </w:tcBorders>
            <w:shd w:val="clear" w:color="auto" w:fill="CC99FF"/>
          </w:tcPr>
          <w:p w14:paraId="65A9D01A" w14:textId="77777777" w:rsidR="00B752E4" w:rsidRPr="005914A2" w:rsidRDefault="00B752E4">
            <w:pPr>
              <w:pStyle w:val="FORMDATA"/>
              <w:rPr>
                <w:b/>
                <w:color w:val="auto"/>
              </w:rPr>
            </w:pPr>
            <w:r w:rsidRPr="005914A2">
              <w:rPr>
                <w:b/>
                <w:color w:val="auto"/>
              </w:rPr>
              <w:t>Bojangles</w:t>
            </w:r>
          </w:p>
        </w:tc>
      </w:tr>
      <w:tr w:rsidR="00B752E4" w:rsidRPr="005914A2" w14:paraId="24321C03" w14:textId="77777777">
        <w:tc>
          <w:tcPr>
            <w:tcW w:w="1980" w:type="dxa"/>
            <w:tcBorders>
              <w:top w:val="single" w:sz="6" w:space="0" w:color="auto"/>
              <w:bottom w:val="single" w:sz="6" w:space="0" w:color="auto"/>
            </w:tcBorders>
            <w:shd w:val="clear" w:color="auto" w:fill="CC99FF"/>
          </w:tcPr>
          <w:p w14:paraId="500EF6CD"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bottom w:val="single" w:sz="6" w:space="0" w:color="auto"/>
            </w:tcBorders>
            <w:shd w:val="clear" w:color="auto" w:fill="CC99FF"/>
          </w:tcPr>
          <w:p w14:paraId="691EE67E" w14:textId="77777777" w:rsidR="00B752E4" w:rsidRPr="005914A2" w:rsidRDefault="00B752E4">
            <w:pPr>
              <w:pStyle w:val="FORMDATA"/>
              <w:rPr>
                <w:b/>
                <w:color w:val="auto"/>
              </w:rPr>
            </w:pPr>
            <w:r w:rsidRPr="005914A2">
              <w:rPr>
                <w:b/>
                <w:color w:val="auto"/>
              </w:rPr>
              <w:t>Initiator Telephone Number</w:t>
            </w:r>
          </w:p>
        </w:tc>
        <w:tc>
          <w:tcPr>
            <w:tcW w:w="2880" w:type="dxa"/>
            <w:tcBorders>
              <w:top w:val="single" w:sz="6" w:space="0" w:color="auto"/>
              <w:bottom w:val="single" w:sz="6" w:space="0" w:color="auto"/>
            </w:tcBorders>
            <w:shd w:val="clear" w:color="auto" w:fill="CC99FF"/>
          </w:tcPr>
          <w:p w14:paraId="617D6FAD" w14:textId="77777777" w:rsidR="00B752E4" w:rsidRPr="005914A2" w:rsidRDefault="00B752E4">
            <w:pPr>
              <w:pStyle w:val="FORMDATA"/>
              <w:rPr>
                <w:b/>
                <w:color w:val="auto"/>
              </w:rPr>
            </w:pPr>
            <w:r w:rsidRPr="005914A2">
              <w:rPr>
                <w:b/>
                <w:color w:val="auto"/>
              </w:rPr>
              <w:t>8884448888</w:t>
            </w:r>
          </w:p>
        </w:tc>
      </w:tr>
      <w:tr w:rsidR="00B752E4" w:rsidRPr="005914A2" w14:paraId="310B2BD3" w14:textId="77777777">
        <w:tc>
          <w:tcPr>
            <w:tcW w:w="1980" w:type="dxa"/>
            <w:tcBorders>
              <w:top w:val="single" w:sz="6" w:space="0" w:color="auto"/>
              <w:bottom w:val="single" w:sz="6" w:space="0" w:color="auto"/>
            </w:tcBorders>
            <w:shd w:val="clear" w:color="auto" w:fill="CC99FF"/>
          </w:tcPr>
          <w:p w14:paraId="3169629A"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bottom w:val="single" w:sz="6" w:space="0" w:color="auto"/>
            </w:tcBorders>
            <w:shd w:val="clear" w:color="auto" w:fill="CC99FF"/>
          </w:tcPr>
          <w:p w14:paraId="32F87AAC" w14:textId="77777777" w:rsidR="00B752E4" w:rsidRPr="005914A2" w:rsidRDefault="00B752E4">
            <w:pPr>
              <w:pStyle w:val="FORMDATA"/>
              <w:rPr>
                <w:b/>
                <w:color w:val="auto"/>
              </w:rPr>
            </w:pPr>
            <w:r w:rsidRPr="005914A2">
              <w:rPr>
                <w:b/>
                <w:color w:val="auto"/>
              </w:rPr>
              <w:t>Initiator Facsimile Number</w:t>
            </w:r>
          </w:p>
        </w:tc>
        <w:tc>
          <w:tcPr>
            <w:tcW w:w="2880" w:type="dxa"/>
            <w:tcBorders>
              <w:top w:val="single" w:sz="6" w:space="0" w:color="auto"/>
              <w:bottom w:val="single" w:sz="6" w:space="0" w:color="auto"/>
            </w:tcBorders>
            <w:shd w:val="clear" w:color="auto" w:fill="CC99FF"/>
          </w:tcPr>
          <w:p w14:paraId="0186F25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7E1BE19" w14:textId="77777777">
        <w:tc>
          <w:tcPr>
            <w:tcW w:w="1980" w:type="dxa"/>
            <w:tcBorders>
              <w:top w:val="single" w:sz="6" w:space="0" w:color="auto"/>
              <w:bottom w:val="single" w:sz="6" w:space="0" w:color="auto"/>
            </w:tcBorders>
            <w:shd w:val="clear" w:color="auto" w:fill="CC99FF"/>
          </w:tcPr>
          <w:p w14:paraId="149D170C"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bottom w:val="single" w:sz="6" w:space="0" w:color="auto"/>
            </w:tcBorders>
            <w:shd w:val="clear" w:color="auto" w:fill="CC99FF"/>
          </w:tcPr>
          <w:p w14:paraId="6989DAB8" w14:textId="77777777" w:rsidR="00B752E4" w:rsidRPr="005914A2" w:rsidRDefault="00B752E4">
            <w:pPr>
              <w:pStyle w:val="FORMDATA"/>
              <w:rPr>
                <w:b/>
                <w:color w:val="auto"/>
                <w:lang w:val="fr-FR"/>
              </w:rPr>
            </w:pPr>
            <w:r w:rsidRPr="005914A2">
              <w:rPr>
                <w:b/>
                <w:color w:val="auto"/>
                <w:lang w:val="fr-FR"/>
              </w:rPr>
              <w:t>Implementation Contact</w:t>
            </w:r>
          </w:p>
        </w:tc>
        <w:tc>
          <w:tcPr>
            <w:tcW w:w="2880" w:type="dxa"/>
            <w:tcBorders>
              <w:top w:val="single" w:sz="6" w:space="0" w:color="auto"/>
              <w:bottom w:val="single" w:sz="6" w:space="0" w:color="auto"/>
            </w:tcBorders>
            <w:shd w:val="clear" w:color="auto" w:fill="CC99FF"/>
          </w:tcPr>
          <w:p w14:paraId="6898C59B" w14:textId="77777777" w:rsidR="00B752E4" w:rsidRPr="005914A2" w:rsidRDefault="00B752E4">
            <w:pPr>
              <w:pStyle w:val="FORMDATA"/>
              <w:rPr>
                <w:b/>
                <w:color w:val="auto"/>
              </w:rPr>
            </w:pPr>
            <w:r w:rsidRPr="005914A2">
              <w:rPr>
                <w:b/>
                <w:color w:val="auto"/>
              </w:rPr>
              <w:t>Sneezy Dwarf</w:t>
            </w:r>
          </w:p>
        </w:tc>
      </w:tr>
      <w:tr w:rsidR="00B752E4" w:rsidRPr="005914A2" w14:paraId="7FF69298" w14:textId="77777777">
        <w:tc>
          <w:tcPr>
            <w:tcW w:w="1980" w:type="dxa"/>
            <w:tcBorders>
              <w:top w:val="single" w:sz="6" w:space="0" w:color="auto"/>
              <w:bottom w:val="single" w:sz="6" w:space="0" w:color="auto"/>
            </w:tcBorders>
            <w:shd w:val="clear" w:color="auto" w:fill="CC99FF"/>
          </w:tcPr>
          <w:p w14:paraId="3A46A969"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bottom w:val="single" w:sz="6" w:space="0" w:color="auto"/>
            </w:tcBorders>
            <w:shd w:val="clear" w:color="auto" w:fill="CC99FF"/>
          </w:tcPr>
          <w:p w14:paraId="43DE034D" w14:textId="77777777" w:rsidR="00B752E4" w:rsidRPr="005914A2" w:rsidRDefault="00B752E4">
            <w:pPr>
              <w:pStyle w:val="FORMDATA"/>
              <w:rPr>
                <w:b/>
                <w:color w:val="auto"/>
              </w:rPr>
            </w:pPr>
            <w:r w:rsidRPr="005914A2">
              <w:rPr>
                <w:b/>
                <w:color w:val="auto"/>
              </w:rPr>
              <w:t>Implementation Contact telephone Number</w:t>
            </w:r>
          </w:p>
        </w:tc>
        <w:tc>
          <w:tcPr>
            <w:tcW w:w="2880" w:type="dxa"/>
            <w:tcBorders>
              <w:top w:val="single" w:sz="6" w:space="0" w:color="auto"/>
              <w:bottom w:val="single" w:sz="6" w:space="0" w:color="auto"/>
            </w:tcBorders>
            <w:shd w:val="clear" w:color="auto" w:fill="CC99FF"/>
          </w:tcPr>
          <w:p w14:paraId="373178DD" w14:textId="77777777" w:rsidR="00B752E4" w:rsidRPr="005914A2" w:rsidRDefault="00B752E4">
            <w:pPr>
              <w:pStyle w:val="FORMDATA"/>
              <w:rPr>
                <w:b/>
                <w:color w:val="auto"/>
              </w:rPr>
            </w:pPr>
            <w:r w:rsidRPr="005914A2">
              <w:rPr>
                <w:b/>
                <w:color w:val="auto"/>
              </w:rPr>
              <w:t>4049275555</w:t>
            </w:r>
          </w:p>
        </w:tc>
      </w:tr>
      <w:tr w:rsidR="00B752E4" w:rsidRPr="005914A2" w14:paraId="35C6FC77" w14:textId="77777777">
        <w:trPr>
          <w:cantSplit/>
        </w:trPr>
        <w:tc>
          <w:tcPr>
            <w:tcW w:w="9540" w:type="dxa"/>
            <w:gridSpan w:val="3"/>
            <w:tcBorders>
              <w:top w:val="single" w:sz="6" w:space="0" w:color="auto"/>
              <w:bottom w:val="single" w:sz="6" w:space="0" w:color="auto"/>
            </w:tcBorders>
            <w:shd w:val="clear" w:color="auto" w:fill="0000FF"/>
          </w:tcPr>
          <w:p w14:paraId="3162C908"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299F05E4" w14:textId="77777777">
        <w:trPr>
          <w:cantSplit/>
        </w:trPr>
        <w:tc>
          <w:tcPr>
            <w:tcW w:w="9540" w:type="dxa"/>
            <w:gridSpan w:val="3"/>
            <w:tcBorders>
              <w:top w:val="single" w:sz="6" w:space="0" w:color="auto"/>
              <w:bottom w:val="single" w:sz="6" w:space="0" w:color="auto"/>
            </w:tcBorders>
            <w:shd w:val="clear" w:color="auto" w:fill="99CCFF"/>
          </w:tcPr>
          <w:p w14:paraId="2DD042CA" w14:textId="77777777" w:rsidR="00B752E4" w:rsidRPr="005914A2" w:rsidRDefault="00B752E4">
            <w:pPr>
              <w:pStyle w:val="Heading4"/>
              <w:rPr>
                <w:b/>
                <w:i w:val="0"/>
              </w:rPr>
            </w:pPr>
            <w:r w:rsidRPr="005914A2">
              <w:rPr>
                <w:b/>
                <w:i w:val="0"/>
              </w:rPr>
              <w:t>Location and Access Section</w:t>
            </w:r>
          </w:p>
        </w:tc>
      </w:tr>
      <w:tr w:rsidR="00B752E4" w:rsidRPr="005914A2" w14:paraId="0BE4C809" w14:textId="77777777">
        <w:tc>
          <w:tcPr>
            <w:tcW w:w="1980" w:type="dxa"/>
            <w:tcBorders>
              <w:top w:val="single" w:sz="6" w:space="0" w:color="auto"/>
            </w:tcBorders>
          </w:tcPr>
          <w:p w14:paraId="54B1D2BE"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tcBorders>
          </w:tcPr>
          <w:p w14:paraId="44EEB7D6" w14:textId="77777777" w:rsidR="00B752E4" w:rsidRPr="005914A2" w:rsidRDefault="00B752E4">
            <w:pPr>
              <w:pStyle w:val="FORMDATA"/>
              <w:rPr>
                <w:b/>
                <w:color w:val="auto"/>
              </w:rPr>
            </w:pPr>
            <w:r w:rsidRPr="005914A2">
              <w:rPr>
                <w:b/>
                <w:color w:val="auto"/>
              </w:rPr>
              <w:t>End User Name</w:t>
            </w:r>
          </w:p>
        </w:tc>
        <w:tc>
          <w:tcPr>
            <w:tcW w:w="2880" w:type="dxa"/>
            <w:tcBorders>
              <w:top w:val="single" w:sz="6" w:space="0" w:color="auto"/>
            </w:tcBorders>
          </w:tcPr>
          <w:p w14:paraId="150F6D67" w14:textId="77777777" w:rsidR="00B752E4" w:rsidRPr="005914A2" w:rsidRDefault="00B752E4">
            <w:pPr>
              <w:pStyle w:val="FORMDATA"/>
              <w:rPr>
                <w:b/>
                <w:color w:val="auto"/>
                <w:lang w:val="fr-FR"/>
              </w:rPr>
            </w:pPr>
            <w:r w:rsidRPr="005914A2">
              <w:rPr>
                <w:b/>
                <w:color w:val="auto"/>
                <w:lang w:val="fr-FR"/>
              </w:rPr>
              <w:t>Sun Setz</w:t>
            </w:r>
          </w:p>
        </w:tc>
      </w:tr>
      <w:tr w:rsidR="00A33BB5" w:rsidRPr="005914A2" w14:paraId="76932194" w14:textId="77777777">
        <w:tc>
          <w:tcPr>
            <w:tcW w:w="1980" w:type="dxa"/>
            <w:tcBorders>
              <w:top w:val="single" w:sz="6" w:space="0" w:color="auto"/>
            </w:tcBorders>
          </w:tcPr>
          <w:p w14:paraId="62DABCE9" w14:textId="77777777" w:rsidR="00A33BB5" w:rsidRPr="005914A2" w:rsidRDefault="00A33BB5">
            <w:pPr>
              <w:pStyle w:val="FORMDATA"/>
              <w:rPr>
                <w:b/>
                <w:color w:val="auto"/>
              </w:rPr>
            </w:pPr>
            <w:r>
              <w:rPr>
                <w:b/>
                <w:color w:val="auto"/>
              </w:rPr>
              <w:t>NCON</w:t>
            </w:r>
          </w:p>
        </w:tc>
        <w:tc>
          <w:tcPr>
            <w:tcW w:w="4680" w:type="dxa"/>
            <w:tcBorders>
              <w:top w:val="single" w:sz="6" w:space="0" w:color="auto"/>
            </w:tcBorders>
          </w:tcPr>
          <w:p w14:paraId="7C8E26F5" w14:textId="77777777" w:rsidR="00A33BB5" w:rsidRPr="005914A2" w:rsidRDefault="00A33BB5">
            <w:pPr>
              <w:pStyle w:val="FORMDATA"/>
              <w:rPr>
                <w:b/>
                <w:color w:val="auto"/>
              </w:rPr>
            </w:pPr>
            <w:r>
              <w:rPr>
                <w:b/>
                <w:color w:val="auto"/>
              </w:rPr>
              <w:t>New Construction</w:t>
            </w:r>
          </w:p>
        </w:tc>
        <w:tc>
          <w:tcPr>
            <w:tcW w:w="2880" w:type="dxa"/>
            <w:tcBorders>
              <w:top w:val="single" w:sz="6" w:space="0" w:color="auto"/>
            </w:tcBorders>
          </w:tcPr>
          <w:p w14:paraId="74798FEB" w14:textId="77777777" w:rsidR="00A33BB5" w:rsidRPr="005914A2" w:rsidRDefault="00A33BB5">
            <w:pPr>
              <w:pStyle w:val="FORMDATA"/>
              <w:rPr>
                <w:b/>
                <w:color w:val="auto"/>
                <w:lang w:val="fr-FR"/>
              </w:rPr>
            </w:pPr>
            <w:r>
              <w:rPr>
                <w:b/>
                <w:color w:val="auto"/>
                <w:lang w:val="fr-FR"/>
              </w:rPr>
              <w:t>A</w:t>
            </w:r>
          </w:p>
        </w:tc>
      </w:tr>
      <w:tr w:rsidR="00B752E4" w:rsidRPr="005914A2" w14:paraId="5EA8FB86" w14:textId="77777777">
        <w:tc>
          <w:tcPr>
            <w:tcW w:w="1980" w:type="dxa"/>
          </w:tcPr>
          <w:p w14:paraId="057C2AAC" w14:textId="77777777" w:rsidR="00B752E4" w:rsidRPr="005914A2" w:rsidRDefault="00B752E4">
            <w:pPr>
              <w:pStyle w:val="FORMDATA"/>
              <w:rPr>
                <w:b/>
                <w:color w:val="auto"/>
                <w:lang w:val="fr-FR"/>
              </w:rPr>
            </w:pPr>
            <w:r w:rsidRPr="005914A2">
              <w:rPr>
                <w:b/>
                <w:color w:val="auto"/>
                <w:lang w:val="fr-FR"/>
              </w:rPr>
              <w:t>SANO</w:t>
            </w:r>
          </w:p>
        </w:tc>
        <w:tc>
          <w:tcPr>
            <w:tcW w:w="4680" w:type="dxa"/>
          </w:tcPr>
          <w:p w14:paraId="077DBE5D" w14:textId="77777777" w:rsidR="00B752E4" w:rsidRPr="005914A2" w:rsidRDefault="00B752E4">
            <w:pPr>
              <w:pStyle w:val="FORMDATA"/>
              <w:rPr>
                <w:b/>
                <w:color w:val="auto"/>
              </w:rPr>
            </w:pPr>
            <w:r w:rsidRPr="005914A2">
              <w:rPr>
                <w:b/>
                <w:color w:val="auto"/>
              </w:rPr>
              <w:t>Service Address House Number</w:t>
            </w:r>
          </w:p>
        </w:tc>
        <w:tc>
          <w:tcPr>
            <w:tcW w:w="2880" w:type="dxa"/>
          </w:tcPr>
          <w:p w14:paraId="7DFC99E6" w14:textId="77777777" w:rsidR="00B752E4" w:rsidRPr="005914A2" w:rsidRDefault="00B752E4">
            <w:pPr>
              <w:pStyle w:val="FORMDATA"/>
              <w:rPr>
                <w:b/>
                <w:color w:val="auto"/>
              </w:rPr>
            </w:pPr>
            <w:r w:rsidRPr="005914A2">
              <w:rPr>
                <w:b/>
                <w:color w:val="auto"/>
              </w:rPr>
              <w:t>31</w:t>
            </w:r>
          </w:p>
        </w:tc>
      </w:tr>
      <w:tr w:rsidR="00B752E4" w:rsidRPr="005914A2" w14:paraId="2484986B" w14:textId="77777777">
        <w:tc>
          <w:tcPr>
            <w:tcW w:w="1980" w:type="dxa"/>
          </w:tcPr>
          <w:p w14:paraId="13C61DF9" w14:textId="77777777" w:rsidR="00B752E4" w:rsidRPr="005914A2" w:rsidRDefault="00B752E4">
            <w:pPr>
              <w:pStyle w:val="FORMDATA"/>
              <w:rPr>
                <w:b/>
                <w:color w:val="auto"/>
              </w:rPr>
            </w:pPr>
            <w:r w:rsidRPr="005914A2">
              <w:rPr>
                <w:b/>
                <w:color w:val="auto"/>
              </w:rPr>
              <w:t>SASN</w:t>
            </w:r>
          </w:p>
        </w:tc>
        <w:tc>
          <w:tcPr>
            <w:tcW w:w="4680" w:type="dxa"/>
          </w:tcPr>
          <w:p w14:paraId="32788837"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880" w:type="dxa"/>
          </w:tcPr>
          <w:p w14:paraId="550E66A5" w14:textId="77777777" w:rsidR="00B752E4" w:rsidRPr="005914A2" w:rsidRDefault="00B752E4">
            <w:pPr>
              <w:pStyle w:val="FORMDATA"/>
              <w:rPr>
                <w:b/>
                <w:color w:val="auto"/>
              </w:rPr>
            </w:pPr>
            <w:r w:rsidRPr="005914A2">
              <w:rPr>
                <w:b/>
                <w:color w:val="auto"/>
              </w:rPr>
              <w:t>Clec Test Bed</w:t>
            </w:r>
          </w:p>
        </w:tc>
      </w:tr>
      <w:tr w:rsidR="00B752E4" w:rsidRPr="005914A2" w14:paraId="6E2AB1DA" w14:textId="77777777">
        <w:tc>
          <w:tcPr>
            <w:tcW w:w="1980" w:type="dxa"/>
          </w:tcPr>
          <w:p w14:paraId="0DD7F77F" w14:textId="77777777" w:rsidR="00B752E4" w:rsidRPr="005914A2" w:rsidRDefault="00B752E4">
            <w:pPr>
              <w:pStyle w:val="FORMDATA"/>
              <w:rPr>
                <w:b/>
                <w:color w:val="auto"/>
              </w:rPr>
            </w:pPr>
            <w:r w:rsidRPr="005914A2">
              <w:rPr>
                <w:b/>
                <w:color w:val="auto"/>
              </w:rPr>
              <w:t>SATH</w:t>
            </w:r>
          </w:p>
        </w:tc>
        <w:tc>
          <w:tcPr>
            <w:tcW w:w="4680" w:type="dxa"/>
          </w:tcPr>
          <w:p w14:paraId="313E8693"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880" w:type="dxa"/>
          </w:tcPr>
          <w:p w14:paraId="46BD7B29" w14:textId="77777777" w:rsidR="00B752E4" w:rsidRPr="005914A2" w:rsidRDefault="00B752E4">
            <w:pPr>
              <w:pStyle w:val="FORMDATA"/>
              <w:rPr>
                <w:b/>
                <w:color w:val="auto"/>
                <w:lang w:val="fr-FR"/>
              </w:rPr>
            </w:pPr>
            <w:r w:rsidRPr="005914A2">
              <w:rPr>
                <w:b/>
                <w:color w:val="auto"/>
                <w:lang w:val="fr-FR"/>
              </w:rPr>
              <w:t>Rd</w:t>
            </w:r>
          </w:p>
        </w:tc>
      </w:tr>
      <w:tr w:rsidR="00B752E4" w:rsidRPr="005914A2" w14:paraId="4D6A583D" w14:textId="77777777">
        <w:tc>
          <w:tcPr>
            <w:tcW w:w="1980" w:type="dxa"/>
            <w:tcBorders>
              <w:bottom w:val="single" w:sz="6" w:space="0" w:color="auto"/>
            </w:tcBorders>
          </w:tcPr>
          <w:p w14:paraId="76F5EFDA" w14:textId="77777777" w:rsidR="00B752E4" w:rsidRPr="005914A2" w:rsidRDefault="00B752E4">
            <w:pPr>
              <w:pStyle w:val="FORMDATA"/>
              <w:rPr>
                <w:b/>
                <w:color w:val="auto"/>
                <w:lang w:val="fr-FR"/>
              </w:rPr>
            </w:pPr>
            <w:r w:rsidRPr="005914A2">
              <w:rPr>
                <w:b/>
                <w:color w:val="auto"/>
                <w:lang w:val="fr-FR"/>
              </w:rPr>
              <w:t>CITY</w:t>
            </w:r>
          </w:p>
        </w:tc>
        <w:tc>
          <w:tcPr>
            <w:tcW w:w="4680" w:type="dxa"/>
            <w:tcBorders>
              <w:bottom w:val="single" w:sz="6" w:space="0" w:color="auto"/>
            </w:tcBorders>
          </w:tcPr>
          <w:p w14:paraId="53FF818B"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880" w:type="dxa"/>
            <w:tcBorders>
              <w:bottom w:val="single" w:sz="6" w:space="0" w:color="auto"/>
            </w:tcBorders>
          </w:tcPr>
          <w:p w14:paraId="0C199B60" w14:textId="77777777" w:rsidR="00B752E4" w:rsidRPr="005914A2" w:rsidRDefault="00B752E4">
            <w:pPr>
              <w:pStyle w:val="FORMDATA"/>
              <w:rPr>
                <w:b/>
                <w:color w:val="auto"/>
                <w:lang w:val="fr-FR"/>
              </w:rPr>
            </w:pPr>
            <w:r w:rsidRPr="005914A2">
              <w:rPr>
                <w:b/>
                <w:color w:val="auto"/>
                <w:lang w:val="fr-FR"/>
              </w:rPr>
              <w:t>Conyers</w:t>
            </w:r>
          </w:p>
        </w:tc>
      </w:tr>
      <w:tr w:rsidR="00B752E4" w:rsidRPr="005914A2" w14:paraId="63450999" w14:textId="77777777">
        <w:tc>
          <w:tcPr>
            <w:tcW w:w="1980" w:type="dxa"/>
            <w:tcBorders>
              <w:top w:val="single" w:sz="6" w:space="0" w:color="auto"/>
              <w:bottom w:val="single" w:sz="6" w:space="0" w:color="auto"/>
            </w:tcBorders>
            <w:shd w:val="clear" w:color="auto" w:fill="CC99FF"/>
          </w:tcPr>
          <w:p w14:paraId="03C7F601" w14:textId="77777777" w:rsidR="00B752E4" w:rsidRPr="005914A2" w:rsidRDefault="00B752E4">
            <w:pPr>
              <w:pStyle w:val="FORMDATA"/>
              <w:rPr>
                <w:b/>
                <w:color w:val="auto"/>
                <w:lang w:val="fr-FR"/>
              </w:rPr>
            </w:pPr>
            <w:r w:rsidRPr="005914A2">
              <w:rPr>
                <w:b/>
                <w:color w:val="auto"/>
                <w:lang w:val="fr-FR"/>
              </w:rPr>
              <w:t>STATE</w:t>
            </w:r>
          </w:p>
        </w:tc>
        <w:tc>
          <w:tcPr>
            <w:tcW w:w="4680" w:type="dxa"/>
            <w:tcBorders>
              <w:top w:val="single" w:sz="6" w:space="0" w:color="auto"/>
              <w:bottom w:val="single" w:sz="6" w:space="0" w:color="auto"/>
            </w:tcBorders>
            <w:shd w:val="clear" w:color="auto" w:fill="CC99FF"/>
          </w:tcPr>
          <w:p w14:paraId="29352FAC"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880" w:type="dxa"/>
            <w:tcBorders>
              <w:top w:val="single" w:sz="6" w:space="0" w:color="auto"/>
              <w:bottom w:val="single" w:sz="6" w:space="0" w:color="auto"/>
            </w:tcBorders>
            <w:shd w:val="clear" w:color="auto" w:fill="CC99FF"/>
          </w:tcPr>
          <w:p w14:paraId="7872B2DF" w14:textId="77777777" w:rsidR="00B752E4" w:rsidRPr="005914A2" w:rsidRDefault="00B752E4">
            <w:pPr>
              <w:pStyle w:val="FORMDATA"/>
              <w:rPr>
                <w:b/>
                <w:color w:val="auto"/>
                <w:lang w:val="fr-FR"/>
              </w:rPr>
            </w:pPr>
            <w:r w:rsidRPr="005914A2">
              <w:rPr>
                <w:b/>
                <w:color w:val="auto"/>
                <w:lang w:val="fr-FR"/>
              </w:rPr>
              <w:t>GA</w:t>
            </w:r>
          </w:p>
        </w:tc>
      </w:tr>
      <w:tr w:rsidR="00B752E4" w:rsidRPr="005914A2" w14:paraId="5E415B68" w14:textId="77777777">
        <w:tc>
          <w:tcPr>
            <w:tcW w:w="1980" w:type="dxa"/>
            <w:tcBorders>
              <w:top w:val="single" w:sz="6" w:space="0" w:color="auto"/>
              <w:bottom w:val="single" w:sz="6" w:space="0" w:color="auto"/>
            </w:tcBorders>
          </w:tcPr>
          <w:p w14:paraId="6A8E24B2" w14:textId="77777777" w:rsidR="00B752E4" w:rsidRPr="005914A2" w:rsidRDefault="00B752E4">
            <w:pPr>
              <w:pStyle w:val="FORMDATA"/>
              <w:rPr>
                <w:b/>
                <w:color w:val="auto"/>
                <w:lang w:val="fr-FR"/>
              </w:rPr>
            </w:pPr>
            <w:r w:rsidRPr="005914A2">
              <w:rPr>
                <w:b/>
                <w:color w:val="auto"/>
                <w:lang w:val="fr-FR"/>
              </w:rPr>
              <w:t>ZIP CODE</w:t>
            </w:r>
          </w:p>
        </w:tc>
        <w:tc>
          <w:tcPr>
            <w:tcW w:w="4680" w:type="dxa"/>
            <w:tcBorders>
              <w:top w:val="single" w:sz="6" w:space="0" w:color="auto"/>
              <w:bottom w:val="single" w:sz="6" w:space="0" w:color="auto"/>
            </w:tcBorders>
          </w:tcPr>
          <w:p w14:paraId="6A22B301" w14:textId="77777777" w:rsidR="00B752E4" w:rsidRPr="005914A2" w:rsidRDefault="00B752E4">
            <w:pPr>
              <w:pStyle w:val="FORMDATA"/>
              <w:rPr>
                <w:b/>
                <w:color w:val="auto"/>
              </w:rPr>
            </w:pPr>
            <w:r w:rsidRPr="005914A2">
              <w:rPr>
                <w:b/>
                <w:color w:val="auto"/>
              </w:rPr>
              <w:t>End User Zip Code</w:t>
            </w:r>
          </w:p>
        </w:tc>
        <w:tc>
          <w:tcPr>
            <w:tcW w:w="2880" w:type="dxa"/>
            <w:tcBorders>
              <w:top w:val="single" w:sz="6" w:space="0" w:color="auto"/>
              <w:bottom w:val="single" w:sz="6" w:space="0" w:color="auto"/>
            </w:tcBorders>
          </w:tcPr>
          <w:p w14:paraId="503A0E3F" w14:textId="77777777" w:rsidR="00B752E4" w:rsidRPr="005914A2" w:rsidRDefault="00B752E4">
            <w:pPr>
              <w:pStyle w:val="FORMDATA"/>
              <w:rPr>
                <w:b/>
                <w:color w:val="auto"/>
              </w:rPr>
            </w:pPr>
            <w:r w:rsidRPr="005914A2">
              <w:rPr>
                <w:b/>
                <w:color w:val="auto"/>
              </w:rPr>
              <w:t>30012</w:t>
            </w:r>
          </w:p>
        </w:tc>
      </w:tr>
      <w:tr w:rsidR="00B752E4" w:rsidRPr="005914A2" w14:paraId="52D172AD" w14:textId="77777777">
        <w:trPr>
          <w:cantSplit/>
        </w:trPr>
        <w:tc>
          <w:tcPr>
            <w:tcW w:w="9540" w:type="dxa"/>
            <w:gridSpan w:val="3"/>
            <w:tcBorders>
              <w:top w:val="single" w:sz="6" w:space="0" w:color="auto"/>
              <w:bottom w:val="single" w:sz="6" w:space="0" w:color="auto"/>
            </w:tcBorders>
            <w:shd w:val="clear" w:color="auto" w:fill="0000FF"/>
          </w:tcPr>
          <w:p w14:paraId="0C5C7A6E" w14:textId="77777777" w:rsidR="00B752E4" w:rsidRPr="00FB5077" w:rsidRDefault="00B752E4">
            <w:pPr>
              <w:pStyle w:val="Heading3"/>
              <w:rPr>
                <w:rFonts w:cs="Arial"/>
                <w:bCs w:val="0"/>
                <w:i w:val="0"/>
                <w:iCs w:val="0"/>
                <w:lang w:val="en-US" w:eastAsia="en-US"/>
              </w:rPr>
            </w:pPr>
            <w:r w:rsidRPr="00FB5077">
              <w:rPr>
                <w:rFonts w:cs="Arial"/>
                <w:bCs w:val="0"/>
                <w:i w:val="0"/>
                <w:iCs w:val="0"/>
                <w:lang w:val="en-US" w:eastAsia="en-US"/>
              </w:rPr>
              <w:lastRenderedPageBreak/>
              <w:t>DL  FORM</w:t>
            </w:r>
          </w:p>
        </w:tc>
      </w:tr>
      <w:tr w:rsidR="00B752E4" w:rsidRPr="005914A2" w14:paraId="6F436159" w14:textId="77777777">
        <w:trPr>
          <w:cantSplit/>
        </w:trPr>
        <w:tc>
          <w:tcPr>
            <w:tcW w:w="9540" w:type="dxa"/>
            <w:gridSpan w:val="3"/>
            <w:tcBorders>
              <w:top w:val="single" w:sz="6" w:space="0" w:color="auto"/>
              <w:bottom w:val="single" w:sz="6" w:space="0" w:color="auto"/>
            </w:tcBorders>
            <w:shd w:val="clear" w:color="auto" w:fill="99CCFF"/>
          </w:tcPr>
          <w:p w14:paraId="482930D6" w14:textId="77777777" w:rsidR="00B752E4" w:rsidRPr="005914A2" w:rsidRDefault="00B752E4">
            <w:pPr>
              <w:pStyle w:val="Heading5"/>
              <w:rPr>
                <w:color w:val="auto"/>
              </w:rPr>
            </w:pPr>
            <w:r w:rsidRPr="005914A2">
              <w:rPr>
                <w:color w:val="auto"/>
              </w:rPr>
              <w:t>Listing Control Section</w:t>
            </w:r>
          </w:p>
        </w:tc>
      </w:tr>
      <w:tr w:rsidR="00B752E4" w:rsidRPr="005914A2" w14:paraId="31F237A6" w14:textId="77777777">
        <w:tc>
          <w:tcPr>
            <w:tcW w:w="1980" w:type="dxa"/>
            <w:tcBorders>
              <w:top w:val="single" w:sz="6" w:space="0" w:color="auto"/>
              <w:bottom w:val="single" w:sz="6" w:space="0" w:color="auto"/>
            </w:tcBorders>
            <w:shd w:val="clear" w:color="auto" w:fill="CC99FF"/>
          </w:tcPr>
          <w:p w14:paraId="06FA8AD9"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bottom w:val="single" w:sz="6" w:space="0" w:color="auto"/>
            </w:tcBorders>
            <w:shd w:val="clear" w:color="auto" w:fill="CC99FF"/>
          </w:tcPr>
          <w:p w14:paraId="54AD4F84" w14:textId="77777777" w:rsidR="00B752E4" w:rsidRPr="005914A2" w:rsidRDefault="00B752E4">
            <w:pPr>
              <w:pStyle w:val="FORMDATA"/>
              <w:rPr>
                <w:b/>
                <w:color w:val="auto"/>
              </w:rPr>
            </w:pPr>
            <w:r w:rsidRPr="005914A2">
              <w:rPr>
                <w:b/>
                <w:color w:val="auto"/>
              </w:rPr>
              <w:t>Directory Listing Number</w:t>
            </w:r>
          </w:p>
        </w:tc>
        <w:tc>
          <w:tcPr>
            <w:tcW w:w="2880" w:type="dxa"/>
            <w:tcBorders>
              <w:top w:val="single" w:sz="6" w:space="0" w:color="auto"/>
              <w:bottom w:val="single" w:sz="6" w:space="0" w:color="auto"/>
            </w:tcBorders>
            <w:shd w:val="clear" w:color="auto" w:fill="CC99FF"/>
          </w:tcPr>
          <w:p w14:paraId="17D06CFF" w14:textId="77777777" w:rsidR="00B752E4" w:rsidRPr="005914A2" w:rsidRDefault="00B752E4">
            <w:pPr>
              <w:pStyle w:val="FORMDATA"/>
              <w:rPr>
                <w:b/>
                <w:color w:val="auto"/>
              </w:rPr>
            </w:pPr>
            <w:r w:rsidRPr="005914A2">
              <w:rPr>
                <w:b/>
                <w:color w:val="auto"/>
              </w:rPr>
              <w:t>0001</w:t>
            </w:r>
          </w:p>
        </w:tc>
      </w:tr>
      <w:tr w:rsidR="00B752E4" w:rsidRPr="005914A2" w14:paraId="6D7FF3B7" w14:textId="77777777">
        <w:tc>
          <w:tcPr>
            <w:tcW w:w="1980" w:type="dxa"/>
            <w:tcBorders>
              <w:top w:val="single" w:sz="6" w:space="0" w:color="auto"/>
              <w:bottom w:val="single" w:sz="6" w:space="0" w:color="auto"/>
            </w:tcBorders>
            <w:shd w:val="clear" w:color="auto" w:fill="CC99FF"/>
          </w:tcPr>
          <w:p w14:paraId="344D99F2" w14:textId="77777777" w:rsidR="00B752E4" w:rsidRPr="005914A2" w:rsidRDefault="00B752E4">
            <w:pPr>
              <w:pStyle w:val="FORMDATA"/>
              <w:rPr>
                <w:b/>
                <w:color w:val="auto"/>
              </w:rPr>
            </w:pPr>
            <w:r w:rsidRPr="005914A2">
              <w:rPr>
                <w:b/>
                <w:color w:val="auto"/>
              </w:rPr>
              <w:t>LACT</w:t>
            </w:r>
          </w:p>
        </w:tc>
        <w:tc>
          <w:tcPr>
            <w:tcW w:w="4680" w:type="dxa"/>
            <w:tcBorders>
              <w:top w:val="single" w:sz="6" w:space="0" w:color="auto"/>
              <w:bottom w:val="single" w:sz="6" w:space="0" w:color="auto"/>
            </w:tcBorders>
            <w:shd w:val="clear" w:color="auto" w:fill="CC99FF"/>
          </w:tcPr>
          <w:p w14:paraId="2017AD10" w14:textId="77777777" w:rsidR="00B752E4" w:rsidRPr="005914A2" w:rsidRDefault="00B752E4">
            <w:pPr>
              <w:pStyle w:val="FORMDATA"/>
              <w:rPr>
                <w:b/>
                <w:color w:val="auto"/>
              </w:rPr>
            </w:pPr>
            <w:r w:rsidRPr="005914A2">
              <w:rPr>
                <w:b/>
                <w:color w:val="auto"/>
              </w:rPr>
              <w:t>Listing Activity Indicator</w:t>
            </w:r>
          </w:p>
        </w:tc>
        <w:tc>
          <w:tcPr>
            <w:tcW w:w="2880" w:type="dxa"/>
            <w:tcBorders>
              <w:top w:val="single" w:sz="6" w:space="0" w:color="auto"/>
              <w:bottom w:val="single" w:sz="6" w:space="0" w:color="auto"/>
            </w:tcBorders>
            <w:shd w:val="clear" w:color="auto" w:fill="CC99FF"/>
          </w:tcPr>
          <w:p w14:paraId="4756F19D" w14:textId="77777777" w:rsidR="00B752E4" w:rsidRPr="005914A2" w:rsidRDefault="00B752E4">
            <w:pPr>
              <w:pStyle w:val="FORMDATA"/>
              <w:rPr>
                <w:b/>
                <w:color w:val="auto"/>
              </w:rPr>
            </w:pPr>
            <w:r w:rsidRPr="005914A2">
              <w:rPr>
                <w:b/>
                <w:color w:val="auto"/>
              </w:rPr>
              <w:t>N</w:t>
            </w:r>
          </w:p>
        </w:tc>
      </w:tr>
      <w:tr w:rsidR="00B752E4" w:rsidRPr="005914A2" w14:paraId="2F7C415B" w14:textId="77777777">
        <w:tc>
          <w:tcPr>
            <w:tcW w:w="1980" w:type="dxa"/>
            <w:tcBorders>
              <w:top w:val="single" w:sz="6" w:space="0" w:color="auto"/>
            </w:tcBorders>
          </w:tcPr>
          <w:p w14:paraId="60B5B1F5"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tcBorders>
          </w:tcPr>
          <w:p w14:paraId="3578F539" w14:textId="77777777" w:rsidR="00B752E4" w:rsidRPr="005914A2" w:rsidRDefault="00B752E4">
            <w:pPr>
              <w:pStyle w:val="FORMDATA"/>
              <w:rPr>
                <w:b/>
                <w:color w:val="auto"/>
              </w:rPr>
            </w:pPr>
            <w:r w:rsidRPr="005914A2">
              <w:rPr>
                <w:b/>
                <w:color w:val="auto"/>
              </w:rPr>
              <w:t>Record Type</w:t>
            </w:r>
          </w:p>
        </w:tc>
        <w:tc>
          <w:tcPr>
            <w:tcW w:w="2880" w:type="dxa"/>
            <w:tcBorders>
              <w:top w:val="single" w:sz="6" w:space="0" w:color="auto"/>
            </w:tcBorders>
          </w:tcPr>
          <w:p w14:paraId="7C6450CA" w14:textId="77777777" w:rsidR="00B752E4" w:rsidRPr="005914A2" w:rsidRDefault="00B752E4">
            <w:pPr>
              <w:pStyle w:val="FORMDATA"/>
              <w:rPr>
                <w:b/>
                <w:color w:val="auto"/>
              </w:rPr>
            </w:pPr>
            <w:r w:rsidRPr="005914A2">
              <w:rPr>
                <w:b/>
                <w:color w:val="auto"/>
              </w:rPr>
              <w:t>LML</w:t>
            </w:r>
          </w:p>
        </w:tc>
      </w:tr>
      <w:tr w:rsidR="00B752E4" w:rsidRPr="005914A2" w14:paraId="7EAEB2BB" w14:textId="77777777">
        <w:tc>
          <w:tcPr>
            <w:tcW w:w="1980" w:type="dxa"/>
            <w:tcBorders>
              <w:top w:val="single" w:sz="6" w:space="0" w:color="auto"/>
            </w:tcBorders>
          </w:tcPr>
          <w:p w14:paraId="4CE41028" w14:textId="77777777" w:rsidR="00B752E4" w:rsidRPr="005914A2" w:rsidRDefault="00B752E4">
            <w:pPr>
              <w:pStyle w:val="FORMDATA"/>
              <w:rPr>
                <w:b/>
                <w:color w:val="auto"/>
              </w:rPr>
            </w:pPr>
            <w:r w:rsidRPr="005914A2">
              <w:rPr>
                <w:b/>
                <w:color w:val="auto"/>
              </w:rPr>
              <w:t>LTY</w:t>
            </w:r>
          </w:p>
        </w:tc>
        <w:tc>
          <w:tcPr>
            <w:tcW w:w="4680" w:type="dxa"/>
            <w:tcBorders>
              <w:top w:val="single" w:sz="6" w:space="0" w:color="auto"/>
            </w:tcBorders>
          </w:tcPr>
          <w:p w14:paraId="644CAF09" w14:textId="77777777" w:rsidR="00B752E4" w:rsidRPr="005914A2" w:rsidRDefault="00B752E4">
            <w:pPr>
              <w:pStyle w:val="FORMDATA"/>
              <w:rPr>
                <w:b/>
                <w:color w:val="auto"/>
              </w:rPr>
            </w:pPr>
            <w:r w:rsidRPr="005914A2">
              <w:rPr>
                <w:b/>
                <w:color w:val="auto"/>
              </w:rPr>
              <w:t>Listing Type</w:t>
            </w:r>
          </w:p>
        </w:tc>
        <w:tc>
          <w:tcPr>
            <w:tcW w:w="2880" w:type="dxa"/>
            <w:tcBorders>
              <w:top w:val="single" w:sz="6" w:space="0" w:color="auto"/>
            </w:tcBorders>
          </w:tcPr>
          <w:p w14:paraId="6CE3EAAC" w14:textId="77777777" w:rsidR="00B752E4" w:rsidRPr="005914A2" w:rsidRDefault="00B752E4">
            <w:pPr>
              <w:pStyle w:val="FORMDATA"/>
              <w:rPr>
                <w:b/>
                <w:color w:val="auto"/>
                <w:lang w:val="fr-FR"/>
              </w:rPr>
            </w:pPr>
            <w:r w:rsidRPr="005914A2">
              <w:rPr>
                <w:b/>
                <w:color w:val="auto"/>
                <w:lang w:val="fr-FR"/>
              </w:rPr>
              <w:t>1</w:t>
            </w:r>
          </w:p>
        </w:tc>
      </w:tr>
      <w:tr w:rsidR="00B752E4" w:rsidRPr="005914A2" w14:paraId="2C8D8191" w14:textId="77777777">
        <w:tc>
          <w:tcPr>
            <w:tcW w:w="1980" w:type="dxa"/>
            <w:tcBorders>
              <w:top w:val="single" w:sz="6" w:space="0" w:color="auto"/>
            </w:tcBorders>
          </w:tcPr>
          <w:p w14:paraId="0F0B9FA8" w14:textId="77777777" w:rsidR="00B752E4" w:rsidRPr="005914A2" w:rsidRDefault="00B752E4">
            <w:pPr>
              <w:pStyle w:val="FORMDATA"/>
              <w:rPr>
                <w:b/>
                <w:color w:val="auto"/>
                <w:lang w:val="fr-FR"/>
              </w:rPr>
            </w:pPr>
            <w:r w:rsidRPr="005914A2">
              <w:rPr>
                <w:b/>
                <w:color w:val="auto"/>
                <w:lang w:val="fr-FR"/>
              </w:rPr>
              <w:t>STYC</w:t>
            </w:r>
          </w:p>
        </w:tc>
        <w:tc>
          <w:tcPr>
            <w:tcW w:w="4680" w:type="dxa"/>
            <w:tcBorders>
              <w:top w:val="single" w:sz="6" w:space="0" w:color="auto"/>
            </w:tcBorders>
          </w:tcPr>
          <w:p w14:paraId="4BF89CEA" w14:textId="77777777" w:rsidR="00B752E4" w:rsidRPr="005914A2" w:rsidRDefault="00B752E4">
            <w:pPr>
              <w:pStyle w:val="FORMDATA"/>
              <w:rPr>
                <w:b/>
                <w:color w:val="auto"/>
                <w:lang w:val="fr-FR"/>
              </w:rPr>
            </w:pPr>
            <w:r w:rsidRPr="005914A2">
              <w:rPr>
                <w:b/>
                <w:color w:val="auto"/>
                <w:lang w:val="fr-FR"/>
              </w:rPr>
              <w:t>Style Code</w:t>
            </w:r>
          </w:p>
        </w:tc>
        <w:tc>
          <w:tcPr>
            <w:tcW w:w="2880" w:type="dxa"/>
            <w:tcBorders>
              <w:top w:val="single" w:sz="6" w:space="0" w:color="auto"/>
            </w:tcBorders>
          </w:tcPr>
          <w:p w14:paraId="1BA88F48" w14:textId="77777777" w:rsidR="00B752E4" w:rsidRPr="005914A2" w:rsidRDefault="00B752E4">
            <w:pPr>
              <w:pStyle w:val="FORMDATA"/>
              <w:rPr>
                <w:b/>
                <w:color w:val="auto"/>
              </w:rPr>
            </w:pPr>
            <w:r w:rsidRPr="005914A2">
              <w:rPr>
                <w:b/>
                <w:color w:val="auto"/>
              </w:rPr>
              <w:t>SL</w:t>
            </w:r>
          </w:p>
        </w:tc>
      </w:tr>
      <w:tr w:rsidR="00B752E4" w:rsidRPr="005914A2" w14:paraId="575C9259" w14:textId="77777777">
        <w:tc>
          <w:tcPr>
            <w:tcW w:w="1980" w:type="dxa"/>
            <w:tcBorders>
              <w:top w:val="single" w:sz="6" w:space="0" w:color="auto"/>
              <w:bottom w:val="single" w:sz="6" w:space="0" w:color="auto"/>
            </w:tcBorders>
          </w:tcPr>
          <w:p w14:paraId="4BB06B4C" w14:textId="77777777" w:rsidR="00B752E4" w:rsidRPr="005914A2" w:rsidRDefault="00B752E4">
            <w:pPr>
              <w:pStyle w:val="FORMDATA"/>
              <w:rPr>
                <w:b/>
                <w:color w:val="auto"/>
              </w:rPr>
            </w:pPr>
            <w:r w:rsidRPr="005914A2">
              <w:rPr>
                <w:b/>
                <w:color w:val="auto"/>
              </w:rPr>
              <w:t>TOA</w:t>
            </w:r>
          </w:p>
        </w:tc>
        <w:tc>
          <w:tcPr>
            <w:tcW w:w="4680" w:type="dxa"/>
            <w:tcBorders>
              <w:top w:val="single" w:sz="6" w:space="0" w:color="auto"/>
              <w:bottom w:val="single" w:sz="6" w:space="0" w:color="auto"/>
            </w:tcBorders>
          </w:tcPr>
          <w:p w14:paraId="4A11115C" w14:textId="77777777" w:rsidR="00B752E4" w:rsidRPr="005914A2" w:rsidRDefault="00B752E4">
            <w:pPr>
              <w:pStyle w:val="FORMDATA"/>
              <w:rPr>
                <w:b/>
                <w:color w:val="auto"/>
              </w:rPr>
            </w:pPr>
            <w:r w:rsidRPr="005914A2">
              <w:rPr>
                <w:b/>
                <w:color w:val="auto"/>
              </w:rPr>
              <w:t>Type of Account</w:t>
            </w:r>
          </w:p>
        </w:tc>
        <w:tc>
          <w:tcPr>
            <w:tcW w:w="2880" w:type="dxa"/>
            <w:tcBorders>
              <w:top w:val="single" w:sz="6" w:space="0" w:color="auto"/>
              <w:bottom w:val="single" w:sz="6" w:space="0" w:color="auto"/>
            </w:tcBorders>
          </w:tcPr>
          <w:p w14:paraId="0BD3CC98" w14:textId="77777777" w:rsidR="00B752E4" w:rsidRPr="005914A2" w:rsidRDefault="00B752E4">
            <w:pPr>
              <w:pStyle w:val="FORMDATA"/>
              <w:rPr>
                <w:b/>
                <w:color w:val="auto"/>
              </w:rPr>
            </w:pPr>
            <w:r w:rsidRPr="005914A2">
              <w:rPr>
                <w:b/>
                <w:color w:val="auto"/>
              </w:rPr>
              <w:t>R</w:t>
            </w:r>
          </w:p>
        </w:tc>
      </w:tr>
      <w:tr w:rsidR="00B752E4" w:rsidRPr="005914A2" w14:paraId="125C289F" w14:textId="77777777">
        <w:tc>
          <w:tcPr>
            <w:tcW w:w="1980" w:type="dxa"/>
            <w:tcBorders>
              <w:top w:val="single" w:sz="6" w:space="0" w:color="auto"/>
              <w:bottom w:val="single" w:sz="6" w:space="0" w:color="auto"/>
            </w:tcBorders>
            <w:shd w:val="clear" w:color="auto" w:fill="CC99FF"/>
          </w:tcPr>
          <w:p w14:paraId="156743D7" w14:textId="77777777" w:rsidR="00B752E4" w:rsidRPr="005914A2" w:rsidRDefault="00B752E4">
            <w:pPr>
              <w:pStyle w:val="FORMDATA"/>
              <w:rPr>
                <w:b/>
                <w:color w:val="auto"/>
              </w:rPr>
            </w:pPr>
            <w:r w:rsidRPr="005914A2">
              <w:rPr>
                <w:b/>
                <w:color w:val="auto"/>
              </w:rPr>
              <w:t>DOI</w:t>
            </w:r>
          </w:p>
        </w:tc>
        <w:tc>
          <w:tcPr>
            <w:tcW w:w="4680" w:type="dxa"/>
            <w:tcBorders>
              <w:top w:val="single" w:sz="6" w:space="0" w:color="auto"/>
              <w:bottom w:val="single" w:sz="6" w:space="0" w:color="auto"/>
            </w:tcBorders>
            <w:shd w:val="clear" w:color="auto" w:fill="CC99FF"/>
          </w:tcPr>
          <w:p w14:paraId="35A24AF9" w14:textId="77777777" w:rsidR="00B752E4" w:rsidRPr="005914A2" w:rsidRDefault="00B752E4">
            <w:pPr>
              <w:pStyle w:val="FORMDATA"/>
              <w:rPr>
                <w:b/>
                <w:color w:val="auto"/>
              </w:rPr>
            </w:pPr>
            <w:r w:rsidRPr="005914A2">
              <w:rPr>
                <w:b/>
                <w:color w:val="auto"/>
              </w:rPr>
              <w:t>Degree of Indent</w:t>
            </w:r>
          </w:p>
        </w:tc>
        <w:tc>
          <w:tcPr>
            <w:tcW w:w="2880" w:type="dxa"/>
            <w:tcBorders>
              <w:top w:val="single" w:sz="6" w:space="0" w:color="auto"/>
              <w:bottom w:val="single" w:sz="6" w:space="0" w:color="auto"/>
            </w:tcBorders>
            <w:shd w:val="clear" w:color="auto" w:fill="CC99FF"/>
          </w:tcPr>
          <w:p w14:paraId="2E231151" w14:textId="77777777" w:rsidR="00B752E4" w:rsidRPr="005914A2" w:rsidRDefault="00B752E4">
            <w:pPr>
              <w:pStyle w:val="FORMDATA"/>
              <w:rPr>
                <w:b/>
                <w:color w:val="auto"/>
              </w:rPr>
            </w:pPr>
            <w:r w:rsidRPr="005914A2">
              <w:rPr>
                <w:b/>
                <w:color w:val="auto"/>
              </w:rPr>
              <w:t>0</w:t>
            </w:r>
          </w:p>
        </w:tc>
      </w:tr>
      <w:tr w:rsidR="00B752E4" w:rsidRPr="005914A2" w14:paraId="2E14D6AC" w14:textId="77777777">
        <w:trPr>
          <w:cantSplit/>
        </w:trPr>
        <w:tc>
          <w:tcPr>
            <w:tcW w:w="9540" w:type="dxa"/>
            <w:gridSpan w:val="3"/>
            <w:tcBorders>
              <w:top w:val="single" w:sz="6" w:space="0" w:color="auto"/>
              <w:bottom w:val="single" w:sz="6" w:space="0" w:color="auto"/>
            </w:tcBorders>
            <w:shd w:val="clear" w:color="auto" w:fill="99CCFF"/>
          </w:tcPr>
          <w:p w14:paraId="748F0738" w14:textId="77777777" w:rsidR="00B752E4" w:rsidRPr="005914A2" w:rsidRDefault="00B752E4">
            <w:pPr>
              <w:pStyle w:val="Heading5"/>
              <w:rPr>
                <w:color w:val="auto"/>
              </w:rPr>
            </w:pPr>
            <w:r w:rsidRPr="005914A2">
              <w:rPr>
                <w:color w:val="auto"/>
              </w:rPr>
              <w:t>Listing Instruction Section</w:t>
            </w:r>
          </w:p>
        </w:tc>
      </w:tr>
      <w:tr w:rsidR="00B752E4" w:rsidRPr="005914A2" w14:paraId="6E07F581" w14:textId="77777777">
        <w:tc>
          <w:tcPr>
            <w:tcW w:w="1980" w:type="dxa"/>
            <w:tcBorders>
              <w:top w:val="single" w:sz="6" w:space="0" w:color="auto"/>
              <w:bottom w:val="single" w:sz="6" w:space="0" w:color="auto"/>
            </w:tcBorders>
            <w:shd w:val="clear" w:color="auto" w:fill="CC99FF"/>
          </w:tcPr>
          <w:p w14:paraId="707C4A8A"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bottom w:val="single" w:sz="6" w:space="0" w:color="auto"/>
            </w:tcBorders>
            <w:shd w:val="clear" w:color="auto" w:fill="CC99FF"/>
          </w:tcPr>
          <w:p w14:paraId="6B4489F7" w14:textId="77777777" w:rsidR="00B752E4" w:rsidRPr="005914A2" w:rsidRDefault="00B752E4">
            <w:pPr>
              <w:pStyle w:val="FORMDATA"/>
              <w:rPr>
                <w:b/>
                <w:color w:val="auto"/>
              </w:rPr>
            </w:pPr>
            <w:r w:rsidRPr="005914A2">
              <w:rPr>
                <w:b/>
                <w:color w:val="auto"/>
              </w:rPr>
              <w:t>Listing Telephone Number</w:t>
            </w:r>
          </w:p>
        </w:tc>
        <w:tc>
          <w:tcPr>
            <w:tcW w:w="2880" w:type="dxa"/>
            <w:tcBorders>
              <w:top w:val="single" w:sz="6" w:space="0" w:color="auto"/>
              <w:bottom w:val="single" w:sz="6" w:space="0" w:color="auto"/>
            </w:tcBorders>
            <w:shd w:val="clear" w:color="auto" w:fill="CC99FF"/>
          </w:tcPr>
          <w:p w14:paraId="3F6DB00F" w14:textId="77777777" w:rsidR="00B752E4" w:rsidRPr="005914A2" w:rsidRDefault="00B752E4">
            <w:pPr>
              <w:pStyle w:val="FORMDATA"/>
              <w:rPr>
                <w:b/>
                <w:color w:val="auto"/>
              </w:rPr>
            </w:pPr>
            <w:r w:rsidRPr="005914A2">
              <w:rPr>
                <w:b/>
                <w:color w:val="auto"/>
              </w:rPr>
              <w:t>7704843363</w:t>
            </w:r>
          </w:p>
        </w:tc>
      </w:tr>
      <w:tr w:rsidR="00B752E4" w:rsidRPr="005914A2" w14:paraId="758F647A" w14:textId="77777777">
        <w:tc>
          <w:tcPr>
            <w:tcW w:w="1980" w:type="dxa"/>
            <w:tcBorders>
              <w:top w:val="single" w:sz="6" w:space="0" w:color="auto"/>
            </w:tcBorders>
          </w:tcPr>
          <w:p w14:paraId="42624FB2"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tcBorders>
          </w:tcPr>
          <w:p w14:paraId="509846FD" w14:textId="77777777" w:rsidR="00B752E4" w:rsidRPr="005914A2" w:rsidRDefault="00B752E4">
            <w:pPr>
              <w:pStyle w:val="FORMDATA"/>
              <w:rPr>
                <w:b/>
                <w:color w:val="auto"/>
              </w:rPr>
            </w:pPr>
            <w:r w:rsidRPr="005914A2">
              <w:rPr>
                <w:b/>
                <w:color w:val="auto"/>
              </w:rPr>
              <w:t xml:space="preserve">Listed Name Last </w:t>
            </w:r>
          </w:p>
        </w:tc>
        <w:tc>
          <w:tcPr>
            <w:tcW w:w="2880" w:type="dxa"/>
            <w:tcBorders>
              <w:top w:val="single" w:sz="6" w:space="0" w:color="auto"/>
            </w:tcBorders>
          </w:tcPr>
          <w:p w14:paraId="7CE84441" w14:textId="77777777" w:rsidR="00B752E4" w:rsidRPr="005914A2" w:rsidRDefault="00B752E4">
            <w:pPr>
              <w:pStyle w:val="FORMDATA"/>
              <w:rPr>
                <w:b/>
                <w:color w:val="auto"/>
              </w:rPr>
            </w:pPr>
            <w:r w:rsidRPr="005914A2">
              <w:rPr>
                <w:b/>
                <w:color w:val="auto"/>
              </w:rPr>
              <w:t>Setz</w:t>
            </w:r>
          </w:p>
        </w:tc>
      </w:tr>
      <w:tr w:rsidR="00B752E4" w:rsidRPr="005914A2" w14:paraId="61984BBD" w14:textId="77777777">
        <w:tc>
          <w:tcPr>
            <w:tcW w:w="1980" w:type="dxa"/>
            <w:tcBorders>
              <w:top w:val="single" w:sz="6" w:space="0" w:color="auto"/>
            </w:tcBorders>
          </w:tcPr>
          <w:p w14:paraId="190E87B2" w14:textId="77777777" w:rsidR="00B752E4" w:rsidRPr="005914A2" w:rsidRDefault="00B752E4">
            <w:pPr>
              <w:pStyle w:val="FORMDATA"/>
              <w:rPr>
                <w:b/>
                <w:color w:val="auto"/>
              </w:rPr>
            </w:pPr>
            <w:r w:rsidRPr="005914A2">
              <w:rPr>
                <w:b/>
                <w:color w:val="auto"/>
              </w:rPr>
              <w:t>LNFN</w:t>
            </w:r>
          </w:p>
        </w:tc>
        <w:tc>
          <w:tcPr>
            <w:tcW w:w="4680" w:type="dxa"/>
            <w:tcBorders>
              <w:top w:val="single" w:sz="6" w:space="0" w:color="auto"/>
            </w:tcBorders>
          </w:tcPr>
          <w:p w14:paraId="5D787661" w14:textId="77777777" w:rsidR="00B752E4" w:rsidRPr="005914A2" w:rsidRDefault="00B752E4">
            <w:pPr>
              <w:pStyle w:val="FORMDATA"/>
              <w:rPr>
                <w:b/>
                <w:color w:val="auto"/>
              </w:rPr>
            </w:pPr>
            <w:r w:rsidRPr="005914A2">
              <w:rPr>
                <w:b/>
                <w:color w:val="auto"/>
              </w:rPr>
              <w:t xml:space="preserve">Listed Name First </w:t>
            </w:r>
          </w:p>
        </w:tc>
        <w:tc>
          <w:tcPr>
            <w:tcW w:w="2880" w:type="dxa"/>
            <w:tcBorders>
              <w:top w:val="single" w:sz="6" w:space="0" w:color="auto"/>
            </w:tcBorders>
          </w:tcPr>
          <w:p w14:paraId="71624259" w14:textId="77777777" w:rsidR="00B752E4" w:rsidRPr="005914A2" w:rsidRDefault="00B752E4">
            <w:pPr>
              <w:pStyle w:val="FORMDATA"/>
              <w:rPr>
                <w:b/>
                <w:color w:val="auto"/>
              </w:rPr>
            </w:pPr>
            <w:r w:rsidRPr="005914A2">
              <w:rPr>
                <w:b/>
                <w:color w:val="auto"/>
              </w:rPr>
              <w:t>Sun</w:t>
            </w:r>
          </w:p>
        </w:tc>
      </w:tr>
      <w:tr w:rsidR="00B752E4" w:rsidRPr="005914A2" w14:paraId="1ECBA623" w14:textId="77777777">
        <w:tc>
          <w:tcPr>
            <w:tcW w:w="1980" w:type="dxa"/>
            <w:tcBorders>
              <w:top w:val="single" w:sz="6" w:space="0" w:color="auto"/>
            </w:tcBorders>
          </w:tcPr>
          <w:p w14:paraId="2A9E71CB" w14:textId="77777777" w:rsidR="00B752E4" w:rsidRPr="005914A2" w:rsidRDefault="00B752E4">
            <w:pPr>
              <w:pStyle w:val="FORMDATA"/>
              <w:rPr>
                <w:b/>
                <w:color w:val="auto"/>
              </w:rPr>
            </w:pPr>
            <w:r w:rsidRPr="005914A2">
              <w:rPr>
                <w:b/>
                <w:color w:val="auto"/>
              </w:rPr>
              <w:t>LANO</w:t>
            </w:r>
          </w:p>
        </w:tc>
        <w:tc>
          <w:tcPr>
            <w:tcW w:w="4680" w:type="dxa"/>
            <w:tcBorders>
              <w:top w:val="single" w:sz="6" w:space="0" w:color="auto"/>
            </w:tcBorders>
          </w:tcPr>
          <w:p w14:paraId="1B805450" w14:textId="77777777" w:rsidR="00B752E4" w:rsidRPr="005914A2" w:rsidRDefault="00B752E4">
            <w:pPr>
              <w:pStyle w:val="FORMDATA"/>
              <w:rPr>
                <w:b/>
                <w:color w:val="auto"/>
              </w:rPr>
            </w:pPr>
            <w:r w:rsidRPr="005914A2">
              <w:rPr>
                <w:b/>
                <w:color w:val="auto"/>
              </w:rPr>
              <w:t>Listed Address House Number</w:t>
            </w:r>
          </w:p>
        </w:tc>
        <w:tc>
          <w:tcPr>
            <w:tcW w:w="2880" w:type="dxa"/>
            <w:tcBorders>
              <w:top w:val="single" w:sz="6" w:space="0" w:color="auto"/>
            </w:tcBorders>
          </w:tcPr>
          <w:p w14:paraId="252F3331" w14:textId="77777777" w:rsidR="00B752E4" w:rsidRPr="005914A2" w:rsidRDefault="00B752E4">
            <w:pPr>
              <w:pStyle w:val="FORMDATA"/>
              <w:rPr>
                <w:b/>
                <w:color w:val="auto"/>
              </w:rPr>
            </w:pPr>
            <w:r w:rsidRPr="005914A2">
              <w:rPr>
                <w:b/>
                <w:color w:val="auto"/>
              </w:rPr>
              <w:t>31</w:t>
            </w:r>
          </w:p>
        </w:tc>
      </w:tr>
      <w:tr w:rsidR="00B752E4" w:rsidRPr="005914A2" w14:paraId="1D403C86" w14:textId="77777777">
        <w:tc>
          <w:tcPr>
            <w:tcW w:w="1980" w:type="dxa"/>
          </w:tcPr>
          <w:p w14:paraId="05B13D33" w14:textId="77777777" w:rsidR="00B752E4" w:rsidRPr="005914A2" w:rsidRDefault="00B752E4">
            <w:pPr>
              <w:pStyle w:val="FORMDATA"/>
              <w:rPr>
                <w:b/>
                <w:color w:val="auto"/>
              </w:rPr>
            </w:pPr>
            <w:r w:rsidRPr="005914A2">
              <w:rPr>
                <w:b/>
                <w:color w:val="auto"/>
              </w:rPr>
              <w:t>LASN</w:t>
            </w:r>
          </w:p>
        </w:tc>
        <w:tc>
          <w:tcPr>
            <w:tcW w:w="4680" w:type="dxa"/>
          </w:tcPr>
          <w:p w14:paraId="7B856EA4"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880" w:type="dxa"/>
          </w:tcPr>
          <w:p w14:paraId="48F294B8" w14:textId="77777777" w:rsidR="00B752E4" w:rsidRPr="005914A2" w:rsidRDefault="00B752E4">
            <w:pPr>
              <w:pStyle w:val="FORMDATA"/>
              <w:rPr>
                <w:b/>
                <w:color w:val="auto"/>
              </w:rPr>
            </w:pPr>
            <w:r w:rsidRPr="005914A2">
              <w:rPr>
                <w:b/>
                <w:color w:val="auto"/>
              </w:rPr>
              <w:t>Clec Test Bed</w:t>
            </w:r>
          </w:p>
        </w:tc>
      </w:tr>
      <w:tr w:rsidR="00B752E4" w:rsidRPr="005914A2" w14:paraId="41F76305" w14:textId="77777777">
        <w:tc>
          <w:tcPr>
            <w:tcW w:w="1980" w:type="dxa"/>
            <w:tcBorders>
              <w:bottom w:val="single" w:sz="6" w:space="0" w:color="auto"/>
            </w:tcBorders>
          </w:tcPr>
          <w:p w14:paraId="445EA6D0" w14:textId="77777777" w:rsidR="00B752E4" w:rsidRPr="005914A2" w:rsidRDefault="00B752E4">
            <w:pPr>
              <w:pStyle w:val="FORMDATA"/>
              <w:rPr>
                <w:b/>
                <w:color w:val="auto"/>
              </w:rPr>
            </w:pPr>
            <w:r w:rsidRPr="005914A2">
              <w:rPr>
                <w:b/>
                <w:color w:val="auto"/>
              </w:rPr>
              <w:t>LATH</w:t>
            </w:r>
          </w:p>
        </w:tc>
        <w:tc>
          <w:tcPr>
            <w:tcW w:w="4680" w:type="dxa"/>
            <w:tcBorders>
              <w:bottom w:val="single" w:sz="6" w:space="0" w:color="auto"/>
            </w:tcBorders>
          </w:tcPr>
          <w:p w14:paraId="7E3253FF"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880" w:type="dxa"/>
            <w:tcBorders>
              <w:bottom w:val="single" w:sz="6" w:space="0" w:color="auto"/>
            </w:tcBorders>
          </w:tcPr>
          <w:p w14:paraId="6BCD670E" w14:textId="77777777" w:rsidR="00B752E4" w:rsidRPr="005914A2" w:rsidRDefault="00B752E4">
            <w:pPr>
              <w:pStyle w:val="FORMDATA"/>
              <w:rPr>
                <w:b/>
                <w:color w:val="auto"/>
              </w:rPr>
            </w:pPr>
            <w:r w:rsidRPr="005914A2">
              <w:rPr>
                <w:b/>
                <w:color w:val="auto"/>
              </w:rPr>
              <w:t>Rd</w:t>
            </w:r>
          </w:p>
        </w:tc>
      </w:tr>
      <w:tr w:rsidR="00B752E4" w:rsidRPr="005914A2" w14:paraId="40EF4564" w14:textId="77777777">
        <w:trPr>
          <w:cantSplit/>
        </w:trPr>
        <w:tc>
          <w:tcPr>
            <w:tcW w:w="9540" w:type="dxa"/>
            <w:gridSpan w:val="3"/>
            <w:tcBorders>
              <w:top w:val="single" w:sz="6" w:space="0" w:color="auto"/>
              <w:bottom w:val="single" w:sz="6" w:space="0" w:color="auto"/>
            </w:tcBorders>
            <w:shd w:val="clear" w:color="auto" w:fill="99CCFF"/>
          </w:tcPr>
          <w:p w14:paraId="4A9E960D" w14:textId="77777777" w:rsidR="00B752E4" w:rsidRPr="005914A2" w:rsidRDefault="00B752E4">
            <w:pPr>
              <w:pStyle w:val="Heading5"/>
              <w:rPr>
                <w:color w:val="auto"/>
              </w:rPr>
            </w:pPr>
            <w:r w:rsidRPr="005914A2">
              <w:rPr>
                <w:color w:val="auto"/>
              </w:rPr>
              <w:t>Listing Control Section</w:t>
            </w:r>
          </w:p>
        </w:tc>
      </w:tr>
      <w:tr w:rsidR="00B752E4" w:rsidRPr="005914A2" w14:paraId="3B5611CD" w14:textId="77777777">
        <w:tc>
          <w:tcPr>
            <w:tcW w:w="1980" w:type="dxa"/>
            <w:tcBorders>
              <w:top w:val="single" w:sz="6" w:space="0" w:color="auto"/>
              <w:bottom w:val="single" w:sz="6" w:space="0" w:color="auto"/>
            </w:tcBorders>
            <w:shd w:val="clear" w:color="auto" w:fill="CC99FF"/>
          </w:tcPr>
          <w:p w14:paraId="3645F0E9"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bottom w:val="single" w:sz="6" w:space="0" w:color="auto"/>
            </w:tcBorders>
            <w:shd w:val="clear" w:color="auto" w:fill="CC99FF"/>
          </w:tcPr>
          <w:p w14:paraId="3437DD7B" w14:textId="77777777" w:rsidR="00B752E4" w:rsidRPr="005914A2" w:rsidRDefault="00B752E4">
            <w:pPr>
              <w:pStyle w:val="FORMDATA"/>
              <w:rPr>
                <w:b/>
                <w:color w:val="auto"/>
              </w:rPr>
            </w:pPr>
            <w:r w:rsidRPr="005914A2">
              <w:rPr>
                <w:b/>
                <w:color w:val="auto"/>
              </w:rPr>
              <w:t>Directory Listing Number</w:t>
            </w:r>
          </w:p>
        </w:tc>
        <w:tc>
          <w:tcPr>
            <w:tcW w:w="2880" w:type="dxa"/>
            <w:tcBorders>
              <w:top w:val="single" w:sz="6" w:space="0" w:color="auto"/>
              <w:bottom w:val="single" w:sz="6" w:space="0" w:color="auto"/>
            </w:tcBorders>
            <w:shd w:val="clear" w:color="auto" w:fill="CC99FF"/>
          </w:tcPr>
          <w:p w14:paraId="5E38926C" w14:textId="77777777" w:rsidR="00B752E4" w:rsidRPr="005914A2" w:rsidRDefault="00B752E4">
            <w:pPr>
              <w:pStyle w:val="FORMDATA"/>
              <w:rPr>
                <w:b/>
                <w:color w:val="auto"/>
              </w:rPr>
            </w:pPr>
            <w:r w:rsidRPr="005914A2">
              <w:rPr>
                <w:b/>
                <w:color w:val="auto"/>
              </w:rPr>
              <w:t>0002</w:t>
            </w:r>
          </w:p>
        </w:tc>
      </w:tr>
      <w:tr w:rsidR="00B752E4" w:rsidRPr="005914A2" w14:paraId="767838EF" w14:textId="77777777">
        <w:tc>
          <w:tcPr>
            <w:tcW w:w="1980" w:type="dxa"/>
            <w:tcBorders>
              <w:top w:val="single" w:sz="6" w:space="0" w:color="auto"/>
              <w:bottom w:val="single" w:sz="6" w:space="0" w:color="auto"/>
            </w:tcBorders>
            <w:shd w:val="clear" w:color="auto" w:fill="CC99FF"/>
          </w:tcPr>
          <w:p w14:paraId="6FF5B3C5" w14:textId="77777777" w:rsidR="00B752E4" w:rsidRPr="005914A2" w:rsidRDefault="00B752E4">
            <w:pPr>
              <w:pStyle w:val="FORMDATA"/>
              <w:rPr>
                <w:b/>
                <w:color w:val="auto"/>
              </w:rPr>
            </w:pPr>
            <w:r w:rsidRPr="005914A2">
              <w:rPr>
                <w:b/>
                <w:color w:val="auto"/>
              </w:rPr>
              <w:t>LACT</w:t>
            </w:r>
          </w:p>
        </w:tc>
        <w:tc>
          <w:tcPr>
            <w:tcW w:w="4680" w:type="dxa"/>
            <w:tcBorders>
              <w:top w:val="single" w:sz="6" w:space="0" w:color="auto"/>
              <w:bottom w:val="single" w:sz="6" w:space="0" w:color="auto"/>
            </w:tcBorders>
            <w:shd w:val="clear" w:color="auto" w:fill="CC99FF"/>
          </w:tcPr>
          <w:p w14:paraId="3FFE85A7" w14:textId="77777777" w:rsidR="00B752E4" w:rsidRPr="005914A2" w:rsidRDefault="00B752E4">
            <w:pPr>
              <w:pStyle w:val="FORMDATA"/>
              <w:rPr>
                <w:b/>
                <w:color w:val="auto"/>
              </w:rPr>
            </w:pPr>
            <w:r w:rsidRPr="005914A2">
              <w:rPr>
                <w:b/>
                <w:color w:val="auto"/>
              </w:rPr>
              <w:t>Listing Activity Indicator</w:t>
            </w:r>
          </w:p>
        </w:tc>
        <w:tc>
          <w:tcPr>
            <w:tcW w:w="2880" w:type="dxa"/>
            <w:tcBorders>
              <w:top w:val="single" w:sz="6" w:space="0" w:color="auto"/>
              <w:bottom w:val="single" w:sz="6" w:space="0" w:color="auto"/>
            </w:tcBorders>
            <w:shd w:val="clear" w:color="auto" w:fill="CC99FF"/>
          </w:tcPr>
          <w:p w14:paraId="225A1F87" w14:textId="77777777" w:rsidR="00B752E4" w:rsidRPr="005914A2" w:rsidRDefault="00B752E4">
            <w:pPr>
              <w:pStyle w:val="FORMDATA"/>
              <w:rPr>
                <w:b/>
                <w:color w:val="auto"/>
              </w:rPr>
            </w:pPr>
            <w:r w:rsidRPr="005914A2">
              <w:rPr>
                <w:b/>
                <w:color w:val="auto"/>
              </w:rPr>
              <w:t>N</w:t>
            </w:r>
          </w:p>
        </w:tc>
      </w:tr>
      <w:tr w:rsidR="00B752E4" w:rsidRPr="005914A2" w14:paraId="1DFDD293" w14:textId="77777777">
        <w:tc>
          <w:tcPr>
            <w:tcW w:w="1980" w:type="dxa"/>
            <w:tcBorders>
              <w:top w:val="single" w:sz="6" w:space="0" w:color="auto"/>
            </w:tcBorders>
          </w:tcPr>
          <w:p w14:paraId="7D2D202E"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tcBorders>
          </w:tcPr>
          <w:p w14:paraId="4738928D" w14:textId="77777777" w:rsidR="00B752E4" w:rsidRPr="005914A2" w:rsidRDefault="00B752E4">
            <w:pPr>
              <w:pStyle w:val="FORMDATA"/>
              <w:rPr>
                <w:b/>
                <w:color w:val="auto"/>
              </w:rPr>
            </w:pPr>
            <w:r w:rsidRPr="005914A2">
              <w:rPr>
                <w:b/>
                <w:color w:val="auto"/>
              </w:rPr>
              <w:t>Record Type</w:t>
            </w:r>
          </w:p>
        </w:tc>
        <w:tc>
          <w:tcPr>
            <w:tcW w:w="2880" w:type="dxa"/>
            <w:tcBorders>
              <w:top w:val="single" w:sz="6" w:space="0" w:color="auto"/>
            </w:tcBorders>
          </w:tcPr>
          <w:p w14:paraId="605AFF37" w14:textId="77777777" w:rsidR="00B752E4" w:rsidRPr="005914A2" w:rsidRDefault="00B752E4">
            <w:pPr>
              <w:pStyle w:val="FORMDATA"/>
              <w:rPr>
                <w:b/>
                <w:color w:val="auto"/>
              </w:rPr>
            </w:pPr>
            <w:r w:rsidRPr="005914A2">
              <w:rPr>
                <w:b/>
                <w:color w:val="auto"/>
              </w:rPr>
              <w:t xml:space="preserve">LAM </w:t>
            </w:r>
          </w:p>
        </w:tc>
      </w:tr>
      <w:tr w:rsidR="00B752E4" w:rsidRPr="005914A2" w14:paraId="5B0F021D" w14:textId="77777777">
        <w:tc>
          <w:tcPr>
            <w:tcW w:w="1980" w:type="dxa"/>
          </w:tcPr>
          <w:p w14:paraId="2D8412F7" w14:textId="77777777" w:rsidR="00B752E4" w:rsidRPr="005914A2" w:rsidRDefault="00B752E4">
            <w:pPr>
              <w:pStyle w:val="FORMDATA"/>
              <w:rPr>
                <w:b/>
                <w:color w:val="auto"/>
              </w:rPr>
            </w:pPr>
            <w:r w:rsidRPr="005914A2">
              <w:rPr>
                <w:b/>
                <w:color w:val="auto"/>
              </w:rPr>
              <w:t>LTY</w:t>
            </w:r>
          </w:p>
        </w:tc>
        <w:tc>
          <w:tcPr>
            <w:tcW w:w="4680" w:type="dxa"/>
          </w:tcPr>
          <w:p w14:paraId="3ED86519" w14:textId="77777777" w:rsidR="00B752E4" w:rsidRPr="005914A2" w:rsidRDefault="00B752E4">
            <w:pPr>
              <w:pStyle w:val="FORMDATA"/>
              <w:rPr>
                <w:b/>
                <w:color w:val="auto"/>
              </w:rPr>
            </w:pPr>
            <w:r w:rsidRPr="005914A2">
              <w:rPr>
                <w:b/>
                <w:color w:val="auto"/>
              </w:rPr>
              <w:t>Listing Type</w:t>
            </w:r>
          </w:p>
        </w:tc>
        <w:tc>
          <w:tcPr>
            <w:tcW w:w="2880" w:type="dxa"/>
          </w:tcPr>
          <w:p w14:paraId="0EAB41FB" w14:textId="77777777" w:rsidR="00B752E4" w:rsidRPr="005914A2" w:rsidRDefault="00B752E4">
            <w:pPr>
              <w:pStyle w:val="FORMDATA"/>
              <w:rPr>
                <w:b/>
                <w:color w:val="auto"/>
                <w:lang w:val="fr-FR"/>
              </w:rPr>
            </w:pPr>
            <w:r w:rsidRPr="005914A2">
              <w:rPr>
                <w:b/>
                <w:color w:val="auto"/>
                <w:lang w:val="fr-FR"/>
              </w:rPr>
              <w:t xml:space="preserve">1 </w:t>
            </w:r>
          </w:p>
        </w:tc>
      </w:tr>
      <w:tr w:rsidR="00B752E4" w:rsidRPr="005914A2" w14:paraId="6C490067" w14:textId="77777777">
        <w:tc>
          <w:tcPr>
            <w:tcW w:w="1980" w:type="dxa"/>
          </w:tcPr>
          <w:p w14:paraId="69D0FAC2" w14:textId="77777777" w:rsidR="00B752E4" w:rsidRPr="005914A2" w:rsidRDefault="00B752E4">
            <w:pPr>
              <w:pStyle w:val="FORMDATA"/>
              <w:rPr>
                <w:b/>
                <w:color w:val="auto"/>
                <w:lang w:val="fr-FR"/>
              </w:rPr>
            </w:pPr>
            <w:r w:rsidRPr="005914A2">
              <w:rPr>
                <w:b/>
                <w:color w:val="auto"/>
                <w:lang w:val="fr-FR"/>
              </w:rPr>
              <w:t>STYC</w:t>
            </w:r>
          </w:p>
        </w:tc>
        <w:tc>
          <w:tcPr>
            <w:tcW w:w="4680" w:type="dxa"/>
          </w:tcPr>
          <w:p w14:paraId="1130D7B8" w14:textId="77777777" w:rsidR="00B752E4" w:rsidRPr="005914A2" w:rsidRDefault="00B752E4">
            <w:pPr>
              <w:pStyle w:val="FORMDATA"/>
              <w:rPr>
                <w:b/>
                <w:color w:val="auto"/>
                <w:lang w:val="fr-FR"/>
              </w:rPr>
            </w:pPr>
            <w:r w:rsidRPr="005914A2">
              <w:rPr>
                <w:b/>
                <w:color w:val="auto"/>
                <w:lang w:val="fr-FR"/>
              </w:rPr>
              <w:t>Style Code</w:t>
            </w:r>
          </w:p>
        </w:tc>
        <w:tc>
          <w:tcPr>
            <w:tcW w:w="2880" w:type="dxa"/>
          </w:tcPr>
          <w:p w14:paraId="19D06F42" w14:textId="77777777" w:rsidR="00B752E4" w:rsidRPr="005914A2" w:rsidRDefault="00B752E4">
            <w:pPr>
              <w:pStyle w:val="FORMDATA"/>
              <w:rPr>
                <w:b/>
                <w:color w:val="auto"/>
              </w:rPr>
            </w:pPr>
            <w:r w:rsidRPr="005914A2">
              <w:rPr>
                <w:b/>
                <w:color w:val="auto"/>
              </w:rPr>
              <w:t xml:space="preserve">SL </w:t>
            </w:r>
          </w:p>
        </w:tc>
      </w:tr>
      <w:tr w:rsidR="00B752E4" w:rsidRPr="005914A2" w14:paraId="4B0D4C68" w14:textId="77777777">
        <w:tc>
          <w:tcPr>
            <w:tcW w:w="1980" w:type="dxa"/>
          </w:tcPr>
          <w:p w14:paraId="47A16FEB" w14:textId="77777777" w:rsidR="00B752E4" w:rsidRPr="005914A2" w:rsidRDefault="00B752E4">
            <w:pPr>
              <w:pStyle w:val="FORMDATA"/>
              <w:rPr>
                <w:b/>
                <w:color w:val="auto"/>
              </w:rPr>
            </w:pPr>
            <w:r w:rsidRPr="005914A2">
              <w:rPr>
                <w:b/>
                <w:color w:val="auto"/>
              </w:rPr>
              <w:t>TOA</w:t>
            </w:r>
          </w:p>
        </w:tc>
        <w:tc>
          <w:tcPr>
            <w:tcW w:w="4680" w:type="dxa"/>
          </w:tcPr>
          <w:p w14:paraId="174F77FE" w14:textId="77777777" w:rsidR="00B752E4" w:rsidRPr="005914A2" w:rsidRDefault="00B752E4">
            <w:pPr>
              <w:pStyle w:val="FORMDATA"/>
              <w:rPr>
                <w:b/>
                <w:color w:val="auto"/>
              </w:rPr>
            </w:pPr>
            <w:r w:rsidRPr="005914A2">
              <w:rPr>
                <w:b/>
                <w:color w:val="auto"/>
              </w:rPr>
              <w:t>Type of Account</w:t>
            </w:r>
          </w:p>
        </w:tc>
        <w:tc>
          <w:tcPr>
            <w:tcW w:w="2880" w:type="dxa"/>
          </w:tcPr>
          <w:p w14:paraId="5EBB1B25" w14:textId="77777777" w:rsidR="00B752E4" w:rsidRPr="005914A2" w:rsidRDefault="00B752E4">
            <w:pPr>
              <w:pStyle w:val="FORMDATA"/>
              <w:rPr>
                <w:b/>
                <w:color w:val="auto"/>
              </w:rPr>
            </w:pPr>
            <w:r w:rsidRPr="005914A2">
              <w:rPr>
                <w:b/>
                <w:color w:val="auto"/>
              </w:rPr>
              <w:t>R</w:t>
            </w:r>
          </w:p>
        </w:tc>
      </w:tr>
      <w:tr w:rsidR="00B752E4" w:rsidRPr="005914A2" w14:paraId="7973DA4B" w14:textId="77777777">
        <w:tc>
          <w:tcPr>
            <w:tcW w:w="1980" w:type="dxa"/>
            <w:tcBorders>
              <w:bottom w:val="single" w:sz="6" w:space="0" w:color="auto"/>
            </w:tcBorders>
          </w:tcPr>
          <w:p w14:paraId="5839162F" w14:textId="77777777" w:rsidR="00B752E4" w:rsidRPr="005914A2" w:rsidRDefault="00B752E4">
            <w:pPr>
              <w:pStyle w:val="FORMDATA"/>
              <w:rPr>
                <w:b/>
                <w:color w:val="auto"/>
              </w:rPr>
            </w:pPr>
            <w:r w:rsidRPr="005914A2">
              <w:rPr>
                <w:b/>
                <w:color w:val="auto"/>
              </w:rPr>
              <w:t>ALI</w:t>
            </w:r>
          </w:p>
        </w:tc>
        <w:tc>
          <w:tcPr>
            <w:tcW w:w="4680" w:type="dxa"/>
            <w:tcBorders>
              <w:bottom w:val="single" w:sz="6" w:space="0" w:color="auto"/>
            </w:tcBorders>
          </w:tcPr>
          <w:p w14:paraId="2114F233" w14:textId="77777777" w:rsidR="00B752E4" w:rsidRPr="005914A2" w:rsidRDefault="00B752E4">
            <w:pPr>
              <w:pStyle w:val="FORMDATA"/>
              <w:rPr>
                <w:b/>
                <w:color w:val="auto"/>
              </w:rPr>
            </w:pPr>
            <w:r w:rsidRPr="005914A2">
              <w:rPr>
                <w:b/>
                <w:color w:val="auto"/>
              </w:rPr>
              <w:t>Additional Listing Indicator Codes</w:t>
            </w:r>
          </w:p>
        </w:tc>
        <w:tc>
          <w:tcPr>
            <w:tcW w:w="2880" w:type="dxa"/>
            <w:tcBorders>
              <w:bottom w:val="single" w:sz="6" w:space="0" w:color="auto"/>
            </w:tcBorders>
          </w:tcPr>
          <w:p w14:paraId="3B9C624C" w14:textId="77777777" w:rsidR="00B752E4" w:rsidRPr="005914A2" w:rsidRDefault="00B752E4">
            <w:pPr>
              <w:pStyle w:val="FORMDATA"/>
              <w:rPr>
                <w:b/>
                <w:color w:val="auto"/>
              </w:rPr>
            </w:pPr>
            <w:r w:rsidRPr="005914A2">
              <w:rPr>
                <w:b/>
                <w:color w:val="auto"/>
              </w:rPr>
              <w:t>A</w:t>
            </w:r>
          </w:p>
        </w:tc>
      </w:tr>
      <w:tr w:rsidR="00B752E4" w:rsidRPr="005914A2" w14:paraId="4F59507A" w14:textId="77777777">
        <w:tc>
          <w:tcPr>
            <w:tcW w:w="1980" w:type="dxa"/>
            <w:tcBorders>
              <w:top w:val="single" w:sz="6" w:space="0" w:color="auto"/>
              <w:bottom w:val="single" w:sz="6" w:space="0" w:color="auto"/>
            </w:tcBorders>
            <w:shd w:val="clear" w:color="auto" w:fill="CC99FF"/>
          </w:tcPr>
          <w:p w14:paraId="6C8A6388" w14:textId="77777777" w:rsidR="00B752E4" w:rsidRPr="005914A2" w:rsidRDefault="00B752E4">
            <w:pPr>
              <w:pStyle w:val="FORMDATA"/>
              <w:rPr>
                <w:b/>
                <w:color w:val="auto"/>
              </w:rPr>
            </w:pPr>
            <w:r w:rsidRPr="005914A2">
              <w:rPr>
                <w:b/>
                <w:color w:val="auto"/>
              </w:rPr>
              <w:t>DOI</w:t>
            </w:r>
          </w:p>
        </w:tc>
        <w:tc>
          <w:tcPr>
            <w:tcW w:w="4680" w:type="dxa"/>
            <w:tcBorders>
              <w:top w:val="single" w:sz="6" w:space="0" w:color="auto"/>
              <w:bottom w:val="single" w:sz="6" w:space="0" w:color="auto"/>
            </w:tcBorders>
            <w:shd w:val="clear" w:color="auto" w:fill="CC99FF"/>
          </w:tcPr>
          <w:p w14:paraId="14195504" w14:textId="77777777" w:rsidR="00B752E4" w:rsidRPr="005914A2" w:rsidRDefault="00B752E4">
            <w:pPr>
              <w:pStyle w:val="FORMDATA"/>
              <w:rPr>
                <w:b/>
                <w:color w:val="auto"/>
              </w:rPr>
            </w:pPr>
            <w:r w:rsidRPr="005914A2">
              <w:rPr>
                <w:b/>
                <w:color w:val="auto"/>
              </w:rPr>
              <w:t>Degree of Indent</w:t>
            </w:r>
          </w:p>
        </w:tc>
        <w:tc>
          <w:tcPr>
            <w:tcW w:w="2880" w:type="dxa"/>
            <w:tcBorders>
              <w:top w:val="single" w:sz="6" w:space="0" w:color="auto"/>
              <w:bottom w:val="single" w:sz="6" w:space="0" w:color="auto"/>
            </w:tcBorders>
            <w:shd w:val="clear" w:color="auto" w:fill="CC99FF"/>
          </w:tcPr>
          <w:p w14:paraId="2ADF30A1" w14:textId="77777777" w:rsidR="00B752E4" w:rsidRPr="005914A2" w:rsidRDefault="00B752E4">
            <w:pPr>
              <w:pStyle w:val="FORMDATA"/>
              <w:rPr>
                <w:b/>
                <w:color w:val="auto"/>
              </w:rPr>
            </w:pPr>
            <w:r w:rsidRPr="005914A2">
              <w:rPr>
                <w:b/>
                <w:color w:val="auto"/>
              </w:rPr>
              <w:t>0</w:t>
            </w:r>
          </w:p>
        </w:tc>
      </w:tr>
      <w:tr w:rsidR="00B752E4" w:rsidRPr="005914A2" w14:paraId="0250588D" w14:textId="77777777">
        <w:trPr>
          <w:cantSplit/>
        </w:trPr>
        <w:tc>
          <w:tcPr>
            <w:tcW w:w="9540" w:type="dxa"/>
            <w:gridSpan w:val="3"/>
            <w:tcBorders>
              <w:top w:val="single" w:sz="6" w:space="0" w:color="auto"/>
              <w:bottom w:val="single" w:sz="6" w:space="0" w:color="auto"/>
            </w:tcBorders>
            <w:shd w:val="clear" w:color="auto" w:fill="99CCFF"/>
          </w:tcPr>
          <w:p w14:paraId="307136CE" w14:textId="77777777" w:rsidR="00B752E4" w:rsidRPr="005914A2" w:rsidRDefault="00B752E4">
            <w:pPr>
              <w:pStyle w:val="Heading5"/>
              <w:rPr>
                <w:color w:val="auto"/>
              </w:rPr>
            </w:pPr>
            <w:r w:rsidRPr="005914A2">
              <w:rPr>
                <w:color w:val="auto"/>
              </w:rPr>
              <w:t>Listing Instruction Section</w:t>
            </w:r>
          </w:p>
        </w:tc>
      </w:tr>
      <w:tr w:rsidR="00B752E4" w:rsidRPr="005914A2" w14:paraId="64122D75" w14:textId="77777777">
        <w:tc>
          <w:tcPr>
            <w:tcW w:w="1980" w:type="dxa"/>
            <w:tcBorders>
              <w:top w:val="single" w:sz="6" w:space="0" w:color="auto"/>
              <w:bottom w:val="single" w:sz="6" w:space="0" w:color="auto"/>
            </w:tcBorders>
            <w:shd w:val="clear" w:color="auto" w:fill="CC99FF"/>
          </w:tcPr>
          <w:p w14:paraId="5F61D949"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bottom w:val="single" w:sz="6" w:space="0" w:color="auto"/>
            </w:tcBorders>
            <w:shd w:val="clear" w:color="auto" w:fill="CC99FF"/>
          </w:tcPr>
          <w:p w14:paraId="47D9AAFA" w14:textId="77777777" w:rsidR="00B752E4" w:rsidRPr="005914A2" w:rsidRDefault="00B752E4">
            <w:pPr>
              <w:pStyle w:val="FORMDATA"/>
              <w:rPr>
                <w:b/>
                <w:color w:val="auto"/>
              </w:rPr>
            </w:pPr>
            <w:r w:rsidRPr="005914A2">
              <w:rPr>
                <w:b/>
                <w:color w:val="auto"/>
              </w:rPr>
              <w:t>Listing Telephone Number</w:t>
            </w:r>
          </w:p>
        </w:tc>
        <w:tc>
          <w:tcPr>
            <w:tcW w:w="2880" w:type="dxa"/>
            <w:tcBorders>
              <w:top w:val="single" w:sz="6" w:space="0" w:color="auto"/>
              <w:bottom w:val="single" w:sz="6" w:space="0" w:color="auto"/>
            </w:tcBorders>
            <w:shd w:val="clear" w:color="auto" w:fill="CC99FF"/>
          </w:tcPr>
          <w:p w14:paraId="0481010E" w14:textId="77777777" w:rsidR="00B752E4" w:rsidRPr="005914A2" w:rsidRDefault="00B752E4">
            <w:pPr>
              <w:pStyle w:val="FORMDATA"/>
              <w:rPr>
                <w:b/>
                <w:color w:val="auto"/>
              </w:rPr>
            </w:pPr>
            <w:r w:rsidRPr="005914A2">
              <w:rPr>
                <w:b/>
                <w:color w:val="auto"/>
              </w:rPr>
              <w:t>7704849670</w:t>
            </w:r>
          </w:p>
        </w:tc>
      </w:tr>
      <w:tr w:rsidR="00B752E4" w:rsidRPr="005914A2" w14:paraId="748CEC72" w14:textId="77777777">
        <w:trPr>
          <w:trHeight w:val="282"/>
        </w:trPr>
        <w:tc>
          <w:tcPr>
            <w:tcW w:w="1980" w:type="dxa"/>
            <w:tcBorders>
              <w:top w:val="single" w:sz="6" w:space="0" w:color="auto"/>
            </w:tcBorders>
          </w:tcPr>
          <w:p w14:paraId="2866C443"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tcBorders>
          </w:tcPr>
          <w:p w14:paraId="09840141" w14:textId="77777777" w:rsidR="00B752E4" w:rsidRPr="005914A2" w:rsidRDefault="00B752E4">
            <w:pPr>
              <w:pStyle w:val="FORMDATA"/>
              <w:rPr>
                <w:b/>
                <w:color w:val="auto"/>
              </w:rPr>
            </w:pPr>
            <w:r w:rsidRPr="005914A2">
              <w:rPr>
                <w:b/>
                <w:color w:val="auto"/>
              </w:rPr>
              <w:t xml:space="preserve">Listed Name Last </w:t>
            </w:r>
          </w:p>
        </w:tc>
        <w:tc>
          <w:tcPr>
            <w:tcW w:w="2880" w:type="dxa"/>
            <w:tcBorders>
              <w:top w:val="single" w:sz="6" w:space="0" w:color="auto"/>
            </w:tcBorders>
          </w:tcPr>
          <w:p w14:paraId="2830D5F5" w14:textId="77777777" w:rsidR="00B752E4" w:rsidRPr="005914A2" w:rsidRDefault="00B752E4">
            <w:pPr>
              <w:pStyle w:val="FORMDATA"/>
              <w:rPr>
                <w:b/>
                <w:color w:val="auto"/>
              </w:rPr>
            </w:pPr>
            <w:r w:rsidRPr="005914A2">
              <w:rPr>
                <w:b/>
                <w:color w:val="auto"/>
              </w:rPr>
              <w:t>Rize</w:t>
            </w:r>
          </w:p>
        </w:tc>
      </w:tr>
      <w:tr w:rsidR="00B752E4" w:rsidRPr="005914A2" w14:paraId="6303E941" w14:textId="77777777">
        <w:trPr>
          <w:trHeight w:val="255"/>
        </w:trPr>
        <w:tc>
          <w:tcPr>
            <w:tcW w:w="1980" w:type="dxa"/>
            <w:tcBorders>
              <w:bottom w:val="single" w:sz="6" w:space="0" w:color="auto"/>
            </w:tcBorders>
          </w:tcPr>
          <w:p w14:paraId="5D57C673" w14:textId="77777777" w:rsidR="00B752E4" w:rsidRPr="005914A2" w:rsidRDefault="00B752E4">
            <w:pPr>
              <w:pStyle w:val="FORMDATA"/>
              <w:rPr>
                <w:b/>
                <w:color w:val="auto"/>
              </w:rPr>
            </w:pPr>
            <w:r w:rsidRPr="005914A2">
              <w:rPr>
                <w:b/>
                <w:color w:val="auto"/>
              </w:rPr>
              <w:t>LNFN</w:t>
            </w:r>
          </w:p>
        </w:tc>
        <w:tc>
          <w:tcPr>
            <w:tcW w:w="4680" w:type="dxa"/>
            <w:tcBorders>
              <w:bottom w:val="single" w:sz="6" w:space="0" w:color="auto"/>
            </w:tcBorders>
          </w:tcPr>
          <w:p w14:paraId="0B651F7E" w14:textId="77777777" w:rsidR="00B752E4" w:rsidRPr="005914A2" w:rsidRDefault="00B752E4">
            <w:pPr>
              <w:pStyle w:val="FORMDATA"/>
              <w:rPr>
                <w:b/>
                <w:color w:val="auto"/>
              </w:rPr>
            </w:pPr>
            <w:r w:rsidRPr="005914A2">
              <w:rPr>
                <w:b/>
                <w:color w:val="auto"/>
              </w:rPr>
              <w:t xml:space="preserve">Listed Name First </w:t>
            </w:r>
          </w:p>
        </w:tc>
        <w:tc>
          <w:tcPr>
            <w:tcW w:w="2880" w:type="dxa"/>
            <w:tcBorders>
              <w:bottom w:val="single" w:sz="6" w:space="0" w:color="auto"/>
            </w:tcBorders>
          </w:tcPr>
          <w:p w14:paraId="4175E5F6" w14:textId="77777777" w:rsidR="00B752E4" w:rsidRPr="005914A2" w:rsidRDefault="00B752E4">
            <w:pPr>
              <w:pStyle w:val="FORMDATA"/>
              <w:rPr>
                <w:b/>
                <w:color w:val="auto"/>
              </w:rPr>
            </w:pPr>
            <w:r w:rsidRPr="005914A2">
              <w:rPr>
                <w:b/>
                <w:color w:val="auto"/>
              </w:rPr>
              <w:t>Sun</w:t>
            </w:r>
          </w:p>
        </w:tc>
      </w:tr>
      <w:tr w:rsidR="00B752E4" w:rsidRPr="005914A2" w14:paraId="46B9C9F5" w14:textId="77777777">
        <w:trPr>
          <w:cantSplit/>
          <w:trHeight w:val="255"/>
        </w:trPr>
        <w:tc>
          <w:tcPr>
            <w:tcW w:w="9540" w:type="dxa"/>
            <w:gridSpan w:val="3"/>
            <w:tcBorders>
              <w:top w:val="single" w:sz="6" w:space="0" w:color="auto"/>
              <w:bottom w:val="single" w:sz="6" w:space="0" w:color="auto"/>
            </w:tcBorders>
            <w:shd w:val="clear" w:color="auto" w:fill="99CCFF"/>
          </w:tcPr>
          <w:p w14:paraId="2818491E" w14:textId="77777777" w:rsidR="00B752E4" w:rsidRPr="005914A2" w:rsidRDefault="00B752E4">
            <w:pPr>
              <w:pStyle w:val="Heading5"/>
              <w:rPr>
                <w:color w:val="auto"/>
              </w:rPr>
            </w:pPr>
            <w:r w:rsidRPr="005914A2">
              <w:rPr>
                <w:color w:val="auto"/>
              </w:rPr>
              <w:t>Listing Control Section</w:t>
            </w:r>
          </w:p>
        </w:tc>
      </w:tr>
      <w:tr w:rsidR="00B752E4" w:rsidRPr="005914A2" w14:paraId="1E8B4796" w14:textId="77777777">
        <w:trPr>
          <w:trHeight w:val="255"/>
        </w:trPr>
        <w:tc>
          <w:tcPr>
            <w:tcW w:w="1980" w:type="dxa"/>
            <w:tcBorders>
              <w:top w:val="single" w:sz="6" w:space="0" w:color="auto"/>
              <w:bottom w:val="single" w:sz="6" w:space="0" w:color="auto"/>
            </w:tcBorders>
            <w:shd w:val="clear" w:color="auto" w:fill="CC99FF"/>
          </w:tcPr>
          <w:p w14:paraId="60858F79"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bottom w:val="single" w:sz="6" w:space="0" w:color="auto"/>
            </w:tcBorders>
            <w:shd w:val="clear" w:color="auto" w:fill="CC99FF"/>
          </w:tcPr>
          <w:p w14:paraId="7EDDFC21" w14:textId="77777777" w:rsidR="00B752E4" w:rsidRPr="005914A2" w:rsidRDefault="00B752E4">
            <w:pPr>
              <w:pStyle w:val="FORMDATA"/>
              <w:rPr>
                <w:b/>
                <w:color w:val="auto"/>
              </w:rPr>
            </w:pPr>
            <w:r w:rsidRPr="005914A2">
              <w:rPr>
                <w:b/>
                <w:color w:val="auto"/>
              </w:rPr>
              <w:t>Directory Listing Number</w:t>
            </w:r>
          </w:p>
        </w:tc>
        <w:tc>
          <w:tcPr>
            <w:tcW w:w="2880" w:type="dxa"/>
            <w:tcBorders>
              <w:top w:val="single" w:sz="6" w:space="0" w:color="auto"/>
              <w:bottom w:val="single" w:sz="6" w:space="0" w:color="auto"/>
            </w:tcBorders>
            <w:shd w:val="clear" w:color="auto" w:fill="CC99FF"/>
          </w:tcPr>
          <w:p w14:paraId="251E82C3" w14:textId="77777777" w:rsidR="00B752E4" w:rsidRPr="005914A2" w:rsidRDefault="00B752E4">
            <w:pPr>
              <w:pStyle w:val="FORMDATA"/>
              <w:rPr>
                <w:b/>
                <w:color w:val="auto"/>
              </w:rPr>
            </w:pPr>
            <w:r w:rsidRPr="005914A2">
              <w:rPr>
                <w:b/>
                <w:color w:val="auto"/>
              </w:rPr>
              <w:t>0003</w:t>
            </w:r>
          </w:p>
        </w:tc>
      </w:tr>
      <w:tr w:rsidR="00B752E4" w:rsidRPr="005914A2" w14:paraId="15EEB5AA" w14:textId="77777777">
        <w:trPr>
          <w:trHeight w:val="255"/>
        </w:trPr>
        <w:tc>
          <w:tcPr>
            <w:tcW w:w="1980" w:type="dxa"/>
            <w:tcBorders>
              <w:top w:val="single" w:sz="6" w:space="0" w:color="auto"/>
              <w:bottom w:val="single" w:sz="6" w:space="0" w:color="auto"/>
            </w:tcBorders>
            <w:shd w:val="clear" w:color="auto" w:fill="CC99FF"/>
          </w:tcPr>
          <w:p w14:paraId="604609AD" w14:textId="77777777" w:rsidR="00B752E4" w:rsidRPr="005914A2" w:rsidRDefault="00B752E4">
            <w:pPr>
              <w:pStyle w:val="FORMDATA"/>
              <w:rPr>
                <w:b/>
                <w:color w:val="auto"/>
              </w:rPr>
            </w:pPr>
            <w:r w:rsidRPr="005914A2">
              <w:rPr>
                <w:b/>
                <w:color w:val="auto"/>
              </w:rPr>
              <w:t>LACT</w:t>
            </w:r>
          </w:p>
        </w:tc>
        <w:tc>
          <w:tcPr>
            <w:tcW w:w="4680" w:type="dxa"/>
            <w:tcBorders>
              <w:top w:val="single" w:sz="6" w:space="0" w:color="auto"/>
              <w:bottom w:val="single" w:sz="6" w:space="0" w:color="auto"/>
            </w:tcBorders>
            <w:shd w:val="clear" w:color="auto" w:fill="CC99FF"/>
          </w:tcPr>
          <w:p w14:paraId="79EE16EC" w14:textId="77777777" w:rsidR="00B752E4" w:rsidRPr="005914A2" w:rsidRDefault="00B752E4">
            <w:pPr>
              <w:pStyle w:val="FORMDATA"/>
              <w:rPr>
                <w:b/>
                <w:color w:val="auto"/>
              </w:rPr>
            </w:pPr>
            <w:r w:rsidRPr="005914A2">
              <w:rPr>
                <w:b/>
                <w:color w:val="auto"/>
              </w:rPr>
              <w:t>Listing Activity Indicator</w:t>
            </w:r>
          </w:p>
        </w:tc>
        <w:tc>
          <w:tcPr>
            <w:tcW w:w="2880" w:type="dxa"/>
            <w:tcBorders>
              <w:top w:val="single" w:sz="6" w:space="0" w:color="auto"/>
              <w:bottom w:val="single" w:sz="6" w:space="0" w:color="auto"/>
            </w:tcBorders>
            <w:shd w:val="clear" w:color="auto" w:fill="CC99FF"/>
          </w:tcPr>
          <w:p w14:paraId="3DF25D36" w14:textId="77777777" w:rsidR="00B752E4" w:rsidRPr="005914A2" w:rsidRDefault="00B752E4">
            <w:pPr>
              <w:pStyle w:val="FORMDATA"/>
              <w:rPr>
                <w:b/>
                <w:color w:val="auto"/>
              </w:rPr>
            </w:pPr>
            <w:r w:rsidRPr="005914A2">
              <w:rPr>
                <w:b/>
                <w:color w:val="auto"/>
              </w:rPr>
              <w:t>N</w:t>
            </w:r>
          </w:p>
        </w:tc>
      </w:tr>
      <w:tr w:rsidR="00B752E4" w:rsidRPr="005914A2" w14:paraId="6E29DA9A" w14:textId="77777777">
        <w:trPr>
          <w:trHeight w:val="255"/>
        </w:trPr>
        <w:tc>
          <w:tcPr>
            <w:tcW w:w="1980" w:type="dxa"/>
            <w:tcBorders>
              <w:top w:val="single" w:sz="6" w:space="0" w:color="auto"/>
            </w:tcBorders>
          </w:tcPr>
          <w:p w14:paraId="01BBF475"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tcBorders>
          </w:tcPr>
          <w:p w14:paraId="229DDABD" w14:textId="77777777" w:rsidR="00B752E4" w:rsidRPr="005914A2" w:rsidRDefault="00B752E4">
            <w:pPr>
              <w:pStyle w:val="FORMDATA"/>
              <w:rPr>
                <w:b/>
                <w:color w:val="auto"/>
              </w:rPr>
            </w:pPr>
            <w:r w:rsidRPr="005914A2">
              <w:rPr>
                <w:b/>
                <w:color w:val="auto"/>
              </w:rPr>
              <w:t>Record Type</w:t>
            </w:r>
          </w:p>
        </w:tc>
        <w:tc>
          <w:tcPr>
            <w:tcW w:w="2880" w:type="dxa"/>
            <w:tcBorders>
              <w:top w:val="single" w:sz="6" w:space="0" w:color="auto"/>
            </w:tcBorders>
          </w:tcPr>
          <w:p w14:paraId="1CDD3AEA" w14:textId="77777777" w:rsidR="00B752E4" w:rsidRPr="005914A2" w:rsidRDefault="00B752E4">
            <w:pPr>
              <w:pStyle w:val="FORMDATA"/>
              <w:rPr>
                <w:b/>
                <w:color w:val="auto"/>
              </w:rPr>
            </w:pPr>
            <w:r w:rsidRPr="005914A2">
              <w:rPr>
                <w:b/>
                <w:color w:val="auto"/>
              </w:rPr>
              <w:t xml:space="preserve">LAM </w:t>
            </w:r>
          </w:p>
        </w:tc>
      </w:tr>
      <w:tr w:rsidR="00B752E4" w:rsidRPr="005914A2" w14:paraId="6E1CFD1D" w14:textId="77777777">
        <w:trPr>
          <w:trHeight w:val="255"/>
        </w:trPr>
        <w:tc>
          <w:tcPr>
            <w:tcW w:w="1980" w:type="dxa"/>
          </w:tcPr>
          <w:p w14:paraId="56B43D9B" w14:textId="77777777" w:rsidR="00B752E4" w:rsidRPr="005914A2" w:rsidRDefault="00B752E4">
            <w:pPr>
              <w:pStyle w:val="FORMDATA"/>
              <w:rPr>
                <w:b/>
                <w:color w:val="auto"/>
              </w:rPr>
            </w:pPr>
            <w:r w:rsidRPr="005914A2">
              <w:rPr>
                <w:b/>
                <w:color w:val="auto"/>
              </w:rPr>
              <w:t>LTY</w:t>
            </w:r>
          </w:p>
        </w:tc>
        <w:tc>
          <w:tcPr>
            <w:tcW w:w="4680" w:type="dxa"/>
          </w:tcPr>
          <w:p w14:paraId="5BAC404B" w14:textId="77777777" w:rsidR="00B752E4" w:rsidRPr="005914A2" w:rsidRDefault="00B752E4">
            <w:pPr>
              <w:pStyle w:val="FORMDATA"/>
              <w:rPr>
                <w:b/>
                <w:color w:val="auto"/>
              </w:rPr>
            </w:pPr>
            <w:r w:rsidRPr="005914A2">
              <w:rPr>
                <w:b/>
                <w:color w:val="auto"/>
              </w:rPr>
              <w:t>Listing Type</w:t>
            </w:r>
          </w:p>
        </w:tc>
        <w:tc>
          <w:tcPr>
            <w:tcW w:w="2880" w:type="dxa"/>
          </w:tcPr>
          <w:p w14:paraId="7A2B670B" w14:textId="77777777" w:rsidR="00B752E4" w:rsidRPr="005914A2" w:rsidRDefault="00B752E4">
            <w:pPr>
              <w:pStyle w:val="FORMDATA"/>
              <w:rPr>
                <w:b/>
                <w:color w:val="auto"/>
                <w:lang w:val="fr-FR"/>
              </w:rPr>
            </w:pPr>
            <w:r w:rsidRPr="005914A2">
              <w:rPr>
                <w:b/>
                <w:color w:val="auto"/>
                <w:lang w:val="fr-FR"/>
              </w:rPr>
              <w:t xml:space="preserve">1 </w:t>
            </w:r>
          </w:p>
        </w:tc>
      </w:tr>
      <w:tr w:rsidR="00B752E4" w:rsidRPr="005914A2" w14:paraId="410C218A" w14:textId="77777777">
        <w:trPr>
          <w:trHeight w:val="255"/>
        </w:trPr>
        <w:tc>
          <w:tcPr>
            <w:tcW w:w="1980" w:type="dxa"/>
          </w:tcPr>
          <w:p w14:paraId="692745EE" w14:textId="77777777" w:rsidR="00B752E4" w:rsidRPr="005914A2" w:rsidRDefault="00B752E4">
            <w:pPr>
              <w:pStyle w:val="FORMDATA"/>
              <w:rPr>
                <w:b/>
                <w:color w:val="auto"/>
                <w:lang w:val="fr-FR"/>
              </w:rPr>
            </w:pPr>
            <w:r w:rsidRPr="005914A2">
              <w:rPr>
                <w:b/>
                <w:color w:val="auto"/>
                <w:lang w:val="fr-FR"/>
              </w:rPr>
              <w:t>STYC</w:t>
            </w:r>
          </w:p>
        </w:tc>
        <w:tc>
          <w:tcPr>
            <w:tcW w:w="4680" w:type="dxa"/>
          </w:tcPr>
          <w:p w14:paraId="22B2BA2B" w14:textId="77777777" w:rsidR="00B752E4" w:rsidRPr="005914A2" w:rsidRDefault="00B752E4">
            <w:pPr>
              <w:pStyle w:val="FORMDATA"/>
              <w:rPr>
                <w:b/>
                <w:color w:val="auto"/>
                <w:lang w:val="fr-FR"/>
              </w:rPr>
            </w:pPr>
            <w:r w:rsidRPr="005914A2">
              <w:rPr>
                <w:b/>
                <w:color w:val="auto"/>
                <w:lang w:val="fr-FR"/>
              </w:rPr>
              <w:t>Style Code</w:t>
            </w:r>
          </w:p>
        </w:tc>
        <w:tc>
          <w:tcPr>
            <w:tcW w:w="2880" w:type="dxa"/>
          </w:tcPr>
          <w:p w14:paraId="3D9CBD04" w14:textId="77777777" w:rsidR="00B752E4" w:rsidRPr="005914A2" w:rsidRDefault="00B752E4">
            <w:pPr>
              <w:pStyle w:val="FORMDATA"/>
              <w:rPr>
                <w:b/>
                <w:color w:val="auto"/>
              </w:rPr>
            </w:pPr>
            <w:r w:rsidRPr="005914A2">
              <w:rPr>
                <w:b/>
                <w:color w:val="auto"/>
              </w:rPr>
              <w:t xml:space="preserve">SL </w:t>
            </w:r>
          </w:p>
        </w:tc>
      </w:tr>
      <w:tr w:rsidR="00B752E4" w:rsidRPr="005914A2" w14:paraId="217478C3" w14:textId="77777777">
        <w:trPr>
          <w:trHeight w:val="255"/>
        </w:trPr>
        <w:tc>
          <w:tcPr>
            <w:tcW w:w="1980" w:type="dxa"/>
          </w:tcPr>
          <w:p w14:paraId="096F71DE" w14:textId="77777777" w:rsidR="00B752E4" w:rsidRPr="005914A2" w:rsidRDefault="00B752E4">
            <w:pPr>
              <w:pStyle w:val="FORMDATA"/>
              <w:rPr>
                <w:b/>
                <w:color w:val="auto"/>
              </w:rPr>
            </w:pPr>
            <w:r w:rsidRPr="005914A2">
              <w:rPr>
                <w:b/>
                <w:color w:val="auto"/>
              </w:rPr>
              <w:t>TOA</w:t>
            </w:r>
          </w:p>
        </w:tc>
        <w:tc>
          <w:tcPr>
            <w:tcW w:w="4680" w:type="dxa"/>
          </w:tcPr>
          <w:p w14:paraId="1370171C" w14:textId="77777777" w:rsidR="00B752E4" w:rsidRPr="005914A2" w:rsidRDefault="00B752E4">
            <w:pPr>
              <w:pStyle w:val="FORMDATA"/>
              <w:rPr>
                <w:b/>
                <w:color w:val="auto"/>
              </w:rPr>
            </w:pPr>
            <w:r w:rsidRPr="005914A2">
              <w:rPr>
                <w:b/>
                <w:color w:val="auto"/>
              </w:rPr>
              <w:t>Type of Account</w:t>
            </w:r>
          </w:p>
        </w:tc>
        <w:tc>
          <w:tcPr>
            <w:tcW w:w="2880" w:type="dxa"/>
          </w:tcPr>
          <w:p w14:paraId="4E334F42" w14:textId="77777777" w:rsidR="00B752E4" w:rsidRPr="005914A2" w:rsidRDefault="00B752E4">
            <w:pPr>
              <w:pStyle w:val="FORMDATA"/>
              <w:rPr>
                <w:b/>
                <w:color w:val="auto"/>
              </w:rPr>
            </w:pPr>
            <w:r w:rsidRPr="005914A2">
              <w:rPr>
                <w:b/>
                <w:color w:val="auto"/>
              </w:rPr>
              <w:t>R</w:t>
            </w:r>
          </w:p>
        </w:tc>
      </w:tr>
      <w:tr w:rsidR="00B752E4" w:rsidRPr="005914A2" w14:paraId="2301AD98" w14:textId="77777777">
        <w:trPr>
          <w:trHeight w:val="255"/>
        </w:trPr>
        <w:tc>
          <w:tcPr>
            <w:tcW w:w="1980" w:type="dxa"/>
            <w:tcBorders>
              <w:bottom w:val="single" w:sz="6" w:space="0" w:color="auto"/>
            </w:tcBorders>
          </w:tcPr>
          <w:p w14:paraId="0C4985E4" w14:textId="77777777" w:rsidR="00B752E4" w:rsidRPr="005914A2" w:rsidRDefault="00B752E4">
            <w:pPr>
              <w:pStyle w:val="FORMDATA"/>
              <w:rPr>
                <w:b/>
                <w:color w:val="auto"/>
              </w:rPr>
            </w:pPr>
            <w:r w:rsidRPr="005914A2">
              <w:rPr>
                <w:b/>
                <w:color w:val="auto"/>
              </w:rPr>
              <w:t>ALI</w:t>
            </w:r>
          </w:p>
        </w:tc>
        <w:tc>
          <w:tcPr>
            <w:tcW w:w="4680" w:type="dxa"/>
            <w:tcBorders>
              <w:bottom w:val="single" w:sz="6" w:space="0" w:color="auto"/>
            </w:tcBorders>
          </w:tcPr>
          <w:p w14:paraId="7BA24661" w14:textId="77777777" w:rsidR="00B752E4" w:rsidRPr="005914A2" w:rsidRDefault="00B752E4">
            <w:pPr>
              <w:pStyle w:val="FORMDATA"/>
              <w:rPr>
                <w:b/>
                <w:color w:val="auto"/>
              </w:rPr>
            </w:pPr>
            <w:r w:rsidRPr="005914A2">
              <w:rPr>
                <w:b/>
                <w:color w:val="auto"/>
              </w:rPr>
              <w:t>Additional Listing Indicator Codes</w:t>
            </w:r>
          </w:p>
        </w:tc>
        <w:tc>
          <w:tcPr>
            <w:tcW w:w="2880" w:type="dxa"/>
            <w:tcBorders>
              <w:bottom w:val="single" w:sz="6" w:space="0" w:color="auto"/>
            </w:tcBorders>
          </w:tcPr>
          <w:p w14:paraId="1B72ED2E" w14:textId="77777777" w:rsidR="00B752E4" w:rsidRPr="005914A2" w:rsidRDefault="00B752E4">
            <w:pPr>
              <w:pStyle w:val="FORMDATA"/>
              <w:rPr>
                <w:b/>
                <w:color w:val="auto"/>
              </w:rPr>
            </w:pPr>
            <w:r w:rsidRPr="005914A2">
              <w:rPr>
                <w:b/>
                <w:color w:val="auto"/>
              </w:rPr>
              <w:t>B</w:t>
            </w:r>
          </w:p>
        </w:tc>
      </w:tr>
      <w:tr w:rsidR="00B752E4" w:rsidRPr="005914A2" w14:paraId="62D7E52C" w14:textId="77777777">
        <w:trPr>
          <w:trHeight w:val="255"/>
        </w:trPr>
        <w:tc>
          <w:tcPr>
            <w:tcW w:w="1980" w:type="dxa"/>
            <w:tcBorders>
              <w:top w:val="single" w:sz="6" w:space="0" w:color="auto"/>
              <w:bottom w:val="single" w:sz="6" w:space="0" w:color="auto"/>
            </w:tcBorders>
            <w:shd w:val="clear" w:color="auto" w:fill="CC99FF"/>
          </w:tcPr>
          <w:p w14:paraId="126D5652" w14:textId="77777777" w:rsidR="00B752E4" w:rsidRPr="005914A2" w:rsidRDefault="00B752E4">
            <w:pPr>
              <w:pStyle w:val="FORMDATA"/>
              <w:rPr>
                <w:b/>
                <w:color w:val="auto"/>
              </w:rPr>
            </w:pPr>
            <w:r w:rsidRPr="005914A2">
              <w:rPr>
                <w:b/>
                <w:color w:val="auto"/>
              </w:rPr>
              <w:t>DOI</w:t>
            </w:r>
          </w:p>
        </w:tc>
        <w:tc>
          <w:tcPr>
            <w:tcW w:w="4680" w:type="dxa"/>
            <w:tcBorders>
              <w:top w:val="single" w:sz="6" w:space="0" w:color="auto"/>
              <w:bottom w:val="single" w:sz="6" w:space="0" w:color="auto"/>
            </w:tcBorders>
            <w:shd w:val="clear" w:color="auto" w:fill="CC99FF"/>
          </w:tcPr>
          <w:p w14:paraId="079540D0" w14:textId="77777777" w:rsidR="00B752E4" w:rsidRPr="005914A2" w:rsidRDefault="00B752E4">
            <w:pPr>
              <w:pStyle w:val="FORMDATA"/>
              <w:rPr>
                <w:b/>
                <w:color w:val="auto"/>
              </w:rPr>
            </w:pPr>
            <w:r w:rsidRPr="005914A2">
              <w:rPr>
                <w:b/>
                <w:color w:val="auto"/>
              </w:rPr>
              <w:t>Degree of Indent</w:t>
            </w:r>
          </w:p>
        </w:tc>
        <w:tc>
          <w:tcPr>
            <w:tcW w:w="2880" w:type="dxa"/>
            <w:tcBorders>
              <w:top w:val="single" w:sz="6" w:space="0" w:color="auto"/>
              <w:bottom w:val="single" w:sz="6" w:space="0" w:color="auto"/>
            </w:tcBorders>
            <w:shd w:val="clear" w:color="auto" w:fill="CC99FF"/>
          </w:tcPr>
          <w:p w14:paraId="03E427CF" w14:textId="77777777" w:rsidR="00B752E4" w:rsidRPr="005914A2" w:rsidRDefault="00B752E4">
            <w:pPr>
              <w:pStyle w:val="FORMDATA"/>
              <w:rPr>
                <w:b/>
                <w:color w:val="auto"/>
              </w:rPr>
            </w:pPr>
            <w:r w:rsidRPr="005914A2">
              <w:rPr>
                <w:b/>
                <w:color w:val="auto"/>
              </w:rPr>
              <w:t>0</w:t>
            </w:r>
          </w:p>
        </w:tc>
      </w:tr>
      <w:tr w:rsidR="00B752E4" w:rsidRPr="005914A2" w14:paraId="31004E85" w14:textId="77777777">
        <w:trPr>
          <w:cantSplit/>
          <w:trHeight w:val="255"/>
        </w:trPr>
        <w:tc>
          <w:tcPr>
            <w:tcW w:w="9540" w:type="dxa"/>
            <w:gridSpan w:val="3"/>
            <w:tcBorders>
              <w:top w:val="single" w:sz="6" w:space="0" w:color="auto"/>
              <w:bottom w:val="single" w:sz="6" w:space="0" w:color="auto"/>
            </w:tcBorders>
            <w:shd w:val="clear" w:color="auto" w:fill="99CCFF"/>
          </w:tcPr>
          <w:p w14:paraId="0F7FB2F0" w14:textId="77777777" w:rsidR="00B752E4" w:rsidRPr="005914A2" w:rsidRDefault="00B752E4">
            <w:pPr>
              <w:pStyle w:val="Heading5"/>
              <w:rPr>
                <w:color w:val="auto"/>
              </w:rPr>
            </w:pPr>
            <w:r w:rsidRPr="005914A2">
              <w:rPr>
                <w:color w:val="auto"/>
              </w:rPr>
              <w:t>Listing Instruction Section</w:t>
            </w:r>
          </w:p>
        </w:tc>
      </w:tr>
      <w:tr w:rsidR="00B752E4" w:rsidRPr="005914A2" w14:paraId="7E67B719" w14:textId="77777777">
        <w:trPr>
          <w:trHeight w:val="255"/>
        </w:trPr>
        <w:tc>
          <w:tcPr>
            <w:tcW w:w="1980" w:type="dxa"/>
            <w:tcBorders>
              <w:top w:val="single" w:sz="6" w:space="0" w:color="auto"/>
              <w:bottom w:val="single" w:sz="6" w:space="0" w:color="auto"/>
            </w:tcBorders>
            <w:shd w:val="clear" w:color="auto" w:fill="CC99FF"/>
          </w:tcPr>
          <w:p w14:paraId="73D11A08"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bottom w:val="single" w:sz="6" w:space="0" w:color="auto"/>
            </w:tcBorders>
            <w:shd w:val="clear" w:color="auto" w:fill="CC99FF"/>
          </w:tcPr>
          <w:p w14:paraId="37E09D51" w14:textId="77777777" w:rsidR="00B752E4" w:rsidRPr="005914A2" w:rsidRDefault="00B752E4">
            <w:pPr>
              <w:pStyle w:val="FORMDATA"/>
              <w:rPr>
                <w:b/>
                <w:color w:val="auto"/>
              </w:rPr>
            </w:pPr>
            <w:r w:rsidRPr="005914A2">
              <w:rPr>
                <w:b/>
                <w:color w:val="auto"/>
              </w:rPr>
              <w:t>Listing Telephone Number</w:t>
            </w:r>
          </w:p>
        </w:tc>
        <w:tc>
          <w:tcPr>
            <w:tcW w:w="2880" w:type="dxa"/>
            <w:tcBorders>
              <w:top w:val="single" w:sz="6" w:space="0" w:color="auto"/>
              <w:bottom w:val="single" w:sz="6" w:space="0" w:color="auto"/>
            </w:tcBorders>
            <w:shd w:val="clear" w:color="auto" w:fill="CC99FF"/>
          </w:tcPr>
          <w:p w14:paraId="3F00025E" w14:textId="77777777" w:rsidR="00B752E4" w:rsidRPr="005914A2" w:rsidRDefault="00B752E4">
            <w:pPr>
              <w:pStyle w:val="FORMDATA"/>
              <w:rPr>
                <w:b/>
                <w:color w:val="auto"/>
              </w:rPr>
            </w:pPr>
            <w:r w:rsidRPr="005914A2">
              <w:rPr>
                <w:b/>
                <w:color w:val="auto"/>
              </w:rPr>
              <w:t>7704846738</w:t>
            </w:r>
          </w:p>
        </w:tc>
      </w:tr>
      <w:tr w:rsidR="00B752E4" w:rsidRPr="005914A2" w14:paraId="74B76495" w14:textId="77777777">
        <w:trPr>
          <w:trHeight w:val="255"/>
        </w:trPr>
        <w:tc>
          <w:tcPr>
            <w:tcW w:w="1980" w:type="dxa"/>
            <w:tcBorders>
              <w:top w:val="single" w:sz="6" w:space="0" w:color="auto"/>
            </w:tcBorders>
          </w:tcPr>
          <w:p w14:paraId="6BE829F3"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tcBorders>
          </w:tcPr>
          <w:p w14:paraId="449E3076" w14:textId="77777777" w:rsidR="00B752E4" w:rsidRPr="005914A2" w:rsidRDefault="00B752E4">
            <w:pPr>
              <w:pStyle w:val="FORMDATA"/>
              <w:rPr>
                <w:b/>
                <w:color w:val="auto"/>
              </w:rPr>
            </w:pPr>
            <w:r w:rsidRPr="005914A2">
              <w:rPr>
                <w:b/>
                <w:color w:val="auto"/>
              </w:rPr>
              <w:t xml:space="preserve">Listed Name Last </w:t>
            </w:r>
          </w:p>
        </w:tc>
        <w:tc>
          <w:tcPr>
            <w:tcW w:w="2880" w:type="dxa"/>
            <w:tcBorders>
              <w:top w:val="single" w:sz="6" w:space="0" w:color="auto"/>
            </w:tcBorders>
          </w:tcPr>
          <w:p w14:paraId="03B5E8FA" w14:textId="77777777" w:rsidR="00B752E4" w:rsidRPr="005914A2" w:rsidRDefault="00B752E4">
            <w:pPr>
              <w:pStyle w:val="FORMDATA"/>
              <w:rPr>
                <w:b/>
                <w:color w:val="auto"/>
              </w:rPr>
            </w:pPr>
            <w:r w:rsidRPr="005914A2">
              <w:rPr>
                <w:b/>
                <w:color w:val="auto"/>
              </w:rPr>
              <w:t>Tan</w:t>
            </w:r>
          </w:p>
        </w:tc>
      </w:tr>
      <w:tr w:rsidR="00B752E4" w:rsidRPr="005914A2" w14:paraId="79E1A81B" w14:textId="77777777">
        <w:trPr>
          <w:trHeight w:val="255"/>
        </w:trPr>
        <w:tc>
          <w:tcPr>
            <w:tcW w:w="1980" w:type="dxa"/>
            <w:tcBorders>
              <w:bottom w:val="single" w:sz="6" w:space="0" w:color="auto"/>
            </w:tcBorders>
          </w:tcPr>
          <w:p w14:paraId="3A9A96F3" w14:textId="77777777" w:rsidR="00B752E4" w:rsidRPr="005914A2" w:rsidRDefault="00B752E4">
            <w:pPr>
              <w:pStyle w:val="FORMDATA"/>
              <w:rPr>
                <w:b/>
                <w:color w:val="auto"/>
              </w:rPr>
            </w:pPr>
            <w:r w:rsidRPr="005914A2">
              <w:rPr>
                <w:b/>
                <w:color w:val="auto"/>
              </w:rPr>
              <w:lastRenderedPageBreak/>
              <w:t>LNFN</w:t>
            </w:r>
          </w:p>
        </w:tc>
        <w:tc>
          <w:tcPr>
            <w:tcW w:w="4680" w:type="dxa"/>
            <w:tcBorders>
              <w:bottom w:val="single" w:sz="6" w:space="0" w:color="auto"/>
            </w:tcBorders>
          </w:tcPr>
          <w:p w14:paraId="579DB4A1" w14:textId="77777777" w:rsidR="00B752E4" w:rsidRPr="005914A2" w:rsidRDefault="00B752E4">
            <w:pPr>
              <w:pStyle w:val="FORMDATA"/>
              <w:rPr>
                <w:b/>
                <w:color w:val="auto"/>
              </w:rPr>
            </w:pPr>
            <w:r w:rsidRPr="005914A2">
              <w:rPr>
                <w:b/>
                <w:color w:val="auto"/>
              </w:rPr>
              <w:t xml:space="preserve">Listed Name First </w:t>
            </w:r>
          </w:p>
        </w:tc>
        <w:tc>
          <w:tcPr>
            <w:tcW w:w="2880" w:type="dxa"/>
            <w:tcBorders>
              <w:bottom w:val="single" w:sz="6" w:space="0" w:color="auto"/>
            </w:tcBorders>
          </w:tcPr>
          <w:p w14:paraId="582761D9" w14:textId="77777777" w:rsidR="00B752E4" w:rsidRPr="005914A2" w:rsidRDefault="00B752E4">
            <w:pPr>
              <w:pStyle w:val="FORMDATA"/>
              <w:rPr>
                <w:b/>
                <w:color w:val="auto"/>
              </w:rPr>
            </w:pPr>
            <w:r w:rsidRPr="005914A2">
              <w:rPr>
                <w:b/>
                <w:color w:val="auto"/>
              </w:rPr>
              <w:t>Sun</w:t>
            </w:r>
          </w:p>
        </w:tc>
      </w:tr>
      <w:tr w:rsidR="00B752E4" w:rsidRPr="005914A2" w14:paraId="1AE26CC6" w14:textId="77777777">
        <w:trPr>
          <w:cantSplit/>
          <w:trHeight w:val="255"/>
        </w:trPr>
        <w:tc>
          <w:tcPr>
            <w:tcW w:w="9540" w:type="dxa"/>
            <w:gridSpan w:val="3"/>
            <w:tcBorders>
              <w:top w:val="single" w:sz="6" w:space="0" w:color="auto"/>
              <w:bottom w:val="single" w:sz="6" w:space="0" w:color="auto"/>
            </w:tcBorders>
            <w:shd w:val="clear" w:color="auto" w:fill="0000FF"/>
          </w:tcPr>
          <w:p w14:paraId="60FB11B0" w14:textId="77777777" w:rsidR="00B752E4" w:rsidRPr="00FB5077" w:rsidRDefault="00B752E4">
            <w:pPr>
              <w:pStyle w:val="Heading3"/>
              <w:rPr>
                <w:rFonts w:cs="Arial"/>
                <w:bCs w:val="0"/>
                <w:i w:val="0"/>
                <w:iCs w:val="0"/>
                <w:lang w:val="en-US" w:eastAsia="en-US"/>
              </w:rPr>
            </w:pPr>
            <w:r w:rsidRPr="00FB5077">
              <w:rPr>
                <w:rFonts w:cs="Arial"/>
                <w:bCs w:val="0"/>
                <w:i w:val="0"/>
                <w:iCs w:val="0"/>
                <w:lang w:val="en-US" w:eastAsia="en-US"/>
              </w:rPr>
              <w:t>PS  FORM</w:t>
            </w:r>
          </w:p>
        </w:tc>
      </w:tr>
      <w:tr w:rsidR="00B752E4" w:rsidRPr="005914A2" w14:paraId="1EF24160" w14:textId="77777777">
        <w:trPr>
          <w:cantSplit/>
          <w:trHeight w:val="255"/>
        </w:trPr>
        <w:tc>
          <w:tcPr>
            <w:tcW w:w="9540" w:type="dxa"/>
            <w:gridSpan w:val="3"/>
            <w:tcBorders>
              <w:top w:val="single" w:sz="6" w:space="0" w:color="auto"/>
              <w:bottom w:val="single" w:sz="6" w:space="0" w:color="auto"/>
            </w:tcBorders>
            <w:shd w:val="clear" w:color="auto" w:fill="99CCFF"/>
          </w:tcPr>
          <w:p w14:paraId="7B73A79E" w14:textId="77777777" w:rsidR="00B752E4" w:rsidRPr="005914A2" w:rsidRDefault="00B752E4">
            <w:pPr>
              <w:pStyle w:val="Heading5"/>
              <w:rPr>
                <w:color w:val="auto"/>
                <w:lang w:val="fr-FR"/>
              </w:rPr>
            </w:pPr>
            <w:r w:rsidRPr="005914A2">
              <w:rPr>
                <w:color w:val="auto"/>
                <w:lang w:val="fr-FR"/>
              </w:rPr>
              <w:t>Administrative Section</w:t>
            </w:r>
          </w:p>
        </w:tc>
      </w:tr>
      <w:tr w:rsidR="00B752E4" w:rsidRPr="005914A2" w14:paraId="329C1E3D" w14:textId="77777777">
        <w:trPr>
          <w:trHeight w:val="255"/>
        </w:trPr>
        <w:tc>
          <w:tcPr>
            <w:tcW w:w="1980" w:type="dxa"/>
            <w:tcBorders>
              <w:top w:val="single" w:sz="6" w:space="0" w:color="auto"/>
              <w:bottom w:val="single" w:sz="6" w:space="0" w:color="auto"/>
            </w:tcBorders>
          </w:tcPr>
          <w:p w14:paraId="4EC2C5C8"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bottom w:val="single" w:sz="6" w:space="0" w:color="auto"/>
            </w:tcBorders>
          </w:tcPr>
          <w:p w14:paraId="212A758E" w14:textId="77777777" w:rsidR="00B752E4" w:rsidRPr="005914A2" w:rsidRDefault="00B752E4">
            <w:pPr>
              <w:pStyle w:val="FORMDATA"/>
              <w:rPr>
                <w:b/>
                <w:color w:val="auto"/>
                <w:lang w:val="fr-FR"/>
              </w:rPr>
            </w:pPr>
            <w:r w:rsidRPr="005914A2">
              <w:rPr>
                <w:b/>
                <w:color w:val="auto"/>
                <w:lang w:val="fr-FR"/>
              </w:rPr>
              <w:t>Port Quantity</w:t>
            </w:r>
          </w:p>
        </w:tc>
        <w:tc>
          <w:tcPr>
            <w:tcW w:w="2880" w:type="dxa"/>
            <w:tcBorders>
              <w:top w:val="single" w:sz="6" w:space="0" w:color="auto"/>
              <w:bottom w:val="single" w:sz="6" w:space="0" w:color="auto"/>
            </w:tcBorders>
          </w:tcPr>
          <w:p w14:paraId="74EC91A3" w14:textId="77777777" w:rsidR="00B752E4" w:rsidRPr="005914A2" w:rsidRDefault="00B752E4">
            <w:pPr>
              <w:pStyle w:val="FORMDATA"/>
              <w:rPr>
                <w:b/>
                <w:i/>
                <w:iCs/>
                <w:color w:val="auto"/>
              </w:rPr>
            </w:pPr>
            <w:r w:rsidRPr="005914A2">
              <w:rPr>
                <w:b/>
                <w:i/>
                <w:iCs/>
                <w:color w:val="auto"/>
              </w:rPr>
              <w:t>001</w:t>
            </w:r>
          </w:p>
        </w:tc>
      </w:tr>
      <w:tr w:rsidR="00B752E4" w:rsidRPr="005914A2" w14:paraId="16C8220E" w14:textId="77777777">
        <w:trPr>
          <w:cantSplit/>
          <w:trHeight w:val="255"/>
        </w:trPr>
        <w:tc>
          <w:tcPr>
            <w:tcW w:w="9540" w:type="dxa"/>
            <w:gridSpan w:val="3"/>
            <w:tcBorders>
              <w:top w:val="single" w:sz="6" w:space="0" w:color="auto"/>
              <w:bottom w:val="single" w:sz="6" w:space="0" w:color="auto"/>
            </w:tcBorders>
            <w:shd w:val="clear" w:color="auto" w:fill="99CCFF"/>
          </w:tcPr>
          <w:p w14:paraId="2A40E619" w14:textId="77777777" w:rsidR="00B752E4" w:rsidRPr="005914A2" w:rsidRDefault="00B752E4">
            <w:pPr>
              <w:pStyle w:val="Heading5"/>
              <w:rPr>
                <w:color w:val="auto"/>
              </w:rPr>
            </w:pPr>
            <w:r w:rsidRPr="005914A2">
              <w:rPr>
                <w:color w:val="auto"/>
              </w:rPr>
              <w:t>Service Details Section</w:t>
            </w:r>
          </w:p>
        </w:tc>
      </w:tr>
      <w:tr w:rsidR="00B752E4" w:rsidRPr="005914A2" w14:paraId="060E5A64" w14:textId="77777777">
        <w:trPr>
          <w:trHeight w:val="255"/>
        </w:trPr>
        <w:tc>
          <w:tcPr>
            <w:tcW w:w="1980" w:type="dxa"/>
            <w:tcBorders>
              <w:top w:val="single" w:sz="6" w:space="0" w:color="auto"/>
              <w:bottom w:val="single" w:sz="6" w:space="0" w:color="auto"/>
            </w:tcBorders>
            <w:shd w:val="clear" w:color="auto" w:fill="CC99FF"/>
          </w:tcPr>
          <w:p w14:paraId="16CF25D1"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bottom w:val="single" w:sz="6" w:space="0" w:color="auto"/>
            </w:tcBorders>
            <w:shd w:val="clear" w:color="auto" w:fill="CC99FF"/>
          </w:tcPr>
          <w:p w14:paraId="23EA7548" w14:textId="77777777" w:rsidR="00B752E4" w:rsidRPr="005914A2" w:rsidRDefault="00B752E4">
            <w:pPr>
              <w:pStyle w:val="FORMDATA"/>
              <w:rPr>
                <w:b/>
                <w:color w:val="auto"/>
              </w:rPr>
            </w:pPr>
            <w:r w:rsidRPr="005914A2">
              <w:rPr>
                <w:b/>
                <w:color w:val="auto"/>
              </w:rPr>
              <w:t>Line Number</w:t>
            </w:r>
          </w:p>
        </w:tc>
        <w:tc>
          <w:tcPr>
            <w:tcW w:w="2880" w:type="dxa"/>
            <w:tcBorders>
              <w:top w:val="single" w:sz="6" w:space="0" w:color="auto"/>
              <w:bottom w:val="single" w:sz="6" w:space="0" w:color="auto"/>
            </w:tcBorders>
            <w:shd w:val="clear" w:color="auto" w:fill="CC99FF"/>
          </w:tcPr>
          <w:p w14:paraId="74A20107" w14:textId="77777777" w:rsidR="00B752E4" w:rsidRPr="005914A2" w:rsidRDefault="00B752E4">
            <w:pPr>
              <w:pStyle w:val="FORMDATA"/>
              <w:rPr>
                <w:b/>
                <w:color w:val="auto"/>
              </w:rPr>
            </w:pPr>
            <w:r w:rsidRPr="005914A2">
              <w:rPr>
                <w:b/>
                <w:color w:val="auto"/>
              </w:rPr>
              <w:t>00001</w:t>
            </w:r>
          </w:p>
        </w:tc>
      </w:tr>
      <w:tr w:rsidR="00B752E4" w:rsidRPr="005914A2" w14:paraId="15D66623" w14:textId="77777777">
        <w:trPr>
          <w:trHeight w:val="255"/>
        </w:trPr>
        <w:tc>
          <w:tcPr>
            <w:tcW w:w="1980" w:type="dxa"/>
            <w:tcBorders>
              <w:top w:val="single" w:sz="6" w:space="0" w:color="auto"/>
              <w:bottom w:val="single" w:sz="6" w:space="0" w:color="auto"/>
            </w:tcBorders>
            <w:shd w:val="clear" w:color="auto" w:fill="CC99FF"/>
          </w:tcPr>
          <w:p w14:paraId="6FAE50B8"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bottom w:val="single" w:sz="6" w:space="0" w:color="auto"/>
            </w:tcBorders>
            <w:shd w:val="clear" w:color="auto" w:fill="CC99FF"/>
          </w:tcPr>
          <w:p w14:paraId="0D5B8AFF" w14:textId="77777777" w:rsidR="00B752E4" w:rsidRPr="005914A2" w:rsidRDefault="00B752E4">
            <w:pPr>
              <w:pStyle w:val="FORMDATA"/>
              <w:rPr>
                <w:b/>
                <w:color w:val="auto"/>
              </w:rPr>
            </w:pPr>
            <w:r w:rsidRPr="005914A2">
              <w:rPr>
                <w:b/>
                <w:color w:val="auto"/>
              </w:rPr>
              <w:t>Line Activity</w:t>
            </w:r>
          </w:p>
        </w:tc>
        <w:tc>
          <w:tcPr>
            <w:tcW w:w="2880" w:type="dxa"/>
            <w:tcBorders>
              <w:top w:val="single" w:sz="6" w:space="0" w:color="auto"/>
              <w:bottom w:val="single" w:sz="6" w:space="0" w:color="auto"/>
            </w:tcBorders>
            <w:shd w:val="clear" w:color="auto" w:fill="CC99FF"/>
          </w:tcPr>
          <w:p w14:paraId="0BF01EB3" w14:textId="77777777" w:rsidR="00B752E4" w:rsidRPr="005914A2" w:rsidRDefault="00B752E4">
            <w:pPr>
              <w:pStyle w:val="FORMDATA"/>
              <w:rPr>
                <w:b/>
                <w:color w:val="auto"/>
              </w:rPr>
            </w:pPr>
            <w:r w:rsidRPr="005914A2">
              <w:rPr>
                <w:b/>
                <w:color w:val="auto"/>
              </w:rPr>
              <w:t>N</w:t>
            </w:r>
          </w:p>
        </w:tc>
      </w:tr>
      <w:tr w:rsidR="00B752E4" w:rsidRPr="005914A2" w14:paraId="6F4348A6" w14:textId="77777777">
        <w:trPr>
          <w:trHeight w:val="255"/>
        </w:trPr>
        <w:tc>
          <w:tcPr>
            <w:tcW w:w="1980" w:type="dxa"/>
            <w:tcBorders>
              <w:top w:val="single" w:sz="6" w:space="0" w:color="auto"/>
              <w:bottom w:val="single" w:sz="6" w:space="0" w:color="auto"/>
            </w:tcBorders>
          </w:tcPr>
          <w:p w14:paraId="5D190D87" w14:textId="77777777" w:rsidR="00B752E4" w:rsidRPr="005914A2" w:rsidRDefault="00B752E4">
            <w:pPr>
              <w:pStyle w:val="FORMDATA"/>
              <w:rPr>
                <w:b/>
                <w:color w:val="auto"/>
              </w:rPr>
            </w:pPr>
            <w:r w:rsidRPr="005914A2">
              <w:rPr>
                <w:b/>
                <w:color w:val="auto"/>
              </w:rPr>
              <w:t>LNECLSSVC</w:t>
            </w:r>
          </w:p>
        </w:tc>
        <w:tc>
          <w:tcPr>
            <w:tcW w:w="4680" w:type="dxa"/>
            <w:tcBorders>
              <w:top w:val="single" w:sz="6" w:space="0" w:color="auto"/>
              <w:bottom w:val="single" w:sz="6" w:space="0" w:color="auto"/>
            </w:tcBorders>
          </w:tcPr>
          <w:p w14:paraId="2528D274" w14:textId="77777777" w:rsidR="00B752E4" w:rsidRPr="005914A2" w:rsidRDefault="00B752E4">
            <w:pPr>
              <w:pStyle w:val="FORMDATA"/>
              <w:rPr>
                <w:b/>
                <w:color w:val="auto"/>
              </w:rPr>
            </w:pPr>
            <w:r w:rsidRPr="005914A2">
              <w:rPr>
                <w:b/>
                <w:color w:val="auto"/>
              </w:rPr>
              <w:t>Line Class of Service</w:t>
            </w:r>
          </w:p>
        </w:tc>
        <w:tc>
          <w:tcPr>
            <w:tcW w:w="2880" w:type="dxa"/>
            <w:tcBorders>
              <w:top w:val="single" w:sz="6" w:space="0" w:color="auto"/>
              <w:bottom w:val="single" w:sz="6" w:space="0" w:color="auto"/>
            </w:tcBorders>
          </w:tcPr>
          <w:p w14:paraId="2A1E80E3" w14:textId="77777777" w:rsidR="00B752E4" w:rsidRPr="005914A2" w:rsidRDefault="00B752E4">
            <w:pPr>
              <w:pStyle w:val="FORMDATA"/>
              <w:rPr>
                <w:b/>
                <w:color w:val="auto"/>
              </w:rPr>
            </w:pPr>
            <w:r w:rsidRPr="005914A2">
              <w:rPr>
                <w:b/>
                <w:color w:val="auto"/>
              </w:rPr>
              <w:t>UEPWC</w:t>
            </w:r>
          </w:p>
        </w:tc>
      </w:tr>
      <w:tr w:rsidR="00B752E4" w:rsidRPr="005914A2" w14:paraId="44B90DA2" w14:textId="77777777">
        <w:trPr>
          <w:trHeight w:val="255"/>
        </w:trPr>
        <w:tc>
          <w:tcPr>
            <w:tcW w:w="1980" w:type="dxa"/>
            <w:tcBorders>
              <w:top w:val="single" w:sz="6" w:space="0" w:color="auto"/>
              <w:bottom w:val="single" w:sz="6" w:space="0" w:color="auto"/>
            </w:tcBorders>
            <w:shd w:val="clear" w:color="auto" w:fill="CC99FF"/>
          </w:tcPr>
          <w:p w14:paraId="0346ED63"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bottom w:val="single" w:sz="6" w:space="0" w:color="auto"/>
            </w:tcBorders>
            <w:shd w:val="clear" w:color="auto" w:fill="CC99FF"/>
          </w:tcPr>
          <w:p w14:paraId="530DA3CA" w14:textId="77777777" w:rsidR="00B752E4" w:rsidRPr="005914A2" w:rsidRDefault="00B752E4">
            <w:pPr>
              <w:pStyle w:val="FORMDATA"/>
              <w:rPr>
                <w:b/>
                <w:color w:val="auto"/>
              </w:rPr>
            </w:pPr>
            <w:r w:rsidRPr="005914A2">
              <w:rPr>
                <w:b/>
                <w:color w:val="auto"/>
              </w:rPr>
              <w:t>Telephone Numbers</w:t>
            </w:r>
          </w:p>
        </w:tc>
        <w:tc>
          <w:tcPr>
            <w:tcW w:w="2880" w:type="dxa"/>
            <w:tcBorders>
              <w:top w:val="single" w:sz="6" w:space="0" w:color="auto"/>
              <w:bottom w:val="single" w:sz="6" w:space="0" w:color="auto"/>
            </w:tcBorders>
            <w:shd w:val="clear" w:color="auto" w:fill="CC99FF"/>
          </w:tcPr>
          <w:p w14:paraId="4D515866" w14:textId="77777777" w:rsidR="00B752E4" w:rsidRPr="005914A2" w:rsidRDefault="00B752E4">
            <w:pPr>
              <w:pStyle w:val="FORMDATA"/>
              <w:rPr>
                <w:b/>
                <w:color w:val="auto"/>
              </w:rPr>
            </w:pPr>
            <w:r w:rsidRPr="005914A2">
              <w:rPr>
                <w:b/>
                <w:color w:val="auto"/>
              </w:rPr>
              <w:t>7704843363</w:t>
            </w:r>
          </w:p>
        </w:tc>
      </w:tr>
      <w:tr w:rsidR="00B752E4" w:rsidRPr="005914A2" w14:paraId="67307E57" w14:textId="77777777">
        <w:trPr>
          <w:trHeight w:val="255"/>
        </w:trPr>
        <w:tc>
          <w:tcPr>
            <w:tcW w:w="1980" w:type="dxa"/>
            <w:tcBorders>
              <w:top w:val="single" w:sz="6" w:space="0" w:color="auto"/>
            </w:tcBorders>
          </w:tcPr>
          <w:p w14:paraId="0A4CCBC2"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tcBorders>
          </w:tcPr>
          <w:p w14:paraId="3F318507" w14:textId="77777777" w:rsidR="00B752E4" w:rsidRPr="005914A2" w:rsidRDefault="00B752E4">
            <w:pPr>
              <w:pStyle w:val="FORMDATA"/>
              <w:rPr>
                <w:b/>
                <w:color w:val="auto"/>
              </w:rPr>
            </w:pPr>
            <w:r w:rsidRPr="005914A2">
              <w:rPr>
                <w:b/>
                <w:color w:val="auto"/>
              </w:rPr>
              <w:t>Inter-LATA Pre-subscription Indicator Code</w:t>
            </w:r>
          </w:p>
        </w:tc>
        <w:tc>
          <w:tcPr>
            <w:tcW w:w="2880" w:type="dxa"/>
            <w:tcBorders>
              <w:top w:val="single" w:sz="6" w:space="0" w:color="auto"/>
            </w:tcBorders>
          </w:tcPr>
          <w:p w14:paraId="69C9362E" w14:textId="77777777" w:rsidR="00B752E4" w:rsidRPr="005914A2" w:rsidRDefault="00B752E4">
            <w:pPr>
              <w:pStyle w:val="FORMDATA"/>
              <w:rPr>
                <w:b/>
                <w:color w:val="auto"/>
              </w:rPr>
            </w:pPr>
            <w:r w:rsidRPr="005914A2">
              <w:rPr>
                <w:b/>
                <w:color w:val="auto"/>
              </w:rPr>
              <w:t>NONE</w:t>
            </w:r>
          </w:p>
        </w:tc>
      </w:tr>
      <w:tr w:rsidR="00B752E4" w:rsidRPr="005914A2" w14:paraId="1188043B" w14:textId="77777777">
        <w:trPr>
          <w:trHeight w:val="255"/>
        </w:trPr>
        <w:tc>
          <w:tcPr>
            <w:tcW w:w="1980" w:type="dxa"/>
            <w:tcBorders>
              <w:bottom w:val="single" w:sz="6" w:space="0" w:color="auto"/>
            </w:tcBorders>
          </w:tcPr>
          <w:p w14:paraId="4A6BC491" w14:textId="77777777" w:rsidR="00B752E4" w:rsidRPr="005914A2" w:rsidRDefault="00B752E4">
            <w:pPr>
              <w:pStyle w:val="FORMDATA"/>
              <w:rPr>
                <w:b/>
                <w:color w:val="auto"/>
              </w:rPr>
            </w:pPr>
            <w:r w:rsidRPr="005914A2">
              <w:rPr>
                <w:b/>
                <w:color w:val="auto"/>
              </w:rPr>
              <w:t>LPIC</w:t>
            </w:r>
          </w:p>
        </w:tc>
        <w:tc>
          <w:tcPr>
            <w:tcW w:w="4680" w:type="dxa"/>
            <w:tcBorders>
              <w:bottom w:val="single" w:sz="6" w:space="0" w:color="auto"/>
            </w:tcBorders>
          </w:tcPr>
          <w:p w14:paraId="2360DD46" w14:textId="77777777" w:rsidR="00B752E4" w:rsidRPr="005914A2" w:rsidRDefault="00B752E4">
            <w:pPr>
              <w:pStyle w:val="FORMDATA"/>
              <w:rPr>
                <w:b/>
                <w:color w:val="auto"/>
              </w:rPr>
            </w:pPr>
            <w:r w:rsidRPr="005914A2">
              <w:rPr>
                <w:b/>
                <w:color w:val="auto"/>
              </w:rPr>
              <w:t>Intra-LATA Pre-subscription Indicator Code</w:t>
            </w:r>
          </w:p>
        </w:tc>
        <w:tc>
          <w:tcPr>
            <w:tcW w:w="2880" w:type="dxa"/>
            <w:tcBorders>
              <w:bottom w:val="single" w:sz="6" w:space="0" w:color="auto"/>
            </w:tcBorders>
          </w:tcPr>
          <w:p w14:paraId="56157DCD" w14:textId="77777777" w:rsidR="00B752E4" w:rsidRPr="005914A2" w:rsidRDefault="00B752E4">
            <w:pPr>
              <w:pStyle w:val="FORMDATA"/>
              <w:rPr>
                <w:b/>
                <w:color w:val="auto"/>
              </w:rPr>
            </w:pPr>
            <w:r w:rsidRPr="005914A2">
              <w:rPr>
                <w:b/>
                <w:color w:val="auto"/>
              </w:rPr>
              <w:t>NONE</w:t>
            </w:r>
          </w:p>
        </w:tc>
      </w:tr>
      <w:tr w:rsidR="00B752E4" w:rsidRPr="005914A2" w14:paraId="4D39C7EC" w14:textId="77777777">
        <w:trPr>
          <w:trHeight w:val="255"/>
        </w:trPr>
        <w:tc>
          <w:tcPr>
            <w:tcW w:w="1980" w:type="dxa"/>
            <w:tcBorders>
              <w:top w:val="single" w:sz="6" w:space="0" w:color="auto"/>
              <w:bottom w:val="single" w:sz="6" w:space="0" w:color="auto"/>
            </w:tcBorders>
            <w:shd w:val="clear" w:color="auto" w:fill="CC99FF"/>
          </w:tcPr>
          <w:p w14:paraId="2A170E59"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518E27AD"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5594EC4A" w14:textId="77777777" w:rsidR="00B752E4" w:rsidRPr="005914A2" w:rsidRDefault="00B752E4">
            <w:pPr>
              <w:pStyle w:val="FORMDATA"/>
              <w:rPr>
                <w:b/>
                <w:color w:val="auto"/>
              </w:rPr>
            </w:pPr>
            <w:r w:rsidRPr="005914A2">
              <w:rPr>
                <w:b/>
                <w:color w:val="auto"/>
              </w:rPr>
              <w:t>N</w:t>
            </w:r>
          </w:p>
        </w:tc>
      </w:tr>
      <w:tr w:rsidR="00B752E4" w:rsidRPr="005914A2" w14:paraId="129A23AE" w14:textId="77777777">
        <w:trPr>
          <w:trHeight w:val="255"/>
        </w:trPr>
        <w:tc>
          <w:tcPr>
            <w:tcW w:w="1980" w:type="dxa"/>
            <w:tcBorders>
              <w:top w:val="single" w:sz="6" w:space="0" w:color="auto"/>
              <w:bottom w:val="single" w:sz="6" w:space="0" w:color="auto"/>
            </w:tcBorders>
          </w:tcPr>
          <w:p w14:paraId="3CB777EF"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6580E570"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1CEEDCD2" w14:textId="77777777" w:rsidR="00B752E4" w:rsidRPr="005914A2" w:rsidRDefault="00B752E4">
            <w:pPr>
              <w:pStyle w:val="FORMDATA"/>
              <w:rPr>
                <w:b/>
                <w:color w:val="auto"/>
              </w:rPr>
            </w:pPr>
            <w:r w:rsidRPr="005914A2">
              <w:rPr>
                <w:b/>
                <w:color w:val="auto"/>
              </w:rPr>
              <w:t>ESX</w:t>
            </w:r>
          </w:p>
        </w:tc>
      </w:tr>
      <w:tr w:rsidR="00B752E4" w:rsidRPr="005914A2" w14:paraId="28175563" w14:textId="77777777">
        <w:trPr>
          <w:trHeight w:val="255"/>
        </w:trPr>
        <w:tc>
          <w:tcPr>
            <w:tcW w:w="1980" w:type="dxa"/>
            <w:tcBorders>
              <w:top w:val="single" w:sz="6" w:space="0" w:color="auto"/>
              <w:bottom w:val="single" w:sz="6" w:space="0" w:color="auto"/>
            </w:tcBorders>
            <w:shd w:val="clear" w:color="auto" w:fill="CC99FF"/>
          </w:tcPr>
          <w:p w14:paraId="3E579750"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4154AE61"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68B2A2AA" w14:textId="77777777" w:rsidR="00B752E4" w:rsidRPr="005914A2" w:rsidRDefault="00B752E4">
            <w:pPr>
              <w:pStyle w:val="FORMDATA"/>
              <w:rPr>
                <w:b/>
                <w:color w:val="auto"/>
              </w:rPr>
            </w:pPr>
            <w:r w:rsidRPr="005914A2">
              <w:rPr>
                <w:b/>
                <w:color w:val="auto"/>
              </w:rPr>
              <w:t>N</w:t>
            </w:r>
          </w:p>
        </w:tc>
      </w:tr>
      <w:tr w:rsidR="00B752E4" w:rsidRPr="005914A2" w14:paraId="45D7D08B" w14:textId="77777777">
        <w:trPr>
          <w:trHeight w:val="255"/>
        </w:trPr>
        <w:tc>
          <w:tcPr>
            <w:tcW w:w="1980" w:type="dxa"/>
            <w:tcBorders>
              <w:top w:val="single" w:sz="6" w:space="0" w:color="auto"/>
              <w:bottom w:val="single" w:sz="6" w:space="0" w:color="auto"/>
            </w:tcBorders>
          </w:tcPr>
          <w:p w14:paraId="22337395"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2AE5F2F2"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52A60342" w14:textId="77777777" w:rsidR="00B752E4" w:rsidRPr="005914A2" w:rsidRDefault="00B752E4">
            <w:pPr>
              <w:pStyle w:val="FORMDATA"/>
              <w:rPr>
                <w:b/>
                <w:color w:val="auto"/>
              </w:rPr>
            </w:pPr>
            <w:r w:rsidRPr="005914A2">
              <w:rPr>
                <w:b/>
                <w:color w:val="auto"/>
              </w:rPr>
              <w:t>ESM</w:t>
            </w:r>
          </w:p>
        </w:tc>
      </w:tr>
      <w:tr w:rsidR="00B752E4" w:rsidRPr="005914A2" w14:paraId="1CF9304C" w14:textId="77777777">
        <w:trPr>
          <w:trHeight w:val="255"/>
        </w:trPr>
        <w:tc>
          <w:tcPr>
            <w:tcW w:w="1980" w:type="dxa"/>
            <w:tcBorders>
              <w:top w:val="single" w:sz="6" w:space="0" w:color="auto"/>
              <w:bottom w:val="single" w:sz="6" w:space="0" w:color="auto"/>
            </w:tcBorders>
            <w:shd w:val="clear" w:color="auto" w:fill="CC99FF"/>
          </w:tcPr>
          <w:p w14:paraId="03684EF9"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53AA5E34"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49ECD020" w14:textId="77777777" w:rsidR="00B752E4" w:rsidRPr="005914A2" w:rsidRDefault="00B752E4">
            <w:pPr>
              <w:pStyle w:val="FORMDATA"/>
              <w:rPr>
                <w:b/>
                <w:color w:val="auto"/>
              </w:rPr>
            </w:pPr>
            <w:r w:rsidRPr="005914A2">
              <w:rPr>
                <w:b/>
                <w:color w:val="auto"/>
              </w:rPr>
              <w:t>N</w:t>
            </w:r>
          </w:p>
        </w:tc>
      </w:tr>
      <w:tr w:rsidR="00B752E4" w:rsidRPr="005914A2" w14:paraId="5551C963" w14:textId="77777777">
        <w:trPr>
          <w:trHeight w:val="255"/>
        </w:trPr>
        <w:tc>
          <w:tcPr>
            <w:tcW w:w="1980" w:type="dxa"/>
            <w:tcBorders>
              <w:top w:val="single" w:sz="6" w:space="0" w:color="auto"/>
              <w:bottom w:val="single" w:sz="6" w:space="0" w:color="auto"/>
            </w:tcBorders>
          </w:tcPr>
          <w:p w14:paraId="1EBE90D4"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0FC6D7DB"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5A53A0EF" w14:textId="77777777" w:rsidR="00B752E4" w:rsidRPr="005914A2" w:rsidRDefault="00B752E4" w:rsidP="008C51B0">
            <w:pPr>
              <w:pStyle w:val="FORMDATA"/>
              <w:rPr>
                <w:b/>
                <w:color w:val="auto"/>
              </w:rPr>
            </w:pPr>
            <w:r w:rsidRPr="005914A2">
              <w:rPr>
                <w:b/>
                <w:color w:val="auto"/>
              </w:rPr>
              <w:t>ES</w:t>
            </w:r>
            <w:r w:rsidR="008C51B0">
              <w:rPr>
                <w:b/>
                <w:color w:val="auto"/>
              </w:rPr>
              <w:t>F</w:t>
            </w:r>
          </w:p>
        </w:tc>
      </w:tr>
      <w:tr w:rsidR="00B752E4" w:rsidRPr="005914A2" w14:paraId="5A36DC36" w14:textId="77777777">
        <w:trPr>
          <w:trHeight w:val="255"/>
        </w:trPr>
        <w:tc>
          <w:tcPr>
            <w:tcW w:w="1980" w:type="dxa"/>
            <w:tcBorders>
              <w:top w:val="single" w:sz="6" w:space="0" w:color="auto"/>
              <w:bottom w:val="single" w:sz="6" w:space="0" w:color="auto"/>
            </w:tcBorders>
            <w:shd w:val="clear" w:color="auto" w:fill="CC99FF"/>
          </w:tcPr>
          <w:p w14:paraId="3DA7CFA1"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69D52635"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3127AD7A" w14:textId="77777777" w:rsidR="00B752E4" w:rsidRPr="005914A2" w:rsidRDefault="00B752E4">
            <w:pPr>
              <w:pStyle w:val="FORMDATA"/>
              <w:rPr>
                <w:b/>
                <w:color w:val="auto"/>
              </w:rPr>
            </w:pPr>
            <w:r w:rsidRPr="005914A2">
              <w:rPr>
                <w:b/>
                <w:color w:val="auto"/>
              </w:rPr>
              <w:t>N</w:t>
            </w:r>
          </w:p>
        </w:tc>
      </w:tr>
      <w:tr w:rsidR="00B752E4" w:rsidRPr="005914A2" w14:paraId="066966C7" w14:textId="77777777">
        <w:trPr>
          <w:trHeight w:val="255"/>
        </w:trPr>
        <w:tc>
          <w:tcPr>
            <w:tcW w:w="1980" w:type="dxa"/>
            <w:tcBorders>
              <w:top w:val="single" w:sz="6" w:space="0" w:color="auto"/>
              <w:bottom w:val="single" w:sz="6" w:space="0" w:color="auto"/>
            </w:tcBorders>
          </w:tcPr>
          <w:p w14:paraId="05AAFAFB"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0B6B303A"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2A25C7A9" w14:textId="77777777" w:rsidR="00B752E4" w:rsidRPr="005914A2" w:rsidRDefault="00B752E4">
            <w:pPr>
              <w:pStyle w:val="FORMDATA"/>
              <w:rPr>
                <w:b/>
                <w:color w:val="auto"/>
              </w:rPr>
            </w:pPr>
            <w:r w:rsidRPr="005914A2">
              <w:rPr>
                <w:b/>
                <w:color w:val="auto"/>
              </w:rPr>
              <w:t>NSS</w:t>
            </w:r>
          </w:p>
        </w:tc>
      </w:tr>
      <w:tr w:rsidR="00B752E4" w:rsidRPr="005914A2" w14:paraId="08EB96B6" w14:textId="77777777">
        <w:trPr>
          <w:trHeight w:val="255"/>
        </w:trPr>
        <w:tc>
          <w:tcPr>
            <w:tcW w:w="1980" w:type="dxa"/>
            <w:tcBorders>
              <w:top w:val="single" w:sz="6" w:space="0" w:color="auto"/>
              <w:bottom w:val="single" w:sz="6" w:space="0" w:color="auto"/>
            </w:tcBorders>
            <w:shd w:val="clear" w:color="auto" w:fill="CC99FF"/>
          </w:tcPr>
          <w:p w14:paraId="1498A59B"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3F15DF76"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452A7587" w14:textId="77777777" w:rsidR="00B752E4" w:rsidRPr="005914A2" w:rsidRDefault="00B752E4">
            <w:pPr>
              <w:pStyle w:val="FORMDATA"/>
              <w:rPr>
                <w:b/>
                <w:color w:val="auto"/>
              </w:rPr>
            </w:pPr>
            <w:r w:rsidRPr="005914A2">
              <w:rPr>
                <w:b/>
                <w:color w:val="auto"/>
              </w:rPr>
              <w:t>N</w:t>
            </w:r>
          </w:p>
        </w:tc>
      </w:tr>
      <w:tr w:rsidR="00B752E4" w:rsidRPr="005914A2" w14:paraId="5820DB43" w14:textId="77777777">
        <w:trPr>
          <w:trHeight w:val="255"/>
        </w:trPr>
        <w:tc>
          <w:tcPr>
            <w:tcW w:w="1980" w:type="dxa"/>
            <w:tcBorders>
              <w:top w:val="single" w:sz="6" w:space="0" w:color="auto"/>
              <w:bottom w:val="single" w:sz="6" w:space="0" w:color="auto"/>
            </w:tcBorders>
          </w:tcPr>
          <w:p w14:paraId="51016F5A"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3F19A21E"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556D2B3E" w14:textId="77777777" w:rsidR="00B752E4" w:rsidRPr="005914A2" w:rsidRDefault="00B752E4">
            <w:pPr>
              <w:pStyle w:val="FORMDATA"/>
              <w:rPr>
                <w:b/>
                <w:color w:val="auto"/>
              </w:rPr>
            </w:pPr>
            <w:r w:rsidRPr="005914A2">
              <w:rPr>
                <w:b/>
                <w:color w:val="auto"/>
              </w:rPr>
              <w:t>NSQ</w:t>
            </w:r>
          </w:p>
        </w:tc>
      </w:tr>
      <w:tr w:rsidR="00B752E4" w:rsidRPr="005914A2" w14:paraId="563A9755" w14:textId="77777777">
        <w:trPr>
          <w:trHeight w:val="255"/>
        </w:trPr>
        <w:tc>
          <w:tcPr>
            <w:tcW w:w="1980" w:type="dxa"/>
            <w:tcBorders>
              <w:top w:val="single" w:sz="6" w:space="0" w:color="auto"/>
              <w:bottom w:val="single" w:sz="6" w:space="0" w:color="auto"/>
            </w:tcBorders>
            <w:shd w:val="clear" w:color="auto" w:fill="CC99FF"/>
          </w:tcPr>
          <w:p w14:paraId="7F888F33"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34EA8D04"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2530A51A" w14:textId="77777777" w:rsidR="00B752E4" w:rsidRPr="005914A2" w:rsidRDefault="00B752E4">
            <w:pPr>
              <w:pStyle w:val="FORMDATA"/>
              <w:rPr>
                <w:b/>
                <w:color w:val="auto"/>
              </w:rPr>
            </w:pPr>
            <w:r w:rsidRPr="005914A2">
              <w:rPr>
                <w:b/>
                <w:color w:val="auto"/>
              </w:rPr>
              <w:t>N</w:t>
            </w:r>
          </w:p>
        </w:tc>
      </w:tr>
      <w:tr w:rsidR="00B752E4" w:rsidRPr="005914A2" w14:paraId="0993736C" w14:textId="77777777">
        <w:trPr>
          <w:trHeight w:val="255"/>
        </w:trPr>
        <w:tc>
          <w:tcPr>
            <w:tcW w:w="1980" w:type="dxa"/>
            <w:tcBorders>
              <w:top w:val="single" w:sz="6" w:space="0" w:color="auto"/>
              <w:bottom w:val="single" w:sz="6" w:space="0" w:color="auto"/>
            </w:tcBorders>
          </w:tcPr>
          <w:p w14:paraId="20CC7D42"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5FEE1D99"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4CF26181" w14:textId="77777777" w:rsidR="00B752E4" w:rsidRPr="005914A2" w:rsidRDefault="00B752E4">
            <w:pPr>
              <w:pStyle w:val="FORMDATA"/>
              <w:rPr>
                <w:b/>
                <w:color w:val="auto"/>
              </w:rPr>
            </w:pPr>
            <w:r w:rsidRPr="005914A2">
              <w:rPr>
                <w:b/>
                <w:color w:val="auto"/>
              </w:rPr>
              <w:t>NST</w:t>
            </w:r>
          </w:p>
        </w:tc>
      </w:tr>
      <w:tr w:rsidR="00B752E4" w:rsidRPr="005914A2" w14:paraId="1D3B4FBC" w14:textId="77777777">
        <w:trPr>
          <w:trHeight w:val="255"/>
        </w:trPr>
        <w:tc>
          <w:tcPr>
            <w:tcW w:w="1980" w:type="dxa"/>
            <w:tcBorders>
              <w:top w:val="single" w:sz="6" w:space="0" w:color="auto"/>
              <w:bottom w:val="single" w:sz="6" w:space="0" w:color="auto"/>
            </w:tcBorders>
            <w:shd w:val="clear" w:color="auto" w:fill="CC99FF"/>
          </w:tcPr>
          <w:p w14:paraId="78BFBCBD"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6EB89BF0"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3B433B00" w14:textId="77777777" w:rsidR="00B752E4" w:rsidRPr="005914A2" w:rsidRDefault="00B752E4">
            <w:pPr>
              <w:pStyle w:val="FORMDATA"/>
              <w:rPr>
                <w:b/>
                <w:color w:val="auto"/>
              </w:rPr>
            </w:pPr>
            <w:r w:rsidRPr="005914A2">
              <w:rPr>
                <w:b/>
                <w:color w:val="auto"/>
              </w:rPr>
              <w:t>N</w:t>
            </w:r>
          </w:p>
        </w:tc>
      </w:tr>
      <w:tr w:rsidR="00B752E4" w:rsidRPr="005914A2" w14:paraId="6836AD2C" w14:textId="77777777">
        <w:trPr>
          <w:trHeight w:val="255"/>
        </w:trPr>
        <w:tc>
          <w:tcPr>
            <w:tcW w:w="1980" w:type="dxa"/>
            <w:tcBorders>
              <w:top w:val="single" w:sz="6" w:space="0" w:color="auto"/>
              <w:bottom w:val="single" w:sz="6" w:space="0" w:color="auto"/>
            </w:tcBorders>
          </w:tcPr>
          <w:p w14:paraId="076EA5E2"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3ADE86A0"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05DF7275" w14:textId="77777777" w:rsidR="00B752E4" w:rsidRPr="005914A2" w:rsidRDefault="00B752E4">
            <w:pPr>
              <w:pStyle w:val="FORMDATA"/>
              <w:rPr>
                <w:b/>
                <w:color w:val="auto"/>
              </w:rPr>
            </w:pPr>
            <w:r w:rsidRPr="005914A2">
              <w:rPr>
                <w:b/>
                <w:color w:val="auto"/>
              </w:rPr>
              <w:t>NSK</w:t>
            </w:r>
          </w:p>
        </w:tc>
      </w:tr>
      <w:tr w:rsidR="00B752E4" w:rsidRPr="005914A2" w14:paraId="72EA9109" w14:textId="77777777">
        <w:trPr>
          <w:trHeight w:val="255"/>
        </w:trPr>
        <w:tc>
          <w:tcPr>
            <w:tcW w:w="1980" w:type="dxa"/>
            <w:tcBorders>
              <w:top w:val="single" w:sz="6" w:space="0" w:color="auto"/>
              <w:bottom w:val="single" w:sz="6" w:space="0" w:color="auto"/>
            </w:tcBorders>
            <w:shd w:val="clear" w:color="auto" w:fill="CC99FF"/>
          </w:tcPr>
          <w:p w14:paraId="149E5371"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18F3E374"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5F69A4F7" w14:textId="77777777" w:rsidR="00B752E4" w:rsidRPr="005914A2" w:rsidRDefault="00B752E4">
            <w:pPr>
              <w:pStyle w:val="FORMDATA"/>
              <w:rPr>
                <w:b/>
                <w:color w:val="auto"/>
              </w:rPr>
            </w:pPr>
            <w:r w:rsidRPr="005914A2">
              <w:rPr>
                <w:b/>
                <w:color w:val="auto"/>
              </w:rPr>
              <w:t>N</w:t>
            </w:r>
          </w:p>
        </w:tc>
      </w:tr>
      <w:tr w:rsidR="00B752E4" w:rsidRPr="005914A2" w14:paraId="2D1AEFA7" w14:textId="77777777">
        <w:trPr>
          <w:trHeight w:val="255"/>
        </w:trPr>
        <w:tc>
          <w:tcPr>
            <w:tcW w:w="1980" w:type="dxa"/>
            <w:tcBorders>
              <w:top w:val="single" w:sz="6" w:space="0" w:color="auto"/>
              <w:bottom w:val="single" w:sz="6" w:space="0" w:color="auto"/>
            </w:tcBorders>
          </w:tcPr>
          <w:p w14:paraId="2BCB0965"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27343CBD"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1A0AD85C" w14:textId="77777777" w:rsidR="00B752E4" w:rsidRPr="005914A2" w:rsidRDefault="00B752E4">
            <w:pPr>
              <w:pStyle w:val="FORMDATA"/>
              <w:rPr>
                <w:b/>
                <w:color w:val="auto"/>
              </w:rPr>
            </w:pPr>
            <w:r w:rsidRPr="005914A2">
              <w:rPr>
                <w:b/>
                <w:color w:val="auto"/>
              </w:rPr>
              <w:t>GCJ</w:t>
            </w:r>
          </w:p>
        </w:tc>
      </w:tr>
      <w:tr w:rsidR="00B752E4" w:rsidRPr="005914A2" w14:paraId="1BA6C484" w14:textId="77777777">
        <w:trPr>
          <w:trHeight w:val="255"/>
        </w:trPr>
        <w:tc>
          <w:tcPr>
            <w:tcW w:w="1980" w:type="dxa"/>
            <w:tcBorders>
              <w:top w:val="single" w:sz="6" w:space="0" w:color="auto"/>
              <w:bottom w:val="single" w:sz="6" w:space="0" w:color="auto"/>
            </w:tcBorders>
            <w:shd w:val="clear" w:color="auto" w:fill="CC99FF"/>
          </w:tcPr>
          <w:p w14:paraId="7D68B647"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3525AF1D"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01BBC5FA" w14:textId="77777777" w:rsidR="00B752E4" w:rsidRPr="005914A2" w:rsidRDefault="00B752E4">
            <w:pPr>
              <w:pStyle w:val="FORMDATA"/>
              <w:rPr>
                <w:b/>
                <w:color w:val="auto"/>
              </w:rPr>
            </w:pPr>
            <w:r w:rsidRPr="005914A2">
              <w:rPr>
                <w:b/>
                <w:color w:val="auto"/>
              </w:rPr>
              <w:t>N</w:t>
            </w:r>
          </w:p>
        </w:tc>
      </w:tr>
      <w:tr w:rsidR="00B752E4" w:rsidRPr="005914A2" w14:paraId="66074290" w14:textId="77777777">
        <w:trPr>
          <w:trHeight w:val="255"/>
        </w:trPr>
        <w:tc>
          <w:tcPr>
            <w:tcW w:w="1980" w:type="dxa"/>
            <w:tcBorders>
              <w:top w:val="single" w:sz="6" w:space="0" w:color="auto"/>
              <w:bottom w:val="single" w:sz="6" w:space="0" w:color="auto"/>
            </w:tcBorders>
          </w:tcPr>
          <w:p w14:paraId="67CDB460"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598DAF19"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2B834553" w14:textId="77777777" w:rsidR="00B752E4" w:rsidRPr="005914A2" w:rsidRDefault="00B752E4">
            <w:pPr>
              <w:pStyle w:val="FORMDATA"/>
              <w:rPr>
                <w:b/>
                <w:color w:val="auto"/>
              </w:rPr>
            </w:pPr>
            <w:r w:rsidRPr="005914A2">
              <w:rPr>
                <w:b/>
                <w:color w:val="auto"/>
              </w:rPr>
              <w:t>MBBRX</w:t>
            </w:r>
          </w:p>
        </w:tc>
      </w:tr>
      <w:tr w:rsidR="00B752E4" w:rsidRPr="005914A2" w14:paraId="1FDF87C6" w14:textId="77777777">
        <w:trPr>
          <w:trHeight w:val="255"/>
        </w:trPr>
        <w:tc>
          <w:tcPr>
            <w:tcW w:w="1980" w:type="dxa"/>
            <w:tcBorders>
              <w:top w:val="single" w:sz="6" w:space="0" w:color="auto"/>
              <w:bottom w:val="single" w:sz="6" w:space="0" w:color="auto"/>
            </w:tcBorders>
            <w:shd w:val="clear" w:color="auto" w:fill="CC99FF"/>
          </w:tcPr>
          <w:p w14:paraId="3F917E1B" w14:textId="77777777" w:rsidR="00B752E4" w:rsidRPr="005914A2" w:rsidRDefault="00B752E4">
            <w:pPr>
              <w:pStyle w:val="FORMDATA"/>
              <w:rPr>
                <w:b/>
                <w:color w:val="auto"/>
              </w:rPr>
            </w:pPr>
            <w:r w:rsidRPr="005914A2">
              <w:rPr>
                <w:b/>
                <w:color w:val="auto"/>
              </w:rPr>
              <w:t xml:space="preserve">FEATURE </w:t>
            </w:r>
            <w:r w:rsidRPr="005914A2">
              <w:rPr>
                <w:b/>
                <w:color w:val="auto"/>
              </w:rPr>
              <w:lastRenderedPageBreak/>
              <w:t>ACTIVITY</w:t>
            </w:r>
          </w:p>
        </w:tc>
        <w:tc>
          <w:tcPr>
            <w:tcW w:w="4680" w:type="dxa"/>
            <w:tcBorders>
              <w:top w:val="single" w:sz="6" w:space="0" w:color="auto"/>
              <w:bottom w:val="single" w:sz="6" w:space="0" w:color="auto"/>
            </w:tcBorders>
            <w:shd w:val="clear" w:color="auto" w:fill="CC99FF"/>
          </w:tcPr>
          <w:p w14:paraId="4B9FABF2" w14:textId="77777777" w:rsidR="00B752E4" w:rsidRPr="005914A2" w:rsidRDefault="00B752E4">
            <w:pPr>
              <w:pStyle w:val="FORMDATA"/>
              <w:rPr>
                <w:b/>
                <w:color w:val="auto"/>
              </w:rPr>
            </w:pPr>
            <w:r w:rsidRPr="005914A2">
              <w:rPr>
                <w:b/>
                <w:color w:val="auto"/>
              </w:rPr>
              <w:lastRenderedPageBreak/>
              <w:t>Feature Activity</w:t>
            </w:r>
          </w:p>
        </w:tc>
        <w:tc>
          <w:tcPr>
            <w:tcW w:w="2880" w:type="dxa"/>
            <w:tcBorders>
              <w:top w:val="single" w:sz="6" w:space="0" w:color="auto"/>
              <w:bottom w:val="single" w:sz="6" w:space="0" w:color="auto"/>
            </w:tcBorders>
            <w:shd w:val="clear" w:color="auto" w:fill="CC99FF"/>
          </w:tcPr>
          <w:p w14:paraId="47945076" w14:textId="77777777" w:rsidR="00B752E4" w:rsidRPr="005914A2" w:rsidRDefault="00B752E4">
            <w:pPr>
              <w:pStyle w:val="FORMDATA"/>
              <w:rPr>
                <w:b/>
                <w:color w:val="auto"/>
              </w:rPr>
            </w:pPr>
            <w:r w:rsidRPr="005914A2">
              <w:rPr>
                <w:b/>
                <w:color w:val="auto"/>
              </w:rPr>
              <w:t>N</w:t>
            </w:r>
          </w:p>
        </w:tc>
      </w:tr>
      <w:tr w:rsidR="00B752E4" w:rsidRPr="005914A2" w14:paraId="2B72AC13" w14:textId="77777777">
        <w:trPr>
          <w:trHeight w:val="255"/>
        </w:trPr>
        <w:tc>
          <w:tcPr>
            <w:tcW w:w="1980" w:type="dxa"/>
            <w:tcBorders>
              <w:top w:val="single" w:sz="6" w:space="0" w:color="auto"/>
            </w:tcBorders>
          </w:tcPr>
          <w:p w14:paraId="5D6886A7"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tcBorders>
          </w:tcPr>
          <w:p w14:paraId="0E0298B3"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tcBorders>
          </w:tcPr>
          <w:p w14:paraId="14A8D150" w14:textId="77777777" w:rsidR="00B752E4" w:rsidRPr="005914A2" w:rsidRDefault="00B752E4">
            <w:pPr>
              <w:pStyle w:val="FORMDATA"/>
              <w:rPr>
                <w:b/>
                <w:color w:val="auto"/>
              </w:rPr>
            </w:pPr>
            <w:r w:rsidRPr="005914A2">
              <w:rPr>
                <w:b/>
                <w:color w:val="auto"/>
              </w:rPr>
              <w:t>DRS1X</w:t>
            </w:r>
          </w:p>
        </w:tc>
      </w:tr>
      <w:tr w:rsidR="00B752E4" w:rsidRPr="005914A2" w14:paraId="3D73D99D" w14:textId="77777777">
        <w:trPr>
          <w:trHeight w:val="255"/>
        </w:trPr>
        <w:tc>
          <w:tcPr>
            <w:tcW w:w="1980" w:type="dxa"/>
            <w:tcBorders>
              <w:bottom w:val="single" w:sz="6" w:space="0" w:color="auto"/>
            </w:tcBorders>
          </w:tcPr>
          <w:p w14:paraId="69402FB7" w14:textId="77777777" w:rsidR="00B752E4" w:rsidRPr="005914A2" w:rsidRDefault="00B752E4">
            <w:pPr>
              <w:pStyle w:val="FORMDATA"/>
              <w:rPr>
                <w:b/>
                <w:color w:val="auto"/>
              </w:rPr>
            </w:pPr>
            <w:r w:rsidRPr="005914A2">
              <w:rPr>
                <w:b/>
                <w:color w:val="auto"/>
              </w:rPr>
              <w:t>FEATURE DETAIL</w:t>
            </w:r>
          </w:p>
        </w:tc>
        <w:tc>
          <w:tcPr>
            <w:tcW w:w="4680" w:type="dxa"/>
            <w:tcBorders>
              <w:bottom w:val="single" w:sz="6" w:space="0" w:color="auto"/>
            </w:tcBorders>
          </w:tcPr>
          <w:p w14:paraId="5E735F03" w14:textId="77777777" w:rsidR="00B752E4" w:rsidRPr="005914A2" w:rsidRDefault="00B752E4">
            <w:pPr>
              <w:pStyle w:val="FORMDATA"/>
              <w:rPr>
                <w:b/>
                <w:color w:val="auto"/>
              </w:rPr>
            </w:pPr>
            <w:r w:rsidRPr="005914A2">
              <w:rPr>
                <w:b/>
                <w:color w:val="auto"/>
              </w:rPr>
              <w:t>Feature Detail</w:t>
            </w:r>
          </w:p>
        </w:tc>
        <w:tc>
          <w:tcPr>
            <w:tcW w:w="2880" w:type="dxa"/>
            <w:tcBorders>
              <w:bottom w:val="single" w:sz="6" w:space="0" w:color="auto"/>
            </w:tcBorders>
          </w:tcPr>
          <w:p w14:paraId="0B10E6A3" w14:textId="77777777" w:rsidR="00B752E4" w:rsidRPr="005914A2" w:rsidRDefault="00B752E4">
            <w:pPr>
              <w:pStyle w:val="FORMDATA"/>
              <w:rPr>
                <w:b/>
                <w:color w:val="auto"/>
              </w:rPr>
            </w:pPr>
            <w:r w:rsidRPr="005914A2">
              <w:rPr>
                <w:b/>
                <w:color w:val="auto"/>
              </w:rPr>
              <w:t>/TN 7704849670/RNP B</w:t>
            </w:r>
          </w:p>
          <w:p w14:paraId="226CA7F3" w14:textId="77777777" w:rsidR="00B752E4" w:rsidRPr="005914A2" w:rsidRDefault="00B752E4">
            <w:pPr>
              <w:pStyle w:val="FORMDATA"/>
              <w:rPr>
                <w:b/>
                <w:color w:val="auto"/>
              </w:rPr>
            </w:pPr>
          </w:p>
        </w:tc>
      </w:tr>
      <w:tr w:rsidR="00B752E4" w:rsidRPr="005914A2" w14:paraId="459E254A" w14:textId="77777777">
        <w:trPr>
          <w:trHeight w:val="255"/>
        </w:trPr>
        <w:tc>
          <w:tcPr>
            <w:tcW w:w="1980" w:type="dxa"/>
            <w:tcBorders>
              <w:top w:val="single" w:sz="6" w:space="0" w:color="auto"/>
              <w:bottom w:val="single" w:sz="6" w:space="0" w:color="auto"/>
            </w:tcBorders>
            <w:shd w:val="clear" w:color="auto" w:fill="CC99FF"/>
          </w:tcPr>
          <w:p w14:paraId="207028B0"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09D5BAD0"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676C6CFD" w14:textId="77777777" w:rsidR="00B752E4" w:rsidRPr="005914A2" w:rsidRDefault="00B752E4">
            <w:pPr>
              <w:pStyle w:val="FORMDATA"/>
              <w:rPr>
                <w:b/>
                <w:color w:val="auto"/>
              </w:rPr>
            </w:pPr>
            <w:r w:rsidRPr="005914A2">
              <w:rPr>
                <w:b/>
                <w:color w:val="auto"/>
              </w:rPr>
              <w:t>N</w:t>
            </w:r>
          </w:p>
        </w:tc>
      </w:tr>
      <w:tr w:rsidR="00B752E4" w:rsidRPr="005914A2" w14:paraId="58FDD650" w14:textId="77777777">
        <w:trPr>
          <w:trHeight w:val="255"/>
        </w:trPr>
        <w:tc>
          <w:tcPr>
            <w:tcW w:w="1980" w:type="dxa"/>
            <w:tcBorders>
              <w:top w:val="single" w:sz="6" w:space="0" w:color="auto"/>
            </w:tcBorders>
          </w:tcPr>
          <w:p w14:paraId="5F0959A1"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tcBorders>
          </w:tcPr>
          <w:p w14:paraId="04C055DA"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tcBorders>
          </w:tcPr>
          <w:p w14:paraId="61AA2FEF" w14:textId="77777777" w:rsidR="00B752E4" w:rsidRPr="005914A2" w:rsidRDefault="00B752E4">
            <w:pPr>
              <w:pStyle w:val="FORMDATA"/>
              <w:rPr>
                <w:b/>
                <w:color w:val="auto"/>
              </w:rPr>
            </w:pPr>
            <w:r w:rsidRPr="005914A2">
              <w:rPr>
                <w:b/>
                <w:color w:val="auto"/>
              </w:rPr>
              <w:t>DRS2X</w:t>
            </w:r>
          </w:p>
        </w:tc>
      </w:tr>
      <w:tr w:rsidR="00B752E4" w:rsidRPr="005914A2" w14:paraId="36855F9B" w14:textId="77777777">
        <w:trPr>
          <w:trHeight w:val="255"/>
        </w:trPr>
        <w:tc>
          <w:tcPr>
            <w:tcW w:w="1980" w:type="dxa"/>
          </w:tcPr>
          <w:p w14:paraId="1D13A9E2" w14:textId="77777777" w:rsidR="00B752E4" w:rsidRPr="005914A2" w:rsidRDefault="00B752E4">
            <w:pPr>
              <w:pStyle w:val="FORMDATA"/>
              <w:rPr>
                <w:b/>
                <w:color w:val="auto"/>
              </w:rPr>
            </w:pPr>
            <w:r w:rsidRPr="005914A2">
              <w:rPr>
                <w:b/>
                <w:color w:val="auto"/>
              </w:rPr>
              <w:t>FEATURE DETAIL</w:t>
            </w:r>
          </w:p>
        </w:tc>
        <w:tc>
          <w:tcPr>
            <w:tcW w:w="4680" w:type="dxa"/>
          </w:tcPr>
          <w:p w14:paraId="16690F62" w14:textId="77777777" w:rsidR="00B752E4" w:rsidRPr="005914A2" w:rsidRDefault="00B752E4">
            <w:pPr>
              <w:pStyle w:val="FORMDATA"/>
              <w:rPr>
                <w:b/>
                <w:color w:val="auto"/>
              </w:rPr>
            </w:pPr>
            <w:r w:rsidRPr="005914A2">
              <w:rPr>
                <w:b/>
                <w:color w:val="auto"/>
              </w:rPr>
              <w:t>Feature Detail</w:t>
            </w:r>
          </w:p>
        </w:tc>
        <w:tc>
          <w:tcPr>
            <w:tcW w:w="2880" w:type="dxa"/>
          </w:tcPr>
          <w:p w14:paraId="577FD2A1" w14:textId="77777777" w:rsidR="00B752E4" w:rsidRPr="005914A2" w:rsidRDefault="00B752E4">
            <w:pPr>
              <w:pStyle w:val="FORMDATA"/>
              <w:rPr>
                <w:b/>
                <w:color w:val="auto"/>
              </w:rPr>
            </w:pPr>
            <w:r w:rsidRPr="005914A2">
              <w:rPr>
                <w:b/>
                <w:color w:val="auto"/>
              </w:rPr>
              <w:t>/TN 7704846738/RNP D</w:t>
            </w:r>
          </w:p>
          <w:p w14:paraId="5DC054E3" w14:textId="77777777" w:rsidR="00B752E4" w:rsidRPr="005914A2" w:rsidRDefault="00B752E4">
            <w:pPr>
              <w:pStyle w:val="FORMDATA"/>
              <w:rPr>
                <w:b/>
                <w:color w:val="auto"/>
              </w:rPr>
            </w:pPr>
          </w:p>
        </w:tc>
      </w:tr>
      <w:tr w:rsidR="00B752E4" w:rsidRPr="005914A2" w14:paraId="1FE8A919" w14:textId="77777777">
        <w:trPr>
          <w:trHeight w:val="255"/>
        </w:trPr>
        <w:tc>
          <w:tcPr>
            <w:tcW w:w="1980" w:type="dxa"/>
          </w:tcPr>
          <w:p w14:paraId="35B1A0AA" w14:textId="77777777" w:rsidR="00B752E4" w:rsidRPr="005914A2" w:rsidRDefault="00B752E4">
            <w:pPr>
              <w:pStyle w:val="FORMDATA"/>
              <w:rPr>
                <w:b/>
                <w:color w:val="auto"/>
              </w:rPr>
            </w:pPr>
            <w:r w:rsidRPr="005914A2">
              <w:rPr>
                <w:b/>
                <w:color w:val="auto"/>
              </w:rPr>
              <w:t>NIDR</w:t>
            </w:r>
          </w:p>
        </w:tc>
        <w:tc>
          <w:tcPr>
            <w:tcW w:w="4680" w:type="dxa"/>
          </w:tcPr>
          <w:p w14:paraId="7A6D6E0D" w14:textId="77777777" w:rsidR="00B752E4" w:rsidRPr="005914A2" w:rsidRDefault="00B752E4">
            <w:pPr>
              <w:pStyle w:val="FORMDATA"/>
              <w:rPr>
                <w:b/>
                <w:color w:val="auto"/>
              </w:rPr>
            </w:pPr>
            <w:r w:rsidRPr="005914A2">
              <w:rPr>
                <w:b/>
                <w:color w:val="auto"/>
              </w:rPr>
              <w:t>Network Interface Device Request</w:t>
            </w:r>
          </w:p>
        </w:tc>
        <w:tc>
          <w:tcPr>
            <w:tcW w:w="2880" w:type="dxa"/>
          </w:tcPr>
          <w:p w14:paraId="5323CFD3" w14:textId="77777777" w:rsidR="00B752E4" w:rsidRPr="005914A2" w:rsidRDefault="00B752E4">
            <w:pPr>
              <w:pStyle w:val="FORMDATA"/>
              <w:rPr>
                <w:b/>
                <w:color w:val="auto"/>
              </w:rPr>
            </w:pPr>
            <w:r w:rsidRPr="005914A2">
              <w:rPr>
                <w:b/>
                <w:color w:val="auto"/>
              </w:rPr>
              <w:t>Y</w:t>
            </w:r>
          </w:p>
        </w:tc>
      </w:tr>
      <w:tr w:rsidR="00B752E4" w:rsidRPr="005914A2" w14:paraId="74ED16C1" w14:textId="77777777">
        <w:trPr>
          <w:trHeight w:val="255"/>
        </w:trPr>
        <w:tc>
          <w:tcPr>
            <w:tcW w:w="1980" w:type="dxa"/>
          </w:tcPr>
          <w:p w14:paraId="3BABD696" w14:textId="77777777" w:rsidR="00B752E4" w:rsidRPr="005914A2" w:rsidRDefault="00B752E4">
            <w:pPr>
              <w:pStyle w:val="FORMDATA"/>
              <w:rPr>
                <w:b/>
                <w:color w:val="auto"/>
              </w:rPr>
            </w:pPr>
            <w:r w:rsidRPr="005914A2">
              <w:rPr>
                <w:b/>
                <w:color w:val="auto"/>
              </w:rPr>
              <w:t>JK CODE</w:t>
            </w:r>
          </w:p>
        </w:tc>
        <w:tc>
          <w:tcPr>
            <w:tcW w:w="4680" w:type="dxa"/>
          </w:tcPr>
          <w:p w14:paraId="4A53FC4D" w14:textId="77777777" w:rsidR="00B752E4" w:rsidRPr="005914A2" w:rsidRDefault="00B752E4">
            <w:pPr>
              <w:pStyle w:val="FORMDATA"/>
              <w:rPr>
                <w:b/>
                <w:color w:val="auto"/>
              </w:rPr>
            </w:pPr>
            <w:r w:rsidRPr="005914A2">
              <w:rPr>
                <w:b/>
                <w:color w:val="auto"/>
              </w:rPr>
              <w:t>Jack Code</w:t>
            </w:r>
          </w:p>
        </w:tc>
        <w:tc>
          <w:tcPr>
            <w:tcW w:w="2880" w:type="dxa"/>
          </w:tcPr>
          <w:p w14:paraId="1302FE93" w14:textId="77777777" w:rsidR="00B752E4" w:rsidRPr="005914A2" w:rsidRDefault="00B752E4">
            <w:pPr>
              <w:pStyle w:val="FORMDATA"/>
              <w:rPr>
                <w:b/>
                <w:color w:val="auto"/>
              </w:rPr>
            </w:pPr>
            <w:r w:rsidRPr="005914A2">
              <w:rPr>
                <w:b/>
                <w:color w:val="auto"/>
              </w:rPr>
              <w:t>NW1</w:t>
            </w:r>
          </w:p>
        </w:tc>
      </w:tr>
      <w:tr w:rsidR="00B752E4" w:rsidRPr="005914A2" w14:paraId="01CF0912" w14:textId="77777777">
        <w:trPr>
          <w:trHeight w:val="255"/>
        </w:trPr>
        <w:tc>
          <w:tcPr>
            <w:tcW w:w="1980" w:type="dxa"/>
          </w:tcPr>
          <w:p w14:paraId="468EE3A6" w14:textId="77777777" w:rsidR="00B752E4" w:rsidRPr="005914A2" w:rsidRDefault="00B752E4">
            <w:pPr>
              <w:pStyle w:val="FORMDATA"/>
              <w:rPr>
                <w:b/>
                <w:color w:val="auto"/>
              </w:rPr>
            </w:pPr>
            <w:r w:rsidRPr="005914A2">
              <w:rPr>
                <w:b/>
                <w:color w:val="auto"/>
              </w:rPr>
              <w:t>JK NUM</w:t>
            </w:r>
          </w:p>
        </w:tc>
        <w:tc>
          <w:tcPr>
            <w:tcW w:w="4680" w:type="dxa"/>
          </w:tcPr>
          <w:p w14:paraId="72C022C1" w14:textId="77777777" w:rsidR="00B752E4" w:rsidRPr="005914A2" w:rsidRDefault="00B752E4">
            <w:pPr>
              <w:pStyle w:val="FORMDATA"/>
              <w:rPr>
                <w:b/>
                <w:color w:val="auto"/>
              </w:rPr>
            </w:pPr>
            <w:r w:rsidRPr="005914A2">
              <w:rPr>
                <w:b/>
                <w:color w:val="auto"/>
              </w:rPr>
              <w:t>Jack Number</w:t>
            </w:r>
          </w:p>
        </w:tc>
        <w:tc>
          <w:tcPr>
            <w:tcW w:w="2880" w:type="dxa"/>
          </w:tcPr>
          <w:p w14:paraId="500242F1" w14:textId="77777777" w:rsidR="00B752E4" w:rsidRPr="005914A2" w:rsidRDefault="00B752E4">
            <w:pPr>
              <w:pStyle w:val="FORMDATA"/>
              <w:rPr>
                <w:b/>
                <w:color w:val="auto"/>
              </w:rPr>
            </w:pPr>
            <w:r w:rsidRPr="005914A2">
              <w:rPr>
                <w:b/>
                <w:color w:val="auto"/>
              </w:rPr>
              <w:t>04</w:t>
            </w:r>
          </w:p>
        </w:tc>
      </w:tr>
      <w:tr w:rsidR="00B752E4" w:rsidRPr="005914A2" w14:paraId="4DE2EE3D" w14:textId="77777777">
        <w:trPr>
          <w:trHeight w:val="255"/>
        </w:trPr>
        <w:tc>
          <w:tcPr>
            <w:tcW w:w="1980" w:type="dxa"/>
          </w:tcPr>
          <w:p w14:paraId="7E9BB221" w14:textId="77777777" w:rsidR="00B752E4" w:rsidRPr="005914A2" w:rsidRDefault="00B752E4">
            <w:pPr>
              <w:pStyle w:val="FORMDATA"/>
              <w:rPr>
                <w:b/>
                <w:color w:val="auto"/>
              </w:rPr>
            </w:pPr>
            <w:r w:rsidRPr="005914A2">
              <w:rPr>
                <w:b/>
                <w:color w:val="auto"/>
              </w:rPr>
              <w:t>JK POS</w:t>
            </w:r>
          </w:p>
        </w:tc>
        <w:tc>
          <w:tcPr>
            <w:tcW w:w="4680" w:type="dxa"/>
          </w:tcPr>
          <w:p w14:paraId="360D9DD8" w14:textId="77777777" w:rsidR="00B752E4" w:rsidRPr="005914A2" w:rsidRDefault="00B752E4">
            <w:pPr>
              <w:pStyle w:val="FORMDATA"/>
              <w:rPr>
                <w:b/>
                <w:color w:val="auto"/>
              </w:rPr>
            </w:pPr>
            <w:r w:rsidRPr="005914A2">
              <w:rPr>
                <w:b/>
                <w:color w:val="auto"/>
              </w:rPr>
              <w:t>Jack Position</w:t>
            </w:r>
          </w:p>
        </w:tc>
        <w:tc>
          <w:tcPr>
            <w:tcW w:w="2880" w:type="dxa"/>
          </w:tcPr>
          <w:p w14:paraId="436D29A1" w14:textId="77777777" w:rsidR="00B752E4" w:rsidRPr="005914A2" w:rsidRDefault="00B752E4">
            <w:pPr>
              <w:pStyle w:val="FORMDATA"/>
              <w:rPr>
                <w:b/>
                <w:color w:val="auto"/>
              </w:rPr>
            </w:pPr>
            <w:r w:rsidRPr="005914A2">
              <w:rPr>
                <w:b/>
                <w:color w:val="auto"/>
              </w:rPr>
              <w:t>01</w:t>
            </w:r>
          </w:p>
        </w:tc>
      </w:tr>
    </w:tbl>
    <w:p w14:paraId="15DA7174" w14:textId="77777777" w:rsidR="00B752E4" w:rsidRDefault="00B752E4"/>
    <w:p w14:paraId="783F3A11" w14:textId="77777777" w:rsidR="00F6735E" w:rsidRDefault="00F6735E" w:rsidP="000B7672"/>
    <w:p w14:paraId="2CA39098" w14:textId="77777777" w:rsidR="00F6735E" w:rsidRDefault="00F6735E" w:rsidP="000B7672"/>
    <w:p w14:paraId="19EED8C9" w14:textId="77777777" w:rsidR="00F6735E" w:rsidRPr="00CD6511" w:rsidRDefault="00F6735E" w:rsidP="000B7672"/>
    <w:p w14:paraId="7AFF4805" w14:textId="77777777" w:rsidR="00F6735E" w:rsidRPr="00C3057C" w:rsidRDefault="00F6735E" w:rsidP="00F6735E">
      <w:r w:rsidRPr="00C3057C">
        <w:t>XML INPUT:</w:t>
      </w:r>
    </w:p>
    <w:p w14:paraId="2E7AE014" w14:textId="77777777" w:rsidR="00F6735E" w:rsidRPr="00C3057C" w:rsidRDefault="00F6735E" w:rsidP="00F6735E">
      <w:pPr>
        <w:rPr>
          <w:u w:val="single"/>
        </w:rPr>
      </w:pPr>
    </w:p>
    <w:p w14:paraId="6ABF7344" w14:textId="77777777" w:rsidR="00F6735E" w:rsidRPr="00C3057C" w:rsidRDefault="00F6735E" w:rsidP="00F6735E">
      <w:pPr>
        <w:ind w:hanging="480"/>
      </w:pPr>
      <w:hyperlink r:id="rId95" w:anchor="#" w:history="1">
        <w:r w:rsidRPr="00C3057C">
          <w:rPr>
            <w:rStyle w:val="Hyperlink"/>
            <w:b/>
            <w:bCs/>
            <w:color w:val="FF0000"/>
          </w:rPr>
          <w:t>-</w:t>
        </w:r>
      </w:hyperlink>
      <w:r w:rsidRPr="00C3057C">
        <w:t xml:space="preserve"> </w:t>
      </w:r>
      <w:r w:rsidRPr="00C3057C">
        <w:rPr>
          <w:rStyle w:val="m1"/>
        </w:rPr>
        <w:t>&lt;</w:t>
      </w:r>
      <w:r w:rsidRPr="00C3057C">
        <w:rPr>
          <w:rStyle w:val="t1"/>
        </w:rPr>
        <w:t>order:LSR_ORD_REQ</w:t>
      </w:r>
      <w:r w:rsidRPr="00C3057C">
        <w:rPr>
          <w:rStyle w:val="m1"/>
        </w:rPr>
        <w:t>&gt;</w:t>
      </w:r>
    </w:p>
    <w:p w14:paraId="4DB5E71F" w14:textId="77777777" w:rsidR="00F6735E" w:rsidRPr="00C3057C" w:rsidRDefault="00F6735E" w:rsidP="00F6735E">
      <w:pPr>
        <w:ind w:hanging="480"/>
      </w:pPr>
      <w:hyperlink r:id="rId96" w:anchor="#" w:history="1">
        <w:r w:rsidRPr="00C3057C">
          <w:rPr>
            <w:rStyle w:val="Hyperlink"/>
            <w:b/>
            <w:bCs/>
            <w:color w:val="FF0000"/>
          </w:rPr>
          <w:t>-</w:t>
        </w:r>
      </w:hyperlink>
      <w:r w:rsidRPr="00C3057C">
        <w:t xml:space="preserve"> </w:t>
      </w:r>
      <w:r w:rsidRPr="00C3057C">
        <w:rPr>
          <w:rStyle w:val="m1"/>
        </w:rPr>
        <w:t>&lt;</w:t>
      </w:r>
      <w:r w:rsidRPr="00C3057C">
        <w:rPr>
          <w:rStyle w:val="t1"/>
        </w:rPr>
        <w:t>order:HDR</w:t>
      </w:r>
      <w:r w:rsidRPr="00C3057C">
        <w:rPr>
          <w:rStyle w:val="m1"/>
        </w:rPr>
        <w:t>&gt;</w:t>
      </w:r>
    </w:p>
    <w:p w14:paraId="56706DE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order:CCNA</w:t>
      </w:r>
      <w:r w:rsidRPr="00C3057C">
        <w:rPr>
          <w:rStyle w:val="m1"/>
        </w:rPr>
        <w:t>&gt;</w:t>
      </w:r>
      <w:r w:rsidRPr="00C3057C">
        <w:rPr>
          <w:rStyle w:val="tx1"/>
        </w:rPr>
        <w:t>ZXL</w:t>
      </w:r>
      <w:r w:rsidRPr="00C3057C">
        <w:rPr>
          <w:rStyle w:val="m1"/>
        </w:rPr>
        <w:t>&lt;/</w:t>
      </w:r>
      <w:r w:rsidRPr="00C3057C">
        <w:rPr>
          <w:rStyle w:val="t1"/>
        </w:rPr>
        <w:t>order:CCNA</w:t>
      </w:r>
      <w:r w:rsidRPr="00C3057C">
        <w:rPr>
          <w:rStyle w:val="m1"/>
        </w:rPr>
        <w:t>&gt;</w:t>
      </w:r>
      <w:r w:rsidRPr="00C3057C">
        <w:t xml:space="preserve"> </w:t>
      </w:r>
    </w:p>
    <w:p w14:paraId="3235D28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order:MSG_TIMESTAMP</w:t>
      </w:r>
      <w:r w:rsidRPr="00C3057C">
        <w:rPr>
          <w:rStyle w:val="m1"/>
        </w:rPr>
        <w:t>&gt;</w:t>
      </w:r>
      <w:r w:rsidRPr="00C3057C">
        <w:rPr>
          <w:rStyle w:val="tx1"/>
        </w:rPr>
        <w:t>2009-06-26T09:26:47-05:00</w:t>
      </w:r>
      <w:r w:rsidRPr="00C3057C">
        <w:rPr>
          <w:rStyle w:val="m1"/>
        </w:rPr>
        <w:t>&lt;/</w:t>
      </w:r>
      <w:r w:rsidRPr="00C3057C">
        <w:rPr>
          <w:rStyle w:val="t1"/>
        </w:rPr>
        <w:t>order:MSG_TIMESTAMP</w:t>
      </w:r>
      <w:r w:rsidRPr="00C3057C">
        <w:rPr>
          <w:rStyle w:val="m1"/>
        </w:rPr>
        <w:t>&gt;</w:t>
      </w:r>
      <w:r w:rsidRPr="00C3057C">
        <w:t xml:space="preserve"> </w:t>
      </w:r>
    </w:p>
    <w:p w14:paraId="55DA25B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order:PON</w:t>
      </w:r>
      <w:r w:rsidRPr="00C3057C">
        <w:rPr>
          <w:rStyle w:val="m1"/>
        </w:rPr>
        <w:t>&gt;</w:t>
      </w:r>
      <w:r w:rsidRPr="00C3057C">
        <w:rPr>
          <w:rStyle w:val="tx1"/>
        </w:rPr>
        <w:t>CVT0M003R31DBC2</w:t>
      </w:r>
      <w:r w:rsidRPr="00C3057C">
        <w:rPr>
          <w:rStyle w:val="m1"/>
        </w:rPr>
        <w:t>&lt;/</w:t>
      </w:r>
      <w:r w:rsidRPr="00C3057C">
        <w:rPr>
          <w:rStyle w:val="t1"/>
        </w:rPr>
        <w:t>order:PON</w:t>
      </w:r>
      <w:r w:rsidRPr="00C3057C">
        <w:rPr>
          <w:rStyle w:val="m1"/>
        </w:rPr>
        <w:t>&gt;</w:t>
      </w:r>
      <w:r w:rsidRPr="00C3057C">
        <w:t xml:space="preserve"> </w:t>
      </w:r>
    </w:p>
    <w:p w14:paraId="2CE5987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order:VER</w:t>
      </w:r>
      <w:r w:rsidRPr="00C3057C">
        <w:rPr>
          <w:rStyle w:val="m1"/>
        </w:rPr>
        <w:t>&gt;</w:t>
      </w:r>
      <w:r w:rsidRPr="00C3057C">
        <w:rPr>
          <w:rStyle w:val="tx1"/>
        </w:rPr>
        <w:t>00</w:t>
      </w:r>
      <w:r w:rsidRPr="00C3057C">
        <w:rPr>
          <w:rStyle w:val="m1"/>
        </w:rPr>
        <w:t>&lt;/</w:t>
      </w:r>
      <w:r w:rsidRPr="00C3057C">
        <w:rPr>
          <w:rStyle w:val="t1"/>
        </w:rPr>
        <w:t>order:VER</w:t>
      </w:r>
      <w:r w:rsidRPr="00C3057C">
        <w:rPr>
          <w:rStyle w:val="m1"/>
        </w:rPr>
        <w:t>&gt;</w:t>
      </w:r>
      <w:r w:rsidRPr="00C3057C">
        <w:t xml:space="preserve"> </w:t>
      </w:r>
    </w:p>
    <w:p w14:paraId="7F164BB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order:ATN</w:t>
      </w:r>
      <w:r w:rsidRPr="00C3057C">
        <w:rPr>
          <w:rStyle w:val="m1"/>
        </w:rPr>
        <w:t>&gt;</w:t>
      </w:r>
      <w:r w:rsidRPr="00C3057C">
        <w:rPr>
          <w:rStyle w:val="tx1"/>
        </w:rPr>
        <w:t>7704841931</w:t>
      </w:r>
      <w:r w:rsidRPr="00C3057C">
        <w:rPr>
          <w:rStyle w:val="m1"/>
        </w:rPr>
        <w:t>&lt;/</w:t>
      </w:r>
      <w:r w:rsidRPr="00C3057C">
        <w:rPr>
          <w:rStyle w:val="t1"/>
        </w:rPr>
        <w:t>order:ATN</w:t>
      </w:r>
      <w:r w:rsidRPr="00C3057C">
        <w:rPr>
          <w:rStyle w:val="m1"/>
        </w:rPr>
        <w:t>&gt;</w:t>
      </w:r>
      <w:r w:rsidRPr="00C3057C">
        <w:t xml:space="preserve"> </w:t>
      </w:r>
    </w:p>
    <w:p w14:paraId="15649B4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order:RVER</w:t>
      </w:r>
      <w:r w:rsidRPr="00C3057C">
        <w:rPr>
          <w:rStyle w:val="m1"/>
        </w:rPr>
        <w:t>&gt;</w:t>
      </w:r>
      <w:r w:rsidRPr="00C3057C">
        <w:rPr>
          <w:rStyle w:val="tx1"/>
        </w:rPr>
        <w:t>10.05</w:t>
      </w:r>
      <w:r w:rsidRPr="00C3057C">
        <w:rPr>
          <w:rStyle w:val="m1"/>
        </w:rPr>
        <w:t>&lt;/</w:t>
      </w:r>
      <w:r w:rsidRPr="00C3057C">
        <w:rPr>
          <w:rStyle w:val="t1"/>
        </w:rPr>
        <w:t>order:RVER</w:t>
      </w:r>
      <w:r w:rsidRPr="00C3057C">
        <w:rPr>
          <w:rStyle w:val="m1"/>
        </w:rPr>
        <w:t>&gt;</w:t>
      </w:r>
      <w:r w:rsidRPr="00C3057C">
        <w:t xml:space="preserve"> </w:t>
      </w:r>
    </w:p>
    <w:p w14:paraId="4FA6CCB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order:CC</w:t>
      </w:r>
      <w:r w:rsidRPr="00C3057C">
        <w:rPr>
          <w:rStyle w:val="m1"/>
        </w:rPr>
        <w:t>&gt;</w:t>
      </w:r>
      <w:r w:rsidRPr="00C3057C">
        <w:rPr>
          <w:rStyle w:val="tx1"/>
        </w:rPr>
        <w:t>9999</w:t>
      </w:r>
      <w:r w:rsidRPr="00C3057C">
        <w:rPr>
          <w:rStyle w:val="m1"/>
        </w:rPr>
        <w:t>&lt;/</w:t>
      </w:r>
      <w:r w:rsidRPr="00C3057C">
        <w:rPr>
          <w:rStyle w:val="t1"/>
        </w:rPr>
        <w:t>order:CC</w:t>
      </w:r>
      <w:r w:rsidRPr="00C3057C">
        <w:rPr>
          <w:rStyle w:val="m1"/>
        </w:rPr>
        <w:t>&gt;</w:t>
      </w:r>
      <w:r w:rsidRPr="00C3057C">
        <w:t xml:space="preserve"> </w:t>
      </w:r>
    </w:p>
    <w:p w14:paraId="4D093A7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order:STATE</w:t>
      </w:r>
      <w:r w:rsidRPr="00C3057C">
        <w:rPr>
          <w:rStyle w:val="m1"/>
        </w:rPr>
        <w:t>&gt;</w:t>
      </w:r>
      <w:r w:rsidRPr="00C3057C">
        <w:rPr>
          <w:rStyle w:val="tx1"/>
        </w:rPr>
        <w:t>GA</w:t>
      </w:r>
      <w:r w:rsidRPr="00C3057C">
        <w:rPr>
          <w:rStyle w:val="m1"/>
        </w:rPr>
        <w:t>&lt;/</w:t>
      </w:r>
      <w:r w:rsidRPr="00C3057C">
        <w:rPr>
          <w:rStyle w:val="t1"/>
        </w:rPr>
        <w:t>order:STATE</w:t>
      </w:r>
      <w:r w:rsidRPr="00C3057C">
        <w:rPr>
          <w:rStyle w:val="m1"/>
        </w:rPr>
        <w:t>&gt;</w:t>
      </w:r>
      <w:r w:rsidRPr="00C3057C">
        <w:t xml:space="preserve"> </w:t>
      </w:r>
    </w:p>
    <w:p w14:paraId="7615A05A"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order:DTSENT</w:t>
      </w:r>
      <w:r w:rsidRPr="00C3057C">
        <w:rPr>
          <w:rStyle w:val="m1"/>
        </w:rPr>
        <w:t>&gt;</w:t>
      </w:r>
      <w:r w:rsidRPr="00C3057C">
        <w:rPr>
          <w:rStyle w:val="tx1"/>
        </w:rPr>
        <w:t>200906260926AM</w:t>
      </w:r>
      <w:r w:rsidRPr="00C3057C">
        <w:rPr>
          <w:rStyle w:val="m1"/>
        </w:rPr>
        <w:t>&lt;/</w:t>
      </w:r>
      <w:r w:rsidRPr="00C3057C">
        <w:rPr>
          <w:rStyle w:val="t1"/>
        </w:rPr>
        <w:t>order:DTSENT</w:t>
      </w:r>
      <w:r w:rsidRPr="00C3057C">
        <w:rPr>
          <w:rStyle w:val="m1"/>
        </w:rPr>
        <w:t>&gt;</w:t>
      </w:r>
      <w:r w:rsidRPr="00C3057C">
        <w:t xml:space="preserve"> </w:t>
      </w:r>
    </w:p>
    <w:p w14:paraId="36B59FD2"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order:HDR</w:t>
      </w:r>
      <w:r w:rsidRPr="00C3057C">
        <w:rPr>
          <w:rStyle w:val="m1"/>
        </w:rPr>
        <w:t>&gt;</w:t>
      </w:r>
    </w:p>
    <w:p w14:paraId="70C11054" w14:textId="77777777" w:rsidR="00F6735E" w:rsidRPr="00C3057C" w:rsidRDefault="00F6735E" w:rsidP="00F6735E">
      <w:pPr>
        <w:ind w:hanging="480"/>
      </w:pPr>
      <w:hyperlink r:id="rId97" w:anchor="#" w:history="1">
        <w:r w:rsidRPr="00C3057C">
          <w:rPr>
            <w:rStyle w:val="Hyperlink"/>
            <w:b/>
            <w:bCs/>
            <w:color w:val="FF0000"/>
          </w:rPr>
          <w:t>-</w:t>
        </w:r>
      </w:hyperlink>
      <w:r w:rsidRPr="00C3057C">
        <w:t xml:space="preserve"> </w:t>
      </w:r>
      <w:r w:rsidRPr="00C3057C">
        <w:rPr>
          <w:rStyle w:val="m1"/>
        </w:rPr>
        <w:t>&lt;</w:t>
      </w:r>
      <w:r w:rsidRPr="00C3057C">
        <w:rPr>
          <w:rStyle w:val="t1"/>
        </w:rPr>
        <w:t>order:LSR</w:t>
      </w:r>
      <w:r w:rsidRPr="00C3057C">
        <w:rPr>
          <w:rStyle w:val="m1"/>
        </w:rPr>
        <w:t>&gt;</w:t>
      </w:r>
    </w:p>
    <w:p w14:paraId="399C6CF0" w14:textId="77777777" w:rsidR="00F6735E" w:rsidRPr="00C3057C" w:rsidRDefault="00F6735E" w:rsidP="00F6735E">
      <w:pPr>
        <w:ind w:hanging="480"/>
      </w:pPr>
      <w:hyperlink r:id="rId98" w:anchor="#" w:history="1">
        <w:r w:rsidRPr="00C3057C">
          <w:rPr>
            <w:rStyle w:val="Hyperlink"/>
            <w:b/>
            <w:bCs/>
            <w:color w:val="FF0000"/>
          </w:rPr>
          <w:t>-</w:t>
        </w:r>
      </w:hyperlink>
      <w:r w:rsidRPr="00C3057C">
        <w:t xml:space="preserve"> </w:t>
      </w:r>
      <w:r w:rsidRPr="00C3057C">
        <w:rPr>
          <w:rStyle w:val="m1"/>
        </w:rPr>
        <w:t>&lt;</w:t>
      </w:r>
      <w:r w:rsidRPr="00C3057C">
        <w:rPr>
          <w:rStyle w:val="t1"/>
        </w:rPr>
        <w:t>order:LSR_ADMIN</w:t>
      </w:r>
      <w:r w:rsidRPr="00C3057C">
        <w:rPr>
          <w:rStyle w:val="m1"/>
        </w:rPr>
        <w:t>&gt;</w:t>
      </w:r>
    </w:p>
    <w:p w14:paraId="410C07EF"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order:SC</w:t>
      </w:r>
      <w:r w:rsidRPr="00C3057C">
        <w:rPr>
          <w:rStyle w:val="m1"/>
        </w:rPr>
        <w:t>&gt;</w:t>
      </w:r>
      <w:r w:rsidRPr="00C3057C">
        <w:rPr>
          <w:rStyle w:val="tx1"/>
        </w:rPr>
        <w:t>LCSC</w:t>
      </w:r>
      <w:r w:rsidRPr="00C3057C">
        <w:rPr>
          <w:rStyle w:val="m1"/>
        </w:rPr>
        <w:t>&lt;/</w:t>
      </w:r>
      <w:r w:rsidRPr="00C3057C">
        <w:rPr>
          <w:rStyle w:val="t1"/>
        </w:rPr>
        <w:t>order:SC</w:t>
      </w:r>
      <w:r w:rsidRPr="00C3057C">
        <w:rPr>
          <w:rStyle w:val="m1"/>
        </w:rPr>
        <w:t>&gt;</w:t>
      </w:r>
      <w:r w:rsidRPr="00C3057C">
        <w:t xml:space="preserve"> </w:t>
      </w:r>
    </w:p>
    <w:p w14:paraId="0599200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order:PROJECT</w:t>
      </w:r>
      <w:r w:rsidRPr="00C3057C">
        <w:rPr>
          <w:rStyle w:val="m1"/>
        </w:rPr>
        <w:t>&gt;</w:t>
      </w:r>
      <w:r w:rsidRPr="00C3057C">
        <w:rPr>
          <w:rStyle w:val="tx1"/>
        </w:rPr>
        <w:t>CAVENOBILL</w:t>
      </w:r>
      <w:r w:rsidRPr="00C3057C">
        <w:rPr>
          <w:rStyle w:val="m1"/>
        </w:rPr>
        <w:t>&lt;/</w:t>
      </w:r>
      <w:r w:rsidRPr="00C3057C">
        <w:rPr>
          <w:rStyle w:val="t1"/>
        </w:rPr>
        <w:t>order:PROJECT</w:t>
      </w:r>
      <w:r w:rsidRPr="00C3057C">
        <w:rPr>
          <w:rStyle w:val="m1"/>
        </w:rPr>
        <w:t>&gt;</w:t>
      </w:r>
      <w:r w:rsidRPr="00C3057C">
        <w:t xml:space="preserve"> </w:t>
      </w:r>
    </w:p>
    <w:p w14:paraId="5E6DD1C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order:REQTYP</w:t>
      </w:r>
      <w:r w:rsidRPr="00C3057C">
        <w:rPr>
          <w:rStyle w:val="m1"/>
        </w:rPr>
        <w:t>&gt;</w:t>
      </w:r>
      <w:r w:rsidRPr="00C3057C">
        <w:rPr>
          <w:rStyle w:val="tx1"/>
        </w:rPr>
        <w:t>MB</w:t>
      </w:r>
      <w:r w:rsidRPr="00C3057C">
        <w:rPr>
          <w:rStyle w:val="m1"/>
        </w:rPr>
        <w:t>&lt;/</w:t>
      </w:r>
      <w:r w:rsidRPr="00C3057C">
        <w:rPr>
          <w:rStyle w:val="t1"/>
        </w:rPr>
        <w:t>order:REQTYP</w:t>
      </w:r>
      <w:r w:rsidRPr="00C3057C">
        <w:rPr>
          <w:rStyle w:val="m1"/>
        </w:rPr>
        <w:t>&gt;</w:t>
      </w:r>
      <w:r w:rsidRPr="00C3057C">
        <w:t xml:space="preserve"> </w:t>
      </w:r>
    </w:p>
    <w:p w14:paraId="3616A6F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order:ACT</w:t>
      </w:r>
      <w:r w:rsidRPr="00C3057C">
        <w:rPr>
          <w:rStyle w:val="m1"/>
        </w:rPr>
        <w:t>&gt;</w:t>
      </w:r>
      <w:r w:rsidRPr="00C3057C">
        <w:rPr>
          <w:rStyle w:val="tx1"/>
        </w:rPr>
        <w:t>N</w:t>
      </w:r>
      <w:r w:rsidRPr="00C3057C">
        <w:rPr>
          <w:rStyle w:val="m1"/>
        </w:rPr>
        <w:t>&lt;/</w:t>
      </w:r>
      <w:r w:rsidRPr="00C3057C">
        <w:rPr>
          <w:rStyle w:val="t1"/>
        </w:rPr>
        <w:t>order:ACT</w:t>
      </w:r>
      <w:r w:rsidRPr="00C3057C">
        <w:rPr>
          <w:rStyle w:val="m1"/>
        </w:rPr>
        <w:t>&gt;</w:t>
      </w:r>
      <w:r w:rsidRPr="00C3057C">
        <w:t xml:space="preserve"> </w:t>
      </w:r>
    </w:p>
    <w:p w14:paraId="1E0F8D53" w14:textId="77777777" w:rsidR="00F6735E" w:rsidRPr="00C3057C" w:rsidRDefault="00F6735E" w:rsidP="00F6735E">
      <w:pPr>
        <w:ind w:hanging="480"/>
      </w:pPr>
      <w:hyperlink r:id="rId99" w:anchor="#" w:history="1">
        <w:r w:rsidRPr="00C3057C">
          <w:rPr>
            <w:rStyle w:val="Hyperlink"/>
            <w:b/>
            <w:bCs/>
            <w:color w:val="FF0000"/>
          </w:rPr>
          <w:t>-</w:t>
        </w:r>
      </w:hyperlink>
      <w:r w:rsidRPr="00C3057C">
        <w:t xml:space="preserve"> </w:t>
      </w:r>
      <w:r w:rsidRPr="00C3057C">
        <w:rPr>
          <w:rStyle w:val="m1"/>
        </w:rPr>
        <w:t>&lt;</w:t>
      </w:r>
      <w:r w:rsidRPr="00C3057C">
        <w:rPr>
          <w:rStyle w:val="t1"/>
        </w:rPr>
        <w:t>order:AUTHORIZATION</w:t>
      </w:r>
      <w:r w:rsidRPr="00C3057C">
        <w:rPr>
          <w:rStyle w:val="m1"/>
        </w:rPr>
        <w:t>&gt;</w:t>
      </w:r>
    </w:p>
    <w:p w14:paraId="55AD62D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order:TOS</w:t>
      </w:r>
      <w:r w:rsidRPr="00C3057C">
        <w:rPr>
          <w:rStyle w:val="m1"/>
        </w:rPr>
        <w:t>&gt;</w:t>
      </w:r>
      <w:r w:rsidRPr="00C3057C">
        <w:rPr>
          <w:rStyle w:val="tx1"/>
        </w:rPr>
        <w:t>2BM-</w:t>
      </w:r>
      <w:r w:rsidRPr="00C3057C">
        <w:rPr>
          <w:rStyle w:val="m1"/>
        </w:rPr>
        <w:t>&lt;/</w:t>
      </w:r>
      <w:r w:rsidRPr="00C3057C">
        <w:rPr>
          <w:rStyle w:val="t1"/>
        </w:rPr>
        <w:t>order:TOS</w:t>
      </w:r>
      <w:r w:rsidRPr="00C3057C">
        <w:rPr>
          <w:rStyle w:val="m1"/>
        </w:rPr>
        <w:t>&gt;</w:t>
      </w:r>
      <w:r w:rsidRPr="00C3057C">
        <w:t xml:space="preserve"> </w:t>
      </w:r>
    </w:p>
    <w:p w14:paraId="77B5F36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order:DDD</w:t>
      </w:r>
      <w:r w:rsidRPr="00C3057C">
        <w:rPr>
          <w:rStyle w:val="m1"/>
        </w:rPr>
        <w:t>&gt;</w:t>
      </w:r>
      <w:r w:rsidRPr="00C3057C">
        <w:rPr>
          <w:rStyle w:val="tx1"/>
        </w:rPr>
        <w:t>20091204</w:t>
      </w:r>
      <w:r w:rsidRPr="00C3057C">
        <w:rPr>
          <w:rStyle w:val="m1"/>
        </w:rPr>
        <w:t>&lt;/</w:t>
      </w:r>
      <w:r w:rsidRPr="00C3057C">
        <w:rPr>
          <w:rStyle w:val="t1"/>
        </w:rPr>
        <w:t>order:DDD</w:t>
      </w:r>
      <w:r w:rsidRPr="00C3057C">
        <w:rPr>
          <w:rStyle w:val="m1"/>
        </w:rPr>
        <w:t>&gt;</w:t>
      </w:r>
      <w:r w:rsidRPr="00C3057C">
        <w:t xml:space="preserve"> </w:t>
      </w:r>
    </w:p>
    <w:p w14:paraId="1A48793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order:PORTTYP</w:t>
      </w:r>
      <w:r w:rsidRPr="00C3057C">
        <w:rPr>
          <w:rStyle w:val="m1"/>
        </w:rPr>
        <w:t>&gt;</w:t>
      </w:r>
      <w:r w:rsidRPr="00C3057C">
        <w:rPr>
          <w:rStyle w:val="tx1"/>
        </w:rPr>
        <w:t>L</w:t>
      </w:r>
      <w:r w:rsidRPr="00C3057C">
        <w:rPr>
          <w:rStyle w:val="m1"/>
        </w:rPr>
        <w:t>&lt;/</w:t>
      </w:r>
      <w:r w:rsidRPr="00C3057C">
        <w:rPr>
          <w:rStyle w:val="t1"/>
        </w:rPr>
        <w:t>order:PORTTYP</w:t>
      </w:r>
      <w:r w:rsidRPr="00C3057C">
        <w:rPr>
          <w:rStyle w:val="m1"/>
        </w:rPr>
        <w:t>&gt;</w:t>
      </w:r>
      <w:r w:rsidRPr="00C3057C">
        <w:t xml:space="preserve"> </w:t>
      </w:r>
    </w:p>
    <w:p w14:paraId="695ED392" w14:textId="77777777" w:rsidR="00F6735E" w:rsidRPr="00C3057C" w:rsidRDefault="00F6735E" w:rsidP="00F6735E">
      <w:pPr>
        <w:ind w:hanging="240"/>
      </w:pPr>
      <w:r w:rsidRPr="00C3057C">
        <w:rPr>
          <w:rStyle w:val="b1"/>
        </w:rPr>
        <w:lastRenderedPageBreak/>
        <w:t> </w:t>
      </w:r>
      <w:r w:rsidRPr="00C3057C">
        <w:t xml:space="preserve"> </w:t>
      </w:r>
      <w:r w:rsidRPr="00C3057C">
        <w:rPr>
          <w:rStyle w:val="m1"/>
        </w:rPr>
        <w:t>&lt;/</w:t>
      </w:r>
      <w:r w:rsidRPr="00C3057C">
        <w:rPr>
          <w:rStyle w:val="t1"/>
        </w:rPr>
        <w:t>order:AUTHORIZATION</w:t>
      </w:r>
      <w:r w:rsidRPr="00C3057C">
        <w:rPr>
          <w:rStyle w:val="m1"/>
        </w:rPr>
        <w:t>&gt;</w:t>
      </w:r>
    </w:p>
    <w:p w14:paraId="75E788C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order:LSR_ADMIN</w:t>
      </w:r>
      <w:r w:rsidRPr="00C3057C">
        <w:rPr>
          <w:rStyle w:val="m1"/>
        </w:rPr>
        <w:t>&gt;</w:t>
      </w:r>
    </w:p>
    <w:p w14:paraId="4E76A34A" w14:textId="77777777" w:rsidR="00F6735E" w:rsidRPr="00C3057C" w:rsidRDefault="00F6735E" w:rsidP="00F6735E">
      <w:pPr>
        <w:ind w:hanging="480"/>
      </w:pPr>
      <w:hyperlink r:id="rId100" w:anchor="#" w:history="1">
        <w:r w:rsidRPr="00C3057C">
          <w:rPr>
            <w:rStyle w:val="Hyperlink"/>
            <w:b/>
            <w:bCs/>
            <w:color w:val="FF0000"/>
          </w:rPr>
          <w:t>-</w:t>
        </w:r>
      </w:hyperlink>
      <w:r w:rsidRPr="00C3057C">
        <w:t xml:space="preserve"> </w:t>
      </w:r>
      <w:r w:rsidRPr="00C3057C">
        <w:rPr>
          <w:rStyle w:val="m1"/>
        </w:rPr>
        <w:t>&lt;</w:t>
      </w:r>
      <w:r w:rsidRPr="00C3057C">
        <w:rPr>
          <w:rStyle w:val="t1"/>
        </w:rPr>
        <w:t>order:LSR_BILL</w:t>
      </w:r>
      <w:r w:rsidRPr="00C3057C">
        <w:rPr>
          <w:rStyle w:val="m1"/>
        </w:rPr>
        <w:t>&gt;</w:t>
      </w:r>
    </w:p>
    <w:p w14:paraId="386330D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order:BAN1</w:t>
      </w:r>
      <w:r w:rsidRPr="00C3057C">
        <w:rPr>
          <w:rStyle w:val="m1"/>
        </w:rPr>
        <w:t>&gt;</w:t>
      </w:r>
      <w:r w:rsidRPr="00C3057C">
        <w:rPr>
          <w:rStyle w:val="tx1"/>
        </w:rPr>
        <w:t>770Q886621621</w:t>
      </w:r>
      <w:r w:rsidRPr="00C3057C">
        <w:rPr>
          <w:rStyle w:val="m1"/>
        </w:rPr>
        <w:t>&lt;/</w:t>
      </w:r>
      <w:r w:rsidRPr="00C3057C">
        <w:rPr>
          <w:rStyle w:val="t1"/>
        </w:rPr>
        <w:t>order:BAN1</w:t>
      </w:r>
      <w:r w:rsidRPr="00C3057C">
        <w:rPr>
          <w:rStyle w:val="m1"/>
        </w:rPr>
        <w:t>&gt;</w:t>
      </w:r>
      <w:r w:rsidRPr="00C3057C">
        <w:t xml:space="preserve"> </w:t>
      </w:r>
    </w:p>
    <w:p w14:paraId="5056661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order:LSR_BILL</w:t>
      </w:r>
      <w:r w:rsidRPr="00C3057C">
        <w:rPr>
          <w:rStyle w:val="m1"/>
        </w:rPr>
        <w:t>&gt;</w:t>
      </w:r>
    </w:p>
    <w:p w14:paraId="1D97C8CB" w14:textId="77777777" w:rsidR="00F6735E" w:rsidRPr="00C3057C" w:rsidRDefault="00F6735E" w:rsidP="00F6735E">
      <w:pPr>
        <w:ind w:hanging="480"/>
      </w:pPr>
      <w:hyperlink r:id="rId101" w:anchor="#" w:history="1">
        <w:r w:rsidRPr="00C3057C">
          <w:rPr>
            <w:rStyle w:val="Hyperlink"/>
            <w:b/>
            <w:bCs/>
            <w:color w:val="FF0000"/>
          </w:rPr>
          <w:t>-</w:t>
        </w:r>
      </w:hyperlink>
      <w:r w:rsidRPr="00C3057C">
        <w:t xml:space="preserve"> </w:t>
      </w:r>
      <w:r w:rsidRPr="00C3057C">
        <w:rPr>
          <w:rStyle w:val="m1"/>
        </w:rPr>
        <w:t>&lt;</w:t>
      </w:r>
      <w:r w:rsidRPr="00C3057C">
        <w:rPr>
          <w:rStyle w:val="t1"/>
        </w:rPr>
        <w:t>order:CONTACT</w:t>
      </w:r>
      <w:r w:rsidRPr="00C3057C">
        <w:rPr>
          <w:rStyle w:val="m1"/>
        </w:rPr>
        <w:t>&gt;</w:t>
      </w:r>
    </w:p>
    <w:p w14:paraId="62FEC2F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order:INIT</w:t>
      </w:r>
      <w:r w:rsidRPr="00C3057C">
        <w:rPr>
          <w:rStyle w:val="m1"/>
        </w:rPr>
        <w:t>&gt;</w:t>
      </w:r>
      <w:r w:rsidRPr="00C3057C">
        <w:rPr>
          <w:rStyle w:val="tx1"/>
        </w:rPr>
        <w:t>Bojangles</w:t>
      </w:r>
      <w:r w:rsidRPr="00C3057C">
        <w:rPr>
          <w:rStyle w:val="m1"/>
        </w:rPr>
        <w:t>&lt;/</w:t>
      </w:r>
      <w:r w:rsidRPr="00C3057C">
        <w:rPr>
          <w:rStyle w:val="t1"/>
        </w:rPr>
        <w:t>order:INIT</w:t>
      </w:r>
      <w:r w:rsidRPr="00C3057C">
        <w:rPr>
          <w:rStyle w:val="m1"/>
        </w:rPr>
        <w:t>&gt;</w:t>
      </w:r>
      <w:r w:rsidRPr="00C3057C">
        <w:t xml:space="preserve"> </w:t>
      </w:r>
    </w:p>
    <w:p w14:paraId="6289CEC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order:INIT_TEL_NO</w:t>
      </w:r>
      <w:r w:rsidRPr="00C3057C">
        <w:rPr>
          <w:rStyle w:val="m1"/>
        </w:rPr>
        <w:t>&gt;</w:t>
      </w:r>
      <w:r w:rsidRPr="00C3057C">
        <w:rPr>
          <w:rStyle w:val="tx1"/>
        </w:rPr>
        <w:t>8884448888</w:t>
      </w:r>
      <w:r w:rsidRPr="00C3057C">
        <w:rPr>
          <w:rStyle w:val="m1"/>
        </w:rPr>
        <w:t>&lt;/</w:t>
      </w:r>
      <w:r w:rsidRPr="00C3057C">
        <w:rPr>
          <w:rStyle w:val="t1"/>
        </w:rPr>
        <w:t>order:INIT_TEL_NO</w:t>
      </w:r>
      <w:r w:rsidRPr="00C3057C">
        <w:rPr>
          <w:rStyle w:val="m1"/>
        </w:rPr>
        <w:t>&gt;</w:t>
      </w:r>
      <w:r w:rsidRPr="00C3057C">
        <w:t xml:space="preserve"> </w:t>
      </w:r>
    </w:p>
    <w:p w14:paraId="5BCD79D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order:INIT_FAX_NO</w:t>
      </w:r>
      <w:r w:rsidRPr="00C3057C">
        <w:rPr>
          <w:rStyle w:val="m1"/>
        </w:rPr>
        <w:t>&gt;</w:t>
      </w:r>
      <w:r w:rsidRPr="00C3057C">
        <w:rPr>
          <w:rStyle w:val="tx1"/>
        </w:rPr>
        <w:t>4448884444</w:t>
      </w:r>
      <w:r w:rsidRPr="00C3057C">
        <w:rPr>
          <w:rStyle w:val="m1"/>
        </w:rPr>
        <w:t>&lt;/</w:t>
      </w:r>
      <w:r w:rsidRPr="00C3057C">
        <w:rPr>
          <w:rStyle w:val="t1"/>
        </w:rPr>
        <w:t>order:INIT_FAX_NO</w:t>
      </w:r>
      <w:r w:rsidRPr="00C3057C">
        <w:rPr>
          <w:rStyle w:val="m1"/>
        </w:rPr>
        <w:t>&gt;</w:t>
      </w:r>
      <w:r w:rsidRPr="00C3057C">
        <w:t xml:space="preserve"> </w:t>
      </w:r>
    </w:p>
    <w:p w14:paraId="74C8CC2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order:IMPCON</w:t>
      </w:r>
      <w:r w:rsidRPr="00C3057C">
        <w:rPr>
          <w:rStyle w:val="m1"/>
        </w:rPr>
        <w:t>&gt;</w:t>
      </w:r>
      <w:r w:rsidRPr="00C3057C">
        <w:rPr>
          <w:rStyle w:val="tx1"/>
        </w:rPr>
        <w:t>Sneezy Dwarf</w:t>
      </w:r>
      <w:r w:rsidRPr="00C3057C">
        <w:rPr>
          <w:rStyle w:val="m1"/>
        </w:rPr>
        <w:t>&lt;/</w:t>
      </w:r>
      <w:r w:rsidRPr="00C3057C">
        <w:rPr>
          <w:rStyle w:val="t1"/>
        </w:rPr>
        <w:t>order:IMPCON</w:t>
      </w:r>
      <w:r w:rsidRPr="00C3057C">
        <w:rPr>
          <w:rStyle w:val="m1"/>
        </w:rPr>
        <w:t>&gt;</w:t>
      </w:r>
      <w:r w:rsidRPr="00C3057C">
        <w:t xml:space="preserve"> </w:t>
      </w:r>
    </w:p>
    <w:p w14:paraId="564CEF33" w14:textId="77777777" w:rsidR="00F6735E" w:rsidRPr="004F40BF" w:rsidRDefault="00F6735E" w:rsidP="00F6735E">
      <w:pPr>
        <w:ind w:hanging="480"/>
        <w:rPr>
          <w:lang w:val="es-ES"/>
        </w:rPr>
      </w:pPr>
      <w:r w:rsidRPr="00C3057C">
        <w:rPr>
          <w:rStyle w:val="b1"/>
        </w:rPr>
        <w:t> </w:t>
      </w:r>
      <w:r w:rsidRPr="00C3057C">
        <w:t xml:space="preserve"> </w:t>
      </w:r>
      <w:r w:rsidRPr="004F40BF">
        <w:rPr>
          <w:rStyle w:val="m1"/>
          <w:lang w:val="es-ES"/>
        </w:rPr>
        <w:t>&lt;</w:t>
      </w:r>
      <w:r w:rsidRPr="004F40BF">
        <w:rPr>
          <w:rStyle w:val="t1"/>
          <w:lang w:val="es-ES"/>
        </w:rPr>
        <w:t>order:IMPCON_TEL_NO</w:t>
      </w:r>
      <w:r w:rsidRPr="004F40BF">
        <w:rPr>
          <w:rStyle w:val="m1"/>
          <w:lang w:val="es-ES"/>
        </w:rPr>
        <w:t>&gt;</w:t>
      </w:r>
      <w:r w:rsidRPr="004F40BF">
        <w:rPr>
          <w:rStyle w:val="tx1"/>
          <w:lang w:val="es-ES"/>
        </w:rPr>
        <w:t>4049275555</w:t>
      </w:r>
      <w:r w:rsidRPr="004F40BF">
        <w:rPr>
          <w:rStyle w:val="m1"/>
          <w:lang w:val="es-ES"/>
        </w:rPr>
        <w:t>&lt;/</w:t>
      </w:r>
      <w:r w:rsidRPr="004F40BF">
        <w:rPr>
          <w:rStyle w:val="t1"/>
          <w:lang w:val="es-ES"/>
        </w:rPr>
        <w:t>order:IMPCON_TEL_NO</w:t>
      </w:r>
      <w:r w:rsidRPr="004F40BF">
        <w:rPr>
          <w:rStyle w:val="m1"/>
          <w:lang w:val="es-ES"/>
        </w:rPr>
        <w:t>&gt;</w:t>
      </w:r>
      <w:r w:rsidRPr="004F40BF">
        <w:rPr>
          <w:lang w:val="es-ES"/>
        </w:rPr>
        <w:t xml:space="preserve"> </w:t>
      </w:r>
    </w:p>
    <w:p w14:paraId="60815B41" w14:textId="77777777" w:rsidR="00F6735E" w:rsidRPr="00C3057C" w:rsidRDefault="00F6735E" w:rsidP="00F6735E">
      <w:pPr>
        <w:ind w:hanging="240"/>
      </w:pPr>
      <w:r w:rsidRPr="004F40BF">
        <w:rPr>
          <w:rStyle w:val="b1"/>
          <w:lang w:val="es-ES"/>
        </w:rPr>
        <w:t> </w:t>
      </w:r>
      <w:r w:rsidRPr="004F40BF">
        <w:rPr>
          <w:lang w:val="es-ES"/>
        </w:rPr>
        <w:t xml:space="preserve"> </w:t>
      </w:r>
      <w:r w:rsidRPr="00C3057C">
        <w:rPr>
          <w:rStyle w:val="m1"/>
        </w:rPr>
        <w:t>&lt;/</w:t>
      </w:r>
      <w:r w:rsidRPr="00C3057C">
        <w:rPr>
          <w:rStyle w:val="t1"/>
        </w:rPr>
        <w:t>order:CONTACT</w:t>
      </w:r>
      <w:r w:rsidRPr="00C3057C">
        <w:rPr>
          <w:rStyle w:val="m1"/>
        </w:rPr>
        <w:t>&gt;</w:t>
      </w:r>
    </w:p>
    <w:p w14:paraId="5D96C3BF"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order:LSR</w:t>
      </w:r>
      <w:r w:rsidRPr="00C3057C">
        <w:rPr>
          <w:rStyle w:val="m1"/>
        </w:rPr>
        <w:t>&gt;</w:t>
      </w:r>
    </w:p>
    <w:p w14:paraId="7BE06F3E" w14:textId="77777777" w:rsidR="00F6735E" w:rsidRPr="00C3057C" w:rsidRDefault="00F6735E" w:rsidP="00F6735E">
      <w:pPr>
        <w:ind w:hanging="480"/>
      </w:pPr>
      <w:hyperlink r:id="rId102" w:anchor="#" w:history="1">
        <w:r w:rsidRPr="00C3057C">
          <w:rPr>
            <w:rStyle w:val="Hyperlink"/>
            <w:b/>
            <w:bCs/>
            <w:color w:val="FF0000"/>
          </w:rPr>
          <w:t>-</w:t>
        </w:r>
      </w:hyperlink>
      <w:r w:rsidRPr="00C3057C">
        <w:t xml:space="preserve"> </w:t>
      </w:r>
      <w:r w:rsidRPr="00C3057C">
        <w:rPr>
          <w:rStyle w:val="m1"/>
        </w:rPr>
        <w:t>&lt;</w:t>
      </w:r>
      <w:r w:rsidRPr="00C3057C">
        <w:rPr>
          <w:rStyle w:val="t1"/>
        </w:rPr>
        <w:t>order:EU</w:t>
      </w:r>
      <w:r w:rsidRPr="00C3057C">
        <w:rPr>
          <w:rStyle w:val="m1"/>
        </w:rPr>
        <w:t>&gt;</w:t>
      </w:r>
    </w:p>
    <w:p w14:paraId="6C189D33" w14:textId="77777777" w:rsidR="00F6735E" w:rsidRPr="00C3057C" w:rsidRDefault="00F6735E" w:rsidP="00F6735E">
      <w:pPr>
        <w:ind w:hanging="480"/>
      </w:pPr>
      <w:hyperlink r:id="rId103" w:anchor="#" w:history="1">
        <w:r w:rsidRPr="00C3057C">
          <w:rPr>
            <w:rStyle w:val="Hyperlink"/>
            <w:b/>
            <w:bCs/>
            <w:color w:val="FF0000"/>
          </w:rPr>
          <w:t>-</w:t>
        </w:r>
      </w:hyperlink>
      <w:r w:rsidRPr="00C3057C">
        <w:t xml:space="preserve"> </w:t>
      </w:r>
      <w:r w:rsidRPr="00C3057C">
        <w:rPr>
          <w:rStyle w:val="m1"/>
        </w:rPr>
        <w:t>&lt;</w:t>
      </w:r>
      <w:r w:rsidRPr="00C3057C">
        <w:rPr>
          <w:rStyle w:val="t1"/>
        </w:rPr>
        <w:t>order:LOC_ACCESS</w:t>
      </w:r>
      <w:r w:rsidRPr="00C3057C">
        <w:rPr>
          <w:rStyle w:val="m1"/>
        </w:rPr>
        <w:t>&gt;</w:t>
      </w:r>
    </w:p>
    <w:p w14:paraId="07539B27" w14:textId="77777777" w:rsidR="00F6735E" w:rsidRPr="00C3057C" w:rsidRDefault="00F6735E" w:rsidP="00F6735E">
      <w:pPr>
        <w:ind w:hanging="480"/>
      </w:pPr>
      <w:hyperlink r:id="rId104" w:anchor="#" w:history="1">
        <w:r w:rsidRPr="00C3057C">
          <w:rPr>
            <w:rStyle w:val="Hyperlink"/>
            <w:b/>
            <w:bCs/>
            <w:color w:val="FF0000"/>
          </w:rPr>
          <w:t>-</w:t>
        </w:r>
      </w:hyperlink>
      <w:r w:rsidRPr="00C3057C">
        <w:t xml:space="preserve"> </w:t>
      </w:r>
      <w:r w:rsidRPr="00C3057C">
        <w:rPr>
          <w:rStyle w:val="m1"/>
        </w:rPr>
        <w:t>&lt;</w:t>
      </w:r>
      <w:r w:rsidRPr="00C3057C">
        <w:rPr>
          <w:rStyle w:val="t1"/>
        </w:rPr>
        <w:t>order:LOC_ACCESS_HEADER_INFO</w:t>
      </w:r>
      <w:r w:rsidRPr="00C3057C">
        <w:rPr>
          <w:rStyle w:val="m1"/>
        </w:rPr>
        <w:t>&gt;</w:t>
      </w:r>
    </w:p>
    <w:p w14:paraId="2D73D0C1" w14:textId="77777777" w:rsidR="00F6735E" w:rsidRDefault="00F6735E" w:rsidP="00F6735E">
      <w:pPr>
        <w:ind w:hanging="480"/>
      </w:pPr>
      <w:r w:rsidRPr="00C3057C">
        <w:rPr>
          <w:rStyle w:val="b1"/>
        </w:rPr>
        <w:t> </w:t>
      </w:r>
      <w:r w:rsidRPr="00C3057C">
        <w:t xml:space="preserve"> </w:t>
      </w:r>
      <w:r w:rsidRPr="00C3057C">
        <w:rPr>
          <w:rStyle w:val="m1"/>
        </w:rPr>
        <w:t>&lt;</w:t>
      </w:r>
      <w:r w:rsidRPr="00C3057C">
        <w:rPr>
          <w:rStyle w:val="t1"/>
        </w:rPr>
        <w:t>order:NAME</w:t>
      </w:r>
      <w:r w:rsidRPr="00C3057C">
        <w:rPr>
          <w:rStyle w:val="m1"/>
        </w:rPr>
        <w:t>&gt;</w:t>
      </w:r>
      <w:r w:rsidRPr="00C3057C">
        <w:rPr>
          <w:rStyle w:val="tx1"/>
        </w:rPr>
        <w:t>Sun Setz</w:t>
      </w:r>
      <w:r w:rsidRPr="00C3057C">
        <w:rPr>
          <w:rStyle w:val="m1"/>
        </w:rPr>
        <w:t>&lt;/</w:t>
      </w:r>
      <w:r w:rsidRPr="00C3057C">
        <w:rPr>
          <w:rStyle w:val="t1"/>
        </w:rPr>
        <w:t>order:NAME</w:t>
      </w:r>
      <w:r w:rsidRPr="00C3057C">
        <w:rPr>
          <w:rStyle w:val="m1"/>
        </w:rPr>
        <w:t>&gt;</w:t>
      </w:r>
      <w:r w:rsidRPr="00C3057C">
        <w:t xml:space="preserve"> </w:t>
      </w:r>
    </w:p>
    <w:p w14:paraId="4F1C4EAF" w14:textId="77777777" w:rsidR="00EC26EB" w:rsidRPr="00C3057C" w:rsidRDefault="00EC26EB" w:rsidP="00F6735E">
      <w:pPr>
        <w:ind w:hanging="480"/>
      </w:pPr>
      <w:r>
        <w:rPr>
          <w:rFonts w:ascii="Verdana" w:hAnsi="Verdana"/>
          <w:color w:val="990000"/>
          <w:sz w:val="15"/>
          <w:szCs w:val="15"/>
        </w:rPr>
        <w:t>&lt;</w:t>
      </w:r>
      <w:r>
        <w:rPr>
          <w:color w:val="990000"/>
        </w:rPr>
        <w:t>order:NCON&gt;A&lt;/order:NCON&gt;</w:t>
      </w:r>
    </w:p>
    <w:p w14:paraId="0C036FDC" w14:textId="77777777" w:rsidR="00F6735E" w:rsidRPr="00C3057C" w:rsidRDefault="00F6735E" w:rsidP="00F6735E">
      <w:pPr>
        <w:ind w:hanging="480"/>
      </w:pPr>
      <w:hyperlink r:id="rId105" w:anchor="#" w:history="1">
        <w:r w:rsidRPr="00C3057C">
          <w:rPr>
            <w:rStyle w:val="Hyperlink"/>
            <w:b/>
            <w:bCs/>
            <w:color w:val="FF0000"/>
          </w:rPr>
          <w:t>-</w:t>
        </w:r>
      </w:hyperlink>
      <w:r w:rsidRPr="00C3057C">
        <w:t xml:space="preserve"> </w:t>
      </w:r>
      <w:r w:rsidRPr="00C3057C">
        <w:rPr>
          <w:rStyle w:val="m1"/>
        </w:rPr>
        <w:t>&lt;</w:t>
      </w:r>
      <w:r w:rsidRPr="00C3057C">
        <w:rPr>
          <w:rStyle w:val="t1"/>
        </w:rPr>
        <w:t>order:ORD_SVC_ADDR_GRP</w:t>
      </w:r>
      <w:r w:rsidRPr="00C3057C">
        <w:rPr>
          <w:rStyle w:val="m1"/>
        </w:rPr>
        <w:t>&gt;</w:t>
      </w:r>
    </w:p>
    <w:p w14:paraId="7AE70E0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order:SANO</w:t>
      </w:r>
      <w:r w:rsidRPr="00C3057C">
        <w:rPr>
          <w:rStyle w:val="m1"/>
        </w:rPr>
        <w:t>&gt;</w:t>
      </w:r>
      <w:r w:rsidRPr="00C3057C">
        <w:rPr>
          <w:rStyle w:val="tx1"/>
        </w:rPr>
        <w:t>31</w:t>
      </w:r>
      <w:r w:rsidRPr="00C3057C">
        <w:rPr>
          <w:rStyle w:val="m1"/>
        </w:rPr>
        <w:t>&lt;/</w:t>
      </w:r>
      <w:r w:rsidRPr="00C3057C">
        <w:rPr>
          <w:rStyle w:val="t1"/>
        </w:rPr>
        <w:t>order:SANO</w:t>
      </w:r>
      <w:r w:rsidRPr="00C3057C">
        <w:rPr>
          <w:rStyle w:val="m1"/>
        </w:rPr>
        <w:t>&gt;</w:t>
      </w:r>
      <w:r w:rsidRPr="00C3057C">
        <w:t xml:space="preserve"> </w:t>
      </w:r>
    </w:p>
    <w:p w14:paraId="0D1325B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order:SASN</w:t>
      </w:r>
      <w:r w:rsidRPr="00C3057C">
        <w:rPr>
          <w:rStyle w:val="m1"/>
        </w:rPr>
        <w:t>&gt;</w:t>
      </w:r>
      <w:r w:rsidRPr="00C3057C">
        <w:rPr>
          <w:rStyle w:val="tx1"/>
        </w:rPr>
        <w:t>Clec Test Bed</w:t>
      </w:r>
      <w:r w:rsidRPr="00C3057C">
        <w:rPr>
          <w:rStyle w:val="m1"/>
        </w:rPr>
        <w:t>&lt;/</w:t>
      </w:r>
      <w:r w:rsidRPr="00C3057C">
        <w:rPr>
          <w:rStyle w:val="t1"/>
        </w:rPr>
        <w:t>order:SASN</w:t>
      </w:r>
      <w:r w:rsidRPr="00C3057C">
        <w:rPr>
          <w:rStyle w:val="m1"/>
        </w:rPr>
        <w:t>&gt;</w:t>
      </w:r>
      <w:r w:rsidRPr="00C3057C">
        <w:t xml:space="preserve"> </w:t>
      </w:r>
    </w:p>
    <w:p w14:paraId="329A0C2F"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order:SATH</w:t>
      </w:r>
      <w:r w:rsidRPr="00C3057C">
        <w:rPr>
          <w:rStyle w:val="m1"/>
        </w:rPr>
        <w:t>&gt;</w:t>
      </w:r>
      <w:r w:rsidRPr="00C3057C">
        <w:rPr>
          <w:rStyle w:val="tx1"/>
        </w:rPr>
        <w:t>Rd</w:t>
      </w:r>
      <w:r w:rsidRPr="00C3057C">
        <w:rPr>
          <w:rStyle w:val="m1"/>
        </w:rPr>
        <w:t>&lt;/</w:t>
      </w:r>
      <w:r w:rsidRPr="00C3057C">
        <w:rPr>
          <w:rStyle w:val="t1"/>
        </w:rPr>
        <w:t>order:SATH</w:t>
      </w:r>
      <w:r w:rsidRPr="00C3057C">
        <w:rPr>
          <w:rStyle w:val="m1"/>
        </w:rPr>
        <w:t>&gt;</w:t>
      </w:r>
      <w:r w:rsidRPr="00C3057C">
        <w:t xml:space="preserve"> </w:t>
      </w:r>
    </w:p>
    <w:p w14:paraId="5AD23DD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order:CITY</w:t>
      </w:r>
      <w:r w:rsidRPr="00C3057C">
        <w:rPr>
          <w:rStyle w:val="m1"/>
        </w:rPr>
        <w:t>&gt;</w:t>
      </w:r>
      <w:r w:rsidRPr="00C3057C">
        <w:rPr>
          <w:rStyle w:val="tx1"/>
        </w:rPr>
        <w:t>Conyers</w:t>
      </w:r>
      <w:r w:rsidRPr="00C3057C">
        <w:rPr>
          <w:rStyle w:val="m1"/>
        </w:rPr>
        <w:t>&lt;/</w:t>
      </w:r>
      <w:r w:rsidRPr="00C3057C">
        <w:rPr>
          <w:rStyle w:val="t1"/>
        </w:rPr>
        <w:t>order:CITY</w:t>
      </w:r>
      <w:r w:rsidRPr="00C3057C">
        <w:rPr>
          <w:rStyle w:val="m1"/>
        </w:rPr>
        <w:t>&gt;</w:t>
      </w:r>
      <w:r w:rsidRPr="00C3057C">
        <w:t xml:space="preserve"> </w:t>
      </w:r>
    </w:p>
    <w:p w14:paraId="4E9B47F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order:STATE</w:t>
      </w:r>
      <w:r w:rsidRPr="00C3057C">
        <w:rPr>
          <w:rStyle w:val="m1"/>
        </w:rPr>
        <w:t>&gt;</w:t>
      </w:r>
      <w:r w:rsidRPr="00C3057C">
        <w:rPr>
          <w:rStyle w:val="tx1"/>
        </w:rPr>
        <w:t>Ga</w:t>
      </w:r>
      <w:r w:rsidRPr="00C3057C">
        <w:rPr>
          <w:rStyle w:val="m1"/>
        </w:rPr>
        <w:t>&lt;/</w:t>
      </w:r>
      <w:r w:rsidRPr="00C3057C">
        <w:rPr>
          <w:rStyle w:val="t1"/>
        </w:rPr>
        <w:t>order:STATE</w:t>
      </w:r>
      <w:r w:rsidRPr="00C3057C">
        <w:rPr>
          <w:rStyle w:val="m1"/>
        </w:rPr>
        <w:t>&gt;</w:t>
      </w:r>
      <w:r w:rsidRPr="00C3057C">
        <w:t xml:space="preserve"> </w:t>
      </w:r>
    </w:p>
    <w:p w14:paraId="3625511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order:ZIP</w:t>
      </w:r>
      <w:r w:rsidRPr="00C3057C">
        <w:rPr>
          <w:rStyle w:val="m1"/>
        </w:rPr>
        <w:t>&gt;</w:t>
      </w:r>
      <w:r w:rsidRPr="00C3057C">
        <w:rPr>
          <w:rStyle w:val="tx1"/>
        </w:rPr>
        <w:t>30012</w:t>
      </w:r>
      <w:r w:rsidRPr="00C3057C">
        <w:rPr>
          <w:rStyle w:val="m1"/>
        </w:rPr>
        <w:t>&lt;/</w:t>
      </w:r>
      <w:r w:rsidRPr="00C3057C">
        <w:rPr>
          <w:rStyle w:val="t1"/>
        </w:rPr>
        <w:t>order:ZIP</w:t>
      </w:r>
      <w:r w:rsidRPr="00C3057C">
        <w:rPr>
          <w:rStyle w:val="m1"/>
        </w:rPr>
        <w:t>&gt;</w:t>
      </w:r>
      <w:r w:rsidRPr="00C3057C">
        <w:t xml:space="preserve"> </w:t>
      </w:r>
    </w:p>
    <w:p w14:paraId="50A477DB"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order:ORD_SVC_ADDR_GRP</w:t>
      </w:r>
      <w:r w:rsidRPr="00C3057C">
        <w:rPr>
          <w:rStyle w:val="m1"/>
        </w:rPr>
        <w:t>&gt;</w:t>
      </w:r>
    </w:p>
    <w:p w14:paraId="5096F59B"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order:LOC_ACCESS_HEADER_INFO</w:t>
      </w:r>
      <w:r w:rsidRPr="00C3057C">
        <w:rPr>
          <w:rStyle w:val="m1"/>
        </w:rPr>
        <w:t>&gt;</w:t>
      </w:r>
    </w:p>
    <w:p w14:paraId="4A592E79"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order:LOC_ACCESS</w:t>
      </w:r>
      <w:r w:rsidRPr="00C3057C">
        <w:rPr>
          <w:rStyle w:val="m1"/>
        </w:rPr>
        <w:t>&gt;</w:t>
      </w:r>
    </w:p>
    <w:p w14:paraId="5A58B8C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order:EU</w:t>
      </w:r>
      <w:r w:rsidRPr="00C3057C">
        <w:rPr>
          <w:rStyle w:val="m1"/>
        </w:rPr>
        <w:t>&gt;</w:t>
      </w:r>
    </w:p>
    <w:p w14:paraId="18B504C2" w14:textId="77777777" w:rsidR="00F6735E" w:rsidRPr="00C3057C" w:rsidRDefault="00F6735E" w:rsidP="00F6735E">
      <w:pPr>
        <w:ind w:hanging="480"/>
      </w:pPr>
      <w:hyperlink r:id="rId106" w:anchor="#" w:history="1">
        <w:r w:rsidRPr="00C3057C">
          <w:rPr>
            <w:rStyle w:val="Hyperlink"/>
            <w:b/>
            <w:bCs/>
            <w:color w:val="FF0000"/>
          </w:rPr>
          <w:t>-</w:t>
        </w:r>
      </w:hyperlink>
      <w:r w:rsidRPr="00C3057C">
        <w:t xml:space="preserve"> </w:t>
      </w:r>
      <w:r w:rsidRPr="00C3057C">
        <w:rPr>
          <w:rStyle w:val="m1"/>
        </w:rPr>
        <w:t>&lt;</w:t>
      </w:r>
      <w:r w:rsidRPr="00C3057C">
        <w:rPr>
          <w:rStyle w:val="t1"/>
        </w:rPr>
        <w:t>order:PS</w:t>
      </w:r>
      <w:r w:rsidRPr="00C3057C">
        <w:rPr>
          <w:rStyle w:val="m1"/>
        </w:rPr>
        <w:t>&gt;</w:t>
      </w:r>
    </w:p>
    <w:p w14:paraId="738439E0" w14:textId="77777777" w:rsidR="00F6735E" w:rsidRPr="00C3057C" w:rsidRDefault="00F6735E" w:rsidP="00F6735E">
      <w:pPr>
        <w:ind w:hanging="480"/>
      </w:pPr>
      <w:hyperlink r:id="rId107" w:anchor="#" w:history="1">
        <w:r w:rsidRPr="00C3057C">
          <w:rPr>
            <w:rStyle w:val="Hyperlink"/>
            <w:b/>
            <w:bCs/>
            <w:color w:val="FF0000"/>
          </w:rPr>
          <w:t>-</w:t>
        </w:r>
      </w:hyperlink>
      <w:r w:rsidRPr="00C3057C">
        <w:t xml:space="preserve"> </w:t>
      </w:r>
      <w:r w:rsidRPr="00C3057C">
        <w:rPr>
          <w:rStyle w:val="m1"/>
        </w:rPr>
        <w:t>&lt;</w:t>
      </w:r>
      <w:r w:rsidRPr="00C3057C">
        <w:rPr>
          <w:rStyle w:val="t1"/>
        </w:rPr>
        <w:t>order:PS_ADMIN</w:t>
      </w:r>
      <w:r w:rsidRPr="00C3057C">
        <w:rPr>
          <w:rStyle w:val="m1"/>
        </w:rPr>
        <w:t>&gt;</w:t>
      </w:r>
    </w:p>
    <w:p w14:paraId="32AD377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order:PQTY</w:t>
      </w:r>
      <w:r w:rsidRPr="00C3057C">
        <w:rPr>
          <w:rStyle w:val="m1"/>
        </w:rPr>
        <w:t>&gt;</w:t>
      </w:r>
      <w:r w:rsidRPr="00C3057C">
        <w:rPr>
          <w:rStyle w:val="tx1"/>
        </w:rPr>
        <w:t>001</w:t>
      </w:r>
      <w:r w:rsidRPr="00C3057C">
        <w:rPr>
          <w:rStyle w:val="m1"/>
        </w:rPr>
        <w:t>&lt;/</w:t>
      </w:r>
      <w:r w:rsidRPr="00C3057C">
        <w:rPr>
          <w:rStyle w:val="t1"/>
        </w:rPr>
        <w:t>order:PQTY</w:t>
      </w:r>
      <w:r w:rsidRPr="00C3057C">
        <w:rPr>
          <w:rStyle w:val="m1"/>
        </w:rPr>
        <w:t>&gt;</w:t>
      </w:r>
      <w:r w:rsidRPr="00C3057C">
        <w:t xml:space="preserve"> </w:t>
      </w:r>
    </w:p>
    <w:p w14:paraId="3A34C7A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order:PS_ADMIN</w:t>
      </w:r>
      <w:r w:rsidRPr="00C3057C">
        <w:rPr>
          <w:rStyle w:val="m1"/>
        </w:rPr>
        <w:t>&gt;</w:t>
      </w:r>
    </w:p>
    <w:p w14:paraId="15DB8D09" w14:textId="77777777" w:rsidR="00F6735E" w:rsidRPr="00C3057C" w:rsidRDefault="00F6735E" w:rsidP="00F6735E">
      <w:pPr>
        <w:ind w:hanging="480"/>
      </w:pPr>
      <w:hyperlink r:id="rId108" w:anchor="#" w:history="1">
        <w:r w:rsidRPr="00C3057C">
          <w:rPr>
            <w:rStyle w:val="Hyperlink"/>
            <w:b/>
            <w:bCs/>
            <w:color w:val="FF0000"/>
          </w:rPr>
          <w:t>-</w:t>
        </w:r>
      </w:hyperlink>
      <w:r w:rsidRPr="00C3057C">
        <w:t xml:space="preserve"> </w:t>
      </w:r>
      <w:r w:rsidRPr="00C3057C">
        <w:rPr>
          <w:rStyle w:val="m1"/>
        </w:rPr>
        <w:t>&lt;</w:t>
      </w:r>
      <w:r w:rsidRPr="00C3057C">
        <w:rPr>
          <w:rStyle w:val="t1"/>
        </w:rPr>
        <w:t>order:PS_SVC_DET</w:t>
      </w:r>
      <w:r w:rsidRPr="00C3057C">
        <w:rPr>
          <w:rStyle w:val="m1"/>
        </w:rPr>
        <w:t>&gt;</w:t>
      </w:r>
    </w:p>
    <w:p w14:paraId="22BE5D6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order:TNS</w:t>
      </w:r>
      <w:r w:rsidRPr="00C3057C">
        <w:rPr>
          <w:rStyle w:val="m1"/>
        </w:rPr>
        <w:t>&gt;</w:t>
      </w:r>
      <w:r w:rsidRPr="00C3057C">
        <w:rPr>
          <w:rStyle w:val="tx1"/>
        </w:rPr>
        <w:t>7704841931</w:t>
      </w:r>
      <w:r w:rsidRPr="00C3057C">
        <w:rPr>
          <w:rStyle w:val="m1"/>
        </w:rPr>
        <w:t>&lt;/</w:t>
      </w:r>
      <w:r w:rsidRPr="00C3057C">
        <w:rPr>
          <w:rStyle w:val="t1"/>
        </w:rPr>
        <w:t>order:TNS</w:t>
      </w:r>
      <w:r w:rsidRPr="00C3057C">
        <w:rPr>
          <w:rStyle w:val="m1"/>
        </w:rPr>
        <w:t>&gt;</w:t>
      </w:r>
      <w:r w:rsidRPr="00C3057C">
        <w:t xml:space="preserve"> </w:t>
      </w:r>
    </w:p>
    <w:p w14:paraId="7C12D93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order:LNECLSSVC</w:t>
      </w:r>
      <w:r w:rsidRPr="00C3057C">
        <w:rPr>
          <w:rStyle w:val="m1"/>
        </w:rPr>
        <w:t>&gt;</w:t>
      </w:r>
      <w:r w:rsidRPr="00C3057C">
        <w:rPr>
          <w:rStyle w:val="tx1"/>
        </w:rPr>
        <w:t>UEPWC</w:t>
      </w:r>
      <w:r w:rsidRPr="00C3057C">
        <w:rPr>
          <w:rStyle w:val="m1"/>
        </w:rPr>
        <w:t>&lt;/</w:t>
      </w:r>
      <w:r w:rsidRPr="00C3057C">
        <w:rPr>
          <w:rStyle w:val="t1"/>
        </w:rPr>
        <w:t>order:LNECLSSVC</w:t>
      </w:r>
      <w:r w:rsidRPr="00C3057C">
        <w:rPr>
          <w:rStyle w:val="m1"/>
        </w:rPr>
        <w:t>&gt;</w:t>
      </w:r>
      <w:r w:rsidRPr="00C3057C">
        <w:t xml:space="preserve"> </w:t>
      </w:r>
    </w:p>
    <w:p w14:paraId="7A230849" w14:textId="77777777" w:rsidR="00F6735E" w:rsidRPr="00C3057C" w:rsidRDefault="00F6735E" w:rsidP="00F6735E">
      <w:pPr>
        <w:ind w:hanging="480"/>
      </w:pPr>
      <w:hyperlink r:id="rId109" w:anchor="#" w:history="1">
        <w:r w:rsidRPr="00C3057C">
          <w:rPr>
            <w:rStyle w:val="Hyperlink"/>
            <w:b/>
            <w:bCs/>
            <w:color w:val="FF0000"/>
          </w:rPr>
          <w:t>-</w:t>
        </w:r>
      </w:hyperlink>
      <w:r w:rsidRPr="00C3057C">
        <w:t xml:space="preserve"> </w:t>
      </w:r>
      <w:r w:rsidRPr="00C3057C">
        <w:rPr>
          <w:rStyle w:val="m1"/>
        </w:rPr>
        <w:t>&lt;</w:t>
      </w:r>
      <w:r w:rsidRPr="00C3057C">
        <w:rPr>
          <w:rStyle w:val="t1"/>
        </w:rPr>
        <w:t>order:SVC_DET_GRP</w:t>
      </w:r>
      <w:r w:rsidRPr="00C3057C">
        <w:rPr>
          <w:rStyle w:val="m1"/>
        </w:rPr>
        <w:t>&gt;</w:t>
      </w:r>
    </w:p>
    <w:p w14:paraId="2D01D07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order:LNUM</w:t>
      </w:r>
      <w:r w:rsidRPr="00C3057C">
        <w:rPr>
          <w:rStyle w:val="m1"/>
        </w:rPr>
        <w:t>&gt;</w:t>
      </w:r>
      <w:r w:rsidRPr="00C3057C">
        <w:rPr>
          <w:rStyle w:val="tx1"/>
        </w:rPr>
        <w:t>00001</w:t>
      </w:r>
      <w:r w:rsidRPr="00C3057C">
        <w:rPr>
          <w:rStyle w:val="m1"/>
        </w:rPr>
        <w:t>&lt;/</w:t>
      </w:r>
      <w:r w:rsidRPr="00C3057C">
        <w:rPr>
          <w:rStyle w:val="t1"/>
        </w:rPr>
        <w:t>order:LNUM</w:t>
      </w:r>
      <w:r w:rsidRPr="00C3057C">
        <w:rPr>
          <w:rStyle w:val="m1"/>
        </w:rPr>
        <w:t>&gt;</w:t>
      </w:r>
      <w:r w:rsidRPr="00C3057C">
        <w:t xml:space="preserve"> </w:t>
      </w:r>
    </w:p>
    <w:p w14:paraId="39A7D12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order:LNA</w:t>
      </w:r>
      <w:r w:rsidRPr="00C3057C">
        <w:rPr>
          <w:rStyle w:val="m1"/>
        </w:rPr>
        <w:t>&gt;</w:t>
      </w:r>
      <w:r w:rsidRPr="00C3057C">
        <w:rPr>
          <w:rStyle w:val="tx1"/>
        </w:rPr>
        <w:t>N</w:t>
      </w:r>
      <w:r w:rsidRPr="00C3057C">
        <w:rPr>
          <w:rStyle w:val="m1"/>
        </w:rPr>
        <w:t>&lt;/</w:t>
      </w:r>
      <w:r w:rsidRPr="00C3057C">
        <w:rPr>
          <w:rStyle w:val="t1"/>
        </w:rPr>
        <w:t>order:LNA</w:t>
      </w:r>
      <w:r w:rsidRPr="00C3057C">
        <w:rPr>
          <w:rStyle w:val="m1"/>
        </w:rPr>
        <w:t>&gt;</w:t>
      </w:r>
      <w:r w:rsidRPr="00C3057C">
        <w:t xml:space="preserve"> </w:t>
      </w:r>
    </w:p>
    <w:p w14:paraId="7610AB06"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order:SVC_DET_GRP</w:t>
      </w:r>
      <w:r w:rsidRPr="00C3057C">
        <w:rPr>
          <w:rStyle w:val="m1"/>
        </w:rPr>
        <w:t>&gt;</w:t>
      </w:r>
    </w:p>
    <w:p w14:paraId="787DF2CC" w14:textId="77777777" w:rsidR="00F6735E" w:rsidRPr="00C3057C" w:rsidRDefault="00F6735E" w:rsidP="00F6735E">
      <w:pPr>
        <w:ind w:hanging="480"/>
      </w:pPr>
      <w:hyperlink r:id="rId110" w:anchor="#" w:history="1">
        <w:r w:rsidRPr="00C3057C">
          <w:rPr>
            <w:rStyle w:val="Hyperlink"/>
            <w:b/>
            <w:bCs/>
            <w:color w:val="FF0000"/>
          </w:rPr>
          <w:t>-</w:t>
        </w:r>
      </w:hyperlink>
      <w:r w:rsidRPr="00C3057C">
        <w:t xml:space="preserve"> </w:t>
      </w:r>
      <w:r w:rsidRPr="00C3057C">
        <w:rPr>
          <w:rStyle w:val="m1"/>
        </w:rPr>
        <w:t>&lt;</w:t>
      </w:r>
      <w:r w:rsidRPr="00C3057C">
        <w:rPr>
          <w:rStyle w:val="t1"/>
        </w:rPr>
        <w:t>order:LINE_RESTRICT_2_GRP</w:t>
      </w:r>
      <w:r w:rsidRPr="00C3057C">
        <w:rPr>
          <w:rStyle w:val="m1"/>
        </w:rPr>
        <w:t>&gt;</w:t>
      </w:r>
    </w:p>
    <w:p w14:paraId="12D8726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order:PIC</w:t>
      </w:r>
      <w:r w:rsidRPr="00C3057C">
        <w:rPr>
          <w:rStyle w:val="m1"/>
        </w:rPr>
        <w:t>&gt;</w:t>
      </w:r>
      <w:r w:rsidRPr="00C3057C">
        <w:rPr>
          <w:rStyle w:val="tx1"/>
        </w:rPr>
        <w:t>NONE</w:t>
      </w:r>
      <w:r w:rsidRPr="00C3057C">
        <w:rPr>
          <w:rStyle w:val="m1"/>
        </w:rPr>
        <w:t>&lt;/</w:t>
      </w:r>
      <w:r w:rsidRPr="00C3057C">
        <w:rPr>
          <w:rStyle w:val="t1"/>
        </w:rPr>
        <w:t>order:PIC</w:t>
      </w:r>
      <w:r w:rsidRPr="00C3057C">
        <w:rPr>
          <w:rStyle w:val="m1"/>
        </w:rPr>
        <w:t>&gt;</w:t>
      </w:r>
      <w:r w:rsidRPr="00C3057C">
        <w:t xml:space="preserve"> </w:t>
      </w:r>
    </w:p>
    <w:p w14:paraId="14AA6BE2" w14:textId="77777777" w:rsidR="00F6735E" w:rsidRPr="00C3057C" w:rsidRDefault="00F6735E" w:rsidP="00F6735E">
      <w:pPr>
        <w:ind w:hanging="480"/>
      </w:pPr>
      <w:r w:rsidRPr="00C3057C">
        <w:rPr>
          <w:rStyle w:val="b1"/>
        </w:rPr>
        <w:lastRenderedPageBreak/>
        <w:t> </w:t>
      </w:r>
      <w:r w:rsidRPr="00C3057C">
        <w:t xml:space="preserve"> </w:t>
      </w:r>
      <w:r w:rsidRPr="00C3057C">
        <w:rPr>
          <w:rStyle w:val="m1"/>
        </w:rPr>
        <w:t>&lt;</w:t>
      </w:r>
      <w:r w:rsidRPr="00C3057C">
        <w:rPr>
          <w:rStyle w:val="t1"/>
        </w:rPr>
        <w:t>order:LPIC</w:t>
      </w:r>
      <w:r w:rsidRPr="00C3057C">
        <w:rPr>
          <w:rStyle w:val="m1"/>
        </w:rPr>
        <w:t>&gt;</w:t>
      </w:r>
      <w:r w:rsidRPr="00C3057C">
        <w:rPr>
          <w:rStyle w:val="tx1"/>
        </w:rPr>
        <w:t>NONE</w:t>
      </w:r>
      <w:r w:rsidRPr="00C3057C">
        <w:rPr>
          <w:rStyle w:val="m1"/>
        </w:rPr>
        <w:t>&lt;/</w:t>
      </w:r>
      <w:r w:rsidRPr="00C3057C">
        <w:rPr>
          <w:rStyle w:val="t1"/>
        </w:rPr>
        <w:t>order:LPIC</w:t>
      </w:r>
      <w:r w:rsidRPr="00C3057C">
        <w:rPr>
          <w:rStyle w:val="m1"/>
        </w:rPr>
        <w:t>&gt;</w:t>
      </w:r>
      <w:r w:rsidRPr="00C3057C">
        <w:t xml:space="preserve"> </w:t>
      </w:r>
    </w:p>
    <w:p w14:paraId="68F97DFD"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order:LINE_RESTRICT_2_GRP</w:t>
      </w:r>
      <w:r w:rsidRPr="00C3057C">
        <w:rPr>
          <w:rStyle w:val="m1"/>
        </w:rPr>
        <w:t>&gt;</w:t>
      </w:r>
    </w:p>
    <w:p w14:paraId="4663384A" w14:textId="77777777" w:rsidR="00F6735E" w:rsidRPr="00C3057C" w:rsidRDefault="00F6735E" w:rsidP="00F6735E">
      <w:pPr>
        <w:ind w:hanging="480"/>
      </w:pPr>
      <w:hyperlink r:id="rId111" w:anchor="#" w:history="1">
        <w:r w:rsidRPr="00C3057C">
          <w:rPr>
            <w:rStyle w:val="Hyperlink"/>
            <w:b/>
            <w:bCs/>
            <w:color w:val="FF0000"/>
          </w:rPr>
          <w:t>-</w:t>
        </w:r>
      </w:hyperlink>
      <w:r w:rsidRPr="00C3057C">
        <w:t xml:space="preserve"> </w:t>
      </w:r>
      <w:r w:rsidRPr="00C3057C">
        <w:rPr>
          <w:rStyle w:val="m1"/>
        </w:rPr>
        <w:t>&lt;</w:t>
      </w:r>
      <w:r w:rsidRPr="00C3057C">
        <w:rPr>
          <w:rStyle w:val="t1"/>
        </w:rPr>
        <w:t>order:DEMARC_JACK_GRP</w:t>
      </w:r>
      <w:r w:rsidRPr="00C3057C">
        <w:rPr>
          <w:rStyle w:val="m1"/>
        </w:rPr>
        <w:t>&gt;</w:t>
      </w:r>
    </w:p>
    <w:p w14:paraId="67733F8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order:JK_CODE</w:t>
      </w:r>
      <w:r w:rsidRPr="00C3057C">
        <w:rPr>
          <w:rStyle w:val="m1"/>
        </w:rPr>
        <w:t>&gt;</w:t>
      </w:r>
      <w:r w:rsidRPr="00C3057C">
        <w:rPr>
          <w:rStyle w:val="tx1"/>
        </w:rPr>
        <w:t>NW1</w:t>
      </w:r>
      <w:r w:rsidRPr="00C3057C">
        <w:rPr>
          <w:rStyle w:val="m1"/>
        </w:rPr>
        <w:t>&lt;/</w:t>
      </w:r>
      <w:r w:rsidRPr="00C3057C">
        <w:rPr>
          <w:rStyle w:val="t1"/>
        </w:rPr>
        <w:t>order:JK_CODE</w:t>
      </w:r>
      <w:r w:rsidRPr="00C3057C">
        <w:rPr>
          <w:rStyle w:val="m1"/>
        </w:rPr>
        <w:t>&gt;</w:t>
      </w:r>
      <w:r w:rsidRPr="00C3057C">
        <w:t xml:space="preserve"> </w:t>
      </w:r>
    </w:p>
    <w:p w14:paraId="4B5822C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order:JK_NUM</w:t>
      </w:r>
      <w:r w:rsidRPr="00C3057C">
        <w:rPr>
          <w:rStyle w:val="m1"/>
        </w:rPr>
        <w:t>&gt;</w:t>
      </w:r>
      <w:r w:rsidRPr="00C3057C">
        <w:rPr>
          <w:rStyle w:val="tx1"/>
        </w:rPr>
        <w:t>04</w:t>
      </w:r>
      <w:r w:rsidRPr="00C3057C">
        <w:rPr>
          <w:rStyle w:val="m1"/>
        </w:rPr>
        <w:t>&lt;/</w:t>
      </w:r>
      <w:r w:rsidRPr="00C3057C">
        <w:rPr>
          <w:rStyle w:val="t1"/>
        </w:rPr>
        <w:t>order:JK_NUM</w:t>
      </w:r>
      <w:r w:rsidRPr="00C3057C">
        <w:rPr>
          <w:rStyle w:val="m1"/>
        </w:rPr>
        <w:t>&gt;</w:t>
      </w:r>
      <w:r w:rsidRPr="00C3057C">
        <w:t xml:space="preserve"> </w:t>
      </w:r>
    </w:p>
    <w:p w14:paraId="0F3B5A9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order:JK_POS</w:t>
      </w:r>
      <w:r w:rsidRPr="00C3057C">
        <w:rPr>
          <w:rStyle w:val="m1"/>
        </w:rPr>
        <w:t>&gt;</w:t>
      </w:r>
      <w:r w:rsidRPr="00C3057C">
        <w:rPr>
          <w:rStyle w:val="tx1"/>
        </w:rPr>
        <w:t>01</w:t>
      </w:r>
      <w:r w:rsidRPr="00C3057C">
        <w:rPr>
          <w:rStyle w:val="m1"/>
        </w:rPr>
        <w:t>&lt;/</w:t>
      </w:r>
      <w:r w:rsidRPr="00C3057C">
        <w:rPr>
          <w:rStyle w:val="t1"/>
        </w:rPr>
        <w:t>order:JK_POS</w:t>
      </w:r>
      <w:r w:rsidRPr="00C3057C">
        <w:rPr>
          <w:rStyle w:val="m1"/>
        </w:rPr>
        <w:t>&gt;</w:t>
      </w:r>
      <w:r w:rsidRPr="00C3057C">
        <w:t xml:space="preserve"> </w:t>
      </w:r>
    </w:p>
    <w:p w14:paraId="730EA64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order:NIDR</w:t>
      </w:r>
      <w:r w:rsidRPr="00C3057C">
        <w:rPr>
          <w:rStyle w:val="m1"/>
        </w:rPr>
        <w:t>&gt;</w:t>
      </w:r>
      <w:r w:rsidRPr="00C3057C">
        <w:rPr>
          <w:rStyle w:val="tx1"/>
        </w:rPr>
        <w:t>Y</w:t>
      </w:r>
      <w:r w:rsidRPr="00C3057C">
        <w:rPr>
          <w:rStyle w:val="m1"/>
        </w:rPr>
        <w:t>&lt;/</w:t>
      </w:r>
      <w:r w:rsidRPr="00C3057C">
        <w:rPr>
          <w:rStyle w:val="t1"/>
        </w:rPr>
        <w:t>order:NIDR</w:t>
      </w:r>
      <w:r w:rsidRPr="00C3057C">
        <w:rPr>
          <w:rStyle w:val="m1"/>
        </w:rPr>
        <w:t>&gt;</w:t>
      </w:r>
      <w:r w:rsidRPr="00C3057C">
        <w:t xml:space="preserve"> </w:t>
      </w:r>
    </w:p>
    <w:p w14:paraId="140DA259"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order:DEMARC_JACK_GRP</w:t>
      </w:r>
      <w:r w:rsidRPr="00C3057C">
        <w:rPr>
          <w:rStyle w:val="m1"/>
        </w:rPr>
        <w:t>&gt;</w:t>
      </w:r>
    </w:p>
    <w:p w14:paraId="6A19FEC8" w14:textId="77777777" w:rsidR="00F6735E" w:rsidRPr="00C3057C" w:rsidRDefault="00F6735E" w:rsidP="00F6735E">
      <w:pPr>
        <w:ind w:hanging="480"/>
      </w:pPr>
      <w:hyperlink r:id="rId112"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02501F5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56CE260A"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ESX</w:t>
      </w:r>
      <w:r w:rsidRPr="00C3057C">
        <w:rPr>
          <w:rStyle w:val="m1"/>
        </w:rPr>
        <w:t>&lt;/</w:t>
      </w:r>
      <w:r w:rsidRPr="00C3057C">
        <w:rPr>
          <w:rStyle w:val="t1"/>
        </w:rPr>
        <w:t>order:FEATURE</w:t>
      </w:r>
      <w:r w:rsidRPr="00C3057C">
        <w:rPr>
          <w:rStyle w:val="m1"/>
        </w:rPr>
        <w:t>&gt;</w:t>
      </w:r>
      <w:r w:rsidRPr="00C3057C">
        <w:t xml:space="preserve"> </w:t>
      </w:r>
    </w:p>
    <w:p w14:paraId="3D962FA4"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45AE8789" w14:textId="77777777" w:rsidR="00F6735E" w:rsidRPr="00C3057C" w:rsidRDefault="00F6735E" w:rsidP="00F6735E">
      <w:pPr>
        <w:ind w:hanging="480"/>
      </w:pPr>
      <w:hyperlink r:id="rId113"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53926E4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339CAB8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ESM</w:t>
      </w:r>
      <w:r w:rsidRPr="00C3057C">
        <w:rPr>
          <w:rStyle w:val="m1"/>
        </w:rPr>
        <w:t>&lt;/</w:t>
      </w:r>
      <w:r w:rsidRPr="00C3057C">
        <w:rPr>
          <w:rStyle w:val="t1"/>
        </w:rPr>
        <w:t>order:FEATURE</w:t>
      </w:r>
      <w:r w:rsidRPr="00C3057C">
        <w:rPr>
          <w:rStyle w:val="m1"/>
        </w:rPr>
        <w:t>&gt;</w:t>
      </w:r>
      <w:r w:rsidRPr="00C3057C">
        <w:t xml:space="preserve"> </w:t>
      </w:r>
    </w:p>
    <w:p w14:paraId="1C6C18F5"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7A061F1B" w14:textId="77777777" w:rsidR="00F6735E" w:rsidRPr="00C3057C" w:rsidRDefault="00F6735E" w:rsidP="00F6735E">
      <w:pPr>
        <w:ind w:hanging="480"/>
      </w:pPr>
      <w:hyperlink r:id="rId114"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57E4402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6A7ED17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w:t>
      </w:r>
      <w:r w:rsidR="00782DFF">
        <w:rPr>
          <w:rStyle w:val="tx1"/>
        </w:rPr>
        <w:t>F</w:t>
      </w:r>
      <w:r w:rsidRPr="00C3057C">
        <w:rPr>
          <w:rStyle w:val="m1"/>
        </w:rPr>
        <w:t>&lt;/</w:t>
      </w:r>
      <w:r w:rsidRPr="00C3057C">
        <w:rPr>
          <w:rStyle w:val="t1"/>
        </w:rPr>
        <w:t>order:FEATURE</w:t>
      </w:r>
      <w:r w:rsidRPr="00C3057C">
        <w:rPr>
          <w:rStyle w:val="m1"/>
        </w:rPr>
        <w:t>&gt;</w:t>
      </w:r>
      <w:r w:rsidRPr="00C3057C">
        <w:t xml:space="preserve"> </w:t>
      </w:r>
    </w:p>
    <w:p w14:paraId="1E35C6C0"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10168068" w14:textId="77777777" w:rsidR="00F6735E" w:rsidRPr="00C3057C" w:rsidRDefault="00F6735E" w:rsidP="00F6735E">
      <w:pPr>
        <w:ind w:hanging="480"/>
      </w:pPr>
      <w:hyperlink r:id="rId115"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4A48C24A"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645266A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NSS</w:t>
      </w:r>
      <w:r w:rsidRPr="00C3057C">
        <w:rPr>
          <w:rStyle w:val="m1"/>
        </w:rPr>
        <w:t>&lt;/</w:t>
      </w:r>
      <w:r w:rsidRPr="00C3057C">
        <w:rPr>
          <w:rStyle w:val="t1"/>
        </w:rPr>
        <w:t>order:FEATURE</w:t>
      </w:r>
      <w:r w:rsidRPr="00C3057C">
        <w:rPr>
          <w:rStyle w:val="m1"/>
        </w:rPr>
        <w:t>&gt;</w:t>
      </w:r>
      <w:r w:rsidRPr="00C3057C">
        <w:t xml:space="preserve"> </w:t>
      </w:r>
    </w:p>
    <w:p w14:paraId="4839D3DD"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6D819708" w14:textId="77777777" w:rsidR="00F6735E" w:rsidRPr="00C3057C" w:rsidRDefault="00F6735E" w:rsidP="00F6735E">
      <w:pPr>
        <w:ind w:hanging="480"/>
      </w:pPr>
      <w:hyperlink r:id="rId116"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1F8BEE4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564070F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NSQ</w:t>
      </w:r>
      <w:r w:rsidRPr="00C3057C">
        <w:rPr>
          <w:rStyle w:val="m1"/>
        </w:rPr>
        <w:t>&lt;/</w:t>
      </w:r>
      <w:r w:rsidRPr="00C3057C">
        <w:rPr>
          <w:rStyle w:val="t1"/>
        </w:rPr>
        <w:t>order:FEATURE</w:t>
      </w:r>
      <w:r w:rsidRPr="00C3057C">
        <w:rPr>
          <w:rStyle w:val="m1"/>
        </w:rPr>
        <w:t>&gt;</w:t>
      </w:r>
      <w:r w:rsidRPr="00C3057C">
        <w:t xml:space="preserve"> </w:t>
      </w:r>
    </w:p>
    <w:p w14:paraId="013A4112"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32DF0FC1" w14:textId="77777777" w:rsidR="00F6735E" w:rsidRPr="00C3057C" w:rsidRDefault="00F6735E" w:rsidP="00F6735E">
      <w:pPr>
        <w:ind w:hanging="480"/>
      </w:pPr>
      <w:hyperlink r:id="rId117"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326C2C2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7AE63BE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NST</w:t>
      </w:r>
      <w:r w:rsidRPr="00C3057C">
        <w:rPr>
          <w:rStyle w:val="m1"/>
        </w:rPr>
        <w:t>&lt;/</w:t>
      </w:r>
      <w:r w:rsidRPr="00C3057C">
        <w:rPr>
          <w:rStyle w:val="t1"/>
        </w:rPr>
        <w:t>order:FEATURE</w:t>
      </w:r>
      <w:r w:rsidRPr="00C3057C">
        <w:rPr>
          <w:rStyle w:val="m1"/>
        </w:rPr>
        <w:t>&gt;</w:t>
      </w:r>
      <w:r w:rsidRPr="00C3057C">
        <w:t xml:space="preserve"> </w:t>
      </w:r>
    </w:p>
    <w:p w14:paraId="6D95E94B"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2B23E3F3" w14:textId="77777777" w:rsidR="00F6735E" w:rsidRPr="00C3057C" w:rsidRDefault="00F6735E" w:rsidP="00F6735E">
      <w:pPr>
        <w:ind w:hanging="480"/>
      </w:pPr>
      <w:hyperlink r:id="rId118"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1AECA4F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038065D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NSK</w:t>
      </w:r>
      <w:r w:rsidRPr="00C3057C">
        <w:rPr>
          <w:rStyle w:val="m1"/>
        </w:rPr>
        <w:t>&lt;/</w:t>
      </w:r>
      <w:r w:rsidRPr="00C3057C">
        <w:rPr>
          <w:rStyle w:val="t1"/>
        </w:rPr>
        <w:t>order:FEATURE</w:t>
      </w:r>
      <w:r w:rsidRPr="00C3057C">
        <w:rPr>
          <w:rStyle w:val="m1"/>
        </w:rPr>
        <w:t>&gt;</w:t>
      </w:r>
      <w:r w:rsidRPr="00C3057C">
        <w:t xml:space="preserve"> </w:t>
      </w:r>
    </w:p>
    <w:p w14:paraId="6FD02DC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2079972B" w14:textId="77777777" w:rsidR="00F6735E" w:rsidRPr="00C3057C" w:rsidRDefault="00F6735E" w:rsidP="00F6735E">
      <w:pPr>
        <w:ind w:hanging="480"/>
      </w:pPr>
      <w:hyperlink r:id="rId119"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73A91EF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3A15DB7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GCJ</w:t>
      </w:r>
      <w:r w:rsidRPr="00C3057C">
        <w:rPr>
          <w:rStyle w:val="m1"/>
        </w:rPr>
        <w:t>&lt;/</w:t>
      </w:r>
      <w:r w:rsidRPr="00C3057C">
        <w:rPr>
          <w:rStyle w:val="t1"/>
        </w:rPr>
        <w:t>order:FEATURE</w:t>
      </w:r>
      <w:r w:rsidRPr="00C3057C">
        <w:rPr>
          <w:rStyle w:val="m1"/>
        </w:rPr>
        <w:t>&gt;</w:t>
      </w:r>
      <w:r w:rsidRPr="00C3057C">
        <w:t xml:space="preserve"> </w:t>
      </w:r>
    </w:p>
    <w:p w14:paraId="7391809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2FFF975F" w14:textId="77777777" w:rsidR="00F6735E" w:rsidRPr="00C3057C" w:rsidRDefault="00F6735E" w:rsidP="00F6735E">
      <w:pPr>
        <w:ind w:hanging="480"/>
      </w:pPr>
      <w:hyperlink r:id="rId120"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7B5EE21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021375C1" w14:textId="77777777" w:rsidR="00F6735E" w:rsidRPr="00C3057C" w:rsidRDefault="00F6735E" w:rsidP="00F6735E">
      <w:pPr>
        <w:ind w:hanging="480"/>
      </w:pPr>
      <w:r w:rsidRPr="00C3057C">
        <w:rPr>
          <w:rStyle w:val="b1"/>
        </w:rPr>
        <w:lastRenderedPageBreak/>
        <w:t> </w:t>
      </w:r>
      <w:r w:rsidRPr="00C3057C">
        <w:t xml:space="preserve"> </w:t>
      </w:r>
      <w:r w:rsidRPr="00C3057C">
        <w:rPr>
          <w:rStyle w:val="m1"/>
        </w:rPr>
        <w:t>&lt;</w:t>
      </w:r>
      <w:r w:rsidRPr="00C3057C">
        <w:rPr>
          <w:rStyle w:val="t1"/>
        </w:rPr>
        <w:t>order:FEATURE</w:t>
      </w:r>
      <w:r w:rsidRPr="00C3057C">
        <w:rPr>
          <w:rStyle w:val="m1"/>
        </w:rPr>
        <w:t>&gt;</w:t>
      </w:r>
      <w:r w:rsidRPr="00C3057C">
        <w:rPr>
          <w:rStyle w:val="tx1"/>
        </w:rPr>
        <w:t>MBBRX</w:t>
      </w:r>
      <w:r w:rsidRPr="00C3057C">
        <w:rPr>
          <w:rStyle w:val="m1"/>
        </w:rPr>
        <w:t>&lt;/</w:t>
      </w:r>
      <w:r w:rsidRPr="00C3057C">
        <w:rPr>
          <w:rStyle w:val="t1"/>
        </w:rPr>
        <w:t>order:FEATURE</w:t>
      </w:r>
      <w:r w:rsidRPr="00C3057C">
        <w:rPr>
          <w:rStyle w:val="m1"/>
        </w:rPr>
        <w:t>&gt;</w:t>
      </w:r>
      <w:r w:rsidRPr="00C3057C">
        <w:t xml:space="preserve"> </w:t>
      </w:r>
    </w:p>
    <w:p w14:paraId="3F991CFE"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6FFA18BC" w14:textId="77777777" w:rsidR="00F6735E" w:rsidRPr="00C3057C" w:rsidRDefault="00F6735E" w:rsidP="00F6735E">
      <w:pPr>
        <w:ind w:hanging="480"/>
      </w:pPr>
      <w:hyperlink r:id="rId121"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6893DAA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0B39451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DRS1X</w:t>
      </w:r>
      <w:r w:rsidRPr="00C3057C">
        <w:rPr>
          <w:rStyle w:val="m1"/>
        </w:rPr>
        <w:t>&lt;/</w:t>
      </w:r>
      <w:r w:rsidRPr="00C3057C">
        <w:rPr>
          <w:rStyle w:val="t1"/>
        </w:rPr>
        <w:t>order:FEATURE</w:t>
      </w:r>
      <w:r w:rsidRPr="00C3057C">
        <w:rPr>
          <w:rStyle w:val="m1"/>
        </w:rPr>
        <w:t>&gt;</w:t>
      </w:r>
      <w:r w:rsidRPr="00C3057C">
        <w:t xml:space="preserve"> </w:t>
      </w:r>
    </w:p>
    <w:p w14:paraId="2F1D45B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order:FEATURE_DETAIL</w:t>
      </w:r>
      <w:r w:rsidRPr="00C3057C">
        <w:rPr>
          <w:rStyle w:val="m1"/>
        </w:rPr>
        <w:t>&gt;</w:t>
      </w:r>
      <w:r w:rsidRPr="00C3057C">
        <w:rPr>
          <w:rStyle w:val="tx1"/>
        </w:rPr>
        <w:t>/TN 7704849670/RNP B</w:t>
      </w:r>
      <w:r w:rsidRPr="00C3057C">
        <w:rPr>
          <w:rStyle w:val="m1"/>
        </w:rPr>
        <w:t>&lt;/</w:t>
      </w:r>
      <w:r w:rsidRPr="00C3057C">
        <w:rPr>
          <w:rStyle w:val="t1"/>
        </w:rPr>
        <w:t>order:FEATURE_DETAIL</w:t>
      </w:r>
      <w:r w:rsidRPr="00C3057C">
        <w:rPr>
          <w:rStyle w:val="m1"/>
        </w:rPr>
        <w:t>&gt;</w:t>
      </w:r>
      <w:r w:rsidRPr="00C3057C">
        <w:t xml:space="preserve"> </w:t>
      </w:r>
    </w:p>
    <w:p w14:paraId="1107A78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6DB325DB" w14:textId="77777777" w:rsidR="00F6735E" w:rsidRPr="00C3057C" w:rsidRDefault="00F6735E" w:rsidP="00F6735E">
      <w:pPr>
        <w:ind w:hanging="480"/>
      </w:pPr>
      <w:hyperlink r:id="rId122"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0CC042C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46CE049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DRS2X</w:t>
      </w:r>
      <w:r w:rsidRPr="00C3057C">
        <w:rPr>
          <w:rStyle w:val="m1"/>
        </w:rPr>
        <w:t>&lt;/</w:t>
      </w:r>
      <w:r w:rsidRPr="00C3057C">
        <w:rPr>
          <w:rStyle w:val="t1"/>
        </w:rPr>
        <w:t>order:FEATURE</w:t>
      </w:r>
      <w:r w:rsidRPr="00C3057C">
        <w:rPr>
          <w:rStyle w:val="m1"/>
        </w:rPr>
        <w:t>&gt;</w:t>
      </w:r>
      <w:r w:rsidRPr="00C3057C">
        <w:t xml:space="preserve"> </w:t>
      </w:r>
    </w:p>
    <w:p w14:paraId="6892CED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order:FEATURE_DETAIL</w:t>
      </w:r>
      <w:r w:rsidRPr="00C3057C">
        <w:rPr>
          <w:rStyle w:val="m1"/>
        </w:rPr>
        <w:t>&gt;</w:t>
      </w:r>
      <w:r w:rsidRPr="00C3057C">
        <w:rPr>
          <w:rStyle w:val="tx1"/>
        </w:rPr>
        <w:t>/TN 7704846738/RNP D</w:t>
      </w:r>
      <w:r w:rsidRPr="00C3057C">
        <w:rPr>
          <w:rStyle w:val="m1"/>
        </w:rPr>
        <w:t>&lt;/</w:t>
      </w:r>
      <w:r w:rsidRPr="00C3057C">
        <w:rPr>
          <w:rStyle w:val="t1"/>
        </w:rPr>
        <w:t>order:FEATURE_DETAIL</w:t>
      </w:r>
      <w:r w:rsidRPr="00C3057C">
        <w:rPr>
          <w:rStyle w:val="m1"/>
        </w:rPr>
        <w:t>&gt;</w:t>
      </w:r>
      <w:r w:rsidRPr="00C3057C">
        <w:t xml:space="preserve"> </w:t>
      </w:r>
    </w:p>
    <w:p w14:paraId="63164B4C"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69539519"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order:PS_SVC_DET</w:t>
      </w:r>
      <w:r w:rsidRPr="00C3057C">
        <w:rPr>
          <w:rStyle w:val="m1"/>
        </w:rPr>
        <w:t>&gt;</w:t>
      </w:r>
    </w:p>
    <w:p w14:paraId="468BCEE7"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order:PS</w:t>
      </w:r>
      <w:r w:rsidRPr="00C3057C">
        <w:rPr>
          <w:rStyle w:val="m1"/>
        </w:rPr>
        <w:t>&gt;</w:t>
      </w:r>
    </w:p>
    <w:p w14:paraId="7C8D4031" w14:textId="77777777" w:rsidR="00F6735E" w:rsidRPr="00C3057C" w:rsidRDefault="00F6735E" w:rsidP="00F6735E">
      <w:pPr>
        <w:ind w:hanging="480"/>
      </w:pPr>
      <w:hyperlink r:id="rId123" w:anchor="#" w:history="1">
        <w:r w:rsidRPr="00C3057C">
          <w:rPr>
            <w:rStyle w:val="Hyperlink"/>
            <w:b/>
            <w:bCs/>
            <w:color w:val="FF0000"/>
          </w:rPr>
          <w:t>-</w:t>
        </w:r>
      </w:hyperlink>
      <w:r w:rsidRPr="00C3057C">
        <w:t xml:space="preserve"> </w:t>
      </w:r>
      <w:r w:rsidRPr="00C3057C">
        <w:rPr>
          <w:rStyle w:val="m1"/>
        </w:rPr>
        <w:t>&lt;</w:t>
      </w:r>
      <w:r w:rsidRPr="00C3057C">
        <w:rPr>
          <w:rStyle w:val="t1"/>
        </w:rPr>
        <w:t>order:DL</w:t>
      </w:r>
      <w:r w:rsidRPr="00C3057C">
        <w:rPr>
          <w:rStyle w:val="m1"/>
        </w:rPr>
        <w:t>&gt;</w:t>
      </w:r>
    </w:p>
    <w:p w14:paraId="51E4948E" w14:textId="77777777" w:rsidR="00F6735E" w:rsidRPr="00C3057C" w:rsidRDefault="00F6735E" w:rsidP="00F6735E">
      <w:pPr>
        <w:ind w:hanging="480"/>
      </w:pPr>
      <w:hyperlink r:id="rId124" w:anchor="#" w:history="1">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14:paraId="4923F60F" w14:textId="77777777" w:rsidR="00F6735E" w:rsidRPr="00C3057C" w:rsidRDefault="00F6735E" w:rsidP="00F6735E">
      <w:pPr>
        <w:ind w:hanging="480"/>
      </w:pPr>
      <w:hyperlink r:id="rId125" w:anchor="#" w:history="1">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14:paraId="03A37B9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14:paraId="31C7FC2F"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order:RTY</w:t>
      </w:r>
      <w:r w:rsidRPr="00C3057C">
        <w:rPr>
          <w:rStyle w:val="m1"/>
        </w:rPr>
        <w:t>&gt;</w:t>
      </w:r>
      <w:r w:rsidRPr="00C3057C">
        <w:rPr>
          <w:rStyle w:val="tx1"/>
        </w:rPr>
        <w:t>LML</w:t>
      </w:r>
      <w:r w:rsidRPr="00C3057C">
        <w:rPr>
          <w:rStyle w:val="m1"/>
        </w:rPr>
        <w:t>&lt;/</w:t>
      </w:r>
      <w:r w:rsidRPr="00C3057C">
        <w:rPr>
          <w:rStyle w:val="t1"/>
        </w:rPr>
        <w:t>order:RTY</w:t>
      </w:r>
      <w:r w:rsidRPr="00C3057C">
        <w:rPr>
          <w:rStyle w:val="m1"/>
        </w:rPr>
        <w:t>&gt;</w:t>
      </w:r>
      <w:r w:rsidRPr="00C3057C">
        <w:t xml:space="preserve"> </w:t>
      </w:r>
    </w:p>
    <w:p w14:paraId="60226BB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14:paraId="238C3B9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14:paraId="55D76C2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14:paraId="445CA22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14:paraId="30C6974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0001</w:t>
      </w:r>
      <w:r w:rsidRPr="00C3057C">
        <w:rPr>
          <w:rStyle w:val="m1"/>
        </w:rPr>
        <w:t>&lt;/</w:t>
      </w:r>
      <w:r w:rsidRPr="00C3057C">
        <w:rPr>
          <w:rStyle w:val="t1"/>
        </w:rPr>
        <w:t>order:DLNUM</w:t>
      </w:r>
      <w:r w:rsidRPr="00C3057C">
        <w:rPr>
          <w:rStyle w:val="m1"/>
        </w:rPr>
        <w:t>&gt;</w:t>
      </w:r>
      <w:r w:rsidRPr="00C3057C">
        <w:t xml:space="preserve"> </w:t>
      </w:r>
    </w:p>
    <w:p w14:paraId="4DA64D18"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14:paraId="7FE86470" w14:textId="77777777" w:rsidR="00F6735E" w:rsidRPr="00C3057C" w:rsidRDefault="00F6735E" w:rsidP="00F6735E">
      <w:pPr>
        <w:ind w:hanging="480"/>
      </w:pPr>
      <w:hyperlink r:id="rId126" w:anchor="#" w:history="1">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14:paraId="11620AE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7704841931</w:t>
      </w:r>
      <w:r w:rsidRPr="00C3057C">
        <w:rPr>
          <w:rStyle w:val="m1"/>
        </w:rPr>
        <w:t>&lt;/</w:t>
      </w:r>
      <w:r w:rsidRPr="00C3057C">
        <w:rPr>
          <w:rStyle w:val="t1"/>
        </w:rPr>
        <w:t>order:LTN</w:t>
      </w:r>
      <w:r w:rsidRPr="00C3057C">
        <w:rPr>
          <w:rStyle w:val="m1"/>
        </w:rPr>
        <w:t>&gt;</w:t>
      </w:r>
      <w:r w:rsidRPr="00C3057C">
        <w:t xml:space="preserve"> </w:t>
      </w:r>
    </w:p>
    <w:p w14:paraId="7949479C" w14:textId="77777777" w:rsidR="00F6735E" w:rsidRPr="00C3057C" w:rsidRDefault="00F6735E" w:rsidP="00F6735E">
      <w:pPr>
        <w:ind w:hanging="480"/>
      </w:pPr>
      <w:hyperlink r:id="rId127" w:anchor="#" w:history="1">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14:paraId="0B4D2A0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Setz</w:t>
      </w:r>
      <w:r w:rsidRPr="00C3057C">
        <w:rPr>
          <w:rStyle w:val="m1"/>
        </w:rPr>
        <w:t>&lt;/</w:t>
      </w:r>
      <w:r w:rsidRPr="00C3057C">
        <w:rPr>
          <w:rStyle w:val="t1"/>
        </w:rPr>
        <w:t>order:LNLN</w:t>
      </w:r>
      <w:r w:rsidRPr="00C3057C">
        <w:rPr>
          <w:rStyle w:val="m1"/>
        </w:rPr>
        <w:t>&gt;</w:t>
      </w:r>
      <w:r w:rsidRPr="00C3057C">
        <w:t xml:space="preserve"> </w:t>
      </w:r>
    </w:p>
    <w:p w14:paraId="2A51256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14:paraId="0615C83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14:paraId="0CAF15B1" w14:textId="77777777" w:rsidR="00F6735E" w:rsidRPr="00C3057C" w:rsidRDefault="00F6735E" w:rsidP="00F6735E">
      <w:pPr>
        <w:ind w:hanging="480"/>
      </w:pPr>
      <w:hyperlink r:id="rId128" w:anchor="#" w:history="1">
        <w:r w:rsidRPr="00C3057C">
          <w:rPr>
            <w:rStyle w:val="Hyperlink"/>
            <w:b/>
            <w:bCs/>
            <w:color w:val="FF0000"/>
          </w:rPr>
          <w:t>-</w:t>
        </w:r>
      </w:hyperlink>
      <w:r w:rsidRPr="00C3057C">
        <w:t xml:space="preserve"> </w:t>
      </w:r>
      <w:r w:rsidRPr="00C3057C">
        <w:rPr>
          <w:rStyle w:val="m1"/>
        </w:rPr>
        <w:t>&lt;</w:t>
      </w:r>
      <w:r w:rsidRPr="00C3057C">
        <w:rPr>
          <w:rStyle w:val="t1"/>
        </w:rPr>
        <w:t>order:LIST_ADDR_GRP</w:t>
      </w:r>
      <w:r w:rsidRPr="00C3057C">
        <w:rPr>
          <w:rStyle w:val="m1"/>
        </w:rPr>
        <w:t>&gt;</w:t>
      </w:r>
    </w:p>
    <w:p w14:paraId="33DFD8C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order:LANO</w:t>
      </w:r>
      <w:r w:rsidRPr="00C3057C">
        <w:rPr>
          <w:rStyle w:val="m1"/>
        </w:rPr>
        <w:t>&gt;</w:t>
      </w:r>
      <w:r w:rsidRPr="00C3057C">
        <w:rPr>
          <w:rStyle w:val="tx1"/>
        </w:rPr>
        <w:t>31</w:t>
      </w:r>
      <w:r w:rsidRPr="00C3057C">
        <w:rPr>
          <w:rStyle w:val="m1"/>
        </w:rPr>
        <w:t>&lt;/</w:t>
      </w:r>
      <w:r w:rsidRPr="00C3057C">
        <w:rPr>
          <w:rStyle w:val="t1"/>
        </w:rPr>
        <w:t>order:LANO</w:t>
      </w:r>
      <w:r w:rsidRPr="00C3057C">
        <w:rPr>
          <w:rStyle w:val="m1"/>
        </w:rPr>
        <w:t>&gt;</w:t>
      </w:r>
      <w:r w:rsidRPr="00C3057C">
        <w:t xml:space="preserve"> </w:t>
      </w:r>
    </w:p>
    <w:p w14:paraId="2D8B397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order:LASN</w:t>
      </w:r>
      <w:r w:rsidRPr="00C3057C">
        <w:rPr>
          <w:rStyle w:val="m1"/>
        </w:rPr>
        <w:t>&gt;</w:t>
      </w:r>
      <w:r w:rsidRPr="00C3057C">
        <w:rPr>
          <w:rStyle w:val="tx1"/>
        </w:rPr>
        <w:t>Clec Test Bed</w:t>
      </w:r>
      <w:r w:rsidRPr="00C3057C">
        <w:rPr>
          <w:rStyle w:val="m1"/>
        </w:rPr>
        <w:t>&lt;/</w:t>
      </w:r>
      <w:r w:rsidRPr="00C3057C">
        <w:rPr>
          <w:rStyle w:val="t1"/>
        </w:rPr>
        <w:t>order:LASN</w:t>
      </w:r>
      <w:r w:rsidRPr="00C3057C">
        <w:rPr>
          <w:rStyle w:val="m1"/>
        </w:rPr>
        <w:t>&gt;</w:t>
      </w:r>
      <w:r w:rsidRPr="00C3057C">
        <w:t xml:space="preserve"> </w:t>
      </w:r>
    </w:p>
    <w:p w14:paraId="5128131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order:LATH</w:t>
      </w:r>
      <w:r w:rsidRPr="00C3057C">
        <w:rPr>
          <w:rStyle w:val="m1"/>
        </w:rPr>
        <w:t>&gt;</w:t>
      </w:r>
      <w:r w:rsidRPr="00C3057C">
        <w:rPr>
          <w:rStyle w:val="tx1"/>
        </w:rPr>
        <w:t>Rd</w:t>
      </w:r>
      <w:r w:rsidRPr="00C3057C">
        <w:rPr>
          <w:rStyle w:val="m1"/>
        </w:rPr>
        <w:t>&lt;/</w:t>
      </w:r>
      <w:r w:rsidRPr="00C3057C">
        <w:rPr>
          <w:rStyle w:val="t1"/>
        </w:rPr>
        <w:t>order:LATH</w:t>
      </w:r>
      <w:r w:rsidRPr="00C3057C">
        <w:rPr>
          <w:rStyle w:val="m1"/>
        </w:rPr>
        <w:t>&gt;</w:t>
      </w:r>
      <w:r w:rsidRPr="00C3057C">
        <w:t xml:space="preserve"> </w:t>
      </w:r>
    </w:p>
    <w:p w14:paraId="09708404"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order:LIST_ADDR_GRP</w:t>
      </w:r>
      <w:r w:rsidRPr="00C3057C">
        <w:rPr>
          <w:rStyle w:val="m1"/>
        </w:rPr>
        <w:t>&gt;</w:t>
      </w:r>
    </w:p>
    <w:p w14:paraId="3C85453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14:paraId="5FBC94C2"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14:paraId="60A3D182" w14:textId="77777777" w:rsidR="00F6735E" w:rsidRPr="00C3057C" w:rsidRDefault="00F6735E" w:rsidP="00F6735E">
      <w:pPr>
        <w:ind w:hanging="480"/>
      </w:pPr>
      <w:hyperlink r:id="rId129" w:anchor="#" w:history="1">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14:paraId="07A94BCF" w14:textId="77777777" w:rsidR="00F6735E" w:rsidRPr="00C3057C" w:rsidRDefault="00F6735E" w:rsidP="00F6735E">
      <w:pPr>
        <w:ind w:hanging="480"/>
      </w:pPr>
      <w:hyperlink r:id="rId130" w:anchor="#" w:history="1">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14:paraId="04CE070A"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14:paraId="6EF0BF0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order:ALI</w:t>
      </w:r>
      <w:r w:rsidRPr="00C3057C">
        <w:rPr>
          <w:rStyle w:val="m1"/>
        </w:rPr>
        <w:t>&gt;</w:t>
      </w:r>
      <w:r w:rsidRPr="00C3057C">
        <w:rPr>
          <w:rStyle w:val="tx1"/>
        </w:rPr>
        <w:t>A</w:t>
      </w:r>
      <w:r w:rsidRPr="00C3057C">
        <w:rPr>
          <w:rStyle w:val="m1"/>
        </w:rPr>
        <w:t>&lt;/</w:t>
      </w:r>
      <w:r w:rsidRPr="00C3057C">
        <w:rPr>
          <w:rStyle w:val="t1"/>
        </w:rPr>
        <w:t>order:ALI</w:t>
      </w:r>
      <w:r w:rsidRPr="00C3057C">
        <w:rPr>
          <w:rStyle w:val="m1"/>
        </w:rPr>
        <w:t>&gt;</w:t>
      </w:r>
      <w:r w:rsidRPr="00C3057C">
        <w:t xml:space="preserve"> </w:t>
      </w:r>
    </w:p>
    <w:p w14:paraId="24DC884B" w14:textId="77777777" w:rsidR="00F6735E" w:rsidRPr="00C3057C" w:rsidRDefault="00F6735E" w:rsidP="00F6735E">
      <w:pPr>
        <w:ind w:hanging="480"/>
      </w:pPr>
      <w:r w:rsidRPr="00C3057C">
        <w:rPr>
          <w:rStyle w:val="b1"/>
        </w:rPr>
        <w:lastRenderedPageBreak/>
        <w:t> </w:t>
      </w:r>
      <w:r w:rsidRPr="00C3057C">
        <w:t xml:space="preserve"> </w:t>
      </w:r>
      <w:r w:rsidRPr="00C3057C">
        <w:rPr>
          <w:rStyle w:val="m1"/>
        </w:rPr>
        <w:t>&lt;</w:t>
      </w:r>
      <w:r w:rsidRPr="00C3057C">
        <w:rPr>
          <w:rStyle w:val="t1"/>
        </w:rPr>
        <w:t>order:RTY</w:t>
      </w:r>
      <w:r w:rsidRPr="00C3057C">
        <w:rPr>
          <w:rStyle w:val="m1"/>
        </w:rPr>
        <w:t>&gt;</w:t>
      </w:r>
      <w:r w:rsidRPr="00C3057C">
        <w:rPr>
          <w:rStyle w:val="tx1"/>
        </w:rPr>
        <w:t>LAM</w:t>
      </w:r>
      <w:r w:rsidRPr="00C3057C">
        <w:rPr>
          <w:rStyle w:val="m1"/>
        </w:rPr>
        <w:t>&lt;/</w:t>
      </w:r>
      <w:r w:rsidRPr="00C3057C">
        <w:rPr>
          <w:rStyle w:val="t1"/>
        </w:rPr>
        <w:t>order:RTY</w:t>
      </w:r>
      <w:r w:rsidRPr="00C3057C">
        <w:rPr>
          <w:rStyle w:val="m1"/>
        </w:rPr>
        <w:t>&gt;</w:t>
      </w:r>
      <w:r w:rsidRPr="00C3057C">
        <w:t xml:space="preserve"> </w:t>
      </w:r>
    </w:p>
    <w:p w14:paraId="3B6573B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14:paraId="3E14545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14:paraId="2CF3B3C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14:paraId="1C44483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14:paraId="0293099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0002</w:t>
      </w:r>
      <w:r w:rsidRPr="00C3057C">
        <w:rPr>
          <w:rStyle w:val="m1"/>
        </w:rPr>
        <w:t>&lt;/</w:t>
      </w:r>
      <w:r w:rsidRPr="00C3057C">
        <w:rPr>
          <w:rStyle w:val="t1"/>
        </w:rPr>
        <w:t>order:DLNUM</w:t>
      </w:r>
      <w:r w:rsidRPr="00C3057C">
        <w:rPr>
          <w:rStyle w:val="m1"/>
        </w:rPr>
        <w:t>&gt;</w:t>
      </w:r>
      <w:r w:rsidRPr="00C3057C">
        <w:t xml:space="preserve"> </w:t>
      </w:r>
    </w:p>
    <w:p w14:paraId="5DE30A97"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14:paraId="6A1A39EB" w14:textId="77777777" w:rsidR="00F6735E" w:rsidRPr="00C3057C" w:rsidRDefault="00F6735E" w:rsidP="00F6735E">
      <w:pPr>
        <w:ind w:hanging="480"/>
      </w:pPr>
      <w:hyperlink r:id="rId131" w:anchor="#" w:history="1">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14:paraId="0B2CCEE8"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7704849670</w:t>
      </w:r>
      <w:r w:rsidRPr="00C3057C">
        <w:rPr>
          <w:rStyle w:val="m1"/>
        </w:rPr>
        <w:t>&lt;/</w:t>
      </w:r>
      <w:r w:rsidRPr="00C3057C">
        <w:rPr>
          <w:rStyle w:val="t1"/>
        </w:rPr>
        <w:t>order:LTN</w:t>
      </w:r>
      <w:r w:rsidRPr="00C3057C">
        <w:rPr>
          <w:rStyle w:val="m1"/>
        </w:rPr>
        <w:t>&gt;</w:t>
      </w:r>
      <w:r w:rsidRPr="00C3057C">
        <w:t xml:space="preserve"> </w:t>
      </w:r>
    </w:p>
    <w:p w14:paraId="510A4849" w14:textId="77777777" w:rsidR="00F6735E" w:rsidRPr="00C3057C" w:rsidRDefault="00F6735E" w:rsidP="00F6735E">
      <w:pPr>
        <w:ind w:hanging="480"/>
      </w:pPr>
      <w:hyperlink r:id="rId132" w:anchor="#" w:history="1">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14:paraId="12840698"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Rize</w:t>
      </w:r>
      <w:r w:rsidRPr="00C3057C">
        <w:rPr>
          <w:rStyle w:val="m1"/>
        </w:rPr>
        <w:t>&lt;/</w:t>
      </w:r>
      <w:r w:rsidRPr="00C3057C">
        <w:rPr>
          <w:rStyle w:val="t1"/>
        </w:rPr>
        <w:t>order:LNLN</w:t>
      </w:r>
      <w:r w:rsidRPr="00C3057C">
        <w:rPr>
          <w:rStyle w:val="m1"/>
        </w:rPr>
        <w:t>&gt;</w:t>
      </w:r>
      <w:r w:rsidRPr="00C3057C">
        <w:t xml:space="preserve"> </w:t>
      </w:r>
    </w:p>
    <w:p w14:paraId="6DFDA22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14:paraId="36437197"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14:paraId="54696E38"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14:paraId="6BB6354E"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14:paraId="4827DECE" w14:textId="77777777" w:rsidR="00F6735E" w:rsidRPr="00C3057C" w:rsidRDefault="00F6735E" w:rsidP="00F6735E">
      <w:pPr>
        <w:ind w:hanging="480"/>
      </w:pPr>
      <w:hyperlink r:id="rId133" w:anchor="#" w:history="1">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14:paraId="3C9B6D36" w14:textId="77777777" w:rsidR="00F6735E" w:rsidRPr="00C3057C" w:rsidRDefault="00F6735E" w:rsidP="00F6735E">
      <w:pPr>
        <w:ind w:hanging="480"/>
      </w:pPr>
      <w:hyperlink r:id="rId134" w:anchor="#" w:history="1">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14:paraId="31B98B6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14:paraId="3626DA7F"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order:ALI</w:t>
      </w:r>
      <w:r w:rsidRPr="00C3057C">
        <w:rPr>
          <w:rStyle w:val="m1"/>
        </w:rPr>
        <w:t>&gt;</w:t>
      </w:r>
      <w:r w:rsidRPr="00C3057C">
        <w:rPr>
          <w:rStyle w:val="tx1"/>
        </w:rPr>
        <w:t>B</w:t>
      </w:r>
      <w:r w:rsidRPr="00C3057C">
        <w:rPr>
          <w:rStyle w:val="m1"/>
        </w:rPr>
        <w:t>&lt;/</w:t>
      </w:r>
      <w:r w:rsidRPr="00C3057C">
        <w:rPr>
          <w:rStyle w:val="t1"/>
        </w:rPr>
        <w:t>order:ALI</w:t>
      </w:r>
      <w:r w:rsidRPr="00C3057C">
        <w:rPr>
          <w:rStyle w:val="m1"/>
        </w:rPr>
        <w:t>&gt;</w:t>
      </w:r>
      <w:r w:rsidRPr="00C3057C">
        <w:t xml:space="preserve"> </w:t>
      </w:r>
    </w:p>
    <w:p w14:paraId="0B99045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order:RTY</w:t>
      </w:r>
      <w:r w:rsidRPr="00C3057C">
        <w:rPr>
          <w:rStyle w:val="m1"/>
        </w:rPr>
        <w:t>&gt;</w:t>
      </w:r>
      <w:r w:rsidRPr="00C3057C">
        <w:rPr>
          <w:rStyle w:val="tx1"/>
        </w:rPr>
        <w:t>LAM</w:t>
      </w:r>
      <w:r w:rsidRPr="00C3057C">
        <w:rPr>
          <w:rStyle w:val="m1"/>
        </w:rPr>
        <w:t>&lt;/</w:t>
      </w:r>
      <w:r w:rsidRPr="00C3057C">
        <w:rPr>
          <w:rStyle w:val="t1"/>
        </w:rPr>
        <w:t>order:RTY</w:t>
      </w:r>
      <w:r w:rsidRPr="00C3057C">
        <w:rPr>
          <w:rStyle w:val="m1"/>
        </w:rPr>
        <w:t>&gt;</w:t>
      </w:r>
      <w:r w:rsidRPr="00C3057C">
        <w:t xml:space="preserve"> </w:t>
      </w:r>
    </w:p>
    <w:p w14:paraId="08476A8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14:paraId="36CE5B0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14:paraId="2586751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14:paraId="32475FA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14:paraId="772E6C0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0003</w:t>
      </w:r>
      <w:r w:rsidRPr="00C3057C">
        <w:rPr>
          <w:rStyle w:val="m1"/>
        </w:rPr>
        <w:t>&lt;/</w:t>
      </w:r>
      <w:r w:rsidRPr="00C3057C">
        <w:rPr>
          <w:rStyle w:val="t1"/>
        </w:rPr>
        <w:t>order:DLNUM</w:t>
      </w:r>
      <w:r w:rsidRPr="00C3057C">
        <w:rPr>
          <w:rStyle w:val="m1"/>
        </w:rPr>
        <w:t>&gt;</w:t>
      </w:r>
      <w:r w:rsidRPr="00C3057C">
        <w:t xml:space="preserve"> </w:t>
      </w:r>
    </w:p>
    <w:p w14:paraId="4AF23B61"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14:paraId="49DCC9FC" w14:textId="77777777" w:rsidR="00F6735E" w:rsidRPr="00C3057C" w:rsidRDefault="00F6735E" w:rsidP="00F6735E">
      <w:pPr>
        <w:ind w:hanging="480"/>
      </w:pPr>
      <w:hyperlink r:id="rId135" w:anchor="#" w:history="1">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14:paraId="363DA8E8"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7704846738</w:t>
      </w:r>
      <w:r w:rsidRPr="00C3057C">
        <w:rPr>
          <w:rStyle w:val="m1"/>
        </w:rPr>
        <w:t>&lt;/</w:t>
      </w:r>
      <w:r w:rsidRPr="00C3057C">
        <w:rPr>
          <w:rStyle w:val="t1"/>
        </w:rPr>
        <w:t>order:LTN</w:t>
      </w:r>
      <w:r w:rsidRPr="00C3057C">
        <w:rPr>
          <w:rStyle w:val="m1"/>
        </w:rPr>
        <w:t>&gt;</w:t>
      </w:r>
      <w:r w:rsidRPr="00C3057C">
        <w:t xml:space="preserve"> </w:t>
      </w:r>
    </w:p>
    <w:p w14:paraId="76859662" w14:textId="77777777" w:rsidR="00F6735E" w:rsidRPr="00C3057C" w:rsidRDefault="00F6735E" w:rsidP="00F6735E">
      <w:pPr>
        <w:ind w:hanging="480"/>
      </w:pPr>
      <w:hyperlink r:id="rId136" w:anchor="#" w:history="1">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14:paraId="7DE7201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Tan</w:t>
      </w:r>
      <w:r w:rsidRPr="00C3057C">
        <w:rPr>
          <w:rStyle w:val="m1"/>
        </w:rPr>
        <w:t>&lt;/</w:t>
      </w:r>
      <w:r w:rsidRPr="00C3057C">
        <w:rPr>
          <w:rStyle w:val="t1"/>
        </w:rPr>
        <w:t>order:LNLN</w:t>
      </w:r>
      <w:r w:rsidRPr="00C3057C">
        <w:rPr>
          <w:rStyle w:val="m1"/>
        </w:rPr>
        <w:t>&gt;</w:t>
      </w:r>
      <w:r w:rsidRPr="00C3057C">
        <w:t xml:space="preserve"> </w:t>
      </w:r>
    </w:p>
    <w:p w14:paraId="26C7012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14:paraId="3B84E7B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14:paraId="74B99B6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14:paraId="0F8B0B3F"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14:paraId="643B211D"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order:DL</w:t>
      </w:r>
      <w:r w:rsidRPr="00C3057C">
        <w:rPr>
          <w:rStyle w:val="m1"/>
        </w:rPr>
        <w:t>&gt;</w:t>
      </w:r>
    </w:p>
    <w:p w14:paraId="4B723C56"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order:LSR_ORD_REQ</w:t>
      </w:r>
      <w:r w:rsidRPr="00C3057C">
        <w:rPr>
          <w:rStyle w:val="m1"/>
        </w:rPr>
        <w:t>&gt;</w:t>
      </w:r>
    </w:p>
    <w:p w14:paraId="7881912C" w14:textId="77777777" w:rsidR="00F6735E" w:rsidRPr="00C3057C" w:rsidRDefault="00F6735E" w:rsidP="00F6735E">
      <w:pPr>
        <w:ind w:hanging="240"/>
        <w:rPr>
          <w:rStyle w:val="m1"/>
        </w:rPr>
      </w:pPr>
      <w:r w:rsidRPr="00C3057C">
        <w:rPr>
          <w:rStyle w:val="b1"/>
        </w:rPr>
        <w:t> </w:t>
      </w:r>
      <w:r w:rsidRPr="00C3057C">
        <w:t xml:space="preserve"> </w:t>
      </w:r>
      <w:r w:rsidRPr="00C3057C">
        <w:rPr>
          <w:rStyle w:val="m1"/>
        </w:rPr>
        <w:t>&lt;/</w:t>
      </w:r>
      <w:r w:rsidRPr="00C3057C">
        <w:rPr>
          <w:rStyle w:val="t1"/>
        </w:rPr>
        <w:t>uom:ATT_LSR_ORD_REQ</w:t>
      </w:r>
      <w:r w:rsidRPr="00C3057C">
        <w:rPr>
          <w:rStyle w:val="m1"/>
        </w:rPr>
        <w:t>&gt;</w:t>
      </w:r>
    </w:p>
    <w:p w14:paraId="1DAB2E56" w14:textId="77777777" w:rsidR="00F6735E" w:rsidRPr="00C3057C" w:rsidRDefault="00F6735E" w:rsidP="00F6735E">
      <w:pPr>
        <w:ind w:hanging="240"/>
        <w:rPr>
          <w:rStyle w:val="m1"/>
        </w:rPr>
      </w:pPr>
    </w:p>
    <w:p w14:paraId="4B1D5BB4" w14:textId="77777777" w:rsidR="00F6735E" w:rsidRPr="00C3057C" w:rsidRDefault="00F6735E" w:rsidP="00F6735E">
      <w:pPr>
        <w:ind w:hanging="240"/>
        <w:rPr>
          <w:rStyle w:val="m1"/>
        </w:rPr>
      </w:pPr>
    </w:p>
    <w:p w14:paraId="4053E6A7" w14:textId="77777777" w:rsidR="00F6735E" w:rsidRPr="00C3057C" w:rsidRDefault="00F6735E" w:rsidP="00F6735E">
      <w:pPr>
        <w:ind w:hanging="240"/>
        <w:rPr>
          <w:rStyle w:val="m1"/>
        </w:rPr>
      </w:pPr>
      <w:r w:rsidRPr="00C3057C">
        <w:rPr>
          <w:rStyle w:val="m1"/>
        </w:rPr>
        <w:t>XML OUTPUT:</w:t>
      </w:r>
    </w:p>
    <w:p w14:paraId="6DC45B79" w14:textId="77777777" w:rsidR="00F6735E" w:rsidRPr="00C3057C" w:rsidRDefault="00F6735E" w:rsidP="00F6735E">
      <w:pPr>
        <w:ind w:hanging="240"/>
        <w:rPr>
          <w:rStyle w:val="m1"/>
        </w:rPr>
      </w:pPr>
    </w:p>
    <w:p w14:paraId="1DC63AB8" w14:textId="13278314" w:rsidR="00F6735E" w:rsidRPr="00C3057C" w:rsidRDefault="00F6735E" w:rsidP="008B1467">
      <w:pPr>
        <w:pStyle w:val="HTMLPreformatted"/>
        <w:rPr>
          <w:rFonts w:ascii="Times New Roman" w:hAnsi="Times New Roman"/>
          <w:sz w:val="24"/>
          <w:szCs w:val="24"/>
        </w:rPr>
      </w:pPr>
    </w:p>
    <w:p w14:paraId="60BECBB5" w14:textId="01934324" w:rsidR="00F6735E" w:rsidRPr="00C3057C" w:rsidRDefault="00F6735E" w:rsidP="008B1467">
      <w:pPr>
        <w:pStyle w:val="HTMLPreformatted"/>
        <w:rPr>
          <w:rFonts w:ascii="Times New Roman" w:hAnsi="Times New Roman"/>
          <w:sz w:val="24"/>
          <w:szCs w:val="24"/>
        </w:rPr>
      </w:pPr>
      <w:r w:rsidRPr="00C3057C">
        <w:rPr>
          <w:rFonts w:ascii="Times New Roman" w:hAnsi="Times New Roman"/>
          <w:sz w:val="24"/>
          <w:szCs w:val="24"/>
        </w:rPr>
        <w:lastRenderedPageBreak/>
        <w:t xml:space="preserve">    &lt;</w:t>
      </w:r>
    </w:p>
    <w:p w14:paraId="1299C99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&lt;ordertype&gt;ORDER&lt;/ordertype&gt;</w:t>
      </w:r>
    </w:p>
    <w:p w14:paraId="30D7F389"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&lt;/header&gt;</w:t>
      </w:r>
    </w:p>
    <w:p w14:paraId="67A6996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&lt;m2:LSR_RESP xmlns:m2="http://lsr.att.com/obf/tML/UOM"&gt;</w:t>
      </w:r>
    </w:p>
    <w:p w14:paraId="7D57B498"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&lt;m2:HDR&gt;</w:t>
      </w:r>
    </w:p>
    <w:p w14:paraId="28B8238E"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&lt;m2:MESSAGE_ID&gt;1246026408127949.4173334778674&lt;/m2:MESSAGE_ID&gt;</w:t>
      </w:r>
    </w:p>
    <w:p w14:paraId="3B38CDA3" w14:textId="77777777" w:rsidR="00F6735E" w:rsidRPr="004F40BF" w:rsidRDefault="00F6735E" w:rsidP="00F6735E">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&lt;m2:CCNA&gt;ZXL&lt;/m2:CCNA&gt;</w:t>
      </w:r>
    </w:p>
    <w:p w14:paraId="0D35B1E5" w14:textId="77777777" w:rsidR="00F6735E" w:rsidRPr="00C3057C"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&lt;m2:MSG_TIMESTAMP&gt;2009-06-26T09:26:48-05:00&lt;/m2:MSG_TIMESTAMP&gt;</w:t>
      </w:r>
    </w:p>
    <w:p w14:paraId="5FF66333"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&lt;m2:PON&gt;CVT0M003R31DBC2&lt;/m2:PON&gt;</w:t>
      </w:r>
    </w:p>
    <w:p w14:paraId="0A488089" w14:textId="77777777" w:rsidR="00F6735E" w:rsidRPr="004F40BF" w:rsidRDefault="00F6735E" w:rsidP="00F6735E">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&lt;m2:VER&gt;00&lt;/m2:VER&gt;</w:t>
      </w:r>
    </w:p>
    <w:p w14:paraId="1A77B58E" w14:textId="77777777" w:rsidR="00F6735E" w:rsidRPr="004F40BF" w:rsidRDefault="00F6735E" w:rsidP="00F6735E">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&lt;m2:ATN&gt;7704841931&lt;/m2:ATN&gt;</w:t>
      </w:r>
    </w:p>
    <w:p w14:paraId="7D7CBB62" w14:textId="77777777" w:rsidR="00F6735E" w:rsidRPr="004F40BF" w:rsidRDefault="00F6735E" w:rsidP="00F6735E">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&lt;m2:LSR_NO&gt;20090626L00039-00&lt;/m2:LSR_NO&gt;</w:t>
      </w:r>
    </w:p>
    <w:p w14:paraId="352DA4A6" w14:textId="77777777" w:rsidR="00F6735E" w:rsidRPr="00C3057C"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&lt;m2:CC&gt;9999&lt;/m2:CC&gt;</w:t>
      </w:r>
    </w:p>
    <w:p w14:paraId="33124C7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&lt;m2:CLEC_APPL_ID&gt;CTE-VALIDATOR&lt;/m2:CLEC_APPL_ID&gt;</w:t>
      </w:r>
    </w:p>
    <w:p w14:paraId="600D75F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&lt;m2:CLEC_APPL_PASSWORD&gt;PA$$WORD&lt;/m2:CLEC_APPL_PASSWORD&gt;</w:t>
      </w:r>
    </w:p>
    <w:p w14:paraId="7F731F5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&lt;m2:DTSENT&gt;200906260926AM&lt;/m2:DTSENT&gt;</w:t>
      </w:r>
    </w:p>
    <w:p w14:paraId="7E85C5DC"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&lt;m2:ORD&gt;NODR6BN7&lt;/m2:ORD&gt;</w:t>
      </w:r>
    </w:p>
    <w:p w14:paraId="6D047BE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&lt;m2:STATUS_CODE&gt;PD&lt;/m2:STATUS_CODE&gt;</w:t>
      </w:r>
    </w:p>
    <w:p w14:paraId="60137922"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&lt;m2:STATUS_MSG&gt;PENDING ORDER&lt;/m2:STATUS_MSG&gt;</w:t>
      </w:r>
    </w:p>
    <w:p w14:paraId="661AEA30"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&lt;m2:REMARKS&gt;Facilities have been checked Dispatch is Required&lt;/m2:REMARKS&gt;</w:t>
      </w:r>
    </w:p>
    <w:p w14:paraId="31970F4D"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&lt;m2:TRAN_ACK_TYPE&gt;AT&lt;/m2:TRAN_ACK_TYPE&gt;</w:t>
      </w:r>
    </w:p>
    <w:p w14:paraId="0B32CAF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&lt;m2:TRANS_SET_PURPOSE_CODE&gt;06&lt;/m2:TRANS_SET_PURPOSE_CODE&gt;</w:t>
      </w:r>
    </w:p>
    <w:p w14:paraId="36A18FA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&lt;/m2:HDR&gt;</w:t>
      </w:r>
    </w:p>
    <w:p w14:paraId="6F116B76"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&lt;m2:NOTIFICATION&gt;</w:t>
      </w:r>
    </w:p>
    <w:p w14:paraId="0A546DA1"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&lt;m2:FIRM_ORDER_NOTIFICATION&gt;</w:t>
      </w:r>
    </w:p>
    <w:p w14:paraId="63FE725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&lt;m2:NOTIFICATION_ADMIN&gt;</w:t>
      </w:r>
    </w:p>
    <w:p w14:paraId="33760818"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&lt;m2:INIT&gt;BOJANGLES&lt;/m2:INIT&gt;</w:t>
      </w:r>
    </w:p>
    <w:p w14:paraId="52213DE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&lt;m2:INIT_TEL_NO&gt;8884448888&lt;/m2:INIT_TEL_NO&gt;</w:t>
      </w:r>
    </w:p>
    <w:p w14:paraId="6051E306"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&lt;m2:REP&gt;LCSC&lt;/m2:REP&gt;</w:t>
      </w:r>
    </w:p>
    <w:p w14:paraId="407F37E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&lt;m2:REP_TEL_NO&gt;8006670807&lt;/m2:REP_TEL_NO&gt;</w:t>
      </w:r>
    </w:p>
    <w:p w14:paraId="6B910AE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&lt;m2:DD_CD&gt;20091204&lt;/m2:DD_CD&gt;</w:t>
      </w:r>
    </w:p>
    <w:p w14:paraId="365D677D"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&lt;m2:BAN1&gt;770Q886621621&lt;/m2:BAN1&gt;</w:t>
      </w:r>
    </w:p>
    <w:p w14:paraId="3857F93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&lt;/m2:NOTIFICATION_ADMIN&gt;</w:t>
      </w:r>
    </w:p>
    <w:p w14:paraId="2200351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&lt;m2:SERVICES_INFO&gt;</w:t>
      </w:r>
    </w:p>
    <w:p w14:paraId="7D011D66"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&lt;m2:LOCNUM_SVCS&gt;000&lt;/m2:LOCNUM_SVCS&gt;</w:t>
      </w:r>
    </w:p>
    <w:p w14:paraId="2ED1C9C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&lt;m2:LNUM&gt;00001&lt;/m2:LNUM&gt;</w:t>
      </w:r>
    </w:p>
    <w:p w14:paraId="41372E6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&lt;m2:TNS&gt;7704841931&lt;/m2:TNS&gt;</w:t>
      </w:r>
    </w:p>
    <w:p w14:paraId="7CFC5EC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&lt;/m2:SERVICES_INFO&gt;</w:t>
      </w:r>
    </w:p>
    <w:p w14:paraId="78CD53C1"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7813145D"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&lt;m2:DLNUM&gt;0001&lt;/m2:DLNUM&gt;</w:t>
      </w:r>
    </w:p>
    <w:p w14:paraId="0F011A5E"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&lt;m2:LTN&gt;7704841931&lt;/m2:LTN&gt;</w:t>
      </w:r>
    </w:p>
    <w:p w14:paraId="385D2EE3"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14:paraId="69DC90C8"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14:paraId="4DAB2C16"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lastRenderedPageBreak/>
        <w:t xml:space="preserve">          &lt;m2:STYC&gt;SL&lt;/m2:STYC&gt;</w:t>
      </w:r>
    </w:p>
    <w:p w14:paraId="3AC72341"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14:paraId="04A05799"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14:paraId="164D3A0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&lt;m2:LISTNM&gt;Setz Sun&lt;/m2:LISTNM&gt;</w:t>
      </w:r>
    </w:p>
    <w:p w14:paraId="2BB8409D"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&lt;m2:LISTADR&gt;</w:t>
      </w:r>
      <w:smartTag w:uri="urn:schemas-microsoft-com:office:smarttags" w:element="Street">
        <w:smartTag w:uri="urn:schemas-microsoft-com:office:smarttags" w:element="address">
          <w:r w:rsidRPr="00C3057C">
            <w:rPr>
              <w:rFonts w:ascii="Times New Roman" w:hAnsi="Times New Roman"/>
              <w:sz w:val="24"/>
              <w:szCs w:val="24"/>
            </w:rPr>
            <w:t>31 Clec Test Bed Rd</w:t>
          </w:r>
        </w:smartTag>
      </w:smartTag>
      <w:r w:rsidRPr="00C3057C">
        <w:rPr>
          <w:rFonts w:ascii="Times New Roman" w:hAnsi="Times New Roman"/>
          <w:sz w:val="24"/>
          <w:szCs w:val="24"/>
        </w:rPr>
        <w:t>&lt;/m2:LISTADR&gt;</w:t>
      </w:r>
    </w:p>
    <w:p w14:paraId="56939C9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77EBAA6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26F5A8FC"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&lt;m2:DLNUM&gt;0002&lt;/m2:DLNUM&gt;</w:t>
      </w:r>
    </w:p>
    <w:p w14:paraId="3960846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&lt;m2:ALI&gt;A&lt;/m2:ALI&gt;</w:t>
      </w:r>
    </w:p>
    <w:p w14:paraId="46C4D18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&lt;m2:LTN&gt;7704849670&lt;/m2:LTN&gt;</w:t>
      </w:r>
    </w:p>
    <w:p w14:paraId="07A77EB7"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14:paraId="3FB4F551"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14:paraId="1C33FF2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&lt;m2:STYC&gt;SL&lt;/m2:STYC&gt;</w:t>
      </w:r>
    </w:p>
    <w:p w14:paraId="11D0C6D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14:paraId="11685AF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14:paraId="6B76155C"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&lt;m2:LISTNM&gt;Rize Sun&lt;/m2:LISTNM&gt;</w:t>
      </w:r>
    </w:p>
    <w:p w14:paraId="2C1E58A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233B6CE9"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39CDFE9C"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&lt;m2:DLNUM&gt;0003&lt;/m2:DLNUM&gt;</w:t>
      </w:r>
    </w:p>
    <w:p w14:paraId="2EAD89F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&lt;m2:ALI&gt;B&lt;/m2:ALI&gt;</w:t>
      </w:r>
    </w:p>
    <w:p w14:paraId="529222F7"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&lt;m2:LTN&gt;7704846738&lt;/m2:LTN&gt;</w:t>
      </w:r>
    </w:p>
    <w:p w14:paraId="4B5448F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14:paraId="7B7F8FB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14:paraId="67B8EF23"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&lt;m2:STYC&gt;SL&lt;/m2:STYC&gt;</w:t>
      </w:r>
    </w:p>
    <w:p w14:paraId="3CBB1092"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14:paraId="6F77785E"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14:paraId="5551AB5A" w14:textId="77777777" w:rsidR="00F6735E" w:rsidRPr="004F40BF" w:rsidRDefault="00F6735E" w:rsidP="00F6735E">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&lt;m2:LISTNM&gt;Tan Sun&lt;/m2:LISTNM&gt;</w:t>
      </w:r>
    </w:p>
    <w:p w14:paraId="3927899E" w14:textId="77777777" w:rsidR="00F6735E" w:rsidRPr="00C3057C"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&lt;/m2:DIRECTORY_INFO&gt;</w:t>
      </w:r>
    </w:p>
    <w:p w14:paraId="3CD737C8"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&lt;/m2:FIRM_ORDER_NOTIFICATION&gt;</w:t>
      </w:r>
    </w:p>
    <w:p w14:paraId="2783D52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&lt;/m2:NOTIFICATION&gt;</w:t>
      </w:r>
    </w:p>
    <w:p w14:paraId="0794859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&lt;/m2:LSR_RESP&gt;</w:t>
      </w:r>
    </w:p>
    <w:p w14:paraId="67D6D96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&lt;/m1:ATT_LSR_ORD_RSP&gt;</w:t>
      </w:r>
    </w:p>
    <w:p w14:paraId="38606BC3" w14:textId="77777777" w:rsidR="00B752E4" w:rsidRPr="00D92C22" w:rsidRDefault="0074197A" w:rsidP="00D92C22">
      <w:pPr>
        <w:pStyle w:val="TCtxtTAG"/>
        <w:rPr>
          <w:b/>
          <w:sz w:val="24"/>
          <w:szCs w:val="24"/>
        </w:rPr>
      </w:pPr>
      <w:r>
        <w:rPr>
          <w:bCs/>
          <w:sz w:val="28"/>
          <w:szCs w:val="28"/>
        </w:rPr>
        <w:br w:type="page"/>
      </w:r>
      <w:r w:rsidR="00B752E4" w:rsidRPr="00D92C22">
        <w:rPr>
          <w:b/>
          <w:sz w:val="24"/>
          <w:szCs w:val="24"/>
        </w:rPr>
        <w:lastRenderedPageBreak/>
        <w:t>TEST CASE M004: Scenario Description:* (Act=N) New install with features, blocking codes (BA/BLOCK) – LNA=N</w:t>
      </w:r>
    </w:p>
    <w:p w14:paraId="6612FC04" w14:textId="77777777" w:rsidR="00B752E4" w:rsidRDefault="00B752E4">
      <w:pPr>
        <w:pStyle w:val="Heading3"/>
        <w:rPr>
          <w:i w:val="0"/>
        </w:rPr>
      </w:pPr>
      <w:r w:rsidRPr="00B72DC9">
        <w:rPr>
          <w:i w:val="0"/>
        </w:rPr>
        <w:t>Type of Account:  Business / Single Line</w:t>
      </w:r>
    </w:p>
    <w:p w14:paraId="015B200A" w14:textId="77777777" w:rsidR="00B72DC9" w:rsidRPr="00B72DC9" w:rsidRDefault="00B72DC9" w:rsidP="00B72DC9"/>
    <w:p w14:paraId="1FE8D968" w14:textId="77777777" w:rsidR="00B752E4" w:rsidRPr="00B72DC9" w:rsidRDefault="00B752E4">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358"/>
      </w:tblGrid>
      <w:tr w:rsidR="00B752E4" w:rsidRPr="005914A2" w14:paraId="37D985B5"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42E91FFB" w14:textId="77777777" w:rsidR="00B752E4" w:rsidRPr="005914A2" w:rsidRDefault="00B752E4" w:rsidP="00B72DC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047CC42E" w14:textId="77777777" w:rsidR="00B752E4" w:rsidRPr="005914A2" w:rsidRDefault="00B752E4">
            <w:pPr>
              <w:jc w:val="center"/>
              <w:rPr>
                <w:rFonts w:ascii="Arial" w:hAnsi="Arial" w:cs="Arial"/>
                <w:b/>
              </w:rPr>
            </w:pPr>
            <w:r w:rsidRPr="005914A2">
              <w:rPr>
                <w:rFonts w:ascii="Arial" w:hAnsi="Arial" w:cs="Arial"/>
                <w:b/>
              </w:rPr>
              <w:t>FIELD NAME</w:t>
            </w:r>
          </w:p>
        </w:tc>
        <w:tc>
          <w:tcPr>
            <w:tcW w:w="2358" w:type="dxa"/>
            <w:tcBorders>
              <w:top w:val="single" w:sz="12" w:space="0" w:color="auto"/>
              <w:left w:val="single" w:sz="6" w:space="0" w:color="auto"/>
              <w:bottom w:val="single" w:sz="6" w:space="0" w:color="auto"/>
              <w:right w:val="single" w:sz="12" w:space="0" w:color="auto"/>
            </w:tcBorders>
          </w:tcPr>
          <w:p w14:paraId="417EC85E"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1088BE3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2EEB3624" w14:textId="77777777" w:rsidR="00B752E4" w:rsidRPr="005914A2" w:rsidRDefault="00B752E4">
            <w:pPr>
              <w:pStyle w:val="Heading4"/>
              <w:rPr>
                <w:b/>
                <w:bCs/>
                <w:i w:val="0"/>
                <w:iCs w:val="0"/>
              </w:rPr>
            </w:pPr>
            <w:r w:rsidRPr="005914A2">
              <w:rPr>
                <w:b/>
                <w:bCs/>
                <w:i w:val="0"/>
                <w:iCs w:val="0"/>
              </w:rPr>
              <w:t>LSR  FORM</w:t>
            </w:r>
          </w:p>
        </w:tc>
      </w:tr>
      <w:tr w:rsidR="00B752E4" w:rsidRPr="005914A2" w14:paraId="29F2E937"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68F56A10"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678ACBD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6E9B10E"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E3A4A44" w14:textId="77777777" w:rsidR="00B752E4" w:rsidRPr="005914A2" w:rsidRDefault="00B752E4">
            <w:pPr>
              <w:pStyle w:val="FORMDATA"/>
              <w:rPr>
                <w:b/>
                <w:color w:val="auto"/>
              </w:rPr>
            </w:pPr>
            <w:r w:rsidRPr="005914A2">
              <w:rPr>
                <w:b/>
                <w:color w:val="auto"/>
              </w:rPr>
              <w:t>Customer Carrier Name Abbreviation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D3FE6ED" w14:textId="77777777" w:rsidR="00B752E4" w:rsidRPr="005914A2" w:rsidRDefault="00B752E4">
            <w:pPr>
              <w:pStyle w:val="FORMDATA"/>
              <w:rPr>
                <w:b/>
                <w:color w:val="auto"/>
              </w:rPr>
            </w:pPr>
            <w:r w:rsidRPr="005914A2">
              <w:rPr>
                <w:b/>
                <w:color w:val="auto"/>
              </w:rPr>
              <w:t>ZXL</w:t>
            </w:r>
          </w:p>
        </w:tc>
      </w:tr>
      <w:tr w:rsidR="00B752E4" w:rsidRPr="005914A2" w14:paraId="6EC46BB4" w14:textId="77777777">
        <w:tc>
          <w:tcPr>
            <w:tcW w:w="2160" w:type="dxa"/>
            <w:tcBorders>
              <w:top w:val="single" w:sz="6" w:space="0" w:color="auto"/>
              <w:left w:val="single" w:sz="12" w:space="0" w:color="auto"/>
              <w:bottom w:val="single" w:sz="6" w:space="0" w:color="auto"/>
              <w:right w:val="single" w:sz="6" w:space="0" w:color="auto"/>
            </w:tcBorders>
          </w:tcPr>
          <w:p w14:paraId="52BBDF36"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C6EF31C" w14:textId="77777777" w:rsidR="00B752E4" w:rsidRPr="005914A2" w:rsidRDefault="00B752E4">
            <w:pPr>
              <w:pStyle w:val="FORMDATA"/>
              <w:rPr>
                <w:b/>
                <w:color w:val="auto"/>
              </w:rPr>
            </w:pPr>
            <w:r w:rsidRPr="005914A2">
              <w:rPr>
                <w:b/>
                <w:color w:val="auto"/>
              </w:rPr>
              <w:t>Purchase Order Number</w:t>
            </w:r>
          </w:p>
        </w:tc>
        <w:tc>
          <w:tcPr>
            <w:tcW w:w="2358" w:type="dxa"/>
            <w:tcBorders>
              <w:top w:val="single" w:sz="6" w:space="0" w:color="auto"/>
              <w:left w:val="single" w:sz="6" w:space="0" w:color="auto"/>
              <w:bottom w:val="single" w:sz="6" w:space="0" w:color="auto"/>
              <w:right w:val="single" w:sz="12" w:space="0" w:color="auto"/>
            </w:tcBorders>
          </w:tcPr>
          <w:p w14:paraId="17714082" w14:textId="77777777" w:rsidR="00B752E4" w:rsidRPr="005914A2" w:rsidRDefault="00B752E4">
            <w:pPr>
              <w:pStyle w:val="FORMDATA"/>
              <w:rPr>
                <w:b/>
                <w:color w:val="auto"/>
              </w:rPr>
            </w:pPr>
            <w:r w:rsidRPr="005914A2">
              <w:rPr>
                <w:b/>
                <w:color w:val="auto"/>
              </w:rPr>
              <w:t>M4</w:t>
            </w:r>
          </w:p>
        </w:tc>
      </w:tr>
      <w:tr w:rsidR="00B752E4" w:rsidRPr="005914A2" w14:paraId="7B28570E" w14:textId="77777777">
        <w:tc>
          <w:tcPr>
            <w:tcW w:w="2160" w:type="dxa"/>
            <w:tcBorders>
              <w:top w:val="single" w:sz="6" w:space="0" w:color="auto"/>
              <w:left w:val="single" w:sz="12" w:space="0" w:color="auto"/>
              <w:bottom w:val="single" w:sz="6" w:space="0" w:color="auto"/>
              <w:right w:val="single" w:sz="6" w:space="0" w:color="auto"/>
            </w:tcBorders>
          </w:tcPr>
          <w:p w14:paraId="0064C63D"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3515D0BA" w14:textId="77777777" w:rsidR="00B752E4" w:rsidRPr="005914A2" w:rsidRDefault="00B752E4">
            <w:pPr>
              <w:pStyle w:val="FORMDATA"/>
              <w:rPr>
                <w:b/>
                <w:color w:val="auto"/>
              </w:rPr>
            </w:pPr>
            <w:r w:rsidRPr="005914A2">
              <w:rPr>
                <w:b/>
                <w:color w:val="auto"/>
              </w:rPr>
              <w:t>Project</w:t>
            </w:r>
          </w:p>
        </w:tc>
        <w:tc>
          <w:tcPr>
            <w:tcW w:w="2358" w:type="dxa"/>
            <w:tcBorders>
              <w:top w:val="single" w:sz="6" w:space="0" w:color="auto"/>
              <w:left w:val="single" w:sz="6" w:space="0" w:color="auto"/>
              <w:bottom w:val="single" w:sz="6" w:space="0" w:color="auto"/>
              <w:right w:val="single" w:sz="12" w:space="0" w:color="auto"/>
            </w:tcBorders>
          </w:tcPr>
          <w:p w14:paraId="20F53CC0" w14:textId="77777777" w:rsidR="00B752E4" w:rsidRPr="005914A2" w:rsidRDefault="00B752E4">
            <w:pPr>
              <w:pStyle w:val="FORMDATA"/>
              <w:rPr>
                <w:b/>
                <w:color w:val="auto"/>
              </w:rPr>
            </w:pPr>
            <w:r w:rsidRPr="005914A2">
              <w:rPr>
                <w:b/>
                <w:color w:val="auto"/>
              </w:rPr>
              <w:t>CAVENOBILL</w:t>
            </w:r>
          </w:p>
        </w:tc>
      </w:tr>
      <w:tr w:rsidR="00B752E4" w:rsidRPr="005914A2" w14:paraId="3DD762DF" w14:textId="77777777">
        <w:tc>
          <w:tcPr>
            <w:tcW w:w="2160" w:type="dxa"/>
            <w:tcBorders>
              <w:top w:val="single" w:sz="6" w:space="0" w:color="auto"/>
              <w:left w:val="single" w:sz="12" w:space="0" w:color="auto"/>
              <w:bottom w:val="single" w:sz="6" w:space="0" w:color="auto"/>
              <w:right w:val="single" w:sz="6" w:space="0" w:color="auto"/>
            </w:tcBorders>
          </w:tcPr>
          <w:p w14:paraId="55A0B4F6"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114B2B65" w14:textId="77777777" w:rsidR="00B752E4" w:rsidRPr="005914A2" w:rsidRDefault="00B752E4">
            <w:pPr>
              <w:pStyle w:val="FORMDATA"/>
              <w:rPr>
                <w:b/>
                <w:color w:val="auto"/>
              </w:rPr>
            </w:pPr>
            <w:r w:rsidRPr="005914A2">
              <w:rPr>
                <w:b/>
                <w:color w:val="auto"/>
              </w:rPr>
              <w:t>Account Telephone Number</w:t>
            </w:r>
          </w:p>
        </w:tc>
        <w:tc>
          <w:tcPr>
            <w:tcW w:w="2358" w:type="dxa"/>
            <w:tcBorders>
              <w:top w:val="single" w:sz="6" w:space="0" w:color="auto"/>
              <w:left w:val="single" w:sz="6" w:space="0" w:color="auto"/>
              <w:bottom w:val="single" w:sz="6" w:space="0" w:color="auto"/>
              <w:right w:val="single" w:sz="12" w:space="0" w:color="auto"/>
            </w:tcBorders>
          </w:tcPr>
          <w:p w14:paraId="0BCC75FF" w14:textId="77777777" w:rsidR="00B752E4" w:rsidRPr="005914A2" w:rsidRDefault="00B752E4">
            <w:pPr>
              <w:pStyle w:val="FORMDATA"/>
              <w:rPr>
                <w:b/>
                <w:color w:val="auto"/>
              </w:rPr>
            </w:pPr>
            <w:r w:rsidRPr="005914A2">
              <w:rPr>
                <w:b/>
                <w:color w:val="auto"/>
              </w:rPr>
              <w:t>9127905067</w:t>
            </w:r>
          </w:p>
        </w:tc>
      </w:tr>
      <w:tr w:rsidR="00B752E4" w:rsidRPr="005914A2" w14:paraId="1A4EE1C9"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AF8D770"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76D8FA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12D84DE" w14:textId="77777777" w:rsidR="00B752E4" w:rsidRPr="005914A2" w:rsidRDefault="00B752E4">
            <w:pPr>
              <w:pStyle w:val="FORMDATA"/>
              <w:rPr>
                <w:b/>
                <w:color w:val="auto"/>
              </w:rPr>
            </w:pPr>
            <w:r w:rsidRPr="005914A2">
              <w:rPr>
                <w:b/>
                <w:color w:val="auto"/>
              </w:rPr>
              <w:t>LCSC</w:t>
            </w:r>
          </w:p>
        </w:tc>
      </w:tr>
      <w:tr w:rsidR="00B752E4" w:rsidRPr="005914A2" w14:paraId="5D0FDBE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F38AB24"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0A7D17" w14:textId="77777777" w:rsidR="00B752E4" w:rsidRPr="005914A2" w:rsidRDefault="00B752E4">
            <w:pPr>
              <w:pStyle w:val="FORMDATA"/>
              <w:rPr>
                <w:b/>
                <w:color w:val="auto"/>
              </w:rPr>
            </w:pPr>
            <w:r w:rsidRPr="005914A2">
              <w:rPr>
                <w:b/>
                <w:color w:val="auto"/>
              </w:rPr>
              <w:t>Date &amp; Time Sent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96D9C3E" w14:textId="77777777" w:rsidR="00B752E4" w:rsidRPr="005914A2" w:rsidRDefault="00B752E4">
            <w:pPr>
              <w:pStyle w:val="FORMDATA"/>
              <w:rPr>
                <w:b/>
                <w:color w:val="auto"/>
              </w:rPr>
            </w:pPr>
            <w:r w:rsidRPr="005914A2">
              <w:rPr>
                <w:b/>
                <w:color w:val="auto"/>
              </w:rPr>
              <w:t>20030328</w:t>
            </w:r>
          </w:p>
        </w:tc>
      </w:tr>
      <w:tr w:rsidR="00B752E4" w:rsidRPr="005914A2" w14:paraId="65F46472" w14:textId="77777777">
        <w:tc>
          <w:tcPr>
            <w:tcW w:w="2160" w:type="dxa"/>
            <w:tcBorders>
              <w:top w:val="single" w:sz="6" w:space="0" w:color="auto"/>
              <w:left w:val="single" w:sz="12" w:space="0" w:color="auto"/>
              <w:bottom w:val="single" w:sz="6" w:space="0" w:color="auto"/>
              <w:right w:val="single" w:sz="6" w:space="0" w:color="auto"/>
            </w:tcBorders>
          </w:tcPr>
          <w:p w14:paraId="4473FD8A"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0D2820F" w14:textId="77777777" w:rsidR="00B752E4" w:rsidRPr="005914A2" w:rsidRDefault="00B752E4">
            <w:pPr>
              <w:pStyle w:val="FORMDATA"/>
              <w:rPr>
                <w:b/>
                <w:color w:val="auto"/>
              </w:rPr>
            </w:pPr>
            <w:r w:rsidRPr="005914A2">
              <w:rPr>
                <w:b/>
                <w:color w:val="auto"/>
              </w:rPr>
              <w:t>Desired Due Date</w:t>
            </w:r>
          </w:p>
        </w:tc>
        <w:tc>
          <w:tcPr>
            <w:tcW w:w="2358" w:type="dxa"/>
            <w:tcBorders>
              <w:top w:val="single" w:sz="6" w:space="0" w:color="auto"/>
              <w:left w:val="single" w:sz="6" w:space="0" w:color="auto"/>
              <w:bottom w:val="single" w:sz="6" w:space="0" w:color="auto"/>
              <w:right w:val="single" w:sz="12" w:space="0" w:color="auto"/>
            </w:tcBorders>
          </w:tcPr>
          <w:p w14:paraId="16D434A5" w14:textId="77777777" w:rsidR="00B752E4" w:rsidRPr="005914A2" w:rsidRDefault="00B752E4">
            <w:pPr>
              <w:pStyle w:val="FORMDATA"/>
              <w:rPr>
                <w:b/>
                <w:color w:val="auto"/>
              </w:rPr>
            </w:pPr>
            <w:r w:rsidRPr="005914A2">
              <w:rPr>
                <w:b/>
                <w:color w:val="auto"/>
              </w:rPr>
              <w:t>20030428</w:t>
            </w:r>
          </w:p>
        </w:tc>
      </w:tr>
      <w:tr w:rsidR="00B752E4" w:rsidRPr="005914A2" w14:paraId="280563A7" w14:textId="77777777">
        <w:tc>
          <w:tcPr>
            <w:tcW w:w="2160" w:type="dxa"/>
            <w:tcBorders>
              <w:top w:val="single" w:sz="6" w:space="0" w:color="auto"/>
              <w:left w:val="single" w:sz="12" w:space="0" w:color="auto"/>
              <w:bottom w:val="single" w:sz="6" w:space="0" w:color="auto"/>
              <w:right w:val="single" w:sz="6" w:space="0" w:color="auto"/>
            </w:tcBorders>
          </w:tcPr>
          <w:p w14:paraId="6BBE66B1"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0276891E" w14:textId="77777777" w:rsidR="00B752E4" w:rsidRPr="005914A2" w:rsidRDefault="00B752E4">
            <w:pPr>
              <w:pStyle w:val="FORMDATA"/>
              <w:rPr>
                <w:b/>
                <w:color w:val="auto"/>
              </w:rPr>
            </w:pPr>
            <w:r w:rsidRPr="005914A2">
              <w:rPr>
                <w:b/>
                <w:color w:val="auto"/>
              </w:rPr>
              <w:t>Request Type</w:t>
            </w:r>
          </w:p>
        </w:tc>
        <w:tc>
          <w:tcPr>
            <w:tcW w:w="2358" w:type="dxa"/>
            <w:tcBorders>
              <w:top w:val="single" w:sz="6" w:space="0" w:color="auto"/>
              <w:left w:val="single" w:sz="6" w:space="0" w:color="auto"/>
              <w:bottom w:val="single" w:sz="6" w:space="0" w:color="auto"/>
              <w:right w:val="single" w:sz="12" w:space="0" w:color="auto"/>
            </w:tcBorders>
          </w:tcPr>
          <w:p w14:paraId="1876FE45" w14:textId="77777777" w:rsidR="00B752E4" w:rsidRPr="005914A2" w:rsidRDefault="00B752E4">
            <w:pPr>
              <w:pStyle w:val="FORMDATA"/>
              <w:rPr>
                <w:b/>
                <w:color w:val="auto"/>
              </w:rPr>
            </w:pPr>
            <w:r w:rsidRPr="005914A2">
              <w:rPr>
                <w:b/>
                <w:color w:val="auto"/>
              </w:rPr>
              <w:t>MB</w:t>
            </w:r>
          </w:p>
        </w:tc>
      </w:tr>
      <w:tr w:rsidR="00B752E4" w:rsidRPr="005914A2" w14:paraId="5DB09264" w14:textId="77777777">
        <w:tc>
          <w:tcPr>
            <w:tcW w:w="2160" w:type="dxa"/>
            <w:tcBorders>
              <w:top w:val="single" w:sz="6" w:space="0" w:color="auto"/>
              <w:left w:val="single" w:sz="12" w:space="0" w:color="auto"/>
              <w:bottom w:val="single" w:sz="6" w:space="0" w:color="auto"/>
              <w:right w:val="single" w:sz="6" w:space="0" w:color="auto"/>
            </w:tcBorders>
          </w:tcPr>
          <w:p w14:paraId="71CCCC31"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8C25B6D" w14:textId="77777777" w:rsidR="00B752E4" w:rsidRPr="005914A2" w:rsidRDefault="00B752E4">
            <w:pPr>
              <w:pStyle w:val="FORMDATA"/>
              <w:rPr>
                <w:b/>
                <w:color w:val="auto"/>
              </w:rPr>
            </w:pPr>
            <w:r w:rsidRPr="005914A2">
              <w:rPr>
                <w:b/>
                <w:color w:val="auto"/>
              </w:rPr>
              <w:t>Activity Type</w:t>
            </w:r>
          </w:p>
        </w:tc>
        <w:tc>
          <w:tcPr>
            <w:tcW w:w="2358" w:type="dxa"/>
            <w:tcBorders>
              <w:top w:val="single" w:sz="6" w:space="0" w:color="auto"/>
              <w:left w:val="single" w:sz="6" w:space="0" w:color="auto"/>
              <w:bottom w:val="single" w:sz="6" w:space="0" w:color="auto"/>
              <w:right w:val="single" w:sz="12" w:space="0" w:color="auto"/>
            </w:tcBorders>
          </w:tcPr>
          <w:p w14:paraId="333A4688" w14:textId="77777777" w:rsidR="00B752E4" w:rsidRPr="005914A2" w:rsidRDefault="00B752E4">
            <w:pPr>
              <w:pStyle w:val="FORMDATA"/>
              <w:rPr>
                <w:b/>
                <w:color w:val="auto"/>
              </w:rPr>
            </w:pPr>
            <w:r w:rsidRPr="005914A2">
              <w:rPr>
                <w:b/>
                <w:color w:val="auto"/>
              </w:rPr>
              <w:t>N</w:t>
            </w:r>
          </w:p>
        </w:tc>
      </w:tr>
      <w:tr w:rsidR="00B752E4" w:rsidRPr="005914A2" w14:paraId="7B663CA9" w14:textId="77777777">
        <w:tc>
          <w:tcPr>
            <w:tcW w:w="2160" w:type="dxa"/>
            <w:tcBorders>
              <w:top w:val="single" w:sz="6" w:space="0" w:color="auto"/>
              <w:left w:val="single" w:sz="12" w:space="0" w:color="auto"/>
              <w:bottom w:val="single" w:sz="6" w:space="0" w:color="auto"/>
              <w:right w:val="single" w:sz="6" w:space="0" w:color="auto"/>
            </w:tcBorders>
          </w:tcPr>
          <w:p w14:paraId="59ECEF00"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7199C9AF" w14:textId="77777777" w:rsidR="00B752E4" w:rsidRPr="005914A2" w:rsidRDefault="00B752E4">
            <w:pPr>
              <w:pStyle w:val="FORMDATA"/>
              <w:rPr>
                <w:b/>
                <w:color w:val="auto"/>
              </w:rPr>
            </w:pPr>
            <w:r w:rsidRPr="005914A2">
              <w:rPr>
                <w:b/>
                <w:color w:val="auto"/>
              </w:rPr>
              <w:t>Company Code</w:t>
            </w:r>
          </w:p>
        </w:tc>
        <w:tc>
          <w:tcPr>
            <w:tcW w:w="2358" w:type="dxa"/>
            <w:tcBorders>
              <w:top w:val="single" w:sz="6" w:space="0" w:color="auto"/>
              <w:left w:val="single" w:sz="6" w:space="0" w:color="auto"/>
              <w:bottom w:val="single" w:sz="6" w:space="0" w:color="auto"/>
              <w:right w:val="single" w:sz="12" w:space="0" w:color="auto"/>
            </w:tcBorders>
          </w:tcPr>
          <w:p w14:paraId="33DB33FD" w14:textId="77777777" w:rsidR="00B752E4" w:rsidRPr="005914A2" w:rsidRDefault="00B752E4">
            <w:pPr>
              <w:pStyle w:val="FORMDATA"/>
              <w:rPr>
                <w:b/>
                <w:color w:val="auto"/>
              </w:rPr>
            </w:pPr>
            <w:r w:rsidRPr="005914A2">
              <w:rPr>
                <w:b/>
                <w:color w:val="auto"/>
              </w:rPr>
              <w:t>9999</w:t>
            </w:r>
          </w:p>
        </w:tc>
      </w:tr>
      <w:tr w:rsidR="00B752E4" w:rsidRPr="005914A2" w14:paraId="3D593FDC" w14:textId="77777777">
        <w:tc>
          <w:tcPr>
            <w:tcW w:w="2160" w:type="dxa"/>
            <w:tcBorders>
              <w:top w:val="single" w:sz="6" w:space="0" w:color="auto"/>
              <w:left w:val="single" w:sz="12" w:space="0" w:color="auto"/>
              <w:bottom w:val="single" w:sz="6" w:space="0" w:color="auto"/>
              <w:right w:val="single" w:sz="6" w:space="0" w:color="auto"/>
            </w:tcBorders>
          </w:tcPr>
          <w:p w14:paraId="1C3211BD"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7DF3A54" w14:textId="77777777" w:rsidR="00B752E4" w:rsidRPr="005914A2" w:rsidRDefault="00B752E4">
            <w:pPr>
              <w:pStyle w:val="FORMDATA"/>
              <w:rPr>
                <w:b/>
                <w:color w:val="auto"/>
              </w:rPr>
            </w:pPr>
            <w:r w:rsidRPr="005914A2">
              <w:rPr>
                <w:b/>
                <w:color w:val="auto"/>
              </w:rPr>
              <w:t>Type of Service</w:t>
            </w:r>
          </w:p>
        </w:tc>
        <w:tc>
          <w:tcPr>
            <w:tcW w:w="2358" w:type="dxa"/>
            <w:tcBorders>
              <w:top w:val="single" w:sz="6" w:space="0" w:color="auto"/>
              <w:left w:val="single" w:sz="6" w:space="0" w:color="auto"/>
              <w:bottom w:val="single" w:sz="6" w:space="0" w:color="auto"/>
              <w:right w:val="single" w:sz="12" w:space="0" w:color="auto"/>
            </w:tcBorders>
          </w:tcPr>
          <w:p w14:paraId="59CD8AF8" w14:textId="77777777" w:rsidR="00B752E4" w:rsidRPr="005914A2" w:rsidRDefault="00B752E4">
            <w:pPr>
              <w:pStyle w:val="FORMDATA"/>
              <w:rPr>
                <w:b/>
                <w:color w:val="auto"/>
                <w:lang w:val="fr-FR"/>
              </w:rPr>
            </w:pPr>
            <w:r w:rsidRPr="005914A2">
              <w:rPr>
                <w:b/>
                <w:color w:val="auto"/>
                <w:lang w:val="fr-FR"/>
              </w:rPr>
              <w:t>1BM-</w:t>
            </w:r>
          </w:p>
        </w:tc>
      </w:tr>
      <w:tr w:rsidR="00B752E4" w:rsidRPr="005914A2" w14:paraId="2722857E" w14:textId="77777777">
        <w:tc>
          <w:tcPr>
            <w:tcW w:w="2160" w:type="dxa"/>
            <w:tcBorders>
              <w:top w:val="single" w:sz="6" w:space="0" w:color="auto"/>
              <w:left w:val="single" w:sz="12" w:space="0" w:color="auto"/>
              <w:bottom w:val="single" w:sz="6" w:space="0" w:color="auto"/>
              <w:right w:val="single" w:sz="6" w:space="0" w:color="auto"/>
            </w:tcBorders>
          </w:tcPr>
          <w:p w14:paraId="23F3A6C0" w14:textId="77777777" w:rsidR="00B752E4" w:rsidRPr="005914A2" w:rsidRDefault="00B752E4">
            <w:pPr>
              <w:pStyle w:val="FORMDATA"/>
              <w:rPr>
                <w:b/>
                <w:color w:val="auto"/>
                <w:lang w:val="fr-FR"/>
              </w:rPr>
            </w:pPr>
            <w:r w:rsidRPr="005914A2">
              <w:rPr>
                <w:b/>
                <w:color w:val="auto"/>
                <w:lang w:val="fr-FR"/>
              </w:rPr>
              <w:t>PORTTYP</w:t>
            </w:r>
          </w:p>
        </w:tc>
        <w:tc>
          <w:tcPr>
            <w:tcW w:w="4230" w:type="dxa"/>
            <w:tcBorders>
              <w:top w:val="single" w:sz="6" w:space="0" w:color="auto"/>
              <w:left w:val="single" w:sz="6" w:space="0" w:color="auto"/>
              <w:bottom w:val="single" w:sz="6" w:space="0" w:color="auto"/>
              <w:right w:val="single" w:sz="6" w:space="0" w:color="auto"/>
            </w:tcBorders>
          </w:tcPr>
          <w:p w14:paraId="5550E6B2" w14:textId="77777777" w:rsidR="00B752E4" w:rsidRPr="005914A2" w:rsidRDefault="00B752E4">
            <w:pPr>
              <w:pStyle w:val="FORMDATA"/>
              <w:rPr>
                <w:b/>
                <w:color w:val="auto"/>
                <w:lang w:val="fr-FR"/>
              </w:rPr>
            </w:pPr>
            <w:r w:rsidRPr="005914A2">
              <w:rPr>
                <w:b/>
                <w:color w:val="auto"/>
                <w:lang w:val="fr-FR"/>
              </w:rPr>
              <w:t>Port Type</w:t>
            </w:r>
          </w:p>
        </w:tc>
        <w:tc>
          <w:tcPr>
            <w:tcW w:w="2358" w:type="dxa"/>
            <w:tcBorders>
              <w:top w:val="single" w:sz="6" w:space="0" w:color="auto"/>
              <w:left w:val="single" w:sz="6" w:space="0" w:color="auto"/>
              <w:bottom w:val="single" w:sz="6" w:space="0" w:color="auto"/>
              <w:right w:val="single" w:sz="12" w:space="0" w:color="auto"/>
            </w:tcBorders>
          </w:tcPr>
          <w:p w14:paraId="1BAF176E" w14:textId="77777777" w:rsidR="00B752E4" w:rsidRPr="005914A2" w:rsidRDefault="00B752E4">
            <w:pPr>
              <w:pStyle w:val="FORMDATA"/>
              <w:rPr>
                <w:b/>
                <w:color w:val="auto"/>
              </w:rPr>
            </w:pPr>
            <w:r w:rsidRPr="005914A2">
              <w:rPr>
                <w:b/>
                <w:color w:val="auto"/>
              </w:rPr>
              <w:t>L</w:t>
            </w:r>
          </w:p>
        </w:tc>
      </w:tr>
      <w:tr w:rsidR="00B752E4" w:rsidRPr="005914A2" w14:paraId="1B90A208"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726804E4" w14:textId="77777777" w:rsidR="00B752E4" w:rsidRPr="005914A2" w:rsidRDefault="00B752E4">
            <w:pPr>
              <w:pStyle w:val="FORMDATA"/>
              <w:rPr>
                <w:b/>
                <w:bCs/>
                <w:color w:val="auto"/>
              </w:rPr>
            </w:pPr>
            <w:r w:rsidRPr="005914A2">
              <w:rPr>
                <w:b/>
                <w:bCs/>
                <w:color w:val="auto"/>
              </w:rPr>
              <w:t>Billing Section</w:t>
            </w:r>
          </w:p>
        </w:tc>
      </w:tr>
      <w:tr w:rsidR="00B752E4" w:rsidRPr="005914A2" w14:paraId="02D05332" w14:textId="77777777">
        <w:tc>
          <w:tcPr>
            <w:tcW w:w="2160" w:type="dxa"/>
            <w:tcBorders>
              <w:top w:val="single" w:sz="6" w:space="0" w:color="auto"/>
              <w:left w:val="single" w:sz="12" w:space="0" w:color="auto"/>
              <w:bottom w:val="single" w:sz="6" w:space="0" w:color="auto"/>
              <w:right w:val="single" w:sz="6" w:space="0" w:color="auto"/>
            </w:tcBorders>
          </w:tcPr>
          <w:p w14:paraId="16A4C27C"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49C5BDA7" w14:textId="77777777" w:rsidR="00B752E4" w:rsidRPr="005914A2" w:rsidRDefault="00B752E4">
            <w:pPr>
              <w:pStyle w:val="FORMDATA"/>
              <w:rPr>
                <w:b/>
                <w:color w:val="auto"/>
              </w:rPr>
            </w:pPr>
            <w:r w:rsidRPr="005914A2">
              <w:rPr>
                <w:b/>
                <w:color w:val="auto"/>
              </w:rPr>
              <w:t>Billing Account Number 1</w:t>
            </w:r>
          </w:p>
        </w:tc>
        <w:tc>
          <w:tcPr>
            <w:tcW w:w="2358" w:type="dxa"/>
            <w:tcBorders>
              <w:top w:val="single" w:sz="6" w:space="0" w:color="auto"/>
              <w:left w:val="single" w:sz="6" w:space="0" w:color="auto"/>
              <w:bottom w:val="single" w:sz="6" w:space="0" w:color="auto"/>
              <w:right w:val="single" w:sz="12" w:space="0" w:color="auto"/>
            </w:tcBorders>
          </w:tcPr>
          <w:p w14:paraId="420988C2"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60F5591D"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D145B0A" w14:textId="77777777" w:rsidR="00B752E4" w:rsidRPr="005914A2" w:rsidRDefault="00B752E4">
            <w:pPr>
              <w:pStyle w:val="Heading5"/>
              <w:rPr>
                <w:color w:val="auto"/>
              </w:rPr>
            </w:pPr>
            <w:r w:rsidRPr="005914A2">
              <w:rPr>
                <w:color w:val="auto"/>
              </w:rPr>
              <w:t>Contact Section</w:t>
            </w:r>
          </w:p>
        </w:tc>
      </w:tr>
      <w:tr w:rsidR="00B752E4" w:rsidRPr="005914A2" w14:paraId="554B0E5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F688D22"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8FB3994" w14:textId="77777777" w:rsidR="00B752E4" w:rsidRPr="005914A2" w:rsidRDefault="00B752E4">
            <w:pPr>
              <w:pStyle w:val="FORMDATA"/>
              <w:rPr>
                <w:b/>
                <w:color w:val="auto"/>
              </w:rPr>
            </w:pPr>
            <w:r w:rsidRPr="005914A2">
              <w:rPr>
                <w:b/>
                <w:color w:val="auto"/>
              </w:rPr>
              <w:t>Initiator Identification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8DCAFA4" w14:textId="77777777" w:rsidR="00B752E4" w:rsidRPr="005914A2" w:rsidRDefault="00B752E4">
            <w:pPr>
              <w:pStyle w:val="FORMDATA"/>
              <w:rPr>
                <w:b/>
                <w:color w:val="auto"/>
              </w:rPr>
            </w:pPr>
            <w:r w:rsidRPr="005914A2">
              <w:rPr>
                <w:b/>
                <w:color w:val="auto"/>
              </w:rPr>
              <w:t>Bojangles</w:t>
            </w:r>
          </w:p>
        </w:tc>
      </w:tr>
      <w:tr w:rsidR="00B752E4" w:rsidRPr="005914A2" w14:paraId="0B772DB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B72827D"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304CF8D" w14:textId="77777777" w:rsidR="00B752E4" w:rsidRPr="005914A2" w:rsidRDefault="00B752E4">
            <w:pPr>
              <w:pStyle w:val="FORMDATA"/>
              <w:rPr>
                <w:b/>
                <w:color w:val="auto"/>
              </w:rPr>
            </w:pPr>
            <w:r w:rsidRPr="005914A2">
              <w:rPr>
                <w:b/>
                <w:color w:val="auto"/>
              </w:rPr>
              <w:t>Initiator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A9B1B67" w14:textId="77777777" w:rsidR="00B752E4" w:rsidRPr="005914A2" w:rsidRDefault="00B752E4">
            <w:pPr>
              <w:pStyle w:val="FORMDATA"/>
              <w:rPr>
                <w:b/>
                <w:color w:val="auto"/>
              </w:rPr>
            </w:pPr>
            <w:r w:rsidRPr="005914A2">
              <w:rPr>
                <w:b/>
                <w:color w:val="auto"/>
              </w:rPr>
              <w:t>8884448888</w:t>
            </w:r>
          </w:p>
        </w:tc>
      </w:tr>
      <w:tr w:rsidR="00B752E4" w:rsidRPr="005914A2" w14:paraId="284525F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62088A9"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9279F6C" w14:textId="77777777" w:rsidR="00B752E4" w:rsidRPr="005914A2" w:rsidRDefault="00B752E4">
            <w:pPr>
              <w:pStyle w:val="FORMDATA"/>
              <w:rPr>
                <w:b/>
                <w:color w:val="auto"/>
              </w:rPr>
            </w:pPr>
            <w:r w:rsidRPr="005914A2">
              <w:rPr>
                <w:b/>
                <w:color w:val="auto"/>
              </w:rPr>
              <w:t>Initiator Facsimile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01BDEF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0D89B305"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FCF0B3C" w14:textId="77777777" w:rsidR="00B752E4" w:rsidRPr="005914A2" w:rsidRDefault="00B752E4">
            <w:pPr>
              <w:pStyle w:val="FORMDATA"/>
              <w:rPr>
                <w:b/>
                <w:color w:val="auto"/>
                <w:lang w:val="fr-FR"/>
              </w:rPr>
            </w:pPr>
            <w:r w:rsidRPr="005914A2">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4EF0312" w14:textId="77777777" w:rsidR="00B752E4" w:rsidRPr="005914A2" w:rsidRDefault="00B752E4">
            <w:pPr>
              <w:pStyle w:val="FORMDATA"/>
              <w:rPr>
                <w:b/>
                <w:color w:val="auto"/>
                <w:lang w:val="fr-FR"/>
              </w:rPr>
            </w:pPr>
            <w:r w:rsidRPr="005914A2">
              <w:rPr>
                <w:b/>
                <w:color w:val="auto"/>
                <w:lang w:val="fr-FR"/>
              </w:rPr>
              <w:t>Implementation Contact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0559033" w14:textId="77777777" w:rsidR="00B752E4" w:rsidRPr="005914A2" w:rsidRDefault="00B752E4">
            <w:pPr>
              <w:pStyle w:val="FORMDATA"/>
              <w:rPr>
                <w:b/>
                <w:color w:val="auto"/>
              </w:rPr>
            </w:pPr>
            <w:r w:rsidRPr="005914A2">
              <w:rPr>
                <w:b/>
                <w:color w:val="auto"/>
              </w:rPr>
              <w:t xml:space="preserve">Sylvester </w:t>
            </w:r>
          </w:p>
        </w:tc>
      </w:tr>
      <w:tr w:rsidR="00B752E4" w:rsidRPr="005914A2" w14:paraId="774A89C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6A58D05" w14:textId="77777777" w:rsidR="00B752E4" w:rsidRPr="005914A2" w:rsidRDefault="00B752E4">
            <w:pPr>
              <w:pStyle w:val="FORMDATA"/>
              <w:rPr>
                <w:b/>
                <w:color w:val="auto"/>
              </w:rPr>
            </w:pPr>
            <w:r w:rsidRPr="005914A2">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8200096" w14:textId="77777777" w:rsidR="00B752E4" w:rsidRPr="005914A2" w:rsidRDefault="00B752E4">
            <w:pPr>
              <w:pStyle w:val="FORMDATA"/>
              <w:rPr>
                <w:b/>
                <w:color w:val="auto"/>
              </w:rPr>
            </w:pPr>
            <w:r w:rsidRPr="005914A2">
              <w:rPr>
                <w:b/>
                <w:color w:val="auto"/>
              </w:rPr>
              <w:t>Implementation Contact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EC3596E" w14:textId="77777777" w:rsidR="00B752E4" w:rsidRPr="005914A2" w:rsidRDefault="00B752E4">
            <w:pPr>
              <w:pStyle w:val="FORMDATA"/>
              <w:rPr>
                <w:b/>
                <w:color w:val="auto"/>
              </w:rPr>
            </w:pPr>
            <w:r w:rsidRPr="005914A2">
              <w:rPr>
                <w:b/>
                <w:color w:val="auto"/>
              </w:rPr>
              <w:t>7707773333</w:t>
            </w:r>
          </w:p>
        </w:tc>
      </w:tr>
      <w:tr w:rsidR="00B752E4" w:rsidRPr="005914A2" w14:paraId="18349720"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0193A52E"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0A55AEBB"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496700F"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24E02DCE" w14:textId="77777777">
        <w:tc>
          <w:tcPr>
            <w:tcW w:w="2160" w:type="dxa"/>
            <w:tcBorders>
              <w:top w:val="single" w:sz="6" w:space="0" w:color="auto"/>
              <w:left w:val="single" w:sz="12" w:space="0" w:color="auto"/>
              <w:bottom w:val="single" w:sz="6" w:space="0" w:color="auto"/>
              <w:right w:val="single" w:sz="6" w:space="0" w:color="auto"/>
            </w:tcBorders>
          </w:tcPr>
          <w:p w14:paraId="141CEB67"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347F97BD" w14:textId="77777777" w:rsidR="00B752E4" w:rsidRPr="005914A2" w:rsidRDefault="00B752E4">
            <w:pPr>
              <w:pStyle w:val="FORMDATA"/>
              <w:rPr>
                <w:b/>
                <w:color w:val="auto"/>
              </w:rPr>
            </w:pPr>
            <w:r w:rsidRPr="005914A2">
              <w:rPr>
                <w:b/>
                <w:color w:val="auto"/>
              </w:rPr>
              <w:t>End User Name</w:t>
            </w:r>
          </w:p>
        </w:tc>
        <w:tc>
          <w:tcPr>
            <w:tcW w:w="2358" w:type="dxa"/>
            <w:tcBorders>
              <w:top w:val="single" w:sz="6" w:space="0" w:color="auto"/>
              <w:left w:val="single" w:sz="6" w:space="0" w:color="auto"/>
              <w:bottom w:val="single" w:sz="6" w:space="0" w:color="auto"/>
              <w:right w:val="single" w:sz="12" w:space="0" w:color="auto"/>
            </w:tcBorders>
          </w:tcPr>
          <w:p w14:paraId="1DECEA2B" w14:textId="77777777" w:rsidR="00B752E4" w:rsidRPr="005914A2" w:rsidRDefault="00B752E4">
            <w:pPr>
              <w:pStyle w:val="FORMDATA"/>
              <w:rPr>
                <w:b/>
                <w:color w:val="auto"/>
              </w:rPr>
            </w:pPr>
            <w:r w:rsidRPr="005914A2">
              <w:rPr>
                <w:b/>
                <w:color w:val="auto"/>
              </w:rPr>
              <w:t>High Tide</w:t>
            </w:r>
          </w:p>
        </w:tc>
      </w:tr>
      <w:tr w:rsidR="00B752E4" w:rsidRPr="005914A2" w14:paraId="03EC0493" w14:textId="77777777">
        <w:tc>
          <w:tcPr>
            <w:tcW w:w="2160" w:type="dxa"/>
            <w:tcBorders>
              <w:top w:val="single" w:sz="6" w:space="0" w:color="auto"/>
              <w:left w:val="single" w:sz="12" w:space="0" w:color="auto"/>
              <w:bottom w:val="single" w:sz="6" w:space="0" w:color="auto"/>
              <w:right w:val="single" w:sz="6" w:space="0" w:color="auto"/>
            </w:tcBorders>
          </w:tcPr>
          <w:p w14:paraId="474A002E" w14:textId="77777777" w:rsidR="00B752E4" w:rsidRPr="005914A2" w:rsidRDefault="00B752E4">
            <w:pPr>
              <w:pStyle w:val="FORMDATA"/>
              <w:rPr>
                <w:b/>
                <w:color w:val="auto"/>
              </w:rPr>
            </w:pPr>
            <w:r w:rsidRPr="005914A2">
              <w:rPr>
                <w:b/>
                <w:color w:val="auto"/>
              </w:rPr>
              <w:t>SANO</w:t>
            </w:r>
          </w:p>
        </w:tc>
        <w:tc>
          <w:tcPr>
            <w:tcW w:w="4230" w:type="dxa"/>
            <w:tcBorders>
              <w:top w:val="single" w:sz="6" w:space="0" w:color="auto"/>
              <w:left w:val="single" w:sz="6" w:space="0" w:color="auto"/>
              <w:bottom w:val="single" w:sz="6" w:space="0" w:color="auto"/>
              <w:right w:val="single" w:sz="6" w:space="0" w:color="auto"/>
            </w:tcBorders>
          </w:tcPr>
          <w:p w14:paraId="7CF5B9B7" w14:textId="77777777" w:rsidR="00B752E4" w:rsidRPr="005914A2" w:rsidRDefault="00B752E4">
            <w:pPr>
              <w:pStyle w:val="FORMDATA"/>
              <w:rPr>
                <w:b/>
                <w:color w:val="auto"/>
              </w:rPr>
            </w:pPr>
            <w:r w:rsidRPr="005914A2">
              <w:rPr>
                <w:b/>
                <w:color w:val="auto"/>
              </w:rPr>
              <w:t>Service Address House Number</w:t>
            </w:r>
          </w:p>
        </w:tc>
        <w:tc>
          <w:tcPr>
            <w:tcW w:w="2358" w:type="dxa"/>
            <w:tcBorders>
              <w:top w:val="single" w:sz="6" w:space="0" w:color="auto"/>
              <w:left w:val="single" w:sz="6" w:space="0" w:color="auto"/>
              <w:bottom w:val="single" w:sz="6" w:space="0" w:color="auto"/>
              <w:right w:val="single" w:sz="12" w:space="0" w:color="auto"/>
            </w:tcBorders>
          </w:tcPr>
          <w:p w14:paraId="79E29145" w14:textId="77777777" w:rsidR="00B752E4" w:rsidRPr="005914A2" w:rsidRDefault="00B752E4">
            <w:pPr>
              <w:pStyle w:val="FORMDATA"/>
              <w:rPr>
                <w:b/>
                <w:color w:val="auto"/>
              </w:rPr>
            </w:pPr>
            <w:r w:rsidRPr="005914A2">
              <w:rPr>
                <w:b/>
                <w:color w:val="auto"/>
              </w:rPr>
              <w:t>1300</w:t>
            </w:r>
          </w:p>
        </w:tc>
      </w:tr>
      <w:tr w:rsidR="00B752E4" w:rsidRPr="005914A2" w14:paraId="0AAB3BC9" w14:textId="77777777">
        <w:tc>
          <w:tcPr>
            <w:tcW w:w="2160" w:type="dxa"/>
            <w:tcBorders>
              <w:top w:val="single" w:sz="6" w:space="0" w:color="auto"/>
              <w:left w:val="single" w:sz="12" w:space="0" w:color="auto"/>
              <w:bottom w:val="single" w:sz="6" w:space="0" w:color="auto"/>
              <w:right w:val="single" w:sz="6" w:space="0" w:color="auto"/>
            </w:tcBorders>
          </w:tcPr>
          <w:p w14:paraId="10781C4D" w14:textId="77777777" w:rsidR="00B752E4" w:rsidRPr="005914A2" w:rsidRDefault="00B752E4">
            <w:pPr>
              <w:pStyle w:val="FORMDATA"/>
              <w:rPr>
                <w:b/>
                <w:color w:val="auto"/>
              </w:rPr>
            </w:pPr>
            <w:r w:rsidRPr="005914A2">
              <w:rPr>
                <w:b/>
                <w:color w:val="auto"/>
              </w:rPr>
              <w:t>SASN</w:t>
            </w:r>
          </w:p>
        </w:tc>
        <w:tc>
          <w:tcPr>
            <w:tcW w:w="4230" w:type="dxa"/>
            <w:tcBorders>
              <w:top w:val="single" w:sz="6" w:space="0" w:color="auto"/>
              <w:left w:val="single" w:sz="6" w:space="0" w:color="auto"/>
              <w:bottom w:val="single" w:sz="6" w:space="0" w:color="auto"/>
              <w:right w:val="single" w:sz="6" w:space="0" w:color="auto"/>
            </w:tcBorders>
          </w:tcPr>
          <w:p w14:paraId="6AE25F7B"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0975E3A7" w14:textId="77777777" w:rsidR="00B752E4" w:rsidRPr="005914A2" w:rsidRDefault="00B752E4">
            <w:pPr>
              <w:pStyle w:val="FORMDATA"/>
              <w:rPr>
                <w:b/>
                <w:color w:val="auto"/>
              </w:rPr>
            </w:pPr>
            <w:r w:rsidRPr="005914A2">
              <w:rPr>
                <w:b/>
                <w:color w:val="auto"/>
              </w:rPr>
              <w:t>Bull</w:t>
            </w:r>
          </w:p>
        </w:tc>
      </w:tr>
      <w:tr w:rsidR="00B752E4" w:rsidRPr="005914A2" w14:paraId="1334C74E" w14:textId="77777777">
        <w:tc>
          <w:tcPr>
            <w:tcW w:w="2160" w:type="dxa"/>
            <w:tcBorders>
              <w:top w:val="single" w:sz="6" w:space="0" w:color="auto"/>
              <w:left w:val="single" w:sz="12" w:space="0" w:color="auto"/>
              <w:bottom w:val="single" w:sz="6" w:space="0" w:color="auto"/>
              <w:right w:val="single" w:sz="6" w:space="0" w:color="auto"/>
            </w:tcBorders>
          </w:tcPr>
          <w:p w14:paraId="662157BF" w14:textId="77777777" w:rsidR="00B752E4" w:rsidRPr="005914A2" w:rsidRDefault="00B752E4">
            <w:pPr>
              <w:pStyle w:val="FORMDATA"/>
              <w:rPr>
                <w:b/>
                <w:color w:val="auto"/>
              </w:rPr>
            </w:pPr>
            <w:r w:rsidRPr="005914A2">
              <w:rPr>
                <w:b/>
                <w:color w:val="auto"/>
              </w:rPr>
              <w:t>SATH</w:t>
            </w:r>
          </w:p>
        </w:tc>
        <w:tc>
          <w:tcPr>
            <w:tcW w:w="4230" w:type="dxa"/>
            <w:tcBorders>
              <w:top w:val="single" w:sz="6" w:space="0" w:color="auto"/>
              <w:left w:val="single" w:sz="6" w:space="0" w:color="auto"/>
              <w:bottom w:val="single" w:sz="6" w:space="0" w:color="auto"/>
              <w:right w:val="single" w:sz="6" w:space="0" w:color="auto"/>
            </w:tcBorders>
          </w:tcPr>
          <w:p w14:paraId="28303067"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5BBD961D" w14:textId="77777777" w:rsidR="00B752E4" w:rsidRPr="005914A2" w:rsidRDefault="00B752E4">
            <w:pPr>
              <w:pStyle w:val="FORMDATA"/>
              <w:rPr>
                <w:b/>
                <w:color w:val="auto"/>
              </w:rPr>
            </w:pPr>
            <w:r w:rsidRPr="005914A2">
              <w:rPr>
                <w:b/>
                <w:color w:val="auto"/>
              </w:rPr>
              <w:t>St</w:t>
            </w:r>
          </w:p>
        </w:tc>
      </w:tr>
      <w:tr w:rsidR="00B752E4" w:rsidRPr="005914A2" w14:paraId="29933BDC" w14:textId="77777777">
        <w:tc>
          <w:tcPr>
            <w:tcW w:w="2160" w:type="dxa"/>
            <w:tcBorders>
              <w:top w:val="single" w:sz="6" w:space="0" w:color="auto"/>
              <w:left w:val="single" w:sz="12" w:space="0" w:color="auto"/>
              <w:bottom w:val="single" w:sz="6" w:space="0" w:color="auto"/>
              <w:right w:val="single" w:sz="6" w:space="0" w:color="auto"/>
            </w:tcBorders>
          </w:tcPr>
          <w:p w14:paraId="6ACEBCF9" w14:textId="77777777" w:rsidR="00B752E4" w:rsidRPr="005914A2" w:rsidRDefault="00B752E4">
            <w:pPr>
              <w:pStyle w:val="FORMDATA"/>
              <w:rPr>
                <w:b/>
                <w:color w:val="auto"/>
              </w:rPr>
            </w:pPr>
            <w:r w:rsidRPr="005914A2">
              <w:rPr>
                <w:b/>
                <w:color w:val="auto"/>
              </w:rPr>
              <w:t>CITY</w:t>
            </w:r>
          </w:p>
        </w:tc>
        <w:tc>
          <w:tcPr>
            <w:tcW w:w="4230" w:type="dxa"/>
            <w:tcBorders>
              <w:top w:val="single" w:sz="6" w:space="0" w:color="auto"/>
              <w:left w:val="single" w:sz="6" w:space="0" w:color="auto"/>
              <w:bottom w:val="single" w:sz="6" w:space="0" w:color="auto"/>
              <w:right w:val="single" w:sz="6" w:space="0" w:color="auto"/>
            </w:tcBorders>
          </w:tcPr>
          <w:p w14:paraId="18347ACB"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8" w:type="dxa"/>
            <w:tcBorders>
              <w:top w:val="single" w:sz="6" w:space="0" w:color="auto"/>
              <w:left w:val="single" w:sz="6" w:space="0" w:color="auto"/>
              <w:bottom w:val="single" w:sz="6" w:space="0" w:color="auto"/>
              <w:right w:val="single" w:sz="12" w:space="0" w:color="auto"/>
            </w:tcBorders>
          </w:tcPr>
          <w:p w14:paraId="30578B99" w14:textId="77777777" w:rsidR="00B752E4" w:rsidRPr="005914A2" w:rsidRDefault="00B752E4">
            <w:pPr>
              <w:pStyle w:val="FORMDATA"/>
              <w:rPr>
                <w:b/>
                <w:color w:val="auto"/>
                <w:lang w:val="fr-FR"/>
              </w:rPr>
            </w:pPr>
            <w:r w:rsidRPr="005914A2">
              <w:rPr>
                <w:b/>
                <w:color w:val="auto"/>
                <w:lang w:val="fr-FR"/>
              </w:rPr>
              <w:t>Savh</w:t>
            </w:r>
          </w:p>
        </w:tc>
      </w:tr>
      <w:tr w:rsidR="00B752E4" w:rsidRPr="005914A2" w14:paraId="4FCFA1D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06C2125" w14:textId="77777777" w:rsidR="00B752E4" w:rsidRPr="005914A2" w:rsidRDefault="00B752E4">
            <w:pPr>
              <w:pStyle w:val="FORMDATA"/>
              <w:rPr>
                <w:b/>
                <w:color w:val="auto"/>
                <w:lang w:val="fr-FR"/>
              </w:rPr>
            </w:pPr>
            <w:r w:rsidRPr="005914A2">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F404117"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F0DCF1E" w14:textId="77777777" w:rsidR="00B752E4" w:rsidRPr="005914A2" w:rsidRDefault="00B752E4">
            <w:pPr>
              <w:pStyle w:val="FORMDATA"/>
              <w:rPr>
                <w:b/>
                <w:color w:val="auto"/>
                <w:lang w:val="fr-FR"/>
              </w:rPr>
            </w:pPr>
            <w:r w:rsidRPr="005914A2">
              <w:rPr>
                <w:b/>
                <w:color w:val="auto"/>
                <w:lang w:val="fr-FR"/>
              </w:rPr>
              <w:t>GA</w:t>
            </w:r>
          </w:p>
        </w:tc>
      </w:tr>
      <w:tr w:rsidR="00B752E4" w:rsidRPr="005914A2" w14:paraId="0214FD01" w14:textId="77777777">
        <w:tc>
          <w:tcPr>
            <w:tcW w:w="2160" w:type="dxa"/>
            <w:tcBorders>
              <w:top w:val="single" w:sz="6" w:space="0" w:color="auto"/>
              <w:left w:val="single" w:sz="12" w:space="0" w:color="auto"/>
              <w:bottom w:val="single" w:sz="6" w:space="0" w:color="auto"/>
              <w:right w:val="single" w:sz="6" w:space="0" w:color="auto"/>
            </w:tcBorders>
          </w:tcPr>
          <w:p w14:paraId="6B809D54" w14:textId="77777777" w:rsidR="00B752E4" w:rsidRPr="005914A2" w:rsidRDefault="00B752E4">
            <w:pPr>
              <w:pStyle w:val="FORMDATA"/>
              <w:rPr>
                <w:b/>
                <w:color w:val="auto"/>
                <w:lang w:val="fr-FR"/>
              </w:rPr>
            </w:pPr>
            <w:r w:rsidRPr="005914A2">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tcPr>
          <w:p w14:paraId="402092C1" w14:textId="77777777" w:rsidR="00B752E4" w:rsidRPr="005914A2" w:rsidRDefault="00B752E4">
            <w:pPr>
              <w:pStyle w:val="FORMDATA"/>
              <w:rPr>
                <w:b/>
                <w:color w:val="auto"/>
              </w:rPr>
            </w:pPr>
            <w:r w:rsidRPr="005914A2">
              <w:rPr>
                <w:b/>
                <w:color w:val="auto"/>
              </w:rPr>
              <w:t>End User Zip Code</w:t>
            </w:r>
          </w:p>
        </w:tc>
        <w:tc>
          <w:tcPr>
            <w:tcW w:w="2358" w:type="dxa"/>
            <w:tcBorders>
              <w:top w:val="single" w:sz="6" w:space="0" w:color="auto"/>
              <w:left w:val="single" w:sz="6" w:space="0" w:color="auto"/>
              <w:bottom w:val="single" w:sz="6" w:space="0" w:color="auto"/>
              <w:right w:val="single" w:sz="12" w:space="0" w:color="auto"/>
            </w:tcBorders>
          </w:tcPr>
          <w:p w14:paraId="3CAADE0A" w14:textId="77777777" w:rsidR="00B752E4" w:rsidRPr="005914A2" w:rsidRDefault="00B752E4">
            <w:pPr>
              <w:pStyle w:val="FORMDATA"/>
              <w:rPr>
                <w:b/>
                <w:color w:val="auto"/>
              </w:rPr>
            </w:pPr>
            <w:r w:rsidRPr="005914A2">
              <w:rPr>
                <w:b/>
                <w:color w:val="auto"/>
              </w:rPr>
              <w:t>31401</w:t>
            </w:r>
          </w:p>
        </w:tc>
      </w:tr>
      <w:tr w:rsidR="00B752E4" w:rsidRPr="005914A2" w14:paraId="3A20D17D"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7A3ABAE5" w14:textId="77777777" w:rsidR="00B752E4" w:rsidRPr="005914A2" w:rsidRDefault="00B752E4">
            <w:pPr>
              <w:pStyle w:val="BodyText"/>
              <w:rPr>
                <w:color w:val="auto"/>
                <w:sz w:val="24"/>
                <w:szCs w:val="24"/>
              </w:rPr>
            </w:pPr>
            <w:r w:rsidRPr="005914A2">
              <w:rPr>
                <w:rFonts w:ascii="Arial" w:hAnsi="Arial" w:cs="Arial"/>
                <w:color w:val="auto"/>
                <w:sz w:val="24"/>
                <w:szCs w:val="24"/>
              </w:rPr>
              <w:t xml:space="preserve">DL  FORM </w:t>
            </w:r>
          </w:p>
        </w:tc>
      </w:tr>
      <w:tr w:rsidR="00B752E4" w:rsidRPr="005914A2" w14:paraId="729C2479"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1811815A" w14:textId="77777777" w:rsidR="00B752E4" w:rsidRPr="00FB5077" w:rsidRDefault="00B752E4">
            <w:pPr>
              <w:pStyle w:val="Heading3"/>
              <w:rPr>
                <w:rFonts w:cs="Arial"/>
                <w:lang w:val="en-US" w:eastAsia="en-US"/>
              </w:rPr>
            </w:pPr>
            <w:r w:rsidRPr="00FB5077">
              <w:rPr>
                <w:rFonts w:cs="Arial"/>
                <w:i w:val="0"/>
                <w:iCs w:val="0"/>
                <w:lang w:val="en-US" w:eastAsia="en-US"/>
              </w:rPr>
              <w:t>Listing Control Section</w:t>
            </w:r>
          </w:p>
        </w:tc>
      </w:tr>
      <w:tr w:rsidR="00B752E4" w:rsidRPr="005914A2" w14:paraId="5236B12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B301A6F" w14:textId="77777777" w:rsidR="00B752E4" w:rsidRPr="005914A2" w:rsidRDefault="00B752E4">
            <w:pPr>
              <w:pStyle w:val="FORMDATA"/>
              <w:rPr>
                <w:b/>
                <w:color w:val="auto"/>
              </w:rPr>
            </w:pPr>
            <w:r w:rsidRPr="005914A2">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F73047E" w14:textId="77777777" w:rsidR="00B752E4" w:rsidRPr="005914A2" w:rsidRDefault="00B752E4">
            <w:pPr>
              <w:pStyle w:val="FORMDATA"/>
              <w:rPr>
                <w:b/>
                <w:color w:val="auto"/>
              </w:rPr>
            </w:pPr>
            <w:r w:rsidRPr="005914A2">
              <w:rPr>
                <w:b/>
                <w:color w:val="auto"/>
              </w:rPr>
              <w:t>Directory Listing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A802C77" w14:textId="77777777" w:rsidR="00B752E4" w:rsidRPr="005914A2" w:rsidRDefault="00B752E4">
            <w:pPr>
              <w:pStyle w:val="FORMDATA"/>
              <w:rPr>
                <w:b/>
                <w:color w:val="auto"/>
              </w:rPr>
            </w:pPr>
            <w:r w:rsidRPr="005914A2">
              <w:rPr>
                <w:b/>
                <w:color w:val="auto"/>
              </w:rPr>
              <w:t>0001</w:t>
            </w:r>
          </w:p>
        </w:tc>
      </w:tr>
      <w:tr w:rsidR="00B752E4" w:rsidRPr="005914A2" w14:paraId="71EE5B4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73678BD" w14:textId="77777777" w:rsidR="00B752E4" w:rsidRPr="005914A2" w:rsidRDefault="00B752E4">
            <w:pPr>
              <w:pStyle w:val="FORMDATA"/>
              <w:rPr>
                <w:b/>
                <w:color w:val="auto"/>
              </w:rPr>
            </w:pPr>
            <w:r w:rsidRPr="005914A2">
              <w:rPr>
                <w:b/>
                <w:color w:val="auto"/>
              </w:rPr>
              <w:lastRenderedPageBreak/>
              <w:t>LACT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FC2A927" w14:textId="77777777" w:rsidR="00B752E4" w:rsidRPr="005914A2" w:rsidRDefault="00B752E4">
            <w:pPr>
              <w:pStyle w:val="FORMDATA"/>
              <w:rPr>
                <w:b/>
                <w:color w:val="auto"/>
              </w:rPr>
            </w:pPr>
            <w:r w:rsidRPr="005914A2">
              <w:rPr>
                <w:b/>
                <w:color w:val="auto"/>
              </w:rPr>
              <w:t>Listing Activity Indicator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9E00361" w14:textId="77777777" w:rsidR="00B752E4" w:rsidRPr="005914A2" w:rsidRDefault="00B752E4">
            <w:pPr>
              <w:pStyle w:val="FORMDATA"/>
              <w:rPr>
                <w:b/>
                <w:color w:val="auto"/>
              </w:rPr>
            </w:pPr>
            <w:r w:rsidRPr="005914A2">
              <w:rPr>
                <w:b/>
                <w:color w:val="auto"/>
              </w:rPr>
              <w:t>N</w:t>
            </w:r>
          </w:p>
        </w:tc>
      </w:tr>
      <w:tr w:rsidR="00B752E4" w:rsidRPr="005914A2" w14:paraId="0DB0AA43" w14:textId="77777777">
        <w:tc>
          <w:tcPr>
            <w:tcW w:w="2160" w:type="dxa"/>
            <w:tcBorders>
              <w:top w:val="single" w:sz="6" w:space="0" w:color="auto"/>
              <w:left w:val="single" w:sz="12" w:space="0" w:color="auto"/>
              <w:bottom w:val="single" w:sz="6" w:space="0" w:color="auto"/>
              <w:right w:val="single" w:sz="6" w:space="0" w:color="auto"/>
            </w:tcBorders>
          </w:tcPr>
          <w:p w14:paraId="6030B817" w14:textId="77777777" w:rsidR="00B752E4" w:rsidRPr="005914A2" w:rsidRDefault="00B752E4">
            <w:pPr>
              <w:pStyle w:val="FORMDATA"/>
              <w:rPr>
                <w:b/>
                <w:color w:val="auto"/>
              </w:rPr>
            </w:pPr>
            <w:r w:rsidRPr="005914A2">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48132997" w14:textId="77777777" w:rsidR="00B752E4" w:rsidRPr="005914A2" w:rsidRDefault="00B752E4">
            <w:pPr>
              <w:pStyle w:val="FORMDATA"/>
              <w:rPr>
                <w:b/>
                <w:color w:val="auto"/>
              </w:rPr>
            </w:pPr>
            <w:r w:rsidRPr="005914A2">
              <w:rPr>
                <w:b/>
                <w:color w:val="auto"/>
              </w:rPr>
              <w:t>Record Type</w:t>
            </w:r>
          </w:p>
        </w:tc>
        <w:tc>
          <w:tcPr>
            <w:tcW w:w="2358" w:type="dxa"/>
            <w:tcBorders>
              <w:top w:val="single" w:sz="6" w:space="0" w:color="auto"/>
              <w:left w:val="single" w:sz="6" w:space="0" w:color="auto"/>
              <w:bottom w:val="single" w:sz="6" w:space="0" w:color="auto"/>
              <w:right w:val="single" w:sz="12" w:space="0" w:color="auto"/>
            </w:tcBorders>
          </w:tcPr>
          <w:p w14:paraId="222F5A87" w14:textId="77777777" w:rsidR="00B752E4" w:rsidRPr="005914A2" w:rsidRDefault="00B752E4">
            <w:pPr>
              <w:pStyle w:val="FORMDATA"/>
              <w:rPr>
                <w:b/>
                <w:color w:val="auto"/>
              </w:rPr>
            </w:pPr>
            <w:r w:rsidRPr="005914A2">
              <w:rPr>
                <w:b/>
                <w:color w:val="auto"/>
              </w:rPr>
              <w:t>LML</w:t>
            </w:r>
          </w:p>
        </w:tc>
      </w:tr>
      <w:tr w:rsidR="00B752E4" w:rsidRPr="005914A2" w14:paraId="06EA3C41" w14:textId="77777777">
        <w:tc>
          <w:tcPr>
            <w:tcW w:w="2160" w:type="dxa"/>
            <w:tcBorders>
              <w:top w:val="single" w:sz="6" w:space="0" w:color="auto"/>
              <w:left w:val="single" w:sz="12" w:space="0" w:color="auto"/>
              <w:bottom w:val="single" w:sz="6" w:space="0" w:color="auto"/>
              <w:right w:val="single" w:sz="6" w:space="0" w:color="auto"/>
            </w:tcBorders>
          </w:tcPr>
          <w:p w14:paraId="4D808F2D" w14:textId="77777777" w:rsidR="00B752E4" w:rsidRPr="005914A2" w:rsidRDefault="00B752E4">
            <w:pPr>
              <w:pStyle w:val="FORMDATA"/>
              <w:rPr>
                <w:b/>
                <w:color w:val="auto"/>
              </w:rPr>
            </w:pPr>
            <w:r w:rsidRPr="005914A2">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58018C16" w14:textId="77777777" w:rsidR="00B752E4" w:rsidRPr="005914A2" w:rsidRDefault="00B752E4">
            <w:pPr>
              <w:pStyle w:val="FORMDATA"/>
              <w:rPr>
                <w:b/>
                <w:color w:val="auto"/>
              </w:rPr>
            </w:pPr>
            <w:r w:rsidRPr="005914A2">
              <w:rPr>
                <w:b/>
                <w:color w:val="auto"/>
              </w:rPr>
              <w:t>Listing Type</w:t>
            </w:r>
          </w:p>
        </w:tc>
        <w:tc>
          <w:tcPr>
            <w:tcW w:w="2358" w:type="dxa"/>
            <w:tcBorders>
              <w:top w:val="single" w:sz="6" w:space="0" w:color="auto"/>
              <w:left w:val="single" w:sz="6" w:space="0" w:color="auto"/>
              <w:bottom w:val="single" w:sz="6" w:space="0" w:color="auto"/>
              <w:right w:val="single" w:sz="12" w:space="0" w:color="auto"/>
            </w:tcBorders>
          </w:tcPr>
          <w:p w14:paraId="4E68008F" w14:textId="77777777" w:rsidR="00B752E4" w:rsidRPr="005914A2" w:rsidRDefault="00B752E4">
            <w:pPr>
              <w:pStyle w:val="FORMDATA"/>
              <w:rPr>
                <w:b/>
                <w:color w:val="auto"/>
                <w:lang w:val="fr-FR"/>
              </w:rPr>
            </w:pPr>
            <w:r w:rsidRPr="005914A2">
              <w:rPr>
                <w:b/>
                <w:color w:val="auto"/>
                <w:lang w:val="fr-FR"/>
              </w:rPr>
              <w:t>1</w:t>
            </w:r>
          </w:p>
        </w:tc>
      </w:tr>
      <w:tr w:rsidR="00B752E4" w:rsidRPr="005914A2" w14:paraId="59F9A1C9" w14:textId="77777777">
        <w:tc>
          <w:tcPr>
            <w:tcW w:w="2160" w:type="dxa"/>
            <w:tcBorders>
              <w:top w:val="single" w:sz="6" w:space="0" w:color="auto"/>
              <w:left w:val="single" w:sz="12" w:space="0" w:color="auto"/>
              <w:bottom w:val="single" w:sz="6" w:space="0" w:color="auto"/>
              <w:right w:val="single" w:sz="6" w:space="0" w:color="auto"/>
            </w:tcBorders>
          </w:tcPr>
          <w:p w14:paraId="631635F8" w14:textId="77777777" w:rsidR="00B752E4" w:rsidRPr="005914A2" w:rsidRDefault="00B752E4">
            <w:pPr>
              <w:pStyle w:val="FORMDATA"/>
              <w:rPr>
                <w:b/>
                <w:color w:val="auto"/>
                <w:lang w:val="fr-FR"/>
              </w:rPr>
            </w:pPr>
            <w:r w:rsidRPr="005914A2">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tcPr>
          <w:p w14:paraId="66215950" w14:textId="77777777" w:rsidR="00B752E4" w:rsidRPr="005914A2" w:rsidRDefault="00B752E4">
            <w:pPr>
              <w:pStyle w:val="FORMDATA"/>
              <w:rPr>
                <w:b/>
                <w:color w:val="auto"/>
                <w:lang w:val="fr-FR"/>
              </w:rPr>
            </w:pPr>
            <w:r w:rsidRPr="005914A2">
              <w:rPr>
                <w:b/>
                <w:color w:val="auto"/>
                <w:lang w:val="fr-FR"/>
              </w:rPr>
              <w:t>Style Code</w:t>
            </w:r>
          </w:p>
        </w:tc>
        <w:tc>
          <w:tcPr>
            <w:tcW w:w="2358" w:type="dxa"/>
            <w:tcBorders>
              <w:top w:val="single" w:sz="6" w:space="0" w:color="auto"/>
              <w:left w:val="single" w:sz="6" w:space="0" w:color="auto"/>
              <w:bottom w:val="single" w:sz="6" w:space="0" w:color="auto"/>
              <w:right w:val="single" w:sz="12" w:space="0" w:color="auto"/>
            </w:tcBorders>
          </w:tcPr>
          <w:p w14:paraId="286C3352" w14:textId="77777777" w:rsidR="00B752E4" w:rsidRPr="005914A2" w:rsidRDefault="00B752E4">
            <w:pPr>
              <w:pStyle w:val="FORMDATA"/>
              <w:rPr>
                <w:b/>
                <w:color w:val="auto"/>
              </w:rPr>
            </w:pPr>
            <w:r w:rsidRPr="005914A2">
              <w:rPr>
                <w:b/>
                <w:color w:val="auto"/>
              </w:rPr>
              <w:t>SL</w:t>
            </w:r>
          </w:p>
        </w:tc>
      </w:tr>
      <w:tr w:rsidR="00B752E4" w:rsidRPr="005914A2" w14:paraId="374C1DC0" w14:textId="77777777">
        <w:tc>
          <w:tcPr>
            <w:tcW w:w="2160" w:type="dxa"/>
            <w:tcBorders>
              <w:top w:val="single" w:sz="6" w:space="0" w:color="auto"/>
              <w:left w:val="single" w:sz="12" w:space="0" w:color="auto"/>
              <w:bottom w:val="single" w:sz="6" w:space="0" w:color="auto"/>
              <w:right w:val="single" w:sz="6" w:space="0" w:color="auto"/>
            </w:tcBorders>
          </w:tcPr>
          <w:p w14:paraId="58C0836B" w14:textId="77777777" w:rsidR="00B752E4" w:rsidRPr="005914A2" w:rsidRDefault="00B752E4">
            <w:pPr>
              <w:pStyle w:val="FORMDATA"/>
              <w:rPr>
                <w:b/>
                <w:color w:val="auto"/>
              </w:rPr>
            </w:pPr>
            <w:r w:rsidRPr="005914A2">
              <w:rPr>
                <w:b/>
                <w:color w:val="auto"/>
              </w:rPr>
              <w:t>TOA</w:t>
            </w:r>
          </w:p>
        </w:tc>
        <w:tc>
          <w:tcPr>
            <w:tcW w:w="4230" w:type="dxa"/>
            <w:tcBorders>
              <w:top w:val="single" w:sz="6" w:space="0" w:color="auto"/>
              <w:left w:val="single" w:sz="6" w:space="0" w:color="auto"/>
              <w:bottom w:val="single" w:sz="6" w:space="0" w:color="auto"/>
              <w:right w:val="single" w:sz="6" w:space="0" w:color="auto"/>
            </w:tcBorders>
          </w:tcPr>
          <w:p w14:paraId="6C7E932F" w14:textId="77777777" w:rsidR="00B752E4" w:rsidRPr="005914A2" w:rsidRDefault="00B752E4">
            <w:pPr>
              <w:pStyle w:val="FORMDATA"/>
              <w:rPr>
                <w:b/>
                <w:color w:val="auto"/>
              </w:rPr>
            </w:pPr>
            <w:r w:rsidRPr="005914A2">
              <w:rPr>
                <w:b/>
                <w:color w:val="auto"/>
              </w:rPr>
              <w:t>Type of Account</w:t>
            </w:r>
          </w:p>
        </w:tc>
        <w:tc>
          <w:tcPr>
            <w:tcW w:w="2358" w:type="dxa"/>
            <w:tcBorders>
              <w:top w:val="single" w:sz="6" w:space="0" w:color="auto"/>
              <w:left w:val="single" w:sz="6" w:space="0" w:color="auto"/>
              <w:bottom w:val="single" w:sz="6" w:space="0" w:color="auto"/>
              <w:right w:val="single" w:sz="12" w:space="0" w:color="auto"/>
            </w:tcBorders>
          </w:tcPr>
          <w:p w14:paraId="4EE160D1" w14:textId="77777777" w:rsidR="00B752E4" w:rsidRPr="005914A2" w:rsidRDefault="00B752E4">
            <w:pPr>
              <w:pStyle w:val="FORMDATA"/>
              <w:rPr>
                <w:b/>
                <w:color w:val="auto"/>
              </w:rPr>
            </w:pPr>
            <w:r w:rsidRPr="005914A2">
              <w:rPr>
                <w:b/>
                <w:color w:val="auto"/>
              </w:rPr>
              <w:t>B</w:t>
            </w:r>
          </w:p>
        </w:tc>
      </w:tr>
      <w:tr w:rsidR="00B752E4" w:rsidRPr="005914A2" w14:paraId="4F728E2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E1E10D5" w14:textId="77777777" w:rsidR="00B752E4" w:rsidRPr="005914A2" w:rsidRDefault="00B752E4">
            <w:pPr>
              <w:pStyle w:val="FORMDATA"/>
              <w:rPr>
                <w:b/>
                <w:color w:val="auto"/>
              </w:rPr>
            </w:pPr>
            <w:r w:rsidRPr="005914A2">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78C386" w14:textId="77777777" w:rsidR="00B752E4" w:rsidRPr="005914A2" w:rsidRDefault="00B752E4">
            <w:pPr>
              <w:pStyle w:val="FORMDATA"/>
              <w:rPr>
                <w:b/>
                <w:color w:val="auto"/>
              </w:rPr>
            </w:pPr>
            <w:r w:rsidRPr="005914A2">
              <w:rPr>
                <w:b/>
                <w:color w:val="auto"/>
              </w:rPr>
              <w:t>Degree of Indent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DF1C72B" w14:textId="77777777" w:rsidR="00B752E4" w:rsidRPr="005914A2" w:rsidRDefault="00B752E4">
            <w:pPr>
              <w:pStyle w:val="FORMDATA"/>
              <w:rPr>
                <w:b/>
                <w:color w:val="auto"/>
              </w:rPr>
            </w:pPr>
            <w:r w:rsidRPr="005914A2">
              <w:rPr>
                <w:b/>
                <w:color w:val="auto"/>
              </w:rPr>
              <w:t>0</w:t>
            </w:r>
          </w:p>
        </w:tc>
      </w:tr>
      <w:tr w:rsidR="00B752E4" w:rsidRPr="005914A2" w14:paraId="0F63E3A9"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78C3ECE4" w14:textId="77777777" w:rsidR="00B752E4" w:rsidRPr="005914A2" w:rsidRDefault="00B752E4">
            <w:pPr>
              <w:pStyle w:val="Heading5"/>
              <w:rPr>
                <w:bCs/>
                <w:iCs w:val="0"/>
                <w:color w:val="auto"/>
              </w:rPr>
            </w:pPr>
            <w:r w:rsidRPr="005914A2">
              <w:rPr>
                <w:bCs/>
                <w:iCs w:val="0"/>
                <w:color w:val="auto"/>
              </w:rPr>
              <w:t>Listing Instruction Section</w:t>
            </w:r>
          </w:p>
        </w:tc>
      </w:tr>
      <w:tr w:rsidR="00B752E4" w:rsidRPr="005914A2" w14:paraId="642AE90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621958D" w14:textId="77777777" w:rsidR="00B752E4" w:rsidRPr="005914A2" w:rsidRDefault="00B752E4">
            <w:pPr>
              <w:pStyle w:val="FORMDATA"/>
              <w:rPr>
                <w:b/>
                <w:color w:val="auto"/>
              </w:rPr>
            </w:pPr>
            <w:r w:rsidRPr="005914A2">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172FCD1" w14:textId="77777777" w:rsidR="00B752E4" w:rsidRPr="005914A2" w:rsidRDefault="00B752E4">
            <w:pPr>
              <w:pStyle w:val="FORMDATA"/>
              <w:rPr>
                <w:b/>
                <w:color w:val="auto"/>
              </w:rPr>
            </w:pPr>
            <w:r w:rsidRPr="005914A2">
              <w:rPr>
                <w:b/>
                <w:color w:val="auto"/>
              </w:rPr>
              <w:t>Listing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359B96A" w14:textId="77777777" w:rsidR="00B752E4" w:rsidRPr="005914A2" w:rsidRDefault="00B752E4">
            <w:pPr>
              <w:pStyle w:val="FORMDATA"/>
              <w:rPr>
                <w:b/>
                <w:color w:val="auto"/>
              </w:rPr>
            </w:pPr>
            <w:r w:rsidRPr="005914A2">
              <w:rPr>
                <w:b/>
                <w:color w:val="auto"/>
              </w:rPr>
              <w:t>9127905067</w:t>
            </w:r>
          </w:p>
        </w:tc>
      </w:tr>
      <w:tr w:rsidR="00B752E4" w:rsidRPr="005914A2" w14:paraId="7E60C565" w14:textId="77777777">
        <w:tc>
          <w:tcPr>
            <w:tcW w:w="2160" w:type="dxa"/>
            <w:tcBorders>
              <w:top w:val="single" w:sz="6" w:space="0" w:color="auto"/>
              <w:left w:val="single" w:sz="12" w:space="0" w:color="auto"/>
              <w:bottom w:val="single" w:sz="6" w:space="0" w:color="auto"/>
              <w:right w:val="single" w:sz="6" w:space="0" w:color="auto"/>
            </w:tcBorders>
          </w:tcPr>
          <w:p w14:paraId="5D3AA35C" w14:textId="77777777" w:rsidR="00B752E4" w:rsidRPr="005914A2" w:rsidRDefault="00B752E4">
            <w:pPr>
              <w:pStyle w:val="FORMDATA"/>
              <w:rPr>
                <w:b/>
                <w:color w:val="auto"/>
              </w:rPr>
            </w:pPr>
            <w:r w:rsidRPr="005914A2">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2D99D6E4" w14:textId="77777777" w:rsidR="00B752E4" w:rsidRPr="005914A2" w:rsidRDefault="00B752E4">
            <w:pPr>
              <w:pStyle w:val="FORMDATA"/>
              <w:rPr>
                <w:b/>
                <w:color w:val="auto"/>
              </w:rPr>
            </w:pPr>
            <w:r w:rsidRPr="005914A2">
              <w:rPr>
                <w:b/>
                <w:color w:val="auto"/>
              </w:rPr>
              <w:t xml:space="preserve">Listed Name Last </w:t>
            </w:r>
          </w:p>
        </w:tc>
        <w:tc>
          <w:tcPr>
            <w:tcW w:w="2358" w:type="dxa"/>
            <w:tcBorders>
              <w:top w:val="single" w:sz="6" w:space="0" w:color="auto"/>
              <w:left w:val="single" w:sz="6" w:space="0" w:color="auto"/>
              <w:bottom w:val="single" w:sz="6" w:space="0" w:color="auto"/>
              <w:right w:val="single" w:sz="12" w:space="0" w:color="auto"/>
            </w:tcBorders>
          </w:tcPr>
          <w:p w14:paraId="01D5B3D6" w14:textId="77777777" w:rsidR="00B752E4" w:rsidRPr="005914A2" w:rsidRDefault="00B752E4">
            <w:pPr>
              <w:pStyle w:val="FORMDATA"/>
              <w:rPr>
                <w:b/>
                <w:color w:val="auto"/>
              </w:rPr>
            </w:pPr>
            <w:r w:rsidRPr="005914A2">
              <w:rPr>
                <w:b/>
                <w:color w:val="auto"/>
              </w:rPr>
              <w:t>Tide</w:t>
            </w:r>
          </w:p>
        </w:tc>
      </w:tr>
      <w:tr w:rsidR="00B752E4" w:rsidRPr="005914A2" w14:paraId="05C9FE47" w14:textId="77777777">
        <w:tc>
          <w:tcPr>
            <w:tcW w:w="2160" w:type="dxa"/>
            <w:tcBorders>
              <w:top w:val="single" w:sz="6" w:space="0" w:color="auto"/>
              <w:left w:val="single" w:sz="12" w:space="0" w:color="auto"/>
              <w:bottom w:val="single" w:sz="6" w:space="0" w:color="auto"/>
              <w:right w:val="single" w:sz="6" w:space="0" w:color="auto"/>
            </w:tcBorders>
          </w:tcPr>
          <w:p w14:paraId="6181BDC9" w14:textId="77777777" w:rsidR="00B752E4" w:rsidRPr="005914A2" w:rsidRDefault="00B752E4">
            <w:pPr>
              <w:pStyle w:val="FORMDATA"/>
              <w:rPr>
                <w:b/>
                <w:color w:val="auto"/>
              </w:rPr>
            </w:pPr>
            <w:r w:rsidRPr="005914A2">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495AAFCC" w14:textId="77777777" w:rsidR="00B752E4" w:rsidRPr="005914A2" w:rsidRDefault="00B752E4">
            <w:pPr>
              <w:pStyle w:val="FORMDATA"/>
              <w:rPr>
                <w:b/>
                <w:color w:val="auto"/>
              </w:rPr>
            </w:pPr>
            <w:r w:rsidRPr="005914A2">
              <w:rPr>
                <w:b/>
                <w:color w:val="auto"/>
              </w:rPr>
              <w:t xml:space="preserve">Listed Name First </w:t>
            </w:r>
          </w:p>
        </w:tc>
        <w:tc>
          <w:tcPr>
            <w:tcW w:w="2358" w:type="dxa"/>
            <w:tcBorders>
              <w:top w:val="single" w:sz="6" w:space="0" w:color="auto"/>
              <w:left w:val="single" w:sz="6" w:space="0" w:color="auto"/>
              <w:bottom w:val="single" w:sz="6" w:space="0" w:color="auto"/>
              <w:right w:val="single" w:sz="12" w:space="0" w:color="auto"/>
            </w:tcBorders>
          </w:tcPr>
          <w:p w14:paraId="3716EE8A" w14:textId="77777777" w:rsidR="00B752E4" w:rsidRPr="005914A2" w:rsidRDefault="00B752E4">
            <w:pPr>
              <w:pStyle w:val="FORMDATA"/>
              <w:rPr>
                <w:b/>
                <w:color w:val="auto"/>
              </w:rPr>
            </w:pPr>
            <w:r w:rsidRPr="005914A2">
              <w:rPr>
                <w:b/>
                <w:color w:val="auto"/>
              </w:rPr>
              <w:t>High</w:t>
            </w:r>
          </w:p>
        </w:tc>
      </w:tr>
      <w:tr w:rsidR="00B752E4" w:rsidRPr="005914A2" w14:paraId="4D8F3375" w14:textId="77777777">
        <w:tc>
          <w:tcPr>
            <w:tcW w:w="2160" w:type="dxa"/>
            <w:tcBorders>
              <w:top w:val="single" w:sz="6" w:space="0" w:color="auto"/>
              <w:left w:val="single" w:sz="12" w:space="0" w:color="auto"/>
              <w:bottom w:val="single" w:sz="6" w:space="0" w:color="auto"/>
              <w:right w:val="single" w:sz="6" w:space="0" w:color="auto"/>
            </w:tcBorders>
          </w:tcPr>
          <w:p w14:paraId="312C8A9D" w14:textId="77777777" w:rsidR="00B752E4" w:rsidRPr="005914A2" w:rsidRDefault="00B752E4">
            <w:pPr>
              <w:pStyle w:val="FORMDATA"/>
              <w:rPr>
                <w:b/>
                <w:color w:val="auto"/>
              </w:rPr>
            </w:pPr>
            <w:r w:rsidRPr="005914A2">
              <w:rPr>
                <w:b/>
                <w:color w:val="auto"/>
              </w:rPr>
              <w:t>LANO</w:t>
            </w:r>
          </w:p>
        </w:tc>
        <w:tc>
          <w:tcPr>
            <w:tcW w:w="4230" w:type="dxa"/>
            <w:tcBorders>
              <w:top w:val="single" w:sz="6" w:space="0" w:color="auto"/>
              <w:left w:val="single" w:sz="6" w:space="0" w:color="auto"/>
              <w:bottom w:val="single" w:sz="6" w:space="0" w:color="auto"/>
              <w:right w:val="single" w:sz="6" w:space="0" w:color="auto"/>
            </w:tcBorders>
          </w:tcPr>
          <w:p w14:paraId="14CE71F1" w14:textId="77777777" w:rsidR="00B752E4" w:rsidRPr="005914A2" w:rsidRDefault="00B752E4">
            <w:pPr>
              <w:pStyle w:val="FORMDATA"/>
              <w:rPr>
                <w:b/>
                <w:color w:val="auto"/>
              </w:rPr>
            </w:pPr>
            <w:r w:rsidRPr="005914A2">
              <w:rPr>
                <w:b/>
                <w:color w:val="auto"/>
              </w:rPr>
              <w:t>Listed Address House Number</w:t>
            </w:r>
          </w:p>
        </w:tc>
        <w:tc>
          <w:tcPr>
            <w:tcW w:w="2358" w:type="dxa"/>
            <w:tcBorders>
              <w:top w:val="single" w:sz="6" w:space="0" w:color="auto"/>
              <w:left w:val="single" w:sz="6" w:space="0" w:color="auto"/>
              <w:bottom w:val="single" w:sz="6" w:space="0" w:color="auto"/>
              <w:right w:val="single" w:sz="12" w:space="0" w:color="auto"/>
            </w:tcBorders>
          </w:tcPr>
          <w:p w14:paraId="4EF5FA46" w14:textId="77777777" w:rsidR="00B752E4" w:rsidRPr="005914A2" w:rsidRDefault="00B752E4">
            <w:pPr>
              <w:pStyle w:val="FORMDATA"/>
              <w:rPr>
                <w:b/>
                <w:color w:val="auto"/>
              </w:rPr>
            </w:pPr>
            <w:r w:rsidRPr="005914A2">
              <w:rPr>
                <w:b/>
                <w:color w:val="auto"/>
              </w:rPr>
              <w:t>1300</w:t>
            </w:r>
          </w:p>
        </w:tc>
      </w:tr>
      <w:tr w:rsidR="00B752E4" w:rsidRPr="005914A2" w14:paraId="54622D36" w14:textId="77777777">
        <w:tc>
          <w:tcPr>
            <w:tcW w:w="2160" w:type="dxa"/>
            <w:tcBorders>
              <w:top w:val="single" w:sz="6" w:space="0" w:color="auto"/>
              <w:left w:val="single" w:sz="12" w:space="0" w:color="auto"/>
              <w:bottom w:val="single" w:sz="6" w:space="0" w:color="auto"/>
              <w:right w:val="single" w:sz="6" w:space="0" w:color="auto"/>
            </w:tcBorders>
          </w:tcPr>
          <w:p w14:paraId="09B5FC27" w14:textId="77777777" w:rsidR="00B752E4" w:rsidRPr="005914A2" w:rsidRDefault="00B752E4">
            <w:pPr>
              <w:pStyle w:val="FORMDATA"/>
              <w:rPr>
                <w:b/>
                <w:color w:val="auto"/>
              </w:rPr>
            </w:pPr>
            <w:r w:rsidRPr="005914A2">
              <w:rPr>
                <w:b/>
                <w:color w:val="auto"/>
              </w:rPr>
              <w:t>LASN</w:t>
            </w:r>
          </w:p>
        </w:tc>
        <w:tc>
          <w:tcPr>
            <w:tcW w:w="4230" w:type="dxa"/>
            <w:tcBorders>
              <w:top w:val="single" w:sz="6" w:space="0" w:color="auto"/>
              <w:left w:val="single" w:sz="6" w:space="0" w:color="auto"/>
              <w:bottom w:val="single" w:sz="6" w:space="0" w:color="auto"/>
              <w:right w:val="single" w:sz="6" w:space="0" w:color="auto"/>
            </w:tcBorders>
          </w:tcPr>
          <w:p w14:paraId="2597262F"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32A08D86" w14:textId="77777777" w:rsidR="00B752E4" w:rsidRPr="005914A2" w:rsidRDefault="00B752E4">
            <w:pPr>
              <w:pStyle w:val="FORMDATA"/>
              <w:rPr>
                <w:b/>
                <w:color w:val="auto"/>
              </w:rPr>
            </w:pPr>
            <w:r w:rsidRPr="005914A2">
              <w:rPr>
                <w:b/>
                <w:color w:val="auto"/>
              </w:rPr>
              <w:t>Bull</w:t>
            </w:r>
          </w:p>
        </w:tc>
      </w:tr>
      <w:tr w:rsidR="00B752E4" w:rsidRPr="005914A2" w14:paraId="253D0553" w14:textId="77777777">
        <w:tc>
          <w:tcPr>
            <w:tcW w:w="2160" w:type="dxa"/>
            <w:tcBorders>
              <w:top w:val="single" w:sz="6" w:space="0" w:color="auto"/>
              <w:left w:val="single" w:sz="12" w:space="0" w:color="auto"/>
              <w:bottom w:val="single" w:sz="6" w:space="0" w:color="auto"/>
              <w:right w:val="single" w:sz="6" w:space="0" w:color="auto"/>
            </w:tcBorders>
          </w:tcPr>
          <w:p w14:paraId="556D6129" w14:textId="77777777" w:rsidR="00B752E4" w:rsidRPr="005914A2" w:rsidRDefault="00B752E4">
            <w:pPr>
              <w:pStyle w:val="FORMDATA"/>
              <w:rPr>
                <w:b/>
                <w:color w:val="auto"/>
              </w:rPr>
            </w:pPr>
            <w:r w:rsidRPr="005914A2">
              <w:rPr>
                <w:b/>
                <w:color w:val="auto"/>
              </w:rPr>
              <w:t>LATH</w:t>
            </w:r>
          </w:p>
        </w:tc>
        <w:tc>
          <w:tcPr>
            <w:tcW w:w="4230" w:type="dxa"/>
            <w:tcBorders>
              <w:top w:val="single" w:sz="6" w:space="0" w:color="auto"/>
              <w:left w:val="single" w:sz="6" w:space="0" w:color="auto"/>
              <w:bottom w:val="single" w:sz="6" w:space="0" w:color="auto"/>
              <w:right w:val="single" w:sz="6" w:space="0" w:color="auto"/>
            </w:tcBorders>
          </w:tcPr>
          <w:p w14:paraId="603534FD"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743EB89B" w14:textId="77777777" w:rsidR="00B752E4" w:rsidRPr="005914A2" w:rsidRDefault="00B752E4">
            <w:pPr>
              <w:pStyle w:val="FORMDATA"/>
              <w:rPr>
                <w:b/>
                <w:color w:val="auto"/>
              </w:rPr>
            </w:pPr>
            <w:r w:rsidRPr="005914A2">
              <w:rPr>
                <w:b/>
                <w:color w:val="auto"/>
              </w:rPr>
              <w:t>St</w:t>
            </w:r>
          </w:p>
        </w:tc>
      </w:tr>
      <w:tr w:rsidR="00B752E4" w:rsidRPr="005914A2" w14:paraId="683B5FE8" w14:textId="77777777">
        <w:tc>
          <w:tcPr>
            <w:tcW w:w="2160" w:type="dxa"/>
            <w:tcBorders>
              <w:top w:val="single" w:sz="6" w:space="0" w:color="auto"/>
              <w:left w:val="single" w:sz="12" w:space="0" w:color="auto"/>
              <w:bottom w:val="single" w:sz="6" w:space="0" w:color="auto"/>
              <w:right w:val="single" w:sz="6" w:space="0" w:color="auto"/>
            </w:tcBorders>
          </w:tcPr>
          <w:p w14:paraId="31021419" w14:textId="77777777" w:rsidR="00B752E4" w:rsidRPr="005914A2" w:rsidRDefault="00B752E4">
            <w:pPr>
              <w:pStyle w:val="FORMDATA"/>
              <w:rPr>
                <w:b/>
                <w:color w:val="auto"/>
              </w:rPr>
            </w:pPr>
            <w:r w:rsidRPr="005914A2">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37C9DFD8" w14:textId="77777777" w:rsidR="00B752E4" w:rsidRPr="005914A2" w:rsidRDefault="00B752E4">
            <w:pPr>
              <w:pStyle w:val="FORMDATA"/>
              <w:rPr>
                <w:b/>
                <w:color w:val="auto"/>
              </w:rPr>
            </w:pPr>
            <w:r w:rsidRPr="005914A2">
              <w:rPr>
                <w:b/>
                <w:color w:val="auto"/>
              </w:rPr>
              <w:t>Yellow Page Heading Code</w:t>
            </w:r>
          </w:p>
        </w:tc>
        <w:tc>
          <w:tcPr>
            <w:tcW w:w="2358" w:type="dxa"/>
            <w:tcBorders>
              <w:top w:val="single" w:sz="6" w:space="0" w:color="auto"/>
              <w:left w:val="single" w:sz="6" w:space="0" w:color="auto"/>
              <w:bottom w:val="single" w:sz="6" w:space="0" w:color="auto"/>
              <w:right w:val="single" w:sz="12" w:space="0" w:color="auto"/>
            </w:tcBorders>
          </w:tcPr>
          <w:p w14:paraId="569D365D" w14:textId="77777777" w:rsidR="00B752E4" w:rsidRPr="005914A2" w:rsidRDefault="00B752E4">
            <w:pPr>
              <w:pStyle w:val="FORMDATA"/>
              <w:rPr>
                <w:b/>
                <w:color w:val="auto"/>
              </w:rPr>
            </w:pPr>
            <w:r w:rsidRPr="005914A2">
              <w:rPr>
                <w:b/>
                <w:color w:val="auto"/>
              </w:rPr>
              <w:t>999001</w:t>
            </w:r>
          </w:p>
        </w:tc>
      </w:tr>
      <w:tr w:rsidR="00B752E4" w:rsidRPr="005914A2" w14:paraId="1A056EC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8DB241E" w14:textId="77777777" w:rsidR="00B752E4" w:rsidRPr="005914A2" w:rsidRDefault="00B752E4">
            <w:pPr>
              <w:pStyle w:val="Heading5"/>
              <w:rPr>
                <w:bCs/>
                <w:iCs w:val="0"/>
                <w:color w:val="auto"/>
              </w:rPr>
            </w:pPr>
            <w:r w:rsidRPr="005914A2">
              <w:rPr>
                <w:bCs/>
                <w:iCs w:val="0"/>
                <w:color w:val="auto"/>
              </w:rPr>
              <w:t>Advertising Section</w:t>
            </w:r>
          </w:p>
        </w:tc>
      </w:tr>
      <w:tr w:rsidR="00B752E4" w:rsidRPr="005914A2" w14:paraId="6E98D6F5" w14:textId="77777777">
        <w:tc>
          <w:tcPr>
            <w:tcW w:w="2160" w:type="dxa"/>
            <w:tcBorders>
              <w:top w:val="single" w:sz="6" w:space="0" w:color="auto"/>
              <w:left w:val="single" w:sz="12" w:space="0" w:color="auto"/>
              <w:bottom w:val="single" w:sz="6" w:space="0" w:color="auto"/>
              <w:right w:val="single" w:sz="6" w:space="0" w:color="auto"/>
            </w:tcBorders>
          </w:tcPr>
          <w:p w14:paraId="5D76FCD7" w14:textId="77777777" w:rsidR="00B752E4" w:rsidRPr="005914A2" w:rsidRDefault="00B752E4">
            <w:pPr>
              <w:pStyle w:val="FORMDATA"/>
              <w:rPr>
                <w:b/>
                <w:color w:val="auto"/>
              </w:rPr>
            </w:pPr>
            <w:r w:rsidRPr="005914A2">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38CEA151" w14:textId="77777777" w:rsidR="00B752E4" w:rsidRPr="005914A2" w:rsidRDefault="00B752E4">
            <w:pPr>
              <w:pStyle w:val="FORMDATA"/>
              <w:rPr>
                <w:b/>
                <w:color w:val="auto"/>
              </w:rPr>
            </w:pPr>
            <w:r w:rsidRPr="005914A2">
              <w:rPr>
                <w:b/>
                <w:color w:val="auto"/>
              </w:rPr>
              <w:t>Standard Industry Classification</w:t>
            </w:r>
          </w:p>
        </w:tc>
        <w:tc>
          <w:tcPr>
            <w:tcW w:w="2358" w:type="dxa"/>
            <w:tcBorders>
              <w:top w:val="single" w:sz="6" w:space="0" w:color="auto"/>
              <w:left w:val="single" w:sz="6" w:space="0" w:color="auto"/>
              <w:bottom w:val="single" w:sz="6" w:space="0" w:color="auto"/>
              <w:right w:val="single" w:sz="12" w:space="0" w:color="auto"/>
            </w:tcBorders>
          </w:tcPr>
          <w:p w14:paraId="6A0F78C4" w14:textId="77777777" w:rsidR="00B752E4" w:rsidRPr="005914A2" w:rsidRDefault="00B752E4">
            <w:pPr>
              <w:pStyle w:val="FORMDATA"/>
              <w:rPr>
                <w:b/>
                <w:color w:val="auto"/>
              </w:rPr>
            </w:pPr>
            <w:r w:rsidRPr="005914A2">
              <w:rPr>
                <w:b/>
                <w:color w:val="auto"/>
              </w:rPr>
              <w:t>8711</w:t>
            </w:r>
          </w:p>
        </w:tc>
      </w:tr>
      <w:tr w:rsidR="00B752E4" w:rsidRPr="005914A2" w14:paraId="34157AF3"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787B7A73" w14:textId="77777777" w:rsidR="00B752E4" w:rsidRPr="005914A2" w:rsidRDefault="00B752E4">
            <w:pPr>
              <w:pStyle w:val="BodyText"/>
              <w:rPr>
                <w:color w:val="auto"/>
                <w:sz w:val="24"/>
                <w:szCs w:val="24"/>
              </w:rPr>
            </w:pPr>
            <w:r w:rsidRPr="005914A2">
              <w:rPr>
                <w:rFonts w:ascii="Arial" w:hAnsi="Arial" w:cs="Arial"/>
                <w:color w:val="auto"/>
                <w:sz w:val="24"/>
                <w:szCs w:val="24"/>
              </w:rPr>
              <w:t>PS  FORM</w:t>
            </w:r>
          </w:p>
        </w:tc>
      </w:tr>
      <w:tr w:rsidR="00B752E4" w:rsidRPr="005914A2" w14:paraId="0FFE2598"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71A88C8" w14:textId="77777777" w:rsidR="00B752E4" w:rsidRPr="00FB5077" w:rsidRDefault="00B752E4">
            <w:pPr>
              <w:pStyle w:val="Heading3"/>
              <w:rPr>
                <w:rFonts w:cs="Arial"/>
                <w:lang w:val="en-US" w:eastAsia="en-US"/>
              </w:rPr>
            </w:pPr>
            <w:r w:rsidRPr="00FB5077">
              <w:rPr>
                <w:rFonts w:cs="Arial"/>
                <w:lang w:val="en-US" w:eastAsia="en-US"/>
              </w:rPr>
              <w:t>Administrative Section</w:t>
            </w:r>
          </w:p>
        </w:tc>
      </w:tr>
      <w:tr w:rsidR="00B752E4" w:rsidRPr="005914A2" w14:paraId="3680716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3F4EFE4" w14:textId="77777777" w:rsidR="00B752E4" w:rsidRPr="005914A2" w:rsidRDefault="00B752E4">
            <w:pPr>
              <w:pStyle w:val="FORMDATA"/>
              <w:rPr>
                <w:b/>
                <w:color w:val="auto"/>
                <w:lang w:val="fr-FR"/>
              </w:rPr>
            </w:pPr>
            <w:r w:rsidRPr="005914A2">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06A3D619" w14:textId="77777777" w:rsidR="00B752E4" w:rsidRPr="005914A2" w:rsidRDefault="00B752E4">
            <w:pPr>
              <w:pStyle w:val="FORMDATA"/>
              <w:rPr>
                <w:b/>
                <w:color w:val="auto"/>
                <w:lang w:val="fr-FR"/>
              </w:rPr>
            </w:pPr>
            <w:r w:rsidRPr="005914A2">
              <w:rPr>
                <w:b/>
                <w:color w:val="auto"/>
                <w:lang w:val="fr-FR"/>
              </w:rPr>
              <w:t>Port Quantity</w:t>
            </w:r>
          </w:p>
        </w:tc>
        <w:tc>
          <w:tcPr>
            <w:tcW w:w="2358" w:type="dxa"/>
            <w:tcBorders>
              <w:top w:val="single" w:sz="6" w:space="0" w:color="auto"/>
              <w:left w:val="single" w:sz="6" w:space="0" w:color="auto"/>
              <w:bottom w:val="single" w:sz="6" w:space="0" w:color="auto"/>
              <w:right w:val="single" w:sz="12" w:space="0" w:color="auto"/>
            </w:tcBorders>
          </w:tcPr>
          <w:p w14:paraId="56592F82" w14:textId="77777777" w:rsidR="00B752E4" w:rsidRPr="005914A2" w:rsidRDefault="00B752E4">
            <w:pPr>
              <w:pStyle w:val="FORMDATA"/>
              <w:rPr>
                <w:b/>
                <w:color w:val="auto"/>
              </w:rPr>
            </w:pPr>
            <w:r w:rsidRPr="005914A2">
              <w:rPr>
                <w:b/>
                <w:color w:val="auto"/>
              </w:rPr>
              <w:t>001</w:t>
            </w:r>
          </w:p>
        </w:tc>
      </w:tr>
      <w:tr w:rsidR="00B752E4" w:rsidRPr="005914A2" w14:paraId="3F8B838E"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788C75AE" w14:textId="77777777" w:rsidR="00B752E4" w:rsidRPr="005914A2" w:rsidRDefault="00B752E4">
            <w:pPr>
              <w:pStyle w:val="Heading5"/>
              <w:rPr>
                <w:bCs/>
                <w:iCs w:val="0"/>
                <w:color w:val="auto"/>
              </w:rPr>
            </w:pPr>
            <w:r w:rsidRPr="005914A2">
              <w:rPr>
                <w:bCs/>
                <w:iCs w:val="0"/>
                <w:color w:val="auto"/>
              </w:rPr>
              <w:t>Service Details Section</w:t>
            </w:r>
          </w:p>
        </w:tc>
      </w:tr>
      <w:tr w:rsidR="00B752E4" w:rsidRPr="005914A2" w14:paraId="0F7A759F"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642B56D" w14:textId="77777777" w:rsidR="00B752E4" w:rsidRPr="005914A2" w:rsidRDefault="00B752E4">
            <w:pPr>
              <w:pStyle w:val="FORMDATA"/>
              <w:rPr>
                <w:b/>
                <w:color w:val="auto"/>
              </w:rPr>
            </w:pPr>
            <w:r w:rsidRPr="005914A2">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8370472" w14:textId="77777777" w:rsidR="00B752E4" w:rsidRPr="005914A2" w:rsidRDefault="00B752E4">
            <w:pPr>
              <w:pStyle w:val="FORMDATA"/>
              <w:rPr>
                <w:b/>
                <w:color w:val="auto"/>
              </w:rPr>
            </w:pPr>
            <w:r w:rsidRPr="005914A2">
              <w:rPr>
                <w:b/>
                <w:color w:val="auto"/>
              </w:rPr>
              <w:t>Line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1B247D4" w14:textId="77777777" w:rsidR="00B752E4" w:rsidRPr="005914A2" w:rsidRDefault="00B752E4">
            <w:pPr>
              <w:pStyle w:val="FORMDATA"/>
              <w:rPr>
                <w:b/>
                <w:color w:val="auto"/>
              </w:rPr>
            </w:pPr>
            <w:r w:rsidRPr="005914A2">
              <w:rPr>
                <w:b/>
                <w:color w:val="auto"/>
              </w:rPr>
              <w:t>00001</w:t>
            </w:r>
          </w:p>
        </w:tc>
      </w:tr>
      <w:tr w:rsidR="00B752E4" w:rsidRPr="005914A2" w14:paraId="455FEC6C"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7FF13ED" w14:textId="77777777" w:rsidR="00B752E4" w:rsidRPr="005914A2" w:rsidRDefault="00B752E4">
            <w:pPr>
              <w:pStyle w:val="FORMDATA"/>
              <w:rPr>
                <w:b/>
                <w:color w:val="auto"/>
              </w:rPr>
            </w:pPr>
            <w:r w:rsidRPr="005914A2">
              <w:rPr>
                <w:b/>
                <w:color w:val="auto"/>
              </w:rPr>
              <w:t>LNA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FAC49A8" w14:textId="77777777" w:rsidR="00B752E4" w:rsidRPr="005914A2" w:rsidRDefault="00B752E4">
            <w:pPr>
              <w:pStyle w:val="FORMDATA"/>
              <w:rPr>
                <w:b/>
                <w:color w:val="auto"/>
              </w:rPr>
            </w:pPr>
            <w:r w:rsidRPr="005914A2">
              <w:rPr>
                <w:b/>
                <w:color w:val="auto"/>
              </w:rPr>
              <w:t>Line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F9294B6" w14:textId="77777777" w:rsidR="00B752E4" w:rsidRPr="005914A2" w:rsidRDefault="00B752E4">
            <w:pPr>
              <w:pStyle w:val="FORMDATA"/>
              <w:rPr>
                <w:b/>
                <w:color w:val="auto"/>
              </w:rPr>
            </w:pPr>
            <w:r w:rsidRPr="005914A2">
              <w:rPr>
                <w:b/>
                <w:color w:val="auto"/>
              </w:rPr>
              <w:t>N</w:t>
            </w:r>
          </w:p>
        </w:tc>
      </w:tr>
      <w:tr w:rsidR="00B752E4" w:rsidRPr="005914A2" w14:paraId="36740D6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BFDD111" w14:textId="77777777" w:rsidR="00B752E4" w:rsidRPr="005914A2" w:rsidRDefault="00B752E4">
            <w:pPr>
              <w:pStyle w:val="FORMDATA"/>
              <w:rPr>
                <w:b/>
                <w:color w:val="auto"/>
              </w:rPr>
            </w:pPr>
            <w:r w:rsidRPr="005914A2">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234A26E2" w14:textId="77777777" w:rsidR="00B752E4" w:rsidRPr="005914A2" w:rsidRDefault="00B752E4">
            <w:pPr>
              <w:pStyle w:val="FORMDATA"/>
              <w:rPr>
                <w:b/>
                <w:color w:val="auto"/>
              </w:rPr>
            </w:pPr>
            <w:r w:rsidRPr="005914A2">
              <w:rPr>
                <w:b/>
                <w:color w:val="auto"/>
              </w:rPr>
              <w:t>Line Class of Service</w:t>
            </w:r>
          </w:p>
        </w:tc>
        <w:tc>
          <w:tcPr>
            <w:tcW w:w="2358" w:type="dxa"/>
            <w:tcBorders>
              <w:top w:val="single" w:sz="6" w:space="0" w:color="auto"/>
              <w:left w:val="single" w:sz="6" w:space="0" w:color="auto"/>
              <w:bottom w:val="single" w:sz="6" w:space="0" w:color="auto"/>
              <w:right w:val="single" w:sz="12" w:space="0" w:color="auto"/>
            </w:tcBorders>
          </w:tcPr>
          <w:p w14:paraId="6EC27E4C" w14:textId="77777777" w:rsidR="00B752E4" w:rsidRPr="005914A2" w:rsidRDefault="00B752E4">
            <w:pPr>
              <w:pStyle w:val="FORMDATA"/>
              <w:rPr>
                <w:b/>
                <w:color w:val="auto"/>
              </w:rPr>
            </w:pPr>
            <w:r w:rsidRPr="005914A2">
              <w:rPr>
                <w:b/>
                <w:color w:val="auto"/>
              </w:rPr>
              <w:t>UEPWD</w:t>
            </w:r>
          </w:p>
        </w:tc>
      </w:tr>
      <w:tr w:rsidR="00B752E4" w:rsidRPr="005914A2" w14:paraId="23DE48AA"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1D337340" w14:textId="77777777" w:rsidR="00B752E4" w:rsidRPr="005914A2" w:rsidRDefault="00B752E4">
            <w:pPr>
              <w:pStyle w:val="FORMDATA"/>
              <w:rPr>
                <w:b/>
                <w:color w:val="auto"/>
              </w:rPr>
            </w:pPr>
            <w:r w:rsidRPr="005914A2">
              <w:rPr>
                <w:b/>
                <w:color w:val="auto"/>
              </w:rPr>
              <w:t>TNS</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9D92CA0" w14:textId="77777777" w:rsidR="00B752E4" w:rsidRPr="005914A2" w:rsidRDefault="00B752E4">
            <w:pPr>
              <w:pStyle w:val="FORMDATA"/>
              <w:rPr>
                <w:b/>
                <w:color w:val="auto"/>
              </w:rPr>
            </w:pPr>
            <w:r w:rsidRPr="005914A2">
              <w:rPr>
                <w:b/>
                <w:color w:val="auto"/>
              </w:rPr>
              <w:t>Telephone Numbers</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B91CFD0" w14:textId="77777777" w:rsidR="00B752E4" w:rsidRPr="005914A2" w:rsidRDefault="00B752E4">
            <w:pPr>
              <w:pStyle w:val="FORMDATA"/>
              <w:rPr>
                <w:b/>
                <w:color w:val="auto"/>
              </w:rPr>
            </w:pPr>
            <w:r w:rsidRPr="005914A2">
              <w:rPr>
                <w:b/>
                <w:color w:val="auto"/>
              </w:rPr>
              <w:t>9127905067</w:t>
            </w:r>
          </w:p>
        </w:tc>
      </w:tr>
      <w:tr w:rsidR="00B752E4" w:rsidRPr="005914A2" w14:paraId="58285ADC"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1965D07" w14:textId="77777777" w:rsidR="00B752E4" w:rsidRPr="005914A2" w:rsidRDefault="00B752E4">
            <w:pPr>
              <w:pStyle w:val="FORMDATA"/>
              <w:rPr>
                <w:b/>
                <w:color w:val="auto"/>
              </w:rPr>
            </w:pPr>
            <w:r w:rsidRPr="005914A2">
              <w:rPr>
                <w:b/>
                <w:color w:val="auto"/>
              </w:rPr>
              <w:t xml:space="preserve">PIC </w:t>
            </w:r>
          </w:p>
        </w:tc>
        <w:tc>
          <w:tcPr>
            <w:tcW w:w="4230" w:type="dxa"/>
            <w:tcBorders>
              <w:top w:val="single" w:sz="6" w:space="0" w:color="auto"/>
              <w:left w:val="single" w:sz="6" w:space="0" w:color="auto"/>
              <w:bottom w:val="single" w:sz="6" w:space="0" w:color="auto"/>
              <w:right w:val="single" w:sz="6" w:space="0" w:color="auto"/>
            </w:tcBorders>
          </w:tcPr>
          <w:p w14:paraId="207BA305" w14:textId="77777777" w:rsidR="00B752E4" w:rsidRPr="005914A2" w:rsidRDefault="00B752E4">
            <w:pPr>
              <w:pStyle w:val="FORMDATA"/>
              <w:rPr>
                <w:b/>
                <w:color w:val="auto"/>
              </w:rPr>
            </w:pPr>
            <w:r w:rsidRPr="005914A2">
              <w:rPr>
                <w:b/>
                <w:color w:val="auto"/>
              </w:rPr>
              <w:t>Inter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4229C99D" w14:textId="77777777" w:rsidR="00B752E4" w:rsidRPr="005914A2" w:rsidRDefault="00B752E4">
            <w:pPr>
              <w:pStyle w:val="FORMDATA"/>
              <w:rPr>
                <w:b/>
                <w:color w:val="auto"/>
              </w:rPr>
            </w:pPr>
            <w:r w:rsidRPr="005914A2">
              <w:rPr>
                <w:b/>
                <w:color w:val="auto"/>
              </w:rPr>
              <w:t>NONE</w:t>
            </w:r>
          </w:p>
        </w:tc>
      </w:tr>
      <w:tr w:rsidR="00B752E4" w:rsidRPr="005914A2" w14:paraId="37F0EF68"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F32870F" w14:textId="77777777" w:rsidR="00B752E4" w:rsidRPr="005914A2" w:rsidRDefault="00B752E4">
            <w:pPr>
              <w:pStyle w:val="FORMDATA"/>
              <w:rPr>
                <w:b/>
                <w:color w:val="auto"/>
              </w:rPr>
            </w:pPr>
            <w:r w:rsidRPr="005914A2">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70741BD2" w14:textId="77777777" w:rsidR="00B752E4" w:rsidRPr="005914A2" w:rsidRDefault="00B752E4">
            <w:pPr>
              <w:pStyle w:val="FORMDATA"/>
              <w:rPr>
                <w:b/>
                <w:color w:val="auto"/>
              </w:rPr>
            </w:pPr>
            <w:r w:rsidRPr="005914A2">
              <w:rPr>
                <w:b/>
                <w:color w:val="auto"/>
              </w:rPr>
              <w:t>Intra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315C2B2B" w14:textId="77777777" w:rsidR="00B752E4" w:rsidRPr="005914A2" w:rsidRDefault="00B752E4">
            <w:pPr>
              <w:pStyle w:val="FORMDATA"/>
              <w:rPr>
                <w:b/>
                <w:color w:val="auto"/>
              </w:rPr>
            </w:pPr>
            <w:r w:rsidRPr="005914A2">
              <w:rPr>
                <w:b/>
                <w:color w:val="auto"/>
              </w:rPr>
              <w:t>NONE</w:t>
            </w:r>
          </w:p>
        </w:tc>
      </w:tr>
      <w:tr w:rsidR="00B752E4" w:rsidRPr="005914A2" w14:paraId="0990B964"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11D3A01"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9470E4E" w14:textId="77777777" w:rsidR="00B752E4" w:rsidRPr="005914A2" w:rsidRDefault="00B752E4">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5FCAD4A" w14:textId="77777777" w:rsidR="00B752E4" w:rsidRPr="005914A2" w:rsidRDefault="00B752E4">
            <w:pPr>
              <w:pStyle w:val="FORMDATA"/>
              <w:rPr>
                <w:b/>
                <w:color w:val="auto"/>
              </w:rPr>
            </w:pPr>
            <w:r w:rsidRPr="005914A2">
              <w:rPr>
                <w:b/>
                <w:color w:val="auto"/>
              </w:rPr>
              <w:t>N</w:t>
            </w:r>
          </w:p>
        </w:tc>
      </w:tr>
      <w:tr w:rsidR="00B752E4" w:rsidRPr="005914A2" w14:paraId="775B077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024EC13"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738157F6" w14:textId="77777777" w:rsidR="00B752E4" w:rsidRPr="005914A2" w:rsidRDefault="00B752E4">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44186803" w14:textId="77777777" w:rsidR="00B752E4" w:rsidRPr="005914A2" w:rsidRDefault="00B752E4">
            <w:pPr>
              <w:pStyle w:val="FORMDATA"/>
              <w:rPr>
                <w:b/>
                <w:color w:val="auto"/>
              </w:rPr>
            </w:pPr>
            <w:r w:rsidRPr="005914A2">
              <w:rPr>
                <w:b/>
                <w:color w:val="auto"/>
              </w:rPr>
              <w:t>CREX4</w:t>
            </w:r>
          </w:p>
        </w:tc>
      </w:tr>
      <w:tr w:rsidR="00B752E4" w:rsidRPr="005914A2" w14:paraId="4F546C3C"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A395769"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4DB3D93" w14:textId="77777777" w:rsidR="00B752E4" w:rsidRPr="005914A2" w:rsidRDefault="00B752E4">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9D5EF91" w14:textId="77777777" w:rsidR="00B752E4" w:rsidRPr="005914A2" w:rsidRDefault="00B752E4">
            <w:pPr>
              <w:pStyle w:val="FORMDATA"/>
              <w:rPr>
                <w:b/>
                <w:color w:val="auto"/>
              </w:rPr>
            </w:pPr>
            <w:r w:rsidRPr="005914A2">
              <w:rPr>
                <w:b/>
                <w:color w:val="auto"/>
              </w:rPr>
              <w:t>N</w:t>
            </w:r>
          </w:p>
        </w:tc>
      </w:tr>
      <w:tr w:rsidR="00B752E4" w:rsidRPr="005914A2" w14:paraId="0DF7EDB7"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4C91C79"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625656A0" w14:textId="77777777" w:rsidR="00B752E4" w:rsidRPr="005914A2" w:rsidRDefault="00B752E4">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25461DF4" w14:textId="77777777" w:rsidR="00B752E4" w:rsidRPr="005914A2" w:rsidRDefault="00BC475C">
            <w:pPr>
              <w:pStyle w:val="FORMDATA"/>
              <w:rPr>
                <w:b/>
                <w:color w:val="auto"/>
              </w:rPr>
            </w:pPr>
            <w:r>
              <w:rPr>
                <w:b/>
                <w:color w:val="auto"/>
              </w:rPr>
              <w:t>ESC</w:t>
            </w:r>
          </w:p>
        </w:tc>
      </w:tr>
      <w:tr w:rsidR="00B752E4" w:rsidRPr="005914A2" w14:paraId="0137CBB5"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B67314F"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0DBADDE" w14:textId="77777777" w:rsidR="00B752E4" w:rsidRPr="005914A2" w:rsidRDefault="00B752E4">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6A9F564" w14:textId="77777777" w:rsidR="00B752E4" w:rsidRPr="005914A2" w:rsidRDefault="00B752E4">
            <w:pPr>
              <w:pStyle w:val="FORMDATA"/>
              <w:rPr>
                <w:b/>
                <w:color w:val="auto"/>
              </w:rPr>
            </w:pPr>
            <w:r w:rsidRPr="005914A2">
              <w:rPr>
                <w:b/>
                <w:color w:val="auto"/>
              </w:rPr>
              <w:t>N</w:t>
            </w:r>
          </w:p>
        </w:tc>
      </w:tr>
      <w:tr w:rsidR="00B752E4" w:rsidRPr="005914A2" w14:paraId="24F45A9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48E9214"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7C86F35D" w14:textId="77777777" w:rsidR="00B752E4" w:rsidRPr="005914A2" w:rsidRDefault="00B752E4">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603323E1" w14:textId="77777777" w:rsidR="00B752E4" w:rsidRPr="005914A2" w:rsidRDefault="00B752E4">
            <w:pPr>
              <w:pStyle w:val="FORMDATA"/>
              <w:rPr>
                <w:b/>
                <w:color w:val="auto"/>
              </w:rPr>
            </w:pPr>
            <w:r w:rsidRPr="005914A2">
              <w:rPr>
                <w:b/>
                <w:color w:val="auto"/>
              </w:rPr>
              <w:t>ESX</w:t>
            </w:r>
          </w:p>
        </w:tc>
      </w:tr>
      <w:tr w:rsidR="00B752E4" w:rsidRPr="005914A2" w14:paraId="08410417"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D430866" w14:textId="77777777" w:rsidR="00B752E4" w:rsidRPr="005914A2" w:rsidRDefault="00B752E4">
            <w:pPr>
              <w:pStyle w:val="FORMDATA"/>
              <w:rPr>
                <w:b/>
                <w:color w:val="auto"/>
              </w:rPr>
            </w:pPr>
            <w:r w:rsidRPr="005914A2">
              <w:rPr>
                <w:b/>
                <w:color w:val="auto"/>
              </w:rPr>
              <w:t>BLOCK ACTIVITY</w:t>
            </w:r>
          </w:p>
        </w:tc>
        <w:tc>
          <w:tcPr>
            <w:tcW w:w="4230" w:type="dxa"/>
            <w:tcBorders>
              <w:top w:val="single" w:sz="6" w:space="0" w:color="auto"/>
              <w:left w:val="single" w:sz="6" w:space="0" w:color="auto"/>
              <w:bottom w:val="single" w:sz="6" w:space="0" w:color="auto"/>
              <w:right w:val="single" w:sz="6" w:space="0" w:color="auto"/>
            </w:tcBorders>
          </w:tcPr>
          <w:p w14:paraId="1FA612D7" w14:textId="77777777" w:rsidR="00B752E4" w:rsidRPr="005914A2" w:rsidRDefault="00B752E4">
            <w:pPr>
              <w:pStyle w:val="FORMDATA"/>
              <w:rPr>
                <w:b/>
                <w:color w:val="auto"/>
              </w:rPr>
            </w:pPr>
            <w:r w:rsidRPr="005914A2">
              <w:rPr>
                <w:b/>
                <w:color w:val="auto"/>
              </w:rPr>
              <w:t>Block Activity</w:t>
            </w:r>
          </w:p>
        </w:tc>
        <w:tc>
          <w:tcPr>
            <w:tcW w:w="2358" w:type="dxa"/>
            <w:tcBorders>
              <w:top w:val="single" w:sz="6" w:space="0" w:color="auto"/>
              <w:left w:val="single" w:sz="6" w:space="0" w:color="auto"/>
              <w:bottom w:val="single" w:sz="6" w:space="0" w:color="auto"/>
              <w:right w:val="single" w:sz="12" w:space="0" w:color="auto"/>
            </w:tcBorders>
          </w:tcPr>
          <w:p w14:paraId="412D7728" w14:textId="77777777" w:rsidR="00B752E4" w:rsidRPr="005914A2" w:rsidRDefault="00B752E4">
            <w:pPr>
              <w:pStyle w:val="FORMDATA"/>
              <w:rPr>
                <w:b/>
                <w:color w:val="auto"/>
              </w:rPr>
            </w:pPr>
            <w:r w:rsidRPr="005914A2">
              <w:rPr>
                <w:b/>
                <w:color w:val="auto"/>
              </w:rPr>
              <w:t>A</w:t>
            </w:r>
          </w:p>
        </w:tc>
      </w:tr>
      <w:tr w:rsidR="00B752E4" w:rsidRPr="005914A2" w14:paraId="4774B8FB"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41468F91" w14:textId="77777777" w:rsidR="00B752E4" w:rsidRPr="005914A2" w:rsidRDefault="00B752E4">
            <w:pPr>
              <w:pStyle w:val="FORMDATA"/>
              <w:rPr>
                <w:b/>
                <w:color w:val="auto"/>
              </w:rPr>
            </w:pPr>
            <w:r w:rsidRPr="005914A2">
              <w:rPr>
                <w:b/>
                <w:color w:val="auto"/>
              </w:rPr>
              <w:t>BLOCK</w:t>
            </w:r>
          </w:p>
        </w:tc>
        <w:tc>
          <w:tcPr>
            <w:tcW w:w="4230" w:type="dxa"/>
            <w:tcBorders>
              <w:top w:val="single" w:sz="6" w:space="0" w:color="auto"/>
              <w:left w:val="single" w:sz="6" w:space="0" w:color="auto"/>
              <w:bottom w:val="single" w:sz="12" w:space="0" w:color="auto"/>
              <w:right w:val="single" w:sz="6" w:space="0" w:color="auto"/>
            </w:tcBorders>
          </w:tcPr>
          <w:p w14:paraId="4AFE83C5" w14:textId="77777777" w:rsidR="00B752E4" w:rsidRPr="005914A2" w:rsidRDefault="00B752E4">
            <w:pPr>
              <w:pStyle w:val="FORMDATA"/>
              <w:rPr>
                <w:b/>
                <w:color w:val="auto"/>
              </w:rPr>
            </w:pPr>
            <w:r w:rsidRPr="005914A2">
              <w:rPr>
                <w:b/>
                <w:color w:val="auto"/>
              </w:rPr>
              <w:t>Block</w:t>
            </w:r>
          </w:p>
        </w:tc>
        <w:tc>
          <w:tcPr>
            <w:tcW w:w="2358" w:type="dxa"/>
            <w:tcBorders>
              <w:top w:val="single" w:sz="6" w:space="0" w:color="auto"/>
              <w:left w:val="single" w:sz="6" w:space="0" w:color="auto"/>
              <w:bottom w:val="single" w:sz="12" w:space="0" w:color="auto"/>
              <w:right w:val="single" w:sz="12" w:space="0" w:color="auto"/>
            </w:tcBorders>
          </w:tcPr>
          <w:p w14:paraId="2111EB18" w14:textId="77777777" w:rsidR="00B752E4" w:rsidRPr="005914A2" w:rsidRDefault="00B752E4">
            <w:pPr>
              <w:pStyle w:val="FORMDATA"/>
              <w:rPr>
                <w:b/>
                <w:color w:val="auto"/>
              </w:rPr>
            </w:pPr>
            <w:r w:rsidRPr="005914A2">
              <w:rPr>
                <w:b/>
                <w:color w:val="auto"/>
              </w:rPr>
              <w:t>C</w:t>
            </w:r>
          </w:p>
        </w:tc>
      </w:tr>
    </w:tbl>
    <w:p w14:paraId="63E9570A" w14:textId="77777777" w:rsidR="00B752E4" w:rsidRDefault="00B752E4">
      <w:pPr>
        <w:pStyle w:val="TCtxtTAG"/>
        <w:rPr>
          <w:b/>
          <w:bCs/>
          <w:sz w:val="24"/>
        </w:rPr>
      </w:pPr>
    </w:p>
    <w:p w14:paraId="09BCFD04" w14:textId="77777777" w:rsidR="00F6735E" w:rsidRDefault="00F6735E" w:rsidP="000B7672"/>
    <w:p w14:paraId="324348E3" w14:textId="77777777" w:rsidR="00F6735E" w:rsidRPr="0022738B" w:rsidRDefault="00F6735E" w:rsidP="00F6735E">
      <w:r w:rsidRPr="0022738B">
        <w:t>XML INPUT:</w:t>
      </w:r>
    </w:p>
    <w:p w14:paraId="5A4FFC69" w14:textId="77777777" w:rsidR="00F6735E" w:rsidRPr="0022738B" w:rsidRDefault="00F6735E" w:rsidP="00F6735E"/>
    <w:p w14:paraId="7A95F179" w14:textId="77777777" w:rsidR="00F6735E" w:rsidRPr="0022738B" w:rsidRDefault="00F6735E" w:rsidP="00F6735E">
      <w:pPr>
        <w:ind w:hanging="480"/>
      </w:pPr>
      <w:hyperlink r:id="rId137" w:anchor="#" w:history="1">
        <w:r w:rsidRPr="0022738B">
          <w:rPr>
            <w:rStyle w:val="Hyperlink"/>
            <w:b/>
            <w:bCs/>
            <w:color w:val="FF0000"/>
          </w:rPr>
          <w:t>-</w:t>
        </w:r>
      </w:hyperlink>
      <w:r w:rsidRPr="0022738B">
        <w:t xml:space="preserve"> </w:t>
      </w:r>
      <w:r w:rsidRPr="0022738B">
        <w:rPr>
          <w:rStyle w:val="m1"/>
        </w:rPr>
        <w:t>&lt;</w:t>
      </w:r>
      <w:r w:rsidRPr="0022738B">
        <w:rPr>
          <w:rStyle w:val="t1"/>
        </w:rPr>
        <w:t>order:LSR_ORD_REQ</w:t>
      </w:r>
      <w:r w:rsidRPr="0022738B">
        <w:rPr>
          <w:rStyle w:val="m1"/>
        </w:rPr>
        <w:t>&gt;</w:t>
      </w:r>
    </w:p>
    <w:p w14:paraId="655D99F4" w14:textId="77777777" w:rsidR="00F6735E" w:rsidRPr="0022738B" w:rsidRDefault="00F6735E" w:rsidP="00F6735E">
      <w:pPr>
        <w:ind w:hanging="480"/>
      </w:pPr>
      <w:hyperlink r:id="rId138" w:anchor="#" w:history="1">
        <w:r w:rsidRPr="0022738B">
          <w:rPr>
            <w:rStyle w:val="Hyperlink"/>
            <w:b/>
            <w:bCs/>
            <w:color w:val="FF0000"/>
          </w:rPr>
          <w:t>-</w:t>
        </w:r>
      </w:hyperlink>
      <w:r w:rsidRPr="0022738B">
        <w:t xml:space="preserve"> </w:t>
      </w:r>
      <w:r w:rsidRPr="0022738B">
        <w:rPr>
          <w:rStyle w:val="m1"/>
        </w:rPr>
        <w:t>&lt;</w:t>
      </w:r>
      <w:r w:rsidRPr="0022738B">
        <w:rPr>
          <w:rStyle w:val="t1"/>
        </w:rPr>
        <w:t>order:HDR</w:t>
      </w:r>
      <w:r w:rsidRPr="0022738B">
        <w:rPr>
          <w:rStyle w:val="m1"/>
        </w:rPr>
        <w:t>&gt;</w:t>
      </w:r>
    </w:p>
    <w:p w14:paraId="52E81C8D"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order:CCNA</w:t>
      </w:r>
      <w:r w:rsidRPr="0022738B">
        <w:rPr>
          <w:rStyle w:val="m1"/>
        </w:rPr>
        <w:t>&gt;</w:t>
      </w:r>
      <w:r w:rsidRPr="0022738B">
        <w:rPr>
          <w:rStyle w:val="tx1"/>
        </w:rPr>
        <w:t>ZXL</w:t>
      </w:r>
      <w:r w:rsidRPr="0022738B">
        <w:rPr>
          <w:rStyle w:val="m1"/>
        </w:rPr>
        <w:t>&lt;/</w:t>
      </w:r>
      <w:r w:rsidRPr="0022738B">
        <w:rPr>
          <w:rStyle w:val="t1"/>
        </w:rPr>
        <w:t>order:CCNA</w:t>
      </w:r>
      <w:r w:rsidRPr="0022738B">
        <w:rPr>
          <w:rStyle w:val="m1"/>
        </w:rPr>
        <w:t>&gt;</w:t>
      </w:r>
      <w:r w:rsidRPr="0022738B">
        <w:t xml:space="preserve"> </w:t>
      </w:r>
    </w:p>
    <w:p w14:paraId="2D9C312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order:MSG_TIMESTAMP</w:t>
      </w:r>
      <w:r w:rsidRPr="0022738B">
        <w:rPr>
          <w:rStyle w:val="m1"/>
        </w:rPr>
        <w:t>&gt;</w:t>
      </w:r>
      <w:r w:rsidRPr="0022738B">
        <w:rPr>
          <w:rStyle w:val="tx1"/>
        </w:rPr>
        <w:t>2009-06-26T12:38:45-05:00</w:t>
      </w:r>
      <w:r w:rsidRPr="0022738B">
        <w:rPr>
          <w:rStyle w:val="m1"/>
        </w:rPr>
        <w:t>&lt;/</w:t>
      </w:r>
      <w:r w:rsidRPr="0022738B">
        <w:rPr>
          <w:rStyle w:val="t1"/>
        </w:rPr>
        <w:t>order:MSG_TIMESTAMP</w:t>
      </w:r>
      <w:r w:rsidRPr="0022738B">
        <w:rPr>
          <w:rStyle w:val="m1"/>
        </w:rPr>
        <w:t>&gt;</w:t>
      </w:r>
      <w:r w:rsidRPr="0022738B">
        <w:t xml:space="preserve"> </w:t>
      </w:r>
    </w:p>
    <w:p w14:paraId="5C17710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order:PON</w:t>
      </w:r>
      <w:r w:rsidRPr="0022738B">
        <w:rPr>
          <w:rStyle w:val="m1"/>
        </w:rPr>
        <w:t>&gt;</w:t>
      </w:r>
      <w:r w:rsidRPr="0022738B">
        <w:rPr>
          <w:rStyle w:val="tx1"/>
        </w:rPr>
        <w:t>CVT0M004R31DBC1</w:t>
      </w:r>
      <w:r w:rsidRPr="0022738B">
        <w:rPr>
          <w:rStyle w:val="m1"/>
        </w:rPr>
        <w:t>&lt;/</w:t>
      </w:r>
      <w:r w:rsidRPr="0022738B">
        <w:rPr>
          <w:rStyle w:val="t1"/>
        </w:rPr>
        <w:t>order:PON</w:t>
      </w:r>
      <w:r w:rsidRPr="0022738B">
        <w:rPr>
          <w:rStyle w:val="m1"/>
        </w:rPr>
        <w:t>&gt;</w:t>
      </w:r>
      <w:r w:rsidRPr="0022738B">
        <w:t xml:space="preserve"> </w:t>
      </w:r>
    </w:p>
    <w:p w14:paraId="0A57DFA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order:VER</w:t>
      </w:r>
      <w:r w:rsidRPr="0022738B">
        <w:rPr>
          <w:rStyle w:val="m1"/>
        </w:rPr>
        <w:t>&gt;</w:t>
      </w:r>
      <w:r w:rsidRPr="0022738B">
        <w:rPr>
          <w:rStyle w:val="tx1"/>
        </w:rPr>
        <w:t>00</w:t>
      </w:r>
      <w:r w:rsidRPr="0022738B">
        <w:rPr>
          <w:rStyle w:val="m1"/>
        </w:rPr>
        <w:t>&lt;/</w:t>
      </w:r>
      <w:r w:rsidRPr="0022738B">
        <w:rPr>
          <w:rStyle w:val="t1"/>
        </w:rPr>
        <w:t>order:VER</w:t>
      </w:r>
      <w:r w:rsidRPr="0022738B">
        <w:rPr>
          <w:rStyle w:val="m1"/>
        </w:rPr>
        <w:t>&gt;</w:t>
      </w:r>
      <w:r w:rsidRPr="0022738B">
        <w:t xml:space="preserve"> </w:t>
      </w:r>
    </w:p>
    <w:p w14:paraId="682CCA49"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order:ATN</w:t>
      </w:r>
      <w:r w:rsidRPr="0022738B">
        <w:rPr>
          <w:rStyle w:val="m1"/>
        </w:rPr>
        <w:t>&gt;</w:t>
      </w:r>
      <w:r w:rsidRPr="0022738B">
        <w:rPr>
          <w:rStyle w:val="tx1"/>
        </w:rPr>
        <w:t>9127905067</w:t>
      </w:r>
      <w:r w:rsidRPr="0022738B">
        <w:rPr>
          <w:rStyle w:val="m1"/>
        </w:rPr>
        <w:t>&lt;/</w:t>
      </w:r>
      <w:r w:rsidRPr="0022738B">
        <w:rPr>
          <w:rStyle w:val="t1"/>
        </w:rPr>
        <w:t>order:ATN</w:t>
      </w:r>
      <w:r w:rsidRPr="0022738B">
        <w:rPr>
          <w:rStyle w:val="m1"/>
        </w:rPr>
        <w:t>&gt;</w:t>
      </w:r>
      <w:r w:rsidRPr="0022738B">
        <w:t xml:space="preserve"> </w:t>
      </w:r>
    </w:p>
    <w:p w14:paraId="19593594"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order:RVER</w:t>
      </w:r>
      <w:r w:rsidRPr="0022738B">
        <w:rPr>
          <w:rStyle w:val="m1"/>
        </w:rPr>
        <w:t>&gt;</w:t>
      </w:r>
      <w:r w:rsidRPr="0022738B">
        <w:rPr>
          <w:rStyle w:val="tx1"/>
        </w:rPr>
        <w:t>10.05</w:t>
      </w:r>
      <w:r w:rsidRPr="0022738B">
        <w:rPr>
          <w:rStyle w:val="m1"/>
        </w:rPr>
        <w:t>&lt;/</w:t>
      </w:r>
      <w:r w:rsidRPr="0022738B">
        <w:rPr>
          <w:rStyle w:val="t1"/>
        </w:rPr>
        <w:t>order:RVER</w:t>
      </w:r>
      <w:r w:rsidRPr="0022738B">
        <w:rPr>
          <w:rStyle w:val="m1"/>
        </w:rPr>
        <w:t>&gt;</w:t>
      </w:r>
      <w:r w:rsidRPr="0022738B">
        <w:t xml:space="preserve"> </w:t>
      </w:r>
    </w:p>
    <w:p w14:paraId="0E69273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order:CC</w:t>
      </w:r>
      <w:r w:rsidRPr="0022738B">
        <w:rPr>
          <w:rStyle w:val="m1"/>
        </w:rPr>
        <w:t>&gt;</w:t>
      </w:r>
      <w:r w:rsidRPr="0022738B">
        <w:rPr>
          <w:rStyle w:val="tx1"/>
        </w:rPr>
        <w:t>9999</w:t>
      </w:r>
      <w:r w:rsidRPr="0022738B">
        <w:rPr>
          <w:rStyle w:val="m1"/>
        </w:rPr>
        <w:t>&lt;/</w:t>
      </w:r>
      <w:r w:rsidRPr="0022738B">
        <w:rPr>
          <w:rStyle w:val="t1"/>
        </w:rPr>
        <w:t>order:CC</w:t>
      </w:r>
      <w:r w:rsidRPr="0022738B">
        <w:rPr>
          <w:rStyle w:val="m1"/>
        </w:rPr>
        <w:t>&gt;</w:t>
      </w:r>
      <w:r w:rsidRPr="0022738B">
        <w:t xml:space="preserve"> </w:t>
      </w:r>
    </w:p>
    <w:p w14:paraId="73112DA8"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order:STATE</w:t>
      </w:r>
      <w:r w:rsidRPr="0022738B">
        <w:rPr>
          <w:rStyle w:val="m1"/>
        </w:rPr>
        <w:t>&gt;</w:t>
      </w:r>
      <w:r w:rsidRPr="0022738B">
        <w:rPr>
          <w:rStyle w:val="tx1"/>
        </w:rPr>
        <w:t>GA</w:t>
      </w:r>
      <w:r w:rsidRPr="0022738B">
        <w:rPr>
          <w:rStyle w:val="m1"/>
        </w:rPr>
        <w:t>&lt;/</w:t>
      </w:r>
      <w:r w:rsidRPr="0022738B">
        <w:rPr>
          <w:rStyle w:val="t1"/>
        </w:rPr>
        <w:t>order:STATE</w:t>
      </w:r>
      <w:r w:rsidRPr="0022738B">
        <w:rPr>
          <w:rStyle w:val="m1"/>
        </w:rPr>
        <w:t>&gt;</w:t>
      </w:r>
      <w:r w:rsidRPr="0022738B">
        <w:t xml:space="preserve"> </w:t>
      </w:r>
    </w:p>
    <w:p w14:paraId="7511825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order:DTSENT</w:t>
      </w:r>
      <w:r w:rsidRPr="0022738B">
        <w:rPr>
          <w:rStyle w:val="m1"/>
        </w:rPr>
        <w:t>&gt;</w:t>
      </w:r>
      <w:r w:rsidRPr="0022738B">
        <w:rPr>
          <w:rStyle w:val="tx1"/>
        </w:rPr>
        <w:t>200906261238PM</w:t>
      </w:r>
      <w:r w:rsidRPr="0022738B">
        <w:rPr>
          <w:rStyle w:val="m1"/>
        </w:rPr>
        <w:t>&lt;/</w:t>
      </w:r>
      <w:r w:rsidRPr="0022738B">
        <w:rPr>
          <w:rStyle w:val="t1"/>
        </w:rPr>
        <w:t>order:DTSENT</w:t>
      </w:r>
      <w:r w:rsidRPr="0022738B">
        <w:rPr>
          <w:rStyle w:val="m1"/>
        </w:rPr>
        <w:t>&gt;</w:t>
      </w:r>
      <w:r w:rsidRPr="0022738B">
        <w:t xml:space="preserve"> </w:t>
      </w:r>
    </w:p>
    <w:p w14:paraId="3BC20445"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order:HDR</w:t>
      </w:r>
      <w:r w:rsidRPr="0022738B">
        <w:rPr>
          <w:rStyle w:val="m1"/>
        </w:rPr>
        <w:t>&gt;</w:t>
      </w:r>
    </w:p>
    <w:p w14:paraId="1D2A9B9E" w14:textId="77777777" w:rsidR="00F6735E" w:rsidRPr="0022738B" w:rsidRDefault="00F6735E" w:rsidP="00F6735E">
      <w:pPr>
        <w:ind w:hanging="480"/>
      </w:pPr>
      <w:hyperlink r:id="rId139" w:anchor="#" w:history="1">
        <w:r w:rsidRPr="0022738B">
          <w:rPr>
            <w:rStyle w:val="Hyperlink"/>
            <w:b/>
            <w:bCs/>
            <w:color w:val="FF0000"/>
          </w:rPr>
          <w:t>-</w:t>
        </w:r>
      </w:hyperlink>
      <w:r w:rsidRPr="0022738B">
        <w:t xml:space="preserve"> </w:t>
      </w:r>
      <w:r w:rsidRPr="0022738B">
        <w:rPr>
          <w:rStyle w:val="m1"/>
        </w:rPr>
        <w:t>&lt;</w:t>
      </w:r>
      <w:r w:rsidRPr="0022738B">
        <w:rPr>
          <w:rStyle w:val="t1"/>
        </w:rPr>
        <w:t>order:LSR</w:t>
      </w:r>
      <w:r w:rsidRPr="0022738B">
        <w:rPr>
          <w:rStyle w:val="m1"/>
        </w:rPr>
        <w:t>&gt;</w:t>
      </w:r>
    </w:p>
    <w:p w14:paraId="06A0B9FE" w14:textId="77777777" w:rsidR="00F6735E" w:rsidRPr="0022738B" w:rsidRDefault="00F6735E" w:rsidP="00F6735E">
      <w:pPr>
        <w:ind w:hanging="480"/>
      </w:pPr>
      <w:hyperlink r:id="rId140" w:anchor="#" w:history="1">
        <w:r w:rsidRPr="0022738B">
          <w:rPr>
            <w:rStyle w:val="Hyperlink"/>
            <w:b/>
            <w:bCs/>
            <w:color w:val="FF0000"/>
          </w:rPr>
          <w:t>-</w:t>
        </w:r>
      </w:hyperlink>
      <w:r w:rsidRPr="0022738B">
        <w:t xml:space="preserve"> </w:t>
      </w:r>
      <w:r w:rsidRPr="0022738B">
        <w:rPr>
          <w:rStyle w:val="m1"/>
        </w:rPr>
        <w:t>&lt;</w:t>
      </w:r>
      <w:r w:rsidRPr="0022738B">
        <w:rPr>
          <w:rStyle w:val="t1"/>
        </w:rPr>
        <w:t>order:LSR_ADMIN</w:t>
      </w:r>
      <w:r w:rsidRPr="0022738B">
        <w:rPr>
          <w:rStyle w:val="m1"/>
        </w:rPr>
        <w:t>&gt;</w:t>
      </w:r>
    </w:p>
    <w:p w14:paraId="5F0C049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order:SC</w:t>
      </w:r>
      <w:r w:rsidRPr="0022738B">
        <w:rPr>
          <w:rStyle w:val="m1"/>
        </w:rPr>
        <w:t>&gt;</w:t>
      </w:r>
      <w:r w:rsidRPr="0022738B">
        <w:rPr>
          <w:rStyle w:val="tx1"/>
        </w:rPr>
        <w:t>LCSC</w:t>
      </w:r>
      <w:r w:rsidRPr="0022738B">
        <w:rPr>
          <w:rStyle w:val="m1"/>
        </w:rPr>
        <w:t>&lt;/</w:t>
      </w:r>
      <w:r w:rsidRPr="0022738B">
        <w:rPr>
          <w:rStyle w:val="t1"/>
        </w:rPr>
        <w:t>order:SC</w:t>
      </w:r>
      <w:r w:rsidRPr="0022738B">
        <w:rPr>
          <w:rStyle w:val="m1"/>
        </w:rPr>
        <w:t>&gt;</w:t>
      </w:r>
      <w:r w:rsidRPr="0022738B">
        <w:t xml:space="preserve"> </w:t>
      </w:r>
    </w:p>
    <w:p w14:paraId="6B18DAFC"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order:PROJECT</w:t>
      </w:r>
      <w:r w:rsidRPr="0022738B">
        <w:rPr>
          <w:rStyle w:val="m1"/>
        </w:rPr>
        <w:t>&gt;</w:t>
      </w:r>
      <w:r w:rsidRPr="0022738B">
        <w:rPr>
          <w:rStyle w:val="tx1"/>
        </w:rPr>
        <w:t>CAVENOBILL</w:t>
      </w:r>
      <w:r w:rsidRPr="0022738B">
        <w:rPr>
          <w:rStyle w:val="m1"/>
        </w:rPr>
        <w:t>&lt;/</w:t>
      </w:r>
      <w:r w:rsidRPr="0022738B">
        <w:rPr>
          <w:rStyle w:val="t1"/>
        </w:rPr>
        <w:t>order:PROJECT</w:t>
      </w:r>
      <w:r w:rsidRPr="0022738B">
        <w:rPr>
          <w:rStyle w:val="m1"/>
        </w:rPr>
        <w:t>&gt;</w:t>
      </w:r>
      <w:r w:rsidRPr="0022738B">
        <w:t xml:space="preserve"> </w:t>
      </w:r>
    </w:p>
    <w:p w14:paraId="3395F65A"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order:REQTYP</w:t>
      </w:r>
      <w:r w:rsidRPr="0022738B">
        <w:rPr>
          <w:rStyle w:val="m1"/>
        </w:rPr>
        <w:t>&gt;</w:t>
      </w:r>
      <w:r w:rsidRPr="0022738B">
        <w:rPr>
          <w:rStyle w:val="tx1"/>
        </w:rPr>
        <w:t>MB</w:t>
      </w:r>
      <w:r w:rsidRPr="0022738B">
        <w:rPr>
          <w:rStyle w:val="m1"/>
        </w:rPr>
        <w:t>&lt;/</w:t>
      </w:r>
      <w:r w:rsidRPr="0022738B">
        <w:rPr>
          <w:rStyle w:val="t1"/>
        </w:rPr>
        <w:t>order:REQTYP</w:t>
      </w:r>
      <w:r w:rsidRPr="0022738B">
        <w:rPr>
          <w:rStyle w:val="m1"/>
        </w:rPr>
        <w:t>&gt;</w:t>
      </w:r>
      <w:r w:rsidRPr="0022738B">
        <w:t xml:space="preserve"> </w:t>
      </w:r>
    </w:p>
    <w:p w14:paraId="1B189777"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order:ACT</w:t>
      </w:r>
      <w:r w:rsidRPr="0022738B">
        <w:rPr>
          <w:rStyle w:val="m1"/>
        </w:rPr>
        <w:t>&gt;</w:t>
      </w:r>
      <w:r w:rsidRPr="0022738B">
        <w:rPr>
          <w:rStyle w:val="tx1"/>
        </w:rPr>
        <w:t>N</w:t>
      </w:r>
      <w:r w:rsidRPr="0022738B">
        <w:rPr>
          <w:rStyle w:val="m1"/>
        </w:rPr>
        <w:t>&lt;/</w:t>
      </w:r>
      <w:r w:rsidRPr="0022738B">
        <w:rPr>
          <w:rStyle w:val="t1"/>
        </w:rPr>
        <w:t>order:ACT</w:t>
      </w:r>
      <w:r w:rsidRPr="0022738B">
        <w:rPr>
          <w:rStyle w:val="m1"/>
        </w:rPr>
        <w:t>&gt;</w:t>
      </w:r>
      <w:r w:rsidRPr="0022738B">
        <w:t xml:space="preserve"> </w:t>
      </w:r>
    </w:p>
    <w:p w14:paraId="19776F9F" w14:textId="77777777" w:rsidR="00F6735E" w:rsidRPr="0022738B" w:rsidRDefault="00F6735E" w:rsidP="00F6735E">
      <w:pPr>
        <w:ind w:hanging="480"/>
      </w:pPr>
      <w:hyperlink r:id="rId141" w:anchor="#" w:history="1">
        <w:r w:rsidRPr="0022738B">
          <w:rPr>
            <w:rStyle w:val="Hyperlink"/>
            <w:b/>
            <w:bCs/>
            <w:color w:val="FF0000"/>
          </w:rPr>
          <w:t>-</w:t>
        </w:r>
      </w:hyperlink>
      <w:r w:rsidRPr="0022738B">
        <w:t xml:space="preserve"> </w:t>
      </w:r>
      <w:r w:rsidRPr="0022738B">
        <w:rPr>
          <w:rStyle w:val="m1"/>
        </w:rPr>
        <w:t>&lt;</w:t>
      </w:r>
      <w:r w:rsidRPr="0022738B">
        <w:rPr>
          <w:rStyle w:val="t1"/>
        </w:rPr>
        <w:t>order:AUTHORIZATION</w:t>
      </w:r>
      <w:r w:rsidRPr="0022738B">
        <w:rPr>
          <w:rStyle w:val="m1"/>
        </w:rPr>
        <w:t>&gt;</w:t>
      </w:r>
    </w:p>
    <w:p w14:paraId="1601F3D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order:TOS</w:t>
      </w:r>
      <w:r w:rsidRPr="0022738B">
        <w:rPr>
          <w:rStyle w:val="m1"/>
        </w:rPr>
        <w:t>&gt;</w:t>
      </w:r>
      <w:r w:rsidRPr="0022738B">
        <w:rPr>
          <w:rStyle w:val="tx1"/>
        </w:rPr>
        <w:t>1BM-</w:t>
      </w:r>
      <w:r w:rsidRPr="0022738B">
        <w:rPr>
          <w:rStyle w:val="m1"/>
        </w:rPr>
        <w:t>&lt;/</w:t>
      </w:r>
      <w:r w:rsidRPr="0022738B">
        <w:rPr>
          <w:rStyle w:val="t1"/>
        </w:rPr>
        <w:t>order:TOS</w:t>
      </w:r>
      <w:r w:rsidRPr="0022738B">
        <w:rPr>
          <w:rStyle w:val="m1"/>
        </w:rPr>
        <w:t>&gt;</w:t>
      </w:r>
      <w:r w:rsidRPr="0022738B">
        <w:t xml:space="preserve"> </w:t>
      </w:r>
    </w:p>
    <w:p w14:paraId="63F53B9A"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order:DDD</w:t>
      </w:r>
      <w:r w:rsidRPr="0022738B">
        <w:rPr>
          <w:rStyle w:val="m1"/>
        </w:rPr>
        <w:t>&gt;</w:t>
      </w:r>
      <w:r w:rsidRPr="0022738B">
        <w:rPr>
          <w:rStyle w:val="tx1"/>
        </w:rPr>
        <w:t>20091204</w:t>
      </w:r>
      <w:r w:rsidRPr="0022738B">
        <w:rPr>
          <w:rStyle w:val="m1"/>
        </w:rPr>
        <w:t>&lt;/</w:t>
      </w:r>
      <w:r w:rsidRPr="0022738B">
        <w:rPr>
          <w:rStyle w:val="t1"/>
        </w:rPr>
        <w:t>order:DDD</w:t>
      </w:r>
      <w:r w:rsidRPr="0022738B">
        <w:rPr>
          <w:rStyle w:val="m1"/>
        </w:rPr>
        <w:t>&gt;</w:t>
      </w:r>
      <w:r w:rsidRPr="0022738B">
        <w:t xml:space="preserve"> </w:t>
      </w:r>
    </w:p>
    <w:p w14:paraId="51FC6660"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order:PORTTYP</w:t>
      </w:r>
      <w:r w:rsidRPr="0022738B">
        <w:rPr>
          <w:rStyle w:val="m1"/>
        </w:rPr>
        <w:t>&gt;</w:t>
      </w:r>
      <w:r w:rsidRPr="0022738B">
        <w:rPr>
          <w:rStyle w:val="tx1"/>
        </w:rPr>
        <w:t>L</w:t>
      </w:r>
      <w:r w:rsidRPr="0022738B">
        <w:rPr>
          <w:rStyle w:val="m1"/>
        </w:rPr>
        <w:t>&lt;/</w:t>
      </w:r>
      <w:r w:rsidRPr="0022738B">
        <w:rPr>
          <w:rStyle w:val="t1"/>
        </w:rPr>
        <w:t>order:PORTTYP</w:t>
      </w:r>
      <w:r w:rsidRPr="0022738B">
        <w:rPr>
          <w:rStyle w:val="m1"/>
        </w:rPr>
        <w:t>&gt;</w:t>
      </w:r>
      <w:r w:rsidRPr="0022738B">
        <w:t xml:space="preserve"> </w:t>
      </w:r>
    </w:p>
    <w:p w14:paraId="5AF04C23"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order:AUTHORIZATION</w:t>
      </w:r>
      <w:r w:rsidRPr="0022738B">
        <w:rPr>
          <w:rStyle w:val="m1"/>
        </w:rPr>
        <w:t>&gt;</w:t>
      </w:r>
    </w:p>
    <w:p w14:paraId="4FA5BDB2"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order:LSR_ADMIN</w:t>
      </w:r>
      <w:r w:rsidRPr="0022738B">
        <w:rPr>
          <w:rStyle w:val="m1"/>
        </w:rPr>
        <w:t>&gt;</w:t>
      </w:r>
    </w:p>
    <w:p w14:paraId="246B2D7B" w14:textId="77777777" w:rsidR="00F6735E" w:rsidRPr="0022738B" w:rsidRDefault="00F6735E" w:rsidP="00F6735E">
      <w:pPr>
        <w:ind w:hanging="480"/>
      </w:pPr>
      <w:hyperlink r:id="rId142" w:anchor="#" w:history="1">
        <w:r w:rsidRPr="0022738B">
          <w:rPr>
            <w:rStyle w:val="Hyperlink"/>
            <w:b/>
            <w:bCs/>
            <w:color w:val="FF0000"/>
          </w:rPr>
          <w:t>-</w:t>
        </w:r>
      </w:hyperlink>
      <w:r w:rsidRPr="0022738B">
        <w:t xml:space="preserve"> </w:t>
      </w:r>
      <w:r w:rsidRPr="0022738B">
        <w:rPr>
          <w:rStyle w:val="m1"/>
        </w:rPr>
        <w:t>&lt;</w:t>
      </w:r>
      <w:r w:rsidRPr="0022738B">
        <w:rPr>
          <w:rStyle w:val="t1"/>
        </w:rPr>
        <w:t>order:LSR_BILL</w:t>
      </w:r>
      <w:r w:rsidRPr="0022738B">
        <w:rPr>
          <w:rStyle w:val="m1"/>
        </w:rPr>
        <w:t>&gt;</w:t>
      </w:r>
    </w:p>
    <w:p w14:paraId="3EBC9D07"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order:BAN1</w:t>
      </w:r>
      <w:r w:rsidRPr="0022738B">
        <w:rPr>
          <w:rStyle w:val="m1"/>
        </w:rPr>
        <w:t>&gt;</w:t>
      </w:r>
      <w:r w:rsidRPr="0022738B">
        <w:rPr>
          <w:rStyle w:val="tx1"/>
        </w:rPr>
        <w:t>706Q886621621</w:t>
      </w:r>
      <w:r w:rsidRPr="0022738B">
        <w:rPr>
          <w:rStyle w:val="m1"/>
        </w:rPr>
        <w:t>&lt;/</w:t>
      </w:r>
      <w:r w:rsidRPr="0022738B">
        <w:rPr>
          <w:rStyle w:val="t1"/>
        </w:rPr>
        <w:t>order:BAN1</w:t>
      </w:r>
      <w:r w:rsidRPr="0022738B">
        <w:rPr>
          <w:rStyle w:val="m1"/>
        </w:rPr>
        <w:t>&gt;</w:t>
      </w:r>
      <w:r w:rsidRPr="0022738B">
        <w:t xml:space="preserve"> </w:t>
      </w:r>
    </w:p>
    <w:p w14:paraId="64E0EB1C"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order:LSR_BILL</w:t>
      </w:r>
      <w:r w:rsidRPr="0022738B">
        <w:rPr>
          <w:rStyle w:val="m1"/>
        </w:rPr>
        <w:t>&gt;</w:t>
      </w:r>
    </w:p>
    <w:p w14:paraId="23A87BA6"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order:LSR</w:t>
      </w:r>
      <w:r w:rsidRPr="0022738B">
        <w:rPr>
          <w:rStyle w:val="m1"/>
        </w:rPr>
        <w:t>&gt;</w:t>
      </w:r>
    </w:p>
    <w:p w14:paraId="119C470E" w14:textId="77777777" w:rsidR="00F6735E" w:rsidRPr="0022738B" w:rsidRDefault="00F6735E" w:rsidP="00F6735E">
      <w:pPr>
        <w:ind w:hanging="480"/>
      </w:pPr>
      <w:hyperlink r:id="rId143" w:anchor="#" w:history="1">
        <w:r w:rsidRPr="0022738B">
          <w:rPr>
            <w:rStyle w:val="Hyperlink"/>
            <w:b/>
            <w:bCs/>
            <w:color w:val="FF0000"/>
          </w:rPr>
          <w:t>-</w:t>
        </w:r>
      </w:hyperlink>
      <w:r w:rsidRPr="0022738B">
        <w:t xml:space="preserve"> </w:t>
      </w:r>
      <w:r w:rsidRPr="0022738B">
        <w:rPr>
          <w:rStyle w:val="m1"/>
        </w:rPr>
        <w:t>&lt;</w:t>
      </w:r>
      <w:r w:rsidRPr="0022738B">
        <w:rPr>
          <w:rStyle w:val="t1"/>
        </w:rPr>
        <w:t>order:EU</w:t>
      </w:r>
      <w:r w:rsidRPr="0022738B">
        <w:rPr>
          <w:rStyle w:val="m1"/>
        </w:rPr>
        <w:t>&gt;</w:t>
      </w:r>
    </w:p>
    <w:p w14:paraId="335E9CF5" w14:textId="77777777" w:rsidR="00F6735E" w:rsidRPr="0022738B" w:rsidRDefault="00F6735E" w:rsidP="00F6735E">
      <w:pPr>
        <w:ind w:hanging="480"/>
      </w:pPr>
      <w:hyperlink r:id="rId144" w:anchor="#" w:history="1">
        <w:r w:rsidRPr="0022738B">
          <w:rPr>
            <w:rStyle w:val="Hyperlink"/>
            <w:b/>
            <w:bCs/>
            <w:color w:val="FF0000"/>
          </w:rPr>
          <w:t>-</w:t>
        </w:r>
      </w:hyperlink>
      <w:r w:rsidRPr="0022738B">
        <w:t xml:space="preserve"> </w:t>
      </w:r>
      <w:r w:rsidRPr="0022738B">
        <w:rPr>
          <w:rStyle w:val="m1"/>
        </w:rPr>
        <w:t>&lt;</w:t>
      </w:r>
      <w:r w:rsidRPr="0022738B">
        <w:rPr>
          <w:rStyle w:val="t1"/>
        </w:rPr>
        <w:t>order:LOC_ACCESS</w:t>
      </w:r>
      <w:r w:rsidRPr="0022738B">
        <w:rPr>
          <w:rStyle w:val="m1"/>
        </w:rPr>
        <w:t>&gt;</w:t>
      </w:r>
    </w:p>
    <w:p w14:paraId="4FB837AC" w14:textId="77777777" w:rsidR="00F6735E" w:rsidRPr="0022738B" w:rsidRDefault="00F6735E" w:rsidP="00F6735E">
      <w:pPr>
        <w:ind w:hanging="480"/>
      </w:pPr>
      <w:hyperlink r:id="rId145" w:anchor="#" w:history="1">
        <w:r w:rsidRPr="0022738B">
          <w:rPr>
            <w:rStyle w:val="Hyperlink"/>
            <w:b/>
            <w:bCs/>
            <w:color w:val="FF0000"/>
          </w:rPr>
          <w:t>-</w:t>
        </w:r>
      </w:hyperlink>
      <w:r w:rsidRPr="0022738B">
        <w:t xml:space="preserve"> </w:t>
      </w:r>
      <w:r w:rsidRPr="0022738B">
        <w:rPr>
          <w:rStyle w:val="m1"/>
        </w:rPr>
        <w:t>&lt;</w:t>
      </w:r>
      <w:r w:rsidRPr="0022738B">
        <w:rPr>
          <w:rStyle w:val="t1"/>
        </w:rPr>
        <w:t>order:LOC_ACCESS_HEADER_INFO</w:t>
      </w:r>
      <w:r w:rsidRPr="0022738B">
        <w:rPr>
          <w:rStyle w:val="m1"/>
        </w:rPr>
        <w:t>&gt;</w:t>
      </w:r>
    </w:p>
    <w:p w14:paraId="693CA510"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order:NAME</w:t>
      </w:r>
      <w:r w:rsidRPr="0022738B">
        <w:rPr>
          <w:rStyle w:val="m1"/>
        </w:rPr>
        <w:t>&gt;</w:t>
      </w:r>
      <w:r w:rsidRPr="0022738B">
        <w:rPr>
          <w:rStyle w:val="tx1"/>
        </w:rPr>
        <w:t>High Tide</w:t>
      </w:r>
      <w:r w:rsidRPr="0022738B">
        <w:rPr>
          <w:rStyle w:val="m1"/>
        </w:rPr>
        <w:t>&lt;/</w:t>
      </w:r>
      <w:r w:rsidRPr="0022738B">
        <w:rPr>
          <w:rStyle w:val="t1"/>
        </w:rPr>
        <w:t>order:NAME</w:t>
      </w:r>
      <w:r w:rsidRPr="0022738B">
        <w:rPr>
          <w:rStyle w:val="m1"/>
        </w:rPr>
        <w:t>&gt;</w:t>
      </w:r>
      <w:r w:rsidRPr="0022738B">
        <w:t xml:space="preserve"> </w:t>
      </w:r>
    </w:p>
    <w:p w14:paraId="56954003" w14:textId="77777777" w:rsidR="00F6735E" w:rsidRPr="0022738B" w:rsidRDefault="00F6735E" w:rsidP="00F6735E">
      <w:pPr>
        <w:ind w:hanging="480"/>
      </w:pPr>
      <w:hyperlink r:id="rId146" w:anchor="#" w:history="1">
        <w:r w:rsidRPr="0022738B">
          <w:rPr>
            <w:rStyle w:val="Hyperlink"/>
            <w:b/>
            <w:bCs/>
            <w:color w:val="FF0000"/>
          </w:rPr>
          <w:t>-</w:t>
        </w:r>
      </w:hyperlink>
      <w:r w:rsidRPr="0022738B">
        <w:t xml:space="preserve"> </w:t>
      </w:r>
      <w:r w:rsidRPr="0022738B">
        <w:rPr>
          <w:rStyle w:val="m1"/>
        </w:rPr>
        <w:t>&lt;</w:t>
      </w:r>
      <w:r w:rsidRPr="0022738B">
        <w:rPr>
          <w:rStyle w:val="t1"/>
        </w:rPr>
        <w:t>order:ORD_SVC_ADDR_GRP</w:t>
      </w:r>
      <w:r w:rsidRPr="0022738B">
        <w:rPr>
          <w:rStyle w:val="m1"/>
        </w:rPr>
        <w:t>&gt;</w:t>
      </w:r>
    </w:p>
    <w:p w14:paraId="36C58DD4"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order:SANO</w:t>
      </w:r>
      <w:r w:rsidRPr="0022738B">
        <w:rPr>
          <w:rStyle w:val="m1"/>
        </w:rPr>
        <w:t>&gt;</w:t>
      </w:r>
      <w:r w:rsidRPr="0022738B">
        <w:rPr>
          <w:rStyle w:val="tx1"/>
        </w:rPr>
        <w:t>1300</w:t>
      </w:r>
      <w:r w:rsidRPr="0022738B">
        <w:rPr>
          <w:rStyle w:val="m1"/>
        </w:rPr>
        <w:t>&lt;/</w:t>
      </w:r>
      <w:r w:rsidRPr="0022738B">
        <w:rPr>
          <w:rStyle w:val="t1"/>
        </w:rPr>
        <w:t>order:SANO</w:t>
      </w:r>
      <w:r w:rsidRPr="0022738B">
        <w:rPr>
          <w:rStyle w:val="m1"/>
        </w:rPr>
        <w:t>&gt;</w:t>
      </w:r>
      <w:r w:rsidRPr="0022738B">
        <w:t xml:space="preserve"> </w:t>
      </w:r>
    </w:p>
    <w:p w14:paraId="53DED694"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order:SASN</w:t>
      </w:r>
      <w:r w:rsidRPr="0022738B">
        <w:rPr>
          <w:rStyle w:val="m1"/>
        </w:rPr>
        <w:t>&gt;</w:t>
      </w:r>
      <w:r w:rsidRPr="0022738B">
        <w:rPr>
          <w:rStyle w:val="tx1"/>
        </w:rPr>
        <w:t>Bull</w:t>
      </w:r>
      <w:r w:rsidRPr="0022738B">
        <w:rPr>
          <w:rStyle w:val="m1"/>
        </w:rPr>
        <w:t>&lt;/</w:t>
      </w:r>
      <w:r w:rsidRPr="0022738B">
        <w:rPr>
          <w:rStyle w:val="t1"/>
        </w:rPr>
        <w:t>order:SASN</w:t>
      </w:r>
      <w:r w:rsidRPr="0022738B">
        <w:rPr>
          <w:rStyle w:val="m1"/>
        </w:rPr>
        <w:t>&gt;</w:t>
      </w:r>
      <w:r w:rsidRPr="0022738B">
        <w:t xml:space="preserve"> </w:t>
      </w:r>
    </w:p>
    <w:p w14:paraId="26DAE06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order:SATH</w:t>
      </w:r>
      <w:r w:rsidRPr="0022738B">
        <w:rPr>
          <w:rStyle w:val="m1"/>
        </w:rPr>
        <w:t>&gt;</w:t>
      </w:r>
      <w:r w:rsidRPr="0022738B">
        <w:rPr>
          <w:rStyle w:val="tx1"/>
        </w:rPr>
        <w:t>St</w:t>
      </w:r>
      <w:r w:rsidRPr="0022738B">
        <w:rPr>
          <w:rStyle w:val="m1"/>
        </w:rPr>
        <w:t>&lt;/</w:t>
      </w:r>
      <w:r w:rsidRPr="0022738B">
        <w:rPr>
          <w:rStyle w:val="t1"/>
        </w:rPr>
        <w:t>order:SATH</w:t>
      </w:r>
      <w:r w:rsidRPr="0022738B">
        <w:rPr>
          <w:rStyle w:val="m1"/>
        </w:rPr>
        <w:t>&gt;</w:t>
      </w:r>
      <w:r w:rsidRPr="0022738B">
        <w:t xml:space="preserve"> </w:t>
      </w:r>
    </w:p>
    <w:p w14:paraId="35E0AEAF"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order:CITY</w:t>
      </w:r>
      <w:r w:rsidRPr="0022738B">
        <w:rPr>
          <w:rStyle w:val="m1"/>
        </w:rPr>
        <w:t>&gt;</w:t>
      </w:r>
      <w:r w:rsidRPr="0022738B">
        <w:rPr>
          <w:rStyle w:val="tx1"/>
        </w:rPr>
        <w:t>Savh</w:t>
      </w:r>
      <w:r w:rsidRPr="0022738B">
        <w:rPr>
          <w:rStyle w:val="m1"/>
        </w:rPr>
        <w:t>&lt;/</w:t>
      </w:r>
      <w:r w:rsidRPr="0022738B">
        <w:rPr>
          <w:rStyle w:val="t1"/>
        </w:rPr>
        <w:t>order:CITY</w:t>
      </w:r>
      <w:r w:rsidRPr="0022738B">
        <w:rPr>
          <w:rStyle w:val="m1"/>
        </w:rPr>
        <w:t>&gt;</w:t>
      </w:r>
      <w:r w:rsidRPr="0022738B">
        <w:t xml:space="preserve"> </w:t>
      </w:r>
    </w:p>
    <w:p w14:paraId="079A376F"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order:STATE</w:t>
      </w:r>
      <w:r w:rsidRPr="0022738B">
        <w:rPr>
          <w:rStyle w:val="m1"/>
        </w:rPr>
        <w:t>&gt;</w:t>
      </w:r>
      <w:r w:rsidRPr="0022738B">
        <w:rPr>
          <w:rStyle w:val="tx1"/>
        </w:rPr>
        <w:t>GA</w:t>
      </w:r>
      <w:r w:rsidRPr="0022738B">
        <w:rPr>
          <w:rStyle w:val="m1"/>
        </w:rPr>
        <w:t>&lt;/</w:t>
      </w:r>
      <w:r w:rsidRPr="0022738B">
        <w:rPr>
          <w:rStyle w:val="t1"/>
        </w:rPr>
        <w:t>order:STATE</w:t>
      </w:r>
      <w:r w:rsidRPr="0022738B">
        <w:rPr>
          <w:rStyle w:val="m1"/>
        </w:rPr>
        <w:t>&gt;</w:t>
      </w:r>
      <w:r w:rsidRPr="0022738B">
        <w:t xml:space="preserve"> </w:t>
      </w:r>
    </w:p>
    <w:p w14:paraId="424D5838"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order:ZIP</w:t>
      </w:r>
      <w:r w:rsidRPr="0022738B">
        <w:rPr>
          <w:rStyle w:val="m1"/>
        </w:rPr>
        <w:t>&gt;</w:t>
      </w:r>
      <w:r w:rsidRPr="0022738B">
        <w:rPr>
          <w:rStyle w:val="tx1"/>
        </w:rPr>
        <w:t>31401</w:t>
      </w:r>
      <w:r w:rsidRPr="0022738B">
        <w:rPr>
          <w:rStyle w:val="m1"/>
        </w:rPr>
        <w:t>&lt;/</w:t>
      </w:r>
      <w:r w:rsidRPr="0022738B">
        <w:rPr>
          <w:rStyle w:val="t1"/>
        </w:rPr>
        <w:t>order:ZIP</w:t>
      </w:r>
      <w:r w:rsidRPr="0022738B">
        <w:rPr>
          <w:rStyle w:val="m1"/>
        </w:rPr>
        <w:t>&gt;</w:t>
      </w:r>
      <w:r w:rsidRPr="0022738B">
        <w:t xml:space="preserve"> </w:t>
      </w:r>
    </w:p>
    <w:p w14:paraId="2C3E2D58" w14:textId="77777777" w:rsidR="00F6735E" w:rsidRPr="0022738B" w:rsidRDefault="00F6735E" w:rsidP="00F6735E">
      <w:pPr>
        <w:ind w:hanging="240"/>
      </w:pPr>
      <w:r w:rsidRPr="0022738B">
        <w:rPr>
          <w:rStyle w:val="b1"/>
        </w:rPr>
        <w:lastRenderedPageBreak/>
        <w:t> </w:t>
      </w:r>
      <w:r w:rsidRPr="0022738B">
        <w:t xml:space="preserve"> </w:t>
      </w:r>
      <w:r w:rsidRPr="0022738B">
        <w:rPr>
          <w:rStyle w:val="m1"/>
        </w:rPr>
        <w:t>&lt;/</w:t>
      </w:r>
      <w:r w:rsidRPr="0022738B">
        <w:rPr>
          <w:rStyle w:val="t1"/>
        </w:rPr>
        <w:t>order:ORD_SVC_ADDR_GRP</w:t>
      </w:r>
      <w:r w:rsidRPr="0022738B">
        <w:rPr>
          <w:rStyle w:val="m1"/>
        </w:rPr>
        <w:t>&gt;</w:t>
      </w:r>
    </w:p>
    <w:p w14:paraId="685E4A01"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order:LOC_ACCESS_HEADER_INFO</w:t>
      </w:r>
      <w:r w:rsidRPr="0022738B">
        <w:rPr>
          <w:rStyle w:val="m1"/>
        </w:rPr>
        <w:t>&gt;</w:t>
      </w:r>
    </w:p>
    <w:p w14:paraId="0449FBAF"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order:LOC_ACCESS</w:t>
      </w:r>
      <w:r w:rsidRPr="0022738B">
        <w:rPr>
          <w:rStyle w:val="m1"/>
        </w:rPr>
        <w:t>&gt;</w:t>
      </w:r>
    </w:p>
    <w:p w14:paraId="25490A98"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order:EU</w:t>
      </w:r>
      <w:r w:rsidRPr="0022738B">
        <w:rPr>
          <w:rStyle w:val="m1"/>
        </w:rPr>
        <w:t>&gt;</w:t>
      </w:r>
    </w:p>
    <w:p w14:paraId="7E282E86" w14:textId="77777777" w:rsidR="00F6735E" w:rsidRPr="0022738B" w:rsidRDefault="00F6735E" w:rsidP="00F6735E">
      <w:pPr>
        <w:ind w:hanging="480"/>
      </w:pPr>
      <w:hyperlink r:id="rId147" w:anchor="#" w:history="1">
        <w:r w:rsidRPr="0022738B">
          <w:rPr>
            <w:rStyle w:val="Hyperlink"/>
            <w:b/>
            <w:bCs/>
            <w:color w:val="FF0000"/>
          </w:rPr>
          <w:t>-</w:t>
        </w:r>
      </w:hyperlink>
      <w:r w:rsidRPr="0022738B">
        <w:t xml:space="preserve"> </w:t>
      </w:r>
      <w:r w:rsidRPr="0022738B">
        <w:rPr>
          <w:rStyle w:val="m1"/>
        </w:rPr>
        <w:t>&lt;</w:t>
      </w:r>
      <w:r w:rsidRPr="0022738B">
        <w:rPr>
          <w:rStyle w:val="t1"/>
        </w:rPr>
        <w:t>order:PS</w:t>
      </w:r>
      <w:r w:rsidRPr="0022738B">
        <w:rPr>
          <w:rStyle w:val="m1"/>
        </w:rPr>
        <w:t>&gt;</w:t>
      </w:r>
    </w:p>
    <w:p w14:paraId="668DCB8E" w14:textId="77777777" w:rsidR="00F6735E" w:rsidRPr="0022738B" w:rsidRDefault="00F6735E" w:rsidP="00F6735E">
      <w:pPr>
        <w:ind w:hanging="480"/>
      </w:pPr>
      <w:hyperlink r:id="rId148" w:anchor="#" w:history="1">
        <w:r w:rsidRPr="0022738B">
          <w:rPr>
            <w:rStyle w:val="Hyperlink"/>
            <w:b/>
            <w:bCs/>
            <w:color w:val="FF0000"/>
          </w:rPr>
          <w:t>-</w:t>
        </w:r>
      </w:hyperlink>
      <w:r w:rsidRPr="0022738B">
        <w:t xml:space="preserve"> </w:t>
      </w:r>
      <w:r w:rsidRPr="0022738B">
        <w:rPr>
          <w:rStyle w:val="m1"/>
        </w:rPr>
        <w:t>&lt;</w:t>
      </w:r>
      <w:r w:rsidRPr="0022738B">
        <w:rPr>
          <w:rStyle w:val="t1"/>
        </w:rPr>
        <w:t>order:PS_ADMIN</w:t>
      </w:r>
      <w:r w:rsidRPr="0022738B">
        <w:rPr>
          <w:rStyle w:val="m1"/>
        </w:rPr>
        <w:t>&gt;</w:t>
      </w:r>
    </w:p>
    <w:p w14:paraId="68C6F09B"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order:PQTY</w:t>
      </w:r>
      <w:r w:rsidRPr="0022738B">
        <w:rPr>
          <w:rStyle w:val="m1"/>
        </w:rPr>
        <w:t>&gt;</w:t>
      </w:r>
      <w:r w:rsidRPr="0022738B">
        <w:rPr>
          <w:rStyle w:val="tx1"/>
        </w:rPr>
        <w:t>001</w:t>
      </w:r>
      <w:r w:rsidRPr="0022738B">
        <w:rPr>
          <w:rStyle w:val="m1"/>
        </w:rPr>
        <w:t>&lt;/</w:t>
      </w:r>
      <w:r w:rsidRPr="0022738B">
        <w:rPr>
          <w:rStyle w:val="t1"/>
        </w:rPr>
        <w:t>order:PQTY</w:t>
      </w:r>
      <w:r w:rsidRPr="0022738B">
        <w:rPr>
          <w:rStyle w:val="m1"/>
        </w:rPr>
        <w:t>&gt;</w:t>
      </w:r>
      <w:r w:rsidRPr="0022738B">
        <w:t xml:space="preserve"> </w:t>
      </w:r>
    </w:p>
    <w:p w14:paraId="33096B56"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order:PS_ADMIN</w:t>
      </w:r>
      <w:r w:rsidRPr="0022738B">
        <w:rPr>
          <w:rStyle w:val="m1"/>
        </w:rPr>
        <w:t>&gt;</w:t>
      </w:r>
    </w:p>
    <w:p w14:paraId="0B6793D8" w14:textId="77777777" w:rsidR="00F6735E" w:rsidRPr="0022738B" w:rsidRDefault="00F6735E" w:rsidP="00F6735E">
      <w:pPr>
        <w:ind w:hanging="480"/>
      </w:pPr>
      <w:hyperlink r:id="rId149" w:anchor="#" w:history="1">
        <w:r w:rsidRPr="0022738B">
          <w:rPr>
            <w:rStyle w:val="Hyperlink"/>
            <w:b/>
            <w:bCs/>
            <w:color w:val="FF0000"/>
          </w:rPr>
          <w:t>-</w:t>
        </w:r>
      </w:hyperlink>
      <w:r w:rsidRPr="0022738B">
        <w:t xml:space="preserve"> </w:t>
      </w:r>
      <w:r w:rsidRPr="0022738B">
        <w:rPr>
          <w:rStyle w:val="m1"/>
        </w:rPr>
        <w:t>&lt;</w:t>
      </w:r>
      <w:r w:rsidRPr="0022738B">
        <w:rPr>
          <w:rStyle w:val="t1"/>
        </w:rPr>
        <w:t>order:PS_SVC_DET</w:t>
      </w:r>
      <w:r w:rsidRPr="0022738B">
        <w:rPr>
          <w:rStyle w:val="m1"/>
        </w:rPr>
        <w:t>&gt;</w:t>
      </w:r>
    </w:p>
    <w:p w14:paraId="1F9F7187"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order:TNS</w:t>
      </w:r>
      <w:r w:rsidRPr="0022738B">
        <w:rPr>
          <w:rStyle w:val="m1"/>
        </w:rPr>
        <w:t>&gt;</w:t>
      </w:r>
      <w:r w:rsidRPr="0022738B">
        <w:rPr>
          <w:rStyle w:val="tx1"/>
        </w:rPr>
        <w:t>9127905067</w:t>
      </w:r>
      <w:r w:rsidRPr="0022738B">
        <w:rPr>
          <w:rStyle w:val="m1"/>
        </w:rPr>
        <w:t>&lt;/</w:t>
      </w:r>
      <w:r w:rsidRPr="0022738B">
        <w:rPr>
          <w:rStyle w:val="t1"/>
        </w:rPr>
        <w:t>order:TNS</w:t>
      </w:r>
      <w:r w:rsidRPr="0022738B">
        <w:rPr>
          <w:rStyle w:val="m1"/>
        </w:rPr>
        <w:t>&gt;</w:t>
      </w:r>
      <w:r w:rsidRPr="0022738B">
        <w:t xml:space="preserve"> </w:t>
      </w:r>
    </w:p>
    <w:p w14:paraId="42D31A64"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order:LNECLSSVC</w:t>
      </w:r>
      <w:r w:rsidRPr="0022738B">
        <w:rPr>
          <w:rStyle w:val="m1"/>
        </w:rPr>
        <w:t>&gt;</w:t>
      </w:r>
      <w:r w:rsidRPr="0022738B">
        <w:rPr>
          <w:rStyle w:val="tx1"/>
        </w:rPr>
        <w:t>UEPWD</w:t>
      </w:r>
      <w:r w:rsidRPr="0022738B">
        <w:rPr>
          <w:rStyle w:val="m1"/>
        </w:rPr>
        <w:t>&lt;/</w:t>
      </w:r>
      <w:r w:rsidRPr="0022738B">
        <w:rPr>
          <w:rStyle w:val="t1"/>
        </w:rPr>
        <w:t>order:LNECLSSVC</w:t>
      </w:r>
      <w:r w:rsidRPr="0022738B">
        <w:rPr>
          <w:rStyle w:val="m1"/>
        </w:rPr>
        <w:t>&gt;</w:t>
      </w:r>
      <w:r w:rsidRPr="0022738B">
        <w:t xml:space="preserve"> </w:t>
      </w:r>
    </w:p>
    <w:p w14:paraId="37A839B5" w14:textId="77777777" w:rsidR="00F6735E" w:rsidRPr="0022738B" w:rsidRDefault="00F6735E" w:rsidP="00F6735E">
      <w:pPr>
        <w:ind w:hanging="480"/>
      </w:pPr>
      <w:hyperlink r:id="rId150" w:anchor="#" w:history="1">
        <w:r w:rsidRPr="0022738B">
          <w:rPr>
            <w:rStyle w:val="Hyperlink"/>
            <w:b/>
            <w:bCs/>
            <w:color w:val="FF0000"/>
          </w:rPr>
          <w:t>-</w:t>
        </w:r>
      </w:hyperlink>
      <w:r w:rsidRPr="0022738B">
        <w:t xml:space="preserve"> </w:t>
      </w:r>
      <w:r w:rsidRPr="0022738B">
        <w:rPr>
          <w:rStyle w:val="m1"/>
        </w:rPr>
        <w:t>&lt;</w:t>
      </w:r>
      <w:r w:rsidRPr="0022738B">
        <w:rPr>
          <w:rStyle w:val="t1"/>
        </w:rPr>
        <w:t>order:SVC_DET_GRP</w:t>
      </w:r>
      <w:r w:rsidRPr="0022738B">
        <w:rPr>
          <w:rStyle w:val="m1"/>
        </w:rPr>
        <w:t>&gt;</w:t>
      </w:r>
    </w:p>
    <w:p w14:paraId="4BBAA44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order:LNUM</w:t>
      </w:r>
      <w:r w:rsidRPr="0022738B">
        <w:rPr>
          <w:rStyle w:val="m1"/>
        </w:rPr>
        <w:t>&gt;</w:t>
      </w:r>
      <w:r w:rsidRPr="0022738B">
        <w:rPr>
          <w:rStyle w:val="tx1"/>
        </w:rPr>
        <w:t>00001</w:t>
      </w:r>
      <w:r w:rsidRPr="0022738B">
        <w:rPr>
          <w:rStyle w:val="m1"/>
        </w:rPr>
        <w:t>&lt;/</w:t>
      </w:r>
      <w:r w:rsidRPr="0022738B">
        <w:rPr>
          <w:rStyle w:val="t1"/>
        </w:rPr>
        <w:t>order:LNUM</w:t>
      </w:r>
      <w:r w:rsidRPr="0022738B">
        <w:rPr>
          <w:rStyle w:val="m1"/>
        </w:rPr>
        <w:t>&gt;</w:t>
      </w:r>
      <w:r w:rsidRPr="0022738B">
        <w:t xml:space="preserve"> </w:t>
      </w:r>
    </w:p>
    <w:p w14:paraId="523C20BD"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order:LNA</w:t>
      </w:r>
      <w:r w:rsidRPr="0022738B">
        <w:rPr>
          <w:rStyle w:val="m1"/>
        </w:rPr>
        <w:t>&gt;</w:t>
      </w:r>
      <w:r w:rsidRPr="0022738B">
        <w:rPr>
          <w:rStyle w:val="tx1"/>
        </w:rPr>
        <w:t>N</w:t>
      </w:r>
      <w:r w:rsidRPr="0022738B">
        <w:rPr>
          <w:rStyle w:val="m1"/>
        </w:rPr>
        <w:t>&lt;/</w:t>
      </w:r>
      <w:r w:rsidRPr="0022738B">
        <w:rPr>
          <w:rStyle w:val="t1"/>
        </w:rPr>
        <w:t>order:LNA</w:t>
      </w:r>
      <w:r w:rsidRPr="0022738B">
        <w:rPr>
          <w:rStyle w:val="m1"/>
        </w:rPr>
        <w:t>&gt;</w:t>
      </w:r>
      <w:r w:rsidRPr="0022738B">
        <w:t xml:space="preserve"> </w:t>
      </w:r>
    </w:p>
    <w:p w14:paraId="67C0C54E"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order:SVC_DET_GRP</w:t>
      </w:r>
      <w:r w:rsidRPr="0022738B">
        <w:rPr>
          <w:rStyle w:val="m1"/>
        </w:rPr>
        <w:t>&gt;</w:t>
      </w:r>
    </w:p>
    <w:p w14:paraId="695E2896" w14:textId="77777777" w:rsidR="00F6735E" w:rsidRPr="0022738B" w:rsidRDefault="00F6735E" w:rsidP="00F6735E">
      <w:pPr>
        <w:ind w:hanging="480"/>
      </w:pPr>
      <w:hyperlink r:id="rId151" w:anchor="#" w:history="1">
        <w:r w:rsidRPr="0022738B">
          <w:rPr>
            <w:rStyle w:val="Hyperlink"/>
            <w:b/>
            <w:bCs/>
            <w:color w:val="FF0000"/>
          </w:rPr>
          <w:t>-</w:t>
        </w:r>
      </w:hyperlink>
      <w:r w:rsidRPr="0022738B">
        <w:t xml:space="preserve"> </w:t>
      </w:r>
      <w:r w:rsidRPr="0022738B">
        <w:rPr>
          <w:rStyle w:val="m1"/>
        </w:rPr>
        <w:t>&lt;</w:t>
      </w:r>
      <w:r w:rsidRPr="0022738B">
        <w:rPr>
          <w:rStyle w:val="t1"/>
        </w:rPr>
        <w:t>order:LINE_RESTRICT_2_GRP</w:t>
      </w:r>
      <w:r w:rsidRPr="0022738B">
        <w:rPr>
          <w:rStyle w:val="m1"/>
        </w:rPr>
        <w:t>&gt;</w:t>
      </w:r>
    </w:p>
    <w:p w14:paraId="5C47E7D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order:PIC</w:t>
      </w:r>
      <w:r w:rsidRPr="0022738B">
        <w:rPr>
          <w:rStyle w:val="m1"/>
        </w:rPr>
        <w:t>&gt;</w:t>
      </w:r>
      <w:r w:rsidRPr="0022738B">
        <w:rPr>
          <w:rStyle w:val="tx1"/>
        </w:rPr>
        <w:t>NONE</w:t>
      </w:r>
      <w:r w:rsidRPr="0022738B">
        <w:rPr>
          <w:rStyle w:val="m1"/>
        </w:rPr>
        <w:t>&lt;/</w:t>
      </w:r>
      <w:r w:rsidRPr="0022738B">
        <w:rPr>
          <w:rStyle w:val="t1"/>
        </w:rPr>
        <w:t>order:PIC</w:t>
      </w:r>
      <w:r w:rsidRPr="0022738B">
        <w:rPr>
          <w:rStyle w:val="m1"/>
        </w:rPr>
        <w:t>&gt;</w:t>
      </w:r>
      <w:r w:rsidRPr="0022738B">
        <w:t xml:space="preserve"> </w:t>
      </w:r>
    </w:p>
    <w:p w14:paraId="4D9726A2"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order:LPIC</w:t>
      </w:r>
      <w:r w:rsidRPr="0022738B">
        <w:rPr>
          <w:rStyle w:val="m1"/>
        </w:rPr>
        <w:t>&gt;</w:t>
      </w:r>
      <w:r w:rsidRPr="0022738B">
        <w:rPr>
          <w:rStyle w:val="tx1"/>
        </w:rPr>
        <w:t>NONE</w:t>
      </w:r>
      <w:r w:rsidRPr="0022738B">
        <w:rPr>
          <w:rStyle w:val="m1"/>
        </w:rPr>
        <w:t>&lt;/</w:t>
      </w:r>
      <w:r w:rsidRPr="0022738B">
        <w:rPr>
          <w:rStyle w:val="t1"/>
        </w:rPr>
        <w:t>order:LPIC</w:t>
      </w:r>
      <w:r w:rsidRPr="0022738B">
        <w:rPr>
          <w:rStyle w:val="m1"/>
        </w:rPr>
        <w:t>&gt;</w:t>
      </w:r>
      <w:r w:rsidRPr="0022738B">
        <w:t xml:space="preserve"> </w:t>
      </w:r>
    </w:p>
    <w:p w14:paraId="3AB1FFC6"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order:LINE_RESTRICT_2_GRP</w:t>
      </w:r>
      <w:r w:rsidRPr="0022738B">
        <w:rPr>
          <w:rStyle w:val="m1"/>
        </w:rPr>
        <w:t>&gt;</w:t>
      </w:r>
    </w:p>
    <w:p w14:paraId="59AE307C" w14:textId="77777777" w:rsidR="00F6735E" w:rsidRPr="0022738B" w:rsidRDefault="00F6735E" w:rsidP="00F6735E">
      <w:pPr>
        <w:ind w:hanging="480"/>
      </w:pPr>
      <w:hyperlink r:id="rId152" w:anchor="#" w:history="1">
        <w:r w:rsidRPr="0022738B">
          <w:rPr>
            <w:rStyle w:val="Hyperlink"/>
            <w:b/>
            <w:bCs/>
            <w:color w:val="FF0000"/>
          </w:rPr>
          <w:t>-</w:t>
        </w:r>
      </w:hyperlink>
      <w:r w:rsidRPr="0022738B">
        <w:t xml:space="preserve"> </w:t>
      </w:r>
      <w:r w:rsidRPr="0022738B">
        <w:rPr>
          <w:rStyle w:val="m1"/>
        </w:rPr>
        <w:t>&lt;</w:t>
      </w:r>
      <w:r w:rsidRPr="0022738B">
        <w:rPr>
          <w:rStyle w:val="t1"/>
        </w:rPr>
        <w:t>order:BLOCK_GRP</w:t>
      </w:r>
      <w:r w:rsidRPr="0022738B">
        <w:rPr>
          <w:rStyle w:val="m1"/>
        </w:rPr>
        <w:t>&gt;</w:t>
      </w:r>
    </w:p>
    <w:p w14:paraId="0A86F1EC"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order:BA</w:t>
      </w:r>
      <w:r w:rsidRPr="0022738B">
        <w:rPr>
          <w:rStyle w:val="m1"/>
        </w:rPr>
        <w:t>&gt;</w:t>
      </w:r>
      <w:r w:rsidRPr="0022738B">
        <w:rPr>
          <w:rStyle w:val="tx1"/>
        </w:rPr>
        <w:t>A</w:t>
      </w:r>
      <w:r w:rsidRPr="0022738B">
        <w:rPr>
          <w:rStyle w:val="m1"/>
        </w:rPr>
        <w:t>&lt;/</w:t>
      </w:r>
      <w:r w:rsidRPr="0022738B">
        <w:rPr>
          <w:rStyle w:val="t1"/>
        </w:rPr>
        <w:t>order:BA</w:t>
      </w:r>
      <w:r w:rsidRPr="0022738B">
        <w:rPr>
          <w:rStyle w:val="m1"/>
        </w:rPr>
        <w:t>&gt;</w:t>
      </w:r>
      <w:r w:rsidRPr="0022738B">
        <w:t xml:space="preserve"> </w:t>
      </w:r>
    </w:p>
    <w:p w14:paraId="75FB9B49"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order:BLOCK</w:t>
      </w:r>
      <w:r w:rsidRPr="0022738B">
        <w:rPr>
          <w:rStyle w:val="m1"/>
        </w:rPr>
        <w:t>&gt;</w:t>
      </w:r>
      <w:r w:rsidRPr="0022738B">
        <w:rPr>
          <w:rStyle w:val="tx1"/>
        </w:rPr>
        <w:t>C</w:t>
      </w:r>
      <w:r w:rsidRPr="0022738B">
        <w:rPr>
          <w:rStyle w:val="m1"/>
        </w:rPr>
        <w:t>&lt;/</w:t>
      </w:r>
      <w:r w:rsidRPr="0022738B">
        <w:rPr>
          <w:rStyle w:val="t1"/>
        </w:rPr>
        <w:t>order:BLOCK</w:t>
      </w:r>
      <w:r w:rsidRPr="0022738B">
        <w:rPr>
          <w:rStyle w:val="m1"/>
        </w:rPr>
        <w:t>&gt;</w:t>
      </w:r>
      <w:r w:rsidRPr="0022738B">
        <w:t xml:space="preserve"> </w:t>
      </w:r>
    </w:p>
    <w:p w14:paraId="50813455"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order:BLOCK_GRP</w:t>
      </w:r>
      <w:r w:rsidRPr="0022738B">
        <w:rPr>
          <w:rStyle w:val="m1"/>
        </w:rPr>
        <w:t>&gt;</w:t>
      </w:r>
    </w:p>
    <w:p w14:paraId="07C1819D" w14:textId="77777777" w:rsidR="00F6735E" w:rsidRPr="0022738B" w:rsidRDefault="00F6735E" w:rsidP="00F6735E">
      <w:pPr>
        <w:ind w:hanging="480"/>
      </w:pPr>
      <w:hyperlink r:id="rId153" w:anchor="#" w:history="1">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14:paraId="25962A9F"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14:paraId="0CEDCD49"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Pr="0022738B">
        <w:rPr>
          <w:rStyle w:val="tx1"/>
        </w:rPr>
        <w:t>CREX4</w:t>
      </w:r>
      <w:r w:rsidRPr="0022738B">
        <w:rPr>
          <w:rStyle w:val="m1"/>
        </w:rPr>
        <w:t>&lt;/</w:t>
      </w:r>
      <w:r w:rsidRPr="0022738B">
        <w:rPr>
          <w:rStyle w:val="t1"/>
        </w:rPr>
        <w:t>order:FEATURE</w:t>
      </w:r>
      <w:r w:rsidRPr="0022738B">
        <w:rPr>
          <w:rStyle w:val="m1"/>
        </w:rPr>
        <w:t>&gt;</w:t>
      </w:r>
      <w:r w:rsidRPr="0022738B">
        <w:t xml:space="preserve"> </w:t>
      </w:r>
    </w:p>
    <w:p w14:paraId="19E933DA"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14:paraId="2276ECDE" w14:textId="77777777" w:rsidR="00F6735E" w:rsidRPr="0022738B" w:rsidRDefault="00F6735E" w:rsidP="00F6735E">
      <w:pPr>
        <w:ind w:hanging="480"/>
      </w:pPr>
      <w:hyperlink r:id="rId154" w:anchor="#" w:history="1">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14:paraId="4769BCB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14:paraId="3E7A926D"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00BC475C">
        <w:rPr>
          <w:rStyle w:val="tx1"/>
        </w:rPr>
        <w:t>ESC</w:t>
      </w:r>
      <w:r w:rsidRPr="0022738B">
        <w:rPr>
          <w:rStyle w:val="m1"/>
        </w:rPr>
        <w:t>&lt;/</w:t>
      </w:r>
      <w:r w:rsidRPr="0022738B">
        <w:rPr>
          <w:rStyle w:val="t1"/>
        </w:rPr>
        <w:t>order:FEATURE</w:t>
      </w:r>
      <w:r w:rsidRPr="0022738B">
        <w:rPr>
          <w:rStyle w:val="m1"/>
        </w:rPr>
        <w:t>&gt;</w:t>
      </w:r>
      <w:r w:rsidRPr="0022738B">
        <w:t xml:space="preserve"> </w:t>
      </w:r>
    </w:p>
    <w:p w14:paraId="7F502B6C"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14:paraId="419EC78B" w14:textId="77777777" w:rsidR="00F6735E" w:rsidRPr="0022738B" w:rsidRDefault="00F6735E" w:rsidP="00F6735E">
      <w:pPr>
        <w:ind w:hanging="480"/>
      </w:pPr>
      <w:hyperlink r:id="rId155" w:anchor="#" w:history="1">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14:paraId="0359FC5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14:paraId="2E3224B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Pr="0022738B">
        <w:rPr>
          <w:rStyle w:val="tx1"/>
        </w:rPr>
        <w:t>ESX</w:t>
      </w:r>
      <w:r w:rsidRPr="0022738B">
        <w:rPr>
          <w:rStyle w:val="m1"/>
        </w:rPr>
        <w:t>&lt;/</w:t>
      </w:r>
      <w:r w:rsidRPr="0022738B">
        <w:rPr>
          <w:rStyle w:val="t1"/>
        </w:rPr>
        <w:t>order:FEATURE</w:t>
      </w:r>
      <w:r w:rsidRPr="0022738B">
        <w:rPr>
          <w:rStyle w:val="m1"/>
        </w:rPr>
        <w:t>&gt;</w:t>
      </w:r>
      <w:r w:rsidRPr="0022738B">
        <w:t xml:space="preserve"> </w:t>
      </w:r>
    </w:p>
    <w:p w14:paraId="54B85B06"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14:paraId="3F88D264"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order:PS_SVC_DET</w:t>
      </w:r>
      <w:r w:rsidRPr="0022738B">
        <w:rPr>
          <w:rStyle w:val="m1"/>
        </w:rPr>
        <w:t>&gt;</w:t>
      </w:r>
    </w:p>
    <w:p w14:paraId="7EFC1EAA"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order:PS</w:t>
      </w:r>
      <w:r w:rsidRPr="0022738B">
        <w:rPr>
          <w:rStyle w:val="m1"/>
        </w:rPr>
        <w:t>&gt;</w:t>
      </w:r>
    </w:p>
    <w:p w14:paraId="293165E2" w14:textId="77777777" w:rsidR="00F6735E" w:rsidRPr="0022738B" w:rsidRDefault="00F6735E" w:rsidP="00F6735E">
      <w:pPr>
        <w:ind w:hanging="480"/>
      </w:pPr>
      <w:hyperlink r:id="rId156" w:anchor="#" w:history="1">
        <w:r w:rsidRPr="0022738B">
          <w:rPr>
            <w:rStyle w:val="Hyperlink"/>
            <w:b/>
            <w:bCs/>
            <w:color w:val="FF0000"/>
          </w:rPr>
          <w:t>-</w:t>
        </w:r>
      </w:hyperlink>
      <w:r w:rsidRPr="0022738B">
        <w:t xml:space="preserve"> </w:t>
      </w:r>
      <w:r w:rsidRPr="0022738B">
        <w:rPr>
          <w:rStyle w:val="m1"/>
        </w:rPr>
        <w:t>&lt;</w:t>
      </w:r>
      <w:r w:rsidRPr="0022738B">
        <w:rPr>
          <w:rStyle w:val="t1"/>
        </w:rPr>
        <w:t>order:DL</w:t>
      </w:r>
      <w:r w:rsidRPr="0022738B">
        <w:rPr>
          <w:rStyle w:val="m1"/>
        </w:rPr>
        <w:t>&gt;</w:t>
      </w:r>
    </w:p>
    <w:p w14:paraId="671E47F8" w14:textId="77777777" w:rsidR="00F6735E" w:rsidRPr="0022738B" w:rsidRDefault="00F6735E" w:rsidP="00F6735E">
      <w:pPr>
        <w:ind w:hanging="480"/>
      </w:pPr>
      <w:hyperlink r:id="rId157" w:anchor="#" w:history="1">
        <w:r w:rsidRPr="0022738B">
          <w:rPr>
            <w:rStyle w:val="Hyperlink"/>
            <w:b/>
            <w:bCs/>
            <w:color w:val="FF0000"/>
          </w:rPr>
          <w:t>-</w:t>
        </w:r>
      </w:hyperlink>
      <w:r w:rsidRPr="0022738B">
        <w:t xml:space="preserve"> </w:t>
      </w:r>
      <w:r w:rsidRPr="0022738B">
        <w:rPr>
          <w:rStyle w:val="m1"/>
        </w:rPr>
        <w:t>&lt;</w:t>
      </w:r>
      <w:r w:rsidRPr="0022738B">
        <w:rPr>
          <w:rStyle w:val="t1"/>
        </w:rPr>
        <w:t>order:ADVERTISING</w:t>
      </w:r>
      <w:r w:rsidRPr="0022738B">
        <w:rPr>
          <w:rStyle w:val="m1"/>
        </w:rPr>
        <w:t>&gt;</w:t>
      </w:r>
    </w:p>
    <w:p w14:paraId="0FBBF02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order:SIC</w:t>
      </w:r>
      <w:r w:rsidRPr="0022738B">
        <w:rPr>
          <w:rStyle w:val="m1"/>
        </w:rPr>
        <w:t>&gt;</w:t>
      </w:r>
      <w:r w:rsidRPr="0022738B">
        <w:rPr>
          <w:rStyle w:val="tx1"/>
        </w:rPr>
        <w:t>8711</w:t>
      </w:r>
      <w:r w:rsidRPr="0022738B">
        <w:rPr>
          <w:rStyle w:val="m1"/>
        </w:rPr>
        <w:t>&lt;/</w:t>
      </w:r>
      <w:r w:rsidRPr="0022738B">
        <w:rPr>
          <w:rStyle w:val="t1"/>
        </w:rPr>
        <w:t>order:SIC</w:t>
      </w:r>
      <w:r w:rsidRPr="0022738B">
        <w:rPr>
          <w:rStyle w:val="m1"/>
        </w:rPr>
        <w:t>&gt;</w:t>
      </w:r>
      <w:r w:rsidRPr="0022738B">
        <w:t xml:space="preserve"> </w:t>
      </w:r>
    </w:p>
    <w:p w14:paraId="37F7DF35"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order:ADVERTISING</w:t>
      </w:r>
      <w:r w:rsidRPr="0022738B">
        <w:rPr>
          <w:rStyle w:val="m1"/>
        </w:rPr>
        <w:t>&gt;</w:t>
      </w:r>
    </w:p>
    <w:p w14:paraId="3B3AB717" w14:textId="77777777" w:rsidR="00F6735E" w:rsidRPr="0022738B" w:rsidRDefault="00F6735E" w:rsidP="00F6735E">
      <w:pPr>
        <w:ind w:hanging="480"/>
      </w:pPr>
      <w:hyperlink r:id="rId158" w:anchor="#" w:history="1">
        <w:r w:rsidRPr="0022738B">
          <w:rPr>
            <w:rStyle w:val="Hyperlink"/>
            <w:b/>
            <w:bCs/>
            <w:color w:val="FF0000"/>
          </w:rPr>
          <w:t>-</w:t>
        </w:r>
      </w:hyperlink>
      <w:r w:rsidRPr="0022738B">
        <w:t xml:space="preserve"> </w:t>
      </w:r>
      <w:r w:rsidRPr="0022738B">
        <w:rPr>
          <w:rStyle w:val="m1"/>
        </w:rPr>
        <w:t>&lt;</w:t>
      </w:r>
      <w:r w:rsidRPr="0022738B">
        <w:rPr>
          <w:rStyle w:val="t1"/>
        </w:rPr>
        <w:t>order:LISTING_INFO</w:t>
      </w:r>
      <w:r w:rsidRPr="0022738B">
        <w:rPr>
          <w:rStyle w:val="m1"/>
        </w:rPr>
        <w:t>&gt;</w:t>
      </w:r>
    </w:p>
    <w:p w14:paraId="568EC818" w14:textId="77777777" w:rsidR="00F6735E" w:rsidRPr="0022738B" w:rsidRDefault="00F6735E" w:rsidP="00F6735E">
      <w:pPr>
        <w:ind w:hanging="480"/>
      </w:pPr>
      <w:hyperlink r:id="rId159" w:anchor="#" w:history="1">
        <w:r w:rsidRPr="0022738B">
          <w:rPr>
            <w:rStyle w:val="Hyperlink"/>
            <w:b/>
            <w:bCs/>
            <w:color w:val="FF0000"/>
          </w:rPr>
          <w:t>-</w:t>
        </w:r>
      </w:hyperlink>
      <w:r w:rsidRPr="0022738B">
        <w:t xml:space="preserve"> </w:t>
      </w:r>
      <w:r w:rsidRPr="0022738B">
        <w:rPr>
          <w:rStyle w:val="m1"/>
        </w:rPr>
        <w:t>&lt;</w:t>
      </w:r>
      <w:r w:rsidRPr="0022738B">
        <w:rPr>
          <w:rStyle w:val="t1"/>
        </w:rPr>
        <w:t>order:LISTING_CNTRL</w:t>
      </w:r>
      <w:r w:rsidRPr="0022738B">
        <w:rPr>
          <w:rStyle w:val="m1"/>
        </w:rPr>
        <w:t>&gt;</w:t>
      </w:r>
    </w:p>
    <w:p w14:paraId="3E9F1949"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order:LACT</w:t>
      </w:r>
      <w:r w:rsidRPr="0022738B">
        <w:rPr>
          <w:rStyle w:val="m1"/>
        </w:rPr>
        <w:t>&gt;</w:t>
      </w:r>
      <w:r w:rsidRPr="0022738B">
        <w:rPr>
          <w:rStyle w:val="tx1"/>
        </w:rPr>
        <w:t>N</w:t>
      </w:r>
      <w:r w:rsidRPr="0022738B">
        <w:rPr>
          <w:rStyle w:val="m1"/>
        </w:rPr>
        <w:t>&lt;/</w:t>
      </w:r>
      <w:r w:rsidRPr="0022738B">
        <w:rPr>
          <w:rStyle w:val="t1"/>
        </w:rPr>
        <w:t>order:LACT</w:t>
      </w:r>
      <w:r w:rsidRPr="0022738B">
        <w:rPr>
          <w:rStyle w:val="m1"/>
        </w:rPr>
        <w:t>&gt;</w:t>
      </w:r>
      <w:r w:rsidRPr="0022738B">
        <w:t xml:space="preserve"> </w:t>
      </w:r>
    </w:p>
    <w:p w14:paraId="7899D3D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order:RTY</w:t>
      </w:r>
      <w:r w:rsidRPr="0022738B">
        <w:rPr>
          <w:rStyle w:val="m1"/>
        </w:rPr>
        <w:t>&gt;</w:t>
      </w:r>
      <w:r w:rsidRPr="0022738B">
        <w:rPr>
          <w:rStyle w:val="tx1"/>
        </w:rPr>
        <w:t>LML</w:t>
      </w:r>
      <w:r w:rsidRPr="0022738B">
        <w:rPr>
          <w:rStyle w:val="m1"/>
        </w:rPr>
        <w:t>&lt;/</w:t>
      </w:r>
      <w:r w:rsidRPr="0022738B">
        <w:rPr>
          <w:rStyle w:val="t1"/>
        </w:rPr>
        <w:t>order:RTY</w:t>
      </w:r>
      <w:r w:rsidRPr="0022738B">
        <w:rPr>
          <w:rStyle w:val="m1"/>
        </w:rPr>
        <w:t>&gt;</w:t>
      </w:r>
      <w:r w:rsidRPr="0022738B">
        <w:t xml:space="preserve"> </w:t>
      </w:r>
    </w:p>
    <w:p w14:paraId="405FF203"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order:LTY</w:t>
      </w:r>
      <w:r w:rsidRPr="0022738B">
        <w:rPr>
          <w:rStyle w:val="m1"/>
        </w:rPr>
        <w:t>&gt;</w:t>
      </w:r>
      <w:r w:rsidRPr="0022738B">
        <w:rPr>
          <w:rStyle w:val="tx1"/>
        </w:rPr>
        <w:t>1</w:t>
      </w:r>
      <w:r w:rsidRPr="0022738B">
        <w:rPr>
          <w:rStyle w:val="m1"/>
        </w:rPr>
        <w:t>&lt;/</w:t>
      </w:r>
      <w:r w:rsidRPr="0022738B">
        <w:rPr>
          <w:rStyle w:val="t1"/>
        </w:rPr>
        <w:t>order:LTY</w:t>
      </w:r>
      <w:r w:rsidRPr="0022738B">
        <w:rPr>
          <w:rStyle w:val="m1"/>
        </w:rPr>
        <w:t>&gt;</w:t>
      </w:r>
      <w:r w:rsidRPr="0022738B">
        <w:t xml:space="preserve"> </w:t>
      </w:r>
    </w:p>
    <w:p w14:paraId="3BD424F2"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order:STYC</w:t>
      </w:r>
      <w:r w:rsidRPr="0022738B">
        <w:rPr>
          <w:rStyle w:val="m1"/>
        </w:rPr>
        <w:t>&gt;</w:t>
      </w:r>
      <w:r w:rsidRPr="0022738B">
        <w:rPr>
          <w:rStyle w:val="tx1"/>
        </w:rPr>
        <w:t>SL</w:t>
      </w:r>
      <w:r w:rsidRPr="0022738B">
        <w:rPr>
          <w:rStyle w:val="m1"/>
        </w:rPr>
        <w:t>&lt;/</w:t>
      </w:r>
      <w:r w:rsidRPr="0022738B">
        <w:rPr>
          <w:rStyle w:val="t1"/>
        </w:rPr>
        <w:t>order:STYC</w:t>
      </w:r>
      <w:r w:rsidRPr="0022738B">
        <w:rPr>
          <w:rStyle w:val="m1"/>
        </w:rPr>
        <w:t>&gt;</w:t>
      </w:r>
      <w:r w:rsidRPr="0022738B">
        <w:t xml:space="preserve"> </w:t>
      </w:r>
    </w:p>
    <w:p w14:paraId="549A392C"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order:TOA</w:t>
      </w:r>
      <w:r w:rsidRPr="0022738B">
        <w:rPr>
          <w:rStyle w:val="m1"/>
        </w:rPr>
        <w:t>&gt;</w:t>
      </w:r>
      <w:r w:rsidRPr="0022738B">
        <w:rPr>
          <w:rStyle w:val="tx1"/>
        </w:rPr>
        <w:t>B</w:t>
      </w:r>
      <w:r w:rsidRPr="0022738B">
        <w:rPr>
          <w:rStyle w:val="m1"/>
        </w:rPr>
        <w:t>&lt;/</w:t>
      </w:r>
      <w:r w:rsidRPr="0022738B">
        <w:rPr>
          <w:rStyle w:val="t1"/>
        </w:rPr>
        <w:t>order:TOA</w:t>
      </w:r>
      <w:r w:rsidRPr="0022738B">
        <w:rPr>
          <w:rStyle w:val="m1"/>
        </w:rPr>
        <w:t>&gt;</w:t>
      </w:r>
      <w:r w:rsidRPr="0022738B">
        <w:t xml:space="preserve"> </w:t>
      </w:r>
    </w:p>
    <w:p w14:paraId="3B901DFC"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order:DOI</w:t>
      </w:r>
      <w:r w:rsidRPr="0022738B">
        <w:rPr>
          <w:rStyle w:val="m1"/>
        </w:rPr>
        <w:t>&gt;</w:t>
      </w:r>
      <w:r w:rsidRPr="0022738B">
        <w:rPr>
          <w:rStyle w:val="tx1"/>
        </w:rPr>
        <w:t>0</w:t>
      </w:r>
      <w:r w:rsidRPr="0022738B">
        <w:rPr>
          <w:rStyle w:val="m1"/>
        </w:rPr>
        <w:t>&lt;/</w:t>
      </w:r>
      <w:r w:rsidRPr="0022738B">
        <w:rPr>
          <w:rStyle w:val="t1"/>
        </w:rPr>
        <w:t>order:DOI</w:t>
      </w:r>
      <w:r w:rsidRPr="0022738B">
        <w:rPr>
          <w:rStyle w:val="m1"/>
        </w:rPr>
        <w:t>&gt;</w:t>
      </w:r>
      <w:r w:rsidRPr="0022738B">
        <w:t xml:space="preserve"> </w:t>
      </w:r>
    </w:p>
    <w:p w14:paraId="22DB0D9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order:DLNUM</w:t>
      </w:r>
      <w:r w:rsidRPr="0022738B">
        <w:rPr>
          <w:rStyle w:val="m1"/>
        </w:rPr>
        <w:t>&gt;</w:t>
      </w:r>
      <w:r w:rsidRPr="0022738B">
        <w:rPr>
          <w:rStyle w:val="tx1"/>
        </w:rPr>
        <w:t>0001</w:t>
      </w:r>
      <w:r w:rsidRPr="0022738B">
        <w:rPr>
          <w:rStyle w:val="m1"/>
        </w:rPr>
        <w:t>&lt;/</w:t>
      </w:r>
      <w:r w:rsidRPr="0022738B">
        <w:rPr>
          <w:rStyle w:val="t1"/>
        </w:rPr>
        <w:t>order:DLNUM</w:t>
      </w:r>
      <w:r w:rsidRPr="0022738B">
        <w:rPr>
          <w:rStyle w:val="m1"/>
        </w:rPr>
        <w:t>&gt;</w:t>
      </w:r>
      <w:r w:rsidRPr="0022738B">
        <w:t xml:space="preserve"> </w:t>
      </w:r>
    </w:p>
    <w:p w14:paraId="48A50071"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order:LISTING_CNTRL</w:t>
      </w:r>
      <w:r w:rsidRPr="0022738B">
        <w:rPr>
          <w:rStyle w:val="m1"/>
        </w:rPr>
        <w:t>&gt;</w:t>
      </w:r>
    </w:p>
    <w:p w14:paraId="7D0EDDCB" w14:textId="77777777" w:rsidR="00F6735E" w:rsidRPr="0022738B" w:rsidRDefault="00F6735E" w:rsidP="00F6735E">
      <w:pPr>
        <w:ind w:hanging="480"/>
      </w:pPr>
      <w:hyperlink r:id="rId160" w:anchor="#" w:history="1">
        <w:r w:rsidRPr="0022738B">
          <w:rPr>
            <w:rStyle w:val="Hyperlink"/>
            <w:b/>
            <w:bCs/>
            <w:color w:val="FF0000"/>
          </w:rPr>
          <w:t>-</w:t>
        </w:r>
      </w:hyperlink>
      <w:r w:rsidRPr="0022738B">
        <w:t xml:space="preserve"> </w:t>
      </w:r>
      <w:r w:rsidRPr="0022738B">
        <w:rPr>
          <w:rStyle w:val="m1"/>
        </w:rPr>
        <w:t>&lt;</w:t>
      </w:r>
      <w:r w:rsidRPr="0022738B">
        <w:rPr>
          <w:rStyle w:val="t1"/>
        </w:rPr>
        <w:t>order:LISTING_INSTRUCTION</w:t>
      </w:r>
      <w:r w:rsidRPr="0022738B">
        <w:rPr>
          <w:rStyle w:val="m1"/>
        </w:rPr>
        <w:t>&gt;</w:t>
      </w:r>
    </w:p>
    <w:p w14:paraId="3E5FA06B"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order:LTN</w:t>
      </w:r>
      <w:r w:rsidRPr="0022738B">
        <w:rPr>
          <w:rStyle w:val="m1"/>
        </w:rPr>
        <w:t>&gt;</w:t>
      </w:r>
      <w:r w:rsidRPr="0022738B">
        <w:rPr>
          <w:rStyle w:val="tx1"/>
        </w:rPr>
        <w:t>9127905067</w:t>
      </w:r>
      <w:r w:rsidRPr="0022738B">
        <w:rPr>
          <w:rStyle w:val="m1"/>
        </w:rPr>
        <w:t>&lt;/</w:t>
      </w:r>
      <w:r w:rsidRPr="0022738B">
        <w:rPr>
          <w:rStyle w:val="t1"/>
        </w:rPr>
        <w:t>order:LTN</w:t>
      </w:r>
      <w:r w:rsidRPr="0022738B">
        <w:rPr>
          <w:rStyle w:val="m1"/>
        </w:rPr>
        <w:t>&gt;</w:t>
      </w:r>
      <w:r w:rsidRPr="0022738B">
        <w:t xml:space="preserve"> </w:t>
      </w:r>
    </w:p>
    <w:p w14:paraId="759A0375"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order:YPH</w:t>
      </w:r>
      <w:r w:rsidRPr="0022738B">
        <w:rPr>
          <w:rStyle w:val="m1"/>
        </w:rPr>
        <w:t>&gt;</w:t>
      </w:r>
      <w:r w:rsidRPr="0022738B">
        <w:rPr>
          <w:rStyle w:val="tx1"/>
        </w:rPr>
        <w:t>999001</w:t>
      </w:r>
      <w:r w:rsidRPr="0022738B">
        <w:rPr>
          <w:rStyle w:val="m1"/>
        </w:rPr>
        <w:t>&lt;/</w:t>
      </w:r>
      <w:r w:rsidRPr="0022738B">
        <w:rPr>
          <w:rStyle w:val="t1"/>
        </w:rPr>
        <w:t>order:YPH</w:t>
      </w:r>
      <w:r w:rsidRPr="0022738B">
        <w:rPr>
          <w:rStyle w:val="m1"/>
        </w:rPr>
        <w:t>&gt;</w:t>
      </w:r>
      <w:r w:rsidRPr="0022738B">
        <w:t xml:space="preserve"> </w:t>
      </w:r>
    </w:p>
    <w:p w14:paraId="3083907F" w14:textId="77777777" w:rsidR="00F6735E" w:rsidRPr="0022738B" w:rsidRDefault="00F6735E" w:rsidP="00F6735E">
      <w:pPr>
        <w:ind w:hanging="480"/>
      </w:pPr>
      <w:hyperlink r:id="rId161" w:anchor="#" w:history="1">
        <w:r w:rsidRPr="0022738B">
          <w:rPr>
            <w:rStyle w:val="Hyperlink"/>
            <w:b/>
            <w:bCs/>
            <w:color w:val="FF0000"/>
          </w:rPr>
          <w:t>-</w:t>
        </w:r>
      </w:hyperlink>
      <w:r w:rsidRPr="0022738B">
        <w:t xml:space="preserve"> </w:t>
      </w:r>
      <w:r w:rsidRPr="0022738B">
        <w:rPr>
          <w:rStyle w:val="m1"/>
        </w:rPr>
        <w:t>&lt;</w:t>
      </w:r>
      <w:r w:rsidRPr="0022738B">
        <w:rPr>
          <w:rStyle w:val="t1"/>
        </w:rPr>
        <w:t>order:LIST_NAME_GRP</w:t>
      </w:r>
      <w:r w:rsidRPr="0022738B">
        <w:rPr>
          <w:rStyle w:val="m1"/>
        </w:rPr>
        <w:t>&gt;</w:t>
      </w:r>
    </w:p>
    <w:p w14:paraId="424B2EA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order:LNLN</w:t>
      </w:r>
      <w:r w:rsidRPr="0022738B">
        <w:rPr>
          <w:rStyle w:val="m1"/>
        </w:rPr>
        <w:t>&gt;</w:t>
      </w:r>
      <w:r w:rsidRPr="0022738B">
        <w:rPr>
          <w:rStyle w:val="tx1"/>
        </w:rPr>
        <w:t>Tide</w:t>
      </w:r>
      <w:r w:rsidRPr="0022738B">
        <w:rPr>
          <w:rStyle w:val="m1"/>
        </w:rPr>
        <w:t>&lt;/</w:t>
      </w:r>
      <w:r w:rsidRPr="0022738B">
        <w:rPr>
          <w:rStyle w:val="t1"/>
        </w:rPr>
        <w:t>order:LNLN</w:t>
      </w:r>
      <w:r w:rsidRPr="0022738B">
        <w:rPr>
          <w:rStyle w:val="m1"/>
        </w:rPr>
        <w:t>&gt;</w:t>
      </w:r>
      <w:r w:rsidRPr="0022738B">
        <w:t xml:space="preserve"> </w:t>
      </w:r>
    </w:p>
    <w:p w14:paraId="594A9B2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order:LNFN</w:t>
      </w:r>
      <w:r w:rsidRPr="0022738B">
        <w:rPr>
          <w:rStyle w:val="m1"/>
        </w:rPr>
        <w:t>&gt;</w:t>
      </w:r>
      <w:r w:rsidRPr="0022738B">
        <w:rPr>
          <w:rStyle w:val="tx1"/>
        </w:rPr>
        <w:t>High</w:t>
      </w:r>
      <w:r w:rsidRPr="0022738B">
        <w:rPr>
          <w:rStyle w:val="m1"/>
        </w:rPr>
        <w:t>&lt;/</w:t>
      </w:r>
      <w:r w:rsidRPr="0022738B">
        <w:rPr>
          <w:rStyle w:val="t1"/>
        </w:rPr>
        <w:t>order:LNFN</w:t>
      </w:r>
      <w:r w:rsidRPr="0022738B">
        <w:rPr>
          <w:rStyle w:val="m1"/>
        </w:rPr>
        <w:t>&gt;</w:t>
      </w:r>
      <w:r w:rsidRPr="0022738B">
        <w:t xml:space="preserve"> </w:t>
      </w:r>
    </w:p>
    <w:p w14:paraId="1E3028FA"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order:LIST_NAME_GRP</w:t>
      </w:r>
      <w:r w:rsidRPr="0022738B">
        <w:rPr>
          <w:rStyle w:val="m1"/>
        </w:rPr>
        <w:t>&gt;</w:t>
      </w:r>
    </w:p>
    <w:p w14:paraId="38A0BC90" w14:textId="77777777" w:rsidR="00F6735E" w:rsidRPr="0022738B" w:rsidRDefault="00F6735E" w:rsidP="00F6735E">
      <w:pPr>
        <w:ind w:hanging="480"/>
      </w:pPr>
      <w:hyperlink r:id="rId162" w:anchor="#" w:history="1">
        <w:r w:rsidRPr="0022738B">
          <w:rPr>
            <w:rStyle w:val="Hyperlink"/>
            <w:b/>
            <w:bCs/>
            <w:color w:val="FF0000"/>
          </w:rPr>
          <w:t>-</w:t>
        </w:r>
      </w:hyperlink>
      <w:r w:rsidRPr="0022738B">
        <w:t xml:space="preserve"> </w:t>
      </w:r>
      <w:r w:rsidRPr="0022738B">
        <w:rPr>
          <w:rStyle w:val="m1"/>
        </w:rPr>
        <w:t>&lt;</w:t>
      </w:r>
      <w:r w:rsidRPr="0022738B">
        <w:rPr>
          <w:rStyle w:val="t1"/>
        </w:rPr>
        <w:t>order:LIST_ADDR_GRP</w:t>
      </w:r>
      <w:r w:rsidRPr="0022738B">
        <w:rPr>
          <w:rStyle w:val="m1"/>
        </w:rPr>
        <w:t>&gt;</w:t>
      </w:r>
    </w:p>
    <w:p w14:paraId="096EAD9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order:LANO</w:t>
      </w:r>
      <w:r w:rsidRPr="0022738B">
        <w:rPr>
          <w:rStyle w:val="m1"/>
        </w:rPr>
        <w:t>&gt;</w:t>
      </w:r>
      <w:r w:rsidRPr="0022738B">
        <w:rPr>
          <w:rStyle w:val="tx1"/>
        </w:rPr>
        <w:t>1300</w:t>
      </w:r>
      <w:r w:rsidRPr="0022738B">
        <w:rPr>
          <w:rStyle w:val="m1"/>
        </w:rPr>
        <w:t>&lt;/</w:t>
      </w:r>
      <w:r w:rsidRPr="0022738B">
        <w:rPr>
          <w:rStyle w:val="t1"/>
        </w:rPr>
        <w:t>order:LANO</w:t>
      </w:r>
      <w:r w:rsidRPr="0022738B">
        <w:rPr>
          <w:rStyle w:val="m1"/>
        </w:rPr>
        <w:t>&gt;</w:t>
      </w:r>
      <w:r w:rsidRPr="0022738B">
        <w:t xml:space="preserve"> </w:t>
      </w:r>
    </w:p>
    <w:p w14:paraId="76055190"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order:LASN</w:t>
      </w:r>
      <w:r w:rsidRPr="0022738B">
        <w:rPr>
          <w:rStyle w:val="m1"/>
        </w:rPr>
        <w:t>&gt;</w:t>
      </w:r>
      <w:r w:rsidRPr="0022738B">
        <w:rPr>
          <w:rStyle w:val="tx1"/>
        </w:rPr>
        <w:t>Bull</w:t>
      </w:r>
      <w:r w:rsidRPr="0022738B">
        <w:rPr>
          <w:rStyle w:val="m1"/>
        </w:rPr>
        <w:t>&lt;/</w:t>
      </w:r>
      <w:r w:rsidRPr="0022738B">
        <w:rPr>
          <w:rStyle w:val="t1"/>
        </w:rPr>
        <w:t>order:LASN</w:t>
      </w:r>
      <w:r w:rsidRPr="0022738B">
        <w:rPr>
          <w:rStyle w:val="m1"/>
        </w:rPr>
        <w:t>&gt;</w:t>
      </w:r>
      <w:r w:rsidRPr="0022738B">
        <w:t xml:space="preserve"> </w:t>
      </w:r>
    </w:p>
    <w:p w14:paraId="451702DD"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order:LATH</w:t>
      </w:r>
      <w:r w:rsidRPr="0022738B">
        <w:rPr>
          <w:rStyle w:val="m1"/>
        </w:rPr>
        <w:t>&gt;</w:t>
      </w:r>
      <w:r w:rsidRPr="0022738B">
        <w:rPr>
          <w:rStyle w:val="tx1"/>
        </w:rPr>
        <w:t>St</w:t>
      </w:r>
      <w:r w:rsidRPr="0022738B">
        <w:rPr>
          <w:rStyle w:val="m1"/>
        </w:rPr>
        <w:t>&lt;/</w:t>
      </w:r>
      <w:r w:rsidRPr="0022738B">
        <w:rPr>
          <w:rStyle w:val="t1"/>
        </w:rPr>
        <w:t>order:LATH</w:t>
      </w:r>
      <w:r w:rsidRPr="0022738B">
        <w:rPr>
          <w:rStyle w:val="m1"/>
        </w:rPr>
        <w:t>&gt;</w:t>
      </w:r>
      <w:r w:rsidRPr="0022738B">
        <w:t xml:space="preserve"> </w:t>
      </w:r>
    </w:p>
    <w:p w14:paraId="1ED5B460"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order:LIST_ADDR_GRP</w:t>
      </w:r>
      <w:r w:rsidRPr="0022738B">
        <w:rPr>
          <w:rStyle w:val="m1"/>
        </w:rPr>
        <w:t>&gt;</w:t>
      </w:r>
    </w:p>
    <w:p w14:paraId="0775836C"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order:LISTING_INSTRUCTION</w:t>
      </w:r>
      <w:r w:rsidRPr="0022738B">
        <w:rPr>
          <w:rStyle w:val="m1"/>
        </w:rPr>
        <w:t>&gt;</w:t>
      </w:r>
    </w:p>
    <w:p w14:paraId="423F70B8"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order:LISTING_INFO</w:t>
      </w:r>
      <w:r w:rsidRPr="0022738B">
        <w:rPr>
          <w:rStyle w:val="m1"/>
        </w:rPr>
        <w:t>&gt;</w:t>
      </w:r>
    </w:p>
    <w:p w14:paraId="16D41C50"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order:DL</w:t>
      </w:r>
      <w:r w:rsidRPr="0022738B">
        <w:rPr>
          <w:rStyle w:val="m1"/>
        </w:rPr>
        <w:t>&gt;</w:t>
      </w:r>
    </w:p>
    <w:p w14:paraId="624ED7E4"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order:LSR_ORD_REQ</w:t>
      </w:r>
      <w:r w:rsidRPr="0022738B">
        <w:rPr>
          <w:rStyle w:val="m1"/>
        </w:rPr>
        <w:t>&gt;</w:t>
      </w:r>
    </w:p>
    <w:p w14:paraId="05BD33D4" w14:textId="77777777" w:rsidR="00F6735E" w:rsidRPr="0022738B" w:rsidRDefault="00F6735E" w:rsidP="00F6735E">
      <w:pPr>
        <w:ind w:hanging="240"/>
        <w:rPr>
          <w:rStyle w:val="m1"/>
        </w:rPr>
      </w:pPr>
      <w:r w:rsidRPr="0022738B">
        <w:rPr>
          <w:rStyle w:val="b1"/>
        </w:rPr>
        <w:t> </w:t>
      </w:r>
      <w:r w:rsidRPr="0022738B">
        <w:t xml:space="preserve"> </w:t>
      </w:r>
      <w:r w:rsidRPr="0022738B">
        <w:rPr>
          <w:rStyle w:val="m1"/>
        </w:rPr>
        <w:t>&lt;/</w:t>
      </w:r>
      <w:r w:rsidRPr="0022738B">
        <w:rPr>
          <w:rStyle w:val="t1"/>
        </w:rPr>
        <w:t>uom:ATT_LSR_ORD_REQ</w:t>
      </w:r>
      <w:r w:rsidRPr="0022738B">
        <w:rPr>
          <w:rStyle w:val="m1"/>
        </w:rPr>
        <w:t>&gt;</w:t>
      </w:r>
    </w:p>
    <w:p w14:paraId="4679F201" w14:textId="77777777" w:rsidR="00F6735E" w:rsidRPr="0022738B" w:rsidRDefault="00F6735E" w:rsidP="00F6735E">
      <w:pPr>
        <w:ind w:hanging="240"/>
        <w:rPr>
          <w:rStyle w:val="m1"/>
        </w:rPr>
      </w:pPr>
    </w:p>
    <w:p w14:paraId="4F45EDB9" w14:textId="77777777" w:rsidR="00F6735E" w:rsidRPr="0022738B" w:rsidRDefault="00F6735E" w:rsidP="00F6735E">
      <w:pPr>
        <w:ind w:hanging="240"/>
        <w:rPr>
          <w:rStyle w:val="m1"/>
        </w:rPr>
      </w:pPr>
    </w:p>
    <w:p w14:paraId="48BDB87C" w14:textId="77777777" w:rsidR="00F6735E" w:rsidRPr="0022738B" w:rsidRDefault="00F6735E" w:rsidP="00F6735E">
      <w:pPr>
        <w:ind w:hanging="240"/>
        <w:rPr>
          <w:rStyle w:val="m1"/>
        </w:rPr>
      </w:pPr>
      <w:r w:rsidRPr="0022738B">
        <w:rPr>
          <w:rStyle w:val="m1"/>
        </w:rPr>
        <w:t>XML OUTPUT:</w:t>
      </w:r>
    </w:p>
    <w:p w14:paraId="315B4490" w14:textId="77777777" w:rsidR="00F6735E" w:rsidRPr="0022738B" w:rsidRDefault="00F6735E" w:rsidP="00F6735E">
      <w:pPr>
        <w:ind w:hanging="240"/>
        <w:rPr>
          <w:rStyle w:val="m1"/>
        </w:rPr>
      </w:pPr>
    </w:p>
    <w:p w14:paraId="4A336A9D"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&lt;ordertype&gt;ORDER&lt;/ordertype&gt;</w:t>
      </w:r>
    </w:p>
    <w:p w14:paraId="318DE4D3"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&lt;/header&gt;</w:t>
      </w:r>
    </w:p>
    <w:p w14:paraId="2B9039B0"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&lt;m2:LSR_RESP xmlns:m2="http://lsr.att.com/obf/tML/UOM"&gt;</w:t>
      </w:r>
    </w:p>
    <w:p w14:paraId="5701CFE8"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&lt;m2:HDR&gt;</w:t>
      </w:r>
    </w:p>
    <w:p w14:paraId="7B91CF3E"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&lt;m2:MESSAGE_ID&gt;124603792604169.11760852998805&lt;/m2:MESSAGE_ID&gt;</w:t>
      </w:r>
    </w:p>
    <w:p w14:paraId="23C8872B" w14:textId="77777777" w:rsidR="00F6735E" w:rsidRPr="004F40BF" w:rsidRDefault="00F6735E" w:rsidP="00F6735E">
      <w:pPr>
        <w:pStyle w:val="HTMLPreformatted"/>
        <w:rPr>
          <w:rFonts w:ascii="Times New Roman" w:hAnsi="Times New Roman"/>
          <w:sz w:val="24"/>
          <w:szCs w:val="24"/>
          <w:lang w:val="es-ES"/>
        </w:rPr>
      </w:pPr>
      <w:r w:rsidRPr="0022738B">
        <w:rPr>
          <w:rFonts w:ascii="Times New Roman" w:hAnsi="Times New Roman"/>
          <w:sz w:val="24"/>
          <w:szCs w:val="24"/>
        </w:rPr>
        <w:t xml:space="preserve">      </w:t>
      </w:r>
      <w:r w:rsidRPr="004F40BF">
        <w:rPr>
          <w:rFonts w:ascii="Times New Roman" w:hAnsi="Times New Roman"/>
          <w:sz w:val="24"/>
          <w:szCs w:val="24"/>
          <w:lang w:val="es-ES"/>
        </w:rPr>
        <w:t>&lt;m2:CCNA&gt;ZXL&lt;/m2:CCNA&gt;</w:t>
      </w:r>
    </w:p>
    <w:p w14:paraId="5EF64A05" w14:textId="77777777" w:rsidR="00F6735E" w:rsidRPr="0022738B"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2738B">
        <w:rPr>
          <w:rFonts w:ascii="Times New Roman" w:hAnsi="Times New Roman"/>
          <w:sz w:val="24"/>
          <w:szCs w:val="24"/>
        </w:rPr>
        <w:t>&lt;m2:MSG_TIMESTAMP&gt;2009-06-26T12:38:47-05:00&lt;/m2:MSG_TIMESTAMP&gt;</w:t>
      </w:r>
    </w:p>
    <w:p w14:paraId="2982940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&lt;m2:PON&gt;CVT0M004R31DBC1&lt;/m2:PON&gt;</w:t>
      </w:r>
    </w:p>
    <w:p w14:paraId="1174E3AD" w14:textId="77777777" w:rsidR="00F6735E" w:rsidRPr="004F40BF" w:rsidRDefault="00F6735E" w:rsidP="00F6735E">
      <w:pPr>
        <w:pStyle w:val="HTMLPreformatted"/>
        <w:rPr>
          <w:rFonts w:ascii="Times New Roman" w:hAnsi="Times New Roman"/>
          <w:sz w:val="24"/>
          <w:szCs w:val="24"/>
          <w:lang w:val="es-ES"/>
        </w:rPr>
      </w:pPr>
      <w:r w:rsidRPr="0022738B">
        <w:rPr>
          <w:rFonts w:ascii="Times New Roman" w:hAnsi="Times New Roman"/>
          <w:sz w:val="24"/>
          <w:szCs w:val="24"/>
        </w:rPr>
        <w:t xml:space="preserve">      </w:t>
      </w:r>
      <w:r w:rsidRPr="004F40BF">
        <w:rPr>
          <w:rFonts w:ascii="Times New Roman" w:hAnsi="Times New Roman"/>
          <w:sz w:val="24"/>
          <w:szCs w:val="24"/>
          <w:lang w:val="es-ES"/>
        </w:rPr>
        <w:t>&lt;m2:VER&gt;00&lt;/m2:VER&gt;</w:t>
      </w:r>
    </w:p>
    <w:p w14:paraId="4C4F1A3F" w14:textId="77777777" w:rsidR="00F6735E" w:rsidRPr="004F40BF" w:rsidRDefault="00F6735E" w:rsidP="00F6735E">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&lt;m2:ATN&gt;9127905067&lt;/m2:ATN&gt;</w:t>
      </w:r>
    </w:p>
    <w:p w14:paraId="11AEB7C9" w14:textId="77777777" w:rsidR="00F6735E" w:rsidRPr="004F40BF" w:rsidRDefault="00F6735E" w:rsidP="00F6735E">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&lt;m2:LSR_NO&gt;20090626L00068-00&lt;/m2:LSR_NO&gt;</w:t>
      </w:r>
    </w:p>
    <w:p w14:paraId="76CD45C6" w14:textId="77777777" w:rsidR="00F6735E" w:rsidRPr="0022738B"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2738B">
        <w:rPr>
          <w:rFonts w:ascii="Times New Roman" w:hAnsi="Times New Roman"/>
          <w:sz w:val="24"/>
          <w:szCs w:val="24"/>
        </w:rPr>
        <w:t>&lt;m2:CC&gt;9999&lt;/m2:CC&gt;</w:t>
      </w:r>
    </w:p>
    <w:p w14:paraId="3BFAC021"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&lt;m2:CLEC_APPL_ID&gt;CTE-VALIDATOR&lt;/m2:CLEC_APPL_ID&gt;</w:t>
      </w:r>
    </w:p>
    <w:p w14:paraId="1DA98DED"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lastRenderedPageBreak/>
        <w:t xml:space="preserve">      &lt;m2:CLEC_APPL_PASSWORD&gt;PA$$WORD&lt;/m2:CLEC_APPL_PASSWORD&gt;</w:t>
      </w:r>
    </w:p>
    <w:p w14:paraId="0CB6921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&lt;m2:DTSENT&gt;200906261238PM&lt;/m2:DTSENT&gt;</w:t>
      </w:r>
    </w:p>
    <w:p w14:paraId="530E6F44"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&lt;m2:ORD&gt;NP3KQ3R9&lt;/m2:ORD&gt;</w:t>
      </w:r>
    </w:p>
    <w:p w14:paraId="6BCF5C6A"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&lt;m2:STATUS_CODE&gt;PD&lt;/m2:STATUS_CODE&gt;</w:t>
      </w:r>
    </w:p>
    <w:p w14:paraId="0D19511C"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&lt;m2:STATUS_MSG&gt;PENDING ORDER&lt;/m2:STATUS_MSG&gt;</w:t>
      </w:r>
    </w:p>
    <w:p w14:paraId="1F4969BA"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&lt;m2:REMARKS&gt;Facilities have been checked Dispatch is Required&lt;/m2:REMARKS&gt;</w:t>
      </w:r>
    </w:p>
    <w:p w14:paraId="5E69D425"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&lt;m2:TRAN_ACK_TYPE&gt;AT&lt;/m2:TRAN_ACK_TYPE&gt;</w:t>
      </w:r>
    </w:p>
    <w:p w14:paraId="1CFC6589"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&lt;m2:TRANS_SET_PURPOSE_CODE&gt;06&lt;/m2:TRANS_SET_PURPOSE_CODE&gt;</w:t>
      </w:r>
    </w:p>
    <w:p w14:paraId="19D0074C"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&lt;/m2:HDR&gt;</w:t>
      </w:r>
    </w:p>
    <w:p w14:paraId="5CB4AFDF"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&lt;m2:NOTIFICATION&gt;</w:t>
      </w:r>
    </w:p>
    <w:p w14:paraId="1ACBDFDF"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&lt;m2:FIRM_ORDER_NOTIFICATION&gt;</w:t>
      </w:r>
    </w:p>
    <w:p w14:paraId="1A582A08"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&lt;m2:NOTIFICATION_ADMIN&gt;</w:t>
      </w:r>
    </w:p>
    <w:p w14:paraId="43513B57"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&lt;m2:REP&gt;LCSC&lt;/m2:REP&gt;</w:t>
      </w:r>
    </w:p>
    <w:p w14:paraId="1E5E488E"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&lt;m2:REP_TEL_NO&gt;8006670807&lt;/m2:REP_TEL_NO&gt;</w:t>
      </w:r>
    </w:p>
    <w:p w14:paraId="22124229"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&lt;m2:DD_CD&gt;20091204&lt;/m2:DD_CD&gt;</w:t>
      </w:r>
    </w:p>
    <w:p w14:paraId="3180D8D1"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&lt;m2:BAN1&gt;706Q886621621&lt;/m2:BAN1&gt;</w:t>
      </w:r>
    </w:p>
    <w:p w14:paraId="370A8D10"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&lt;/m2:NOTIFICATION_ADMIN&gt;</w:t>
      </w:r>
    </w:p>
    <w:p w14:paraId="2AD26F10"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&lt;m2:SERVICES_INFO&gt;</w:t>
      </w:r>
    </w:p>
    <w:p w14:paraId="65FB80E4"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&lt;m2:LOCNUM_SVCS&gt;000&lt;/m2:LOCNUM_SVCS&gt;</w:t>
      </w:r>
    </w:p>
    <w:p w14:paraId="7C8CA0FD"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&lt;m2:LNUM&gt;00001&lt;/m2:LNUM&gt;</w:t>
      </w:r>
    </w:p>
    <w:p w14:paraId="3A08F4E9"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&lt;m2:TNS&gt;9127905067&lt;/m2:TNS&gt;</w:t>
      </w:r>
    </w:p>
    <w:p w14:paraId="04A850CF"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&lt;/m2:SERVICES_INFO&gt;</w:t>
      </w:r>
    </w:p>
    <w:p w14:paraId="4830D796"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&lt;m2:DIRECTORY_INFO&gt;</w:t>
      </w:r>
    </w:p>
    <w:p w14:paraId="14CB6CC9"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&lt;m2:DLNUM&gt;0001&lt;/m2:DLNUM&gt;</w:t>
      </w:r>
    </w:p>
    <w:p w14:paraId="5B1925F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&lt;m2:LTN&gt;9127905067&lt;/m2:LTN&gt;</w:t>
      </w:r>
    </w:p>
    <w:p w14:paraId="6ED1A754"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&lt;m2:LACT&gt;N&lt;/m2:LACT&gt;</w:t>
      </w:r>
    </w:p>
    <w:p w14:paraId="7C0D295D"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&lt;m2:LTY&gt;1&lt;/m2:LTY&gt;</w:t>
      </w:r>
    </w:p>
    <w:p w14:paraId="1FF8CBB3"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&lt;m2:STYC&gt;SL&lt;/m2:STYC&gt;</w:t>
      </w:r>
    </w:p>
    <w:p w14:paraId="26AB4FB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&lt;m2:DOI&gt;0&lt;/m2:DOI&gt;</w:t>
      </w:r>
    </w:p>
    <w:p w14:paraId="151D25F3"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&lt;m2:TOA&gt;B&lt;/m2:TOA&gt;</w:t>
      </w:r>
    </w:p>
    <w:p w14:paraId="1A459D4B"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&lt;m2:LISTNM&gt;Tide High&lt;/m2:LISTNM&gt;</w:t>
      </w:r>
    </w:p>
    <w:p w14:paraId="7BAFFAB1"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&lt;m2:LISTADR&gt;</w:t>
      </w:r>
      <w:smartTag w:uri="urn:schemas-microsoft-com:office:smarttags" w:element="Street">
        <w:smartTag w:uri="urn:schemas-microsoft-com:office:smarttags" w:element="address">
          <w:r w:rsidRPr="0022738B">
            <w:rPr>
              <w:rFonts w:ascii="Times New Roman" w:hAnsi="Times New Roman"/>
              <w:sz w:val="24"/>
              <w:szCs w:val="24"/>
            </w:rPr>
            <w:t>1300 Bull St</w:t>
          </w:r>
        </w:smartTag>
      </w:smartTag>
      <w:r w:rsidRPr="0022738B">
        <w:rPr>
          <w:rFonts w:ascii="Times New Roman" w:hAnsi="Times New Roman"/>
          <w:sz w:val="24"/>
          <w:szCs w:val="24"/>
        </w:rPr>
        <w:t>&lt;/m2:LISTADR&gt;</w:t>
      </w:r>
    </w:p>
    <w:p w14:paraId="29315E33"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&lt;/m2:DIRECTORY_INFO&gt;</w:t>
      </w:r>
    </w:p>
    <w:p w14:paraId="65F794C7"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&lt;/m2:FIRM_ORDER_NOTIFICATION&gt;</w:t>
      </w:r>
    </w:p>
    <w:p w14:paraId="661396B8"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&lt;/m2:NOTIFICATION&gt;</w:t>
      </w:r>
    </w:p>
    <w:p w14:paraId="1889F76C"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&lt;/m2:LSR_RESP&gt;</w:t>
      </w:r>
    </w:p>
    <w:p w14:paraId="7FE5B74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&lt;/m1:ATT_LSR_ORD_RSP&gt;</w:t>
      </w:r>
    </w:p>
    <w:p w14:paraId="2AB454B1" w14:textId="77777777" w:rsidR="00F6735E" w:rsidRPr="0022738B" w:rsidRDefault="00F6735E" w:rsidP="00F6735E">
      <w:pPr>
        <w:pStyle w:val="HTMLPreformatted"/>
        <w:rPr>
          <w:rFonts w:ascii="Times New Roman" w:hAnsi="Times New Roman"/>
          <w:sz w:val="24"/>
          <w:szCs w:val="24"/>
        </w:rPr>
      </w:pPr>
    </w:p>
    <w:p w14:paraId="6321CB90" w14:textId="77777777" w:rsidR="00F6735E" w:rsidRPr="00FE0C89" w:rsidRDefault="00F6735E" w:rsidP="000B7672"/>
    <w:p w14:paraId="228B352C" w14:textId="77777777" w:rsidR="00C16B45" w:rsidRDefault="00C16B45">
      <w:pPr>
        <w:pStyle w:val="TCtxtTAG"/>
        <w:rPr>
          <w:b/>
          <w:bCs/>
          <w:sz w:val="24"/>
        </w:rPr>
      </w:pPr>
    </w:p>
    <w:p w14:paraId="51839500" w14:textId="77777777" w:rsidR="000B7672" w:rsidRDefault="000B7672">
      <w:pPr>
        <w:pStyle w:val="TCtxtTAG"/>
        <w:rPr>
          <w:b/>
          <w:bCs/>
          <w:sz w:val="24"/>
        </w:rPr>
      </w:pPr>
    </w:p>
    <w:p w14:paraId="3FF80DCC" w14:textId="77777777" w:rsidR="000B7672" w:rsidRDefault="000B7672">
      <w:pPr>
        <w:pStyle w:val="TCtxtTAG"/>
        <w:rPr>
          <w:b/>
          <w:bCs/>
          <w:sz w:val="24"/>
        </w:rPr>
      </w:pPr>
    </w:p>
    <w:p w14:paraId="2A361B0F" w14:textId="77777777" w:rsidR="00D17629" w:rsidRDefault="00B72DC9" w:rsidP="00D17629">
      <w:pPr>
        <w:pStyle w:val="TCtxtTAG"/>
        <w:rPr>
          <w:b/>
          <w:bCs/>
          <w:sz w:val="24"/>
        </w:rPr>
      </w:pPr>
      <w:r>
        <w:rPr>
          <w:b/>
          <w:bCs/>
          <w:sz w:val="24"/>
        </w:rPr>
        <w:br w:type="page"/>
      </w:r>
      <w:r w:rsidR="00D17629">
        <w:rPr>
          <w:b/>
          <w:bCs/>
          <w:sz w:val="24"/>
        </w:rPr>
        <w:lastRenderedPageBreak/>
        <w:t>TEST CASE M005: Scenario Description:* (Act=N) New install of multiple lines, with features, and series completion hunting.</w:t>
      </w:r>
    </w:p>
    <w:p w14:paraId="78B8E104" w14:textId="77777777" w:rsidR="00D17629" w:rsidRDefault="00D17629" w:rsidP="00D17629">
      <w:pPr>
        <w:pStyle w:val="Heading3"/>
        <w:rPr>
          <w:i w:val="0"/>
          <w:iCs w:val="0"/>
        </w:rPr>
      </w:pPr>
      <w:r>
        <w:rPr>
          <w:i w:val="0"/>
          <w:iCs w:val="0"/>
        </w:rPr>
        <w:t>Type of Account:  Business / Multi-Line</w:t>
      </w:r>
    </w:p>
    <w:p w14:paraId="679D5D19" w14:textId="77777777" w:rsidR="00D17629" w:rsidRDefault="00D17629" w:rsidP="00D17629"/>
    <w:p w14:paraId="1B0971A9" w14:textId="77777777" w:rsidR="00D17629" w:rsidRDefault="00D17629" w:rsidP="00D1762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4410"/>
        <w:gridCol w:w="2430"/>
      </w:tblGrid>
      <w:tr w:rsidR="00BD0B93" w14:paraId="3CD3DFDC" w14:textId="77777777" w:rsidTr="0008505B">
        <w:trPr>
          <w:tblHeader/>
        </w:trPr>
        <w:tc>
          <w:tcPr>
            <w:tcW w:w="1800" w:type="dxa"/>
            <w:tcBorders>
              <w:top w:val="single" w:sz="12" w:space="0" w:color="auto"/>
              <w:left w:val="single" w:sz="12" w:space="0" w:color="auto"/>
              <w:bottom w:val="single" w:sz="6" w:space="0" w:color="auto"/>
              <w:right w:val="single" w:sz="6" w:space="0" w:color="auto"/>
            </w:tcBorders>
            <w:hideMark/>
          </w:tcPr>
          <w:p w14:paraId="545A113F" w14:textId="77777777" w:rsidR="00BD0B93" w:rsidRDefault="00BD0B93" w:rsidP="0008505B">
            <w:pPr>
              <w:jc w:val="center"/>
              <w:rPr>
                <w:rFonts w:ascii="Arial" w:hAnsi="Arial" w:cs="Arial"/>
                <w:b/>
              </w:rPr>
            </w:pPr>
            <w:r>
              <w:rPr>
                <w:rFonts w:ascii="Arial" w:hAnsi="Arial" w:cs="Arial"/>
                <w:b/>
              </w:rPr>
              <w:t>FIELDS</w:t>
            </w:r>
          </w:p>
        </w:tc>
        <w:tc>
          <w:tcPr>
            <w:tcW w:w="4410" w:type="dxa"/>
            <w:tcBorders>
              <w:top w:val="single" w:sz="12" w:space="0" w:color="auto"/>
              <w:left w:val="single" w:sz="6" w:space="0" w:color="auto"/>
              <w:bottom w:val="single" w:sz="6" w:space="0" w:color="auto"/>
              <w:right w:val="single" w:sz="6" w:space="0" w:color="auto"/>
            </w:tcBorders>
            <w:hideMark/>
          </w:tcPr>
          <w:p w14:paraId="1E548836" w14:textId="77777777" w:rsidR="00BD0B93" w:rsidRDefault="00BD0B93" w:rsidP="0008505B">
            <w:pPr>
              <w:jc w:val="center"/>
              <w:rPr>
                <w:rFonts w:ascii="Arial" w:hAnsi="Arial" w:cs="Arial"/>
                <w:b/>
              </w:rPr>
            </w:pPr>
            <w:r>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hideMark/>
          </w:tcPr>
          <w:p w14:paraId="2BFA4FCB" w14:textId="77777777" w:rsidR="00BD0B93" w:rsidRDefault="00BD0B93" w:rsidP="0008505B">
            <w:pPr>
              <w:jc w:val="center"/>
              <w:rPr>
                <w:rFonts w:ascii="Arial" w:hAnsi="Arial" w:cs="Arial"/>
                <w:b/>
                <w:iCs/>
              </w:rPr>
            </w:pPr>
            <w:r>
              <w:rPr>
                <w:rFonts w:ascii="Arial" w:hAnsi="Arial" w:cs="Arial"/>
                <w:b/>
                <w:iCs/>
              </w:rPr>
              <w:t>INPUT</w:t>
            </w:r>
          </w:p>
        </w:tc>
      </w:tr>
      <w:tr w:rsidR="00BD0B93" w14:paraId="55EEF8BA"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273FCED8" w14:textId="77777777" w:rsidR="00BD0B93" w:rsidRDefault="00BD0B93" w:rsidP="0008505B">
            <w:pPr>
              <w:pStyle w:val="Heading4"/>
              <w:rPr>
                <w:b/>
                <w:bCs/>
                <w:i w:val="0"/>
                <w:iCs w:val="0"/>
              </w:rPr>
            </w:pPr>
            <w:r>
              <w:rPr>
                <w:b/>
                <w:bCs/>
                <w:i w:val="0"/>
                <w:iCs w:val="0"/>
              </w:rPr>
              <w:t>LSR  FORM</w:t>
            </w:r>
          </w:p>
        </w:tc>
      </w:tr>
      <w:tr w:rsidR="00BD0B93" w14:paraId="74D0FB63"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4BC8E39E" w14:textId="77777777" w:rsidR="00BD0B93" w:rsidRDefault="00BD0B93" w:rsidP="0008505B">
            <w:pPr>
              <w:pStyle w:val="Heading4"/>
              <w:rPr>
                <w:b/>
                <w:i w:val="0"/>
              </w:rPr>
            </w:pPr>
            <w:r>
              <w:rPr>
                <w:b/>
                <w:i w:val="0"/>
              </w:rPr>
              <w:t>Administrative Section</w:t>
            </w:r>
          </w:p>
        </w:tc>
      </w:tr>
      <w:tr w:rsidR="00BD0B93" w14:paraId="377E717A"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04900C0" w14:textId="77777777" w:rsidR="00BD0B93" w:rsidRDefault="00BD0B93" w:rsidP="0008505B">
            <w:pPr>
              <w:pStyle w:val="FORMDATA"/>
              <w:rPr>
                <w:b/>
                <w:color w:val="auto"/>
              </w:rPr>
            </w:pPr>
            <w:r>
              <w:rPr>
                <w:b/>
                <w:color w:val="auto"/>
              </w:rPr>
              <w:t>CCNA</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BAE7BEC" w14:textId="77777777" w:rsidR="00BD0B93" w:rsidRDefault="00BD0B93" w:rsidP="0008505B">
            <w:pPr>
              <w:pStyle w:val="FORMDATA"/>
              <w:rPr>
                <w:b/>
                <w:color w:val="auto"/>
              </w:rPr>
            </w:pPr>
            <w:r>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FD4F316" w14:textId="77777777" w:rsidR="00BD0B93" w:rsidRDefault="00BD0B93" w:rsidP="0008505B">
            <w:pPr>
              <w:pStyle w:val="FORMDATA"/>
              <w:rPr>
                <w:b/>
                <w:color w:val="auto"/>
              </w:rPr>
            </w:pPr>
            <w:r>
              <w:rPr>
                <w:b/>
                <w:color w:val="auto"/>
              </w:rPr>
              <w:t>ZXL</w:t>
            </w:r>
          </w:p>
        </w:tc>
      </w:tr>
      <w:tr w:rsidR="00BD0B93" w14:paraId="6469047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08D43109" w14:textId="77777777" w:rsidR="00BD0B93" w:rsidRDefault="00BD0B93" w:rsidP="0008505B">
            <w:pPr>
              <w:pStyle w:val="FORMDATA"/>
              <w:rPr>
                <w:b/>
                <w:color w:val="auto"/>
              </w:rPr>
            </w:pPr>
            <w:r>
              <w:rPr>
                <w:b/>
                <w:color w:val="auto"/>
              </w:rPr>
              <w:t>PON</w:t>
            </w:r>
          </w:p>
        </w:tc>
        <w:tc>
          <w:tcPr>
            <w:tcW w:w="4410" w:type="dxa"/>
            <w:tcBorders>
              <w:top w:val="single" w:sz="6" w:space="0" w:color="auto"/>
              <w:left w:val="single" w:sz="6" w:space="0" w:color="auto"/>
              <w:bottom w:val="single" w:sz="6" w:space="0" w:color="auto"/>
              <w:right w:val="single" w:sz="6" w:space="0" w:color="auto"/>
            </w:tcBorders>
            <w:hideMark/>
          </w:tcPr>
          <w:p w14:paraId="4F69E655" w14:textId="77777777" w:rsidR="00BD0B93" w:rsidRDefault="00BD0B93" w:rsidP="0008505B">
            <w:pPr>
              <w:pStyle w:val="FORMDATA"/>
              <w:rPr>
                <w:b/>
                <w:color w:val="auto"/>
              </w:rPr>
            </w:pPr>
            <w:r>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hideMark/>
          </w:tcPr>
          <w:p w14:paraId="2CB63055" w14:textId="77777777" w:rsidR="00BD0B93" w:rsidRDefault="00BD0B93" w:rsidP="0008505B">
            <w:pPr>
              <w:pStyle w:val="FORMDATA"/>
              <w:rPr>
                <w:b/>
                <w:color w:val="auto"/>
              </w:rPr>
            </w:pPr>
            <w:r>
              <w:rPr>
                <w:b/>
                <w:color w:val="auto"/>
              </w:rPr>
              <w:t>M5</w:t>
            </w:r>
          </w:p>
        </w:tc>
      </w:tr>
      <w:tr w:rsidR="00BD0B93" w14:paraId="07ED95DA"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BDD5666" w14:textId="77777777" w:rsidR="00BD0B93" w:rsidRDefault="00BD0B93" w:rsidP="0008505B">
            <w:pPr>
              <w:pStyle w:val="FORMDATA"/>
              <w:rPr>
                <w:b/>
                <w:color w:val="auto"/>
              </w:rPr>
            </w:pPr>
            <w:r>
              <w:rPr>
                <w:b/>
                <w:color w:val="auto"/>
              </w:rPr>
              <w:t>PROJECT</w:t>
            </w:r>
          </w:p>
        </w:tc>
        <w:tc>
          <w:tcPr>
            <w:tcW w:w="4410" w:type="dxa"/>
            <w:tcBorders>
              <w:top w:val="single" w:sz="6" w:space="0" w:color="auto"/>
              <w:left w:val="single" w:sz="6" w:space="0" w:color="auto"/>
              <w:bottom w:val="single" w:sz="6" w:space="0" w:color="auto"/>
              <w:right w:val="single" w:sz="6" w:space="0" w:color="auto"/>
            </w:tcBorders>
            <w:hideMark/>
          </w:tcPr>
          <w:p w14:paraId="6548429F" w14:textId="77777777" w:rsidR="00BD0B93" w:rsidRDefault="00BD0B93" w:rsidP="0008505B">
            <w:pPr>
              <w:pStyle w:val="FORMDATA"/>
              <w:rPr>
                <w:b/>
                <w:color w:val="auto"/>
              </w:rPr>
            </w:pPr>
            <w:r>
              <w:rPr>
                <w:b/>
                <w:color w:val="auto"/>
              </w:rPr>
              <w:t>Project</w:t>
            </w:r>
          </w:p>
        </w:tc>
        <w:tc>
          <w:tcPr>
            <w:tcW w:w="2430" w:type="dxa"/>
            <w:tcBorders>
              <w:top w:val="single" w:sz="6" w:space="0" w:color="auto"/>
              <w:left w:val="single" w:sz="6" w:space="0" w:color="auto"/>
              <w:bottom w:val="single" w:sz="6" w:space="0" w:color="auto"/>
              <w:right w:val="single" w:sz="12" w:space="0" w:color="auto"/>
            </w:tcBorders>
            <w:hideMark/>
          </w:tcPr>
          <w:p w14:paraId="2030B71D" w14:textId="77777777" w:rsidR="00BD0B93" w:rsidRDefault="00BD0B93" w:rsidP="0008505B">
            <w:pPr>
              <w:pStyle w:val="FORMDATA"/>
              <w:rPr>
                <w:b/>
                <w:color w:val="auto"/>
              </w:rPr>
            </w:pPr>
            <w:r>
              <w:rPr>
                <w:b/>
                <w:color w:val="auto"/>
              </w:rPr>
              <w:t>CAVENOBILL</w:t>
            </w:r>
          </w:p>
        </w:tc>
      </w:tr>
      <w:tr w:rsidR="00BD0B93" w14:paraId="74D85035"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09A7628" w14:textId="77777777" w:rsidR="00BD0B93" w:rsidRDefault="00BD0B93" w:rsidP="0008505B">
            <w:pPr>
              <w:pStyle w:val="FORMDATA"/>
              <w:rPr>
                <w:b/>
                <w:color w:val="auto"/>
              </w:rPr>
            </w:pPr>
            <w:r>
              <w:rPr>
                <w:b/>
                <w:color w:val="auto"/>
              </w:rPr>
              <w:t>ATN</w:t>
            </w:r>
          </w:p>
        </w:tc>
        <w:tc>
          <w:tcPr>
            <w:tcW w:w="4410" w:type="dxa"/>
            <w:tcBorders>
              <w:top w:val="single" w:sz="6" w:space="0" w:color="auto"/>
              <w:left w:val="single" w:sz="6" w:space="0" w:color="auto"/>
              <w:bottom w:val="single" w:sz="6" w:space="0" w:color="auto"/>
              <w:right w:val="single" w:sz="6" w:space="0" w:color="auto"/>
            </w:tcBorders>
            <w:hideMark/>
          </w:tcPr>
          <w:p w14:paraId="00B3AB96" w14:textId="77777777" w:rsidR="00BD0B93" w:rsidRDefault="00BD0B93" w:rsidP="0008505B">
            <w:pPr>
              <w:pStyle w:val="FORMDATA"/>
              <w:rPr>
                <w:b/>
                <w:color w:val="auto"/>
              </w:rPr>
            </w:pPr>
            <w:r>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hideMark/>
          </w:tcPr>
          <w:p w14:paraId="07CA3ECF" w14:textId="77777777" w:rsidR="00BD0B93" w:rsidRDefault="00BD0B93" w:rsidP="0008505B">
            <w:pPr>
              <w:pStyle w:val="FORMDATA"/>
              <w:rPr>
                <w:b/>
                <w:color w:val="auto"/>
              </w:rPr>
            </w:pPr>
            <w:r>
              <w:rPr>
                <w:b/>
                <w:color w:val="auto"/>
              </w:rPr>
              <w:t>3348774906</w:t>
            </w:r>
          </w:p>
        </w:tc>
      </w:tr>
      <w:tr w:rsidR="00BD0B93" w14:paraId="6AA13D59" w14:textId="77777777" w:rsidTr="0008505B">
        <w:trPr>
          <w:trHeight w:val="72"/>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989F1C3" w14:textId="77777777" w:rsidR="00BD0B93" w:rsidRDefault="00BD0B93" w:rsidP="0008505B">
            <w:pPr>
              <w:pStyle w:val="FORMDATA"/>
              <w:rPr>
                <w:b/>
                <w:color w:val="auto"/>
              </w:rPr>
            </w:pPr>
            <w:r>
              <w:rPr>
                <w:b/>
                <w:color w:val="auto"/>
              </w:rPr>
              <w:t>SC</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C0C824F" w14:textId="77777777" w:rsidR="00BD0B93" w:rsidRDefault="00BD0B93" w:rsidP="0008505B">
            <w:pPr>
              <w:pStyle w:val="FORMDATA"/>
              <w:rPr>
                <w:b/>
                <w:color w:val="auto"/>
              </w:rPr>
            </w:pPr>
            <w:smartTag w:uri="urn:schemas-microsoft-com:office:smarttags" w:element="place">
              <w:smartTag w:uri="urn:schemas-microsoft-com:office:smarttags" w:element="PlaceName">
                <w:r>
                  <w:rPr>
                    <w:b/>
                    <w:color w:val="auto"/>
                  </w:rPr>
                  <w:t>Service</w:t>
                </w:r>
              </w:smartTag>
              <w:r>
                <w:rPr>
                  <w:b/>
                  <w:color w:val="auto"/>
                </w:rPr>
                <w:t xml:space="preserve"> </w:t>
              </w:r>
              <w:smartTag w:uri="urn:schemas-microsoft-com:office:smarttags" w:element="PlaceType">
                <w:r>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76EFDA93" w14:textId="77777777" w:rsidR="00BD0B93" w:rsidRDefault="00BD0B93" w:rsidP="0008505B">
            <w:pPr>
              <w:pStyle w:val="FORMDATA"/>
              <w:rPr>
                <w:b/>
                <w:color w:val="auto"/>
              </w:rPr>
            </w:pPr>
            <w:r>
              <w:rPr>
                <w:b/>
                <w:color w:val="auto"/>
              </w:rPr>
              <w:t>LCSC</w:t>
            </w:r>
          </w:p>
        </w:tc>
      </w:tr>
      <w:tr w:rsidR="00BD0B93" w14:paraId="63B813E4"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46BB7A97" w14:textId="77777777" w:rsidR="00BD0B93" w:rsidRDefault="00BD0B93" w:rsidP="0008505B">
            <w:pPr>
              <w:pStyle w:val="FORMDATA"/>
              <w:rPr>
                <w:b/>
                <w:color w:val="auto"/>
              </w:rPr>
            </w:pPr>
            <w:r>
              <w:rPr>
                <w:b/>
                <w:color w:val="auto"/>
              </w:rPr>
              <w:t>D/TSent</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15AC4FB" w14:textId="77777777" w:rsidR="00BD0B93" w:rsidRDefault="00BD0B93" w:rsidP="0008505B">
            <w:pPr>
              <w:pStyle w:val="FORMDATA"/>
              <w:rPr>
                <w:b/>
                <w:color w:val="auto"/>
              </w:rPr>
            </w:pPr>
            <w:r>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24387A8" w14:textId="77777777" w:rsidR="00BD0B93" w:rsidRPr="00427FEA" w:rsidRDefault="00BD0B93" w:rsidP="0008505B">
            <w:pPr>
              <w:pStyle w:val="FORMDATA"/>
              <w:rPr>
                <w:b/>
                <w:color w:val="auto"/>
              </w:rPr>
            </w:pPr>
            <w:r w:rsidRPr="00427FEA">
              <w:rPr>
                <w:b/>
                <w:color w:val="auto"/>
              </w:rPr>
              <w:t>YYYYMMDD</w:t>
            </w:r>
          </w:p>
        </w:tc>
      </w:tr>
      <w:tr w:rsidR="00BD0B93" w14:paraId="5F2255B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7E00632" w14:textId="77777777" w:rsidR="00BD0B93" w:rsidRDefault="00BD0B93" w:rsidP="0008505B">
            <w:pPr>
              <w:pStyle w:val="FORMDATA"/>
              <w:rPr>
                <w:b/>
                <w:color w:val="auto"/>
              </w:rPr>
            </w:pPr>
            <w:r>
              <w:rPr>
                <w:b/>
                <w:color w:val="auto"/>
              </w:rPr>
              <w:t>DDD</w:t>
            </w:r>
          </w:p>
        </w:tc>
        <w:tc>
          <w:tcPr>
            <w:tcW w:w="4410" w:type="dxa"/>
            <w:tcBorders>
              <w:top w:val="single" w:sz="6" w:space="0" w:color="auto"/>
              <w:left w:val="single" w:sz="6" w:space="0" w:color="auto"/>
              <w:bottom w:val="single" w:sz="6" w:space="0" w:color="auto"/>
              <w:right w:val="single" w:sz="6" w:space="0" w:color="auto"/>
            </w:tcBorders>
            <w:hideMark/>
          </w:tcPr>
          <w:p w14:paraId="585A6303" w14:textId="77777777" w:rsidR="00BD0B93" w:rsidRDefault="00BD0B93" w:rsidP="0008505B">
            <w:pPr>
              <w:pStyle w:val="FORMDATA"/>
              <w:rPr>
                <w:b/>
                <w:color w:val="auto"/>
              </w:rPr>
            </w:pPr>
            <w:r>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hideMark/>
          </w:tcPr>
          <w:p w14:paraId="1E95426F" w14:textId="77777777" w:rsidR="00BD0B93" w:rsidRPr="00427FEA" w:rsidRDefault="00BD0B93" w:rsidP="0008505B">
            <w:pPr>
              <w:pStyle w:val="FORMDATA"/>
              <w:rPr>
                <w:b/>
                <w:color w:val="auto"/>
              </w:rPr>
            </w:pPr>
            <w:r w:rsidRPr="00427FEA">
              <w:rPr>
                <w:b/>
                <w:color w:val="auto"/>
              </w:rPr>
              <w:t>YYYYMMDD</w:t>
            </w:r>
          </w:p>
        </w:tc>
      </w:tr>
      <w:tr w:rsidR="00BD0B93" w14:paraId="3D35664A"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33F52EE" w14:textId="77777777" w:rsidR="00BD0B93" w:rsidRDefault="00BD0B93" w:rsidP="0008505B">
            <w:pPr>
              <w:pStyle w:val="FORMDATA"/>
              <w:rPr>
                <w:b/>
                <w:color w:val="auto"/>
              </w:rPr>
            </w:pPr>
            <w:r>
              <w:rPr>
                <w:b/>
                <w:color w:val="auto"/>
              </w:rPr>
              <w:t>REQTYP</w:t>
            </w:r>
          </w:p>
        </w:tc>
        <w:tc>
          <w:tcPr>
            <w:tcW w:w="4410" w:type="dxa"/>
            <w:tcBorders>
              <w:top w:val="single" w:sz="6" w:space="0" w:color="auto"/>
              <w:left w:val="single" w:sz="6" w:space="0" w:color="auto"/>
              <w:bottom w:val="single" w:sz="6" w:space="0" w:color="auto"/>
              <w:right w:val="single" w:sz="6" w:space="0" w:color="auto"/>
            </w:tcBorders>
            <w:hideMark/>
          </w:tcPr>
          <w:p w14:paraId="6F5D3B31" w14:textId="77777777" w:rsidR="00BD0B93" w:rsidRDefault="00BD0B93" w:rsidP="0008505B">
            <w:pPr>
              <w:pStyle w:val="FORMDATA"/>
              <w:rPr>
                <w:b/>
                <w:color w:val="auto"/>
              </w:rPr>
            </w:pPr>
            <w:r>
              <w:rPr>
                <w:b/>
                <w:color w:val="auto"/>
              </w:rPr>
              <w:t>Request Type</w:t>
            </w:r>
          </w:p>
        </w:tc>
        <w:tc>
          <w:tcPr>
            <w:tcW w:w="2430" w:type="dxa"/>
            <w:tcBorders>
              <w:top w:val="single" w:sz="6" w:space="0" w:color="auto"/>
              <w:left w:val="single" w:sz="6" w:space="0" w:color="auto"/>
              <w:bottom w:val="single" w:sz="6" w:space="0" w:color="auto"/>
              <w:right w:val="single" w:sz="12" w:space="0" w:color="auto"/>
            </w:tcBorders>
            <w:hideMark/>
          </w:tcPr>
          <w:p w14:paraId="66B4B29F" w14:textId="77777777" w:rsidR="00BD0B93" w:rsidRDefault="00BD0B93" w:rsidP="0008505B">
            <w:pPr>
              <w:pStyle w:val="FORMDATA"/>
              <w:rPr>
                <w:b/>
                <w:color w:val="auto"/>
              </w:rPr>
            </w:pPr>
            <w:r>
              <w:rPr>
                <w:b/>
                <w:color w:val="auto"/>
              </w:rPr>
              <w:t>MB</w:t>
            </w:r>
          </w:p>
        </w:tc>
      </w:tr>
      <w:tr w:rsidR="00BD0B93" w14:paraId="5284ADBF"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4A1E745" w14:textId="77777777" w:rsidR="00BD0B93" w:rsidRDefault="00BD0B93" w:rsidP="0008505B">
            <w:pPr>
              <w:pStyle w:val="FORMDATA"/>
              <w:rPr>
                <w:b/>
                <w:color w:val="auto"/>
              </w:rPr>
            </w:pPr>
            <w:r>
              <w:rPr>
                <w:b/>
                <w:color w:val="auto"/>
              </w:rPr>
              <w:t>ACT</w:t>
            </w:r>
          </w:p>
        </w:tc>
        <w:tc>
          <w:tcPr>
            <w:tcW w:w="4410" w:type="dxa"/>
            <w:tcBorders>
              <w:top w:val="single" w:sz="6" w:space="0" w:color="auto"/>
              <w:left w:val="single" w:sz="6" w:space="0" w:color="auto"/>
              <w:bottom w:val="single" w:sz="6" w:space="0" w:color="auto"/>
              <w:right w:val="single" w:sz="6" w:space="0" w:color="auto"/>
            </w:tcBorders>
            <w:hideMark/>
          </w:tcPr>
          <w:p w14:paraId="1232195C" w14:textId="77777777" w:rsidR="00BD0B93" w:rsidRDefault="00BD0B93" w:rsidP="0008505B">
            <w:pPr>
              <w:pStyle w:val="FORMDATA"/>
              <w:rPr>
                <w:b/>
                <w:color w:val="auto"/>
              </w:rPr>
            </w:pPr>
            <w:r>
              <w:rPr>
                <w:b/>
                <w:color w:val="auto"/>
              </w:rPr>
              <w:t>Activity Type</w:t>
            </w:r>
          </w:p>
        </w:tc>
        <w:tc>
          <w:tcPr>
            <w:tcW w:w="2430" w:type="dxa"/>
            <w:tcBorders>
              <w:top w:val="single" w:sz="6" w:space="0" w:color="auto"/>
              <w:left w:val="single" w:sz="6" w:space="0" w:color="auto"/>
              <w:bottom w:val="single" w:sz="6" w:space="0" w:color="auto"/>
              <w:right w:val="single" w:sz="12" w:space="0" w:color="auto"/>
            </w:tcBorders>
            <w:hideMark/>
          </w:tcPr>
          <w:p w14:paraId="2703A95A" w14:textId="77777777" w:rsidR="00BD0B93" w:rsidRDefault="00BD0B93" w:rsidP="0008505B">
            <w:pPr>
              <w:pStyle w:val="FORMDATA"/>
              <w:rPr>
                <w:b/>
                <w:color w:val="auto"/>
              </w:rPr>
            </w:pPr>
            <w:r>
              <w:rPr>
                <w:b/>
                <w:color w:val="auto"/>
              </w:rPr>
              <w:t>N</w:t>
            </w:r>
          </w:p>
        </w:tc>
      </w:tr>
      <w:tr w:rsidR="00BD0B93" w14:paraId="302ABCA7"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70A603D" w14:textId="77777777" w:rsidR="00BD0B93" w:rsidRDefault="00BD0B93" w:rsidP="0008505B">
            <w:pPr>
              <w:pStyle w:val="FORMDATA"/>
              <w:rPr>
                <w:b/>
                <w:color w:val="auto"/>
              </w:rPr>
            </w:pPr>
            <w:r>
              <w:rPr>
                <w:b/>
                <w:color w:val="auto"/>
              </w:rPr>
              <w:t>CC</w:t>
            </w:r>
          </w:p>
        </w:tc>
        <w:tc>
          <w:tcPr>
            <w:tcW w:w="4410" w:type="dxa"/>
            <w:tcBorders>
              <w:top w:val="single" w:sz="6" w:space="0" w:color="auto"/>
              <w:left w:val="single" w:sz="6" w:space="0" w:color="auto"/>
              <w:bottom w:val="single" w:sz="6" w:space="0" w:color="auto"/>
              <w:right w:val="single" w:sz="6" w:space="0" w:color="auto"/>
            </w:tcBorders>
            <w:hideMark/>
          </w:tcPr>
          <w:p w14:paraId="741AD48E" w14:textId="77777777" w:rsidR="00BD0B93" w:rsidRDefault="00BD0B93" w:rsidP="0008505B">
            <w:pPr>
              <w:pStyle w:val="FORMDATA"/>
              <w:rPr>
                <w:b/>
                <w:color w:val="auto"/>
              </w:rPr>
            </w:pPr>
            <w:r>
              <w:rPr>
                <w:b/>
                <w:color w:val="auto"/>
              </w:rPr>
              <w:t>Company Code</w:t>
            </w:r>
          </w:p>
        </w:tc>
        <w:tc>
          <w:tcPr>
            <w:tcW w:w="2430" w:type="dxa"/>
            <w:tcBorders>
              <w:top w:val="single" w:sz="6" w:space="0" w:color="auto"/>
              <w:left w:val="single" w:sz="6" w:space="0" w:color="auto"/>
              <w:bottom w:val="single" w:sz="6" w:space="0" w:color="auto"/>
              <w:right w:val="single" w:sz="12" w:space="0" w:color="auto"/>
            </w:tcBorders>
            <w:hideMark/>
          </w:tcPr>
          <w:p w14:paraId="445947F8" w14:textId="77777777" w:rsidR="00BD0B93" w:rsidRDefault="00BD0B93" w:rsidP="0008505B">
            <w:pPr>
              <w:pStyle w:val="FORMDATA"/>
              <w:rPr>
                <w:b/>
                <w:color w:val="auto"/>
              </w:rPr>
            </w:pPr>
            <w:r>
              <w:rPr>
                <w:b/>
                <w:color w:val="auto"/>
              </w:rPr>
              <w:t>9999</w:t>
            </w:r>
          </w:p>
        </w:tc>
      </w:tr>
      <w:tr w:rsidR="00BD0B93" w14:paraId="189F02A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7294180C" w14:textId="77777777" w:rsidR="00BD0B93" w:rsidRDefault="00BD0B93" w:rsidP="0008505B">
            <w:pPr>
              <w:pStyle w:val="FORMDATA"/>
              <w:rPr>
                <w:b/>
                <w:color w:val="auto"/>
              </w:rPr>
            </w:pPr>
            <w:r>
              <w:rPr>
                <w:b/>
                <w:color w:val="auto"/>
              </w:rPr>
              <w:t>TOS</w:t>
            </w:r>
          </w:p>
        </w:tc>
        <w:tc>
          <w:tcPr>
            <w:tcW w:w="4410" w:type="dxa"/>
            <w:tcBorders>
              <w:top w:val="single" w:sz="6" w:space="0" w:color="auto"/>
              <w:left w:val="single" w:sz="6" w:space="0" w:color="auto"/>
              <w:bottom w:val="single" w:sz="6" w:space="0" w:color="auto"/>
              <w:right w:val="single" w:sz="6" w:space="0" w:color="auto"/>
            </w:tcBorders>
            <w:hideMark/>
          </w:tcPr>
          <w:p w14:paraId="366B8C35" w14:textId="77777777" w:rsidR="00BD0B93" w:rsidRDefault="00BD0B93" w:rsidP="0008505B">
            <w:pPr>
              <w:pStyle w:val="FORMDATA"/>
              <w:rPr>
                <w:b/>
                <w:color w:val="auto"/>
              </w:rPr>
            </w:pPr>
            <w:r>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hideMark/>
          </w:tcPr>
          <w:p w14:paraId="56EE8CDE" w14:textId="77777777" w:rsidR="00BD0B93" w:rsidRDefault="00BD0B93" w:rsidP="0008505B">
            <w:pPr>
              <w:pStyle w:val="FORMDATA"/>
              <w:rPr>
                <w:b/>
                <w:color w:val="auto"/>
              </w:rPr>
            </w:pPr>
            <w:r>
              <w:rPr>
                <w:b/>
                <w:color w:val="auto"/>
              </w:rPr>
              <w:t>1AM-</w:t>
            </w:r>
          </w:p>
        </w:tc>
      </w:tr>
      <w:tr w:rsidR="00BD0B93" w14:paraId="4982CCF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735B0FD" w14:textId="77777777" w:rsidR="00BD0B93" w:rsidRDefault="00BD0B93" w:rsidP="0008505B">
            <w:pPr>
              <w:pStyle w:val="FORMDATA"/>
              <w:rPr>
                <w:b/>
                <w:color w:val="auto"/>
              </w:rPr>
            </w:pPr>
            <w:r>
              <w:rPr>
                <w:b/>
                <w:color w:val="auto"/>
              </w:rPr>
              <w:t>PORTTYP</w:t>
            </w:r>
          </w:p>
        </w:tc>
        <w:tc>
          <w:tcPr>
            <w:tcW w:w="4410" w:type="dxa"/>
            <w:tcBorders>
              <w:top w:val="single" w:sz="6" w:space="0" w:color="auto"/>
              <w:left w:val="single" w:sz="6" w:space="0" w:color="auto"/>
              <w:bottom w:val="single" w:sz="6" w:space="0" w:color="auto"/>
              <w:right w:val="single" w:sz="6" w:space="0" w:color="auto"/>
            </w:tcBorders>
            <w:hideMark/>
          </w:tcPr>
          <w:p w14:paraId="51D3981A" w14:textId="77777777" w:rsidR="00BD0B93" w:rsidRDefault="00BD0B93" w:rsidP="0008505B">
            <w:pPr>
              <w:pStyle w:val="FORMDATA"/>
              <w:rPr>
                <w:b/>
                <w:color w:val="auto"/>
              </w:rPr>
            </w:pPr>
            <w:r>
              <w:rPr>
                <w:b/>
                <w:color w:val="auto"/>
              </w:rPr>
              <w:t>Port Type</w:t>
            </w:r>
          </w:p>
        </w:tc>
        <w:tc>
          <w:tcPr>
            <w:tcW w:w="2430" w:type="dxa"/>
            <w:tcBorders>
              <w:top w:val="single" w:sz="6" w:space="0" w:color="auto"/>
              <w:left w:val="single" w:sz="6" w:space="0" w:color="auto"/>
              <w:bottom w:val="single" w:sz="6" w:space="0" w:color="auto"/>
              <w:right w:val="single" w:sz="12" w:space="0" w:color="auto"/>
            </w:tcBorders>
            <w:hideMark/>
          </w:tcPr>
          <w:p w14:paraId="3D7EEE25" w14:textId="77777777" w:rsidR="00BD0B93" w:rsidRDefault="00BD0B93" w:rsidP="0008505B">
            <w:pPr>
              <w:pStyle w:val="FORMDATA"/>
              <w:rPr>
                <w:b/>
                <w:color w:val="auto"/>
              </w:rPr>
            </w:pPr>
            <w:r>
              <w:rPr>
                <w:b/>
                <w:color w:val="auto"/>
              </w:rPr>
              <w:t>L</w:t>
            </w:r>
          </w:p>
        </w:tc>
      </w:tr>
      <w:tr w:rsidR="00BD0B93" w14:paraId="25629D01"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39FE2388" w14:textId="77777777" w:rsidR="00BD0B93" w:rsidRDefault="00BD0B93" w:rsidP="0008505B">
            <w:pPr>
              <w:pStyle w:val="FORMDATA"/>
              <w:rPr>
                <w:b/>
                <w:color w:val="auto"/>
              </w:rPr>
            </w:pPr>
            <w:r>
              <w:rPr>
                <w:b/>
                <w:color w:val="auto"/>
              </w:rPr>
              <w:t>HTQTY</w:t>
            </w:r>
          </w:p>
        </w:tc>
        <w:tc>
          <w:tcPr>
            <w:tcW w:w="4410" w:type="dxa"/>
            <w:tcBorders>
              <w:top w:val="single" w:sz="6" w:space="0" w:color="auto"/>
              <w:left w:val="single" w:sz="6" w:space="0" w:color="auto"/>
              <w:bottom w:val="single" w:sz="6" w:space="0" w:color="auto"/>
              <w:right w:val="single" w:sz="6" w:space="0" w:color="auto"/>
            </w:tcBorders>
            <w:hideMark/>
          </w:tcPr>
          <w:p w14:paraId="65A5DF49" w14:textId="77777777" w:rsidR="00BD0B93" w:rsidRDefault="00BD0B93" w:rsidP="0008505B">
            <w:pPr>
              <w:pStyle w:val="FORMDATA"/>
              <w:rPr>
                <w:b/>
                <w:color w:val="auto"/>
              </w:rPr>
            </w:pPr>
            <w:r>
              <w:rPr>
                <w:b/>
                <w:color w:val="auto"/>
              </w:rPr>
              <w:t>Hunt Group Quantity</w:t>
            </w:r>
          </w:p>
        </w:tc>
        <w:tc>
          <w:tcPr>
            <w:tcW w:w="2430" w:type="dxa"/>
            <w:tcBorders>
              <w:top w:val="single" w:sz="6" w:space="0" w:color="auto"/>
              <w:left w:val="single" w:sz="6" w:space="0" w:color="auto"/>
              <w:bottom w:val="single" w:sz="6" w:space="0" w:color="auto"/>
              <w:right w:val="single" w:sz="12" w:space="0" w:color="auto"/>
            </w:tcBorders>
            <w:hideMark/>
          </w:tcPr>
          <w:p w14:paraId="2773ED48" w14:textId="77777777" w:rsidR="00BD0B93" w:rsidRDefault="00BD0B93" w:rsidP="0008505B">
            <w:pPr>
              <w:pStyle w:val="FORMDATA"/>
              <w:rPr>
                <w:b/>
                <w:color w:val="auto"/>
              </w:rPr>
            </w:pPr>
            <w:r>
              <w:rPr>
                <w:b/>
                <w:color w:val="auto"/>
              </w:rPr>
              <w:t>01</w:t>
            </w:r>
          </w:p>
        </w:tc>
      </w:tr>
      <w:tr w:rsidR="00BD0B93" w14:paraId="23B194C7"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532DEB88" w14:textId="77777777" w:rsidR="00BD0B93" w:rsidRDefault="00BD0B93" w:rsidP="0008505B">
            <w:pPr>
              <w:pStyle w:val="Heading4"/>
              <w:rPr>
                <w:b/>
                <w:bCs/>
                <w:i w:val="0"/>
                <w:iCs w:val="0"/>
              </w:rPr>
            </w:pPr>
            <w:r>
              <w:rPr>
                <w:b/>
                <w:bCs/>
                <w:i w:val="0"/>
                <w:iCs w:val="0"/>
              </w:rPr>
              <w:t>Billing Section</w:t>
            </w:r>
          </w:p>
        </w:tc>
      </w:tr>
      <w:tr w:rsidR="00BD0B93" w14:paraId="24E52B32"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6EA55DFF" w14:textId="77777777" w:rsidR="00BD0B93" w:rsidRDefault="00BD0B93" w:rsidP="0008505B">
            <w:pPr>
              <w:pStyle w:val="FORMDATA"/>
              <w:rPr>
                <w:b/>
                <w:color w:val="auto"/>
              </w:rPr>
            </w:pPr>
            <w:r>
              <w:rPr>
                <w:b/>
                <w:color w:val="auto"/>
              </w:rPr>
              <w:t>BAN1</w:t>
            </w:r>
          </w:p>
        </w:tc>
        <w:tc>
          <w:tcPr>
            <w:tcW w:w="4410" w:type="dxa"/>
            <w:tcBorders>
              <w:top w:val="single" w:sz="6" w:space="0" w:color="auto"/>
              <w:left w:val="single" w:sz="6" w:space="0" w:color="auto"/>
              <w:bottom w:val="single" w:sz="6" w:space="0" w:color="auto"/>
              <w:right w:val="single" w:sz="6" w:space="0" w:color="auto"/>
            </w:tcBorders>
            <w:hideMark/>
          </w:tcPr>
          <w:p w14:paraId="5913F952" w14:textId="77777777" w:rsidR="00BD0B93" w:rsidRDefault="00BD0B93" w:rsidP="0008505B">
            <w:pPr>
              <w:pStyle w:val="FORMDATA"/>
              <w:rPr>
                <w:b/>
                <w:color w:val="auto"/>
              </w:rPr>
            </w:pPr>
            <w:r>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hideMark/>
          </w:tcPr>
          <w:p w14:paraId="6E509807" w14:textId="77777777" w:rsidR="00BD0B93" w:rsidRDefault="00BD0B93" w:rsidP="0008505B">
            <w:pPr>
              <w:pStyle w:val="FORMDATA"/>
              <w:rPr>
                <w:b/>
                <w:color w:val="auto"/>
                <w:lang w:val="fr-FR"/>
              </w:rPr>
            </w:pPr>
            <w:r>
              <w:rPr>
                <w:b/>
                <w:color w:val="auto"/>
                <w:lang w:val="fr-FR"/>
              </w:rPr>
              <w:t>205Q886621621</w:t>
            </w:r>
          </w:p>
        </w:tc>
      </w:tr>
      <w:tr w:rsidR="00BD0B93" w14:paraId="33543CDD"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06B6F150" w14:textId="77777777" w:rsidR="00BD0B93" w:rsidRDefault="00BD0B93" w:rsidP="0008505B">
            <w:pPr>
              <w:pStyle w:val="Heading4"/>
              <w:rPr>
                <w:b/>
                <w:i w:val="0"/>
              </w:rPr>
            </w:pPr>
            <w:r>
              <w:rPr>
                <w:b/>
                <w:i w:val="0"/>
              </w:rPr>
              <w:t>Contact Section</w:t>
            </w:r>
          </w:p>
        </w:tc>
      </w:tr>
      <w:tr w:rsidR="00BD0B93" w14:paraId="1775800B"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41AFC9F8" w14:textId="77777777" w:rsidR="00BD0B93" w:rsidRDefault="00BD0B93" w:rsidP="0008505B">
            <w:pPr>
              <w:pStyle w:val="FORMDATA"/>
              <w:rPr>
                <w:b/>
                <w:color w:val="auto"/>
              </w:rPr>
            </w:pPr>
            <w:r>
              <w:rPr>
                <w:b/>
                <w:color w:val="auto"/>
              </w:rPr>
              <w:t>INIT</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0FE40736" w14:textId="77777777" w:rsidR="00BD0B93" w:rsidRDefault="00BD0B93" w:rsidP="0008505B">
            <w:pPr>
              <w:pStyle w:val="FORMDATA"/>
              <w:rPr>
                <w:b/>
                <w:color w:val="auto"/>
              </w:rPr>
            </w:pPr>
            <w:r>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9F56D79" w14:textId="77777777" w:rsidR="00BD0B93" w:rsidRDefault="00BD0B93" w:rsidP="0008505B">
            <w:pPr>
              <w:pStyle w:val="FORMDATA"/>
              <w:rPr>
                <w:b/>
                <w:color w:val="auto"/>
              </w:rPr>
            </w:pPr>
            <w:r>
              <w:rPr>
                <w:b/>
                <w:color w:val="auto"/>
              </w:rPr>
              <w:t>Bojangles</w:t>
            </w:r>
          </w:p>
        </w:tc>
      </w:tr>
      <w:tr w:rsidR="00BD0B93" w14:paraId="09A7D409"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1BDEB9C" w14:textId="77777777" w:rsidR="00BD0B93" w:rsidRDefault="00BD0B93" w:rsidP="0008505B">
            <w:pPr>
              <w:pStyle w:val="FORMDATA"/>
              <w:rPr>
                <w:b/>
                <w:color w:val="auto"/>
              </w:rPr>
            </w:pPr>
            <w:r>
              <w:rPr>
                <w:b/>
                <w:color w:val="auto"/>
              </w:rPr>
              <w:t>INIT-TEL NO.</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3E046955" w14:textId="77777777" w:rsidR="00BD0B93" w:rsidRDefault="00BD0B93" w:rsidP="0008505B">
            <w:pPr>
              <w:pStyle w:val="FORMDATA"/>
              <w:rPr>
                <w:b/>
                <w:color w:val="auto"/>
              </w:rPr>
            </w:pPr>
            <w:r>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A49BB6B" w14:textId="77777777" w:rsidR="00BD0B93" w:rsidRDefault="00BD0B93" w:rsidP="0008505B">
            <w:pPr>
              <w:pStyle w:val="FORMDATA"/>
              <w:rPr>
                <w:b/>
                <w:color w:val="auto"/>
              </w:rPr>
            </w:pPr>
            <w:r>
              <w:rPr>
                <w:b/>
                <w:color w:val="auto"/>
              </w:rPr>
              <w:t>8884448888</w:t>
            </w:r>
          </w:p>
        </w:tc>
      </w:tr>
      <w:tr w:rsidR="00BD0B93" w14:paraId="76F0D2B8"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067E20C9" w14:textId="77777777" w:rsidR="00BD0B93" w:rsidRDefault="00BD0B93" w:rsidP="0008505B">
            <w:pPr>
              <w:pStyle w:val="FORMDATA"/>
              <w:rPr>
                <w:b/>
                <w:color w:val="auto"/>
              </w:rPr>
            </w:pPr>
            <w:r>
              <w:rPr>
                <w:b/>
                <w:color w:val="auto"/>
              </w:rPr>
              <w:t>INIT-FAX NO.</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FBC6562" w14:textId="77777777" w:rsidR="00BD0B93" w:rsidRDefault="00BD0B93" w:rsidP="0008505B">
            <w:pPr>
              <w:pStyle w:val="FORMDATA"/>
              <w:rPr>
                <w:b/>
                <w:color w:val="auto"/>
              </w:rPr>
            </w:pPr>
            <w:r>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98A3A70" w14:textId="77777777" w:rsidR="00BD0B93" w:rsidRDefault="00BD0B93" w:rsidP="0008505B">
            <w:pPr>
              <w:pStyle w:val="FORMDATA"/>
              <w:rPr>
                <w:b/>
                <w:color w:val="auto"/>
                <w:lang w:val="fr-FR"/>
              </w:rPr>
            </w:pPr>
            <w:r>
              <w:rPr>
                <w:b/>
                <w:color w:val="auto"/>
                <w:lang w:val="fr-FR"/>
              </w:rPr>
              <w:t>4448884444</w:t>
            </w:r>
          </w:p>
        </w:tc>
      </w:tr>
      <w:tr w:rsidR="00BD0B93" w14:paraId="6D537582"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0FD0DC9A" w14:textId="77777777" w:rsidR="00BD0B93" w:rsidRDefault="00BD0B93" w:rsidP="0008505B">
            <w:pPr>
              <w:pStyle w:val="FORMDATA"/>
              <w:rPr>
                <w:b/>
                <w:color w:val="auto"/>
                <w:lang w:val="fr-FR"/>
              </w:rPr>
            </w:pPr>
            <w:r>
              <w:rPr>
                <w:b/>
                <w:color w:val="auto"/>
                <w:lang w:val="fr-FR"/>
              </w:rPr>
              <w:t>IMPCON</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AABA7E1" w14:textId="77777777" w:rsidR="00BD0B93" w:rsidRDefault="00BD0B93" w:rsidP="0008505B">
            <w:pPr>
              <w:pStyle w:val="FORMDATA"/>
              <w:rPr>
                <w:b/>
                <w:color w:val="auto"/>
                <w:lang w:val="fr-FR"/>
              </w:rPr>
            </w:pPr>
            <w:r>
              <w:rPr>
                <w:b/>
                <w:color w:val="auto"/>
                <w:lang w:val="fr-FR"/>
              </w:rPr>
              <w:t>Implementation Contact</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06545BD4" w14:textId="77777777" w:rsidR="00BD0B93" w:rsidRDefault="00BD0B93" w:rsidP="0008505B">
            <w:pPr>
              <w:pStyle w:val="FORMDATA"/>
              <w:rPr>
                <w:b/>
                <w:color w:val="auto"/>
              </w:rPr>
            </w:pPr>
            <w:r>
              <w:rPr>
                <w:b/>
                <w:color w:val="auto"/>
              </w:rPr>
              <w:t>Road Runner</w:t>
            </w:r>
          </w:p>
        </w:tc>
      </w:tr>
      <w:tr w:rsidR="00BD0B93" w14:paraId="218C89CB"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5CFDD7C" w14:textId="77777777" w:rsidR="00BD0B93" w:rsidRDefault="00BD0B93" w:rsidP="0008505B">
            <w:pPr>
              <w:pStyle w:val="FORMDATA"/>
              <w:rPr>
                <w:b/>
                <w:color w:val="auto"/>
              </w:rPr>
            </w:pPr>
            <w:r>
              <w:rPr>
                <w:b/>
                <w:color w:val="auto"/>
              </w:rPr>
              <w:t>IMPCON-TEL NO.</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0270AF33" w14:textId="77777777" w:rsidR="00BD0B93" w:rsidRDefault="00BD0B93" w:rsidP="0008505B">
            <w:pPr>
              <w:pStyle w:val="FORMDATA"/>
              <w:rPr>
                <w:b/>
                <w:color w:val="auto"/>
              </w:rPr>
            </w:pPr>
            <w:r>
              <w:rPr>
                <w:b/>
                <w:color w:val="auto"/>
              </w:rPr>
              <w:t>Implementation Contact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7FDE024" w14:textId="77777777" w:rsidR="00BD0B93" w:rsidRDefault="00BD0B93" w:rsidP="0008505B">
            <w:pPr>
              <w:pStyle w:val="FORMDATA"/>
              <w:rPr>
                <w:b/>
                <w:color w:val="auto"/>
              </w:rPr>
            </w:pPr>
            <w:r>
              <w:rPr>
                <w:b/>
                <w:color w:val="auto"/>
              </w:rPr>
              <w:t>7704247777</w:t>
            </w:r>
          </w:p>
        </w:tc>
      </w:tr>
      <w:tr w:rsidR="00BD0B93" w14:paraId="30C7A584"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278EEA85" w14:textId="77777777" w:rsidR="00BD0B93" w:rsidRDefault="00BD0B93" w:rsidP="0008505B">
            <w:pPr>
              <w:pStyle w:val="Heading4"/>
              <w:rPr>
                <w:b/>
                <w:bCs/>
                <w:i w:val="0"/>
                <w:iCs w:val="0"/>
                <w:lang w:val="fr-FR"/>
              </w:rPr>
            </w:pPr>
            <w:r>
              <w:rPr>
                <w:b/>
                <w:bCs/>
                <w:i w:val="0"/>
                <w:iCs w:val="0"/>
                <w:lang w:val="fr-FR"/>
              </w:rPr>
              <w:t>EU  FORM</w:t>
            </w:r>
          </w:p>
        </w:tc>
      </w:tr>
      <w:tr w:rsidR="00BD0B93" w14:paraId="1A4989C0"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76259171" w14:textId="77777777" w:rsidR="00BD0B93" w:rsidRDefault="00BD0B93" w:rsidP="0008505B">
            <w:pPr>
              <w:pStyle w:val="Heading4"/>
              <w:rPr>
                <w:b/>
                <w:i w:val="0"/>
              </w:rPr>
            </w:pPr>
            <w:r>
              <w:rPr>
                <w:b/>
                <w:i w:val="0"/>
              </w:rPr>
              <w:t>Location and Access Section</w:t>
            </w:r>
          </w:p>
        </w:tc>
      </w:tr>
      <w:tr w:rsidR="00BD0B93" w14:paraId="0FBB3AA0"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FFFF00"/>
          </w:tcPr>
          <w:p w14:paraId="12363B3B" w14:textId="77777777" w:rsidR="00BD0B93" w:rsidRPr="00CB263A" w:rsidRDefault="00BD0B93" w:rsidP="0008505B">
            <w:pPr>
              <w:pStyle w:val="FORMDATA"/>
              <w:rPr>
                <w:b/>
                <w:color w:val="auto"/>
              </w:rPr>
            </w:pPr>
            <w:r w:rsidRPr="00CB263A">
              <w:rPr>
                <w:b/>
                <w:color w:val="auto"/>
              </w:rPr>
              <w:t>LOCNUM</w:t>
            </w:r>
          </w:p>
        </w:tc>
        <w:tc>
          <w:tcPr>
            <w:tcW w:w="4410" w:type="dxa"/>
            <w:tcBorders>
              <w:top w:val="single" w:sz="6" w:space="0" w:color="auto"/>
              <w:left w:val="single" w:sz="6" w:space="0" w:color="auto"/>
              <w:bottom w:val="single" w:sz="6" w:space="0" w:color="auto"/>
              <w:right w:val="single" w:sz="6" w:space="0" w:color="auto"/>
            </w:tcBorders>
            <w:shd w:val="clear" w:color="auto" w:fill="FFFF00"/>
          </w:tcPr>
          <w:p w14:paraId="458B0DEA" w14:textId="77777777" w:rsidR="00BD0B93" w:rsidRPr="00CB263A" w:rsidRDefault="00BD0B93" w:rsidP="0008505B">
            <w:pPr>
              <w:pStyle w:val="FORMDATA"/>
              <w:rPr>
                <w:b/>
                <w:color w:val="auto"/>
              </w:rPr>
            </w:pPr>
          </w:p>
        </w:tc>
        <w:tc>
          <w:tcPr>
            <w:tcW w:w="2430" w:type="dxa"/>
            <w:tcBorders>
              <w:top w:val="single" w:sz="6" w:space="0" w:color="auto"/>
              <w:left w:val="single" w:sz="6" w:space="0" w:color="auto"/>
              <w:bottom w:val="single" w:sz="6" w:space="0" w:color="auto"/>
              <w:right w:val="single" w:sz="12" w:space="0" w:color="auto"/>
            </w:tcBorders>
            <w:shd w:val="clear" w:color="auto" w:fill="FFFF00"/>
          </w:tcPr>
          <w:p w14:paraId="02A1AECA" w14:textId="77777777" w:rsidR="00BD0B93" w:rsidRPr="00CB263A" w:rsidRDefault="00BD0B93" w:rsidP="0008505B">
            <w:pPr>
              <w:pStyle w:val="FORMDATA"/>
              <w:rPr>
                <w:b/>
                <w:color w:val="auto"/>
                <w:lang w:val="fr-FR"/>
              </w:rPr>
            </w:pPr>
            <w:r w:rsidRPr="00CB263A">
              <w:rPr>
                <w:b/>
                <w:color w:val="auto"/>
                <w:lang w:val="fr-FR"/>
              </w:rPr>
              <w:t>000</w:t>
            </w:r>
          </w:p>
        </w:tc>
      </w:tr>
      <w:tr w:rsidR="00BD0B93" w14:paraId="009525AD"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1CC4CB4B" w14:textId="77777777" w:rsidR="00BD0B93" w:rsidRDefault="00BD0B93" w:rsidP="0008505B">
            <w:pPr>
              <w:pStyle w:val="FORMDATA"/>
              <w:rPr>
                <w:b/>
                <w:color w:val="auto"/>
              </w:rPr>
            </w:pPr>
            <w:r>
              <w:rPr>
                <w:b/>
                <w:color w:val="auto"/>
              </w:rPr>
              <w:t>NAME</w:t>
            </w:r>
          </w:p>
        </w:tc>
        <w:tc>
          <w:tcPr>
            <w:tcW w:w="4410" w:type="dxa"/>
            <w:tcBorders>
              <w:top w:val="single" w:sz="6" w:space="0" w:color="auto"/>
              <w:left w:val="single" w:sz="6" w:space="0" w:color="auto"/>
              <w:bottom w:val="single" w:sz="6" w:space="0" w:color="auto"/>
              <w:right w:val="single" w:sz="6" w:space="0" w:color="auto"/>
            </w:tcBorders>
            <w:hideMark/>
          </w:tcPr>
          <w:p w14:paraId="44B7CB72" w14:textId="77777777" w:rsidR="00BD0B93" w:rsidRDefault="00BD0B93" w:rsidP="0008505B">
            <w:pPr>
              <w:pStyle w:val="FORMDATA"/>
              <w:rPr>
                <w:b/>
                <w:color w:val="auto"/>
              </w:rPr>
            </w:pPr>
            <w:r>
              <w:rPr>
                <w:b/>
                <w:color w:val="auto"/>
              </w:rPr>
              <w:t>End User Name</w:t>
            </w:r>
          </w:p>
        </w:tc>
        <w:tc>
          <w:tcPr>
            <w:tcW w:w="2430" w:type="dxa"/>
            <w:tcBorders>
              <w:top w:val="single" w:sz="6" w:space="0" w:color="auto"/>
              <w:left w:val="single" w:sz="6" w:space="0" w:color="auto"/>
              <w:bottom w:val="single" w:sz="6" w:space="0" w:color="auto"/>
              <w:right w:val="single" w:sz="12" w:space="0" w:color="auto"/>
            </w:tcBorders>
            <w:hideMark/>
          </w:tcPr>
          <w:p w14:paraId="5A04AE07" w14:textId="77777777" w:rsidR="00BD0B93" w:rsidRDefault="00BD0B93" w:rsidP="0008505B">
            <w:pPr>
              <w:pStyle w:val="FORMDATA"/>
              <w:rPr>
                <w:b/>
                <w:color w:val="auto"/>
                <w:lang w:val="fr-FR"/>
              </w:rPr>
            </w:pPr>
            <w:r>
              <w:rPr>
                <w:b/>
                <w:color w:val="auto"/>
                <w:lang w:val="fr-FR"/>
              </w:rPr>
              <w:t>Tropical Breeze</w:t>
            </w:r>
          </w:p>
        </w:tc>
      </w:tr>
      <w:tr w:rsidR="00BD0B93" w14:paraId="3D61C66B"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74D31D3C" w14:textId="77777777" w:rsidR="00BD0B93" w:rsidRDefault="00BD0B93" w:rsidP="0008505B">
            <w:pPr>
              <w:pStyle w:val="FORMDATA"/>
              <w:rPr>
                <w:b/>
                <w:color w:val="auto"/>
                <w:lang w:val="fr-FR"/>
              </w:rPr>
            </w:pPr>
            <w:r>
              <w:rPr>
                <w:b/>
                <w:color w:val="auto"/>
                <w:lang w:val="fr-FR"/>
              </w:rPr>
              <w:t>SANO</w:t>
            </w:r>
          </w:p>
        </w:tc>
        <w:tc>
          <w:tcPr>
            <w:tcW w:w="4410" w:type="dxa"/>
            <w:tcBorders>
              <w:top w:val="single" w:sz="6" w:space="0" w:color="auto"/>
              <w:left w:val="single" w:sz="6" w:space="0" w:color="auto"/>
              <w:bottom w:val="single" w:sz="6" w:space="0" w:color="auto"/>
              <w:right w:val="single" w:sz="6" w:space="0" w:color="auto"/>
            </w:tcBorders>
            <w:hideMark/>
          </w:tcPr>
          <w:p w14:paraId="62157A43" w14:textId="77777777" w:rsidR="00BD0B93" w:rsidRDefault="00BD0B93" w:rsidP="0008505B">
            <w:pPr>
              <w:pStyle w:val="FORMDATA"/>
              <w:rPr>
                <w:b/>
                <w:color w:val="auto"/>
              </w:rPr>
            </w:pPr>
            <w:r>
              <w:rPr>
                <w:b/>
                <w:color w:val="auto"/>
              </w:rPr>
              <w:t>Service Address House Number</w:t>
            </w:r>
          </w:p>
        </w:tc>
        <w:tc>
          <w:tcPr>
            <w:tcW w:w="2430" w:type="dxa"/>
            <w:tcBorders>
              <w:top w:val="single" w:sz="6" w:space="0" w:color="auto"/>
              <w:left w:val="single" w:sz="6" w:space="0" w:color="auto"/>
              <w:bottom w:val="single" w:sz="6" w:space="0" w:color="auto"/>
              <w:right w:val="single" w:sz="12" w:space="0" w:color="auto"/>
            </w:tcBorders>
            <w:hideMark/>
          </w:tcPr>
          <w:p w14:paraId="6D003E45" w14:textId="77777777" w:rsidR="00BD0B93" w:rsidRDefault="00BD0B93" w:rsidP="0008505B">
            <w:pPr>
              <w:pStyle w:val="FORMDATA"/>
              <w:rPr>
                <w:b/>
                <w:color w:val="auto"/>
              </w:rPr>
            </w:pPr>
            <w:r>
              <w:rPr>
                <w:b/>
                <w:color w:val="auto"/>
              </w:rPr>
              <w:t>212</w:t>
            </w:r>
          </w:p>
        </w:tc>
      </w:tr>
      <w:tr w:rsidR="00BD0B93" w14:paraId="015E7FA3"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6B05B955" w14:textId="77777777" w:rsidR="00BD0B93" w:rsidRDefault="00BD0B93" w:rsidP="0008505B">
            <w:pPr>
              <w:pStyle w:val="FORMDATA"/>
              <w:rPr>
                <w:b/>
                <w:color w:val="auto"/>
              </w:rPr>
            </w:pPr>
            <w:r>
              <w:rPr>
                <w:b/>
                <w:color w:val="auto"/>
              </w:rPr>
              <w:t>SASN</w:t>
            </w:r>
          </w:p>
        </w:tc>
        <w:tc>
          <w:tcPr>
            <w:tcW w:w="4410" w:type="dxa"/>
            <w:tcBorders>
              <w:top w:val="single" w:sz="6" w:space="0" w:color="auto"/>
              <w:left w:val="single" w:sz="6" w:space="0" w:color="auto"/>
              <w:bottom w:val="single" w:sz="6" w:space="0" w:color="auto"/>
              <w:right w:val="single" w:sz="6" w:space="0" w:color="auto"/>
            </w:tcBorders>
            <w:hideMark/>
          </w:tcPr>
          <w:p w14:paraId="55A3D023" w14:textId="77777777" w:rsidR="00BD0B93" w:rsidRDefault="00BD0B93" w:rsidP="0008505B">
            <w:pPr>
              <w:pStyle w:val="FORMDATA"/>
              <w:rPr>
                <w:b/>
                <w:color w:val="auto"/>
              </w:rPr>
            </w:pPr>
            <w:smartTag w:uri="urn:schemas-microsoft-com:office:smarttags" w:element="Street">
              <w:smartTag w:uri="urn:schemas-microsoft-com:office:smarttags" w:element="address">
                <w:r>
                  <w:rPr>
                    <w:b/>
                    <w:color w:val="auto"/>
                  </w:rPr>
                  <w:t>Service Address Street</w:t>
                </w:r>
              </w:smartTag>
            </w:smartTag>
            <w:r>
              <w:rPr>
                <w:b/>
                <w:color w:val="auto"/>
              </w:rPr>
              <w:t xml:space="preserve"> Name</w:t>
            </w:r>
          </w:p>
        </w:tc>
        <w:tc>
          <w:tcPr>
            <w:tcW w:w="2430" w:type="dxa"/>
            <w:tcBorders>
              <w:top w:val="single" w:sz="6" w:space="0" w:color="auto"/>
              <w:left w:val="single" w:sz="6" w:space="0" w:color="auto"/>
              <w:bottom w:val="single" w:sz="6" w:space="0" w:color="auto"/>
              <w:right w:val="single" w:sz="12" w:space="0" w:color="auto"/>
            </w:tcBorders>
            <w:hideMark/>
          </w:tcPr>
          <w:p w14:paraId="0874BC0A" w14:textId="77777777" w:rsidR="00BD0B93" w:rsidRDefault="00BD0B93" w:rsidP="0008505B">
            <w:pPr>
              <w:pStyle w:val="FORMDATA"/>
              <w:rPr>
                <w:b/>
                <w:color w:val="auto"/>
              </w:rPr>
            </w:pPr>
            <w:smartTag w:uri="urn:schemas-microsoft-com:office:smarttags" w:element="place">
              <w:smartTag w:uri="urn:schemas-microsoft-com:office:smarttags" w:element="State">
                <w:r>
                  <w:rPr>
                    <w:b/>
                    <w:color w:val="auto"/>
                  </w:rPr>
                  <w:t>Washington</w:t>
                </w:r>
              </w:smartTag>
            </w:smartTag>
          </w:p>
        </w:tc>
      </w:tr>
      <w:tr w:rsidR="00BD0B93" w14:paraId="053D784B"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15345F1" w14:textId="77777777" w:rsidR="00BD0B93" w:rsidRDefault="00BD0B93" w:rsidP="0008505B">
            <w:pPr>
              <w:pStyle w:val="FORMDATA"/>
              <w:rPr>
                <w:b/>
                <w:color w:val="auto"/>
              </w:rPr>
            </w:pPr>
            <w:r>
              <w:rPr>
                <w:b/>
                <w:color w:val="auto"/>
              </w:rPr>
              <w:t>SATH</w:t>
            </w:r>
          </w:p>
        </w:tc>
        <w:tc>
          <w:tcPr>
            <w:tcW w:w="4410" w:type="dxa"/>
            <w:tcBorders>
              <w:top w:val="single" w:sz="6" w:space="0" w:color="auto"/>
              <w:left w:val="single" w:sz="6" w:space="0" w:color="auto"/>
              <w:bottom w:val="single" w:sz="6" w:space="0" w:color="auto"/>
              <w:right w:val="single" w:sz="6" w:space="0" w:color="auto"/>
            </w:tcBorders>
            <w:hideMark/>
          </w:tcPr>
          <w:p w14:paraId="12AEEB19" w14:textId="77777777" w:rsidR="00BD0B93" w:rsidRDefault="00BD0B93" w:rsidP="0008505B">
            <w:pPr>
              <w:pStyle w:val="FORMDATA"/>
              <w:rPr>
                <w:b/>
                <w:color w:val="auto"/>
              </w:rPr>
            </w:pPr>
            <w:smartTag w:uri="urn:schemas-microsoft-com:office:smarttags" w:element="Street">
              <w:smartTag w:uri="urn:schemas-microsoft-com:office:smarttags" w:element="address">
                <w:r>
                  <w:rPr>
                    <w:b/>
                    <w:color w:val="auto"/>
                  </w:rPr>
                  <w:t>Service Address Street</w:t>
                </w:r>
              </w:smartTag>
            </w:smartTag>
            <w:r>
              <w:rPr>
                <w:b/>
                <w:color w:val="auto"/>
              </w:rPr>
              <w:t xml:space="preserve"> Type</w:t>
            </w:r>
          </w:p>
        </w:tc>
        <w:tc>
          <w:tcPr>
            <w:tcW w:w="2430" w:type="dxa"/>
            <w:tcBorders>
              <w:top w:val="single" w:sz="6" w:space="0" w:color="auto"/>
              <w:left w:val="single" w:sz="6" w:space="0" w:color="auto"/>
              <w:bottom w:val="single" w:sz="6" w:space="0" w:color="auto"/>
              <w:right w:val="single" w:sz="12" w:space="0" w:color="auto"/>
            </w:tcBorders>
            <w:hideMark/>
          </w:tcPr>
          <w:p w14:paraId="5B7DD411" w14:textId="77777777" w:rsidR="00BD0B93" w:rsidRDefault="00BD0B93" w:rsidP="0008505B">
            <w:pPr>
              <w:pStyle w:val="FORMDATA"/>
              <w:rPr>
                <w:b/>
                <w:color w:val="auto"/>
              </w:rPr>
            </w:pPr>
            <w:r>
              <w:rPr>
                <w:b/>
                <w:color w:val="auto"/>
              </w:rPr>
              <w:t>St</w:t>
            </w:r>
          </w:p>
        </w:tc>
      </w:tr>
      <w:tr w:rsidR="00BD0B93" w14:paraId="6CA993A7"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23C8474" w14:textId="77777777" w:rsidR="00BD0B93" w:rsidRDefault="00BD0B93" w:rsidP="0008505B">
            <w:pPr>
              <w:pStyle w:val="FORMDATA"/>
              <w:rPr>
                <w:b/>
                <w:color w:val="auto"/>
              </w:rPr>
            </w:pPr>
            <w:r>
              <w:rPr>
                <w:b/>
                <w:color w:val="auto"/>
              </w:rPr>
              <w:t>CITY</w:t>
            </w:r>
          </w:p>
        </w:tc>
        <w:tc>
          <w:tcPr>
            <w:tcW w:w="4410" w:type="dxa"/>
            <w:tcBorders>
              <w:top w:val="single" w:sz="6" w:space="0" w:color="auto"/>
              <w:left w:val="single" w:sz="6" w:space="0" w:color="auto"/>
              <w:bottom w:val="single" w:sz="6" w:space="0" w:color="auto"/>
              <w:right w:val="single" w:sz="6" w:space="0" w:color="auto"/>
            </w:tcBorders>
            <w:hideMark/>
          </w:tcPr>
          <w:p w14:paraId="06B21A41" w14:textId="77777777" w:rsidR="00BD0B93" w:rsidRDefault="00BD0B93" w:rsidP="0008505B">
            <w:pPr>
              <w:pStyle w:val="FORMDATA"/>
              <w:rPr>
                <w:b/>
                <w:color w:val="auto"/>
              </w:rPr>
            </w:pPr>
            <w:smartTag w:uri="urn:schemas-microsoft-com:office:smarttags" w:element="place">
              <w:smartTag w:uri="urn:schemas-microsoft-com:office:smarttags" w:element="PlaceName">
                <w:r>
                  <w:rPr>
                    <w:b/>
                    <w:color w:val="auto"/>
                  </w:rPr>
                  <w:t>End</w:t>
                </w:r>
              </w:smartTag>
              <w:r>
                <w:rPr>
                  <w:b/>
                  <w:color w:val="auto"/>
                </w:rPr>
                <w:t xml:space="preserve"> </w:t>
              </w:r>
              <w:smartTag w:uri="urn:schemas-microsoft-com:office:smarttags" w:element="PlaceName">
                <w:r>
                  <w:rPr>
                    <w:b/>
                    <w:color w:val="auto"/>
                  </w:rPr>
                  <w:t>User</w:t>
                </w:r>
              </w:smartTag>
              <w:r>
                <w:rPr>
                  <w:b/>
                  <w:color w:val="auto"/>
                </w:rPr>
                <w:t xml:space="preserve"> </w:t>
              </w:r>
              <w:smartTag w:uri="urn:schemas-microsoft-com:office:smarttags" w:element="PlaceType">
                <w:r>
                  <w:rPr>
                    <w:b/>
                    <w:color w:val="auto"/>
                  </w:rPr>
                  <w:t>City</w:t>
                </w:r>
              </w:smartTag>
            </w:smartTag>
          </w:p>
        </w:tc>
        <w:tc>
          <w:tcPr>
            <w:tcW w:w="2430" w:type="dxa"/>
            <w:tcBorders>
              <w:top w:val="single" w:sz="6" w:space="0" w:color="auto"/>
              <w:left w:val="single" w:sz="6" w:space="0" w:color="auto"/>
              <w:bottom w:val="single" w:sz="6" w:space="0" w:color="auto"/>
              <w:right w:val="single" w:sz="12" w:space="0" w:color="auto"/>
            </w:tcBorders>
            <w:hideMark/>
          </w:tcPr>
          <w:p w14:paraId="79A5E75B" w14:textId="77777777" w:rsidR="00BD0B93" w:rsidRDefault="00BD0B93" w:rsidP="0008505B">
            <w:pPr>
              <w:pStyle w:val="FORMDATA"/>
              <w:rPr>
                <w:b/>
                <w:color w:val="auto"/>
                <w:lang w:val="fr-FR"/>
              </w:rPr>
            </w:pPr>
            <w:r>
              <w:rPr>
                <w:b/>
                <w:color w:val="auto"/>
                <w:lang w:val="fr-FR"/>
              </w:rPr>
              <w:t>Selma</w:t>
            </w:r>
          </w:p>
        </w:tc>
      </w:tr>
      <w:tr w:rsidR="00BD0B93" w14:paraId="0FADB510"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409268C7" w14:textId="77777777" w:rsidR="00BD0B93" w:rsidRDefault="00BD0B93" w:rsidP="0008505B">
            <w:pPr>
              <w:pStyle w:val="FORMDATA"/>
              <w:rPr>
                <w:b/>
                <w:color w:val="auto"/>
                <w:lang w:val="fr-FR"/>
              </w:rPr>
            </w:pPr>
            <w:r>
              <w:rPr>
                <w:b/>
                <w:color w:val="auto"/>
                <w:lang w:val="fr-FR"/>
              </w:rPr>
              <w:t>STATE</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BCA5E8D" w14:textId="77777777" w:rsidR="00BD0B93" w:rsidRDefault="00BD0B93" w:rsidP="0008505B">
            <w:pPr>
              <w:pStyle w:val="FORMDATA"/>
              <w:rPr>
                <w:b/>
                <w:color w:val="auto"/>
              </w:rPr>
            </w:pPr>
            <w:smartTag w:uri="urn:schemas-microsoft-com:office:smarttags" w:element="place">
              <w:smartTag w:uri="urn:schemas-microsoft-com:office:smarttags" w:element="PlaceName">
                <w:r>
                  <w:rPr>
                    <w:b/>
                    <w:color w:val="auto"/>
                  </w:rPr>
                  <w:t>End</w:t>
                </w:r>
              </w:smartTag>
              <w:r>
                <w:rPr>
                  <w:b/>
                  <w:color w:val="auto"/>
                </w:rPr>
                <w:t xml:space="preserve"> </w:t>
              </w:r>
              <w:smartTag w:uri="urn:schemas-microsoft-com:office:smarttags" w:element="PlaceName">
                <w:r>
                  <w:rPr>
                    <w:b/>
                    <w:color w:val="auto"/>
                  </w:rPr>
                  <w:t>User</w:t>
                </w:r>
              </w:smartTag>
              <w:r>
                <w:rPr>
                  <w:b/>
                  <w:color w:val="auto"/>
                </w:rPr>
                <w:t xml:space="preserve"> </w:t>
              </w:r>
              <w:smartTag w:uri="urn:schemas-microsoft-com:office:smarttags" w:element="PlaceType">
                <w:r>
                  <w:rPr>
                    <w:b/>
                    <w:color w:val="auto"/>
                  </w:rPr>
                  <w:t>State</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2D9A3345" w14:textId="77777777" w:rsidR="00BD0B93" w:rsidRDefault="00BD0B93" w:rsidP="0008505B">
            <w:pPr>
              <w:pStyle w:val="FORMDATA"/>
              <w:rPr>
                <w:b/>
                <w:color w:val="auto"/>
                <w:lang w:val="fr-FR"/>
              </w:rPr>
            </w:pPr>
            <w:r>
              <w:rPr>
                <w:b/>
                <w:color w:val="auto"/>
                <w:lang w:val="fr-FR"/>
              </w:rPr>
              <w:t>AL</w:t>
            </w:r>
          </w:p>
        </w:tc>
      </w:tr>
      <w:tr w:rsidR="00BD0B93" w14:paraId="0745D316"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1607D5DF" w14:textId="77777777" w:rsidR="00BD0B93" w:rsidRDefault="00BD0B93" w:rsidP="0008505B">
            <w:pPr>
              <w:pStyle w:val="FORMDATA"/>
              <w:rPr>
                <w:b/>
                <w:color w:val="auto"/>
                <w:lang w:val="fr-FR"/>
              </w:rPr>
            </w:pPr>
            <w:r>
              <w:rPr>
                <w:b/>
                <w:color w:val="auto"/>
                <w:lang w:val="fr-FR"/>
              </w:rPr>
              <w:t>ZIP CODE</w:t>
            </w:r>
          </w:p>
        </w:tc>
        <w:tc>
          <w:tcPr>
            <w:tcW w:w="4410" w:type="dxa"/>
            <w:tcBorders>
              <w:top w:val="single" w:sz="6" w:space="0" w:color="auto"/>
              <w:left w:val="single" w:sz="6" w:space="0" w:color="auto"/>
              <w:bottom w:val="single" w:sz="6" w:space="0" w:color="auto"/>
              <w:right w:val="single" w:sz="6" w:space="0" w:color="auto"/>
            </w:tcBorders>
            <w:hideMark/>
          </w:tcPr>
          <w:p w14:paraId="45A4822F" w14:textId="77777777" w:rsidR="00BD0B93" w:rsidRDefault="00BD0B93" w:rsidP="0008505B">
            <w:pPr>
              <w:pStyle w:val="FORMDATA"/>
              <w:rPr>
                <w:b/>
                <w:color w:val="auto"/>
              </w:rPr>
            </w:pPr>
            <w:r>
              <w:rPr>
                <w:b/>
                <w:color w:val="auto"/>
              </w:rPr>
              <w:t>End User Zip Code</w:t>
            </w:r>
          </w:p>
        </w:tc>
        <w:tc>
          <w:tcPr>
            <w:tcW w:w="2430" w:type="dxa"/>
            <w:tcBorders>
              <w:top w:val="single" w:sz="6" w:space="0" w:color="auto"/>
              <w:left w:val="single" w:sz="6" w:space="0" w:color="auto"/>
              <w:bottom w:val="single" w:sz="6" w:space="0" w:color="auto"/>
              <w:right w:val="single" w:sz="12" w:space="0" w:color="auto"/>
            </w:tcBorders>
            <w:hideMark/>
          </w:tcPr>
          <w:p w14:paraId="53232B6D" w14:textId="77777777" w:rsidR="00BD0B93" w:rsidRDefault="00BD0B93" w:rsidP="0008505B">
            <w:pPr>
              <w:pStyle w:val="FORMDATA"/>
              <w:rPr>
                <w:b/>
                <w:color w:val="auto"/>
              </w:rPr>
            </w:pPr>
            <w:r>
              <w:rPr>
                <w:b/>
                <w:color w:val="auto"/>
              </w:rPr>
              <w:t>36703</w:t>
            </w:r>
          </w:p>
        </w:tc>
      </w:tr>
      <w:tr w:rsidR="00BD0B93" w14:paraId="7FA9F807"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1CBFA858" w14:textId="77777777" w:rsidR="00BD0B93" w:rsidRDefault="00BD0B93" w:rsidP="0008505B">
            <w:pPr>
              <w:pStyle w:val="BodyText"/>
              <w:rPr>
                <w:color w:val="auto"/>
                <w:sz w:val="24"/>
                <w:szCs w:val="24"/>
              </w:rPr>
            </w:pPr>
            <w:r>
              <w:rPr>
                <w:rFonts w:ascii="Arial" w:hAnsi="Arial" w:cs="Arial"/>
                <w:color w:val="auto"/>
                <w:sz w:val="24"/>
                <w:szCs w:val="24"/>
              </w:rPr>
              <w:t xml:space="preserve">DL  FORM </w:t>
            </w:r>
          </w:p>
        </w:tc>
      </w:tr>
      <w:tr w:rsidR="00BD0B93" w14:paraId="4755112A"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369D305C" w14:textId="77777777" w:rsidR="00BD0B93" w:rsidRDefault="00BD0B93" w:rsidP="0008505B">
            <w:pPr>
              <w:pStyle w:val="Heading5"/>
              <w:rPr>
                <w:color w:val="auto"/>
              </w:rPr>
            </w:pPr>
            <w:r>
              <w:rPr>
                <w:color w:val="auto"/>
              </w:rPr>
              <w:lastRenderedPageBreak/>
              <w:t>Listing Control Section</w:t>
            </w:r>
          </w:p>
        </w:tc>
      </w:tr>
      <w:tr w:rsidR="00BD0B93" w14:paraId="2FD16F11"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58046A2" w14:textId="77777777" w:rsidR="00BD0B93" w:rsidRDefault="00BD0B93" w:rsidP="0008505B">
            <w:pPr>
              <w:pStyle w:val="FORMDATA"/>
              <w:rPr>
                <w:b/>
                <w:color w:val="auto"/>
              </w:rPr>
            </w:pPr>
            <w:r>
              <w:rPr>
                <w:b/>
                <w:color w:val="auto"/>
              </w:rPr>
              <w:t>DLNUM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5228E8A" w14:textId="77777777" w:rsidR="00BD0B93" w:rsidRDefault="00BD0B93" w:rsidP="0008505B">
            <w:pPr>
              <w:pStyle w:val="FORMDATA"/>
              <w:rPr>
                <w:b/>
                <w:color w:val="auto"/>
              </w:rPr>
            </w:pPr>
            <w:r>
              <w:rPr>
                <w:b/>
                <w:color w:val="auto"/>
              </w:rPr>
              <w:t>Directory Listing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59C32E3B" w14:textId="77777777" w:rsidR="00BD0B93" w:rsidRDefault="00BD0B93" w:rsidP="0008505B">
            <w:pPr>
              <w:pStyle w:val="FORMDATA"/>
              <w:rPr>
                <w:b/>
                <w:color w:val="auto"/>
              </w:rPr>
            </w:pPr>
            <w:r>
              <w:rPr>
                <w:b/>
                <w:color w:val="auto"/>
              </w:rPr>
              <w:t>0001</w:t>
            </w:r>
          </w:p>
        </w:tc>
      </w:tr>
      <w:tr w:rsidR="00BD0B93" w14:paraId="37EE4739"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09EACA8" w14:textId="77777777" w:rsidR="00BD0B93" w:rsidRDefault="00BD0B93" w:rsidP="0008505B">
            <w:pPr>
              <w:pStyle w:val="FORMDATA"/>
              <w:rPr>
                <w:b/>
                <w:color w:val="auto"/>
              </w:rPr>
            </w:pPr>
            <w:r>
              <w:rPr>
                <w:b/>
                <w:color w:val="auto"/>
              </w:rPr>
              <w:t>LACT</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32525577" w14:textId="77777777" w:rsidR="00BD0B93" w:rsidRDefault="00BD0B93" w:rsidP="0008505B">
            <w:pPr>
              <w:pStyle w:val="FORMDATA"/>
              <w:rPr>
                <w:b/>
                <w:color w:val="auto"/>
              </w:rPr>
            </w:pPr>
            <w:r>
              <w:rPr>
                <w:b/>
                <w:color w:val="auto"/>
              </w:rPr>
              <w:t>Listing Activity Indicator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1BA5850F" w14:textId="77777777" w:rsidR="00BD0B93" w:rsidRDefault="00BD0B93" w:rsidP="0008505B">
            <w:pPr>
              <w:pStyle w:val="FORMDATA"/>
              <w:rPr>
                <w:b/>
                <w:color w:val="auto"/>
              </w:rPr>
            </w:pPr>
            <w:r>
              <w:rPr>
                <w:b/>
                <w:color w:val="auto"/>
              </w:rPr>
              <w:t>N</w:t>
            </w:r>
          </w:p>
        </w:tc>
      </w:tr>
      <w:tr w:rsidR="00BD0B93" w14:paraId="76F3226B"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B2F2714" w14:textId="77777777" w:rsidR="00BD0B93" w:rsidRDefault="00BD0B93" w:rsidP="0008505B">
            <w:pPr>
              <w:pStyle w:val="FORMDATA"/>
              <w:rPr>
                <w:b/>
                <w:color w:val="auto"/>
              </w:rPr>
            </w:pPr>
            <w:r>
              <w:rPr>
                <w:b/>
                <w:color w:val="auto"/>
              </w:rPr>
              <w:t>RTY</w:t>
            </w:r>
          </w:p>
        </w:tc>
        <w:tc>
          <w:tcPr>
            <w:tcW w:w="4410" w:type="dxa"/>
            <w:tcBorders>
              <w:top w:val="single" w:sz="6" w:space="0" w:color="auto"/>
              <w:left w:val="single" w:sz="6" w:space="0" w:color="auto"/>
              <w:bottom w:val="single" w:sz="6" w:space="0" w:color="auto"/>
              <w:right w:val="single" w:sz="6" w:space="0" w:color="auto"/>
            </w:tcBorders>
            <w:hideMark/>
          </w:tcPr>
          <w:p w14:paraId="6AFB0E25" w14:textId="77777777" w:rsidR="00BD0B93" w:rsidRDefault="00BD0B93" w:rsidP="0008505B">
            <w:pPr>
              <w:pStyle w:val="FORMDATA"/>
              <w:rPr>
                <w:b/>
                <w:color w:val="auto"/>
              </w:rPr>
            </w:pPr>
            <w:r>
              <w:rPr>
                <w:b/>
                <w:color w:val="auto"/>
              </w:rPr>
              <w:t>Record Type</w:t>
            </w:r>
          </w:p>
        </w:tc>
        <w:tc>
          <w:tcPr>
            <w:tcW w:w="2430" w:type="dxa"/>
            <w:tcBorders>
              <w:top w:val="single" w:sz="6" w:space="0" w:color="auto"/>
              <w:left w:val="single" w:sz="6" w:space="0" w:color="auto"/>
              <w:bottom w:val="single" w:sz="6" w:space="0" w:color="auto"/>
              <w:right w:val="single" w:sz="12" w:space="0" w:color="auto"/>
            </w:tcBorders>
            <w:hideMark/>
          </w:tcPr>
          <w:p w14:paraId="3C5A8027" w14:textId="77777777" w:rsidR="00BD0B93" w:rsidRDefault="00BD0B93" w:rsidP="0008505B">
            <w:pPr>
              <w:pStyle w:val="FORMDATA"/>
              <w:rPr>
                <w:b/>
                <w:color w:val="auto"/>
              </w:rPr>
            </w:pPr>
            <w:r>
              <w:rPr>
                <w:b/>
                <w:color w:val="auto"/>
              </w:rPr>
              <w:t>LML</w:t>
            </w:r>
          </w:p>
        </w:tc>
      </w:tr>
      <w:tr w:rsidR="00BD0B93" w14:paraId="011CC75D"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687C634C" w14:textId="77777777" w:rsidR="00BD0B93" w:rsidRDefault="00BD0B93" w:rsidP="0008505B">
            <w:pPr>
              <w:pStyle w:val="FORMDATA"/>
              <w:rPr>
                <w:b/>
                <w:color w:val="auto"/>
              </w:rPr>
            </w:pPr>
            <w:r>
              <w:rPr>
                <w:b/>
                <w:color w:val="auto"/>
              </w:rPr>
              <w:t>LTY</w:t>
            </w:r>
          </w:p>
        </w:tc>
        <w:tc>
          <w:tcPr>
            <w:tcW w:w="4410" w:type="dxa"/>
            <w:tcBorders>
              <w:top w:val="single" w:sz="6" w:space="0" w:color="auto"/>
              <w:left w:val="single" w:sz="6" w:space="0" w:color="auto"/>
              <w:bottom w:val="single" w:sz="6" w:space="0" w:color="auto"/>
              <w:right w:val="single" w:sz="6" w:space="0" w:color="auto"/>
            </w:tcBorders>
            <w:hideMark/>
          </w:tcPr>
          <w:p w14:paraId="06FA4157" w14:textId="77777777" w:rsidR="00BD0B93" w:rsidRDefault="00BD0B93" w:rsidP="0008505B">
            <w:pPr>
              <w:pStyle w:val="FORMDATA"/>
              <w:rPr>
                <w:b/>
                <w:color w:val="auto"/>
              </w:rPr>
            </w:pPr>
            <w:r>
              <w:rPr>
                <w:b/>
                <w:color w:val="auto"/>
              </w:rPr>
              <w:t>Listing Type</w:t>
            </w:r>
          </w:p>
        </w:tc>
        <w:tc>
          <w:tcPr>
            <w:tcW w:w="2430" w:type="dxa"/>
            <w:tcBorders>
              <w:top w:val="single" w:sz="6" w:space="0" w:color="auto"/>
              <w:left w:val="single" w:sz="6" w:space="0" w:color="auto"/>
              <w:bottom w:val="single" w:sz="6" w:space="0" w:color="auto"/>
              <w:right w:val="single" w:sz="12" w:space="0" w:color="auto"/>
            </w:tcBorders>
            <w:hideMark/>
          </w:tcPr>
          <w:p w14:paraId="49A95B34" w14:textId="77777777" w:rsidR="00BD0B93" w:rsidRDefault="00BD0B93" w:rsidP="0008505B">
            <w:pPr>
              <w:pStyle w:val="FORMDATA"/>
              <w:rPr>
                <w:b/>
                <w:color w:val="auto"/>
                <w:lang w:val="fr-FR"/>
              </w:rPr>
            </w:pPr>
            <w:r>
              <w:rPr>
                <w:b/>
                <w:color w:val="auto"/>
                <w:lang w:val="fr-FR"/>
              </w:rPr>
              <w:t>1</w:t>
            </w:r>
          </w:p>
        </w:tc>
      </w:tr>
      <w:tr w:rsidR="00BD0B93" w14:paraId="3C477E42"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818FCB9" w14:textId="77777777" w:rsidR="00BD0B93" w:rsidRDefault="00BD0B93" w:rsidP="0008505B">
            <w:pPr>
              <w:pStyle w:val="FORMDATA"/>
              <w:rPr>
                <w:b/>
                <w:color w:val="auto"/>
                <w:lang w:val="fr-FR"/>
              </w:rPr>
            </w:pPr>
            <w:r>
              <w:rPr>
                <w:b/>
                <w:color w:val="auto"/>
                <w:lang w:val="fr-FR"/>
              </w:rPr>
              <w:t>STYC</w:t>
            </w:r>
          </w:p>
        </w:tc>
        <w:tc>
          <w:tcPr>
            <w:tcW w:w="4410" w:type="dxa"/>
            <w:tcBorders>
              <w:top w:val="single" w:sz="6" w:space="0" w:color="auto"/>
              <w:left w:val="single" w:sz="6" w:space="0" w:color="auto"/>
              <w:bottom w:val="single" w:sz="6" w:space="0" w:color="auto"/>
              <w:right w:val="single" w:sz="6" w:space="0" w:color="auto"/>
            </w:tcBorders>
            <w:hideMark/>
          </w:tcPr>
          <w:p w14:paraId="01A4190F" w14:textId="77777777" w:rsidR="00BD0B93" w:rsidRDefault="00BD0B93" w:rsidP="0008505B">
            <w:pPr>
              <w:pStyle w:val="FORMDATA"/>
              <w:rPr>
                <w:b/>
                <w:color w:val="auto"/>
                <w:lang w:val="fr-FR"/>
              </w:rPr>
            </w:pPr>
            <w:r>
              <w:rPr>
                <w:b/>
                <w:color w:val="auto"/>
                <w:lang w:val="fr-FR"/>
              </w:rPr>
              <w:t>Style Code</w:t>
            </w:r>
          </w:p>
        </w:tc>
        <w:tc>
          <w:tcPr>
            <w:tcW w:w="2430" w:type="dxa"/>
            <w:tcBorders>
              <w:top w:val="single" w:sz="6" w:space="0" w:color="auto"/>
              <w:left w:val="single" w:sz="6" w:space="0" w:color="auto"/>
              <w:bottom w:val="single" w:sz="6" w:space="0" w:color="auto"/>
              <w:right w:val="single" w:sz="12" w:space="0" w:color="auto"/>
            </w:tcBorders>
            <w:hideMark/>
          </w:tcPr>
          <w:p w14:paraId="0F61F6D8" w14:textId="77777777" w:rsidR="00BD0B93" w:rsidRDefault="00BD0B93" w:rsidP="0008505B">
            <w:pPr>
              <w:pStyle w:val="FORMDATA"/>
              <w:rPr>
                <w:b/>
                <w:color w:val="auto"/>
              </w:rPr>
            </w:pPr>
            <w:r>
              <w:rPr>
                <w:b/>
                <w:color w:val="auto"/>
              </w:rPr>
              <w:t>SL</w:t>
            </w:r>
          </w:p>
        </w:tc>
      </w:tr>
      <w:tr w:rsidR="00BD0B93" w14:paraId="1F570CE5"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1DC37B63" w14:textId="77777777" w:rsidR="00BD0B93" w:rsidRDefault="00BD0B93" w:rsidP="0008505B">
            <w:pPr>
              <w:pStyle w:val="FORMDATA"/>
              <w:rPr>
                <w:b/>
                <w:color w:val="auto"/>
              </w:rPr>
            </w:pPr>
            <w:r>
              <w:rPr>
                <w:b/>
                <w:color w:val="auto"/>
              </w:rPr>
              <w:t>TOA</w:t>
            </w:r>
          </w:p>
        </w:tc>
        <w:tc>
          <w:tcPr>
            <w:tcW w:w="4410" w:type="dxa"/>
            <w:tcBorders>
              <w:top w:val="single" w:sz="6" w:space="0" w:color="auto"/>
              <w:left w:val="single" w:sz="6" w:space="0" w:color="auto"/>
              <w:bottom w:val="single" w:sz="6" w:space="0" w:color="auto"/>
              <w:right w:val="single" w:sz="6" w:space="0" w:color="auto"/>
            </w:tcBorders>
            <w:hideMark/>
          </w:tcPr>
          <w:p w14:paraId="6F61592F" w14:textId="77777777" w:rsidR="00BD0B93" w:rsidRDefault="00BD0B93" w:rsidP="0008505B">
            <w:pPr>
              <w:pStyle w:val="FORMDATA"/>
              <w:rPr>
                <w:b/>
                <w:color w:val="auto"/>
              </w:rPr>
            </w:pPr>
            <w:r>
              <w:rPr>
                <w:b/>
                <w:color w:val="auto"/>
              </w:rPr>
              <w:t>Type of Account</w:t>
            </w:r>
          </w:p>
        </w:tc>
        <w:tc>
          <w:tcPr>
            <w:tcW w:w="2430" w:type="dxa"/>
            <w:tcBorders>
              <w:top w:val="single" w:sz="6" w:space="0" w:color="auto"/>
              <w:left w:val="single" w:sz="6" w:space="0" w:color="auto"/>
              <w:bottom w:val="single" w:sz="6" w:space="0" w:color="auto"/>
              <w:right w:val="single" w:sz="12" w:space="0" w:color="auto"/>
            </w:tcBorders>
            <w:hideMark/>
          </w:tcPr>
          <w:p w14:paraId="04A74036" w14:textId="77777777" w:rsidR="00BD0B93" w:rsidRDefault="00BD0B93" w:rsidP="0008505B">
            <w:pPr>
              <w:pStyle w:val="FORMDATA"/>
              <w:rPr>
                <w:b/>
                <w:color w:val="auto"/>
              </w:rPr>
            </w:pPr>
            <w:r>
              <w:rPr>
                <w:b/>
                <w:color w:val="auto"/>
              </w:rPr>
              <w:t>B</w:t>
            </w:r>
          </w:p>
        </w:tc>
      </w:tr>
      <w:tr w:rsidR="00BD0B93" w14:paraId="09EF3627"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69966649" w14:textId="77777777" w:rsidR="00BD0B93" w:rsidRDefault="00BD0B93" w:rsidP="0008505B">
            <w:pPr>
              <w:pStyle w:val="FORMDATA"/>
              <w:rPr>
                <w:b/>
                <w:color w:val="auto"/>
              </w:rPr>
            </w:pPr>
            <w:r>
              <w:rPr>
                <w:b/>
                <w:color w:val="auto"/>
              </w:rPr>
              <w:t>DOI</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9DEE818" w14:textId="77777777" w:rsidR="00BD0B93" w:rsidRDefault="00BD0B93" w:rsidP="0008505B">
            <w:pPr>
              <w:pStyle w:val="FORMDATA"/>
              <w:rPr>
                <w:b/>
                <w:color w:val="auto"/>
              </w:rPr>
            </w:pPr>
            <w:r>
              <w:rPr>
                <w:b/>
                <w:color w:val="auto"/>
              </w:rPr>
              <w:t>Degree of Indent</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077AB7F0" w14:textId="77777777" w:rsidR="00BD0B93" w:rsidRDefault="00BD0B93" w:rsidP="0008505B">
            <w:pPr>
              <w:pStyle w:val="FORMDATA"/>
              <w:rPr>
                <w:b/>
                <w:color w:val="auto"/>
              </w:rPr>
            </w:pPr>
            <w:r>
              <w:rPr>
                <w:b/>
                <w:color w:val="auto"/>
              </w:rPr>
              <w:t>0</w:t>
            </w:r>
          </w:p>
        </w:tc>
      </w:tr>
      <w:tr w:rsidR="00BD0B93" w14:paraId="61C0A14B"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38FD1FFB" w14:textId="77777777" w:rsidR="00BD0B93" w:rsidRDefault="00BD0B93" w:rsidP="0008505B">
            <w:pPr>
              <w:pStyle w:val="Heading5"/>
              <w:rPr>
                <w:color w:val="auto"/>
              </w:rPr>
            </w:pPr>
            <w:r>
              <w:rPr>
                <w:color w:val="auto"/>
              </w:rPr>
              <w:t>Listing Instruction Section</w:t>
            </w:r>
          </w:p>
        </w:tc>
      </w:tr>
      <w:tr w:rsidR="00BD0B93" w14:paraId="41EEF7D4"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5F8B488" w14:textId="77777777" w:rsidR="00BD0B93" w:rsidRDefault="00BD0B93" w:rsidP="0008505B">
            <w:pPr>
              <w:pStyle w:val="FORMDATA"/>
              <w:rPr>
                <w:b/>
                <w:color w:val="auto"/>
              </w:rPr>
            </w:pPr>
            <w:r>
              <w:rPr>
                <w:b/>
                <w:color w:val="auto"/>
              </w:rPr>
              <w:t>LTN</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13289AB" w14:textId="77777777" w:rsidR="00BD0B93" w:rsidRDefault="00BD0B93" w:rsidP="0008505B">
            <w:pPr>
              <w:pStyle w:val="FORMDATA"/>
              <w:rPr>
                <w:b/>
                <w:color w:val="auto"/>
              </w:rPr>
            </w:pPr>
            <w:r>
              <w:rPr>
                <w:b/>
                <w:color w:val="auto"/>
              </w:rPr>
              <w:t>Listing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2AD82ACE" w14:textId="77777777" w:rsidR="00BD0B93" w:rsidRDefault="00BD0B93" w:rsidP="0008505B">
            <w:pPr>
              <w:pStyle w:val="FORMDATA"/>
              <w:rPr>
                <w:b/>
                <w:color w:val="auto"/>
              </w:rPr>
            </w:pPr>
            <w:r>
              <w:rPr>
                <w:b/>
                <w:color w:val="auto"/>
              </w:rPr>
              <w:t>3348774906</w:t>
            </w:r>
          </w:p>
        </w:tc>
      </w:tr>
      <w:tr w:rsidR="00BD0B93" w14:paraId="038A98EB"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07A65570" w14:textId="77777777" w:rsidR="00BD0B93" w:rsidRDefault="00BD0B93" w:rsidP="0008505B">
            <w:pPr>
              <w:pStyle w:val="FORMDATA"/>
              <w:rPr>
                <w:b/>
                <w:color w:val="auto"/>
              </w:rPr>
            </w:pPr>
            <w:r>
              <w:rPr>
                <w:b/>
                <w:color w:val="auto"/>
              </w:rPr>
              <w:t>LNLN</w:t>
            </w:r>
          </w:p>
        </w:tc>
        <w:tc>
          <w:tcPr>
            <w:tcW w:w="4410" w:type="dxa"/>
            <w:tcBorders>
              <w:top w:val="single" w:sz="6" w:space="0" w:color="auto"/>
              <w:left w:val="single" w:sz="6" w:space="0" w:color="auto"/>
              <w:bottom w:val="single" w:sz="6" w:space="0" w:color="auto"/>
              <w:right w:val="single" w:sz="6" w:space="0" w:color="auto"/>
            </w:tcBorders>
            <w:hideMark/>
          </w:tcPr>
          <w:p w14:paraId="13285FDD" w14:textId="77777777" w:rsidR="00BD0B93" w:rsidRDefault="00BD0B93" w:rsidP="0008505B">
            <w:pPr>
              <w:pStyle w:val="FORMDATA"/>
              <w:rPr>
                <w:b/>
                <w:color w:val="auto"/>
              </w:rPr>
            </w:pPr>
            <w:r>
              <w:rPr>
                <w:b/>
                <w:color w:val="auto"/>
              </w:rPr>
              <w:t xml:space="preserve">Listed Name Last </w:t>
            </w:r>
          </w:p>
        </w:tc>
        <w:tc>
          <w:tcPr>
            <w:tcW w:w="2430" w:type="dxa"/>
            <w:tcBorders>
              <w:top w:val="single" w:sz="6" w:space="0" w:color="auto"/>
              <w:left w:val="single" w:sz="6" w:space="0" w:color="auto"/>
              <w:bottom w:val="single" w:sz="6" w:space="0" w:color="auto"/>
              <w:right w:val="single" w:sz="12" w:space="0" w:color="auto"/>
            </w:tcBorders>
            <w:hideMark/>
          </w:tcPr>
          <w:p w14:paraId="0EF26147" w14:textId="77777777" w:rsidR="00BD0B93" w:rsidRDefault="00BD0B93" w:rsidP="0008505B">
            <w:pPr>
              <w:pStyle w:val="FORMDATA"/>
              <w:rPr>
                <w:b/>
                <w:color w:val="auto"/>
              </w:rPr>
            </w:pPr>
            <w:r>
              <w:rPr>
                <w:b/>
                <w:color w:val="auto"/>
              </w:rPr>
              <w:t>Tropical</w:t>
            </w:r>
          </w:p>
        </w:tc>
      </w:tr>
      <w:tr w:rsidR="00BD0B93" w14:paraId="043626C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771924B8" w14:textId="77777777" w:rsidR="00BD0B93" w:rsidRDefault="00BD0B93" w:rsidP="0008505B">
            <w:pPr>
              <w:pStyle w:val="FORMDATA"/>
              <w:rPr>
                <w:b/>
                <w:color w:val="auto"/>
              </w:rPr>
            </w:pPr>
            <w:r>
              <w:rPr>
                <w:b/>
                <w:color w:val="auto"/>
              </w:rPr>
              <w:t>LNFN</w:t>
            </w:r>
          </w:p>
        </w:tc>
        <w:tc>
          <w:tcPr>
            <w:tcW w:w="4410" w:type="dxa"/>
            <w:tcBorders>
              <w:top w:val="single" w:sz="6" w:space="0" w:color="auto"/>
              <w:left w:val="single" w:sz="6" w:space="0" w:color="auto"/>
              <w:bottom w:val="single" w:sz="6" w:space="0" w:color="auto"/>
              <w:right w:val="single" w:sz="6" w:space="0" w:color="auto"/>
            </w:tcBorders>
            <w:hideMark/>
          </w:tcPr>
          <w:p w14:paraId="1AA28D46" w14:textId="77777777" w:rsidR="00BD0B93" w:rsidRDefault="00BD0B93" w:rsidP="0008505B">
            <w:pPr>
              <w:pStyle w:val="FORMDATA"/>
              <w:rPr>
                <w:b/>
                <w:color w:val="auto"/>
              </w:rPr>
            </w:pPr>
            <w:r>
              <w:rPr>
                <w:b/>
                <w:color w:val="auto"/>
              </w:rPr>
              <w:t xml:space="preserve">Listed Name First </w:t>
            </w:r>
          </w:p>
        </w:tc>
        <w:tc>
          <w:tcPr>
            <w:tcW w:w="2430" w:type="dxa"/>
            <w:tcBorders>
              <w:top w:val="single" w:sz="6" w:space="0" w:color="auto"/>
              <w:left w:val="single" w:sz="6" w:space="0" w:color="auto"/>
              <w:bottom w:val="single" w:sz="6" w:space="0" w:color="auto"/>
              <w:right w:val="single" w:sz="12" w:space="0" w:color="auto"/>
            </w:tcBorders>
            <w:hideMark/>
          </w:tcPr>
          <w:p w14:paraId="69127598" w14:textId="77777777" w:rsidR="00BD0B93" w:rsidRDefault="00BD0B93" w:rsidP="0008505B">
            <w:pPr>
              <w:pStyle w:val="FORMDATA"/>
              <w:rPr>
                <w:b/>
                <w:color w:val="auto"/>
              </w:rPr>
            </w:pPr>
            <w:r>
              <w:rPr>
                <w:b/>
                <w:color w:val="auto"/>
              </w:rPr>
              <w:t>Breeze</w:t>
            </w:r>
          </w:p>
        </w:tc>
      </w:tr>
      <w:tr w:rsidR="00BD0B93" w14:paraId="2B2F2644"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C7A82FA" w14:textId="77777777" w:rsidR="00BD0B93" w:rsidRDefault="00BD0B93" w:rsidP="0008505B">
            <w:pPr>
              <w:pStyle w:val="FORMDATA"/>
              <w:rPr>
                <w:b/>
                <w:color w:val="auto"/>
              </w:rPr>
            </w:pPr>
            <w:r>
              <w:rPr>
                <w:b/>
                <w:color w:val="auto"/>
              </w:rPr>
              <w:t>LANO</w:t>
            </w:r>
          </w:p>
        </w:tc>
        <w:tc>
          <w:tcPr>
            <w:tcW w:w="4410" w:type="dxa"/>
            <w:tcBorders>
              <w:top w:val="single" w:sz="6" w:space="0" w:color="auto"/>
              <w:left w:val="single" w:sz="6" w:space="0" w:color="auto"/>
              <w:bottom w:val="single" w:sz="6" w:space="0" w:color="auto"/>
              <w:right w:val="single" w:sz="6" w:space="0" w:color="auto"/>
            </w:tcBorders>
            <w:hideMark/>
          </w:tcPr>
          <w:p w14:paraId="72FF6CC3" w14:textId="77777777" w:rsidR="00BD0B93" w:rsidRDefault="00BD0B93" w:rsidP="0008505B">
            <w:pPr>
              <w:pStyle w:val="FORMDATA"/>
              <w:rPr>
                <w:b/>
                <w:color w:val="auto"/>
              </w:rPr>
            </w:pPr>
            <w:r>
              <w:rPr>
                <w:b/>
                <w:color w:val="auto"/>
              </w:rPr>
              <w:t>Listed Address House Number</w:t>
            </w:r>
          </w:p>
        </w:tc>
        <w:tc>
          <w:tcPr>
            <w:tcW w:w="2430" w:type="dxa"/>
            <w:tcBorders>
              <w:top w:val="single" w:sz="6" w:space="0" w:color="auto"/>
              <w:left w:val="single" w:sz="6" w:space="0" w:color="auto"/>
              <w:bottom w:val="single" w:sz="6" w:space="0" w:color="auto"/>
              <w:right w:val="single" w:sz="12" w:space="0" w:color="auto"/>
            </w:tcBorders>
            <w:hideMark/>
          </w:tcPr>
          <w:p w14:paraId="4BFC5AAB" w14:textId="77777777" w:rsidR="00BD0B93" w:rsidRDefault="00BD0B93" w:rsidP="0008505B">
            <w:pPr>
              <w:pStyle w:val="FORMDATA"/>
              <w:rPr>
                <w:b/>
                <w:color w:val="auto"/>
              </w:rPr>
            </w:pPr>
            <w:r>
              <w:rPr>
                <w:b/>
                <w:color w:val="auto"/>
              </w:rPr>
              <w:t>212</w:t>
            </w:r>
          </w:p>
        </w:tc>
      </w:tr>
      <w:tr w:rsidR="00BD0B93" w14:paraId="6E873C7D"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ADBD7DE" w14:textId="77777777" w:rsidR="00BD0B93" w:rsidRDefault="00BD0B93" w:rsidP="0008505B">
            <w:pPr>
              <w:pStyle w:val="FORMDATA"/>
              <w:rPr>
                <w:b/>
                <w:color w:val="auto"/>
              </w:rPr>
            </w:pPr>
            <w:r>
              <w:rPr>
                <w:b/>
                <w:color w:val="auto"/>
              </w:rPr>
              <w:t>LASN</w:t>
            </w:r>
          </w:p>
        </w:tc>
        <w:tc>
          <w:tcPr>
            <w:tcW w:w="4410" w:type="dxa"/>
            <w:tcBorders>
              <w:top w:val="single" w:sz="6" w:space="0" w:color="auto"/>
              <w:left w:val="single" w:sz="6" w:space="0" w:color="auto"/>
              <w:bottom w:val="single" w:sz="6" w:space="0" w:color="auto"/>
              <w:right w:val="single" w:sz="6" w:space="0" w:color="auto"/>
            </w:tcBorders>
            <w:hideMark/>
          </w:tcPr>
          <w:p w14:paraId="6EF53F54" w14:textId="77777777" w:rsidR="00BD0B93" w:rsidRDefault="00BD0B93" w:rsidP="0008505B">
            <w:pPr>
              <w:pStyle w:val="FORMDATA"/>
              <w:rPr>
                <w:b/>
                <w:color w:val="auto"/>
              </w:rPr>
            </w:pPr>
            <w:r>
              <w:rPr>
                <w:b/>
                <w:color w:val="auto"/>
              </w:rPr>
              <w:t xml:space="preserve">Listed </w:t>
            </w:r>
            <w:smartTag w:uri="urn:schemas-microsoft-com:office:smarttags" w:element="Street">
              <w:smartTag w:uri="urn:schemas-microsoft-com:office:smarttags" w:element="address">
                <w:r>
                  <w:rPr>
                    <w:b/>
                    <w:color w:val="auto"/>
                  </w:rPr>
                  <w:t>Address Street</w:t>
                </w:r>
              </w:smartTag>
            </w:smartTag>
            <w:r>
              <w:rPr>
                <w:b/>
                <w:color w:val="auto"/>
              </w:rPr>
              <w:t xml:space="preserve"> Name</w:t>
            </w:r>
          </w:p>
        </w:tc>
        <w:tc>
          <w:tcPr>
            <w:tcW w:w="2430" w:type="dxa"/>
            <w:tcBorders>
              <w:top w:val="single" w:sz="6" w:space="0" w:color="auto"/>
              <w:left w:val="single" w:sz="6" w:space="0" w:color="auto"/>
              <w:bottom w:val="single" w:sz="6" w:space="0" w:color="auto"/>
              <w:right w:val="single" w:sz="12" w:space="0" w:color="auto"/>
            </w:tcBorders>
            <w:hideMark/>
          </w:tcPr>
          <w:p w14:paraId="518B77FE" w14:textId="77777777" w:rsidR="00BD0B93" w:rsidRDefault="00BD0B93" w:rsidP="0008505B">
            <w:pPr>
              <w:pStyle w:val="FORMDATA"/>
              <w:rPr>
                <w:b/>
                <w:color w:val="auto"/>
              </w:rPr>
            </w:pPr>
            <w:smartTag w:uri="urn:schemas-microsoft-com:office:smarttags" w:element="place">
              <w:smartTag w:uri="urn:schemas-microsoft-com:office:smarttags" w:element="State">
                <w:r>
                  <w:rPr>
                    <w:b/>
                    <w:color w:val="auto"/>
                  </w:rPr>
                  <w:t>Washington</w:t>
                </w:r>
              </w:smartTag>
            </w:smartTag>
          </w:p>
        </w:tc>
      </w:tr>
      <w:tr w:rsidR="00BD0B93" w14:paraId="174B9549"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552872DB" w14:textId="77777777" w:rsidR="00BD0B93" w:rsidRDefault="00BD0B93" w:rsidP="0008505B">
            <w:pPr>
              <w:pStyle w:val="FORMDATA"/>
              <w:rPr>
                <w:b/>
                <w:color w:val="auto"/>
              </w:rPr>
            </w:pPr>
            <w:r>
              <w:rPr>
                <w:b/>
                <w:color w:val="auto"/>
              </w:rPr>
              <w:t>LATH</w:t>
            </w:r>
          </w:p>
        </w:tc>
        <w:tc>
          <w:tcPr>
            <w:tcW w:w="4410" w:type="dxa"/>
            <w:tcBorders>
              <w:top w:val="single" w:sz="6" w:space="0" w:color="auto"/>
              <w:left w:val="single" w:sz="6" w:space="0" w:color="auto"/>
              <w:bottom w:val="single" w:sz="6" w:space="0" w:color="auto"/>
              <w:right w:val="single" w:sz="6" w:space="0" w:color="auto"/>
            </w:tcBorders>
            <w:hideMark/>
          </w:tcPr>
          <w:p w14:paraId="0BCB27AF" w14:textId="77777777" w:rsidR="00BD0B93" w:rsidRDefault="00BD0B93" w:rsidP="0008505B">
            <w:pPr>
              <w:pStyle w:val="FORMDATA"/>
              <w:rPr>
                <w:b/>
                <w:color w:val="auto"/>
              </w:rPr>
            </w:pPr>
            <w:r>
              <w:rPr>
                <w:b/>
                <w:color w:val="auto"/>
              </w:rPr>
              <w:t xml:space="preserve">Listed </w:t>
            </w:r>
            <w:smartTag w:uri="urn:schemas-microsoft-com:office:smarttags" w:element="Street">
              <w:smartTag w:uri="urn:schemas-microsoft-com:office:smarttags" w:element="address">
                <w:r>
                  <w:rPr>
                    <w:b/>
                    <w:color w:val="auto"/>
                  </w:rPr>
                  <w:t>Address Street</w:t>
                </w:r>
              </w:smartTag>
            </w:smartTag>
            <w:r>
              <w:rPr>
                <w:b/>
                <w:color w:val="auto"/>
              </w:rPr>
              <w:t xml:space="preserve"> Type</w:t>
            </w:r>
          </w:p>
        </w:tc>
        <w:tc>
          <w:tcPr>
            <w:tcW w:w="2430" w:type="dxa"/>
            <w:tcBorders>
              <w:top w:val="single" w:sz="6" w:space="0" w:color="auto"/>
              <w:left w:val="single" w:sz="6" w:space="0" w:color="auto"/>
              <w:bottom w:val="single" w:sz="6" w:space="0" w:color="auto"/>
              <w:right w:val="single" w:sz="12" w:space="0" w:color="auto"/>
            </w:tcBorders>
            <w:hideMark/>
          </w:tcPr>
          <w:p w14:paraId="0BBE1C2D" w14:textId="77777777" w:rsidR="00BD0B93" w:rsidRDefault="00BD0B93" w:rsidP="0008505B">
            <w:pPr>
              <w:pStyle w:val="FORMDATA"/>
              <w:rPr>
                <w:b/>
                <w:color w:val="auto"/>
              </w:rPr>
            </w:pPr>
            <w:r>
              <w:rPr>
                <w:b/>
                <w:color w:val="auto"/>
              </w:rPr>
              <w:t>St</w:t>
            </w:r>
          </w:p>
        </w:tc>
      </w:tr>
      <w:tr w:rsidR="00BD0B93" w14:paraId="09D024E6"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9AAC811" w14:textId="77777777" w:rsidR="00BD0B93" w:rsidRDefault="00BD0B93" w:rsidP="0008505B">
            <w:pPr>
              <w:pStyle w:val="FORMDATA"/>
              <w:rPr>
                <w:b/>
                <w:color w:val="auto"/>
              </w:rPr>
            </w:pPr>
            <w:r>
              <w:rPr>
                <w:b/>
                <w:color w:val="auto"/>
              </w:rPr>
              <w:t>YPH</w:t>
            </w:r>
          </w:p>
        </w:tc>
        <w:tc>
          <w:tcPr>
            <w:tcW w:w="4410" w:type="dxa"/>
            <w:tcBorders>
              <w:top w:val="single" w:sz="6" w:space="0" w:color="auto"/>
              <w:left w:val="single" w:sz="6" w:space="0" w:color="auto"/>
              <w:bottom w:val="single" w:sz="6" w:space="0" w:color="auto"/>
              <w:right w:val="single" w:sz="6" w:space="0" w:color="auto"/>
            </w:tcBorders>
            <w:hideMark/>
          </w:tcPr>
          <w:p w14:paraId="37CA1702" w14:textId="77777777" w:rsidR="00BD0B93" w:rsidRDefault="00BD0B93" w:rsidP="0008505B">
            <w:pPr>
              <w:pStyle w:val="FORMDATA"/>
              <w:rPr>
                <w:b/>
                <w:color w:val="auto"/>
              </w:rPr>
            </w:pPr>
            <w:r>
              <w:rPr>
                <w:b/>
                <w:color w:val="auto"/>
              </w:rPr>
              <w:t>Yellow Page Heading Code</w:t>
            </w:r>
          </w:p>
        </w:tc>
        <w:tc>
          <w:tcPr>
            <w:tcW w:w="2430" w:type="dxa"/>
            <w:tcBorders>
              <w:top w:val="single" w:sz="6" w:space="0" w:color="auto"/>
              <w:left w:val="single" w:sz="6" w:space="0" w:color="auto"/>
              <w:bottom w:val="single" w:sz="6" w:space="0" w:color="auto"/>
              <w:right w:val="single" w:sz="12" w:space="0" w:color="auto"/>
            </w:tcBorders>
            <w:hideMark/>
          </w:tcPr>
          <w:p w14:paraId="5EE1719B" w14:textId="77777777" w:rsidR="00BD0B93" w:rsidRDefault="00BD0B93" w:rsidP="0008505B">
            <w:pPr>
              <w:pStyle w:val="FORMDATA"/>
              <w:rPr>
                <w:b/>
                <w:color w:val="auto"/>
              </w:rPr>
            </w:pPr>
            <w:r>
              <w:rPr>
                <w:b/>
                <w:color w:val="auto"/>
              </w:rPr>
              <w:t>999001</w:t>
            </w:r>
          </w:p>
        </w:tc>
      </w:tr>
      <w:tr w:rsidR="00BD0B93" w14:paraId="35D2503E"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11243A03" w14:textId="77777777" w:rsidR="00BD0B93" w:rsidRDefault="00BD0B93" w:rsidP="0008505B">
            <w:pPr>
              <w:pStyle w:val="Heading5"/>
              <w:rPr>
                <w:color w:val="auto"/>
              </w:rPr>
            </w:pPr>
            <w:r>
              <w:rPr>
                <w:color w:val="auto"/>
              </w:rPr>
              <w:t>Advertising Section</w:t>
            </w:r>
          </w:p>
        </w:tc>
      </w:tr>
      <w:tr w:rsidR="00BD0B93" w14:paraId="46E0ACAE"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605D3B7B" w14:textId="77777777" w:rsidR="00BD0B93" w:rsidRDefault="00BD0B93" w:rsidP="0008505B">
            <w:pPr>
              <w:pStyle w:val="FORMDATA"/>
              <w:rPr>
                <w:b/>
                <w:color w:val="auto"/>
              </w:rPr>
            </w:pPr>
            <w:r>
              <w:rPr>
                <w:b/>
                <w:color w:val="auto"/>
              </w:rPr>
              <w:t>SIC</w:t>
            </w:r>
          </w:p>
        </w:tc>
        <w:tc>
          <w:tcPr>
            <w:tcW w:w="4410" w:type="dxa"/>
            <w:tcBorders>
              <w:top w:val="single" w:sz="6" w:space="0" w:color="auto"/>
              <w:left w:val="single" w:sz="6" w:space="0" w:color="auto"/>
              <w:bottom w:val="single" w:sz="6" w:space="0" w:color="auto"/>
              <w:right w:val="single" w:sz="6" w:space="0" w:color="auto"/>
            </w:tcBorders>
            <w:hideMark/>
          </w:tcPr>
          <w:p w14:paraId="73BFB92B" w14:textId="77777777" w:rsidR="00BD0B93" w:rsidRDefault="00BD0B93" w:rsidP="0008505B">
            <w:pPr>
              <w:pStyle w:val="FORMDATA"/>
              <w:rPr>
                <w:b/>
                <w:color w:val="auto"/>
              </w:rPr>
            </w:pPr>
            <w:r>
              <w:rPr>
                <w:b/>
                <w:color w:val="auto"/>
              </w:rPr>
              <w:t>Standard Industry Classification</w:t>
            </w:r>
          </w:p>
        </w:tc>
        <w:tc>
          <w:tcPr>
            <w:tcW w:w="2430" w:type="dxa"/>
            <w:tcBorders>
              <w:top w:val="single" w:sz="6" w:space="0" w:color="auto"/>
              <w:left w:val="single" w:sz="6" w:space="0" w:color="auto"/>
              <w:bottom w:val="single" w:sz="6" w:space="0" w:color="auto"/>
              <w:right w:val="single" w:sz="12" w:space="0" w:color="auto"/>
            </w:tcBorders>
            <w:hideMark/>
          </w:tcPr>
          <w:p w14:paraId="1D2F9E82" w14:textId="77777777" w:rsidR="00BD0B93" w:rsidRDefault="00BD0B93" w:rsidP="0008505B">
            <w:pPr>
              <w:pStyle w:val="FORMDATA"/>
              <w:rPr>
                <w:b/>
                <w:color w:val="auto"/>
              </w:rPr>
            </w:pPr>
            <w:r>
              <w:rPr>
                <w:b/>
                <w:color w:val="auto"/>
              </w:rPr>
              <w:t>8711</w:t>
            </w:r>
          </w:p>
        </w:tc>
      </w:tr>
      <w:tr w:rsidR="00BD0B93" w14:paraId="18428F38"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344D65AE" w14:textId="77777777" w:rsidR="00BD0B93" w:rsidRDefault="00BD0B93" w:rsidP="0008505B">
            <w:pPr>
              <w:pStyle w:val="BodyText"/>
              <w:rPr>
                <w:rFonts w:ascii="Arial" w:hAnsi="Arial" w:cs="Arial"/>
                <w:color w:val="auto"/>
                <w:sz w:val="24"/>
                <w:szCs w:val="24"/>
              </w:rPr>
            </w:pPr>
            <w:r>
              <w:rPr>
                <w:rFonts w:ascii="Arial" w:hAnsi="Arial" w:cs="Arial"/>
                <w:color w:val="auto"/>
                <w:sz w:val="24"/>
                <w:szCs w:val="24"/>
              </w:rPr>
              <w:t>HUNTING FORM</w:t>
            </w:r>
          </w:p>
        </w:tc>
      </w:tr>
      <w:tr w:rsidR="00BD0B93" w14:paraId="730F57BA"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4C7D0400" w14:textId="77777777" w:rsidR="00BD0B93" w:rsidRDefault="00BD0B93" w:rsidP="0008505B">
            <w:pPr>
              <w:pStyle w:val="Heading6"/>
              <w:rPr>
                <w:rFonts w:ascii="Arial" w:hAnsi="Arial" w:cs="Arial"/>
                <w:color w:val="auto"/>
                <w:szCs w:val="24"/>
              </w:rPr>
            </w:pPr>
            <w:r>
              <w:rPr>
                <w:color w:val="auto"/>
              </w:rPr>
              <w:t>Hunt Group Information Section</w:t>
            </w:r>
          </w:p>
        </w:tc>
      </w:tr>
      <w:tr w:rsidR="00BD0B93" w14:paraId="4E003CB7"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EA571B5" w14:textId="77777777" w:rsidR="00BD0B93" w:rsidRDefault="00BD0B93" w:rsidP="0008505B">
            <w:pPr>
              <w:pStyle w:val="FORMDATA"/>
              <w:rPr>
                <w:b/>
                <w:color w:val="auto"/>
              </w:rPr>
            </w:pPr>
            <w:r>
              <w:rPr>
                <w:b/>
                <w:color w:val="auto"/>
              </w:rPr>
              <w:t>HNUM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1C07FF67" w14:textId="77777777" w:rsidR="00BD0B93" w:rsidRDefault="00BD0B93" w:rsidP="0008505B">
            <w:pPr>
              <w:pStyle w:val="FORMDATA"/>
              <w:rPr>
                <w:b/>
                <w:color w:val="auto"/>
              </w:rPr>
            </w:pPr>
            <w:r>
              <w:rPr>
                <w:b/>
                <w:color w:val="auto"/>
              </w:rPr>
              <w:t>Hunt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79DDD34D" w14:textId="77777777" w:rsidR="00BD0B93" w:rsidRDefault="00BD0B93" w:rsidP="0008505B">
            <w:pPr>
              <w:pStyle w:val="FORMDATA"/>
              <w:rPr>
                <w:b/>
                <w:color w:val="auto"/>
              </w:rPr>
            </w:pPr>
            <w:r>
              <w:rPr>
                <w:b/>
                <w:color w:val="auto"/>
              </w:rPr>
              <w:t>00001</w:t>
            </w:r>
          </w:p>
        </w:tc>
      </w:tr>
      <w:tr w:rsidR="00BD0B93" w14:paraId="56736E77"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7A26092D" w14:textId="77777777" w:rsidR="00BD0B93" w:rsidRDefault="00BD0B93" w:rsidP="0008505B">
            <w:pPr>
              <w:pStyle w:val="FORMDATA"/>
              <w:rPr>
                <w:b/>
                <w:color w:val="auto"/>
              </w:rPr>
            </w:pPr>
            <w:r>
              <w:rPr>
                <w:b/>
                <w:color w:val="auto"/>
              </w:rPr>
              <w:t>HA</w:t>
            </w:r>
          </w:p>
        </w:tc>
        <w:tc>
          <w:tcPr>
            <w:tcW w:w="4410" w:type="dxa"/>
            <w:tcBorders>
              <w:top w:val="single" w:sz="6" w:space="0" w:color="auto"/>
              <w:left w:val="single" w:sz="6" w:space="0" w:color="auto"/>
              <w:bottom w:val="single" w:sz="6" w:space="0" w:color="auto"/>
              <w:right w:val="single" w:sz="6" w:space="0" w:color="auto"/>
            </w:tcBorders>
            <w:hideMark/>
          </w:tcPr>
          <w:p w14:paraId="203AF53E" w14:textId="77777777" w:rsidR="00BD0B93" w:rsidRDefault="00BD0B93" w:rsidP="0008505B">
            <w:pPr>
              <w:pStyle w:val="FORMDATA"/>
              <w:rPr>
                <w:b/>
                <w:color w:val="auto"/>
              </w:rPr>
            </w:pPr>
            <w:r>
              <w:rPr>
                <w:b/>
                <w:color w:val="auto"/>
              </w:rPr>
              <w:t>Hunt Group Activity</w:t>
            </w:r>
          </w:p>
        </w:tc>
        <w:tc>
          <w:tcPr>
            <w:tcW w:w="2430" w:type="dxa"/>
            <w:tcBorders>
              <w:top w:val="single" w:sz="6" w:space="0" w:color="auto"/>
              <w:left w:val="single" w:sz="6" w:space="0" w:color="auto"/>
              <w:bottom w:val="single" w:sz="6" w:space="0" w:color="auto"/>
              <w:right w:val="single" w:sz="12" w:space="0" w:color="auto"/>
            </w:tcBorders>
            <w:hideMark/>
          </w:tcPr>
          <w:p w14:paraId="10DF0299" w14:textId="77777777" w:rsidR="00BD0B93" w:rsidRDefault="00BD0B93" w:rsidP="0008505B">
            <w:pPr>
              <w:pStyle w:val="FORMDATA"/>
              <w:rPr>
                <w:b/>
                <w:color w:val="auto"/>
              </w:rPr>
            </w:pPr>
            <w:r>
              <w:rPr>
                <w:b/>
                <w:color w:val="auto"/>
              </w:rPr>
              <w:t>N</w:t>
            </w:r>
          </w:p>
        </w:tc>
      </w:tr>
      <w:tr w:rsidR="00BD0B93" w14:paraId="243E9384"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5619EA1" w14:textId="77777777" w:rsidR="00BD0B93" w:rsidRDefault="00BD0B93" w:rsidP="0008505B">
            <w:pPr>
              <w:pStyle w:val="FORMDATA"/>
              <w:rPr>
                <w:b/>
                <w:color w:val="auto"/>
              </w:rPr>
            </w:pPr>
            <w:r>
              <w:rPr>
                <w:b/>
                <w:color w:val="auto"/>
              </w:rPr>
              <w:t>HID</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D0F4056" w14:textId="77777777" w:rsidR="00BD0B93" w:rsidRDefault="00BD0B93" w:rsidP="0008505B">
            <w:pPr>
              <w:pStyle w:val="FORMDATA"/>
              <w:rPr>
                <w:b/>
                <w:color w:val="auto"/>
              </w:rPr>
            </w:pPr>
            <w:r>
              <w:rPr>
                <w:b/>
                <w:color w:val="auto"/>
              </w:rPr>
              <w:t>Hunt Group Identifier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D23DF69" w14:textId="77777777" w:rsidR="00BD0B93" w:rsidRDefault="00BD0B93" w:rsidP="0008505B">
            <w:pPr>
              <w:pStyle w:val="FORMDATA"/>
              <w:rPr>
                <w:b/>
                <w:color w:val="auto"/>
              </w:rPr>
            </w:pPr>
            <w:r>
              <w:rPr>
                <w:b/>
                <w:color w:val="auto"/>
              </w:rPr>
              <w:t>N</w:t>
            </w:r>
          </w:p>
        </w:tc>
      </w:tr>
      <w:tr w:rsidR="00BD0B93" w14:paraId="409F2E7F"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0FADF6AA" w14:textId="77777777" w:rsidR="00BD0B93" w:rsidRDefault="00BD0B93" w:rsidP="0008505B">
            <w:pPr>
              <w:pStyle w:val="FORMDATA"/>
              <w:rPr>
                <w:b/>
                <w:color w:val="auto"/>
              </w:rPr>
            </w:pPr>
            <w:r>
              <w:rPr>
                <w:b/>
                <w:color w:val="auto"/>
              </w:rPr>
              <w:t>HNTYP</w:t>
            </w:r>
          </w:p>
        </w:tc>
        <w:tc>
          <w:tcPr>
            <w:tcW w:w="4410" w:type="dxa"/>
            <w:tcBorders>
              <w:top w:val="single" w:sz="6" w:space="0" w:color="auto"/>
              <w:left w:val="single" w:sz="6" w:space="0" w:color="auto"/>
              <w:bottom w:val="single" w:sz="6" w:space="0" w:color="auto"/>
              <w:right w:val="single" w:sz="6" w:space="0" w:color="auto"/>
            </w:tcBorders>
            <w:hideMark/>
          </w:tcPr>
          <w:p w14:paraId="1FDC84B8" w14:textId="77777777" w:rsidR="00BD0B93" w:rsidRDefault="00BD0B93" w:rsidP="0008505B">
            <w:pPr>
              <w:pStyle w:val="FORMDATA"/>
              <w:rPr>
                <w:b/>
                <w:color w:val="auto"/>
              </w:rPr>
            </w:pPr>
            <w:r>
              <w:rPr>
                <w:b/>
                <w:color w:val="auto"/>
              </w:rPr>
              <w:t>Hunt Type Code</w:t>
            </w:r>
          </w:p>
        </w:tc>
        <w:tc>
          <w:tcPr>
            <w:tcW w:w="2430" w:type="dxa"/>
            <w:tcBorders>
              <w:top w:val="single" w:sz="6" w:space="0" w:color="auto"/>
              <w:left w:val="single" w:sz="6" w:space="0" w:color="auto"/>
              <w:bottom w:val="single" w:sz="6" w:space="0" w:color="auto"/>
              <w:right w:val="single" w:sz="12" w:space="0" w:color="auto"/>
            </w:tcBorders>
            <w:hideMark/>
          </w:tcPr>
          <w:p w14:paraId="69DC39B8" w14:textId="77777777" w:rsidR="00BD0B93" w:rsidRDefault="00BD0B93" w:rsidP="0008505B">
            <w:pPr>
              <w:pStyle w:val="FORMDATA"/>
              <w:rPr>
                <w:b/>
                <w:color w:val="auto"/>
              </w:rPr>
            </w:pPr>
            <w:r>
              <w:rPr>
                <w:b/>
                <w:color w:val="auto"/>
              </w:rPr>
              <w:t>3</w:t>
            </w:r>
          </w:p>
        </w:tc>
      </w:tr>
      <w:tr w:rsidR="00BD0B93" w14:paraId="443DED94"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35C79222" w14:textId="77777777" w:rsidR="00BD0B93" w:rsidRDefault="00BD0B93" w:rsidP="0008505B">
            <w:pPr>
              <w:pStyle w:val="Heading8"/>
              <w:rPr>
                <w:b/>
                <w:color w:val="auto"/>
                <w:sz w:val="24"/>
              </w:rPr>
            </w:pPr>
            <w:r>
              <w:rPr>
                <w:b/>
                <w:color w:val="auto"/>
                <w:sz w:val="24"/>
              </w:rPr>
              <w:t>H</w:t>
            </w:r>
            <w:r>
              <w:rPr>
                <w:b/>
                <w:bCs/>
                <w:color w:val="auto"/>
                <w:sz w:val="24"/>
              </w:rPr>
              <w:t>unt Detail Section</w:t>
            </w:r>
          </w:p>
        </w:tc>
      </w:tr>
      <w:tr w:rsidR="00BD0B93" w14:paraId="7182DCBF"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6D02EB2" w14:textId="77777777" w:rsidR="00BD0B93" w:rsidRDefault="00BD0B93" w:rsidP="0008505B">
            <w:pPr>
              <w:pStyle w:val="FORMDATA"/>
              <w:rPr>
                <w:b/>
                <w:color w:val="auto"/>
              </w:rPr>
            </w:pPr>
            <w:r>
              <w:rPr>
                <w:b/>
                <w:color w:val="auto"/>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B9C13AB" w14:textId="77777777" w:rsidR="00BD0B93" w:rsidRDefault="00BD0B93" w:rsidP="0008505B">
            <w:pPr>
              <w:pStyle w:val="FORMDATA"/>
              <w:rPr>
                <w:b/>
                <w:color w:val="auto"/>
              </w:rPr>
            </w:pPr>
            <w:r>
              <w:rPr>
                <w:b/>
                <w:color w:val="auto"/>
              </w:rPr>
              <w:t>Hunting Sequence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DAB5905" w14:textId="77777777" w:rsidR="00BD0B93" w:rsidRDefault="00BD0B93" w:rsidP="0008505B">
            <w:pPr>
              <w:pStyle w:val="FORMDATA"/>
              <w:rPr>
                <w:b/>
                <w:color w:val="auto"/>
              </w:rPr>
            </w:pPr>
            <w:r>
              <w:rPr>
                <w:b/>
                <w:color w:val="auto"/>
              </w:rPr>
              <w:t>0001</w:t>
            </w:r>
          </w:p>
        </w:tc>
      </w:tr>
      <w:tr w:rsidR="00BD0B93" w14:paraId="215C168F"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445B739D" w14:textId="77777777" w:rsidR="00BD0B93" w:rsidRDefault="00BD0B93" w:rsidP="0008505B">
            <w:pPr>
              <w:pStyle w:val="FORMDATA"/>
              <w:rPr>
                <w:b/>
                <w:color w:val="auto"/>
              </w:rPr>
            </w:pPr>
            <w:r>
              <w:rPr>
                <w:b/>
                <w:color w:val="auto"/>
              </w:rPr>
              <w:t>HLA</w:t>
            </w:r>
          </w:p>
        </w:tc>
        <w:tc>
          <w:tcPr>
            <w:tcW w:w="4410" w:type="dxa"/>
            <w:tcBorders>
              <w:top w:val="single" w:sz="6" w:space="0" w:color="auto"/>
              <w:left w:val="single" w:sz="6" w:space="0" w:color="auto"/>
              <w:bottom w:val="single" w:sz="6" w:space="0" w:color="auto"/>
              <w:right w:val="single" w:sz="6" w:space="0" w:color="auto"/>
            </w:tcBorders>
            <w:hideMark/>
          </w:tcPr>
          <w:p w14:paraId="036F1AFE" w14:textId="77777777" w:rsidR="00BD0B93" w:rsidRDefault="00BD0B93" w:rsidP="0008505B">
            <w:pPr>
              <w:pStyle w:val="FORMDATA"/>
              <w:rPr>
                <w:b/>
                <w:color w:val="auto"/>
              </w:rPr>
            </w:pPr>
            <w:r>
              <w:rPr>
                <w:b/>
                <w:color w:val="auto"/>
              </w:rPr>
              <w:t>Hunt Line Activity</w:t>
            </w:r>
          </w:p>
        </w:tc>
        <w:tc>
          <w:tcPr>
            <w:tcW w:w="2430" w:type="dxa"/>
            <w:tcBorders>
              <w:top w:val="single" w:sz="6" w:space="0" w:color="auto"/>
              <w:left w:val="single" w:sz="6" w:space="0" w:color="auto"/>
              <w:bottom w:val="single" w:sz="6" w:space="0" w:color="auto"/>
              <w:right w:val="single" w:sz="12" w:space="0" w:color="auto"/>
            </w:tcBorders>
            <w:hideMark/>
          </w:tcPr>
          <w:p w14:paraId="586B244A" w14:textId="77777777" w:rsidR="00BD0B93" w:rsidRDefault="00BD0B93" w:rsidP="0008505B">
            <w:pPr>
              <w:pStyle w:val="FORMDATA"/>
              <w:rPr>
                <w:b/>
                <w:color w:val="auto"/>
              </w:rPr>
            </w:pPr>
            <w:r>
              <w:rPr>
                <w:b/>
                <w:color w:val="auto"/>
              </w:rPr>
              <w:t>N</w:t>
            </w:r>
          </w:p>
        </w:tc>
      </w:tr>
      <w:tr w:rsidR="00BD0B93" w14:paraId="5782D28E"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64DA2019" w14:textId="77777777" w:rsidR="00BD0B93" w:rsidRDefault="00BD0B93" w:rsidP="0008505B">
            <w:pPr>
              <w:pStyle w:val="FORMDATA"/>
              <w:rPr>
                <w:b/>
                <w:color w:val="auto"/>
              </w:rPr>
            </w:pPr>
            <w:r>
              <w:rPr>
                <w:b/>
                <w:color w:val="auto"/>
              </w:rPr>
              <w:t>HTN</w:t>
            </w:r>
          </w:p>
        </w:tc>
        <w:tc>
          <w:tcPr>
            <w:tcW w:w="4410" w:type="dxa"/>
            <w:tcBorders>
              <w:top w:val="single" w:sz="6" w:space="0" w:color="auto"/>
              <w:left w:val="single" w:sz="6" w:space="0" w:color="auto"/>
              <w:bottom w:val="single" w:sz="6" w:space="0" w:color="auto"/>
              <w:right w:val="single" w:sz="6" w:space="0" w:color="auto"/>
            </w:tcBorders>
            <w:hideMark/>
          </w:tcPr>
          <w:p w14:paraId="1F0E491C" w14:textId="77777777" w:rsidR="00BD0B93" w:rsidRDefault="00BD0B93" w:rsidP="0008505B">
            <w:pPr>
              <w:pStyle w:val="FORMDATA"/>
              <w:rPr>
                <w:b/>
                <w:color w:val="auto"/>
              </w:rPr>
            </w:pPr>
            <w:r>
              <w:rPr>
                <w:b/>
                <w:color w:val="auto"/>
              </w:rPr>
              <w:t>Hunting Telephone Number</w:t>
            </w:r>
          </w:p>
        </w:tc>
        <w:tc>
          <w:tcPr>
            <w:tcW w:w="2430" w:type="dxa"/>
            <w:tcBorders>
              <w:top w:val="single" w:sz="6" w:space="0" w:color="auto"/>
              <w:left w:val="single" w:sz="6" w:space="0" w:color="auto"/>
              <w:bottom w:val="single" w:sz="6" w:space="0" w:color="auto"/>
              <w:right w:val="single" w:sz="12" w:space="0" w:color="auto"/>
            </w:tcBorders>
            <w:hideMark/>
          </w:tcPr>
          <w:p w14:paraId="02176B7A" w14:textId="77777777" w:rsidR="00BD0B93" w:rsidRDefault="00BD0B93" w:rsidP="0008505B">
            <w:pPr>
              <w:pStyle w:val="FORMDATA"/>
              <w:rPr>
                <w:b/>
                <w:color w:val="auto"/>
              </w:rPr>
            </w:pPr>
            <w:r>
              <w:rPr>
                <w:b/>
                <w:color w:val="auto"/>
              </w:rPr>
              <w:t>3348774906</w:t>
            </w:r>
          </w:p>
        </w:tc>
      </w:tr>
      <w:tr w:rsidR="00BD0B93" w14:paraId="7D057529"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50D46402" w14:textId="77777777" w:rsidR="00BD0B93" w:rsidRDefault="00BD0B93" w:rsidP="0008505B">
            <w:pPr>
              <w:pStyle w:val="FORMDATA"/>
              <w:rPr>
                <w:b/>
                <w:color w:val="auto"/>
              </w:rPr>
            </w:pPr>
            <w:r>
              <w:rPr>
                <w:b/>
                <w:color w:val="auto"/>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7F0D8A12" w14:textId="77777777" w:rsidR="00BD0B93" w:rsidRDefault="00BD0B93" w:rsidP="0008505B">
            <w:pPr>
              <w:pStyle w:val="FORMDATA"/>
              <w:rPr>
                <w:b/>
                <w:color w:val="auto"/>
              </w:rPr>
            </w:pPr>
            <w:r>
              <w:rPr>
                <w:b/>
                <w:color w:val="auto"/>
              </w:rPr>
              <w:t>Number Type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576E394" w14:textId="77777777" w:rsidR="00BD0B93" w:rsidRDefault="00BD0B93" w:rsidP="0008505B">
            <w:pPr>
              <w:pStyle w:val="FORMDATA"/>
              <w:rPr>
                <w:b/>
                <w:color w:val="auto"/>
              </w:rPr>
            </w:pPr>
            <w:r>
              <w:rPr>
                <w:b/>
                <w:color w:val="auto"/>
              </w:rPr>
              <w:t>T</w:t>
            </w:r>
          </w:p>
        </w:tc>
      </w:tr>
      <w:tr w:rsidR="00BD0B93" w14:paraId="439A4559"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556CA246" w14:textId="77777777" w:rsidR="00BD0B93" w:rsidRDefault="00BD0B93" w:rsidP="0008505B">
            <w:pPr>
              <w:pStyle w:val="Heading8"/>
              <w:rPr>
                <w:b/>
                <w:bCs/>
                <w:color w:val="auto"/>
                <w:sz w:val="24"/>
              </w:rPr>
            </w:pPr>
            <w:r>
              <w:rPr>
                <w:b/>
                <w:bCs/>
                <w:color w:val="auto"/>
                <w:sz w:val="24"/>
              </w:rPr>
              <w:t>Hunt Detail Section</w:t>
            </w:r>
          </w:p>
        </w:tc>
      </w:tr>
      <w:tr w:rsidR="00BD0B93" w14:paraId="0E8AC1ED"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0635315" w14:textId="77777777" w:rsidR="00BD0B93" w:rsidRDefault="00BD0B93" w:rsidP="0008505B">
            <w:pPr>
              <w:pStyle w:val="FORMDATA"/>
              <w:rPr>
                <w:b/>
                <w:color w:val="auto"/>
              </w:rPr>
            </w:pPr>
            <w:r>
              <w:rPr>
                <w:b/>
                <w:color w:val="auto"/>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D7707BF" w14:textId="77777777" w:rsidR="00BD0B93" w:rsidRDefault="00BD0B93" w:rsidP="0008505B">
            <w:pPr>
              <w:pStyle w:val="FORMDATA"/>
              <w:rPr>
                <w:b/>
                <w:color w:val="auto"/>
              </w:rPr>
            </w:pPr>
            <w:r>
              <w:rPr>
                <w:b/>
                <w:color w:val="auto"/>
              </w:rPr>
              <w:t>Hunting Sequence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A711049" w14:textId="77777777" w:rsidR="00BD0B93" w:rsidRDefault="00BD0B93" w:rsidP="0008505B">
            <w:pPr>
              <w:pStyle w:val="FORMDATA"/>
              <w:rPr>
                <w:b/>
                <w:color w:val="auto"/>
              </w:rPr>
            </w:pPr>
            <w:r>
              <w:rPr>
                <w:b/>
                <w:color w:val="auto"/>
              </w:rPr>
              <w:t>0002</w:t>
            </w:r>
          </w:p>
        </w:tc>
      </w:tr>
      <w:tr w:rsidR="00BD0B93" w14:paraId="08D66A96"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7C3E48CE" w14:textId="77777777" w:rsidR="00BD0B93" w:rsidRDefault="00BD0B93" w:rsidP="0008505B">
            <w:pPr>
              <w:pStyle w:val="FORMDATA"/>
              <w:rPr>
                <w:b/>
                <w:color w:val="auto"/>
              </w:rPr>
            </w:pPr>
            <w:r>
              <w:rPr>
                <w:b/>
                <w:color w:val="auto"/>
              </w:rPr>
              <w:t>HLA</w:t>
            </w:r>
          </w:p>
        </w:tc>
        <w:tc>
          <w:tcPr>
            <w:tcW w:w="4410" w:type="dxa"/>
            <w:tcBorders>
              <w:top w:val="single" w:sz="6" w:space="0" w:color="auto"/>
              <w:left w:val="single" w:sz="6" w:space="0" w:color="auto"/>
              <w:bottom w:val="single" w:sz="6" w:space="0" w:color="auto"/>
              <w:right w:val="single" w:sz="6" w:space="0" w:color="auto"/>
            </w:tcBorders>
            <w:hideMark/>
          </w:tcPr>
          <w:p w14:paraId="7C7C1160" w14:textId="77777777" w:rsidR="00BD0B93" w:rsidRDefault="00BD0B93" w:rsidP="0008505B">
            <w:pPr>
              <w:pStyle w:val="FORMDATA"/>
              <w:rPr>
                <w:b/>
                <w:color w:val="auto"/>
              </w:rPr>
            </w:pPr>
            <w:r>
              <w:rPr>
                <w:b/>
                <w:color w:val="auto"/>
              </w:rPr>
              <w:t>Hunt Line Activity</w:t>
            </w:r>
          </w:p>
        </w:tc>
        <w:tc>
          <w:tcPr>
            <w:tcW w:w="2430" w:type="dxa"/>
            <w:tcBorders>
              <w:top w:val="single" w:sz="6" w:space="0" w:color="auto"/>
              <w:left w:val="single" w:sz="6" w:space="0" w:color="auto"/>
              <w:bottom w:val="single" w:sz="6" w:space="0" w:color="auto"/>
              <w:right w:val="single" w:sz="12" w:space="0" w:color="auto"/>
            </w:tcBorders>
            <w:hideMark/>
          </w:tcPr>
          <w:p w14:paraId="3EB38A88" w14:textId="77777777" w:rsidR="00BD0B93" w:rsidRDefault="00BD0B93" w:rsidP="0008505B">
            <w:pPr>
              <w:pStyle w:val="FORMDATA"/>
              <w:rPr>
                <w:b/>
                <w:color w:val="auto"/>
              </w:rPr>
            </w:pPr>
            <w:r>
              <w:rPr>
                <w:b/>
                <w:color w:val="auto"/>
              </w:rPr>
              <w:t>N</w:t>
            </w:r>
          </w:p>
        </w:tc>
      </w:tr>
      <w:tr w:rsidR="00BD0B93" w14:paraId="621087D0"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24C3B48A" w14:textId="77777777" w:rsidR="00BD0B93" w:rsidRDefault="00BD0B93" w:rsidP="0008505B">
            <w:pPr>
              <w:pStyle w:val="FORMDATA"/>
              <w:rPr>
                <w:b/>
                <w:color w:val="auto"/>
              </w:rPr>
            </w:pPr>
            <w:r>
              <w:rPr>
                <w:b/>
                <w:color w:val="auto"/>
              </w:rPr>
              <w:t>HTN</w:t>
            </w:r>
          </w:p>
        </w:tc>
        <w:tc>
          <w:tcPr>
            <w:tcW w:w="4410" w:type="dxa"/>
            <w:tcBorders>
              <w:top w:val="single" w:sz="6" w:space="0" w:color="auto"/>
              <w:left w:val="single" w:sz="6" w:space="0" w:color="auto"/>
              <w:bottom w:val="single" w:sz="6" w:space="0" w:color="auto"/>
              <w:right w:val="single" w:sz="6" w:space="0" w:color="auto"/>
            </w:tcBorders>
            <w:hideMark/>
          </w:tcPr>
          <w:p w14:paraId="02F1E6E1" w14:textId="77777777" w:rsidR="00BD0B93" w:rsidRDefault="00BD0B93" w:rsidP="0008505B">
            <w:pPr>
              <w:pStyle w:val="FORMDATA"/>
              <w:rPr>
                <w:b/>
                <w:color w:val="auto"/>
              </w:rPr>
            </w:pPr>
            <w:r>
              <w:rPr>
                <w:b/>
                <w:color w:val="auto"/>
              </w:rPr>
              <w:t>Hunting Telephone Number</w:t>
            </w:r>
          </w:p>
        </w:tc>
        <w:tc>
          <w:tcPr>
            <w:tcW w:w="2430" w:type="dxa"/>
            <w:tcBorders>
              <w:top w:val="single" w:sz="6" w:space="0" w:color="auto"/>
              <w:left w:val="single" w:sz="6" w:space="0" w:color="auto"/>
              <w:bottom w:val="single" w:sz="6" w:space="0" w:color="auto"/>
              <w:right w:val="single" w:sz="12" w:space="0" w:color="auto"/>
            </w:tcBorders>
            <w:hideMark/>
          </w:tcPr>
          <w:p w14:paraId="153309ED" w14:textId="77777777" w:rsidR="00BD0B93" w:rsidRDefault="00BD0B93" w:rsidP="0008505B">
            <w:pPr>
              <w:pStyle w:val="FORMDATA"/>
              <w:rPr>
                <w:b/>
                <w:color w:val="auto"/>
              </w:rPr>
            </w:pPr>
            <w:r>
              <w:rPr>
                <w:b/>
                <w:color w:val="auto"/>
              </w:rPr>
              <w:t>3348770221</w:t>
            </w:r>
          </w:p>
        </w:tc>
      </w:tr>
      <w:tr w:rsidR="00BD0B93" w14:paraId="4C8B8762"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F3728AE" w14:textId="77777777" w:rsidR="00BD0B93" w:rsidRDefault="00BD0B93" w:rsidP="0008505B">
            <w:pPr>
              <w:pStyle w:val="FORMDATA"/>
              <w:rPr>
                <w:b/>
                <w:color w:val="auto"/>
              </w:rPr>
            </w:pPr>
            <w:r>
              <w:rPr>
                <w:b/>
                <w:color w:val="auto"/>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7220672F" w14:textId="77777777" w:rsidR="00BD0B93" w:rsidRDefault="00BD0B93" w:rsidP="0008505B">
            <w:pPr>
              <w:pStyle w:val="FORMDATA"/>
              <w:rPr>
                <w:b/>
                <w:color w:val="auto"/>
              </w:rPr>
            </w:pPr>
            <w:r>
              <w:rPr>
                <w:b/>
                <w:color w:val="auto"/>
              </w:rPr>
              <w:t>Number Type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0237D51" w14:textId="77777777" w:rsidR="00BD0B93" w:rsidRDefault="00BD0B93" w:rsidP="0008505B">
            <w:pPr>
              <w:pStyle w:val="FORMDATA"/>
              <w:rPr>
                <w:b/>
                <w:color w:val="auto"/>
              </w:rPr>
            </w:pPr>
            <w:r>
              <w:rPr>
                <w:b/>
                <w:color w:val="auto"/>
              </w:rPr>
              <w:t>T</w:t>
            </w:r>
          </w:p>
        </w:tc>
      </w:tr>
      <w:tr w:rsidR="00BD0B93" w14:paraId="6016DFF0"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1FD59737" w14:textId="77777777" w:rsidR="00BD0B93" w:rsidRDefault="00BD0B93" w:rsidP="0008505B">
            <w:pPr>
              <w:pStyle w:val="Heading8"/>
              <w:rPr>
                <w:b/>
                <w:bCs/>
                <w:color w:val="auto"/>
                <w:sz w:val="24"/>
              </w:rPr>
            </w:pPr>
            <w:r>
              <w:rPr>
                <w:b/>
                <w:bCs/>
                <w:color w:val="auto"/>
                <w:sz w:val="24"/>
              </w:rPr>
              <w:t>Hunt Detail Section</w:t>
            </w:r>
          </w:p>
        </w:tc>
      </w:tr>
      <w:tr w:rsidR="00BD0B93" w14:paraId="3BAF0928"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6899D48D" w14:textId="77777777" w:rsidR="00BD0B93" w:rsidRDefault="00BD0B93" w:rsidP="0008505B">
            <w:pPr>
              <w:pStyle w:val="FORMDATA"/>
              <w:rPr>
                <w:b/>
                <w:color w:val="auto"/>
              </w:rPr>
            </w:pPr>
            <w:r>
              <w:rPr>
                <w:b/>
                <w:color w:val="auto"/>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707C014F" w14:textId="77777777" w:rsidR="00BD0B93" w:rsidRDefault="00BD0B93" w:rsidP="0008505B">
            <w:pPr>
              <w:pStyle w:val="FORMDATA"/>
              <w:rPr>
                <w:b/>
                <w:color w:val="auto"/>
              </w:rPr>
            </w:pPr>
            <w:r>
              <w:rPr>
                <w:b/>
                <w:color w:val="auto"/>
              </w:rPr>
              <w:t>Hunting Sequence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04B169A" w14:textId="77777777" w:rsidR="00BD0B93" w:rsidRDefault="00BD0B93" w:rsidP="0008505B">
            <w:pPr>
              <w:pStyle w:val="FORMDATA"/>
              <w:rPr>
                <w:b/>
                <w:color w:val="auto"/>
              </w:rPr>
            </w:pPr>
            <w:r>
              <w:rPr>
                <w:b/>
                <w:color w:val="auto"/>
              </w:rPr>
              <w:t>0003</w:t>
            </w:r>
          </w:p>
        </w:tc>
      </w:tr>
      <w:tr w:rsidR="00BD0B93" w14:paraId="16EA7572"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44FF1CFF" w14:textId="77777777" w:rsidR="00BD0B93" w:rsidRDefault="00BD0B93" w:rsidP="0008505B">
            <w:pPr>
              <w:pStyle w:val="FORMDATA"/>
              <w:rPr>
                <w:b/>
                <w:color w:val="auto"/>
              </w:rPr>
            </w:pPr>
            <w:r>
              <w:rPr>
                <w:b/>
                <w:color w:val="auto"/>
              </w:rPr>
              <w:t>HLA</w:t>
            </w:r>
          </w:p>
        </w:tc>
        <w:tc>
          <w:tcPr>
            <w:tcW w:w="4410" w:type="dxa"/>
            <w:tcBorders>
              <w:top w:val="single" w:sz="6" w:space="0" w:color="auto"/>
              <w:left w:val="single" w:sz="6" w:space="0" w:color="auto"/>
              <w:bottom w:val="single" w:sz="6" w:space="0" w:color="auto"/>
              <w:right w:val="single" w:sz="6" w:space="0" w:color="auto"/>
            </w:tcBorders>
            <w:hideMark/>
          </w:tcPr>
          <w:p w14:paraId="0A0837D5" w14:textId="77777777" w:rsidR="00BD0B93" w:rsidRDefault="00BD0B93" w:rsidP="0008505B">
            <w:pPr>
              <w:pStyle w:val="FORMDATA"/>
              <w:rPr>
                <w:b/>
                <w:color w:val="auto"/>
              </w:rPr>
            </w:pPr>
            <w:r>
              <w:rPr>
                <w:b/>
                <w:color w:val="auto"/>
              </w:rPr>
              <w:t>Hunt Line Activity</w:t>
            </w:r>
          </w:p>
        </w:tc>
        <w:tc>
          <w:tcPr>
            <w:tcW w:w="2430" w:type="dxa"/>
            <w:tcBorders>
              <w:top w:val="single" w:sz="6" w:space="0" w:color="auto"/>
              <w:left w:val="single" w:sz="6" w:space="0" w:color="auto"/>
              <w:bottom w:val="single" w:sz="6" w:space="0" w:color="auto"/>
              <w:right w:val="single" w:sz="12" w:space="0" w:color="auto"/>
            </w:tcBorders>
            <w:hideMark/>
          </w:tcPr>
          <w:p w14:paraId="7852AE02" w14:textId="77777777" w:rsidR="00BD0B93" w:rsidRDefault="00BD0B93" w:rsidP="0008505B">
            <w:pPr>
              <w:pStyle w:val="FORMDATA"/>
              <w:rPr>
                <w:b/>
                <w:color w:val="auto"/>
              </w:rPr>
            </w:pPr>
            <w:r>
              <w:rPr>
                <w:b/>
                <w:color w:val="auto"/>
              </w:rPr>
              <w:t>N</w:t>
            </w:r>
          </w:p>
        </w:tc>
      </w:tr>
      <w:tr w:rsidR="00BD0B93" w14:paraId="2F6BD6CA"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3BA84D7D" w14:textId="77777777" w:rsidR="00BD0B93" w:rsidRDefault="00BD0B93" w:rsidP="0008505B">
            <w:pPr>
              <w:pStyle w:val="FORMDATA"/>
              <w:rPr>
                <w:b/>
                <w:color w:val="auto"/>
              </w:rPr>
            </w:pPr>
            <w:r>
              <w:rPr>
                <w:b/>
                <w:color w:val="auto"/>
              </w:rPr>
              <w:t>HTN</w:t>
            </w:r>
          </w:p>
        </w:tc>
        <w:tc>
          <w:tcPr>
            <w:tcW w:w="4410" w:type="dxa"/>
            <w:tcBorders>
              <w:top w:val="single" w:sz="6" w:space="0" w:color="auto"/>
              <w:left w:val="single" w:sz="6" w:space="0" w:color="auto"/>
              <w:bottom w:val="single" w:sz="6" w:space="0" w:color="auto"/>
              <w:right w:val="single" w:sz="6" w:space="0" w:color="auto"/>
            </w:tcBorders>
            <w:hideMark/>
          </w:tcPr>
          <w:p w14:paraId="42B17B4B" w14:textId="77777777" w:rsidR="00BD0B93" w:rsidRDefault="00BD0B93" w:rsidP="0008505B">
            <w:pPr>
              <w:pStyle w:val="FORMDATA"/>
              <w:rPr>
                <w:b/>
                <w:color w:val="auto"/>
              </w:rPr>
            </w:pPr>
            <w:r>
              <w:rPr>
                <w:b/>
                <w:color w:val="auto"/>
              </w:rPr>
              <w:t>Hunting Telephone Number</w:t>
            </w:r>
          </w:p>
        </w:tc>
        <w:tc>
          <w:tcPr>
            <w:tcW w:w="2430" w:type="dxa"/>
            <w:tcBorders>
              <w:top w:val="single" w:sz="6" w:space="0" w:color="auto"/>
              <w:left w:val="single" w:sz="6" w:space="0" w:color="auto"/>
              <w:bottom w:val="single" w:sz="6" w:space="0" w:color="auto"/>
              <w:right w:val="single" w:sz="12" w:space="0" w:color="auto"/>
            </w:tcBorders>
            <w:hideMark/>
          </w:tcPr>
          <w:p w14:paraId="2DD3BFA5" w14:textId="77777777" w:rsidR="00BD0B93" w:rsidRDefault="00BD0B93" w:rsidP="0008505B">
            <w:pPr>
              <w:pStyle w:val="FORMDATA"/>
              <w:rPr>
                <w:b/>
                <w:color w:val="auto"/>
              </w:rPr>
            </w:pPr>
            <w:r>
              <w:rPr>
                <w:b/>
                <w:color w:val="auto"/>
              </w:rPr>
              <w:t>3348774738</w:t>
            </w:r>
          </w:p>
        </w:tc>
      </w:tr>
      <w:tr w:rsidR="00BD0B93" w14:paraId="367C056B"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571BBF8D" w14:textId="77777777" w:rsidR="00BD0B93" w:rsidRDefault="00BD0B93" w:rsidP="0008505B">
            <w:pPr>
              <w:pStyle w:val="FORMDATA"/>
              <w:rPr>
                <w:b/>
                <w:color w:val="auto"/>
              </w:rPr>
            </w:pPr>
            <w:r>
              <w:rPr>
                <w:b/>
                <w:color w:val="auto"/>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E905897" w14:textId="77777777" w:rsidR="00BD0B93" w:rsidRDefault="00BD0B93" w:rsidP="0008505B">
            <w:pPr>
              <w:pStyle w:val="FORMDATA"/>
              <w:rPr>
                <w:b/>
                <w:color w:val="auto"/>
              </w:rPr>
            </w:pPr>
            <w:r>
              <w:rPr>
                <w:b/>
                <w:color w:val="auto"/>
              </w:rPr>
              <w:t>Number Type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2A386EC" w14:textId="77777777" w:rsidR="00BD0B93" w:rsidRDefault="00BD0B93" w:rsidP="0008505B">
            <w:pPr>
              <w:pStyle w:val="FORMDATA"/>
              <w:rPr>
                <w:b/>
                <w:color w:val="auto"/>
                <w:lang w:val="fr-FR"/>
              </w:rPr>
            </w:pPr>
            <w:r>
              <w:rPr>
                <w:b/>
                <w:color w:val="auto"/>
                <w:lang w:val="fr-FR"/>
              </w:rPr>
              <w:t>T</w:t>
            </w:r>
          </w:p>
        </w:tc>
      </w:tr>
      <w:tr w:rsidR="00BD0B93" w14:paraId="502C1FD3"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4EE8B31C" w14:textId="77777777" w:rsidR="00BD0B93" w:rsidRDefault="00BD0B93" w:rsidP="0008505B">
            <w:pPr>
              <w:pStyle w:val="BodyText"/>
              <w:rPr>
                <w:color w:val="auto"/>
                <w:sz w:val="24"/>
                <w:szCs w:val="24"/>
                <w:lang w:val="fr-FR"/>
              </w:rPr>
            </w:pPr>
            <w:r>
              <w:rPr>
                <w:rFonts w:ascii="Arial" w:hAnsi="Arial" w:cs="Arial"/>
                <w:color w:val="auto"/>
                <w:sz w:val="24"/>
                <w:szCs w:val="24"/>
                <w:lang w:val="fr-FR"/>
              </w:rPr>
              <w:t>PS  FORM</w:t>
            </w:r>
          </w:p>
        </w:tc>
      </w:tr>
      <w:tr w:rsidR="00BD0B93" w14:paraId="39BE6C89"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47CDB5A6" w14:textId="77777777" w:rsidR="00BD0B93" w:rsidRDefault="00BD0B93" w:rsidP="0008505B">
            <w:pPr>
              <w:pStyle w:val="Heading5"/>
              <w:rPr>
                <w:rFonts w:cs="Arial"/>
                <w:color w:val="auto"/>
                <w:szCs w:val="24"/>
                <w:lang w:val="fr-FR"/>
              </w:rPr>
            </w:pPr>
            <w:r>
              <w:rPr>
                <w:rFonts w:cs="Arial"/>
                <w:color w:val="auto"/>
                <w:szCs w:val="24"/>
                <w:lang w:val="fr-FR"/>
              </w:rPr>
              <w:lastRenderedPageBreak/>
              <w:t>Administrative Section</w:t>
            </w:r>
          </w:p>
        </w:tc>
      </w:tr>
      <w:tr w:rsidR="00BD0B93" w14:paraId="4AFEADF3"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59568555" w14:textId="77777777" w:rsidR="00BD0B93" w:rsidRDefault="00BD0B93" w:rsidP="0008505B">
            <w:pPr>
              <w:pStyle w:val="FORMDATA"/>
              <w:rPr>
                <w:b/>
                <w:color w:val="auto"/>
                <w:lang w:val="fr-FR"/>
              </w:rPr>
            </w:pPr>
            <w:r>
              <w:rPr>
                <w:b/>
                <w:color w:val="auto"/>
                <w:lang w:val="fr-FR"/>
              </w:rPr>
              <w:t>PQTY</w:t>
            </w:r>
          </w:p>
        </w:tc>
        <w:tc>
          <w:tcPr>
            <w:tcW w:w="4410" w:type="dxa"/>
            <w:tcBorders>
              <w:top w:val="single" w:sz="6" w:space="0" w:color="auto"/>
              <w:left w:val="single" w:sz="6" w:space="0" w:color="auto"/>
              <w:bottom w:val="single" w:sz="6" w:space="0" w:color="auto"/>
              <w:right w:val="single" w:sz="6" w:space="0" w:color="auto"/>
            </w:tcBorders>
            <w:hideMark/>
          </w:tcPr>
          <w:p w14:paraId="6745E53E" w14:textId="77777777" w:rsidR="00BD0B93" w:rsidRDefault="00BD0B93" w:rsidP="0008505B">
            <w:pPr>
              <w:pStyle w:val="FORMDATA"/>
              <w:rPr>
                <w:b/>
                <w:color w:val="auto"/>
                <w:lang w:val="fr-FR"/>
              </w:rPr>
            </w:pPr>
            <w:r>
              <w:rPr>
                <w:b/>
                <w:color w:val="auto"/>
                <w:lang w:val="fr-FR"/>
              </w:rPr>
              <w:t>Port Quantity</w:t>
            </w:r>
          </w:p>
        </w:tc>
        <w:tc>
          <w:tcPr>
            <w:tcW w:w="2430" w:type="dxa"/>
            <w:tcBorders>
              <w:top w:val="single" w:sz="6" w:space="0" w:color="auto"/>
              <w:left w:val="single" w:sz="6" w:space="0" w:color="auto"/>
              <w:bottom w:val="single" w:sz="6" w:space="0" w:color="auto"/>
              <w:right w:val="single" w:sz="12" w:space="0" w:color="auto"/>
            </w:tcBorders>
            <w:hideMark/>
          </w:tcPr>
          <w:p w14:paraId="7F7873C8" w14:textId="77777777" w:rsidR="00BD0B93" w:rsidRDefault="00BD0B93" w:rsidP="0008505B">
            <w:pPr>
              <w:pStyle w:val="FORMDATA"/>
              <w:rPr>
                <w:b/>
                <w:color w:val="auto"/>
              </w:rPr>
            </w:pPr>
            <w:r>
              <w:rPr>
                <w:b/>
                <w:color w:val="auto"/>
              </w:rPr>
              <w:t>003</w:t>
            </w:r>
          </w:p>
        </w:tc>
      </w:tr>
      <w:tr w:rsidR="00BD0B93" w14:paraId="48E5C0BD"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27642B81" w14:textId="77777777" w:rsidR="00BD0B93" w:rsidRDefault="00BD0B93" w:rsidP="0008505B">
            <w:pPr>
              <w:pStyle w:val="Heading5"/>
              <w:rPr>
                <w:rFonts w:cs="Arial"/>
                <w:bCs/>
                <w:color w:val="auto"/>
                <w:szCs w:val="24"/>
              </w:rPr>
            </w:pPr>
            <w:r>
              <w:rPr>
                <w:rFonts w:cs="Arial"/>
                <w:color w:val="auto"/>
                <w:szCs w:val="24"/>
              </w:rPr>
              <w:t>Service Details Section</w:t>
            </w:r>
          </w:p>
        </w:tc>
      </w:tr>
      <w:tr w:rsidR="00BD0B93" w14:paraId="0F831FD1"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FFFF00"/>
          </w:tcPr>
          <w:p w14:paraId="311FFA70" w14:textId="77777777" w:rsidR="00BD0B93" w:rsidRDefault="00BD0B93" w:rsidP="0008505B">
            <w:pPr>
              <w:pStyle w:val="FORMDATA"/>
              <w:rPr>
                <w:b/>
                <w:color w:val="auto"/>
              </w:rPr>
            </w:pPr>
            <w:r>
              <w:rPr>
                <w:b/>
                <w:color w:val="auto"/>
              </w:rPr>
              <w:t>LOCNUM</w:t>
            </w:r>
          </w:p>
        </w:tc>
        <w:tc>
          <w:tcPr>
            <w:tcW w:w="4410" w:type="dxa"/>
            <w:tcBorders>
              <w:top w:val="single" w:sz="6" w:space="0" w:color="auto"/>
              <w:left w:val="single" w:sz="6" w:space="0" w:color="auto"/>
              <w:bottom w:val="single" w:sz="6" w:space="0" w:color="auto"/>
              <w:right w:val="single" w:sz="6" w:space="0" w:color="auto"/>
            </w:tcBorders>
            <w:shd w:val="clear" w:color="auto" w:fill="FFFF00"/>
          </w:tcPr>
          <w:p w14:paraId="32D7641E" w14:textId="77777777" w:rsidR="00BD0B93" w:rsidRDefault="00BD0B93" w:rsidP="0008505B">
            <w:pPr>
              <w:pStyle w:val="FORMDATA"/>
              <w:rPr>
                <w:b/>
                <w:color w:val="auto"/>
              </w:rPr>
            </w:pPr>
          </w:p>
        </w:tc>
        <w:tc>
          <w:tcPr>
            <w:tcW w:w="2430" w:type="dxa"/>
            <w:tcBorders>
              <w:top w:val="single" w:sz="6" w:space="0" w:color="auto"/>
              <w:left w:val="single" w:sz="6" w:space="0" w:color="auto"/>
              <w:bottom w:val="single" w:sz="6" w:space="0" w:color="auto"/>
              <w:right w:val="single" w:sz="12" w:space="0" w:color="auto"/>
            </w:tcBorders>
            <w:shd w:val="clear" w:color="auto" w:fill="FFFF00"/>
          </w:tcPr>
          <w:p w14:paraId="0C28AD0A" w14:textId="77777777" w:rsidR="00BD0B93" w:rsidRDefault="00BD0B93" w:rsidP="0008505B">
            <w:pPr>
              <w:pStyle w:val="FORMDATA"/>
              <w:rPr>
                <w:b/>
                <w:color w:val="auto"/>
              </w:rPr>
            </w:pPr>
            <w:r>
              <w:rPr>
                <w:b/>
                <w:color w:val="auto"/>
              </w:rPr>
              <w:t>000</w:t>
            </w:r>
          </w:p>
        </w:tc>
      </w:tr>
      <w:tr w:rsidR="00BD0B93" w14:paraId="04EDB79B"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4685DD5" w14:textId="77777777" w:rsidR="00BD0B93" w:rsidRDefault="00BD0B93" w:rsidP="0008505B">
            <w:pPr>
              <w:pStyle w:val="FORMDATA"/>
              <w:rPr>
                <w:b/>
                <w:color w:val="auto"/>
              </w:rPr>
            </w:pPr>
            <w:r>
              <w:rPr>
                <w:b/>
                <w:color w:val="auto"/>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2E4841B" w14:textId="77777777" w:rsidR="00BD0B93" w:rsidRDefault="00BD0B93" w:rsidP="0008505B">
            <w:pPr>
              <w:pStyle w:val="FORMDATA"/>
              <w:rPr>
                <w:b/>
                <w:color w:val="auto"/>
              </w:rPr>
            </w:pPr>
            <w:r>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3ACBD7A" w14:textId="77777777" w:rsidR="00BD0B93" w:rsidRDefault="00BD0B93" w:rsidP="0008505B">
            <w:pPr>
              <w:pStyle w:val="FORMDATA"/>
              <w:rPr>
                <w:b/>
                <w:color w:val="auto"/>
              </w:rPr>
            </w:pPr>
            <w:r>
              <w:rPr>
                <w:b/>
                <w:color w:val="auto"/>
              </w:rPr>
              <w:t>00001</w:t>
            </w:r>
          </w:p>
        </w:tc>
      </w:tr>
      <w:tr w:rsidR="00BD0B93" w14:paraId="62D916DC"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EA97752" w14:textId="77777777" w:rsidR="00BD0B93" w:rsidRDefault="00BD0B93" w:rsidP="0008505B">
            <w:pPr>
              <w:pStyle w:val="FORMDATA"/>
              <w:rPr>
                <w:b/>
                <w:color w:val="auto"/>
              </w:rPr>
            </w:pPr>
            <w:r>
              <w:rPr>
                <w:b/>
                <w:color w:val="auto"/>
              </w:rPr>
              <w:t>LNA</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36535F9A" w14:textId="77777777" w:rsidR="00BD0B93" w:rsidRDefault="00BD0B93" w:rsidP="0008505B">
            <w:pPr>
              <w:pStyle w:val="FORMDATA"/>
              <w:rPr>
                <w:b/>
                <w:color w:val="auto"/>
              </w:rPr>
            </w:pPr>
            <w:r>
              <w:rPr>
                <w:b/>
                <w:color w:val="auto"/>
              </w:rPr>
              <w:t>Line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787767B" w14:textId="77777777" w:rsidR="00BD0B93" w:rsidRDefault="00BD0B93" w:rsidP="0008505B">
            <w:pPr>
              <w:pStyle w:val="FORMDATA"/>
              <w:rPr>
                <w:b/>
                <w:color w:val="auto"/>
              </w:rPr>
            </w:pPr>
            <w:r>
              <w:rPr>
                <w:b/>
                <w:color w:val="auto"/>
              </w:rPr>
              <w:t>N</w:t>
            </w:r>
          </w:p>
        </w:tc>
      </w:tr>
      <w:tr w:rsidR="00BD0B93" w14:paraId="6C8CD7F9"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3D4EEF62" w14:textId="77777777" w:rsidR="00BD0B93" w:rsidRDefault="00BD0B93" w:rsidP="0008505B">
            <w:pPr>
              <w:pStyle w:val="FORMDATA"/>
              <w:rPr>
                <w:b/>
                <w:color w:val="auto"/>
              </w:rPr>
            </w:pPr>
            <w:r>
              <w:rPr>
                <w:b/>
                <w:color w:val="auto"/>
              </w:rPr>
              <w:t>LNECLSSVC</w:t>
            </w:r>
          </w:p>
        </w:tc>
        <w:tc>
          <w:tcPr>
            <w:tcW w:w="4410" w:type="dxa"/>
            <w:tcBorders>
              <w:top w:val="single" w:sz="6" w:space="0" w:color="auto"/>
              <w:left w:val="single" w:sz="6" w:space="0" w:color="auto"/>
              <w:bottom w:val="single" w:sz="6" w:space="0" w:color="auto"/>
              <w:right w:val="single" w:sz="6" w:space="0" w:color="auto"/>
            </w:tcBorders>
            <w:hideMark/>
          </w:tcPr>
          <w:p w14:paraId="184246F0" w14:textId="77777777" w:rsidR="00BD0B93" w:rsidRDefault="00BD0B93" w:rsidP="0008505B">
            <w:pPr>
              <w:pStyle w:val="FORMDATA"/>
              <w:rPr>
                <w:b/>
                <w:color w:val="auto"/>
              </w:rPr>
            </w:pPr>
            <w:r>
              <w:rPr>
                <w:b/>
                <w:color w:val="auto"/>
              </w:rPr>
              <w:t>Line Class of Service</w:t>
            </w:r>
          </w:p>
        </w:tc>
        <w:tc>
          <w:tcPr>
            <w:tcW w:w="2430" w:type="dxa"/>
            <w:tcBorders>
              <w:top w:val="single" w:sz="6" w:space="0" w:color="auto"/>
              <w:left w:val="single" w:sz="6" w:space="0" w:color="auto"/>
              <w:bottom w:val="single" w:sz="6" w:space="0" w:color="auto"/>
              <w:right w:val="single" w:sz="12" w:space="0" w:color="auto"/>
            </w:tcBorders>
            <w:hideMark/>
          </w:tcPr>
          <w:p w14:paraId="41A831D7" w14:textId="77777777" w:rsidR="00BD0B93" w:rsidRDefault="00BD0B93" w:rsidP="0008505B">
            <w:pPr>
              <w:pStyle w:val="FORMDATA"/>
              <w:rPr>
                <w:b/>
                <w:color w:val="auto"/>
              </w:rPr>
            </w:pPr>
            <w:r>
              <w:rPr>
                <w:b/>
                <w:color w:val="auto"/>
              </w:rPr>
              <w:t>UEPBL</w:t>
            </w:r>
          </w:p>
        </w:tc>
      </w:tr>
      <w:tr w:rsidR="00BD0B93" w14:paraId="7A24BCB6"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7246679C" w14:textId="77777777" w:rsidR="00BD0B93" w:rsidRDefault="00BD0B93" w:rsidP="0008505B">
            <w:pPr>
              <w:pStyle w:val="FORMDATA"/>
              <w:rPr>
                <w:b/>
                <w:color w:val="auto"/>
              </w:rPr>
            </w:pPr>
            <w:r>
              <w:rPr>
                <w:b/>
                <w:color w:val="auto"/>
              </w:rPr>
              <w:t>TNS</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1201CB21" w14:textId="77777777" w:rsidR="00BD0B93" w:rsidRDefault="00BD0B93" w:rsidP="0008505B">
            <w:pPr>
              <w:pStyle w:val="FORMDATA"/>
              <w:rPr>
                <w:b/>
                <w:color w:val="auto"/>
              </w:rPr>
            </w:pPr>
            <w:r>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9DA636A" w14:textId="77777777" w:rsidR="00BD0B93" w:rsidRDefault="00BD0B93" w:rsidP="0008505B">
            <w:pPr>
              <w:pStyle w:val="FORMDATA"/>
              <w:rPr>
                <w:b/>
                <w:color w:val="auto"/>
              </w:rPr>
            </w:pPr>
            <w:r>
              <w:rPr>
                <w:b/>
                <w:color w:val="auto"/>
              </w:rPr>
              <w:t>3348774906</w:t>
            </w:r>
          </w:p>
        </w:tc>
      </w:tr>
      <w:tr w:rsidR="00BD0B93" w14:paraId="36E5FC3F"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6E687ED6" w14:textId="77777777" w:rsidR="00BD0B93" w:rsidRDefault="00BD0B93" w:rsidP="0008505B">
            <w:pPr>
              <w:pStyle w:val="FORMDATA"/>
              <w:rPr>
                <w:b/>
                <w:color w:val="auto"/>
              </w:rPr>
            </w:pPr>
            <w:r>
              <w:rPr>
                <w:b/>
                <w:color w:val="auto"/>
              </w:rPr>
              <w:t xml:space="preserve">PIC </w:t>
            </w:r>
          </w:p>
        </w:tc>
        <w:tc>
          <w:tcPr>
            <w:tcW w:w="4410" w:type="dxa"/>
            <w:tcBorders>
              <w:top w:val="single" w:sz="6" w:space="0" w:color="auto"/>
              <w:left w:val="single" w:sz="6" w:space="0" w:color="auto"/>
              <w:bottom w:val="single" w:sz="6" w:space="0" w:color="auto"/>
              <w:right w:val="single" w:sz="6" w:space="0" w:color="auto"/>
            </w:tcBorders>
            <w:hideMark/>
          </w:tcPr>
          <w:p w14:paraId="39D6C729" w14:textId="77777777" w:rsidR="00BD0B93" w:rsidRDefault="00BD0B93" w:rsidP="0008505B">
            <w:pPr>
              <w:pStyle w:val="FORMDATA"/>
              <w:rPr>
                <w:b/>
                <w:color w:val="auto"/>
              </w:rPr>
            </w:pPr>
            <w:r>
              <w:rPr>
                <w:b/>
                <w:color w:val="auto"/>
              </w:rPr>
              <w:t>InterLATA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7FA34DA0" w14:textId="77777777" w:rsidR="00BD0B93" w:rsidRDefault="00BD0B93" w:rsidP="0008505B">
            <w:pPr>
              <w:pStyle w:val="FORMDATA"/>
              <w:rPr>
                <w:b/>
                <w:color w:val="auto"/>
              </w:rPr>
            </w:pPr>
            <w:r>
              <w:rPr>
                <w:b/>
                <w:color w:val="auto"/>
              </w:rPr>
              <w:t>NONE</w:t>
            </w:r>
          </w:p>
        </w:tc>
      </w:tr>
      <w:tr w:rsidR="00BD0B93" w14:paraId="06D37F99"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300ABFF3" w14:textId="77777777" w:rsidR="00BD0B93" w:rsidRDefault="00BD0B93" w:rsidP="0008505B">
            <w:pPr>
              <w:pStyle w:val="FORMDATA"/>
              <w:rPr>
                <w:b/>
                <w:color w:val="auto"/>
              </w:rPr>
            </w:pPr>
            <w:r>
              <w:rPr>
                <w:b/>
                <w:color w:val="auto"/>
              </w:rPr>
              <w:t>LPIC</w:t>
            </w:r>
          </w:p>
        </w:tc>
        <w:tc>
          <w:tcPr>
            <w:tcW w:w="4410" w:type="dxa"/>
            <w:tcBorders>
              <w:top w:val="single" w:sz="6" w:space="0" w:color="auto"/>
              <w:left w:val="single" w:sz="6" w:space="0" w:color="auto"/>
              <w:bottom w:val="single" w:sz="6" w:space="0" w:color="auto"/>
              <w:right w:val="single" w:sz="6" w:space="0" w:color="auto"/>
            </w:tcBorders>
            <w:hideMark/>
          </w:tcPr>
          <w:p w14:paraId="2772968F" w14:textId="77777777" w:rsidR="00BD0B93" w:rsidRDefault="00BD0B93" w:rsidP="0008505B">
            <w:pPr>
              <w:pStyle w:val="FORMDATA"/>
              <w:rPr>
                <w:b/>
                <w:color w:val="auto"/>
              </w:rPr>
            </w:pPr>
            <w:r>
              <w:rPr>
                <w:b/>
                <w:color w:val="auto"/>
              </w:rPr>
              <w:t>IntraLATA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7206B826" w14:textId="77777777" w:rsidR="00BD0B93" w:rsidRDefault="00BD0B93" w:rsidP="0008505B">
            <w:pPr>
              <w:pStyle w:val="FORMDATA"/>
              <w:rPr>
                <w:b/>
                <w:color w:val="auto"/>
              </w:rPr>
            </w:pPr>
            <w:r>
              <w:rPr>
                <w:b/>
                <w:color w:val="auto"/>
              </w:rPr>
              <w:t>NONE</w:t>
            </w:r>
          </w:p>
        </w:tc>
      </w:tr>
      <w:tr w:rsidR="00BD0B93" w14:paraId="277F97C9"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7AD2B25F" w14:textId="77777777" w:rsidR="00BD0B93" w:rsidRDefault="00BD0B93" w:rsidP="0008505B">
            <w:pPr>
              <w:pStyle w:val="FORMDATA"/>
              <w:rPr>
                <w:b/>
                <w:color w:val="auto"/>
              </w:rPr>
            </w:pPr>
            <w:r>
              <w:rPr>
                <w:b/>
                <w:color w:val="auto"/>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0011E3A5" w14:textId="77777777" w:rsidR="00BD0B93" w:rsidRDefault="00BD0B93" w:rsidP="0008505B">
            <w:pPr>
              <w:pStyle w:val="FORMDATA"/>
              <w:rPr>
                <w:b/>
                <w:color w:val="auto"/>
              </w:rPr>
            </w:pPr>
            <w:r>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956F19B" w14:textId="77777777" w:rsidR="00BD0B93" w:rsidRDefault="00BD0B93" w:rsidP="0008505B">
            <w:pPr>
              <w:pStyle w:val="FORMDATA"/>
              <w:rPr>
                <w:b/>
                <w:color w:val="auto"/>
              </w:rPr>
            </w:pPr>
            <w:r>
              <w:rPr>
                <w:b/>
                <w:color w:val="auto"/>
              </w:rPr>
              <w:t>N</w:t>
            </w:r>
          </w:p>
        </w:tc>
      </w:tr>
      <w:tr w:rsidR="00BD0B93" w14:paraId="1CD50481"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64EEBE47" w14:textId="77777777" w:rsidR="00BD0B93" w:rsidRDefault="00BD0B93" w:rsidP="0008505B">
            <w:pPr>
              <w:pStyle w:val="FORMDATA"/>
              <w:rPr>
                <w:b/>
                <w:color w:val="auto"/>
              </w:rPr>
            </w:pPr>
            <w:r>
              <w:rPr>
                <w:b/>
                <w:color w:val="auto"/>
              </w:rPr>
              <w:t>FEATURE</w:t>
            </w:r>
          </w:p>
        </w:tc>
        <w:tc>
          <w:tcPr>
            <w:tcW w:w="4410" w:type="dxa"/>
            <w:tcBorders>
              <w:top w:val="single" w:sz="6" w:space="0" w:color="auto"/>
              <w:left w:val="single" w:sz="6" w:space="0" w:color="auto"/>
              <w:bottom w:val="single" w:sz="6" w:space="0" w:color="auto"/>
              <w:right w:val="single" w:sz="6" w:space="0" w:color="auto"/>
            </w:tcBorders>
            <w:hideMark/>
          </w:tcPr>
          <w:p w14:paraId="360695D7" w14:textId="77777777" w:rsidR="00BD0B93" w:rsidRDefault="00BD0B93" w:rsidP="0008505B">
            <w:pPr>
              <w:pStyle w:val="FORMDATA"/>
              <w:rPr>
                <w:b/>
                <w:color w:val="auto"/>
              </w:rPr>
            </w:pPr>
            <w:r>
              <w:rPr>
                <w:b/>
                <w:color w:val="auto"/>
              </w:rPr>
              <w:t>Feature</w:t>
            </w:r>
          </w:p>
        </w:tc>
        <w:tc>
          <w:tcPr>
            <w:tcW w:w="2430" w:type="dxa"/>
            <w:tcBorders>
              <w:top w:val="single" w:sz="6" w:space="0" w:color="auto"/>
              <w:left w:val="single" w:sz="6" w:space="0" w:color="auto"/>
              <w:bottom w:val="single" w:sz="6" w:space="0" w:color="auto"/>
              <w:right w:val="single" w:sz="12" w:space="0" w:color="auto"/>
            </w:tcBorders>
            <w:hideMark/>
          </w:tcPr>
          <w:p w14:paraId="35AF3019" w14:textId="77777777" w:rsidR="00BD0B93" w:rsidRDefault="00BD0B93" w:rsidP="0008505B">
            <w:pPr>
              <w:pStyle w:val="FORMDATA"/>
              <w:rPr>
                <w:b/>
                <w:color w:val="auto"/>
              </w:rPr>
            </w:pPr>
            <w:r>
              <w:rPr>
                <w:b/>
                <w:color w:val="auto"/>
              </w:rPr>
              <w:t>ESF</w:t>
            </w:r>
          </w:p>
        </w:tc>
      </w:tr>
      <w:tr w:rsidR="00BD0B93" w14:paraId="1A8862A0"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331A7F0A" w14:textId="77777777" w:rsidR="00BD0B93" w:rsidRDefault="00BD0B93" w:rsidP="0008505B">
            <w:pPr>
              <w:pStyle w:val="Heading5"/>
              <w:rPr>
                <w:rFonts w:cs="Arial"/>
                <w:color w:val="auto"/>
                <w:szCs w:val="24"/>
              </w:rPr>
            </w:pPr>
            <w:r>
              <w:rPr>
                <w:rFonts w:cs="Arial"/>
                <w:color w:val="auto"/>
                <w:szCs w:val="24"/>
              </w:rPr>
              <w:t>Service Details Section</w:t>
            </w:r>
          </w:p>
        </w:tc>
      </w:tr>
      <w:tr w:rsidR="00BD0B93" w14:paraId="68B45E2D"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FFFF00"/>
          </w:tcPr>
          <w:p w14:paraId="7D3C4C3E" w14:textId="77777777" w:rsidR="00BD0B93" w:rsidRDefault="00BD0B93" w:rsidP="0008505B">
            <w:pPr>
              <w:pStyle w:val="FORMDATA"/>
              <w:rPr>
                <w:b/>
                <w:color w:val="auto"/>
              </w:rPr>
            </w:pPr>
            <w:r>
              <w:rPr>
                <w:b/>
                <w:color w:val="auto"/>
              </w:rPr>
              <w:t>LOCNUM</w:t>
            </w:r>
          </w:p>
        </w:tc>
        <w:tc>
          <w:tcPr>
            <w:tcW w:w="4410" w:type="dxa"/>
            <w:tcBorders>
              <w:top w:val="single" w:sz="6" w:space="0" w:color="auto"/>
              <w:left w:val="single" w:sz="6" w:space="0" w:color="auto"/>
              <w:bottom w:val="single" w:sz="6" w:space="0" w:color="auto"/>
              <w:right w:val="single" w:sz="6" w:space="0" w:color="auto"/>
            </w:tcBorders>
            <w:shd w:val="clear" w:color="auto" w:fill="FFFF00"/>
          </w:tcPr>
          <w:p w14:paraId="0D45E89A" w14:textId="77777777" w:rsidR="00BD0B93" w:rsidRDefault="00BD0B93" w:rsidP="0008505B">
            <w:pPr>
              <w:pStyle w:val="FORMDATA"/>
              <w:rPr>
                <w:b/>
                <w:color w:val="auto"/>
              </w:rPr>
            </w:pPr>
          </w:p>
        </w:tc>
        <w:tc>
          <w:tcPr>
            <w:tcW w:w="2430" w:type="dxa"/>
            <w:tcBorders>
              <w:top w:val="single" w:sz="6" w:space="0" w:color="auto"/>
              <w:left w:val="single" w:sz="6" w:space="0" w:color="auto"/>
              <w:bottom w:val="single" w:sz="6" w:space="0" w:color="auto"/>
              <w:right w:val="single" w:sz="12" w:space="0" w:color="auto"/>
            </w:tcBorders>
            <w:shd w:val="clear" w:color="auto" w:fill="FFFF00"/>
          </w:tcPr>
          <w:p w14:paraId="4DF91C02" w14:textId="77777777" w:rsidR="00BD0B93" w:rsidRDefault="00BD0B93" w:rsidP="0008505B">
            <w:pPr>
              <w:pStyle w:val="FORMDATA"/>
              <w:rPr>
                <w:b/>
                <w:color w:val="auto"/>
              </w:rPr>
            </w:pPr>
            <w:r>
              <w:rPr>
                <w:b/>
                <w:color w:val="auto"/>
              </w:rPr>
              <w:t>000</w:t>
            </w:r>
          </w:p>
        </w:tc>
      </w:tr>
      <w:tr w:rsidR="00BD0B93" w14:paraId="5EC67445"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6A8DE24D" w14:textId="77777777" w:rsidR="00BD0B93" w:rsidRDefault="00BD0B93" w:rsidP="0008505B">
            <w:pPr>
              <w:pStyle w:val="FORMDATA"/>
              <w:rPr>
                <w:b/>
                <w:color w:val="auto"/>
              </w:rPr>
            </w:pPr>
            <w:r>
              <w:rPr>
                <w:b/>
                <w:color w:val="auto"/>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602F8AC6" w14:textId="77777777" w:rsidR="00BD0B93" w:rsidRDefault="00BD0B93" w:rsidP="0008505B">
            <w:pPr>
              <w:pStyle w:val="FORMDATA"/>
              <w:rPr>
                <w:b/>
                <w:color w:val="auto"/>
              </w:rPr>
            </w:pPr>
            <w:r>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1AEBAFDD" w14:textId="77777777" w:rsidR="00BD0B93" w:rsidRDefault="00BD0B93" w:rsidP="0008505B">
            <w:pPr>
              <w:pStyle w:val="FORMDATA"/>
              <w:rPr>
                <w:b/>
                <w:color w:val="auto"/>
              </w:rPr>
            </w:pPr>
            <w:r>
              <w:rPr>
                <w:b/>
                <w:color w:val="auto"/>
              </w:rPr>
              <w:t>00002</w:t>
            </w:r>
          </w:p>
        </w:tc>
      </w:tr>
      <w:tr w:rsidR="00BD0B93" w14:paraId="70C52C47"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7E6763BD" w14:textId="77777777" w:rsidR="00BD0B93" w:rsidRDefault="00BD0B93" w:rsidP="0008505B">
            <w:pPr>
              <w:pStyle w:val="FORMDATA"/>
              <w:rPr>
                <w:b/>
                <w:color w:val="auto"/>
              </w:rPr>
            </w:pPr>
            <w:r>
              <w:rPr>
                <w:b/>
                <w:color w:val="auto"/>
              </w:rPr>
              <w:t>LNA</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F6A4058" w14:textId="77777777" w:rsidR="00BD0B93" w:rsidRDefault="00BD0B93" w:rsidP="0008505B">
            <w:pPr>
              <w:pStyle w:val="FORMDATA"/>
              <w:rPr>
                <w:b/>
                <w:color w:val="auto"/>
              </w:rPr>
            </w:pPr>
            <w:r>
              <w:rPr>
                <w:b/>
                <w:color w:val="auto"/>
              </w:rPr>
              <w:t>Line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0A336563" w14:textId="77777777" w:rsidR="00BD0B93" w:rsidRDefault="00BD0B93" w:rsidP="0008505B">
            <w:pPr>
              <w:pStyle w:val="FORMDATA"/>
              <w:rPr>
                <w:b/>
                <w:color w:val="auto"/>
              </w:rPr>
            </w:pPr>
            <w:r>
              <w:rPr>
                <w:b/>
                <w:color w:val="auto"/>
              </w:rPr>
              <w:t>N</w:t>
            </w:r>
          </w:p>
        </w:tc>
      </w:tr>
      <w:tr w:rsidR="00BD0B93" w14:paraId="3403E51A"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57408B2A" w14:textId="77777777" w:rsidR="00BD0B93" w:rsidRDefault="00BD0B93" w:rsidP="0008505B">
            <w:pPr>
              <w:pStyle w:val="FORMDATA"/>
              <w:rPr>
                <w:b/>
                <w:color w:val="auto"/>
              </w:rPr>
            </w:pPr>
            <w:r>
              <w:rPr>
                <w:b/>
                <w:color w:val="auto"/>
              </w:rPr>
              <w:t>LNECLSSVC</w:t>
            </w:r>
          </w:p>
        </w:tc>
        <w:tc>
          <w:tcPr>
            <w:tcW w:w="4410" w:type="dxa"/>
            <w:tcBorders>
              <w:top w:val="single" w:sz="6" w:space="0" w:color="auto"/>
              <w:left w:val="single" w:sz="6" w:space="0" w:color="auto"/>
              <w:bottom w:val="single" w:sz="6" w:space="0" w:color="auto"/>
              <w:right w:val="single" w:sz="6" w:space="0" w:color="auto"/>
            </w:tcBorders>
            <w:hideMark/>
          </w:tcPr>
          <w:p w14:paraId="6227AF56" w14:textId="77777777" w:rsidR="00BD0B93" w:rsidRDefault="00BD0B93" w:rsidP="0008505B">
            <w:pPr>
              <w:pStyle w:val="FORMDATA"/>
              <w:rPr>
                <w:b/>
                <w:color w:val="auto"/>
              </w:rPr>
            </w:pPr>
            <w:r>
              <w:rPr>
                <w:b/>
                <w:color w:val="auto"/>
              </w:rPr>
              <w:t>Line Class of Service</w:t>
            </w:r>
          </w:p>
        </w:tc>
        <w:tc>
          <w:tcPr>
            <w:tcW w:w="2430" w:type="dxa"/>
            <w:tcBorders>
              <w:top w:val="single" w:sz="6" w:space="0" w:color="auto"/>
              <w:left w:val="single" w:sz="6" w:space="0" w:color="auto"/>
              <w:bottom w:val="single" w:sz="6" w:space="0" w:color="auto"/>
              <w:right w:val="single" w:sz="12" w:space="0" w:color="auto"/>
            </w:tcBorders>
            <w:hideMark/>
          </w:tcPr>
          <w:p w14:paraId="277E515B" w14:textId="77777777" w:rsidR="00BD0B93" w:rsidRDefault="00BD0B93" w:rsidP="0008505B">
            <w:pPr>
              <w:pStyle w:val="FORMDATA"/>
              <w:rPr>
                <w:b/>
                <w:color w:val="auto"/>
              </w:rPr>
            </w:pPr>
            <w:r>
              <w:rPr>
                <w:b/>
                <w:color w:val="auto"/>
              </w:rPr>
              <w:t>UEPBL</w:t>
            </w:r>
          </w:p>
        </w:tc>
      </w:tr>
      <w:tr w:rsidR="00BD0B93" w14:paraId="422BF5DB"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478F682" w14:textId="77777777" w:rsidR="00BD0B93" w:rsidRDefault="00BD0B93" w:rsidP="0008505B">
            <w:pPr>
              <w:pStyle w:val="FORMDATA"/>
              <w:rPr>
                <w:b/>
                <w:color w:val="auto"/>
              </w:rPr>
            </w:pPr>
            <w:r>
              <w:rPr>
                <w:b/>
                <w:color w:val="auto"/>
              </w:rPr>
              <w:t>TNS</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7F958774" w14:textId="77777777" w:rsidR="00BD0B93" w:rsidRDefault="00BD0B93" w:rsidP="0008505B">
            <w:pPr>
              <w:pStyle w:val="FORMDATA"/>
              <w:rPr>
                <w:b/>
                <w:color w:val="auto"/>
              </w:rPr>
            </w:pPr>
            <w:r>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267A701E" w14:textId="77777777" w:rsidR="00BD0B93" w:rsidRDefault="00BD0B93" w:rsidP="0008505B">
            <w:pPr>
              <w:pStyle w:val="FORMDATA"/>
              <w:rPr>
                <w:b/>
                <w:color w:val="auto"/>
              </w:rPr>
            </w:pPr>
            <w:r>
              <w:rPr>
                <w:b/>
                <w:color w:val="auto"/>
              </w:rPr>
              <w:t>3348770221</w:t>
            </w:r>
          </w:p>
        </w:tc>
      </w:tr>
      <w:tr w:rsidR="00BD0B93" w14:paraId="05977B04"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2B83ACEC" w14:textId="77777777" w:rsidR="00BD0B93" w:rsidRDefault="00BD0B93" w:rsidP="0008505B">
            <w:pPr>
              <w:pStyle w:val="FORMDATA"/>
              <w:rPr>
                <w:b/>
                <w:color w:val="auto"/>
              </w:rPr>
            </w:pPr>
            <w:r>
              <w:rPr>
                <w:b/>
                <w:color w:val="auto"/>
              </w:rPr>
              <w:t xml:space="preserve">PIC </w:t>
            </w:r>
          </w:p>
        </w:tc>
        <w:tc>
          <w:tcPr>
            <w:tcW w:w="4410" w:type="dxa"/>
            <w:tcBorders>
              <w:top w:val="single" w:sz="6" w:space="0" w:color="auto"/>
              <w:left w:val="single" w:sz="6" w:space="0" w:color="auto"/>
              <w:bottom w:val="single" w:sz="6" w:space="0" w:color="auto"/>
              <w:right w:val="single" w:sz="6" w:space="0" w:color="auto"/>
            </w:tcBorders>
            <w:hideMark/>
          </w:tcPr>
          <w:p w14:paraId="758DB5D1" w14:textId="77777777" w:rsidR="00BD0B93" w:rsidRDefault="00BD0B93" w:rsidP="0008505B">
            <w:pPr>
              <w:pStyle w:val="FORMDATA"/>
              <w:rPr>
                <w:b/>
                <w:color w:val="auto"/>
              </w:rPr>
            </w:pPr>
            <w:r>
              <w:rPr>
                <w:b/>
                <w:color w:val="auto"/>
              </w:rPr>
              <w:t>InterLATA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58851C31" w14:textId="77777777" w:rsidR="00BD0B93" w:rsidRDefault="00BD0B93" w:rsidP="0008505B">
            <w:pPr>
              <w:pStyle w:val="FORMDATA"/>
              <w:rPr>
                <w:b/>
                <w:color w:val="auto"/>
              </w:rPr>
            </w:pPr>
            <w:r>
              <w:rPr>
                <w:b/>
                <w:color w:val="auto"/>
              </w:rPr>
              <w:t>NONE</w:t>
            </w:r>
          </w:p>
        </w:tc>
      </w:tr>
      <w:tr w:rsidR="00BD0B93" w14:paraId="245E863D"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1F56FB8E" w14:textId="77777777" w:rsidR="00BD0B93" w:rsidRDefault="00BD0B93" w:rsidP="0008505B">
            <w:pPr>
              <w:pStyle w:val="FORMDATA"/>
              <w:rPr>
                <w:b/>
                <w:color w:val="auto"/>
              </w:rPr>
            </w:pPr>
            <w:r>
              <w:rPr>
                <w:b/>
                <w:color w:val="auto"/>
              </w:rPr>
              <w:t>LPIC</w:t>
            </w:r>
          </w:p>
        </w:tc>
        <w:tc>
          <w:tcPr>
            <w:tcW w:w="4410" w:type="dxa"/>
            <w:tcBorders>
              <w:top w:val="single" w:sz="6" w:space="0" w:color="auto"/>
              <w:left w:val="single" w:sz="6" w:space="0" w:color="auto"/>
              <w:bottom w:val="single" w:sz="6" w:space="0" w:color="auto"/>
              <w:right w:val="single" w:sz="6" w:space="0" w:color="auto"/>
            </w:tcBorders>
            <w:hideMark/>
          </w:tcPr>
          <w:p w14:paraId="66FD4BC7" w14:textId="77777777" w:rsidR="00BD0B93" w:rsidRDefault="00BD0B93" w:rsidP="0008505B">
            <w:pPr>
              <w:pStyle w:val="FORMDATA"/>
              <w:rPr>
                <w:b/>
                <w:color w:val="auto"/>
              </w:rPr>
            </w:pPr>
            <w:r>
              <w:rPr>
                <w:b/>
                <w:color w:val="auto"/>
              </w:rPr>
              <w:t>IntraLATA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1E50FF4A" w14:textId="77777777" w:rsidR="00BD0B93" w:rsidRDefault="00BD0B93" w:rsidP="0008505B">
            <w:pPr>
              <w:pStyle w:val="FORMDATA"/>
              <w:rPr>
                <w:b/>
                <w:color w:val="auto"/>
              </w:rPr>
            </w:pPr>
            <w:r>
              <w:rPr>
                <w:b/>
                <w:color w:val="auto"/>
              </w:rPr>
              <w:t>NONE</w:t>
            </w:r>
          </w:p>
        </w:tc>
      </w:tr>
      <w:tr w:rsidR="00BD0B93" w14:paraId="6182E950"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59508928" w14:textId="77777777" w:rsidR="00BD0B93" w:rsidRDefault="00BD0B93" w:rsidP="0008505B">
            <w:pPr>
              <w:pStyle w:val="FORMDATA"/>
              <w:rPr>
                <w:b/>
                <w:color w:val="auto"/>
              </w:rPr>
            </w:pPr>
            <w:r>
              <w:rPr>
                <w:b/>
                <w:color w:val="auto"/>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01AAA9D0" w14:textId="77777777" w:rsidR="00BD0B93" w:rsidRDefault="00BD0B93" w:rsidP="0008505B">
            <w:pPr>
              <w:pStyle w:val="FORMDATA"/>
              <w:rPr>
                <w:b/>
                <w:color w:val="auto"/>
              </w:rPr>
            </w:pPr>
            <w:r>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0B4141B8" w14:textId="77777777" w:rsidR="00BD0B93" w:rsidRDefault="00BD0B93" w:rsidP="0008505B">
            <w:pPr>
              <w:pStyle w:val="FORMDATA"/>
              <w:rPr>
                <w:b/>
                <w:color w:val="auto"/>
              </w:rPr>
            </w:pPr>
            <w:r>
              <w:rPr>
                <w:b/>
                <w:color w:val="auto"/>
              </w:rPr>
              <w:t>N</w:t>
            </w:r>
          </w:p>
        </w:tc>
      </w:tr>
      <w:tr w:rsidR="00BD0B93" w14:paraId="35E96CAE"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763D9F1B" w14:textId="77777777" w:rsidR="00BD0B93" w:rsidRDefault="00BD0B93" w:rsidP="0008505B">
            <w:pPr>
              <w:pStyle w:val="FORMDATA"/>
              <w:rPr>
                <w:b/>
                <w:color w:val="auto"/>
              </w:rPr>
            </w:pPr>
            <w:r>
              <w:rPr>
                <w:b/>
                <w:color w:val="auto"/>
              </w:rPr>
              <w:t>FEATURE</w:t>
            </w:r>
          </w:p>
        </w:tc>
        <w:tc>
          <w:tcPr>
            <w:tcW w:w="4410" w:type="dxa"/>
            <w:tcBorders>
              <w:top w:val="single" w:sz="6" w:space="0" w:color="auto"/>
              <w:left w:val="single" w:sz="6" w:space="0" w:color="auto"/>
              <w:bottom w:val="single" w:sz="6" w:space="0" w:color="auto"/>
              <w:right w:val="single" w:sz="6" w:space="0" w:color="auto"/>
            </w:tcBorders>
            <w:hideMark/>
          </w:tcPr>
          <w:p w14:paraId="350DC5CC" w14:textId="77777777" w:rsidR="00BD0B93" w:rsidRDefault="00BD0B93" w:rsidP="0008505B">
            <w:pPr>
              <w:pStyle w:val="FORMDATA"/>
              <w:rPr>
                <w:b/>
                <w:color w:val="auto"/>
              </w:rPr>
            </w:pPr>
            <w:r>
              <w:rPr>
                <w:b/>
                <w:color w:val="auto"/>
              </w:rPr>
              <w:t>Feature</w:t>
            </w:r>
          </w:p>
        </w:tc>
        <w:tc>
          <w:tcPr>
            <w:tcW w:w="2430" w:type="dxa"/>
            <w:tcBorders>
              <w:top w:val="single" w:sz="6" w:space="0" w:color="auto"/>
              <w:left w:val="single" w:sz="6" w:space="0" w:color="auto"/>
              <w:bottom w:val="single" w:sz="6" w:space="0" w:color="auto"/>
              <w:right w:val="single" w:sz="12" w:space="0" w:color="auto"/>
            </w:tcBorders>
            <w:hideMark/>
          </w:tcPr>
          <w:p w14:paraId="6C69E7AB" w14:textId="77777777" w:rsidR="00BD0B93" w:rsidRDefault="00BD0B93" w:rsidP="0008505B">
            <w:pPr>
              <w:pStyle w:val="FORMDATA"/>
              <w:rPr>
                <w:b/>
                <w:color w:val="auto"/>
              </w:rPr>
            </w:pPr>
            <w:r>
              <w:rPr>
                <w:b/>
                <w:color w:val="auto"/>
              </w:rPr>
              <w:t>ESF</w:t>
            </w:r>
          </w:p>
        </w:tc>
      </w:tr>
      <w:tr w:rsidR="00BD0B93" w14:paraId="7982CA80"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56FB15DE" w14:textId="77777777" w:rsidR="00BD0B93" w:rsidRDefault="00BD0B93" w:rsidP="0008505B">
            <w:pPr>
              <w:pStyle w:val="Heading5"/>
              <w:rPr>
                <w:rFonts w:cs="Arial"/>
                <w:color w:val="auto"/>
                <w:szCs w:val="24"/>
              </w:rPr>
            </w:pPr>
            <w:r>
              <w:rPr>
                <w:rFonts w:cs="Arial"/>
                <w:color w:val="auto"/>
                <w:szCs w:val="24"/>
              </w:rPr>
              <w:t>Service Details Section</w:t>
            </w:r>
          </w:p>
        </w:tc>
      </w:tr>
      <w:tr w:rsidR="00BD0B93" w14:paraId="11E003E3"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FFFF00"/>
          </w:tcPr>
          <w:p w14:paraId="299F7D13" w14:textId="77777777" w:rsidR="00BD0B93" w:rsidRDefault="00BD0B93" w:rsidP="0008505B">
            <w:pPr>
              <w:pStyle w:val="FORMDATA"/>
              <w:rPr>
                <w:b/>
                <w:color w:val="auto"/>
              </w:rPr>
            </w:pPr>
            <w:r>
              <w:rPr>
                <w:b/>
                <w:color w:val="auto"/>
              </w:rPr>
              <w:t>LOCNUM</w:t>
            </w:r>
          </w:p>
        </w:tc>
        <w:tc>
          <w:tcPr>
            <w:tcW w:w="4410" w:type="dxa"/>
            <w:tcBorders>
              <w:top w:val="single" w:sz="6" w:space="0" w:color="auto"/>
              <w:left w:val="single" w:sz="6" w:space="0" w:color="auto"/>
              <w:bottom w:val="single" w:sz="6" w:space="0" w:color="auto"/>
              <w:right w:val="single" w:sz="6" w:space="0" w:color="auto"/>
            </w:tcBorders>
            <w:shd w:val="clear" w:color="auto" w:fill="FFFF00"/>
          </w:tcPr>
          <w:p w14:paraId="668DFD05" w14:textId="77777777" w:rsidR="00BD0B93" w:rsidRDefault="00BD0B93" w:rsidP="0008505B">
            <w:pPr>
              <w:pStyle w:val="FORMDATA"/>
              <w:rPr>
                <w:b/>
                <w:color w:val="auto"/>
              </w:rPr>
            </w:pPr>
          </w:p>
        </w:tc>
        <w:tc>
          <w:tcPr>
            <w:tcW w:w="2430" w:type="dxa"/>
            <w:tcBorders>
              <w:top w:val="single" w:sz="6" w:space="0" w:color="auto"/>
              <w:left w:val="single" w:sz="6" w:space="0" w:color="auto"/>
              <w:bottom w:val="single" w:sz="6" w:space="0" w:color="auto"/>
              <w:right w:val="single" w:sz="12" w:space="0" w:color="auto"/>
            </w:tcBorders>
            <w:shd w:val="clear" w:color="auto" w:fill="FFFF00"/>
          </w:tcPr>
          <w:p w14:paraId="70308EB7" w14:textId="77777777" w:rsidR="00BD0B93" w:rsidRDefault="00BD0B93" w:rsidP="0008505B">
            <w:pPr>
              <w:pStyle w:val="FORMDATA"/>
              <w:rPr>
                <w:b/>
                <w:color w:val="auto"/>
              </w:rPr>
            </w:pPr>
            <w:r>
              <w:rPr>
                <w:b/>
                <w:color w:val="auto"/>
              </w:rPr>
              <w:t>000</w:t>
            </w:r>
          </w:p>
        </w:tc>
      </w:tr>
      <w:tr w:rsidR="00BD0B93" w14:paraId="5C04AEAD"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5A01C340" w14:textId="77777777" w:rsidR="00BD0B93" w:rsidRDefault="00BD0B93" w:rsidP="0008505B">
            <w:pPr>
              <w:pStyle w:val="FORMDATA"/>
              <w:rPr>
                <w:b/>
                <w:color w:val="auto"/>
              </w:rPr>
            </w:pPr>
            <w:r>
              <w:rPr>
                <w:b/>
                <w:color w:val="auto"/>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10AC5967" w14:textId="77777777" w:rsidR="00BD0B93" w:rsidRDefault="00BD0B93" w:rsidP="0008505B">
            <w:pPr>
              <w:pStyle w:val="FORMDATA"/>
              <w:rPr>
                <w:b/>
                <w:color w:val="auto"/>
              </w:rPr>
            </w:pPr>
            <w:r>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EEE6E27" w14:textId="77777777" w:rsidR="00BD0B93" w:rsidRDefault="00BD0B93" w:rsidP="0008505B">
            <w:pPr>
              <w:pStyle w:val="FORMDATA"/>
              <w:rPr>
                <w:b/>
                <w:color w:val="auto"/>
              </w:rPr>
            </w:pPr>
            <w:r>
              <w:rPr>
                <w:b/>
                <w:color w:val="auto"/>
              </w:rPr>
              <w:t>00003</w:t>
            </w:r>
          </w:p>
        </w:tc>
      </w:tr>
      <w:tr w:rsidR="00BD0B93" w14:paraId="1EE5262C"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AADFAE4" w14:textId="77777777" w:rsidR="00BD0B93" w:rsidRDefault="00BD0B93" w:rsidP="0008505B">
            <w:pPr>
              <w:pStyle w:val="FORMDATA"/>
              <w:rPr>
                <w:b/>
                <w:color w:val="auto"/>
              </w:rPr>
            </w:pPr>
            <w:r>
              <w:rPr>
                <w:b/>
                <w:color w:val="auto"/>
              </w:rPr>
              <w:t>LNA</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3F7EC0B7" w14:textId="77777777" w:rsidR="00BD0B93" w:rsidRDefault="00BD0B93" w:rsidP="0008505B">
            <w:pPr>
              <w:pStyle w:val="FORMDATA"/>
              <w:rPr>
                <w:b/>
                <w:color w:val="auto"/>
              </w:rPr>
            </w:pPr>
            <w:r>
              <w:rPr>
                <w:b/>
                <w:color w:val="auto"/>
              </w:rPr>
              <w:t>Line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7CB3F5AF" w14:textId="77777777" w:rsidR="00BD0B93" w:rsidRDefault="00BD0B93" w:rsidP="0008505B">
            <w:pPr>
              <w:pStyle w:val="FORMDATA"/>
              <w:rPr>
                <w:b/>
                <w:color w:val="auto"/>
              </w:rPr>
            </w:pPr>
            <w:r>
              <w:rPr>
                <w:b/>
                <w:color w:val="auto"/>
              </w:rPr>
              <w:t>N</w:t>
            </w:r>
          </w:p>
        </w:tc>
      </w:tr>
      <w:tr w:rsidR="00BD0B93" w14:paraId="59B801B0"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57F63987" w14:textId="77777777" w:rsidR="00BD0B93" w:rsidRDefault="00BD0B93" w:rsidP="0008505B">
            <w:pPr>
              <w:pStyle w:val="FORMDATA"/>
              <w:rPr>
                <w:b/>
                <w:color w:val="auto"/>
              </w:rPr>
            </w:pPr>
            <w:r>
              <w:rPr>
                <w:b/>
                <w:color w:val="auto"/>
              </w:rPr>
              <w:t>LNECLSSVC</w:t>
            </w:r>
          </w:p>
        </w:tc>
        <w:tc>
          <w:tcPr>
            <w:tcW w:w="4410" w:type="dxa"/>
            <w:tcBorders>
              <w:top w:val="single" w:sz="6" w:space="0" w:color="auto"/>
              <w:left w:val="single" w:sz="6" w:space="0" w:color="auto"/>
              <w:bottom w:val="single" w:sz="6" w:space="0" w:color="auto"/>
              <w:right w:val="single" w:sz="6" w:space="0" w:color="auto"/>
            </w:tcBorders>
            <w:hideMark/>
          </w:tcPr>
          <w:p w14:paraId="1C09DE31" w14:textId="77777777" w:rsidR="00BD0B93" w:rsidRDefault="00BD0B93" w:rsidP="0008505B">
            <w:pPr>
              <w:pStyle w:val="FORMDATA"/>
              <w:rPr>
                <w:b/>
                <w:color w:val="auto"/>
              </w:rPr>
            </w:pPr>
            <w:r>
              <w:rPr>
                <w:b/>
                <w:color w:val="auto"/>
              </w:rPr>
              <w:t>Line Class of Service</w:t>
            </w:r>
          </w:p>
        </w:tc>
        <w:tc>
          <w:tcPr>
            <w:tcW w:w="2430" w:type="dxa"/>
            <w:tcBorders>
              <w:top w:val="single" w:sz="6" w:space="0" w:color="auto"/>
              <w:left w:val="single" w:sz="6" w:space="0" w:color="auto"/>
              <w:bottom w:val="single" w:sz="6" w:space="0" w:color="auto"/>
              <w:right w:val="single" w:sz="12" w:space="0" w:color="auto"/>
            </w:tcBorders>
            <w:hideMark/>
          </w:tcPr>
          <w:p w14:paraId="419DB1BA" w14:textId="77777777" w:rsidR="00BD0B93" w:rsidRDefault="00BD0B93" w:rsidP="0008505B">
            <w:pPr>
              <w:pStyle w:val="FORMDATA"/>
              <w:rPr>
                <w:b/>
                <w:color w:val="auto"/>
              </w:rPr>
            </w:pPr>
            <w:r>
              <w:rPr>
                <w:b/>
                <w:color w:val="auto"/>
              </w:rPr>
              <w:t>UEPBL</w:t>
            </w:r>
          </w:p>
        </w:tc>
      </w:tr>
      <w:tr w:rsidR="00BD0B93" w14:paraId="2230E02E"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0325A3F8" w14:textId="77777777" w:rsidR="00BD0B93" w:rsidRDefault="00BD0B93" w:rsidP="0008505B">
            <w:pPr>
              <w:pStyle w:val="FORMDATA"/>
              <w:rPr>
                <w:b/>
                <w:color w:val="auto"/>
              </w:rPr>
            </w:pPr>
            <w:r>
              <w:rPr>
                <w:b/>
                <w:color w:val="auto"/>
              </w:rPr>
              <w:t>TNS</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6100B34" w14:textId="77777777" w:rsidR="00BD0B93" w:rsidRDefault="00BD0B93" w:rsidP="0008505B">
            <w:pPr>
              <w:pStyle w:val="FORMDATA"/>
              <w:rPr>
                <w:b/>
                <w:color w:val="auto"/>
              </w:rPr>
            </w:pPr>
            <w:r>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08AA6E1" w14:textId="77777777" w:rsidR="00BD0B93" w:rsidRDefault="00BD0B93" w:rsidP="0008505B">
            <w:pPr>
              <w:pStyle w:val="FORMDATA"/>
              <w:rPr>
                <w:b/>
                <w:color w:val="auto"/>
              </w:rPr>
            </w:pPr>
            <w:r>
              <w:rPr>
                <w:b/>
                <w:color w:val="auto"/>
              </w:rPr>
              <w:t>3348774738</w:t>
            </w:r>
          </w:p>
        </w:tc>
      </w:tr>
      <w:tr w:rsidR="00BD0B93" w14:paraId="05B61D7B"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48150167" w14:textId="77777777" w:rsidR="00BD0B93" w:rsidRDefault="00BD0B93" w:rsidP="0008505B">
            <w:pPr>
              <w:pStyle w:val="FORMDATA"/>
              <w:rPr>
                <w:b/>
                <w:color w:val="auto"/>
              </w:rPr>
            </w:pPr>
            <w:r>
              <w:rPr>
                <w:b/>
                <w:color w:val="auto"/>
              </w:rPr>
              <w:t xml:space="preserve">PIC </w:t>
            </w:r>
          </w:p>
        </w:tc>
        <w:tc>
          <w:tcPr>
            <w:tcW w:w="4410" w:type="dxa"/>
            <w:tcBorders>
              <w:top w:val="single" w:sz="6" w:space="0" w:color="auto"/>
              <w:left w:val="single" w:sz="6" w:space="0" w:color="auto"/>
              <w:bottom w:val="single" w:sz="6" w:space="0" w:color="auto"/>
              <w:right w:val="single" w:sz="6" w:space="0" w:color="auto"/>
            </w:tcBorders>
            <w:hideMark/>
          </w:tcPr>
          <w:p w14:paraId="68E3AB33" w14:textId="77777777" w:rsidR="00BD0B93" w:rsidRDefault="00BD0B93" w:rsidP="0008505B">
            <w:pPr>
              <w:pStyle w:val="FORMDATA"/>
              <w:rPr>
                <w:b/>
                <w:color w:val="auto"/>
              </w:rPr>
            </w:pPr>
            <w:r>
              <w:rPr>
                <w:b/>
                <w:color w:val="auto"/>
              </w:rPr>
              <w:t>InterLATA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012BBB1E" w14:textId="77777777" w:rsidR="00BD0B93" w:rsidRDefault="00BD0B93" w:rsidP="0008505B">
            <w:pPr>
              <w:pStyle w:val="FORMDATA"/>
              <w:rPr>
                <w:b/>
                <w:color w:val="auto"/>
              </w:rPr>
            </w:pPr>
            <w:r>
              <w:rPr>
                <w:b/>
                <w:color w:val="auto"/>
              </w:rPr>
              <w:t>NONE</w:t>
            </w:r>
          </w:p>
        </w:tc>
      </w:tr>
      <w:tr w:rsidR="00BD0B93" w14:paraId="2D1C6C72"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3695B846" w14:textId="77777777" w:rsidR="00BD0B93" w:rsidRDefault="00BD0B93" w:rsidP="0008505B">
            <w:pPr>
              <w:pStyle w:val="FORMDATA"/>
              <w:rPr>
                <w:b/>
                <w:color w:val="auto"/>
              </w:rPr>
            </w:pPr>
            <w:r>
              <w:rPr>
                <w:b/>
                <w:color w:val="auto"/>
              </w:rPr>
              <w:t>LPIC</w:t>
            </w:r>
          </w:p>
        </w:tc>
        <w:tc>
          <w:tcPr>
            <w:tcW w:w="4410" w:type="dxa"/>
            <w:tcBorders>
              <w:top w:val="single" w:sz="6" w:space="0" w:color="auto"/>
              <w:left w:val="single" w:sz="6" w:space="0" w:color="auto"/>
              <w:bottom w:val="single" w:sz="6" w:space="0" w:color="auto"/>
              <w:right w:val="single" w:sz="6" w:space="0" w:color="auto"/>
            </w:tcBorders>
            <w:hideMark/>
          </w:tcPr>
          <w:p w14:paraId="28CB2A6F" w14:textId="77777777" w:rsidR="00BD0B93" w:rsidRDefault="00BD0B93" w:rsidP="0008505B">
            <w:pPr>
              <w:pStyle w:val="FORMDATA"/>
              <w:rPr>
                <w:b/>
                <w:color w:val="auto"/>
              </w:rPr>
            </w:pPr>
            <w:r>
              <w:rPr>
                <w:b/>
                <w:color w:val="auto"/>
              </w:rPr>
              <w:t>IntraLATA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1527A61D" w14:textId="77777777" w:rsidR="00BD0B93" w:rsidRDefault="00BD0B93" w:rsidP="0008505B">
            <w:pPr>
              <w:pStyle w:val="FORMDATA"/>
              <w:rPr>
                <w:b/>
                <w:color w:val="auto"/>
              </w:rPr>
            </w:pPr>
            <w:r>
              <w:rPr>
                <w:b/>
                <w:color w:val="auto"/>
              </w:rPr>
              <w:t>NONE</w:t>
            </w:r>
          </w:p>
        </w:tc>
      </w:tr>
      <w:tr w:rsidR="00BD0B93" w14:paraId="451FF4EC"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67916F3" w14:textId="77777777" w:rsidR="00BD0B93" w:rsidRDefault="00BD0B93" w:rsidP="0008505B">
            <w:pPr>
              <w:pStyle w:val="FORMDATA"/>
              <w:rPr>
                <w:b/>
                <w:color w:val="auto"/>
              </w:rPr>
            </w:pPr>
            <w:r>
              <w:rPr>
                <w:b/>
                <w:color w:val="auto"/>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E723155" w14:textId="77777777" w:rsidR="00BD0B93" w:rsidRDefault="00BD0B93" w:rsidP="0008505B">
            <w:pPr>
              <w:pStyle w:val="FORMDATA"/>
              <w:rPr>
                <w:b/>
                <w:color w:val="auto"/>
              </w:rPr>
            </w:pPr>
            <w:r>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5DDB678A" w14:textId="77777777" w:rsidR="00BD0B93" w:rsidRDefault="00BD0B93" w:rsidP="0008505B">
            <w:pPr>
              <w:pStyle w:val="FORMDATA"/>
              <w:rPr>
                <w:b/>
                <w:color w:val="auto"/>
              </w:rPr>
            </w:pPr>
            <w:r>
              <w:rPr>
                <w:b/>
                <w:color w:val="auto"/>
              </w:rPr>
              <w:t>N</w:t>
            </w:r>
          </w:p>
        </w:tc>
      </w:tr>
      <w:tr w:rsidR="00BD0B93" w14:paraId="4A249A72" w14:textId="77777777" w:rsidTr="0008505B">
        <w:trPr>
          <w:trHeight w:val="255"/>
        </w:trPr>
        <w:tc>
          <w:tcPr>
            <w:tcW w:w="1800" w:type="dxa"/>
            <w:tcBorders>
              <w:top w:val="single" w:sz="6" w:space="0" w:color="auto"/>
              <w:left w:val="single" w:sz="12" w:space="0" w:color="auto"/>
              <w:bottom w:val="single" w:sz="12" w:space="0" w:color="auto"/>
              <w:right w:val="single" w:sz="6" w:space="0" w:color="auto"/>
            </w:tcBorders>
            <w:hideMark/>
          </w:tcPr>
          <w:p w14:paraId="7603C8C3" w14:textId="77777777" w:rsidR="00BD0B93" w:rsidRDefault="00BD0B93" w:rsidP="0008505B">
            <w:pPr>
              <w:pStyle w:val="FORMDATA"/>
              <w:rPr>
                <w:b/>
                <w:color w:val="auto"/>
              </w:rPr>
            </w:pPr>
            <w:r>
              <w:rPr>
                <w:b/>
                <w:color w:val="auto"/>
              </w:rPr>
              <w:t>FEATURE</w:t>
            </w:r>
          </w:p>
        </w:tc>
        <w:tc>
          <w:tcPr>
            <w:tcW w:w="4410" w:type="dxa"/>
            <w:tcBorders>
              <w:top w:val="single" w:sz="6" w:space="0" w:color="auto"/>
              <w:left w:val="single" w:sz="6" w:space="0" w:color="auto"/>
              <w:bottom w:val="single" w:sz="12" w:space="0" w:color="auto"/>
              <w:right w:val="single" w:sz="6" w:space="0" w:color="auto"/>
            </w:tcBorders>
            <w:hideMark/>
          </w:tcPr>
          <w:p w14:paraId="0A39E88A" w14:textId="77777777" w:rsidR="00BD0B93" w:rsidRDefault="00BD0B93" w:rsidP="0008505B">
            <w:pPr>
              <w:pStyle w:val="FORMDATA"/>
              <w:rPr>
                <w:b/>
                <w:color w:val="auto"/>
              </w:rPr>
            </w:pPr>
            <w:r>
              <w:rPr>
                <w:b/>
                <w:color w:val="auto"/>
              </w:rPr>
              <w:t>Feature</w:t>
            </w:r>
          </w:p>
        </w:tc>
        <w:tc>
          <w:tcPr>
            <w:tcW w:w="2430" w:type="dxa"/>
            <w:tcBorders>
              <w:top w:val="single" w:sz="6" w:space="0" w:color="auto"/>
              <w:left w:val="single" w:sz="6" w:space="0" w:color="auto"/>
              <w:bottom w:val="single" w:sz="12" w:space="0" w:color="auto"/>
              <w:right w:val="single" w:sz="12" w:space="0" w:color="auto"/>
            </w:tcBorders>
            <w:hideMark/>
          </w:tcPr>
          <w:p w14:paraId="6A9AA7CF" w14:textId="77777777" w:rsidR="00BD0B93" w:rsidRDefault="00BD0B93" w:rsidP="0008505B">
            <w:pPr>
              <w:pStyle w:val="FORMDATA"/>
              <w:rPr>
                <w:b/>
                <w:color w:val="auto"/>
                <w:lang w:val="fr-FR"/>
              </w:rPr>
            </w:pPr>
            <w:r>
              <w:rPr>
                <w:b/>
                <w:color w:val="auto"/>
                <w:lang w:val="fr-FR"/>
              </w:rPr>
              <w:t>ESX</w:t>
            </w:r>
          </w:p>
        </w:tc>
      </w:tr>
    </w:tbl>
    <w:p w14:paraId="7945F6FB" w14:textId="77777777" w:rsidR="00D17629" w:rsidRDefault="00D17629" w:rsidP="00D17629">
      <w:r>
        <w:lastRenderedPageBreak/>
        <w:t>XML INPUT:</w:t>
      </w:r>
    </w:p>
    <w:p w14:paraId="0C20E6C9" w14:textId="77777777" w:rsidR="00D421CE" w:rsidRDefault="00D421CE" w:rsidP="00D421CE">
      <w:pPr>
        <w:ind w:hanging="240"/>
        <w:rPr>
          <w:rFonts w:ascii="Verdana" w:hAnsi="Verdana"/>
          <w:sz w:val="20"/>
          <w:szCs w:val="20"/>
        </w:rPr>
      </w:pPr>
    </w:p>
    <w:p w14:paraId="19848B5C"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order:LSR_ORD_REQ</w:t>
      </w:r>
      <w:r>
        <w:rPr>
          <w:rStyle w:val="utility1"/>
          <w:vanish/>
        </w:rPr>
        <w:t>&gt; &lt;/</w:t>
      </w:r>
      <w:r>
        <w:rPr>
          <w:rStyle w:val="nodename1"/>
          <w:vanish/>
        </w:rPr>
        <w:t>order:LSR_ORD_REQ</w:t>
      </w:r>
      <w:r>
        <w:rPr>
          <w:rStyle w:val="utility1"/>
          <w:vanish/>
        </w:rPr>
        <w:t>&gt;</w:t>
      </w:r>
    </w:p>
    <w:p w14:paraId="0CE3153A"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order:LSR_ORD_REQ</w:t>
      </w:r>
      <w:r>
        <w:rPr>
          <w:rStyle w:val="utility1"/>
        </w:rPr>
        <w:t>&gt;</w:t>
      </w:r>
      <w:r>
        <w:rPr>
          <w:rFonts w:ascii="Verdana" w:hAnsi="Verdana"/>
          <w:sz w:val="20"/>
          <w:szCs w:val="20"/>
        </w:rPr>
        <w:t xml:space="preserve"> </w:t>
      </w:r>
    </w:p>
    <w:p w14:paraId="7EB20C83"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order:HDR</w:t>
      </w:r>
      <w:r>
        <w:rPr>
          <w:rStyle w:val="utility1"/>
          <w:vanish/>
        </w:rPr>
        <w:t>&gt; &lt;/</w:t>
      </w:r>
      <w:r>
        <w:rPr>
          <w:rStyle w:val="nodename1"/>
          <w:vanish/>
        </w:rPr>
        <w:t>order:HDR</w:t>
      </w:r>
      <w:r>
        <w:rPr>
          <w:rStyle w:val="utility1"/>
          <w:vanish/>
        </w:rPr>
        <w:t>&gt;</w:t>
      </w:r>
    </w:p>
    <w:p w14:paraId="0F96F182"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order:HDR</w:t>
      </w:r>
      <w:r>
        <w:rPr>
          <w:rStyle w:val="utility1"/>
        </w:rPr>
        <w:t>&gt;</w:t>
      </w:r>
      <w:r>
        <w:rPr>
          <w:rFonts w:ascii="Verdana" w:hAnsi="Verdana"/>
          <w:sz w:val="20"/>
          <w:szCs w:val="20"/>
        </w:rPr>
        <w:t xml:space="preserve"> </w:t>
      </w:r>
    </w:p>
    <w:p w14:paraId="2CBBBBB4" w14:textId="77777777" w:rsidR="00E44440" w:rsidRDefault="00E44440" w:rsidP="00E44440">
      <w:pPr>
        <w:rPr>
          <w:rFonts w:ascii="Verdana" w:hAnsi="Verdana"/>
          <w:sz w:val="20"/>
          <w:szCs w:val="20"/>
        </w:rPr>
      </w:pPr>
      <w:r>
        <w:rPr>
          <w:rStyle w:val="utility1"/>
        </w:rPr>
        <w:t>&lt;</w:t>
      </w:r>
      <w:r>
        <w:rPr>
          <w:rStyle w:val="nodename1"/>
        </w:rPr>
        <w:t>order:CCNA</w:t>
      </w:r>
      <w:r>
        <w:rPr>
          <w:rStyle w:val="utility1"/>
        </w:rPr>
        <w:t>&gt;</w:t>
      </w:r>
      <w:r>
        <w:rPr>
          <w:rStyle w:val="nodevalue1"/>
        </w:rPr>
        <w:t>ZXL</w:t>
      </w:r>
      <w:r>
        <w:rPr>
          <w:rStyle w:val="utility1"/>
        </w:rPr>
        <w:t>&lt;/</w:t>
      </w:r>
      <w:r>
        <w:rPr>
          <w:rStyle w:val="nodename1"/>
        </w:rPr>
        <w:t>order:CCNA</w:t>
      </w:r>
      <w:r>
        <w:rPr>
          <w:rStyle w:val="utility1"/>
        </w:rPr>
        <w:t>&gt;</w:t>
      </w:r>
    </w:p>
    <w:p w14:paraId="391CBA10" w14:textId="77777777" w:rsidR="00E44440" w:rsidRDefault="00E44440" w:rsidP="00E44440">
      <w:pPr>
        <w:rPr>
          <w:rFonts w:ascii="Verdana" w:hAnsi="Verdana"/>
          <w:sz w:val="20"/>
          <w:szCs w:val="20"/>
        </w:rPr>
      </w:pPr>
      <w:r>
        <w:rPr>
          <w:rStyle w:val="utility1"/>
        </w:rPr>
        <w:t>&lt;</w:t>
      </w:r>
      <w:r>
        <w:rPr>
          <w:rStyle w:val="nodename1"/>
        </w:rPr>
        <w:t>order:MSG_TIMESTAMP</w:t>
      </w:r>
      <w:r>
        <w:rPr>
          <w:rStyle w:val="utility1"/>
        </w:rPr>
        <w:t>&gt;</w:t>
      </w:r>
      <w:r>
        <w:rPr>
          <w:rStyle w:val="nodevalue1"/>
        </w:rPr>
        <w:t>2021-05-17T14:55:29-04:00</w:t>
      </w:r>
      <w:r>
        <w:rPr>
          <w:rStyle w:val="utility1"/>
        </w:rPr>
        <w:t>&lt;/</w:t>
      </w:r>
      <w:r>
        <w:rPr>
          <w:rStyle w:val="nodename1"/>
        </w:rPr>
        <w:t>order:MSG_TIMESTAMP</w:t>
      </w:r>
      <w:r>
        <w:rPr>
          <w:rStyle w:val="utility1"/>
        </w:rPr>
        <w:t>&gt;</w:t>
      </w:r>
    </w:p>
    <w:p w14:paraId="1E1AD134" w14:textId="77777777" w:rsidR="00E44440" w:rsidRDefault="00E44440" w:rsidP="00E44440">
      <w:pPr>
        <w:rPr>
          <w:rFonts w:ascii="Verdana" w:hAnsi="Verdana"/>
          <w:sz w:val="20"/>
          <w:szCs w:val="20"/>
        </w:rPr>
      </w:pPr>
      <w:r>
        <w:rPr>
          <w:rStyle w:val="utility1"/>
        </w:rPr>
        <w:t>&lt;</w:t>
      </w:r>
      <w:r>
        <w:rPr>
          <w:rStyle w:val="nodename1"/>
        </w:rPr>
        <w:t>order:PON</w:t>
      </w:r>
      <w:r>
        <w:rPr>
          <w:rStyle w:val="utility1"/>
        </w:rPr>
        <w:t>&gt;</w:t>
      </w:r>
      <w:r>
        <w:rPr>
          <w:rStyle w:val="nodevalue1"/>
        </w:rPr>
        <w:t>TCC-M005</w:t>
      </w:r>
      <w:r>
        <w:rPr>
          <w:rStyle w:val="utility1"/>
        </w:rPr>
        <w:t>&lt;/</w:t>
      </w:r>
      <w:r>
        <w:rPr>
          <w:rStyle w:val="nodename1"/>
        </w:rPr>
        <w:t>order:PON</w:t>
      </w:r>
      <w:r>
        <w:rPr>
          <w:rStyle w:val="utility1"/>
        </w:rPr>
        <w:t>&gt;</w:t>
      </w:r>
    </w:p>
    <w:p w14:paraId="05D8861F" w14:textId="77777777" w:rsidR="00E44440" w:rsidRDefault="00E44440" w:rsidP="00E44440">
      <w:pPr>
        <w:rPr>
          <w:rFonts w:ascii="Verdana" w:hAnsi="Verdana"/>
          <w:sz w:val="20"/>
          <w:szCs w:val="20"/>
        </w:rPr>
      </w:pPr>
      <w:r>
        <w:rPr>
          <w:rStyle w:val="utility1"/>
        </w:rPr>
        <w:t>&lt;</w:t>
      </w:r>
      <w:r>
        <w:rPr>
          <w:rStyle w:val="nodename1"/>
        </w:rPr>
        <w:t>order:VER</w:t>
      </w:r>
      <w:r>
        <w:rPr>
          <w:rStyle w:val="utility1"/>
        </w:rPr>
        <w:t>&gt;</w:t>
      </w:r>
      <w:r>
        <w:rPr>
          <w:rStyle w:val="nodevalue1"/>
        </w:rPr>
        <w:t>00</w:t>
      </w:r>
      <w:r>
        <w:rPr>
          <w:rStyle w:val="utility1"/>
        </w:rPr>
        <w:t>&lt;/</w:t>
      </w:r>
      <w:r>
        <w:rPr>
          <w:rStyle w:val="nodename1"/>
        </w:rPr>
        <w:t>order:VER</w:t>
      </w:r>
      <w:r>
        <w:rPr>
          <w:rStyle w:val="utility1"/>
        </w:rPr>
        <w:t>&gt;</w:t>
      </w:r>
    </w:p>
    <w:p w14:paraId="5E9DF8A6" w14:textId="77777777" w:rsidR="00E44440" w:rsidRDefault="00E44440" w:rsidP="00E44440">
      <w:pPr>
        <w:rPr>
          <w:rFonts w:ascii="Verdana" w:hAnsi="Verdana"/>
          <w:sz w:val="20"/>
          <w:szCs w:val="20"/>
        </w:rPr>
      </w:pPr>
      <w:r>
        <w:rPr>
          <w:rStyle w:val="utility1"/>
        </w:rPr>
        <w:t>&lt;</w:t>
      </w:r>
      <w:r>
        <w:rPr>
          <w:rStyle w:val="nodename1"/>
        </w:rPr>
        <w:t>order:ATN</w:t>
      </w:r>
      <w:r>
        <w:rPr>
          <w:rStyle w:val="utility1"/>
        </w:rPr>
        <w:t>&gt;</w:t>
      </w:r>
      <w:r>
        <w:rPr>
          <w:rStyle w:val="nodevalue1"/>
        </w:rPr>
        <w:t>3348774906</w:t>
      </w:r>
      <w:r>
        <w:rPr>
          <w:rStyle w:val="utility1"/>
        </w:rPr>
        <w:t>&lt;/</w:t>
      </w:r>
      <w:r>
        <w:rPr>
          <w:rStyle w:val="nodename1"/>
        </w:rPr>
        <w:t>order:ATN</w:t>
      </w:r>
      <w:r>
        <w:rPr>
          <w:rStyle w:val="utility1"/>
        </w:rPr>
        <w:t>&gt;</w:t>
      </w:r>
    </w:p>
    <w:p w14:paraId="6D58EAA5" w14:textId="77777777" w:rsidR="00E44440" w:rsidRDefault="00E44440" w:rsidP="00E44440">
      <w:pPr>
        <w:rPr>
          <w:rFonts w:ascii="Verdana" w:hAnsi="Verdana"/>
          <w:sz w:val="20"/>
          <w:szCs w:val="20"/>
        </w:rPr>
      </w:pPr>
      <w:r>
        <w:rPr>
          <w:rStyle w:val="utility1"/>
        </w:rPr>
        <w:t>&lt;</w:t>
      </w:r>
      <w:r>
        <w:rPr>
          <w:rStyle w:val="nodename1"/>
        </w:rPr>
        <w:t>order:CC</w:t>
      </w:r>
      <w:r>
        <w:rPr>
          <w:rStyle w:val="utility1"/>
        </w:rPr>
        <w:t>&gt;</w:t>
      </w:r>
      <w:r>
        <w:rPr>
          <w:rStyle w:val="nodevalue1"/>
        </w:rPr>
        <w:t>9999</w:t>
      </w:r>
      <w:r>
        <w:rPr>
          <w:rStyle w:val="utility1"/>
        </w:rPr>
        <w:t>&lt;/</w:t>
      </w:r>
      <w:r>
        <w:rPr>
          <w:rStyle w:val="nodename1"/>
        </w:rPr>
        <w:t>order:CC</w:t>
      </w:r>
      <w:r>
        <w:rPr>
          <w:rStyle w:val="utility1"/>
        </w:rPr>
        <w:t>&gt;</w:t>
      </w:r>
    </w:p>
    <w:p w14:paraId="072E9CD4" w14:textId="77777777" w:rsidR="00E44440" w:rsidRDefault="00E44440" w:rsidP="00E44440">
      <w:pPr>
        <w:rPr>
          <w:rFonts w:ascii="Verdana" w:hAnsi="Verdana"/>
          <w:sz w:val="20"/>
          <w:szCs w:val="20"/>
        </w:rPr>
      </w:pPr>
      <w:r>
        <w:rPr>
          <w:rStyle w:val="utility1"/>
        </w:rPr>
        <w:t>&lt;</w:t>
      </w:r>
      <w:r>
        <w:rPr>
          <w:rStyle w:val="nodename1"/>
        </w:rPr>
        <w:t>order:STATE</w:t>
      </w:r>
      <w:r>
        <w:rPr>
          <w:rStyle w:val="utility1"/>
        </w:rPr>
        <w:t>&gt;</w:t>
      </w:r>
      <w:r>
        <w:rPr>
          <w:rStyle w:val="nodevalue1"/>
        </w:rPr>
        <w:t>AL</w:t>
      </w:r>
      <w:r>
        <w:rPr>
          <w:rStyle w:val="utility1"/>
        </w:rPr>
        <w:t>&lt;/</w:t>
      </w:r>
      <w:r>
        <w:rPr>
          <w:rStyle w:val="nodename1"/>
        </w:rPr>
        <w:t>order:STATE</w:t>
      </w:r>
      <w:r>
        <w:rPr>
          <w:rStyle w:val="utility1"/>
        </w:rPr>
        <w:t>&gt;</w:t>
      </w:r>
    </w:p>
    <w:p w14:paraId="22431F40" w14:textId="77777777" w:rsidR="00E44440" w:rsidRDefault="00E44440" w:rsidP="00E44440">
      <w:pPr>
        <w:rPr>
          <w:rFonts w:ascii="Verdana" w:hAnsi="Verdana"/>
          <w:sz w:val="20"/>
          <w:szCs w:val="20"/>
        </w:rPr>
      </w:pPr>
      <w:r>
        <w:rPr>
          <w:rStyle w:val="utility1"/>
        </w:rPr>
        <w:t>&lt;</w:t>
      </w:r>
      <w:r>
        <w:rPr>
          <w:rStyle w:val="nodename1"/>
        </w:rPr>
        <w:t>order:DTSENT</w:t>
      </w:r>
      <w:r>
        <w:rPr>
          <w:rStyle w:val="utility1"/>
        </w:rPr>
        <w:t>&gt;</w:t>
      </w:r>
      <w:r>
        <w:rPr>
          <w:rStyle w:val="nodevalue1"/>
        </w:rPr>
        <w:t>202105170255PM</w:t>
      </w:r>
      <w:r>
        <w:rPr>
          <w:rStyle w:val="utility1"/>
        </w:rPr>
        <w:t>&lt;/</w:t>
      </w:r>
      <w:r>
        <w:rPr>
          <w:rStyle w:val="nodename1"/>
        </w:rPr>
        <w:t>order:DTSENT</w:t>
      </w:r>
      <w:r>
        <w:rPr>
          <w:rStyle w:val="utility1"/>
        </w:rPr>
        <w:t>&gt;</w:t>
      </w:r>
    </w:p>
    <w:p w14:paraId="04129081" w14:textId="77777777" w:rsidR="00E44440" w:rsidRDefault="00E44440" w:rsidP="00E44440">
      <w:pPr>
        <w:rPr>
          <w:rFonts w:ascii="Verdana" w:hAnsi="Verdana"/>
          <w:sz w:val="20"/>
          <w:szCs w:val="20"/>
        </w:rPr>
      </w:pPr>
      <w:r>
        <w:rPr>
          <w:rStyle w:val="utility1"/>
        </w:rPr>
        <w:t>&lt;</w:t>
      </w:r>
      <w:r>
        <w:rPr>
          <w:rStyle w:val="nodename1"/>
        </w:rPr>
        <w:t>order:RVER</w:t>
      </w:r>
      <w:r>
        <w:rPr>
          <w:rStyle w:val="utility1"/>
        </w:rPr>
        <w:t>&gt;</w:t>
      </w:r>
      <w:r>
        <w:rPr>
          <w:rStyle w:val="nodevalue1"/>
        </w:rPr>
        <w:t>10.11</w:t>
      </w:r>
      <w:r>
        <w:rPr>
          <w:rStyle w:val="utility1"/>
        </w:rPr>
        <w:t>&lt;/</w:t>
      </w:r>
      <w:r>
        <w:rPr>
          <w:rStyle w:val="nodename1"/>
        </w:rPr>
        <w:t>order:RVER</w:t>
      </w:r>
      <w:r>
        <w:rPr>
          <w:rStyle w:val="utility1"/>
        </w:rPr>
        <w:t>&gt;</w:t>
      </w:r>
    </w:p>
    <w:p w14:paraId="573E4575" w14:textId="77777777" w:rsidR="00E44440" w:rsidRDefault="00E44440" w:rsidP="00E44440">
      <w:pPr>
        <w:rPr>
          <w:rFonts w:ascii="Verdana" w:hAnsi="Verdana"/>
          <w:sz w:val="20"/>
          <w:szCs w:val="20"/>
        </w:rPr>
      </w:pPr>
      <w:r>
        <w:rPr>
          <w:rStyle w:val="utility1"/>
        </w:rPr>
        <w:t>&lt;/</w:t>
      </w:r>
      <w:r>
        <w:rPr>
          <w:rStyle w:val="nodename1"/>
        </w:rPr>
        <w:t>order:HDR</w:t>
      </w:r>
      <w:r>
        <w:rPr>
          <w:rStyle w:val="utility1"/>
        </w:rPr>
        <w:t>&gt;</w:t>
      </w:r>
    </w:p>
    <w:p w14:paraId="0AFB73DF"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order:LSR</w:t>
      </w:r>
      <w:r>
        <w:rPr>
          <w:rStyle w:val="utility1"/>
          <w:vanish/>
        </w:rPr>
        <w:t>&gt; &lt;/</w:t>
      </w:r>
      <w:r>
        <w:rPr>
          <w:rStyle w:val="nodename1"/>
          <w:vanish/>
        </w:rPr>
        <w:t>order:LSR</w:t>
      </w:r>
      <w:r>
        <w:rPr>
          <w:rStyle w:val="utility1"/>
          <w:vanish/>
        </w:rPr>
        <w:t>&gt;</w:t>
      </w:r>
    </w:p>
    <w:p w14:paraId="6B98E7BC"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order:LSR</w:t>
      </w:r>
      <w:r>
        <w:rPr>
          <w:rStyle w:val="utility1"/>
        </w:rPr>
        <w:t>&gt;</w:t>
      </w:r>
      <w:r>
        <w:rPr>
          <w:rFonts w:ascii="Verdana" w:hAnsi="Verdana"/>
          <w:sz w:val="20"/>
          <w:szCs w:val="20"/>
        </w:rPr>
        <w:t xml:space="preserve"> </w:t>
      </w:r>
    </w:p>
    <w:p w14:paraId="63FEFA33"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order:LSR_ADMIN</w:t>
      </w:r>
      <w:r>
        <w:rPr>
          <w:rStyle w:val="utility1"/>
          <w:vanish/>
        </w:rPr>
        <w:t>&gt; &lt;/</w:t>
      </w:r>
      <w:r>
        <w:rPr>
          <w:rStyle w:val="nodename1"/>
          <w:vanish/>
        </w:rPr>
        <w:t>order:LSR_ADMIN</w:t>
      </w:r>
      <w:r>
        <w:rPr>
          <w:rStyle w:val="utility1"/>
          <w:vanish/>
        </w:rPr>
        <w:t>&gt;</w:t>
      </w:r>
    </w:p>
    <w:p w14:paraId="47D16DBD"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order:LSR_ADMIN</w:t>
      </w:r>
      <w:r>
        <w:rPr>
          <w:rStyle w:val="utility1"/>
        </w:rPr>
        <w:t>&gt;</w:t>
      </w:r>
      <w:r>
        <w:rPr>
          <w:rFonts w:ascii="Verdana" w:hAnsi="Verdana"/>
          <w:sz w:val="20"/>
          <w:szCs w:val="20"/>
        </w:rPr>
        <w:t xml:space="preserve"> </w:t>
      </w:r>
    </w:p>
    <w:p w14:paraId="486BC520" w14:textId="77777777" w:rsidR="00E44440" w:rsidRDefault="00E44440" w:rsidP="00E44440">
      <w:pPr>
        <w:rPr>
          <w:rFonts w:ascii="Verdana" w:hAnsi="Verdana"/>
          <w:sz w:val="20"/>
          <w:szCs w:val="20"/>
        </w:rPr>
      </w:pPr>
      <w:r>
        <w:rPr>
          <w:rStyle w:val="utility1"/>
        </w:rPr>
        <w:t>&lt;</w:t>
      </w:r>
      <w:r>
        <w:rPr>
          <w:rStyle w:val="nodename1"/>
        </w:rPr>
        <w:t>order:HTQTY</w:t>
      </w:r>
      <w:r>
        <w:rPr>
          <w:rStyle w:val="utility1"/>
        </w:rPr>
        <w:t>&gt;</w:t>
      </w:r>
      <w:r>
        <w:rPr>
          <w:rStyle w:val="nodevalue1"/>
        </w:rPr>
        <w:t>01</w:t>
      </w:r>
      <w:r>
        <w:rPr>
          <w:rStyle w:val="utility1"/>
        </w:rPr>
        <w:t>&lt;/</w:t>
      </w:r>
      <w:r>
        <w:rPr>
          <w:rStyle w:val="nodename1"/>
        </w:rPr>
        <w:t>order:HTQTY</w:t>
      </w:r>
      <w:r>
        <w:rPr>
          <w:rStyle w:val="utility1"/>
        </w:rPr>
        <w:t>&gt;</w:t>
      </w:r>
    </w:p>
    <w:p w14:paraId="697631D1" w14:textId="77777777" w:rsidR="00E44440" w:rsidRDefault="00E44440" w:rsidP="00E44440">
      <w:pPr>
        <w:rPr>
          <w:rFonts w:ascii="Verdana" w:hAnsi="Verdana"/>
          <w:sz w:val="20"/>
          <w:szCs w:val="20"/>
        </w:rPr>
      </w:pPr>
      <w:r>
        <w:rPr>
          <w:rStyle w:val="utility1"/>
        </w:rPr>
        <w:t>&lt;</w:t>
      </w:r>
      <w:r>
        <w:rPr>
          <w:rStyle w:val="nodename1"/>
        </w:rPr>
        <w:t>order:SC</w:t>
      </w:r>
      <w:r>
        <w:rPr>
          <w:rStyle w:val="utility1"/>
        </w:rPr>
        <w:t>&gt;</w:t>
      </w:r>
      <w:r>
        <w:rPr>
          <w:rStyle w:val="nodevalue1"/>
        </w:rPr>
        <w:t>LCSC</w:t>
      </w:r>
      <w:r>
        <w:rPr>
          <w:rStyle w:val="utility1"/>
        </w:rPr>
        <w:t>&lt;/</w:t>
      </w:r>
      <w:r>
        <w:rPr>
          <w:rStyle w:val="nodename1"/>
        </w:rPr>
        <w:t>order:SC</w:t>
      </w:r>
      <w:r>
        <w:rPr>
          <w:rStyle w:val="utility1"/>
        </w:rPr>
        <w:t>&gt;</w:t>
      </w:r>
    </w:p>
    <w:p w14:paraId="76620CEB" w14:textId="77777777" w:rsidR="00E44440" w:rsidRDefault="00E44440" w:rsidP="00E44440">
      <w:pPr>
        <w:rPr>
          <w:rFonts w:ascii="Verdana" w:hAnsi="Verdana"/>
          <w:sz w:val="20"/>
          <w:szCs w:val="20"/>
        </w:rPr>
      </w:pPr>
      <w:r>
        <w:rPr>
          <w:rStyle w:val="utility1"/>
        </w:rPr>
        <w:t>&lt;</w:t>
      </w:r>
      <w:r>
        <w:rPr>
          <w:rStyle w:val="nodename1"/>
        </w:rPr>
        <w:t>order:PROJECT</w:t>
      </w:r>
      <w:r>
        <w:rPr>
          <w:rStyle w:val="utility1"/>
        </w:rPr>
        <w:t>&gt;</w:t>
      </w:r>
      <w:r>
        <w:rPr>
          <w:rStyle w:val="nodevalue1"/>
        </w:rPr>
        <w:t>CAVENOBILL</w:t>
      </w:r>
      <w:r>
        <w:rPr>
          <w:rStyle w:val="utility1"/>
        </w:rPr>
        <w:t>&lt;/</w:t>
      </w:r>
      <w:r>
        <w:rPr>
          <w:rStyle w:val="nodename1"/>
        </w:rPr>
        <w:t>order:PROJECT</w:t>
      </w:r>
      <w:r>
        <w:rPr>
          <w:rStyle w:val="utility1"/>
        </w:rPr>
        <w:t>&gt;</w:t>
      </w:r>
    </w:p>
    <w:p w14:paraId="2A968617" w14:textId="77777777" w:rsidR="00E44440" w:rsidRDefault="00E44440" w:rsidP="00E44440">
      <w:pPr>
        <w:rPr>
          <w:rFonts w:ascii="Verdana" w:hAnsi="Verdana"/>
          <w:sz w:val="20"/>
          <w:szCs w:val="20"/>
        </w:rPr>
      </w:pPr>
      <w:r>
        <w:rPr>
          <w:rStyle w:val="utility1"/>
        </w:rPr>
        <w:t>&lt;</w:t>
      </w:r>
      <w:r>
        <w:rPr>
          <w:rStyle w:val="nodename1"/>
        </w:rPr>
        <w:t>order:REQTYP</w:t>
      </w:r>
      <w:r>
        <w:rPr>
          <w:rStyle w:val="utility1"/>
        </w:rPr>
        <w:t>&gt;</w:t>
      </w:r>
      <w:r>
        <w:rPr>
          <w:rStyle w:val="nodevalue1"/>
        </w:rPr>
        <w:t>MB</w:t>
      </w:r>
      <w:r>
        <w:rPr>
          <w:rStyle w:val="utility1"/>
        </w:rPr>
        <w:t>&lt;/</w:t>
      </w:r>
      <w:r>
        <w:rPr>
          <w:rStyle w:val="nodename1"/>
        </w:rPr>
        <w:t>order:REQTYP</w:t>
      </w:r>
      <w:r>
        <w:rPr>
          <w:rStyle w:val="utility1"/>
        </w:rPr>
        <w:t>&gt;</w:t>
      </w:r>
    </w:p>
    <w:p w14:paraId="6BA2D76D" w14:textId="77777777" w:rsidR="00E44440" w:rsidRDefault="00E44440" w:rsidP="00E44440">
      <w:pPr>
        <w:rPr>
          <w:rFonts w:ascii="Verdana" w:hAnsi="Verdana"/>
          <w:sz w:val="20"/>
          <w:szCs w:val="20"/>
        </w:rPr>
      </w:pPr>
      <w:r>
        <w:rPr>
          <w:rStyle w:val="utility1"/>
        </w:rPr>
        <w:t>&lt;</w:t>
      </w:r>
      <w:r>
        <w:rPr>
          <w:rStyle w:val="nodename1"/>
        </w:rPr>
        <w:t>order:ACT</w:t>
      </w:r>
      <w:r>
        <w:rPr>
          <w:rStyle w:val="utility1"/>
        </w:rPr>
        <w:t>&gt;</w:t>
      </w:r>
      <w:r>
        <w:rPr>
          <w:rStyle w:val="nodevalue1"/>
        </w:rPr>
        <w:t>N</w:t>
      </w:r>
      <w:r>
        <w:rPr>
          <w:rStyle w:val="utility1"/>
        </w:rPr>
        <w:t>&lt;/</w:t>
      </w:r>
      <w:r>
        <w:rPr>
          <w:rStyle w:val="nodename1"/>
        </w:rPr>
        <w:t>order:ACT</w:t>
      </w:r>
      <w:r>
        <w:rPr>
          <w:rStyle w:val="utility1"/>
        </w:rPr>
        <w:t>&gt;</w:t>
      </w:r>
    </w:p>
    <w:p w14:paraId="612F5DD7"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order:AUTHORIZATION</w:t>
      </w:r>
      <w:r>
        <w:rPr>
          <w:rStyle w:val="utility1"/>
          <w:vanish/>
        </w:rPr>
        <w:t>&gt; &lt;/</w:t>
      </w:r>
      <w:r>
        <w:rPr>
          <w:rStyle w:val="nodename1"/>
          <w:vanish/>
        </w:rPr>
        <w:t>order:AUTHORIZATION</w:t>
      </w:r>
      <w:r>
        <w:rPr>
          <w:rStyle w:val="utility1"/>
          <w:vanish/>
        </w:rPr>
        <w:t>&gt;</w:t>
      </w:r>
    </w:p>
    <w:p w14:paraId="712FFB03"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order:AUTHORIZATION</w:t>
      </w:r>
      <w:r>
        <w:rPr>
          <w:rStyle w:val="utility1"/>
        </w:rPr>
        <w:t>&gt;</w:t>
      </w:r>
      <w:r>
        <w:rPr>
          <w:rFonts w:ascii="Verdana" w:hAnsi="Verdana"/>
          <w:sz w:val="20"/>
          <w:szCs w:val="20"/>
        </w:rPr>
        <w:t xml:space="preserve"> </w:t>
      </w:r>
    </w:p>
    <w:p w14:paraId="58BD903C" w14:textId="77777777" w:rsidR="00E44440" w:rsidRDefault="00E44440" w:rsidP="00E44440">
      <w:pPr>
        <w:rPr>
          <w:rFonts w:ascii="Verdana" w:hAnsi="Verdana"/>
          <w:sz w:val="20"/>
          <w:szCs w:val="20"/>
        </w:rPr>
      </w:pPr>
      <w:r>
        <w:rPr>
          <w:rStyle w:val="utility1"/>
        </w:rPr>
        <w:t>&lt;</w:t>
      </w:r>
      <w:r>
        <w:rPr>
          <w:rStyle w:val="nodename1"/>
        </w:rPr>
        <w:t>order:TOS</w:t>
      </w:r>
      <w:r>
        <w:rPr>
          <w:rStyle w:val="utility1"/>
        </w:rPr>
        <w:t>&gt;</w:t>
      </w:r>
      <w:r>
        <w:rPr>
          <w:rStyle w:val="nodevalue1"/>
        </w:rPr>
        <w:t>1AM-</w:t>
      </w:r>
      <w:r>
        <w:rPr>
          <w:rStyle w:val="utility1"/>
        </w:rPr>
        <w:t>&lt;/</w:t>
      </w:r>
      <w:r>
        <w:rPr>
          <w:rStyle w:val="nodename1"/>
        </w:rPr>
        <w:t>order:TOS</w:t>
      </w:r>
      <w:r>
        <w:rPr>
          <w:rStyle w:val="utility1"/>
        </w:rPr>
        <w:t>&gt;</w:t>
      </w:r>
    </w:p>
    <w:p w14:paraId="7B53283B" w14:textId="77777777" w:rsidR="00E44440" w:rsidRDefault="00E44440" w:rsidP="00E44440">
      <w:pPr>
        <w:rPr>
          <w:rFonts w:ascii="Verdana" w:hAnsi="Verdana"/>
          <w:sz w:val="20"/>
          <w:szCs w:val="20"/>
        </w:rPr>
      </w:pPr>
      <w:r>
        <w:rPr>
          <w:rStyle w:val="utility1"/>
        </w:rPr>
        <w:t>&lt;</w:t>
      </w:r>
      <w:r>
        <w:rPr>
          <w:rStyle w:val="nodename1"/>
        </w:rPr>
        <w:t>order:DDD</w:t>
      </w:r>
      <w:r>
        <w:rPr>
          <w:rStyle w:val="utility1"/>
        </w:rPr>
        <w:t>&gt;</w:t>
      </w:r>
      <w:r>
        <w:rPr>
          <w:rStyle w:val="nodevalue1"/>
        </w:rPr>
        <w:t>20211228</w:t>
      </w:r>
      <w:r>
        <w:rPr>
          <w:rStyle w:val="utility1"/>
        </w:rPr>
        <w:t>&lt;/</w:t>
      </w:r>
      <w:r>
        <w:rPr>
          <w:rStyle w:val="nodename1"/>
        </w:rPr>
        <w:t>order:DDD</w:t>
      </w:r>
      <w:r>
        <w:rPr>
          <w:rStyle w:val="utility1"/>
        </w:rPr>
        <w:t>&gt;</w:t>
      </w:r>
    </w:p>
    <w:p w14:paraId="403B68DA" w14:textId="77777777" w:rsidR="00E44440" w:rsidRDefault="00E44440" w:rsidP="00E44440">
      <w:pPr>
        <w:rPr>
          <w:rFonts w:ascii="Verdana" w:hAnsi="Verdana"/>
          <w:sz w:val="20"/>
          <w:szCs w:val="20"/>
        </w:rPr>
      </w:pPr>
      <w:r>
        <w:rPr>
          <w:rStyle w:val="utility1"/>
        </w:rPr>
        <w:t>&lt;</w:t>
      </w:r>
      <w:r>
        <w:rPr>
          <w:rStyle w:val="nodename1"/>
        </w:rPr>
        <w:t>order:PORTTYP</w:t>
      </w:r>
      <w:r>
        <w:rPr>
          <w:rStyle w:val="utility1"/>
        </w:rPr>
        <w:t>&gt;</w:t>
      </w:r>
      <w:r>
        <w:rPr>
          <w:rStyle w:val="nodevalue1"/>
        </w:rPr>
        <w:t>L</w:t>
      </w:r>
      <w:r>
        <w:rPr>
          <w:rStyle w:val="utility1"/>
        </w:rPr>
        <w:t>&lt;/</w:t>
      </w:r>
      <w:r>
        <w:rPr>
          <w:rStyle w:val="nodename1"/>
        </w:rPr>
        <w:t>order:PORTTYP</w:t>
      </w:r>
      <w:r>
        <w:rPr>
          <w:rStyle w:val="utility1"/>
        </w:rPr>
        <w:t>&gt;</w:t>
      </w:r>
    </w:p>
    <w:p w14:paraId="42325221" w14:textId="77777777" w:rsidR="00E44440" w:rsidRDefault="00E44440" w:rsidP="00E44440">
      <w:pPr>
        <w:rPr>
          <w:rFonts w:ascii="Verdana" w:hAnsi="Verdana"/>
          <w:sz w:val="20"/>
          <w:szCs w:val="20"/>
        </w:rPr>
      </w:pPr>
      <w:r>
        <w:rPr>
          <w:rStyle w:val="utility1"/>
        </w:rPr>
        <w:t>&lt;/</w:t>
      </w:r>
      <w:r>
        <w:rPr>
          <w:rStyle w:val="nodename1"/>
        </w:rPr>
        <w:t>order:AUTHORIZATION</w:t>
      </w:r>
      <w:r>
        <w:rPr>
          <w:rStyle w:val="utility1"/>
        </w:rPr>
        <w:t>&gt;</w:t>
      </w:r>
    </w:p>
    <w:p w14:paraId="1F859B26" w14:textId="77777777" w:rsidR="00E44440" w:rsidRDefault="00E44440" w:rsidP="00E44440">
      <w:pPr>
        <w:rPr>
          <w:rFonts w:ascii="Verdana" w:hAnsi="Verdana"/>
          <w:sz w:val="20"/>
          <w:szCs w:val="20"/>
        </w:rPr>
      </w:pPr>
      <w:r>
        <w:rPr>
          <w:rStyle w:val="utility1"/>
        </w:rPr>
        <w:t>&lt;/</w:t>
      </w:r>
      <w:r>
        <w:rPr>
          <w:rStyle w:val="nodename1"/>
        </w:rPr>
        <w:t>order:LSR_ADMIN</w:t>
      </w:r>
      <w:r>
        <w:rPr>
          <w:rStyle w:val="utility1"/>
        </w:rPr>
        <w:t>&gt;</w:t>
      </w:r>
    </w:p>
    <w:p w14:paraId="639DCE8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order:LSR_BILL</w:t>
      </w:r>
      <w:r>
        <w:rPr>
          <w:rStyle w:val="utility1"/>
          <w:vanish/>
        </w:rPr>
        <w:t>&gt; &lt;/</w:t>
      </w:r>
      <w:r>
        <w:rPr>
          <w:rStyle w:val="nodename1"/>
          <w:vanish/>
        </w:rPr>
        <w:t>order:LSR_BILL</w:t>
      </w:r>
      <w:r>
        <w:rPr>
          <w:rStyle w:val="utility1"/>
          <w:vanish/>
        </w:rPr>
        <w:t>&gt;</w:t>
      </w:r>
    </w:p>
    <w:p w14:paraId="38081291"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order:LSR_BILL</w:t>
      </w:r>
      <w:r>
        <w:rPr>
          <w:rStyle w:val="utility1"/>
        </w:rPr>
        <w:t>&gt;</w:t>
      </w:r>
      <w:r>
        <w:rPr>
          <w:rFonts w:ascii="Verdana" w:hAnsi="Verdana"/>
          <w:sz w:val="20"/>
          <w:szCs w:val="20"/>
        </w:rPr>
        <w:t xml:space="preserve"> </w:t>
      </w:r>
    </w:p>
    <w:p w14:paraId="28BD0724" w14:textId="77777777" w:rsidR="00E44440" w:rsidRDefault="00E44440" w:rsidP="00E44440">
      <w:pPr>
        <w:rPr>
          <w:rFonts w:ascii="Verdana" w:hAnsi="Verdana"/>
          <w:sz w:val="20"/>
          <w:szCs w:val="20"/>
        </w:rPr>
      </w:pPr>
      <w:r>
        <w:rPr>
          <w:rStyle w:val="utility1"/>
        </w:rPr>
        <w:t>&lt;</w:t>
      </w:r>
      <w:r>
        <w:rPr>
          <w:rStyle w:val="nodename1"/>
        </w:rPr>
        <w:t>order:BAN1</w:t>
      </w:r>
      <w:r>
        <w:rPr>
          <w:rStyle w:val="utility1"/>
        </w:rPr>
        <w:t>&gt;</w:t>
      </w:r>
      <w:r>
        <w:rPr>
          <w:rStyle w:val="nodevalue1"/>
        </w:rPr>
        <w:t>205Q886621621</w:t>
      </w:r>
      <w:r>
        <w:rPr>
          <w:rStyle w:val="utility1"/>
        </w:rPr>
        <w:t>&lt;/</w:t>
      </w:r>
      <w:r>
        <w:rPr>
          <w:rStyle w:val="nodename1"/>
        </w:rPr>
        <w:t>order:BAN1</w:t>
      </w:r>
      <w:r>
        <w:rPr>
          <w:rStyle w:val="utility1"/>
        </w:rPr>
        <w:t>&gt;</w:t>
      </w:r>
    </w:p>
    <w:p w14:paraId="76C7A7F9" w14:textId="77777777" w:rsidR="00E44440" w:rsidRDefault="00E44440" w:rsidP="00E44440">
      <w:pPr>
        <w:rPr>
          <w:rFonts w:ascii="Verdana" w:hAnsi="Verdana"/>
          <w:sz w:val="20"/>
          <w:szCs w:val="20"/>
        </w:rPr>
      </w:pPr>
      <w:r>
        <w:rPr>
          <w:rStyle w:val="utility1"/>
        </w:rPr>
        <w:t>&lt;/</w:t>
      </w:r>
      <w:r>
        <w:rPr>
          <w:rStyle w:val="nodename1"/>
        </w:rPr>
        <w:t>order:LSR_BILL</w:t>
      </w:r>
      <w:r>
        <w:rPr>
          <w:rStyle w:val="utility1"/>
        </w:rPr>
        <w:t>&gt;</w:t>
      </w:r>
    </w:p>
    <w:p w14:paraId="6483E8A0"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order:CONTACT</w:t>
      </w:r>
      <w:r>
        <w:rPr>
          <w:rStyle w:val="utility1"/>
          <w:vanish/>
        </w:rPr>
        <w:t>&gt; &lt;/</w:t>
      </w:r>
      <w:r>
        <w:rPr>
          <w:rStyle w:val="nodename1"/>
          <w:vanish/>
        </w:rPr>
        <w:t>order:CONTACT</w:t>
      </w:r>
      <w:r>
        <w:rPr>
          <w:rStyle w:val="utility1"/>
          <w:vanish/>
        </w:rPr>
        <w:t>&gt;</w:t>
      </w:r>
    </w:p>
    <w:p w14:paraId="338034FE"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order:CONTACT</w:t>
      </w:r>
      <w:r>
        <w:rPr>
          <w:rStyle w:val="utility1"/>
        </w:rPr>
        <w:t>&gt;</w:t>
      </w:r>
      <w:r>
        <w:rPr>
          <w:rFonts w:ascii="Verdana" w:hAnsi="Verdana"/>
          <w:sz w:val="20"/>
          <w:szCs w:val="20"/>
        </w:rPr>
        <w:t xml:space="preserve"> </w:t>
      </w:r>
    </w:p>
    <w:p w14:paraId="587DB935" w14:textId="77777777" w:rsidR="00E44440" w:rsidRDefault="00E44440" w:rsidP="00E44440">
      <w:pPr>
        <w:rPr>
          <w:rFonts w:ascii="Verdana" w:hAnsi="Verdana"/>
          <w:sz w:val="20"/>
          <w:szCs w:val="20"/>
        </w:rPr>
      </w:pPr>
      <w:r>
        <w:rPr>
          <w:rStyle w:val="utility1"/>
        </w:rPr>
        <w:t>&lt;</w:t>
      </w:r>
      <w:r>
        <w:rPr>
          <w:rStyle w:val="nodename1"/>
        </w:rPr>
        <w:t>order:INIT</w:t>
      </w:r>
      <w:r>
        <w:rPr>
          <w:rStyle w:val="utility1"/>
        </w:rPr>
        <w:t>&gt;</w:t>
      </w:r>
      <w:r>
        <w:rPr>
          <w:rStyle w:val="nodevalue1"/>
        </w:rPr>
        <w:t>BOJANGLES</w:t>
      </w:r>
      <w:r>
        <w:rPr>
          <w:rStyle w:val="utility1"/>
        </w:rPr>
        <w:t>&lt;/</w:t>
      </w:r>
      <w:r>
        <w:rPr>
          <w:rStyle w:val="nodename1"/>
        </w:rPr>
        <w:t>order:INIT</w:t>
      </w:r>
      <w:r>
        <w:rPr>
          <w:rStyle w:val="utility1"/>
        </w:rPr>
        <w:t>&gt;</w:t>
      </w:r>
    </w:p>
    <w:p w14:paraId="6A370449" w14:textId="77777777" w:rsidR="00E44440" w:rsidRDefault="00E44440" w:rsidP="00E44440">
      <w:pPr>
        <w:rPr>
          <w:rFonts w:ascii="Verdana" w:hAnsi="Verdana"/>
          <w:sz w:val="20"/>
          <w:szCs w:val="20"/>
        </w:rPr>
      </w:pPr>
      <w:r>
        <w:rPr>
          <w:rStyle w:val="utility1"/>
        </w:rPr>
        <w:t>&lt;</w:t>
      </w:r>
      <w:r>
        <w:rPr>
          <w:rStyle w:val="nodename1"/>
        </w:rPr>
        <w:t>order:INIT_TEL_NO</w:t>
      </w:r>
      <w:r>
        <w:rPr>
          <w:rStyle w:val="utility1"/>
        </w:rPr>
        <w:t>&gt;</w:t>
      </w:r>
      <w:r>
        <w:rPr>
          <w:rStyle w:val="nodevalue1"/>
        </w:rPr>
        <w:t>8884448888</w:t>
      </w:r>
      <w:r>
        <w:rPr>
          <w:rStyle w:val="utility1"/>
        </w:rPr>
        <w:t>&lt;/</w:t>
      </w:r>
      <w:r>
        <w:rPr>
          <w:rStyle w:val="nodename1"/>
        </w:rPr>
        <w:t>order:INIT_TEL_NO</w:t>
      </w:r>
      <w:r>
        <w:rPr>
          <w:rStyle w:val="utility1"/>
        </w:rPr>
        <w:t>&gt;</w:t>
      </w:r>
    </w:p>
    <w:p w14:paraId="5BAC6326" w14:textId="77777777" w:rsidR="00E44440" w:rsidRDefault="00E44440" w:rsidP="00E44440">
      <w:pPr>
        <w:rPr>
          <w:rFonts w:ascii="Verdana" w:hAnsi="Verdana"/>
          <w:sz w:val="20"/>
          <w:szCs w:val="20"/>
        </w:rPr>
      </w:pPr>
      <w:r>
        <w:rPr>
          <w:rStyle w:val="utility1"/>
        </w:rPr>
        <w:t>&lt;</w:t>
      </w:r>
      <w:r>
        <w:rPr>
          <w:rStyle w:val="nodename1"/>
        </w:rPr>
        <w:t>order:INIT_FAX_NO</w:t>
      </w:r>
      <w:r>
        <w:rPr>
          <w:rStyle w:val="utility1"/>
        </w:rPr>
        <w:t>&gt;</w:t>
      </w:r>
      <w:r>
        <w:rPr>
          <w:rStyle w:val="nodevalue1"/>
        </w:rPr>
        <w:t>4448884444</w:t>
      </w:r>
      <w:r>
        <w:rPr>
          <w:rStyle w:val="utility1"/>
        </w:rPr>
        <w:t>&lt;/</w:t>
      </w:r>
      <w:r>
        <w:rPr>
          <w:rStyle w:val="nodename1"/>
        </w:rPr>
        <w:t>order:INIT_FAX_NO</w:t>
      </w:r>
      <w:r>
        <w:rPr>
          <w:rStyle w:val="utility1"/>
        </w:rPr>
        <w:t>&gt;</w:t>
      </w:r>
    </w:p>
    <w:p w14:paraId="7F648197" w14:textId="77777777" w:rsidR="00E44440" w:rsidRDefault="00E44440" w:rsidP="00E44440">
      <w:pPr>
        <w:rPr>
          <w:rFonts w:ascii="Verdana" w:hAnsi="Verdana"/>
          <w:sz w:val="20"/>
          <w:szCs w:val="20"/>
        </w:rPr>
      </w:pPr>
      <w:r>
        <w:rPr>
          <w:rStyle w:val="utility1"/>
        </w:rPr>
        <w:t>&lt;</w:t>
      </w:r>
      <w:r>
        <w:rPr>
          <w:rStyle w:val="nodename1"/>
        </w:rPr>
        <w:t>order:IMPCON</w:t>
      </w:r>
      <w:r>
        <w:rPr>
          <w:rStyle w:val="utility1"/>
        </w:rPr>
        <w:t>&gt;</w:t>
      </w:r>
      <w:r>
        <w:rPr>
          <w:rStyle w:val="nodevalue1"/>
        </w:rPr>
        <w:t>Roadrunner</w:t>
      </w:r>
      <w:r>
        <w:rPr>
          <w:rStyle w:val="utility1"/>
        </w:rPr>
        <w:t>&lt;/</w:t>
      </w:r>
      <w:r>
        <w:rPr>
          <w:rStyle w:val="nodename1"/>
        </w:rPr>
        <w:t>order:IMPCON</w:t>
      </w:r>
      <w:r>
        <w:rPr>
          <w:rStyle w:val="utility1"/>
        </w:rPr>
        <w:t>&gt;</w:t>
      </w:r>
    </w:p>
    <w:p w14:paraId="4DCC876C" w14:textId="77777777" w:rsidR="00E44440" w:rsidRDefault="00E44440" w:rsidP="00E44440">
      <w:pPr>
        <w:rPr>
          <w:rFonts w:ascii="Verdana" w:hAnsi="Verdana"/>
          <w:sz w:val="20"/>
          <w:szCs w:val="20"/>
        </w:rPr>
      </w:pPr>
      <w:r>
        <w:rPr>
          <w:rStyle w:val="utility1"/>
        </w:rPr>
        <w:t>&lt;</w:t>
      </w:r>
      <w:r>
        <w:rPr>
          <w:rStyle w:val="nodename1"/>
        </w:rPr>
        <w:t>order:IMPCON_TEL_NO</w:t>
      </w:r>
      <w:r>
        <w:rPr>
          <w:rStyle w:val="utility1"/>
        </w:rPr>
        <w:t>&gt;</w:t>
      </w:r>
      <w:r>
        <w:rPr>
          <w:rStyle w:val="nodevalue1"/>
        </w:rPr>
        <w:t>7704247777</w:t>
      </w:r>
      <w:r>
        <w:rPr>
          <w:rStyle w:val="utility1"/>
        </w:rPr>
        <w:t>&lt;/</w:t>
      </w:r>
      <w:r>
        <w:rPr>
          <w:rStyle w:val="nodename1"/>
        </w:rPr>
        <w:t>order:IMPCON_TEL_NO</w:t>
      </w:r>
      <w:r>
        <w:rPr>
          <w:rStyle w:val="utility1"/>
        </w:rPr>
        <w:t>&gt;</w:t>
      </w:r>
    </w:p>
    <w:p w14:paraId="3A7426F5" w14:textId="77777777" w:rsidR="00E44440" w:rsidRDefault="00E44440" w:rsidP="00E44440">
      <w:pPr>
        <w:rPr>
          <w:rFonts w:ascii="Verdana" w:hAnsi="Verdana"/>
          <w:sz w:val="20"/>
          <w:szCs w:val="20"/>
        </w:rPr>
      </w:pPr>
      <w:r>
        <w:rPr>
          <w:rStyle w:val="utility1"/>
        </w:rPr>
        <w:t>&lt;/</w:t>
      </w:r>
      <w:r>
        <w:rPr>
          <w:rStyle w:val="nodename1"/>
        </w:rPr>
        <w:t>order:CONTACT</w:t>
      </w:r>
      <w:r>
        <w:rPr>
          <w:rStyle w:val="utility1"/>
        </w:rPr>
        <w:t>&gt;</w:t>
      </w:r>
    </w:p>
    <w:p w14:paraId="15074DFD"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order:REMARKS_INFO</w:t>
      </w:r>
      <w:r>
        <w:rPr>
          <w:rStyle w:val="utility1"/>
          <w:vanish/>
        </w:rPr>
        <w:t>&gt; &lt;/</w:t>
      </w:r>
      <w:r>
        <w:rPr>
          <w:rStyle w:val="nodename1"/>
          <w:vanish/>
        </w:rPr>
        <w:t>order:REMARKS_INFO</w:t>
      </w:r>
      <w:r>
        <w:rPr>
          <w:rStyle w:val="utility1"/>
          <w:vanish/>
        </w:rPr>
        <w:t>&gt;</w:t>
      </w:r>
    </w:p>
    <w:p w14:paraId="5447933D"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order:REMARKS_INFO</w:t>
      </w:r>
      <w:r>
        <w:rPr>
          <w:rStyle w:val="utility1"/>
        </w:rPr>
        <w:t>&gt;</w:t>
      </w:r>
      <w:r>
        <w:rPr>
          <w:rFonts w:ascii="Verdana" w:hAnsi="Verdana"/>
          <w:sz w:val="20"/>
          <w:szCs w:val="20"/>
        </w:rPr>
        <w:t xml:space="preserve"> </w:t>
      </w:r>
    </w:p>
    <w:p w14:paraId="58E86B11" w14:textId="77777777" w:rsidR="00E44440" w:rsidRDefault="00E44440" w:rsidP="00E44440">
      <w:pPr>
        <w:rPr>
          <w:rFonts w:ascii="Verdana" w:hAnsi="Verdana"/>
          <w:sz w:val="20"/>
          <w:szCs w:val="20"/>
        </w:rPr>
      </w:pPr>
      <w:r>
        <w:rPr>
          <w:rStyle w:val="utility1"/>
        </w:rPr>
        <w:t>&lt;</w:t>
      </w:r>
      <w:r>
        <w:rPr>
          <w:rStyle w:val="nodename1"/>
        </w:rPr>
        <w:t>order:REMARKS</w:t>
      </w:r>
      <w:r>
        <w:rPr>
          <w:rStyle w:val="utility1"/>
        </w:rPr>
        <w:t>&gt;</w:t>
      </w:r>
      <w:r>
        <w:rPr>
          <w:rStyle w:val="nodevalue1"/>
        </w:rPr>
        <w:t>MB05</w:t>
      </w:r>
      <w:r>
        <w:rPr>
          <w:rStyle w:val="utility1"/>
        </w:rPr>
        <w:t>&lt;/</w:t>
      </w:r>
      <w:r>
        <w:rPr>
          <w:rStyle w:val="nodename1"/>
        </w:rPr>
        <w:t>order:REMARKS</w:t>
      </w:r>
      <w:r>
        <w:rPr>
          <w:rStyle w:val="utility1"/>
        </w:rPr>
        <w:t>&gt;</w:t>
      </w:r>
    </w:p>
    <w:p w14:paraId="67605832" w14:textId="77777777" w:rsidR="00E44440" w:rsidRDefault="00E44440" w:rsidP="00E44440">
      <w:pPr>
        <w:rPr>
          <w:rFonts w:ascii="Verdana" w:hAnsi="Verdana"/>
          <w:sz w:val="20"/>
          <w:szCs w:val="20"/>
        </w:rPr>
      </w:pPr>
      <w:r>
        <w:rPr>
          <w:rStyle w:val="utility1"/>
        </w:rPr>
        <w:t>&lt;/</w:t>
      </w:r>
      <w:r>
        <w:rPr>
          <w:rStyle w:val="nodename1"/>
        </w:rPr>
        <w:t>order:REMARKS_INFO</w:t>
      </w:r>
      <w:r>
        <w:rPr>
          <w:rStyle w:val="utility1"/>
        </w:rPr>
        <w:t>&gt;</w:t>
      </w:r>
    </w:p>
    <w:p w14:paraId="76245B04" w14:textId="77777777" w:rsidR="00E44440" w:rsidRDefault="00E44440" w:rsidP="00E44440">
      <w:pPr>
        <w:rPr>
          <w:rFonts w:ascii="Verdana" w:hAnsi="Verdana"/>
          <w:sz w:val="20"/>
          <w:szCs w:val="20"/>
        </w:rPr>
      </w:pPr>
      <w:r>
        <w:rPr>
          <w:rStyle w:val="utility1"/>
        </w:rPr>
        <w:t>&lt;/</w:t>
      </w:r>
      <w:r>
        <w:rPr>
          <w:rStyle w:val="nodename1"/>
        </w:rPr>
        <w:t>order:LSR</w:t>
      </w:r>
      <w:r>
        <w:rPr>
          <w:rStyle w:val="utility1"/>
        </w:rPr>
        <w:t>&gt;</w:t>
      </w:r>
    </w:p>
    <w:p w14:paraId="6BC49506"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order:EU</w:t>
      </w:r>
      <w:r>
        <w:rPr>
          <w:rStyle w:val="utility1"/>
          <w:vanish/>
        </w:rPr>
        <w:t>&gt; &lt;/</w:t>
      </w:r>
      <w:r>
        <w:rPr>
          <w:rStyle w:val="nodename1"/>
          <w:vanish/>
        </w:rPr>
        <w:t>order:EU</w:t>
      </w:r>
      <w:r>
        <w:rPr>
          <w:rStyle w:val="utility1"/>
          <w:vanish/>
        </w:rPr>
        <w:t>&gt;</w:t>
      </w:r>
    </w:p>
    <w:p w14:paraId="6F95E8A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order:EU</w:t>
      </w:r>
      <w:r>
        <w:rPr>
          <w:rStyle w:val="utility1"/>
        </w:rPr>
        <w:t>&gt;</w:t>
      </w:r>
      <w:r>
        <w:rPr>
          <w:rFonts w:ascii="Verdana" w:hAnsi="Verdana"/>
          <w:sz w:val="20"/>
          <w:szCs w:val="20"/>
        </w:rPr>
        <w:t xml:space="preserve"> </w:t>
      </w:r>
    </w:p>
    <w:p w14:paraId="650B815F"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order:LOC_ACCESS</w:t>
      </w:r>
      <w:r>
        <w:rPr>
          <w:rStyle w:val="utility1"/>
          <w:vanish/>
        </w:rPr>
        <w:t>&gt; &lt;/</w:t>
      </w:r>
      <w:r>
        <w:rPr>
          <w:rStyle w:val="nodename1"/>
          <w:vanish/>
        </w:rPr>
        <w:t>order:LOC_ACCESS</w:t>
      </w:r>
      <w:r>
        <w:rPr>
          <w:rStyle w:val="utility1"/>
          <w:vanish/>
        </w:rPr>
        <w:t>&gt;</w:t>
      </w:r>
    </w:p>
    <w:p w14:paraId="056EFB9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order:LOC_ACCESS</w:t>
      </w:r>
      <w:r>
        <w:rPr>
          <w:rStyle w:val="utility1"/>
        </w:rPr>
        <w:t>&gt;</w:t>
      </w:r>
      <w:r>
        <w:rPr>
          <w:rFonts w:ascii="Verdana" w:hAnsi="Verdana"/>
          <w:sz w:val="20"/>
          <w:szCs w:val="20"/>
        </w:rPr>
        <w:t xml:space="preserve"> </w:t>
      </w:r>
    </w:p>
    <w:p w14:paraId="0DB6C725"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order:LOC_ACCESS_HEADER_INFO</w:t>
      </w:r>
      <w:r>
        <w:rPr>
          <w:rStyle w:val="utility1"/>
          <w:vanish/>
        </w:rPr>
        <w:t>&gt; &lt;/</w:t>
      </w:r>
      <w:r>
        <w:rPr>
          <w:rStyle w:val="nodename1"/>
          <w:vanish/>
        </w:rPr>
        <w:t>order:LOC_ACCESS_HEADER_INFO</w:t>
      </w:r>
      <w:r>
        <w:rPr>
          <w:rStyle w:val="utility1"/>
          <w:vanish/>
        </w:rPr>
        <w:t>&gt;</w:t>
      </w:r>
    </w:p>
    <w:p w14:paraId="38029083"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order:LOC_ACCESS_HEADER_INFO</w:t>
      </w:r>
      <w:r>
        <w:rPr>
          <w:rStyle w:val="utility1"/>
        </w:rPr>
        <w:t>&gt;</w:t>
      </w:r>
      <w:r>
        <w:rPr>
          <w:rFonts w:ascii="Verdana" w:hAnsi="Verdana"/>
          <w:sz w:val="20"/>
          <w:szCs w:val="20"/>
        </w:rPr>
        <w:t xml:space="preserve"> </w:t>
      </w:r>
    </w:p>
    <w:p w14:paraId="556EC2A9" w14:textId="77777777" w:rsidR="00E44440" w:rsidRDefault="00E44440" w:rsidP="00E44440">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14:paraId="152EBBC4" w14:textId="77777777" w:rsidR="00E44440" w:rsidRDefault="00E44440" w:rsidP="00E44440">
      <w:pPr>
        <w:rPr>
          <w:rFonts w:ascii="Verdana" w:hAnsi="Verdana"/>
          <w:sz w:val="20"/>
          <w:szCs w:val="20"/>
        </w:rPr>
      </w:pPr>
      <w:r>
        <w:rPr>
          <w:rStyle w:val="utility1"/>
        </w:rPr>
        <w:t>&lt;</w:t>
      </w:r>
      <w:r>
        <w:rPr>
          <w:rStyle w:val="nodename1"/>
        </w:rPr>
        <w:t>order:NAME</w:t>
      </w:r>
      <w:r>
        <w:rPr>
          <w:rStyle w:val="utility1"/>
        </w:rPr>
        <w:t>&gt;</w:t>
      </w:r>
      <w:r>
        <w:rPr>
          <w:rStyle w:val="nodevalue1"/>
        </w:rPr>
        <w:t>Tropical Breeze</w:t>
      </w:r>
      <w:r>
        <w:rPr>
          <w:rStyle w:val="utility1"/>
        </w:rPr>
        <w:t>&lt;/</w:t>
      </w:r>
      <w:r>
        <w:rPr>
          <w:rStyle w:val="nodename1"/>
        </w:rPr>
        <w:t>order:NAME</w:t>
      </w:r>
      <w:r>
        <w:rPr>
          <w:rStyle w:val="utility1"/>
        </w:rPr>
        <w:t>&gt;</w:t>
      </w:r>
    </w:p>
    <w:p w14:paraId="3CE61709"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order:ORD_SVC_ADDR_GRP</w:t>
      </w:r>
      <w:r>
        <w:rPr>
          <w:rStyle w:val="utility1"/>
          <w:vanish/>
        </w:rPr>
        <w:t>&gt; &lt;/</w:t>
      </w:r>
      <w:r>
        <w:rPr>
          <w:rStyle w:val="nodename1"/>
          <w:vanish/>
        </w:rPr>
        <w:t>order:ORD_SVC_ADDR_GRP</w:t>
      </w:r>
      <w:r>
        <w:rPr>
          <w:rStyle w:val="utility1"/>
          <w:vanish/>
        </w:rPr>
        <w:t>&gt;</w:t>
      </w:r>
    </w:p>
    <w:p w14:paraId="620E7D06"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order:ORD_SVC_ADDR_GRP</w:t>
      </w:r>
      <w:r>
        <w:rPr>
          <w:rStyle w:val="utility1"/>
        </w:rPr>
        <w:t>&gt;</w:t>
      </w:r>
      <w:r>
        <w:rPr>
          <w:rFonts w:ascii="Verdana" w:hAnsi="Verdana"/>
          <w:sz w:val="20"/>
          <w:szCs w:val="20"/>
        </w:rPr>
        <w:t xml:space="preserve"> </w:t>
      </w:r>
    </w:p>
    <w:p w14:paraId="60DF3754" w14:textId="77777777" w:rsidR="00E44440" w:rsidRDefault="00E44440" w:rsidP="00E44440">
      <w:pPr>
        <w:rPr>
          <w:rFonts w:ascii="Verdana" w:hAnsi="Verdana"/>
          <w:sz w:val="20"/>
          <w:szCs w:val="20"/>
        </w:rPr>
      </w:pPr>
      <w:r>
        <w:rPr>
          <w:rStyle w:val="utility1"/>
        </w:rPr>
        <w:t>&lt;</w:t>
      </w:r>
      <w:r>
        <w:rPr>
          <w:rStyle w:val="nodename1"/>
        </w:rPr>
        <w:t>order:SANO</w:t>
      </w:r>
      <w:r>
        <w:rPr>
          <w:rStyle w:val="utility1"/>
        </w:rPr>
        <w:t>&gt;</w:t>
      </w:r>
      <w:r>
        <w:rPr>
          <w:rStyle w:val="nodevalue1"/>
        </w:rPr>
        <w:t>212</w:t>
      </w:r>
      <w:r>
        <w:rPr>
          <w:rStyle w:val="utility1"/>
        </w:rPr>
        <w:t>&lt;/</w:t>
      </w:r>
      <w:r>
        <w:rPr>
          <w:rStyle w:val="nodename1"/>
        </w:rPr>
        <w:t>order:SANO</w:t>
      </w:r>
      <w:r>
        <w:rPr>
          <w:rStyle w:val="utility1"/>
        </w:rPr>
        <w:t>&gt;</w:t>
      </w:r>
    </w:p>
    <w:p w14:paraId="6E5A7DC9" w14:textId="77777777" w:rsidR="00E44440" w:rsidRDefault="00E44440" w:rsidP="00E44440">
      <w:pPr>
        <w:rPr>
          <w:rFonts w:ascii="Verdana" w:hAnsi="Verdana"/>
          <w:sz w:val="20"/>
          <w:szCs w:val="20"/>
        </w:rPr>
      </w:pPr>
      <w:r>
        <w:rPr>
          <w:rStyle w:val="utility1"/>
        </w:rPr>
        <w:t>&lt;</w:t>
      </w:r>
      <w:r>
        <w:rPr>
          <w:rStyle w:val="nodename1"/>
        </w:rPr>
        <w:t>order:SASN</w:t>
      </w:r>
      <w:r>
        <w:rPr>
          <w:rStyle w:val="utility1"/>
        </w:rPr>
        <w:t>&gt;</w:t>
      </w:r>
      <w:r>
        <w:rPr>
          <w:rStyle w:val="nodevalue1"/>
        </w:rPr>
        <w:t>Washington</w:t>
      </w:r>
      <w:r>
        <w:rPr>
          <w:rStyle w:val="utility1"/>
        </w:rPr>
        <w:t>&lt;/</w:t>
      </w:r>
      <w:r>
        <w:rPr>
          <w:rStyle w:val="nodename1"/>
        </w:rPr>
        <w:t>order:SASN</w:t>
      </w:r>
      <w:r>
        <w:rPr>
          <w:rStyle w:val="utility1"/>
        </w:rPr>
        <w:t>&gt;</w:t>
      </w:r>
    </w:p>
    <w:p w14:paraId="209873EB" w14:textId="77777777" w:rsidR="00E44440" w:rsidRDefault="00E44440" w:rsidP="00E44440">
      <w:pPr>
        <w:rPr>
          <w:rFonts w:ascii="Verdana" w:hAnsi="Verdana"/>
          <w:sz w:val="20"/>
          <w:szCs w:val="20"/>
        </w:rPr>
      </w:pPr>
      <w:r>
        <w:rPr>
          <w:rStyle w:val="utility1"/>
        </w:rPr>
        <w:t>&lt;</w:t>
      </w:r>
      <w:r>
        <w:rPr>
          <w:rStyle w:val="nodename1"/>
        </w:rPr>
        <w:t>order:SATH</w:t>
      </w:r>
      <w:r>
        <w:rPr>
          <w:rStyle w:val="utility1"/>
        </w:rPr>
        <w:t>&gt;</w:t>
      </w:r>
      <w:r>
        <w:rPr>
          <w:rStyle w:val="nodevalue1"/>
        </w:rPr>
        <w:t>ST</w:t>
      </w:r>
      <w:r>
        <w:rPr>
          <w:rStyle w:val="utility1"/>
        </w:rPr>
        <w:t>&lt;/</w:t>
      </w:r>
      <w:r>
        <w:rPr>
          <w:rStyle w:val="nodename1"/>
        </w:rPr>
        <w:t>order:SATH</w:t>
      </w:r>
      <w:r>
        <w:rPr>
          <w:rStyle w:val="utility1"/>
        </w:rPr>
        <w:t>&gt;</w:t>
      </w:r>
    </w:p>
    <w:p w14:paraId="13A3C76E" w14:textId="77777777" w:rsidR="00E44440" w:rsidRDefault="00E44440" w:rsidP="00E44440">
      <w:pPr>
        <w:rPr>
          <w:rFonts w:ascii="Verdana" w:hAnsi="Verdana"/>
          <w:sz w:val="20"/>
          <w:szCs w:val="20"/>
        </w:rPr>
      </w:pPr>
      <w:r>
        <w:rPr>
          <w:rStyle w:val="utility1"/>
        </w:rPr>
        <w:t>&lt;</w:t>
      </w:r>
      <w:r>
        <w:rPr>
          <w:rStyle w:val="nodename1"/>
        </w:rPr>
        <w:t>order:CITY</w:t>
      </w:r>
      <w:r>
        <w:rPr>
          <w:rStyle w:val="utility1"/>
        </w:rPr>
        <w:t>&gt;</w:t>
      </w:r>
      <w:r>
        <w:rPr>
          <w:rStyle w:val="nodevalue1"/>
        </w:rPr>
        <w:t>Selma</w:t>
      </w:r>
      <w:r>
        <w:rPr>
          <w:rStyle w:val="utility1"/>
        </w:rPr>
        <w:t>&lt;/</w:t>
      </w:r>
      <w:r>
        <w:rPr>
          <w:rStyle w:val="nodename1"/>
        </w:rPr>
        <w:t>order:CITY</w:t>
      </w:r>
      <w:r>
        <w:rPr>
          <w:rStyle w:val="utility1"/>
        </w:rPr>
        <w:t>&gt;</w:t>
      </w:r>
    </w:p>
    <w:p w14:paraId="0D267E43" w14:textId="77777777" w:rsidR="00E44440" w:rsidRDefault="00E44440" w:rsidP="00E44440">
      <w:pPr>
        <w:rPr>
          <w:rFonts w:ascii="Verdana" w:hAnsi="Verdana"/>
          <w:sz w:val="20"/>
          <w:szCs w:val="20"/>
        </w:rPr>
      </w:pPr>
      <w:r>
        <w:rPr>
          <w:rStyle w:val="utility1"/>
        </w:rPr>
        <w:t>&lt;</w:t>
      </w:r>
      <w:r>
        <w:rPr>
          <w:rStyle w:val="nodename1"/>
        </w:rPr>
        <w:t>order:STATE</w:t>
      </w:r>
      <w:r>
        <w:rPr>
          <w:rStyle w:val="utility1"/>
        </w:rPr>
        <w:t>&gt;</w:t>
      </w:r>
      <w:r>
        <w:rPr>
          <w:rStyle w:val="nodevalue1"/>
        </w:rPr>
        <w:t>Alabama</w:t>
      </w:r>
      <w:r>
        <w:rPr>
          <w:rStyle w:val="utility1"/>
        </w:rPr>
        <w:t>&lt;/</w:t>
      </w:r>
      <w:r>
        <w:rPr>
          <w:rStyle w:val="nodename1"/>
        </w:rPr>
        <w:t>order:STATE</w:t>
      </w:r>
      <w:r>
        <w:rPr>
          <w:rStyle w:val="utility1"/>
        </w:rPr>
        <w:t>&gt;</w:t>
      </w:r>
    </w:p>
    <w:p w14:paraId="18C685C4" w14:textId="77777777" w:rsidR="00E44440" w:rsidRDefault="00E44440" w:rsidP="00E44440">
      <w:pPr>
        <w:rPr>
          <w:rFonts w:ascii="Verdana" w:hAnsi="Verdana"/>
          <w:sz w:val="20"/>
          <w:szCs w:val="20"/>
        </w:rPr>
      </w:pPr>
      <w:r>
        <w:rPr>
          <w:rStyle w:val="utility1"/>
        </w:rPr>
        <w:t>&lt;</w:t>
      </w:r>
      <w:r>
        <w:rPr>
          <w:rStyle w:val="nodename1"/>
        </w:rPr>
        <w:t>order:ZIP</w:t>
      </w:r>
      <w:r>
        <w:rPr>
          <w:rStyle w:val="utility1"/>
        </w:rPr>
        <w:t>&gt;</w:t>
      </w:r>
      <w:r>
        <w:rPr>
          <w:rStyle w:val="nodevalue1"/>
        </w:rPr>
        <w:t>36703</w:t>
      </w:r>
      <w:r>
        <w:rPr>
          <w:rStyle w:val="utility1"/>
        </w:rPr>
        <w:t>&lt;/</w:t>
      </w:r>
      <w:r>
        <w:rPr>
          <w:rStyle w:val="nodename1"/>
        </w:rPr>
        <w:t>order:ZIP</w:t>
      </w:r>
      <w:r>
        <w:rPr>
          <w:rStyle w:val="utility1"/>
        </w:rPr>
        <w:t>&gt;</w:t>
      </w:r>
    </w:p>
    <w:p w14:paraId="1306773D" w14:textId="77777777" w:rsidR="00E44440" w:rsidRDefault="00E44440" w:rsidP="00E44440">
      <w:pPr>
        <w:rPr>
          <w:rFonts w:ascii="Verdana" w:hAnsi="Verdana"/>
          <w:sz w:val="20"/>
          <w:szCs w:val="20"/>
        </w:rPr>
      </w:pPr>
      <w:r>
        <w:rPr>
          <w:rStyle w:val="utility1"/>
        </w:rPr>
        <w:t>&lt;/</w:t>
      </w:r>
      <w:r>
        <w:rPr>
          <w:rStyle w:val="nodename1"/>
        </w:rPr>
        <w:t>order:ORD_SVC_ADDR_GRP</w:t>
      </w:r>
      <w:r>
        <w:rPr>
          <w:rStyle w:val="utility1"/>
        </w:rPr>
        <w:t>&gt;</w:t>
      </w:r>
    </w:p>
    <w:p w14:paraId="7A191A20" w14:textId="77777777" w:rsidR="00E44440" w:rsidRDefault="00E44440" w:rsidP="00E44440">
      <w:pPr>
        <w:rPr>
          <w:rFonts w:ascii="Verdana" w:hAnsi="Verdana"/>
          <w:sz w:val="20"/>
          <w:szCs w:val="20"/>
        </w:rPr>
      </w:pPr>
      <w:r>
        <w:rPr>
          <w:rStyle w:val="utility1"/>
        </w:rPr>
        <w:t>&lt;/</w:t>
      </w:r>
      <w:r>
        <w:rPr>
          <w:rStyle w:val="nodename1"/>
        </w:rPr>
        <w:t>order:LOC_ACCESS_HEADER_INFO</w:t>
      </w:r>
      <w:r>
        <w:rPr>
          <w:rStyle w:val="utility1"/>
        </w:rPr>
        <w:t>&gt;</w:t>
      </w:r>
    </w:p>
    <w:p w14:paraId="300C3BF5" w14:textId="77777777" w:rsidR="00E44440" w:rsidRDefault="00E44440" w:rsidP="00E44440">
      <w:pPr>
        <w:rPr>
          <w:rFonts w:ascii="Verdana" w:hAnsi="Verdana"/>
          <w:sz w:val="20"/>
          <w:szCs w:val="20"/>
        </w:rPr>
      </w:pPr>
      <w:r>
        <w:rPr>
          <w:rStyle w:val="utility1"/>
        </w:rPr>
        <w:t>&lt;/</w:t>
      </w:r>
      <w:r>
        <w:rPr>
          <w:rStyle w:val="nodename1"/>
        </w:rPr>
        <w:t>order:LOC_ACCESS</w:t>
      </w:r>
      <w:r>
        <w:rPr>
          <w:rStyle w:val="utility1"/>
        </w:rPr>
        <w:t>&gt;</w:t>
      </w:r>
    </w:p>
    <w:p w14:paraId="6064E312" w14:textId="77777777" w:rsidR="00E44440" w:rsidRDefault="00E44440" w:rsidP="00E44440">
      <w:pPr>
        <w:rPr>
          <w:rFonts w:ascii="Verdana" w:hAnsi="Verdana"/>
          <w:sz w:val="20"/>
          <w:szCs w:val="20"/>
        </w:rPr>
      </w:pPr>
      <w:r>
        <w:rPr>
          <w:rStyle w:val="utility1"/>
        </w:rPr>
        <w:t>&lt;/</w:t>
      </w:r>
      <w:r>
        <w:rPr>
          <w:rStyle w:val="nodename1"/>
        </w:rPr>
        <w:t>order:EU</w:t>
      </w:r>
      <w:r>
        <w:rPr>
          <w:rStyle w:val="utility1"/>
        </w:rPr>
        <w:t>&gt;</w:t>
      </w:r>
    </w:p>
    <w:p w14:paraId="196804CE"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order:HGI</w:t>
      </w:r>
      <w:r>
        <w:rPr>
          <w:rStyle w:val="utility1"/>
          <w:vanish/>
        </w:rPr>
        <w:t>&gt; &lt;/</w:t>
      </w:r>
      <w:r>
        <w:rPr>
          <w:rStyle w:val="nodename1"/>
          <w:vanish/>
        </w:rPr>
        <w:t>order:HGI</w:t>
      </w:r>
      <w:r>
        <w:rPr>
          <w:rStyle w:val="utility1"/>
          <w:vanish/>
        </w:rPr>
        <w:t>&gt;</w:t>
      </w:r>
    </w:p>
    <w:p w14:paraId="468D0F74"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order:HGI</w:t>
      </w:r>
      <w:r>
        <w:rPr>
          <w:rStyle w:val="utility1"/>
        </w:rPr>
        <w:t>&gt;</w:t>
      </w:r>
      <w:r>
        <w:rPr>
          <w:rFonts w:ascii="Verdana" w:hAnsi="Verdana"/>
          <w:sz w:val="20"/>
          <w:szCs w:val="20"/>
        </w:rPr>
        <w:t xml:space="preserve"> </w:t>
      </w:r>
    </w:p>
    <w:p w14:paraId="2C96ACF5"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order:HUNT_GROUP_ID</w:t>
      </w:r>
      <w:r>
        <w:rPr>
          <w:rStyle w:val="utility1"/>
          <w:vanish/>
        </w:rPr>
        <w:t>&gt; &lt;/</w:t>
      </w:r>
      <w:r>
        <w:rPr>
          <w:rStyle w:val="nodename1"/>
          <w:vanish/>
        </w:rPr>
        <w:t>order:HUNT_GROUP_ID</w:t>
      </w:r>
      <w:r>
        <w:rPr>
          <w:rStyle w:val="utility1"/>
          <w:vanish/>
        </w:rPr>
        <w:t>&gt;</w:t>
      </w:r>
    </w:p>
    <w:p w14:paraId="2B76085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order:HUNT_GROUP_ID</w:t>
      </w:r>
      <w:r>
        <w:rPr>
          <w:rStyle w:val="utility1"/>
        </w:rPr>
        <w:t>&gt;</w:t>
      </w:r>
      <w:r>
        <w:rPr>
          <w:rFonts w:ascii="Verdana" w:hAnsi="Verdana"/>
          <w:sz w:val="20"/>
          <w:szCs w:val="20"/>
        </w:rPr>
        <w:t xml:space="preserve"> </w:t>
      </w:r>
    </w:p>
    <w:p w14:paraId="6A2B13E6" w14:textId="77777777" w:rsidR="00E44440" w:rsidRDefault="00E44440" w:rsidP="00E44440">
      <w:pPr>
        <w:rPr>
          <w:rFonts w:ascii="Verdana" w:hAnsi="Verdana"/>
          <w:sz w:val="20"/>
          <w:szCs w:val="20"/>
        </w:rPr>
      </w:pPr>
      <w:r>
        <w:rPr>
          <w:rStyle w:val="utility1"/>
        </w:rPr>
        <w:t>&lt;</w:t>
      </w:r>
      <w:r>
        <w:rPr>
          <w:rStyle w:val="nodename1"/>
        </w:rPr>
        <w:t>order:HNUM</w:t>
      </w:r>
      <w:r>
        <w:rPr>
          <w:rStyle w:val="utility1"/>
        </w:rPr>
        <w:t>&gt;</w:t>
      </w:r>
      <w:r>
        <w:rPr>
          <w:rStyle w:val="nodevalue1"/>
        </w:rPr>
        <w:t>00001</w:t>
      </w:r>
      <w:r>
        <w:rPr>
          <w:rStyle w:val="utility1"/>
        </w:rPr>
        <w:t>&lt;/</w:t>
      </w:r>
      <w:r>
        <w:rPr>
          <w:rStyle w:val="nodename1"/>
        </w:rPr>
        <w:t>order:HNUM</w:t>
      </w:r>
      <w:r>
        <w:rPr>
          <w:rStyle w:val="utility1"/>
        </w:rPr>
        <w:t>&gt;</w:t>
      </w:r>
    </w:p>
    <w:p w14:paraId="11A74908" w14:textId="77777777" w:rsidR="00E44440" w:rsidRDefault="00E44440" w:rsidP="00E44440">
      <w:pPr>
        <w:rPr>
          <w:rFonts w:ascii="Verdana" w:hAnsi="Verdana"/>
          <w:sz w:val="20"/>
          <w:szCs w:val="20"/>
        </w:rPr>
      </w:pPr>
      <w:r>
        <w:rPr>
          <w:rStyle w:val="utility1"/>
        </w:rPr>
        <w:t>&lt;</w:t>
      </w:r>
      <w:r>
        <w:rPr>
          <w:rStyle w:val="nodename1"/>
        </w:rPr>
        <w:t>order:HA</w:t>
      </w:r>
      <w:r>
        <w:rPr>
          <w:rStyle w:val="utility1"/>
        </w:rPr>
        <w:t>&gt;</w:t>
      </w:r>
      <w:r>
        <w:rPr>
          <w:rStyle w:val="nodevalue1"/>
        </w:rPr>
        <w:t>N</w:t>
      </w:r>
      <w:r>
        <w:rPr>
          <w:rStyle w:val="utility1"/>
        </w:rPr>
        <w:t>&lt;/</w:t>
      </w:r>
      <w:r>
        <w:rPr>
          <w:rStyle w:val="nodename1"/>
        </w:rPr>
        <w:t>order:HA</w:t>
      </w:r>
      <w:r>
        <w:rPr>
          <w:rStyle w:val="utility1"/>
        </w:rPr>
        <w:t>&gt;</w:t>
      </w:r>
    </w:p>
    <w:p w14:paraId="59A96FA7" w14:textId="77777777" w:rsidR="00E44440" w:rsidRDefault="00E44440" w:rsidP="00E44440">
      <w:pPr>
        <w:rPr>
          <w:rFonts w:ascii="Verdana" w:hAnsi="Verdana"/>
          <w:sz w:val="20"/>
          <w:szCs w:val="20"/>
        </w:rPr>
      </w:pPr>
      <w:r>
        <w:rPr>
          <w:rStyle w:val="utility1"/>
        </w:rPr>
        <w:t>&lt;</w:t>
      </w:r>
      <w:r>
        <w:rPr>
          <w:rStyle w:val="nodename1"/>
        </w:rPr>
        <w:t>order:HID</w:t>
      </w:r>
      <w:r>
        <w:rPr>
          <w:rStyle w:val="utility1"/>
        </w:rPr>
        <w:t>&gt;</w:t>
      </w:r>
      <w:r>
        <w:rPr>
          <w:rStyle w:val="nodevalue1"/>
        </w:rPr>
        <w:t>N</w:t>
      </w:r>
      <w:r>
        <w:rPr>
          <w:rStyle w:val="utility1"/>
        </w:rPr>
        <w:t>&lt;/</w:t>
      </w:r>
      <w:r>
        <w:rPr>
          <w:rStyle w:val="nodename1"/>
        </w:rPr>
        <w:t>order:HID</w:t>
      </w:r>
      <w:r>
        <w:rPr>
          <w:rStyle w:val="utility1"/>
        </w:rPr>
        <w:t>&gt;</w:t>
      </w:r>
    </w:p>
    <w:p w14:paraId="542D38E7" w14:textId="77777777" w:rsidR="00E44440" w:rsidRDefault="00E44440" w:rsidP="00E44440">
      <w:pPr>
        <w:rPr>
          <w:rFonts w:ascii="Verdana" w:hAnsi="Verdana"/>
          <w:sz w:val="20"/>
          <w:szCs w:val="20"/>
        </w:rPr>
      </w:pPr>
      <w:r>
        <w:rPr>
          <w:rStyle w:val="utility1"/>
        </w:rPr>
        <w:t>&lt;</w:t>
      </w:r>
      <w:r>
        <w:rPr>
          <w:rStyle w:val="nodename1"/>
        </w:rPr>
        <w:t>order:HNTYP</w:t>
      </w:r>
      <w:r>
        <w:rPr>
          <w:rStyle w:val="utility1"/>
        </w:rPr>
        <w:t>&gt;</w:t>
      </w:r>
      <w:r>
        <w:rPr>
          <w:rStyle w:val="nodevalue1"/>
        </w:rPr>
        <w:t>3</w:t>
      </w:r>
      <w:r>
        <w:rPr>
          <w:rStyle w:val="utility1"/>
        </w:rPr>
        <w:t>&lt;/</w:t>
      </w:r>
      <w:r>
        <w:rPr>
          <w:rStyle w:val="nodename1"/>
        </w:rPr>
        <w:t>order:HNTYP</w:t>
      </w:r>
      <w:r>
        <w:rPr>
          <w:rStyle w:val="utility1"/>
        </w:rPr>
        <w:t>&gt;</w:t>
      </w:r>
    </w:p>
    <w:p w14:paraId="65ECCA96"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14:paraId="4824C012"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14:paraId="44E95BBD" w14:textId="77777777" w:rsidR="00E44440" w:rsidRDefault="00E44440" w:rsidP="00E44440">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14:paraId="47713C66" w14:textId="77777777" w:rsidR="00E44440" w:rsidRDefault="00E44440" w:rsidP="00E44440">
      <w:pPr>
        <w:rPr>
          <w:rFonts w:ascii="Verdana" w:hAnsi="Verdana"/>
          <w:sz w:val="20"/>
          <w:szCs w:val="20"/>
        </w:rPr>
      </w:pPr>
      <w:r>
        <w:rPr>
          <w:rStyle w:val="utility1"/>
        </w:rPr>
        <w:t>&lt;</w:t>
      </w:r>
      <w:r>
        <w:rPr>
          <w:rStyle w:val="nodename1"/>
        </w:rPr>
        <w:t>order:HTSEQ</w:t>
      </w:r>
      <w:r>
        <w:rPr>
          <w:rStyle w:val="utility1"/>
        </w:rPr>
        <w:t>&gt;</w:t>
      </w:r>
      <w:r>
        <w:rPr>
          <w:rStyle w:val="nodevalue1"/>
        </w:rPr>
        <w:t>0001</w:t>
      </w:r>
      <w:r>
        <w:rPr>
          <w:rStyle w:val="utility1"/>
        </w:rPr>
        <w:t>&lt;/</w:t>
      </w:r>
      <w:r>
        <w:rPr>
          <w:rStyle w:val="nodename1"/>
        </w:rPr>
        <w:t>order:HTSEQ</w:t>
      </w:r>
      <w:r>
        <w:rPr>
          <w:rStyle w:val="utility1"/>
        </w:rPr>
        <w:t>&gt;</w:t>
      </w:r>
    </w:p>
    <w:p w14:paraId="5E26ED9E" w14:textId="77777777" w:rsidR="00E44440" w:rsidRDefault="00E44440" w:rsidP="00E44440">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14:paraId="1676BB11" w14:textId="77777777" w:rsidR="00E44440" w:rsidRDefault="00E44440" w:rsidP="00E44440">
      <w:pPr>
        <w:rPr>
          <w:rFonts w:ascii="Verdana" w:hAnsi="Verdana"/>
          <w:sz w:val="20"/>
          <w:szCs w:val="20"/>
        </w:rPr>
      </w:pPr>
      <w:r>
        <w:rPr>
          <w:rStyle w:val="utility1"/>
        </w:rPr>
        <w:t>&lt;</w:t>
      </w:r>
      <w:r>
        <w:rPr>
          <w:rStyle w:val="nodename1"/>
        </w:rPr>
        <w:t>order:HTN</w:t>
      </w:r>
      <w:r>
        <w:rPr>
          <w:rStyle w:val="utility1"/>
        </w:rPr>
        <w:t>&gt;</w:t>
      </w:r>
      <w:r>
        <w:rPr>
          <w:rStyle w:val="nodevalue1"/>
        </w:rPr>
        <w:t>3348774906</w:t>
      </w:r>
      <w:r>
        <w:rPr>
          <w:rStyle w:val="utility1"/>
        </w:rPr>
        <w:t>&lt;/</w:t>
      </w:r>
      <w:r>
        <w:rPr>
          <w:rStyle w:val="nodename1"/>
        </w:rPr>
        <w:t>order:HTN</w:t>
      </w:r>
      <w:r>
        <w:rPr>
          <w:rStyle w:val="utility1"/>
        </w:rPr>
        <w:t>&gt;</w:t>
      </w:r>
    </w:p>
    <w:p w14:paraId="63F32788" w14:textId="77777777" w:rsidR="00E44440" w:rsidRDefault="00E44440" w:rsidP="00E44440">
      <w:pPr>
        <w:rPr>
          <w:rFonts w:ascii="Verdana" w:hAnsi="Verdana"/>
          <w:sz w:val="20"/>
          <w:szCs w:val="20"/>
        </w:rPr>
      </w:pPr>
      <w:r>
        <w:rPr>
          <w:rStyle w:val="utility1"/>
        </w:rPr>
        <w:t>&lt;/</w:t>
      </w:r>
      <w:r>
        <w:rPr>
          <w:rStyle w:val="nodename1"/>
        </w:rPr>
        <w:t>order:HUNT_DET</w:t>
      </w:r>
      <w:r>
        <w:rPr>
          <w:rStyle w:val="utility1"/>
        </w:rPr>
        <w:t>&gt;</w:t>
      </w:r>
    </w:p>
    <w:p w14:paraId="02407AA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14:paraId="7EAD2D61"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14:paraId="54B2D99A" w14:textId="77777777" w:rsidR="00E44440" w:rsidRDefault="00E44440" w:rsidP="00E44440">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14:paraId="6C52C0FC" w14:textId="77777777" w:rsidR="00E44440" w:rsidRDefault="00E44440" w:rsidP="00E44440">
      <w:pPr>
        <w:rPr>
          <w:rFonts w:ascii="Verdana" w:hAnsi="Verdana"/>
          <w:sz w:val="20"/>
          <w:szCs w:val="20"/>
        </w:rPr>
      </w:pPr>
      <w:r>
        <w:rPr>
          <w:rStyle w:val="utility1"/>
        </w:rPr>
        <w:t>&lt;</w:t>
      </w:r>
      <w:r>
        <w:rPr>
          <w:rStyle w:val="nodename1"/>
        </w:rPr>
        <w:t>order:HTSEQ</w:t>
      </w:r>
      <w:r>
        <w:rPr>
          <w:rStyle w:val="utility1"/>
        </w:rPr>
        <w:t>&gt;</w:t>
      </w:r>
      <w:r>
        <w:rPr>
          <w:rStyle w:val="nodevalue1"/>
        </w:rPr>
        <w:t>0002</w:t>
      </w:r>
      <w:r>
        <w:rPr>
          <w:rStyle w:val="utility1"/>
        </w:rPr>
        <w:t>&lt;/</w:t>
      </w:r>
      <w:r>
        <w:rPr>
          <w:rStyle w:val="nodename1"/>
        </w:rPr>
        <w:t>order:HTSEQ</w:t>
      </w:r>
      <w:r>
        <w:rPr>
          <w:rStyle w:val="utility1"/>
        </w:rPr>
        <w:t>&gt;</w:t>
      </w:r>
    </w:p>
    <w:p w14:paraId="3DC26DCC" w14:textId="77777777" w:rsidR="00E44440" w:rsidRDefault="00E44440" w:rsidP="00E44440">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14:paraId="66FAF476" w14:textId="77777777" w:rsidR="00E44440" w:rsidRDefault="00E44440" w:rsidP="00E44440">
      <w:pPr>
        <w:rPr>
          <w:rFonts w:ascii="Verdana" w:hAnsi="Verdana"/>
          <w:sz w:val="20"/>
          <w:szCs w:val="20"/>
        </w:rPr>
      </w:pPr>
      <w:r>
        <w:rPr>
          <w:rStyle w:val="utility1"/>
        </w:rPr>
        <w:t>&lt;</w:t>
      </w:r>
      <w:r>
        <w:rPr>
          <w:rStyle w:val="nodename1"/>
        </w:rPr>
        <w:t>order:HTN</w:t>
      </w:r>
      <w:r>
        <w:rPr>
          <w:rStyle w:val="utility1"/>
        </w:rPr>
        <w:t>&gt;</w:t>
      </w:r>
      <w:r>
        <w:rPr>
          <w:rStyle w:val="nodevalue1"/>
        </w:rPr>
        <w:t>3348770221</w:t>
      </w:r>
      <w:r>
        <w:rPr>
          <w:rStyle w:val="utility1"/>
        </w:rPr>
        <w:t>&lt;/</w:t>
      </w:r>
      <w:r>
        <w:rPr>
          <w:rStyle w:val="nodename1"/>
        </w:rPr>
        <w:t>order:HTN</w:t>
      </w:r>
      <w:r>
        <w:rPr>
          <w:rStyle w:val="utility1"/>
        </w:rPr>
        <w:t>&gt;</w:t>
      </w:r>
    </w:p>
    <w:p w14:paraId="44814C67" w14:textId="77777777" w:rsidR="00E44440" w:rsidRDefault="00E44440" w:rsidP="00E44440">
      <w:pPr>
        <w:rPr>
          <w:rFonts w:ascii="Verdana" w:hAnsi="Verdana"/>
          <w:sz w:val="20"/>
          <w:szCs w:val="20"/>
        </w:rPr>
      </w:pPr>
      <w:r>
        <w:rPr>
          <w:rStyle w:val="utility1"/>
        </w:rPr>
        <w:t>&lt;/</w:t>
      </w:r>
      <w:r>
        <w:rPr>
          <w:rStyle w:val="nodename1"/>
        </w:rPr>
        <w:t>order:HUNT_DET</w:t>
      </w:r>
      <w:r>
        <w:rPr>
          <w:rStyle w:val="utility1"/>
        </w:rPr>
        <w:t>&gt;</w:t>
      </w:r>
    </w:p>
    <w:p w14:paraId="2F5CD6B9"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14:paraId="17A63FBE"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14:paraId="5FE808E7" w14:textId="77777777" w:rsidR="00E44440" w:rsidRDefault="00E44440" w:rsidP="00E44440">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14:paraId="63AA7E8D" w14:textId="77777777" w:rsidR="00E44440" w:rsidRDefault="00E44440" w:rsidP="00E44440">
      <w:pPr>
        <w:rPr>
          <w:rFonts w:ascii="Verdana" w:hAnsi="Verdana"/>
          <w:sz w:val="20"/>
          <w:szCs w:val="20"/>
        </w:rPr>
      </w:pPr>
      <w:r>
        <w:rPr>
          <w:rStyle w:val="utility1"/>
        </w:rPr>
        <w:t>&lt;</w:t>
      </w:r>
      <w:r>
        <w:rPr>
          <w:rStyle w:val="nodename1"/>
        </w:rPr>
        <w:t>order:HTSEQ</w:t>
      </w:r>
      <w:r>
        <w:rPr>
          <w:rStyle w:val="utility1"/>
        </w:rPr>
        <w:t>&gt;</w:t>
      </w:r>
      <w:r>
        <w:rPr>
          <w:rStyle w:val="nodevalue1"/>
        </w:rPr>
        <w:t>0003</w:t>
      </w:r>
      <w:r>
        <w:rPr>
          <w:rStyle w:val="utility1"/>
        </w:rPr>
        <w:t>&lt;/</w:t>
      </w:r>
      <w:r>
        <w:rPr>
          <w:rStyle w:val="nodename1"/>
        </w:rPr>
        <w:t>order:HTSEQ</w:t>
      </w:r>
      <w:r>
        <w:rPr>
          <w:rStyle w:val="utility1"/>
        </w:rPr>
        <w:t>&gt;</w:t>
      </w:r>
    </w:p>
    <w:p w14:paraId="1EC5D1FF" w14:textId="77777777" w:rsidR="00E44440" w:rsidRDefault="00E44440" w:rsidP="00E44440">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14:paraId="2615F742" w14:textId="77777777" w:rsidR="00E44440" w:rsidRDefault="00E44440" w:rsidP="00E44440">
      <w:pPr>
        <w:rPr>
          <w:rFonts w:ascii="Verdana" w:hAnsi="Verdana"/>
          <w:sz w:val="20"/>
          <w:szCs w:val="20"/>
        </w:rPr>
      </w:pPr>
      <w:r>
        <w:rPr>
          <w:rStyle w:val="utility1"/>
        </w:rPr>
        <w:t>&lt;</w:t>
      </w:r>
      <w:r>
        <w:rPr>
          <w:rStyle w:val="nodename1"/>
        </w:rPr>
        <w:t>order:HTN</w:t>
      </w:r>
      <w:r>
        <w:rPr>
          <w:rStyle w:val="utility1"/>
        </w:rPr>
        <w:t>&gt;</w:t>
      </w:r>
      <w:r>
        <w:rPr>
          <w:rStyle w:val="nodevalue1"/>
        </w:rPr>
        <w:t>3348774738</w:t>
      </w:r>
      <w:r>
        <w:rPr>
          <w:rStyle w:val="utility1"/>
        </w:rPr>
        <w:t>&lt;/</w:t>
      </w:r>
      <w:r>
        <w:rPr>
          <w:rStyle w:val="nodename1"/>
        </w:rPr>
        <w:t>order:HTN</w:t>
      </w:r>
      <w:r>
        <w:rPr>
          <w:rStyle w:val="utility1"/>
        </w:rPr>
        <w:t>&gt;</w:t>
      </w:r>
    </w:p>
    <w:p w14:paraId="33BB6DBA" w14:textId="77777777" w:rsidR="00E44440" w:rsidRDefault="00E44440" w:rsidP="00E44440">
      <w:pPr>
        <w:rPr>
          <w:rFonts w:ascii="Verdana" w:hAnsi="Verdana"/>
          <w:sz w:val="20"/>
          <w:szCs w:val="20"/>
        </w:rPr>
      </w:pPr>
      <w:r>
        <w:rPr>
          <w:rStyle w:val="utility1"/>
        </w:rPr>
        <w:t>&lt;/</w:t>
      </w:r>
      <w:r>
        <w:rPr>
          <w:rStyle w:val="nodename1"/>
        </w:rPr>
        <w:t>order:HUNT_DET</w:t>
      </w:r>
      <w:r>
        <w:rPr>
          <w:rStyle w:val="utility1"/>
        </w:rPr>
        <w:t>&gt;</w:t>
      </w:r>
    </w:p>
    <w:p w14:paraId="386D4EBD" w14:textId="77777777" w:rsidR="00E44440" w:rsidRDefault="00E44440" w:rsidP="00E44440">
      <w:pPr>
        <w:rPr>
          <w:rFonts w:ascii="Verdana" w:hAnsi="Verdana"/>
          <w:sz w:val="20"/>
          <w:szCs w:val="20"/>
        </w:rPr>
      </w:pPr>
      <w:r>
        <w:rPr>
          <w:rStyle w:val="utility1"/>
        </w:rPr>
        <w:t>&lt;/</w:t>
      </w:r>
      <w:r>
        <w:rPr>
          <w:rStyle w:val="nodename1"/>
        </w:rPr>
        <w:t>order:HUNT_GROUP_ID</w:t>
      </w:r>
      <w:r>
        <w:rPr>
          <w:rStyle w:val="utility1"/>
        </w:rPr>
        <w:t>&gt;</w:t>
      </w:r>
    </w:p>
    <w:p w14:paraId="54727E27" w14:textId="77777777" w:rsidR="00E44440" w:rsidRDefault="00E44440" w:rsidP="00E44440">
      <w:pPr>
        <w:rPr>
          <w:rFonts w:ascii="Verdana" w:hAnsi="Verdana"/>
          <w:sz w:val="20"/>
          <w:szCs w:val="20"/>
        </w:rPr>
      </w:pPr>
      <w:r>
        <w:rPr>
          <w:rStyle w:val="utility1"/>
        </w:rPr>
        <w:t>&lt;/</w:t>
      </w:r>
      <w:r>
        <w:rPr>
          <w:rStyle w:val="nodename1"/>
        </w:rPr>
        <w:t>order:HGI</w:t>
      </w:r>
      <w:r>
        <w:rPr>
          <w:rStyle w:val="utility1"/>
        </w:rPr>
        <w:t>&gt;</w:t>
      </w:r>
    </w:p>
    <w:p w14:paraId="475E81AC"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w:t>
      </w:r>
      <w:r>
        <w:rPr>
          <w:rStyle w:val="utility1"/>
          <w:vanish/>
        </w:rPr>
        <w:t>&gt; &lt;/</w:t>
      </w:r>
      <w:r>
        <w:rPr>
          <w:rStyle w:val="nodename1"/>
          <w:vanish/>
        </w:rPr>
        <w:t>order:PS</w:t>
      </w:r>
      <w:r>
        <w:rPr>
          <w:rStyle w:val="utility1"/>
          <w:vanish/>
        </w:rPr>
        <w:t>&gt;</w:t>
      </w:r>
    </w:p>
    <w:p w14:paraId="0FA185B8"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w:t>
      </w:r>
      <w:r>
        <w:rPr>
          <w:rStyle w:val="utility1"/>
        </w:rPr>
        <w:t>&gt;</w:t>
      </w:r>
      <w:r>
        <w:rPr>
          <w:rFonts w:ascii="Verdana" w:hAnsi="Verdana"/>
          <w:sz w:val="20"/>
          <w:szCs w:val="20"/>
        </w:rPr>
        <w:t xml:space="preserve"> </w:t>
      </w:r>
    </w:p>
    <w:p w14:paraId="42939C57"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order:PS_ADMIN</w:t>
      </w:r>
      <w:r>
        <w:rPr>
          <w:rStyle w:val="utility1"/>
          <w:vanish/>
        </w:rPr>
        <w:t>&gt; &lt;/</w:t>
      </w:r>
      <w:r>
        <w:rPr>
          <w:rStyle w:val="nodename1"/>
          <w:vanish/>
        </w:rPr>
        <w:t>order:PS_ADMIN</w:t>
      </w:r>
      <w:r>
        <w:rPr>
          <w:rStyle w:val="utility1"/>
          <w:vanish/>
        </w:rPr>
        <w:t>&gt;</w:t>
      </w:r>
    </w:p>
    <w:p w14:paraId="33E18DCC"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order:PS_ADMIN</w:t>
      </w:r>
      <w:r>
        <w:rPr>
          <w:rStyle w:val="utility1"/>
        </w:rPr>
        <w:t>&gt;</w:t>
      </w:r>
      <w:r>
        <w:rPr>
          <w:rFonts w:ascii="Verdana" w:hAnsi="Verdana"/>
          <w:sz w:val="20"/>
          <w:szCs w:val="20"/>
        </w:rPr>
        <w:t xml:space="preserve"> </w:t>
      </w:r>
    </w:p>
    <w:p w14:paraId="6F099CEE" w14:textId="77777777" w:rsidR="00E44440" w:rsidRDefault="00E44440" w:rsidP="00E44440">
      <w:pPr>
        <w:rPr>
          <w:rFonts w:ascii="Verdana" w:hAnsi="Verdana"/>
          <w:sz w:val="20"/>
          <w:szCs w:val="20"/>
        </w:rPr>
      </w:pPr>
      <w:r>
        <w:rPr>
          <w:rStyle w:val="utility1"/>
        </w:rPr>
        <w:t>&lt;</w:t>
      </w:r>
      <w:r>
        <w:rPr>
          <w:rStyle w:val="nodename1"/>
        </w:rPr>
        <w:t>order:PQTY</w:t>
      </w:r>
      <w:r>
        <w:rPr>
          <w:rStyle w:val="utility1"/>
        </w:rPr>
        <w:t>&gt;</w:t>
      </w:r>
      <w:r>
        <w:rPr>
          <w:rStyle w:val="nodevalue1"/>
        </w:rPr>
        <w:t>003</w:t>
      </w:r>
      <w:r>
        <w:rPr>
          <w:rStyle w:val="utility1"/>
        </w:rPr>
        <w:t>&lt;/</w:t>
      </w:r>
      <w:r>
        <w:rPr>
          <w:rStyle w:val="nodename1"/>
        </w:rPr>
        <w:t>order:PQTY</w:t>
      </w:r>
      <w:r>
        <w:rPr>
          <w:rStyle w:val="utility1"/>
        </w:rPr>
        <w:t>&gt;</w:t>
      </w:r>
    </w:p>
    <w:p w14:paraId="5ED63DC9" w14:textId="77777777" w:rsidR="00E44440" w:rsidRDefault="00E44440" w:rsidP="00E44440">
      <w:pPr>
        <w:rPr>
          <w:rFonts w:ascii="Verdana" w:hAnsi="Verdana"/>
          <w:sz w:val="20"/>
          <w:szCs w:val="20"/>
        </w:rPr>
      </w:pPr>
      <w:r>
        <w:rPr>
          <w:rStyle w:val="utility1"/>
        </w:rPr>
        <w:t>&lt;/</w:t>
      </w:r>
      <w:r>
        <w:rPr>
          <w:rStyle w:val="nodename1"/>
        </w:rPr>
        <w:t>order:PS_ADMIN</w:t>
      </w:r>
      <w:r>
        <w:rPr>
          <w:rStyle w:val="utility1"/>
        </w:rPr>
        <w:t>&gt;</w:t>
      </w:r>
    </w:p>
    <w:p w14:paraId="5C0D3470"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14:paraId="01A1A686"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14:paraId="317E237E" w14:textId="77777777" w:rsidR="00E44440" w:rsidRDefault="00E44440" w:rsidP="00E44440">
      <w:pPr>
        <w:rPr>
          <w:rFonts w:ascii="Verdana" w:hAnsi="Verdana"/>
          <w:sz w:val="20"/>
          <w:szCs w:val="20"/>
        </w:rPr>
      </w:pPr>
      <w:r>
        <w:rPr>
          <w:rStyle w:val="utility1"/>
        </w:rPr>
        <w:t>&lt;</w:t>
      </w:r>
      <w:r>
        <w:rPr>
          <w:rStyle w:val="nodename1"/>
        </w:rPr>
        <w:t>order:TNS</w:t>
      </w:r>
      <w:r>
        <w:rPr>
          <w:rStyle w:val="utility1"/>
        </w:rPr>
        <w:t>&gt;</w:t>
      </w:r>
      <w:r>
        <w:rPr>
          <w:rStyle w:val="nodevalue1"/>
        </w:rPr>
        <w:t>3348774906</w:t>
      </w:r>
      <w:r>
        <w:rPr>
          <w:rStyle w:val="utility1"/>
        </w:rPr>
        <w:t>&lt;/</w:t>
      </w:r>
      <w:r>
        <w:rPr>
          <w:rStyle w:val="nodename1"/>
        </w:rPr>
        <w:t>order:TNS</w:t>
      </w:r>
      <w:r>
        <w:rPr>
          <w:rStyle w:val="utility1"/>
        </w:rPr>
        <w:t>&gt;</w:t>
      </w:r>
    </w:p>
    <w:p w14:paraId="4F24772F" w14:textId="77777777" w:rsidR="00E44440" w:rsidRDefault="00E44440" w:rsidP="00E44440">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14:paraId="44FD2652"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3EB3EAA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173E2B31" w14:textId="77777777" w:rsidR="00E44440" w:rsidRDefault="00E44440" w:rsidP="00E44440">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14:paraId="470BA974" w14:textId="77777777" w:rsidR="00E44440" w:rsidRDefault="00E44440" w:rsidP="00E44440">
      <w:pPr>
        <w:rPr>
          <w:rFonts w:ascii="Verdana" w:hAnsi="Verdana"/>
          <w:sz w:val="20"/>
          <w:szCs w:val="20"/>
        </w:rPr>
      </w:pPr>
      <w:r>
        <w:rPr>
          <w:rStyle w:val="utility1"/>
        </w:rPr>
        <w:t>&lt;</w:t>
      </w:r>
      <w:r>
        <w:rPr>
          <w:rStyle w:val="nodename1"/>
        </w:rPr>
        <w:t>order:LNUM</w:t>
      </w:r>
      <w:r>
        <w:rPr>
          <w:rStyle w:val="utility1"/>
        </w:rPr>
        <w:t>&gt;</w:t>
      </w:r>
      <w:r>
        <w:rPr>
          <w:rStyle w:val="nodevalue1"/>
        </w:rPr>
        <w:t>00001</w:t>
      </w:r>
      <w:r>
        <w:rPr>
          <w:rStyle w:val="utility1"/>
        </w:rPr>
        <w:t>&lt;/</w:t>
      </w:r>
      <w:r>
        <w:rPr>
          <w:rStyle w:val="nodename1"/>
        </w:rPr>
        <w:t>order:LNUM</w:t>
      </w:r>
      <w:r>
        <w:rPr>
          <w:rStyle w:val="utility1"/>
        </w:rPr>
        <w:t>&gt;</w:t>
      </w:r>
    </w:p>
    <w:p w14:paraId="257098E4" w14:textId="77777777" w:rsidR="00E44440" w:rsidRDefault="00E44440" w:rsidP="00E4444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BA61CD2" w14:textId="77777777" w:rsidR="00E44440" w:rsidRDefault="00E44440" w:rsidP="00E44440">
      <w:pPr>
        <w:rPr>
          <w:rFonts w:ascii="Verdana" w:hAnsi="Verdana"/>
          <w:sz w:val="20"/>
          <w:szCs w:val="20"/>
        </w:rPr>
      </w:pPr>
      <w:r>
        <w:rPr>
          <w:rStyle w:val="utility1"/>
        </w:rPr>
        <w:t>&lt;/</w:t>
      </w:r>
      <w:r>
        <w:rPr>
          <w:rStyle w:val="nodename1"/>
        </w:rPr>
        <w:t>order:SVC_DET_GRP</w:t>
      </w:r>
      <w:r>
        <w:rPr>
          <w:rStyle w:val="utility1"/>
        </w:rPr>
        <w:t>&gt;</w:t>
      </w:r>
    </w:p>
    <w:p w14:paraId="5EAC94C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14:paraId="1DD3A2AE"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14:paraId="5B14BCA2" w14:textId="77777777" w:rsidR="00E44440" w:rsidRDefault="00E44440" w:rsidP="00E44440">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14:paraId="4595815F" w14:textId="77777777" w:rsidR="00E44440" w:rsidRDefault="00E44440" w:rsidP="00E44440">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14:paraId="1390F048" w14:textId="77777777" w:rsidR="00E44440" w:rsidRDefault="00E44440" w:rsidP="00E44440">
      <w:pPr>
        <w:rPr>
          <w:rFonts w:ascii="Verdana" w:hAnsi="Verdana"/>
          <w:sz w:val="20"/>
          <w:szCs w:val="20"/>
        </w:rPr>
      </w:pPr>
      <w:r>
        <w:rPr>
          <w:rStyle w:val="utility1"/>
        </w:rPr>
        <w:t>&lt;/</w:t>
      </w:r>
      <w:r>
        <w:rPr>
          <w:rStyle w:val="nodename1"/>
        </w:rPr>
        <w:t>order:LINE_RESTRICT_2_GRP</w:t>
      </w:r>
      <w:r>
        <w:rPr>
          <w:rStyle w:val="utility1"/>
        </w:rPr>
        <w:t>&gt;</w:t>
      </w:r>
    </w:p>
    <w:p w14:paraId="3A5EBAAC"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14:paraId="5F2C1B05"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14:paraId="3A15740C" w14:textId="77777777" w:rsidR="00E44440" w:rsidRDefault="00E44440" w:rsidP="00E44440">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14:paraId="6411B30B" w14:textId="77777777" w:rsidR="00E44440" w:rsidRDefault="00E44440" w:rsidP="00E44440">
      <w:pPr>
        <w:rPr>
          <w:rFonts w:ascii="Verdana" w:hAnsi="Verdana"/>
          <w:sz w:val="20"/>
          <w:szCs w:val="20"/>
        </w:rPr>
      </w:pPr>
      <w:r>
        <w:rPr>
          <w:rStyle w:val="utility1"/>
        </w:rPr>
        <w:t>&lt;</w:t>
      </w:r>
      <w:r>
        <w:rPr>
          <w:rStyle w:val="nodename1"/>
        </w:rPr>
        <w:t>order:FEATURE</w:t>
      </w:r>
      <w:r>
        <w:rPr>
          <w:rStyle w:val="utility1"/>
        </w:rPr>
        <w:t>&gt;</w:t>
      </w:r>
      <w:r>
        <w:rPr>
          <w:rStyle w:val="nodevalue1"/>
        </w:rPr>
        <w:t>ESF</w:t>
      </w:r>
      <w:r>
        <w:rPr>
          <w:rStyle w:val="utility1"/>
        </w:rPr>
        <w:t>&lt;/</w:t>
      </w:r>
      <w:r>
        <w:rPr>
          <w:rStyle w:val="nodename1"/>
        </w:rPr>
        <w:t>order:FEATURE</w:t>
      </w:r>
      <w:r>
        <w:rPr>
          <w:rStyle w:val="utility1"/>
        </w:rPr>
        <w:t>&gt;</w:t>
      </w:r>
    </w:p>
    <w:p w14:paraId="160EA02A" w14:textId="77777777" w:rsidR="00E44440" w:rsidRDefault="00E44440" w:rsidP="00E44440">
      <w:pPr>
        <w:rPr>
          <w:rFonts w:ascii="Verdana" w:hAnsi="Verdana"/>
          <w:sz w:val="20"/>
          <w:szCs w:val="20"/>
        </w:rPr>
      </w:pPr>
      <w:r>
        <w:rPr>
          <w:rStyle w:val="utility1"/>
        </w:rPr>
        <w:t>&lt;/</w:t>
      </w:r>
      <w:r>
        <w:rPr>
          <w:rStyle w:val="nodename1"/>
        </w:rPr>
        <w:t>order:FEATURE_GRP</w:t>
      </w:r>
      <w:r>
        <w:rPr>
          <w:rStyle w:val="utility1"/>
        </w:rPr>
        <w:t>&gt;</w:t>
      </w:r>
    </w:p>
    <w:p w14:paraId="4A2325B4" w14:textId="77777777" w:rsidR="00E44440" w:rsidRDefault="00E44440" w:rsidP="00E44440">
      <w:pPr>
        <w:rPr>
          <w:rFonts w:ascii="Verdana" w:hAnsi="Verdana"/>
          <w:sz w:val="20"/>
          <w:szCs w:val="20"/>
        </w:rPr>
      </w:pPr>
      <w:r>
        <w:rPr>
          <w:rStyle w:val="utility1"/>
        </w:rPr>
        <w:t>&lt;/</w:t>
      </w:r>
      <w:r>
        <w:rPr>
          <w:rStyle w:val="nodename1"/>
        </w:rPr>
        <w:t>order:PS_SVC_DET</w:t>
      </w:r>
      <w:r>
        <w:rPr>
          <w:rStyle w:val="utility1"/>
        </w:rPr>
        <w:t>&gt;</w:t>
      </w:r>
    </w:p>
    <w:p w14:paraId="416A37F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14:paraId="22F0F251"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14:paraId="108CD822" w14:textId="77777777" w:rsidR="00E44440" w:rsidRDefault="00E44440" w:rsidP="00E44440">
      <w:pPr>
        <w:rPr>
          <w:rFonts w:ascii="Verdana" w:hAnsi="Verdana"/>
          <w:sz w:val="20"/>
          <w:szCs w:val="20"/>
        </w:rPr>
      </w:pPr>
      <w:r>
        <w:rPr>
          <w:rStyle w:val="utility1"/>
        </w:rPr>
        <w:t>&lt;</w:t>
      </w:r>
      <w:r>
        <w:rPr>
          <w:rStyle w:val="nodename1"/>
        </w:rPr>
        <w:t>order:TNS</w:t>
      </w:r>
      <w:r>
        <w:rPr>
          <w:rStyle w:val="utility1"/>
        </w:rPr>
        <w:t>&gt;</w:t>
      </w:r>
      <w:r>
        <w:rPr>
          <w:rStyle w:val="nodevalue1"/>
        </w:rPr>
        <w:t>3348770221</w:t>
      </w:r>
      <w:r>
        <w:rPr>
          <w:rStyle w:val="utility1"/>
        </w:rPr>
        <w:t>&lt;/</w:t>
      </w:r>
      <w:r>
        <w:rPr>
          <w:rStyle w:val="nodename1"/>
        </w:rPr>
        <w:t>order:TNS</w:t>
      </w:r>
      <w:r>
        <w:rPr>
          <w:rStyle w:val="utility1"/>
        </w:rPr>
        <w:t>&gt;</w:t>
      </w:r>
    </w:p>
    <w:p w14:paraId="064C4781" w14:textId="77777777" w:rsidR="00E44440" w:rsidRDefault="00E44440" w:rsidP="00E44440">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14:paraId="375FC75A"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706F96F8"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03FF88AE" w14:textId="77777777" w:rsidR="00E44440" w:rsidRDefault="00E44440" w:rsidP="00E44440">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14:paraId="7D2B33EE" w14:textId="77777777" w:rsidR="00E44440" w:rsidRDefault="00E44440" w:rsidP="00E44440">
      <w:pPr>
        <w:rPr>
          <w:rFonts w:ascii="Verdana" w:hAnsi="Verdana"/>
          <w:sz w:val="20"/>
          <w:szCs w:val="20"/>
        </w:rPr>
      </w:pPr>
      <w:r>
        <w:rPr>
          <w:rStyle w:val="utility1"/>
        </w:rPr>
        <w:t>&lt;</w:t>
      </w:r>
      <w:r>
        <w:rPr>
          <w:rStyle w:val="nodename1"/>
        </w:rPr>
        <w:t>order:LNUM</w:t>
      </w:r>
      <w:r>
        <w:rPr>
          <w:rStyle w:val="utility1"/>
        </w:rPr>
        <w:t>&gt;</w:t>
      </w:r>
      <w:r>
        <w:rPr>
          <w:rStyle w:val="nodevalue1"/>
        </w:rPr>
        <w:t>00002</w:t>
      </w:r>
      <w:r>
        <w:rPr>
          <w:rStyle w:val="utility1"/>
        </w:rPr>
        <w:t>&lt;/</w:t>
      </w:r>
      <w:r>
        <w:rPr>
          <w:rStyle w:val="nodename1"/>
        </w:rPr>
        <w:t>order:LNUM</w:t>
      </w:r>
      <w:r>
        <w:rPr>
          <w:rStyle w:val="utility1"/>
        </w:rPr>
        <w:t>&gt;</w:t>
      </w:r>
    </w:p>
    <w:p w14:paraId="7D741E8E" w14:textId="77777777" w:rsidR="00E44440" w:rsidRDefault="00E44440" w:rsidP="00E4444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AC51968" w14:textId="77777777" w:rsidR="00E44440" w:rsidRDefault="00E44440" w:rsidP="00E44440">
      <w:pPr>
        <w:rPr>
          <w:rFonts w:ascii="Verdana" w:hAnsi="Verdana"/>
          <w:sz w:val="20"/>
          <w:szCs w:val="20"/>
        </w:rPr>
      </w:pPr>
      <w:r>
        <w:rPr>
          <w:rStyle w:val="utility1"/>
        </w:rPr>
        <w:t>&lt;/</w:t>
      </w:r>
      <w:r>
        <w:rPr>
          <w:rStyle w:val="nodename1"/>
        </w:rPr>
        <w:t>order:SVC_DET_GRP</w:t>
      </w:r>
      <w:r>
        <w:rPr>
          <w:rStyle w:val="utility1"/>
        </w:rPr>
        <w:t>&gt;</w:t>
      </w:r>
    </w:p>
    <w:p w14:paraId="266C934F"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14:paraId="2E5C002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14:paraId="1A7F0328" w14:textId="77777777" w:rsidR="00E44440" w:rsidRDefault="00E44440" w:rsidP="00E44440">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14:paraId="15A8DC57" w14:textId="77777777" w:rsidR="00E44440" w:rsidRDefault="00E44440" w:rsidP="00E44440">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14:paraId="0A19C209" w14:textId="77777777" w:rsidR="00E44440" w:rsidRDefault="00E44440" w:rsidP="00E44440">
      <w:pPr>
        <w:rPr>
          <w:rFonts w:ascii="Verdana" w:hAnsi="Verdana"/>
          <w:sz w:val="20"/>
          <w:szCs w:val="20"/>
        </w:rPr>
      </w:pPr>
      <w:r>
        <w:rPr>
          <w:rStyle w:val="utility1"/>
        </w:rPr>
        <w:t>&lt;/</w:t>
      </w:r>
      <w:r>
        <w:rPr>
          <w:rStyle w:val="nodename1"/>
        </w:rPr>
        <w:t>order:LINE_RESTRICT_2_GRP</w:t>
      </w:r>
      <w:r>
        <w:rPr>
          <w:rStyle w:val="utility1"/>
        </w:rPr>
        <w:t>&gt;</w:t>
      </w:r>
    </w:p>
    <w:p w14:paraId="1935913D"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14:paraId="37118CF4"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14:paraId="37594488" w14:textId="77777777" w:rsidR="00E44440" w:rsidRDefault="00E44440" w:rsidP="00E44440">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14:paraId="76A6F1B7" w14:textId="77777777" w:rsidR="00E44440" w:rsidRDefault="00E44440" w:rsidP="00E44440">
      <w:pPr>
        <w:rPr>
          <w:rFonts w:ascii="Verdana" w:hAnsi="Verdana"/>
          <w:sz w:val="20"/>
          <w:szCs w:val="20"/>
        </w:rPr>
      </w:pPr>
      <w:r>
        <w:rPr>
          <w:rStyle w:val="utility1"/>
        </w:rPr>
        <w:t>&lt;</w:t>
      </w:r>
      <w:r>
        <w:rPr>
          <w:rStyle w:val="nodename1"/>
        </w:rPr>
        <w:t>order:FEATURE</w:t>
      </w:r>
      <w:r>
        <w:rPr>
          <w:rStyle w:val="utility1"/>
        </w:rPr>
        <w:t>&gt;</w:t>
      </w:r>
      <w:r>
        <w:rPr>
          <w:rStyle w:val="nodevalue1"/>
        </w:rPr>
        <w:t>ESF</w:t>
      </w:r>
      <w:r>
        <w:rPr>
          <w:rStyle w:val="utility1"/>
        </w:rPr>
        <w:t>&lt;/</w:t>
      </w:r>
      <w:r>
        <w:rPr>
          <w:rStyle w:val="nodename1"/>
        </w:rPr>
        <w:t>order:FEATURE</w:t>
      </w:r>
      <w:r>
        <w:rPr>
          <w:rStyle w:val="utility1"/>
        </w:rPr>
        <w:t>&gt;</w:t>
      </w:r>
    </w:p>
    <w:p w14:paraId="7D93F14A" w14:textId="77777777" w:rsidR="00E44440" w:rsidRDefault="00E44440" w:rsidP="00E44440">
      <w:pPr>
        <w:rPr>
          <w:rFonts w:ascii="Verdana" w:hAnsi="Verdana"/>
          <w:sz w:val="20"/>
          <w:szCs w:val="20"/>
        </w:rPr>
      </w:pPr>
      <w:r>
        <w:rPr>
          <w:rStyle w:val="utility1"/>
        </w:rPr>
        <w:t>&lt;/</w:t>
      </w:r>
      <w:r>
        <w:rPr>
          <w:rStyle w:val="nodename1"/>
        </w:rPr>
        <w:t>order:FEATURE_GRP</w:t>
      </w:r>
      <w:r>
        <w:rPr>
          <w:rStyle w:val="utility1"/>
        </w:rPr>
        <w:t>&gt;</w:t>
      </w:r>
    </w:p>
    <w:p w14:paraId="2F9C8ECF" w14:textId="77777777" w:rsidR="00E44440" w:rsidRDefault="00E44440" w:rsidP="00E44440">
      <w:pPr>
        <w:rPr>
          <w:rFonts w:ascii="Verdana" w:hAnsi="Verdana"/>
          <w:sz w:val="20"/>
          <w:szCs w:val="20"/>
        </w:rPr>
      </w:pPr>
      <w:r>
        <w:rPr>
          <w:rStyle w:val="utility1"/>
        </w:rPr>
        <w:t>&lt;/</w:t>
      </w:r>
      <w:r>
        <w:rPr>
          <w:rStyle w:val="nodename1"/>
        </w:rPr>
        <w:t>order:PS_SVC_DET</w:t>
      </w:r>
      <w:r>
        <w:rPr>
          <w:rStyle w:val="utility1"/>
        </w:rPr>
        <w:t>&gt;</w:t>
      </w:r>
    </w:p>
    <w:p w14:paraId="241F5678"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14:paraId="61450711"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14:paraId="302D1056" w14:textId="77777777" w:rsidR="00E44440" w:rsidRDefault="00E44440" w:rsidP="00E44440">
      <w:pPr>
        <w:rPr>
          <w:rFonts w:ascii="Verdana" w:hAnsi="Verdana"/>
          <w:sz w:val="20"/>
          <w:szCs w:val="20"/>
        </w:rPr>
      </w:pPr>
      <w:r>
        <w:rPr>
          <w:rStyle w:val="utility1"/>
        </w:rPr>
        <w:t>&lt;</w:t>
      </w:r>
      <w:r>
        <w:rPr>
          <w:rStyle w:val="nodename1"/>
        </w:rPr>
        <w:t>order:TNS</w:t>
      </w:r>
      <w:r>
        <w:rPr>
          <w:rStyle w:val="utility1"/>
        </w:rPr>
        <w:t>&gt;</w:t>
      </w:r>
      <w:r>
        <w:rPr>
          <w:rStyle w:val="nodevalue1"/>
        </w:rPr>
        <w:t>3348774738</w:t>
      </w:r>
      <w:r>
        <w:rPr>
          <w:rStyle w:val="utility1"/>
        </w:rPr>
        <w:t>&lt;/</w:t>
      </w:r>
      <w:r>
        <w:rPr>
          <w:rStyle w:val="nodename1"/>
        </w:rPr>
        <w:t>order:TNS</w:t>
      </w:r>
      <w:r>
        <w:rPr>
          <w:rStyle w:val="utility1"/>
        </w:rPr>
        <w:t>&gt;</w:t>
      </w:r>
    </w:p>
    <w:p w14:paraId="4BD88211" w14:textId="77777777" w:rsidR="00E44440" w:rsidRDefault="00E44440" w:rsidP="00E44440">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14:paraId="4C02A350"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1C400570"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5F1D5734" w14:textId="77777777" w:rsidR="00E44440" w:rsidRDefault="00E44440" w:rsidP="00E44440">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14:paraId="03A7449B" w14:textId="77777777" w:rsidR="00E44440" w:rsidRDefault="00E44440" w:rsidP="00E44440">
      <w:pPr>
        <w:rPr>
          <w:rFonts w:ascii="Verdana" w:hAnsi="Verdana"/>
          <w:sz w:val="20"/>
          <w:szCs w:val="20"/>
        </w:rPr>
      </w:pPr>
      <w:r>
        <w:rPr>
          <w:rStyle w:val="utility1"/>
        </w:rPr>
        <w:t>&lt;</w:t>
      </w:r>
      <w:r>
        <w:rPr>
          <w:rStyle w:val="nodename1"/>
        </w:rPr>
        <w:t>order:LNUM</w:t>
      </w:r>
      <w:r>
        <w:rPr>
          <w:rStyle w:val="utility1"/>
        </w:rPr>
        <w:t>&gt;</w:t>
      </w:r>
      <w:r>
        <w:rPr>
          <w:rStyle w:val="nodevalue1"/>
        </w:rPr>
        <w:t>00003</w:t>
      </w:r>
      <w:r>
        <w:rPr>
          <w:rStyle w:val="utility1"/>
        </w:rPr>
        <w:t>&lt;/</w:t>
      </w:r>
      <w:r>
        <w:rPr>
          <w:rStyle w:val="nodename1"/>
        </w:rPr>
        <w:t>order:LNUM</w:t>
      </w:r>
      <w:r>
        <w:rPr>
          <w:rStyle w:val="utility1"/>
        </w:rPr>
        <w:t>&gt;</w:t>
      </w:r>
    </w:p>
    <w:p w14:paraId="42FF9233" w14:textId="77777777" w:rsidR="00E44440" w:rsidRDefault="00E44440" w:rsidP="00E4444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1988897" w14:textId="77777777" w:rsidR="00E44440" w:rsidRDefault="00E44440" w:rsidP="00E44440">
      <w:pPr>
        <w:rPr>
          <w:rFonts w:ascii="Verdana" w:hAnsi="Verdana"/>
          <w:sz w:val="20"/>
          <w:szCs w:val="20"/>
        </w:rPr>
      </w:pPr>
      <w:r>
        <w:rPr>
          <w:rStyle w:val="utility1"/>
        </w:rPr>
        <w:t>&lt;/</w:t>
      </w:r>
      <w:r>
        <w:rPr>
          <w:rStyle w:val="nodename1"/>
        </w:rPr>
        <w:t>order:SVC_DET_GRP</w:t>
      </w:r>
      <w:r>
        <w:rPr>
          <w:rStyle w:val="utility1"/>
        </w:rPr>
        <w:t>&gt;</w:t>
      </w:r>
    </w:p>
    <w:p w14:paraId="33BCEF6F"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14:paraId="723A425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14:paraId="4010460B" w14:textId="77777777" w:rsidR="00E44440" w:rsidRDefault="00E44440" w:rsidP="00E44440">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14:paraId="4B5BFB9F" w14:textId="77777777" w:rsidR="00E44440" w:rsidRDefault="00E44440" w:rsidP="00E44440">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14:paraId="22D0E49F" w14:textId="77777777" w:rsidR="00E44440" w:rsidRDefault="00E44440" w:rsidP="00E44440">
      <w:pPr>
        <w:rPr>
          <w:rFonts w:ascii="Verdana" w:hAnsi="Verdana"/>
          <w:sz w:val="20"/>
          <w:szCs w:val="20"/>
        </w:rPr>
      </w:pPr>
      <w:r>
        <w:rPr>
          <w:rStyle w:val="utility1"/>
        </w:rPr>
        <w:t>&lt;/</w:t>
      </w:r>
      <w:r>
        <w:rPr>
          <w:rStyle w:val="nodename1"/>
        </w:rPr>
        <w:t>order:LINE_RESTRICT_2_GRP</w:t>
      </w:r>
      <w:r>
        <w:rPr>
          <w:rStyle w:val="utility1"/>
        </w:rPr>
        <w:t>&gt;</w:t>
      </w:r>
    </w:p>
    <w:p w14:paraId="42DF63C8"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14:paraId="0F03B618"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14:paraId="1C6D604E" w14:textId="77777777" w:rsidR="00E44440" w:rsidRDefault="00E44440" w:rsidP="00E44440">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14:paraId="2B1462E9" w14:textId="77777777" w:rsidR="00E44440" w:rsidRDefault="00E44440" w:rsidP="00E44440">
      <w:pPr>
        <w:rPr>
          <w:rFonts w:ascii="Verdana" w:hAnsi="Verdana"/>
          <w:sz w:val="20"/>
          <w:szCs w:val="20"/>
        </w:rPr>
      </w:pPr>
      <w:r>
        <w:rPr>
          <w:rStyle w:val="utility1"/>
        </w:rPr>
        <w:t>&lt;</w:t>
      </w:r>
      <w:r>
        <w:rPr>
          <w:rStyle w:val="nodename1"/>
        </w:rPr>
        <w:t>order:FEATURE</w:t>
      </w:r>
      <w:r>
        <w:rPr>
          <w:rStyle w:val="utility1"/>
        </w:rPr>
        <w:t>&gt;</w:t>
      </w:r>
      <w:r>
        <w:rPr>
          <w:rStyle w:val="nodevalue1"/>
        </w:rPr>
        <w:t>ESX</w:t>
      </w:r>
      <w:r>
        <w:rPr>
          <w:rStyle w:val="utility1"/>
        </w:rPr>
        <w:t>&lt;/</w:t>
      </w:r>
      <w:r>
        <w:rPr>
          <w:rStyle w:val="nodename1"/>
        </w:rPr>
        <w:t>order:FEATURE</w:t>
      </w:r>
      <w:r>
        <w:rPr>
          <w:rStyle w:val="utility1"/>
        </w:rPr>
        <w:t>&gt;</w:t>
      </w:r>
    </w:p>
    <w:p w14:paraId="48233E90" w14:textId="77777777" w:rsidR="00E44440" w:rsidRDefault="00E44440" w:rsidP="00E44440">
      <w:pPr>
        <w:rPr>
          <w:rFonts w:ascii="Verdana" w:hAnsi="Verdana"/>
          <w:sz w:val="20"/>
          <w:szCs w:val="20"/>
        </w:rPr>
      </w:pPr>
      <w:r>
        <w:rPr>
          <w:rStyle w:val="utility1"/>
        </w:rPr>
        <w:t>&lt;/</w:t>
      </w:r>
      <w:r>
        <w:rPr>
          <w:rStyle w:val="nodename1"/>
        </w:rPr>
        <w:t>order:FEATURE_GRP</w:t>
      </w:r>
      <w:r>
        <w:rPr>
          <w:rStyle w:val="utility1"/>
        </w:rPr>
        <w:t>&gt;</w:t>
      </w:r>
    </w:p>
    <w:p w14:paraId="0B2403D1" w14:textId="77777777" w:rsidR="00E44440" w:rsidRDefault="00E44440" w:rsidP="00E44440">
      <w:pPr>
        <w:rPr>
          <w:rFonts w:ascii="Verdana" w:hAnsi="Verdana"/>
          <w:sz w:val="20"/>
          <w:szCs w:val="20"/>
        </w:rPr>
      </w:pPr>
      <w:r>
        <w:rPr>
          <w:rStyle w:val="utility1"/>
        </w:rPr>
        <w:t>&lt;/</w:t>
      </w:r>
      <w:r>
        <w:rPr>
          <w:rStyle w:val="nodename1"/>
        </w:rPr>
        <w:t>order:PS_SVC_DET</w:t>
      </w:r>
      <w:r>
        <w:rPr>
          <w:rStyle w:val="utility1"/>
        </w:rPr>
        <w:t>&gt;</w:t>
      </w:r>
    </w:p>
    <w:p w14:paraId="7FB312CF" w14:textId="77777777" w:rsidR="00E44440" w:rsidRDefault="00E44440" w:rsidP="00E44440">
      <w:pPr>
        <w:rPr>
          <w:rFonts w:ascii="Verdana" w:hAnsi="Verdana"/>
          <w:sz w:val="20"/>
          <w:szCs w:val="20"/>
        </w:rPr>
      </w:pPr>
      <w:r>
        <w:rPr>
          <w:rStyle w:val="utility1"/>
        </w:rPr>
        <w:t>&lt;/</w:t>
      </w:r>
      <w:r>
        <w:rPr>
          <w:rStyle w:val="nodename1"/>
        </w:rPr>
        <w:t>order:PS</w:t>
      </w:r>
      <w:r>
        <w:rPr>
          <w:rStyle w:val="utility1"/>
        </w:rPr>
        <w:t>&gt;</w:t>
      </w:r>
    </w:p>
    <w:p w14:paraId="13E57DA6"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order:DL</w:t>
      </w:r>
      <w:r>
        <w:rPr>
          <w:rStyle w:val="utility1"/>
          <w:vanish/>
        </w:rPr>
        <w:t>&gt; &lt;/</w:t>
      </w:r>
      <w:r>
        <w:rPr>
          <w:rStyle w:val="nodename1"/>
          <w:vanish/>
        </w:rPr>
        <w:t>order:DL</w:t>
      </w:r>
      <w:r>
        <w:rPr>
          <w:rStyle w:val="utility1"/>
          <w:vanish/>
        </w:rPr>
        <w:t>&gt;</w:t>
      </w:r>
    </w:p>
    <w:p w14:paraId="6611F2E3"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order:DL</w:t>
      </w:r>
      <w:r>
        <w:rPr>
          <w:rStyle w:val="utility1"/>
        </w:rPr>
        <w:t>&gt;</w:t>
      </w:r>
      <w:r>
        <w:rPr>
          <w:rFonts w:ascii="Verdana" w:hAnsi="Verdana"/>
          <w:sz w:val="20"/>
          <w:szCs w:val="20"/>
        </w:rPr>
        <w:t xml:space="preserve"> </w:t>
      </w:r>
    </w:p>
    <w:p w14:paraId="599FE766"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order:ADVERTISING</w:t>
      </w:r>
      <w:r>
        <w:rPr>
          <w:rStyle w:val="utility1"/>
          <w:vanish/>
        </w:rPr>
        <w:t>&gt; &lt;/</w:t>
      </w:r>
      <w:r>
        <w:rPr>
          <w:rStyle w:val="nodename1"/>
          <w:vanish/>
        </w:rPr>
        <w:t>order:ADVERTISING</w:t>
      </w:r>
      <w:r>
        <w:rPr>
          <w:rStyle w:val="utility1"/>
          <w:vanish/>
        </w:rPr>
        <w:t>&gt;</w:t>
      </w:r>
    </w:p>
    <w:p w14:paraId="667D1456"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order:ADVERTISING</w:t>
      </w:r>
      <w:r>
        <w:rPr>
          <w:rStyle w:val="utility1"/>
        </w:rPr>
        <w:t>&gt;</w:t>
      </w:r>
      <w:r>
        <w:rPr>
          <w:rFonts w:ascii="Verdana" w:hAnsi="Verdana"/>
          <w:sz w:val="20"/>
          <w:szCs w:val="20"/>
        </w:rPr>
        <w:t xml:space="preserve"> </w:t>
      </w:r>
    </w:p>
    <w:p w14:paraId="678210BD" w14:textId="77777777" w:rsidR="00E44440" w:rsidRDefault="00E44440" w:rsidP="00E44440">
      <w:pPr>
        <w:rPr>
          <w:rFonts w:ascii="Verdana" w:hAnsi="Verdana"/>
          <w:sz w:val="20"/>
          <w:szCs w:val="20"/>
        </w:rPr>
      </w:pPr>
      <w:r>
        <w:rPr>
          <w:rStyle w:val="utility1"/>
        </w:rPr>
        <w:t>&lt;</w:t>
      </w:r>
      <w:r>
        <w:rPr>
          <w:rStyle w:val="nodename1"/>
        </w:rPr>
        <w:t>order:SIC</w:t>
      </w:r>
      <w:r>
        <w:rPr>
          <w:rStyle w:val="utility1"/>
        </w:rPr>
        <w:t>&gt;</w:t>
      </w:r>
      <w:r>
        <w:rPr>
          <w:rStyle w:val="nodevalue1"/>
        </w:rPr>
        <w:t>8711</w:t>
      </w:r>
      <w:r>
        <w:rPr>
          <w:rStyle w:val="utility1"/>
        </w:rPr>
        <w:t>&lt;/</w:t>
      </w:r>
      <w:r>
        <w:rPr>
          <w:rStyle w:val="nodename1"/>
        </w:rPr>
        <w:t>order:SIC</w:t>
      </w:r>
      <w:r>
        <w:rPr>
          <w:rStyle w:val="utility1"/>
        </w:rPr>
        <w:t>&gt;</w:t>
      </w:r>
    </w:p>
    <w:p w14:paraId="03C91947" w14:textId="77777777" w:rsidR="00E44440" w:rsidRDefault="00E44440" w:rsidP="00E44440">
      <w:pPr>
        <w:rPr>
          <w:rFonts w:ascii="Verdana" w:hAnsi="Verdana"/>
          <w:sz w:val="20"/>
          <w:szCs w:val="20"/>
        </w:rPr>
      </w:pPr>
      <w:r>
        <w:rPr>
          <w:rStyle w:val="utility1"/>
        </w:rPr>
        <w:t>&lt;/</w:t>
      </w:r>
      <w:r>
        <w:rPr>
          <w:rStyle w:val="nodename1"/>
        </w:rPr>
        <w:t>order:ADVERTISING</w:t>
      </w:r>
      <w:r>
        <w:rPr>
          <w:rStyle w:val="utility1"/>
        </w:rPr>
        <w:t>&gt;</w:t>
      </w:r>
    </w:p>
    <w:p w14:paraId="54DB5A82"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order:LISTING_INFO</w:t>
      </w:r>
      <w:r>
        <w:rPr>
          <w:rStyle w:val="utility1"/>
          <w:vanish/>
        </w:rPr>
        <w:t>&gt; &lt;/</w:t>
      </w:r>
      <w:r>
        <w:rPr>
          <w:rStyle w:val="nodename1"/>
          <w:vanish/>
        </w:rPr>
        <w:t>order:LISTING_INFO</w:t>
      </w:r>
      <w:r>
        <w:rPr>
          <w:rStyle w:val="utility1"/>
          <w:vanish/>
        </w:rPr>
        <w:t>&gt;</w:t>
      </w:r>
    </w:p>
    <w:p w14:paraId="7E2C2363"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order:LISTING_INFO</w:t>
      </w:r>
      <w:r>
        <w:rPr>
          <w:rStyle w:val="utility1"/>
        </w:rPr>
        <w:t>&gt;</w:t>
      </w:r>
      <w:r>
        <w:rPr>
          <w:rFonts w:ascii="Verdana" w:hAnsi="Verdana"/>
          <w:sz w:val="20"/>
          <w:szCs w:val="20"/>
        </w:rPr>
        <w:t xml:space="preserve"> </w:t>
      </w:r>
    </w:p>
    <w:p w14:paraId="7E5677F5"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order:LISTING_CNTRL</w:t>
      </w:r>
      <w:r>
        <w:rPr>
          <w:rStyle w:val="utility1"/>
          <w:vanish/>
        </w:rPr>
        <w:t>&gt; &lt;/</w:t>
      </w:r>
      <w:r>
        <w:rPr>
          <w:rStyle w:val="nodename1"/>
          <w:vanish/>
        </w:rPr>
        <w:t>order:LISTING_CNTRL</w:t>
      </w:r>
      <w:r>
        <w:rPr>
          <w:rStyle w:val="utility1"/>
          <w:vanish/>
        </w:rPr>
        <w:t>&gt;</w:t>
      </w:r>
    </w:p>
    <w:p w14:paraId="564500E4"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order:LISTING_CNTRL</w:t>
      </w:r>
      <w:r>
        <w:rPr>
          <w:rStyle w:val="utility1"/>
        </w:rPr>
        <w:t>&gt;</w:t>
      </w:r>
      <w:r>
        <w:rPr>
          <w:rFonts w:ascii="Verdana" w:hAnsi="Verdana"/>
          <w:sz w:val="20"/>
          <w:szCs w:val="20"/>
        </w:rPr>
        <w:t xml:space="preserve"> </w:t>
      </w:r>
    </w:p>
    <w:p w14:paraId="304013A7" w14:textId="77777777" w:rsidR="00E44440" w:rsidRDefault="00E44440" w:rsidP="00E44440">
      <w:pPr>
        <w:rPr>
          <w:rFonts w:ascii="Verdana" w:hAnsi="Verdana"/>
          <w:sz w:val="20"/>
          <w:szCs w:val="20"/>
        </w:rPr>
      </w:pPr>
      <w:r>
        <w:rPr>
          <w:rStyle w:val="utility1"/>
        </w:rPr>
        <w:t>&lt;</w:t>
      </w:r>
      <w:r>
        <w:rPr>
          <w:rStyle w:val="nodename1"/>
        </w:rPr>
        <w:t>order:LACT</w:t>
      </w:r>
      <w:r>
        <w:rPr>
          <w:rStyle w:val="utility1"/>
        </w:rPr>
        <w:t>&gt;</w:t>
      </w:r>
      <w:r>
        <w:rPr>
          <w:rStyle w:val="nodevalue1"/>
        </w:rPr>
        <w:t>N</w:t>
      </w:r>
      <w:r>
        <w:rPr>
          <w:rStyle w:val="utility1"/>
        </w:rPr>
        <w:t>&lt;/</w:t>
      </w:r>
      <w:r>
        <w:rPr>
          <w:rStyle w:val="nodename1"/>
        </w:rPr>
        <w:t>order:LACT</w:t>
      </w:r>
      <w:r>
        <w:rPr>
          <w:rStyle w:val="utility1"/>
        </w:rPr>
        <w:t>&gt;</w:t>
      </w:r>
    </w:p>
    <w:p w14:paraId="253ECBEE" w14:textId="77777777" w:rsidR="00E44440" w:rsidRDefault="00E44440" w:rsidP="00E44440">
      <w:pPr>
        <w:rPr>
          <w:rFonts w:ascii="Verdana" w:hAnsi="Verdana"/>
          <w:sz w:val="20"/>
          <w:szCs w:val="20"/>
        </w:rPr>
      </w:pPr>
      <w:r>
        <w:rPr>
          <w:rStyle w:val="utility1"/>
        </w:rPr>
        <w:t>&lt;</w:t>
      </w:r>
      <w:r>
        <w:rPr>
          <w:rStyle w:val="nodename1"/>
        </w:rPr>
        <w:t>order:RTY</w:t>
      </w:r>
      <w:r>
        <w:rPr>
          <w:rStyle w:val="utility1"/>
        </w:rPr>
        <w:t>&gt;</w:t>
      </w:r>
      <w:r>
        <w:rPr>
          <w:rStyle w:val="nodevalue1"/>
        </w:rPr>
        <w:t>LML</w:t>
      </w:r>
      <w:r>
        <w:rPr>
          <w:rStyle w:val="utility1"/>
        </w:rPr>
        <w:t>&lt;/</w:t>
      </w:r>
      <w:r>
        <w:rPr>
          <w:rStyle w:val="nodename1"/>
        </w:rPr>
        <w:t>order:RTY</w:t>
      </w:r>
      <w:r>
        <w:rPr>
          <w:rStyle w:val="utility1"/>
        </w:rPr>
        <w:t>&gt;</w:t>
      </w:r>
    </w:p>
    <w:p w14:paraId="75223044" w14:textId="77777777" w:rsidR="00E44440" w:rsidRDefault="00E44440" w:rsidP="00E44440">
      <w:pPr>
        <w:rPr>
          <w:rFonts w:ascii="Verdana" w:hAnsi="Verdana"/>
          <w:sz w:val="20"/>
          <w:szCs w:val="20"/>
        </w:rPr>
      </w:pPr>
      <w:r>
        <w:rPr>
          <w:rStyle w:val="utility1"/>
        </w:rPr>
        <w:t>&lt;</w:t>
      </w:r>
      <w:r>
        <w:rPr>
          <w:rStyle w:val="nodename1"/>
        </w:rPr>
        <w:t>order:LTY</w:t>
      </w:r>
      <w:r>
        <w:rPr>
          <w:rStyle w:val="utility1"/>
        </w:rPr>
        <w:t>&gt;</w:t>
      </w:r>
      <w:r>
        <w:rPr>
          <w:rStyle w:val="nodevalue1"/>
        </w:rPr>
        <w:t>1</w:t>
      </w:r>
      <w:r>
        <w:rPr>
          <w:rStyle w:val="utility1"/>
        </w:rPr>
        <w:t>&lt;/</w:t>
      </w:r>
      <w:r>
        <w:rPr>
          <w:rStyle w:val="nodename1"/>
        </w:rPr>
        <w:t>order:LTY</w:t>
      </w:r>
      <w:r>
        <w:rPr>
          <w:rStyle w:val="utility1"/>
        </w:rPr>
        <w:t>&gt;</w:t>
      </w:r>
    </w:p>
    <w:p w14:paraId="3BA2937E" w14:textId="77777777" w:rsidR="00E44440" w:rsidRDefault="00E44440" w:rsidP="00E44440">
      <w:pPr>
        <w:rPr>
          <w:rFonts w:ascii="Verdana" w:hAnsi="Verdana"/>
          <w:sz w:val="20"/>
          <w:szCs w:val="20"/>
        </w:rPr>
      </w:pPr>
      <w:r>
        <w:rPr>
          <w:rStyle w:val="utility1"/>
        </w:rPr>
        <w:t>&lt;</w:t>
      </w:r>
      <w:r>
        <w:rPr>
          <w:rStyle w:val="nodename1"/>
        </w:rPr>
        <w:t>order:STYC</w:t>
      </w:r>
      <w:r>
        <w:rPr>
          <w:rStyle w:val="utility1"/>
        </w:rPr>
        <w:t>&gt;</w:t>
      </w:r>
      <w:r>
        <w:rPr>
          <w:rStyle w:val="nodevalue1"/>
        </w:rPr>
        <w:t>SL</w:t>
      </w:r>
      <w:r>
        <w:rPr>
          <w:rStyle w:val="utility1"/>
        </w:rPr>
        <w:t>&lt;/</w:t>
      </w:r>
      <w:r>
        <w:rPr>
          <w:rStyle w:val="nodename1"/>
        </w:rPr>
        <w:t>order:STYC</w:t>
      </w:r>
      <w:r>
        <w:rPr>
          <w:rStyle w:val="utility1"/>
        </w:rPr>
        <w:t>&gt;</w:t>
      </w:r>
    </w:p>
    <w:p w14:paraId="67012D1A" w14:textId="77777777" w:rsidR="00E44440" w:rsidRDefault="00E44440" w:rsidP="00E44440">
      <w:pPr>
        <w:rPr>
          <w:rFonts w:ascii="Verdana" w:hAnsi="Verdana"/>
          <w:sz w:val="20"/>
          <w:szCs w:val="20"/>
        </w:rPr>
      </w:pPr>
      <w:r>
        <w:rPr>
          <w:rStyle w:val="utility1"/>
        </w:rPr>
        <w:t>&lt;</w:t>
      </w:r>
      <w:r>
        <w:rPr>
          <w:rStyle w:val="nodename1"/>
        </w:rPr>
        <w:t>order:TOA</w:t>
      </w:r>
      <w:r>
        <w:rPr>
          <w:rStyle w:val="utility1"/>
        </w:rPr>
        <w:t>&gt;</w:t>
      </w:r>
      <w:r>
        <w:rPr>
          <w:rStyle w:val="nodevalue1"/>
        </w:rPr>
        <w:t>B</w:t>
      </w:r>
      <w:r>
        <w:rPr>
          <w:rStyle w:val="utility1"/>
        </w:rPr>
        <w:t>&lt;/</w:t>
      </w:r>
      <w:r>
        <w:rPr>
          <w:rStyle w:val="nodename1"/>
        </w:rPr>
        <w:t>order:TOA</w:t>
      </w:r>
      <w:r>
        <w:rPr>
          <w:rStyle w:val="utility1"/>
        </w:rPr>
        <w:t>&gt;</w:t>
      </w:r>
    </w:p>
    <w:p w14:paraId="332C209A" w14:textId="77777777" w:rsidR="00E44440" w:rsidRDefault="00E44440" w:rsidP="00E44440">
      <w:pPr>
        <w:rPr>
          <w:rFonts w:ascii="Verdana" w:hAnsi="Verdana"/>
          <w:sz w:val="20"/>
          <w:szCs w:val="20"/>
        </w:rPr>
      </w:pPr>
      <w:r>
        <w:rPr>
          <w:rStyle w:val="utility1"/>
        </w:rPr>
        <w:t>&lt;</w:t>
      </w:r>
      <w:r>
        <w:rPr>
          <w:rStyle w:val="nodename1"/>
        </w:rPr>
        <w:t>order:DOI</w:t>
      </w:r>
      <w:r>
        <w:rPr>
          <w:rStyle w:val="utility1"/>
        </w:rPr>
        <w:t>&gt;</w:t>
      </w:r>
      <w:r>
        <w:rPr>
          <w:rStyle w:val="nodevalue1"/>
        </w:rPr>
        <w:t>0</w:t>
      </w:r>
      <w:r>
        <w:rPr>
          <w:rStyle w:val="utility1"/>
        </w:rPr>
        <w:t>&lt;/</w:t>
      </w:r>
      <w:r>
        <w:rPr>
          <w:rStyle w:val="nodename1"/>
        </w:rPr>
        <w:t>order:DOI</w:t>
      </w:r>
      <w:r>
        <w:rPr>
          <w:rStyle w:val="utility1"/>
        </w:rPr>
        <w:t>&gt;</w:t>
      </w:r>
    </w:p>
    <w:p w14:paraId="3EEB8BD6" w14:textId="77777777" w:rsidR="00E44440" w:rsidRDefault="00E44440" w:rsidP="00E44440">
      <w:pPr>
        <w:rPr>
          <w:rFonts w:ascii="Verdana" w:hAnsi="Verdana"/>
          <w:sz w:val="20"/>
          <w:szCs w:val="20"/>
        </w:rPr>
      </w:pPr>
      <w:r>
        <w:rPr>
          <w:rStyle w:val="utility1"/>
        </w:rPr>
        <w:t>&lt;</w:t>
      </w:r>
      <w:r>
        <w:rPr>
          <w:rStyle w:val="nodename1"/>
        </w:rPr>
        <w:t>order:DLNUM</w:t>
      </w:r>
      <w:r>
        <w:rPr>
          <w:rStyle w:val="utility1"/>
        </w:rPr>
        <w:t>&gt;</w:t>
      </w:r>
      <w:r>
        <w:rPr>
          <w:rStyle w:val="nodevalue1"/>
        </w:rPr>
        <w:t>0001</w:t>
      </w:r>
      <w:r>
        <w:rPr>
          <w:rStyle w:val="utility1"/>
        </w:rPr>
        <w:t>&lt;/</w:t>
      </w:r>
      <w:r>
        <w:rPr>
          <w:rStyle w:val="nodename1"/>
        </w:rPr>
        <w:t>order:DLNUM</w:t>
      </w:r>
      <w:r>
        <w:rPr>
          <w:rStyle w:val="utility1"/>
        </w:rPr>
        <w:t>&gt;</w:t>
      </w:r>
    </w:p>
    <w:p w14:paraId="6D606D0D" w14:textId="77777777" w:rsidR="00E44440" w:rsidRDefault="00E44440" w:rsidP="00E44440">
      <w:pPr>
        <w:rPr>
          <w:rFonts w:ascii="Verdana" w:hAnsi="Verdana"/>
          <w:sz w:val="20"/>
          <w:szCs w:val="20"/>
        </w:rPr>
      </w:pPr>
      <w:r>
        <w:rPr>
          <w:rStyle w:val="utility1"/>
        </w:rPr>
        <w:t>&lt;/</w:t>
      </w:r>
      <w:r>
        <w:rPr>
          <w:rStyle w:val="nodename1"/>
        </w:rPr>
        <w:t>order:LISTING_CNTRL</w:t>
      </w:r>
      <w:r>
        <w:rPr>
          <w:rStyle w:val="utility1"/>
        </w:rPr>
        <w:t>&gt;</w:t>
      </w:r>
    </w:p>
    <w:p w14:paraId="27448389"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order:LISTING_INSTRUCTION</w:t>
      </w:r>
      <w:r>
        <w:rPr>
          <w:rStyle w:val="utility1"/>
          <w:vanish/>
        </w:rPr>
        <w:t>&gt; &lt;/</w:t>
      </w:r>
      <w:r>
        <w:rPr>
          <w:rStyle w:val="nodename1"/>
          <w:vanish/>
        </w:rPr>
        <w:t>order:LISTING_INSTRUCTION</w:t>
      </w:r>
      <w:r>
        <w:rPr>
          <w:rStyle w:val="utility1"/>
          <w:vanish/>
        </w:rPr>
        <w:t>&gt;</w:t>
      </w:r>
    </w:p>
    <w:p w14:paraId="0A76E355"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order:LISTING_INSTRUCTION</w:t>
      </w:r>
      <w:r>
        <w:rPr>
          <w:rStyle w:val="utility1"/>
        </w:rPr>
        <w:t>&gt;</w:t>
      </w:r>
      <w:r>
        <w:rPr>
          <w:rFonts w:ascii="Verdana" w:hAnsi="Verdana"/>
          <w:sz w:val="20"/>
          <w:szCs w:val="20"/>
        </w:rPr>
        <w:t xml:space="preserve"> </w:t>
      </w:r>
    </w:p>
    <w:p w14:paraId="0DFBEF13" w14:textId="77777777" w:rsidR="00E44440" w:rsidRDefault="00E44440" w:rsidP="00E44440">
      <w:pPr>
        <w:rPr>
          <w:rFonts w:ascii="Verdana" w:hAnsi="Verdana"/>
          <w:sz w:val="20"/>
          <w:szCs w:val="20"/>
        </w:rPr>
      </w:pPr>
      <w:r>
        <w:rPr>
          <w:rStyle w:val="utility1"/>
        </w:rPr>
        <w:t>&lt;</w:t>
      </w:r>
      <w:r>
        <w:rPr>
          <w:rStyle w:val="nodename1"/>
        </w:rPr>
        <w:t>order:LTN</w:t>
      </w:r>
      <w:r>
        <w:rPr>
          <w:rStyle w:val="utility1"/>
        </w:rPr>
        <w:t>&gt;</w:t>
      </w:r>
      <w:r>
        <w:rPr>
          <w:rStyle w:val="nodevalue1"/>
        </w:rPr>
        <w:t>3348774906</w:t>
      </w:r>
      <w:r>
        <w:rPr>
          <w:rStyle w:val="utility1"/>
        </w:rPr>
        <w:t>&lt;/</w:t>
      </w:r>
      <w:r>
        <w:rPr>
          <w:rStyle w:val="nodename1"/>
        </w:rPr>
        <w:t>order:LTN</w:t>
      </w:r>
      <w:r>
        <w:rPr>
          <w:rStyle w:val="utility1"/>
        </w:rPr>
        <w:t>&gt;</w:t>
      </w:r>
    </w:p>
    <w:p w14:paraId="150F726A" w14:textId="77777777" w:rsidR="00E44440" w:rsidRDefault="00E44440" w:rsidP="00E44440">
      <w:pPr>
        <w:rPr>
          <w:rFonts w:ascii="Verdana" w:hAnsi="Verdana"/>
          <w:sz w:val="20"/>
          <w:szCs w:val="20"/>
        </w:rPr>
      </w:pPr>
      <w:r>
        <w:rPr>
          <w:rStyle w:val="utility1"/>
        </w:rPr>
        <w:t>&lt;</w:t>
      </w:r>
      <w:r>
        <w:rPr>
          <w:rStyle w:val="nodename1"/>
        </w:rPr>
        <w:t>order:YPH</w:t>
      </w:r>
      <w:r>
        <w:rPr>
          <w:rStyle w:val="utility1"/>
        </w:rPr>
        <w:t>&gt;</w:t>
      </w:r>
      <w:r>
        <w:rPr>
          <w:rStyle w:val="nodevalue1"/>
        </w:rPr>
        <w:t>999001</w:t>
      </w:r>
      <w:r>
        <w:rPr>
          <w:rStyle w:val="utility1"/>
        </w:rPr>
        <w:t>&lt;/</w:t>
      </w:r>
      <w:r>
        <w:rPr>
          <w:rStyle w:val="nodename1"/>
        </w:rPr>
        <w:t>order:YPH</w:t>
      </w:r>
      <w:r>
        <w:rPr>
          <w:rStyle w:val="utility1"/>
        </w:rPr>
        <w:t>&gt;</w:t>
      </w:r>
    </w:p>
    <w:p w14:paraId="0CA4FD1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order:LIST_NAME_GRP</w:t>
      </w:r>
      <w:r>
        <w:rPr>
          <w:rStyle w:val="utility1"/>
          <w:vanish/>
        </w:rPr>
        <w:t>&gt; &lt;/</w:t>
      </w:r>
      <w:r>
        <w:rPr>
          <w:rStyle w:val="nodename1"/>
          <w:vanish/>
        </w:rPr>
        <w:t>order:LIST_NAME_GRP</w:t>
      </w:r>
      <w:r>
        <w:rPr>
          <w:rStyle w:val="utility1"/>
          <w:vanish/>
        </w:rPr>
        <w:t>&gt;</w:t>
      </w:r>
    </w:p>
    <w:p w14:paraId="308D1D44"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order:LIST_NAME_GRP</w:t>
      </w:r>
      <w:r>
        <w:rPr>
          <w:rStyle w:val="utility1"/>
        </w:rPr>
        <w:t>&gt;</w:t>
      </w:r>
      <w:r>
        <w:rPr>
          <w:rFonts w:ascii="Verdana" w:hAnsi="Verdana"/>
          <w:sz w:val="20"/>
          <w:szCs w:val="20"/>
        </w:rPr>
        <w:t xml:space="preserve"> </w:t>
      </w:r>
    </w:p>
    <w:p w14:paraId="30A87400" w14:textId="77777777" w:rsidR="00E44440" w:rsidRDefault="00E44440" w:rsidP="00E44440">
      <w:pPr>
        <w:rPr>
          <w:rFonts w:ascii="Verdana" w:hAnsi="Verdana"/>
          <w:sz w:val="20"/>
          <w:szCs w:val="20"/>
        </w:rPr>
      </w:pPr>
      <w:r>
        <w:rPr>
          <w:rStyle w:val="utility1"/>
        </w:rPr>
        <w:t>&lt;</w:t>
      </w:r>
      <w:r>
        <w:rPr>
          <w:rStyle w:val="nodename1"/>
        </w:rPr>
        <w:t>order:LNLN</w:t>
      </w:r>
      <w:r>
        <w:rPr>
          <w:rStyle w:val="utility1"/>
        </w:rPr>
        <w:t>&gt;</w:t>
      </w:r>
      <w:r>
        <w:rPr>
          <w:rStyle w:val="nodevalue1"/>
        </w:rPr>
        <w:t xml:space="preserve">Tropical </w:t>
      </w:r>
      <w:r>
        <w:rPr>
          <w:rStyle w:val="utility1"/>
        </w:rPr>
        <w:t>&lt;/</w:t>
      </w:r>
      <w:r>
        <w:rPr>
          <w:rStyle w:val="nodename1"/>
        </w:rPr>
        <w:t>order:LNLN</w:t>
      </w:r>
      <w:r>
        <w:rPr>
          <w:rStyle w:val="utility1"/>
        </w:rPr>
        <w:t>&gt;</w:t>
      </w:r>
    </w:p>
    <w:p w14:paraId="4976E39D" w14:textId="77777777" w:rsidR="00E44440" w:rsidRDefault="00E44440" w:rsidP="00E44440">
      <w:pPr>
        <w:rPr>
          <w:rFonts w:ascii="Verdana" w:hAnsi="Verdana"/>
          <w:sz w:val="20"/>
          <w:szCs w:val="20"/>
        </w:rPr>
      </w:pPr>
      <w:r>
        <w:rPr>
          <w:rStyle w:val="utility1"/>
        </w:rPr>
        <w:t>&lt;</w:t>
      </w:r>
      <w:r>
        <w:rPr>
          <w:rStyle w:val="nodename1"/>
        </w:rPr>
        <w:t>order:LNFN</w:t>
      </w:r>
      <w:r>
        <w:rPr>
          <w:rStyle w:val="utility1"/>
        </w:rPr>
        <w:t>&gt;</w:t>
      </w:r>
      <w:r>
        <w:rPr>
          <w:rStyle w:val="nodevalue1"/>
        </w:rPr>
        <w:t>Breeze</w:t>
      </w:r>
      <w:r>
        <w:rPr>
          <w:rStyle w:val="utility1"/>
        </w:rPr>
        <w:t>&lt;/</w:t>
      </w:r>
      <w:r>
        <w:rPr>
          <w:rStyle w:val="nodename1"/>
        </w:rPr>
        <w:t>order:LNFN</w:t>
      </w:r>
      <w:r>
        <w:rPr>
          <w:rStyle w:val="utility1"/>
        </w:rPr>
        <w:t>&gt;</w:t>
      </w:r>
    </w:p>
    <w:p w14:paraId="7106E00A" w14:textId="77777777" w:rsidR="00E44440" w:rsidRDefault="00E44440" w:rsidP="00E44440">
      <w:pPr>
        <w:rPr>
          <w:rFonts w:ascii="Verdana" w:hAnsi="Verdana"/>
          <w:sz w:val="20"/>
          <w:szCs w:val="20"/>
        </w:rPr>
      </w:pPr>
      <w:r>
        <w:rPr>
          <w:rStyle w:val="utility1"/>
        </w:rPr>
        <w:t>&lt;/</w:t>
      </w:r>
      <w:r>
        <w:rPr>
          <w:rStyle w:val="nodename1"/>
        </w:rPr>
        <w:t>order:LIST_NAME_GRP</w:t>
      </w:r>
      <w:r>
        <w:rPr>
          <w:rStyle w:val="utility1"/>
        </w:rPr>
        <w:t>&gt;</w:t>
      </w:r>
    </w:p>
    <w:p w14:paraId="2FCDCFF4"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order:LIST_ADDR_GRP</w:t>
      </w:r>
      <w:r>
        <w:rPr>
          <w:rStyle w:val="utility1"/>
          <w:vanish/>
        </w:rPr>
        <w:t>&gt; &lt;/</w:t>
      </w:r>
      <w:r>
        <w:rPr>
          <w:rStyle w:val="nodename1"/>
          <w:vanish/>
        </w:rPr>
        <w:t>order:LIST_ADDR_GRP</w:t>
      </w:r>
      <w:r>
        <w:rPr>
          <w:rStyle w:val="utility1"/>
          <w:vanish/>
        </w:rPr>
        <w:t>&gt;</w:t>
      </w:r>
    </w:p>
    <w:p w14:paraId="05AF81E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order:LIST_ADDR_GRP</w:t>
      </w:r>
      <w:r>
        <w:rPr>
          <w:rStyle w:val="utility1"/>
        </w:rPr>
        <w:t>&gt;</w:t>
      </w:r>
      <w:r>
        <w:rPr>
          <w:rFonts w:ascii="Verdana" w:hAnsi="Verdana"/>
          <w:sz w:val="20"/>
          <w:szCs w:val="20"/>
        </w:rPr>
        <w:t xml:space="preserve"> </w:t>
      </w:r>
    </w:p>
    <w:p w14:paraId="391778F3" w14:textId="77777777" w:rsidR="00E44440" w:rsidRDefault="00E44440" w:rsidP="00E44440">
      <w:pPr>
        <w:rPr>
          <w:rFonts w:ascii="Verdana" w:hAnsi="Verdana"/>
          <w:sz w:val="20"/>
          <w:szCs w:val="20"/>
        </w:rPr>
      </w:pPr>
      <w:r>
        <w:rPr>
          <w:rStyle w:val="utility1"/>
        </w:rPr>
        <w:t>&lt;</w:t>
      </w:r>
      <w:r>
        <w:rPr>
          <w:rStyle w:val="nodename1"/>
        </w:rPr>
        <w:t>order:LANO</w:t>
      </w:r>
      <w:r>
        <w:rPr>
          <w:rStyle w:val="utility1"/>
        </w:rPr>
        <w:t>&gt;</w:t>
      </w:r>
      <w:r>
        <w:rPr>
          <w:rStyle w:val="nodevalue1"/>
        </w:rPr>
        <w:t xml:space="preserve">212 </w:t>
      </w:r>
      <w:r>
        <w:rPr>
          <w:rStyle w:val="utility1"/>
        </w:rPr>
        <w:t>&lt;/</w:t>
      </w:r>
      <w:r>
        <w:rPr>
          <w:rStyle w:val="nodename1"/>
        </w:rPr>
        <w:t>order:LANO</w:t>
      </w:r>
      <w:r>
        <w:rPr>
          <w:rStyle w:val="utility1"/>
        </w:rPr>
        <w:t>&gt;</w:t>
      </w:r>
    </w:p>
    <w:p w14:paraId="5487C9AF" w14:textId="77777777" w:rsidR="00E44440" w:rsidRDefault="00E44440" w:rsidP="00E44440">
      <w:pPr>
        <w:rPr>
          <w:rFonts w:ascii="Verdana" w:hAnsi="Verdana"/>
          <w:sz w:val="20"/>
          <w:szCs w:val="20"/>
        </w:rPr>
      </w:pPr>
      <w:r>
        <w:rPr>
          <w:rStyle w:val="utility1"/>
        </w:rPr>
        <w:t>&lt;</w:t>
      </w:r>
      <w:r>
        <w:rPr>
          <w:rStyle w:val="nodename1"/>
        </w:rPr>
        <w:t>order:LASN</w:t>
      </w:r>
      <w:r>
        <w:rPr>
          <w:rStyle w:val="utility1"/>
        </w:rPr>
        <w:t>&gt;</w:t>
      </w:r>
      <w:r>
        <w:rPr>
          <w:rStyle w:val="nodevalue1"/>
        </w:rPr>
        <w:t>Washington</w:t>
      </w:r>
      <w:r>
        <w:rPr>
          <w:rStyle w:val="utility1"/>
        </w:rPr>
        <w:t>&lt;/</w:t>
      </w:r>
      <w:r>
        <w:rPr>
          <w:rStyle w:val="nodename1"/>
        </w:rPr>
        <w:t>order:LASN</w:t>
      </w:r>
      <w:r>
        <w:rPr>
          <w:rStyle w:val="utility1"/>
        </w:rPr>
        <w:t>&gt;</w:t>
      </w:r>
    </w:p>
    <w:p w14:paraId="78511C62" w14:textId="77777777" w:rsidR="00E44440" w:rsidRDefault="00E44440" w:rsidP="00E44440">
      <w:pPr>
        <w:rPr>
          <w:rFonts w:ascii="Verdana" w:hAnsi="Verdana"/>
          <w:sz w:val="20"/>
          <w:szCs w:val="20"/>
        </w:rPr>
      </w:pPr>
      <w:r>
        <w:rPr>
          <w:rStyle w:val="utility1"/>
        </w:rPr>
        <w:t>&lt;</w:t>
      </w:r>
      <w:r>
        <w:rPr>
          <w:rStyle w:val="nodename1"/>
        </w:rPr>
        <w:t>order:LATH</w:t>
      </w:r>
      <w:r>
        <w:rPr>
          <w:rStyle w:val="utility1"/>
        </w:rPr>
        <w:t>&gt;</w:t>
      </w:r>
      <w:r>
        <w:rPr>
          <w:rStyle w:val="nodevalue1"/>
        </w:rPr>
        <w:t>ST</w:t>
      </w:r>
      <w:r>
        <w:rPr>
          <w:rStyle w:val="utility1"/>
        </w:rPr>
        <w:t>&lt;/</w:t>
      </w:r>
      <w:r>
        <w:rPr>
          <w:rStyle w:val="nodename1"/>
        </w:rPr>
        <w:t>order:LATH</w:t>
      </w:r>
      <w:r>
        <w:rPr>
          <w:rStyle w:val="utility1"/>
        </w:rPr>
        <w:t>&gt;</w:t>
      </w:r>
    </w:p>
    <w:p w14:paraId="5ABAC553" w14:textId="77777777" w:rsidR="00E44440" w:rsidRDefault="00E44440" w:rsidP="00E44440">
      <w:pPr>
        <w:rPr>
          <w:rFonts w:ascii="Verdana" w:hAnsi="Verdana"/>
          <w:sz w:val="20"/>
          <w:szCs w:val="20"/>
        </w:rPr>
      </w:pPr>
      <w:r>
        <w:rPr>
          <w:rStyle w:val="utility1"/>
        </w:rPr>
        <w:t>&lt;/</w:t>
      </w:r>
      <w:r>
        <w:rPr>
          <w:rStyle w:val="nodename1"/>
        </w:rPr>
        <w:t>order:LIST_ADDR_GRP</w:t>
      </w:r>
      <w:r>
        <w:rPr>
          <w:rStyle w:val="utility1"/>
        </w:rPr>
        <w:t>&gt;</w:t>
      </w:r>
    </w:p>
    <w:p w14:paraId="4A30E661" w14:textId="77777777" w:rsidR="00E44440" w:rsidRDefault="00E44440" w:rsidP="00E44440">
      <w:pPr>
        <w:rPr>
          <w:rFonts w:ascii="Verdana" w:hAnsi="Verdana"/>
          <w:sz w:val="20"/>
          <w:szCs w:val="20"/>
        </w:rPr>
      </w:pPr>
      <w:r>
        <w:rPr>
          <w:rStyle w:val="utility1"/>
        </w:rPr>
        <w:t>&lt;/</w:t>
      </w:r>
      <w:r>
        <w:rPr>
          <w:rStyle w:val="nodename1"/>
        </w:rPr>
        <w:t>order:LISTING_INSTRUCTION</w:t>
      </w:r>
      <w:r>
        <w:rPr>
          <w:rStyle w:val="utility1"/>
        </w:rPr>
        <w:t>&gt;</w:t>
      </w:r>
    </w:p>
    <w:p w14:paraId="51030049" w14:textId="77777777" w:rsidR="00E44440" w:rsidRDefault="00E44440" w:rsidP="00E44440">
      <w:pPr>
        <w:rPr>
          <w:rFonts w:ascii="Verdana" w:hAnsi="Verdana"/>
          <w:sz w:val="20"/>
          <w:szCs w:val="20"/>
        </w:rPr>
      </w:pPr>
      <w:r>
        <w:rPr>
          <w:rStyle w:val="utility1"/>
        </w:rPr>
        <w:t>&lt;/</w:t>
      </w:r>
      <w:r>
        <w:rPr>
          <w:rStyle w:val="nodename1"/>
        </w:rPr>
        <w:t>order:LISTING_INFO</w:t>
      </w:r>
      <w:r>
        <w:rPr>
          <w:rStyle w:val="utility1"/>
        </w:rPr>
        <w:t>&gt;</w:t>
      </w:r>
    </w:p>
    <w:p w14:paraId="7B2EE3AE" w14:textId="77777777" w:rsidR="00E44440" w:rsidRDefault="00E44440" w:rsidP="00E44440">
      <w:pPr>
        <w:rPr>
          <w:rFonts w:ascii="Verdana" w:hAnsi="Verdana"/>
          <w:sz w:val="20"/>
          <w:szCs w:val="20"/>
        </w:rPr>
      </w:pPr>
      <w:r>
        <w:rPr>
          <w:rStyle w:val="utility1"/>
        </w:rPr>
        <w:t>&lt;/</w:t>
      </w:r>
      <w:r>
        <w:rPr>
          <w:rStyle w:val="nodename1"/>
        </w:rPr>
        <w:t>order:DL</w:t>
      </w:r>
      <w:r>
        <w:rPr>
          <w:rStyle w:val="utility1"/>
        </w:rPr>
        <w:t>&gt;</w:t>
      </w:r>
    </w:p>
    <w:p w14:paraId="50E19162" w14:textId="77777777" w:rsidR="00E44440" w:rsidRDefault="00E44440" w:rsidP="00E44440">
      <w:pPr>
        <w:rPr>
          <w:rFonts w:ascii="Verdana" w:hAnsi="Verdana"/>
          <w:sz w:val="20"/>
          <w:szCs w:val="20"/>
        </w:rPr>
      </w:pPr>
      <w:r>
        <w:rPr>
          <w:rStyle w:val="utility1"/>
        </w:rPr>
        <w:t>&lt;/</w:t>
      </w:r>
      <w:r>
        <w:rPr>
          <w:rStyle w:val="nodename1"/>
        </w:rPr>
        <w:t>order:LSR_ORD_REQ</w:t>
      </w:r>
      <w:r>
        <w:rPr>
          <w:rStyle w:val="utility1"/>
        </w:rPr>
        <w:t>&gt;</w:t>
      </w:r>
    </w:p>
    <w:p w14:paraId="78932A26" w14:textId="77777777" w:rsidR="00E44440" w:rsidRDefault="00E44440" w:rsidP="00E44440">
      <w:pPr>
        <w:rPr>
          <w:rFonts w:ascii="Verdana" w:hAnsi="Verdana"/>
          <w:sz w:val="20"/>
          <w:szCs w:val="20"/>
        </w:rPr>
      </w:pPr>
      <w:r>
        <w:rPr>
          <w:rStyle w:val="utility1"/>
        </w:rPr>
        <w:t>&lt;/</w:t>
      </w:r>
      <w:r>
        <w:rPr>
          <w:rStyle w:val="nodename1"/>
        </w:rPr>
        <w:t>ATT_LSR_ORD_REQ</w:t>
      </w:r>
      <w:r>
        <w:rPr>
          <w:rStyle w:val="utility1"/>
        </w:rPr>
        <w:t>&gt;</w:t>
      </w:r>
    </w:p>
    <w:p w14:paraId="40C4F3EF" w14:textId="77777777" w:rsidR="00D421CE" w:rsidRDefault="00D421CE" w:rsidP="00D421CE"/>
    <w:p w14:paraId="5ECEE2AD" w14:textId="77777777" w:rsidR="00BD0B93" w:rsidRDefault="00BD0B93" w:rsidP="00D17629"/>
    <w:p w14:paraId="41DAF24C" w14:textId="77777777" w:rsidR="00BD0B93" w:rsidRDefault="00AB4C54" w:rsidP="00D17629">
      <w:r>
        <w:t>XML Output:-</w:t>
      </w:r>
    </w:p>
    <w:p w14:paraId="078E1339" w14:textId="77777777" w:rsidR="00AB4C54" w:rsidRDefault="00AB4C54" w:rsidP="00D17629"/>
    <w:p w14:paraId="62F5F690"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uom:LSR_RESP</w:t>
      </w:r>
      <w:r>
        <w:rPr>
          <w:rStyle w:val="utility1"/>
          <w:vanish/>
        </w:rPr>
        <w:t>&gt; &lt;/</w:t>
      </w:r>
      <w:r>
        <w:rPr>
          <w:rStyle w:val="nodename1"/>
          <w:vanish/>
        </w:rPr>
        <w:t>uom:LSR_RESP</w:t>
      </w:r>
      <w:r>
        <w:rPr>
          <w:rStyle w:val="utility1"/>
          <w:vanish/>
        </w:rPr>
        <w:t>&gt;</w:t>
      </w:r>
    </w:p>
    <w:p w14:paraId="1100CC74"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uom:LSR_RESP</w:t>
      </w:r>
      <w:r>
        <w:rPr>
          <w:rStyle w:val="utility1"/>
        </w:rPr>
        <w:t>&gt;</w:t>
      </w:r>
      <w:r>
        <w:rPr>
          <w:rFonts w:ascii="Verdana" w:hAnsi="Verdana"/>
          <w:sz w:val="20"/>
          <w:szCs w:val="20"/>
        </w:rPr>
        <w:t xml:space="preserve"> </w:t>
      </w:r>
    </w:p>
    <w:p w14:paraId="66B04552"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uom:HDR</w:t>
      </w:r>
      <w:r>
        <w:rPr>
          <w:rStyle w:val="utility1"/>
          <w:vanish/>
        </w:rPr>
        <w:t>&gt; &lt;/</w:t>
      </w:r>
      <w:r>
        <w:rPr>
          <w:rStyle w:val="nodename1"/>
          <w:vanish/>
        </w:rPr>
        <w:t>uom:HDR</w:t>
      </w:r>
      <w:r>
        <w:rPr>
          <w:rStyle w:val="utility1"/>
          <w:vanish/>
        </w:rPr>
        <w:t>&gt;</w:t>
      </w:r>
    </w:p>
    <w:p w14:paraId="13604A10"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uom:HDR</w:t>
      </w:r>
      <w:r>
        <w:rPr>
          <w:rStyle w:val="utility1"/>
        </w:rPr>
        <w:t>&gt;</w:t>
      </w:r>
      <w:r>
        <w:rPr>
          <w:rFonts w:ascii="Verdana" w:hAnsi="Verdana"/>
          <w:sz w:val="20"/>
          <w:szCs w:val="20"/>
        </w:rPr>
        <w:t xml:space="preserve"> </w:t>
      </w:r>
    </w:p>
    <w:p w14:paraId="7005F12C" w14:textId="77777777" w:rsidR="00AB4C54" w:rsidRDefault="00AB4C54" w:rsidP="00AB4C54">
      <w:pPr>
        <w:rPr>
          <w:rFonts w:ascii="Verdana" w:hAnsi="Verdana"/>
          <w:sz w:val="20"/>
          <w:szCs w:val="20"/>
        </w:rPr>
      </w:pPr>
      <w:r>
        <w:rPr>
          <w:rStyle w:val="utility1"/>
        </w:rPr>
        <w:t>&lt;</w:t>
      </w:r>
      <w:r>
        <w:rPr>
          <w:rStyle w:val="nodename1"/>
        </w:rPr>
        <w:t>uom:MESSAGE_ID</w:t>
      </w:r>
      <w:r>
        <w:rPr>
          <w:rStyle w:val="utility1"/>
        </w:rPr>
        <w:t>&gt;</w:t>
      </w:r>
      <w:r>
        <w:rPr>
          <w:rStyle w:val="nodevalue1"/>
        </w:rPr>
        <w:t>1621277729695450.589806122216</w:t>
      </w:r>
      <w:r>
        <w:rPr>
          <w:rStyle w:val="utility1"/>
        </w:rPr>
        <w:t>&lt;/</w:t>
      </w:r>
      <w:r>
        <w:rPr>
          <w:rStyle w:val="nodename1"/>
        </w:rPr>
        <w:t>uom:MESSAGE_ID</w:t>
      </w:r>
      <w:r>
        <w:rPr>
          <w:rStyle w:val="utility1"/>
        </w:rPr>
        <w:t>&gt;</w:t>
      </w:r>
    </w:p>
    <w:p w14:paraId="2F020904" w14:textId="77777777" w:rsidR="00AB4C54" w:rsidRDefault="00AB4C54" w:rsidP="00AB4C54">
      <w:pPr>
        <w:rPr>
          <w:rFonts w:ascii="Verdana" w:hAnsi="Verdana"/>
          <w:sz w:val="20"/>
          <w:szCs w:val="20"/>
        </w:rPr>
      </w:pPr>
      <w:r>
        <w:rPr>
          <w:rStyle w:val="utility1"/>
        </w:rPr>
        <w:t>&lt;</w:t>
      </w:r>
      <w:r>
        <w:rPr>
          <w:rStyle w:val="nodename1"/>
        </w:rPr>
        <w:t>uom:CCNA</w:t>
      </w:r>
      <w:r>
        <w:rPr>
          <w:rStyle w:val="utility1"/>
        </w:rPr>
        <w:t>&gt;</w:t>
      </w:r>
      <w:r>
        <w:rPr>
          <w:rStyle w:val="nodevalue1"/>
        </w:rPr>
        <w:t>ZXL</w:t>
      </w:r>
      <w:r>
        <w:rPr>
          <w:rStyle w:val="utility1"/>
        </w:rPr>
        <w:t>&lt;/</w:t>
      </w:r>
      <w:r>
        <w:rPr>
          <w:rStyle w:val="nodename1"/>
        </w:rPr>
        <w:t>uom:CCNA</w:t>
      </w:r>
      <w:r>
        <w:rPr>
          <w:rStyle w:val="utility1"/>
        </w:rPr>
        <w:t>&gt;</w:t>
      </w:r>
    </w:p>
    <w:p w14:paraId="7C20A4CF" w14:textId="77777777" w:rsidR="00AB4C54" w:rsidRDefault="00AB4C54" w:rsidP="00AB4C54">
      <w:pPr>
        <w:rPr>
          <w:rFonts w:ascii="Verdana" w:hAnsi="Verdana"/>
          <w:sz w:val="20"/>
          <w:szCs w:val="20"/>
        </w:rPr>
      </w:pPr>
      <w:r>
        <w:rPr>
          <w:rStyle w:val="utility1"/>
        </w:rPr>
        <w:t>&lt;</w:t>
      </w:r>
      <w:r>
        <w:rPr>
          <w:rStyle w:val="nodename1"/>
        </w:rPr>
        <w:t>uom:MSG_TIMESTAMP</w:t>
      </w:r>
      <w:r>
        <w:rPr>
          <w:rStyle w:val="utility1"/>
        </w:rPr>
        <w:t>&gt;</w:t>
      </w:r>
      <w:r>
        <w:rPr>
          <w:rStyle w:val="nodevalue1"/>
        </w:rPr>
        <w:t>2021-05-17T14:01:10.000-05:00</w:t>
      </w:r>
      <w:r>
        <w:rPr>
          <w:rStyle w:val="utility1"/>
        </w:rPr>
        <w:t>&lt;/</w:t>
      </w:r>
      <w:r>
        <w:rPr>
          <w:rStyle w:val="nodename1"/>
        </w:rPr>
        <w:t>uom:MSG_TIMESTAMP</w:t>
      </w:r>
      <w:r>
        <w:rPr>
          <w:rStyle w:val="utility1"/>
        </w:rPr>
        <w:t>&gt;</w:t>
      </w:r>
    </w:p>
    <w:p w14:paraId="0B5F888C" w14:textId="77777777" w:rsidR="00AB4C54" w:rsidRDefault="00AB4C54" w:rsidP="00AB4C54">
      <w:pPr>
        <w:rPr>
          <w:rFonts w:ascii="Verdana" w:hAnsi="Verdana"/>
          <w:sz w:val="20"/>
          <w:szCs w:val="20"/>
        </w:rPr>
      </w:pPr>
      <w:r>
        <w:rPr>
          <w:rStyle w:val="utility1"/>
        </w:rPr>
        <w:t>&lt;</w:t>
      </w:r>
      <w:r>
        <w:rPr>
          <w:rStyle w:val="nodename1"/>
        </w:rPr>
        <w:t>uom:PON</w:t>
      </w:r>
      <w:r>
        <w:rPr>
          <w:rStyle w:val="utility1"/>
        </w:rPr>
        <w:t>&gt;</w:t>
      </w:r>
      <w:r>
        <w:rPr>
          <w:rStyle w:val="nodevalue1"/>
        </w:rPr>
        <w:t>TCC-M005</w:t>
      </w:r>
      <w:r>
        <w:rPr>
          <w:rStyle w:val="utility1"/>
        </w:rPr>
        <w:t>&lt;/</w:t>
      </w:r>
      <w:r>
        <w:rPr>
          <w:rStyle w:val="nodename1"/>
        </w:rPr>
        <w:t>uom:PON</w:t>
      </w:r>
      <w:r>
        <w:rPr>
          <w:rStyle w:val="utility1"/>
        </w:rPr>
        <w:t>&gt;</w:t>
      </w:r>
    </w:p>
    <w:p w14:paraId="6B061356" w14:textId="77777777" w:rsidR="00AB4C54" w:rsidRDefault="00AB4C54" w:rsidP="00AB4C54">
      <w:pPr>
        <w:rPr>
          <w:rFonts w:ascii="Verdana" w:hAnsi="Verdana"/>
          <w:sz w:val="20"/>
          <w:szCs w:val="20"/>
        </w:rPr>
      </w:pPr>
      <w:r>
        <w:rPr>
          <w:rStyle w:val="utility1"/>
        </w:rPr>
        <w:t>&lt;</w:t>
      </w:r>
      <w:r>
        <w:rPr>
          <w:rStyle w:val="nodename1"/>
        </w:rPr>
        <w:t>uom:VER</w:t>
      </w:r>
      <w:r>
        <w:rPr>
          <w:rStyle w:val="utility1"/>
        </w:rPr>
        <w:t>&gt;</w:t>
      </w:r>
      <w:r>
        <w:rPr>
          <w:rStyle w:val="nodevalue1"/>
        </w:rPr>
        <w:t>00</w:t>
      </w:r>
      <w:r>
        <w:rPr>
          <w:rStyle w:val="utility1"/>
        </w:rPr>
        <w:t>&lt;/</w:t>
      </w:r>
      <w:r>
        <w:rPr>
          <w:rStyle w:val="nodename1"/>
        </w:rPr>
        <w:t>uom:VER</w:t>
      </w:r>
      <w:r>
        <w:rPr>
          <w:rStyle w:val="utility1"/>
        </w:rPr>
        <w:t>&gt;</w:t>
      </w:r>
    </w:p>
    <w:p w14:paraId="6320B816" w14:textId="77777777" w:rsidR="00AB4C54" w:rsidRDefault="00AB4C54" w:rsidP="00AB4C54">
      <w:pPr>
        <w:rPr>
          <w:rFonts w:ascii="Verdana" w:hAnsi="Verdana"/>
          <w:sz w:val="20"/>
          <w:szCs w:val="20"/>
        </w:rPr>
      </w:pPr>
      <w:r>
        <w:rPr>
          <w:rStyle w:val="utility1"/>
        </w:rPr>
        <w:t>&lt;</w:t>
      </w:r>
      <w:r>
        <w:rPr>
          <w:rStyle w:val="nodename1"/>
        </w:rPr>
        <w:t>uom:ATN</w:t>
      </w:r>
      <w:r>
        <w:rPr>
          <w:rStyle w:val="utility1"/>
        </w:rPr>
        <w:t>&gt;</w:t>
      </w:r>
      <w:r>
        <w:rPr>
          <w:rStyle w:val="nodevalue1"/>
        </w:rPr>
        <w:t>3348774906</w:t>
      </w:r>
      <w:r>
        <w:rPr>
          <w:rStyle w:val="utility1"/>
        </w:rPr>
        <w:t>&lt;/</w:t>
      </w:r>
      <w:r>
        <w:rPr>
          <w:rStyle w:val="nodename1"/>
        </w:rPr>
        <w:t>uom:ATN</w:t>
      </w:r>
      <w:r>
        <w:rPr>
          <w:rStyle w:val="utility1"/>
        </w:rPr>
        <w:t>&gt;</w:t>
      </w:r>
    </w:p>
    <w:p w14:paraId="794308EB" w14:textId="77777777" w:rsidR="00AB4C54" w:rsidRDefault="00AB4C54" w:rsidP="00AB4C54">
      <w:pPr>
        <w:rPr>
          <w:rFonts w:ascii="Verdana" w:hAnsi="Verdana"/>
          <w:sz w:val="20"/>
          <w:szCs w:val="20"/>
        </w:rPr>
      </w:pPr>
      <w:r>
        <w:rPr>
          <w:rStyle w:val="utility1"/>
        </w:rPr>
        <w:t>&lt;</w:t>
      </w:r>
      <w:r>
        <w:rPr>
          <w:rStyle w:val="nodename1"/>
        </w:rPr>
        <w:t>uom:LSR_NO</w:t>
      </w:r>
      <w:r>
        <w:rPr>
          <w:rStyle w:val="utility1"/>
        </w:rPr>
        <w:t>&gt;</w:t>
      </w:r>
      <w:r>
        <w:rPr>
          <w:rStyle w:val="nodevalue1"/>
        </w:rPr>
        <w:t>20210517L00016-00</w:t>
      </w:r>
      <w:r>
        <w:rPr>
          <w:rStyle w:val="utility1"/>
        </w:rPr>
        <w:t>&lt;/</w:t>
      </w:r>
      <w:r>
        <w:rPr>
          <w:rStyle w:val="nodename1"/>
        </w:rPr>
        <w:t>uom:LSR_NO</w:t>
      </w:r>
      <w:r>
        <w:rPr>
          <w:rStyle w:val="utility1"/>
        </w:rPr>
        <w:t>&gt;</w:t>
      </w:r>
    </w:p>
    <w:p w14:paraId="1BBA12EA" w14:textId="77777777" w:rsidR="00AB4C54" w:rsidRDefault="00AB4C54" w:rsidP="00AB4C54">
      <w:pPr>
        <w:rPr>
          <w:rFonts w:ascii="Verdana" w:hAnsi="Verdana"/>
          <w:sz w:val="20"/>
          <w:szCs w:val="20"/>
        </w:rPr>
      </w:pPr>
      <w:r>
        <w:rPr>
          <w:rStyle w:val="utility1"/>
        </w:rPr>
        <w:t>&lt;</w:t>
      </w:r>
      <w:r>
        <w:rPr>
          <w:rStyle w:val="nodename1"/>
        </w:rPr>
        <w:t>uom:CC</w:t>
      </w:r>
      <w:r>
        <w:rPr>
          <w:rStyle w:val="utility1"/>
        </w:rPr>
        <w:t>&gt;</w:t>
      </w:r>
      <w:r>
        <w:rPr>
          <w:rStyle w:val="nodevalue1"/>
        </w:rPr>
        <w:t>9999</w:t>
      </w:r>
      <w:r>
        <w:rPr>
          <w:rStyle w:val="utility1"/>
        </w:rPr>
        <w:t>&lt;/</w:t>
      </w:r>
      <w:r>
        <w:rPr>
          <w:rStyle w:val="nodename1"/>
        </w:rPr>
        <w:t>uom:CC</w:t>
      </w:r>
      <w:r>
        <w:rPr>
          <w:rStyle w:val="utility1"/>
        </w:rPr>
        <w:t>&gt;</w:t>
      </w:r>
    </w:p>
    <w:p w14:paraId="4C745214" w14:textId="77777777" w:rsidR="00AB4C54" w:rsidRDefault="00AB4C54" w:rsidP="00AB4C54">
      <w:pPr>
        <w:rPr>
          <w:rFonts w:ascii="Verdana" w:hAnsi="Verdana"/>
          <w:sz w:val="20"/>
          <w:szCs w:val="20"/>
        </w:rPr>
      </w:pPr>
      <w:r>
        <w:rPr>
          <w:rStyle w:val="utility1"/>
        </w:rPr>
        <w:t>&lt;</w:t>
      </w:r>
      <w:r>
        <w:rPr>
          <w:rStyle w:val="nodename1"/>
        </w:rPr>
        <w:t>uom:TEST_PROD_INDICATOR</w:t>
      </w:r>
      <w:r>
        <w:rPr>
          <w:rStyle w:val="utility1"/>
        </w:rPr>
        <w:t>&gt;</w:t>
      </w:r>
      <w:r>
        <w:rPr>
          <w:rStyle w:val="nodevalue1"/>
        </w:rPr>
        <w:t>P</w:t>
      </w:r>
      <w:r>
        <w:rPr>
          <w:rStyle w:val="utility1"/>
        </w:rPr>
        <w:t>&lt;/</w:t>
      </w:r>
      <w:r>
        <w:rPr>
          <w:rStyle w:val="nodename1"/>
        </w:rPr>
        <w:t>uom:TEST_PROD_INDICATOR</w:t>
      </w:r>
      <w:r>
        <w:rPr>
          <w:rStyle w:val="utility1"/>
        </w:rPr>
        <w:t>&gt;</w:t>
      </w:r>
    </w:p>
    <w:p w14:paraId="257DB683" w14:textId="77777777" w:rsidR="00AB4C54" w:rsidRDefault="00AB4C54" w:rsidP="00AB4C54">
      <w:pPr>
        <w:rPr>
          <w:rFonts w:ascii="Verdana" w:hAnsi="Verdana"/>
          <w:sz w:val="20"/>
          <w:szCs w:val="20"/>
        </w:rPr>
      </w:pPr>
      <w:r>
        <w:rPr>
          <w:rStyle w:val="utility1"/>
        </w:rPr>
        <w:t>&lt;</w:t>
      </w:r>
      <w:r>
        <w:rPr>
          <w:rStyle w:val="nodename1"/>
        </w:rPr>
        <w:t>uom:CLEC_APPL_ID</w:t>
      </w:r>
      <w:r>
        <w:rPr>
          <w:rStyle w:val="utility1"/>
        </w:rPr>
        <w:t>&gt;</w:t>
      </w:r>
      <w:r>
        <w:rPr>
          <w:rStyle w:val="nodevalue1"/>
        </w:rPr>
        <w:t>CTE-VALIDATOR</w:t>
      </w:r>
      <w:r>
        <w:rPr>
          <w:rStyle w:val="utility1"/>
        </w:rPr>
        <w:t>&lt;/</w:t>
      </w:r>
      <w:r>
        <w:rPr>
          <w:rStyle w:val="nodename1"/>
        </w:rPr>
        <w:t>uom:CLEC_APPL_ID</w:t>
      </w:r>
      <w:r>
        <w:rPr>
          <w:rStyle w:val="utility1"/>
        </w:rPr>
        <w:t>&gt;</w:t>
      </w:r>
    </w:p>
    <w:p w14:paraId="62CF92FC" w14:textId="77777777" w:rsidR="00AB4C54" w:rsidRDefault="00AB4C54" w:rsidP="00AB4C54">
      <w:pPr>
        <w:rPr>
          <w:rFonts w:ascii="Verdana" w:hAnsi="Verdana"/>
          <w:sz w:val="20"/>
          <w:szCs w:val="20"/>
        </w:rPr>
      </w:pPr>
      <w:r>
        <w:rPr>
          <w:rStyle w:val="utility1"/>
        </w:rPr>
        <w:t>&lt;</w:t>
      </w:r>
      <w:r>
        <w:rPr>
          <w:rStyle w:val="nodename1"/>
        </w:rPr>
        <w:t>uom:CLEC_APPL_PASSWORD</w:t>
      </w:r>
      <w:r>
        <w:rPr>
          <w:rStyle w:val="utility1"/>
        </w:rPr>
        <w:t>&gt;</w:t>
      </w:r>
      <w:r>
        <w:rPr>
          <w:rStyle w:val="nodevalue1"/>
        </w:rPr>
        <w:t>PA$$WORD</w:t>
      </w:r>
      <w:r>
        <w:rPr>
          <w:rStyle w:val="utility1"/>
        </w:rPr>
        <w:t>&lt;/</w:t>
      </w:r>
      <w:r>
        <w:rPr>
          <w:rStyle w:val="nodename1"/>
        </w:rPr>
        <w:t>uom:CLEC_APPL_PASSWORD</w:t>
      </w:r>
      <w:r>
        <w:rPr>
          <w:rStyle w:val="utility1"/>
        </w:rPr>
        <w:t>&gt;</w:t>
      </w:r>
    </w:p>
    <w:p w14:paraId="5046ADC1" w14:textId="77777777" w:rsidR="00AB4C54" w:rsidRDefault="00AB4C54" w:rsidP="00AB4C54">
      <w:pPr>
        <w:rPr>
          <w:rFonts w:ascii="Verdana" w:hAnsi="Verdana"/>
          <w:sz w:val="20"/>
          <w:szCs w:val="20"/>
        </w:rPr>
      </w:pPr>
      <w:r>
        <w:rPr>
          <w:rStyle w:val="utility1"/>
        </w:rPr>
        <w:t>&lt;</w:t>
      </w:r>
      <w:r>
        <w:rPr>
          <w:rStyle w:val="nodename1"/>
        </w:rPr>
        <w:t>uom:DTSENT</w:t>
      </w:r>
      <w:r>
        <w:rPr>
          <w:rStyle w:val="utility1"/>
        </w:rPr>
        <w:t>&gt;</w:t>
      </w:r>
      <w:r>
        <w:rPr>
          <w:rStyle w:val="nodevalue1"/>
        </w:rPr>
        <w:t>202105170201PM</w:t>
      </w:r>
      <w:r>
        <w:rPr>
          <w:rStyle w:val="utility1"/>
        </w:rPr>
        <w:t>&lt;/</w:t>
      </w:r>
      <w:r>
        <w:rPr>
          <w:rStyle w:val="nodename1"/>
        </w:rPr>
        <w:t>uom:DTSENT</w:t>
      </w:r>
      <w:r>
        <w:rPr>
          <w:rStyle w:val="utility1"/>
        </w:rPr>
        <w:t>&gt;</w:t>
      </w:r>
    </w:p>
    <w:p w14:paraId="4284A7A5" w14:textId="77777777" w:rsidR="00AB4C54" w:rsidRDefault="00AB4C54" w:rsidP="00AB4C54">
      <w:pPr>
        <w:rPr>
          <w:rFonts w:ascii="Verdana" w:hAnsi="Verdana"/>
          <w:sz w:val="20"/>
          <w:szCs w:val="20"/>
        </w:rPr>
      </w:pPr>
      <w:r>
        <w:rPr>
          <w:rStyle w:val="utility1"/>
        </w:rPr>
        <w:t>&lt;</w:t>
      </w:r>
      <w:r>
        <w:rPr>
          <w:rStyle w:val="nodename1"/>
        </w:rPr>
        <w:t>uom:ORD</w:t>
      </w:r>
      <w:r>
        <w:rPr>
          <w:rStyle w:val="utility1"/>
        </w:rPr>
        <w:t>&gt;</w:t>
      </w:r>
      <w:r>
        <w:rPr>
          <w:rStyle w:val="nodevalue1"/>
        </w:rPr>
        <w:t>N19HD5P3</w:t>
      </w:r>
      <w:r>
        <w:rPr>
          <w:rStyle w:val="utility1"/>
        </w:rPr>
        <w:t>&lt;/</w:t>
      </w:r>
      <w:r>
        <w:rPr>
          <w:rStyle w:val="nodename1"/>
        </w:rPr>
        <w:t>uom:ORD</w:t>
      </w:r>
      <w:r>
        <w:rPr>
          <w:rStyle w:val="utility1"/>
        </w:rPr>
        <w:t>&gt;</w:t>
      </w:r>
    </w:p>
    <w:p w14:paraId="7620394F" w14:textId="77777777" w:rsidR="00AB4C54" w:rsidRDefault="00AB4C54" w:rsidP="00AB4C54">
      <w:pPr>
        <w:rPr>
          <w:rFonts w:ascii="Verdana" w:hAnsi="Verdana"/>
          <w:sz w:val="20"/>
          <w:szCs w:val="20"/>
        </w:rPr>
      </w:pPr>
      <w:r>
        <w:rPr>
          <w:rStyle w:val="utility1"/>
        </w:rPr>
        <w:t>&lt;</w:t>
      </w:r>
      <w:r>
        <w:rPr>
          <w:rStyle w:val="nodename1"/>
        </w:rPr>
        <w:t>uom:STATUS_CODE</w:t>
      </w:r>
      <w:r>
        <w:rPr>
          <w:rStyle w:val="utility1"/>
        </w:rPr>
        <w:t>&gt;</w:t>
      </w:r>
      <w:r>
        <w:rPr>
          <w:rStyle w:val="nodevalue1"/>
        </w:rPr>
        <w:t>PD</w:t>
      </w:r>
      <w:r>
        <w:rPr>
          <w:rStyle w:val="utility1"/>
        </w:rPr>
        <w:t>&lt;/</w:t>
      </w:r>
      <w:r>
        <w:rPr>
          <w:rStyle w:val="nodename1"/>
        </w:rPr>
        <w:t>uom:STATUS_CODE</w:t>
      </w:r>
      <w:r>
        <w:rPr>
          <w:rStyle w:val="utility1"/>
        </w:rPr>
        <w:t>&gt;</w:t>
      </w:r>
    </w:p>
    <w:p w14:paraId="4D4379C5" w14:textId="77777777" w:rsidR="00AB4C54" w:rsidRDefault="00AB4C54" w:rsidP="00AB4C54">
      <w:pPr>
        <w:rPr>
          <w:rFonts w:ascii="Verdana" w:hAnsi="Verdana"/>
          <w:sz w:val="20"/>
          <w:szCs w:val="20"/>
        </w:rPr>
      </w:pPr>
      <w:r>
        <w:rPr>
          <w:rStyle w:val="utility1"/>
        </w:rPr>
        <w:t>&lt;</w:t>
      </w:r>
      <w:r>
        <w:rPr>
          <w:rStyle w:val="nodename1"/>
        </w:rPr>
        <w:t>uom:STATUS_MSG</w:t>
      </w:r>
      <w:r>
        <w:rPr>
          <w:rStyle w:val="utility1"/>
        </w:rPr>
        <w:t>&gt;</w:t>
      </w:r>
      <w:r>
        <w:rPr>
          <w:rStyle w:val="nodevalue1"/>
        </w:rPr>
        <w:t>PENDING ORDER</w:t>
      </w:r>
      <w:r>
        <w:rPr>
          <w:rStyle w:val="utility1"/>
        </w:rPr>
        <w:t>&lt;/</w:t>
      </w:r>
      <w:r>
        <w:rPr>
          <w:rStyle w:val="nodename1"/>
        </w:rPr>
        <w:t>uom:STATUS_MSG</w:t>
      </w:r>
      <w:r>
        <w:rPr>
          <w:rStyle w:val="utility1"/>
        </w:rPr>
        <w:t>&gt;</w:t>
      </w:r>
    </w:p>
    <w:p w14:paraId="30A34DF6" w14:textId="77777777" w:rsidR="00AB4C54" w:rsidRDefault="00AB4C54" w:rsidP="00AB4C54">
      <w:pPr>
        <w:rPr>
          <w:rFonts w:ascii="Verdana" w:hAnsi="Verdana"/>
          <w:sz w:val="20"/>
          <w:szCs w:val="20"/>
        </w:rPr>
      </w:pPr>
      <w:r>
        <w:rPr>
          <w:rStyle w:val="utility1"/>
        </w:rPr>
        <w:t>&lt;</w:t>
      </w:r>
      <w:r>
        <w:rPr>
          <w:rStyle w:val="nodename1"/>
        </w:rPr>
        <w:t>uom:REMARKS</w:t>
      </w:r>
      <w:r>
        <w:rPr>
          <w:rStyle w:val="utility1"/>
        </w:rPr>
        <w:t>&gt;</w:t>
      </w:r>
      <w:r>
        <w:rPr>
          <w:rStyle w:val="nodevalue1"/>
        </w:rPr>
        <w:t>Facilities have been checked MB05</w:t>
      </w:r>
      <w:r>
        <w:rPr>
          <w:rStyle w:val="utility1"/>
        </w:rPr>
        <w:t>&lt;/</w:t>
      </w:r>
      <w:r>
        <w:rPr>
          <w:rStyle w:val="nodename1"/>
        </w:rPr>
        <w:t>uom:REMARKS</w:t>
      </w:r>
      <w:r>
        <w:rPr>
          <w:rStyle w:val="utility1"/>
        </w:rPr>
        <w:t>&gt;</w:t>
      </w:r>
    </w:p>
    <w:p w14:paraId="03F2B694" w14:textId="77777777" w:rsidR="00AB4C54" w:rsidRDefault="00AB4C54" w:rsidP="00AB4C54">
      <w:pPr>
        <w:rPr>
          <w:rFonts w:ascii="Verdana" w:hAnsi="Verdana"/>
          <w:sz w:val="20"/>
          <w:szCs w:val="20"/>
        </w:rPr>
      </w:pPr>
      <w:r>
        <w:rPr>
          <w:rStyle w:val="utility1"/>
        </w:rPr>
        <w:t>&lt;</w:t>
      </w:r>
      <w:r>
        <w:rPr>
          <w:rStyle w:val="nodename1"/>
        </w:rPr>
        <w:t>uom:TRAN_ACK_TYPE</w:t>
      </w:r>
      <w:r>
        <w:rPr>
          <w:rStyle w:val="utility1"/>
        </w:rPr>
        <w:t>&gt;</w:t>
      </w:r>
      <w:r>
        <w:rPr>
          <w:rStyle w:val="nodevalue1"/>
        </w:rPr>
        <w:t>AT</w:t>
      </w:r>
      <w:r>
        <w:rPr>
          <w:rStyle w:val="utility1"/>
        </w:rPr>
        <w:t>&lt;/</w:t>
      </w:r>
      <w:r>
        <w:rPr>
          <w:rStyle w:val="nodename1"/>
        </w:rPr>
        <w:t>uom:TRAN_ACK_TYPE</w:t>
      </w:r>
      <w:r>
        <w:rPr>
          <w:rStyle w:val="utility1"/>
        </w:rPr>
        <w:t>&gt;</w:t>
      </w:r>
    </w:p>
    <w:p w14:paraId="115307F0" w14:textId="77777777" w:rsidR="00AB4C54" w:rsidRDefault="00AB4C54" w:rsidP="00AB4C54">
      <w:pPr>
        <w:rPr>
          <w:rFonts w:ascii="Verdana" w:hAnsi="Verdana"/>
          <w:sz w:val="20"/>
          <w:szCs w:val="20"/>
        </w:rPr>
      </w:pPr>
      <w:r>
        <w:rPr>
          <w:rStyle w:val="utility1"/>
        </w:rPr>
        <w:t>&lt;</w:t>
      </w:r>
      <w:r>
        <w:rPr>
          <w:rStyle w:val="nodename1"/>
        </w:rPr>
        <w:t>uom:TRANS_SET_PURPOSE_CODE</w:t>
      </w:r>
      <w:r>
        <w:rPr>
          <w:rStyle w:val="utility1"/>
        </w:rPr>
        <w:t>&gt;</w:t>
      </w:r>
      <w:r>
        <w:rPr>
          <w:rStyle w:val="nodevalue1"/>
        </w:rPr>
        <w:t>06</w:t>
      </w:r>
      <w:r>
        <w:rPr>
          <w:rStyle w:val="utility1"/>
        </w:rPr>
        <w:t>&lt;/</w:t>
      </w:r>
      <w:r>
        <w:rPr>
          <w:rStyle w:val="nodename1"/>
        </w:rPr>
        <w:t>uom:TRANS_SET_PURPOSE_CODE</w:t>
      </w:r>
      <w:r>
        <w:rPr>
          <w:rStyle w:val="utility1"/>
        </w:rPr>
        <w:t>&gt;</w:t>
      </w:r>
    </w:p>
    <w:p w14:paraId="39643032" w14:textId="77777777" w:rsidR="00AB4C54" w:rsidRDefault="00AB4C54" w:rsidP="00AB4C54">
      <w:pPr>
        <w:rPr>
          <w:rFonts w:ascii="Verdana" w:hAnsi="Verdana"/>
          <w:sz w:val="20"/>
          <w:szCs w:val="20"/>
        </w:rPr>
      </w:pPr>
      <w:r>
        <w:rPr>
          <w:rStyle w:val="utility1"/>
        </w:rPr>
        <w:t>&lt;/</w:t>
      </w:r>
      <w:r>
        <w:rPr>
          <w:rStyle w:val="nodename1"/>
        </w:rPr>
        <w:t>uom:HDR</w:t>
      </w:r>
      <w:r>
        <w:rPr>
          <w:rStyle w:val="utility1"/>
        </w:rPr>
        <w:t>&gt;</w:t>
      </w:r>
    </w:p>
    <w:p w14:paraId="5399B5DF"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uom:NOTIFICATION</w:t>
      </w:r>
      <w:r>
        <w:rPr>
          <w:rStyle w:val="utility1"/>
          <w:vanish/>
        </w:rPr>
        <w:t>&gt; &lt;/</w:t>
      </w:r>
      <w:r>
        <w:rPr>
          <w:rStyle w:val="nodename1"/>
          <w:vanish/>
        </w:rPr>
        <w:t>uom:NOTIFICATION</w:t>
      </w:r>
      <w:r>
        <w:rPr>
          <w:rStyle w:val="utility1"/>
          <w:vanish/>
        </w:rPr>
        <w:t>&gt;</w:t>
      </w:r>
    </w:p>
    <w:p w14:paraId="4AE2FF55"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uom:NOTIFICATION</w:t>
      </w:r>
      <w:r>
        <w:rPr>
          <w:rStyle w:val="utility1"/>
        </w:rPr>
        <w:t>&gt;</w:t>
      </w:r>
      <w:r>
        <w:rPr>
          <w:rFonts w:ascii="Verdana" w:hAnsi="Verdana"/>
          <w:sz w:val="20"/>
          <w:szCs w:val="20"/>
        </w:rPr>
        <w:t xml:space="preserve"> </w:t>
      </w:r>
    </w:p>
    <w:p w14:paraId="016A391F"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uom:FIRM_ORDER_NOTIFICATION</w:t>
      </w:r>
      <w:r>
        <w:rPr>
          <w:rStyle w:val="utility1"/>
          <w:vanish/>
        </w:rPr>
        <w:t>&gt; &lt;/</w:t>
      </w:r>
      <w:r>
        <w:rPr>
          <w:rStyle w:val="nodename1"/>
          <w:vanish/>
        </w:rPr>
        <w:t>uom:FIRM_ORDER_NOTIFICATION</w:t>
      </w:r>
      <w:r>
        <w:rPr>
          <w:rStyle w:val="utility1"/>
          <w:vanish/>
        </w:rPr>
        <w:t>&gt;</w:t>
      </w:r>
    </w:p>
    <w:p w14:paraId="631E1A8C"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uom:FIRM_ORDER_NOTIFICATION</w:t>
      </w:r>
      <w:r>
        <w:rPr>
          <w:rStyle w:val="utility1"/>
        </w:rPr>
        <w:t>&gt;</w:t>
      </w:r>
      <w:r>
        <w:rPr>
          <w:rFonts w:ascii="Verdana" w:hAnsi="Verdana"/>
          <w:sz w:val="20"/>
          <w:szCs w:val="20"/>
        </w:rPr>
        <w:t xml:space="preserve"> </w:t>
      </w:r>
    </w:p>
    <w:p w14:paraId="14ED6739"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uom:NOTIFICATION_ADMIN</w:t>
      </w:r>
      <w:r>
        <w:rPr>
          <w:rStyle w:val="utility1"/>
          <w:vanish/>
        </w:rPr>
        <w:t>&gt; &lt;/</w:t>
      </w:r>
      <w:r>
        <w:rPr>
          <w:rStyle w:val="nodename1"/>
          <w:vanish/>
        </w:rPr>
        <w:t>uom:NOTIFICATION_ADMIN</w:t>
      </w:r>
      <w:r>
        <w:rPr>
          <w:rStyle w:val="utility1"/>
          <w:vanish/>
        </w:rPr>
        <w:t>&gt;</w:t>
      </w:r>
    </w:p>
    <w:p w14:paraId="729DA608"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uom:NOTIFICATION_ADMIN</w:t>
      </w:r>
      <w:r>
        <w:rPr>
          <w:rStyle w:val="utility1"/>
        </w:rPr>
        <w:t>&gt;</w:t>
      </w:r>
      <w:r>
        <w:rPr>
          <w:rFonts w:ascii="Verdana" w:hAnsi="Verdana"/>
          <w:sz w:val="20"/>
          <w:szCs w:val="20"/>
        </w:rPr>
        <w:t xml:space="preserve"> </w:t>
      </w:r>
    </w:p>
    <w:p w14:paraId="24F7872E" w14:textId="77777777" w:rsidR="00AB4C54" w:rsidRDefault="00AB4C54" w:rsidP="00AB4C54">
      <w:pPr>
        <w:rPr>
          <w:rFonts w:ascii="Verdana" w:hAnsi="Verdana"/>
          <w:sz w:val="20"/>
          <w:szCs w:val="20"/>
        </w:rPr>
      </w:pPr>
      <w:r>
        <w:rPr>
          <w:rStyle w:val="utility1"/>
        </w:rPr>
        <w:t>&lt;</w:t>
      </w:r>
      <w:r>
        <w:rPr>
          <w:rStyle w:val="nodename1"/>
        </w:rPr>
        <w:t>uom:INIT</w:t>
      </w:r>
      <w:r>
        <w:rPr>
          <w:rStyle w:val="utility1"/>
        </w:rPr>
        <w:t>&gt;</w:t>
      </w:r>
      <w:r>
        <w:rPr>
          <w:rStyle w:val="nodevalue1"/>
        </w:rPr>
        <w:t>BOJANGLES</w:t>
      </w:r>
      <w:r>
        <w:rPr>
          <w:rStyle w:val="utility1"/>
        </w:rPr>
        <w:t>&lt;/</w:t>
      </w:r>
      <w:r>
        <w:rPr>
          <w:rStyle w:val="nodename1"/>
        </w:rPr>
        <w:t>uom:INIT</w:t>
      </w:r>
      <w:r>
        <w:rPr>
          <w:rStyle w:val="utility1"/>
        </w:rPr>
        <w:t>&gt;</w:t>
      </w:r>
    </w:p>
    <w:p w14:paraId="4709B65E" w14:textId="77777777" w:rsidR="00AB4C54" w:rsidRDefault="00AB4C54" w:rsidP="00AB4C54">
      <w:pPr>
        <w:rPr>
          <w:rFonts w:ascii="Verdana" w:hAnsi="Verdana"/>
          <w:sz w:val="20"/>
          <w:szCs w:val="20"/>
        </w:rPr>
      </w:pPr>
      <w:r>
        <w:rPr>
          <w:rStyle w:val="utility1"/>
        </w:rPr>
        <w:t>&lt;</w:t>
      </w:r>
      <w:r>
        <w:rPr>
          <w:rStyle w:val="nodename1"/>
        </w:rPr>
        <w:t>uom:INIT_TEL_NO</w:t>
      </w:r>
      <w:r>
        <w:rPr>
          <w:rStyle w:val="utility1"/>
        </w:rPr>
        <w:t>&gt;</w:t>
      </w:r>
      <w:r>
        <w:rPr>
          <w:rStyle w:val="nodevalue1"/>
        </w:rPr>
        <w:t>8884448888</w:t>
      </w:r>
      <w:r>
        <w:rPr>
          <w:rStyle w:val="utility1"/>
        </w:rPr>
        <w:t>&lt;/</w:t>
      </w:r>
      <w:r>
        <w:rPr>
          <w:rStyle w:val="nodename1"/>
        </w:rPr>
        <w:t>uom:INIT_TEL_NO</w:t>
      </w:r>
      <w:r>
        <w:rPr>
          <w:rStyle w:val="utility1"/>
        </w:rPr>
        <w:t>&gt;</w:t>
      </w:r>
    </w:p>
    <w:p w14:paraId="5AA61900" w14:textId="77777777" w:rsidR="00AB4C54" w:rsidRDefault="00AB4C54" w:rsidP="00AB4C54">
      <w:pPr>
        <w:rPr>
          <w:rFonts w:ascii="Verdana" w:hAnsi="Verdana"/>
          <w:sz w:val="20"/>
          <w:szCs w:val="20"/>
        </w:rPr>
      </w:pPr>
      <w:r>
        <w:rPr>
          <w:rStyle w:val="utility1"/>
        </w:rPr>
        <w:t>&lt;</w:t>
      </w:r>
      <w:r>
        <w:rPr>
          <w:rStyle w:val="nodename1"/>
        </w:rPr>
        <w:t>uom:REP</w:t>
      </w:r>
      <w:r>
        <w:rPr>
          <w:rStyle w:val="utility1"/>
        </w:rPr>
        <w:t>&gt;</w:t>
      </w:r>
      <w:r>
        <w:rPr>
          <w:rStyle w:val="nodevalue1"/>
        </w:rPr>
        <w:t>LCSC</w:t>
      </w:r>
      <w:r>
        <w:rPr>
          <w:rStyle w:val="utility1"/>
        </w:rPr>
        <w:t>&lt;/</w:t>
      </w:r>
      <w:r>
        <w:rPr>
          <w:rStyle w:val="nodename1"/>
        </w:rPr>
        <w:t>uom:REP</w:t>
      </w:r>
      <w:r>
        <w:rPr>
          <w:rStyle w:val="utility1"/>
        </w:rPr>
        <w:t>&gt;</w:t>
      </w:r>
    </w:p>
    <w:p w14:paraId="311A0193" w14:textId="77777777" w:rsidR="00AB4C54" w:rsidRDefault="00AB4C54" w:rsidP="00AB4C54">
      <w:pPr>
        <w:rPr>
          <w:rFonts w:ascii="Verdana" w:hAnsi="Verdana"/>
          <w:sz w:val="20"/>
          <w:szCs w:val="20"/>
        </w:rPr>
      </w:pPr>
      <w:r>
        <w:rPr>
          <w:rStyle w:val="utility1"/>
        </w:rPr>
        <w:t>&lt;</w:t>
      </w:r>
      <w:r>
        <w:rPr>
          <w:rStyle w:val="nodename1"/>
        </w:rPr>
        <w:t>uom:REP_TEL_NO</w:t>
      </w:r>
      <w:r>
        <w:rPr>
          <w:rStyle w:val="utility1"/>
        </w:rPr>
        <w:t>&gt;</w:t>
      </w:r>
      <w:r>
        <w:rPr>
          <w:rStyle w:val="nodevalue1"/>
        </w:rPr>
        <w:t>8006670807</w:t>
      </w:r>
      <w:r>
        <w:rPr>
          <w:rStyle w:val="utility1"/>
        </w:rPr>
        <w:t>&lt;/</w:t>
      </w:r>
      <w:r>
        <w:rPr>
          <w:rStyle w:val="nodename1"/>
        </w:rPr>
        <w:t>uom:REP_TEL_NO</w:t>
      </w:r>
      <w:r>
        <w:rPr>
          <w:rStyle w:val="utility1"/>
        </w:rPr>
        <w:t>&gt;</w:t>
      </w:r>
    </w:p>
    <w:p w14:paraId="4DBB1F72" w14:textId="77777777" w:rsidR="00AB4C54" w:rsidRDefault="00AB4C54" w:rsidP="00AB4C54">
      <w:pPr>
        <w:rPr>
          <w:rFonts w:ascii="Verdana" w:hAnsi="Verdana"/>
          <w:sz w:val="20"/>
          <w:szCs w:val="20"/>
        </w:rPr>
      </w:pPr>
      <w:r>
        <w:rPr>
          <w:rStyle w:val="utility1"/>
        </w:rPr>
        <w:t>&lt;</w:t>
      </w:r>
      <w:r>
        <w:rPr>
          <w:rStyle w:val="nodename1"/>
        </w:rPr>
        <w:t>uom:DD_CD</w:t>
      </w:r>
      <w:r>
        <w:rPr>
          <w:rStyle w:val="utility1"/>
        </w:rPr>
        <w:t>&gt;</w:t>
      </w:r>
      <w:r>
        <w:rPr>
          <w:rStyle w:val="nodevalue1"/>
        </w:rPr>
        <w:t>20211228</w:t>
      </w:r>
      <w:r>
        <w:rPr>
          <w:rStyle w:val="utility1"/>
        </w:rPr>
        <w:t>&lt;/</w:t>
      </w:r>
      <w:r>
        <w:rPr>
          <w:rStyle w:val="nodename1"/>
        </w:rPr>
        <w:t>uom:DD_CD</w:t>
      </w:r>
      <w:r>
        <w:rPr>
          <w:rStyle w:val="utility1"/>
        </w:rPr>
        <w:t>&gt;</w:t>
      </w:r>
    </w:p>
    <w:p w14:paraId="1EB2375A" w14:textId="77777777" w:rsidR="00AB4C54" w:rsidRDefault="00AB4C54" w:rsidP="00AB4C54">
      <w:pPr>
        <w:rPr>
          <w:rFonts w:ascii="Verdana" w:hAnsi="Verdana"/>
          <w:sz w:val="20"/>
          <w:szCs w:val="20"/>
        </w:rPr>
      </w:pPr>
      <w:r>
        <w:rPr>
          <w:rStyle w:val="utility1"/>
        </w:rPr>
        <w:t>&lt;</w:t>
      </w:r>
      <w:r>
        <w:rPr>
          <w:rStyle w:val="nodename1"/>
        </w:rPr>
        <w:t>uom:BAN1</w:t>
      </w:r>
      <w:r>
        <w:rPr>
          <w:rStyle w:val="utility1"/>
        </w:rPr>
        <w:t>&gt;</w:t>
      </w:r>
      <w:r>
        <w:rPr>
          <w:rStyle w:val="nodevalue1"/>
        </w:rPr>
        <w:t>205Q886621621</w:t>
      </w:r>
      <w:r>
        <w:rPr>
          <w:rStyle w:val="utility1"/>
        </w:rPr>
        <w:t>&lt;/</w:t>
      </w:r>
      <w:r>
        <w:rPr>
          <w:rStyle w:val="nodename1"/>
        </w:rPr>
        <w:t>uom:BAN1</w:t>
      </w:r>
      <w:r>
        <w:rPr>
          <w:rStyle w:val="utility1"/>
        </w:rPr>
        <w:t>&gt;</w:t>
      </w:r>
    </w:p>
    <w:p w14:paraId="3602307E" w14:textId="77777777" w:rsidR="00AB4C54" w:rsidRDefault="00AB4C54" w:rsidP="00AB4C54">
      <w:pPr>
        <w:rPr>
          <w:rFonts w:ascii="Verdana" w:hAnsi="Verdana"/>
          <w:sz w:val="20"/>
          <w:szCs w:val="20"/>
        </w:rPr>
      </w:pPr>
      <w:r>
        <w:rPr>
          <w:rStyle w:val="utility1"/>
        </w:rPr>
        <w:t>&lt;/</w:t>
      </w:r>
      <w:r>
        <w:rPr>
          <w:rStyle w:val="nodename1"/>
        </w:rPr>
        <w:t>uom:NOTIFICATION_ADMIN</w:t>
      </w:r>
      <w:r>
        <w:rPr>
          <w:rStyle w:val="utility1"/>
        </w:rPr>
        <w:t>&gt;</w:t>
      </w:r>
    </w:p>
    <w:p w14:paraId="0D0B1F7A"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uom:HGI_INFO</w:t>
      </w:r>
      <w:r>
        <w:rPr>
          <w:rStyle w:val="utility1"/>
          <w:vanish/>
        </w:rPr>
        <w:t>&gt; &lt;/</w:t>
      </w:r>
      <w:r>
        <w:rPr>
          <w:rStyle w:val="nodename1"/>
          <w:vanish/>
        </w:rPr>
        <w:t>uom:HGI_INFO</w:t>
      </w:r>
      <w:r>
        <w:rPr>
          <w:rStyle w:val="utility1"/>
          <w:vanish/>
        </w:rPr>
        <w:t>&gt;</w:t>
      </w:r>
    </w:p>
    <w:p w14:paraId="7EC34CA7"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uom:HGI_INFO</w:t>
      </w:r>
      <w:r>
        <w:rPr>
          <w:rStyle w:val="utility1"/>
        </w:rPr>
        <w:t>&gt;</w:t>
      </w:r>
      <w:r>
        <w:rPr>
          <w:rFonts w:ascii="Verdana" w:hAnsi="Verdana"/>
          <w:sz w:val="20"/>
          <w:szCs w:val="20"/>
        </w:rPr>
        <w:t xml:space="preserve"> </w:t>
      </w:r>
    </w:p>
    <w:p w14:paraId="2560B1DC" w14:textId="77777777" w:rsidR="00AB4C54" w:rsidRDefault="00AB4C54" w:rsidP="00AB4C54">
      <w:pPr>
        <w:rPr>
          <w:rFonts w:ascii="Verdana" w:hAnsi="Verdana"/>
          <w:sz w:val="20"/>
          <w:szCs w:val="20"/>
        </w:rPr>
      </w:pPr>
      <w:r>
        <w:rPr>
          <w:rStyle w:val="utility1"/>
        </w:rPr>
        <w:t>&lt;</w:t>
      </w:r>
      <w:r>
        <w:rPr>
          <w:rStyle w:val="nodename1"/>
        </w:rPr>
        <w:t>uom:LOCNUM_HUNT</w:t>
      </w:r>
      <w:r>
        <w:rPr>
          <w:rStyle w:val="utility1"/>
        </w:rPr>
        <w:t>&gt;</w:t>
      </w:r>
      <w:r>
        <w:rPr>
          <w:rStyle w:val="nodevalue1"/>
        </w:rPr>
        <w:t>000</w:t>
      </w:r>
      <w:r>
        <w:rPr>
          <w:rStyle w:val="utility1"/>
        </w:rPr>
        <w:t>&lt;/</w:t>
      </w:r>
      <w:r>
        <w:rPr>
          <w:rStyle w:val="nodename1"/>
        </w:rPr>
        <w:t>uom:LOCNUM_HUNT</w:t>
      </w:r>
      <w:r>
        <w:rPr>
          <w:rStyle w:val="utility1"/>
        </w:rPr>
        <w:t>&gt;</w:t>
      </w:r>
    </w:p>
    <w:p w14:paraId="0993FCE6" w14:textId="77777777" w:rsidR="00AB4C54" w:rsidRDefault="00AB4C54" w:rsidP="00AB4C54">
      <w:pPr>
        <w:rPr>
          <w:rFonts w:ascii="Verdana" w:hAnsi="Verdana"/>
          <w:sz w:val="20"/>
          <w:szCs w:val="20"/>
        </w:rPr>
      </w:pPr>
      <w:r>
        <w:rPr>
          <w:rStyle w:val="utility1"/>
        </w:rPr>
        <w:t>&lt;</w:t>
      </w:r>
      <w:r>
        <w:rPr>
          <w:rStyle w:val="nodename1"/>
        </w:rPr>
        <w:t>uom:HNUM</w:t>
      </w:r>
      <w:r>
        <w:rPr>
          <w:rStyle w:val="utility1"/>
        </w:rPr>
        <w:t>&gt;</w:t>
      </w:r>
      <w:r>
        <w:rPr>
          <w:rStyle w:val="nodevalue1"/>
        </w:rPr>
        <w:t>00001</w:t>
      </w:r>
      <w:r>
        <w:rPr>
          <w:rStyle w:val="utility1"/>
        </w:rPr>
        <w:t>&lt;/</w:t>
      </w:r>
      <w:r>
        <w:rPr>
          <w:rStyle w:val="nodename1"/>
        </w:rPr>
        <w:t>uom:HNUM</w:t>
      </w:r>
      <w:r>
        <w:rPr>
          <w:rStyle w:val="utility1"/>
        </w:rPr>
        <w:t>&gt;</w:t>
      </w:r>
    </w:p>
    <w:p w14:paraId="0D59AAF8" w14:textId="77777777" w:rsidR="00AB4C54" w:rsidRDefault="00AB4C54" w:rsidP="00AB4C54">
      <w:pPr>
        <w:rPr>
          <w:rFonts w:ascii="Verdana" w:hAnsi="Verdana"/>
          <w:sz w:val="20"/>
          <w:szCs w:val="20"/>
        </w:rPr>
      </w:pPr>
      <w:r>
        <w:rPr>
          <w:rStyle w:val="utility1"/>
        </w:rPr>
        <w:t>&lt;</w:t>
      </w:r>
      <w:r>
        <w:rPr>
          <w:rStyle w:val="nodename1"/>
        </w:rPr>
        <w:t>uom:HA</w:t>
      </w:r>
      <w:r>
        <w:rPr>
          <w:rStyle w:val="utility1"/>
        </w:rPr>
        <w:t>&gt;</w:t>
      </w:r>
      <w:r>
        <w:rPr>
          <w:rStyle w:val="nodevalue1"/>
        </w:rPr>
        <w:t>N</w:t>
      </w:r>
      <w:r>
        <w:rPr>
          <w:rStyle w:val="utility1"/>
        </w:rPr>
        <w:t>&lt;/</w:t>
      </w:r>
      <w:r>
        <w:rPr>
          <w:rStyle w:val="nodename1"/>
        </w:rPr>
        <w:t>uom:HA</w:t>
      </w:r>
      <w:r>
        <w:rPr>
          <w:rStyle w:val="utility1"/>
        </w:rPr>
        <w:t>&gt;</w:t>
      </w:r>
    </w:p>
    <w:p w14:paraId="4400B466" w14:textId="77777777" w:rsidR="00AB4C54" w:rsidRDefault="00AB4C54" w:rsidP="00AB4C54">
      <w:pPr>
        <w:rPr>
          <w:rFonts w:ascii="Verdana" w:hAnsi="Verdana"/>
          <w:sz w:val="20"/>
          <w:szCs w:val="20"/>
        </w:rPr>
      </w:pPr>
      <w:r>
        <w:rPr>
          <w:rStyle w:val="utility1"/>
        </w:rPr>
        <w:t>&lt;</w:t>
      </w:r>
      <w:r>
        <w:rPr>
          <w:rStyle w:val="nodename1"/>
        </w:rPr>
        <w:t>uom:HID</w:t>
      </w:r>
      <w:r>
        <w:rPr>
          <w:rStyle w:val="utility1"/>
        </w:rPr>
        <w:t>&gt;</w:t>
      </w:r>
      <w:r>
        <w:rPr>
          <w:rStyle w:val="nodevalue1"/>
        </w:rPr>
        <w:t>N</w:t>
      </w:r>
      <w:r>
        <w:rPr>
          <w:rStyle w:val="utility1"/>
        </w:rPr>
        <w:t>&lt;/</w:t>
      </w:r>
      <w:r>
        <w:rPr>
          <w:rStyle w:val="nodename1"/>
        </w:rPr>
        <w:t>uom:HID</w:t>
      </w:r>
      <w:r>
        <w:rPr>
          <w:rStyle w:val="utility1"/>
        </w:rPr>
        <w:t>&gt;</w:t>
      </w:r>
    </w:p>
    <w:p w14:paraId="6A1591C2"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14:paraId="58859E1C"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14:paraId="190F81D3" w14:textId="77777777" w:rsidR="00AB4C54" w:rsidRDefault="00AB4C54" w:rsidP="00AB4C54">
      <w:pPr>
        <w:rPr>
          <w:rFonts w:ascii="Verdana" w:hAnsi="Verdana"/>
          <w:sz w:val="20"/>
          <w:szCs w:val="20"/>
        </w:rPr>
      </w:pPr>
      <w:r>
        <w:rPr>
          <w:rStyle w:val="utility1"/>
        </w:rPr>
        <w:t>&lt;</w:t>
      </w:r>
      <w:r>
        <w:rPr>
          <w:rStyle w:val="nodename1"/>
        </w:rPr>
        <w:t>uom:HTSEQ</w:t>
      </w:r>
      <w:r>
        <w:rPr>
          <w:rStyle w:val="utility1"/>
        </w:rPr>
        <w:t>&gt;</w:t>
      </w:r>
      <w:r>
        <w:rPr>
          <w:rStyle w:val="nodevalue1"/>
        </w:rPr>
        <w:t>0001</w:t>
      </w:r>
      <w:r>
        <w:rPr>
          <w:rStyle w:val="utility1"/>
        </w:rPr>
        <w:t>&lt;/</w:t>
      </w:r>
      <w:r>
        <w:rPr>
          <w:rStyle w:val="nodename1"/>
        </w:rPr>
        <w:t>uom:HTSEQ</w:t>
      </w:r>
      <w:r>
        <w:rPr>
          <w:rStyle w:val="utility1"/>
        </w:rPr>
        <w:t>&gt;</w:t>
      </w:r>
    </w:p>
    <w:p w14:paraId="02F4337A" w14:textId="77777777" w:rsidR="00AB4C54" w:rsidRDefault="00AB4C54" w:rsidP="00AB4C54">
      <w:pPr>
        <w:rPr>
          <w:rFonts w:ascii="Verdana" w:hAnsi="Verdana"/>
          <w:sz w:val="20"/>
          <w:szCs w:val="20"/>
        </w:rPr>
      </w:pPr>
      <w:r>
        <w:rPr>
          <w:rStyle w:val="utility1"/>
        </w:rPr>
        <w:t>&lt;</w:t>
      </w:r>
      <w:r>
        <w:rPr>
          <w:rStyle w:val="nodename1"/>
        </w:rPr>
        <w:t>uom:HTN</w:t>
      </w:r>
      <w:r>
        <w:rPr>
          <w:rStyle w:val="utility1"/>
        </w:rPr>
        <w:t>&gt;</w:t>
      </w:r>
      <w:r>
        <w:rPr>
          <w:rStyle w:val="nodevalue1"/>
        </w:rPr>
        <w:t>3348774906</w:t>
      </w:r>
      <w:r>
        <w:rPr>
          <w:rStyle w:val="utility1"/>
        </w:rPr>
        <w:t>&lt;/</w:t>
      </w:r>
      <w:r>
        <w:rPr>
          <w:rStyle w:val="nodename1"/>
        </w:rPr>
        <w:t>uom:HTN</w:t>
      </w:r>
      <w:r>
        <w:rPr>
          <w:rStyle w:val="utility1"/>
        </w:rPr>
        <w:t>&gt;</w:t>
      </w:r>
    </w:p>
    <w:p w14:paraId="6D678F28" w14:textId="77777777" w:rsidR="00AB4C54" w:rsidRDefault="00AB4C54" w:rsidP="00AB4C54">
      <w:pPr>
        <w:rPr>
          <w:rFonts w:ascii="Verdana" w:hAnsi="Verdana"/>
          <w:sz w:val="20"/>
          <w:szCs w:val="20"/>
        </w:rPr>
      </w:pPr>
      <w:r>
        <w:rPr>
          <w:rStyle w:val="utility1"/>
        </w:rPr>
        <w:t>&lt;/</w:t>
      </w:r>
      <w:r>
        <w:rPr>
          <w:rStyle w:val="nodename1"/>
        </w:rPr>
        <w:t>uom:HGI_DET</w:t>
      </w:r>
      <w:r>
        <w:rPr>
          <w:rStyle w:val="utility1"/>
        </w:rPr>
        <w:t>&gt;</w:t>
      </w:r>
    </w:p>
    <w:p w14:paraId="38EBE872"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14:paraId="4D413202"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14:paraId="59285356" w14:textId="77777777" w:rsidR="00AB4C54" w:rsidRDefault="00AB4C54" w:rsidP="00AB4C54">
      <w:pPr>
        <w:rPr>
          <w:rFonts w:ascii="Verdana" w:hAnsi="Verdana"/>
          <w:sz w:val="20"/>
          <w:szCs w:val="20"/>
        </w:rPr>
      </w:pPr>
      <w:r>
        <w:rPr>
          <w:rStyle w:val="utility1"/>
        </w:rPr>
        <w:t>&lt;</w:t>
      </w:r>
      <w:r>
        <w:rPr>
          <w:rStyle w:val="nodename1"/>
        </w:rPr>
        <w:t>uom:HTSEQ</w:t>
      </w:r>
      <w:r>
        <w:rPr>
          <w:rStyle w:val="utility1"/>
        </w:rPr>
        <w:t>&gt;</w:t>
      </w:r>
      <w:r>
        <w:rPr>
          <w:rStyle w:val="nodevalue1"/>
        </w:rPr>
        <w:t>0002</w:t>
      </w:r>
      <w:r>
        <w:rPr>
          <w:rStyle w:val="utility1"/>
        </w:rPr>
        <w:t>&lt;/</w:t>
      </w:r>
      <w:r>
        <w:rPr>
          <w:rStyle w:val="nodename1"/>
        </w:rPr>
        <w:t>uom:HTSEQ</w:t>
      </w:r>
      <w:r>
        <w:rPr>
          <w:rStyle w:val="utility1"/>
        </w:rPr>
        <w:t>&gt;</w:t>
      </w:r>
    </w:p>
    <w:p w14:paraId="7B11F78F" w14:textId="77777777" w:rsidR="00AB4C54" w:rsidRDefault="00AB4C54" w:rsidP="00AB4C54">
      <w:pPr>
        <w:rPr>
          <w:rFonts w:ascii="Verdana" w:hAnsi="Verdana"/>
          <w:sz w:val="20"/>
          <w:szCs w:val="20"/>
        </w:rPr>
      </w:pPr>
      <w:r>
        <w:rPr>
          <w:rStyle w:val="utility1"/>
        </w:rPr>
        <w:t>&lt;</w:t>
      </w:r>
      <w:r>
        <w:rPr>
          <w:rStyle w:val="nodename1"/>
        </w:rPr>
        <w:t>uom:HTN</w:t>
      </w:r>
      <w:r>
        <w:rPr>
          <w:rStyle w:val="utility1"/>
        </w:rPr>
        <w:t>&gt;</w:t>
      </w:r>
      <w:r>
        <w:rPr>
          <w:rStyle w:val="nodevalue1"/>
        </w:rPr>
        <w:t>3348770221</w:t>
      </w:r>
      <w:r>
        <w:rPr>
          <w:rStyle w:val="utility1"/>
        </w:rPr>
        <w:t>&lt;/</w:t>
      </w:r>
      <w:r>
        <w:rPr>
          <w:rStyle w:val="nodename1"/>
        </w:rPr>
        <w:t>uom:HTN</w:t>
      </w:r>
      <w:r>
        <w:rPr>
          <w:rStyle w:val="utility1"/>
        </w:rPr>
        <w:t>&gt;</w:t>
      </w:r>
    </w:p>
    <w:p w14:paraId="7B5329AC" w14:textId="77777777" w:rsidR="00AB4C54" w:rsidRDefault="00AB4C54" w:rsidP="00AB4C54">
      <w:pPr>
        <w:rPr>
          <w:rFonts w:ascii="Verdana" w:hAnsi="Verdana"/>
          <w:sz w:val="20"/>
          <w:szCs w:val="20"/>
        </w:rPr>
      </w:pPr>
      <w:r>
        <w:rPr>
          <w:rStyle w:val="utility1"/>
        </w:rPr>
        <w:t>&lt;/</w:t>
      </w:r>
      <w:r>
        <w:rPr>
          <w:rStyle w:val="nodename1"/>
        </w:rPr>
        <w:t>uom:HGI_DET</w:t>
      </w:r>
      <w:r>
        <w:rPr>
          <w:rStyle w:val="utility1"/>
        </w:rPr>
        <w:t>&gt;</w:t>
      </w:r>
    </w:p>
    <w:p w14:paraId="4072AE16"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14:paraId="0A8D4C8D"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14:paraId="69BE666E" w14:textId="77777777" w:rsidR="00AB4C54" w:rsidRDefault="00AB4C54" w:rsidP="00AB4C54">
      <w:pPr>
        <w:rPr>
          <w:rFonts w:ascii="Verdana" w:hAnsi="Verdana"/>
          <w:sz w:val="20"/>
          <w:szCs w:val="20"/>
        </w:rPr>
      </w:pPr>
      <w:r>
        <w:rPr>
          <w:rStyle w:val="utility1"/>
        </w:rPr>
        <w:t>&lt;</w:t>
      </w:r>
      <w:r>
        <w:rPr>
          <w:rStyle w:val="nodename1"/>
        </w:rPr>
        <w:t>uom:HTSEQ</w:t>
      </w:r>
      <w:r>
        <w:rPr>
          <w:rStyle w:val="utility1"/>
        </w:rPr>
        <w:t>&gt;</w:t>
      </w:r>
      <w:r>
        <w:rPr>
          <w:rStyle w:val="nodevalue1"/>
        </w:rPr>
        <w:t>0003</w:t>
      </w:r>
      <w:r>
        <w:rPr>
          <w:rStyle w:val="utility1"/>
        </w:rPr>
        <w:t>&lt;/</w:t>
      </w:r>
      <w:r>
        <w:rPr>
          <w:rStyle w:val="nodename1"/>
        </w:rPr>
        <w:t>uom:HTSEQ</w:t>
      </w:r>
      <w:r>
        <w:rPr>
          <w:rStyle w:val="utility1"/>
        </w:rPr>
        <w:t>&gt;</w:t>
      </w:r>
    </w:p>
    <w:p w14:paraId="486C866B" w14:textId="77777777" w:rsidR="00AB4C54" w:rsidRDefault="00AB4C54" w:rsidP="00AB4C54">
      <w:pPr>
        <w:rPr>
          <w:rFonts w:ascii="Verdana" w:hAnsi="Verdana"/>
          <w:sz w:val="20"/>
          <w:szCs w:val="20"/>
        </w:rPr>
      </w:pPr>
      <w:r>
        <w:rPr>
          <w:rStyle w:val="utility1"/>
        </w:rPr>
        <w:t>&lt;</w:t>
      </w:r>
      <w:r>
        <w:rPr>
          <w:rStyle w:val="nodename1"/>
        </w:rPr>
        <w:t>uom:HTN</w:t>
      </w:r>
      <w:r>
        <w:rPr>
          <w:rStyle w:val="utility1"/>
        </w:rPr>
        <w:t>&gt;</w:t>
      </w:r>
      <w:r>
        <w:rPr>
          <w:rStyle w:val="nodevalue1"/>
        </w:rPr>
        <w:t>3348774738</w:t>
      </w:r>
      <w:r>
        <w:rPr>
          <w:rStyle w:val="utility1"/>
        </w:rPr>
        <w:t>&lt;/</w:t>
      </w:r>
      <w:r>
        <w:rPr>
          <w:rStyle w:val="nodename1"/>
        </w:rPr>
        <w:t>uom:HTN</w:t>
      </w:r>
      <w:r>
        <w:rPr>
          <w:rStyle w:val="utility1"/>
        </w:rPr>
        <w:t>&gt;</w:t>
      </w:r>
    </w:p>
    <w:p w14:paraId="066D8566" w14:textId="77777777" w:rsidR="00AB4C54" w:rsidRDefault="00AB4C54" w:rsidP="00AB4C54">
      <w:pPr>
        <w:rPr>
          <w:rFonts w:ascii="Verdana" w:hAnsi="Verdana"/>
          <w:sz w:val="20"/>
          <w:szCs w:val="20"/>
        </w:rPr>
      </w:pPr>
      <w:r>
        <w:rPr>
          <w:rStyle w:val="utility1"/>
        </w:rPr>
        <w:t>&lt;/</w:t>
      </w:r>
      <w:r>
        <w:rPr>
          <w:rStyle w:val="nodename1"/>
        </w:rPr>
        <w:t>uom:HGI_DET</w:t>
      </w:r>
      <w:r>
        <w:rPr>
          <w:rStyle w:val="utility1"/>
        </w:rPr>
        <w:t>&gt;</w:t>
      </w:r>
    </w:p>
    <w:p w14:paraId="32A35B52" w14:textId="77777777" w:rsidR="00AB4C54" w:rsidRDefault="00AB4C54" w:rsidP="00AB4C54">
      <w:pPr>
        <w:rPr>
          <w:rFonts w:ascii="Verdana" w:hAnsi="Verdana"/>
          <w:sz w:val="20"/>
          <w:szCs w:val="20"/>
        </w:rPr>
      </w:pPr>
      <w:r>
        <w:rPr>
          <w:rStyle w:val="utility1"/>
        </w:rPr>
        <w:t>&lt;/</w:t>
      </w:r>
      <w:r>
        <w:rPr>
          <w:rStyle w:val="nodename1"/>
        </w:rPr>
        <w:t>uom:HGI_INFO</w:t>
      </w:r>
      <w:r>
        <w:rPr>
          <w:rStyle w:val="utility1"/>
        </w:rPr>
        <w:t>&gt;</w:t>
      </w:r>
    </w:p>
    <w:p w14:paraId="3FF31448"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6B5DF089"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0DE1A492" w14:textId="77777777" w:rsidR="00AB4C54" w:rsidRDefault="00AB4C54" w:rsidP="00AB4C54">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24731EA0" w14:textId="77777777" w:rsidR="00AB4C54" w:rsidRDefault="00AB4C54" w:rsidP="00AB4C54">
      <w:pPr>
        <w:rPr>
          <w:rFonts w:ascii="Verdana" w:hAnsi="Verdana"/>
          <w:sz w:val="20"/>
          <w:szCs w:val="20"/>
        </w:rPr>
      </w:pPr>
      <w:r>
        <w:rPr>
          <w:rStyle w:val="utility1"/>
        </w:rPr>
        <w:t>&lt;</w:t>
      </w:r>
      <w:r>
        <w:rPr>
          <w:rStyle w:val="nodename1"/>
        </w:rPr>
        <w:t>uom:LNUM</w:t>
      </w:r>
      <w:r>
        <w:rPr>
          <w:rStyle w:val="utility1"/>
        </w:rPr>
        <w:t>&gt;</w:t>
      </w:r>
      <w:r>
        <w:rPr>
          <w:rStyle w:val="nodevalue1"/>
        </w:rPr>
        <w:t>00001</w:t>
      </w:r>
      <w:r>
        <w:rPr>
          <w:rStyle w:val="utility1"/>
        </w:rPr>
        <w:t>&lt;/</w:t>
      </w:r>
      <w:r>
        <w:rPr>
          <w:rStyle w:val="nodename1"/>
        </w:rPr>
        <w:t>uom:LNUM</w:t>
      </w:r>
      <w:r>
        <w:rPr>
          <w:rStyle w:val="utility1"/>
        </w:rPr>
        <w:t>&gt;</w:t>
      </w:r>
    </w:p>
    <w:p w14:paraId="6F6AB2B2" w14:textId="77777777" w:rsidR="00AB4C54" w:rsidRDefault="00AB4C54" w:rsidP="00AB4C54">
      <w:pPr>
        <w:rPr>
          <w:rFonts w:ascii="Verdana" w:hAnsi="Verdana"/>
          <w:sz w:val="20"/>
          <w:szCs w:val="20"/>
        </w:rPr>
      </w:pPr>
      <w:r>
        <w:rPr>
          <w:rStyle w:val="utility1"/>
        </w:rPr>
        <w:t>&lt;</w:t>
      </w:r>
      <w:r>
        <w:rPr>
          <w:rStyle w:val="nodename1"/>
        </w:rPr>
        <w:t>uom:TNS</w:t>
      </w:r>
      <w:r>
        <w:rPr>
          <w:rStyle w:val="utility1"/>
        </w:rPr>
        <w:t>&gt;</w:t>
      </w:r>
      <w:r>
        <w:rPr>
          <w:rStyle w:val="nodevalue1"/>
        </w:rPr>
        <w:t>3348774906</w:t>
      </w:r>
      <w:r>
        <w:rPr>
          <w:rStyle w:val="utility1"/>
        </w:rPr>
        <w:t>&lt;/</w:t>
      </w:r>
      <w:r>
        <w:rPr>
          <w:rStyle w:val="nodename1"/>
        </w:rPr>
        <w:t>uom:TNS</w:t>
      </w:r>
      <w:r>
        <w:rPr>
          <w:rStyle w:val="utility1"/>
        </w:rPr>
        <w:t>&gt;</w:t>
      </w:r>
    </w:p>
    <w:p w14:paraId="6B5636F2" w14:textId="77777777" w:rsidR="00AB4C54" w:rsidRDefault="00AB4C54" w:rsidP="00AB4C54">
      <w:pPr>
        <w:rPr>
          <w:rFonts w:ascii="Verdana" w:hAnsi="Verdana"/>
          <w:sz w:val="20"/>
          <w:szCs w:val="20"/>
        </w:rPr>
      </w:pPr>
      <w:r>
        <w:rPr>
          <w:rStyle w:val="utility1"/>
        </w:rPr>
        <w:t>&lt;/</w:t>
      </w:r>
      <w:r>
        <w:rPr>
          <w:rStyle w:val="nodename1"/>
        </w:rPr>
        <w:t>uom:SERVICES_INFO</w:t>
      </w:r>
      <w:r>
        <w:rPr>
          <w:rStyle w:val="utility1"/>
        </w:rPr>
        <w:t>&gt;</w:t>
      </w:r>
    </w:p>
    <w:p w14:paraId="6586CB7C"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7F3951B3"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55003151" w14:textId="77777777" w:rsidR="00AB4C54" w:rsidRDefault="00AB4C54" w:rsidP="00AB4C54">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0370E2D8" w14:textId="77777777" w:rsidR="00AB4C54" w:rsidRDefault="00AB4C54" w:rsidP="00AB4C54">
      <w:pPr>
        <w:rPr>
          <w:rFonts w:ascii="Verdana" w:hAnsi="Verdana"/>
          <w:sz w:val="20"/>
          <w:szCs w:val="20"/>
        </w:rPr>
      </w:pPr>
      <w:r>
        <w:rPr>
          <w:rStyle w:val="utility1"/>
        </w:rPr>
        <w:t>&lt;</w:t>
      </w:r>
      <w:r>
        <w:rPr>
          <w:rStyle w:val="nodename1"/>
        </w:rPr>
        <w:t>uom:LNUM</w:t>
      </w:r>
      <w:r>
        <w:rPr>
          <w:rStyle w:val="utility1"/>
        </w:rPr>
        <w:t>&gt;</w:t>
      </w:r>
      <w:r>
        <w:rPr>
          <w:rStyle w:val="nodevalue1"/>
        </w:rPr>
        <w:t>00002</w:t>
      </w:r>
      <w:r>
        <w:rPr>
          <w:rStyle w:val="utility1"/>
        </w:rPr>
        <w:t>&lt;/</w:t>
      </w:r>
      <w:r>
        <w:rPr>
          <w:rStyle w:val="nodename1"/>
        </w:rPr>
        <w:t>uom:LNUM</w:t>
      </w:r>
      <w:r>
        <w:rPr>
          <w:rStyle w:val="utility1"/>
        </w:rPr>
        <w:t>&gt;</w:t>
      </w:r>
    </w:p>
    <w:p w14:paraId="1CBB39F5" w14:textId="77777777" w:rsidR="00AB4C54" w:rsidRDefault="00AB4C54" w:rsidP="00AB4C54">
      <w:pPr>
        <w:rPr>
          <w:rFonts w:ascii="Verdana" w:hAnsi="Verdana"/>
          <w:sz w:val="20"/>
          <w:szCs w:val="20"/>
        </w:rPr>
      </w:pPr>
      <w:r>
        <w:rPr>
          <w:rStyle w:val="utility1"/>
        </w:rPr>
        <w:t>&lt;</w:t>
      </w:r>
      <w:r>
        <w:rPr>
          <w:rStyle w:val="nodename1"/>
        </w:rPr>
        <w:t>uom:TNS</w:t>
      </w:r>
      <w:r>
        <w:rPr>
          <w:rStyle w:val="utility1"/>
        </w:rPr>
        <w:t>&gt;</w:t>
      </w:r>
      <w:r>
        <w:rPr>
          <w:rStyle w:val="nodevalue1"/>
        </w:rPr>
        <w:t>3348770221</w:t>
      </w:r>
      <w:r>
        <w:rPr>
          <w:rStyle w:val="utility1"/>
        </w:rPr>
        <w:t>&lt;/</w:t>
      </w:r>
      <w:r>
        <w:rPr>
          <w:rStyle w:val="nodename1"/>
        </w:rPr>
        <w:t>uom:TNS</w:t>
      </w:r>
      <w:r>
        <w:rPr>
          <w:rStyle w:val="utility1"/>
        </w:rPr>
        <w:t>&gt;</w:t>
      </w:r>
    </w:p>
    <w:p w14:paraId="55AB3C67" w14:textId="77777777" w:rsidR="00AB4C54" w:rsidRDefault="00AB4C54" w:rsidP="00AB4C54">
      <w:pPr>
        <w:rPr>
          <w:rFonts w:ascii="Verdana" w:hAnsi="Verdana"/>
          <w:sz w:val="20"/>
          <w:szCs w:val="20"/>
        </w:rPr>
      </w:pPr>
      <w:r>
        <w:rPr>
          <w:rStyle w:val="utility1"/>
        </w:rPr>
        <w:t>&lt;/</w:t>
      </w:r>
      <w:r>
        <w:rPr>
          <w:rStyle w:val="nodename1"/>
        </w:rPr>
        <w:t>uom:SERVICES_INFO</w:t>
      </w:r>
      <w:r>
        <w:rPr>
          <w:rStyle w:val="utility1"/>
        </w:rPr>
        <w:t>&gt;</w:t>
      </w:r>
    </w:p>
    <w:p w14:paraId="25391170"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195EBD3F"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628EDF45" w14:textId="77777777" w:rsidR="00AB4C54" w:rsidRDefault="00AB4C54" w:rsidP="00AB4C54">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1E183B8D" w14:textId="77777777" w:rsidR="00AB4C54" w:rsidRDefault="00AB4C54" w:rsidP="00AB4C54">
      <w:pPr>
        <w:rPr>
          <w:rFonts w:ascii="Verdana" w:hAnsi="Verdana"/>
          <w:sz w:val="20"/>
          <w:szCs w:val="20"/>
        </w:rPr>
      </w:pPr>
      <w:r>
        <w:rPr>
          <w:rStyle w:val="utility1"/>
        </w:rPr>
        <w:t>&lt;</w:t>
      </w:r>
      <w:r>
        <w:rPr>
          <w:rStyle w:val="nodename1"/>
        </w:rPr>
        <w:t>uom:LNUM</w:t>
      </w:r>
      <w:r>
        <w:rPr>
          <w:rStyle w:val="utility1"/>
        </w:rPr>
        <w:t>&gt;</w:t>
      </w:r>
      <w:r>
        <w:rPr>
          <w:rStyle w:val="nodevalue1"/>
        </w:rPr>
        <w:t>00003</w:t>
      </w:r>
      <w:r>
        <w:rPr>
          <w:rStyle w:val="utility1"/>
        </w:rPr>
        <w:t>&lt;/</w:t>
      </w:r>
      <w:r>
        <w:rPr>
          <w:rStyle w:val="nodename1"/>
        </w:rPr>
        <w:t>uom:LNUM</w:t>
      </w:r>
      <w:r>
        <w:rPr>
          <w:rStyle w:val="utility1"/>
        </w:rPr>
        <w:t>&gt;</w:t>
      </w:r>
    </w:p>
    <w:p w14:paraId="22B14FC4" w14:textId="77777777" w:rsidR="00AB4C54" w:rsidRDefault="00AB4C54" w:rsidP="00AB4C54">
      <w:pPr>
        <w:rPr>
          <w:rFonts w:ascii="Verdana" w:hAnsi="Verdana"/>
          <w:sz w:val="20"/>
          <w:szCs w:val="20"/>
        </w:rPr>
      </w:pPr>
      <w:r>
        <w:rPr>
          <w:rStyle w:val="utility1"/>
        </w:rPr>
        <w:t>&lt;</w:t>
      </w:r>
      <w:r>
        <w:rPr>
          <w:rStyle w:val="nodename1"/>
        </w:rPr>
        <w:t>uom:TNS</w:t>
      </w:r>
      <w:r>
        <w:rPr>
          <w:rStyle w:val="utility1"/>
        </w:rPr>
        <w:t>&gt;</w:t>
      </w:r>
      <w:r>
        <w:rPr>
          <w:rStyle w:val="nodevalue1"/>
        </w:rPr>
        <w:t>3348774738</w:t>
      </w:r>
      <w:r>
        <w:rPr>
          <w:rStyle w:val="utility1"/>
        </w:rPr>
        <w:t>&lt;/</w:t>
      </w:r>
      <w:r>
        <w:rPr>
          <w:rStyle w:val="nodename1"/>
        </w:rPr>
        <w:t>uom:TNS</w:t>
      </w:r>
      <w:r>
        <w:rPr>
          <w:rStyle w:val="utility1"/>
        </w:rPr>
        <w:t>&gt;</w:t>
      </w:r>
    </w:p>
    <w:p w14:paraId="074DC6E2" w14:textId="77777777" w:rsidR="00AB4C54" w:rsidRDefault="00AB4C54" w:rsidP="00AB4C54">
      <w:pPr>
        <w:rPr>
          <w:rFonts w:ascii="Verdana" w:hAnsi="Verdana"/>
          <w:sz w:val="20"/>
          <w:szCs w:val="20"/>
        </w:rPr>
      </w:pPr>
      <w:r>
        <w:rPr>
          <w:rStyle w:val="utility1"/>
        </w:rPr>
        <w:t>&lt;/</w:t>
      </w:r>
      <w:r>
        <w:rPr>
          <w:rStyle w:val="nodename1"/>
        </w:rPr>
        <w:t>uom:SERVICES_INFO</w:t>
      </w:r>
      <w:r>
        <w:rPr>
          <w:rStyle w:val="utility1"/>
        </w:rPr>
        <w:t>&gt;</w:t>
      </w:r>
    </w:p>
    <w:p w14:paraId="4DD373D0"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uom:DIRECTORY_INFO</w:t>
      </w:r>
      <w:r>
        <w:rPr>
          <w:rStyle w:val="utility1"/>
          <w:vanish/>
        </w:rPr>
        <w:t>&gt; &lt;/</w:t>
      </w:r>
      <w:r>
        <w:rPr>
          <w:rStyle w:val="nodename1"/>
          <w:vanish/>
        </w:rPr>
        <w:t>uom:DIRECTORY_INFO</w:t>
      </w:r>
      <w:r>
        <w:rPr>
          <w:rStyle w:val="utility1"/>
          <w:vanish/>
        </w:rPr>
        <w:t>&gt;</w:t>
      </w:r>
    </w:p>
    <w:p w14:paraId="440ED6BE"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uom:DIRECTORY_INFO</w:t>
      </w:r>
      <w:r>
        <w:rPr>
          <w:rStyle w:val="utility1"/>
        </w:rPr>
        <w:t>&gt;</w:t>
      </w:r>
      <w:r>
        <w:rPr>
          <w:rFonts w:ascii="Verdana" w:hAnsi="Verdana"/>
          <w:sz w:val="20"/>
          <w:szCs w:val="20"/>
        </w:rPr>
        <w:t xml:space="preserve"> </w:t>
      </w:r>
    </w:p>
    <w:p w14:paraId="08510B3F" w14:textId="77777777" w:rsidR="00AB4C54" w:rsidRDefault="00AB4C54" w:rsidP="00AB4C54">
      <w:pPr>
        <w:rPr>
          <w:rFonts w:ascii="Verdana" w:hAnsi="Verdana"/>
          <w:sz w:val="20"/>
          <w:szCs w:val="20"/>
        </w:rPr>
      </w:pPr>
      <w:r>
        <w:rPr>
          <w:rStyle w:val="utility1"/>
        </w:rPr>
        <w:t>&lt;</w:t>
      </w:r>
      <w:r>
        <w:rPr>
          <w:rStyle w:val="nodename1"/>
        </w:rPr>
        <w:t>uom:DLNUM</w:t>
      </w:r>
      <w:r>
        <w:rPr>
          <w:rStyle w:val="utility1"/>
        </w:rPr>
        <w:t>&gt;</w:t>
      </w:r>
      <w:r>
        <w:rPr>
          <w:rStyle w:val="nodevalue1"/>
        </w:rPr>
        <w:t>0001</w:t>
      </w:r>
      <w:r>
        <w:rPr>
          <w:rStyle w:val="utility1"/>
        </w:rPr>
        <w:t>&lt;/</w:t>
      </w:r>
      <w:r>
        <w:rPr>
          <w:rStyle w:val="nodename1"/>
        </w:rPr>
        <w:t>uom:DLNUM</w:t>
      </w:r>
      <w:r>
        <w:rPr>
          <w:rStyle w:val="utility1"/>
        </w:rPr>
        <w:t>&gt;</w:t>
      </w:r>
    </w:p>
    <w:p w14:paraId="282929A9" w14:textId="77777777" w:rsidR="00AB4C54" w:rsidRDefault="00AB4C54" w:rsidP="00AB4C54">
      <w:pPr>
        <w:rPr>
          <w:rFonts w:ascii="Verdana" w:hAnsi="Verdana"/>
          <w:sz w:val="20"/>
          <w:szCs w:val="20"/>
        </w:rPr>
      </w:pPr>
      <w:r>
        <w:rPr>
          <w:rStyle w:val="utility1"/>
        </w:rPr>
        <w:t>&lt;</w:t>
      </w:r>
      <w:r>
        <w:rPr>
          <w:rStyle w:val="nodename1"/>
        </w:rPr>
        <w:t>uom:LTN</w:t>
      </w:r>
      <w:r>
        <w:rPr>
          <w:rStyle w:val="utility1"/>
        </w:rPr>
        <w:t>&gt;</w:t>
      </w:r>
      <w:r>
        <w:rPr>
          <w:rStyle w:val="nodevalue1"/>
        </w:rPr>
        <w:t>3348774906</w:t>
      </w:r>
      <w:r>
        <w:rPr>
          <w:rStyle w:val="utility1"/>
        </w:rPr>
        <w:t>&lt;/</w:t>
      </w:r>
      <w:r>
        <w:rPr>
          <w:rStyle w:val="nodename1"/>
        </w:rPr>
        <w:t>uom:LTN</w:t>
      </w:r>
      <w:r>
        <w:rPr>
          <w:rStyle w:val="utility1"/>
        </w:rPr>
        <w:t>&gt;</w:t>
      </w:r>
    </w:p>
    <w:p w14:paraId="4E2FED98" w14:textId="77777777" w:rsidR="00AB4C54" w:rsidRDefault="00AB4C54" w:rsidP="00AB4C54">
      <w:pPr>
        <w:rPr>
          <w:rFonts w:ascii="Verdana" w:hAnsi="Verdana"/>
          <w:sz w:val="20"/>
          <w:szCs w:val="20"/>
        </w:rPr>
      </w:pPr>
      <w:r>
        <w:rPr>
          <w:rStyle w:val="utility1"/>
        </w:rPr>
        <w:t>&lt;</w:t>
      </w:r>
      <w:r>
        <w:rPr>
          <w:rStyle w:val="nodename1"/>
        </w:rPr>
        <w:t>uom:LACT</w:t>
      </w:r>
      <w:r>
        <w:rPr>
          <w:rStyle w:val="utility1"/>
        </w:rPr>
        <w:t>&gt;</w:t>
      </w:r>
      <w:r>
        <w:rPr>
          <w:rStyle w:val="nodevalue1"/>
        </w:rPr>
        <w:t>N</w:t>
      </w:r>
      <w:r>
        <w:rPr>
          <w:rStyle w:val="utility1"/>
        </w:rPr>
        <w:t>&lt;/</w:t>
      </w:r>
      <w:r>
        <w:rPr>
          <w:rStyle w:val="nodename1"/>
        </w:rPr>
        <w:t>uom:LACT</w:t>
      </w:r>
      <w:r>
        <w:rPr>
          <w:rStyle w:val="utility1"/>
        </w:rPr>
        <w:t>&gt;</w:t>
      </w:r>
    </w:p>
    <w:p w14:paraId="1FBAB8B6" w14:textId="77777777" w:rsidR="00AB4C54" w:rsidRDefault="00AB4C54" w:rsidP="00AB4C54">
      <w:pPr>
        <w:rPr>
          <w:rFonts w:ascii="Verdana" w:hAnsi="Verdana"/>
          <w:sz w:val="20"/>
          <w:szCs w:val="20"/>
        </w:rPr>
      </w:pPr>
      <w:r>
        <w:rPr>
          <w:rStyle w:val="utility1"/>
        </w:rPr>
        <w:t>&lt;</w:t>
      </w:r>
      <w:r>
        <w:rPr>
          <w:rStyle w:val="nodename1"/>
        </w:rPr>
        <w:t>uom:LTY</w:t>
      </w:r>
      <w:r>
        <w:rPr>
          <w:rStyle w:val="utility1"/>
        </w:rPr>
        <w:t>&gt;</w:t>
      </w:r>
      <w:r>
        <w:rPr>
          <w:rStyle w:val="nodevalue1"/>
        </w:rPr>
        <w:t>1</w:t>
      </w:r>
      <w:r>
        <w:rPr>
          <w:rStyle w:val="utility1"/>
        </w:rPr>
        <w:t>&lt;/</w:t>
      </w:r>
      <w:r>
        <w:rPr>
          <w:rStyle w:val="nodename1"/>
        </w:rPr>
        <w:t>uom:LTY</w:t>
      </w:r>
      <w:r>
        <w:rPr>
          <w:rStyle w:val="utility1"/>
        </w:rPr>
        <w:t>&gt;</w:t>
      </w:r>
    </w:p>
    <w:p w14:paraId="594CE573" w14:textId="77777777" w:rsidR="00AB4C54" w:rsidRDefault="00AB4C54" w:rsidP="00AB4C54">
      <w:pPr>
        <w:rPr>
          <w:rFonts w:ascii="Verdana" w:hAnsi="Verdana"/>
          <w:sz w:val="20"/>
          <w:szCs w:val="20"/>
        </w:rPr>
      </w:pPr>
      <w:r>
        <w:rPr>
          <w:rStyle w:val="utility1"/>
        </w:rPr>
        <w:t>&lt;</w:t>
      </w:r>
      <w:r>
        <w:rPr>
          <w:rStyle w:val="nodename1"/>
        </w:rPr>
        <w:t>uom:STYC</w:t>
      </w:r>
      <w:r>
        <w:rPr>
          <w:rStyle w:val="utility1"/>
        </w:rPr>
        <w:t>&gt;</w:t>
      </w:r>
      <w:r>
        <w:rPr>
          <w:rStyle w:val="nodevalue1"/>
        </w:rPr>
        <w:t>SL</w:t>
      </w:r>
      <w:r>
        <w:rPr>
          <w:rStyle w:val="utility1"/>
        </w:rPr>
        <w:t>&lt;/</w:t>
      </w:r>
      <w:r>
        <w:rPr>
          <w:rStyle w:val="nodename1"/>
        </w:rPr>
        <w:t>uom:STYC</w:t>
      </w:r>
      <w:r>
        <w:rPr>
          <w:rStyle w:val="utility1"/>
        </w:rPr>
        <w:t>&gt;</w:t>
      </w:r>
    </w:p>
    <w:p w14:paraId="760B439E" w14:textId="77777777" w:rsidR="00AB4C54" w:rsidRDefault="00AB4C54" w:rsidP="00AB4C54">
      <w:pPr>
        <w:rPr>
          <w:rFonts w:ascii="Verdana" w:hAnsi="Verdana"/>
          <w:sz w:val="20"/>
          <w:szCs w:val="20"/>
        </w:rPr>
      </w:pPr>
      <w:r>
        <w:rPr>
          <w:rStyle w:val="utility1"/>
        </w:rPr>
        <w:t>&lt;</w:t>
      </w:r>
      <w:r>
        <w:rPr>
          <w:rStyle w:val="nodename1"/>
        </w:rPr>
        <w:t>uom:DOI</w:t>
      </w:r>
      <w:r>
        <w:rPr>
          <w:rStyle w:val="utility1"/>
        </w:rPr>
        <w:t>&gt;</w:t>
      </w:r>
      <w:r>
        <w:rPr>
          <w:rStyle w:val="nodevalue1"/>
        </w:rPr>
        <w:t>0</w:t>
      </w:r>
      <w:r>
        <w:rPr>
          <w:rStyle w:val="utility1"/>
        </w:rPr>
        <w:t>&lt;/</w:t>
      </w:r>
      <w:r>
        <w:rPr>
          <w:rStyle w:val="nodename1"/>
        </w:rPr>
        <w:t>uom:DOI</w:t>
      </w:r>
      <w:r>
        <w:rPr>
          <w:rStyle w:val="utility1"/>
        </w:rPr>
        <w:t>&gt;</w:t>
      </w:r>
    </w:p>
    <w:p w14:paraId="292DF23F" w14:textId="77777777" w:rsidR="00AB4C54" w:rsidRDefault="00AB4C54" w:rsidP="00AB4C54">
      <w:pPr>
        <w:rPr>
          <w:rFonts w:ascii="Verdana" w:hAnsi="Verdana"/>
          <w:sz w:val="20"/>
          <w:szCs w:val="20"/>
        </w:rPr>
      </w:pPr>
      <w:r>
        <w:rPr>
          <w:rStyle w:val="utility1"/>
        </w:rPr>
        <w:t>&lt;</w:t>
      </w:r>
      <w:r>
        <w:rPr>
          <w:rStyle w:val="nodename1"/>
        </w:rPr>
        <w:t>uom:TOA</w:t>
      </w:r>
      <w:r>
        <w:rPr>
          <w:rStyle w:val="utility1"/>
        </w:rPr>
        <w:t>&gt;</w:t>
      </w:r>
      <w:r>
        <w:rPr>
          <w:rStyle w:val="nodevalue1"/>
        </w:rPr>
        <w:t>B</w:t>
      </w:r>
      <w:r>
        <w:rPr>
          <w:rStyle w:val="utility1"/>
        </w:rPr>
        <w:t>&lt;/</w:t>
      </w:r>
      <w:r>
        <w:rPr>
          <w:rStyle w:val="nodename1"/>
        </w:rPr>
        <w:t>uom:TOA</w:t>
      </w:r>
      <w:r>
        <w:rPr>
          <w:rStyle w:val="utility1"/>
        </w:rPr>
        <w:t>&gt;</w:t>
      </w:r>
    </w:p>
    <w:p w14:paraId="62B31973" w14:textId="77777777" w:rsidR="00AB4C54" w:rsidRDefault="00AB4C54" w:rsidP="00AB4C54">
      <w:pPr>
        <w:rPr>
          <w:rFonts w:ascii="Verdana" w:hAnsi="Verdana"/>
          <w:sz w:val="20"/>
          <w:szCs w:val="20"/>
        </w:rPr>
      </w:pPr>
      <w:r>
        <w:rPr>
          <w:rStyle w:val="utility1"/>
        </w:rPr>
        <w:t>&lt;</w:t>
      </w:r>
      <w:r>
        <w:rPr>
          <w:rStyle w:val="nodename1"/>
        </w:rPr>
        <w:t>uom:LISTNM</w:t>
      </w:r>
      <w:r>
        <w:rPr>
          <w:rStyle w:val="utility1"/>
        </w:rPr>
        <w:t>&gt;</w:t>
      </w:r>
      <w:r>
        <w:rPr>
          <w:rStyle w:val="nodevalue1"/>
        </w:rPr>
        <w:t>Tropical Breeze</w:t>
      </w:r>
      <w:r>
        <w:rPr>
          <w:rStyle w:val="utility1"/>
        </w:rPr>
        <w:t>&lt;/</w:t>
      </w:r>
      <w:r>
        <w:rPr>
          <w:rStyle w:val="nodename1"/>
        </w:rPr>
        <w:t>uom:LISTNM</w:t>
      </w:r>
      <w:r>
        <w:rPr>
          <w:rStyle w:val="utility1"/>
        </w:rPr>
        <w:t>&gt;</w:t>
      </w:r>
    </w:p>
    <w:p w14:paraId="0BE44452" w14:textId="77777777" w:rsidR="00AB4C54" w:rsidRDefault="00AB4C54" w:rsidP="00AB4C54">
      <w:pPr>
        <w:rPr>
          <w:rFonts w:ascii="Verdana" w:hAnsi="Verdana"/>
          <w:sz w:val="20"/>
          <w:szCs w:val="20"/>
        </w:rPr>
      </w:pPr>
      <w:r>
        <w:rPr>
          <w:rStyle w:val="utility1"/>
        </w:rPr>
        <w:t>&lt;</w:t>
      </w:r>
      <w:r>
        <w:rPr>
          <w:rStyle w:val="nodename1"/>
        </w:rPr>
        <w:t>uom:LISTADR</w:t>
      </w:r>
      <w:r>
        <w:rPr>
          <w:rStyle w:val="utility1"/>
        </w:rPr>
        <w:t>&gt;</w:t>
      </w:r>
      <w:r>
        <w:rPr>
          <w:rStyle w:val="nodevalue1"/>
        </w:rPr>
        <w:t>212 Washington ST</w:t>
      </w:r>
      <w:r>
        <w:rPr>
          <w:rStyle w:val="utility1"/>
        </w:rPr>
        <w:t>&lt;/</w:t>
      </w:r>
      <w:r>
        <w:rPr>
          <w:rStyle w:val="nodename1"/>
        </w:rPr>
        <w:t>uom:LISTADR</w:t>
      </w:r>
      <w:r>
        <w:rPr>
          <w:rStyle w:val="utility1"/>
        </w:rPr>
        <w:t>&gt;</w:t>
      </w:r>
    </w:p>
    <w:p w14:paraId="4F1DB4B6" w14:textId="77777777" w:rsidR="00AB4C54" w:rsidRDefault="00AB4C54" w:rsidP="00AB4C54">
      <w:pPr>
        <w:rPr>
          <w:rFonts w:ascii="Verdana" w:hAnsi="Verdana"/>
          <w:sz w:val="20"/>
          <w:szCs w:val="20"/>
        </w:rPr>
      </w:pPr>
      <w:r>
        <w:rPr>
          <w:rStyle w:val="utility1"/>
        </w:rPr>
        <w:t>&lt;/</w:t>
      </w:r>
      <w:r>
        <w:rPr>
          <w:rStyle w:val="nodename1"/>
        </w:rPr>
        <w:t>uom:DIRECTORY_INFO</w:t>
      </w:r>
      <w:r>
        <w:rPr>
          <w:rStyle w:val="utility1"/>
        </w:rPr>
        <w:t>&gt;</w:t>
      </w:r>
    </w:p>
    <w:p w14:paraId="41AA896D" w14:textId="77777777" w:rsidR="00AB4C54" w:rsidRDefault="00AB4C54" w:rsidP="00AB4C54">
      <w:pPr>
        <w:rPr>
          <w:rFonts w:ascii="Verdana" w:hAnsi="Verdana"/>
          <w:sz w:val="20"/>
          <w:szCs w:val="20"/>
        </w:rPr>
      </w:pPr>
      <w:r>
        <w:rPr>
          <w:rStyle w:val="utility1"/>
        </w:rPr>
        <w:t>&lt;/</w:t>
      </w:r>
      <w:r>
        <w:rPr>
          <w:rStyle w:val="nodename1"/>
        </w:rPr>
        <w:t>uom:FIRM_ORDER_NOTIFICATION</w:t>
      </w:r>
      <w:r>
        <w:rPr>
          <w:rStyle w:val="utility1"/>
        </w:rPr>
        <w:t>&gt;</w:t>
      </w:r>
    </w:p>
    <w:p w14:paraId="4666F63C" w14:textId="77777777" w:rsidR="00AB4C54" w:rsidRDefault="00AB4C54" w:rsidP="00AB4C54">
      <w:pPr>
        <w:rPr>
          <w:rFonts w:ascii="Verdana" w:hAnsi="Verdana"/>
          <w:sz w:val="20"/>
          <w:szCs w:val="20"/>
        </w:rPr>
      </w:pPr>
      <w:r>
        <w:rPr>
          <w:rStyle w:val="utility1"/>
        </w:rPr>
        <w:t>&lt;/</w:t>
      </w:r>
      <w:r>
        <w:rPr>
          <w:rStyle w:val="nodename1"/>
        </w:rPr>
        <w:t>uom:NOTIFICATION</w:t>
      </w:r>
      <w:r>
        <w:rPr>
          <w:rStyle w:val="utility1"/>
        </w:rPr>
        <w:t>&gt;</w:t>
      </w:r>
    </w:p>
    <w:p w14:paraId="77013B41" w14:textId="77777777" w:rsidR="00AB4C54" w:rsidRDefault="00AB4C54" w:rsidP="00AB4C54">
      <w:pPr>
        <w:rPr>
          <w:rFonts w:ascii="Verdana" w:hAnsi="Verdana"/>
          <w:sz w:val="20"/>
          <w:szCs w:val="20"/>
        </w:rPr>
      </w:pPr>
      <w:r>
        <w:rPr>
          <w:rStyle w:val="utility1"/>
        </w:rPr>
        <w:t>&lt;/</w:t>
      </w:r>
      <w:r>
        <w:rPr>
          <w:rStyle w:val="nodename1"/>
        </w:rPr>
        <w:t>uom:LSR_RESP</w:t>
      </w:r>
      <w:r>
        <w:rPr>
          <w:rStyle w:val="utility1"/>
        </w:rPr>
        <w:t>&gt;</w:t>
      </w:r>
    </w:p>
    <w:p w14:paraId="054B1631" w14:textId="77777777" w:rsidR="00BD0B93" w:rsidRPr="00B72DC9" w:rsidRDefault="00AB4C54" w:rsidP="00AB4C54">
      <w:pPr>
        <w:rPr>
          <w:b/>
          <w:bCs/>
        </w:rPr>
      </w:pPr>
      <w:r>
        <w:rPr>
          <w:rStyle w:val="utility1"/>
        </w:rPr>
        <w:t>&lt;/</w:t>
      </w:r>
      <w:r>
        <w:rPr>
          <w:rStyle w:val="nodename1"/>
        </w:rPr>
        <w:t>ns4:ATT_LSR_ORD_RSP</w:t>
      </w:r>
      <w:r>
        <w:rPr>
          <w:rStyle w:val="utility1"/>
        </w:rPr>
        <w:t>&gt;</w:t>
      </w:r>
      <w:r w:rsidR="00BD0B93">
        <w:br w:type="page"/>
      </w:r>
      <w:r w:rsidR="003F1CC4">
        <w:rPr>
          <w:rStyle w:val="b1"/>
          <w:sz w:val="20"/>
          <w:szCs w:val="20"/>
        </w:rPr>
        <w:t> </w:t>
      </w:r>
    </w:p>
    <w:p w14:paraId="2C9F06BB" w14:textId="77777777" w:rsidR="00B752E4" w:rsidRPr="00B72DC9" w:rsidRDefault="00B752E4">
      <w:pPr>
        <w:pStyle w:val="TCtxtTAG"/>
        <w:rPr>
          <w:b/>
          <w:bCs/>
          <w:sz w:val="24"/>
        </w:rPr>
      </w:pPr>
      <w:r w:rsidRPr="00B72DC9">
        <w:rPr>
          <w:b/>
          <w:bCs/>
          <w:sz w:val="24"/>
        </w:rPr>
        <w:t>TEST CASE M006: Scenario Description: *(Act=N) New install of multiple lines, with features, access remarks.  Order also includes multiple additional listings for the two non-lead lines – LNA=N</w:t>
      </w:r>
    </w:p>
    <w:p w14:paraId="6BD1FEDC" w14:textId="77777777" w:rsidR="00B752E4" w:rsidRPr="00B72DC9" w:rsidRDefault="00B752E4">
      <w:pPr>
        <w:pStyle w:val="Heading3"/>
        <w:rPr>
          <w:i w:val="0"/>
        </w:rPr>
      </w:pPr>
      <w:r w:rsidRPr="00B72DC9">
        <w:rPr>
          <w:i w:val="0"/>
        </w:rPr>
        <w:t>Type of Account:  Business / Multi-Line</w:t>
      </w:r>
    </w:p>
    <w:p w14:paraId="722B3056" w14:textId="77777777" w:rsidR="00B72DC9" w:rsidRPr="00B72DC9" w:rsidRDefault="00B72DC9" w:rsidP="00B72DC9"/>
    <w:p w14:paraId="7DEA3B2A" w14:textId="77777777" w:rsidR="00B752E4" w:rsidRDefault="00B752E4"/>
    <w:tbl>
      <w:tblPr>
        <w:tblW w:w="88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0"/>
        <w:gridCol w:w="4484"/>
        <w:gridCol w:w="2356"/>
      </w:tblGrid>
      <w:tr w:rsidR="00B752E4" w:rsidRPr="005914A2" w14:paraId="1977734F" w14:textId="77777777">
        <w:trPr>
          <w:tblHeader/>
        </w:trPr>
        <w:tc>
          <w:tcPr>
            <w:tcW w:w="1980" w:type="dxa"/>
            <w:tcBorders>
              <w:top w:val="single" w:sz="12" w:space="0" w:color="auto"/>
              <w:left w:val="single" w:sz="12" w:space="0" w:color="auto"/>
              <w:bottom w:val="single" w:sz="6" w:space="0" w:color="auto"/>
              <w:right w:val="single" w:sz="6" w:space="0" w:color="auto"/>
            </w:tcBorders>
          </w:tcPr>
          <w:p w14:paraId="1DECB811" w14:textId="77777777" w:rsidR="00B752E4" w:rsidRPr="005914A2" w:rsidRDefault="00B752E4" w:rsidP="00B72DC9">
            <w:pPr>
              <w:jc w:val="center"/>
              <w:rPr>
                <w:rFonts w:ascii="Arial" w:hAnsi="Arial" w:cs="Arial"/>
                <w:b/>
              </w:rPr>
            </w:pPr>
            <w:r w:rsidRPr="005914A2">
              <w:rPr>
                <w:rFonts w:ascii="Arial" w:hAnsi="Arial" w:cs="Arial"/>
                <w:b/>
              </w:rPr>
              <w:t>FIELDS</w:t>
            </w:r>
          </w:p>
        </w:tc>
        <w:tc>
          <w:tcPr>
            <w:tcW w:w="4484" w:type="dxa"/>
            <w:tcBorders>
              <w:top w:val="single" w:sz="12" w:space="0" w:color="auto"/>
              <w:left w:val="single" w:sz="6" w:space="0" w:color="auto"/>
              <w:bottom w:val="single" w:sz="6" w:space="0" w:color="auto"/>
              <w:right w:val="single" w:sz="6" w:space="0" w:color="auto"/>
            </w:tcBorders>
          </w:tcPr>
          <w:p w14:paraId="1D5E16C1" w14:textId="77777777" w:rsidR="00B752E4" w:rsidRPr="005914A2" w:rsidRDefault="00B752E4">
            <w:pPr>
              <w:jc w:val="center"/>
              <w:rPr>
                <w:rFonts w:ascii="Arial" w:hAnsi="Arial" w:cs="Arial"/>
                <w:b/>
              </w:rPr>
            </w:pPr>
            <w:r w:rsidRPr="005914A2">
              <w:rPr>
                <w:rFonts w:ascii="Arial" w:hAnsi="Arial" w:cs="Arial"/>
                <w:b/>
              </w:rPr>
              <w:t>FIELD NAME</w:t>
            </w:r>
          </w:p>
        </w:tc>
        <w:tc>
          <w:tcPr>
            <w:tcW w:w="2356" w:type="dxa"/>
            <w:tcBorders>
              <w:top w:val="single" w:sz="12" w:space="0" w:color="auto"/>
              <w:left w:val="single" w:sz="6" w:space="0" w:color="auto"/>
              <w:bottom w:val="single" w:sz="6" w:space="0" w:color="auto"/>
              <w:right w:val="single" w:sz="12" w:space="0" w:color="auto"/>
            </w:tcBorders>
          </w:tcPr>
          <w:p w14:paraId="3D9BB4E4"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167FB69D"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0000FF"/>
          </w:tcPr>
          <w:p w14:paraId="168F676E" w14:textId="77777777" w:rsidR="00B752E4" w:rsidRPr="005914A2" w:rsidRDefault="00B752E4">
            <w:pPr>
              <w:pStyle w:val="Heading4"/>
              <w:rPr>
                <w:b/>
                <w:bCs/>
                <w:i w:val="0"/>
                <w:iCs w:val="0"/>
              </w:rPr>
            </w:pPr>
            <w:r w:rsidRPr="005914A2">
              <w:rPr>
                <w:b/>
                <w:bCs/>
                <w:i w:val="0"/>
                <w:iCs w:val="0"/>
              </w:rPr>
              <w:t>LSR  FORM</w:t>
            </w:r>
          </w:p>
        </w:tc>
      </w:tr>
      <w:tr w:rsidR="00B752E4" w:rsidRPr="005914A2" w14:paraId="160505B4"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3C8D5BBC" w14:textId="77777777" w:rsidR="00B752E4" w:rsidRPr="005914A2" w:rsidRDefault="00B752E4">
            <w:pPr>
              <w:pStyle w:val="Heading4"/>
              <w:rPr>
                <w:b/>
                <w:i w:val="0"/>
              </w:rPr>
            </w:pPr>
            <w:r w:rsidRPr="005914A2">
              <w:rPr>
                <w:b/>
                <w:i w:val="0"/>
              </w:rPr>
              <w:t>Administrative Section</w:t>
            </w:r>
          </w:p>
        </w:tc>
      </w:tr>
      <w:tr w:rsidR="00B752E4" w:rsidRPr="005914A2" w14:paraId="4E6E574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59B88C07" w14:textId="77777777" w:rsidR="00B752E4" w:rsidRPr="005914A2" w:rsidRDefault="00B752E4">
            <w:pPr>
              <w:pStyle w:val="FORMDATA"/>
              <w:rPr>
                <w:b/>
                <w:color w:val="auto"/>
              </w:rPr>
            </w:pPr>
            <w:r w:rsidRPr="005914A2">
              <w:rPr>
                <w:b/>
                <w:color w:val="auto"/>
              </w:rPr>
              <w:t>CCNA</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17E0C6E1" w14:textId="77777777" w:rsidR="00B752E4" w:rsidRPr="005914A2" w:rsidRDefault="00B752E4">
            <w:pPr>
              <w:pStyle w:val="FORMDATA"/>
              <w:rPr>
                <w:b/>
                <w:color w:val="auto"/>
              </w:rPr>
            </w:pPr>
            <w:r w:rsidRPr="005914A2">
              <w:rPr>
                <w:b/>
                <w:color w:val="auto"/>
              </w:rPr>
              <w:t>Customer Carrier Name Abbreviation</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53A7384" w14:textId="77777777" w:rsidR="00B752E4" w:rsidRPr="005914A2" w:rsidRDefault="00B752E4">
            <w:pPr>
              <w:pStyle w:val="FORMDATA"/>
              <w:rPr>
                <w:b/>
                <w:color w:val="auto"/>
              </w:rPr>
            </w:pPr>
            <w:r w:rsidRPr="005914A2">
              <w:rPr>
                <w:b/>
                <w:color w:val="auto"/>
              </w:rPr>
              <w:t>ZXL</w:t>
            </w:r>
          </w:p>
        </w:tc>
      </w:tr>
      <w:tr w:rsidR="00B752E4" w:rsidRPr="005914A2" w14:paraId="0C7F8CF5" w14:textId="77777777">
        <w:tc>
          <w:tcPr>
            <w:tcW w:w="1980" w:type="dxa"/>
            <w:tcBorders>
              <w:top w:val="single" w:sz="6" w:space="0" w:color="auto"/>
              <w:left w:val="single" w:sz="12" w:space="0" w:color="auto"/>
              <w:bottom w:val="single" w:sz="6" w:space="0" w:color="auto"/>
              <w:right w:val="single" w:sz="6" w:space="0" w:color="auto"/>
            </w:tcBorders>
          </w:tcPr>
          <w:p w14:paraId="7A1663AD" w14:textId="77777777" w:rsidR="00B752E4" w:rsidRPr="005914A2" w:rsidRDefault="00B752E4">
            <w:pPr>
              <w:pStyle w:val="FORMDATA"/>
              <w:rPr>
                <w:b/>
                <w:color w:val="auto"/>
              </w:rPr>
            </w:pPr>
            <w:r w:rsidRPr="005914A2">
              <w:rPr>
                <w:b/>
                <w:color w:val="auto"/>
              </w:rPr>
              <w:t>PON</w:t>
            </w:r>
          </w:p>
        </w:tc>
        <w:tc>
          <w:tcPr>
            <w:tcW w:w="4484" w:type="dxa"/>
            <w:tcBorders>
              <w:top w:val="single" w:sz="6" w:space="0" w:color="auto"/>
              <w:left w:val="single" w:sz="6" w:space="0" w:color="auto"/>
              <w:bottom w:val="single" w:sz="6" w:space="0" w:color="auto"/>
              <w:right w:val="single" w:sz="6" w:space="0" w:color="auto"/>
            </w:tcBorders>
          </w:tcPr>
          <w:p w14:paraId="47FAE8D8" w14:textId="77777777" w:rsidR="00B752E4" w:rsidRPr="005914A2" w:rsidRDefault="00B752E4">
            <w:pPr>
              <w:pStyle w:val="FORMDATA"/>
              <w:rPr>
                <w:b/>
                <w:color w:val="auto"/>
              </w:rPr>
            </w:pPr>
            <w:r w:rsidRPr="005914A2">
              <w:rPr>
                <w:b/>
                <w:color w:val="auto"/>
              </w:rPr>
              <w:t>Purchase Order Number</w:t>
            </w:r>
          </w:p>
        </w:tc>
        <w:tc>
          <w:tcPr>
            <w:tcW w:w="2356" w:type="dxa"/>
            <w:tcBorders>
              <w:top w:val="single" w:sz="6" w:space="0" w:color="auto"/>
              <w:left w:val="single" w:sz="6" w:space="0" w:color="auto"/>
              <w:bottom w:val="single" w:sz="6" w:space="0" w:color="auto"/>
              <w:right w:val="single" w:sz="12" w:space="0" w:color="auto"/>
            </w:tcBorders>
          </w:tcPr>
          <w:p w14:paraId="7FC39030" w14:textId="77777777" w:rsidR="00B752E4" w:rsidRPr="005914A2" w:rsidRDefault="00B752E4">
            <w:pPr>
              <w:pStyle w:val="FORMDATA"/>
              <w:rPr>
                <w:b/>
                <w:color w:val="auto"/>
              </w:rPr>
            </w:pPr>
            <w:r w:rsidRPr="005914A2">
              <w:rPr>
                <w:b/>
                <w:color w:val="auto"/>
              </w:rPr>
              <w:t>M6</w:t>
            </w:r>
          </w:p>
        </w:tc>
      </w:tr>
      <w:tr w:rsidR="00B752E4" w:rsidRPr="005914A2" w14:paraId="778DCAB6" w14:textId="77777777">
        <w:tc>
          <w:tcPr>
            <w:tcW w:w="1980" w:type="dxa"/>
            <w:tcBorders>
              <w:top w:val="single" w:sz="6" w:space="0" w:color="auto"/>
              <w:left w:val="single" w:sz="12" w:space="0" w:color="auto"/>
              <w:bottom w:val="single" w:sz="6" w:space="0" w:color="auto"/>
              <w:right w:val="single" w:sz="6" w:space="0" w:color="auto"/>
            </w:tcBorders>
          </w:tcPr>
          <w:p w14:paraId="144F4EE0" w14:textId="77777777" w:rsidR="00B752E4" w:rsidRPr="005914A2" w:rsidRDefault="00B752E4">
            <w:pPr>
              <w:pStyle w:val="FORMDATA"/>
              <w:rPr>
                <w:b/>
                <w:color w:val="auto"/>
              </w:rPr>
            </w:pPr>
            <w:r w:rsidRPr="005914A2">
              <w:rPr>
                <w:b/>
                <w:color w:val="auto"/>
              </w:rPr>
              <w:t>ATN</w:t>
            </w:r>
          </w:p>
        </w:tc>
        <w:tc>
          <w:tcPr>
            <w:tcW w:w="4484" w:type="dxa"/>
            <w:tcBorders>
              <w:top w:val="single" w:sz="6" w:space="0" w:color="auto"/>
              <w:left w:val="single" w:sz="6" w:space="0" w:color="auto"/>
              <w:bottom w:val="single" w:sz="6" w:space="0" w:color="auto"/>
              <w:right w:val="single" w:sz="6" w:space="0" w:color="auto"/>
            </w:tcBorders>
          </w:tcPr>
          <w:p w14:paraId="41919FDF" w14:textId="77777777" w:rsidR="00B752E4" w:rsidRPr="005914A2" w:rsidRDefault="00B752E4">
            <w:pPr>
              <w:pStyle w:val="FORMDATA"/>
              <w:rPr>
                <w:b/>
                <w:color w:val="auto"/>
              </w:rPr>
            </w:pPr>
            <w:r w:rsidRPr="005914A2">
              <w:rPr>
                <w:b/>
                <w:color w:val="auto"/>
              </w:rPr>
              <w:t>Account Telephone Number</w:t>
            </w:r>
          </w:p>
        </w:tc>
        <w:tc>
          <w:tcPr>
            <w:tcW w:w="2356" w:type="dxa"/>
            <w:tcBorders>
              <w:top w:val="single" w:sz="6" w:space="0" w:color="auto"/>
              <w:left w:val="single" w:sz="6" w:space="0" w:color="auto"/>
              <w:bottom w:val="single" w:sz="6" w:space="0" w:color="auto"/>
              <w:right w:val="single" w:sz="12" w:space="0" w:color="auto"/>
            </w:tcBorders>
          </w:tcPr>
          <w:p w14:paraId="0AAF0635" w14:textId="77777777" w:rsidR="00B752E4" w:rsidRPr="005914A2" w:rsidRDefault="00B752E4">
            <w:pPr>
              <w:pStyle w:val="FORMDATA"/>
              <w:rPr>
                <w:b/>
                <w:color w:val="auto"/>
              </w:rPr>
            </w:pPr>
            <w:r w:rsidRPr="005914A2">
              <w:rPr>
                <w:b/>
                <w:color w:val="auto"/>
              </w:rPr>
              <w:t>7709382750</w:t>
            </w:r>
          </w:p>
        </w:tc>
      </w:tr>
      <w:tr w:rsidR="00B752E4" w:rsidRPr="005914A2" w14:paraId="30D2FBC6" w14:textId="77777777">
        <w:tc>
          <w:tcPr>
            <w:tcW w:w="1980" w:type="dxa"/>
            <w:tcBorders>
              <w:top w:val="single" w:sz="6" w:space="0" w:color="auto"/>
              <w:left w:val="single" w:sz="12" w:space="0" w:color="auto"/>
              <w:bottom w:val="single" w:sz="6" w:space="0" w:color="auto"/>
              <w:right w:val="single" w:sz="6" w:space="0" w:color="auto"/>
            </w:tcBorders>
          </w:tcPr>
          <w:p w14:paraId="15A68F72" w14:textId="77777777" w:rsidR="00B752E4" w:rsidRPr="005914A2" w:rsidRDefault="00B752E4">
            <w:pPr>
              <w:pStyle w:val="FORMDATA"/>
              <w:rPr>
                <w:b/>
                <w:color w:val="auto"/>
              </w:rPr>
            </w:pPr>
            <w:r w:rsidRPr="005914A2">
              <w:rPr>
                <w:b/>
                <w:color w:val="auto"/>
              </w:rPr>
              <w:t>PROJECT</w:t>
            </w:r>
          </w:p>
        </w:tc>
        <w:tc>
          <w:tcPr>
            <w:tcW w:w="4484" w:type="dxa"/>
            <w:tcBorders>
              <w:top w:val="single" w:sz="6" w:space="0" w:color="auto"/>
              <w:left w:val="single" w:sz="6" w:space="0" w:color="auto"/>
              <w:bottom w:val="single" w:sz="6" w:space="0" w:color="auto"/>
              <w:right w:val="single" w:sz="6" w:space="0" w:color="auto"/>
            </w:tcBorders>
          </w:tcPr>
          <w:p w14:paraId="31D9CE79" w14:textId="77777777" w:rsidR="00B752E4" w:rsidRPr="005914A2" w:rsidRDefault="00B752E4">
            <w:pPr>
              <w:pStyle w:val="FORMDATA"/>
              <w:rPr>
                <w:b/>
                <w:color w:val="auto"/>
              </w:rPr>
            </w:pPr>
            <w:r w:rsidRPr="005914A2">
              <w:rPr>
                <w:b/>
                <w:color w:val="auto"/>
              </w:rPr>
              <w:t>Project</w:t>
            </w:r>
          </w:p>
        </w:tc>
        <w:tc>
          <w:tcPr>
            <w:tcW w:w="2356" w:type="dxa"/>
            <w:tcBorders>
              <w:top w:val="single" w:sz="6" w:space="0" w:color="auto"/>
              <w:left w:val="single" w:sz="6" w:space="0" w:color="auto"/>
              <w:bottom w:val="single" w:sz="6" w:space="0" w:color="auto"/>
              <w:right w:val="single" w:sz="12" w:space="0" w:color="auto"/>
            </w:tcBorders>
          </w:tcPr>
          <w:p w14:paraId="0BD2CB6E" w14:textId="77777777" w:rsidR="00B752E4" w:rsidRPr="005914A2" w:rsidRDefault="00B752E4">
            <w:pPr>
              <w:pStyle w:val="FORMDATA"/>
              <w:rPr>
                <w:b/>
                <w:color w:val="auto"/>
              </w:rPr>
            </w:pPr>
            <w:r w:rsidRPr="005914A2">
              <w:rPr>
                <w:b/>
                <w:color w:val="auto"/>
              </w:rPr>
              <w:t>CAVENOBILL</w:t>
            </w:r>
          </w:p>
        </w:tc>
      </w:tr>
      <w:tr w:rsidR="00B752E4" w:rsidRPr="005914A2" w14:paraId="7C4DC7D0" w14:textId="77777777">
        <w:trPr>
          <w:trHeight w:val="72"/>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911B957" w14:textId="77777777" w:rsidR="00B752E4" w:rsidRPr="005914A2" w:rsidRDefault="00B752E4">
            <w:pPr>
              <w:pStyle w:val="FORMDATA"/>
              <w:rPr>
                <w:b/>
                <w:color w:val="auto"/>
              </w:rPr>
            </w:pPr>
            <w:r w:rsidRPr="005914A2">
              <w:rPr>
                <w:b/>
                <w:color w:val="auto"/>
              </w:rPr>
              <w:t>SC</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800135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5F327E2" w14:textId="77777777" w:rsidR="00B752E4" w:rsidRPr="005914A2" w:rsidRDefault="00B752E4">
            <w:pPr>
              <w:pStyle w:val="FORMDATA"/>
              <w:rPr>
                <w:b/>
                <w:color w:val="auto"/>
              </w:rPr>
            </w:pPr>
            <w:r w:rsidRPr="005914A2">
              <w:rPr>
                <w:b/>
                <w:color w:val="auto"/>
              </w:rPr>
              <w:t>LCSC</w:t>
            </w:r>
          </w:p>
        </w:tc>
      </w:tr>
      <w:tr w:rsidR="00B752E4" w:rsidRPr="005914A2" w14:paraId="016900E1"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4EF7780A" w14:textId="77777777" w:rsidR="00B752E4" w:rsidRPr="005914A2" w:rsidRDefault="00B752E4">
            <w:pPr>
              <w:pStyle w:val="FORMDATA"/>
              <w:rPr>
                <w:b/>
                <w:color w:val="auto"/>
              </w:rPr>
            </w:pPr>
            <w:r w:rsidRPr="005914A2">
              <w:rPr>
                <w:b/>
                <w:color w:val="auto"/>
              </w:rPr>
              <w:t>D/TSent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6C4ECAE" w14:textId="77777777" w:rsidR="00B752E4" w:rsidRPr="005914A2" w:rsidRDefault="00B752E4">
            <w:pPr>
              <w:pStyle w:val="FORMDATA"/>
              <w:rPr>
                <w:b/>
                <w:color w:val="auto"/>
              </w:rPr>
            </w:pPr>
            <w:r w:rsidRPr="005914A2">
              <w:rPr>
                <w:b/>
                <w:color w:val="auto"/>
              </w:rPr>
              <w:t>Date &amp; Time Sent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BB888E8" w14:textId="77777777" w:rsidR="00B752E4" w:rsidRPr="005914A2" w:rsidRDefault="00B752E4">
            <w:pPr>
              <w:pStyle w:val="FORMDATA"/>
              <w:rPr>
                <w:b/>
                <w:color w:val="auto"/>
              </w:rPr>
            </w:pPr>
            <w:r w:rsidRPr="005914A2">
              <w:rPr>
                <w:b/>
                <w:color w:val="auto"/>
              </w:rPr>
              <w:t>20030328</w:t>
            </w:r>
          </w:p>
        </w:tc>
      </w:tr>
      <w:tr w:rsidR="00B752E4" w:rsidRPr="005914A2" w14:paraId="75A71F5C" w14:textId="77777777">
        <w:tc>
          <w:tcPr>
            <w:tcW w:w="1980" w:type="dxa"/>
            <w:tcBorders>
              <w:top w:val="single" w:sz="6" w:space="0" w:color="auto"/>
              <w:left w:val="single" w:sz="12" w:space="0" w:color="auto"/>
              <w:bottom w:val="single" w:sz="6" w:space="0" w:color="auto"/>
              <w:right w:val="single" w:sz="6" w:space="0" w:color="auto"/>
            </w:tcBorders>
          </w:tcPr>
          <w:p w14:paraId="34536DFD" w14:textId="77777777" w:rsidR="00B752E4" w:rsidRPr="005914A2" w:rsidRDefault="00B752E4">
            <w:pPr>
              <w:pStyle w:val="FORMDATA"/>
              <w:rPr>
                <w:b/>
                <w:color w:val="auto"/>
              </w:rPr>
            </w:pPr>
            <w:r w:rsidRPr="005914A2">
              <w:rPr>
                <w:b/>
                <w:color w:val="auto"/>
              </w:rPr>
              <w:t>DDD</w:t>
            </w:r>
          </w:p>
        </w:tc>
        <w:tc>
          <w:tcPr>
            <w:tcW w:w="4484" w:type="dxa"/>
            <w:tcBorders>
              <w:top w:val="single" w:sz="6" w:space="0" w:color="auto"/>
              <w:left w:val="single" w:sz="6" w:space="0" w:color="auto"/>
              <w:bottom w:val="single" w:sz="6" w:space="0" w:color="auto"/>
              <w:right w:val="single" w:sz="6" w:space="0" w:color="auto"/>
            </w:tcBorders>
          </w:tcPr>
          <w:p w14:paraId="7FAF49DD" w14:textId="77777777" w:rsidR="00B752E4" w:rsidRPr="005914A2" w:rsidRDefault="00B752E4">
            <w:pPr>
              <w:pStyle w:val="FORMDATA"/>
              <w:rPr>
                <w:b/>
                <w:color w:val="auto"/>
              </w:rPr>
            </w:pPr>
            <w:r w:rsidRPr="005914A2">
              <w:rPr>
                <w:b/>
                <w:color w:val="auto"/>
              </w:rPr>
              <w:t>Desired Due Date</w:t>
            </w:r>
          </w:p>
        </w:tc>
        <w:tc>
          <w:tcPr>
            <w:tcW w:w="2356" w:type="dxa"/>
            <w:tcBorders>
              <w:top w:val="single" w:sz="6" w:space="0" w:color="auto"/>
              <w:left w:val="single" w:sz="6" w:space="0" w:color="auto"/>
              <w:bottom w:val="single" w:sz="6" w:space="0" w:color="auto"/>
              <w:right w:val="single" w:sz="12" w:space="0" w:color="auto"/>
            </w:tcBorders>
          </w:tcPr>
          <w:p w14:paraId="02B1AF84" w14:textId="77777777" w:rsidR="00B752E4" w:rsidRPr="005914A2" w:rsidRDefault="00B752E4">
            <w:pPr>
              <w:pStyle w:val="FORMDATA"/>
              <w:rPr>
                <w:b/>
                <w:color w:val="auto"/>
              </w:rPr>
            </w:pPr>
            <w:r w:rsidRPr="005914A2">
              <w:rPr>
                <w:b/>
                <w:color w:val="auto"/>
              </w:rPr>
              <w:t>20030428</w:t>
            </w:r>
          </w:p>
        </w:tc>
      </w:tr>
      <w:tr w:rsidR="00B752E4" w:rsidRPr="005914A2" w14:paraId="3FFAE038" w14:textId="77777777">
        <w:tc>
          <w:tcPr>
            <w:tcW w:w="1980" w:type="dxa"/>
            <w:tcBorders>
              <w:top w:val="single" w:sz="6" w:space="0" w:color="auto"/>
              <w:left w:val="single" w:sz="12" w:space="0" w:color="auto"/>
              <w:bottom w:val="single" w:sz="6" w:space="0" w:color="auto"/>
              <w:right w:val="single" w:sz="6" w:space="0" w:color="auto"/>
            </w:tcBorders>
          </w:tcPr>
          <w:p w14:paraId="276B0669" w14:textId="77777777" w:rsidR="00B752E4" w:rsidRPr="005914A2" w:rsidRDefault="00B752E4">
            <w:pPr>
              <w:pStyle w:val="FORMDATA"/>
              <w:rPr>
                <w:b/>
                <w:color w:val="auto"/>
              </w:rPr>
            </w:pPr>
            <w:r w:rsidRPr="005914A2">
              <w:rPr>
                <w:b/>
                <w:color w:val="auto"/>
              </w:rPr>
              <w:t>REQTYP</w:t>
            </w:r>
          </w:p>
        </w:tc>
        <w:tc>
          <w:tcPr>
            <w:tcW w:w="4484" w:type="dxa"/>
            <w:tcBorders>
              <w:top w:val="single" w:sz="6" w:space="0" w:color="auto"/>
              <w:left w:val="single" w:sz="6" w:space="0" w:color="auto"/>
              <w:bottom w:val="single" w:sz="6" w:space="0" w:color="auto"/>
              <w:right w:val="single" w:sz="6" w:space="0" w:color="auto"/>
            </w:tcBorders>
          </w:tcPr>
          <w:p w14:paraId="4FE1A99C" w14:textId="77777777" w:rsidR="00B752E4" w:rsidRPr="005914A2" w:rsidRDefault="00B752E4">
            <w:pPr>
              <w:pStyle w:val="FORMDATA"/>
              <w:rPr>
                <w:b/>
                <w:color w:val="auto"/>
              </w:rPr>
            </w:pPr>
            <w:r w:rsidRPr="005914A2">
              <w:rPr>
                <w:b/>
                <w:color w:val="auto"/>
              </w:rPr>
              <w:t>Request Type</w:t>
            </w:r>
          </w:p>
        </w:tc>
        <w:tc>
          <w:tcPr>
            <w:tcW w:w="2356" w:type="dxa"/>
            <w:tcBorders>
              <w:top w:val="single" w:sz="6" w:space="0" w:color="auto"/>
              <w:left w:val="single" w:sz="6" w:space="0" w:color="auto"/>
              <w:bottom w:val="single" w:sz="6" w:space="0" w:color="auto"/>
              <w:right w:val="single" w:sz="12" w:space="0" w:color="auto"/>
            </w:tcBorders>
          </w:tcPr>
          <w:p w14:paraId="1F3499BE" w14:textId="77777777" w:rsidR="00B752E4" w:rsidRPr="005914A2" w:rsidRDefault="00B752E4">
            <w:pPr>
              <w:pStyle w:val="FORMDATA"/>
              <w:rPr>
                <w:b/>
                <w:color w:val="auto"/>
              </w:rPr>
            </w:pPr>
            <w:r w:rsidRPr="005914A2">
              <w:rPr>
                <w:b/>
                <w:color w:val="auto"/>
              </w:rPr>
              <w:t>MB</w:t>
            </w:r>
          </w:p>
        </w:tc>
      </w:tr>
      <w:tr w:rsidR="00B752E4" w:rsidRPr="005914A2" w14:paraId="4D7FB57C" w14:textId="77777777">
        <w:tc>
          <w:tcPr>
            <w:tcW w:w="1980" w:type="dxa"/>
            <w:tcBorders>
              <w:top w:val="single" w:sz="6" w:space="0" w:color="auto"/>
              <w:left w:val="single" w:sz="12" w:space="0" w:color="auto"/>
              <w:bottom w:val="single" w:sz="6" w:space="0" w:color="auto"/>
              <w:right w:val="single" w:sz="6" w:space="0" w:color="auto"/>
            </w:tcBorders>
          </w:tcPr>
          <w:p w14:paraId="1678A827" w14:textId="77777777" w:rsidR="00B752E4" w:rsidRPr="005914A2" w:rsidRDefault="00B752E4">
            <w:pPr>
              <w:pStyle w:val="FORMDATA"/>
              <w:rPr>
                <w:b/>
                <w:color w:val="auto"/>
              </w:rPr>
            </w:pPr>
            <w:r w:rsidRPr="005914A2">
              <w:rPr>
                <w:b/>
                <w:color w:val="auto"/>
              </w:rPr>
              <w:t>ACT</w:t>
            </w:r>
          </w:p>
        </w:tc>
        <w:tc>
          <w:tcPr>
            <w:tcW w:w="4484" w:type="dxa"/>
            <w:tcBorders>
              <w:top w:val="single" w:sz="6" w:space="0" w:color="auto"/>
              <w:left w:val="single" w:sz="6" w:space="0" w:color="auto"/>
              <w:bottom w:val="single" w:sz="6" w:space="0" w:color="auto"/>
              <w:right w:val="single" w:sz="6" w:space="0" w:color="auto"/>
            </w:tcBorders>
          </w:tcPr>
          <w:p w14:paraId="2DD7918C" w14:textId="77777777" w:rsidR="00B752E4" w:rsidRPr="005914A2" w:rsidRDefault="00B752E4">
            <w:pPr>
              <w:pStyle w:val="FORMDATA"/>
              <w:rPr>
                <w:b/>
                <w:color w:val="auto"/>
              </w:rPr>
            </w:pPr>
            <w:r w:rsidRPr="005914A2">
              <w:rPr>
                <w:b/>
                <w:color w:val="auto"/>
              </w:rPr>
              <w:t>Activity Type</w:t>
            </w:r>
          </w:p>
        </w:tc>
        <w:tc>
          <w:tcPr>
            <w:tcW w:w="2356" w:type="dxa"/>
            <w:tcBorders>
              <w:top w:val="single" w:sz="6" w:space="0" w:color="auto"/>
              <w:left w:val="single" w:sz="6" w:space="0" w:color="auto"/>
              <w:bottom w:val="single" w:sz="6" w:space="0" w:color="auto"/>
              <w:right w:val="single" w:sz="12" w:space="0" w:color="auto"/>
            </w:tcBorders>
          </w:tcPr>
          <w:p w14:paraId="41F7763C" w14:textId="77777777" w:rsidR="00B752E4" w:rsidRPr="005914A2" w:rsidRDefault="00B752E4">
            <w:pPr>
              <w:pStyle w:val="FORMDATA"/>
              <w:rPr>
                <w:b/>
                <w:color w:val="auto"/>
              </w:rPr>
            </w:pPr>
            <w:r w:rsidRPr="005914A2">
              <w:rPr>
                <w:b/>
                <w:color w:val="auto"/>
              </w:rPr>
              <w:t>N</w:t>
            </w:r>
          </w:p>
        </w:tc>
      </w:tr>
      <w:tr w:rsidR="00B752E4" w:rsidRPr="005914A2" w14:paraId="084A7F0A" w14:textId="77777777">
        <w:tc>
          <w:tcPr>
            <w:tcW w:w="1980" w:type="dxa"/>
            <w:tcBorders>
              <w:top w:val="single" w:sz="6" w:space="0" w:color="auto"/>
              <w:left w:val="single" w:sz="12" w:space="0" w:color="auto"/>
              <w:bottom w:val="single" w:sz="6" w:space="0" w:color="auto"/>
              <w:right w:val="single" w:sz="6" w:space="0" w:color="auto"/>
            </w:tcBorders>
          </w:tcPr>
          <w:p w14:paraId="37624025" w14:textId="77777777" w:rsidR="00B752E4" w:rsidRPr="005914A2" w:rsidRDefault="00B752E4">
            <w:pPr>
              <w:pStyle w:val="FORMDATA"/>
              <w:rPr>
                <w:b/>
                <w:color w:val="auto"/>
              </w:rPr>
            </w:pPr>
            <w:r w:rsidRPr="005914A2">
              <w:rPr>
                <w:b/>
                <w:color w:val="auto"/>
              </w:rPr>
              <w:t>CC</w:t>
            </w:r>
          </w:p>
        </w:tc>
        <w:tc>
          <w:tcPr>
            <w:tcW w:w="4484" w:type="dxa"/>
            <w:tcBorders>
              <w:top w:val="single" w:sz="6" w:space="0" w:color="auto"/>
              <w:left w:val="single" w:sz="6" w:space="0" w:color="auto"/>
              <w:bottom w:val="single" w:sz="6" w:space="0" w:color="auto"/>
              <w:right w:val="single" w:sz="6" w:space="0" w:color="auto"/>
            </w:tcBorders>
          </w:tcPr>
          <w:p w14:paraId="4F43AD13" w14:textId="77777777" w:rsidR="00B752E4" w:rsidRPr="005914A2" w:rsidRDefault="00B752E4">
            <w:pPr>
              <w:pStyle w:val="FORMDATA"/>
              <w:rPr>
                <w:b/>
                <w:color w:val="auto"/>
              </w:rPr>
            </w:pPr>
            <w:r w:rsidRPr="005914A2">
              <w:rPr>
                <w:b/>
                <w:color w:val="auto"/>
              </w:rPr>
              <w:t>Company Code</w:t>
            </w:r>
          </w:p>
        </w:tc>
        <w:tc>
          <w:tcPr>
            <w:tcW w:w="2356" w:type="dxa"/>
            <w:tcBorders>
              <w:top w:val="single" w:sz="6" w:space="0" w:color="auto"/>
              <w:left w:val="single" w:sz="6" w:space="0" w:color="auto"/>
              <w:bottom w:val="single" w:sz="6" w:space="0" w:color="auto"/>
              <w:right w:val="single" w:sz="12" w:space="0" w:color="auto"/>
            </w:tcBorders>
          </w:tcPr>
          <w:p w14:paraId="72537F60" w14:textId="77777777" w:rsidR="00B752E4" w:rsidRPr="005914A2" w:rsidRDefault="00B752E4">
            <w:pPr>
              <w:pStyle w:val="FORMDATA"/>
              <w:rPr>
                <w:b/>
                <w:color w:val="auto"/>
              </w:rPr>
            </w:pPr>
            <w:r w:rsidRPr="005914A2">
              <w:rPr>
                <w:b/>
                <w:color w:val="auto"/>
              </w:rPr>
              <w:t>9999</w:t>
            </w:r>
          </w:p>
        </w:tc>
      </w:tr>
      <w:tr w:rsidR="00B752E4" w:rsidRPr="005914A2" w14:paraId="21DB0C8C" w14:textId="77777777">
        <w:tc>
          <w:tcPr>
            <w:tcW w:w="1980" w:type="dxa"/>
            <w:tcBorders>
              <w:top w:val="single" w:sz="6" w:space="0" w:color="auto"/>
              <w:left w:val="single" w:sz="12" w:space="0" w:color="auto"/>
              <w:bottom w:val="single" w:sz="6" w:space="0" w:color="auto"/>
              <w:right w:val="single" w:sz="6" w:space="0" w:color="auto"/>
            </w:tcBorders>
          </w:tcPr>
          <w:p w14:paraId="2CF84B2C" w14:textId="77777777" w:rsidR="00B752E4" w:rsidRPr="005914A2" w:rsidRDefault="00B752E4">
            <w:pPr>
              <w:pStyle w:val="FORMDATA"/>
              <w:rPr>
                <w:b/>
                <w:color w:val="auto"/>
              </w:rPr>
            </w:pPr>
            <w:r w:rsidRPr="005914A2">
              <w:rPr>
                <w:b/>
                <w:color w:val="auto"/>
              </w:rPr>
              <w:t>TOS</w:t>
            </w:r>
          </w:p>
        </w:tc>
        <w:tc>
          <w:tcPr>
            <w:tcW w:w="4484" w:type="dxa"/>
            <w:tcBorders>
              <w:top w:val="single" w:sz="6" w:space="0" w:color="auto"/>
              <w:left w:val="single" w:sz="6" w:space="0" w:color="auto"/>
              <w:bottom w:val="single" w:sz="6" w:space="0" w:color="auto"/>
              <w:right w:val="single" w:sz="6" w:space="0" w:color="auto"/>
            </w:tcBorders>
          </w:tcPr>
          <w:p w14:paraId="4C6894BA" w14:textId="77777777" w:rsidR="00B752E4" w:rsidRPr="005914A2" w:rsidRDefault="00B752E4">
            <w:pPr>
              <w:pStyle w:val="FORMDATA"/>
              <w:rPr>
                <w:b/>
                <w:color w:val="auto"/>
              </w:rPr>
            </w:pPr>
            <w:r w:rsidRPr="005914A2">
              <w:rPr>
                <w:b/>
                <w:color w:val="auto"/>
              </w:rPr>
              <w:t>Type of Service</w:t>
            </w:r>
          </w:p>
        </w:tc>
        <w:tc>
          <w:tcPr>
            <w:tcW w:w="2356" w:type="dxa"/>
            <w:tcBorders>
              <w:top w:val="single" w:sz="6" w:space="0" w:color="auto"/>
              <w:left w:val="single" w:sz="6" w:space="0" w:color="auto"/>
              <w:bottom w:val="single" w:sz="6" w:space="0" w:color="auto"/>
              <w:right w:val="single" w:sz="12" w:space="0" w:color="auto"/>
            </w:tcBorders>
          </w:tcPr>
          <w:p w14:paraId="631E70D2" w14:textId="77777777" w:rsidR="00B752E4" w:rsidRPr="005914A2" w:rsidRDefault="00B752E4">
            <w:pPr>
              <w:pStyle w:val="FORMDATA"/>
              <w:rPr>
                <w:b/>
                <w:color w:val="auto"/>
              </w:rPr>
            </w:pPr>
            <w:r w:rsidRPr="005914A2">
              <w:rPr>
                <w:b/>
                <w:color w:val="auto"/>
              </w:rPr>
              <w:t>1AM-</w:t>
            </w:r>
          </w:p>
        </w:tc>
      </w:tr>
      <w:tr w:rsidR="00B752E4" w:rsidRPr="005914A2" w14:paraId="67F142ED" w14:textId="77777777">
        <w:tc>
          <w:tcPr>
            <w:tcW w:w="1980" w:type="dxa"/>
            <w:tcBorders>
              <w:top w:val="single" w:sz="6" w:space="0" w:color="auto"/>
              <w:left w:val="single" w:sz="12" w:space="0" w:color="auto"/>
              <w:bottom w:val="single" w:sz="6" w:space="0" w:color="auto"/>
              <w:right w:val="single" w:sz="6" w:space="0" w:color="auto"/>
            </w:tcBorders>
          </w:tcPr>
          <w:p w14:paraId="6B7D0BAE" w14:textId="77777777" w:rsidR="00B752E4" w:rsidRPr="005914A2" w:rsidRDefault="00B752E4">
            <w:pPr>
              <w:pStyle w:val="FORMDATA"/>
              <w:rPr>
                <w:b/>
                <w:color w:val="auto"/>
              </w:rPr>
            </w:pPr>
            <w:r w:rsidRPr="005914A2">
              <w:rPr>
                <w:b/>
                <w:color w:val="auto"/>
              </w:rPr>
              <w:t>PORTTYP</w:t>
            </w:r>
          </w:p>
        </w:tc>
        <w:tc>
          <w:tcPr>
            <w:tcW w:w="4484" w:type="dxa"/>
            <w:tcBorders>
              <w:top w:val="single" w:sz="6" w:space="0" w:color="auto"/>
              <w:left w:val="single" w:sz="6" w:space="0" w:color="auto"/>
              <w:bottom w:val="single" w:sz="6" w:space="0" w:color="auto"/>
              <w:right w:val="single" w:sz="6" w:space="0" w:color="auto"/>
            </w:tcBorders>
          </w:tcPr>
          <w:p w14:paraId="37361496" w14:textId="77777777" w:rsidR="00B752E4" w:rsidRPr="005914A2" w:rsidRDefault="00B752E4">
            <w:pPr>
              <w:pStyle w:val="FORMDATA"/>
              <w:rPr>
                <w:b/>
                <w:color w:val="auto"/>
              </w:rPr>
            </w:pPr>
            <w:r w:rsidRPr="005914A2">
              <w:rPr>
                <w:b/>
                <w:color w:val="auto"/>
              </w:rPr>
              <w:t>Port Type</w:t>
            </w:r>
          </w:p>
        </w:tc>
        <w:tc>
          <w:tcPr>
            <w:tcW w:w="2356" w:type="dxa"/>
            <w:tcBorders>
              <w:top w:val="single" w:sz="6" w:space="0" w:color="auto"/>
              <w:left w:val="single" w:sz="6" w:space="0" w:color="auto"/>
              <w:bottom w:val="single" w:sz="6" w:space="0" w:color="auto"/>
              <w:right w:val="single" w:sz="12" w:space="0" w:color="auto"/>
            </w:tcBorders>
          </w:tcPr>
          <w:p w14:paraId="30C09A6E" w14:textId="77777777" w:rsidR="00B752E4" w:rsidRPr="005914A2" w:rsidRDefault="00B752E4">
            <w:pPr>
              <w:pStyle w:val="FORMDATA"/>
              <w:rPr>
                <w:b/>
                <w:color w:val="auto"/>
              </w:rPr>
            </w:pPr>
            <w:r w:rsidRPr="005914A2">
              <w:rPr>
                <w:b/>
                <w:color w:val="auto"/>
              </w:rPr>
              <w:t>L</w:t>
            </w:r>
          </w:p>
        </w:tc>
      </w:tr>
      <w:tr w:rsidR="00B752E4" w:rsidRPr="005914A2" w14:paraId="275A62F1"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2DA17D8D" w14:textId="77777777" w:rsidR="00B752E4" w:rsidRPr="005914A2" w:rsidRDefault="00B752E4">
            <w:pPr>
              <w:pStyle w:val="Heading4"/>
              <w:rPr>
                <w:b/>
                <w:i w:val="0"/>
              </w:rPr>
            </w:pPr>
            <w:r w:rsidRPr="005914A2">
              <w:rPr>
                <w:b/>
                <w:i w:val="0"/>
              </w:rPr>
              <w:t>Billing Section</w:t>
            </w:r>
          </w:p>
        </w:tc>
      </w:tr>
      <w:tr w:rsidR="00B752E4" w:rsidRPr="005914A2" w14:paraId="45F5D14D" w14:textId="77777777">
        <w:tc>
          <w:tcPr>
            <w:tcW w:w="1980" w:type="dxa"/>
            <w:tcBorders>
              <w:top w:val="single" w:sz="6" w:space="0" w:color="auto"/>
              <w:left w:val="single" w:sz="12" w:space="0" w:color="auto"/>
              <w:bottom w:val="single" w:sz="6" w:space="0" w:color="auto"/>
              <w:right w:val="single" w:sz="6" w:space="0" w:color="auto"/>
            </w:tcBorders>
          </w:tcPr>
          <w:p w14:paraId="51926D6C" w14:textId="77777777" w:rsidR="00B752E4" w:rsidRPr="005914A2" w:rsidRDefault="00B752E4">
            <w:pPr>
              <w:pStyle w:val="FORMDATA"/>
              <w:rPr>
                <w:b/>
                <w:color w:val="auto"/>
              </w:rPr>
            </w:pPr>
            <w:r w:rsidRPr="005914A2">
              <w:rPr>
                <w:b/>
                <w:color w:val="auto"/>
              </w:rPr>
              <w:t>BAN1</w:t>
            </w:r>
          </w:p>
        </w:tc>
        <w:tc>
          <w:tcPr>
            <w:tcW w:w="4484" w:type="dxa"/>
            <w:tcBorders>
              <w:top w:val="single" w:sz="6" w:space="0" w:color="auto"/>
              <w:left w:val="single" w:sz="6" w:space="0" w:color="auto"/>
              <w:bottom w:val="single" w:sz="6" w:space="0" w:color="auto"/>
              <w:right w:val="single" w:sz="6" w:space="0" w:color="auto"/>
            </w:tcBorders>
          </w:tcPr>
          <w:p w14:paraId="797CB913" w14:textId="77777777" w:rsidR="00B752E4" w:rsidRPr="005914A2" w:rsidRDefault="00B752E4">
            <w:pPr>
              <w:pStyle w:val="FORMDATA"/>
              <w:rPr>
                <w:b/>
                <w:color w:val="auto"/>
              </w:rPr>
            </w:pPr>
            <w:r w:rsidRPr="005914A2">
              <w:rPr>
                <w:b/>
                <w:color w:val="auto"/>
              </w:rPr>
              <w:t>Billing Account Number 1</w:t>
            </w:r>
          </w:p>
        </w:tc>
        <w:tc>
          <w:tcPr>
            <w:tcW w:w="2356" w:type="dxa"/>
            <w:tcBorders>
              <w:top w:val="single" w:sz="6" w:space="0" w:color="auto"/>
              <w:left w:val="single" w:sz="6" w:space="0" w:color="auto"/>
              <w:bottom w:val="single" w:sz="6" w:space="0" w:color="auto"/>
              <w:right w:val="single" w:sz="12" w:space="0" w:color="auto"/>
            </w:tcBorders>
          </w:tcPr>
          <w:p w14:paraId="40D4FCDF"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6952F561"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026B4C18" w14:textId="77777777" w:rsidR="00B752E4" w:rsidRPr="005914A2" w:rsidRDefault="00B752E4">
            <w:pPr>
              <w:pStyle w:val="Heading5"/>
              <w:rPr>
                <w:color w:val="auto"/>
              </w:rPr>
            </w:pPr>
            <w:r w:rsidRPr="005914A2">
              <w:rPr>
                <w:color w:val="auto"/>
              </w:rPr>
              <w:t>Contact Section</w:t>
            </w:r>
          </w:p>
        </w:tc>
      </w:tr>
      <w:tr w:rsidR="00B752E4" w:rsidRPr="005914A2" w14:paraId="14B50AE6"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2E9C8114" w14:textId="77777777" w:rsidR="00B752E4" w:rsidRPr="005914A2" w:rsidRDefault="00B752E4">
            <w:pPr>
              <w:pStyle w:val="FORMDATA"/>
              <w:rPr>
                <w:b/>
                <w:color w:val="auto"/>
              </w:rPr>
            </w:pPr>
            <w:r w:rsidRPr="005914A2">
              <w:rPr>
                <w:b/>
                <w:color w:val="auto"/>
              </w:rPr>
              <w:t>INIT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510A9E4" w14:textId="77777777" w:rsidR="00B752E4" w:rsidRPr="005914A2" w:rsidRDefault="00B752E4">
            <w:pPr>
              <w:pStyle w:val="FORMDATA"/>
              <w:rPr>
                <w:b/>
                <w:color w:val="auto"/>
              </w:rPr>
            </w:pPr>
            <w:r w:rsidRPr="005914A2">
              <w:rPr>
                <w:b/>
                <w:color w:val="auto"/>
              </w:rPr>
              <w:t>Initiator Identification</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B527090" w14:textId="77777777" w:rsidR="00B752E4" w:rsidRPr="005914A2" w:rsidRDefault="00B752E4">
            <w:pPr>
              <w:pStyle w:val="FORMDATA"/>
              <w:rPr>
                <w:b/>
                <w:color w:val="auto"/>
              </w:rPr>
            </w:pPr>
            <w:r w:rsidRPr="005914A2">
              <w:rPr>
                <w:b/>
                <w:color w:val="auto"/>
              </w:rPr>
              <w:t>Bojangles</w:t>
            </w:r>
          </w:p>
        </w:tc>
      </w:tr>
      <w:tr w:rsidR="00B752E4" w:rsidRPr="005914A2" w14:paraId="403B732C"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006FD115" w14:textId="77777777" w:rsidR="00B752E4" w:rsidRPr="005914A2" w:rsidRDefault="00B752E4">
            <w:pPr>
              <w:pStyle w:val="FORMDATA"/>
              <w:rPr>
                <w:b/>
                <w:color w:val="auto"/>
              </w:rPr>
            </w:pPr>
            <w:r w:rsidRPr="005914A2">
              <w:rPr>
                <w:b/>
                <w:color w:val="auto"/>
              </w:rPr>
              <w:t>INIT-TEL NO.</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CB4B698" w14:textId="77777777" w:rsidR="00B752E4" w:rsidRPr="005914A2" w:rsidRDefault="00B752E4">
            <w:pPr>
              <w:pStyle w:val="FORMDATA"/>
              <w:rPr>
                <w:b/>
                <w:color w:val="auto"/>
              </w:rPr>
            </w:pPr>
            <w:r w:rsidRPr="005914A2">
              <w:rPr>
                <w:b/>
                <w:color w:val="auto"/>
              </w:rPr>
              <w:t>Initiator Telephone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1BCDC641" w14:textId="77777777" w:rsidR="00B752E4" w:rsidRPr="005914A2" w:rsidRDefault="00B752E4">
            <w:pPr>
              <w:pStyle w:val="FORMDATA"/>
              <w:rPr>
                <w:b/>
                <w:color w:val="auto"/>
              </w:rPr>
            </w:pPr>
            <w:r w:rsidRPr="005914A2">
              <w:rPr>
                <w:b/>
                <w:color w:val="auto"/>
              </w:rPr>
              <w:t>8884448888</w:t>
            </w:r>
          </w:p>
        </w:tc>
      </w:tr>
      <w:tr w:rsidR="00B752E4" w:rsidRPr="005914A2" w14:paraId="7AD0A85D"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43BE245E" w14:textId="77777777" w:rsidR="00B752E4" w:rsidRPr="005914A2" w:rsidRDefault="00B752E4">
            <w:pPr>
              <w:pStyle w:val="FORMDATA"/>
              <w:rPr>
                <w:b/>
                <w:color w:val="auto"/>
              </w:rPr>
            </w:pPr>
            <w:r w:rsidRPr="005914A2">
              <w:rPr>
                <w:b/>
                <w:color w:val="auto"/>
              </w:rPr>
              <w:t>INIT-FAX NO.</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70860BA1" w14:textId="77777777" w:rsidR="00B752E4" w:rsidRPr="005914A2" w:rsidRDefault="00B752E4">
            <w:pPr>
              <w:pStyle w:val="FORMDATA"/>
              <w:rPr>
                <w:b/>
                <w:color w:val="auto"/>
              </w:rPr>
            </w:pPr>
            <w:r w:rsidRPr="005914A2">
              <w:rPr>
                <w:b/>
                <w:color w:val="auto"/>
              </w:rPr>
              <w:t>Initiator Facsimile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6179056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21695F7E"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31D7EC3A" w14:textId="77777777" w:rsidR="00B752E4" w:rsidRPr="005914A2" w:rsidRDefault="00B752E4">
            <w:pPr>
              <w:pStyle w:val="FORMDATA"/>
              <w:rPr>
                <w:b/>
                <w:color w:val="auto"/>
                <w:lang w:val="fr-FR"/>
              </w:rPr>
            </w:pPr>
            <w:r w:rsidRPr="005914A2">
              <w:rPr>
                <w:b/>
                <w:color w:val="auto"/>
                <w:lang w:val="fr-FR"/>
              </w:rPr>
              <w:t>IMPCON</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38E2B09" w14:textId="77777777" w:rsidR="00B752E4" w:rsidRPr="005914A2" w:rsidRDefault="00B752E4">
            <w:pPr>
              <w:pStyle w:val="FORMDATA"/>
              <w:rPr>
                <w:b/>
                <w:color w:val="auto"/>
                <w:lang w:val="fr-FR"/>
              </w:rPr>
            </w:pPr>
            <w:r w:rsidRPr="005914A2">
              <w:rPr>
                <w:b/>
                <w:color w:val="auto"/>
                <w:lang w:val="fr-FR"/>
              </w:rPr>
              <w:t>Implementation Contact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015DA6D" w14:textId="77777777" w:rsidR="00B752E4" w:rsidRPr="005914A2" w:rsidRDefault="00B752E4">
            <w:pPr>
              <w:pStyle w:val="FORMDATA"/>
              <w:rPr>
                <w:b/>
                <w:color w:val="auto"/>
              </w:rPr>
            </w:pPr>
            <w:r w:rsidRPr="005914A2">
              <w:rPr>
                <w:b/>
                <w:color w:val="auto"/>
              </w:rPr>
              <w:t>Pluto</w:t>
            </w:r>
          </w:p>
        </w:tc>
      </w:tr>
      <w:tr w:rsidR="00B752E4" w:rsidRPr="005914A2" w14:paraId="073B0B8C"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2811AB8" w14:textId="77777777" w:rsidR="00B752E4" w:rsidRPr="005914A2" w:rsidRDefault="00B752E4">
            <w:pPr>
              <w:pStyle w:val="FORMDATA"/>
              <w:rPr>
                <w:b/>
                <w:color w:val="auto"/>
              </w:rPr>
            </w:pPr>
            <w:r w:rsidRPr="005914A2">
              <w:rPr>
                <w:b/>
                <w:color w:val="auto"/>
              </w:rPr>
              <w:t>IMPCON-TEL NO.</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DEAFCA8" w14:textId="77777777" w:rsidR="00B752E4" w:rsidRPr="005914A2" w:rsidRDefault="00B752E4">
            <w:pPr>
              <w:pStyle w:val="FORMDATA"/>
              <w:rPr>
                <w:b/>
                <w:color w:val="auto"/>
              </w:rPr>
            </w:pPr>
            <w:r w:rsidRPr="005914A2">
              <w:rPr>
                <w:b/>
                <w:color w:val="auto"/>
              </w:rPr>
              <w:t>Implementation Contact telephone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AEB7D85" w14:textId="77777777" w:rsidR="00B752E4" w:rsidRPr="005914A2" w:rsidRDefault="00B752E4">
            <w:pPr>
              <w:pStyle w:val="FORMDATA"/>
              <w:rPr>
                <w:b/>
                <w:color w:val="auto"/>
              </w:rPr>
            </w:pPr>
            <w:r w:rsidRPr="005914A2">
              <w:rPr>
                <w:b/>
                <w:color w:val="auto"/>
              </w:rPr>
              <w:t>7707773333</w:t>
            </w:r>
          </w:p>
        </w:tc>
      </w:tr>
      <w:tr w:rsidR="00B752E4" w:rsidRPr="005914A2" w14:paraId="6D5D082A"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0000FF"/>
          </w:tcPr>
          <w:p w14:paraId="7F369E1F"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520B1510"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250F2BAB" w14:textId="77777777" w:rsidR="00B752E4" w:rsidRPr="005914A2" w:rsidRDefault="00B752E4">
            <w:pPr>
              <w:pStyle w:val="Heading4"/>
              <w:rPr>
                <w:b/>
                <w:i w:val="0"/>
              </w:rPr>
            </w:pPr>
            <w:r w:rsidRPr="005914A2">
              <w:rPr>
                <w:b/>
                <w:i w:val="0"/>
              </w:rPr>
              <w:t>Location and Access Section</w:t>
            </w:r>
          </w:p>
        </w:tc>
      </w:tr>
      <w:tr w:rsidR="00B752E4" w:rsidRPr="005914A2" w14:paraId="6382EA58" w14:textId="77777777">
        <w:tc>
          <w:tcPr>
            <w:tcW w:w="1980" w:type="dxa"/>
            <w:tcBorders>
              <w:top w:val="single" w:sz="6" w:space="0" w:color="auto"/>
              <w:left w:val="single" w:sz="12" w:space="0" w:color="auto"/>
              <w:bottom w:val="single" w:sz="6" w:space="0" w:color="auto"/>
              <w:right w:val="single" w:sz="6" w:space="0" w:color="auto"/>
            </w:tcBorders>
          </w:tcPr>
          <w:p w14:paraId="0E33EDC4" w14:textId="77777777" w:rsidR="00B752E4" w:rsidRPr="005914A2" w:rsidRDefault="00B752E4">
            <w:pPr>
              <w:pStyle w:val="FORMDATA"/>
              <w:rPr>
                <w:b/>
                <w:color w:val="auto"/>
              </w:rPr>
            </w:pPr>
            <w:r w:rsidRPr="005914A2">
              <w:rPr>
                <w:b/>
                <w:color w:val="auto"/>
              </w:rPr>
              <w:t>NAME</w:t>
            </w:r>
          </w:p>
        </w:tc>
        <w:tc>
          <w:tcPr>
            <w:tcW w:w="4484" w:type="dxa"/>
            <w:tcBorders>
              <w:top w:val="single" w:sz="6" w:space="0" w:color="auto"/>
              <w:left w:val="single" w:sz="6" w:space="0" w:color="auto"/>
              <w:bottom w:val="single" w:sz="6" w:space="0" w:color="auto"/>
              <w:right w:val="single" w:sz="6" w:space="0" w:color="auto"/>
            </w:tcBorders>
          </w:tcPr>
          <w:p w14:paraId="793541B4" w14:textId="77777777" w:rsidR="00B752E4" w:rsidRPr="005914A2" w:rsidRDefault="00B752E4">
            <w:pPr>
              <w:pStyle w:val="FORMDATA"/>
              <w:rPr>
                <w:b/>
                <w:color w:val="auto"/>
              </w:rPr>
            </w:pPr>
            <w:r w:rsidRPr="005914A2">
              <w:rPr>
                <w:b/>
                <w:color w:val="auto"/>
              </w:rPr>
              <w:t>End User Name</w:t>
            </w:r>
          </w:p>
        </w:tc>
        <w:tc>
          <w:tcPr>
            <w:tcW w:w="2356" w:type="dxa"/>
            <w:tcBorders>
              <w:top w:val="single" w:sz="6" w:space="0" w:color="auto"/>
              <w:left w:val="single" w:sz="6" w:space="0" w:color="auto"/>
              <w:bottom w:val="single" w:sz="6" w:space="0" w:color="auto"/>
              <w:right w:val="single" w:sz="12" w:space="0" w:color="auto"/>
            </w:tcBorders>
          </w:tcPr>
          <w:p w14:paraId="0B269DD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Paradise</w:t>
                </w:r>
              </w:smartTag>
              <w:r w:rsidRPr="005914A2">
                <w:rPr>
                  <w:b/>
                  <w:color w:val="auto"/>
                </w:rPr>
                <w:t xml:space="preserve"> </w:t>
              </w:r>
              <w:smartTag w:uri="urn:schemas-microsoft-com:office:smarttags" w:element="PlaceType">
                <w:r w:rsidRPr="005914A2">
                  <w:rPr>
                    <w:b/>
                    <w:color w:val="auto"/>
                  </w:rPr>
                  <w:t>Island</w:t>
                </w:r>
              </w:smartTag>
            </w:smartTag>
          </w:p>
        </w:tc>
      </w:tr>
      <w:tr w:rsidR="00B752E4" w:rsidRPr="005914A2" w14:paraId="68BC59A5" w14:textId="77777777">
        <w:tc>
          <w:tcPr>
            <w:tcW w:w="1980" w:type="dxa"/>
            <w:tcBorders>
              <w:top w:val="single" w:sz="6" w:space="0" w:color="auto"/>
              <w:left w:val="single" w:sz="12" w:space="0" w:color="auto"/>
              <w:bottom w:val="single" w:sz="6" w:space="0" w:color="auto"/>
              <w:right w:val="single" w:sz="6" w:space="0" w:color="auto"/>
            </w:tcBorders>
          </w:tcPr>
          <w:p w14:paraId="3065219D" w14:textId="77777777" w:rsidR="00B752E4" w:rsidRPr="005914A2" w:rsidRDefault="00B752E4">
            <w:pPr>
              <w:pStyle w:val="FORMDATA"/>
              <w:rPr>
                <w:b/>
                <w:color w:val="auto"/>
              </w:rPr>
            </w:pPr>
            <w:r w:rsidRPr="005914A2">
              <w:rPr>
                <w:b/>
                <w:color w:val="auto"/>
              </w:rPr>
              <w:t>SANO</w:t>
            </w:r>
          </w:p>
        </w:tc>
        <w:tc>
          <w:tcPr>
            <w:tcW w:w="4484" w:type="dxa"/>
            <w:tcBorders>
              <w:top w:val="single" w:sz="6" w:space="0" w:color="auto"/>
              <w:left w:val="single" w:sz="6" w:space="0" w:color="auto"/>
              <w:bottom w:val="single" w:sz="6" w:space="0" w:color="auto"/>
              <w:right w:val="single" w:sz="6" w:space="0" w:color="auto"/>
            </w:tcBorders>
          </w:tcPr>
          <w:p w14:paraId="32C7503D" w14:textId="77777777" w:rsidR="00B752E4" w:rsidRPr="005914A2" w:rsidRDefault="00B752E4">
            <w:pPr>
              <w:pStyle w:val="FORMDATA"/>
              <w:rPr>
                <w:b/>
                <w:color w:val="auto"/>
              </w:rPr>
            </w:pPr>
            <w:r w:rsidRPr="005914A2">
              <w:rPr>
                <w:b/>
                <w:color w:val="auto"/>
              </w:rPr>
              <w:t>Service Address House Number</w:t>
            </w:r>
          </w:p>
        </w:tc>
        <w:tc>
          <w:tcPr>
            <w:tcW w:w="2356" w:type="dxa"/>
            <w:tcBorders>
              <w:top w:val="single" w:sz="6" w:space="0" w:color="auto"/>
              <w:left w:val="single" w:sz="6" w:space="0" w:color="auto"/>
              <w:bottom w:val="single" w:sz="6" w:space="0" w:color="auto"/>
              <w:right w:val="single" w:sz="12" w:space="0" w:color="auto"/>
            </w:tcBorders>
          </w:tcPr>
          <w:p w14:paraId="235E0396" w14:textId="77777777" w:rsidR="00B752E4" w:rsidRPr="005914A2" w:rsidRDefault="00B752E4">
            <w:pPr>
              <w:pStyle w:val="FORMDATA"/>
              <w:rPr>
                <w:b/>
                <w:color w:val="auto"/>
              </w:rPr>
            </w:pPr>
            <w:r w:rsidRPr="005914A2">
              <w:rPr>
                <w:b/>
                <w:color w:val="auto"/>
              </w:rPr>
              <w:t>2278</w:t>
            </w:r>
          </w:p>
        </w:tc>
      </w:tr>
      <w:tr w:rsidR="00B752E4" w:rsidRPr="005914A2" w14:paraId="62309702" w14:textId="77777777">
        <w:tc>
          <w:tcPr>
            <w:tcW w:w="1980" w:type="dxa"/>
            <w:tcBorders>
              <w:top w:val="single" w:sz="6" w:space="0" w:color="auto"/>
              <w:left w:val="single" w:sz="12" w:space="0" w:color="auto"/>
              <w:bottom w:val="single" w:sz="6" w:space="0" w:color="auto"/>
              <w:right w:val="single" w:sz="6" w:space="0" w:color="auto"/>
            </w:tcBorders>
          </w:tcPr>
          <w:p w14:paraId="1CC80C13" w14:textId="77777777" w:rsidR="00B752E4" w:rsidRPr="005914A2" w:rsidRDefault="00B752E4">
            <w:pPr>
              <w:pStyle w:val="FORMDATA"/>
              <w:rPr>
                <w:b/>
                <w:color w:val="auto"/>
              </w:rPr>
            </w:pPr>
            <w:r w:rsidRPr="005914A2">
              <w:rPr>
                <w:b/>
                <w:color w:val="auto"/>
              </w:rPr>
              <w:t>SASN</w:t>
            </w:r>
          </w:p>
        </w:tc>
        <w:tc>
          <w:tcPr>
            <w:tcW w:w="4484" w:type="dxa"/>
            <w:tcBorders>
              <w:top w:val="single" w:sz="6" w:space="0" w:color="auto"/>
              <w:left w:val="single" w:sz="6" w:space="0" w:color="auto"/>
              <w:bottom w:val="single" w:sz="6" w:space="0" w:color="auto"/>
              <w:right w:val="single" w:sz="6" w:space="0" w:color="auto"/>
            </w:tcBorders>
          </w:tcPr>
          <w:p w14:paraId="4183F56A"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356" w:type="dxa"/>
            <w:tcBorders>
              <w:top w:val="single" w:sz="6" w:space="0" w:color="auto"/>
              <w:left w:val="single" w:sz="6" w:space="0" w:color="auto"/>
              <w:bottom w:val="single" w:sz="6" w:space="0" w:color="auto"/>
              <w:right w:val="single" w:sz="12" w:space="0" w:color="auto"/>
            </w:tcBorders>
          </w:tcPr>
          <w:p w14:paraId="7E6ACC67" w14:textId="77777777" w:rsidR="00B752E4" w:rsidRPr="005914A2" w:rsidRDefault="00B752E4">
            <w:pPr>
              <w:pStyle w:val="FORMDATA"/>
              <w:rPr>
                <w:b/>
                <w:color w:val="auto"/>
              </w:rPr>
            </w:pPr>
            <w:r w:rsidRPr="005914A2">
              <w:rPr>
                <w:b/>
                <w:color w:val="auto"/>
              </w:rPr>
              <w:t>Brockett</w:t>
            </w:r>
          </w:p>
        </w:tc>
      </w:tr>
      <w:tr w:rsidR="00B752E4" w:rsidRPr="005914A2" w14:paraId="70553489" w14:textId="77777777">
        <w:tc>
          <w:tcPr>
            <w:tcW w:w="1980" w:type="dxa"/>
            <w:tcBorders>
              <w:top w:val="single" w:sz="6" w:space="0" w:color="auto"/>
              <w:left w:val="single" w:sz="12" w:space="0" w:color="auto"/>
              <w:bottom w:val="single" w:sz="6" w:space="0" w:color="auto"/>
              <w:right w:val="single" w:sz="6" w:space="0" w:color="auto"/>
            </w:tcBorders>
          </w:tcPr>
          <w:p w14:paraId="7D1E10D9" w14:textId="77777777" w:rsidR="00B752E4" w:rsidRPr="005914A2" w:rsidRDefault="00B752E4">
            <w:pPr>
              <w:pStyle w:val="FORMDATA"/>
              <w:rPr>
                <w:b/>
                <w:color w:val="auto"/>
              </w:rPr>
            </w:pPr>
            <w:r w:rsidRPr="005914A2">
              <w:rPr>
                <w:b/>
                <w:color w:val="auto"/>
              </w:rPr>
              <w:t>SATH</w:t>
            </w:r>
          </w:p>
        </w:tc>
        <w:tc>
          <w:tcPr>
            <w:tcW w:w="4484" w:type="dxa"/>
            <w:tcBorders>
              <w:top w:val="single" w:sz="6" w:space="0" w:color="auto"/>
              <w:left w:val="single" w:sz="6" w:space="0" w:color="auto"/>
              <w:bottom w:val="single" w:sz="6" w:space="0" w:color="auto"/>
              <w:right w:val="single" w:sz="6" w:space="0" w:color="auto"/>
            </w:tcBorders>
          </w:tcPr>
          <w:p w14:paraId="05794EF8"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356" w:type="dxa"/>
            <w:tcBorders>
              <w:top w:val="single" w:sz="6" w:space="0" w:color="auto"/>
              <w:left w:val="single" w:sz="6" w:space="0" w:color="auto"/>
              <w:bottom w:val="single" w:sz="6" w:space="0" w:color="auto"/>
              <w:right w:val="single" w:sz="12" w:space="0" w:color="auto"/>
            </w:tcBorders>
          </w:tcPr>
          <w:p w14:paraId="19D73692" w14:textId="77777777" w:rsidR="00B752E4" w:rsidRPr="005914A2" w:rsidRDefault="00B752E4">
            <w:pPr>
              <w:pStyle w:val="FORMDATA"/>
              <w:rPr>
                <w:b/>
                <w:color w:val="auto"/>
                <w:lang w:val="fr-FR"/>
              </w:rPr>
            </w:pPr>
            <w:r w:rsidRPr="005914A2">
              <w:rPr>
                <w:b/>
                <w:color w:val="auto"/>
                <w:lang w:val="fr-FR"/>
              </w:rPr>
              <w:t>Rd</w:t>
            </w:r>
          </w:p>
        </w:tc>
      </w:tr>
      <w:tr w:rsidR="00B752E4" w:rsidRPr="005914A2" w14:paraId="30F2C951" w14:textId="77777777">
        <w:tc>
          <w:tcPr>
            <w:tcW w:w="1980" w:type="dxa"/>
            <w:tcBorders>
              <w:top w:val="single" w:sz="6" w:space="0" w:color="auto"/>
              <w:left w:val="single" w:sz="12" w:space="0" w:color="auto"/>
              <w:bottom w:val="single" w:sz="6" w:space="0" w:color="auto"/>
              <w:right w:val="single" w:sz="6" w:space="0" w:color="auto"/>
            </w:tcBorders>
          </w:tcPr>
          <w:p w14:paraId="0FCD6023" w14:textId="77777777" w:rsidR="00B752E4" w:rsidRPr="005914A2" w:rsidRDefault="00B752E4">
            <w:pPr>
              <w:pStyle w:val="FORMDATA"/>
              <w:rPr>
                <w:b/>
                <w:color w:val="auto"/>
                <w:lang w:val="fr-FR"/>
              </w:rPr>
            </w:pPr>
            <w:r w:rsidRPr="005914A2">
              <w:rPr>
                <w:b/>
                <w:color w:val="auto"/>
                <w:lang w:val="fr-FR"/>
              </w:rPr>
              <w:t>CITY</w:t>
            </w:r>
          </w:p>
        </w:tc>
        <w:tc>
          <w:tcPr>
            <w:tcW w:w="4484" w:type="dxa"/>
            <w:tcBorders>
              <w:top w:val="single" w:sz="6" w:space="0" w:color="auto"/>
              <w:left w:val="single" w:sz="6" w:space="0" w:color="auto"/>
              <w:bottom w:val="single" w:sz="6" w:space="0" w:color="auto"/>
              <w:right w:val="single" w:sz="6" w:space="0" w:color="auto"/>
            </w:tcBorders>
          </w:tcPr>
          <w:p w14:paraId="54EDD5A3"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6" w:type="dxa"/>
            <w:tcBorders>
              <w:top w:val="single" w:sz="6" w:space="0" w:color="auto"/>
              <w:left w:val="single" w:sz="6" w:space="0" w:color="auto"/>
              <w:bottom w:val="single" w:sz="6" w:space="0" w:color="auto"/>
              <w:right w:val="single" w:sz="12" w:space="0" w:color="auto"/>
            </w:tcBorders>
          </w:tcPr>
          <w:p w14:paraId="4329AD86" w14:textId="77777777" w:rsidR="00B752E4" w:rsidRPr="005914A2" w:rsidRDefault="00B752E4">
            <w:pPr>
              <w:pStyle w:val="FORMDATA"/>
              <w:rPr>
                <w:b/>
                <w:color w:val="auto"/>
              </w:rPr>
            </w:pPr>
            <w:r w:rsidRPr="005914A2">
              <w:rPr>
                <w:b/>
                <w:color w:val="auto"/>
              </w:rPr>
              <w:t>Tucker</w:t>
            </w:r>
          </w:p>
        </w:tc>
      </w:tr>
      <w:tr w:rsidR="00B752E4" w:rsidRPr="005914A2" w14:paraId="0F06C60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D2207E2" w14:textId="77777777" w:rsidR="00B752E4" w:rsidRPr="005914A2" w:rsidRDefault="00B752E4">
            <w:pPr>
              <w:pStyle w:val="FORMDATA"/>
              <w:rPr>
                <w:b/>
                <w:color w:val="auto"/>
              </w:rPr>
            </w:pPr>
            <w:r w:rsidRPr="005914A2">
              <w:rPr>
                <w:b/>
                <w:color w:val="auto"/>
              </w:rPr>
              <w:t>STATE</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D9552A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4918E23" w14:textId="77777777" w:rsidR="00B752E4" w:rsidRPr="005914A2" w:rsidRDefault="00B752E4">
            <w:pPr>
              <w:pStyle w:val="FORMDATA"/>
              <w:rPr>
                <w:b/>
                <w:color w:val="auto"/>
                <w:lang w:val="fr-FR"/>
              </w:rPr>
            </w:pPr>
            <w:r w:rsidRPr="005914A2">
              <w:rPr>
                <w:b/>
                <w:color w:val="auto"/>
                <w:lang w:val="fr-FR"/>
              </w:rPr>
              <w:t>GA</w:t>
            </w:r>
          </w:p>
        </w:tc>
      </w:tr>
      <w:tr w:rsidR="00B752E4" w:rsidRPr="005914A2" w14:paraId="186B4520" w14:textId="77777777">
        <w:tc>
          <w:tcPr>
            <w:tcW w:w="1980" w:type="dxa"/>
            <w:tcBorders>
              <w:top w:val="single" w:sz="6" w:space="0" w:color="auto"/>
              <w:left w:val="single" w:sz="12" w:space="0" w:color="auto"/>
              <w:bottom w:val="single" w:sz="6" w:space="0" w:color="auto"/>
              <w:right w:val="single" w:sz="6" w:space="0" w:color="auto"/>
            </w:tcBorders>
          </w:tcPr>
          <w:p w14:paraId="11E706C8" w14:textId="77777777" w:rsidR="00B752E4" w:rsidRPr="005914A2" w:rsidRDefault="00B752E4">
            <w:pPr>
              <w:pStyle w:val="FORMDATA"/>
              <w:rPr>
                <w:b/>
                <w:color w:val="auto"/>
                <w:lang w:val="fr-FR"/>
              </w:rPr>
            </w:pPr>
            <w:r w:rsidRPr="005914A2">
              <w:rPr>
                <w:b/>
                <w:color w:val="auto"/>
                <w:lang w:val="fr-FR"/>
              </w:rPr>
              <w:t>ZIP CODE</w:t>
            </w:r>
          </w:p>
        </w:tc>
        <w:tc>
          <w:tcPr>
            <w:tcW w:w="4484" w:type="dxa"/>
            <w:tcBorders>
              <w:top w:val="single" w:sz="6" w:space="0" w:color="auto"/>
              <w:left w:val="single" w:sz="6" w:space="0" w:color="auto"/>
              <w:bottom w:val="single" w:sz="6" w:space="0" w:color="auto"/>
              <w:right w:val="single" w:sz="6" w:space="0" w:color="auto"/>
            </w:tcBorders>
          </w:tcPr>
          <w:p w14:paraId="66FBE824" w14:textId="77777777" w:rsidR="00B752E4" w:rsidRPr="005914A2" w:rsidRDefault="00B752E4">
            <w:pPr>
              <w:pStyle w:val="FORMDATA"/>
              <w:rPr>
                <w:b/>
                <w:color w:val="auto"/>
              </w:rPr>
            </w:pPr>
            <w:r w:rsidRPr="005914A2">
              <w:rPr>
                <w:b/>
                <w:color w:val="auto"/>
              </w:rPr>
              <w:t>End User Zip Code</w:t>
            </w:r>
          </w:p>
        </w:tc>
        <w:tc>
          <w:tcPr>
            <w:tcW w:w="2356" w:type="dxa"/>
            <w:tcBorders>
              <w:top w:val="single" w:sz="6" w:space="0" w:color="auto"/>
              <w:left w:val="single" w:sz="6" w:space="0" w:color="auto"/>
              <w:bottom w:val="single" w:sz="6" w:space="0" w:color="auto"/>
              <w:right w:val="single" w:sz="12" w:space="0" w:color="auto"/>
            </w:tcBorders>
          </w:tcPr>
          <w:p w14:paraId="6905A3D6" w14:textId="77777777" w:rsidR="00B752E4" w:rsidRPr="005914A2" w:rsidRDefault="00B752E4">
            <w:pPr>
              <w:pStyle w:val="FORMDATA"/>
              <w:rPr>
                <w:b/>
                <w:color w:val="auto"/>
              </w:rPr>
            </w:pPr>
            <w:r w:rsidRPr="005914A2">
              <w:rPr>
                <w:b/>
                <w:color w:val="auto"/>
              </w:rPr>
              <w:t>30084</w:t>
            </w:r>
          </w:p>
        </w:tc>
      </w:tr>
      <w:tr w:rsidR="00B752E4" w:rsidRPr="005914A2" w14:paraId="2F795273"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647A42E" w14:textId="77777777" w:rsidR="00B752E4" w:rsidRPr="005914A2" w:rsidRDefault="00B752E4">
            <w:pPr>
              <w:pStyle w:val="FORMDATA"/>
              <w:rPr>
                <w:b/>
                <w:color w:val="auto"/>
              </w:rPr>
            </w:pPr>
            <w:r w:rsidRPr="005914A2">
              <w:rPr>
                <w:b/>
                <w:color w:val="auto"/>
              </w:rPr>
              <w:t>ACC</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5726475" w14:textId="77777777" w:rsidR="00B752E4" w:rsidRPr="005914A2" w:rsidRDefault="00B752E4">
            <w:pPr>
              <w:pStyle w:val="FORMDATA"/>
              <w:rPr>
                <w:b/>
                <w:color w:val="auto"/>
              </w:rPr>
            </w:pPr>
            <w:r w:rsidRPr="005914A2">
              <w:rPr>
                <w:b/>
                <w:color w:val="auto"/>
              </w:rPr>
              <w:t>Access Information</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084BDFC" w14:textId="77777777" w:rsidR="00B752E4" w:rsidRPr="005914A2" w:rsidRDefault="00B752E4">
            <w:pPr>
              <w:pStyle w:val="FORMDATA"/>
              <w:rPr>
                <w:b/>
                <w:color w:val="auto"/>
              </w:rPr>
            </w:pPr>
            <w:r w:rsidRPr="005914A2">
              <w:rPr>
                <w:b/>
                <w:color w:val="auto"/>
              </w:rPr>
              <w:t>Call before going</w:t>
            </w:r>
          </w:p>
        </w:tc>
      </w:tr>
      <w:tr w:rsidR="00B752E4" w:rsidRPr="005914A2" w14:paraId="72298000"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0000FF"/>
          </w:tcPr>
          <w:p w14:paraId="5C5CE0D0" w14:textId="77777777" w:rsidR="00B752E4" w:rsidRPr="005914A2" w:rsidRDefault="00B752E4">
            <w:pPr>
              <w:pStyle w:val="BodyText"/>
              <w:rPr>
                <w:color w:val="auto"/>
                <w:sz w:val="24"/>
                <w:szCs w:val="24"/>
              </w:rPr>
            </w:pPr>
            <w:r w:rsidRPr="005914A2">
              <w:rPr>
                <w:rFonts w:ascii="Arial" w:hAnsi="Arial" w:cs="Arial"/>
                <w:color w:val="auto"/>
                <w:sz w:val="24"/>
                <w:szCs w:val="24"/>
              </w:rPr>
              <w:t xml:space="preserve">DL  FORM </w:t>
            </w:r>
          </w:p>
        </w:tc>
      </w:tr>
      <w:tr w:rsidR="00B752E4" w:rsidRPr="005914A2" w14:paraId="1EB00D02"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3D20642E"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6B2BED81"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2EFC676" w14:textId="77777777" w:rsidR="00B752E4" w:rsidRPr="005914A2" w:rsidRDefault="00B752E4">
            <w:pPr>
              <w:pStyle w:val="FORMDATA"/>
              <w:rPr>
                <w:b/>
                <w:color w:val="auto"/>
              </w:rPr>
            </w:pPr>
            <w:r w:rsidRPr="005914A2">
              <w:rPr>
                <w:b/>
                <w:color w:val="auto"/>
              </w:rPr>
              <w:t>DLNUM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39D9AAD" w14:textId="77777777" w:rsidR="00B752E4" w:rsidRPr="005914A2" w:rsidRDefault="00B752E4">
            <w:pPr>
              <w:pStyle w:val="FORMDATA"/>
              <w:rPr>
                <w:b/>
                <w:color w:val="auto"/>
              </w:rPr>
            </w:pPr>
            <w:r w:rsidRPr="005914A2">
              <w:rPr>
                <w:b/>
                <w:color w:val="auto"/>
              </w:rPr>
              <w:t>Directory Listing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0439159" w14:textId="77777777" w:rsidR="00B752E4" w:rsidRPr="005914A2" w:rsidRDefault="00B752E4">
            <w:pPr>
              <w:pStyle w:val="FORMDATA"/>
              <w:rPr>
                <w:b/>
                <w:color w:val="auto"/>
              </w:rPr>
            </w:pPr>
            <w:r w:rsidRPr="005914A2">
              <w:rPr>
                <w:b/>
                <w:color w:val="auto"/>
              </w:rPr>
              <w:t>0001</w:t>
            </w:r>
          </w:p>
        </w:tc>
      </w:tr>
      <w:tr w:rsidR="00B752E4" w:rsidRPr="005914A2" w14:paraId="372AB428"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0F43568B" w14:textId="77777777" w:rsidR="00B752E4" w:rsidRPr="005914A2" w:rsidRDefault="00B752E4">
            <w:pPr>
              <w:pStyle w:val="FORMDATA"/>
              <w:rPr>
                <w:b/>
                <w:color w:val="auto"/>
              </w:rPr>
            </w:pPr>
            <w:r w:rsidRPr="005914A2">
              <w:rPr>
                <w:b/>
                <w:color w:val="auto"/>
              </w:rPr>
              <w:t>LACT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55BBC88" w14:textId="77777777" w:rsidR="00B752E4" w:rsidRPr="005914A2" w:rsidRDefault="00B752E4">
            <w:pPr>
              <w:pStyle w:val="FORMDATA"/>
              <w:rPr>
                <w:b/>
                <w:color w:val="auto"/>
              </w:rPr>
            </w:pPr>
            <w:r w:rsidRPr="005914A2">
              <w:rPr>
                <w:b/>
                <w:color w:val="auto"/>
              </w:rPr>
              <w:t>Listing Activity Indicator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B5C836C" w14:textId="77777777" w:rsidR="00B752E4" w:rsidRPr="005914A2" w:rsidRDefault="00B752E4">
            <w:pPr>
              <w:pStyle w:val="FORMDATA"/>
              <w:rPr>
                <w:b/>
                <w:color w:val="auto"/>
              </w:rPr>
            </w:pPr>
            <w:r w:rsidRPr="005914A2">
              <w:rPr>
                <w:b/>
                <w:color w:val="auto"/>
              </w:rPr>
              <w:t>N</w:t>
            </w:r>
          </w:p>
        </w:tc>
      </w:tr>
      <w:tr w:rsidR="00B752E4" w:rsidRPr="005914A2" w14:paraId="14CCF9F9" w14:textId="77777777">
        <w:tc>
          <w:tcPr>
            <w:tcW w:w="1980" w:type="dxa"/>
            <w:tcBorders>
              <w:top w:val="single" w:sz="6" w:space="0" w:color="auto"/>
              <w:left w:val="single" w:sz="12" w:space="0" w:color="auto"/>
              <w:bottom w:val="single" w:sz="6" w:space="0" w:color="auto"/>
              <w:right w:val="single" w:sz="6" w:space="0" w:color="auto"/>
            </w:tcBorders>
          </w:tcPr>
          <w:p w14:paraId="7C4E27E9" w14:textId="77777777" w:rsidR="00B752E4" w:rsidRPr="005914A2" w:rsidRDefault="00B752E4">
            <w:pPr>
              <w:pStyle w:val="FORMDATA"/>
              <w:rPr>
                <w:b/>
                <w:color w:val="auto"/>
              </w:rPr>
            </w:pPr>
            <w:r w:rsidRPr="005914A2">
              <w:rPr>
                <w:b/>
                <w:color w:val="auto"/>
              </w:rPr>
              <w:t>RTY</w:t>
            </w:r>
          </w:p>
        </w:tc>
        <w:tc>
          <w:tcPr>
            <w:tcW w:w="4484" w:type="dxa"/>
            <w:tcBorders>
              <w:top w:val="single" w:sz="6" w:space="0" w:color="auto"/>
              <w:left w:val="single" w:sz="6" w:space="0" w:color="auto"/>
              <w:bottom w:val="single" w:sz="6" w:space="0" w:color="auto"/>
              <w:right w:val="single" w:sz="6" w:space="0" w:color="auto"/>
            </w:tcBorders>
          </w:tcPr>
          <w:p w14:paraId="5D5E1D7D" w14:textId="77777777" w:rsidR="00B752E4" w:rsidRPr="005914A2" w:rsidRDefault="00B752E4">
            <w:pPr>
              <w:pStyle w:val="FORMDATA"/>
              <w:rPr>
                <w:b/>
                <w:color w:val="auto"/>
              </w:rPr>
            </w:pPr>
            <w:r w:rsidRPr="005914A2">
              <w:rPr>
                <w:b/>
                <w:color w:val="auto"/>
              </w:rPr>
              <w:t>Record Type</w:t>
            </w:r>
          </w:p>
        </w:tc>
        <w:tc>
          <w:tcPr>
            <w:tcW w:w="2356" w:type="dxa"/>
            <w:tcBorders>
              <w:top w:val="single" w:sz="6" w:space="0" w:color="auto"/>
              <w:left w:val="single" w:sz="6" w:space="0" w:color="auto"/>
              <w:bottom w:val="single" w:sz="6" w:space="0" w:color="auto"/>
              <w:right w:val="single" w:sz="12" w:space="0" w:color="auto"/>
            </w:tcBorders>
          </w:tcPr>
          <w:p w14:paraId="7E9E2A62" w14:textId="77777777" w:rsidR="00B752E4" w:rsidRPr="005914A2" w:rsidRDefault="00B752E4">
            <w:pPr>
              <w:pStyle w:val="FORMDATA"/>
              <w:rPr>
                <w:b/>
                <w:color w:val="auto"/>
              </w:rPr>
            </w:pPr>
            <w:r w:rsidRPr="005914A2">
              <w:rPr>
                <w:b/>
                <w:color w:val="auto"/>
              </w:rPr>
              <w:t>LML</w:t>
            </w:r>
          </w:p>
        </w:tc>
      </w:tr>
      <w:tr w:rsidR="00B752E4" w:rsidRPr="005914A2" w14:paraId="542B4D19" w14:textId="77777777">
        <w:tc>
          <w:tcPr>
            <w:tcW w:w="1980" w:type="dxa"/>
            <w:tcBorders>
              <w:top w:val="single" w:sz="6" w:space="0" w:color="auto"/>
              <w:left w:val="single" w:sz="12" w:space="0" w:color="auto"/>
              <w:bottom w:val="single" w:sz="6" w:space="0" w:color="auto"/>
              <w:right w:val="single" w:sz="6" w:space="0" w:color="auto"/>
            </w:tcBorders>
          </w:tcPr>
          <w:p w14:paraId="169E8F6A" w14:textId="77777777" w:rsidR="00B752E4" w:rsidRPr="005914A2" w:rsidRDefault="00B752E4">
            <w:pPr>
              <w:pStyle w:val="FORMDATA"/>
              <w:rPr>
                <w:b/>
                <w:color w:val="auto"/>
              </w:rPr>
            </w:pPr>
            <w:r w:rsidRPr="005914A2">
              <w:rPr>
                <w:b/>
                <w:color w:val="auto"/>
              </w:rPr>
              <w:t>LTY</w:t>
            </w:r>
          </w:p>
        </w:tc>
        <w:tc>
          <w:tcPr>
            <w:tcW w:w="4484" w:type="dxa"/>
            <w:tcBorders>
              <w:top w:val="single" w:sz="6" w:space="0" w:color="auto"/>
              <w:left w:val="single" w:sz="6" w:space="0" w:color="auto"/>
              <w:bottom w:val="single" w:sz="6" w:space="0" w:color="auto"/>
              <w:right w:val="single" w:sz="6" w:space="0" w:color="auto"/>
            </w:tcBorders>
          </w:tcPr>
          <w:p w14:paraId="5BF093B2" w14:textId="77777777" w:rsidR="00B752E4" w:rsidRPr="005914A2" w:rsidRDefault="00B752E4">
            <w:pPr>
              <w:pStyle w:val="FORMDATA"/>
              <w:rPr>
                <w:b/>
                <w:color w:val="auto"/>
              </w:rPr>
            </w:pPr>
            <w:r w:rsidRPr="005914A2">
              <w:rPr>
                <w:b/>
                <w:color w:val="auto"/>
              </w:rPr>
              <w:t>Listing Type</w:t>
            </w:r>
          </w:p>
        </w:tc>
        <w:tc>
          <w:tcPr>
            <w:tcW w:w="2356" w:type="dxa"/>
            <w:tcBorders>
              <w:top w:val="single" w:sz="6" w:space="0" w:color="auto"/>
              <w:left w:val="single" w:sz="6" w:space="0" w:color="auto"/>
              <w:bottom w:val="single" w:sz="6" w:space="0" w:color="auto"/>
              <w:right w:val="single" w:sz="12" w:space="0" w:color="auto"/>
            </w:tcBorders>
          </w:tcPr>
          <w:p w14:paraId="375F0ABA" w14:textId="77777777" w:rsidR="00B752E4" w:rsidRPr="005914A2" w:rsidRDefault="00B752E4">
            <w:pPr>
              <w:pStyle w:val="FORMDATA"/>
              <w:rPr>
                <w:b/>
                <w:color w:val="auto"/>
                <w:lang w:val="fr-FR"/>
              </w:rPr>
            </w:pPr>
            <w:r w:rsidRPr="005914A2">
              <w:rPr>
                <w:b/>
                <w:color w:val="auto"/>
                <w:lang w:val="fr-FR"/>
              </w:rPr>
              <w:t>1</w:t>
            </w:r>
          </w:p>
        </w:tc>
      </w:tr>
      <w:tr w:rsidR="00B752E4" w:rsidRPr="005914A2" w14:paraId="51207EF1" w14:textId="77777777">
        <w:tc>
          <w:tcPr>
            <w:tcW w:w="1980" w:type="dxa"/>
            <w:tcBorders>
              <w:top w:val="single" w:sz="6" w:space="0" w:color="auto"/>
              <w:left w:val="single" w:sz="12" w:space="0" w:color="auto"/>
              <w:bottom w:val="single" w:sz="6" w:space="0" w:color="auto"/>
              <w:right w:val="single" w:sz="6" w:space="0" w:color="auto"/>
            </w:tcBorders>
          </w:tcPr>
          <w:p w14:paraId="1C399585" w14:textId="77777777" w:rsidR="00B752E4" w:rsidRPr="005914A2" w:rsidRDefault="00B752E4">
            <w:pPr>
              <w:pStyle w:val="FORMDATA"/>
              <w:rPr>
                <w:b/>
                <w:color w:val="auto"/>
                <w:lang w:val="fr-FR"/>
              </w:rPr>
            </w:pPr>
            <w:r w:rsidRPr="005914A2">
              <w:rPr>
                <w:b/>
                <w:color w:val="auto"/>
                <w:lang w:val="fr-FR"/>
              </w:rPr>
              <w:t>STYC</w:t>
            </w:r>
          </w:p>
        </w:tc>
        <w:tc>
          <w:tcPr>
            <w:tcW w:w="4484" w:type="dxa"/>
            <w:tcBorders>
              <w:top w:val="single" w:sz="6" w:space="0" w:color="auto"/>
              <w:left w:val="single" w:sz="6" w:space="0" w:color="auto"/>
              <w:bottom w:val="single" w:sz="6" w:space="0" w:color="auto"/>
              <w:right w:val="single" w:sz="6" w:space="0" w:color="auto"/>
            </w:tcBorders>
          </w:tcPr>
          <w:p w14:paraId="6829D632" w14:textId="77777777" w:rsidR="00B752E4" w:rsidRPr="005914A2" w:rsidRDefault="00B752E4">
            <w:pPr>
              <w:pStyle w:val="FORMDATA"/>
              <w:rPr>
                <w:b/>
                <w:color w:val="auto"/>
                <w:lang w:val="fr-FR"/>
              </w:rPr>
            </w:pPr>
            <w:r w:rsidRPr="005914A2">
              <w:rPr>
                <w:b/>
                <w:color w:val="auto"/>
                <w:lang w:val="fr-FR"/>
              </w:rPr>
              <w:t>Style Code</w:t>
            </w:r>
          </w:p>
        </w:tc>
        <w:tc>
          <w:tcPr>
            <w:tcW w:w="2356" w:type="dxa"/>
            <w:tcBorders>
              <w:top w:val="single" w:sz="6" w:space="0" w:color="auto"/>
              <w:left w:val="single" w:sz="6" w:space="0" w:color="auto"/>
              <w:bottom w:val="single" w:sz="6" w:space="0" w:color="auto"/>
              <w:right w:val="single" w:sz="12" w:space="0" w:color="auto"/>
            </w:tcBorders>
          </w:tcPr>
          <w:p w14:paraId="280B35ED" w14:textId="77777777" w:rsidR="00B752E4" w:rsidRPr="005914A2" w:rsidRDefault="00B752E4">
            <w:pPr>
              <w:pStyle w:val="FORMDATA"/>
              <w:rPr>
                <w:b/>
                <w:color w:val="auto"/>
              </w:rPr>
            </w:pPr>
            <w:r w:rsidRPr="005914A2">
              <w:rPr>
                <w:b/>
                <w:color w:val="auto"/>
              </w:rPr>
              <w:t>SL</w:t>
            </w:r>
          </w:p>
        </w:tc>
      </w:tr>
      <w:tr w:rsidR="00B752E4" w:rsidRPr="005914A2" w14:paraId="43A16626" w14:textId="77777777">
        <w:tc>
          <w:tcPr>
            <w:tcW w:w="1980" w:type="dxa"/>
            <w:tcBorders>
              <w:top w:val="single" w:sz="6" w:space="0" w:color="auto"/>
              <w:left w:val="single" w:sz="12" w:space="0" w:color="auto"/>
              <w:bottom w:val="single" w:sz="6" w:space="0" w:color="auto"/>
              <w:right w:val="single" w:sz="6" w:space="0" w:color="auto"/>
            </w:tcBorders>
          </w:tcPr>
          <w:p w14:paraId="66B2C614" w14:textId="77777777" w:rsidR="00B752E4" w:rsidRPr="005914A2" w:rsidRDefault="00B752E4">
            <w:pPr>
              <w:pStyle w:val="FORMDATA"/>
              <w:rPr>
                <w:b/>
                <w:color w:val="auto"/>
              </w:rPr>
            </w:pPr>
            <w:r w:rsidRPr="005914A2">
              <w:rPr>
                <w:b/>
                <w:color w:val="auto"/>
              </w:rPr>
              <w:t>TOA</w:t>
            </w:r>
          </w:p>
        </w:tc>
        <w:tc>
          <w:tcPr>
            <w:tcW w:w="4484" w:type="dxa"/>
            <w:tcBorders>
              <w:top w:val="single" w:sz="6" w:space="0" w:color="auto"/>
              <w:left w:val="single" w:sz="6" w:space="0" w:color="auto"/>
              <w:bottom w:val="single" w:sz="6" w:space="0" w:color="auto"/>
              <w:right w:val="single" w:sz="6" w:space="0" w:color="auto"/>
            </w:tcBorders>
          </w:tcPr>
          <w:p w14:paraId="7365E7FF" w14:textId="77777777" w:rsidR="00B752E4" w:rsidRPr="005914A2" w:rsidRDefault="00B752E4">
            <w:pPr>
              <w:pStyle w:val="FORMDATA"/>
              <w:rPr>
                <w:b/>
                <w:color w:val="auto"/>
              </w:rPr>
            </w:pPr>
            <w:r w:rsidRPr="005914A2">
              <w:rPr>
                <w:b/>
                <w:color w:val="auto"/>
              </w:rPr>
              <w:t>Type of Account</w:t>
            </w:r>
          </w:p>
        </w:tc>
        <w:tc>
          <w:tcPr>
            <w:tcW w:w="2356" w:type="dxa"/>
            <w:tcBorders>
              <w:top w:val="single" w:sz="6" w:space="0" w:color="auto"/>
              <w:left w:val="single" w:sz="6" w:space="0" w:color="auto"/>
              <w:bottom w:val="single" w:sz="6" w:space="0" w:color="auto"/>
              <w:right w:val="single" w:sz="12" w:space="0" w:color="auto"/>
            </w:tcBorders>
          </w:tcPr>
          <w:p w14:paraId="27820FB5" w14:textId="77777777" w:rsidR="00B752E4" w:rsidRPr="005914A2" w:rsidRDefault="00B752E4">
            <w:pPr>
              <w:pStyle w:val="FORMDATA"/>
              <w:rPr>
                <w:b/>
                <w:color w:val="auto"/>
              </w:rPr>
            </w:pPr>
            <w:r w:rsidRPr="005914A2">
              <w:rPr>
                <w:b/>
                <w:color w:val="auto"/>
              </w:rPr>
              <w:t>B</w:t>
            </w:r>
          </w:p>
        </w:tc>
      </w:tr>
      <w:tr w:rsidR="00B752E4" w:rsidRPr="005914A2" w14:paraId="2EC6C50F"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21D8A004" w14:textId="77777777" w:rsidR="00B752E4" w:rsidRPr="005914A2" w:rsidRDefault="00B752E4">
            <w:pPr>
              <w:pStyle w:val="FORMDATA"/>
              <w:rPr>
                <w:b/>
                <w:color w:val="auto"/>
              </w:rPr>
            </w:pPr>
            <w:r w:rsidRPr="005914A2">
              <w:rPr>
                <w:b/>
                <w:color w:val="auto"/>
              </w:rPr>
              <w:t>DOI</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E7F75A0" w14:textId="77777777" w:rsidR="00B752E4" w:rsidRPr="005914A2" w:rsidRDefault="00B752E4">
            <w:pPr>
              <w:pStyle w:val="FORMDATA"/>
              <w:rPr>
                <w:b/>
                <w:color w:val="auto"/>
              </w:rPr>
            </w:pPr>
            <w:r w:rsidRPr="005914A2">
              <w:rPr>
                <w:b/>
                <w:color w:val="auto"/>
              </w:rPr>
              <w:t>Degree of Indent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AD02921" w14:textId="77777777" w:rsidR="00B752E4" w:rsidRPr="005914A2" w:rsidRDefault="00B752E4">
            <w:pPr>
              <w:pStyle w:val="FORMDATA"/>
              <w:rPr>
                <w:b/>
                <w:color w:val="auto"/>
              </w:rPr>
            </w:pPr>
            <w:r w:rsidRPr="005914A2">
              <w:rPr>
                <w:b/>
                <w:color w:val="auto"/>
              </w:rPr>
              <w:t>0</w:t>
            </w:r>
          </w:p>
        </w:tc>
      </w:tr>
      <w:tr w:rsidR="00B752E4" w:rsidRPr="005914A2" w14:paraId="20D195CF"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1A82A3C6" w14:textId="77777777" w:rsidR="00B752E4" w:rsidRPr="005914A2" w:rsidRDefault="00B752E4">
            <w:pPr>
              <w:pStyle w:val="Heading5"/>
              <w:rPr>
                <w:rFonts w:cs="Arial"/>
                <w:color w:val="auto"/>
                <w:szCs w:val="24"/>
              </w:rPr>
            </w:pPr>
            <w:r w:rsidRPr="005914A2">
              <w:rPr>
                <w:rFonts w:cs="Arial"/>
                <w:color w:val="auto"/>
                <w:szCs w:val="24"/>
              </w:rPr>
              <w:t>Listing Instruction Section</w:t>
            </w:r>
          </w:p>
        </w:tc>
      </w:tr>
      <w:tr w:rsidR="00B752E4" w:rsidRPr="005914A2" w14:paraId="4AED36A7"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236CE67D" w14:textId="77777777" w:rsidR="00B752E4" w:rsidRPr="005914A2" w:rsidRDefault="00B752E4">
            <w:pPr>
              <w:pStyle w:val="FORMDATA"/>
              <w:rPr>
                <w:b/>
                <w:color w:val="auto"/>
              </w:rPr>
            </w:pPr>
            <w:r w:rsidRPr="005914A2">
              <w:rPr>
                <w:b/>
                <w:color w:val="auto"/>
              </w:rPr>
              <w:t>LTN</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3D31D68" w14:textId="77777777" w:rsidR="00B752E4" w:rsidRPr="005914A2" w:rsidRDefault="00B752E4">
            <w:pPr>
              <w:pStyle w:val="FORMDATA"/>
              <w:rPr>
                <w:b/>
                <w:color w:val="auto"/>
              </w:rPr>
            </w:pPr>
            <w:r w:rsidRPr="005914A2">
              <w:rPr>
                <w:b/>
                <w:color w:val="auto"/>
              </w:rPr>
              <w:t>Listing Telephone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51BEA02" w14:textId="77777777" w:rsidR="00B752E4" w:rsidRPr="005914A2" w:rsidRDefault="00B752E4">
            <w:pPr>
              <w:pStyle w:val="FORMDATA"/>
              <w:rPr>
                <w:b/>
                <w:color w:val="auto"/>
              </w:rPr>
            </w:pPr>
            <w:r w:rsidRPr="005914A2">
              <w:rPr>
                <w:b/>
                <w:color w:val="auto"/>
              </w:rPr>
              <w:t>7709382750</w:t>
            </w:r>
          </w:p>
        </w:tc>
      </w:tr>
      <w:tr w:rsidR="00B752E4" w:rsidRPr="005914A2" w14:paraId="0B4F3DA7" w14:textId="77777777">
        <w:tc>
          <w:tcPr>
            <w:tcW w:w="1980" w:type="dxa"/>
            <w:tcBorders>
              <w:top w:val="single" w:sz="6" w:space="0" w:color="auto"/>
              <w:left w:val="single" w:sz="12" w:space="0" w:color="auto"/>
              <w:bottom w:val="single" w:sz="6" w:space="0" w:color="auto"/>
              <w:right w:val="single" w:sz="6" w:space="0" w:color="auto"/>
            </w:tcBorders>
          </w:tcPr>
          <w:p w14:paraId="09567C1D" w14:textId="77777777" w:rsidR="00B752E4" w:rsidRPr="005914A2" w:rsidRDefault="00B752E4">
            <w:pPr>
              <w:pStyle w:val="FORMDATA"/>
              <w:rPr>
                <w:b/>
                <w:color w:val="auto"/>
              </w:rPr>
            </w:pPr>
            <w:r w:rsidRPr="005914A2">
              <w:rPr>
                <w:b/>
                <w:color w:val="auto"/>
              </w:rPr>
              <w:t>LNLN</w:t>
            </w:r>
          </w:p>
        </w:tc>
        <w:tc>
          <w:tcPr>
            <w:tcW w:w="4484" w:type="dxa"/>
            <w:tcBorders>
              <w:top w:val="single" w:sz="6" w:space="0" w:color="auto"/>
              <w:left w:val="single" w:sz="6" w:space="0" w:color="auto"/>
              <w:bottom w:val="single" w:sz="6" w:space="0" w:color="auto"/>
              <w:right w:val="single" w:sz="6" w:space="0" w:color="auto"/>
            </w:tcBorders>
          </w:tcPr>
          <w:p w14:paraId="55E41709" w14:textId="77777777" w:rsidR="00B752E4" w:rsidRPr="005914A2" w:rsidRDefault="00B752E4">
            <w:pPr>
              <w:pStyle w:val="FORMDATA"/>
              <w:rPr>
                <w:b/>
                <w:color w:val="auto"/>
              </w:rPr>
            </w:pPr>
            <w:r w:rsidRPr="005914A2">
              <w:rPr>
                <w:b/>
                <w:color w:val="auto"/>
              </w:rPr>
              <w:t xml:space="preserve">Listed Name Last </w:t>
            </w:r>
          </w:p>
        </w:tc>
        <w:tc>
          <w:tcPr>
            <w:tcW w:w="2356" w:type="dxa"/>
            <w:tcBorders>
              <w:top w:val="single" w:sz="6" w:space="0" w:color="auto"/>
              <w:left w:val="single" w:sz="6" w:space="0" w:color="auto"/>
              <w:bottom w:val="single" w:sz="6" w:space="0" w:color="auto"/>
              <w:right w:val="single" w:sz="12" w:space="0" w:color="auto"/>
            </w:tcBorders>
          </w:tcPr>
          <w:p w14:paraId="2A549E72" w14:textId="77777777" w:rsidR="00B752E4" w:rsidRPr="005914A2" w:rsidRDefault="00B752E4">
            <w:pPr>
              <w:pStyle w:val="FORMDATA"/>
              <w:rPr>
                <w:b/>
                <w:color w:val="auto"/>
              </w:rPr>
            </w:pPr>
            <w:r w:rsidRPr="005914A2">
              <w:rPr>
                <w:b/>
                <w:color w:val="auto"/>
              </w:rPr>
              <w:t>Island</w:t>
            </w:r>
          </w:p>
        </w:tc>
      </w:tr>
      <w:tr w:rsidR="00B752E4" w:rsidRPr="005914A2" w14:paraId="0022CE5A" w14:textId="77777777">
        <w:tc>
          <w:tcPr>
            <w:tcW w:w="1980" w:type="dxa"/>
            <w:tcBorders>
              <w:top w:val="single" w:sz="6" w:space="0" w:color="auto"/>
              <w:left w:val="single" w:sz="12" w:space="0" w:color="auto"/>
              <w:bottom w:val="single" w:sz="6" w:space="0" w:color="auto"/>
              <w:right w:val="single" w:sz="6" w:space="0" w:color="auto"/>
            </w:tcBorders>
          </w:tcPr>
          <w:p w14:paraId="79FCF905" w14:textId="77777777" w:rsidR="00B752E4" w:rsidRPr="005914A2" w:rsidRDefault="00B752E4">
            <w:pPr>
              <w:pStyle w:val="FORMDATA"/>
              <w:rPr>
                <w:b/>
                <w:color w:val="auto"/>
              </w:rPr>
            </w:pPr>
            <w:r w:rsidRPr="005914A2">
              <w:rPr>
                <w:b/>
                <w:color w:val="auto"/>
              </w:rPr>
              <w:t>LNFN</w:t>
            </w:r>
          </w:p>
        </w:tc>
        <w:tc>
          <w:tcPr>
            <w:tcW w:w="4484" w:type="dxa"/>
            <w:tcBorders>
              <w:top w:val="single" w:sz="6" w:space="0" w:color="auto"/>
              <w:left w:val="single" w:sz="6" w:space="0" w:color="auto"/>
              <w:bottom w:val="single" w:sz="6" w:space="0" w:color="auto"/>
              <w:right w:val="single" w:sz="6" w:space="0" w:color="auto"/>
            </w:tcBorders>
          </w:tcPr>
          <w:p w14:paraId="78EA2E59" w14:textId="77777777" w:rsidR="00B752E4" w:rsidRPr="005914A2" w:rsidRDefault="00B752E4">
            <w:pPr>
              <w:pStyle w:val="FORMDATA"/>
              <w:rPr>
                <w:b/>
                <w:color w:val="auto"/>
              </w:rPr>
            </w:pPr>
            <w:r w:rsidRPr="005914A2">
              <w:rPr>
                <w:b/>
                <w:color w:val="auto"/>
              </w:rPr>
              <w:t xml:space="preserve">Listed Name First </w:t>
            </w:r>
          </w:p>
        </w:tc>
        <w:tc>
          <w:tcPr>
            <w:tcW w:w="2356" w:type="dxa"/>
            <w:tcBorders>
              <w:top w:val="single" w:sz="6" w:space="0" w:color="auto"/>
              <w:left w:val="single" w:sz="6" w:space="0" w:color="auto"/>
              <w:bottom w:val="single" w:sz="6" w:space="0" w:color="auto"/>
              <w:right w:val="single" w:sz="12" w:space="0" w:color="auto"/>
            </w:tcBorders>
          </w:tcPr>
          <w:p w14:paraId="4B00FE26" w14:textId="77777777" w:rsidR="00B752E4" w:rsidRPr="005914A2" w:rsidRDefault="00B752E4">
            <w:pPr>
              <w:pStyle w:val="FORMDATA"/>
              <w:rPr>
                <w:b/>
                <w:color w:val="auto"/>
              </w:rPr>
            </w:pPr>
            <w:smartTag w:uri="urn:schemas-microsoft-com:office:smarttags" w:element="place">
              <w:r w:rsidRPr="005914A2">
                <w:rPr>
                  <w:b/>
                  <w:color w:val="auto"/>
                </w:rPr>
                <w:t>Paradise</w:t>
              </w:r>
            </w:smartTag>
          </w:p>
        </w:tc>
      </w:tr>
      <w:tr w:rsidR="00B752E4" w:rsidRPr="005914A2" w14:paraId="1CBDBC57" w14:textId="77777777">
        <w:tc>
          <w:tcPr>
            <w:tcW w:w="1980" w:type="dxa"/>
            <w:tcBorders>
              <w:top w:val="single" w:sz="6" w:space="0" w:color="auto"/>
              <w:left w:val="single" w:sz="12" w:space="0" w:color="auto"/>
              <w:bottom w:val="single" w:sz="6" w:space="0" w:color="auto"/>
              <w:right w:val="single" w:sz="6" w:space="0" w:color="auto"/>
            </w:tcBorders>
          </w:tcPr>
          <w:p w14:paraId="5252FE4E" w14:textId="77777777" w:rsidR="00B752E4" w:rsidRPr="005914A2" w:rsidRDefault="00B752E4">
            <w:pPr>
              <w:pStyle w:val="FORMDATA"/>
              <w:rPr>
                <w:b/>
                <w:color w:val="auto"/>
              </w:rPr>
            </w:pPr>
            <w:r w:rsidRPr="005914A2">
              <w:rPr>
                <w:b/>
                <w:color w:val="auto"/>
              </w:rPr>
              <w:t>LANO</w:t>
            </w:r>
          </w:p>
        </w:tc>
        <w:tc>
          <w:tcPr>
            <w:tcW w:w="4484" w:type="dxa"/>
            <w:tcBorders>
              <w:top w:val="single" w:sz="6" w:space="0" w:color="auto"/>
              <w:left w:val="single" w:sz="6" w:space="0" w:color="auto"/>
              <w:bottom w:val="single" w:sz="6" w:space="0" w:color="auto"/>
              <w:right w:val="single" w:sz="6" w:space="0" w:color="auto"/>
            </w:tcBorders>
          </w:tcPr>
          <w:p w14:paraId="54F2C53C" w14:textId="77777777" w:rsidR="00B752E4" w:rsidRPr="005914A2" w:rsidRDefault="00B752E4">
            <w:pPr>
              <w:pStyle w:val="FORMDATA"/>
              <w:rPr>
                <w:b/>
                <w:color w:val="auto"/>
              </w:rPr>
            </w:pPr>
            <w:r w:rsidRPr="005914A2">
              <w:rPr>
                <w:b/>
                <w:color w:val="auto"/>
              </w:rPr>
              <w:t>Listed Address House Number</w:t>
            </w:r>
          </w:p>
        </w:tc>
        <w:tc>
          <w:tcPr>
            <w:tcW w:w="2356" w:type="dxa"/>
            <w:tcBorders>
              <w:top w:val="single" w:sz="6" w:space="0" w:color="auto"/>
              <w:left w:val="single" w:sz="6" w:space="0" w:color="auto"/>
              <w:bottom w:val="single" w:sz="6" w:space="0" w:color="auto"/>
              <w:right w:val="single" w:sz="12" w:space="0" w:color="auto"/>
            </w:tcBorders>
          </w:tcPr>
          <w:p w14:paraId="0085814B" w14:textId="77777777" w:rsidR="00B752E4" w:rsidRPr="005914A2" w:rsidRDefault="00B752E4">
            <w:pPr>
              <w:pStyle w:val="FORMDATA"/>
              <w:rPr>
                <w:b/>
                <w:color w:val="auto"/>
              </w:rPr>
            </w:pPr>
            <w:r w:rsidRPr="005914A2">
              <w:rPr>
                <w:b/>
                <w:color w:val="auto"/>
              </w:rPr>
              <w:t>2278</w:t>
            </w:r>
          </w:p>
        </w:tc>
      </w:tr>
      <w:tr w:rsidR="00B752E4" w:rsidRPr="005914A2" w14:paraId="7E257246" w14:textId="77777777">
        <w:tc>
          <w:tcPr>
            <w:tcW w:w="1980" w:type="dxa"/>
            <w:tcBorders>
              <w:top w:val="single" w:sz="6" w:space="0" w:color="auto"/>
              <w:left w:val="single" w:sz="12" w:space="0" w:color="auto"/>
              <w:bottom w:val="single" w:sz="6" w:space="0" w:color="auto"/>
              <w:right w:val="single" w:sz="6" w:space="0" w:color="auto"/>
            </w:tcBorders>
          </w:tcPr>
          <w:p w14:paraId="35EF21E2" w14:textId="77777777" w:rsidR="00B752E4" w:rsidRPr="005914A2" w:rsidRDefault="00B752E4">
            <w:pPr>
              <w:pStyle w:val="FORMDATA"/>
              <w:rPr>
                <w:b/>
                <w:color w:val="auto"/>
              </w:rPr>
            </w:pPr>
            <w:r w:rsidRPr="005914A2">
              <w:rPr>
                <w:b/>
                <w:color w:val="auto"/>
              </w:rPr>
              <w:t>LASN</w:t>
            </w:r>
          </w:p>
        </w:tc>
        <w:tc>
          <w:tcPr>
            <w:tcW w:w="4484" w:type="dxa"/>
            <w:tcBorders>
              <w:top w:val="single" w:sz="6" w:space="0" w:color="auto"/>
              <w:left w:val="single" w:sz="6" w:space="0" w:color="auto"/>
              <w:bottom w:val="single" w:sz="6" w:space="0" w:color="auto"/>
              <w:right w:val="single" w:sz="6" w:space="0" w:color="auto"/>
            </w:tcBorders>
          </w:tcPr>
          <w:p w14:paraId="31F3BCFF"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356" w:type="dxa"/>
            <w:tcBorders>
              <w:top w:val="single" w:sz="6" w:space="0" w:color="auto"/>
              <w:left w:val="single" w:sz="6" w:space="0" w:color="auto"/>
              <w:bottom w:val="single" w:sz="6" w:space="0" w:color="auto"/>
              <w:right w:val="single" w:sz="12" w:space="0" w:color="auto"/>
            </w:tcBorders>
          </w:tcPr>
          <w:p w14:paraId="6EA6555B" w14:textId="77777777" w:rsidR="00B752E4" w:rsidRPr="005914A2" w:rsidRDefault="00B752E4">
            <w:pPr>
              <w:pStyle w:val="FORMDATA"/>
              <w:rPr>
                <w:b/>
                <w:color w:val="auto"/>
              </w:rPr>
            </w:pPr>
            <w:r w:rsidRPr="005914A2">
              <w:rPr>
                <w:b/>
                <w:color w:val="auto"/>
              </w:rPr>
              <w:t>Brockett</w:t>
            </w:r>
          </w:p>
        </w:tc>
      </w:tr>
      <w:tr w:rsidR="00B752E4" w:rsidRPr="005914A2" w14:paraId="61D7EFCD" w14:textId="77777777">
        <w:tc>
          <w:tcPr>
            <w:tcW w:w="1980" w:type="dxa"/>
            <w:tcBorders>
              <w:top w:val="single" w:sz="6" w:space="0" w:color="auto"/>
              <w:left w:val="single" w:sz="12" w:space="0" w:color="auto"/>
              <w:bottom w:val="single" w:sz="6" w:space="0" w:color="auto"/>
              <w:right w:val="single" w:sz="6" w:space="0" w:color="auto"/>
            </w:tcBorders>
          </w:tcPr>
          <w:p w14:paraId="7D9DEF1F" w14:textId="77777777" w:rsidR="00B752E4" w:rsidRPr="005914A2" w:rsidRDefault="00B752E4">
            <w:pPr>
              <w:pStyle w:val="FORMDATA"/>
              <w:rPr>
                <w:b/>
                <w:color w:val="auto"/>
              </w:rPr>
            </w:pPr>
            <w:r w:rsidRPr="005914A2">
              <w:rPr>
                <w:b/>
                <w:color w:val="auto"/>
              </w:rPr>
              <w:t>LATH</w:t>
            </w:r>
          </w:p>
        </w:tc>
        <w:tc>
          <w:tcPr>
            <w:tcW w:w="4484" w:type="dxa"/>
            <w:tcBorders>
              <w:top w:val="single" w:sz="6" w:space="0" w:color="auto"/>
              <w:left w:val="single" w:sz="6" w:space="0" w:color="auto"/>
              <w:bottom w:val="single" w:sz="6" w:space="0" w:color="auto"/>
              <w:right w:val="single" w:sz="6" w:space="0" w:color="auto"/>
            </w:tcBorders>
          </w:tcPr>
          <w:p w14:paraId="2EEB76AB"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356" w:type="dxa"/>
            <w:tcBorders>
              <w:top w:val="single" w:sz="6" w:space="0" w:color="auto"/>
              <w:left w:val="single" w:sz="6" w:space="0" w:color="auto"/>
              <w:bottom w:val="single" w:sz="6" w:space="0" w:color="auto"/>
              <w:right w:val="single" w:sz="12" w:space="0" w:color="auto"/>
            </w:tcBorders>
          </w:tcPr>
          <w:p w14:paraId="1A344215" w14:textId="77777777" w:rsidR="00B752E4" w:rsidRPr="005914A2" w:rsidRDefault="00B752E4">
            <w:pPr>
              <w:pStyle w:val="FORMDATA"/>
              <w:rPr>
                <w:b/>
                <w:color w:val="auto"/>
              </w:rPr>
            </w:pPr>
            <w:r w:rsidRPr="005914A2">
              <w:rPr>
                <w:b/>
                <w:color w:val="auto"/>
              </w:rPr>
              <w:t>Rd</w:t>
            </w:r>
          </w:p>
        </w:tc>
      </w:tr>
      <w:tr w:rsidR="00B752E4" w:rsidRPr="005914A2" w14:paraId="3AF9BB12" w14:textId="77777777">
        <w:tc>
          <w:tcPr>
            <w:tcW w:w="1980" w:type="dxa"/>
            <w:tcBorders>
              <w:top w:val="single" w:sz="6" w:space="0" w:color="auto"/>
              <w:left w:val="single" w:sz="12" w:space="0" w:color="auto"/>
              <w:bottom w:val="single" w:sz="6" w:space="0" w:color="auto"/>
              <w:right w:val="single" w:sz="6" w:space="0" w:color="auto"/>
            </w:tcBorders>
          </w:tcPr>
          <w:p w14:paraId="341772F3" w14:textId="77777777" w:rsidR="00B752E4" w:rsidRPr="005914A2" w:rsidRDefault="00B752E4">
            <w:pPr>
              <w:pStyle w:val="FORMDATA"/>
              <w:rPr>
                <w:b/>
                <w:color w:val="auto"/>
              </w:rPr>
            </w:pPr>
            <w:r w:rsidRPr="005914A2">
              <w:rPr>
                <w:b/>
                <w:color w:val="auto"/>
              </w:rPr>
              <w:t>YPH</w:t>
            </w:r>
          </w:p>
        </w:tc>
        <w:tc>
          <w:tcPr>
            <w:tcW w:w="4484" w:type="dxa"/>
            <w:tcBorders>
              <w:top w:val="single" w:sz="6" w:space="0" w:color="auto"/>
              <w:left w:val="single" w:sz="6" w:space="0" w:color="auto"/>
              <w:bottom w:val="single" w:sz="6" w:space="0" w:color="auto"/>
              <w:right w:val="single" w:sz="6" w:space="0" w:color="auto"/>
            </w:tcBorders>
          </w:tcPr>
          <w:p w14:paraId="02A1A833" w14:textId="77777777" w:rsidR="00B752E4" w:rsidRPr="005914A2" w:rsidRDefault="00B752E4">
            <w:pPr>
              <w:pStyle w:val="FORMDATA"/>
              <w:rPr>
                <w:b/>
                <w:color w:val="auto"/>
              </w:rPr>
            </w:pPr>
            <w:r w:rsidRPr="005914A2">
              <w:rPr>
                <w:b/>
                <w:color w:val="auto"/>
              </w:rPr>
              <w:t>Yellow Page Heading Code</w:t>
            </w:r>
          </w:p>
        </w:tc>
        <w:tc>
          <w:tcPr>
            <w:tcW w:w="2356" w:type="dxa"/>
            <w:tcBorders>
              <w:top w:val="single" w:sz="6" w:space="0" w:color="auto"/>
              <w:left w:val="single" w:sz="6" w:space="0" w:color="auto"/>
              <w:bottom w:val="single" w:sz="6" w:space="0" w:color="auto"/>
              <w:right w:val="single" w:sz="12" w:space="0" w:color="auto"/>
            </w:tcBorders>
          </w:tcPr>
          <w:p w14:paraId="0EBE70CA" w14:textId="77777777" w:rsidR="00B752E4" w:rsidRPr="005914A2" w:rsidRDefault="00B752E4">
            <w:pPr>
              <w:pStyle w:val="FORMDATA"/>
              <w:rPr>
                <w:b/>
                <w:color w:val="auto"/>
              </w:rPr>
            </w:pPr>
            <w:r w:rsidRPr="005914A2">
              <w:rPr>
                <w:b/>
                <w:color w:val="auto"/>
              </w:rPr>
              <w:t>999001</w:t>
            </w:r>
          </w:p>
        </w:tc>
      </w:tr>
      <w:tr w:rsidR="00B752E4" w:rsidRPr="005914A2" w14:paraId="6DF18955"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198A692C" w14:textId="77777777" w:rsidR="00B752E4" w:rsidRPr="005914A2" w:rsidRDefault="00B752E4">
            <w:pPr>
              <w:pStyle w:val="Heading5"/>
              <w:rPr>
                <w:rFonts w:cs="Arial"/>
                <w:color w:val="auto"/>
                <w:szCs w:val="24"/>
              </w:rPr>
            </w:pPr>
            <w:r w:rsidRPr="005914A2">
              <w:rPr>
                <w:rFonts w:cs="Arial"/>
                <w:color w:val="auto"/>
                <w:szCs w:val="24"/>
              </w:rPr>
              <w:t>Advertising Section</w:t>
            </w:r>
          </w:p>
        </w:tc>
      </w:tr>
      <w:tr w:rsidR="00B752E4" w:rsidRPr="005914A2" w14:paraId="5594BB52" w14:textId="77777777">
        <w:tc>
          <w:tcPr>
            <w:tcW w:w="1980" w:type="dxa"/>
            <w:tcBorders>
              <w:top w:val="single" w:sz="6" w:space="0" w:color="auto"/>
              <w:left w:val="single" w:sz="12" w:space="0" w:color="auto"/>
              <w:bottom w:val="single" w:sz="6" w:space="0" w:color="auto"/>
              <w:right w:val="single" w:sz="6" w:space="0" w:color="auto"/>
            </w:tcBorders>
          </w:tcPr>
          <w:p w14:paraId="662E859A" w14:textId="77777777" w:rsidR="00B752E4" w:rsidRPr="005914A2" w:rsidRDefault="00B752E4">
            <w:pPr>
              <w:pStyle w:val="FORMDATA"/>
              <w:rPr>
                <w:b/>
                <w:color w:val="auto"/>
              </w:rPr>
            </w:pPr>
            <w:r w:rsidRPr="005914A2">
              <w:rPr>
                <w:b/>
                <w:color w:val="auto"/>
              </w:rPr>
              <w:t>SIC</w:t>
            </w:r>
          </w:p>
        </w:tc>
        <w:tc>
          <w:tcPr>
            <w:tcW w:w="4484" w:type="dxa"/>
            <w:tcBorders>
              <w:top w:val="single" w:sz="6" w:space="0" w:color="auto"/>
              <w:left w:val="single" w:sz="6" w:space="0" w:color="auto"/>
              <w:bottom w:val="single" w:sz="6" w:space="0" w:color="auto"/>
              <w:right w:val="single" w:sz="6" w:space="0" w:color="auto"/>
            </w:tcBorders>
          </w:tcPr>
          <w:p w14:paraId="21C84B60" w14:textId="77777777" w:rsidR="00B752E4" w:rsidRPr="005914A2" w:rsidRDefault="00B752E4">
            <w:pPr>
              <w:pStyle w:val="FORMDATA"/>
              <w:rPr>
                <w:b/>
                <w:color w:val="auto"/>
              </w:rPr>
            </w:pPr>
            <w:r w:rsidRPr="005914A2">
              <w:rPr>
                <w:b/>
                <w:color w:val="auto"/>
              </w:rPr>
              <w:t>Standard Industry Classification</w:t>
            </w:r>
          </w:p>
        </w:tc>
        <w:tc>
          <w:tcPr>
            <w:tcW w:w="2356" w:type="dxa"/>
            <w:tcBorders>
              <w:top w:val="single" w:sz="6" w:space="0" w:color="auto"/>
              <w:left w:val="single" w:sz="6" w:space="0" w:color="auto"/>
              <w:bottom w:val="single" w:sz="6" w:space="0" w:color="auto"/>
              <w:right w:val="single" w:sz="12" w:space="0" w:color="auto"/>
            </w:tcBorders>
          </w:tcPr>
          <w:p w14:paraId="1C0060F8" w14:textId="77777777" w:rsidR="00B752E4" w:rsidRPr="005914A2" w:rsidRDefault="00B752E4">
            <w:pPr>
              <w:pStyle w:val="FORMDATA"/>
              <w:rPr>
                <w:b/>
                <w:color w:val="auto"/>
              </w:rPr>
            </w:pPr>
            <w:r w:rsidRPr="005914A2">
              <w:rPr>
                <w:b/>
                <w:color w:val="auto"/>
              </w:rPr>
              <w:t>8711</w:t>
            </w:r>
          </w:p>
        </w:tc>
      </w:tr>
      <w:tr w:rsidR="00B752E4" w:rsidRPr="005914A2" w14:paraId="353FC5CA"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45E31F97"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49CBA6DF"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A93995E" w14:textId="77777777" w:rsidR="00B752E4" w:rsidRPr="005914A2" w:rsidRDefault="00B752E4">
            <w:pPr>
              <w:pStyle w:val="FORMDATA"/>
              <w:rPr>
                <w:b/>
                <w:color w:val="auto"/>
              </w:rPr>
            </w:pPr>
            <w:r w:rsidRPr="005914A2">
              <w:rPr>
                <w:b/>
                <w:color w:val="auto"/>
              </w:rPr>
              <w:t>DLNUM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3B6F93D3" w14:textId="77777777" w:rsidR="00B752E4" w:rsidRPr="005914A2" w:rsidRDefault="00B752E4">
            <w:pPr>
              <w:pStyle w:val="FORMDATA"/>
              <w:rPr>
                <w:b/>
                <w:color w:val="auto"/>
              </w:rPr>
            </w:pPr>
            <w:r w:rsidRPr="005914A2">
              <w:rPr>
                <w:b/>
                <w:color w:val="auto"/>
              </w:rPr>
              <w:t>Directory Listing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286D5FA" w14:textId="77777777" w:rsidR="00B752E4" w:rsidRPr="005914A2" w:rsidRDefault="00B752E4">
            <w:pPr>
              <w:pStyle w:val="FORMDATA"/>
              <w:rPr>
                <w:b/>
                <w:color w:val="auto"/>
              </w:rPr>
            </w:pPr>
            <w:r w:rsidRPr="005914A2">
              <w:rPr>
                <w:b/>
                <w:color w:val="auto"/>
              </w:rPr>
              <w:t>0002</w:t>
            </w:r>
          </w:p>
        </w:tc>
      </w:tr>
      <w:tr w:rsidR="00B752E4" w:rsidRPr="005914A2" w14:paraId="7B423388"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24CD84B1" w14:textId="77777777" w:rsidR="00B752E4" w:rsidRPr="005914A2" w:rsidRDefault="00B752E4">
            <w:pPr>
              <w:pStyle w:val="FORMDATA"/>
              <w:rPr>
                <w:b/>
                <w:color w:val="auto"/>
              </w:rPr>
            </w:pPr>
            <w:r w:rsidRPr="005914A2">
              <w:rPr>
                <w:b/>
                <w:color w:val="auto"/>
              </w:rPr>
              <w:t>LACT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7B683F4E" w14:textId="77777777" w:rsidR="00B752E4" w:rsidRPr="005914A2" w:rsidRDefault="00B752E4">
            <w:pPr>
              <w:pStyle w:val="FORMDATA"/>
              <w:rPr>
                <w:b/>
                <w:color w:val="auto"/>
              </w:rPr>
            </w:pPr>
            <w:r w:rsidRPr="005914A2">
              <w:rPr>
                <w:b/>
                <w:color w:val="auto"/>
              </w:rPr>
              <w:t>Listing Activity Indicator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69519EB3" w14:textId="77777777" w:rsidR="00B752E4" w:rsidRPr="005914A2" w:rsidRDefault="00B752E4">
            <w:pPr>
              <w:pStyle w:val="FORMDATA"/>
              <w:rPr>
                <w:b/>
                <w:color w:val="auto"/>
              </w:rPr>
            </w:pPr>
            <w:r w:rsidRPr="005914A2">
              <w:rPr>
                <w:b/>
                <w:color w:val="auto"/>
              </w:rPr>
              <w:t>N</w:t>
            </w:r>
          </w:p>
        </w:tc>
      </w:tr>
      <w:tr w:rsidR="00B752E4" w:rsidRPr="005914A2" w14:paraId="1818A89B" w14:textId="77777777">
        <w:tc>
          <w:tcPr>
            <w:tcW w:w="1980" w:type="dxa"/>
            <w:tcBorders>
              <w:top w:val="single" w:sz="6" w:space="0" w:color="auto"/>
              <w:left w:val="single" w:sz="12" w:space="0" w:color="auto"/>
              <w:bottom w:val="single" w:sz="6" w:space="0" w:color="auto"/>
              <w:right w:val="single" w:sz="6" w:space="0" w:color="auto"/>
            </w:tcBorders>
          </w:tcPr>
          <w:p w14:paraId="35BFE7EF" w14:textId="77777777" w:rsidR="00B752E4" w:rsidRPr="005914A2" w:rsidRDefault="00B752E4">
            <w:pPr>
              <w:pStyle w:val="FORMDATA"/>
              <w:rPr>
                <w:b/>
                <w:color w:val="auto"/>
              </w:rPr>
            </w:pPr>
            <w:r w:rsidRPr="005914A2">
              <w:rPr>
                <w:b/>
                <w:color w:val="auto"/>
              </w:rPr>
              <w:t>RTY</w:t>
            </w:r>
          </w:p>
        </w:tc>
        <w:tc>
          <w:tcPr>
            <w:tcW w:w="4484" w:type="dxa"/>
            <w:tcBorders>
              <w:top w:val="single" w:sz="6" w:space="0" w:color="auto"/>
              <w:left w:val="single" w:sz="6" w:space="0" w:color="auto"/>
              <w:bottom w:val="single" w:sz="6" w:space="0" w:color="auto"/>
              <w:right w:val="single" w:sz="6" w:space="0" w:color="auto"/>
            </w:tcBorders>
          </w:tcPr>
          <w:p w14:paraId="1E319BA9" w14:textId="77777777" w:rsidR="00B752E4" w:rsidRPr="005914A2" w:rsidRDefault="00B752E4">
            <w:pPr>
              <w:pStyle w:val="FORMDATA"/>
              <w:rPr>
                <w:b/>
                <w:color w:val="auto"/>
              </w:rPr>
            </w:pPr>
            <w:r w:rsidRPr="005914A2">
              <w:rPr>
                <w:b/>
                <w:color w:val="auto"/>
              </w:rPr>
              <w:t>Record Type</w:t>
            </w:r>
          </w:p>
        </w:tc>
        <w:tc>
          <w:tcPr>
            <w:tcW w:w="2356" w:type="dxa"/>
            <w:tcBorders>
              <w:top w:val="single" w:sz="6" w:space="0" w:color="auto"/>
              <w:left w:val="single" w:sz="6" w:space="0" w:color="auto"/>
              <w:bottom w:val="single" w:sz="6" w:space="0" w:color="auto"/>
              <w:right w:val="single" w:sz="12" w:space="0" w:color="auto"/>
            </w:tcBorders>
          </w:tcPr>
          <w:p w14:paraId="702D6215" w14:textId="77777777" w:rsidR="00B752E4" w:rsidRPr="005914A2" w:rsidRDefault="00B752E4">
            <w:pPr>
              <w:pStyle w:val="FORMDATA"/>
              <w:rPr>
                <w:b/>
                <w:color w:val="auto"/>
              </w:rPr>
            </w:pPr>
            <w:r w:rsidRPr="005914A2">
              <w:rPr>
                <w:b/>
                <w:color w:val="auto"/>
              </w:rPr>
              <w:t>LAL</w:t>
            </w:r>
          </w:p>
        </w:tc>
      </w:tr>
      <w:tr w:rsidR="00B752E4" w:rsidRPr="005914A2" w14:paraId="1B5F2269" w14:textId="77777777">
        <w:tc>
          <w:tcPr>
            <w:tcW w:w="1980" w:type="dxa"/>
            <w:tcBorders>
              <w:top w:val="single" w:sz="6" w:space="0" w:color="auto"/>
              <w:left w:val="single" w:sz="12" w:space="0" w:color="auto"/>
              <w:bottom w:val="single" w:sz="6" w:space="0" w:color="auto"/>
              <w:right w:val="single" w:sz="6" w:space="0" w:color="auto"/>
            </w:tcBorders>
          </w:tcPr>
          <w:p w14:paraId="05090838" w14:textId="77777777" w:rsidR="00B752E4" w:rsidRPr="005914A2" w:rsidRDefault="00B752E4">
            <w:pPr>
              <w:pStyle w:val="FORMDATA"/>
              <w:rPr>
                <w:b/>
                <w:color w:val="auto"/>
              </w:rPr>
            </w:pPr>
            <w:r w:rsidRPr="005914A2">
              <w:rPr>
                <w:b/>
                <w:color w:val="auto"/>
              </w:rPr>
              <w:t>LTY</w:t>
            </w:r>
          </w:p>
        </w:tc>
        <w:tc>
          <w:tcPr>
            <w:tcW w:w="4484" w:type="dxa"/>
            <w:tcBorders>
              <w:top w:val="single" w:sz="6" w:space="0" w:color="auto"/>
              <w:left w:val="single" w:sz="6" w:space="0" w:color="auto"/>
              <w:bottom w:val="single" w:sz="6" w:space="0" w:color="auto"/>
              <w:right w:val="single" w:sz="6" w:space="0" w:color="auto"/>
            </w:tcBorders>
          </w:tcPr>
          <w:p w14:paraId="468D11E1" w14:textId="77777777" w:rsidR="00B752E4" w:rsidRPr="005914A2" w:rsidRDefault="00B752E4">
            <w:pPr>
              <w:pStyle w:val="FORMDATA"/>
              <w:rPr>
                <w:b/>
                <w:color w:val="auto"/>
              </w:rPr>
            </w:pPr>
            <w:r w:rsidRPr="005914A2">
              <w:rPr>
                <w:b/>
                <w:color w:val="auto"/>
              </w:rPr>
              <w:t>Listing Type</w:t>
            </w:r>
          </w:p>
        </w:tc>
        <w:tc>
          <w:tcPr>
            <w:tcW w:w="2356" w:type="dxa"/>
            <w:tcBorders>
              <w:top w:val="single" w:sz="6" w:space="0" w:color="auto"/>
              <w:left w:val="single" w:sz="6" w:space="0" w:color="auto"/>
              <w:bottom w:val="single" w:sz="6" w:space="0" w:color="auto"/>
              <w:right w:val="single" w:sz="12" w:space="0" w:color="auto"/>
            </w:tcBorders>
          </w:tcPr>
          <w:p w14:paraId="2CF3ADCB" w14:textId="77777777" w:rsidR="00B752E4" w:rsidRPr="005914A2" w:rsidRDefault="00B752E4">
            <w:pPr>
              <w:pStyle w:val="FORMDATA"/>
              <w:rPr>
                <w:b/>
                <w:color w:val="auto"/>
                <w:lang w:val="fr-FR"/>
              </w:rPr>
            </w:pPr>
            <w:r w:rsidRPr="005914A2">
              <w:rPr>
                <w:b/>
                <w:color w:val="auto"/>
                <w:lang w:val="fr-FR"/>
              </w:rPr>
              <w:t xml:space="preserve">1 </w:t>
            </w:r>
          </w:p>
        </w:tc>
      </w:tr>
      <w:tr w:rsidR="00B752E4" w:rsidRPr="005914A2" w14:paraId="3E1588FA" w14:textId="77777777">
        <w:tc>
          <w:tcPr>
            <w:tcW w:w="1980" w:type="dxa"/>
            <w:tcBorders>
              <w:top w:val="single" w:sz="6" w:space="0" w:color="auto"/>
              <w:left w:val="single" w:sz="12" w:space="0" w:color="auto"/>
              <w:bottom w:val="single" w:sz="6" w:space="0" w:color="auto"/>
              <w:right w:val="single" w:sz="6" w:space="0" w:color="auto"/>
            </w:tcBorders>
          </w:tcPr>
          <w:p w14:paraId="2BB7CB92" w14:textId="77777777" w:rsidR="00B752E4" w:rsidRPr="005914A2" w:rsidRDefault="00B752E4">
            <w:pPr>
              <w:pStyle w:val="FORMDATA"/>
              <w:rPr>
                <w:b/>
                <w:color w:val="auto"/>
                <w:lang w:val="fr-FR"/>
              </w:rPr>
            </w:pPr>
            <w:r w:rsidRPr="005914A2">
              <w:rPr>
                <w:b/>
                <w:color w:val="auto"/>
                <w:lang w:val="fr-FR"/>
              </w:rPr>
              <w:t>STYC</w:t>
            </w:r>
          </w:p>
        </w:tc>
        <w:tc>
          <w:tcPr>
            <w:tcW w:w="4484" w:type="dxa"/>
            <w:tcBorders>
              <w:top w:val="single" w:sz="6" w:space="0" w:color="auto"/>
              <w:left w:val="single" w:sz="6" w:space="0" w:color="auto"/>
              <w:bottom w:val="single" w:sz="6" w:space="0" w:color="auto"/>
              <w:right w:val="single" w:sz="6" w:space="0" w:color="auto"/>
            </w:tcBorders>
          </w:tcPr>
          <w:p w14:paraId="45096712" w14:textId="77777777" w:rsidR="00B752E4" w:rsidRPr="005914A2" w:rsidRDefault="00B752E4">
            <w:pPr>
              <w:pStyle w:val="FORMDATA"/>
              <w:rPr>
                <w:b/>
                <w:color w:val="auto"/>
                <w:lang w:val="fr-FR"/>
              </w:rPr>
            </w:pPr>
            <w:r w:rsidRPr="005914A2">
              <w:rPr>
                <w:b/>
                <w:color w:val="auto"/>
                <w:lang w:val="fr-FR"/>
              </w:rPr>
              <w:t>Style Code</w:t>
            </w:r>
          </w:p>
        </w:tc>
        <w:tc>
          <w:tcPr>
            <w:tcW w:w="2356" w:type="dxa"/>
            <w:tcBorders>
              <w:top w:val="single" w:sz="6" w:space="0" w:color="auto"/>
              <w:left w:val="single" w:sz="6" w:space="0" w:color="auto"/>
              <w:bottom w:val="single" w:sz="6" w:space="0" w:color="auto"/>
              <w:right w:val="single" w:sz="12" w:space="0" w:color="auto"/>
            </w:tcBorders>
          </w:tcPr>
          <w:p w14:paraId="14C3FEE0" w14:textId="77777777" w:rsidR="00B752E4" w:rsidRPr="005914A2" w:rsidRDefault="00B752E4">
            <w:pPr>
              <w:pStyle w:val="FORMDATA"/>
              <w:rPr>
                <w:b/>
                <w:color w:val="auto"/>
              </w:rPr>
            </w:pPr>
            <w:r w:rsidRPr="005914A2">
              <w:rPr>
                <w:b/>
                <w:color w:val="auto"/>
              </w:rPr>
              <w:t xml:space="preserve">SL </w:t>
            </w:r>
          </w:p>
        </w:tc>
      </w:tr>
      <w:tr w:rsidR="00B752E4" w:rsidRPr="005914A2" w14:paraId="0D535874" w14:textId="77777777">
        <w:tc>
          <w:tcPr>
            <w:tcW w:w="1980" w:type="dxa"/>
            <w:tcBorders>
              <w:top w:val="single" w:sz="6" w:space="0" w:color="auto"/>
              <w:left w:val="single" w:sz="12" w:space="0" w:color="auto"/>
              <w:bottom w:val="single" w:sz="6" w:space="0" w:color="auto"/>
              <w:right w:val="single" w:sz="6" w:space="0" w:color="auto"/>
            </w:tcBorders>
          </w:tcPr>
          <w:p w14:paraId="5B34C219" w14:textId="77777777" w:rsidR="00B752E4" w:rsidRPr="005914A2" w:rsidRDefault="00B752E4">
            <w:pPr>
              <w:pStyle w:val="FORMDATA"/>
              <w:rPr>
                <w:b/>
                <w:color w:val="auto"/>
              </w:rPr>
            </w:pPr>
            <w:r w:rsidRPr="005914A2">
              <w:rPr>
                <w:b/>
                <w:color w:val="auto"/>
              </w:rPr>
              <w:t>TOA</w:t>
            </w:r>
          </w:p>
        </w:tc>
        <w:tc>
          <w:tcPr>
            <w:tcW w:w="4484" w:type="dxa"/>
            <w:tcBorders>
              <w:top w:val="single" w:sz="6" w:space="0" w:color="auto"/>
              <w:left w:val="single" w:sz="6" w:space="0" w:color="auto"/>
              <w:bottom w:val="single" w:sz="6" w:space="0" w:color="auto"/>
              <w:right w:val="single" w:sz="6" w:space="0" w:color="auto"/>
            </w:tcBorders>
          </w:tcPr>
          <w:p w14:paraId="12072CC6" w14:textId="77777777" w:rsidR="00B752E4" w:rsidRPr="005914A2" w:rsidRDefault="00B752E4">
            <w:pPr>
              <w:pStyle w:val="FORMDATA"/>
              <w:rPr>
                <w:b/>
                <w:color w:val="auto"/>
              </w:rPr>
            </w:pPr>
            <w:r w:rsidRPr="005914A2">
              <w:rPr>
                <w:b/>
                <w:color w:val="auto"/>
              </w:rPr>
              <w:t>Type of Account</w:t>
            </w:r>
          </w:p>
        </w:tc>
        <w:tc>
          <w:tcPr>
            <w:tcW w:w="2356" w:type="dxa"/>
            <w:tcBorders>
              <w:top w:val="single" w:sz="6" w:space="0" w:color="auto"/>
              <w:left w:val="single" w:sz="6" w:space="0" w:color="auto"/>
              <w:bottom w:val="single" w:sz="6" w:space="0" w:color="auto"/>
              <w:right w:val="single" w:sz="12" w:space="0" w:color="auto"/>
            </w:tcBorders>
          </w:tcPr>
          <w:p w14:paraId="384D6CCA" w14:textId="77777777" w:rsidR="00B752E4" w:rsidRPr="005914A2" w:rsidRDefault="00B752E4">
            <w:pPr>
              <w:pStyle w:val="FORMDATA"/>
              <w:rPr>
                <w:b/>
                <w:color w:val="auto"/>
              </w:rPr>
            </w:pPr>
            <w:r w:rsidRPr="005914A2">
              <w:rPr>
                <w:b/>
                <w:color w:val="auto"/>
              </w:rPr>
              <w:t>B</w:t>
            </w:r>
          </w:p>
        </w:tc>
      </w:tr>
      <w:tr w:rsidR="00B752E4" w:rsidRPr="005914A2" w14:paraId="71769694" w14:textId="77777777">
        <w:tc>
          <w:tcPr>
            <w:tcW w:w="1980" w:type="dxa"/>
            <w:tcBorders>
              <w:top w:val="single" w:sz="6" w:space="0" w:color="auto"/>
              <w:left w:val="single" w:sz="12" w:space="0" w:color="auto"/>
              <w:bottom w:val="single" w:sz="6" w:space="0" w:color="auto"/>
              <w:right w:val="single" w:sz="6" w:space="0" w:color="auto"/>
            </w:tcBorders>
          </w:tcPr>
          <w:p w14:paraId="5175102A" w14:textId="77777777" w:rsidR="00B752E4" w:rsidRPr="005914A2" w:rsidRDefault="00B752E4">
            <w:pPr>
              <w:pStyle w:val="FORMDATA"/>
              <w:rPr>
                <w:b/>
                <w:color w:val="auto"/>
              </w:rPr>
            </w:pPr>
            <w:r w:rsidRPr="005914A2">
              <w:rPr>
                <w:b/>
                <w:color w:val="auto"/>
              </w:rPr>
              <w:t>ALI</w:t>
            </w:r>
          </w:p>
        </w:tc>
        <w:tc>
          <w:tcPr>
            <w:tcW w:w="4484" w:type="dxa"/>
            <w:tcBorders>
              <w:top w:val="single" w:sz="6" w:space="0" w:color="auto"/>
              <w:left w:val="single" w:sz="6" w:space="0" w:color="auto"/>
              <w:bottom w:val="single" w:sz="6" w:space="0" w:color="auto"/>
              <w:right w:val="single" w:sz="6" w:space="0" w:color="auto"/>
            </w:tcBorders>
          </w:tcPr>
          <w:p w14:paraId="12F9F3AD" w14:textId="77777777" w:rsidR="00B752E4" w:rsidRPr="005914A2" w:rsidRDefault="00B752E4">
            <w:pPr>
              <w:pStyle w:val="FORMDATA"/>
              <w:rPr>
                <w:b/>
                <w:color w:val="auto"/>
              </w:rPr>
            </w:pPr>
            <w:r w:rsidRPr="005914A2">
              <w:rPr>
                <w:b/>
                <w:color w:val="auto"/>
              </w:rPr>
              <w:t>Additional Listing Indicator Codes</w:t>
            </w:r>
          </w:p>
        </w:tc>
        <w:tc>
          <w:tcPr>
            <w:tcW w:w="2356" w:type="dxa"/>
            <w:tcBorders>
              <w:top w:val="single" w:sz="6" w:space="0" w:color="auto"/>
              <w:left w:val="single" w:sz="6" w:space="0" w:color="auto"/>
              <w:bottom w:val="single" w:sz="6" w:space="0" w:color="auto"/>
              <w:right w:val="single" w:sz="12" w:space="0" w:color="auto"/>
            </w:tcBorders>
          </w:tcPr>
          <w:p w14:paraId="1A05F437" w14:textId="77777777" w:rsidR="00B752E4" w:rsidRPr="005914A2" w:rsidRDefault="00B752E4">
            <w:pPr>
              <w:pStyle w:val="FORMDATA"/>
              <w:rPr>
                <w:b/>
                <w:color w:val="auto"/>
              </w:rPr>
            </w:pPr>
            <w:r w:rsidRPr="005914A2">
              <w:rPr>
                <w:b/>
                <w:color w:val="auto"/>
              </w:rPr>
              <w:t>A</w:t>
            </w:r>
          </w:p>
        </w:tc>
      </w:tr>
      <w:tr w:rsidR="00B752E4" w:rsidRPr="005914A2" w14:paraId="2B1C4E84"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D7B993C" w14:textId="77777777" w:rsidR="00B752E4" w:rsidRPr="005914A2" w:rsidRDefault="00B752E4">
            <w:pPr>
              <w:pStyle w:val="FORMDATA"/>
              <w:rPr>
                <w:b/>
                <w:color w:val="auto"/>
              </w:rPr>
            </w:pPr>
            <w:r w:rsidRPr="005914A2">
              <w:rPr>
                <w:b/>
                <w:color w:val="auto"/>
              </w:rPr>
              <w:t>DOI</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39B27B2C" w14:textId="77777777" w:rsidR="00B752E4" w:rsidRPr="005914A2" w:rsidRDefault="00B752E4">
            <w:pPr>
              <w:pStyle w:val="FORMDATA"/>
              <w:rPr>
                <w:b/>
                <w:color w:val="auto"/>
              </w:rPr>
            </w:pPr>
            <w:r w:rsidRPr="005914A2">
              <w:rPr>
                <w:b/>
                <w:color w:val="auto"/>
              </w:rPr>
              <w:t>Degree of Indent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F2C21E0" w14:textId="77777777" w:rsidR="00B752E4" w:rsidRPr="005914A2" w:rsidRDefault="00B752E4">
            <w:pPr>
              <w:pStyle w:val="FORMDATA"/>
              <w:rPr>
                <w:b/>
                <w:color w:val="auto"/>
              </w:rPr>
            </w:pPr>
            <w:r w:rsidRPr="005914A2">
              <w:rPr>
                <w:b/>
                <w:color w:val="auto"/>
              </w:rPr>
              <w:t>0</w:t>
            </w:r>
          </w:p>
        </w:tc>
      </w:tr>
      <w:tr w:rsidR="00B752E4" w:rsidRPr="005914A2" w14:paraId="3BC41A90"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77FCE402" w14:textId="77777777" w:rsidR="00B752E4" w:rsidRPr="005914A2" w:rsidRDefault="00B752E4">
            <w:pPr>
              <w:pStyle w:val="Heading5"/>
              <w:rPr>
                <w:rFonts w:cs="Arial"/>
                <w:color w:val="auto"/>
                <w:szCs w:val="24"/>
              </w:rPr>
            </w:pPr>
            <w:r w:rsidRPr="005914A2">
              <w:rPr>
                <w:rFonts w:cs="Arial"/>
                <w:color w:val="auto"/>
                <w:szCs w:val="24"/>
              </w:rPr>
              <w:t>Listing Instruction Section</w:t>
            </w:r>
          </w:p>
        </w:tc>
      </w:tr>
      <w:tr w:rsidR="00B752E4" w:rsidRPr="005914A2" w14:paraId="0CA9D0CA" w14:textId="77777777">
        <w:tc>
          <w:tcPr>
            <w:tcW w:w="1980" w:type="dxa"/>
            <w:tcBorders>
              <w:top w:val="single" w:sz="6" w:space="0" w:color="auto"/>
              <w:left w:val="single" w:sz="12" w:space="0" w:color="auto"/>
              <w:bottom w:val="single" w:sz="6" w:space="0" w:color="auto"/>
              <w:right w:val="single" w:sz="6" w:space="0" w:color="auto"/>
            </w:tcBorders>
          </w:tcPr>
          <w:p w14:paraId="6D3BC746" w14:textId="77777777" w:rsidR="00B752E4" w:rsidRPr="005914A2" w:rsidRDefault="00B752E4">
            <w:pPr>
              <w:pStyle w:val="FORMDATA"/>
              <w:rPr>
                <w:b/>
                <w:color w:val="auto"/>
              </w:rPr>
            </w:pPr>
            <w:r w:rsidRPr="005914A2">
              <w:rPr>
                <w:b/>
                <w:color w:val="auto"/>
              </w:rPr>
              <w:t>LTN</w:t>
            </w:r>
          </w:p>
        </w:tc>
        <w:tc>
          <w:tcPr>
            <w:tcW w:w="4484" w:type="dxa"/>
            <w:tcBorders>
              <w:top w:val="single" w:sz="6" w:space="0" w:color="auto"/>
              <w:left w:val="single" w:sz="6" w:space="0" w:color="auto"/>
              <w:bottom w:val="single" w:sz="6" w:space="0" w:color="auto"/>
              <w:right w:val="single" w:sz="6" w:space="0" w:color="auto"/>
            </w:tcBorders>
          </w:tcPr>
          <w:p w14:paraId="2958B4C7" w14:textId="77777777" w:rsidR="00B752E4" w:rsidRPr="005914A2" w:rsidRDefault="00B752E4">
            <w:pPr>
              <w:pStyle w:val="FORMDATA"/>
              <w:rPr>
                <w:b/>
                <w:color w:val="auto"/>
              </w:rPr>
            </w:pPr>
            <w:r w:rsidRPr="005914A2">
              <w:rPr>
                <w:b/>
                <w:color w:val="auto"/>
              </w:rPr>
              <w:t>Listing Telephone Number</w:t>
            </w:r>
          </w:p>
        </w:tc>
        <w:tc>
          <w:tcPr>
            <w:tcW w:w="2356" w:type="dxa"/>
            <w:tcBorders>
              <w:top w:val="single" w:sz="6" w:space="0" w:color="auto"/>
              <w:left w:val="single" w:sz="6" w:space="0" w:color="auto"/>
              <w:bottom w:val="single" w:sz="6" w:space="0" w:color="auto"/>
              <w:right w:val="single" w:sz="12" w:space="0" w:color="auto"/>
            </w:tcBorders>
          </w:tcPr>
          <w:p w14:paraId="4B1C02F2" w14:textId="77777777" w:rsidR="00B752E4" w:rsidRPr="005914A2" w:rsidRDefault="00B752E4">
            <w:pPr>
              <w:pStyle w:val="FORMDATA"/>
              <w:rPr>
                <w:b/>
                <w:color w:val="auto"/>
              </w:rPr>
            </w:pPr>
            <w:r w:rsidRPr="005914A2">
              <w:rPr>
                <w:b/>
                <w:color w:val="auto"/>
              </w:rPr>
              <w:t>7709382093</w:t>
            </w:r>
          </w:p>
        </w:tc>
      </w:tr>
      <w:tr w:rsidR="00B752E4" w:rsidRPr="005914A2" w14:paraId="54FDDCF2" w14:textId="77777777">
        <w:tc>
          <w:tcPr>
            <w:tcW w:w="1980" w:type="dxa"/>
            <w:tcBorders>
              <w:top w:val="single" w:sz="6" w:space="0" w:color="auto"/>
              <w:left w:val="single" w:sz="12" w:space="0" w:color="auto"/>
              <w:bottom w:val="single" w:sz="6" w:space="0" w:color="auto"/>
              <w:right w:val="single" w:sz="6" w:space="0" w:color="auto"/>
            </w:tcBorders>
          </w:tcPr>
          <w:p w14:paraId="69BB84CF" w14:textId="77777777" w:rsidR="00B752E4" w:rsidRPr="005914A2" w:rsidRDefault="00B752E4">
            <w:pPr>
              <w:pStyle w:val="FORMDATA"/>
              <w:rPr>
                <w:b/>
                <w:color w:val="auto"/>
              </w:rPr>
            </w:pPr>
            <w:r w:rsidRPr="005914A2">
              <w:rPr>
                <w:b/>
                <w:color w:val="auto"/>
              </w:rPr>
              <w:t>LNLN</w:t>
            </w:r>
          </w:p>
        </w:tc>
        <w:tc>
          <w:tcPr>
            <w:tcW w:w="4484" w:type="dxa"/>
            <w:tcBorders>
              <w:top w:val="single" w:sz="6" w:space="0" w:color="auto"/>
              <w:left w:val="single" w:sz="6" w:space="0" w:color="auto"/>
              <w:bottom w:val="single" w:sz="6" w:space="0" w:color="auto"/>
              <w:right w:val="single" w:sz="6" w:space="0" w:color="auto"/>
            </w:tcBorders>
          </w:tcPr>
          <w:p w14:paraId="59E2F893" w14:textId="77777777" w:rsidR="00B752E4" w:rsidRPr="005914A2" w:rsidRDefault="00B752E4">
            <w:pPr>
              <w:pStyle w:val="FORMDATA"/>
              <w:rPr>
                <w:b/>
                <w:color w:val="auto"/>
              </w:rPr>
            </w:pPr>
            <w:r w:rsidRPr="005914A2">
              <w:rPr>
                <w:b/>
                <w:color w:val="auto"/>
              </w:rPr>
              <w:t xml:space="preserve">Listed Name Last </w:t>
            </w:r>
          </w:p>
        </w:tc>
        <w:tc>
          <w:tcPr>
            <w:tcW w:w="2356" w:type="dxa"/>
            <w:tcBorders>
              <w:top w:val="single" w:sz="6" w:space="0" w:color="auto"/>
              <w:left w:val="single" w:sz="6" w:space="0" w:color="auto"/>
              <w:bottom w:val="single" w:sz="6" w:space="0" w:color="auto"/>
              <w:right w:val="single" w:sz="12" w:space="0" w:color="auto"/>
            </w:tcBorders>
          </w:tcPr>
          <w:p w14:paraId="73671782" w14:textId="77777777" w:rsidR="00B752E4" w:rsidRPr="005914A2" w:rsidRDefault="00B752E4">
            <w:pPr>
              <w:pStyle w:val="FORMDATA"/>
              <w:rPr>
                <w:b/>
                <w:color w:val="auto"/>
              </w:rPr>
            </w:pPr>
            <w:r w:rsidRPr="005914A2">
              <w:rPr>
                <w:b/>
                <w:color w:val="auto"/>
              </w:rPr>
              <w:t>Gardens</w:t>
            </w:r>
          </w:p>
        </w:tc>
      </w:tr>
      <w:tr w:rsidR="00B752E4" w:rsidRPr="005914A2" w14:paraId="40D87203" w14:textId="77777777">
        <w:tc>
          <w:tcPr>
            <w:tcW w:w="1980" w:type="dxa"/>
            <w:tcBorders>
              <w:top w:val="single" w:sz="6" w:space="0" w:color="auto"/>
              <w:left w:val="single" w:sz="12" w:space="0" w:color="auto"/>
              <w:bottom w:val="single" w:sz="6" w:space="0" w:color="auto"/>
              <w:right w:val="single" w:sz="6" w:space="0" w:color="auto"/>
            </w:tcBorders>
          </w:tcPr>
          <w:p w14:paraId="2A122088" w14:textId="77777777" w:rsidR="00B752E4" w:rsidRPr="005914A2" w:rsidRDefault="00B752E4">
            <w:pPr>
              <w:pStyle w:val="FORMDATA"/>
              <w:rPr>
                <w:b/>
                <w:color w:val="auto"/>
              </w:rPr>
            </w:pPr>
            <w:r w:rsidRPr="005914A2">
              <w:rPr>
                <w:b/>
                <w:color w:val="auto"/>
              </w:rPr>
              <w:t>LNFN</w:t>
            </w:r>
          </w:p>
        </w:tc>
        <w:tc>
          <w:tcPr>
            <w:tcW w:w="4484" w:type="dxa"/>
            <w:tcBorders>
              <w:top w:val="single" w:sz="6" w:space="0" w:color="auto"/>
              <w:left w:val="single" w:sz="6" w:space="0" w:color="auto"/>
              <w:bottom w:val="single" w:sz="6" w:space="0" w:color="auto"/>
              <w:right w:val="single" w:sz="6" w:space="0" w:color="auto"/>
            </w:tcBorders>
          </w:tcPr>
          <w:p w14:paraId="1476DB79" w14:textId="77777777" w:rsidR="00B752E4" w:rsidRPr="005914A2" w:rsidRDefault="00B752E4">
            <w:pPr>
              <w:pStyle w:val="FORMDATA"/>
              <w:rPr>
                <w:b/>
                <w:color w:val="auto"/>
              </w:rPr>
            </w:pPr>
            <w:r w:rsidRPr="005914A2">
              <w:rPr>
                <w:b/>
                <w:color w:val="auto"/>
              </w:rPr>
              <w:t xml:space="preserve">Listed Name First </w:t>
            </w:r>
          </w:p>
        </w:tc>
        <w:tc>
          <w:tcPr>
            <w:tcW w:w="2356" w:type="dxa"/>
            <w:tcBorders>
              <w:top w:val="single" w:sz="6" w:space="0" w:color="auto"/>
              <w:left w:val="single" w:sz="6" w:space="0" w:color="auto"/>
              <w:bottom w:val="single" w:sz="6" w:space="0" w:color="auto"/>
              <w:right w:val="single" w:sz="12" w:space="0" w:color="auto"/>
            </w:tcBorders>
          </w:tcPr>
          <w:p w14:paraId="2ECE712C" w14:textId="77777777" w:rsidR="00B752E4" w:rsidRPr="005914A2" w:rsidRDefault="00B752E4">
            <w:pPr>
              <w:pStyle w:val="FORMDATA"/>
              <w:rPr>
                <w:b/>
                <w:color w:val="auto"/>
              </w:rPr>
            </w:pPr>
            <w:r w:rsidRPr="005914A2">
              <w:rPr>
                <w:b/>
                <w:color w:val="auto"/>
              </w:rPr>
              <w:t>Tikki</w:t>
            </w:r>
          </w:p>
        </w:tc>
      </w:tr>
      <w:tr w:rsidR="00B752E4" w:rsidRPr="005914A2" w14:paraId="2AD62C3D"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4A9AAC70"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38C58071"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756BFB0C" w14:textId="77777777" w:rsidR="00B752E4" w:rsidRPr="005914A2" w:rsidRDefault="00B752E4">
            <w:pPr>
              <w:pStyle w:val="FORMDATA"/>
              <w:rPr>
                <w:b/>
                <w:color w:val="auto"/>
              </w:rPr>
            </w:pPr>
            <w:r w:rsidRPr="005914A2">
              <w:rPr>
                <w:b/>
                <w:color w:val="auto"/>
              </w:rPr>
              <w:t>DLNUM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A8AE1DC" w14:textId="77777777" w:rsidR="00B752E4" w:rsidRPr="005914A2" w:rsidRDefault="00B752E4">
            <w:pPr>
              <w:pStyle w:val="FORMDATA"/>
              <w:rPr>
                <w:b/>
                <w:color w:val="auto"/>
              </w:rPr>
            </w:pPr>
            <w:r w:rsidRPr="005914A2">
              <w:rPr>
                <w:b/>
                <w:color w:val="auto"/>
              </w:rPr>
              <w:t>Directory Listing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D07A158" w14:textId="77777777" w:rsidR="00B752E4" w:rsidRPr="005914A2" w:rsidRDefault="00B752E4">
            <w:pPr>
              <w:pStyle w:val="FORMDATA"/>
              <w:rPr>
                <w:b/>
                <w:color w:val="auto"/>
              </w:rPr>
            </w:pPr>
            <w:r w:rsidRPr="005914A2">
              <w:rPr>
                <w:b/>
                <w:color w:val="auto"/>
              </w:rPr>
              <w:t>0003</w:t>
            </w:r>
          </w:p>
        </w:tc>
      </w:tr>
      <w:tr w:rsidR="00B752E4" w:rsidRPr="005914A2" w14:paraId="68CD2454"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0BDD2FDE" w14:textId="77777777" w:rsidR="00B752E4" w:rsidRPr="005914A2" w:rsidRDefault="00B752E4">
            <w:pPr>
              <w:pStyle w:val="FORMDATA"/>
              <w:rPr>
                <w:b/>
                <w:color w:val="auto"/>
              </w:rPr>
            </w:pPr>
            <w:r w:rsidRPr="005914A2">
              <w:rPr>
                <w:b/>
                <w:color w:val="auto"/>
              </w:rPr>
              <w:t>LACT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3F820FB2" w14:textId="77777777" w:rsidR="00B752E4" w:rsidRPr="005914A2" w:rsidRDefault="00B752E4">
            <w:pPr>
              <w:pStyle w:val="FORMDATA"/>
              <w:rPr>
                <w:b/>
                <w:color w:val="auto"/>
              </w:rPr>
            </w:pPr>
            <w:r w:rsidRPr="005914A2">
              <w:rPr>
                <w:b/>
                <w:color w:val="auto"/>
              </w:rPr>
              <w:t>Listing Activity Indicator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BA0F468" w14:textId="77777777" w:rsidR="00B752E4" w:rsidRPr="005914A2" w:rsidRDefault="00B752E4">
            <w:pPr>
              <w:pStyle w:val="FORMDATA"/>
              <w:rPr>
                <w:b/>
                <w:color w:val="auto"/>
              </w:rPr>
            </w:pPr>
            <w:r w:rsidRPr="005914A2">
              <w:rPr>
                <w:b/>
                <w:color w:val="auto"/>
              </w:rPr>
              <w:t>N</w:t>
            </w:r>
          </w:p>
        </w:tc>
      </w:tr>
      <w:tr w:rsidR="00B752E4" w:rsidRPr="005914A2" w14:paraId="2ABA8833" w14:textId="77777777">
        <w:tc>
          <w:tcPr>
            <w:tcW w:w="1980" w:type="dxa"/>
            <w:tcBorders>
              <w:top w:val="single" w:sz="6" w:space="0" w:color="auto"/>
              <w:left w:val="single" w:sz="12" w:space="0" w:color="auto"/>
              <w:bottom w:val="single" w:sz="6" w:space="0" w:color="auto"/>
              <w:right w:val="single" w:sz="6" w:space="0" w:color="auto"/>
            </w:tcBorders>
          </w:tcPr>
          <w:p w14:paraId="20F78FBF" w14:textId="77777777" w:rsidR="00B752E4" w:rsidRPr="005914A2" w:rsidRDefault="00B752E4">
            <w:pPr>
              <w:pStyle w:val="FORMDATA"/>
              <w:rPr>
                <w:b/>
                <w:color w:val="auto"/>
              </w:rPr>
            </w:pPr>
            <w:r w:rsidRPr="005914A2">
              <w:rPr>
                <w:b/>
                <w:color w:val="auto"/>
              </w:rPr>
              <w:t>RTY</w:t>
            </w:r>
          </w:p>
        </w:tc>
        <w:tc>
          <w:tcPr>
            <w:tcW w:w="4484" w:type="dxa"/>
            <w:tcBorders>
              <w:top w:val="single" w:sz="6" w:space="0" w:color="auto"/>
              <w:left w:val="single" w:sz="6" w:space="0" w:color="auto"/>
              <w:bottom w:val="single" w:sz="6" w:space="0" w:color="auto"/>
              <w:right w:val="single" w:sz="6" w:space="0" w:color="auto"/>
            </w:tcBorders>
          </w:tcPr>
          <w:p w14:paraId="54525512" w14:textId="77777777" w:rsidR="00B752E4" w:rsidRPr="005914A2" w:rsidRDefault="00B752E4">
            <w:pPr>
              <w:pStyle w:val="FORMDATA"/>
              <w:rPr>
                <w:b/>
                <w:color w:val="auto"/>
              </w:rPr>
            </w:pPr>
            <w:r w:rsidRPr="005914A2">
              <w:rPr>
                <w:b/>
                <w:color w:val="auto"/>
              </w:rPr>
              <w:t>Record Type</w:t>
            </w:r>
          </w:p>
        </w:tc>
        <w:tc>
          <w:tcPr>
            <w:tcW w:w="2356" w:type="dxa"/>
            <w:tcBorders>
              <w:top w:val="single" w:sz="6" w:space="0" w:color="auto"/>
              <w:left w:val="single" w:sz="6" w:space="0" w:color="auto"/>
              <w:bottom w:val="single" w:sz="6" w:space="0" w:color="auto"/>
              <w:right w:val="single" w:sz="12" w:space="0" w:color="auto"/>
            </w:tcBorders>
          </w:tcPr>
          <w:p w14:paraId="759686B3" w14:textId="77777777" w:rsidR="00B752E4" w:rsidRPr="005914A2" w:rsidRDefault="00B752E4">
            <w:pPr>
              <w:pStyle w:val="FORMDATA"/>
              <w:rPr>
                <w:b/>
                <w:color w:val="auto"/>
              </w:rPr>
            </w:pPr>
            <w:r w:rsidRPr="005914A2">
              <w:rPr>
                <w:b/>
                <w:color w:val="auto"/>
              </w:rPr>
              <w:t>LAL</w:t>
            </w:r>
          </w:p>
        </w:tc>
      </w:tr>
      <w:tr w:rsidR="00B752E4" w:rsidRPr="005914A2" w14:paraId="41E4CA2F" w14:textId="77777777">
        <w:tc>
          <w:tcPr>
            <w:tcW w:w="1980" w:type="dxa"/>
            <w:tcBorders>
              <w:top w:val="single" w:sz="6" w:space="0" w:color="auto"/>
              <w:left w:val="single" w:sz="12" w:space="0" w:color="auto"/>
              <w:bottom w:val="single" w:sz="6" w:space="0" w:color="auto"/>
              <w:right w:val="single" w:sz="6" w:space="0" w:color="auto"/>
            </w:tcBorders>
          </w:tcPr>
          <w:p w14:paraId="5107DA14" w14:textId="77777777" w:rsidR="00B752E4" w:rsidRPr="005914A2" w:rsidRDefault="00B752E4">
            <w:pPr>
              <w:pStyle w:val="FORMDATA"/>
              <w:rPr>
                <w:b/>
                <w:color w:val="auto"/>
              </w:rPr>
            </w:pPr>
            <w:r w:rsidRPr="005914A2">
              <w:rPr>
                <w:b/>
                <w:color w:val="auto"/>
              </w:rPr>
              <w:t>LTY</w:t>
            </w:r>
          </w:p>
        </w:tc>
        <w:tc>
          <w:tcPr>
            <w:tcW w:w="4484" w:type="dxa"/>
            <w:tcBorders>
              <w:top w:val="single" w:sz="6" w:space="0" w:color="auto"/>
              <w:left w:val="single" w:sz="6" w:space="0" w:color="auto"/>
              <w:bottom w:val="single" w:sz="6" w:space="0" w:color="auto"/>
              <w:right w:val="single" w:sz="6" w:space="0" w:color="auto"/>
            </w:tcBorders>
          </w:tcPr>
          <w:p w14:paraId="35460B08" w14:textId="77777777" w:rsidR="00B752E4" w:rsidRPr="005914A2" w:rsidRDefault="00B752E4">
            <w:pPr>
              <w:pStyle w:val="FORMDATA"/>
              <w:rPr>
                <w:b/>
                <w:color w:val="auto"/>
              </w:rPr>
            </w:pPr>
            <w:r w:rsidRPr="005914A2">
              <w:rPr>
                <w:b/>
                <w:color w:val="auto"/>
              </w:rPr>
              <w:t>Listing Type</w:t>
            </w:r>
          </w:p>
        </w:tc>
        <w:tc>
          <w:tcPr>
            <w:tcW w:w="2356" w:type="dxa"/>
            <w:tcBorders>
              <w:top w:val="single" w:sz="6" w:space="0" w:color="auto"/>
              <w:left w:val="single" w:sz="6" w:space="0" w:color="auto"/>
              <w:bottom w:val="single" w:sz="6" w:space="0" w:color="auto"/>
              <w:right w:val="single" w:sz="12" w:space="0" w:color="auto"/>
            </w:tcBorders>
          </w:tcPr>
          <w:p w14:paraId="5B21FC9C" w14:textId="77777777" w:rsidR="00B752E4" w:rsidRPr="005914A2" w:rsidRDefault="00B752E4">
            <w:pPr>
              <w:pStyle w:val="FORMDATA"/>
              <w:rPr>
                <w:b/>
                <w:color w:val="auto"/>
                <w:lang w:val="fr-FR"/>
              </w:rPr>
            </w:pPr>
            <w:r w:rsidRPr="005914A2">
              <w:rPr>
                <w:b/>
                <w:color w:val="auto"/>
                <w:lang w:val="fr-FR"/>
              </w:rPr>
              <w:t xml:space="preserve">1 </w:t>
            </w:r>
          </w:p>
        </w:tc>
      </w:tr>
      <w:tr w:rsidR="00B752E4" w:rsidRPr="005914A2" w14:paraId="16A25932" w14:textId="77777777">
        <w:tc>
          <w:tcPr>
            <w:tcW w:w="1980" w:type="dxa"/>
            <w:tcBorders>
              <w:top w:val="single" w:sz="6" w:space="0" w:color="auto"/>
              <w:left w:val="single" w:sz="12" w:space="0" w:color="auto"/>
              <w:bottom w:val="single" w:sz="6" w:space="0" w:color="auto"/>
              <w:right w:val="single" w:sz="6" w:space="0" w:color="auto"/>
            </w:tcBorders>
          </w:tcPr>
          <w:p w14:paraId="012D3AEE" w14:textId="77777777" w:rsidR="00B752E4" w:rsidRPr="005914A2" w:rsidRDefault="00B752E4">
            <w:pPr>
              <w:pStyle w:val="FORMDATA"/>
              <w:rPr>
                <w:b/>
                <w:color w:val="auto"/>
                <w:lang w:val="fr-FR"/>
              </w:rPr>
            </w:pPr>
            <w:r w:rsidRPr="005914A2">
              <w:rPr>
                <w:b/>
                <w:color w:val="auto"/>
                <w:lang w:val="fr-FR"/>
              </w:rPr>
              <w:t>STYC</w:t>
            </w:r>
          </w:p>
        </w:tc>
        <w:tc>
          <w:tcPr>
            <w:tcW w:w="4484" w:type="dxa"/>
            <w:tcBorders>
              <w:top w:val="single" w:sz="6" w:space="0" w:color="auto"/>
              <w:left w:val="single" w:sz="6" w:space="0" w:color="auto"/>
              <w:bottom w:val="single" w:sz="6" w:space="0" w:color="auto"/>
              <w:right w:val="single" w:sz="6" w:space="0" w:color="auto"/>
            </w:tcBorders>
          </w:tcPr>
          <w:p w14:paraId="3F3A655F" w14:textId="77777777" w:rsidR="00B752E4" w:rsidRPr="005914A2" w:rsidRDefault="00B752E4">
            <w:pPr>
              <w:pStyle w:val="FORMDATA"/>
              <w:rPr>
                <w:b/>
                <w:color w:val="auto"/>
                <w:lang w:val="fr-FR"/>
              </w:rPr>
            </w:pPr>
            <w:r w:rsidRPr="005914A2">
              <w:rPr>
                <w:b/>
                <w:color w:val="auto"/>
                <w:lang w:val="fr-FR"/>
              </w:rPr>
              <w:t>Style Code</w:t>
            </w:r>
          </w:p>
        </w:tc>
        <w:tc>
          <w:tcPr>
            <w:tcW w:w="2356" w:type="dxa"/>
            <w:tcBorders>
              <w:top w:val="single" w:sz="6" w:space="0" w:color="auto"/>
              <w:left w:val="single" w:sz="6" w:space="0" w:color="auto"/>
              <w:bottom w:val="single" w:sz="6" w:space="0" w:color="auto"/>
              <w:right w:val="single" w:sz="12" w:space="0" w:color="auto"/>
            </w:tcBorders>
          </w:tcPr>
          <w:p w14:paraId="3E4FCE19" w14:textId="77777777" w:rsidR="00B752E4" w:rsidRPr="005914A2" w:rsidRDefault="00B752E4">
            <w:pPr>
              <w:pStyle w:val="FORMDATA"/>
              <w:rPr>
                <w:b/>
                <w:color w:val="auto"/>
              </w:rPr>
            </w:pPr>
            <w:r w:rsidRPr="005914A2">
              <w:rPr>
                <w:b/>
                <w:color w:val="auto"/>
              </w:rPr>
              <w:t xml:space="preserve">SL </w:t>
            </w:r>
          </w:p>
        </w:tc>
      </w:tr>
      <w:tr w:rsidR="00B752E4" w:rsidRPr="005914A2" w14:paraId="66E0B84E" w14:textId="77777777">
        <w:tc>
          <w:tcPr>
            <w:tcW w:w="1980" w:type="dxa"/>
            <w:tcBorders>
              <w:top w:val="single" w:sz="6" w:space="0" w:color="auto"/>
              <w:left w:val="single" w:sz="12" w:space="0" w:color="auto"/>
              <w:bottom w:val="single" w:sz="6" w:space="0" w:color="auto"/>
              <w:right w:val="single" w:sz="6" w:space="0" w:color="auto"/>
            </w:tcBorders>
          </w:tcPr>
          <w:p w14:paraId="6D448AE9" w14:textId="77777777" w:rsidR="00B752E4" w:rsidRPr="005914A2" w:rsidRDefault="00B752E4">
            <w:pPr>
              <w:pStyle w:val="FORMDATA"/>
              <w:rPr>
                <w:b/>
                <w:color w:val="auto"/>
              </w:rPr>
            </w:pPr>
            <w:r w:rsidRPr="005914A2">
              <w:rPr>
                <w:b/>
                <w:color w:val="auto"/>
              </w:rPr>
              <w:t>TOA</w:t>
            </w:r>
          </w:p>
        </w:tc>
        <w:tc>
          <w:tcPr>
            <w:tcW w:w="4484" w:type="dxa"/>
            <w:tcBorders>
              <w:top w:val="single" w:sz="6" w:space="0" w:color="auto"/>
              <w:left w:val="single" w:sz="6" w:space="0" w:color="auto"/>
              <w:bottom w:val="single" w:sz="6" w:space="0" w:color="auto"/>
              <w:right w:val="single" w:sz="6" w:space="0" w:color="auto"/>
            </w:tcBorders>
          </w:tcPr>
          <w:p w14:paraId="7991EBE0" w14:textId="77777777" w:rsidR="00B752E4" w:rsidRPr="005914A2" w:rsidRDefault="00B752E4">
            <w:pPr>
              <w:pStyle w:val="FORMDATA"/>
              <w:rPr>
                <w:b/>
                <w:color w:val="auto"/>
              </w:rPr>
            </w:pPr>
            <w:r w:rsidRPr="005914A2">
              <w:rPr>
                <w:b/>
                <w:color w:val="auto"/>
              </w:rPr>
              <w:t>Type of Account</w:t>
            </w:r>
          </w:p>
        </w:tc>
        <w:tc>
          <w:tcPr>
            <w:tcW w:w="2356" w:type="dxa"/>
            <w:tcBorders>
              <w:top w:val="single" w:sz="6" w:space="0" w:color="auto"/>
              <w:left w:val="single" w:sz="6" w:space="0" w:color="auto"/>
              <w:bottom w:val="single" w:sz="6" w:space="0" w:color="auto"/>
              <w:right w:val="single" w:sz="12" w:space="0" w:color="auto"/>
            </w:tcBorders>
          </w:tcPr>
          <w:p w14:paraId="6E12EB7B" w14:textId="77777777" w:rsidR="00B752E4" w:rsidRPr="005914A2" w:rsidRDefault="00B752E4">
            <w:pPr>
              <w:pStyle w:val="FORMDATA"/>
              <w:rPr>
                <w:b/>
                <w:color w:val="auto"/>
              </w:rPr>
            </w:pPr>
            <w:r w:rsidRPr="005914A2">
              <w:rPr>
                <w:b/>
                <w:color w:val="auto"/>
              </w:rPr>
              <w:t>B</w:t>
            </w:r>
          </w:p>
        </w:tc>
      </w:tr>
      <w:tr w:rsidR="00B752E4" w:rsidRPr="005914A2" w14:paraId="14ECBFF5" w14:textId="77777777">
        <w:tc>
          <w:tcPr>
            <w:tcW w:w="1980" w:type="dxa"/>
            <w:tcBorders>
              <w:top w:val="single" w:sz="6" w:space="0" w:color="auto"/>
              <w:left w:val="single" w:sz="12" w:space="0" w:color="auto"/>
              <w:bottom w:val="single" w:sz="6" w:space="0" w:color="auto"/>
              <w:right w:val="single" w:sz="6" w:space="0" w:color="auto"/>
            </w:tcBorders>
          </w:tcPr>
          <w:p w14:paraId="560B7475" w14:textId="77777777" w:rsidR="00B752E4" w:rsidRPr="005914A2" w:rsidRDefault="00B752E4">
            <w:pPr>
              <w:pStyle w:val="FORMDATA"/>
              <w:rPr>
                <w:b/>
                <w:color w:val="auto"/>
              </w:rPr>
            </w:pPr>
            <w:r w:rsidRPr="005914A2">
              <w:rPr>
                <w:b/>
                <w:color w:val="auto"/>
              </w:rPr>
              <w:t>ALI</w:t>
            </w:r>
          </w:p>
        </w:tc>
        <w:tc>
          <w:tcPr>
            <w:tcW w:w="4484" w:type="dxa"/>
            <w:tcBorders>
              <w:top w:val="single" w:sz="6" w:space="0" w:color="auto"/>
              <w:left w:val="single" w:sz="6" w:space="0" w:color="auto"/>
              <w:bottom w:val="single" w:sz="6" w:space="0" w:color="auto"/>
              <w:right w:val="single" w:sz="6" w:space="0" w:color="auto"/>
            </w:tcBorders>
          </w:tcPr>
          <w:p w14:paraId="107F8A78" w14:textId="77777777" w:rsidR="00B752E4" w:rsidRPr="005914A2" w:rsidRDefault="00B752E4">
            <w:pPr>
              <w:pStyle w:val="FORMDATA"/>
              <w:rPr>
                <w:b/>
                <w:color w:val="auto"/>
              </w:rPr>
            </w:pPr>
            <w:r w:rsidRPr="005914A2">
              <w:rPr>
                <w:b/>
                <w:color w:val="auto"/>
              </w:rPr>
              <w:t>Additional Listing Indicator Codes</w:t>
            </w:r>
          </w:p>
        </w:tc>
        <w:tc>
          <w:tcPr>
            <w:tcW w:w="2356" w:type="dxa"/>
            <w:tcBorders>
              <w:top w:val="single" w:sz="6" w:space="0" w:color="auto"/>
              <w:left w:val="single" w:sz="6" w:space="0" w:color="auto"/>
              <w:bottom w:val="single" w:sz="6" w:space="0" w:color="auto"/>
              <w:right w:val="single" w:sz="12" w:space="0" w:color="auto"/>
            </w:tcBorders>
          </w:tcPr>
          <w:p w14:paraId="07EFC888" w14:textId="77777777" w:rsidR="00B752E4" w:rsidRPr="005914A2" w:rsidRDefault="00B752E4">
            <w:pPr>
              <w:pStyle w:val="FORMDATA"/>
              <w:rPr>
                <w:b/>
                <w:color w:val="auto"/>
              </w:rPr>
            </w:pPr>
            <w:r w:rsidRPr="005914A2">
              <w:rPr>
                <w:b/>
                <w:color w:val="auto"/>
              </w:rPr>
              <w:t>B</w:t>
            </w:r>
          </w:p>
        </w:tc>
      </w:tr>
      <w:tr w:rsidR="00B752E4" w:rsidRPr="005914A2" w14:paraId="429BEF56"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598CD678" w14:textId="77777777" w:rsidR="00B752E4" w:rsidRPr="005914A2" w:rsidRDefault="00B752E4">
            <w:pPr>
              <w:pStyle w:val="FORMDATA"/>
              <w:rPr>
                <w:b/>
                <w:color w:val="auto"/>
              </w:rPr>
            </w:pPr>
            <w:r w:rsidRPr="005914A2">
              <w:rPr>
                <w:b/>
                <w:color w:val="auto"/>
              </w:rPr>
              <w:t>DOI</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B0CA9D7" w14:textId="77777777" w:rsidR="00B752E4" w:rsidRPr="005914A2" w:rsidRDefault="00B752E4">
            <w:pPr>
              <w:pStyle w:val="FORMDATA"/>
              <w:rPr>
                <w:b/>
                <w:color w:val="auto"/>
              </w:rPr>
            </w:pPr>
            <w:r w:rsidRPr="005914A2">
              <w:rPr>
                <w:b/>
                <w:color w:val="auto"/>
              </w:rPr>
              <w:t>Degree of Indent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FDC5453" w14:textId="77777777" w:rsidR="00B752E4" w:rsidRPr="005914A2" w:rsidRDefault="00B752E4">
            <w:pPr>
              <w:pStyle w:val="FORMDATA"/>
              <w:rPr>
                <w:b/>
                <w:color w:val="auto"/>
              </w:rPr>
            </w:pPr>
            <w:r w:rsidRPr="005914A2">
              <w:rPr>
                <w:b/>
                <w:color w:val="auto"/>
              </w:rPr>
              <w:t>0</w:t>
            </w:r>
          </w:p>
        </w:tc>
      </w:tr>
      <w:tr w:rsidR="00B752E4" w:rsidRPr="005914A2" w14:paraId="0025E0A7"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73398164" w14:textId="77777777" w:rsidR="00B752E4" w:rsidRPr="005914A2" w:rsidRDefault="00B752E4">
            <w:pPr>
              <w:pStyle w:val="Heading5"/>
              <w:rPr>
                <w:rFonts w:cs="Arial"/>
                <w:color w:val="auto"/>
                <w:szCs w:val="24"/>
              </w:rPr>
            </w:pPr>
            <w:r w:rsidRPr="005914A2">
              <w:rPr>
                <w:rFonts w:cs="Arial"/>
                <w:color w:val="auto"/>
                <w:szCs w:val="24"/>
              </w:rPr>
              <w:t>Listing Instruction Section</w:t>
            </w:r>
          </w:p>
        </w:tc>
      </w:tr>
      <w:tr w:rsidR="00B752E4" w:rsidRPr="005914A2" w14:paraId="2D31125C" w14:textId="77777777">
        <w:tc>
          <w:tcPr>
            <w:tcW w:w="1980" w:type="dxa"/>
            <w:tcBorders>
              <w:top w:val="single" w:sz="6" w:space="0" w:color="auto"/>
              <w:left w:val="single" w:sz="12" w:space="0" w:color="auto"/>
              <w:bottom w:val="single" w:sz="6" w:space="0" w:color="auto"/>
              <w:right w:val="single" w:sz="6" w:space="0" w:color="auto"/>
            </w:tcBorders>
          </w:tcPr>
          <w:p w14:paraId="48281BF1" w14:textId="77777777" w:rsidR="00B752E4" w:rsidRPr="005914A2" w:rsidRDefault="00B752E4">
            <w:pPr>
              <w:pStyle w:val="FORMDATA"/>
              <w:rPr>
                <w:b/>
                <w:color w:val="auto"/>
              </w:rPr>
            </w:pPr>
            <w:r w:rsidRPr="005914A2">
              <w:rPr>
                <w:b/>
                <w:color w:val="auto"/>
              </w:rPr>
              <w:t>LTN</w:t>
            </w:r>
          </w:p>
        </w:tc>
        <w:tc>
          <w:tcPr>
            <w:tcW w:w="4484" w:type="dxa"/>
            <w:tcBorders>
              <w:top w:val="single" w:sz="6" w:space="0" w:color="auto"/>
              <w:left w:val="single" w:sz="6" w:space="0" w:color="auto"/>
              <w:bottom w:val="single" w:sz="6" w:space="0" w:color="auto"/>
              <w:right w:val="single" w:sz="6" w:space="0" w:color="auto"/>
            </w:tcBorders>
          </w:tcPr>
          <w:p w14:paraId="45C4CC03" w14:textId="77777777" w:rsidR="00B752E4" w:rsidRPr="005914A2" w:rsidRDefault="00B752E4">
            <w:pPr>
              <w:pStyle w:val="FORMDATA"/>
              <w:rPr>
                <w:b/>
                <w:color w:val="auto"/>
              </w:rPr>
            </w:pPr>
            <w:r w:rsidRPr="005914A2">
              <w:rPr>
                <w:b/>
                <w:color w:val="auto"/>
              </w:rPr>
              <w:t>Listing Telephone Number</w:t>
            </w:r>
          </w:p>
        </w:tc>
        <w:tc>
          <w:tcPr>
            <w:tcW w:w="2356" w:type="dxa"/>
            <w:tcBorders>
              <w:top w:val="single" w:sz="6" w:space="0" w:color="auto"/>
              <w:left w:val="single" w:sz="6" w:space="0" w:color="auto"/>
              <w:bottom w:val="single" w:sz="6" w:space="0" w:color="auto"/>
              <w:right w:val="single" w:sz="12" w:space="0" w:color="auto"/>
            </w:tcBorders>
          </w:tcPr>
          <w:p w14:paraId="29D360B0" w14:textId="77777777" w:rsidR="00B752E4" w:rsidRPr="005914A2" w:rsidRDefault="00B752E4">
            <w:pPr>
              <w:pStyle w:val="FORMDATA"/>
              <w:rPr>
                <w:b/>
                <w:color w:val="auto"/>
              </w:rPr>
            </w:pPr>
            <w:r w:rsidRPr="005914A2">
              <w:rPr>
                <w:b/>
                <w:color w:val="auto"/>
              </w:rPr>
              <w:t>7709387120</w:t>
            </w:r>
          </w:p>
        </w:tc>
      </w:tr>
      <w:tr w:rsidR="00B752E4" w:rsidRPr="005914A2" w14:paraId="7AF621A1" w14:textId="77777777">
        <w:tc>
          <w:tcPr>
            <w:tcW w:w="1980" w:type="dxa"/>
            <w:tcBorders>
              <w:top w:val="single" w:sz="6" w:space="0" w:color="auto"/>
              <w:left w:val="single" w:sz="12" w:space="0" w:color="auto"/>
              <w:bottom w:val="single" w:sz="6" w:space="0" w:color="auto"/>
              <w:right w:val="single" w:sz="6" w:space="0" w:color="auto"/>
            </w:tcBorders>
          </w:tcPr>
          <w:p w14:paraId="4E9A25C4" w14:textId="77777777" w:rsidR="00B752E4" w:rsidRPr="005914A2" w:rsidRDefault="00B752E4">
            <w:pPr>
              <w:pStyle w:val="FORMDATA"/>
              <w:rPr>
                <w:b/>
                <w:color w:val="auto"/>
              </w:rPr>
            </w:pPr>
            <w:r w:rsidRPr="005914A2">
              <w:rPr>
                <w:b/>
                <w:color w:val="auto"/>
              </w:rPr>
              <w:t>LNLN</w:t>
            </w:r>
          </w:p>
        </w:tc>
        <w:tc>
          <w:tcPr>
            <w:tcW w:w="4484" w:type="dxa"/>
            <w:tcBorders>
              <w:top w:val="single" w:sz="6" w:space="0" w:color="auto"/>
              <w:left w:val="single" w:sz="6" w:space="0" w:color="auto"/>
              <w:bottom w:val="single" w:sz="6" w:space="0" w:color="auto"/>
              <w:right w:val="single" w:sz="6" w:space="0" w:color="auto"/>
            </w:tcBorders>
          </w:tcPr>
          <w:p w14:paraId="0AA7C1F3" w14:textId="77777777" w:rsidR="00B752E4" w:rsidRPr="005914A2" w:rsidRDefault="00B752E4">
            <w:pPr>
              <w:pStyle w:val="FORMDATA"/>
              <w:rPr>
                <w:b/>
                <w:color w:val="auto"/>
              </w:rPr>
            </w:pPr>
            <w:r w:rsidRPr="005914A2">
              <w:rPr>
                <w:b/>
                <w:color w:val="auto"/>
              </w:rPr>
              <w:t xml:space="preserve">Listed Name Last </w:t>
            </w:r>
          </w:p>
        </w:tc>
        <w:tc>
          <w:tcPr>
            <w:tcW w:w="2356" w:type="dxa"/>
            <w:tcBorders>
              <w:top w:val="single" w:sz="6" w:space="0" w:color="auto"/>
              <w:left w:val="single" w:sz="6" w:space="0" w:color="auto"/>
              <w:bottom w:val="single" w:sz="6" w:space="0" w:color="auto"/>
              <w:right w:val="single" w:sz="12" w:space="0" w:color="auto"/>
            </w:tcBorders>
          </w:tcPr>
          <w:p w14:paraId="60C83069" w14:textId="77777777" w:rsidR="00B752E4" w:rsidRPr="005914A2" w:rsidRDefault="00B752E4">
            <w:pPr>
              <w:pStyle w:val="FORMDATA"/>
              <w:rPr>
                <w:b/>
                <w:color w:val="auto"/>
              </w:rPr>
            </w:pPr>
            <w:r w:rsidRPr="005914A2">
              <w:rPr>
                <w:b/>
                <w:color w:val="auto"/>
              </w:rPr>
              <w:t>Treasure</w:t>
            </w:r>
          </w:p>
        </w:tc>
      </w:tr>
      <w:tr w:rsidR="00B752E4" w:rsidRPr="005914A2" w14:paraId="59346E7B" w14:textId="77777777">
        <w:tc>
          <w:tcPr>
            <w:tcW w:w="1980" w:type="dxa"/>
            <w:tcBorders>
              <w:top w:val="single" w:sz="6" w:space="0" w:color="auto"/>
              <w:left w:val="single" w:sz="12" w:space="0" w:color="auto"/>
              <w:bottom w:val="single" w:sz="6" w:space="0" w:color="auto"/>
              <w:right w:val="single" w:sz="6" w:space="0" w:color="auto"/>
            </w:tcBorders>
          </w:tcPr>
          <w:p w14:paraId="4F75167F" w14:textId="77777777" w:rsidR="00B752E4" w:rsidRPr="005914A2" w:rsidRDefault="00B752E4">
            <w:pPr>
              <w:pStyle w:val="FORMDATA"/>
              <w:rPr>
                <w:b/>
                <w:color w:val="auto"/>
              </w:rPr>
            </w:pPr>
            <w:r w:rsidRPr="005914A2">
              <w:rPr>
                <w:b/>
                <w:color w:val="auto"/>
              </w:rPr>
              <w:t>LNFN</w:t>
            </w:r>
          </w:p>
        </w:tc>
        <w:tc>
          <w:tcPr>
            <w:tcW w:w="4484" w:type="dxa"/>
            <w:tcBorders>
              <w:top w:val="single" w:sz="6" w:space="0" w:color="auto"/>
              <w:left w:val="single" w:sz="6" w:space="0" w:color="auto"/>
              <w:bottom w:val="single" w:sz="6" w:space="0" w:color="auto"/>
              <w:right w:val="single" w:sz="6" w:space="0" w:color="auto"/>
            </w:tcBorders>
          </w:tcPr>
          <w:p w14:paraId="59ECED76" w14:textId="77777777" w:rsidR="00B752E4" w:rsidRPr="005914A2" w:rsidRDefault="00B752E4">
            <w:pPr>
              <w:pStyle w:val="FORMDATA"/>
              <w:rPr>
                <w:b/>
                <w:color w:val="auto"/>
              </w:rPr>
            </w:pPr>
            <w:r w:rsidRPr="005914A2">
              <w:rPr>
                <w:b/>
                <w:color w:val="auto"/>
              </w:rPr>
              <w:t xml:space="preserve">Listed Name First </w:t>
            </w:r>
          </w:p>
        </w:tc>
        <w:tc>
          <w:tcPr>
            <w:tcW w:w="2356" w:type="dxa"/>
            <w:tcBorders>
              <w:top w:val="single" w:sz="6" w:space="0" w:color="auto"/>
              <w:left w:val="single" w:sz="6" w:space="0" w:color="auto"/>
              <w:bottom w:val="single" w:sz="6" w:space="0" w:color="auto"/>
              <w:right w:val="single" w:sz="12" w:space="0" w:color="auto"/>
            </w:tcBorders>
          </w:tcPr>
          <w:p w14:paraId="715EB436" w14:textId="77777777" w:rsidR="00B752E4" w:rsidRPr="005914A2" w:rsidRDefault="00B752E4">
            <w:pPr>
              <w:pStyle w:val="FORMDATA"/>
              <w:rPr>
                <w:b/>
                <w:color w:val="auto"/>
              </w:rPr>
            </w:pPr>
            <w:r w:rsidRPr="005914A2">
              <w:rPr>
                <w:b/>
                <w:color w:val="auto"/>
              </w:rPr>
              <w:t>Cove</w:t>
            </w:r>
          </w:p>
        </w:tc>
      </w:tr>
      <w:tr w:rsidR="00B752E4" w:rsidRPr="005914A2" w14:paraId="6E2F0E16"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0000FF"/>
          </w:tcPr>
          <w:p w14:paraId="4B7F500E" w14:textId="77777777" w:rsidR="00B752E4" w:rsidRPr="005914A2" w:rsidRDefault="00B752E4">
            <w:pPr>
              <w:pStyle w:val="BodyText"/>
              <w:rPr>
                <w:color w:val="auto"/>
                <w:sz w:val="24"/>
                <w:szCs w:val="24"/>
              </w:rPr>
            </w:pPr>
            <w:r w:rsidRPr="005914A2">
              <w:rPr>
                <w:rFonts w:ascii="Arial" w:hAnsi="Arial" w:cs="Arial"/>
                <w:color w:val="auto"/>
                <w:sz w:val="24"/>
                <w:szCs w:val="24"/>
              </w:rPr>
              <w:t>PS  FORM</w:t>
            </w:r>
          </w:p>
        </w:tc>
      </w:tr>
      <w:tr w:rsidR="00B752E4" w:rsidRPr="005914A2" w14:paraId="0CB573BE"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1E3C5C81" w14:textId="77777777" w:rsidR="00B752E4" w:rsidRPr="005914A2" w:rsidRDefault="00B752E4">
            <w:pPr>
              <w:pStyle w:val="Heading5"/>
              <w:rPr>
                <w:color w:val="auto"/>
                <w:lang w:val="fr-FR"/>
              </w:rPr>
            </w:pPr>
            <w:r w:rsidRPr="005914A2">
              <w:rPr>
                <w:color w:val="auto"/>
                <w:lang w:val="fr-FR"/>
              </w:rPr>
              <w:t>Administrative Section</w:t>
            </w:r>
          </w:p>
        </w:tc>
      </w:tr>
      <w:tr w:rsidR="00B752E4" w:rsidRPr="005914A2" w14:paraId="2BA08FC6"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28260050" w14:textId="77777777" w:rsidR="00B752E4" w:rsidRPr="005914A2" w:rsidRDefault="00B752E4">
            <w:pPr>
              <w:pStyle w:val="FORMDATA"/>
              <w:rPr>
                <w:b/>
                <w:color w:val="auto"/>
                <w:lang w:val="fr-FR"/>
              </w:rPr>
            </w:pPr>
            <w:r w:rsidRPr="005914A2">
              <w:rPr>
                <w:b/>
                <w:color w:val="auto"/>
                <w:lang w:val="fr-FR"/>
              </w:rPr>
              <w:t>PQTY</w:t>
            </w:r>
          </w:p>
        </w:tc>
        <w:tc>
          <w:tcPr>
            <w:tcW w:w="4484" w:type="dxa"/>
            <w:tcBorders>
              <w:top w:val="single" w:sz="6" w:space="0" w:color="auto"/>
              <w:left w:val="single" w:sz="6" w:space="0" w:color="auto"/>
              <w:bottom w:val="single" w:sz="6" w:space="0" w:color="auto"/>
              <w:right w:val="single" w:sz="6" w:space="0" w:color="auto"/>
            </w:tcBorders>
          </w:tcPr>
          <w:p w14:paraId="54E6D10E" w14:textId="77777777" w:rsidR="00B752E4" w:rsidRPr="005914A2" w:rsidRDefault="00B752E4">
            <w:pPr>
              <w:pStyle w:val="FORMDATA"/>
              <w:rPr>
                <w:b/>
                <w:color w:val="auto"/>
                <w:lang w:val="fr-FR"/>
              </w:rPr>
            </w:pPr>
            <w:r w:rsidRPr="005914A2">
              <w:rPr>
                <w:b/>
                <w:color w:val="auto"/>
                <w:lang w:val="fr-FR"/>
              </w:rPr>
              <w:t>Port Quantity</w:t>
            </w:r>
          </w:p>
        </w:tc>
        <w:tc>
          <w:tcPr>
            <w:tcW w:w="2356" w:type="dxa"/>
            <w:tcBorders>
              <w:top w:val="single" w:sz="6" w:space="0" w:color="auto"/>
              <w:left w:val="single" w:sz="6" w:space="0" w:color="auto"/>
              <w:bottom w:val="single" w:sz="6" w:space="0" w:color="auto"/>
              <w:right w:val="single" w:sz="12" w:space="0" w:color="auto"/>
            </w:tcBorders>
          </w:tcPr>
          <w:p w14:paraId="35EEF7AE" w14:textId="77777777" w:rsidR="00B752E4" w:rsidRPr="005914A2" w:rsidRDefault="00B752E4">
            <w:pPr>
              <w:pStyle w:val="FORMDATA"/>
              <w:rPr>
                <w:b/>
                <w:color w:val="auto"/>
              </w:rPr>
            </w:pPr>
            <w:r w:rsidRPr="005914A2">
              <w:rPr>
                <w:b/>
                <w:color w:val="auto"/>
              </w:rPr>
              <w:t>003</w:t>
            </w:r>
          </w:p>
        </w:tc>
      </w:tr>
      <w:tr w:rsidR="00B752E4" w:rsidRPr="005914A2" w14:paraId="449F1382"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49B8764C" w14:textId="77777777" w:rsidR="00B752E4" w:rsidRPr="005914A2" w:rsidRDefault="00B752E4">
            <w:pPr>
              <w:pStyle w:val="Heading5"/>
              <w:rPr>
                <w:rFonts w:cs="Arial"/>
                <w:color w:val="auto"/>
                <w:szCs w:val="24"/>
              </w:rPr>
            </w:pPr>
            <w:r w:rsidRPr="005914A2">
              <w:rPr>
                <w:rFonts w:cs="Arial"/>
                <w:color w:val="auto"/>
                <w:szCs w:val="24"/>
              </w:rPr>
              <w:t>Service Detail Section</w:t>
            </w:r>
          </w:p>
        </w:tc>
      </w:tr>
      <w:tr w:rsidR="00B752E4" w:rsidRPr="005914A2" w14:paraId="5B8BCF78"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5BC2A29" w14:textId="77777777" w:rsidR="00B752E4" w:rsidRPr="005914A2" w:rsidRDefault="00B752E4">
            <w:pPr>
              <w:pStyle w:val="FORMDATA"/>
              <w:rPr>
                <w:b/>
                <w:color w:val="auto"/>
              </w:rPr>
            </w:pPr>
            <w:r w:rsidRPr="005914A2">
              <w:rPr>
                <w:b/>
                <w:color w:val="auto"/>
              </w:rPr>
              <w:t>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3EAA28C2" w14:textId="77777777" w:rsidR="00B752E4" w:rsidRPr="005914A2" w:rsidRDefault="00B752E4">
            <w:pPr>
              <w:pStyle w:val="FORMDATA"/>
              <w:rPr>
                <w:b/>
                <w:color w:val="auto"/>
              </w:rPr>
            </w:pPr>
            <w:r w:rsidRPr="005914A2">
              <w:rPr>
                <w:b/>
                <w:color w:val="auto"/>
              </w:rPr>
              <w:t>Line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0EA675B" w14:textId="77777777" w:rsidR="00B752E4" w:rsidRPr="005914A2" w:rsidRDefault="00B752E4">
            <w:pPr>
              <w:pStyle w:val="FORMDATA"/>
              <w:rPr>
                <w:b/>
                <w:color w:val="auto"/>
              </w:rPr>
            </w:pPr>
            <w:r w:rsidRPr="005914A2">
              <w:rPr>
                <w:b/>
                <w:color w:val="auto"/>
              </w:rPr>
              <w:t>00001</w:t>
            </w:r>
          </w:p>
        </w:tc>
      </w:tr>
      <w:tr w:rsidR="00B752E4" w:rsidRPr="005914A2" w14:paraId="36C7E92E"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1DA31E64" w14:textId="77777777" w:rsidR="00B752E4" w:rsidRPr="005914A2" w:rsidRDefault="00B752E4">
            <w:pPr>
              <w:pStyle w:val="FORMDATA"/>
              <w:rPr>
                <w:b/>
                <w:color w:val="auto"/>
              </w:rPr>
            </w:pPr>
            <w:r w:rsidRPr="005914A2">
              <w:rPr>
                <w:b/>
                <w:color w:val="auto"/>
              </w:rPr>
              <w:t>LNA</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15D1961B" w14:textId="77777777" w:rsidR="00B752E4" w:rsidRPr="005914A2" w:rsidRDefault="00B752E4">
            <w:pPr>
              <w:pStyle w:val="FORMDATA"/>
              <w:rPr>
                <w:b/>
                <w:color w:val="auto"/>
              </w:rPr>
            </w:pPr>
            <w:r w:rsidRPr="005914A2">
              <w:rPr>
                <w:b/>
                <w:color w:val="auto"/>
              </w:rPr>
              <w:t>Line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47850FE" w14:textId="77777777" w:rsidR="00B752E4" w:rsidRPr="005914A2" w:rsidRDefault="00B752E4">
            <w:pPr>
              <w:pStyle w:val="FORMDATA"/>
              <w:rPr>
                <w:b/>
                <w:color w:val="auto"/>
              </w:rPr>
            </w:pPr>
            <w:r w:rsidRPr="005914A2">
              <w:rPr>
                <w:b/>
                <w:color w:val="auto"/>
              </w:rPr>
              <w:t>N</w:t>
            </w:r>
          </w:p>
        </w:tc>
      </w:tr>
      <w:tr w:rsidR="00B752E4" w:rsidRPr="005914A2" w14:paraId="7F5B09FA"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2E495970" w14:textId="77777777" w:rsidR="00B752E4" w:rsidRPr="005914A2" w:rsidRDefault="00B752E4">
            <w:pPr>
              <w:pStyle w:val="FORMDATA"/>
              <w:rPr>
                <w:b/>
                <w:color w:val="auto"/>
              </w:rPr>
            </w:pPr>
            <w:r w:rsidRPr="005914A2">
              <w:rPr>
                <w:b/>
                <w:color w:val="auto"/>
              </w:rPr>
              <w:t>LNECLSSVC</w:t>
            </w:r>
          </w:p>
        </w:tc>
        <w:tc>
          <w:tcPr>
            <w:tcW w:w="4484" w:type="dxa"/>
            <w:tcBorders>
              <w:top w:val="single" w:sz="6" w:space="0" w:color="auto"/>
              <w:left w:val="single" w:sz="6" w:space="0" w:color="auto"/>
              <w:bottom w:val="single" w:sz="6" w:space="0" w:color="auto"/>
              <w:right w:val="single" w:sz="6" w:space="0" w:color="auto"/>
            </w:tcBorders>
          </w:tcPr>
          <w:p w14:paraId="4EF8DB5A" w14:textId="77777777" w:rsidR="00B752E4" w:rsidRPr="005914A2" w:rsidRDefault="00B752E4">
            <w:pPr>
              <w:pStyle w:val="FORMDATA"/>
              <w:rPr>
                <w:b/>
                <w:color w:val="auto"/>
              </w:rPr>
            </w:pPr>
            <w:r w:rsidRPr="005914A2">
              <w:rPr>
                <w:b/>
                <w:color w:val="auto"/>
              </w:rPr>
              <w:t>Line Class of Service</w:t>
            </w:r>
          </w:p>
        </w:tc>
        <w:tc>
          <w:tcPr>
            <w:tcW w:w="2356" w:type="dxa"/>
            <w:tcBorders>
              <w:top w:val="single" w:sz="6" w:space="0" w:color="auto"/>
              <w:left w:val="single" w:sz="6" w:space="0" w:color="auto"/>
              <w:bottom w:val="single" w:sz="6" w:space="0" w:color="auto"/>
              <w:right w:val="single" w:sz="12" w:space="0" w:color="auto"/>
            </w:tcBorders>
          </w:tcPr>
          <w:p w14:paraId="3C03F858" w14:textId="77777777" w:rsidR="00B752E4" w:rsidRPr="005914A2" w:rsidRDefault="00B752E4">
            <w:pPr>
              <w:pStyle w:val="FORMDATA"/>
              <w:rPr>
                <w:b/>
                <w:color w:val="auto"/>
              </w:rPr>
            </w:pPr>
            <w:r w:rsidRPr="005914A2">
              <w:rPr>
                <w:b/>
                <w:color w:val="auto"/>
              </w:rPr>
              <w:t>UEPWD</w:t>
            </w:r>
          </w:p>
        </w:tc>
      </w:tr>
      <w:tr w:rsidR="00B752E4" w:rsidRPr="005914A2" w14:paraId="11E9AA5B"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629ABCFF" w14:textId="77777777" w:rsidR="00B752E4" w:rsidRPr="005914A2" w:rsidRDefault="00B752E4">
            <w:pPr>
              <w:pStyle w:val="FORMDATA"/>
              <w:rPr>
                <w:b/>
                <w:color w:val="auto"/>
              </w:rPr>
            </w:pPr>
            <w:r w:rsidRPr="005914A2">
              <w:rPr>
                <w:b/>
                <w:color w:val="auto"/>
              </w:rPr>
              <w:t>TNS</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551622B" w14:textId="77777777" w:rsidR="00B752E4" w:rsidRPr="005914A2" w:rsidRDefault="00B752E4">
            <w:pPr>
              <w:pStyle w:val="FORMDATA"/>
              <w:rPr>
                <w:b/>
                <w:color w:val="auto"/>
              </w:rPr>
            </w:pPr>
            <w:r w:rsidRPr="005914A2">
              <w:rPr>
                <w:b/>
                <w:color w:val="auto"/>
              </w:rPr>
              <w:t>Telephone Numbers</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E2FFC29" w14:textId="77777777" w:rsidR="00B752E4" w:rsidRPr="005914A2" w:rsidRDefault="00B752E4">
            <w:pPr>
              <w:pStyle w:val="FORMDATA"/>
              <w:rPr>
                <w:b/>
                <w:color w:val="auto"/>
              </w:rPr>
            </w:pPr>
            <w:r w:rsidRPr="005914A2">
              <w:rPr>
                <w:b/>
                <w:color w:val="auto"/>
              </w:rPr>
              <w:t>7709382750</w:t>
            </w:r>
          </w:p>
        </w:tc>
      </w:tr>
      <w:tr w:rsidR="00B752E4" w:rsidRPr="005914A2" w14:paraId="7CBF8C19"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4C392978" w14:textId="77777777" w:rsidR="00B752E4" w:rsidRPr="005914A2" w:rsidRDefault="00B752E4">
            <w:pPr>
              <w:pStyle w:val="FORMDATA"/>
              <w:rPr>
                <w:b/>
                <w:color w:val="auto"/>
              </w:rPr>
            </w:pPr>
            <w:r w:rsidRPr="005914A2">
              <w:rPr>
                <w:b/>
                <w:color w:val="auto"/>
              </w:rPr>
              <w:t xml:space="preserve">PIC </w:t>
            </w:r>
          </w:p>
        </w:tc>
        <w:tc>
          <w:tcPr>
            <w:tcW w:w="4484" w:type="dxa"/>
            <w:tcBorders>
              <w:top w:val="single" w:sz="6" w:space="0" w:color="auto"/>
              <w:left w:val="single" w:sz="6" w:space="0" w:color="auto"/>
              <w:bottom w:val="single" w:sz="6" w:space="0" w:color="auto"/>
              <w:right w:val="single" w:sz="6" w:space="0" w:color="auto"/>
            </w:tcBorders>
          </w:tcPr>
          <w:p w14:paraId="47F8B437" w14:textId="77777777" w:rsidR="00B752E4" w:rsidRPr="005914A2" w:rsidRDefault="00B752E4">
            <w:pPr>
              <w:pStyle w:val="FORMDATA"/>
              <w:rPr>
                <w:b/>
                <w:color w:val="auto"/>
              </w:rPr>
            </w:pPr>
            <w:r w:rsidRPr="005914A2">
              <w:rPr>
                <w:b/>
                <w:color w:val="auto"/>
              </w:rPr>
              <w:t>InterLATA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2B2670BB" w14:textId="77777777" w:rsidR="00B752E4" w:rsidRPr="005914A2" w:rsidRDefault="00B752E4">
            <w:pPr>
              <w:pStyle w:val="FORMDATA"/>
              <w:rPr>
                <w:b/>
                <w:color w:val="auto"/>
              </w:rPr>
            </w:pPr>
            <w:r w:rsidRPr="005914A2">
              <w:rPr>
                <w:b/>
                <w:color w:val="auto"/>
              </w:rPr>
              <w:t>NONE</w:t>
            </w:r>
          </w:p>
        </w:tc>
      </w:tr>
      <w:tr w:rsidR="00B752E4" w:rsidRPr="005914A2" w14:paraId="20CE8A29"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5B6E96F0" w14:textId="77777777" w:rsidR="00B752E4" w:rsidRPr="005914A2" w:rsidRDefault="00B752E4">
            <w:pPr>
              <w:pStyle w:val="FORMDATA"/>
              <w:rPr>
                <w:b/>
                <w:color w:val="auto"/>
              </w:rPr>
            </w:pPr>
            <w:r w:rsidRPr="005914A2">
              <w:rPr>
                <w:b/>
                <w:color w:val="auto"/>
              </w:rPr>
              <w:t>LPIC</w:t>
            </w:r>
          </w:p>
        </w:tc>
        <w:tc>
          <w:tcPr>
            <w:tcW w:w="4484" w:type="dxa"/>
            <w:tcBorders>
              <w:top w:val="single" w:sz="6" w:space="0" w:color="auto"/>
              <w:left w:val="single" w:sz="6" w:space="0" w:color="auto"/>
              <w:bottom w:val="single" w:sz="6" w:space="0" w:color="auto"/>
              <w:right w:val="single" w:sz="6" w:space="0" w:color="auto"/>
            </w:tcBorders>
          </w:tcPr>
          <w:p w14:paraId="3CA158C5" w14:textId="77777777" w:rsidR="00B752E4" w:rsidRPr="005914A2" w:rsidRDefault="00B752E4">
            <w:pPr>
              <w:pStyle w:val="FORMDATA"/>
              <w:rPr>
                <w:b/>
                <w:color w:val="auto"/>
              </w:rPr>
            </w:pPr>
            <w:r w:rsidRPr="005914A2">
              <w:rPr>
                <w:b/>
                <w:color w:val="auto"/>
              </w:rPr>
              <w:t>IntraLATA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14D74068" w14:textId="77777777" w:rsidR="00B752E4" w:rsidRPr="005914A2" w:rsidRDefault="00B752E4">
            <w:pPr>
              <w:pStyle w:val="FORMDATA"/>
              <w:rPr>
                <w:b/>
                <w:color w:val="auto"/>
              </w:rPr>
            </w:pPr>
            <w:r w:rsidRPr="005914A2">
              <w:rPr>
                <w:b/>
                <w:color w:val="auto"/>
              </w:rPr>
              <w:t>NONE</w:t>
            </w:r>
          </w:p>
        </w:tc>
      </w:tr>
      <w:tr w:rsidR="00B752E4" w:rsidRPr="005914A2" w14:paraId="4AF60402"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E96F919"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70DF0261"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366B3C53" w14:textId="77777777" w:rsidR="00B752E4" w:rsidRPr="005914A2" w:rsidRDefault="00B752E4">
            <w:pPr>
              <w:pStyle w:val="FORMDATA"/>
              <w:rPr>
                <w:b/>
                <w:color w:val="auto"/>
              </w:rPr>
            </w:pPr>
            <w:r w:rsidRPr="005914A2">
              <w:rPr>
                <w:b/>
                <w:color w:val="auto"/>
              </w:rPr>
              <w:t>N</w:t>
            </w:r>
          </w:p>
        </w:tc>
      </w:tr>
      <w:tr w:rsidR="00B752E4" w:rsidRPr="005914A2" w14:paraId="2E0B8C82"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5B04A1FB"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5BC7118B"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7EF8E8E5" w14:textId="77777777" w:rsidR="00B752E4" w:rsidRPr="005914A2" w:rsidRDefault="00B752E4" w:rsidP="008C51B0">
            <w:pPr>
              <w:pStyle w:val="FORMDATA"/>
              <w:rPr>
                <w:b/>
                <w:color w:val="auto"/>
              </w:rPr>
            </w:pPr>
            <w:r w:rsidRPr="005914A2">
              <w:rPr>
                <w:b/>
                <w:color w:val="auto"/>
              </w:rPr>
              <w:t>ES</w:t>
            </w:r>
            <w:r w:rsidR="008C51B0">
              <w:rPr>
                <w:b/>
                <w:color w:val="auto"/>
              </w:rPr>
              <w:t>C</w:t>
            </w:r>
          </w:p>
        </w:tc>
      </w:tr>
      <w:tr w:rsidR="00B752E4" w:rsidRPr="005914A2" w14:paraId="48DFC9E4"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0C1A1FB0"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13E48D9"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D7DA997" w14:textId="77777777" w:rsidR="00B752E4" w:rsidRPr="005914A2" w:rsidRDefault="00B752E4">
            <w:pPr>
              <w:pStyle w:val="FORMDATA"/>
              <w:rPr>
                <w:b/>
                <w:color w:val="auto"/>
              </w:rPr>
            </w:pPr>
            <w:r w:rsidRPr="005914A2">
              <w:rPr>
                <w:b/>
                <w:color w:val="auto"/>
              </w:rPr>
              <w:t>N</w:t>
            </w:r>
          </w:p>
        </w:tc>
      </w:tr>
      <w:tr w:rsidR="00B752E4" w:rsidRPr="005914A2" w14:paraId="2885BCA4"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4C5106F8"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5B853B73"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21467F13" w14:textId="77777777" w:rsidR="00B752E4" w:rsidRPr="005914A2" w:rsidRDefault="00B752E4">
            <w:pPr>
              <w:pStyle w:val="FORMDATA"/>
              <w:rPr>
                <w:b/>
                <w:color w:val="auto"/>
              </w:rPr>
            </w:pPr>
            <w:r w:rsidRPr="005914A2">
              <w:rPr>
                <w:b/>
                <w:color w:val="auto"/>
              </w:rPr>
              <w:t>ESX</w:t>
            </w:r>
          </w:p>
        </w:tc>
      </w:tr>
      <w:tr w:rsidR="00B752E4" w:rsidRPr="005914A2" w14:paraId="48DD6C34"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DA2B705"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65413AE"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283E462" w14:textId="77777777" w:rsidR="00B752E4" w:rsidRPr="005914A2" w:rsidRDefault="00B752E4">
            <w:pPr>
              <w:pStyle w:val="FORMDATA"/>
              <w:rPr>
                <w:b/>
                <w:color w:val="auto"/>
              </w:rPr>
            </w:pPr>
            <w:r w:rsidRPr="005914A2">
              <w:rPr>
                <w:b/>
                <w:color w:val="auto"/>
              </w:rPr>
              <w:t>N</w:t>
            </w:r>
          </w:p>
        </w:tc>
      </w:tr>
      <w:tr w:rsidR="00B752E4" w:rsidRPr="005914A2" w14:paraId="46118A63"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718CD03E"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421DD40F"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0D5D0EE8" w14:textId="77777777" w:rsidR="00B752E4" w:rsidRPr="005914A2" w:rsidRDefault="00B752E4">
            <w:pPr>
              <w:pStyle w:val="FORMDATA"/>
              <w:rPr>
                <w:b/>
                <w:color w:val="auto"/>
              </w:rPr>
            </w:pPr>
            <w:r w:rsidRPr="005914A2">
              <w:rPr>
                <w:b/>
                <w:color w:val="auto"/>
              </w:rPr>
              <w:t>ESF</w:t>
            </w:r>
          </w:p>
        </w:tc>
      </w:tr>
      <w:tr w:rsidR="00B752E4" w:rsidRPr="005914A2" w14:paraId="7AA2771C"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29F6C2F8" w14:textId="77777777" w:rsidR="00B752E4" w:rsidRPr="005914A2" w:rsidRDefault="00B752E4">
            <w:pPr>
              <w:pStyle w:val="Heading5"/>
              <w:rPr>
                <w:rFonts w:cs="Arial"/>
                <w:color w:val="auto"/>
                <w:szCs w:val="24"/>
              </w:rPr>
            </w:pPr>
            <w:r w:rsidRPr="005914A2">
              <w:rPr>
                <w:rFonts w:cs="Arial"/>
                <w:color w:val="auto"/>
                <w:szCs w:val="24"/>
              </w:rPr>
              <w:t>Service Detail Section</w:t>
            </w:r>
          </w:p>
        </w:tc>
      </w:tr>
      <w:tr w:rsidR="00B752E4" w:rsidRPr="005914A2" w14:paraId="50222321"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45C07744" w14:textId="77777777" w:rsidR="00B752E4" w:rsidRPr="005914A2" w:rsidRDefault="00B752E4">
            <w:pPr>
              <w:pStyle w:val="FORMDATA"/>
              <w:rPr>
                <w:b/>
                <w:color w:val="auto"/>
              </w:rPr>
            </w:pPr>
            <w:r w:rsidRPr="005914A2">
              <w:rPr>
                <w:b/>
                <w:color w:val="auto"/>
              </w:rPr>
              <w:t>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3AC3C8E" w14:textId="77777777" w:rsidR="00B752E4" w:rsidRPr="005914A2" w:rsidRDefault="00B752E4">
            <w:pPr>
              <w:pStyle w:val="FORMDATA"/>
              <w:rPr>
                <w:b/>
                <w:color w:val="auto"/>
              </w:rPr>
            </w:pPr>
            <w:r w:rsidRPr="005914A2">
              <w:rPr>
                <w:b/>
                <w:color w:val="auto"/>
              </w:rPr>
              <w:t>Line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19BC6B1" w14:textId="77777777" w:rsidR="00B752E4" w:rsidRPr="005914A2" w:rsidRDefault="00B752E4">
            <w:pPr>
              <w:pStyle w:val="FORMDATA"/>
              <w:rPr>
                <w:b/>
                <w:color w:val="auto"/>
              </w:rPr>
            </w:pPr>
            <w:r w:rsidRPr="005914A2">
              <w:rPr>
                <w:b/>
                <w:color w:val="auto"/>
              </w:rPr>
              <w:t>00002</w:t>
            </w:r>
          </w:p>
        </w:tc>
      </w:tr>
      <w:tr w:rsidR="00B752E4" w:rsidRPr="005914A2" w14:paraId="1BB8F98F"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48AA96FC" w14:textId="77777777" w:rsidR="00B752E4" w:rsidRPr="005914A2" w:rsidRDefault="00B752E4">
            <w:pPr>
              <w:pStyle w:val="FORMDATA"/>
              <w:rPr>
                <w:b/>
                <w:color w:val="auto"/>
              </w:rPr>
            </w:pPr>
            <w:r w:rsidRPr="005914A2">
              <w:rPr>
                <w:b/>
                <w:color w:val="auto"/>
              </w:rPr>
              <w:t>LNA</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36F195D" w14:textId="77777777" w:rsidR="00B752E4" w:rsidRPr="005914A2" w:rsidRDefault="00B752E4">
            <w:pPr>
              <w:pStyle w:val="FORMDATA"/>
              <w:rPr>
                <w:b/>
                <w:color w:val="auto"/>
              </w:rPr>
            </w:pPr>
            <w:r w:rsidRPr="005914A2">
              <w:rPr>
                <w:b/>
                <w:color w:val="auto"/>
              </w:rPr>
              <w:t>Line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682CDA20" w14:textId="77777777" w:rsidR="00B752E4" w:rsidRPr="005914A2" w:rsidRDefault="00B752E4">
            <w:pPr>
              <w:pStyle w:val="FORMDATA"/>
              <w:rPr>
                <w:b/>
                <w:color w:val="auto"/>
              </w:rPr>
            </w:pPr>
            <w:r w:rsidRPr="005914A2">
              <w:rPr>
                <w:b/>
                <w:color w:val="auto"/>
              </w:rPr>
              <w:t>N</w:t>
            </w:r>
          </w:p>
        </w:tc>
      </w:tr>
      <w:tr w:rsidR="00B752E4" w:rsidRPr="005914A2" w14:paraId="3B2BE0BE"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224AA710" w14:textId="77777777" w:rsidR="00B752E4" w:rsidRPr="005914A2" w:rsidRDefault="00B752E4">
            <w:pPr>
              <w:pStyle w:val="FORMDATA"/>
              <w:rPr>
                <w:b/>
                <w:color w:val="auto"/>
              </w:rPr>
            </w:pPr>
            <w:r w:rsidRPr="005914A2">
              <w:rPr>
                <w:b/>
                <w:color w:val="auto"/>
              </w:rPr>
              <w:t>LNECLSSVC</w:t>
            </w:r>
          </w:p>
        </w:tc>
        <w:tc>
          <w:tcPr>
            <w:tcW w:w="4484" w:type="dxa"/>
            <w:tcBorders>
              <w:top w:val="single" w:sz="6" w:space="0" w:color="auto"/>
              <w:left w:val="single" w:sz="6" w:space="0" w:color="auto"/>
              <w:bottom w:val="single" w:sz="6" w:space="0" w:color="auto"/>
              <w:right w:val="single" w:sz="6" w:space="0" w:color="auto"/>
            </w:tcBorders>
          </w:tcPr>
          <w:p w14:paraId="24F7C890" w14:textId="77777777" w:rsidR="00B752E4" w:rsidRPr="005914A2" w:rsidRDefault="00B752E4">
            <w:pPr>
              <w:pStyle w:val="FORMDATA"/>
              <w:rPr>
                <w:b/>
                <w:color w:val="auto"/>
              </w:rPr>
            </w:pPr>
            <w:r w:rsidRPr="005914A2">
              <w:rPr>
                <w:b/>
                <w:color w:val="auto"/>
              </w:rPr>
              <w:t>Line Class of Service</w:t>
            </w:r>
          </w:p>
        </w:tc>
        <w:tc>
          <w:tcPr>
            <w:tcW w:w="2356" w:type="dxa"/>
            <w:tcBorders>
              <w:top w:val="single" w:sz="6" w:space="0" w:color="auto"/>
              <w:left w:val="single" w:sz="6" w:space="0" w:color="auto"/>
              <w:bottom w:val="single" w:sz="6" w:space="0" w:color="auto"/>
              <w:right w:val="single" w:sz="12" w:space="0" w:color="auto"/>
            </w:tcBorders>
          </w:tcPr>
          <w:p w14:paraId="50D5F52F" w14:textId="77777777" w:rsidR="00B752E4" w:rsidRPr="005914A2" w:rsidRDefault="00B752E4">
            <w:pPr>
              <w:pStyle w:val="FORMDATA"/>
              <w:rPr>
                <w:b/>
                <w:color w:val="auto"/>
              </w:rPr>
            </w:pPr>
            <w:r w:rsidRPr="005914A2">
              <w:rPr>
                <w:b/>
                <w:color w:val="auto"/>
              </w:rPr>
              <w:t>UEPWD</w:t>
            </w:r>
          </w:p>
        </w:tc>
      </w:tr>
      <w:tr w:rsidR="00B752E4" w:rsidRPr="005914A2" w14:paraId="71921C46"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1D59BC9B" w14:textId="77777777" w:rsidR="00B752E4" w:rsidRPr="005914A2" w:rsidRDefault="00B752E4">
            <w:pPr>
              <w:pStyle w:val="FORMDATA"/>
              <w:rPr>
                <w:b/>
                <w:color w:val="auto"/>
              </w:rPr>
            </w:pPr>
            <w:r w:rsidRPr="005914A2">
              <w:rPr>
                <w:b/>
                <w:color w:val="auto"/>
              </w:rPr>
              <w:t>TNS</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16A54926" w14:textId="77777777" w:rsidR="00B752E4" w:rsidRPr="005914A2" w:rsidRDefault="00B752E4">
            <w:pPr>
              <w:pStyle w:val="FORMDATA"/>
              <w:rPr>
                <w:b/>
                <w:color w:val="auto"/>
              </w:rPr>
            </w:pPr>
            <w:r w:rsidRPr="005914A2">
              <w:rPr>
                <w:b/>
                <w:color w:val="auto"/>
              </w:rPr>
              <w:t>Telephone Numbers</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5DF3EB2E" w14:textId="77777777" w:rsidR="00B752E4" w:rsidRPr="005914A2" w:rsidRDefault="00B752E4">
            <w:pPr>
              <w:pStyle w:val="FORMDATA"/>
              <w:rPr>
                <w:b/>
                <w:color w:val="auto"/>
              </w:rPr>
            </w:pPr>
            <w:r w:rsidRPr="005914A2">
              <w:rPr>
                <w:b/>
                <w:color w:val="auto"/>
              </w:rPr>
              <w:t>7709382093</w:t>
            </w:r>
          </w:p>
        </w:tc>
      </w:tr>
      <w:tr w:rsidR="00B752E4" w:rsidRPr="005914A2" w14:paraId="503A466E"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0D539E19" w14:textId="77777777" w:rsidR="00B752E4" w:rsidRPr="005914A2" w:rsidRDefault="00B752E4">
            <w:pPr>
              <w:pStyle w:val="FORMDATA"/>
              <w:rPr>
                <w:b/>
                <w:color w:val="auto"/>
              </w:rPr>
            </w:pPr>
            <w:r w:rsidRPr="005914A2">
              <w:rPr>
                <w:b/>
                <w:color w:val="auto"/>
              </w:rPr>
              <w:t xml:space="preserve">PIC </w:t>
            </w:r>
          </w:p>
        </w:tc>
        <w:tc>
          <w:tcPr>
            <w:tcW w:w="4484" w:type="dxa"/>
            <w:tcBorders>
              <w:top w:val="single" w:sz="6" w:space="0" w:color="auto"/>
              <w:left w:val="single" w:sz="6" w:space="0" w:color="auto"/>
              <w:bottom w:val="single" w:sz="6" w:space="0" w:color="auto"/>
              <w:right w:val="single" w:sz="6" w:space="0" w:color="auto"/>
            </w:tcBorders>
          </w:tcPr>
          <w:p w14:paraId="5BE4D183" w14:textId="77777777" w:rsidR="00B752E4" w:rsidRPr="005914A2" w:rsidRDefault="00B752E4">
            <w:pPr>
              <w:pStyle w:val="FORMDATA"/>
              <w:rPr>
                <w:b/>
                <w:color w:val="auto"/>
              </w:rPr>
            </w:pPr>
            <w:r w:rsidRPr="005914A2">
              <w:rPr>
                <w:b/>
                <w:color w:val="auto"/>
              </w:rPr>
              <w:t>InterLATA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744683C6" w14:textId="77777777" w:rsidR="00B752E4" w:rsidRPr="005914A2" w:rsidRDefault="00B752E4">
            <w:pPr>
              <w:pStyle w:val="FORMDATA"/>
              <w:rPr>
                <w:b/>
                <w:color w:val="auto"/>
              </w:rPr>
            </w:pPr>
            <w:r w:rsidRPr="005914A2">
              <w:rPr>
                <w:b/>
                <w:color w:val="auto"/>
              </w:rPr>
              <w:t>NONE</w:t>
            </w:r>
          </w:p>
        </w:tc>
      </w:tr>
      <w:tr w:rsidR="00B752E4" w:rsidRPr="005914A2" w14:paraId="5D191FE5"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66ACBB68" w14:textId="77777777" w:rsidR="00B752E4" w:rsidRPr="005914A2" w:rsidRDefault="00B752E4">
            <w:pPr>
              <w:pStyle w:val="FORMDATA"/>
              <w:rPr>
                <w:b/>
                <w:color w:val="auto"/>
              </w:rPr>
            </w:pPr>
            <w:r w:rsidRPr="005914A2">
              <w:rPr>
                <w:b/>
                <w:color w:val="auto"/>
              </w:rPr>
              <w:t>LPIC</w:t>
            </w:r>
          </w:p>
        </w:tc>
        <w:tc>
          <w:tcPr>
            <w:tcW w:w="4484" w:type="dxa"/>
            <w:tcBorders>
              <w:top w:val="single" w:sz="6" w:space="0" w:color="auto"/>
              <w:left w:val="single" w:sz="6" w:space="0" w:color="auto"/>
              <w:bottom w:val="single" w:sz="6" w:space="0" w:color="auto"/>
              <w:right w:val="single" w:sz="6" w:space="0" w:color="auto"/>
            </w:tcBorders>
          </w:tcPr>
          <w:p w14:paraId="0B9E6FA2" w14:textId="77777777" w:rsidR="00B752E4" w:rsidRPr="005914A2" w:rsidRDefault="00B752E4">
            <w:pPr>
              <w:pStyle w:val="FORMDATA"/>
              <w:rPr>
                <w:b/>
                <w:color w:val="auto"/>
              </w:rPr>
            </w:pPr>
            <w:r w:rsidRPr="005914A2">
              <w:rPr>
                <w:b/>
                <w:color w:val="auto"/>
              </w:rPr>
              <w:t>IntraLATA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582D4E13" w14:textId="77777777" w:rsidR="00B752E4" w:rsidRPr="005914A2" w:rsidRDefault="00B752E4">
            <w:pPr>
              <w:pStyle w:val="FORMDATA"/>
              <w:rPr>
                <w:b/>
                <w:color w:val="auto"/>
              </w:rPr>
            </w:pPr>
            <w:r w:rsidRPr="005914A2">
              <w:rPr>
                <w:b/>
                <w:color w:val="auto"/>
              </w:rPr>
              <w:t>NONE</w:t>
            </w:r>
          </w:p>
        </w:tc>
      </w:tr>
      <w:tr w:rsidR="00B752E4" w:rsidRPr="005914A2" w14:paraId="7B2CD8D5"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7E96ABC"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0B08045"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E35A5F7" w14:textId="77777777" w:rsidR="00B752E4" w:rsidRPr="005914A2" w:rsidRDefault="00B752E4">
            <w:pPr>
              <w:pStyle w:val="FORMDATA"/>
              <w:rPr>
                <w:b/>
                <w:color w:val="auto"/>
              </w:rPr>
            </w:pPr>
            <w:r w:rsidRPr="005914A2">
              <w:rPr>
                <w:b/>
                <w:color w:val="auto"/>
              </w:rPr>
              <w:t>N</w:t>
            </w:r>
          </w:p>
        </w:tc>
      </w:tr>
      <w:tr w:rsidR="00B752E4" w:rsidRPr="005914A2" w14:paraId="7C9F7456"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028756FF"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1D21329B"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1D9F201B" w14:textId="77777777" w:rsidR="00B752E4" w:rsidRPr="005914A2" w:rsidRDefault="00B752E4" w:rsidP="008C51B0">
            <w:pPr>
              <w:pStyle w:val="FORMDATA"/>
              <w:rPr>
                <w:b/>
                <w:color w:val="auto"/>
              </w:rPr>
            </w:pPr>
            <w:r w:rsidRPr="005914A2">
              <w:rPr>
                <w:b/>
                <w:color w:val="auto"/>
              </w:rPr>
              <w:t>ES</w:t>
            </w:r>
            <w:r w:rsidR="008C51B0">
              <w:rPr>
                <w:b/>
                <w:color w:val="auto"/>
              </w:rPr>
              <w:t>C</w:t>
            </w:r>
          </w:p>
        </w:tc>
      </w:tr>
      <w:tr w:rsidR="00B752E4" w:rsidRPr="005914A2" w14:paraId="183A48E0"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0C3F00DB"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8107D8A"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5BAD08DF" w14:textId="77777777" w:rsidR="00B752E4" w:rsidRPr="005914A2" w:rsidRDefault="00B752E4">
            <w:pPr>
              <w:pStyle w:val="FORMDATA"/>
              <w:rPr>
                <w:b/>
                <w:color w:val="auto"/>
              </w:rPr>
            </w:pPr>
            <w:r w:rsidRPr="005914A2">
              <w:rPr>
                <w:b/>
                <w:color w:val="auto"/>
              </w:rPr>
              <w:t>N</w:t>
            </w:r>
          </w:p>
        </w:tc>
      </w:tr>
      <w:tr w:rsidR="00B752E4" w:rsidRPr="005914A2" w14:paraId="771946AD"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0F0A8881"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22236926"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438597B1" w14:textId="77777777" w:rsidR="00B752E4" w:rsidRPr="005914A2" w:rsidRDefault="00B752E4">
            <w:pPr>
              <w:pStyle w:val="FORMDATA"/>
              <w:rPr>
                <w:b/>
                <w:color w:val="auto"/>
              </w:rPr>
            </w:pPr>
            <w:r w:rsidRPr="005914A2">
              <w:rPr>
                <w:b/>
                <w:color w:val="auto"/>
              </w:rPr>
              <w:t>ESX</w:t>
            </w:r>
          </w:p>
        </w:tc>
      </w:tr>
      <w:tr w:rsidR="00B752E4" w:rsidRPr="005914A2" w14:paraId="55FAA1EA"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1FB951D6"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385434E"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A73C287" w14:textId="77777777" w:rsidR="00B752E4" w:rsidRPr="005914A2" w:rsidRDefault="00B752E4">
            <w:pPr>
              <w:pStyle w:val="FORMDATA"/>
              <w:rPr>
                <w:b/>
                <w:color w:val="auto"/>
              </w:rPr>
            </w:pPr>
            <w:r w:rsidRPr="005914A2">
              <w:rPr>
                <w:b/>
                <w:color w:val="auto"/>
              </w:rPr>
              <w:t>N</w:t>
            </w:r>
          </w:p>
        </w:tc>
      </w:tr>
      <w:tr w:rsidR="00B752E4" w:rsidRPr="005914A2" w14:paraId="323592EF"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0B2264EE"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4186A68C"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65B02984" w14:textId="77777777" w:rsidR="00B752E4" w:rsidRPr="005914A2" w:rsidRDefault="00B752E4">
            <w:pPr>
              <w:pStyle w:val="FORMDATA"/>
              <w:rPr>
                <w:b/>
                <w:color w:val="auto"/>
              </w:rPr>
            </w:pPr>
            <w:r w:rsidRPr="005914A2">
              <w:rPr>
                <w:b/>
                <w:color w:val="auto"/>
              </w:rPr>
              <w:t>ESF</w:t>
            </w:r>
          </w:p>
        </w:tc>
      </w:tr>
      <w:tr w:rsidR="00B752E4" w:rsidRPr="005914A2" w14:paraId="1763438D"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4C529677" w14:textId="77777777" w:rsidR="00B752E4" w:rsidRPr="005914A2" w:rsidRDefault="00B752E4">
            <w:pPr>
              <w:pStyle w:val="Heading5"/>
              <w:rPr>
                <w:rFonts w:cs="Arial"/>
                <w:color w:val="auto"/>
                <w:szCs w:val="24"/>
              </w:rPr>
            </w:pPr>
            <w:r w:rsidRPr="005914A2">
              <w:rPr>
                <w:rFonts w:cs="Arial"/>
                <w:color w:val="auto"/>
                <w:szCs w:val="24"/>
              </w:rPr>
              <w:t>Service Detail Section</w:t>
            </w:r>
          </w:p>
        </w:tc>
      </w:tr>
      <w:tr w:rsidR="00B752E4" w:rsidRPr="005914A2" w14:paraId="3F2ABB18"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5623366A" w14:textId="77777777" w:rsidR="00B752E4" w:rsidRPr="005914A2" w:rsidRDefault="00B752E4">
            <w:pPr>
              <w:pStyle w:val="FORMDATA"/>
              <w:rPr>
                <w:b/>
                <w:color w:val="auto"/>
              </w:rPr>
            </w:pPr>
            <w:r w:rsidRPr="005914A2">
              <w:rPr>
                <w:b/>
                <w:color w:val="auto"/>
              </w:rPr>
              <w:t>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1FEB5135" w14:textId="77777777" w:rsidR="00B752E4" w:rsidRPr="005914A2" w:rsidRDefault="00B752E4">
            <w:pPr>
              <w:pStyle w:val="FORMDATA"/>
              <w:rPr>
                <w:b/>
                <w:color w:val="auto"/>
              </w:rPr>
            </w:pPr>
            <w:r w:rsidRPr="005914A2">
              <w:rPr>
                <w:b/>
                <w:color w:val="auto"/>
              </w:rPr>
              <w:t>Line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19729C9" w14:textId="77777777" w:rsidR="00B752E4" w:rsidRPr="005914A2" w:rsidRDefault="00B752E4">
            <w:pPr>
              <w:pStyle w:val="FORMDATA"/>
              <w:rPr>
                <w:b/>
                <w:color w:val="auto"/>
              </w:rPr>
            </w:pPr>
            <w:r w:rsidRPr="005914A2">
              <w:rPr>
                <w:b/>
                <w:color w:val="auto"/>
              </w:rPr>
              <w:t>00003</w:t>
            </w:r>
          </w:p>
        </w:tc>
      </w:tr>
      <w:tr w:rsidR="00B752E4" w:rsidRPr="005914A2" w14:paraId="37909818"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65584E99" w14:textId="77777777" w:rsidR="00B752E4" w:rsidRPr="005914A2" w:rsidRDefault="00B752E4">
            <w:pPr>
              <w:pStyle w:val="FORMDATA"/>
              <w:rPr>
                <w:b/>
                <w:color w:val="auto"/>
              </w:rPr>
            </w:pPr>
            <w:r w:rsidRPr="005914A2">
              <w:rPr>
                <w:b/>
                <w:color w:val="auto"/>
              </w:rPr>
              <w:t>LNA</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7CC3D58" w14:textId="77777777" w:rsidR="00B752E4" w:rsidRPr="005914A2" w:rsidRDefault="00B752E4">
            <w:pPr>
              <w:pStyle w:val="FORMDATA"/>
              <w:rPr>
                <w:b/>
                <w:color w:val="auto"/>
              </w:rPr>
            </w:pPr>
            <w:r w:rsidRPr="005914A2">
              <w:rPr>
                <w:b/>
                <w:color w:val="auto"/>
              </w:rPr>
              <w:t>Line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15A12D0" w14:textId="77777777" w:rsidR="00B752E4" w:rsidRPr="005914A2" w:rsidRDefault="00B752E4">
            <w:pPr>
              <w:pStyle w:val="FORMDATA"/>
              <w:rPr>
                <w:b/>
                <w:color w:val="auto"/>
              </w:rPr>
            </w:pPr>
            <w:r w:rsidRPr="005914A2">
              <w:rPr>
                <w:b/>
                <w:color w:val="auto"/>
              </w:rPr>
              <w:t>N</w:t>
            </w:r>
          </w:p>
        </w:tc>
      </w:tr>
      <w:tr w:rsidR="00B752E4" w:rsidRPr="005914A2" w14:paraId="704D6997"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4127A517" w14:textId="77777777" w:rsidR="00B752E4" w:rsidRPr="005914A2" w:rsidRDefault="00B752E4">
            <w:pPr>
              <w:pStyle w:val="FORMDATA"/>
              <w:rPr>
                <w:b/>
                <w:color w:val="auto"/>
              </w:rPr>
            </w:pPr>
            <w:r w:rsidRPr="005914A2">
              <w:rPr>
                <w:b/>
                <w:color w:val="auto"/>
              </w:rPr>
              <w:t>LNECLSSVC</w:t>
            </w:r>
          </w:p>
        </w:tc>
        <w:tc>
          <w:tcPr>
            <w:tcW w:w="4484" w:type="dxa"/>
            <w:tcBorders>
              <w:top w:val="single" w:sz="6" w:space="0" w:color="auto"/>
              <w:left w:val="single" w:sz="6" w:space="0" w:color="auto"/>
              <w:bottom w:val="single" w:sz="6" w:space="0" w:color="auto"/>
              <w:right w:val="single" w:sz="6" w:space="0" w:color="auto"/>
            </w:tcBorders>
          </w:tcPr>
          <w:p w14:paraId="28F52B10" w14:textId="77777777" w:rsidR="00B752E4" w:rsidRPr="005914A2" w:rsidRDefault="00B752E4">
            <w:pPr>
              <w:pStyle w:val="FORMDATA"/>
              <w:rPr>
                <w:b/>
                <w:color w:val="auto"/>
              </w:rPr>
            </w:pPr>
            <w:r w:rsidRPr="005914A2">
              <w:rPr>
                <w:b/>
                <w:color w:val="auto"/>
              </w:rPr>
              <w:t>Line Class of Service</w:t>
            </w:r>
          </w:p>
        </w:tc>
        <w:tc>
          <w:tcPr>
            <w:tcW w:w="2356" w:type="dxa"/>
            <w:tcBorders>
              <w:top w:val="single" w:sz="6" w:space="0" w:color="auto"/>
              <w:left w:val="single" w:sz="6" w:space="0" w:color="auto"/>
              <w:bottom w:val="single" w:sz="6" w:space="0" w:color="auto"/>
              <w:right w:val="single" w:sz="12" w:space="0" w:color="auto"/>
            </w:tcBorders>
          </w:tcPr>
          <w:p w14:paraId="6081D822" w14:textId="77777777" w:rsidR="00B752E4" w:rsidRPr="005914A2" w:rsidRDefault="00B752E4">
            <w:pPr>
              <w:pStyle w:val="FORMDATA"/>
              <w:rPr>
                <w:b/>
                <w:color w:val="auto"/>
              </w:rPr>
            </w:pPr>
            <w:r w:rsidRPr="005914A2">
              <w:rPr>
                <w:b/>
                <w:color w:val="auto"/>
              </w:rPr>
              <w:t>UEPWD</w:t>
            </w:r>
          </w:p>
        </w:tc>
      </w:tr>
      <w:tr w:rsidR="00B752E4" w:rsidRPr="005914A2" w14:paraId="1367D089"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64D8AC81" w14:textId="77777777" w:rsidR="00B752E4" w:rsidRPr="005914A2" w:rsidRDefault="00B752E4">
            <w:pPr>
              <w:pStyle w:val="FORMDATA"/>
              <w:rPr>
                <w:b/>
                <w:color w:val="auto"/>
              </w:rPr>
            </w:pPr>
            <w:r w:rsidRPr="005914A2">
              <w:rPr>
                <w:b/>
                <w:color w:val="auto"/>
              </w:rPr>
              <w:t>TNS</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75ECB5E" w14:textId="77777777" w:rsidR="00B752E4" w:rsidRPr="005914A2" w:rsidRDefault="00B752E4">
            <w:pPr>
              <w:pStyle w:val="FORMDATA"/>
              <w:rPr>
                <w:b/>
                <w:color w:val="auto"/>
              </w:rPr>
            </w:pPr>
            <w:r w:rsidRPr="005914A2">
              <w:rPr>
                <w:b/>
                <w:color w:val="auto"/>
              </w:rPr>
              <w:t>Telephone Numbers</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3AACD4AD" w14:textId="77777777" w:rsidR="00B752E4" w:rsidRPr="005914A2" w:rsidRDefault="00B752E4">
            <w:pPr>
              <w:pStyle w:val="FORMDATA"/>
              <w:rPr>
                <w:b/>
                <w:color w:val="auto"/>
              </w:rPr>
            </w:pPr>
            <w:r w:rsidRPr="005914A2">
              <w:rPr>
                <w:b/>
                <w:color w:val="auto"/>
              </w:rPr>
              <w:t>7709387120</w:t>
            </w:r>
          </w:p>
        </w:tc>
      </w:tr>
      <w:tr w:rsidR="00B752E4" w:rsidRPr="005914A2" w14:paraId="6D9F3750"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10B7C986" w14:textId="77777777" w:rsidR="00B752E4" w:rsidRPr="005914A2" w:rsidRDefault="00B752E4">
            <w:pPr>
              <w:pStyle w:val="FORMDATA"/>
              <w:rPr>
                <w:b/>
                <w:color w:val="auto"/>
              </w:rPr>
            </w:pPr>
            <w:r w:rsidRPr="005914A2">
              <w:rPr>
                <w:b/>
                <w:color w:val="auto"/>
              </w:rPr>
              <w:t xml:space="preserve">PIC </w:t>
            </w:r>
          </w:p>
        </w:tc>
        <w:tc>
          <w:tcPr>
            <w:tcW w:w="4484" w:type="dxa"/>
            <w:tcBorders>
              <w:top w:val="single" w:sz="6" w:space="0" w:color="auto"/>
              <w:left w:val="single" w:sz="6" w:space="0" w:color="auto"/>
              <w:bottom w:val="single" w:sz="6" w:space="0" w:color="auto"/>
              <w:right w:val="single" w:sz="6" w:space="0" w:color="auto"/>
            </w:tcBorders>
          </w:tcPr>
          <w:p w14:paraId="75BAE488" w14:textId="77777777" w:rsidR="00B752E4" w:rsidRPr="005914A2" w:rsidRDefault="00B752E4">
            <w:pPr>
              <w:pStyle w:val="FORMDATA"/>
              <w:rPr>
                <w:b/>
                <w:color w:val="auto"/>
              </w:rPr>
            </w:pPr>
            <w:r w:rsidRPr="005914A2">
              <w:rPr>
                <w:b/>
                <w:color w:val="auto"/>
              </w:rPr>
              <w:t>InterLATA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1DDE20DB" w14:textId="77777777" w:rsidR="00B752E4" w:rsidRPr="005914A2" w:rsidRDefault="00B752E4">
            <w:pPr>
              <w:pStyle w:val="FORMDATA"/>
              <w:rPr>
                <w:b/>
                <w:color w:val="auto"/>
              </w:rPr>
            </w:pPr>
            <w:r w:rsidRPr="005914A2">
              <w:rPr>
                <w:b/>
                <w:color w:val="auto"/>
              </w:rPr>
              <w:t>NONE</w:t>
            </w:r>
          </w:p>
        </w:tc>
      </w:tr>
      <w:tr w:rsidR="00B752E4" w:rsidRPr="005914A2" w14:paraId="52A243DC"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1019FC64" w14:textId="77777777" w:rsidR="00B752E4" w:rsidRPr="005914A2" w:rsidRDefault="00B752E4">
            <w:pPr>
              <w:pStyle w:val="FORMDATA"/>
              <w:rPr>
                <w:b/>
                <w:color w:val="auto"/>
              </w:rPr>
            </w:pPr>
            <w:r w:rsidRPr="005914A2">
              <w:rPr>
                <w:b/>
                <w:color w:val="auto"/>
              </w:rPr>
              <w:t>LPIC</w:t>
            </w:r>
          </w:p>
        </w:tc>
        <w:tc>
          <w:tcPr>
            <w:tcW w:w="4484" w:type="dxa"/>
            <w:tcBorders>
              <w:top w:val="single" w:sz="6" w:space="0" w:color="auto"/>
              <w:left w:val="single" w:sz="6" w:space="0" w:color="auto"/>
              <w:bottom w:val="single" w:sz="6" w:space="0" w:color="auto"/>
              <w:right w:val="single" w:sz="6" w:space="0" w:color="auto"/>
            </w:tcBorders>
          </w:tcPr>
          <w:p w14:paraId="4FF43369" w14:textId="77777777" w:rsidR="00B752E4" w:rsidRPr="005914A2" w:rsidRDefault="00B752E4">
            <w:pPr>
              <w:pStyle w:val="FORMDATA"/>
              <w:rPr>
                <w:b/>
                <w:color w:val="auto"/>
              </w:rPr>
            </w:pPr>
            <w:r w:rsidRPr="005914A2">
              <w:rPr>
                <w:b/>
                <w:color w:val="auto"/>
              </w:rPr>
              <w:t>IntraLATA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66652DFE" w14:textId="77777777" w:rsidR="00B752E4" w:rsidRPr="005914A2" w:rsidRDefault="00B752E4">
            <w:pPr>
              <w:pStyle w:val="FORMDATA"/>
              <w:rPr>
                <w:b/>
                <w:color w:val="auto"/>
              </w:rPr>
            </w:pPr>
            <w:r w:rsidRPr="005914A2">
              <w:rPr>
                <w:b/>
                <w:color w:val="auto"/>
              </w:rPr>
              <w:t>NONE</w:t>
            </w:r>
          </w:p>
        </w:tc>
      </w:tr>
      <w:tr w:rsidR="00B752E4" w:rsidRPr="005914A2" w14:paraId="4C362E37"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36123FEA"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752ACA8C"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5A95533" w14:textId="77777777" w:rsidR="00B752E4" w:rsidRPr="005914A2" w:rsidRDefault="00B752E4">
            <w:pPr>
              <w:pStyle w:val="FORMDATA"/>
              <w:rPr>
                <w:b/>
                <w:color w:val="auto"/>
              </w:rPr>
            </w:pPr>
            <w:r w:rsidRPr="005914A2">
              <w:rPr>
                <w:b/>
                <w:color w:val="auto"/>
              </w:rPr>
              <w:t>N</w:t>
            </w:r>
          </w:p>
        </w:tc>
      </w:tr>
      <w:tr w:rsidR="00B752E4" w:rsidRPr="005914A2" w14:paraId="27AF1A61"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5597BFA8"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39A07B67"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5CAB036B" w14:textId="77777777" w:rsidR="00B752E4" w:rsidRPr="005914A2" w:rsidRDefault="00B752E4" w:rsidP="008C51B0">
            <w:pPr>
              <w:pStyle w:val="FORMDATA"/>
              <w:rPr>
                <w:b/>
                <w:color w:val="auto"/>
              </w:rPr>
            </w:pPr>
            <w:r w:rsidRPr="005914A2">
              <w:rPr>
                <w:b/>
                <w:color w:val="auto"/>
              </w:rPr>
              <w:t>ES</w:t>
            </w:r>
            <w:r w:rsidR="008C51B0">
              <w:rPr>
                <w:b/>
                <w:color w:val="auto"/>
              </w:rPr>
              <w:t>C</w:t>
            </w:r>
          </w:p>
        </w:tc>
      </w:tr>
      <w:tr w:rsidR="00B752E4" w:rsidRPr="005914A2" w14:paraId="5855332A"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0393D468"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948531A"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6A8E490" w14:textId="77777777" w:rsidR="00B752E4" w:rsidRPr="005914A2" w:rsidRDefault="00B752E4">
            <w:pPr>
              <w:pStyle w:val="FORMDATA"/>
              <w:rPr>
                <w:b/>
                <w:color w:val="auto"/>
              </w:rPr>
            </w:pPr>
            <w:r w:rsidRPr="005914A2">
              <w:rPr>
                <w:b/>
                <w:color w:val="auto"/>
              </w:rPr>
              <w:t>N</w:t>
            </w:r>
          </w:p>
        </w:tc>
      </w:tr>
      <w:tr w:rsidR="00B752E4" w:rsidRPr="005914A2" w14:paraId="5E44BFBD"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5798BDB4"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19B28E5D"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720C55CE" w14:textId="77777777" w:rsidR="00B752E4" w:rsidRPr="005914A2" w:rsidRDefault="00B752E4">
            <w:pPr>
              <w:pStyle w:val="FORMDATA"/>
              <w:rPr>
                <w:b/>
                <w:color w:val="auto"/>
              </w:rPr>
            </w:pPr>
            <w:r w:rsidRPr="005914A2">
              <w:rPr>
                <w:b/>
                <w:color w:val="auto"/>
              </w:rPr>
              <w:t>ESX</w:t>
            </w:r>
          </w:p>
        </w:tc>
      </w:tr>
      <w:tr w:rsidR="00B752E4" w:rsidRPr="005914A2" w14:paraId="1EC20F97"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0E7C91E6"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BF5EF08"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4DFF4E1" w14:textId="77777777" w:rsidR="00B752E4" w:rsidRPr="005914A2" w:rsidRDefault="00B752E4">
            <w:pPr>
              <w:pStyle w:val="FORMDATA"/>
              <w:rPr>
                <w:b/>
                <w:color w:val="auto"/>
              </w:rPr>
            </w:pPr>
            <w:r w:rsidRPr="005914A2">
              <w:rPr>
                <w:b/>
                <w:color w:val="auto"/>
              </w:rPr>
              <w:t>N</w:t>
            </w:r>
          </w:p>
        </w:tc>
      </w:tr>
      <w:tr w:rsidR="00B752E4" w:rsidRPr="005914A2" w14:paraId="1C661073" w14:textId="77777777">
        <w:trPr>
          <w:trHeight w:val="255"/>
        </w:trPr>
        <w:tc>
          <w:tcPr>
            <w:tcW w:w="1980" w:type="dxa"/>
            <w:tcBorders>
              <w:top w:val="single" w:sz="6" w:space="0" w:color="auto"/>
              <w:left w:val="single" w:sz="12" w:space="0" w:color="auto"/>
              <w:bottom w:val="single" w:sz="12" w:space="0" w:color="auto"/>
              <w:right w:val="single" w:sz="6" w:space="0" w:color="auto"/>
            </w:tcBorders>
          </w:tcPr>
          <w:p w14:paraId="15DCE202"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12" w:space="0" w:color="auto"/>
              <w:right w:val="single" w:sz="6" w:space="0" w:color="auto"/>
            </w:tcBorders>
          </w:tcPr>
          <w:p w14:paraId="55D72B82"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12" w:space="0" w:color="auto"/>
              <w:right w:val="single" w:sz="12" w:space="0" w:color="auto"/>
            </w:tcBorders>
          </w:tcPr>
          <w:p w14:paraId="3AAD10B0" w14:textId="77777777" w:rsidR="00B752E4" w:rsidRPr="005914A2" w:rsidRDefault="00B752E4">
            <w:pPr>
              <w:pStyle w:val="FORMDATA"/>
              <w:rPr>
                <w:b/>
                <w:color w:val="auto"/>
              </w:rPr>
            </w:pPr>
            <w:r w:rsidRPr="005914A2">
              <w:rPr>
                <w:b/>
                <w:color w:val="auto"/>
              </w:rPr>
              <w:t>ESF</w:t>
            </w:r>
          </w:p>
        </w:tc>
      </w:tr>
    </w:tbl>
    <w:p w14:paraId="1291BD75" w14:textId="77777777" w:rsidR="00B752E4" w:rsidRDefault="00B752E4"/>
    <w:p w14:paraId="7C1DF563" w14:textId="77777777" w:rsidR="00F6735E" w:rsidRDefault="00F6735E" w:rsidP="000B7672"/>
    <w:p w14:paraId="245BC689" w14:textId="77777777" w:rsidR="00576093" w:rsidRDefault="00576093" w:rsidP="00576093">
      <w:r>
        <w:t>XML INPUT:</w:t>
      </w:r>
    </w:p>
    <w:p w14:paraId="5FA305F3" w14:textId="77777777" w:rsidR="00576093" w:rsidRPr="00901DD9" w:rsidRDefault="00576093" w:rsidP="00576093">
      <w:pPr>
        <w:ind w:hanging="480"/>
        <w:rPr>
          <w:rFonts w:ascii="Verdana" w:hAnsi="Verdana"/>
          <w:sz w:val="20"/>
          <w:szCs w:val="20"/>
        </w:rPr>
      </w:pPr>
      <w:hyperlink r:id="rId16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order:LSR_ORD_REQ</w:t>
      </w:r>
      <w:r w:rsidRPr="00901DD9">
        <w:rPr>
          <w:rFonts w:ascii="Verdana" w:hAnsi="Verdana"/>
          <w:color w:val="0000FF"/>
          <w:sz w:val="20"/>
        </w:rPr>
        <w:t>&gt;</w:t>
      </w:r>
    </w:p>
    <w:p w14:paraId="0C28345D" w14:textId="77777777" w:rsidR="00576093" w:rsidRPr="00901DD9" w:rsidRDefault="00576093" w:rsidP="00576093">
      <w:pPr>
        <w:ind w:hanging="480"/>
        <w:rPr>
          <w:rFonts w:ascii="Verdana" w:hAnsi="Verdana"/>
          <w:sz w:val="20"/>
          <w:szCs w:val="20"/>
        </w:rPr>
      </w:pPr>
      <w:hyperlink r:id="rId16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order:HDR</w:t>
      </w:r>
      <w:r w:rsidRPr="00901DD9">
        <w:rPr>
          <w:rFonts w:ascii="Verdana" w:hAnsi="Verdana"/>
          <w:color w:val="0000FF"/>
          <w:sz w:val="20"/>
        </w:rPr>
        <w:t>&gt;</w:t>
      </w:r>
    </w:p>
    <w:p w14:paraId="7D6D9BA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order:CCNA</w:t>
      </w:r>
      <w:r w:rsidRPr="00901DD9">
        <w:rPr>
          <w:rFonts w:ascii="Verdana" w:hAnsi="Verdana"/>
          <w:color w:val="0000FF"/>
          <w:sz w:val="20"/>
        </w:rPr>
        <w:t>&gt;</w:t>
      </w:r>
      <w:r w:rsidRPr="00901DD9">
        <w:rPr>
          <w:rFonts w:ascii="Verdana" w:hAnsi="Verdana"/>
          <w:b/>
          <w:bCs/>
          <w:sz w:val="20"/>
        </w:rPr>
        <w:t>ZXL</w:t>
      </w:r>
      <w:r w:rsidRPr="00901DD9">
        <w:rPr>
          <w:rFonts w:ascii="Verdana" w:hAnsi="Verdana"/>
          <w:color w:val="0000FF"/>
          <w:sz w:val="20"/>
        </w:rPr>
        <w:t>&lt;/</w:t>
      </w:r>
      <w:r w:rsidRPr="00901DD9">
        <w:rPr>
          <w:rFonts w:ascii="Verdana" w:hAnsi="Verdana"/>
          <w:color w:val="990000"/>
          <w:sz w:val="20"/>
        </w:rPr>
        <w:t>order:CCNA</w:t>
      </w:r>
      <w:r w:rsidRPr="00901DD9">
        <w:rPr>
          <w:rFonts w:ascii="Verdana" w:hAnsi="Verdana"/>
          <w:color w:val="0000FF"/>
          <w:sz w:val="20"/>
        </w:rPr>
        <w:t>&gt;</w:t>
      </w:r>
      <w:r w:rsidRPr="00901DD9">
        <w:rPr>
          <w:rFonts w:ascii="Verdana" w:hAnsi="Verdana"/>
          <w:sz w:val="20"/>
          <w:szCs w:val="20"/>
        </w:rPr>
        <w:t xml:space="preserve"> </w:t>
      </w:r>
    </w:p>
    <w:p w14:paraId="70F8C3D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order:MSG_TIMESTAMP</w:t>
      </w:r>
      <w:r w:rsidRPr="00901DD9">
        <w:rPr>
          <w:rFonts w:ascii="Verdana" w:hAnsi="Verdana"/>
          <w:color w:val="0000FF"/>
          <w:sz w:val="20"/>
        </w:rPr>
        <w:t>&gt;</w:t>
      </w:r>
      <w:r w:rsidRPr="00901DD9">
        <w:rPr>
          <w:rFonts w:ascii="Verdana" w:hAnsi="Verdana"/>
          <w:b/>
          <w:bCs/>
          <w:sz w:val="20"/>
        </w:rPr>
        <w:t>2009-06-25T14:06:08-05:00</w:t>
      </w:r>
      <w:r w:rsidRPr="00901DD9">
        <w:rPr>
          <w:rFonts w:ascii="Verdana" w:hAnsi="Verdana"/>
          <w:color w:val="0000FF"/>
          <w:sz w:val="20"/>
        </w:rPr>
        <w:t>&lt;/</w:t>
      </w:r>
      <w:r w:rsidRPr="00901DD9">
        <w:rPr>
          <w:rFonts w:ascii="Verdana" w:hAnsi="Verdana"/>
          <w:color w:val="990000"/>
          <w:sz w:val="20"/>
        </w:rPr>
        <w:t>order:MSG_TIMESTAMP</w:t>
      </w:r>
      <w:r w:rsidRPr="00901DD9">
        <w:rPr>
          <w:rFonts w:ascii="Verdana" w:hAnsi="Verdana"/>
          <w:color w:val="0000FF"/>
          <w:sz w:val="20"/>
        </w:rPr>
        <w:t>&gt;</w:t>
      </w:r>
      <w:r w:rsidRPr="00901DD9">
        <w:rPr>
          <w:rFonts w:ascii="Verdana" w:hAnsi="Verdana"/>
          <w:sz w:val="20"/>
          <w:szCs w:val="20"/>
        </w:rPr>
        <w:t xml:space="preserve"> </w:t>
      </w:r>
    </w:p>
    <w:p w14:paraId="127DB9E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order:PON</w:t>
      </w:r>
      <w:r w:rsidRPr="00901DD9">
        <w:rPr>
          <w:rFonts w:ascii="Verdana" w:hAnsi="Verdana"/>
          <w:color w:val="0000FF"/>
          <w:sz w:val="20"/>
        </w:rPr>
        <w:t>&gt;</w:t>
      </w:r>
      <w:r w:rsidRPr="00901DD9">
        <w:rPr>
          <w:rFonts w:ascii="Verdana" w:hAnsi="Verdana"/>
          <w:b/>
          <w:bCs/>
          <w:sz w:val="20"/>
        </w:rPr>
        <w:t>CVT0M006R31-JGM</w:t>
      </w:r>
      <w:r w:rsidRPr="00901DD9">
        <w:rPr>
          <w:rFonts w:ascii="Verdana" w:hAnsi="Verdana"/>
          <w:color w:val="0000FF"/>
          <w:sz w:val="20"/>
        </w:rPr>
        <w:t>&lt;/</w:t>
      </w:r>
      <w:r w:rsidRPr="00901DD9">
        <w:rPr>
          <w:rFonts w:ascii="Verdana" w:hAnsi="Verdana"/>
          <w:color w:val="990000"/>
          <w:sz w:val="20"/>
        </w:rPr>
        <w:t>order:PON</w:t>
      </w:r>
      <w:r w:rsidRPr="00901DD9">
        <w:rPr>
          <w:rFonts w:ascii="Verdana" w:hAnsi="Verdana"/>
          <w:color w:val="0000FF"/>
          <w:sz w:val="20"/>
        </w:rPr>
        <w:t>&gt;</w:t>
      </w:r>
      <w:r w:rsidRPr="00901DD9">
        <w:rPr>
          <w:rFonts w:ascii="Verdana" w:hAnsi="Verdana"/>
          <w:sz w:val="20"/>
          <w:szCs w:val="20"/>
        </w:rPr>
        <w:t xml:space="preserve"> </w:t>
      </w:r>
    </w:p>
    <w:p w14:paraId="7C512EE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order:VER</w:t>
      </w:r>
      <w:r w:rsidRPr="00901DD9">
        <w:rPr>
          <w:rFonts w:ascii="Verdana" w:hAnsi="Verdana"/>
          <w:color w:val="0000FF"/>
          <w:sz w:val="20"/>
        </w:rPr>
        <w:t>&gt;</w:t>
      </w:r>
      <w:r w:rsidRPr="00901DD9">
        <w:rPr>
          <w:rFonts w:ascii="Verdana" w:hAnsi="Verdana"/>
          <w:b/>
          <w:bCs/>
          <w:sz w:val="20"/>
        </w:rPr>
        <w:t>00</w:t>
      </w:r>
      <w:r w:rsidRPr="00901DD9">
        <w:rPr>
          <w:rFonts w:ascii="Verdana" w:hAnsi="Verdana"/>
          <w:color w:val="0000FF"/>
          <w:sz w:val="20"/>
        </w:rPr>
        <w:t>&lt;/</w:t>
      </w:r>
      <w:r w:rsidRPr="00901DD9">
        <w:rPr>
          <w:rFonts w:ascii="Verdana" w:hAnsi="Verdana"/>
          <w:color w:val="990000"/>
          <w:sz w:val="20"/>
        </w:rPr>
        <w:t>order:VER</w:t>
      </w:r>
      <w:r w:rsidRPr="00901DD9">
        <w:rPr>
          <w:rFonts w:ascii="Verdana" w:hAnsi="Verdana"/>
          <w:color w:val="0000FF"/>
          <w:sz w:val="20"/>
        </w:rPr>
        <w:t>&gt;</w:t>
      </w:r>
      <w:r w:rsidRPr="00901DD9">
        <w:rPr>
          <w:rFonts w:ascii="Verdana" w:hAnsi="Verdana"/>
          <w:sz w:val="20"/>
          <w:szCs w:val="20"/>
        </w:rPr>
        <w:t xml:space="preserve"> </w:t>
      </w:r>
    </w:p>
    <w:p w14:paraId="5180396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order:ATN</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order:ATN</w:t>
      </w:r>
      <w:r w:rsidRPr="00901DD9">
        <w:rPr>
          <w:rFonts w:ascii="Verdana" w:hAnsi="Verdana"/>
          <w:color w:val="0000FF"/>
          <w:sz w:val="20"/>
        </w:rPr>
        <w:t>&gt;</w:t>
      </w:r>
      <w:r w:rsidRPr="00901DD9">
        <w:rPr>
          <w:rFonts w:ascii="Verdana" w:hAnsi="Verdana"/>
          <w:sz w:val="20"/>
          <w:szCs w:val="20"/>
        </w:rPr>
        <w:t xml:space="preserve"> </w:t>
      </w:r>
    </w:p>
    <w:p w14:paraId="3F27830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order:RVER</w:t>
      </w:r>
      <w:r w:rsidRPr="00901DD9">
        <w:rPr>
          <w:rFonts w:ascii="Verdana" w:hAnsi="Verdana"/>
          <w:color w:val="0000FF"/>
          <w:sz w:val="20"/>
        </w:rPr>
        <w:t>&gt;</w:t>
      </w:r>
      <w:r w:rsidRPr="00901DD9">
        <w:rPr>
          <w:rFonts w:ascii="Verdana" w:hAnsi="Verdana"/>
          <w:b/>
          <w:bCs/>
          <w:sz w:val="20"/>
        </w:rPr>
        <w:t>10.05</w:t>
      </w:r>
      <w:r w:rsidRPr="00901DD9">
        <w:rPr>
          <w:rFonts w:ascii="Verdana" w:hAnsi="Verdana"/>
          <w:color w:val="0000FF"/>
          <w:sz w:val="20"/>
        </w:rPr>
        <w:t>&lt;/</w:t>
      </w:r>
      <w:r w:rsidRPr="00901DD9">
        <w:rPr>
          <w:rFonts w:ascii="Verdana" w:hAnsi="Verdana"/>
          <w:color w:val="990000"/>
          <w:sz w:val="20"/>
        </w:rPr>
        <w:t>order:RVER</w:t>
      </w:r>
      <w:r w:rsidRPr="00901DD9">
        <w:rPr>
          <w:rFonts w:ascii="Verdana" w:hAnsi="Verdana"/>
          <w:color w:val="0000FF"/>
          <w:sz w:val="20"/>
        </w:rPr>
        <w:t>&gt;</w:t>
      </w:r>
      <w:r w:rsidRPr="00901DD9">
        <w:rPr>
          <w:rFonts w:ascii="Verdana" w:hAnsi="Verdana"/>
          <w:sz w:val="20"/>
          <w:szCs w:val="20"/>
        </w:rPr>
        <w:t xml:space="preserve"> </w:t>
      </w:r>
    </w:p>
    <w:p w14:paraId="69DA967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order:CC</w:t>
      </w:r>
      <w:r w:rsidRPr="00901DD9">
        <w:rPr>
          <w:rFonts w:ascii="Verdana" w:hAnsi="Verdana"/>
          <w:color w:val="0000FF"/>
          <w:sz w:val="20"/>
        </w:rPr>
        <w:t>&gt;</w:t>
      </w:r>
      <w:r w:rsidRPr="00901DD9">
        <w:rPr>
          <w:rFonts w:ascii="Verdana" w:hAnsi="Verdana"/>
          <w:b/>
          <w:bCs/>
          <w:sz w:val="20"/>
        </w:rPr>
        <w:t>9999</w:t>
      </w:r>
      <w:r w:rsidRPr="00901DD9">
        <w:rPr>
          <w:rFonts w:ascii="Verdana" w:hAnsi="Verdana"/>
          <w:color w:val="0000FF"/>
          <w:sz w:val="20"/>
        </w:rPr>
        <w:t>&lt;/</w:t>
      </w:r>
      <w:r w:rsidRPr="00901DD9">
        <w:rPr>
          <w:rFonts w:ascii="Verdana" w:hAnsi="Verdana"/>
          <w:color w:val="990000"/>
          <w:sz w:val="20"/>
        </w:rPr>
        <w:t>order:CC</w:t>
      </w:r>
      <w:r w:rsidRPr="00901DD9">
        <w:rPr>
          <w:rFonts w:ascii="Verdana" w:hAnsi="Verdana"/>
          <w:color w:val="0000FF"/>
          <w:sz w:val="20"/>
        </w:rPr>
        <w:t>&gt;</w:t>
      </w:r>
      <w:r w:rsidRPr="00901DD9">
        <w:rPr>
          <w:rFonts w:ascii="Verdana" w:hAnsi="Verdana"/>
          <w:sz w:val="20"/>
          <w:szCs w:val="20"/>
        </w:rPr>
        <w:t xml:space="preserve"> </w:t>
      </w:r>
    </w:p>
    <w:p w14:paraId="01CBDEF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b/>
          <w:bCs/>
          <w:sz w:val="20"/>
        </w:rPr>
        <w:t>GA</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sz w:val="20"/>
          <w:szCs w:val="20"/>
        </w:rPr>
        <w:t xml:space="preserve"> </w:t>
      </w:r>
    </w:p>
    <w:p w14:paraId="0534EA3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order:DTSENT</w:t>
      </w:r>
      <w:r w:rsidRPr="00901DD9">
        <w:rPr>
          <w:rFonts w:ascii="Verdana" w:hAnsi="Verdana"/>
          <w:color w:val="0000FF"/>
          <w:sz w:val="20"/>
        </w:rPr>
        <w:t>&gt;</w:t>
      </w:r>
      <w:r w:rsidRPr="00901DD9">
        <w:rPr>
          <w:rFonts w:ascii="Verdana" w:hAnsi="Verdana"/>
          <w:b/>
          <w:bCs/>
          <w:sz w:val="20"/>
        </w:rPr>
        <w:t>200906250206PM</w:t>
      </w:r>
      <w:r w:rsidRPr="00901DD9">
        <w:rPr>
          <w:rFonts w:ascii="Verdana" w:hAnsi="Verdana"/>
          <w:color w:val="0000FF"/>
          <w:sz w:val="20"/>
        </w:rPr>
        <w:t>&lt;/</w:t>
      </w:r>
      <w:r w:rsidRPr="00901DD9">
        <w:rPr>
          <w:rFonts w:ascii="Verdana" w:hAnsi="Verdana"/>
          <w:color w:val="990000"/>
          <w:sz w:val="20"/>
        </w:rPr>
        <w:t>order:DTSENT</w:t>
      </w:r>
      <w:r w:rsidRPr="00901DD9">
        <w:rPr>
          <w:rFonts w:ascii="Verdana" w:hAnsi="Verdana"/>
          <w:color w:val="0000FF"/>
          <w:sz w:val="20"/>
        </w:rPr>
        <w:t>&gt;</w:t>
      </w:r>
      <w:r w:rsidRPr="00901DD9">
        <w:rPr>
          <w:rFonts w:ascii="Verdana" w:hAnsi="Verdana"/>
          <w:sz w:val="20"/>
          <w:szCs w:val="20"/>
        </w:rPr>
        <w:t xml:space="preserve"> </w:t>
      </w:r>
    </w:p>
    <w:p w14:paraId="5A093271"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order:HDR</w:t>
      </w:r>
      <w:r w:rsidRPr="00901DD9">
        <w:rPr>
          <w:rFonts w:ascii="Verdana" w:hAnsi="Verdana"/>
          <w:color w:val="0000FF"/>
          <w:sz w:val="20"/>
        </w:rPr>
        <w:t>&gt;</w:t>
      </w:r>
    </w:p>
    <w:p w14:paraId="2DE10550" w14:textId="77777777" w:rsidR="00576093" w:rsidRPr="00901DD9" w:rsidRDefault="00576093" w:rsidP="00576093">
      <w:pPr>
        <w:ind w:hanging="480"/>
        <w:rPr>
          <w:rFonts w:ascii="Verdana" w:hAnsi="Verdana"/>
          <w:sz w:val="20"/>
          <w:szCs w:val="20"/>
        </w:rPr>
      </w:pPr>
      <w:hyperlink r:id="rId16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w:t>
      </w:r>
      <w:r w:rsidRPr="00901DD9">
        <w:rPr>
          <w:rFonts w:ascii="Verdana" w:hAnsi="Verdana"/>
          <w:color w:val="0000FF"/>
          <w:sz w:val="20"/>
        </w:rPr>
        <w:t>&gt;</w:t>
      </w:r>
    </w:p>
    <w:p w14:paraId="2C95AAAD" w14:textId="77777777" w:rsidR="00576093" w:rsidRPr="00901DD9" w:rsidRDefault="00576093" w:rsidP="00576093">
      <w:pPr>
        <w:ind w:hanging="480"/>
        <w:rPr>
          <w:rFonts w:ascii="Verdana" w:hAnsi="Verdana"/>
          <w:sz w:val="20"/>
          <w:szCs w:val="20"/>
        </w:rPr>
      </w:pPr>
      <w:hyperlink r:id="rId16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order:LSR_ADMIN</w:t>
      </w:r>
      <w:r w:rsidRPr="00901DD9">
        <w:rPr>
          <w:rFonts w:ascii="Verdana" w:hAnsi="Verdana"/>
          <w:color w:val="0000FF"/>
          <w:sz w:val="20"/>
        </w:rPr>
        <w:t>&gt;</w:t>
      </w:r>
    </w:p>
    <w:p w14:paraId="04C175C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order:SC</w:t>
      </w:r>
      <w:r w:rsidRPr="00901DD9">
        <w:rPr>
          <w:rFonts w:ascii="Verdana" w:hAnsi="Verdana"/>
          <w:color w:val="0000FF"/>
          <w:sz w:val="20"/>
        </w:rPr>
        <w:t>&gt;</w:t>
      </w:r>
      <w:r w:rsidRPr="00901DD9">
        <w:rPr>
          <w:rFonts w:ascii="Verdana" w:hAnsi="Verdana"/>
          <w:b/>
          <w:bCs/>
          <w:sz w:val="20"/>
        </w:rPr>
        <w:t>LCSC</w:t>
      </w:r>
      <w:r w:rsidRPr="00901DD9">
        <w:rPr>
          <w:rFonts w:ascii="Verdana" w:hAnsi="Verdana"/>
          <w:color w:val="0000FF"/>
          <w:sz w:val="20"/>
        </w:rPr>
        <w:t>&lt;/</w:t>
      </w:r>
      <w:r w:rsidRPr="00901DD9">
        <w:rPr>
          <w:rFonts w:ascii="Verdana" w:hAnsi="Verdana"/>
          <w:color w:val="990000"/>
          <w:sz w:val="20"/>
        </w:rPr>
        <w:t>order:SC</w:t>
      </w:r>
      <w:r w:rsidRPr="00901DD9">
        <w:rPr>
          <w:rFonts w:ascii="Verdana" w:hAnsi="Verdana"/>
          <w:color w:val="0000FF"/>
          <w:sz w:val="20"/>
        </w:rPr>
        <w:t>&gt;</w:t>
      </w:r>
      <w:r w:rsidRPr="00901DD9">
        <w:rPr>
          <w:rFonts w:ascii="Verdana" w:hAnsi="Verdana"/>
          <w:sz w:val="20"/>
          <w:szCs w:val="20"/>
        </w:rPr>
        <w:t xml:space="preserve"> </w:t>
      </w:r>
    </w:p>
    <w:p w14:paraId="0CD13A3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order:PROJECT</w:t>
      </w:r>
      <w:r w:rsidRPr="00901DD9">
        <w:rPr>
          <w:rFonts w:ascii="Verdana" w:hAnsi="Verdana"/>
          <w:color w:val="0000FF"/>
          <w:sz w:val="20"/>
        </w:rPr>
        <w:t>&gt;</w:t>
      </w:r>
      <w:r w:rsidRPr="00901DD9">
        <w:rPr>
          <w:rFonts w:ascii="Verdana" w:hAnsi="Verdana"/>
          <w:b/>
          <w:bCs/>
          <w:sz w:val="20"/>
        </w:rPr>
        <w:t>CAVENOBILL</w:t>
      </w:r>
      <w:r w:rsidRPr="00901DD9">
        <w:rPr>
          <w:rFonts w:ascii="Verdana" w:hAnsi="Verdana"/>
          <w:color w:val="0000FF"/>
          <w:sz w:val="20"/>
        </w:rPr>
        <w:t>&lt;/</w:t>
      </w:r>
      <w:r w:rsidRPr="00901DD9">
        <w:rPr>
          <w:rFonts w:ascii="Verdana" w:hAnsi="Verdana"/>
          <w:color w:val="990000"/>
          <w:sz w:val="20"/>
        </w:rPr>
        <w:t>order:PROJECT</w:t>
      </w:r>
      <w:r w:rsidRPr="00901DD9">
        <w:rPr>
          <w:rFonts w:ascii="Verdana" w:hAnsi="Verdana"/>
          <w:color w:val="0000FF"/>
          <w:sz w:val="20"/>
        </w:rPr>
        <w:t>&gt;</w:t>
      </w:r>
      <w:r w:rsidRPr="00901DD9">
        <w:rPr>
          <w:rFonts w:ascii="Verdana" w:hAnsi="Verdana"/>
          <w:sz w:val="20"/>
          <w:szCs w:val="20"/>
        </w:rPr>
        <w:t xml:space="preserve"> </w:t>
      </w:r>
    </w:p>
    <w:p w14:paraId="51B2929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order:REQTYP</w:t>
      </w:r>
      <w:r w:rsidRPr="00901DD9">
        <w:rPr>
          <w:rFonts w:ascii="Verdana" w:hAnsi="Verdana"/>
          <w:color w:val="0000FF"/>
          <w:sz w:val="20"/>
        </w:rPr>
        <w:t>&gt;</w:t>
      </w:r>
      <w:r w:rsidRPr="00901DD9">
        <w:rPr>
          <w:rFonts w:ascii="Verdana" w:hAnsi="Verdana"/>
          <w:b/>
          <w:bCs/>
          <w:sz w:val="20"/>
        </w:rPr>
        <w:t>MB</w:t>
      </w:r>
      <w:r w:rsidRPr="00901DD9">
        <w:rPr>
          <w:rFonts w:ascii="Verdana" w:hAnsi="Verdana"/>
          <w:color w:val="0000FF"/>
          <w:sz w:val="20"/>
        </w:rPr>
        <w:t>&lt;/</w:t>
      </w:r>
      <w:r w:rsidRPr="00901DD9">
        <w:rPr>
          <w:rFonts w:ascii="Verdana" w:hAnsi="Verdana"/>
          <w:color w:val="990000"/>
          <w:sz w:val="20"/>
        </w:rPr>
        <w:t>order:REQTYP</w:t>
      </w:r>
      <w:r w:rsidRPr="00901DD9">
        <w:rPr>
          <w:rFonts w:ascii="Verdana" w:hAnsi="Verdana"/>
          <w:color w:val="0000FF"/>
          <w:sz w:val="20"/>
        </w:rPr>
        <w:t>&gt;</w:t>
      </w:r>
      <w:r w:rsidRPr="00901DD9">
        <w:rPr>
          <w:rFonts w:ascii="Verdana" w:hAnsi="Verdana"/>
          <w:sz w:val="20"/>
          <w:szCs w:val="20"/>
        </w:rPr>
        <w:t xml:space="preserve"> </w:t>
      </w:r>
    </w:p>
    <w:p w14:paraId="4AAF73F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order:ACT</w:t>
      </w:r>
      <w:r w:rsidRPr="00901DD9">
        <w:rPr>
          <w:rFonts w:ascii="Verdana" w:hAnsi="Verdana"/>
          <w:color w:val="0000FF"/>
          <w:sz w:val="20"/>
        </w:rPr>
        <w:t>&gt;</w:t>
      </w:r>
      <w:r w:rsidRPr="00901DD9">
        <w:rPr>
          <w:rFonts w:ascii="Verdana" w:hAnsi="Verdana"/>
          <w:sz w:val="20"/>
          <w:szCs w:val="20"/>
        </w:rPr>
        <w:t xml:space="preserve"> </w:t>
      </w:r>
    </w:p>
    <w:p w14:paraId="47FFB566" w14:textId="77777777" w:rsidR="00576093" w:rsidRPr="00901DD9" w:rsidRDefault="00576093" w:rsidP="00576093">
      <w:pPr>
        <w:ind w:hanging="480"/>
        <w:rPr>
          <w:rFonts w:ascii="Verdana" w:hAnsi="Verdana"/>
          <w:sz w:val="20"/>
          <w:szCs w:val="20"/>
        </w:rPr>
      </w:pPr>
      <w:hyperlink r:id="rId16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order:AUTHORIZATION</w:t>
      </w:r>
      <w:r w:rsidRPr="00901DD9">
        <w:rPr>
          <w:rFonts w:ascii="Verdana" w:hAnsi="Verdana"/>
          <w:color w:val="0000FF"/>
          <w:sz w:val="20"/>
        </w:rPr>
        <w:t>&gt;</w:t>
      </w:r>
    </w:p>
    <w:p w14:paraId="37DEE38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order:TOS</w:t>
      </w:r>
      <w:r w:rsidRPr="00901DD9">
        <w:rPr>
          <w:rFonts w:ascii="Verdana" w:hAnsi="Verdana"/>
          <w:color w:val="0000FF"/>
          <w:sz w:val="20"/>
        </w:rPr>
        <w:t>&gt;</w:t>
      </w:r>
      <w:r w:rsidRPr="00901DD9">
        <w:rPr>
          <w:rFonts w:ascii="Verdana" w:hAnsi="Verdana"/>
          <w:b/>
          <w:bCs/>
          <w:sz w:val="20"/>
        </w:rPr>
        <w:t>1AM-</w:t>
      </w:r>
      <w:r w:rsidRPr="00901DD9">
        <w:rPr>
          <w:rFonts w:ascii="Verdana" w:hAnsi="Verdana"/>
          <w:color w:val="0000FF"/>
          <w:sz w:val="20"/>
        </w:rPr>
        <w:t>&lt;/</w:t>
      </w:r>
      <w:r w:rsidRPr="00901DD9">
        <w:rPr>
          <w:rFonts w:ascii="Verdana" w:hAnsi="Verdana"/>
          <w:color w:val="990000"/>
          <w:sz w:val="20"/>
        </w:rPr>
        <w:t>order:TOS</w:t>
      </w:r>
      <w:r w:rsidRPr="00901DD9">
        <w:rPr>
          <w:rFonts w:ascii="Verdana" w:hAnsi="Verdana"/>
          <w:color w:val="0000FF"/>
          <w:sz w:val="20"/>
        </w:rPr>
        <w:t>&gt;</w:t>
      </w:r>
      <w:r w:rsidRPr="00901DD9">
        <w:rPr>
          <w:rFonts w:ascii="Verdana" w:hAnsi="Verdana"/>
          <w:sz w:val="20"/>
          <w:szCs w:val="20"/>
        </w:rPr>
        <w:t xml:space="preserve"> </w:t>
      </w:r>
    </w:p>
    <w:p w14:paraId="7CCB3A8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order:DDD</w:t>
      </w:r>
      <w:r w:rsidRPr="00901DD9">
        <w:rPr>
          <w:rFonts w:ascii="Verdana" w:hAnsi="Verdana"/>
          <w:color w:val="0000FF"/>
          <w:sz w:val="20"/>
        </w:rPr>
        <w:t>&gt;</w:t>
      </w:r>
      <w:r w:rsidRPr="00901DD9">
        <w:rPr>
          <w:rFonts w:ascii="Verdana" w:hAnsi="Verdana"/>
          <w:b/>
          <w:bCs/>
          <w:sz w:val="20"/>
        </w:rPr>
        <w:t>20090731</w:t>
      </w:r>
      <w:r w:rsidRPr="00901DD9">
        <w:rPr>
          <w:rFonts w:ascii="Verdana" w:hAnsi="Verdana"/>
          <w:color w:val="0000FF"/>
          <w:sz w:val="20"/>
        </w:rPr>
        <w:t>&lt;/</w:t>
      </w:r>
      <w:r w:rsidRPr="00901DD9">
        <w:rPr>
          <w:rFonts w:ascii="Verdana" w:hAnsi="Verdana"/>
          <w:color w:val="990000"/>
          <w:sz w:val="20"/>
        </w:rPr>
        <w:t>order:DDD</w:t>
      </w:r>
      <w:r w:rsidRPr="00901DD9">
        <w:rPr>
          <w:rFonts w:ascii="Verdana" w:hAnsi="Verdana"/>
          <w:color w:val="0000FF"/>
          <w:sz w:val="20"/>
        </w:rPr>
        <w:t>&gt;</w:t>
      </w:r>
      <w:r w:rsidRPr="00901DD9">
        <w:rPr>
          <w:rFonts w:ascii="Verdana" w:hAnsi="Verdana"/>
          <w:sz w:val="20"/>
          <w:szCs w:val="20"/>
        </w:rPr>
        <w:t xml:space="preserve"> </w:t>
      </w:r>
    </w:p>
    <w:p w14:paraId="1B907B3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order:PORTTYP</w:t>
      </w:r>
      <w:r w:rsidRPr="00901DD9">
        <w:rPr>
          <w:rFonts w:ascii="Verdana" w:hAnsi="Verdana"/>
          <w:color w:val="0000FF"/>
          <w:sz w:val="20"/>
        </w:rPr>
        <w:t>&gt;</w:t>
      </w:r>
      <w:r w:rsidRPr="00901DD9">
        <w:rPr>
          <w:rFonts w:ascii="Verdana" w:hAnsi="Verdana"/>
          <w:b/>
          <w:bCs/>
          <w:sz w:val="20"/>
        </w:rPr>
        <w:t>L</w:t>
      </w:r>
      <w:r w:rsidRPr="00901DD9">
        <w:rPr>
          <w:rFonts w:ascii="Verdana" w:hAnsi="Verdana"/>
          <w:color w:val="0000FF"/>
          <w:sz w:val="20"/>
        </w:rPr>
        <w:t>&lt;/</w:t>
      </w:r>
      <w:r w:rsidRPr="00901DD9">
        <w:rPr>
          <w:rFonts w:ascii="Verdana" w:hAnsi="Verdana"/>
          <w:color w:val="990000"/>
          <w:sz w:val="20"/>
        </w:rPr>
        <w:t>order:PORTTYP</w:t>
      </w:r>
      <w:r w:rsidRPr="00901DD9">
        <w:rPr>
          <w:rFonts w:ascii="Verdana" w:hAnsi="Verdana"/>
          <w:color w:val="0000FF"/>
          <w:sz w:val="20"/>
        </w:rPr>
        <w:t>&gt;</w:t>
      </w:r>
      <w:r w:rsidRPr="00901DD9">
        <w:rPr>
          <w:rFonts w:ascii="Verdana" w:hAnsi="Verdana"/>
          <w:sz w:val="20"/>
          <w:szCs w:val="20"/>
        </w:rPr>
        <w:t xml:space="preserve"> </w:t>
      </w:r>
    </w:p>
    <w:p w14:paraId="10D4061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order:AUTHORIZATION</w:t>
      </w:r>
      <w:r w:rsidRPr="00901DD9">
        <w:rPr>
          <w:rFonts w:ascii="Verdana" w:hAnsi="Verdana"/>
          <w:color w:val="0000FF"/>
          <w:sz w:val="20"/>
        </w:rPr>
        <w:t>&gt;</w:t>
      </w:r>
    </w:p>
    <w:p w14:paraId="30F94AD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order:LSR_ADMIN</w:t>
      </w:r>
      <w:r w:rsidRPr="00901DD9">
        <w:rPr>
          <w:rFonts w:ascii="Verdana" w:hAnsi="Verdana"/>
          <w:color w:val="0000FF"/>
          <w:sz w:val="20"/>
        </w:rPr>
        <w:t>&gt;</w:t>
      </w:r>
    </w:p>
    <w:p w14:paraId="66B7CD79" w14:textId="77777777" w:rsidR="00576093" w:rsidRPr="00901DD9" w:rsidRDefault="00576093" w:rsidP="00576093">
      <w:pPr>
        <w:ind w:hanging="480"/>
        <w:rPr>
          <w:rFonts w:ascii="Verdana" w:hAnsi="Verdana"/>
          <w:sz w:val="20"/>
          <w:szCs w:val="20"/>
        </w:rPr>
      </w:pPr>
      <w:hyperlink r:id="rId16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order:LSR_BILL</w:t>
      </w:r>
      <w:r w:rsidRPr="00901DD9">
        <w:rPr>
          <w:rFonts w:ascii="Verdana" w:hAnsi="Verdana"/>
          <w:color w:val="0000FF"/>
          <w:sz w:val="20"/>
        </w:rPr>
        <w:t>&gt;</w:t>
      </w:r>
    </w:p>
    <w:p w14:paraId="345298D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order:BAN1</w:t>
      </w:r>
      <w:r w:rsidRPr="00901DD9">
        <w:rPr>
          <w:rFonts w:ascii="Verdana" w:hAnsi="Verdana"/>
          <w:color w:val="0000FF"/>
          <w:sz w:val="20"/>
        </w:rPr>
        <w:t>&gt;</w:t>
      </w:r>
      <w:r w:rsidRPr="00901DD9">
        <w:rPr>
          <w:rFonts w:ascii="Verdana" w:hAnsi="Verdana"/>
          <w:b/>
          <w:bCs/>
          <w:sz w:val="20"/>
        </w:rPr>
        <w:t>770Q886621621</w:t>
      </w:r>
      <w:r w:rsidRPr="00901DD9">
        <w:rPr>
          <w:rFonts w:ascii="Verdana" w:hAnsi="Verdana"/>
          <w:color w:val="0000FF"/>
          <w:sz w:val="20"/>
        </w:rPr>
        <w:t>&lt;/</w:t>
      </w:r>
      <w:r w:rsidRPr="00901DD9">
        <w:rPr>
          <w:rFonts w:ascii="Verdana" w:hAnsi="Verdana"/>
          <w:color w:val="990000"/>
          <w:sz w:val="20"/>
        </w:rPr>
        <w:t>order:BAN1</w:t>
      </w:r>
      <w:r w:rsidRPr="00901DD9">
        <w:rPr>
          <w:rFonts w:ascii="Verdana" w:hAnsi="Verdana"/>
          <w:color w:val="0000FF"/>
          <w:sz w:val="20"/>
        </w:rPr>
        <w:t>&gt;</w:t>
      </w:r>
      <w:r w:rsidRPr="00901DD9">
        <w:rPr>
          <w:rFonts w:ascii="Verdana" w:hAnsi="Verdana"/>
          <w:sz w:val="20"/>
          <w:szCs w:val="20"/>
        </w:rPr>
        <w:t xml:space="preserve"> </w:t>
      </w:r>
    </w:p>
    <w:p w14:paraId="5FBE299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order:LSR_BILL</w:t>
      </w:r>
      <w:r w:rsidRPr="00901DD9">
        <w:rPr>
          <w:rFonts w:ascii="Verdana" w:hAnsi="Verdana"/>
          <w:color w:val="0000FF"/>
          <w:sz w:val="20"/>
        </w:rPr>
        <w:t>&gt;</w:t>
      </w:r>
    </w:p>
    <w:p w14:paraId="1D4DD275" w14:textId="77777777" w:rsidR="00576093" w:rsidRPr="00901DD9" w:rsidRDefault="00576093" w:rsidP="00576093">
      <w:pPr>
        <w:ind w:hanging="480"/>
        <w:rPr>
          <w:rFonts w:ascii="Verdana" w:hAnsi="Verdana"/>
          <w:sz w:val="20"/>
          <w:szCs w:val="20"/>
        </w:rPr>
      </w:pPr>
      <w:hyperlink r:id="rId169"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order:CONTACT</w:t>
      </w:r>
      <w:r w:rsidRPr="00901DD9">
        <w:rPr>
          <w:rFonts w:ascii="Verdana" w:hAnsi="Verdana"/>
          <w:color w:val="0000FF"/>
          <w:sz w:val="20"/>
        </w:rPr>
        <w:t>&gt;</w:t>
      </w:r>
    </w:p>
    <w:p w14:paraId="4D8F951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w:t>
      </w:r>
      <w:r w:rsidRPr="00901DD9">
        <w:rPr>
          <w:rFonts w:ascii="Verdana" w:hAnsi="Verdana"/>
          <w:color w:val="0000FF"/>
          <w:sz w:val="20"/>
        </w:rPr>
        <w:t>&gt;</w:t>
      </w:r>
      <w:r w:rsidRPr="00901DD9">
        <w:rPr>
          <w:rFonts w:ascii="Verdana" w:hAnsi="Verdana"/>
          <w:b/>
          <w:bCs/>
          <w:sz w:val="20"/>
        </w:rPr>
        <w:t>Bojangles</w:t>
      </w:r>
      <w:r w:rsidRPr="00901DD9">
        <w:rPr>
          <w:rFonts w:ascii="Verdana" w:hAnsi="Verdana"/>
          <w:color w:val="0000FF"/>
          <w:sz w:val="20"/>
        </w:rPr>
        <w:t>&lt;/</w:t>
      </w:r>
      <w:r w:rsidRPr="00901DD9">
        <w:rPr>
          <w:rFonts w:ascii="Verdana" w:hAnsi="Verdana"/>
          <w:color w:val="990000"/>
          <w:sz w:val="20"/>
        </w:rPr>
        <w:t>order:INIT</w:t>
      </w:r>
      <w:r w:rsidRPr="00901DD9">
        <w:rPr>
          <w:rFonts w:ascii="Verdana" w:hAnsi="Verdana"/>
          <w:color w:val="0000FF"/>
          <w:sz w:val="20"/>
        </w:rPr>
        <w:t>&gt;</w:t>
      </w:r>
      <w:r w:rsidRPr="00901DD9">
        <w:rPr>
          <w:rFonts w:ascii="Verdana" w:hAnsi="Verdana"/>
          <w:sz w:val="20"/>
          <w:szCs w:val="20"/>
        </w:rPr>
        <w:t xml:space="preserve"> </w:t>
      </w:r>
    </w:p>
    <w:p w14:paraId="185865B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order:INIT_TEL_NO</w:t>
      </w:r>
      <w:r w:rsidRPr="00901DD9">
        <w:rPr>
          <w:rFonts w:ascii="Verdana" w:hAnsi="Verdana"/>
          <w:color w:val="0000FF"/>
          <w:sz w:val="20"/>
        </w:rPr>
        <w:t>&gt;</w:t>
      </w:r>
      <w:r w:rsidRPr="00901DD9">
        <w:rPr>
          <w:rFonts w:ascii="Verdana" w:hAnsi="Verdana"/>
          <w:b/>
          <w:bCs/>
          <w:sz w:val="20"/>
        </w:rPr>
        <w:t>8884448888</w:t>
      </w:r>
      <w:r w:rsidRPr="00901DD9">
        <w:rPr>
          <w:rFonts w:ascii="Verdana" w:hAnsi="Verdana"/>
          <w:color w:val="0000FF"/>
          <w:sz w:val="20"/>
        </w:rPr>
        <w:t>&lt;/</w:t>
      </w:r>
      <w:r w:rsidRPr="00901DD9">
        <w:rPr>
          <w:rFonts w:ascii="Verdana" w:hAnsi="Verdana"/>
          <w:color w:val="990000"/>
          <w:sz w:val="20"/>
        </w:rPr>
        <w:t>order:INIT_TEL_NO</w:t>
      </w:r>
      <w:r w:rsidRPr="00901DD9">
        <w:rPr>
          <w:rFonts w:ascii="Verdana" w:hAnsi="Verdana"/>
          <w:color w:val="0000FF"/>
          <w:sz w:val="20"/>
        </w:rPr>
        <w:t>&gt;</w:t>
      </w:r>
      <w:r w:rsidRPr="00901DD9">
        <w:rPr>
          <w:rFonts w:ascii="Verdana" w:hAnsi="Verdana"/>
          <w:sz w:val="20"/>
          <w:szCs w:val="20"/>
        </w:rPr>
        <w:t xml:space="preserve"> </w:t>
      </w:r>
    </w:p>
    <w:p w14:paraId="12439BD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order:INIT_FAX_NO</w:t>
      </w:r>
      <w:r w:rsidRPr="00901DD9">
        <w:rPr>
          <w:rFonts w:ascii="Verdana" w:hAnsi="Verdana"/>
          <w:color w:val="0000FF"/>
          <w:sz w:val="20"/>
        </w:rPr>
        <w:t>&gt;</w:t>
      </w:r>
      <w:r w:rsidRPr="00901DD9">
        <w:rPr>
          <w:rFonts w:ascii="Verdana" w:hAnsi="Verdana"/>
          <w:b/>
          <w:bCs/>
          <w:sz w:val="20"/>
        </w:rPr>
        <w:t>4448884444</w:t>
      </w:r>
      <w:r w:rsidRPr="00901DD9">
        <w:rPr>
          <w:rFonts w:ascii="Verdana" w:hAnsi="Verdana"/>
          <w:color w:val="0000FF"/>
          <w:sz w:val="20"/>
        </w:rPr>
        <w:t>&lt;/</w:t>
      </w:r>
      <w:r w:rsidRPr="00901DD9">
        <w:rPr>
          <w:rFonts w:ascii="Verdana" w:hAnsi="Verdana"/>
          <w:color w:val="990000"/>
          <w:sz w:val="20"/>
        </w:rPr>
        <w:t>order:INIT_FAX_NO</w:t>
      </w:r>
      <w:r w:rsidRPr="00901DD9">
        <w:rPr>
          <w:rFonts w:ascii="Verdana" w:hAnsi="Verdana"/>
          <w:color w:val="0000FF"/>
          <w:sz w:val="20"/>
        </w:rPr>
        <w:t>&gt;</w:t>
      </w:r>
      <w:r w:rsidRPr="00901DD9">
        <w:rPr>
          <w:rFonts w:ascii="Verdana" w:hAnsi="Verdana"/>
          <w:sz w:val="20"/>
          <w:szCs w:val="20"/>
        </w:rPr>
        <w:t xml:space="preserve"> </w:t>
      </w:r>
    </w:p>
    <w:p w14:paraId="46BF3A76" w14:textId="77777777" w:rsidR="00576093" w:rsidRPr="008C51B0" w:rsidRDefault="00576093" w:rsidP="00576093">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b/>
          <w:bCs/>
          <w:sz w:val="20"/>
          <w:lang w:val="es-ES"/>
        </w:rPr>
        <w:t>Pluto</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sz w:val="20"/>
          <w:szCs w:val="20"/>
          <w:lang w:val="es-ES"/>
        </w:rPr>
        <w:t xml:space="preserve"> </w:t>
      </w:r>
    </w:p>
    <w:p w14:paraId="31329E27" w14:textId="77777777" w:rsidR="00576093" w:rsidRPr="008C51B0" w:rsidRDefault="00576093" w:rsidP="00576093">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b/>
          <w:bCs/>
          <w:sz w:val="20"/>
          <w:lang w:val="es-ES"/>
        </w:rPr>
        <w:t>7707773333</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sz w:val="20"/>
          <w:szCs w:val="20"/>
          <w:lang w:val="es-ES"/>
        </w:rPr>
        <w:t xml:space="preserve"> </w:t>
      </w:r>
    </w:p>
    <w:p w14:paraId="7DEA1D79" w14:textId="77777777" w:rsidR="00576093" w:rsidRPr="00901DD9" w:rsidRDefault="00576093" w:rsidP="00576093">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order:CONTACT</w:t>
      </w:r>
      <w:r w:rsidRPr="00901DD9">
        <w:rPr>
          <w:rFonts w:ascii="Verdana" w:hAnsi="Verdana"/>
          <w:color w:val="0000FF"/>
          <w:sz w:val="20"/>
        </w:rPr>
        <w:t>&gt;</w:t>
      </w:r>
    </w:p>
    <w:p w14:paraId="1979ACF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w:t>
      </w:r>
      <w:r w:rsidRPr="00901DD9">
        <w:rPr>
          <w:rFonts w:ascii="Verdana" w:hAnsi="Verdana"/>
          <w:color w:val="0000FF"/>
          <w:sz w:val="20"/>
        </w:rPr>
        <w:t>&gt;</w:t>
      </w:r>
    </w:p>
    <w:p w14:paraId="6BED1289" w14:textId="77777777" w:rsidR="00576093" w:rsidRPr="00901DD9" w:rsidRDefault="00576093" w:rsidP="00576093">
      <w:pPr>
        <w:ind w:hanging="480"/>
        <w:rPr>
          <w:rFonts w:ascii="Verdana" w:hAnsi="Verdana"/>
          <w:sz w:val="20"/>
          <w:szCs w:val="20"/>
        </w:rPr>
      </w:pPr>
      <w:hyperlink r:id="rId170"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order:EU</w:t>
      </w:r>
      <w:r w:rsidRPr="00901DD9">
        <w:rPr>
          <w:rFonts w:ascii="Verdana" w:hAnsi="Verdana"/>
          <w:color w:val="0000FF"/>
          <w:sz w:val="20"/>
        </w:rPr>
        <w:t>&gt;</w:t>
      </w:r>
    </w:p>
    <w:p w14:paraId="00ED0251" w14:textId="77777777" w:rsidR="00576093" w:rsidRPr="00901DD9" w:rsidRDefault="00576093" w:rsidP="00576093">
      <w:pPr>
        <w:ind w:hanging="480"/>
        <w:rPr>
          <w:rFonts w:ascii="Verdana" w:hAnsi="Verdana"/>
          <w:sz w:val="20"/>
          <w:szCs w:val="20"/>
        </w:rPr>
      </w:pPr>
      <w:hyperlink r:id="rId171"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w:t>
      </w:r>
      <w:r w:rsidRPr="00901DD9">
        <w:rPr>
          <w:rFonts w:ascii="Verdana" w:hAnsi="Verdana"/>
          <w:color w:val="0000FF"/>
          <w:sz w:val="20"/>
        </w:rPr>
        <w:t>&gt;</w:t>
      </w:r>
    </w:p>
    <w:p w14:paraId="1F7E8A4F" w14:textId="77777777" w:rsidR="00576093" w:rsidRPr="00901DD9" w:rsidRDefault="00576093" w:rsidP="00576093">
      <w:pPr>
        <w:ind w:hanging="480"/>
        <w:rPr>
          <w:rFonts w:ascii="Verdana" w:hAnsi="Verdana"/>
          <w:sz w:val="20"/>
          <w:szCs w:val="20"/>
        </w:rPr>
      </w:pPr>
      <w:hyperlink r:id="rId172"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order:LOC_ACCESS_HEADER_INFO</w:t>
      </w:r>
      <w:r w:rsidRPr="00901DD9">
        <w:rPr>
          <w:rFonts w:ascii="Verdana" w:hAnsi="Verdana"/>
          <w:color w:val="0000FF"/>
          <w:sz w:val="20"/>
        </w:rPr>
        <w:t>&gt;</w:t>
      </w:r>
    </w:p>
    <w:p w14:paraId="548CCAF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order:NAME</w:t>
      </w:r>
      <w:r w:rsidRPr="00901DD9">
        <w:rPr>
          <w:rFonts w:ascii="Verdana" w:hAnsi="Verdana"/>
          <w:color w:val="0000FF"/>
          <w:sz w:val="20"/>
        </w:rPr>
        <w:t>&gt;</w:t>
      </w:r>
      <w:r w:rsidRPr="00901DD9">
        <w:rPr>
          <w:rFonts w:ascii="Verdana" w:hAnsi="Verdana"/>
          <w:b/>
          <w:bCs/>
          <w:sz w:val="20"/>
        </w:rPr>
        <w:t>Paradise Island</w:t>
      </w:r>
      <w:r w:rsidRPr="00901DD9">
        <w:rPr>
          <w:rFonts w:ascii="Verdana" w:hAnsi="Verdana"/>
          <w:color w:val="0000FF"/>
          <w:sz w:val="20"/>
        </w:rPr>
        <w:t>&lt;/</w:t>
      </w:r>
      <w:r w:rsidRPr="00901DD9">
        <w:rPr>
          <w:rFonts w:ascii="Verdana" w:hAnsi="Verdana"/>
          <w:color w:val="990000"/>
          <w:sz w:val="20"/>
        </w:rPr>
        <w:t>order:NAME</w:t>
      </w:r>
      <w:r w:rsidRPr="00901DD9">
        <w:rPr>
          <w:rFonts w:ascii="Verdana" w:hAnsi="Verdana"/>
          <w:color w:val="0000FF"/>
          <w:sz w:val="20"/>
        </w:rPr>
        <w:t>&gt;</w:t>
      </w:r>
      <w:r w:rsidRPr="00901DD9">
        <w:rPr>
          <w:rFonts w:ascii="Verdana" w:hAnsi="Verdana"/>
          <w:sz w:val="20"/>
          <w:szCs w:val="20"/>
        </w:rPr>
        <w:t xml:space="preserve"> </w:t>
      </w:r>
    </w:p>
    <w:p w14:paraId="3853825E" w14:textId="77777777" w:rsidR="00576093" w:rsidRPr="00901DD9" w:rsidRDefault="00576093" w:rsidP="00576093">
      <w:pPr>
        <w:ind w:hanging="480"/>
        <w:rPr>
          <w:rFonts w:ascii="Verdana" w:hAnsi="Verdana"/>
          <w:sz w:val="20"/>
          <w:szCs w:val="20"/>
        </w:rPr>
      </w:pPr>
      <w:hyperlink r:id="rId17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order:LOC_ACCESS_INFO</w:t>
      </w:r>
      <w:r w:rsidRPr="00901DD9">
        <w:rPr>
          <w:rFonts w:ascii="Verdana" w:hAnsi="Verdana"/>
          <w:color w:val="0000FF"/>
          <w:sz w:val="20"/>
        </w:rPr>
        <w:t>&gt;</w:t>
      </w:r>
    </w:p>
    <w:p w14:paraId="76BD327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order:ACC</w:t>
      </w:r>
      <w:r w:rsidRPr="00901DD9">
        <w:rPr>
          <w:rFonts w:ascii="Verdana" w:hAnsi="Verdana"/>
          <w:color w:val="0000FF"/>
          <w:sz w:val="20"/>
        </w:rPr>
        <w:t>&gt;</w:t>
      </w:r>
      <w:r w:rsidRPr="00901DD9">
        <w:rPr>
          <w:rFonts w:ascii="Verdana" w:hAnsi="Verdana"/>
          <w:b/>
          <w:bCs/>
          <w:sz w:val="20"/>
        </w:rPr>
        <w:t>Call before going</w:t>
      </w:r>
      <w:r w:rsidRPr="00901DD9">
        <w:rPr>
          <w:rFonts w:ascii="Verdana" w:hAnsi="Verdana"/>
          <w:color w:val="0000FF"/>
          <w:sz w:val="20"/>
        </w:rPr>
        <w:t>&lt;/</w:t>
      </w:r>
      <w:r w:rsidRPr="00901DD9">
        <w:rPr>
          <w:rFonts w:ascii="Verdana" w:hAnsi="Verdana"/>
          <w:color w:val="990000"/>
          <w:sz w:val="20"/>
        </w:rPr>
        <w:t>order:ACC</w:t>
      </w:r>
      <w:r w:rsidRPr="00901DD9">
        <w:rPr>
          <w:rFonts w:ascii="Verdana" w:hAnsi="Verdana"/>
          <w:color w:val="0000FF"/>
          <w:sz w:val="20"/>
        </w:rPr>
        <w:t>&gt;</w:t>
      </w:r>
      <w:r w:rsidRPr="00901DD9">
        <w:rPr>
          <w:rFonts w:ascii="Verdana" w:hAnsi="Verdana"/>
          <w:sz w:val="20"/>
          <w:szCs w:val="20"/>
        </w:rPr>
        <w:t xml:space="preserve"> </w:t>
      </w:r>
    </w:p>
    <w:p w14:paraId="534571F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order:LOC_ACCESS_INFO</w:t>
      </w:r>
      <w:r w:rsidRPr="00901DD9">
        <w:rPr>
          <w:rFonts w:ascii="Verdana" w:hAnsi="Verdana"/>
          <w:color w:val="0000FF"/>
          <w:sz w:val="20"/>
        </w:rPr>
        <w:t>&gt;</w:t>
      </w:r>
    </w:p>
    <w:p w14:paraId="2A320B3D" w14:textId="77777777" w:rsidR="00576093" w:rsidRPr="00901DD9" w:rsidRDefault="00576093" w:rsidP="00576093">
      <w:pPr>
        <w:ind w:hanging="480"/>
        <w:rPr>
          <w:rFonts w:ascii="Verdana" w:hAnsi="Verdana"/>
          <w:sz w:val="20"/>
          <w:szCs w:val="20"/>
        </w:rPr>
      </w:pPr>
      <w:hyperlink r:id="rId17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order:ORD_SVC_ADDR_GRP</w:t>
      </w:r>
      <w:r w:rsidRPr="00901DD9">
        <w:rPr>
          <w:rFonts w:ascii="Verdana" w:hAnsi="Verdana"/>
          <w:color w:val="0000FF"/>
          <w:sz w:val="20"/>
        </w:rPr>
        <w:t>&gt;</w:t>
      </w:r>
    </w:p>
    <w:p w14:paraId="5CE5FC5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order:SANO</w:t>
      </w:r>
      <w:r w:rsidRPr="00901DD9">
        <w:rPr>
          <w:rFonts w:ascii="Verdana" w:hAnsi="Verdana"/>
          <w:color w:val="0000FF"/>
          <w:sz w:val="20"/>
        </w:rPr>
        <w:t>&gt;</w:t>
      </w:r>
      <w:r w:rsidRPr="00901DD9">
        <w:rPr>
          <w:rFonts w:ascii="Verdana" w:hAnsi="Verdana"/>
          <w:b/>
          <w:bCs/>
          <w:sz w:val="20"/>
        </w:rPr>
        <w:t>2278</w:t>
      </w:r>
      <w:r w:rsidRPr="00901DD9">
        <w:rPr>
          <w:rFonts w:ascii="Verdana" w:hAnsi="Verdana"/>
          <w:color w:val="0000FF"/>
          <w:sz w:val="20"/>
        </w:rPr>
        <w:t>&lt;/</w:t>
      </w:r>
      <w:r w:rsidRPr="00901DD9">
        <w:rPr>
          <w:rFonts w:ascii="Verdana" w:hAnsi="Verdana"/>
          <w:color w:val="990000"/>
          <w:sz w:val="20"/>
        </w:rPr>
        <w:t>order:SANO</w:t>
      </w:r>
      <w:r w:rsidRPr="00901DD9">
        <w:rPr>
          <w:rFonts w:ascii="Verdana" w:hAnsi="Verdana"/>
          <w:color w:val="0000FF"/>
          <w:sz w:val="20"/>
        </w:rPr>
        <w:t>&gt;</w:t>
      </w:r>
      <w:r w:rsidRPr="00901DD9">
        <w:rPr>
          <w:rFonts w:ascii="Verdana" w:hAnsi="Verdana"/>
          <w:sz w:val="20"/>
          <w:szCs w:val="20"/>
        </w:rPr>
        <w:t xml:space="preserve"> </w:t>
      </w:r>
    </w:p>
    <w:p w14:paraId="7E0DDBD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order:SASN</w:t>
      </w:r>
      <w:r w:rsidRPr="00901DD9">
        <w:rPr>
          <w:rFonts w:ascii="Verdana" w:hAnsi="Verdana"/>
          <w:color w:val="0000FF"/>
          <w:sz w:val="20"/>
        </w:rPr>
        <w:t>&gt;</w:t>
      </w:r>
      <w:r w:rsidRPr="00901DD9">
        <w:rPr>
          <w:rFonts w:ascii="Verdana" w:hAnsi="Verdana"/>
          <w:b/>
          <w:bCs/>
          <w:sz w:val="20"/>
        </w:rPr>
        <w:t>Brockett</w:t>
      </w:r>
      <w:r w:rsidRPr="00901DD9">
        <w:rPr>
          <w:rFonts w:ascii="Verdana" w:hAnsi="Verdana"/>
          <w:color w:val="0000FF"/>
          <w:sz w:val="20"/>
        </w:rPr>
        <w:t>&lt;/</w:t>
      </w:r>
      <w:r w:rsidRPr="00901DD9">
        <w:rPr>
          <w:rFonts w:ascii="Verdana" w:hAnsi="Verdana"/>
          <w:color w:val="990000"/>
          <w:sz w:val="20"/>
        </w:rPr>
        <w:t>order:SASN</w:t>
      </w:r>
      <w:r w:rsidRPr="00901DD9">
        <w:rPr>
          <w:rFonts w:ascii="Verdana" w:hAnsi="Verdana"/>
          <w:color w:val="0000FF"/>
          <w:sz w:val="20"/>
        </w:rPr>
        <w:t>&gt;</w:t>
      </w:r>
      <w:r w:rsidRPr="00901DD9">
        <w:rPr>
          <w:rFonts w:ascii="Verdana" w:hAnsi="Verdana"/>
          <w:sz w:val="20"/>
          <w:szCs w:val="20"/>
        </w:rPr>
        <w:t xml:space="preserve"> </w:t>
      </w:r>
    </w:p>
    <w:p w14:paraId="74B778D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order:SATH</w:t>
      </w:r>
      <w:r w:rsidRPr="00901DD9">
        <w:rPr>
          <w:rFonts w:ascii="Verdana" w:hAnsi="Verdana"/>
          <w:color w:val="0000FF"/>
          <w:sz w:val="20"/>
        </w:rPr>
        <w:t>&gt;</w:t>
      </w:r>
      <w:r w:rsidRPr="00901DD9">
        <w:rPr>
          <w:rFonts w:ascii="Verdana" w:hAnsi="Verdana"/>
          <w:b/>
          <w:bCs/>
          <w:sz w:val="20"/>
        </w:rPr>
        <w:t>Rd</w:t>
      </w:r>
      <w:r w:rsidRPr="00901DD9">
        <w:rPr>
          <w:rFonts w:ascii="Verdana" w:hAnsi="Verdana"/>
          <w:color w:val="0000FF"/>
          <w:sz w:val="20"/>
        </w:rPr>
        <w:t>&lt;/</w:t>
      </w:r>
      <w:r w:rsidRPr="00901DD9">
        <w:rPr>
          <w:rFonts w:ascii="Verdana" w:hAnsi="Verdana"/>
          <w:color w:val="990000"/>
          <w:sz w:val="20"/>
        </w:rPr>
        <w:t>order:SATH</w:t>
      </w:r>
      <w:r w:rsidRPr="00901DD9">
        <w:rPr>
          <w:rFonts w:ascii="Verdana" w:hAnsi="Verdana"/>
          <w:color w:val="0000FF"/>
          <w:sz w:val="20"/>
        </w:rPr>
        <w:t>&gt;</w:t>
      </w:r>
      <w:r w:rsidRPr="00901DD9">
        <w:rPr>
          <w:rFonts w:ascii="Verdana" w:hAnsi="Verdana"/>
          <w:sz w:val="20"/>
          <w:szCs w:val="20"/>
        </w:rPr>
        <w:t xml:space="preserve"> </w:t>
      </w:r>
    </w:p>
    <w:p w14:paraId="3DA45AC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order:CITY</w:t>
      </w:r>
      <w:r w:rsidRPr="00901DD9">
        <w:rPr>
          <w:rFonts w:ascii="Verdana" w:hAnsi="Verdana"/>
          <w:color w:val="0000FF"/>
          <w:sz w:val="20"/>
        </w:rPr>
        <w:t>&gt;</w:t>
      </w:r>
      <w:r w:rsidRPr="00901DD9">
        <w:rPr>
          <w:rFonts w:ascii="Verdana" w:hAnsi="Verdana"/>
          <w:b/>
          <w:bCs/>
          <w:sz w:val="20"/>
        </w:rPr>
        <w:t>Tucker</w:t>
      </w:r>
      <w:r w:rsidRPr="00901DD9">
        <w:rPr>
          <w:rFonts w:ascii="Verdana" w:hAnsi="Verdana"/>
          <w:color w:val="0000FF"/>
          <w:sz w:val="20"/>
        </w:rPr>
        <w:t>&lt;/</w:t>
      </w:r>
      <w:r w:rsidRPr="00901DD9">
        <w:rPr>
          <w:rFonts w:ascii="Verdana" w:hAnsi="Verdana"/>
          <w:color w:val="990000"/>
          <w:sz w:val="20"/>
        </w:rPr>
        <w:t>order:CITY</w:t>
      </w:r>
      <w:r w:rsidRPr="00901DD9">
        <w:rPr>
          <w:rFonts w:ascii="Verdana" w:hAnsi="Verdana"/>
          <w:color w:val="0000FF"/>
          <w:sz w:val="20"/>
        </w:rPr>
        <w:t>&gt;</w:t>
      </w:r>
      <w:r w:rsidRPr="00901DD9">
        <w:rPr>
          <w:rFonts w:ascii="Verdana" w:hAnsi="Verdana"/>
          <w:sz w:val="20"/>
          <w:szCs w:val="20"/>
        </w:rPr>
        <w:t xml:space="preserve"> </w:t>
      </w:r>
    </w:p>
    <w:p w14:paraId="653B497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b/>
          <w:bCs/>
          <w:sz w:val="20"/>
        </w:rPr>
        <w:t>GA</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sz w:val="20"/>
          <w:szCs w:val="20"/>
        </w:rPr>
        <w:t xml:space="preserve"> </w:t>
      </w:r>
    </w:p>
    <w:p w14:paraId="2E7DB3B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order:ZIP</w:t>
      </w:r>
      <w:r w:rsidRPr="00901DD9">
        <w:rPr>
          <w:rFonts w:ascii="Verdana" w:hAnsi="Verdana"/>
          <w:color w:val="0000FF"/>
          <w:sz w:val="20"/>
        </w:rPr>
        <w:t>&gt;</w:t>
      </w:r>
      <w:r w:rsidRPr="00901DD9">
        <w:rPr>
          <w:rFonts w:ascii="Verdana" w:hAnsi="Verdana"/>
          <w:b/>
          <w:bCs/>
          <w:sz w:val="20"/>
        </w:rPr>
        <w:t>30084</w:t>
      </w:r>
      <w:r w:rsidRPr="00901DD9">
        <w:rPr>
          <w:rFonts w:ascii="Verdana" w:hAnsi="Verdana"/>
          <w:color w:val="0000FF"/>
          <w:sz w:val="20"/>
        </w:rPr>
        <w:t>&lt;/</w:t>
      </w:r>
      <w:r w:rsidRPr="00901DD9">
        <w:rPr>
          <w:rFonts w:ascii="Verdana" w:hAnsi="Verdana"/>
          <w:color w:val="990000"/>
          <w:sz w:val="20"/>
        </w:rPr>
        <w:t>order:ZIP</w:t>
      </w:r>
      <w:r w:rsidRPr="00901DD9">
        <w:rPr>
          <w:rFonts w:ascii="Verdana" w:hAnsi="Verdana"/>
          <w:color w:val="0000FF"/>
          <w:sz w:val="20"/>
        </w:rPr>
        <w:t>&gt;</w:t>
      </w:r>
      <w:r w:rsidRPr="00901DD9">
        <w:rPr>
          <w:rFonts w:ascii="Verdana" w:hAnsi="Verdana"/>
          <w:sz w:val="20"/>
          <w:szCs w:val="20"/>
        </w:rPr>
        <w:t xml:space="preserve"> </w:t>
      </w:r>
    </w:p>
    <w:p w14:paraId="276465BF"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order:ORD_SVC_ADDR_GRP</w:t>
      </w:r>
      <w:r w:rsidRPr="00901DD9">
        <w:rPr>
          <w:rFonts w:ascii="Verdana" w:hAnsi="Verdana"/>
          <w:color w:val="0000FF"/>
          <w:sz w:val="20"/>
        </w:rPr>
        <w:t>&gt;</w:t>
      </w:r>
    </w:p>
    <w:p w14:paraId="51A02A4D"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order:LOC_ACCESS_HEADER_INFO</w:t>
      </w:r>
      <w:r w:rsidRPr="00901DD9">
        <w:rPr>
          <w:rFonts w:ascii="Verdana" w:hAnsi="Verdana"/>
          <w:color w:val="0000FF"/>
          <w:sz w:val="20"/>
        </w:rPr>
        <w:t>&gt;</w:t>
      </w:r>
    </w:p>
    <w:p w14:paraId="0883A49E"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w:t>
      </w:r>
      <w:r w:rsidRPr="00901DD9">
        <w:rPr>
          <w:rFonts w:ascii="Verdana" w:hAnsi="Verdana"/>
          <w:color w:val="0000FF"/>
          <w:sz w:val="20"/>
        </w:rPr>
        <w:t>&gt;</w:t>
      </w:r>
    </w:p>
    <w:p w14:paraId="3D4EF04E"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order:EU</w:t>
      </w:r>
      <w:r w:rsidRPr="00901DD9">
        <w:rPr>
          <w:rFonts w:ascii="Verdana" w:hAnsi="Verdana"/>
          <w:color w:val="0000FF"/>
          <w:sz w:val="20"/>
        </w:rPr>
        <w:t>&gt;</w:t>
      </w:r>
    </w:p>
    <w:p w14:paraId="1865AEF0" w14:textId="77777777" w:rsidR="00576093" w:rsidRPr="00901DD9" w:rsidRDefault="00576093" w:rsidP="00576093">
      <w:pPr>
        <w:ind w:hanging="480"/>
        <w:rPr>
          <w:rFonts w:ascii="Verdana" w:hAnsi="Verdana"/>
          <w:sz w:val="20"/>
          <w:szCs w:val="20"/>
        </w:rPr>
      </w:pPr>
      <w:hyperlink r:id="rId17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w:t>
      </w:r>
      <w:r w:rsidRPr="00901DD9">
        <w:rPr>
          <w:rFonts w:ascii="Verdana" w:hAnsi="Verdana"/>
          <w:color w:val="0000FF"/>
          <w:sz w:val="20"/>
        </w:rPr>
        <w:t>&gt;</w:t>
      </w:r>
    </w:p>
    <w:p w14:paraId="0FF4F56C" w14:textId="77777777" w:rsidR="00576093" w:rsidRPr="00901DD9" w:rsidRDefault="00576093" w:rsidP="00576093">
      <w:pPr>
        <w:ind w:hanging="480"/>
        <w:rPr>
          <w:rFonts w:ascii="Verdana" w:hAnsi="Verdana"/>
          <w:sz w:val="20"/>
          <w:szCs w:val="20"/>
        </w:rPr>
      </w:pPr>
      <w:hyperlink r:id="rId17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order:PS_ADMIN</w:t>
      </w:r>
      <w:r w:rsidRPr="00901DD9">
        <w:rPr>
          <w:rFonts w:ascii="Verdana" w:hAnsi="Verdana"/>
          <w:color w:val="0000FF"/>
          <w:sz w:val="20"/>
        </w:rPr>
        <w:t>&gt;</w:t>
      </w:r>
    </w:p>
    <w:p w14:paraId="4377E79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order:PQTY</w:t>
      </w:r>
      <w:r w:rsidRPr="00901DD9">
        <w:rPr>
          <w:rFonts w:ascii="Verdana" w:hAnsi="Verdana"/>
          <w:color w:val="0000FF"/>
          <w:sz w:val="20"/>
        </w:rPr>
        <w:t>&gt;</w:t>
      </w:r>
      <w:r w:rsidRPr="00901DD9">
        <w:rPr>
          <w:rFonts w:ascii="Verdana" w:hAnsi="Verdana"/>
          <w:b/>
          <w:bCs/>
          <w:sz w:val="20"/>
        </w:rPr>
        <w:t>003</w:t>
      </w:r>
      <w:r w:rsidRPr="00901DD9">
        <w:rPr>
          <w:rFonts w:ascii="Verdana" w:hAnsi="Verdana"/>
          <w:color w:val="0000FF"/>
          <w:sz w:val="20"/>
        </w:rPr>
        <w:t>&lt;/</w:t>
      </w:r>
      <w:r w:rsidRPr="00901DD9">
        <w:rPr>
          <w:rFonts w:ascii="Verdana" w:hAnsi="Verdana"/>
          <w:color w:val="990000"/>
          <w:sz w:val="20"/>
        </w:rPr>
        <w:t>order:PQTY</w:t>
      </w:r>
      <w:r w:rsidRPr="00901DD9">
        <w:rPr>
          <w:rFonts w:ascii="Verdana" w:hAnsi="Verdana"/>
          <w:color w:val="0000FF"/>
          <w:sz w:val="20"/>
        </w:rPr>
        <w:t>&gt;</w:t>
      </w:r>
      <w:r w:rsidRPr="00901DD9">
        <w:rPr>
          <w:rFonts w:ascii="Verdana" w:hAnsi="Verdana"/>
          <w:sz w:val="20"/>
          <w:szCs w:val="20"/>
        </w:rPr>
        <w:t xml:space="preserve"> </w:t>
      </w:r>
    </w:p>
    <w:p w14:paraId="69FD081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order:PS_ADMIN</w:t>
      </w:r>
      <w:r w:rsidRPr="00901DD9">
        <w:rPr>
          <w:rFonts w:ascii="Verdana" w:hAnsi="Verdana"/>
          <w:color w:val="0000FF"/>
          <w:sz w:val="20"/>
        </w:rPr>
        <w:t>&gt;</w:t>
      </w:r>
    </w:p>
    <w:p w14:paraId="2B2B3717" w14:textId="77777777" w:rsidR="00576093" w:rsidRPr="00901DD9" w:rsidRDefault="00576093" w:rsidP="00576093">
      <w:pPr>
        <w:ind w:hanging="480"/>
        <w:rPr>
          <w:rFonts w:ascii="Verdana" w:hAnsi="Verdana"/>
          <w:sz w:val="20"/>
          <w:szCs w:val="20"/>
        </w:rPr>
      </w:pPr>
      <w:hyperlink r:id="rId17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33ED28B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14:paraId="2C3F2F7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14:paraId="0F0D03A3" w14:textId="77777777" w:rsidR="00576093" w:rsidRPr="00901DD9" w:rsidRDefault="00576093" w:rsidP="00576093">
      <w:pPr>
        <w:ind w:hanging="480"/>
        <w:rPr>
          <w:rFonts w:ascii="Verdana" w:hAnsi="Verdana"/>
          <w:sz w:val="20"/>
          <w:szCs w:val="20"/>
        </w:rPr>
      </w:pPr>
      <w:hyperlink r:id="rId17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01512D0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00001</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14:paraId="223A255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14:paraId="2BB7376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2ED428C4" w14:textId="77777777" w:rsidR="00576093" w:rsidRPr="00901DD9" w:rsidRDefault="00576093" w:rsidP="00576093">
      <w:pPr>
        <w:ind w:hanging="480"/>
        <w:rPr>
          <w:rFonts w:ascii="Verdana" w:hAnsi="Verdana"/>
          <w:sz w:val="20"/>
          <w:szCs w:val="20"/>
        </w:rPr>
      </w:pPr>
      <w:hyperlink r:id="rId179"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1C2CC2F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14:paraId="7C3FE15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14:paraId="39B5C9B9"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0E08961A" w14:textId="77777777" w:rsidR="00576093" w:rsidRPr="00901DD9" w:rsidRDefault="00576093" w:rsidP="00576093">
      <w:pPr>
        <w:ind w:hanging="480"/>
        <w:rPr>
          <w:rFonts w:ascii="Verdana" w:hAnsi="Verdana"/>
          <w:sz w:val="20"/>
          <w:szCs w:val="20"/>
        </w:rPr>
      </w:pPr>
      <w:hyperlink r:id="rId180"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7A73196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2CA2092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5F456EA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05B244C6" w14:textId="77777777" w:rsidR="00576093" w:rsidRPr="00901DD9" w:rsidRDefault="00576093" w:rsidP="00576093">
      <w:pPr>
        <w:ind w:hanging="480"/>
        <w:rPr>
          <w:rFonts w:ascii="Verdana" w:hAnsi="Verdana"/>
          <w:sz w:val="20"/>
          <w:szCs w:val="20"/>
        </w:rPr>
      </w:pPr>
      <w:hyperlink r:id="rId181"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2305267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17A06D9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ESX</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0099A1C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20DF7023" w14:textId="77777777" w:rsidR="00576093" w:rsidRPr="00901DD9" w:rsidRDefault="00576093" w:rsidP="00576093">
      <w:pPr>
        <w:ind w:hanging="480"/>
        <w:rPr>
          <w:rFonts w:ascii="Verdana" w:hAnsi="Verdana"/>
          <w:sz w:val="20"/>
          <w:szCs w:val="20"/>
        </w:rPr>
      </w:pPr>
      <w:hyperlink r:id="rId182"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36DDAE5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7175BA0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4C6E50BF"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3F1C7DD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43145B66" w14:textId="77777777" w:rsidR="00576093" w:rsidRPr="00901DD9" w:rsidRDefault="00576093" w:rsidP="00576093">
      <w:pPr>
        <w:ind w:hanging="480"/>
        <w:rPr>
          <w:rFonts w:ascii="Verdana" w:hAnsi="Verdana"/>
          <w:sz w:val="20"/>
          <w:szCs w:val="20"/>
        </w:rPr>
      </w:pPr>
      <w:hyperlink r:id="rId18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7F033E0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7709382487</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14:paraId="3A6F9AE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14:paraId="6696CCF6" w14:textId="77777777" w:rsidR="00576093" w:rsidRPr="00901DD9" w:rsidRDefault="00576093" w:rsidP="00576093">
      <w:pPr>
        <w:ind w:hanging="480"/>
        <w:rPr>
          <w:rFonts w:ascii="Verdana" w:hAnsi="Verdana"/>
          <w:sz w:val="20"/>
          <w:szCs w:val="20"/>
        </w:rPr>
      </w:pPr>
      <w:hyperlink r:id="rId18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4241DDE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00002</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14:paraId="73EB776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14:paraId="2B51A8DB"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76C790A1" w14:textId="77777777" w:rsidR="00576093" w:rsidRPr="00901DD9" w:rsidRDefault="00576093" w:rsidP="00576093">
      <w:pPr>
        <w:ind w:hanging="480"/>
        <w:rPr>
          <w:rFonts w:ascii="Verdana" w:hAnsi="Verdana"/>
          <w:sz w:val="20"/>
          <w:szCs w:val="20"/>
        </w:rPr>
      </w:pPr>
      <w:hyperlink r:id="rId18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61045DB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14:paraId="7F8CC8D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14:paraId="5701CE4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7B5247AF" w14:textId="77777777" w:rsidR="00576093" w:rsidRPr="00901DD9" w:rsidRDefault="00576093" w:rsidP="00576093">
      <w:pPr>
        <w:ind w:hanging="480"/>
        <w:rPr>
          <w:rFonts w:ascii="Verdana" w:hAnsi="Verdana"/>
          <w:sz w:val="20"/>
          <w:szCs w:val="20"/>
        </w:rPr>
      </w:pPr>
      <w:hyperlink r:id="rId18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1E950DF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5746A83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4CAFD86A"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110E2836" w14:textId="77777777" w:rsidR="00576093" w:rsidRPr="00901DD9" w:rsidRDefault="00576093" w:rsidP="00576093">
      <w:pPr>
        <w:ind w:hanging="480"/>
        <w:rPr>
          <w:rFonts w:ascii="Verdana" w:hAnsi="Verdana"/>
          <w:sz w:val="20"/>
          <w:szCs w:val="20"/>
        </w:rPr>
      </w:pPr>
      <w:hyperlink r:id="rId18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672960F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3979597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ESX</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7F6A087D"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21D49095" w14:textId="77777777" w:rsidR="00576093" w:rsidRPr="00901DD9" w:rsidRDefault="00576093" w:rsidP="00576093">
      <w:pPr>
        <w:ind w:hanging="480"/>
        <w:rPr>
          <w:rFonts w:ascii="Verdana" w:hAnsi="Verdana"/>
          <w:sz w:val="20"/>
          <w:szCs w:val="20"/>
        </w:rPr>
      </w:pPr>
      <w:hyperlink r:id="rId18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72BB70A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1BDCBBC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7E1CEC0D"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3698AD5A"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1A3F2EA3" w14:textId="77777777" w:rsidR="00576093" w:rsidRPr="00901DD9" w:rsidRDefault="00576093" w:rsidP="00576093">
      <w:pPr>
        <w:ind w:hanging="480"/>
        <w:rPr>
          <w:rFonts w:ascii="Verdana" w:hAnsi="Verdana"/>
          <w:sz w:val="20"/>
          <w:szCs w:val="20"/>
        </w:rPr>
      </w:pPr>
      <w:hyperlink r:id="rId189"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04ECEDF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7709382951</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14:paraId="10730DC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14:paraId="28E36ED8" w14:textId="77777777" w:rsidR="00576093" w:rsidRPr="00901DD9" w:rsidRDefault="00576093" w:rsidP="00576093">
      <w:pPr>
        <w:ind w:hanging="480"/>
        <w:rPr>
          <w:rFonts w:ascii="Verdana" w:hAnsi="Verdana"/>
          <w:sz w:val="20"/>
          <w:szCs w:val="20"/>
        </w:rPr>
      </w:pPr>
      <w:hyperlink r:id="rId190"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3820241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00003</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14:paraId="44166FF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14:paraId="2BD1FAC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318E3F91" w14:textId="77777777" w:rsidR="00576093" w:rsidRPr="00901DD9" w:rsidRDefault="00576093" w:rsidP="00576093">
      <w:pPr>
        <w:ind w:hanging="480"/>
        <w:rPr>
          <w:rFonts w:ascii="Verdana" w:hAnsi="Verdana"/>
          <w:sz w:val="20"/>
          <w:szCs w:val="20"/>
        </w:rPr>
      </w:pPr>
      <w:hyperlink r:id="rId191"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39297C0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14:paraId="07874CD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14:paraId="6C9CA8F4"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510A7D58" w14:textId="77777777" w:rsidR="00576093" w:rsidRPr="00901DD9" w:rsidRDefault="00576093" w:rsidP="00576093">
      <w:pPr>
        <w:ind w:hanging="480"/>
        <w:rPr>
          <w:rFonts w:ascii="Verdana" w:hAnsi="Verdana"/>
          <w:sz w:val="20"/>
          <w:szCs w:val="20"/>
        </w:rPr>
      </w:pPr>
      <w:hyperlink r:id="rId192"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1A77779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7434389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126BFD6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53E53EB2" w14:textId="77777777" w:rsidR="00576093" w:rsidRPr="00901DD9" w:rsidRDefault="00576093" w:rsidP="00576093">
      <w:pPr>
        <w:ind w:hanging="480"/>
        <w:rPr>
          <w:rFonts w:ascii="Verdana" w:hAnsi="Verdana"/>
          <w:sz w:val="20"/>
          <w:szCs w:val="20"/>
        </w:rPr>
      </w:pPr>
      <w:hyperlink r:id="rId19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1CA30A2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35CA668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30CCC88D"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3B368BD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369F5694"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w:t>
      </w:r>
      <w:r w:rsidRPr="00901DD9">
        <w:rPr>
          <w:rFonts w:ascii="Verdana" w:hAnsi="Verdana"/>
          <w:color w:val="0000FF"/>
          <w:sz w:val="20"/>
        </w:rPr>
        <w:t>&gt;</w:t>
      </w:r>
    </w:p>
    <w:p w14:paraId="19C92A55" w14:textId="77777777" w:rsidR="00576093" w:rsidRPr="00901DD9" w:rsidRDefault="00576093" w:rsidP="00576093">
      <w:pPr>
        <w:ind w:hanging="480"/>
        <w:rPr>
          <w:rFonts w:ascii="Verdana" w:hAnsi="Verdana"/>
          <w:sz w:val="20"/>
          <w:szCs w:val="20"/>
        </w:rPr>
      </w:pPr>
      <w:hyperlink r:id="rId19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w:t>
      </w:r>
      <w:r w:rsidRPr="00901DD9">
        <w:rPr>
          <w:rFonts w:ascii="Verdana" w:hAnsi="Verdana"/>
          <w:color w:val="0000FF"/>
          <w:sz w:val="20"/>
        </w:rPr>
        <w:t>&gt;</w:t>
      </w:r>
    </w:p>
    <w:p w14:paraId="5569CC0E" w14:textId="77777777" w:rsidR="00576093" w:rsidRPr="00901DD9" w:rsidRDefault="00576093" w:rsidP="00576093">
      <w:pPr>
        <w:ind w:hanging="480"/>
        <w:rPr>
          <w:rFonts w:ascii="Verdana" w:hAnsi="Verdana"/>
          <w:sz w:val="20"/>
          <w:szCs w:val="20"/>
        </w:rPr>
      </w:pPr>
      <w:hyperlink r:id="rId19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order:ADVERTISING</w:t>
      </w:r>
      <w:r w:rsidRPr="00901DD9">
        <w:rPr>
          <w:rFonts w:ascii="Verdana" w:hAnsi="Verdana"/>
          <w:color w:val="0000FF"/>
          <w:sz w:val="20"/>
        </w:rPr>
        <w:t>&gt;</w:t>
      </w:r>
    </w:p>
    <w:p w14:paraId="56C6125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order:SIC</w:t>
      </w:r>
      <w:r w:rsidRPr="00901DD9">
        <w:rPr>
          <w:rFonts w:ascii="Verdana" w:hAnsi="Verdana"/>
          <w:color w:val="0000FF"/>
          <w:sz w:val="20"/>
        </w:rPr>
        <w:t>&gt;</w:t>
      </w:r>
      <w:r w:rsidRPr="00901DD9">
        <w:rPr>
          <w:rFonts w:ascii="Verdana" w:hAnsi="Verdana"/>
          <w:b/>
          <w:bCs/>
          <w:sz w:val="20"/>
        </w:rPr>
        <w:t>8711</w:t>
      </w:r>
      <w:r w:rsidRPr="00901DD9">
        <w:rPr>
          <w:rFonts w:ascii="Verdana" w:hAnsi="Verdana"/>
          <w:color w:val="0000FF"/>
          <w:sz w:val="20"/>
        </w:rPr>
        <w:t>&lt;/</w:t>
      </w:r>
      <w:r w:rsidRPr="00901DD9">
        <w:rPr>
          <w:rFonts w:ascii="Verdana" w:hAnsi="Verdana"/>
          <w:color w:val="990000"/>
          <w:sz w:val="20"/>
        </w:rPr>
        <w:t>order:SIC</w:t>
      </w:r>
      <w:r w:rsidRPr="00901DD9">
        <w:rPr>
          <w:rFonts w:ascii="Verdana" w:hAnsi="Verdana"/>
          <w:color w:val="0000FF"/>
          <w:sz w:val="20"/>
        </w:rPr>
        <w:t>&gt;</w:t>
      </w:r>
      <w:r w:rsidRPr="00901DD9">
        <w:rPr>
          <w:rFonts w:ascii="Verdana" w:hAnsi="Verdana"/>
          <w:sz w:val="20"/>
          <w:szCs w:val="20"/>
        </w:rPr>
        <w:t xml:space="preserve"> </w:t>
      </w:r>
    </w:p>
    <w:p w14:paraId="07BBA5D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order:ADVERTISING</w:t>
      </w:r>
      <w:r w:rsidRPr="00901DD9">
        <w:rPr>
          <w:rFonts w:ascii="Verdana" w:hAnsi="Verdana"/>
          <w:color w:val="0000FF"/>
          <w:sz w:val="20"/>
        </w:rPr>
        <w:t>&gt;</w:t>
      </w:r>
    </w:p>
    <w:p w14:paraId="44D544ED" w14:textId="77777777" w:rsidR="00576093" w:rsidRPr="00901DD9" w:rsidRDefault="00576093" w:rsidP="00576093">
      <w:pPr>
        <w:ind w:hanging="480"/>
        <w:rPr>
          <w:rFonts w:ascii="Verdana" w:hAnsi="Verdana"/>
          <w:sz w:val="20"/>
          <w:szCs w:val="20"/>
        </w:rPr>
      </w:pPr>
      <w:hyperlink r:id="rId19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44C2178E" w14:textId="77777777" w:rsidR="00576093" w:rsidRPr="00901DD9" w:rsidRDefault="00576093" w:rsidP="00576093">
      <w:pPr>
        <w:ind w:hanging="480"/>
        <w:rPr>
          <w:rFonts w:ascii="Verdana" w:hAnsi="Verdana"/>
          <w:sz w:val="20"/>
          <w:szCs w:val="20"/>
        </w:rPr>
      </w:pPr>
      <w:hyperlink r:id="rId19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650E8C2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14:paraId="7A23D81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LML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14:paraId="4C26947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14:paraId="7F1B9C6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14:paraId="614B4A0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14:paraId="20647E4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14:paraId="4A4E6F4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0001</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14:paraId="3E0F8A5A"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753B61D4" w14:textId="77777777" w:rsidR="00576093" w:rsidRPr="00901DD9" w:rsidRDefault="00576093" w:rsidP="00576093">
      <w:pPr>
        <w:ind w:hanging="480"/>
        <w:rPr>
          <w:rFonts w:ascii="Verdana" w:hAnsi="Verdana"/>
          <w:sz w:val="20"/>
          <w:szCs w:val="20"/>
        </w:rPr>
      </w:pPr>
      <w:hyperlink r:id="rId19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0224F8A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7709382750</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14:paraId="5F6300A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order:YPH</w:t>
      </w:r>
      <w:r w:rsidRPr="00901DD9">
        <w:rPr>
          <w:rFonts w:ascii="Verdana" w:hAnsi="Verdana"/>
          <w:color w:val="0000FF"/>
          <w:sz w:val="20"/>
        </w:rPr>
        <w:t>&gt;</w:t>
      </w:r>
      <w:r w:rsidRPr="00901DD9">
        <w:rPr>
          <w:rFonts w:ascii="Verdana" w:hAnsi="Verdana"/>
          <w:b/>
          <w:bCs/>
          <w:sz w:val="20"/>
        </w:rPr>
        <w:t>999001</w:t>
      </w:r>
      <w:r w:rsidRPr="00901DD9">
        <w:rPr>
          <w:rFonts w:ascii="Verdana" w:hAnsi="Verdana"/>
          <w:color w:val="0000FF"/>
          <w:sz w:val="20"/>
        </w:rPr>
        <w:t>&lt;/</w:t>
      </w:r>
      <w:r w:rsidRPr="00901DD9">
        <w:rPr>
          <w:rFonts w:ascii="Verdana" w:hAnsi="Verdana"/>
          <w:color w:val="990000"/>
          <w:sz w:val="20"/>
        </w:rPr>
        <w:t>order:YPH</w:t>
      </w:r>
      <w:r w:rsidRPr="00901DD9">
        <w:rPr>
          <w:rFonts w:ascii="Verdana" w:hAnsi="Verdana"/>
          <w:color w:val="0000FF"/>
          <w:sz w:val="20"/>
        </w:rPr>
        <w:t>&gt;</w:t>
      </w:r>
      <w:r w:rsidRPr="00901DD9">
        <w:rPr>
          <w:rFonts w:ascii="Verdana" w:hAnsi="Verdana"/>
          <w:sz w:val="20"/>
          <w:szCs w:val="20"/>
        </w:rPr>
        <w:t xml:space="preserve"> </w:t>
      </w:r>
    </w:p>
    <w:p w14:paraId="741C90B5" w14:textId="77777777" w:rsidR="00576093" w:rsidRPr="00901DD9" w:rsidRDefault="00576093" w:rsidP="00576093">
      <w:pPr>
        <w:ind w:hanging="480"/>
        <w:rPr>
          <w:rFonts w:ascii="Verdana" w:hAnsi="Verdana"/>
          <w:sz w:val="20"/>
          <w:szCs w:val="20"/>
        </w:rPr>
      </w:pPr>
      <w:hyperlink r:id="rId199"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06E86DA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Island</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14:paraId="1DC2BFB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Paradise</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14:paraId="534082A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6CE01D19" w14:textId="77777777" w:rsidR="00576093" w:rsidRPr="00901DD9" w:rsidRDefault="00576093" w:rsidP="00576093">
      <w:pPr>
        <w:ind w:hanging="480"/>
        <w:rPr>
          <w:rFonts w:ascii="Verdana" w:hAnsi="Verdana"/>
          <w:sz w:val="20"/>
          <w:szCs w:val="20"/>
        </w:rPr>
      </w:pPr>
      <w:hyperlink r:id="rId200"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order:LIST_ADDR_GRP</w:t>
      </w:r>
      <w:r w:rsidRPr="00901DD9">
        <w:rPr>
          <w:rFonts w:ascii="Verdana" w:hAnsi="Verdana"/>
          <w:color w:val="0000FF"/>
          <w:sz w:val="20"/>
        </w:rPr>
        <w:t>&gt;</w:t>
      </w:r>
    </w:p>
    <w:p w14:paraId="6CC9344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order:LANO</w:t>
      </w:r>
      <w:r w:rsidRPr="00901DD9">
        <w:rPr>
          <w:rFonts w:ascii="Verdana" w:hAnsi="Verdana"/>
          <w:color w:val="0000FF"/>
          <w:sz w:val="20"/>
        </w:rPr>
        <w:t>&gt;</w:t>
      </w:r>
      <w:r w:rsidRPr="00901DD9">
        <w:rPr>
          <w:rFonts w:ascii="Verdana" w:hAnsi="Verdana"/>
          <w:b/>
          <w:bCs/>
          <w:sz w:val="20"/>
        </w:rPr>
        <w:t>2278</w:t>
      </w:r>
      <w:r w:rsidRPr="00901DD9">
        <w:rPr>
          <w:rFonts w:ascii="Verdana" w:hAnsi="Verdana"/>
          <w:color w:val="0000FF"/>
          <w:sz w:val="20"/>
        </w:rPr>
        <w:t>&lt;/</w:t>
      </w:r>
      <w:r w:rsidRPr="00901DD9">
        <w:rPr>
          <w:rFonts w:ascii="Verdana" w:hAnsi="Verdana"/>
          <w:color w:val="990000"/>
          <w:sz w:val="20"/>
        </w:rPr>
        <w:t>order:LANO</w:t>
      </w:r>
      <w:r w:rsidRPr="00901DD9">
        <w:rPr>
          <w:rFonts w:ascii="Verdana" w:hAnsi="Verdana"/>
          <w:color w:val="0000FF"/>
          <w:sz w:val="20"/>
        </w:rPr>
        <w:t>&gt;</w:t>
      </w:r>
      <w:r w:rsidRPr="00901DD9">
        <w:rPr>
          <w:rFonts w:ascii="Verdana" w:hAnsi="Verdana"/>
          <w:sz w:val="20"/>
          <w:szCs w:val="20"/>
        </w:rPr>
        <w:t xml:space="preserve"> </w:t>
      </w:r>
    </w:p>
    <w:p w14:paraId="7DE76CB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order:LASN</w:t>
      </w:r>
      <w:r w:rsidRPr="00901DD9">
        <w:rPr>
          <w:rFonts w:ascii="Verdana" w:hAnsi="Verdana"/>
          <w:color w:val="0000FF"/>
          <w:sz w:val="20"/>
        </w:rPr>
        <w:t>&gt;</w:t>
      </w:r>
      <w:r w:rsidRPr="00901DD9">
        <w:rPr>
          <w:rFonts w:ascii="Verdana" w:hAnsi="Verdana"/>
          <w:b/>
          <w:bCs/>
          <w:sz w:val="20"/>
        </w:rPr>
        <w:t>Brockett</w:t>
      </w:r>
      <w:r w:rsidRPr="00901DD9">
        <w:rPr>
          <w:rFonts w:ascii="Verdana" w:hAnsi="Verdana"/>
          <w:color w:val="0000FF"/>
          <w:sz w:val="20"/>
        </w:rPr>
        <w:t>&lt;/</w:t>
      </w:r>
      <w:r w:rsidRPr="00901DD9">
        <w:rPr>
          <w:rFonts w:ascii="Verdana" w:hAnsi="Verdana"/>
          <w:color w:val="990000"/>
          <w:sz w:val="20"/>
        </w:rPr>
        <w:t>order:LASN</w:t>
      </w:r>
      <w:r w:rsidRPr="00901DD9">
        <w:rPr>
          <w:rFonts w:ascii="Verdana" w:hAnsi="Verdana"/>
          <w:color w:val="0000FF"/>
          <w:sz w:val="20"/>
        </w:rPr>
        <w:t>&gt;</w:t>
      </w:r>
      <w:r w:rsidRPr="00901DD9">
        <w:rPr>
          <w:rFonts w:ascii="Verdana" w:hAnsi="Verdana"/>
          <w:sz w:val="20"/>
          <w:szCs w:val="20"/>
        </w:rPr>
        <w:t xml:space="preserve"> </w:t>
      </w:r>
    </w:p>
    <w:p w14:paraId="3242C27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order:LATH</w:t>
      </w:r>
      <w:r w:rsidRPr="00901DD9">
        <w:rPr>
          <w:rFonts w:ascii="Verdana" w:hAnsi="Verdana"/>
          <w:color w:val="0000FF"/>
          <w:sz w:val="20"/>
        </w:rPr>
        <w:t>&gt;</w:t>
      </w:r>
      <w:r w:rsidRPr="00901DD9">
        <w:rPr>
          <w:rFonts w:ascii="Verdana" w:hAnsi="Verdana"/>
          <w:b/>
          <w:bCs/>
          <w:sz w:val="20"/>
        </w:rPr>
        <w:t>Rd</w:t>
      </w:r>
      <w:r w:rsidRPr="00901DD9">
        <w:rPr>
          <w:rFonts w:ascii="Verdana" w:hAnsi="Verdana"/>
          <w:color w:val="0000FF"/>
          <w:sz w:val="20"/>
        </w:rPr>
        <w:t>&lt;/</w:t>
      </w:r>
      <w:r w:rsidRPr="00901DD9">
        <w:rPr>
          <w:rFonts w:ascii="Verdana" w:hAnsi="Verdana"/>
          <w:color w:val="990000"/>
          <w:sz w:val="20"/>
        </w:rPr>
        <w:t>order:LATH</w:t>
      </w:r>
      <w:r w:rsidRPr="00901DD9">
        <w:rPr>
          <w:rFonts w:ascii="Verdana" w:hAnsi="Verdana"/>
          <w:color w:val="0000FF"/>
          <w:sz w:val="20"/>
        </w:rPr>
        <w:t>&gt;</w:t>
      </w:r>
      <w:r w:rsidRPr="00901DD9">
        <w:rPr>
          <w:rFonts w:ascii="Verdana" w:hAnsi="Verdana"/>
          <w:sz w:val="20"/>
          <w:szCs w:val="20"/>
        </w:rPr>
        <w:t xml:space="preserve"> </w:t>
      </w:r>
    </w:p>
    <w:p w14:paraId="462AE6D5"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order:LIST_ADDR_GRP</w:t>
      </w:r>
      <w:r w:rsidRPr="00901DD9">
        <w:rPr>
          <w:rFonts w:ascii="Verdana" w:hAnsi="Verdana"/>
          <w:color w:val="0000FF"/>
          <w:sz w:val="20"/>
        </w:rPr>
        <w:t>&gt;</w:t>
      </w:r>
    </w:p>
    <w:p w14:paraId="76E65B8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7E526EA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3B6C25C8" w14:textId="77777777" w:rsidR="00576093" w:rsidRPr="00901DD9" w:rsidRDefault="00576093" w:rsidP="00576093">
      <w:pPr>
        <w:ind w:hanging="480"/>
        <w:rPr>
          <w:rFonts w:ascii="Verdana" w:hAnsi="Verdana"/>
          <w:sz w:val="20"/>
          <w:szCs w:val="20"/>
        </w:rPr>
      </w:pPr>
      <w:hyperlink r:id="rId201"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3EF24226" w14:textId="77777777" w:rsidR="00576093" w:rsidRPr="00901DD9" w:rsidRDefault="00576093" w:rsidP="00576093">
      <w:pPr>
        <w:ind w:hanging="480"/>
        <w:rPr>
          <w:rFonts w:ascii="Verdana" w:hAnsi="Verdana"/>
          <w:sz w:val="20"/>
          <w:szCs w:val="20"/>
        </w:rPr>
      </w:pPr>
      <w:hyperlink r:id="rId202"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6EE0732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14:paraId="33ADDC8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b/>
          <w:bCs/>
          <w:sz w:val="20"/>
        </w:rPr>
        <w:t>A</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sz w:val="20"/>
          <w:szCs w:val="20"/>
        </w:rPr>
        <w:t xml:space="preserve"> </w:t>
      </w:r>
    </w:p>
    <w:p w14:paraId="2FF3218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LAL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14:paraId="1D593D9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14:paraId="039D6B2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14:paraId="49249D1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14:paraId="1CAA969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14:paraId="575F79D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0002</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14:paraId="04D2114A"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09EDF1BE" w14:textId="77777777" w:rsidR="00576093" w:rsidRPr="00901DD9" w:rsidRDefault="00576093" w:rsidP="00576093">
      <w:pPr>
        <w:ind w:hanging="480"/>
        <w:rPr>
          <w:rFonts w:ascii="Verdana" w:hAnsi="Verdana"/>
          <w:sz w:val="20"/>
          <w:szCs w:val="20"/>
        </w:rPr>
      </w:pPr>
      <w:hyperlink r:id="rId20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085FBFC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7709382093</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14:paraId="5C4DAA4F" w14:textId="77777777" w:rsidR="00576093" w:rsidRPr="00901DD9" w:rsidRDefault="00576093" w:rsidP="00576093">
      <w:pPr>
        <w:ind w:hanging="480"/>
        <w:rPr>
          <w:rFonts w:ascii="Verdana" w:hAnsi="Verdana"/>
          <w:sz w:val="20"/>
          <w:szCs w:val="20"/>
        </w:rPr>
      </w:pPr>
      <w:hyperlink r:id="rId20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2A8B713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Gardens</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14:paraId="42822C2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Tikki</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14:paraId="16E3EB32"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40C2A4A5"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063332B9"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752DA272" w14:textId="77777777" w:rsidR="00576093" w:rsidRPr="00901DD9" w:rsidRDefault="00576093" w:rsidP="00576093">
      <w:pPr>
        <w:ind w:hanging="480"/>
        <w:rPr>
          <w:rFonts w:ascii="Verdana" w:hAnsi="Verdana"/>
          <w:sz w:val="20"/>
          <w:szCs w:val="20"/>
        </w:rPr>
      </w:pPr>
      <w:hyperlink r:id="rId20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72BDD4F0" w14:textId="77777777" w:rsidR="00576093" w:rsidRPr="00901DD9" w:rsidRDefault="00576093" w:rsidP="00576093">
      <w:pPr>
        <w:ind w:hanging="480"/>
        <w:rPr>
          <w:rFonts w:ascii="Verdana" w:hAnsi="Verdana"/>
          <w:sz w:val="20"/>
          <w:szCs w:val="20"/>
        </w:rPr>
      </w:pPr>
      <w:hyperlink r:id="rId20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779F002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14:paraId="29D6F4C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sz w:val="20"/>
          <w:szCs w:val="20"/>
        </w:rPr>
        <w:t xml:space="preserve"> </w:t>
      </w:r>
    </w:p>
    <w:p w14:paraId="367A1B5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LAL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14:paraId="05779B4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14:paraId="588D590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14:paraId="419E022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14:paraId="65C5F92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14:paraId="76F4E6B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0003</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14:paraId="2C451E74"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72AE25B9" w14:textId="77777777" w:rsidR="00576093" w:rsidRPr="00901DD9" w:rsidRDefault="00576093" w:rsidP="00576093">
      <w:pPr>
        <w:ind w:hanging="480"/>
        <w:rPr>
          <w:rFonts w:ascii="Verdana" w:hAnsi="Verdana"/>
          <w:sz w:val="20"/>
          <w:szCs w:val="20"/>
        </w:rPr>
      </w:pPr>
      <w:hyperlink r:id="rId20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1DEA256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7709387120</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14:paraId="3AA9387B" w14:textId="77777777" w:rsidR="00576093" w:rsidRPr="00901DD9" w:rsidRDefault="00576093" w:rsidP="00576093">
      <w:pPr>
        <w:ind w:hanging="480"/>
        <w:rPr>
          <w:rFonts w:ascii="Verdana" w:hAnsi="Verdana"/>
          <w:sz w:val="20"/>
          <w:szCs w:val="20"/>
        </w:rPr>
      </w:pPr>
      <w:hyperlink r:id="rId20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08E8A7A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Treasure</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14:paraId="60741A1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Cove</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14:paraId="6118CFB2"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0FE4D17C"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5845322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71A1CD2B"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w:t>
      </w:r>
      <w:r w:rsidRPr="00901DD9">
        <w:rPr>
          <w:rFonts w:ascii="Verdana" w:hAnsi="Verdana"/>
          <w:color w:val="0000FF"/>
          <w:sz w:val="20"/>
        </w:rPr>
        <w:t>&gt;</w:t>
      </w:r>
    </w:p>
    <w:p w14:paraId="6748E401"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order:LSR_ORD_REQ</w:t>
      </w:r>
      <w:r w:rsidRPr="00901DD9">
        <w:rPr>
          <w:rFonts w:ascii="Verdana" w:hAnsi="Verdana"/>
          <w:color w:val="0000FF"/>
          <w:sz w:val="20"/>
        </w:rPr>
        <w:t>&gt;</w:t>
      </w:r>
    </w:p>
    <w:p w14:paraId="725FDE17" w14:textId="77777777" w:rsidR="00576093" w:rsidRDefault="00576093" w:rsidP="00576093">
      <w:pPr>
        <w:ind w:hanging="240"/>
        <w:rPr>
          <w:rFonts w:ascii="Verdana" w:hAnsi="Verdana"/>
          <w:color w:val="0000FF"/>
          <w:sz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uom:ATT_LSR_ORD_REQ</w:t>
      </w:r>
      <w:r w:rsidRPr="00901DD9">
        <w:rPr>
          <w:rFonts w:ascii="Verdana" w:hAnsi="Verdana"/>
          <w:color w:val="0000FF"/>
          <w:sz w:val="20"/>
        </w:rPr>
        <w:t>&gt;</w:t>
      </w:r>
    </w:p>
    <w:p w14:paraId="62D80F7D" w14:textId="77777777" w:rsidR="00576093" w:rsidRDefault="00576093" w:rsidP="00576093">
      <w:pPr>
        <w:ind w:hanging="240"/>
        <w:rPr>
          <w:rFonts w:ascii="Verdana" w:hAnsi="Verdana"/>
          <w:color w:val="0000FF"/>
          <w:sz w:val="20"/>
        </w:rPr>
      </w:pPr>
    </w:p>
    <w:p w14:paraId="15D7276C" w14:textId="77777777" w:rsidR="00576093" w:rsidRDefault="00576093" w:rsidP="00576093">
      <w:pPr>
        <w:ind w:hanging="240"/>
        <w:rPr>
          <w:rFonts w:ascii="Verdana" w:hAnsi="Verdana"/>
          <w:color w:val="0000FF"/>
          <w:sz w:val="20"/>
        </w:rPr>
      </w:pPr>
    </w:p>
    <w:p w14:paraId="7A101B1E" w14:textId="77777777" w:rsidR="00576093" w:rsidRDefault="00576093" w:rsidP="00576093">
      <w:pPr>
        <w:ind w:hanging="240"/>
        <w:rPr>
          <w:rFonts w:ascii="Verdana" w:hAnsi="Verdana"/>
          <w:color w:val="0000FF"/>
          <w:sz w:val="20"/>
        </w:rPr>
      </w:pPr>
    </w:p>
    <w:p w14:paraId="56ED59A3" w14:textId="77777777" w:rsidR="00576093" w:rsidRDefault="00576093" w:rsidP="00576093">
      <w:pPr>
        <w:ind w:hanging="240"/>
        <w:rPr>
          <w:rFonts w:ascii="Verdana" w:hAnsi="Verdana"/>
          <w:color w:val="0000FF"/>
          <w:sz w:val="20"/>
        </w:rPr>
      </w:pPr>
    </w:p>
    <w:p w14:paraId="6A94B946" w14:textId="77777777" w:rsidR="00576093" w:rsidRDefault="00576093" w:rsidP="00576093">
      <w:pPr>
        <w:ind w:hanging="240"/>
        <w:rPr>
          <w:rFonts w:ascii="Verdana" w:hAnsi="Verdana"/>
          <w:color w:val="0000FF"/>
          <w:sz w:val="20"/>
        </w:rPr>
      </w:pPr>
    </w:p>
    <w:p w14:paraId="6694A452" w14:textId="77777777" w:rsidR="00576093" w:rsidRDefault="00576093" w:rsidP="00576093">
      <w:pPr>
        <w:ind w:hanging="240"/>
        <w:rPr>
          <w:rFonts w:ascii="Verdana" w:hAnsi="Verdana"/>
          <w:color w:val="0000FF"/>
          <w:sz w:val="20"/>
        </w:rPr>
      </w:pPr>
    </w:p>
    <w:p w14:paraId="6F70BB39" w14:textId="77777777" w:rsidR="00576093" w:rsidRDefault="00576093" w:rsidP="00576093">
      <w:pPr>
        <w:ind w:hanging="240"/>
        <w:rPr>
          <w:rFonts w:ascii="Verdana" w:hAnsi="Verdana"/>
          <w:color w:val="0000FF"/>
          <w:sz w:val="20"/>
        </w:rPr>
      </w:pPr>
    </w:p>
    <w:p w14:paraId="52CB66F4" w14:textId="77777777" w:rsidR="00576093" w:rsidRDefault="00576093" w:rsidP="00576093">
      <w:pPr>
        <w:ind w:hanging="240"/>
        <w:rPr>
          <w:rFonts w:ascii="Verdana" w:hAnsi="Verdana"/>
          <w:color w:val="0000FF"/>
          <w:sz w:val="20"/>
        </w:rPr>
      </w:pPr>
    </w:p>
    <w:p w14:paraId="6039722F" w14:textId="77777777" w:rsidR="00576093" w:rsidRDefault="00576093" w:rsidP="00576093">
      <w:pPr>
        <w:ind w:hanging="240"/>
        <w:rPr>
          <w:rFonts w:ascii="Verdana" w:hAnsi="Verdana"/>
          <w:sz w:val="20"/>
        </w:rPr>
      </w:pPr>
      <w:r w:rsidRPr="00901DD9">
        <w:rPr>
          <w:rFonts w:ascii="Verdana" w:hAnsi="Verdana"/>
          <w:sz w:val="20"/>
        </w:rPr>
        <w:t>XML OUTPUT:</w:t>
      </w:r>
    </w:p>
    <w:p w14:paraId="16DE6339" w14:textId="77777777" w:rsidR="00576093" w:rsidRDefault="00576093" w:rsidP="00576093">
      <w:pPr>
        <w:ind w:hanging="240"/>
        <w:rPr>
          <w:rFonts w:ascii="Verdana" w:hAnsi="Verdana"/>
          <w:sz w:val="20"/>
        </w:rPr>
      </w:pPr>
    </w:p>
    <w:p w14:paraId="6C9135A1" w14:textId="77777777" w:rsidR="00576093" w:rsidRPr="00901DD9" w:rsidRDefault="00576093" w:rsidP="00576093">
      <w:pPr>
        <w:ind w:hanging="240"/>
        <w:rPr>
          <w:rFonts w:ascii="Verdana" w:hAnsi="Verdana"/>
          <w:sz w:val="20"/>
          <w:szCs w:val="20"/>
        </w:rPr>
      </w:pPr>
    </w:p>
    <w:p w14:paraId="648FC44A" w14:textId="6DDC631A" w:rsidR="00576093" w:rsidRPr="00901DD9" w:rsidRDefault="00576093" w:rsidP="008B146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p>
    <w:p w14:paraId="7A6A25C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ordertype</w:t>
      </w:r>
      <w:r w:rsidRPr="00901DD9">
        <w:rPr>
          <w:rFonts w:ascii="Verdana" w:hAnsi="Verdana"/>
          <w:color w:val="0000FF"/>
          <w:sz w:val="20"/>
        </w:rPr>
        <w:t>&gt;</w:t>
      </w:r>
      <w:r w:rsidRPr="00901DD9">
        <w:rPr>
          <w:rFonts w:ascii="Verdana" w:hAnsi="Verdana"/>
          <w:b/>
          <w:bCs/>
          <w:sz w:val="20"/>
        </w:rPr>
        <w:t>ORDER</w:t>
      </w:r>
      <w:r w:rsidRPr="00901DD9">
        <w:rPr>
          <w:rFonts w:ascii="Verdana" w:hAnsi="Verdana"/>
          <w:color w:val="0000FF"/>
          <w:sz w:val="20"/>
        </w:rPr>
        <w:t>&lt;/</w:t>
      </w:r>
      <w:r w:rsidRPr="00901DD9">
        <w:rPr>
          <w:rFonts w:ascii="Verdana" w:hAnsi="Verdana"/>
          <w:color w:val="990000"/>
          <w:sz w:val="20"/>
        </w:rPr>
        <w:t>ordertype</w:t>
      </w:r>
      <w:r w:rsidRPr="00901DD9">
        <w:rPr>
          <w:rFonts w:ascii="Verdana" w:hAnsi="Verdana"/>
          <w:color w:val="0000FF"/>
          <w:sz w:val="20"/>
        </w:rPr>
        <w:t>&gt;</w:t>
      </w:r>
      <w:r w:rsidRPr="00901DD9">
        <w:rPr>
          <w:rFonts w:ascii="Verdana" w:hAnsi="Verdana"/>
          <w:sz w:val="20"/>
          <w:szCs w:val="20"/>
        </w:rPr>
        <w:t xml:space="preserve"> </w:t>
      </w:r>
    </w:p>
    <w:p w14:paraId="5537DD11" w14:textId="611D78C0"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p>
    <w:p w14:paraId="5B28C198" w14:textId="77777777" w:rsidR="00576093" w:rsidRPr="00901DD9" w:rsidRDefault="00576093" w:rsidP="00576093">
      <w:pPr>
        <w:ind w:hanging="480"/>
        <w:rPr>
          <w:rFonts w:ascii="Verdana" w:hAnsi="Verdana"/>
          <w:sz w:val="20"/>
          <w:szCs w:val="20"/>
        </w:rPr>
      </w:pPr>
      <w:hyperlink r:id="rId209"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m2:LSR_RESP</w:t>
      </w:r>
      <w:r w:rsidRPr="00901DD9">
        <w:rPr>
          <w:rFonts w:ascii="Verdana" w:hAnsi="Verdana"/>
          <w:color w:val="FF0000"/>
          <w:sz w:val="20"/>
        </w:rPr>
        <w:t xml:space="preserve"> xmlns:m2</w:t>
      </w:r>
      <w:r w:rsidRPr="00901DD9">
        <w:rPr>
          <w:rFonts w:ascii="Verdana" w:hAnsi="Verdana"/>
          <w:color w:val="0000FF"/>
          <w:sz w:val="20"/>
        </w:rPr>
        <w:t>="</w:t>
      </w:r>
      <w:r w:rsidRPr="00901DD9">
        <w:rPr>
          <w:rFonts w:ascii="Verdana" w:hAnsi="Verdana"/>
          <w:b/>
          <w:bCs/>
          <w:color w:val="FF0000"/>
          <w:sz w:val="20"/>
          <w:szCs w:val="20"/>
        </w:rPr>
        <w:t>http://lsr.att.com/obf/tML/UOM</w:t>
      </w:r>
      <w:r w:rsidRPr="00901DD9">
        <w:rPr>
          <w:rFonts w:ascii="Verdana" w:hAnsi="Verdana"/>
          <w:color w:val="0000FF"/>
          <w:sz w:val="20"/>
        </w:rPr>
        <w:t>"&gt;</w:t>
      </w:r>
    </w:p>
    <w:p w14:paraId="4597DE0D" w14:textId="77777777" w:rsidR="00576093" w:rsidRPr="00901DD9" w:rsidRDefault="00576093" w:rsidP="00576093">
      <w:pPr>
        <w:ind w:hanging="480"/>
        <w:rPr>
          <w:rFonts w:ascii="Verdana" w:hAnsi="Verdana"/>
          <w:sz w:val="20"/>
          <w:szCs w:val="20"/>
        </w:rPr>
      </w:pPr>
      <w:hyperlink r:id="rId210"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m2:HDR</w:t>
      </w:r>
      <w:r w:rsidRPr="00901DD9">
        <w:rPr>
          <w:rFonts w:ascii="Verdana" w:hAnsi="Verdana"/>
          <w:color w:val="0000FF"/>
          <w:sz w:val="20"/>
        </w:rPr>
        <w:t>&gt;</w:t>
      </w:r>
    </w:p>
    <w:p w14:paraId="6E2E7FE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m2:MESSAGE_ID</w:t>
      </w:r>
      <w:r w:rsidRPr="00901DD9">
        <w:rPr>
          <w:rFonts w:ascii="Verdana" w:hAnsi="Verdana"/>
          <w:color w:val="0000FF"/>
          <w:sz w:val="20"/>
        </w:rPr>
        <w:t>&gt;</w:t>
      </w:r>
      <w:r w:rsidRPr="00901DD9">
        <w:rPr>
          <w:rFonts w:ascii="Verdana" w:hAnsi="Verdana"/>
          <w:b/>
          <w:bCs/>
          <w:sz w:val="20"/>
        </w:rPr>
        <w:t>1245956768504199.04622402225937</w:t>
      </w:r>
      <w:r w:rsidRPr="00901DD9">
        <w:rPr>
          <w:rFonts w:ascii="Verdana" w:hAnsi="Verdana"/>
          <w:color w:val="0000FF"/>
          <w:sz w:val="20"/>
        </w:rPr>
        <w:t>&lt;/</w:t>
      </w:r>
      <w:r w:rsidRPr="00901DD9">
        <w:rPr>
          <w:rFonts w:ascii="Verdana" w:hAnsi="Verdana"/>
          <w:color w:val="990000"/>
          <w:sz w:val="20"/>
        </w:rPr>
        <w:t>m2:MESSAGE_ID</w:t>
      </w:r>
      <w:r w:rsidRPr="00901DD9">
        <w:rPr>
          <w:rFonts w:ascii="Verdana" w:hAnsi="Verdana"/>
          <w:color w:val="0000FF"/>
          <w:sz w:val="20"/>
        </w:rPr>
        <w:t>&gt;</w:t>
      </w:r>
      <w:r w:rsidRPr="00901DD9">
        <w:rPr>
          <w:rFonts w:ascii="Verdana" w:hAnsi="Verdana"/>
          <w:sz w:val="20"/>
          <w:szCs w:val="20"/>
        </w:rPr>
        <w:t xml:space="preserve"> </w:t>
      </w:r>
    </w:p>
    <w:p w14:paraId="08ED78F8" w14:textId="77777777" w:rsidR="00576093" w:rsidRPr="008C51B0" w:rsidRDefault="00576093" w:rsidP="00576093">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b/>
          <w:bCs/>
          <w:sz w:val="20"/>
          <w:lang w:val="es-ES"/>
        </w:rPr>
        <w:t>ZXL</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sz w:val="20"/>
          <w:szCs w:val="20"/>
          <w:lang w:val="es-ES"/>
        </w:rPr>
        <w:t xml:space="preserve"> </w:t>
      </w:r>
    </w:p>
    <w:p w14:paraId="1946707A" w14:textId="77777777" w:rsidR="00576093" w:rsidRPr="00901DD9" w:rsidRDefault="00576093" w:rsidP="00576093">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m2:MSG_TIMESTAMP</w:t>
      </w:r>
      <w:r w:rsidRPr="00901DD9">
        <w:rPr>
          <w:rFonts w:ascii="Verdana" w:hAnsi="Verdana"/>
          <w:color w:val="0000FF"/>
          <w:sz w:val="20"/>
        </w:rPr>
        <w:t>&gt;</w:t>
      </w:r>
      <w:r w:rsidRPr="00901DD9">
        <w:rPr>
          <w:rFonts w:ascii="Verdana" w:hAnsi="Verdana"/>
          <w:b/>
          <w:bCs/>
          <w:sz w:val="20"/>
        </w:rPr>
        <w:t>2009-06-25T14:06:08-05:00</w:t>
      </w:r>
      <w:r w:rsidRPr="00901DD9">
        <w:rPr>
          <w:rFonts w:ascii="Verdana" w:hAnsi="Verdana"/>
          <w:color w:val="0000FF"/>
          <w:sz w:val="20"/>
        </w:rPr>
        <w:t>&lt;/</w:t>
      </w:r>
      <w:r w:rsidRPr="00901DD9">
        <w:rPr>
          <w:rFonts w:ascii="Verdana" w:hAnsi="Verdana"/>
          <w:color w:val="990000"/>
          <w:sz w:val="20"/>
        </w:rPr>
        <w:t>m2:MSG_TIMESTAMP</w:t>
      </w:r>
      <w:r w:rsidRPr="00901DD9">
        <w:rPr>
          <w:rFonts w:ascii="Verdana" w:hAnsi="Verdana"/>
          <w:color w:val="0000FF"/>
          <w:sz w:val="20"/>
        </w:rPr>
        <w:t>&gt;</w:t>
      </w:r>
      <w:r w:rsidRPr="00901DD9">
        <w:rPr>
          <w:rFonts w:ascii="Verdana" w:hAnsi="Verdana"/>
          <w:sz w:val="20"/>
          <w:szCs w:val="20"/>
        </w:rPr>
        <w:t xml:space="preserve"> </w:t>
      </w:r>
    </w:p>
    <w:p w14:paraId="3E55BC8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m2:PON</w:t>
      </w:r>
      <w:r w:rsidRPr="00901DD9">
        <w:rPr>
          <w:rFonts w:ascii="Verdana" w:hAnsi="Verdana"/>
          <w:color w:val="0000FF"/>
          <w:sz w:val="20"/>
        </w:rPr>
        <w:t>&gt;</w:t>
      </w:r>
      <w:r w:rsidRPr="00901DD9">
        <w:rPr>
          <w:rFonts w:ascii="Verdana" w:hAnsi="Verdana"/>
          <w:b/>
          <w:bCs/>
          <w:sz w:val="20"/>
        </w:rPr>
        <w:t>CVT0M006R31-JGM</w:t>
      </w:r>
      <w:r w:rsidRPr="00901DD9">
        <w:rPr>
          <w:rFonts w:ascii="Verdana" w:hAnsi="Verdana"/>
          <w:color w:val="0000FF"/>
          <w:sz w:val="20"/>
        </w:rPr>
        <w:t>&lt;/</w:t>
      </w:r>
      <w:r w:rsidRPr="00901DD9">
        <w:rPr>
          <w:rFonts w:ascii="Verdana" w:hAnsi="Verdana"/>
          <w:color w:val="990000"/>
          <w:sz w:val="20"/>
        </w:rPr>
        <w:t>m2:PON</w:t>
      </w:r>
      <w:r w:rsidRPr="00901DD9">
        <w:rPr>
          <w:rFonts w:ascii="Verdana" w:hAnsi="Verdana"/>
          <w:color w:val="0000FF"/>
          <w:sz w:val="20"/>
        </w:rPr>
        <w:t>&gt;</w:t>
      </w:r>
      <w:r w:rsidRPr="00901DD9">
        <w:rPr>
          <w:rFonts w:ascii="Verdana" w:hAnsi="Verdana"/>
          <w:sz w:val="20"/>
          <w:szCs w:val="20"/>
        </w:rPr>
        <w:t xml:space="preserve"> </w:t>
      </w:r>
    </w:p>
    <w:p w14:paraId="7A2D85F0" w14:textId="77777777" w:rsidR="00576093" w:rsidRPr="008C51B0" w:rsidRDefault="00576093" w:rsidP="00576093">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b/>
          <w:bCs/>
          <w:sz w:val="20"/>
          <w:lang w:val="es-ES"/>
        </w:rPr>
        <w:t>00</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sz w:val="20"/>
          <w:szCs w:val="20"/>
          <w:lang w:val="es-ES"/>
        </w:rPr>
        <w:t xml:space="preserve"> </w:t>
      </w:r>
    </w:p>
    <w:p w14:paraId="3F7849AA" w14:textId="77777777" w:rsidR="00576093" w:rsidRPr="008C51B0" w:rsidRDefault="00576093" w:rsidP="00576093">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b/>
          <w:bCs/>
          <w:sz w:val="20"/>
          <w:lang w:val="es-ES"/>
        </w:rPr>
        <w:t>7709385326</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sz w:val="20"/>
          <w:szCs w:val="20"/>
          <w:lang w:val="es-ES"/>
        </w:rPr>
        <w:t xml:space="preserve"> </w:t>
      </w:r>
    </w:p>
    <w:p w14:paraId="04AED3CE" w14:textId="77777777" w:rsidR="00576093" w:rsidRPr="008C51B0" w:rsidRDefault="00576093" w:rsidP="00576093">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b/>
          <w:bCs/>
          <w:sz w:val="20"/>
          <w:lang w:val="es-ES"/>
        </w:rPr>
        <w:t>20090625L00052-00</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sz w:val="20"/>
          <w:szCs w:val="20"/>
          <w:lang w:val="es-ES"/>
        </w:rPr>
        <w:t xml:space="preserve"> </w:t>
      </w:r>
    </w:p>
    <w:p w14:paraId="42003F88" w14:textId="77777777" w:rsidR="00576093" w:rsidRPr="00901DD9" w:rsidRDefault="00576093" w:rsidP="00576093">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m2:CC</w:t>
      </w:r>
      <w:r w:rsidRPr="00901DD9">
        <w:rPr>
          <w:rFonts w:ascii="Verdana" w:hAnsi="Verdana"/>
          <w:color w:val="0000FF"/>
          <w:sz w:val="20"/>
        </w:rPr>
        <w:t>&gt;</w:t>
      </w:r>
      <w:r w:rsidRPr="00901DD9">
        <w:rPr>
          <w:rFonts w:ascii="Verdana" w:hAnsi="Verdana"/>
          <w:b/>
          <w:bCs/>
          <w:sz w:val="20"/>
        </w:rPr>
        <w:t>9999</w:t>
      </w:r>
      <w:r w:rsidRPr="00901DD9">
        <w:rPr>
          <w:rFonts w:ascii="Verdana" w:hAnsi="Verdana"/>
          <w:color w:val="0000FF"/>
          <w:sz w:val="20"/>
        </w:rPr>
        <w:t>&lt;/</w:t>
      </w:r>
      <w:r w:rsidRPr="00901DD9">
        <w:rPr>
          <w:rFonts w:ascii="Verdana" w:hAnsi="Verdana"/>
          <w:color w:val="990000"/>
          <w:sz w:val="20"/>
        </w:rPr>
        <w:t>m2:CC</w:t>
      </w:r>
      <w:r w:rsidRPr="00901DD9">
        <w:rPr>
          <w:rFonts w:ascii="Verdana" w:hAnsi="Verdana"/>
          <w:color w:val="0000FF"/>
          <w:sz w:val="20"/>
        </w:rPr>
        <w:t>&gt;</w:t>
      </w:r>
      <w:r w:rsidRPr="00901DD9">
        <w:rPr>
          <w:rFonts w:ascii="Verdana" w:hAnsi="Verdana"/>
          <w:sz w:val="20"/>
          <w:szCs w:val="20"/>
        </w:rPr>
        <w:t xml:space="preserve"> </w:t>
      </w:r>
    </w:p>
    <w:p w14:paraId="1E92190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m2:CLEC_APPL_ID</w:t>
      </w:r>
      <w:r w:rsidRPr="00901DD9">
        <w:rPr>
          <w:rFonts w:ascii="Verdana" w:hAnsi="Verdana"/>
          <w:color w:val="0000FF"/>
          <w:sz w:val="20"/>
        </w:rPr>
        <w:t>&gt;</w:t>
      </w:r>
      <w:r w:rsidRPr="00901DD9">
        <w:rPr>
          <w:rFonts w:ascii="Verdana" w:hAnsi="Verdana"/>
          <w:b/>
          <w:bCs/>
          <w:sz w:val="20"/>
        </w:rPr>
        <w:t>CTE-VALIDATOR</w:t>
      </w:r>
      <w:r w:rsidRPr="00901DD9">
        <w:rPr>
          <w:rFonts w:ascii="Verdana" w:hAnsi="Verdana"/>
          <w:color w:val="0000FF"/>
          <w:sz w:val="20"/>
        </w:rPr>
        <w:t>&lt;/</w:t>
      </w:r>
      <w:r w:rsidRPr="00901DD9">
        <w:rPr>
          <w:rFonts w:ascii="Verdana" w:hAnsi="Verdana"/>
          <w:color w:val="990000"/>
          <w:sz w:val="20"/>
        </w:rPr>
        <w:t>m2:CLEC_APPL_ID</w:t>
      </w:r>
      <w:r w:rsidRPr="00901DD9">
        <w:rPr>
          <w:rFonts w:ascii="Verdana" w:hAnsi="Verdana"/>
          <w:color w:val="0000FF"/>
          <w:sz w:val="20"/>
        </w:rPr>
        <w:t>&gt;</w:t>
      </w:r>
      <w:r w:rsidRPr="00901DD9">
        <w:rPr>
          <w:rFonts w:ascii="Verdana" w:hAnsi="Verdana"/>
          <w:sz w:val="20"/>
          <w:szCs w:val="20"/>
        </w:rPr>
        <w:t xml:space="preserve"> </w:t>
      </w:r>
    </w:p>
    <w:p w14:paraId="65D5F19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m2:CLEC_APPL_PASSWORD</w:t>
      </w:r>
      <w:r w:rsidRPr="00901DD9">
        <w:rPr>
          <w:rFonts w:ascii="Verdana" w:hAnsi="Verdana"/>
          <w:color w:val="0000FF"/>
          <w:sz w:val="20"/>
        </w:rPr>
        <w:t>&gt;</w:t>
      </w:r>
      <w:r w:rsidRPr="00901DD9">
        <w:rPr>
          <w:rFonts w:ascii="Verdana" w:hAnsi="Verdana"/>
          <w:b/>
          <w:bCs/>
          <w:sz w:val="20"/>
        </w:rPr>
        <w:t>PA$$WORD</w:t>
      </w:r>
      <w:r w:rsidRPr="00901DD9">
        <w:rPr>
          <w:rFonts w:ascii="Verdana" w:hAnsi="Verdana"/>
          <w:color w:val="0000FF"/>
          <w:sz w:val="20"/>
        </w:rPr>
        <w:t>&lt;/</w:t>
      </w:r>
      <w:r w:rsidRPr="00901DD9">
        <w:rPr>
          <w:rFonts w:ascii="Verdana" w:hAnsi="Verdana"/>
          <w:color w:val="990000"/>
          <w:sz w:val="20"/>
        </w:rPr>
        <w:t>m2:CLEC_APPL_PASSWORD</w:t>
      </w:r>
      <w:r w:rsidRPr="00901DD9">
        <w:rPr>
          <w:rFonts w:ascii="Verdana" w:hAnsi="Verdana"/>
          <w:color w:val="0000FF"/>
          <w:sz w:val="20"/>
        </w:rPr>
        <w:t>&gt;</w:t>
      </w:r>
      <w:r w:rsidRPr="00901DD9">
        <w:rPr>
          <w:rFonts w:ascii="Verdana" w:hAnsi="Verdana"/>
          <w:sz w:val="20"/>
          <w:szCs w:val="20"/>
        </w:rPr>
        <w:t xml:space="preserve"> </w:t>
      </w:r>
    </w:p>
    <w:p w14:paraId="5BA2DAF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m2:DTSENT</w:t>
      </w:r>
      <w:r w:rsidRPr="00901DD9">
        <w:rPr>
          <w:rFonts w:ascii="Verdana" w:hAnsi="Verdana"/>
          <w:color w:val="0000FF"/>
          <w:sz w:val="20"/>
        </w:rPr>
        <w:t>&gt;</w:t>
      </w:r>
      <w:r w:rsidRPr="00901DD9">
        <w:rPr>
          <w:rFonts w:ascii="Verdana" w:hAnsi="Verdana"/>
          <w:b/>
          <w:bCs/>
          <w:sz w:val="20"/>
        </w:rPr>
        <w:t>200906250206PM</w:t>
      </w:r>
      <w:r w:rsidRPr="00901DD9">
        <w:rPr>
          <w:rFonts w:ascii="Verdana" w:hAnsi="Verdana"/>
          <w:color w:val="0000FF"/>
          <w:sz w:val="20"/>
        </w:rPr>
        <w:t>&lt;/</w:t>
      </w:r>
      <w:r w:rsidRPr="00901DD9">
        <w:rPr>
          <w:rFonts w:ascii="Verdana" w:hAnsi="Verdana"/>
          <w:color w:val="990000"/>
          <w:sz w:val="20"/>
        </w:rPr>
        <w:t>m2:DTSENT</w:t>
      </w:r>
      <w:r w:rsidRPr="00901DD9">
        <w:rPr>
          <w:rFonts w:ascii="Verdana" w:hAnsi="Verdana"/>
          <w:color w:val="0000FF"/>
          <w:sz w:val="20"/>
        </w:rPr>
        <w:t>&gt;</w:t>
      </w:r>
      <w:r w:rsidRPr="00901DD9">
        <w:rPr>
          <w:rFonts w:ascii="Verdana" w:hAnsi="Verdana"/>
          <w:sz w:val="20"/>
          <w:szCs w:val="20"/>
        </w:rPr>
        <w:t xml:space="preserve"> </w:t>
      </w:r>
    </w:p>
    <w:p w14:paraId="11B81CA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m2:ORD</w:t>
      </w:r>
      <w:r w:rsidRPr="00901DD9">
        <w:rPr>
          <w:rFonts w:ascii="Verdana" w:hAnsi="Verdana"/>
          <w:color w:val="0000FF"/>
          <w:sz w:val="20"/>
        </w:rPr>
        <w:t>&gt;</w:t>
      </w:r>
      <w:r w:rsidRPr="00901DD9">
        <w:rPr>
          <w:rFonts w:ascii="Verdana" w:hAnsi="Verdana"/>
          <w:b/>
          <w:bCs/>
          <w:sz w:val="20"/>
        </w:rPr>
        <w:t>NOC9GJY6</w:t>
      </w:r>
      <w:r w:rsidRPr="00901DD9">
        <w:rPr>
          <w:rFonts w:ascii="Verdana" w:hAnsi="Verdana"/>
          <w:color w:val="0000FF"/>
          <w:sz w:val="20"/>
        </w:rPr>
        <w:t>&lt;/</w:t>
      </w:r>
      <w:r w:rsidRPr="00901DD9">
        <w:rPr>
          <w:rFonts w:ascii="Verdana" w:hAnsi="Verdana"/>
          <w:color w:val="990000"/>
          <w:sz w:val="20"/>
        </w:rPr>
        <w:t>m2:ORD</w:t>
      </w:r>
      <w:r w:rsidRPr="00901DD9">
        <w:rPr>
          <w:rFonts w:ascii="Verdana" w:hAnsi="Verdana"/>
          <w:color w:val="0000FF"/>
          <w:sz w:val="20"/>
        </w:rPr>
        <w:t>&gt;</w:t>
      </w:r>
      <w:r w:rsidRPr="00901DD9">
        <w:rPr>
          <w:rFonts w:ascii="Verdana" w:hAnsi="Verdana"/>
          <w:sz w:val="20"/>
          <w:szCs w:val="20"/>
        </w:rPr>
        <w:t xml:space="preserve"> </w:t>
      </w:r>
    </w:p>
    <w:p w14:paraId="5F2F754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m2:STATUS_CODE</w:t>
      </w:r>
      <w:r w:rsidRPr="00901DD9">
        <w:rPr>
          <w:rFonts w:ascii="Verdana" w:hAnsi="Verdana"/>
          <w:color w:val="0000FF"/>
          <w:sz w:val="20"/>
        </w:rPr>
        <w:t>&gt;</w:t>
      </w:r>
      <w:r w:rsidRPr="00901DD9">
        <w:rPr>
          <w:rFonts w:ascii="Verdana" w:hAnsi="Verdana"/>
          <w:b/>
          <w:bCs/>
          <w:sz w:val="20"/>
        </w:rPr>
        <w:t>PD</w:t>
      </w:r>
      <w:r w:rsidRPr="00901DD9">
        <w:rPr>
          <w:rFonts w:ascii="Verdana" w:hAnsi="Verdana"/>
          <w:color w:val="0000FF"/>
          <w:sz w:val="20"/>
        </w:rPr>
        <w:t>&lt;/</w:t>
      </w:r>
      <w:r w:rsidRPr="00901DD9">
        <w:rPr>
          <w:rFonts w:ascii="Verdana" w:hAnsi="Verdana"/>
          <w:color w:val="990000"/>
          <w:sz w:val="20"/>
        </w:rPr>
        <w:t>m2:STATUS_CODE</w:t>
      </w:r>
      <w:r w:rsidRPr="00901DD9">
        <w:rPr>
          <w:rFonts w:ascii="Verdana" w:hAnsi="Verdana"/>
          <w:color w:val="0000FF"/>
          <w:sz w:val="20"/>
        </w:rPr>
        <w:t>&gt;</w:t>
      </w:r>
      <w:r w:rsidRPr="00901DD9">
        <w:rPr>
          <w:rFonts w:ascii="Verdana" w:hAnsi="Verdana"/>
          <w:sz w:val="20"/>
          <w:szCs w:val="20"/>
        </w:rPr>
        <w:t xml:space="preserve"> </w:t>
      </w:r>
    </w:p>
    <w:p w14:paraId="3AB3EDE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m2:STATUS_MSG</w:t>
      </w:r>
      <w:r w:rsidRPr="00901DD9">
        <w:rPr>
          <w:rFonts w:ascii="Verdana" w:hAnsi="Verdana"/>
          <w:color w:val="0000FF"/>
          <w:sz w:val="20"/>
        </w:rPr>
        <w:t>&gt;</w:t>
      </w:r>
      <w:r w:rsidRPr="00901DD9">
        <w:rPr>
          <w:rFonts w:ascii="Verdana" w:hAnsi="Verdana"/>
          <w:b/>
          <w:bCs/>
          <w:sz w:val="20"/>
        </w:rPr>
        <w:t>PENDING ORDER</w:t>
      </w:r>
      <w:r w:rsidRPr="00901DD9">
        <w:rPr>
          <w:rFonts w:ascii="Verdana" w:hAnsi="Verdana"/>
          <w:color w:val="0000FF"/>
          <w:sz w:val="20"/>
        </w:rPr>
        <w:t>&lt;/</w:t>
      </w:r>
      <w:r w:rsidRPr="00901DD9">
        <w:rPr>
          <w:rFonts w:ascii="Verdana" w:hAnsi="Verdana"/>
          <w:color w:val="990000"/>
          <w:sz w:val="20"/>
        </w:rPr>
        <w:t>m2:STATUS_MSG</w:t>
      </w:r>
      <w:r w:rsidRPr="00901DD9">
        <w:rPr>
          <w:rFonts w:ascii="Verdana" w:hAnsi="Verdana"/>
          <w:color w:val="0000FF"/>
          <w:sz w:val="20"/>
        </w:rPr>
        <w:t>&gt;</w:t>
      </w:r>
      <w:r w:rsidRPr="00901DD9">
        <w:rPr>
          <w:rFonts w:ascii="Verdana" w:hAnsi="Verdana"/>
          <w:sz w:val="20"/>
          <w:szCs w:val="20"/>
        </w:rPr>
        <w:t xml:space="preserve"> </w:t>
      </w:r>
    </w:p>
    <w:p w14:paraId="23B9A19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m2:REMARKS</w:t>
      </w:r>
      <w:r w:rsidRPr="00901DD9">
        <w:rPr>
          <w:rFonts w:ascii="Verdana" w:hAnsi="Verdana"/>
          <w:color w:val="0000FF"/>
          <w:sz w:val="20"/>
        </w:rPr>
        <w:t>&gt;</w:t>
      </w:r>
      <w:r w:rsidRPr="00901DD9">
        <w:rPr>
          <w:rFonts w:ascii="Verdana" w:hAnsi="Verdana"/>
          <w:b/>
          <w:bCs/>
          <w:sz w:val="20"/>
        </w:rPr>
        <w:t>Facilities have been checked Dispatch is Required</w:t>
      </w:r>
      <w:r w:rsidRPr="00901DD9">
        <w:rPr>
          <w:rFonts w:ascii="Verdana" w:hAnsi="Verdana"/>
          <w:color w:val="0000FF"/>
          <w:sz w:val="20"/>
        </w:rPr>
        <w:t>&lt;/</w:t>
      </w:r>
      <w:r w:rsidRPr="00901DD9">
        <w:rPr>
          <w:rFonts w:ascii="Verdana" w:hAnsi="Verdana"/>
          <w:color w:val="990000"/>
          <w:sz w:val="20"/>
        </w:rPr>
        <w:t>m2:REMARKS</w:t>
      </w:r>
      <w:r w:rsidRPr="00901DD9">
        <w:rPr>
          <w:rFonts w:ascii="Verdana" w:hAnsi="Verdana"/>
          <w:color w:val="0000FF"/>
          <w:sz w:val="20"/>
        </w:rPr>
        <w:t>&gt;</w:t>
      </w:r>
      <w:r w:rsidRPr="00901DD9">
        <w:rPr>
          <w:rFonts w:ascii="Verdana" w:hAnsi="Verdana"/>
          <w:sz w:val="20"/>
          <w:szCs w:val="20"/>
        </w:rPr>
        <w:t xml:space="preserve"> </w:t>
      </w:r>
    </w:p>
    <w:p w14:paraId="2378D0F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m2:TRAN_ACK_TYPE</w:t>
      </w:r>
      <w:r w:rsidRPr="00901DD9">
        <w:rPr>
          <w:rFonts w:ascii="Verdana" w:hAnsi="Verdana"/>
          <w:color w:val="0000FF"/>
          <w:sz w:val="20"/>
        </w:rPr>
        <w:t>&gt;</w:t>
      </w:r>
      <w:r w:rsidRPr="00901DD9">
        <w:rPr>
          <w:rFonts w:ascii="Verdana" w:hAnsi="Verdana"/>
          <w:b/>
          <w:bCs/>
          <w:sz w:val="20"/>
        </w:rPr>
        <w:t>AT</w:t>
      </w:r>
      <w:r w:rsidRPr="00901DD9">
        <w:rPr>
          <w:rFonts w:ascii="Verdana" w:hAnsi="Verdana"/>
          <w:color w:val="0000FF"/>
          <w:sz w:val="20"/>
        </w:rPr>
        <w:t>&lt;/</w:t>
      </w:r>
      <w:r w:rsidRPr="00901DD9">
        <w:rPr>
          <w:rFonts w:ascii="Verdana" w:hAnsi="Verdana"/>
          <w:color w:val="990000"/>
          <w:sz w:val="20"/>
        </w:rPr>
        <w:t>m2:TRAN_ACK_TYPE</w:t>
      </w:r>
      <w:r w:rsidRPr="00901DD9">
        <w:rPr>
          <w:rFonts w:ascii="Verdana" w:hAnsi="Verdana"/>
          <w:color w:val="0000FF"/>
          <w:sz w:val="20"/>
        </w:rPr>
        <w:t>&gt;</w:t>
      </w:r>
      <w:r w:rsidRPr="00901DD9">
        <w:rPr>
          <w:rFonts w:ascii="Verdana" w:hAnsi="Verdana"/>
          <w:sz w:val="20"/>
          <w:szCs w:val="20"/>
        </w:rPr>
        <w:t xml:space="preserve"> </w:t>
      </w:r>
    </w:p>
    <w:p w14:paraId="6CF51C3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m2:TRANS_SET_PURPOSE_CODE</w:t>
      </w:r>
      <w:r w:rsidRPr="00901DD9">
        <w:rPr>
          <w:rFonts w:ascii="Verdana" w:hAnsi="Verdana"/>
          <w:color w:val="0000FF"/>
          <w:sz w:val="20"/>
        </w:rPr>
        <w:t>&gt;</w:t>
      </w:r>
      <w:r w:rsidRPr="00901DD9">
        <w:rPr>
          <w:rFonts w:ascii="Verdana" w:hAnsi="Verdana"/>
          <w:b/>
          <w:bCs/>
          <w:sz w:val="20"/>
        </w:rPr>
        <w:t>06</w:t>
      </w:r>
      <w:r w:rsidRPr="00901DD9">
        <w:rPr>
          <w:rFonts w:ascii="Verdana" w:hAnsi="Verdana"/>
          <w:color w:val="0000FF"/>
          <w:sz w:val="20"/>
        </w:rPr>
        <w:t>&lt;/</w:t>
      </w:r>
      <w:r w:rsidRPr="00901DD9">
        <w:rPr>
          <w:rFonts w:ascii="Verdana" w:hAnsi="Verdana"/>
          <w:color w:val="990000"/>
          <w:sz w:val="20"/>
        </w:rPr>
        <w:t>m2:TRANS_SET_PURPOSE_CODE</w:t>
      </w:r>
      <w:r w:rsidRPr="00901DD9">
        <w:rPr>
          <w:rFonts w:ascii="Verdana" w:hAnsi="Verdana"/>
          <w:color w:val="0000FF"/>
          <w:sz w:val="20"/>
        </w:rPr>
        <w:t>&gt;</w:t>
      </w:r>
      <w:r w:rsidRPr="00901DD9">
        <w:rPr>
          <w:rFonts w:ascii="Verdana" w:hAnsi="Verdana"/>
          <w:sz w:val="20"/>
          <w:szCs w:val="20"/>
        </w:rPr>
        <w:t xml:space="preserve"> </w:t>
      </w:r>
    </w:p>
    <w:p w14:paraId="12479829"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m2:HDR</w:t>
      </w:r>
      <w:r w:rsidRPr="00901DD9">
        <w:rPr>
          <w:rFonts w:ascii="Verdana" w:hAnsi="Verdana"/>
          <w:color w:val="0000FF"/>
          <w:sz w:val="20"/>
        </w:rPr>
        <w:t>&gt;</w:t>
      </w:r>
    </w:p>
    <w:p w14:paraId="5FA5293F" w14:textId="77777777" w:rsidR="00576093" w:rsidRPr="00901DD9" w:rsidRDefault="00576093" w:rsidP="00576093">
      <w:pPr>
        <w:ind w:hanging="480"/>
        <w:rPr>
          <w:rFonts w:ascii="Verdana" w:hAnsi="Verdana"/>
          <w:sz w:val="20"/>
          <w:szCs w:val="20"/>
        </w:rPr>
      </w:pPr>
      <w:hyperlink r:id="rId211"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w:t>
      </w:r>
      <w:r w:rsidRPr="00901DD9">
        <w:rPr>
          <w:rFonts w:ascii="Verdana" w:hAnsi="Verdana"/>
          <w:color w:val="0000FF"/>
          <w:sz w:val="20"/>
        </w:rPr>
        <w:t>&gt;</w:t>
      </w:r>
    </w:p>
    <w:p w14:paraId="5E2C333F" w14:textId="77777777" w:rsidR="00576093" w:rsidRPr="00901DD9" w:rsidRDefault="00576093" w:rsidP="00576093">
      <w:pPr>
        <w:ind w:hanging="480"/>
        <w:rPr>
          <w:rFonts w:ascii="Verdana" w:hAnsi="Verdana"/>
          <w:sz w:val="20"/>
          <w:szCs w:val="20"/>
        </w:rPr>
      </w:pPr>
      <w:hyperlink r:id="rId212"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m2:FIRM_ORDER_NOTIFICATION</w:t>
      </w:r>
      <w:r w:rsidRPr="00901DD9">
        <w:rPr>
          <w:rFonts w:ascii="Verdana" w:hAnsi="Verdana"/>
          <w:color w:val="0000FF"/>
          <w:sz w:val="20"/>
        </w:rPr>
        <w:t>&gt;</w:t>
      </w:r>
    </w:p>
    <w:p w14:paraId="60B6DE2A" w14:textId="77777777" w:rsidR="00576093" w:rsidRPr="00901DD9" w:rsidRDefault="00576093" w:rsidP="00576093">
      <w:pPr>
        <w:ind w:hanging="480"/>
        <w:rPr>
          <w:rFonts w:ascii="Verdana" w:hAnsi="Verdana"/>
          <w:sz w:val="20"/>
          <w:szCs w:val="20"/>
        </w:rPr>
      </w:pPr>
      <w:hyperlink r:id="rId213"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m2:NOTIFICATION_ADMIN</w:t>
      </w:r>
      <w:r w:rsidRPr="00901DD9">
        <w:rPr>
          <w:rFonts w:ascii="Verdana" w:hAnsi="Verdana"/>
          <w:color w:val="0000FF"/>
          <w:sz w:val="20"/>
        </w:rPr>
        <w:t>&gt;</w:t>
      </w:r>
    </w:p>
    <w:p w14:paraId="6275C8C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m2:INIT</w:t>
      </w:r>
      <w:r w:rsidRPr="00901DD9">
        <w:rPr>
          <w:rFonts w:ascii="Verdana" w:hAnsi="Verdana"/>
          <w:color w:val="0000FF"/>
          <w:sz w:val="20"/>
        </w:rPr>
        <w:t>&gt;</w:t>
      </w:r>
      <w:r w:rsidRPr="00901DD9">
        <w:rPr>
          <w:rFonts w:ascii="Verdana" w:hAnsi="Verdana"/>
          <w:b/>
          <w:bCs/>
          <w:sz w:val="20"/>
        </w:rPr>
        <w:t>BOJANGLES</w:t>
      </w:r>
      <w:r w:rsidRPr="00901DD9">
        <w:rPr>
          <w:rFonts w:ascii="Verdana" w:hAnsi="Verdana"/>
          <w:color w:val="0000FF"/>
          <w:sz w:val="20"/>
        </w:rPr>
        <w:t>&lt;/</w:t>
      </w:r>
      <w:r w:rsidRPr="00901DD9">
        <w:rPr>
          <w:rFonts w:ascii="Verdana" w:hAnsi="Verdana"/>
          <w:color w:val="990000"/>
          <w:sz w:val="20"/>
        </w:rPr>
        <w:t>m2:INIT</w:t>
      </w:r>
      <w:r w:rsidRPr="00901DD9">
        <w:rPr>
          <w:rFonts w:ascii="Verdana" w:hAnsi="Verdana"/>
          <w:color w:val="0000FF"/>
          <w:sz w:val="20"/>
        </w:rPr>
        <w:t>&gt;</w:t>
      </w:r>
      <w:r w:rsidRPr="00901DD9">
        <w:rPr>
          <w:rFonts w:ascii="Verdana" w:hAnsi="Verdana"/>
          <w:sz w:val="20"/>
          <w:szCs w:val="20"/>
        </w:rPr>
        <w:t xml:space="preserve"> </w:t>
      </w:r>
    </w:p>
    <w:p w14:paraId="5BA433C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m2:INIT_TEL_NO</w:t>
      </w:r>
      <w:r w:rsidRPr="00901DD9">
        <w:rPr>
          <w:rFonts w:ascii="Verdana" w:hAnsi="Verdana"/>
          <w:color w:val="0000FF"/>
          <w:sz w:val="20"/>
        </w:rPr>
        <w:t>&gt;</w:t>
      </w:r>
      <w:r w:rsidRPr="00901DD9">
        <w:rPr>
          <w:rFonts w:ascii="Verdana" w:hAnsi="Verdana"/>
          <w:b/>
          <w:bCs/>
          <w:sz w:val="20"/>
        </w:rPr>
        <w:t>8884448888</w:t>
      </w:r>
      <w:r w:rsidRPr="00901DD9">
        <w:rPr>
          <w:rFonts w:ascii="Verdana" w:hAnsi="Verdana"/>
          <w:color w:val="0000FF"/>
          <w:sz w:val="20"/>
        </w:rPr>
        <w:t>&lt;/</w:t>
      </w:r>
      <w:r w:rsidRPr="00901DD9">
        <w:rPr>
          <w:rFonts w:ascii="Verdana" w:hAnsi="Verdana"/>
          <w:color w:val="990000"/>
          <w:sz w:val="20"/>
        </w:rPr>
        <w:t>m2:INIT_TEL_NO</w:t>
      </w:r>
      <w:r w:rsidRPr="00901DD9">
        <w:rPr>
          <w:rFonts w:ascii="Verdana" w:hAnsi="Verdana"/>
          <w:color w:val="0000FF"/>
          <w:sz w:val="20"/>
        </w:rPr>
        <w:t>&gt;</w:t>
      </w:r>
      <w:r w:rsidRPr="00901DD9">
        <w:rPr>
          <w:rFonts w:ascii="Verdana" w:hAnsi="Verdana"/>
          <w:sz w:val="20"/>
          <w:szCs w:val="20"/>
        </w:rPr>
        <w:t xml:space="preserve"> </w:t>
      </w:r>
    </w:p>
    <w:p w14:paraId="4562A5E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m2:REP</w:t>
      </w:r>
      <w:r w:rsidRPr="00901DD9">
        <w:rPr>
          <w:rFonts w:ascii="Verdana" w:hAnsi="Verdana"/>
          <w:color w:val="0000FF"/>
          <w:sz w:val="20"/>
        </w:rPr>
        <w:t>&gt;</w:t>
      </w:r>
      <w:r w:rsidRPr="00901DD9">
        <w:rPr>
          <w:rFonts w:ascii="Verdana" w:hAnsi="Verdana"/>
          <w:b/>
          <w:bCs/>
          <w:sz w:val="20"/>
        </w:rPr>
        <w:t>LCSC</w:t>
      </w:r>
      <w:r w:rsidRPr="00901DD9">
        <w:rPr>
          <w:rFonts w:ascii="Verdana" w:hAnsi="Verdana"/>
          <w:color w:val="0000FF"/>
          <w:sz w:val="20"/>
        </w:rPr>
        <w:t>&lt;/</w:t>
      </w:r>
      <w:r w:rsidRPr="00901DD9">
        <w:rPr>
          <w:rFonts w:ascii="Verdana" w:hAnsi="Verdana"/>
          <w:color w:val="990000"/>
          <w:sz w:val="20"/>
        </w:rPr>
        <w:t>m2:REP</w:t>
      </w:r>
      <w:r w:rsidRPr="00901DD9">
        <w:rPr>
          <w:rFonts w:ascii="Verdana" w:hAnsi="Verdana"/>
          <w:color w:val="0000FF"/>
          <w:sz w:val="20"/>
        </w:rPr>
        <w:t>&gt;</w:t>
      </w:r>
      <w:r w:rsidRPr="00901DD9">
        <w:rPr>
          <w:rFonts w:ascii="Verdana" w:hAnsi="Verdana"/>
          <w:sz w:val="20"/>
          <w:szCs w:val="20"/>
        </w:rPr>
        <w:t xml:space="preserve"> </w:t>
      </w:r>
    </w:p>
    <w:p w14:paraId="748304C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m2:REP_TEL_NO</w:t>
      </w:r>
      <w:r w:rsidRPr="00901DD9">
        <w:rPr>
          <w:rFonts w:ascii="Verdana" w:hAnsi="Verdana"/>
          <w:color w:val="0000FF"/>
          <w:sz w:val="20"/>
        </w:rPr>
        <w:t>&gt;</w:t>
      </w:r>
      <w:r w:rsidRPr="00901DD9">
        <w:rPr>
          <w:rFonts w:ascii="Verdana" w:hAnsi="Verdana"/>
          <w:b/>
          <w:bCs/>
          <w:sz w:val="20"/>
        </w:rPr>
        <w:t>8006670807</w:t>
      </w:r>
      <w:r w:rsidRPr="00901DD9">
        <w:rPr>
          <w:rFonts w:ascii="Verdana" w:hAnsi="Verdana"/>
          <w:color w:val="0000FF"/>
          <w:sz w:val="20"/>
        </w:rPr>
        <w:t>&lt;/</w:t>
      </w:r>
      <w:r w:rsidRPr="00901DD9">
        <w:rPr>
          <w:rFonts w:ascii="Verdana" w:hAnsi="Verdana"/>
          <w:color w:val="990000"/>
          <w:sz w:val="20"/>
        </w:rPr>
        <w:t>m2:REP_TEL_NO</w:t>
      </w:r>
      <w:r w:rsidRPr="00901DD9">
        <w:rPr>
          <w:rFonts w:ascii="Verdana" w:hAnsi="Verdana"/>
          <w:color w:val="0000FF"/>
          <w:sz w:val="20"/>
        </w:rPr>
        <w:t>&gt;</w:t>
      </w:r>
      <w:r w:rsidRPr="00901DD9">
        <w:rPr>
          <w:rFonts w:ascii="Verdana" w:hAnsi="Verdana"/>
          <w:sz w:val="20"/>
          <w:szCs w:val="20"/>
        </w:rPr>
        <w:t xml:space="preserve"> </w:t>
      </w:r>
    </w:p>
    <w:p w14:paraId="615C18A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m2:DD_CD</w:t>
      </w:r>
      <w:r w:rsidRPr="00901DD9">
        <w:rPr>
          <w:rFonts w:ascii="Verdana" w:hAnsi="Verdana"/>
          <w:color w:val="0000FF"/>
          <w:sz w:val="20"/>
        </w:rPr>
        <w:t>&gt;</w:t>
      </w:r>
      <w:r w:rsidRPr="00901DD9">
        <w:rPr>
          <w:rFonts w:ascii="Verdana" w:hAnsi="Verdana"/>
          <w:b/>
          <w:bCs/>
          <w:sz w:val="20"/>
        </w:rPr>
        <w:t>20090731</w:t>
      </w:r>
      <w:r w:rsidRPr="00901DD9">
        <w:rPr>
          <w:rFonts w:ascii="Verdana" w:hAnsi="Verdana"/>
          <w:color w:val="0000FF"/>
          <w:sz w:val="20"/>
        </w:rPr>
        <w:t>&lt;/</w:t>
      </w:r>
      <w:r w:rsidRPr="00901DD9">
        <w:rPr>
          <w:rFonts w:ascii="Verdana" w:hAnsi="Verdana"/>
          <w:color w:val="990000"/>
          <w:sz w:val="20"/>
        </w:rPr>
        <w:t>m2:DD_CD</w:t>
      </w:r>
      <w:r w:rsidRPr="00901DD9">
        <w:rPr>
          <w:rFonts w:ascii="Verdana" w:hAnsi="Verdana"/>
          <w:color w:val="0000FF"/>
          <w:sz w:val="20"/>
        </w:rPr>
        <w:t>&gt;</w:t>
      </w:r>
      <w:r w:rsidRPr="00901DD9">
        <w:rPr>
          <w:rFonts w:ascii="Verdana" w:hAnsi="Verdana"/>
          <w:sz w:val="20"/>
          <w:szCs w:val="20"/>
        </w:rPr>
        <w:t xml:space="preserve"> </w:t>
      </w:r>
    </w:p>
    <w:p w14:paraId="252B3D0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m2:BAN1</w:t>
      </w:r>
      <w:r w:rsidRPr="00901DD9">
        <w:rPr>
          <w:rFonts w:ascii="Verdana" w:hAnsi="Verdana"/>
          <w:color w:val="0000FF"/>
          <w:sz w:val="20"/>
        </w:rPr>
        <w:t>&gt;</w:t>
      </w:r>
      <w:r w:rsidRPr="00901DD9">
        <w:rPr>
          <w:rFonts w:ascii="Verdana" w:hAnsi="Verdana"/>
          <w:b/>
          <w:bCs/>
          <w:sz w:val="20"/>
        </w:rPr>
        <w:t>770Q886621621</w:t>
      </w:r>
      <w:r w:rsidRPr="00901DD9">
        <w:rPr>
          <w:rFonts w:ascii="Verdana" w:hAnsi="Verdana"/>
          <w:color w:val="0000FF"/>
          <w:sz w:val="20"/>
        </w:rPr>
        <w:t>&lt;/</w:t>
      </w:r>
      <w:r w:rsidRPr="00901DD9">
        <w:rPr>
          <w:rFonts w:ascii="Verdana" w:hAnsi="Verdana"/>
          <w:color w:val="990000"/>
          <w:sz w:val="20"/>
        </w:rPr>
        <w:t>m2:BAN1</w:t>
      </w:r>
      <w:r w:rsidRPr="00901DD9">
        <w:rPr>
          <w:rFonts w:ascii="Verdana" w:hAnsi="Verdana"/>
          <w:color w:val="0000FF"/>
          <w:sz w:val="20"/>
        </w:rPr>
        <w:t>&gt;</w:t>
      </w:r>
      <w:r w:rsidRPr="00901DD9">
        <w:rPr>
          <w:rFonts w:ascii="Verdana" w:hAnsi="Verdana"/>
          <w:sz w:val="20"/>
          <w:szCs w:val="20"/>
        </w:rPr>
        <w:t xml:space="preserve"> </w:t>
      </w:r>
    </w:p>
    <w:p w14:paraId="06D1E8E7"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m2:NOTIFICATION_ADMIN</w:t>
      </w:r>
      <w:r w:rsidRPr="00901DD9">
        <w:rPr>
          <w:rFonts w:ascii="Verdana" w:hAnsi="Verdana"/>
          <w:color w:val="0000FF"/>
          <w:sz w:val="20"/>
        </w:rPr>
        <w:t>&gt;</w:t>
      </w:r>
    </w:p>
    <w:p w14:paraId="3DE09CD7" w14:textId="77777777" w:rsidR="00576093" w:rsidRPr="00901DD9" w:rsidRDefault="00576093" w:rsidP="00576093">
      <w:pPr>
        <w:ind w:hanging="480"/>
        <w:rPr>
          <w:rFonts w:ascii="Verdana" w:hAnsi="Verdana"/>
          <w:sz w:val="20"/>
          <w:szCs w:val="20"/>
        </w:rPr>
      </w:pPr>
      <w:hyperlink r:id="rId214"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6CEDC36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14:paraId="786E952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00001</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14:paraId="455C8BF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14:paraId="0A72C014"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6F3F72F7" w14:textId="77777777" w:rsidR="00576093" w:rsidRPr="00901DD9" w:rsidRDefault="00576093" w:rsidP="00576093">
      <w:pPr>
        <w:ind w:hanging="480"/>
        <w:rPr>
          <w:rFonts w:ascii="Verdana" w:hAnsi="Verdana"/>
          <w:sz w:val="20"/>
          <w:szCs w:val="20"/>
        </w:rPr>
      </w:pPr>
      <w:hyperlink r:id="rId215"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702A544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14:paraId="22F127C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00002</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14:paraId="1890B9D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7709382487</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14:paraId="03373DB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794639B6" w14:textId="77777777" w:rsidR="00576093" w:rsidRPr="00901DD9" w:rsidRDefault="00576093" w:rsidP="00576093">
      <w:pPr>
        <w:ind w:hanging="480"/>
        <w:rPr>
          <w:rFonts w:ascii="Verdana" w:hAnsi="Verdana"/>
          <w:sz w:val="20"/>
          <w:szCs w:val="20"/>
        </w:rPr>
      </w:pPr>
      <w:hyperlink r:id="rId216"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162104D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14:paraId="0BC3711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00003</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14:paraId="63D74A8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7709382951</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14:paraId="55536447"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7B3AD0F4" w14:textId="77777777" w:rsidR="00576093" w:rsidRPr="00901DD9" w:rsidRDefault="00576093" w:rsidP="00576093">
      <w:pPr>
        <w:ind w:hanging="480"/>
        <w:rPr>
          <w:rFonts w:ascii="Verdana" w:hAnsi="Verdana"/>
          <w:sz w:val="20"/>
          <w:szCs w:val="20"/>
        </w:rPr>
      </w:pPr>
      <w:hyperlink r:id="rId217"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1A6F26B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0001</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14:paraId="352C062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7709382750</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14:paraId="74F3F1C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14:paraId="4D90798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14:paraId="3A92F61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14:paraId="32F816E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14:paraId="7293F62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14:paraId="3158477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Island Paradise</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14:paraId="22BB34C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m2:LISTADR</w:t>
      </w:r>
      <w:r w:rsidRPr="00901DD9">
        <w:rPr>
          <w:rFonts w:ascii="Verdana" w:hAnsi="Verdana"/>
          <w:color w:val="0000FF"/>
          <w:sz w:val="20"/>
        </w:rPr>
        <w:t>&gt;</w:t>
      </w:r>
      <w:r w:rsidRPr="00901DD9">
        <w:rPr>
          <w:rFonts w:ascii="Verdana" w:hAnsi="Verdana"/>
          <w:b/>
          <w:bCs/>
          <w:sz w:val="20"/>
        </w:rPr>
        <w:t>2278 Brockett Rd</w:t>
      </w:r>
      <w:r w:rsidRPr="00901DD9">
        <w:rPr>
          <w:rFonts w:ascii="Verdana" w:hAnsi="Verdana"/>
          <w:color w:val="0000FF"/>
          <w:sz w:val="20"/>
        </w:rPr>
        <w:t>&lt;/</w:t>
      </w:r>
      <w:r w:rsidRPr="00901DD9">
        <w:rPr>
          <w:rFonts w:ascii="Verdana" w:hAnsi="Verdana"/>
          <w:color w:val="990000"/>
          <w:sz w:val="20"/>
        </w:rPr>
        <w:t>m2:LISTADR</w:t>
      </w:r>
      <w:r w:rsidRPr="00901DD9">
        <w:rPr>
          <w:rFonts w:ascii="Verdana" w:hAnsi="Verdana"/>
          <w:color w:val="0000FF"/>
          <w:sz w:val="20"/>
        </w:rPr>
        <w:t>&gt;</w:t>
      </w:r>
      <w:r w:rsidRPr="00901DD9">
        <w:rPr>
          <w:rFonts w:ascii="Verdana" w:hAnsi="Verdana"/>
          <w:sz w:val="20"/>
          <w:szCs w:val="20"/>
        </w:rPr>
        <w:t xml:space="preserve"> </w:t>
      </w:r>
    </w:p>
    <w:p w14:paraId="02E513EF"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293A768A" w14:textId="77777777" w:rsidR="00576093" w:rsidRPr="00901DD9" w:rsidRDefault="00576093" w:rsidP="00576093">
      <w:pPr>
        <w:ind w:hanging="480"/>
        <w:rPr>
          <w:rFonts w:ascii="Verdana" w:hAnsi="Verdana"/>
          <w:sz w:val="20"/>
          <w:szCs w:val="20"/>
        </w:rPr>
      </w:pPr>
      <w:hyperlink r:id="rId218"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42E2674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0002</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14:paraId="029FC7F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b/>
          <w:bCs/>
          <w:sz w:val="20"/>
        </w:rPr>
        <w:t>A</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sz w:val="20"/>
          <w:szCs w:val="20"/>
        </w:rPr>
        <w:t xml:space="preserve"> </w:t>
      </w:r>
    </w:p>
    <w:p w14:paraId="46C5F2D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7709382093</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14:paraId="3301115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14:paraId="4B03508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14:paraId="5934688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14:paraId="4A9A48E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14:paraId="1BEB7B3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14:paraId="33E1E64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Gardens Tikki</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14:paraId="7C4B5B8C"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72040770" w14:textId="77777777" w:rsidR="00576093" w:rsidRPr="00901DD9" w:rsidRDefault="00576093" w:rsidP="00576093">
      <w:pPr>
        <w:ind w:hanging="480"/>
        <w:rPr>
          <w:rFonts w:ascii="Verdana" w:hAnsi="Verdana"/>
          <w:sz w:val="20"/>
          <w:szCs w:val="20"/>
        </w:rPr>
      </w:pPr>
      <w:hyperlink r:id="rId219"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1F9E3E0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0003</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14:paraId="14BDC95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sz w:val="20"/>
          <w:szCs w:val="20"/>
        </w:rPr>
        <w:t xml:space="preserve"> </w:t>
      </w:r>
    </w:p>
    <w:p w14:paraId="4FE1D6B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7709387120</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14:paraId="25F5EDB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14:paraId="66AE304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14:paraId="437F95C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14:paraId="10A18F5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14:paraId="2103EDB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14:paraId="2EC376C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Treasure Cove</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14:paraId="1BB055FC"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56DF660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m2:FIRM_ORDER_NOTIFICATION</w:t>
      </w:r>
      <w:r w:rsidRPr="00901DD9">
        <w:rPr>
          <w:rFonts w:ascii="Verdana" w:hAnsi="Verdana"/>
          <w:color w:val="0000FF"/>
          <w:sz w:val="20"/>
        </w:rPr>
        <w:t>&gt;</w:t>
      </w:r>
    </w:p>
    <w:p w14:paraId="535A37AB"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w:t>
      </w:r>
      <w:r w:rsidRPr="00901DD9">
        <w:rPr>
          <w:rFonts w:ascii="Verdana" w:hAnsi="Verdana"/>
          <w:color w:val="0000FF"/>
          <w:sz w:val="20"/>
        </w:rPr>
        <w:t>&gt;</w:t>
      </w:r>
    </w:p>
    <w:p w14:paraId="4716712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m2:LSR_RESP</w:t>
      </w:r>
      <w:r w:rsidRPr="00901DD9">
        <w:rPr>
          <w:rFonts w:ascii="Verdana" w:hAnsi="Verdana"/>
          <w:color w:val="0000FF"/>
          <w:sz w:val="20"/>
        </w:rPr>
        <w:t>&gt;</w:t>
      </w:r>
    </w:p>
    <w:p w14:paraId="42FF39A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m1:ATT_LSR_ORD_RSP</w:t>
      </w:r>
      <w:r w:rsidRPr="00901DD9">
        <w:rPr>
          <w:rFonts w:ascii="Verdana" w:hAnsi="Verdana"/>
          <w:color w:val="0000FF"/>
          <w:sz w:val="20"/>
        </w:rPr>
        <w:t>&gt;</w:t>
      </w:r>
    </w:p>
    <w:p w14:paraId="5452E799" w14:textId="77777777" w:rsidR="00F6735E" w:rsidRPr="00C86ED9" w:rsidRDefault="00F6735E" w:rsidP="000B7672"/>
    <w:p w14:paraId="0B8BBA11" w14:textId="77777777" w:rsidR="00434941" w:rsidRDefault="00434941" w:rsidP="00434941">
      <w:pPr>
        <w:rPr>
          <w:b/>
        </w:rPr>
      </w:pPr>
    </w:p>
    <w:p w14:paraId="0A6DDDB8" w14:textId="77777777" w:rsidR="00434941" w:rsidRDefault="00434941" w:rsidP="00434941">
      <w:pPr>
        <w:rPr>
          <w:b/>
        </w:rPr>
      </w:pPr>
    </w:p>
    <w:p w14:paraId="33DF9085" w14:textId="77777777" w:rsidR="00B752E4" w:rsidRPr="000A4F99" w:rsidRDefault="008D4C1F">
      <w:pPr>
        <w:pStyle w:val="TCtxtTAG"/>
        <w:rPr>
          <w:b/>
          <w:bCs/>
          <w:sz w:val="24"/>
          <w:szCs w:val="24"/>
        </w:rPr>
      </w:pPr>
      <w:r>
        <w:rPr>
          <w:b/>
          <w:color w:val="FF0000"/>
          <w:sz w:val="28"/>
          <w:szCs w:val="28"/>
        </w:rPr>
        <w:br w:type="page"/>
      </w:r>
      <w:r w:rsidR="00B752E4" w:rsidRPr="000A4F99">
        <w:rPr>
          <w:b/>
          <w:bCs/>
          <w:sz w:val="24"/>
          <w:szCs w:val="24"/>
        </w:rPr>
        <w:t>TEST CASE M007: Scenario Description: (Act=C) Change to add features</w:t>
      </w:r>
      <w:r w:rsidR="00EB4364" w:rsidRPr="000A4F99">
        <w:rPr>
          <w:b/>
          <w:bCs/>
          <w:sz w:val="24"/>
          <w:szCs w:val="24"/>
        </w:rPr>
        <w:t>, provide inside wire repair package</w:t>
      </w:r>
      <w:r w:rsidR="00B752E4" w:rsidRPr="000A4F99">
        <w:rPr>
          <w:b/>
          <w:bCs/>
          <w:sz w:val="24"/>
          <w:szCs w:val="24"/>
        </w:rPr>
        <w:t xml:space="preserve"> and modify feature detail of existing features – LNA=C</w:t>
      </w:r>
    </w:p>
    <w:p w14:paraId="22B80C65" w14:textId="77777777" w:rsidR="00B752E4" w:rsidRPr="000A4F99" w:rsidRDefault="00B752E4">
      <w:pPr>
        <w:pStyle w:val="Heading3"/>
        <w:rPr>
          <w:i w:val="0"/>
          <w:iCs w:val="0"/>
        </w:rPr>
      </w:pPr>
      <w:r w:rsidRPr="000A4F99">
        <w:rPr>
          <w:i w:val="0"/>
          <w:iCs w:val="0"/>
        </w:rPr>
        <w:t>Type of Account:  Residence / Single Line</w:t>
      </w:r>
    </w:p>
    <w:p w14:paraId="09C03C83" w14:textId="77777777" w:rsidR="00B72DC9" w:rsidRPr="00B72DC9" w:rsidRDefault="00B72DC9" w:rsidP="00B72DC9"/>
    <w:p w14:paraId="2EDE1B73"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90"/>
        <w:gridCol w:w="4230"/>
        <w:gridCol w:w="2430"/>
      </w:tblGrid>
      <w:tr w:rsidR="00B752E4" w:rsidRPr="005914A2" w14:paraId="147C0BE8" w14:textId="77777777">
        <w:trPr>
          <w:tblHeader/>
        </w:trPr>
        <w:tc>
          <w:tcPr>
            <w:tcW w:w="1890" w:type="dxa"/>
            <w:tcBorders>
              <w:top w:val="single" w:sz="12" w:space="0" w:color="auto"/>
              <w:left w:val="single" w:sz="12" w:space="0" w:color="auto"/>
              <w:bottom w:val="single" w:sz="6" w:space="0" w:color="auto"/>
              <w:right w:val="single" w:sz="6" w:space="0" w:color="auto"/>
            </w:tcBorders>
          </w:tcPr>
          <w:p w14:paraId="19CFC48D" w14:textId="77777777" w:rsidR="00B752E4" w:rsidRPr="005914A2" w:rsidRDefault="00B752E4" w:rsidP="00B72DC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52B40A6C"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6000A9B9"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6522C752"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0000FF"/>
          </w:tcPr>
          <w:p w14:paraId="75E173C2" w14:textId="77777777" w:rsidR="00B752E4" w:rsidRPr="005914A2" w:rsidRDefault="00B752E4">
            <w:pPr>
              <w:pStyle w:val="Heading4"/>
              <w:rPr>
                <w:b/>
                <w:bCs/>
                <w:i w:val="0"/>
                <w:iCs w:val="0"/>
              </w:rPr>
            </w:pPr>
            <w:r w:rsidRPr="005914A2">
              <w:rPr>
                <w:b/>
                <w:bCs/>
                <w:i w:val="0"/>
                <w:iCs w:val="0"/>
              </w:rPr>
              <w:t>LSR  FORM</w:t>
            </w:r>
          </w:p>
        </w:tc>
      </w:tr>
      <w:tr w:rsidR="00B752E4" w:rsidRPr="005914A2" w14:paraId="3E5B5505"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024579B9" w14:textId="77777777" w:rsidR="00B752E4" w:rsidRPr="005914A2" w:rsidRDefault="00B752E4">
            <w:pPr>
              <w:pStyle w:val="Heading4"/>
              <w:rPr>
                <w:b/>
                <w:bCs/>
                <w:i w:val="0"/>
                <w:iCs w:val="0"/>
              </w:rPr>
            </w:pPr>
            <w:r w:rsidRPr="005914A2">
              <w:rPr>
                <w:b/>
                <w:bCs/>
                <w:i w:val="0"/>
                <w:iCs w:val="0"/>
              </w:rPr>
              <w:t>Administration Section</w:t>
            </w:r>
          </w:p>
        </w:tc>
      </w:tr>
      <w:tr w:rsidR="00B752E4" w:rsidRPr="005914A2" w14:paraId="20DF46A5"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50D97E1B"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2C7A1C2"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F95620B" w14:textId="77777777" w:rsidR="00B752E4" w:rsidRPr="005914A2" w:rsidRDefault="00B752E4">
            <w:pPr>
              <w:pStyle w:val="FORMDATA"/>
              <w:rPr>
                <w:b/>
                <w:color w:val="auto"/>
              </w:rPr>
            </w:pPr>
            <w:r w:rsidRPr="005914A2">
              <w:rPr>
                <w:b/>
                <w:color w:val="auto"/>
              </w:rPr>
              <w:t>ZXL</w:t>
            </w:r>
          </w:p>
        </w:tc>
      </w:tr>
      <w:tr w:rsidR="00B752E4" w:rsidRPr="005914A2" w14:paraId="6EA0E745" w14:textId="77777777">
        <w:tc>
          <w:tcPr>
            <w:tcW w:w="1890" w:type="dxa"/>
            <w:tcBorders>
              <w:top w:val="single" w:sz="6" w:space="0" w:color="auto"/>
              <w:left w:val="single" w:sz="12" w:space="0" w:color="auto"/>
              <w:bottom w:val="single" w:sz="6" w:space="0" w:color="auto"/>
              <w:right w:val="single" w:sz="6" w:space="0" w:color="auto"/>
            </w:tcBorders>
          </w:tcPr>
          <w:p w14:paraId="30A5EB27"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683B0E62"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3CA3AFED" w14:textId="77777777" w:rsidR="00B752E4" w:rsidRPr="005914A2" w:rsidRDefault="00B752E4">
            <w:pPr>
              <w:pStyle w:val="FORMDATA"/>
              <w:rPr>
                <w:b/>
                <w:color w:val="auto"/>
              </w:rPr>
            </w:pPr>
            <w:r w:rsidRPr="005914A2">
              <w:rPr>
                <w:b/>
                <w:color w:val="auto"/>
              </w:rPr>
              <w:t>M7</w:t>
            </w:r>
          </w:p>
        </w:tc>
      </w:tr>
      <w:tr w:rsidR="00B752E4" w:rsidRPr="005914A2" w14:paraId="5FE375ED" w14:textId="77777777">
        <w:tc>
          <w:tcPr>
            <w:tcW w:w="1890" w:type="dxa"/>
            <w:tcBorders>
              <w:top w:val="single" w:sz="6" w:space="0" w:color="auto"/>
              <w:left w:val="single" w:sz="12" w:space="0" w:color="auto"/>
              <w:bottom w:val="single" w:sz="6" w:space="0" w:color="auto"/>
              <w:right w:val="single" w:sz="6" w:space="0" w:color="auto"/>
            </w:tcBorders>
          </w:tcPr>
          <w:p w14:paraId="2DD5298B"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65A78D7D"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7EBE600" w14:textId="77777777" w:rsidR="00B752E4" w:rsidRPr="005914A2" w:rsidRDefault="00B752E4">
            <w:pPr>
              <w:pStyle w:val="FORMDATA"/>
              <w:rPr>
                <w:b/>
                <w:color w:val="auto"/>
              </w:rPr>
            </w:pPr>
            <w:r w:rsidRPr="005914A2">
              <w:rPr>
                <w:b/>
                <w:color w:val="auto"/>
              </w:rPr>
              <w:t>7703790877</w:t>
            </w:r>
          </w:p>
        </w:tc>
      </w:tr>
      <w:tr w:rsidR="00B752E4" w:rsidRPr="005914A2" w14:paraId="5441BF98" w14:textId="77777777">
        <w:tc>
          <w:tcPr>
            <w:tcW w:w="1890" w:type="dxa"/>
            <w:tcBorders>
              <w:top w:val="single" w:sz="6" w:space="0" w:color="auto"/>
              <w:left w:val="single" w:sz="12" w:space="0" w:color="auto"/>
              <w:bottom w:val="single" w:sz="6" w:space="0" w:color="auto"/>
              <w:right w:val="single" w:sz="6" w:space="0" w:color="auto"/>
            </w:tcBorders>
          </w:tcPr>
          <w:p w14:paraId="342FDC77"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B29932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74FE20EB" w14:textId="77777777" w:rsidR="00B752E4" w:rsidRPr="005914A2" w:rsidRDefault="00B752E4">
            <w:pPr>
              <w:pStyle w:val="FORMDATA"/>
              <w:rPr>
                <w:b/>
                <w:color w:val="auto"/>
              </w:rPr>
            </w:pPr>
            <w:r w:rsidRPr="005914A2">
              <w:rPr>
                <w:b/>
                <w:color w:val="auto"/>
              </w:rPr>
              <w:t>CAVENOBILL</w:t>
            </w:r>
          </w:p>
        </w:tc>
      </w:tr>
      <w:tr w:rsidR="00B752E4" w:rsidRPr="005914A2" w14:paraId="25F64CA7" w14:textId="77777777">
        <w:trPr>
          <w:trHeight w:val="72"/>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79601D88"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759D926"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CEC72A0" w14:textId="77777777" w:rsidR="00B752E4" w:rsidRPr="005914A2" w:rsidRDefault="00B752E4">
            <w:pPr>
              <w:pStyle w:val="FORMDATA"/>
              <w:rPr>
                <w:b/>
                <w:color w:val="auto"/>
              </w:rPr>
            </w:pPr>
            <w:r w:rsidRPr="005914A2">
              <w:rPr>
                <w:b/>
                <w:color w:val="auto"/>
              </w:rPr>
              <w:t>LCSC</w:t>
            </w:r>
          </w:p>
        </w:tc>
      </w:tr>
      <w:tr w:rsidR="00B752E4" w:rsidRPr="005914A2" w14:paraId="26D30A9F"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74E7650D"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C1CA160"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167D13E" w14:textId="77777777" w:rsidR="00B752E4" w:rsidRPr="005914A2" w:rsidRDefault="00B752E4">
            <w:pPr>
              <w:pStyle w:val="FORMDATA"/>
              <w:rPr>
                <w:b/>
                <w:color w:val="auto"/>
              </w:rPr>
            </w:pPr>
            <w:r w:rsidRPr="005914A2">
              <w:rPr>
                <w:b/>
                <w:color w:val="auto"/>
              </w:rPr>
              <w:t>20030328</w:t>
            </w:r>
          </w:p>
        </w:tc>
      </w:tr>
      <w:tr w:rsidR="00B752E4" w:rsidRPr="005914A2" w14:paraId="7C362F69"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094B3A1A"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6009DBC"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0B0082C" w14:textId="77777777" w:rsidR="00B752E4" w:rsidRPr="005914A2" w:rsidRDefault="00B752E4">
            <w:pPr>
              <w:pStyle w:val="FORMDATA"/>
              <w:rPr>
                <w:b/>
                <w:color w:val="auto"/>
              </w:rPr>
            </w:pPr>
            <w:r w:rsidRPr="005914A2">
              <w:rPr>
                <w:b/>
                <w:color w:val="auto"/>
              </w:rPr>
              <w:t>20030428</w:t>
            </w:r>
          </w:p>
        </w:tc>
      </w:tr>
      <w:tr w:rsidR="00B752E4" w:rsidRPr="005914A2" w14:paraId="01771146" w14:textId="77777777">
        <w:tc>
          <w:tcPr>
            <w:tcW w:w="1890" w:type="dxa"/>
            <w:tcBorders>
              <w:top w:val="single" w:sz="6" w:space="0" w:color="auto"/>
              <w:left w:val="single" w:sz="12" w:space="0" w:color="auto"/>
              <w:bottom w:val="single" w:sz="6" w:space="0" w:color="auto"/>
              <w:right w:val="single" w:sz="6" w:space="0" w:color="auto"/>
            </w:tcBorders>
          </w:tcPr>
          <w:p w14:paraId="45C5CE86"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5090C7F7"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5D542E0A" w14:textId="77777777" w:rsidR="00B752E4" w:rsidRPr="005914A2" w:rsidRDefault="00B752E4">
            <w:pPr>
              <w:pStyle w:val="FORMDATA"/>
              <w:rPr>
                <w:b/>
                <w:color w:val="auto"/>
              </w:rPr>
            </w:pPr>
            <w:r w:rsidRPr="005914A2">
              <w:rPr>
                <w:b/>
                <w:color w:val="auto"/>
              </w:rPr>
              <w:t>MB</w:t>
            </w:r>
          </w:p>
        </w:tc>
      </w:tr>
      <w:tr w:rsidR="00B752E4" w:rsidRPr="005914A2" w14:paraId="5E2D9C8D" w14:textId="77777777">
        <w:tc>
          <w:tcPr>
            <w:tcW w:w="1890" w:type="dxa"/>
            <w:tcBorders>
              <w:top w:val="single" w:sz="6" w:space="0" w:color="auto"/>
              <w:left w:val="single" w:sz="12" w:space="0" w:color="auto"/>
              <w:bottom w:val="single" w:sz="6" w:space="0" w:color="auto"/>
              <w:right w:val="single" w:sz="6" w:space="0" w:color="auto"/>
            </w:tcBorders>
          </w:tcPr>
          <w:p w14:paraId="4FDE6386"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219CF542"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D79A14C" w14:textId="77777777" w:rsidR="00B752E4" w:rsidRPr="005914A2" w:rsidRDefault="00B752E4">
            <w:pPr>
              <w:pStyle w:val="FORMDATA"/>
              <w:rPr>
                <w:b/>
                <w:color w:val="auto"/>
              </w:rPr>
            </w:pPr>
            <w:r w:rsidRPr="005914A2">
              <w:rPr>
                <w:b/>
                <w:color w:val="auto"/>
              </w:rPr>
              <w:t>C</w:t>
            </w:r>
          </w:p>
        </w:tc>
      </w:tr>
      <w:tr w:rsidR="00B752E4" w:rsidRPr="005914A2" w14:paraId="64DE1F5A" w14:textId="77777777">
        <w:tc>
          <w:tcPr>
            <w:tcW w:w="1890" w:type="dxa"/>
            <w:tcBorders>
              <w:top w:val="single" w:sz="6" w:space="0" w:color="auto"/>
              <w:left w:val="single" w:sz="12" w:space="0" w:color="auto"/>
              <w:bottom w:val="single" w:sz="6" w:space="0" w:color="auto"/>
              <w:right w:val="single" w:sz="6" w:space="0" w:color="auto"/>
            </w:tcBorders>
          </w:tcPr>
          <w:p w14:paraId="16DBB30E"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0570CDCC"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5393B6F1" w14:textId="77777777" w:rsidR="00B752E4" w:rsidRPr="005914A2" w:rsidRDefault="00B752E4">
            <w:pPr>
              <w:pStyle w:val="FORMDATA"/>
              <w:rPr>
                <w:b/>
                <w:color w:val="auto"/>
              </w:rPr>
            </w:pPr>
            <w:r w:rsidRPr="005914A2">
              <w:rPr>
                <w:b/>
                <w:color w:val="auto"/>
              </w:rPr>
              <w:t>9999</w:t>
            </w:r>
          </w:p>
        </w:tc>
      </w:tr>
      <w:tr w:rsidR="00B752E4" w:rsidRPr="005914A2" w14:paraId="044EE56B" w14:textId="77777777">
        <w:tc>
          <w:tcPr>
            <w:tcW w:w="1890" w:type="dxa"/>
            <w:tcBorders>
              <w:top w:val="single" w:sz="6" w:space="0" w:color="auto"/>
              <w:left w:val="single" w:sz="12" w:space="0" w:color="auto"/>
              <w:bottom w:val="single" w:sz="6" w:space="0" w:color="auto"/>
              <w:right w:val="single" w:sz="6" w:space="0" w:color="auto"/>
            </w:tcBorders>
          </w:tcPr>
          <w:p w14:paraId="3865BDCD"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22F2FD9"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574B7185" w14:textId="77777777" w:rsidR="00B752E4" w:rsidRPr="005914A2" w:rsidRDefault="00B752E4">
            <w:pPr>
              <w:pStyle w:val="FORMDATA"/>
              <w:rPr>
                <w:b/>
                <w:color w:val="auto"/>
                <w:lang w:val="fr-FR"/>
              </w:rPr>
            </w:pPr>
            <w:r w:rsidRPr="005914A2">
              <w:rPr>
                <w:b/>
                <w:color w:val="auto"/>
                <w:lang w:val="fr-FR"/>
              </w:rPr>
              <w:t>2BM-</w:t>
            </w:r>
          </w:p>
        </w:tc>
      </w:tr>
      <w:tr w:rsidR="00B752E4" w:rsidRPr="005914A2" w14:paraId="35A0338E"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61C3F523" w14:textId="77777777" w:rsidR="00B752E4" w:rsidRPr="005914A2" w:rsidRDefault="00B752E4">
            <w:pPr>
              <w:pStyle w:val="Heading4"/>
              <w:rPr>
                <w:b/>
                <w:i w:val="0"/>
              </w:rPr>
            </w:pPr>
            <w:r w:rsidRPr="005914A2">
              <w:rPr>
                <w:b/>
                <w:i w:val="0"/>
              </w:rPr>
              <w:t>Billing Section</w:t>
            </w:r>
          </w:p>
        </w:tc>
      </w:tr>
      <w:tr w:rsidR="00B752E4" w:rsidRPr="005914A2" w14:paraId="17153ABF" w14:textId="77777777">
        <w:tc>
          <w:tcPr>
            <w:tcW w:w="1890" w:type="dxa"/>
            <w:tcBorders>
              <w:top w:val="single" w:sz="6" w:space="0" w:color="auto"/>
              <w:left w:val="single" w:sz="12" w:space="0" w:color="auto"/>
              <w:bottom w:val="single" w:sz="6" w:space="0" w:color="auto"/>
              <w:right w:val="single" w:sz="6" w:space="0" w:color="auto"/>
            </w:tcBorders>
          </w:tcPr>
          <w:p w14:paraId="5DE6A161"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3C9FB6C"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26BF61BC"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2F65C69A"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247B75E0" w14:textId="77777777" w:rsidR="00B752E4" w:rsidRPr="005914A2" w:rsidRDefault="00B752E4">
            <w:pPr>
              <w:pStyle w:val="Heading4"/>
              <w:rPr>
                <w:b/>
                <w:i w:val="0"/>
              </w:rPr>
            </w:pPr>
            <w:r w:rsidRPr="005914A2">
              <w:rPr>
                <w:b/>
                <w:i w:val="0"/>
              </w:rPr>
              <w:t>Contact Section</w:t>
            </w:r>
          </w:p>
        </w:tc>
      </w:tr>
      <w:tr w:rsidR="00B752E4" w:rsidRPr="005914A2" w14:paraId="1F90D53D"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6E80CC92"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E34F9F1"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1658AF6" w14:textId="77777777" w:rsidR="00B752E4" w:rsidRPr="005914A2" w:rsidRDefault="00B752E4">
            <w:pPr>
              <w:pStyle w:val="FORMDATA"/>
              <w:rPr>
                <w:b/>
                <w:color w:val="auto"/>
              </w:rPr>
            </w:pPr>
            <w:r w:rsidRPr="005914A2">
              <w:rPr>
                <w:b/>
                <w:color w:val="auto"/>
              </w:rPr>
              <w:t>Bojangles</w:t>
            </w:r>
          </w:p>
        </w:tc>
      </w:tr>
      <w:tr w:rsidR="00B752E4" w:rsidRPr="005914A2" w14:paraId="06CD5F6A"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12513EC8"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1E24C48"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19546E3" w14:textId="77777777" w:rsidR="00B752E4" w:rsidRPr="005914A2" w:rsidRDefault="00B752E4">
            <w:pPr>
              <w:pStyle w:val="FORMDATA"/>
              <w:rPr>
                <w:b/>
                <w:color w:val="auto"/>
              </w:rPr>
            </w:pPr>
            <w:r w:rsidRPr="005914A2">
              <w:rPr>
                <w:b/>
                <w:color w:val="auto"/>
              </w:rPr>
              <w:t>8884448888</w:t>
            </w:r>
          </w:p>
        </w:tc>
      </w:tr>
      <w:tr w:rsidR="00B752E4" w:rsidRPr="005914A2" w14:paraId="693223E0"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0FD21D2F"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AB645FB"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DA7609D"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14FD1C6"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43973519" w14:textId="77777777" w:rsidR="00B752E4" w:rsidRPr="005914A2" w:rsidRDefault="00B752E4">
            <w:pPr>
              <w:pStyle w:val="FORMDATA"/>
              <w:rPr>
                <w:b/>
                <w:color w:val="auto"/>
                <w:lang w:val="fr-FR"/>
              </w:rPr>
            </w:pPr>
            <w:r w:rsidRPr="005914A2">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ADCC911"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31A4182" w14:textId="77777777" w:rsidR="00B752E4" w:rsidRPr="005914A2" w:rsidRDefault="00B752E4">
            <w:pPr>
              <w:pStyle w:val="FORMDATA"/>
              <w:rPr>
                <w:b/>
                <w:color w:val="auto"/>
              </w:rPr>
            </w:pPr>
            <w:r w:rsidRPr="005914A2">
              <w:rPr>
                <w:b/>
                <w:color w:val="auto"/>
              </w:rPr>
              <w:t>Rhett Butler</w:t>
            </w:r>
          </w:p>
        </w:tc>
      </w:tr>
      <w:tr w:rsidR="00B752E4" w:rsidRPr="005914A2" w14:paraId="56D32D8A"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2E2F5F97" w14:textId="77777777" w:rsidR="00B752E4" w:rsidRPr="005914A2" w:rsidRDefault="00B752E4">
            <w:pPr>
              <w:pStyle w:val="FORMDATA"/>
              <w:rPr>
                <w:b/>
                <w:color w:val="auto"/>
              </w:rPr>
            </w:pPr>
            <w:r w:rsidRPr="005914A2">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72E258"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462368A" w14:textId="77777777" w:rsidR="00B752E4" w:rsidRPr="005914A2" w:rsidRDefault="00B752E4">
            <w:pPr>
              <w:pStyle w:val="FORMDATA"/>
              <w:rPr>
                <w:b/>
                <w:color w:val="auto"/>
              </w:rPr>
            </w:pPr>
            <w:r w:rsidRPr="005914A2">
              <w:rPr>
                <w:b/>
                <w:color w:val="auto"/>
              </w:rPr>
              <w:t>4784441111</w:t>
            </w:r>
          </w:p>
        </w:tc>
      </w:tr>
      <w:tr w:rsidR="00B752E4" w:rsidRPr="005914A2" w14:paraId="1834F956"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0000FF"/>
          </w:tcPr>
          <w:p w14:paraId="7E86E610"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281835FF"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434E2618"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38E3ED7E" w14:textId="77777777">
        <w:tc>
          <w:tcPr>
            <w:tcW w:w="1890" w:type="dxa"/>
            <w:tcBorders>
              <w:top w:val="single" w:sz="6" w:space="0" w:color="auto"/>
              <w:left w:val="single" w:sz="12" w:space="0" w:color="auto"/>
              <w:bottom w:val="single" w:sz="6" w:space="0" w:color="auto"/>
              <w:right w:val="single" w:sz="6" w:space="0" w:color="auto"/>
            </w:tcBorders>
          </w:tcPr>
          <w:p w14:paraId="43DC31DB"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71717D91"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12" w:space="0" w:color="auto"/>
            </w:tcBorders>
          </w:tcPr>
          <w:p w14:paraId="29EB09CE" w14:textId="77777777" w:rsidR="00B752E4" w:rsidRPr="005914A2" w:rsidRDefault="00B752E4">
            <w:pPr>
              <w:pStyle w:val="FORMDATA"/>
              <w:rPr>
                <w:b/>
                <w:color w:val="auto"/>
              </w:rPr>
            </w:pPr>
            <w:r w:rsidRPr="005914A2">
              <w:rPr>
                <w:b/>
                <w:color w:val="auto"/>
              </w:rPr>
              <w:t>Sunny Skies</w:t>
            </w:r>
          </w:p>
        </w:tc>
      </w:tr>
      <w:tr w:rsidR="00EB4364" w:rsidRPr="005914A2" w14:paraId="6CC91A52" w14:textId="77777777">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1B1AC375" w14:textId="77777777" w:rsidR="00EB4364" w:rsidRPr="005914A2" w:rsidRDefault="00EB4364">
            <w:pPr>
              <w:pStyle w:val="FORMDATA"/>
              <w:rPr>
                <w:rFonts w:ascii="Helvetica" w:hAnsi="Helvetica"/>
                <w:b/>
                <w:color w:val="auto"/>
              </w:rPr>
            </w:pPr>
            <w:r w:rsidRPr="005914A2">
              <w:rPr>
                <w:rFonts w:ascii="Helvetica" w:hAnsi="Helvetica"/>
                <w:b/>
                <w:color w:val="auto"/>
              </w:rPr>
              <w:t>Inside Wire Section</w:t>
            </w:r>
          </w:p>
        </w:tc>
      </w:tr>
      <w:tr w:rsidR="00EB4364" w:rsidRPr="005914A2" w14:paraId="45951CB9" w14:textId="77777777">
        <w:tc>
          <w:tcPr>
            <w:tcW w:w="1890" w:type="dxa"/>
            <w:tcBorders>
              <w:top w:val="single" w:sz="6" w:space="0" w:color="auto"/>
              <w:left w:val="single" w:sz="12" w:space="0" w:color="auto"/>
              <w:bottom w:val="single" w:sz="6" w:space="0" w:color="auto"/>
              <w:right w:val="single" w:sz="6" w:space="0" w:color="auto"/>
            </w:tcBorders>
          </w:tcPr>
          <w:p w14:paraId="7A03AC2E" w14:textId="77777777" w:rsidR="00EB4364" w:rsidRPr="005914A2" w:rsidRDefault="00EB4364">
            <w:pPr>
              <w:pStyle w:val="FORMDATA"/>
              <w:rPr>
                <w:b/>
                <w:color w:val="auto"/>
              </w:rPr>
            </w:pPr>
            <w:smartTag w:uri="urn:schemas-microsoft-com:office:smarttags" w:element="place">
              <w:smartTag w:uri="urn:schemas-microsoft-com:office:smarttags" w:element="City">
                <w:r w:rsidRPr="005914A2">
                  <w:rPr>
                    <w:b/>
                    <w:color w:val="auto"/>
                  </w:rPr>
                  <w:t>IWO</w:t>
                </w:r>
              </w:smartTag>
            </w:smartTag>
          </w:p>
        </w:tc>
        <w:tc>
          <w:tcPr>
            <w:tcW w:w="4230" w:type="dxa"/>
            <w:tcBorders>
              <w:top w:val="single" w:sz="6" w:space="0" w:color="auto"/>
              <w:left w:val="single" w:sz="6" w:space="0" w:color="auto"/>
              <w:bottom w:val="single" w:sz="6" w:space="0" w:color="auto"/>
              <w:right w:val="single" w:sz="6" w:space="0" w:color="auto"/>
            </w:tcBorders>
          </w:tcPr>
          <w:p w14:paraId="79F14C3B" w14:textId="77777777" w:rsidR="00EB4364" w:rsidRPr="005914A2" w:rsidRDefault="00EB4364">
            <w:pPr>
              <w:pStyle w:val="FORMDATA"/>
              <w:rPr>
                <w:b/>
                <w:color w:val="auto"/>
              </w:rPr>
            </w:pPr>
            <w:r w:rsidRPr="005914A2">
              <w:rPr>
                <w:b/>
                <w:color w:val="auto"/>
              </w:rPr>
              <w:t>Inside Wire Option</w:t>
            </w:r>
          </w:p>
        </w:tc>
        <w:tc>
          <w:tcPr>
            <w:tcW w:w="2430" w:type="dxa"/>
            <w:tcBorders>
              <w:top w:val="single" w:sz="6" w:space="0" w:color="auto"/>
              <w:left w:val="single" w:sz="6" w:space="0" w:color="auto"/>
              <w:bottom w:val="single" w:sz="6" w:space="0" w:color="auto"/>
              <w:right w:val="single" w:sz="12" w:space="0" w:color="auto"/>
            </w:tcBorders>
          </w:tcPr>
          <w:p w14:paraId="39066673" w14:textId="77777777" w:rsidR="00EB4364" w:rsidRPr="005914A2" w:rsidRDefault="00EB4364">
            <w:pPr>
              <w:pStyle w:val="FORMDATA"/>
              <w:rPr>
                <w:b/>
                <w:color w:val="auto"/>
              </w:rPr>
            </w:pPr>
            <w:r w:rsidRPr="005914A2">
              <w:rPr>
                <w:b/>
                <w:color w:val="auto"/>
              </w:rPr>
              <w:t>S</w:t>
            </w:r>
          </w:p>
        </w:tc>
      </w:tr>
      <w:tr w:rsidR="00B752E4" w:rsidRPr="005914A2" w14:paraId="1ACD1BFD" w14:textId="77777777">
        <w:trPr>
          <w:cantSplit/>
          <w:trHeight w:val="255"/>
        </w:trPr>
        <w:tc>
          <w:tcPr>
            <w:tcW w:w="8550" w:type="dxa"/>
            <w:gridSpan w:val="3"/>
            <w:tcBorders>
              <w:top w:val="single" w:sz="6" w:space="0" w:color="auto"/>
              <w:left w:val="single" w:sz="12" w:space="0" w:color="auto"/>
              <w:bottom w:val="single" w:sz="6" w:space="0" w:color="auto"/>
              <w:right w:val="single" w:sz="12" w:space="0" w:color="auto"/>
            </w:tcBorders>
            <w:shd w:val="clear" w:color="auto" w:fill="0000FF"/>
          </w:tcPr>
          <w:p w14:paraId="047BC1F9"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215D8EBF" w14:textId="77777777">
        <w:trPr>
          <w:cantSplit/>
          <w:trHeight w:val="255"/>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49B78B08"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5914A2" w14:paraId="496EE564"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1D39EAE3" w14:textId="77777777" w:rsidR="00B752E4" w:rsidRPr="005914A2" w:rsidRDefault="00B752E4">
            <w:pPr>
              <w:pStyle w:val="FORMDATA"/>
              <w:rPr>
                <w:b/>
                <w:color w:val="auto"/>
                <w:lang w:val="fr-FR"/>
              </w:rPr>
            </w:pPr>
            <w:r w:rsidRPr="005914A2">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51F4D477"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12" w:space="0" w:color="auto"/>
            </w:tcBorders>
          </w:tcPr>
          <w:p w14:paraId="3887B671" w14:textId="77777777" w:rsidR="00B752E4" w:rsidRPr="005914A2" w:rsidRDefault="00B752E4">
            <w:pPr>
              <w:pStyle w:val="FORMDATA"/>
              <w:rPr>
                <w:b/>
                <w:color w:val="auto"/>
              </w:rPr>
            </w:pPr>
            <w:r w:rsidRPr="005914A2">
              <w:rPr>
                <w:b/>
                <w:color w:val="auto"/>
              </w:rPr>
              <w:t>001</w:t>
            </w:r>
          </w:p>
        </w:tc>
      </w:tr>
      <w:tr w:rsidR="00B752E4" w:rsidRPr="005914A2" w14:paraId="78F9E413" w14:textId="77777777">
        <w:trPr>
          <w:cantSplit/>
          <w:trHeight w:val="255"/>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3E630D16" w14:textId="77777777" w:rsidR="00B752E4" w:rsidRPr="005914A2" w:rsidRDefault="00B752E4">
            <w:pPr>
              <w:pStyle w:val="Heading5"/>
              <w:rPr>
                <w:color w:val="auto"/>
              </w:rPr>
            </w:pPr>
            <w:r w:rsidRPr="005914A2">
              <w:rPr>
                <w:color w:val="auto"/>
              </w:rPr>
              <w:t>Service Details Section</w:t>
            </w:r>
          </w:p>
        </w:tc>
      </w:tr>
      <w:tr w:rsidR="00B752E4" w:rsidRPr="005914A2" w14:paraId="7A15D16B" w14:textId="77777777">
        <w:trPr>
          <w:trHeight w:val="255"/>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25AF9A00" w14:textId="77777777" w:rsidR="00B752E4" w:rsidRPr="005914A2" w:rsidRDefault="00B752E4">
            <w:pPr>
              <w:pStyle w:val="FORMDATA"/>
              <w:rPr>
                <w:b/>
                <w:color w:val="auto"/>
              </w:rPr>
            </w:pPr>
            <w:r w:rsidRPr="005914A2">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B3B775"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91EBF3" w14:textId="77777777" w:rsidR="00B752E4" w:rsidRPr="005914A2" w:rsidRDefault="00B752E4">
            <w:pPr>
              <w:pStyle w:val="FORMDATA"/>
              <w:rPr>
                <w:b/>
                <w:color w:val="auto"/>
              </w:rPr>
            </w:pPr>
            <w:r w:rsidRPr="005914A2">
              <w:rPr>
                <w:b/>
                <w:color w:val="auto"/>
              </w:rPr>
              <w:t>00001</w:t>
            </w:r>
          </w:p>
        </w:tc>
      </w:tr>
      <w:tr w:rsidR="00B752E4" w:rsidRPr="005914A2" w14:paraId="353A3053"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320FF7B9" w14:textId="77777777" w:rsidR="00B752E4" w:rsidRPr="005914A2" w:rsidRDefault="00B752E4">
            <w:pPr>
              <w:pStyle w:val="FORMDATA"/>
              <w:rPr>
                <w:b/>
                <w:color w:val="auto"/>
              </w:rPr>
            </w:pPr>
            <w:r w:rsidRPr="005914A2">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299F45CE"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12" w:space="0" w:color="auto"/>
            </w:tcBorders>
          </w:tcPr>
          <w:p w14:paraId="5E45C241" w14:textId="77777777" w:rsidR="00B752E4" w:rsidRPr="005914A2" w:rsidRDefault="00B752E4">
            <w:pPr>
              <w:pStyle w:val="FORMDATA"/>
              <w:rPr>
                <w:b/>
                <w:color w:val="auto"/>
              </w:rPr>
            </w:pPr>
            <w:r w:rsidRPr="005914A2">
              <w:rPr>
                <w:b/>
                <w:color w:val="auto"/>
              </w:rPr>
              <w:t>C</w:t>
            </w:r>
          </w:p>
        </w:tc>
      </w:tr>
      <w:tr w:rsidR="00B752E4" w:rsidRPr="005914A2" w14:paraId="651CD66D" w14:textId="77777777">
        <w:trPr>
          <w:trHeight w:val="255"/>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145CAB88" w14:textId="77777777" w:rsidR="00B752E4" w:rsidRPr="005914A2" w:rsidRDefault="00B752E4">
            <w:pPr>
              <w:pStyle w:val="FORMDATA"/>
              <w:rPr>
                <w:b/>
                <w:color w:val="auto"/>
              </w:rPr>
            </w:pPr>
            <w:r w:rsidRPr="005914A2">
              <w:rPr>
                <w:b/>
                <w:color w:val="auto"/>
              </w:rPr>
              <w:t>TNS</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22D4FE8"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F5F4667" w14:textId="77777777" w:rsidR="00B752E4" w:rsidRPr="005914A2" w:rsidRDefault="00B752E4">
            <w:pPr>
              <w:pStyle w:val="FORMDATA"/>
              <w:rPr>
                <w:b/>
                <w:color w:val="auto"/>
              </w:rPr>
            </w:pPr>
            <w:r w:rsidRPr="005914A2">
              <w:rPr>
                <w:b/>
                <w:color w:val="auto"/>
              </w:rPr>
              <w:t>7703790877</w:t>
            </w:r>
          </w:p>
        </w:tc>
      </w:tr>
      <w:tr w:rsidR="00B752E4" w:rsidRPr="005914A2" w14:paraId="391F7315" w14:textId="77777777">
        <w:trPr>
          <w:trHeight w:val="255"/>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1E5AFADA"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563C36"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E50B43E" w14:textId="77777777" w:rsidR="00B752E4" w:rsidRPr="005914A2" w:rsidRDefault="00B752E4">
            <w:pPr>
              <w:pStyle w:val="FORMDATA"/>
              <w:rPr>
                <w:b/>
                <w:color w:val="auto"/>
              </w:rPr>
            </w:pPr>
            <w:r w:rsidRPr="005914A2">
              <w:rPr>
                <w:b/>
                <w:color w:val="auto"/>
              </w:rPr>
              <w:t>N</w:t>
            </w:r>
          </w:p>
        </w:tc>
      </w:tr>
      <w:tr w:rsidR="00B752E4" w:rsidRPr="005914A2" w14:paraId="0AA120D5"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068ECE30"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2F88CDF2"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2E5193D5" w14:textId="77777777" w:rsidR="00B752E4" w:rsidRPr="005914A2" w:rsidRDefault="00B752E4">
            <w:pPr>
              <w:pStyle w:val="FORMDATA"/>
              <w:rPr>
                <w:b/>
                <w:color w:val="auto"/>
              </w:rPr>
            </w:pPr>
            <w:r w:rsidRPr="005914A2">
              <w:rPr>
                <w:b/>
                <w:color w:val="auto"/>
              </w:rPr>
              <w:t>ESM</w:t>
            </w:r>
          </w:p>
        </w:tc>
      </w:tr>
      <w:tr w:rsidR="00B752E4" w:rsidRPr="005914A2" w14:paraId="1A341055" w14:textId="77777777">
        <w:trPr>
          <w:trHeight w:val="255"/>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627545AC"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FEBD76"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2B739E0" w14:textId="77777777" w:rsidR="00B752E4" w:rsidRPr="005914A2" w:rsidRDefault="00B752E4">
            <w:pPr>
              <w:pStyle w:val="FORMDATA"/>
              <w:rPr>
                <w:b/>
                <w:color w:val="auto"/>
              </w:rPr>
            </w:pPr>
            <w:r w:rsidRPr="005914A2">
              <w:rPr>
                <w:b/>
                <w:color w:val="auto"/>
              </w:rPr>
              <w:t>N</w:t>
            </w:r>
          </w:p>
        </w:tc>
      </w:tr>
      <w:tr w:rsidR="00B752E4" w:rsidRPr="005914A2" w14:paraId="4B06625F"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5A634B11"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2E43C23D"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787F69AF" w14:textId="77777777" w:rsidR="00B752E4" w:rsidRPr="005914A2" w:rsidRDefault="00B752E4">
            <w:pPr>
              <w:pStyle w:val="FORMDATA"/>
              <w:rPr>
                <w:b/>
                <w:color w:val="auto"/>
              </w:rPr>
            </w:pPr>
            <w:r w:rsidRPr="005914A2">
              <w:rPr>
                <w:b/>
                <w:color w:val="auto"/>
              </w:rPr>
              <w:t>ESX</w:t>
            </w:r>
          </w:p>
        </w:tc>
      </w:tr>
      <w:tr w:rsidR="00B752E4" w:rsidRPr="005914A2" w14:paraId="167E7215"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4EF8C3D5"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tcPr>
          <w:p w14:paraId="387D9CBE"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45F3011C" w14:textId="77777777" w:rsidR="00B752E4" w:rsidRPr="005914A2" w:rsidRDefault="00B752E4">
            <w:pPr>
              <w:pStyle w:val="FORMDATA"/>
              <w:rPr>
                <w:b/>
                <w:color w:val="auto"/>
              </w:rPr>
            </w:pPr>
            <w:r w:rsidRPr="005914A2">
              <w:rPr>
                <w:b/>
                <w:color w:val="auto"/>
              </w:rPr>
              <w:t>C</w:t>
            </w:r>
          </w:p>
        </w:tc>
      </w:tr>
      <w:tr w:rsidR="00B752E4" w:rsidRPr="005914A2" w14:paraId="65AE0ACB"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0BEB3A1E"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5A214400"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493A8931" w14:textId="77777777" w:rsidR="00B752E4" w:rsidRPr="005914A2" w:rsidRDefault="00B752E4">
            <w:pPr>
              <w:pStyle w:val="FORMDATA"/>
              <w:rPr>
                <w:b/>
                <w:color w:val="auto"/>
              </w:rPr>
            </w:pPr>
            <w:r w:rsidRPr="005914A2">
              <w:rPr>
                <w:b/>
                <w:color w:val="auto"/>
              </w:rPr>
              <w:t>GCJ</w:t>
            </w:r>
          </w:p>
        </w:tc>
      </w:tr>
      <w:tr w:rsidR="00B752E4" w:rsidRPr="005914A2" w14:paraId="1F18F4DA"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60E10076" w14:textId="77777777" w:rsidR="00B752E4" w:rsidRPr="005914A2" w:rsidRDefault="00B752E4">
            <w:pPr>
              <w:pStyle w:val="FORMDATA"/>
              <w:rPr>
                <w:b/>
                <w:color w:val="auto"/>
              </w:rPr>
            </w:pPr>
            <w:r w:rsidRPr="005914A2">
              <w:rPr>
                <w:b/>
                <w:color w:val="auto"/>
              </w:rPr>
              <w:t>FEATURE DETAIL</w:t>
            </w:r>
          </w:p>
        </w:tc>
        <w:tc>
          <w:tcPr>
            <w:tcW w:w="4230" w:type="dxa"/>
            <w:tcBorders>
              <w:top w:val="single" w:sz="6" w:space="0" w:color="auto"/>
              <w:left w:val="single" w:sz="6" w:space="0" w:color="auto"/>
              <w:bottom w:val="single" w:sz="6" w:space="0" w:color="auto"/>
              <w:right w:val="single" w:sz="6" w:space="0" w:color="auto"/>
            </w:tcBorders>
          </w:tcPr>
          <w:p w14:paraId="32DB8C3B" w14:textId="77777777" w:rsidR="00B752E4" w:rsidRPr="005914A2" w:rsidRDefault="00B752E4">
            <w:pPr>
              <w:pStyle w:val="FORMDATA"/>
              <w:rPr>
                <w:b/>
                <w:color w:val="auto"/>
              </w:rPr>
            </w:pPr>
            <w:r w:rsidRPr="005914A2">
              <w:rPr>
                <w:b/>
                <w:color w:val="auto"/>
              </w:rPr>
              <w:t>Feature Detail</w:t>
            </w:r>
          </w:p>
        </w:tc>
        <w:tc>
          <w:tcPr>
            <w:tcW w:w="2430" w:type="dxa"/>
            <w:tcBorders>
              <w:top w:val="single" w:sz="6" w:space="0" w:color="auto"/>
              <w:left w:val="single" w:sz="6" w:space="0" w:color="auto"/>
              <w:bottom w:val="single" w:sz="6" w:space="0" w:color="auto"/>
              <w:right w:val="single" w:sz="12" w:space="0" w:color="auto"/>
            </w:tcBorders>
          </w:tcPr>
          <w:p w14:paraId="2B9F7359" w14:textId="77777777" w:rsidR="00B752E4" w:rsidRPr="005914A2" w:rsidRDefault="00B752E4">
            <w:pPr>
              <w:pStyle w:val="FORMDATA"/>
              <w:rPr>
                <w:b/>
                <w:color w:val="auto"/>
              </w:rPr>
            </w:pPr>
            <w:r w:rsidRPr="005914A2">
              <w:rPr>
                <w:b/>
                <w:color w:val="auto"/>
              </w:rPr>
              <w:t>/RCYC 3</w:t>
            </w:r>
          </w:p>
        </w:tc>
      </w:tr>
      <w:tr w:rsidR="00EB4364" w:rsidRPr="005914A2" w14:paraId="5D2EB92E"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1B7608AB" w14:textId="77777777" w:rsidR="00EB4364" w:rsidRPr="005914A2" w:rsidRDefault="00EB4364" w:rsidP="000D2C5E">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tcPr>
          <w:p w14:paraId="1A3747D0" w14:textId="77777777" w:rsidR="00EB4364" w:rsidRPr="005914A2" w:rsidRDefault="00EB4364" w:rsidP="000D2C5E">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55CAB92C" w14:textId="77777777" w:rsidR="00EB4364" w:rsidRPr="005914A2" w:rsidRDefault="00EB4364" w:rsidP="000D2C5E">
            <w:pPr>
              <w:pStyle w:val="FORMDATA"/>
              <w:rPr>
                <w:b/>
                <w:color w:val="auto"/>
              </w:rPr>
            </w:pPr>
            <w:r w:rsidRPr="005914A2">
              <w:rPr>
                <w:b/>
                <w:color w:val="auto"/>
              </w:rPr>
              <w:t>N</w:t>
            </w:r>
          </w:p>
        </w:tc>
      </w:tr>
      <w:tr w:rsidR="00EB4364" w:rsidRPr="005914A2" w14:paraId="5C57835D" w14:textId="77777777">
        <w:trPr>
          <w:trHeight w:val="255"/>
        </w:trPr>
        <w:tc>
          <w:tcPr>
            <w:tcW w:w="1890" w:type="dxa"/>
            <w:tcBorders>
              <w:top w:val="single" w:sz="6" w:space="0" w:color="auto"/>
              <w:left w:val="single" w:sz="12" w:space="0" w:color="auto"/>
              <w:bottom w:val="single" w:sz="12" w:space="0" w:color="auto"/>
              <w:right w:val="single" w:sz="6" w:space="0" w:color="auto"/>
            </w:tcBorders>
          </w:tcPr>
          <w:p w14:paraId="6482FEA3" w14:textId="77777777" w:rsidR="00EB4364" w:rsidRPr="005914A2" w:rsidRDefault="00EB4364" w:rsidP="000D2C5E">
            <w:pPr>
              <w:pStyle w:val="FORMDATA"/>
              <w:rPr>
                <w:b/>
                <w:color w:val="auto"/>
              </w:rPr>
            </w:pPr>
            <w:r w:rsidRPr="005914A2">
              <w:rPr>
                <w:b/>
                <w:color w:val="auto"/>
              </w:rPr>
              <w:t>FEATURE</w:t>
            </w:r>
          </w:p>
        </w:tc>
        <w:tc>
          <w:tcPr>
            <w:tcW w:w="4230" w:type="dxa"/>
            <w:tcBorders>
              <w:top w:val="single" w:sz="6" w:space="0" w:color="auto"/>
              <w:left w:val="single" w:sz="6" w:space="0" w:color="auto"/>
              <w:bottom w:val="single" w:sz="12" w:space="0" w:color="auto"/>
              <w:right w:val="single" w:sz="6" w:space="0" w:color="auto"/>
            </w:tcBorders>
          </w:tcPr>
          <w:p w14:paraId="106FA6C2" w14:textId="77777777" w:rsidR="00EB4364" w:rsidRPr="005914A2" w:rsidRDefault="00EB4364" w:rsidP="000D2C5E">
            <w:pPr>
              <w:pStyle w:val="FORMDATA"/>
              <w:rPr>
                <w:b/>
                <w:color w:val="auto"/>
              </w:rPr>
            </w:pPr>
            <w:r w:rsidRPr="005914A2">
              <w:rPr>
                <w:b/>
                <w:color w:val="auto"/>
              </w:rPr>
              <w:t>Feature</w:t>
            </w:r>
          </w:p>
        </w:tc>
        <w:tc>
          <w:tcPr>
            <w:tcW w:w="2430" w:type="dxa"/>
            <w:tcBorders>
              <w:top w:val="single" w:sz="6" w:space="0" w:color="auto"/>
              <w:left w:val="single" w:sz="6" w:space="0" w:color="auto"/>
              <w:bottom w:val="single" w:sz="12" w:space="0" w:color="auto"/>
              <w:right w:val="single" w:sz="12" w:space="0" w:color="auto"/>
            </w:tcBorders>
          </w:tcPr>
          <w:p w14:paraId="265D1767" w14:textId="77777777" w:rsidR="00EB4364" w:rsidRPr="005914A2" w:rsidRDefault="002C1518" w:rsidP="000D2C5E">
            <w:pPr>
              <w:pStyle w:val="FORMDATA"/>
              <w:rPr>
                <w:b/>
                <w:color w:val="auto"/>
              </w:rPr>
            </w:pPr>
            <w:r w:rsidRPr="005914A2">
              <w:rPr>
                <w:b/>
                <w:color w:val="auto"/>
              </w:rPr>
              <w:t>SEQ1</w:t>
            </w:r>
            <w:r w:rsidR="00EB4364" w:rsidRPr="005914A2">
              <w:rPr>
                <w:b/>
                <w:color w:val="auto"/>
              </w:rPr>
              <w:t>X</w:t>
            </w:r>
          </w:p>
        </w:tc>
      </w:tr>
    </w:tbl>
    <w:p w14:paraId="2457626D" w14:textId="77777777" w:rsidR="00B752E4" w:rsidRDefault="00B752E4">
      <w:pPr>
        <w:rPr>
          <w:rFonts w:ascii="Arial" w:hAnsi="Arial" w:cs="Arial"/>
        </w:rPr>
      </w:pPr>
    </w:p>
    <w:p w14:paraId="4767A8B1" w14:textId="77777777" w:rsidR="00F6735E" w:rsidRDefault="00F6735E" w:rsidP="006A4E58"/>
    <w:p w14:paraId="6EBF77DF" w14:textId="77777777" w:rsidR="00F6735E" w:rsidRDefault="00F6735E" w:rsidP="006A4E58"/>
    <w:p w14:paraId="4266A397" w14:textId="77777777" w:rsidR="00F6735E" w:rsidRDefault="00F6735E" w:rsidP="00F6735E">
      <w:r w:rsidRPr="00657150">
        <w:t>XML INPUT:</w:t>
      </w:r>
    </w:p>
    <w:p w14:paraId="769EC22D" w14:textId="77777777" w:rsidR="00F6735E" w:rsidRPr="00657150" w:rsidRDefault="00F6735E" w:rsidP="00F6735E"/>
    <w:p w14:paraId="0AD0A722" w14:textId="77777777" w:rsidR="00F6735E" w:rsidRPr="00657150" w:rsidRDefault="00F6735E" w:rsidP="00F6735E">
      <w:pPr>
        <w:ind w:hanging="480"/>
      </w:pPr>
      <w:hyperlink r:id="rId220" w:history="1">
        <w:r w:rsidRPr="00657150">
          <w:rPr>
            <w:b/>
            <w:bCs/>
            <w:color w:val="FF0000"/>
            <w:u w:val="single"/>
          </w:rPr>
          <w:t>-</w:t>
        </w:r>
      </w:hyperlink>
      <w:r w:rsidRPr="00657150">
        <w:t xml:space="preserve"> </w:t>
      </w:r>
      <w:r w:rsidRPr="00657150">
        <w:rPr>
          <w:color w:val="0000FF"/>
        </w:rPr>
        <w:t>&lt;</w:t>
      </w:r>
      <w:r w:rsidRPr="00657150">
        <w:rPr>
          <w:color w:val="990000"/>
        </w:rPr>
        <w:t>order:LSR_ORD_REQ</w:t>
      </w:r>
      <w:r w:rsidRPr="00657150">
        <w:rPr>
          <w:color w:val="0000FF"/>
        </w:rPr>
        <w:t>&gt;</w:t>
      </w:r>
    </w:p>
    <w:p w14:paraId="01A87063" w14:textId="77777777" w:rsidR="00F6735E" w:rsidRPr="00657150" w:rsidRDefault="00F6735E" w:rsidP="00F6735E">
      <w:pPr>
        <w:ind w:hanging="480"/>
      </w:pPr>
      <w:hyperlink r:id="rId221" w:history="1">
        <w:r w:rsidRPr="00657150">
          <w:rPr>
            <w:b/>
            <w:bCs/>
            <w:color w:val="FF0000"/>
            <w:u w:val="single"/>
          </w:rPr>
          <w:t>-</w:t>
        </w:r>
      </w:hyperlink>
      <w:r w:rsidRPr="00657150">
        <w:t xml:space="preserve"> </w:t>
      </w:r>
      <w:r w:rsidRPr="00657150">
        <w:rPr>
          <w:color w:val="0000FF"/>
        </w:rPr>
        <w:t>&lt;</w:t>
      </w:r>
      <w:r w:rsidRPr="00657150">
        <w:rPr>
          <w:color w:val="990000"/>
        </w:rPr>
        <w:t>order:HDR</w:t>
      </w:r>
      <w:r w:rsidRPr="00657150">
        <w:rPr>
          <w:color w:val="0000FF"/>
        </w:rPr>
        <w:t>&gt;</w:t>
      </w:r>
    </w:p>
    <w:p w14:paraId="35EC3FCF"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order:CCNA</w:t>
      </w:r>
      <w:r w:rsidRPr="00657150">
        <w:rPr>
          <w:color w:val="0000FF"/>
        </w:rPr>
        <w:t>&gt;</w:t>
      </w:r>
      <w:r w:rsidRPr="00657150">
        <w:rPr>
          <w:b/>
          <w:bCs/>
        </w:rPr>
        <w:t>ZXL</w:t>
      </w:r>
      <w:r w:rsidRPr="00657150">
        <w:rPr>
          <w:color w:val="0000FF"/>
        </w:rPr>
        <w:t>&lt;/</w:t>
      </w:r>
      <w:r w:rsidRPr="00657150">
        <w:rPr>
          <w:color w:val="990000"/>
        </w:rPr>
        <w:t>order:CCNA</w:t>
      </w:r>
      <w:r w:rsidRPr="00657150">
        <w:rPr>
          <w:color w:val="0000FF"/>
        </w:rPr>
        <w:t>&gt;</w:t>
      </w:r>
      <w:r w:rsidRPr="00657150">
        <w:t xml:space="preserve"> </w:t>
      </w:r>
    </w:p>
    <w:p w14:paraId="4358CABB"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order:MSG_TIMESTAMP</w:t>
      </w:r>
      <w:r w:rsidRPr="00657150">
        <w:rPr>
          <w:color w:val="0000FF"/>
        </w:rPr>
        <w:t>&gt;</w:t>
      </w:r>
      <w:r w:rsidRPr="00657150">
        <w:rPr>
          <w:b/>
          <w:bCs/>
        </w:rPr>
        <w:t>2009-06-25T15:39:43-05:00</w:t>
      </w:r>
      <w:r w:rsidRPr="00657150">
        <w:rPr>
          <w:color w:val="0000FF"/>
        </w:rPr>
        <w:t>&lt;/</w:t>
      </w:r>
      <w:r w:rsidRPr="00657150">
        <w:rPr>
          <w:color w:val="990000"/>
        </w:rPr>
        <w:t>order:MSG_TIMESTAMP</w:t>
      </w:r>
      <w:r w:rsidRPr="00657150">
        <w:rPr>
          <w:color w:val="0000FF"/>
        </w:rPr>
        <w:t>&gt;</w:t>
      </w:r>
      <w:r w:rsidRPr="00657150">
        <w:t xml:space="preserve"> </w:t>
      </w:r>
    </w:p>
    <w:p w14:paraId="406647C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order:PON</w:t>
      </w:r>
      <w:r w:rsidRPr="00657150">
        <w:rPr>
          <w:color w:val="0000FF"/>
        </w:rPr>
        <w:t>&gt;</w:t>
      </w:r>
      <w:r w:rsidRPr="00657150">
        <w:rPr>
          <w:b/>
          <w:bCs/>
        </w:rPr>
        <w:t>CVT0M007R31D</w:t>
      </w:r>
      <w:r w:rsidRPr="00657150">
        <w:rPr>
          <w:color w:val="0000FF"/>
        </w:rPr>
        <w:t>&lt;/</w:t>
      </w:r>
      <w:r w:rsidRPr="00657150">
        <w:rPr>
          <w:color w:val="990000"/>
        </w:rPr>
        <w:t>order:PON</w:t>
      </w:r>
      <w:r w:rsidRPr="00657150">
        <w:rPr>
          <w:color w:val="0000FF"/>
        </w:rPr>
        <w:t>&gt;</w:t>
      </w:r>
      <w:r w:rsidRPr="00657150">
        <w:t xml:space="preserve"> </w:t>
      </w:r>
    </w:p>
    <w:p w14:paraId="2EDC104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order:VER</w:t>
      </w:r>
      <w:r w:rsidRPr="00657150">
        <w:rPr>
          <w:color w:val="0000FF"/>
        </w:rPr>
        <w:t>&gt;</w:t>
      </w:r>
      <w:r w:rsidRPr="00657150">
        <w:rPr>
          <w:b/>
          <w:bCs/>
        </w:rPr>
        <w:t>00</w:t>
      </w:r>
      <w:r w:rsidRPr="00657150">
        <w:rPr>
          <w:color w:val="0000FF"/>
        </w:rPr>
        <w:t>&lt;/</w:t>
      </w:r>
      <w:r w:rsidRPr="00657150">
        <w:rPr>
          <w:color w:val="990000"/>
        </w:rPr>
        <w:t>order:VER</w:t>
      </w:r>
      <w:r w:rsidRPr="00657150">
        <w:rPr>
          <w:color w:val="0000FF"/>
        </w:rPr>
        <w:t>&gt;</w:t>
      </w:r>
      <w:r w:rsidRPr="00657150">
        <w:t xml:space="preserve"> </w:t>
      </w:r>
    </w:p>
    <w:p w14:paraId="4B687696"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order:ATN</w:t>
      </w:r>
      <w:r w:rsidRPr="00657150">
        <w:rPr>
          <w:color w:val="0000FF"/>
        </w:rPr>
        <w:t>&gt;</w:t>
      </w:r>
      <w:r w:rsidRPr="00657150">
        <w:rPr>
          <w:b/>
          <w:bCs/>
        </w:rPr>
        <w:t>7703790877</w:t>
      </w:r>
      <w:r w:rsidRPr="00657150">
        <w:rPr>
          <w:color w:val="0000FF"/>
        </w:rPr>
        <w:t>&lt;/</w:t>
      </w:r>
      <w:r w:rsidRPr="00657150">
        <w:rPr>
          <w:color w:val="990000"/>
        </w:rPr>
        <w:t>order:ATN</w:t>
      </w:r>
      <w:r w:rsidRPr="00657150">
        <w:rPr>
          <w:color w:val="0000FF"/>
        </w:rPr>
        <w:t>&gt;</w:t>
      </w:r>
      <w:r w:rsidRPr="00657150">
        <w:t xml:space="preserve"> </w:t>
      </w:r>
    </w:p>
    <w:p w14:paraId="019A44B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order:RVER</w:t>
      </w:r>
      <w:r w:rsidRPr="00657150">
        <w:rPr>
          <w:color w:val="0000FF"/>
        </w:rPr>
        <w:t>&gt;</w:t>
      </w:r>
      <w:r w:rsidRPr="00657150">
        <w:rPr>
          <w:b/>
          <w:bCs/>
        </w:rPr>
        <w:t>10.05</w:t>
      </w:r>
      <w:r w:rsidRPr="00657150">
        <w:rPr>
          <w:color w:val="0000FF"/>
        </w:rPr>
        <w:t>&lt;/</w:t>
      </w:r>
      <w:r w:rsidRPr="00657150">
        <w:rPr>
          <w:color w:val="990000"/>
        </w:rPr>
        <w:t>order:RVER</w:t>
      </w:r>
      <w:r w:rsidRPr="00657150">
        <w:rPr>
          <w:color w:val="0000FF"/>
        </w:rPr>
        <w:t>&gt;</w:t>
      </w:r>
      <w:r w:rsidRPr="00657150">
        <w:t xml:space="preserve"> </w:t>
      </w:r>
    </w:p>
    <w:p w14:paraId="1649F8DE"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order:CC</w:t>
      </w:r>
      <w:r w:rsidRPr="00657150">
        <w:rPr>
          <w:color w:val="0000FF"/>
        </w:rPr>
        <w:t>&gt;</w:t>
      </w:r>
      <w:r w:rsidRPr="00657150">
        <w:rPr>
          <w:b/>
          <w:bCs/>
        </w:rPr>
        <w:t>9999</w:t>
      </w:r>
      <w:r w:rsidRPr="00657150">
        <w:rPr>
          <w:color w:val="0000FF"/>
        </w:rPr>
        <w:t>&lt;/</w:t>
      </w:r>
      <w:r w:rsidRPr="00657150">
        <w:rPr>
          <w:color w:val="990000"/>
        </w:rPr>
        <w:t>order:CC</w:t>
      </w:r>
      <w:r w:rsidRPr="00657150">
        <w:rPr>
          <w:color w:val="0000FF"/>
        </w:rPr>
        <w:t>&gt;</w:t>
      </w:r>
      <w:r w:rsidRPr="00657150">
        <w:t xml:space="preserve"> </w:t>
      </w:r>
    </w:p>
    <w:p w14:paraId="2EDD29D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order:STATE</w:t>
      </w:r>
      <w:r w:rsidRPr="00657150">
        <w:rPr>
          <w:color w:val="0000FF"/>
        </w:rPr>
        <w:t>&gt;</w:t>
      </w:r>
      <w:r w:rsidRPr="00657150">
        <w:rPr>
          <w:b/>
          <w:bCs/>
        </w:rPr>
        <w:t>GA</w:t>
      </w:r>
      <w:r w:rsidRPr="00657150">
        <w:rPr>
          <w:color w:val="0000FF"/>
        </w:rPr>
        <w:t>&lt;/</w:t>
      </w:r>
      <w:r w:rsidRPr="00657150">
        <w:rPr>
          <w:color w:val="990000"/>
        </w:rPr>
        <w:t>order:STATE</w:t>
      </w:r>
      <w:r w:rsidRPr="00657150">
        <w:rPr>
          <w:color w:val="0000FF"/>
        </w:rPr>
        <w:t>&gt;</w:t>
      </w:r>
      <w:r w:rsidRPr="00657150">
        <w:t xml:space="preserve"> </w:t>
      </w:r>
    </w:p>
    <w:p w14:paraId="759A6C7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order:DTSENT</w:t>
      </w:r>
      <w:r w:rsidRPr="00657150">
        <w:rPr>
          <w:color w:val="0000FF"/>
        </w:rPr>
        <w:t>&gt;</w:t>
      </w:r>
      <w:r w:rsidRPr="00657150">
        <w:rPr>
          <w:b/>
          <w:bCs/>
        </w:rPr>
        <w:t>200906250339PM</w:t>
      </w:r>
      <w:r w:rsidRPr="00657150">
        <w:rPr>
          <w:color w:val="0000FF"/>
        </w:rPr>
        <w:t>&lt;/</w:t>
      </w:r>
      <w:r w:rsidRPr="00657150">
        <w:rPr>
          <w:color w:val="990000"/>
        </w:rPr>
        <w:t>order:DTSENT</w:t>
      </w:r>
      <w:r w:rsidRPr="00657150">
        <w:rPr>
          <w:color w:val="0000FF"/>
        </w:rPr>
        <w:t>&gt;</w:t>
      </w:r>
      <w:r w:rsidRPr="00657150">
        <w:t xml:space="preserve"> </w:t>
      </w:r>
    </w:p>
    <w:p w14:paraId="403EF2A5"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order:HDR</w:t>
      </w:r>
      <w:r w:rsidRPr="00657150">
        <w:rPr>
          <w:color w:val="0000FF"/>
        </w:rPr>
        <w:t>&gt;</w:t>
      </w:r>
    </w:p>
    <w:p w14:paraId="49EF8007" w14:textId="77777777" w:rsidR="00F6735E" w:rsidRPr="00657150" w:rsidRDefault="00F6735E" w:rsidP="00F6735E">
      <w:pPr>
        <w:ind w:hanging="480"/>
      </w:pPr>
      <w:hyperlink r:id="rId222" w:history="1">
        <w:r w:rsidRPr="00657150">
          <w:rPr>
            <w:b/>
            <w:bCs/>
            <w:color w:val="FF0000"/>
            <w:u w:val="single"/>
          </w:rPr>
          <w:t>-</w:t>
        </w:r>
      </w:hyperlink>
      <w:r w:rsidRPr="00657150">
        <w:t xml:space="preserve"> </w:t>
      </w:r>
      <w:r w:rsidRPr="00657150">
        <w:rPr>
          <w:color w:val="0000FF"/>
        </w:rPr>
        <w:t>&lt;</w:t>
      </w:r>
      <w:r w:rsidRPr="00657150">
        <w:rPr>
          <w:color w:val="990000"/>
        </w:rPr>
        <w:t>order:LSR</w:t>
      </w:r>
      <w:r w:rsidRPr="00657150">
        <w:rPr>
          <w:color w:val="0000FF"/>
        </w:rPr>
        <w:t>&gt;</w:t>
      </w:r>
    </w:p>
    <w:p w14:paraId="040F6F74" w14:textId="77777777" w:rsidR="00F6735E" w:rsidRPr="00657150" w:rsidRDefault="00F6735E" w:rsidP="00F6735E">
      <w:pPr>
        <w:ind w:hanging="480"/>
      </w:pPr>
      <w:hyperlink r:id="rId223" w:history="1">
        <w:r w:rsidRPr="00657150">
          <w:rPr>
            <w:b/>
            <w:bCs/>
            <w:color w:val="FF0000"/>
            <w:u w:val="single"/>
          </w:rPr>
          <w:t>-</w:t>
        </w:r>
      </w:hyperlink>
      <w:r w:rsidRPr="00657150">
        <w:t xml:space="preserve"> </w:t>
      </w:r>
      <w:r w:rsidRPr="00657150">
        <w:rPr>
          <w:color w:val="0000FF"/>
        </w:rPr>
        <w:t>&lt;</w:t>
      </w:r>
      <w:r w:rsidRPr="00657150">
        <w:rPr>
          <w:color w:val="990000"/>
        </w:rPr>
        <w:t>order:LSR_ADMIN</w:t>
      </w:r>
      <w:r w:rsidRPr="00657150">
        <w:rPr>
          <w:color w:val="0000FF"/>
        </w:rPr>
        <w:t>&gt;</w:t>
      </w:r>
    </w:p>
    <w:p w14:paraId="5F335FA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order:SC</w:t>
      </w:r>
      <w:r w:rsidRPr="00657150">
        <w:rPr>
          <w:color w:val="0000FF"/>
        </w:rPr>
        <w:t>&gt;</w:t>
      </w:r>
      <w:r w:rsidRPr="00657150">
        <w:rPr>
          <w:b/>
          <w:bCs/>
        </w:rPr>
        <w:t>LCSC</w:t>
      </w:r>
      <w:r w:rsidRPr="00657150">
        <w:rPr>
          <w:color w:val="0000FF"/>
        </w:rPr>
        <w:t>&lt;/</w:t>
      </w:r>
      <w:r w:rsidRPr="00657150">
        <w:rPr>
          <w:color w:val="990000"/>
        </w:rPr>
        <w:t>order:SC</w:t>
      </w:r>
      <w:r w:rsidRPr="00657150">
        <w:rPr>
          <w:color w:val="0000FF"/>
        </w:rPr>
        <w:t>&gt;</w:t>
      </w:r>
      <w:r w:rsidRPr="00657150">
        <w:t xml:space="preserve"> </w:t>
      </w:r>
    </w:p>
    <w:p w14:paraId="50E85697"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order:PROJECT</w:t>
      </w:r>
      <w:r w:rsidRPr="00657150">
        <w:rPr>
          <w:color w:val="0000FF"/>
        </w:rPr>
        <w:t>&gt;</w:t>
      </w:r>
      <w:r w:rsidRPr="00657150">
        <w:rPr>
          <w:b/>
          <w:bCs/>
        </w:rPr>
        <w:t>CAVENOBILL</w:t>
      </w:r>
      <w:r w:rsidRPr="00657150">
        <w:rPr>
          <w:color w:val="0000FF"/>
        </w:rPr>
        <w:t>&lt;/</w:t>
      </w:r>
      <w:r w:rsidRPr="00657150">
        <w:rPr>
          <w:color w:val="990000"/>
        </w:rPr>
        <w:t>order:PROJECT</w:t>
      </w:r>
      <w:r w:rsidRPr="00657150">
        <w:rPr>
          <w:color w:val="0000FF"/>
        </w:rPr>
        <w:t>&gt;</w:t>
      </w:r>
      <w:r w:rsidRPr="00657150">
        <w:t xml:space="preserve"> </w:t>
      </w:r>
    </w:p>
    <w:p w14:paraId="7C4EB40C"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order:REQTYP</w:t>
      </w:r>
      <w:r w:rsidRPr="00657150">
        <w:rPr>
          <w:color w:val="0000FF"/>
        </w:rPr>
        <w:t>&gt;</w:t>
      </w:r>
      <w:r w:rsidRPr="00657150">
        <w:rPr>
          <w:b/>
          <w:bCs/>
        </w:rPr>
        <w:t>MB</w:t>
      </w:r>
      <w:r w:rsidRPr="00657150">
        <w:rPr>
          <w:color w:val="0000FF"/>
        </w:rPr>
        <w:t>&lt;/</w:t>
      </w:r>
      <w:r w:rsidRPr="00657150">
        <w:rPr>
          <w:color w:val="990000"/>
        </w:rPr>
        <w:t>order:REQTYP</w:t>
      </w:r>
      <w:r w:rsidRPr="00657150">
        <w:rPr>
          <w:color w:val="0000FF"/>
        </w:rPr>
        <w:t>&gt;</w:t>
      </w:r>
      <w:r w:rsidRPr="00657150">
        <w:t xml:space="preserve"> </w:t>
      </w:r>
    </w:p>
    <w:p w14:paraId="725E1E5A"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order:ACT</w:t>
      </w:r>
      <w:r w:rsidRPr="00657150">
        <w:rPr>
          <w:color w:val="0000FF"/>
        </w:rPr>
        <w:t>&gt;</w:t>
      </w:r>
      <w:r w:rsidRPr="00657150">
        <w:rPr>
          <w:b/>
          <w:bCs/>
        </w:rPr>
        <w:t>C</w:t>
      </w:r>
      <w:r w:rsidRPr="00657150">
        <w:rPr>
          <w:color w:val="0000FF"/>
        </w:rPr>
        <w:t>&lt;/</w:t>
      </w:r>
      <w:r w:rsidRPr="00657150">
        <w:rPr>
          <w:color w:val="990000"/>
        </w:rPr>
        <w:t>order:ACT</w:t>
      </w:r>
      <w:r w:rsidRPr="00657150">
        <w:rPr>
          <w:color w:val="0000FF"/>
        </w:rPr>
        <w:t>&gt;</w:t>
      </w:r>
      <w:r w:rsidRPr="00657150">
        <w:t xml:space="preserve"> </w:t>
      </w:r>
    </w:p>
    <w:p w14:paraId="1FBF556A" w14:textId="77777777" w:rsidR="00F6735E" w:rsidRPr="00657150" w:rsidRDefault="00F6735E" w:rsidP="00F6735E">
      <w:pPr>
        <w:ind w:hanging="480"/>
      </w:pPr>
      <w:hyperlink r:id="rId224" w:history="1">
        <w:r w:rsidRPr="00657150">
          <w:rPr>
            <w:b/>
            <w:bCs/>
            <w:color w:val="FF0000"/>
            <w:u w:val="single"/>
          </w:rPr>
          <w:t>-</w:t>
        </w:r>
      </w:hyperlink>
      <w:r w:rsidRPr="00657150">
        <w:t xml:space="preserve"> </w:t>
      </w:r>
      <w:r w:rsidRPr="00657150">
        <w:rPr>
          <w:color w:val="0000FF"/>
        </w:rPr>
        <w:t>&lt;</w:t>
      </w:r>
      <w:r w:rsidRPr="00657150">
        <w:rPr>
          <w:color w:val="990000"/>
        </w:rPr>
        <w:t>order:AUTHORIZATION</w:t>
      </w:r>
      <w:r w:rsidRPr="00657150">
        <w:rPr>
          <w:color w:val="0000FF"/>
        </w:rPr>
        <w:t>&gt;</w:t>
      </w:r>
    </w:p>
    <w:p w14:paraId="0A3C7A9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order:TOS</w:t>
      </w:r>
      <w:r w:rsidRPr="00657150">
        <w:rPr>
          <w:color w:val="0000FF"/>
        </w:rPr>
        <w:t>&gt;</w:t>
      </w:r>
      <w:r w:rsidRPr="00657150">
        <w:rPr>
          <w:b/>
          <w:bCs/>
        </w:rPr>
        <w:t>2BM-</w:t>
      </w:r>
      <w:r w:rsidRPr="00657150">
        <w:rPr>
          <w:color w:val="0000FF"/>
        </w:rPr>
        <w:t>&lt;/</w:t>
      </w:r>
      <w:r w:rsidRPr="00657150">
        <w:rPr>
          <w:color w:val="990000"/>
        </w:rPr>
        <w:t>order:TOS</w:t>
      </w:r>
      <w:r w:rsidRPr="00657150">
        <w:rPr>
          <w:color w:val="0000FF"/>
        </w:rPr>
        <w:t>&gt;</w:t>
      </w:r>
      <w:r w:rsidRPr="00657150">
        <w:t xml:space="preserve"> </w:t>
      </w:r>
    </w:p>
    <w:p w14:paraId="4D376D03"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order:DDD</w:t>
      </w:r>
      <w:r w:rsidRPr="00657150">
        <w:rPr>
          <w:color w:val="0000FF"/>
        </w:rPr>
        <w:t>&gt;</w:t>
      </w:r>
      <w:r w:rsidRPr="00657150">
        <w:rPr>
          <w:b/>
          <w:bCs/>
        </w:rPr>
        <w:t>20090731</w:t>
      </w:r>
      <w:r w:rsidRPr="00657150">
        <w:rPr>
          <w:color w:val="0000FF"/>
        </w:rPr>
        <w:t>&lt;/</w:t>
      </w:r>
      <w:r w:rsidRPr="00657150">
        <w:rPr>
          <w:color w:val="990000"/>
        </w:rPr>
        <w:t>order:DDD</w:t>
      </w:r>
      <w:r w:rsidRPr="00657150">
        <w:rPr>
          <w:color w:val="0000FF"/>
        </w:rPr>
        <w:t>&gt;</w:t>
      </w:r>
      <w:r w:rsidRPr="00657150">
        <w:t xml:space="preserve"> </w:t>
      </w:r>
    </w:p>
    <w:p w14:paraId="625DDF7C"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order:AUTHORIZATION</w:t>
      </w:r>
      <w:r w:rsidRPr="00657150">
        <w:rPr>
          <w:color w:val="0000FF"/>
        </w:rPr>
        <w:t>&gt;</w:t>
      </w:r>
    </w:p>
    <w:p w14:paraId="46537841"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order:LSR_ADMIN</w:t>
      </w:r>
      <w:r w:rsidRPr="00657150">
        <w:rPr>
          <w:color w:val="0000FF"/>
        </w:rPr>
        <w:t>&gt;</w:t>
      </w:r>
    </w:p>
    <w:p w14:paraId="0B393826" w14:textId="77777777" w:rsidR="00F6735E" w:rsidRPr="00657150" w:rsidRDefault="00F6735E" w:rsidP="00F6735E">
      <w:pPr>
        <w:ind w:hanging="480"/>
      </w:pPr>
      <w:hyperlink r:id="rId225" w:history="1">
        <w:r w:rsidRPr="00657150">
          <w:rPr>
            <w:b/>
            <w:bCs/>
            <w:color w:val="FF0000"/>
            <w:u w:val="single"/>
          </w:rPr>
          <w:t>-</w:t>
        </w:r>
      </w:hyperlink>
      <w:r w:rsidRPr="00657150">
        <w:t xml:space="preserve"> </w:t>
      </w:r>
      <w:r w:rsidRPr="00657150">
        <w:rPr>
          <w:color w:val="0000FF"/>
        </w:rPr>
        <w:t>&lt;</w:t>
      </w:r>
      <w:r w:rsidRPr="00657150">
        <w:rPr>
          <w:color w:val="990000"/>
        </w:rPr>
        <w:t>order:LSR_BILL</w:t>
      </w:r>
      <w:r w:rsidRPr="00657150">
        <w:rPr>
          <w:color w:val="0000FF"/>
        </w:rPr>
        <w:t>&gt;</w:t>
      </w:r>
    </w:p>
    <w:p w14:paraId="2D2BB7D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order:BAN1</w:t>
      </w:r>
      <w:r w:rsidRPr="00657150">
        <w:rPr>
          <w:color w:val="0000FF"/>
        </w:rPr>
        <w:t>&gt;</w:t>
      </w:r>
      <w:r w:rsidRPr="00657150">
        <w:rPr>
          <w:b/>
          <w:bCs/>
        </w:rPr>
        <w:t>770Q886621621</w:t>
      </w:r>
      <w:r w:rsidRPr="00657150">
        <w:rPr>
          <w:color w:val="0000FF"/>
        </w:rPr>
        <w:t>&lt;/</w:t>
      </w:r>
      <w:r w:rsidRPr="00657150">
        <w:rPr>
          <w:color w:val="990000"/>
        </w:rPr>
        <w:t>order:BAN1</w:t>
      </w:r>
      <w:r w:rsidRPr="00657150">
        <w:rPr>
          <w:color w:val="0000FF"/>
        </w:rPr>
        <w:t>&gt;</w:t>
      </w:r>
      <w:r w:rsidRPr="00657150">
        <w:t xml:space="preserve"> </w:t>
      </w:r>
    </w:p>
    <w:p w14:paraId="01376E46"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order:LSR_BILL</w:t>
      </w:r>
      <w:r w:rsidRPr="00657150">
        <w:rPr>
          <w:color w:val="0000FF"/>
        </w:rPr>
        <w:t>&gt;</w:t>
      </w:r>
    </w:p>
    <w:p w14:paraId="468E2063" w14:textId="77777777" w:rsidR="00F6735E" w:rsidRPr="00657150" w:rsidRDefault="00F6735E" w:rsidP="00F6735E">
      <w:pPr>
        <w:ind w:hanging="480"/>
      </w:pPr>
      <w:hyperlink r:id="rId226" w:history="1">
        <w:r w:rsidRPr="00657150">
          <w:rPr>
            <w:b/>
            <w:bCs/>
            <w:color w:val="FF0000"/>
            <w:u w:val="single"/>
          </w:rPr>
          <w:t>-</w:t>
        </w:r>
      </w:hyperlink>
      <w:r w:rsidRPr="00657150">
        <w:t xml:space="preserve"> </w:t>
      </w:r>
      <w:r w:rsidRPr="00657150">
        <w:rPr>
          <w:color w:val="0000FF"/>
        </w:rPr>
        <w:t>&lt;</w:t>
      </w:r>
      <w:r w:rsidRPr="00657150">
        <w:rPr>
          <w:color w:val="990000"/>
        </w:rPr>
        <w:t>order:CONTACT</w:t>
      </w:r>
      <w:r w:rsidRPr="00657150">
        <w:rPr>
          <w:color w:val="0000FF"/>
        </w:rPr>
        <w:t>&gt;</w:t>
      </w:r>
    </w:p>
    <w:p w14:paraId="557D4F3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order:INIT</w:t>
      </w:r>
      <w:r w:rsidRPr="00657150">
        <w:rPr>
          <w:color w:val="0000FF"/>
        </w:rPr>
        <w:t>&gt;</w:t>
      </w:r>
      <w:r w:rsidRPr="00657150">
        <w:rPr>
          <w:b/>
          <w:bCs/>
        </w:rPr>
        <w:t>Bojangles</w:t>
      </w:r>
      <w:r w:rsidRPr="00657150">
        <w:rPr>
          <w:color w:val="0000FF"/>
        </w:rPr>
        <w:t>&lt;/</w:t>
      </w:r>
      <w:r w:rsidRPr="00657150">
        <w:rPr>
          <w:color w:val="990000"/>
        </w:rPr>
        <w:t>order:INIT</w:t>
      </w:r>
      <w:r w:rsidRPr="00657150">
        <w:rPr>
          <w:color w:val="0000FF"/>
        </w:rPr>
        <w:t>&gt;</w:t>
      </w:r>
      <w:r w:rsidRPr="00657150">
        <w:t xml:space="preserve"> </w:t>
      </w:r>
    </w:p>
    <w:p w14:paraId="4354700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order:INIT_TEL_NO</w:t>
      </w:r>
      <w:r w:rsidRPr="00657150">
        <w:rPr>
          <w:color w:val="0000FF"/>
        </w:rPr>
        <w:t>&gt;</w:t>
      </w:r>
      <w:r w:rsidRPr="00657150">
        <w:rPr>
          <w:b/>
          <w:bCs/>
        </w:rPr>
        <w:t>8884448888</w:t>
      </w:r>
      <w:r w:rsidRPr="00657150">
        <w:rPr>
          <w:color w:val="0000FF"/>
        </w:rPr>
        <w:t>&lt;/</w:t>
      </w:r>
      <w:r w:rsidRPr="00657150">
        <w:rPr>
          <w:color w:val="990000"/>
        </w:rPr>
        <w:t>order:INIT_TEL_NO</w:t>
      </w:r>
      <w:r w:rsidRPr="00657150">
        <w:rPr>
          <w:color w:val="0000FF"/>
        </w:rPr>
        <w:t>&gt;</w:t>
      </w:r>
      <w:r w:rsidRPr="00657150">
        <w:t xml:space="preserve"> </w:t>
      </w:r>
    </w:p>
    <w:p w14:paraId="1959C8B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order:INIT_FAX_NO</w:t>
      </w:r>
      <w:r w:rsidRPr="00657150">
        <w:rPr>
          <w:color w:val="0000FF"/>
        </w:rPr>
        <w:t>&gt;</w:t>
      </w:r>
      <w:r w:rsidRPr="00657150">
        <w:rPr>
          <w:b/>
          <w:bCs/>
        </w:rPr>
        <w:t>4448884444</w:t>
      </w:r>
      <w:r w:rsidRPr="00657150">
        <w:rPr>
          <w:color w:val="0000FF"/>
        </w:rPr>
        <w:t>&lt;/</w:t>
      </w:r>
      <w:r w:rsidRPr="00657150">
        <w:rPr>
          <w:color w:val="990000"/>
        </w:rPr>
        <w:t>order:INIT_FAX_NO</w:t>
      </w:r>
      <w:r w:rsidRPr="00657150">
        <w:rPr>
          <w:color w:val="0000FF"/>
        </w:rPr>
        <w:t>&gt;</w:t>
      </w:r>
      <w:r w:rsidRPr="00657150">
        <w:t xml:space="preserve"> </w:t>
      </w:r>
    </w:p>
    <w:p w14:paraId="24758246"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order:IMPCON</w:t>
      </w:r>
      <w:r w:rsidRPr="00657150">
        <w:rPr>
          <w:color w:val="0000FF"/>
        </w:rPr>
        <w:t>&gt;</w:t>
      </w:r>
      <w:r w:rsidRPr="00657150">
        <w:rPr>
          <w:b/>
          <w:bCs/>
        </w:rPr>
        <w:t>Rhett Butler</w:t>
      </w:r>
      <w:r w:rsidRPr="00657150">
        <w:rPr>
          <w:color w:val="0000FF"/>
        </w:rPr>
        <w:t>&lt;/</w:t>
      </w:r>
      <w:r w:rsidRPr="00657150">
        <w:rPr>
          <w:color w:val="990000"/>
        </w:rPr>
        <w:t>order:IMPCON</w:t>
      </w:r>
      <w:r w:rsidRPr="00657150">
        <w:rPr>
          <w:color w:val="0000FF"/>
        </w:rPr>
        <w:t>&gt;</w:t>
      </w:r>
      <w:r w:rsidRPr="00657150">
        <w:t xml:space="preserve"> </w:t>
      </w:r>
    </w:p>
    <w:p w14:paraId="4B138BF3" w14:textId="77777777" w:rsidR="00F6735E" w:rsidRPr="008C51B0" w:rsidRDefault="00F6735E" w:rsidP="00F6735E">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4784441111</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47ECBEEC" w14:textId="77777777" w:rsidR="00F6735E" w:rsidRPr="00657150" w:rsidRDefault="00F6735E" w:rsidP="00F6735E">
      <w:pPr>
        <w:ind w:hanging="240"/>
      </w:pPr>
      <w:r w:rsidRPr="008C51B0">
        <w:rPr>
          <w:b/>
          <w:bCs/>
          <w:color w:val="FF0000"/>
          <w:lang w:val="es-ES"/>
        </w:rPr>
        <w:t> </w:t>
      </w:r>
      <w:r w:rsidRPr="008C51B0">
        <w:rPr>
          <w:lang w:val="es-ES"/>
        </w:rPr>
        <w:t xml:space="preserve"> </w:t>
      </w:r>
      <w:r w:rsidRPr="00657150">
        <w:rPr>
          <w:color w:val="0000FF"/>
        </w:rPr>
        <w:t>&lt;/</w:t>
      </w:r>
      <w:r w:rsidRPr="00657150">
        <w:rPr>
          <w:color w:val="990000"/>
        </w:rPr>
        <w:t>order:CONTACT</w:t>
      </w:r>
      <w:r w:rsidRPr="00657150">
        <w:rPr>
          <w:color w:val="0000FF"/>
        </w:rPr>
        <w:t>&gt;</w:t>
      </w:r>
    </w:p>
    <w:p w14:paraId="60652ED0"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order:LSR</w:t>
      </w:r>
      <w:r w:rsidRPr="00657150">
        <w:rPr>
          <w:color w:val="0000FF"/>
        </w:rPr>
        <w:t>&gt;</w:t>
      </w:r>
    </w:p>
    <w:p w14:paraId="24C1BB8E" w14:textId="77777777" w:rsidR="00F6735E" w:rsidRPr="00657150" w:rsidRDefault="00F6735E" w:rsidP="00F6735E">
      <w:pPr>
        <w:ind w:hanging="480"/>
      </w:pPr>
      <w:hyperlink r:id="rId227" w:history="1">
        <w:r w:rsidRPr="00657150">
          <w:rPr>
            <w:b/>
            <w:bCs/>
            <w:color w:val="FF0000"/>
            <w:u w:val="single"/>
          </w:rPr>
          <w:t>-</w:t>
        </w:r>
      </w:hyperlink>
      <w:r w:rsidRPr="00657150">
        <w:t xml:space="preserve"> </w:t>
      </w:r>
      <w:r w:rsidRPr="00657150">
        <w:rPr>
          <w:color w:val="0000FF"/>
        </w:rPr>
        <w:t>&lt;</w:t>
      </w:r>
      <w:r w:rsidRPr="00657150">
        <w:rPr>
          <w:color w:val="990000"/>
        </w:rPr>
        <w:t>order:EU</w:t>
      </w:r>
      <w:r w:rsidRPr="00657150">
        <w:rPr>
          <w:color w:val="0000FF"/>
        </w:rPr>
        <w:t>&gt;</w:t>
      </w:r>
    </w:p>
    <w:p w14:paraId="3744EFD5" w14:textId="77777777" w:rsidR="00F6735E" w:rsidRPr="00657150" w:rsidRDefault="00F6735E" w:rsidP="00F6735E">
      <w:pPr>
        <w:ind w:hanging="480"/>
      </w:pPr>
      <w:hyperlink r:id="rId228" w:history="1">
        <w:r w:rsidRPr="00657150">
          <w:rPr>
            <w:b/>
            <w:bCs/>
            <w:color w:val="FF0000"/>
            <w:u w:val="single"/>
          </w:rPr>
          <w:t>-</w:t>
        </w:r>
      </w:hyperlink>
      <w:r w:rsidRPr="00657150">
        <w:t xml:space="preserve"> </w:t>
      </w:r>
      <w:r w:rsidRPr="00657150">
        <w:rPr>
          <w:color w:val="0000FF"/>
        </w:rPr>
        <w:t>&lt;</w:t>
      </w:r>
      <w:r w:rsidRPr="00657150">
        <w:rPr>
          <w:color w:val="990000"/>
        </w:rPr>
        <w:t>order:INSIDE_WIRE</w:t>
      </w:r>
      <w:r w:rsidRPr="00657150">
        <w:rPr>
          <w:color w:val="0000FF"/>
        </w:rPr>
        <w:t>&gt;</w:t>
      </w:r>
    </w:p>
    <w:p w14:paraId="6AB18F86"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w:t>
      </w:r>
      <w:smartTag w:uri="urn:schemas-microsoft-com:office:smarttags" w:element="City">
        <w:r w:rsidRPr="00657150">
          <w:rPr>
            <w:color w:val="990000"/>
          </w:rPr>
          <w:t>IWO</w:t>
        </w:r>
      </w:smartTag>
      <w:r w:rsidRPr="00657150">
        <w:rPr>
          <w:color w:val="0000FF"/>
        </w:rPr>
        <w:t>&gt;</w:t>
      </w:r>
      <w:r w:rsidRPr="00657150">
        <w:rPr>
          <w:b/>
          <w:bCs/>
        </w:rPr>
        <w:t>S</w:t>
      </w:r>
      <w:r w:rsidRPr="00657150">
        <w:rPr>
          <w:color w:val="0000FF"/>
        </w:rPr>
        <w:t>&lt;/</w:t>
      </w:r>
      <w:r w:rsidRPr="00657150">
        <w:rPr>
          <w:color w:val="990000"/>
        </w:rPr>
        <w:t>order:</w:t>
      </w:r>
      <w:smartTag w:uri="urn:schemas-microsoft-com:office:smarttags" w:element="place">
        <w:smartTag w:uri="urn:schemas-microsoft-com:office:smarttags" w:element="City">
          <w:r w:rsidRPr="00657150">
            <w:rPr>
              <w:color w:val="990000"/>
            </w:rPr>
            <w:t>IWO</w:t>
          </w:r>
        </w:smartTag>
      </w:smartTag>
      <w:r w:rsidRPr="00657150">
        <w:rPr>
          <w:color w:val="0000FF"/>
        </w:rPr>
        <w:t>&gt;</w:t>
      </w:r>
      <w:r w:rsidRPr="00657150">
        <w:t xml:space="preserve"> </w:t>
      </w:r>
    </w:p>
    <w:p w14:paraId="38DBFD05"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order:INSIDE_WIRE</w:t>
      </w:r>
      <w:r w:rsidRPr="00657150">
        <w:rPr>
          <w:color w:val="0000FF"/>
        </w:rPr>
        <w:t>&gt;</w:t>
      </w:r>
    </w:p>
    <w:p w14:paraId="6A866D86" w14:textId="77777777" w:rsidR="00F6735E" w:rsidRPr="00657150" w:rsidRDefault="00F6735E" w:rsidP="00F6735E">
      <w:pPr>
        <w:ind w:hanging="480"/>
      </w:pPr>
      <w:hyperlink r:id="rId229" w:history="1">
        <w:r w:rsidRPr="00657150">
          <w:rPr>
            <w:b/>
            <w:bCs/>
            <w:color w:val="FF0000"/>
            <w:u w:val="single"/>
          </w:rPr>
          <w:t>-</w:t>
        </w:r>
      </w:hyperlink>
      <w:r w:rsidRPr="00657150">
        <w:t xml:space="preserve"> </w:t>
      </w:r>
      <w:r w:rsidRPr="00657150">
        <w:rPr>
          <w:color w:val="0000FF"/>
        </w:rPr>
        <w:t>&lt;</w:t>
      </w:r>
      <w:r w:rsidRPr="00657150">
        <w:rPr>
          <w:color w:val="990000"/>
        </w:rPr>
        <w:t>order:LOC_ACCESS</w:t>
      </w:r>
      <w:r w:rsidRPr="00657150">
        <w:rPr>
          <w:color w:val="0000FF"/>
        </w:rPr>
        <w:t>&gt;</w:t>
      </w:r>
    </w:p>
    <w:p w14:paraId="42249D2C" w14:textId="77777777" w:rsidR="00F6735E" w:rsidRPr="00657150" w:rsidRDefault="00F6735E" w:rsidP="00F6735E">
      <w:pPr>
        <w:ind w:hanging="480"/>
      </w:pPr>
      <w:hyperlink r:id="rId230" w:history="1">
        <w:r w:rsidRPr="00657150">
          <w:rPr>
            <w:b/>
            <w:bCs/>
            <w:color w:val="FF0000"/>
            <w:u w:val="single"/>
          </w:rPr>
          <w:t>-</w:t>
        </w:r>
      </w:hyperlink>
      <w:r w:rsidRPr="00657150">
        <w:t xml:space="preserve"> </w:t>
      </w:r>
      <w:r w:rsidRPr="00657150">
        <w:rPr>
          <w:color w:val="0000FF"/>
        </w:rPr>
        <w:t>&lt;</w:t>
      </w:r>
      <w:r w:rsidRPr="00657150">
        <w:rPr>
          <w:color w:val="990000"/>
        </w:rPr>
        <w:t>order:LOC_ACCESS_HEADER_INFO</w:t>
      </w:r>
      <w:r w:rsidRPr="00657150">
        <w:rPr>
          <w:color w:val="0000FF"/>
        </w:rPr>
        <w:t>&gt;</w:t>
      </w:r>
    </w:p>
    <w:p w14:paraId="11AE859E"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order:NAME</w:t>
      </w:r>
      <w:r w:rsidRPr="00657150">
        <w:rPr>
          <w:color w:val="0000FF"/>
        </w:rPr>
        <w:t>&gt;</w:t>
      </w:r>
      <w:r w:rsidRPr="00657150">
        <w:rPr>
          <w:b/>
          <w:bCs/>
        </w:rPr>
        <w:t>Sunny Skies</w:t>
      </w:r>
      <w:r w:rsidRPr="00657150">
        <w:rPr>
          <w:color w:val="0000FF"/>
        </w:rPr>
        <w:t>&lt;/</w:t>
      </w:r>
      <w:r w:rsidRPr="00657150">
        <w:rPr>
          <w:color w:val="990000"/>
        </w:rPr>
        <w:t>order:NAME</w:t>
      </w:r>
      <w:r w:rsidRPr="00657150">
        <w:rPr>
          <w:color w:val="0000FF"/>
        </w:rPr>
        <w:t>&gt;</w:t>
      </w:r>
      <w:r w:rsidRPr="00657150">
        <w:t xml:space="preserve"> </w:t>
      </w:r>
    </w:p>
    <w:p w14:paraId="6F48AFB3"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order:LOC_ACCESS_HEADER_INFO</w:t>
      </w:r>
      <w:r w:rsidRPr="00657150">
        <w:rPr>
          <w:color w:val="0000FF"/>
        </w:rPr>
        <w:t>&gt;</w:t>
      </w:r>
    </w:p>
    <w:p w14:paraId="528953CC"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order:LOC_ACCESS</w:t>
      </w:r>
      <w:r w:rsidRPr="00657150">
        <w:rPr>
          <w:color w:val="0000FF"/>
        </w:rPr>
        <w:t>&gt;</w:t>
      </w:r>
    </w:p>
    <w:p w14:paraId="796096FE"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order:EU</w:t>
      </w:r>
      <w:r w:rsidRPr="00657150">
        <w:rPr>
          <w:color w:val="0000FF"/>
        </w:rPr>
        <w:t>&gt;</w:t>
      </w:r>
    </w:p>
    <w:p w14:paraId="098D7EF8" w14:textId="77777777" w:rsidR="00F6735E" w:rsidRPr="00657150" w:rsidRDefault="00F6735E" w:rsidP="00F6735E">
      <w:pPr>
        <w:ind w:hanging="480"/>
      </w:pPr>
      <w:hyperlink r:id="rId231" w:history="1">
        <w:r w:rsidRPr="00657150">
          <w:rPr>
            <w:b/>
            <w:bCs/>
            <w:color w:val="FF0000"/>
            <w:u w:val="single"/>
          </w:rPr>
          <w:t>-</w:t>
        </w:r>
      </w:hyperlink>
      <w:r w:rsidRPr="00657150">
        <w:t xml:space="preserve"> </w:t>
      </w:r>
      <w:r w:rsidRPr="00657150">
        <w:rPr>
          <w:color w:val="0000FF"/>
        </w:rPr>
        <w:t>&lt;</w:t>
      </w:r>
      <w:r w:rsidRPr="00657150">
        <w:rPr>
          <w:color w:val="990000"/>
        </w:rPr>
        <w:t>order:PS</w:t>
      </w:r>
      <w:r w:rsidRPr="00657150">
        <w:rPr>
          <w:color w:val="0000FF"/>
        </w:rPr>
        <w:t>&gt;</w:t>
      </w:r>
    </w:p>
    <w:p w14:paraId="144CAAC4" w14:textId="77777777" w:rsidR="00F6735E" w:rsidRPr="00657150" w:rsidRDefault="00F6735E" w:rsidP="00F6735E">
      <w:pPr>
        <w:ind w:hanging="480"/>
      </w:pPr>
      <w:hyperlink r:id="rId232" w:history="1">
        <w:r w:rsidRPr="00657150">
          <w:rPr>
            <w:b/>
            <w:bCs/>
            <w:color w:val="FF0000"/>
            <w:u w:val="single"/>
          </w:rPr>
          <w:t>-</w:t>
        </w:r>
      </w:hyperlink>
      <w:r w:rsidRPr="00657150">
        <w:t xml:space="preserve"> </w:t>
      </w:r>
      <w:r w:rsidRPr="00657150">
        <w:rPr>
          <w:color w:val="0000FF"/>
        </w:rPr>
        <w:t>&lt;</w:t>
      </w:r>
      <w:r w:rsidRPr="00657150">
        <w:rPr>
          <w:color w:val="990000"/>
        </w:rPr>
        <w:t>order:PS_ADMIN</w:t>
      </w:r>
      <w:r w:rsidRPr="00657150">
        <w:rPr>
          <w:color w:val="0000FF"/>
        </w:rPr>
        <w:t>&gt;</w:t>
      </w:r>
    </w:p>
    <w:p w14:paraId="5C3FDD4B"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order:PQTY</w:t>
      </w:r>
      <w:r w:rsidRPr="00657150">
        <w:rPr>
          <w:color w:val="0000FF"/>
        </w:rPr>
        <w:t>&gt;</w:t>
      </w:r>
      <w:r w:rsidRPr="00657150">
        <w:rPr>
          <w:b/>
          <w:bCs/>
        </w:rPr>
        <w:t>001</w:t>
      </w:r>
      <w:r w:rsidRPr="00657150">
        <w:rPr>
          <w:color w:val="0000FF"/>
        </w:rPr>
        <w:t>&lt;/</w:t>
      </w:r>
      <w:r w:rsidRPr="00657150">
        <w:rPr>
          <w:color w:val="990000"/>
        </w:rPr>
        <w:t>order:PQTY</w:t>
      </w:r>
      <w:r w:rsidRPr="00657150">
        <w:rPr>
          <w:color w:val="0000FF"/>
        </w:rPr>
        <w:t>&gt;</w:t>
      </w:r>
      <w:r w:rsidRPr="00657150">
        <w:t xml:space="preserve"> </w:t>
      </w:r>
    </w:p>
    <w:p w14:paraId="19197A03"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order:PS_ADMIN</w:t>
      </w:r>
      <w:r w:rsidRPr="00657150">
        <w:rPr>
          <w:color w:val="0000FF"/>
        </w:rPr>
        <w:t>&gt;</w:t>
      </w:r>
    </w:p>
    <w:p w14:paraId="016A90EC" w14:textId="77777777" w:rsidR="00F6735E" w:rsidRPr="00657150" w:rsidRDefault="00F6735E" w:rsidP="00F6735E">
      <w:pPr>
        <w:ind w:hanging="480"/>
      </w:pPr>
      <w:hyperlink r:id="rId233" w:history="1">
        <w:r w:rsidRPr="00657150">
          <w:rPr>
            <w:b/>
            <w:bCs/>
            <w:color w:val="FF0000"/>
            <w:u w:val="single"/>
          </w:rPr>
          <w:t>-</w:t>
        </w:r>
      </w:hyperlink>
      <w:r w:rsidRPr="00657150">
        <w:t xml:space="preserve"> </w:t>
      </w:r>
      <w:r w:rsidRPr="00657150">
        <w:rPr>
          <w:color w:val="0000FF"/>
        </w:rPr>
        <w:t>&lt;</w:t>
      </w:r>
      <w:r w:rsidRPr="00657150">
        <w:rPr>
          <w:color w:val="990000"/>
        </w:rPr>
        <w:t>order:PS_SVC_DET</w:t>
      </w:r>
      <w:r w:rsidRPr="00657150">
        <w:rPr>
          <w:color w:val="0000FF"/>
        </w:rPr>
        <w:t>&gt;</w:t>
      </w:r>
    </w:p>
    <w:p w14:paraId="70465A5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order:TNS</w:t>
      </w:r>
      <w:r w:rsidRPr="00657150">
        <w:rPr>
          <w:color w:val="0000FF"/>
        </w:rPr>
        <w:t>&gt;</w:t>
      </w:r>
      <w:r w:rsidRPr="00657150">
        <w:rPr>
          <w:b/>
          <w:bCs/>
        </w:rPr>
        <w:t>7703790877</w:t>
      </w:r>
      <w:r w:rsidRPr="00657150">
        <w:rPr>
          <w:color w:val="0000FF"/>
        </w:rPr>
        <w:t>&lt;/</w:t>
      </w:r>
      <w:r w:rsidRPr="00657150">
        <w:rPr>
          <w:color w:val="990000"/>
        </w:rPr>
        <w:t>order:TNS</w:t>
      </w:r>
      <w:r w:rsidRPr="00657150">
        <w:rPr>
          <w:color w:val="0000FF"/>
        </w:rPr>
        <w:t>&gt;</w:t>
      </w:r>
      <w:r w:rsidRPr="00657150">
        <w:t xml:space="preserve"> </w:t>
      </w:r>
    </w:p>
    <w:p w14:paraId="5603B230" w14:textId="77777777" w:rsidR="00F6735E" w:rsidRPr="00657150" w:rsidRDefault="00F6735E" w:rsidP="00F6735E">
      <w:pPr>
        <w:ind w:hanging="480"/>
      </w:pPr>
      <w:hyperlink r:id="rId234" w:history="1">
        <w:r w:rsidRPr="00657150">
          <w:rPr>
            <w:b/>
            <w:bCs/>
            <w:color w:val="FF0000"/>
            <w:u w:val="single"/>
          </w:rPr>
          <w:t>-</w:t>
        </w:r>
      </w:hyperlink>
      <w:r w:rsidRPr="00657150">
        <w:t xml:space="preserve"> </w:t>
      </w:r>
      <w:r w:rsidRPr="00657150">
        <w:rPr>
          <w:color w:val="0000FF"/>
        </w:rPr>
        <w:t>&lt;</w:t>
      </w:r>
      <w:r w:rsidRPr="00657150">
        <w:rPr>
          <w:color w:val="990000"/>
        </w:rPr>
        <w:t>order:SVC_DET_GRP</w:t>
      </w:r>
      <w:r w:rsidRPr="00657150">
        <w:rPr>
          <w:color w:val="0000FF"/>
        </w:rPr>
        <w:t>&gt;</w:t>
      </w:r>
    </w:p>
    <w:p w14:paraId="66D7BBDE"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order:LNUM</w:t>
      </w:r>
      <w:r w:rsidRPr="00657150">
        <w:rPr>
          <w:color w:val="0000FF"/>
        </w:rPr>
        <w:t>&gt;</w:t>
      </w:r>
      <w:r w:rsidRPr="00657150">
        <w:rPr>
          <w:b/>
          <w:bCs/>
        </w:rPr>
        <w:t>00001</w:t>
      </w:r>
      <w:r w:rsidRPr="00657150">
        <w:rPr>
          <w:color w:val="0000FF"/>
        </w:rPr>
        <w:t>&lt;/</w:t>
      </w:r>
      <w:r w:rsidRPr="00657150">
        <w:rPr>
          <w:color w:val="990000"/>
        </w:rPr>
        <w:t>order:LNUM</w:t>
      </w:r>
      <w:r w:rsidRPr="00657150">
        <w:rPr>
          <w:color w:val="0000FF"/>
        </w:rPr>
        <w:t>&gt;</w:t>
      </w:r>
      <w:r w:rsidRPr="00657150">
        <w:t xml:space="preserve"> </w:t>
      </w:r>
    </w:p>
    <w:p w14:paraId="7D4F2B1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order:LNA</w:t>
      </w:r>
      <w:r w:rsidRPr="00657150">
        <w:rPr>
          <w:color w:val="0000FF"/>
        </w:rPr>
        <w:t>&gt;</w:t>
      </w:r>
      <w:r w:rsidRPr="00657150">
        <w:rPr>
          <w:b/>
          <w:bCs/>
        </w:rPr>
        <w:t>C</w:t>
      </w:r>
      <w:r w:rsidRPr="00657150">
        <w:rPr>
          <w:color w:val="0000FF"/>
        </w:rPr>
        <w:t>&lt;/</w:t>
      </w:r>
      <w:r w:rsidRPr="00657150">
        <w:rPr>
          <w:color w:val="990000"/>
        </w:rPr>
        <w:t>order:LNA</w:t>
      </w:r>
      <w:r w:rsidRPr="00657150">
        <w:rPr>
          <w:color w:val="0000FF"/>
        </w:rPr>
        <w:t>&gt;</w:t>
      </w:r>
      <w:r w:rsidRPr="00657150">
        <w:t xml:space="preserve"> </w:t>
      </w:r>
    </w:p>
    <w:p w14:paraId="6134B2FF"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order:SVC_DET_GRP</w:t>
      </w:r>
      <w:r w:rsidRPr="00657150">
        <w:rPr>
          <w:color w:val="0000FF"/>
        </w:rPr>
        <w:t>&gt;</w:t>
      </w:r>
    </w:p>
    <w:p w14:paraId="3DC3CFE8" w14:textId="77777777" w:rsidR="00F6735E" w:rsidRPr="00657150" w:rsidRDefault="00F6735E" w:rsidP="00F6735E">
      <w:pPr>
        <w:ind w:hanging="480"/>
      </w:pPr>
      <w:hyperlink r:id="rId235" w:history="1">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14:paraId="1C0BC70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14:paraId="0ADE556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ESM</w:t>
      </w:r>
      <w:r w:rsidRPr="00657150">
        <w:rPr>
          <w:color w:val="0000FF"/>
        </w:rPr>
        <w:t>&lt;/</w:t>
      </w:r>
      <w:r w:rsidRPr="00657150">
        <w:rPr>
          <w:color w:val="990000"/>
        </w:rPr>
        <w:t>order:FEATURE</w:t>
      </w:r>
      <w:r w:rsidRPr="00657150">
        <w:rPr>
          <w:color w:val="0000FF"/>
        </w:rPr>
        <w:t>&gt;</w:t>
      </w:r>
      <w:r w:rsidRPr="00657150">
        <w:t xml:space="preserve"> </w:t>
      </w:r>
    </w:p>
    <w:p w14:paraId="0E7EC9FA"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14:paraId="31173DD5" w14:textId="77777777" w:rsidR="00F6735E" w:rsidRPr="00657150" w:rsidRDefault="00F6735E" w:rsidP="00F6735E">
      <w:pPr>
        <w:ind w:hanging="480"/>
      </w:pPr>
      <w:hyperlink r:id="rId236" w:history="1">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14:paraId="63ABEF3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14:paraId="56040A5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ESX</w:t>
      </w:r>
      <w:r w:rsidRPr="00657150">
        <w:rPr>
          <w:color w:val="0000FF"/>
        </w:rPr>
        <w:t>&lt;/</w:t>
      </w:r>
      <w:r w:rsidRPr="00657150">
        <w:rPr>
          <w:color w:val="990000"/>
        </w:rPr>
        <w:t>order:FEATURE</w:t>
      </w:r>
      <w:r w:rsidRPr="00657150">
        <w:rPr>
          <w:color w:val="0000FF"/>
        </w:rPr>
        <w:t>&gt;</w:t>
      </w:r>
      <w:r w:rsidRPr="00657150">
        <w:t xml:space="preserve"> </w:t>
      </w:r>
    </w:p>
    <w:p w14:paraId="740D4F6B"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14:paraId="3DACB555" w14:textId="77777777" w:rsidR="00F6735E" w:rsidRPr="00657150" w:rsidRDefault="00F6735E" w:rsidP="00F6735E">
      <w:pPr>
        <w:ind w:hanging="480"/>
      </w:pPr>
      <w:hyperlink r:id="rId237" w:history="1">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14:paraId="25B5424A"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C</w:t>
      </w:r>
      <w:r w:rsidRPr="00657150">
        <w:rPr>
          <w:color w:val="0000FF"/>
        </w:rPr>
        <w:t>&lt;/</w:t>
      </w:r>
      <w:r w:rsidRPr="00657150">
        <w:rPr>
          <w:color w:val="990000"/>
        </w:rPr>
        <w:t>order:FA</w:t>
      </w:r>
      <w:r w:rsidRPr="00657150">
        <w:rPr>
          <w:color w:val="0000FF"/>
        </w:rPr>
        <w:t>&gt;</w:t>
      </w:r>
      <w:r w:rsidRPr="00657150">
        <w:t xml:space="preserve"> </w:t>
      </w:r>
    </w:p>
    <w:p w14:paraId="35BCE48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GCJ</w:t>
      </w:r>
      <w:r w:rsidRPr="00657150">
        <w:rPr>
          <w:color w:val="0000FF"/>
        </w:rPr>
        <w:t>&lt;/</w:t>
      </w:r>
      <w:r w:rsidRPr="00657150">
        <w:rPr>
          <w:color w:val="990000"/>
        </w:rPr>
        <w:t>order:FEATURE</w:t>
      </w:r>
      <w:r w:rsidRPr="00657150">
        <w:rPr>
          <w:color w:val="0000FF"/>
        </w:rPr>
        <w:t>&gt;</w:t>
      </w:r>
      <w:r w:rsidRPr="00657150">
        <w:t xml:space="preserve"> </w:t>
      </w:r>
    </w:p>
    <w:p w14:paraId="2A96F79D"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order:FEATURE_DETAIL</w:t>
      </w:r>
      <w:r w:rsidRPr="00657150">
        <w:rPr>
          <w:color w:val="0000FF"/>
        </w:rPr>
        <w:t>&gt;</w:t>
      </w:r>
      <w:r w:rsidRPr="00657150">
        <w:rPr>
          <w:b/>
          <w:bCs/>
        </w:rPr>
        <w:t>/RCYC 3</w:t>
      </w:r>
      <w:r w:rsidRPr="00657150">
        <w:rPr>
          <w:color w:val="0000FF"/>
        </w:rPr>
        <w:t>&lt;/</w:t>
      </w:r>
      <w:r w:rsidRPr="00657150">
        <w:rPr>
          <w:color w:val="990000"/>
        </w:rPr>
        <w:t>order:FEATURE_DETAIL</w:t>
      </w:r>
      <w:r w:rsidRPr="00657150">
        <w:rPr>
          <w:color w:val="0000FF"/>
        </w:rPr>
        <w:t>&gt;</w:t>
      </w:r>
      <w:r w:rsidRPr="00657150">
        <w:t xml:space="preserve"> </w:t>
      </w:r>
    </w:p>
    <w:p w14:paraId="7CA61833"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14:paraId="0AFB5863" w14:textId="77777777" w:rsidR="00F6735E" w:rsidRPr="00657150" w:rsidRDefault="00F6735E" w:rsidP="00F6735E">
      <w:pPr>
        <w:ind w:hanging="480"/>
      </w:pPr>
      <w:hyperlink r:id="rId238" w:history="1">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14:paraId="677A8B2E"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14:paraId="633A4CE9"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SEQ1X</w:t>
      </w:r>
      <w:r w:rsidRPr="00657150">
        <w:rPr>
          <w:color w:val="0000FF"/>
        </w:rPr>
        <w:t>&lt;/</w:t>
      </w:r>
      <w:r w:rsidRPr="00657150">
        <w:rPr>
          <w:color w:val="990000"/>
        </w:rPr>
        <w:t>order:FEATURE</w:t>
      </w:r>
      <w:r w:rsidRPr="00657150">
        <w:rPr>
          <w:color w:val="0000FF"/>
        </w:rPr>
        <w:t>&gt;</w:t>
      </w:r>
      <w:r w:rsidRPr="00657150">
        <w:t xml:space="preserve"> </w:t>
      </w:r>
    </w:p>
    <w:p w14:paraId="4EA56162"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14:paraId="3995C52B"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order:PS_SVC_DET</w:t>
      </w:r>
      <w:r w:rsidRPr="00657150">
        <w:rPr>
          <w:color w:val="0000FF"/>
        </w:rPr>
        <w:t>&gt;</w:t>
      </w:r>
    </w:p>
    <w:p w14:paraId="41B9D0EC"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order:PS</w:t>
      </w:r>
      <w:r w:rsidRPr="00657150">
        <w:rPr>
          <w:color w:val="0000FF"/>
        </w:rPr>
        <w:t>&gt;</w:t>
      </w:r>
    </w:p>
    <w:p w14:paraId="1090C075"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order:LSR_ORD_REQ</w:t>
      </w:r>
      <w:r w:rsidRPr="00657150">
        <w:rPr>
          <w:color w:val="0000FF"/>
        </w:rPr>
        <w:t>&gt;</w:t>
      </w:r>
    </w:p>
    <w:p w14:paraId="1C34105D"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uom:ATT_LSR_ORD_REQ</w:t>
      </w:r>
      <w:r w:rsidRPr="00657150">
        <w:rPr>
          <w:color w:val="0000FF"/>
        </w:rPr>
        <w:t>&gt;</w:t>
      </w:r>
    </w:p>
    <w:p w14:paraId="14647AAF" w14:textId="77777777" w:rsidR="00F6735E" w:rsidRPr="00657150" w:rsidRDefault="00F6735E" w:rsidP="00F6735E"/>
    <w:p w14:paraId="6DC33635" w14:textId="77777777" w:rsidR="00F6735E" w:rsidRPr="00657150" w:rsidRDefault="00F6735E" w:rsidP="00F6735E"/>
    <w:p w14:paraId="750376A7" w14:textId="77777777" w:rsidR="00F6735E" w:rsidRDefault="00F6735E" w:rsidP="00F6735E">
      <w:r w:rsidRPr="00657150">
        <w:t>XML OUTPUT:</w:t>
      </w:r>
    </w:p>
    <w:p w14:paraId="20EBD7FC" w14:textId="77777777" w:rsidR="00F6735E" w:rsidRPr="00657150" w:rsidRDefault="00F6735E" w:rsidP="00F6735E"/>
    <w:p w14:paraId="0D0B7E00" w14:textId="77777777" w:rsidR="00F6735E" w:rsidRPr="00657150" w:rsidRDefault="00F6735E" w:rsidP="00F6735E">
      <w:pPr>
        <w:ind w:hanging="480"/>
      </w:pPr>
      <w:hyperlink r:id="rId239" w:history="1">
        <w:r w:rsidRPr="00657150">
          <w:rPr>
            <w:b/>
            <w:bCs/>
            <w:color w:val="FF0000"/>
            <w:u w:val="single"/>
          </w:rPr>
          <w:t>-</w:t>
        </w:r>
      </w:hyperlink>
      <w:r w:rsidRPr="00657150">
        <w:t xml:space="preserve"> </w:t>
      </w:r>
      <w:r w:rsidRPr="00657150">
        <w:rPr>
          <w:color w:val="0000FF"/>
        </w:rPr>
        <w:t>&lt;</w:t>
      </w:r>
      <w:r w:rsidRPr="00657150">
        <w:rPr>
          <w:color w:val="990000"/>
        </w:rPr>
        <w:t>m2:LSR_RESP</w:t>
      </w:r>
      <w:r w:rsidRPr="00657150">
        <w:rPr>
          <w:color w:val="FF0000"/>
        </w:rPr>
        <w:t xml:space="preserve"> xmlns:m2</w:t>
      </w:r>
      <w:r w:rsidRPr="00657150">
        <w:rPr>
          <w:color w:val="0000FF"/>
        </w:rPr>
        <w:t>="</w:t>
      </w:r>
      <w:r w:rsidRPr="00657150">
        <w:rPr>
          <w:b/>
          <w:bCs/>
          <w:color w:val="FF0000"/>
        </w:rPr>
        <w:t>http://lsr.att.com/obf/tML/UOM</w:t>
      </w:r>
      <w:r w:rsidRPr="00657150">
        <w:rPr>
          <w:color w:val="0000FF"/>
        </w:rPr>
        <w:t>"&gt;</w:t>
      </w:r>
    </w:p>
    <w:p w14:paraId="0CED9115" w14:textId="77777777" w:rsidR="00F6735E" w:rsidRPr="00657150" w:rsidRDefault="00F6735E" w:rsidP="00F6735E">
      <w:pPr>
        <w:ind w:hanging="480"/>
      </w:pPr>
      <w:hyperlink r:id="rId240" w:history="1">
        <w:r w:rsidRPr="00657150">
          <w:rPr>
            <w:b/>
            <w:bCs/>
            <w:color w:val="FF0000"/>
            <w:u w:val="single"/>
          </w:rPr>
          <w:t>-</w:t>
        </w:r>
      </w:hyperlink>
      <w:r w:rsidRPr="00657150">
        <w:t xml:space="preserve"> </w:t>
      </w:r>
      <w:r w:rsidRPr="00657150">
        <w:rPr>
          <w:color w:val="0000FF"/>
        </w:rPr>
        <w:t>&lt;</w:t>
      </w:r>
      <w:r w:rsidRPr="00657150">
        <w:rPr>
          <w:color w:val="990000"/>
        </w:rPr>
        <w:t>m2:HDR</w:t>
      </w:r>
      <w:r w:rsidRPr="00657150">
        <w:rPr>
          <w:color w:val="0000FF"/>
        </w:rPr>
        <w:t>&gt;</w:t>
      </w:r>
    </w:p>
    <w:p w14:paraId="10E3864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m2:MESSAGE_ID</w:t>
      </w:r>
      <w:r w:rsidRPr="00657150">
        <w:rPr>
          <w:color w:val="0000FF"/>
        </w:rPr>
        <w:t>&gt;</w:t>
      </w:r>
      <w:r w:rsidRPr="00657150">
        <w:rPr>
          <w:b/>
          <w:bCs/>
        </w:rPr>
        <w:t>1245962383850190.19911287906965</w:t>
      </w:r>
      <w:r w:rsidRPr="00657150">
        <w:rPr>
          <w:color w:val="0000FF"/>
        </w:rPr>
        <w:t>&lt;/</w:t>
      </w:r>
      <w:r w:rsidRPr="00657150">
        <w:rPr>
          <w:color w:val="990000"/>
        </w:rPr>
        <w:t>m2:MESSAGE_ID</w:t>
      </w:r>
      <w:r w:rsidRPr="00657150">
        <w:rPr>
          <w:color w:val="0000FF"/>
        </w:rPr>
        <w:t>&gt;</w:t>
      </w:r>
      <w:r w:rsidRPr="00657150">
        <w:t xml:space="preserve"> </w:t>
      </w:r>
    </w:p>
    <w:p w14:paraId="03A24B3A" w14:textId="77777777" w:rsidR="00F6735E" w:rsidRPr="008C51B0" w:rsidRDefault="00F6735E" w:rsidP="00F6735E">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042C9ADC" w14:textId="77777777" w:rsidR="00F6735E" w:rsidRPr="00657150" w:rsidRDefault="00F6735E" w:rsidP="00F6735E">
      <w:pPr>
        <w:ind w:hanging="480"/>
      </w:pPr>
      <w:r w:rsidRPr="008C51B0">
        <w:rPr>
          <w:b/>
          <w:bCs/>
          <w:color w:val="FF0000"/>
          <w:lang w:val="es-ES"/>
        </w:rPr>
        <w:t> </w:t>
      </w:r>
      <w:r w:rsidRPr="008C51B0">
        <w:rPr>
          <w:lang w:val="es-ES"/>
        </w:rPr>
        <w:t xml:space="preserve"> </w:t>
      </w:r>
      <w:r w:rsidRPr="00657150">
        <w:rPr>
          <w:color w:val="0000FF"/>
        </w:rPr>
        <w:t>&lt;</w:t>
      </w:r>
      <w:r w:rsidRPr="00657150">
        <w:rPr>
          <w:color w:val="990000"/>
        </w:rPr>
        <w:t>m2:MSG_TIMESTAMP</w:t>
      </w:r>
      <w:r w:rsidRPr="00657150">
        <w:rPr>
          <w:color w:val="0000FF"/>
        </w:rPr>
        <w:t>&gt;</w:t>
      </w:r>
      <w:r w:rsidRPr="00657150">
        <w:rPr>
          <w:b/>
          <w:bCs/>
        </w:rPr>
        <w:t>2009-06-25T15:39:44-05:00</w:t>
      </w:r>
      <w:r w:rsidRPr="00657150">
        <w:rPr>
          <w:color w:val="0000FF"/>
        </w:rPr>
        <w:t>&lt;/</w:t>
      </w:r>
      <w:r w:rsidRPr="00657150">
        <w:rPr>
          <w:color w:val="990000"/>
        </w:rPr>
        <w:t>m2:MSG_TIMESTAMP</w:t>
      </w:r>
      <w:r w:rsidRPr="00657150">
        <w:rPr>
          <w:color w:val="0000FF"/>
        </w:rPr>
        <w:t>&gt;</w:t>
      </w:r>
      <w:r w:rsidRPr="00657150">
        <w:t xml:space="preserve"> </w:t>
      </w:r>
    </w:p>
    <w:p w14:paraId="3E3D9289"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m2:PON</w:t>
      </w:r>
      <w:r w:rsidRPr="00657150">
        <w:rPr>
          <w:color w:val="0000FF"/>
        </w:rPr>
        <w:t>&gt;</w:t>
      </w:r>
      <w:r w:rsidRPr="00657150">
        <w:rPr>
          <w:b/>
          <w:bCs/>
        </w:rPr>
        <w:t>CVT0M007R31D</w:t>
      </w:r>
      <w:r w:rsidRPr="00657150">
        <w:rPr>
          <w:color w:val="0000FF"/>
        </w:rPr>
        <w:t>&lt;/</w:t>
      </w:r>
      <w:r w:rsidRPr="00657150">
        <w:rPr>
          <w:color w:val="990000"/>
        </w:rPr>
        <w:t>m2:PON</w:t>
      </w:r>
      <w:r w:rsidRPr="00657150">
        <w:rPr>
          <w:color w:val="0000FF"/>
        </w:rPr>
        <w:t>&gt;</w:t>
      </w:r>
      <w:r w:rsidRPr="00657150">
        <w:t xml:space="preserve"> </w:t>
      </w:r>
    </w:p>
    <w:p w14:paraId="5B2B567A" w14:textId="77777777" w:rsidR="00F6735E" w:rsidRPr="008C51B0" w:rsidRDefault="00F6735E" w:rsidP="00F6735E">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28A175D1" w14:textId="77777777" w:rsidR="00F6735E" w:rsidRPr="008C51B0" w:rsidRDefault="00F6735E" w:rsidP="00F6735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7703790877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5319131" w14:textId="77777777" w:rsidR="00F6735E" w:rsidRPr="008C51B0" w:rsidRDefault="00F6735E" w:rsidP="00F6735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20090625L00078-00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699BDC77" w14:textId="77777777" w:rsidR="00F6735E" w:rsidRPr="00657150" w:rsidRDefault="00F6735E" w:rsidP="00F6735E">
      <w:pPr>
        <w:ind w:hanging="480"/>
      </w:pPr>
      <w:r w:rsidRPr="008C51B0">
        <w:rPr>
          <w:b/>
          <w:bCs/>
          <w:color w:val="FF0000"/>
          <w:lang w:val="es-ES"/>
        </w:rPr>
        <w:t> </w:t>
      </w:r>
      <w:r w:rsidRPr="008C51B0">
        <w:rPr>
          <w:lang w:val="es-ES"/>
        </w:rPr>
        <w:t xml:space="preserve"> </w:t>
      </w:r>
      <w:r w:rsidRPr="00657150">
        <w:rPr>
          <w:color w:val="0000FF"/>
        </w:rPr>
        <w:t>&lt;</w:t>
      </w:r>
      <w:r w:rsidRPr="00657150">
        <w:rPr>
          <w:color w:val="990000"/>
        </w:rPr>
        <w:t>m2:CC</w:t>
      </w:r>
      <w:r w:rsidRPr="00657150">
        <w:rPr>
          <w:color w:val="0000FF"/>
        </w:rPr>
        <w:t>&gt;</w:t>
      </w:r>
      <w:r w:rsidRPr="00657150">
        <w:rPr>
          <w:b/>
          <w:bCs/>
        </w:rPr>
        <w:t>9999</w:t>
      </w:r>
      <w:r w:rsidRPr="00657150">
        <w:rPr>
          <w:color w:val="0000FF"/>
        </w:rPr>
        <w:t>&lt;/</w:t>
      </w:r>
      <w:r w:rsidRPr="00657150">
        <w:rPr>
          <w:color w:val="990000"/>
        </w:rPr>
        <w:t>m2:CC</w:t>
      </w:r>
      <w:r w:rsidRPr="00657150">
        <w:rPr>
          <w:color w:val="0000FF"/>
        </w:rPr>
        <w:t>&gt;</w:t>
      </w:r>
      <w:r w:rsidRPr="00657150">
        <w:t xml:space="preserve"> </w:t>
      </w:r>
    </w:p>
    <w:p w14:paraId="1B65AF0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m2:CLEC_APPL_ID</w:t>
      </w:r>
      <w:r w:rsidRPr="00657150">
        <w:rPr>
          <w:color w:val="0000FF"/>
        </w:rPr>
        <w:t>&gt;</w:t>
      </w:r>
      <w:r w:rsidRPr="00657150">
        <w:rPr>
          <w:b/>
          <w:bCs/>
        </w:rPr>
        <w:t>CTE-VALIDATOR</w:t>
      </w:r>
      <w:r w:rsidRPr="00657150">
        <w:rPr>
          <w:color w:val="0000FF"/>
        </w:rPr>
        <w:t>&lt;/</w:t>
      </w:r>
      <w:r w:rsidRPr="00657150">
        <w:rPr>
          <w:color w:val="990000"/>
        </w:rPr>
        <w:t>m2:CLEC_APPL_ID</w:t>
      </w:r>
      <w:r w:rsidRPr="00657150">
        <w:rPr>
          <w:color w:val="0000FF"/>
        </w:rPr>
        <w:t>&gt;</w:t>
      </w:r>
      <w:r w:rsidRPr="00657150">
        <w:t xml:space="preserve"> </w:t>
      </w:r>
    </w:p>
    <w:p w14:paraId="26F770D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m2:CLEC_APPL_PASSWORD</w:t>
      </w:r>
      <w:r w:rsidRPr="00657150">
        <w:rPr>
          <w:color w:val="0000FF"/>
        </w:rPr>
        <w:t>&gt;</w:t>
      </w:r>
      <w:r w:rsidRPr="00657150">
        <w:rPr>
          <w:b/>
          <w:bCs/>
        </w:rPr>
        <w:t>PA$$WORD</w:t>
      </w:r>
      <w:r w:rsidRPr="00657150">
        <w:rPr>
          <w:color w:val="0000FF"/>
        </w:rPr>
        <w:t>&lt;/</w:t>
      </w:r>
      <w:r w:rsidRPr="00657150">
        <w:rPr>
          <w:color w:val="990000"/>
        </w:rPr>
        <w:t>m2:CLEC_APPL_PASSWORD</w:t>
      </w:r>
      <w:r w:rsidRPr="00657150">
        <w:rPr>
          <w:color w:val="0000FF"/>
        </w:rPr>
        <w:t>&gt;</w:t>
      </w:r>
      <w:r w:rsidRPr="00657150">
        <w:t xml:space="preserve"> </w:t>
      </w:r>
    </w:p>
    <w:p w14:paraId="7DAF9EEB"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m2:DTSENT</w:t>
      </w:r>
      <w:r w:rsidRPr="00657150">
        <w:rPr>
          <w:color w:val="0000FF"/>
        </w:rPr>
        <w:t>&gt;</w:t>
      </w:r>
      <w:r w:rsidRPr="00657150">
        <w:rPr>
          <w:b/>
          <w:bCs/>
        </w:rPr>
        <w:t>200906250339PM</w:t>
      </w:r>
      <w:r w:rsidRPr="00657150">
        <w:rPr>
          <w:color w:val="0000FF"/>
        </w:rPr>
        <w:t>&lt;/</w:t>
      </w:r>
      <w:r w:rsidRPr="00657150">
        <w:rPr>
          <w:color w:val="990000"/>
        </w:rPr>
        <w:t>m2:DTSENT</w:t>
      </w:r>
      <w:r w:rsidRPr="00657150">
        <w:rPr>
          <w:color w:val="0000FF"/>
        </w:rPr>
        <w:t>&gt;</w:t>
      </w:r>
      <w:r w:rsidRPr="00657150">
        <w:t xml:space="preserve"> </w:t>
      </w:r>
    </w:p>
    <w:p w14:paraId="5570A8E3"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m2:ORD</w:t>
      </w:r>
      <w:r w:rsidRPr="00657150">
        <w:rPr>
          <w:color w:val="0000FF"/>
        </w:rPr>
        <w:t>&gt;</w:t>
      </w:r>
      <w:r w:rsidRPr="00657150">
        <w:rPr>
          <w:b/>
          <w:bCs/>
        </w:rPr>
        <w:t>CO403TN3</w:t>
      </w:r>
      <w:r w:rsidRPr="00657150">
        <w:rPr>
          <w:color w:val="0000FF"/>
        </w:rPr>
        <w:t>&lt;/</w:t>
      </w:r>
      <w:r w:rsidRPr="00657150">
        <w:rPr>
          <w:color w:val="990000"/>
        </w:rPr>
        <w:t>m2:ORD</w:t>
      </w:r>
      <w:r w:rsidRPr="00657150">
        <w:rPr>
          <w:color w:val="0000FF"/>
        </w:rPr>
        <w:t>&gt;</w:t>
      </w:r>
      <w:r w:rsidRPr="00657150">
        <w:t xml:space="preserve"> </w:t>
      </w:r>
    </w:p>
    <w:p w14:paraId="5E0BEEB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m2:STATUS_CODE</w:t>
      </w:r>
      <w:r w:rsidRPr="00657150">
        <w:rPr>
          <w:color w:val="0000FF"/>
        </w:rPr>
        <w:t>&gt;</w:t>
      </w:r>
      <w:r w:rsidRPr="00657150">
        <w:rPr>
          <w:b/>
          <w:bCs/>
        </w:rPr>
        <w:t>PD</w:t>
      </w:r>
      <w:r w:rsidRPr="00657150">
        <w:rPr>
          <w:color w:val="0000FF"/>
        </w:rPr>
        <w:t>&lt;/</w:t>
      </w:r>
      <w:r w:rsidRPr="00657150">
        <w:rPr>
          <w:color w:val="990000"/>
        </w:rPr>
        <w:t>m2:STATUS_CODE</w:t>
      </w:r>
      <w:r w:rsidRPr="00657150">
        <w:rPr>
          <w:color w:val="0000FF"/>
        </w:rPr>
        <w:t>&gt;</w:t>
      </w:r>
      <w:r w:rsidRPr="00657150">
        <w:t xml:space="preserve"> </w:t>
      </w:r>
    </w:p>
    <w:p w14:paraId="0AD10187"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m2:STATUS_MSG</w:t>
      </w:r>
      <w:r w:rsidRPr="00657150">
        <w:rPr>
          <w:color w:val="0000FF"/>
        </w:rPr>
        <w:t>&gt;</w:t>
      </w:r>
      <w:r w:rsidRPr="00657150">
        <w:rPr>
          <w:b/>
          <w:bCs/>
        </w:rPr>
        <w:t>PENDING ORDER</w:t>
      </w:r>
      <w:r w:rsidRPr="00657150">
        <w:rPr>
          <w:color w:val="0000FF"/>
        </w:rPr>
        <w:t>&lt;/</w:t>
      </w:r>
      <w:r w:rsidRPr="00657150">
        <w:rPr>
          <w:color w:val="990000"/>
        </w:rPr>
        <w:t>m2:STATUS_MSG</w:t>
      </w:r>
      <w:r w:rsidRPr="00657150">
        <w:rPr>
          <w:color w:val="0000FF"/>
        </w:rPr>
        <w:t>&gt;</w:t>
      </w:r>
      <w:r w:rsidRPr="00657150">
        <w:t xml:space="preserve"> </w:t>
      </w:r>
    </w:p>
    <w:p w14:paraId="0F3449E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m2:REMARKS</w:t>
      </w:r>
      <w:r w:rsidRPr="00657150">
        <w:rPr>
          <w:color w:val="0000FF"/>
        </w:rPr>
        <w:t>&gt;</w:t>
      </w:r>
      <w:r w:rsidRPr="00657150">
        <w:rPr>
          <w:b/>
          <w:bCs/>
        </w:rPr>
        <w:t>Facilities have been checked</w:t>
      </w:r>
      <w:r w:rsidRPr="00657150">
        <w:rPr>
          <w:color w:val="0000FF"/>
        </w:rPr>
        <w:t>&lt;/</w:t>
      </w:r>
      <w:r w:rsidRPr="00657150">
        <w:rPr>
          <w:color w:val="990000"/>
        </w:rPr>
        <w:t>m2:REMARKS</w:t>
      </w:r>
      <w:r w:rsidRPr="00657150">
        <w:rPr>
          <w:color w:val="0000FF"/>
        </w:rPr>
        <w:t>&gt;</w:t>
      </w:r>
      <w:r w:rsidRPr="00657150">
        <w:t xml:space="preserve"> </w:t>
      </w:r>
    </w:p>
    <w:p w14:paraId="6402C1D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m2:TRAN_ACK_TYPE</w:t>
      </w:r>
      <w:r w:rsidRPr="00657150">
        <w:rPr>
          <w:color w:val="0000FF"/>
        </w:rPr>
        <w:t>&gt;</w:t>
      </w:r>
      <w:r w:rsidRPr="00657150">
        <w:rPr>
          <w:b/>
          <w:bCs/>
        </w:rPr>
        <w:t>AT</w:t>
      </w:r>
      <w:r w:rsidRPr="00657150">
        <w:rPr>
          <w:color w:val="0000FF"/>
        </w:rPr>
        <w:t>&lt;/</w:t>
      </w:r>
      <w:r w:rsidRPr="00657150">
        <w:rPr>
          <w:color w:val="990000"/>
        </w:rPr>
        <w:t>m2:TRAN_ACK_TYPE</w:t>
      </w:r>
      <w:r w:rsidRPr="00657150">
        <w:rPr>
          <w:color w:val="0000FF"/>
        </w:rPr>
        <w:t>&gt;</w:t>
      </w:r>
      <w:r w:rsidRPr="00657150">
        <w:t xml:space="preserve"> </w:t>
      </w:r>
    </w:p>
    <w:p w14:paraId="58D2EFB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m2:TRANS_SET_PURPOSE_CODE</w:t>
      </w:r>
      <w:r w:rsidRPr="00657150">
        <w:rPr>
          <w:color w:val="0000FF"/>
        </w:rPr>
        <w:t>&gt;</w:t>
      </w:r>
      <w:r w:rsidRPr="00657150">
        <w:rPr>
          <w:b/>
          <w:bCs/>
        </w:rPr>
        <w:t>06</w:t>
      </w:r>
      <w:r w:rsidRPr="00657150">
        <w:rPr>
          <w:color w:val="0000FF"/>
        </w:rPr>
        <w:t>&lt;/</w:t>
      </w:r>
      <w:r w:rsidRPr="00657150">
        <w:rPr>
          <w:color w:val="990000"/>
        </w:rPr>
        <w:t>m2:TRANS_SET_PURPOSE_CODE</w:t>
      </w:r>
      <w:r w:rsidRPr="00657150">
        <w:rPr>
          <w:color w:val="0000FF"/>
        </w:rPr>
        <w:t>&gt;</w:t>
      </w:r>
      <w:r w:rsidRPr="00657150">
        <w:t xml:space="preserve"> </w:t>
      </w:r>
    </w:p>
    <w:p w14:paraId="2F42B8BD"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m2:HDR</w:t>
      </w:r>
      <w:r w:rsidRPr="00657150">
        <w:rPr>
          <w:color w:val="0000FF"/>
        </w:rPr>
        <w:t>&gt;</w:t>
      </w:r>
    </w:p>
    <w:p w14:paraId="2DB5F72A" w14:textId="77777777" w:rsidR="00F6735E" w:rsidRPr="00657150" w:rsidRDefault="00F6735E" w:rsidP="00F6735E">
      <w:pPr>
        <w:ind w:hanging="480"/>
      </w:pPr>
      <w:hyperlink r:id="rId241" w:history="1">
        <w:r w:rsidRPr="00657150">
          <w:rPr>
            <w:b/>
            <w:bCs/>
            <w:color w:val="FF0000"/>
            <w:u w:val="single"/>
          </w:rPr>
          <w:t>-</w:t>
        </w:r>
      </w:hyperlink>
      <w:r w:rsidRPr="00657150">
        <w:t xml:space="preserve"> </w:t>
      </w:r>
      <w:r w:rsidRPr="00657150">
        <w:rPr>
          <w:color w:val="0000FF"/>
        </w:rPr>
        <w:t>&lt;</w:t>
      </w:r>
      <w:r w:rsidRPr="00657150">
        <w:rPr>
          <w:color w:val="990000"/>
        </w:rPr>
        <w:t>m2:NOTIFICATION</w:t>
      </w:r>
      <w:r w:rsidRPr="00657150">
        <w:rPr>
          <w:color w:val="0000FF"/>
        </w:rPr>
        <w:t>&gt;</w:t>
      </w:r>
    </w:p>
    <w:p w14:paraId="38D7CB31" w14:textId="77777777" w:rsidR="00F6735E" w:rsidRPr="00657150" w:rsidRDefault="00F6735E" w:rsidP="00F6735E">
      <w:pPr>
        <w:ind w:hanging="480"/>
      </w:pPr>
      <w:hyperlink r:id="rId242" w:history="1">
        <w:r w:rsidRPr="00657150">
          <w:rPr>
            <w:b/>
            <w:bCs/>
            <w:color w:val="FF0000"/>
            <w:u w:val="single"/>
          </w:rPr>
          <w:t>-</w:t>
        </w:r>
      </w:hyperlink>
      <w:r w:rsidRPr="00657150">
        <w:t xml:space="preserve"> </w:t>
      </w:r>
      <w:r w:rsidRPr="00657150">
        <w:rPr>
          <w:color w:val="0000FF"/>
        </w:rPr>
        <w:t>&lt;</w:t>
      </w:r>
      <w:r w:rsidRPr="00657150">
        <w:rPr>
          <w:color w:val="990000"/>
        </w:rPr>
        <w:t>m2:FIRM_ORDER_NOTIFICATION</w:t>
      </w:r>
      <w:r w:rsidRPr="00657150">
        <w:rPr>
          <w:color w:val="0000FF"/>
        </w:rPr>
        <w:t>&gt;</w:t>
      </w:r>
    </w:p>
    <w:p w14:paraId="499AF4D6" w14:textId="77777777" w:rsidR="00F6735E" w:rsidRPr="00657150" w:rsidRDefault="00F6735E" w:rsidP="00F6735E">
      <w:pPr>
        <w:ind w:hanging="480"/>
      </w:pPr>
      <w:hyperlink r:id="rId243" w:history="1">
        <w:r w:rsidRPr="00657150">
          <w:rPr>
            <w:b/>
            <w:bCs/>
            <w:color w:val="FF0000"/>
            <w:u w:val="single"/>
          </w:rPr>
          <w:t>-</w:t>
        </w:r>
      </w:hyperlink>
      <w:r w:rsidRPr="00657150">
        <w:t xml:space="preserve"> </w:t>
      </w:r>
      <w:r w:rsidRPr="00657150">
        <w:rPr>
          <w:color w:val="0000FF"/>
        </w:rPr>
        <w:t>&lt;</w:t>
      </w:r>
      <w:r w:rsidRPr="00657150">
        <w:rPr>
          <w:color w:val="990000"/>
        </w:rPr>
        <w:t>m2:NOTIFICATION_ADMIN</w:t>
      </w:r>
      <w:r w:rsidRPr="00657150">
        <w:rPr>
          <w:color w:val="0000FF"/>
        </w:rPr>
        <w:t>&gt;</w:t>
      </w:r>
    </w:p>
    <w:p w14:paraId="58AF8E0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m2:INIT</w:t>
      </w:r>
      <w:r w:rsidRPr="00657150">
        <w:rPr>
          <w:color w:val="0000FF"/>
        </w:rPr>
        <w:t>&gt;</w:t>
      </w:r>
      <w:r w:rsidRPr="00657150">
        <w:rPr>
          <w:b/>
          <w:bCs/>
        </w:rPr>
        <w:t>BOJANGLES</w:t>
      </w:r>
      <w:r w:rsidRPr="00657150">
        <w:rPr>
          <w:color w:val="0000FF"/>
        </w:rPr>
        <w:t>&lt;/</w:t>
      </w:r>
      <w:r w:rsidRPr="00657150">
        <w:rPr>
          <w:color w:val="990000"/>
        </w:rPr>
        <w:t>m2:INIT</w:t>
      </w:r>
      <w:r w:rsidRPr="00657150">
        <w:rPr>
          <w:color w:val="0000FF"/>
        </w:rPr>
        <w:t>&gt;</w:t>
      </w:r>
      <w:r w:rsidRPr="00657150">
        <w:t xml:space="preserve"> </w:t>
      </w:r>
    </w:p>
    <w:p w14:paraId="61E7BB8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m2:INIT_TEL_NO</w:t>
      </w:r>
      <w:r w:rsidRPr="00657150">
        <w:rPr>
          <w:color w:val="0000FF"/>
        </w:rPr>
        <w:t>&gt;</w:t>
      </w:r>
      <w:r w:rsidRPr="00657150">
        <w:rPr>
          <w:b/>
          <w:bCs/>
        </w:rPr>
        <w:t>8884448888</w:t>
      </w:r>
      <w:r w:rsidRPr="00657150">
        <w:rPr>
          <w:color w:val="0000FF"/>
        </w:rPr>
        <w:t>&lt;/</w:t>
      </w:r>
      <w:r w:rsidRPr="00657150">
        <w:rPr>
          <w:color w:val="990000"/>
        </w:rPr>
        <w:t>m2:INIT_TEL_NO</w:t>
      </w:r>
      <w:r w:rsidRPr="00657150">
        <w:rPr>
          <w:color w:val="0000FF"/>
        </w:rPr>
        <w:t>&gt;</w:t>
      </w:r>
      <w:r w:rsidRPr="00657150">
        <w:t xml:space="preserve"> </w:t>
      </w:r>
    </w:p>
    <w:p w14:paraId="12119A29"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m2:REP</w:t>
      </w:r>
      <w:r w:rsidRPr="00657150">
        <w:rPr>
          <w:color w:val="0000FF"/>
        </w:rPr>
        <w:t>&gt;</w:t>
      </w:r>
      <w:r w:rsidRPr="00657150">
        <w:rPr>
          <w:b/>
          <w:bCs/>
        </w:rPr>
        <w:t>LCSC</w:t>
      </w:r>
      <w:r w:rsidRPr="00657150">
        <w:rPr>
          <w:color w:val="0000FF"/>
        </w:rPr>
        <w:t>&lt;/</w:t>
      </w:r>
      <w:r w:rsidRPr="00657150">
        <w:rPr>
          <w:color w:val="990000"/>
        </w:rPr>
        <w:t>m2:REP</w:t>
      </w:r>
      <w:r w:rsidRPr="00657150">
        <w:rPr>
          <w:color w:val="0000FF"/>
        </w:rPr>
        <w:t>&gt;</w:t>
      </w:r>
      <w:r w:rsidRPr="00657150">
        <w:t xml:space="preserve"> </w:t>
      </w:r>
    </w:p>
    <w:p w14:paraId="4853DD4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m2:REP_TEL_NO</w:t>
      </w:r>
      <w:r w:rsidRPr="00657150">
        <w:rPr>
          <w:color w:val="0000FF"/>
        </w:rPr>
        <w:t>&gt;</w:t>
      </w:r>
      <w:r w:rsidRPr="00657150">
        <w:rPr>
          <w:b/>
          <w:bCs/>
        </w:rPr>
        <w:t>8006670807</w:t>
      </w:r>
      <w:r w:rsidRPr="00657150">
        <w:rPr>
          <w:color w:val="0000FF"/>
        </w:rPr>
        <w:t>&lt;/</w:t>
      </w:r>
      <w:r w:rsidRPr="00657150">
        <w:rPr>
          <w:color w:val="990000"/>
        </w:rPr>
        <w:t>m2:REP_TEL_NO</w:t>
      </w:r>
      <w:r w:rsidRPr="00657150">
        <w:rPr>
          <w:color w:val="0000FF"/>
        </w:rPr>
        <w:t>&gt;</w:t>
      </w:r>
      <w:r w:rsidRPr="00657150">
        <w:t xml:space="preserve"> </w:t>
      </w:r>
    </w:p>
    <w:p w14:paraId="545BCF98"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m2:DD_CD</w:t>
      </w:r>
      <w:r w:rsidRPr="00657150">
        <w:rPr>
          <w:color w:val="0000FF"/>
        </w:rPr>
        <w:t>&gt;</w:t>
      </w:r>
      <w:r w:rsidRPr="00657150">
        <w:rPr>
          <w:b/>
          <w:bCs/>
        </w:rPr>
        <w:t>20090731</w:t>
      </w:r>
      <w:r w:rsidRPr="00657150">
        <w:rPr>
          <w:color w:val="0000FF"/>
        </w:rPr>
        <w:t>&lt;/</w:t>
      </w:r>
      <w:r w:rsidRPr="00657150">
        <w:rPr>
          <w:color w:val="990000"/>
        </w:rPr>
        <w:t>m2:DD_CD</w:t>
      </w:r>
      <w:r w:rsidRPr="00657150">
        <w:rPr>
          <w:color w:val="0000FF"/>
        </w:rPr>
        <w:t>&gt;</w:t>
      </w:r>
      <w:r w:rsidRPr="00657150">
        <w:t xml:space="preserve"> </w:t>
      </w:r>
    </w:p>
    <w:p w14:paraId="6137D0E9"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m2:BAN1</w:t>
      </w:r>
      <w:r w:rsidRPr="00657150">
        <w:rPr>
          <w:color w:val="0000FF"/>
        </w:rPr>
        <w:t>&gt;</w:t>
      </w:r>
      <w:r w:rsidRPr="00657150">
        <w:rPr>
          <w:b/>
          <w:bCs/>
        </w:rPr>
        <w:t>770Q886621621</w:t>
      </w:r>
      <w:r w:rsidRPr="00657150">
        <w:rPr>
          <w:color w:val="0000FF"/>
        </w:rPr>
        <w:t>&lt;/</w:t>
      </w:r>
      <w:r w:rsidRPr="00657150">
        <w:rPr>
          <w:color w:val="990000"/>
        </w:rPr>
        <w:t>m2:BAN1</w:t>
      </w:r>
      <w:r w:rsidRPr="00657150">
        <w:rPr>
          <w:color w:val="0000FF"/>
        </w:rPr>
        <w:t>&gt;</w:t>
      </w:r>
      <w:r w:rsidRPr="00657150">
        <w:t xml:space="preserve"> </w:t>
      </w:r>
    </w:p>
    <w:p w14:paraId="35565A8E"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m2:NOTIFICATION_ADMIN</w:t>
      </w:r>
      <w:r w:rsidRPr="00657150">
        <w:rPr>
          <w:color w:val="0000FF"/>
        </w:rPr>
        <w:t>&gt;</w:t>
      </w:r>
    </w:p>
    <w:p w14:paraId="4CDCC03E" w14:textId="77777777" w:rsidR="00F6735E" w:rsidRPr="00657150" w:rsidRDefault="00F6735E" w:rsidP="00F6735E">
      <w:pPr>
        <w:ind w:hanging="480"/>
      </w:pPr>
      <w:hyperlink r:id="rId244" w:history="1">
        <w:r w:rsidRPr="00657150">
          <w:rPr>
            <w:b/>
            <w:bCs/>
            <w:color w:val="FF0000"/>
            <w:u w:val="single"/>
          </w:rPr>
          <w:t>-</w:t>
        </w:r>
      </w:hyperlink>
      <w:r w:rsidRPr="00657150">
        <w:t xml:space="preserve"> </w:t>
      </w:r>
      <w:r w:rsidRPr="00657150">
        <w:rPr>
          <w:color w:val="0000FF"/>
        </w:rPr>
        <w:t>&lt;</w:t>
      </w:r>
      <w:r w:rsidRPr="00657150">
        <w:rPr>
          <w:color w:val="990000"/>
        </w:rPr>
        <w:t>m2:SERVICES_INFO</w:t>
      </w:r>
      <w:r w:rsidRPr="00657150">
        <w:rPr>
          <w:color w:val="0000FF"/>
        </w:rPr>
        <w:t>&gt;</w:t>
      </w:r>
    </w:p>
    <w:p w14:paraId="4BC7EF6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m2:LOCNUM_SVCS</w:t>
      </w:r>
      <w:r w:rsidRPr="00657150">
        <w:rPr>
          <w:color w:val="0000FF"/>
        </w:rPr>
        <w:t>&gt;</w:t>
      </w:r>
      <w:r w:rsidRPr="00657150">
        <w:rPr>
          <w:b/>
          <w:bCs/>
        </w:rPr>
        <w:t>000</w:t>
      </w:r>
      <w:r w:rsidRPr="00657150">
        <w:rPr>
          <w:color w:val="0000FF"/>
        </w:rPr>
        <w:t>&lt;/</w:t>
      </w:r>
      <w:r w:rsidRPr="00657150">
        <w:rPr>
          <w:color w:val="990000"/>
        </w:rPr>
        <w:t>m2:LOCNUM_SVCS</w:t>
      </w:r>
      <w:r w:rsidRPr="00657150">
        <w:rPr>
          <w:color w:val="0000FF"/>
        </w:rPr>
        <w:t>&gt;</w:t>
      </w:r>
      <w:r w:rsidRPr="00657150">
        <w:t xml:space="preserve"> </w:t>
      </w:r>
    </w:p>
    <w:p w14:paraId="5037227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m2:LNUM</w:t>
      </w:r>
      <w:r w:rsidRPr="00657150">
        <w:rPr>
          <w:color w:val="0000FF"/>
        </w:rPr>
        <w:t>&gt;</w:t>
      </w:r>
      <w:r w:rsidRPr="00657150">
        <w:rPr>
          <w:b/>
          <w:bCs/>
        </w:rPr>
        <w:t>00001</w:t>
      </w:r>
      <w:r w:rsidRPr="00657150">
        <w:rPr>
          <w:color w:val="0000FF"/>
        </w:rPr>
        <w:t>&lt;/</w:t>
      </w:r>
      <w:r w:rsidRPr="00657150">
        <w:rPr>
          <w:color w:val="990000"/>
        </w:rPr>
        <w:t>m2:LNUM</w:t>
      </w:r>
      <w:r w:rsidRPr="00657150">
        <w:rPr>
          <w:color w:val="0000FF"/>
        </w:rPr>
        <w:t>&gt;</w:t>
      </w:r>
      <w:r w:rsidRPr="00657150">
        <w:t xml:space="preserve"> </w:t>
      </w:r>
    </w:p>
    <w:p w14:paraId="6E3150D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m2:TNS</w:t>
      </w:r>
      <w:r w:rsidRPr="00657150">
        <w:rPr>
          <w:color w:val="0000FF"/>
        </w:rPr>
        <w:t>&gt;</w:t>
      </w:r>
      <w:r w:rsidRPr="00657150">
        <w:rPr>
          <w:b/>
          <w:bCs/>
        </w:rPr>
        <w:t>7703790877</w:t>
      </w:r>
      <w:r w:rsidRPr="00657150">
        <w:rPr>
          <w:color w:val="0000FF"/>
        </w:rPr>
        <w:t>&lt;/</w:t>
      </w:r>
      <w:r w:rsidRPr="00657150">
        <w:rPr>
          <w:color w:val="990000"/>
        </w:rPr>
        <w:t>m2:TNS</w:t>
      </w:r>
      <w:r w:rsidRPr="00657150">
        <w:rPr>
          <w:color w:val="0000FF"/>
        </w:rPr>
        <w:t>&gt;</w:t>
      </w:r>
      <w:r w:rsidRPr="00657150">
        <w:t xml:space="preserve"> </w:t>
      </w:r>
    </w:p>
    <w:p w14:paraId="74F66738"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m2:SERVICES_INFO</w:t>
      </w:r>
      <w:r w:rsidRPr="00657150">
        <w:rPr>
          <w:color w:val="0000FF"/>
        </w:rPr>
        <w:t>&gt;</w:t>
      </w:r>
    </w:p>
    <w:p w14:paraId="2BE2D4F1"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m2:FIRM_ORDER_NOTIFICATION</w:t>
      </w:r>
      <w:r w:rsidRPr="00657150">
        <w:rPr>
          <w:color w:val="0000FF"/>
        </w:rPr>
        <w:t>&gt;</w:t>
      </w:r>
    </w:p>
    <w:p w14:paraId="380FF64C"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m2:NOTIFICATION</w:t>
      </w:r>
      <w:r w:rsidRPr="00657150">
        <w:rPr>
          <w:color w:val="0000FF"/>
        </w:rPr>
        <w:t>&gt;</w:t>
      </w:r>
    </w:p>
    <w:p w14:paraId="576885CB"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m2:LSR_RESP</w:t>
      </w:r>
      <w:r w:rsidRPr="00657150">
        <w:rPr>
          <w:color w:val="0000FF"/>
        </w:rPr>
        <w:t>&gt;</w:t>
      </w:r>
    </w:p>
    <w:p w14:paraId="5FE1A1D3"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m1:ATT_LSR_ORD_RSP</w:t>
      </w:r>
      <w:r w:rsidRPr="00657150">
        <w:rPr>
          <w:color w:val="0000FF"/>
        </w:rPr>
        <w:t>&gt;</w:t>
      </w:r>
    </w:p>
    <w:p w14:paraId="6E09F6C3" w14:textId="77777777" w:rsidR="00F6735E" w:rsidRPr="00EA4387" w:rsidRDefault="00F6735E" w:rsidP="006A4E58"/>
    <w:p w14:paraId="0F4C9240" w14:textId="77777777" w:rsidR="006A4E58" w:rsidRDefault="006A4E58">
      <w:pPr>
        <w:pStyle w:val="TCtxtTAG"/>
        <w:rPr>
          <w:b/>
          <w:bCs/>
          <w:sz w:val="24"/>
        </w:rPr>
      </w:pPr>
    </w:p>
    <w:p w14:paraId="07935B06" w14:textId="77777777" w:rsidR="00B752E4" w:rsidRDefault="008D4C1F">
      <w:pPr>
        <w:pStyle w:val="TCtxtTAG"/>
        <w:rPr>
          <w:b/>
          <w:bCs/>
          <w:sz w:val="24"/>
        </w:rPr>
      </w:pPr>
      <w:r>
        <w:rPr>
          <w:b/>
          <w:bCs/>
          <w:sz w:val="24"/>
        </w:rPr>
        <w:br w:type="page"/>
      </w:r>
      <w:r w:rsidR="00B752E4">
        <w:rPr>
          <w:b/>
          <w:bCs/>
          <w:sz w:val="24"/>
        </w:rPr>
        <w:t>TEST CASE M008: Scenario Description: (Act=C) Change to remove features and add blocking (BA/BLOCK) – LNA=C</w:t>
      </w:r>
    </w:p>
    <w:p w14:paraId="3B17AA61" w14:textId="77777777" w:rsidR="00B752E4" w:rsidRDefault="00B752E4">
      <w:pPr>
        <w:pStyle w:val="Heading3"/>
        <w:rPr>
          <w:i w:val="0"/>
          <w:iCs w:val="0"/>
        </w:rPr>
      </w:pPr>
      <w:r>
        <w:rPr>
          <w:i w:val="0"/>
          <w:iCs w:val="0"/>
        </w:rPr>
        <w:t>Type of Account:  Residence / Single Line</w:t>
      </w:r>
    </w:p>
    <w:p w14:paraId="15F023BB" w14:textId="77777777" w:rsidR="000A4F99" w:rsidRPr="000A4F99" w:rsidRDefault="000A4F99" w:rsidP="000A4F99"/>
    <w:p w14:paraId="38978444" w14:textId="77777777" w:rsidR="00B752E4" w:rsidRDefault="00B752E4"/>
    <w:tbl>
      <w:tblPr>
        <w:tblW w:w="909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500"/>
        <w:gridCol w:w="2430"/>
      </w:tblGrid>
      <w:tr w:rsidR="00B752E4" w:rsidRPr="005914A2" w14:paraId="38504435"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27B9FB8C"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500" w:type="dxa"/>
            <w:tcBorders>
              <w:top w:val="single" w:sz="12" w:space="0" w:color="auto"/>
              <w:left w:val="single" w:sz="6" w:space="0" w:color="auto"/>
              <w:bottom w:val="single" w:sz="6" w:space="0" w:color="auto"/>
              <w:right w:val="single" w:sz="6" w:space="0" w:color="auto"/>
            </w:tcBorders>
          </w:tcPr>
          <w:p w14:paraId="24F3F158"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3D7E7B62"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8FA3B6E"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7A55646A" w14:textId="77777777" w:rsidR="00B752E4" w:rsidRPr="005914A2" w:rsidRDefault="00B752E4">
            <w:pPr>
              <w:pStyle w:val="Heading4"/>
              <w:rPr>
                <w:b/>
                <w:bCs/>
                <w:i w:val="0"/>
                <w:iCs w:val="0"/>
              </w:rPr>
            </w:pPr>
            <w:r w:rsidRPr="005914A2">
              <w:rPr>
                <w:b/>
                <w:bCs/>
                <w:i w:val="0"/>
                <w:iCs w:val="0"/>
              </w:rPr>
              <w:t>LSR  FORM</w:t>
            </w:r>
          </w:p>
        </w:tc>
      </w:tr>
      <w:tr w:rsidR="00B752E4" w:rsidRPr="005914A2" w14:paraId="4FD1AEA0"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72C6CDCA"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5EC4AFF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A250DDC" w14:textId="77777777" w:rsidR="00B752E4" w:rsidRPr="005914A2" w:rsidRDefault="00B752E4">
            <w:pPr>
              <w:pStyle w:val="FORMDATA"/>
              <w:rPr>
                <w:b/>
                <w:color w:val="auto"/>
              </w:rPr>
            </w:pPr>
            <w:r w:rsidRPr="005914A2">
              <w:rPr>
                <w:b/>
                <w:color w:val="auto"/>
              </w:rPr>
              <w:t>CCNA</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A9193AE"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DDB3D1E" w14:textId="77777777" w:rsidR="00B752E4" w:rsidRPr="005914A2" w:rsidRDefault="00B752E4">
            <w:pPr>
              <w:pStyle w:val="FORMDATA"/>
              <w:rPr>
                <w:b/>
                <w:color w:val="auto"/>
              </w:rPr>
            </w:pPr>
            <w:r w:rsidRPr="005914A2">
              <w:rPr>
                <w:b/>
                <w:color w:val="auto"/>
              </w:rPr>
              <w:t>ZXL</w:t>
            </w:r>
          </w:p>
        </w:tc>
      </w:tr>
      <w:tr w:rsidR="00B752E4" w:rsidRPr="005914A2" w14:paraId="56BC57AB" w14:textId="77777777">
        <w:tc>
          <w:tcPr>
            <w:tcW w:w="2160" w:type="dxa"/>
            <w:tcBorders>
              <w:top w:val="single" w:sz="6" w:space="0" w:color="auto"/>
              <w:left w:val="single" w:sz="12" w:space="0" w:color="auto"/>
              <w:bottom w:val="single" w:sz="6" w:space="0" w:color="auto"/>
              <w:right w:val="single" w:sz="6" w:space="0" w:color="auto"/>
            </w:tcBorders>
          </w:tcPr>
          <w:p w14:paraId="3A9F918A" w14:textId="77777777" w:rsidR="00B752E4" w:rsidRPr="005914A2" w:rsidRDefault="00B752E4">
            <w:pPr>
              <w:pStyle w:val="FORMDATA"/>
              <w:rPr>
                <w:b/>
                <w:color w:val="auto"/>
              </w:rPr>
            </w:pPr>
            <w:r w:rsidRPr="005914A2">
              <w:rPr>
                <w:b/>
                <w:color w:val="auto"/>
              </w:rPr>
              <w:t>PON</w:t>
            </w:r>
          </w:p>
        </w:tc>
        <w:tc>
          <w:tcPr>
            <w:tcW w:w="4500" w:type="dxa"/>
            <w:tcBorders>
              <w:top w:val="single" w:sz="6" w:space="0" w:color="auto"/>
              <w:left w:val="single" w:sz="6" w:space="0" w:color="auto"/>
              <w:bottom w:val="single" w:sz="6" w:space="0" w:color="auto"/>
              <w:right w:val="single" w:sz="6" w:space="0" w:color="auto"/>
            </w:tcBorders>
          </w:tcPr>
          <w:p w14:paraId="169F29CF"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7313B965" w14:textId="77777777" w:rsidR="00B752E4" w:rsidRPr="005914A2" w:rsidRDefault="00B752E4">
            <w:pPr>
              <w:pStyle w:val="FORMDATA"/>
              <w:rPr>
                <w:b/>
                <w:color w:val="auto"/>
              </w:rPr>
            </w:pPr>
            <w:r w:rsidRPr="005914A2">
              <w:rPr>
                <w:b/>
                <w:color w:val="auto"/>
              </w:rPr>
              <w:t>M8</w:t>
            </w:r>
          </w:p>
        </w:tc>
      </w:tr>
      <w:tr w:rsidR="00B752E4" w:rsidRPr="005914A2" w14:paraId="0AB2AD8D" w14:textId="77777777">
        <w:tc>
          <w:tcPr>
            <w:tcW w:w="2160" w:type="dxa"/>
            <w:tcBorders>
              <w:top w:val="single" w:sz="6" w:space="0" w:color="auto"/>
              <w:left w:val="single" w:sz="12" w:space="0" w:color="auto"/>
              <w:bottom w:val="single" w:sz="6" w:space="0" w:color="auto"/>
              <w:right w:val="single" w:sz="6" w:space="0" w:color="auto"/>
            </w:tcBorders>
          </w:tcPr>
          <w:p w14:paraId="127C1E41" w14:textId="77777777" w:rsidR="00B752E4" w:rsidRPr="005914A2" w:rsidRDefault="00B752E4">
            <w:pPr>
              <w:pStyle w:val="FORMDATA"/>
              <w:rPr>
                <w:b/>
                <w:color w:val="auto"/>
              </w:rPr>
            </w:pPr>
            <w:r w:rsidRPr="005914A2">
              <w:rPr>
                <w:b/>
                <w:color w:val="auto"/>
              </w:rPr>
              <w:t>ATN</w:t>
            </w:r>
          </w:p>
        </w:tc>
        <w:tc>
          <w:tcPr>
            <w:tcW w:w="4500" w:type="dxa"/>
            <w:tcBorders>
              <w:top w:val="single" w:sz="6" w:space="0" w:color="auto"/>
              <w:left w:val="single" w:sz="6" w:space="0" w:color="auto"/>
              <w:bottom w:val="single" w:sz="6" w:space="0" w:color="auto"/>
              <w:right w:val="single" w:sz="6" w:space="0" w:color="auto"/>
            </w:tcBorders>
          </w:tcPr>
          <w:p w14:paraId="3EA16301"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505FEA77" w14:textId="77777777" w:rsidR="00B752E4" w:rsidRPr="005914A2" w:rsidRDefault="00B752E4">
            <w:pPr>
              <w:pStyle w:val="FORMDATA"/>
              <w:rPr>
                <w:b/>
                <w:color w:val="auto"/>
              </w:rPr>
            </w:pPr>
            <w:r w:rsidRPr="005914A2">
              <w:rPr>
                <w:b/>
                <w:color w:val="auto"/>
              </w:rPr>
              <w:t>6016797910</w:t>
            </w:r>
          </w:p>
        </w:tc>
      </w:tr>
      <w:tr w:rsidR="00B752E4" w:rsidRPr="005914A2" w14:paraId="652D920C" w14:textId="77777777">
        <w:tc>
          <w:tcPr>
            <w:tcW w:w="2160" w:type="dxa"/>
            <w:tcBorders>
              <w:top w:val="single" w:sz="6" w:space="0" w:color="auto"/>
              <w:left w:val="single" w:sz="12" w:space="0" w:color="auto"/>
              <w:bottom w:val="single" w:sz="6" w:space="0" w:color="auto"/>
              <w:right w:val="single" w:sz="6" w:space="0" w:color="auto"/>
            </w:tcBorders>
          </w:tcPr>
          <w:p w14:paraId="03B8B74B" w14:textId="77777777" w:rsidR="00B752E4" w:rsidRPr="005914A2" w:rsidRDefault="00B752E4">
            <w:pPr>
              <w:pStyle w:val="FORMDATA"/>
              <w:rPr>
                <w:b/>
                <w:color w:val="auto"/>
              </w:rPr>
            </w:pPr>
            <w:r w:rsidRPr="005914A2">
              <w:rPr>
                <w:b/>
                <w:color w:val="auto"/>
              </w:rPr>
              <w:t>PROJECT</w:t>
            </w:r>
          </w:p>
        </w:tc>
        <w:tc>
          <w:tcPr>
            <w:tcW w:w="4500" w:type="dxa"/>
            <w:tcBorders>
              <w:top w:val="single" w:sz="6" w:space="0" w:color="auto"/>
              <w:left w:val="single" w:sz="6" w:space="0" w:color="auto"/>
              <w:bottom w:val="single" w:sz="6" w:space="0" w:color="auto"/>
              <w:right w:val="single" w:sz="6" w:space="0" w:color="auto"/>
            </w:tcBorders>
          </w:tcPr>
          <w:p w14:paraId="605C6D25"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4D4076C" w14:textId="77777777" w:rsidR="00B752E4" w:rsidRPr="005914A2" w:rsidRDefault="00B752E4">
            <w:pPr>
              <w:pStyle w:val="FORMDATA"/>
              <w:rPr>
                <w:b/>
                <w:color w:val="auto"/>
              </w:rPr>
            </w:pPr>
            <w:r w:rsidRPr="005914A2">
              <w:rPr>
                <w:b/>
                <w:color w:val="auto"/>
              </w:rPr>
              <w:t>CAVENOBILL</w:t>
            </w:r>
          </w:p>
        </w:tc>
      </w:tr>
      <w:tr w:rsidR="00B752E4" w:rsidRPr="005914A2" w14:paraId="3207203F"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048D211" w14:textId="77777777" w:rsidR="00B752E4" w:rsidRPr="005914A2" w:rsidRDefault="00B752E4">
            <w:pPr>
              <w:pStyle w:val="FORMDATA"/>
              <w:rPr>
                <w:b/>
                <w:color w:val="auto"/>
              </w:rPr>
            </w:pPr>
            <w:r w:rsidRPr="005914A2">
              <w:rPr>
                <w:b/>
                <w:color w:val="auto"/>
              </w:rPr>
              <w:t>SC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4AFABBF"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25C8280" w14:textId="77777777" w:rsidR="00B752E4" w:rsidRPr="005914A2" w:rsidRDefault="00B752E4">
            <w:pPr>
              <w:pStyle w:val="FORMDATA"/>
              <w:rPr>
                <w:b/>
                <w:color w:val="auto"/>
              </w:rPr>
            </w:pPr>
            <w:r w:rsidRPr="005914A2">
              <w:rPr>
                <w:b/>
                <w:color w:val="auto"/>
              </w:rPr>
              <w:t>LCSC</w:t>
            </w:r>
          </w:p>
        </w:tc>
      </w:tr>
      <w:tr w:rsidR="00B752E4" w:rsidRPr="005914A2" w14:paraId="78E4AC4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66CF01F" w14:textId="77777777" w:rsidR="00B752E4" w:rsidRPr="005914A2" w:rsidRDefault="00B752E4">
            <w:pPr>
              <w:pStyle w:val="FORMDATA"/>
              <w:rPr>
                <w:b/>
                <w:color w:val="auto"/>
              </w:rPr>
            </w:pPr>
            <w:r w:rsidRPr="005914A2">
              <w:rPr>
                <w:b/>
                <w:color w:val="auto"/>
              </w:rPr>
              <w:t>D/TSent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C44C0EF"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4AA6B56" w14:textId="77777777" w:rsidR="00B752E4" w:rsidRPr="005914A2" w:rsidRDefault="00B752E4">
            <w:pPr>
              <w:pStyle w:val="FORMDATA"/>
              <w:rPr>
                <w:b/>
                <w:color w:val="auto"/>
              </w:rPr>
            </w:pPr>
            <w:r w:rsidRPr="005914A2">
              <w:rPr>
                <w:b/>
                <w:color w:val="auto"/>
              </w:rPr>
              <w:t>20030328</w:t>
            </w:r>
          </w:p>
        </w:tc>
      </w:tr>
      <w:tr w:rsidR="00B752E4" w:rsidRPr="005914A2" w14:paraId="47299A46" w14:textId="77777777">
        <w:tc>
          <w:tcPr>
            <w:tcW w:w="2160" w:type="dxa"/>
            <w:tcBorders>
              <w:top w:val="single" w:sz="6" w:space="0" w:color="auto"/>
              <w:left w:val="single" w:sz="12" w:space="0" w:color="auto"/>
              <w:bottom w:val="single" w:sz="6" w:space="0" w:color="auto"/>
              <w:right w:val="single" w:sz="6" w:space="0" w:color="auto"/>
            </w:tcBorders>
          </w:tcPr>
          <w:p w14:paraId="77B1875D" w14:textId="77777777" w:rsidR="00B752E4" w:rsidRPr="005914A2" w:rsidRDefault="00B752E4">
            <w:pPr>
              <w:pStyle w:val="FORMDATA"/>
              <w:rPr>
                <w:b/>
                <w:color w:val="auto"/>
              </w:rPr>
            </w:pPr>
            <w:r w:rsidRPr="005914A2">
              <w:rPr>
                <w:b/>
                <w:color w:val="auto"/>
              </w:rPr>
              <w:t>DDD</w:t>
            </w:r>
          </w:p>
        </w:tc>
        <w:tc>
          <w:tcPr>
            <w:tcW w:w="4500" w:type="dxa"/>
            <w:tcBorders>
              <w:top w:val="single" w:sz="6" w:space="0" w:color="auto"/>
              <w:left w:val="single" w:sz="6" w:space="0" w:color="auto"/>
              <w:bottom w:val="single" w:sz="6" w:space="0" w:color="auto"/>
              <w:right w:val="single" w:sz="6" w:space="0" w:color="auto"/>
            </w:tcBorders>
          </w:tcPr>
          <w:p w14:paraId="70A2F2E4"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64D1BA0" w14:textId="77777777" w:rsidR="00B752E4" w:rsidRPr="005914A2" w:rsidRDefault="00B752E4">
            <w:pPr>
              <w:pStyle w:val="FORMDATA"/>
              <w:rPr>
                <w:b/>
                <w:color w:val="auto"/>
              </w:rPr>
            </w:pPr>
            <w:r w:rsidRPr="005914A2">
              <w:rPr>
                <w:b/>
                <w:color w:val="auto"/>
              </w:rPr>
              <w:t>20030428</w:t>
            </w:r>
          </w:p>
        </w:tc>
      </w:tr>
      <w:tr w:rsidR="00B752E4" w:rsidRPr="005914A2" w14:paraId="7B62248B" w14:textId="77777777">
        <w:tc>
          <w:tcPr>
            <w:tcW w:w="2160" w:type="dxa"/>
            <w:tcBorders>
              <w:top w:val="single" w:sz="6" w:space="0" w:color="auto"/>
              <w:left w:val="single" w:sz="12" w:space="0" w:color="auto"/>
              <w:bottom w:val="single" w:sz="6" w:space="0" w:color="auto"/>
              <w:right w:val="single" w:sz="6" w:space="0" w:color="auto"/>
            </w:tcBorders>
          </w:tcPr>
          <w:p w14:paraId="22103E68" w14:textId="77777777" w:rsidR="00B752E4" w:rsidRPr="005914A2" w:rsidRDefault="00B752E4">
            <w:pPr>
              <w:pStyle w:val="FORMDATA"/>
              <w:rPr>
                <w:b/>
                <w:color w:val="auto"/>
              </w:rPr>
            </w:pPr>
            <w:r w:rsidRPr="005914A2">
              <w:rPr>
                <w:b/>
                <w:color w:val="auto"/>
              </w:rPr>
              <w:t>REQTYP</w:t>
            </w:r>
          </w:p>
        </w:tc>
        <w:tc>
          <w:tcPr>
            <w:tcW w:w="4500" w:type="dxa"/>
            <w:tcBorders>
              <w:top w:val="single" w:sz="6" w:space="0" w:color="auto"/>
              <w:left w:val="single" w:sz="6" w:space="0" w:color="auto"/>
              <w:bottom w:val="single" w:sz="6" w:space="0" w:color="auto"/>
              <w:right w:val="single" w:sz="6" w:space="0" w:color="auto"/>
            </w:tcBorders>
          </w:tcPr>
          <w:p w14:paraId="6436E07D"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284F0AE8" w14:textId="77777777" w:rsidR="00B752E4" w:rsidRPr="005914A2" w:rsidRDefault="00B752E4">
            <w:pPr>
              <w:pStyle w:val="FORMDATA"/>
              <w:rPr>
                <w:b/>
                <w:color w:val="auto"/>
              </w:rPr>
            </w:pPr>
            <w:r w:rsidRPr="005914A2">
              <w:rPr>
                <w:b/>
                <w:color w:val="auto"/>
              </w:rPr>
              <w:t>MB</w:t>
            </w:r>
          </w:p>
        </w:tc>
      </w:tr>
      <w:tr w:rsidR="00B752E4" w:rsidRPr="005914A2" w14:paraId="34113CDE" w14:textId="77777777">
        <w:tc>
          <w:tcPr>
            <w:tcW w:w="2160" w:type="dxa"/>
            <w:tcBorders>
              <w:top w:val="single" w:sz="6" w:space="0" w:color="auto"/>
              <w:left w:val="single" w:sz="12" w:space="0" w:color="auto"/>
              <w:bottom w:val="single" w:sz="6" w:space="0" w:color="auto"/>
              <w:right w:val="single" w:sz="6" w:space="0" w:color="auto"/>
            </w:tcBorders>
          </w:tcPr>
          <w:p w14:paraId="7F20E686" w14:textId="77777777" w:rsidR="00B752E4" w:rsidRPr="005914A2" w:rsidRDefault="00B752E4">
            <w:pPr>
              <w:pStyle w:val="FORMDATA"/>
              <w:rPr>
                <w:b/>
                <w:color w:val="auto"/>
              </w:rPr>
            </w:pPr>
            <w:r w:rsidRPr="005914A2">
              <w:rPr>
                <w:b/>
                <w:color w:val="auto"/>
              </w:rPr>
              <w:t>ACT</w:t>
            </w:r>
          </w:p>
        </w:tc>
        <w:tc>
          <w:tcPr>
            <w:tcW w:w="4500" w:type="dxa"/>
            <w:tcBorders>
              <w:top w:val="single" w:sz="6" w:space="0" w:color="auto"/>
              <w:left w:val="single" w:sz="6" w:space="0" w:color="auto"/>
              <w:bottom w:val="single" w:sz="6" w:space="0" w:color="auto"/>
              <w:right w:val="single" w:sz="6" w:space="0" w:color="auto"/>
            </w:tcBorders>
          </w:tcPr>
          <w:p w14:paraId="2C38909A"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1102968" w14:textId="77777777" w:rsidR="00B752E4" w:rsidRPr="005914A2" w:rsidRDefault="00B752E4">
            <w:pPr>
              <w:pStyle w:val="FORMDATA"/>
              <w:rPr>
                <w:b/>
                <w:color w:val="auto"/>
              </w:rPr>
            </w:pPr>
            <w:r w:rsidRPr="005914A2">
              <w:rPr>
                <w:b/>
                <w:color w:val="auto"/>
              </w:rPr>
              <w:t>C</w:t>
            </w:r>
          </w:p>
        </w:tc>
      </w:tr>
      <w:tr w:rsidR="00B752E4" w:rsidRPr="005914A2" w14:paraId="31BBAD89" w14:textId="77777777">
        <w:tc>
          <w:tcPr>
            <w:tcW w:w="2160" w:type="dxa"/>
            <w:tcBorders>
              <w:top w:val="single" w:sz="6" w:space="0" w:color="auto"/>
              <w:left w:val="single" w:sz="12" w:space="0" w:color="auto"/>
              <w:bottom w:val="single" w:sz="6" w:space="0" w:color="auto"/>
              <w:right w:val="single" w:sz="6" w:space="0" w:color="auto"/>
            </w:tcBorders>
          </w:tcPr>
          <w:p w14:paraId="1458F26F" w14:textId="77777777" w:rsidR="00B752E4" w:rsidRPr="005914A2" w:rsidRDefault="00B752E4">
            <w:pPr>
              <w:pStyle w:val="FORMDATA"/>
              <w:rPr>
                <w:b/>
                <w:color w:val="auto"/>
              </w:rPr>
            </w:pPr>
            <w:r w:rsidRPr="005914A2">
              <w:rPr>
                <w:b/>
                <w:color w:val="auto"/>
              </w:rPr>
              <w:t>CC</w:t>
            </w:r>
          </w:p>
        </w:tc>
        <w:tc>
          <w:tcPr>
            <w:tcW w:w="4500" w:type="dxa"/>
            <w:tcBorders>
              <w:top w:val="single" w:sz="6" w:space="0" w:color="auto"/>
              <w:left w:val="single" w:sz="6" w:space="0" w:color="auto"/>
              <w:bottom w:val="single" w:sz="6" w:space="0" w:color="auto"/>
              <w:right w:val="single" w:sz="6" w:space="0" w:color="auto"/>
            </w:tcBorders>
          </w:tcPr>
          <w:p w14:paraId="33594160"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22DCA6F" w14:textId="77777777" w:rsidR="00B752E4" w:rsidRPr="005914A2" w:rsidRDefault="00B752E4">
            <w:pPr>
              <w:pStyle w:val="FORMDATA"/>
              <w:rPr>
                <w:b/>
                <w:color w:val="auto"/>
              </w:rPr>
            </w:pPr>
            <w:r w:rsidRPr="005914A2">
              <w:rPr>
                <w:b/>
                <w:color w:val="auto"/>
              </w:rPr>
              <w:t>9999</w:t>
            </w:r>
          </w:p>
        </w:tc>
      </w:tr>
      <w:tr w:rsidR="00B752E4" w:rsidRPr="005914A2" w14:paraId="0C0692F2" w14:textId="77777777">
        <w:tc>
          <w:tcPr>
            <w:tcW w:w="2160" w:type="dxa"/>
            <w:tcBorders>
              <w:top w:val="single" w:sz="6" w:space="0" w:color="auto"/>
              <w:left w:val="single" w:sz="12" w:space="0" w:color="auto"/>
              <w:bottom w:val="single" w:sz="6" w:space="0" w:color="auto"/>
              <w:right w:val="single" w:sz="6" w:space="0" w:color="auto"/>
            </w:tcBorders>
          </w:tcPr>
          <w:p w14:paraId="07FD36DE" w14:textId="77777777" w:rsidR="00B752E4" w:rsidRPr="005914A2" w:rsidRDefault="00B752E4">
            <w:pPr>
              <w:pStyle w:val="FORMDATA"/>
              <w:rPr>
                <w:b/>
                <w:color w:val="auto"/>
              </w:rPr>
            </w:pPr>
            <w:r w:rsidRPr="005914A2">
              <w:rPr>
                <w:b/>
                <w:color w:val="auto"/>
              </w:rPr>
              <w:t>TOS</w:t>
            </w:r>
          </w:p>
        </w:tc>
        <w:tc>
          <w:tcPr>
            <w:tcW w:w="4500" w:type="dxa"/>
            <w:tcBorders>
              <w:top w:val="single" w:sz="6" w:space="0" w:color="auto"/>
              <w:left w:val="single" w:sz="6" w:space="0" w:color="auto"/>
              <w:bottom w:val="single" w:sz="6" w:space="0" w:color="auto"/>
              <w:right w:val="single" w:sz="6" w:space="0" w:color="auto"/>
            </w:tcBorders>
          </w:tcPr>
          <w:p w14:paraId="182EA1D1"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5002871F" w14:textId="77777777" w:rsidR="00B752E4" w:rsidRPr="005914A2" w:rsidRDefault="00B752E4">
            <w:pPr>
              <w:pStyle w:val="FORMDATA"/>
              <w:rPr>
                <w:b/>
                <w:color w:val="auto"/>
                <w:lang w:val="fr-FR"/>
              </w:rPr>
            </w:pPr>
            <w:r w:rsidRPr="005914A2">
              <w:rPr>
                <w:b/>
                <w:color w:val="auto"/>
                <w:lang w:val="fr-FR"/>
              </w:rPr>
              <w:t>2BM-</w:t>
            </w:r>
          </w:p>
        </w:tc>
      </w:tr>
      <w:tr w:rsidR="00B752E4" w:rsidRPr="005914A2" w14:paraId="7AC6FC62"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734009DB" w14:textId="77777777" w:rsidR="00B752E4" w:rsidRPr="005914A2" w:rsidRDefault="00B752E4">
            <w:pPr>
              <w:pStyle w:val="Heading4"/>
              <w:rPr>
                <w:b/>
                <w:bCs/>
                <w:i w:val="0"/>
                <w:iCs w:val="0"/>
              </w:rPr>
            </w:pPr>
            <w:r w:rsidRPr="005914A2">
              <w:rPr>
                <w:b/>
                <w:bCs/>
                <w:i w:val="0"/>
                <w:iCs w:val="0"/>
              </w:rPr>
              <w:t>Billing Section</w:t>
            </w:r>
          </w:p>
        </w:tc>
      </w:tr>
      <w:tr w:rsidR="00B752E4" w:rsidRPr="005914A2" w14:paraId="4D50F11A" w14:textId="77777777">
        <w:tc>
          <w:tcPr>
            <w:tcW w:w="2160" w:type="dxa"/>
            <w:tcBorders>
              <w:top w:val="single" w:sz="6" w:space="0" w:color="auto"/>
              <w:left w:val="single" w:sz="12" w:space="0" w:color="auto"/>
              <w:bottom w:val="single" w:sz="6" w:space="0" w:color="auto"/>
              <w:right w:val="single" w:sz="6" w:space="0" w:color="auto"/>
            </w:tcBorders>
          </w:tcPr>
          <w:p w14:paraId="3ECD361C" w14:textId="77777777" w:rsidR="00B752E4" w:rsidRPr="005914A2" w:rsidRDefault="00B752E4">
            <w:pPr>
              <w:pStyle w:val="FORMDATA"/>
              <w:rPr>
                <w:b/>
                <w:color w:val="auto"/>
              </w:rPr>
            </w:pPr>
            <w:r w:rsidRPr="005914A2">
              <w:rPr>
                <w:b/>
                <w:color w:val="auto"/>
              </w:rPr>
              <w:t>BAN1</w:t>
            </w:r>
          </w:p>
        </w:tc>
        <w:tc>
          <w:tcPr>
            <w:tcW w:w="4500" w:type="dxa"/>
            <w:tcBorders>
              <w:top w:val="single" w:sz="6" w:space="0" w:color="auto"/>
              <w:left w:val="single" w:sz="6" w:space="0" w:color="auto"/>
              <w:bottom w:val="single" w:sz="6" w:space="0" w:color="auto"/>
              <w:right w:val="single" w:sz="6" w:space="0" w:color="auto"/>
            </w:tcBorders>
          </w:tcPr>
          <w:p w14:paraId="61A1A969"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11ED07CD" w14:textId="77777777" w:rsidR="00B752E4" w:rsidRPr="005914A2" w:rsidRDefault="00B752E4">
            <w:pPr>
              <w:pStyle w:val="FORMDATA"/>
              <w:rPr>
                <w:b/>
                <w:color w:val="auto"/>
                <w:lang w:val="fr-FR"/>
              </w:rPr>
            </w:pPr>
            <w:r w:rsidRPr="005914A2">
              <w:rPr>
                <w:b/>
                <w:color w:val="auto"/>
                <w:lang w:val="fr-FR"/>
              </w:rPr>
              <w:t>601Q886621621</w:t>
            </w:r>
          </w:p>
        </w:tc>
      </w:tr>
      <w:tr w:rsidR="00B752E4" w:rsidRPr="005914A2" w14:paraId="35909532"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353E640A" w14:textId="77777777" w:rsidR="00B752E4" w:rsidRPr="005914A2" w:rsidRDefault="00B752E4">
            <w:pPr>
              <w:pStyle w:val="Heading4"/>
              <w:rPr>
                <w:b/>
                <w:bCs/>
                <w:i w:val="0"/>
                <w:iCs w:val="0"/>
              </w:rPr>
            </w:pPr>
            <w:r w:rsidRPr="005914A2">
              <w:rPr>
                <w:b/>
                <w:bCs/>
                <w:i w:val="0"/>
                <w:iCs w:val="0"/>
              </w:rPr>
              <w:t>Contact Section</w:t>
            </w:r>
          </w:p>
        </w:tc>
      </w:tr>
      <w:tr w:rsidR="00B752E4" w:rsidRPr="005914A2" w14:paraId="714D09E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6B87689" w14:textId="77777777" w:rsidR="00B752E4" w:rsidRPr="005914A2" w:rsidRDefault="00B752E4">
            <w:pPr>
              <w:pStyle w:val="FORMDATA"/>
              <w:rPr>
                <w:b/>
                <w:color w:val="auto"/>
              </w:rPr>
            </w:pPr>
            <w:r w:rsidRPr="005914A2">
              <w:rPr>
                <w:b/>
                <w:color w:val="auto"/>
              </w:rPr>
              <w:t>INIT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DA8114D"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3ACA544" w14:textId="77777777" w:rsidR="00B752E4" w:rsidRPr="005914A2" w:rsidRDefault="00B752E4">
            <w:pPr>
              <w:pStyle w:val="FORMDATA"/>
              <w:rPr>
                <w:b/>
                <w:color w:val="auto"/>
              </w:rPr>
            </w:pPr>
            <w:r w:rsidRPr="005914A2">
              <w:rPr>
                <w:b/>
                <w:color w:val="auto"/>
              </w:rPr>
              <w:t>Bojangles</w:t>
            </w:r>
          </w:p>
        </w:tc>
      </w:tr>
      <w:tr w:rsidR="00B752E4" w:rsidRPr="005914A2" w14:paraId="2D70F2C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382BC57" w14:textId="77777777" w:rsidR="00B752E4" w:rsidRPr="005914A2" w:rsidRDefault="00B752E4">
            <w:pPr>
              <w:pStyle w:val="FORMDATA"/>
              <w:rPr>
                <w:b/>
                <w:color w:val="auto"/>
              </w:rPr>
            </w:pPr>
            <w:r w:rsidRPr="005914A2">
              <w:rPr>
                <w:b/>
                <w:color w:val="auto"/>
              </w:rPr>
              <w:t>INIT-TEL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980172B"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205A3FE" w14:textId="77777777" w:rsidR="00B752E4" w:rsidRPr="005914A2" w:rsidRDefault="00B752E4">
            <w:pPr>
              <w:pStyle w:val="FORMDATA"/>
              <w:rPr>
                <w:b/>
                <w:color w:val="auto"/>
              </w:rPr>
            </w:pPr>
            <w:r w:rsidRPr="005914A2">
              <w:rPr>
                <w:b/>
                <w:color w:val="auto"/>
              </w:rPr>
              <w:t>8884448888</w:t>
            </w:r>
          </w:p>
        </w:tc>
      </w:tr>
      <w:tr w:rsidR="00B752E4" w:rsidRPr="005914A2" w14:paraId="664C14C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11FB722" w14:textId="77777777" w:rsidR="00B752E4" w:rsidRPr="005914A2" w:rsidRDefault="00B752E4">
            <w:pPr>
              <w:pStyle w:val="FORMDATA"/>
              <w:rPr>
                <w:b/>
                <w:color w:val="auto"/>
              </w:rPr>
            </w:pPr>
            <w:r w:rsidRPr="005914A2">
              <w:rPr>
                <w:b/>
                <w:color w:val="auto"/>
              </w:rPr>
              <w:t>INIT-FAX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8C16C38"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616427"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5D5C00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FC592ED" w14:textId="77777777" w:rsidR="00B752E4" w:rsidRPr="005914A2" w:rsidRDefault="00B752E4">
            <w:pPr>
              <w:pStyle w:val="FORMDATA"/>
              <w:rPr>
                <w:b/>
                <w:color w:val="auto"/>
                <w:lang w:val="fr-FR"/>
              </w:rPr>
            </w:pPr>
            <w:r w:rsidRPr="005914A2">
              <w:rPr>
                <w:b/>
                <w:color w:val="auto"/>
                <w:lang w:val="fr-FR"/>
              </w:rPr>
              <w:t>IMPCON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9A23AE8"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BAA195" w14:textId="77777777" w:rsidR="00B752E4" w:rsidRPr="005914A2" w:rsidRDefault="00B752E4">
            <w:pPr>
              <w:pStyle w:val="FORMDATA"/>
              <w:rPr>
                <w:b/>
                <w:color w:val="auto"/>
              </w:rPr>
            </w:pPr>
            <w:r w:rsidRPr="005914A2">
              <w:rPr>
                <w:b/>
                <w:color w:val="auto"/>
              </w:rPr>
              <w:t>Popeye Sailor</w:t>
            </w:r>
          </w:p>
        </w:tc>
      </w:tr>
      <w:tr w:rsidR="00B752E4" w:rsidRPr="005914A2" w14:paraId="7D1B11D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434796D" w14:textId="77777777" w:rsidR="00B752E4" w:rsidRPr="005914A2" w:rsidRDefault="00B752E4">
            <w:pPr>
              <w:pStyle w:val="FORMDATA"/>
              <w:rPr>
                <w:b/>
                <w:color w:val="auto"/>
              </w:rPr>
            </w:pPr>
            <w:r w:rsidRPr="005914A2">
              <w:rPr>
                <w:b/>
                <w:color w:val="auto"/>
              </w:rPr>
              <w:t>IMPCON-TEL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C231CDE"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A175B6C" w14:textId="77777777" w:rsidR="00B752E4" w:rsidRPr="005914A2" w:rsidRDefault="00B752E4">
            <w:pPr>
              <w:pStyle w:val="FORMDATA"/>
              <w:rPr>
                <w:b/>
                <w:color w:val="auto"/>
              </w:rPr>
            </w:pPr>
            <w:r w:rsidRPr="005914A2">
              <w:rPr>
                <w:b/>
                <w:color w:val="auto"/>
              </w:rPr>
              <w:t>6012225555</w:t>
            </w:r>
          </w:p>
        </w:tc>
      </w:tr>
      <w:tr w:rsidR="00B752E4" w:rsidRPr="005914A2" w14:paraId="253925F2"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1288CD50"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46233179"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1C716B04"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38F62F4F" w14:textId="77777777">
        <w:tc>
          <w:tcPr>
            <w:tcW w:w="2160" w:type="dxa"/>
            <w:tcBorders>
              <w:top w:val="single" w:sz="6" w:space="0" w:color="auto"/>
              <w:left w:val="single" w:sz="12" w:space="0" w:color="auto"/>
              <w:bottom w:val="single" w:sz="6" w:space="0" w:color="auto"/>
              <w:right w:val="single" w:sz="6" w:space="0" w:color="auto"/>
            </w:tcBorders>
          </w:tcPr>
          <w:p w14:paraId="4F2DD190" w14:textId="77777777" w:rsidR="00B752E4" w:rsidRPr="005914A2" w:rsidRDefault="00B752E4">
            <w:pPr>
              <w:pStyle w:val="FORMDATA"/>
              <w:rPr>
                <w:b/>
                <w:color w:val="auto"/>
              </w:rPr>
            </w:pPr>
            <w:r w:rsidRPr="005914A2">
              <w:rPr>
                <w:b/>
                <w:color w:val="auto"/>
              </w:rPr>
              <w:t>NAME</w:t>
            </w:r>
          </w:p>
        </w:tc>
        <w:tc>
          <w:tcPr>
            <w:tcW w:w="4500" w:type="dxa"/>
            <w:tcBorders>
              <w:top w:val="single" w:sz="6" w:space="0" w:color="auto"/>
              <w:left w:val="single" w:sz="6" w:space="0" w:color="auto"/>
              <w:bottom w:val="single" w:sz="6" w:space="0" w:color="auto"/>
              <w:right w:val="single" w:sz="6" w:space="0" w:color="auto"/>
            </w:tcBorders>
          </w:tcPr>
          <w:p w14:paraId="2BCD5CA7"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12" w:space="0" w:color="auto"/>
            </w:tcBorders>
          </w:tcPr>
          <w:p w14:paraId="00683642" w14:textId="77777777" w:rsidR="00B752E4" w:rsidRPr="005914A2" w:rsidRDefault="00B752E4">
            <w:pPr>
              <w:pStyle w:val="FORMDATA"/>
              <w:rPr>
                <w:b/>
                <w:color w:val="auto"/>
              </w:rPr>
            </w:pPr>
            <w:r w:rsidRPr="005914A2">
              <w:rPr>
                <w:b/>
                <w:color w:val="auto"/>
              </w:rPr>
              <w:t>Windy Hurricane</w:t>
            </w:r>
          </w:p>
        </w:tc>
      </w:tr>
      <w:tr w:rsidR="00B752E4" w:rsidRPr="005914A2" w14:paraId="27994C4E"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5781BF6B" w14:textId="77777777" w:rsidR="00B752E4" w:rsidRPr="005914A2" w:rsidRDefault="00B752E4">
            <w:pPr>
              <w:pStyle w:val="BodyText"/>
              <w:rPr>
                <w:color w:val="auto"/>
              </w:rPr>
            </w:pPr>
            <w:r w:rsidRPr="005914A2">
              <w:rPr>
                <w:rFonts w:ascii="Arial" w:hAnsi="Arial" w:cs="Arial"/>
                <w:color w:val="auto"/>
                <w:sz w:val="24"/>
                <w:szCs w:val="24"/>
              </w:rPr>
              <w:t>PS  FORM</w:t>
            </w:r>
          </w:p>
        </w:tc>
      </w:tr>
      <w:tr w:rsidR="00B752E4" w:rsidRPr="005914A2" w14:paraId="0EA20D27"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3F111D69" w14:textId="77777777" w:rsidR="00B752E4" w:rsidRPr="005914A2" w:rsidRDefault="00B752E4">
            <w:pPr>
              <w:pStyle w:val="Heading5"/>
              <w:rPr>
                <w:color w:val="auto"/>
                <w:lang w:val="fr-FR"/>
              </w:rPr>
            </w:pPr>
            <w:r w:rsidRPr="005914A2">
              <w:rPr>
                <w:color w:val="auto"/>
                <w:lang w:val="fr-FR"/>
              </w:rPr>
              <w:t>Administrative Section</w:t>
            </w:r>
          </w:p>
        </w:tc>
      </w:tr>
      <w:tr w:rsidR="00B752E4" w:rsidRPr="005914A2" w14:paraId="2121A47C"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9DF59FF" w14:textId="77777777" w:rsidR="00B752E4" w:rsidRPr="005914A2" w:rsidRDefault="00B752E4">
            <w:pPr>
              <w:pStyle w:val="FORMDATA"/>
              <w:rPr>
                <w:b/>
                <w:color w:val="auto"/>
                <w:lang w:val="fr-FR"/>
              </w:rPr>
            </w:pPr>
            <w:r w:rsidRPr="005914A2">
              <w:rPr>
                <w:b/>
                <w:color w:val="auto"/>
                <w:lang w:val="fr-FR"/>
              </w:rPr>
              <w:t>PQTY</w:t>
            </w:r>
          </w:p>
        </w:tc>
        <w:tc>
          <w:tcPr>
            <w:tcW w:w="4500" w:type="dxa"/>
            <w:tcBorders>
              <w:top w:val="single" w:sz="6" w:space="0" w:color="auto"/>
              <w:left w:val="single" w:sz="6" w:space="0" w:color="auto"/>
              <w:bottom w:val="single" w:sz="6" w:space="0" w:color="auto"/>
              <w:right w:val="single" w:sz="6" w:space="0" w:color="auto"/>
            </w:tcBorders>
          </w:tcPr>
          <w:p w14:paraId="088C7AC2"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12" w:space="0" w:color="auto"/>
            </w:tcBorders>
          </w:tcPr>
          <w:p w14:paraId="104E2657" w14:textId="77777777" w:rsidR="00B752E4" w:rsidRPr="005914A2" w:rsidRDefault="00B752E4">
            <w:pPr>
              <w:pStyle w:val="FORMDATA"/>
              <w:rPr>
                <w:b/>
                <w:color w:val="auto"/>
              </w:rPr>
            </w:pPr>
            <w:r w:rsidRPr="005914A2">
              <w:rPr>
                <w:b/>
                <w:color w:val="auto"/>
              </w:rPr>
              <w:t>001</w:t>
            </w:r>
          </w:p>
        </w:tc>
      </w:tr>
      <w:tr w:rsidR="00B752E4" w:rsidRPr="005914A2" w14:paraId="51C27A4C"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22AFEA76" w14:textId="77777777" w:rsidR="00B752E4" w:rsidRPr="005914A2" w:rsidRDefault="00B752E4">
            <w:pPr>
              <w:pStyle w:val="Heading5"/>
              <w:rPr>
                <w:bCs/>
                <w:iCs w:val="0"/>
                <w:color w:val="auto"/>
              </w:rPr>
            </w:pPr>
            <w:r w:rsidRPr="005914A2">
              <w:rPr>
                <w:bCs/>
                <w:iCs w:val="0"/>
                <w:color w:val="auto"/>
              </w:rPr>
              <w:t>Service Details Section</w:t>
            </w:r>
          </w:p>
        </w:tc>
      </w:tr>
      <w:tr w:rsidR="00B752E4" w:rsidRPr="005914A2" w14:paraId="237E21A9"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CDA8FC0" w14:textId="77777777" w:rsidR="00B752E4" w:rsidRPr="005914A2" w:rsidRDefault="00B752E4">
            <w:pPr>
              <w:pStyle w:val="FORMDATA"/>
              <w:rPr>
                <w:b/>
                <w:color w:val="auto"/>
              </w:rPr>
            </w:pPr>
            <w:r w:rsidRPr="005914A2">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7C97FEE"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83DBCBA" w14:textId="77777777" w:rsidR="00B752E4" w:rsidRPr="005914A2" w:rsidRDefault="00B752E4">
            <w:pPr>
              <w:pStyle w:val="FORMDATA"/>
              <w:rPr>
                <w:b/>
                <w:color w:val="auto"/>
              </w:rPr>
            </w:pPr>
            <w:r w:rsidRPr="005914A2">
              <w:rPr>
                <w:b/>
                <w:color w:val="auto"/>
              </w:rPr>
              <w:t>00001</w:t>
            </w:r>
          </w:p>
        </w:tc>
      </w:tr>
      <w:tr w:rsidR="00B752E4" w:rsidRPr="005914A2" w14:paraId="4AE12288"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8DE0E10" w14:textId="77777777" w:rsidR="00B752E4" w:rsidRPr="005914A2" w:rsidRDefault="00B752E4">
            <w:pPr>
              <w:pStyle w:val="FORMDATA"/>
              <w:rPr>
                <w:b/>
                <w:color w:val="auto"/>
              </w:rPr>
            </w:pPr>
            <w:r w:rsidRPr="005914A2">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39CE4219"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12" w:space="0" w:color="auto"/>
            </w:tcBorders>
          </w:tcPr>
          <w:p w14:paraId="38CA7B18" w14:textId="77777777" w:rsidR="00B752E4" w:rsidRPr="005914A2" w:rsidRDefault="00B752E4">
            <w:pPr>
              <w:pStyle w:val="FORMDATA"/>
              <w:rPr>
                <w:b/>
                <w:color w:val="auto"/>
              </w:rPr>
            </w:pPr>
            <w:r w:rsidRPr="005914A2">
              <w:rPr>
                <w:b/>
                <w:color w:val="auto"/>
              </w:rPr>
              <w:t>C</w:t>
            </w:r>
          </w:p>
        </w:tc>
      </w:tr>
      <w:tr w:rsidR="00B752E4" w:rsidRPr="005914A2" w14:paraId="0E2C2D3F"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9F69AF1" w14:textId="77777777" w:rsidR="00B752E4" w:rsidRPr="005914A2" w:rsidRDefault="00B752E4">
            <w:pPr>
              <w:pStyle w:val="FORMDATA"/>
              <w:rPr>
                <w:b/>
                <w:color w:val="auto"/>
              </w:rPr>
            </w:pPr>
            <w:r w:rsidRPr="005914A2">
              <w:rPr>
                <w:b/>
                <w:color w:val="auto"/>
              </w:rPr>
              <w:t>TNS</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4A2D9BB"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687AE08" w14:textId="77777777" w:rsidR="00B752E4" w:rsidRPr="005914A2" w:rsidRDefault="00B752E4">
            <w:pPr>
              <w:pStyle w:val="FORMDATA"/>
              <w:rPr>
                <w:b/>
                <w:color w:val="auto"/>
              </w:rPr>
            </w:pPr>
            <w:r w:rsidRPr="005914A2">
              <w:rPr>
                <w:b/>
                <w:color w:val="auto"/>
              </w:rPr>
              <w:t>6016797910</w:t>
            </w:r>
          </w:p>
        </w:tc>
      </w:tr>
      <w:tr w:rsidR="00B752E4" w:rsidRPr="005914A2" w14:paraId="326032B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FD0702D"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tcPr>
          <w:p w14:paraId="0A6C4139"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760ED722" w14:textId="77777777" w:rsidR="00B752E4" w:rsidRPr="005914A2" w:rsidRDefault="00B752E4">
            <w:pPr>
              <w:pStyle w:val="FORMDATA"/>
              <w:rPr>
                <w:b/>
                <w:color w:val="auto"/>
              </w:rPr>
            </w:pPr>
            <w:r w:rsidRPr="005914A2">
              <w:rPr>
                <w:b/>
                <w:color w:val="auto"/>
              </w:rPr>
              <w:t>D</w:t>
            </w:r>
          </w:p>
        </w:tc>
      </w:tr>
      <w:tr w:rsidR="00B752E4" w:rsidRPr="005914A2" w14:paraId="3573469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F8701AF"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69585091"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7C17BB24" w14:textId="77777777" w:rsidR="00B752E4" w:rsidRPr="005914A2" w:rsidRDefault="00B752E4">
            <w:pPr>
              <w:pStyle w:val="FORMDATA"/>
              <w:rPr>
                <w:b/>
                <w:color w:val="auto"/>
              </w:rPr>
            </w:pPr>
            <w:r w:rsidRPr="005914A2">
              <w:rPr>
                <w:b/>
                <w:color w:val="auto"/>
              </w:rPr>
              <w:t>ESX</w:t>
            </w:r>
          </w:p>
        </w:tc>
      </w:tr>
      <w:tr w:rsidR="00B752E4" w:rsidRPr="005914A2" w14:paraId="5A6B20F4"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267177F"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tcPr>
          <w:p w14:paraId="67FD2F69"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7710CBE6" w14:textId="77777777" w:rsidR="00B752E4" w:rsidRPr="005914A2" w:rsidRDefault="00B752E4">
            <w:pPr>
              <w:pStyle w:val="FORMDATA"/>
              <w:rPr>
                <w:b/>
                <w:color w:val="auto"/>
              </w:rPr>
            </w:pPr>
            <w:r w:rsidRPr="005914A2">
              <w:rPr>
                <w:b/>
                <w:color w:val="auto"/>
              </w:rPr>
              <w:t>D</w:t>
            </w:r>
          </w:p>
        </w:tc>
      </w:tr>
      <w:tr w:rsidR="00B752E4" w:rsidRPr="005914A2" w14:paraId="754F40B3"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ADC07C8"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46236703"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5733B262" w14:textId="77777777" w:rsidR="00B752E4" w:rsidRPr="005914A2" w:rsidRDefault="00B752E4">
            <w:pPr>
              <w:pStyle w:val="FORMDATA"/>
              <w:rPr>
                <w:b/>
                <w:color w:val="auto"/>
              </w:rPr>
            </w:pPr>
            <w:r w:rsidRPr="005914A2">
              <w:rPr>
                <w:b/>
                <w:color w:val="auto"/>
              </w:rPr>
              <w:t>ESC</w:t>
            </w:r>
          </w:p>
        </w:tc>
      </w:tr>
      <w:tr w:rsidR="00B752E4" w:rsidRPr="005914A2" w14:paraId="05CDF707"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C7210D4" w14:textId="77777777" w:rsidR="00B752E4" w:rsidRPr="005914A2" w:rsidRDefault="00B752E4">
            <w:pPr>
              <w:pStyle w:val="FORMDATA"/>
              <w:rPr>
                <w:b/>
                <w:color w:val="auto"/>
              </w:rPr>
            </w:pPr>
            <w:r w:rsidRPr="005914A2">
              <w:rPr>
                <w:b/>
                <w:color w:val="auto"/>
              </w:rPr>
              <w:t>BLOCK ACTIVITY</w:t>
            </w:r>
          </w:p>
        </w:tc>
        <w:tc>
          <w:tcPr>
            <w:tcW w:w="4500" w:type="dxa"/>
            <w:tcBorders>
              <w:top w:val="single" w:sz="6" w:space="0" w:color="auto"/>
              <w:left w:val="single" w:sz="6" w:space="0" w:color="auto"/>
              <w:bottom w:val="single" w:sz="6" w:space="0" w:color="auto"/>
              <w:right w:val="single" w:sz="6" w:space="0" w:color="auto"/>
            </w:tcBorders>
          </w:tcPr>
          <w:p w14:paraId="3EFC9452"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12" w:space="0" w:color="auto"/>
            </w:tcBorders>
          </w:tcPr>
          <w:p w14:paraId="7AD2D8A4" w14:textId="77777777" w:rsidR="00B752E4" w:rsidRPr="005914A2" w:rsidRDefault="00B752E4">
            <w:pPr>
              <w:pStyle w:val="FORMDATA"/>
              <w:rPr>
                <w:b/>
                <w:color w:val="auto"/>
              </w:rPr>
            </w:pPr>
            <w:r w:rsidRPr="005914A2">
              <w:rPr>
                <w:b/>
                <w:color w:val="auto"/>
              </w:rPr>
              <w:t>A</w:t>
            </w:r>
          </w:p>
        </w:tc>
      </w:tr>
      <w:tr w:rsidR="00B752E4" w:rsidRPr="005914A2" w14:paraId="3BD8FC2C"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498A8D4D" w14:textId="77777777" w:rsidR="00B752E4" w:rsidRPr="005914A2" w:rsidRDefault="00B752E4">
            <w:pPr>
              <w:pStyle w:val="FORMDATA"/>
              <w:rPr>
                <w:b/>
                <w:color w:val="auto"/>
              </w:rPr>
            </w:pPr>
            <w:r w:rsidRPr="005914A2">
              <w:rPr>
                <w:b/>
                <w:color w:val="auto"/>
              </w:rPr>
              <w:t>BLOCK</w:t>
            </w:r>
          </w:p>
        </w:tc>
        <w:tc>
          <w:tcPr>
            <w:tcW w:w="4500" w:type="dxa"/>
            <w:tcBorders>
              <w:top w:val="single" w:sz="6" w:space="0" w:color="auto"/>
              <w:left w:val="single" w:sz="6" w:space="0" w:color="auto"/>
              <w:bottom w:val="single" w:sz="12" w:space="0" w:color="auto"/>
              <w:right w:val="single" w:sz="6" w:space="0" w:color="auto"/>
            </w:tcBorders>
          </w:tcPr>
          <w:p w14:paraId="635BA0EE"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12" w:space="0" w:color="auto"/>
              <w:right w:val="single" w:sz="12" w:space="0" w:color="auto"/>
            </w:tcBorders>
          </w:tcPr>
          <w:p w14:paraId="4D39C21F" w14:textId="77777777" w:rsidR="00B752E4" w:rsidRPr="005914A2" w:rsidRDefault="00B752E4">
            <w:pPr>
              <w:pStyle w:val="FORMDATA"/>
              <w:rPr>
                <w:b/>
                <w:color w:val="auto"/>
              </w:rPr>
            </w:pPr>
            <w:r w:rsidRPr="005914A2">
              <w:rPr>
                <w:b/>
                <w:color w:val="auto"/>
              </w:rPr>
              <w:t>CH</w:t>
            </w:r>
          </w:p>
        </w:tc>
      </w:tr>
    </w:tbl>
    <w:p w14:paraId="0E4F06D1" w14:textId="77777777" w:rsidR="006A4E58" w:rsidRDefault="006A4E58">
      <w:pPr>
        <w:pStyle w:val="TCtxtTAG"/>
        <w:rPr>
          <w:b/>
          <w:bCs/>
          <w:sz w:val="24"/>
        </w:rPr>
      </w:pPr>
    </w:p>
    <w:p w14:paraId="08C549CF" w14:textId="77777777" w:rsidR="00860DA3" w:rsidRDefault="00860DA3" w:rsidP="006A4E58"/>
    <w:p w14:paraId="13AD416D" w14:textId="77777777" w:rsidR="00860DA3" w:rsidRDefault="00860DA3" w:rsidP="00860DA3">
      <w:r w:rsidRPr="001E4D48">
        <w:t>XML INPUT:</w:t>
      </w:r>
    </w:p>
    <w:p w14:paraId="78B3A10D" w14:textId="77777777" w:rsidR="00860DA3" w:rsidRPr="001E4D48" w:rsidRDefault="00860DA3" w:rsidP="00860DA3"/>
    <w:p w14:paraId="28621CFE" w14:textId="77777777" w:rsidR="00860DA3" w:rsidRPr="001E4D48" w:rsidRDefault="00860DA3" w:rsidP="00860DA3">
      <w:pPr>
        <w:ind w:hanging="480"/>
      </w:pPr>
      <w:hyperlink r:id="rId245" w:history="1">
        <w:r w:rsidRPr="001E4D48">
          <w:rPr>
            <w:b/>
            <w:bCs/>
            <w:color w:val="FF0000"/>
            <w:u w:val="single"/>
          </w:rPr>
          <w:t>-</w:t>
        </w:r>
      </w:hyperlink>
      <w:r w:rsidRPr="001E4D48">
        <w:t xml:space="preserve"> </w:t>
      </w:r>
      <w:r w:rsidRPr="001E4D48">
        <w:rPr>
          <w:color w:val="0000FF"/>
        </w:rPr>
        <w:t>&lt;</w:t>
      </w:r>
      <w:r w:rsidRPr="001E4D48">
        <w:rPr>
          <w:color w:val="990000"/>
        </w:rPr>
        <w:t>order:LSR_ORD_REQ</w:t>
      </w:r>
      <w:r w:rsidRPr="001E4D48">
        <w:rPr>
          <w:color w:val="0000FF"/>
        </w:rPr>
        <w:t>&gt;</w:t>
      </w:r>
    </w:p>
    <w:p w14:paraId="56FF14EA" w14:textId="77777777" w:rsidR="00860DA3" w:rsidRPr="001E4D48" w:rsidRDefault="00860DA3" w:rsidP="00860DA3">
      <w:pPr>
        <w:ind w:hanging="480"/>
      </w:pPr>
      <w:hyperlink r:id="rId246" w:history="1">
        <w:r w:rsidRPr="001E4D48">
          <w:rPr>
            <w:b/>
            <w:bCs/>
            <w:color w:val="FF0000"/>
            <w:u w:val="single"/>
          </w:rPr>
          <w:t>-</w:t>
        </w:r>
      </w:hyperlink>
      <w:r w:rsidRPr="001E4D48">
        <w:t xml:space="preserve"> </w:t>
      </w:r>
      <w:r w:rsidRPr="001E4D48">
        <w:rPr>
          <w:color w:val="0000FF"/>
        </w:rPr>
        <w:t>&lt;</w:t>
      </w:r>
      <w:r w:rsidRPr="001E4D48">
        <w:rPr>
          <w:color w:val="990000"/>
        </w:rPr>
        <w:t>order:HDR</w:t>
      </w:r>
      <w:r w:rsidRPr="001E4D48">
        <w:rPr>
          <w:color w:val="0000FF"/>
        </w:rPr>
        <w:t>&gt;</w:t>
      </w:r>
    </w:p>
    <w:p w14:paraId="12D22A4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order:CCNA</w:t>
      </w:r>
      <w:r w:rsidRPr="001E4D48">
        <w:rPr>
          <w:color w:val="0000FF"/>
        </w:rPr>
        <w:t>&gt;</w:t>
      </w:r>
      <w:r w:rsidRPr="001E4D48">
        <w:rPr>
          <w:b/>
          <w:bCs/>
        </w:rPr>
        <w:t>ZXL</w:t>
      </w:r>
      <w:r w:rsidRPr="001E4D48">
        <w:rPr>
          <w:color w:val="0000FF"/>
        </w:rPr>
        <w:t>&lt;/</w:t>
      </w:r>
      <w:r w:rsidRPr="001E4D48">
        <w:rPr>
          <w:color w:val="990000"/>
        </w:rPr>
        <w:t>order:CCNA</w:t>
      </w:r>
      <w:r w:rsidRPr="001E4D48">
        <w:rPr>
          <w:color w:val="0000FF"/>
        </w:rPr>
        <w:t>&gt;</w:t>
      </w:r>
      <w:r w:rsidRPr="001E4D48">
        <w:t xml:space="preserve"> </w:t>
      </w:r>
    </w:p>
    <w:p w14:paraId="23ACB465"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order:MSG_TIMESTAMP</w:t>
      </w:r>
      <w:r w:rsidRPr="001E4D48">
        <w:rPr>
          <w:color w:val="0000FF"/>
        </w:rPr>
        <w:t>&gt;</w:t>
      </w:r>
      <w:r w:rsidRPr="001E4D48">
        <w:rPr>
          <w:b/>
          <w:bCs/>
        </w:rPr>
        <w:t>2009-06-26T11:34:35-05:00</w:t>
      </w:r>
      <w:r w:rsidRPr="001E4D48">
        <w:rPr>
          <w:color w:val="0000FF"/>
        </w:rPr>
        <w:t>&lt;/</w:t>
      </w:r>
      <w:r w:rsidRPr="001E4D48">
        <w:rPr>
          <w:color w:val="990000"/>
        </w:rPr>
        <w:t>order:MSG_TIMESTAMP</w:t>
      </w:r>
      <w:r w:rsidRPr="001E4D48">
        <w:rPr>
          <w:color w:val="0000FF"/>
        </w:rPr>
        <w:t>&gt;</w:t>
      </w:r>
      <w:r w:rsidRPr="001E4D48">
        <w:t xml:space="preserve"> </w:t>
      </w:r>
    </w:p>
    <w:p w14:paraId="33914EE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order:PON</w:t>
      </w:r>
      <w:r w:rsidRPr="001E4D48">
        <w:rPr>
          <w:color w:val="0000FF"/>
        </w:rPr>
        <w:t>&gt;</w:t>
      </w:r>
      <w:r w:rsidRPr="001E4D48">
        <w:rPr>
          <w:b/>
          <w:bCs/>
        </w:rPr>
        <w:t>CVT0M008R31A</w:t>
      </w:r>
      <w:r w:rsidRPr="001E4D48">
        <w:rPr>
          <w:color w:val="0000FF"/>
        </w:rPr>
        <w:t>&lt;/</w:t>
      </w:r>
      <w:r w:rsidRPr="001E4D48">
        <w:rPr>
          <w:color w:val="990000"/>
        </w:rPr>
        <w:t>order:PON</w:t>
      </w:r>
      <w:r w:rsidRPr="001E4D48">
        <w:rPr>
          <w:color w:val="0000FF"/>
        </w:rPr>
        <w:t>&gt;</w:t>
      </w:r>
      <w:r w:rsidRPr="001E4D48">
        <w:t xml:space="preserve"> </w:t>
      </w:r>
    </w:p>
    <w:p w14:paraId="688D9178"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order:VER</w:t>
      </w:r>
      <w:r w:rsidRPr="001E4D48">
        <w:rPr>
          <w:color w:val="0000FF"/>
        </w:rPr>
        <w:t>&gt;</w:t>
      </w:r>
      <w:r w:rsidRPr="001E4D48">
        <w:rPr>
          <w:b/>
          <w:bCs/>
        </w:rPr>
        <w:t>00</w:t>
      </w:r>
      <w:r w:rsidRPr="001E4D48">
        <w:rPr>
          <w:color w:val="0000FF"/>
        </w:rPr>
        <w:t>&lt;/</w:t>
      </w:r>
      <w:r w:rsidRPr="001E4D48">
        <w:rPr>
          <w:color w:val="990000"/>
        </w:rPr>
        <w:t>order:VER</w:t>
      </w:r>
      <w:r w:rsidRPr="001E4D48">
        <w:rPr>
          <w:color w:val="0000FF"/>
        </w:rPr>
        <w:t>&gt;</w:t>
      </w:r>
      <w:r w:rsidRPr="001E4D48">
        <w:t xml:space="preserve"> </w:t>
      </w:r>
    </w:p>
    <w:p w14:paraId="1A128B5A"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order:ATN</w:t>
      </w:r>
      <w:r w:rsidRPr="001E4D48">
        <w:rPr>
          <w:color w:val="0000FF"/>
        </w:rPr>
        <w:t>&gt;</w:t>
      </w:r>
      <w:r w:rsidRPr="001E4D48">
        <w:rPr>
          <w:b/>
          <w:bCs/>
        </w:rPr>
        <w:t>6016797910</w:t>
      </w:r>
      <w:r w:rsidRPr="001E4D48">
        <w:rPr>
          <w:color w:val="0000FF"/>
        </w:rPr>
        <w:t>&lt;/</w:t>
      </w:r>
      <w:r w:rsidRPr="001E4D48">
        <w:rPr>
          <w:color w:val="990000"/>
        </w:rPr>
        <w:t>order:ATN</w:t>
      </w:r>
      <w:r w:rsidRPr="001E4D48">
        <w:rPr>
          <w:color w:val="0000FF"/>
        </w:rPr>
        <w:t>&gt;</w:t>
      </w:r>
      <w:r w:rsidRPr="001E4D48">
        <w:t xml:space="preserve"> </w:t>
      </w:r>
    </w:p>
    <w:p w14:paraId="5478BE9B"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order:RVER</w:t>
      </w:r>
      <w:r w:rsidRPr="001E4D48">
        <w:rPr>
          <w:color w:val="0000FF"/>
        </w:rPr>
        <w:t>&gt;</w:t>
      </w:r>
      <w:r w:rsidRPr="001E4D48">
        <w:rPr>
          <w:b/>
          <w:bCs/>
        </w:rPr>
        <w:t>10.05</w:t>
      </w:r>
      <w:r w:rsidRPr="001E4D48">
        <w:rPr>
          <w:color w:val="0000FF"/>
        </w:rPr>
        <w:t>&lt;/</w:t>
      </w:r>
      <w:r w:rsidRPr="001E4D48">
        <w:rPr>
          <w:color w:val="990000"/>
        </w:rPr>
        <w:t>order:RVER</w:t>
      </w:r>
      <w:r w:rsidRPr="001E4D48">
        <w:rPr>
          <w:color w:val="0000FF"/>
        </w:rPr>
        <w:t>&gt;</w:t>
      </w:r>
      <w:r w:rsidRPr="001E4D48">
        <w:t xml:space="preserve"> </w:t>
      </w:r>
    </w:p>
    <w:p w14:paraId="37352204"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order:CC</w:t>
      </w:r>
      <w:r w:rsidRPr="001E4D48">
        <w:rPr>
          <w:color w:val="0000FF"/>
        </w:rPr>
        <w:t>&gt;</w:t>
      </w:r>
      <w:r w:rsidRPr="001E4D48">
        <w:rPr>
          <w:b/>
          <w:bCs/>
        </w:rPr>
        <w:t>9999</w:t>
      </w:r>
      <w:r w:rsidRPr="001E4D48">
        <w:rPr>
          <w:color w:val="0000FF"/>
        </w:rPr>
        <w:t>&lt;/</w:t>
      </w:r>
      <w:r w:rsidRPr="001E4D48">
        <w:rPr>
          <w:color w:val="990000"/>
        </w:rPr>
        <w:t>order:CC</w:t>
      </w:r>
      <w:r w:rsidRPr="001E4D48">
        <w:rPr>
          <w:color w:val="0000FF"/>
        </w:rPr>
        <w:t>&gt;</w:t>
      </w:r>
      <w:r w:rsidRPr="001E4D48">
        <w:t xml:space="preserve"> </w:t>
      </w:r>
    </w:p>
    <w:p w14:paraId="0C66C7E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order:STATE</w:t>
      </w:r>
      <w:r w:rsidRPr="001E4D48">
        <w:rPr>
          <w:color w:val="0000FF"/>
        </w:rPr>
        <w:t>&gt;</w:t>
      </w:r>
      <w:r w:rsidRPr="001E4D48">
        <w:rPr>
          <w:b/>
          <w:bCs/>
        </w:rPr>
        <w:t>MS</w:t>
      </w:r>
      <w:r w:rsidRPr="001E4D48">
        <w:rPr>
          <w:color w:val="0000FF"/>
        </w:rPr>
        <w:t>&lt;/</w:t>
      </w:r>
      <w:r w:rsidRPr="001E4D48">
        <w:rPr>
          <w:color w:val="990000"/>
        </w:rPr>
        <w:t>order:STATE</w:t>
      </w:r>
      <w:r w:rsidRPr="001E4D48">
        <w:rPr>
          <w:color w:val="0000FF"/>
        </w:rPr>
        <w:t>&gt;</w:t>
      </w:r>
      <w:r w:rsidRPr="001E4D48">
        <w:t xml:space="preserve"> </w:t>
      </w:r>
    </w:p>
    <w:p w14:paraId="5E0F913A"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order:DTSENT</w:t>
      </w:r>
      <w:r w:rsidRPr="001E4D48">
        <w:rPr>
          <w:color w:val="0000FF"/>
        </w:rPr>
        <w:t>&gt;</w:t>
      </w:r>
      <w:r w:rsidRPr="001E4D48">
        <w:rPr>
          <w:b/>
          <w:bCs/>
        </w:rPr>
        <w:t>200906261134AM</w:t>
      </w:r>
      <w:r w:rsidRPr="001E4D48">
        <w:rPr>
          <w:color w:val="0000FF"/>
        </w:rPr>
        <w:t>&lt;/</w:t>
      </w:r>
      <w:r w:rsidRPr="001E4D48">
        <w:rPr>
          <w:color w:val="990000"/>
        </w:rPr>
        <w:t>order:DTSENT</w:t>
      </w:r>
      <w:r w:rsidRPr="001E4D48">
        <w:rPr>
          <w:color w:val="0000FF"/>
        </w:rPr>
        <w:t>&gt;</w:t>
      </w:r>
      <w:r w:rsidRPr="001E4D48">
        <w:t xml:space="preserve"> </w:t>
      </w:r>
    </w:p>
    <w:p w14:paraId="164353A3"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order:HDR</w:t>
      </w:r>
      <w:r w:rsidRPr="001E4D48">
        <w:rPr>
          <w:color w:val="0000FF"/>
        </w:rPr>
        <w:t>&gt;</w:t>
      </w:r>
    </w:p>
    <w:p w14:paraId="2FEC4778" w14:textId="77777777" w:rsidR="00860DA3" w:rsidRPr="001E4D48" w:rsidRDefault="00860DA3" w:rsidP="00860DA3">
      <w:pPr>
        <w:ind w:hanging="480"/>
      </w:pPr>
      <w:hyperlink r:id="rId247" w:history="1">
        <w:r w:rsidRPr="001E4D48">
          <w:rPr>
            <w:b/>
            <w:bCs/>
            <w:color w:val="FF0000"/>
            <w:u w:val="single"/>
          </w:rPr>
          <w:t>-</w:t>
        </w:r>
      </w:hyperlink>
      <w:r w:rsidRPr="001E4D48">
        <w:t xml:space="preserve"> </w:t>
      </w:r>
      <w:r w:rsidRPr="001E4D48">
        <w:rPr>
          <w:color w:val="0000FF"/>
        </w:rPr>
        <w:t>&lt;</w:t>
      </w:r>
      <w:r w:rsidRPr="001E4D48">
        <w:rPr>
          <w:color w:val="990000"/>
        </w:rPr>
        <w:t>order:LSR</w:t>
      </w:r>
      <w:r w:rsidRPr="001E4D48">
        <w:rPr>
          <w:color w:val="0000FF"/>
        </w:rPr>
        <w:t>&gt;</w:t>
      </w:r>
    </w:p>
    <w:p w14:paraId="167E835D" w14:textId="77777777" w:rsidR="00860DA3" w:rsidRPr="001E4D48" w:rsidRDefault="00860DA3" w:rsidP="00860DA3">
      <w:pPr>
        <w:ind w:hanging="480"/>
      </w:pPr>
      <w:hyperlink r:id="rId248" w:history="1">
        <w:r w:rsidRPr="001E4D48">
          <w:rPr>
            <w:b/>
            <w:bCs/>
            <w:color w:val="FF0000"/>
            <w:u w:val="single"/>
          </w:rPr>
          <w:t>-</w:t>
        </w:r>
      </w:hyperlink>
      <w:r w:rsidRPr="001E4D48">
        <w:t xml:space="preserve"> </w:t>
      </w:r>
      <w:r w:rsidRPr="001E4D48">
        <w:rPr>
          <w:color w:val="0000FF"/>
        </w:rPr>
        <w:t>&lt;</w:t>
      </w:r>
      <w:r w:rsidRPr="001E4D48">
        <w:rPr>
          <w:color w:val="990000"/>
        </w:rPr>
        <w:t>order:LSR_ADMIN</w:t>
      </w:r>
      <w:r w:rsidRPr="001E4D48">
        <w:rPr>
          <w:color w:val="0000FF"/>
        </w:rPr>
        <w:t>&gt;</w:t>
      </w:r>
    </w:p>
    <w:p w14:paraId="0E82462E"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order:SC</w:t>
      </w:r>
      <w:r w:rsidRPr="001E4D48">
        <w:rPr>
          <w:color w:val="0000FF"/>
        </w:rPr>
        <w:t>&gt;</w:t>
      </w:r>
      <w:r w:rsidRPr="001E4D48">
        <w:rPr>
          <w:b/>
          <w:bCs/>
        </w:rPr>
        <w:t>LCSC</w:t>
      </w:r>
      <w:r w:rsidRPr="001E4D48">
        <w:rPr>
          <w:color w:val="0000FF"/>
        </w:rPr>
        <w:t>&lt;/</w:t>
      </w:r>
      <w:r w:rsidRPr="001E4D48">
        <w:rPr>
          <w:color w:val="990000"/>
        </w:rPr>
        <w:t>order:SC</w:t>
      </w:r>
      <w:r w:rsidRPr="001E4D48">
        <w:rPr>
          <w:color w:val="0000FF"/>
        </w:rPr>
        <w:t>&gt;</w:t>
      </w:r>
      <w:r w:rsidRPr="001E4D48">
        <w:t xml:space="preserve"> </w:t>
      </w:r>
    </w:p>
    <w:p w14:paraId="36CAF973"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order:PROJECT</w:t>
      </w:r>
      <w:r w:rsidRPr="001E4D48">
        <w:rPr>
          <w:color w:val="0000FF"/>
        </w:rPr>
        <w:t>&gt;</w:t>
      </w:r>
      <w:r w:rsidRPr="001E4D48">
        <w:rPr>
          <w:b/>
          <w:bCs/>
        </w:rPr>
        <w:t>CAVENOBILL</w:t>
      </w:r>
      <w:r w:rsidRPr="001E4D48">
        <w:rPr>
          <w:color w:val="0000FF"/>
        </w:rPr>
        <w:t>&lt;/</w:t>
      </w:r>
      <w:r w:rsidRPr="001E4D48">
        <w:rPr>
          <w:color w:val="990000"/>
        </w:rPr>
        <w:t>order:PROJECT</w:t>
      </w:r>
      <w:r w:rsidRPr="001E4D48">
        <w:rPr>
          <w:color w:val="0000FF"/>
        </w:rPr>
        <w:t>&gt;</w:t>
      </w:r>
      <w:r w:rsidRPr="001E4D48">
        <w:t xml:space="preserve"> </w:t>
      </w:r>
    </w:p>
    <w:p w14:paraId="23D0871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order:REQTYP</w:t>
      </w:r>
      <w:r w:rsidRPr="001E4D48">
        <w:rPr>
          <w:color w:val="0000FF"/>
        </w:rPr>
        <w:t>&gt;</w:t>
      </w:r>
      <w:r w:rsidRPr="001E4D48">
        <w:rPr>
          <w:b/>
          <w:bCs/>
        </w:rPr>
        <w:t>MB</w:t>
      </w:r>
      <w:r w:rsidRPr="001E4D48">
        <w:rPr>
          <w:color w:val="0000FF"/>
        </w:rPr>
        <w:t>&lt;/</w:t>
      </w:r>
      <w:r w:rsidRPr="001E4D48">
        <w:rPr>
          <w:color w:val="990000"/>
        </w:rPr>
        <w:t>order:REQTYP</w:t>
      </w:r>
      <w:r w:rsidRPr="001E4D48">
        <w:rPr>
          <w:color w:val="0000FF"/>
        </w:rPr>
        <w:t>&gt;</w:t>
      </w:r>
      <w:r w:rsidRPr="001E4D48">
        <w:t xml:space="preserve"> </w:t>
      </w:r>
    </w:p>
    <w:p w14:paraId="11DB872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order:ACT</w:t>
      </w:r>
      <w:r w:rsidRPr="001E4D48">
        <w:rPr>
          <w:color w:val="0000FF"/>
        </w:rPr>
        <w:t>&gt;</w:t>
      </w:r>
      <w:r w:rsidRPr="001E4D48">
        <w:rPr>
          <w:b/>
          <w:bCs/>
        </w:rPr>
        <w:t>C</w:t>
      </w:r>
      <w:r w:rsidRPr="001E4D48">
        <w:rPr>
          <w:color w:val="0000FF"/>
        </w:rPr>
        <w:t>&lt;/</w:t>
      </w:r>
      <w:r w:rsidRPr="001E4D48">
        <w:rPr>
          <w:color w:val="990000"/>
        </w:rPr>
        <w:t>order:ACT</w:t>
      </w:r>
      <w:r w:rsidRPr="001E4D48">
        <w:rPr>
          <w:color w:val="0000FF"/>
        </w:rPr>
        <w:t>&gt;</w:t>
      </w:r>
      <w:r w:rsidRPr="001E4D48">
        <w:t xml:space="preserve"> </w:t>
      </w:r>
    </w:p>
    <w:p w14:paraId="2DDC9812" w14:textId="77777777" w:rsidR="00860DA3" w:rsidRPr="001E4D48" w:rsidRDefault="00860DA3" w:rsidP="00860DA3">
      <w:pPr>
        <w:ind w:hanging="480"/>
      </w:pPr>
      <w:hyperlink r:id="rId249" w:history="1">
        <w:r w:rsidRPr="001E4D48">
          <w:rPr>
            <w:b/>
            <w:bCs/>
            <w:color w:val="FF0000"/>
            <w:u w:val="single"/>
          </w:rPr>
          <w:t>-</w:t>
        </w:r>
      </w:hyperlink>
      <w:r w:rsidRPr="001E4D48">
        <w:t xml:space="preserve"> </w:t>
      </w:r>
      <w:r w:rsidRPr="001E4D48">
        <w:rPr>
          <w:color w:val="0000FF"/>
        </w:rPr>
        <w:t>&lt;</w:t>
      </w:r>
      <w:r w:rsidRPr="001E4D48">
        <w:rPr>
          <w:color w:val="990000"/>
        </w:rPr>
        <w:t>order:AUTHORIZATION</w:t>
      </w:r>
      <w:r w:rsidRPr="001E4D48">
        <w:rPr>
          <w:color w:val="0000FF"/>
        </w:rPr>
        <w:t>&gt;</w:t>
      </w:r>
    </w:p>
    <w:p w14:paraId="02C2A72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order:TOS</w:t>
      </w:r>
      <w:r w:rsidRPr="001E4D48">
        <w:rPr>
          <w:color w:val="0000FF"/>
        </w:rPr>
        <w:t>&gt;</w:t>
      </w:r>
      <w:r w:rsidRPr="001E4D48">
        <w:rPr>
          <w:b/>
          <w:bCs/>
        </w:rPr>
        <w:t>2BM-</w:t>
      </w:r>
      <w:r w:rsidRPr="001E4D48">
        <w:rPr>
          <w:color w:val="0000FF"/>
        </w:rPr>
        <w:t>&lt;/</w:t>
      </w:r>
      <w:r w:rsidRPr="001E4D48">
        <w:rPr>
          <w:color w:val="990000"/>
        </w:rPr>
        <w:t>order:TOS</w:t>
      </w:r>
      <w:r w:rsidRPr="001E4D48">
        <w:rPr>
          <w:color w:val="0000FF"/>
        </w:rPr>
        <w:t>&gt;</w:t>
      </w:r>
      <w:r w:rsidRPr="001E4D48">
        <w:t xml:space="preserve"> </w:t>
      </w:r>
    </w:p>
    <w:p w14:paraId="0093815A"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order:DDD</w:t>
      </w:r>
      <w:r w:rsidRPr="001E4D48">
        <w:rPr>
          <w:color w:val="0000FF"/>
        </w:rPr>
        <w:t>&gt;</w:t>
      </w:r>
      <w:r w:rsidRPr="001E4D48">
        <w:rPr>
          <w:b/>
          <w:bCs/>
        </w:rPr>
        <w:t>20090731</w:t>
      </w:r>
      <w:r w:rsidRPr="001E4D48">
        <w:rPr>
          <w:color w:val="0000FF"/>
        </w:rPr>
        <w:t>&lt;/</w:t>
      </w:r>
      <w:r w:rsidRPr="001E4D48">
        <w:rPr>
          <w:color w:val="990000"/>
        </w:rPr>
        <w:t>order:DDD</w:t>
      </w:r>
      <w:r w:rsidRPr="001E4D48">
        <w:rPr>
          <w:color w:val="0000FF"/>
        </w:rPr>
        <w:t>&gt;</w:t>
      </w:r>
      <w:r w:rsidRPr="001E4D48">
        <w:t xml:space="preserve"> </w:t>
      </w:r>
    </w:p>
    <w:p w14:paraId="35D608AE"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order:AUTHORIZATION</w:t>
      </w:r>
      <w:r w:rsidRPr="001E4D48">
        <w:rPr>
          <w:color w:val="0000FF"/>
        </w:rPr>
        <w:t>&gt;</w:t>
      </w:r>
    </w:p>
    <w:p w14:paraId="6F17C169"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order:LSR_ADMIN</w:t>
      </w:r>
      <w:r w:rsidRPr="001E4D48">
        <w:rPr>
          <w:color w:val="0000FF"/>
        </w:rPr>
        <w:t>&gt;</w:t>
      </w:r>
    </w:p>
    <w:p w14:paraId="7D63CDCE" w14:textId="77777777" w:rsidR="00860DA3" w:rsidRPr="001E4D48" w:rsidRDefault="00860DA3" w:rsidP="00860DA3">
      <w:pPr>
        <w:ind w:hanging="480"/>
      </w:pPr>
      <w:hyperlink r:id="rId250" w:history="1">
        <w:r w:rsidRPr="001E4D48">
          <w:rPr>
            <w:b/>
            <w:bCs/>
            <w:color w:val="FF0000"/>
            <w:u w:val="single"/>
          </w:rPr>
          <w:t>-</w:t>
        </w:r>
      </w:hyperlink>
      <w:r w:rsidRPr="001E4D48">
        <w:t xml:space="preserve"> </w:t>
      </w:r>
      <w:r w:rsidRPr="001E4D48">
        <w:rPr>
          <w:color w:val="0000FF"/>
        </w:rPr>
        <w:t>&lt;</w:t>
      </w:r>
      <w:r w:rsidRPr="001E4D48">
        <w:rPr>
          <w:color w:val="990000"/>
        </w:rPr>
        <w:t>order:LSR_BILL</w:t>
      </w:r>
      <w:r w:rsidRPr="001E4D48">
        <w:rPr>
          <w:color w:val="0000FF"/>
        </w:rPr>
        <w:t>&gt;</w:t>
      </w:r>
    </w:p>
    <w:p w14:paraId="78DB50FE"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order:BAN1</w:t>
      </w:r>
      <w:r w:rsidRPr="001E4D48">
        <w:rPr>
          <w:color w:val="0000FF"/>
        </w:rPr>
        <w:t>&gt;</w:t>
      </w:r>
      <w:r w:rsidRPr="001E4D48">
        <w:rPr>
          <w:b/>
          <w:bCs/>
        </w:rPr>
        <w:t>601Q886621621</w:t>
      </w:r>
      <w:r w:rsidRPr="001E4D48">
        <w:rPr>
          <w:color w:val="0000FF"/>
        </w:rPr>
        <w:t>&lt;/</w:t>
      </w:r>
      <w:r w:rsidRPr="001E4D48">
        <w:rPr>
          <w:color w:val="990000"/>
        </w:rPr>
        <w:t>order:BAN1</w:t>
      </w:r>
      <w:r w:rsidRPr="001E4D48">
        <w:rPr>
          <w:color w:val="0000FF"/>
        </w:rPr>
        <w:t>&gt;</w:t>
      </w:r>
      <w:r w:rsidRPr="001E4D48">
        <w:t xml:space="preserve"> </w:t>
      </w:r>
    </w:p>
    <w:p w14:paraId="10BF158A"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order:LSR_BILL</w:t>
      </w:r>
      <w:r w:rsidRPr="001E4D48">
        <w:rPr>
          <w:color w:val="0000FF"/>
        </w:rPr>
        <w:t>&gt;</w:t>
      </w:r>
    </w:p>
    <w:p w14:paraId="0DAA0CF4" w14:textId="77777777" w:rsidR="00860DA3" w:rsidRPr="001E4D48" w:rsidRDefault="00860DA3" w:rsidP="00860DA3">
      <w:pPr>
        <w:ind w:hanging="480"/>
      </w:pPr>
      <w:hyperlink r:id="rId251" w:history="1">
        <w:r w:rsidRPr="001E4D48">
          <w:rPr>
            <w:b/>
            <w:bCs/>
            <w:color w:val="FF0000"/>
            <w:u w:val="single"/>
          </w:rPr>
          <w:t>-</w:t>
        </w:r>
      </w:hyperlink>
      <w:r w:rsidRPr="001E4D48">
        <w:t xml:space="preserve"> </w:t>
      </w:r>
      <w:r w:rsidRPr="001E4D48">
        <w:rPr>
          <w:color w:val="0000FF"/>
        </w:rPr>
        <w:t>&lt;</w:t>
      </w:r>
      <w:r w:rsidRPr="001E4D48">
        <w:rPr>
          <w:color w:val="990000"/>
        </w:rPr>
        <w:t>order:CONTACT</w:t>
      </w:r>
      <w:r w:rsidRPr="001E4D48">
        <w:rPr>
          <w:color w:val="0000FF"/>
        </w:rPr>
        <w:t>&gt;</w:t>
      </w:r>
    </w:p>
    <w:p w14:paraId="4FBF9A7F"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order:INIT</w:t>
      </w:r>
      <w:r w:rsidRPr="001E4D48">
        <w:rPr>
          <w:color w:val="0000FF"/>
        </w:rPr>
        <w:t>&gt;</w:t>
      </w:r>
      <w:r w:rsidRPr="001E4D48">
        <w:rPr>
          <w:b/>
          <w:bCs/>
        </w:rPr>
        <w:t>Bojangles</w:t>
      </w:r>
      <w:r w:rsidRPr="001E4D48">
        <w:rPr>
          <w:color w:val="0000FF"/>
        </w:rPr>
        <w:t>&lt;/</w:t>
      </w:r>
      <w:r w:rsidRPr="001E4D48">
        <w:rPr>
          <w:color w:val="990000"/>
        </w:rPr>
        <w:t>order:INIT</w:t>
      </w:r>
      <w:r w:rsidRPr="001E4D48">
        <w:rPr>
          <w:color w:val="0000FF"/>
        </w:rPr>
        <w:t>&gt;</w:t>
      </w:r>
      <w:r w:rsidRPr="001E4D48">
        <w:t xml:space="preserve"> </w:t>
      </w:r>
    </w:p>
    <w:p w14:paraId="0496DA46"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order:INIT_TEL_NO</w:t>
      </w:r>
      <w:r w:rsidRPr="001E4D48">
        <w:rPr>
          <w:color w:val="0000FF"/>
        </w:rPr>
        <w:t>&gt;</w:t>
      </w:r>
      <w:r w:rsidRPr="001E4D48">
        <w:rPr>
          <w:b/>
          <w:bCs/>
        </w:rPr>
        <w:t>8884448888</w:t>
      </w:r>
      <w:r w:rsidRPr="001E4D48">
        <w:rPr>
          <w:color w:val="0000FF"/>
        </w:rPr>
        <w:t>&lt;/</w:t>
      </w:r>
      <w:r w:rsidRPr="001E4D48">
        <w:rPr>
          <w:color w:val="990000"/>
        </w:rPr>
        <w:t>order:INIT_TEL_NO</w:t>
      </w:r>
      <w:r w:rsidRPr="001E4D48">
        <w:rPr>
          <w:color w:val="0000FF"/>
        </w:rPr>
        <w:t>&gt;</w:t>
      </w:r>
      <w:r w:rsidRPr="001E4D48">
        <w:t xml:space="preserve"> </w:t>
      </w:r>
    </w:p>
    <w:p w14:paraId="2A4064A1"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order:INIT_FAX_NO</w:t>
      </w:r>
      <w:r w:rsidRPr="001E4D48">
        <w:rPr>
          <w:color w:val="0000FF"/>
        </w:rPr>
        <w:t>&gt;</w:t>
      </w:r>
      <w:r w:rsidRPr="001E4D48">
        <w:rPr>
          <w:b/>
          <w:bCs/>
        </w:rPr>
        <w:t>4448884444</w:t>
      </w:r>
      <w:r w:rsidRPr="001E4D48">
        <w:rPr>
          <w:color w:val="0000FF"/>
        </w:rPr>
        <w:t>&lt;/</w:t>
      </w:r>
      <w:r w:rsidRPr="001E4D48">
        <w:rPr>
          <w:color w:val="990000"/>
        </w:rPr>
        <w:t>order:INIT_FAX_NO</w:t>
      </w:r>
      <w:r w:rsidRPr="001E4D48">
        <w:rPr>
          <w:color w:val="0000FF"/>
        </w:rPr>
        <w:t>&gt;</w:t>
      </w:r>
      <w:r w:rsidRPr="001E4D48">
        <w:t xml:space="preserve"> </w:t>
      </w:r>
    </w:p>
    <w:p w14:paraId="03614CFC" w14:textId="77777777" w:rsidR="00860DA3" w:rsidRPr="008C51B0" w:rsidRDefault="00860DA3" w:rsidP="00860DA3">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Popeye Sailor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46D30084" w14:textId="77777777" w:rsidR="00860DA3" w:rsidRPr="008C51B0" w:rsidRDefault="00860DA3" w:rsidP="00860DA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6012225555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27C79ECC" w14:textId="77777777" w:rsidR="00860DA3" w:rsidRPr="001E4D48" w:rsidRDefault="00860DA3" w:rsidP="00860DA3">
      <w:pPr>
        <w:ind w:hanging="240"/>
      </w:pPr>
      <w:r w:rsidRPr="008C51B0">
        <w:rPr>
          <w:b/>
          <w:bCs/>
          <w:color w:val="FF0000"/>
          <w:lang w:val="es-ES"/>
        </w:rPr>
        <w:t> </w:t>
      </w:r>
      <w:r w:rsidRPr="008C51B0">
        <w:rPr>
          <w:lang w:val="es-ES"/>
        </w:rPr>
        <w:t xml:space="preserve"> </w:t>
      </w:r>
      <w:r w:rsidRPr="001E4D48">
        <w:rPr>
          <w:color w:val="0000FF"/>
        </w:rPr>
        <w:t>&lt;/</w:t>
      </w:r>
      <w:r w:rsidRPr="001E4D48">
        <w:rPr>
          <w:color w:val="990000"/>
        </w:rPr>
        <w:t>order:CONTACT</w:t>
      </w:r>
      <w:r w:rsidRPr="001E4D48">
        <w:rPr>
          <w:color w:val="0000FF"/>
        </w:rPr>
        <w:t>&gt;</w:t>
      </w:r>
    </w:p>
    <w:p w14:paraId="3023BF98"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order:LSR</w:t>
      </w:r>
      <w:r w:rsidRPr="001E4D48">
        <w:rPr>
          <w:color w:val="0000FF"/>
        </w:rPr>
        <w:t>&gt;</w:t>
      </w:r>
    </w:p>
    <w:p w14:paraId="6679E8A2" w14:textId="77777777" w:rsidR="00860DA3" w:rsidRPr="001E4D48" w:rsidRDefault="00860DA3" w:rsidP="00860DA3">
      <w:pPr>
        <w:ind w:hanging="480"/>
      </w:pPr>
      <w:hyperlink r:id="rId252" w:history="1">
        <w:r w:rsidRPr="001E4D48">
          <w:rPr>
            <w:b/>
            <w:bCs/>
            <w:color w:val="FF0000"/>
            <w:u w:val="single"/>
          </w:rPr>
          <w:t>-</w:t>
        </w:r>
      </w:hyperlink>
      <w:r w:rsidRPr="001E4D48">
        <w:t xml:space="preserve"> </w:t>
      </w:r>
      <w:r w:rsidRPr="001E4D48">
        <w:rPr>
          <w:color w:val="0000FF"/>
        </w:rPr>
        <w:t>&lt;</w:t>
      </w:r>
      <w:r w:rsidRPr="001E4D48">
        <w:rPr>
          <w:color w:val="990000"/>
        </w:rPr>
        <w:t>order:EU</w:t>
      </w:r>
      <w:r w:rsidRPr="001E4D48">
        <w:rPr>
          <w:color w:val="0000FF"/>
        </w:rPr>
        <w:t>&gt;</w:t>
      </w:r>
    </w:p>
    <w:p w14:paraId="6DDE7474" w14:textId="77777777" w:rsidR="00860DA3" w:rsidRPr="001E4D48" w:rsidRDefault="00860DA3" w:rsidP="00860DA3">
      <w:pPr>
        <w:ind w:hanging="480"/>
      </w:pPr>
      <w:hyperlink r:id="rId253" w:history="1">
        <w:r w:rsidRPr="001E4D48">
          <w:rPr>
            <w:b/>
            <w:bCs/>
            <w:color w:val="FF0000"/>
            <w:u w:val="single"/>
          </w:rPr>
          <w:t>-</w:t>
        </w:r>
      </w:hyperlink>
      <w:r w:rsidRPr="001E4D48">
        <w:t xml:space="preserve"> </w:t>
      </w:r>
      <w:r w:rsidRPr="001E4D48">
        <w:rPr>
          <w:color w:val="0000FF"/>
        </w:rPr>
        <w:t>&lt;</w:t>
      </w:r>
      <w:r w:rsidRPr="001E4D48">
        <w:rPr>
          <w:color w:val="990000"/>
        </w:rPr>
        <w:t>order:LOC_ACCESS</w:t>
      </w:r>
      <w:r w:rsidRPr="001E4D48">
        <w:rPr>
          <w:color w:val="0000FF"/>
        </w:rPr>
        <w:t>&gt;</w:t>
      </w:r>
    </w:p>
    <w:p w14:paraId="0A266BAC" w14:textId="77777777" w:rsidR="00860DA3" w:rsidRPr="001E4D48" w:rsidRDefault="00860DA3" w:rsidP="00860DA3">
      <w:pPr>
        <w:ind w:hanging="480"/>
      </w:pPr>
      <w:hyperlink r:id="rId254" w:history="1">
        <w:r w:rsidRPr="001E4D48">
          <w:rPr>
            <w:b/>
            <w:bCs/>
            <w:color w:val="FF0000"/>
            <w:u w:val="single"/>
          </w:rPr>
          <w:t>-</w:t>
        </w:r>
      </w:hyperlink>
      <w:r w:rsidRPr="001E4D48">
        <w:t xml:space="preserve"> </w:t>
      </w:r>
      <w:r w:rsidRPr="001E4D48">
        <w:rPr>
          <w:color w:val="0000FF"/>
        </w:rPr>
        <w:t>&lt;</w:t>
      </w:r>
      <w:r w:rsidRPr="001E4D48">
        <w:rPr>
          <w:color w:val="990000"/>
        </w:rPr>
        <w:t>order:LOC_ACCESS_HEADER_INFO</w:t>
      </w:r>
      <w:r w:rsidRPr="001E4D48">
        <w:rPr>
          <w:color w:val="0000FF"/>
        </w:rPr>
        <w:t>&gt;</w:t>
      </w:r>
    </w:p>
    <w:p w14:paraId="7EFD5DC1"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order:NAME</w:t>
      </w:r>
      <w:r w:rsidRPr="001E4D48">
        <w:rPr>
          <w:color w:val="0000FF"/>
        </w:rPr>
        <w:t>&gt;</w:t>
      </w:r>
      <w:r w:rsidRPr="001E4D48">
        <w:rPr>
          <w:b/>
          <w:bCs/>
        </w:rPr>
        <w:t>Windy Hurricane</w:t>
      </w:r>
      <w:r w:rsidRPr="001E4D48">
        <w:rPr>
          <w:color w:val="0000FF"/>
        </w:rPr>
        <w:t>&lt;/</w:t>
      </w:r>
      <w:r w:rsidRPr="001E4D48">
        <w:rPr>
          <w:color w:val="990000"/>
        </w:rPr>
        <w:t>order:NAME</w:t>
      </w:r>
      <w:r w:rsidRPr="001E4D48">
        <w:rPr>
          <w:color w:val="0000FF"/>
        </w:rPr>
        <w:t>&gt;</w:t>
      </w:r>
      <w:r w:rsidRPr="001E4D48">
        <w:t xml:space="preserve"> </w:t>
      </w:r>
    </w:p>
    <w:p w14:paraId="59029EC3"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order:LOC_ACCESS_HEADER_INFO</w:t>
      </w:r>
      <w:r w:rsidRPr="001E4D48">
        <w:rPr>
          <w:color w:val="0000FF"/>
        </w:rPr>
        <w:t>&gt;</w:t>
      </w:r>
    </w:p>
    <w:p w14:paraId="54917D2C"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order:LOC_ACCESS</w:t>
      </w:r>
      <w:r w:rsidRPr="001E4D48">
        <w:rPr>
          <w:color w:val="0000FF"/>
        </w:rPr>
        <w:t>&gt;</w:t>
      </w:r>
    </w:p>
    <w:p w14:paraId="6C7BF51F"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order:EU</w:t>
      </w:r>
      <w:r w:rsidRPr="001E4D48">
        <w:rPr>
          <w:color w:val="0000FF"/>
        </w:rPr>
        <w:t>&gt;</w:t>
      </w:r>
    </w:p>
    <w:p w14:paraId="6A7794EE" w14:textId="77777777" w:rsidR="00860DA3" w:rsidRPr="001E4D48" w:rsidRDefault="00860DA3" w:rsidP="00860DA3">
      <w:pPr>
        <w:ind w:hanging="480"/>
      </w:pPr>
      <w:hyperlink r:id="rId255" w:history="1">
        <w:r w:rsidRPr="001E4D48">
          <w:rPr>
            <w:b/>
            <w:bCs/>
            <w:color w:val="FF0000"/>
            <w:u w:val="single"/>
          </w:rPr>
          <w:t>-</w:t>
        </w:r>
      </w:hyperlink>
      <w:r w:rsidRPr="001E4D48">
        <w:t xml:space="preserve"> </w:t>
      </w:r>
      <w:r w:rsidRPr="001E4D48">
        <w:rPr>
          <w:color w:val="0000FF"/>
        </w:rPr>
        <w:t>&lt;</w:t>
      </w:r>
      <w:r w:rsidRPr="001E4D48">
        <w:rPr>
          <w:color w:val="990000"/>
        </w:rPr>
        <w:t>order:PS</w:t>
      </w:r>
      <w:r w:rsidRPr="001E4D48">
        <w:rPr>
          <w:color w:val="0000FF"/>
        </w:rPr>
        <w:t>&gt;</w:t>
      </w:r>
    </w:p>
    <w:p w14:paraId="0899533E" w14:textId="77777777" w:rsidR="00860DA3" w:rsidRPr="001E4D48" w:rsidRDefault="00860DA3" w:rsidP="00860DA3">
      <w:pPr>
        <w:ind w:hanging="480"/>
      </w:pPr>
      <w:hyperlink r:id="rId256" w:history="1">
        <w:r w:rsidRPr="001E4D48">
          <w:rPr>
            <w:b/>
            <w:bCs/>
            <w:color w:val="FF0000"/>
            <w:u w:val="single"/>
          </w:rPr>
          <w:t>-</w:t>
        </w:r>
      </w:hyperlink>
      <w:r w:rsidRPr="001E4D48">
        <w:t xml:space="preserve"> </w:t>
      </w:r>
      <w:r w:rsidRPr="001E4D48">
        <w:rPr>
          <w:color w:val="0000FF"/>
        </w:rPr>
        <w:t>&lt;</w:t>
      </w:r>
      <w:r w:rsidRPr="001E4D48">
        <w:rPr>
          <w:color w:val="990000"/>
        </w:rPr>
        <w:t>order:PS_ADMIN</w:t>
      </w:r>
      <w:r w:rsidRPr="001E4D48">
        <w:rPr>
          <w:color w:val="0000FF"/>
        </w:rPr>
        <w:t>&gt;</w:t>
      </w:r>
    </w:p>
    <w:p w14:paraId="7D1B30C2"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order:PQTY</w:t>
      </w:r>
      <w:r w:rsidRPr="001E4D48">
        <w:rPr>
          <w:color w:val="0000FF"/>
        </w:rPr>
        <w:t>&gt;</w:t>
      </w:r>
      <w:r w:rsidRPr="001E4D48">
        <w:rPr>
          <w:b/>
          <w:bCs/>
        </w:rPr>
        <w:t>001</w:t>
      </w:r>
      <w:r w:rsidRPr="001E4D48">
        <w:rPr>
          <w:color w:val="0000FF"/>
        </w:rPr>
        <w:t>&lt;/</w:t>
      </w:r>
      <w:r w:rsidRPr="001E4D48">
        <w:rPr>
          <w:color w:val="990000"/>
        </w:rPr>
        <w:t>order:PQTY</w:t>
      </w:r>
      <w:r w:rsidRPr="001E4D48">
        <w:rPr>
          <w:color w:val="0000FF"/>
        </w:rPr>
        <w:t>&gt;</w:t>
      </w:r>
      <w:r w:rsidRPr="001E4D48">
        <w:t xml:space="preserve"> </w:t>
      </w:r>
    </w:p>
    <w:p w14:paraId="172A8E5F"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order:PS_ADMIN</w:t>
      </w:r>
      <w:r w:rsidRPr="001E4D48">
        <w:rPr>
          <w:color w:val="0000FF"/>
        </w:rPr>
        <w:t>&gt;</w:t>
      </w:r>
    </w:p>
    <w:p w14:paraId="56A48AC8" w14:textId="77777777" w:rsidR="00860DA3" w:rsidRPr="001E4D48" w:rsidRDefault="00860DA3" w:rsidP="00860DA3">
      <w:pPr>
        <w:ind w:hanging="480"/>
      </w:pPr>
      <w:hyperlink r:id="rId257" w:history="1">
        <w:r w:rsidRPr="001E4D48">
          <w:rPr>
            <w:b/>
            <w:bCs/>
            <w:color w:val="FF0000"/>
            <w:u w:val="single"/>
          </w:rPr>
          <w:t>-</w:t>
        </w:r>
      </w:hyperlink>
      <w:r w:rsidRPr="001E4D48">
        <w:t xml:space="preserve"> </w:t>
      </w:r>
      <w:r w:rsidRPr="001E4D48">
        <w:rPr>
          <w:color w:val="0000FF"/>
        </w:rPr>
        <w:t>&lt;</w:t>
      </w:r>
      <w:r w:rsidRPr="001E4D48">
        <w:rPr>
          <w:color w:val="990000"/>
        </w:rPr>
        <w:t>order:PS_SVC_DET</w:t>
      </w:r>
      <w:r w:rsidRPr="001E4D48">
        <w:rPr>
          <w:color w:val="0000FF"/>
        </w:rPr>
        <w:t>&gt;</w:t>
      </w:r>
    </w:p>
    <w:p w14:paraId="016D044F"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order:TNS</w:t>
      </w:r>
      <w:r w:rsidRPr="001E4D48">
        <w:rPr>
          <w:color w:val="0000FF"/>
        </w:rPr>
        <w:t>&gt;</w:t>
      </w:r>
      <w:r w:rsidRPr="001E4D48">
        <w:rPr>
          <w:b/>
          <w:bCs/>
        </w:rPr>
        <w:t>6016797910</w:t>
      </w:r>
      <w:r w:rsidRPr="001E4D48">
        <w:rPr>
          <w:color w:val="0000FF"/>
        </w:rPr>
        <w:t>&lt;/</w:t>
      </w:r>
      <w:r w:rsidRPr="001E4D48">
        <w:rPr>
          <w:color w:val="990000"/>
        </w:rPr>
        <w:t>order:TNS</w:t>
      </w:r>
      <w:r w:rsidRPr="001E4D48">
        <w:rPr>
          <w:color w:val="0000FF"/>
        </w:rPr>
        <w:t>&gt;</w:t>
      </w:r>
      <w:r w:rsidRPr="001E4D48">
        <w:t xml:space="preserve"> </w:t>
      </w:r>
    </w:p>
    <w:p w14:paraId="4E4B0285" w14:textId="77777777" w:rsidR="00860DA3" w:rsidRPr="001E4D48" w:rsidRDefault="00860DA3" w:rsidP="00860DA3">
      <w:pPr>
        <w:ind w:hanging="480"/>
      </w:pPr>
      <w:hyperlink r:id="rId258" w:history="1">
        <w:r w:rsidRPr="001E4D48">
          <w:rPr>
            <w:b/>
            <w:bCs/>
            <w:color w:val="FF0000"/>
            <w:u w:val="single"/>
          </w:rPr>
          <w:t>-</w:t>
        </w:r>
      </w:hyperlink>
      <w:r w:rsidRPr="001E4D48">
        <w:t xml:space="preserve"> </w:t>
      </w:r>
      <w:r w:rsidRPr="001E4D48">
        <w:rPr>
          <w:color w:val="0000FF"/>
        </w:rPr>
        <w:t>&lt;</w:t>
      </w:r>
      <w:r w:rsidRPr="001E4D48">
        <w:rPr>
          <w:color w:val="990000"/>
        </w:rPr>
        <w:t>order:SVC_DET_GRP</w:t>
      </w:r>
      <w:r w:rsidRPr="001E4D48">
        <w:rPr>
          <w:color w:val="0000FF"/>
        </w:rPr>
        <w:t>&gt;</w:t>
      </w:r>
    </w:p>
    <w:p w14:paraId="2EAC8E85"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order:LNUM</w:t>
      </w:r>
      <w:r w:rsidRPr="001E4D48">
        <w:rPr>
          <w:color w:val="0000FF"/>
        </w:rPr>
        <w:t>&gt;</w:t>
      </w:r>
      <w:r w:rsidRPr="001E4D48">
        <w:rPr>
          <w:b/>
          <w:bCs/>
        </w:rPr>
        <w:t>00001</w:t>
      </w:r>
      <w:r w:rsidRPr="001E4D48">
        <w:rPr>
          <w:color w:val="0000FF"/>
        </w:rPr>
        <w:t>&lt;/</w:t>
      </w:r>
      <w:r w:rsidRPr="001E4D48">
        <w:rPr>
          <w:color w:val="990000"/>
        </w:rPr>
        <w:t>order:LNUM</w:t>
      </w:r>
      <w:r w:rsidRPr="001E4D48">
        <w:rPr>
          <w:color w:val="0000FF"/>
        </w:rPr>
        <w:t>&gt;</w:t>
      </w:r>
      <w:r w:rsidRPr="001E4D48">
        <w:t xml:space="preserve"> </w:t>
      </w:r>
    </w:p>
    <w:p w14:paraId="2CE46054"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order:LNA</w:t>
      </w:r>
      <w:r w:rsidRPr="001E4D48">
        <w:rPr>
          <w:color w:val="0000FF"/>
        </w:rPr>
        <w:t>&gt;</w:t>
      </w:r>
      <w:r w:rsidRPr="001E4D48">
        <w:rPr>
          <w:b/>
          <w:bCs/>
        </w:rPr>
        <w:t>C</w:t>
      </w:r>
      <w:r w:rsidRPr="001E4D48">
        <w:rPr>
          <w:color w:val="0000FF"/>
        </w:rPr>
        <w:t>&lt;/</w:t>
      </w:r>
      <w:r w:rsidRPr="001E4D48">
        <w:rPr>
          <w:color w:val="990000"/>
        </w:rPr>
        <w:t>order:LNA</w:t>
      </w:r>
      <w:r w:rsidRPr="001E4D48">
        <w:rPr>
          <w:color w:val="0000FF"/>
        </w:rPr>
        <w:t>&gt;</w:t>
      </w:r>
      <w:r w:rsidRPr="001E4D48">
        <w:t xml:space="preserve"> </w:t>
      </w:r>
    </w:p>
    <w:p w14:paraId="50505274"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order:SVC_DET_GRP</w:t>
      </w:r>
      <w:r w:rsidRPr="001E4D48">
        <w:rPr>
          <w:color w:val="0000FF"/>
        </w:rPr>
        <w:t>&gt;</w:t>
      </w:r>
    </w:p>
    <w:p w14:paraId="3478011C" w14:textId="77777777" w:rsidR="00860DA3" w:rsidRPr="001E4D48" w:rsidRDefault="00860DA3" w:rsidP="00860DA3">
      <w:pPr>
        <w:ind w:hanging="480"/>
      </w:pPr>
      <w:hyperlink r:id="rId259" w:history="1">
        <w:r w:rsidRPr="001E4D48">
          <w:rPr>
            <w:b/>
            <w:bCs/>
            <w:color w:val="FF0000"/>
            <w:u w:val="single"/>
          </w:rPr>
          <w:t>-</w:t>
        </w:r>
      </w:hyperlink>
      <w:r w:rsidRPr="001E4D48">
        <w:t xml:space="preserve"> </w:t>
      </w:r>
      <w:r w:rsidRPr="001E4D48">
        <w:rPr>
          <w:color w:val="0000FF"/>
        </w:rPr>
        <w:t>&lt;</w:t>
      </w:r>
      <w:r w:rsidRPr="001E4D48">
        <w:rPr>
          <w:color w:val="990000"/>
        </w:rPr>
        <w:t>order:BLOCK_GRP</w:t>
      </w:r>
      <w:r w:rsidRPr="001E4D48">
        <w:rPr>
          <w:color w:val="0000FF"/>
        </w:rPr>
        <w:t>&gt;</w:t>
      </w:r>
    </w:p>
    <w:p w14:paraId="7ACF6842"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order:BA</w:t>
      </w:r>
      <w:r w:rsidRPr="001E4D48">
        <w:rPr>
          <w:color w:val="0000FF"/>
        </w:rPr>
        <w:t>&gt;</w:t>
      </w:r>
      <w:r w:rsidRPr="001E4D48">
        <w:rPr>
          <w:b/>
          <w:bCs/>
        </w:rPr>
        <w:t>A</w:t>
      </w:r>
      <w:r w:rsidRPr="001E4D48">
        <w:rPr>
          <w:color w:val="0000FF"/>
        </w:rPr>
        <w:t>&lt;/</w:t>
      </w:r>
      <w:r w:rsidRPr="001E4D48">
        <w:rPr>
          <w:color w:val="990000"/>
        </w:rPr>
        <w:t>order:BA</w:t>
      </w:r>
      <w:r w:rsidRPr="001E4D48">
        <w:rPr>
          <w:color w:val="0000FF"/>
        </w:rPr>
        <w:t>&gt;</w:t>
      </w:r>
      <w:r w:rsidRPr="001E4D48">
        <w:t xml:space="preserve"> </w:t>
      </w:r>
    </w:p>
    <w:p w14:paraId="01DFAB0F"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order:BLOCK</w:t>
      </w:r>
      <w:r w:rsidRPr="001E4D48">
        <w:rPr>
          <w:color w:val="0000FF"/>
        </w:rPr>
        <w:t>&gt;</w:t>
      </w:r>
      <w:r w:rsidRPr="001E4D48">
        <w:rPr>
          <w:b/>
          <w:bCs/>
        </w:rPr>
        <w:t>CH</w:t>
      </w:r>
      <w:r w:rsidRPr="001E4D48">
        <w:rPr>
          <w:color w:val="0000FF"/>
        </w:rPr>
        <w:t>&lt;/</w:t>
      </w:r>
      <w:r w:rsidRPr="001E4D48">
        <w:rPr>
          <w:color w:val="990000"/>
        </w:rPr>
        <w:t>order:BLOCK</w:t>
      </w:r>
      <w:r w:rsidRPr="001E4D48">
        <w:rPr>
          <w:color w:val="0000FF"/>
        </w:rPr>
        <w:t>&gt;</w:t>
      </w:r>
      <w:r w:rsidRPr="001E4D48">
        <w:t xml:space="preserve"> </w:t>
      </w:r>
    </w:p>
    <w:p w14:paraId="7CB21452"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order:BLOCK_GRP</w:t>
      </w:r>
      <w:r w:rsidRPr="001E4D48">
        <w:rPr>
          <w:color w:val="0000FF"/>
        </w:rPr>
        <w:t>&gt;</w:t>
      </w:r>
    </w:p>
    <w:p w14:paraId="56C27EA2" w14:textId="77777777" w:rsidR="00860DA3" w:rsidRPr="001E4D48" w:rsidRDefault="00860DA3" w:rsidP="00860DA3">
      <w:pPr>
        <w:ind w:hanging="480"/>
      </w:pPr>
      <w:hyperlink r:id="rId260" w:history="1">
        <w:r w:rsidRPr="001E4D48">
          <w:rPr>
            <w:b/>
            <w:bCs/>
            <w:color w:val="FF0000"/>
            <w:u w:val="single"/>
          </w:rPr>
          <w:t>-</w:t>
        </w:r>
      </w:hyperlink>
      <w:r w:rsidRPr="001E4D48">
        <w:t xml:space="preserve"> </w:t>
      </w:r>
      <w:r w:rsidRPr="001E4D48">
        <w:rPr>
          <w:color w:val="0000FF"/>
        </w:rPr>
        <w:t>&lt;</w:t>
      </w:r>
      <w:r w:rsidRPr="001E4D48">
        <w:rPr>
          <w:color w:val="990000"/>
        </w:rPr>
        <w:t>order:FEATURE_GRP</w:t>
      </w:r>
      <w:r w:rsidRPr="001E4D48">
        <w:rPr>
          <w:color w:val="0000FF"/>
        </w:rPr>
        <w:t>&gt;</w:t>
      </w:r>
    </w:p>
    <w:p w14:paraId="7E80EC88"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order:FA</w:t>
      </w:r>
      <w:r w:rsidRPr="001E4D48">
        <w:rPr>
          <w:color w:val="0000FF"/>
        </w:rPr>
        <w:t>&gt;</w:t>
      </w:r>
      <w:r w:rsidRPr="001E4D48">
        <w:rPr>
          <w:b/>
          <w:bCs/>
        </w:rPr>
        <w:t>D</w:t>
      </w:r>
      <w:r w:rsidRPr="001E4D48">
        <w:rPr>
          <w:color w:val="0000FF"/>
        </w:rPr>
        <w:t>&lt;/</w:t>
      </w:r>
      <w:r w:rsidRPr="001E4D48">
        <w:rPr>
          <w:color w:val="990000"/>
        </w:rPr>
        <w:t>order:FA</w:t>
      </w:r>
      <w:r w:rsidRPr="001E4D48">
        <w:rPr>
          <w:color w:val="0000FF"/>
        </w:rPr>
        <w:t>&gt;</w:t>
      </w:r>
      <w:r w:rsidRPr="001E4D48">
        <w:t xml:space="preserve"> </w:t>
      </w:r>
    </w:p>
    <w:p w14:paraId="32FF1BE3"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order:FEATURE</w:t>
      </w:r>
      <w:r w:rsidRPr="001E4D48">
        <w:rPr>
          <w:color w:val="0000FF"/>
        </w:rPr>
        <w:t>&gt;</w:t>
      </w:r>
      <w:r w:rsidRPr="001E4D48">
        <w:rPr>
          <w:b/>
          <w:bCs/>
        </w:rPr>
        <w:t>ESX</w:t>
      </w:r>
      <w:r w:rsidRPr="001E4D48">
        <w:rPr>
          <w:color w:val="0000FF"/>
        </w:rPr>
        <w:t>&lt;/</w:t>
      </w:r>
      <w:r w:rsidRPr="001E4D48">
        <w:rPr>
          <w:color w:val="990000"/>
        </w:rPr>
        <w:t>order:FEATURE</w:t>
      </w:r>
      <w:r w:rsidRPr="001E4D48">
        <w:rPr>
          <w:color w:val="0000FF"/>
        </w:rPr>
        <w:t>&gt;</w:t>
      </w:r>
      <w:r w:rsidRPr="001E4D48">
        <w:t xml:space="preserve"> </w:t>
      </w:r>
    </w:p>
    <w:p w14:paraId="7FDD9E51"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order:FEATURE_GRP</w:t>
      </w:r>
      <w:r w:rsidRPr="001E4D48">
        <w:rPr>
          <w:color w:val="0000FF"/>
        </w:rPr>
        <w:t>&gt;</w:t>
      </w:r>
    </w:p>
    <w:p w14:paraId="740F74DF" w14:textId="77777777" w:rsidR="00860DA3" w:rsidRPr="001E4D48" w:rsidRDefault="00860DA3" w:rsidP="00860DA3">
      <w:pPr>
        <w:ind w:hanging="480"/>
      </w:pPr>
      <w:hyperlink r:id="rId261" w:history="1">
        <w:r w:rsidRPr="001E4D48">
          <w:rPr>
            <w:b/>
            <w:bCs/>
            <w:color w:val="FF0000"/>
            <w:u w:val="single"/>
          </w:rPr>
          <w:t>-</w:t>
        </w:r>
      </w:hyperlink>
      <w:r w:rsidRPr="001E4D48">
        <w:t xml:space="preserve"> </w:t>
      </w:r>
      <w:r w:rsidRPr="001E4D48">
        <w:rPr>
          <w:color w:val="0000FF"/>
        </w:rPr>
        <w:t>&lt;</w:t>
      </w:r>
      <w:r w:rsidRPr="001E4D48">
        <w:rPr>
          <w:color w:val="990000"/>
        </w:rPr>
        <w:t>order:FEATURE_GRP</w:t>
      </w:r>
      <w:r w:rsidRPr="001E4D48">
        <w:rPr>
          <w:color w:val="0000FF"/>
        </w:rPr>
        <w:t>&gt;</w:t>
      </w:r>
    </w:p>
    <w:p w14:paraId="10037B23"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order:FA</w:t>
      </w:r>
      <w:r w:rsidRPr="001E4D48">
        <w:rPr>
          <w:color w:val="0000FF"/>
        </w:rPr>
        <w:t>&gt;</w:t>
      </w:r>
      <w:r w:rsidRPr="001E4D48">
        <w:rPr>
          <w:b/>
          <w:bCs/>
        </w:rPr>
        <w:t>D</w:t>
      </w:r>
      <w:r w:rsidRPr="001E4D48">
        <w:rPr>
          <w:color w:val="0000FF"/>
        </w:rPr>
        <w:t>&lt;/</w:t>
      </w:r>
      <w:r w:rsidRPr="001E4D48">
        <w:rPr>
          <w:color w:val="990000"/>
        </w:rPr>
        <w:t>order:FA</w:t>
      </w:r>
      <w:r w:rsidRPr="001E4D48">
        <w:rPr>
          <w:color w:val="0000FF"/>
        </w:rPr>
        <w:t>&gt;</w:t>
      </w:r>
      <w:r w:rsidRPr="001E4D48">
        <w:t xml:space="preserve"> </w:t>
      </w:r>
    </w:p>
    <w:p w14:paraId="7097A562"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order:FEATURE</w:t>
      </w:r>
      <w:r w:rsidRPr="001E4D48">
        <w:rPr>
          <w:color w:val="0000FF"/>
        </w:rPr>
        <w:t>&gt;</w:t>
      </w:r>
      <w:r w:rsidRPr="001E4D48">
        <w:rPr>
          <w:b/>
          <w:bCs/>
        </w:rPr>
        <w:t>ESC</w:t>
      </w:r>
      <w:r w:rsidRPr="001E4D48">
        <w:rPr>
          <w:color w:val="0000FF"/>
        </w:rPr>
        <w:t>&lt;/</w:t>
      </w:r>
      <w:r w:rsidRPr="001E4D48">
        <w:rPr>
          <w:color w:val="990000"/>
        </w:rPr>
        <w:t>order:FEATURE</w:t>
      </w:r>
      <w:r w:rsidRPr="001E4D48">
        <w:rPr>
          <w:color w:val="0000FF"/>
        </w:rPr>
        <w:t>&gt;</w:t>
      </w:r>
      <w:r w:rsidRPr="001E4D48">
        <w:t xml:space="preserve"> </w:t>
      </w:r>
    </w:p>
    <w:p w14:paraId="04B09F3C"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order:FEATURE_GRP</w:t>
      </w:r>
      <w:r w:rsidRPr="001E4D48">
        <w:rPr>
          <w:color w:val="0000FF"/>
        </w:rPr>
        <w:t>&gt;</w:t>
      </w:r>
    </w:p>
    <w:p w14:paraId="06D97361"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order:PS_SVC_DET</w:t>
      </w:r>
      <w:r w:rsidRPr="001E4D48">
        <w:rPr>
          <w:color w:val="0000FF"/>
        </w:rPr>
        <w:t>&gt;</w:t>
      </w:r>
    </w:p>
    <w:p w14:paraId="5F2BF4A7"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order:PS</w:t>
      </w:r>
      <w:r w:rsidRPr="001E4D48">
        <w:rPr>
          <w:color w:val="0000FF"/>
        </w:rPr>
        <w:t>&gt;</w:t>
      </w:r>
    </w:p>
    <w:p w14:paraId="34558F26"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order:LSR_ORD_REQ</w:t>
      </w:r>
      <w:r w:rsidRPr="001E4D48">
        <w:rPr>
          <w:color w:val="0000FF"/>
        </w:rPr>
        <w:t>&gt;</w:t>
      </w:r>
    </w:p>
    <w:p w14:paraId="51616E89"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uom:ATT_LSR_ORD_REQ</w:t>
      </w:r>
      <w:r w:rsidRPr="001E4D48">
        <w:rPr>
          <w:color w:val="0000FF"/>
        </w:rPr>
        <w:t>&gt;</w:t>
      </w:r>
    </w:p>
    <w:p w14:paraId="21DA4D6C" w14:textId="77777777" w:rsidR="00860DA3" w:rsidRPr="001E4D48" w:rsidRDefault="00860DA3" w:rsidP="00860DA3"/>
    <w:p w14:paraId="4ED8DEEE" w14:textId="77777777" w:rsidR="00860DA3" w:rsidRPr="001E4D48" w:rsidRDefault="00860DA3" w:rsidP="00860DA3"/>
    <w:p w14:paraId="70ED413A" w14:textId="77777777" w:rsidR="00860DA3" w:rsidRDefault="00860DA3" w:rsidP="00860DA3">
      <w:r w:rsidRPr="001E4D48">
        <w:t>XML OUTPUT:</w:t>
      </w:r>
    </w:p>
    <w:p w14:paraId="58EC3612" w14:textId="77777777" w:rsidR="00860DA3" w:rsidRPr="001E4D48" w:rsidRDefault="00860DA3" w:rsidP="00860DA3"/>
    <w:p w14:paraId="4A9EEFCF"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ordertype</w:t>
      </w:r>
      <w:r w:rsidRPr="001E4D48">
        <w:rPr>
          <w:color w:val="0000FF"/>
        </w:rPr>
        <w:t>&gt;</w:t>
      </w:r>
      <w:r w:rsidRPr="001E4D48">
        <w:rPr>
          <w:b/>
          <w:bCs/>
        </w:rPr>
        <w:t>ORDER</w:t>
      </w:r>
      <w:r w:rsidRPr="001E4D48">
        <w:rPr>
          <w:color w:val="0000FF"/>
        </w:rPr>
        <w:t>&lt;/</w:t>
      </w:r>
      <w:r w:rsidRPr="001E4D48">
        <w:rPr>
          <w:color w:val="990000"/>
        </w:rPr>
        <w:t>ordertype</w:t>
      </w:r>
      <w:r w:rsidRPr="001E4D48">
        <w:rPr>
          <w:color w:val="0000FF"/>
        </w:rPr>
        <w:t>&gt;</w:t>
      </w:r>
      <w:r w:rsidRPr="001E4D48">
        <w:t xml:space="preserve"> </w:t>
      </w:r>
    </w:p>
    <w:p w14:paraId="4E62BBC7"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header</w:t>
      </w:r>
      <w:r w:rsidRPr="001E4D48">
        <w:rPr>
          <w:color w:val="0000FF"/>
        </w:rPr>
        <w:t>&gt;</w:t>
      </w:r>
    </w:p>
    <w:p w14:paraId="3CCAAA7E" w14:textId="77777777" w:rsidR="00860DA3" w:rsidRPr="001E4D48" w:rsidRDefault="00860DA3" w:rsidP="00860DA3">
      <w:pPr>
        <w:ind w:hanging="480"/>
      </w:pPr>
      <w:hyperlink r:id="rId262" w:history="1">
        <w:r w:rsidRPr="001E4D48">
          <w:rPr>
            <w:b/>
            <w:bCs/>
            <w:color w:val="FF0000"/>
            <w:u w:val="single"/>
          </w:rPr>
          <w:t>-</w:t>
        </w:r>
      </w:hyperlink>
      <w:r w:rsidRPr="001E4D48">
        <w:t xml:space="preserve"> </w:t>
      </w:r>
      <w:r w:rsidRPr="001E4D48">
        <w:rPr>
          <w:color w:val="0000FF"/>
        </w:rPr>
        <w:t>&lt;</w:t>
      </w:r>
      <w:r w:rsidRPr="001E4D48">
        <w:rPr>
          <w:color w:val="990000"/>
        </w:rPr>
        <w:t>m2:LSR_RESP</w:t>
      </w:r>
      <w:r w:rsidRPr="001E4D48">
        <w:rPr>
          <w:color w:val="FF0000"/>
        </w:rPr>
        <w:t xml:space="preserve"> xmlns:m2</w:t>
      </w:r>
      <w:r w:rsidRPr="001E4D48">
        <w:rPr>
          <w:color w:val="0000FF"/>
        </w:rPr>
        <w:t>="</w:t>
      </w:r>
      <w:r w:rsidRPr="001E4D48">
        <w:rPr>
          <w:b/>
          <w:bCs/>
          <w:color w:val="FF0000"/>
        </w:rPr>
        <w:t>http://lsr.att.com/obf/tML/UOM</w:t>
      </w:r>
      <w:r w:rsidRPr="001E4D48">
        <w:rPr>
          <w:color w:val="0000FF"/>
        </w:rPr>
        <w:t>"&gt;</w:t>
      </w:r>
    </w:p>
    <w:p w14:paraId="45FB7E83" w14:textId="77777777" w:rsidR="00860DA3" w:rsidRPr="001E4D48" w:rsidRDefault="00860DA3" w:rsidP="00860DA3">
      <w:pPr>
        <w:ind w:hanging="480"/>
      </w:pPr>
      <w:hyperlink r:id="rId263" w:history="1">
        <w:r w:rsidRPr="001E4D48">
          <w:rPr>
            <w:b/>
            <w:bCs/>
            <w:color w:val="FF0000"/>
            <w:u w:val="single"/>
          </w:rPr>
          <w:t>-</w:t>
        </w:r>
      </w:hyperlink>
      <w:r w:rsidRPr="001E4D48">
        <w:t xml:space="preserve"> </w:t>
      </w:r>
      <w:r w:rsidRPr="001E4D48">
        <w:rPr>
          <w:color w:val="0000FF"/>
        </w:rPr>
        <w:t>&lt;</w:t>
      </w:r>
      <w:r w:rsidRPr="001E4D48">
        <w:rPr>
          <w:color w:val="990000"/>
        </w:rPr>
        <w:t>m2:HDR</w:t>
      </w:r>
      <w:r w:rsidRPr="001E4D48">
        <w:rPr>
          <w:color w:val="0000FF"/>
        </w:rPr>
        <w:t>&gt;</w:t>
      </w:r>
    </w:p>
    <w:p w14:paraId="5C31402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m2:MESSAGE_ID</w:t>
      </w:r>
      <w:r w:rsidRPr="001E4D48">
        <w:rPr>
          <w:color w:val="0000FF"/>
        </w:rPr>
        <w:t>&gt;</w:t>
      </w:r>
      <w:r w:rsidRPr="001E4D48">
        <w:rPr>
          <w:b/>
          <w:bCs/>
        </w:rPr>
        <w:t>1246034075167905.373997519928</w:t>
      </w:r>
      <w:r w:rsidRPr="001E4D48">
        <w:rPr>
          <w:color w:val="0000FF"/>
        </w:rPr>
        <w:t>&lt;/</w:t>
      </w:r>
      <w:r w:rsidRPr="001E4D48">
        <w:rPr>
          <w:color w:val="990000"/>
        </w:rPr>
        <w:t>m2:MESSAGE_ID</w:t>
      </w:r>
      <w:r w:rsidRPr="001E4D48">
        <w:rPr>
          <w:color w:val="0000FF"/>
        </w:rPr>
        <w:t>&gt;</w:t>
      </w:r>
      <w:r w:rsidRPr="001E4D48">
        <w:t xml:space="preserve"> </w:t>
      </w:r>
    </w:p>
    <w:p w14:paraId="68770CD4" w14:textId="77777777" w:rsidR="00860DA3" w:rsidRPr="008C51B0" w:rsidRDefault="00860DA3" w:rsidP="00860DA3">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3A341A1A" w14:textId="77777777" w:rsidR="00860DA3" w:rsidRPr="001E4D48" w:rsidRDefault="00860DA3" w:rsidP="00860DA3">
      <w:pPr>
        <w:ind w:hanging="480"/>
      </w:pPr>
      <w:r w:rsidRPr="008C51B0">
        <w:rPr>
          <w:b/>
          <w:bCs/>
          <w:color w:val="FF0000"/>
          <w:lang w:val="es-ES"/>
        </w:rPr>
        <w:t> </w:t>
      </w:r>
      <w:r w:rsidRPr="008C51B0">
        <w:rPr>
          <w:lang w:val="es-ES"/>
        </w:rPr>
        <w:t xml:space="preserve"> </w:t>
      </w:r>
      <w:r w:rsidRPr="001E4D48">
        <w:rPr>
          <w:color w:val="0000FF"/>
        </w:rPr>
        <w:t>&lt;</w:t>
      </w:r>
      <w:r w:rsidRPr="001E4D48">
        <w:rPr>
          <w:color w:val="990000"/>
        </w:rPr>
        <w:t>m2:MSG_TIMESTAMP</w:t>
      </w:r>
      <w:r w:rsidRPr="001E4D48">
        <w:rPr>
          <w:color w:val="0000FF"/>
        </w:rPr>
        <w:t>&gt;</w:t>
      </w:r>
      <w:r w:rsidRPr="001E4D48">
        <w:rPr>
          <w:b/>
          <w:bCs/>
        </w:rPr>
        <w:t>2009-06-26T11:34:35-05:00</w:t>
      </w:r>
      <w:r w:rsidRPr="001E4D48">
        <w:rPr>
          <w:color w:val="0000FF"/>
        </w:rPr>
        <w:t>&lt;/</w:t>
      </w:r>
      <w:r w:rsidRPr="001E4D48">
        <w:rPr>
          <w:color w:val="990000"/>
        </w:rPr>
        <w:t>m2:MSG_TIMESTAMP</w:t>
      </w:r>
      <w:r w:rsidRPr="001E4D48">
        <w:rPr>
          <w:color w:val="0000FF"/>
        </w:rPr>
        <w:t>&gt;</w:t>
      </w:r>
      <w:r w:rsidRPr="001E4D48">
        <w:t xml:space="preserve"> </w:t>
      </w:r>
    </w:p>
    <w:p w14:paraId="7BDA1F4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m2:PON</w:t>
      </w:r>
      <w:r w:rsidRPr="001E4D48">
        <w:rPr>
          <w:color w:val="0000FF"/>
        </w:rPr>
        <w:t>&gt;</w:t>
      </w:r>
      <w:r w:rsidRPr="001E4D48">
        <w:rPr>
          <w:b/>
          <w:bCs/>
        </w:rPr>
        <w:t>CVT0M008R31A</w:t>
      </w:r>
      <w:r w:rsidRPr="001E4D48">
        <w:rPr>
          <w:color w:val="0000FF"/>
        </w:rPr>
        <w:t>&lt;/</w:t>
      </w:r>
      <w:r w:rsidRPr="001E4D48">
        <w:rPr>
          <w:color w:val="990000"/>
        </w:rPr>
        <w:t>m2:PON</w:t>
      </w:r>
      <w:r w:rsidRPr="001E4D48">
        <w:rPr>
          <w:color w:val="0000FF"/>
        </w:rPr>
        <w:t>&gt;</w:t>
      </w:r>
      <w:r w:rsidRPr="001E4D48">
        <w:t xml:space="preserve"> </w:t>
      </w:r>
    </w:p>
    <w:p w14:paraId="79EFAE3A" w14:textId="77777777" w:rsidR="00860DA3" w:rsidRPr="008C51B0" w:rsidRDefault="00860DA3" w:rsidP="00860DA3">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7AFBDE94" w14:textId="77777777" w:rsidR="00860DA3" w:rsidRPr="008C51B0" w:rsidRDefault="00860DA3" w:rsidP="00860DA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6016797910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2B96C92E" w14:textId="77777777" w:rsidR="00860DA3" w:rsidRPr="008C51B0" w:rsidRDefault="00860DA3" w:rsidP="00860DA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20090626L00045-00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52B0B576" w14:textId="77777777" w:rsidR="00860DA3" w:rsidRPr="001E4D48" w:rsidRDefault="00860DA3" w:rsidP="00860DA3">
      <w:pPr>
        <w:ind w:hanging="480"/>
      </w:pPr>
      <w:r w:rsidRPr="008C51B0">
        <w:rPr>
          <w:b/>
          <w:bCs/>
          <w:color w:val="FF0000"/>
          <w:lang w:val="es-ES"/>
        </w:rPr>
        <w:t> </w:t>
      </w:r>
      <w:r w:rsidRPr="008C51B0">
        <w:rPr>
          <w:lang w:val="es-ES"/>
        </w:rPr>
        <w:t xml:space="preserve"> </w:t>
      </w:r>
      <w:r w:rsidRPr="001E4D48">
        <w:rPr>
          <w:color w:val="0000FF"/>
        </w:rPr>
        <w:t>&lt;</w:t>
      </w:r>
      <w:r w:rsidRPr="001E4D48">
        <w:rPr>
          <w:color w:val="990000"/>
        </w:rPr>
        <w:t>m2:CC</w:t>
      </w:r>
      <w:r w:rsidRPr="001E4D48">
        <w:rPr>
          <w:color w:val="0000FF"/>
        </w:rPr>
        <w:t>&gt;</w:t>
      </w:r>
      <w:r w:rsidRPr="001E4D48">
        <w:rPr>
          <w:b/>
          <w:bCs/>
        </w:rPr>
        <w:t>9999</w:t>
      </w:r>
      <w:r w:rsidRPr="001E4D48">
        <w:rPr>
          <w:color w:val="0000FF"/>
        </w:rPr>
        <w:t>&lt;/</w:t>
      </w:r>
      <w:r w:rsidRPr="001E4D48">
        <w:rPr>
          <w:color w:val="990000"/>
        </w:rPr>
        <w:t>m2:CC</w:t>
      </w:r>
      <w:r w:rsidRPr="001E4D48">
        <w:rPr>
          <w:color w:val="0000FF"/>
        </w:rPr>
        <w:t>&gt;</w:t>
      </w:r>
      <w:r w:rsidRPr="001E4D48">
        <w:t xml:space="preserve"> </w:t>
      </w:r>
    </w:p>
    <w:p w14:paraId="602E6235"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m2:CLEC_APPL_ID</w:t>
      </w:r>
      <w:r w:rsidRPr="001E4D48">
        <w:rPr>
          <w:color w:val="0000FF"/>
        </w:rPr>
        <w:t>&gt;</w:t>
      </w:r>
      <w:r w:rsidRPr="001E4D48">
        <w:rPr>
          <w:b/>
          <w:bCs/>
        </w:rPr>
        <w:t>CTE-VALIDATOR</w:t>
      </w:r>
      <w:r w:rsidRPr="001E4D48">
        <w:rPr>
          <w:color w:val="0000FF"/>
        </w:rPr>
        <w:t>&lt;/</w:t>
      </w:r>
      <w:r w:rsidRPr="001E4D48">
        <w:rPr>
          <w:color w:val="990000"/>
        </w:rPr>
        <w:t>m2:CLEC_APPL_ID</w:t>
      </w:r>
      <w:r w:rsidRPr="001E4D48">
        <w:rPr>
          <w:color w:val="0000FF"/>
        </w:rPr>
        <w:t>&gt;</w:t>
      </w:r>
      <w:r w:rsidRPr="001E4D48">
        <w:t xml:space="preserve"> </w:t>
      </w:r>
    </w:p>
    <w:p w14:paraId="6E7A6C22"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m2:CLEC_APPL_PASSWORD</w:t>
      </w:r>
      <w:r w:rsidRPr="001E4D48">
        <w:rPr>
          <w:color w:val="0000FF"/>
        </w:rPr>
        <w:t>&gt;</w:t>
      </w:r>
      <w:r w:rsidRPr="001E4D48">
        <w:rPr>
          <w:b/>
          <w:bCs/>
        </w:rPr>
        <w:t>PA$$WORD</w:t>
      </w:r>
      <w:r w:rsidRPr="001E4D48">
        <w:rPr>
          <w:color w:val="0000FF"/>
        </w:rPr>
        <w:t>&lt;/</w:t>
      </w:r>
      <w:r w:rsidRPr="001E4D48">
        <w:rPr>
          <w:color w:val="990000"/>
        </w:rPr>
        <w:t>m2:CLEC_APPL_PASSWORD</w:t>
      </w:r>
      <w:r w:rsidRPr="001E4D48">
        <w:rPr>
          <w:color w:val="0000FF"/>
        </w:rPr>
        <w:t>&gt;</w:t>
      </w:r>
      <w:r w:rsidRPr="001E4D48">
        <w:t xml:space="preserve"> </w:t>
      </w:r>
    </w:p>
    <w:p w14:paraId="69934F3B"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m2:DTSENT</w:t>
      </w:r>
      <w:r w:rsidRPr="001E4D48">
        <w:rPr>
          <w:color w:val="0000FF"/>
        </w:rPr>
        <w:t>&gt;</w:t>
      </w:r>
      <w:r w:rsidRPr="001E4D48">
        <w:rPr>
          <w:b/>
          <w:bCs/>
        </w:rPr>
        <w:t>200906261134AM</w:t>
      </w:r>
      <w:r w:rsidRPr="001E4D48">
        <w:rPr>
          <w:color w:val="0000FF"/>
        </w:rPr>
        <w:t>&lt;/</w:t>
      </w:r>
      <w:r w:rsidRPr="001E4D48">
        <w:rPr>
          <w:color w:val="990000"/>
        </w:rPr>
        <w:t>m2:DTSENT</w:t>
      </w:r>
      <w:r w:rsidRPr="001E4D48">
        <w:rPr>
          <w:color w:val="0000FF"/>
        </w:rPr>
        <w:t>&gt;</w:t>
      </w:r>
      <w:r w:rsidRPr="001E4D48">
        <w:t xml:space="preserve"> </w:t>
      </w:r>
    </w:p>
    <w:p w14:paraId="53538670"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m2:ORD</w:t>
      </w:r>
      <w:r w:rsidRPr="001E4D48">
        <w:rPr>
          <w:color w:val="0000FF"/>
        </w:rPr>
        <w:t>&gt;</w:t>
      </w:r>
      <w:r w:rsidRPr="001E4D48">
        <w:rPr>
          <w:b/>
          <w:bCs/>
        </w:rPr>
        <w:t>C6586C17</w:t>
      </w:r>
      <w:r w:rsidRPr="001E4D48">
        <w:rPr>
          <w:color w:val="0000FF"/>
        </w:rPr>
        <w:t>&lt;/</w:t>
      </w:r>
      <w:r w:rsidRPr="001E4D48">
        <w:rPr>
          <w:color w:val="990000"/>
        </w:rPr>
        <w:t>m2:ORD</w:t>
      </w:r>
      <w:r w:rsidRPr="001E4D48">
        <w:rPr>
          <w:color w:val="0000FF"/>
        </w:rPr>
        <w:t>&gt;</w:t>
      </w:r>
      <w:r w:rsidRPr="001E4D48">
        <w:t xml:space="preserve"> </w:t>
      </w:r>
    </w:p>
    <w:p w14:paraId="46596821"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m2:STATUS_CODE</w:t>
      </w:r>
      <w:r w:rsidRPr="001E4D48">
        <w:rPr>
          <w:color w:val="0000FF"/>
        </w:rPr>
        <w:t>&gt;</w:t>
      </w:r>
      <w:r w:rsidRPr="001E4D48">
        <w:rPr>
          <w:b/>
          <w:bCs/>
        </w:rPr>
        <w:t>PD</w:t>
      </w:r>
      <w:r w:rsidRPr="001E4D48">
        <w:rPr>
          <w:color w:val="0000FF"/>
        </w:rPr>
        <w:t>&lt;/</w:t>
      </w:r>
      <w:r w:rsidRPr="001E4D48">
        <w:rPr>
          <w:color w:val="990000"/>
        </w:rPr>
        <w:t>m2:STATUS_CODE</w:t>
      </w:r>
      <w:r w:rsidRPr="001E4D48">
        <w:rPr>
          <w:color w:val="0000FF"/>
        </w:rPr>
        <w:t>&gt;</w:t>
      </w:r>
      <w:r w:rsidRPr="001E4D48">
        <w:t xml:space="preserve"> </w:t>
      </w:r>
    </w:p>
    <w:p w14:paraId="6EFC93FA"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m2:STATUS_MSG</w:t>
      </w:r>
      <w:r w:rsidRPr="001E4D48">
        <w:rPr>
          <w:color w:val="0000FF"/>
        </w:rPr>
        <w:t>&gt;</w:t>
      </w:r>
      <w:r w:rsidRPr="001E4D48">
        <w:rPr>
          <w:b/>
          <w:bCs/>
        </w:rPr>
        <w:t>PENDING ORDER</w:t>
      </w:r>
      <w:r w:rsidRPr="001E4D48">
        <w:rPr>
          <w:color w:val="0000FF"/>
        </w:rPr>
        <w:t>&lt;/</w:t>
      </w:r>
      <w:r w:rsidRPr="001E4D48">
        <w:rPr>
          <w:color w:val="990000"/>
        </w:rPr>
        <w:t>m2:STATUS_MSG</w:t>
      </w:r>
      <w:r w:rsidRPr="001E4D48">
        <w:rPr>
          <w:color w:val="0000FF"/>
        </w:rPr>
        <w:t>&gt;</w:t>
      </w:r>
      <w:r w:rsidRPr="001E4D48">
        <w:t xml:space="preserve"> </w:t>
      </w:r>
    </w:p>
    <w:p w14:paraId="6AC5BD6D"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m2:REMARKS</w:t>
      </w:r>
      <w:r w:rsidRPr="001E4D48">
        <w:rPr>
          <w:color w:val="0000FF"/>
        </w:rPr>
        <w:t>&gt;</w:t>
      </w:r>
      <w:r w:rsidRPr="001E4D48">
        <w:rPr>
          <w:b/>
          <w:bCs/>
        </w:rPr>
        <w:t>Facilities have been checked</w:t>
      </w:r>
      <w:r w:rsidRPr="001E4D48">
        <w:rPr>
          <w:color w:val="0000FF"/>
        </w:rPr>
        <w:t>&lt;/</w:t>
      </w:r>
      <w:r w:rsidRPr="001E4D48">
        <w:rPr>
          <w:color w:val="990000"/>
        </w:rPr>
        <w:t>m2:REMARKS</w:t>
      </w:r>
      <w:r w:rsidRPr="001E4D48">
        <w:rPr>
          <w:color w:val="0000FF"/>
        </w:rPr>
        <w:t>&gt;</w:t>
      </w:r>
      <w:r w:rsidRPr="001E4D48">
        <w:t xml:space="preserve"> </w:t>
      </w:r>
    </w:p>
    <w:p w14:paraId="3F00F61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m2:TRAN_ACK_TYPE</w:t>
      </w:r>
      <w:r w:rsidRPr="001E4D48">
        <w:rPr>
          <w:color w:val="0000FF"/>
        </w:rPr>
        <w:t>&gt;</w:t>
      </w:r>
      <w:r w:rsidRPr="001E4D48">
        <w:rPr>
          <w:b/>
          <w:bCs/>
        </w:rPr>
        <w:t>AT</w:t>
      </w:r>
      <w:r w:rsidRPr="001E4D48">
        <w:rPr>
          <w:color w:val="0000FF"/>
        </w:rPr>
        <w:t>&lt;/</w:t>
      </w:r>
      <w:r w:rsidRPr="001E4D48">
        <w:rPr>
          <w:color w:val="990000"/>
        </w:rPr>
        <w:t>m2:TRAN_ACK_TYPE</w:t>
      </w:r>
      <w:r w:rsidRPr="001E4D48">
        <w:rPr>
          <w:color w:val="0000FF"/>
        </w:rPr>
        <w:t>&gt;</w:t>
      </w:r>
      <w:r w:rsidRPr="001E4D48">
        <w:t xml:space="preserve"> </w:t>
      </w:r>
    </w:p>
    <w:p w14:paraId="22EE5F3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m2:TRANS_SET_PURPOSE_CODE</w:t>
      </w:r>
      <w:r w:rsidRPr="001E4D48">
        <w:rPr>
          <w:color w:val="0000FF"/>
        </w:rPr>
        <w:t>&gt;</w:t>
      </w:r>
      <w:r w:rsidRPr="001E4D48">
        <w:rPr>
          <w:b/>
          <w:bCs/>
        </w:rPr>
        <w:t>06</w:t>
      </w:r>
      <w:r w:rsidRPr="001E4D48">
        <w:rPr>
          <w:color w:val="0000FF"/>
        </w:rPr>
        <w:t>&lt;/</w:t>
      </w:r>
      <w:r w:rsidRPr="001E4D48">
        <w:rPr>
          <w:color w:val="990000"/>
        </w:rPr>
        <w:t>m2:TRANS_SET_PURPOSE_CODE</w:t>
      </w:r>
      <w:r w:rsidRPr="001E4D48">
        <w:rPr>
          <w:color w:val="0000FF"/>
        </w:rPr>
        <w:t>&gt;</w:t>
      </w:r>
      <w:r w:rsidRPr="001E4D48">
        <w:t xml:space="preserve"> </w:t>
      </w:r>
    </w:p>
    <w:p w14:paraId="2DC7D963"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m2:HDR</w:t>
      </w:r>
      <w:r w:rsidRPr="001E4D48">
        <w:rPr>
          <w:color w:val="0000FF"/>
        </w:rPr>
        <w:t>&gt;</w:t>
      </w:r>
    </w:p>
    <w:p w14:paraId="66EB6FF9" w14:textId="77777777" w:rsidR="00860DA3" w:rsidRPr="001E4D48" w:rsidRDefault="00860DA3" w:rsidP="00860DA3">
      <w:pPr>
        <w:ind w:hanging="480"/>
      </w:pPr>
      <w:hyperlink r:id="rId264" w:history="1">
        <w:r w:rsidRPr="001E4D48">
          <w:rPr>
            <w:b/>
            <w:bCs/>
            <w:color w:val="FF0000"/>
            <w:u w:val="single"/>
          </w:rPr>
          <w:t>-</w:t>
        </w:r>
      </w:hyperlink>
      <w:r w:rsidRPr="001E4D48">
        <w:t xml:space="preserve"> </w:t>
      </w:r>
      <w:r w:rsidRPr="001E4D48">
        <w:rPr>
          <w:color w:val="0000FF"/>
        </w:rPr>
        <w:t>&lt;</w:t>
      </w:r>
      <w:r w:rsidRPr="001E4D48">
        <w:rPr>
          <w:color w:val="990000"/>
        </w:rPr>
        <w:t>m2:NOTIFICATION</w:t>
      </w:r>
      <w:r w:rsidRPr="001E4D48">
        <w:rPr>
          <w:color w:val="0000FF"/>
        </w:rPr>
        <w:t>&gt;</w:t>
      </w:r>
    </w:p>
    <w:p w14:paraId="71338875" w14:textId="77777777" w:rsidR="00860DA3" w:rsidRPr="001E4D48" w:rsidRDefault="00860DA3" w:rsidP="00860DA3">
      <w:pPr>
        <w:ind w:hanging="480"/>
      </w:pPr>
      <w:hyperlink r:id="rId265" w:history="1">
        <w:r w:rsidRPr="001E4D48">
          <w:rPr>
            <w:b/>
            <w:bCs/>
            <w:color w:val="FF0000"/>
            <w:u w:val="single"/>
          </w:rPr>
          <w:t>-</w:t>
        </w:r>
      </w:hyperlink>
      <w:r w:rsidRPr="001E4D48">
        <w:t xml:space="preserve"> </w:t>
      </w:r>
      <w:r w:rsidRPr="001E4D48">
        <w:rPr>
          <w:color w:val="0000FF"/>
        </w:rPr>
        <w:t>&lt;</w:t>
      </w:r>
      <w:r w:rsidRPr="001E4D48">
        <w:rPr>
          <w:color w:val="990000"/>
        </w:rPr>
        <w:t>m2:FIRM_ORDER_NOTIFICATION</w:t>
      </w:r>
      <w:r w:rsidRPr="001E4D48">
        <w:rPr>
          <w:color w:val="0000FF"/>
        </w:rPr>
        <w:t>&gt;</w:t>
      </w:r>
    </w:p>
    <w:p w14:paraId="6106EB03" w14:textId="77777777" w:rsidR="00860DA3" w:rsidRPr="001E4D48" w:rsidRDefault="00860DA3" w:rsidP="00860DA3">
      <w:pPr>
        <w:ind w:hanging="480"/>
      </w:pPr>
      <w:hyperlink r:id="rId266" w:history="1">
        <w:r w:rsidRPr="001E4D48">
          <w:rPr>
            <w:b/>
            <w:bCs/>
            <w:color w:val="FF0000"/>
            <w:u w:val="single"/>
          </w:rPr>
          <w:t>-</w:t>
        </w:r>
      </w:hyperlink>
      <w:r w:rsidRPr="001E4D48">
        <w:t xml:space="preserve"> </w:t>
      </w:r>
      <w:r w:rsidRPr="001E4D48">
        <w:rPr>
          <w:color w:val="0000FF"/>
        </w:rPr>
        <w:t>&lt;</w:t>
      </w:r>
      <w:r w:rsidRPr="001E4D48">
        <w:rPr>
          <w:color w:val="990000"/>
        </w:rPr>
        <w:t>m2:NOTIFICATION_ADMIN</w:t>
      </w:r>
      <w:r w:rsidRPr="001E4D48">
        <w:rPr>
          <w:color w:val="0000FF"/>
        </w:rPr>
        <w:t>&gt;</w:t>
      </w:r>
    </w:p>
    <w:p w14:paraId="6172AB54"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m2:INIT</w:t>
      </w:r>
      <w:r w:rsidRPr="001E4D48">
        <w:rPr>
          <w:color w:val="0000FF"/>
        </w:rPr>
        <w:t>&gt;</w:t>
      </w:r>
      <w:r w:rsidRPr="001E4D48">
        <w:rPr>
          <w:b/>
          <w:bCs/>
        </w:rPr>
        <w:t>BOJANGLES</w:t>
      </w:r>
      <w:r w:rsidRPr="001E4D48">
        <w:rPr>
          <w:color w:val="0000FF"/>
        </w:rPr>
        <w:t>&lt;/</w:t>
      </w:r>
      <w:r w:rsidRPr="001E4D48">
        <w:rPr>
          <w:color w:val="990000"/>
        </w:rPr>
        <w:t>m2:INIT</w:t>
      </w:r>
      <w:r w:rsidRPr="001E4D48">
        <w:rPr>
          <w:color w:val="0000FF"/>
        </w:rPr>
        <w:t>&gt;</w:t>
      </w:r>
      <w:r w:rsidRPr="001E4D48">
        <w:t xml:space="preserve"> </w:t>
      </w:r>
    </w:p>
    <w:p w14:paraId="07239C2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m2:INIT_TEL_NO</w:t>
      </w:r>
      <w:r w:rsidRPr="001E4D48">
        <w:rPr>
          <w:color w:val="0000FF"/>
        </w:rPr>
        <w:t>&gt;</w:t>
      </w:r>
      <w:r w:rsidRPr="001E4D48">
        <w:rPr>
          <w:b/>
          <w:bCs/>
        </w:rPr>
        <w:t>8884448888</w:t>
      </w:r>
      <w:r w:rsidRPr="001E4D48">
        <w:rPr>
          <w:color w:val="0000FF"/>
        </w:rPr>
        <w:t>&lt;/</w:t>
      </w:r>
      <w:r w:rsidRPr="001E4D48">
        <w:rPr>
          <w:color w:val="990000"/>
        </w:rPr>
        <w:t>m2:INIT_TEL_NO</w:t>
      </w:r>
      <w:r w:rsidRPr="001E4D48">
        <w:rPr>
          <w:color w:val="0000FF"/>
        </w:rPr>
        <w:t>&gt;</w:t>
      </w:r>
      <w:r w:rsidRPr="001E4D48">
        <w:t xml:space="preserve"> </w:t>
      </w:r>
    </w:p>
    <w:p w14:paraId="7C2AF19D"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m2:REP</w:t>
      </w:r>
      <w:r w:rsidRPr="001E4D48">
        <w:rPr>
          <w:color w:val="0000FF"/>
        </w:rPr>
        <w:t>&gt;</w:t>
      </w:r>
      <w:r w:rsidRPr="001E4D48">
        <w:rPr>
          <w:b/>
          <w:bCs/>
        </w:rPr>
        <w:t>LCSC</w:t>
      </w:r>
      <w:r w:rsidRPr="001E4D48">
        <w:rPr>
          <w:color w:val="0000FF"/>
        </w:rPr>
        <w:t>&lt;/</w:t>
      </w:r>
      <w:r w:rsidRPr="001E4D48">
        <w:rPr>
          <w:color w:val="990000"/>
        </w:rPr>
        <w:t>m2:REP</w:t>
      </w:r>
      <w:r w:rsidRPr="001E4D48">
        <w:rPr>
          <w:color w:val="0000FF"/>
        </w:rPr>
        <w:t>&gt;</w:t>
      </w:r>
      <w:r w:rsidRPr="001E4D48">
        <w:t xml:space="preserve"> </w:t>
      </w:r>
    </w:p>
    <w:p w14:paraId="168405A1"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m2:REP_TEL_NO</w:t>
      </w:r>
      <w:r w:rsidRPr="001E4D48">
        <w:rPr>
          <w:color w:val="0000FF"/>
        </w:rPr>
        <w:t>&gt;</w:t>
      </w:r>
      <w:r w:rsidRPr="001E4D48">
        <w:rPr>
          <w:b/>
          <w:bCs/>
        </w:rPr>
        <w:t>8006670807</w:t>
      </w:r>
      <w:r w:rsidRPr="001E4D48">
        <w:rPr>
          <w:color w:val="0000FF"/>
        </w:rPr>
        <w:t>&lt;/</w:t>
      </w:r>
      <w:r w:rsidRPr="001E4D48">
        <w:rPr>
          <w:color w:val="990000"/>
        </w:rPr>
        <w:t>m2:REP_TEL_NO</w:t>
      </w:r>
      <w:r w:rsidRPr="001E4D48">
        <w:rPr>
          <w:color w:val="0000FF"/>
        </w:rPr>
        <w:t>&gt;</w:t>
      </w:r>
      <w:r w:rsidRPr="001E4D48">
        <w:t xml:space="preserve"> </w:t>
      </w:r>
    </w:p>
    <w:p w14:paraId="61D8B30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m2:DD_CD</w:t>
      </w:r>
      <w:r w:rsidRPr="001E4D48">
        <w:rPr>
          <w:color w:val="0000FF"/>
        </w:rPr>
        <w:t>&gt;</w:t>
      </w:r>
      <w:r w:rsidRPr="001E4D48">
        <w:rPr>
          <w:b/>
          <w:bCs/>
        </w:rPr>
        <w:t>20090731</w:t>
      </w:r>
      <w:r w:rsidRPr="001E4D48">
        <w:rPr>
          <w:color w:val="0000FF"/>
        </w:rPr>
        <w:t>&lt;/</w:t>
      </w:r>
      <w:r w:rsidRPr="001E4D48">
        <w:rPr>
          <w:color w:val="990000"/>
        </w:rPr>
        <w:t>m2:DD_CD</w:t>
      </w:r>
      <w:r w:rsidRPr="001E4D48">
        <w:rPr>
          <w:color w:val="0000FF"/>
        </w:rPr>
        <w:t>&gt;</w:t>
      </w:r>
      <w:r w:rsidRPr="001E4D48">
        <w:t xml:space="preserve"> </w:t>
      </w:r>
    </w:p>
    <w:p w14:paraId="5159D11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m2:BAN1</w:t>
      </w:r>
      <w:r w:rsidRPr="001E4D48">
        <w:rPr>
          <w:color w:val="0000FF"/>
        </w:rPr>
        <w:t>&gt;</w:t>
      </w:r>
      <w:r w:rsidRPr="001E4D48">
        <w:rPr>
          <w:b/>
          <w:bCs/>
        </w:rPr>
        <w:t>601Q886621621</w:t>
      </w:r>
      <w:r w:rsidRPr="001E4D48">
        <w:rPr>
          <w:color w:val="0000FF"/>
        </w:rPr>
        <w:t>&lt;/</w:t>
      </w:r>
      <w:r w:rsidRPr="001E4D48">
        <w:rPr>
          <w:color w:val="990000"/>
        </w:rPr>
        <w:t>m2:BAN1</w:t>
      </w:r>
      <w:r w:rsidRPr="001E4D48">
        <w:rPr>
          <w:color w:val="0000FF"/>
        </w:rPr>
        <w:t>&gt;</w:t>
      </w:r>
      <w:r w:rsidRPr="001E4D48">
        <w:t xml:space="preserve"> </w:t>
      </w:r>
    </w:p>
    <w:p w14:paraId="7DB73140"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m2:NOTIFICATION_ADMIN</w:t>
      </w:r>
      <w:r w:rsidRPr="001E4D48">
        <w:rPr>
          <w:color w:val="0000FF"/>
        </w:rPr>
        <w:t>&gt;</w:t>
      </w:r>
    </w:p>
    <w:p w14:paraId="77E9528B" w14:textId="77777777" w:rsidR="00860DA3" w:rsidRPr="001E4D48" w:rsidRDefault="00860DA3" w:rsidP="00860DA3">
      <w:pPr>
        <w:ind w:hanging="480"/>
      </w:pPr>
      <w:hyperlink r:id="rId267" w:history="1">
        <w:r w:rsidRPr="001E4D48">
          <w:rPr>
            <w:b/>
            <w:bCs/>
            <w:color w:val="FF0000"/>
            <w:u w:val="single"/>
          </w:rPr>
          <w:t>-</w:t>
        </w:r>
      </w:hyperlink>
      <w:r w:rsidRPr="001E4D48">
        <w:t xml:space="preserve"> </w:t>
      </w:r>
      <w:r w:rsidRPr="001E4D48">
        <w:rPr>
          <w:color w:val="0000FF"/>
        </w:rPr>
        <w:t>&lt;</w:t>
      </w:r>
      <w:r w:rsidRPr="001E4D48">
        <w:rPr>
          <w:color w:val="990000"/>
        </w:rPr>
        <w:t>m2:SERVICES_INFO</w:t>
      </w:r>
      <w:r w:rsidRPr="001E4D48">
        <w:rPr>
          <w:color w:val="0000FF"/>
        </w:rPr>
        <w:t>&gt;</w:t>
      </w:r>
    </w:p>
    <w:p w14:paraId="4D1086B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m2:LOCNUM_SVCS</w:t>
      </w:r>
      <w:r w:rsidRPr="001E4D48">
        <w:rPr>
          <w:color w:val="0000FF"/>
        </w:rPr>
        <w:t>&gt;</w:t>
      </w:r>
      <w:r w:rsidRPr="001E4D48">
        <w:rPr>
          <w:b/>
          <w:bCs/>
        </w:rPr>
        <w:t>000</w:t>
      </w:r>
      <w:r w:rsidRPr="001E4D48">
        <w:rPr>
          <w:color w:val="0000FF"/>
        </w:rPr>
        <w:t>&lt;/</w:t>
      </w:r>
      <w:r w:rsidRPr="001E4D48">
        <w:rPr>
          <w:color w:val="990000"/>
        </w:rPr>
        <w:t>m2:LOCNUM_SVCS</w:t>
      </w:r>
      <w:r w:rsidRPr="001E4D48">
        <w:rPr>
          <w:color w:val="0000FF"/>
        </w:rPr>
        <w:t>&gt;</w:t>
      </w:r>
      <w:r w:rsidRPr="001E4D48">
        <w:t xml:space="preserve"> </w:t>
      </w:r>
    </w:p>
    <w:p w14:paraId="0E0D342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m2:LNUM</w:t>
      </w:r>
      <w:r w:rsidRPr="001E4D48">
        <w:rPr>
          <w:color w:val="0000FF"/>
        </w:rPr>
        <w:t>&gt;</w:t>
      </w:r>
      <w:r w:rsidRPr="001E4D48">
        <w:rPr>
          <w:b/>
          <w:bCs/>
        </w:rPr>
        <w:t>00001</w:t>
      </w:r>
      <w:r w:rsidRPr="001E4D48">
        <w:rPr>
          <w:color w:val="0000FF"/>
        </w:rPr>
        <w:t>&lt;/</w:t>
      </w:r>
      <w:r w:rsidRPr="001E4D48">
        <w:rPr>
          <w:color w:val="990000"/>
        </w:rPr>
        <w:t>m2:LNUM</w:t>
      </w:r>
      <w:r w:rsidRPr="001E4D48">
        <w:rPr>
          <w:color w:val="0000FF"/>
        </w:rPr>
        <w:t>&gt;</w:t>
      </w:r>
      <w:r w:rsidRPr="001E4D48">
        <w:t xml:space="preserve"> </w:t>
      </w:r>
    </w:p>
    <w:p w14:paraId="2B96D14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m2:TNS</w:t>
      </w:r>
      <w:r w:rsidRPr="001E4D48">
        <w:rPr>
          <w:color w:val="0000FF"/>
        </w:rPr>
        <w:t>&gt;</w:t>
      </w:r>
      <w:r w:rsidRPr="001E4D48">
        <w:rPr>
          <w:b/>
          <w:bCs/>
        </w:rPr>
        <w:t>6016797910</w:t>
      </w:r>
      <w:r w:rsidRPr="001E4D48">
        <w:rPr>
          <w:color w:val="0000FF"/>
        </w:rPr>
        <w:t>&lt;/</w:t>
      </w:r>
      <w:r w:rsidRPr="001E4D48">
        <w:rPr>
          <w:color w:val="990000"/>
        </w:rPr>
        <w:t>m2:TNS</w:t>
      </w:r>
      <w:r w:rsidRPr="001E4D48">
        <w:rPr>
          <w:color w:val="0000FF"/>
        </w:rPr>
        <w:t>&gt;</w:t>
      </w:r>
      <w:r w:rsidRPr="001E4D48">
        <w:t xml:space="preserve"> </w:t>
      </w:r>
    </w:p>
    <w:p w14:paraId="53E7561A"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m2:SERVICES_INFO</w:t>
      </w:r>
      <w:r w:rsidRPr="001E4D48">
        <w:rPr>
          <w:color w:val="0000FF"/>
        </w:rPr>
        <w:t>&gt;</w:t>
      </w:r>
    </w:p>
    <w:p w14:paraId="6CDEFDF5"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m2:FIRM_ORDER_NOTIFICATION</w:t>
      </w:r>
      <w:r w:rsidRPr="001E4D48">
        <w:rPr>
          <w:color w:val="0000FF"/>
        </w:rPr>
        <w:t>&gt;</w:t>
      </w:r>
    </w:p>
    <w:p w14:paraId="41C18A07"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m2:NOTIFICATION</w:t>
      </w:r>
      <w:r w:rsidRPr="001E4D48">
        <w:rPr>
          <w:color w:val="0000FF"/>
        </w:rPr>
        <w:t>&gt;</w:t>
      </w:r>
    </w:p>
    <w:p w14:paraId="38D90948"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m2:LSR_RESP</w:t>
      </w:r>
      <w:r w:rsidRPr="001E4D48">
        <w:rPr>
          <w:color w:val="0000FF"/>
        </w:rPr>
        <w:t>&gt;</w:t>
      </w:r>
    </w:p>
    <w:p w14:paraId="7945E7B8"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m1:ATT_LSR_ORD_RSP</w:t>
      </w:r>
      <w:r w:rsidRPr="001E4D48">
        <w:rPr>
          <w:color w:val="0000FF"/>
        </w:rPr>
        <w:t>&gt;</w:t>
      </w:r>
    </w:p>
    <w:p w14:paraId="09D77283" w14:textId="77777777" w:rsidR="00860DA3" w:rsidRPr="006119D4" w:rsidRDefault="00860DA3" w:rsidP="006A4E58"/>
    <w:p w14:paraId="2950B806" w14:textId="77777777" w:rsidR="00B752E4" w:rsidRDefault="008D4C1F">
      <w:pPr>
        <w:pStyle w:val="TCtxtTAG"/>
        <w:rPr>
          <w:b/>
          <w:bCs/>
          <w:sz w:val="24"/>
        </w:rPr>
      </w:pPr>
      <w:r>
        <w:rPr>
          <w:b/>
          <w:bCs/>
          <w:sz w:val="24"/>
        </w:rPr>
        <w:br w:type="page"/>
      </w:r>
      <w:r w:rsidR="00B752E4">
        <w:rPr>
          <w:b/>
          <w:bCs/>
          <w:sz w:val="24"/>
        </w:rPr>
        <w:t>TEST CASE M009: Scenario Description:* (Act=C) Change to add and remove features, modify feature detail of existing features - LNA=C</w:t>
      </w:r>
    </w:p>
    <w:p w14:paraId="18B08D02" w14:textId="77777777" w:rsidR="00B752E4" w:rsidRDefault="00B752E4">
      <w:pPr>
        <w:pStyle w:val="Heading3"/>
        <w:rPr>
          <w:i w:val="0"/>
          <w:iCs w:val="0"/>
        </w:rPr>
      </w:pPr>
      <w:r>
        <w:rPr>
          <w:i w:val="0"/>
          <w:iCs w:val="0"/>
        </w:rPr>
        <w:t>Type of Account:  Business / Single Line</w:t>
      </w:r>
    </w:p>
    <w:p w14:paraId="481E3C80" w14:textId="77777777" w:rsidR="000A4F99" w:rsidRPr="000A4F99" w:rsidRDefault="000A4F99" w:rsidP="000A4F99"/>
    <w:p w14:paraId="4B03CBDF" w14:textId="77777777" w:rsidR="00B752E4" w:rsidRDefault="00B752E4"/>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4338"/>
        <w:gridCol w:w="2412"/>
      </w:tblGrid>
      <w:tr w:rsidR="00B752E4" w:rsidRPr="005914A2" w14:paraId="5A449A08" w14:textId="77777777">
        <w:trPr>
          <w:tblHeader/>
        </w:trPr>
        <w:tc>
          <w:tcPr>
            <w:tcW w:w="2250" w:type="dxa"/>
            <w:tcBorders>
              <w:top w:val="single" w:sz="12" w:space="0" w:color="auto"/>
              <w:left w:val="single" w:sz="12" w:space="0" w:color="auto"/>
              <w:bottom w:val="single" w:sz="6" w:space="0" w:color="auto"/>
              <w:right w:val="single" w:sz="6" w:space="0" w:color="auto"/>
            </w:tcBorders>
          </w:tcPr>
          <w:p w14:paraId="6BB10DE4"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338" w:type="dxa"/>
            <w:tcBorders>
              <w:top w:val="single" w:sz="12" w:space="0" w:color="auto"/>
              <w:left w:val="single" w:sz="6" w:space="0" w:color="auto"/>
              <w:bottom w:val="single" w:sz="6" w:space="0" w:color="auto"/>
              <w:right w:val="single" w:sz="6" w:space="0" w:color="auto"/>
            </w:tcBorders>
          </w:tcPr>
          <w:p w14:paraId="026EC28B" w14:textId="77777777" w:rsidR="00B752E4" w:rsidRPr="005914A2" w:rsidRDefault="00B752E4">
            <w:pPr>
              <w:jc w:val="center"/>
              <w:rPr>
                <w:rFonts w:ascii="Arial" w:hAnsi="Arial" w:cs="Arial"/>
                <w:b/>
              </w:rPr>
            </w:pPr>
            <w:r w:rsidRPr="005914A2">
              <w:rPr>
                <w:rFonts w:ascii="Arial" w:hAnsi="Arial" w:cs="Arial"/>
                <w:b/>
              </w:rPr>
              <w:t>FIELD NAME</w:t>
            </w:r>
          </w:p>
        </w:tc>
        <w:tc>
          <w:tcPr>
            <w:tcW w:w="2412" w:type="dxa"/>
            <w:tcBorders>
              <w:top w:val="single" w:sz="12" w:space="0" w:color="auto"/>
              <w:left w:val="single" w:sz="6" w:space="0" w:color="auto"/>
              <w:bottom w:val="single" w:sz="6" w:space="0" w:color="auto"/>
              <w:right w:val="single" w:sz="12" w:space="0" w:color="auto"/>
            </w:tcBorders>
          </w:tcPr>
          <w:p w14:paraId="6E29F262"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7038FB74"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14D5FC33" w14:textId="77777777" w:rsidR="00B752E4" w:rsidRPr="005914A2" w:rsidRDefault="00B752E4">
            <w:pPr>
              <w:pStyle w:val="Heading4"/>
              <w:rPr>
                <w:b/>
                <w:bCs/>
                <w:i w:val="0"/>
                <w:iCs w:val="0"/>
              </w:rPr>
            </w:pPr>
            <w:r w:rsidRPr="005914A2">
              <w:rPr>
                <w:b/>
                <w:bCs/>
                <w:i w:val="0"/>
                <w:iCs w:val="0"/>
              </w:rPr>
              <w:t>LSR  FORM</w:t>
            </w:r>
          </w:p>
        </w:tc>
      </w:tr>
      <w:tr w:rsidR="00B752E4" w:rsidRPr="005914A2" w14:paraId="68AAC682"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5513838E"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1E29C3EE"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7A8E66F4" w14:textId="77777777" w:rsidR="00B752E4" w:rsidRPr="005914A2" w:rsidRDefault="00B752E4">
            <w:pPr>
              <w:pStyle w:val="FORMDATA"/>
              <w:rPr>
                <w:b/>
                <w:color w:val="auto"/>
              </w:rPr>
            </w:pPr>
            <w:r w:rsidRPr="005914A2">
              <w:rPr>
                <w:b/>
                <w:color w:val="auto"/>
              </w:rPr>
              <w:t>CCNA</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441096E7" w14:textId="77777777" w:rsidR="00B752E4" w:rsidRPr="005914A2" w:rsidRDefault="00B752E4">
            <w:pPr>
              <w:pStyle w:val="FORMDATA"/>
              <w:rPr>
                <w:b/>
                <w:color w:val="auto"/>
              </w:rPr>
            </w:pPr>
            <w:r w:rsidRPr="005914A2">
              <w:rPr>
                <w:b/>
                <w:color w:val="auto"/>
              </w:rPr>
              <w:t>Customer Carrier Name Abbreviation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4B79E3EC" w14:textId="77777777" w:rsidR="00B752E4" w:rsidRPr="005914A2" w:rsidRDefault="00B752E4">
            <w:pPr>
              <w:pStyle w:val="FORMDATA"/>
              <w:rPr>
                <w:b/>
                <w:color w:val="auto"/>
              </w:rPr>
            </w:pPr>
            <w:r w:rsidRPr="005914A2">
              <w:rPr>
                <w:b/>
                <w:color w:val="auto"/>
              </w:rPr>
              <w:t>ZXL</w:t>
            </w:r>
          </w:p>
        </w:tc>
      </w:tr>
      <w:tr w:rsidR="00B752E4" w:rsidRPr="005914A2" w14:paraId="4A88BDDF" w14:textId="77777777">
        <w:tc>
          <w:tcPr>
            <w:tcW w:w="2250" w:type="dxa"/>
            <w:tcBorders>
              <w:top w:val="single" w:sz="6" w:space="0" w:color="auto"/>
              <w:left w:val="single" w:sz="12" w:space="0" w:color="auto"/>
              <w:bottom w:val="single" w:sz="6" w:space="0" w:color="auto"/>
              <w:right w:val="single" w:sz="6" w:space="0" w:color="auto"/>
            </w:tcBorders>
          </w:tcPr>
          <w:p w14:paraId="434E4A37" w14:textId="77777777" w:rsidR="00B752E4" w:rsidRPr="005914A2" w:rsidRDefault="00B752E4">
            <w:pPr>
              <w:pStyle w:val="FORMDATA"/>
              <w:rPr>
                <w:b/>
                <w:color w:val="auto"/>
              </w:rPr>
            </w:pPr>
            <w:r w:rsidRPr="005914A2">
              <w:rPr>
                <w:b/>
                <w:color w:val="auto"/>
              </w:rPr>
              <w:t>PON</w:t>
            </w:r>
          </w:p>
        </w:tc>
        <w:tc>
          <w:tcPr>
            <w:tcW w:w="4338" w:type="dxa"/>
            <w:tcBorders>
              <w:top w:val="single" w:sz="6" w:space="0" w:color="auto"/>
              <w:left w:val="single" w:sz="6" w:space="0" w:color="auto"/>
              <w:bottom w:val="single" w:sz="6" w:space="0" w:color="auto"/>
              <w:right w:val="single" w:sz="6" w:space="0" w:color="auto"/>
            </w:tcBorders>
          </w:tcPr>
          <w:p w14:paraId="2D820822" w14:textId="77777777" w:rsidR="00B752E4" w:rsidRPr="005914A2" w:rsidRDefault="00B752E4">
            <w:pPr>
              <w:pStyle w:val="FORMDATA"/>
              <w:rPr>
                <w:b/>
                <w:color w:val="auto"/>
              </w:rPr>
            </w:pPr>
            <w:r w:rsidRPr="005914A2">
              <w:rPr>
                <w:b/>
                <w:color w:val="auto"/>
              </w:rPr>
              <w:t>Purchase Order Number</w:t>
            </w:r>
          </w:p>
        </w:tc>
        <w:tc>
          <w:tcPr>
            <w:tcW w:w="2412" w:type="dxa"/>
            <w:tcBorders>
              <w:top w:val="single" w:sz="6" w:space="0" w:color="auto"/>
              <w:left w:val="single" w:sz="6" w:space="0" w:color="auto"/>
              <w:bottom w:val="single" w:sz="6" w:space="0" w:color="auto"/>
              <w:right w:val="single" w:sz="12" w:space="0" w:color="auto"/>
            </w:tcBorders>
          </w:tcPr>
          <w:p w14:paraId="707EC642" w14:textId="77777777" w:rsidR="00B752E4" w:rsidRPr="005914A2" w:rsidRDefault="00B752E4">
            <w:pPr>
              <w:pStyle w:val="FORMDATA"/>
              <w:rPr>
                <w:b/>
                <w:color w:val="auto"/>
              </w:rPr>
            </w:pPr>
            <w:r w:rsidRPr="005914A2">
              <w:rPr>
                <w:b/>
                <w:color w:val="auto"/>
              </w:rPr>
              <w:t>M9</w:t>
            </w:r>
          </w:p>
        </w:tc>
      </w:tr>
      <w:tr w:rsidR="00B752E4" w:rsidRPr="005914A2" w14:paraId="2F1A2AFF" w14:textId="77777777">
        <w:tc>
          <w:tcPr>
            <w:tcW w:w="2250" w:type="dxa"/>
            <w:tcBorders>
              <w:top w:val="single" w:sz="6" w:space="0" w:color="auto"/>
              <w:left w:val="single" w:sz="12" w:space="0" w:color="auto"/>
              <w:bottom w:val="single" w:sz="6" w:space="0" w:color="auto"/>
              <w:right w:val="single" w:sz="6" w:space="0" w:color="auto"/>
            </w:tcBorders>
          </w:tcPr>
          <w:p w14:paraId="7AE9036D" w14:textId="77777777" w:rsidR="00B752E4" w:rsidRPr="005914A2" w:rsidRDefault="00B752E4">
            <w:pPr>
              <w:pStyle w:val="FORMDATA"/>
              <w:rPr>
                <w:b/>
                <w:color w:val="auto"/>
              </w:rPr>
            </w:pPr>
            <w:r w:rsidRPr="005914A2">
              <w:rPr>
                <w:b/>
                <w:color w:val="auto"/>
              </w:rPr>
              <w:t>ATN</w:t>
            </w:r>
          </w:p>
        </w:tc>
        <w:tc>
          <w:tcPr>
            <w:tcW w:w="4338" w:type="dxa"/>
            <w:tcBorders>
              <w:top w:val="single" w:sz="6" w:space="0" w:color="auto"/>
              <w:left w:val="single" w:sz="6" w:space="0" w:color="auto"/>
              <w:bottom w:val="single" w:sz="6" w:space="0" w:color="auto"/>
              <w:right w:val="single" w:sz="6" w:space="0" w:color="auto"/>
            </w:tcBorders>
          </w:tcPr>
          <w:p w14:paraId="5835709F" w14:textId="77777777" w:rsidR="00B752E4" w:rsidRPr="005914A2" w:rsidRDefault="00B752E4">
            <w:pPr>
              <w:pStyle w:val="FORMDATA"/>
              <w:rPr>
                <w:b/>
                <w:color w:val="auto"/>
              </w:rPr>
            </w:pPr>
            <w:r w:rsidRPr="005914A2">
              <w:rPr>
                <w:b/>
                <w:color w:val="auto"/>
              </w:rPr>
              <w:t>Account Telephone Number</w:t>
            </w:r>
          </w:p>
        </w:tc>
        <w:tc>
          <w:tcPr>
            <w:tcW w:w="2412" w:type="dxa"/>
            <w:tcBorders>
              <w:top w:val="single" w:sz="6" w:space="0" w:color="auto"/>
              <w:left w:val="single" w:sz="6" w:space="0" w:color="auto"/>
              <w:bottom w:val="single" w:sz="6" w:space="0" w:color="auto"/>
              <w:right w:val="single" w:sz="12" w:space="0" w:color="auto"/>
            </w:tcBorders>
          </w:tcPr>
          <w:p w14:paraId="152E5FB4" w14:textId="77777777" w:rsidR="00B752E4" w:rsidRPr="005914A2" w:rsidRDefault="00B752E4">
            <w:pPr>
              <w:pStyle w:val="FORMDATA"/>
              <w:rPr>
                <w:b/>
                <w:color w:val="auto"/>
              </w:rPr>
            </w:pPr>
            <w:r w:rsidRPr="005914A2">
              <w:rPr>
                <w:b/>
                <w:color w:val="auto"/>
              </w:rPr>
              <w:t>7702104620</w:t>
            </w:r>
          </w:p>
        </w:tc>
      </w:tr>
      <w:tr w:rsidR="00B752E4" w:rsidRPr="005914A2" w14:paraId="29E105F5" w14:textId="77777777">
        <w:tc>
          <w:tcPr>
            <w:tcW w:w="2250" w:type="dxa"/>
            <w:tcBorders>
              <w:top w:val="single" w:sz="6" w:space="0" w:color="auto"/>
              <w:left w:val="single" w:sz="12" w:space="0" w:color="auto"/>
              <w:bottom w:val="single" w:sz="6" w:space="0" w:color="auto"/>
              <w:right w:val="single" w:sz="6" w:space="0" w:color="auto"/>
            </w:tcBorders>
          </w:tcPr>
          <w:p w14:paraId="19F051BB" w14:textId="77777777" w:rsidR="00B752E4" w:rsidRPr="005914A2" w:rsidRDefault="00B752E4">
            <w:pPr>
              <w:pStyle w:val="FORMDATA"/>
              <w:rPr>
                <w:b/>
                <w:color w:val="auto"/>
              </w:rPr>
            </w:pPr>
            <w:r w:rsidRPr="005914A2">
              <w:rPr>
                <w:b/>
                <w:color w:val="auto"/>
              </w:rPr>
              <w:t>PROJECT</w:t>
            </w:r>
          </w:p>
        </w:tc>
        <w:tc>
          <w:tcPr>
            <w:tcW w:w="4338" w:type="dxa"/>
            <w:tcBorders>
              <w:top w:val="single" w:sz="6" w:space="0" w:color="auto"/>
              <w:left w:val="single" w:sz="6" w:space="0" w:color="auto"/>
              <w:bottom w:val="single" w:sz="6" w:space="0" w:color="auto"/>
              <w:right w:val="single" w:sz="6" w:space="0" w:color="auto"/>
            </w:tcBorders>
          </w:tcPr>
          <w:p w14:paraId="337C2549" w14:textId="77777777" w:rsidR="00B752E4" w:rsidRPr="005914A2" w:rsidRDefault="00B752E4">
            <w:pPr>
              <w:pStyle w:val="FORMDATA"/>
              <w:rPr>
                <w:b/>
                <w:color w:val="auto"/>
              </w:rPr>
            </w:pPr>
            <w:r w:rsidRPr="005914A2">
              <w:rPr>
                <w:b/>
                <w:color w:val="auto"/>
              </w:rPr>
              <w:t>Project</w:t>
            </w:r>
          </w:p>
        </w:tc>
        <w:tc>
          <w:tcPr>
            <w:tcW w:w="2412" w:type="dxa"/>
            <w:tcBorders>
              <w:top w:val="single" w:sz="6" w:space="0" w:color="auto"/>
              <w:left w:val="single" w:sz="6" w:space="0" w:color="auto"/>
              <w:bottom w:val="single" w:sz="6" w:space="0" w:color="auto"/>
              <w:right w:val="single" w:sz="12" w:space="0" w:color="auto"/>
            </w:tcBorders>
          </w:tcPr>
          <w:p w14:paraId="3CAF3DC2" w14:textId="77777777" w:rsidR="00B752E4" w:rsidRPr="005914A2" w:rsidRDefault="00B752E4">
            <w:pPr>
              <w:pStyle w:val="FORMDATA"/>
              <w:rPr>
                <w:b/>
                <w:color w:val="auto"/>
              </w:rPr>
            </w:pPr>
            <w:r w:rsidRPr="005914A2">
              <w:rPr>
                <w:b/>
                <w:color w:val="auto"/>
              </w:rPr>
              <w:t>CAVENOBILL</w:t>
            </w:r>
          </w:p>
        </w:tc>
      </w:tr>
      <w:tr w:rsidR="00B752E4" w:rsidRPr="005914A2" w14:paraId="7C7DD62E" w14:textId="77777777">
        <w:trPr>
          <w:trHeight w:val="72"/>
        </w:trPr>
        <w:tc>
          <w:tcPr>
            <w:tcW w:w="2250" w:type="dxa"/>
            <w:tcBorders>
              <w:top w:val="single" w:sz="6" w:space="0" w:color="auto"/>
              <w:left w:val="single" w:sz="12" w:space="0" w:color="auto"/>
              <w:bottom w:val="single" w:sz="6" w:space="0" w:color="auto"/>
              <w:right w:val="single" w:sz="6" w:space="0" w:color="auto"/>
            </w:tcBorders>
          </w:tcPr>
          <w:p w14:paraId="38AE509C" w14:textId="77777777" w:rsidR="00B752E4" w:rsidRPr="005914A2" w:rsidRDefault="00B752E4">
            <w:pPr>
              <w:pStyle w:val="FORMDATA"/>
              <w:rPr>
                <w:b/>
                <w:color w:val="auto"/>
              </w:rPr>
            </w:pPr>
            <w:r w:rsidRPr="005914A2">
              <w:rPr>
                <w:b/>
                <w:color w:val="auto"/>
              </w:rPr>
              <w:t>SC</w:t>
            </w:r>
          </w:p>
        </w:tc>
        <w:tc>
          <w:tcPr>
            <w:tcW w:w="4338" w:type="dxa"/>
            <w:tcBorders>
              <w:top w:val="single" w:sz="6" w:space="0" w:color="auto"/>
              <w:left w:val="single" w:sz="6" w:space="0" w:color="auto"/>
              <w:bottom w:val="single" w:sz="6" w:space="0" w:color="auto"/>
              <w:right w:val="single" w:sz="6" w:space="0" w:color="auto"/>
            </w:tcBorders>
          </w:tcPr>
          <w:p w14:paraId="12574AE3"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12" w:type="dxa"/>
            <w:tcBorders>
              <w:top w:val="single" w:sz="6" w:space="0" w:color="auto"/>
              <w:left w:val="single" w:sz="6" w:space="0" w:color="auto"/>
              <w:bottom w:val="single" w:sz="6" w:space="0" w:color="auto"/>
              <w:right w:val="single" w:sz="12" w:space="0" w:color="auto"/>
            </w:tcBorders>
          </w:tcPr>
          <w:p w14:paraId="39E0B49E" w14:textId="77777777" w:rsidR="00B752E4" w:rsidRPr="005914A2" w:rsidRDefault="00B752E4">
            <w:pPr>
              <w:pStyle w:val="FORMDATA"/>
              <w:rPr>
                <w:b/>
                <w:color w:val="auto"/>
              </w:rPr>
            </w:pPr>
            <w:r w:rsidRPr="005914A2">
              <w:rPr>
                <w:b/>
                <w:color w:val="auto"/>
              </w:rPr>
              <w:t>LCSC</w:t>
            </w:r>
          </w:p>
        </w:tc>
      </w:tr>
      <w:tr w:rsidR="00B752E4" w:rsidRPr="005914A2" w14:paraId="52A100B4"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028E992D" w14:textId="77777777" w:rsidR="00B752E4" w:rsidRPr="005914A2" w:rsidRDefault="00B752E4">
            <w:pPr>
              <w:pStyle w:val="FORMDATA"/>
              <w:rPr>
                <w:b/>
                <w:color w:val="auto"/>
              </w:rPr>
            </w:pPr>
            <w:r w:rsidRPr="005914A2">
              <w:rPr>
                <w:b/>
                <w:color w:val="auto"/>
              </w:rPr>
              <w:t>D/TSent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3970D91" w14:textId="77777777" w:rsidR="00B752E4" w:rsidRPr="005914A2" w:rsidRDefault="00B752E4">
            <w:pPr>
              <w:pStyle w:val="FORMDATA"/>
              <w:rPr>
                <w:b/>
                <w:color w:val="auto"/>
              </w:rPr>
            </w:pPr>
            <w:r w:rsidRPr="005914A2">
              <w:rPr>
                <w:b/>
                <w:color w:val="auto"/>
              </w:rPr>
              <w:t>Date &amp; Time Sent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44F052B0" w14:textId="77777777" w:rsidR="00B752E4" w:rsidRPr="005914A2" w:rsidRDefault="00B752E4">
            <w:pPr>
              <w:pStyle w:val="FORMDATA"/>
              <w:rPr>
                <w:b/>
                <w:color w:val="auto"/>
              </w:rPr>
            </w:pPr>
            <w:r w:rsidRPr="005914A2">
              <w:rPr>
                <w:b/>
                <w:color w:val="auto"/>
              </w:rPr>
              <w:t>20030328</w:t>
            </w:r>
          </w:p>
        </w:tc>
      </w:tr>
      <w:tr w:rsidR="00B752E4" w:rsidRPr="005914A2" w14:paraId="52EAF708"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05A4E045" w14:textId="77777777" w:rsidR="00B752E4" w:rsidRPr="005914A2" w:rsidRDefault="00B752E4">
            <w:pPr>
              <w:pStyle w:val="FORMDATA"/>
              <w:rPr>
                <w:b/>
                <w:color w:val="auto"/>
              </w:rPr>
            </w:pPr>
            <w:r w:rsidRPr="005914A2">
              <w:rPr>
                <w:b/>
                <w:color w:val="auto"/>
              </w:rPr>
              <w:t>DDD</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213C799B" w14:textId="77777777" w:rsidR="00B752E4" w:rsidRPr="005914A2" w:rsidRDefault="00B752E4">
            <w:pPr>
              <w:pStyle w:val="FORMDATA"/>
              <w:rPr>
                <w:b/>
                <w:color w:val="auto"/>
              </w:rPr>
            </w:pPr>
            <w:r w:rsidRPr="005914A2">
              <w:rPr>
                <w:b/>
                <w:color w:val="auto"/>
              </w:rPr>
              <w:t>Desired Due Date</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811EE2D" w14:textId="77777777" w:rsidR="00B752E4" w:rsidRPr="005914A2" w:rsidRDefault="00B752E4">
            <w:pPr>
              <w:pStyle w:val="FORMDATA"/>
              <w:rPr>
                <w:b/>
                <w:color w:val="auto"/>
              </w:rPr>
            </w:pPr>
            <w:r w:rsidRPr="005914A2">
              <w:rPr>
                <w:b/>
                <w:color w:val="auto"/>
              </w:rPr>
              <w:t>20030428</w:t>
            </w:r>
          </w:p>
        </w:tc>
      </w:tr>
      <w:tr w:rsidR="00B752E4" w:rsidRPr="005914A2" w14:paraId="42CC3EDE" w14:textId="77777777">
        <w:tc>
          <w:tcPr>
            <w:tcW w:w="2250" w:type="dxa"/>
            <w:tcBorders>
              <w:top w:val="single" w:sz="6" w:space="0" w:color="auto"/>
              <w:left w:val="single" w:sz="12" w:space="0" w:color="auto"/>
              <w:bottom w:val="single" w:sz="6" w:space="0" w:color="auto"/>
              <w:right w:val="single" w:sz="6" w:space="0" w:color="auto"/>
            </w:tcBorders>
          </w:tcPr>
          <w:p w14:paraId="1B13E113" w14:textId="77777777" w:rsidR="00B752E4" w:rsidRPr="005914A2" w:rsidRDefault="00B752E4">
            <w:pPr>
              <w:pStyle w:val="FORMDATA"/>
              <w:rPr>
                <w:b/>
                <w:color w:val="auto"/>
              </w:rPr>
            </w:pPr>
            <w:r w:rsidRPr="005914A2">
              <w:rPr>
                <w:b/>
                <w:color w:val="auto"/>
              </w:rPr>
              <w:t>REQTYP</w:t>
            </w:r>
          </w:p>
        </w:tc>
        <w:tc>
          <w:tcPr>
            <w:tcW w:w="4338" w:type="dxa"/>
            <w:tcBorders>
              <w:top w:val="single" w:sz="6" w:space="0" w:color="auto"/>
              <w:left w:val="single" w:sz="6" w:space="0" w:color="auto"/>
              <w:bottom w:val="single" w:sz="6" w:space="0" w:color="auto"/>
              <w:right w:val="single" w:sz="6" w:space="0" w:color="auto"/>
            </w:tcBorders>
          </w:tcPr>
          <w:p w14:paraId="64AE5058" w14:textId="77777777" w:rsidR="00B752E4" w:rsidRPr="005914A2" w:rsidRDefault="00B752E4">
            <w:pPr>
              <w:pStyle w:val="FORMDATA"/>
              <w:rPr>
                <w:b/>
                <w:color w:val="auto"/>
              </w:rPr>
            </w:pPr>
            <w:r w:rsidRPr="005914A2">
              <w:rPr>
                <w:b/>
                <w:color w:val="auto"/>
              </w:rPr>
              <w:t>Request Type</w:t>
            </w:r>
          </w:p>
        </w:tc>
        <w:tc>
          <w:tcPr>
            <w:tcW w:w="2412" w:type="dxa"/>
            <w:tcBorders>
              <w:top w:val="single" w:sz="6" w:space="0" w:color="auto"/>
              <w:left w:val="single" w:sz="6" w:space="0" w:color="auto"/>
              <w:bottom w:val="single" w:sz="6" w:space="0" w:color="auto"/>
              <w:right w:val="single" w:sz="12" w:space="0" w:color="auto"/>
            </w:tcBorders>
          </w:tcPr>
          <w:p w14:paraId="0E4D33E3" w14:textId="77777777" w:rsidR="00B752E4" w:rsidRPr="005914A2" w:rsidRDefault="00B752E4">
            <w:pPr>
              <w:pStyle w:val="FORMDATA"/>
              <w:rPr>
                <w:b/>
                <w:color w:val="auto"/>
              </w:rPr>
            </w:pPr>
            <w:r w:rsidRPr="005914A2">
              <w:rPr>
                <w:b/>
                <w:color w:val="auto"/>
              </w:rPr>
              <w:t>MB</w:t>
            </w:r>
          </w:p>
        </w:tc>
      </w:tr>
      <w:tr w:rsidR="00B752E4" w:rsidRPr="005914A2" w14:paraId="3E65D115" w14:textId="77777777">
        <w:tc>
          <w:tcPr>
            <w:tcW w:w="2250" w:type="dxa"/>
            <w:tcBorders>
              <w:top w:val="single" w:sz="6" w:space="0" w:color="auto"/>
              <w:left w:val="single" w:sz="12" w:space="0" w:color="auto"/>
              <w:bottom w:val="single" w:sz="6" w:space="0" w:color="auto"/>
              <w:right w:val="single" w:sz="6" w:space="0" w:color="auto"/>
            </w:tcBorders>
          </w:tcPr>
          <w:p w14:paraId="3094955A" w14:textId="77777777" w:rsidR="00B752E4" w:rsidRPr="005914A2" w:rsidRDefault="00B752E4">
            <w:pPr>
              <w:pStyle w:val="FORMDATA"/>
              <w:rPr>
                <w:b/>
                <w:color w:val="auto"/>
              </w:rPr>
            </w:pPr>
            <w:r w:rsidRPr="005914A2">
              <w:rPr>
                <w:b/>
                <w:color w:val="auto"/>
              </w:rPr>
              <w:t>ACT</w:t>
            </w:r>
          </w:p>
        </w:tc>
        <w:tc>
          <w:tcPr>
            <w:tcW w:w="4338" w:type="dxa"/>
            <w:tcBorders>
              <w:top w:val="single" w:sz="6" w:space="0" w:color="auto"/>
              <w:left w:val="single" w:sz="6" w:space="0" w:color="auto"/>
              <w:bottom w:val="single" w:sz="6" w:space="0" w:color="auto"/>
              <w:right w:val="single" w:sz="6" w:space="0" w:color="auto"/>
            </w:tcBorders>
          </w:tcPr>
          <w:p w14:paraId="4F327B35" w14:textId="77777777" w:rsidR="00B752E4" w:rsidRPr="005914A2" w:rsidRDefault="00B752E4">
            <w:pPr>
              <w:pStyle w:val="FORMDATA"/>
              <w:rPr>
                <w:b/>
                <w:color w:val="auto"/>
              </w:rPr>
            </w:pPr>
            <w:r w:rsidRPr="005914A2">
              <w:rPr>
                <w:b/>
                <w:color w:val="auto"/>
              </w:rPr>
              <w:t>Activity Type</w:t>
            </w:r>
          </w:p>
        </w:tc>
        <w:tc>
          <w:tcPr>
            <w:tcW w:w="2412" w:type="dxa"/>
            <w:tcBorders>
              <w:top w:val="single" w:sz="6" w:space="0" w:color="auto"/>
              <w:left w:val="single" w:sz="6" w:space="0" w:color="auto"/>
              <w:bottom w:val="single" w:sz="6" w:space="0" w:color="auto"/>
              <w:right w:val="single" w:sz="12" w:space="0" w:color="auto"/>
            </w:tcBorders>
          </w:tcPr>
          <w:p w14:paraId="5EAD6E1A" w14:textId="77777777" w:rsidR="00B752E4" w:rsidRPr="005914A2" w:rsidRDefault="00B752E4">
            <w:pPr>
              <w:pStyle w:val="FORMDATA"/>
              <w:rPr>
                <w:b/>
                <w:color w:val="auto"/>
              </w:rPr>
            </w:pPr>
            <w:r w:rsidRPr="005914A2">
              <w:rPr>
                <w:b/>
                <w:color w:val="auto"/>
              </w:rPr>
              <w:t>C</w:t>
            </w:r>
          </w:p>
        </w:tc>
      </w:tr>
      <w:tr w:rsidR="00B752E4" w:rsidRPr="005914A2" w14:paraId="3E05CC31" w14:textId="77777777">
        <w:tc>
          <w:tcPr>
            <w:tcW w:w="2250" w:type="dxa"/>
            <w:tcBorders>
              <w:top w:val="single" w:sz="6" w:space="0" w:color="auto"/>
              <w:left w:val="single" w:sz="12" w:space="0" w:color="auto"/>
              <w:bottom w:val="single" w:sz="6" w:space="0" w:color="auto"/>
              <w:right w:val="single" w:sz="6" w:space="0" w:color="auto"/>
            </w:tcBorders>
          </w:tcPr>
          <w:p w14:paraId="6312F336" w14:textId="77777777" w:rsidR="00B752E4" w:rsidRPr="005914A2" w:rsidRDefault="00B752E4">
            <w:pPr>
              <w:pStyle w:val="FORMDATA"/>
              <w:rPr>
                <w:b/>
                <w:color w:val="auto"/>
              </w:rPr>
            </w:pPr>
            <w:r w:rsidRPr="005914A2">
              <w:rPr>
                <w:b/>
                <w:color w:val="auto"/>
              </w:rPr>
              <w:t>CC</w:t>
            </w:r>
          </w:p>
        </w:tc>
        <w:tc>
          <w:tcPr>
            <w:tcW w:w="4338" w:type="dxa"/>
            <w:tcBorders>
              <w:top w:val="single" w:sz="6" w:space="0" w:color="auto"/>
              <w:left w:val="single" w:sz="6" w:space="0" w:color="auto"/>
              <w:bottom w:val="single" w:sz="6" w:space="0" w:color="auto"/>
              <w:right w:val="single" w:sz="6" w:space="0" w:color="auto"/>
            </w:tcBorders>
          </w:tcPr>
          <w:p w14:paraId="69093DA0" w14:textId="77777777" w:rsidR="00B752E4" w:rsidRPr="005914A2" w:rsidRDefault="00B752E4">
            <w:pPr>
              <w:pStyle w:val="FORMDATA"/>
              <w:rPr>
                <w:b/>
                <w:color w:val="auto"/>
              </w:rPr>
            </w:pPr>
            <w:r w:rsidRPr="005914A2">
              <w:rPr>
                <w:b/>
                <w:color w:val="auto"/>
              </w:rPr>
              <w:t>Company Code</w:t>
            </w:r>
          </w:p>
        </w:tc>
        <w:tc>
          <w:tcPr>
            <w:tcW w:w="2412" w:type="dxa"/>
            <w:tcBorders>
              <w:top w:val="single" w:sz="6" w:space="0" w:color="auto"/>
              <w:left w:val="single" w:sz="6" w:space="0" w:color="auto"/>
              <w:bottom w:val="single" w:sz="6" w:space="0" w:color="auto"/>
              <w:right w:val="single" w:sz="12" w:space="0" w:color="auto"/>
            </w:tcBorders>
          </w:tcPr>
          <w:p w14:paraId="228E0941" w14:textId="77777777" w:rsidR="00B752E4" w:rsidRPr="005914A2" w:rsidRDefault="00B752E4">
            <w:pPr>
              <w:pStyle w:val="FORMDATA"/>
              <w:rPr>
                <w:b/>
                <w:color w:val="auto"/>
              </w:rPr>
            </w:pPr>
            <w:r w:rsidRPr="005914A2">
              <w:rPr>
                <w:b/>
                <w:color w:val="auto"/>
              </w:rPr>
              <w:t>9999</w:t>
            </w:r>
          </w:p>
        </w:tc>
      </w:tr>
      <w:tr w:rsidR="00B752E4" w:rsidRPr="005914A2" w14:paraId="28F96655" w14:textId="77777777">
        <w:tc>
          <w:tcPr>
            <w:tcW w:w="2250" w:type="dxa"/>
            <w:tcBorders>
              <w:top w:val="single" w:sz="6" w:space="0" w:color="auto"/>
              <w:left w:val="single" w:sz="12" w:space="0" w:color="auto"/>
              <w:bottom w:val="single" w:sz="6" w:space="0" w:color="auto"/>
              <w:right w:val="single" w:sz="6" w:space="0" w:color="auto"/>
            </w:tcBorders>
          </w:tcPr>
          <w:p w14:paraId="7F775BDF" w14:textId="77777777" w:rsidR="00B752E4" w:rsidRPr="005914A2" w:rsidRDefault="00B752E4">
            <w:pPr>
              <w:pStyle w:val="FORMDATA"/>
              <w:rPr>
                <w:b/>
                <w:color w:val="auto"/>
              </w:rPr>
            </w:pPr>
            <w:r w:rsidRPr="005914A2">
              <w:rPr>
                <w:b/>
                <w:color w:val="auto"/>
              </w:rPr>
              <w:t>TOS</w:t>
            </w:r>
          </w:p>
        </w:tc>
        <w:tc>
          <w:tcPr>
            <w:tcW w:w="4338" w:type="dxa"/>
            <w:tcBorders>
              <w:top w:val="single" w:sz="6" w:space="0" w:color="auto"/>
              <w:left w:val="single" w:sz="6" w:space="0" w:color="auto"/>
              <w:bottom w:val="single" w:sz="6" w:space="0" w:color="auto"/>
              <w:right w:val="single" w:sz="6" w:space="0" w:color="auto"/>
            </w:tcBorders>
          </w:tcPr>
          <w:p w14:paraId="210C85AE" w14:textId="77777777" w:rsidR="00B752E4" w:rsidRPr="005914A2" w:rsidRDefault="00B752E4">
            <w:pPr>
              <w:pStyle w:val="FORMDATA"/>
              <w:rPr>
                <w:b/>
                <w:color w:val="auto"/>
              </w:rPr>
            </w:pPr>
            <w:r w:rsidRPr="005914A2">
              <w:rPr>
                <w:b/>
                <w:color w:val="auto"/>
              </w:rPr>
              <w:t>Type of Service</w:t>
            </w:r>
          </w:p>
        </w:tc>
        <w:tc>
          <w:tcPr>
            <w:tcW w:w="2412" w:type="dxa"/>
            <w:tcBorders>
              <w:top w:val="single" w:sz="6" w:space="0" w:color="auto"/>
              <w:left w:val="single" w:sz="6" w:space="0" w:color="auto"/>
              <w:bottom w:val="single" w:sz="6" w:space="0" w:color="auto"/>
              <w:right w:val="single" w:sz="12" w:space="0" w:color="auto"/>
            </w:tcBorders>
          </w:tcPr>
          <w:p w14:paraId="78712DDD" w14:textId="77777777" w:rsidR="00B752E4" w:rsidRPr="005914A2" w:rsidRDefault="00B752E4">
            <w:pPr>
              <w:pStyle w:val="FORMDATA"/>
              <w:rPr>
                <w:b/>
                <w:color w:val="auto"/>
                <w:lang w:val="fr-FR"/>
              </w:rPr>
            </w:pPr>
            <w:r w:rsidRPr="005914A2">
              <w:rPr>
                <w:b/>
                <w:color w:val="auto"/>
                <w:lang w:val="fr-FR"/>
              </w:rPr>
              <w:t>1BM-</w:t>
            </w:r>
          </w:p>
        </w:tc>
      </w:tr>
      <w:tr w:rsidR="00B752E4" w:rsidRPr="005914A2" w14:paraId="2136ADCD"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02D785DA" w14:textId="77777777" w:rsidR="00B752E4" w:rsidRPr="005914A2" w:rsidRDefault="00B752E4">
            <w:pPr>
              <w:pStyle w:val="Heading4"/>
              <w:rPr>
                <w:b/>
                <w:i w:val="0"/>
              </w:rPr>
            </w:pPr>
            <w:r w:rsidRPr="005914A2">
              <w:rPr>
                <w:b/>
                <w:i w:val="0"/>
              </w:rPr>
              <w:t>Billing Section</w:t>
            </w:r>
          </w:p>
        </w:tc>
      </w:tr>
      <w:tr w:rsidR="00B752E4" w:rsidRPr="005914A2" w14:paraId="42E3E27A" w14:textId="77777777">
        <w:tc>
          <w:tcPr>
            <w:tcW w:w="2250" w:type="dxa"/>
            <w:tcBorders>
              <w:top w:val="single" w:sz="6" w:space="0" w:color="auto"/>
              <w:left w:val="single" w:sz="12" w:space="0" w:color="auto"/>
              <w:bottom w:val="single" w:sz="6" w:space="0" w:color="auto"/>
              <w:right w:val="single" w:sz="6" w:space="0" w:color="auto"/>
            </w:tcBorders>
          </w:tcPr>
          <w:p w14:paraId="49B64E64" w14:textId="77777777" w:rsidR="00B752E4" w:rsidRPr="005914A2" w:rsidRDefault="00B752E4">
            <w:pPr>
              <w:pStyle w:val="FORMDATA"/>
              <w:rPr>
                <w:b/>
                <w:color w:val="auto"/>
              </w:rPr>
            </w:pPr>
            <w:r w:rsidRPr="005914A2">
              <w:rPr>
                <w:b/>
                <w:color w:val="auto"/>
              </w:rPr>
              <w:t>BAN1</w:t>
            </w:r>
          </w:p>
        </w:tc>
        <w:tc>
          <w:tcPr>
            <w:tcW w:w="4338" w:type="dxa"/>
            <w:tcBorders>
              <w:top w:val="single" w:sz="6" w:space="0" w:color="auto"/>
              <w:left w:val="single" w:sz="6" w:space="0" w:color="auto"/>
              <w:bottom w:val="single" w:sz="6" w:space="0" w:color="auto"/>
              <w:right w:val="single" w:sz="6" w:space="0" w:color="auto"/>
            </w:tcBorders>
          </w:tcPr>
          <w:p w14:paraId="71EA36A8" w14:textId="77777777" w:rsidR="00B752E4" w:rsidRPr="005914A2" w:rsidRDefault="00B752E4">
            <w:pPr>
              <w:pStyle w:val="FORMDATA"/>
              <w:rPr>
                <w:b/>
                <w:color w:val="auto"/>
              </w:rPr>
            </w:pPr>
            <w:r w:rsidRPr="005914A2">
              <w:rPr>
                <w:b/>
                <w:color w:val="auto"/>
              </w:rPr>
              <w:t>Billing Account Number 1</w:t>
            </w:r>
          </w:p>
        </w:tc>
        <w:tc>
          <w:tcPr>
            <w:tcW w:w="2412" w:type="dxa"/>
            <w:tcBorders>
              <w:top w:val="single" w:sz="6" w:space="0" w:color="auto"/>
              <w:left w:val="single" w:sz="6" w:space="0" w:color="auto"/>
              <w:bottom w:val="single" w:sz="6" w:space="0" w:color="auto"/>
              <w:right w:val="single" w:sz="12" w:space="0" w:color="auto"/>
            </w:tcBorders>
          </w:tcPr>
          <w:p w14:paraId="413FAD30" w14:textId="77777777" w:rsidR="00B752E4" w:rsidRPr="005914A2" w:rsidRDefault="00B752E4">
            <w:pPr>
              <w:pStyle w:val="FORMDATA"/>
              <w:rPr>
                <w:b/>
                <w:color w:val="auto"/>
                <w:lang w:val="fr-FR"/>
              </w:rPr>
            </w:pPr>
            <w:r w:rsidRPr="005914A2">
              <w:rPr>
                <w:b/>
                <w:color w:val="auto"/>
                <w:lang w:val="fr-FR"/>
              </w:rPr>
              <w:t>770Q886621621</w:t>
            </w:r>
            <w:r w:rsidRPr="005914A2">
              <w:rPr>
                <w:b/>
                <w:color w:val="auto"/>
                <w:lang w:val="fr-FR"/>
              </w:rPr>
              <w:tab/>
            </w:r>
          </w:p>
        </w:tc>
      </w:tr>
      <w:tr w:rsidR="00B752E4" w:rsidRPr="005914A2" w14:paraId="77AA463E"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3B744C92" w14:textId="77777777" w:rsidR="00B752E4" w:rsidRPr="005914A2" w:rsidRDefault="00B752E4">
            <w:pPr>
              <w:pStyle w:val="Heading5"/>
              <w:tabs>
                <w:tab w:val="right" w:pos="2207"/>
              </w:tabs>
              <w:rPr>
                <w:rFonts w:cs="Arial"/>
                <w:color w:val="auto"/>
                <w:szCs w:val="24"/>
              </w:rPr>
            </w:pPr>
            <w:r w:rsidRPr="005914A2">
              <w:rPr>
                <w:rFonts w:cs="Arial"/>
                <w:color w:val="auto"/>
                <w:szCs w:val="24"/>
              </w:rPr>
              <w:t>Contact Section</w:t>
            </w:r>
          </w:p>
        </w:tc>
      </w:tr>
      <w:tr w:rsidR="00B752E4" w:rsidRPr="005914A2" w14:paraId="007EFF7A"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5A55A41F" w14:textId="77777777" w:rsidR="00B752E4" w:rsidRPr="005914A2" w:rsidRDefault="00B752E4">
            <w:pPr>
              <w:pStyle w:val="FORMDATA"/>
              <w:rPr>
                <w:b/>
                <w:color w:val="auto"/>
              </w:rPr>
            </w:pPr>
            <w:r w:rsidRPr="005914A2">
              <w:rPr>
                <w:b/>
                <w:color w:val="auto"/>
              </w:rPr>
              <w:t>INIT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22860CCF" w14:textId="77777777" w:rsidR="00B752E4" w:rsidRPr="005914A2" w:rsidRDefault="00B752E4">
            <w:pPr>
              <w:pStyle w:val="FORMDATA"/>
              <w:rPr>
                <w:b/>
                <w:color w:val="auto"/>
              </w:rPr>
            </w:pPr>
            <w:r w:rsidRPr="005914A2">
              <w:rPr>
                <w:b/>
                <w:color w:val="auto"/>
              </w:rPr>
              <w:t>Initiator Identification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0BA628FC" w14:textId="77777777" w:rsidR="00B752E4" w:rsidRPr="005914A2" w:rsidRDefault="00B752E4">
            <w:pPr>
              <w:pStyle w:val="FORMDATA"/>
              <w:rPr>
                <w:b/>
                <w:color w:val="auto"/>
              </w:rPr>
            </w:pPr>
            <w:r w:rsidRPr="005914A2">
              <w:rPr>
                <w:b/>
                <w:color w:val="auto"/>
              </w:rPr>
              <w:t>Bojangles</w:t>
            </w:r>
          </w:p>
        </w:tc>
      </w:tr>
      <w:tr w:rsidR="00B752E4" w:rsidRPr="005914A2" w14:paraId="3DDC34F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31B9A14" w14:textId="77777777" w:rsidR="00B752E4" w:rsidRPr="005914A2" w:rsidRDefault="00B752E4">
            <w:pPr>
              <w:pStyle w:val="FORMDATA"/>
              <w:rPr>
                <w:b/>
                <w:color w:val="auto"/>
              </w:rPr>
            </w:pPr>
            <w:r w:rsidRPr="005914A2">
              <w:rPr>
                <w:b/>
                <w:color w:val="auto"/>
              </w:rPr>
              <w:t>INIT-TEL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74F2B1ED" w14:textId="77777777" w:rsidR="00B752E4" w:rsidRPr="005914A2" w:rsidRDefault="00B752E4">
            <w:pPr>
              <w:pStyle w:val="FORMDATA"/>
              <w:rPr>
                <w:b/>
                <w:color w:val="auto"/>
              </w:rPr>
            </w:pPr>
            <w:r w:rsidRPr="005914A2">
              <w:rPr>
                <w:b/>
                <w:color w:val="auto"/>
              </w:rPr>
              <w:t>Initiator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DA0D370" w14:textId="77777777" w:rsidR="00B752E4" w:rsidRPr="005914A2" w:rsidRDefault="00B752E4">
            <w:pPr>
              <w:pStyle w:val="FORMDATA"/>
              <w:rPr>
                <w:b/>
                <w:color w:val="auto"/>
              </w:rPr>
            </w:pPr>
            <w:r w:rsidRPr="005914A2">
              <w:rPr>
                <w:b/>
                <w:color w:val="auto"/>
              </w:rPr>
              <w:t>8884448888</w:t>
            </w:r>
          </w:p>
        </w:tc>
      </w:tr>
      <w:tr w:rsidR="00B752E4" w:rsidRPr="005914A2" w14:paraId="46FB23C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43E9F526" w14:textId="77777777" w:rsidR="00B752E4" w:rsidRPr="005914A2" w:rsidRDefault="00B752E4">
            <w:pPr>
              <w:pStyle w:val="FORMDATA"/>
              <w:rPr>
                <w:b/>
                <w:color w:val="auto"/>
              </w:rPr>
            </w:pPr>
            <w:r w:rsidRPr="005914A2">
              <w:rPr>
                <w:b/>
                <w:color w:val="auto"/>
              </w:rPr>
              <w:t>INIT-FAX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016E9CD5" w14:textId="77777777" w:rsidR="00B752E4" w:rsidRPr="005914A2" w:rsidRDefault="00B752E4">
            <w:pPr>
              <w:pStyle w:val="FORMDATA"/>
              <w:rPr>
                <w:b/>
                <w:color w:val="auto"/>
              </w:rPr>
            </w:pPr>
            <w:r w:rsidRPr="005914A2">
              <w:rPr>
                <w:b/>
                <w:color w:val="auto"/>
              </w:rPr>
              <w:t>Initiator Facsimile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0B834BAF"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0C3ED7E8"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B999A20" w14:textId="77777777" w:rsidR="00B752E4" w:rsidRPr="005914A2" w:rsidRDefault="00B752E4">
            <w:pPr>
              <w:pStyle w:val="FORMDATA"/>
              <w:rPr>
                <w:b/>
                <w:color w:val="auto"/>
                <w:lang w:val="fr-FR"/>
              </w:rPr>
            </w:pPr>
            <w:r w:rsidRPr="005914A2">
              <w:rPr>
                <w:b/>
                <w:color w:val="auto"/>
                <w:lang w:val="fr-FR"/>
              </w:rPr>
              <w:t>IMPCON</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EBA7838" w14:textId="77777777" w:rsidR="00B752E4" w:rsidRPr="005914A2" w:rsidRDefault="00B752E4">
            <w:pPr>
              <w:pStyle w:val="FORMDATA"/>
              <w:rPr>
                <w:b/>
                <w:color w:val="auto"/>
                <w:lang w:val="fr-FR"/>
              </w:rPr>
            </w:pPr>
            <w:r w:rsidRPr="005914A2">
              <w:rPr>
                <w:b/>
                <w:color w:val="auto"/>
                <w:lang w:val="fr-FR"/>
              </w:rPr>
              <w:t>Implementation Contact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2A2D7D6" w14:textId="77777777" w:rsidR="00B752E4" w:rsidRPr="005914A2" w:rsidRDefault="00B752E4">
            <w:pPr>
              <w:pStyle w:val="FORMDATA"/>
              <w:rPr>
                <w:b/>
                <w:color w:val="auto"/>
              </w:rPr>
            </w:pPr>
            <w:smartTag w:uri="urn:schemas-microsoft-com:office:smarttags" w:element="place">
              <w:smartTag w:uri="urn:schemas-microsoft-com:office:smarttags" w:element="City">
                <w:r w:rsidRPr="005914A2">
                  <w:rPr>
                    <w:b/>
                    <w:color w:val="auto"/>
                  </w:rPr>
                  <w:t>Woodstock</w:t>
                </w:r>
              </w:smartTag>
            </w:smartTag>
            <w:r w:rsidRPr="005914A2">
              <w:rPr>
                <w:b/>
                <w:color w:val="auto"/>
              </w:rPr>
              <w:t xml:space="preserve"> Byrd</w:t>
            </w:r>
          </w:p>
        </w:tc>
      </w:tr>
      <w:tr w:rsidR="00B752E4" w:rsidRPr="005914A2" w14:paraId="6F228288"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61ED845E" w14:textId="77777777" w:rsidR="00B752E4" w:rsidRPr="005914A2" w:rsidRDefault="00B752E4">
            <w:pPr>
              <w:pStyle w:val="FORMDATA"/>
              <w:rPr>
                <w:b/>
                <w:color w:val="auto"/>
              </w:rPr>
            </w:pPr>
            <w:r w:rsidRPr="005914A2">
              <w:rPr>
                <w:b/>
                <w:color w:val="auto"/>
              </w:rPr>
              <w:t>IMPCON-TEL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6FFC06FA" w14:textId="77777777" w:rsidR="00B752E4" w:rsidRPr="005914A2" w:rsidRDefault="00B752E4">
            <w:pPr>
              <w:pStyle w:val="FORMDATA"/>
              <w:rPr>
                <w:b/>
                <w:color w:val="auto"/>
              </w:rPr>
            </w:pPr>
            <w:r w:rsidRPr="005914A2">
              <w:rPr>
                <w:b/>
                <w:color w:val="auto"/>
              </w:rPr>
              <w:t>Implementation Contact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2A49630" w14:textId="77777777" w:rsidR="00B752E4" w:rsidRPr="005914A2" w:rsidRDefault="00B752E4">
            <w:pPr>
              <w:pStyle w:val="FORMDATA"/>
              <w:rPr>
                <w:b/>
                <w:color w:val="auto"/>
              </w:rPr>
            </w:pPr>
            <w:r w:rsidRPr="005914A2">
              <w:rPr>
                <w:b/>
                <w:color w:val="auto"/>
              </w:rPr>
              <w:t>6781114444</w:t>
            </w:r>
          </w:p>
        </w:tc>
      </w:tr>
      <w:tr w:rsidR="00B752E4" w:rsidRPr="005914A2" w14:paraId="21838676"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19F6861B"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60963B74"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4DCA2FBD"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38A01825" w14:textId="77777777">
        <w:tc>
          <w:tcPr>
            <w:tcW w:w="2250" w:type="dxa"/>
            <w:tcBorders>
              <w:top w:val="single" w:sz="6" w:space="0" w:color="auto"/>
              <w:left w:val="single" w:sz="12" w:space="0" w:color="auto"/>
              <w:bottom w:val="single" w:sz="6" w:space="0" w:color="auto"/>
              <w:right w:val="single" w:sz="6" w:space="0" w:color="auto"/>
            </w:tcBorders>
          </w:tcPr>
          <w:p w14:paraId="7E73AA27" w14:textId="77777777" w:rsidR="00B752E4" w:rsidRPr="005914A2" w:rsidRDefault="00B752E4">
            <w:pPr>
              <w:pStyle w:val="FORMDATA"/>
              <w:rPr>
                <w:b/>
                <w:color w:val="auto"/>
              </w:rPr>
            </w:pPr>
            <w:r w:rsidRPr="005914A2">
              <w:rPr>
                <w:b/>
                <w:color w:val="auto"/>
              </w:rPr>
              <w:t>NAME</w:t>
            </w:r>
          </w:p>
        </w:tc>
        <w:tc>
          <w:tcPr>
            <w:tcW w:w="4338" w:type="dxa"/>
            <w:tcBorders>
              <w:top w:val="single" w:sz="6" w:space="0" w:color="auto"/>
              <w:left w:val="single" w:sz="6" w:space="0" w:color="auto"/>
              <w:bottom w:val="single" w:sz="6" w:space="0" w:color="auto"/>
              <w:right w:val="single" w:sz="6" w:space="0" w:color="auto"/>
            </w:tcBorders>
          </w:tcPr>
          <w:p w14:paraId="36539247" w14:textId="77777777" w:rsidR="00B752E4" w:rsidRPr="005914A2" w:rsidRDefault="00B752E4">
            <w:pPr>
              <w:pStyle w:val="FORMDATA"/>
              <w:rPr>
                <w:b/>
                <w:color w:val="auto"/>
              </w:rPr>
            </w:pPr>
            <w:r w:rsidRPr="005914A2">
              <w:rPr>
                <w:b/>
                <w:color w:val="auto"/>
              </w:rPr>
              <w:t>End User Name</w:t>
            </w:r>
          </w:p>
        </w:tc>
        <w:tc>
          <w:tcPr>
            <w:tcW w:w="2412" w:type="dxa"/>
            <w:tcBorders>
              <w:top w:val="single" w:sz="6" w:space="0" w:color="auto"/>
              <w:left w:val="single" w:sz="6" w:space="0" w:color="auto"/>
              <w:bottom w:val="single" w:sz="6" w:space="0" w:color="auto"/>
              <w:right w:val="single" w:sz="12" w:space="0" w:color="auto"/>
            </w:tcBorders>
          </w:tcPr>
          <w:p w14:paraId="3F1F8E3A" w14:textId="77777777" w:rsidR="00B752E4" w:rsidRPr="005914A2" w:rsidRDefault="00B752E4">
            <w:pPr>
              <w:pStyle w:val="FORMDATA"/>
              <w:rPr>
                <w:b/>
                <w:color w:val="auto"/>
              </w:rPr>
            </w:pPr>
            <w:r w:rsidRPr="005914A2">
              <w:rPr>
                <w:b/>
                <w:color w:val="auto"/>
              </w:rPr>
              <w:t>Red Sails</w:t>
            </w:r>
          </w:p>
        </w:tc>
      </w:tr>
      <w:tr w:rsidR="00B752E4" w:rsidRPr="005914A2" w14:paraId="3883039C"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70CB0B72" w14:textId="77777777" w:rsidR="00B752E4" w:rsidRPr="005914A2" w:rsidRDefault="00B752E4">
            <w:pPr>
              <w:pStyle w:val="BodyText"/>
              <w:rPr>
                <w:color w:val="auto"/>
              </w:rPr>
            </w:pPr>
            <w:r w:rsidRPr="005914A2">
              <w:rPr>
                <w:rFonts w:ascii="Arial" w:hAnsi="Arial" w:cs="Arial"/>
                <w:color w:val="auto"/>
                <w:sz w:val="24"/>
                <w:szCs w:val="24"/>
              </w:rPr>
              <w:t>PS  FORM</w:t>
            </w:r>
          </w:p>
        </w:tc>
      </w:tr>
      <w:tr w:rsidR="00B752E4" w:rsidRPr="005914A2" w14:paraId="2A6A7DC0"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152E406E" w14:textId="77777777" w:rsidR="00B752E4" w:rsidRPr="005914A2" w:rsidRDefault="00B752E4">
            <w:pPr>
              <w:pStyle w:val="Heading5"/>
              <w:rPr>
                <w:color w:val="auto"/>
                <w:lang w:val="fr-FR"/>
              </w:rPr>
            </w:pPr>
            <w:r w:rsidRPr="005914A2">
              <w:rPr>
                <w:color w:val="auto"/>
                <w:lang w:val="fr-FR"/>
              </w:rPr>
              <w:t>Administrative Section</w:t>
            </w:r>
          </w:p>
        </w:tc>
      </w:tr>
      <w:tr w:rsidR="00B752E4" w:rsidRPr="005914A2" w14:paraId="2C10089D"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266F4A8" w14:textId="77777777" w:rsidR="00B752E4" w:rsidRPr="005914A2" w:rsidRDefault="00B752E4">
            <w:pPr>
              <w:pStyle w:val="FORMDATA"/>
              <w:rPr>
                <w:b/>
                <w:color w:val="auto"/>
                <w:lang w:val="fr-FR"/>
              </w:rPr>
            </w:pPr>
            <w:r w:rsidRPr="005914A2">
              <w:rPr>
                <w:b/>
                <w:color w:val="auto"/>
                <w:lang w:val="fr-FR"/>
              </w:rPr>
              <w:t>PQTY</w:t>
            </w:r>
          </w:p>
        </w:tc>
        <w:tc>
          <w:tcPr>
            <w:tcW w:w="4338" w:type="dxa"/>
            <w:tcBorders>
              <w:top w:val="single" w:sz="6" w:space="0" w:color="auto"/>
              <w:left w:val="single" w:sz="6" w:space="0" w:color="auto"/>
              <w:bottom w:val="single" w:sz="6" w:space="0" w:color="auto"/>
              <w:right w:val="single" w:sz="6" w:space="0" w:color="auto"/>
            </w:tcBorders>
          </w:tcPr>
          <w:p w14:paraId="52C4BCED" w14:textId="77777777" w:rsidR="00B752E4" w:rsidRPr="005914A2" w:rsidRDefault="00B752E4">
            <w:pPr>
              <w:pStyle w:val="FORMDATA"/>
              <w:rPr>
                <w:b/>
                <w:color w:val="auto"/>
                <w:lang w:val="fr-FR"/>
              </w:rPr>
            </w:pPr>
            <w:r w:rsidRPr="005914A2">
              <w:rPr>
                <w:b/>
                <w:color w:val="auto"/>
                <w:lang w:val="fr-FR"/>
              </w:rPr>
              <w:t>Port Quantity</w:t>
            </w:r>
          </w:p>
        </w:tc>
        <w:tc>
          <w:tcPr>
            <w:tcW w:w="2412" w:type="dxa"/>
            <w:tcBorders>
              <w:top w:val="single" w:sz="6" w:space="0" w:color="auto"/>
              <w:left w:val="single" w:sz="6" w:space="0" w:color="auto"/>
              <w:bottom w:val="single" w:sz="6" w:space="0" w:color="auto"/>
              <w:right w:val="single" w:sz="12" w:space="0" w:color="auto"/>
            </w:tcBorders>
          </w:tcPr>
          <w:p w14:paraId="6090BF84" w14:textId="77777777" w:rsidR="00B752E4" w:rsidRPr="005914A2" w:rsidRDefault="00B752E4">
            <w:pPr>
              <w:pStyle w:val="FORMDATA"/>
              <w:rPr>
                <w:b/>
                <w:color w:val="auto"/>
              </w:rPr>
            </w:pPr>
            <w:r w:rsidRPr="005914A2">
              <w:rPr>
                <w:b/>
                <w:color w:val="auto"/>
              </w:rPr>
              <w:t>001</w:t>
            </w:r>
          </w:p>
        </w:tc>
      </w:tr>
      <w:tr w:rsidR="00B752E4" w:rsidRPr="005914A2" w14:paraId="446E47AF"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7E274AD2" w14:textId="77777777" w:rsidR="00B752E4" w:rsidRPr="005914A2" w:rsidRDefault="00B752E4">
            <w:pPr>
              <w:rPr>
                <w:rFonts w:ascii="Arial" w:hAnsi="Arial" w:cs="Arial"/>
                <w:b/>
                <w:bCs/>
                <w:iCs/>
              </w:rPr>
            </w:pPr>
            <w:r w:rsidRPr="005914A2">
              <w:rPr>
                <w:rFonts w:ascii="Arial" w:hAnsi="Arial" w:cs="Arial"/>
                <w:b/>
                <w:bCs/>
                <w:iCs/>
              </w:rPr>
              <w:t>Service Details Section</w:t>
            </w:r>
          </w:p>
        </w:tc>
      </w:tr>
      <w:tr w:rsidR="00B752E4" w:rsidRPr="005914A2" w14:paraId="43E1B7F2" w14:textId="77777777">
        <w:trPr>
          <w:trHeight w:val="255"/>
        </w:trPr>
        <w:tc>
          <w:tcPr>
            <w:tcW w:w="2250" w:type="dxa"/>
            <w:tcBorders>
              <w:top w:val="single" w:sz="6" w:space="0" w:color="auto"/>
              <w:left w:val="single" w:sz="12" w:space="0" w:color="auto"/>
              <w:bottom w:val="single" w:sz="6" w:space="0" w:color="auto"/>
              <w:right w:val="single" w:sz="6" w:space="0" w:color="auto"/>
            </w:tcBorders>
            <w:shd w:val="clear" w:color="auto" w:fill="CC99FF"/>
          </w:tcPr>
          <w:p w14:paraId="55C0E5E8" w14:textId="77777777" w:rsidR="00B752E4" w:rsidRPr="005914A2" w:rsidRDefault="00B752E4">
            <w:pPr>
              <w:pStyle w:val="FORMDATA"/>
              <w:rPr>
                <w:b/>
                <w:color w:val="auto"/>
              </w:rPr>
            </w:pPr>
            <w:r w:rsidRPr="005914A2">
              <w:rPr>
                <w:b/>
                <w:color w:val="auto"/>
              </w:rPr>
              <w:t>LNUM</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6440CD3F" w14:textId="77777777" w:rsidR="00B752E4" w:rsidRPr="005914A2" w:rsidRDefault="00B752E4">
            <w:pPr>
              <w:pStyle w:val="FORMDATA"/>
              <w:rPr>
                <w:b/>
                <w:color w:val="auto"/>
              </w:rPr>
            </w:pPr>
            <w:r w:rsidRPr="005914A2">
              <w:rPr>
                <w:b/>
                <w:color w:val="auto"/>
              </w:rPr>
              <w:t>Line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50ECD2B" w14:textId="77777777" w:rsidR="00B752E4" w:rsidRPr="005914A2" w:rsidRDefault="00B752E4">
            <w:pPr>
              <w:pStyle w:val="FORMDATA"/>
              <w:rPr>
                <w:b/>
                <w:color w:val="auto"/>
              </w:rPr>
            </w:pPr>
            <w:r w:rsidRPr="005914A2">
              <w:rPr>
                <w:b/>
                <w:color w:val="auto"/>
              </w:rPr>
              <w:t>00001</w:t>
            </w:r>
          </w:p>
        </w:tc>
      </w:tr>
      <w:tr w:rsidR="00B752E4" w:rsidRPr="005914A2" w14:paraId="6884AE69"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455AAA23" w14:textId="77777777" w:rsidR="00B752E4" w:rsidRPr="005914A2" w:rsidRDefault="00B752E4">
            <w:pPr>
              <w:pStyle w:val="FORMDATA"/>
              <w:rPr>
                <w:b/>
                <w:color w:val="auto"/>
              </w:rPr>
            </w:pPr>
            <w:r w:rsidRPr="005914A2">
              <w:rPr>
                <w:b/>
                <w:color w:val="auto"/>
              </w:rPr>
              <w:t>LNA</w:t>
            </w:r>
          </w:p>
        </w:tc>
        <w:tc>
          <w:tcPr>
            <w:tcW w:w="4338" w:type="dxa"/>
            <w:tcBorders>
              <w:top w:val="single" w:sz="6" w:space="0" w:color="auto"/>
              <w:left w:val="single" w:sz="6" w:space="0" w:color="auto"/>
              <w:bottom w:val="single" w:sz="6" w:space="0" w:color="auto"/>
              <w:right w:val="single" w:sz="6" w:space="0" w:color="auto"/>
            </w:tcBorders>
          </w:tcPr>
          <w:p w14:paraId="423DD7C8" w14:textId="77777777" w:rsidR="00B752E4" w:rsidRPr="005914A2" w:rsidRDefault="00B752E4">
            <w:pPr>
              <w:pStyle w:val="FORMDATA"/>
              <w:rPr>
                <w:b/>
                <w:color w:val="auto"/>
              </w:rPr>
            </w:pPr>
            <w:r w:rsidRPr="005914A2">
              <w:rPr>
                <w:b/>
                <w:color w:val="auto"/>
              </w:rPr>
              <w:t>Line Activity</w:t>
            </w:r>
          </w:p>
        </w:tc>
        <w:tc>
          <w:tcPr>
            <w:tcW w:w="2412" w:type="dxa"/>
            <w:tcBorders>
              <w:top w:val="single" w:sz="6" w:space="0" w:color="auto"/>
              <w:left w:val="single" w:sz="6" w:space="0" w:color="auto"/>
              <w:bottom w:val="single" w:sz="6" w:space="0" w:color="auto"/>
              <w:right w:val="single" w:sz="12" w:space="0" w:color="auto"/>
            </w:tcBorders>
          </w:tcPr>
          <w:p w14:paraId="598BF00B" w14:textId="77777777" w:rsidR="00B752E4" w:rsidRPr="005914A2" w:rsidRDefault="00B752E4">
            <w:pPr>
              <w:pStyle w:val="FORMDATA"/>
              <w:rPr>
                <w:b/>
                <w:color w:val="auto"/>
              </w:rPr>
            </w:pPr>
            <w:r w:rsidRPr="005914A2">
              <w:rPr>
                <w:b/>
                <w:color w:val="auto"/>
              </w:rPr>
              <w:t>C</w:t>
            </w:r>
          </w:p>
        </w:tc>
      </w:tr>
      <w:tr w:rsidR="00B752E4" w:rsidRPr="005914A2" w14:paraId="4F36FA66"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4523D8DF" w14:textId="77777777" w:rsidR="00B752E4" w:rsidRPr="005914A2" w:rsidRDefault="00B752E4">
            <w:pPr>
              <w:pStyle w:val="FORMDATA"/>
              <w:rPr>
                <w:b/>
                <w:color w:val="auto"/>
              </w:rPr>
            </w:pPr>
            <w:r w:rsidRPr="005914A2">
              <w:rPr>
                <w:b/>
                <w:color w:val="auto"/>
              </w:rPr>
              <w:t>TNS</w:t>
            </w:r>
          </w:p>
        </w:tc>
        <w:tc>
          <w:tcPr>
            <w:tcW w:w="4338" w:type="dxa"/>
            <w:tcBorders>
              <w:top w:val="single" w:sz="6" w:space="0" w:color="auto"/>
              <w:left w:val="single" w:sz="6" w:space="0" w:color="auto"/>
              <w:bottom w:val="single" w:sz="6" w:space="0" w:color="auto"/>
              <w:right w:val="single" w:sz="6" w:space="0" w:color="auto"/>
            </w:tcBorders>
          </w:tcPr>
          <w:p w14:paraId="0B43BDFA" w14:textId="77777777" w:rsidR="00B752E4" w:rsidRPr="005914A2" w:rsidRDefault="00B752E4">
            <w:pPr>
              <w:pStyle w:val="FORMDATA"/>
              <w:rPr>
                <w:b/>
                <w:color w:val="auto"/>
              </w:rPr>
            </w:pPr>
            <w:r w:rsidRPr="005914A2">
              <w:rPr>
                <w:b/>
                <w:color w:val="auto"/>
              </w:rPr>
              <w:t>Telephone Numbers</w:t>
            </w:r>
          </w:p>
        </w:tc>
        <w:tc>
          <w:tcPr>
            <w:tcW w:w="2412" w:type="dxa"/>
            <w:tcBorders>
              <w:top w:val="single" w:sz="6" w:space="0" w:color="auto"/>
              <w:left w:val="single" w:sz="6" w:space="0" w:color="auto"/>
              <w:bottom w:val="single" w:sz="6" w:space="0" w:color="auto"/>
              <w:right w:val="single" w:sz="12" w:space="0" w:color="auto"/>
            </w:tcBorders>
          </w:tcPr>
          <w:p w14:paraId="40DBE6ED" w14:textId="77777777" w:rsidR="00B752E4" w:rsidRPr="005914A2" w:rsidRDefault="00B752E4">
            <w:pPr>
              <w:pStyle w:val="FORMDATA"/>
              <w:rPr>
                <w:b/>
                <w:color w:val="auto"/>
              </w:rPr>
            </w:pPr>
            <w:r w:rsidRPr="005914A2">
              <w:rPr>
                <w:b/>
                <w:color w:val="auto"/>
              </w:rPr>
              <w:t>7702104620</w:t>
            </w:r>
          </w:p>
        </w:tc>
      </w:tr>
      <w:tr w:rsidR="00B752E4" w:rsidRPr="005914A2" w14:paraId="5A5ADBED"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0B30EEE7" w14:textId="77777777" w:rsidR="00B752E4" w:rsidRPr="005914A2" w:rsidRDefault="00B752E4">
            <w:pPr>
              <w:pStyle w:val="FORMDATA"/>
              <w:rPr>
                <w:b/>
                <w:color w:val="auto"/>
              </w:rPr>
            </w:pPr>
            <w:r w:rsidRPr="005914A2">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6F49D135" w14:textId="77777777" w:rsidR="00B752E4" w:rsidRPr="005914A2" w:rsidRDefault="00B752E4">
            <w:pPr>
              <w:pStyle w:val="FORMDATA"/>
              <w:rPr>
                <w:b/>
                <w:color w:val="auto"/>
              </w:rPr>
            </w:pPr>
            <w:r w:rsidRPr="005914A2">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7DEBCE6B" w14:textId="77777777" w:rsidR="00B752E4" w:rsidRPr="005914A2" w:rsidRDefault="00B752E4">
            <w:pPr>
              <w:pStyle w:val="FORMDATA"/>
              <w:rPr>
                <w:b/>
                <w:color w:val="auto"/>
              </w:rPr>
            </w:pPr>
            <w:r w:rsidRPr="005914A2">
              <w:rPr>
                <w:b/>
                <w:color w:val="auto"/>
              </w:rPr>
              <w:t>D</w:t>
            </w:r>
          </w:p>
        </w:tc>
      </w:tr>
      <w:tr w:rsidR="00B752E4" w:rsidRPr="005914A2" w14:paraId="150E0CEB"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6AB3F314" w14:textId="77777777" w:rsidR="00B752E4" w:rsidRPr="005914A2" w:rsidRDefault="00B752E4">
            <w:pPr>
              <w:pStyle w:val="FORMDATA"/>
              <w:rPr>
                <w:b/>
                <w:color w:val="auto"/>
              </w:rPr>
            </w:pPr>
            <w:r w:rsidRPr="005914A2">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14813A42" w14:textId="77777777" w:rsidR="00B752E4" w:rsidRPr="005914A2" w:rsidRDefault="00B752E4">
            <w:pPr>
              <w:pStyle w:val="FORMDATA"/>
              <w:rPr>
                <w:b/>
                <w:color w:val="auto"/>
              </w:rPr>
            </w:pPr>
            <w:r w:rsidRPr="005914A2">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3CA4B059" w14:textId="77777777" w:rsidR="00B752E4" w:rsidRPr="005914A2" w:rsidRDefault="00B752E4">
            <w:pPr>
              <w:pStyle w:val="FORMDATA"/>
              <w:rPr>
                <w:b/>
                <w:color w:val="auto"/>
              </w:rPr>
            </w:pPr>
            <w:r w:rsidRPr="005914A2">
              <w:rPr>
                <w:b/>
                <w:color w:val="auto"/>
              </w:rPr>
              <w:t>ESM</w:t>
            </w:r>
          </w:p>
        </w:tc>
      </w:tr>
      <w:tr w:rsidR="00B752E4" w:rsidRPr="005914A2" w14:paraId="13D610DE"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7124AE4" w14:textId="77777777" w:rsidR="00B752E4" w:rsidRPr="005914A2" w:rsidRDefault="00B752E4">
            <w:pPr>
              <w:pStyle w:val="FORMDATA"/>
              <w:rPr>
                <w:b/>
                <w:color w:val="auto"/>
              </w:rPr>
            </w:pPr>
            <w:r w:rsidRPr="005914A2">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73CFFD84" w14:textId="77777777" w:rsidR="00B752E4" w:rsidRPr="005914A2" w:rsidRDefault="00B752E4">
            <w:pPr>
              <w:pStyle w:val="FORMDATA"/>
              <w:rPr>
                <w:b/>
                <w:color w:val="auto"/>
              </w:rPr>
            </w:pPr>
            <w:r w:rsidRPr="005914A2">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0D3DB85A" w14:textId="77777777" w:rsidR="00B752E4" w:rsidRPr="005914A2" w:rsidRDefault="00B752E4">
            <w:pPr>
              <w:pStyle w:val="FORMDATA"/>
              <w:rPr>
                <w:b/>
                <w:color w:val="auto"/>
              </w:rPr>
            </w:pPr>
            <w:r w:rsidRPr="005914A2">
              <w:rPr>
                <w:b/>
                <w:color w:val="auto"/>
              </w:rPr>
              <w:t>N</w:t>
            </w:r>
          </w:p>
        </w:tc>
      </w:tr>
      <w:tr w:rsidR="00B752E4" w:rsidRPr="005914A2" w14:paraId="2BBC456D"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1651C2A8" w14:textId="77777777" w:rsidR="00B752E4" w:rsidRPr="005914A2" w:rsidRDefault="00B752E4">
            <w:pPr>
              <w:pStyle w:val="FORMDATA"/>
              <w:rPr>
                <w:b/>
                <w:color w:val="auto"/>
              </w:rPr>
            </w:pPr>
            <w:r w:rsidRPr="005914A2">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59A56EBD" w14:textId="77777777" w:rsidR="00B752E4" w:rsidRPr="005914A2" w:rsidRDefault="00B752E4">
            <w:pPr>
              <w:pStyle w:val="FORMDATA"/>
              <w:rPr>
                <w:b/>
                <w:color w:val="auto"/>
              </w:rPr>
            </w:pPr>
            <w:r w:rsidRPr="005914A2">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3A961BFB" w14:textId="77777777" w:rsidR="00B752E4" w:rsidRPr="005914A2" w:rsidRDefault="00B752E4">
            <w:pPr>
              <w:pStyle w:val="FORMDATA"/>
              <w:rPr>
                <w:b/>
                <w:color w:val="auto"/>
              </w:rPr>
            </w:pPr>
            <w:r w:rsidRPr="005914A2">
              <w:rPr>
                <w:b/>
                <w:color w:val="auto"/>
              </w:rPr>
              <w:t>ESX</w:t>
            </w:r>
          </w:p>
        </w:tc>
      </w:tr>
      <w:tr w:rsidR="00B752E4" w:rsidRPr="005914A2" w14:paraId="33F20884"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70C026E2" w14:textId="77777777" w:rsidR="00B752E4" w:rsidRPr="005914A2" w:rsidRDefault="00B752E4">
            <w:pPr>
              <w:pStyle w:val="FORMDATA"/>
              <w:rPr>
                <w:b/>
                <w:color w:val="auto"/>
              </w:rPr>
            </w:pPr>
            <w:r w:rsidRPr="005914A2">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16A0A676" w14:textId="77777777" w:rsidR="00B752E4" w:rsidRPr="005914A2" w:rsidRDefault="00B752E4">
            <w:pPr>
              <w:pStyle w:val="FORMDATA"/>
              <w:rPr>
                <w:b/>
                <w:color w:val="auto"/>
              </w:rPr>
            </w:pPr>
            <w:r w:rsidRPr="005914A2">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2C1EC82C" w14:textId="77777777" w:rsidR="00B752E4" w:rsidRPr="005914A2" w:rsidRDefault="00B752E4">
            <w:pPr>
              <w:pStyle w:val="FORMDATA"/>
              <w:rPr>
                <w:b/>
                <w:color w:val="auto"/>
              </w:rPr>
            </w:pPr>
            <w:r w:rsidRPr="005914A2">
              <w:rPr>
                <w:b/>
                <w:color w:val="auto"/>
              </w:rPr>
              <w:t>C</w:t>
            </w:r>
          </w:p>
        </w:tc>
      </w:tr>
      <w:tr w:rsidR="00B752E4" w:rsidRPr="005914A2" w14:paraId="621CF2B8"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673D8332" w14:textId="77777777" w:rsidR="00B752E4" w:rsidRPr="005914A2" w:rsidRDefault="00B752E4">
            <w:pPr>
              <w:pStyle w:val="FORMDATA"/>
              <w:rPr>
                <w:b/>
                <w:color w:val="auto"/>
              </w:rPr>
            </w:pPr>
            <w:r w:rsidRPr="005914A2">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3DDF0DCD" w14:textId="77777777" w:rsidR="00B752E4" w:rsidRPr="005914A2" w:rsidRDefault="00B752E4">
            <w:pPr>
              <w:pStyle w:val="FORMDATA"/>
              <w:rPr>
                <w:b/>
                <w:color w:val="auto"/>
              </w:rPr>
            </w:pPr>
            <w:r w:rsidRPr="005914A2">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312135E2" w14:textId="77777777" w:rsidR="00B752E4" w:rsidRPr="005914A2" w:rsidRDefault="00B752E4">
            <w:pPr>
              <w:pStyle w:val="FORMDATA"/>
              <w:rPr>
                <w:b/>
                <w:color w:val="auto"/>
              </w:rPr>
            </w:pPr>
            <w:r w:rsidRPr="005914A2">
              <w:rPr>
                <w:b/>
                <w:color w:val="auto"/>
              </w:rPr>
              <w:t>GCJ</w:t>
            </w:r>
          </w:p>
        </w:tc>
      </w:tr>
      <w:tr w:rsidR="00B752E4" w:rsidRPr="005914A2" w14:paraId="6A9EAEE6" w14:textId="77777777">
        <w:trPr>
          <w:trHeight w:val="255"/>
        </w:trPr>
        <w:tc>
          <w:tcPr>
            <w:tcW w:w="2250" w:type="dxa"/>
            <w:tcBorders>
              <w:top w:val="single" w:sz="6" w:space="0" w:color="auto"/>
              <w:left w:val="single" w:sz="12" w:space="0" w:color="auto"/>
              <w:bottom w:val="single" w:sz="12" w:space="0" w:color="auto"/>
              <w:right w:val="single" w:sz="6" w:space="0" w:color="auto"/>
            </w:tcBorders>
          </w:tcPr>
          <w:p w14:paraId="0B9871F6" w14:textId="77777777" w:rsidR="00B752E4" w:rsidRPr="005914A2" w:rsidRDefault="00B752E4">
            <w:pPr>
              <w:pStyle w:val="FORMDATA"/>
              <w:rPr>
                <w:b/>
                <w:color w:val="auto"/>
              </w:rPr>
            </w:pPr>
            <w:r w:rsidRPr="005914A2">
              <w:rPr>
                <w:b/>
                <w:color w:val="auto"/>
              </w:rPr>
              <w:t>FEATURE DETAIL</w:t>
            </w:r>
          </w:p>
        </w:tc>
        <w:tc>
          <w:tcPr>
            <w:tcW w:w="4338" w:type="dxa"/>
            <w:tcBorders>
              <w:top w:val="single" w:sz="6" w:space="0" w:color="auto"/>
              <w:left w:val="single" w:sz="6" w:space="0" w:color="auto"/>
              <w:bottom w:val="single" w:sz="12" w:space="0" w:color="auto"/>
              <w:right w:val="single" w:sz="6" w:space="0" w:color="auto"/>
            </w:tcBorders>
          </w:tcPr>
          <w:p w14:paraId="72589A2B" w14:textId="77777777" w:rsidR="00B752E4" w:rsidRPr="005914A2" w:rsidRDefault="00B752E4">
            <w:pPr>
              <w:pStyle w:val="FORMDATA"/>
              <w:rPr>
                <w:b/>
                <w:color w:val="auto"/>
              </w:rPr>
            </w:pPr>
            <w:r w:rsidRPr="005914A2">
              <w:rPr>
                <w:b/>
                <w:color w:val="auto"/>
              </w:rPr>
              <w:t>Feature Detail</w:t>
            </w:r>
          </w:p>
        </w:tc>
        <w:tc>
          <w:tcPr>
            <w:tcW w:w="2412" w:type="dxa"/>
            <w:tcBorders>
              <w:top w:val="single" w:sz="6" w:space="0" w:color="auto"/>
              <w:left w:val="single" w:sz="6" w:space="0" w:color="auto"/>
              <w:bottom w:val="single" w:sz="12" w:space="0" w:color="auto"/>
              <w:right w:val="single" w:sz="12" w:space="0" w:color="auto"/>
            </w:tcBorders>
          </w:tcPr>
          <w:p w14:paraId="4C1F5F7A" w14:textId="77777777" w:rsidR="00B752E4" w:rsidRPr="005914A2" w:rsidRDefault="00B752E4">
            <w:pPr>
              <w:pStyle w:val="FORMDATA"/>
              <w:rPr>
                <w:b/>
                <w:color w:val="auto"/>
              </w:rPr>
            </w:pPr>
            <w:r w:rsidRPr="005914A2">
              <w:rPr>
                <w:b/>
                <w:color w:val="auto"/>
              </w:rPr>
              <w:t>/RCYC 3</w:t>
            </w:r>
          </w:p>
        </w:tc>
      </w:tr>
    </w:tbl>
    <w:p w14:paraId="64A896C1" w14:textId="77777777" w:rsidR="00B752E4" w:rsidRDefault="00B752E4"/>
    <w:p w14:paraId="32AC44DA" w14:textId="77777777" w:rsidR="00237AEF" w:rsidRDefault="00237AEF">
      <w:pPr>
        <w:pStyle w:val="TCtxtTAG"/>
      </w:pPr>
    </w:p>
    <w:p w14:paraId="15DA37C3" w14:textId="77777777" w:rsidR="00C251D3" w:rsidRDefault="00C251D3">
      <w:pPr>
        <w:pStyle w:val="TCtxtTAG"/>
      </w:pPr>
    </w:p>
    <w:p w14:paraId="6F9A0223" w14:textId="77777777" w:rsidR="00C251D3" w:rsidRDefault="00C251D3">
      <w:pPr>
        <w:pStyle w:val="TCtxtTAG"/>
      </w:pPr>
    </w:p>
    <w:p w14:paraId="0250F1CE" w14:textId="77777777" w:rsidR="00C251D3" w:rsidRDefault="00C251D3" w:rsidP="00C251D3">
      <w:r w:rsidRPr="00262A0A">
        <w:t>XML INPUT:</w:t>
      </w:r>
    </w:p>
    <w:p w14:paraId="76590D53" w14:textId="77777777" w:rsidR="00C251D3" w:rsidRPr="00262A0A" w:rsidRDefault="00C251D3" w:rsidP="00C251D3"/>
    <w:p w14:paraId="3E970FA4" w14:textId="77777777" w:rsidR="00C251D3" w:rsidRPr="00262A0A" w:rsidRDefault="00C251D3" w:rsidP="00C251D3">
      <w:pPr>
        <w:ind w:hanging="480"/>
      </w:pPr>
      <w:hyperlink r:id="rId268" w:history="1">
        <w:r w:rsidRPr="00262A0A">
          <w:rPr>
            <w:b/>
            <w:bCs/>
            <w:color w:val="FF0000"/>
            <w:u w:val="single"/>
          </w:rPr>
          <w:t>-</w:t>
        </w:r>
      </w:hyperlink>
      <w:r w:rsidRPr="00262A0A">
        <w:t xml:space="preserve"> </w:t>
      </w:r>
      <w:r w:rsidRPr="00262A0A">
        <w:rPr>
          <w:color w:val="0000FF"/>
        </w:rPr>
        <w:t>&lt;</w:t>
      </w:r>
      <w:r w:rsidRPr="00262A0A">
        <w:rPr>
          <w:color w:val="990000"/>
        </w:rPr>
        <w:t>order:LSR_ORD_REQ</w:t>
      </w:r>
      <w:r w:rsidRPr="00262A0A">
        <w:rPr>
          <w:color w:val="0000FF"/>
        </w:rPr>
        <w:t>&gt;</w:t>
      </w:r>
    </w:p>
    <w:p w14:paraId="443FD09B" w14:textId="77777777" w:rsidR="00C251D3" w:rsidRPr="00262A0A" w:rsidRDefault="00C251D3" w:rsidP="00C251D3">
      <w:pPr>
        <w:ind w:hanging="480"/>
      </w:pPr>
      <w:hyperlink r:id="rId269" w:history="1">
        <w:r w:rsidRPr="00262A0A">
          <w:rPr>
            <w:b/>
            <w:bCs/>
            <w:color w:val="FF0000"/>
            <w:u w:val="single"/>
          </w:rPr>
          <w:t>-</w:t>
        </w:r>
      </w:hyperlink>
      <w:r w:rsidRPr="00262A0A">
        <w:t xml:space="preserve"> </w:t>
      </w:r>
      <w:r w:rsidRPr="00262A0A">
        <w:rPr>
          <w:color w:val="0000FF"/>
        </w:rPr>
        <w:t>&lt;</w:t>
      </w:r>
      <w:r w:rsidRPr="00262A0A">
        <w:rPr>
          <w:color w:val="990000"/>
        </w:rPr>
        <w:t>order:HDR</w:t>
      </w:r>
      <w:r w:rsidRPr="00262A0A">
        <w:rPr>
          <w:color w:val="0000FF"/>
        </w:rPr>
        <w:t>&gt;</w:t>
      </w:r>
    </w:p>
    <w:p w14:paraId="5F32B5D4"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order:CCNA</w:t>
      </w:r>
      <w:r w:rsidRPr="00262A0A">
        <w:rPr>
          <w:color w:val="0000FF"/>
        </w:rPr>
        <w:t>&gt;</w:t>
      </w:r>
      <w:r w:rsidRPr="00262A0A">
        <w:rPr>
          <w:b/>
          <w:bCs/>
        </w:rPr>
        <w:t>ZXL</w:t>
      </w:r>
      <w:r w:rsidRPr="00262A0A">
        <w:rPr>
          <w:color w:val="0000FF"/>
        </w:rPr>
        <w:t>&lt;/</w:t>
      </w:r>
      <w:r w:rsidRPr="00262A0A">
        <w:rPr>
          <w:color w:val="990000"/>
        </w:rPr>
        <w:t>order:CCNA</w:t>
      </w:r>
      <w:r w:rsidRPr="00262A0A">
        <w:rPr>
          <w:color w:val="0000FF"/>
        </w:rPr>
        <w:t>&gt;</w:t>
      </w:r>
      <w:r w:rsidRPr="00262A0A">
        <w:t xml:space="preserve"> </w:t>
      </w:r>
    </w:p>
    <w:p w14:paraId="377678F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order:MSG_TIMESTAMP</w:t>
      </w:r>
      <w:r w:rsidRPr="00262A0A">
        <w:rPr>
          <w:color w:val="0000FF"/>
        </w:rPr>
        <w:t>&gt;</w:t>
      </w:r>
      <w:r w:rsidRPr="00262A0A">
        <w:rPr>
          <w:b/>
          <w:bCs/>
        </w:rPr>
        <w:t>2009-06-26T11:40:39-05:00</w:t>
      </w:r>
      <w:r w:rsidRPr="00262A0A">
        <w:rPr>
          <w:color w:val="0000FF"/>
        </w:rPr>
        <w:t>&lt;/</w:t>
      </w:r>
      <w:r w:rsidRPr="00262A0A">
        <w:rPr>
          <w:color w:val="990000"/>
        </w:rPr>
        <w:t>order:MSG_TIMESTAMP</w:t>
      </w:r>
      <w:r w:rsidRPr="00262A0A">
        <w:rPr>
          <w:color w:val="0000FF"/>
        </w:rPr>
        <w:t>&gt;</w:t>
      </w:r>
      <w:r w:rsidRPr="00262A0A">
        <w:t xml:space="preserve"> </w:t>
      </w:r>
    </w:p>
    <w:p w14:paraId="570B1AE8"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order:PON</w:t>
      </w:r>
      <w:r w:rsidRPr="00262A0A">
        <w:rPr>
          <w:color w:val="0000FF"/>
        </w:rPr>
        <w:t>&gt;</w:t>
      </w:r>
      <w:r w:rsidRPr="00262A0A">
        <w:rPr>
          <w:b/>
          <w:bCs/>
        </w:rPr>
        <w:t>CVT0M009R31</w:t>
      </w:r>
      <w:r w:rsidRPr="00262A0A">
        <w:rPr>
          <w:color w:val="0000FF"/>
        </w:rPr>
        <w:t>&lt;/</w:t>
      </w:r>
      <w:r w:rsidRPr="00262A0A">
        <w:rPr>
          <w:color w:val="990000"/>
        </w:rPr>
        <w:t>order:PON</w:t>
      </w:r>
      <w:r w:rsidRPr="00262A0A">
        <w:rPr>
          <w:color w:val="0000FF"/>
        </w:rPr>
        <w:t>&gt;</w:t>
      </w:r>
      <w:r w:rsidRPr="00262A0A">
        <w:t xml:space="preserve"> </w:t>
      </w:r>
    </w:p>
    <w:p w14:paraId="60141032"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order:VER</w:t>
      </w:r>
      <w:r w:rsidRPr="00262A0A">
        <w:rPr>
          <w:color w:val="0000FF"/>
        </w:rPr>
        <w:t>&gt;</w:t>
      </w:r>
      <w:r w:rsidRPr="00262A0A">
        <w:rPr>
          <w:b/>
          <w:bCs/>
        </w:rPr>
        <w:t>00</w:t>
      </w:r>
      <w:r w:rsidRPr="00262A0A">
        <w:rPr>
          <w:color w:val="0000FF"/>
        </w:rPr>
        <w:t>&lt;/</w:t>
      </w:r>
      <w:r w:rsidRPr="00262A0A">
        <w:rPr>
          <w:color w:val="990000"/>
        </w:rPr>
        <w:t>order:VER</w:t>
      </w:r>
      <w:r w:rsidRPr="00262A0A">
        <w:rPr>
          <w:color w:val="0000FF"/>
        </w:rPr>
        <w:t>&gt;</w:t>
      </w:r>
      <w:r w:rsidRPr="00262A0A">
        <w:t xml:space="preserve"> </w:t>
      </w:r>
    </w:p>
    <w:p w14:paraId="7CBE26CD"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order:ATN</w:t>
      </w:r>
      <w:r w:rsidRPr="00262A0A">
        <w:rPr>
          <w:color w:val="0000FF"/>
        </w:rPr>
        <w:t>&gt;</w:t>
      </w:r>
      <w:r w:rsidRPr="00262A0A">
        <w:rPr>
          <w:b/>
          <w:bCs/>
        </w:rPr>
        <w:t>7702104620</w:t>
      </w:r>
      <w:r w:rsidRPr="00262A0A">
        <w:rPr>
          <w:color w:val="0000FF"/>
        </w:rPr>
        <w:t>&lt;/</w:t>
      </w:r>
      <w:r w:rsidRPr="00262A0A">
        <w:rPr>
          <w:color w:val="990000"/>
        </w:rPr>
        <w:t>order:ATN</w:t>
      </w:r>
      <w:r w:rsidRPr="00262A0A">
        <w:rPr>
          <w:color w:val="0000FF"/>
        </w:rPr>
        <w:t>&gt;</w:t>
      </w:r>
      <w:r w:rsidRPr="00262A0A">
        <w:t xml:space="preserve"> </w:t>
      </w:r>
    </w:p>
    <w:p w14:paraId="25E3821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order:RVER</w:t>
      </w:r>
      <w:r w:rsidRPr="00262A0A">
        <w:rPr>
          <w:color w:val="0000FF"/>
        </w:rPr>
        <w:t>&gt;</w:t>
      </w:r>
      <w:r w:rsidRPr="00262A0A">
        <w:rPr>
          <w:b/>
          <w:bCs/>
        </w:rPr>
        <w:t>10.05</w:t>
      </w:r>
      <w:r w:rsidRPr="00262A0A">
        <w:rPr>
          <w:color w:val="0000FF"/>
        </w:rPr>
        <w:t>&lt;/</w:t>
      </w:r>
      <w:r w:rsidRPr="00262A0A">
        <w:rPr>
          <w:color w:val="990000"/>
        </w:rPr>
        <w:t>order:RVER</w:t>
      </w:r>
      <w:r w:rsidRPr="00262A0A">
        <w:rPr>
          <w:color w:val="0000FF"/>
        </w:rPr>
        <w:t>&gt;</w:t>
      </w:r>
      <w:r w:rsidRPr="00262A0A">
        <w:t xml:space="preserve"> </w:t>
      </w:r>
    </w:p>
    <w:p w14:paraId="2403148F"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order:CC</w:t>
      </w:r>
      <w:r w:rsidRPr="00262A0A">
        <w:rPr>
          <w:color w:val="0000FF"/>
        </w:rPr>
        <w:t>&gt;</w:t>
      </w:r>
      <w:r w:rsidRPr="00262A0A">
        <w:rPr>
          <w:b/>
          <w:bCs/>
        </w:rPr>
        <w:t>9999</w:t>
      </w:r>
      <w:r w:rsidRPr="00262A0A">
        <w:rPr>
          <w:color w:val="0000FF"/>
        </w:rPr>
        <w:t>&lt;/</w:t>
      </w:r>
      <w:r w:rsidRPr="00262A0A">
        <w:rPr>
          <w:color w:val="990000"/>
        </w:rPr>
        <w:t>order:CC</w:t>
      </w:r>
      <w:r w:rsidRPr="00262A0A">
        <w:rPr>
          <w:color w:val="0000FF"/>
        </w:rPr>
        <w:t>&gt;</w:t>
      </w:r>
      <w:r w:rsidRPr="00262A0A">
        <w:t xml:space="preserve"> </w:t>
      </w:r>
    </w:p>
    <w:p w14:paraId="2538881E"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order:STATE</w:t>
      </w:r>
      <w:r w:rsidRPr="00262A0A">
        <w:rPr>
          <w:color w:val="0000FF"/>
        </w:rPr>
        <w:t>&gt;</w:t>
      </w:r>
      <w:r w:rsidRPr="00262A0A">
        <w:rPr>
          <w:b/>
          <w:bCs/>
        </w:rPr>
        <w:t>GA</w:t>
      </w:r>
      <w:r w:rsidRPr="00262A0A">
        <w:rPr>
          <w:color w:val="0000FF"/>
        </w:rPr>
        <w:t>&lt;/</w:t>
      </w:r>
      <w:r w:rsidRPr="00262A0A">
        <w:rPr>
          <w:color w:val="990000"/>
        </w:rPr>
        <w:t>order:STATE</w:t>
      </w:r>
      <w:r w:rsidRPr="00262A0A">
        <w:rPr>
          <w:color w:val="0000FF"/>
        </w:rPr>
        <w:t>&gt;</w:t>
      </w:r>
      <w:r w:rsidRPr="00262A0A">
        <w:t xml:space="preserve"> </w:t>
      </w:r>
    </w:p>
    <w:p w14:paraId="04CABC6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order:DTSENT</w:t>
      </w:r>
      <w:r w:rsidRPr="00262A0A">
        <w:rPr>
          <w:color w:val="0000FF"/>
        </w:rPr>
        <w:t>&gt;</w:t>
      </w:r>
      <w:r w:rsidRPr="00262A0A">
        <w:rPr>
          <w:b/>
          <w:bCs/>
        </w:rPr>
        <w:t>200906261140AM</w:t>
      </w:r>
      <w:r w:rsidRPr="00262A0A">
        <w:rPr>
          <w:color w:val="0000FF"/>
        </w:rPr>
        <w:t>&lt;/</w:t>
      </w:r>
      <w:r w:rsidRPr="00262A0A">
        <w:rPr>
          <w:color w:val="990000"/>
        </w:rPr>
        <w:t>order:DTSENT</w:t>
      </w:r>
      <w:r w:rsidRPr="00262A0A">
        <w:rPr>
          <w:color w:val="0000FF"/>
        </w:rPr>
        <w:t>&gt;</w:t>
      </w:r>
      <w:r w:rsidRPr="00262A0A">
        <w:t xml:space="preserve"> </w:t>
      </w:r>
    </w:p>
    <w:p w14:paraId="70AA2BD5"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order:HDR</w:t>
      </w:r>
      <w:r w:rsidRPr="00262A0A">
        <w:rPr>
          <w:color w:val="0000FF"/>
        </w:rPr>
        <w:t>&gt;</w:t>
      </w:r>
    </w:p>
    <w:p w14:paraId="4B606C9C" w14:textId="77777777" w:rsidR="00C251D3" w:rsidRPr="00262A0A" w:rsidRDefault="00C251D3" w:rsidP="00C251D3">
      <w:pPr>
        <w:ind w:hanging="480"/>
      </w:pPr>
      <w:hyperlink r:id="rId270" w:history="1">
        <w:r w:rsidRPr="00262A0A">
          <w:rPr>
            <w:b/>
            <w:bCs/>
            <w:color w:val="FF0000"/>
            <w:u w:val="single"/>
          </w:rPr>
          <w:t>-</w:t>
        </w:r>
      </w:hyperlink>
      <w:r w:rsidRPr="00262A0A">
        <w:t xml:space="preserve"> </w:t>
      </w:r>
      <w:r w:rsidRPr="00262A0A">
        <w:rPr>
          <w:color w:val="0000FF"/>
        </w:rPr>
        <w:t>&lt;</w:t>
      </w:r>
      <w:r w:rsidRPr="00262A0A">
        <w:rPr>
          <w:color w:val="990000"/>
        </w:rPr>
        <w:t>order:LSR</w:t>
      </w:r>
      <w:r w:rsidRPr="00262A0A">
        <w:rPr>
          <w:color w:val="0000FF"/>
        </w:rPr>
        <w:t>&gt;</w:t>
      </w:r>
    </w:p>
    <w:p w14:paraId="4D337B9B" w14:textId="77777777" w:rsidR="00C251D3" w:rsidRPr="00262A0A" w:rsidRDefault="00C251D3" w:rsidP="00C251D3">
      <w:pPr>
        <w:ind w:hanging="480"/>
      </w:pPr>
      <w:hyperlink r:id="rId271" w:history="1">
        <w:r w:rsidRPr="00262A0A">
          <w:rPr>
            <w:b/>
            <w:bCs/>
            <w:color w:val="FF0000"/>
            <w:u w:val="single"/>
          </w:rPr>
          <w:t>-</w:t>
        </w:r>
      </w:hyperlink>
      <w:r w:rsidRPr="00262A0A">
        <w:t xml:space="preserve"> </w:t>
      </w:r>
      <w:r w:rsidRPr="00262A0A">
        <w:rPr>
          <w:color w:val="0000FF"/>
        </w:rPr>
        <w:t>&lt;</w:t>
      </w:r>
      <w:r w:rsidRPr="00262A0A">
        <w:rPr>
          <w:color w:val="990000"/>
        </w:rPr>
        <w:t>order:LSR_ADMIN</w:t>
      </w:r>
      <w:r w:rsidRPr="00262A0A">
        <w:rPr>
          <w:color w:val="0000FF"/>
        </w:rPr>
        <w:t>&gt;</w:t>
      </w:r>
    </w:p>
    <w:p w14:paraId="4B19C878"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order:SC</w:t>
      </w:r>
      <w:r w:rsidRPr="00262A0A">
        <w:rPr>
          <w:color w:val="0000FF"/>
        </w:rPr>
        <w:t>&gt;</w:t>
      </w:r>
      <w:r w:rsidRPr="00262A0A">
        <w:rPr>
          <w:b/>
          <w:bCs/>
        </w:rPr>
        <w:t>LCSC</w:t>
      </w:r>
      <w:r w:rsidRPr="00262A0A">
        <w:rPr>
          <w:color w:val="0000FF"/>
        </w:rPr>
        <w:t>&lt;/</w:t>
      </w:r>
      <w:r w:rsidRPr="00262A0A">
        <w:rPr>
          <w:color w:val="990000"/>
        </w:rPr>
        <w:t>order:SC</w:t>
      </w:r>
      <w:r w:rsidRPr="00262A0A">
        <w:rPr>
          <w:color w:val="0000FF"/>
        </w:rPr>
        <w:t>&gt;</w:t>
      </w:r>
      <w:r w:rsidRPr="00262A0A">
        <w:t xml:space="preserve"> </w:t>
      </w:r>
    </w:p>
    <w:p w14:paraId="372C714C"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order:PROJECT</w:t>
      </w:r>
      <w:r w:rsidRPr="00262A0A">
        <w:rPr>
          <w:color w:val="0000FF"/>
        </w:rPr>
        <w:t>&gt;</w:t>
      </w:r>
      <w:r w:rsidRPr="00262A0A">
        <w:rPr>
          <w:b/>
          <w:bCs/>
        </w:rPr>
        <w:t>CAVENOBILL</w:t>
      </w:r>
      <w:r w:rsidRPr="00262A0A">
        <w:rPr>
          <w:color w:val="0000FF"/>
        </w:rPr>
        <w:t>&lt;/</w:t>
      </w:r>
      <w:r w:rsidRPr="00262A0A">
        <w:rPr>
          <w:color w:val="990000"/>
        </w:rPr>
        <w:t>order:PROJECT</w:t>
      </w:r>
      <w:r w:rsidRPr="00262A0A">
        <w:rPr>
          <w:color w:val="0000FF"/>
        </w:rPr>
        <w:t>&gt;</w:t>
      </w:r>
      <w:r w:rsidRPr="00262A0A">
        <w:t xml:space="preserve"> </w:t>
      </w:r>
    </w:p>
    <w:p w14:paraId="3F0331F2"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order:REQTYP</w:t>
      </w:r>
      <w:r w:rsidRPr="00262A0A">
        <w:rPr>
          <w:color w:val="0000FF"/>
        </w:rPr>
        <w:t>&gt;</w:t>
      </w:r>
      <w:r w:rsidRPr="00262A0A">
        <w:rPr>
          <w:b/>
          <w:bCs/>
        </w:rPr>
        <w:t>MB</w:t>
      </w:r>
      <w:r w:rsidRPr="00262A0A">
        <w:rPr>
          <w:color w:val="0000FF"/>
        </w:rPr>
        <w:t>&lt;/</w:t>
      </w:r>
      <w:r w:rsidRPr="00262A0A">
        <w:rPr>
          <w:color w:val="990000"/>
        </w:rPr>
        <w:t>order:REQTYP</w:t>
      </w:r>
      <w:r w:rsidRPr="00262A0A">
        <w:rPr>
          <w:color w:val="0000FF"/>
        </w:rPr>
        <w:t>&gt;</w:t>
      </w:r>
      <w:r w:rsidRPr="00262A0A">
        <w:t xml:space="preserve"> </w:t>
      </w:r>
    </w:p>
    <w:p w14:paraId="789FF9BC"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order:ACT</w:t>
      </w:r>
      <w:r w:rsidRPr="00262A0A">
        <w:rPr>
          <w:color w:val="0000FF"/>
        </w:rPr>
        <w:t>&gt;</w:t>
      </w:r>
      <w:r w:rsidRPr="00262A0A">
        <w:rPr>
          <w:b/>
          <w:bCs/>
        </w:rPr>
        <w:t>C</w:t>
      </w:r>
      <w:r w:rsidRPr="00262A0A">
        <w:rPr>
          <w:color w:val="0000FF"/>
        </w:rPr>
        <w:t>&lt;/</w:t>
      </w:r>
      <w:r w:rsidRPr="00262A0A">
        <w:rPr>
          <w:color w:val="990000"/>
        </w:rPr>
        <w:t>order:ACT</w:t>
      </w:r>
      <w:r w:rsidRPr="00262A0A">
        <w:rPr>
          <w:color w:val="0000FF"/>
        </w:rPr>
        <w:t>&gt;</w:t>
      </w:r>
      <w:r w:rsidRPr="00262A0A">
        <w:t xml:space="preserve"> </w:t>
      </w:r>
    </w:p>
    <w:p w14:paraId="2C3CA5EC" w14:textId="77777777" w:rsidR="00C251D3" w:rsidRPr="00262A0A" w:rsidRDefault="00C251D3" w:rsidP="00C251D3">
      <w:pPr>
        <w:ind w:hanging="480"/>
      </w:pPr>
      <w:hyperlink r:id="rId272" w:history="1">
        <w:r w:rsidRPr="00262A0A">
          <w:rPr>
            <w:b/>
            <w:bCs/>
            <w:color w:val="FF0000"/>
            <w:u w:val="single"/>
          </w:rPr>
          <w:t>-</w:t>
        </w:r>
      </w:hyperlink>
      <w:r w:rsidRPr="00262A0A">
        <w:t xml:space="preserve"> </w:t>
      </w:r>
      <w:r w:rsidRPr="00262A0A">
        <w:rPr>
          <w:color w:val="0000FF"/>
        </w:rPr>
        <w:t>&lt;</w:t>
      </w:r>
      <w:r w:rsidRPr="00262A0A">
        <w:rPr>
          <w:color w:val="990000"/>
        </w:rPr>
        <w:t>order:AUTHORIZATION</w:t>
      </w:r>
      <w:r w:rsidRPr="00262A0A">
        <w:rPr>
          <w:color w:val="0000FF"/>
        </w:rPr>
        <w:t>&gt;</w:t>
      </w:r>
    </w:p>
    <w:p w14:paraId="2DB615B1"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order:TOS</w:t>
      </w:r>
      <w:r w:rsidRPr="00262A0A">
        <w:rPr>
          <w:color w:val="0000FF"/>
        </w:rPr>
        <w:t>&gt;</w:t>
      </w:r>
      <w:r w:rsidRPr="00262A0A">
        <w:rPr>
          <w:b/>
          <w:bCs/>
        </w:rPr>
        <w:t>1BM-</w:t>
      </w:r>
      <w:r w:rsidRPr="00262A0A">
        <w:rPr>
          <w:color w:val="0000FF"/>
        </w:rPr>
        <w:t>&lt;/</w:t>
      </w:r>
      <w:r w:rsidRPr="00262A0A">
        <w:rPr>
          <w:color w:val="990000"/>
        </w:rPr>
        <w:t>order:TOS</w:t>
      </w:r>
      <w:r w:rsidRPr="00262A0A">
        <w:rPr>
          <w:color w:val="0000FF"/>
        </w:rPr>
        <w:t>&gt;</w:t>
      </w:r>
      <w:r w:rsidRPr="00262A0A">
        <w:t xml:space="preserve"> </w:t>
      </w:r>
    </w:p>
    <w:p w14:paraId="3D6B01AA"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order:DDD</w:t>
      </w:r>
      <w:r w:rsidRPr="00262A0A">
        <w:rPr>
          <w:color w:val="0000FF"/>
        </w:rPr>
        <w:t>&gt;</w:t>
      </w:r>
      <w:r w:rsidRPr="00262A0A">
        <w:rPr>
          <w:b/>
          <w:bCs/>
        </w:rPr>
        <w:t>20090731</w:t>
      </w:r>
      <w:r w:rsidRPr="00262A0A">
        <w:rPr>
          <w:color w:val="0000FF"/>
        </w:rPr>
        <w:t>&lt;/</w:t>
      </w:r>
      <w:r w:rsidRPr="00262A0A">
        <w:rPr>
          <w:color w:val="990000"/>
        </w:rPr>
        <w:t>order:DDD</w:t>
      </w:r>
      <w:r w:rsidRPr="00262A0A">
        <w:rPr>
          <w:color w:val="0000FF"/>
        </w:rPr>
        <w:t>&gt;</w:t>
      </w:r>
      <w:r w:rsidRPr="00262A0A">
        <w:t xml:space="preserve"> </w:t>
      </w:r>
    </w:p>
    <w:p w14:paraId="4D2BB2D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order:AUTHORIZATION</w:t>
      </w:r>
      <w:r w:rsidRPr="00262A0A">
        <w:rPr>
          <w:color w:val="0000FF"/>
        </w:rPr>
        <w:t>&gt;</w:t>
      </w:r>
    </w:p>
    <w:p w14:paraId="2078EB60"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order:LSR_ADMIN</w:t>
      </w:r>
      <w:r w:rsidRPr="00262A0A">
        <w:rPr>
          <w:color w:val="0000FF"/>
        </w:rPr>
        <w:t>&gt;</w:t>
      </w:r>
    </w:p>
    <w:p w14:paraId="59EA92B9" w14:textId="77777777" w:rsidR="00C251D3" w:rsidRPr="00262A0A" w:rsidRDefault="00C251D3" w:rsidP="00C251D3">
      <w:pPr>
        <w:ind w:hanging="480"/>
      </w:pPr>
      <w:hyperlink r:id="rId273" w:history="1">
        <w:r w:rsidRPr="00262A0A">
          <w:rPr>
            <w:b/>
            <w:bCs/>
            <w:color w:val="FF0000"/>
            <w:u w:val="single"/>
          </w:rPr>
          <w:t>-</w:t>
        </w:r>
      </w:hyperlink>
      <w:r w:rsidRPr="00262A0A">
        <w:t xml:space="preserve"> </w:t>
      </w:r>
      <w:r w:rsidRPr="00262A0A">
        <w:rPr>
          <w:color w:val="0000FF"/>
        </w:rPr>
        <w:t>&lt;</w:t>
      </w:r>
      <w:r w:rsidRPr="00262A0A">
        <w:rPr>
          <w:color w:val="990000"/>
        </w:rPr>
        <w:t>order:LSR_BILL</w:t>
      </w:r>
      <w:r w:rsidRPr="00262A0A">
        <w:rPr>
          <w:color w:val="0000FF"/>
        </w:rPr>
        <w:t>&gt;</w:t>
      </w:r>
    </w:p>
    <w:p w14:paraId="170B9CAD"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order:BAN1</w:t>
      </w:r>
      <w:r w:rsidRPr="00262A0A">
        <w:rPr>
          <w:color w:val="0000FF"/>
        </w:rPr>
        <w:t>&gt;</w:t>
      </w:r>
      <w:r w:rsidRPr="00262A0A">
        <w:rPr>
          <w:b/>
          <w:bCs/>
        </w:rPr>
        <w:t>770Q886621621</w:t>
      </w:r>
      <w:r w:rsidRPr="00262A0A">
        <w:rPr>
          <w:color w:val="0000FF"/>
        </w:rPr>
        <w:t>&lt;/</w:t>
      </w:r>
      <w:r w:rsidRPr="00262A0A">
        <w:rPr>
          <w:color w:val="990000"/>
        </w:rPr>
        <w:t>order:BAN1</w:t>
      </w:r>
      <w:r w:rsidRPr="00262A0A">
        <w:rPr>
          <w:color w:val="0000FF"/>
        </w:rPr>
        <w:t>&gt;</w:t>
      </w:r>
      <w:r w:rsidRPr="00262A0A">
        <w:t xml:space="preserve"> </w:t>
      </w:r>
    </w:p>
    <w:p w14:paraId="338647AE"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order:LSR_BILL</w:t>
      </w:r>
      <w:r w:rsidRPr="00262A0A">
        <w:rPr>
          <w:color w:val="0000FF"/>
        </w:rPr>
        <w:t>&gt;</w:t>
      </w:r>
    </w:p>
    <w:p w14:paraId="4178A5D8" w14:textId="77777777" w:rsidR="00C251D3" w:rsidRPr="00262A0A" w:rsidRDefault="00C251D3" w:rsidP="00C251D3">
      <w:pPr>
        <w:ind w:hanging="480"/>
      </w:pPr>
      <w:hyperlink r:id="rId274" w:history="1">
        <w:r w:rsidRPr="00262A0A">
          <w:rPr>
            <w:b/>
            <w:bCs/>
            <w:color w:val="FF0000"/>
            <w:u w:val="single"/>
          </w:rPr>
          <w:t>-</w:t>
        </w:r>
      </w:hyperlink>
      <w:r w:rsidRPr="00262A0A">
        <w:t xml:space="preserve"> </w:t>
      </w:r>
      <w:r w:rsidRPr="00262A0A">
        <w:rPr>
          <w:color w:val="0000FF"/>
        </w:rPr>
        <w:t>&lt;</w:t>
      </w:r>
      <w:r w:rsidRPr="00262A0A">
        <w:rPr>
          <w:color w:val="990000"/>
        </w:rPr>
        <w:t>order:CONTACT</w:t>
      </w:r>
      <w:r w:rsidRPr="00262A0A">
        <w:rPr>
          <w:color w:val="0000FF"/>
        </w:rPr>
        <w:t>&gt;</w:t>
      </w:r>
    </w:p>
    <w:p w14:paraId="4C7F1BD2"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order:INIT</w:t>
      </w:r>
      <w:r w:rsidRPr="00262A0A">
        <w:rPr>
          <w:color w:val="0000FF"/>
        </w:rPr>
        <w:t>&gt;</w:t>
      </w:r>
      <w:r w:rsidRPr="00262A0A">
        <w:rPr>
          <w:b/>
          <w:bCs/>
        </w:rPr>
        <w:t>Bojangles</w:t>
      </w:r>
      <w:r w:rsidRPr="00262A0A">
        <w:rPr>
          <w:color w:val="0000FF"/>
        </w:rPr>
        <w:t>&lt;/</w:t>
      </w:r>
      <w:r w:rsidRPr="00262A0A">
        <w:rPr>
          <w:color w:val="990000"/>
        </w:rPr>
        <w:t>order:INIT</w:t>
      </w:r>
      <w:r w:rsidRPr="00262A0A">
        <w:rPr>
          <w:color w:val="0000FF"/>
        </w:rPr>
        <w:t>&gt;</w:t>
      </w:r>
      <w:r w:rsidRPr="00262A0A">
        <w:t xml:space="preserve"> </w:t>
      </w:r>
    </w:p>
    <w:p w14:paraId="435B24A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order:INIT_TEL_NO</w:t>
      </w:r>
      <w:r w:rsidRPr="00262A0A">
        <w:rPr>
          <w:color w:val="0000FF"/>
        </w:rPr>
        <w:t>&gt;</w:t>
      </w:r>
      <w:r w:rsidRPr="00262A0A">
        <w:rPr>
          <w:b/>
          <w:bCs/>
        </w:rPr>
        <w:t>8884448888</w:t>
      </w:r>
      <w:r w:rsidRPr="00262A0A">
        <w:rPr>
          <w:color w:val="0000FF"/>
        </w:rPr>
        <w:t>&lt;/</w:t>
      </w:r>
      <w:r w:rsidRPr="00262A0A">
        <w:rPr>
          <w:color w:val="990000"/>
        </w:rPr>
        <w:t>order:INIT_TEL_NO</w:t>
      </w:r>
      <w:r w:rsidRPr="00262A0A">
        <w:rPr>
          <w:color w:val="0000FF"/>
        </w:rPr>
        <w:t>&gt;</w:t>
      </w:r>
      <w:r w:rsidRPr="00262A0A">
        <w:t xml:space="preserve"> </w:t>
      </w:r>
    </w:p>
    <w:p w14:paraId="1A99DA9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order:INIT_FAX_NO</w:t>
      </w:r>
      <w:r w:rsidRPr="00262A0A">
        <w:rPr>
          <w:color w:val="0000FF"/>
        </w:rPr>
        <w:t>&gt;</w:t>
      </w:r>
      <w:r w:rsidRPr="00262A0A">
        <w:rPr>
          <w:b/>
          <w:bCs/>
        </w:rPr>
        <w:t>4448888444</w:t>
      </w:r>
      <w:r w:rsidRPr="00262A0A">
        <w:rPr>
          <w:color w:val="0000FF"/>
        </w:rPr>
        <w:t>&lt;/</w:t>
      </w:r>
      <w:r w:rsidRPr="00262A0A">
        <w:rPr>
          <w:color w:val="990000"/>
        </w:rPr>
        <w:t>order:INIT_FAX_NO</w:t>
      </w:r>
      <w:r w:rsidRPr="00262A0A">
        <w:rPr>
          <w:color w:val="0000FF"/>
        </w:rPr>
        <w:t>&gt;</w:t>
      </w:r>
      <w:r w:rsidRPr="00262A0A">
        <w:t xml:space="preserve"> </w:t>
      </w:r>
    </w:p>
    <w:p w14:paraId="1B635DA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order:IMPCON</w:t>
      </w:r>
      <w:r w:rsidRPr="00262A0A">
        <w:rPr>
          <w:color w:val="0000FF"/>
        </w:rPr>
        <w:t>&gt;</w:t>
      </w:r>
      <w:r w:rsidRPr="00262A0A">
        <w:rPr>
          <w:b/>
          <w:bCs/>
        </w:rPr>
        <w:t>Woodstock Byrd</w:t>
      </w:r>
      <w:r w:rsidRPr="00262A0A">
        <w:rPr>
          <w:color w:val="0000FF"/>
        </w:rPr>
        <w:t>&lt;/</w:t>
      </w:r>
      <w:r w:rsidRPr="00262A0A">
        <w:rPr>
          <w:color w:val="990000"/>
        </w:rPr>
        <w:t>order:IMPCON</w:t>
      </w:r>
      <w:r w:rsidRPr="00262A0A">
        <w:rPr>
          <w:color w:val="0000FF"/>
        </w:rPr>
        <w:t>&gt;</w:t>
      </w:r>
      <w:r w:rsidRPr="00262A0A">
        <w:t xml:space="preserve"> </w:t>
      </w:r>
    </w:p>
    <w:p w14:paraId="4E0C62C6" w14:textId="77777777" w:rsidR="00C251D3" w:rsidRPr="008C51B0" w:rsidRDefault="00C251D3" w:rsidP="00C251D3">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6781114444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4C362BFB" w14:textId="77777777" w:rsidR="00C251D3" w:rsidRPr="00262A0A" w:rsidRDefault="00C251D3" w:rsidP="00C251D3">
      <w:pPr>
        <w:ind w:hanging="240"/>
      </w:pPr>
      <w:r w:rsidRPr="008C51B0">
        <w:rPr>
          <w:b/>
          <w:bCs/>
          <w:color w:val="FF0000"/>
          <w:lang w:val="es-ES"/>
        </w:rPr>
        <w:t> </w:t>
      </w:r>
      <w:r w:rsidRPr="008C51B0">
        <w:rPr>
          <w:lang w:val="es-ES"/>
        </w:rPr>
        <w:t xml:space="preserve"> </w:t>
      </w:r>
      <w:r w:rsidRPr="00262A0A">
        <w:rPr>
          <w:color w:val="0000FF"/>
        </w:rPr>
        <w:t>&lt;/</w:t>
      </w:r>
      <w:r w:rsidRPr="00262A0A">
        <w:rPr>
          <w:color w:val="990000"/>
        </w:rPr>
        <w:t>order:CONTACT</w:t>
      </w:r>
      <w:r w:rsidRPr="00262A0A">
        <w:rPr>
          <w:color w:val="0000FF"/>
        </w:rPr>
        <w:t>&gt;</w:t>
      </w:r>
    </w:p>
    <w:p w14:paraId="5542252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order:LSR</w:t>
      </w:r>
      <w:r w:rsidRPr="00262A0A">
        <w:rPr>
          <w:color w:val="0000FF"/>
        </w:rPr>
        <w:t>&gt;</w:t>
      </w:r>
    </w:p>
    <w:p w14:paraId="65985BBA" w14:textId="77777777" w:rsidR="00C251D3" w:rsidRPr="00262A0A" w:rsidRDefault="00C251D3" w:rsidP="00C251D3">
      <w:pPr>
        <w:ind w:hanging="480"/>
      </w:pPr>
      <w:hyperlink r:id="rId275" w:history="1">
        <w:r w:rsidRPr="00262A0A">
          <w:rPr>
            <w:b/>
            <w:bCs/>
            <w:color w:val="FF0000"/>
            <w:u w:val="single"/>
          </w:rPr>
          <w:t>-</w:t>
        </w:r>
      </w:hyperlink>
      <w:r w:rsidRPr="00262A0A">
        <w:t xml:space="preserve"> </w:t>
      </w:r>
      <w:r w:rsidRPr="00262A0A">
        <w:rPr>
          <w:color w:val="0000FF"/>
        </w:rPr>
        <w:t>&lt;</w:t>
      </w:r>
      <w:r w:rsidRPr="00262A0A">
        <w:rPr>
          <w:color w:val="990000"/>
        </w:rPr>
        <w:t>order:EU</w:t>
      </w:r>
      <w:r w:rsidRPr="00262A0A">
        <w:rPr>
          <w:color w:val="0000FF"/>
        </w:rPr>
        <w:t>&gt;</w:t>
      </w:r>
    </w:p>
    <w:p w14:paraId="2103D380" w14:textId="77777777" w:rsidR="00C251D3" w:rsidRPr="00262A0A" w:rsidRDefault="00C251D3" w:rsidP="00C251D3">
      <w:pPr>
        <w:ind w:hanging="480"/>
      </w:pPr>
      <w:hyperlink r:id="rId276" w:history="1">
        <w:r w:rsidRPr="00262A0A">
          <w:rPr>
            <w:b/>
            <w:bCs/>
            <w:color w:val="FF0000"/>
            <w:u w:val="single"/>
          </w:rPr>
          <w:t>-</w:t>
        </w:r>
      </w:hyperlink>
      <w:r w:rsidRPr="00262A0A">
        <w:t xml:space="preserve"> </w:t>
      </w:r>
      <w:r w:rsidRPr="00262A0A">
        <w:rPr>
          <w:color w:val="0000FF"/>
        </w:rPr>
        <w:t>&lt;</w:t>
      </w:r>
      <w:r w:rsidRPr="00262A0A">
        <w:rPr>
          <w:color w:val="990000"/>
        </w:rPr>
        <w:t>order:LOC_ACCESS</w:t>
      </w:r>
      <w:r w:rsidRPr="00262A0A">
        <w:rPr>
          <w:color w:val="0000FF"/>
        </w:rPr>
        <w:t>&gt;</w:t>
      </w:r>
    </w:p>
    <w:p w14:paraId="2AD5A2AE" w14:textId="77777777" w:rsidR="00C251D3" w:rsidRPr="00262A0A" w:rsidRDefault="00C251D3" w:rsidP="00C251D3">
      <w:pPr>
        <w:ind w:hanging="480"/>
      </w:pPr>
      <w:hyperlink r:id="rId277" w:history="1">
        <w:r w:rsidRPr="00262A0A">
          <w:rPr>
            <w:b/>
            <w:bCs/>
            <w:color w:val="FF0000"/>
            <w:u w:val="single"/>
          </w:rPr>
          <w:t>-</w:t>
        </w:r>
      </w:hyperlink>
      <w:r w:rsidRPr="00262A0A">
        <w:t xml:space="preserve"> </w:t>
      </w:r>
      <w:r w:rsidRPr="00262A0A">
        <w:rPr>
          <w:color w:val="0000FF"/>
        </w:rPr>
        <w:t>&lt;</w:t>
      </w:r>
      <w:r w:rsidRPr="00262A0A">
        <w:rPr>
          <w:color w:val="990000"/>
        </w:rPr>
        <w:t>order:LOC_ACCESS_HEADER_INFO</w:t>
      </w:r>
      <w:r w:rsidRPr="00262A0A">
        <w:rPr>
          <w:color w:val="0000FF"/>
        </w:rPr>
        <w:t>&gt;</w:t>
      </w:r>
    </w:p>
    <w:p w14:paraId="60CEA422"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order:NAME</w:t>
      </w:r>
      <w:r w:rsidRPr="00262A0A">
        <w:rPr>
          <w:color w:val="0000FF"/>
        </w:rPr>
        <w:t>&gt;</w:t>
      </w:r>
      <w:r w:rsidRPr="00262A0A">
        <w:rPr>
          <w:b/>
          <w:bCs/>
        </w:rPr>
        <w:t>Red Sails</w:t>
      </w:r>
      <w:r w:rsidRPr="00262A0A">
        <w:rPr>
          <w:color w:val="0000FF"/>
        </w:rPr>
        <w:t>&lt;/</w:t>
      </w:r>
      <w:r w:rsidRPr="00262A0A">
        <w:rPr>
          <w:color w:val="990000"/>
        </w:rPr>
        <w:t>order:NAME</w:t>
      </w:r>
      <w:r w:rsidRPr="00262A0A">
        <w:rPr>
          <w:color w:val="0000FF"/>
        </w:rPr>
        <w:t>&gt;</w:t>
      </w:r>
      <w:r w:rsidRPr="00262A0A">
        <w:t xml:space="preserve"> </w:t>
      </w:r>
    </w:p>
    <w:p w14:paraId="727B8BA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order:LOC_ACCESS_HEADER_INFO</w:t>
      </w:r>
      <w:r w:rsidRPr="00262A0A">
        <w:rPr>
          <w:color w:val="0000FF"/>
        </w:rPr>
        <w:t>&gt;</w:t>
      </w:r>
    </w:p>
    <w:p w14:paraId="08A9AE09"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order:LOC_ACCESS</w:t>
      </w:r>
      <w:r w:rsidRPr="00262A0A">
        <w:rPr>
          <w:color w:val="0000FF"/>
        </w:rPr>
        <w:t>&gt;</w:t>
      </w:r>
    </w:p>
    <w:p w14:paraId="70864870"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order:EU</w:t>
      </w:r>
      <w:r w:rsidRPr="00262A0A">
        <w:rPr>
          <w:color w:val="0000FF"/>
        </w:rPr>
        <w:t>&gt;</w:t>
      </w:r>
    </w:p>
    <w:p w14:paraId="6A95E13A" w14:textId="77777777" w:rsidR="00C251D3" w:rsidRPr="00262A0A" w:rsidRDefault="00C251D3" w:rsidP="00C251D3">
      <w:pPr>
        <w:ind w:hanging="480"/>
      </w:pPr>
      <w:hyperlink r:id="rId278" w:history="1">
        <w:r w:rsidRPr="00262A0A">
          <w:rPr>
            <w:b/>
            <w:bCs/>
            <w:color w:val="FF0000"/>
            <w:u w:val="single"/>
          </w:rPr>
          <w:t>-</w:t>
        </w:r>
      </w:hyperlink>
      <w:r w:rsidRPr="00262A0A">
        <w:t xml:space="preserve"> </w:t>
      </w:r>
      <w:r w:rsidRPr="00262A0A">
        <w:rPr>
          <w:color w:val="0000FF"/>
        </w:rPr>
        <w:t>&lt;</w:t>
      </w:r>
      <w:r w:rsidRPr="00262A0A">
        <w:rPr>
          <w:color w:val="990000"/>
        </w:rPr>
        <w:t>order:PS</w:t>
      </w:r>
      <w:r w:rsidRPr="00262A0A">
        <w:rPr>
          <w:color w:val="0000FF"/>
        </w:rPr>
        <w:t>&gt;</w:t>
      </w:r>
    </w:p>
    <w:p w14:paraId="12EE67AF" w14:textId="77777777" w:rsidR="00C251D3" w:rsidRPr="00262A0A" w:rsidRDefault="00C251D3" w:rsidP="00C251D3">
      <w:pPr>
        <w:ind w:hanging="480"/>
      </w:pPr>
      <w:hyperlink r:id="rId279" w:history="1">
        <w:r w:rsidRPr="00262A0A">
          <w:rPr>
            <w:b/>
            <w:bCs/>
            <w:color w:val="FF0000"/>
            <w:u w:val="single"/>
          </w:rPr>
          <w:t>-</w:t>
        </w:r>
      </w:hyperlink>
      <w:r w:rsidRPr="00262A0A">
        <w:t xml:space="preserve"> </w:t>
      </w:r>
      <w:r w:rsidRPr="00262A0A">
        <w:rPr>
          <w:color w:val="0000FF"/>
        </w:rPr>
        <w:t>&lt;</w:t>
      </w:r>
      <w:r w:rsidRPr="00262A0A">
        <w:rPr>
          <w:color w:val="990000"/>
        </w:rPr>
        <w:t>order:PS_ADMIN</w:t>
      </w:r>
      <w:r w:rsidRPr="00262A0A">
        <w:rPr>
          <w:color w:val="0000FF"/>
        </w:rPr>
        <w:t>&gt;</w:t>
      </w:r>
    </w:p>
    <w:p w14:paraId="5F0C507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order:PQTY</w:t>
      </w:r>
      <w:r w:rsidRPr="00262A0A">
        <w:rPr>
          <w:color w:val="0000FF"/>
        </w:rPr>
        <w:t>&gt;</w:t>
      </w:r>
      <w:r w:rsidRPr="00262A0A">
        <w:rPr>
          <w:b/>
          <w:bCs/>
        </w:rPr>
        <w:t>001</w:t>
      </w:r>
      <w:r w:rsidRPr="00262A0A">
        <w:rPr>
          <w:color w:val="0000FF"/>
        </w:rPr>
        <w:t>&lt;/</w:t>
      </w:r>
      <w:r w:rsidRPr="00262A0A">
        <w:rPr>
          <w:color w:val="990000"/>
        </w:rPr>
        <w:t>order:PQTY</w:t>
      </w:r>
      <w:r w:rsidRPr="00262A0A">
        <w:rPr>
          <w:color w:val="0000FF"/>
        </w:rPr>
        <w:t>&gt;</w:t>
      </w:r>
      <w:r w:rsidRPr="00262A0A">
        <w:t xml:space="preserve"> </w:t>
      </w:r>
    </w:p>
    <w:p w14:paraId="76786974"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order:PS_ADMIN</w:t>
      </w:r>
      <w:r w:rsidRPr="00262A0A">
        <w:rPr>
          <w:color w:val="0000FF"/>
        </w:rPr>
        <w:t>&gt;</w:t>
      </w:r>
    </w:p>
    <w:p w14:paraId="04728121" w14:textId="77777777" w:rsidR="00C251D3" w:rsidRPr="00262A0A" w:rsidRDefault="00C251D3" w:rsidP="00C251D3">
      <w:pPr>
        <w:ind w:hanging="480"/>
      </w:pPr>
      <w:hyperlink r:id="rId280" w:history="1">
        <w:r w:rsidRPr="00262A0A">
          <w:rPr>
            <w:b/>
            <w:bCs/>
            <w:color w:val="FF0000"/>
            <w:u w:val="single"/>
          </w:rPr>
          <w:t>-</w:t>
        </w:r>
      </w:hyperlink>
      <w:r w:rsidRPr="00262A0A">
        <w:t xml:space="preserve"> </w:t>
      </w:r>
      <w:r w:rsidRPr="00262A0A">
        <w:rPr>
          <w:color w:val="0000FF"/>
        </w:rPr>
        <w:t>&lt;</w:t>
      </w:r>
      <w:r w:rsidRPr="00262A0A">
        <w:rPr>
          <w:color w:val="990000"/>
        </w:rPr>
        <w:t>order:PS_SVC_DET</w:t>
      </w:r>
      <w:r w:rsidRPr="00262A0A">
        <w:rPr>
          <w:color w:val="0000FF"/>
        </w:rPr>
        <w:t>&gt;</w:t>
      </w:r>
    </w:p>
    <w:p w14:paraId="37D07760"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order:TNS</w:t>
      </w:r>
      <w:r w:rsidRPr="00262A0A">
        <w:rPr>
          <w:color w:val="0000FF"/>
        </w:rPr>
        <w:t>&gt;</w:t>
      </w:r>
      <w:r w:rsidRPr="00262A0A">
        <w:rPr>
          <w:b/>
          <w:bCs/>
        </w:rPr>
        <w:t>7702104620</w:t>
      </w:r>
      <w:r w:rsidRPr="00262A0A">
        <w:rPr>
          <w:color w:val="0000FF"/>
        </w:rPr>
        <w:t>&lt;/</w:t>
      </w:r>
      <w:r w:rsidRPr="00262A0A">
        <w:rPr>
          <w:color w:val="990000"/>
        </w:rPr>
        <w:t>order:TNS</w:t>
      </w:r>
      <w:r w:rsidRPr="00262A0A">
        <w:rPr>
          <w:color w:val="0000FF"/>
        </w:rPr>
        <w:t>&gt;</w:t>
      </w:r>
      <w:r w:rsidRPr="00262A0A">
        <w:t xml:space="preserve"> </w:t>
      </w:r>
    </w:p>
    <w:p w14:paraId="5380740B" w14:textId="77777777" w:rsidR="00C251D3" w:rsidRPr="00262A0A" w:rsidRDefault="00C251D3" w:rsidP="00C251D3">
      <w:pPr>
        <w:ind w:hanging="480"/>
      </w:pPr>
      <w:hyperlink r:id="rId281" w:history="1">
        <w:r w:rsidRPr="00262A0A">
          <w:rPr>
            <w:b/>
            <w:bCs/>
            <w:color w:val="FF0000"/>
            <w:u w:val="single"/>
          </w:rPr>
          <w:t>-</w:t>
        </w:r>
      </w:hyperlink>
      <w:r w:rsidRPr="00262A0A">
        <w:t xml:space="preserve"> </w:t>
      </w:r>
      <w:r w:rsidRPr="00262A0A">
        <w:rPr>
          <w:color w:val="0000FF"/>
        </w:rPr>
        <w:t>&lt;</w:t>
      </w:r>
      <w:r w:rsidRPr="00262A0A">
        <w:rPr>
          <w:color w:val="990000"/>
        </w:rPr>
        <w:t>order:SVC_DET_GRP</w:t>
      </w:r>
      <w:r w:rsidRPr="00262A0A">
        <w:rPr>
          <w:color w:val="0000FF"/>
        </w:rPr>
        <w:t>&gt;</w:t>
      </w:r>
    </w:p>
    <w:p w14:paraId="01F09F7E"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order:LNUM</w:t>
      </w:r>
      <w:r w:rsidRPr="00262A0A">
        <w:rPr>
          <w:color w:val="0000FF"/>
        </w:rPr>
        <w:t>&gt;</w:t>
      </w:r>
      <w:r w:rsidRPr="00262A0A">
        <w:rPr>
          <w:b/>
          <w:bCs/>
        </w:rPr>
        <w:t>00001</w:t>
      </w:r>
      <w:r w:rsidRPr="00262A0A">
        <w:rPr>
          <w:color w:val="0000FF"/>
        </w:rPr>
        <w:t>&lt;/</w:t>
      </w:r>
      <w:r w:rsidRPr="00262A0A">
        <w:rPr>
          <w:color w:val="990000"/>
        </w:rPr>
        <w:t>order:LNUM</w:t>
      </w:r>
      <w:r w:rsidRPr="00262A0A">
        <w:rPr>
          <w:color w:val="0000FF"/>
        </w:rPr>
        <w:t>&gt;</w:t>
      </w:r>
      <w:r w:rsidRPr="00262A0A">
        <w:t xml:space="preserve"> </w:t>
      </w:r>
    </w:p>
    <w:p w14:paraId="072361E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order:LNA</w:t>
      </w:r>
      <w:r w:rsidRPr="00262A0A">
        <w:rPr>
          <w:color w:val="0000FF"/>
        </w:rPr>
        <w:t>&gt;</w:t>
      </w:r>
      <w:r w:rsidRPr="00262A0A">
        <w:rPr>
          <w:b/>
          <w:bCs/>
        </w:rPr>
        <w:t>C</w:t>
      </w:r>
      <w:r w:rsidRPr="00262A0A">
        <w:rPr>
          <w:color w:val="0000FF"/>
        </w:rPr>
        <w:t>&lt;/</w:t>
      </w:r>
      <w:r w:rsidRPr="00262A0A">
        <w:rPr>
          <w:color w:val="990000"/>
        </w:rPr>
        <w:t>order:LNA</w:t>
      </w:r>
      <w:r w:rsidRPr="00262A0A">
        <w:rPr>
          <w:color w:val="0000FF"/>
        </w:rPr>
        <w:t>&gt;</w:t>
      </w:r>
      <w:r w:rsidRPr="00262A0A">
        <w:t xml:space="preserve"> </w:t>
      </w:r>
    </w:p>
    <w:p w14:paraId="7370303D"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order:SVC_DET_GRP</w:t>
      </w:r>
      <w:r w:rsidRPr="00262A0A">
        <w:rPr>
          <w:color w:val="0000FF"/>
        </w:rPr>
        <w:t>&gt;</w:t>
      </w:r>
    </w:p>
    <w:p w14:paraId="31F78A04" w14:textId="77777777" w:rsidR="00C251D3" w:rsidRPr="00262A0A" w:rsidRDefault="00C251D3" w:rsidP="00C251D3">
      <w:pPr>
        <w:ind w:hanging="480"/>
      </w:pPr>
      <w:hyperlink r:id="rId282" w:history="1">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14:paraId="00767B5F"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D</w:t>
      </w:r>
      <w:r w:rsidRPr="00262A0A">
        <w:rPr>
          <w:color w:val="0000FF"/>
        </w:rPr>
        <w:t>&lt;/</w:t>
      </w:r>
      <w:r w:rsidRPr="00262A0A">
        <w:rPr>
          <w:color w:val="990000"/>
        </w:rPr>
        <w:t>order:FA</w:t>
      </w:r>
      <w:r w:rsidRPr="00262A0A">
        <w:rPr>
          <w:color w:val="0000FF"/>
        </w:rPr>
        <w:t>&gt;</w:t>
      </w:r>
      <w:r w:rsidRPr="00262A0A">
        <w:t xml:space="preserve"> </w:t>
      </w:r>
    </w:p>
    <w:p w14:paraId="5C679CAA"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ESM</w:t>
      </w:r>
      <w:r w:rsidRPr="00262A0A">
        <w:rPr>
          <w:color w:val="0000FF"/>
        </w:rPr>
        <w:t>&lt;/</w:t>
      </w:r>
      <w:r w:rsidRPr="00262A0A">
        <w:rPr>
          <w:color w:val="990000"/>
        </w:rPr>
        <w:t>order:FEATURE</w:t>
      </w:r>
      <w:r w:rsidRPr="00262A0A">
        <w:rPr>
          <w:color w:val="0000FF"/>
        </w:rPr>
        <w:t>&gt;</w:t>
      </w:r>
      <w:r w:rsidRPr="00262A0A">
        <w:t xml:space="preserve"> </w:t>
      </w:r>
    </w:p>
    <w:p w14:paraId="0DF2059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14:paraId="18CD6360" w14:textId="77777777" w:rsidR="00C251D3" w:rsidRPr="00262A0A" w:rsidRDefault="00C251D3" w:rsidP="00C251D3">
      <w:pPr>
        <w:ind w:hanging="480"/>
      </w:pPr>
      <w:hyperlink r:id="rId283" w:history="1">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14:paraId="1A6A147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N</w:t>
      </w:r>
      <w:r w:rsidRPr="00262A0A">
        <w:rPr>
          <w:color w:val="0000FF"/>
        </w:rPr>
        <w:t>&lt;/</w:t>
      </w:r>
      <w:r w:rsidRPr="00262A0A">
        <w:rPr>
          <w:color w:val="990000"/>
        </w:rPr>
        <w:t>order:FA</w:t>
      </w:r>
      <w:r w:rsidRPr="00262A0A">
        <w:rPr>
          <w:color w:val="0000FF"/>
        </w:rPr>
        <w:t>&gt;</w:t>
      </w:r>
      <w:r w:rsidRPr="00262A0A">
        <w:t xml:space="preserve"> </w:t>
      </w:r>
    </w:p>
    <w:p w14:paraId="72A01B14"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ESX</w:t>
      </w:r>
      <w:r w:rsidRPr="00262A0A">
        <w:rPr>
          <w:color w:val="0000FF"/>
        </w:rPr>
        <w:t>&lt;/</w:t>
      </w:r>
      <w:r w:rsidRPr="00262A0A">
        <w:rPr>
          <w:color w:val="990000"/>
        </w:rPr>
        <w:t>order:FEATURE</w:t>
      </w:r>
      <w:r w:rsidRPr="00262A0A">
        <w:rPr>
          <w:color w:val="0000FF"/>
        </w:rPr>
        <w:t>&gt;</w:t>
      </w:r>
      <w:r w:rsidRPr="00262A0A">
        <w:t xml:space="preserve"> </w:t>
      </w:r>
    </w:p>
    <w:p w14:paraId="033BC62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14:paraId="272D919F" w14:textId="77777777" w:rsidR="00C251D3" w:rsidRPr="00262A0A" w:rsidRDefault="00C251D3" w:rsidP="00C251D3">
      <w:pPr>
        <w:ind w:hanging="480"/>
      </w:pPr>
      <w:hyperlink r:id="rId284" w:history="1">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14:paraId="1A38573C"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C</w:t>
      </w:r>
      <w:r w:rsidRPr="00262A0A">
        <w:rPr>
          <w:color w:val="0000FF"/>
        </w:rPr>
        <w:t>&lt;/</w:t>
      </w:r>
      <w:r w:rsidRPr="00262A0A">
        <w:rPr>
          <w:color w:val="990000"/>
        </w:rPr>
        <w:t>order:FA</w:t>
      </w:r>
      <w:r w:rsidRPr="00262A0A">
        <w:rPr>
          <w:color w:val="0000FF"/>
        </w:rPr>
        <w:t>&gt;</w:t>
      </w:r>
      <w:r w:rsidRPr="00262A0A">
        <w:t xml:space="preserve"> </w:t>
      </w:r>
    </w:p>
    <w:p w14:paraId="7E775470"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GCJ</w:t>
      </w:r>
      <w:r w:rsidRPr="00262A0A">
        <w:rPr>
          <w:color w:val="0000FF"/>
        </w:rPr>
        <w:t>&lt;/</w:t>
      </w:r>
      <w:r w:rsidRPr="00262A0A">
        <w:rPr>
          <w:color w:val="990000"/>
        </w:rPr>
        <w:t>order:FEATURE</w:t>
      </w:r>
      <w:r w:rsidRPr="00262A0A">
        <w:rPr>
          <w:color w:val="0000FF"/>
        </w:rPr>
        <w:t>&gt;</w:t>
      </w:r>
      <w:r w:rsidRPr="00262A0A">
        <w:t xml:space="preserve"> </w:t>
      </w:r>
    </w:p>
    <w:p w14:paraId="42EF3D01"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order:FEATURE_DETAIL</w:t>
      </w:r>
      <w:r w:rsidRPr="00262A0A">
        <w:rPr>
          <w:color w:val="0000FF"/>
        </w:rPr>
        <w:t>&gt;</w:t>
      </w:r>
      <w:r w:rsidRPr="00262A0A">
        <w:rPr>
          <w:b/>
          <w:bCs/>
        </w:rPr>
        <w:t>/RCYC 3</w:t>
      </w:r>
      <w:r w:rsidRPr="00262A0A">
        <w:rPr>
          <w:color w:val="0000FF"/>
        </w:rPr>
        <w:t>&lt;/</w:t>
      </w:r>
      <w:r w:rsidRPr="00262A0A">
        <w:rPr>
          <w:color w:val="990000"/>
        </w:rPr>
        <w:t>order:FEATURE_DETAIL</w:t>
      </w:r>
      <w:r w:rsidRPr="00262A0A">
        <w:rPr>
          <w:color w:val="0000FF"/>
        </w:rPr>
        <w:t>&gt;</w:t>
      </w:r>
      <w:r w:rsidRPr="00262A0A">
        <w:t xml:space="preserve"> </w:t>
      </w:r>
    </w:p>
    <w:p w14:paraId="6F0433FD"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14:paraId="0F4B6EF1"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order:PS_SVC_DET</w:t>
      </w:r>
      <w:r w:rsidRPr="00262A0A">
        <w:rPr>
          <w:color w:val="0000FF"/>
        </w:rPr>
        <w:t>&gt;</w:t>
      </w:r>
    </w:p>
    <w:p w14:paraId="5BEBDB1B"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order:PS</w:t>
      </w:r>
      <w:r w:rsidRPr="00262A0A">
        <w:rPr>
          <w:color w:val="0000FF"/>
        </w:rPr>
        <w:t>&gt;</w:t>
      </w:r>
    </w:p>
    <w:p w14:paraId="0241868F"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order:LSR_ORD_REQ</w:t>
      </w:r>
      <w:r w:rsidRPr="00262A0A">
        <w:rPr>
          <w:color w:val="0000FF"/>
        </w:rPr>
        <w:t>&gt;</w:t>
      </w:r>
    </w:p>
    <w:p w14:paraId="26D3D712" w14:textId="77777777" w:rsidR="00C251D3" w:rsidRDefault="00C251D3" w:rsidP="00C251D3">
      <w:pPr>
        <w:ind w:hanging="240"/>
        <w:rPr>
          <w:color w:val="0000FF"/>
        </w:rPr>
      </w:pPr>
      <w:r w:rsidRPr="00262A0A">
        <w:rPr>
          <w:b/>
          <w:bCs/>
          <w:color w:val="FF0000"/>
        </w:rPr>
        <w:t> </w:t>
      </w:r>
      <w:r w:rsidRPr="00262A0A">
        <w:t xml:space="preserve"> </w:t>
      </w:r>
      <w:r w:rsidRPr="00262A0A">
        <w:rPr>
          <w:color w:val="0000FF"/>
        </w:rPr>
        <w:t>&lt;/</w:t>
      </w:r>
      <w:r w:rsidRPr="00262A0A">
        <w:rPr>
          <w:color w:val="990000"/>
        </w:rPr>
        <w:t>uom:ATT_LSR_ORD_REQ</w:t>
      </w:r>
      <w:r w:rsidRPr="00262A0A">
        <w:rPr>
          <w:color w:val="0000FF"/>
        </w:rPr>
        <w:t>&gt;</w:t>
      </w:r>
    </w:p>
    <w:p w14:paraId="27EE8D15" w14:textId="77777777" w:rsidR="00C251D3" w:rsidRPr="00262A0A" w:rsidRDefault="00C251D3" w:rsidP="00C251D3">
      <w:pPr>
        <w:ind w:hanging="240"/>
        <w:rPr>
          <w:color w:val="0000FF"/>
        </w:rPr>
      </w:pPr>
    </w:p>
    <w:p w14:paraId="05A72A4F" w14:textId="77777777" w:rsidR="00C251D3" w:rsidRPr="00262A0A" w:rsidRDefault="00C251D3" w:rsidP="00C251D3">
      <w:pPr>
        <w:ind w:hanging="240"/>
        <w:rPr>
          <w:color w:val="0000FF"/>
        </w:rPr>
      </w:pPr>
    </w:p>
    <w:p w14:paraId="790EDDB4" w14:textId="77777777" w:rsidR="00C251D3" w:rsidRPr="00262A0A" w:rsidRDefault="00C251D3" w:rsidP="00C251D3">
      <w:pPr>
        <w:ind w:hanging="240"/>
      </w:pPr>
      <w:r w:rsidRPr="00262A0A">
        <w:t>XML OUTPUT:</w:t>
      </w:r>
    </w:p>
    <w:p w14:paraId="4A5C4DC2" w14:textId="77777777" w:rsidR="00C251D3" w:rsidRPr="00262A0A" w:rsidRDefault="00C251D3" w:rsidP="00C251D3">
      <w:pPr>
        <w:ind w:hanging="240"/>
      </w:pPr>
    </w:p>
    <w:p w14:paraId="26B7EF84"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ordertype</w:t>
      </w:r>
      <w:r w:rsidRPr="00262A0A">
        <w:rPr>
          <w:color w:val="0000FF"/>
        </w:rPr>
        <w:t>&gt;</w:t>
      </w:r>
      <w:r w:rsidRPr="00262A0A">
        <w:rPr>
          <w:b/>
          <w:bCs/>
        </w:rPr>
        <w:t>ORDER</w:t>
      </w:r>
      <w:r w:rsidRPr="00262A0A">
        <w:rPr>
          <w:color w:val="0000FF"/>
        </w:rPr>
        <w:t>&lt;/</w:t>
      </w:r>
      <w:r w:rsidRPr="00262A0A">
        <w:rPr>
          <w:color w:val="990000"/>
        </w:rPr>
        <w:t>ordertype</w:t>
      </w:r>
      <w:r w:rsidRPr="00262A0A">
        <w:rPr>
          <w:color w:val="0000FF"/>
        </w:rPr>
        <w:t>&gt;</w:t>
      </w:r>
      <w:r w:rsidRPr="00262A0A">
        <w:t xml:space="preserve"> </w:t>
      </w:r>
    </w:p>
    <w:p w14:paraId="796C517F"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header</w:t>
      </w:r>
      <w:r w:rsidRPr="00262A0A">
        <w:rPr>
          <w:color w:val="0000FF"/>
        </w:rPr>
        <w:t>&gt;</w:t>
      </w:r>
    </w:p>
    <w:p w14:paraId="4B7F7E54" w14:textId="77777777" w:rsidR="00C251D3" w:rsidRPr="00262A0A" w:rsidRDefault="00C251D3" w:rsidP="00C251D3">
      <w:pPr>
        <w:ind w:hanging="480"/>
      </w:pPr>
      <w:hyperlink r:id="rId285" w:history="1">
        <w:r w:rsidRPr="00262A0A">
          <w:rPr>
            <w:b/>
            <w:bCs/>
            <w:color w:val="FF0000"/>
            <w:u w:val="single"/>
          </w:rPr>
          <w:t>-</w:t>
        </w:r>
      </w:hyperlink>
      <w:r w:rsidRPr="00262A0A">
        <w:t xml:space="preserve"> </w:t>
      </w:r>
      <w:r w:rsidRPr="00262A0A">
        <w:rPr>
          <w:color w:val="0000FF"/>
        </w:rPr>
        <w:t>&lt;</w:t>
      </w:r>
      <w:r w:rsidRPr="00262A0A">
        <w:rPr>
          <w:color w:val="990000"/>
        </w:rPr>
        <w:t>m2:LSR_RESP</w:t>
      </w:r>
      <w:r w:rsidRPr="00262A0A">
        <w:rPr>
          <w:color w:val="FF0000"/>
        </w:rPr>
        <w:t xml:space="preserve"> xmlns:m2</w:t>
      </w:r>
      <w:r w:rsidRPr="00262A0A">
        <w:rPr>
          <w:color w:val="0000FF"/>
        </w:rPr>
        <w:t>="</w:t>
      </w:r>
      <w:r w:rsidRPr="00262A0A">
        <w:rPr>
          <w:b/>
          <w:bCs/>
          <w:color w:val="FF0000"/>
        </w:rPr>
        <w:t>http://lsr.att.com/obf/tML/UOM</w:t>
      </w:r>
      <w:r w:rsidRPr="00262A0A">
        <w:rPr>
          <w:color w:val="0000FF"/>
        </w:rPr>
        <w:t>"&gt;</w:t>
      </w:r>
    </w:p>
    <w:p w14:paraId="751E4CD5" w14:textId="77777777" w:rsidR="00C251D3" w:rsidRPr="00262A0A" w:rsidRDefault="00C251D3" w:rsidP="00C251D3">
      <w:pPr>
        <w:ind w:hanging="480"/>
      </w:pPr>
      <w:hyperlink r:id="rId286" w:history="1">
        <w:r w:rsidRPr="00262A0A">
          <w:rPr>
            <w:b/>
            <w:bCs/>
            <w:color w:val="FF0000"/>
            <w:u w:val="single"/>
          </w:rPr>
          <w:t>-</w:t>
        </w:r>
      </w:hyperlink>
      <w:r w:rsidRPr="00262A0A">
        <w:t xml:space="preserve"> </w:t>
      </w:r>
      <w:r w:rsidRPr="00262A0A">
        <w:rPr>
          <w:color w:val="0000FF"/>
        </w:rPr>
        <w:t>&lt;</w:t>
      </w:r>
      <w:r w:rsidRPr="00262A0A">
        <w:rPr>
          <w:color w:val="990000"/>
        </w:rPr>
        <w:t>m2:HDR</w:t>
      </w:r>
      <w:r w:rsidRPr="00262A0A">
        <w:rPr>
          <w:color w:val="0000FF"/>
        </w:rPr>
        <w:t>&gt;</w:t>
      </w:r>
    </w:p>
    <w:p w14:paraId="26766BEF"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m2:MESSAGE_ID</w:t>
      </w:r>
      <w:r w:rsidRPr="00262A0A">
        <w:rPr>
          <w:color w:val="0000FF"/>
        </w:rPr>
        <w:t>&gt;</w:t>
      </w:r>
      <w:r w:rsidRPr="00262A0A">
        <w:rPr>
          <w:b/>
          <w:bCs/>
        </w:rPr>
        <w:t>1246034439599431.0159121155961</w:t>
      </w:r>
      <w:r w:rsidRPr="00262A0A">
        <w:rPr>
          <w:color w:val="0000FF"/>
        </w:rPr>
        <w:t>&lt;/</w:t>
      </w:r>
      <w:r w:rsidRPr="00262A0A">
        <w:rPr>
          <w:color w:val="990000"/>
        </w:rPr>
        <w:t>m2:MESSAGE_ID</w:t>
      </w:r>
      <w:r w:rsidRPr="00262A0A">
        <w:rPr>
          <w:color w:val="0000FF"/>
        </w:rPr>
        <w:t>&gt;</w:t>
      </w:r>
      <w:r w:rsidRPr="00262A0A">
        <w:t xml:space="preserve"> </w:t>
      </w:r>
    </w:p>
    <w:p w14:paraId="281780AC" w14:textId="77777777" w:rsidR="00C251D3" w:rsidRPr="008C51B0" w:rsidRDefault="00C251D3" w:rsidP="00C251D3">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28B01FF3" w14:textId="77777777" w:rsidR="00C251D3" w:rsidRPr="00262A0A" w:rsidRDefault="00C251D3" w:rsidP="00C251D3">
      <w:pPr>
        <w:ind w:hanging="480"/>
      </w:pPr>
      <w:r w:rsidRPr="008C51B0">
        <w:rPr>
          <w:b/>
          <w:bCs/>
          <w:color w:val="FF0000"/>
          <w:lang w:val="es-ES"/>
        </w:rPr>
        <w:t> </w:t>
      </w:r>
      <w:r w:rsidRPr="008C51B0">
        <w:rPr>
          <w:lang w:val="es-ES"/>
        </w:rPr>
        <w:t xml:space="preserve"> </w:t>
      </w:r>
      <w:r w:rsidRPr="00262A0A">
        <w:rPr>
          <w:color w:val="0000FF"/>
        </w:rPr>
        <w:t>&lt;</w:t>
      </w:r>
      <w:r w:rsidRPr="00262A0A">
        <w:rPr>
          <w:color w:val="990000"/>
        </w:rPr>
        <w:t>m2:MSG_TIMESTAMP</w:t>
      </w:r>
      <w:r w:rsidRPr="00262A0A">
        <w:rPr>
          <w:color w:val="0000FF"/>
        </w:rPr>
        <w:t>&gt;</w:t>
      </w:r>
      <w:r w:rsidRPr="00262A0A">
        <w:rPr>
          <w:b/>
          <w:bCs/>
        </w:rPr>
        <w:t>2009-06-26T11:40:39-05:00</w:t>
      </w:r>
      <w:r w:rsidRPr="00262A0A">
        <w:rPr>
          <w:color w:val="0000FF"/>
        </w:rPr>
        <w:t>&lt;/</w:t>
      </w:r>
      <w:r w:rsidRPr="00262A0A">
        <w:rPr>
          <w:color w:val="990000"/>
        </w:rPr>
        <w:t>m2:MSG_TIMESTAMP</w:t>
      </w:r>
      <w:r w:rsidRPr="00262A0A">
        <w:rPr>
          <w:color w:val="0000FF"/>
        </w:rPr>
        <w:t>&gt;</w:t>
      </w:r>
      <w:r w:rsidRPr="00262A0A">
        <w:t xml:space="preserve"> </w:t>
      </w:r>
    </w:p>
    <w:p w14:paraId="07C6827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m2:PON</w:t>
      </w:r>
      <w:r w:rsidRPr="00262A0A">
        <w:rPr>
          <w:color w:val="0000FF"/>
        </w:rPr>
        <w:t>&gt;</w:t>
      </w:r>
      <w:r w:rsidRPr="00262A0A">
        <w:rPr>
          <w:b/>
          <w:bCs/>
        </w:rPr>
        <w:t>CVT0M009R31</w:t>
      </w:r>
      <w:r w:rsidRPr="00262A0A">
        <w:rPr>
          <w:color w:val="0000FF"/>
        </w:rPr>
        <w:t>&lt;/</w:t>
      </w:r>
      <w:r w:rsidRPr="00262A0A">
        <w:rPr>
          <w:color w:val="990000"/>
        </w:rPr>
        <w:t>m2:PON</w:t>
      </w:r>
      <w:r w:rsidRPr="00262A0A">
        <w:rPr>
          <w:color w:val="0000FF"/>
        </w:rPr>
        <w:t>&gt;</w:t>
      </w:r>
      <w:r w:rsidRPr="00262A0A">
        <w:t xml:space="preserve"> </w:t>
      </w:r>
    </w:p>
    <w:p w14:paraId="65882396" w14:textId="77777777" w:rsidR="00C251D3" w:rsidRPr="008C51B0" w:rsidRDefault="00C251D3" w:rsidP="00C251D3">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32CA2435"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7702104620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FDBE29E"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20090626L00047-00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1918751" w14:textId="77777777" w:rsidR="00C251D3" w:rsidRPr="00262A0A" w:rsidRDefault="00C251D3" w:rsidP="00C251D3">
      <w:pPr>
        <w:ind w:hanging="480"/>
      </w:pPr>
      <w:r w:rsidRPr="008C51B0">
        <w:rPr>
          <w:b/>
          <w:bCs/>
          <w:color w:val="FF0000"/>
          <w:lang w:val="es-ES"/>
        </w:rPr>
        <w:t> </w:t>
      </w:r>
      <w:r w:rsidRPr="008C51B0">
        <w:rPr>
          <w:lang w:val="es-ES"/>
        </w:rPr>
        <w:t xml:space="preserve"> </w:t>
      </w:r>
      <w:r w:rsidRPr="00262A0A">
        <w:rPr>
          <w:color w:val="0000FF"/>
        </w:rPr>
        <w:t>&lt;</w:t>
      </w:r>
      <w:r w:rsidRPr="00262A0A">
        <w:rPr>
          <w:color w:val="990000"/>
        </w:rPr>
        <w:t>m2:CC</w:t>
      </w:r>
      <w:r w:rsidRPr="00262A0A">
        <w:rPr>
          <w:color w:val="0000FF"/>
        </w:rPr>
        <w:t>&gt;</w:t>
      </w:r>
      <w:r w:rsidRPr="00262A0A">
        <w:rPr>
          <w:b/>
          <w:bCs/>
        </w:rPr>
        <w:t>9999</w:t>
      </w:r>
      <w:r w:rsidRPr="00262A0A">
        <w:rPr>
          <w:color w:val="0000FF"/>
        </w:rPr>
        <w:t>&lt;/</w:t>
      </w:r>
      <w:r w:rsidRPr="00262A0A">
        <w:rPr>
          <w:color w:val="990000"/>
        </w:rPr>
        <w:t>m2:CC</w:t>
      </w:r>
      <w:r w:rsidRPr="00262A0A">
        <w:rPr>
          <w:color w:val="0000FF"/>
        </w:rPr>
        <w:t>&gt;</w:t>
      </w:r>
      <w:r w:rsidRPr="00262A0A">
        <w:t xml:space="preserve"> </w:t>
      </w:r>
    </w:p>
    <w:p w14:paraId="4700DF94"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m2:CLEC_APPL_ID</w:t>
      </w:r>
      <w:r w:rsidRPr="00262A0A">
        <w:rPr>
          <w:color w:val="0000FF"/>
        </w:rPr>
        <w:t>&gt;</w:t>
      </w:r>
      <w:r w:rsidRPr="00262A0A">
        <w:rPr>
          <w:b/>
          <w:bCs/>
        </w:rPr>
        <w:t>CTE-VALIDATOR</w:t>
      </w:r>
      <w:r w:rsidRPr="00262A0A">
        <w:rPr>
          <w:color w:val="0000FF"/>
        </w:rPr>
        <w:t>&lt;/</w:t>
      </w:r>
      <w:r w:rsidRPr="00262A0A">
        <w:rPr>
          <w:color w:val="990000"/>
        </w:rPr>
        <w:t>m2:CLEC_APPL_ID</w:t>
      </w:r>
      <w:r w:rsidRPr="00262A0A">
        <w:rPr>
          <w:color w:val="0000FF"/>
        </w:rPr>
        <w:t>&gt;</w:t>
      </w:r>
      <w:r w:rsidRPr="00262A0A">
        <w:t xml:space="preserve"> </w:t>
      </w:r>
    </w:p>
    <w:p w14:paraId="078E109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m2:CLEC_APPL_PASSWORD</w:t>
      </w:r>
      <w:r w:rsidRPr="00262A0A">
        <w:rPr>
          <w:color w:val="0000FF"/>
        </w:rPr>
        <w:t>&gt;</w:t>
      </w:r>
      <w:r w:rsidRPr="00262A0A">
        <w:rPr>
          <w:b/>
          <w:bCs/>
        </w:rPr>
        <w:t>PA$$WORD</w:t>
      </w:r>
      <w:r w:rsidRPr="00262A0A">
        <w:rPr>
          <w:color w:val="0000FF"/>
        </w:rPr>
        <w:t>&lt;/</w:t>
      </w:r>
      <w:r w:rsidRPr="00262A0A">
        <w:rPr>
          <w:color w:val="990000"/>
        </w:rPr>
        <w:t>m2:CLEC_APPL_PASSWORD</w:t>
      </w:r>
      <w:r w:rsidRPr="00262A0A">
        <w:rPr>
          <w:color w:val="0000FF"/>
        </w:rPr>
        <w:t>&gt;</w:t>
      </w:r>
      <w:r w:rsidRPr="00262A0A">
        <w:t xml:space="preserve"> </w:t>
      </w:r>
    </w:p>
    <w:p w14:paraId="701FAF1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m2:DTSENT</w:t>
      </w:r>
      <w:r w:rsidRPr="00262A0A">
        <w:rPr>
          <w:color w:val="0000FF"/>
        </w:rPr>
        <w:t>&gt;</w:t>
      </w:r>
      <w:r w:rsidRPr="00262A0A">
        <w:rPr>
          <w:b/>
          <w:bCs/>
        </w:rPr>
        <w:t>200906261140AM</w:t>
      </w:r>
      <w:r w:rsidRPr="00262A0A">
        <w:rPr>
          <w:color w:val="0000FF"/>
        </w:rPr>
        <w:t>&lt;/</w:t>
      </w:r>
      <w:r w:rsidRPr="00262A0A">
        <w:rPr>
          <w:color w:val="990000"/>
        </w:rPr>
        <w:t>m2:DTSENT</w:t>
      </w:r>
      <w:r w:rsidRPr="00262A0A">
        <w:rPr>
          <w:color w:val="0000FF"/>
        </w:rPr>
        <w:t>&gt;</w:t>
      </w:r>
      <w:r w:rsidRPr="00262A0A">
        <w:t xml:space="preserve"> </w:t>
      </w:r>
    </w:p>
    <w:p w14:paraId="0A8D330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m2:ORD</w:t>
      </w:r>
      <w:r w:rsidRPr="00262A0A">
        <w:rPr>
          <w:color w:val="0000FF"/>
        </w:rPr>
        <w:t>&gt;</w:t>
      </w:r>
      <w:r w:rsidRPr="00262A0A">
        <w:rPr>
          <w:b/>
          <w:bCs/>
        </w:rPr>
        <w:t>COD2P7X9</w:t>
      </w:r>
      <w:r w:rsidRPr="00262A0A">
        <w:rPr>
          <w:color w:val="0000FF"/>
        </w:rPr>
        <w:t>&lt;/</w:t>
      </w:r>
      <w:r w:rsidRPr="00262A0A">
        <w:rPr>
          <w:color w:val="990000"/>
        </w:rPr>
        <w:t>m2:ORD</w:t>
      </w:r>
      <w:r w:rsidRPr="00262A0A">
        <w:rPr>
          <w:color w:val="0000FF"/>
        </w:rPr>
        <w:t>&gt;</w:t>
      </w:r>
      <w:r w:rsidRPr="00262A0A">
        <w:t xml:space="preserve"> </w:t>
      </w:r>
    </w:p>
    <w:p w14:paraId="65EBE24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m2:STATUS_CODE</w:t>
      </w:r>
      <w:r w:rsidRPr="00262A0A">
        <w:rPr>
          <w:color w:val="0000FF"/>
        </w:rPr>
        <w:t>&gt;</w:t>
      </w:r>
      <w:r w:rsidRPr="00262A0A">
        <w:rPr>
          <w:b/>
          <w:bCs/>
        </w:rPr>
        <w:t>PD</w:t>
      </w:r>
      <w:r w:rsidRPr="00262A0A">
        <w:rPr>
          <w:color w:val="0000FF"/>
        </w:rPr>
        <w:t>&lt;/</w:t>
      </w:r>
      <w:r w:rsidRPr="00262A0A">
        <w:rPr>
          <w:color w:val="990000"/>
        </w:rPr>
        <w:t>m2:STATUS_CODE</w:t>
      </w:r>
      <w:r w:rsidRPr="00262A0A">
        <w:rPr>
          <w:color w:val="0000FF"/>
        </w:rPr>
        <w:t>&gt;</w:t>
      </w:r>
      <w:r w:rsidRPr="00262A0A">
        <w:t xml:space="preserve"> </w:t>
      </w:r>
    </w:p>
    <w:p w14:paraId="25545087"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m2:STATUS_MSG</w:t>
      </w:r>
      <w:r w:rsidRPr="00262A0A">
        <w:rPr>
          <w:color w:val="0000FF"/>
        </w:rPr>
        <w:t>&gt;</w:t>
      </w:r>
      <w:r w:rsidRPr="00262A0A">
        <w:rPr>
          <w:b/>
          <w:bCs/>
        </w:rPr>
        <w:t>PENDING ORDER</w:t>
      </w:r>
      <w:r w:rsidRPr="00262A0A">
        <w:rPr>
          <w:color w:val="0000FF"/>
        </w:rPr>
        <w:t>&lt;/</w:t>
      </w:r>
      <w:r w:rsidRPr="00262A0A">
        <w:rPr>
          <w:color w:val="990000"/>
        </w:rPr>
        <w:t>m2:STATUS_MSG</w:t>
      </w:r>
      <w:r w:rsidRPr="00262A0A">
        <w:rPr>
          <w:color w:val="0000FF"/>
        </w:rPr>
        <w:t>&gt;</w:t>
      </w:r>
      <w:r w:rsidRPr="00262A0A">
        <w:t xml:space="preserve"> </w:t>
      </w:r>
    </w:p>
    <w:p w14:paraId="2EA20E41"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m2:REMARKS</w:t>
      </w:r>
      <w:r w:rsidRPr="00262A0A">
        <w:rPr>
          <w:color w:val="0000FF"/>
        </w:rPr>
        <w:t>&gt;</w:t>
      </w:r>
      <w:r w:rsidRPr="00262A0A">
        <w:rPr>
          <w:b/>
          <w:bCs/>
        </w:rPr>
        <w:t>Facilities have been checked</w:t>
      </w:r>
      <w:r w:rsidRPr="00262A0A">
        <w:rPr>
          <w:color w:val="0000FF"/>
        </w:rPr>
        <w:t>&lt;/</w:t>
      </w:r>
      <w:r w:rsidRPr="00262A0A">
        <w:rPr>
          <w:color w:val="990000"/>
        </w:rPr>
        <w:t>m2:REMARKS</w:t>
      </w:r>
      <w:r w:rsidRPr="00262A0A">
        <w:rPr>
          <w:color w:val="0000FF"/>
        </w:rPr>
        <w:t>&gt;</w:t>
      </w:r>
      <w:r w:rsidRPr="00262A0A">
        <w:t xml:space="preserve"> </w:t>
      </w:r>
    </w:p>
    <w:p w14:paraId="1A09AAD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m2:TRAN_ACK_TYPE</w:t>
      </w:r>
      <w:r w:rsidRPr="00262A0A">
        <w:rPr>
          <w:color w:val="0000FF"/>
        </w:rPr>
        <w:t>&gt;</w:t>
      </w:r>
      <w:r w:rsidRPr="00262A0A">
        <w:rPr>
          <w:b/>
          <w:bCs/>
        </w:rPr>
        <w:t>AT</w:t>
      </w:r>
      <w:r w:rsidRPr="00262A0A">
        <w:rPr>
          <w:color w:val="0000FF"/>
        </w:rPr>
        <w:t>&lt;/</w:t>
      </w:r>
      <w:r w:rsidRPr="00262A0A">
        <w:rPr>
          <w:color w:val="990000"/>
        </w:rPr>
        <w:t>m2:TRAN_ACK_TYPE</w:t>
      </w:r>
      <w:r w:rsidRPr="00262A0A">
        <w:rPr>
          <w:color w:val="0000FF"/>
        </w:rPr>
        <w:t>&gt;</w:t>
      </w:r>
      <w:r w:rsidRPr="00262A0A">
        <w:t xml:space="preserve"> </w:t>
      </w:r>
    </w:p>
    <w:p w14:paraId="7FEB715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m2:TRANS_SET_PURPOSE_CODE</w:t>
      </w:r>
      <w:r w:rsidRPr="00262A0A">
        <w:rPr>
          <w:color w:val="0000FF"/>
        </w:rPr>
        <w:t>&gt;</w:t>
      </w:r>
      <w:r w:rsidRPr="00262A0A">
        <w:rPr>
          <w:b/>
          <w:bCs/>
        </w:rPr>
        <w:t>06</w:t>
      </w:r>
      <w:r w:rsidRPr="00262A0A">
        <w:rPr>
          <w:color w:val="0000FF"/>
        </w:rPr>
        <w:t>&lt;/</w:t>
      </w:r>
      <w:r w:rsidRPr="00262A0A">
        <w:rPr>
          <w:color w:val="990000"/>
        </w:rPr>
        <w:t>m2:TRANS_SET_PURPOSE_CODE</w:t>
      </w:r>
      <w:r w:rsidRPr="00262A0A">
        <w:rPr>
          <w:color w:val="0000FF"/>
        </w:rPr>
        <w:t>&gt;</w:t>
      </w:r>
      <w:r w:rsidRPr="00262A0A">
        <w:t xml:space="preserve"> </w:t>
      </w:r>
    </w:p>
    <w:p w14:paraId="0667E6C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m2:HDR</w:t>
      </w:r>
      <w:r w:rsidRPr="00262A0A">
        <w:rPr>
          <w:color w:val="0000FF"/>
        </w:rPr>
        <w:t>&gt;</w:t>
      </w:r>
    </w:p>
    <w:p w14:paraId="5B0D47EB" w14:textId="77777777" w:rsidR="00C251D3" w:rsidRPr="00262A0A" w:rsidRDefault="00C251D3" w:rsidP="00C251D3">
      <w:pPr>
        <w:ind w:hanging="480"/>
      </w:pPr>
      <w:hyperlink r:id="rId287" w:history="1">
        <w:r w:rsidRPr="00262A0A">
          <w:rPr>
            <w:b/>
            <w:bCs/>
            <w:color w:val="FF0000"/>
            <w:u w:val="single"/>
          </w:rPr>
          <w:t>-</w:t>
        </w:r>
      </w:hyperlink>
      <w:r w:rsidRPr="00262A0A">
        <w:t xml:space="preserve"> </w:t>
      </w:r>
      <w:r w:rsidRPr="00262A0A">
        <w:rPr>
          <w:color w:val="0000FF"/>
        </w:rPr>
        <w:t>&lt;</w:t>
      </w:r>
      <w:r w:rsidRPr="00262A0A">
        <w:rPr>
          <w:color w:val="990000"/>
        </w:rPr>
        <w:t>m2:NOTIFICATION</w:t>
      </w:r>
      <w:r w:rsidRPr="00262A0A">
        <w:rPr>
          <w:color w:val="0000FF"/>
        </w:rPr>
        <w:t>&gt;</w:t>
      </w:r>
    </w:p>
    <w:p w14:paraId="278CE43B" w14:textId="77777777" w:rsidR="00C251D3" w:rsidRPr="00262A0A" w:rsidRDefault="00C251D3" w:rsidP="00C251D3">
      <w:pPr>
        <w:ind w:hanging="480"/>
      </w:pPr>
      <w:hyperlink r:id="rId288" w:history="1">
        <w:r w:rsidRPr="00262A0A">
          <w:rPr>
            <w:b/>
            <w:bCs/>
            <w:color w:val="FF0000"/>
            <w:u w:val="single"/>
          </w:rPr>
          <w:t>-</w:t>
        </w:r>
      </w:hyperlink>
      <w:r w:rsidRPr="00262A0A">
        <w:t xml:space="preserve"> </w:t>
      </w:r>
      <w:r w:rsidRPr="00262A0A">
        <w:rPr>
          <w:color w:val="0000FF"/>
        </w:rPr>
        <w:t>&lt;</w:t>
      </w:r>
      <w:r w:rsidRPr="00262A0A">
        <w:rPr>
          <w:color w:val="990000"/>
        </w:rPr>
        <w:t>m2:FIRM_ORDER_NOTIFICATION</w:t>
      </w:r>
      <w:r w:rsidRPr="00262A0A">
        <w:rPr>
          <w:color w:val="0000FF"/>
        </w:rPr>
        <w:t>&gt;</w:t>
      </w:r>
    </w:p>
    <w:p w14:paraId="631C6773" w14:textId="77777777" w:rsidR="00C251D3" w:rsidRPr="00262A0A" w:rsidRDefault="00C251D3" w:rsidP="00C251D3">
      <w:pPr>
        <w:ind w:hanging="480"/>
      </w:pPr>
      <w:hyperlink r:id="rId289" w:history="1">
        <w:r w:rsidRPr="00262A0A">
          <w:rPr>
            <w:b/>
            <w:bCs/>
            <w:color w:val="FF0000"/>
            <w:u w:val="single"/>
          </w:rPr>
          <w:t>-</w:t>
        </w:r>
      </w:hyperlink>
      <w:r w:rsidRPr="00262A0A">
        <w:t xml:space="preserve"> </w:t>
      </w:r>
      <w:r w:rsidRPr="00262A0A">
        <w:rPr>
          <w:color w:val="0000FF"/>
        </w:rPr>
        <w:t>&lt;</w:t>
      </w:r>
      <w:r w:rsidRPr="00262A0A">
        <w:rPr>
          <w:color w:val="990000"/>
        </w:rPr>
        <w:t>m2:NOTIFICATION_ADMIN</w:t>
      </w:r>
      <w:r w:rsidRPr="00262A0A">
        <w:rPr>
          <w:color w:val="0000FF"/>
        </w:rPr>
        <w:t>&gt;</w:t>
      </w:r>
    </w:p>
    <w:p w14:paraId="53B99393"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m2:INIT</w:t>
      </w:r>
      <w:r w:rsidRPr="00262A0A">
        <w:rPr>
          <w:color w:val="0000FF"/>
        </w:rPr>
        <w:t>&gt;</w:t>
      </w:r>
      <w:r w:rsidRPr="00262A0A">
        <w:rPr>
          <w:b/>
          <w:bCs/>
        </w:rPr>
        <w:t>BOJANGLES</w:t>
      </w:r>
      <w:r w:rsidRPr="00262A0A">
        <w:rPr>
          <w:color w:val="0000FF"/>
        </w:rPr>
        <w:t>&lt;/</w:t>
      </w:r>
      <w:r w:rsidRPr="00262A0A">
        <w:rPr>
          <w:color w:val="990000"/>
        </w:rPr>
        <w:t>m2:INIT</w:t>
      </w:r>
      <w:r w:rsidRPr="00262A0A">
        <w:rPr>
          <w:color w:val="0000FF"/>
        </w:rPr>
        <w:t>&gt;</w:t>
      </w:r>
      <w:r w:rsidRPr="00262A0A">
        <w:t xml:space="preserve"> </w:t>
      </w:r>
    </w:p>
    <w:p w14:paraId="115F3E5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m2:INIT_TEL_NO</w:t>
      </w:r>
      <w:r w:rsidRPr="00262A0A">
        <w:rPr>
          <w:color w:val="0000FF"/>
        </w:rPr>
        <w:t>&gt;</w:t>
      </w:r>
      <w:r w:rsidRPr="00262A0A">
        <w:rPr>
          <w:b/>
          <w:bCs/>
        </w:rPr>
        <w:t>8884448888</w:t>
      </w:r>
      <w:r w:rsidRPr="00262A0A">
        <w:rPr>
          <w:color w:val="0000FF"/>
        </w:rPr>
        <w:t>&lt;/</w:t>
      </w:r>
      <w:r w:rsidRPr="00262A0A">
        <w:rPr>
          <w:color w:val="990000"/>
        </w:rPr>
        <w:t>m2:INIT_TEL_NO</w:t>
      </w:r>
      <w:r w:rsidRPr="00262A0A">
        <w:rPr>
          <w:color w:val="0000FF"/>
        </w:rPr>
        <w:t>&gt;</w:t>
      </w:r>
      <w:r w:rsidRPr="00262A0A">
        <w:t xml:space="preserve"> </w:t>
      </w:r>
    </w:p>
    <w:p w14:paraId="0DE7D54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m2:REP</w:t>
      </w:r>
      <w:r w:rsidRPr="00262A0A">
        <w:rPr>
          <w:color w:val="0000FF"/>
        </w:rPr>
        <w:t>&gt;</w:t>
      </w:r>
      <w:r w:rsidRPr="00262A0A">
        <w:rPr>
          <w:b/>
          <w:bCs/>
        </w:rPr>
        <w:t>LCSC</w:t>
      </w:r>
      <w:r w:rsidRPr="00262A0A">
        <w:rPr>
          <w:color w:val="0000FF"/>
        </w:rPr>
        <w:t>&lt;/</w:t>
      </w:r>
      <w:r w:rsidRPr="00262A0A">
        <w:rPr>
          <w:color w:val="990000"/>
        </w:rPr>
        <w:t>m2:REP</w:t>
      </w:r>
      <w:r w:rsidRPr="00262A0A">
        <w:rPr>
          <w:color w:val="0000FF"/>
        </w:rPr>
        <w:t>&gt;</w:t>
      </w:r>
      <w:r w:rsidRPr="00262A0A">
        <w:t xml:space="preserve"> </w:t>
      </w:r>
    </w:p>
    <w:p w14:paraId="11ED71FD"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m2:REP_TEL_NO</w:t>
      </w:r>
      <w:r w:rsidRPr="00262A0A">
        <w:rPr>
          <w:color w:val="0000FF"/>
        </w:rPr>
        <w:t>&gt;</w:t>
      </w:r>
      <w:r w:rsidRPr="00262A0A">
        <w:rPr>
          <w:b/>
          <w:bCs/>
        </w:rPr>
        <w:t>8006670807</w:t>
      </w:r>
      <w:r w:rsidRPr="00262A0A">
        <w:rPr>
          <w:color w:val="0000FF"/>
        </w:rPr>
        <w:t>&lt;/</w:t>
      </w:r>
      <w:r w:rsidRPr="00262A0A">
        <w:rPr>
          <w:color w:val="990000"/>
        </w:rPr>
        <w:t>m2:REP_TEL_NO</w:t>
      </w:r>
      <w:r w:rsidRPr="00262A0A">
        <w:rPr>
          <w:color w:val="0000FF"/>
        </w:rPr>
        <w:t>&gt;</w:t>
      </w:r>
      <w:r w:rsidRPr="00262A0A">
        <w:t xml:space="preserve"> </w:t>
      </w:r>
    </w:p>
    <w:p w14:paraId="5D3ABA0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m2:DD_CD</w:t>
      </w:r>
      <w:r w:rsidRPr="00262A0A">
        <w:rPr>
          <w:color w:val="0000FF"/>
        </w:rPr>
        <w:t>&gt;</w:t>
      </w:r>
      <w:r w:rsidRPr="00262A0A">
        <w:rPr>
          <w:b/>
          <w:bCs/>
        </w:rPr>
        <w:t>20090731</w:t>
      </w:r>
      <w:r w:rsidRPr="00262A0A">
        <w:rPr>
          <w:color w:val="0000FF"/>
        </w:rPr>
        <w:t>&lt;/</w:t>
      </w:r>
      <w:r w:rsidRPr="00262A0A">
        <w:rPr>
          <w:color w:val="990000"/>
        </w:rPr>
        <w:t>m2:DD_CD</w:t>
      </w:r>
      <w:r w:rsidRPr="00262A0A">
        <w:rPr>
          <w:color w:val="0000FF"/>
        </w:rPr>
        <w:t>&gt;</w:t>
      </w:r>
      <w:r w:rsidRPr="00262A0A">
        <w:t xml:space="preserve"> </w:t>
      </w:r>
    </w:p>
    <w:p w14:paraId="31002E9C"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m2:BAN1</w:t>
      </w:r>
      <w:r w:rsidRPr="00262A0A">
        <w:rPr>
          <w:color w:val="0000FF"/>
        </w:rPr>
        <w:t>&gt;</w:t>
      </w:r>
      <w:r w:rsidRPr="00262A0A">
        <w:rPr>
          <w:b/>
          <w:bCs/>
        </w:rPr>
        <w:t>770Q886621621</w:t>
      </w:r>
      <w:r w:rsidRPr="00262A0A">
        <w:rPr>
          <w:color w:val="0000FF"/>
        </w:rPr>
        <w:t>&lt;/</w:t>
      </w:r>
      <w:r w:rsidRPr="00262A0A">
        <w:rPr>
          <w:color w:val="990000"/>
        </w:rPr>
        <w:t>m2:BAN1</w:t>
      </w:r>
      <w:r w:rsidRPr="00262A0A">
        <w:rPr>
          <w:color w:val="0000FF"/>
        </w:rPr>
        <w:t>&gt;</w:t>
      </w:r>
      <w:r w:rsidRPr="00262A0A">
        <w:t xml:space="preserve"> </w:t>
      </w:r>
    </w:p>
    <w:p w14:paraId="6F08DEC0"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m2:NOTIFICATION_ADMIN</w:t>
      </w:r>
      <w:r w:rsidRPr="00262A0A">
        <w:rPr>
          <w:color w:val="0000FF"/>
        </w:rPr>
        <w:t>&gt;</w:t>
      </w:r>
    </w:p>
    <w:p w14:paraId="425661E9" w14:textId="77777777" w:rsidR="00C251D3" w:rsidRPr="00262A0A" w:rsidRDefault="00C251D3" w:rsidP="00C251D3">
      <w:pPr>
        <w:ind w:hanging="480"/>
      </w:pPr>
      <w:hyperlink r:id="rId290" w:history="1">
        <w:r w:rsidRPr="00262A0A">
          <w:rPr>
            <w:b/>
            <w:bCs/>
            <w:color w:val="FF0000"/>
            <w:u w:val="single"/>
          </w:rPr>
          <w:t>-</w:t>
        </w:r>
      </w:hyperlink>
      <w:r w:rsidRPr="00262A0A">
        <w:t xml:space="preserve"> </w:t>
      </w:r>
      <w:r w:rsidRPr="00262A0A">
        <w:rPr>
          <w:color w:val="0000FF"/>
        </w:rPr>
        <w:t>&lt;</w:t>
      </w:r>
      <w:r w:rsidRPr="00262A0A">
        <w:rPr>
          <w:color w:val="990000"/>
        </w:rPr>
        <w:t>m2:SERVICES_INFO</w:t>
      </w:r>
      <w:r w:rsidRPr="00262A0A">
        <w:rPr>
          <w:color w:val="0000FF"/>
        </w:rPr>
        <w:t>&gt;</w:t>
      </w:r>
    </w:p>
    <w:p w14:paraId="06F712B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m2:LOCNUM_SVCS</w:t>
      </w:r>
      <w:r w:rsidRPr="00262A0A">
        <w:rPr>
          <w:color w:val="0000FF"/>
        </w:rPr>
        <w:t>&gt;</w:t>
      </w:r>
      <w:r w:rsidRPr="00262A0A">
        <w:rPr>
          <w:b/>
          <w:bCs/>
        </w:rPr>
        <w:t>000</w:t>
      </w:r>
      <w:r w:rsidRPr="00262A0A">
        <w:rPr>
          <w:color w:val="0000FF"/>
        </w:rPr>
        <w:t>&lt;/</w:t>
      </w:r>
      <w:r w:rsidRPr="00262A0A">
        <w:rPr>
          <w:color w:val="990000"/>
        </w:rPr>
        <w:t>m2:LOCNUM_SVCS</w:t>
      </w:r>
      <w:r w:rsidRPr="00262A0A">
        <w:rPr>
          <w:color w:val="0000FF"/>
        </w:rPr>
        <w:t>&gt;</w:t>
      </w:r>
      <w:r w:rsidRPr="00262A0A">
        <w:t xml:space="preserve"> </w:t>
      </w:r>
    </w:p>
    <w:p w14:paraId="4F95E5F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m2:LNUM</w:t>
      </w:r>
      <w:r w:rsidRPr="00262A0A">
        <w:rPr>
          <w:color w:val="0000FF"/>
        </w:rPr>
        <w:t>&gt;</w:t>
      </w:r>
      <w:r w:rsidRPr="00262A0A">
        <w:rPr>
          <w:b/>
          <w:bCs/>
        </w:rPr>
        <w:t>00001</w:t>
      </w:r>
      <w:r w:rsidRPr="00262A0A">
        <w:rPr>
          <w:color w:val="0000FF"/>
        </w:rPr>
        <w:t>&lt;/</w:t>
      </w:r>
      <w:r w:rsidRPr="00262A0A">
        <w:rPr>
          <w:color w:val="990000"/>
        </w:rPr>
        <w:t>m2:LNUM</w:t>
      </w:r>
      <w:r w:rsidRPr="00262A0A">
        <w:rPr>
          <w:color w:val="0000FF"/>
        </w:rPr>
        <w:t>&gt;</w:t>
      </w:r>
      <w:r w:rsidRPr="00262A0A">
        <w:t xml:space="preserve"> </w:t>
      </w:r>
    </w:p>
    <w:p w14:paraId="44A4661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m2:TNS</w:t>
      </w:r>
      <w:r w:rsidRPr="00262A0A">
        <w:rPr>
          <w:color w:val="0000FF"/>
        </w:rPr>
        <w:t>&gt;</w:t>
      </w:r>
      <w:r w:rsidRPr="00262A0A">
        <w:rPr>
          <w:b/>
          <w:bCs/>
        </w:rPr>
        <w:t>7702104620</w:t>
      </w:r>
      <w:r w:rsidRPr="00262A0A">
        <w:rPr>
          <w:color w:val="0000FF"/>
        </w:rPr>
        <w:t>&lt;/</w:t>
      </w:r>
      <w:r w:rsidRPr="00262A0A">
        <w:rPr>
          <w:color w:val="990000"/>
        </w:rPr>
        <w:t>m2:TNS</w:t>
      </w:r>
      <w:r w:rsidRPr="00262A0A">
        <w:rPr>
          <w:color w:val="0000FF"/>
        </w:rPr>
        <w:t>&gt;</w:t>
      </w:r>
      <w:r w:rsidRPr="00262A0A">
        <w:t xml:space="preserve"> </w:t>
      </w:r>
    </w:p>
    <w:p w14:paraId="71ED31A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m2:SERVICES_INFO</w:t>
      </w:r>
      <w:r w:rsidRPr="00262A0A">
        <w:rPr>
          <w:color w:val="0000FF"/>
        </w:rPr>
        <w:t>&gt;</w:t>
      </w:r>
    </w:p>
    <w:p w14:paraId="3396E7CD"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m2:FIRM_ORDER_NOTIFICATION</w:t>
      </w:r>
      <w:r w:rsidRPr="00262A0A">
        <w:rPr>
          <w:color w:val="0000FF"/>
        </w:rPr>
        <w:t>&gt;</w:t>
      </w:r>
    </w:p>
    <w:p w14:paraId="3F47815C"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m2:NOTIFICATION</w:t>
      </w:r>
      <w:r w:rsidRPr="00262A0A">
        <w:rPr>
          <w:color w:val="0000FF"/>
        </w:rPr>
        <w:t>&gt;</w:t>
      </w:r>
    </w:p>
    <w:p w14:paraId="353A70C0"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m2:LSR_RESP</w:t>
      </w:r>
      <w:r w:rsidRPr="00262A0A">
        <w:rPr>
          <w:color w:val="0000FF"/>
        </w:rPr>
        <w:t>&gt;</w:t>
      </w:r>
    </w:p>
    <w:p w14:paraId="1E0456C9"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m1:ATT_LSR_ORD_RSP</w:t>
      </w:r>
      <w:r w:rsidRPr="00262A0A">
        <w:rPr>
          <w:color w:val="0000FF"/>
        </w:rPr>
        <w:t>&gt;</w:t>
      </w:r>
    </w:p>
    <w:p w14:paraId="2782191D" w14:textId="77777777" w:rsidR="00B752E4" w:rsidRDefault="00B752E4">
      <w:pPr>
        <w:pStyle w:val="TCtxtTAG"/>
        <w:rPr>
          <w:b/>
          <w:bCs/>
          <w:sz w:val="24"/>
        </w:rPr>
      </w:pPr>
      <w:r>
        <w:br w:type="page"/>
      </w:r>
      <w:r>
        <w:rPr>
          <w:b/>
          <w:bCs/>
          <w:sz w:val="24"/>
        </w:rPr>
        <w:t>TEST CASE M010: Scenario Description:* (Act=C) Change to add additional line to an account with features, ESCWT – LNA=N; Also, change listing from non-published to listed (LACT O &amp; I).</w:t>
      </w:r>
    </w:p>
    <w:p w14:paraId="450A3AF0" w14:textId="77777777" w:rsidR="00B752E4" w:rsidRDefault="00B752E4">
      <w:pPr>
        <w:pStyle w:val="Heading3"/>
        <w:rPr>
          <w:i w:val="0"/>
          <w:iCs w:val="0"/>
        </w:rPr>
      </w:pPr>
      <w:r>
        <w:rPr>
          <w:i w:val="0"/>
          <w:iCs w:val="0"/>
        </w:rPr>
        <w:t>Type of Account:  Business / Multi-Line</w:t>
      </w:r>
    </w:p>
    <w:p w14:paraId="3483D504" w14:textId="77777777" w:rsidR="000A4F99" w:rsidRPr="000A4F99" w:rsidRDefault="000A4F99" w:rsidP="000A4F99"/>
    <w:p w14:paraId="408FCD66" w14:textId="77777777" w:rsidR="00B752E4" w:rsidRDefault="00B752E4"/>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520"/>
      </w:tblGrid>
      <w:tr w:rsidR="00B752E4" w:rsidRPr="005914A2" w14:paraId="093D66FC"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67C79ED0"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70248CD1" w14:textId="77777777" w:rsidR="00B752E4" w:rsidRPr="005914A2" w:rsidRDefault="00B752E4">
            <w:pPr>
              <w:jc w:val="center"/>
              <w:rPr>
                <w:rFonts w:ascii="Arial" w:hAnsi="Arial" w:cs="Arial"/>
                <w:b/>
              </w:rPr>
            </w:pPr>
            <w:r w:rsidRPr="005914A2">
              <w:rPr>
                <w:rFonts w:ascii="Arial" w:hAnsi="Arial" w:cs="Arial"/>
                <w:b/>
              </w:rPr>
              <w:t>FIELD DESCRIPTION</w:t>
            </w:r>
          </w:p>
        </w:tc>
        <w:tc>
          <w:tcPr>
            <w:tcW w:w="2520" w:type="dxa"/>
            <w:tcBorders>
              <w:top w:val="single" w:sz="12" w:space="0" w:color="auto"/>
              <w:left w:val="single" w:sz="6" w:space="0" w:color="auto"/>
              <w:bottom w:val="single" w:sz="6" w:space="0" w:color="auto"/>
              <w:right w:val="single" w:sz="12" w:space="0" w:color="auto"/>
            </w:tcBorders>
          </w:tcPr>
          <w:p w14:paraId="453B2669"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9DDA55D"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13A4870C" w14:textId="77777777" w:rsidR="00B752E4" w:rsidRPr="005914A2" w:rsidRDefault="00B752E4">
            <w:pPr>
              <w:pStyle w:val="Heading4"/>
              <w:rPr>
                <w:b/>
                <w:bCs/>
                <w:i w:val="0"/>
                <w:iCs w:val="0"/>
              </w:rPr>
            </w:pPr>
            <w:r w:rsidRPr="005914A2">
              <w:rPr>
                <w:b/>
                <w:bCs/>
                <w:i w:val="0"/>
                <w:iCs w:val="0"/>
              </w:rPr>
              <w:t>LSR  FORM</w:t>
            </w:r>
          </w:p>
        </w:tc>
      </w:tr>
      <w:tr w:rsidR="00B752E4" w:rsidRPr="005914A2" w14:paraId="054EFA32"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71D97A2"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1F232DD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1E1098F"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389208"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2472A01" w14:textId="77777777" w:rsidR="00B752E4" w:rsidRPr="005914A2" w:rsidRDefault="00B752E4">
            <w:pPr>
              <w:pStyle w:val="FORMDATA"/>
              <w:rPr>
                <w:b/>
                <w:color w:val="auto"/>
              </w:rPr>
            </w:pPr>
            <w:r w:rsidRPr="005914A2">
              <w:rPr>
                <w:b/>
                <w:color w:val="auto"/>
              </w:rPr>
              <w:t>ZXL</w:t>
            </w:r>
          </w:p>
        </w:tc>
      </w:tr>
      <w:tr w:rsidR="00B752E4" w:rsidRPr="005914A2" w14:paraId="715B72C8" w14:textId="77777777">
        <w:tc>
          <w:tcPr>
            <w:tcW w:w="2160" w:type="dxa"/>
            <w:tcBorders>
              <w:top w:val="single" w:sz="6" w:space="0" w:color="auto"/>
              <w:left w:val="single" w:sz="12" w:space="0" w:color="auto"/>
              <w:bottom w:val="single" w:sz="6" w:space="0" w:color="auto"/>
              <w:right w:val="single" w:sz="6" w:space="0" w:color="auto"/>
            </w:tcBorders>
          </w:tcPr>
          <w:p w14:paraId="23A1B9BE"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E5F6972"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7D5CEF76" w14:textId="77777777" w:rsidR="00B752E4" w:rsidRPr="005914A2" w:rsidRDefault="00B752E4">
            <w:pPr>
              <w:pStyle w:val="FORMDATA"/>
              <w:rPr>
                <w:b/>
                <w:color w:val="auto"/>
              </w:rPr>
            </w:pPr>
            <w:r w:rsidRPr="005914A2">
              <w:rPr>
                <w:b/>
                <w:color w:val="auto"/>
              </w:rPr>
              <w:t>M10</w:t>
            </w:r>
          </w:p>
        </w:tc>
      </w:tr>
      <w:tr w:rsidR="00B752E4" w:rsidRPr="005914A2" w14:paraId="2205D85D" w14:textId="77777777">
        <w:tc>
          <w:tcPr>
            <w:tcW w:w="2160" w:type="dxa"/>
            <w:tcBorders>
              <w:top w:val="single" w:sz="6" w:space="0" w:color="auto"/>
              <w:left w:val="single" w:sz="12" w:space="0" w:color="auto"/>
              <w:bottom w:val="single" w:sz="6" w:space="0" w:color="auto"/>
              <w:right w:val="single" w:sz="6" w:space="0" w:color="auto"/>
            </w:tcBorders>
          </w:tcPr>
          <w:p w14:paraId="5C4F58AB"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6B097541"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64E43659" w14:textId="77777777" w:rsidR="00B752E4" w:rsidRPr="005914A2" w:rsidRDefault="00B752E4">
            <w:pPr>
              <w:pStyle w:val="FORMDATA"/>
              <w:rPr>
                <w:b/>
                <w:color w:val="auto"/>
              </w:rPr>
            </w:pPr>
            <w:r w:rsidRPr="005914A2">
              <w:rPr>
                <w:b/>
                <w:color w:val="auto"/>
              </w:rPr>
              <w:t>9042230211</w:t>
            </w:r>
          </w:p>
        </w:tc>
      </w:tr>
      <w:tr w:rsidR="00B752E4" w:rsidRPr="005914A2" w14:paraId="3DF7BECE" w14:textId="77777777">
        <w:tc>
          <w:tcPr>
            <w:tcW w:w="2160" w:type="dxa"/>
            <w:tcBorders>
              <w:top w:val="single" w:sz="6" w:space="0" w:color="auto"/>
              <w:left w:val="single" w:sz="12" w:space="0" w:color="auto"/>
              <w:bottom w:val="single" w:sz="6" w:space="0" w:color="auto"/>
              <w:right w:val="single" w:sz="6" w:space="0" w:color="auto"/>
            </w:tcBorders>
          </w:tcPr>
          <w:p w14:paraId="554A2E11"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19D62A8E"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82B3E09" w14:textId="77777777" w:rsidR="00B752E4" w:rsidRPr="005914A2" w:rsidRDefault="00B752E4">
            <w:pPr>
              <w:pStyle w:val="FORMDATA"/>
              <w:rPr>
                <w:b/>
                <w:color w:val="auto"/>
              </w:rPr>
            </w:pPr>
            <w:r w:rsidRPr="005914A2">
              <w:rPr>
                <w:b/>
                <w:color w:val="auto"/>
              </w:rPr>
              <w:t>CAVENOBILL</w:t>
            </w:r>
          </w:p>
        </w:tc>
      </w:tr>
      <w:tr w:rsidR="00B752E4" w:rsidRPr="005914A2" w14:paraId="2C4CA29A"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45FAF03"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C9FF8C"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15D888E" w14:textId="77777777" w:rsidR="00B752E4" w:rsidRPr="005914A2" w:rsidRDefault="00B752E4">
            <w:pPr>
              <w:pStyle w:val="FORMDATA"/>
              <w:rPr>
                <w:b/>
                <w:color w:val="auto"/>
              </w:rPr>
            </w:pPr>
            <w:r w:rsidRPr="005914A2">
              <w:rPr>
                <w:b/>
                <w:color w:val="auto"/>
              </w:rPr>
              <w:t>LCSC</w:t>
            </w:r>
          </w:p>
        </w:tc>
      </w:tr>
      <w:tr w:rsidR="00B752E4" w:rsidRPr="005914A2" w14:paraId="68A257D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306C0E5"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22C798"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24FC0C0" w14:textId="77777777" w:rsidR="00B752E4" w:rsidRPr="005914A2" w:rsidRDefault="00B752E4">
            <w:pPr>
              <w:pStyle w:val="FORMDATA"/>
              <w:rPr>
                <w:b/>
                <w:color w:val="auto"/>
              </w:rPr>
            </w:pPr>
            <w:r w:rsidRPr="005914A2">
              <w:rPr>
                <w:b/>
                <w:color w:val="auto"/>
              </w:rPr>
              <w:t>20030208</w:t>
            </w:r>
          </w:p>
        </w:tc>
      </w:tr>
      <w:tr w:rsidR="00B752E4" w:rsidRPr="005914A2" w14:paraId="1D0372F9" w14:textId="77777777">
        <w:tc>
          <w:tcPr>
            <w:tcW w:w="2160" w:type="dxa"/>
            <w:tcBorders>
              <w:top w:val="single" w:sz="6" w:space="0" w:color="auto"/>
              <w:left w:val="single" w:sz="12" w:space="0" w:color="auto"/>
              <w:bottom w:val="single" w:sz="6" w:space="0" w:color="auto"/>
              <w:right w:val="single" w:sz="6" w:space="0" w:color="auto"/>
            </w:tcBorders>
          </w:tcPr>
          <w:p w14:paraId="3711E2D9"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44387AB2"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45C7CCAA" w14:textId="77777777" w:rsidR="00B752E4" w:rsidRPr="005914A2" w:rsidRDefault="00B752E4">
            <w:pPr>
              <w:pStyle w:val="FORMDATA"/>
              <w:rPr>
                <w:b/>
                <w:color w:val="auto"/>
              </w:rPr>
            </w:pPr>
            <w:r w:rsidRPr="005914A2">
              <w:rPr>
                <w:b/>
                <w:color w:val="auto"/>
              </w:rPr>
              <w:t>20030228</w:t>
            </w:r>
          </w:p>
        </w:tc>
      </w:tr>
      <w:tr w:rsidR="00B752E4" w:rsidRPr="005914A2" w14:paraId="73EED536" w14:textId="77777777">
        <w:tc>
          <w:tcPr>
            <w:tcW w:w="2160" w:type="dxa"/>
            <w:tcBorders>
              <w:top w:val="single" w:sz="6" w:space="0" w:color="auto"/>
              <w:left w:val="single" w:sz="12" w:space="0" w:color="auto"/>
              <w:bottom w:val="single" w:sz="6" w:space="0" w:color="auto"/>
              <w:right w:val="single" w:sz="6" w:space="0" w:color="auto"/>
            </w:tcBorders>
          </w:tcPr>
          <w:p w14:paraId="285E6C70"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972BE15"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51F30AB6" w14:textId="77777777" w:rsidR="00B752E4" w:rsidRPr="005914A2" w:rsidRDefault="00B752E4">
            <w:pPr>
              <w:pStyle w:val="FORMDATA"/>
              <w:rPr>
                <w:b/>
                <w:color w:val="auto"/>
              </w:rPr>
            </w:pPr>
            <w:r w:rsidRPr="005914A2">
              <w:rPr>
                <w:b/>
                <w:color w:val="auto"/>
              </w:rPr>
              <w:t>MB</w:t>
            </w:r>
          </w:p>
        </w:tc>
      </w:tr>
      <w:tr w:rsidR="00B752E4" w:rsidRPr="005914A2" w14:paraId="1D28DA71" w14:textId="77777777">
        <w:tc>
          <w:tcPr>
            <w:tcW w:w="2160" w:type="dxa"/>
            <w:tcBorders>
              <w:top w:val="single" w:sz="6" w:space="0" w:color="auto"/>
              <w:left w:val="single" w:sz="12" w:space="0" w:color="auto"/>
              <w:bottom w:val="single" w:sz="6" w:space="0" w:color="auto"/>
              <w:right w:val="single" w:sz="6" w:space="0" w:color="auto"/>
            </w:tcBorders>
          </w:tcPr>
          <w:p w14:paraId="2C766471"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4F80536"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49ECD15E" w14:textId="77777777" w:rsidR="00B752E4" w:rsidRPr="005914A2" w:rsidRDefault="00B752E4">
            <w:pPr>
              <w:pStyle w:val="FORMDATA"/>
              <w:rPr>
                <w:b/>
                <w:color w:val="auto"/>
              </w:rPr>
            </w:pPr>
            <w:r w:rsidRPr="005914A2">
              <w:rPr>
                <w:b/>
                <w:color w:val="auto"/>
              </w:rPr>
              <w:t>C</w:t>
            </w:r>
          </w:p>
        </w:tc>
      </w:tr>
      <w:tr w:rsidR="00B752E4" w:rsidRPr="005914A2" w14:paraId="545DE9B4" w14:textId="77777777">
        <w:tc>
          <w:tcPr>
            <w:tcW w:w="2160" w:type="dxa"/>
            <w:tcBorders>
              <w:top w:val="single" w:sz="6" w:space="0" w:color="auto"/>
              <w:left w:val="single" w:sz="12" w:space="0" w:color="auto"/>
              <w:bottom w:val="single" w:sz="6" w:space="0" w:color="auto"/>
              <w:right w:val="single" w:sz="6" w:space="0" w:color="auto"/>
            </w:tcBorders>
          </w:tcPr>
          <w:p w14:paraId="4350EBFB"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279C83D"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65038DA5" w14:textId="77777777" w:rsidR="00B752E4" w:rsidRPr="005914A2" w:rsidRDefault="00B752E4">
            <w:pPr>
              <w:pStyle w:val="FORMDATA"/>
              <w:rPr>
                <w:b/>
                <w:color w:val="auto"/>
              </w:rPr>
            </w:pPr>
            <w:r w:rsidRPr="005914A2">
              <w:rPr>
                <w:b/>
                <w:color w:val="auto"/>
              </w:rPr>
              <w:t>9999</w:t>
            </w:r>
          </w:p>
        </w:tc>
      </w:tr>
      <w:tr w:rsidR="00B752E4" w:rsidRPr="005914A2" w14:paraId="79D1B268" w14:textId="77777777">
        <w:tc>
          <w:tcPr>
            <w:tcW w:w="2160" w:type="dxa"/>
            <w:tcBorders>
              <w:top w:val="single" w:sz="6" w:space="0" w:color="auto"/>
              <w:left w:val="single" w:sz="12" w:space="0" w:color="auto"/>
              <w:bottom w:val="single" w:sz="6" w:space="0" w:color="auto"/>
              <w:right w:val="single" w:sz="6" w:space="0" w:color="auto"/>
            </w:tcBorders>
          </w:tcPr>
          <w:p w14:paraId="31DB7469"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B0DA7B3"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65E769C6" w14:textId="77777777" w:rsidR="00B752E4" w:rsidRPr="005914A2" w:rsidRDefault="00B752E4">
            <w:pPr>
              <w:pStyle w:val="FORMDATA"/>
              <w:rPr>
                <w:b/>
                <w:color w:val="auto"/>
              </w:rPr>
            </w:pPr>
            <w:r w:rsidRPr="005914A2">
              <w:rPr>
                <w:b/>
                <w:color w:val="auto"/>
              </w:rPr>
              <w:t>1AM-</w:t>
            </w:r>
          </w:p>
        </w:tc>
      </w:tr>
      <w:tr w:rsidR="00B752E4" w:rsidRPr="005914A2" w14:paraId="78904365"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CB64C0B" w14:textId="77777777" w:rsidR="00B752E4" w:rsidRPr="005914A2" w:rsidRDefault="00B752E4">
            <w:pPr>
              <w:pStyle w:val="Heading4"/>
              <w:rPr>
                <w:b/>
                <w:i w:val="0"/>
              </w:rPr>
            </w:pPr>
            <w:r w:rsidRPr="005914A2">
              <w:rPr>
                <w:b/>
                <w:i w:val="0"/>
              </w:rPr>
              <w:t>Billing Section</w:t>
            </w:r>
          </w:p>
        </w:tc>
      </w:tr>
      <w:tr w:rsidR="00B752E4" w:rsidRPr="005914A2" w14:paraId="1C3D0F56" w14:textId="77777777">
        <w:tc>
          <w:tcPr>
            <w:tcW w:w="2160" w:type="dxa"/>
            <w:tcBorders>
              <w:top w:val="single" w:sz="6" w:space="0" w:color="auto"/>
              <w:left w:val="single" w:sz="12" w:space="0" w:color="auto"/>
              <w:bottom w:val="single" w:sz="6" w:space="0" w:color="auto"/>
              <w:right w:val="single" w:sz="6" w:space="0" w:color="auto"/>
            </w:tcBorders>
          </w:tcPr>
          <w:p w14:paraId="51766E34"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476EAC1D"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7BCDAB99" w14:textId="77777777" w:rsidR="00B752E4" w:rsidRPr="005914A2" w:rsidRDefault="00B752E4">
            <w:pPr>
              <w:pStyle w:val="FORMDATA"/>
              <w:rPr>
                <w:b/>
                <w:color w:val="auto"/>
                <w:lang w:val="fr-FR"/>
              </w:rPr>
            </w:pPr>
            <w:r w:rsidRPr="005914A2">
              <w:rPr>
                <w:b/>
                <w:color w:val="auto"/>
                <w:lang w:val="fr-FR"/>
              </w:rPr>
              <w:t>904Q886621621</w:t>
            </w:r>
            <w:r w:rsidRPr="005914A2">
              <w:rPr>
                <w:b/>
                <w:color w:val="auto"/>
                <w:lang w:val="fr-FR"/>
              </w:rPr>
              <w:tab/>
            </w:r>
          </w:p>
        </w:tc>
      </w:tr>
      <w:tr w:rsidR="00B752E4" w:rsidRPr="005914A2" w14:paraId="3087EBD8"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D82085E" w14:textId="77777777" w:rsidR="00B752E4" w:rsidRPr="005914A2" w:rsidRDefault="00B752E4">
            <w:pPr>
              <w:pStyle w:val="Heading5"/>
              <w:tabs>
                <w:tab w:val="right" w:pos="2207"/>
              </w:tabs>
              <w:rPr>
                <w:rFonts w:cs="Arial"/>
                <w:bCs/>
                <w:iCs w:val="0"/>
                <w:color w:val="auto"/>
                <w:szCs w:val="24"/>
              </w:rPr>
            </w:pPr>
            <w:r w:rsidRPr="005914A2">
              <w:rPr>
                <w:rFonts w:cs="Arial"/>
                <w:bCs/>
                <w:iCs w:val="0"/>
                <w:color w:val="auto"/>
                <w:szCs w:val="24"/>
              </w:rPr>
              <w:t>Contact Section</w:t>
            </w:r>
          </w:p>
        </w:tc>
      </w:tr>
      <w:tr w:rsidR="00B752E4" w:rsidRPr="005914A2" w14:paraId="79C1601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96F944F"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899888A"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5182147" w14:textId="77777777" w:rsidR="00B752E4" w:rsidRPr="005914A2" w:rsidRDefault="00B752E4">
            <w:pPr>
              <w:pStyle w:val="FORMDATA"/>
              <w:rPr>
                <w:b/>
                <w:color w:val="auto"/>
              </w:rPr>
            </w:pPr>
            <w:r w:rsidRPr="005914A2">
              <w:rPr>
                <w:b/>
                <w:color w:val="auto"/>
              </w:rPr>
              <w:t>Bojangles</w:t>
            </w:r>
          </w:p>
        </w:tc>
      </w:tr>
      <w:tr w:rsidR="00B752E4" w:rsidRPr="005914A2" w14:paraId="0A76CA7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A90D84F"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C702C6"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AC248FB" w14:textId="77777777" w:rsidR="00B752E4" w:rsidRPr="005914A2" w:rsidRDefault="00B752E4">
            <w:pPr>
              <w:pStyle w:val="FORMDATA"/>
              <w:rPr>
                <w:b/>
                <w:color w:val="auto"/>
              </w:rPr>
            </w:pPr>
            <w:r w:rsidRPr="005914A2">
              <w:rPr>
                <w:b/>
                <w:color w:val="auto"/>
              </w:rPr>
              <w:t>8884448888</w:t>
            </w:r>
          </w:p>
        </w:tc>
      </w:tr>
      <w:tr w:rsidR="00B752E4" w:rsidRPr="005914A2" w14:paraId="609BCED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A42AFEC"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639F0A"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7D92636"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197026D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45A02AA" w14:textId="77777777" w:rsidR="00B752E4" w:rsidRPr="005914A2" w:rsidRDefault="00B752E4">
            <w:pPr>
              <w:pStyle w:val="FORMDATA"/>
              <w:rPr>
                <w:b/>
                <w:color w:val="auto"/>
                <w:lang w:val="fr-FR"/>
              </w:rPr>
            </w:pPr>
            <w:r w:rsidRPr="005914A2">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250C53" w14:textId="77777777" w:rsidR="00B752E4" w:rsidRPr="005914A2" w:rsidRDefault="00B752E4">
            <w:pPr>
              <w:pStyle w:val="FORMDATA"/>
              <w:rPr>
                <w:b/>
                <w:color w:val="auto"/>
                <w:lang w:val="fr-FR"/>
              </w:rPr>
            </w:pPr>
            <w:r w:rsidRPr="005914A2">
              <w:rPr>
                <w:b/>
                <w:color w:val="auto"/>
                <w:lang w:val="fr-FR"/>
              </w:rPr>
              <w:t>Implementation Contact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4569A74" w14:textId="77777777" w:rsidR="00B752E4" w:rsidRPr="005914A2" w:rsidRDefault="00B752E4">
            <w:pPr>
              <w:pStyle w:val="FORMDATA"/>
              <w:rPr>
                <w:b/>
                <w:color w:val="auto"/>
              </w:rPr>
            </w:pPr>
            <w:r w:rsidRPr="005914A2">
              <w:rPr>
                <w:b/>
                <w:color w:val="auto"/>
              </w:rPr>
              <w:t>Peter Pan</w:t>
            </w:r>
          </w:p>
        </w:tc>
      </w:tr>
      <w:tr w:rsidR="00B752E4" w:rsidRPr="005914A2" w14:paraId="569FA94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E8FB423" w14:textId="77777777" w:rsidR="00B752E4" w:rsidRPr="005914A2" w:rsidRDefault="00B752E4">
            <w:pPr>
              <w:pStyle w:val="FORMDATA"/>
              <w:rPr>
                <w:b/>
                <w:color w:val="auto"/>
              </w:rPr>
            </w:pPr>
            <w:r w:rsidRPr="005914A2">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9FEAA55" w14:textId="77777777" w:rsidR="00B752E4" w:rsidRPr="005914A2" w:rsidRDefault="00B752E4">
            <w:pPr>
              <w:pStyle w:val="FORMDATA"/>
              <w:rPr>
                <w:b/>
                <w:color w:val="auto"/>
              </w:rPr>
            </w:pPr>
            <w:r w:rsidRPr="005914A2">
              <w:rPr>
                <w:b/>
                <w:color w:val="auto"/>
              </w:rPr>
              <w:t>Implementation Contact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9D97663" w14:textId="77777777" w:rsidR="00B752E4" w:rsidRPr="005914A2" w:rsidRDefault="00B752E4">
            <w:pPr>
              <w:pStyle w:val="FORMDATA"/>
              <w:rPr>
                <w:b/>
                <w:color w:val="auto"/>
              </w:rPr>
            </w:pPr>
            <w:r w:rsidRPr="005914A2">
              <w:rPr>
                <w:b/>
                <w:color w:val="auto"/>
              </w:rPr>
              <w:t>4043337777</w:t>
            </w:r>
          </w:p>
        </w:tc>
      </w:tr>
      <w:tr w:rsidR="00B752E4" w:rsidRPr="005914A2" w14:paraId="0E6FC77E"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462EDA0C"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7BF9B64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144EB09"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28B33D14" w14:textId="77777777">
        <w:tc>
          <w:tcPr>
            <w:tcW w:w="2160" w:type="dxa"/>
            <w:tcBorders>
              <w:top w:val="single" w:sz="6" w:space="0" w:color="auto"/>
              <w:left w:val="single" w:sz="12" w:space="0" w:color="auto"/>
              <w:bottom w:val="single" w:sz="6" w:space="0" w:color="auto"/>
              <w:right w:val="single" w:sz="6" w:space="0" w:color="auto"/>
            </w:tcBorders>
          </w:tcPr>
          <w:p w14:paraId="35D36F88"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0B6A79DE"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0ED1FBBD" w14:textId="77777777" w:rsidR="00B752E4" w:rsidRPr="005914A2" w:rsidRDefault="00B752E4">
            <w:pPr>
              <w:pStyle w:val="FORMDATA"/>
              <w:rPr>
                <w:b/>
                <w:color w:val="auto"/>
              </w:rPr>
            </w:pPr>
            <w:smartTag w:uri="urn:schemas-microsoft-com:office:smarttags" w:element="place">
              <w:r w:rsidRPr="005914A2">
                <w:rPr>
                  <w:b/>
                  <w:color w:val="auto"/>
                </w:rPr>
                <w:t>Treasure Island</w:t>
              </w:r>
            </w:smartTag>
          </w:p>
        </w:tc>
      </w:tr>
      <w:tr w:rsidR="00B752E4" w:rsidRPr="005914A2" w14:paraId="317FD24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F3B03AD" w14:textId="77777777" w:rsidR="00B752E4" w:rsidRPr="005914A2" w:rsidRDefault="00B752E4">
            <w:pPr>
              <w:pStyle w:val="FORMDATA"/>
              <w:rPr>
                <w:b/>
                <w:color w:val="auto"/>
              </w:rPr>
            </w:pPr>
            <w:r w:rsidRPr="005914A2">
              <w:rPr>
                <w:b/>
                <w:color w:val="auto"/>
              </w:rPr>
              <w:t>SANO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608F4C4" w14:textId="77777777" w:rsidR="00B752E4" w:rsidRPr="005914A2" w:rsidRDefault="00B752E4">
            <w:pPr>
              <w:pStyle w:val="FORMDATA"/>
              <w:rPr>
                <w:b/>
                <w:color w:val="auto"/>
              </w:rPr>
            </w:pPr>
            <w:r w:rsidRPr="005914A2">
              <w:rPr>
                <w:b/>
                <w:color w:val="auto"/>
              </w:rPr>
              <w:t>Service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0A2D2D9" w14:textId="77777777" w:rsidR="00B752E4" w:rsidRPr="005914A2" w:rsidRDefault="00B752E4">
            <w:pPr>
              <w:pStyle w:val="FORMDATA"/>
              <w:rPr>
                <w:b/>
                <w:color w:val="auto"/>
              </w:rPr>
            </w:pPr>
            <w:r w:rsidRPr="005914A2">
              <w:rPr>
                <w:b/>
                <w:color w:val="auto"/>
              </w:rPr>
              <w:t>3370</w:t>
            </w:r>
          </w:p>
        </w:tc>
      </w:tr>
      <w:tr w:rsidR="00B752E4" w:rsidRPr="005914A2" w14:paraId="5735C15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FB1F889" w14:textId="77777777" w:rsidR="00B752E4" w:rsidRPr="005914A2" w:rsidRDefault="00B752E4">
            <w:pPr>
              <w:pStyle w:val="FORMDATA"/>
              <w:rPr>
                <w:b/>
                <w:color w:val="auto"/>
              </w:rPr>
            </w:pPr>
            <w:r w:rsidRPr="005914A2">
              <w:rPr>
                <w:b/>
                <w:color w:val="auto"/>
              </w:rPr>
              <w:t>SASN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99848FB"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2349B47" w14:textId="77777777" w:rsidR="00B752E4" w:rsidRPr="005914A2" w:rsidRDefault="00B752E4">
            <w:pPr>
              <w:pStyle w:val="FORMDATA"/>
              <w:rPr>
                <w:b/>
                <w:color w:val="auto"/>
              </w:rPr>
            </w:pPr>
            <w:r w:rsidRPr="005914A2">
              <w:rPr>
                <w:b/>
                <w:color w:val="auto"/>
              </w:rPr>
              <w:t>Thalia</w:t>
            </w:r>
          </w:p>
        </w:tc>
      </w:tr>
      <w:tr w:rsidR="00B752E4" w:rsidRPr="005914A2" w14:paraId="24F6843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446280D" w14:textId="77777777" w:rsidR="00B752E4" w:rsidRPr="005914A2" w:rsidRDefault="00B752E4">
            <w:pPr>
              <w:pStyle w:val="FORMDATA"/>
              <w:rPr>
                <w:b/>
                <w:color w:val="auto"/>
              </w:rPr>
            </w:pPr>
            <w:r w:rsidRPr="005914A2">
              <w:rPr>
                <w:b/>
                <w:color w:val="auto"/>
              </w:rPr>
              <w:t>SATH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7B5C94"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19B7C25" w14:textId="77777777" w:rsidR="00B752E4" w:rsidRPr="005914A2" w:rsidRDefault="00B752E4">
            <w:pPr>
              <w:pStyle w:val="FORMDATA"/>
              <w:rPr>
                <w:b/>
                <w:color w:val="auto"/>
                <w:lang w:val="fr-FR"/>
              </w:rPr>
            </w:pPr>
            <w:r w:rsidRPr="005914A2">
              <w:rPr>
                <w:b/>
                <w:color w:val="auto"/>
                <w:lang w:val="fr-FR"/>
              </w:rPr>
              <w:t>Rd</w:t>
            </w:r>
          </w:p>
        </w:tc>
      </w:tr>
      <w:tr w:rsidR="00B752E4" w:rsidRPr="005914A2" w14:paraId="0F0F9AD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03BE81C" w14:textId="77777777" w:rsidR="00B752E4" w:rsidRPr="005914A2" w:rsidRDefault="00B752E4">
            <w:pPr>
              <w:pStyle w:val="FORMDATA"/>
              <w:rPr>
                <w:b/>
                <w:color w:val="auto"/>
                <w:lang w:val="fr-FR"/>
              </w:rPr>
            </w:pPr>
            <w:r w:rsidRPr="005914A2">
              <w:rPr>
                <w:b/>
                <w:color w:val="auto"/>
                <w:lang w:val="fr-FR"/>
              </w:rPr>
              <w:t>CITY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5444CBE"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40F54F" w14:textId="77777777" w:rsidR="00B752E4" w:rsidRPr="005914A2" w:rsidRDefault="00B752E4">
            <w:pPr>
              <w:pStyle w:val="FORMDATA"/>
              <w:rPr>
                <w:b/>
                <w:color w:val="auto"/>
                <w:lang w:val="fr-FR"/>
              </w:rPr>
            </w:pPr>
            <w:r w:rsidRPr="005914A2">
              <w:rPr>
                <w:b/>
                <w:color w:val="auto"/>
                <w:lang w:val="fr-FR"/>
              </w:rPr>
              <w:t>Jacksonville</w:t>
            </w:r>
          </w:p>
        </w:tc>
      </w:tr>
      <w:tr w:rsidR="00B752E4" w:rsidRPr="005914A2" w14:paraId="4A73DD8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4B3D3FD" w14:textId="77777777" w:rsidR="00B752E4" w:rsidRPr="005914A2" w:rsidRDefault="00B752E4">
            <w:pPr>
              <w:pStyle w:val="FORMDATA"/>
              <w:rPr>
                <w:b/>
                <w:color w:val="auto"/>
                <w:lang w:val="fr-FR"/>
              </w:rPr>
            </w:pPr>
            <w:r w:rsidRPr="005914A2">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D87F5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99A95DB" w14:textId="77777777" w:rsidR="00B752E4" w:rsidRPr="005914A2" w:rsidRDefault="00B752E4">
            <w:pPr>
              <w:pStyle w:val="FORMDATA"/>
              <w:rPr>
                <w:b/>
                <w:color w:val="auto"/>
                <w:lang w:val="fr-FR"/>
              </w:rPr>
            </w:pPr>
            <w:r w:rsidRPr="005914A2">
              <w:rPr>
                <w:b/>
                <w:color w:val="auto"/>
                <w:lang w:val="fr-FR"/>
              </w:rPr>
              <w:t>FL</w:t>
            </w:r>
          </w:p>
        </w:tc>
      </w:tr>
      <w:tr w:rsidR="00B752E4" w:rsidRPr="005914A2" w14:paraId="3DBBDF8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A07791C" w14:textId="77777777" w:rsidR="00B752E4" w:rsidRPr="005914A2" w:rsidRDefault="00B752E4">
            <w:pPr>
              <w:pStyle w:val="FORMDATA"/>
              <w:rPr>
                <w:b/>
                <w:color w:val="auto"/>
                <w:lang w:val="fr-FR"/>
              </w:rPr>
            </w:pPr>
            <w:r w:rsidRPr="005914A2">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BBE0FEB" w14:textId="77777777" w:rsidR="00B752E4" w:rsidRPr="005914A2" w:rsidRDefault="00B752E4">
            <w:pPr>
              <w:pStyle w:val="FORMDATA"/>
              <w:rPr>
                <w:b/>
                <w:color w:val="auto"/>
              </w:rPr>
            </w:pPr>
            <w:r w:rsidRPr="005914A2">
              <w:rPr>
                <w:b/>
                <w:color w:val="auto"/>
              </w:rPr>
              <w:t>End User Zip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575A806" w14:textId="77777777" w:rsidR="00B752E4" w:rsidRPr="005914A2" w:rsidRDefault="00B752E4">
            <w:pPr>
              <w:pStyle w:val="FORMDATA"/>
              <w:rPr>
                <w:b/>
                <w:color w:val="auto"/>
              </w:rPr>
            </w:pPr>
            <w:r w:rsidRPr="005914A2">
              <w:rPr>
                <w:b/>
                <w:color w:val="auto"/>
              </w:rPr>
              <w:t>32250</w:t>
            </w:r>
          </w:p>
        </w:tc>
      </w:tr>
      <w:tr w:rsidR="00B752E4" w:rsidRPr="005914A2" w14:paraId="080C0B58"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6B7BD0F4" w14:textId="77777777" w:rsidR="00B752E4" w:rsidRPr="00FB5077" w:rsidRDefault="00B752E4">
            <w:pPr>
              <w:pStyle w:val="Heading3"/>
              <w:rPr>
                <w:rFonts w:cs="Arial"/>
                <w:i w:val="0"/>
                <w:iCs w:val="0"/>
                <w:lang w:val="en-US" w:eastAsia="en-US"/>
              </w:rPr>
            </w:pPr>
            <w:r w:rsidRPr="00FB5077">
              <w:rPr>
                <w:rFonts w:cs="Arial"/>
                <w:i w:val="0"/>
                <w:iCs w:val="0"/>
                <w:lang w:val="en-US" w:eastAsia="en-US"/>
              </w:rPr>
              <w:t>DL  FORM</w:t>
            </w:r>
          </w:p>
        </w:tc>
      </w:tr>
      <w:tr w:rsidR="00B752E4" w:rsidRPr="005914A2" w14:paraId="33D117D9"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511BD542" w14:textId="77777777" w:rsidR="00B752E4" w:rsidRPr="00FB5077" w:rsidRDefault="00B752E4">
            <w:pPr>
              <w:pStyle w:val="Heading3"/>
              <w:rPr>
                <w:rFonts w:cs="Arial"/>
                <w:i w:val="0"/>
                <w:iCs w:val="0"/>
                <w:lang w:val="en-US" w:eastAsia="en-US"/>
              </w:rPr>
            </w:pPr>
            <w:r w:rsidRPr="00FB5077">
              <w:rPr>
                <w:rFonts w:cs="Arial"/>
                <w:i w:val="0"/>
                <w:iCs w:val="0"/>
                <w:lang w:val="en-US" w:eastAsia="en-US"/>
              </w:rPr>
              <w:t>Listing Control Section</w:t>
            </w:r>
          </w:p>
        </w:tc>
      </w:tr>
      <w:tr w:rsidR="00B752E4" w:rsidRPr="005914A2" w14:paraId="03A6511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78CB59F" w14:textId="77777777" w:rsidR="00B752E4" w:rsidRPr="005914A2" w:rsidRDefault="00B752E4">
            <w:pPr>
              <w:pStyle w:val="FORMDATA"/>
              <w:rPr>
                <w:b/>
                <w:color w:val="auto"/>
              </w:rPr>
            </w:pPr>
            <w:r w:rsidRPr="005914A2">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C209423"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8DFFAD3" w14:textId="77777777" w:rsidR="00B752E4" w:rsidRPr="005914A2" w:rsidRDefault="00B752E4">
            <w:pPr>
              <w:pStyle w:val="FORMDATA"/>
              <w:rPr>
                <w:b/>
                <w:color w:val="auto"/>
              </w:rPr>
            </w:pPr>
            <w:r w:rsidRPr="005914A2">
              <w:rPr>
                <w:b/>
                <w:color w:val="auto"/>
              </w:rPr>
              <w:t>0001</w:t>
            </w:r>
          </w:p>
        </w:tc>
      </w:tr>
      <w:tr w:rsidR="00B752E4" w:rsidRPr="005914A2" w14:paraId="2919DA0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E818A11" w14:textId="77777777" w:rsidR="00B752E4" w:rsidRPr="005914A2" w:rsidRDefault="00B752E4">
            <w:pPr>
              <w:pStyle w:val="FORMDATA"/>
              <w:rPr>
                <w:b/>
                <w:color w:val="auto"/>
              </w:rPr>
            </w:pPr>
            <w:r w:rsidRPr="005914A2">
              <w:rPr>
                <w:b/>
                <w:color w:val="auto"/>
              </w:rPr>
              <w:t>LACT  *</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9A762E"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2B4B1E8" w14:textId="77777777" w:rsidR="00B752E4" w:rsidRPr="005914A2" w:rsidRDefault="00B752E4">
            <w:pPr>
              <w:pStyle w:val="FORMDATA"/>
              <w:rPr>
                <w:b/>
                <w:color w:val="auto"/>
              </w:rPr>
            </w:pPr>
            <w:r w:rsidRPr="005914A2">
              <w:rPr>
                <w:b/>
                <w:color w:val="auto"/>
              </w:rPr>
              <w:t>O</w:t>
            </w:r>
          </w:p>
        </w:tc>
      </w:tr>
      <w:tr w:rsidR="00B752E4" w:rsidRPr="005914A2" w14:paraId="1036EBE1" w14:textId="77777777">
        <w:tc>
          <w:tcPr>
            <w:tcW w:w="2160" w:type="dxa"/>
            <w:tcBorders>
              <w:top w:val="single" w:sz="6" w:space="0" w:color="auto"/>
              <w:left w:val="single" w:sz="12" w:space="0" w:color="auto"/>
              <w:bottom w:val="single" w:sz="6" w:space="0" w:color="auto"/>
              <w:right w:val="single" w:sz="6" w:space="0" w:color="auto"/>
            </w:tcBorders>
          </w:tcPr>
          <w:p w14:paraId="5FCE736B" w14:textId="77777777" w:rsidR="00B752E4" w:rsidRPr="005914A2" w:rsidRDefault="00B752E4">
            <w:pPr>
              <w:pStyle w:val="FORMDATA"/>
              <w:rPr>
                <w:b/>
                <w:color w:val="auto"/>
              </w:rPr>
            </w:pPr>
            <w:r w:rsidRPr="005914A2">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0E2EBC25"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31F49CFA" w14:textId="77777777" w:rsidR="00B752E4" w:rsidRPr="005914A2" w:rsidRDefault="00B752E4">
            <w:pPr>
              <w:pStyle w:val="FORMDATA"/>
              <w:rPr>
                <w:b/>
                <w:color w:val="auto"/>
              </w:rPr>
            </w:pPr>
            <w:r w:rsidRPr="005914A2">
              <w:rPr>
                <w:b/>
                <w:color w:val="auto"/>
              </w:rPr>
              <w:t>LML</w:t>
            </w:r>
          </w:p>
        </w:tc>
      </w:tr>
      <w:tr w:rsidR="00B752E4" w:rsidRPr="005914A2" w14:paraId="71C42103" w14:textId="77777777">
        <w:tc>
          <w:tcPr>
            <w:tcW w:w="2160" w:type="dxa"/>
            <w:tcBorders>
              <w:top w:val="single" w:sz="6" w:space="0" w:color="auto"/>
              <w:left w:val="single" w:sz="12" w:space="0" w:color="auto"/>
              <w:bottom w:val="single" w:sz="6" w:space="0" w:color="auto"/>
              <w:right w:val="single" w:sz="6" w:space="0" w:color="auto"/>
            </w:tcBorders>
          </w:tcPr>
          <w:p w14:paraId="2603CE0A" w14:textId="77777777" w:rsidR="00B752E4" w:rsidRPr="005914A2" w:rsidRDefault="00B752E4">
            <w:pPr>
              <w:pStyle w:val="FORMDATA"/>
              <w:rPr>
                <w:b/>
                <w:color w:val="auto"/>
              </w:rPr>
            </w:pPr>
            <w:r w:rsidRPr="005914A2">
              <w:rPr>
                <w:b/>
                <w:color w:val="auto"/>
              </w:rPr>
              <w:t>STYC</w:t>
            </w:r>
          </w:p>
        </w:tc>
        <w:tc>
          <w:tcPr>
            <w:tcW w:w="4230" w:type="dxa"/>
            <w:tcBorders>
              <w:top w:val="single" w:sz="6" w:space="0" w:color="auto"/>
              <w:left w:val="single" w:sz="6" w:space="0" w:color="auto"/>
              <w:bottom w:val="single" w:sz="6" w:space="0" w:color="auto"/>
              <w:right w:val="single" w:sz="6" w:space="0" w:color="auto"/>
            </w:tcBorders>
          </w:tcPr>
          <w:p w14:paraId="7B040B0E" w14:textId="77777777" w:rsidR="00B752E4" w:rsidRPr="005914A2" w:rsidRDefault="00B752E4">
            <w:pPr>
              <w:pStyle w:val="FORMDATA"/>
              <w:rPr>
                <w:b/>
                <w:color w:val="auto"/>
              </w:rPr>
            </w:pPr>
            <w:r w:rsidRPr="005914A2">
              <w:rPr>
                <w:b/>
                <w:color w:val="auto"/>
              </w:rPr>
              <w:t>Style Code</w:t>
            </w:r>
          </w:p>
        </w:tc>
        <w:tc>
          <w:tcPr>
            <w:tcW w:w="2520" w:type="dxa"/>
            <w:tcBorders>
              <w:top w:val="single" w:sz="6" w:space="0" w:color="auto"/>
              <w:left w:val="single" w:sz="6" w:space="0" w:color="auto"/>
              <w:bottom w:val="single" w:sz="6" w:space="0" w:color="auto"/>
              <w:right w:val="single" w:sz="12" w:space="0" w:color="auto"/>
            </w:tcBorders>
          </w:tcPr>
          <w:p w14:paraId="6529057B" w14:textId="77777777" w:rsidR="00B752E4" w:rsidRPr="005914A2" w:rsidRDefault="00B752E4">
            <w:pPr>
              <w:pStyle w:val="FORMDATA"/>
              <w:rPr>
                <w:b/>
                <w:color w:val="auto"/>
              </w:rPr>
            </w:pPr>
            <w:r w:rsidRPr="005914A2">
              <w:rPr>
                <w:b/>
                <w:color w:val="auto"/>
              </w:rPr>
              <w:t>SL</w:t>
            </w:r>
          </w:p>
        </w:tc>
      </w:tr>
      <w:tr w:rsidR="00B752E4" w:rsidRPr="005914A2" w14:paraId="2C1FE24D"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C336E6C" w14:textId="77777777" w:rsidR="00B752E4" w:rsidRPr="005914A2" w:rsidRDefault="00B752E4">
            <w:pPr>
              <w:pStyle w:val="Heading5"/>
              <w:rPr>
                <w:color w:val="auto"/>
              </w:rPr>
            </w:pPr>
            <w:r w:rsidRPr="005914A2">
              <w:rPr>
                <w:color w:val="auto"/>
              </w:rPr>
              <w:t>Listing Instruction Section</w:t>
            </w:r>
          </w:p>
        </w:tc>
      </w:tr>
      <w:tr w:rsidR="00B752E4" w:rsidRPr="005914A2" w14:paraId="48B12484" w14:textId="77777777">
        <w:tc>
          <w:tcPr>
            <w:tcW w:w="2160" w:type="dxa"/>
            <w:tcBorders>
              <w:top w:val="single" w:sz="6" w:space="0" w:color="auto"/>
              <w:left w:val="single" w:sz="12" w:space="0" w:color="auto"/>
              <w:bottom w:val="single" w:sz="6" w:space="0" w:color="auto"/>
              <w:right w:val="single" w:sz="6" w:space="0" w:color="auto"/>
            </w:tcBorders>
          </w:tcPr>
          <w:p w14:paraId="5E397F3C" w14:textId="77777777" w:rsidR="00B752E4" w:rsidRPr="005914A2" w:rsidRDefault="00B752E4">
            <w:pPr>
              <w:pStyle w:val="FORMDATA"/>
              <w:rPr>
                <w:b/>
                <w:color w:val="auto"/>
              </w:rPr>
            </w:pPr>
            <w:r w:rsidRPr="005914A2">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5ED303C7"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6044C11B" w14:textId="77777777" w:rsidR="00B752E4" w:rsidRPr="005914A2" w:rsidRDefault="00B752E4">
            <w:pPr>
              <w:pStyle w:val="FORMDATA"/>
              <w:rPr>
                <w:b/>
                <w:color w:val="auto"/>
              </w:rPr>
            </w:pPr>
            <w:r w:rsidRPr="005914A2">
              <w:rPr>
                <w:b/>
                <w:color w:val="auto"/>
              </w:rPr>
              <w:t>Island</w:t>
            </w:r>
          </w:p>
        </w:tc>
      </w:tr>
      <w:tr w:rsidR="00B752E4" w:rsidRPr="005914A2" w14:paraId="03F125CB"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ED2B185" w14:textId="77777777" w:rsidR="00B752E4" w:rsidRPr="005914A2" w:rsidRDefault="00B752E4">
            <w:pPr>
              <w:pStyle w:val="Heading5"/>
              <w:rPr>
                <w:color w:val="auto"/>
              </w:rPr>
            </w:pPr>
            <w:r w:rsidRPr="005914A2">
              <w:rPr>
                <w:color w:val="auto"/>
              </w:rPr>
              <w:t>Listing Control Section</w:t>
            </w:r>
          </w:p>
        </w:tc>
      </w:tr>
      <w:tr w:rsidR="00B752E4" w:rsidRPr="005914A2" w14:paraId="1024704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543947E" w14:textId="77777777" w:rsidR="00B752E4" w:rsidRPr="005914A2" w:rsidRDefault="00B752E4">
            <w:pPr>
              <w:pStyle w:val="FORMDATA"/>
              <w:rPr>
                <w:b/>
                <w:color w:val="auto"/>
              </w:rPr>
            </w:pPr>
            <w:r w:rsidRPr="005914A2">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A48503"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E8F7265" w14:textId="77777777" w:rsidR="00B752E4" w:rsidRPr="005914A2" w:rsidRDefault="00B752E4">
            <w:pPr>
              <w:pStyle w:val="FORMDATA"/>
              <w:rPr>
                <w:b/>
                <w:color w:val="auto"/>
              </w:rPr>
            </w:pPr>
            <w:r w:rsidRPr="005914A2">
              <w:rPr>
                <w:b/>
                <w:color w:val="auto"/>
              </w:rPr>
              <w:t>0002</w:t>
            </w:r>
          </w:p>
        </w:tc>
      </w:tr>
      <w:tr w:rsidR="00B752E4" w:rsidRPr="005914A2" w14:paraId="294669E7" w14:textId="77777777">
        <w:tc>
          <w:tcPr>
            <w:tcW w:w="2160" w:type="dxa"/>
            <w:tcBorders>
              <w:top w:val="single" w:sz="6" w:space="0" w:color="auto"/>
              <w:left w:val="single" w:sz="12" w:space="0" w:color="auto"/>
              <w:bottom w:val="single" w:sz="6" w:space="0" w:color="auto"/>
              <w:right w:val="single" w:sz="6" w:space="0" w:color="auto"/>
            </w:tcBorders>
          </w:tcPr>
          <w:p w14:paraId="60F3F057" w14:textId="77777777" w:rsidR="00B752E4" w:rsidRPr="005914A2" w:rsidRDefault="00B752E4">
            <w:pPr>
              <w:pStyle w:val="FORMDATA"/>
              <w:rPr>
                <w:b/>
                <w:color w:val="auto"/>
              </w:rPr>
            </w:pPr>
            <w:r w:rsidRPr="005914A2">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09581B51"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141CA082" w14:textId="77777777" w:rsidR="00B752E4" w:rsidRPr="005914A2" w:rsidRDefault="00B752E4">
            <w:pPr>
              <w:pStyle w:val="FORMDATA"/>
              <w:rPr>
                <w:b/>
                <w:color w:val="auto"/>
              </w:rPr>
            </w:pPr>
            <w:r w:rsidRPr="005914A2">
              <w:rPr>
                <w:b/>
                <w:color w:val="auto"/>
              </w:rPr>
              <w:t>I</w:t>
            </w:r>
          </w:p>
        </w:tc>
      </w:tr>
      <w:tr w:rsidR="00B752E4" w:rsidRPr="005914A2" w14:paraId="12F65E9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D59921F" w14:textId="77777777" w:rsidR="00B752E4" w:rsidRPr="005914A2" w:rsidRDefault="00B752E4">
            <w:pPr>
              <w:pStyle w:val="FORMDATA"/>
              <w:rPr>
                <w:b/>
                <w:color w:val="auto"/>
              </w:rPr>
            </w:pPr>
            <w:r w:rsidRPr="005914A2">
              <w:rPr>
                <w:b/>
                <w:color w:val="auto"/>
              </w:rPr>
              <w:t>RTY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0476283"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D9B1EB9" w14:textId="77777777" w:rsidR="00B752E4" w:rsidRPr="005914A2" w:rsidRDefault="00B752E4">
            <w:pPr>
              <w:pStyle w:val="FORMDATA"/>
              <w:rPr>
                <w:b/>
                <w:color w:val="auto"/>
              </w:rPr>
            </w:pPr>
            <w:r w:rsidRPr="005914A2">
              <w:rPr>
                <w:b/>
                <w:color w:val="auto"/>
              </w:rPr>
              <w:t>LML</w:t>
            </w:r>
          </w:p>
        </w:tc>
      </w:tr>
      <w:tr w:rsidR="00B752E4" w:rsidRPr="005914A2" w14:paraId="69F7FC3D" w14:textId="77777777">
        <w:tc>
          <w:tcPr>
            <w:tcW w:w="2160" w:type="dxa"/>
            <w:tcBorders>
              <w:top w:val="single" w:sz="6" w:space="0" w:color="auto"/>
              <w:left w:val="single" w:sz="12" w:space="0" w:color="auto"/>
              <w:bottom w:val="single" w:sz="6" w:space="0" w:color="auto"/>
              <w:right w:val="single" w:sz="6" w:space="0" w:color="auto"/>
            </w:tcBorders>
          </w:tcPr>
          <w:p w14:paraId="1097E0B0" w14:textId="77777777" w:rsidR="00B752E4" w:rsidRPr="005914A2" w:rsidRDefault="00B752E4">
            <w:pPr>
              <w:pStyle w:val="FORMDATA"/>
              <w:rPr>
                <w:b/>
                <w:color w:val="auto"/>
              </w:rPr>
            </w:pPr>
            <w:r w:rsidRPr="005914A2">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2D936FE5" w14:textId="77777777" w:rsidR="00B752E4" w:rsidRPr="005914A2" w:rsidRDefault="00B752E4">
            <w:pPr>
              <w:pStyle w:val="FORMDATA"/>
              <w:rPr>
                <w:b/>
                <w:color w:val="auto"/>
              </w:rPr>
            </w:pPr>
            <w:r w:rsidRPr="005914A2">
              <w:rPr>
                <w:b/>
                <w:color w:val="auto"/>
              </w:rPr>
              <w:t>Listing Type</w:t>
            </w:r>
          </w:p>
        </w:tc>
        <w:tc>
          <w:tcPr>
            <w:tcW w:w="2520" w:type="dxa"/>
            <w:tcBorders>
              <w:top w:val="single" w:sz="6" w:space="0" w:color="auto"/>
              <w:left w:val="single" w:sz="6" w:space="0" w:color="auto"/>
              <w:bottom w:val="single" w:sz="6" w:space="0" w:color="auto"/>
              <w:right w:val="single" w:sz="12" w:space="0" w:color="auto"/>
            </w:tcBorders>
          </w:tcPr>
          <w:p w14:paraId="0C386143" w14:textId="77777777" w:rsidR="00B752E4" w:rsidRPr="005914A2" w:rsidRDefault="00B752E4">
            <w:pPr>
              <w:pStyle w:val="FORMDATA"/>
              <w:rPr>
                <w:b/>
                <w:color w:val="auto"/>
                <w:lang w:val="fr-FR"/>
              </w:rPr>
            </w:pPr>
            <w:r w:rsidRPr="005914A2">
              <w:rPr>
                <w:b/>
                <w:color w:val="auto"/>
                <w:lang w:val="fr-FR"/>
              </w:rPr>
              <w:t>1</w:t>
            </w:r>
          </w:p>
        </w:tc>
      </w:tr>
      <w:tr w:rsidR="00B752E4" w:rsidRPr="005914A2" w14:paraId="4242265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9949323" w14:textId="77777777" w:rsidR="00B752E4" w:rsidRPr="005914A2" w:rsidRDefault="00B752E4">
            <w:pPr>
              <w:pStyle w:val="FORMDATA"/>
              <w:rPr>
                <w:b/>
                <w:color w:val="auto"/>
                <w:lang w:val="fr-FR"/>
              </w:rPr>
            </w:pPr>
            <w:r w:rsidRPr="005914A2">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3DDA3E6" w14:textId="77777777" w:rsidR="00B752E4" w:rsidRPr="005914A2" w:rsidRDefault="00B752E4">
            <w:pPr>
              <w:pStyle w:val="FORMDATA"/>
              <w:rPr>
                <w:b/>
                <w:color w:val="auto"/>
                <w:lang w:val="fr-FR"/>
              </w:rPr>
            </w:pPr>
            <w:r w:rsidRPr="005914A2">
              <w:rPr>
                <w:b/>
                <w:color w:val="auto"/>
                <w:lang w:val="fr-FR"/>
              </w:rPr>
              <w:t>Style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8E55D88" w14:textId="77777777" w:rsidR="00B752E4" w:rsidRPr="005914A2" w:rsidRDefault="00B752E4">
            <w:pPr>
              <w:pStyle w:val="FORMDATA"/>
              <w:rPr>
                <w:b/>
                <w:color w:val="auto"/>
              </w:rPr>
            </w:pPr>
            <w:r w:rsidRPr="005914A2">
              <w:rPr>
                <w:b/>
                <w:color w:val="auto"/>
              </w:rPr>
              <w:t>SL</w:t>
            </w:r>
          </w:p>
        </w:tc>
      </w:tr>
      <w:tr w:rsidR="00B752E4" w:rsidRPr="005914A2" w14:paraId="1F2DE81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EC59BB6" w14:textId="77777777" w:rsidR="00B752E4" w:rsidRPr="005914A2" w:rsidRDefault="00B752E4">
            <w:pPr>
              <w:pStyle w:val="FORMDATA"/>
              <w:rPr>
                <w:b/>
                <w:color w:val="auto"/>
              </w:rPr>
            </w:pPr>
            <w:r w:rsidRPr="005914A2">
              <w:rPr>
                <w:b/>
                <w:color w:val="auto"/>
              </w:rPr>
              <w:t>TOA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DF39996" w14:textId="77777777" w:rsidR="00B752E4" w:rsidRPr="005914A2" w:rsidRDefault="00B752E4">
            <w:pPr>
              <w:pStyle w:val="FORMDATA"/>
              <w:rPr>
                <w:b/>
                <w:color w:val="auto"/>
              </w:rPr>
            </w:pPr>
            <w:r w:rsidRPr="005914A2">
              <w:rPr>
                <w:b/>
                <w:color w:val="auto"/>
              </w:rPr>
              <w:t>Type of Account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5581518" w14:textId="77777777" w:rsidR="00B752E4" w:rsidRPr="005914A2" w:rsidRDefault="00B752E4">
            <w:pPr>
              <w:pStyle w:val="FORMDATA"/>
              <w:rPr>
                <w:b/>
                <w:color w:val="auto"/>
              </w:rPr>
            </w:pPr>
            <w:r w:rsidRPr="005914A2">
              <w:rPr>
                <w:b/>
                <w:color w:val="auto"/>
              </w:rPr>
              <w:t>B</w:t>
            </w:r>
          </w:p>
        </w:tc>
      </w:tr>
      <w:tr w:rsidR="00B752E4" w:rsidRPr="005914A2" w14:paraId="3BC8DD6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F2DF1A1" w14:textId="77777777" w:rsidR="00B752E4" w:rsidRPr="005914A2" w:rsidRDefault="00B752E4">
            <w:pPr>
              <w:pStyle w:val="FORMDATA"/>
              <w:rPr>
                <w:b/>
                <w:color w:val="auto"/>
              </w:rPr>
            </w:pPr>
            <w:r w:rsidRPr="005914A2">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09B9291" w14:textId="77777777" w:rsidR="00B752E4" w:rsidRPr="005914A2" w:rsidRDefault="00B752E4">
            <w:pPr>
              <w:pStyle w:val="FORMDATA"/>
              <w:rPr>
                <w:b/>
                <w:color w:val="auto"/>
              </w:rPr>
            </w:pPr>
            <w:r w:rsidRPr="005914A2">
              <w:rPr>
                <w:b/>
                <w:color w:val="auto"/>
              </w:rPr>
              <w:t>Degree of Indent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B529FCA" w14:textId="77777777" w:rsidR="00B752E4" w:rsidRPr="005914A2" w:rsidRDefault="00B752E4">
            <w:pPr>
              <w:pStyle w:val="FORMDATA"/>
              <w:rPr>
                <w:b/>
                <w:color w:val="auto"/>
              </w:rPr>
            </w:pPr>
            <w:r w:rsidRPr="005914A2">
              <w:rPr>
                <w:b/>
                <w:color w:val="auto"/>
              </w:rPr>
              <w:t>0</w:t>
            </w:r>
          </w:p>
        </w:tc>
      </w:tr>
      <w:tr w:rsidR="00B752E4" w:rsidRPr="005914A2" w14:paraId="697EC7A0"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23E37EA8" w14:textId="77777777" w:rsidR="00B752E4" w:rsidRPr="005914A2" w:rsidRDefault="00B752E4">
            <w:pPr>
              <w:pStyle w:val="Heading5"/>
              <w:rPr>
                <w:color w:val="auto"/>
              </w:rPr>
            </w:pPr>
            <w:r w:rsidRPr="005914A2">
              <w:rPr>
                <w:color w:val="auto"/>
              </w:rPr>
              <w:t>Listing Instruction Section</w:t>
            </w:r>
          </w:p>
        </w:tc>
      </w:tr>
      <w:tr w:rsidR="00B752E4" w:rsidRPr="005914A2" w14:paraId="68AC65E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FBD21BD" w14:textId="77777777" w:rsidR="00B752E4" w:rsidRPr="005914A2" w:rsidRDefault="00B752E4">
            <w:pPr>
              <w:pStyle w:val="FORMDATA"/>
              <w:rPr>
                <w:b/>
                <w:color w:val="auto"/>
              </w:rPr>
            </w:pPr>
            <w:r w:rsidRPr="005914A2">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5C4169E"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EA485C3" w14:textId="77777777" w:rsidR="00B752E4" w:rsidRPr="005914A2" w:rsidRDefault="00B752E4">
            <w:pPr>
              <w:pStyle w:val="FORMDATA"/>
              <w:rPr>
                <w:b/>
                <w:color w:val="auto"/>
              </w:rPr>
            </w:pPr>
            <w:r w:rsidRPr="005914A2">
              <w:rPr>
                <w:b/>
                <w:color w:val="auto"/>
              </w:rPr>
              <w:t>9042230211</w:t>
            </w:r>
          </w:p>
        </w:tc>
      </w:tr>
      <w:tr w:rsidR="00B752E4" w:rsidRPr="005914A2" w14:paraId="54C5EEF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8CF1801" w14:textId="77777777" w:rsidR="00B752E4" w:rsidRPr="005914A2" w:rsidRDefault="00B752E4">
            <w:pPr>
              <w:pStyle w:val="FORMDATA"/>
              <w:rPr>
                <w:b/>
                <w:color w:val="auto"/>
              </w:rPr>
            </w:pPr>
            <w:r w:rsidRPr="005914A2">
              <w:rPr>
                <w:b/>
                <w:color w:val="auto"/>
              </w:rPr>
              <w:t>LNLN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BD8AF35"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2C68415" w14:textId="77777777" w:rsidR="00B752E4" w:rsidRPr="005914A2" w:rsidRDefault="00B752E4">
            <w:pPr>
              <w:pStyle w:val="FORMDATA"/>
              <w:rPr>
                <w:b/>
                <w:color w:val="auto"/>
              </w:rPr>
            </w:pPr>
            <w:r w:rsidRPr="005914A2">
              <w:rPr>
                <w:b/>
                <w:color w:val="auto"/>
              </w:rPr>
              <w:t>Island</w:t>
            </w:r>
          </w:p>
        </w:tc>
      </w:tr>
      <w:tr w:rsidR="00B752E4" w:rsidRPr="005914A2" w14:paraId="5832E187" w14:textId="77777777">
        <w:tc>
          <w:tcPr>
            <w:tcW w:w="2160" w:type="dxa"/>
            <w:tcBorders>
              <w:top w:val="single" w:sz="6" w:space="0" w:color="auto"/>
              <w:left w:val="single" w:sz="12" w:space="0" w:color="auto"/>
              <w:bottom w:val="single" w:sz="6" w:space="0" w:color="auto"/>
              <w:right w:val="single" w:sz="6" w:space="0" w:color="auto"/>
            </w:tcBorders>
          </w:tcPr>
          <w:p w14:paraId="486D9C06" w14:textId="77777777" w:rsidR="00B752E4" w:rsidRPr="005914A2" w:rsidRDefault="00B752E4">
            <w:pPr>
              <w:pStyle w:val="FORMDATA"/>
              <w:rPr>
                <w:b/>
                <w:color w:val="auto"/>
              </w:rPr>
            </w:pPr>
            <w:r w:rsidRPr="005914A2">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30077CA7" w14:textId="77777777" w:rsidR="00B752E4" w:rsidRPr="005914A2" w:rsidRDefault="00B752E4">
            <w:pPr>
              <w:pStyle w:val="FORMDATA"/>
              <w:rPr>
                <w:b/>
                <w:color w:val="auto"/>
              </w:rPr>
            </w:pPr>
            <w:r w:rsidRPr="005914A2">
              <w:rPr>
                <w:b/>
                <w:color w:val="auto"/>
              </w:rPr>
              <w:t xml:space="preserve">Listed Name First </w:t>
            </w:r>
          </w:p>
        </w:tc>
        <w:tc>
          <w:tcPr>
            <w:tcW w:w="2520" w:type="dxa"/>
            <w:tcBorders>
              <w:top w:val="single" w:sz="6" w:space="0" w:color="auto"/>
              <w:left w:val="single" w:sz="6" w:space="0" w:color="auto"/>
              <w:bottom w:val="single" w:sz="6" w:space="0" w:color="auto"/>
              <w:right w:val="single" w:sz="12" w:space="0" w:color="auto"/>
            </w:tcBorders>
          </w:tcPr>
          <w:p w14:paraId="2A45F0C8" w14:textId="77777777" w:rsidR="00B752E4" w:rsidRPr="005914A2" w:rsidRDefault="00B752E4">
            <w:pPr>
              <w:pStyle w:val="FORMDATA"/>
              <w:rPr>
                <w:b/>
                <w:color w:val="auto"/>
              </w:rPr>
            </w:pPr>
            <w:r w:rsidRPr="005914A2">
              <w:rPr>
                <w:b/>
                <w:color w:val="auto"/>
              </w:rPr>
              <w:t>Treasure</w:t>
            </w:r>
          </w:p>
        </w:tc>
      </w:tr>
      <w:tr w:rsidR="00B752E4" w:rsidRPr="005914A2" w14:paraId="3AE8470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302CCB7" w14:textId="77777777" w:rsidR="00B752E4" w:rsidRPr="005914A2" w:rsidRDefault="00B752E4">
            <w:pPr>
              <w:pStyle w:val="FORMDATA"/>
              <w:rPr>
                <w:b/>
                <w:color w:val="auto"/>
              </w:rPr>
            </w:pPr>
            <w:r w:rsidRPr="005914A2">
              <w:rPr>
                <w:b/>
                <w:color w:val="auto"/>
              </w:rPr>
              <w:t>LANO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D7445B3" w14:textId="77777777" w:rsidR="00B752E4" w:rsidRPr="005914A2" w:rsidRDefault="00B752E4">
            <w:pPr>
              <w:pStyle w:val="FORMDATA"/>
              <w:rPr>
                <w:b/>
                <w:color w:val="auto"/>
              </w:rPr>
            </w:pPr>
            <w:r w:rsidRPr="005914A2">
              <w:rPr>
                <w:b/>
                <w:color w:val="auto"/>
              </w:rPr>
              <w:t>Listed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0A2A6DD" w14:textId="77777777" w:rsidR="00B752E4" w:rsidRPr="005914A2" w:rsidRDefault="00B752E4">
            <w:pPr>
              <w:pStyle w:val="FORMDATA"/>
              <w:rPr>
                <w:b/>
                <w:color w:val="auto"/>
              </w:rPr>
            </w:pPr>
            <w:r w:rsidRPr="005914A2">
              <w:rPr>
                <w:b/>
                <w:color w:val="auto"/>
              </w:rPr>
              <w:t>3370</w:t>
            </w:r>
          </w:p>
        </w:tc>
      </w:tr>
      <w:tr w:rsidR="00B752E4" w:rsidRPr="005914A2" w14:paraId="4FB9671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BF989BE" w14:textId="77777777" w:rsidR="00B752E4" w:rsidRPr="005914A2" w:rsidRDefault="00B752E4">
            <w:pPr>
              <w:pStyle w:val="FORMDATA"/>
              <w:rPr>
                <w:b/>
                <w:color w:val="auto"/>
              </w:rPr>
            </w:pPr>
            <w:r w:rsidRPr="005914A2">
              <w:rPr>
                <w:b/>
                <w:color w:val="auto"/>
              </w:rPr>
              <w:t>LASN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F2632B0"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7735CBB" w14:textId="77777777" w:rsidR="00B752E4" w:rsidRPr="005914A2" w:rsidRDefault="00B752E4">
            <w:pPr>
              <w:pStyle w:val="FORMDATA"/>
              <w:rPr>
                <w:b/>
                <w:color w:val="auto"/>
              </w:rPr>
            </w:pPr>
            <w:r w:rsidRPr="005914A2">
              <w:rPr>
                <w:b/>
                <w:color w:val="auto"/>
              </w:rPr>
              <w:t>Thalia</w:t>
            </w:r>
          </w:p>
        </w:tc>
      </w:tr>
      <w:tr w:rsidR="00B752E4" w:rsidRPr="005914A2" w14:paraId="232AE70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6B5ED67" w14:textId="77777777" w:rsidR="00B752E4" w:rsidRPr="005914A2" w:rsidRDefault="00B752E4">
            <w:pPr>
              <w:pStyle w:val="FORMDATA"/>
              <w:rPr>
                <w:b/>
                <w:color w:val="auto"/>
              </w:rPr>
            </w:pPr>
            <w:r w:rsidRPr="005914A2">
              <w:rPr>
                <w:b/>
                <w:color w:val="auto"/>
              </w:rPr>
              <w:t>LATH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61336D"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7FEC07B" w14:textId="77777777" w:rsidR="00B752E4" w:rsidRPr="005914A2" w:rsidRDefault="00B752E4">
            <w:pPr>
              <w:pStyle w:val="FORMDATA"/>
              <w:rPr>
                <w:b/>
                <w:color w:val="auto"/>
              </w:rPr>
            </w:pPr>
            <w:r w:rsidRPr="005914A2">
              <w:rPr>
                <w:b/>
                <w:color w:val="auto"/>
              </w:rPr>
              <w:t>Rd</w:t>
            </w:r>
          </w:p>
        </w:tc>
      </w:tr>
      <w:tr w:rsidR="00B752E4" w:rsidRPr="005914A2" w14:paraId="77CC2027" w14:textId="77777777">
        <w:tc>
          <w:tcPr>
            <w:tcW w:w="2160" w:type="dxa"/>
            <w:tcBorders>
              <w:top w:val="single" w:sz="6" w:space="0" w:color="auto"/>
              <w:left w:val="single" w:sz="12" w:space="0" w:color="auto"/>
              <w:bottom w:val="single" w:sz="6" w:space="0" w:color="auto"/>
              <w:right w:val="single" w:sz="6" w:space="0" w:color="auto"/>
            </w:tcBorders>
          </w:tcPr>
          <w:p w14:paraId="3FEDE829" w14:textId="77777777" w:rsidR="00B752E4" w:rsidRPr="005914A2" w:rsidRDefault="00B752E4">
            <w:pPr>
              <w:pStyle w:val="FORMDATA"/>
              <w:rPr>
                <w:b/>
                <w:color w:val="auto"/>
              </w:rPr>
            </w:pPr>
            <w:r w:rsidRPr="005914A2">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24F046F6" w14:textId="77777777" w:rsidR="00B752E4" w:rsidRPr="005914A2" w:rsidRDefault="00B752E4">
            <w:pPr>
              <w:pStyle w:val="FORMDATA"/>
              <w:rPr>
                <w:b/>
                <w:color w:val="auto"/>
              </w:rPr>
            </w:pPr>
            <w:r w:rsidRPr="005914A2">
              <w:rPr>
                <w:b/>
                <w:color w:val="auto"/>
              </w:rPr>
              <w:t>Yellow Page Heading Code</w:t>
            </w:r>
          </w:p>
        </w:tc>
        <w:tc>
          <w:tcPr>
            <w:tcW w:w="2520" w:type="dxa"/>
            <w:tcBorders>
              <w:top w:val="single" w:sz="6" w:space="0" w:color="auto"/>
              <w:left w:val="single" w:sz="6" w:space="0" w:color="auto"/>
              <w:bottom w:val="single" w:sz="6" w:space="0" w:color="auto"/>
              <w:right w:val="single" w:sz="12" w:space="0" w:color="auto"/>
            </w:tcBorders>
          </w:tcPr>
          <w:p w14:paraId="30DF0B95" w14:textId="77777777" w:rsidR="00B752E4" w:rsidRPr="005914A2" w:rsidRDefault="00B752E4">
            <w:pPr>
              <w:pStyle w:val="FORMDATA"/>
              <w:rPr>
                <w:b/>
                <w:color w:val="auto"/>
              </w:rPr>
            </w:pPr>
            <w:r w:rsidRPr="005914A2">
              <w:rPr>
                <w:b/>
                <w:color w:val="auto"/>
              </w:rPr>
              <w:t>999001</w:t>
            </w:r>
          </w:p>
        </w:tc>
      </w:tr>
      <w:tr w:rsidR="00B752E4" w:rsidRPr="005914A2" w14:paraId="5E56385D"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CFA6DE1" w14:textId="77777777" w:rsidR="00B752E4" w:rsidRPr="005914A2" w:rsidRDefault="00B752E4">
            <w:pPr>
              <w:pStyle w:val="Heading5"/>
              <w:rPr>
                <w:color w:val="auto"/>
              </w:rPr>
            </w:pPr>
            <w:r w:rsidRPr="005914A2">
              <w:rPr>
                <w:color w:val="auto"/>
              </w:rPr>
              <w:t>Advertising</w:t>
            </w:r>
          </w:p>
        </w:tc>
      </w:tr>
      <w:tr w:rsidR="00B752E4" w:rsidRPr="005914A2" w14:paraId="1335B9B4" w14:textId="77777777">
        <w:tc>
          <w:tcPr>
            <w:tcW w:w="2160" w:type="dxa"/>
            <w:tcBorders>
              <w:top w:val="single" w:sz="6" w:space="0" w:color="auto"/>
              <w:left w:val="single" w:sz="12" w:space="0" w:color="auto"/>
              <w:bottom w:val="single" w:sz="6" w:space="0" w:color="auto"/>
              <w:right w:val="single" w:sz="6" w:space="0" w:color="auto"/>
            </w:tcBorders>
          </w:tcPr>
          <w:p w14:paraId="2CBD29B8" w14:textId="77777777" w:rsidR="00B752E4" w:rsidRPr="005914A2" w:rsidRDefault="00B752E4">
            <w:pPr>
              <w:pStyle w:val="FORMDATA"/>
              <w:rPr>
                <w:b/>
                <w:color w:val="auto"/>
              </w:rPr>
            </w:pPr>
            <w:r w:rsidRPr="005914A2">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6FF63AD4" w14:textId="77777777" w:rsidR="00B752E4" w:rsidRPr="005914A2" w:rsidRDefault="00B752E4">
            <w:pPr>
              <w:pStyle w:val="FORMDATA"/>
              <w:rPr>
                <w:b/>
                <w:color w:val="auto"/>
              </w:rPr>
            </w:pPr>
            <w:r w:rsidRPr="005914A2">
              <w:rPr>
                <w:b/>
                <w:color w:val="auto"/>
              </w:rPr>
              <w:t>Standard Industry Classification</w:t>
            </w:r>
          </w:p>
        </w:tc>
        <w:tc>
          <w:tcPr>
            <w:tcW w:w="2520" w:type="dxa"/>
            <w:tcBorders>
              <w:top w:val="single" w:sz="6" w:space="0" w:color="auto"/>
              <w:left w:val="single" w:sz="6" w:space="0" w:color="auto"/>
              <w:bottom w:val="single" w:sz="6" w:space="0" w:color="auto"/>
              <w:right w:val="single" w:sz="12" w:space="0" w:color="auto"/>
            </w:tcBorders>
          </w:tcPr>
          <w:p w14:paraId="543BBFB1" w14:textId="77777777" w:rsidR="00B752E4" w:rsidRPr="005914A2" w:rsidRDefault="00B752E4">
            <w:pPr>
              <w:pStyle w:val="FORMDATA"/>
              <w:rPr>
                <w:b/>
                <w:color w:val="auto"/>
              </w:rPr>
            </w:pPr>
            <w:r w:rsidRPr="005914A2">
              <w:rPr>
                <w:b/>
                <w:color w:val="auto"/>
              </w:rPr>
              <w:t>8711</w:t>
            </w:r>
          </w:p>
        </w:tc>
      </w:tr>
      <w:tr w:rsidR="00B752E4" w:rsidRPr="005914A2" w14:paraId="215039EB"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0F21DE0C"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5914A2" w14:paraId="04121A99"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DCAB1C2" w14:textId="77777777" w:rsidR="00B752E4" w:rsidRPr="00FB5077" w:rsidRDefault="00B752E4">
            <w:pPr>
              <w:pStyle w:val="Heading3"/>
              <w:rPr>
                <w:rFonts w:cs="Arial"/>
                <w:lang w:val="en-US" w:eastAsia="en-US"/>
              </w:rPr>
            </w:pPr>
            <w:r w:rsidRPr="00FB5077">
              <w:rPr>
                <w:rFonts w:cs="Arial"/>
                <w:lang w:val="en-US" w:eastAsia="en-US"/>
              </w:rPr>
              <w:t>Administrative Section</w:t>
            </w:r>
          </w:p>
        </w:tc>
      </w:tr>
      <w:tr w:rsidR="00B752E4" w:rsidRPr="005914A2" w14:paraId="154BC38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5931F1F" w14:textId="77777777" w:rsidR="00B752E4" w:rsidRPr="005914A2" w:rsidRDefault="00B752E4">
            <w:pPr>
              <w:pStyle w:val="FORMDATA"/>
              <w:rPr>
                <w:b/>
                <w:color w:val="auto"/>
                <w:lang w:val="fr-FR"/>
              </w:rPr>
            </w:pPr>
            <w:r w:rsidRPr="005914A2">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381DC34D" w14:textId="77777777" w:rsidR="00B752E4" w:rsidRPr="005914A2" w:rsidRDefault="00B752E4">
            <w:pPr>
              <w:pStyle w:val="FORMDATA"/>
              <w:rPr>
                <w:b/>
                <w:color w:val="auto"/>
                <w:lang w:val="fr-FR"/>
              </w:rPr>
            </w:pPr>
            <w:r w:rsidRPr="005914A2">
              <w:rPr>
                <w:b/>
                <w:color w:val="auto"/>
                <w:lang w:val="fr-FR"/>
              </w:rPr>
              <w:t>Port Quantity</w:t>
            </w:r>
          </w:p>
        </w:tc>
        <w:tc>
          <w:tcPr>
            <w:tcW w:w="2520" w:type="dxa"/>
            <w:tcBorders>
              <w:top w:val="single" w:sz="6" w:space="0" w:color="auto"/>
              <w:left w:val="single" w:sz="6" w:space="0" w:color="auto"/>
              <w:bottom w:val="single" w:sz="6" w:space="0" w:color="auto"/>
              <w:right w:val="single" w:sz="12" w:space="0" w:color="auto"/>
            </w:tcBorders>
          </w:tcPr>
          <w:p w14:paraId="68DA2F0C" w14:textId="77777777" w:rsidR="00B752E4" w:rsidRPr="005914A2" w:rsidRDefault="00B752E4">
            <w:pPr>
              <w:pStyle w:val="FORMDATA"/>
              <w:rPr>
                <w:b/>
                <w:color w:val="auto"/>
              </w:rPr>
            </w:pPr>
            <w:r w:rsidRPr="005914A2">
              <w:rPr>
                <w:b/>
                <w:color w:val="auto"/>
              </w:rPr>
              <w:t>001</w:t>
            </w:r>
          </w:p>
        </w:tc>
      </w:tr>
      <w:tr w:rsidR="00B752E4" w:rsidRPr="005914A2" w14:paraId="1405B1D5"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699595B"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B60238A"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983ED94" w14:textId="77777777" w:rsidR="00B752E4" w:rsidRPr="005914A2" w:rsidRDefault="00B752E4">
            <w:pPr>
              <w:pStyle w:val="FORMDATA"/>
              <w:rPr>
                <w:b/>
                <w:color w:val="auto"/>
              </w:rPr>
            </w:pPr>
            <w:r w:rsidRPr="005914A2">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53E1F42"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B41EE50" w14:textId="77777777" w:rsidR="00B752E4" w:rsidRPr="005914A2" w:rsidRDefault="00B752E4">
            <w:pPr>
              <w:pStyle w:val="FORMDATA"/>
              <w:rPr>
                <w:b/>
                <w:color w:val="auto"/>
              </w:rPr>
            </w:pPr>
            <w:r w:rsidRPr="005914A2">
              <w:rPr>
                <w:b/>
                <w:color w:val="auto"/>
              </w:rPr>
              <w:t>00001</w:t>
            </w:r>
          </w:p>
        </w:tc>
      </w:tr>
      <w:tr w:rsidR="00B752E4" w:rsidRPr="005914A2" w14:paraId="6300786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24052FB" w14:textId="77777777" w:rsidR="00B752E4" w:rsidRPr="005914A2" w:rsidRDefault="00B752E4">
            <w:pPr>
              <w:pStyle w:val="FORMDATA"/>
              <w:rPr>
                <w:b/>
                <w:color w:val="auto"/>
              </w:rPr>
            </w:pPr>
            <w:r w:rsidRPr="005914A2">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68BC25BF"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150103EE" w14:textId="77777777" w:rsidR="00B752E4" w:rsidRPr="005914A2" w:rsidRDefault="00B752E4">
            <w:pPr>
              <w:pStyle w:val="FORMDATA"/>
              <w:rPr>
                <w:b/>
                <w:color w:val="auto"/>
              </w:rPr>
            </w:pPr>
            <w:r w:rsidRPr="005914A2">
              <w:rPr>
                <w:b/>
                <w:color w:val="auto"/>
              </w:rPr>
              <w:t>N</w:t>
            </w:r>
          </w:p>
        </w:tc>
      </w:tr>
      <w:tr w:rsidR="00B752E4" w:rsidRPr="005914A2" w14:paraId="69A7099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41726EA" w14:textId="77777777" w:rsidR="00B752E4" w:rsidRPr="005914A2" w:rsidRDefault="00B752E4">
            <w:pPr>
              <w:pStyle w:val="FORMDATA"/>
              <w:rPr>
                <w:b/>
                <w:color w:val="auto"/>
              </w:rPr>
            </w:pPr>
            <w:r w:rsidRPr="005914A2">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273C9449" w14:textId="77777777" w:rsidR="00B752E4" w:rsidRPr="005914A2" w:rsidRDefault="00B752E4">
            <w:pPr>
              <w:pStyle w:val="FORMDATA"/>
              <w:rPr>
                <w:b/>
                <w:color w:val="auto"/>
              </w:rPr>
            </w:pPr>
            <w:r w:rsidRPr="005914A2">
              <w:rPr>
                <w:b/>
                <w:color w:val="auto"/>
              </w:rPr>
              <w:t>Line Class of Service</w:t>
            </w:r>
          </w:p>
        </w:tc>
        <w:tc>
          <w:tcPr>
            <w:tcW w:w="2520" w:type="dxa"/>
            <w:tcBorders>
              <w:top w:val="single" w:sz="6" w:space="0" w:color="auto"/>
              <w:left w:val="single" w:sz="6" w:space="0" w:color="auto"/>
              <w:bottom w:val="single" w:sz="6" w:space="0" w:color="auto"/>
              <w:right w:val="single" w:sz="12" w:space="0" w:color="auto"/>
            </w:tcBorders>
          </w:tcPr>
          <w:p w14:paraId="5A116D9D" w14:textId="77777777" w:rsidR="00B752E4" w:rsidRPr="005914A2" w:rsidRDefault="00B752E4">
            <w:pPr>
              <w:pStyle w:val="FORMDATA"/>
              <w:rPr>
                <w:b/>
                <w:color w:val="auto"/>
              </w:rPr>
            </w:pPr>
            <w:r w:rsidRPr="005914A2">
              <w:rPr>
                <w:b/>
                <w:color w:val="auto"/>
              </w:rPr>
              <w:t>UEPBL</w:t>
            </w:r>
          </w:p>
        </w:tc>
      </w:tr>
      <w:tr w:rsidR="00B752E4" w:rsidRPr="005914A2" w14:paraId="2C201A1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8287CE3" w14:textId="77777777" w:rsidR="00B752E4" w:rsidRPr="005914A2" w:rsidRDefault="00B752E4">
            <w:pPr>
              <w:pStyle w:val="FORMDATA"/>
              <w:rPr>
                <w:b/>
                <w:color w:val="auto"/>
              </w:rPr>
            </w:pPr>
            <w:r w:rsidRPr="005914A2">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544BFACA"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01E0E78F" w14:textId="77777777" w:rsidR="00B752E4" w:rsidRPr="005914A2" w:rsidRDefault="00B752E4">
            <w:pPr>
              <w:pStyle w:val="FORMDATA"/>
              <w:rPr>
                <w:b/>
                <w:color w:val="auto"/>
              </w:rPr>
            </w:pPr>
            <w:r w:rsidRPr="005914A2">
              <w:rPr>
                <w:b/>
                <w:color w:val="auto"/>
              </w:rPr>
              <w:t>9042233281</w:t>
            </w:r>
          </w:p>
        </w:tc>
      </w:tr>
      <w:tr w:rsidR="00B752E4" w:rsidRPr="005914A2" w14:paraId="7C686859"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694ABBC" w14:textId="77777777" w:rsidR="00B752E4" w:rsidRPr="005914A2" w:rsidRDefault="00B752E4">
            <w:pPr>
              <w:pStyle w:val="FORMDATA"/>
              <w:rPr>
                <w:b/>
                <w:color w:val="auto"/>
              </w:rPr>
            </w:pPr>
            <w:r w:rsidRPr="005914A2">
              <w:rPr>
                <w:b/>
                <w:color w:val="auto"/>
              </w:rPr>
              <w:t>PIC</w:t>
            </w:r>
          </w:p>
        </w:tc>
        <w:tc>
          <w:tcPr>
            <w:tcW w:w="4230" w:type="dxa"/>
            <w:tcBorders>
              <w:top w:val="single" w:sz="6" w:space="0" w:color="auto"/>
              <w:left w:val="single" w:sz="6" w:space="0" w:color="auto"/>
              <w:bottom w:val="single" w:sz="6" w:space="0" w:color="auto"/>
              <w:right w:val="single" w:sz="6" w:space="0" w:color="auto"/>
            </w:tcBorders>
          </w:tcPr>
          <w:p w14:paraId="708D268F" w14:textId="77777777" w:rsidR="00B752E4" w:rsidRPr="005914A2" w:rsidRDefault="00B752E4">
            <w:pPr>
              <w:pStyle w:val="FORMDATA"/>
              <w:rPr>
                <w:b/>
                <w:color w:val="auto"/>
              </w:rPr>
            </w:pPr>
            <w:r w:rsidRPr="005914A2">
              <w:rPr>
                <w:b/>
                <w:color w:val="auto"/>
              </w:rPr>
              <w:t>InterLATA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720D1EED" w14:textId="77777777" w:rsidR="00B752E4" w:rsidRPr="005914A2" w:rsidRDefault="00B752E4">
            <w:pPr>
              <w:pStyle w:val="FORMDATA"/>
              <w:rPr>
                <w:b/>
                <w:color w:val="auto"/>
              </w:rPr>
            </w:pPr>
            <w:r w:rsidRPr="005914A2">
              <w:rPr>
                <w:b/>
                <w:color w:val="auto"/>
              </w:rPr>
              <w:t>NONE</w:t>
            </w:r>
          </w:p>
        </w:tc>
      </w:tr>
      <w:tr w:rsidR="00B752E4" w:rsidRPr="005914A2" w14:paraId="21B4ED1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C782115" w14:textId="77777777" w:rsidR="00B752E4" w:rsidRPr="005914A2" w:rsidRDefault="00B752E4">
            <w:pPr>
              <w:pStyle w:val="FORMDATA"/>
              <w:rPr>
                <w:b/>
                <w:color w:val="auto"/>
              </w:rPr>
            </w:pPr>
            <w:r w:rsidRPr="005914A2">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3799FB1F" w14:textId="77777777" w:rsidR="00B752E4" w:rsidRPr="005914A2" w:rsidRDefault="00B752E4">
            <w:pPr>
              <w:pStyle w:val="FORMDATA"/>
              <w:rPr>
                <w:b/>
                <w:color w:val="auto"/>
              </w:rPr>
            </w:pPr>
            <w:r w:rsidRPr="005914A2">
              <w:rPr>
                <w:b/>
                <w:color w:val="auto"/>
              </w:rPr>
              <w:t>IntraLATA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29439B98" w14:textId="77777777" w:rsidR="00B752E4" w:rsidRPr="005914A2" w:rsidRDefault="00B752E4">
            <w:pPr>
              <w:pStyle w:val="FORMDATA"/>
              <w:rPr>
                <w:b/>
                <w:color w:val="auto"/>
              </w:rPr>
            </w:pPr>
            <w:r w:rsidRPr="005914A2">
              <w:rPr>
                <w:b/>
                <w:color w:val="auto"/>
              </w:rPr>
              <w:t>NONE</w:t>
            </w:r>
          </w:p>
        </w:tc>
      </w:tr>
      <w:tr w:rsidR="00B752E4" w:rsidRPr="005914A2" w14:paraId="59E0AD2F"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4F7464C"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D509007"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6B21BC8" w14:textId="77777777" w:rsidR="00B752E4" w:rsidRPr="005914A2" w:rsidRDefault="00B752E4">
            <w:pPr>
              <w:pStyle w:val="FORMDATA"/>
              <w:rPr>
                <w:b/>
                <w:color w:val="auto"/>
              </w:rPr>
            </w:pPr>
            <w:r w:rsidRPr="005914A2">
              <w:rPr>
                <w:b/>
                <w:color w:val="auto"/>
              </w:rPr>
              <w:t>N</w:t>
            </w:r>
          </w:p>
        </w:tc>
      </w:tr>
      <w:tr w:rsidR="00B752E4" w:rsidRPr="005914A2" w14:paraId="43157DF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B60C2A3"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6A17A388"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27E97AB7" w14:textId="77777777" w:rsidR="00B752E4" w:rsidRPr="005914A2" w:rsidRDefault="00B752E4">
            <w:pPr>
              <w:pStyle w:val="FORMDATA"/>
              <w:rPr>
                <w:b/>
                <w:color w:val="auto"/>
              </w:rPr>
            </w:pPr>
            <w:r w:rsidRPr="005914A2">
              <w:rPr>
                <w:b/>
                <w:color w:val="auto"/>
              </w:rPr>
              <w:t>ESX</w:t>
            </w:r>
          </w:p>
        </w:tc>
      </w:tr>
      <w:tr w:rsidR="00B752E4" w:rsidRPr="005914A2" w14:paraId="5B5685C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A8D80FC"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19A15BF"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F40FDD4" w14:textId="77777777" w:rsidR="00B752E4" w:rsidRPr="005914A2" w:rsidRDefault="00B752E4">
            <w:pPr>
              <w:pStyle w:val="FORMDATA"/>
              <w:rPr>
                <w:b/>
                <w:color w:val="auto"/>
              </w:rPr>
            </w:pPr>
            <w:r w:rsidRPr="005914A2">
              <w:rPr>
                <w:b/>
                <w:color w:val="auto"/>
              </w:rPr>
              <w:t>N</w:t>
            </w:r>
          </w:p>
        </w:tc>
      </w:tr>
      <w:tr w:rsidR="00B752E4" w:rsidRPr="005914A2" w14:paraId="39EAC729"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15631DB"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02C351E3"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1A293534" w14:textId="77777777" w:rsidR="00B752E4" w:rsidRPr="005914A2" w:rsidRDefault="00B752E4">
            <w:pPr>
              <w:pStyle w:val="FORMDATA"/>
              <w:rPr>
                <w:b/>
                <w:color w:val="auto"/>
              </w:rPr>
            </w:pPr>
            <w:r w:rsidRPr="005914A2">
              <w:rPr>
                <w:b/>
                <w:color w:val="auto"/>
              </w:rPr>
              <w:t>NSQ</w:t>
            </w:r>
          </w:p>
        </w:tc>
      </w:tr>
      <w:tr w:rsidR="00B752E4" w:rsidRPr="005914A2" w14:paraId="6C950910"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EE7545F"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B9CB09C"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52FF9F6" w14:textId="77777777" w:rsidR="00B752E4" w:rsidRPr="005914A2" w:rsidRDefault="00B752E4">
            <w:pPr>
              <w:pStyle w:val="FORMDATA"/>
              <w:rPr>
                <w:b/>
                <w:color w:val="auto"/>
              </w:rPr>
            </w:pPr>
            <w:r w:rsidRPr="005914A2">
              <w:rPr>
                <w:b/>
                <w:color w:val="auto"/>
              </w:rPr>
              <w:t>N</w:t>
            </w:r>
          </w:p>
        </w:tc>
      </w:tr>
      <w:tr w:rsidR="00B752E4" w:rsidRPr="005914A2" w14:paraId="2DA292CD"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2C899B95"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12" w:space="0" w:color="auto"/>
              <w:right w:val="single" w:sz="6" w:space="0" w:color="auto"/>
            </w:tcBorders>
          </w:tcPr>
          <w:p w14:paraId="362264D8"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12" w:space="0" w:color="auto"/>
              <w:right w:val="single" w:sz="12" w:space="0" w:color="auto"/>
            </w:tcBorders>
          </w:tcPr>
          <w:p w14:paraId="60837168" w14:textId="77777777" w:rsidR="00B752E4" w:rsidRPr="005914A2" w:rsidRDefault="00B752E4">
            <w:pPr>
              <w:pStyle w:val="FORMDATA"/>
              <w:rPr>
                <w:b/>
                <w:color w:val="auto"/>
              </w:rPr>
            </w:pPr>
            <w:r w:rsidRPr="005914A2">
              <w:rPr>
                <w:b/>
                <w:color w:val="auto"/>
              </w:rPr>
              <w:t>ESCWT</w:t>
            </w:r>
          </w:p>
        </w:tc>
      </w:tr>
    </w:tbl>
    <w:p w14:paraId="50E68B27" w14:textId="77777777" w:rsidR="00C251D3" w:rsidRDefault="00C251D3" w:rsidP="006A4E58"/>
    <w:p w14:paraId="3775385A" w14:textId="77777777" w:rsidR="00C251D3" w:rsidRDefault="00C251D3" w:rsidP="006A4E58"/>
    <w:p w14:paraId="26FF9EBA" w14:textId="77777777" w:rsidR="00C251D3" w:rsidRDefault="00C251D3" w:rsidP="00C251D3">
      <w:r w:rsidRPr="00E37AF3">
        <w:t>XML INPUT:</w:t>
      </w:r>
    </w:p>
    <w:p w14:paraId="37790ABB" w14:textId="77777777" w:rsidR="00C251D3" w:rsidRPr="00E37AF3" w:rsidRDefault="00C251D3" w:rsidP="00C251D3"/>
    <w:p w14:paraId="4B5A3F05" w14:textId="77777777" w:rsidR="00C251D3" w:rsidRPr="00E37AF3" w:rsidRDefault="00C251D3" w:rsidP="00C251D3">
      <w:pPr>
        <w:ind w:hanging="480"/>
      </w:pPr>
      <w:hyperlink r:id="rId291" w:history="1">
        <w:r w:rsidRPr="00E37AF3">
          <w:rPr>
            <w:b/>
            <w:bCs/>
            <w:color w:val="FF0000"/>
            <w:u w:val="single"/>
          </w:rPr>
          <w:t>-</w:t>
        </w:r>
      </w:hyperlink>
      <w:r w:rsidRPr="00E37AF3">
        <w:t xml:space="preserve"> </w:t>
      </w:r>
      <w:r w:rsidRPr="00E37AF3">
        <w:rPr>
          <w:color w:val="0000FF"/>
        </w:rPr>
        <w:t>&lt;</w:t>
      </w:r>
      <w:r w:rsidRPr="00E37AF3">
        <w:rPr>
          <w:color w:val="990000"/>
        </w:rPr>
        <w:t>order:LSR_ORD_REQ</w:t>
      </w:r>
      <w:r w:rsidRPr="00E37AF3">
        <w:rPr>
          <w:color w:val="0000FF"/>
        </w:rPr>
        <w:t>&gt;</w:t>
      </w:r>
    </w:p>
    <w:p w14:paraId="603078FB" w14:textId="77777777" w:rsidR="00C251D3" w:rsidRPr="00E37AF3" w:rsidRDefault="00C251D3" w:rsidP="00C251D3">
      <w:pPr>
        <w:ind w:hanging="480"/>
      </w:pPr>
      <w:hyperlink r:id="rId292" w:history="1">
        <w:r w:rsidRPr="00E37AF3">
          <w:rPr>
            <w:b/>
            <w:bCs/>
            <w:color w:val="FF0000"/>
            <w:u w:val="single"/>
          </w:rPr>
          <w:t>-</w:t>
        </w:r>
      </w:hyperlink>
      <w:r w:rsidRPr="00E37AF3">
        <w:t xml:space="preserve"> </w:t>
      </w:r>
      <w:r w:rsidRPr="00E37AF3">
        <w:rPr>
          <w:color w:val="0000FF"/>
        </w:rPr>
        <w:t>&lt;</w:t>
      </w:r>
      <w:r w:rsidRPr="00E37AF3">
        <w:rPr>
          <w:color w:val="990000"/>
        </w:rPr>
        <w:t>order:HDR</w:t>
      </w:r>
      <w:r w:rsidRPr="00E37AF3">
        <w:rPr>
          <w:color w:val="0000FF"/>
        </w:rPr>
        <w:t>&gt;</w:t>
      </w:r>
    </w:p>
    <w:p w14:paraId="3E9E310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order:CCNA</w:t>
      </w:r>
      <w:r w:rsidRPr="00E37AF3">
        <w:rPr>
          <w:color w:val="0000FF"/>
        </w:rPr>
        <w:t>&gt;</w:t>
      </w:r>
      <w:r w:rsidRPr="00E37AF3">
        <w:rPr>
          <w:b/>
          <w:bCs/>
        </w:rPr>
        <w:t>ZXL</w:t>
      </w:r>
      <w:r w:rsidRPr="00E37AF3">
        <w:rPr>
          <w:color w:val="0000FF"/>
        </w:rPr>
        <w:t>&lt;/</w:t>
      </w:r>
      <w:r w:rsidRPr="00E37AF3">
        <w:rPr>
          <w:color w:val="990000"/>
        </w:rPr>
        <w:t>order:CCNA</w:t>
      </w:r>
      <w:r w:rsidRPr="00E37AF3">
        <w:rPr>
          <w:color w:val="0000FF"/>
        </w:rPr>
        <w:t>&gt;</w:t>
      </w:r>
      <w:r w:rsidRPr="00E37AF3">
        <w:t xml:space="preserve"> </w:t>
      </w:r>
    </w:p>
    <w:p w14:paraId="55CC3023"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order:MSG_TIMESTAMP</w:t>
      </w:r>
      <w:r w:rsidRPr="00E37AF3">
        <w:rPr>
          <w:color w:val="0000FF"/>
        </w:rPr>
        <w:t>&gt;</w:t>
      </w:r>
      <w:r w:rsidRPr="00E37AF3">
        <w:rPr>
          <w:b/>
          <w:bCs/>
        </w:rPr>
        <w:t>2009-06-26T11:54:50-05:00</w:t>
      </w:r>
      <w:r w:rsidRPr="00E37AF3">
        <w:rPr>
          <w:color w:val="0000FF"/>
        </w:rPr>
        <w:t>&lt;/</w:t>
      </w:r>
      <w:r w:rsidRPr="00E37AF3">
        <w:rPr>
          <w:color w:val="990000"/>
        </w:rPr>
        <w:t>order:MSG_TIMESTAMP</w:t>
      </w:r>
      <w:r w:rsidRPr="00E37AF3">
        <w:rPr>
          <w:color w:val="0000FF"/>
        </w:rPr>
        <w:t>&gt;</w:t>
      </w:r>
      <w:r w:rsidRPr="00E37AF3">
        <w:t xml:space="preserve"> </w:t>
      </w:r>
    </w:p>
    <w:p w14:paraId="155F90F3"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order:PON</w:t>
      </w:r>
      <w:r w:rsidRPr="00E37AF3">
        <w:rPr>
          <w:color w:val="0000FF"/>
        </w:rPr>
        <w:t>&gt;</w:t>
      </w:r>
      <w:r w:rsidRPr="00E37AF3">
        <w:rPr>
          <w:b/>
          <w:bCs/>
        </w:rPr>
        <w:t>CVT0M010R31</w:t>
      </w:r>
      <w:r w:rsidRPr="00E37AF3">
        <w:rPr>
          <w:color w:val="0000FF"/>
        </w:rPr>
        <w:t>&lt;/</w:t>
      </w:r>
      <w:r w:rsidRPr="00E37AF3">
        <w:rPr>
          <w:color w:val="990000"/>
        </w:rPr>
        <w:t>order:PON</w:t>
      </w:r>
      <w:r w:rsidRPr="00E37AF3">
        <w:rPr>
          <w:color w:val="0000FF"/>
        </w:rPr>
        <w:t>&gt;</w:t>
      </w:r>
      <w:r w:rsidRPr="00E37AF3">
        <w:t xml:space="preserve"> </w:t>
      </w:r>
    </w:p>
    <w:p w14:paraId="0E4872C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order:VER</w:t>
      </w:r>
      <w:r w:rsidRPr="00E37AF3">
        <w:rPr>
          <w:color w:val="0000FF"/>
        </w:rPr>
        <w:t>&gt;</w:t>
      </w:r>
      <w:r w:rsidRPr="00E37AF3">
        <w:rPr>
          <w:b/>
          <w:bCs/>
        </w:rPr>
        <w:t>00</w:t>
      </w:r>
      <w:r w:rsidRPr="00E37AF3">
        <w:rPr>
          <w:color w:val="0000FF"/>
        </w:rPr>
        <w:t>&lt;/</w:t>
      </w:r>
      <w:r w:rsidRPr="00E37AF3">
        <w:rPr>
          <w:color w:val="990000"/>
        </w:rPr>
        <w:t>order:VER</w:t>
      </w:r>
      <w:r w:rsidRPr="00E37AF3">
        <w:rPr>
          <w:color w:val="0000FF"/>
        </w:rPr>
        <w:t>&gt;</w:t>
      </w:r>
      <w:r w:rsidRPr="00E37AF3">
        <w:t xml:space="preserve"> </w:t>
      </w:r>
    </w:p>
    <w:p w14:paraId="0C67EE20"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order:ATN</w:t>
      </w:r>
      <w:r w:rsidRPr="00E37AF3">
        <w:rPr>
          <w:color w:val="0000FF"/>
        </w:rPr>
        <w:t>&gt;</w:t>
      </w:r>
      <w:r w:rsidRPr="00E37AF3">
        <w:rPr>
          <w:b/>
          <w:bCs/>
        </w:rPr>
        <w:t>9042230211</w:t>
      </w:r>
      <w:r w:rsidRPr="00E37AF3">
        <w:rPr>
          <w:color w:val="0000FF"/>
        </w:rPr>
        <w:t>&lt;/</w:t>
      </w:r>
      <w:r w:rsidRPr="00E37AF3">
        <w:rPr>
          <w:color w:val="990000"/>
        </w:rPr>
        <w:t>order:ATN</w:t>
      </w:r>
      <w:r w:rsidRPr="00E37AF3">
        <w:rPr>
          <w:color w:val="0000FF"/>
        </w:rPr>
        <w:t>&gt;</w:t>
      </w:r>
      <w:r w:rsidRPr="00E37AF3">
        <w:t xml:space="preserve"> </w:t>
      </w:r>
    </w:p>
    <w:p w14:paraId="0A26ED1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order:RVER</w:t>
      </w:r>
      <w:r w:rsidRPr="00E37AF3">
        <w:rPr>
          <w:color w:val="0000FF"/>
        </w:rPr>
        <w:t>&gt;</w:t>
      </w:r>
      <w:r w:rsidRPr="00E37AF3">
        <w:rPr>
          <w:b/>
          <w:bCs/>
        </w:rPr>
        <w:t>10.05</w:t>
      </w:r>
      <w:r w:rsidRPr="00E37AF3">
        <w:rPr>
          <w:color w:val="0000FF"/>
        </w:rPr>
        <w:t>&lt;/</w:t>
      </w:r>
      <w:r w:rsidRPr="00E37AF3">
        <w:rPr>
          <w:color w:val="990000"/>
        </w:rPr>
        <w:t>order:RVER</w:t>
      </w:r>
      <w:r w:rsidRPr="00E37AF3">
        <w:rPr>
          <w:color w:val="0000FF"/>
        </w:rPr>
        <w:t>&gt;</w:t>
      </w:r>
      <w:r w:rsidRPr="00E37AF3">
        <w:t xml:space="preserve"> </w:t>
      </w:r>
    </w:p>
    <w:p w14:paraId="126225F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order:CC</w:t>
      </w:r>
      <w:r w:rsidRPr="00E37AF3">
        <w:rPr>
          <w:color w:val="0000FF"/>
        </w:rPr>
        <w:t>&gt;</w:t>
      </w:r>
      <w:r w:rsidRPr="00E37AF3">
        <w:rPr>
          <w:b/>
          <w:bCs/>
        </w:rPr>
        <w:t>9999</w:t>
      </w:r>
      <w:r w:rsidRPr="00E37AF3">
        <w:rPr>
          <w:color w:val="0000FF"/>
        </w:rPr>
        <w:t>&lt;/</w:t>
      </w:r>
      <w:r w:rsidRPr="00E37AF3">
        <w:rPr>
          <w:color w:val="990000"/>
        </w:rPr>
        <w:t>order:CC</w:t>
      </w:r>
      <w:r w:rsidRPr="00E37AF3">
        <w:rPr>
          <w:color w:val="0000FF"/>
        </w:rPr>
        <w:t>&gt;</w:t>
      </w:r>
      <w:r w:rsidRPr="00E37AF3">
        <w:t xml:space="preserve"> </w:t>
      </w:r>
    </w:p>
    <w:p w14:paraId="5A56EDF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order:STATE</w:t>
      </w:r>
      <w:r w:rsidRPr="00E37AF3">
        <w:rPr>
          <w:color w:val="0000FF"/>
        </w:rPr>
        <w:t>&gt;</w:t>
      </w:r>
      <w:r w:rsidRPr="00E37AF3">
        <w:rPr>
          <w:b/>
          <w:bCs/>
        </w:rPr>
        <w:t>FL</w:t>
      </w:r>
      <w:r w:rsidRPr="00E37AF3">
        <w:rPr>
          <w:color w:val="0000FF"/>
        </w:rPr>
        <w:t>&lt;/</w:t>
      </w:r>
      <w:r w:rsidRPr="00E37AF3">
        <w:rPr>
          <w:color w:val="990000"/>
        </w:rPr>
        <w:t>order:STATE</w:t>
      </w:r>
      <w:r w:rsidRPr="00E37AF3">
        <w:rPr>
          <w:color w:val="0000FF"/>
        </w:rPr>
        <w:t>&gt;</w:t>
      </w:r>
      <w:r w:rsidRPr="00E37AF3">
        <w:t xml:space="preserve"> </w:t>
      </w:r>
    </w:p>
    <w:p w14:paraId="53F4CF6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order:DTSENT</w:t>
      </w:r>
      <w:r w:rsidRPr="00E37AF3">
        <w:rPr>
          <w:color w:val="0000FF"/>
        </w:rPr>
        <w:t>&gt;</w:t>
      </w:r>
      <w:r w:rsidRPr="00E37AF3">
        <w:rPr>
          <w:b/>
          <w:bCs/>
        </w:rPr>
        <w:t>200906261154AM</w:t>
      </w:r>
      <w:r w:rsidRPr="00E37AF3">
        <w:rPr>
          <w:color w:val="0000FF"/>
        </w:rPr>
        <w:t>&lt;/</w:t>
      </w:r>
      <w:r w:rsidRPr="00E37AF3">
        <w:rPr>
          <w:color w:val="990000"/>
        </w:rPr>
        <w:t>order:DTSENT</w:t>
      </w:r>
      <w:r w:rsidRPr="00E37AF3">
        <w:rPr>
          <w:color w:val="0000FF"/>
        </w:rPr>
        <w:t>&gt;</w:t>
      </w:r>
      <w:r w:rsidRPr="00E37AF3">
        <w:t xml:space="preserve"> </w:t>
      </w:r>
    </w:p>
    <w:p w14:paraId="71C5DA70"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order:HDR</w:t>
      </w:r>
      <w:r w:rsidRPr="00E37AF3">
        <w:rPr>
          <w:color w:val="0000FF"/>
        </w:rPr>
        <w:t>&gt;</w:t>
      </w:r>
    </w:p>
    <w:p w14:paraId="4E59FF16" w14:textId="77777777" w:rsidR="00C251D3" w:rsidRPr="00E37AF3" w:rsidRDefault="00C251D3" w:rsidP="00C251D3">
      <w:pPr>
        <w:ind w:hanging="480"/>
      </w:pPr>
      <w:hyperlink r:id="rId293" w:history="1">
        <w:r w:rsidRPr="00E37AF3">
          <w:rPr>
            <w:b/>
            <w:bCs/>
            <w:color w:val="FF0000"/>
            <w:u w:val="single"/>
          </w:rPr>
          <w:t>-</w:t>
        </w:r>
      </w:hyperlink>
      <w:r w:rsidRPr="00E37AF3">
        <w:t xml:space="preserve"> </w:t>
      </w:r>
      <w:r w:rsidRPr="00E37AF3">
        <w:rPr>
          <w:color w:val="0000FF"/>
        </w:rPr>
        <w:t>&lt;</w:t>
      </w:r>
      <w:r w:rsidRPr="00E37AF3">
        <w:rPr>
          <w:color w:val="990000"/>
        </w:rPr>
        <w:t>order:LSR</w:t>
      </w:r>
      <w:r w:rsidRPr="00E37AF3">
        <w:rPr>
          <w:color w:val="0000FF"/>
        </w:rPr>
        <w:t>&gt;</w:t>
      </w:r>
    </w:p>
    <w:p w14:paraId="6D9BC755" w14:textId="77777777" w:rsidR="00C251D3" w:rsidRPr="00E37AF3" w:rsidRDefault="00C251D3" w:rsidP="00C251D3">
      <w:pPr>
        <w:ind w:hanging="480"/>
      </w:pPr>
      <w:hyperlink r:id="rId294" w:history="1">
        <w:r w:rsidRPr="00E37AF3">
          <w:rPr>
            <w:b/>
            <w:bCs/>
            <w:color w:val="FF0000"/>
            <w:u w:val="single"/>
          </w:rPr>
          <w:t>-</w:t>
        </w:r>
      </w:hyperlink>
      <w:r w:rsidRPr="00E37AF3">
        <w:t xml:space="preserve"> </w:t>
      </w:r>
      <w:r w:rsidRPr="00E37AF3">
        <w:rPr>
          <w:color w:val="0000FF"/>
        </w:rPr>
        <w:t>&lt;</w:t>
      </w:r>
      <w:r w:rsidRPr="00E37AF3">
        <w:rPr>
          <w:color w:val="990000"/>
        </w:rPr>
        <w:t>order:LSR_ADMIN</w:t>
      </w:r>
      <w:r w:rsidRPr="00E37AF3">
        <w:rPr>
          <w:color w:val="0000FF"/>
        </w:rPr>
        <w:t>&gt;</w:t>
      </w:r>
    </w:p>
    <w:p w14:paraId="0C3AE7A4"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order:SC</w:t>
      </w:r>
      <w:r w:rsidRPr="00E37AF3">
        <w:rPr>
          <w:color w:val="0000FF"/>
        </w:rPr>
        <w:t>&gt;</w:t>
      </w:r>
      <w:r w:rsidRPr="00E37AF3">
        <w:rPr>
          <w:b/>
          <w:bCs/>
        </w:rPr>
        <w:t>LCSC</w:t>
      </w:r>
      <w:r w:rsidRPr="00E37AF3">
        <w:rPr>
          <w:color w:val="0000FF"/>
        </w:rPr>
        <w:t>&lt;/</w:t>
      </w:r>
      <w:r w:rsidRPr="00E37AF3">
        <w:rPr>
          <w:color w:val="990000"/>
        </w:rPr>
        <w:t>order:SC</w:t>
      </w:r>
      <w:r w:rsidRPr="00E37AF3">
        <w:rPr>
          <w:color w:val="0000FF"/>
        </w:rPr>
        <w:t>&gt;</w:t>
      </w:r>
      <w:r w:rsidRPr="00E37AF3">
        <w:t xml:space="preserve"> </w:t>
      </w:r>
    </w:p>
    <w:p w14:paraId="4AD53773"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order:PROJECT</w:t>
      </w:r>
      <w:r w:rsidRPr="00E37AF3">
        <w:rPr>
          <w:color w:val="0000FF"/>
        </w:rPr>
        <w:t>&gt;</w:t>
      </w:r>
      <w:r w:rsidRPr="00E37AF3">
        <w:rPr>
          <w:b/>
          <w:bCs/>
        </w:rPr>
        <w:t>CAVENOBILL</w:t>
      </w:r>
      <w:r w:rsidRPr="00E37AF3">
        <w:rPr>
          <w:color w:val="0000FF"/>
        </w:rPr>
        <w:t>&lt;/</w:t>
      </w:r>
      <w:r w:rsidRPr="00E37AF3">
        <w:rPr>
          <w:color w:val="990000"/>
        </w:rPr>
        <w:t>order:PROJECT</w:t>
      </w:r>
      <w:r w:rsidRPr="00E37AF3">
        <w:rPr>
          <w:color w:val="0000FF"/>
        </w:rPr>
        <w:t>&gt;</w:t>
      </w:r>
      <w:r w:rsidRPr="00E37AF3">
        <w:t xml:space="preserve"> </w:t>
      </w:r>
    </w:p>
    <w:p w14:paraId="70BD0B7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order:REQTYP</w:t>
      </w:r>
      <w:r w:rsidRPr="00E37AF3">
        <w:rPr>
          <w:color w:val="0000FF"/>
        </w:rPr>
        <w:t>&gt;</w:t>
      </w:r>
      <w:r w:rsidRPr="00E37AF3">
        <w:rPr>
          <w:b/>
          <w:bCs/>
        </w:rPr>
        <w:t>MB</w:t>
      </w:r>
      <w:r w:rsidRPr="00E37AF3">
        <w:rPr>
          <w:color w:val="0000FF"/>
        </w:rPr>
        <w:t>&lt;/</w:t>
      </w:r>
      <w:r w:rsidRPr="00E37AF3">
        <w:rPr>
          <w:color w:val="990000"/>
        </w:rPr>
        <w:t>order:REQTYP</w:t>
      </w:r>
      <w:r w:rsidRPr="00E37AF3">
        <w:rPr>
          <w:color w:val="0000FF"/>
        </w:rPr>
        <w:t>&gt;</w:t>
      </w:r>
      <w:r w:rsidRPr="00E37AF3">
        <w:t xml:space="preserve"> </w:t>
      </w:r>
    </w:p>
    <w:p w14:paraId="1F6CF7FF"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order:ACT</w:t>
      </w:r>
      <w:r w:rsidRPr="00E37AF3">
        <w:rPr>
          <w:color w:val="0000FF"/>
        </w:rPr>
        <w:t>&gt;</w:t>
      </w:r>
      <w:r w:rsidRPr="00E37AF3">
        <w:rPr>
          <w:b/>
          <w:bCs/>
        </w:rPr>
        <w:t>C</w:t>
      </w:r>
      <w:r w:rsidRPr="00E37AF3">
        <w:rPr>
          <w:color w:val="0000FF"/>
        </w:rPr>
        <w:t>&lt;/</w:t>
      </w:r>
      <w:r w:rsidRPr="00E37AF3">
        <w:rPr>
          <w:color w:val="990000"/>
        </w:rPr>
        <w:t>order:ACT</w:t>
      </w:r>
      <w:r w:rsidRPr="00E37AF3">
        <w:rPr>
          <w:color w:val="0000FF"/>
        </w:rPr>
        <w:t>&gt;</w:t>
      </w:r>
      <w:r w:rsidRPr="00E37AF3">
        <w:t xml:space="preserve"> </w:t>
      </w:r>
    </w:p>
    <w:p w14:paraId="3272B48D" w14:textId="77777777" w:rsidR="00C251D3" w:rsidRPr="00E37AF3" w:rsidRDefault="00C251D3" w:rsidP="00C251D3">
      <w:pPr>
        <w:ind w:hanging="480"/>
      </w:pPr>
      <w:hyperlink r:id="rId295" w:history="1">
        <w:r w:rsidRPr="00E37AF3">
          <w:rPr>
            <w:b/>
            <w:bCs/>
            <w:color w:val="FF0000"/>
            <w:u w:val="single"/>
          </w:rPr>
          <w:t>-</w:t>
        </w:r>
      </w:hyperlink>
      <w:r w:rsidRPr="00E37AF3">
        <w:t xml:space="preserve"> </w:t>
      </w:r>
      <w:r w:rsidRPr="00E37AF3">
        <w:rPr>
          <w:color w:val="0000FF"/>
        </w:rPr>
        <w:t>&lt;</w:t>
      </w:r>
      <w:r w:rsidRPr="00E37AF3">
        <w:rPr>
          <w:color w:val="990000"/>
        </w:rPr>
        <w:t>order:AUTHORIZATION</w:t>
      </w:r>
      <w:r w:rsidRPr="00E37AF3">
        <w:rPr>
          <w:color w:val="0000FF"/>
        </w:rPr>
        <w:t>&gt;</w:t>
      </w:r>
    </w:p>
    <w:p w14:paraId="75854090"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order:TOS</w:t>
      </w:r>
      <w:r w:rsidRPr="00E37AF3">
        <w:rPr>
          <w:color w:val="0000FF"/>
        </w:rPr>
        <w:t>&gt;</w:t>
      </w:r>
      <w:r w:rsidRPr="00E37AF3">
        <w:rPr>
          <w:b/>
          <w:bCs/>
        </w:rPr>
        <w:t>1AM-</w:t>
      </w:r>
      <w:r w:rsidRPr="00E37AF3">
        <w:rPr>
          <w:color w:val="0000FF"/>
        </w:rPr>
        <w:t>&lt;/</w:t>
      </w:r>
      <w:r w:rsidRPr="00E37AF3">
        <w:rPr>
          <w:color w:val="990000"/>
        </w:rPr>
        <w:t>order:TOS</w:t>
      </w:r>
      <w:r w:rsidRPr="00E37AF3">
        <w:rPr>
          <w:color w:val="0000FF"/>
        </w:rPr>
        <w:t>&gt;</w:t>
      </w:r>
      <w:r w:rsidRPr="00E37AF3">
        <w:t xml:space="preserve"> </w:t>
      </w:r>
    </w:p>
    <w:p w14:paraId="140ACF1F"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order:DDD</w:t>
      </w:r>
      <w:r w:rsidRPr="00E37AF3">
        <w:rPr>
          <w:color w:val="0000FF"/>
        </w:rPr>
        <w:t>&gt;</w:t>
      </w:r>
      <w:r w:rsidRPr="00E37AF3">
        <w:rPr>
          <w:b/>
          <w:bCs/>
        </w:rPr>
        <w:t>20090731</w:t>
      </w:r>
      <w:r w:rsidRPr="00E37AF3">
        <w:rPr>
          <w:color w:val="0000FF"/>
        </w:rPr>
        <w:t>&lt;/</w:t>
      </w:r>
      <w:r w:rsidRPr="00E37AF3">
        <w:rPr>
          <w:color w:val="990000"/>
        </w:rPr>
        <w:t>order:DDD</w:t>
      </w:r>
      <w:r w:rsidRPr="00E37AF3">
        <w:rPr>
          <w:color w:val="0000FF"/>
        </w:rPr>
        <w:t>&gt;</w:t>
      </w:r>
      <w:r w:rsidRPr="00E37AF3">
        <w:t xml:space="preserve"> </w:t>
      </w:r>
    </w:p>
    <w:p w14:paraId="7DB8A702"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order:AUTHORIZATION</w:t>
      </w:r>
      <w:r w:rsidRPr="00E37AF3">
        <w:rPr>
          <w:color w:val="0000FF"/>
        </w:rPr>
        <w:t>&gt;</w:t>
      </w:r>
    </w:p>
    <w:p w14:paraId="2FEBF442"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order:LSR_ADMIN</w:t>
      </w:r>
      <w:r w:rsidRPr="00E37AF3">
        <w:rPr>
          <w:color w:val="0000FF"/>
        </w:rPr>
        <w:t>&gt;</w:t>
      </w:r>
    </w:p>
    <w:p w14:paraId="0A065DA0" w14:textId="77777777" w:rsidR="00C251D3" w:rsidRPr="00E37AF3" w:rsidRDefault="00C251D3" w:rsidP="00C251D3">
      <w:pPr>
        <w:ind w:hanging="480"/>
      </w:pPr>
      <w:hyperlink r:id="rId296" w:history="1">
        <w:r w:rsidRPr="00E37AF3">
          <w:rPr>
            <w:b/>
            <w:bCs/>
            <w:color w:val="FF0000"/>
            <w:u w:val="single"/>
          </w:rPr>
          <w:t>-</w:t>
        </w:r>
      </w:hyperlink>
      <w:r w:rsidRPr="00E37AF3">
        <w:t xml:space="preserve"> </w:t>
      </w:r>
      <w:r w:rsidRPr="00E37AF3">
        <w:rPr>
          <w:color w:val="0000FF"/>
        </w:rPr>
        <w:t>&lt;</w:t>
      </w:r>
      <w:r w:rsidRPr="00E37AF3">
        <w:rPr>
          <w:color w:val="990000"/>
        </w:rPr>
        <w:t>order:LSR_BILL</w:t>
      </w:r>
      <w:r w:rsidRPr="00E37AF3">
        <w:rPr>
          <w:color w:val="0000FF"/>
        </w:rPr>
        <w:t>&gt;</w:t>
      </w:r>
    </w:p>
    <w:p w14:paraId="314267D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order:BAN1</w:t>
      </w:r>
      <w:r w:rsidRPr="00E37AF3">
        <w:rPr>
          <w:color w:val="0000FF"/>
        </w:rPr>
        <w:t>&gt;</w:t>
      </w:r>
      <w:r w:rsidRPr="00E37AF3">
        <w:rPr>
          <w:b/>
          <w:bCs/>
        </w:rPr>
        <w:t>904Q886621621</w:t>
      </w:r>
      <w:r w:rsidRPr="00E37AF3">
        <w:rPr>
          <w:color w:val="0000FF"/>
        </w:rPr>
        <w:t>&lt;/</w:t>
      </w:r>
      <w:r w:rsidRPr="00E37AF3">
        <w:rPr>
          <w:color w:val="990000"/>
        </w:rPr>
        <w:t>order:BAN1</w:t>
      </w:r>
      <w:r w:rsidRPr="00E37AF3">
        <w:rPr>
          <w:color w:val="0000FF"/>
        </w:rPr>
        <w:t>&gt;</w:t>
      </w:r>
      <w:r w:rsidRPr="00E37AF3">
        <w:t xml:space="preserve"> </w:t>
      </w:r>
    </w:p>
    <w:p w14:paraId="5B967D18"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order:LSR_BILL</w:t>
      </w:r>
      <w:r w:rsidRPr="00E37AF3">
        <w:rPr>
          <w:color w:val="0000FF"/>
        </w:rPr>
        <w:t>&gt;</w:t>
      </w:r>
    </w:p>
    <w:p w14:paraId="3749E154" w14:textId="77777777" w:rsidR="00C251D3" w:rsidRPr="00E37AF3" w:rsidRDefault="00C251D3" w:rsidP="00C251D3">
      <w:pPr>
        <w:ind w:hanging="480"/>
      </w:pPr>
      <w:hyperlink r:id="rId297" w:history="1">
        <w:r w:rsidRPr="00E37AF3">
          <w:rPr>
            <w:b/>
            <w:bCs/>
            <w:color w:val="FF0000"/>
            <w:u w:val="single"/>
          </w:rPr>
          <w:t>-</w:t>
        </w:r>
      </w:hyperlink>
      <w:r w:rsidRPr="00E37AF3">
        <w:t xml:space="preserve"> </w:t>
      </w:r>
      <w:r w:rsidRPr="00E37AF3">
        <w:rPr>
          <w:color w:val="0000FF"/>
        </w:rPr>
        <w:t>&lt;</w:t>
      </w:r>
      <w:r w:rsidRPr="00E37AF3">
        <w:rPr>
          <w:color w:val="990000"/>
        </w:rPr>
        <w:t>order:CONTACT</w:t>
      </w:r>
      <w:r w:rsidRPr="00E37AF3">
        <w:rPr>
          <w:color w:val="0000FF"/>
        </w:rPr>
        <w:t>&gt;</w:t>
      </w:r>
    </w:p>
    <w:p w14:paraId="285624A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order:INIT</w:t>
      </w:r>
      <w:r w:rsidRPr="00E37AF3">
        <w:rPr>
          <w:color w:val="0000FF"/>
        </w:rPr>
        <w:t>&gt;</w:t>
      </w:r>
      <w:r w:rsidRPr="00E37AF3">
        <w:rPr>
          <w:b/>
          <w:bCs/>
        </w:rPr>
        <w:t>Bojangles</w:t>
      </w:r>
      <w:r w:rsidRPr="00E37AF3">
        <w:rPr>
          <w:color w:val="0000FF"/>
        </w:rPr>
        <w:t>&lt;/</w:t>
      </w:r>
      <w:r w:rsidRPr="00E37AF3">
        <w:rPr>
          <w:color w:val="990000"/>
        </w:rPr>
        <w:t>order:INIT</w:t>
      </w:r>
      <w:r w:rsidRPr="00E37AF3">
        <w:rPr>
          <w:color w:val="0000FF"/>
        </w:rPr>
        <w:t>&gt;</w:t>
      </w:r>
      <w:r w:rsidRPr="00E37AF3">
        <w:t xml:space="preserve"> </w:t>
      </w:r>
    </w:p>
    <w:p w14:paraId="0BC95CB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order:INIT_TEL_NO</w:t>
      </w:r>
      <w:r w:rsidRPr="00E37AF3">
        <w:rPr>
          <w:color w:val="0000FF"/>
        </w:rPr>
        <w:t>&gt;</w:t>
      </w:r>
      <w:r w:rsidRPr="00E37AF3">
        <w:rPr>
          <w:b/>
          <w:bCs/>
        </w:rPr>
        <w:t>8884448888</w:t>
      </w:r>
      <w:r w:rsidRPr="00E37AF3">
        <w:rPr>
          <w:color w:val="0000FF"/>
        </w:rPr>
        <w:t>&lt;/</w:t>
      </w:r>
      <w:r w:rsidRPr="00E37AF3">
        <w:rPr>
          <w:color w:val="990000"/>
        </w:rPr>
        <w:t>order:INIT_TEL_NO</w:t>
      </w:r>
      <w:r w:rsidRPr="00E37AF3">
        <w:rPr>
          <w:color w:val="0000FF"/>
        </w:rPr>
        <w:t>&gt;</w:t>
      </w:r>
      <w:r w:rsidRPr="00E37AF3">
        <w:t xml:space="preserve"> </w:t>
      </w:r>
    </w:p>
    <w:p w14:paraId="46F75D0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order:INIT_FAX_NO</w:t>
      </w:r>
      <w:r w:rsidRPr="00E37AF3">
        <w:rPr>
          <w:color w:val="0000FF"/>
        </w:rPr>
        <w:t>&gt;</w:t>
      </w:r>
      <w:r w:rsidRPr="00E37AF3">
        <w:rPr>
          <w:b/>
          <w:bCs/>
        </w:rPr>
        <w:t>4448884444</w:t>
      </w:r>
      <w:r w:rsidRPr="00E37AF3">
        <w:rPr>
          <w:color w:val="0000FF"/>
        </w:rPr>
        <w:t>&lt;/</w:t>
      </w:r>
      <w:r w:rsidRPr="00E37AF3">
        <w:rPr>
          <w:color w:val="990000"/>
        </w:rPr>
        <w:t>order:INIT_FAX_NO</w:t>
      </w:r>
      <w:r w:rsidRPr="00E37AF3">
        <w:rPr>
          <w:color w:val="0000FF"/>
        </w:rPr>
        <w:t>&gt;</w:t>
      </w:r>
      <w:r w:rsidRPr="00E37AF3">
        <w:t xml:space="preserve"> </w:t>
      </w:r>
    </w:p>
    <w:p w14:paraId="1AB7DEDC" w14:textId="77777777" w:rsidR="00C251D3" w:rsidRPr="008C51B0" w:rsidRDefault="00C251D3" w:rsidP="00C251D3">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Peter Psn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1AED5C31"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4043337777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1EF6751B" w14:textId="77777777" w:rsidR="00C251D3" w:rsidRPr="00E37AF3" w:rsidRDefault="00C251D3" w:rsidP="00C251D3">
      <w:pPr>
        <w:ind w:hanging="240"/>
      </w:pPr>
      <w:r w:rsidRPr="008C51B0">
        <w:rPr>
          <w:b/>
          <w:bCs/>
          <w:color w:val="FF0000"/>
          <w:lang w:val="es-ES"/>
        </w:rPr>
        <w:t> </w:t>
      </w:r>
      <w:r w:rsidRPr="008C51B0">
        <w:rPr>
          <w:lang w:val="es-ES"/>
        </w:rPr>
        <w:t xml:space="preserve"> </w:t>
      </w:r>
      <w:r w:rsidRPr="00E37AF3">
        <w:rPr>
          <w:color w:val="0000FF"/>
        </w:rPr>
        <w:t>&lt;/</w:t>
      </w:r>
      <w:r w:rsidRPr="00E37AF3">
        <w:rPr>
          <w:color w:val="990000"/>
        </w:rPr>
        <w:t>order:CONTACT</w:t>
      </w:r>
      <w:r w:rsidRPr="00E37AF3">
        <w:rPr>
          <w:color w:val="0000FF"/>
        </w:rPr>
        <w:t>&gt;</w:t>
      </w:r>
    </w:p>
    <w:p w14:paraId="6FF75436"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order:LSR</w:t>
      </w:r>
      <w:r w:rsidRPr="00E37AF3">
        <w:rPr>
          <w:color w:val="0000FF"/>
        </w:rPr>
        <w:t>&gt;</w:t>
      </w:r>
    </w:p>
    <w:p w14:paraId="7E669FCA" w14:textId="77777777" w:rsidR="00C251D3" w:rsidRPr="00E37AF3" w:rsidRDefault="00C251D3" w:rsidP="00C251D3">
      <w:pPr>
        <w:ind w:hanging="480"/>
      </w:pPr>
      <w:hyperlink r:id="rId298" w:history="1">
        <w:r w:rsidRPr="00E37AF3">
          <w:rPr>
            <w:b/>
            <w:bCs/>
            <w:color w:val="FF0000"/>
            <w:u w:val="single"/>
          </w:rPr>
          <w:t>-</w:t>
        </w:r>
      </w:hyperlink>
      <w:r w:rsidRPr="00E37AF3">
        <w:t xml:space="preserve"> </w:t>
      </w:r>
      <w:r w:rsidRPr="00E37AF3">
        <w:rPr>
          <w:color w:val="0000FF"/>
        </w:rPr>
        <w:t>&lt;</w:t>
      </w:r>
      <w:r w:rsidRPr="00E37AF3">
        <w:rPr>
          <w:color w:val="990000"/>
        </w:rPr>
        <w:t>order:EU</w:t>
      </w:r>
      <w:r w:rsidRPr="00E37AF3">
        <w:rPr>
          <w:color w:val="0000FF"/>
        </w:rPr>
        <w:t>&gt;</w:t>
      </w:r>
    </w:p>
    <w:p w14:paraId="420CF21B" w14:textId="77777777" w:rsidR="00C251D3" w:rsidRPr="00E37AF3" w:rsidRDefault="00C251D3" w:rsidP="00C251D3">
      <w:pPr>
        <w:ind w:hanging="480"/>
      </w:pPr>
      <w:hyperlink r:id="rId299" w:history="1">
        <w:r w:rsidRPr="00E37AF3">
          <w:rPr>
            <w:b/>
            <w:bCs/>
            <w:color w:val="FF0000"/>
            <w:u w:val="single"/>
          </w:rPr>
          <w:t>-</w:t>
        </w:r>
      </w:hyperlink>
      <w:r w:rsidRPr="00E37AF3">
        <w:t xml:space="preserve"> </w:t>
      </w:r>
      <w:r w:rsidRPr="00E37AF3">
        <w:rPr>
          <w:color w:val="0000FF"/>
        </w:rPr>
        <w:t>&lt;</w:t>
      </w:r>
      <w:r w:rsidRPr="00E37AF3">
        <w:rPr>
          <w:color w:val="990000"/>
        </w:rPr>
        <w:t>order:LOC_ACCESS</w:t>
      </w:r>
      <w:r w:rsidRPr="00E37AF3">
        <w:rPr>
          <w:color w:val="0000FF"/>
        </w:rPr>
        <w:t>&gt;</w:t>
      </w:r>
    </w:p>
    <w:p w14:paraId="05B0DB0A" w14:textId="77777777" w:rsidR="00C251D3" w:rsidRPr="00E37AF3" w:rsidRDefault="00C251D3" w:rsidP="00C251D3">
      <w:pPr>
        <w:ind w:hanging="480"/>
      </w:pPr>
      <w:hyperlink r:id="rId300" w:history="1">
        <w:r w:rsidRPr="00E37AF3">
          <w:rPr>
            <w:b/>
            <w:bCs/>
            <w:color w:val="FF0000"/>
            <w:u w:val="single"/>
          </w:rPr>
          <w:t>-</w:t>
        </w:r>
      </w:hyperlink>
      <w:r w:rsidRPr="00E37AF3">
        <w:t xml:space="preserve"> </w:t>
      </w:r>
      <w:r w:rsidRPr="00E37AF3">
        <w:rPr>
          <w:color w:val="0000FF"/>
        </w:rPr>
        <w:t>&lt;</w:t>
      </w:r>
      <w:r w:rsidRPr="00E37AF3">
        <w:rPr>
          <w:color w:val="990000"/>
        </w:rPr>
        <w:t>order:LOC_ACCESS_HEADER_INFO</w:t>
      </w:r>
      <w:r w:rsidRPr="00E37AF3">
        <w:rPr>
          <w:color w:val="0000FF"/>
        </w:rPr>
        <w:t>&gt;</w:t>
      </w:r>
    </w:p>
    <w:p w14:paraId="6CCFD15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order:NAME</w:t>
      </w:r>
      <w:r w:rsidRPr="00E37AF3">
        <w:rPr>
          <w:color w:val="0000FF"/>
        </w:rPr>
        <w:t>&gt;</w:t>
      </w:r>
      <w:r w:rsidRPr="00E37AF3">
        <w:rPr>
          <w:b/>
          <w:bCs/>
        </w:rPr>
        <w:t>Treasure Island</w:t>
      </w:r>
      <w:r w:rsidRPr="00E37AF3">
        <w:rPr>
          <w:color w:val="0000FF"/>
        </w:rPr>
        <w:t>&lt;/</w:t>
      </w:r>
      <w:r w:rsidRPr="00E37AF3">
        <w:rPr>
          <w:color w:val="990000"/>
        </w:rPr>
        <w:t>order:NAME</w:t>
      </w:r>
      <w:r w:rsidRPr="00E37AF3">
        <w:rPr>
          <w:color w:val="0000FF"/>
        </w:rPr>
        <w:t>&gt;</w:t>
      </w:r>
      <w:r w:rsidRPr="00E37AF3">
        <w:t xml:space="preserve"> </w:t>
      </w:r>
    </w:p>
    <w:p w14:paraId="7B9E0396" w14:textId="77777777" w:rsidR="00C251D3" w:rsidRPr="00E37AF3" w:rsidRDefault="00C251D3" w:rsidP="00C251D3">
      <w:pPr>
        <w:ind w:hanging="480"/>
      </w:pPr>
      <w:hyperlink r:id="rId301" w:history="1">
        <w:r w:rsidRPr="00E37AF3">
          <w:rPr>
            <w:b/>
            <w:bCs/>
            <w:color w:val="FF0000"/>
            <w:u w:val="single"/>
          </w:rPr>
          <w:t>-</w:t>
        </w:r>
      </w:hyperlink>
      <w:r w:rsidRPr="00E37AF3">
        <w:t xml:space="preserve"> </w:t>
      </w:r>
      <w:r w:rsidRPr="00E37AF3">
        <w:rPr>
          <w:color w:val="0000FF"/>
        </w:rPr>
        <w:t>&lt;</w:t>
      </w:r>
      <w:r w:rsidRPr="00E37AF3">
        <w:rPr>
          <w:color w:val="990000"/>
        </w:rPr>
        <w:t>order:ORD_SVC_ADDR_GRP</w:t>
      </w:r>
      <w:r w:rsidRPr="00E37AF3">
        <w:rPr>
          <w:color w:val="0000FF"/>
        </w:rPr>
        <w:t>&gt;</w:t>
      </w:r>
    </w:p>
    <w:p w14:paraId="77FC98B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order:SANO</w:t>
      </w:r>
      <w:r w:rsidRPr="00E37AF3">
        <w:rPr>
          <w:color w:val="0000FF"/>
        </w:rPr>
        <w:t>&gt;</w:t>
      </w:r>
      <w:r w:rsidRPr="00E37AF3">
        <w:rPr>
          <w:b/>
          <w:bCs/>
        </w:rPr>
        <w:t>3370</w:t>
      </w:r>
      <w:r w:rsidRPr="00E37AF3">
        <w:rPr>
          <w:color w:val="0000FF"/>
        </w:rPr>
        <w:t>&lt;/</w:t>
      </w:r>
      <w:r w:rsidRPr="00E37AF3">
        <w:rPr>
          <w:color w:val="990000"/>
        </w:rPr>
        <w:t>order:SANO</w:t>
      </w:r>
      <w:r w:rsidRPr="00E37AF3">
        <w:rPr>
          <w:color w:val="0000FF"/>
        </w:rPr>
        <w:t>&gt;</w:t>
      </w:r>
      <w:r w:rsidRPr="00E37AF3">
        <w:t xml:space="preserve"> </w:t>
      </w:r>
    </w:p>
    <w:p w14:paraId="307C5F4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order:SASN</w:t>
      </w:r>
      <w:r w:rsidRPr="00E37AF3">
        <w:rPr>
          <w:color w:val="0000FF"/>
        </w:rPr>
        <w:t>&gt;</w:t>
      </w:r>
      <w:r w:rsidRPr="00E37AF3">
        <w:rPr>
          <w:b/>
          <w:bCs/>
        </w:rPr>
        <w:t>Thalia</w:t>
      </w:r>
      <w:r w:rsidRPr="00E37AF3">
        <w:rPr>
          <w:color w:val="0000FF"/>
        </w:rPr>
        <w:t>&lt;/</w:t>
      </w:r>
      <w:r w:rsidRPr="00E37AF3">
        <w:rPr>
          <w:color w:val="990000"/>
        </w:rPr>
        <w:t>order:SASN</w:t>
      </w:r>
      <w:r w:rsidRPr="00E37AF3">
        <w:rPr>
          <w:color w:val="0000FF"/>
        </w:rPr>
        <w:t>&gt;</w:t>
      </w:r>
      <w:r w:rsidRPr="00E37AF3">
        <w:t xml:space="preserve"> </w:t>
      </w:r>
    </w:p>
    <w:p w14:paraId="2E5F1D4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order:SATH</w:t>
      </w:r>
      <w:r w:rsidRPr="00E37AF3">
        <w:rPr>
          <w:color w:val="0000FF"/>
        </w:rPr>
        <w:t>&gt;</w:t>
      </w:r>
      <w:r w:rsidRPr="00E37AF3">
        <w:rPr>
          <w:b/>
          <w:bCs/>
        </w:rPr>
        <w:t>Rd</w:t>
      </w:r>
      <w:r w:rsidRPr="00E37AF3">
        <w:rPr>
          <w:color w:val="0000FF"/>
        </w:rPr>
        <w:t>&lt;/</w:t>
      </w:r>
      <w:r w:rsidRPr="00E37AF3">
        <w:rPr>
          <w:color w:val="990000"/>
        </w:rPr>
        <w:t>order:SATH</w:t>
      </w:r>
      <w:r w:rsidRPr="00E37AF3">
        <w:rPr>
          <w:color w:val="0000FF"/>
        </w:rPr>
        <w:t>&gt;</w:t>
      </w:r>
      <w:r w:rsidRPr="00E37AF3">
        <w:t xml:space="preserve"> </w:t>
      </w:r>
    </w:p>
    <w:p w14:paraId="11F3E0E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order:CITY</w:t>
      </w:r>
      <w:r w:rsidRPr="00E37AF3">
        <w:rPr>
          <w:color w:val="0000FF"/>
        </w:rPr>
        <w:t>&gt;</w:t>
      </w:r>
      <w:r w:rsidRPr="00E37AF3">
        <w:rPr>
          <w:b/>
          <w:bCs/>
        </w:rPr>
        <w:t>Jacksonville</w:t>
      </w:r>
      <w:r w:rsidRPr="00E37AF3">
        <w:rPr>
          <w:color w:val="0000FF"/>
        </w:rPr>
        <w:t>&lt;/</w:t>
      </w:r>
      <w:r w:rsidRPr="00E37AF3">
        <w:rPr>
          <w:color w:val="990000"/>
        </w:rPr>
        <w:t>order:CITY</w:t>
      </w:r>
      <w:r w:rsidRPr="00E37AF3">
        <w:rPr>
          <w:color w:val="0000FF"/>
        </w:rPr>
        <w:t>&gt;</w:t>
      </w:r>
      <w:r w:rsidRPr="00E37AF3">
        <w:t xml:space="preserve"> </w:t>
      </w:r>
    </w:p>
    <w:p w14:paraId="5407ADC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order:STATE</w:t>
      </w:r>
      <w:r w:rsidRPr="00E37AF3">
        <w:rPr>
          <w:color w:val="0000FF"/>
        </w:rPr>
        <w:t>&gt;</w:t>
      </w:r>
      <w:r w:rsidRPr="00E37AF3">
        <w:rPr>
          <w:b/>
          <w:bCs/>
        </w:rPr>
        <w:t>FL</w:t>
      </w:r>
      <w:r w:rsidRPr="00E37AF3">
        <w:rPr>
          <w:color w:val="0000FF"/>
        </w:rPr>
        <w:t>&lt;/</w:t>
      </w:r>
      <w:r w:rsidRPr="00E37AF3">
        <w:rPr>
          <w:color w:val="990000"/>
        </w:rPr>
        <w:t>order:STATE</w:t>
      </w:r>
      <w:r w:rsidRPr="00E37AF3">
        <w:rPr>
          <w:color w:val="0000FF"/>
        </w:rPr>
        <w:t>&gt;</w:t>
      </w:r>
      <w:r w:rsidRPr="00E37AF3">
        <w:t xml:space="preserve"> </w:t>
      </w:r>
    </w:p>
    <w:p w14:paraId="45A3479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order:ZIP</w:t>
      </w:r>
      <w:r w:rsidRPr="00E37AF3">
        <w:rPr>
          <w:color w:val="0000FF"/>
        </w:rPr>
        <w:t>&gt;</w:t>
      </w:r>
      <w:r w:rsidRPr="00E37AF3">
        <w:rPr>
          <w:b/>
          <w:bCs/>
        </w:rPr>
        <w:t>32250</w:t>
      </w:r>
      <w:r w:rsidRPr="00E37AF3">
        <w:rPr>
          <w:color w:val="0000FF"/>
        </w:rPr>
        <w:t>&lt;/</w:t>
      </w:r>
      <w:r w:rsidRPr="00E37AF3">
        <w:rPr>
          <w:color w:val="990000"/>
        </w:rPr>
        <w:t>order:ZIP</w:t>
      </w:r>
      <w:r w:rsidRPr="00E37AF3">
        <w:rPr>
          <w:color w:val="0000FF"/>
        </w:rPr>
        <w:t>&gt;</w:t>
      </w:r>
      <w:r w:rsidRPr="00E37AF3">
        <w:t xml:space="preserve"> </w:t>
      </w:r>
    </w:p>
    <w:p w14:paraId="23FD8B6D"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order:ORD_SVC_ADDR_GRP</w:t>
      </w:r>
      <w:r w:rsidRPr="00E37AF3">
        <w:rPr>
          <w:color w:val="0000FF"/>
        </w:rPr>
        <w:t>&gt;</w:t>
      </w:r>
    </w:p>
    <w:p w14:paraId="50DA90D7"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order:LOC_ACCESS_HEADER_INFO</w:t>
      </w:r>
      <w:r w:rsidRPr="00E37AF3">
        <w:rPr>
          <w:color w:val="0000FF"/>
        </w:rPr>
        <w:t>&gt;</w:t>
      </w:r>
    </w:p>
    <w:p w14:paraId="6BF36371"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order:LOC_ACCESS</w:t>
      </w:r>
      <w:r w:rsidRPr="00E37AF3">
        <w:rPr>
          <w:color w:val="0000FF"/>
        </w:rPr>
        <w:t>&gt;</w:t>
      </w:r>
    </w:p>
    <w:p w14:paraId="733ACFFF"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order:EU</w:t>
      </w:r>
      <w:r w:rsidRPr="00E37AF3">
        <w:rPr>
          <w:color w:val="0000FF"/>
        </w:rPr>
        <w:t>&gt;</w:t>
      </w:r>
    </w:p>
    <w:p w14:paraId="324A63D9" w14:textId="77777777" w:rsidR="00C251D3" w:rsidRPr="00E37AF3" w:rsidRDefault="00C251D3" w:rsidP="00C251D3">
      <w:pPr>
        <w:ind w:hanging="480"/>
      </w:pPr>
      <w:hyperlink r:id="rId302" w:history="1">
        <w:r w:rsidRPr="00E37AF3">
          <w:rPr>
            <w:b/>
            <w:bCs/>
            <w:color w:val="FF0000"/>
            <w:u w:val="single"/>
          </w:rPr>
          <w:t>-</w:t>
        </w:r>
      </w:hyperlink>
      <w:r w:rsidRPr="00E37AF3">
        <w:t xml:space="preserve"> </w:t>
      </w:r>
      <w:r w:rsidRPr="00E37AF3">
        <w:rPr>
          <w:color w:val="0000FF"/>
        </w:rPr>
        <w:t>&lt;</w:t>
      </w:r>
      <w:r w:rsidRPr="00E37AF3">
        <w:rPr>
          <w:color w:val="990000"/>
        </w:rPr>
        <w:t>order:PS</w:t>
      </w:r>
      <w:r w:rsidRPr="00E37AF3">
        <w:rPr>
          <w:color w:val="0000FF"/>
        </w:rPr>
        <w:t>&gt;</w:t>
      </w:r>
    </w:p>
    <w:p w14:paraId="6AE53932" w14:textId="77777777" w:rsidR="00C251D3" w:rsidRPr="00E37AF3" w:rsidRDefault="00C251D3" w:rsidP="00C251D3">
      <w:pPr>
        <w:ind w:hanging="480"/>
      </w:pPr>
      <w:hyperlink r:id="rId303" w:history="1">
        <w:r w:rsidRPr="00E37AF3">
          <w:rPr>
            <w:b/>
            <w:bCs/>
            <w:color w:val="FF0000"/>
            <w:u w:val="single"/>
          </w:rPr>
          <w:t>-</w:t>
        </w:r>
      </w:hyperlink>
      <w:r w:rsidRPr="00E37AF3">
        <w:t xml:space="preserve"> </w:t>
      </w:r>
      <w:r w:rsidRPr="00E37AF3">
        <w:rPr>
          <w:color w:val="0000FF"/>
        </w:rPr>
        <w:t>&lt;</w:t>
      </w:r>
      <w:r w:rsidRPr="00E37AF3">
        <w:rPr>
          <w:color w:val="990000"/>
        </w:rPr>
        <w:t>order:PS_ADMIN</w:t>
      </w:r>
      <w:r w:rsidRPr="00E37AF3">
        <w:rPr>
          <w:color w:val="0000FF"/>
        </w:rPr>
        <w:t>&gt;</w:t>
      </w:r>
    </w:p>
    <w:p w14:paraId="76D02A4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order:PQTY</w:t>
      </w:r>
      <w:r w:rsidRPr="00E37AF3">
        <w:rPr>
          <w:color w:val="0000FF"/>
        </w:rPr>
        <w:t>&gt;</w:t>
      </w:r>
      <w:r w:rsidRPr="00E37AF3">
        <w:rPr>
          <w:b/>
          <w:bCs/>
        </w:rPr>
        <w:t>001</w:t>
      </w:r>
      <w:r w:rsidRPr="00E37AF3">
        <w:rPr>
          <w:color w:val="0000FF"/>
        </w:rPr>
        <w:t>&lt;/</w:t>
      </w:r>
      <w:r w:rsidRPr="00E37AF3">
        <w:rPr>
          <w:color w:val="990000"/>
        </w:rPr>
        <w:t>order:PQTY</w:t>
      </w:r>
      <w:r w:rsidRPr="00E37AF3">
        <w:rPr>
          <w:color w:val="0000FF"/>
        </w:rPr>
        <w:t>&gt;</w:t>
      </w:r>
      <w:r w:rsidRPr="00E37AF3">
        <w:t xml:space="preserve"> </w:t>
      </w:r>
    </w:p>
    <w:p w14:paraId="2AF39E9F"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order:PS_ADMIN</w:t>
      </w:r>
      <w:r w:rsidRPr="00E37AF3">
        <w:rPr>
          <w:color w:val="0000FF"/>
        </w:rPr>
        <w:t>&gt;</w:t>
      </w:r>
    </w:p>
    <w:p w14:paraId="5F18FAB9" w14:textId="77777777" w:rsidR="00C251D3" w:rsidRPr="00E37AF3" w:rsidRDefault="00C251D3" w:rsidP="00C251D3">
      <w:pPr>
        <w:ind w:hanging="480"/>
      </w:pPr>
      <w:hyperlink r:id="rId304" w:history="1">
        <w:r w:rsidRPr="00E37AF3">
          <w:rPr>
            <w:b/>
            <w:bCs/>
            <w:color w:val="FF0000"/>
            <w:u w:val="single"/>
          </w:rPr>
          <w:t>-</w:t>
        </w:r>
      </w:hyperlink>
      <w:r w:rsidRPr="00E37AF3">
        <w:t xml:space="preserve"> </w:t>
      </w:r>
      <w:r w:rsidRPr="00E37AF3">
        <w:rPr>
          <w:color w:val="0000FF"/>
        </w:rPr>
        <w:t>&lt;</w:t>
      </w:r>
      <w:r w:rsidRPr="00E37AF3">
        <w:rPr>
          <w:color w:val="990000"/>
        </w:rPr>
        <w:t>order:PS_SVC_DET</w:t>
      </w:r>
      <w:r w:rsidRPr="00E37AF3">
        <w:rPr>
          <w:color w:val="0000FF"/>
        </w:rPr>
        <w:t>&gt;</w:t>
      </w:r>
    </w:p>
    <w:p w14:paraId="5C57778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order:TNS</w:t>
      </w:r>
      <w:r w:rsidRPr="00E37AF3">
        <w:rPr>
          <w:color w:val="0000FF"/>
        </w:rPr>
        <w:t>&gt;</w:t>
      </w:r>
      <w:r w:rsidRPr="00E37AF3">
        <w:rPr>
          <w:b/>
          <w:bCs/>
        </w:rPr>
        <w:t>9042233281</w:t>
      </w:r>
      <w:r w:rsidRPr="00E37AF3">
        <w:rPr>
          <w:color w:val="0000FF"/>
        </w:rPr>
        <w:t>&lt;/</w:t>
      </w:r>
      <w:r w:rsidRPr="00E37AF3">
        <w:rPr>
          <w:color w:val="990000"/>
        </w:rPr>
        <w:t>order:TNS</w:t>
      </w:r>
      <w:r w:rsidRPr="00E37AF3">
        <w:rPr>
          <w:color w:val="0000FF"/>
        </w:rPr>
        <w:t>&gt;</w:t>
      </w:r>
      <w:r w:rsidRPr="00E37AF3">
        <w:t xml:space="preserve"> </w:t>
      </w:r>
    </w:p>
    <w:p w14:paraId="22924F1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order:LNECLSSVC</w:t>
      </w:r>
      <w:r w:rsidRPr="00E37AF3">
        <w:rPr>
          <w:color w:val="0000FF"/>
        </w:rPr>
        <w:t>&gt;</w:t>
      </w:r>
      <w:r w:rsidRPr="00E37AF3">
        <w:rPr>
          <w:b/>
          <w:bCs/>
        </w:rPr>
        <w:t>UEPBL</w:t>
      </w:r>
      <w:r w:rsidRPr="00E37AF3">
        <w:rPr>
          <w:color w:val="0000FF"/>
        </w:rPr>
        <w:t>&lt;/</w:t>
      </w:r>
      <w:r w:rsidRPr="00E37AF3">
        <w:rPr>
          <w:color w:val="990000"/>
        </w:rPr>
        <w:t>order:LNECLSSVC</w:t>
      </w:r>
      <w:r w:rsidRPr="00E37AF3">
        <w:rPr>
          <w:color w:val="0000FF"/>
        </w:rPr>
        <w:t>&gt;</w:t>
      </w:r>
      <w:r w:rsidRPr="00E37AF3">
        <w:t xml:space="preserve"> </w:t>
      </w:r>
    </w:p>
    <w:p w14:paraId="61F0EA4A" w14:textId="77777777" w:rsidR="00C251D3" w:rsidRPr="00E37AF3" w:rsidRDefault="00C251D3" w:rsidP="00C251D3">
      <w:pPr>
        <w:ind w:hanging="480"/>
      </w:pPr>
      <w:hyperlink r:id="rId305" w:history="1">
        <w:r w:rsidRPr="00E37AF3">
          <w:rPr>
            <w:b/>
            <w:bCs/>
            <w:color w:val="FF0000"/>
            <w:u w:val="single"/>
          </w:rPr>
          <w:t>-</w:t>
        </w:r>
      </w:hyperlink>
      <w:r w:rsidRPr="00E37AF3">
        <w:t xml:space="preserve"> </w:t>
      </w:r>
      <w:r w:rsidRPr="00E37AF3">
        <w:rPr>
          <w:color w:val="0000FF"/>
        </w:rPr>
        <w:t>&lt;</w:t>
      </w:r>
      <w:r w:rsidRPr="00E37AF3">
        <w:rPr>
          <w:color w:val="990000"/>
        </w:rPr>
        <w:t>order:SVC_DET_GRP</w:t>
      </w:r>
      <w:r w:rsidRPr="00E37AF3">
        <w:rPr>
          <w:color w:val="0000FF"/>
        </w:rPr>
        <w:t>&gt;</w:t>
      </w:r>
    </w:p>
    <w:p w14:paraId="7258F6E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order:LNUM</w:t>
      </w:r>
      <w:r w:rsidRPr="00E37AF3">
        <w:rPr>
          <w:color w:val="0000FF"/>
        </w:rPr>
        <w:t>&gt;</w:t>
      </w:r>
      <w:r w:rsidRPr="00E37AF3">
        <w:rPr>
          <w:b/>
          <w:bCs/>
        </w:rPr>
        <w:t>00001</w:t>
      </w:r>
      <w:r w:rsidRPr="00E37AF3">
        <w:rPr>
          <w:color w:val="0000FF"/>
        </w:rPr>
        <w:t>&lt;/</w:t>
      </w:r>
      <w:r w:rsidRPr="00E37AF3">
        <w:rPr>
          <w:color w:val="990000"/>
        </w:rPr>
        <w:t>order:LNUM</w:t>
      </w:r>
      <w:r w:rsidRPr="00E37AF3">
        <w:rPr>
          <w:color w:val="0000FF"/>
        </w:rPr>
        <w:t>&gt;</w:t>
      </w:r>
      <w:r w:rsidRPr="00E37AF3">
        <w:t xml:space="preserve"> </w:t>
      </w:r>
    </w:p>
    <w:p w14:paraId="5A056DA3"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order:LNA</w:t>
      </w:r>
      <w:r w:rsidRPr="00E37AF3">
        <w:rPr>
          <w:color w:val="0000FF"/>
        </w:rPr>
        <w:t>&gt;</w:t>
      </w:r>
      <w:r w:rsidRPr="00E37AF3">
        <w:rPr>
          <w:b/>
          <w:bCs/>
        </w:rPr>
        <w:t>N</w:t>
      </w:r>
      <w:r w:rsidRPr="00E37AF3">
        <w:rPr>
          <w:color w:val="0000FF"/>
        </w:rPr>
        <w:t>&lt;/</w:t>
      </w:r>
      <w:r w:rsidRPr="00E37AF3">
        <w:rPr>
          <w:color w:val="990000"/>
        </w:rPr>
        <w:t>order:LNA</w:t>
      </w:r>
      <w:r w:rsidRPr="00E37AF3">
        <w:rPr>
          <w:color w:val="0000FF"/>
        </w:rPr>
        <w:t>&gt;</w:t>
      </w:r>
      <w:r w:rsidRPr="00E37AF3">
        <w:t xml:space="preserve"> </w:t>
      </w:r>
    </w:p>
    <w:p w14:paraId="1D4BDF28"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order:SVC_DET_GRP</w:t>
      </w:r>
      <w:r w:rsidRPr="00E37AF3">
        <w:rPr>
          <w:color w:val="0000FF"/>
        </w:rPr>
        <w:t>&gt;</w:t>
      </w:r>
    </w:p>
    <w:p w14:paraId="02BCCC50" w14:textId="77777777" w:rsidR="00C251D3" w:rsidRPr="00E37AF3" w:rsidRDefault="00C251D3" w:rsidP="00C251D3">
      <w:pPr>
        <w:ind w:hanging="480"/>
      </w:pPr>
      <w:hyperlink r:id="rId306" w:history="1">
        <w:r w:rsidRPr="00E37AF3">
          <w:rPr>
            <w:b/>
            <w:bCs/>
            <w:color w:val="FF0000"/>
            <w:u w:val="single"/>
          </w:rPr>
          <w:t>-</w:t>
        </w:r>
      </w:hyperlink>
      <w:r w:rsidRPr="00E37AF3">
        <w:t xml:space="preserve"> </w:t>
      </w:r>
      <w:r w:rsidRPr="00E37AF3">
        <w:rPr>
          <w:color w:val="0000FF"/>
        </w:rPr>
        <w:t>&lt;</w:t>
      </w:r>
      <w:r w:rsidRPr="00E37AF3">
        <w:rPr>
          <w:color w:val="990000"/>
        </w:rPr>
        <w:t>order:LINE_RESTRICT_2_GRP</w:t>
      </w:r>
      <w:r w:rsidRPr="00E37AF3">
        <w:rPr>
          <w:color w:val="0000FF"/>
        </w:rPr>
        <w:t>&gt;</w:t>
      </w:r>
    </w:p>
    <w:p w14:paraId="1FF6D72E"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order:PIC</w:t>
      </w:r>
      <w:r w:rsidRPr="00E37AF3">
        <w:rPr>
          <w:color w:val="0000FF"/>
        </w:rPr>
        <w:t>&gt;</w:t>
      </w:r>
      <w:r w:rsidRPr="00E37AF3">
        <w:rPr>
          <w:b/>
          <w:bCs/>
        </w:rPr>
        <w:t>NONE</w:t>
      </w:r>
      <w:r w:rsidRPr="00E37AF3">
        <w:rPr>
          <w:color w:val="0000FF"/>
        </w:rPr>
        <w:t>&lt;/</w:t>
      </w:r>
      <w:r w:rsidRPr="00E37AF3">
        <w:rPr>
          <w:color w:val="990000"/>
        </w:rPr>
        <w:t>order:PIC</w:t>
      </w:r>
      <w:r w:rsidRPr="00E37AF3">
        <w:rPr>
          <w:color w:val="0000FF"/>
        </w:rPr>
        <w:t>&gt;</w:t>
      </w:r>
      <w:r w:rsidRPr="00E37AF3">
        <w:t xml:space="preserve"> </w:t>
      </w:r>
    </w:p>
    <w:p w14:paraId="5BA9C97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order:LPIC</w:t>
      </w:r>
      <w:r w:rsidRPr="00E37AF3">
        <w:rPr>
          <w:color w:val="0000FF"/>
        </w:rPr>
        <w:t>&gt;</w:t>
      </w:r>
      <w:r w:rsidRPr="00E37AF3">
        <w:rPr>
          <w:b/>
          <w:bCs/>
        </w:rPr>
        <w:t>NONE</w:t>
      </w:r>
      <w:r w:rsidRPr="00E37AF3">
        <w:rPr>
          <w:color w:val="0000FF"/>
        </w:rPr>
        <w:t>&lt;/</w:t>
      </w:r>
      <w:r w:rsidRPr="00E37AF3">
        <w:rPr>
          <w:color w:val="990000"/>
        </w:rPr>
        <w:t>order:LPIC</w:t>
      </w:r>
      <w:r w:rsidRPr="00E37AF3">
        <w:rPr>
          <w:color w:val="0000FF"/>
        </w:rPr>
        <w:t>&gt;</w:t>
      </w:r>
      <w:r w:rsidRPr="00E37AF3">
        <w:t xml:space="preserve"> </w:t>
      </w:r>
    </w:p>
    <w:p w14:paraId="1BA1DAB5"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order:LINE_RESTRICT_2_GRP</w:t>
      </w:r>
      <w:r w:rsidRPr="00E37AF3">
        <w:rPr>
          <w:color w:val="0000FF"/>
        </w:rPr>
        <w:t>&gt;</w:t>
      </w:r>
    </w:p>
    <w:p w14:paraId="2B4FFF63" w14:textId="77777777" w:rsidR="00C251D3" w:rsidRPr="00E37AF3" w:rsidRDefault="00C251D3" w:rsidP="00C251D3">
      <w:pPr>
        <w:ind w:hanging="480"/>
      </w:pPr>
      <w:hyperlink r:id="rId307" w:history="1">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14:paraId="3705443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14:paraId="6015F3B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ESX</w:t>
      </w:r>
      <w:r w:rsidRPr="00E37AF3">
        <w:rPr>
          <w:color w:val="0000FF"/>
        </w:rPr>
        <w:t>&lt;/</w:t>
      </w:r>
      <w:r w:rsidRPr="00E37AF3">
        <w:rPr>
          <w:color w:val="990000"/>
        </w:rPr>
        <w:t>order:FEATURE</w:t>
      </w:r>
      <w:r w:rsidRPr="00E37AF3">
        <w:rPr>
          <w:color w:val="0000FF"/>
        </w:rPr>
        <w:t>&gt;</w:t>
      </w:r>
      <w:r w:rsidRPr="00E37AF3">
        <w:t xml:space="preserve"> </w:t>
      </w:r>
    </w:p>
    <w:p w14:paraId="4533FDF0"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14:paraId="76A1B215" w14:textId="77777777" w:rsidR="00C251D3" w:rsidRPr="00E37AF3" w:rsidRDefault="00C251D3" w:rsidP="00C251D3">
      <w:pPr>
        <w:ind w:hanging="480"/>
      </w:pPr>
      <w:hyperlink r:id="rId308" w:history="1">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14:paraId="3439BDE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14:paraId="2637EEF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NSQ</w:t>
      </w:r>
      <w:r w:rsidRPr="00E37AF3">
        <w:rPr>
          <w:color w:val="0000FF"/>
        </w:rPr>
        <w:t>&lt;/</w:t>
      </w:r>
      <w:r w:rsidRPr="00E37AF3">
        <w:rPr>
          <w:color w:val="990000"/>
        </w:rPr>
        <w:t>order:FEATURE</w:t>
      </w:r>
      <w:r w:rsidRPr="00E37AF3">
        <w:rPr>
          <w:color w:val="0000FF"/>
        </w:rPr>
        <w:t>&gt;</w:t>
      </w:r>
      <w:r w:rsidRPr="00E37AF3">
        <w:t xml:space="preserve"> </w:t>
      </w:r>
    </w:p>
    <w:p w14:paraId="4AD7203E"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14:paraId="39FCD24D" w14:textId="77777777" w:rsidR="00C251D3" w:rsidRPr="00E37AF3" w:rsidRDefault="00C251D3" w:rsidP="00C251D3">
      <w:pPr>
        <w:ind w:hanging="480"/>
      </w:pPr>
      <w:hyperlink r:id="rId309" w:history="1">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14:paraId="331C9D6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14:paraId="6BCF528E"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ESCWT</w:t>
      </w:r>
      <w:r w:rsidRPr="00E37AF3">
        <w:rPr>
          <w:color w:val="0000FF"/>
        </w:rPr>
        <w:t>&lt;/</w:t>
      </w:r>
      <w:r w:rsidRPr="00E37AF3">
        <w:rPr>
          <w:color w:val="990000"/>
        </w:rPr>
        <w:t>order:FEATURE</w:t>
      </w:r>
      <w:r w:rsidRPr="00E37AF3">
        <w:rPr>
          <w:color w:val="0000FF"/>
        </w:rPr>
        <w:t>&gt;</w:t>
      </w:r>
      <w:r w:rsidRPr="00E37AF3">
        <w:t xml:space="preserve"> </w:t>
      </w:r>
    </w:p>
    <w:p w14:paraId="0B9EFF22"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14:paraId="6DAE8467"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order:PS_SVC_DET</w:t>
      </w:r>
      <w:r w:rsidRPr="00E37AF3">
        <w:rPr>
          <w:color w:val="0000FF"/>
        </w:rPr>
        <w:t>&gt;</w:t>
      </w:r>
    </w:p>
    <w:p w14:paraId="5B1A6771"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order:PS</w:t>
      </w:r>
      <w:r w:rsidRPr="00E37AF3">
        <w:rPr>
          <w:color w:val="0000FF"/>
        </w:rPr>
        <w:t>&gt;</w:t>
      </w:r>
    </w:p>
    <w:p w14:paraId="1EFF35FD" w14:textId="77777777" w:rsidR="00C251D3" w:rsidRPr="00E37AF3" w:rsidRDefault="00C251D3" w:rsidP="00C251D3">
      <w:pPr>
        <w:ind w:hanging="480"/>
      </w:pPr>
      <w:hyperlink r:id="rId310" w:history="1">
        <w:r w:rsidRPr="00E37AF3">
          <w:rPr>
            <w:b/>
            <w:bCs/>
            <w:color w:val="FF0000"/>
            <w:u w:val="single"/>
          </w:rPr>
          <w:t>-</w:t>
        </w:r>
      </w:hyperlink>
      <w:r w:rsidRPr="00E37AF3">
        <w:t xml:space="preserve"> </w:t>
      </w:r>
      <w:r w:rsidRPr="00E37AF3">
        <w:rPr>
          <w:color w:val="0000FF"/>
        </w:rPr>
        <w:t>&lt;</w:t>
      </w:r>
      <w:r w:rsidRPr="00E37AF3">
        <w:rPr>
          <w:color w:val="990000"/>
        </w:rPr>
        <w:t>order:DL</w:t>
      </w:r>
      <w:r w:rsidRPr="00E37AF3">
        <w:rPr>
          <w:color w:val="0000FF"/>
        </w:rPr>
        <w:t>&gt;</w:t>
      </w:r>
    </w:p>
    <w:p w14:paraId="3FC6FFE1" w14:textId="77777777" w:rsidR="00C251D3" w:rsidRPr="00E37AF3" w:rsidRDefault="00C251D3" w:rsidP="00C251D3">
      <w:pPr>
        <w:ind w:hanging="480"/>
      </w:pPr>
      <w:hyperlink r:id="rId311" w:history="1">
        <w:r w:rsidRPr="00E37AF3">
          <w:rPr>
            <w:b/>
            <w:bCs/>
            <w:color w:val="FF0000"/>
            <w:u w:val="single"/>
          </w:rPr>
          <w:t>-</w:t>
        </w:r>
      </w:hyperlink>
      <w:r w:rsidRPr="00E37AF3">
        <w:t xml:space="preserve"> </w:t>
      </w:r>
      <w:r w:rsidRPr="00E37AF3">
        <w:rPr>
          <w:color w:val="0000FF"/>
        </w:rPr>
        <w:t>&lt;</w:t>
      </w:r>
      <w:r w:rsidRPr="00E37AF3">
        <w:rPr>
          <w:color w:val="990000"/>
        </w:rPr>
        <w:t>order:ADVERTISING</w:t>
      </w:r>
      <w:r w:rsidRPr="00E37AF3">
        <w:rPr>
          <w:color w:val="0000FF"/>
        </w:rPr>
        <w:t>&gt;</w:t>
      </w:r>
    </w:p>
    <w:p w14:paraId="505333D4"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order:SIC</w:t>
      </w:r>
      <w:r w:rsidRPr="00E37AF3">
        <w:rPr>
          <w:color w:val="0000FF"/>
        </w:rPr>
        <w:t>&gt;</w:t>
      </w:r>
      <w:r w:rsidRPr="00E37AF3">
        <w:rPr>
          <w:b/>
          <w:bCs/>
        </w:rPr>
        <w:t>8711</w:t>
      </w:r>
      <w:r w:rsidRPr="00E37AF3">
        <w:rPr>
          <w:color w:val="0000FF"/>
        </w:rPr>
        <w:t>&lt;/</w:t>
      </w:r>
      <w:r w:rsidRPr="00E37AF3">
        <w:rPr>
          <w:color w:val="990000"/>
        </w:rPr>
        <w:t>order:SIC</w:t>
      </w:r>
      <w:r w:rsidRPr="00E37AF3">
        <w:rPr>
          <w:color w:val="0000FF"/>
        </w:rPr>
        <w:t>&gt;</w:t>
      </w:r>
      <w:r w:rsidRPr="00E37AF3">
        <w:t xml:space="preserve"> </w:t>
      </w:r>
    </w:p>
    <w:p w14:paraId="22F824BC"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order:ADVERTISING</w:t>
      </w:r>
      <w:r w:rsidRPr="00E37AF3">
        <w:rPr>
          <w:color w:val="0000FF"/>
        </w:rPr>
        <w:t>&gt;</w:t>
      </w:r>
    </w:p>
    <w:p w14:paraId="24A5F62C" w14:textId="77777777" w:rsidR="00C251D3" w:rsidRPr="00E37AF3" w:rsidRDefault="00C251D3" w:rsidP="00C251D3">
      <w:pPr>
        <w:ind w:hanging="480"/>
      </w:pPr>
      <w:hyperlink r:id="rId312" w:history="1">
        <w:r w:rsidRPr="00E37AF3">
          <w:rPr>
            <w:b/>
            <w:bCs/>
            <w:color w:val="FF0000"/>
            <w:u w:val="single"/>
          </w:rPr>
          <w:t>-</w:t>
        </w:r>
      </w:hyperlink>
      <w:r w:rsidRPr="00E37AF3">
        <w:t xml:space="preserve"> </w:t>
      </w:r>
      <w:r w:rsidRPr="00E37AF3">
        <w:rPr>
          <w:color w:val="0000FF"/>
        </w:rPr>
        <w:t>&lt;</w:t>
      </w:r>
      <w:r w:rsidRPr="00E37AF3">
        <w:rPr>
          <w:color w:val="990000"/>
        </w:rPr>
        <w:t>order:LISTING_INFO</w:t>
      </w:r>
      <w:r w:rsidRPr="00E37AF3">
        <w:rPr>
          <w:color w:val="0000FF"/>
        </w:rPr>
        <w:t>&gt;</w:t>
      </w:r>
    </w:p>
    <w:p w14:paraId="0DE1C077" w14:textId="77777777" w:rsidR="00C251D3" w:rsidRPr="00E37AF3" w:rsidRDefault="00C251D3" w:rsidP="00C251D3">
      <w:pPr>
        <w:ind w:hanging="480"/>
      </w:pPr>
      <w:hyperlink r:id="rId313" w:history="1">
        <w:r w:rsidRPr="00E37AF3">
          <w:rPr>
            <w:b/>
            <w:bCs/>
            <w:color w:val="FF0000"/>
            <w:u w:val="single"/>
          </w:rPr>
          <w:t>-</w:t>
        </w:r>
      </w:hyperlink>
      <w:r w:rsidRPr="00E37AF3">
        <w:t xml:space="preserve"> </w:t>
      </w:r>
      <w:r w:rsidRPr="00E37AF3">
        <w:rPr>
          <w:color w:val="0000FF"/>
        </w:rPr>
        <w:t>&lt;</w:t>
      </w:r>
      <w:r w:rsidRPr="00E37AF3">
        <w:rPr>
          <w:color w:val="990000"/>
        </w:rPr>
        <w:t>order:LISTING_CNTRL</w:t>
      </w:r>
      <w:r w:rsidRPr="00E37AF3">
        <w:rPr>
          <w:color w:val="0000FF"/>
        </w:rPr>
        <w:t>&gt;</w:t>
      </w:r>
    </w:p>
    <w:p w14:paraId="28A15DD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order:LACT</w:t>
      </w:r>
      <w:r w:rsidRPr="00E37AF3">
        <w:rPr>
          <w:color w:val="0000FF"/>
        </w:rPr>
        <w:t>&gt;</w:t>
      </w:r>
      <w:r w:rsidRPr="00E37AF3">
        <w:rPr>
          <w:b/>
          <w:bCs/>
        </w:rPr>
        <w:t>O</w:t>
      </w:r>
      <w:r w:rsidRPr="00E37AF3">
        <w:rPr>
          <w:color w:val="0000FF"/>
        </w:rPr>
        <w:t>&lt;/</w:t>
      </w:r>
      <w:r w:rsidRPr="00E37AF3">
        <w:rPr>
          <w:color w:val="990000"/>
        </w:rPr>
        <w:t>order:LACT</w:t>
      </w:r>
      <w:r w:rsidRPr="00E37AF3">
        <w:rPr>
          <w:color w:val="0000FF"/>
        </w:rPr>
        <w:t>&gt;</w:t>
      </w:r>
      <w:r w:rsidRPr="00E37AF3">
        <w:t xml:space="preserve"> </w:t>
      </w:r>
    </w:p>
    <w:p w14:paraId="5199B4F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order:RTY</w:t>
      </w:r>
      <w:r w:rsidRPr="00E37AF3">
        <w:rPr>
          <w:color w:val="0000FF"/>
        </w:rPr>
        <w:t>&gt;</w:t>
      </w:r>
      <w:r w:rsidRPr="00E37AF3">
        <w:rPr>
          <w:b/>
          <w:bCs/>
        </w:rPr>
        <w:t>LML</w:t>
      </w:r>
      <w:r w:rsidRPr="00E37AF3">
        <w:rPr>
          <w:color w:val="0000FF"/>
        </w:rPr>
        <w:t>&lt;/</w:t>
      </w:r>
      <w:r w:rsidRPr="00E37AF3">
        <w:rPr>
          <w:color w:val="990000"/>
        </w:rPr>
        <w:t>order:RTY</w:t>
      </w:r>
      <w:r w:rsidRPr="00E37AF3">
        <w:rPr>
          <w:color w:val="0000FF"/>
        </w:rPr>
        <w:t>&gt;</w:t>
      </w:r>
      <w:r w:rsidRPr="00E37AF3">
        <w:t xml:space="preserve"> </w:t>
      </w:r>
    </w:p>
    <w:p w14:paraId="10BFE928"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order:STYC</w:t>
      </w:r>
      <w:r w:rsidRPr="00E37AF3">
        <w:rPr>
          <w:color w:val="0000FF"/>
        </w:rPr>
        <w:t>&gt;</w:t>
      </w:r>
      <w:r w:rsidRPr="00E37AF3">
        <w:rPr>
          <w:b/>
          <w:bCs/>
        </w:rPr>
        <w:t>SL</w:t>
      </w:r>
      <w:r w:rsidRPr="00E37AF3">
        <w:rPr>
          <w:color w:val="0000FF"/>
        </w:rPr>
        <w:t>&lt;/</w:t>
      </w:r>
      <w:r w:rsidRPr="00E37AF3">
        <w:rPr>
          <w:color w:val="990000"/>
        </w:rPr>
        <w:t>order:STYC</w:t>
      </w:r>
      <w:r w:rsidRPr="00E37AF3">
        <w:rPr>
          <w:color w:val="0000FF"/>
        </w:rPr>
        <w:t>&gt;</w:t>
      </w:r>
      <w:r w:rsidRPr="00E37AF3">
        <w:t xml:space="preserve"> </w:t>
      </w:r>
    </w:p>
    <w:p w14:paraId="2D60685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order:DLNUM</w:t>
      </w:r>
      <w:r w:rsidRPr="00E37AF3">
        <w:rPr>
          <w:color w:val="0000FF"/>
        </w:rPr>
        <w:t>&gt;</w:t>
      </w:r>
      <w:r w:rsidRPr="00E37AF3">
        <w:rPr>
          <w:b/>
          <w:bCs/>
        </w:rPr>
        <w:t>0001</w:t>
      </w:r>
      <w:r w:rsidRPr="00E37AF3">
        <w:rPr>
          <w:color w:val="0000FF"/>
        </w:rPr>
        <w:t>&lt;/</w:t>
      </w:r>
      <w:r w:rsidRPr="00E37AF3">
        <w:rPr>
          <w:color w:val="990000"/>
        </w:rPr>
        <w:t>order:DLNUM</w:t>
      </w:r>
      <w:r w:rsidRPr="00E37AF3">
        <w:rPr>
          <w:color w:val="0000FF"/>
        </w:rPr>
        <w:t>&gt;</w:t>
      </w:r>
      <w:r w:rsidRPr="00E37AF3">
        <w:t xml:space="preserve"> </w:t>
      </w:r>
    </w:p>
    <w:p w14:paraId="668EBB86"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order:LISTING_CNTRL</w:t>
      </w:r>
      <w:r w:rsidRPr="00E37AF3">
        <w:rPr>
          <w:color w:val="0000FF"/>
        </w:rPr>
        <w:t>&gt;</w:t>
      </w:r>
    </w:p>
    <w:p w14:paraId="0CBCE431" w14:textId="77777777" w:rsidR="00C251D3" w:rsidRPr="00E37AF3" w:rsidRDefault="00C251D3" w:rsidP="00C251D3">
      <w:pPr>
        <w:ind w:hanging="480"/>
      </w:pPr>
      <w:hyperlink r:id="rId314" w:history="1">
        <w:r w:rsidRPr="00E37AF3">
          <w:rPr>
            <w:b/>
            <w:bCs/>
            <w:color w:val="FF0000"/>
            <w:u w:val="single"/>
          </w:rPr>
          <w:t>-</w:t>
        </w:r>
      </w:hyperlink>
      <w:r w:rsidRPr="00E37AF3">
        <w:t xml:space="preserve"> </w:t>
      </w:r>
      <w:r w:rsidRPr="00E37AF3">
        <w:rPr>
          <w:color w:val="0000FF"/>
        </w:rPr>
        <w:t>&lt;</w:t>
      </w:r>
      <w:r w:rsidRPr="00E37AF3">
        <w:rPr>
          <w:color w:val="990000"/>
        </w:rPr>
        <w:t>order:LISTING_INSTRUCTION</w:t>
      </w:r>
      <w:r w:rsidRPr="00E37AF3">
        <w:rPr>
          <w:color w:val="0000FF"/>
        </w:rPr>
        <w:t>&gt;</w:t>
      </w:r>
    </w:p>
    <w:p w14:paraId="458ADD7A" w14:textId="77777777" w:rsidR="00C251D3" w:rsidRPr="00E37AF3" w:rsidRDefault="00C251D3" w:rsidP="00C251D3">
      <w:pPr>
        <w:ind w:hanging="480"/>
      </w:pPr>
      <w:hyperlink r:id="rId315" w:history="1">
        <w:r w:rsidRPr="00E37AF3">
          <w:rPr>
            <w:b/>
            <w:bCs/>
            <w:color w:val="FF0000"/>
            <w:u w:val="single"/>
          </w:rPr>
          <w:t>-</w:t>
        </w:r>
      </w:hyperlink>
      <w:r w:rsidRPr="00E37AF3">
        <w:t xml:space="preserve"> </w:t>
      </w:r>
      <w:r w:rsidRPr="00E37AF3">
        <w:rPr>
          <w:color w:val="0000FF"/>
        </w:rPr>
        <w:t>&lt;</w:t>
      </w:r>
      <w:r w:rsidRPr="00E37AF3">
        <w:rPr>
          <w:color w:val="990000"/>
        </w:rPr>
        <w:t>order:LIST_NAME_GRP</w:t>
      </w:r>
      <w:r w:rsidRPr="00E37AF3">
        <w:rPr>
          <w:color w:val="0000FF"/>
        </w:rPr>
        <w:t>&gt;</w:t>
      </w:r>
    </w:p>
    <w:p w14:paraId="7B5F7B9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order:LNLN</w:t>
      </w:r>
      <w:r w:rsidRPr="00E37AF3">
        <w:rPr>
          <w:color w:val="0000FF"/>
        </w:rPr>
        <w:t>&gt;</w:t>
      </w:r>
      <w:r w:rsidRPr="00E37AF3">
        <w:rPr>
          <w:b/>
          <w:bCs/>
        </w:rPr>
        <w:t>Island</w:t>
      </w:r>
      <w:r w:rsidRPr="00E37AF3">
        <w:rPr>
          <w:color w:val="0000FF"/>
        </w:rPr>
        <w:t>&lt;/</w:t>
      </w:r>
      <w:r w:rsidRPr="00E37AF3">
        <w:rPr>
          <w:color w:val="990000"/>
        </w:rPr>
        <w:t>order:LNLN</w:t>
      </w:r>
      <w:r w:rsidRPr="00E37AF3">
        <w:rPr>
          <w:color w:val="0000FF"/>
        </w:rPr>
        <w:t>&gt;</w:t>
      </w:r>
      <w:r w:rsidRPr="00E37AF3">
        <w:t xml:space="preserve"> </w:t>
      </w:r>
    </w:p>
    <w:p w14:paraId="1914593F"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order:LIST_NAME_GRP</w:t>
      </w:r>
      <w:r w:rsidRPr="00E37AF3">
        <w:rPr>
          <w:color w:val="0000FF"/>
        </w:rPr>
        <w:t>&gt;</w:t>
      </w:r>
    </w:p>
    <w:p w14:paraId="3CB08B32"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order:LISTING_INSTRUCTION</w:t>
      </w:r>
      <w:r w:rsidRPr="00E37AF3">
        <w:rPr>
          <w:color w:val="0000FF"/>
        </w:rPr>
        <w:t>&gt;</w:t>
      </w:r>
    </w:p>
    <w:p w14:paraId="5BD8D7AD"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order:LISTING_INFO</w:t>
      </w:r>
      <w:r w:rsidRPr="00E37AF3">
        <w:rPr>
          <w:color w:val="0000FF"/>
        </w:rPr>
        <w:t>&gt;</w:t>
      </w:r>
    </w:p>
    <w:p w14:paraId="28D6F1DF" w14:textId="77777777" w:rsidR="00C251D3" w:rsidRPr="00E37AF3" w:rsidRDefault="00C251D3" w:rsidP="00C251D3">
      <w:pPr>
        <w:ind w:hanging="480"/>
      </w:pPr>
      <w:hyperlink r:id="rId316" w:history="1">
        <w:r w:rsidRPr="00E37AF3">
          <w:rPr>
            <w:b/>
            <w:bCs/>
            <w:color w:val="FF0000"/>
            <w:u w:val="single"/>
          </w:rPr>
          <w:t>-</w:t>
        </w:r>
      </w:hyperlink>
      <w:r w:rsidRPr="00E37AF3">
        <w:t xml:space="preserve"> </w:t>
      </w:r>
      <w:r w:rsidRPr="00E37AF3">
        <w:rPr>
          <w:color w:val="0000FF"/>
        </w:rPr>
        <w:t>&lt;</w:t>
      </w:r>
      <w:r w:rsidRPr="00E37AF3">
        <w:rPr>
          <w:color w:val="990000"/>
        </w:rPr>
        <w:t>order:LISTING_INFO</w:t>
      </w:r>
      <w:r w:rsidRPr="00E37AF3">
        <w:rPr>
          <w:color w:val="0000FF"/>
        </w:rPr>
        <w:t>&gt;</w:t>
      </w:r>
    </w:p>
    <w:p w14:paraId="5909D2AC" w14:textId="77777777" w:rsidR="00C251D3" w:rsidRPr="00E37AF3" w:rsidRDefault="00C251D3" w:rsidP="00C251D3">
      <w:pPr>
        <w:ind w:hanging="480"/>
      </w:pPr>
      <w:hyperlink r:id="rId317" w:history="1">
        <w:r w:rsidRPr="00E37AF3">
          <w:rPr>
            <w:b/>
            <w:bCs/>
            <w:color w:val="FF0000"/>
            <w:u w:val="single"/>
          </w:rPr>
          <w:t>-</w:t>
        </w:r>
      </w:hyperlink>
      <w:r w:rsidRPr="00E37AF3">
        <w:t xml:space="preserve"> </w:t>
      </w:r>
      <w:r w:rsidRPr="00E37AF3">
        <w:rPr>
          <w:color w:val="0000FF"/>
        </w:rPr>
        <w:t>&lt;</w:t>
      </w:r>
      <w:r w:rsidRPr="00E37AF3">
        <w:rPr>
          <w:color w:val="990000"/>
        </w:rPr>
        <w:t>order:LISTING_CNTRL</w:t>
      </w:r>
      <w:r w:rsidRPr="00E37AF3">
        <w:rPr>
          <w:color w:val="0000FF"/>
        </w:rPr>
        <w:t>&gt;</w:t>
      </w:r>
    </w:p>
    <w:p w14:paraId="68E4087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order:LACT</w:t>
      </w:r>
      <w:r w:rsidRPr="00E37AF3">
        <w:rPr>
          <w:color w:val="0000FF"/>
        </w:rPr>
        <w:t>&gt;</w:t>
      </w:r>
      <w:r w:rsidRPr="00E37AF3">
        <w:rPr>
          <w:b/>
          <w:bCs/>
        </w:rPr>
        <w:t>I</w:t>
      </w:r>
      <w:r w:rsidRPr="00E37AF3">
        <w:rPr>
          <w:color w:val="0000FF"/>
        </w:rPr>
        <w:t>&lt;/</w:t>
      </w:r>
      <w:r w:rsidRPr="00E37AF3">
        <w:rPr>
          <w:color w:val="990000"/>
        </w:rPr>
        <w:t>order:LACT</w:t>
      </w:r>
      <w:r w:rsidRPr="00E37AF3">
        <w:rPr>
          <w:color w:val="0000FF"/>
        </w:rPr>
        <w:t>&gt;</w:t>
      </w:r>
      <w:r w:rsidRPr="00E37AF3">
        <w:t xml:space="preserve"> </w:t>
      </w:r>
    </w:p>
    <w:p w14:paraId="0F24CFD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order:RTY</w:t>
      </w:r>
      <w:r w:rsidRPr="00E37AF3">
        <w:rPr>
          <w:color w:val="0000FF"/>
        </w:rPr>
        <w:t>&gt;</w:t>
      </w:r>
      <w:r w:rsidRPr="00E37AF3">
        <w:rPr>
          <w:b/>
          <w:bCs/>
        </w:rPr>
        <w:t>LML</w:t>
      </w:r>
      <w:r w:rsidRPr="00E37AF3">
        <w:rPr>
          <w:color w:val="0000FF"/>
        </w:rPr>
        <w:t>&lt;/</w:t>
      </w:r>
      <w:r w:rsidRPr="00E37AF3">
        <w:rPr>
          <w:color w:val="990000"/>
        </w:rPr>
        <w:t>order:RTY</w:t>
      </w:r>
      <w:r w:rsidRPr="00E37AF3">
        <w:rPr>
          <w:color w:val="0000FF"/>
        </w:rPr>
        <w:t>&gt;</w:t>
      </w:r>
      <w:r w:rsidRPr="00E37AF3">
        <w:t xml:space="preserve"> </w:t>
      </w:r>
    </w:p>
    <w:p w14:paraId="1246171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order:LTY</w:t>
      </w:r>
      <w:r w:rsidRPr="00E37AF3">
        <w:rPr>
          <w:color w:val="0000FF"/>
        </w:rPr>
        <w:t>&gt;</w:t>
      </w:r>
      <w:r w:rsidRPr="00E37AF3">
        <w:rPr>
          <w:b/>
          <w:bCs/>
        </w:rPr>
        <w:t>1</w:t>
      </w:r>
      <w:r w:rsidRPr="00E37AF3">
        <w:rPr>
          <w:color w:val="0000FF"/>
        </w:rPr>
        <w:t>&lt;/</w:t>
      </w:r>
      <w:r w:rsidRPr="00E37AF3">
        <w:rPr>
          <w:color w:val="990000"/>
        </w:rPr>
        <w:t>order:LTY</w:t>
      </w:r>
      <w:r w:rsidRPr="00E37AF3">
        <w:rPr>
          <w:color w:val="0000FF"/>
        </w:rPr>
        <w:t>&gt;</w:t>
      </w:r>
      <w:r w:rsidRPr="00E37AF3">
        <w:t xml:space="preserve"> </w:t>
      </w:r>
    </w:p>
    <w:p w14:paraId="25F098B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order:STYC</w:t>
      </w:r>
      <w:r w:rsidRPr="00E37AF3">
        <w:rPr>
          <w:color w:val="0000FF"/>
        </w:rPr>
        <w:t>&gt;</w:t>
      </w:r>
      <w:r w:rsidRPr="00E37AF3">
        <w:rPr>
          <w:b/>
          <w:bCs/>
        </w:rPr>
        <w:t>SL</w:t>
      </w:r>
      <w:r w:rsidRPr="00E37AF3">
        <w:rPr>
          <w:color w:val="0000FF"/>
        </w:rPr>
        <w:t>&lt;/</w:t>
      </w:r>
      <w:r w:rsidRPr="00E37AF3">
        <w:rPr>
          <w:color w:val="990000"/>
        </w:rPr>
        <w:t>order:STYC</w:t>
      </w:r>
      <w:r w:rsidRPr="00E37AF3">
        <w:rPr>
          <w:color w:val="0000FF"/>
        </w:rPr>
        <w:t>&gt;</w:t>
      </w:r>
      <w:r w:rsidRPr="00E37AF3">
        <w:t xml:space="preserve"> </w:t>
      </w:r>
    </w:p>
    <w:p w14:paraId="1A2033C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order:TOA</w:t>
      </w:r>
      <w:r w:rsidRPr="00E37AF3">
        <w:rPr>
          <w:color w:val="0000FF"/>
        </w:rPr>
        <w:t>&gt;</w:t>
      </w:r>
      <w:r w:rsidRPr="00E37AF3">
        <w:rPr>
          <w:b/>
          <w:bCs/>
        </w:rPr>
        <w:t>B</w:t>
      </w:r>
      <w:r w:rsidRPr="00E37AF3">
        <w:rPr>
          <w:color w:val="0000FF"/>
        </w:rPr>
        <w:t>&lt;/</w:t>
      </w:r>
      <w:r w:rsidRPr="00E37AF3">
        <w:rPr>
          <w:color w:val="990000"/>
        </w:rPr>
        <w:t>order:TOA</w:t>
      </w:r>
      <w:r w:rsidRPr="00E37AF3">
        <w:rPr>
          <w:color w:val="0000FF"/>
        </w:rPr>
        <w:t>&gt;</w:t>
      </w:r>
      <w:r w:rsidRPr="00E37AF3">
        <w:t xml:space="preserve"> </w:t>
      </w:r>
    </w:p>
    <w:p w14:paraId="606FE83B"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order:DOI</w:t>
      </w:r>
      <w:r w:rsidRPr="00E37AF3">
        <w:rPr>
          <w:color w:val="0000FF"/>
        </w:rPr>
        <w:t>&gt;</w:t>
      </w:r>
      <w:r w:rsidRPr="00E37AF3">
        <w:rPr>
          <w:b/>
          <w:bCs/>
        </w:rPr>
        <w:t>0</w:t>
      </w:r>
      <w:r w:rsidRPr="00E37AF3">
        <w:rPr>
          <w:color w:val="0000FF"/>
        </w:rPr>
        <w:t>&lt;/</w:t>
      </w:r>
      <w:r w:rsidRPr="00E37AF3">
        <w:rPr>
          <w:color w:val="990000"/>
        </w:rPr>
        <w:t>order:DOI</w:t>
      </w:r>
      <w:r w:rsidRPr="00E37AF3">
        <w:rPr>
          <w:color w:val="0000FF"/>
        </w:rPr>
        <w:t>&gt;</w:t>
      </w:r>
      <w:r w:rsidRPr="00E37AF3">
        <w:t xml:space="preserve"> </w:t>
      </w:r>
    </w:p>
    <w:p w14:paraId="402D187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order:DLNUM</w:t>
      </w:r>
      <w:r w:rsidRPr="00E37AF3">
        <w:rPr>
          <w:color w:val="0000FF"/>
        </w:rPr>
        <w:t>&gt;</w:t>
      </w:r>
      <w:r w:rsidRPr="00E37AF3">
        <w:rPr>
          <w:b/>
          <w:bCs/>
        </w:rPr>
        <w:t>0002</w:t>
      </w:r>
      <w:r w:rsidRPr="00E37AF3">
        <w:rPr>
          <w:color w:val="0000FF"/>
        </w:rPr>
        <w:t>&lt;/</w:t>
      </w:r>
      <w:r w:rsidRPr="00E37AF3">
        <w:rPr>
          <w:color w:val="990000"/>
        </w:rPr>
        <w:t>order:DLNUM</w:t>
      </w:r>
      <w:r w:rsidRPr="00E37AF3">
        <w:rPr>
          <w:color w:val="0000FF"/>
        </w:rPr>
        <w:t>&gt;</w:t>
      </w:r>
      <w:r w:rsidRPr="00E37AF3">
        <w:t xml:space="preserve"> </w:t>
      </w:r>
    </w:p>
    <w:p w14:paraId="1D0F8E4E"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order:LISTING_CNTRL</w:t>
      </w:r>
      <w:r w:rsidRPr="00E37AF3">
        <w:rPr>
          <w:color w:val="0000FF"/>
        </w:rPr>
        <w:t>&gt;</w:t>
      </w:r>
    </w:p>
    <w:p w14:paraId="78D30559" w14:textId="77777777" w:rsidR="00C251D3" w:rsidRPr="00E37AF3" w:rsidRDefault="00C251D3" w:rsidP="00C251D3">
      <w:pPr>
        <w:ind w:hanging="480"/>
      </w:pPr>
      <w:hyperlink r:id="rId318" w:history="1">
        <w:r w:rsidRPr="00E37AF3">
          <w:rPr>
            <w:b/>
            <w:bCs/>
            <w:color w:val="FF0000"/>
            <w:u w:val="single"/>
          </w:rPr>
          <w:t>-</w:t>
        </w:r>
      </w:hyperlink>
      <w:r w:rsidRPr="00E37AF3">
        <w:t xml:space="preserve"> </w:t>
      </w:r>
      <w:r w:rsidRPr="00E37AF3">
        <w:rPr>
          <w:color w:val="0000FF"/>
        </w:rPr>
        <w:t>&lt;</w:t>
      </w:r>
      <w:r w:rsidRPr="00E37AF3">
        <w:rPr>
          <w:color w:val="990000"/>
        </w:rPr>
        <w:t>order:LISTING_INSTRUCTION</w:t>
      </w:r>
      <w:r w:rsidRPr="00E37AF3">
        <w:rPr>
          <w:color w:val="0000FF"/>
        </w:rPr>
        <w:t>&gt;</w:t>
      </w:r>
    </w:p>
    <w:p w14:paraId="52811E5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order:LTN</w:t>
      </w:r>
      <w:r w:rsidRPr="00E37AF3">
        <w:rPr>
          <w:color w:val="0000FF"/>
        </w:rPr>
        <w:t>&gt;</w:t>
      </w:r>
      <w:r w:rsidRPr="00E37AF3">
        <w:rPr>
          <w:b/>
          <w:bCs/>
        </w:rPr>
        <w:t>9042230211</w:t>
      </w:r>
      <w:r w:rsidRPr="00E37AF3">
        <w:rPr>
          <w:color w:val="0000FF"/>
        </w:rPr>
        <w:t>&lt;/</w:t>
      </w:r>
      <w:r w:rsidRPr="00E37AF3">
        <w:rPr>
          <w:color w:val="990000"/>
        </w:rPr>
        <w:t>order:LTN</w:t>
      </w:r>
      <w:r w:rsidRPr="00E37AF3">
        <w:rPr>
          <w:color w:val="0000FF"/>
        </w:rPr>
        <w:t>&gt;</w:t>
      </w:r>
      <w:r w:rsidRPr="00E37AF3">
        <w:t xml:space="preserve"> </w:t>
      </w:r>
    </w:p>
    <w:p w14:paraId="3E74F45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order:YPH</w:t>
      </w:r>
      <w:r w:rsidRPr="00E37AF3">
        <w:rPr>
          <w:color w:val="0000FF"/>
        </w:rPr>
        <w:t>&gt;</w:t>
      </w:r>
      <w:r w:rsidRPr="00E37AF3">
        <w:rPr>
          <w:b/>
          <w:bCs/>
        </w:rPr>
        <w:t>999001</w:t>
      </w:r>
      <w:r w:rsidRPr="00E37AF3">
        <w:rPr>
          <w:color w:val="0000FF"/>
        </w:rPr>
        <w:t>&lt;/</w:t>
      </w:r>
      <w:r w:rsidRPr="00E37AF3">
        <w:rPr>
          <w:color w:val="990000"/>
        </w:rPr>
        <w:t>order:YPH</w:t>
      </w:r>
      <w:r w:rsidRPr="00E37AF3">
        <w:rPr>
          <w:color w:val="0000FF"/>
        </w:rPr>
        <w:t>&gt;</w:t>
      </w:r>
      <w:r w:rsidRPr="00E37AF3">
        <w:t xml:space="preserve"> </w:t>
      </w:r>
    </w:p>
    <w:p w14:paraId="27CEDBE4" w14:textId="77777777" w:rsidR="00C251D3" w:rsidRPr="00E37AF3" w:rsidRDefault="00C251D3" w:rsidP="00C251D3">
      <w:pPr>
        <w:ind w:hanging="480"/>
      </w:pPr>
      <w:hyperlink r:id="rId319" w:history="1">
        <w:r w:rsidRPr="00E37AF3">
          <w:rPr>
            <w:b/>
            <w:bCs/>
            <w:color w:val="FF0000"/>
            <w:u w:val="single"/>
          </w:rPr>
          <w:t>-</w:t>
        </w:r>
      </w:hyperlink>
      <w:r w:rsidRPr="00E37AF3">
        <w:t xml:space="preserve"> </w:t>
      </w:r>
      <w:r w:rsidRPr="00E37AF3">
        <w:rPr>
          <w:color w:val="0000FF"/>
        </w:rPr>
        <w:t>&lt;</w:t>
      </w:r>
      <w:r w:rsidRPr="00E37AF3">
        <w:rPr>
          <w:color w:val="990000"/>
        </w:rPr>
        <w:t>order:LIST_NAME_GRP</w:t>
      </w:r>
      <w:r w:rsidRPr="00E37AF3">
        <w:rPr>
          <w:color w:val="0000FF"/>
        </w:rPr>
        <w:t>&gt;</w:t>
      </w:r>
    </w:p>
    <w:p w14:paraId="45D6805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order:LNLN</w:t>
      </w:r>
      <w:r w:rsidRPr="00E37AF3">
        <w:rPr>
          <w:color w:val="0000FF"/>
        </w:rPr>
        <w:t>&gt;</w:t>
      </w:r>
      <w:r w:rsidRPr="00E37AF3">
        <w:rPr>
          <w:b/>
          <w:bCs/>
        </w:rPr>
        <w:t>Island</w:t>
      </w:r>
      <w:r w:rsidRPr="00E37AF3">
        <w:rPr>
          <w:color w:val="0000FF"/>
        </w:rPr>
        <w:t>&lt;/</w:t>
      </w:r>
      <w:r w:rsidRPr="00E37AF3">
        <w:rPr>
          <w:color w:val="990000"/>
        </w:rPr>
        <w:t>order:LNLN</w:t>
      </w:r>
      <w:r w:rsidRPr="00E37AF3">
        <w:rPr>
          <w:color w:val="0000FF"/>
        </w:rPr>
        <w:t>&gt;</w:t>
      </w:r>
      <w:r w:rsidRPr="00E37AF3">
        <w:t xml:space="preserve"> </w:t>
      </w:r>
    </w:p>
    <w:p w14:paraId="51063A2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order:LNFN</w:t>
      </w:r>
      <w:r w:rsidRPr="00E37AF3">
        <w:rPr>
          <w:color w:val="0000FF"/>
        </w:rPr>
        <w:t>&gt;</w:t>
      </w:r>
      <w:r w:rsidRPr="00E37AF3">
        <w:rPr>
          <w:b/>
          <w:bCs/>
        </w:rPr>
        <w:t>Treasure</w:t>
      </w:r>
      <w:r w:rsidRPr="00E37AF3">
        <w:rPr>
          <w:color w:val="0000FF"/>
        </w:rPr>
        <w:t>&lt;/</w:t>
      </w:r>
      <w:r w:rsidRPr="00E37AF3">
        <w:rPr>
          <w:color w:val="990000"/>
        </w:rPr>
        <w:t>order:LNFN</w:t>
      </w:r>
      <w:r w:rsidRPr="00E37AF3">
        <w:rPr>
          <w:color w:val="0000FF"/>
        </w:rPr>
        <w:t>&gt;</w:t>
      </w:r>
      <w:r w:rsidRPr="00E37AF3">
        <w:t xml:space="preserve"> </w:t>
      </w:r>
    </w:p>
    <w:p w14:paraId="76F20557"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order:LIST_NAME_GRP</w:t>
      </w:r>
      <w:r w:rsidRPr="00E37AF3">
        <w:rPr>
          <w:color w:val="0000FF"/>
        </w:rPr>
        <w:t>&gt;</w:t>
      </w:r>
    </w:p>
    <w:p w14:paraId="3DC3E1A0" w14:textId="77777777" w:rsidR="00C251D3" w:rsidRPr="00E37AF3" w:rsidRDefault="00C251D3" w:rsidP="00C251D3">
      <w:pPr>
        <w:ind w:hanging="480"/>
      </w:pPr>
      <w:hyperlink r:id="rId320" w:history="1">
        <w:r w:rsidRPr="00E37AF3">
          <w:rPr>
            <w:b/>
            <w:bCs/>
            <w:color w:val="FF0000"/>
            <w:u w:val="single"/>
          </w:rPr>
          <w:t>-</w:t>
        </w:r>
      </w:hyperlink>
      <w:r w:rsidRPr="00E37AF3">
        <w:t xml:space="preserve"> </w:t>
      </w:r>
      <w:r w:rsidRPr="00E37AF3">
        <w:rPr>
          <w:color w:val="0000FF"/>
        </w:rPr>
        <w:t>&lt;</w:t>
      </w:r>
      <w:r w:rsidRPr="00E37AF3">
        <w:rPr>
          <w:color w:val="990000"/>
        </w:rPr>
        <w:t>order:LIST_ADDR_GRP</w:t>
      </w:r>
      <w:r w:rsidRPr="00E37AF3">
        <w:rPr>
          <w:color w:val="0000FF"/>
        </w:rPr>
        <w:t>&gt;</w:t>
      </w:r>
    </w:p>
    <w:p w14:paraId="1EB39D4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order:LANO</w:t>
      </w:r>
      <w:r w:rsidRPr="00E37AF3">
        <w:rPr>
          <w:color w:val="0000FF"/>
        </w:rPr>
        <w:t>&gt;</w:t>
      </w:r>
      <w:r w:rsidRPr="00E37AF3">
        <w:rPr>
          <w:b/>
          <w:bCs/>
        </w:rPr>
        <w:t>3370</w:t>
      </w:r>
      <w:r w:rsidRPr="00E37AF3">
        <w:rPr>
          <w:color w:val="0000FF"/>
        </w:rPr>
        <w:t>&lt;/</w:t>
      </w:r>
      <w:r w:rsidRPr="00E37AF3">
        <w:rPr>
          <w:color w:val="990000"/>
        </w:rPr>
        <w:t>order:LANO</w:t>
      </w:r>
      <w:r w:rsidRPr="00E37AF3">
        <w:rPr>
          <w:color w:val="0000FF"/>
        </w:rPr>
        <w:t>&gt;</w:t>
      </w:r>
      <w:r w:rsidRPr="00E37AF3">
        <w:t xml:space="preserve"> </w:t>
      </w:r>
    </w:p>
    <w:p w14:paraId="6BA4903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order:LASN</w:t>
      </w:r>
      <w:r w:rsidRPr="00E37AF3">
        <w:rPr>
          <w:color w:val="0000FF"/>
        </w:rPr>
        <w:t>&gt;</w:t>
      </w:r>
      <w:r w:rsidRPr="00E37AF3">
        <w:rPr>
          <w:b/>
          <w:bCs/>
        </w:rPr>
        <w:t>Thalia</w:t>
      </w:r>
      <w:r w:rsidRPr="00E37AF3">
        <w:rPr>
          <w:color w:val="0000FF"/>
        </w:rPr>
        <w:t>&lt;/</w:t>
      </w:r>
      <w:r w:rsidRPr="00E37AF3">
        <w:rPr>
          <w:color w:val="990000"/>
        </w:rPr>
        <w:t>order:LASN</w:t>
      </w:r>
      <w:r w:rsidRPr="00E37AF3">
        <w:rPr>
          <w:color w:val="0000FF"/>
        </w:rPr>
        <w:t>&gt;</w:t>
      </w:r>
      <w:r w:rsidRPr="00E37AF3">
        <w:t xml:space="preserve"> </w:t>
      </w:r>
    </w:p>
    <w:p w14:paraId="233C8FE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order:LATH</w:t>
      </w:r>
      <w:r w:rsidRPr="00E37AF3">
        <w:rPr>
          <w:color w:val="0000FF"/>
        </w:rPr>
        <w:t>&gt;</w:t>
      </w:r>
      <w:r w:rsidRPr="00E37AF3">
        <w:rPr>
          <w:b/>
          <w:bCs/>
        </w:rPr>
        <w:t>Rd</w:t>
      </w:r>
      <w:r w:rsidRPr="00E37AF3">
        <w:rPr>
          <w:color w:val="0000FF"/>
        </w:rPr>
        <w:t>&lt;/</w:t>
      </w:r>
      <w:r w:rsidRPr="00E37AF3">
        <w:rPr>
          <w:color w:val="990000"/>
        </w:rPr>
        <w:t>order:LATH</w:t>
      </w:r>
      <w:r w:rsidRPr="00E37AF3">
        <w:rPr>
          <w:color w:val="0000FF"/>
        </w:rPr>
        <w:t>&gt;</w:t>
      </w:r>
      <w:r w:rsidRPr="00E37AF3">
        <w:t xml:space="preserve"> </w:t>
      </w:r>
    </w:p>
    <w:p w14:paraId="656869C0"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order:LIST_ADDR_GRP</w:t>
      </w:r>
      <w:r w:rsidRPr="00E37AF3">
        <w:rPr>
          <w:color w:val="0000FF"/>
        </w:rPr>
        <w:t>&gt;</w:t>
      </w:r>
    </w:p>
    <w:p w14:paraId="71ADE1BC"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order:LISTING_INSTRUCTION</w:t>
      </w:r>
      <w:r w:rsidRPr="00E37AF3">
        <w:rPr>
          <w:color w:val="0000FF"/>
        </w:rPr>
        <w:t>&gt;</w:t>
      </w:r>
    </w:p>
    <w:p w14:paraId="36B9D438"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order:LISTING_INFO</w:t>
      </w:r>
      <w:r w:rsidRPr="00E37AF3">
        <w:rPr>
          <w:color w:val="0000FF"/>
        </w:rPr>
        <w:t>&gt;</w:t>
      </w:r>
    </w:p>
    <w:p w14:paraId="120F49FA"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order:DL</w:t>
      </w:r>
      <w:r w:rsidRPr="00E37AF3">
        <w:rPr>
          <w:color w:val="0000FF"/>
        </w:rPr>
        <w:t>&gt;</w:t>
      </w:r>
    </w:p>
    <w:p w14:paraId="6F95C94B"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order:LSR_ORD_REQ</w:t>
      </w:r>
      <w:r w:rsidRPr="00E37AF3">
        <w:rPr>
          <w:color w:val="0000FF"/>
        </w:rPr>
        <w:t>&gt;</w:t>
      </w:r>
    </w:p>
    <w:p w14:paraId="60583B67" w14:textId="77777777" w:rsidR="00C251D3" w:rsidRPr="00E37AF3" w:rsidRDefault="00C251D3" w:rsidP="00C251D3">
      <w:pPr>
        <w:ind w:hanging="240"/>
        <w:rPr>
          <w:color w:val="0000FF"/>
        </w:rPr>
      </w:pPr>
      <w:r w:rsidRPr="00E37AF3">
        <w:rPr>
          <w:b/>
          <w:bCs/>
          <w:color w:val="FF0000"/>
        </w:rPr>
        <w:t> </w:t>
      </w:r>
      <w:r w:rsidRPr="00E37AF3">
        <w:t xml:space="preserve"> </w:t>
      </w:r>
      <w:r w:rsidRPr="00E37AF3">
        <w:rPr>
          <w:color w:val="0000FF"/>
        </w:rPr>
        <w:t>&lt;/</w:t>
      </w:r>
      <w:r w:rsidRPr="00E37AF3">
        <w:rPr>
          <w:color w:val="990000"/>
        </w:rPr>
        <w:t>uom:ATT_LSR_ORD_REQ</w:t>
      </w:r>
      <w:r w:rsidRPr="00E37AF3">
        <w:rPr>
          <w:color w:val="0000FF"/>
        </w:rPr>
        <w:t>&gt;</w:t>
      </w:r>
    </w:p>
    <w:p w14:paraId="33EBD3AF" w14:textId="77777777" w:rsidR="00C251D3" w:rsidRDefault="00C251D3">
      <w:pPr>
        <w:pStyle w:val="Header"/>
        <w:tabs>
          <w:tab w:val="clear" w:pos="4320"/>
          <w:tab w:val="clear" w:pos="8640"/>
        </w:tabs>
        <w:rPr>
          <w:rFonts w:ascii="Arial" w:hAnsi="Arial" w:cs="Arial"/>
          <w:b/>
          <w:bCs/>
        </w:rPr>
      </w:pPr>
    </w:p>
    <w:p w14:paraId="79249E50" w14:textId="77777777" w:rsidR="00C251D3" w:rsidRDefault="00C251D3">
      <w:pPr>
        <w:pStyle w:val="Header"/>
        <w:tabs>
          <w:tab w:val="clear" w:pos="4320"/>
          <w:tab w:val="clear" w:pos="8640"/>
        </w:tabs>
        <w:rPr>
          <w:rFonts w:ascii="Arial" w:hAnsi="Arial" w:cs="Arial"/>
          <w:b/>
          <w:bCs/>
        </w:rPr>
      </w:pPr>
    </w:p>
    <w:p w14:paraId="0CDA56AE" w14:textId="77777777" w:rsidR="00C251D3" w:rsidRDefault="00C251D3">
      <w:pPr>
        <w:pStyle w:val="Header"/>
        <w:tabs>
          <w:tab w:val="clear" w:pos="4320"/>
          <w:tab w:val="clear" w:pos="8640"/>
        </w:tabs>
        <w:rPr>
          <w:rFonts w:ascii="Arial" w:hAnsi="Arial" w:cs="Arial"/>
          <w:b/>
          <w:bCs/>
        </w:rPr>
      </w:pPr>
    </w:p>
    <w:p w14:paraId="2F3C0F2E" w14:textId="77777777" w:rsidR="00C251D3" w:rsidRPr="00E37AF3" w:rsidRDefault="00C251D3" w:rsidP="00C251D3">
      <w:pPr>
        <w:ind w:hanging="240"/>
      </w:pPr>
      <w:r w:rsidRPr="00E37AF3">
        <w:t>XML OUTPUT:</w:t>
      </w:r>
    </w:p>
    <w:p w14:paraId="2E1F1381" w14:textId="77777777" w:rsidR="00C251D3" w:rsidRPr="00E37AF3" w:rsidRDefault="00C251D3" w:rsidP="00C251D3">
      <w:pPr>
        <w:ind w:hanging="240"/>
      </w:pPr>
    </w:p>
    <w:p w14:paraId="3D48F3E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ordertype</w:t>
      </w:r>
      <w:r w:rsidRPr="00E37AF3">
        <w:rPr>
          <w:color w:val="0000FF"/>
        </w:rPr>
        <w:t>&gt;</w:t>
      </w:r>
      <w:r w:rsidRPr="00E37AF3">
        <w:rPr>
          <w:b/>
          <w:bCs/>
        </w:rPr>
        <w:t>ORDER</w:t>
      </w:r>
      <w:r w:rsidRPr="00E37AF3">
        <w:rPr>
          <w:color w:val="0000FF"/>
        </w:rPr>
        <w:t>&lt;/</w:t>
      </w:r>
      <w:r w:rsidRPr="00E37AF3">
        <w:rPr>
          <w:color w:val="990000"/>
        </w:rPr>
        <w:t>ordertype</w:t>
      </w:r>
      <w:r w:rsidRPr="00E37AF3">
        <w:rPr>
          <w:color w:val="0000FF"/>
        </w:rPr>
        <w:t>&gt;</w:t>
      </w:r>
      <w:r w:rsidRPr="00E37AF3">
        <w:t xml:space="preserve"> </w:t>
      </w:r>
    </w:p>
    <w:p w14:paraId="32C10935"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header</w:t>
      </w:r>
      <w:r w:rsidRPr="00E37AF3">
        <w:rPr>
          <w:color w:val="0000FF"/>
        </w:rPr>
        <w:t>&gt;</w:t>
      </w:r>
    </w:p>
    <w:p w14:paraId="328B0382" w14:textId="77777777" w:rsidR="00C251D3" w:rsidRPr="00E37AF3" w:rsidRDefault="00C251D3" w:rsidP="00C251D3">
      <w:pPr>
        <w:ind w:hanging="480"/>
      </w:pPr>
      <w:hyperlink r:id="rId321" w:history="1">
        <w:r w:rsidRPr="00E37AF3">
          <w:rPr>
            <w:b/>
            <w:bCs/>
            <w:color w:val="FF0000"/>
            <w:u w:val="single"/>
          </w:rPr>
          <w:t>-</w:t>
        </w:r>
      </w:hyperlink>
      <w:r w:rsidRPr="00E37AF3">
        <w:t xml:space="preserve"> </w:t>
      </w:r>
      <w:r w:rsidRPr="00E37AF3">
        <w:rPr>
          <w:color w:val="0000FF"/>
        </w:rPr>
        <w:t>&lt;</w:t>
      </w:r>
      <w:r w:rsidRPr="00E37AF3">
        <w:rPr>
          <w:color w:val="990000"/>
        </w:rPr>
        <w:t>m2:LSR_RESP</w:t>
      </w:r>
      <w:r w:rsidRPr="00E37AF3">
        <w:rPr>
          <w:color w:val="FF0000"/>
        </w:rPr>
        <w:t xml:space="preserve"> xmlns:m2</w:t>
      </w:r>
      <w:r w:rsidRPr="00E37AF3">
        <w:rPr>
          <w:color w:val="0000FF"/>
        </w:rPr>
        <w:t>="</w:t>
      </w:r>
      <w:r w:rsidRPr="00E37AF3">
        <w:rPr>
          <w:b/>
          <w:bCs/>
          <w:color w:val="FF0000"/>
        </w:rPr>
        <w:t>http://lsr.att.com/obf/tML/UOM</w:t>
      </w:r>
      <w:r w:rsidRPr="00E37AF3">
        <w:rPr>
          <w:color w:val="0000FF"/>
        </w:rPr>
        <w:t>"&gt;</w:t>
      </w:r>
    </w:p>
    <w:p w14:paraId="1A12501F" w14:textId="77777777" w:rsidR="00C251D3" w:rsidRPr="00E37AF3" w:rsidRDefault="00C251D3" w:rsidP="00C251D3">
      <w:pPr>
        <w:ind w:hanging="480"/>
      </w:pPr>
      <w:hyperlink r:id="rId322" w:history="1">
        <w:r w:rsidRPr="00E37AF3">
          <w:rPr>
            <w:b/>
            <w:bCs/>
            <w:color w:val="FF0000"/>
            <w:u w:val="single"/>
          </w:rPr>
          <w:t>-</w:t>
        </w:r>
      </w:hyperlink>
      <w:r w:rsidRPr="00E37AF3">
        <w:t xml:space="preserve"> </w:t>
      </w:r>
      <w:r w:rsidRPr="00E37AF3">
        <w:rPr>
          <w:color w:val="0000FF"/>
        </w:rPr>
        <w:t>&lt;</w:t>
      </w:r>
      <w:r w:rsidRPr="00E37AF3">
        <w:rPr>
          <w:color w:val="990000"/>
        </w:rPr>
        <w:t>m2:HDR</w:t>
      </w:r>
      <w:r w:rsidRPr="00E37AF3">
        <w:rPr>
          <w:color w:val="0000FF"/>
        </w:rPr>
        <w:t>&gt;</w:t>
      </w:r>
    </w:p>
    <w:p w14:paraId="4B986A1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m2:MESSAGE_ID</w:t>
      </w:r>
      <w:r w:rsidRPr="00E37AF3">
        <w:rPr>
          <w:color w:val="0000FF"/>
        </w:rPr>
        <w:t>&gt;</w:t>
      </w:r>
      <w:r w:rsidRPr="00E37AF3">
        <w:rPr>
          <w:b/>
          <w:bCs/>
        </w:rPr>
        <w:t>1246035291083419.93289908024076</w:t>
      </w:r>
      <w:r w:rsidRPr="00E37AF3">
        <w:rPr>
          <w:color w:val="0000FF"/>
        </w:rPr>
        <w:t>&lt;/</w:t>
      </w:r>
      <w:r w:rsidRPr="00E37AF3">
        <w:rPr>
          <w:color w:val="990000"/>
        </w:rPr>
        <w:t>m2:MESSAGE_ID</w:t>
      </w:r>
      <w:r w:rsidRPr="00E37AF3">
        <w:rPr>
          <w:color w:val="0000FF"/>
        </w:rPr>
        <w:t>&gt;</w:t>
      </w:r>
      <w:r w:rsidRPr="00E37AF3">
        <w:t xml:space="preserve"> </w:t>
      </w:r>
    </w:p>
    <w:p w14:paraId="312AAA01" w14:textId="77777777" w:rsidR="00C251D3" w:rsidRPr="008C51B0" w:rsidRDefault="00C251D3" w:rsidP="00C251D3">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CC8C44D" w14:textId="77777777" w:rsidR="00C251D3" w:rsidRPr="00E37AF3" w:rsidRDefault="00C251D3" w:rsidP="00C251D3">
      <w:pPr>
        <w:ind w:hanging="480"/>
      </w:pPr>
      <w:r w:rsidRPr="008C51B0">
        <w:rPr>
          <w:b/>
          <w:bCs/>
          <w:color w:val="FF0000"/>
          <w:lang w:val="es-ES"/>
        </w:rPr>
        <w:t> </w:t>
      </w:r>
      <w:r w:rsidRPr="008C51B0">
        <w:rPr>
          <w:lang w:val="es-ES"/>
        </w:rPr>
        <w:t xml:space="preserve"> </w:t>
      </w:r>
      <w:r w:rsidRPr="00E37AF3">
        <w:rPr>
          <w:color w:val="0000FF"/>
        </w:rPr>
        <w:t>&lt;</w:t>
      </w:r>
      <w:r w:rsidRPr="00E37AF3">
        <w:rPr>
          <w:color w:val="990000"/>
        </w:rPr>
        <w:t>m2:MSG_TIMESTAMP</w:t>
      </w:r>
      <w:r w:rsidRPr="00E37AF3">
        <w:rPr>
          <w:color w:val="0000FF"/>
        </w:rPr>
        <w:t>&gt;</w:t>
      </w:r>
      <w:r w:rsidRPr="00E37AF3">
        <w:rPr>
          <w:b/>
          <w:bCs/>
        </w:rPr>
        <w:t>2009-06-26T11:54:51-05:00</w:t>
      </w:r>
      <w:r w:rsidRPr="00E37AF3">
        <w:rPr>
          <w:color w:val="0000FF"/>
        </w:rPr>
        <w:t>&lt;/</w:t>
      </w:r>
      <w:r w:rsidRPr="00E37AF3">
        <w:rPr>
          <w:color w:val="990000"/>
        </w:rPr>
        <w:t>m2:MSG_TIMESTAMP</w:t>
      </w:r>
      <w:r w:rsidRPr="00E37AF3">
        <w:rPr>
          <w:color w:val="0000FF"/>
        </w:rPr>
        <w:t>&gt;</w:t>
      </w:r>
      <w:r w:rsidRPr="00E37AF3">
        <w:t xml:space="preserve"> </w:t>
      </w:r>
    </w:p>
    <w:p w14:paraId="4D1F92F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m2:PON</w:t>
      </w:r>
      <w:r w:rsidRPr="00E37AF3">
        <w:rPr>
          <w:color w:val="0000FF"/>
        </w:rPr>
        <w:t>&gt;</w:t>
      </w:r>
      <w:r w:rsidRPr="00E37AF3">
        <w:rPr>
          <w:b/>
          <w:bCs/>
        </w:rPr>
        <w:t>CVT0M010R31</w:t>
      </w:r>
      <w:r w:rsidRPr="00E37AF3">
        <w:rPr>
          <w:color w:val="0000FF"/>
        </w:rPr>
        <w:t>&lt;/</w:t>
      </w:r>
      <w:r w:rsidRPr="00E37AF3">
        <w:rPr>
          <w:color w:val="990000"/>
        </w:rPr>
        <w:t>m2:PON</w:t>
      </w:r>
      <w:r w:rsidRPr="00E37AF3">
        <w:rPr>
          <w:color w:val="0000FF"/>
        </w:rPr>
        <w:t>&gt;</w:t>
      </w:r>
      <w:r w:rsidRPr="00E37AF3">
        <w:t xml:space="preserve"> </w:t>
      </w:r>
    </w:p>
    <w:p w14:paraId="4F5500A4" w14:textId="77777777" w:rsidR="00C251D3" w:rsidRPr="008C51B0" w:rsidRDefault="00C251D3" w:rsidP="00C251D3">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B066C4C"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1075557C"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20090626L00053-00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05D4088" w14:textId="77777777" w:rsidR="00C251D3" w:rsidRPr="00E37AF3" w:rsidRDefault="00C251D3" w:rsidP="00C251D3">
      <w:pPr>
        <w:ind w:hanging="480"/>
      </w:pPr>
      <w:r w:rsidRPr="008C51B0">
        <w:rPr>
          <w:b/>
          <w:bCs/>
          <w:color w:val="FF0000"/>
          <w:lang w:val="es-ES"/>
        </w:rPr>
        <w:t> </w:t>
      </w:r>
      <w:r w:rsidRPr="008C51B0">
        <w:rPr>
          <w:lang w:val="es-ES"/>
        </w:rPr>
        <w:t xml:space="preserve"> </w:t>
      </w:r>
      <w:r w:rsidRPr="00E37AF3">
        <w:rPr>
          <w:color w:val="0000FF"/>
        </w:rPr>
        <w:t>&lt;</w:t>
      </w:r>
      <w:r w:rsidRPr="00E37AF3">
        <w:rPr>
          <w:color w:val="990000"/>
        </w:rPr>
        <w:t>m2:CC</w:t>
      </w:r>
      <w:r w:rsidRPr="00E37AF3">
        <w:rPr>
          <w:color w:val="0000FF"/>
        </w:rPr>
        <w:t>&gt;</w:t>
      </w:r>
      <w:r w:rsidRPr="00E37AF3">
        <w:rPr>
          <w:b/>
          <w:bCs/>
        </w:rPr>
        <w:t>9999</w:t>
      </w:r>
      <w:r w:rsidRPr="00E37AF3">
        <w:rPr>
          <w:color w:val="0000FF"/>
        </w:rPr>
        <w:t>&lt;/</w:t>
      </w:r>
      <w:r w:rsidRPr="00E37AF3">
        <w:rPr>
          <w:color w:val="990000"/>
        </w:rPr>
        <w:t>m2:CC</w:t>
      </w:r>
      <w:r w:rsidRPr="00E37AF3">
        <w:rPr>
          <w:color w:val="0000FF"/>
        </w:rPr>
        <w:t>&gt;</w:t>
      </w:r>
      <w:r w:rsidRPr="00E37AF3">
        <w:t xml:space="preserve"> </w:t>
      </w:r>
    </w:p>
    <w:p w14:paraId="148143A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m2:CLEC_APPL_ID</w:t>
      </w:r>
      <w:r w:rsidRPr="00E37AF3">
        <w:rPr>
          <w:color w:val="0000FF"/>
        </w:rPr>
        <w:t>&gt;</w:t>
      </w:r>
      <w:r w:rsidRPr="00E37AF3">
        <w:rPr>
          <w:b/>
          <w:bCs/>
        </w:rPr>
        <w:t>CTE-VALIDATOR</w:t>
      </w:r>
      <w:r w:rsidRPr="00E37AF3">
        <w:rPr>
          <w:color w:val="0000FF"/>
        </w:rPr>
        <w:t>&lt;/</w:t>
      </w:r>
      <w:r w:rsidRPr="00E37AF3">
        <w:rPr>
          <w:color w:val="990000"/>
        </w:rPr>
        <w:t>m2:CLEC_APPL_ID</w:t>
      </w:r>
      <w:r w:rsidRPr="00E37AF3">
        <w:rPr>
          <w:color w:val="0000FF"/>
        </w:rPr>
        <w:t>&gt;</w:t>
      </w:r>
      <w:r w:rsidRPr="00E37AF3">
        <w:t xml:space="preserve"> </w:t>
      </w:r>
    </w:p>
    <w:p w14:paraId="3E0D118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m2:CLEC_APPL_PASSWORD</w:t>
      </w:r>
      <w:r w:rsidRPr="00E37AF3">
        <w:rPr>
          <w:color w:val="0000FF"/>
        </w:rPr>
        <w:t>&gt;</w:t>
      </w:r>
      <w:r w:rsidRPr="00E37AF3">
        <w:rPr>
          <w:b/>
          <w:bCs/>
        </w:rPr>
        <w:t>PA$$WORD</w:t>
      </w:r>
      <w:r w:rsidRPr="00E37AF3">
        <w:rPr>
          <w:color w:val="0000FF"/>
        </w:rPr>
        <w:t>&lt;/</w:t>
      </w:r>
      <w:r w:rsidRPr="00E37AF3">
        <w:rPr>
          <w:color w:val="990000"/>
        </w:rPr>
        <w:t>m2:CLEC_APPL_PASSWORD</w:t>
      </w:r>
      <w:r w:rsidRPr="00E37AF3">
        <w:rPr>
          <w:color w:val="0000FF"/>
        </w:rPr>
        <w:t>&gt;</w:t>
      </w:r>
      <w:r w:rsidRPr="00E37AF3">
        <w:t xml:space="preserve"> </w:t>
      </w:r>
    </w:p>
    <w:p w14:paraId="1665F7D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m2:DTSENT</w:t>
      </w:r>
      <w:r w:rsidRPr="00E37AF3">
        <w:rPr>
          <w:color w:val="0000FF"/>
        </w:rPr>
        <w:t>&gt;</w:t>
      </w:r>
      <w:r w:rsidRPr="00E37AF3">
        <w:rPr>
          <w:b/>
          <w:bCs/>
        </w:rPr>
        <w:t>200906261154AM</w:t>
      </w:r>
      <w:r w:rsidRPr="00E37AF3">
        <w:rPr>
          <w:color w:val="0000FF"/>
        </w:rPr>
        <w:t>&lt;/</w:t>
      </w:r>
      <w:r w:rsidRPr="00E37AF3">
        <w:rPr>
          <w:color w:val="990000"/>
        </w:rPr>
        <w:t>m2:DTSENT</w:t>
      </w:r>
      <w:r w:rsidRPr="00E37AF3">
        <w:rPr>
          <w:color w:val="0000FF"/>
        </w:rPr>
        <w:t>&gt;</w:t>
      </w:r>
      <w:r w:rsidRPr="00E37AF3">
        <w:t xml:space="preserve"> </w:t>
      </w:r>
    </w:p>
    <w:p w14:paraId="60E1949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m2:ORD</w:t>
      </w:r>
      <w:r w:rsidRPr="00E37AF3">
        <w:rPr>
          <w:color w:val="0000FF"/>
        </w:rPr>
        <w:t>&gt;</w:t>
      </w:r>
      <w:r w:rsidRPr="00E37AF3">
        <w:rPr>
          <w:b/>
          <w:bCs/>
        </w:rPr>
        <w:t>CY6KCFQ1</w:t>
      </w:r>
      <w:r w:rsidRPr="00E37AF3">
        <w:rPr>
          <w:color w:val="0000FF"/>
        </w:rPr>
        <w:t>&lt;/</w:t>
      </w:r>
      <w:r w:rsidRPr="00E37AF3">
        <w:rPr>
          <w:color w:val="990000"/>
        </w:rPr>
        <w:t>m2:ORD</w:t>
      </w:r>
      <w:r w:rsidRPr="00E37AF3">
        <w:rPr>
          <w:color w:val="0000FF"/>
        </w:rPr>
        <w:t>&gt;</w:t>
      </w:r>
      <w:r w:rsidRPr="00E37AF3">
        <w:t xml:space="preserve"> </w:t>
      </w:r>
    </w:p>
    <w:p w14:paraId="490E92D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m2:STATUS_CODE</w:t>
      </w:r>
      <w:r w:rsidRPr="00E37AF3">
        <w:rPr>
          <w:color w:val="0000FF"/>
        </w:rPr>
        <w:t>&gt;</w:t>
      </w:r>
      <w:r w:rsidRPr="00E37AF3">
        <w:rPr>
          <w:b/>
          <w:bCs/>
        </w:rPr>
        <w:t>PD</w:t>
      </w:r>
      <w:r w:rsidRPr="00E37AF3">
        <w:rPr>
          <w:color w:val="0000FF"/>
        </w:rPr>
        <w:t>&lt;/</w:t>
      </w:r>
      <w:r w:rsidRPr="00E37AF3">
        <w:rPr>
          <w:color w:val="990000"/>
        </w:rPr>
        <w:t>m2:STATUS_CODE</w:t>
      </w:r>
      <w:r w:rsidRPr="00E37AF3">
        <w:rPr>
          <w:color w:val="0000FF"/>
        </w:rPr>
        <w:t>&gt;</w:t>
      </w:r>
      <w:r w:rsidRPr="00E37AF3">
        <w:t xml:space="preserve"> </w:t>
      </w:r>
    </w:p>
    <w:p w14:paraId="4F24131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m2:STATUS_MSG</w:t>
      </w:r>
      <w:r w:rsidRPr="00E37AF3">
        <w:rPr>
          <w:color w:val="0000FF"/>
        </w:rPr>
        <w:t>&gt;</w:t>
      </w:r>
      <w:r w:rsidRPr="00E37AF3">
        <w:rPr>
          <w:b/>
          <w:bCs/>
        </w:rPr>
        <w:t>PENDING ORDER</w:t>
      </w:r>
      <w:r w:rsidRPr="00E37AF3">
        <w:rPr>
          <w:color w:val="0000FF"/>
        </w:rPr>
        <w:t>&lt;/</w:t>
      </w:r>
      <w:r w:rsidRPr="00E37AF3">
        <w:rPr>
          <w:color w:val="990000"/>
        </w:rPr>
        <w:t>m2:STATUS_MSG</w:t>
      </w:r>
      <w:r w:rsidRPr="00E37AF3">
        <w:rPr>
          <w:color w:val="0000FF"/>
        </w:rPr>
        <w:t>&gt;</w:t>
      </w:r>
      <w:r w:rsidRPr="00E37AF3">
        <w:t xml:space="preserve"> </w:t>
      </w:r>
    </w:p>
    <w:p w14:paraId="35FDB3D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m2:REMARKS</w:t>
      </w:r>
      <w:r w:rsidRPr="00E37AF3">
        <w:rPr>
          <w:color w:val="0000FF"/>
        </w:rPr>
        <w:t>&gt;</w:t>
      </w:r>
      <w:r w:rsidRPr="00E37AF3">
        <w:rPr>
          <w:b/>
          <w:bCs/>
        </w:rPr>
        <w:t>Facilities have been checked Dispatch is Required</w:t>
      </w:r>
      <w:r w:rsidRPr="00E37AF3">
        <w:rPr>
          <w:color w:val="0000FF"/>
        </w:rPr>
        <w:t>&lt;/</w:t>
      </w:r>
      <w:r w:rsidRPr="00E37AF3">
        <w:rPr>
          <w:color w:val="990000"/>
        </w:rPr>
        <w:t>m2:REMARKS</w:t>
      </w:r>
      <w:r w:rsidRPr="00E37AF3">
        <w:rPr>
          <w:color w:val="0000FF"/>
        </w:rPr>
        <w:t>&gt;</w:t>
      </w:r>
      <w:r w:rsidRPr="00E37AF3">
        <w:t xml:space="preserve"> </w:t>
      </w:r>
    </w:p>
    <w:p w14:paraId="60E958C8"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m2:TRAN_ACK_TYPE</w:t>
      </w:r>
      <w:r w:rsidRPr="00E37AF3">
        <w:rPr>
          <w:color w:val="0000FF"/>
        </w:rPr>
        <w:t>&gt;</w:t>
      </w:r>
      <w:r w:rsidRPr="00E37AF3">
        <w:rPr>
          <w:b/>
          <w:bCs/>
        </w:rPr>
        <w:t>AT</w:t>
      </w:r>
      <w:r w:rsidRPr="00E37AF3">
        <w:rPr>
          <w:color w:val="0000FF"/>
        </w:rPr>
        <w:t>&lt;/</w:t>
      </w:r>
      <w:r w:rsidRPr="00E37AF3">
        <w:rPr>
          <w:color w:val="990000"/>
        </w:rPr>
        <w:t>m2:TRAN_ACK_TYPE</w:t>
      </w:r>
      <w:r w:rsidRPr="00E37AF3">
        <w:rPr>
          <w:color w:val="0000FF"/>
        </w:rPr>
        <w:t>&gt;</w:t>
      </w:r>
      <w:r w:rsidRPr="00E37AF3">
        <w:t xml:space="preserve"> </w:t>
      </w:r>
    </w:p>
    <w:p w14:paraId="72FFDF6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m2:TRANS_SET_PURPOSE_CODE</w:t>
      </w:r>
      <w:r w:rsidRPr="00E37AF3">
        <w:rPr>
          <w:color w:val="0000FF"/>
        </w:rPr>
        <w:t>&gt;</w:t>
      </w:r>
      <w:r w:rsidRPr="00E37AF3">
        <w:rPr>
          <w:b/>
          <w:bCs/>
        </w:rPr>
        <w:t>06</w:t>
      </w:r>
      <w:r w:rsidRPr="00E37AF3">
        <w:rPr>
          <w:color w:val="0000FF"/>
        </w:rPr>
        <w:t>&lt;/</w:t>
      </w:r>
      <w:r w:rsidRPr="00E37AF3">
        <w:rPr>
          <w:color w:val="990000"/>
        </w:rPr>
        <w:t>m2:TRANS_SET_PURPOSE_CODE</w:t>
      </w:r>
      <w:r w:rsidRPr="00E37AF3">
        <w:rPr>
          <w:color w:val="0000FF"/>
        </w:rPr>
        <w:t>&gt;</w:t>
      </w:r>
      <w:r w:rsidRPr="00E37AF3">
        <w:t xml:space="preserve"> </w:t>
      </w:r>
    </w:p>
    <w:p w14:paraId="5D2A37BA"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m2:HDR</w:t>
      </w:r>
      <w:r w:rsidRPr="00E37AF3">
        <w:rPr>
          <w:color w:val="0000FF"/>
        </w:rPr>
        <w:t>&gt;</w:t>
      </w:r>
    </w:p>
    <w:p w14:paraId="37A8B529" w14:textId="77777777" w:rsidR="00C251D3" w:rsidRPr="00E37AF3" w:rsidRDefault="00C251D3" w:rsidP="00C251D3">
      <w:pPr>
        <w:ind w:hanging="480"/>
      </w:pPr>
      <w:hyperlink r:id="rId323" w:history="1">
        <w:r w:rsidRPr="00E37AF3">
          <w:rPr>
            <w:b/>
            <w:bCs/>
            <w:color w:val="FF0000"/>
            <w:u w:val="single"/>
          </w:rPr>
          <w:t>-</w:t>
        </w:r>
      </w:hyperlink>
      <w:r w:rsidRPr="00E37AF3">
        <w:t xml:space="preserve"> </w:t>
      </w:r>
      <w:r w:rsidRPr="00E37AF3">
        <w:rPr>
          <w:color w:val="0000FF"/>
        </w:rPr>
        <w:t>&lt;</w:t>
      </w:r>
      <w:r w:rsidRPr="00E37AF3">
        <w:rPr>
          <w:color w:val="990000"/>
        </w:rPr>
        <w:t>m2:NOTIFICATION</w:t>
      </w:r>
      <w:r w:rsidRPr="00E37AF3">
        <w:rPr>
          <w:color w:val="0000FF"/>
        </w:rPr>
        <w:t>&gt;</w:t>
      </w:r>
    </w:p>
    <w:p w14:paraId="5E3AB086" w14:textId="77777777" w:rsidR="00C251D3" w:rsidRPr="00E37AF3" w:rsidRDefault="00C251D3" w:rsidP="00C251D3">
      <w:pPr>
        <w:ind w:hanging="480"/>
      </w:pPr>
      <w:hyperlink r:id="rId324" w:history="1">
        <w:r w:rsidRPr="00E37AF3">
          <w:rPr>
            <w:b/>
            <w:bCs/>
            <w:color w:val="FF0000"/>
            <w:u w:val="single"/>
          </w:rPr>
          <w:t>-</w:t>
        </w:r>
      </w:hyperlink>
      <w:r w:rsidRPr="00E37AF3">
        <w:t xml:space="preserve"> </w:t>
      </w:r>
      <w:r w:rsidRPr="00E37AF3">
        <w:rPr>
          <w:color w:val="0000FF"/>
        </w:rPr>
        <w:t>&lt;</w:t>
      </w:r>
      <w:r w:rsidRPr="00E37AF3">
        <w:rPr>
          <w:color w:val="990000"/>
        </w:rPr>
        <w:t>m2:FIRM_ORDER_NOTIFICATION</w:t>
      </w:r>
      <w:r w:rsidRPr="00E37AF3">
        <w:rPr>
          <w:color w:val="0000FF"/>
        </w:rPr>
        <w:t>&gt;</w:t>
      </w:r>
    </w:p>
    <w:p w14:paraId="0C92DB3A" w14:textId="77777777" w:rsidR="00C251D3" w:rsidRPr="00E37AF3" w:rsidRDefault="00C251D3" w:rsidP="00C251D3">
      <w:pPr>
        <w:ind w:hanging="480"/>
      </w:pPr>
      <w:hyperlink r:id="rId325" w:history="1">
        <w:r w:rsidRPr="00E37AF3">
          <w:rPr>
            <w:b/>
            <w:bCs/>
            <w:color w:val="FF0000"/>
            <w:u w:val="single"/>
          </w:rPr>
          <w:t>-</w:t>
        </w:r>
      </w:hyperlink>
      <w:r w:rsidRPr="00E37AF3">
        <w:t xml:space="preserve"> </w:t>
      </w:r>
      <w:r w:rsidRPr="00E37AF3">
        <w:rPr>
          <w:color w:val="0000FF"/>
        </w:rPr>
        <w:t>&lt;</w:t>
      </w:r>
      <w:r w:rsidRPr="00E37AF3">
        <w:rPr>
          <w:color w:val="990000"/>
        </w:rPr>
        <w:t>m2:NOTIFICATION_ADMIN</w:t>
      </w:r>
      <w:r w:rsidRPr="00E37AF3">
        <w:rPr>
          <w:color w:val="0000FF"/>
        </w:rPr>
        <w:t>&gt;</w:t>
      </w:r>
    </w:p>
    <w:p w14:paraId="78F0EBA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m2:INIT</w:t>
      </w:r>
      <w:r w:rsidRPr="00E37AF3">
        <w:rPr>
          <w:color w:val="0000FF"/>
        </w:rPr>
        <w:t>&gt;</w:t>
      </w:r>
      <w:r w:rsidRPr="00E37AF3">
        <w:rPr>
          <w:b/>
          <w:bCs/>
        </w:rPr>
        <w:t>BOJANGLES</w:t>
      </w:r>
      <w:r w:rsidRPr="00E37AF3">
        <w:rPr>
          <w:color w:val="0000FF"/>
        </w:rPr>
        <w:t>&lt;/</w:t>
      </w:r>
      <w:r w:rsidRPr="00E37AF3">
        <w:rPr>
          <w:color w:val="990000"/>
        </w:rPr>
        <w:t>m2:INIT</w:t>
      </w:r>
      <w:r w:rsidRPr="00E37AF3">
        <w:rPr>
          <w:color w:val="0000FF"/>
        </w:rPr>
        <w:t>&gt;</w:t>
      </w:r>
      <w:r w:rsidRPr="00E37AF3">
        <w:t xml:space="preserve"> </w:t>
      </w:r>
    </w:p>
    <w:p w14:paraId="4D8E411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m2:INIT_TEL_NO</w:t>
      </w:r>
      <w:r w:rsidRPr="00E37AF3">
        <w:rPr>
          <w:color w:val="0000FF"/>
        </w:rPr>
        <w:t>&gt;</w:t>
      </w:r>
      <w:r w:rsidRPr="00E37AF3">
        <w:rPr>
          <w:b/>
          <w:bCs/>
        </w:rPr>
        <w:t>8884448888</w:t>
      </w:r>
      <w:r w:rsidRPr="00E37AF3">
        <w:rPr>
          <w:color w:val="0000FF"/>
        </w:rPr>
        <w:t>&lt;/</w:t>
      </w:r>
      <w:r w:rsidRPr="00E37AF3">
        <w:rPr>
          <w:color w:val="990000"/>
        </w:rPr>
        <w:t>m2:INIT_TEL_NO</w:t>
      </w:r>
      <w:r w:rsidRPr="00E37AF3">
        <w:rPr>
          <w:color w:val="0000FF"/>
        </w:rPr>
        <w:t>&gt;</w:t>
      </w:r>
      <w:r w:rsidRPr="00E37AF3">
        <w:t xml:space="preserve"> </w:t>
      </w:r>
    </w:p>
    <w:p w14:paraId="6564B35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m2:REP</w:t>
      </w:r>
      <w:r w:rsidRPr="00E37AF3">
        <w:rPr>
          <w:color w:val="0000FF"/>
        </w:rPr>
        <w:t>&gt;</w:t>
      </w:r>
      <w:r w:rsidRPr="00E37AF3">
        <w:rPr>
          <w:b/>
          <w:bCs/>
        </w:rPr>
        <w:t>LCSC</w:t>
      </w:r>
      <w:r w:rsidRPr="00E37AF3">
        <w:rPr>
          <w:color w:val="0000FF"/>
        </w:rPr>
        <w:t>&lt;/</w:t>
      </w:r>
      <w:r w:rsidRPr="00E37AF3">
        <w:rPr>
          <w:color w:val="990000"/>
        </w:rPr>
        <w:t>m2:REP</w:t>
      </w:r>
      <w:r w:rsidRPr="00E37AF3">
        <w:rPr>
          <w:color w:val="0000FF"/>
        </w:rPr>
        <w:t>&gt;</w:t>
      </w:r>
      <w:r w:rsidRPr="00E37AF3">
        <w:t xml:space="preserve"> </w:t>
      </w:r>
    </w:p>
    <w:p w14:paraId="634157E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m2:REP_TEL_NO</w:t>
      </w:r>
      <w:r w:rsidRPr="00E37AF3">
        <w:rPr>
          <w:color w:val="0000FF"/>
        </w:rPr>
        <w:t>&gt;</w:t>
      </w:r>
      <w:r w:rsidRPr="00E37AF3">
        <w:rPr>
          <w:b/>
          <w:bCs/>
        </w:rPr>
        <w:t>8006670807</w:t>
      </w:r>
      <w:r w:rsidRPr="00E37AF3">
        <w:rPr>
          <w:color w:val="0000FF"/>
        </w:rPr>
        <w:t>&lt;/</w:t>
      </w:r>
      <w:r w:rsidRPr="00E37AF3">
        <w:rPr>
          <w:color w:val="990000"/>
        </w:rPr>
        <w:t>m2:REP_TEL_NO</w:t>
      </w:r>
      <w:r w:rsidRPr="00E37AF3">
        <w:rPr>
          <w:color w:val="0000FF"/>
        </w:rPr>
        <w:t>&gt;</w:t>
      </w:r>
      <w:r w:rsidRPr="00E37AF3">
        <w:t xml:space="preserve"> </w:t>
      </w:r>
    </w:p>
    <w:p w14:paraId="5CD68C24"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m2:DD_CD</w:t>
      </w:r>
      <w:r w:rsidRPr="00E37AF3">
        <w:rPr>
          <w:color w:val="0000FF"/>
        </w:rPr>
        <w:t>&gt;</w:t>
      </w:r>
      <w:r w:rsidRPr="00E37AF3">
        <w:rPr>
          <w:b/>
          <w:bCs/>
        </w:rPr>
        <w:t>20090731</w:t>
      </w:r>
      <w:r w:rsidRPr="00E37AF3">
        <w:rPr>
          <w:color w:val="0000FF"/>
        </w:rPr>
        <w:t>&lt;/</w:t>
      </w:r>
      <w:r w:rsidRPr="00E37AF3">
        <w:rPr>
          <w:color w:val="990000"/>
        </w:rPr>
        <w:t>m2:DD_CD</w:t>
      </w:r>
      <w:r w:rsidRPr="00E37AF3">
        <w:rPr>
          <w:color w:val="0000FF"/>
        </w:rPr>
        <w:t>&gt;</w:t>
      </w:r>
      <w:r w:rsidRPr="00E37AF3">
        <w:t xml:space="preserve"> </w:t>
      </w:r>
    </w:p>
    <w:p w14:paraId="2DCB1CA4"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m2:BAN1</w:t>
      </w:r>
      <w:r w:rsidRPr="00E37AF3">
        <w:rPr>
          <w:color w:val="0000FF"/>
        </w:rPr>
        <w:t>&gt;</w:t>
      </w:r>
      <w:r w:rsidRPr="00E37AF3">
        <w:rPr>
          <w:b/>
          <w:bCs/>
        </w:rPr>
        <w:t>904Q886621621</w:t>
      </w:r>
      <w:r w:rsidRPr="00E37AF3">
        <w:rPr>
          <w:color w:val="0000FF"/>
        </w:rPr>
        <w:t>&lt;/</w:t>
      </w:r>
      <w:r w:rsidRPr="00E37AF3">
        <w:rPr>
          <w:color w:val="990000"/>
        </w:rPr>
        <w:t>m2:BAN1</w:t>
      </w:r>
      <w:r w:rsidRPr="00E37AF3">
        <w:rPr>
          <w:color w:val="0000FF"/>
        </w:rPr>
        <w:t>&gt;</w:t>
      </w:r>
      <w:r w:rsidRPr="00E37AF3">
        <w:t xml:space="preserve"> </w:t>
      </w:r>
    </w:p>
    <w:p w14:paraId="64169811"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m2:NOTIFICATION_ADMIN</w:t>
      </w:r>
      <w:r w:rsidRPr="00E37AF3">
        <w:rPr>
          <w:color w:val="0000FF"/>
        </w:rPr>
        <w:t>&gt;</w:t>
      </w:r>
    </w:p>
    <w:p w14:paraId="51D4B1DF" w14:textId="77777777" w:rsidR="00C251D3" w:rsidRPr="00E37AF3" w:rsidRDefault="00C251D3" w:rsidP="00C251D3">
      <w:pPr>
        <w:ind w:hanging="480"/>
      </w:pPr>
      <w:hyperlink r:id="rId326" w:history="1">
        <w:r w:rsidRPr="00E37AF3">
          <w:rPr>
            <w:b/>
            <w:bCs/>
            <w:color w:val="FF0000"/>
            <w:u w:val="single"/>
          </w:rPr>
          <w:t>-</w:t>
        </w:r>
      </w:hyperlink>
      <w:r w:rsidRPr="00E37AF3">
        <w:t xml:space="preserve"> </w:t>
      </w:r>
      <w:r w:rsidRPr="00E37AF3">
        <w:rPr>
          <w:color w:val="0000FF"/>
        </w:rPr>
        <w:t>&lt;</w:t>
      </w:r>
      <w:r w:rsidRPr="00E37AF3">
        <w:rPr>
          <w:color w:val="990000"/>
        </w:rPr>
        <w:t>m2:SERVICES_INFO</w:t>
      </w:r>
      <w:r w:rsidRPr="00E37AF3">
        <w:rPr>
          <w:color w:val="0000FF"/>
        </w:rPr>
        <w:t>&gt;</w:t>
      </w:r>
    </w:p>
    <w:p w14:paraId="67B88ED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m2:LOCNUM_SVCS</w:t>
      </w:r>
      <w:r w:rsidRPr="00E37AF3">
        <w:rPr>
          <w:color w:val="0000FF"/>
        </w:rPr>
        <w:t>&gt;</w:t>
      </w:r>
      <w:r w:rsidRPr="00E37AF3">
        <w:rPr>
          <w:b/>
          <w:bCs/>
        </w:rPr>
        <w:t>000</w:t>
      </w:r>
      <w:r w:rsidRPr="00E37AF3">
        <w:rPr>
          <w:color w:val="0000FF"/>
        </w:rPr>
        <w:t>&lt;/</w:t>
      </w:r>
      <w:r w:rsidRPr="00E37AF3">
        <w:rPr>
          <w:color w:val="990000"/>
        </w:rPr>
        <w:t>m2:LOCNUM_SVCS</w:t>
      </w:r>
      <w:r w:rsidRPr="00E37AF3">
        <w:rPr>
          <w:color w:val="0000FF"/>
        </w:rPr>
        <w:t>&gt;</w:t>
      </w:r>
      <w:r w:rsidRPr="00E37AF3">
        <w:t xml:space="preserve"> </w:t>
      </w:r>
    </w:p>
    <w:p w14:paraId="2E4D2F0B"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m2:LNUM</w:t>
      </w:r>
      <w:r w:rsidRPr="00E37AF3">
        <w:rPr>
          <w:color w:val="0000FF"/>
        </w:rPr>
        <w:t>&gt;</w:t>
      </w:r>
      <w:r w:rsidRPr="00E37AF3">
        <w:rPr>
          <w:b/>
          <w:bCs/>
        </w:rPr>
        <w:t>00001</w:t>
      </w:r>
      <w:r w:rsidRPr="00E37AF3">
        <w:rPr>
          <w:color w:val="0000FF"/>
        </w:rPr>
        <w:t>&lt;/</w:t>
      </w:r>
      <w:r w:rsidRPr="00E37AF3">
        <w:rPr>
          <w:color w:val="990000"/>
        </w:rPr>
        <w:t>m2:LNUM</w:t>
      </w:r>
      <w:r w:rsidRPr="00E37AF3">
        <w:rPr>
          <w:color w:val="0000FF"/>
        </w:rPr>
        <w:t>&gt;</w:t>
      </w:r>
      <w:r w:rsidRPr="00E37AF3">
        <w:t xml:space="preserve"> </w:t>
      </w:r>
    </w:p>
    <w:p w14:paraId="6212776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m2:TNS</w:t>
      </w:r>
      <w:r w:rsidRPr="00E37AF3">
        <w:rPr>
          <w:color w:val="0000FF"/>
        </w:rPr>
        <w:t>&gt;</w:t>
      </w:r>
      <w:r w:rsidRPr="00E37AF3">
        <w:rPr>
          <w:b/>
          <w:bCs/>
        </w:rPr>
        <w:t>9042233281</w:t>
      </w:r>
      <w:r w:rsidRPr="00E37AF3">
        <w:rPr>
          <w:color w:val="0000FF"/>
        </w:rPr>
        <w:t>&lt;/</w:t>
      </w:r>
      <w:r w:rsidRPr="00E37AF3">
        <w:rPr>
          <w:color w:val="990000"/>
        </w:rPr>
        <w:t>m2:TNS</w:t>
      </w:r>
      <w:r w:rsidRPr="00E37AF3">
        <w:rPr>
          <w:color w:val="0000FF"/>
        </w:rPr>
        <w:t>&gt;</w:t>
      </w:r>
      <w:r w:rsidRPr="00E37AF3">
        <w:t xml:space="preserve"> </w:t>
      </w:r>
    </w:p>
    <w:p w14:paraId="797BDCBE"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m2:SERVICES_INFO</w:t>
      </w:r>
      <w:r w:rsidRPr="00E37AF3">
        <w:rPr>
          <w:color w:val="0000FF"/>
        </w:rPr>
        <w:t>&gt;</w:t>
      </w:r>
    </w:p>
    <w:p w14:paraId="1FD070EB" w14:textId="77777777" w:rsidR="00C251D3" w:rsidRPr="00E37AF3" w:rsidRDefault="00C251D3" w:rsidP="00C251D3">
      <w:pPr>
        <w:ind w:hanging="480"/>
      </w:pPr>
      <w:hyperlink r:id="rId327" w:history="1">
        <w:r w:rsidRPr="00E37AF3">
          <w:rPr>
            <w:b/>
            <w:bCs/>
            <w:color w:val="FF0000"/>
            <w:u w:val="single"/>
          </w:rPr>
          <w:t>-</w:t>
        </w:r>
      </w:hyperlink>
      <w:r w:rsidRPr="00E37AF3">
        <w:t xml:space="preserve"> </w:t>
      </w:r>
      <w:r w:rsidRPr="00E37AF3">
        <w:rPr>
          <w:color w:val="0000FF"/>
        </w:rPr>
        <w:t>&lt;</w:t>
      </w:r>
      <w:r w:rsidRPr="00E37AF3">
        <w:rPr>
          <w:color w:val="990000"/>
        </w:rPr>
        <w:t>m2:DIRECTORY_INFO</w:t>
      </w:r>
      <w:r w:rsidRPr="00E37AF3">
        <w:rPr>
          <w:color w:val="0000FF"/>
        </w:rPr>
        <w:t>&gt;</w:t>
      </w:r>
    </w:p>
    <w:p w14:paraId="1A889FA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m2:DLNUM</w:t>
      </w:r>
      <w:r w:rsidRPr="00E37AF3">
        <w:rPr>
          <w:color w:val="0000FF"/>
        </w:rPr>
        <w:t>&gt;</w:t>
      </w:r>
      <w:r w:rsidRPr="00E37AF3">
        <w:rPr>
          <w:b/>
          <w:bCs/>
        </w:rPr>
        <w:t>0001</w:t>
      </w:r>
      <w:r w:rsidRPr="00E37AF3">
        <w:rPr>
          <w:color w:val="0000FF"/>
        </w:rPr>
        <w:t>&lt;/</w:t>
      </w:r>
      <w:r w:rsidRPr="00E37AF3">
        <w:rPr>
          <w:color w:val="990000"/>
        </w:rPr>
        <w:t>m2:DLNUM</w:t>
      </w:r>
      <w:r w:rsidRPr="00E37AF3">
        <w:rPr>
          <w:color w:val="0000FF"/>
        </w:rPr>
        <w:t>&gt;</w:t>
      </w:r>
      <w:r w:rsidRPr="00E37AF3">
        <w:t xml:space="preserve"> </w:t>
      </w:r>
    </w:p>
    <w:p w14:paraId="0661403B"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m2:LACT</w:t>
      </w:r>
      <w:r w:rsidRPr="00E37AF3">
        <w:rPr>
          <w:color w:val="0000FF"/>
        </w:rPr>
        <w:t>&gt;</w:t>
      </w:r>
      <w:r w:rsidRPr="00E37AF3">
        <w:rPr>
          <w:b/>
          <w:bCs/>
        </w:rPr>
        <w:t>O</w:t>
      </w:r>
      <w:r w:rsidRPr="00E37AF3">
        <w:rPr>
          <w:color w:val="0000FF"/>
        </w:rPr>
        <w:t>&lt;/</w:t>
      </w:r>
      <w:r w:rsidRPr="00E37AF3">
        <w:rPr>
          <w:color w:val="990000"/>
        </w:rPr>
        <w:t>m2:LACT</w:t>
      </w:r>
      <w:r w:rsidRPr="00E37AF3">
        <w:rPr>
          <w:color w:val="0000FF"/>
        </w:rPr>
        <w:t>&gt;</w:t>
      </w:r>
      <w:r w:rsidRPr="00E37AF3">
        <w:t xml:space="preserve"> </w:t>
      </w:r>
    </w:p>
    <w:p w14:paraId="5BE9CF4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m2:STYC</w:t>
      </w:r>
      <w:r w:rsidRPr="00E37AF3">
        <w:rPr>
          <w:color w:val="0000FF"/>
        </w:rPr>
        <w:t>&gt;</w:t>
      </w:r>
      <w:r w:rsidRPr="00E37AF3">
        <w:rPr>
          <w:b/>
          <w:bCs/>
        </w:rPr>
        <w:t>SL</w:t>
      </w:r>
      <w:r w:rsidRPr="00E37AF3">
        <w:rPr>
          <w:color w:val="0000FF"/>
        </w:rPr>
        <w:t>&lt;/</w:t>
      </w:r>
      <w:r w:rsidRPr="00E37AF3">
        <w:rPr>
          <w:color w:val="990000"/>
        </w:rPr>
        <w:t>m2:STYC</w:t>
      </w:r>
      <w:r w:rsidRPr="00E37AF3">
        <w:rPr>
          <w:color w:val="0000FF"/>
        </w:rPr>
        <w:t>&gt;</w:t>
      </w:r>
      <w:r w:rsidRPr="00E37AF3">
        <w:t xml:space="preserve"> </w:t>
      </w:r>
    </w:p>
    <w:p w14:paraId="33C0D6D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m2:LISTNM</w:t>
      </w:r>
      <w:r w:rsidRPr="00E37AF3">
        <w:rPr>
          <w:color w:val="0000FF"/>
        </w:rPr>
        <w:t>&gt;</w:t>
      </w:r>
      <w:r w:rsidRPr="00E37AF3">
        <w:rPr>
          <w:b/>
          <w:bCs/>
        </w:rPr>
        <w:t>Island</w:t>
      </w:r>
      <w:r w:rsidRPr="00E37AF3">
        <w:rPr>
          <w:color w:val="0000FF"/>
        </w:rPr>
        <w:t>&lt;/</w:t>
      </w:r>
      <w:r w:rsidRPr="00E37AF3">
        <w:rPr>
          <w:color w:val="990000"/>
        </w:rPr>
        <w:t>m2:LISTNM</w:t>
      </w:r>
      <w:r w:rsidRPr="00E37AF3">
        <w:rPr>
          <w:color w:val="0000FF"/>
        </w:rPr>
        <w:t>&gt;</w:t>
      </w:r>
      <w:r w:rsidRPr="00E37AF3">
        <w:t xml:space="preserve"> </w:t>
      </w:r>
    </w:p>
    <w:p w14:paraId="07FDE07A"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m2:DIRECTORY_INFO</w:t>
      </w:r>
      <w:r w:rsidRPr="00E37AF3">
        <w:rPr>
          <w:color w:val="0000FF"/>
        </w:rPr>
        <w:t>&gt;</w:t>
      </w:r>
    </w:p>
    <w:p w14:paraId="319965EA" w14:textId="77777777" w:rsidR="00C251D3" w:rsidRPr="00E37AF3" w:rsidRDefault="00C251D3" w:rsidP="00C251D3">
      <w:pPr>
        <w:ind w:hanging="480"/>
      </w:pPr>
      <w:hyperlink r:id="rId328" w:history="1">
        <w:r w:rsidRPr="00E37AF3">
          <w:rPr>
            <w:b/>
            <w:bCs/>
            <w:color w:val="FF0000"/>
            <w:u w:val="single"/>
          </w:rPr>
          <w:t>-</w:t>
        </w:r>
      </w:hyperlink>
      <w:r w:rsidRPr="00E37AF3">
        <w:t xml:space="preserve"> </w:t>
      </w:r>
      <w:r w:rsidRPr="00E37AF3">
        <w:rPr>
          <w:color w:val="0000FF"/>
        </w:rPr>
        <w:t>&lt;</w:t>
      </w:r>
      <w:r w:rsidRPr="00E37AF3">
        <w:rPr>
          <w:color w:val="990000"/>
        </w:rPr>
        <w:t>m2:DIRECTORY_INFO</w:t>
      </w:r>
      <w:r w:rsidRPr="00E37AF3">
        <w:rPr>
          <w:color w:val="0000FF"/>
        </w:rPr>
        <w:t>&gt;</w:t>
      </w:r>
    </w:p>
    <w:p w14:paraId="64E7815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m2:DLNUM</w:t>
      </w:r>
      <w:r w:rsidRPr="00E37AF3">
        <w:rPr>
          <w:color w:val="0000FF"/>
        </w:rPr>
        <w:t>&gt;</w:t>
      </w:r>
      <w:r w:rsidRPr="00E37AF3">
        <w:rPr>
          <w:b/>
          <w:bCs/>
        </w:rPr>
        <w:t>0002</w:t>
      </w:r>
      <w:r w:rsidRPr="00E37AF3">
        <w:rPr>
          <w:color w:val="0000FF"/>
        </w:rPr>
        <w:t>&lt;/</w:t>
      </w:r>
      <w:r w:rsidRPr="00E37AF3">
        <w:rPr>
          <w:color w:val="990000"/>
        </w:rPr>
        <w:t>m2:DLNUM</w:t>
      </w:r>
      <w:r w:rsidRPr="00E37AF3">
        <w:rPr>
          <w:color w:val="0000FF"/>
        </w:rPr>
        <w:t>&gt;</w:t>
      </w:r>
      <w:r w:rsidRPr="00E37AF3">
        <w:t xml:space="preserve"> </w:t>
      </w:r>
    </w:p>
    <w:p w14:paraId="2059134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m2:LTN</w:t>
      </w:r>
      <w:r w:rsidRPr="00E37AF3">
        <w:rPr>
          <w:color w:val="0000FF"/>
        </w:rPr>
        <w:t>&gt;</w:t>
      </w:r>
      <w:r w:rsidRPr="00E37AF3">
        <w:rPr>
          <w:b/>
          <w:bCs/>
        </w:rPr>
        <w:t>9042230211</w:t>
      </w:r>
      <w:r w:rsidRPr="00E37AF3">
        <w:rPr>
          <w:color w:val="0000FF"/>
        </w:rPr>
        <w:t>&lt;/</w:t>
      </w:r>
      <w:r w:rsidRPr="00E37AF3">
        <w:rPr>
          <w:color w:val="990000"/>
        </w:rPr>
        <w:t>m2:LTN</w:t>
      </w:r>
      <w:r w:rsidRPr="00E37AF3">
        <w:rPr>
          <w:color w:val="0000FF"/>
        </w:rPr>
        <w:t>&gt;</w:t>
      </w:r>
      <w:r w:rsidRPr="00E37AF3">
        <w:t xml:space="preserve"> </w:t>
      </w:r>
    </w:p>
    <w:p w14:paraId="1445B1F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m2:LACT</w:t>
      </w:r>
      <w:r w:rsidRPr="00E37AF3">
        <w:rPr>
          <w:color w:val="0000FF"/>
        </w:rPr>
        <w:t>&gt;</w:t>
      </w:r>
      <w:r w:rsidRPr="00E37AF3">
        <w:rPr>
          <w:b/>
          <w:bCs/>
        </w:rPr>
        <w:t>I</w:t>
      </w:r>
      <w:r w:rsidRPr="00E37AF3">
        <w:rPr>
          <w:color w:val="0000FF"/>
        </w:rPr>
        <w:t>&lt;/</w:t>
      </w:r>
      <w:r w:rsidRPr="00E37AF3">
        <w:rPr>
          <w:color w:val="990000"/>
        </w:rPr>
        <w:t>m2:LACT</w:t>
      </w:r>
      <w:r w:rsidRPr="00E37AF3">
        <w:rPr>
          <w:color w:val="0000FF"/>
        </w:rPr>
        <w:t>&gt;</w:t>
      </w:r>
      <w:r w:rsidRPr="00E37AF3">
        <w:t xml:space="preserve"> </w:t>
      </w:r>
    </w:p>
    <w:p w14:paraId="50C8E70F"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m2:LTY</w:t>
      </w:r>
      <w:r w:rsidRPr="00E37AF3">
        <w:rPr>
          <w:color w:val="0000FF"/>
        </w:rPr>
        <w:t>&gt;</w:t>
      </w:r>
      <w:r w:rsidRPr="00E37AF3">
        <w:rPr>
          <w:b/>
          <w:bCs/>
        </w:rPr>
        <w:t>1</w:t>
      </w:r>
      <w:r w:rsidRPr="00E37AF3">
        <w:rPr>
          <w:color w:val="0000FF"/>
        </w:rPr>
        <w:t>&lt;/</w:t>
      </w:r>
      <w:r w:rsidRPr="00E37AF3">
        <w:rPr>
          <w:color w:val="990000"/>
        </w:rPr>
        <w:t>m2:LTY</w:t>
      </w:r>
      <w:r w:rsidRPr="00E37AF3">
        <w:rPr>
          <w:color w:val="0000FF"/>
        </w:rPr>
        <w:t>&gt;</w:t>
      </w:r>
      <w:r w:rsidRPr="00E37AF3">
        <w:t xml:space="preserve"> </w:t>
      </w:r>
    </w:p>
    <w:p w14:paraId="4655093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m2:STYC</w:t>
      </w:r>
      <w:r w:rsidRPr="00E37AF3">
        <w:rPr>
          <w:color w:val="0000FF"/>
        </w:rPr>
        <w:t>&gt;</w:t>
      </w:r>
      <w:r w:rsidRPr="00E37AF3">
        <w:rPr>
          <w:b/>
          <w:bCs/>
        </w:rPr>
        <w:t>SL</w:t>
      </w:r>
      <w:r w:rsidRPr="00E37AF3">
        <w:rPr>
          <w:color w:val="0000FF"/>
        </w:rPr>
        <w:t>&lt;/</w:t>
      </w:r>
      <w:r w:rsidRPr="00E37AF3">
        <w:rPr>
          <w:color w:val="990000"/>
        </w:rPr>
        <w:t>m2:STYC</w:t>
      </w:r>
      <w:r w:rsidRPr="00E37AF3">
        <w:rPr>
          <w:color w:val="0000FF"/>
        </w:rPr>
        <w:t>&gt;</w:t>
      </w:r>
      <w:r w:rsidRPr="00E37AF3">
        <w:t xml:space="preserve"> </w:t>
      </w:r>
    </w:p>
    <w:p w14:paraId="4750140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m2:DOI</w:t>
      </w:r>
      <w:r w:rsidRPr="00E37AF3">
        <w:rPr>
          <w:color w:val="0000FF"/>
        </w:rPr>
        <w:t>&gt;</w:t>
      </w:r>
      <w:r w:rsidRPr="00E37AF3">
        <w:rPr>
          <w:b/>
          <w:bCs/>
        </w:rPr>
        <w:t>0</w:t>
      </w:r>
      <w:r w:rsidRPr="00E37AF3">
        <w:rPr>
          <w:color w:val="0000FF"/>
        </w:rPr>
        <w:t>&lt;/</w:t>
      </w:r>
      <w:r w:rsidRPr="00E37AF3">
        <w:rPr>
          <w:color w:val="990000"/>
        </w:rPr>
        <w:t>m2:DOI</w:t>
      </w:r>
      <w:r w:rsidRPr="00E37AF3">
        <w:rPr>
          <w:color w:val="0000FF"/>
        </w:rPr>
        <w:t>&gt;</w:t>
      </w:r>
      <w:r w:rsidRPr="00E37AF3">
        <w:t xml:space="preserve"> </w:t>
      </w:r>
    </w:p>
    <w:p w14:paraId="661CD9C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m2:TOA</w:t>
      </w:r>
      <w:r w:rsidRPr="00E37AF3">
        <w:rPr>
          <w:color w:val="0000FF"/>
        </w:rPr>
        <w:t>&gt;</w:t>
      </w:r>
      <w:r w:rsidRPr="00E37AF3">
        <w:rPr>
          <w:b/>
          <w:bCs/>
        </w:rPr>
        <w:t>B</w:t>
      </w:r>
      <w:r w:rsidRPr="00E37AF3">
        <w:rPr>
          <w:color w:val="0000FF"/>
        </w:rPr>
        <w:t>&lt;/</w:t>
      </w:r>
      <w:r w:rsidRPr="00E37AF3">
        <w:rPr>
          <w:color w:val="990000"/>
        </w:rPr>
        <w:t>m2:TOA</w:t>
      </w:r>
      <w:r w:rsidRPr="00E37AF3">
        <w:rPr>
          <w:color w:val="0000FF"/>
        </w:rPr>
        <w:t>&gt;</w:t>
      </w:r>
      <w:r w:rsidRPr="00E37AF3">
        <w:t xml:space="preserve"> </w:t>
      </w:r>
    </w:p>
    <w:p w14:paraId="7BDACE6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m2:LISTNM</w:t>
      </w:r>
      <w:r w:rsidRPr="00E37AF3">
        <w:rPr>
          <w:color w:val="0000FF"/>
        </w:rPr>
        <w:t>&gt;</w:t>
      </w:r>
      <w:r w:rsidRPr="00E37AF3">
        <w:rPr>
          <w:b/>
          <w:bCs/>
        </w:rPr>
        <w:t>Island Treasure</w:t>
      </w:r>
      <w:r w:rsidRPr="00E37AF3">
        <w:rPr>
          <w:color w:val="0000FF"/>
        </w:rPr>
        <w:t>&lt;/</w:t>
      </w:r>
      <w:r w:rsidRPr="00E37AF3">
        <w:rPr>
          <w:color w:val="990000"/>
        </w:rPr>
        <w:t>m2:LISTNM</w:t>
      </w:r>
      <w:r w:rsidRPr="00E37AF3">
        <w:rPr>
          <w:color w:val="0000FF"/>
        </w:rPr>
        <w:t>&gt;</w:t>
      </w:r>
      <w:r w:rsidRPr="00E37AF3">
        <w:t xml:space="preserve"> </w:t>
      </w:r>
    </w:p>
    <w:p w14:paraId="142E1B78" w14:textId="77777777" w:rsidR="00C251D3" w:rsidRPr="008C51B0" w:rsidRDefault="00C251D3" w:rsidP="00C251D3">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m2:LISTADR</w:t>
      </w:r>
      <w:r w:rsidRPr="008C51B0">
        <w:rPr>
          <w:color w:val="0000FF"/>
          <w:lang w:val="es-ES"/>
        </w:rPr>
        <w:t>&gt;</w:t>
      </w:r>
      <w:r w:rsidRPr="008C51B0">
        <w:rPr>
          <w:b/>
          <w:bCs/>
          <w:lang w:val="es-ES"/>
        </w:rPr>
        <w:t>3370 Thalia Rd</w:t>
      </w:r>
      <w:r w:rsidRPr="008C51B0">
        <w:rPr>
          <w:color w:val="0000FF"/>
          <w:lang w:val="es-ES"/>
        </w:rPr>
        <w:t>&lt;/</w:t>
      </w:r>
      <w:r w:rsidRPr="008C51B0">
        <w:rPr>
          <w:color w:val="990000"/>
          <w:lang w:val="es-ES"/>
        </w:rPr>
        <w:t>m2:LISTADR</w:t>
      </w:r>
      <w:r w:rsidRPr="008C51B0">
        <w:rPr>
          <w:color w:val="0000FF"/>
          <w:lang w:val="es-ES"/>
        </w:rPr>
        <w:t>&gt;</w:t>
      </w:r>
      <w:r w:rsidRPr="008C51B0">
        <w:rPr>
          <w:lang w:val="es-ES"/>
        </w:rPr>
        <w:t xml:space="preserve"> </w:t>
      </w:r>
    </w:p>
    <w:p w14:paraId="47E0856A" w14:textId="77777777" w:rsidR="00C251D3" w:rsidRPr="00E37AF3" w:rsidRDefault="00C251D3" w:rsidP="00C251D3">
      <w:pPr>
        <w:ind w:hanging="240"/>
      </w:pPr>
      <w:r w:rsidRPr="008C51B0">
        <w:rPr>
          <w:b/>
          <w:bCs/>
          <w:color w:val="FF0000"/>
          <w:lang w:val="es-ES"/>
        </w:rPr>
        <w:t> </w:t>
      </w:r>
      <w:r w:rsidRPr="008C51B0">
        <w:rPr>
          <w:lang w:val="es-ES"/>
        </w:rPr>
        <w:t xml:space="preserve"> </w:t>
      </w:r>
      <w:r w:rsidRPr="00E37AF3">
        <w:rPr>
          <w:color w:val="0000FF"/>
        </w:rPr>
        <w:t>&lt;/</w:t>
      </w:r>
      <w:r w:rsidRPr="00E37AF3">
        <w:rPr>
          <w:color w:val="990000"/>
        </w:rPr>
        <w:t>m2:DIRECTORY_INFO</w:t>
      </w:r>
      <w:r w:rsidRPr="00E37AF3">
        <w:rPr>
          <w:color w:val="0000FF"/>
        </w:rPr>
        <w:t>&gt;</w:t>
      </w:r>
    </w:p>
    <w:p w14:paraId="0B6AFD8A"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m2:FIRM_ORDER_NOTIFICATION</w:t>
      </w:r>
      <w:r w:rsidRPr="00E37AF3">
        <w:rPr>
          <w:color w:val="0000FF"/>
        </w:rPr>
        <w:t>&gt;</w:t>
      </w:r>
    </w:p>
    <w:p w14:paraId="228D5C4B"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m2:NOTIFICATION</w:t>
      </w:r>
      <w:r w:rsidRPr="00E37AF3">
        <w:rPr>
          <w:color w:val="0000FF"/>
        </w:rPr>
        <w:t>&gt;</w:t>
      </w:r>
    </w:p>
    <w:p w14:paraId="241A75D3"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m2:LSR_RESP</w:t>
      </w:r>
      <w:r w:rsidRPr="00E37AF3">
        <w:rPr>
          <w:color w:val="0000FF"/>
        </w:rPr>
        <w:t>&gt;</w:t>
      </w:r>
    </w:p>
    <w:p w14:paraId="2626EB8E"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m1:ATT_LSR_ORD_RSP</w:t>
      </w:r>
      <w:r w:rsidRPr="00E37AF3">
        <w:rPr>
          <w:color w:val="0000FF"/>
        </w:rPr>
        <w:t>&gt;</w:t>
      </w:r>
    </w:p>
    <w:p w14:paraId="3E278080" w14:textId="77777777" w:rsidR="00B752E4" w:rsidRDefault="0074197A">
      <w:pPr>
        <w:pStyle w:val="Header"/>
        <w:tabs>
          <w:tab w:val="clear" w:pos="4320"/>
          <w:tab w:val="clear" w:pos="8640"/>
        </w:tabs>
        <w:rPr>
          <w:rFonts w:ascii="Arial" w:hAnsi="Arial" w:cs="Arial"/>
          <w:b/>
          <w:bCs/>
        </w:rPr>
      </w:pPr>
      <w:r>
        <w:rPr>
          <w:rFonts w:ascii="Arial" w:hAnsi="Arial" w:cs="Arial"/>
          <w:b/>
          <w:bCs/>
        </w:rPr>
        <w:br w:type="page"/>
      </w:r>
      <w:r w:rsidR="00B752E4">
        <w:rPr>
          <w:rFonts w:ascii="Arial" w:hAnsi="Arial" w:cs="Arial"/>
          <w:b/>
          <w:bCs/>
        </w:rPr>
        <w:t>TEST CASE M011: Scenario Description:* (Act=C) Change to disconnect multiple lines on multi-line account – LNA=D and change number of directories delivered annually.</w:t>
      </w:r>
    </w:p>
    <w:p w14:paraId="0C798725" w14:textId="77777777" w:rsidR="00B752E4" w:rsidRDefault="00B752E4">
      <w:pPr>
        <w:pStyle w:val="Heading3"/>
        <w:rPr>
          <w:i w:val="0"/>
          <w:iCs w:val="0"/>
        </w:rPr>
      </w:pPr>
      <w:r>
        <w:rPr>
          <w:i w:val="0"/>
          <w:iCs w:val="0"/>
        </w:rPr>
        <w:t>Type of Account:  Business / Multi-Line</w:t>
      </w:r>
    </w:p>
    <w:p w14:paraId="2D424559" w14:textId="77777777" w:rsidR="000A4F99" w:rsidRPr="000A4F99" w:rsidRDefault="000A4F99" w:rsidP="000A4F99"/>
    <w:p w14:paraId="626B35EE"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430"/>
        <w:gridCol w:w="3708"/>
        <w:gridCol w:w="2610"/>
      </w:tblGrid>
      <w:tr w:rsidR="00B752E4" w:rsidRPr="005914A2" w14:paraId="1A5F0646" w14:textId="77777777">
        <w:trPr>
          <w:tblHeader/>
        </w:trPr>
        <w:tc>
          <w:tcPr>
            <w:tcW w:w="2430" w:type="dxa"/>
            <w:tcBorders>
              <w:top w:val="single" w:sz="12" w:space="0" w:color="auto"/>
              <w:left w:val="single" w:sz="12" w:space="0" w:color="auto"/>
              <w:bottom w:val="single" w:sz="6" w:space="0" w:color="auto"/>
              <w:right w:val="single" w:sz="6" w:space="0" w:color="auto"/>
            </w:tcBorders>
          </w:tcPr>
          <w:p w14:paraId="4600DA0E" w14:textId="77777777" w:rsidR="00B752E4" w:rsidRPr="005914A2" w:rsidRDefault="00B752E4" w:rsidP="000A4F99">
            <w:pPr>
              <w:jc w:val="center"/>
              <w:rPr>
                <w:rFonts w:ascii="Arial" w:hAnsi="Arial" w:cs="Arial"/>
                <w:b/>
              </w:rPr>
            </w:pPr>
            <w:r w:rsidRPr="005914A2">
              <w:rPr>
                <w:rFonts w:ascii="Arial" w:hAnsi="Arial" w:cs="Arial"/>
                <w:b/>
              </w:rPr>
              <w:t>FIELDS</w:t>
            </w:r>
          </w:p>
        </w:tc>
        <w:tc>
          <w:tcPr>
            <w:tcW w:w="3708" w:type="dxa"/>
            <w:tcBorders>
              <w:top w:val="single" w:sz="12" w:space="0" w:color="auto"/>
              <w:left w:val="single" w:sz="6" w:space="0" w:color="auto"/>
              <w:bottom w:val="single" w:sz="6" w:space="0" w:color="auto"/>
              <w:right w:val="single" w:sz="6" w:space="0" w:color="auto"/>
            </w:tcBorders>
          </w:tcPr>
          <w:p w14:paraId="29BA28D3" w14:textId="77777777" w:rsidR="00B752E4" w:rsidRPr="005914A2" w:rsidRDefault="00B752E4">
            <w:pPr>
              <w:jc w:val="center"/>
              <w:rPr>
                <w:rFonts w:ascii="Arial" w:hAnsi="Arial" w:cs="Arial"/>
                <w:b/>
              </w:rPr>
            </w:pPr>
            <w:r w:rsidRPr="005914A2">
              <w:rPr>
                <w:rFonts w:ascii="Arial" w:hAnsi="Arial" w:cs="Arial"/>
                <w:b/>
              </w:rPr>
              <w:t>FIELD NAME</w:t>
            </w:r>
          </w:p>
        </w:tc>
        <w:tc>
          <w:tcPr>
            <w:tcW w:w="2610" w:type="dxa"/>
            <w:tcBorders>
              <w:top w:val="single" w:sz="12" w:space="0" w:color="auto"/>
              <w:left w:val="single" w:sz="6" w:space="0" w:color="auto"/>
              <w:bottom w:val="single" w:sz="6" w:space="0" w:color="auto"/>
              <w:right w:val="single" w:sz="12" w:space="0" w:color="auto"/>
            </w:tcBorders>
          </w:tcPr>
          <w:p w14:paraId="65BCE30B"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AF38E60"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4A8066C6" w14:textId="77777777" w:rsidR="00B752E4" w:rsidRPr="005914A2" w:rsidRDefault="00B752E4">
            <w:pPr>
              <w:pStyle w:val="Heading4"/>
              <w:rPr>
                <w:b/>
                <w:bCs/>
                <w:i w:val="0"/>
                <w:iCs w:val="0"/>
              </w:rPr>
            </w:pPr>
            <w:r w:rsidRPr="005914A2">
              <w:rPr>
                <w:b/>
                <w:bCs/>
                <w:i w:val="0"/>
                <w:iCs w:val="0"/>
              </w:rPr>
              <w:t>LSR  FORM</w:t>
            </w:r>
          </w:p>
        </w:tc>
      </w:tr>
      <w:tr w:rsidR="00B752E4" w:rsidRPr="005914A2" w14:paraId="08593B6D"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CA9C78D" w14:textId="77777777" w:rsidR="00B752E4" w:rsidRPr="005914A2" w:rsidRDefault="00B752E4">
            <w:pPr>
              <w:pStyle w:val="Heading4"/>
              <w:rPr>
                <w:b/>
                <w:bCs/>
                <w:i w:val="0"/>
                <w:iCs w:val="0"/>
              </w:rPr>
            </w:pPr>
            <w:r w:rsidRPr="005914A2">
              <w:rPr>
                <w:b/>
                <w:bCs/>
                <w:i w:val="0"/>
                <w:iCs w:val="0"/>
              </w:rPr>
              <w:t>Administration Section</w:t>
            </w:r>
          </w:p>
        </w:tc>
      </w:tr>
      <w:tr w:rsidR="00B752E4" w:rsidRPr="005914A2" w14:paraId="792F7B5C"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624977D9" w14:textId="77777777" w:rsidR="00B752E4" w:rsidRPr="005914A2" w:rsidRDefault="00B752E4">
            <w:pPr>
              <w:pStyle w:val="FORMDATA"/>
              <w:rPr>
                <w:b/>
                <w:color w:val="auto"/>
              </w:rPr>
            </w:pPr>
            <w:r w:rsidRPr="005914A2">
              <w:rPr>
                <w:b/>
                <w:color w:val="auto"/>
              </w:rPr>
              <w:t>CCNA</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3787A2F7" w14:textId="77777777" w:rsidR="00B752E4" w:rsidRPr="005914A2" w:rsidRDefault="00B752E4">
            <w:pPr>
              <w:pStyle w:val="FORMDATA"/>
              <w:rPr>
                <w:b/>
                <w:color w:val="auto"/>
              </w:rPr>
            </w:pPr>
            <w:r w:rsidRPr="005914A2">
              <w:rPr>
                <w:b/>
                <w:color w:val="auto"/>
              </w:rPr>
              <w:t>Customer Carrier Name Abbreviation</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69839D1E" w14:textId="77777777" w:rsidR="00B752E4" w:rsidRPr="005914A2" w:rsidRDefault="00B752E4">
            <w:pPr>
              <w:pStyle w:val="FORMDATA"/>
              <w:rPr>
                <w:b/>
                <w:color w:val="auto"/>
              </w:rPr>
            </w:pPr>
            <w:r w:rsidRPr="005914A2">
              <w:rPr>
                <w:b/>
                <w:color w:val="auto"/>
              </w:rPr>
              <w:t>ZXL</w:t>
            </w:r>
          </w:p>
        </w:tc>
      </w:tr>
      <w:tr w:rsidR="00B752E4" w:rsidRPr="005914A2" w14:paraId="4955DD32" w14:textId="77777777">
        <w:tc>
          <w:tcPr>
            <w:tcW w:w="2430" w:type="dxa"/>
            <w:tcBorders>
              <w:top w:val="single" w:sz="6" w:space="0" w:color="auto"/>
              <w:left w:val="single" w:sz="12" w:space="0" w:color="auto"/>
              <w:bottom w:val="single" w:sz="6" w:space="0" w:color="auto"/>
              <w:right w:val="single" w:sz="6" w:space="0" w:color="auto"/>
            </w:tcBorders>
          </w:tcPr>
          <w:p w14:paraId="2D9C751B" w14:textId="77777777" w:rsidR="00B752E4" w:rsidRPr="005914A2" w:rsidRDefault="00B752E4">
            <w:pPr>
              <w:pStyle w:val="FORMDATA"/>
              <w:rPr>
                <w:b/>
                <w:color w:val="auto"/>
              </w:rPr>
            </w:pPr>
            <w:r w:rsidRPr="005914A2">
              <w:rPr>
                <w:b/>
                <w:color w:val="auto"/>
              </w:rPr>
              <w:t>PON</w:t>
            </w:r>
          </w:p>
        </w:tc>
        <w:tc>
          <w:tcPr>
            <w:tcW w:w="3708" w:type="dxa"/>
            <w:tcBorders>
              <w:top w:val="single" w:sz="6" w:space="0" w:color="auto"/>
              <w:left w:val="single" w:sz="6" w:space="0" w:color="auto"/>
              <w:bottom w:val="single" w:sz="6" w:space="0" w:color="auto"/>
              <w:right w:val="single" w:sz="6" w:space="0" w:color="auto"/>
            </w:tcBorders>
          </w:tcPr>
          <w:p w14:paraId="664549E0" w14:textId="77777777" w:rsidR="00B752E4" w:rsidRPr="005914A2" w:rsidRDefault="00B752E4">
            <w:pPr>
              <w:pStyle w:val="FORMDATA"/>
              <w:rPr>
                <w:b/>
                <w:color w:val="auto"/>
              </w:rPr>
            </w:pPr>
            <w:r w:rsidRPr="005914A2">
              <w:rPr>
                <w:b/>
                <w:color w:val="auto"/>
              </w:rPr>
              <w:t>Purchase Order Number</w:t>
            </w:r>
          </w:p>
        </w:tc>
        <w:tc>
          <w:tcPr>
            <w:tcW w:w="2610" w:type="dxa"/>
            <w:tcBorders>
              <w:top w:val="single" w:sz="6" w:space="0" w:color="auto"/>
              <w:left w:val="single" w:sz="6" w:space="0" w:color="auto"/>
              <w:bottom w:val="single" w:sz="6" w:space="0" w:color="auto"/>
              <w:right w:val="single" w:sz="12" w:space="0" w:color="auto"/>
            </w:tcBorders>
          </w:tcPr>
          <w:p w14:paraId="0B2FF1A4" w14:textId="77777777" w:rsidR="00B752E4" w:rsidRPr="005914A2" w:rsidRDefault="00B752E4">
            <w:pPr>
              <w:pStyle w:val="FORMDATA"/>
              <w:rPr>
                <w:b/>
                <w:color w:val="auto"/>
              </w:rPr>
            </w:pPr>
            <w:r w:rsidRPr="005914A2">
              <w:rPr>
                <w:b/>
                <w:color w:val="auto"/>
              </w:rPr>
              <w:t>M11</w:t>
            </w:r>
          </w:p>
        </w:tc>
      </w:tr>
      <w:tr w:rsidR="00B752E4" w:rsidRPr="005914A2" w14:paraId="09219305" w14:textId="77777777">
        <w:tc>
          <w:tcPr>
            <w:tcW w:w="2430" w:type="dxa"/>
            <w:tcBorders>
              <w:top w:val="single" w:sz="6" w:space="0" w:color="auto"/>
              <w:left w:val="single" w:sz="12" w:space="0" w:color="auto"/>
              <w:bottom w:val="single" w:sz="6" w:space="0" w:color="auto"/>
              <w:right w:val="single" w:sz="6" w:space="0" w:color="auto"/>
            </w:tcBorders>
          </w:tcPr>
          <w:p w14:paraId="7E139EFA" w14:textId="77777777" w:rsidR="00B752E4" w:rsidRPr="005914A2" w:rsidRDefault="00B752E4">
            <w:pPr>
              <w:pStyle w:val="FORMDATA"/>
              <w:rPr>
                <w:b/>
                <w:color w:val="auto"/>
              </w:rPr>
            </w:pPr>
            <w:r w:rsidRPr="005914A2">
              <w:rPr>
                <w:b/>
                <w:color w:val="auto"/>
              </w:rPr>
              <w:t>PROJECT</w:t>
            </w:r>
          </w:p>
        </w:tc>
        <w:tc>
          <w:tcPr>
            <w:tcW w:w="3708" w:type="dxa"/>
            <w:tcBorders>
              <w:top w:val="single" w:sz="6" w:space="0" w:color="auto"/>
              <w:left w:val="single" w:sz="6" w:space="0" w:color="auto"/>
              <w:bottom w:val="single" w:sz="6" w:space="0" w:color="auto"/>
              <w:right w:val="single" w:sz="6" w:space="0" w:color="auto"/>
            </w:tcBorders>
          </w:tcPr>
          <w:p w14:paraId="51C6D887" w14:textId="77777777" w:rsidR="00B752E4" w:rsidRPr="005914A2" w:rsidRDefault="00B752E4">
            <w:pPr>
              <w:pStyle w:val="FORMDATA"/>
              <w:rPr>
                <w:b/>
                <w:color w:val="auto"/>
              </w:rPr>
            </w:pPr>
            <w:r w:rsidRPr="005914A2">
              <w:rPr>
                <w:b/>
                <w:color w:val="auto"/>
              </w:rPr>
              <w:t>Project</w:t>
            </w:r>
          </w:p>
        </w:tc>
        <w:tc>
          <w:tcPr>
            <w:tcW w:w="2610" w:type="dxa"/>
            <w:tcBorders>
              <w:top w:val="single" w:sz="6" w:space="0" w:color="auto"/>
              <w:left w:val="single" w:sz="6" w:space="0" w:color="auto"/>
              <w:bottom w:val="single" w:sz="6" w:space="0" w:color="auto"/>
              <w:right w:val="single" w:sz="12" w:space="0" w:color="auto"/>
            </w:tcBorders>
          </w:tcPr>
          <w:p w14:paraId="546D88AF" w14:textId="77777777" w:rsidR="00B752E4" w:rsidRPr="005914A2" w:rsidRDefault="00B752E4">
            <w:pPr>
              <w:pStyle w:val="FORMDATA"/>
              <w:rPr>
                <w:b/>
                <w:color w:val="auto"/>
              </w:rPr>
            </w:pPr>
            <w:r w:rsidRPr="005914A2">
              <w:rPr>
                <w:b/>
                <w:color w:val="auto"/>
              </w:rPr>
              <w:t>CAVENOBILL</w:t>
            </w:r>
          </w:p>
        </w:tc>
      </w:tr>
      <w:tr w:rsidR="00B752E4" w:rsidRPr="005914A2" w14:paraId="477AB778" w14:textId="77777777">
        <w:tc>
          <w:tcPr>
            <w:tcW w:w="2430" w:type="dxa"/>
            <w:tcBorders>
              <w:top w:val="single" w:sz="6" w:space="0" w:color="auto"/>
              <w:left w:val="single" w:sz="12" w:space="0" w:color="auto"/>
              <w:bottom w:val="single" w:sz="6" w:space="0" w:color="auto"/>
              <w:right w:val="single" w:sz="6" w:space="0" w:color="auto"/>
            </w:tcBorders>
          </w:tcPr>
          <w:p w14:paraId="6811DA71" w14:textId="77777777" w:rsidR="00B752E4" w:rsidRPr="005914A2" w:rsidRDefault="00B752E4">
            <w:pPr>
              <w:pStyle w:val="FORMDATA"/>
              <w:rPr>
                <w:b/>
                <w:color w:val="auto"/>
              </w:rPr>
            </w:pPr>
            <w:r w:rsidRPr="005914A2">
              <w:rPr>
                <w:b/>
                <w:color w:val="auto"/>
              </w:rPr>
              <w:t>ATN</w:t>
            </w:r>
          </w:p>
        </w:tc>
        <w:tc>
          <w:tcPr>
            <w:tcW w:w="3708" w:type="dxa"/>
            <w:tcBorders>
              <w:top w:val="single" w:sz="6" w:space="0" w:color="auto"/>
              <w:left w:val="single" w:sz="6" w:space="0" w:color="auto"/>
              <w:bottom w:val="single" w:sz="6" w:space="0" w:color="auto"/>
              <w:right w:val="single" w:sz="6" w:space="0" w:color="auto"/>
            </w:tcBorders>
          </w:tcPr>
          <w:p w14:paraId="0FF600AA" w14:textId="77777777" w:rsidR="00B752E4" w:rsidRPr="005914A2" w:rsidRDefault="00B752E4">
            <w:pPr>
              <w:pStyle w:val="FORMDATA"/>
              <w:rPr>
                <w:b/>
                <w:color w:val="auto"/>
              </w:rPr>
            </w:pPr>
            <w:r w:rsidRPr="005914A2">
              <w:rPr>
                <w:b/>
                <w:color w:val="auto"/>
              </w:rPr>
              <w:t>Account Telephone Number</w:t>
            </w:r>
          </w:p>
        </w:tc>
        <w:tc>
          <w:tcPr>
            <w:tcW w:w="2610" w:type="dxa"/>
            <w:tcBorders>
              <w:top w:val="single" w:sz="6" w:space="0" w:color="auto"/>
              <w:left w:val="single" w:sz="6" w:space="0" w:color="auto"/>
              <w:bottom w:val="single" w:sz="6" w:space="0" w:color="auto"/>
              <w:right w:val="single" w:sz="12" w:space="0" w:color="auto"/>
            </w:tcBorders>
          </w:tcPr>
          <w:p w14:paraId="6B84248A" w14:textId="77777777" w:rsidR="00B752E4" w:rsidRPr="005914A2" w:rsidRDefault="00B752E4">
            <w:pPr>
              <w:pStyle w:val="FORMDATA"/>
              <w:rPr>
                <w:b/>
                <w:color w:val="auto"/>
              </w:rPr>
            </w:pPr>
            <w:r w:rsidRPr="005914A2">
              <w:rPr>
                <w:b/>
                <w:color w:val="auto"/>
              </w:rPr>
              <w:t>3348726282</w:t>
            </w:r>
          </w:p>
        </w:tc>
      </w:tr>
      <w:tr w:rsidR="00B752E4" w:rsidRPr="005914A2" w14:paraId="2AFC34D0" w14:textId="77777777">
        <w:trPr>
          <w:trHeight w:val="72"/>
        </w:trPr>
        <w:tc>
          <w:tcPr>
            <w:tcW w:w="2430" w:type="dxa"/>
            <w:tcBorders>
              <w:top w:val="single" w:sz="6" w:space="0" w:color="auto"/>
              <w:left w:val="single" w:sz="12" w:space="0" w:color="auto"/>
              <w:bottom w:val="single" w:sz="6" w:space="0" w:color="auto"/>
              <w:right w:val="single" w:sz="6" w:space="0" w:color="auto"/>
            </w:tcBorders>
            <w:shd w:val="clear" w:color="auto" w:fill="CC99FF"/>
          </w:tcPr>
          <w:p w14:paraId="49DD61D1" w14:textId="77777777" w:rsidR="00B752E4" w:rsidRPr="005914A2" w:rsidRDefault="00B752E4">
            <w:pPr>
              <w:pStyle w:val="FORMDATA"/>
              <w:rPr>
                <w:b/>
                <w:color w:val="auto"/>
              </w:rPr>
            </w:pPr>
            <w:r w:rsidRPr="005914A2">
              <w:rPr>
                <w:b/>
                <w:color w:val="auto"/>
              </w:rPr>
              <w:t>SC</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4CFE65FE"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569B9DA9" w14:textId="77777777" w:rsidR="00B752E4" w:rsidRPr="005914A2" w:rsidRDefault="00B752E4">
            <w:pPr>
              <w:pStyle w:val="FORMDATA"/>
              <w:rPr>
                <w:b/>
                <w:color w:val="auto"/>
              </w:rPr>
            </w:pPr>
            <w:r w:rsidRPr="005914A2">
              <w:rPr>
                <w:b/>
                <w:color w:val="auto"/>
              </w:rPr>
              <w:t>LCSC</w:t>
            </w:r>
          </w:p>
        </w:tc>
      </w:tr>
      <w:tr w:rsidR="00B752E4" w:rsidRPr="005914A2" w14:paraId="399EBDAC"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2882CFED" w14:textId="77777777" w:rsidR="00B752E4" w:rsidRPr="005914A2" w:rsidRDefault="00B752E4">
            <w:pPr>
              <w:pStyle w:val="FORMDATA"/>
              <w:rPr>
                <w:b/>
                <w:color w:val="auto"/>
              </w:rPr>
            </w:pPr>
            <w:r w:rsidRPr="005914A2">
              <w:rPr>
                <w:b/>
                <w:color w:val="auto"/>
              </w:rPr>
              <w:t>D/TSent</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3D6F9210" w14:textId="77777777" w:rsidR="00B752E4" w:rsidRPr="005914A2" w:rsidRDefault="00B752E4">
            <w:pPr>
              <w:pStyle w:val="FORMDATA"/>
              <w:rPr>
                <w:b/>
                <w:color w:val="auto"/>
              </w:rPr>
            </w:pPr>
            <w:r w:rsidRPr="005914A2">
              <w:rPr>
                <w:b/>
                <w:color w:val="auto"/>
              </w:rPr>
              <w:t>Date &amp; Time Sent</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7C4336EB" w14:textId="77777777" w:rsidR="00B752E4" w:rsidRPr="005914A2" w:rsidRDefault="00B752E4">
            <w:pPr>
              <w:pStyle w:val="FORMDATA"/>
              <w:rPr>
                <w:b/>
                <w:color w:val="auto"/>
              </w:rPr>
            </w:pPr>
            <w:r w:rsidRPr="005914A2">
              <w:rPr>
                <w:b/>
                <w:color w:val="auto"/>
              </w:rPr>
              <w:t>20030328</w:t>
            </w:r>
          </w:p>
        </w:tc>
      </w:tr>
      <w:tr w:rsidR="00B752E4" w:rsidRPr="005914A2" w14:paraId="14627201" w14:textId="77777777">
        <w:tc>
          <w:tcPr>
            <w:tcW w:w="2430" w:type="dxa"/>
            <w:tcBorders>
              <w:top w:val="single" w:sz="6" w:space="0" w:color="auto"/>
              <w:left w:val="single" w:sz="12" w:space="0" w:color="auto"/>
              <w:bottom w:val="single" w:sz="6" w:space="0" w:color="auto"/>
              <w:right w:val="single" w:sz="6" w:space="0" w:color="auto"/>
            </w:tcBorders>
          </w:tcPr>
          <w:p w14:paraId="19DF4355" w14:textId="77777777" w:rsidR="00B752E4" w:rsidRPr="005914A2" w:rsidRDefault="00B752E4">
            <w:pPr>
              <w:pStyle w:val="FORMDATA"/>
              <w:rPr>
                <w:b/>
                <w:color w:val="auto"/>
              </w:rPr>
            </w:pPr>
            <w:r w:rsidRPr="005914A2">
              <w:rPr>
                <w:b/>
                <w:color w:val="auto"/>
              </w:rPr>
              <w:t>DDD</w:t>
            </w:r>
          </w:p>
        </w:tc>
        <w:tc>
          <w:tcPr>
            <w:tcW w:w="3708" w:type="dxa"/>
            <w:tcBorders>
              <w:top w:val="single" w:sz="6" w:space="0" w:color="auto"/>
              <w:left w:val="single" w:sz="6" w:space="0" w:color="auto"/>
              <w:bottom w:val="single" w:sz="6" w:space="0" w:color="auto"/>
              <w:right w:val="single" w:sz="6" w:space="0" w:color="auto"/>
            </w:tcBorders>
          </w:tcPr>
          <w:p w14:paraId="2526D12C" w14:textId="77777777" w:rsidR="00B752E4" w:rsidRPr="005914A2" w:rsidRDefault="00B752E4">
            <w:pPr>
              <w:pStyle w:val="FORMDATA"/>
              <w:rPr>
                <w:b/>
                <w:color w:val="auto"/>
              </w:rPr>
            </w:pPr>
            <w:r w:rsidRPr="005914A2">
              <w:rPr>
                <w:b/>
                <w:color w:val="auto"/>
              </w:rPr>
              <w:t>Desired Due Date</w:t>
            </w:r>
          </w:p>
        </w:tc>
        <w:tc>
          <w:tcPr>
            <w:tcW w:w="2610" w:type="dxa"/>
            <w:tcBorders>
              <w:top w:val="single" w:sz="6" w:space="0" w:color="auto"/>
              <w:left w:val="single" w:sz="6" w:space="0" w:color="auto"/>
              <w:bottom w:val="single" w:sz="6" w:space="0" w:color="auto"/>
              <w:right w:val="single" w:sz="12" w:space="0" w:color="auto"/>
            </w:tcBorders>
          </w:tcPr>
          <w:p w14:paraId="5D334ECA" w14:textId="77777777" w:rsidR="00B752E4" w:rsidRPr="005914A2" w:rsidRDefault="00B752E4">
            <w:pPr>
              <w:pStyle w:val="FORMDATA"/>
              <w:rPr>
                <w:b/>
                <w:color w:val="auto"/>
              </w:rPr>
            </w:pPr>
            <w:r w:rsidRPr="005914A2">
              <w:rPr>
                <w:b/>
                <w:color w:val="auto"/>
              </w:rPr>
              <w:t>20030428</w:t>
            </w:r>
          </w:p>
        </w:tc>
      </w:tr>
      <w:tr w:rsidR="00B752E4" w:rsidRPr="005914A2" w14:paraId="607BC45D" w14:textId="77777777">
        <w:tc>
          <w:tcPr>
            <w:tcW w:w="2430" w:type="dxa"/>
            <w:tcBorders>
              <w:top w:val="single" w:sz="6" w:space="0" w:color="auto"/>
              <w:left w:val="single" w:sz="12" w:space="0" w:color="auto"/>
              <w:bottom w:val="single" w:sz="6" w:space="0" w:color="auto"/>
              <w:right w:val="single" w:sz="6" w:space="0" w:color="auto"/>
            </w:tcBorders>
          </w:tcPr>
          <w:p w14:paraId="1FBC42F1" w14:textId="77777777" w:rsidR="00B752E4" w:rsidRPr="005914A2" w:rsidRDefault="00B752E4">
            <w:pPr>
              <w:pStyle w:val="FORMDATA"/>
              <w:rPr>
                <w:b/>
                <w:color w:val="auto"/>
              </w:rPr>
            </w:pPr>
            <w:r w:rsidRPr="005914A2">
              <w:rPr>
                <w:b/>
                <w:color w:val="auto"/>
              </w:rPr>
              <w:t>REQTYP</w:t>
            </w:r>
          </w:p>
        </w:tc>
        <w:tc>
          <w:tcPr>
            <w:tcW w:w="3708" w:type="dxa"/>
            <w:tcBorders>
              <w:top w:val="single" w:sz="6" w:space="0" w:color="auto"/>
              <w:left w:val="single" w:sz="6" w:space="0" w:color="auto"/>
              <w:bottom w:val="single" w:sz="6" w:space="0" w:color="auto"/>
              <w:right w:val="single" w:sz="6" w:space="0" w:color="auto"/>
            </w:tcBorders>
          </w:tcPr>
          <w:p w14:paraId="1460E255" w14:textId="77777777" w:rsidR="00B752E4" w:rsidRPr="005914A2" w:rsidRDefault="00B752E4">
            <w:pPr>
              <w:pStyle w:val="FORMDATA"/>
              <w:rPr>
                <w:b/>
                <w:color w:val="auto"/>
              </w:rPr>
            </w:pPr>
            <w:r w:rsidRPr="005914A2">
              <w:rPr>
                <w:b/>
                <w:color w:val="auto"/>
              </w:rPr>
              <w:t>Request Type</w:t>
            </w:r>
          </w:p>
        </w:tc>
        <w:tc>
          <w:tcPr>
            <w:tcW w:w="2610" w:type="dxa"/>
            <w:tcBorders>
              <w:top w:val="single" w:sz="6" w:space="0" w:color="auto"/>
              <w:left w:val="single" w:sz="6" w:space="0" w:color="auto"/>
              <w:bottom w:val="single" w:sz="6" w:space="0" w:color="auto"/>
              <w:right w:val="single" w:sz="12" w:space="0" w:color="auto"/>
            </w:tcBorders>
          </w:tcPr>
          <w:p w14:paraId="63D794FE" w14:textId="77777777" w:rsidR="00B752E4" w:rsidRPr="005914A2" w:rsidRDefault="00B752E4">
            <w:pPr>
              <w:pStyle w:val="FORMDATA"/>
              <w:rPr>
                <w:b/>
                <w:color w:val="auto"/>
              </w:rPr>
            </w:pPr>
            <w:r w:rsidRPr="005914A2">
              <w:rPr>
                <w:b/>
                <w:color w:val="auto"/>
              </w:rPr>
              <w:t>MB</w:t>
            </w:r>
          </w:p>
        </w:tc>
      </w:tr>
      <w:tr w:rsidR="00B752E4" w:rsidRPr="005914A2" w14:paraId="6314FBF7" w14:textId="77777777">
        <w:tc>
          <w:tcPr>
            <w:tcW w:w="2430" w:type="dxa"/>
            <w:tcBorders>
              <w:top w:val="single" w:sz="6" w:space="0" w:color="auto"/>
              <w:left w:val="single" w:sz="12" w:space="0" w:color="auto"/>
              <w:bottom w:val="single" w:sz="6" w:space="0" w:color="auto"/>
              <w:right w:val="single" w:sz="6" w:space="0" w:color="auto"/>
            </w:tcBorders>
          </w:tcPr>
          <w:p w14:paraId="072919CD" w14:textId="77777777" w:rsidR="00B752E4" w:rsidRPr="005914A2" w:rsidRDefault="00B752E4">
            <w:pPr>
              <w:pStyle w:val="FORMDATA"/>
              <w:rPr>
                <w:b/>
                <w:color w:val="auto"/>
              </w:rPr>
            </w:pPr>
            <w:r w:rsidRPr="005914A2">
              <w:rPr>
                <w:b/>
                <w:color w:val="auto"/>
              </w:rPr>
              <w:t>ACT</w:t>
            </w:r>
          </w:p>
        </w:tc>
        <w:tc>
          <w:tcPr>
            <w:tcW w:w="3708" w:type="dxa"/>
            <w:tcBorders>
              <w:top w:val="single" w:sz="6" w:space="0" w:color="auto"/>
              <w:left w:val="single" w:sz="6" w:space="0" w:color="auto"/>
              <w:bottom w:val="single" w:sz="6" w:space="0" w:color="auto"/>
              <w:right w:val="single" w:sz="6" w:space="0" w:color="auto"/>
            </w:tcBorders>
          </w:tcPr>
          <w:p w14:paraId="4ECF842B" w14:textId="77777777" w:rsidR="00B752E4" w:rsidRPr="005914A2" w:rsidRDefault="00B752E4">
            <w:pPr>
              <w:pStyle w:val="FORMDATA"/>
              <w:rPr>
                <w:b/>
                <w:color w:val="auto"/>
              </w:rPr>
            </w:pPr>
            <w:r w:rsidRPr="005914A2">
              <w:rPr>
                <w:b/>
                <w:color w:val="auto"/>
              </w:rPr>
              <w:t>Activity Type</w:t>
            </w:r>
          </w:p>
        </w:tc>
        <w:tc>
          <w:tcPr>
            <w:tcW w:w="2610" w:type="dxa"/>
            <w:tcBorders>
              <w:top w:val="single" w:sz="6" w:space="0" w:color="auto"/>
              <w:left w:val="single" w:sz="6" w:space="0" w:color="auto"/>
              <w:bottom w:val="single" w:sz="6" w:space="0" w:color="auto"/>
              <w:right w:val="single" w:sz="12" w:space="0" w:color="auto"/>
            </w:tcBorders>
          </w:tcPr>
          <w:p w14:paraId="0A0E5664" w14:textId="77777777" w:rsidR="00B752E4" w:rsidRPr="005914A2" w:rsidRDefault="00B752E4">
            <w:pPr>
              <w:pStyle w:val="FORMDATA"/>
              <w:rPr>
                <w:b/>
                <w:color w:val="auto"/>
              </w:rPr>
            </w:pPr>
            <w:r w:rsidRPr="005914A2">
              <w:rPr>
                <w:b/>
                <w:color w:val="auto"/>
              </w:rPr>
              <w:t>C</w:t>
            </w:r>
          </w:p>
        </w:tc>
      </w:tr>
      <w:tr w:rsidR="00B752E4" w:rsidRPr="005914A2" w14:paraId="459756B1" w14:textId="77777777">
        <w:tc>
          <w:tcPr>
            <w:tcW w:w="2430" w:type="dxa"/>
            <w:tcBorders>
              <w:top w:val="single" w:sz="6" w:space="0" w:color="auto"/>
              <w:left w:val="single" w:sz="12" w:space="0" w:color="auto"/>
              <w:bottom w:val="single" w:sz="6" w:space="0" w:color="auto"/>
              <w:right w:val="single" w:sz="6" w:space="0" w:color="auto"/>
            </w:tcBorders>
          </w:tcPr>
          <w:p w14:paraId="37131111" w14:textId="77777777" w:rsidR="00B752E4" w:rsidRPr="005914A2" w:rsidRDefault="00B752E4">
            <w:pPr>
              <w:pStyle w:val="FORMDATA"/>
              <w:rPr>
                <w:b/>
                <w:color w:val="auto"/>
              </w:rPr>
            </w:pPr>
            <w:r w:rsidRPr="005914A2">
              <w:rPr>
                <w:b/>
                <w:color w:val="auto"/>
              </w:rPr>
              <w:t>CC</w:t>
            </w:r>
          </w:p>
        </w:tc>
        <w:tc>
          <w:tcPr>
            <w:tcW w:w="3708" w:type="dxa"/>
            <w:tcBorders>
              <w:top w:val="single" w:sz="6" w:space="0" w:color="auto"/>
              <w:left w:val="single" w:sz="6" w:space="0" w:color="auto"/>
              <w:bottom w:val="single" w:sz="6" w:space="0" w:color="auto"/>
              <w:right w:val="single" w:sz="6" w:space="0" w:color="auto"/>
            </w:tcBorders>
          </w:tcPr>
          <w:p w14:paraId="718286F3" w14:textId="77777777" w:rsidR="00B752E4" w:rsidRPr="005914A2" w:rsidRDefault="00B752E4">
            <w:pPr>
              <w:pStyle w:val="FORMDATA"/>
              <w:rPr>
                <w:b/>
                <w:color w:val="auto"/>
              </w:rPr>
            </w:pPr>
            <w:r w:rsidRPr="005914A2">
              <w:rPr>
                <w:b/>
                <w:color w:val="auto"/>
              </w:rPr>
              <w:t>Company Code</w:t>
            </w:r>
          </w:p>
        </w:tc>
        <w:tc>
          <w:tcPr>
            <w:tcW w:w="2610" w:type="dxa"/>
            <w:tcBorders>
              <w:top w:val="single" w:sz="6" w:space="0" w:color="auto"/>
              <w:left w:val="single" w:sz="6" w:space="0" w:color="auto"/>
              <w:bottom w:val="single" w:sz="6" w:space="0" w:color="auto"/>
              <w:right w:val="single" w:sz="12" w:space="0" w:color="auto"/>
            </w:tcBorders>
          </w:tcPr>
          <w:p w14:paraId="378006F3" w14:textId="77777777" w:rsidR="00B752E4" w:rsidRPr="005914A2" w:rsidRDefault="00B752E4">
            <w:pPr>
              <w:pStyle w:val="FORMDATA"/>
              <w:rPr>
                <w:b/>
                <w:color w:val="auto"/>
              </w:rPr>
            </w:pPr>
            <w:r w:rsidRPr="005914A2">
              <w:rPr>
                <w:b/>
                <w:color w:val="auto"/>
              </w:rPr>
              <w:t>9999</w:t>
            </w:r>
          </w:p>
        </w:tc>
      </w:tr>
      <w:tr w:rsidR="00B752E4" w:rsidRPr="005914A2" w14:paraId="08AEA224" w14:textId="77777777">
        <w:tc>
          <w:tcPr>
            <w:tcW w:w="2430" w:type="dxa"/>
            <w:tcBorders>
              <w:top w:val="single" w:sz="6" w:space="0" w:color="auto"/>
              <w:left w:val="single" w:sz="12" w:space="0" w:color="auto"/>
              <w:bottom w:val="single" w:sz="6" w:space="0" w:color="auto"/>
              <w:right w:val="single" w:sz="6" w:space="0" w:color="auto"/>
            </w:tcBorders>
          </w:tcPr>
          <w:p w14:paraId="59E5A9E7" w14:textId="77777777" w:rsidR="00B752E4" w:rsidRPr="005914A2" w:rsidRDefault="00B752E4">
            <w:pPr>
              <w:pStyle w:val="FORMDATA"/>
              <w:rPr>
                <w:b/>
                <w:color w:val="auto"/>
              </w:rPr>
            </w:pPr>
            <w:r w:rsidRPr="005914A2">
              <w:rPr>
                <w:b/>
                <w:color w:val="auto"/>
              </w:rPr>
              <w:t>TOS</w:t>
            </w:r>
          </w:p>
        </w:tc>
        <w:tc>
          <w:tcPr>
            <w:tcW w:w="3708" w:type="dxa"/>
            <w:tcBorders>
              <w:top w:val="single" w:sz="6" w:space="0" w:color="auto"/>
              <w:left w:val="single" w:sz="6" w:space="0" w:color="auto"/>
              <w:bottom w:val="single" w:sz="6" w:space="0" w:color="auto"/>
              <w:right w:val="single" w:sz="6" w:space="0" w:color="auto"/>
            </w:tcBorders>
          </w:tcPr>
          <w:p w14:paraId="5AB3E872" w14:textId="77777777" w:rsidR="00B752E4" w:rsidRPr="005914A2" w:rsidRDefault="00B752E4">
            <w:pPr>
              <w:pStyle w:val="FORMDATA"/>
              <w:rPr>
                <w:b/>
                <w:color w:val="auto"/>
              </w:rPr>
            </w:pPr>
            <w:r w:rsidRPr="005914A2">
              <w:rPr>
                <w:b/>
                <w:color w:val="auto"/>
              </w:rPr>
              <w:t>Type of Service</w:t>
            </w:r>
          </w:p>
        </w:tc>
        <w:tc>
          <w:tcPr>
            <w:tcW w:w="2610" w:type="dxa"/>
            <w:tcBorders>
              <w:top w:val="single" w:sz="6" w:space="0" w:color="auto"/>
              <w:left w:val="single" w:sz="6" w:space="0" w:color="auto"/>
              <w:bottom w:val="single" w:sz="6" w:space="0" w:color="auto"/>
              <w:right w:val="single" w:sz="12" w:space="0" w:color="auto"/>
            </w:tcBorders>
          </w:tcPr>
          <w:p w14:paraId="42E93BF9" w14:textId="77777777" w:rsidR="00B752E4" w:rsidRPr="005914A2" w:rsidRDefault="00B752E4">
            <w:pPr>
              <w:pStyle w:val="FORMDATA"/>
              <w:rPr>
                <w:b/>
                <w:color w:val="auto"/>
              </w:rPr>
            </w:pPr>
            <w:r w:rsidRPr="005914A2">
              <w:rPr>
                <w:b/>
                <w:color w:val="auto"/>
              </w:rPr>
              <w:t>1AM-</w:t>
            </w:r>
          </w:p>
        </w:tc>
      </w:tr>
      <w:tr w:rsidR="00B752E4" w:rsidRPr="005914A2" w14:paraId="3E40D4A5"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E8EFB06" w14:textId="77777777" w:rsidR="00B752E4" w:rsidRPr="005914A2" w:rsidRDefault="00B752E4">
            <w:pPr>
              <w:pStyle w:val="Heading4"/>
              <w:rPr>
                <w:b/>
                <w:i w:val="0"/>
              </w:rPr>
            </w:pPr>
            <w:r w:rsidRPr="005914A2">
              <w:rPr>
                <w:b/>
                <w:i w:val="0"/>
              </w:rPr>
              <w:t>Billing Section</w:t>
            </w:r>
          </w:p>
        </w:tc>
      </w:tr>
      <w:tr w:rsidR="00B752E4" w:rsidRPr="005914A2" w14:paraId="517A52E5"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582A9203" w14:textId="77777777" w:rsidR="00B752E4" w:rsidRPr="005914A2" w:rsidRDefault="00B752E4">
            <w:pPr>
              <w:pStyle w:val="FORMDATA"/>
              <w:rPr>
                <w:b/>
                <w:color w:val="auto"/>
              </w:rPr>
            </w:pPr>
            <w:r w:rsidRPr="005914A2">
              <w:rPr>
                <w:b/>
                <w:color w:val="auto"/>
              </w:rPr>
              <w:t>BAN1</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74304F49" w14:textId="77777777" w:rsidR="00B752E4" w:rsidRPr="005914A2" w:rsidRDefault="00B752E4">
            <w:pPr>
              <w:pStyle w:val="FORMDATA"/>
              <w:rPr>
                <w:b/>
                <w:color w:val="auto"/>
              </w:rPr>
            </w:pPr>
            <w:r w:rsidRPr="005914A2">
              <w:rPr>
                <w:b/>
                <w:color w:val="auto"/>
              </w:rPr>
              <w:t>Billing Account Number 1</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7C5E8752" w14:textId="77777777" w:rsidR="00B752E4" w:rsidRPr="005914A2" w:rsidRDefault="00B752E4">
            <w:pPr>
              <w:pStyle w:val="FORMDATA"/>
              <w:rPr>
                <w:b/>
                <w:color w:val="auto"/>
                <w:lang w:val="fr-FR"/>
              </w:rPr>
            </w:pPr>
            <w:r w:rsidRPr="005914A2">
              <w:rPr>
                <w:b/>
                <w:color w:val="auto"/>
                <w:lang w:val="fr-FR"/>
              </w:rPr>
              <w:t>205Q886621621</w:t>
            </w:r>
            <w:r w:rsidRPr="005914A2">
              <w:rPr>
                <w:b/>
                <w:color w:val="auto"/>
                <w:lang w:val="fr-FR"/>
              </w:rPr>
              <w:tab/>
            </w:r>
          </w:p>
        </w:tc>
      </w:tr>
      <w:tr w:rsidR="00B752E4" w:rsidRPr="005914A2" w14:paraId="15DAA604" w14:textId="77777777">
        <w:tc>
          <w:tcPr>
            <w:tcW w:w="2430" w:type="dxa"/>
            <w:tcBorders>
              <w:top w:val="single" w:sz="6" w:space="0" w:color="auto"/>
              <w:left w:val="single" w:sz="12" w:space="0" w:color="auto"/>
              <w:bottom w:val="single" w:sz="6" w:space="0" w:color="auto"/>
              <w:right w:val="single" w:sz="6" w:space="0" w:color="auto"/>
            </w:tcBorders>
            <w:shd w:val="clear" w:color="auto" w:fill="99CCFF"/>
          </w:tcPr>
          <w:p w14:paraId="5CCAE9A4" w14:textId="77777777" w:rsidR="00B752E4" w:rsidRPr="005914A2" w:rsidRDefault="00B752E4">
            <w:pPr>
              <w:pStyle w:val="Heading5"/>
              <w:rPr>
                <w:color w:val="auto"/>
              </w:rPr>
            </w:pPr>
            <w:r w:rsidRPr="005914A2">
              <w:rPr>
                <w:color w:val="auto"/>
              </w:rPr>
              <w:t>Contact Section</w:t>
            </w:r>
          </w:p>
        </w:tc>
        <w:tc>
          <w:tcPr>
            <w:tcW w:w="3708" w:type="dxa"/>
            <w:tcBorders>
              <w:top w:val="single" w:sz="6" w:space="0" w:color="auto"/>
              <w:left w:val="single" w:sz="6" w:space="0" w:color="auto"/>
              <w:bottom w:val="single" w:sz="6" w:space="0" w:color="auto"/>
              <w:right w:val="single" w:sz="6" w:space="0" w:color="auto"/>
            </w:tcBorders>
            <w:shd w:val="clear" w:color="auto" w:fill="99CCFF"/>
          </w:tcPr>
          <w:p w14:paraId="6F72193C" w14:textId="77777777" w:rsidR="00B752E4" w:rsidRPr="005914A2" w:rsidRDefault="00B752E4">
            <w:pPr>
              <w:rPr>
                <w:rFonts w:ascii="Arial" w:hAnsi="Arial" w:cs="Arial"/>
                <w:b/>
                <w:bCs/>
              </w:rPr>
            </w:pPr>
          </w:p>
        </w:tc>
        <w:tc>
          <w:tcPr>
            <w:tcW w:w="2610" w:type="dxa"/>
            <w:tcBorders>
              <w:top w:val="single" w:sz="6" w:space="0" w:color="auto"/>
              <w:left w:val="single" w:sz="6" w:space="0" w:color="auto"/>
              <w:bottom w:val="single" w:sz="6" w:space="0" w:color="auto"/>
              <w:right w:val="single" w:sz="12" w:space="0" w:color="auto"/>
            </w:tcBorders>
            <w:shd w:val="clear" w:color="auto" w:fill="99CCFF"/>
          </w:tcPr>
          <w:p w14:paraId="073EF8C7" w14:textId="77777777" w:rsidR="00B752E4" w:rsidRPr="005914A2" w:rsidRDefault="00B752E4">
            <w:pPr>
              <w:tabs>
                <w:tab w:val="right" w:pos="2207"/>
              </w:tabs>
              <w:rPr>
                <w:rFonts w:ascii="Arial" w:hAnsi="Arial" w:cs="Arial"/>
                <w:b/>
                <w:bCs/>
                <w:i/>
                <w:iCs/>
              </w:rPr>
            </w:pPr>
          </w:p>
        </w:tc>
      </w:tr>
      <w:tr w:rsidR="00B752E4" w:rsidRPr="005914A2" w14:paraId="5985F881"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001F9204" w14:textId="77777777" w:rsidR="00B752E4" w:rsidRPr="005914A2" w:rsidRDefault="00B752E4">
            <w:pPr>
              <w:pStyle w:val="FORMDATA"/>
              <w:rPr>
                <w:b/>
                <w:color w:val="auto"/>
              </w:rPr>
            </w:pPr>
            <w:r w:rsidRPr="005914A2">
              <w:rPr>
                <w:b/>
                <w:color w:val="auto"/>
              </w:rPr>
              <w:t>INIT</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56315D86" w14:textId="77777777" w:rsidR="00B752E4" w:rsidRPr="005914A2" w:rsidRDefault="00B752E4">
            <w:pPr>
              <w:pStyle w:val="FORMDATA"/>
              <w:rPr>
                <w:b/>
                <w:color w:val="auto"/>
              </w:rPr>
            </w:pPr>
            <w:r w:rsidRPr="005914A2">
              <w:rPr>
                <w:b/>
                <w:color w:val="auto"/>
              </w:rPr>
              <w:t>Initiator Identification</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3EDDAEC1" w14:textId="77777777" w:rsidR="00B752E4" w:rsidRPr="005914A2" w:rsidRDefault="00B752E4">
            <w:pPr>
              <w:pStyle w:val="FORMDATA"/>
              <w:rPr>
                <w:b/>
                <w:color w:val="auto"/>
              </w:rPr>
            </w:pPr>
            <w:r w:rsidRPr="005914A2">
              <w:rPr>
                <w:b/>
                <w:color w:val="auto"/>
              </w:rPr>
              <w:t>Bojangles</w:t>
            </w:r>
          </w:p>
        </w:tc>
      </w:tr>
      <w:tr w:rsidR="00B752E4" w:rsidRPr="005914A2" w14:paraId="46AF7A14"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039B5744" w14:textId="77777777" w:rsidR="00B752E4" w:rsidRPr="005914A2" w:rsidRDefault="00B752E4">
            <w:pPr>
              <w:pStyle w:val="FORMDATA"/>
              <w:rPr>
                <w:b/>
                <w:color w:val="auto"/>
              </w:rPr>
            </w:pPr>
            <w:r w:rsidRPr="005914A2">
              <w:rPr>
                <w:b/>
                <w:color w:val="auto"/>
              </w:rPr>
              <w:t>INIT-TEL NO.</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796F7C7A" w14:textId="77777777" w:rsidR="00B752E4" w:rsidRPr="005914A2" w:rsidRDefault="00B752E4">
            <w:pPr>
              <w:pStyle w:val="FORMDATA"/>
              <w:rPr>
                <w:b/>
                <w:color w:val="auto"/>
              </w:rPr>
            </w:pPr>
            <w:r w:rsidRPr="005914A2">
              <w:rPr>
                <w:b/>
                <w:color w:val="auto"/>
              </w:rPr>
              <w:t>Initiator Telephone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45075E0A" w14:textId="77777777" w:rsidR="00B752E4" w:rsidRPr="005914A2" w:rsidRDefault="00B752E4">
            <w:pPr>
              <w:pStyle w:val="FORMDATA"/>
              <w:rPr>
                <w:b/>
                <w:color w:val="auto"/>
              </w:rPr>
            </w:pPr>
            <w:r w:rsidRPr="005914A2">
              <w:rPr>
                <w:b/>
                <w:color w:val="auto"/>
              </w:rPr>
              <w:t>8884448888</w:t>
            </w:r>
          </w:p>
        </w:tc>
      </w:tr>
      <w:tr w:rsidR="00B752E4" w:rsidRPr="005914A2" w14:paraId="18487CEB"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54EB1FF0" w14:textId="77777777" w:rsidR="00B752E4" w:rsidRPr="005914A2" w:rsidRDefault="00B752E4">
            <w:pPr>
              <w:pStyle w:val="FORMDATA"/>
              <w:rPr>
                <w:b/>
                <w:color w:val="auto"/>
              </w:rPr>
            </w:pPr>
            <w:r w:rsidRPr="005914A2">
              <w:rPr>
                <w:b/>
                <w:color w:val="auto"/>
              </w:rPr>
              <w:t>INIT-FAX NO.</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5B352FC0" w14:textId="77777777" w:rsidR="00B752E4" w:rsidRPr="005914A2" w:rsidRDefault="00B752E4">
            <w:pPr>
              <w:pStyle w:val="FORMDATA"/>
              <w:rPr>
                <w:b/>
                <w:color w:val="auto"/>
              </w:rPr>
            </w:pPr>
            <w:r w:rsidRPr="005914A2">
              <w:rPr>
                <w:b/>
                <w:color w:val="auto"/>
              </w:rPr>
              <w:t>Initiator Facsimile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2275B25E"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13E86615"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2FED02C3" w14:textId="77777777" w:rsidR="00B752E4" w:rsidRPr="005914A2" w:rsidRDefault="00B752E4">
            <w:pPr>
              <w:pStyle w:val="FORMDATA"/>
              <w:rPr>
                <w:b/>
                <w:color w:val="auto"/>
                <w:lang w:val="fr-FR"/>
              </w:rPr>
            </w:pPr>
            <w:r w:rsidRPr="005914A2">
              <w:rPr>
                <w:b/>
                <w:color w:val="auto"/>
                <w:lang w:val="fr-FR"/>
              </w:rPr>
              <w:t>IMPCON</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328FBFF1" w14:textId="77777777" w:rsidR="00B752E4" w:rsidRPr="005914A2" w:rsidRDefault="00B752E4">
            <w:pPr>
              <w:pStyle w:val="FORMDATA"/>
              <w:rPr>
                <w:b/>
                <w:color w:val="auto"/>
                <w:lang w:val="fr-FR"/>
              </w:rPr>
            </w:pPr>
            <w:r w:rsidRPr="005914A2">
              <w:rPr>
                <w:b/>
                <w:color w:val="auto"/>
                <w:lang w:val="fr-FR"/>
              </w:rPr>
              <w:t>Implementation Contact</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4FC356DE" w14:textId="77777777" w:rsidR="00B752E4" w:rsidRPr="005914A2" w:rsidRDefault="00B752E4">
            <w:pPr>
              <w:pStyle w:val="FORMDATA"/>
              <w:rPr>
                <w:b/>
                <w:color w:val="auto"/>
              </w:rPr>
            </w:pPr>
            <w:r w:rsidRPr="005914A2">
              <w:rPr>
                <w:b/>
                <w:color w:val="auto"/>
              </w:rPr>
              <w:t>Uncle Scrooge</w:t>
            </w:r>
          </w:p>
        </w:tc>
      </w:tr>
      <w:tr w:rsidR="00B752E4" w:rsidRPr="005914A2" w14:paraId="34C9CAFB"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55A0E887" w14:textId="77777777" w:rsidR="00B752E4" w:rsidRPr="005914A2" w:rsidRDefault="00B752E4">
            <w:pPr>
              <w:pStyle w:val="FORMDATA"/>
              <w:rPr>
                <w:b/>
                <w:color w:val="auto"/>
              </w:rPr>
            </w:pPr>
            <w:r w:rsidRPr="005914A2">
              <w:rPr>
                <w:b/>
                <w:color w:val="auto"/>
              </w:rPr>
              <w:t>IMPCON-TEL NO.</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19056607" w14:textId="77777777" w:rsidR="00B752E4" w:rsidRPr="005914A2" w:rsidRDefault="00B752E4">
            <w:pPr>
              <w:pStyle w:val="FORMDATA"/>
              <w:rPr>
                <w:b/>
                <w:color w:val="auto"/>
              </w:rPr>
            </w:pPr>
            <w:r w:rsidRPr="005914A2">
              <w:rPr>
                <w:b/>
                <w:color w:val="auto"/>
              </w:rPr>
              <w:t>Implementation Contact telephone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7F27CBFE" w14:textId="77777777" w:rsidR="00B752E4" w:rsidRPr="005914A2" w:rsidRDefault="00B752E4">
            <w:pPr>
              <w:pStyle w:val="FORMDATA"/>
              <w:rPr>
                <w:b/>
                <w:color w:val="auto"/>
              </w:rPr>
            </w:pPr>
            <w:r w:rsidRPr="005914A2">
              <w:rPr>
                <w:b/>
                <w:color w:val="auto"/>
              </w:rPr>
              <w:t>4047773333</w:t>
            </w:r>
          </w:p>
        </w:tc>
      </w:tr>
      <w:tr w:rsidR="00B752E4" w:rsidRPr="005914A2" w14:paraId="1BFD9419"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3C7CD4D4"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7D6A9D5C"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6A2736B5"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53024AF7" w14:textId="77777777">
        <w:tc>
          <w:tcPr>
            <w:tcW w:w="2430" w:type="dxa"/>
            <w:tcBorders>
              <w:top w:val="single" w:sz="6" w:space="0" w:color="auto"/>
              <w:left w:val="single" w:sz="12" w:space="0" w:color="auto"/>
              <w:bottom w:val="single" w:sz="6" w:space="0" w:color="auto"/>
              <w:right w:val="single" w:sz="6" w:space="0" w:color="auto"/>
            </w:tcBorders>
          </w:tcPr>
          <w:p w14:paraId="7E23C9EE" w14:textId="77777777" w:rsidR="00B752E4" w:rsidRPr="005914A2" w:rsidRDefault="00B752E4">
            <w:pPr>
              <w:pStyle w:val="FORMDATA"/>
              <w:rPr>
                <w:b/>
                <w:color w:val="auto"/>
              </w:rPr>
            </w:pPr>
            <w:r w:rsidRPr="005914A2">
              <w:rPr>
                <w:b/>
                <w:color w:val="auto"/>
              </w:rPr>
              <w:t>NAME</w:t>
            </w:r>
          </w:p>
        </w:tc>
        <w:tc>
          <w:tcPr>
            <w:tcW w:w="3708" w:type="dxa"/>
            <w:tcBorders>
              <w:top w:val="single" w:sz="6" w:space="0" w:color="auto"/>
              <w:left w:val="single" w:sz="6" w:space="0" w:color="auto"/>
              <w:bottom w:val="single" w:sz="6" w:space="0" w:color="auto"/>
              <w:right w:val="single" w:sz="6" w:space="0" w:color="auto"/>
            </w:tcBorders>
          </w:tcPr>
          <w:p w14:paraId="3E06A4E0"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6" w:space="0" w:color="auto"/>
              <w:right w:val="single" w:sz="12" w:space="0" w:color="auto"/>
            </w:tcBorders>
          </w:tcPr>
          <w:p w14:paraId="1FEFF121" w14:textId="77777777" w:rsidR="00B752E4" w:rsidRPr="005914A2" w:rsidRDefault="00B752E4">
            <w:pPr>
              <w:pStyle w:val="FORMDATA"/>
              <w:rPr>
                <w:b/>
                <w:color w:val="auto"/>
              </w:rPr>
            </w:pPr>
            <w:smartTag w:uri="urn:schemas-microsoft-com:office:smarttags" w:element="place">
              <w:smartTag w:uri="urn:schemas-microsoft-com:office:smarttags" w:element="City">
                <w:r w:rsidRPr="005914A2">
                  <w:rPr>
                    <w:b/>
                    <w:color w:val="auto"/>
                  </w:rPr>
                  <w:t>Sandy</w:t>
                </w:r>
              </w:smartTag>
            </w:smartTag>
            <w:r w:rsidRPr="005914A2">
              <w:rPr>
                <w:b/>
                <w:color w:val="auto"/>
              </w:rPr>
              <w:t xml:space="preserve"> Toes</w:t>
            </w:r>
          </w:p>
        </w:tc>
      </w:tr>
      <w:tr w:rsidR="00B752E4" w:rsidRPr="005914A2" w14:paraId="778A498D"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1A02C69E" w14:textId="77777777" w:rsidR="00B752E4" w:rsidRPr="005914A2" w:rsidRDefault="00B752E4">
            <w:pPr>
              <w:pStyle w:val="FORMDATA"/>
              <w:rPr>
                <w:b/>
                <w:color w:val="auto"/>
              </w:rPr>
            </w:pPr>
            <w:r w:rsidRPr="005914A2">
              <w:rPr>
                <w:b/>
                <w:color w:val="auto"/>
              </w:rPr>
              <w:t>DL FORM</w:t>
            </w:r>
          </w:p>
        </w:tc>
      </w:tr>
      <w:tr w:rsidR="00B752E4" w:rsidRPr="005914A2" w14:paraId="71407C96"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F34A23B" w14:textId="77777777" w:rsidR="00B752E4" w:rsidRPr="005914A2" w:rsidRDefault="00B752E4">
            <w:pPr>
              <w:pStyle w:val="FORMDATA"/>
              <w:rPr>
                <w:b/>
                <w:bCs/>
                <w:color w:val="auto"/>
              </w:rPr>
            </w:pPr>
            <w:r w:rsidRPr="005914A2">
              <w:rPr>
                <w:b/>
                <w:bCs/>
                <w:color w:val="auto"/>
              </w:rPr>
              <w:t>Directory Delivery</w:t>
            </w:r>
          </w:p>
        </w:tc>
      </w:tr>
      <w:tr w:rsidR="00B752E4" w:rsidRPr="005914A2" w14:paraId="73371C4D" w14:textId="77777777">
        <w:tc>
          <w:tcPr>
            <w:tcW w:w="2430" w:type="dxa"/>
            <w:tcBorders>
              <w:top w:val="single" w:sz="6" w:space="0" w:color="auto"/>
              <w:left w:val="single" w:sz="12" w:space="0" w:color="auto"/>
              <w:bottom w:val="single" w:sz="6" w:space="0" w:color="auto"/>
              <w:right w:val="single" w:sz="6" w:space="0" w:color="auto"/>
            </w:tcBorders>
          </w:tcPr>
          <w:p w14:paraId="51F86773" w14:textId="77777777" w:rsidR="00B752E4" w:rsidRPr="005914A2" w:rsidRDefault="00B752E4">
            <w:pPr>
              <w:pStyle w:val="FORMDATA"/>
              <w:rPr>
                <w:b/>
                <w:color w:val="auto"/>
              </w:rPr>
            </w:pPr>
            <w:r w:rsidRPr="005914A2">
              <w:rPr>
                <w:b/>
                <w:color w:val="auto"/>
              </w:rPr>
              <w:t>DACT</w:t>
            </w:r>
          </w:p>
        </w:tc>
        <w:tc>
          <w:tcPr>
            <w:tcW w:w="3708" w:type="dxa"/>
            <w:tcBorders>
              <w:top w:val="single" w:sz="6" w:space="0" w:color="auto"/>
              <w:left w:val="single" w:sz="6" w:space="0" w:color="auto"/>
              <w:bottom w:val="single" w:sz="6" w:space="0" w:color="auto"/>
              <w:right w:val="single" w:sz="6" w:space="0" w:color="auto"/>
            </w:tcBorders>
          </w:tcPr>
          <w:p w14:paraId="41A5826A" w14:textId="77777777" w:rsidR="00B752E4" w:rsidRPr="005914A2" w:rsidRDefault="00B752E4">
            <w:pPr>
              <w:pStyle w:val="FORMDATA"/>
              <w:rPr>
                <w:b/>
                <w:color w:val="auto"/>
              </w:rPr>
            </w:pPr>
            <w:r w:rsidRPr="005914A2">
              <w:rPr>
                <w:b/>
                <w:color w:val="auto"/>
              </w:rPr>
              <w:t>Delivery Activity</w:t>
            </w:r>
          </w:p>
        </w:tc>
        <w:tc>
          <w:tcPr>
            <w:tcW w:w="2610" w:type="dxa"/>
            <w:tcBorders>
              <w:top w:val="single" w:sz="6" w:space="0" w:color="auto"/>
              <w:left w:val="single" w:sz="6" w:space="0" w:color="auto"/>
              <w:bottom w:val="single" w:sz="6" w:space="0" w:color="auto"/>
              <w:right w:val="single" w:sz="12" w:space="0" w:color="auto"/>
            </w:tcBorders>
          </w:tcPr>
          <w:p w14:paraId="0588FBF8" w14:textId="77777777" w:rsidR="00B752E4" w:rsidRPr="005914A2" w:rsidRDefault="00B752E4">
            <w:pPr>
              <w:pStyle w:val="FORMDATA"/>
              <w:rPr>
                <w:b/>
                <w:color w:val="auto"/>
              </w:rPr>
            </w:pPr>
            <w:r w:rsidRPr="005914A2">
              <w:rPr>
                <w:b/>
                <w:color w:val="auto"/>
              </w:rPr>
              <w:t>N</w:t>
            </w:r>
          </w:p>
        </w:tc>
      </w:tr>
      <w:tr w:rsidR="00B752E4" w:rsidRPr="005914A2" w14:paraId="5184FB62" w14:textId="77777777">
        <w:tc>
          <w:tcPr>
            <w:tcW w:w="2430" w:type="dxa"/>
            <w:tcBorders>
              <w:top w:val="single" w:sz="6" w:space="0" w:color="auto"/>
              <w:left w:val="single" w:sz="12" w:space="0" w:color="auto"/>
              <w:bottom w:val="single" w:sz="6" w:space="0" w:color="auto"/>
              <w:right w:val="single" w:sz="6" w:space="0" w:color="auto"/>
            </w:tcBorders>
          </w:tcPr>
          <w:p w14:paraId="2445B38E" w14:textId="77777777" w:rsidR="00B752E4" w:rsidRPr="005914A2" w:rsidRDefault="00B752E4">
            <w:pPr>
              <w:pStyle w:val="FORMDATA"/>
              <w:rPr>
                <w:b/>
                <w:color w:val="auto"/>
              </w:rPr>
            </w:pPr>
            <w:r w:rsidRPr="005914A2">
              <w:rPr>
                <w:b/>
                <w:color w:val="auto"/>
              </w:rPr>
              <w:t>NAME</w:t>
            </w:r>
          </w:p>
        </w:tc>
        <w:tc>
          <w:tcPr>
            <w:tcW w:w="3708" w:type="dxa"/>
            <w:tcBorders>
              <w:top w:val="single" w:sz="6" w:space="0" w:color="auto"/>
              <w:left w:val="single" w:sz="6" w:space="0" w:color="auto"/>
              <w:bottom w:val="single" w:sz="6" w:space="0" w:color="auto"/>
              <w:right w:val="single" w:sz="6" w:space="0" w:color="auto"/>
            </w:tcBorders>
          </w:tcPr>
          <w:p w14:paraId="2106128C"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6" w:space="0" w:color="auto"/>
              <w:right w:val="single" w:sz="12" w:space="0" w:color="auto"/>
            </w:tcBorders>
          </w:tcPr>
          <w:p w14:paraId="01025509" w14:textId="77777777" w:rsidR="00B752E4" w:rsidRPr="005914A2" w:rsidRDefault="00B752E4">
            <w:pPr>
              <w:pStyle w:val="FORMDATA"/>
              <w:rPr>
                <w:b/>
                <w:color w:val="auto"/>
              </w:rPr>
            </w:pPr>
            <w:smartTag w:uri="urn:schemas-microsoft-com:office:smarttags" w:element="place">
              <w:smartTag w:uri="urn:schemas-microsoft-com:office:smarttags" w:element="City">
                <w:r w:rsidRPr="005914A2">
                  <w:rPr>
                    <w:b/>
                    <w:color w:val="auto"/>
                  </w:rPr>
                  <w:t>Sandy</w:t>
                </w:r>
              </w:smartTag>
            </w:smartTag>
            <w:r w:rsidRPr="005914A2">
              <w:rPr>
                <w:b/>
                <w:color w:val="auto"/>
              </w:rPr>
              <w:t xml:space="preserve"> Toes</w:t>
            </w:r>
          </w:p>
        </w:tc>
      </w:tr>
      <w:tr w:rsidR="00B752E4" w:rsidRPr="005914A2" w14:paraId="4750A723" w14:textId="77777777">
        <w:tc>
          <w:tcPr>
            <w:tcW w:w="2430" w:type="dxa"/>
            <w:tcBorders>
              <w:top w:val="single" w:sz="6" w:space="0" w:color="auto"/>
              <w:left w:val="single" w:sz="12" w:space="0" w:color="auto"/>
              <w:bottom w:val="single" w:sz="6" w:space="0" w:color="auto"/>
              <w:right w:val="single" w:sz="6" w:space="0" w:color="auto"/>
            </w:tcBorders>
          </w:tcPr>
          <w:p w14:paraId="75ACB285" w14:textId="77777777" w:rsidR="00B752E4" w:rsidRPr="005914A2" w:rsidRDefault="00B752E4">
            <w:pPr>
              <w:pStyle w:val="FORMDATA"/>
              <w:rPr>
                <w:b/>
                <w:color w:val="auto"/>
              </w:rPr>
            </w:pPr>
            <w:r w:rsidRPr="005914A2">
              <w:rPr>
                <w:b/>
                <w:color w:val="auto"/>
              </w:rPr>
              <w:t>DDANO</w:t>
            </w:r>
          </w:p>
        </w:tc>
        <w:tc>
          <w:tcPr>
            <w:tcW w:w="3708" w:type="dxa"/>
            <w:tcBorders>
              <w:top w:val="single" w:sz="6" w:space="0" w:color="auto"/>
              <w:left w:val="single" w:sz="6" w:space="0" w:color="auto"/>
              <w:bottom w:val="single" w:sz="6" w:space="0" w:color="auto"/>
              <w:right w:val="single" w:sz="6" w:space="0" w:color="auto"/>
            </w:tcBorders>
          </w:tcPr>
          <w:p w14:paraId="7D498E66" w14:textId="77777777" w:rsidR="00B752E4" w:rsidRPr="005914A2" w:rsidRDefault="00B752E4">
            <w:pPr>
              <w:pStyle w:val="FORMDATA"/>
              <w:rPr>
                <w:b/>
                <w:color w:val="auto"/>
              </w:rPr>
            </w:pPr>
            <w:r w:rsidRPr="005914A2">
              <w:rPr>
                <w:b/>
                <w:color w:val="auto"/>
              </w:rPr>
              <w:t>Delivery Address Number</w:t>
            </w:r>
          </w:p>
        </w:tc>
        <w:tc>
          <w:tcPr>
            <w:tcW w:w="2610" w:type="dxa"/>
            <w:tcBorders>
              <w:top w:val="single" w:sz="6" w:space="0" w:color="auto"/>
              <w:left w:val="single" w:sz="6" w:space="0" w:color="auto"/>
              <w:bottom w:val="single" w:sz="6" w:space="0" w:color="auto"/>
              <w:right w:val="single" w:sz="12" w:space="0" w:color="auto"/>
            </w:tcBorders>
          </w:tcPr>
          <w:p w14:paraId="09E8E973" w14:textId="77777777" w:rsidR="00B752E4" w:rsidRPr="005914A2" w:rsidRDefault="00B752E4">
            <w:pPr>
              <w:pStyle w:val="FORMDATA"/>
              <w:rPr>
                <w:b/>
                <w:color w:val="auto"/>
              </w:rPr>
            </w:pPr>
            <w:r w:rsidRPr="005914A2">
              <w:rPr>
                <w:b/>
                <w:color w:val="auto"/>
              </w:rPr>
              <w:t>212</w:t>
            </w:r>
          </w:p>
        </w:tc>
      </w:tr>
      <w:tr w:rsidR="00B752E4" w:rsidRPr="005914A2" w14:paraId="0BBA5FA0" w14:textId="77777777">
        <w:tc>
          <w:tcPr>
            <w:tcW w:w="2430" w:type="dxa"/>
            <w:tcBorders>
              <w:top w:val="single" w:sz="6" w:space="0" w:color="auto"/>
              <w:left w:val="single" w:sz="12" w:space="0" w:color="auto"/>
              <w:bottom w:val="single" w:sz="6" w:space="0" w:color="auto"/>
              <w:right w:val="single" w:sz="6" w:space="0" w:color="auto"/>
            </w:tcBorders>
          </w:tcPr>
          <w:p w14:paraId="7C28B2B1" w14:textId="77777777" w:rsidR="00B752E4" w:rsidRPr="005914A2" w:rsidRDefault="00B752E4">
            <w:pPr>
              <w:pStyle w:val="FORMDATA"/>
              <w:rPr>
                <w:b/>
                <w:color w:val="auto"/>
              </w:rPr>
            </w:pPr>
            <w:r w:rsidRPr="005914A2">
              <w:rPr>
                <w:b/>
                <w:color w:val="auto"/>
              </w:rPr>
              <w:t>DDASN</w:t>
            </w:r>
          </w:p>
        </w:tc>
        <w:tc>
          <w:tcPr>
            <w:tcW w:w="3708" w:type="dxa"/>
            <w:tcBorders>
              <w:top w:val="single" w:sz="6" w:space="0" w:color="auto"/>
              <w:left w:val="single" w:sz="6" w:space="0" w:color="auto"/>
              <w:bottom w:val="single" w:sz="6" w:space="0" w:color="auto"/>
              <w:right w:val="single" w:sz="6" w:space="0" w:color="auto"/>
            </w:tcBorders>
          </w:tcPr>
          <w:p w14:paraId="405C2D5B" w14:textId="77777777" w:rsidR="00B752E4" w:rsidRPr="005914A2" w:rsidRDefault="00B752E4">
            <w:pPr>
              <w:pStyle w:val="FORMDATA"/>
              <w:rPr>
                <w:b/>
                <w:color w:val="auto"/>
              </w:rPr>
            </w:pPr>
            <w:r w:rsidRPr="005914A2">
              <w:rPr>
                <w:b/>
                <w:color w:val="auto"/>
              </w:rPr>
              <w:t xml:space="preserve">Delivery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610" w:type="dxa"/>
            <w:tcBorders>
              <w:top w:val="single" w:sz="6" w:space="0" w:color="auto"/>
              <w:left w:val="single" w:sz="6" w:space="0" w:color="auto"/>
              <w:bottom w:val="single" w:sz="6" w:space="0" w:color="auto"/>
              <w:right w:val="single" w:sz="12" w:space="0" w:color="auto"/>
            </w:tcBorders>
          </w:tcPr>
          <w:p w14:paraId="2B44DC0B" w14:textId="77777777" w:rsidR="00B752E4" w:rsidRPr="005914A2" w:rsidRDefault="00B752E4">
            <w:pPr>
              <w:pStyle w:val="FORMDATA"/>
              <w:rPr>
                <w:b/>
                <w:color w:val="auto"/>
              </w:rPr>
            </w:pPr>
            <w:smartTag w:uri="urn:schemas-microsoft-com:office:smarttags" w:element="place">
              <w:smartTag w:uri="urn:schemas-microsoft-com:office:smarttags" w:element="State">
                <w:r w:rsidRPr="005914A2">
                  <w:rPr>
                    <w:b/>
                    <w:color w:val="auto"/>
                  </w:rPr>
                  <w:t>Washington</w:t>
                </w:r>
              </w:smartTag>
            </w:smartTag>
          </w:p>
        </w:tc>
      </w:tr>
      <w:tr w:rsidR="00B752E4" w:rsidRPr="005914A2" w14:paraId="72405142" w14:textId="77777777">
        <w:tc>
          <w:tcPr>
            <w:tcW w:w="2430" w:type="dxa"/>
            <w:tcBorders>
              <w:top w:val="single" w:sz="6" w:space="0" w:color="auto"/>
              <w:left w:val="single" w:sz="12" w:space="0" w:color="auto"/>
              <w:bottom w:val="single" w:sz="6" w:space="0" w:color="auto"/>
              <w:right w:val="single" w:sz="6" w:space="0" w:color="auto"/>
            </w:tcBorders>
          </w:tcPr>
          <w:p w14:paraId="07F3377F" w14:textId="77777777" w:rsidR="00B752E4" w:rsidRPr="005914A2" w:rsidRDefault="00B752E4">
            <w:pPr>
              <w:pStyle w:val="FORMDATA"/>
              <w:rPr>
                <w:b/>
                <w:color w:val="auto"/>
              </w:rPr>
            </w:pPr>
            <w:r w:rsidRPr="005914A2">
              <w:rPr>
                <w:b/>
                <w:color w:val="auto"/>
              </w:rPr>
              <w:t>DDATH</w:t>
            </w:r>
          </w:p>
        </w:tc>
        <w:tc>
          <w:tcPr>
            <w:tcW w:w="3708" w:type="dxa"/>
            <w:tcBorders>
              <w:top w:val="single" w:sz="6" w:space="0" w:color="auto"/>
              <w:left w:val="single" w:sz="6" w:space="0" w:color="auto"/>
              <w:bottom w:val="single" w:sz="6" w:space="0" w:color="auto"/>
              <w:right w:val="single" w:sz="6" w:space="0" w:color="auto"/>
            </w:tcBorders>
          </w:tcPr>
          <w:p w14:paraId="18A4C9B9" w14:textId="77777777" w:rsidR="00B752E4" w:rsidRPr="005914A2" w:rsidRDefault="00B752E4">
            <w:pPr>
              <w:pStyle w:val="FORMDATA"/>
              <w:rPr>
                <w:b/>
                <w:color w:val="auto"/>
              </w:rPr>
            </w:pPr>
            <w:r w:rsidRPr="005914A2">
              <w:rPr>
                <w:b/>
                <w:color w:val="auto"/>
              </w:rPr>
              <w:t xml:space="preserve">Delivery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610" w:type="dxa"/>
            <w:tcBorders>
              <w:top w:val="single" w:sz="6" w:space="0" w:color="auto"/>
              <w:left w:val="single" w:sz="6" w:space="0" w:color="auto"/>
              <w:bottom w:val="single" w:sz="6" w:space="0" w:color="auto"/>
              <w:right w:val="single" w:sz="12" w:space="0" w:color="auto"/>
            </w:tcBorders>
          </w:tcPr>
          <w:p w14:paraId="04DB75BC" w14:textId="77777777" w:rsidR="00B752E4" w:rsidRPr="005914A2" w:rsidRDefault="00B752E4">
            <w:pPr>
              <w:pStyle w:val="FORMDATA"/>
              <w:rPr>
                <w:b/>
                <w:color w:val="auto"/>
              </w:rPr>
            </w:pPr>
            <w:r w:rsidRPr="005914A2">
              <w:rPr>
                <w:b/>
                <w:color w:val="auto"/>
              </w:rPr>
              <w:t>St</w:t>
            </w:r>
          </w:p>
        </w:tc>
      </w:tr>
      <w:tr w:rsidR="00B752E4" w:rsidRPr="005914A2" w14:paraId="6BCB3F01" w14:textId="77777777">
        <w:tc>
          <w:tcPr>
            <w:tcW w:w="2430" w:type="dxa"/>
            <w:tcBorders>
              <w:top w:val="single" w:sz="6" w:space="0" w:color="auto"/>
              <w:left w:val="single" w:sz="12" w:space="0" w:color="auto"/>
              <w:bottom w:val="single" w:sz="6" w:space="0" w:color="auto"/>
              <w:right w:val="single" w:sz="6" w:space="0" w:color="auto"/>
            </w:tcBorders>
          </w:tcPr>
          <w:p w14:paraId="287A5860" w14:textId="77777777" w:rsidR="00B752E4" w:rsidRPr="005914A2" w:rsidRDefault="00B752E4">
            <w:pPr>
              <w:pStyle w:val="FORMDATA"/>
              <w:rPr>
                <w:b/>
                <w:color w:val="auto"/>
              </w:rPr>
            </w:pPr>
            <w:r w:rsidRPr="005914A2">
              <w:rPr>
                <w:b/>
                <w:color w:val="auto"/>
              </w:rPr>
              <w:t>CITY</w:t>
            </w:r>
          </w:p>
        </w:tc>
        <w:tc>
          <w:tcPr>
            <w:tcW w:w="3708" w:type="dxa"/>
            <w:tcBorders>
              <w:top w:val="single" w:sz="6" w:space="0" w:color="auto"/>
              <w:left w:val="single" w:sz="6" w:space="0" w:color="auto"/>
              <w:bottom w:val="single" w:sz="6" w:space="0" w:color="auto"/>
              <w:right w:val="single" w:sz="6" w:space="0" w:color="auto"/>
            </w:tcBorders>
          </w:tcPr>
          <w:p w14:paraId="789D170A" w14:textId="77777777" w:rsidR="00B752E4" w:rsidRPr="005914A2" w:rsidRDefault="00B752E4">
            <w:pPr>
              <w:pStyle w:val="FORMDATA"/>
              <w:rPr>
                <w:b/>
                <w:color w:val="auto"/>
              </w:rPr>
            </w:pPr>
            <w:r w:rsidRPr="005914A2">
              <w:rPr>
                <w:b/>
                <w:color w:val="auto"/>
              </w:rPr>
              <w:t>City</w:t>
            </w:r>
          </w:p>
        </w:tc>
        <w:tc>
          <w:tcPr>
            <w:tcW w:w="2610" w:type="dxa"/>
            <w:tcBorders>
              <w:top w:val="single" w:sz="6" w:space="0" w:color="auto"/>
              <w:left w:val="single" w:sz="6" w:space="0" w:color="auto"/>
              <w:bottom w:val="single" w:sz="6" w:space="0" w:color="auto"/>
              <w:right w:val="single" w:sz="12" w:space="0" w:color="auto"/>
            </w:tcBorders>
          </w:tcPr>
          <w:p w14:paraId="3D89D55E" w14:textId="77777777" w:rsidR="00B752E4" w:rsidRPr="005914A2" w:rsidRDefault="00B752E4">
            <w:pPr>
              <w:pStyle w:val="FORMDATA"/>
              <w:rPr>
                <w:b/>
                <w:color w:val="auto"/>
              </w:rPr>
            </w:pPr>
            <w:smartTag w:uri="urn:schemas-microsoft-com:office:smarttags" w:element="place">
              <w:smartTag w:uri="urn:schemas-microsoft-com:office:smarttags" w:element="City">
                <w:r w:rsidRPr="005914A2">
                  <w:rPr>
                    <w:b/>
                    <w:color w:val="auto"/>
                  </w:rPr>
                  <w:t>Selma</w:t>
                </w:r>
              </w:smartTag>
            </w:smartTag>
          </w:p>
        </w:tc>
      </w:tr>
      <w:tr w:rsidR="00B752E4" w:rsidRPr="005914A2" w14:paraId="6ACD0357" w14:textId="77777777">
        <w:tc>
          <w:tcPr>
            <w:tcW w:w="2430" w:type="dxa"/>
            <w:tcBorders>
              <w:top w:val="single" w:sz="6" w:space="0" w:color="auto"/>
              <w:left w:val="single" w:sz="12" w:space="0" w:color="auto"/>
              <w:bottom w:val="single" w:sz="6" w:space="0" w:color="auto"/>
              <w:right w:val="single" w:sz="6" w:space="0" w:color="auto"/>
            </w:tcBorders>
          </w:tcPr>
          <w:p w14:paraId="6F3CEA9E" w14:textId="77777777" w:rsidR="00B752E4" w:rsidRPr="005914A2" w:rsidRDefault="00B752E4">
            <w:pPr>
              <w:pStyle w:val="FORMDATA"/>
              <w:rPr>
                <w:b/>
                <w:color w:val="auto"/>
              </w:rPr>
            </w:pPr>
            <w:r w:rsidRPr="005914A2">
              <w:rPr>
                <w:b/>
                <w:color w:val="auto"/>
              </w:rPr>
              <w:t>STATE</w:t>
            </w:r>
          </w:p>
        </w:tc>
        <w:tc>
          <w:tcPr>
            <w:tcW w:w="3708" w:type="dxa"/>
            <w:tcBorders>
              <w:top w:val="single" w:sz="6" w:space="0" w:color="auto"/>
              <w:left w:val="single" w:sz="6" w:space="0" w:color="auto"/>
              <w:bottom w:val="single" w:sz="6" w:space="0" w:color="auto"/>
              <w:right w:val="single" w:sz="6" w:space="0" w:color="auto"/>
            </w:tcBorders>
          </w:tcPr>
          <w:p w14:paraId="0F01A6EA" w14:textId="77777777" w:rsidR="00B752E4" w:rsidRPr="005914A2" w:rsidRDefault="00B752E4">
            <w:pPr>
              <w:pStyle w:val="FORMDATA"/>
              <w:rPr>
                <w:b/>
                <w:color w:val="auto"/>
              </w:rPr>
            </w:pPr>
            <w:r w:rsidRPr="005914A2">
              <w:rPr>
                <w:b/>
                <w:color w:val="auto"/>
              </w:rPr>
              <w:t>State/Province</w:t>
            </w:r>
          </w:p>
        </w:tc>
        <w:tc>
          <w:tcPr>
            <w:tcW w:w="2610" w:type="dxa"/>
            <w:tcBorders>
              <w:top w:val="single" w:sz="6" w:space="0" w:color="auto"/>
              <w:left w:val="single" w:sz="6" w:space="0" w:color="auto"/>
              <w:bottom w:val="single" w:sz="6" w:space="0" w:color="auto"/>
              <w:right w:val="single" w:sz="12" w:space="0" w:color="auto"/>
            </w:tcBorders>
          </w:tcPr>
          <w:p w14:paraId="4D6D07B2" w14:textId="77777777" w:rsidR="00B752E4" w:rsidRPr="005914A2" w:rsidRDefault="00B752E4">
            <w:pPr>
              <w:pStyle w:val="FORMDATA"/>
              <w:rPr>
                <w:b/>
                <w:color w:val="auto"/>
              </w:rPr>
            </w:pPr>
            <w:smartTag w:uri="urn:schemas-microsoft-com:office:smarttags" w:element="place">
              <w:smartTag w:uri="urn:schemas-microsoft-com:office:smarttags" w:element="State">
                <w:r w:rsidRPr="005914A2">
                  <w:rPr>
                    <w:b/>
                    <w:color w:val="auto"/>
                  </w:rPr>
                  <w:t>AL</w:t>
                </w:r>
              </w:smartTag>
            </w:smartTag>
          </w:p>
        </w:tc>
      </w:tr>
      <w:tr w:rsidR="00B752E4" w:rsidRPr="005914A2" w14:paraId="65F1E92A" w14:textId="77777777">
        <w:tc>
          <w:tcPr>
            <w:tcW w:w="2430" w:type="dxa"/>
            <w:tcBorders>
              <w:top w:val="single" w:sz="6" w:space="0" w:color="auto"/>
              <w:left w:val="single" w:sz="12" w:space="0" w:color="auto"/>
              <w:bottom w:val="single" w:sz="6" w:space="0" w:color="auto"/>
              <w:right w:val="single" w:sz="6" w:space="0" w:color="auto"/>
            </w:tcBorders>
          </w:tcPr>
          <w:p w14:paraId="56060BFA" w14:textId="77777777" w:rsidR="00B752E4" w:rsidRPr="005914A2" w:rsidRDefault="00B752E4">
            <w:pPr>
              <w:pStyle w:val="FORMDATA"/>
              <w:rPr>
                <w:b/>
                <w:color w:val="auto"/>
              </w:rPr>
            </w:pPr>
            <w:r w:rsidRPr="005914A2">
              <w:rPr>
                <w:b/>
                <w:color w:val="auto"/>
              </w:rPr>
              <w:t>ZIP</w:t>
            </w:r>
          </w:p>
        </w:tc>
        <w:tc>
          <w:tcPr>
            <w:tcW w:w="3708" w:type="dxa"/>
            <w:tcBorders>
              <w:top w:val="single" w:sz="6" w:space="0" w:color="auto"/>
              <w:left w:val="single" w:sz="6" w:space="0" w:color="auto"/>
              <w:bottom w:val="single" w:sz="6" w:space="0" w:color="auto"/>
              <w:right w:val="single" w:sz="6" w:space="0" w:color="auto"/>
            </w:tcBorders>
          </w:tcPr>
          <w:p w14:paraId="41065AE6" w14:textId="77777777" w:rsidR="00B752E4" w:rsidRPr="005914A2" w:rsidRDefault="00B752E4">
            <w:pPr>
              <w:pStyle w:val="FORMDATA"/>
              <w:rPr>
                <w:b/>
                <w:color w:val="auto"/>
              </w:rPr>
            </w:pPr>
            <w:r w:rsidRPr="005914A2">
              <w:rPr>
                <w:b/>
                <w:color w:val="auto"/>
              </w:rPr>
              <w:t>Zip/Postal Code</w:t>
            </w:r>
          </w:p>
        </w:tc>
        <w:tc>
          <w:tcPr>
            <w:tcW w:w="2610" w:type="dxa"/>
            <w:tcBorders>
              <w:top w:val="single" w:sz="6" w:space="0" w:color="auto"/>
              <w:left w:val="single" w:sz="6" w:space="0" w:color="auto"/>
              <w:bottom w:val="single" w:sz="6" w:space="0" w:color="auto"/>
              <w:right w:val="single" w:sz="12" w:space="0" w:color="auto"/>
            </w:tcBorders>
          </w:tcPr>
          <w:p w14:paraId="2BDA04AB" w14:textId="77777777" w:rsidR="00B752E4" w:rsidRPr="005914A2" w:rsidRDefault="00B752E4">
            <w:pPr>
              <w:pStyle w:val="FORMDATA"/>
              <w:rPr>
                <w:b/>
                <w:color w:val="auto"/>
              </w:rPr>
            </w:pPr>
            <w:r w:rsidRPr="005914A2">
              <w:rPr>
                <w:b/>
                <w:color w:val="auto"/>
              </w:rPr>
              <w:t>36703</w:t>
            </w:r>
          </w:p>
        </w:tc>
      </w:tr>
      <w:tr w:rsidR="00B752E4" w:rsidRPr="005914A2" w14:paraId="531FB6EB" w14:textId="77777777">
        <w:tc>
          <w:tcPr>
            <w:tcW w:w="2430" w:type="dxa"/>
            <w:tcBorders>
              <w:top w:val="single" w:sz="6" w:space="0" w:color="auto"/>
              <w:left w:val="single" w:sz="12" w:space="0" w:color="auto"/>
              <w:bottom w:val="single" w:sz="6" w:space="0" w:color="auto"/>
              <w:right w:val="single" w:sz="6" w:space="0" w:color="auto"/>
            </w:tcBorders>
          </w:tcPr>
          <w:p w14:paraId="0C8AD052" w14:textId="77777777" w:rsidR="00B752E4" w:rsidRPr="005914A2" w:rsidRDefault="00B752E4">
            <w:pPr>
              <w:pStyle w:val="FORMDATA"/>
              <w:rPr>
                <w:b/>
                <w:color w:val="auto"/>
              </w:rPr>
            </w:pPr>
            <w:r w:rsidRPr="005914A2">
              <w:rPr>
                <w:b/>
                <w:color w:val="auto"/>
              </w:rPr>
              <w:t>DIRTYP</w:t>
            </w:r>
          </w:p>
        </w:tc>
        <w:tc>
          <w:tcPr>
            <w:tcW w:w="3708" w:type="dxa"/>
            <w:tcBorders>
              <w:top w:val="single" w:sz="6" w:space="0" w:color="auto"/>
              <w:left w:val="single" w:sz="6" w:space="0" w:color="auto"/>
              <w:bottom w:val="single" w:sz="6" w:space="0" w:color="auto"/>
              <w:right w:val="single" w:sz="6" w:space="0" w:color="auto"/>
            </w:tcBorders>
          </w:tcPr>
          <w:p w14:paraId="44668805" w14:textId="77777777" w:rsidR="00B752E4" w:rsidRPr="005914A2" w:rsidRDefault="00B752E4">
            <w:pPr>
              <w:pStyle w:val="FORMDATA"/>
              <w:rPr>
                <w:b/>
                <w:color w:val="auto"/>
              </w:rPr>
            </w:pPr>
            <w:r w:rsidRPr="005914A2">
              <w:rPr>
                <w:b/>
                <w:color w:val="auto"/>
              </w:rPr>
              <w:t>Directory ID Type</w:t>
            </w:r>
          </w:p>
        </w:tc>
        <w:tc>
          <w:tcPr>
            <w:tcW w:w="2610" w:type="dxa"/>
            <w:tcBorders>
              <w:top w:val="single" w:sz="6" w:space="0" w:color="auto"/>
              <w:left w:val="single" w:sz="6" w:space="0" w:color="auto"/>
              <w:bottom w:val="single" w:sz="6" w:space="0" w:color="auto"/>
              <w:right w:val="single" w:sz="12" w:space="0" w:color="auto"/>
            </w:tcBorders>
          </w:tcPr>
          <w:p w14:paraId="2C7D046E" w14:textId="77777777" w:rsidR="00B752E4" w:rsidRPr="005914A2" w:rsidRDefault="00B752E4">
            <w:pPr>
              <w:pStyle w:val="FORMDATA"/>
              <w:rPr>
                <w:b/>
                <w:color w:val="auto"/>
              </w:rPr>
            </w:pPr>
            <w:r w:rsidRPr="005914A2">
              <w:rPr>
                <w:b/>
                <w:color w:val="auto"/>
              </w:rPr>
              <w:t>B</w:t>
            </w:r>
          </w:p>
        </w:tc>
      </w:tr>
      <w:tr w:rsidR="00B752E4" w:rsidRPr="005914A2" w14:paraId="1945A014" w14:textId="77777777">
        <w:tc>
          <w:tcPr>
            <w:tcW w:w="2430" w:type="dxa"/>
            <w:tcBorders>
              <w:top w:val="single" w:sz="6" w:space="0" w:color="auto"/>
              <w:left w:val="single" w:sz="12" w:space="0" w:color="auto"/>
              <w:bottom w:val="single" w:sz="6" w:space="0" w:color="auto"/>
              <w:right w:val="single" w:sz="6" w:space="0" w:color="auto"/>
            </w:tcBorders>
          </w:tcPr>
          <w:p w14:paraId="02B92FBD" w14:textId="77777777" w:rsidR="00B752E4" w:rsidRPr="005914A2" w:rsidRDefault="00B752E4">
            <w:pPr>
              <w:pStyle w:val="FORMDATA"/>
              <w:rPr>
                <w:b/>
                <w:color w:val="auto"/>
              </w:rPr>
            </w:pPr>
            <w:r w:rsidRPr="005914A2">
              <w:rPr>
                <w:b/>
                <w:color w:val="auto"/>
              </w:rPr>
              <w:t>DIRQTYA</w:t>
            </w:r>
          </w:p>
        </w:tc>
        <w:tc>
          <w:tcPr>
            <w:tcW w:w="3708" w:type="dxa"/>
            <w:tcBorders>
              <w:top w:val="single" w:sz="6" w:space="0" w:color="auto"/>
              <w:left w:val="single" w:sz="6" w:space="0" w:color="auto"/>
              <w:bottom w:val="single" w:sz="6" w:space="0" w:color="auto"/>
              <w:right w:val="single" w:sz="6" w:space="0" w:color="auto"/>
            </w:tcBorders>
          </w:tcPr>
          <w:p w14:paraId="15691B63" w14:textId="77777777" w:rsidR="00B752E4" w:rsidRPr="005914A2" w:rsidRDefault="00B752E4">
            <w:pPr>
              <w:pStyle w:val="FORMDATA"/>
              <w:rPr>
                <w:b/>
                <w:color w:val="auto"/>
              </w:rPr>
            </w:pPr>
            <w:r w:rsidRPr="005914A2">
              <w:rPr>
                <w:b/>
                <w:color w:val="auto"/>
              </w:rPr>
              <w:t>Number of Directories for Annual Delivery</w:t>
            </w:r>
          </w:p>
        </w:tc>
        <w:tc>
          <w:tcPr>
            <w:tcW w:w="2610" w:type="dxa"/>
            <w:tcBorders>
              <w:top w:val="single" w:sz="6" w:space="0" w:color="auto"/>
              <w:left w:val="single" w:sz="6" w:space="0" w:color="auto"/>
              <w:bottom w:val="single" w:sz="6" w:space="0" w:color="auto"/>
              <w:right w:val="single" w:sz="12" w:space="0" w:color="auto"/>
            </w:tcBorders>
          </w:tcPr>
          <w:p w14:paraId="7C4C6182" w14:textId="77777777" w:rsidR="00B752E4" w:rsidRPr="005914A2" w:rsidRDefault="00B752E4">
            <w:pPr>
              <w:pStyle w:val="FORMDATA"/>
              <w:rPr>
                <w:b/>
                <w:color w:val="auto"/>
              </w:rPr>
            </w:pPr>
            <w:r w:rsidRPr="005914A2">
              <w:rPr>
                <w:b/>
                <w:color w:val="auto"/>
              </w:rPr>
              <w:t>2</w:t>
            </w:r>
          </w:p>
        </w:tc>
      </w:tr>
      <w:tr w:rsidR="00B752E4" w:rsidRPr="005914A2" w14:paraId="676EE284"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1F1AEFD1" w14:textId="77777777" w:rsidR="00B752E4" w:rsidRPr="005914A2" w:rsidRDefault="00B752E4">
            <w:pPr>
              <w:pStyle w:val="BodyText"/>
              <w:rPr>
                <w:color w:val="auto"/>
              </w:rPr>
            </w:pPr>
            <w:r w:rsidRPr="005914A2">
              <w:rPr>
                <w:rFonts w:ascii="Arial" w:hAnsi="Arial" w:cs="Arial"/>
                <w:color w:val="auto"/>
                <w:sz w:val="24"/>
                <w:szCs w:val="24"/>
              </w:rPr>
              <w:t>PS  FORM</w:t>
            </w:r>
          </w:p>
        </w:tc>
      </w:tr>
      <w:tr w:rsidR="00B752E4" w:rsidRPr="005914A2" w14:paraId="009B57FD"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3F4C7A2" w14:textId="77777777" w:rsidR="00B752E4" w:rsidRPr="005914A2" w:rsidRDefault="00B752E4">
            <w:pPr>
              <w:pStyle w:val="Heading5"/>
              <w:rPr>
                <w:bCs/>
                <w:color w:val="auto"/>
                <w:lang w:val="fr-FR"/>
              </w:rPr>
            </w:pPr>
            <w:r w:rsidRPr="005914A2">
              <w:rPr>
                <w:bCs/>
                <w:color w:val="auto"/>
                <w:lang w:val="fr-FR"/>
              </w:rPr>
              <w:t>Administrative Section</w:t>
            </w:r>
          </w:p>
        </w:tc>
      </w:tr>
      <w:tr w:rsidR="00B752E4" w:rsidRPr="005914A2" w14:paraId="40A5FB5F" w14:textId="77777777">
        <w:trPr>
          <w:trHeight w:val="65"/>
        </w:trPr>
        <w:tc>
          <w:tcPr>
            <w:tcW w:w="2430" w:type="dxa"/>
            <w:tcBorders>
              <w:top w:val="single" w:sz="6" w:space="0" w:color="auto"/>
              <w:left w:val="single" w:sz="12" w:space="0" w:color="auto"/>
              <w:bottom w:val="single" w:sz="6" w:space="0" w:color="auto"/>
              <w:right w:val="single" w:sz="6" w:space="0" w:color="auto"/>
            </w:tcBorders>
          </w:tcPr>
          <w:p w14:paraId="628B38FC" w14:textId="77777777" w:rsidR="00B752E4" w:rsidRPr="005914A2" w:rsidRDefault="00B752E4">
            <w:pPr>
              <w:pStyle w:val="FORMDATA"/>
              <w:rPr>
                <w:b/>
                <w:color w:val="auto"/>
                <w:lang w:val="fr-FR"/>
              </w:rPr>
            </w:pPr>
            <w:r w:rsidRPr="005914A2">
              <w:rPr>
                <w:b/>
                <w:color w:val="auto"/>
                <w:lang w:val="fr-FR"/>
              </w:rPr>
              <w:t>PQTY</w:t>
            </w:r>
          </w:p>
        </w:tc>
        <w:tc>
          <w:tcPr>
            <w:tcW w:w="3708" w:type="dxa"/>
            <w:tcBorders>
              <w:top w:val="single" w:sz="6" w:space="0" w:color="auto"/>
              <w:left w:val="single" w:sz="6" w:space="0" w:color="auto"/>
              <w:bottom w:val="single" w:sz="6" w:space="0" w:color="auto"/>
              <w:right w:val="single" w:sz="6" w:space="0" w:color="auto"/>
            </w:tcBorders>
          </w:tcPr>
          <w:p w14:paraId="1215FE9B" w14:textId="77777777" w:rsidR="00B752E4" w:rsidRPr="005914A2" w:rsidRDefault="00B752E4">
            <w:pPr>
              <w:pStyle w:val="FORMDATA"/>
              <w:rPr>
                <w:b/>
                <w:color w:val="auto"/>
                <w:lang w:val="fr-FR"/>
              </w:rPr>
            </w:pPr>
            <w:r w:rsidRPr="005914A2">
              <w:rPr>
                <w:b/>
                <w:color w:val="auto"/>
                <w:lang w:val="fr-FR"/>
              </w:rPr>
              <w:t>Port Quantity</w:t>
            </w:r>
          </w:p>
        </w:tc>
        <w:tc>
          <w:tcPr>
            <w:tcW w:w="2610" w:type="dxa"/>
            <w:tcBorders>
              <w:top w:val="single" w:sz="6" w:space="0" w:color="auto"/>
              <w:left w:val="single" w:sz="6" w:space="0" w:color="auto"/>
              <w:bottom w:val="single" w:sz="6" w:space="0" w:color="auto"/>
              <w:right w:val="single" w:sz="12" w:space="0" w:color="auto"/>
            </w:tcBorders>
          </w:tcPr>
          <w:p w14:paraId="70D54431" w14:textId="77777777" w:rsidR="00B752E4" w:rsidRPr="005914A2" w:rsidRDefault="00B752E4">
            <w:pPr>
              <w:pStyle w:val="FORMDATA"/>
              <w:rPr>
                <w:b/>
                <w:color w:val="auto"/>
              </w:rPr>
            </w:pPr>
            <w:r w:rsidRPr="005914A2">
              <w:rPr>
                <w:b/>
                <w:color w:val="auto"/>
              </w:rPr>
              <w:t>002</w:t>
            </w:r>
          </w:p>
        </w:tc>
      </w:tr>
      <w:tr w:rsidR="00B752E4" w:rsidRPr="005914A2" w14:paraId="07C2C2CE"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AA930D2"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AB7A4F5" w14:textId="77777777">
        <w:trPr>
          <w:trHeight w:val="255"/>
        </w:trPr>
        <w:tc>
          <w:tcPr>
            <w:tcW w:w="2430" w:type="dxa"/>
            <w:tcBorders>
              <w:top w:val="single" w:sz="6" w:space="0" w:color="auto"/>
              <w:left w:val="single" w:sz="12" w:space="0" w:color="auto"/>
              <w:bottom w:val="single" w:sz="6" w:space="0" w:color="auto"/>
              <w:right w:val="single" w:sz="6" w:space="0" w:color="auto"/>
            </w:tcBorders>
            <w:shd w:val="clear" w:color="auto" w:fill="CC99FF"/>
          </w:tcPr>
          <w:p w14:paraId="55B81C7F" w14:textId="77777777" w:rsidR="00B752E4" w:rsidRPr="005914A2" w:rsidRDefault="00B752E4">
            <w:pPr>
              <w:pStyle w:val="FORMDATA"/>
              <w:rPr>
                <w:b/>
                <w:color w:val="auto"/>
              </w:rPr>
            </w:pPr>
            <w:r w:rsidRPr="005914A2">
              <w:rPr>
                <w:b/>
                <w:color w:val="auto"/>
              </w:rPr>
              <w:t>LNUM</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132A0ECE" w14:textId="77777777" w:rsidR="00B752E4" w:rsidRPr="005914A2" w:rsidRDefault="00B752E4">
            <w:pPr>
              <w:pStyle w:val="FORMDATA"/>
              <w:rPr>
                <w:b/>
                <w:color w:val="auto"/>
              </w:rPr>
            </w:pPr>
            <w:r w:rsidRPr="005914A2">
              <w:rPr>
                <w:b/>
                <w:color w:val="auto"/>
              </w:rPr>
              <w:t>Line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4F86A012" w14:textId="77777777" w:rsidR="00B752E4" w:rsidRPr="005914A2" w:rsidRDefault="00B752E4">
            <w:pPr>
              <w:pStyle w:val="FORMDATA"/>
              <w:rPr>
                <w:b/>
                <w:color w:val="auto"/>
              </w:rPr>
            </w:pPr>
            <w:r w:rsidRPr="005914A2">
              <w:rPr>
                <w:b/>
                <w:color w:val="auto"/>
              </w:rPr>
              <w:t>00001</w:t>
            </w:r>
          </w:p>
        </w:tc>
      </w:tr>
      <w:tr w:rsidR="00B752E4" w:rsidRPr="005914A2" w14:paraId="6959111E" w14:textId="77777777">
        <w:trPr>
          <w:trHeight w:val="255"/>
        </w:trPr>
        <w:tc>
          <w:tcPr>
            <w:tcW w:w="2430" w:type="dxa"/>
            <w:tcBorders>
              <w:top w:val="single" w:sz="6" w:space="0" w:color="auto"/>
              <w:left w:val="single" w:sz="12" w:space="0" w:color="auto"/>
              <w:bottom w:val="single" w:sz="6" w:space="0" w:color="auto"/>
              <w:right w:val="single" w:sz="6" w:space="0" w:color="auto"/>
            </w:tcBorders>
          </w:tcPr>
          <w:p w14:paraId="724043B6" w14:textId="77777777" w:rsidR="00B752E4" w:rsidRPr="005914A2" w:rsidRDefault="00B752E4">
            <w:pPr>
              <w:pStyle w:val="FORMDATA"/>
              <w:rPr>
                <w:b/>
                <w:color w:val="auto"/>
              </w:rPr>
            </w:pPr>
            <w:r w:rsidRPr="005914A2">
              <w:rPr>
                <w:b/>
                <w:color w:val="auto"/>
              </w:rPr>
              <w:t>LNA</w:t>
            </w:r>
          </w:p>
        </w:tc>
        <w:tc>
          <w:tcPr>
            <w:tcW w:w="3708" w:type="dxa"/>
            <w:tcBorders>
              <w:top w:val="single" w:sz="6" w:space="0" w:color="auto"/>
              <w:left w:val="single" w:sz="6" w:space="0" w:color="auto"/>
              <w:bottom w:val="single" w:sz="6" w:space="0" w:color="auto"/>
              <w:right w:val="single" w:sz="6" w:space="0" w:color="auto"/>
            </w:tcBorders>
          </w:tcPr>
          <w:p w14:paraId="26728EEF" w14:textId="77777777" w:rsidR="00B752E4" w:rsidRPr="005914A2" w:rsidRDefault="00B752E4">
            <w:pPr>
              <w:pStyle w:val="FORMDATA"/>
              <w:rPr>
                <w:b/>
                <w:color w:val="auto"/>
              </w:rPr>
            </w:pPr>
            <w:r w:rsidRPr="005914A2">
              <w:rPr>
                <w:b/>
                <w:color w:val="auto"/>
              </w:rPr>
              <w:t>Line Activity</w:t>
            </w:r>
          </w:p>
        </w:tc>
        <w:tc>
          <w:tcPr>
            <w:tcW w:w="2610" w:type="dxa"/>
            <w:tcBorders>
              <w:top w:val="single" w:sz="6" w:space="0" w:color="auto"/>
              <w:left w:val="single" w:sz="6" w:space="0" w:color="auto"/>
              <w:bottom w:val="single" w:sz="6" w:space="0" w:color="auto"/>
              <w:right w:val="single" w:sz="12" w:space="0" w:color="auto"/>
            </w:tcBorders>
          </w:tcPr>
          <w:p w14:paraId="13E23D5F" w14:textId="77777777" w:rsidR="00B752E4" w:rsidRPr="005914A2" w:rsidRDefault="00B752E4">
            <w:pPr>
              <w:pStyle w:val="FORMDATA"/>
              <w:rPr>
                <w:b/>
                <w:color w:val="auto"/>
              </w:rPr>
            </w:pPr>
            <w:r w:rsidRPr="005914A2">
              <w:rPr>
                <w:b/>
                <w:color w:val="auto"/>
              </w:rPr>
              <w:t>D</w:t>
            </w:r>
          </w:p>
        </w:tc>
      </w:tr>
      <w:tr w:rsidR="00B752E4" w:rsidRPr="005914A2" w14:paraId="19472A82" w14:textId="77777777">
        <w:trPr>
          <w:trHeight w:val="255"/>
        </w:trPr>
        <w:tc>
          <w:tcPr>
            <w:tcW w:w="2430" w:type="dxa"/>
            <w:tcBorders>
              <w:top w:val="single" w:sz="6" w:space="0" w:color="auto"/>
              <w:left w:val="single" w:sz="12" w:space="0" w:color="auto"/>
              <w:bottom w:val="single" w:sz="6" w:space="0" w:color="auto"/>
              <w:right w:val="single" w:sz="6" w:space="0" w:color="auto"/>
            </w:tcBorders>
          </w:tcPr>
          <w:p w14:paraId="18F2A12A" w14:textId="77777777" w:rsidR="00B752E4" w:rsidRPr="005914A2" w:rsidRDefault="00B752E4">
            <w:pPr>
              <w:pStyle w:val="FORMDATA"/>
              <w:rPr>
                <w:b/>
                <w:color w:val="auto"/>
              </w:rPr>
            </w:pPr>
            <w:r w:rsidRPr="005914A2">
              <w:rPr>
                <w:b/>
                <w:color w:val="auto"/>
              </w:rPr>
              <w:t>TNS</w:t>
            </w:r>
          </w:p>
        </w:tc>
        <w:tc>
          <w:tcPr>
            <w:tcW w:w="3708" w:type="dxa"/>
            <w:tcBorders>
              <w:top w:val="single" w:sz="6" w:space="0" w:color="auto"/>
              <w:left w:val="single" w:sz="6" w:space="0" w:color="auto"/>
              <w:bottom w:val="single" w:sz="6" w:space="0" w:color="auto"/>
              <w:right w:val="single" w:sz="6" w:space="0" w:color="auto"/>
            </w:tcBorders>
          </w:tcPr>
          <w:p w14:paraId="2F1D8600" w14:textId="77777777" w:rsidR="00B752E4" w:rsidRPr="005914A2" w:rsidRDefault="00B752E4">
            <w:pPr>
              <w:pStyle w:val="FORMDATA"/>
              <w:rPr>
                <w:b/>
                <w:color w:val="auto"/>
              </w:rPr>
            </w:pPr>
            <w:r w:rsidRPr="005914A2">
              <w:rPr>
                <w:b/>
                <w:color w:val="auto"/>
              </w:rPr>
              <w:t>Telephone Numbers</w:t>
            </w:r>
          </w:p>
        </w:tc>
        <w:tc>
          <w:tcPr>
            <w:tcW w:w="2610" w:type="dxa"/>
            <w:tcBorders>
              <w:top w:val="single" w:sz="6" w:space="0" w:color="auto"/>
              <w:left w:val="single" w:sz="6" w:space="0" w:color="auto"/>
              <w:bottom w:val="single" w:sz="6" w:space="0" w:color="auto"/>
              <w:right w:val="single" w:sz="12" w:space="0" w:color="auto"/>
            </w:tcBorders>
          </w:tcPr>
          <w:p w14:paraId="1AAA7B41" w14:textId="77777777" w:rsidR="00B752E4" w:rsidRPr="005914A2" w:rsidRDefault="00B752E4">
            <w:pPr>
              <w:pStyle w:val="FORMDATA"/>
              <w:rPr>
                <w:b/>
                <w:color w:val="auto"/>
              </w:rPr>
            </w:pPr>
            <w:r w:rsidRPr="005914A2">
              <w:rPr>
                <w:b/>
                <w:color w:val="auto"/>
              </w:rPr>
              <w:t>3348726780</w:t>
            </w:r>
          </w:p>
        </w:tc>
      </w:tr>
      <w:tr w:rsidR="00B752E4" w:rsidRPr="005914A2" w14:paraId="75C238BB"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5A36720D" w14:textId="77777777" w:rsidR="00B752E4" w:rsidRPr="005914A2" w:rsidRDefault="00B752E4">
            <w:pPr>
              <w:pStyle w:val="FORMDATA"/>
              <w:rPr>
                <w:b/>
                <w:bCs/>
                <w:color w:val="auto"/>
              </w:rPr>
            </w:pPr>
            <w:r w:rsidRPr="005914A2">
              <w:rPr>
                <w:b/>
                <w:bCs/>
                <w:color w:val="auto"/>
              </w:rPr>
              <w:t>Service Details Section</w:t>
            </w:r>
          </w:p>
        </w:tc>
      </w:tr>
      <w:tr w:rsidR="00B752E4" w:rsidRPr="005914A2" w14:paraId="305599DA" w14:textId="77777777">
        <w:trPr>
          <w:trHeight w:val="255"/>
        </w:trPr>
        <w:tc>
          <w:tcPr>
            <w:tcW w:w="2430" w:type="dxa"/>
            <w:tcBorders>
              <w:top w:val="single" w:sz="6" w:space="0" w:color="auto"/>
              <w:left w:val="single" w:sz="12" w:space="0" w:color="auto"/>
              <w:bottom w:val="single" w:sz="6" w:space="0" w:color="auto"/>
              <w:right w:val="single" w:sz="6" w:space="0" w:color="auto"/>
            </w:tcBorders>
            <w:shd w:val="clear" w:color="auto" w:fill="CC99FF"/>
          </w:tcPr>
          <w:p w14:paraId="3707603C" w14:textId="77777777" w:rsidR="00B752E4" w:rsidRPr="005914A2" w:rsidRDefault="00B752E4">
            <w:pPr>
              <w:pStyle w:val="FORMDATA"/>
              <w:rPr>
                <w:b/>
                <w:color w:val="auto"/>
              </w:rPr>
            </w:pPr>
            <w:r w:rsidRPr="005914A2">
              <w:rPr>
                <w:b/>
                <w:color w:val="auto"/>
              </w:rPr>
              <w:t>LNUM</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3103B2D7" w14:textId="77777777" w:rsidR="00B752E4" w:rsidRPr="005914A2" w:rsidRDefault="00B752E4">
            <w:pPr>
              <w:pStyle w:val="FORMDATA"/>
              <w:rPr>
                <w:b/>
                <w:color w:val="auto"/>
              </w:rPr>
            </w:pPr>
            <w:r w:rsidRPr="005914A2">
              <w:rPr>
                <w:b/>
                <w:color w:val="auto"/>
              </w:rPr>
              <w:t>Line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75F0C229" w14:textId="77777777" w:rsidR="00B752E4" w:rsidRPr="005914A2" w:rsidRDefault="00B752E4">
            <w:pPr>
              <w:pStyle w:val="FORMDATA"/>
              <w:rPr>
                <w:b/>
                <w:color w:val="auto"/>
              </w:rPr>
            </w:pPr>
            <w:r w:rsidRPr="005914A2">
              <w:rPr>
                <w:b/>
                <w:color w:val="auto"/>
              </w:rPr>
              <w:t>00002</w:t>
            </w:r>
          </w:p>
        </w:tc>
      </w:tr>
      <w:tr w:rsidR="00B752E4" w:rsidRPr="005914A2" w14:paraId="042FAD7C" w14:textId="77777777">
        <w:trPr>
          <w:trHeight w:val="255"/>
        </w:trPr>
        <w:tc>
          <w:tcPr>
            <w:tcW w:w="2430" w:type="dxa"/>
            <w:tcBorders>
              <w:top w:val="single" w:sz="6" w:space="0" w:color="auto"/>
              <w:left w:val="single" w:sz="12" w:space="0" w:color="auto"/>
              <w:bottom w:val="single" w:sz="6" w:space="0" w:color="auto"/>
              <w:right w:val="single" w:sz="6" w:space="0" w:color="auto"/>
            </w:tcBorders>
          </w:tcPr>
          <w:p w14:paraId="5EFC1CE1" w14:textId="77777777" w:rsidR="00B752E4" w:rsidRPr="005914A2" w:rsidRDefault="00B752E4">
            <w:pPr>
              <w:pStyle w:val="FORMDATA"/>
              <w:rPr>
                <w:b/>
                <w:color w:val="auto"/>
              </w:rPr>
            </w:pPr>
            <w:r w:rsidRPr="005914A2">
              <w:rPr>
                <w:b/>
                <w:color w:val="auto"/>
              </w:rPr>
              <w:t>LNA</w:t>
            </w:r>
          </w:p>
        </w:tc>
        <w:tc>
          <w:tcPr>
            <w:tcW w:w="3708" w:type="dxa"/>
            <w:tcBorders>
              <w:top w:val="single" w:sz="6" w:space="0" w:color="auto"/>
              <w:left w:val="single" w:sz="6" w:space="0" w:color="auto"/>
              <w:bottom w:val="single" w:sz="6" w:space="0" w:color="auto"/>
              <w:right w:val="single" w:sz="6" w:space="0" w:color="auto"/>
            </w:tcBorders>
          </w:tcPr>
          <w:p w14:paraId="08ECD808" w14:textId="77777777" w:rsidR="00B752E4" w:rsidRPr="005914A2" w:rsidRDefault="00B752E4">
            <w:pPr>
              <w:pStyle w:val="FORMDATA"/>
              <w:rPr>
                <w:b/>
                <w:color w:val="auto"/>
              </w:rPr>
            </w:pPr>
            <w:r w:rsidRPr="005914A2">
              <w:rPr>
                <w:b/>
                <w:color w:val="auto"/>
              </w:rPr>
              <w:t>Line Activity</w:t>
            </w:r>
          </w:p>
        </w:tc>
        <w:tc>
          <w:tcPr>
            <w:tcW w:w="2610" w:type="dxa"/>
            <w:tcBorders>
              <w:top w:val="single" w:sz="6" w:space="0" w:color="auto"/>
              <w:left w:val="single" w:sz="6" w:space="0" w:color="auto"/>
              <w:bottom w:val="single" w:sz="6" w:space="0" w:color="auto"/>
              <w:right w:val="single" w:sz="12" w:space="0" w:color="auto"/>
            </w:tcBorders>
          </w:tcPr>
          <w:p w14:paraId="01285ACA" w14:textId="77777777" w:rsidR="00B752E4" w:rsidRPr="005914A2" w:rsidRDefault="00B752E4">
            <w:pPr>
              <w:pStyle w:val="FORMDATA"/>
              <w:rPr>
                <w:b/>
                <w:color w:val="auto"/>
              </w:rPr>
            </w:pPr>
            <w:r w:rsidRPr="005914A2">
              <w:rPr>
                <w:b/>
                <w:color w:val="auto"/>
              </w:rPr>
              <w:t>D</w:t>
            </w:r>
          </w:p>
        </w:tc>
      </w:tr>
      <w:tr w:rsidR="00B752E4" w:rsidRPr="005914A2" w14:paraId="22CE4FD9" w14:textId="77777777">
        <w:trPr>
          <w:trHeight w:val="255"/>
        </w:trPr>
        <w:tc>
          <w:tcPr>
            <w:tcW w:w="2430" w:type="dxa"/>
            <w:tcBorders>
              <w:top w:val="single" w:sz="6" w:space="0" w:color="auto"/>
              <w:left w:val="single" w:sz="12" w:space="0" w:color="auto"/>
              <w:bottom w:val="single" w:sz="12" w:space="0" w:color="auto"/>
              <w:right w:val="single" w:sz="6" w:space="0" w:color="auto"/>
            </w:tcBorders>
          </w:tcPr>
          <w:p w14:paraId="341F2712" w14:textId="77777777" w:rsidR="00B752E4" w:rsidRPr="005914A2" w:rsidRDefault="00B752E4">
            <w:pPr>
              <w:pStyle w:val="FORMDATA"/>
              <w:rPr>
                <w:b/>
                <w:color w:val="auto"/>
              </w:rPr>
            </w:pPr>
            <w:r w:rsidRPr="005914A2">
              <w:rPr>
                <w:b/>
                <w:color w:val="auto"/>
              </w:rPr>
              <w:t>TNS</w:t>
            </w:r>
          </w:p>
        </w:tc>
        <w:tc>
          <w:tcPr>
            <w:tcW w:w="3708" w:type="dxa"/>
            <w:tcBorders>
              <w:top w:val="single" w:sz="6" w:space="0" w:color="auto"/>
              <w:left w:val="single" w:sz="6" w:space="0" w:color="auto"/>
              <w:bottom w:val="single" w:sz="12" w:space="0" w:color="auto"/>
              <w:right w:val="single" w:sz="6" w:space="0" w:color="auto"/>
            </w:tcBorders>
          </w:tcPr>
          <w:p w14:paraId="2A2AA548" w14:textId="77777777" w:rsidR="00B752E4" w:rsidRPr="005914A2" w:rsidRDefault="00B752E4">
            <w:pPr>
              <w:pStyle w:val="FORMDATA"/>
              <w:rPr>
                <w:b/>
                <w:color w:val="auto"/>
              </w:rPr>
            </w:pPr>
            <w:r w:rsidRPr="005914A2">
              <w:rPr>
                <w:b/>
                <w:color w:val="auto"/>
              </w:rPr>
              <w:t>Telephone Numbers</w:t>
            </w:r>
          </w:p>
        </w:tc>
        <w:tc>
          <w:tcPr>
            <w:tcW w:w="2610" w:type="dxa"/>
            <w:tcBorders>
              <w:top w:val="single" w:sz="6" w:space="0" w:color="auto"/>
              <w:left w:val="single" w:sz="6" w:space="0" w:color="auto"/>
              <w:bottom w:val="single" w:sz="12" w:space="0" w:color="auto"/>
              <w:right w:val="single" w:sz="12" w:space="0" w:color="auto"/>
            </w:tcBorders>
          </w:tcPr>
          <w:p w14:paraId="41137723" w14:textId="77777777" w:rsidR="00B752E4" w:rsidRPr="005914A2" w:rsidRDefault="00B752E4">
            <w:pPr>
              <w:pStyle w:val="FORMDATA"/>
              <w:rPr>
                <w:b/>
                <w:color w:val="auto"/>
              </w:rPr>
            </w:pPr>
            <w:r w:rsidRPr="005914A2">
              <w:rPr>
                <w:b/>
                <w:color w:val="auto"/>
              </w:rPr>
              <w:t>3348726799</w:t>
            </w:r>
          </w:p>
        </w:tc>
      </w:tr>
    </w:tbl>
    <w:p w14:paraId="5FD9F69F" w14:textId="77777777" w:rsidR="00B752E4" w:rsidRDefault="00B752E4">
      <w:pPr>
        <w:rPr>
          <w:rFonts w:ascii="Arial" w:hAnsi="Arial" w:cs="Arial"/>
        </w:rPr>
      </w:pPr>
    </w:p>
    <w:p w14:paraId="47D713D8" w14:textId="77777777" w:rsidR="00C251D3" w:rsidRDefault="00C251D3" w:rsidP="006A4E58"/>
    <w:p w14:paraId="21211665" w14:textId="77777777" w:rsidR="00C251D3" w:rsidRDefault="00C251D3" w:rsidP="006A4E58"/>
    <w:p w14:paraId="0D64DAC4" w14:textId="77777777" w:rsidR="00C251D3" w:rsidRPr="00C93F57" w:rsidRDefault="00C251D3" w:rsidP="006A4E58"/>
    <w:p w14:paraId="71293BE9" w14:textId="77777777" w:rsidR="00C251D3" w:rsidRDefault="00C251D3" w:rsidP="00C251D3">
      <w:r w:rsidRPr="00890532">
        <w:t>XML INPUT:</w:t>
      </w:r>
    </w:p>
    <w:p w14:paraId="55EC4803" w14:textId="77777777" w:rsidR="00C251D3" w:rsidRPr="00890532" w:rsidRDefault="00C251D3" w:rsidP="00C251D3"/>
    <w:p w14:paraId="0DC0BC96" w14:textId="77777777" w:rsidR="00C251D3" w:rsidRPr="00890532" w:rsidRDefault="00C251D3" w:rsidP="00C251D3">
      <w:pPr>
        <w:ind w:hanging="480"/>
      </w:pPr>
      <w:hyperlink r:id="rId329" w:history="1">
        <w:r w:rsidRPr="00890532">
          <w:rPr>
            <w:b/>
            <w:bCs/>
            <w:color w:val="FF0000"/>
            <w:u w:val="single"/>
          </w:rPr>
          <w:t>-</w:t>
        </w:r>
      </w:hyperlink>
      <w:r w:rsidRPr="00890532">
        <w:t xml:space="preserve"> </w:t>
      </w:r>
      <w:r w:rsidRPr="00890532">
        <w:rPr>
          <w:color w:val="0000FF"/>
        </w:rPr>
        <w:t>&lt;</w:t>
      </w:r>
      <w:r w:rsidRPr="00890532">
        <w:rPr>
          <w:color w:val="990000"/>
        </w:rPr>
        <w:t>order:LSR_ORD_REQ</w:t>
      </w:r>
      <w:r w:rsidRPr="00890532">
        <w:rPr>
          <w:color w:val="0000FF"/>
        </w:rPr>
        <w:t>&gt;</w:t>
      </w:r>
    </w:p>
    <w:p w14:paraId="360F7FAA" w14:textId="77777777" w:rsidR="00C251D3" w:rsidRPr="00890532" w:rsidRDefault="00C251D3" w:rsidP="00C251D3">
      <w:pPr>
        <w:ind w:hanging="480"/>
      </w:pPr>
      <w:hyperlink r:id="rId330" w:history="1">
        <w:r w:rsidRPr="00890532">
          <w:rPr>
            <w:b/>
            <w:bCs/>
            <w:color w:val="FF0000"/>
            <w:u w:val="single"/>
          </w:rPr>
          <w:t>-</w:t>
        </w:r>
      </w:hyperlink>
      <w:r w:rsidRPr="00890532">
        <w:t xml:space="preserve"> </w:t>
      </w:r>
      <w:r w:rsidRPr="00890532">
        <w:rPr>
          <w:color w:val="0000FF"/>
        </w:rPr>
        <w:t>&lt;</w:t>
      </w:r>
      <w:r w:rsidRPr="00890532">
        <w:rPr>
          <w:color w:val="990000"/>
        </w:rPr>
        <w:t>order:HDR</w:t>
      </w:r>
      <w:r w:rsidRPr="00890532">
        <w:rPr>
          <w:color w:val="0000FF"/>
        </w:rPr>
        <w:t>&gt;</w:t>
      </w:r>
    </w:p>
    <w:p w14:paraId="0BA166F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order:CCNA</w:t>
      </w:r>
      <w:r w:rsidRPr="00890532">
        <w:rPr>
          <w:color w:val="0000FF"/>
        </w:rPr>
        <w:t>&gt;</w:t>
      </w:r>
      <w:r w:rsidRPr="00890532">
        <w:rPr>
          <w:b/>
          <w:bCs/>
        </w:rPr>
        <w:t>ZXL</w:t>
      </w:r>
      <w:r w:rsidRPr="00890532">
        <w:rPr>
          <w:color w:val="0000FF"/>
        </w:rPr>
        <w:t>&lt;/</w:t>
      </w:r>
      <w:r w:rsidRPr="00890532">
        <w:rPr>
          <w:color w:val="990000"/>
        </w:rPr>
        <w:t>order:CCNA</w:t>
      </w:r>
      <w:r w:rsidRPr="00890532">
        <w:rPr>
          <w:color w:val="0000FF"/>
        </w:rPr>
        <w:t>&gt;</w:t>
      </w:r>
      <w:r w:rsidRPr="00890532">
        <w:t xml:space="preserve"> </w:t>
      </w:r>
    </w:p>
    <w:p w14:paraId="49F6D848"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order:MSG_TIMESTAMP</w:t>
      </w:r>
      <w:r w:rsidRPr="00890532">
        <w:rPr>
          <w:color w:val="0000FF"/>
        </w:rPr>
        <w:t>&gt;</w:t>
      </w:r>
      <w:r w:rsidRPr="00890532">
        <w:rPr>
          <w:b/>
          <w:bCs/>
        </w:rPr>
        <w:t>2009-06-26T12:27:53-05:00</w:t>
      </w:r>
      <w:r w:rsidRPr="00890532">
        <w:rPr>
          <w:color w:val="0000FF"/>
        </w:rPr>
        <w:t>&lt;/</w:t>
      </w:r>
      <w:r w:rsidRPr="00890532">
        <w:rPr>
          <w:color w:val="990000"/>
        </w:rPr>
        <w:t>order:MSG_TIMESTAMP</w:t>
      </w:r>
      <w:r w:rsidRPr="00890532">
        <w:rPr>
          <w:color w:val="0000FF"/>
        </w:rPr>
        <w:t>&gt;</w:t>
      </w:r>
      <w:r w:rsidRPr="00890532">
        <w:t xml:space="preserve"> </w:t>
      </w:r>
    </w:p>
    <w:p w14:paraId="1DD42CD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order:PON</w:t>
      </w:r>
      <w:r w:rsidRPr="00890532">
        <w:rPr>
          <w:color w:val="0000FF"/>
        </w:rPr>
        <w:t>&gt;</w:t>
      </w:r>
      <w:r w:rsidRPr="00890532">
        <w:rPr>
          <w:b/>
          <w:bCs/>
        </w:rPr>
        <w:t>CVT0M011R31B</w:t>
      </w:r>
      <w:r w:rsidRPr="00890532">
        <w:rPr>
          <w:color w:val="0000FF"/>
        </w:rPr>
        <w:t>&lt;/</w:t>
      </w:r>
      <w:r w:rsidRPr="00890532">
        <w:rPr>
          <w:color w:val="990000"/>
        </w:rPr>
        <w:t>order:PON</w:t>
      </w:r>
      <w:r w:rsidRPr="00890532">
        <w:rPr>
          <w:color w:val="0000FF"/>
        </w:rPr>
        <w:t>&gt;</w:t>
      </w:r>
      <w:r w:rsidRPr="00890532">
        <w:t xml:space="preserve"> </w:t>
      </w:r>
    </w:p>
    <w:p w14:paraId="6FC99A35"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order:VER</w:t>
      </w:r>
      <w:r w:rsidRPr="00890532">
        <w:rPr>
          <w:color w:val="0000FF"/>
        </w:rPr>
        <w:t>&gt;</w:t>
      </w:r>
      <w:r w:rsidRPr="00890532">
        <w:rPr>
          <w:b/>
          <w:bCs/>
        </w:rPr>
        <w:t>00</w:t>
      </w:r>
      <w:r w:rsidRPr="00890532">
        <w:rPr>
          <w:color w:val="0000FF"/>
        </w:rPr>
        <w:t>&lt;/</w:t>
      </w:r>
      <w:r w:rsidRPr="00890532">
        <w:rPr>
          <w:color w:val="990000"/>
        </w:rPr>
        <w:t>order:VER</w:t>
      </w:r>
      <w:r w:rsidRPr="00890532">
        <w:rPr>
          <w:color w:val="0000FF"/>
        </w:rPr>
        <w:t>&gt;</w:t>
      </w:r>
      <w:r w:rsidRPr="00890532">
        <w:t xml:space="preserve"> </w:t>
      </w:r>
    </w:p>
    <w:p w14:paraId="242DDC7D"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order:ATN</w:t>
      </w:r>
      <w:r w:rsidRPr="00890532">
        <w:rPr>
          <w:color w:val="0000FF"/>
        </w:rPr>
        <w:t>&gt;</w:t>
      </w:r>
      <w:r w:rsidRPr="00890532">
        <w:rPr>
          <w:b/>
          <w:bCs/>
        </w:rPr>
        <w:t>3348726282</w:t>
      </w:r>
      <w:r w:rsidRPr="00890532">
        <w:rPr>
          <w:color w:val="0000FF"/>
        </w:rPr>
        <w:t>&lt;/</w:t>
      </w:r>
      <w:r w:rsidRPr="00890532">
        <w:rPr>
          <w:color w:val="990000"/>
        </w:rPr>
        <w:t>order:ATN</w:t>
      </w:r>
      <w:r w:rsidRPr="00890532">
        <w:rPr>
          <w:color w:val="0000FF"/>
        </w:rPr>
        <w:t>&gt;</w:t>
      </w:r>
      <w:r w:rsidRPr="00890532">
        <w:t xml:space="preserve"> </w:t>
      </w:r>
    </w:p>
    <w:p w14:paraId="0E707D5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order:RVER</w:t>
      </w:r>
      <w:r w:rsidRPr="00890532">
        <w:rPr>
          <w:color w:val="0000FF"/>
        </w:rPr>
        <w:t>&gt;</w:t>
      </w:r>
      <w:r w:rsidRPr="00890532">
        <w:rPr>
          <w:b/>
          <w:bCs/>
        </w:rPr>
        <w:t>10.05</w:t>
      </w:r>
      <w:r w:rsidRPr="00890532">
        <w:rPr>
          <w:color w:val="0000FF"/>
        </w:rPr>
        <w:t>&lt;/</w:t>
      </w:r>
      <w:r w:rsidRPr="00890532">
        <w:rPr>
          <w:color w:val="990000"/>
        </w:rPr>
        <w:t>order:RVER</w:t>
      </w:r>
      <w:r w:rsidRPr="00890532">
        <w:rPr>
          <w:color w:val="0000FF"/>
        </w:rPr>
        <w:t>&gt;</w:t>
      </w:r>
      <w:r w:rsidRPr="00890532">
        <w:t xml:space="preserve"> </w:t>
      </w:r>
    </w:p>
    <w:p w14:paraId="0C85CCA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order:CC</w:t>
      </w:r>
      <w:r w:rsidRPr="00890532">
        <w:rPr>
          <w:color w:val="0000FF"/>
        </w:rPr>
        <w:t>&gt;</w:t>
      </w:r>
      <w:r w:rsidRPr="00890532">
        <w:rPr>
          <w:b/>
          <w:bCs/>
        </w:rPr>
        <w:t>9999</w:t>
      </w:r>
      <w:r w:rsidRPr="00890532">
        <w:rPr>
          <w:color w:val="0000FF"/>
        </w:rPr>
        <w:t>&lt;/</w:t>
      </w:r>
      <w:r w:rsidRPr="00890532">
        <w:rPr>
          <w:color w:val="990000"/>
        </w:rPr>
        <w:t>order:CC</w:t>
      </w:r>
      <w:r w:rsidRPr="00890532">
        <w:rPr>
          <w:color w:val="0000FF"/>
        </w:rPr>
        <w:t>&gt;</w:t>
      </w:r>
      <w:r w:rsidRPr="00890532">
        <w:t xml:space="preserve"> </w:t>
      </w:r>
    </w:p>
    <w:p w14:paraId="0408C5D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order:STATE</w:t>
      </w:r>
      <w:r w:rsidRPr="00890532">
        <w:rPr>
          <w:color w:val="0000FF"/>
        </w:rPr>
        <w:t>&gt;</w:t>
      </w:r>
      <w:smartTag w:uri="urn:schemas-microsoft-com:office:smarttags" w:element="State">
        <w:smartTag w:uri="urn:schemas-microsoft-com:office:smarttags" w:element="place">
          <w:r w:rsidRPr="00890532">
            <w:rPr>
              <w:b/>
              <w:bCs/>
            </w:rPr>
            <w:t>AL</w:t>
          </w:r>
        </w:smartTag>
      </w:smartTag>
      <w:r w:rsidRPr="00890532">
        <w:rPr>
          <w:color w:val="0000FF"/>
        </w:rPr>
        <w:t>&lt;/</w:t>
      </w:r>
      <w:r w:rsidRPr="00890532">
        <w:rPr>
          <w:color w:val="990000"/>
        </w:rPr>
        <w:t>order:STATE</w:t>
      </w:r>
      <w:r w:rsidRPr="00890532">
        <w:rPr>
          <w:color w:val="0000FF"/>
        </w:rPr>
        <w:t>&gt;</w:t>
      </w:r>
      <w:r w:rsidRPr="00890532">
        <w:t xml:space="preserve"> </w:t>
      </w:r>
    </w:p>
    <w:p w14:paraId="5F99774E"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order:DTSENT</w:t>
      </w:r>
      <w:r w:rsidRPr="00890532">
        <w:rPr>
          <w:color w:val="0000FF"/>
        </w:rPr>
        <w:t>&gt;</w:t>
      </w:r>
      <w:r w:rsidRPr="00890532">
        <w:rPr>
          <w:b/>
          <w:bCs/>
        </w:rPr>
        <w:t>200906261227PM</w:t>
      </w:r>
      <w:r w:rsidRPr="00890532">
        <w:rPr>
          <w:color w:val="0000FF"/>
        </w:rPr>
        <w:t>&lt;/</w:t>
      </w:r>
      <w:r w:rsidRPr="00890532">
        <w:rPr>
          <w:color w:val="990000"/>
        </w:rPr>
        <w:t>order:DTSENT</w:t>
      </w:r>
      <w:r w:rsidRPr="00890532">
        <w:rPr>
          <w:color w:val="0000FF"/>
        </w:rPr>
        <w:t>&gt;</w:t>
      </w:r>
      <w:r w:rsidRPr="00890532">
        <w:t xml:space="preserve"> </w:t>
      </w:r>
    </w:p>
    <w:p w14:paraId="1D82D4C3"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order:HDR</w:t>
      </w:r>
      <w:r w:rsidRPr="00890532">
        <w:rPr>
          <w:color w:val="0000FF"/>
        </w:rPr>
        <w:t>&gt;</w:t>
      </w:r>
    </w:p>
    <w:p w14:paraId="3F29061F" w14:textId="77777777" w:rsidR="00C251D3" w:rsidRPr="00890532" w:rsidRDefault="00C251D3" w:rsidP="00C251D3">
      <w:pPr>
        <w:ind w:hanging="480"/>
      </w:pPr>
      <w:hyperlink r:id="rId331" w:history="1">
        <w:r w:rsidRPr="00890532">
          <w:rPr>
            <w:b/>
            <w:bCs/>
            <w:color w:val="FF0000"/>
            <w:u w:val="single"/>
          </w:rPr>
          <w:t>-</w:t>
        </w:r>
      </w:hyperlink>
      <w:r w:rsidRPr="00890532">
        <w:t xml:space="preserve"> </w:t>
      </w:r>
      <w:r w:rsidRPr="00890532">
        <w:rPr>
          <w:color w:val="0000FF"/>
        </w:rPr>
        <w:t>&lt;</w:t>
      </w:r>
      <w:r w:rsidRPr="00890532">
        <w:rPr>
          <w:color w:val="990000"/>
        </w:rPr>
        <w:t>order:LSR</w:t>
      </w:r>
      <w:r w:rsidRPr="00890532">
        <w:rPr>
          <w:color w:val="0000FF"/>
        </w:rPr>
        <w:t>&gt;</w:t>
      </w:r>
    </w:p>
    <w:p w14:paraId="23DC9F77" w14:textId="77777777" w:rsidR="00C251D3" w:rsidRPr="00890532" w:rsidRDefault="00C251D3" w:rsidP="00C251D3">
      <w:pPr>
        <w:ind w:hanging="480"/>
      </w:pPr>
      <w:hyperlink r:id="rId332" w:history="1">
        <w:r w:rsidRPr="00890532">
          <w:rPr>
            <w:b/>
            <w:bCs/>
            <w:color w:val="FF0000"/>
            <w:u w:val="single"/>
          </w:rPr>
          <w:t>-</w:t>
        </w:r>
      </w:hyperlink>
      <w:r w:rsidRPr="00890532">
        <w:t xml:space="preserve"> </w:t>
      </w:r>
      <w:r w:rsidRPr="00890532">
        <w:rPr>
          <w:color w:val="0000FF"/>
        </w:rPr>
        <w:t>&lt;</w:t>
      </w:r>
      <w:r w:rsidRPr="00890532">
        <w:rPr>
          <w:color w:val="990000"/>
        </w:rPr>
        <w:t>order:LSR_ADMIN</w:t>
      </w:r>
      <w:r w:rsidRPr="00890532">
        <w:rPr>
          <w:color w:val="0000FF"/>
        </w:rPr>
        <w:t>&gt;</w:t>
      </w:r>
    </w:p>
    <w:p w14:paraId="61DE67A7"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order:SC</w:t>
      </w:r>
      <w:r w:rsidRPr="00890532">
        <w:rPr>
          <w:color w:val="0000FF"/>
        </w:rPr>
        <w:t>&gt;</w:t>
      </w:r>
      <w:r w:rsidRPr="00890532">
        <w:rPr>
          <w:b/>
          <w:bCs/>
        </w:rPr>
        <w:t>LCSC</w:t>
      </w:r>
      <w:r w:rsidRPr="00890532">
        <w:rPr>
          <w:color w:val="0000FF"/>
        </w:rPr>
        <w:t>&lt;/</w:t>
      </w:r>
      <w:r w:rsidRPr="00890532">
        <w:rPr>
          <w:color w:val="990000"/>
        </w:rPr>
        <w:t>order:SC</w:t>
      </w:r>
      <w:r w:rsidRPr="00890532">
        <w:rPr>
          <w:color w:val="0000FF"/>
        </w:rPr>
        <w:t>&gt;</w:t>
      </w:r>
      <w:r w:rsidRPr="00890532">
        <w:t xml:space="preserve"> </w:t>
      </w:r>
    </w:p>
    <w:p w14:paraId="2C3B603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order:PROJECT</w:t>
      </w:r>
      <w:r w:rsidRPr="00890532">
        <w:rPr>
          <w:color w:val="0000FF"/>
        </w:rPr>
        <w:t>&gt;</w:t>
      </w:r>
      <w:r w:rsidRPr="00890532">
        <w:rPr>
          <w:b/>
          <w:bCs/>
        </w:rPr>
        <w:t>CAVENOBILL</w:t>
      </w:r>
      <w:r w:rsidRPr="00890532">
        <w:rPr>
          <w:color w:val="0000FF"/>
        </w:rPr>
        <w:t>&lt;/</w:t>
      </w:r>
      <w:r w:rsidRPr="00890532">
        <w:rPr>
          <w:color w:val="990000"/>
        </w:rPr>
        <w:t>order:PROJECT</w:t>
      </w:r>
      <w:r w:rsidRPr="00890532">
        <w:rPr>
          <w:color w:val="0000FF"/>
        </w:rPr>
        <w:t>&gt;</w:t>
      </w:r>
      <w:r w:rsidRPr="00890532">
        <w:t xml:space="preserve"> </w:t>
      </w:r>
    </w:p>
    <w:p w14:paraId="7CE5E83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order:REQTYP</w:t>
      </w:r>
      <w:r w:rsidRPr="00890532">
        <w:rPr>
          <w:color w:val="0000FF"/>
        </w:rPr>
        <w:t>&gt;</w:t>
      </w:r>
      <w:r w:rsidRPr="00890532">
        <w:rPr>
          <w:b/>
          <w:bCs/>
        </w:rPr>
        <w:t>MB</w:t>
      </w:r>
      <w:r w:rsidRPr="00890532">
        <w:rPr>
          <w:color w:val="0000FF"/>
        </w:rPr>
        <w:t>&lt;/</w:t>
      </w:r>
      <w:r w:rsidRPr="00890532">
        <w:rPr>
          <w:color w:val="990000"/>
        </w:rPr>
        <w:t>order:REQTYP</w:t>
      </w:r>
      <w:r w:rsidRPr="00890532">
        <w:rPr>
          <w:color w:val="0000FF"/>
        </w:rPr>
        <w:t>&gt;</w:t>
      </w:r>
      <w:r w:rsidRPr="00890532">
        <w:t xml:space="preserve"> </w:t>
      </w:r>
    </w:p>
    <w:p w14:paraId="1B09F9C5"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order:ACT</w:t>
      </w:r>
      <w:r w:rsidRPr="00890532">
        <w:rPr>
          <w:color w:val="0000FF"/>
        </w:rPr>
        <w:t>&gt;</w:t>
      </w:r>
      <w:r w:rsidRPr="00890532">
        <w:rPr>
          <w:b/>
          <w:bCs/>
        </w:rPr>
        <w:t>C</w:t>
      </w:r>
      <w:r w:rsidRPr="00890532">
        <w:rPr>
          <w:color w:val="0000FF"/>
        </w:rPr>
        <w:t>&lt;/</w:t>
      </w:r>
      <w:r w:rsidRPr="00890532">
        <w:rPr>
          <w:color w:val="990000"/>
        </w:rPr>
        <w:t>order:ACT</w:t>
      </w:r>
      <w:r w:rsidRPr="00890532">
        <w:rPr>
          <w:color w:val="0000FF"/>
        </w:rPr>
        <w:t>&gt;</w:t>
      </w:r>
      <w:r w:rsidRPr="00890532">
        <w:t xml:space="preserve"> </w:t>
      </w:r>
    </w:p>
    <w:p w14:paraId="68BFBD2D" w14:textId="77777777" w:rsidR="00C251D3" w:rsidRPr="00890532" w:rsidRDefault="00C251D3" w:rsidP="00C251D3">
      <w:pPr>
        <w:ind w:hanging="480"/>
      </w:pPr>
      <w:hyperlink r:id="rId333" w:history="1">
        <w:r w:rsidRPr="00890532">
          <w:rPr>
            <w:b/>
            <w:bCs/>
            <w:color w:val="FF0000"/>
            <w:u w:val="single"/>
          </w:rPr>
          <w:t>-</w:t>
        </w:r>
      </w:hyperlink>
      <w:r w:rsidRPr="00890532">
        <w:t xml:space="preserve"> </w:t>
      </w:r>
      <w:r w:rsidRPr="00890532">
        <w:rPr>
          <w:color w:val="0000FF"/>
        </w:rPr>
        <w:t>&lt;</w:t>
      </w:r>
      <w:r w:rsidRPr="00890532">
        <w:rPr>
          <w:color w:val="990000"/>
        </w:rPr>
        <w:t>order:AUTHORIZATION</w:t>
      </w:r>
      <w:r w:rsidRPr="00890532">
        <w:rPr>
          <w:color w:val="0000FF"/>
        </w:rPr>
        <w:t>&gt;</w:t>
      </w:r>
    </w:p>
    <w:p w14:paraId="1EC9538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order:TOS</w:t>
      </w:r>
      <w:r w:rsidRPr="00890532">
        <w:rPr>
          <w:color w:val="0000FF"/>
        </w:rPr>
        <w:t>&gt;</w:t>
      </w:r>
      <w:r w:rsidRPr="00890532">
        <w:rPr>
          <w:b/>
          <w:bCs/>
        </w:rPr>
        <w:t>1AM-</w:t>
      </w:r>
      <w:r w:rsidRPr="00890532">
        <w:rPr>
          <w:color w:val="0000FF"/>
        </w:rPr>
        <w:t>&lt;/</w:t>
      </w:r>
      <w:r w:rsidRPr="00890532">
        <w:rPr>
          <w:color w:val="990000"/>
        </w:rPr>
        <w:t>order:TOS</w:t>
      </w:r>
      <w:r w:rsidRPr="00890532">
        <w:rPr>
          <w:color w:val="0000FF"/>
        </w:rPr>
        <w:t>&gt;</w:t>
      </w:r>
      <w:r w:rsidRPr="00890532">
        <w:t xml:space="preserve"> </w:t>
      </w:r>
    </w:p>
    <w:p w14:paraId="2C96E06D"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order:DDD</w:t>
      </w:r>
      <w:r w:rsidRPr="00890532">
        <w:rPr>
          <w:color w:val="0000FF"/>
        </w:rPr>
        <w:t>&gt;</w:t>
      </w:r>
      <w:r w:rsidRPr="00890532">
        <w:rPr>
          <w:b/>
          <w:bCs/>
        </w:rPr>
        <w:t>20090731</w:t>
      </w:r>
      <w:r w:rsidRPr="00890532">
        <w:rPr>
          <w:color w:val="0000FF"/>
        </w:rPr>
        <w:t>&lt;/</w:t>
      </w:r>
      <w:r w:rsidRPr="00890532">
        <w:rPr>
          <w:color w:val="990000"/>
        </w:rPr>
        <w:t>order:DDD</w:t>
      </w:r>
      <w:r w:rsidRPr="00890532">
        <w:rPr>
          <w:color w:val="0000FF"/>
        </w:rPr>
        <w:t>&gt;</w:t>
      </w:r>
      <w:r w:rsidRPr="00890532">
        <w:t xml:space="preserve"> </w:t>
      </w:r>
    </w:p>
    <w:p w14:paraId="332C82C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order:AUTHORIZATION</w:t>
      </w:r>
      <w:r w:rsidRPr="00890532">
        <w:rPr>
          <w:color w:val="0000FF"/>
        </w:rPr>
        <w:t>&gt;</w:t>
      </w:r>
    </w:p>
    <w:p w14:paraId="4DA1C337"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order:LSR_ADMIN</w:t>
      </w:r>
      <w:r w:rsidRPr="00890532">
        <w:rPr>
          <w:color w:val="0000FF"/>
        </w:rPr>
        <w:t>&gt;</w:t>
      </w:r>
    </w:p>
    <w:p w14:paraId="51CAF44A" w14:textId="77777777" w:rsidR="00C251D3" w:rsidRPr="00890532" w:rsidRDefault="00C251D3" w:rsidP="00C251D3">
      <w:pPr>
        <w:ind w:hanging="480"/>
      </w:pPr>
      <w:hyperlink r:id="rId334" w:history="1">
        <w:r w:rsidRPr="00890532">
          <w:rPr>
            <w:b/>
            <w:bCs/>
            <w:color w:val="FF0000"/>
            <w:u w:val="single"/>
          </w:rPr>
          <w:t>-</w:t>
        </w:r>
      </w:hyperlink>
      <w:r w:rsidRPr="00890532">
        <w:t xml:space="preserve"> </w:t>
      </w:r>
      <w:r w:rsidRPr="00890532">
        <w:rPr>
          <w:color w:val="0000FF"/>
        </w:rPr>
        <w:t>&lt;</w:t>
      </w:r>
      <w:r w:rsidRPr="00890532">
        <w:rPr>
          <w:color w:val="990000"/>
        </w:rPr>
        <w:t>order:LSR_BILL</w:t>
      </w:r>
      <w:r w:rsidRPr="00890532">
        <w:rPr>
          <w:color w:val="0000FF"/>
        </w:rPr>
        <w:t>&gt;</w:t>
      </w:r>
    </w:p>
    <w:p w14:paraId="720A968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order:BAN1</w:t>
      </w:r>
      <w:r w:rsidRPr="00890532">
        <w:rPr>
          <w:color w:val="0000FF"/>
        </w:rPr>
        <w:t>&gt;</w:t>
      </w:r>
      <w:r w:rsidRPr="00890532">
        <w:rPr>
          <w:b/>
          <w:bCs/>
        </w:rPr>
        <w:t>205Q886621621</w:t>
      </w:r>
      <w:r w:rsidRPr="00890532">
        <w:rPr>
          <w:color w:val="0000FF"/>
        </w:rPr>
        <w:t>&lt;/</w:t>
      </w:r>
      <w:r w:rsidRPr="00890532">
        <w:rPr>
          <w:color w:val="990000"/>
        </w:rPr>
        <w:t>order:BAN1</w:t>
      </w:r>
      <w:r w:rsidRPr="00890532">
        <w:rPr>
          <w:color w:val="0000FF"/>
        </w:rPr>
        <w:t>&gt;</w:t>
      </w:r>
      <w:r w:rsidRPr="00890532">
        <w:t xml:space="preserve"> </w:t>
      </w:r>
    </w:p>
    <w:p w14:paraId="1B3D4BC7"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order:LSR_BILL</w:t>
      </w:r>
      <w:r w:rsidRPr="00890532">
        <w:rPr>
          <w:color w:val="0000FF"/>
        </w:rPr>
        <w:t>&gt;</w:t>
      </w:r>
    </w:p>
    <w:p w14:paraId="1990D4A8" w14:textId="77777777" w:rsidR="00C251D3" w:rsidRPr="00890532" w:rsidRDefault="00C251D3" w:rsidP="00C251D3">
      <w:pPr>
        <w:ind w:hanging="480"/>
      </w:pPr>
      <w:hyperlink r:id="rId335" w:history="1">
        <w:r w:rsidRPr="00890532">
          <w:rPr>
            <w:b/>
            <w:bCs/>
            <w:color w:val="FF0000"/>
            <w:u w:val="single"/>
          </w:rPr>
          <w:t>-</w:t>
        </w:r>
      </w:hyperlink>
      <w:r w:rsidRPr="00890532">
        <w:t xml:space="preserve"> </w:t>
      </w:r>
      <w:r w:rsidRPr="00890532">
        <w:rPr>
          <w:color w:val="0000FF"/>
        </w:rPr>
        <w:t>&lt;</w:t>
      </w:r>
      <w:r w:rsidRPr="00890532">
        <w:rPr>
          <w:color w:val="990000"/>
        </w:rPr>
        <w:t>order:CONTACT</w:t>
      </w:r>
      <w:r w:rsidRPr="00890532">
        <w:rPr>
          <w:color w:val="0000FF"/>
        </w:rPr>
        <w:t>&gt;</w:t>
      </w:r>
    </w:p>
    <w:p w14:paraId="643AEFD2"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order:INIT</w:t>
      </w:r>
      <w:r w:rsidRPr="00890532">
        <w:rPr>
          <w:color w:val="0000FF"/>
        </w:rPr>
        <w:t>&gt;</w:t>
      </w:r>
      <w:r w:rsidRPr="00890532">
        <w:rPr>
          <w:b/>
          <w:bCs/>
        </w:rPr>
        <w:t>Bojangles</w:t>
      </w:r>
      <w:r w:rsidRPr="00890532">
        <w:rPr>
          <w:color w:val="0000FF"/>
        </w:rPr>
        <w:t>&lt;/</w:t>
      </w:r>
      <w:r w:rsidRPr="00890532">
        <w:rPr>
          <w:color w:val="990000"/>
        </w:rPr>
        <w:t>order:INIT</w:t>
      </w:r>
      <w:r w:rsidRPr="00890532">
        <w:rPr>
          <w:color w:val="0000FF"/>
        </w:rPr>
        <w:t>&gt;</w:t>
      </w:r>
      <w:r w:rsidRPr="00890532">
        <w:t xml:space="preserve"> </w:t>
      </w:r>
    </w:p>
    <w:p w14:paraId="440F2D5F"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order:INIT_TEL_NO</w:t>
      </w:r>
      <w:r w:rsidRPr="00890532">
        <w:rPr>
          <w:color w:val="0000FF"/>
        </w:rPr>
        <w:t>&gt;</w:t>
      </w:r>
      <w:r w:rsidRPr="00890532">
        <w:rPr>
          <w:b/>
          <w:bCs/>
        </w:rPr>
        <w:t>8884448888</w:t>
      </w:r>
      <w:r w:rsidRPr="00890532">
        <w:rPr>
          <w:color w:val="0000FF"/>
        </w:rPr>
        <w:t>&lt;/</w:t>
      </w:r>
      <w:r w:rsidRPr="00890532">
        <w:rPr>
          <w:color w:val="990000"/>
        </w:rPr>
        <w:t>order:INIT_TEL_NO</w:t>
      </w:r>
      <w:r w:rsidRPr="00890532">
        <w:rPr>
          <w:color w:val="0000FF"/>
        </w:rPr>
        <w:t>&gt;</w:t>
      </w:r>
      <w:r w:rsidRPr="00890532">
        <w:t xml:space="preserve"> </w:t>
      </w:r>
    </w:p>
    <w:p w14:paraId="154C667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order:INIT_FAX_NO</w:t>
      </w:r>
      <w:r w:rsidRPr="00890532">
        <w:rPr>
          <w:color w:val="0000FF"/>
        </w:rPr>
        <w:t>&gt;</w:t>
      </w:r>
      <w:r w:rsidRPr="00890532">
        <w:rPr>
          <w:b/>
          <w:bCs/>
        </w:rPr>
        <w:t>4448884444</w:t>
      </w:r>
      <w:r w:rsidRPr="00890532">
        <w:rPr>
          <w:color w:val="0000FF"/>
        </w:rPr>
        <w:t>&lt;/</w:t>
      </w:r>
      <w:r w:rsidRPr="00890532">
        <w:rPr>
          <w:color w:val="990000"/>
        </w:rPr>
        <w:t>order:INIT_FAX_NO</w:t>
      </w:r>
      <w:r w:rsidRPr="00890532">
        <w:rPr>
          <w:color w:val="0000FF"/>
        </w:rPr>
        <w:t>&gt;</w:t>
      </w:r>
      <w:r w:rsidRPr="00890532">
        <w:t xml:space="preserve"> </w:t>
      </w:r>
    </w:p>
    <w:p w14:paraId="2F0290C2"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order:IMPCON</w:t>
      </w:r>
      <w:r w:rsidRPr="00890532">
        <w:rPr>
          <w:color w:val="0000FF"/>
        </w:rPr>
        <w:t>&gt;</w:t>
      </w:r>
      <w:r w:rsidRPr="00890532">
        <w:rPr>
          <w:b/>
          <w:bCs/>
        </w:rPr>
        <w:t>Uncle Scrooge</w:t>
      </w:r>
      <w:r w:rsidRPr="00890532">
        <w:rPr>
          <w:color w:val="0000FF"/>
        </w:rPr>
        <w:t>&lt;/</w:t>
      </w:r>
      <w:r w:rsidRPr="00890532">
        <w:rPr>
          <w:color w:val="990000"/>
        </w:rPr>
        <w:t>order:IMPCON</w:t>
      </w:r>
      <w:r w:rsidRPr="00890532">
        <w:rPr>
          <w:color w:val="0000FF"/>
        </w:rPr>
        <w:t>&gt;</w:t>
      </w:r>
      <w:r w:rsidRPr="00890532">
        <w:t xml:space="preserve"> </w:t>
      </w:r>
    </w:p>
    <w:p w14:paraId="1078338D" w14:textId="77777777" w:rsidR="00C251D3" w:rsidRPr="008C51B0" w:rsidRDefault="00C251D3" w:rsidP="00C251D3">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4047773333</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6E5E703A" w14:textId="77777777" w:rsidR="00C251D3" w:rsidRPr="00890532" w:rsidRDefault="00C251D3" w:rsidP="00C251D3">
      <w:pPr>
        <w:ind w:hanging="240"/>
      </w:pPr>
      <w:r w:rsidRPr="008C51B0">
        <w:rPr>
          <w:b/>
          <w:bCs/>
          <w:color w:val="FF0000"/>
          <w:lang w:val="es-ES"/>
        </w:rPr>
        <w:t> </w:t>
      </w:r>
      <w:r w:rsidRPr="008C51B0">
        <w:rPr>
          <w:lang w:val="es-ES"/>
        </w:rPr>
        <w:t xml:space="preserve"> </w:t>
      </w:r>
      <w:r w:rsidRPr="00890532">
        <w:rPr>
          <w:color w:val="0000FF"/>
        </w:rPr>
        <w:t>&lt;/</w:t>
      </w:r>
      <w:r w:rsidRPr="00890532">
        <w:rPr>
          <w:color w:val="990000"/>
        </w:rPr>
        <w:t>order:CONTACT</w:t>
      </w:r>
      <w:r w:rsidRPr="00890532">
        <w:rPr>
          <w:color w:val="0000FF"/>
        </w:rPr>
        <w:t>&gt;</w:t>
      </w:r>
    </w:p>
    <w:p w14:paraId="38045044"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order:LSR</w:t>
      </w:r>
      <w:r w:rsidRPr="00890532">
        <w:rPr>
          <w:color w:val="0000FF"/>
        </w:rPr>
        <w:t>&gt;</w:t>
      </w:r>
    </w:p>
    <w:p w14:paraId="18880976" w14:textId="77777777" w:rsidR="00C251D3" w:rsidRPr="00890532" w:rsidRDefault="00C251D3" w:rsidP="00C251D3">
      <w:pPr>
        <w:ind w:hanging="480"/>
      </w:pPr>
      <w:hyperlink r:id="rId336" w:history="1">
        <w:r w:rsidRPr="00890532">
          <w:rPr>
            <w:b/>
            <w:bCs/>
            <w:color w:val="FF0000"/>
            <w:u w:val="single"/>
          </w:rPr>
          <w:t>-</w:t>
        </w:r>
      </w:hyperlink>
      <w:r w:rsidRPr="00890532">
        <w:t xml:space="preserve"> </w:t>
      </w:r>
      <w:r w:rsidRPr="00890532">
        <w:rPr>
          <w:color w:val="0000FF"/>
        </w:rPr>
        <w:t>&lt;</w:t>
      </w:r>
      <w:r w:rsidRPr="00890532">
        <w:rPr>
          <w:color w:val="990000"/>
        </w:rPr>
        <w:t>order:EU</w:t>
      </w:r>
      <w:r w:rsidRPr="00890532">
        <w:rPr>
          <w:color w:val="0000FF"/>
        </w:rPr>
        <w:t>&gt;</w:t>
      </w:r>
    </w:p>
    <w:p w14:paraId="35DFB5A8" w14:textId="77777777" w:rsidR="00C251D3" w:rsidRPr="00890532" w:rsidRDefault="00C251D3" w:rsidP="00C251D3">
      <w:pPr>
        <w:ind w:hanging="480"/>
      </w:pPr>
      <w:hyperlink r:id="rId337" w:history="1">
        <w:r w:rsidRPr="00890532">
          <w:rPr>
            <w:b/>
            <w:bCs/>
            <w:color w:val="FF0000"/>
            <w:u w:val="single"/>
          </w:rPr>
          <w:t>-</w:t>
        </w:r>
      </w:hyperlink>
      <w:r w:rsidRPr="00890532">
        <w:t xml:space="preserve"> </w:t>
      </w:r>
      <w:r w:rsidRPr="00890532">
        <w:rPr>
          <w:color w:val="0000FF"/>
        </w:rPr>
        <w:t>&lt;</w:t>
      </w:r>
      <w:r w:rsidRPr="00890532">
        <w:rPr>
          <w:color w:val="990000"/>
        </w:rPr>
        <w:t>order:LOC_ACCESS</w:t>
      </w:r>
      <w:r w:rsidRPr="00890532">
        <w:rPr>
          <w:color w:val="0000FF"/>
        </w:rPr>
        <w:t>&gt;</w:t>
      </w:r>
    </w:p>
    <w:p w14:paraId="6248B3F0" w14:textId="77777777" w:rsidR="00C251D3" w:rsidRPr="00890532" w:rsidRDefault="00C251D3" w:rsidP="00C251D3">
      <w:pPr>
        <w:ind w:hanging="480"/>
      </w:pPr>
      <w:hyperlink r:id="rId338" w:history="1">
        <w:r w:rsidRPr="00890532">
          <w:rPr>
            <w:b/>
            <w:bCs/>
            <w:color w:val="FF0000"/>
            <w:u w:val="single"/>
          </w:rPr>
          <w:t>-</w:t>
        </w:r>
      </w:hyperlink>
      <w:r w:rsidRPr="00890532">
        <w:t xml:space="preserve"> </w:t>
      </w:r>
      <w:r w:rsidRPr="00890532">
        <w:rPr>
          <w:color w:val="0000FF"/>
        </w:rPr>
        <w:t>&lt;</w:t>
      </w:r>
      <w:r w:rsidRPr="00890532">
        <w:rPr>
          <w:color w:val="990000"/>
        </w:rPr>
        <w:t>order:LOC_ACCESS_HEADER_INFO</w:t>
      </w:r>
      <w:r w:rsidRPr="00890532">
        <w:rPr>
          <w:color w:val="0000FF"/>
        </w:rPr>
        <w:t>&gt;</w:t>
      </w:r>
    </w:p>
    <w:p w14:paraId="1A2BEA1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order:NAME</w:t>
      </w:r>
      <w:r w:rsidRPr="00890532">
        <w:rPr>
          <w:color w:val="0000FF"/>
        </w:rPr>
        <w:t>&gt;</w:t>
      </w:r>
      <w:r w:rsidRPr="00890532">
        <w:rPr>
          <w:b/>
          <w:bCs/>
        </w:rPr>
        <w:t>Sandy Toes</w:t>
      </w:r>
      <w:r w:rsidRPr="00890532">
        <w:rPr>
          <w:color w:val="0000FF"/>
        </w:rPr>
        <w:t>&lt;/</w:t>
      </w:r>
      <w:r w:rsidRPr="00890532">
        <w:rPr>
          <w:color w:val="990000"/>
        </w:rPr>
        <w:t>order:NAME</w:t>
      </w:r>
      <w:r w:rsidRPr="00890532">
        <w:rPr>
          <w:color w:val="0000FF"/>
        </w:rPr>
        <w:t>&gt;</w:t>
      </w:r>
      <w:r w:rsidRPr="00890532">
        <w:t xml:space="preserve"> </w:t>
      </w:r>
    </w:p>
    <w:p w14:paraId="21C0170D"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order:LOC_ACCESS_HEADER_INFO</w:t>
      </w:r>
      <w:r w:rsidRPr="00890532">
        <w:rPr>
          <w:color w:val="0000FF"/>
        </w:rPr>
        <w:t>&gt;</w:t>
      </w:r>
    </w:p>
    <w:p w14:paraId="61410505"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order:LOC_ACCESS</w:t>
      </w:r>
      <w:r w:rsidRPr="00890532">
        <w:rPr>
          <w:color w:val="0000FF"/>
        </w:rPr>
        <w:t>&gt;</w:t>
      </w:r>
    </w:p>
    <w:p w14:paraId="166A6C9B"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order:EU</w:t>
      </w:r>
      <w:r w:rsidRPr="00890532">
        <w:rPr>
          <w:color w:val="0000FF"/>
        </w:rPr>
        <w:t>&gt;</w:t>
      </w:r>
    </w:p>
    <w:p w14:paraId="0BD53D58" w14:textId="77777777" w:rsidR="00C251D3" w:rsidRPr="00890532" w:rsidRDefault="00C251D3" w:rsidP="00C251D3">
      <w:pPr>
        <w:ind w:hanging="480"/>
      </w:pPr>
      <w:hyperlink r:id="rId339" w:history="1">
        <w:r w:rsidRPr="00890532">
          <w:rPr>
            <w:b/>
            <w:bCs/>
            <w:color w:val="FF0000"/>
            <w:u w:val="single"/>
          </w:rPr>
          <w:t>-</w:t>
        </w:r>
      </w:hyperlink>
      <w:r w:rsidRPr="00890532">
        <w:t xml:space="preserve"> </w:t>
      </w:r>
      <w:r w:rsidRPr="00890532">
        <w:rPr>
          <w:color w:val="0000FF"/>
        </w:rPr>
        <w:t>&lt;</w:t>
      </w:r>
      <w:r w:rsidRPr="00890532">
        <w:rPr>
          <w:color w:val="990000"/>
        </w:rPr>
        <w:t>order:PS</w:t>
      </w:r>
      <w:r w:rsidRPr="00890532">
        <w:rPr>
          <w:color w:val="0000FF"/>
        </w:rPr>
        <w:t>&gt;</w:t>
      </w:r>
    </w:p>
    <w:p w14:paraId="0E9F13F1" w14:textId="77777777" w:rsidR="00C251D3" w:rsidRPr="00890532" w:rsidRDefault="00C251D3" w:rsidP="00C251D3">
      <w:pPr>
        <w:ind w:hanging="480"/>
      </w:pPr>
      <w:hyperlink r:id="rId340" w:history="1">
        <w:r w:rsidRPr="00890532">
          <w:rPr>
            <w:b/>
            <w:bCs/>
            <w:color w:val="FF0000"/>
            <w:u w:val="single"/>
          </w:rPr>
          <w:t>-</w:t>
        </w:r>
      </w:hyperlink>
      <w:r w:rsidRPr="00890532">
        <w:t xml:space="preserve"> </w:t>
      </w:r>
      <w:r w:rsidRPr="00890532">
        <w:rPr>
          <w:color w:val="0000FF"/>
        </w:rPr>
        <w:t>&lt;</w:t>
      </w:r>
      <w:r w:rsidRPr="00890532">
        <w:rPr>
          <w:color w:val="990000"/>
        </w:rPr>
        <w:t>order:PS_ADMIN</w:t>
      </w:r>
      <w:r w:rsidRPr="00890532">
        <w:rPr>
          <w:color w:val="0000FF"/>
        </w:rPr>
        <w:t>&gt;</w:t>
      </w:r>
    </w:p>
    <w:p w14:paraId="07CCB628"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order:PQTY</w:t>
      </w:r>
      <w:r w:rsidRPr="00890532">
        <w:rPr>
          <w:color w:val="0000FF"/>
        </w:rPr>
        <w:t>&gt;</w:t>
      </w:r>
      <w:r w:rsidRPr="00890532">
        <w:rPr>
          <w:b/>
          <w:bCs/>
        </w:rPr>
        <w:t>002</w:t>
      </w:r>
      <w:r w:rsidRPr="00890532">
        <w:rPr>
          <w:color w:val="0000FF"/>
        </w:rPr>
        <w:t>&lt;/</w:t>
      </w:r>
      <w:r w:rsidRPr="00890532">
        <w:rPr>
          <w:color w:val="990000"/>
        </w:rPr>
        <w:t>order:PQTY</w:t>
      </w:r>
      <w:r w:rsidRPr="00890532">
        <w:rPr>
          <w:color w:val="0000FF"/>
        </w:rPr>
        <w:t>&gt;</w:t>
      </w:r>
      <w:r w:rsidRPr="00890532">
        <w:t xml:space="preserve"> </w:t>
      </w:r>
    </w:p>
    <w:p w14:paraId="5374D972"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order:PS_ADMIN</w:t>
      </w:r>
      <w:r w:rsidRPr="00890532">
        <w:rPr>
          <w:color w:val="0000FF"/>
        </w:rPr>
        <w:t>&gt;</w:t>
      </w:r>
    </w:p>
    <w:p w14:paraId="44C6DE1A" w14:textId="77777777" w:rsidR="00C251D3" w:rsidRPr="00890532" w:rsidRDefault="00C251D3" w:rsidP="00C251D3">
      <w:pPr>
        <w:ind w:hanging="480"/>
      </w:pPr>
      <w:hyperlink r:id="rId341" w:history="1">
        <w:r w:rsidRPr="00890532">
          <w:rPr>
            <w:b/>
            <w:bCs/>
            <w:color w:val="FF0000"/>
            <w:u w:val="single"/>
          </w:rPr>
          <w:t>-</w:t>
        </w:r>
      </w:hyperlink>
      <w:r w:rsidRPr="00890532">
        <w:t xml:space="preserve"> </w:t>
      </w:r>
      <w:r w:rsidRPr="00890532">
        <w:rPr>
          <w:color w:val="0000FF"/>
        </w:rPr>
        <w:t>&lt;</w:t>
      </w:r>
      <w:r w:rsidRPr="00890532">
        <w:rPr>
          <w:color w:val="990000"/>
        </w:rPr>
        <w:t>order:PS_SVC_DET</w:t>
      </w:r>
      <w:r w:rsidRPr="00890532">
        <w:rPr>
          <w:color w:val="0000FF"/>
        </w:rPr>
        <w:t>&gt;</w:t>
      </w:r>
    </w:p>
    <w:p w14:paraId="1C4376A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order:TNS</w:t>
      </w:r>
      <w:r w:rsidRPr="00890532">
        <w:rPr>
          <w:color w:val="0000FF"/>
        </w:rPr>
        <w:t>&gt;</w:t>
      </w:r>
      <w:r w:rsidRPr="00890532">
        <w:rPr>
          <w:b/>
          <w:bCs/>
        </w:rPr>
        <w:t>3348726780</w:t>
      </w:r>
      <w:r w:rsidRPr="00890532">
        <w:rPr>
          <w:color w:val="0000FF"/>
        </w:rPr>
        <w:t>&lt;/</w:t>
      </w:r>
      <w:r w:rsidRPr="00890532">
        <w:rPr>
          <w:color w:val="990000"/>
        </w:rPr>
        <w:t>order:TNS</w:t>
      </w:r>
      <w:r w:rsidRPr="00890532">
        <w:rPr>
          <w:color w:val="0000FF"/>
        </w:rPr>
        <w:t>&gt;</w:t>
      </w:r>
      <w:r w:rsidRPr="00890532">
        <w:t xml:space="preserve"> </w:t>
      </w:r>
    </w:p>
    <w:p w14:paraId="632C5530" w14:textId="77777777" w:rsidR="00C251D3" w:rsidRPr="00890532" w:rsidRDefault="00C251D3" w:rsidP="00C251D3">
      <w:pPr>
        <w:ind w:hanging="480"/>
      </w:pPr>
      <w:hyperlink r:id="rId342" w:history="1">
        <w:r w:rsidRPr="00890532">
          <w:rPr>
            <w:b/>
            <w:bCs/>
            <w:color w:val="FF0000"/>
            <w:u w:val="single"/>
          </w:rPr>
          <w:t>-</w:t>
        </w:r>
      </w:hyperlink>
      <w:r w:rsidRPr="00890532">
        <w:t xml:space="preserve"> </w:t>
      </w:r>
      <w:r w:rsidRPr="00890532">
        <w:rPr>
          <w:color w:val="0000FF"/>
        </w:rPr>
        <w:t>&lt;</w:t>
      </w:r>
      <w:r w:rsidRPr="00890532">
        <w:rPr>
          <w:color w:val="990000"/>
        </w:rPr>
        <w:t>order:SVC_DET_GRP</w:t>
      </w:r>
      <w:r w:rsidRPr="00890532">
        <w:rPr>
          <w:color w:val="0000FF"/>
        </w:rPr>
        <w:t>&gt;</w:t>
      </w:r>
    </w:p>
    <w:p w14:paraId="36CCEED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order:LNUM</w:t>
      </w:r>
      <w:r w:rsidRPr="00890532">
        <w:rPr>
          <w:color w:val="0000FF"/>
        </w:rPr>
        <w:t>&gt;</w:t>
      </w:r>
      <w:r w:rsidRPr="00890532">
        <w:rPr>
          <w:b/>
          <w:bCs/>
        </w:rPr>
        <w:t>00001</w:t>
      </w:r>
      <w:r w:rsidRPr="00890532">
        <w:rPr>
          <w:color w:val="0000FF"/>
        </w:rPr>
        <w:t>&lt;/</w:t>
      </w:r>
      <w:r w:rsidRPr="00890532">
        <w:rPr>
          <w:color w:val="990000"/>
        </w:rPr>
        <w:t>order:LNUM</w:t>
      </w:r>
      <w:r w:rsidRPr="00890532">
        <w:rPr>
          <w:color w:val="0000FF"/>
        </w:rPr>
        <w:t>&gt;</w:t>
      </w:r>
      <w:r w:rsidRPr="00890532">
        <w:t xml:space="preserve"> </w:t>
      </w:r>
    </w:p>
    <w:p w14:paraId="6EF2ED1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order:LNA</w:t>
      </w:r>
      <w:r w:rsidRPr="00890532">
        <w:rPr>
          <w:color w:val="0000FF"/>
        </w:rPr>
        <w:t>&gt;</w:t>
      </w:r>
      <w:r w:rsidRPr="00890532">
        <w:rPr>
          <w:b/>
          <w:bCs/>
        </w:rPr>
        <w:t>D</w:t>
      </w:r>
      <w:r w:rsidRPr="00890532">
        <w:rPr>
          <w:color w:val="0000FF"/>
        </w:rPr>
        <w:t>&lt;/</w:t>
      </w:r>
      <w:r w:rsidRPr="00890532">
        <w:rPr>
          <w:color w:val="990000"/>
        </w:rPr>
        <w:t>order:LNA</w:t>
      </w:r>
      <w:r w:rsidRPr="00890532">
        <w:rPr>
          <w:color w:val="0000FF"/>
        </w:rPr>
        <w:t>&gt;</w:t>
      </w:r>
      <w:r w:rsidRPr="00890532">
        <w:t xml:space="preserve"> </w:t>
      </w:r>
    </w:p>
    <w:p w14:paraId="787D8BE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order:SVC_DET_GRP</w:t>
      </w:r>
      <w:r w:rsidRPr="00890532">
        <w:rPr>
          <w:color w:val="0000FF"/>
        </w:rPr>
        <w:t>&gt;</w:t>
      </w:r>
    </w:p>
    <w:p w14:paraId="036CF7F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order:PS_SVC_DET</w:t>
      </w:r>
      <w:r w:rsidRPr="00890532">
        <w:rPr>
          <w:color w:val="0000FF"/>
        </w:rPr>
        <w:t>&gt;</w:t>
      </w:r>
    </w:p>
    <w:p w14:paraId="06714028" w14:textId="77777777" w:rsidR="00C251D3" w:rsidRPr="00890532" w:rsidRDefault="00C251D3" w:rsidP="00C251D3">
      <w:pPr>
        <w:ind w:hanging="480"/>
      </w:pPr>
      <w:hyperlink r:id="rId343" w:history="1">
        <w:r w:rsidRPr="00890532">
          <w:rPr>
            <w:b/>
            <w:bCs/>
            <w:color w:val="FF0000"/>
            <w:u w:val="single"/>
          </w:rPr>
          <w:t>-</w:t>
        </w:r>
      </w:hyperlink>
      <w:r w:rsidRPr="00890532">
        <w:t xml:space="preserve"> </w:t>
      </w:r>
      <w:r w:rsidRPr="00890532">
        <w:rPr>
          <w:color w:val="0000FF"/>
        </w:rPr>
        <w:t>&lt;</w:t>
      </w:r>
      <w:r w:rsidRPr="00890532">
        <w:rPr>
          <w:color w:val="990000"/>
        </w:rPr>
        <w:t>order:PS_SVC_DET</w:t>
      </w:r>
      <w:r w:rsidRPr="00890532">
        <w:rPr>
          <w:color w:val="0000FF"/>
        </w:rPr>
        <w:t>&gt;</w:t>
      </w:r>
    </w:p>
    <w:p w14:paraId="41B7035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order:TNS</w:t>
      </w:r>
      <w:r w:rsidRPr="00890532">
        <w:rPr>
          <w:color w:val="0000FF"/>
        </w:rPr>
        <w:t>&gt;</w:t>
      </w:r>
      <w:r w:rsidRPr="00890532">
        <w:rPr>
          <w:b/>
          <w:bCs/>
        </w:rPr>
        <w:t>3348726799</w:t>
      </w:r>
      <w:r w:rsidRPr="00890532">
        <w:rPr>
          <w:color w:val="0000FF"/>
        </w:rPr>
        <w:t>&lt;/</w:t>
      </w:r>
      <w:r w:rsidRPr="00890532">
        <w:rPr>
          <w:color w:val="990000"/>
        </w:rPr>
        <w:t>order:TNS</w:t>
      </w:r>
      <w:r w:rsidRPr="00890532">
        <w:rPr>
          <w:color w:val="0000FF"/>
        </w:rPr>
        <w:t>&gt;</w:t>
      </w:r>
      <w:r w:rsidRPr="00890532">
        <w:t xml:space="preserve"> </w:t>
      </w:r>
    </w:p>
    <w:p w14:paraId="25070A87" w14:textId="77777777" w:rsidR="00C251D3" w:rsidRPr="00890532" w:rsidRDefault="00C251D3" w:rsidP="00C251D3">
      <w:pPr>
        <w:ind w:hanging="480"/>
      </w:pPr>
      <w:hyperlink r:id="rId344" w:history="1">
        <w:r w:rsidRPr="00890532">
          <w:rPr>
            <w:b/>
            <w:bCs/>
            <w:color w:val="FF0000"/>
            <w:u w:val="single"/>
          </w:rPr>
          <w:t>-</w:t>
        </w:r>
      </w:hyperlink>
      <w:r w:rsidRPr="00890532">
        <w:t xml:space="preserve"> </w:t>
      </w:r>
      <w:r w:rsidRPr="00890532">
        <w:rPr>
          <w:color w:val="0000FF"/>
        </w:rPr>
        <w:t>&lt;</w:t>
      </w:r>
      <w:r w:rsidRPr="00890532">
        <w:rPr>
          <w:color w:val="990000"/>
        </w:rPr>
        <w:t>order:SVC_DET_GRP</w:t>
      </w:r>
      <w:r w:rsidRPr="00890532">
        <w:rPr>
          <w:color w:val="0000FF"/>
        </w:rPr>
        <w:t>&gt;</w:t>
      </w:r>
    </w:p>
    <w:p w14:paraId="1A2B973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order:LNUM</w:t>
      </w:r>
      <w:r w:rsidRPr="00890532">
        <w:rPr>
          <w:color w:val="0000FF"/>
        </w:rPr>
        <w:t>&gt;</w:t>
      </w:r>
      <w:r w:rsidRPr="00890532">
        <w:rPr>
          <w:b/>
          <w:bCs/>
        </w:rPr>
        <w:t>00002</w:t>
      </w:r>
      <w:r w:rsidRPr="00890532">
        <w:rPr>
          <w:color w:val="0000FF"/>
        </w:rPr>
        <w:t>&lt;/</w:t>
      </w:r>
      <w:r w:rsidRPr="00890532">
        <w:rPr>
          <w:color w:val="990000"/>
        </w:rPr>
        <w:t>order:LNUM</w:t>
      </w:r>
      <w:r w:rsidRPr="00890532">
        <w:rPr>
          <w:color w:val="0000FF"/>
        </w:rPr>
        <w:t>&gt;</w:t>
      </w:r>
      <w:r w:rsidRPr="00890532">
        <w:t xml:space="preserve"> </w:t>
      </w:r>
    </w:p>
    <w:p w14:paraId="1553E47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order:LNA</w:t>
      </w:r>
      <w:r w:rsidRPr="00890532">
        <w:rPr>
          <w:color w:val="0000FF"/>
        </w:rPr>
        <w:t>&gt;</w:t>
      </w:r>
      <w:r w:rsidRPr="00890532">
        <w:rPr>
          <w:b/>
          <w:bCs/>
        </w:rPr>
        <w:t>D</w:t>
      </w:r>
      <w:r w:rsidRPr="00890532">
        <w:rPr>
          <w:color w:val="0000FF"/>
        </w:rPr>
        <w:t>&lt;/</w:t>
      </w:r>
      <w:r w:rsidRPr="00890532">
        <w:rPr>
          <w:color w:val="990000"/>
        </w:rPr>
        <w:t>order:LNA</w:t>
      </w:r>
      <w:r w:rsidRPr="00890532">
        <w:rPr>
          <w:color w:val="0000FF"/>
        </w:rPr>
        <w:t>&gt;</w:t>
      </w:r>
      <w:r w:rsidRPr="00890532">
        <w:t xml:space="preserve"> </w:t>
      </w:r>
    </w:p>
    <w:p w14:paraId="4E710691"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order:SVC_DET_GRP</w:t>
      </w:r>
      <w:r w:rsidRPr="00890532">
        <w:rPr>
          <w:color w:val="0000FF"/>
        </w:rPr>
        <w:t>&gt;</w:t>
      </w:r>
    </w:p>
    <w:p w14:paraId="6115D83E"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order:PS_SVC_DET</w:t>
      </w:r>
      <w:r w:rsidRPr="00890532">
        <w:rPr>
          <w:color w:val="0000FF"/>
        </w:rPr>
        <w:t>&gt;</w:t>
      </w:r>
    </w:p>
    <w:p w14:paraId="1E15AE1F"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order:PS</w:t>
      </w:r>
      <w:r w:rsidRPr="00890532">
        <w:rPr>
          <w:color w:val="0000FF"/>
        </w:rPr>
        <w:t>&gt;</w:t>
      </w:r>
    </w:p>
    <w:p w14:paraId="40C5AECF" w14:textId="77777777" w:rsidR="00C251D3" w:rsidRPr="00890532" w:rsidRDefault="00C251D3" w:rsidP="00C251D3">
      <w:pPr>
        <w:ind w:hanging="480"/>
      </w:pPr>
      <w:hyperlink r:id="rId345" w:history="1">
        <w:r w:rsidRPr="00890532">
          <w:rPr>
            <w:b/>
            <w:bCs/>
            <w:color w:val="FF0000"/>
            <w:u w:val="single"/>
          </w:rPr>
          <w:t>-</w:t>
        </w:r>
      </w:hyperlink>
      <w:r w:rsidRPr="00890532">
        <w:t xml:space="preserve"> </w:t>
      </w:r>
      <w:r w:rsidRPr="00890532">
        <w:rPr>
          <w:color w:val="0000FF"/>
        </w:rPr>
        <w:t>&lt;</w:t>
      </w:r>
      <w:r w:rsidRPr="00890532">
        <w:rPr>
          <w:color w:val="990000"/>
        </w:rPr>
        <w:t>order:DL</w:t>
      </w:r>
      <w:r w:rsidRPr="00890532">
        <w:rPr>
          <w:color w:val="0000FF"/>
        </w:rPr>
        <w:t>&gt;</w:t>
      </w:r>
    </w:p>
    <w:p w14:paraId="7AD002FA" w14:textId="77777777" w:rsidR="00C251D3" w:rsidRPr="00890532" w:rsidRDefault="00C251D3" w:rsidP="00C251D3">
      <w:pPr>
        <w:ind w:hanging="480"/>
      </w:pPr>
      <w:hyperlink r:id="rId346" w:history="1">
        <w:r w:rsidRPr="00890532">
          <w:rPr>
            <w:b/>
            <w:bCs/>
            <w:color w:val="FF0000"/>
            <w:u w:val="single"/>
          </w:rPr>
          <w:t>-</w:t>
        </w:r>
      </w:hyperlink>
      <w:r w:rsidRPr="00890532">
        <w:t xml:space="preserve"> </w:t>
      </w:r>
      <w:r w:rsidRPr="00890532">
        <w:rPr>
          <w:color w:val="0000FF"/>
        </w:rPr>
        <w:t>&lt;</w:t>
      </w:r>
      <w:r w:rsidRPr="00890532">
        <w:rPr>
          <w:color w:val="990000"/>
        </w:rPr>
        <w:t>order:DELIVERY_ADDR_INFO</w:t>
      </w:r>
      <w:r w:rsidRPr="00890532">
        <w:rPr>
          <w:color w:val="0000FF"/>
        </w:rPr>
        <w:t>&gt;</w:t>
      </w:r>
    </w:p>
    <w:p w14:paraId="190F317A"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order:DACT</w:t>
      </w:r>
      <w:r w:rsidRPr="00890532">
        <w:rPr>
          <w:color w:val="0000FF"/>
        </w:rPr>
        <w:t>&gt;</w:t>
      </w:r>
      <w:r w:rsidRPr="00890532">
        <w:rPr>
          <w:b/>
          <w:bCs/>
        </w:rPr>
        <w:t>N</w:t>
      </w:r>
      <w:r w:rsidRPr="00890532">
        <w:rPr>
          <w:color w:val="0000FF"/>
        </w:rPr>
        <w:t>&lt;/</w:t>
      </w:r>
      <w:r w:rsidRPr="00890532">
        <w:rPr>
          <w:color w:val="990000"/>
        </w:rPr>
        <w:t>order:DACT</w:t>
      </w:r>
      <w:r w:rsidRPr="00890532">
        <w:rPr>
          <w:color w:val="0000FF"/>
        </w:rPr>
        <w:t>&gt;</w:t>
      </w:r>
      <w:r w:rsidRPr="00890532">
        <w:t xml:space="preserve"> </w:t>
      </w:r>
    </w:p>
    <w:p w14:paraId="76E9C426" w14:textId="77777777" w:rsidR="00C251D3" w:rsidRPr="00890532" w:rsidRDefault="00C251D3" w:rsidP="00C251D3">
      <w:pPr>
        <w:ind w:hanging="480"/>
      </w:pPr>
      <w:hyperlink r:id="rId347" w:history="1">
        <w:r w:rsidRPr="00890532">
          <w:rPr>
            <w:b/>
            <w:bCs/>
            <w:color w:val="FF0000"/>
            <w:u w:val="single"/>
          </w:rPr>
          <w:t>-</w:t>
        </w:r>
      </w:hyperlink>
      <w:r w:rsidRPr="00890532">
        <w:t xml:space="preserve"> </w:t>
      </w:r>
      <w:r w:rsidRPr="00890532">
        <w:rPr>
          <w:color w:val="0000FF"/>
        </w:rPr>
        <w:t>&lt;</w:t>
      </w:r>
      <w:r w:rsidRPr="00890532">
        <w:rPr>
          <w:color w:val="990000"/>
        </w:rPr>
        <w:t>order:DIR_DEL_INFO</w:t>
      </w:r>
      <w:r w:rsidRPr="00890532">
        <w:rPr>
          <w:color w:val="0000FF"/>
        </w:rPr>
        <w:t>&gt;</w:t>
      </w:r>
    </w:p>
    <w:p w14:paraId="0116D3CE" w14:textId="77777777" w:rsidR="00C251D3" w:rsidRPr="00890532" w:rsidRDefault="00C251D3" w:rsidP="00C251D3">
      <w:pPr>
        <w:ind w:hanging="480"/>
      </w:pPr>
      <w:hyperlink r:id="rId348" w:history="1">
        <w:r w:rsidRPr="00890532">
          <w:rPr>
            <w:b/>
            <w:bCs/>
            <w:color w:val="FF0000"/>
            <w:u w:val="single"/>
          </w:rPr>
          <w:t>-</w:t>
        </w:r>
      </w:hyperlink>
      <w:r w:rsidRPr="00890532">
        <w:t xml:space="preserve"> </w:t>
      </w:r>
      <w:r w:rsidRPr="00890532">
        <w:rPr>
          <w:color w:val="0000FF"/>
        </w:rPr>
        <w:t>&lt;</w:t>
      </w:r>
      <w:r w:rsidRPr="00890532">
        <w:rPr>
          <w:color w:val="990000"/>
        </w:rPr>
        <w:t>order:DIRECTORY_GRP</w:t>
      </w:r>
      <w:r w:rsidRPr="00890532">
        <w:rPr>
          <w:color w:val="0000FF"/>
        </w:rPr>
        <w:t>&gt;</w:t>
      </w:r>
    </w:p>
    <w:p w14:paraId="63C82BD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order:DIRTYP</w:t>
      </w:r>
      <w:r w:rsidRPr="00890532">
        <w:rPr>
          <w:color w:val="0000FF"/>
        </w:rPr>
        <w:t>&gt;</w:t>
      </w:r>
      <w:r w:rsidRPr="00890532">
        <w:rPr>
          <w:b/>
          <w:bCs/>
        </w:rPr>
        <w:t>B</w:t>
      </w:r>
      <w:r w:rsidRPr="00890532">
        <w:rPr>
          <w:color w:val="0000FF"/>
        </w:rPr>
        <w:t>&lt;/</w:t>
      </w:r>
      <w:r w:rsidRPr="00890532">
        <w:rPr>
          <w:color w:val="990000"/>
        </w:rPr>
        <w:t>order:DIRTYP</w:t>
      </w:r>
      <w:r w:rsidRPr="00890532">
        <w:rPr>
          <w:color w:val="0000FF"/>
        </w:rPr>
        <w:t>&gt;</w:t>
      </w:r>
      <w:r w:rsidRPr="00890532">
        <w:t xml:space="preserve"> </w:t>
      </w:r>
    </w:p>
    <w:p w14:paraId="11461B0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order:DIRQTYA</w:t>
      </w:r>
      <w:r w:rsidRPr="00890532">
        <w:rPr>
          <w:color w:val="0000FF"/>
        </w:rPr>
        <w:t>&gt;</w:t>
      </w:r>
      <w:r w:rsidRPr="00890532">
        <w:rPr>
          <w:b/>
          <w:bCs/>
        </w:rPr>
        <w:t>2</w:t>
      </w:r>
      <w:r w:rsidRPr="00890532">
        <w:rPr>
          <w:color w:val="0000FF"/>
        </w:rPr>
        <w:t>&lt;/</w:t>
      </w:r>
      <w:r w:rsidRPr="00890532">
        <w:rPr>
          <w:color w:val="990000"/>
        </w:rPr>
        <w:t>order:DIRQTYA</w:t>
      </w:r>
      <w:r w:rsidRPr="00890532">
        <w:rPr>
          <w:color w:val="0000FF"/>
        </w:rPr>
        <w:t>&gt;</w:t>
      </w:r>
      <w:r w:rsidRPr="00890532">
        <w:t xml:space="preserve"> </w:t>
      </w:r>
    </w:p>
    <w:p w14:paraId="498733D5"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order:DIRECTORY_GRP</w:t>
      </w:r>
      <w:r w:rsidRPr="00890532">
        <w:rPr>
          <w:color w:val="0000FF"/>
        </w:rPr>
        <w:t>&gt;</w:t>
      </w:r>
    </w:p>
    <w:p w14:paraId="62DC41E0"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order:DIR_DEL_INFO</w:t>
      </w:r>
      <w:r w:rsidRPr="00890532">
        <w:rPr>
          <w:color w:val="0000FF"/>
        </w:rPr>
        <w:t>&gt;</w:t>
      </w:r>
    </w:p>
    <w:p w14:paraId="36D823DD" w14:textId="77777777" w:rsidR="00C251D3" w:rsidRPr="00890532" w:rsidRDefault="00C251D3" w:rsidP="00C251D3">
      <w:pPr>
        <w:ind w:hanging="480"/>
      </w:pPr>
      <w:hyperlink r:id="rId349" w:history="1">
        <w:r w:rsidRPr="00890532">
          <w:rPr>
            <w:b/>
            <w:bCs/>
            <w:color w:val="FF0000"/>
            <w:u w:val="single"/>
          </w:rPr>
          <w:t>-</w:t>
        </w:r>
      </w:hyperlink>
      <w:r w:rsidRPr="00890532">
        <w:t xml:space="preserve"> </w:t>
      </w:r>
      <w:r w:rsidRPr="00890532">
        <w:rPr>
          <w:color w:val="0000FF"/>
        </w:rPr>
        <w:t>&lt;</w:t>
      </w:r>
      <w:r w:rsidRPr="00890532">
        <w:rPr>
          <w:color w:val="990000"/>
        </w:rPr>
        <w:t>order:DIRECTORY_DELIV_GRP</w:t>
      </w:r>
      <w:r w:rsidRPr="00890532">
        <w:rPr>
          <w:color w:val="0000FF"/>
        </w:rPr>
        <w:t>&gt;</w:t>
      </w:r>
    </w:p>
    <w:p w14:paraId="1CE4A7EF"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order:NAME</w:t>
      </w:r>
      <w:r w:rsidRPr="00890532">
        <w:rPr>
          <w:color w:val="0000FF"/>
        </w:rPr>
        <w:t>&gt;</w:t>
      </w:r>
      <w:r w:rsidRPr="00890532">
        <w:rPr>
          <w:b/>
          <w:bCs/>
        </w:rPr>
        <w:t>Sandy Toes</w:t>
      </w:r>
      <w:r w:rsidRPr="00890532">
        <w:rPr>
          <w:color w:val="0000FF"/>
        </w:rPr>
        <w:t>&lt;/</w:t>
      </w:r>
      <w:r w:rsidRPr="00890532">
        <w:rPr>
          <w:color w:val="990000"/>
        </w:rPr>
        <w:t>order:NAME</w:t>
      </w:r>
      <w:r w:rsidRPr="00890532">
        <w:rPr>
          <w:color w:val="0000FF"/>
        </w:rPr>
        <w:t>&gt;</w:t>
      </w:r>
      <w:r w:rsidRPr="00890532">
        <w:t xml:space="preserve"> </w:t>
      </w:r>
    </w:p>
    <w:p w14:paraId="0B0B3CB7"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order:DDANO</w:t>
      </w:r>
      <w:r w:rsidRPr="00890532">
        <w:rPr>
          <w:color w:val="0000FF"/>
        </w:rPr>
        <w:t>&gt;</w:t>
      </w:r>
      <w:r w:rsidRPr="00890532">
        <w:rPr>
          <w:b/>
          <w:bCs/>
        </w:rPr>
        <w:t>212</w:t>
      </w:r>
      <w:r w:rsidRPr="00890532">
        <w:rPr>
          <w:color w:val="0000FF"/>
        </w:rPr>
        <w:t>&lt;/</w:t>
      </w:r>
      <w:r w:rsidRPr="00890532">
        <w:rPr>
          <w:color w:val="990000"/>
        </w:rPr>
        <w:t>order:DDANO</w:t>
      </w:r>
      <w:r w:rsidRPr="00890532">
        <w:rPr>
          <w:color w:val="0000FF"/>
        </w:rPr>
        <w:t>&gt;</w:t>
      </w:r>
      <w:r w:rsidRPr="00890532">
        <w:t xml:space="preserve"> </w:t>
      </w:r>
    </w:p>
    <w:p w14:paraId="4924F77F"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order:DDASN</w:t>
      </w:r>
      <w:r w:rsidRPr="00890532">
        <w:rPr>
          <w:color w:val="0000FF"/>
        </w:rPr>
        <w:t>&gt;</w:t>
      </w:r>
      <w:r w:rsidRPr="00890532">
        <w:rPr>
          <w:b/>
          <w:bCs/>
        </w:rPr>
        <w:t>Washington</w:t>
      </w:r>
      <w:r w:rsidRPr="00890532">
        <w:rPr>
          <w:color w:val="0000FF"/>
        </w:rPr>
        <w:t>&lt;/</w:t>
      </w:r>
      <w:r w:rsidRPr="00890532">
        <w:rPr>
          <w:color w:val="990000"/>
        </w:rPr>
        <w:t>order:DDASN</w:t>
      </w:r>
      <w:r w:rsidRPr="00890532">
        <w:rPr>
          <w:color w:val="0000FF"/>
        </w:rPr>
        <w:t>&gt;</w:t>
      </w:r>
      <w:r w:rsidRPr="00890532">
        <w:t xml:space="preserve"> </w:t>
      </w:r>
    </w:p>
    <w:p w14:paraId="2A3793C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order:DDATH</w:t>
      </w:r>
      <w:r w:rsidRPr="00890532">
        <w:rPr>
          <w:color w:val="0000FF"/>
        </w:rPr>
        <w:t>&gt;</w:t>
      </w:r>
      <w:r w:rsidRPr="00890532">
        <w:rPr>
          <w:b/>
          <w:bCs/>
        </w:rPr>
        <w:t>St</w:t>
      </w:r>
      <w:r w:rsidRPr="00890532">
        <w:rPr>
          <w:color w:val="0000FF"/>
        </w:rPr>
        <w:t>&lt;/</w:t>
      </w:r>
      <w:r w:rsidRPr="00890532">
        <w:rPr>
          <w:color w:val="990000"/>
        </w:rPr>
        <w:t>order:DDATH</w:t>
      </w:r>
      <w:r w:rsidRPr="00890532">
        <w:rPr>
          <w:color w:val="0000FF"/>
        </w:rPr>
        <w:t>&gt;</w:t>
      </w:r>
      <w:r w:rsidRPr="00890532">
        <w:t xml:space="preserve"> </w:t>
      </w:r>
    </w:p>
    <w:p w14:paraId="312C6467"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order:DDCITY</w:t>
      </w:r>
      <w:r w:rsidRPr="00890532">
        <w:rPr>
          <w:color w:val="0000FF"/>
        </w:rPr>
        <w:t>&gt;</w:t>
      </w:r>
      <w:r w:rsidRPr="00890532">
        <w:rPr>
          <w:b/>
          <w:bCs/>
        </w:rPr>
        <w:t>Selma</w:t>
      </w:r>
      <w:r w:rsidRPr="00890532">
        <w:rPr>
          <w:color w:val="0000FF"/>
        </w:rPr>
        <w:t>&lt;/</w:t>
      </w:r>
      <w:r w:rsidRPr="00890532">
        <w:rPr>
          <w:color w:val="990000"/>
        </w:rPr>
        <w:t>order:DDCITY</w:t>
      </w:r>
      <w:r w:rsidRPr="00890532">
        <w:rPr>
          <w:color w:val="0000FF"/>
        </w:rPr>
        <w:t>&gt;</w:t>
      </w:r>
      <w:r w:rsidRPr="00890532">
        <w:t xml:space="preserve"> </w:t>
      </w:r>
    </w:p>
    <w:p w14:paraId="0F147E9D"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order:DDSTATE</w:t>
      </w:r>
      <w:r w:rsidRPr="00890532">
        <w:rPr>
          <w:color w:val="0000FF"/>
        </w:rPr>
        <w:t>&gt;</w:t>
      </w:r>
      <w:r w:rsidRPr="00890532">
        <w:rPr>
          <w:b/>
          <w:bCs/>
        </w:rPr>
        <w:t>AL</w:t>
      </w:r>
      <w:r w:rsidRPr="00890532">
        <w:rPr>
          <w:color w:val="0000FF"/>
        </w:rPr>
        <w:t>&lt;/</w:t>
      </w:r>
      <w:r w:rsidRPr="00890532">
        <w:rPr>
          <w:color w:val="990000"/>
        </w:rPr>
        <w:t>order:DDSTATE</w:t>
      </w:r>
      <w:r w:rsidRPr="00890532">
        <w:rPr>
          <w:color w:val="0000FF"/>
        </w:rPr>
        <w:t>&gt;</w:t>
      </w:r>
      <w:r w:rsidRPr="00890532">
        <w:t xml:space="preserve"> </w:t>
      </w:r>
    </w:p>
    <w:p w14:paraId="204A138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order:DDZIP</w:t>
      </w:r>
      <w:r w:rsidRPr="00890532">
        <w:rPr>
          <w:color w:val="0000FF"/>
        </w:rPr>
        <w:t>&gt;</w:t>
      </w:r>
      <w:r w:rsidRPr="00890532">
        <w:rPr>
          <w:b/>
          <w:bCs/>
        </w:rPr>
        <w:t>36703</w:t>
      </w:r>
      <w:r w:rsidRPr="00890532">
        <w:rPr>
          <w:color w:val="0000FF"/>
        </w:rPr>
        <w:t>&lt;/</w:t>
      </w:r>
      <w:r w:rsidRPr="00890532">
        <w:rPr>
          <w:color w:val="990000"/>
        </w:rPr>
        <w:t>order:DDZIP</w:t>
      </w:r>
      <w:r w:rsidRPr="00890532">
        <w:rPr>
          <w:color w:val="0000FF"/>
        </w:rPr>
        <w:t>&gt;</w:t>
      </w:r>
      <w:r w:rsidRPr="00890532">
        <w:t xml:space="preserve"> </w:t>
      </w:r>
    </w:p>
    <w:p w14:paraId="54DC9269"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order:DIRECTORY_DELIV_GRP</w:t>
      </w:r>
      <w:r w:rsidRPr="00890532">
        <w:rPr>
          <w:color w:val="0000FF"/>
        </w:rPr>
        <w:t>&gt;</w:t>
      </w:r>
    </w:p>
    <w:p w14:paraId="2CE9BAF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order:DELIVERY_ADDR_INFO</w:t>
      </w:r>
      <w:r w:rsidRPr="00890532">
        <w:rPr>
          <w:color w:val="0000FF"/>
        </w:rPr>
        <w:t>&gt;</w:t>
      </w:r>
    </w:p>
    <w:p w14:paraId="1DB629AA"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order:DL</w:t>
      </w:r>
      <w:r w:rsidRPr="00890532">
        <w:rPr>
          <w:color w:val="0000FF"/>
        </w:rPr>
        <w:t>&gt;</w:t>
      </w:r>
    </w:p>
    <w:p w14:paraId="70691E5F"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order:LSR_ORD_REQ</w:t>
      </w:r>
      <w:r w:rsidRPr="00890532">
        <w:rPr>
          <w:color w:val="0000FF"/>
        </w:rPr>
        <w:t>&gt;</w:t>
      </w:r>
    </w:p>
    <w:p w14:paraId="0BBF0485" w14:textId="77777777" w:rsidR="00C251D3" w:rsidRDefault="00C251D3" w:rsidP="00C251D3">
      <w:pPr>
        <w:ind w:hanging="240"/>
        <w:rPr>
          <w:color w:val="0000FF"/>
        </w:rPr>
      </w:pPr>
      <w:r w:rsidRPr="00890532">
        <w:rPr>
          <w:b/>
          <w:bCs/>
          <w:color w:val="FF0000"/>
        </w:rPr>
        <w:t> </w:t>
      </w:r>
      <w:r w:rsidRPr="00890532">
        <w:t xml:space="preserve"> </w:t>
      </w:r>
      <w:r w:rsidRPr="00890532">
        <w:rPr>
          <w:color w:val="0000FF"/>
        </w:rPr>
        <w:t>&lt;/</w:t>
      </w:r>
      <w:r w:rsidRPr="00890532">
        <w:rPr>
          <w:color w:val="990000"/>
        </w:rPr>
        <w:t>uom:ATT_LSR_ORD_REQ</w:t>
      </w:r>
      <w:r w:rsidRPr="00890532">
        <w:rPr>
          <w:color w:val="0000FF"/>
        </w:rPr>
        <w:t>&gt;</w:t>
      </w:r>
    </w:p>
    <w:p w14:paraId="3A1D2C45" w14:textId="77777777" w:rsidR="00C251D3" w:rsidRPr="00890532" w:rsidRDefault="00C251D3" w:rsidP="00C251D3">
      <w:pPr>
        <w:ind w:hanging="240"/>
        <w:rPr>
          <w:color w:val="0000FF"/>
        </w:rPr>
      </w:pPr>
    </w:p>
    <w:p w14:paraId="0C3837A0" w14:textId="77777777" w:rsidR="00C251D3" w:rsidRPr="00890532" w:rsidRDefault="00C251D3" w:rsidP="00C251D3">
      <w:pPr>
        <w:ind w:hanging="240"/>
        <w:rPr>
          <w:color w:val="0000FF"/>
        </w:rPr>
      </w:pPr>
    </w:p>
    <w:p w14:paraId="63BA9F75" w14:textId="77777777" w:rsidR="00C251D3" w:rsidRPr="00890532" w:rsidRDefault="00C251D3" w:rsidP="00C251D3">
      <w:pPr>
        <w:ind w:hanging="240"/>
        <w:rPr>
          <w:color w:val="0000FF"/>
        </w:rPr>
      </w:pPr>
    </w:p>
    <w:p w14:paraId="09843D66" w14:textId="77777777" w:rsidR="00C251D3" w:rsidRPr="00890532" w:rsidRDefault="00C251D3" w:rsidP="00C251D3">
      <w:pPr>
        <w:ind w:hanging="240"/>
      </w:pPr>
      <w:r w:rsidRPr="00890532">
        <w:t>XML OUTPUT:</w:t>
      </w:r>
    </w:p>
    <w:p w14:paraId="31342921" w14:textId="77777777" w:rsidR="00C251D3" w:rsidRPr="00890532" w:rsidRDefault="00C251D3" w:rsidP="00C251D3">
      <w:pPr>
        <w:ind w:hanging="240"/>
      </w:pPr>
    </w:p>
    <w:p w14:paraId="3A290C7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senderid</w:t>
      </w:r>
      <w:r w:rsidRPr="00890532">
        <w:rPr>
          <w:color w:val="0000FF"/>
        </w:rPr>
        <w:t>&gt;</w:t>
      </w:r>
      <w:r w:rsidRPr="00890532">
        <w:rPr>
          <w:b/>
          <w:bCs/>
        </w:rPr>
        <w:t>ATT-OR-SAT</w:t>
      </w:r>
      <w:r w:rsidRPr="00890532">
        <w:rPr>
          <w:color w:val="0000FF"/>
        </w:rPr>
        <w:t>&lt;/</w:t>
      </w:r>
      <w:r w:rsidRPr="00890532">
        <w:rPr>
          <w:color w:val="990000"/>
        </w:rPr>
        <w:t>senderid</w:t>
      </w:r>
      <w:r w:rsidRPr="00890532">
        <w:rPr>
          <w:color w:val="0000FF"/>
        </w:rPr>
        <w:t>&gt;</w:t>
      </w:r>
      <w:r w:rsidRPr="00890532">
        <w:t xml:space="preserve"> </w:t>
      </w:r>
    </w:p>
    <w:p w14:paraId="53CF1F7E"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receiverid</w:t>
      </w:r>
      <w:r w:rsidRPr="00890532">
        <w:rPr>
          <w:color w:val="0000FF"/>
        </w:rPr>
        <w:t>&gt;</w:t>
      </w:r>
      <w:r w:rsidRPr="00890532">
        <w:rPr>
          <w:b/>
          <w:bCs/>
        </w:rPr>
        <w:t>CTE-VALIDATOR</w:t>
      </w:r>
      <w:r w:rsidRPr="00890532">
        <w:rPr>
          <w:color w:val="0000FF"/>
        </w:rPr>
        <w:t>&lt;/</w:t>
      </w:r>
      <w:r w:rsidRPr="00890532">
        <w:rPr>
          <w:color w:val="990000"/>
        </w:rPr>
        <w:t>receiverid</w:t>
      </w:r>
      <w:r w:rsidRPr="00890532">
        <w:rPr>
          <w:color w:val="0000FF"/>
        </w:rPr>
        <w:t>&gt;</w:t>
      </w:r>
      <w:r w:rsidRPr="00890532">
        <w:t xml:space="preserve"> </w:t>
      </w:r>
    </w:p>
    <w:p w14:paraId="4BF819D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interfaceid</w:t>
      </w:r>
      <w:r w:rsidRPr="00890532">
        <w:rPr>
          <w:color w:val="0000FF"/>
        </w:rPr>
        <w:t>&gt;</w:t>
      </w:r>
      <w:r w:rsidRPr="00890532">
        <w:rPr>
          <w:b/>
          <w:bCs/>
        </w:rPr>
        <w:t>CTE-1005-OR-XML-IB</w:t>
      </w:r>
      <w:r w:rsidRPr="00890532">
        <w:rPr>
          <w:color w:val="0000FF"/>
        </w:rPr>
        <w:t>&lt;/</w:t>
      </w:r>
      <w:r w:rsidRPr="00890532">
        <w:rPr>
          <w:color w:val="990000"/>
        </w:rPr>
        <w:t>interfaceid</w:t>
      </w:r>
      <w:r w:rsidRPr="00890532">
        <w:rPr>
          <w:color w:val="0000FF"/>
        </w:rPr>
        <w:t>&gt;</w:t>
      </w:r>
      <w:r w:rsidRPr="00890532">
        <w:t xml:space="preserve"> </w:t>
      </w:r>
    </w:p>
    <w:p w14:paraId="08030FC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messagetype</w:t>
      </w:r>
      <w:r w:rsidRPr="00890532">
        <w:rPr>
          <w:color w:val="0000FF"/>
        </w:rPr>
        <w:t>&gt;</w:t>
      </w:r>
      <w:r w:rsidRPr="00890532">
        <w:rPr>
          <w:b/>
          <w:bCs/>
        </w:rPr>
        <w:t>LSRUOM</w:t>
      </w:r>
      <w:r w:rsidRPr="00890532">
        <w:rPr>
          <w:color w:val="0000FF"/>
        </w:rPr>
        <w:t>&lt;/</w:t>
      </w:r>
      <w:r w:rsidRPr="00890532">
        <w:rPr>
          <w:color w:val="990000"/>
        </w:rPr>
        <w:t>messagetype</w:t>
      </w:r>
      <w:r w:rsidRPr="00890532">
        <w:rPr>
          <w:color w:val="0000FF"/>
        </w:rPr>
        <w:t>&gt;</w:t>
      </w:r>
      <w:r w:rsidRPr="00890532">
        <w:t xml:space="preserve"> </w:t>
      </w:r>
    </w:p>
    <w:p w14:paraId="7880857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lsogversion</w:t>
      </w:r>
      <w:r w:rsidRPr="00890532">
        <w:rPr>
          <w:color w:val="0000FF"/>
        </w:rPr>
        <w:t>&gt;</w:t>
      </w:r>
      <w:r w:rsidRPr="00890532">
        <w:rPr>
          <w:b/>
          <w:bCs/>
        </w:rPr>
        <w:t>10.05</w:t>
      </w:r>
      <w:r w:rsidRPr="00890532">
        <w:rPr>
          <w:color w:val="0000FF"/>
        </w:rPr>
        <w:t>&lt;/</w:t>
      </w:r>
      <w:r w:rsidRPr="00890532">
        <w:rPr>
          <w:color w:val="990000"/>
        </w:rPr>
        <w:t>lsogversion</w:t>
      </w:r>
      <w:r w:rsidRPr="00890532">
        <w:rPr>
          <w:color w:val="0000FF"/>
        </w:rPr>
        <w:t>&gt;</w:t>
      </w:r>
      <w:r w:rsidRPr="00890532">
        <w:t xml:space="preserve"> </w:t>
      </w:r>
    </w:p>
    <w:p w14:paraId="758C9645"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ordertype</w:t>
      </w:r>
      <w:r w:rsidRPr="00890532">
        <w:rPr>
          <w:color w:val="0000FF"/>
        </w:rPr>
        <w:t>&gt;</w:t>
      </w:r>
      <w:r w:rsidRPr="00890532">
        <w:rPr>
          <w:b/>
          <w:bCs/>
        </w:rPr>
        <w:t>ORDER</w:t>
      </w:r>
      <w:r w:rsidRPr="00890532">
        <w:rPr>
          <w:color w:val="0000FF"/>
        </w:rPr>
        <w:t>&lt;/</w:t>
      </w:r>
      <w:r w:rsidRPr="00890532">
        <w:rPr>
          <w:color w:val="990000"/>
        </w:rPr>
        <w:t>ordertype</w:t>
      </w:r>
      <w:r w:rsidRPr="00890532">
        <w:rPr>
          <w:color w:val="0000FF"/>
        </w:rPr>
        <w:t>&gt;</w:t>
      </w:r>
      <w:r w:rsidRPr="00890532">
        <w:t xml:space="preserve"> </w:t>
      </w:r>
    </w:p>
    <w:p w14:paraId="2D6DBAE5"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header</w:t>
      </w:r>
      <w:r w:rsidRPr="00890532">
        <w:rPr>
          <w:color w:val="0000FF"/>
        </w:rPr>
        <w:t>&gt;</w:t>
      </w:r>
    </w:p>
    <w:p w14:paraId="65A7B755" w14:textId="77777777" w:rsidR="00C251D3" w:rsidRPr="00890532" w:rsidRDefault="00C251D3" w:rsidP="00C251D3">
      <w:pPr>
        <w:ind w:hanging="480"/>
      </w:pPr>
      <w:hyperlink r:id="rId350" w:history="1">
        <w:r w:rsidRPr="00890532">
          <w:rPr>
            <w:b/>
            <w:bCs/>
            <w:color w:val="FF0000"/>
            <w:u w:val="single"/>
          </w:rPr>
          <w:t>-</w:t>
        </w:r>
      </w:hyperlink>
      <w:r w:rsidRPr="00890532">
        <w:t xml:space="preserve"> </w:t>
      </w:r>
      <w:r w:rsidRPr="00890532">
        <w:rPr>
          <w:color w:val="0000FF"/>
        </w:rPr>
        <w:t>&lt;</w:t>
      </w:r>
      <w:r w:rsidRPr="00890532">
        <w:rPr>
          <w:color w:val="990000"/>
        </w:rPr>
        <w:t>m2:LSR_RESP</w:t>
      </w:r>
      <w:r w:rsidRPr="00890532">
        <w:rPr>
          <w:color w:val="FF0000"/>
        </w:rPr>
        <w:t xml:space="preserve"> xmlns:m2</w:t>
      </w:r>
      <w:r w:rsidRPr="00890532">
        <w:rPr>
          <w:color w:val="0000FF"/>
        </w:rPr>
        <w:t>="</w:t>
      </w:r>
      <w:r w:rsidRPr="00890532">
        <w:rPr>
          <w:b/>
          <w:bCs/>
          <w:color w:val="FF0000"/>
        </w:rPr>
        <w:t>http://lsr.att.com/obf/tML/UOM</w:t>
      </w:r>
      <w:r w:rsidRPr="00890532">
        <w:rPr>
          <w:color w:val="0000FF"/>
        </w:rPr>
        <w:t>"&gt;</w:t>
      </w:r>
    </w:p>
    <w:p w14:paraId="6E313768" w14:textId="77777777" w:rsidR="00C251D3" w:rsidRPr="00890532" w:rsidRDefault="00C251D3" w:rsidP="00C251D3">
      <w:pPr>
        <w:ind w:hanging="480"/>
      </w:pPr>
      <w:hyperlink r:id="rId351" w:history="1">
        <w:r w:rsidRPr="00890532">
          <w:rPr>
            <w:b/>
            <w:bCs/>
            <w:color w:val="FF0000"/>
            <w:u w:val="single"/>
          </w:rPr>
          <w:t>-</w:t>
        </w:r>
      </w:hyperlink>
      <w:r w:rsidRPr="00890532">
        <w:t xml:space="preserve"> </w:t>
      </w:r>
      <w:r w:rsidRPr="00890532">
        <w:rPr>
          <w:color w:val="0000FF"/>
        </w:rPr>
        <w:t>&lt;</w:t>
      </w:r>
      <w:r w:rsidRPr="00890532">
        <w:rPr>
          <w:color w:val="990000"/>
        </w:rPr>
        <w:t>m2:HDR</w:t>
      </w:r>
      <w:r w:rsidRPr="00890532">
        <w:rPr>
          <w:color w:val="0000FF"/>
        </w:rPr>
        <w:t>&gt;</w:t>
      </w:r>
    </w:p>
    <w:p w14:paraId="7127707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m2:MESSAGE_ID</w:t>
      </w:r>
      <w:r w:rsidRPr="00890532">
        <w:rPr>
          <w:color w:val="0000FF"/>
        </w:rPr>
        <w:t>&gt;</w:t>
      </w:r>
      <w:r w:rsidRPr="00890532">
        <w:rPr>
          <w:b/>
          <w:bCs/>
        </w:rPr>
        <w:t>1246037273788273.66772053006827</w:t>
      </w:r>
      <w:r w:rsidRPr="00890532">
        <w:rPr>
          <w:color w:val="0000FF"/>
        </w:rPr>
        <w:t>&lt;/</w:t>
      </w:r>
      <w:r w:rsidRPr="00890532">
        <w:rPr>
          <w:color w:val="990000"/>
        </w:rPr>
        <w:t>m2:MESSAGE_ID</w:t>
      </w:r>
      <w:r w:rsidRPr="00890532">
        <w:rPr>
          <w:color w:val="0000FF"/>
        </w:rPr>
        <w:t>&gt;</w:t>
      </w:r>
      <w:r w:rsidRPr="00890532">
        <w:t xml:space="preserve"> </w:t>
      </w:r>
    </w:p>
    <w:p w14:paraId="11125D6D" w14:textId="77777777" w:rsidR="00C251D3" w:rsidRPr="008C51B0" w:rsidRDefault="00C251D3" w:rsidP="00C251D3">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0896CA22" w14:textId="77777777" w:rsidR="00C251D3" w:rsidRPr="00890532" w:rsidRDefault="00C251D3" w:rsidP="00C251D3">
      <w:pPr>
        <w:ind w:hanging="480"/>
      </w:pPr>
      <w:r w:rsidRPr="008C51B0">
        <w:rPr>
          <w:b/>
          <w:bCs/>
          <w:color w:val="FF0000"/>
          <w:lang w:val="es-ES"/>
        </w:rPr>
        <w:t> </w:t>
      </w:r>
      <w:r w:rsidRPr="008C51B0">
        <w:rPr>
          <w:lang w:val="es-ES"/>
        </w:rPr>
        <w:t xml:space="preserve"> </w:t>
      </w:r>
      <w:r w:rsidRPr="00890532">
        <w:rPr>
          <w:color w:val="0000FF"/>
        </w:rPr>
        <w:t>&lt;</w:t>
      </w:r>
      <w:r w:rsidRPr="00890532">
        <w:rPr>
          <w:color w:val="990000"/>
        </w:rPr>
        <w:t>m2:MSG_TIMESTAMP</w:t>
      </w:r>
      <w:r w:rsidRPr="00890532">
        <w:rPr>
          <w:color w:val="0000FF"/>
        </w:rPr>
        <w:t>&gt;</w:t>
      </w:r>
      <w:r w:rsidRPr="00890532">
        <w:rPr>
          <w:b/>
          <w:bCs/>
        </w:rPr>
        <w:t>2009-06-26T12:27:53-05:00</w:t>
      </w:r>
      <w:r w:rsidRPr="00890532">
        <w:rPr>
          <w:color w:val="0000FF"/>
        </w:rPr>
        <w:t>&lt;/</w:t>
      </w:r>
      <w:r w:rsidRPr="00890532">
        <w:rPr>
          <w:color w:val="990000"/>
        </w:rPr>
        <w:t>m2:MSG_TIMESTAMP</w:t>
      </w:r>
      <w:r w:rsidRPr="00890532">
        <w:rPr>
          <w:color w:val="0000FF"/>
        </w:rPr>
        <w:t>&gt;</w:t>
      </w:r>
      <w:r w:rsidRPr="00890532">
        <w:t xml:space="preserve"> </w:t>
      </w:r>
    </w:p>
    <w:p w14:paraId="1BD54249"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m2:PON</w:t>
      </w:r>
      <w:r w:rsidRPr="00890532">
        <w:rPr>
          <w:color w:val="0000FF"/>
        </w:rPr>
        <w:t>&gt;</w:t>
      </w:r>
      <w:r w:rsidRPr="00890532">
        <w:rPr>
          <w:b/>
          <w:bCs/>
        </w:rPr>
        <w:t>CVT0M011R31B</w:t>
      </w:r>
      <w:r w:rsidRPr="00890532">
        <w:rPr>
          <w:color w:val="0000FF"/>
        </w:rPr>
        <w:t>&lt;/</w:t>
      </w:r>
      <w:r w:rsidRPr="00890532">
        <w:rPr>
          <w:color w:val="990000"/>
        </w:rPr>
        <w:t>m2:PON</w:t>
      </w:r>
      <w:r w:rsidRPr="00890532">
        <w:rPr>
          <w:color w:val="0000FF"/>
        </w:rPr>
        <w:t>&gt;</w:t>
      </w:r>
      <w:r w:rsidRPr="00890532">
        <w:t xml:space="preserve"> </w:t>
      </w:r>
    </w:p>
    <w:p w14:paraId="5F5CAC61" w14:textId="77777777" w:rsidR="00C251D3" w:rsidRPr="008C51B0" w:rsidRDefault="00C251D3" w:rsidP="00C251D3">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14DF87B"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3348726282</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27424819"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20090626L00064-00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4D4B084" w14:textId="77777777" w:rsidR="00C251D3" w:rsidRPr="00890532" w:rsidRDefault="00C251D3" w:rsidP="00C251D3">
      <w:pPr>
        <w:ind w:hanging="480"/>
      </w:pPr>
      <w:r w:rsidRPr="008C51B0">
        <w:rPr>
          <w:b/>
          <w:bCs/>
          <w:color w:val="FF0000"/>
          <w:lang w:val="es-ES"/>
        </w:rPr>
        <w:t> </w:t>
      </w:r>
      <w:r w:rsidRPr="008C51B0">
        <w:rPr>
          <w:lang w:val="es-ES"/>
        </w:rPr>
        <w:t xml:space="preserve"> </w:t>
      </w:r>
      <w:r w:rsidRPr="00890532">
        <w:rPr>
          <w:color w:val="0000FF"/>
        </w:rPr>
        <w:t>&lt;</w:t>
      </w:r>
      <w:r w:rsidRPr="00890532">
        <w:rPr>
          <w:color w:val="990000"/>
        </w:rPr>
        <w:t>m2:CC</w:t>
      </w:r>
      <w:r w:rsidRPr="00890532">
        <w:rPr>
          <w:color w:val="0000FF"/>
        </w:rPr>
        <w:t>&gt;</w:t>
      </w:r>
      <w:r w:rsidRPr="00890532">
        <w:rPr>
          <w:b/>
          <w:bCs/>
        </w:rPr>
        <w:t>9999</w:t>
      </w:r>
      <w:r w:rsidRPr="00890532">
        <w:rPr>
          <w:color w:val="0000FF"/>
        </w:rPr>
        <w:t>&lt;/</w:t>
      </w:r>
      <w:r w:rsidRPr="00890532">
        <w:rPr>
          <w:color w:val="990000"/>
        </w:rPr>
        <w:t>m2:CC</w:t>
      </w:r>
      <w:r w:rsidRPr="00890532">
        <w:rPr>
          <w:color w:val="0000FF"/>
        </w:rPr>
        <w:t>&gt;</w:t>
      </w:r>
      <w:r w:rsidRPr="00890532">
        <w:t xml:space="preserve"> </w:t>
      </w:r>
    </w:p>
    <w:p w14:paraId="5E84773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m2:CLEC_APPL_ID</w:t>
      </w:r>
      <w:r w:rsidRPr="00890532">
        <w:rPr>
          <w:color w:val="0000FF"/>
        </w:rPr>
        <w:t>&gt;</w:t>
      </w:r>
      <w:r w:rsidRPr="00890532">
        <w:rPr>
          <w:b/>
          <w:bCs/>
        </w:rPr>
        <w:t>CTE-VALIDATOR</w:t>
      </w:r>
      <w:r w:rsidRPr="00890532">
        <w:rPr>
          <w:color w:val="0000FF"/>
        </w:rPr>
        <w:t>&lt;/</w:t>
      </w:r>
      <w:r w:rsidRPr="00890532">
        <w:rPr>
          <w:color w:val="990000"/>
        </w:rPr>
        <w:t>m2:CLEC_APPL_ID</w:t>
      </w:r>
      <w:r w:rsidRPr="00890532">
        <w:rPr>
          <w:color w:val="0000FF"/>
        </w:rPr>
        <w:t>&gt;</w:t>
      </w:r>
      <w:r w:rsidRPr="00890532">
        <w:t xml:space="preserve"> </w:t>
      </w:r>
    </w:p>
    <w:p w14:paraId="1ADEE84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m2:CLEC_APPL_PASSWORD</w:t>
      </w:r>
      <w:r w:rsidRPr="00890532">
        <w:rPr>
          <w:color w:val="0000FF"/>
        </w:rPr>
        <w:t>&gt;</w:t>
      </w:r>
      <w:r w:rsidRPr="00890532">
        <w:rPr>
          <w:b/>
          <w:bCs/>
        </w:rPr>
        <w:t>PA$$WORD</w:t>
      </w:r>
      <w:r w:rsidRPr="00890532">
        <w:rPr>
          <w:color w:val="0000FF"/>
        </w:rPr>
        <w:t>&lt;/</w:t>
      </w:r>
      <w:r w:rsidRPr="00890532">
        <w:rPr>
          <w:color w:val="990000"/>
        </w:rPr>
        <w:t>m2:CLEC_APPL_PASSWORD</w:t>
      </w:r>
      <w:r w:rsidRPr="00890532">
        <w:rPr>
          <w:color w:val="0000FF"/>
        </w:rPr>
        <w:t>&gt;</w:t>
      </w:r>
      <w:r w:rsidRPr="00890532">
        <w:t xml:space="preserve"> </w:t>
      </w:r>
    </w:p>
    <w:p w14:paraId="748141F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m2:DTSENT</w:t>
      </w:r>
      <w:r w:rsidRPr="00890532">
        <w:rPr>
          <w:color w:val="0000FF"/>
        </w:rPr>
        <w:t>&gt;</w:t>
      </w:r>
      <w:r w:rsidRPr="00890532">
        <w:rPr>
          <w:b/>
          <w:bCs/>
        </w:rPr>
        <w:t>200906261227PM</w:t>
      </w:r>
      <w:r w:rsidRPr="00890532">
        <w:rPr>
          <w:color w:val="0000FF"/>
        </w:rPr>
        <w:t>&lt;/</w:t>
      </w:r>
      <w:r w:rsidRPr="00890532">
        <w:rPr>
          <w:color w:val="990000"/>
        </w:rPr>
        <w:t>m2:DTSENT</w:t>
      </w:r>
      <w:r w:rsidRPr="00890532">
        <w:rPr>
          <w:color w:val="0000FF"/>
        </w:rPr>
        <w:t>&gt;</w:t>
      </w:r>
      <w:r w:rsidRPr="00890532">
        <w:t xml:space="preserve"> </w:t>
      </w:r>
    </w:p>
    <w:p w14:paraId="1DCD2CC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m2:ORD</w:t>
      </w:r>
      <w:r w:rsidRPr="00890532">
        <w:rPr>
          <w:color w:val="0000FF"/>
        </w:rPr>
        <w:t>&gt;</w:t>
      </w:r>
      <w:r w:rsidRPr="00890532">
        <w:rPr>
          <w:b/>
          <w:bCs/>
        </w:rPr>
        <w:t>C1FM49X7</w:t>
      </w:r>
      <w:r w:rsidRPr="00890532">
        <w:rPr>
          <w:color w:val="0000FF"/>
        </w:rPr>
        <w:t>&lt;/</w:t>
      </w:r>
      <w:r w:rsidRPr="00890532">
        <w:rPr>
          <w:color w:val="990000"/>
        </w:rPr>
        <w:t>m2:ORD</w:t>
      </w:r>
      <w:r w:rsidRPr="00890532">
        <w:rPr>
          <w:color w:val="0000FF"/>
        </w:rPr>
        <w:t>&gt;</w:t>
      </w:r>
      <w:r w:rsidRPr="00890532">
        <w:t xml:space="preserve"> </w:t>
      </w:r>
    </w:p>
    <w:p w14:paraId="633A913F"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m2:STATUS_CODE</w:t>
      </w:r>
      <w:r w:rsidRPr="00890532">
        <w:rPr>
          <w:color w:val="0000FF"/>
        </w:rPr>
        <w:t>&gt;</w:t>
      </w:r>
      <w:r w:rsidRPr="00890532">
        <w:rPr>
          <w:b/>
          <w:bCs/>
        </w:rPr>
        <w:t>AO</w:t>
      </w:r>
      <w:r w:rsidRPr="00890532">
        <w:rPr>
          <w:color w:val="0000FF"/>
        </w:rPr>
        <w:t>&lt;/</w:t>
      </w:r>
      <w:r w:rsidRPr="00890532">
        <w:rPr>
          <w:color w:val="990000"/>
        </w:rPr>
        <w:t>m2:STATUS_CODE</w:t>
      </w:r>
      <w:r w:rsidRPr="00890532">
        <w:rPr>
          <w:color w:val="0000FF"/>
        </w:rPr>
        <w:t>&gt;</w:t>
      </w:r>
      <w:r w:rsidRPr="00890532">
        <w:t xml:space="preserve"> </w:t>
      </w:r>
    </w:p>
    <w:p w14:paraId="58E3136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m2:STATUS_MSG</w:t>
      </w:r>
      <w:r w:rsidRPr="00890532">
        <w:rPr>
          <w:color w:val="0000FF"/>
        </w:rPr>
        <w:t>&gt;</w:t>
      </w:r>
      <w:r w:rsidRPr="00890532">
        <w:rPr>
          <w:b/>
          <w:bCs/>
        </w:rPr>
        <w:t>ASSIGNABLE ORDER</w:t>
      </w:r>
      <w:r w:rsidRPr="00890532">
        <w:rPr>
          <w:color w:val="0000FF"/>
        </w:rPr>
        <w:t>&lt;/</w:t>
      </w:r>
      <w:r w:rsidRPr="00890532">
        <w:rPr>
          <w:color w:val="990000"/>
        </w:rPr>
        <w:t>m2:STATUS_MSG</w:t>
      </w:r>
      <w:r w:rsidRPr="00890532">
        <w:rPr>
          <w:color w:val="0000FF"/>
        </w:rPr>
        <w:t>&gt;</w:t>
      </w:r>
      <w:r w:rsidRPr="00890532">
        <w:t xml:space="preserve"> </w:t>
      </w:r>
    </w:p>
    <w:p w14:paraId="1A6B1C8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m2:TRAN_ACK_TYPE</w:t>
      </w:r>
      <w:r w:rsidRPr="00890532">
        <w:rPr>
          <w:color w:val="0000FF"/>
        </w:rPr>
        <w:t>&gt;</w:t>
      </w:r>
      <w:r w:rsidRPr="00890532">
        <w:rPr>
          <w:b/>
          <w:bCs/>
        </w:rPr>
        <w:t>AT</w:t>
      </w:r>
      <w:r w:rsidRPr="00890532">
        <w:rPr>
          <w:color w:val="0000FF"/>
        </w:rPr>
        <w:t>&lt;/</w:t>
      </w:r>
      <w:r w:rsidRPr="00890532">
        <w:rPr>
          <w:color w:val="990000"/>
        </w:rPr>
        <w:t>m2:TRAN_ACK_TYPE</w:t>
      </w:r>
      <w:r w:rsidRPr="00890532">
        <w:rPr>
          <w:color w:val="0000FF"/>
        </w:rPr>
        <w:t>&gt;</w:t>
      </w:r>
      <w:r w:rsidRPr="00890532">
        <w:t xml:space="preserve"> </w:t>
      </w:r>
    </w:p>
    <w:p w14:paraId="1A320192"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m2:TRANS_SET_PURPOSE_CODE</w:t>
      </w:r>
      <w:r w:rsidRPr="00890532">
        <w:rPr>
          <w:color w:val="0000FF"/>
        </w:rPr>
        <w:t>&gt;</w:t>
      </w:r>
      <w:r w:rsidRPr="00890532">
        <w:rPr>
          <w:b/>
          <w:bCs/>
        </w:rPr>
        <w:t>06</w:t>
      </w:r>
      <w:r w:rsidRPr="00890532">
        <w:rPr>
          <w:color w:val="0000FF"/>
        </w:rPr>
        <w:t>&lt;/</w:t>
      </w:r>
      <w:r w:rsidRPr="00890532">
        <w:rPr>
          <w:color w:val="990000"/>
        </w:rPr>
        <w:t>m2:TRANS_SET_PURPOSE_CODE</w:t>
      </w:r>
      <w:r w:rsidRPr="00890532">
        <w:rPr>
          <w:color w:val="0000FF"/>
        </w:rPr>
        <w:t>&gt;</w:t>
      </w:r>
      <w:r w:rsidRPr="00890532">
        <w:t xml:space="preserve"> </w:t>
      </w:r>
    </w:p>
    <w:p w14:paraId="0B72FD0F"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m2:HDR</w:t>
      </w:r>
      <w:r w:rsidRPr="00890532">
        <w:rPr>
          <w:color w:val="0000FF"/>
        </w:rPr>
        <w:t>&gt;</w:t>
      </w:r>
    </w:p>
    <w:p w14:paraId="5562D2B5" w14:textId="77777777" w:rsidR="00C251D3" w:rsidRPr="00890532" w:rsidRDefault="00C251D3" w:rsidP="00C251D3">
      <w:pPr>
        <w:ind w:hanging="480"/>
      </w:pPr>
      <w:hyperlink r:id="rId352" w:history="1">
        <w:r w:rsidRPr="00890532">
          <w:rPr>
            <w:b/>
            <w:bCs/>
            <w:color w:val="FF0000"/>
            <w:u w:val="single"/>
          </w:rPr>
          <w:t>-</w:t>
        </w:r>
      </w:hyperlink>
      <w:r w:rsidRPr="00890532">
        <w:t xml:space="preserve"> </w:t>
      </w:r>
      <w:r w:rsidRPr="00890532">
        <w:rPr>
          <w:color w:val="0000FF"/>
        </w:rPr>
        <w:t>&lt;</w:t>
      </w:r>
      <w:r w:rsidRPr="00890532">
        <w:rPr>
          <w:color w:val="990000"/>
        </w:rPr>
        <w:t>m2:NOTIFICATION</w:t>
      </w:r>
      <w:r w:rsidRPr="00890532">
        <w:rPr>
          <w:color w:val="0000FF"/>
        </w:rPr>
        <w:t>&gt;</w:t>
      </w:r>
    </w:p>
    <w:p w14:paraId="4B3A54AD" w14:textId="77777777" w:rsidR="00C251D3" w:rsidRPr="00890532" w:rsidRDefault="00C251D3" w:rsidP="00C251D3">
      <w:pPr>
        <w:ind w:hanging="480"/>
      </w:pPr>
      <w:hyperlink r:id="rId353" w:history="1">
        <w:r w:rsidRPr="00890532">
          <w:rPr>
            <w:b/>
            <w:bCs/>
            <w:color w:val="FF0000"/>
            <w:u w:val="single"/>
          </w:rPr>
          <w:t>-</w:t>
        </w:r>
      </w:hyperlink>
      <w:r w:rsidRPr="00890532">
        <w:t xml:space="preserve"> </w:t>
      </w:r>
      <w:r w:rsidRPr="00890532">
        <w:rPr>
          <w:color w:val="0000FF"/>
        </w:rPr>
        <w:t>&lt;</w:t>
      </w:r>
      <w:r w:rsidRPr="00890532">
        <w:rPr>
          <w:color w:val="990000"/>
        </w:rPr>
        <w:t>m2:FIRM_ORDER_NOTIFICATION</w:t>
      </w:r>
      <w:r w:rsidRPr="00890532">
        <w:rPr>
          <w:color w:val="0000FF"/>
        </w:rPr>
        <w:t>&gt;</w:t>
      </w:r>
    </w:p>
    <w:p w14:paraId="17CF5268" w14:textId="77777777" w:rsidR="00C251D3" w:rsidRPr="00890532" w:rsidRDefault="00C251D3" w:rsidP="00C251D3">
      <w:pPr>
        <w:ind w:hanging="480"/>
      </w:pPr>
      <w:hyperlink r:id="rId354" w:history="1">
        <w:r w:rsidRPr="00890532">
          <w:rPr>
            <w:b/>
            <w:bCs/>
            <w:color w:val="FF0000"/>
            <w:u w:val="single"/>
          </w:rPr>
          <w:t>-</w:t>
        </w:r>
      </w:hyperlink>
      <w:r w:rsidRPr="00890532">
        <w:t xml:space="preserve"> </w:t>
      </w:r>
      <w:r w:rsidRPr="00890532">
        <w:rPr>
          <w:color w:val="0000FF"/>
        </w:rPr>
        <w:t>&lt;</w:t>
      </w:r>
      <w:r w:rsidRPr="00890532">
        <w:rPr>
          <w:color w:val="990000"/>
        </w:rPr>
        <w:t>m2:NOTIFICATION_ADMIN</w:t>
      </w:r>
      <w:r w:rsidRPr="00890532">
        <w:rPr>
          <w:color w:val="0000FF"/>
        </w:rPr>
        <w:t>&gt;</w:t>
      </w:r>
    </w:p>
    <w:p w14:paraId="0799264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m2:INIT</w:t>
      </w:r>
      <w:r w:rsidRPr="00890532">
        <w:rPr>
          <w:color w:val="0000FF"/>
        </w:rPr>
        <w:t>&gt;</w:t>
      </w:r>
      <w:r w:rsidRPr="00890532">
        <w:rPr>
          <w:b/>
          <w:bCs/>
        </w:rPr>
        <w:t>BOJANGLES</w:t>
      </w:r>
      <w:r w:rsidRPr="00890532">
        <w:rPr>
          <w:color w:val="0000FF"/>
        </w:rPr>
        <w:t>&lt;/</w:t>
      </w:r>
      <w:r w:rsidRPr="00890532">
        <w:rPr>
          <w:color w:val="990000"/>
        </w:rPr>
        <w:t>m2:INIT</w:t>
      </w:r>
      <w:r w:rsidRPr="00890532">
        <w:rPr>
          <w:color w:val="0000FF"/>
        </w:rPr>
        <w:t>&gt;</w:t>
      </w:r>
      <w:r w:rsidRPr="00890532">
        <w:t xml:space="preserve"> </w:t>
      </w:r>
    </w:p>
    <w:p w14:paraId="195EBBCD"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m2:INIT_TEL_NO</w:t>
      </w:r>
      <w:r w:rsidRPr="00890532">
        <w:rPr>
          <w:color w:val="0000FF"/>
        </w:rPr>
        <w:t>&gt;</w:t>
      </w:r>
      <w:r w:rsidRPr="00890532">
        <w:rPr>
          <w:b/>
          <w:bCs/>
        </w:rPr>
        <w:t>8884448888</w:t>
      </w:r>
      <w:r w:rsidRPr="00890532">
        <w:rPr>
          <w:color w:val="0000FF"/>
        </w:rPr>
        <w:t>&lt;/</w:t>
      </w:r>
      <w:r w:rsidRPr="00890532">
        <w:rPr>
          <w:color w:val="990000"/>
        </w:rPr>
        <w:t>m2:INIT_TEL_NO</w:t>
      </w:r>
      <w:r w:rsidRPr="00890532">
        <w:rPr>
          <w:color w:val="0000FF"/>
        </w:rPr>
        <w:t>&gt;</w:t>
      </w:r>
      <w:r w:rsidRPr="00890532">
        <w:t xml:space="preserve"> </w:t>
      </w:r>
    </w:p>
    <w:p w14:paraId="625775E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m2:REP</w:t>
      </w:r>
      <w:r w:rsidRPr="00890532">
        <w:rPr>
          <w:color w:val="0000FF"/>
        </w:rPr>
        <w:t>&gt;</w:t>
      </w:r>
      <w:r w:rsidRPr="00890532">
        <w:rPr>
          <w:b/>
          <w:bCs/>
        </w:rPr>
        <w:t>LCSC</w:t>
      </w:r>
      <w:r w:rsidRPr="00890532">
        <w:rPr>
          <w:color w:val="0000FF"/>
        </w:rPr>
        <w:t>&lt;/</w:t>
      </w:r>
      <w:r w:rsidRPr="00890532">
        <w:rPr>
          <w:color w:val="990000"/>
        </w:rPr>
        <w:t>m2:REP</w:t>
      </w:r>
      <w:r w:rsidRPr="00890532">
        <w:rPr>
          <w:color w:val="0000FF"/>
        </w:rPr>
        <w:t>&gt;</w:t>
      </w:r>
      <w:r w:rsidRPr="00890532">
        <w:t xml:space="preserve"> </w:t>
      </w:r>
    </w:p>
    <w:p w14:paraId="5053BF6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m2:REP_TEL_NO</w:t>
      </w:r>
      <w:r w:rsidRPr="00890532">
        <w:rPr>
          <w:color w:val="0000FF"/>
        </w:rPr>
        <w:t>&gt;</w:t>
      </w:r>
      <w:r w:rsidRPr="00890532">
        <w:rPr>
          <w:b/>
          <w:bCs/>
        </w:rPr>
        <w:t>8006670807</w:t>
      </w:r>
      <w:r w:rsidRPr="00890532">
        <w:rPr>
          <w:color w:val="0000FF"/>
        </w:rPr>
        <w:t>&lt;/</w:t>
      </w:r>
      <w:r w:rsidRPr="00890532">
        <w:rPr>
          <w:color w:val="990000"/>
        </w:rPr>
        <w:t>m2:REP_TEL_NO</w:t>
      </w:r>
      <w:r w:rsidRPr="00890532">
        <w:rPr>
          <w:color w:val="0000FF"/>
        </w:rPr>
        <w:t>&gt;</w:t>
      </w:r>
      <w:r w:rsidRPr="00890532">
        <w:t xml:space="preserve"> </w:t>
      </w:r>
    </w:p>
    <w:p w14:paraId="37E2454E"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m2:DD_CD</w:t>
      </w:r>
      <w:r w:rsidRPr="00890532">
        <w:rPr>
          <w:color w:val="0000FF"/>
        </w:rPr>
        <w:t>&gt;</w:t>
      </w:r>
      <w:r w:rsidRPr="00890532">
        <w:rPr>
          <w:b/>
          <w:bCs/>
        </w:rPr>
        <w:t>20090731</w:t>
      </w:r>
      <w:r w:rsidRPr="00890532">
        <w:rPr>
          <w:color w:val="0000FF"/>
        </w:rPr>
        <w:t>&lt;/</w:t>
      </w:r>
      <w:r w:rsidRPr="00890532">
        <w:rPr>
          <w:color w:val="990000"/>
        </w:rPr>
        <w:t>m2:DD_CD</w:t>
      </w:r>
      <w:r w:rsidRPr="00890532">
        <w:rPr>
          <w:color w:val="0000FF"/>
        </w:rPr>
        <w:t>&gt;</w:t>
      </w:r>
      <w:r w:rsidRPr="00890532">
        <w:t xml:space="preserve"> </w:t>
      </w:r>
    </w:p>
    <w:p w14:paraId="7E89A357"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m2:BAN1</w:t>
      </w:r>
      <w:r w:rsidRPr="00890532">
        <w:rPr>
          <w:color w:val="0000FF"/>
        </w:rPr>
        <w:t>&gt;</w:t>
      </w:r>
      <w:r w:rsidRPr="00890532">
        <w:rPr>
          <w:b/>
          <w:bCs/>
        </w:rPr>
        <w:t>205Q886621621</w:t>
      </w:r>
      <w:r w:rsidRPr="00890532">
        <w:rPr>
          <w:color w:val="0000FF"/>
        </w:rPr>
        <w:t>&lt;/</w:t>
      </w:r>
      <w:r w:rsidRPr="00890532">
        <w:rPr>
          <w:color w:val="990000"/>
        </w:rPr>
        <w:t>m2:BAN1</w:t>
      </w:r>
      <w:r w:rsidRPr="00890532">
        <w:rPr>
          <w:color w:val="0000FF"/>
        </w:rPr>
        <w:t>&gt;</w:t>
      </w:r>
      <w:r w:rsidRPr="00890532">
        <w:t xml:space="preserve"> </w:t>
      </w:r>
    </w:p>
    <w:p w14:paraId="014C30ED"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m2:NOTIFICATION_ADMIN</w:t>
      </w:r>
      <w:r w:rsidRPr="00890532">
        <w:rPr>
          <w:color w:val="0000FF"/>
        </w:rPr>
        <w:t>&gt;</w:t>
      </w:r>
    </w:p>
    <w:p w14:paraId="62FDB25C" w14:textId="77777777" w:rsidR="00C251D3" w:rsidRPr="00890532" w:rsidRDefault="00C251D3" w:rsidP="00C251D3">
      <w:pPr>
        <w:ind w:hanging="480"/>
      </w:pPr>
      <w:hyperlink r:id="rId355" w:history="1">
        <w:r w:rsidRPr="00890532">
          <w:rPr>
            <w:b/>
            <w:bCs/>
            <w:color w:val="FF0000"/>
            <w:u w:val="single"/>
          </w:rPr>
          <w:t>-</w:t>
        </w:r>
      </w:hyperlink>
      <w:r w:rsidRPr="00890532">
        <w:t xml:space="preserve"> </w:t>
      </w:r>
      <w:r w:rsidRPr="00890532">
        <w:rPr>
          <w:color w:val="0000FF"/>
        </w:rPr>
        <w:t>&lt;</w:t>
      </w:r>
      <w:r w:rsidRPr="00890532">
        <w:rPr>
          <w:color w:val="990000"/>
        </w:rPr>
        <w:t>m2:SERVICES_INFO</w:t>
      </w:r>
      <w:r w:rsidRPr="00890532">
        <w:rPr>
          <w:color w:val="0000FF"/>
        </w:rPr>
        <w:t>&gt;</w:t>
      </w:r>
    </w:p>
    <w:p w14:paraId="39B0717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m2:LOCNUM_SVCS</w:t>
      </w:r>
      <w:r w:rsidRPr="00890532">
        <w:rPr>
          <w:color w:val="0000FF"/>
        </w:rPr>
        <w:t>&gt;</w:t>
      </w:r>
      <w:r w:rsidRPr="00890532">
        <w:rPr>
          <w:b/>
          <w:bCs/>
        </w:rPr>
        <w:t>000</w:t>
      </w:r>
      <w:r w:rsidRPr="00890532">
        <w:rPr>
          <w:color w:val="0000FF"/>
        </w:rPr>
        <w:t>&lt;/</w:t>
      </w:r>
      <w:r w:rsidRPr="00890532">
        <w:rPr>
          <w:color w:val="990000"/>
        </w:rPr>
        <w:t>m2:LOCNUM_SVCS</w:t>
      </w:r>
      <w:r w:rsidRPr="00890532">
        <w:rPr>
          <w:color w:val="0000FF"/>
        </w:rPr>
        <w:t>&gt;</w:t>
      </w:r>
      <w:r w:rsidRPr="00890532">
        <w:t xml:space="preserve"> </w:t>
      </w:r>
    </w:p>
    <w:p w14:paraId="40FD420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m2:LNUM</w:t>
      </w:r>
      <w:r w:rsidRPr="00890532">
        <w:rPr>
          <w:color w:val="0000FF"/>
        </w:rPr>
        <w:t>&gt;</w:t>
      </w:r>
      <w:r w:rsidRPr="00890532">
        <w:rPr>
          <w:b/>
          <w:bCs/>
        </w:rPr>
        <w:t>00001</w:t>
      </w:r>
      <w:r w:rsidRPr="00890532">
        <w:rPr>
          <w:color w:val="0000FF"/>
        </w:rPr>
        <w:t>&lt;/</w:t>
      </w:r>
      <w:r w:rsidRPr="00890532">
        <w:rPr>
          <w:color w:val="990000"/>
        </w:rPr>
        <w:t>m2:LNUM</w:t>
      </w:r>
      <w:r w:rsidRPr="00890532">
        <w:rPr>
          <w:color w:val="0000FF"/>
        </w:rPr>
        <w:t>&gt;</w:t>
      </w:r>
      <w:r w:rsidRPr="00890532">
        <w:t xml:space="preserve"> </w:t>
      </w:r>
    </w:p>
    <w:p w14:paraId="4EDA42E2"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m2:TNS</w:t>
      </w:r>
      <w:r w:rsidRPr="00890532">
        <w:rPr>
          <w:color w:val="0000FF"/>
        </w:rPr>
        <w:t>&gt;</w:t>
      </w:r>
      <w:r w:rsidRPr="00890532">
        <w:rPr>
          <w:b/>
          <w:bCs/>
        </w:rPr>
        <w:t>3348726780</w:t>
      </w:r>
      <w:r w:rsidRPr="00890532">
        <w:rPr>
          <w:color w:val="0000FF"/>
        </w:rPr>
        <w:t>&lt;/</w:t>
      </w:r>
      <w:r w:rsidRPr="00890532">
        <w:rPr>
          <w:color w:val="990000"/>
        </w:rPr>
        <w:t>m2:TNS</w:t>
      </w:r>
      <w:r w:rsidRPr="00890532">
        <w:rPr>
          <w:color w:val="0000FF"/>
        </w:rPr>
        <w:t>&gt;</w:t>
      </w:r>
      <w:r w:rsidRPr="00890532">
        <w:t xml:space="preserve"> </w:t>
      </w:r>
    </w:p>
    <w:p w14:paraId="2644B11E"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m2:SERVICES_INFO</w:t>
      </w:r>
      <w:r w:rsidRPr="00890532">
        <w:rPr>
          <w:color w:val="0000FF"/>
        </w:rPr>
        <w:t>&gt;</w:t>
      </w:r>
    </w:p>
    <w:p w14:paraId="344B9DA5" w14:textId="77777777" w:rsidR="00C251D3" w:rsidRPr="00890532" w:rsidRDefault="00C251D3" w:rsidP="00C251D3">
      <w:pPr>
        <w:ind w:hanging="480"/>
      </w:pPr>
      <w:hyperlink r:id="rId356" w:history="1">
        <w:r w:rsidRPr="00890532">
          <w:rPr>
            <w:b/>
            <w:bCs/>
            <w:color w:val="FF0000"/>
            <w:u w:val="single"/>
          </w:rPr>
          <w:t>-</w:t>
        </w:r>
      </w:hyperlink>
      <w:r w:rsidRPr="00890532">
        <w:t xml:space="preserve"> </w:t>
      </w:r>
      <w:r w:rsidRPr="00890532">
        <w:rPr>
          <w:color w:val="0000FF"/>
        </w:rPr>
        <w:t>&lt;</w:t>
      </w:r>
      <w:r w:rsidRPr="00890532">
        <w:rPr>
          <w:color w:val="990000"/>
        </w:rPr>
        <w:t>m2:SERVICES_INFO</w:t>
      </w:r>
      <w:r w:rsidRPr="00890532">
        <w:rPr>
          <w:color w:val="0000FF"/>
        </w:rPr>
        <w:t>&gt;</w:t>
      </w:r>
    </w:p>
    <w:p w14:paraId="53EBA34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m2:LOCNUM_SVCS</w:t>
      </w:r>
      <w:r w:rsidRPr="00890532">
        <w:rPr>
          <w:color w:val="0000FF"/>
        </w:rPr>
        <w:t>&gt;</w:t>
      </w:r>
      <w:r w:rsidRPr="00890532">
        <w:rPr>
          <w:b/>
          <w:bCs/>
        </w:rPr>
        <w:t>000</w:t>
      </w:r>
      <w:r w:rsidRPr="00890532">
        <w:rPr>
          <w:color w:val="0000FF"/>
        </w:rPr>
        <w:t>&lt;/</w:t>
      </w:r>
      <w:r w:rsidRPr="00890532">
        <w:rPr>
          <w:color w:val="990000"/>
        </w:rPr>
        <w:t>m2:LOCNUM_SVCS</w:t>
      </w:r>
      <w:r w:rsidRPr="00890532">
        <w:rPr>
          <w:color w:val="0000FF"/>
        </w:rPr>
        <w:t>&gt;</w:t>
      </w:r>
      <w:r w:rsidRPr="00890532">
        <w:t xml:space="preserve"> </w:t>
      </w:r>
    </w:p>
    <w:p w14:paraId="11E48B1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m2:LNUM</w:t>
      </w:r>
      <w:r w:rsidRPr="00890532">
        <w:rPr>
          <w:color w:val="0000FF"/>
        </w:rPr>
        <w:t>&gt;</w:t>
      </w:r>
      <w:r w:rsidRPr="00890532">
        <w:rPr>
          <w:b/>
          <w:bCs/>
        </w:rPr>
        <w:t>00002</w:t>
      </w:r>
      <w:r w:rsidRPr="00890532">
        <w:rPr>
          <w:color w:val="0000FF"/>
        </w:rPr>
        <w:t>&lt;/</w:t>
      </w:r>
      <w:r w:rsidRPr="00890532">
        <w:rPr>
          <w:color w:val="990000"/>
        </w:rPr>
        <w:t>m2:LNUM</w:t>
      </w:r>
      <w:r w:rsidRPr="00890532">
        <w:rPr>
          <w:color w:val="0000FF"/>
        </w:rPr>
        <w:t>&gt;</w:t>
      </w:r>
      <w:r w:rsidRPr="00890532">
        <w:t xml:space="preserve"> </w:t>
      </w:r>
    </w:p>
    <w:p w14:paraId="07B84A6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m2:TNS</w:t>
      </w:r>
      <w:r w:rsidRPr="00890532">
        <w:rPr>
          <w:color w:val="0000FF"/>
        </w:rPr>
        <w:t>&gt;</w:t>
      </w:r>
      <w:r w:rsidRPr="00890532">
        <w:rPr>
          <w:b/>
          <w:bCs/>
        </w:rPr>
        <w:t>3348726799</w:t>
      </w:r>
      <w:r w:rsidRPr="00890532">
        <w:rPr>
          <w:color w:val="0000FF"/>
        </w:rPr>
        <w:t>&lt;/</w:t>
      </w:r>
      <w:r w:rsidRPr="00890532">
        <w:rPr>
          <w:color w:val="990000"/>
        </w:rPr>
        <w:t>m2:TNS</w:t>
      </w:r>
      <w:r w:rsidRPr="00890532">
        <w:rPr>
          <w:color w:val="0000FF"/>
        </w:rPr>
        <w:t>&gt;</w:t>
      </w:r>
      <w:r w:rsidRPr="00890532">
        <w:t xml:space="preserve"> </w:t>
      </w:r>
    </w:p>
    <w:p w14:paraId="440ACD2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m2:SERVICES_INFO</w:t>
      </w:r>
      <w:r w:rsidRPr="00890532">
        <w:rPr>
          <w:color w:val="0000FF"/>
        </w:rPr>
        <w:t>&gt;</w:t>
      </w:r>
    </w:p>
    <w:p w14:paraId="6D6CF714"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m2:FIRM_ORDER_NOTIFICATION</w:t>
      </w:r>
      <w:r w:rsidRPr="00890532">
        <w:rPr>
          <w:color w:val="0000FF"/>
        </w:rPr>
        <w:t>&gt;</w:t>
      </w:r>
    </w:p>
    <w:p w14:paraId="084FB70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m2:NOTIFICATION</w:t>
      </w:r>
      <w:r w:rsidRPr="00890532">
        <w:rPr>
          <w:color w:val="0000FF"/>
        </w:rPr>
        <w:t>&gt;</w:t>
      </w:r>
    </w:p>
    <w:p w14:paraId="752D2549"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m2:LSR_RESP</w:t>
      </w:r>
      <w:r w:rsidRPr="00890532">
        <w:rPr>
          <w:color w:val="0000FF"/>
        </w:rPr>
        <w:t>&gt;</w:t>
      </w:r>
    </w:p>
    <w:p w14:paraId="5FFC65FE"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m1:ATT_LSR_ORD_RSP</w:t>
      </w:r>
      <w:r w:rsidRPr="00890532">
        <w:rPr>
          <w:color w:val="0000FF"/>
        </w:rPr>
        <w:t>&gt;</w:t>
      </w:r>
    </w:p>
    <w:p w14:paraId="70E1A081" w14:textId="77777777" w:rsidR="00B752E4" w:rsidRDefault="0074197A">
      <w:pPr>
        <w:pStyle w:val="BodyText3"/>
      </w:pPr>
      <w:r>
        <w:br w:type="page"/>
      </w:r>
      <w:r w:rsidR="00B752E4">
        <w:t>TEST CASE M012: Scenario Description:  *(Act=C) Change to add and remove features on existing business line – LNA=C;</w:t>
      </w:r>
    </w:p>
    <w:p w14:paraId="1AD76FE6" w14:textId="77777777" w:rsidR="00B752E4" w:rsidRDefault="00B752E4">
      <w:pPr>
        <w:pStyle w:val="Heading3"/>
        <w:rPr>
          <w:i w:val="0"/>
        </w:rPr>
      </w:pPr>
      <w:r>
        <w:rPr>
          <w:i w:val="0"/>
        </w:rPr>
        <w:t>Change PIC/LPIC information on existing business line – LNA=P; Add new business line to end of existing hunt sequence with features – LNA=N</w:t>
      </w:r>
    </w:p>
    <w:p w14:paraId="55EC87EC" w14:textId="77777777" w:rsidR="00B752E4" w:rsidRDefault="00B752E4">
      <w:pPr>
        <w:pStyle w:val="Heading3"/>
        <w:rPr>
          <w:i w:val="0"/>
        </w:rPr>
      </w:pPr>
      <w:r>
        <w:rPr>
          <w:i w:val="0"/>
        </w:rPr>
        <w:t>Type of Account:  Business / Multi-Line</w:t>
      </w:r>
    </w:p>
    <w:p w14:paraId="6E273981" w14:textId="77777777" w:rsidR="000A4F99" w:rsidRPr="000A4F99" w:rsidRDefault="000A4F99" w:rsidP="000A4F99"/>
    <w:p w14:paraId="71D602B8" w14:textId="77777777" w:rsidR="00B752E4" w:rsidRDefault="00B752E4"/>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4320"/>
        <w:gridCol w:w="2430"/>
      </w:tblGrid>
      <w:tr w:rsidR="00B752E4" w:rsidRPr="005914A2" w14:paraId="78BFA581" w14:textId="77777777">
        <w:trPr>
          <w:tblHeader/>
        </w:trPr>
        <w:tc>
          <w:tcPr>
            <w:tcW w:w="2430" w:type="dxa"/>
            <w:tcBorders>
              <w:bottom w:val="single" w:sz="6" w:space="0" w:color="auto"/>
            </w:tcBorders>
          </w:tcPr>
          <w:p w14:paraId="3A334C99"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320" w:type="dxa"/>
            <w:tcBorders>
              <w:bottom w:val="single" w:sz="6" w:space="0" w:color="auto"/>
            </w:tcBorders>
          </w:tcPr>
          <w:p w14:paraId="5D0E57E1"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bottom w:val="single" w:sz="6" w:space="0" w:color="auto"/>
            </w:tcBorders>
          </w:tcPr>
          <w:p w14:paraId="0A4E4BD3"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9D25F32" w14:textId="77777777">
        <w:trPr>
          <w:cantSplit/>
        </w:trPr>
        <w:tc>
          <w:tcPr>
            <w:tcW w:w="9180" w:type="dxa"/>
            <w:gridSpan w:val="3"/>
            <w:tcBorders>
              <w:bottom w:val="single" w:sz="6" w:space="0" w:color="auto"/>
            </w:tcBorders>
            <w:shd w:val="clear" w:color="auto" w:fill="0000FF"/>
          </w:tcPr>
          <w:p w14:paraId="6B3D4D7B" w14:textId="77777777" w:rsidR="00B752E4" w:rsidRPr="005914A2" w:rsidRDefault="00B752E4">
            <w:pPr>
              <w:pStyle w:val="Heading4"/>
              <w:rPr>
                <w:b/>
                <w:bCs/>
                <w:i w:val="0"/>
                <w:iCs w:val="0"/>
              </w:rPr>
            </w:pPr>
            <w:r w:rsidRPr="005914A2">
              <w:rPr>
                <w:b/>
                <w:bCs/>
                <w:i w:val="0"/>
                <w:iCs w:val="0"/>
              </w:rPr>
              <w:t>LSR  FORM</w:t>
            </w:r>
          </w:p>
        </w:tc>
      </w:tr>
      <w:tr w:rsidR="00B752E4" w:rsidRPr="005914A2" w14:paraId="7C3299A8" w14:textId="77777777">
        <w:trPr>
          <w:cantSplit/>
        </w:trPr>
        <w:tc>
          <w:tcPr>
            <w:tcW w:w="9180" w:type="dxa"/>
            <w:gridSpan w:val="3"/>
            <w:tcBorders>
              <w:bottom w:val="single" w:sz="6" w:space="0" w:color="auto"/>
            </w:tcBorders>
            <w:shd w:val="clear" w:color="auto" w:fill="99CCFF"/>
          </w:tcPr>
          <w:p w14:paraId="069AD038"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03FC384C" w14:textId="77777777">
        <w:tc>
          <w:tcPr>
            <w:tcW w:w="2430" w:type="dxa"/>
            <w:shd w:val="clear" w:color="auto" w:fill="CC99FF"/>
          </w:tcPr>
          <w:p w14:paraId="3C3DAD67" w14:textId="77777777" w:rsidR="00B752E4" w:rsidRPr="005914A2" w:rsidRDefault="00B752E4">
            <w:pPr>
              <w:pStyle w:val="FORMDATA"/>
              <w:rPr>
                <w:b/>
                <w:color w:val="auto"/>
              </w:rPr>
            </w:pPr>
            <w:r w:rsidRPr="005914A2">
              <w:rPr>
                <w:b/>
                <w:color w:val="auto"/>
              </w:rPr>
              <w:t>CCNA</w:t>
            </w:r>
          </w:p>
        </w:tc>
        <w:tc>
          <w:tcPr>
            <w:tcW w:w="4320" w:type="dxa"/>
            <w:shd w:val="clear" w:color="auto" w:fill="CC99FF"/>
          </w:tcPr>
          <w:p w14:paraId="25322D80" w14:textId="77777777" w:rsidR="00B752E4" w:rsidRPr="005914A2" w:rsidRDefault="00B752E4">
            <w:pPr>
              <w:pStyle w:val="FORMDATA"/>
              <w:rPr>
                <w:b/>
                <w:color w:val="auto"/>
              </w:rPr>
            </w:pPr>
            <w:r w:rsidRPr="005914A2">
              <w:rPr>
                <w:b/>
                <w:color w:val="auto"/>
              </w:rPr>
              <w:t>Customer Carrier Name Abbreviation</w:t>
            </w:r>
          </w:p>
        </w:tc>
        <w:tc>
          <w:tcPr>
            <w:tcW w:w="2430" w:type="dxa"/>
            <w:shd w:val="clear" w:color="auto" w:fill="CC99FF"/>
          </w:tcPr>
          <w:p w14:paraId="11083C41" w14:textId="77777777" w:rsidR="00B752E4" w:rsidRPr="005914A2" w:rsidRDefault="00B752E4">
            <w:pPr>
              <w:pStyle w:val="FORMDATA"/>
              <w:rPr>
                <w:b/>
                <w:color w:val="auto"/>
              </w:rPr>
            </w:pPr>
            <w:r w:rsidRPr="005914A2">
              <w:rPr>
                <w:b/>
                <w:color w:val="auto"/>
              </w:rPr>
              <w:t>ZXL</w:t>
            </w:r>
          </w:p>
        </w:tc>
      </w:tr>
      <w:tr w:rsidR="00B752E4" w:rsidRPr="005914A2" w14:paraId="0C0377BC" w14:textId="77777777">
        <w:tc>
          <w:tcPr>
            <w:tcW w:w="2430" w:type="dxa"/>
          </w:tcPr>
          <w:p w14:paraId="7E08754D" w14:textId="77777777" w:rsidR="00B752E4" w:rsidRPr="005914A2" w:rsidRDefault="00B752E4">
            <w:pPr>
              <w:pStyle w:val="FORMDATA"/>
              <w:rPr>
                <w:b/>
                <w:color w:val="auto"/>
              </w:rPr>
            </w:pPr>
            <w:r w:rsidRPr="005914A2">
              <w:rPr>
                <w:b/>
                <w:color w:val="auto"/>
              </w:rPr>
              <w:t>PON</w:t>
            </w:r>
          </w:p>
        </w:tc>
        <w:tc>
          <w:tcPr>
            <w:tcW w:w="4320" w:type="dxa"/>
          </w:tcPr>
          <w:p w14:paraId="258905EF" w14:textId="77777777" w:rsidR="00B752E4" w:rsidRPr="005914A2" w:rsidRDefault="00B752E4">
            <w:pPr>
              <w:pStyle w:val="FORMDATA"/>
              <w:rPr>
                <w:b/>
                <w:color w:val="auto"/>
              </w:rPr>
            </w:pPr>
            <w:r w:rsidRPr="005914A2">
              <w:rPr>
                <w:b/>
                <w:color w:val="auto"/>
              </w:rPr>
              <w:t>Purchase Order Number</w:t>
            </w:r>
          </w:p>
        </w:tc>
        <w:tc>
          <w:tcPr>
            <w:tcW w:w="2430" w:type="dxa"/>
          </w:tcPr>
          <w:p w14:paraId="14B55826" w14:textId="77777777" w:rsidR="00B752E4" w:rsidRPr="005914A2" w:rsidRDefault="00B752E4">
            <w:pPr>
              <w:pStyle w:val="FORMDATA"/>
              <w:rPr>
                <w:b/>
                <w:color w:val="auto"/>
              </w:rPr>
            </w:pPr>
            <w:r w:rsidRPr="005914A2">
              <w:rPr>
                <w:b/>
                <w:color w:val="auto"/>
              </w:rPr>
              <w:t>M12</w:t>
            </w:r>
          </w:p>
        </w:tc>
      </w:tr>
      <w:tr w:rsidR="00B752E4" w:rsidRPr="005914A2" w14:paraId="7A6A2779" w14:textId="77777777">
        <w:tc>
          <w:tcPr>
            <w:tcW w:w="2430" w:type="dxa"/>
            <w:tcBorders>
              <w:bottom w:val="single" w:sz="6" w:space="0" w:color="auto"/>
            </w:tcBorders>
          </w:tcPr>
          <w:p w14:paraId="7C15172C" w14:textId="77777777" w:rsidR="00B752E4" w:rsidRPr="005914A2" w:rsidRDefault="00B752E4">
            <w:pPr>
              <w:pStyle w:val="FORMDATA"/>
              <w:rPr>
                <w:b/>
                <w:color w:val="auto"/>
              </w:rPr>
            </w:pPr>
            <w:r w:rsidRPr="005914A2">
              <w:rPr>
                <w:b/>
                <w:color w:val="auto"/>
              </w:rPr>
              <w:t>ATN</w:t>
            </w:r>
          </w:p>
        </w:tc>
        <w:tc>
          <w:tcPr>
            <w:tcW w:w="4320" w:type="dxa"/>
            <w:tcBorders>
              <w:bottom w:val="single" w:sz="6" w:space="0" w:color="auto"/>
            </w:tcBorders>
          </w:tcPr>
          <w:p w14:paraId="5026F5CF" w14:textId="77777777" w:rsidR="00B752E4" w:rsidRPr="005914A2" w:rsidRDefault="00B752E4">
            <w:pPr>
              <w:pStyle w:val="FORMDATA"/>
              <w:rPr>
                <w:b/>
                <w:color w:val="auto"/>
              </w:rPr>
            </w:pPr>
            <w:r w:rsidRPr="005914A2">
              <w:rPr>
                <w:b/>
                <w:color w:val="auto"/>
              </w:rPr>
              <w:t>Account Telephone Number</w:t>
            </w:r>
          </w:p>
        </w:tc>
        <w:tc>
          <w:tcPr>
            <w:tcW w:w="2430" w:type="dxa"/>
            <w:tcBorders>
              <w:bottom w:val="single" w:sz="6" w:space="0" w:color="auto"/>
            </w:tcBorders>
          </w:tcPr>
          <w:p w14:paraId="01B0E5BD" w14:textId="77777777" w:rsidR="00B752E4" w:rsidRPr="005914A2" w:rsidRDefault="00B752E4">
            <w:pPr>
              <w:pStyle w:val="FORMDATA"/>
              <w:rPr>
                <w:b/>
                <w:color w:val="auto"/>
              </w:rPr>
            </w:pPr>
            <w:r w:rsidRPr="005914A2">
              <w:rPr>
                <w:b/>
                <w:color w:val="auto"/>
              </w:rPr>
              <w:t>9192126617</w:t>
            </w:r>
          </w:p>
        </w:tc>
      </w:tr>
      <w:tr w:rsidR="00B752E4" w:rsidRPr="005914A2" w14:paraId="603B8F95" w14:textId="77777777">
        <w:tc>
          <w:tcPr>
            <w:tcW w:w="2430" w:type="dxa"/>
            <w:tcBorders>
              <w:bottom w:val="single" w:sz="6" w:space="0" w:color="auto"/>
            </w:tcBorders>
          </w:tcPr>
          <w:p w14:paraId="5579466B" w14:textId="77777777" w:rsidR="00B752E4" w:rsidRPr="005914A2" w:rsidRDefault="00B752E4">
            <w:pPr>
              <w:pStyle w:val="FORMDATA"/>
              <w:rPr>
                <w:b/>
                <w:color w:val="auto"/>
              </w:rPr>
            </w:pPr>
            <w:r w:rsidRPr="005914A2">
              <w:rPr>
                <w:b/>
                <w:color w:val="auto"/>
              </w:rPr>
              <w:t>PROJECT</w:t>
            </w:r>
          </w:p>
        </w:tc>
        <w:tc>
          <w:tcPr>
            <w:tcW w:w="4320" w:type="dxa"/>
            <w:tcBorders>
              <w:bottom w:val="single" w:sz="6" w:space="0" w:color="auto"/>
            </w:tcBorders>
          </w:tcPr>
          <w:p w14:paraId="288F5236" w14:textId="77777777" w:rsidR="00B752E4" w:rsidRPr="005914A2" w:rsidRDefault="00B752E4">
            <w:pPr>
              <w:pStyle w:val="FORMDATA"/>
              <w:rPr>
                <w:b/>
                <w:color w:val="auto"/>
              </w:rPr>
            </w:pPr>
            <w:r w:rsidRPr="005914A2">
              <w:rPr>
                <w:b/>
                <w:color w:val="auto"/>
              </w:rPr>
              <w:t>Project</w:t>
            </w:r>
          </w:p>
        </w:tc>
        <w:tc>
          <w:tcPr>
            <w:tcW w:w="2430" w:type="dxa"/>
            <w:tcBorders>
              <w:bottom w:val="single" w:sz="6" w:space="0" w:color="auto"/>
            </w:tcBorders>
          </w:tcPr>
          <w:p w14:paraId="1D51A534" w14:textId="77777777" w:rsidR="00B752E4" w:rsidRPr="005914A2" w:rsidRDefault="00B752E4">
            <w:pPr>
              <w:pStyle w:val="FORMDATA"/>
              <w:rPr>
                <w:b/>
                <w:color w:val="auto"/>
              </w:rPr>
            </w:pPr>
            <w:r w:rsidRPr="005914A2">
              <w:rPr>
                <w:b/>
                <w:color w:val="auto"/>
              </w:rPr>
              <w:t>CAVENOBILL</w:t>
            </w:r>
          </w:p>
        </w:tc>
      </w:tr>
      <w:tr w:rsidR="00B752E4" w:rsidRPr="005914A2" w14:paraId="2792CD43" w14:textId="77777777">
        <w:trPr>
          <w:trHeight w:val="72"/>
        </w:trPr>
        <w:tc>
          <w:tcPr>
            <w:tcW w:w="2430" w:type="dxa"/>
            <w:shd w:val="clear" w:color="auto" w:fill="CC99FF"/>
          </w:tcPr>
          <w:p w14:paraId="68004335" w14:textId="77777777" w:rsidR="00B752E4" w:rsidRPr="005914A2" w:rsidRDefault="00B752E4">
            <w:pPr>
              <w:pStyle w:val="FORMDATA"/>
              <w:rPr>
                <w:b/>
                <w:color w:val="auto"/>
              </w:rPr>
            </w:pPr>
            <w:r w:rsidRPr="005914A2">
              <w:rPr>
                <w:b/>
                <w:color w:val="auto"/>
              </w:rPr>
              <w:t>SC</w:t>
            </w:r>
          </w:p>
        </w:tc>
        <w:tc>
          <w:tcPr>
            <w:tcW w:w="4320" w:type="dxa"/>
            <w:shd w:val="clear" w:color="auto" w:fill="CC99FF"/>
          </w:tcPr>
          <w:p w14:paraId="6D1F40A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shd w:val="clear" w:color="auto" w:fill="CC99FF"/>
          </w:tcPr>
          <w:p w14:paraId="63008FA0" w14:textId="77777777" w:rsidR="00B752E4" w:rsidRPr="005914A2" w:rsidRDefault="00B752E4">
            <w:pPr>
              <w:pStyle w:val="FORMDATA"/>
              <w:rPr>
                <w:b/>
                <w:color w:val="auto"/>
              </w:rPr>
            </w:pPr>
            <w:r w:rsidRPr="005914A2">
              <w:rPr>
                <w:b/>
                <w:color w:val="auto"/>
              </w:rPr>
              <w:t>LCSC</w:t>
            </w:r>
          </w:p>
        </w:tc>
      </w:tr>
      <w:tr w:rsidR="00B752E4" w:rsidRPr="005914A2" w14:paraId="2C5CCA59" w14:textId="77777777">
        <w:tc>
          <w:tcPr>
            <w:tcW w:w="2430" w:type="dxa"/>
            <w:shd w:val="clear" w:color="auto" w:fill="CC99FF"/>
          </w:tcPr>
          <w:p w14:paraId="45D9388A" w14:textId="77777777" w:rsidR="00B752E4" w:rsidRPr="005914A2" w:rsidRDefault="00B752E4">
            <w:pPr>
              <w:pStyle w:val="FORMDATA"/>
              <w:rPr>
                <w:b/>
                <w:color w:val="auto"/>
              </w:rPr>
            </w:pPr>
            <w:r w:rsidRPr="005914A2">
              <w:rPr>
                <w:b/>
                <w:color w:val="auto"/>
              </w:rPr>
              <w:t>D/TSent</w:t>
            </w:r>
          </w:p>
        </w:tc>
        <w:tc>
          <w:tcPr>
            <w:tcW w:w="4320" w:type="dxa"/>
            <w:shd w:val="clear" w:color="auto" w:fill="CC99FF"/>
          </w:tcPr>
          <w:p w14:paraId="395ADEA0" w14:textId="77777777" w:rsidR="00B752E4" w:rsidRPr="005914A2" w:rsidRDefault="00B752E4">
            <w:pPr>
              <w:pStyle w:val="FORMDATA"/>
              <w:rPr>
                <w:b/>
                <w:color w:val="auto"/>
              </w:rPr>
            </w:pPr>
            <w:r w:rsidRPr="005914A2">
              <w:rPr>
                <w:b/>
                <w:color w:val="auto"/>
              </w:rPr>
              <w:t>Date &amp; Time Sent</w:t>
            </w:r>
          </w:p>
        </w:tc>
        <w:tc>
          <w:tcPr>
            <w:tcW w:w="2430" w:type="dxa"/>
            <w:shd w:val="clear" w:color="auto" w:fill="CC99FF"/>
          </w:tcPr>
          <w:p w14:paraId="6E1B6774" w14:textId="77777777" w:rsidR="00B752E4" w:rsidRPr="005914A2" w:rsidRDefault="00B752E4">
            <w:pPr>
              <w:pStyle w:val="FORMDATA"/>
              <w:rPr>
                <w:b/>
                <w:color w:val="auto"/>
              </w:rPr>
            </w:pPr>
            <w:r w:rsidRPr="005914A2">
              <w:rPr>
                <w:b/>
                <w:color w:val="auto"/>
              </w:rPr>
              <w:t>20030328</w:t>
            </w:r>
          </w:p>
        </w:tc>
      </w:tr>
      <w:tr w:rsidR="00B752E4" w:rsidRPr="005914A2" w14:paraId="3FE6C4BA" w14:textId="77777777">
        <w:tc>
          <w:tcPr>
            <w:tcW w:w="2430" w:type="dxa"/>
          </w:tcPr>
          <w:p w14:paraId="7ECB7FE3" w14:textId="77777777" w:rsidR="00B752E4" w:rsidRPr="005914A2" w:rsidRDefault="00B752E4">
            <w:pPr>
              <w:pStyle w:val="FORMDATA"/>
              <w:rPr>
                <w:b/>
                <w:color w:val="auto"/>
              </w:rPr>
            </w:pPr>
            <w:r w:rsidRPr="005914A2">
              <w:rPr>
                <w:b/>
                <w:color w:val="auto"/>
              </w:rPr>
              <w:t>DDD</w:t>
            </w:r>
          </w:p>
        </w:tc>
        <w:tc>
          <w:tcPr>
            <w:tcW w:w="4320" w:type="dxa"/>
          </w:tcPr>
          <w:p w14:paraId="5FF61336" w14:textId="77777777" w:rsidR="00B752E4" w:rsidRPr="005914A2" w:rsidRDefault="00B752E4">
            <w:pPr>
              <w:pStyle w:val="FORMDATA"/>
              <w:rPr>
                <w:b/>
                <w:color w:val="auto"/>
              </w:rPr>
            </w:pPr>
            <w:r w:rsidRPr="005914A2">
              <w:rPr>
                <w:b/>
                <w:color w:val="auto"/>
              </w:rPr>
              <w:t>Desired Due Date</w:t>
            </w:r>
          </w:p>
        </w:tc>
        <w:tc>
          <w:tcPr>
            <w:tcW w:w="2430" w:type="dxa"/>
          </w:tcPr>
          <w:p w14:paraId="7E4BE03F" w14:textId="77777777" w:rsidR="00B752E4" w:rsidRPr="005914A2" w:rsidRDefault="00B752E4">
            <w:pPr>
              <w:pStyle w:val="FORMDATA"/>
              <w:rPr>
                <w:b/>
                <w:color w:val="auto"/>
              </w:rPr>
            </w:pPr>
            <w:r w:rsidRPr="005914A2">
              <w:rPr>
                <w:b/>
                <w:color w:val="auto"/>
              </w:rPr>
              <w:t>20030428</w:t>
            </w:r>
          </w:p>
        </w:tc>
      </w:tr>
      <w:tr w:rsidR="00B752E4" w:rsidRPr="005914A2" w14:paraId="413313FF" w14:textId="77777777">
        <w:tc>
          <w:tcPr>
            <w:tcW w:w="2430" w:type="dxa"/>
          </w:tcPr>
          <w:p w14:paraId="1315E685" w14:textId="77777777" w:rsidR="00B752E4" w:rsidRPr="005914A2" w:rsidRDefault="00B752E4">
            <w:pPr>
              <w:pStyle w:val="FORMDATA"/>
              <w:rPr>
                <w:b/>
                <w:color w:val="auto"/>
              </w:rPr>
            </w:pPr>
            <w:r w:rsidRPr="005914A2">
              <w:rPr>
                <w:b/>
                <w:color w:val="auto"/>
              </w:rPr>
              <w:t>REQTYP</w:t>
            </w:r>
          </w:p>
        </w:tc>
        <w:tc>
          <w:tcPr>
            <w:tcW w:w="4320" w:type="dxa"/>
          </w:tcPr>
          <w:p w14:paraId="4A3932B7" w14:textId="77777777" w:rsidR="00B752E4" w:rsidRPr="005914A2" w:rsidRDefault="00B752E4">
            <w:pPr>
              <w:pStyle w:val="FORMDATA"/>
              <w:rPr>
                <w:b/>
                <w:color w:val="auto"/>
              </w:rPr>
            </w:pPr>
            <w:r w:rsidRPr="005914A2">
              <w:rPr>
                <w:b/>
                <w:color w:val="auto"/>
              </w:rPr>
              <w:t>Request Type</w:t>
            </w:r>
          </w:p>
        </w:tc>
        <w:tc>
          <w:tcPr>
            <w:tcW w:w="2430" w:type="dxa"/>
          </w:tcPr>
          <w:p w14:paraId="0F5B6B61" w14:textId="77777777" w:rsidR="00B752E4" w:rsidRPr="005914A2" w:rsidRDefault="00B752E4">
            <w:pPr>
              <w:pStyle w:val="FORMDATA"/>
              <w:rPr>
                <w:b/>
                <w:color w:val="auto"/>
              </w:rPr>
            </w:pPr>
            <w:r w:rsidRPr="005914A2">
              <w:rPr>
                <w:b/>
                <w:color w:val="auto"/>
              </w:rPr>
              <w:t>MB</w:t>
            </w:r>
          </w:p>
        </w:tc>
      </w:tr>
      <w:tr w:rsidR="00B752E4" w:rsidRPr="005914A2" w14:paraId="3ADDE918" w14:textId="77777777">
        <w:tc>
          <w:tcPr>
            <w:tcW w:w="2430" w:type="dxa"/>
          </w:tcPr>
          <w:p w14:paraId="5F92FA79" w14:textId="77777777" w:rsidR="00B752E4" w:rsidRPr="005914A2" w:rsidRDefault="00B752E4">
            <w:pPr>
              <w:pStyle w:val="FORMDATA"/>
              <w:rPr>
                <w:b/>
                <w:color w:val="auto"/>
              </w:rPr>
            </w:pPr>
            <w:r w:rsidRPr="005914A2">
              <w:rPr>
                <w:b/>
                <w:color w:val="auto"/>
              </w:rPr>
              <w:t>ACT</w:t>
            </w:r>
          </w:p>
        </w:tc>
        <w:tc>
          <w:tcPr>
            <w:tcW w:w="4320" w:type="dxa"/>
          </w:tcPr>
          <w:p w14:paraId="249FCFD2" w14:textId="77777777" w:rsidR="00B752E4" w:rsidRPr="005914A2" w:rsidRDefault="00B752E4">
            <w:pPr>
              <w:pStyle w:val="FORMDATA"/>
              <w:rPr>
                <w:b/>
                <w:color w:val="auto"/>
              </w:rPr>
            </w:pPr>
            <w:r w:rsidRPr="005914A2">
              <w:rPr>
                <w:b/>
                <w:color w:val="auto"/>
              </w:rPr>
              <w:t>Activity Type</w:t>
            </w:r>
          </w:p>
        </w:tc>
        <w:tc>
          <w:tcPr>
            <w:tcW w:w="2430" w:type="dxa"/>
          </w:tcPr>
          <w:p w14:paraId="21F4794B" w14:textId="77777777" w:rsidR="00B752E4" w:rsidRPr="005914A2" w:rsidRDefault="00B752E4">
            <w:pPr>
              <w:pStyle w:val="FORMDATA"/>
              <w:rPr>
                <w:b/>
                <w:color w:val="auto"/>
              </w:rPr>
            </w:pPr>
            <w:r w:rsidRPr="005914A2">
              <w:rPr>
                <w:b/>
                <w:color w:val="auto"/>
              </w:rPr>
              <w:t>C</w:t>
            </w:r>
          </w:p>
        </w:tc>
      </w:tr>
      <w:tr w:rsidR="00B752E4" w:rsidRPr="005914A2" w14:paraId="0CD5E515" w14:textId="77777777">
        <w:tc>
          <w:tcPr>
            <w:tcW w:w="2430" w:type="dxa"/>
            <w:tcBorders>
              <w:bottom w:val="single" w:sz="6" w:space="0" w:color="auto"/>
            </w:tcBorders>
          </w:tcPr>
          <w:p w14:paraId="6E44160F" w14:textId="77777777" w:rsidR="00B752E4" w:rsidRPr="005914A2" w:rsidRDefault="00B752E4">
            <w:pPr>
              <w:pStyle w:val="FORMDATA"/>
              <w:rPr>
                <w:b/>
                <w:color w:val="auto"/>
              </w:rPr>
            </w:pPr>
            <w:r w:rsidRPr="005914A2">
              <w:rPr>
                <w:b/>
                <w:color w:val="auto"/>
              </w:rPr>
              <w:t>CC</w:t>
            </w:r>
          </w:p>
        </w:tc>
        <w:tc>
          <w:tcPr>
            <w:tcW w:w="4320" w:type="dxa"/>
            <w:tcBorders>
              <w:bottom w:val="single" w:sz="6" w:space="0" w:color="auto"/>
            </w:tcBorders>
          </w:tcPr>
          <w:p w14:paraId="450F1D35" w14:textId="77777777" w:rsidR="00B752E4" w:rsidRPr="005914A2" w:rsidRDefault="00B752E4">
            <w:pPr>
              <w:pStyle w:val="FORMDATA"/>
              <w:rPr>
                <w:b/>
                <w:color w:val="auto"/>
              </w:rPr>
            </w:pPr>
            <w:r w:rsidRPr="005914A2">
              <w:rPr>
                <w:b/>
                <w:color w:val="auto"/>
              </w:rPr>
              <w:t>Company Code</w:t>
            </w:r>
          </w:p>
        </w:tc>
        <w:tc>
          <w:tcPr>
            <w:tcW w:w="2430" w:type="dxa"/>
            <w:tcBorders>
              <w:bottom w:val="single" w:sz="6" w:space="0" w:color="auto"/>
            </w:tcBorders>
          </w:tcPr>
          <w:p w14:paraId="6FE0597C" w14:textId="77777777" w:rsidR="00B752E4" w:rsidRPr="005914A2" w:rsidRDefault="00B752E4">
            <w:pPr>
              <w:pStyle w:val="FORMDATA"/>
              <w:rPr>
                <w:b/>
                <w:color w:val="auto"/>
              </w:rPr>
            </w:pPr>
            <w:r w:rsidRPr="005914A2">
              <w:rPr>
                <w:b/>
                <w:color w:val="auto"/>
              </w:rPr>
              <w:t>9999</w:t>
            </w:r>
          </w:p>
        </w:tc>
      </w:tr>
      <w:tr w:rsidR="00B752E4" w:rsidRPr="005914A2" w14:paraId="5176E0E4" w14:textId="77777777">
        <w:tc>
          <w:tcPr>
            <w:tcW w:w="2430" w:type="dxa"/>
            <w:tcBorders>
              <w:bottom w:val="single" w:sz="6" w:space="0" w:color="auto"/>
            </w:tcBorders>
          </w:tcPr>
          <w:p w14:paraId="04C21400" w14:textId="77777777" w:rsidR="00B752E4" w:rsidRPr="005914A2" w:rsidRDefault="00B752E4">
            <w:pPr>
              <w:pStyle w:val="FORMDATA"/>
              <w:rPr>
                <w:b/>
                <w:color w:val="auto"/>
              </w:rPr>
            </w:pPr>
            <w:r w:rsidRPr="005914A2">
              <w:rPr>
                <w:b/>
                <w:color w:val="auto"/>
              </w:rPr>
              <w:t>TOS</w:t>
            </w:r>
          </w:p>
        </w:tc>
        <w:tc>
          <w:tcPr>
            <w:tcW w:w="4320" w:type="dxa"/>
            <w:tcBorders>
              <w:bottom w:val="single" w:sz="6" w:space="0" w:color="auto"/>
            </w:tcBorders>
          </w:tcPr>
          <w:p w14:paraId="2485EE69" w14:textId="77777777" w:rsidR="00B752E4" w:rsidRPr="005914A2" w:rsidRDefault="00B752E4">
            <w:pPr>
              <w:pStyle w:val="FORMDATA"/>
              <w:rPr>
                <w:b/>
                <w:color w:val="auto"/>
              </w:rPr>
            </w:pPr>
            <w:r w:rsidRPr="005914A2">
              <w:rPr>
                <w:b/>
                <w:color w:val="auto"/>
              </w:rPr>
              <w:t>Type of Service</w:t>
            </w:r>
          </w:p>
        </w:tc>
        <w:tc>
          <w:tcPr>
            <w:tcW w:w="2430" w:type="dxa"/>
            <w:tcBorders>
              <w:bottom w:val="single" w:sz="6" w:space="0" w:color="auto"/>
            </w:tcBorders>
          </w:tcPr>
          <w:p w14:paraId="411804A4" w14:textId="77777777" w:rsidR="00B752E4" w:rsidRPr="005914A2" w:rsidRDefault="00B752E4">
            <w:pPr>
              <w:pStyle w:val="FORMDATA"/>
              <w:rPr>
                <w:b/>
                <w:color w:val="auto"/>
              </w:rPr>
            </w:pPr>
            <w:r w:rsidRPr="005914A2">
              <w:rPr>
                <w:b/>
                <w:color w:val="auto"/>
              </w:rPr>
              <w:t>1AM-</w:t>
            </w:r>
          </w:p>
        </w:tc>
      </w:tr>
      <w:tr w:rsidR="00B752E4" w:rsidRPr="005914A2" w14:paraId="338E8079" w14:textId="77777777">
        <w:tc>
          <w:tcPr>
            <w:tcW w:w="2430" w:type="dxa"/>
            <w:tcBorders>
              <w:bottom w:val="single" w:sz="6" w:space="0" w:color="auto"/>
            </w:tcBorders>
            <w:shd w:val="clear" w:color="auto" w:fill="CC99FF"/>
          </w:tcPr>
          <w:p w14:paraId="589E7872" w14:textId="77777777" w:rsidR="00B752E4" w:rsidRPr="005914A2" w:rsidRDefault="00B752E4">
            <w:pPr>
              <w:pStyle w:val="FORMDATA"/>
              <w:rPr>
                <w:b/>
                <w:color w:val="auto"/>
              </w:rPr>
            </w:pPr>
            <w:r w:rsidRPr="005914A2">
              <w:rPr>
                <w:b/>
                <w:color w:val="auto"/>
              </w:rPr>
              <w:t>HTQTY</w:t>
            </w:r>
          </w:p>
        </w:tc>
        <w:tc>
          <w:tcPr>
            <w:tcW w:w="4320" w:type="dxa"/>
            <w:tcBorders>
              <w:bottom w:val="single" w:sz="6" w:space="0" w:color="auto"/>
            </w:tcBorders>
            <w:shd w:val="clear" w:color="auto" w:fill="CC99FF"/>
          </w:tcPr>
          <w:p w14:paraId="527FA3A6" w14:textId="77777777" w:rsidR="00B752E4" w:rsidRPr="005914A2" w:rsidRDefault="00B752E4">
            <w:pPr>
              <w:pStyle w:val="FORMDATA"/>
              <w:rPr>
                <w:b/>
                <w:color w:val="auto"/>
              </w:rPr>
            </w:pPr>
            <w:r w:rsidRPr="005914A2">
              <w:rPr>
                <w:b/>
                <w:color w:val="auto"/>
              </w:rPr>
              <w:t>Hunt Group Quantity</w:t>
            </w:r>
          </w:p>
        </w:tc>
        <w:tc>
          <w:tcPr>
            <w:tcW w:w="2430" w:type="dxa"/>
            <w:tcBorders>
              <w:bottom w:val="single" w:sz="6" w:space="0" w:color="auto"/>
            </w:tcBorders>
            <w:shd w:val="clear" w:color="auto" w:fill="CC99FF"/>
          </w:tcPr>
          <w:p w14:paraId="05B60946" w14:textId="77777777" w:rsidR="00B752E4" w:rsidRPr="005914A2" w:rsidRDefault="00B752E4">
            <w:pPr>
              <w:pStyle w:val="FORMDATA"/>
              <w:rPr>
                <w:b/>
                <w:color w:val="auto"/>
              </w:rPr>
            </w:pPr>
            <w:r w:rsidRPr="005914A2">
              <w:rPr>
                <w:b/>
                <w:color w:val="auto"/>
              </w:rPr>
              <w:t>01</w:t>
            </w:r>
          </w:p>
        </w:tc>
      </w:tr>
      <w:tr w:rsidR="00B752E4" w:rsidRPr="005914A2" w14:paraId="3A9BBA9D" w14:textId="77777777">
        <w:trPr>
          <w:cantSplit/>
        </w:trPr>
        <w:tc>
          <w:tcPr>
            <w:tcW w:w="9180" w:type="dxa"/>
            <w:gridSpan w:val="3"/>
            <w:tcBorders>
              <w:bottom w:val="single" w:sz="6" w:space="0" w:color="auto"/>
            </w:tcBorders>
            <w:shd w:val="clear" w:color="auto" w:fill="99CCFF"/>
          </w:tcPr>
          <w:p w14:paraId="7CE364B7" w14:textId="77777777" w:rsidR="00B752E4" w:rsidRPr="005914A2" w:rsidRDefault="00B752E4">
            <w:pPr>
              <w:pStyle w:val="Heading4"/>
              <w:rPr>
                <w:b/>
                <w:i w:val="0"/>
              </w:rPr>
            </w:pPr>
            <w:r w:rsidRPr="005914A2">
              <w:rPr>
                <w:b/>
                <w:i w:val="0"/>
              </w:rPr>
              <w:t>Billing Section</w:t>
            </w:r>
          </w:p>
        </w:tc>
      </w:tr>
      <w:tr w:rsidR="00B752E4" w:rsidRPr="005914A2" w14:paraId="67179916" w14:textId="77777777">
        <w:tc>
          <w:tcPr>
            <w:tcW w:w="2430" w:type="dxa"/>
          </w:tcPr>
          <w:p w14:paraId="0352F5E0" w14:textId="77777777" w:rsidR="00B752E4" w:rsidRPr="005914A2" w:rsidRDefault="00B752E4">
            <w:pPr>
              <w:pStyle w:val="FORMDATA"/>
              <w:rPr>
                <w:b/>
                <w:color w:val="auto"/>
              </w:rPr>
            </w:pPr>
            <w:r w:rsidRPr="005914A2">
              <w:rPr>
                <w:b/>
                <w:color w:val="auto"/>
              </w:rPr>
              <w:t>BAN1</w:t>
            </w:r>
          </w:p>
        </w:tc>
        <w:tc>
          <w:tcPr>
            <w:tcW w:w="4320" w:type="dxa"/>
          </w:tcPr>
          <w:p w14:paraId="20AF47E0" w14:textId="77777777" w:rsidR="00B752E4" w:rsidRPr="005914A2" w:rsidRDefault="00B752E4">
            <w:pPr>
              <w:pStyle w:val="FORMDATA"/>
              <w:rPr>
                <w:b/>
                <w:color w:val="auto"/>
              </w:rPr>
            </w:pPr>
            <w:r w:rsidRPr="005914A2">
              <w:rPr>
                <w:b/>
                <w:color w:val="auto"/>
              </w:rPr>
              <w:t>Billing Account Number 1</w:t>
            </w:r>
          </w:p>
        </w:tc>
        <w:tc>
          <w:tcPr>
            <w:tcW w:w="2430" w:type="dxa"/>
          </w:tcPr>
          <w:p w14:paraId="7F652A60" w14:textId="77777777" w:rsidR="00B752E4" w:rsidRPr="005914A2" w:rsidRDefault="00B752E4">
            <w:pPr>
              <w:pStyle w:val="FORMDATA"/>
              <w:rPr>
                <w:b/>
                <w:color w:val="auto"/>
                <w:lang w:val="fr-FR"/>
              </w:rPr>
            </w:pPr>
            <w:r w:rsidRPr="005914A2">
              <w:rPr>
                <w:b/>
                <w:color w:val="auto"/>
                <w:lang w:val="fr-FR"/>
              </w:rPr>
              <w:t>704Q886621621</w:t>
            </w:r>
            <w:r w:rsidRPr="005914A2">
              <w:rPr>
                <w:b/>
                <w:color w:val="auto"/>
                <w:lang w:val="fr-FR"/>
              </w:rPr>
              <w:tab/>
            </w:r>
          </w:p>
        </w:tc>
      </w:tr>
      <w:tr w:rsidR="00B752E4" w:rsidRPr="005914A2" w14:paraId="5E319EF1" w14:textId="77777777">
        <w:trPr>
          <w:cantSplit/>
        </w:trPr>
        <w:tc>
          <w:tcPr>
            <w:tcW w:w="9180" w:type="dxa"/>
            <w:gridSpan w:val="3"/>
            <w:tcBorders>
              <w:bottom w:val="single" w:sz="6" w:space="0" w:color="auto"/>
            </w:tcBorders>
            <w:shd w:val="clear" w:color="auto" w:fill="99CCFF"/>
          </w:tcPr>
          <w:p w14:paraId="0F58D6B5" w14:textId="77777777" w:rsidR="00B752E4" w:rsidRPr="005914A2" w:rsidRDefault="00B752E4">
            <w:pPr>
              <w:pStyle w:val="Heading5"/>
              <w:tabs>
                <w:tab w:val="right" w:pos="2207"/>
              </w:tabs>
              <w:rPr>
                <w:bCs/>
                <w:iCs w:val="0"/>
                <w:color w:val="auto"/>
              </w:rPr>
            </w:pPr>
            <w:r w:rsidRPr="005914A2">
              <w:rPr>
                <w:bCs/>
                <w:iCs w:val="0"/>
                <w:color w:val="auto"/>
              </w:rPr>
              <w:t>Contact Section</w:t>
            </w:r>
          </w:p>
        </w:tc>
      </w:tr>
      <w:tr w:rsidR="00B752E4" w:rsidRPr="005914A2" w14:paraId="02149165" w14:textId="77777777">
        <w:tc>
          <w:tcPr>
            <w:tcW w:w="2430" w:type="dxa"/>
            <w:shd w:val="clear" w:color="auto" w:fill="CC99FF"/>
          </w:tcPr>
          <w:p w14:paraId="30AB5E71" w14:textId="77777777" w:rsidR="00B752E4" w:rsidRPr="005914A2" w:rsidRDefault="00B752E4">
            <w:pPr>
              <w:pStyle w:val="FORMDATA"/>
              <w:rPr>
                <w:b/>
                <w:color w:val="auto"/>
              </w:rPr>
            </w:pPr>
            <w:r w:rsidRPr="005914A2">
              <w:rPr>
                <w:b/>
                <w:color w:val="auto"/>
              </w:rPr>
              <w:t>INIT</w:t>
            </w:r>
          </w:p>
        </w:tc>
        <w:tc>
          <w:tcPr>
            <w:tcW w:w="4320" w:type="dxa"/>
            <w:shd w:val="clear" w:color="auto" w:fill="CC99FF"/>
          </w:tcPr>
          <w:p w14:paraId="3952D531" w14:textId="77777777" w:rsidR="00B752E4" w:rsidRPr="005914A2" w:rsidRDefault="00B752E4">
            <w:pPr>
              <w:pStyle w:val="FORMDATA"/>
              <w:rPr>
                <w:b/>
                <w:color w:val="auto"/>
              </w:rPr>
            </w:pPr>
            <w:r w:rsidRPr="005914A2">
              <w:rPr>
                <w:b/>
                <w:color w:val="auto"/>
              </w:rPr>
              <w:t>Initiator Identification</w:t>
            </w:r>
          </w:p>
        </w:tc>
        <w:tc>
          <w:tcPr>
            <w:tcW w:w="2430" w:type="dxa"/>
            <w:shd w:val="clear" w:color="auto" w:fill="CC99FF"/>
          </w:tcPr>
          <w:p w14:paraId="39C97EDC" w14:textId="77777777" w:rsidR="00B752E4" w:rsidRPr="005914A2" w:rsidRDefault="00B752E4">
            <w:pPr>
              <w:pStyle w:val="FORMDATA"/>
              <w:rPr>
                <w:b/>
                <w:color w:val="auto"/>
              </w:rPr>
            </w:pPr>
            <w:r w:rsidRPr="005914A2">
              <w:rPr>
                <w:b/>
                <w:color w:val="auto"/>
              </w:rPr>
              <w:t>Bojangles</w:t>
            </w:r>
          </w:p>
        </w:tc>
      </w:tr>
      <w:tr w:rsidR="00B752E4" w:rsidRPr="005914A2" w14:paraId="0E1E9FD5" w14:textId="77777777">
        <w:tc>
          <w:tcPr>
            <w:tcW w:w="2430" w:type="dxa"/>
            <w:shd w:val="clear" w:color="auto" w:fill="CC99FF"/>
          </w:tcPr>
          <w:p w14:paraId="6A1A9081" w14:textId="77777777" w:rsidR="00B752E4" w:rsidRPr="005914A2" w:rsidRDefault="00B752E4">
            <w:pPr>
              <w:pStyle w:val="FORMDATA"/>
              <w:rPr>
                <w:b/>
                <w:color w:val="auto"/>
              </w:rPr>
            </w:pPr>
            <w:r w:rsidRPr="005914A2">
              <w:rPr>
                <w:b/>
                <w:color w:val="auto"/>
              </w:rPr>
              <w:t>INIT-TEL NO.</w:t>
            </w:r>
          </w:p>
        </w:tc>
        <w:tc>
          <w:tcPr>
            <w:tcW w:w="4320" w:type="dxa"/>
            <w:shd w:val="clear" w:color="auto" w:fill="CC99FF"/>
          </w:tcPr>
          <w:p w14:paraId="18268347" w14:textId="77777777" w:rsidR="00B752E4" w:rsidRPr="005914A2" w:rsidRDefault="00B752E4">
            <w:pPr>
              <w:pStyle w:val="FORMDATA"/>
              <w:rPr>
                <w:b/>
                <w:color w:val="auto"/>
              </w:rPr>
            </w:pPr>
            <w:r w:rsidRPr="005914A2">
              <w:rPr>
                <w:b/>
                <w:color w:val="auto"/>
              </w:rPr>
              <w:t>Initiator Telephone Number</w:t>
            </w:r>
          </w:p>
        </w:tc>
        <w:tc>
          <w:tcPr>
            <w:tcW w:w="2430" w:type="dxa"/>
            <w:shd w:val="clear" w:color="auto" w:fill="CC99FF"/>
          </w:tcPr>
          <w:p w14:paraId="1887002E" w14:textId="77777777" w:rsidR="00B752E4" w:rsidRPr="005914A2" w:rsidRDefault="00B752E4">
            <w:pPr>
              <w:pStyle w:val="FORMDATA"/>
              <w:rPr>
                <w:b/>
                <w:color w:val="auto"/>
              </w:rPr>
            </w:pPr>
            <w:r w:rsidRPr="005914A2">
              <w:rPr>
                <w:b/>
                <w:color w:val="auto"/>
              </w:rPr>
              <w:t>8884448888</w:t>
            </w:r>
          </w:p>
        </w:tc>
      </w:tr>
      <w:tr w:rsidR="00B752E4" w:rsidRPr="005914A2" w14:paraId="389FADAC" w14:textId="77777777">
        <w:tc>
          <w:tcPr>
            <w:tcW w:w="2430" w:type="dxa"/>
            <w:shd w:val="clear" w:color="auto" w:fill="CC99FF"/>
          </w:tcPr>
          <w:p w14:paraId="47E66DEB" w14:textId="77777777" w:rsidR="00B752E4" w:rsidRPr="005914A2" w:rsidRDefault="00B752E4">
            <w:pPr>
              <w:pStyle w:val="FORMDATA"/>
              <w:rPr>
                <w:b/>
                <w:color w:val="auto"/>
              </w:rPr>
            </w:pPr>
            <w:r w:rsidRPr="005914A2">
              <w:rPr>
                <w:b/>
                <w:color w:val="auto"/>
              </w:rPr>
              <w:t>INIT-FAX NO.</w:t>
            </w:r>
          </w:p>
        </w:tc>
        <w:tc>
          <w:tcPr>
            <w:tcW w:w="4320" w:type="dxa"/>
            <w:shd w:val="clear" w:color="auto" w:fill="CC99FF"/>
          </w:tcPr>
          <w:p w14:paraId="6E13AB68" w14:textId="77777777" w:rsidR="00B752E4" w:rsidRPr="005914A2" w:rsidRDefault="00B752E4">
            <w:pPr>
              <w:pStyle w:val="FORMDATA"/>
              <w:rPr>
                <w:b/>
                <w:color w:val="auto"/>
              </w:rPr>
            </w:pPr>
            <w:r w:rsidRPr="005914A2">
              <w:rPr>
                <w:b/>
                <w:color w:val="auto"/>
              </w:rPr>
              <w:t>Initiator Facsimile Number</w:t>
            </w:r>
          </w:p>
        </w:tc>
        <w:tc>
          <w:tcPr>
            <w:tcW w:w="2430" w:type="dxa"/>
            <w:shd w:val="clear" w:color="auto" w:fill="CC99FF"/>
          </w:tcPr>
          <w:p w14:paraId="03A3A939"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1AA638BB" w14:textId="77777777">
        <w:tc>
          <w:tcPr>
            <w:tcW w:w="2430" w:type="dxa"/>
            <w:shd w:val="clear" w:color="auto" w:fill="CC99FF"/>
          </w:tcPr>
          <w:p w14:paraId="60D681A4" w14:textId="77777777" w:rsidR="00B752E4" w:rsidRPr="005914A2" w:rsidRDefault="00B752E4">
            <w:pPr>
              <w:pStyle w:val="FORMDATA"/>
              <w:rPr>
                <w:b/>
                <w:color w:val="auto"/>
                <w:lang w:val="fr-FR"/>
              </w:rPr>
            </w:pPr>
            <w:r w:rsidRPr="005914A2">
              <w:rPr>
                <w:b/>
                <w:color w:val="auto"/>
                <w:lang w:val="fr-FR"/>
              </w:rPr>
              <w:t>IMPCON</w:t>
            </w:r>
          </w:p>
        </w:tc>
        <w:tc>
          <w:tcPr>
            <w:tcW w:w="4320" w:type="dxa"/>
            <w:shd w:val="clear" w:color="auto" w:fill="CC99FF"/>
          </w:tcPr>
          <w:p w14:paraId="20384879"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shd w:val="clear" w:color="auto" w:fill="CC99FF"/>
          </w:tcPr>
          <w:p w14:paraId="2A40FFE8" w14:textId="77777777" w:rsidR="00B752E4" w:rsidRPr="005914A2" w:rsidRDefault="00B752E4">
            <w:pPr>
              <w:pStyle w:val="FORMDATA"/>
              <w:rPr>
                <w:b/>
                <w:color w:val="auto"/>
              </w:rPr>
            </w:pPr>
            <w:r w:rsidRPr="005914A2">
              <w:rPr>
                <w:b/>
                <w:color w:val="auto"/>
              </w:rPr>
              <w:t>Odie Dog</w:t>
            </w:r>
          </w:p>
        </w:tc>
      </w:tr>
      <w:tr w:rsidR="00B752E4" w:rsidRPr="005914A2" w14:paraId="7B47989F" w14:textId="77777777">
        <w:tc>
          <w:tcPr>
            <w:tcW w:w="2430" w:type="dxa"/>
            <w:shd w:val="clear" w:color="auto" w:fill="CC99FF"/>
          </w:tcPr>
          <w:p w14:paraId="75DB226A" w14:textId="77777777" w:rsidR="00B752E4" w:rsidRPr="005914A2" w:rsidRDefault="00B752E4">
            <w:pPr>
              <w:pStyle w:val="FORMDATA"/>
              <w:rPr>
                <w:b/>
                <w:color w:val="auto"/>
              </w:rPr>
            </w:pPr>
            <w:r w:rsidRPr="005914A2">
              <w:rPr>
                <w:b/>
                <w:color w:val="auto"/>
              </w:rPr>
              <w:t>IMPCON-TEL NO.</w:t>
            </w:r>
          </w:p>
        </w:tc>
        <w:tc>
          <w:tcPr>
            <w:tcW w:w="4320" w:type="dxa"/>
            <w:shd w:val="clear" w:color="auto" w:fill="CC99FF"/>
          </w:tcPr>
          <w:p w14:paraId="72C43D75" w14:textId="77777777" w:rsidR="00B752E4" w:rsidRPr="005914A2" w:rsidRDefault="00B752E4">
            <w:pPr>
              <w:pStyle w:val="FORMDATA"/>
              <w:rPr>
                <w:b/>
                <w:color w:val="auto"/>
              </w:rPr>
            </w:pPr>
            <w:r w:rsidRPr="005914A2">
              <w:rPr>
                <w:b/>
                <w:color w:val="auto"/>
              </w:rPr>
              <w:t>Implementation Contact telephone Number</w:t>
            </w:r>
          </w:p>
        </w:tc>
        <w:tc>
          <w:tcPr>
            <w:tcW w:w="2430" w:type="dxa"/>
            <w:shd w:val="clear" w:color="auto" w:fill="CC99FF"/>
          </w:tcPr>
          <w:p w14:paraId="6D76A291" w14:textId="77777777" w:rsidR="00B752E4" w:rsidRPr="005914A2" w:rsidRDefault="00B752E4">
            <w:pPr>
              <w:pStyle w:val="FORMDATA"/>
              <w:rPr>
                <w:b/>
                <w:color w:val="auto"/>
              </w:rPr>
            </w:pPr>
            <w:r w:rsidRPr="005914A2">
              <w:rPr>
                <w:b/>
                <w:color w:val="auto"/>
              </w:rPr>
              <w:t>4048882222</w:t>
            </w:r>
          </w:p>
        </w:tc>
      </w:tr>
      <w:tr w:rsidR="00B752E4" w:rsidRPr="005914A2" w14:paraId="7C951D02" w14:textId="77777777">
        <w:trPr>
          <w:cantSplit/>
        </w:trPr>
        <w:tc>
          <w:tcPr>
            <w:tcW w:w="9180" w:type="dxa"/>
            <w:gridSpan w:val="3"/>
            <w:tcBorders>
              <w:bottom w:val="single" w:sz="6" w:space="0" w:color="auto"/>
            </w:tcBorders>
            <w:shd w:val="clear" w:color="auto" w:fill="0000FF"/>
          </w:tcPr>
          <w:p w14:paraId="04B70706"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74482BEE" w14:textId="77777777">
        <w:trPr>
          <w:cantSplit/>
        </w:trPr>
        <w:tc>
          <w:tcPr>
            <w:tcW w:w="9180" w:type="dxa"/>
            <w:gridSpan w:val="3"/>
            <w:shd w:val="clear" w:color="auto" w:fill="99CCFF"/>
          </w:tcPr>
          <w:p w14:paraId="7F86DFE4"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56C246FD" w14:textId="77777777">
        <w:tc>
          <w:tcPr>
            <w:tcW w:w="2430" w:type="dxa"/>
            <w:tcBorders>
              <w:bottom w:val="single" w:sz="6" w:space="0" w:color="auto"/>
            </w:tcBorders>
          </w:tcPr>
          <w:p w14:paraId="0FCA3E47" w14:textId="77777777" w:rsidR="00B752E4" w:rsidRPr="005914A2" w:rsidRDefault="00B752E4">
            <w:pPr>
              <w:pStyle w:val="FORMDATA"/>
              <w:rPr>
                <w:b/>
                <w:color w:val="auto"/>
              </w:rPr>
            </w:pPr>
            <w:r w:rsidRPr="005914A2">
              <w:rPr>
                <w:b/>
                <w:color w:val="auto"/>
              </w:rPr>
              <w:t>NAME</w:t>
            </w:r>
          </w:p>
        </w:tc>
        <w:tc>
          <w:tcPr>
            <w:tcW w:w="4320" w:type="dxa"/>
            <w:tcBorders>
              <w:bottom w:val="single" w:sz="6" w:space="0" w:color="auto"/>
            </w:tcBorders>
          </w:tcPr>
          <w:p w14:paraId="5CC3E429" w14:textId="77777777" w:rsidR="00B752E4" w:rsidRPr="005914A2" w:rsidRDefault="00B752E4">
            <w:pPr>
              <w:pStyle w:val="FORMDATA"/>
              <w:rPr>
                <w:b/>
                <w:color w:val="auto"/>
              </w:rPr>
            </w:pPr>
            <w:r w:rsidRPr="005914A2">
              <w:rPr>
                <w:b/>
                <w:color w:val="auto"/>
              </w:rPr>
              <w:t>End User Name</w:t>
            </w:r>
          </w:p>
        </w:tc>
        <w:tc>
          <w:tcPr>
            <w:tcW w:w="2430" w:type="dxa"/>
            <w:tcBorders>
              <w:bottom w:val="single" w:sz="6" w:space="0" w:color="auto"/>
            </w:tcBorders>
          </w:tcPr>
          <w:p w14:paraId="6214E5D7" w14:textId="77777777" w:rsidR="00B752E4" w:rsidRPr="005914A2" w:rsidRDefault="00B752E4">
            <w:pPr>
              <w:pStyle w:val="FORMDATA"/>
              <w:rPr>
                <w:b/>
                <w:color w:val="auto"/>
                <w:lang w:val="fr-FR"/>
              </w:rPr>
            </w:pPr>
            <w:r w:rsidRPr="005914A2">
              <w:rPr>
                <w:b/>
                <w:color w:val="auto"/>
                <w:lang w:val="fr-FR"/>
              </w:rPr>
              <w:t>Margarita Ville</w:t>
            </w:r>
          </w:p>
        </w:tc>
      </w:tr>
      <w:tr w:rsidR="00B752E4" w:rsidRPr="005914A2" w14:paraId="0B0CA211" w14:textId="77777777">
        <w:tc>
          <w:tcPr>
            <w:tcW w:w="2430" w:type="dxa"/>
            <w:shd w:val="clear" w:color="auto" w:fill="CC99FF"/>
          </w:tcPr>
          <w:p w14:paraId="762A4899" w14:textId="77777777" w:rsidR="00B752E4" w:rsidRPr="005914A2" w:rsidRDefault="00B752E4">
            <w:pPr>
              <w:pStyle w:val="FORMDATA"/>
              <w:rPr>
                <w:b/>
                <w:color w:val="auto"/>
                <w:lang w:val="fr-FR"/>
              </w:rPr>
            </w:pPr>
            <w:r w:rsidRPr="005914A2">
              <w:rPr>
                <w:b/>
                <w:color w:val="auto"/>
                <w:lang w:val="fr-FR"/>
              </w:rPr>
              <w:t>SANO</w:t>
            </w:r>
          </w:p>
        </w:tc>
        <w:tc>
          <w:tcPr>
            <w:tcW w:w="4320" w:type="dxa"/>
            <w:shd w:val="clear" w:color="auto" w:fill="CC99FF"/>
          </w:tcPr>
          <w:p w14:paraId="4F301CFA" w14:textId="77777777" w:rsidR="00B752E4" w:rsidRPr="005914A2" w:rsidRDefault="00B752E4">
            <w:pPr>
              <w:pStyle w:val="FORMDATA"/>
              <w:rPr>
                <w:b/>
                <w:color w:val="auto"/>
              </w:rPr>
            </w:pPr>
            <w:r w:rsidRPr="005914A2">
              <w:rPr>
                <w:b/>
                <w:color w:val="auto"/>
              </w:rPr>
              <w:t>Service Address House Number</w:t>
            </w:r>
          </w:p>
        </w:tc>
        <w:tc>
          <w:tcPr>
            <w:tcW w:w="2430" w:type="dxa"/>
            <w:shd w:val="clear" w:color="auto" w:fill="CC99FF"/>
          </w:tcPr>
          <w:p w14:paraId="03D4855B" w14:textId="77777777" w:rsidR="00B752E4" w:rsidRPr="005914A2" w:rsidRDefault="00B752E4">
            <w:pPr>
              <w:pStyle w:val="FORMDATA"/>
              <w:rPr>
                <w:b/>
                <w:color w:val="auto"/>
              </w:rPr>
            </w:pPr>
            <w:r w:rsidRPr="005914A2">
              <w:rPr>
                <w:b/>
                <w:color w:val="auto"/>
              </w:rPr>
              <w:t>124</w:t>
            </w:r>
          </w:p>
        </w:tc>
      </w:tr>
      <w:tr w:rsidR="00B752E4" w:rsidRPr="005914A2" w14:paraId="66D3CA9B" w14:textId="77777777">
        <w:tc>
          <w:tcPr>
            <w:tcW w:w="2430" w:type="dxa"/>
            <w:shd w:val="clear" w:color="auto" w:fill="CC99FF"/>
          </w:tcPr>
          <w:p w14:paraId="7EB22DE1" w14:textId="77777777" w:rsidR="00B752E4" w:rsidRPr="005914A2" w:rsidRDefault="00B752E4">
            <w:pPr>
              <w:pStyle w:val="FORMDATA"/>
              <w:rPr>
                <w:b/>
                <w:color w:val="auto"/>
              </w:rPr>
            </w:pPr>
            <w:r w:rsidRPr="005914A2">
              <w:rPr>
                <w:b/>
                <w:color w:val="auto"/>
              </w:rPr>
              <w:t>SASN</w:t>
            </w:r>
          </w:p>
        </w:tc>
        <w:tc>
          <w:tcPr>
            <w:tcW w:w="4320" w:type="dxa"/>
            <w:shd w:val="clear" w:color="auto" w:fill="CC99FF"/>
          </w:tcPr>
          <w:p w14:paraId="14970A6D"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430" w:type="dxa"/>
            <w:shd w:val="clear" w:color="auto" w:fill="CC99FF"/>
          </w:tcPr>
          <w:p w14:paraId="0177AA7A" w14:textId="77777777" w:rsidR="00B752E4" w:rsidRPr="005914A2" w:rsidRDefault="00B752E4">
            <w:pPr>
              <w:pStyle w:val="FORMDATA"/>
              <w:rPr>
                <w:b/>
                <w:color w:val="auto"/>
              </w:rPr>
            </w:pPr>
            <w:r w:rsidRPr="005914A2">
              <w:rPr>
                <w:b/>
                <w:color w:val="auto"/>
              </w:rPr>
              <w:t>Sunnybrook</w:t>
            </w:r>
          </w:p>
        </w:tc>
      </w:tr>
      <w:tr w:rsidR="00B752E4" w:rsidRPr="005914A2" w14:paraId="59947B9D" w14:textId="77777777">
        <w:tc>
          <w:tcPr>
            <w:tcW w:w="2430" w:type="dxa"/>
            <w:shd w:val="clear" w:color="auto" w:fill="CC99FF"/>
          </w:tcPr>
          <w:p w14:paraId="661096AA" w14:textId="77777777" w:rsidR="00B752E4" w:rsidRPr="005914A2" w:rsidRDefault="00B752E4">
            <w:pPr>
              <w:pStyle w:val="FORMDATA"/>
              <w:rPr>
                <w:b/>
                <w:color w:val="auto"/>
              </w:rPr>
            </w:pPr>
            <w:r w:rsidRPr="005914A2">
              <w:rPr>
                <w:b/>
                <w:color w:val="auto"/>
              </w:rPr>
              <w:t>SATH</w:t>
            </w:r>
          </w:p>
        </w:tc>
        <w:tc>
          <w:tcPr>
            <w:tcW w:w="4320" w:type="dxa"/>
            <w:shd w:val="clear" w:color="auto" w:fill="CC99FF"/>
          </w:tcPr>
          <w:p w14:paraId="2570F4D1"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430" w:type="dxa"/>
            <w:shd w:val="clear" w:color="auto" w:fill="CC99FF"/>
          </w:tcPr>
          <w:p w14:paraId="796CAF78" w14:textId="77777777" w:rsidR="00B752E4" w:rsidRPr="005914A2" w:rsidRDefault="00B752E4">
            <w:pPr>
              <w:pStyle w:val="FORMDATA"/>
              <w:rPr>
                <w:b/>
                <w:color w:val="auto"/>
                <w:lang w:val="fr-FR"/>
              </w:rPr>
            </w:pPr>
            <w:r w:rsidRPr="005914A2">
              <w:rPr>
                <w:b/>
                <w:color w:val="auto"/>
                <w:lang w:val="fr-FR"/>
              </w:rPr>
              <w:t>Rd</w:t>
            </w:r>
          </w:p>
        </w:tc>
      </w:tr>
      <w:tr w:rsidR="00B752E4" w:rsidRPr="005914A2" w14:paraId="4A05E8FC" w14:textId="77777777">
        <w:tc>
          <w:tcPr>
            <w:tcW w:w="2430" w:type="dxa"/>
            <w:shd w:val="clear" w:color="auto" w:fill="CC99FF"/>
          </w:tcPr>
          <w:p w14:paraId="30571AF7" w14:textId="77777777" w:rsidR="00B752E4" w:rsidRPr="005914A2" w:rsidRDefault="00B752E4">
            <w:pPr>
              <w:pStyle w:val="FORMDATA"/>
              <w:rPr>
                <w:b/>
                <w:color w:val="auto"/>
                <w:lang w:val="fr-FR"/>
              </w:rPr>
            </w:pPr>
            <w:r w:rsidRPr="005914A2">
              <w:rPr>
                <w:b/>
                <w:color w:val="auto"/>
                <w:lang w:val="fr-FR"/>
              </w:rPr>
              <w:t>CITY</w:t>
            </w:r>
          </w:p>
        </w:tc>
        <w:tc>
          <w:tcPr>
            <w:tcW w:w="4320" w:type="dxa"/>
            <w:shd w:val="clear" w:color="auto" w:fill="CC99FF"/>
          </w:tcPr>
          <w:p w14:paraId="18B242E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430" w:type="dxa"/>
            <w:shd w:val="clear" w:color="auto" w:fill="CC99FF"/>
          </w:tcPr>
          <w:p w14:paraId="09BD9B92" w14:textId="77777777" w:rsidR="00B752E4" w:rsidRPr="005914A2" w:rsidRDefault="00B752E4">
            <w:pPr>
              <w:pStyle w:val="FORMDATA"/>
              <w:rPr>
                <w:b/>
                <w:color w:val="auto"/>
              </w:rPr>
            </w:pPr>
            <w:smartTag w:uri="urn:schemas-microsoft-com:office:smarttags" w:element="place">
              <w:smartTag w:uri="urn:schemas-microsoft-com:office:smarttags" w:element="City">
                <w:r w:rsidRPr="005914A2">
                  <w:rPr>
                    <w:b/>
                    <w:color w:val="auto"/>
                  </w:rPr>
                  <w:t>Raleigh</w:t>
                </w:r>
              </w:smartTag>
            </w:smartTag>
          </w:p>
        </w:tc>
      </w:tr>
      <w:tr w:rsidR="00B752E4" w:rsidRPr="005914A2" w14:paraId="640A9366" w14:textId="77777777">
        <w:tc>
          <w:tcPr>
            <w:tcW w:w="2430" w:type="dxa"/>
            <w:shd w:val="clear" w:color="auto" w:fill="CC99FF"/>
          </w:tcPr>
          <w:p w14:paraId="5FC7E72F" w14:textId="77777777" w:rsidR="00B752E4" w:rsidRPr="005914A2" w:rsidRDefault="00B752E4">
            <w:pPr>
              <w:pStyle w:val="FORMDATA"/>
              <w:rPr>
                <w:b/>
                <w:color w:val="auto"/>
              </w:rPr>
            </w:pPr>
            <w:r w:rsidRPr="005914A2">
              <w:rPr>
                <w:b/>
                <w:color w:val="auto"/>
              </w:rPr>
              <w:t>STATE</w:t>
            </w:r>
          </w:p>
        </w:tc>
        <w:tc>
          <w:tcPr>
            <w:tcW w:w="4320" w:type="dxa"/>
            <w:shd w:val="clear" w:color="auto" w:fill="CC99FF"/>
          </w:tcPr>
          <w:p w14:paraId="12FCD58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430" w:type="dxa"/>
            <w:shd w:val="clear" w:color="auto" w:fill="CC99FF"/>
          </w:tcPr>
          <w:p w14:paraId="0898ABFC" w14:textId="77777777" w:rsidR="00B752E4" w:rsidRPr="005914A2" w:rsidRDefault="00B752E4">
            <w:pPr>
              <w:pStyle w:val="FORMDATA"/>
              <w:rPr>
                <w:b/>
                <w:color w:val="auto"/>
                <w:lang w:val="fr-FR"/>
              </w:rPr>
            </w:pPr>
            <w:r w:rsidRPr="005914A2">
              <w:rPr>
                <w:b/>
                <w:color w:val="auto"/>
                <w:lang w:val="fr-FR"/>
              </w:rPr>
              <w:t>NC</w:t>
            </w:r>
          </w:p>
        </w:tc>
      </w:tr>
      <w:tr w:rsidR="00B752E4" w:rsidRPr="005914A2" w14:paraId="7B17C1AE" w14:textId="77777777">
        <w:tc>
          <w:tcPr>
            <w:tcW w:w="2430" w:type="dxa"/>
            <w:shd w:val="clear" w:color="auto" w:fill="CC99FF"/>
          </w:tcPr>
          <w:p w14:paraId="04C59A62" w14:textId="77777777" w:rsidR="00B752E4" w:rsidRPr="005914A2" w:rsidRDefault="00B752E4">
            <w:pPr>
              <w:pStyle w:val="FORMDATA"/>
              <w:rPr>
                <w:b/>
                <w:color w:val="auto"/>
                <w:lang w:val="fr-FR"/>
              </w:rPr>
            </w:pPr>
            <w:r w:rsidRPr="005914A2">
              <w:rPr>
                <w:b/>
                <w:color w:val="auto"/>
                <w:lang w:val="fr-FR"/>
              </w:rPr>
              <w:t>ZIP CODE</w:t>
            </w:r>
          </w:p>
        </w:tc>
        <w:tc>
          <w:tcPr>
            <w:tcW w:w="4320" w:type="dxa"/>
            <w:shd w:val="clear" w:color="auto" w:fill="CC99FF"/>
          </w:tcPr>
          <w:p w14:paraId="2BC04B6A" w14:textId="77777777" w:rsidR="00B752E4" w:rsidRPr="005914A2" w:rsidRDefault="00B752E4">
            <w:pPr>
              <w:pStyle w:val="FORMDATA"/>
              <w:rPr>
                <w:b/>
                <w:color w:val="auto"/>
              </w:rPr>
            </w:pPr>
            <w:r w:rsidRPr="005914A2">
              <w:rPr>
                <w:b/>
                <w:color w:val="auto"/>
              </w:rPr>
              <w:t>End User Zip Code</w:t>
            </w:r>
          </w:p>
        </w:tc>
        <w:tc>
          <w:tcPr>
            <w:tcW w:w="2430" w:type="dxa"/>
            <w:shd w:val="clear" w:color="auto" w:fill="CC99FF"/>
          </w:tcPr>
          <w:p w14:paraId="0B19E2A0" w14:textId="77777777" w:rsidR="00B752E4" w:rsidRPr="005914A2" w:rsidRDefault="00B752E4">
            <w:pPr>
              <w:pStyle w:val="FORMDATA"/>
              <w:rPr>
                <w:b/>
                <w:color w:val="auto"/>
              </w:rPr>
            </w:pPr>
            <w:r w:rsidRPr="005914A2">
              <w:rPr>
                <w:b/>
                <w:color w:val="auto"/>
              </w:rPr>
              <w:t>27610</w:t>
            </w:r>
          </w:p>
        </w:tc>
      </w:tr>
      <w:tr w:rsidR="00B752E4" w:rsidRPr="005914A2" w14:paraId="7008497F" w14:textId="77777777">
        <w:trPr>
          <w:cantSplit/>
        </w:trPr>
        <w:tc>
          <w:tcPr>
            <w:tcW w:w="9180" w:type="dxa"/>
            <w:gridSpan w:val="3"/>
            <w:shd w:val="clear" w:color="auto" w:fill="0000FF"/>
          </w:tcPr>
          <w:p w14:paraId="596E1AD5" w14:textId="77777777" w:rsidR="00B752E4" w:rsidRPr="00FB5077" w:rsidRDefault="00B752E4">
            <w:pPr>
              <w:pStyle w:val="Heading3"/>
              <w:rPr>
                <w:rFonts w:cs="Arial"/>
                <w:i w:val="0"/>
                <w:iCs w:val="0"/>
                <w:lang w:val="en-US" w:eastAsia="en-US"/>
              </w:rPr>
            </w:pPr>
            <w:r w:rsidRPr="00FB5077">
              <w:rPr>
                <w:rFonts w:cs="Arial"/>
                <w:i w:val="0"/>
                <w:iCs w:val="0"/>
                <w:lang w:val="en-US" w:eastAsia="en-US"/>
              </w:rPr>
              <w:t>HUNTING  FORM</w:t>
            </w:r>
          </w:p>
        </w:tc>
      </w:tr>
      <w:tr w:rsidR="00B752E4" w:rsidRPr="005914A2" w14:paraId="42F12D50" w14:textId="77777777">
        <w:trPr>
          <w:cantSplit/>
        </w:trPr>
        <w:tc>
          <w:tcPr>
            <w:tcW w:w="9180" w:type="dxa"/>
            <w:gridSpan w:val="3"/>
            <w:tcBorders>
              <w:bottom w:val="single" w:sz="6" w:space="0" w:color="auto"/>
            </w:tcBorders>
            <w:shd w:val="clear" w:color="auto" w:fill="99CCFF"/>
          </w:tcPr>
          <w:p w14:paraId="08F89177" w14:textId="77777777" w:rsidR="00B752E4" w:rsidRPr="00FB5077" w:rsidRDefault="00B752E4">
            <w:pPr>
              <w:pStyle w:val="Heading3"/>
              <w:rPr>
                <w:rFonts w:cs="Arial"/>
                <w:lang w:val="en-US" w:eastAsia="en-US"/>
              </w:rPr>
            </w:pPr>
            <w:r w:rsidRPr="00FB5077">
              <w:rPr>
                <w:rFonts w:cs="Arial"/>
                <w:i w:val="0"/>
                <w:iCs w:val="0"/>
                <w:lang w:val="en-US" w:eastAsia="en-US"/>
              </w:rPr>
              <w:t>Hunt Group Information Section</w:t>
            </w:r>
          </w:p>
        </w:tc>
      </w:tr>
      <w:tr w:rsidR="00B752E4" w:rsidRPr="005914A2" w14:paraId="769EC123" w14:textId="77777777">
        <w:tc>
          <w:tcPr>
            <w:tcW w:w="2430" w:type="dxa"/>
            <w:shd w:val="clear" w:color="auto" w:fill="CC99FF"/>
          </w:tcPr>
          <w:p w14:paraId="396440E9" w14:textId="77777777" w:rsidR="00B752E4" w:rsidRPr="005914A2" w:rsidRDefault="00B752E4">
            <w:pPr>
              <w:pStyle w:val="FORMDATA"/>
              <w:rPr>
                <w:b/>
                <w:color w:val="auto"/>
              </w:rPr>
            </w:pPr>
            <w:r w:rsidRPr="005914A2">
              <w:rPr>
                <w:b/>
                <w:color w:val="auto"/>
              </w:rPr>
              <w:t>HNUM</w:t>
            </w:r>
          </w:p>
        </w:tc>
        <w:tc>
          <w:tcPr>
            <w:tcW w:w="4320" w:type="dxa"/>
            <w:shd w:val="clear" w:color="auto" w:fill="CC99FF"/>
          </w:tcPr>
          <w:p w14:paraId="561B053B" w14:textId="77777777" w:rsidR="00B752E4" w:rsidRPr="005914A2" w:rsidRDefault="00B752E4">
            <w:pPr>
              <w:pStyle w:val="FORMDATA"/>
              <w:rPr>
                <w:b/>
                <w:color w:val="auto"/>
              </w:rPr>
            </w:pPr>
            <w:r w:rsidRPr="005914A2">
              <w:rPr>
                <w:b/>
                <w:color w:val="auto"/>
              </w:rPr>
              <w:t>Hunt Number</w:t>
            </w:r>
          </w:p>
        </w:tc>
        <w:tc>
          <w:tcPr>
            <w:tcW w:w="2430" w:type="dxa"/>
            <w:shd w:val="clear" w:color="auto" w:fill="CC99FF"/>
          </w:tcPr>
          <w:p w14:paraId="65A4996C" w14:textId="77777777" w:rsidR="00B752E4" w:rsidRPr="005914A2" w:rsidRDefault="00B752E4">
            <w:pPr>
              <w:pStyle w:val="FORMDATA"/>
              <w:rPr>
                <w:b/>
                <w:color w:val="auto"/>
              </w:rPr>
            </w:pPr>
            <w:r w:rsidRPr="005914A2">
              <w:rPr>
                <w:b/>
                <w:color w:val="auto"/>
              </w:rPr>
              <w:t>00001</w:t>
            </w:r>
          </w:p>
        </w:tc>
      </w:tr>
      <w:tr w:rsidR="00B752E4" w:rsidRPr="005914A2" w14:paraId="57E38DD4" w14:textId="77777777">
        <w:tc>
          <w:tcPr>
            <w:tcW w:w="2430" w:type="dxa"/>
            <w:tcBorders>
              <w:bottom w:val="single" w:sz="6" w:space="0" w:color="auto"/>
            </w:tcBorders>
          </w:tcPr>
          <w:p w14:paraId="4364540D" w14:textId="77777777" w:rsidR="00B752E4" w:rsidRPr="005914A2" w:rsidRDefault="00B752E4">
            <w:pPr>
              <w:pStyle w:val="FORMDATA"/>
              <w:rPr>
                <w:b/>
                <w:color w:val="auto"/>
              </w:rPr>
            </w:pPr>
            <w:r w:rsidRPr="005914A2">
              <w:rPr>
                <w:b/>
                <w:color w:val="auto"/>
              </w:rPr>
              <w:t>HA</w:t>
            </w:r>
          </w:p>
        </w:tc>
        <w:tc>
          <w:tcPr>
            <w:tcW w:w="4320" w:type="dxa"/>
            <w:tcBorders>
              <w:bottom w:val="single" w:sz="6" w:space="0" w:color="auto"/>
            </w:tcBorders>
          </w:tcPr>
          <w:p w14:paraId="7AF945C5" w14:textId="77777777" w:rsidR="00B752E4" w:rsidRPr="005914A2" w:rsidRDefault="00B752E4">
            <w:pPr>
              <w:pStyle w:val="FORMDATA"/>
              <w:rPr>
                <w:b/>
                <w:color w:val="auto"/>
              </w:rPr>
            </w:pPr>
            <w:r w:rsidRPr="005914A2">
              <w:rPr>
                <w:b/>
                <w:color w:val="auto"/>
              </w:rPr>
              <w:t>Hunt Group Activity</w:t>
            </w:r>
          </w:p>
        </w:tc>
        <w:tc>
          <w:tcPr>
            <w:tcW w:w="2430" w:type="dxa"/>
            <w:tcBorders>
              <w:bottom w:val="single" w:sz="6" w:space="0" w:color="auto"/>
            </w:tcBorders>
          </w:tcPr>
          <w:p w14:paraId="47F6889B" w14:textId="77777777" w:rsidR="00B752E4" w:rsidRPr="005914A2" w:rsidRDefault="00B752E4">
            <w:pPr>
              <w:pStyle w:val="FORMDATA"/>
              <w:rPr>
                <w:b/>
                <w:color w:val="auto"/>
              </w:rPr>
            </w:pPr>
            <w:r w:rsidRPr="005914A2">
              <w:rPr>
                <w:b/>
                <w:color w:val="auto"/>
              </w:rPr>
              <w:t>C</w:t>
            </w:r>
          </w:p>
        </w:tc>
      </w:tr>
      <w:tr w:rsidR="00B752E4" w:rsidRPr="005914A2" w14:paraId="2C067ECE" w14:textId="77777777">
        <w:tc>
          <w:tcPr>
            <w:tcW w:w="2430" w:type="dxa"/>
            <w:shd w:val="clear" w:color="auto" w:fill="CC99FF"/>
          </w:tcPr>
          <w:p w14:paraId="4FC4F0F4" w14:textId="77777777" w:rsidR="00B752E4" w:rsidRPr="005914A2" w:rsidRDefault="00B752E4">
            <w:pPr>
              <w:pStyle w:val="FORMDATA"/>
              <w:rPr>
                <w:b/>
                <w:color w:val="auto"/>
              </w:rPr>
            </w:pPr>
            <w:r w:rsidRPr="005914A2">
              <w:rPr>
                <w:b/>
                <w:color w:val="auto"/>
              </w:rPr>
              <w:t>HID</w:t>
            </w:r>
          </w:p>
        </w:tc>
        <w:tc>
          <w:tcPr>
            <w:tcW w:w="4320" w:type="dxa"/>
            <w:shd w:val="clear" w:color="auto" w:fill="CC99FF"/>
          </w:tcPr>
          <w:p w14:paraId="515CB2E8" w14:textId="77777777" w:rsidR="00B752E4" w:rsidRPr="005914A2" w:rsidRDefault="00B752E4">
            <w:pPr>
              <w:pStyle w:val="FORMDATA"/>
              <w:rPr>
                <w:b/>
                <w:color w:val="auto"/>
              </w:rPr>
            </w:pPr>
            <w:r w:rsidRPr="005914A2">
              <w:rPr>
                <w:b/>
                <w:color w:val="auto"/>
              </w:rPr>
              <w:t>Hunt Group Identifier</w:t>
            </w:r>
          </w:p>
        </w:tc>
        <w:tc>
          <w:tcPr>
            <w:tcW w:w="2430" w:type="dxa"/>
            <w:shd w:val="clear" w:color="auto" w:fill="CC99FF"/>
          </w:tcPr>
          <w:p w14:paraId="6C484831" w14:textId="77777777" w:rsidR="00B752E4" w:rsidRPr="005914A2" w:rsidRDefault="00B752E4">
            <w:pPr>
              <w:pStyle w:val="FORMDATA"/>
              <w:rPr>
                <w:b/>
                <w:color w:val="auto"/>
              </w:rPr>
            </w:pPr>
            <w:r w:rsidRPr="005914A2">
              <w:rPr>
                <w:b/>
                <w:color w:val="auto"/>
              </w:rPr>
              <w:t>A</w:t>
            </w:r>
          </w:p>
        </w:tc>
      </w:tr>
      <w:tr w:rsidR="00B752E4" w:rsidRPr="005914A2" w14:paraId="610210D0" w14:textId="77777777">
        <w:tc>
          <w:tcPr>
            <w:tcW w:w="2430" w:type="dxa"/>
          </w:tcPr>
          <w:p w14:paraId="103B7A2F" w14:textId="77777777" w:rsidR="00B752E4" w:rsidRPr="005914A2" w:rsidRDefault="00B752E4">
            <w:pPr>
              <w:pStyle w:val="FORMDATA"/>
              <w:rPr>
                <w:b/>
                <w:color w:val="auto"/>
              </w:rPr>
            </w:pPr>
            <w:r w:rsidRPr="005914A2">
              <w:rPr>
                <w:b/>
                <w:color w:val="auto"/>
              </w:rPr>
              <w:t>HNTYP</w:t>
            </w:r>
          </w:p>
        </w:tc>
        <w:tc>
          <w:tcPr>
            <w:tcW w:w="4320" w:type="dxa"/>
          </w:tcPr>
          <w:p w14:paraId="54CB0C47" w14:textId="77777777" w:rsidR="00B752E4" w:rsidRPr="005914A2" w:rsidRDefault="00B752E4">
            <w:pPr>
              <w:pStyle w:val="FORMDATA"/>
              <w:rPr>
                <w:b/>
                <w:color w:val="auto"/>
              </w:rPr>
            </w:pPr>
            <w:r w:rsidRPr="005914A2">
              <w:rPr>
                <w:b/>
                <w:color w:val="auto"/>
              </w:rPr>
              <w:t>Hunt Type Code</w:t>
            </w:r>
          </w:p>
        </w:tc>
        <w:tc>
          <w:tcPr>
            <w:tcW w:w="2430" w:type="dxa"/>
          </w:tcPr>
          <w:p w14:paraId="0CA2EA45" w14:textId="77777777" w:rsidR="00B752E4" w:rsidRPr="005914A2" w:rsidRDefault="00B752E4">
            <w:pPr>
              <w:pStyle w:val="FORMDATA"/>
              <w:rPr>
                <w:b/>
                <w:color w:val="auto"/>
              </w:rPr>
            </w:pPr>
            <w:r w:rsidRPr="005914A2">
              <w:rPr>
                <w:b/>
                <w:color w:val="auto"/>
              </w:rPr>
              <w:t>3</w:t>
            </w:r>
          </w:p>
        </w:tc>
      </w:tr>
      <w:tr w:rsidR="00B752E4" w:rsidRPr="005914A2" w14:paraId="241598C8" w14:textId="77777777">
        <w:trPr>
          <w:cantSplit/>
        </w:trPr>
        <w:tc>
          <w:tcPr>
            <w:tcW w:w="9180" w:type="dxa"/>
            <w:gridSpan w:val="3"/>
            <w:tcBorders>
              <w:bottom w:val="single" w:sz="6" w:space="0" w:color="auto"/>
            </w:tcBorders>
            <w:shd w:val="clear" w:color="auto" w:fill="99CCFF"/>
          </w:tcPr>
          <w:p w14:paraId="274BDACC" w14:textId="77777777" w:rsidR="00B752E4" w:rsidRPr="005914A2" w:rsidRDefault="00B752E4">
            <w:pPr>
              <w:pStyle w:val="Heading5"/>
              <w:rPr>
                <w:rFonts w:cs="Arial"/>
                <w:color w:val="auto"/>
                <w:szCs w:val="24"/>
              </w:rPr>
            </w:pPr>
            <w:r w:rsidRPr="005914A2">
              <w:rPr>
                <w:rFonts w:cs="Arial"/>
                <w:color w:val="auto"/>
                <w:szCs w:val="24"/>
              </w:rPr>
              <w:t>Hunt Detail Section</w:t>
            </w:r>
          </w:p>
        </w:tc>
      </w:tr>
      <w:tr w:rsidR="00B752E4" w:rsidRPr="005914A2" w14:paraId="7F0CFAB2" w14:textId="77777777">
        <w:tc>
          <w:tcPr>
            <w:tcW w:w="2430" w:type="dxa"/>
            <w:shd w:val="clear" w:color="auto" w:fill="CC99FF"/>
          </w:tcPr>
          <w:p w14:paraId="6B92EDDF" w14:textId="77777777" w:rsidR="00B752E4" w:rsidRPr="005914A2" w:rsidRDefault="00B752E4">
            <w:pPr>
              <w:pStyle w:val="FORMDATA"/>
              <w:rPr>
                <w:b/>
                <w:color w:val="auto"/>
              </w:rPr>
            </w:pPr>
            <w:r w:rsidRPr="005914A2">
              <w:rPr>
                <w:b/>
                <w:color w:val="auto"/>
              </w:rPr>
              <w:t>HTSEQ</w:t>
            </w:r>
          </w:p>
        </w:tc>
        <w:tc>
          <w:tcPr>
            <w:tcW w:w="4320" w:type="dxa"/>
            <w:shd w:val="clear" w:color="auto" w:fill="CC99FF"/>
          </w:tcPr>
          <w:p w14:paraId="7EBC6D35" w14:textId="77777777" w:rsidR="00B752E4" w:rsidRPr="005914A2" w:rsidRDefault="00B752E4">
            <w:pPr>
              <w:pStyle w:val="FORMDATA"/>
              <w:rPr>
                <w:b/>
                <w:color w:val="auto"/>
              </w:rPr>
            </w:pPr>
            <w:r w:rsidRPr="005914A2">
              <w:rPr>
                <w:b/>
                <w:color w:val="auto"/>
              </w:rPr>
              <w:t>Hunting Sequence</w:t>
            </w:r>
          </w:p>
        </w:tc>
        <w:tc>
          <w:tcPr>
            <w:tcW w:w="2430" w:type="dxa"/>
            <w:shd w:val="clear" w:color="auto" w:fill="CC99FF"/>
          </w:tcPr>
          <w:p w14:paraId="1DB68B5C" w14:textId="77777777" w:rsidR="00B752E4" w:rsidRPr="005914A2" w:rsidRDefault="00B752E4">
            <w:pPr>
              <w:pStyle w:val="FORMDATA"/>
              <w:rPr>
                <w:b/>
                <w:color w:val="auto"/>
              </w:rPr>
            </w:pPr>
            <w:r w:rsidRPr="005914A2">
              <w:rPr>
                <w:b/>
                <w:color w:val="auto"/>
              </w:rPr>
              <w:t>0001</w:t>
            </w:r>
          </w:p>
        </w:tc>
      </w:tr>
      <w:tr w:rsidR="00B752E4" w:rsidRPr="005914A2" w14:paraId="0586DD5A" w14:textId="77777777">
        <w:tc>
          <w:tcPr>
            <w:tcW w:w="2430" w:type="dxa"/>
          </w:tcPr>
          <w:p w14:paraId="2FFA7A4C" w14:textId="77777777" w:rsidR="00B752E4" w:rsidRPr="005914A2" w:rsidRDefault="00B752E4">
            <w:pPr>
              <w:pStyle w:val="FORMDATA"/>
              <w:rPr>
                <w:b/>
                <w:color w:val="auto"/>
              </w:rPr>
            </w:pPr>
            <w:r w:rsidRPr="005914A2">
              <w:rPr>
                <w:b/>
                <w:color w:val="auto"/>
              </w:rPr>
              <w:t>HLA</w:t>
            </w:r>
          </w:p>
        </w:tc>
        <w:tc>
          <w:tcPr>
            <w:tcW w:w="4320" w:type="dxa"/>
          </w:tcPr>
          <w:p w14:paraId="3732845C" w14:textId="77777777" w:rsidR="00B752E4" w:rsidRPr="005914A2" w:rsidRDefault="00B752E4">
            <w:pPr>
              <w:pStyle w:val="FORMDATA"/>
              <w:rPr>
                <w:b/>
                <w:color w:val="auto"/>
              </w:rPr>
            </w:pPr>
            <w:r w:rsidRPr="005914A2">
              <w:rPr>
                <w:b/>
                <w:color w:val="auto"/>
              </w:rPr>
              <w:t>Hunt Line Activity</w:t>
            </w:r>
          </w:p>
        </w:tc>
        <w:tc>
          <w:tcPr>
            <w:tcW w:w="2430" w:type="dxa"/>
          </w:tcPr>
          <w:p w14:paraId="280C9397" w14:textId="77777777" w:rsidR="00B752E4" w:rsidRPr="005914A2" w:rsidRDefault="00B752E4">
            <w:pPr>
              <w:pStyle w:val="FORMDATA"/>
              <w:rPr>
                <w:b/>
                <w:color w:val="auto"/>
              </w:rPr>
            </w:pPr>
            <w:r w:rsidRPr="005914A2">
              <w:rPr>
                <w:b/>
                <w:color w:val="auto"/>
              </w:rPr>
              <w:t>E</w:t>
            </w:r>
          </w:p>
        </w:tc>
      </w:tr>
      <w:tr w:rsidR="00B752E4" w:rsidRPr="005914A2" w14:paraId="2710639E" w14:textId="77777777">
        <w:tc>
          <w:tcPr>
            <w:tcW w:w="2430" w:type="dxa"/>
            <w:tcBorders>
              <w:bottom w:val="single" w:sz="6" w:space="0" w:color="auto"/>
            </w:tcBorders>
          </w:tcPr>
          <w:p w14:paraId="21E682D7" w14:textId="77777777" w:rsidR="00B752E4" w:rsidRPr="005914A2" w:rsidRDefault="00B752E4">
            <w:pPr>
              <w:pStyle w:val="FORMDATA"/>
              <w:rPr>
                <w:b/>
                <w:color w:val="auto"/>
              </w:rPr>
            </w:pPr>
            <w:r w:rsidRPr="005914A2">
              <w:rPr>
                <w:b/>
                <w:color w:val="auto"/>
              </w:rPr>
              <w:t>HTN</w:t>
            </w:r>
          </w:p>
        </w:tc>
        <w:tc>
          <w:tcPr>
            <w:tcW w:w="4320" w:type="dxa"/>
            <w:tcBorders>
              <w:bottom w:val="single" w:sz="6" w:space="0" w:color="auto"/>
            </w:tcBorders>
          </w:tcPr>
          <w:p w14:paraId="23362DFA" w14:textId="77777777" w:rsidR="00B752E4" w:rsidRPr="005914A2" w:rsidRDefault="00B752E4">
            <w:pPr>
              <w:pStyle w:val="FORMDATA"/>
              <w:rPr>
                <w:b/>
                <w:color w:val="auto"/>
              </w:rPr>
            </w:pPr>
            <w:r w:rsidRPr="005914A2">
              <w:rPr>
                <w:b/>
                <w:color w:val="auto"/>
              </w:rPr>
              <w:t>Hunting Telephone Number</w:t>
            </w:r>
          </w:p>
        </w:tc>
        <w:tc>
          <w:tcPr>
            <w:tcW w:w="2430" w:type="dxa"/>
            <w:tcBorders>
              <w:bottom w:val="single" w:sz="6" w:space="0" w:color="auto"/>
            </w:tcBorders>
          </w:tcPr>
          <w:p w14:paraId="708E8850" w14:textId="77777777" w:rsidR="00B752E4" w:rsidRPr="005914A2" w:rsidRDefault="00B752E4">
            <w:pPr>
              <w:pStyle w:val="FORMDATA"/>
              <w:rPr>
                <w:b/>
                <w:color w:val="auto"/>
              </w:rPr>
            </w:pPr>
            <w:r w:rsidRPr="005914A2">
              <w:rPr>
                <w:b/>
                <w:color w:val="auto"/>
              </w:rPr>
              <w:t>9192126617</w:t>
            </w:r>
          </w:p>
        </w:tc>
      </w:tr>
      <w:tr w:rsidR="00B752E4" w:rsidRPr="005914A2" w14:paraId="396F254D" w14:textId="77777777">
        <w:tc>
          <w:tcPr>
            <w:tcW w:w="2430" w:type="dxa"/>
            <w:shd w:val="clear" w:color="auto" w:fill="CC99FF"/>
          </w:tcPr>
          <w:p w14:paraId="3ACA764C" w14:textId="77777777" w:rsidR="00B752E4" w:rsidRPr="005914A2" w:rsidRDefault="00B752E4">
            <w:pPr>
              <w:pStyle w:val="FORMDATA"/>
              <w:rPr>
                <w:b/>
                <w:color w:val="auto"/>
              </w:rPr>
            </w:pPr>
            <w:r w:rsidRPr="005914A2">
              <w:rPr>
                <w:b/>
                <w:color w:val="auto"/>
              </w:rPr>
              <w:t>NOTYP</w:t>
            </w:r>
          </w:p>
        </w:tc>
        <w:tc>
          <w:tcPr>
            <w:tcW w:w="4320" w:type="dxa"/>
            <w:shd w:val="clear" w:color="auto" w:fill="CC99FF"/>
          </w:tcPr>
          <w:p w14:paraId="0429098B" w14:textId="77777777" w:rsidR="00B752E4" w:rsidRPr="005914A2" w:rsidRDefault="00B752E4">
            <w:pPr>
              <w:pStyle w:val="FORMDATA"/>
              <w:rPr>
                <w:b/>
                <w:color w:val="auto"/>
              </w:rPr>
            </w:pPr>
            <w:r w:rsidRPr="005914A2">
              <w:rPr>
                <w:b/>
                <w:color w:val="auto"/>
              </w:rPr>
              <w:t>Number Type</w:t>
            </w:r>
          </w:p>
        </w:tc>
        <w:tc>
          <w:tcPr>
            <w:tcW w:w="2430" w:type="dxa"/>
            <w:shd w:val="clear" w:color="auto" w:fill="CC99FF"/>
          </w:tcPr>
          <w:p w14:paraId="355FDB5C" w14:textId="77777777" w:rsidR="00B752E4" w:rsidRPr="005914A2" w:rsidRDefault="00B752E4">
            <w:pPr>
              <w:pStyle w:val="FORMDATA"/>
              <w:rPr>
                <w:b/>
                <w:color w:val="auto"/>
              </w:rPr>
            </w:pPr>
            <w:r w:rsidRPr="005914A2">
              <w:rPr>
                <w:b/>
                <w:color w:val="auto"/>
              </w:rPr>
              <w:t>T</w:t>
            </w:r>
          </w:p>
        </w:tc>
      </w:tr>
      <w:tr w:rsidR="00B752E4" w:rsidRPr="005914A2" w14:paraId="4FA5EB65" w14:textId="77777777">
        <w:trPr>
          <w:cantSplit/>
        </w:trPr>
        <w:tc>
          <w:tcPr>
            <w:tcW w:w="9180" w:type="dxa"/>
            <w:gridSpan w:val="3"/>
            <w:tcBorders>
              <w:bottom w:val="single" w:sz="6" w:space="0" w:color="auto"/>
            </w:tcBorders>
            <w:shd w:val="clear" w:color="auto" w:fill="99CCFF"/>
          </w:tcPr>
          <w:p w14:paraId="77F6BC62" w14:textId="77777777" w:rsidR="00B752E4" w:rsidRPr="005914A2" w:rsidRDefault="00B752E4">
            <w:pPr>
              <w:pStyle w:val="Heading5"/>
              <w:rPr>
                <w:rFonts w:cs="Arial"/>
                <w:color w:val="auto"/>
                <w:szCs w:val="24"/>
              </w:rPr>
            </w:pPr>
            <w:r w:rsidRPr="005914A2">
              <w:rPr>
                <w:rFonts w:cs="Arial"/>
                <w:color w:val="auto"/>
                <w:szCs w:val="24"/>
              </w:rPr>
              <w:t>Hunt Detail Section</w:t>
            </w:r>
          </w:p>
        </w:tc>
      </w:tr>
      <w:tr w:rsidR="00B752E4" w:rsidRPr="005914A2" w14:paraId="744E8624" w14:textId="77777777">
        <w:tc>
          <w:tcPr>
            <w:tcW w:w="2430" w:type="dxa"/>
            <w:shd w:val="clear" w:color="auto" w:fill="CC99FF"/>
          </w:tcPr>
          <w:p w14:paraId="2B445BD5" w14:textId="77777777" w:rsidR="00B752E4" w:rsidRPr="005914A2" w:rsidRDefault="00B752E4">
            <w:pPr>
              <w:pStyle w:val="FORMDATA"/>
              <w:rPr>
                <w:b/>
                <w:color w:val="auto"/>
              </w:rPr>
            </w:pPr>
            <w:r w:rsidRPr="005914A2">
              <w:rPr>
                <w:b/>
                <w:color w:val="auto"/>
              </w:rPr>
              <w:t>HTSEQ</w:t>
            </w:r>
          </w:p>
        </w:tc>
        <w:tc>
          <w:tcPr>
            <w:tcW w:w="4320" w:type="dxa"/>
            <w:shd w:val="clear" w:color="auto" w:fill="CC99FF"/>
          </w:tcPr>
          <w:p w14:paraId="7883C18F" w14:textId="77777777" w:rsidR="00B752E4" w:rsidRPr="005914A2" w:rsidRDefault="00B752E4">
            <w:pPr>
              <w:pStyle w:val="FORMDATA"/>
              <w:rPr>
                <w:b/>
                <w:color w:val="auto"/>
              </w:rPr>
            </w:pPr>
            <w:r w:rsidRPr="005914A2">
              <w:rPr>
                <w:b/>
                <w:color w:val="auto"/>
              </w:rPr>
              <w:t>Hunting Sequence</w:t>
            </w:r>
          </w:p>
        </w:tc>
        <w:tc>
          <w:tcPr>
            <w:tcW w:w="2430" w:type="dxa"/>
            <w:shd w:val="clear" w:color="auto" w:fill="CC99FF"/>
          </w:tcPr>
          <w:p w14:paraId="71A57A37" w14:textId="77777777" w:rsidR="00B752E4" w:rsidRPr="005914A2" w:rsidRDefault="00B752E4">
            <w:pPr>
              <w:pStyle w:val="FORMDATA"/>
              <w:rPr>
                <w:b/>
                <w:color w:val="auto"/>
              </w:rPr>
            </w:pPr>
            <w:r w:rsidRPr="005914A2">
              <w:rPr>
                <w:b/>
                <w:color w:val="auto"/>
              </w:rPr>
              <w:t>0002</w:t>
            </w:r>
          </w:p>
        </w:tc>
      </w:tr>
      <w:tr w:rsidR="00B752E4" w:rsidRPr="005914A2" w14:paraId="2F3CECB8" w14:textId="77777777">
        <w:tc>
          <w:tcPr>
            <w:tcW w:w="2430" w:type="dxa"/>
          </w:tcPr>
          <w:p w14:paraId="037CFE28" w14:textId="77777777" w:rsidR="00B752E4" w:rsidRPr="005914A2" w:rsidRDefault="00B752E4">
            <w:pPr>
              <w:pStyle w:val="FORMDATA"/>
              <w:rPr>
                <w:b/>
                <w:color w:val="auto"/>
              </w:rPr>
            </w:pPr>
            <w:r w:rsidRPr="005914A2">
              <w:rPr>
                <w:b/>
                <w:color w:val="auto"/>
              </w:rPr>
              <w:t>HLA</w:t>
            </w:r>
          </w:p>
        </w:tc>
        <w:tc>
          <w:tcPr>
            <w:tcW w:w="4320" w:type="dxa"/>
          </w:tcPr>
          <w:p w14:paraId="6D2EE75F" w14:textId="77777777" w:rsidR="00B752E4" w:rsidRPr="005914A2" w:rsidRDefault="00B752E4">
            <w:pPr>
              <w:pStyle w:val="FORMDATA"/>
              <w:rPr>
                <w:b/>
                <w:color w:val="auto"/>
              </w:rPr>
            </w:pPr>
            <w:r w:rsidRPr="005914A2">
              <w:rPr>
                <w:b/>
                <w:color w:val="auto"/>
              </w:rPr>
              <w:t>Hunt Line Activity</w:t>
            </w:r>
          </w:p>
        </w:tc>
        <w:tc>
          <w:tcPr>
            <w:tcW w:w="2430" w:type="dxa"/>
          </w:tcPr>
          <w:p w14:paraId="3B6F131C" w14:textId="77777777" w:rsidR="00B752E4" w:rsidRPr="005914A2" w:rsidRDefault="00B752E4">
            <w:pPr>
              <w:pStyle w:val="FORMDATA"/>
              <w:rPr>
                <w:b/>
                <w:color w:val="auto"/>
              </w:rPr>
            </w:pPr>
            <w:r w:rsidRPr="005914A2">
              <w:rPr>
                <w:b/>
                <w:color w:val="auto"/>
              </w:rPr>
              <w:t>E</w:t>
            </w:r>
          </w:p>
        </w:tc>
      </w:tr>
      <w:tr w:rsidR="00B752E4" w:rsidRPr="005914A2" w14:paraId="33F63E27" w14:textId="77777777">
        <w:tc>
          <w:tcPr>
            <w:tcW w:w="2430" w:type="dxa"/>
            <w:tcBorders>
              <w:bottom w:val="single" w:sz="6" w:space="0" w:color="auto"/>
            </w:tcBorders>
          </w:tcPr>
          <w:p w14:paraId="4F5216A0" w14:textId="77777777" w:rsidR="00B752E4" w:rsidRPr="005914A2" w:rsidRDefault="00B752E4">
            <w:pPr>
              <w:pStyle w:val="FORMDATA"/>
              <w:rPr>
                <w:b/>
                <w:color w:val="auto"/>
              </w:rPr>
            </w:pPr>
            <w:r w:rsidRPr="005914A2">
              <w:rPr>
                <w:b/>
                <w:color w:val="auto"/>
              </w:rPr>
              <w:t>HTN</w:t>
            </w:r>
          </w:p>
        </w:tc>
        <w:tc>
          <w:tcPr>
            <w:tcW w:w="4320" w:type="dxa"/>
            <w:tcBorders>
              <w:bottom w:val="single" w:sz="6" w:space="0" w:color="auto"/>
            </w:tcBorders>
          </w:tcPr>
          <w:p w14:paraId="1B3AD26B" w14:textId="77777777" w:rsidR="00B752E4" w:rsidRPr="005914A2" w:rsidRDefault="00B752E4">
            <w:pPr>
              <w:pStyle w:val="FORMDATA"/>
              <w:rPr>
                <w:b/>
                <w:color w:val="auto"/>
              </w:rPr>
            </w:pPr>
            <w:r w:rsidRPr="005914A2">
              <w:rPr>
                <w:b/>
                <w:color w:val="auto"/>
              </w:rPr>
              <w:t>Hunting Telephone Number</w:t>
            </w:r>
          </w:p>
        </w:tc>
        <w:tc>
          <w:tcPr>
            <w:tcW w:w="2430" w:type="dxa"/>
            <w:tcBorders>
              <w:bottom w:val="single" w:sz="6" w:space="0" w:color="auto"/>
            </w:tcBorders>
          </w:tcPr>
          <w:p w14:paraId="3AA701A1" w14:textId="77777777" w:rsidR="00B752E4" w:rsidRPr="005914A2" w:rsidRDefault="00B752E4">
            <w:pPr>
              <w:pStyle w:val="FORMDATA"/>
              <w:rPr>
                <w:b/>
                <w:color w:val="auto"/>
              </w:rPr>
            </w:pPr>
            <w:r w:rsidRPr="005914A2">
              <w:rPr>
                <w:b/>
                <w:color w:val="auto"/>
              </w:rPr>
              <w:t>9192129127</w:t>
            </w:r>
          </w:p>
        </w:tc>
      </w:tr>
      <w:tr w:rsidR="00B752E4" w:rsidRPr="005914A2" w14:paraId="6AF9BA4B" w14:textId="77777777">
        <w:tc>
          <w:tcPr>
            <w:tcW w:w="2430" w:type="dxa"/>
            <w:shd w:val="clear" w:color="auto" w:fill="CC99FF"/>
          </w:tcPr>
          <w:p w14:paraId="08BB2EA5" w14:textId="77777777" w:rsidR="00B752E4" w:rsidRPr="005914A2" w:rsidRDefault="00B752E4">
            <w:pPr>
              <w:pStyle w:val="FORMDATA"/>
              <w:rPr>
                <w:b/>
                <w:color w:val="auto"/>
              </w:rPr>
            </w:pPr>
            <w:r w:rsidRPr="005914A2">
              <w:rPr>
                <w:b/>
                <w:color w:val="auto"/>
              </w:rPr>
              <w:t>NOTYP</w:t>
            </w:r>
          </w:p>
        </w:tc>
        <w:tc>
          <w:tcPr>
            <w:tcW w:w="4320" w:type="dxa"/>
            <w:shd w:val="clear" w:color="auto" w:fill="CC99FF"/>
          </w:tcPr>
          <w:p w14:paraId="0FF92691" w14:textId="77777777" w:rsidR="00B752E4" w:rsidRPr="005914A2" w:rsidRDefault="00B752E4">
            <w:pPr>
              <w:pStyle w:val="FORMDATA"/>
              <w:rPr>
                <w:b/>
                <w:color w:val="auto"/>
              </w:rPr>
            </w:pPr>
            <w:r w:rsidRPr="005914A2">
              <w:rPr>
                <w:b/>
                <w:color w:val="auto"/>
              </w:rPr>
              <w:t>Number Type</w:t>
            </w:r>
          </w:p>
        </w:tc>
        <w:tc>
          <w:tcPr>
            <w:tcW w:w="2430" w:type="dxa"/>
            <w:shd w:val="clear" w:color="auto" w:fill="CC99FF"/>
          </w:tcPr>
          <w:p w14:paraId="64494C1C" w14:textId="77777777" w:rsidR="00B752E4" w:rsidRPr="005914A2" w:rsidRDefault="00B752E4">
            <w:pPr>
              <w:pStyle w:val="FORMDATA"/>
              <w:rPr>
                <w:b/>
                <w:color w:val="auto"/>
              </w:rPr>
            </w:pPr>
            <w:r w:rsidRPr="005914A2">
              <w:rPr>
                <w:b/>
                <w:color w:val="auto"/>
              </w:rPr>
              <w:t>T</w:t>
            </w:r>
          </w:p>
        </w:tc>
      </w:tr>
      <w:tr w:rsidR="00B752E4" w:rsidRPr="005914A2" w14:paraId="293D9BB4" w14:textId="77777777">
        <w:trPr>
          <w:cantSplit/>
        </w:trPr>
        <w:tc>
          <w:tcPr>
            <w:tcW w:w="9180" w:type="dxa"/>
            <w:gridSpan w:val="3"/>
            <w:tcBorders>
              <w:bottom w:val="single" w:sz="6" w:space="0" w:color="auto"/>
            </w:tcBorders>
            <w:shd w:val="clear" w:color="auto" w:fill="99CCFF"/>
          </w:tcPr>
          <w:p w14:paraId="096CAD36" w14:textId="77777777" w:rsidR="00B752E4" w:rsidRPr="005914A2" w:rsidRDefault="00B752E4">
            <w:pPr>
              <w:pStyle w:val="Heading5"/>
              <w:rPr>
                <w:rFonts w:cs="Arial"/>
                <w:color w:val="auto"/>
                <w:szCs w:val="24"/>
              </w:rPr>
            </w:pPr>
            <w:r w:rsidRPr="005914A2">
              <w:rPr>
                <w:rFonts w:cs="Arial"/>
                <w:color w:val="auto"/>
                <w:szCs w:val="24"/>
              </w:rPr>
              <w:t>Hunt Detail Section</w:t>
            </w:r>
          </w:p>
        </w:tc>
      </w:tr>
      <w:tr w:rsidR="00B752E4" w:rsidRPr="005914A2" w14:paraId="014EB4F8" w14:textId="77777777">
        <w:tc>
          <w:tcPr>
            <w:tcW w:w="2430" w:type="dxa"/>
          </w:tcPr>
          <w:p w14:paraId="3B8B0CE0" w14:textId="77777777" w:rsidR="00B752E4" w:rsidRPr="005914A2" w:rsidRDefault="00B752E4">
            <w:pPr>
              <w:pStyle w:val="FORMDATA"/>
              <w:rPr>
                <w:b/>
                <w:color w:val="auto"/>
              </w:rPr>
            </w:pPr>
            <w:r w:rsidRPr="005914A2">
              <w:rPr>
                <w:b/>
                <w:color w:val="auto"/>
              </w:rPr>
              <w:t>HTSEQ</w:t>
            </w:r>
            <w:r w:rsidRPr="005914A2">
              <w:rPr>
                <w:b/>
                <w:color w:val="auto"/>
              </w:rPr>
              <w:tab/>
            </w:r>
          </w:p>
        </w:tc>
        <w:tc>
          <w:tcPr>
            <w:tcW w:w="4320" w:type="dxa"/>
          </w:tcPr>
          <w:p w14:paraId="6079C7F6" w14:textId="77777777" w:rsidR="00B752E4" w:rsidRPr="005914A2" w:rsidRDefault="00B752E4">
            <w:pPr>
              <w:pStyle w:val="FORMDATA"/>
              <w:rPr>
                <w:b/>
                <w:color w:val="auto"/>
              </w:rPr>
            </w:pPr>
            <w:r w:rsidRPr="005914A2">
              <w:rPr>
                <w:b/>
                <w:color w:val="auto"/>
              </w:rPr>
              <w:t>Hunting Sequence</w:t>
            </w:r>
          </w:p>
        </w:tc>
        <w:tc>
          <w:tcPr>
            <w:tcW w:w="2430" w:type="dxa"/>
          </w:tcPr>
          <w:p w14:paraId="3AF9195C" w14:textId="77777777" w:rsidR="00B752E4" w:rsidRPr="005914A2" w:rsidRDefault="00B752E4">
            <w:pPr>
              <w:pStyle w:val="FORMDATA"/>
              <w:rPr>
                <w:b/>
                <w:color w:val="auto"/>
              </w:rPr>
            </w:pPr>
            <w:r w:rsidRPr="005914A2">
              <w:rPr>
                <w:b/>
                <w:color w:val="auto"/>
              </w:rPr>
              <w:t>0003</w:t>
            </w:r>
          </w:p>
        </w:tc>
      </w:tr>
      <w:tr w:rsidR="00B752E4" w:rsidRPr="005914A2" w14:paraId="2DAE7A60" w14:textId="77777777">
        <w:tc>
          <w:tcPr>
            <w:tcW w:w="2430" w:type="dxa"/>
          </w:tcPr>
          <w:p w14:paraId="438139B4" w14:textId="77777777" w:rsidR="00B752E4" w:rsidRPr="005914A2" w:rsidRDefault="00B752E4">
            <w:pPr>
              <w:pStyle w:val="FORMDATA"/>
              <w:rPr>
                <w:b/>
                <w:color w:val="auto"/>
              </w:rPr>
            </w:pPr>
            <w:r w:rsidRPr="005914A2">
              <w:rPr>
                <w:b/>
                <w:color w:val="auto"/>
              </w:rPr>
              <w:t>HLA</w:t>
            </w:r>
          </w:p>
        </w:tc>
        <w:tc>
          <w:tcPr>
            <w:tcW w:w="4320" w:type="dxa"/>
          </w:tcPr>
          <w:p w14:paraId="4F8F7D4A" w14:textId="77777777" w:rsidR="00B752E4" w:rsidRPr="005914A2" w:rsidRDefault="00B752E4">
            <w:pPr>
              <w:pStyle w:val="FORMDATA"/>
              <w:rPr>
                <w:b/>
                <w:color w:val="auto"/>
              </w:rPr>
            </w:pPr>
            <w:r w:rsidRPr="005914A2">
              <w:rPr>
                <w:b/>
                <w:color w:val="auto"/>
              </w:rPr>
              <w:t>Hunt Line Activity</w:t>
            </w:r>
          </w:p>
        </w:tc>
        <w:tc>
          <w:tcPr>
            <w:tcW w:w="2430" w:type="dxa"/>
          </w:tcPr>
          <w:p w14:paraId="4EC66F73" w14:textId="77777777" w:rsidR="00B752E4" w:rsidRPr="005914A2" w:rsidRDefault="00B752E4">
            <w:pPr>
              <w:pStyle w:val="FORMDATA"/>
              <w:rPr>
                <w:b/>
                <w:color w:val="auto"/>
              </w:rPr>
            </w:pPr>
            <w:r w:rsidRPr="005914A2">
              <w:rPr>
                <w:b/>
                <w:color w:val="auto"/>
              </w:rPr>
              <w:t>N</w:t>
            </w:r>
          </w:p>
        </w:tc>
      </w:tr>
      <w:tr w:rsidR="00B752E4" w:rsidRPr="005914A2" w14:paraId="6D76AC24" w14:textId="77777777">
        <w:tc>
          <w:tcPr>
            <w:tcW w:w="2430" w:type="dxa"/>
            <w:tcBorders>
              <w:bottom w:val="single" w:sz="6" w:space="0" w:color="auto"/>
            </w:tcBorders>
          </w:tcPr>
          <w:p w14:paraId="1999886C" w14:textId="77777777" w:rsidR="00B752E4" w:rsidRPr="005914A2" w:rsidRDefault="00B752E4">
            <w:pPr>
              <w:pStyle w:val="FORMDATA"/>
              <w:rPr>
                <w:b/>
                <w:color w:val="auto"/>
              </w:rPr>
            </w:pPr>
            <w:r w:rsidRPr="005914A2">
              <w:rPr>
                <w:b/>
                <w:color w:val="auto"/>
              </w:rPr>
              <w:t>HTN</w:t>
            </w:r>
          </w:p>
        </w:tc>
        <w:tc>
          <w:tcPr>
            <w:tcW w:w="4320" w:type="dxa"/>
            <w:tcBorders>
              <w:bottom w:val="single" w:sz="6" w:space="0" w:color="auto"/>
            </w:tcBorders>
          </w:tcPr>
          <w:p w14:paraId="32135F04" w14:textId="77777777" w:rsidR="00B752E4" w:rsidRPr="005914A2" w:rsidRDefault="00B752E4">
            <w:pPr>
              <w:pStyle w:val="FORMDATA"/>
              <w:rPr>
                <w:b/>
                <w:color w:val="auto"/>
              </w:rPr>
            </w:pPr>
            <w:r w:rsidRPr="005914A2">
              <w:rPr>
                <w:b/>
                <w:color w:val="auto"/>
              </w:rPr>
              <w:t>Hunting Telephone Number</w:t>
            </w:r>
          </w:p>
        </w:tc>
        <w:tc>
          <w:tcPr>
            <w:tcW w:w="2430" w:type="dxa"/>
            <w:tcBorders>
              <w:bottom w:val="single" w:sz="6" w:space="0" w:color="auto"/>
            </w:tcBorders>
          </w:tcPr>
          <w:p w14:paraId="2C30F6BE" w14:textId="77777777" w:rsidR="00B752E4" w:rsidRPr="005914A2" w:rsidRDefault="00B752E4">
            <w:pPr>
              <w:pStyle w:val="FORMDATA"/>
              <w:rPr>
                <w:b/>
                <w:color w:val="auto"/>
              </w:rPr>
            </w:pPr>
            <w:r w:rsidRPr="005914A2">
              <w:rPr>
                <w:b/>
                <w:color w:val="auto"/>
              </w:rPr>
              <w:t>9192123476</w:t>
            </w:r>
          </w:p>
        </w:tc>
      </w:tr>
      <w:tr w:rsidR="00B752E4" w:rsidRPr="005914A2" w14:paraId="4E37E7A3" w14:textId="77777777">
        <w:tc>
          <w:tcPr>
            <w:tcW w:w="2430" w:type="dxa"/>
            <w:shd w:val="clear" w:color="auto" w:fill="CC99FF"/>
          </w:tcPr>
          <w:p w14:paraId="7CB6C81A" w14:textId="77777777" w:rsidR="00B752E4" w:rsidRPr="005914A2" w:rsidRDefault="00B752E4">
            <w:pPr>
              <w:pStyle w:val="FORMDATA"/>
              <w:rPr>
                <w:b/>
                <w:color w:val="auto"/>
              </w:rPr>
            </w:pPr>
            <w:r w:rsidRPr="005914A2">
              <w:rPr>
                <w:b/>
                <w:color w:val="auto"/>
              </w:rPr>
              <w:t>NOTYP</w:t>
            </w:r>
          </w:p>
        </w:tc>
        <w:tc>
          <w:tcPr>
            <w:tcW w:w="4320" w:type="dxa"/>
            <w:shd w:val="clear" w:color="auto" w:fill="CC99FF"/>
          </w:tcPr>
          <w:p w14:paraId="0B27845C" w14:textId="77777777" w:rsidR="00B752E4" w:rsidRPr="005914A2" w:rsidRDefault="00B752E4">
            <w:pPr>
              <w:pStyle w:val="FORMDATA"/>
              <w:rPr>
                <w:b/>
                <w:color w:val="auto"/>
              </w:rPr>
            </w:pPr>
            <w:r w:rsidRPr="005914A2">
              <w:rPr>
                <w:b/>
                <w:color w:val="auto"/>
              </w:rPr>
              <w:t>Number Type</w:t>
            </w:r>
          </w:p>
        </w:tc>
        <w:tc>
          <w:tcPr>
            <w:tcW w:w="2430" w:type="dxa"/>
            <w:shd w:val="clear" w:color="auto" w:fill="CC99FF"/>
          </w:tcPr>
          <w:p w14:paraId="060D7B17" w14:textId="77777777" w:rsidR="00B752E4" w:rsidRPr="005914A2" w:rsidRDefault="00B752E4">
            <w:pPr>
              <w:pStyle w:val="FORMDATA"/>
              <w:rPr>
                <w:b/>
                <w:color w:val="auto"/>
                <w:lang w:val="fr-FR"/>
              </w:rPr>
            </w:pPr>
            <w:r w:rsidRPr="005914A2">
              <w:rPr>
                <w:b/>
                <w:color w:val="auto"/>
                <w:lang w:val="fr-FR"/>
              </w:rPr>
              <w:t>T</w:t>
            </w:r>
          </w:p>
        </w:tc>
      </w:tr>
      <w:tr w:rsidR="00B752E4" w:rsidRPr="005914A2" w14:paraId="0AC0BBAC" w14:textId="77777777">
        <w:trPr>
          <w:cantSplit/>
          <w:trHeight w:val="255"/>
        </w:trPr>
        <w:tc>
          <w:tcPr>
            <w:tcW w:w="9180" w:type="dxa"/>
            <w:gridSpan w:val="3"/>
            <w:shd w:val="clear" w:color="auto" w:fill="0000FF"/>
          </w:tcPr>
          <w:p w14:paraId="51BE4097" w14:textId="77777777" w:rsidR="00B752E4" w:rsidRPr="005914A2" w:rsidRDefault="00B752E4">
            <w:pPr>
              <w:pStyle w:val="BodyText"/>
              <w:rPr>
                <w:color w:val="auto"/>
                <w:lang w:val="fr-FR"/>
              </w:rPr>
            </w:pPr>
            <w:r w:rsidRPr="005914A2">
              <w:rPr>
                <w:rFonts w:ascii="Arial" w:hAnsi="Arial" w:cs="Arial"/>
                <w:color w:val="auto"/>
                <w:sz w:val="24"/>
                <w:szCs w:val="24"/>
                <w:lang w:val="fr-FR"/>
              </w:rPr>
              <w:t>PS  FORM</w:t>
            </w:r>
          </w:p>
        </w:tc>
      </w:tr>
      <w:tr w:rsidR="00B752E4" w:rsidRPr="005914A2" w14:paraId="6F5DED35" w14:textId="77777777">
        <w:trPr>
          <w:cantSplit/>
          <w:trHeight w:val="255"/>
        </w:trPr>
        <w:tc>
          <w:tcPr>
            <w:tcW w:w="9180" w:type="dxa"/>
            <w:gridSpan w:val="3"/>
            <w:shd w:val="clear" w:color="auto" w:fill="99CCFF"/>
          </w:tcPr>
          <w:p w14:paraId="1EEC6EA8" w14:textId="77777777" w:rsidR="00B752E4" w:rsidRPr="005914A2" w:rsidRDefault="00B752E4">
            <w:pPr>
              <w:rPr>
                <w:rFonts w:ascii="Arial" w:hAnsi="Arial" w:cs="Arial"/>
                <w:b/>
                <w:lang w:val="fr-FR"/>
              </w:rPr>
            </w:pPr>
            <w:r w:rsidRPr="005914A2">
              <w:rPr>
                <w:rFonts w:ascii="Arial" w:hAnsi="Arial" w:cs="Arial"/>
                <w:b/>
                <w:lang w:val="fr-FR"/>
              </w:rPr>
              <w:t>Administrative Section</w:t>
            </w:r>
          </w:p>
        </w:tc>
      </w:tr>
      <w:tr w:rsidR="00B752E4" w:rsidRPr="005914A2" w14:paraId="55241B07" w14:textId="77777777">
        <w:trPr>
          <w:trHeight w:val="255"/>
        </w:trPr>
        <w:tc>
          <w:tcPr>
            <w:tcW w:w="2430" w:type="dxa"/>
          </w:tcPr>
          <w:p w14:paraId="016203B8" w14:textId="77777777" w:rsidR="00B752E4" w:rsidRPr="005914A2" w:rsidRDefault="00B752E4">
            <w:pPr>
              <w:pStyle w:val="FORMDATA"/>
              <w:rPr>
                <w:b/>
                <w:color w:val="auto"/>
                <w:lang w:val="fr-FR"/>
              </w:rPr>
            </w:pPr>
            <w:r w:rsidRPr="005914A2">
              <w:rPr>
                <w:b/>
                <w:color w:val="auto"/>
                <w:lang w:val="fr-FR"/>
              </w:rPr>
              <w:t>PQTY</w:t>
            </w:r>
          </w:p>
        </w:tc>
        <w:tc>
          <w:tcPr>
            <w:tcW w:w="4320" w:type="dxa"/>
          </w:tcPr>
          <w:p w14:paraId="283547E4" w14:textId="77777777" w:rsidR="00B752E4" w:rsidRPr="005914A2" w:rsidRDefault="00B752E4">
            <w:pPr>
              <w:pStyle w:val="FORMDATA"/>
              <w:rPr>
                <w:b/>
                <w:color w:val="auto"/>
                <w:lang w:val="fr-FR"/>
              </w:rPr>
            </w:pPr>
            <w:r w:rsidRPr="005914A2">
              <w:rPr>
                <w:b/>
                <w:color w:val="auto"/>
                <w:lang w:val="fr-FR"/>
              </w:rPr>
              <w:t>Port Quantity</w:t>
            </w:r>
          </w:p>
        </w:tc>
        <w:tc>
          <w:tcPr>
            <w:tcW w:w="2430" w:type="dxa"/>
          </w:tcPr>
          <w:p w14:paraId="1F13C974" w14:textId="77777777" w:rsidR="00B752E4" w:rsidRPr="005914A2" w:rsidRDefault="00B752E4">
            <w:pPr>
              <w:pStyle w:val="FORMDATA"/>
              <w:rPr>
                <w:b/>
                <w:color w:val="auto"/>
              </w:rPr>
            </w:pPr>
            <w:r w:rsidRPr="005914A2">
              <w:rPr>
                <w:b/>
                <w:color w:val="auto"/>
              </w:rPr>
              <w:t>003</w:t>
            </w:r>
          </w:p>
        </w:tc>
      </w:tr>
      <w:tr w:rsidR="00B752E4" w:rsidRPr="005914A2" w14:paraId="27395F4B" w14:textId="77777777">
        <w:trPr>
          <w:cantSplit/>
          <w:trHeight w:val="255"/>
        </w:trPr>
        <w:tc>
          <w:tcPr>
            <w:tcW w:w="9180" w:type="dxa"/>
            <w:gridSpan w:val="3"/>
            <w:tcBorders>
              <w:bottom w:val="single" w:sz="6" w:space="0" w:color="auto"/>
            </w:tcBorders>
            <w:shd w:val="clear" w:color="auto" w:fill="99CCFF"/>
          </w:tcPr>
          <w:p w14:paraId="652DC05B" w14:textId="77777777" w:rsidR="00B752E4" w:rsidRPr="005914A2" w:rsidRDefault="00B752E4">
            <w:pPr>
              <w:pStyle w:val="Heading5"/>
              <w:rPr>
                <w:bCs/>
                <w:iCs w:val="0"/>
                <w:color w:val="auto"/>
              </w:rPr>
            </w:pPr>
            <w:r w:rsidRPr="005914A2">
              <w:rPr>
                <w:bCs/>
                <w:iCs w:val="0"/>
                <w:color w:val="auto"/>
              </w:rPr>
              <w:t>Service Details Section</w:t>
            </w:r>
          </w:p>
        </w:tc>
      </w:tr>
      <w:tr w:rsidR="00B752E4" w:rsidRPr="005914A2" w14:paraId="2FB1B6D7" w14:textId="77777777">
        <w:trPr>
          <w:trHeight w:val="255"/>
        </w:trPr>
        <w:tc>
          <w:tcPr>
            <w:tcW w:w="2430" w:type="dxa"/>
            <w:shd w:val="clear" w:color="auto" w:fill="CC99FF"/>
          </w:tcPr>
          <w:p w14:paraId="5F0979DD" w14:textId="77777777" w:rsidR="00B752E4" w:rsidRPr="005914A2" w:rsidRDefault="00B752E4">
            <w:pPr>
              <w:pStyle w:val="FORMDATA"/>
              <w:rPr>
                <w:b/>
                <w:color w:val="auto"/>
              </w:rPr>
            </w:pPr>
            <w:r w:rsidRPr="005914A2">
              <w:rPr>
                <w:b/>
                <w:color w:val="auto"/>
              </w:rPr>
              <w:t>LNUM</w:t>
            </w:r>
          </w:p>
        </w:tc>
        <w:tc>
          <w:tcPr>
            <w:tcW w:w="4320" w:type="dxa"/>
            <w:shd w:val="clear" w:color="auto" w:fill="CC99FF"/>
          </w:tcPr>
          <w:p w14:paraId="09950747" w14:textId="77777777" w:rsidR="00B752E4" w:rsidRPr="005914A2" w:rsidRDefault="00B752E4">
            <w:pPr>
              <w:pStyle w:val="FORMDATA"/>
              <w:rPr>
                <w:b/>
                <w:color w:val="auto"/>
              </w:rPr>
            </w:pPr>
            <w:r w:rsidRPr="005914A2">
              <w:rPr>
                <w:b/>
                <w:color w:val="auto"/>
              </w:rPr>
              <w:t>Line Number</w:t>
            </w:r>
          </w:p>
        </w:tc>
        <w:tc>
          <w:tcPr>
            <w:tcW w:w="2430" w:type="dxa"/>
            <w:shd w:val="clear" w:color="auto" w:fill="CC99FF"/>
          </w:tcPr>
          <w:p w14:paraId="3544E92A" w14:textId="77777777" w:rsidR="00B752E4" w:rsidRPr="005914A2" w:rsidRDefault="00B752E4">
            <w:pPr>
              <w:pStyle w:val="FORMDATA"/>
              <w:rPr>
                <w:b/>
                <w:color w:val="auto"/>
              </w:rPr>
            </w:pPr>
            <w:r w:rsidRPr="005914A2">
              <w:rPr>
                <w:b/>
                <w:color w:val="auto"/>
              </w:rPr>
              <w:t>00001</w:t>
            </w:r>
          </w:p>
        </w:tc>
      </w:tr>
      <w:tr w:rsidR="00B752E4" w:rsidRPr="005914A2" w14:paraId="18F22647" w14:textId="77777777">
        <w:trPr>
          <w:trHeight w:val="255"/>
        </w:trPr>
        <w:tc>
          <w:tcPr>
            <w:tcW w:w="2430" w:type="dxa"/>
          </w:tcPr>
          <w:p w14:paraId="4FC033FD" w14:textId="77777777" w:rsidR="00B752E4" w:rsidRPr="005914A2" w:rsidRDefault="00B752E4">
            <w:pPr>
              <w:pStyle w:val="FORMDATA"/>
              <w:rPr>
                <w:b/>
                <w:color w:val="auto"/>
              </w:rPr>
            </w:pPr>
            <w:r w:rsidRPr="005914A2">
              <w:rPr>
                <w:b/>
                <w:color w:val="auto"/>
              </w:rPr>
              <w:t>LNA</w:t>
            </w:r>
          </w:p>
        </w:tc>
        <w:tc>
          <w:tcPr>
            <w:tcW w:w="4320" w:type="dxa"/>
          </w:tcPr>
          <w:p w14:paraId="1B97619B" w14:textId="77777777" w:rsidR="00B752E4" w:rsidRPr="005914A2" w:rsidRDefault="00B752E4">
            <w:pPr>
              <w:pStyle w:val="FORMDATA"/>
              <w:rPr>
                <w:b/>
                <w:color w:val="auto"/>
              </w:rPr>
            </w:pPr>
            <w:r w:rsidRPr="005914A2">
              <w:rPr>
                <w:b/>
                <w:color w:val="auto"/>
              </w:rPr>
              <w:t>Line Activity</w:t>
            </w:r>
          </w:p>
        </w:tc>
        <w:tc>
          <w:tcPr>
            <w:tcW w:w="2430" w:type="dxa"/>
          </w:tcPr>
          <w:p w14:paraId="198831FB" w14:textId="77777777" w:rsidR="00B752E4" w:rsidRPr="005914A2" w:rsidRDefault="00B752E4">
            <w:pPr>
              <w:pStyle w:val="FORMDATA"/>
              <w:rPr>
                <w:b/>
                <w:color w:val="auto"/>
              </w:rPr>
            </w:pPr>
            <w:r w:rsidRPr="005914A2">
              <w:rPr>
                <w:b/>
                <w:color w:val="auto"/>
              </w:rPr>
              <w:t>C</w:t>
            </w:r>
          </w:p>
        </w:tc>
      </w:tr>
      <w:tr w:rsidR="00B752E4" w:rsidRPr="005914A2" w14:paraId="43CE441B" w14:textId="77777777">
        <w:trPr>
          <w:trHeight w:val="255"/>
        </w:trPr>
        <w:tc>
          <w:tcPr>
            <w:tcW w:w="2430" w:type="dxa"/>
          </w:tcPr>
          <w:p w14:paraId="1CB33F32" w14:textId="77777777" w:rsidR="00B752E4" w:rsidRPr="005914A2" w:rsidRDefault="00B752E4">
            <w:pPr>
              <w:pStyle w:val="FORMDATA"/>
              <w:rPr>
                <w:b/>
                <w:color w:val="auto"/>
              </w:rPr>
            </w:pPr>
            <w:r w:rsidRPr="005914A2">
              <w:rPr>
                <w:b/>
                <w:color w:val="auto"/>
              </w:rPr>
              <w:t>TNS</w:t>
            </w:r>
          </w:p>
        </w:tc>
        <w:tc>
          <w:tcPr>
            <w:tcW w:w="4320" w:type="dxa"/>
          </w:tcPr>
          <w:p w14:paraId="238C2CFE" w14:textId="77777777" w:rsidR="00B752E4" w:rsidRPr="005914A2" w:rsidRDefault="00B752E4">
            <w:pPr>
              <w:pStyle w:val="FORMDATA"/>
              <w:rPr>
                <w:b/>
                <w:color w:val="auto"/>
              </w:rPr>
            </w:pPr>
            <w:r w:rsidRPr="005914A2">
              <w:rPr>
                <w:b/>
                <w:color w:val="auto"/>
              </w:rPr>
              <w:t>Telephone Numbers</w:t>
            </w:r>
          </w:p>
        </w:tc>
        <w:tc>
          <w:tcPr>
            <w:tcW w:w="2430" w:type="dxa"/>
          </w:tcPr>
          <w:p w14:paraId="53A6DF38" w14:textId="77777777" w:rsidR="00B752E4" w:rsidRPr="005914A2" w:rsidRDefault="00B752E4">
            <w:pPr>
              <w:pStyle w:val="FORMDATA"/>
              <w:rPr>
                <w:b/>
                <w:color w:val="auto"/>
              </w:rPr>
            </w:pPr>
            <w:r w:rsidRPr="005914A2">
              <w:rPr>
                <w:b/>
                <w:color w:val="auto"/>
              </w:rPr>
              <w:t>9192126617</w:t>
            </w:r>
          </w:p>
        </w:tc>
      </w:tr>
      <w:tr w:rsidR="00B752E4" w:rsidRPr="005914A2" w14:paraId="1FD23E76" w14:textId="77777777">
        <w:trPr>
          <w:trHeight w:val="255"/>
        </w:trPr>
        <w:tc>
          <w:tcPr>
            <w:tcW w:w="2430" w:type="dxa"/>
          </w:tcPr>
          <w:p w14:paraId="5B1794B3" w14:textId="77777777" w:rsidR="00B752E4" w:rsidRPr="005914A2" w:rsidRDefault="00B752E4">
            <w:pPr>
              <w:pStyle w:val="FORMDATA"/>
              <w:rPr>
                <w:b/>
                <w:color w:val="auto"/>
              </w:rPr>
            </w:pPr>
            <w:r w:rsidRPr="005914A2">
              <w:rPr>
                <w:b/>
                <w:color w:val="auto"/>
              </w:rPr>
              <w:t>FEATURE ACTIVITY</w:t>
            </w:r>
          </w:p>
        </w:tc>
        <w:tc>
          <w:tcPr>
            <w:tcW w:w="4320" w:type="dxa"/>
          </w:tcPr>
          <w:p w14:paraId="32B08F83" w14:textId="77777777" w:rsidR="00B752E4" w:rsidRPr="005914A2" w:rsidRDefault="00B752E4">
            <w:pPr>
              <w:pStyle w:val="FORMDATA"/>
              <w:rPr>
                <w:b/>
                <w:color w:val="auto"/>
              </w:rPr>
            </w:pPr>
            <w:r w:rsidRPr="005914A2">
              <w:rPr>
                <w:b/>
                <w:color w:val="auto"/>
              </w:rPr>
              <w:t>Feature Activity</w:t>
            </w:r>
          </w:p>
        </w:tc>
        <w:tc>
          <w:tcPr>
            <w:tcW w:w="2430" w:type="dxa"/>
          </w:tcPr>
          <w:p w14:paraId="3A7E716D" w14:textId="77777777" w:rsidR="00B752E4" w:rsidRPr="005914A2" w:rsidRDefault="00B752E4">
            <w:pPr>
              <w:pStyle w:val="FORMDATA"/>
              <w:rPr>
                <w:b/>
                <w:color w:val="auto"/>
              </w:rPr>
            </w:pPr>
            <w:r w:rsidRPr="005914A2">
              <w:rPr>
                <w:b/>
                <w:color w:val="auto"/>
              </w:rPr>
              <w:t>D</w:t>
            </w:r>
          </w:p>
        </w:tc>
      </w:tr>
      <w:tr w:rsidR="00B752E4" w:rsidRPr="005914A2" w14:paraId="2A3F6D2D" w14:textId="77777777">
        <w:trPr>
          <w:trHeight w:val="255"/>
        </w:trPr>
        <w:tc>
          <w:tcPr>
            <w:tcW w:w="2430" w:type="dxa"/>
          </w:tcPr>
          <w:p w14:paraId="5FB302DE" w14:textId="77777777" w:rsidR="00B752E4" w:rsidRPr="005914A2" w:rsidRDefault="00B752E4">
            <w:pPr>
              <w:pStyle w:val="FORMDATA"/>
              <w:rPr>
                <w:b/>
                <w:color w:val="auto"/>
              </w:rPr>
            </w:pPr>
            <w:r w:rsidRPr="005914A2">
              <w:rPr>
                <w:b/>
                <w:color w:val="auto"/>
              </w:rPr>
              <w:t>FEATURE</w:t>
            </w:r>
          </w:p>
        </w:tc>
        <w:tc>
          <w:tcPr>
            <w:tcW w:w="4320" w:type="dxa"/>
          </w:tcPr>
          <w:p w14:paraId="7181DBDB" w14:textId="77777777" w:rsidR="00B752E4" w:rsidRPr="005914A2" w:rsidRDefault="00B752E4">
            <w:pPr>
              <w:pStyle w:val="FORMDATA"/>
              <w:rPr>
                <w:b/>
                <w:color w:val="auto"/>
              </w:rPr>
            </w:pPr>
            <w:r w:rsidRPr="005914A2">
              <w:rPr>
                <w:b/>
                <w:color w:val="auto"/>
              </w:rPr>
              <w:t>Feature</w:t>
            </w:r>
          </w:p>
        </w:tc>
        <w:tc>
          <w:tcPr>
            <w:tcW w:w="2430" w:type="dxa"/>
          </w:tcPr>
          <w:p w14:paraId="1DDC5F44" w14:textId="77777777" w:rsidR="00B752E4" w:rsidRPr="005914A2" w:rsidRDefault="00B752E4">
            <w:pPr>
              <w:pStyle w:val="FORMDATA"/>
              <w:rPr>
                <w:b/>
                <w:color w:val="auto"/>
              </w:rPr>
            </w:pPr>
            <w:r w:rsidRPr="005914A2">
              <w:rPr>
                <w:b/>
                <w:color w:val="auto"/>
              </w:rPr>
              <w:t>ESL</w:t>
            </w:r>
          </w:p>
        </w:tc>
      </w:tr>
      <w:tr w:rsidR="00B752E4" w:rsidRPr="005914A2" w14:paraId="7F9E5AC5" w14:textId="77777777">
        <w:trPr>
          <w:trHeight w:val="255"/>
        </w:trPr>
        <w:tc>
          <w:tcPr>
            <w:tcW w:w="2430" w:type="dxa"/>
          </w:tcPr>
          <w:p w14:paraId="5E4C1709" w14:textId="77777777" w:rsidR="00B752E4" w:rsidRPr="005914A2" w:rsidRDefault="00B752E4">
            <w:pPr>
              <w:pStyle w:val="FORMDATA"/>
              <w:rPr>
                <w:b/>
                <w:color w:val="auto"/>
              </w:rPr>
            </w:pPr>
            <w:r w:rsidRPr="005914A2">
              <w:rPr>
                <w:b/>
                <w:color w:val="auto"/>
              </w:rPr>
              <w:t>FEATURE ACTIVITY</w:t>
            </w:r>
          </w:p>
        </w:tc>
        <w:tc>
          <w:tcPr>
            <w:tcW w:w="4320" w:type="dxa"/>
          </w:tcPr>
          <w:p w14:paraId="281C9D3F" w14:textId="77777777" w:rsidR="00B752E4" w:rsidRPr="005914A2" w:rsidRDefault="00B752E4">
            <w:pPr>
              <w:pStyle w:val="FORMDATA"/>
              <w:rPr>
                <w:b/>
                <w:color w:val="auto"/>
              </w:rPr>
            </w:pPr>
            <w:r w:rsidRPr="005914A2">
              <w:rPr>
                <w:b/>
                <w:color w:val="auto"/>
              </w:rPr>
              <w:t>Feature Activity</w:t>
            </w:r>
          </w:p>
        </w:tc>
        <w:tc>
          <w:tcPr>
            <w:tcW w:w="2430" w:type="dxa"/>
          </w:tcPr>
          <w:p w14:paraId="6CC93FB8" w14:textId="77777777" w:rsidR="00B752E4" w:rsidRPr="005914A2" w:rsidRDefault="00B752E4">
            <w:pPr>
              <w:pStyle w:val="FORMDATA"/>
              <w:rPr>
                <w:b/>
                <w:color w:val="auto"/>
              </w:rPr>
            </w:pPr>
            <w:r w:rsidRPr="005914A2">
              <w:rPr>
                <w:b/>
                <w:color w:val="auto"/>
              </w:rPr>
              <w:t>D</w:t>
            </w:r>
          </w:p>
        </w:tc>
      </w:tr>
      <w:tr w:rsidR="00B752E4" w:rsidRPr="005914A2" w14:paraId="7E94E224" w14:textId="77777777">
        <w:trPr>
          <w:trHeight w:val="255"/>
        </w:trPr>
        <w:tc>
          <w:tcPr>
            <w:tcW w:w="2430" w:type="dxa"/>
          </w:tcPr>
          <w:p w14:paraId="790D2B2D" w14:textId="77777777" w:rsidR="00B752E4" w:rsidRPr="005914A2" w:rsidRDefault="00B752E4">
            <w:pPr>
              <w:pStyle w:val="FORMDATA"/>
              <w:rPr>
                <w:b/>
                <w:color w:val="auto"/>
              </w:rPr>
            </w:pPr>
            <w:r w:rsidRPr="005914A2">
              <w:rPr>
                <w:b/>
                <w:color w:val="auto"/>
              </w:rPr>
              <w:t>FEATURE</w:t>
            </w:r>
          </w:p>
        </w:tc>
        <w:tc>
          <w:tcPr>
            <w:tcW w:w="4320" w:type="dxa"/>
          </w:tcPr>
          <w:p w14:paraId="093E680B" w14:textId="77777777" w:rsidR="00B752E4" w:rsidRPr="005914A2" w:rsidRDefault="00B752E4">
            <w:pPr>
              <w:pStyle w:val="FORMDATA"/>
              <w:rPr>
                <w:b/>
                <w:color w:val="auto"/>
              </w:rPr>
            </w:pPr>
            <w:r w:rsidRPr="005914A2">
              <w:rPr>
                <w:b/>
                <w:color w:val="auto"/>
              </w:rPr>
              <w:t>Feature</w:t>
            </w:r>
          </w:p>
        </w:tc>
        <w:tc>
          <w:tcPr>
            <w:tcW w:w="2430" w:type="dxa"/>
          </w:tcPr>
          <w:p w14:paraId="3A2A29DD" w14:textId="77777777" w:rsidR="00B752E4" w:rsidRPr="005914A2" w:rsidRDefault="00B752E4">
            <w:pPr>
              <w:pStyle w:val="FORMDATA"/>
              <w:rPr>
                <w:b/>
                <w:color w:val="auto"/>
              </w:rPr>
            </w:pPr>
            <w:r w:rsidRPr="005914A2">
              <w:rPr>
                <w:b/>
                <w:color w:val="auto"/>
              </w:rPr>
              <w:t>ESM</w:t>
            </w:r>
          </w:p>
        </w:tc>
      </w:tr>
      <w:tr w:rsidR="00B752E4" w:rsidRPr="005914A2" w14:paraId="3B337D70" w14:textId="77777777">
        <w:trPr>
          <w:trHeight w:val="255"/>
        </w:trPr>
        <w:tc>
          <w:tcPr>
            <w:tcW w:w="2430" w:type="dxa"/>
          </w:tcPr>
          <w:p w14:paraId="30B47DA2" w14:textId="77777777" w:rsidR="00B752E4" w:rsidRPr="005914A2" w:rsidRDefault="00B752E4">
            <w:pPr>
              <w:pStyle w:val="FORMDATA"/>
              <w:rPr>
                <w:b/>
                <w:color w:val="auto"/>
              </w:rPr>
            </w:pPr>
            <w:r w:rsidRPr="005914A2">
              <w:rPr>
                <w:b/>
                <w:color w:val="auto"/>
              </w:rPr>
              <w:t>FEATURE ACTIVITY</w:t>
            </w:r>
          </w:p>
        </w:tc>
        <w:tc>
          <w:tcPr>
            <w:tcW w:w="4320" w:type="dxa"/>
          </w:tcPr>
          <w:p w14:paraId="174481C0" w14:textId="77777777" w:rsidR="00B752E4" w:rsidRPr="005914A2" w:rsidRDefault="00B752E4">
            <w:pPr>
              <w:pStyle w:val="FORMDATA"/>
              <w:rPr>
                <w:b/>
                <w:color w:val="auto"/>
              </w:rPr>
            </w:pPr>
            <w:r w:rsidRPr="005914A2">
              <w:rPr>
                <w:b/>
                <w:color w:val="auto"/>
              </w:rPr>
              <w:t>Feature Activity</w:t>
            </w:r>
          </w:p>
        </w:tc>
        <w:tc>
          <w:tcPr>
            <w:tcW w:w="2430" w:type="dxa"/>
          </w:tcPr>
          <w:p w14:paraId="3A326AAF" w14:textId="77777777" w:rsidR="00B752E4" w:rsidRPr="005914A2" w:rsidRDefault="00B752E4">
            <w:pPr>
              <w:pStyle w:val="FORMDATA"/>
              <w:rPr>
                <w:b/>
                <w:color w:val="auto"/>
              </w:rPr>
            </w:pPr>
            <w:r w:rsidRPr="005914A2">
              <w:rPr>
                <w:b/>
                <w:color w:val="auto"/>
              </w:rPr>
              <w:t>N</w:t>
            </w:r>
          </w:p>
        </w:tc>
      </w:tr>
      <w:tr w:rsidR="00B752E4" w:rsidRPr="005914A2" w14:paraId="3FC1BA29" w14:textId="77777777">
        <w:trPr>
          <w:trHeight w:val="255"/>
        </w:trPr>
        <w:tc>
          <w:tcPr>
            <w:tcW w:w="2430" w:type="dxa"/>
          </w:tcPr>
          <w:p w14:paraId="415FFE90" w14:textId="77777777" w:rsidR="00B752E4" w:rsidRPr="005914A2" w:rsidRDefault="00B752E4">
            <w:pPr>
              <w:pStyle w:val="FORMDATA"/>
              <w:rPr>
                <w:b/>
                <w:color w:val="auto"/>
              </w:rPr>
            </w:pPr>
            <w:r w:rsidRPr="005914A2">
              <w:rPr>
                <w:b/>
                <w:color w:val="auto"/>
              </w:rPr>
              <w:t>FEATURE</w:t>
            </w:r>
          </w:p>
        </w:tc>
        <w:tc>
          <w:tcPr>
            <w:tcW w:w="4320" w:type="dxa"/>
          </w:tcPr>
          <w:p w14:paraId="1AB5C217" w14:textId="77777777" w:rsidR="00B752E4" w:rsidRPr="005914A2" w:rsidRDefault="00B752E4">
            <w:pPr>
              <w:pStyle w:val="FORMDATA"/>
              <w:rPr>
                <w:b/>
                <w:color w:val="auto"/>
              </w:rPr>
            </w:pPr>
            <w:r w:rsidRPr="005914A2">
              <w:rPr>
                <w:b/>
                <w:color w:val="auto"/>
              </w:rPr>
              <w:t>Feature</w:t>
            </w:r>
          </w:p>
        </w:tc>
        <w:tc>
          <w:tcPr>
            <w:tcW w:w="2430" w:type="dxa"/>
          </w:tcPr>
          <w:p w14:paraId="49E3B5C9" w14:textId="77777777" w:rsidR="00B752E4" w:rsidRPr="005914A2" w:rsidRDefault="00B752E4">
            <w:pPr>
              <w:pStyle w:val="FORMDATA"/>
              <w:rPr>
                <w:b/>
                <w:color w:val="auto"/>
              </w:rPr>
            </w:pPr>
            <w:r w:rsidRPr="005914A2">
              <w:rPr>
                <w:b/>
                <w:color w:val="auto"/>
              </w:rPr>
              <w:t>NSS</w:t>
            </w:r>
          </w:p>
        </w:tc>
      </w:tr>
      <w:tr w:rsidR="00B752E4" w:rsidRPr="005914A2" w14:paraId="1B648E2C" w14:textId="77777777">
        <w:trPr>
          <w:cantSplit/>
          <w:trHeight w:val="255"/>
        </w:trPr>
        <w:tc>
          <w:tcPr>
            <w:tcW w:w="9180" w:type="dxa"/>
            <w:gridSpan w:val="3"/>
            <w:tcBorders>
              <w:bottom w:val="single" w:sz="6" w:space="0" w:color="auto"/>
            </w:tcBorders>
            <w:shd w:val="clear" w:color="auto" w:fill="99CCFF"/>
          </w:tcPr>
          <w:p w14:paraId="060F7E15" w14:textId="77777777" w:rsidR="00B752E4" w:rsidRPr="005914A2" w:rsidRDefault="00B752E4">
            <w:pPr>
              <w:pStyle w:val="Heading5"/>
              <w:rPr>
                <w:bCs/>
                <w:iCs w:val="0"/>
                <w:color w:val="auto"/>
              </w:rPr>
            </w:pPr>
            <w:r w:rsidRPr="005914A2">
              <w:rPr>
                <w:bCs/>
                <w:iCs w:val="0"/>
                <w:color w:val="auto"/>
              </w:rPr>
              <w:t>Service Details Section</w:t>
            </w:r>
          </w:p>
        </w:tc>
      </w:tr>
      <w:tr w:rsidR="00B752E4" w:rsidRPr="005914A2" w14:paraId="1862CF39" w14:textId="77777777">
        <w:trPr>
          <w:trHeight w:val="255"/>
        </w:trPr>
        <w:tc>
          <w:tcPr>
            <w:tcW w:w="2430" w:type="dxa"/>
            <w:shd w:val="clear" w:color="auto" w:fill="CC99FF"/>
          </w:tcPr>
          <w:p w14:paraId="7BAEFDB4" w14:textId="77777777" w:rsidR="00B752E4" w:rsidRPr="005914A2" w:rsidRDefault="00B752E4">
            <w:pPr>
              <w:pStyle w:val="FORMDATA"/>
              <w:rPr>
                <w:b/>
                <w:color w:val="auto"/>
              </w:rPr>
            </w:pPr>
            <w:r w:rsidRPr="005914A2">
              <w:rPr>
                <w:b/>
                <w:color w:val="auto"/>
              </w:rPr>
              <w:t>LNUM</w:t>
            </w:r>
          </w:p>
        </w:tc>
        <w:tc>
          <w:tcPr>
            <w:tcW w:w="4320" w:type="dxa"/>
            <w:shd w:val="clear" w:color="auto" w:fill="CC99FF"/>
          </w:tcPr>
          <w:p w14:paraId="0347ECCA" w14:textId="77777777" w:rsidR="00B752E4" w:rsidRPr="005914A2" w:rsidRDefault="00B752E4">
            <w:pPr>
              <w:pStyle w:val="FORMDATA"/>
              <w:rPr>
                <w:b/>
                <w:color w:val="auto"/>
              </w:rPr>
            </w:pPr>
            <w:r w:rsidRPr="005914A2">
              <w:rPr>
                <w:b/>
                <w:color w:val="auto"/>
              </w:rPr>
              <w:t>Line Number</w:t>
            </w:r>
          </w:p>
        </w:tc>
        <w:tc>
          <w:tcPr>
            <w:tcW w:w="2430" w:type="dxa"/>
            <w:shd w:val="clear" w:color="auto" w:fill="CC99FF"/>
          </w:tcPr>
          <w:p w14:paraId="7953A160" w14:textId="77777777" w:rsidR="00B752E4" w:rsidRPr="005914A2" w:rsidRDefault="00B752E4">
            <w:pPr>
              <w:pStyle w:val="FORMDATA"/>
              <w:rPr>
                <w:b/>
                <w:color w:val="auto"/>
              </w:rPr>
            </w:pPr>
            <w:r w:rsidRPr="005914A2">
              <w:rPr>
                <w:b/>
                <w:color w:val="auto"/>
              </w:rPr>
              <w:t>00002</w:t>
            </w:r>
          </w:p>
        </w:tc>
      </w:tr>
      <w:tr w:rsidR="00B752E4" w:rsidRPr="005914A2" w14:paraId="62287F74" w14:textId="77777777">
        <w:trPr>
          <w:trHeight w:val="255"/>
        </w:trPr>
        <w:tc>
          <w:tcPr>
            <w:tcW w:w="2430" w:type="dxa"/>
          </w:tcPr>
          <w:p w14:paraId="21B4851E" w14:textId="77777777" w:rsidR="00B752E4" w:rsidRPr="005914A2" w:rsidRDefault="00B752E4">
            <w:pPr>
              <w:pStyle w:val="FORMDATA"/>
              <w:rPr>
                <w:b/>
                <w:color w:val="auto"/>
              </w:rPr>
            </w:pPr>
            <w:r w:rsidRPr="005914A2">
              <w:rPr>
                <w:b/>
                <w:color w:val="auto"/>
              </w:rPr>
              <w:t>LNA</w:t>
            </w:r>
          </w:p>
        </w:tc>
        <w:tc>
          <w:tcPr>
            <w:tcW w:w="4320" w:type="dxa"/>
          </w:tcPr>
          <w:p w14:paraId="25638759" w14:textId="77777777" w:rsidR="00B752E4" w:rsidRPr="005914A2" w:rsidRDefault="00B752E4">
            <w:pPr>
              <w:pStyle w:val="FORMDATA"/>
              <w:rPr>
                <w:b/>
                <w:color w:val="auto"/>
              </w:rPr>
            </w:pPr>
            <w:r w:rsidRPr="005914A2">
              <w:rPr>
                <w:b/>
                <w:color w:val="auto"/>
              </w:rPr>
              <w:t>Line Activity</w:t>
            </w:r>
          </w:p>
        </w:tc>
        <w:tc>
          <w:tcPr>
            <w:tcW w:w="2430" w:type="dxa"/>
          </w:tcPr>
          <w:p w14:paraId="764C24B1" w14:textId="77777777" w:rsidR="00B752E4" w:rsidRPr="005914A2" w:rsidRDefault="00B752E4">
            <w:pPr>
              <w:pStyle w:val="FORMDATA"/>
              <w:rPr>
                <w:b/>
                <w:color w:val="auto"/>
              </w:rPr>
            </w:pPr>
            <w:r w:rsidRPr="005914A2">
              <w:rPr>
                <w:b/>
                <w:color w:val="auto"/>
              </w:rPr>
              <w:t>P</w:t>
            </w:r>
          </w:p>
        </w:tc>
      </w:tr>
      <w:tr w:rsidR="00B752E4" w:rsidRPr="005914A2" w14:paraId="700D4536" w14:textId="77777777">
        <w:trPr>
          <w:trHeight w:val="255"/>
        </w:trPr>
        <w:tc>
          <w:tcPr>
            <w:tcW w:w="2430" w:type="dxa"/>
          </w:tcPr>
          <w:p w14:paraId="46AE675F" w14:textId="77777777" w:rsidR="00B752E4" w:rsidRPr="005914A2" w:rsidRDefault="00B752E4">
            <w:pPr>
              <w:pStyle w:val="FORMDATA"/>
              <w:rPr>
                <w:b/>
                <w:color w:val="auto"/>
              </w:rPr>
            </w:pPr>
            <w:r w:rsidRPr="005914A2">
              <w:rPr>
                <w:b/>
                <w:color w:val="auto"/>
              </w:rPr>
              <w:t>TNS</w:t>
            </w:r>
          </w:p>
        </w:tc>
        <w:tc>
          <w:tcPr>
            <w:tcW w:w="4320" w:type="dxa"/>
          </w:tcPr>
          <w:p w14:paraId="2BC0865F" w14:textId="77777777" w:rsidR="00B752E4" w:rsidRPr="005914A2" w:rsidRDefault="00B752E4">
            <w:pPr>
              <w:pStyle w:val="FORMDATA"/>
              <w:rPr>
                <w:b/>
                <w:color w:val="auto"/>
              </w:rPr>
            </w:pPr>
            <w:r w:rsidRPr="005914A2">
              <w:rPr>
                <w:b/>
                <w:color w:val="auto"/>
              </w:rPr>
              <w:t>Telephone Numbers</w:t>
            </w:r>
          </w:p>
        </w:tc>
        <w:tc>
          <w:tcPr>
            <w:tcW w:w="2430" w:type="dxa"/>
          </w:tcPr>
          <w:p w14:paraId="13EFC2B5" w14:textId="77777777" w:rsidR="00B752E4" w:rsidRPr="005914A2" w:rsidRDefault="00B752E4">
            <w:pPr>
              <w:pStyle w:val="FORMDATA"/>
              <w:rPr>
                <w:b/>
                <w:color w:val="auto"/>
              </w:rPr>
            </w:pPr>
            <w:r w:rsidRPr="005914A2">
              <w:rPr>
                <w:b/>
                <w:color w:val="auto"/>
              </w:rPr>
              <w:t>9192129127</w:t>
            </w:r>
          </w:p>
        </w:tc>
      </w:tr>
      <w:tr w:rsidR="00B752E4" w:rsidRPr="005914A2" w14:paraId="6B2F7E46" w14:textId="77777777">
        <w:trPr>
          <w:trHeight w:val="255"/>
        </w:trPr>
        <w:tc>
          <w:tcPr>
            <w:tcW w:w="2430" w:type="dxa"/>
          </w:tcPr>
          <w:p w14:paraId="48250FF1" w14:textId="77777777" w:rsidR="00B752E4" w:rsidRPr="005914A2" w:rsidRDefault="00B752E4">
            <w:pPr>
              <w:pStyle w:val="FORMDATA"/>
              <w:rPr>
                <w:b/>
                <w:color w:val="auto"/>
              </w:rPr>
            </w:pPr>
            <w:r w:rsidRPr="005914A2">
              <w:rPr>
                <w:b/>
                <w:color w:val="auto"/>
              </w:rPr>
              <w:t xml:space="preserve">PIC </w:t>
            </w:r>
          </w:p>
        </w:tc>
        <w:tc>
          <w:tcPr>
            <w:tcW w:w="4320" w:type="dxa"/>
          </w:tcPr>
          <w:p w14:paraId="50E17CF9" w14:textId="77777777" w:rsidR="00B752E4" w:rsidRPr="005914A2" w:rsidRDefault="00B752E4">
            <w:pPr>
              <w:pStyle w:val="FORMDATA"/>
              <w:rPr>
                <w:b/>
                <w:color w:val="auto"/>
              </w:rPr>
            </w:pPr>
            <w:r w:rsidRPr="005914A2">
              <w:rPr>
                <w:b/>
                <w:color w:val="auto"/>
              </w:rPr>
              <w:t>InterLATA Presubscription Indicator Code</w:t>
            </w:r>
          </w:p>
        </w:tc>
        <w:tc>
          <w:tcPr>
            <w:tcW w:w="2430" w:type="dxa"/>
          </w:tcPr>
          <w:p w14:paraId="75842FED" w14:textId="77777777" w:rsidR="00B752E4" w:rsidRPr="005914A2" w:rsidRDefault="00B752E4">
            <w:pPr>
              <w:pStyle w:val="FORMDATA"/>
              <w:rPr>
                <w:b/>
                <w:color w:val="auto"/>
              </w:rPr>
            </w:pPr>
            <w:r w:rsidRPr="005914A2">
              <w:rPr>
                <w:b/>
                <w:color w:val="auto"/>
              </w:rPr>
              <w:t>0223</w:t>
            </w:r>
          </w:p>
        </w:tc>
      </w:tr>
      <w:tr w:rsidR="00B752E4" w:rsidRPr="005914A2" w14:paraId="5BE88C69" w14:textId="77777777">
        <w:trPr>
          <w:trHeight w:val="255"/>
        </w:trPr>
        <w:tc>
          <w:tcPr>
            <w:tcW w:w="2430" w:type="dxa"/>
          </w:tcPr>
          <w:p w14:paraId="180C21EB" w14:textId="77777777" w:rsidR="00B752E4" w:rsidRPr="005914A2" w:rsidRDefault="00B752E4">
            <w:pPr>
              <w:pStyle w:val="FORMDATA"/>
              <w:rPr>
                <w:b/>
                <w:color w:val="auto"/>
              </w:rPr>
            </w:pPr>
            <w:r w:rsidRPr="005914A2">
              <w:rPr>
                <w:b/>
                <w:color w:val="auto"/>
              </w:rPr>
              <w:t>LPIC</w:t>
            </w:r>
          </w:p>
        </w:tc>
        <w:tc>
          <w:tcPr>
            <w:tcW w:w="4320" w:type="dxa"/>
          </w:tcPr>
          <w:p w14:paraId="247DE9CC" w14:textId="77777777" w:rsidR="00B752E4" w:rsidRPr="005914A2" w:rsidRDefault="00B752E4">
            <w:pPr>
              <w:pStyle w:val="FORMDATA"/>
              <w:rPr>
                <w:b/>
                <w:color w:val="auto"/>
              </w:rPr>
            </w:pPr>
            <w:r w:rsidRPr="005914A2">
              <w:rPr>
                <w:b/>
                <w:color w:val="auto"/>
              </w:rPr>
              <w:t>IntraLATA Presubscription Indicator Code</w:t>
            </w:r>
          </w:p>
        </w:tc>
        <w:tc>
          <w:tcPr>
            <w:tcW w:w="2430" w:type="dxa"/>
          </w:tcPr>
          <w:p w14:paraId="0D7EFE25" w14:textId="77777777" w:rsidR="00B752E4" w:rsidRPr="005914A2" w:rsidRDefault="00B752E4">
            <w:pPr>
              <w:pStyle w:val="FORMDATA"/>
              <w:rPr>
                <w:b/>
                <w:color w:val="auto"/>
              </w:rPr>
            </w:pPr>
            <w:r w:rsidRPr="005914A2">
              <w:rPr>
                <w:b/>
                <w:color w:val="auto"/>
              </w:rPr>
              <w:t>0223</w:t>
            </w:r>
          </w:p>
        </w:tc>
      </w:tr>
      <w:tr w:rsidR="00B752E4" w:rsidRPr="005914A2" w14:paraId="7F5CC573" w14:textId="77777777">
        <w:trPr>
          <w:cantSplit/>
          <w:trHeight w:val="255"/>
        </w:trPr>
        <w:tc>
          <w:tcPr>
            <w:tcW w:w="9180" w:type="dxa"/>
            <w:gridSpan w:val="3"/>
            <w:tcBorders>
              <w:bottom w:val="single" w:sz="6" w:space="0" w:color="auto"/>
            </w:tcBorders>
            <w:shd w:val="clear" w:color="auto" w:fill="99CCFF"/>
          </w:tcPr>
          <w:p w14:paraId="035F701D" w14:textId="77777777" w:rsidR="00B752E4" w:rsidRPr="005914A2" w:rsidRDefault="00B752E4">
            <w:pPr>
              <w:pStyle w:val="Heading5"/>
              <w:rPr>
                <w:color w:val="auto"/>
              </w:rPr>
            </w:pPr>
            <w:r w:rsidRPr="005914A2">
              <w:rPr>
                <w:color w:val="auto"/>
              </w:rPr>
              <w:t>Service Details Section</w:t>
            </w:r>
          </w:p>
        </w:tc>
      </w:tr>
      <w:tr w:rsidR="00B752E4" w:rsidRPr="005914A2" w14:paraId="77B902A3" w14:textId="77777777">
        <w:trPr>
          <w:trHeight w:val="255"/>
        </w:trPr>
        <w:tc>
          <w:tcPr>
            <w:tcW w:w="2430" w:type="dxa"/>
            <w:shd w:val="clear" w:color="auto" w:fill="CC99FF"/>
          </w:tcPr>
          <w:p w14:paraId="250FC078" w14:textId="77777777" w:rsidR="00B752E4" w:rsidRPr="005914A2" w:rsidRDefault="00B752E4">
            <w:pPr>
              <w:pStyle w:val="FORMDATA"/>
              <w:rPr>
                <w:b/>
                <w:color w:val="auto"/>
              </w:rPr>
            </w:pPr>
            <w:r w:rsidRPr="005914A2">
              <w:rPr>
                <w:b/>
                <w:color w:val="auto"/>
              </w:rPr>
              <w:t>LNUM</w:t>
            </w:r>
          </w:p>
        </w:tc>
        <w:tc>
          <w:tcPr>
            <w:tcW w:w="4320" w:type="dxa"/>
            <w:shd w:val="clear" w:color="auto" w:fill="CC99FF"/>
          </w:tcPr>
          <w:p w14:paraId="68578073" w14:textId="77777777" w:rsidR="00B752E4" w:rsidRPr="005914A2" w:rsidRDefault="00B752E4">
            <w:pPr>
              <w:pStyle w:val="FORMDATA"/>
              <w:rPr>
                <w:b/>
                <w:color w:val="auto"/>
              </w:rPr>
            </w:pPr>
            <w:r w:rsidRPr="005914A2">
              <w:rPr>
                <w:b/>
                <w:color w:val="auto"/>
              </w:rPr>
              <w:t>Line Number</w:t>
            </w:r>
          </w:p>
        </w:tc>
        <w:tc>
          <w:tcPr>
            <w:tcW w:w="2430" w:type="dxa"/>
            <w:shd w:val="clear" w:color="auto" w:fill="CC99FF"/>
          </w:tcPr>
          <w:p w14:paraId="7FE7B934" w14:textId="77777777" w:rsidR="00B752E4" w:rsidRPr="005914A2" w:rsidRDefault="00B752E4">
            <w:pPr>
              <w:pStyle w:val="FORMDATA"/>
              <w:rPr>
                <w:b/>
                <w:color w:val="auto"/>
              </w:rPr>
            </w:pPr>
            <w:r w:rsidRPr="005914A2">
              <w:rPr>
                <w:b/>
                <w:color w:val="auto"/>
              </w:rPr>
              <w:t>00003</w:t>
            </w:r>
          </w:p>
        </w:tc>
      </w:tr>
      <w:tr w:rsidR="00B752E4" w:rsidRPr="005914A2" w14:paraId="6F565EEE" w14:textId="77777777">
        <w:trPr>
          <w:trHeight w:val="255"/>
        </w:trPr>
        <w:tc>
          <w:tcPr>
            <w:tcW w:w="2430" w:type="dxa"/>
          </w:tcPr>
          <w:p w14:paraId="0FA72612" w14:textId="77777777" w:rsidR="00B752E4" w:rsidRPr="005914A2" w:rsidRDefault="00B752E4">
            <w:pPr>
              <w:pStyle w:val="FORMDATA"/>
              <w:rPr>
                <w:b/>
                <w:color w:val="auto"/>
              </w:rPr>
            </w:pPr>
            <w:r w:rsidRPr="005914A2">
              <w:rPr>
                <w:b/>
                <w:color w:val="auto"/>
              </w:rPr>
              <w:t>LNA</w:t>
            </w:r>
          </w:p>
        </w:tc>
        <w:tc>
          <w:tcPr>
            <w:tcW w:w="4320" w:type="dxa"/>
          </w:tcPr>
          <w:p w14:paraId="1A6C47F3" w14:textId="77777777" w:rsidR="00B752E4" w:rsidRPr="005914A2" w:rsidRDefault="00B752E4">
            <w:pPr>
              <w:pStyle w:val="FORMDATA"/>
              <w:rPr>
                <w:b/>
                <w:color w:val="auto"/>
              </w:rPr>
            </w:pPr>
            <w:r w:rsidRPr="005914A2">
              <w:rPr>
                <w:b/>
                <w:color w:val="auto"/>
              </w:rPr>
              <w:t>Line Activity</w:t>
            </w:r>
          </w:p>
        </w:tc>
        <w:tc>
          <w:tcPr>
            <w:tcW w:w="2430" w:type="dxa"/>
          </w:tcPr>
          <w:p w14:paraId="4710ECB9" w14:textId="77777777" w:rsidR="00B752E4" w:rsidRPr="005914A2" w:rsidRDefault="00B752E4">
            <w:pPr>
              <w:pStyle w:val="FORMDATA"/>
              <w:rPr>
                <w:b/>
                <w:color w:val="auto"/>
              </w:rPr>
            </w:pPr>
            <w:r w:rsidRPr="005914A2">
              <w:rPr>
                <w:b/>
                <w:color w:val="auto"/>
              </w:rPr>
              <w:t>N</w:t>
            </w:r>
          </w:p>
        </w:tc>
      </w:tr>
      <w:tr w:rsidR="00B752E4" w:rsidRPr="005914A2" w14:paraId="20D7D982" w14:textId="77777777">
        <w:trPr>
          <w:trHeight w:val="255"/>
        </w:trPr>
        <w:tc>
          <w:tcPr>
            <w:tcW w:w="2430" w:type="dxa"/>
          </w:tcPr>
          <w:p w14:paraId="5F84B59D" w14:textId="77777777" w:rsidR="00B752E4" w:rsidRPr="005914A2" w:rsidRDefault="00B752E4">
            <w:pPr>
              <w:pStyle w:val="FORMDATA"/>
              <w:rPr>
                <w:b/>
                <w:color w:val="auto"/>
              </w:rPr>
            </w:pPr>
            <w:r w:rsidRPr="005914A2">
              <w:rPr>
                <w:b/>
                <w:color w:val="auto"/>
              </w:rPr>
              <w:t>LNECLSSVC</w:t>
            </w:r>
          </w:p>
        </w:tc>
        <w:tc>
          <w:tcPr>
            <w:tcW w:w="4320" w:type="dxa"/>
          </w:tcPr>
          <w:p w14:paraId="01382A45" w14:textId="77777777" w:rsidR="00B752E4" w:rsidRPr="005914A2" w:rsidRDefault="00B752E4">
            <w:pPr>
              <w:pStyle w:val="FORMDATA"/>
              <w:rPr>
                <w:b/>
                <w:color w:val="auto"/>
              </w:rPr>
            </w:pPr>
            <w:r w:rsidRPr="005914A2">
              <w:rPr>
                <w:b/>
                <w:color w:val="auto"/>
              </w:rPr>
              <w:t>Line Class of Service</w:t>
            </w:r>
          </w:p>
        </w:tc>
        <w:tc>
          <w:tcPr>
            <w:tcW w:w="2430" w:type="dxa"/>
          </w:tcPr>
          <w:p w14:paraId="62BA5190" w14:textId="77777777" w:rsidR="00B752E4" w:rsidRPr="005914A2" w:rsidRDefault="00B752E4">
            <w:pPr>
              <w:pStyle w:val="FORMDATA"/>
              <w:rPr>
                <w:b/>
                <w:color w:val="auto"/>
              </w:rPr>
            </w:pPr>
            <w:r w:rsidRPr="005914A2">
              <w:rPr>
                <w:b/>
                <w:color w:val="auto"/>
              </w:rPr>
              <w:t>UEPBL</w:t>
            </w:r>
          </w:p>
        </w:tc>
      </w:tr>
      <w:tr w:rsidR="00B752E4" w:rsidRPr="005914A2" w14:paraId="50E45771" w14:textId="77777777">
        <w:trPr>
          <w:trHeight w:val="255"/>
        </w:trPr>
        <w:tc>
          <w:tcPr>
            <w:tcW w:w="2430" w:type="dxa"/>
          </w:tcPr>
          <w:p w14:paraId="13C00727" w14:textId="77777777" w:rsidR="00B752E4" w:rsidRPr="005914A2" w:rsidRDefault="00B752E4">
            <w:pPr>
              <w:pStyle w:val="FORMDATA"/>
              <w:rPr>
                <w:b/>
                <w:color w:val="auto"/>
              </w:rPr>
            </w:pPr>
            <w:r w:rsidRPr="005914A2">
              <w:rPr>
                <w:b/>
                <w:color w:val="auto"/>
              </w:rPr>
              <w:t>TNS</w:t>
            </w:r>
          </w:p>
        </w:tc>
        <w:tc>
          <w:tcPr>
            <w:tcW w:w="4320" w:type="dxa"/>
          </w:tcPr>
          <w:p w14:paraId="48DF1C1D" w14:textId="77777777" w:rsidR="00B752E4" w:rsidRPr="005914A2" w:rsidRDefault="00B752E4">
            <w:pPr>
              <w:pStyle w:val="FORMDATA"/>
              <w:rPr>
                <w:b/>
                <w:color w:val="auto"/>
              </w:rPr>
            </w:pPr>
            <w:r w:rsidRPr="005914A2">
              <w:rPr>
                <w:b/>
                <w:color w:val="auto"/>
              </w:rPr>
              <w:t>Telephone Numbers</w:t>
            </w:r>
          </w:p>
        </w:tc>
        <w:tc>
          <w:tcPr>
            <w:tcW w:w="2430" w:type="dxa"/>
          </w:tcPr>
          <w:p w14:paraId="3246602C" w14:textId="77777777" w:rsidR="00B752E4" w:rsidRPr="005914A2" w:rsidRDefault="00B752E4">
            <w:pPr>
              <w:pStyle w:val="FORMDATA"/>
              <w:rPr>
                <w:b/>
                <w:color w:val="auto"/>
              </w:rPr>
            </w:pPr>
            <w:r w:rsidRPr="005914A2">
              <w:rPr>
                <w:b/>
                <w:color w:val="auto"/>
              </w:rPr>
              <w:t>9192123476</w:t>
            </w:r>
          </w:p>
        </w:tc>
      </w:tr>
      <w:tr w:rsidR="00B752E4" w:rsidRPr="005914A2" w14:paraId="64A619A2" w14:textId="77777777">
        <w:trPr>
          <w:trHeight w:val="255"/>
        </w:trPr>
        <w:tc>
          <w:tcPr>
            <w:tcW w:w="2430" w:type="dxa"/>
          </w:tcPr>
          <w:p w14:paraId="62FB739F" w14:textId="77777777" w:rsidR="00B752E4" w:rsidRPr="005914A2" w:rsidRDefault="00B752E4">
            <w:pPr>
              <w:pStyle w:val="FORMDATA"/>
              <w:rPr>
                <w:b/>
                <w:color w:val="auto"/>
              </w:rPr>
            </w:pPr>
            <w:r w:rsidRPr="005914A2">
              <w:rPr>
                <w:b/>
                <w:color w:val="auto"/>
              </w:rPr>
              <w:t xml:space="preserve">PIC </w:t>
            </w:r>
          </w:p>
        </w:tc>
        <w:tc>
          <w:tcPr>
            <w:tcW w:w="4320" w:type="dxa"/>
          </w:tcPr>
          <w:p w14:paraId="638F9857" w14:textId="77777777" w:rsidR="00B752E4" w:rsidRPr="005914A2" w:rsidRDefault="00B752E4">
            <w:pPr>
              <w:pStyle w:val="FORMDATA"/>
              <w:rPr>
                <w:b/>
                <w:color w:val="auto"/>
              </w:rPr>
            </w:pPr>
            <w:r w:rsidRPr="005914A2">
              <w:rPr>
                <w:b/>
                <w:color w:val="auto"/>
              </w:rPr>
              <w:t>Inter LATA Pre-subscription Indicator Code</w:t>
            </w:r>
          </w:p>
        </w:tc>
        <w:tc>
          <w:tcPr>
            <w:tcW w:w="2430" w:type="dxa"/>
          </w:tcPr>
          <w:p w14:paraId="16D42BEE" w14:textId="77777777" w:rsidR="00B752E4" w:rsidRPr="005914A2" w:rsidRDefault="00B752E4">
            <w:pPr>
              <w:pStyle w:val="FORMDATA"/>
              <w:rPr>
                <w:b/>
                <w:color w:val="auto"/>
              </w:rPr>
            </w:pPr>
            <w:r w:rsidRPr="005914A2">
              <w:rPr>
                <w:b/>
                <w:color w:val="auto"/>
              </w:rPr>
              <w:t>NONE</w:t>
            </w:r>
          </w:p>
        </w:tc>
      </w:tr>
      <w:tr w:rsidR="00B752E4" w:rsidRPr="005914A2" w14:paraId="153E94F7" w14:textId="77777777">
        <w:trPr>
          <w:trHeight w:val="255"/>
        </w:trPr>
        <w:tc>
          <w:tcPr>
            <w:tcW w:w="2430" w:type="dxa"/>
            <w:tcBorders>
              <w:bottom w:val="single" w:sz="6" w:space="0" w:color="auto"/>
            </w:tcBorders>
          </w:tcPr>
          <w:p w14:paraId="53324354" w14:textId="77777777" w:rsidR="00B752E4" w:rsidRPr="005914A2" w:rsidRDefault="00B752E4">
            <w:pPr>
              <w:pStyle w:val="FORMDATA"/>
              <w:rPr>
                <w:b/>
                <w:color w:val="auto"/>
              </w:rPr>
            </w:pPr>
            <w:r w:rsidRPr="005914A2">
              <w:rPr>
                <w:b/>
                <w:color w:val="auto"/>
              </w:rPr>
              <w:t>LPIC</w:t>
            </w:r>
          </w:p>
        </w:tc>
        <w:tc>
          <w:tcPr>
            <w:tcW w:w="4320" w:type="dxa"/>
            <w:tcBorders>
              <w:bottom w:val="single" w:sz="6" w:space="0" w:color="auto"/>
            </w:tcBorders>
          </w:tcPr>
          <w:p w14:paraId="4A4DC16F" w14:textId="77777777" w:rsidR="00B752E4" w:rsidRPr="005914A2" w:rsidRDefault="00B752E4">
            <w:pPr>
              <w:pStyle w:val="FORMDATA"/>
              <w:rPr>
                <w:b/>
                <w:color w:val="auto"/>
              </w:rPr>
            </w:pPr>
            <w:r w:rsidRPr="005914A2">
              <w:rPr>
                <w:b/>
                <w:color w:val="auto"/>
              </w:rPr>
              <w:t>Intra LATA Pre-subscription Indicator Code</w:t>
            </w:r>
          </w:p>
        </w:tc>
        <w:tc>
          <w:tcPr>
            <w:tcW w:w="2430" w:type="dxa"/>
            <w:tcBorders>
              <w:bottom w:val="single" w:sz="6" w:space="0" w:color="auto"/>
            </w:tcBorders>
          </w:tcPr>
          <w:p w14:paraId="2402A9F3" w14:textId="77777777" w:rsidR="00B752E4" w:rsidRPr="005914A2" w:rsidRDefault="00B752E4">
            <w:pPr>
              <w:pStyle w:val="FORMDATA"/>
              <w:rPr>
                <w:b/>
                <w:color w:val="auto"/>
              </w:rPr>
            </w:pPr>
            <w:r w:rsidRPr="005914A2">
              <w:rPr>
                <w:b/>
                <w:color w:val="auto"/>
              </w:rPr>
              <w:t>NONE</w:t>
            </w:r>
          </w:p>
        </w:tc>
      </w:tr>
      <w:tr w:rsidR="00B752E4" w:rsidRPr="005914A2" w14:paraId="3A4523EE" w14:textId="77777777">
        <w:trPr>
          <w:trHeight w:val="255"/>
        </w:trPr>
        <w:tc>
          <w:tcPr>
            <w:tcW w:w="2430" w:type="dxa"/>
            <w:shd w:val="clear" w:color="auto" w:fill="CC99FF"/>
          </w:tcPr>
          <w:p w14:paraId="1CE5785D" w14:textId="77777777" w:rsidR="00B752E4" w:rsidRPr="005914A2" w:rsidRDefault="00B752E4">
            <w:pPr>
              <w:pStyle w:val="FORMDATA"/>
              <w:rPr>
                <w:b/>
                <w:color w:val="auto"/>
              </w:rPr>
            </w:pPr>
            <w:r w:rsidRPr="005914A2">
              <w:rPr>
                <w:b/>
                <w:color w:val="auto"/>
              </w:rPr>
              <w:t>FEATURE ACTIVITY</w:t>
            </w:r>
          </w:p>
        </w:tc>
        <w:tc>
          <w:tcPr>
            <w:tcW w:w="4320" w:type="dxa"/>
            <w:shd w:val="clear" w:color="auto" w:fill="CC99FF"/>
          </w:tcPr>
          <w:p w14:paraId="2A4736D7" w14:textId="77777777" w:rsidR="00B752E4" w:rsidRPr="005914A2" w:rsidRDefault="00B752E4">
            <w:pPr>
              <w:pStyle w:val="FORMDATA"/>
              <w:rPr>
                <w:b/>
                <w:color w:val="auto"/>
              </w:rPr>
            </w:pPr>
            <w:r w:rsidRPr="005914A2">
              <w:rPr>
                <w:b/>
                <w:color w:val="auto"/>
              </w:rPr>
              <w:t>Feature Activity</w:t>
            </w:r>
          </w:p>
        </w:tc>
        <w:tc>
          <w:tcPr>
            <w:tcW w:w="2430" w:type="dxa"/>
            <w:shd w:val="clear" w:color="auto" w:fill="CC99FF"/>
          </w:tcPr>
          <w:p w14:paraId="090FB2A5" w14:textId="77777777" w:rsidR="00B752E4" w:rsidRPr="005914A2" w:rsidRDefault="00B752E4">
            <w:pPr>
              <w:pStyle w:val="FORMDATA"/>
              <w:rPr>
                <w:b/>
                <w:color w:val="auto"/>
              </w:rPr>
            </w:pPr>
            <w:r w:rsidRPr="005914A2">
              <w:rPr>
                <w:b/>
                <w:color w:val="auto"/>
              </w:rPr>
              <w:t>N</w:t>
            </w:r>
          </w:p>
        </w:tc>
      </w:tr>
      <w:tr w:rsidR="00B752E4" w:rsidRPr="005914A2" w14:paraId="7CF4F8AC" w14:textId="77777777">
        <w:trPr>
          <w:trHeight w:val="255"/>
        </w:trPr>
        <w:tc>
          <w:tcPr>
            <w:tcW w:w="2430" w:type="dxa"/>
            <w:tcBorders>
              <w:bottom w:val="single" w:sz="6" w:space="0" w:color="auto"/>
            </w:tcBorders>
          </w:tcPr>
          <w:p w14:paraId="09803FF3" w14:textId="77777777" w:rsidR="00B752E4" w:rsidRPr="005914A2" w:rsidRDefault="00B752E4">
            <w:pPr>
              <w:pStyle w:val="FORMDATA"/>
              <w:rPr>
                <w:b/>
                <w:color w:val="auto"/>
              </w:rPr>
            </w:pPr>
            <w:r w:rsidRPr="005914A2">
              <w:rPr>
                <w:b/>
                <w:color w:val="auto"/>
              </w:rPr>
              <w:t>FEATURE</w:t>
            </w:r>
          </w:p>
        </w:tc>
        <w:tc>
          <w:tcPr>
            <w:tcW w:w="4320" w:type="dxa"/>
            <w:tcBorders>
              <w:bottom w:val="single" w:sz="6" w:space="0" w:color="auto"/>
            </w:tcBorders>
          </w:tcPr>
          <w:p w14:paraId="182202A1" w14:textId="77777777" w:rsidR="00B752E4" w:rsidRPr="005914A2" w:rsidRDefault="00B752E4">
            <w:pPr>
              <w:pStyle w:val="FORMDATA"/>
              <w:rPr>
                <w:b/>
                <w:color w:val="auto"/>
              </w:rPr>
            </w:pPr>
            <w:r w:rsidRPr="005914A2">
              <w:rPr>
                <w:b/>
                <w:color w:val="auto"/>
              </w:rPr>
              <w:t>Feature</w:t>
            </w:r>
          </w:p>
        </w:tc>
        <w:tc>
          <w:tcPr>
            <w:tcW w:w="2430" w:type="dxa"/>
            <w:tcBorders>
              <w:bottom w:val="single" w:sz="6" w:space="0" w:color="auto"/>
            </w:tcBorders>
          </w:tcPr>
          <w:p w14:paraId="6BCB9A8D" w14:textId="77777777" w:rsidR="00B752E4" w:rsidRPr="005914A2" w:rsidRDefault="00B752E4" w:rsidP="008C51B0">
            <w:pPr>
              <w:pStyle w:val="FORMDATA"/>
              <w:rPr>
                <w:b/>
                <w:color w:val="auto"/>
              </w:rPr>
            </w:pPr>
            <w:r w:rsidRPr="005914A2">
              <w:rPr>
                <w:b/>
                <w:color w:val="auto"/>
              </w:rPr>
              <w:t>ES</w:t>
            </w:r>
            <w:r w:rsidR="008C51B0">
              <w:rPr>
                <w:b/>
                <w:color w:val="auto"/>
              </w:rPr>
              <w:t>F</w:t>
            </w:r>
          </w:p>
        </w:tc>
      </w:tr>
      <w:tr w:rsidR="00B752E4" w:rsidRPr="005914A2" w14:paraId="51ECB940" w14:textId="77777777">
        <w:trPr>
          <w:trHeight w:val="255"/>
        </w:trPr>
        <w:tc>
          <w:tcPr>
            <w:tcW w:w="2430" w:type="dxa"/>
            <w:shd w:val="clear" w:color="auto" w:fill="CC99FF"/>
          </w:tcPr>
          <w:p w14:paraId="5CF4DC96" w14:textId="77777777" w:rsidR="00B752E4" w:rsidRPr="005914A2" w:rsidRDefault="00B752E4">
            <w:pPr>
              <w:pStyle w:val="FORMDATA"/>
              <w:rPr>
                <w:b/>
                <w:color w:val="auto"/>
              </w:rPr>
            </w:pPr>
            <w:r w:rsidRPr="005914A2">
              <w:rPr>
                <w:b/>
                <w:color w:val="auto"/>
              </w:rPr>
              <w:t>FEATURE ACTIVITY</w:t>
            </w:r>
          </w:p>
        </w:tc>
        <w:tc>
          <w:tcPr>
            <w:tcW w:w="4320" w:type="dxa"/>
            <w:shd w:val="clear" w:color="auto" w:fill="CC99FF"/>
          </w:tcPr>
          <w:p w14:paraId="38BF5B4E" w14:textId="77777777" w:rsidR="00B752E4" w:rsidRPr="005914A2" w:rsidRDefault="00B752E4">
            <w:pPr>
              <w:pStyle w:val="FORMDATA"/>
              <w:rPr>
                <w:b/>
                <w:color w:val="auto"/>
              </w:rPr>
            </w:pPr>
            <w:r w:rsidRPr="005914A2">
              <w:rPr>
                <w:b/>
                <w:color w:val="auto"/>
              </w:rPr>
              <w:t>Feature Activity</w:t>
            </w:r>
          </w:p>
        </w:tc>
        <w:tc>
          <w:tcPr>
            <w:tcW w:w="2430" w:type="dxa"/>
            <w:shd w:val="clear" w:color="auto" w:fill="CC99FF"/>
          </w:tcPr>
          <w:p w14:paraId="201E9FFF" w14:textId="77777777" w:rsidR="00B752E4" w:rsidRPr="005914A2" w:rsidRDefault="00B752E4">
            <w:pPr>
              <w:pStyle w:val="FORMDATA"/>
              <w:rPr>
                <w:b/>
                <w:color w:val="auto"/>
              </w:rPr>
            </w:pPr>
            <w:r w:rsidRPr="005914A2">
              <w:rPr>
                <w:b/>
                <w:color w:val="auto"/>
              </w:rPr>
              <w:t>N</w:t>
            </w:r>
          </w:p>
        </w:tc>
      </w:tr>
      <w:tr w:rsidR="00B752E4" w:rsidRPr="005914A2" w14:paraId="581CA39D" w14:textId="77777777">
        <w:trPr>
          <w:trHeight w:val="255"/>
        </w:trPr>
        <w:tc>
          <w:tcPr>
            <w:tcW w:w="2430" w:type="dxa"/>
            <w:tcBorders>
              <w:bottom w:val="single" w:sz="6" w:space="0" w:color="auto"/>
            </w:tcBorders>
          </w:tcPr>
          <w:p w14:paraId="018BAE43" w14:textId="77777777" w:rsidR="00B752E4" w:rsidRPr="005914A2" w:rsidRDefault="00B752E4">
            <w:pPr>
              <w:pStyle w:val="FORMDATA"/>
              <w:rPr>
                <w:b/>
                <w:color w:val="auto"/>
              </w:rPr>
            </w:pPr>
            <w:r w:rsidRPr="005914A2">
              <w:rPr>
                <w:b/>
                <w:color w:val="auto"/>
              </w:rPr>
              <w:t>FEATURE</w:t>
            </w:r>
          </w:p>
        </w:tc>
        <w:tc>
          <w:tcPr>
            <w:tcW w:w="4320" w:type="dxa"/>
            <w:tcBorders>
              <w:bottom w:val="single" w:sz="6" w:space="0" w:color="auto"/>
            </w:tcBorders>
          </w:tcPr>
          <w:p w14:paraId="66A8E3EE" w14:textId="77777777" w:rsidR="00B752E4" w:rsidRPr="005914A2" w:rsidRDefault="00B752E4">
            <w:pPr>
              <w:pStyle w:val="FORMDATA"/>
              <w:rPr>
                <w:b/>
                <w:color w:val="auto"/>
              </w:rPr>
            </w:pPr>
            <w:r w:rsidRPr="005914A2">
              <w:rPr>
                <w:b/>
                <w:color w:val="auto"/>
              </w:rPr>
              <w:t>Feature</w:t>
            </w:r>
          </w:p>
        </w:tc>
        <w:tc>
          <w:tcPr>
            <w:tcW w:w="2430" w:type="dxa"/>
            <w:tcBorders>
              <w:bottom w:val="single" w:sz="6" w:space="0" w:color="auto"/>
            </w:tcBorders>
          </w:tcPr>
          <w:p w14:paraId="783D0603" w14:textId="77777777" w:rsidR="00B752E4" w:rsidRPr="005914A2" w:rsidRDefault="00B752E4">
            <w:pPr>
              <w:pStyle w:val="FORMDATA"/>
              <w:rPr>
                <w:b/>
                <w:color w:val="auto"/>
              </w:rPr>
            </w:pPr>
            <w:r w:rsidRPr="005914A2">
              <w:rPr>
                <w:b/>
                <w:color w:val="auto"/>
              </w:rPr>
              <w:t>ESM</w:t>
            </w:r>
          </w:p>
        </w:tc>
      </w:tr>
      <w:tr w:rsidR="00B752E4" w:rsidRPr="005914A2" w14:paraId="3F8BDEC6" w14:textId="77777777">
        <w:trPr>
          <w:trHeight w:val="255"/>
        </w:trPr>
        <w:tc>
          <w:tcPr>
            <w:tcW w:w="2430" w:type="dxa"/>
            <w:shd w:val="clear" w:color="auto" w:fill="CC99FF"/>
          </w:tcPr>
          <w:p w14:paraId="5DBDA80F" w14:textId="77777777" w:rsidR="00B752E4" w:rsidRPr="005914A2" w:rsidRDefault="00B752E4">
            <w:pPr>
              <w:pStyle w:val="FORMDATA"/>
              <w:rPr>
                <w:b/>
                <w:color w:val="auto"/>
              </w:rPr>
            </w:pPr>
            <w:r w:rsidRPr="005914A2">
              <w:rPr>
                <w:b/>
                <w:color w:val="auto"/>
              </w:rPr>
              <w:t>FEATURE ACTIVITY</w:t>
            </w:r>
          </w:p>
        </w:tc>
        <w:tc>
          <w:tcPr>
            <w:tcW w:w="4320" w:type="dxa"/>
            <w:shd w:val="clear" w:color="auto" w:fill="CC99FF"/>
          </w:tcPr>
          <w:p w14:paraId="4FE5221D" w14:textId="77777777" w:rsidR="00B752E4" w:rsidRPr="005914A2" w:rsidRDefault="00B752E4">
            <w:pPr>
              <w:pStyle w:val="FORMDATA"/>
              <w:rPr>
                <w:b/>
                <w:color w:val="auto"/>
              </w:rPr>
            </w:pPr>
            <w:r w:rsidRPr="005914A2">
              <w:rPr>
                <w:b/>
                <w:color w:val="auto"/>
              </w:rPr>
              <w:t>Feature Activity</w:t>
            </w:r>
          </w:p>
        </w:tc>
        <w:tc>
          <w:tcPr>
            <w:tcW w:w="2430" w:type="dxa"/>
            <w:shd w:val="clear" w:color="auto" w:fill="CC99FF"/>
          </w:tcPr>
          <w:p w14:paraId="245A8422" w14:textId="77777777" w:rsidR="00B752E4" w:rsidRPr="005914A2" w:rsidRDefault="00B752E4">
            <w:pPr>
              <w:pStyle w:val="FORMDATA"/>
              <w:rPr>
                <w:b/>
                <w:color w:val="auto"/>
              </w:rPr>
            </w:pPr>
            <w:r w:rsidRPr="005914A2">
              <w:rPr>
                <w:b/>
                <w:color w:val="auto"/>
              </w:rPr>
              <w:t>N</w:t>
            </w:r>
          </w:p>
        </w:tc>
      </w:tr>
      <w:tr w:rsidR="00B752E4" w:rsidRPr="005914A2" w14:paraId="319B69EA" w14:textId="77777777">
        <w:trPr>
          <w:trHeight w:val="255"/>
        </w:trPr>
        <w:tc>
          <w:tcPr>
            <w:tcW w:w="2430" w:type="dxa"/>
          </w:tcPr>
          <w:p w14:paraId="73EE2446" w14:textId="77777777" w:rsidR="00B752E4" w:rsidRPr="005914A2" w:rsidRDefault="00B752E4">
            <w:pPr>
              <w:pStyle w:val="FORMDATA"/>
              <w:rPr>
                <w:b/>
                <w:color w:val="auto"/>
              </w:rPr>
            </w:pPr>
            <w:r w:rsidRPr="005914A2">
              <w:rPr>
                <w:b/>
                <w:color w:val="auto"/>
              </w:rPr>
              <w:t>FEATURE</w:t>
            </w:r>
          </w:p>
        </w:tc>
        <w:tc>
          <w:tcPr>
            <w:tcW w:w="4320" w:type="dxa"/>
          </w:tcPr>
          <w:p w14:paraId="11F2832D" w14:textId="77777777" w:rsidR="00B752E4" w:rsidRPr="005914A2" w:rsidRDefault="00B752E4">
            <w:pPr>
              <w:pStyle w:val="FORMDATA"/>
              <w:rPr>
                <w:b/>
                <w:color w:val="auto"/>
              </w:rPr>
            </w:pPr>
            <w:r w:rsidRPr="005914A2">
              <w:rPr>
                <w:b/>
                <w:color w:val="auto"/>
              </w:rPr>
              <w:t>Feature</w:t>
            </w:r>
          </w:p>
        </w:tc>
        <w:tc>
          <w:tcPr>
            <w:tcW w:w="2430" w:type="dxa"/>
          </w:tcPr>
          <w:p w14:paraId="1F9EFEA3" w14:textId="77777777" w:rsidR="00B752E4" w:rsidRPr="005914A2" w:rsidRDefault="00B752E4">
            <w:pPr>
              <w:pStyle w:val="FORMDATA"/>
              <w:rPr>
                <w:b/>
                <w:color w:val="auto"/>
              </w:rPr>
            </w:pPr>
            <w:r w:rsidRPr="005914A2">
              <w:rPr>
                <w:b/>
                <w:color w:val="auto"/>
              </w:rPr>
              <w:t>NSS</w:t>
            </w:r>
          </w:p>
        </w:tc>
      </w:tr>
    </w:tbl>
    <w:p w14:paraId="323B006A" w14:textId="77777777" w:rsidR="00B752E4" w:rsidRDefault="00B752E4">
      <w:pPr>
        <w:rPr>
          <w:rFonts w:ascii="Arial" w:hAnsi="Arial" w:cs="Arial"/>
        </w:rPr>
      </w:pPr>
    </w:p>
    <w:p w14:paraId="1C8BA426" w14:textId="77777777" w:rsidR="006A4E58" w:rsidRDefault="006A4E58">
      <w:pPr>
        <w:rPr>
          <w:rFonts w:ascii="Arial" w:hAnsi="Arial" w:cs="Arial"/>
        </w:rPr>
      </w:pPr>
    </w:p>
    <w:p w14:paraId="3424FDC7" w14:textId="77777777" w:rsidR="00C251D3" w:rsidRPr="004D1CAB" w:rsidRDefault="00C251D3" w:rsidP="00C251D3">
      <w:pPr>
        <w:rPr>
          <w:b/>
        </w:rPr>
      </w:pPr>
      <w:r w:rsidRPr="004D1CAB">
        <w:rPr>
          <w:b/>
        </w:rPr>
        <w:t>XML INPUT:</w:t>
      </w:r>
    </w:p>
    <w:p w14:paraId="4D925FC6" w14:textId="77777777" w:rsidR="00790642" w:rsidRDefault="00790642" w:rsidP="00790642">
      <w:pPr>
        <w:ind w:hanging="480"/>
        <w:rPr>
          <w:rFonts w:ascii="Verdana" w:hAnsi="Verdana"/>
          <w:sz w:val="20"/>
          <w:szCs w:val="20"/>
        </w:rPr>
      </w:pPr>
      <w:hyperlink r:id="rId3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3710673" w14:textId="77777777" w:rsidR="00790642" w:rsidRDefault="00790642" w:rsidP="00790642">
      <w:pPr>
        <w:ind w:hanging="480"/>
        <w:rPr>
          <w:rFonts w:ascii="Verdana" w:hAnsi="Verdana"/>
          <w:sz w:val="20"/>
          <w:szCs w:val="20"/>
        </w:rPr>
      </w:pPr>
      <w:hyperlink r:id="rId3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211234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6820DF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CVT-M12-1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65D992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FC9A61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5F5A54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BD2AEB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C84BFF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6BC4ACA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320B1F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2013-06-25T08:39:27-05:00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859855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201306250839AM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D5D1E44"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85EF15D" w14:textId="77777777" w:rsidR="00790642" w:rsidRDefault="00790642" w:rsidP="00790642">
      <w:pPr>
        <w:ind w:hanging="480"/>
        <w:rPr>
          <w:rFonts w:ascii="Verdana" w:hAnsi="Verdana"/>
          <w:sz w:val="20"/>
          <w:szCs w:val="20"/>
        </w:rPr>
      </w:pPr>
      <w:hyperlink r:id="rId3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D5E74BF" w14:textId="77777777" w:rsidR="00790642" w:rsidRDefault="00790642" w:rsidP="00790642">
      <w:pPr>
        <w:ind w:hanging="480"/>
        <w:rPr>
          <w:rFonts w:ascii="Verdana" w:hAnsi="Verdana"/>
          <w:sz w:val="20"/>
          <w:szCs w:val="20"/>
        </w:rPr>
      </w:pPr>
      <w:hyperlink r:id="rId3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BB195C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6CCF88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067DE3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BC599D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6AA774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54AE0FBE" w14:textId="77777777" w:rsidR="00790642" w:rsidRDefault="00790642" w:rsidP="00790642">
      <w:pPr>
        <w:ind w:hanging="480"/>
        <w:rPr>
          <w:rFonts w:ascii="Verdana" w:hAnsi="Verdana"/>
          <w:sz w:val="20"/>
          <w:szCs w:val="20"/>
        </w:rPr>
      </w:pPr>
      <w:hyperlink r:id="rId3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49ED40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C38C88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9713DB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4859F73D"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E6EC3DD"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A5CD3EC" w14:textId="77777777" w:rsidR="00790642" w:rsidRDefault="00790642" w:rsidP="00790642">
      <w:pPr>
        <w:ind w:hanging="480"/>
        <w:rPr>
          <w:rFonts w:ascii="Verdana" w:hAnsi="Verdana"/>
          <w:sz w:val="20"/>
          <w:szCs w:val="20"/>
        </w:rPr>
      </w:pPr>
      <w:hyperlink r:id="rId3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63AC80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8184600"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6425435" w14:textId="77777777" w:rsidR="00790642" w:rsidRDefault="00790642" w:rsidP="00790642">
      <w:pPr>
        <w:ind w:hanging="480"/>
        <w:rPr>
          <w:rFonts w:ascii="Verdana" w:hAnsi="Verdana"/>
          <w:sz w:val="20"/>
          <w:szCs w:val="20"/>
        </w:rPr>
      </w:pPr>
      <w:hyperlink r:id="rId3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9A51F7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EB3EFA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7FD4C4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B63461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ODIE DOG</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6A857A9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4048882222</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1DBD95BB"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D25DF5C"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0F67749" w14:textId="77777777" w:rsidR="00790642" w:rsidRDefault="00790642" w:rsidP="00790642">
      <w:pPr>
        <w:ind w:hanging="480"/>
        <w:rPr>
          <w:rFonts w:ascii="Verdana" w:hAnsi="Verdana"/>
          <w:sz w:val="20"/>
          <w:szCs w:val="20"/>
        </w:rPr>
      </w:pPr>
      <w:hyperlink r:id="rId3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A4ADB1A" w14:textId="77777777" w:rsidR="00790642" w:rsidRDefault="00790642" w:rsidP="00790642">
      <w:pPr>
        <w:ind w:hanging="480"/>
        <w:rPr>
          <w:rFonts w:ascii="Verdana" w:hAnsi="Verdana"/>
          <w:sz w:val="20"/>
          <w:szCs w:val="20"/>
        </w:rPr>
      </w:pPr>
      <w:hyperlink r:id="rId3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4C43508" w14:textId="77777777" w:rsidR="00790642" w:rsidRDefault="00790642" w:rsidP="00790642">
      <w:pPr>
        <w:ind w:hanging="480"/>
        <w:rPr>
          <w:rFonts w:ascii="Verdana" w:hAnsi="Verdana"/>
          <w:sz w:val="20"/>
          <w:szCs w:val="20"/>
        </w:rPr>
      </w:pPr>
      <w:hyperlink r:id="rId3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6336F4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MARGARITA VILLE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E40C04D" w14:textId="77777777" w:rsidR="00790642" w:rsidRDefault="00790642" w:rsidP="00790642">
      <w:pPr>
        <w:ind w:hanging="480"/>
        <w:rPr>
          <w:rFonts w:ascii="Verdana" w:hAnsi="Verdana"/>
          <w:sz w:val="20"/>
          <w:szCs w:val="20"/>
        </w:rPr>
      </w:pPr>
      <w:hyperlink r:id="rId3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51E04B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124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BA7C9E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SUNNYBROOK</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4EF9928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7786A8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RALEIGH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419B196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629666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2D4A0776"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C0CFA8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8F403E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445ABB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FD9C202" w14:textId="77777777" w:rsidR="00790642" w:rsidRDefault="00790642" w:rsidP="00790642">
      <w:pPr>
        <w:ind w:hanging="480"/>
        <w:rPr>
          <w:rFonts w:ascii="Verdana" w:hAnsi="Verdana"/>
          <w:sz w:val="20"/>
          <w:szCs w:val="20"/>
        </w:rPr>
      </w:pPr>
      <w:hyperlink r:id="rId3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order:HGI</w:t>
      </w:r>
      <w:r>
        <w:rPr>
          <w:rStyle w:val="m1"/>
          <w:rFonts w:ascii="Verdana" w:hAnsi="Verdana"/>
          <w:sz w:val="20"/>
          <w:szCs w:val="20"/>
        </w:rPr>
        <w:t>&gt;</w:t>
      </w:r>
    </w:p>
    <w:p w14:paraId="4FF48C7C" w14:textId="77777777" w:rsidR="00790642" w:rsidRDefault="00790642" w:rsidP="00790642">
      <w:pPr>
        <w:ind w:hanging="480"/>
        <w:rPr>
          <w:rFonts w:ascii="Verdana" w:hAnsi="Verdana"/>
          <w:sz w:val="20"/>
          <w:szCs w:val="20"/>
        </w:rPr>
      </w:pPr>
      <w:hyperlink r:id="rId3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order:HUNT_GROUP_ID</w:t>
      </w:r>
      <w:r>
        <w:rPr>
          <w:rStyle w:val="m1"/>
          <w:rFonts w:ascii="Verdana" w:hAnsi="Verdana"/>
          <w:sz w:val="20"/>
          <w:szCs w:val="20"/>
        </w:rPr>
        <w:t>&gt;</w:t>
      </w:r>
    </w:p>
    <w:p w14:paraId="73BE4F0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order:HNUM</w:t>
      </w:r>
      <w:r>
        <w:rPr>
          <w:rStyle w:val="m1"/>
          <w:rFonts w:ascii="Verdana" w:hAnsi="Verdana"/>
          <w:sz w:val="20"/>
          <w:szCs w:val="20"/>
        </w:rPr>
        <w:t>&gt;</w:t>
      </w:r>
      <w:r>
        <w:rPr>
          <w:rFonts w:ascii="Verdana" w:hAnsi="Verdana"/>
          <w:sz w:val="20"/>
          <w:szCs w:val="20"/>
        </w:rPr>
        <w:t xml:space="preserve"> </w:t>
      </w:r>
    </w:p>
    <w:p w14:paraId="66E9D10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order:HA</w:t>
      </w:r>
      <w:r>
        <w:rPr>
          <w:rStyle w:val="m1"/>
          <w:rFonts w:ascii="Verdana" w:hAnsi="Verdana"/>
          <w:sz w:val="20"/>
          <w:szCs w:val="20"/>
        </w:rPr>
        <w:t>&gt;</w:t>
      </w:r>
      <w:r>
        <w:rPr>
          <w:rFonts w:ascii="Verdana" w:hAnsi="Verdana"/>
          <w:sz w:val="20"/>
          <w:szCs w:val="20"/>
        </w:rPr>
        <w:t xml:space="preserve"> </w:t>
      </w:r>
    </w:p>
    <w:p w14:paraId="3304B02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order:HID</w:t>
      </w:r>
      <w:r>
        <w:rPr>
          <w:rStyle w:val="m1"/>
          <w:rFonts w:ascii="Verdana" w:hAnsi="Verdana"/>
          <w:sz w:val="20"/>
          <w:szCs w:val="20"/>
        </w:rPr>
        <w:t>&gt;</w:t>
      </w:r>
      <w:r>
        <w:rPr>
          <w:rFonts w:ascii="Verdana" w:hAnsi="Verdana"/>
          <w:sz w:val="20"/>
          <w:szCs w:val="20"/>
        </w:rPr>
        <w:t xml:space="preserve"> </w:t>
      </w:r>
    </w:p>
    <w:p w14:paraId="55E7250E"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order:HNTYP</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order:HNTYP</w:t>
      </w:r>
      <w:r>
        <w:rPr>
          <w:rStyle w:val="m1"/>
          <w:rFonts w:ascii="Verdana" w:hAnsi="Verdana"/>
          <w:sz w:val="20"/>
          <w:szCs w:val="20"/>
        </w:rPr>
        <w:t>&gt;</w:t>
      </w:r>
      <w:r>
        <w:rPr>
          <w:rFonts w:ascii="Verdana" w:hAnsi="Verdana"/>
          <w:sz w:val="20"/>
          <w:szCs w:val="20"/>
        </w:rPr>
        <w:t xml:space="preserve"> </w:t>
      </w:r>
    </w:p>
    <w:p w14:paraId="1F857636" w14:textId="77777777" w:rsidR="00790642" w:rsidRDefault="00790642" w:rsidP="00790642">
      <w:pPr>
        <w:ind w:hanging="480"/>
        <w:rPr>
          <w:rFonts w:ascii="Verdana" w:hAnsi="Verdana"/>
          <w:sz w:val="20"/>
          <w:szCs w:val="20"/>
        </w:rPr>
      </w:pPr>
      <w:hyperlink r:id="rId3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5E14AD3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14:paraId="5A45E84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14:paraId="46ECC8B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14:paraId="04DC843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14:paraId="1AC9489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36F28014" w14:textId="77777777" w:rsidR="00790642" w:rsidRDefault="00790642" w:rsidP="00790642">
      <w:pPr>
        <w:ind w:hanging="480"/>
        <w:rPr>
          <w:rFonts w:ascii="Verdana" w:hAnsi="Verdana"/>
          <w:sz w:val="20"/>
          <w:szCs w:val="20"/>
        </w:rPr>
      </w:pPr>
      <w:hyperlink r:id="rId3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1028541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14:paraId="762E9B2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14:paraId="7502BB6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14:paraId="04DC13B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14:paraId="09EC4CD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494C77EC" w14:textId="77777777" w:rsidR="00790642" w:rsidRDefault="00790642" w:rsidP="00790642">
      <w:pPr>
        <w:ind w:hanging="480"/>
        <w:rPr>
          <w:rFonts w:ascii="Verdana" w:hAnsi="Verdana"/>
          <w:sz w:val="20"/>
          <w:szCs w:val="20"/>
        </w:rPr>
      </w:pPr>
      <w:hyperlink r:id="rId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15A16BD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14:paraId="6CB28EB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14:paraId="1919CF2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14:paraId="0E2C1E4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14:paraId="4D93265F"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2133DF68"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order:HUNT_GROUP_ID</w:t>
      </w:r>
      <w:r>
        <w:rPr>
          <w:rStyle w:val="m1"/>
          <w:rFonts w:ascii="Verdana" w:hAnsi="Verdana"/>
          <w:sz w:val="20"/>
          <w:szCs w:val="20"/>
        </w:rPr>
        <w:t>&gt;</w:t>
      </w:r>
    </w:p>
    <w:p w14:paraId="5E0E6AE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order:HGI</w:t>
      </w:r>
      <w:r>
        <w:rPr>
          <w:rStyle w:val="m1"/>
          <w:rFonts w:ascii="Verdana" w:hAnsi="Verdana"/>
          <w:sz w:val="20"/>
          <w:szCs w:val="20"/>
        </w:rPr>
        <w:t>&gt;</w:t>
      </w:r>
    </w:p>
    <w:p w14:paraId="6A27FCC0" w14:textId="77777777" w:rsidR="00790642" w:rsidRDefault="00790642" w:rsidP="00790642">
      <w:pPr>
        <w:ind w:hanging="480"/>
        <w:rPr>
          <w:rFonts w:ascii="Verdana" w:hAnsi="Verdana"/>
          <w:sz w:val="20"/>
          <w:szCs w:val="20"/>
        </w:rPr>
      </w:pPr>
      <w:hyperlink r:id="rId3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B1853FA" w14:textId="77777777" w:rsidR="00790642" w:rsidRDefault="00790642" w:rsidP="00790642">
      <w:pPr>
        <w:ind w:hanging="480"/>
        <w:rPr>
          <w:rFonts w:ascii="Verdana" w:hAnsi="Verdana"/>
          <w:sz w:val="20"/>
          <w:szCs w:val="20"/>
        </w:rPr>
      </w:pPr>
      <w:hyperlink r:id="rId3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F5A6BD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AE7348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32D5EAD7" w14:textId="77777777" w:rsidR="00790642" w:rsidRDefault="00790642" w:rsidP="00790642">
      <w:pPr>
        <w:ind w:hanging="480"/>
        <w:rPr>
          <w:rFonts w:ascii="Verdana" w:hAnsi="Verdana"/>
          <w:sz w:val="20"/>
          <w:szCs w:val="20"/>
        </w:rPr>
      </w:pPr>
      <w:hyperlink r:id="rId3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39F19D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19B0125F" w14:textId="77777777" w:rsidR="00790642" w:rsidRDefault="00790642" w:rsidP="00790642">
      <w:pPr>
        <w:ind w:hanging="480"/>
        <w:rPr>
          <w:rFonts w:ascii="Verdana" w:hAnsi="Verdana"/>
          <w:sz w:val="20"/>
          <w:szCs w:val="20"/>
        </w:rPr>
      </w:pPr>
      <w:hyperlink r:id="rId3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2BD8D3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CE06F5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91C6B6C"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251C9A6" w14:textId="77777777" w:rsidR="00790642" w:rsidRDefault="00790642" w:rsidP="00790642">
      <w:pPr>
        <w:ind w:hanging="480"/>
        <w:rPr>
          <w:rFonts w:ascii="Verdana" w:hAnsi="Verdana"/>
          <w:sz w:val="20"/>
          <w:szCs w:val="20"/>
        </w:rPr>
      </w:pPr>
      <w:hyperlink r:id="rId3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6B1E71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1FADB2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ESL</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FB769A5"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A5CDB66" w14:textId="77777777" w:rsidR="00790642" w:rsidRDefault="00790642" w:rsidP="00790642">
      <w:pPr>
        <w:ind w:hanging="480"/>
        <w:rPr>
          <w:rFonts w:ascii="Verdana" w:hAnsi="Verdana"/>
          <w:sz w:val="20"/>
          <w:szCs w:val="20"/>
        </w:rPr>
      </w:pPr>
      <w:hyperlink r:id="rId3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759A6A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55B434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9303F12"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AF09EA8" w14:textId="77777777" w:rsidR="00790642" w:rsidRDefault="00790642" w:rsidP="00790642">
      <w:pPr>
        <w:ind w:hanging="480"/>
        <w:rPr>
          <w:rFonts w:ascii="Verdana" w:hAnsi="Verdana"/>
          <w:sz w:val="20"/>
          <w:szCs w:val="20"/>
        </w:rPr>
      </w:pPr>
      <w:hyperlink r:id="rId3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C037C7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CCA5DC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A7CB438"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D1ABE35"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5FFC674" w14:textId="77777777" w:rsidR="00790642" w:rsidRDefault="00790642" w:rsidP="00790642">
      <w:pPr>
        <w:ind w:hanging="480"/>
        <w:rPr>
          <w:rFonts w:ascii="Verdana" w:hAnsi="Verdana"/>
          <w:sz w:val="20"/>
          <w:szCs w:val="20"/>
        </w:rPr>
      </w:pPr>
      <w:hyperlink r:id="rId3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06D29C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6E7B43E" w14:textId="77777777" w:rsidR="00790642" w:rsidRDefault="00790642" w:rsidP="00790642">
      <w:pPr>
        <w:ind w:hanging="480"/>
        <w:rPr>
          <w:rFonts w:ascii="Verdana" w:hAnsi="Verdana"/>
          <w:sz w:val="20"/>
          <w:szCs w:val="20"/>
        </w:rPr>
      </w:pPr>
      <w:hyperlink r:id="rId3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1FA944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51734E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6550B8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7A75DA8" w14:textId="77777777" w:rsidR="00790642" w:rsidRDefault="00790642" w:rsidP="00790642">
      <w:pPr>
        <w:ind w:hanging="480"/>
        <w:rPr>
          <w:rFonts w:ascii="Verdana" w:hAnsi="Verdana"/>
          <w:sz w:val="20"/>
          <w:szCs w:val="20"/>
        </w:rPr>
      </w:pPr>
      <w:hyperlink r:id="rId3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2AC0D15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422CED1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5090ABC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91AC702"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3519022" w14:textId="77777777" w:rsidR="00790642" w:rsidRDefault="00790642" w:rsidP="00790642">
      <w:pPr>
        <w:ind w:hanging="480"/>
        <w:rPr>
          <w:rFonts w:ascii="Verdana" w:hAnsi="Verdana"/>
          <w:sz w:val="20"/>
          <w:szCs w:val="20"/>
        </w:rPr>
      </w:pPr>
      <w:hyperlink r:id="rId3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1B13649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206884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UEPBL</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5FA64DE7" w14:textId="77777777" w:rsidR="00790642" w:rsidRDefault="00790642" w:rsidP="00790642">
      <w:pPr>
        <w:ind w:hanging="480"/>
        <w:rPr>
          <w:rFonts w:ascii="Verdana" w:hAnsi="Verdana"/>
          <w:sz w:val="20"/>
          <w:szCs w:val="20"/>
        </w:rPr>
      </w:pPr>
      <w:hyperlink r:id="rId3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A076F6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A49D67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DB5DD2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4F25BBE" w14:textId="77777777" w:rsidR="00790642" w:rsidRDefault="00790642" w:rsidP="00790642">
      <w:pPr>
        <w:ind w:hanging="480"/>
        <w:rPr>
          <w:rFonts w:ascii="Verdana" w:hAnsi="Verdana"/>
          <w:sz w:val="20"/>
          <w:szCs w:val="20"/>
        </w:rPr>
      </w:pPr>
      <w:hyperlink r:id="rId3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0B6467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6BB91C4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377F286A"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243E2E52" w14:textId="77777777" w:rsidR="00790642" w:rsidRDefault="00790642" w:rsidP="00790642">
      <w:pPr>
        <w:ind w:hanging="480"/>
        <w:rPr>
          <w:rFonts w:ascii="Verdana" w:hAnsi="Verdana"/>
          <w:sz w:val="20"/>
          <w:szCs w:val="20"/>
        </w:rPr>
      </w:pPr>
      <w:hyperlink r:id="rId3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083C20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9B74FE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ESF</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880FDB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7929F57" w14:textId="77777777" w:rsidR="00790642" w:rsidRDefault="00790642" w:rsidP="00790642">
      <w:pPr>
        <w:ind w:hanging="480"/>
        <w:rPr>
          <w:rFonts w:ascii="Verdana" w:hAnsi="Verdana"/>
          <w:sz w:val="20"/>
          <w:szCs w:val="20"/>
        </w:rPr>
      </w:pPr>
      <w:hyperlink r:id="rId3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EF78D1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9EDA0C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C3E975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840A74B" w14:textId="77777777" w:rsidR="00790642" w:rsidRDefault="00790642" w:rsidP="00790642">
      <w:pPr>
        <w:ind w:hanging="480"/>
        <w:rPr>
          <w:rFonts w:ascii="Verdana" w:hAnsi="Verdana"/>
          <w:sz w:val="20"/>
          <w:szCs w:val="20"/>
        </w:rPr>
      </w:pPr>
      <w:hyperlink r:id="rId3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35EB50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3546E2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913352C"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0EBB2BF"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4D353A74"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E1051A8"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3194185"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1AF35A98" w14:textId="77777777" w:rsidR="00C251D3" w:rsidRPr="004D1CAB" w:rsidRDefault="00C251D3" w:rsidP="00C251D3">
      <w:pPr>
        <w:rPr>
          <w:b/>
        </w:rPr>
      </w:pPr>
    </w:p>
    <w:p w14:paraId="04E73371" w14:textId="77777777" w:rsidR="00C251D3" w:rsidRPr="004D1CAB" w:rsidRDefault="00C251D3" w:rsidP="00C251D3">
      <w:pPr>
        <w:rPr>
          <w:b/>
        </w:rPr>
      </w:pPr>
    </w:p>
    <w:p w14:paraId="34AD2EB3" w14:textId="77777777" w:rsidR="00C251D3" w:rsidRPr="004D1CAB" w:rsidRDefault="00C251D3" w:rsidP="00C251D3">
      <w:pPr>
        <w:rPr>
          <w:b/>
        </w:rPr>
      </w:pPr>
      <w:r w:rsidRPr="004D1CAB">
        <w:rPr>
          <w:b/>
        </w:rPr>
        <w:t>XML OUTPUT:</w:t>
      </w:r>
    </w:p>
    <w:p w14:paraId="72E548CA" w14:textId="77777777" w:rsidR="00C251D3" w:rsidRPr="004D1CAB" w:rsidRDefault="00C251D3" w:rsidP="00C251D3">
      <w:pPr>
        <w:rPr>
          <w:b/>
        </w:rPr>
      </w:pPr>
    </w:p>
    <w:p w14:paraId="2D09675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CCD317E"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6F088E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4C1403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4C860B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632CF7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64E5F5A"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7ACC5FB" w14:textId="77777777" w:rsidR="00790642" w:rsidRDefault="00790642" w:rsidP="00790642">
      <w:pPr>
        <w:ind w:hanging="480"/>
        <w:rPr>
          <w:rFonts w:ascii="Verdana" w:hAnsi="Verdana"/>
          <w:sz w:val="20"/>
          <w:szCs w:val="20"/>
        </w:rPr>
      </w:pPr>
      <w:hyperlink r:id="rId3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A33F033" w14:textId="77777777" w:rsidR="00790642" w:rsidRDefault="00790642" w:rsidP="00790642">
      <w:pPr>
        <w:ind w:hanging="480"/>
        <w:rPr>
          <w:rFonts w:ascii="Verdana" w:hAnsi="Verdana"/>
          <w:sz w:val="20"/>
          <w:szCs w:val="20"/>
        </w:rPr>
      </w:pPr>
      <w:hyperlink r:id="rId3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59288F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1372167567798874.9950286422352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19DBE5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7B9C733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2013-06-25T08:43:59-06:00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BFDBE4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CVT-M12-1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078AE6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00C6DF9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687C4C3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20130625L00009-00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0385BCB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3CA4B34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57DC67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53394C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6DE7B9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201306250843AM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037402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CXG259Q1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2A4969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2F32262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31EF67F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 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48750E0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DA725F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0673F68"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3F83CBE" w14:textId="77777777" w:rsidR="00790642" w:rsidRDefault="00790642" w:rsidP="00790642">
      <w:pPr>
        <w:ind w:hanging="480"/>
        <w:rPr>
          <w:rFonts w:ascii="Verdana" w:hAnsi="Verdana"/>
          <w:sz w:val="20"/>
          <w:szCs w:val="20"/>
        </w:rPr>
      </w:pPr>
      <w:hyperlink r:id="rId3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53F1532" w14:textId="77777777" w:rsidR="00790642" w:rsidRDefault="00790642" w:rsidP="00790642">
      <w:pPr>
        <w:ind w:hanging="480"/>
        <w:rPr>
          <w:rFonts w:ascii="Verdana" w:hAnsi="Verdana"/>
          <w:sz w:val="20"/>
          <w:szCs w:val="20"/>
        </w:rPr>
      </w:pPr>
      <w:hyperlink r:id="rId3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01D06A3" w14:textId="77777777" w:rsidR="00790642" w:rsidRDefault="00790642" w:rsidP="00790642">
      <w:pPr>
        <w:ind w:hanging="480"/>
        <w:rPr>
          <w:rFonts w:ascii="Verdana" w:hAnsi="Verdana"/>
          <w:sz w:val="20"/>
          <w:szCs w:val="20"/>
        </w:rPr>
      </w:pPr>
      <w:hyperlink r:id="rId3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494958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33813C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495AE58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F241CD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77287A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FCA993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A6579E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20243FE" w14:textId="77777777" w:rsidR="00790642" w:rsidRDefault="00790642" w:rsidP="00790642">
      <w:pPr>
        <w:ind w:hanging="480"/>
        <w:rPr>
          <w:rFonts w:ascii="Verdana" w:hAnsi="Verdana"/>
          <w:sz w:val="20"/>
          <w:szCs w:val="20"/>
        </w:rPr>
      </w:pPr>
      <w:hyperlink r:id="rId3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m3:HGI_INFO</w:t>
      </w:r>
      <w:r>
        <w:rPr>
          <w:rStyle w:val="m1"/>
          <w:rFonts w:ascii="Verdana" w:hAnsi="Verdana"/>
          <w:sz w:val="20"/>
          <w:szCs w:val="20"/>
        </w:rPr>
        <w:t>&gt;</w:t>
      </w:r>
    </w:p>
    <w:p w14:paraId="5BF7668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m3:LOCNUM_HUNT</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m3:LOCNUM_HUNT</w:t>
      </w:r>
      <w:r>
        <w:rPr>
          <w:rStyle w:val="m1"/>
          <w:rFonts w:ascii="Verdana" w:hAnsi="Verdana"/>
          <w:sz w:val="20"/>
          <w:szCs w:val="20"/>
        </w:rPr>
        <w:t>&gt;</w:t>
      </w:r>
      <w:r>
        <w:rPr>
          <w:rFonts w:ascii="Verdana" w:hAnsi="Verdana"/>
          <w:sz w:val="20"/>
          <w:szCs w:val="20"/>
        </w:rPr>
        <w:t xml:space="preserve"> </w:t>
      </w:r>
    </w:p>
    <w:p w14:paraId="3D2426D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m3:HNUM</w:t>
      </w:r>
      <w:r>
        <w:rPr>
          <w:rStyle w:val="m1"/>
          <w:rFonts w:ascii="Verdana" w:hAnsi="Verdana"/>
          <w:sz w:val="20"/>
          <w:szCs w:val="20"/>
        </w:rPr>
        <w:t>&gt;</w:t>
      </w:r>
      <w:r>
        <w:rPr>
          <w:rFonts w:ascii="Verdana" w:hAnsi="Verdana"/>
          <w:sz w:val="20"/>
          <w:szCs w:val="20"/>
        </w:rPr>
        <w:t xml:space="preserve"> </w:t>
      </w:r>
    </w:p>
    <w:p w14:paraId="2EF23CD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m3:HA</w:t>
      </w:r>
      <w:r>
        <w:rPr>
          <w:rStyle w:val="m1"/>
          <w:rFonts w:ascii="Verdana" w:hAnsi="Verdana"/>
          <w:sz w:val="20"/>
          <w:szCs w:val="20"/>
        </w:rPr>
        <w:t>&gt;</w:t>
      </w:r>
      <w:r>
        <w:rPr>
          <w:rFonts w:ascii="Verdana" w:hAnsi="Verdana"/>
          <w:sz w:val="20"/>
          <w:szCs w:val="20"/>
        </w:rPr>
        <w:t xml:space="preserve"> </w:t>
      </w:r>
    </w:p>
    <w:p w14:paraId="1E14522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m3:HID</w:t>
      </w:r>
      <w:r>
        <w:rPr>
          <w:rStyle w:val="m1"/>
          <w:rFonts w:ascii="Verdana" w:hAnsi="Verdana"/>
          <w:sz w:val="20"/>
          <w:szCs w:val="20"/>
        </w:rPr>
        <w:t>&gt;</w:t>
      </w:r>
      <w:r>
        <w:rPr>
          <w:rFonts w:ascii="Verdana" w:hAnsi="Verdana"/>
          <w:sz w:val="20"/>
          <w:szCs w:val="20"/>
        </w:rPr>
        <w:t xml:space="preserve"> </w:t>
      </w:r>
    </w:p>
    <w:p w14:paraId="0C9F8FE9" w14:textId="77777777" w:rsidR="00790642" w:rsidRDefault="00790642" w:rsidP="00790642">
      <w:pPr>
        <w:ind w:hanging="480"/>
        <w:rPr>
          <w:rFonts w:ascii="Verdana" w:hAnsi="Verdana"/>
          <w:sz w:val="20"/>
          <w:szCs w:val="20"/>
        </w:rPr>
      </w:pPr>
      <w:hyperlink r:id="rId3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6060A1E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14:paraId="763006F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14:paraId="2B8808B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1CC376B4" w14:textId="77777777" w:rsidR="00790642" w:rsidRDefault="00790642" w:rsidP="00790642">
      <w:pPr>
        <w:ind w:hanging="480"/>
        <w:rPr>
          <w:rFonts w:ascii="Verdana" w:hAnsi="Verdana"/>
          <w:sz w:val="20"/>
          <w:szCs w:val="20"/>
        </w:rPr>
      </w:pPr>
      <w:hyperlink r:id="rId3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11AD948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14:paraId="4B2807A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14:paraId="59B9D713"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497CCC18" w14:textId="77777777" w:rsidR="00790642" w:rsidRDefault="00790642" w:rsidP="00790642">
      <w:pPr>
        <w:ind w:hanging="480"/>
        <w:rPr>
          <w:rFonts w:ascii="Verdana" w:hAnsi="Verdana"/>
          <w:sz w:val="20"/>
          <w:szCs w:val="20"/>
        </w:rPr>
      </w:pPr>
      <w:hyperlink r:id="rId3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53AE868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14:paraId="696C437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14:paraId="7964CBD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2AED36B3"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m3:HGI_INFO</w:t>
      </w:r>
      <w:r>
        <w:rPr>
          <w:rStyle w:val="m1"/>
          <w:rFonts w:ascii="Verdana" w:hAnsi="Verdana"/>
          <w:sz w:val="20"/>
          <w:szCs w:val="20"/>
        </w:rPr>
        <w:t>&gt;</w:t>
      </w:r>
    </w:p>
    <w:p w14:paraId="69583609" w14:textId="77777777" w:rsidR="00790642" w:rsidRDefault="00790642" w:rsidP="00790642">
      <w:pPr>
        <w:ind w:hanging="480"/>
        <w:rPr>
          <w:rFonts w:ascii="Verdana" w:hAnsi="Verdana"/>
          <w:sz w:val="20"/>
          <w:szCs w:val="20"/>
        </w:rPr>
      </w:pPr>
      <w:hyperlink r:id="rId3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81DDC4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C983D9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77F09A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0FA1BF3C"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B320E6E" w14:textId="77777777" w:rsidR="00790642" w:rsidRDefault="00790642" w:rsidP="00790642">
      <w:pPr>
        <w:ind w:hanging="480"/>
        <w:rPr>
          <w:rFonts w:ascii="Verdana" w:hAnsi="Verdana"/>
          <w:sz w:val="20"/>
          <w:szCs w:val="20"/>
        </w:rPr>
      </w:pPr>
      <w:hyperlink r:id="rId3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A605D3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DE3E25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A6FE12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611D6710"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007BF1B" w14:textId="77777777" w:rsidR="00790642" w:rsidRDefault="00790642" w:rsidP="00790642">
      <w:pPr>
        <w:ind w:hanging="480"/>
        <w:rPr>
          <w:rFonts w:ascii="Verdana" w:hAnsi="Verdana"/>
          <w:sz w:val="20"/>
          <w:szCs w:val="20"/>
        </w:rPr>
      </w:pPr>
      <w:hyperlink r:id="rId4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43B570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386C12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3AC903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5E257DD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F59CEF0"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364B69D"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9BE6E5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99AE5A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66820EB" w14:textId="77777777" w:rsidR="00B752E4" w:rsidRDefault="00B752E4">
      <w:pPr>
        <w:pStyle w:val="TCtxtTAG"/>
        <w:rPr>
          <w:b/>
          <w:bCs/>
          <w:sz w:val="24"/>
        </w:rPr>
      </w:pPr>
      <w:r>
        <w:rPr>
          <w:rFonts w:ascii="Courier New" w:hAnsi="Courier New" w:cs="Courier New"/>
        </w:rPr>
        <w:br w:type="page"/>
      </w:r>
      <w:r>
        <w:rPr>
          <w:b/>
          <w:bCs/>
          <w:sz w:val="24"/>
        </w:rPr>
        <w:t>TEST CASE M013:  Scenario Description:</w:t>
      </w:r>
      <w:r>
        <w:t xml:space="preserve"> </w:t>
      </w:r>
      <w:r>
        <w:rPr>
          <w:b/>
          <w:bCs/>
          <w:sz w:val="24"/>
        </w:rPr>
        <w:t>(Act=D) Type of Account:  Residence / Single Line</w:t>
      </w:r>
    </w:p>
    <w:p w14:paraId="63C37929" w14:textId="77777777" w:rsidR="00B752E4" w:rsidRDefault="00B752E4">
      <w:pPr>
        <w:pStyle w:val="Heading6"/>
        <w:rPr>
          <w:rFonts w:ascii="Arial" w:hAnsi="Arial" w:cs="Arial"/>
          <w:color w:val="auto"/>
        </w:rPr>
      </w:pPr>
      <w:r w:rsidRPr="00903BF9">
        <w:rPr>
          <w:rFonts w:ascii="Arial" w:hAnsi="Arial" w:cs="Arial"/>
          <w:color w:val="auto"/>
        </w:rPr>
        <w:t>Complete disconnect of account – LNA=N/A</w:t>
      </w:r>
    </w:p>
    <w:p w14:paraId="5D0C1706" w14:textId="77777777" w:rsidR="000A4F99" w:rsidRPr="000A4F99" w:rsidRDefault="000A4F99" w:rsidP="000A4F99"/>
    <w:p w14:paraId="33DC280F"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B752E4" w:rsidRPr="005914A2" w14:paraId="6257C2FC"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1FF989FD"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432F6DC6"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12" w:space="0" w:color="auto"/>
              <w:left w:val="single" w:sz="6" w:space="0" w:color="auto"/>
              <w:bottom w:val="single" w:sz="6" w:space="0" w:color="auto"/>
              <w:right w:val="single" w:sz="12" w:space="0" w:color="auto"/>
            </w:tcBorders>
          </w:tcPr>
          <w:p w14:paraId="0D932DF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FF9569C"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BE01E5A" w14:textId="77777777" w:rsidR="00B752E4" w:rsidRPr="005914A2" w:rsidRDefault="00B752E4">
            <w:pPr>
              <w:pStyle w:val="Heading4"/>
              <w:rPr>
                <w:b/>
                <w:bCs/>
                <w:i w:val="0"/>
                <w:iCs w:val="0"/>
              </w:rPr>
            </w:pPr>
            <w:r w:rsidRPr="005914A2">
              <w:rPr>
                <w:b/>
                <w:bCs/>
                <w:i w:val="0"/>
                <w:iCs w:val="0"/>
              </w:rPr>
              <w:t>LSR  FORM</w:t>
            </w:r>
          </w:p>
        </w:tc>
      </w:tr>
      <w:tr w:rsidR="00B752E4" w:rsidRPr="005914A2" w14:paraId="51252B64"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5B7C786F"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5BBB776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9FE78D7"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6E9DF5"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8AE8F46" w14:textId="77777777" w:rsidR="00B752E4" w:rsidRPr="005914A2" w:rsidRDefault="00B752E4">
            <w:pPr>
              <w:pStyle w:val="FORMDATA"/>
              <w:rPr>
                <w:b/>
                <w:color w:val="auto"/>
              </w:rPr>
            </w:pPr>
            <w:r w:rsidRPr="005914A2">
              <w:rPr>
                <w:b/>
                <w:color w:val="auto"/>
              </w:rPr>
              <w:t>ZXL</w:t>
            </w:r>
          </w:p>
        </w:tc>
      </w:tr>
      <w:tr w:rsidR="00B752E4" w:rsidRPr="005914A2" w14:paraId="5BC4785E" w14:textId="77777777">
        <w:tc>
          <w:tcPr>
            <w:tcW w:w="1710" w:type="dxa"/>
            <w:tcBorders>
              <w:top w:val="single" w:sz="6" w:space="0" w:color="auto"/>
              <w:left w:val="single" w:sz="12" w:space="0" w:color="auto"/>
              <w:bottom w:val="single" w:sz="6" w:space="0" w:color="auto"/>
              <w:right w:val="single" w:sz="6" w:space="0" w:color="auto"/>
            </w:tcBorders>
          </w:tcPr>
          <w:p w14:paraId="41DF7CF6"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5C9B01A"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15759AE8" w14:textId="77777777" w:rsidR="00B752E4" w:rsidRPr="005914A2" w:rsidRDefault="00B752E4">
            <w:pPr>
              <w:pStyle w:val="FORMDATA"/>
              <w:rPr>
                <w:b/>
                <w:color w:val="auto"/>
              </w:rPr>
            </w:pPr>
            <w:r w:rsidRPr="005914A2">
              <w:rPr>
                <w:b/>
                <w:color w:val="auto"/>
              </w:rPr>
              <w:t>M13</w:t>
            </w:r>
          </w:p>
        </w:tc>
      </w:tr>
      <w:tr w:rsidR="00B752E4" w:rsidRPr="005914A2" w14:paraId="67FFC108" w14:textId="77777777">
        <w:tc>
          <w:tcPr>
            <w:tcW w:w="1710" w:type="dxa"/>
            <w:tcBorders>
              <w:top w:val="single" w:sz="6" w:space="0" w:color="auto"/>
              <w:left w:val="single" w:sz="12" w:space="0" w:color="auto"/>
              <w:bottom w:val="single" w:sz="6" w:space="0" w:color="auto"/>
              <w:right w:val="single" w:sz="6" w:space="0" w:color="auto"/>
            </w:tcBorders>
          </w:tcPr>
          <w:p w14:paraId="1B4A8FEF"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168078E0"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59A9F3ED" w14:textId="77777777" w:rsidR="00B752E4" w:rsidRPr="005914A2" w:rsidRDefault="00B752E4">
            <w:pPr>
              <w:pStyle w:val="FORMDATA"/>
              <w:rPr>
                <w:b/>
                <w:color w:val="auto"/>
              </w:rPr>
            </w:pPr>
            <w:r w:rsidRPr="005914A2">
              <w:rPr>
                <w:b/>
                <w:color w:val="auto"/>
              </w:rPr>
              <w:t>3862745935</w:t>
            </w:r>
          </w:p>
        </w:tc>
      </w:tr>
      <w:tr w:rsidR="00B752E4" w:rsidRPr="005914A2" w14:paraId="2F020203" w14:textId="77777777">
        <w:tc>
          <w:tcPr>
            <w:tcW w:w="1710" w:type="dxa"/>
            <w:tcBorders>
              <w:top w:val="single" w:sz="6" w:space="0" w:color="auto"/>
              <w:left w:val="single" w:sz="12" w:space="0" w:color="auto"/>
              <w:bottom w:val="single" w:sz="6" w:space="0" w:color="auto"/>
              <w:right w:val="single" w:sz="6" w:space="0" w:color="auto"/>
            </w:tcBorders>
          </w:tcPr>
          <w:p w14:paraId="599D4C5C"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02875A50"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1DA07054" w14:textId="77777777" w:rsidR="00B752E4" w:rsidRPr="005914A2" w:rsidRDefault="00B752E4">
            <w:pPr>
              <w:pStyle w:val="FORMDATA"/>
              <w:rPr>
                <w:b/>
                <w:color w:val="auto"/>
              </w:rPr>
            </w:pPr>
            <w:r w:rsidRPr="005914A2">
              <w:rPr>
                <w:b/>
                <w:color w:val="auto"/>
              </w:rPr>
              <w:t>CAVENOBILL</w:t>
            </w:r>
          </w:p>
        </w:tc>
      </w:tr>
      <w:tr w:rsidR="00B752E4" w:rsidRPr="005914A2" w14:paraId="1507ABAC"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7B14001B"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95515E7"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0360FC4" w14:textId="77777777" w:rsidR="00B752E4" w:rsidRPr="005914A2" w:rsidRDefault="00B752E4">
            <w:pPr>
              <w:pStyle w:val="FORMDATA"/>
              <w:rPr>
                <w:b/>
                <w:color w:val="auto"/>
              </w:rPr>
            </w:pPr>
            <w:r w:rsidRPr="005914A2">
              <w:rPr>
                <w:b/>
                <w:color w:val="auto"/>
              </w:rPr>
              <w:t>LCSC</w:t>
            </w:r>
          </w:p>
        </w:tc>
      </w:tr>
      <w:tr w:rsidR="00B752E4" w:rsidRPr="005914A2" w14:paraId="4F8BFBE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2519450"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EB3AF0E"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E4F9ECC" w14:textId="77777777" w:rsidR="00B752E4" w:rsidRPr="005914A2" w:rsidRDefault="00B752E4">
            <w:pPr>
              <w:pStyle w:val="FORMDATA"/>
              <w:rPr>
                <w:b/>
                <w:color w:val="auto"/>
              </w:rPr>
            </w:pPr>
            <w:r w:rsidRPr="005914A2">
              <w:rPr>
                <w:b/>
                <w:color w:val="auto"/>
              </w:rPr>
              <w:t>20030328</w:t>
            </w:r>
          </w:p>
        </w:tc>
      </w:tr>
      <w:tr w:rsidR="00B752E4" w:rsidRPr="005914A2" w14:paraId="55F6E9ED" w14:textId="77777777">
        <w:tc>
          <w:tcPr>
            <w:tcW w:w="1710" w:type="dxa"/>
            <w:tcBorders>
              <w:top w:val="single" w:sz="6" w:space="0" w:color="auto"/>
              <w:left w:val="single" w:sz="12" w:space="0" w:color="auto"/>
              <w:bottom w:val="single" w:sz="6" w:space="0" w:color="auto"/>
              <w:right w:val="single" w:sz="6" w:space="0" w:color="auto"/>
            </w:tcBorders>
          </w:tcPr>
          <w:p w14:paraId="484BE09A"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21F44E50"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346D08CA" w14:textId="77777777" w:rsidR="00B752E4" w:rsidRPr="005914A2" w:rsidRDefault="00B752E4">
            <w:pPr>
              <w:pStyle w:val="FORMDATA"/>
              <w:rPr>
                <w:b/>
                <w:color w:val="auto"/>
              </w:rPr>
            </w:pPr>
            <w:r w:rsidRPr="005914A2">
              <w:rPr>
                <w:b/>
                <w:color w:val="auto"/>
              </w:rPr>
              <w:t>20030428</w:t>
            </w:r>
          </w:p>
        </w:tc>
      </w:tr>
      <w:tr w:rsidR="00B752E4" w:rsidRPr="005914A2" w14:paraId="6EE5F1B2" w14:textId="77777777">
        <w:tc>
          <w:tcPr>
            <w:tcW w:w="1710" w:type="dxa"/>
            <w:tcBorders>
              <w:top w:val="single" w:sz="6" w:space="0" w:color="auto"/>
              <w:left w:val="single" w:sz="12" w:space="0" w:color="auto"/>
              <w:bottom w:val="single" w:sz="6" w:space="0" w:color="auto"/>
              <w:right w:val="single" w:sz="6" w:space="0" w:color="auto"/>
            </w:tcBorders>
          </w:tcPr>
          <w:p w14:paraId="7C78F9F1"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8199261"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18116896" w14:textId="77777777" w:rsidR="00B752E4" w:rsidRPr="005914A2" w:rsidRDefault="00B752E4">
            <w:pPr>
              <w:pStyle w:val="FORMDATA"/>
              <w:rPr>
                <w:b/>
                <w:color w:val="auto"/>
              </w:rPr>
            </w:pPr>
            <w:r w:rsidRPr="005914A2">
              <w:rPr>
                <w:b/>
                <w:color w:val="auto"/>
              </w:rPr>
              <w:t>MB</w:t>
            </w:r>
          </w:p>
        </w:tc>
      </w:tr>
      <w:tr w:rsidR="00B752E4" w:rsidRPr="005914A2" w14:paraId="1F7F5C07" w14:textId="77777777">
        <w:tc>
          <w:tcPr>
            <w:tcW w:w="1710" w:type="dxa"/>
            <w:tcBorders>
              <w:top w:val="single" w:sz="6" w:space="0" w:color="auto"/>
              <w:left w:val="single" w:sz="12" w:space="0" w:color="auto"/>
              <w:bottom w:val="single" w:sz="6" w:space="0" w:color="auto"/>
              <w:right w:val="single" w:sz="6" w:space="0" w:color="auto"/>
            </w:tcBorders>
          </w:tcPr>
          <w:p w14:paraId="06762424"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D5530E5"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4841CDC2" w14:textId="77777777" w:rsidR="00B752E4" w:rsidRPr="005914A2" w:rsidRDefault="00B752E4">
            <w:pPr>
              <w:pStyle w:val="FORMDATA"/>
              <w:rPr>
                <w:b/>
                <w:color w:val="auto"/>
              </w:rPr>
            </w:pPr>
            <w:r w:rsidRPr="005914A2">
              <w:rPr>
                <w:b/>
                <w:color w:val="auto"/>
              </w:rPr>
              <w:t>D</w:t>
            </w:r>
          </w:p>
        </w:tc>
      </w:tr>
      <w:tr w:rsidR="00B752E4" w:rsidRPr="005914A2" w14:paraId="4DD42AF1" w14:textId="77777777">
        <w:tc>
          <w:tcPr>
            <w:tcW w:w="1710" w:type="dxa"/>
            <w:tcBorders>
              <w:top w:val="single" w:sz="6" w:space="0" w:color="auto"/>
              <w:left w:val="single" w:sz="12" w:space="0" w:color="auto"/>
              <w:bottom w:val="single" w:sz="6" w:space="0" w:color="auto"/>
              <w:right w:val="single" w:sz="6" w:space="0" w:color="auto"/>
            </w:tcBorders>
          </w:tcPr>
          <w:p w14:paraId="73FA3622"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0FB9C07"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2F9DA51E" w14:textId="77777777" w:rsidR="00B752E4" w:rsidRPr="005914A2" w:rsidRDefault="00B752E4">
            <w:pPr>
              <w:pStyle w:val="FORMDATA"/>
              <w:rPr>
                <w:b/>
                <w:color w:val="auto"/>
              </w:rPr>
            </w:pPr>
            <w:r w:rsidRPr="005914A2">
              <w:rPr>
                <w:b/>
                <w:color w:val="auto"/>
              </w:rPr>
              <w:t>9999</w:t>
            </w:r>
          </w:p>
        </w:tc>
      </w:tr>
      <w:tr w:rsidR="00B752E4" w:rsidRPr="005914A2" w14:paraId="3E35C858" w14:textId="77777777">
        <w:tc>
          <w:tcPr>
            <w:tcW w:w="1710" w:type="dxa"/>
            <w:tcBorders>
              <w:top w:val="single" w:sz="6" w:space="0" w:color="auto"/>
              <w:left w:val="single" w:sz="12" w:space="0" w:color="auto"/>
              <w:bottom w:val="single" w:sz="6" w:space="0" w:color="auto"/>
              <w:right w:val="single" w:sz="6" w:space="0" w:color="auto"/>
            </w:tcBorders>
          </w:tcPr>
          <w:p w14:paraId="5F803E7C"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5E9FA34"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0C3090F5" w14:textId="77777777" w:rsidR="00B752E4" w:rsidRPr="005914A2" w:rsidRDefault="00B752E4">
            <w:pPr>
              <w:pStyle w:val="FORMDATA"/>
              <w:rPr>
                <w:b/>
                <w:color w:val="auto"/>
                <w:lang w:val="fr-FR"/>
              </w:rPr>
            </w:pPr>
            <w:r w:rsidRPr="005914A2">
              <w:rPr>
                <w:b/>
                <w:color w:val="auto"/>
                <w:lang w:val="fr-FR"/>
              </w:rPr>
              <w:t>2BM-</w:t>
            </w:r>
          </w:p>
        </w:tc>
      </w:tr>
      <w:tr w:rsidR="00B752E4" w:rsidRPr="005914A2" w14:paraId="12584C39"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0539A6E" w14:textId="77777777" w:rsidR="00B752E4" w:rsidRPr="005914A2" w:rsidRDefault="00B752E4">
            <w:pPr>
              <w:pStyle w:val="Heading4"/>
              <w:rPr>
                <w:b/>
                <w:i w:val="0"/>
              </w:rPr>
            </w:pPr>
            <w:r w:rsidRPr="005914A2">
              <w:rPr>
                <w:b/>
                <w:i w:val="0"/>
              </w:rPr>
              <w:t>Billing Section</w:t>
            </w:r>
          </w:p>
        </w:tc>
      </w:tr>
      <w:tr w:rsidR="00B752E4" w:rsidRPr="005914A2" w14:paraId="3E7C0AD5" w14:textId="77777777">
        <w:tc>
          <w:tcPr>
            <w:tcW w:w="1710" w:type="dxa"/>
            <w:tcBorders>
              <w:top w:val="single" w:sz="6" w:space="0" w:color="auto"/>
              <w:left w:val="single" w:sz="12" w:space="0" w:color="auto"/>
              <w:bottom w:val="single" w:sz="6" w:space="0" w:color="auto"/>
              <w:right w:val="single" w:sz="6" w:space="0" w:color="auto"/>
            </w:tcBorders>
          </w:tcPr>
          <w:p w14:paraId="6070ED83"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6754AD61"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368C4691" w14:textId="77777777" w:rsidR="00B752E4" w:rsidRPr="005914A2" w:rsidRDefault="00B752E4">
            <w:pPr>
              <w:pStyle w:val="FORMDATA"/>
              <w:rPr>
                <w:b/>
                <w:color w:val="auto"/>
                <w:lang w:val="fr-FR"/>
              </w:rPr>
            </w:pPr>
            <w:r w:rsidRPr="005914A2">
              <w:rPr>
                <w:b/>
                <w:color w:val="auto"/>
                <w:lang w:val="fr-FR"/>
              </w:rPr>
              <w:t>904Q886621621</w:t>
            </w:r>
          </w:p>
        </w:tc>
      </w:tr>
      <w:tr w:rsidR="00B752E4" w:rsidRPr="005914A2" w14:paraId="3811E461"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7B86545" w14:textId="77777777" w:rsidR="00B752E4" w:rsidRPr="005914A2" w:rsidRDefault="00B752E4">
            <w:pPr>
              <w:pStyle w:val="Heading5"/>
              <w:rPr>
                <w:color w:val="auto"/>
              </w:rPr>
            </w:pPr>
            <w:r w:rsidRPr="005914A2">
              <w:rPr>
                <w:color w:val="auto"/>
              </w:rPr>
              <w:t>Contact Section</w:t>
            </w:r>
          </w:p>
        </w:tc>
      </w:tr>
      <w:tr w:rsidR="00B752E4" w:rsidRPr="005914A2" w14:paraId="648DD84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1732EB0"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AD2DA6C"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6123BD2" w14:textId="77777777" w:rsidR="00B752E4" w:rsidRPr="005914A2" w:rsidRDefault="00B752E4">
            <w:pPr>
              <w:pStyle w:val="FORMDATA"/>
              <w:rPr>
                <w:b/>
                <w:color w:val="auto"/>
              </w:rPr>
            </w:pPr>
            <w:r w:rsidRPr="005914A2">
              <w:rPr>
                <w:b/>
                <w:color w:val="auto"/>
              </w:rPr>
              <w:t>Bojangles</w:t>
            </w:r>
          </w:p>
        </w:tc>
      </w:tr>
      <w:tr w:rsidR="00B752E4" w:rsidRPr="005914A2" w14:paraId="0D8736A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0AF18B3"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8535D00"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12397E6" w14:textId="77777777" w:rsidR="00B752E4" w:rsidRPr="005914A2" w:rsidRDefault="00B752E4">
            <w:pPr>
              <w:pStyle w:val="FORMDATA"/>
              <w:rPr>
                <w:b/>
                <w:color w:val="auto"/>
              </w:rPr>
            </w:pPr>
            <w:r w:rsidRPr="005914A2">
              <w:rPr>
                <w:b/>
                <w:color w:val="auto"/>
              </w:rPr>
              <w:t>8884448888</w:t>
            </w:r>
          </w:p>
        </w:tc>
      </w:tr>
      <w:tr w:rsidR="00B752E4" w:rsidRPr="005914A2" w14:paraId="51BF71B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748BEA6"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C6A432"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B95ED5A" w14:textId="77777777" w:rsidR="00B752E4" w:rsidRPr="005914A2" w:rsidRDefault="00B752E4">
            <w:pPr>
              <w:pStyle w:val="FORMDATA"/>
              <w:rPr>
                <w:b/>
                <w:color w:val="auto"/>
              </w:rPr>
            </w:pPr>
            <w:r w:rsidRPr="005914A2">
              <w:rPr>
                <w:b/>
                <w:color w:val="auto"/>
              </w:rPr>
              <w:t>4448884444</w:t>
            </w:r>
          </w:p>
        </w:tc>
      </w:tr>
      <w:tr w:rsidR="00B752E4" w:rsidRPr="005914A2" w14:paraId="3CAC4345"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87A08B1"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3156E23F"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79D8728"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7DB84976" w14:textId="77777777" w:rsidTr="000A4F99">
        <w:trPr>
          <w:trHeight w:val="201"/>
        </w:trPr>
        <w:tc>
          <w:tcPr>
            <w:tcW w:w="1710" w:type="dxa"/>
            <w:tcBorders>
              <w:top w:val="single" w:sz="6" w:space="0" w:color="auto"/>
              <w:left w:val="single" w:sz="12" w:space="0" w:color="auto"/>
              <w:bottom w:val="single" w:sz="12" w:space="0" w:color="auto"/>
              <w:right w:val="single" w:sz="6" w:space="0" w:color="auto"/>
            </w:tcBorders>
          </w:tcPr>
          <w:p w14:paraId="6D32671F"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41AB011B"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12" w:space="0" w:color="auto"/>
              <w:right w:val="single" w:sz="12" w:space="0" w:color="auto"/>
            </w:tcBorders>
          </w:tcPr>
          <w:p w14:paraId="58563190" w14:textId="77777777" w:rsidR="00B752E4" w:rsidRPr="005914A2" w:rsidRDefault="00B752E4">
            <w:pPr>
              <w:pStyle w:val="FORMDATA"/>
              <w:rPr>
                <w:b/>
                <w:color w:val="auto"/>
              </w:rPr>
            </w:pPr>
            <w:r w:rsidRPr="005914A2">
              <w:rPr>
                <w:b/>
                <w:color w:val="auto"/>
              </w:rPr>
              <w:t>Jolly Roger</w:t>
            </w:r>
          </w:p>
        </w:tc>
      </w:tr>
    </w:tbl>
    <w:p w14:paraId="21E72024" w14:textId="77777777" w:rsidR="00B752E4" w:rsidRDefault="00B752E4">
      <w:pPr>
        <w:rPr>
          <w:rFonts w:ascii="Arial" w:hAnsi="Arial" w:cs="Arial"/>
        </w:rPr>
      </w:pPr>
    </w:p>
    <w:p w14:paraId="3AC8CAB0" w14:textId="77777777" w:rsidR="00880C85" w:rsidRDefault="00880C85" w:rsidP="006A4E58"/>
    <w:p w14:paraId="441491F6" w14:textId="77777777" w:rsidR="00880C85" w:rsidRDefault="00880C85" w:rsidP="006A4E58"/>
    <w:p w14:paraId="643063E8" w14:textId="77777777" w:rsidR="00880C85" w:rsidRDefault="00880C85" w:rsidP="00880C85">
      <w:r w:rsidRPr="000D0A36">
        <w:t>XML INPUT:</w:t>
      </w:r>
    </w:p>
    <w:p w14:paraId="2F759772" w14:textId="77777777" w:rsidR="00880C85" w:rsidRPr="000D0A36" w:rsidRDefault="00880C85" w:rsidP="00880C85"/>
    <w:p w14:paraId="6C160D0F" w14:textId="77777777" w:rsidR="00880C85" w:rsidRPr="000D0A36" w:rsidRDefault="00880C85" w:rsidP="00880C85">
      <w:pPr>
        <w:ind w:hanging="480"/>
      </w:pPr>
      <w:hyperlink r:id="rId401" w:history="1">
        <w:r w:rsidRPr="000D0A36">
          <w:rPr>
            <w:b/>
            <w:bCs/>
            <w:color w:val="FF0000"/>
            <w:u w:val="single"/>
          </w:rPr>
          <w:t>-</w:t>
        </w:r>
      </w:hyperlink>
      <w:r w:rsidRPr="000D0A36">
        <w:t xml:space="preserve"> </w:t>
      </w:r>
      <w:r w:rsidRPr="000D0A36">
        <w:rPr>
          <w:color w:val="0000FF"/>
        </w:rPr>
        <w:t>&lt;</w:t>
      </w:r>
      <w:r w:rsidRPr="000D0A36">
        <w:rPr>
          <w:color w:val="990000"/>
        </w:rPr>
        <w:t>order:LSR_ORD_REQ</w:t>
      </w:r>
      <w:r w:rsidRPr="000D0A36">
        <w:rPr>
          <w:color w:val="0000FF"/>
        </w:rPr>
        <w:t>&gt;</w:t>
      </w:r>
    </w:p>
    <w:p w14:paraId="24FFEA91" w14:textId="77777777" w:rsidR="00880C85" w:rsidRPr="000D0A36" w:rsidRDefault="00880C85" w:rsidP="00880C85">
      <w:pPr>
        <w:ind w:hanging="480"/>
      </w:pPr>
      <w:hyperlink r:id="rId402" w:history="1">
        <w:r w:rsidRPr="000D0A36">
          <w:rPr>
            <w:b/>
            <w:bCs/>
            <w:color w:val="FF0000"/>
            <w:u w:val="single"/>
          </w:rPr>
          <w:t>-</w:t>
        </w:r>
      </w:hyperlink>
      <w:r w:rsidRPr="000D0A36">
        <w:t xml:space="preserve"> </w:t>
      </w:r>
      <w:r w:rsidRPr="000D0A36">
        <w:rPr>
          <w:color w:val="0000FF"/>
        </w:rPr>
        <w:t>&lt;</w:t>
      </w:r>
      <w:r w:rsidRPr="000D0A36">
        <w:rPr>
          <w:color w:val="990000"/>
        </w:rPr>
        <w:t>order:HDR</w:t>
      </w:r>
      <w:r w:rsidRPr="000D0A36">
        <w:rPr>
          <w:color w:val="0000FF"/>
        </w:rPr>
        <w:t>&gt;</w:t>
      </w:r>
    </w:p>
    <w:p w14:paraId="08D688BB"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order:CCNA</w:t>
      </w:r>
      <w:r w:rsidRPr="000D0A36">
        <w:rPr>
          <w:color w:val="0000FF"/>
        </w:rPr>
        <w:t>&gt;</w:t>
      </w:r>
      <w:r w:rsidRPr="000D0A36">
        <w:rPr>
          <w:b/>
          <w:bCs/>
        </w:rPr>
        <w:t>ZXL</w:t>
      </w:r>
      <w:r w:rsidRPr="000D0A36">
        <w:rPr>
          <w:color w:val="0000FF"/>
        </w:rPr>
        <w:t>&lt;/</w:t>
      </w:r>
      <w:r w:rsidRPr="000D0A36">
        <w:rPr>
          <w:color w:val="990000"/>
        </w:rPr>
        <w:t>order:CCNA</w:t>
      </w:r>
      <w:r w:rsidRPr="000D0A36">
        <w:rPr>
          <w:color w:val="0000FF"/>
        </w:rPr>
        <w:t>&gt;</w:t>
      </w:r>
      <w:r w:rsidRPr="000D0A36">
        <w:t xml:space="preserve"> </w:t>
      </w:r>
    </w:p>
    <w:p w14:paraId="29482F6C"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order:PON</w:t>
      </w:r>
      <w:r w:rsidRPr="000D0A36">
        <w:rPr>
          <w:color w:val="0000FF"/>
        </w:rPr>
        <w:t>&gt;</w:t>
      </w:r>
      <w:r w:rsidRPr="000D0A36">
        <w:rPr>
          <w:b/>
          <w:bCs/>
        </w:rPr>
        <w:t>CVT0M013R31</w:t>
      </w:r>
      <w:r w:rsidRPr="000D0A36">
        <w:rPr>
          <w:color w:val="0000FF"/>
        </w:rPr>
        <w:t>&lt;/</w:t>
      </w:r>
      <w:r w:rsidRPr="000D0A36">
        <w:rPr>
          <w:color w:val="990000"/>
        </w:rPr>
        <w:t>order:PON</w:t>
      </w:r>
      <w:r w:rsidRPr="000D0A36">
        <w:rPr>
          <w:color w:val="0000FF"/>
        </w:rPr>
        <w:t>&gt;</w:t>
      </w:r>
      <w:r w:rsidRPr="000D0A36">
        <w:t xml:space="preserve"> </w:t>
      </w:r>
    </w:p>
    <w:p w14:paraId="515012A2"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order:VER</w:t>
      </w:r>
      <w:r w:rsidRPr="000D0A36">
        <w:rPr>
          <w:color w:val="0000FF"/>
        </w:rPr>
        <w:t>&gt;</w:t>
      </w:r>
      <w:r w:rsidRPr="000D0A36">
        <w:rPr>
          <w:b/>
          <w:bCs/>
        </w:rPr>
        <w:t>00</w:t>
      </w:r>
      <w:r w:rsidRPr="000D0A36">
        <w:rPr>
          <w:color w:val="0000FF"/>
        </w:rPr>
        <w:t>&lt;/</w:t>
      </w:r>
      <w:r w:rsidRPr="000D0A36">
        <w:rPr>
          <w:color w:val="990000"/>
        </w:rPr>
        <w:t>order:VER</w:t>
      </w:r>
      <w:r w:rsidRPr="000D0A36">
        <w:rPr>
          <w:color w:val="0000FF"/>
        </w:rPr>
        <w:t>&gt;</w:t>
      </w:r>
      <w:r w:rsidRPr="000D0A36">
        <w:t xml:space="preserve"> </w:t>
      </w:r>
    </w:p>
    <w:p w14:paraId="07E7A6DF"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order:ATN</w:t>
      </w:r>
      <w:r w:rsidRPr="000D0A36">
        <w:rPr>
          <w:color w:val="0000FF"/>
        </w:rPr>
        <w:t>&gt;</w:t>
      </w:r>
      <w:r w:rsidRPr="000D0A36">
        <w:rPr>
          <w:b/>
          <w:bCs/>
        </w:rPr>
        <w:t>3862745935</w:t>
      </w:r>
      <w:r w:rsidRPr="000D0A36">
        <w:rPr>
          <w:color w:val="0000FF"/>
        </w:rPr>
        <w:t>&lt;/</w:t>
      </w:r>
      <w:r w:rsidRPr="000D0A36">
        <w:rPr>
          <w:color w:val="990000"/>
        </w:rPr>
        <w:t>order:ATN</w:t>
      </w:r>
      <w:r w:rsidRPr="000D0A36">
        <w:rPr>
          <w:color w:val="0000FF"/>
        </w:rPr>
        <w:t>&gt;</w:t>
      </w:r>
      <w:r w:rsidRPr="000D0A36">
        <w:t xml:space="preserve"> </w:t>
      </w:r>
    </w:p>
    <w:p w14:paraId="5CF98091"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order:RVER</w:t>
      </w:r>
      <w:r w:rsidRPr="000D0A36">
        <w:rPr>
          <w:color w:val="0000FF"/>
        </w:rPr>
        <w:t>&gt;</w:t>
      </w:r>
      <w:r w:rsidRPr="000D0A36">
        <w:rPr>
          <w:b/>
          <w:bCs/>
        </w:rPr>
        <w:t>10.05</w:t>
      </w:r>
      <w:r w:rsidRPr="000D0A36">
        <w:rPr>
          <w:color w:val="0000FF"/>
        </w:rPr>
        <w:t>&lt;/</w:t>
      </w:r>
      <w:r w:rsidRPr="000D0A36">
        <w:rPr>
          <w:color w:val="990000"/>
        </w:rPr>
        <w:t>order:RVER</w:t>
      </w:r>
      <w:r w:rsidRPr="000D0A36">
        <w:rPr>
          <w:color w:val="0000FF"/>
        </w:rPr>
        <w:t>&gt;</w:t>
      </w:r>
      <w:r w:rsidRPr="000D0A36">
        <w:t xml:space="preserve"> </w:t>
      </w:r>
    </w:p>
    <w:p w14:paraId="6AC6266C"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order:CC</w:t>
      </w:r>
      <w:r w:rsidRPr="000D0A36">
        <w:rPr>
          <w:color w:val="0000FF"/>
        </w:rPr>
        <w:t>&gt;</w:t>
      </w:r>
      <w:r w:rsidRPr="000D0A36">
        <w:rPr>
          <w:b/>
          <w:bCs/>
        </w:rPr>
        <w:t>9999</w:t>
      </w:r>
      <w:r w:rsidRPr="000D0A36">
        <w:rPr>
          <w:color w:val="0000FF"/>
        </w:rPr>
        <w:t>&lt;/</w:t>
      </w:r>
      <w:r w:rsidRPr="000D0A36">
        <w:rPr>
          <w:color w:val="990000"/>
        </w:rPr>
        <w:t>order:CC</w:t>
      </w:r>
      <w:r w:rsidRPr="000D0A36">
        <w:rPr>
          <w:color w:val="0000FF"/>
        </w:rPr>
        <w:t>&gt;</w:t>
      </w:r>
      <w:r w:rsidRPr="000D0A36">
        <w:t xml:space="preserve"> </w:t>
      </w:r>
    </w:p>
    <w:p w14:paraId="4EBCDEB7"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order:STATE</w:t>
      </w:r>
      <w:r w:rsidRPr="000D0A36">
        <w:rPr>
          <w:color w:val="0000FF"/>
        </w:rPr>
        <w:t>&gt;</w:t>
      </w:r>
      <w:r w:rsidRPr="000D0A36">
        <w:rPr>
          <w:b/>
          <w:bCs/>
        </w:rPr>
        <w:t>FL</w:t>
      </w:r>
      <w:r w:rsidRPr="000D0A36">
        <w:rPr>
          <w:color w:val="0000FF"/>
        </w:rPr>
        <w:t>&lt;/</w:t>
      </w:r>
      <w:r w:rsidRPr="000D0A36">
        <w:rPr>
          <w:color w:val="990000"/>
        </w:rPr>
        <w:t>order:STATE</w:t>
      </w:r>
      <w:r w:rsidRPr="000D0A36">
        <w:rPr>
          <w:color w:val="0000FF"/>
        </w:rPr>
        <w:t>&gt;</w:t>
      </w:r>
      <w:r w:rsidRPr="000D0A36">
        <w:t xml:space="preserve"> </w:t>
      </w:r>
    </w:p>
    <w:p w14:paraId="3EB8F875"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order:MSG_TIMESTAMP</w:t>
      </w:r>
      <w:r w:rsidRPr="000D0A36">
        <w:rPr>
          <w:color w:val="0000FF"/>
        </w:rPr>
        <w:t>&gt;</w:t>
      </w:r>
      <w:r w:rsidRPr="000D0A36">
        <w:rPr>
          <w:b/>
          <w:bCs/>
        </w:rPr>
        <w:t>2009-06-16T15:03:02-05:00</w:t>
      </w:r>
      <w:r w:rsidRPr="000D0A36">
        <w:rPr>
          <w:color w:val="0000FF"/>
        </w:rPr>
        <w:t>&lt;/</w:t>
      </w:r>
      <w:r w:rsidRPr="000D0A36">
        <w:rPr>
          <w:color w:val="990000"/>
        </w:rPr>
        <w:t>order:MSG_TIMESTAMP</w:t>
      </w:r>
      <w:r w:rsidRPr="000D0A36">
        <w:rPr>
          <w:color w:val="0000FF"/>
        </w:rPr>
        <w:t>&gt;</w:t>
      </w:r>
      <w:r w:rsidRPr="000D0A36">
        <w:t xml:space="preserve"> </w:t>
      </w:r>
    </w:p>
    <w:p w14:paraId="59208282"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order:DTSENT</w:t>
      </w:r>
      <w:r w:rsidRPr="000D0A36">
        <w:rPr>
          <w:color w:val="0000FF"/>
        </w:rPr>
        <w:t>&gt;</w:t>
      </w:r>
      <w:r w:rsidRPr="000D0A36">
        <w:rPr>
          <w:b/>
          <w:bCs/>
        </w:rPr>
        <w:t>200906160303PM</w:t>
      </w:r>
      <w:r w:rsidRPr="000D0A36">
        <w:rPr>
          <w:color w:val="0000FF"/>
        </w:rPr>
        <w:t>&lt;/</w:t>
      </w:r>
      <w:r w:rsidRPr="000D0A36">
        <w:rPr>
          <w:color w:val="990000"/>
        </w:rPr>
        <w:t>order:DTSENT</w:t>
      </w:r>
      <w:r w:rsidRPr="000D0A36">
        <w:rPr>
          <w:color w:val="0000FF"/>
        </w:rPr>
        <w:t>&gt;</w:t>
      </w:r>
      <w:r w:rsidRPr="000D0A36">
        <w:t xml:space="preserve"> </w:t>
      </w:r>
    </w:p>
    <w:p w14:paraId="4F3BA58B"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order:HDR</w:t>
      </w:r>
      <w:r w:rsidRPr="000D0A36">
        <w:rPr>
          <w:color w:val="0000FF"/>
        </w:rPr>
        <w:t>&gt;</w:t>
      </w:r>
    </w:p>
    <w:p w14:paraId="3E4AAA0D" w14:textId="77777777" w:rsidR="00880C85" w:rsidRPr="000D0A36" w:rsidRDefault="00880C85" w:rsidP="00880C85">
      <w:pPr>
        <w:ind w:hanging="480"/>
      </w:pPr>
      <w:hyperlink r:id="rId403" w:history="1">
        <w:r w:rsidRPr="000D0A36">
          <w:rPr>
            <w:b/>
            <w:bCs/>
            <w:color w:val="FF0000"/>
            <w:u w:val="single"/>
          </w:rPr>
          <w:t>-</w:t>
        </w:r>
      </w:hyperlink>
      <w:r w:rsidRPr="000D0A36">
        <w:t xml:space="preserve"> </w:t>
      </w:r>
      <w:r w:rsidRPr="000D0A36">
        <w:rPr>
          <w:color w:val="0000FF"/>
        </w:rPr>
        <w:t>&lt;</w:t>
      </w:r>
      <w:r w:rsidRPr="000D0A36">
        <w:rPr>
          <w:color w:val="990000"/>
        </w:rPr>
        <w:t>order:LSR</w:t>
      </w:r>
      <w:r w:rsidRPr="000D0A36">
        <w:rPr>
          <w:color w:val="0000FF"/>
        </w:rPr>
        <w:t>&gt;</w:t>
      </w:r>
    </w:p>
    <w:p w14:paraId="516A856B" w14:textId="77777777" w:rsidR="00880C85" w:rsidRPr="000D0A36" w:rsidRDefault="00880C85" w:rsidP="00880C85">
      <w:pPr>
        <w:ind w:hanging="480"/>
      </w:pPr>
      <w:hyperlink r:id="rId404" w:history="1">
        <w:r w:rsidRPr="000D0A36">
          <w:rPr>
            <w:b/>
            <w:bCs/>
            <w:color w:val="FF0000"/>
            <w:u w:val="single"/>
          </w:rPr>
          <w:t>-</w:t>
        </w:r>
      </w:hyperlink>
      <w:r w:rsidRPr="000D0A36">
        <w:t xml:space="preserve"> </w:t>
      </w:r>
      <w:r w:rsidRPr="000D0A36">
        <w:rPr>
          <w:color w:val="0000FF"/>
        </w:rPr>
        <w:t>&lt;</w:t>
      </w:r>
      <w:r w:rsidRPr="000D0A36">
        <w:rPr>
          <w:color w:val="990000"/>
        </w:rPr>
        <w:t>order:LSR_ADMIN</w:t>
      </w:r>
      <w:r w:rsidRPr="000D0A36">
        <w:rPr>
          <w:color w:val="0000FF"/>
        </w:rPr>
        <w:t>&gt;</w:t>
      </w:r>
    </w:p>
    <w:p w14:paraId="7E8D4BC2"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order:SC</w:t>
      </w:r>
      <w:r w:rsidRPr="000D0A36">
        <w:rPr>
          <w:color w:val="0000FF"/>
        </w:rPr>
        <w:t>&gt;</w:t>
      </w:r>
      <w:r w:rsidRPr="000D0A36">
        <w:rPr>
          <w:b/>
          <w:bCs/>
        </w:rPr>
        <w:t>LCSC</w:t>
      </w:r>
      <w:r w:rsidRPr="000D0A36">
        <w:rPr>
          <w:color w:val="0000FF"/>
        </w:rPr>
        <w:t>&lt;/</w:t>
      </w:r>
      <w:r w:rsidRPr="000D0A36">
        <w:rPr>
          <w:color w:val="990000"/>
        </w:rPr>
        <w:t>order:SC</w:t>
      </w:r>
      <w:r w:rsidRPr="000D0A36">
        <w:rPr>
          <w:color w:val="0000FF"/>
        </w:rPr>
        <w:t>&gt;</w:t>
      </w:r>
      <w:r w:rsidRPr="000D0A36">
        <w:t xml:space="preserve"> </w:t>
      </w:r>
    </w:p>
    <w:p w14:paraId="0DA05547"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order:PROJECT</w:t>
      </w:r>
      <w:r w:rsidRPr="000D0A36">
        <w:rPr>
          <w:color w:val="0000FF"/>
        </w:rPr>
        <w:t>&gt;</w:t>
      </w:r>
      <w:r w:rsidRPr="000D0A36">
        <w:rPr>
          <w:b/>
          <w:bCs/>
        </w:rPr>
        <w:t>CAVENOBILL</w:t>
      </w:r>
      <w:r w:rsidRPr="000D0A36">
        <w:rPr>
          <w:color w:val="0000FF"/>
        </w:rPr>
        <w:t>&lt;/</w:t>
      </w:r>
      <w:r w:rsidRPr="000D0A36">
        <w:rPr>
          <w:color w:val="990000"/>
        </w:rPr>
        <w:t>order:PROJECT</w:t>
      </w:r>
      <w:r w:rsidRPr="000D0A36">
        <w:rPr>
          <w:color w:val="0000FF"/>
        </w:rPr>
        <w:t>&gt;</w:t>
      </w:r>
      <w:r w:rsidRPr="000D0A36">
        <w:t xml:space="preserve"> </w:t>
      </w:r>
    </w:p>
    <w:p w14:paraId="5AF44BC0"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order:REQTYP</w:t>
      </w:r>
      <w:r w:rsidRPr="000D0A36">
        <w:rPr>
          <w:color w:val="0000FF"/>
        </w:rPr>
        <w:t>&gt;</w:t>
      </w:r>
      <w:r w:rsidRPr="000D0A36">
        <w:rPr>
          <w:b/>
          <w:bCs/>
        </w:rPr>
        <w:t>MB</w:t>
      </w:r>
      <w:r w:rsidRPr="000D0A36">
        <w:rPr>
          <w:color w:val="0000FF"/>
        </w:rPr>
        <w:t>&lt;/</w:t>
      </w:r>
      <w:r w:rsidRPr="000D0A36">
        <w:rPr>
          <w:color w:val="990000"/>
        </w:rPr>
        <w:t>order:REQTYP</w:t>
      </w:r>
      <w:r w:rsidRPr="000D0A36">
        <w:rPr>
          <w:color w:val="0000FF"/>
        </w:rPr>
        <w:t>&gt;</w:t>
      </w:r>
      <w:r w:rsidRPr="000D0A36">
        <w:t xml:space="preserve"> </w:t>
      </w:r>
    </w:p>
    <w:p w14:paraId="690ADF1D"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order:ACT</w:t>
      </w:r>
      <w:r w:rsidRPr="000D0A36">
        <w:rPr>
          <w:color w:val="0000FF"/>
        </w:rPr>
        <w:t>&gt;</w:t>
      </w:r>
      <w:r w:rsidRPr="000D0A36">
        <w:rPr>
          <w:b/>
          <w:bCs/>
        </w:rPr>
        <w:t>D</w:t>
      </w:r>
      <w:r w:rsidRPr="000D0A36">
        <w:rPr>
          <w:color w:val="0000FF"/>
        </w:rPr>
        <w:t>&lt;/</w:t>
      </w:r>
      <w:r w:rsidRPr="000D0A36">
        <w:rPr>
          <w:color w:val="990000"/>
        </w:rPr>
        <w:t>order:ACT</w:t>
      </w:r>
      <w:r w:rsidRPr="000D0A36">
        <w:rPr>
          <w:color w:val="0000FF"/>
        </w:rPr>
        <w:t>&gt;</w:t>
      </w:r>
      <w:r w:rsidRPr="000D0A36">
        <w:t xml:space="preserve"> </w:t>
      </w:r>
    </w:p>
    <w:p w14:paraId="611E379F" w14:textId="77777777" w:rsidR="00880C85" w:rsidRPr="000D0A36" w:rsidRDefault="00880C85" w:rsidP="00880C85">
      <w:pPr>
        <w:ind w:hanging="480"/>
      </w:pPr>
      <w:hyperlink r:id="rId405" w:history="1">
        <w:r w:rsidRPr="000D0A36">
          <w:rPr>
            <w:b/>
            <w:bCs/>
            <w:color w:val="FF0000"/>
            <w:u w:val="single"/>
          </w:rPr>
          <w:t>-</w:t>
        </w:r>
      </w:hyperlink>
      <w:r w:rsidRPr="000D0A36">
        <w:t xml:space="preserve"> </w:t>
      </w:r>
      <w:r w:rsidRPr="000D0A36">
        <w:rPr>
          <w:color w:val="0000FF"/>
        </w:rPr>
        <w:t>&lt;</w:t>
      </w:r>
      <w:r w:rsidRPr="000D0A36">
        <w:rPr>
          <w:color w:val="990000"/>
        </w:rPr>
        <w:t>order:AUTHORIZATION</w:t>
      </w:r>
      <w:r w:rsidRPr="000D0A36">
        <w:rPr>
          <w:color w:val="0000FF"/>
        </w:rPr>
        <w:t>&gt;</w:t>
      </w:r>
    </w:p>
    <w:p w14:paraId="5F48B1AA"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order:TOS</w:t>
      </w:r>
      <w:r w:rsidRPr="000D0A36">
        <w:rPr>
          <w:color w:val="0000FF"/>
        </w:rPr>
        <w:t>&gt;</w:t>
      </w:r>
      <w:r w:rsidRPr="000D0A36">
        <w:rPr>
          <w:b/>
          <w:bCs/>
        </w:rPr>
        <w:t>2BM-</w:t>
      </w:r>
      <w:r w:rsidRPr="000D0A36">
        <w:rPr>
          <w:color w:val="0000FF"/>
        </w:rPr>
        <w:t>&lt;/</w:t>
      </w:r>
      <w:r w:rsidRPr="000D0A36">
        <w:rPr>
          <w:color w:val="990000"/>
        </w:rPr>
        <w:t>order:TOS</w:t>
      </w:r>
      <w:r w:rsidRPr="000D0A36">
        <w:rPr>
          <w:color w:val="0000FF"/>
        </w:rPr>
        <w:t>&gt;</w:t>
      </w:r>
      <w:r w:rsidRPr="000D0A36">
        <w:t xml:space="preserve"> </w:t>
      </w:r>
    </w:p>
    <w:p w14:paraId="02D4BDF9"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order:DDD</w:t>
      </w:r>
      <w:r w:rsidRPr="000D0A36">
        <w:rPr>
          <w:color w:val="0000FF"/>
        </w:rPr>
        <w:t>&gt;</w:t>
      </w:r>
      <w:r w:rsidRPr="000D0A36">
        <w:rPr>
          <w:b/>
          <w:bCs/>
        </w:rPr>
        <w:t>20090731</w:t>
      </w:r>
      <w:r w:rsidRPr="000D0A36">
        <w:rPr>
          <w:color w:val="0000FF"/>
        </w:rPr>
        <w:t>&lt;/</w:t>
      </w:r>
      <w:r w:rsidRPr="000D0A36">
        <w:rPr>
          <w:color w:val="990000"/>
        </w:rPr>
        <w:t>order:DDD</w:t>
      </w:r>
      <w:r w:rsidRPr="000D0A36">
        <w:rPr>
          <w:color w:val="0000FF"/>
        </w:rPr>
        <w:t>&gt;</w:t>
      </w:r>
      <w:r w:rsidRPr="000D0A36">
        <w:t xml:space="preserve"> </w:t>
      </w:r>
    </w:p>
    <w:p w14:paraId="3688AC8F"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order:AUTHORIZATION</w:t>
      </w:r>
      <w:r w:rsidRPr="000D0A36">
        <w:rPr>
          <w:color w:val="0000FF"/>
        </w:rPr>
        <w:t>&gt;</w:t>
      </w:r>
    </w:p>
    <w:p w14:paraId="3450BF25"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order:LSR_ADMIN</w:t>
      </w:r>
      <w:r w:rsidRPr="000D0A36">
        <w:rPr>
          <w:color w:val="0000FF"/>
        </w:rPr>
        <w:t>&gt;</w:t>
      </w:r>
    </w:p>
    <w:p w14:paraId="18C1CD14" w14:textId="77777777" w:rsidR="00880C85" w:rsidRPr="000D0A36" w:rsidRDefault="00880C85" w:rsidP="00880C85">
      <w:pPr>
        <w:ind w:hanging="480"/>
      </w:pPr>
      <w:hyperlink r:id="rId406" w:history="1">
        <w:r w:rsidRPr="000D0A36">
          <w:rPr>
            <w:b/>
            <w:bCs/>
            <w:color w:val="FF0000"/>
            <w:u w:val="single"/>
          </w:rPr>
          <w:t>-</w:t>
        </w:r>
      </w:hyperlink>
      <w:r w:rsidRPr="000D0A36">
        <w:t xml:space="preserve"> </w:t>
      </w:r>
      <w:r w:rsidRPr="000D0A36">
        <w:rPr>
          <w:color w:val="0000FF"/>
        </w:rPr>
        <w:t>&lt;</w:t>
      </w:r>
      <w:r w:rsidRPr="000D0A36">
        <w:rPr>
          <w:color w:val="990000"/>
        </w:rPr>
        <w:t>order:LSR_BILL</w:t>
      </w:r>
      <w:r w:rsidRPr="000D0A36">
        <w:rPr>
          <w:color w:val="0000FF"/>
        </w:rPr>
        <w:t>&gt;</w:t>
      </w:r>
    </w:p>
    <w:p w14:paraId="5DE53B8D"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order:BAN1</w:t>
      </w:r>
      <w:r w:rsidRPr="000D0A36">
        <w:rPr>
          <w:color w:val="0000FF"/>
        </w:rPr>
        <w:t>&gt;</w:t>
      </w:r>
      <w:r w:rsidRPr="000D0A36">
        <w:rPr>
          <w:b/>
          <w:bCs/>
        </w:rPr>
        <w:t>904Q886621621</w:t>
      </w:r>
      <w:r w:rsidRPr="000D0A36">
        <w:rPr>
          <w:color w:val="0000FF"/>
        </w:rPr>
        <w:t>&lt;/</w:t>
      </w:r>
      <w:r w:rsidRPr="000D0A36">
        <w:rPr>
          <w:color w:val="990000"/>
        </w:rPr>
        <w:t>order:BAN1</w:t>
      </w:r>
      <w:r w:rsidRPr="000D0A36">
        <w:rPr>
          <w:color w:val="0000FF"/>
        </w:rPr>
        <w:t>&gt;</w:t>
      </w:r>
      <w:r w:rsidRPr="000D0A36">
        <w:t xml:space="preserve"> </w:t>
      </w:r>
    </w:p>
    <w:p w14:paraId="3E2A6E68"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order:LSR_BILL</w:t>
      </w:r>
      <w:r w:rsidRPr="000D0A36">
        <w:rPr>
          <w:color w:val="0000FF"/>
        </w:rPr>
        <w:t>&gt;</w:t>
      </w:r>
    </w:p>
    <w:p w14:paraId="7CDA71FB" w14:textId="77777777" w:rsidR="00880C85" w:rsidRPr="000D0A36" w:rsidRDefault="00880C85" w:rsidP="00880C85">
      <w:pPr>
        <w:ind w:hanging="480"/>
      </w:pPr>
      <w:hyperlink r:id="rId407" w:history="1">
        <w:r w:rsidRPr="000D0A36">
          <w:rPr>
            <w:b/>
            <w:bCs/>
            <w:color w:val="FF0000"/>
            <w:u w:val="single"/>
          </w:rPr>
          <w:t>-</w:t>
        </w:r>
      </w:hyperlink>
      <w:r w:rsidRPr="000D0A36">
        <w:t xml:space="preserve"> </w:t>
      </w:r>
      <w:r w:rsidRPr="000D0A36">
        <w:rPr>
          <w:color w:val="0000FF"/>
        </w:rPr>
        <w:t>&lt;</w:t>
      </w:r>
      <w:r w:rsidRPr="000D0A36">
        <w:rPr>
          <w:color w:val="990000"/>
        </w:rPr>
        <w:t>order:CONTACT</w:t>
      </w:r>
      <w:r w:rsidRPr="000D0A36">
        <w:rPr>
          <w:color w:val="0000FF"/>
        </w:rPr>
        <w:t>&gt;</w:t>
      </w:r>
    </w:p>
    <w:p w14:paraId="6353A11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order:INIT</w:t>
      </w:r>
      <w:r w:rsidRPr="000D0A36">
        <w:rPr>
          <w:color w:val="0000FF"/>
        </w:rPr>
        <w:t>&gt;</w:t>
      </w:r>
      <w:r w:rsidRPr="000D0A36">
        <w:rPr>
          <w:b/>
          <w:bCs/>
        </w:rPr>
        <w:t>Bojangles</w:t>
      </w:r>
      <w:r w:rsidRPr="000D0A36">
        <w:rPr>
          <w:color w:val="0000FF"/>
        </w:rPr>
        <w:t>&lt;/</w:t>
      </w:r>
      <w:r w:rsidRPr="000D0A36">
        <w:rPr>
          <w:color w:val="990000"/>
        </w:rPr>
        <w:t>order:INIT</w:t>
      </w:r>
      <w:r w:rsidRPr="000D0A36">
        <w:rPr>
          <w:color w:val="0000FF"/>
        </w:rPr>
        <w:t>&gt;</w:t>
      </w:r>
      <w:r w:rsidRPr="000D0A36">
        <w:t xml:space="preserve"> </w:t>
      </w:r>
    </w:p>
    <w:p w14:paraId="1A57F9C0"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order:INIT_TEL_NO</w:t>
      </w:r>
      <w:r w:rsidRPr="000D0A36">
        <w:rPr>
          <w:color w:val="0000FF"/>
        </w:rPr>
        <w:t>&gt;</w:t>
      </w:r>
      <w:r w:rsidRPr="000D0A36">
        <w:rPr>
          <w:b/>
          <w:bCs/>
        </w:rPr>
        <w:t>8884448888</w:t>
      </w:r>
      <w:r w:rsidRPr="000D0A36">
        <w:rPr>
          <w:color w:val="0000FF"/>
        </w:rPr>
        <w:t>&lt;/</w:t>
      </w:r>
      <w:r w:rsidRPr="000D0A36">
        <w:rPr>
          <w:color w:val="990000"/>
        </w:rPr>
        <w:t>order:INIT_TEL_NO</w:t>
      </w:r>
      <w:r w:rsidRPr="000D0A36">
        <w:rPr>
          <w:color w:val="0000FF"/>
        </w:rPr>
        <w:t>&gt;</w:t>
      </w:r>
      <w:r w:rsidRPr="000D0A36">
        <w:t xml:space="preserve"> </w:t>
      </w:r>
    </w:p>
    <w:p w14:paraId="3C150109"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order:INIT_FAX_NO</w:t>
      </w:r>
      <w:r w:rsidRPr="000D0A36">
        <w:rPr>
          <w:color w:val="0000FF"/>
        </w:rPr>
        <w:t>&gt;</w:t>
      </w:r>
      <w:r w:rsidRPr="000D0A36">
        <w:rPr>
          <w:b/>
          <w:bCs/>
        </w:rPr>
        <w:t>4448884444</w:t>
      </w:r>
      <w:r w:rsidRPr="000D0A36">
        <w:rPr>
          <w:color w:val="0000FF"/>
        </w:rPr>
        <w:t>&lt;/</w:t>
      </w:r>
      <w:r w:rsidRPr="000D0A36">
        <w:rPr>
          <w:color w:val="990000"/>
        </w:rPr>
        <w:t>order:INIT_FAX_NO</w:t>
      </w:r>
      <w:r w:rsidRPr="000D0A36">
        <w:rPr>
          <w:color w:val="0000FF"/>
        </w:rPr>
        <w:t>&gt;</w:t>
      </w:r>
      <w:r w:rsidRPr="000D0A36">
        <w:t xml:space="preserve"> </w:t>
      </w:r>
    </w:p>
    <w:p w14:paraId="0CD57849"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order:CONTACT</w:t>
      </w:r>
      <w:r w:rsidRPr="000D0A36">
        <w:rPr>
          <w:color w:val="0000FF"/>
        </w:rPr>
        <w:t>&gt;</w:t>
      </w:r>
    </w:p>
    <w:p w14:paraId="74743CF7"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order:LSR</w:t>
      </w:r>
      <w:r w:rsidRPr="000D0A36">
        <w:rPr>
          <w:color w:val="0000FF"/>
        </w:rPr>
        <w:t>&gt;</w:t>
      </w:r>
    </w:p>
    <w:p w14:paraId="2A53D5A1" w14:textId="77777777" w:rsidR="00880C85" w:rsidRPr="000D0A36" w:rsidRDefault="00880C85" w:rsidP="00880C85">
      <w:pPr>
        <w:ind w:hanging="480"/>
      </w:pPr>
      <w:hyperlink r:id="rId408" w:history="1">
        <w:r w:rsidRPr="000D0A36">
          <w:rPr>
            <w:b/>
            <w:bCs/>
            <w:color w:val="FF0000"/>
            <w:u w:val="single"/>
          </w:rPr>
          <w:t>-</w:t>
        </w:r>
      </w:hyperlink>
      <w:r w:rsidRPr="000D0A36">
        <w:t xml:space="preserve"> </w:t>
      </w:r>
      <w:r w:rsidRPr="000D0A36">
        <w:rPr>
          <w:color w:val="0000FF"/>
        </w:rPr>
        <w:t>&lt;</w:t>
      </w:r>
      <w:r w:rsidRPr="000D0A36">
        <w:rPr>
          <w:color w:val="990000"/>
        </w:rPr>
        <w:t>order:EU</w:t>
      </w:r>
      <w:r w:rsidRPr="000D0A36">
        <w:rPr>
          <w:color w:val="0000FF"/>
        </w:rPr>
        <w:t>&gt;</w:t>
      </w:r>
    </w:p>
    <w:p w14:paraId="6D374BBD" w14:textId="77777777" w:rsidR="00880C85" w:rsidRPr="000D0A36" w:rsidRDefault="00880C85" w:rsidP="00880C85">
      <w:pPr>
        <w:ind w:hanging="480"/>
      </w:pPr>
      <w:hyperlink r:id="rId409" w:history="1">
        <w:r w:rsidRPr="000D0A36">
          <w:rPr>
            <w:b/>
            <w:bCs/>
            <w:color w:val="FF0000"/>
            <w:u w:val="single"/>
          </w:rPr>
          <w:t>-</w:t>
        </w:r>
      </w:hyperlink>
      <w:r w:rsidRPr="000D0A36">
        <w:t xml:space="preserve"> </w:t>
      </w:r>
      <w:r w:rsidRPr="000D0A36">
        <w:rPr>
          <w:color w:val="0000FF"/>
        </w:rPr>
        <w:t>&lt;</w:t>
      </w:r>
      <w:r w:rsidRPr="000D0A36">
        <w:rPr>
          <w:color w:val="990000"/>
        </w:rPr>
        <w:t>order:LOC_ACCESS</w:t>
      </w:r>
      <w:r w:rsidRPr="000D0A36">
        <w:rPr>
          <w:color w:val="0000FF"/>
        </w:rPr>
        <w:t>&gt;</w:t>
      </w:r>
    </w:p>
    <w:p w14:paraId="7D619215" w14:textId="77777777" w:rsidR="00880C85" w:rsidRPr="000D0A36" w:rsidRDefault="00880C85" w:rsidP="00880C85">
      <w:pPr>
        <w:ind w:hanging="480"/>
      </w:pPr>
      <w:hyperlink r:id="rId410" w:history="1">
        <w:r w:rsidRPr="000D0A36">
          <w:rPr>
            <w:b/>
            <w:bCs/>
            <w:color w:val="FF0000"/>
            <w:u w:val="single"/>
          </w:rPr>
          <w:t>-</w:t>
        </w:r>
      </w:hyperlink>
      <w:r w:rsidRPr="000D0A36">
        <w:t xml:space="preserve"> </w:t>
      </w:r>
      <w:r w:rsidRPr="000D0A36">
        <w:rPr>
          <w:color w:val="0000FF"/>
        </w:rPr>
        <w:t>&lt;</w:t>
      </w:r>
      <w:r w:rsidRPr="000D0A36">
        <w:rPr>
          <w:color w:val="990000"/>
        </w:rPr>
        <w:t>order:LOC_ACCESS_HEADER_INFO</w:t>
      </w:r>
      <w:r w:rsidRPr="000D0A36">
        <w:rPr>
          <w:color w:val="0000FF"/>
        </w:rPr>
        <w:t>&gt;</w:t>
      </w:r>
    </w:p>
    <w:p w14:paraId="232E3CB9"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order:NAME</w:t>
      </w:r>
      <w:r w:rsidRPr="000D0A36">
        <w:rPr>
          <w:color w:val="0000FF"/>
        </w:rPr>
        <w:t>&gt;</w:t>
      </w:r>
      <w:r w:rsidRPr="000D0A36">
        <w:rPr>
          <w:b/>
          <w:bCs/>
        </w:rPr>
        <w:t>Jolly Roger</w:t>
      </w:r>
      <w:r w:rsidRPr="000D0A36">
        <w:rPr>
          <w:color w:val="0000FF"/>
        </w:rPr>
        <w:t>&lt;/</w:t>
      </w:r>
      <w:r w:rsidRPr="000D0A36">
        <w:rPr>
          <w:color w:val="990000"/>
        </w:rPr>
        <w:t>order:NAME</w:t>
      </w:r>
      <w:r w:rsidRPr="000D0A36">
        <w:rPr>
          <w:color w:val="0000FF"/>
        </w:rPr>
        <w:t>&gt;</w:t>
      </w:r>
      <w:r w:rsidRPr="000D0A36">
        <w:t xml:space="preserve"> </w:t>
      </w:r>
    </w:p>
    <w:p w14:paraId="3FDC39E2"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order:LOC_ACCESS_HEADER_INFO</w:t>
      </w:r>
      <w:r w:rsidRPr="000D0A36">
        <w:rPr>
          <w:color w:val="0000FF"/>
        </w:rPr>
        <w:t>&gt;</w:t>
      </w:r>
    </w:p>
    <w:p w14:paraId="7EA5612C"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order:LOC_ACCESS</w:t>
      </w:r>
      <w:r w:rsidRPr="000D0A36">
        <w:rPr>
          <w:color w:val="0000FF"/>
        </w:rPr>
        <w:t>&gt;</w:t>
      </w:r>
    </w:p>
    <w:p w14:paraId="298DDF87"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order:EU</w:t>
      </w:r>
      <w:r w:rsidRPr="000D0A36">
        <w:rPr>
          <w:color w:val="0000FF"/>
        </w:rPr>
        <w:t>&gt;</w:t>
      </w:r>
    </w:p>
    <w:p w14:paraId="42C51256"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order:LSR_ORD_REQ</w:t>
      </w:r>
      <w:r w:rsidRPr="000D0A36">
        <w:rPr>
          <w:color w:val="0000FF"/>
        </w:rPr>
        <w:t>&gt;</w:t>
      </w:r>
    </w:p>
    <w:p w14:paraId="1D5D5459" w14:textId="77777777" w:rsidR="00880C85" w:rsidRDefault="00880C85" w:rsidP="00880C85">
      <w:pPr>
        <w:ind w:hanging="240"/>
        <w:rPr>
          <w:color w:val="0000FF"/>
        </w:rPr>
      </w:pPr>
      <w:r w:rsidRPr="000D0A36">
        <w:rPr>
          <w:b/>
          <w:bCs/>
          <w:color w:val="FF0000"/>
        </w:rPr>
        <w:t> </w:t>
      </w:r>
      <w:r w:rsidRPr="000D0A36">
        <w:t xml:space="preserve"> </w:t>
      </w:r>
      <w:r w:rsidRPr="000D0A36">
        <w:rPr>
          <w:color w:val="0000FF"/>
        </w:rPr>
        <w:t>&lt;/</w:t>
      </w:r>
      <w:r w:rsidRPr="000D0A36">
        <w:rPr>
          <w:color w:val="990000"/>
        </w:rPr>
        <w:t>uom:ATT_LSR_ORD_REQ</w:t>
      </w:r>
      <w:r w:rsidRPr="000D0A36">
        <w:rPr>
          <w:color w:val="0000FF"/>
        </w:rPr>
        <w:t>&gt;</w:t>
      </w:r>
    </w:p>
    <w:p w14:paraId="20798B6A" w14:textId="77777777" w:rsidR="00880C85" w:rsidRPr="000D0A36" w:rsidRDefault="00880C85" w:rsidP="00880C85">
      <w:pPr>
        <w:ind w:hanging="240"/>
      </w:pPr>
    </w:p>
    <w:p w14:paraId="71E61402" w14:textId="77777777" w:rsidR="00880C85" w:rsidRDefault="00880C85" w:rsidP="00880C85"/>
    <w:p w14:paraId="229A7AE7" w14:textId="77777777" w:rsidR="007A661C" w:rsidRDefault="007A661C" w:rsidP="00880C85"/>
    <w:p w14:paraId="1B69B23B" w14:textId="77777777" w:rsidR="007A661C" w:rsidRDefault="007A661C" w:rsidP="00880C85"/>
    <w:p w14:paraId="40E751C2" w14:textId="77777777" w:rsidR="007A661C" w:rsidRDefault="007A661C" w:rsidP="00880C85"/>
    <w:p w14:paraId="05384E88" w14:textId="77777777" w:rsidR="007A661C" w:rsidRPr="000D0A36" w:rsidRDefault="007A661C" w:rsidP="00880C85"/>
    <w:p w14:paraId="5C295CB8" w14:textId="77777777" w:rsidR="00880C85" w:rsidRDefault="00880C85" w:rsidP="00880C85">
      <w:r w:rsidRPr="000D0A36">
        <w:t>XML OUTPUT:</w:t>
      </w:r>
    </w:p>
    <w:p w14:paraId="39D6EA37" w14:textId="77777777" w:rsidR="00880C85" w:rsidRPr="000D0A36" w:rsidRDefault="00880C85" w:rsidP="00880C85"/>
    <w:p w14:paraId="2E4E7AEA"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senderid</w:t>
      </w:r>
      <w:r w:rsidRPr="000D0A36">
        <w:rPr>
          <w:color w:val="0000FF"/>
        </w:rPr>
        <w:t>&gt;</w:t>
      </w:r>
      <w:r w:rsidRPr="000D0A36">
        <w:rPr>
          <w:b/>
          <w:bCs/>
        </w:rPr>
        <w:t>ATT-OR-SAT</w:t>
      </w:r>
      <w:r w:rsidRPr="000D0A36">
        <w:rPr>
          <w:color w:val="0000FF"/>
        </w:rPr>
        <w:t>&lt;/</w:t>
      </w:r>
      <w:r w:rsidRPr="000D0A36">
        <w:rPr>
          <w:color w:val="990000"/>
        </w:rPr>
        <w:t>senderid</w:t>
      </w:r>
      <w:r w:rsidRPr="000D0A36">
        <w:rPr>
          <w:color w:val="0000FF"/>
        </w:rPr>
        <w:t>&gt;</w:t>
      </w:r>
      <w:r w:rsidRPr="000D0A36">
        <w:t xml:space="preserve"> </w:t>
      </w:r>
    </w:p>
    <w:p w14:paraId="13CE3B20"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receiverid</w:t>
      </w:r>
      <w:r w:rsidRPr="000D0A36">
        <w:rPr>
          <w:color w:val="0000FF"/>
        </w:rPr>
        <w:t>&gt;</w:t>
      </w:r>
      <w:r w:rsidRPr="000D0A36">
        <w:rPr>
          <w:b/>
          <w:bCs/>
        </w:rPr>
        <w:t>CTE-VALIDATOR</w:t>
      </w:r>
      <w:r w:rsidRPr="000D0A36">
        <w:rPr>
          <w:color w:val="0000FF"/>
        </w:rPr>
        <w:t>&lt;/</w:t>
      </w:r>
      <w:r w:rsidRPr="000D0A36">
        <w:rPr>
          <w:color w:val="990000"/>
        </w:rPr>
        <w:t>receiverid</w:t>
      </w:r>
      <w:r w:rsidRPr="000D0A36">
        <w:rPr>
          <w:color w:val="0000FF"/>
        </w:rPr>
        <w:t>&gt;</w:t>
      </w:r>
      <w:r w:rsidRPr="000D0A36">
        <w:t xml:space="preserve"> </w:t>
      </w:r>
    </w:p>
    <w:p w14:paraId="69BF057A"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interfaceid</w:t>
      </w:r>
      <w:r w:rsidRPr="000D0A36">
        <w:rPr>
          <w:color w:val="0000FF"/>
        </w:rPr>
        <w:t>&gt;</w:t>
      </w:r>
      <w:r w:rsidRPr="000D0A36">
        <w:rPr>
          <w:b/>
          <w:bCs/>
        </w:rPr>
        <w:t>CTE-1005-OR-XML-IB</w:t>
      </w:r>
      <w:r w:rsidRPr="000D0A36">
        <w:rPr>
          <w:color w:val="0000FF"/>
        </w:rPr>
        <w:t>&lt;/</w:t>
      </w:r>
      <w:r w:rsidRPr="000D0A36">
        <w:rPr>
          <w:color w:val="990000"/>
        </w:rPr>
        <w:t>interfaceid</w:t>
      </w:r>
      <w:r w:rsidRPr="000D0A36">
        <w:rPr>
          <w:color w:val="0000FF"/>
        </w:rPr>
        <w:t>&gt;</w:t>
      </w:r>
      <w:r w:rsidRPr="000D0A36">
        <w:t xml:space="preserve"> </w:t>
      </w:r>
    </w:p>
    <w:p w14:paraId="604204C4"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messagetype</w:t>
      </w:r>
      <w:r w:rsidRPr="000D0A36">
        <w:rPr>
          <w:color w:val="0000FF"/>
        </w:rPr>
        <w:t>&gt;</w:t>
      </w:r>
      <w:r w:rsidRPr="000D0A36">
        <w:rPr>
          <w:b/>
          <w:bCs/>
        </w:rPr>
        <w:t>LSRUOM</w:t>
      </w:r>
      <w:r w:rsidRPr="000D0A36">
        <w:rPr>
          <w:color w:val="0000FF"/>
        </w:rPr>
        <w:t>&lt;/</w:t>
      </w:r>
      <w:r w:rsidRPr="000D0A36">
        <w:rPr>
          <w:color w:val="990000"/>
        </w:rPr>
        <w:t>messagetype</w:t>
      </w:r>
      <w:r w:rsidRPr="000D0A36">
        <w:rPr>
          <w:color w:val="0000FF"/>
        </w:rPr>
        <w:t>&gt;</w:t>
      </w:r>
      <w:r w:rsidRPr="000D0A36">
        <w:t xml:space="preserve"> </w:t>
      </w:r>
    </w:p>
    <w:p w14:paraId="5FBDBF2C"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lsogversion</w:t>
      </w:r>
      <w:r w:rsidRPr="000D0A36">
        <w:rPr>
          <w:color w:val="0000FF"/>
        </w:rPr>
        <w:t>&gt;</w:t>
      </w:r>
      <w:r w:rsidRPr="000D0A36">
        <w:rPr>
          <w:b/>
          <w:bCs/>
        </w:rPr>
        <w:t>10.05</w:t>
      </w:r>
      <w:r w:rsidRPr="000D0A36">
        <w:rPr>
          <w:color w:val="0000FF"/>
        </w:rPr>
        <w:t>&lt;/</w:t>
      </w:r>
      <w:r w:rsidRPr="000D0A36">
        <w:rPr>
          <w:color w:val="990000"/>
        </w:rPr>
        <w:t>lsogversion</w:t>
      </w:r>
      <w:r w:rsidRPr="000D0A36">
        <w:rPr>
          <w:color w:val="0000FF"/>
        </w:rPr>
        <w:t>&gt;</w:t>
      </w:r>
      <w:r w:rsidRPr="000D0A36">
        <w:t xml:space="preserve"> </w:t>
      </w:r>
    </w:p>
    <w:p w14:paraId="0D5BF160"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ordertype</w:t>
      </w:r>
      <w:r w:rsidRPr="000D0A36">
        <w:rPr>
          <w:color w:val="0000FF"/>
        </w:rPr>
        <w:t>&gt;</w:t>
      </w:r>
      <w:r w:rsidRPr="000D0A36">
        <w:rPr>
          <w:b/>
          <w:bCs/>
        </w:rPr>
        <w:t>ORDER</w:t>
      </w:r>
      <w:r w:rsidRPr="000D0A36">
        <w:rPr>
          <w:color w:val="0000FF"/>
        </w:rPr>
        <w:t>&lt;/</w:t>
      </w:r>
      <w:r w:rsidRPr="000D0A36">
        <w:rPr>
          <w:color w:val="990000"/>
        </w:rPr>
        <w:t>ordertype</w:t>
      </w:r>
      <w:r w:rsidRPr="000D0A36">
        <w:rPr>
          <w:color w:val="0000FF"/>
        </w:rPr>
        <w:t>&gt;</w:t>
      </w:r>
      <w:r w:rsidRPr="000D0A36">
        <w:t xml:space="preserve"> </w:t>
      </w:r>
    </w:p>
    <w:p w14:paraId="1B47A30E"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header</w:t>
      </w:r>
      <w:r w:rsidRPr="000D0A36">
        <w:rPr>
          <w:color w:val="0000FF"/>
        </w:rPr>
        <w:t>&gt;</w:t>
      </w:r>
    </w:p>
    <w:p w14:paraId="264705E3" w14:textId="77777777" w:rsidR="00880C85" w:rsidRPr="000D0A36" w:rsidRDefault="00880C85" w:rsidP="00880C85">
      <w:pPr>
        <w:ind w:hanging="480"/>
      </w:pPr>
      <w:hyperlink r:id="rId411" w:history="1">
        <w:r w:rsidRPr="000D0A36">
          <w:rPr>
            <w:b/>
            <w:bCs/>
            <w:color w:val="FF0000"/>
            <w:u w:val="single"/>
          </w:rPr>
          <w:t>-</w:t>
        </w:r>
      </w:hyperlink>
      <w:r w:rsidRPr="000D0A36">
        <w:t xml:space="preserve"> </w:t>
      </w:r>
      <w:r w:rsidRPr="000D0A36">
        <w:rPr>
          <w:color w:val="0000FF"/>
        </w:rPr>
        <w:t>&lt;</w:t>
      </w:r>
      <w:r w:rsidRPr="000D0A36">
        <w:rPr>
          <w:color w:val="990000"/>
        </w:rPr>
        <w:t>m2:LSR_RESP</w:t>
      </w:r>
      <w:r w:rsidRPr="000D0A36">
        <w:rPr>
          <w:color w:val="FF0000"/>
        </w:rPr>
        <w:t xml:space="preserve"> xmlns:m2</w:t>
      </w:r>
      <w:r w:rsidRPr="000D0A36">
        <w:rPr>
          <w:color w:val="0000FF"/>
        </w:rPr>
        <w:t>="</w:t>
      </w:r>
      <w:r w:rsidRPr="000D0A36">
        <w:rPr>
          <w:b/>
          <w:bCs/>
          <w:color w:val="FF0000"/>
        </w:rPr>
        <w:t>http://lsr.att.com/obf/tML/UOM</w:t>
      </w:r>
      <w:r w:rsidRPr="000D0A36">
        <w:rPr>
          <w:color w:val="0000FF"/>
        </w:rPr>
        <w:t>"&gt;</w:t>
      </w:r>
    </w:p>
    <w:p w14:paraId="0DB998FB" w14:textId="77777777" w:rsidR="00880C85" w:rsidRPr="000D0A36" w:rsidRDefault="00880C85" w:rsidP="00880C85">
      <w:pPr>
        <w:ind w:hanging="480"/>
      </w:pPr>
      <w:hyperlink r:id="rId412" w:history="1">
        <w:r w:rsidRPr="000D0A36">
          <w:rPr>
            <w:b/>
            <w:bCs/>
            <w:color w:val="FF0000"/>
            <w:u w:val="single"/>
          </w:rPr>
          <w:t>-</w:t>
        </w:r>
      </w:hyperlink>
      <w:r w:rsidRPr="000D0A36">
        <w:t xml:space="preserve"> </w:t>
      </w:r>
      <w:r w:rsidRPr="000D0A36">
        <w:rPr>
          <w:color w:val="0000FF"/>
        </w:rPr>
        <w:t>&lt;</w:t>
      </w:r>
      <w:r w:rsidRPr="000D0A36">
        <w:rPr>
          <w:color w:val="990000"/>
        </w:rPr>
        <w:t>m2:HDR</w:t>
      </w:r>
      <w:r w:rsidRPr="000D0A36">
        <w:rPr>
          <w:color w:val="0000FF"/>
        </w:rPr>
        <w:t>&gt;</w:t>
      </w:r>
    </w:p>
    <w:p w14:paraId="242E7B8D"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m2:MESSAGE_ID</w:t>
      </w:r>
      <w:r w:rsidRPr="000D0A36">
        <w:rPr>
          <w:color w:val="0000FF"/>
        </w:rPr>
        <w:t>&gt;</w:t>
      </w:r>
      <w:r w:rsidRPr="000D0A36">
        <w:rPr>
          <w:b/>
          <w:bCs/>
        </w:rPr>
        <w:t>1245182582969462.8380780754289</w:t>
      </w:r>
      <w:r w:rsidRPr="000D0A36">
        <w:rPr>
          <w:color w:val="0000FF"/>
        </w:rPr>
        <w:t>&lt;/</w:t>
      </w:r>
      <w:r w:rsidRPr="000D0A36">
        <w:rPr>
          <w:color w:val="990000"/>
        </w:rPr>
        <w:t>m2:MESSAGE_ID</w:t>
      </w:r>
      <w:r w:rsidRPr="000D0A36">
        <w:rPr>
          <w:color w:val="0000FF"/>
        </w:rPr>
        <w:t>&gt;</w:t>
      </w:r>
      <w:r w:rsidRPr="000D0A36">
        <w:t xml:space="preserve"> </w:t>
      </w:r>
    </w:p>
    <w:p w14:paraId="264683B3" w14:textId="77777777" w:rsidR="00880C85" w:rsidRPr="008C51B0" w:rsidRDefault="00880C85" w:rsidP="00880C85">
      <w:pPr>
        <w:ind w:hanging="480"/>
        <w:rPr>
          <w:lang w:val="es-ES"/>
        </w:rPr>
      </w:pPr>
      <w:r w:rsidRPr="000D0A36">
        <w:rPr>
          <w:b/>
          <w:bCs/>
          <w:color w:val="FF0000"/>
        </w:rPr>
        <w:t> </w:t>
      </w:r>
      <w:r w:rsidRPr="000D0A36">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7A373BB2" w14:textId="77777777" w:rsidR="00880C85" w:rsidRPr="000D0A36" w:rsidRDefault="00880C85" w:rsidP="00880C85">
      <w:pPr>
        <w:ind w:hanging="480"/>
      </w:pPr>
      <w:r w:rsidRPr="008C51B0">
        <w:rPr>
          <w:b/>
          <w:bCs/>
          <w:color w:val="FF0000"/>
          <w:lang w:val="es-ES"/>
        </w:rPr>
        <w:t> </w:t>
      </w:r>
      <w:r w:rsidRPr="008C51B0">
        <w:rPr>
          <w:lang w:val="es-ES"/>
        </w:rPr>
        <w:t xml:space="preserve"> </w:t>
      </w:r>
      <w:r w:rsidRPr="000D0A36">
        <w:rPr>
          <w:color w:val="0000FF"/>
        </w:rPr>
        <w:t>&lt;</w:t>
      </w:r>
      <w:r w:rsidRPr="000D0A36">
        <w:rPr>
          <w:color w:val="990000"/>
        </w:rPr>
        <w:t>m2:MSG_TIMESTAMP</w:t>
      </w:r>
      <w:r w:rsidRPr="000D0A36">
        <w:rPr>
          <w:color w:val="0000FF"/>
        </w:rPr>
        <w:t>&gt;</w:t>
      </w:r>
      <w:r w:rsidRPr="000D0A36">
        <w:rPr>
          <w:b/>
          <w:bCs/>
        </w:rPr>
        <w:t>2009-06-16T15:03:03-05:00</w:t>
      </w:r>
      <w:r w:rsidRPr="000D0A36">
        <w:rPr>
          <w:color w:val="0000FF"/>
        </w:rPr>
        <w:t>&lt;/</w:t>
      </w:r>
      <w:r w:rsidRPr="000D0A36">
        <w:rPr>
          <w:color w:val="990000"/>
        </w:rPr>
        <w:t>m2:MSG_TIMESTAMP</w:t>
      </w:r>
      <w:r w:rsidRPr="000D0A36">
        <w:rPr>
          <w:color w:val="0000FF"/>
        </w:rPr>
        <w:t>&gt;</w:t>
      </w:r>
      <w:r w:rsidRPr="000D0A36">
        <w:t xml:space="preserve"> </w:t>
      </w:r>
    </w:p>
    <w:p w14:paraId="33FA1B6B"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m2:PON</w:t>
      </w:r>
      <w:r w:rsidRPr="000D0A36">
        <w:rPr>
          <w:color w:val="0000FF"/>
        </w:rPr>
        <w:t>&gt;</w:t>
      </w:r>
      <w:r w:rsidRPr="000D0A36">
        <w:rPr>
          <w:b/>
          <w:bCs/>
        </w:rPr>
        <w:t>CVT0M013R31</w:t>
      </w:r>
      <w:r w:rsidRPr="000D0A36">
        <w:rPr>
          <w:color w:val="0000FF"/>
        </w:rPr>
        <w:t>&lt;/</w:t>
      </w:r>
      <w:r w:rsidRPr="000D0A36">
        <w:rPr>
          <w:color w:val="990000"/>
        </w:rPr>
        <w:t>m2:PON</w:t>
      </w:r>
      <w:r w:rsidRPr="000D0A36">
        <w:rPr>
          <w:color w:val="0000FF"/>
        </w:rPr>
        <w:t>&gt;</w:t>
      </w:r>
      <w:r w:rsidRPr="000D0A36">
        <w:t xml:space="preserve"> </w:t>
      </w:r>
    </w:p>
    <w:p w14:paraId="1CFAA62C" w14:textId="77777777" w:rsidR="00880C85" w:rsidRPr="008C51B0" w:rsidRDefault="00880C85" w:rsidP="00880C85">
      <w:pPr>
        <w:ind w:hanging="480"/>
        <w:rPr>
          <w:lang w:val="es-ES"/>
        </w:rPr>
      </w:pPr>
      <w:r w:rsidRPr="000D0A36">
        <w:rPr>
          <w:b/>
          <w:bCs/>
          <w:color w:val="FF0000"/>
        </w:rPr>
        <w:t> </w:t>
      </w:r>
      <w:r w:rsidRPr="000D0A36">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56C5B8B4" w14:textId="77777777" w:rsidR="00880C85" w:rsidRPr="008C51B0" w:rsidRDefault="00880C85" w:rsidP="00880C85">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3862745935</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7A4BBF9B" w14:textId="77777777" w:rsidR="00880C85" w:rsidRPr="008C51B0" w:rsidRDefault="00880C85" w:rsidP="00880C85">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20090616L00080-00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4702A4EE" w14:textId="77777777" w:rsidR="00880C85" w:rsidRPr="000D0A36" w:rsidRDefault="00880C85" w:rsidP="00880C85">
      <w:pPr>
        <w:ind w:hanging="480"/>
      </w:pPr>
      <w:r w:rsidRPr="008C51B0">
        <w:rPr>
          <w:b/>
          <w:bCs/>
          <w:color w:val="FF0000"/>
          <w:lang w:val="es-ES"/>
        </w:rPr>
        <w:t> </w:t>
      </w:r>
      <w:r w:rsidRPr="008C51B0">
        <w:rPr>
          <w:lang w:val="es-ES"/>
        </w:rPr>
        <w:t xml:space="preserve"> </w:t>
      </w:r>
      <w:r w:rsidRPr="000D0A36">
        <w:rPr>
          <w:color w:val="0000FF"/>
        </w:rPr>
        <w:t>&lt;</w:t>
      </w:r>
      <w:r w:rsidRPr="000D0A36">
        <w:rPr>
          <w:color w:val="990000"/>
        </w:rPr>
        <w:t>m2:CC</w:t>
      </w:r>
      <w:r w:rsidRPr="000D0A36">
        <w:rPr>
          <w:color w:val="0000FF"/>
        </w:rPr>
        <w:t>&gt;</w:t>
      </w:r>
      <w:r w:rsidRPr="000D0A36">
        <w:rPr>
          <w:b/>
          <w:bCs/>
        </w:rPr>
        <w:t>9999</w:t>
      </w:r>
      <w:r w:rsidRPr="000D0A36">
        <w:rPr>
          <w:color w:val="0000FF"/>
        </w:rPr>
        <w:t>&lt;/</w:t>
      </w:r>
      <w:r w:rsidRPr="000D0A36">
        <w:rPr>
          <w:color w:val="990000"/>
        </w:rPr>
        <w:t>m2:CC</w:t>
      </w:r>
      <w:r w:rsidRPr="000D0A36">
        <w:rPr>
          <w:color w:val="0000FF"/>
        </w:rPr>
        <w:t>&gt;</w:t>
      </w:r>
      <w:r w:rsidRPr="000D0A36">
        <w:t xml:space="preserve"> </w:t>
      </w:r>
    </w:p>
    <w:p w14:paraId="4B7E0F9C"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m2:CLEC_APPL_ID</w:t>
      </w:r>
      <w:r w:rsidRPr="000D0A36">
        <w:rPr>
          <w:color w:val="0000FF"/>
        </w:rPr>
        <w:t>&gt;</w:t>
      </w:r>
      <w:r w:rsidRPr="000D0A36">
        <w:rPr>
          <w:b/>
          <w:bCs/>
        </w:rPr>
        <w:t>CTE-VALIDATOR</w:t>
      </w:r>
      <w:r w:rsidRPr="000D0A36">
        <w:rPr>
          <w:color w:val="0000FF"/>
        </w:rPr>
        <w:t>&lt;/</w:t>
      </w:r>
      <w:r w:rsidRPr="000D0A36">
        <w:rPr>
          <w:color w:val="990000"/>
        </w:rPr>
        <w:t>m2:CLEC_APPL_ID</w:t>
      </w:r>
      <w:r w:rsidRPr="000D0A36">
        <w:rPr>
          <w:color w:val="0000FF"/>
        </w:rPr>
        <w:t>&gt;</w:t>
      </w:r>
      <w:r w:rsidRPr="000D0A36">
        <w:t xml:space="preserve"> </w:t>
      </w:r>
    </w:p>
    <w:p w14:paraId="3E29A2A6"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m2:CLEC_APPL_PASSWORD</w:t>
      </w:r>
      <w:r w:rsidRPr="000D0A36">
        <w:rPr>
          <w:color w:val="0000FF"/>
        </w:rPr>
        <w:t>&gt;</w:t>
      </w:r>
      <w:r w:rsidRPr="000D0A36">
        <w:rPr>
          <w:b/>
          <w:bCs/>
        </w:rPr>
        <w:t>PA$$WORD</w:t>
      </w:r>
      <w:r w:rsidRPr="000D0A36">
        <w:rPr>
          <w:color w:val="0000FF"/>
        </w:rPr>
        <w:t>&lt;/</w:t>
      </w:r>
      <w:r w:rsidRPr="000D0A36">
        <w:rPr>
          <w:color w:val="990000"/>
        </w:rPr>
        <w:t>m2:CLEC_APPL_PASSWORD</w:t>
      </w:r>
      <w:r w:rsidRPr="000D0A36">
        <w:rPr>
          <w:color w:val="0000FF"/>
        </w:rPr>
        <w:t>&gt;</w:t>
      </w:r>
      <w:r w:rsidRPr="000D0A36">
        <w:t xml:space="preserve"> </w:t>
      </w:r>
    </w:p>
    <w:p w14:paraId="5E517F03"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m2:DTSENT</w:t>
      </w:r>
      <w:r w:rsidRPr="000D0A36">
        <w:rPr>
          <w:color w:val="0000FF"/>
        </w:rPr>
        <w:t>&gt;</w:t>
      </w:r>
      <w:r w:rsidRPr="000D0A36">
        <w:rPr>
          <w:b/>
          <w:bCs/>
        </w:rPr>
        <w:t>200906160303PM</w:t>
      </w:r>
      <w:r w:rsidRPr="000D0A36">
        <w:rPr>
          <w:color w:val="0000FF"/>
        </w:rPr>
        <w:t>&lt;/</w:t>
      </w:r>
      <w:r w:rsidRPr="000D0A36">
        <w:rPr>
          <w:color w:val="990000"/>
        </w:rPr>
        <w:t>m2:DTSENT</w:t>
      </w:r>
      <w:r w:rsidRPr="000D0A36">
        <w:rPr>
          <w:color w:val="0000FF"/>
        </w:rPr>
        <w:t>&gt;</w:t>
      </w:r>
      <w:r w:rsidRPr="000D0A36">
        <w:t xml:space="preserve"> </w:t>
      </w:r>
    </w:p>
    <w:p w14:paraId="77828594"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m2:ORD</w:t>
      </w:r>
      <w:r w:rsidRPr="000D0A36">
        <w:rPr>
          <w:color w:val="0000FF"/>
        </w:rPr>
        <w:t>&gt;</w:t>
      </w:r>
      <w:r w:rsidRPr="000D0A36">
        <w:rPr>
          <w:b/>
          <w:bCs/>
        </w:rPr>
        <w:t>DY6FQDC8</w:t>
      </w:r>
      <w:r w:rsidRPr="000D0A36">
        <w:rPr>
          <w:color w:val="0000FF"/>
        </w:rPr>
        <w:t>&lt;/</w:t>
      </w:r>
      <w:r w:rsidRPr="000D0A36">
        <w:rPr>
          <w:color w:val="990000"/>
        </w:rPr>
        <w:t>m2:ORD</w:t>
      </w:r>
      <w:r w:rsidRPr="000D0A36">
        <w:rPr>
          <w:color w:val="0000FF"/>
        </w:rPr>
        <w:t>&gt;</w:t>
      </w:r>
      <w:r w:rsidRPr="000D0A36">
        <w:t xml:space="preserve"> </w:t>
      </w:r>
    </w:p>
    <w:p w14:paraId="654B89C1"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m2:STATUS_CODE</w:t>
      </w:r>
      <w:r w:rsidRPr="000D0A36">
        <w:rPr>
          <w:color w:val="0000FF"/>
        </w:rPr>
        <w:t>&gt;</w:t>
      </w:r>
      <w:r w:rsidRPr="000D0A36">
        <w:rPr>
          <w:b/>
          <w:bCs/>
        </w:rPr>
        <w:t>AO</w:t>
      </w:r>
      <w:r w:rsidRPr="000D0A36">
        <w:rPr>
          <w:color w:val="0000FF"/>
        </w:rPr>
        <w:t>&lt;/</w:t>
      </w:r>
      <w:r w:rsidRPr="000D0A36">
        <w:rPr>
          <w:color w:val="990000"/>
        </w:rPr>
        <w:t>m2:STATUS_CODE</w:t>
      </w:r>
      <w:r w:rsidRPr="000D0A36">
        <w:rPr>
          <w:color w:val="0000FF"/>
        </w:rPr>
        <w:t>&gt;</w:t>
      </w:r>
      <w:r w:rsidRPr="000D0A36">
        <w:t xml:space="preserve"> </w:t>
      </w:r>
    </w:p>
    <w:p w14:paraId="1DF0AF3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m2:STATUS_MSG</w:t>
      </w:r>
      <w:r w:rsidRPr="000D0A36">
        <w:rPr>
          <w:color w:val="0000FF"/>
        </w:rPr>
        <w:t>&gt;</w:t>
      </w:r>
      <w:r w:rsidRPr="000D0A36">
        <w:rPr>
          <w:b/>
          <w:bCs/>
        </w:rPr>
        <w:t>ASSIGNABLE ORDER</w:t>
      </w:r>
      <w:r w:rsidRPr="000D0A36">
        <w:rPr>
          <w:color w:val="0000FF"/>
        </w:rPr>
        <w:t>&lt;/</w:t>
      </w:r>
      <w:r w:rsidRPr="000D0A36">
        <w:rPr>
          <w:color w:val="990000"/>
        </w:rPr>
        <w:t>m2:STATUS_MSG</w:t>
      </w:r>
      <w:r w:rsidRPr="000D0A36">
        <w:rPr>
          <w:color w:val="0000FF"/>
        </w:rPr>
        <w:t>&gt;</w:t>
      </w:r>
      <w:r w:rsidRPr="000D0A36">
        <w:t xml:space="preserve"> </w:t>
      </w:r>
    </w:p>
    <w:p w14:paraId="357EC5B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m2:TRAN_ACK_TYPE</w:t>
      </w:r>
      <w:r w:rsidRPr="000D0A36">
        <w:rPr>
          <w:color w:val="0000FF"/>
        </w:rPr>
        <w:t>&gt;</w:t>
      </w:r>
      <w:r w:rsidRPr="000D0A36">
        <w:rPr>
          <w:b/>
          <w:bCs/>
        </w:rPr>
        <w:t>AT</w:t>
      </w:r>
      <w:r w:rsidRPr="000D0A36">
        <w:rPr>
          <w:color w:val="0000FF"/>
        </w:rPr>
        <w:t>&lt;/</w:t>
      </w:r>
      <w:r w:rsidRPr="000D0A36">
        <w:rPr>
          <w:color w:val="990000"/>
        </w:rPr>
        <w:t>m2:TRAN_ACK_TYPE</w:t>
      </w:r>
      <w:r w:rsidRPr="000D0A36">
        <w:rPr>
          <w:color w:val="0000FF"/>
        </w:rPr>
        <w:t>&gt;</w:t>
      </w:r>
      <w:r w:rsidRPr="000D0A36">
        <w:t xml:space="preserve"> </w:t>
      </w:r>
    </w:p>
    <w:p w14:paraId="5B73FD8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m2:TRANS_SET_PURPOSE_CODE</w:t>
      </w:r>
      <w:r w:rsidRPr="000D0A36">
        <w:rPr>
          <w:color w:val="0000FF"/>
        </w:rPr>
        <w:t>&gt;</w:t>
      </w:r>
      <w:r w:rsidRPr="000D0A36">
        <w:rPr>
          <w:b/>
          <w:bCs/>
        </w:rPr>
        <w:t>06</w:t>
      </w:r>
      <w:r w:rsidRPr="000D0A36">
        <w:rPr>
          <w:color w:val="0000FF"/>
        </w:rPr>
        <w:t>&lt;/</w:t>
      </w:r>
      <w:r w:rsidRPr="000D0A36">
        <w:rPr>
          <w:color w:val="990000"/>
        </w:rPr>
        <w:t>m2:TRANS_SET_PURPOSE_CODE</w:t>
      </w:r>
      <w:r w:rsidRPr="000D0A36">
        <w:rPr>
          <w:color w:val="0000FF"/>
        </w:rPr>
        <w:t>&gt;</w:t>
      </w:r>
      <w:r w:rsidRPr="000D0A36">
        <w:t xml:space="preserve"> </w:t>
      </w:r>
    </w:p>
    <w:p w14:paraId="0BD23482"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m2:HDR</w:t>
      </w:r>
      <w:r w:rsidRPr="000D0A36">
        <w:rPr>
          <w:color w:val="0000FF"/>
        </w:rPr>
        <w:t>&gt;</w:t>
      </w:r>
    </w:p>
    <w:p w14:paraId="1A351A7F" w14:textId="77777777" w:rsidR="00880C85" w:rsidRPr="000D0A36" w:rsidRDefault="00880C85" w:rsidP="00880C85">
      <w:pPr>
        <w:ind w:hanging="480"/>
      </w:pPr>
      <w:hyperlink r:id="rId413" w:history="1">
        <w:r w:rsidRPr="000D0A36">
          <w:rPr>
            <w:b/>
            <w:bCs/>
            <w:color w:val="FF0000"/>
            <w:u w:val="single"/>
          </w:rPr>
          <w:t>-</w:t>
        </w:r>
      </w:hyperlink>
      <w:r w:rsidRPr="000D0A36">
        <w:t xml:space="preserve"> </w:t>
      </w:r>
      <w:r w:rsidRPr="000D0A36">
        <w:rPr>
          <w:color w:val="0000FF"/>
        </w:rPr>
        <w:t>&lt;</w:t>
      </w:r>
      <w:r w:rsidRPr="000D0A36">
        <w:rPr>
          <w:color w:val="990000"/>
        </w:rPr>
        <w:t>m2:NOTIFICATION</w:t>
      </w:r>
      <w:r w:rsidRPr="000D0A36">
        <w:rPr>
          <w:color w:val="0000FF"/>
        </w:rPr>
        <w:t>&gt;</w:t>
      </w:r>
    </w:p>
    <w:p w14:paraId="0246479E" w14:textId="77777777" w:rsidR="00880C85" w:rsidRPr="000D0A36" w:rsidRDefault="00880C85" w:rsidP="00880C85">
      <w:pPr>
        <w:ind w:hanging="480"/>
      </w:pPr>
      <w:hyperlink r:id="rId414" w:history="1">
        <w:r w:rsidRPr="000D0A36">
          <w:rPr>
            <w:b/>
            <w:bCs/>
            <w:color w:val="FF0000"/>
            <w:u w:val="single"/>
          </w:rPr>
          <w:t>-</w:t>
        </w:r>
      </w:hyperlink>
      <w:r w:rsidRPr="000D0A36">
        <w:t xml:space="preserve"> </w:t>
      </w:r>
      <w:r w:rsidRPr="000D0A36">
        <w:rPr>
          <w:color w:val="0000FF"/>
        </w:rPr>
        <w:t>&lt;</w:t>
      </w:r>
      <w:r w:rsidRPr="000D0A36">
        <w:rPr>
          <w:color w:val="990000"/>
        </w:rPr>
        <w:t>m2:FIRM_ORDER_NOTIFICATION</w:t>
      </w:r>
      <w:r w:rsidRPr="000D0A36">
        <w:rPr>
          <w:color w:val="0000FF"/>
        </w:rPr>
        <w:t>&gt;</w:t>
      </w:r>
    </w:p>
    <w:p w14:paraId="5D3624D4" w14:textId="77777777" w:rsidR="00880C85" w:rsidRPr="000D0A36" w:rsidRDefault="00880C85" w:rsidP="00880C85">
      <w:pPr>
        <w:ind w:hanging="480"/>
      </w:pPr>
      <w:hyperlink r:id="rId415" w:history="1">
        <w:r w:rsidRPr="000D0A36">
          <w:rPr>
            <w:b/>
            <w:bCs/>
            <w:color w:val="FF0000"/>
            <w:u w:val="single"/>
          </w:rPr>
          <w:t>-</w:t>
        </w:r>
      </w:hyperlink>
      <w:r w:rsidRPr="000D0A36">
        <w:t xml:space="preserve"> </w:t>
      </w:r>
      <w:r w:rsidRPr="000D0A36">
        <w:rPr>
          <w:color w:val="0000FF"/>
        </w:rPr>
        <w:t>&lt;</w:t>
      </w:r>
      <w:r w:rsidRPr="000D0A36">
        <w:rPr>
          <w:color w:val="990000"/>
        </w:rPr>
        <w:t>m2:NOTIFICATION_ADMIN</w:t>
      </w:r>
      <w:r w:rsidRPr="000D0A36">
        <w:rPr>
          <w:color w:val="0000FF"/>
        </w:rPr>
        <w:t>&gt;</w:t>
      </w:r>
    </w:p>
    <w:p w14:paraId="012FCE36"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m2:INIT</w:t>
      </w:r>
      <w:r w:rsidRPr="000D0A36">
        <w:rPr>
          <w:color w:val="0000FF"/>
        </w:rPr>
        <w:t>&gt;</w:t>
      </w:r>
      <w:r w:rsidRPr="000D0A36">
        <w:rPr>
          <w:b/>
          <w:bCs/>
        </w:rPr>
        <w:t>BOJANGLES</w:t>
      </w:r>
      <w:r w:rsidRPr="000D0A36">
        <w:rPr>
          <w:color w:val="0000FF"/>
        </w:rPr>
        <w:t>&lt;/</w:t>
      </w:r>
      <w:r w:rsidRPr="000D0A36">
        <w:rPr>
          <w:color w:val="990000"/>
        </w:rPr>
        <w:t>m2:INIT</w:t>
      </w:r>
      <w:r w:rsidRPr="000D0A36">
        <w:rPr>
          <w:color w:val="0000FF"/>
        </w:rPr>
        <w:t>&gt;</w:t>
      </w:r>
      <w:r w:rsidRPr="000D0A36">
        <w:t xml:space="preserve"> </w:t>
      </w:r>
    </w:p>
    <w:p w14:paraId="2206950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m2:INIT_TEL_NO</w:t>
      </w:r>
      <w:r w:rsidRPr="000D0A36">
        <w:rPr>
          <w:color w:val="0000FF"/>
        </w:rPr>
        <w:t>&gt;</w:t>
      </w:r>
      <w:r w:rsidRPr="000D0A36">
        <w:rPr>
          <w:b/>
          <w:bCs/>
        </w:rPr>
        <w:t>8884448888</w:t>
      </w:r>
      <w:r w:rsidRPr="000D0A36">
        <w:rPr>
          <w:color w:val="0000FF"/>
        </w:rPr>
        <w:t>&lt;/</w:t>
      </w:r>
      <w:r w:rsidRPr="000D0A36">
        <w:rPr>
          <w:color w:val="990000"/>
        </w:rPr>
        <w:t>m2:INIT_TEL_NO</w:t>
      </w:r>
      <w:r w:rsidRPr="000D0A36">
        <w:rPr>
          <w:color w:val="0000FF"/>
        </w:rPr>
        <w:t>&gt;</w:t>
      </w:r>
      <w:r w:rsidRPr="000D0A36">
        <w:t xml:space="preserve"> </w:t>
      </w:r>
    </w:p>
    <w:p w14:paraId="71901C36"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m2:REP</w:t>
      </w:r>
      <w:r w:rsidRPr="000D0A36">
        <w:rPr>
          <w:color w:val="0000FF"/>
        </w:rPr>
        <w:t>&gt;</w:t>
      </w:r>
      <w:r w:rsidRPr="000D0A36">
        <w:rPr>
          <w:b/>
          <w:bCs/>
        </w:rPr>
        <w:t>LCSC</w:t>
      </w:r>
      <w:r w:rsidRPr="000D0A36">
        <w:rPr>
          <w:color w:val="0000FF"/>
        </w:rPr>
        <w:t>&lt;/</w:t>
      </w:r>
      <w:r w:rsidRPr="000D0A36">
        <w:rPr>
          <w:color w:val="990000"/>
        </w:rPr>
        <w:t>m2:REP</w:t>
      </w:r>
      <w:r w:rsidRPr="000D0A36">
        <w:rPr>
          <w:color w:val="0000FF"/>
        </w:rPr>
        <w:t>&gt;</w:t>
      </w:r>
      <w:r w:rsidRPr="000D0A36">
        <w:t xml:space="preserve"> </w:t>
      </w:r>
    </w:p>
    <w:p w14:paraId="409733D3"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m2:REP_TEL_NO</w:t>
      </w:r>
      <w:r w:rsidRPr="000D0A36">
        <w:rPr>
          <w:color w:val="0000FF"/>
        </w:rPr>
        <w:t>&gt;</w:t>
      </w:r>
      <w:r w:rsidRPr="000D0A36">
        <w:rPr>
          <w:b/>
          <w:bCs/>
        </w:rPr>
        <w:t>8006670807</w:t>
      </w:r>
      <w:r w:rsidRPr="000D0A36">
        <w:rPr>
          <w:color w:val="0000FF"/>
        </w:rPr>
        <w:t>&lt;/</w:t>
      </w:r>
      <w:r w:rsidRPr="000D0A36">
        <w:rPr>
          <w:color w:val="990000"/>
        </w:rPr>
        <w:t>m2:REP_TEL_NO</w:t>
      </w:r>
      <w:r w:rsidRPr="000D0A36">
        <w:rPr>
          <w:color w:val="0000FF"/>
        </w:rPr>
        <w:t>&gt;</w:t>
      </w:r>
      <w:r w:rsidRPr="000D0A36">
        <w:t xml:space="preserve"> </w:t>
      </w:r>
    </w:p>
    <w:p w14:paraId="03ABEC9D"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m2:DD_CD</w:t>
      </w:r>
      <w:r w:rsidRPr="000D0A36">
        <w:rPr>
          <w:color w:val="0000FF"/>
        </w:rPr>
        <w:t>&gt;</w:t>
      </w:r>
      <w:r w:rsidRPr="000D0A36">
        <w:rPr>
          <w:b/>
          <w:bCs/>
        </w:rPr>
        <w:t>20090731</w:t>
      </w:r>
      <w:r w:rsidRPr="000D0A36">
        <w:rPr>
          <w:color w:val="0000FF"/>
        </w:rPr>
        <w:t>&lt;/</w:t>
      </w:r>
      <w:r w:rsidRPr="000D0A36">
        <w:rPr>
          <w:color w:val="990000"/>
        </w:rPr>
        <w:t>m2:DD_CD</w:t>
      </w:r>
      <w:r w:rsidRPr="000D0A36">
        <w:rPr>
          <w:color w:val="0000FF"/>
        </w:rPr>
        <w:t>&gt;</w:t>
      </w:r>
      <w:r w:rsidRPr="000D0A36">
        <w:t xml:space="preserve"> </w:t>
      </w:r>
    </w:p>
    <w:p w14:paraId="75A0F70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m2:BAN1</w:t>
      </w:r>
      <w:r w:rsidRPr="000D0A36">
        <w:rPr>
          <w:color w:val="0000FF"/>
        </w:rPr>
        <w:t>&gt;</w:t>
      </w:r>
      <w:r w:rsidRPr="000D0A36">
        <w:rPr>
          <w:b/>
          <w:bCs/>
        </w:rPr>
        <w:t>904Q886621621</w:t>
      </w:r>
      <w:r w:rsidRPr="000D0A36">
        <w:rPr>
          <w:color w:val="0000FF"/>
        </w:rPr>
        <w:t>&lt;/</w:t>
      </w:r>
      <w:r w:rsidRPr="000D0A36">
        <w:rPr>
          <w:color w:val="990000"/>
        </w:rPr>
        <w:t>m2:BAN1</w:t>
      </w:r>
      <w:r w:rsidRPr="000D0A36">
        <w:rPr>
          <w:color w:val="0000FF"/>
        </w:rPr>
        <w:t>&gt;</w:t>
      </w:r>
      <w:r w:rsidRPr="000D0A36">
        <w:t xml:space="preserve"> </w:t>
      </w:r>
    </w:p>
    <w:p w14:paraId="3B31F05B"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m2:NOTIFICATION_ADMIN</w:t>
      </w:r>
      <w:r w:rsidRPr="000D0A36">
        <w:rPr>
          <w:color w:val="0000FF"/>
        </w:rPr>
        <w:t>&gt;</w:t>
      </w:r>
    </w:p>
    <w:p w14:paraId="05DEB60B"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m2:FIRM_ORDER_NOTIFICATION</w:t>
      </w:r>
      <w:r w:rsidRPr="000D0A36">
        <w:rPr>
          <w:color w:val="0000FF"/>
        </w:rPr>
        <w:t>&gt;</w:t>
      </w:r>
    </w:p>
    <w:p w14:paraId="4BFA7573"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m2:NOTIFICATION</w:t>
      </w:r>
      <w:r w:rsidRPr="000D0A36">
        <w:rPr>
          <w:color w:val="0000FF"/>
        </w:rPr>
        <w:t>&gt;</w:t>
      </w:r>
    </w:p>
    <w:p w14:paraId="6278921E"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m2:LSR_RESP</w:t>
      </w:r>
      <w:r w:rsidRPr="000D0A36">
        <w:rPr>
          <w:color w:val="0000FF"/>
        </w:rPr>
        <w:t>&gt;</w:t>
      </w:r>
    </w:p>
    <w:p w14:paraId="468A84D4"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m1:ATT_LSR_ORD_RSP</w:t>
      </w:r>
      <w:r w:rsidRPr="000D0A36">
        <w:rPr>
          <w:color w:val="0000FF"/>
        </w:rPr>
        <w:t>&gt;</w:t>
      </w:r>
    </w:p>
    <w:p w14:paraId="4B16A37D" w14:textId="77777777" w:rsidR="00B752E4" w:rsidRDefault="0074197A">
      <w:pPr>
        <w:pStyle w:val="Header"/>
        <w:tabs>
          <w:tab w:val="clear" w:pos="4320"/>
          <w:tab w:val="clear" w:pos="8640"/>
        </w:tabs>
        <w:rPr>
          <w:rFonts w:ascii="Arial" w:hAnsi="Arial" w:cs="Arial"/>
          <w:b/>
          <w:bCs/>
        </w:rPr>
      </w:pPr>
      <w:r>
        <w:br w:type="page"/>
      </w:r>
      <w:r w:rsidR="00B752E4">
        <w:rPr>
          <w:rFonts w:ascii="Arial" w:hAnsi="Arial" w:cs="Arial"/>
          <w:b/>
          <w:bCs/>
        </w:rPr>
        <w:t>TEST CASE M014: Scenario Description: (Act=D) Complete disconnect of account with transfer of calls – LNA=N/A</w:t>
      </w:r>
    </w:p>
    <w:p w14:paraId="3E8AD085" w14:textId="77777777" w:rsidR="00B752E4" w:rsidRDefault="00B752E4">
      <w:pPr>
        <w:pStyle w:val="Heading3"/>
        <w:rPr>
          <w:i w:val="0"/>
          <w:iCs w:val="0"/>
        </w:rPr>
      </w:pPr>
      <w:r>
        <w:rPr>
          <w:i w:val="0"/>
          <w:iCs w:val="0"/>
        </w:rPr>
        <w:t>Type of Account:  Residence / Single Line</w:t>
      </w:r>
    </w:p>
    <w:p w14:paraId="6E6E5D8C" w14:textId="77777777" w:rsidR="000A4F99" w:rsidRPr="000A4F99" w:rsidRDefault="000A4F99" w:rsidP="000A4F99"/>
    <w:p w14:paraId="1B07BEE5"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70"/>
        <w:gridCol w:w="3510"/>
        <w:gridCol w:w="2700"/>
      </w:tblGrid>
      <w:tr w:rsidR="00B752E4" w:rsidRPr="005914A2" w14:paraId="18CC63B5" w14:textId="77777777">
        <w:trPr>
          <w:tblHeader/>
        </w:trPr>
        <w:tc>
          <w:tcPr>
            <w:tcW w:w="2070" w:type="dxa"/>
            <w:tcBorders>
              <w:top w:val="single" w:sz="12" w:space="0" w:color="auto"/>
              <w:left w:val="single" w:sz="12" w:space="0" w:color="auto"/>
              <w:bottom w:val="single" w:sz="6" w:space="0" w:color="auto"/>
              <w:right w:val="single" w:sz="6" w:space="0" w:color="auto"/>
            </w:tcBorders>
          </w:tcPr>
          <w:p w14:paraId="13331490" w14:textId="77777777" w:rsidR="00B752E4" w:rsidRPr="005914A2" w:rsidRDefault="00B752E4" w:rsidP="000A4F99">
            <w:pPr>
              <w:jc w:val="center"/>
              <w:rPr>
                <w:rFonts w:ascii="Arial" w:hAnsi="Arial" w:cs="Arial"/>
                <w:b/>
              </w:rPr>
            </w:pPr>
            <w:r w:rsidRPr="005914A2">
              <w:rPr>
                <w:rFonts w:ascii="Arial" w:hAnsi="Arial" w:cs="Arial"/>
                <w:b/>
              </w:rPr>
              <w:t>FIELDS</w:t>
            </w:r>
          </w:p>
        </w:tc>
        <w:tc>
          <w:tcPr>
            <w:tcW w:w="3510" w:type="dxa"/>
            <w:tcBorders>
              <w:top w:val="single" w:sz="12" w:space="0" w:color="auto"/>
              <w:left w:val="single" w:sz="6" w:space="0" w:color="auto"/>
              <w:bottom w:val="single" w:sz="6" w:space="0" w:color="auto"/>
              <w:right w:val="single" w:sz="6" w:space="0" w:color="auto"/>
            </w:tcBorders>
          </w:tcPr>
          <w:p w14:paraId="29A882B9" w14:textId="77777777" w:rsidR="00B752E4" w:rsidRPr="005914A2" w:rsidRDefault="00B752E4">
            <w:pPr>
              <w:jc w:val="center"/>
              <w:rPr>
                <w:rFonts w:ascii="Arial" w:hAnsi="Arial" w:cs="Arial"/>
                <w:b/>
              </w:rPr>
            </w:pPr>
            <w:r w:rsidRPr="005914A2">
              <w:rPr>
                <w:rFonts w:ascii="Arial" w:hAnsi="Arial" w:cs="Arial"/>
                <w:b/>
              </w:rPr>
              <w:t>FIELD NAME</w:t>
            </w:r>
          </w:p>
        </w:tc>
        <w:tc>
          <w:tcPr>
            <w:tcW w:w="2700" w:type="dxa"/>
            <w:tcBorders>
              <w:top w:val="single" w:sz="12" w:space="0" w:color="auto"/>
              <w:left w:val="single" w:sz="6" w:space="0" w:color="auto"/>
              <w:bottom w:val="single" w:sz="6" w:space="0" w:color="auto"/>
              <w:right w:val="single" w:sz="12" w:space="0" w:color="auto"/>
            </w:tcBorders>
          </w:tcPr>
          <w:p w14:paraId="40ABC5B4"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1F66E8F7"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7419DE02" w14:textId="77777777" w:rsidR="00B752E4" w:rsidRPr="005914A2" w:rsidRDefault="00B752E4">
            <w:pPr>
              <w:pStyle w:val="Heading4"/>
              <w:rPr>
                <w:b/>
                <w:bCs/>
                <w:i w:val="0"/>
                <w:iCs w:val="0"/>
              </w:rPr>
            </w:pPr>
            <w:r w:rsidRPr="005914A2">
              <w:rPr>
                <w:b/>
                <w:bCs/>
                <w:i w:val="0"/>
                <w:iCs w:val="0"/>
              </w:rPr>
              <w:t>LSR  FORM</w:t>
            </w:r>
          </w:p>
        </w:tc>
      </w:tr>
      <w:tr w:rsidR="00B752E4" w:rsidRPr="005914A2" w14:paraId="1A05BC07"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4A04177C"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5EECD2C2"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690B130F" w14:textId="77777777" w:rsidR="00B752E4" w:rsidRPr="005914A2" w:rsidRDefault="00B752E4">
            <w:pPr>
              <w:pStyle w:val="FORMDATA"/>
              <w:rPr>
                <w:b/>
                <w:color w:val="auto"/>
              </w:rPr>
            </w:pPr>
            <w:r w:rsidRPr="005914A2">
              <w:rPr>
                <w:b/>
                <w:color w:val="auto"/>
              </w:rPr>
              <w:t>CCNA</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68E72154" w14:textId="77777777" w:rsidR="00B752E4" w:rsidRPr="005914A2" w:rsidRDefault="00B752E4">
            <w:pPr>
              <w:pStyle w:val="FORMDATA"/>
              <w:rPr>
                <w:b/>
                <w:color w:val="auto"/>
              </w:rPr>
            </w:pPr>
            <w:r w:rsidRPr="005914A2">
              <w:rPr>
                <w:b/>
                <w:color w:val="auto"/>
              </w:rPr>
              <w:t>Customer Carrier Name Abbreviation</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05F68F87" w14:textId="77777777" w:rsidR="00B752E4" w:rsidRPr="005914A2" w:rsidRDefault="00B752E4">
            <w:pPr>
              <w:pStyle w:val="FORMDATA"/>
              <w:rPr>
                <w:b/>
                <w:color w:val="auto"/>
              </w:rPr>
            </w:pPr>
            <w:r w:rsidRPr="005914A2">
              <w:rPr>
                <w:b/>
                <w:color w:val="auto"/>
              </w:rPr>
              <w:t>ZXL</w:t>
            </w:r>
          </w:p>
        </w:tc>
      </w:tr>
      <w:tr w:rsidR="00B752E4" w:rsidRPr="005914A2" w14:paraId="3FCF3397" w14:textId="77777777">
        <w:tc>
          <w:tcPr>
            <w:tcW w:w="2070" w:type="dxa"/>
            <w:tcBorders>
              <w:top w:val="single" w:sz="6" w:space="0" w:color="auto"/>
              <w:left w:val="single" w:sz="12" w:space="0" w:color="auto"/>
              <w:bottom w:val="single" w:sz="6" w:space="0" w:color="auto"/>
              <w:right w:val="single" w:sz="6" w:space="0" w:color="auto"/>
            </w:tcBorders>
          </w:tcPr>
          <w:p w14:paraId="3E5E3677" w14:textId="77777777" w:rsidR="00B752E4" w:rsidRPr="005914A2" w:rsidRDefault="00B752E4">
            <w:pPr>
              <w:pStyle w:val="FORMDATA"/>
              <w:rPr>
                <w:b/>
                <w:color w:val="auto"/>
              </w:rPr>
            </w:pPr>
            <w:r w:rsidRPr="005914A2">
              <w:rPr>
                <w:b/>
                <w:color w:val="auto"/>
              </w:rPr>
              <w:t>PON</w:t>
            </w:r>
          </w:p>
        </w:tc>
        <w:tc>
          <w:tcPr>
            <w:tcW w:w="3510" w:type="dxa"/>
            <w:tcBorders>
              <w:top w:val="single" w:sz="6" w:space="0" w:color="auto"/>
              <w:left w:val="single" w:sz="6" w:space="0" w:color="auto"/>
              <w:bottom w:val="single" w:sz="6" w:space="0" w:color="auto"/>
              <w:right w:val="single" w:sz="6" w:space="0" w:color="auto"/>
            </w:tcBorders>
          </w:tcPr>
          <w:p w14:paraId="3F5C52D7" w14:textId="77777777" w:rsidR="00B752E4" w:rsidRPr="005914A2" w:rsidRDefault="00B752E4">
            <w:pPr>
              <w:pStyle w:val="FORMDATA"/>
              <w:rPr>
                <w:b/>
                <w:color w:val="auto"/>
              </w:rPr>
            </w:pPr>
            <w:r w:rsidRPr="005914A2">
              <w:rPr>
                <w:b/>
                <w:color w:val="auto"/>
              </w:rPr>
              <w:t>Purchase Order Number</w:t>
            </w:r>
          </w:p>
        </w:tc>
        <w:tc>
          <w:tcPr>
            <w:tcW w:w="2700" w:type="dxa"/>
            <w:tcBorders>
              <w:top w:val="single" w:sz="6" w:space="0" w:color="auto"/>
              <w:left w:val="single" w:sz="6" w:space="0" w:color="auto"/>
              <w:bottom w:val="single" w:sz="6" w:space="0" w:color="auto"/>
              <w:right w:val="single" w:sz="12" w:space="0" w:color="auto"/>
            </w:tcBorders>
          </w:tcPr>
          <w:p w14:paraId="53E2D340" w14:textId="77777777" w:rsidR="00B752E4" w:rsidRPr="005914A2" w:rsidRDefault="00B752E4">
            <w:pPr>
              <w:pStyle w:val="FORMDATA"/>
              <w:rPr>
                <w:b/>
                <w:color w:val="auto"/>
              </w:rPr>
            </w:pPr>
            <w:r w:rsidRPr="005914A2">
              <w:rPr>
                <w:b/>
                <w:color w:val="auto"/>
              </w:rPr>
              <w:t>M14</w:t>
            </w:r>
          </w:p>
        </w:tc>
      </w:tr>
      <w:tr w:rsidR="00B752E4" w:rsidRPr="005914A2" w14:paraId="420CFAE6" w14:textId="77777777">
        <w:tc>
          <w:tcPr>
            <w:tcW w:w="2070" w:type="dxa"/>
            <w:tcBorders>
              <w:top w:val="single" w:sz="6" w:space="0" w:color="auto"/>
              <w:left w:val="single" w:sz="12" w:space="0" w:color="auto"/>
              <w:bottom w:val="single" w:sz="6" w:space="0" w:color="auto"/>
              <w:right w:val="single" w:sz="6" w:space="0" w:color="auto"/>
            </w:tcBorders>
          </w:tcPr>
          <w:p w14:paraId="0AFAEC91" w14:textId="77777777" w:rsidR="00B752E4" w:rsidRPr="005914A2" w:rsidRDefault="00B752E4">
            <w:pPr>
              <w:pStyle w:val="FORMDATA"/>
              <w:rPr>
                <w:b/>
                <w:color w:val="auto"/>
              </w:rPr>
            </w:pPr>
            <w:r w:rsidRPr="005914A2">
              <w:rPr>
                <w:b/>
                <w:color w:val="auto"/>
              </w:rPr>
              <w:t>ATN</w:t>
            </w:r>
          </w:p>
        </w:tc>
        <w:tc>
          <w:tcPr>
            <w:tcW w:w="3510" w:type="dxa"/>
            <w:tcBorders>
              <w:top w:val="single" w:sz="6" w:space="0" w:color="auto"/>
              <w:left w:val="single" w:sz="6" w:space="0" w:color="auto"/>
              <w:bottom w:val="single" w:sz="6" w:space="0" w:color="auto"/>
              <w:right w:val="single" w:sz="6" w:space="0" w:color="auto"/>
            </w:tcBorders>
          </w:tcPr>
          <w:p w14:paraId="57523FCE" w14:textId="77777777" w:rsidR="00B752E4" w:rsidRPr="005914A2" w:rsidRDefault="00B752E4">
            <w:pPr>
              <w:pStyle w:val="FORMDATA"/>
              <w:rPr>
                <w:b/>
                <w:color w:val="auto"/>
              </w:rPr>
            </w:pPr>
            <w:r w:rsidRPr="005914A2">
              <w:rPr>
                <w:b/>
                <w:color w:val="auto"/>
              </w:rPr>
              <w:t>Account Telephone Number</w:t>
            </w:r>
          </w:p>
        </w:tc>
        <w:tc>
          <w:tcPr>
            <w:tcW w:w="2700" w:type="dxa"/>
            <w:tcBorders>
              <w:top w:val="single" w:sz="6" w:space="0" w:color="auto"/>
              <w:left w:val="single" w:sz="6" w:space="0" w:color="auto"/>
              <w:bottom w:val="single" w:sz="6" w:space="0" w:color="auto"/>
              <w:right w:val="single" w:sz="12" w:space="0" w:color="auto"/>
            </w:tcBorders>
          </w:tcPr>
          <w:p w14:paraId="0966A678" w14:textId="77777777" w:rsidR="00B752E4" w:rsidRPr="005914A2" w:rsidRDefault="00B752E4">
            <w:pPr>
              <w:pStyle w:val="FORMDATA"/>
              <w:rPr>
                <w:b/>
                <w:color w:val="auto"/>
              </w:rPr>
            </w:pPr>
            <w:r w:rsidRPr="005914A2">
              <w:rPr>
                <w:b/>
                <w:color w:val="auto"/>
              </w:rPr>
              <w:t>4236981339</w:t>
            </w:r>
          </w:p>
        </w:tc>
      </w:tr>
      <w:tr w:rsidR="00B752E4" w:rsidRPr="005914A2" w14:paraId="61C8C2C4" w14:textId="77777777">
        <w:tc>
          <w:tcPr>
            <w:tcW w:w="2070" w:type="dxa"/>
            <w:tcBorders>
              <w:top w:val="single" w:sz="6" w:space="0" w:color="auto"/>
              <w:left w:val="single" w:sz="12" w:space="0" w:color="auto"/>
              <w:bottom w:val="single" w:sz="6" w:space="0" w:color="auto"/>
              <w:right w:val="single" w:sz="6" w:space="0" w:color="auto"/>
            </w:tcBorders>
          </w:tcPr>
          <w:p w14:paraId="070210F7" w14:textId="77777777" w:rsidR="00B752E4" w:rsidRPr="005914A2" w:rsidRDefault="00B752E4">
            <w:pPr>
              <w:pStyle w:val="FORMDATA"/>
              <w:rPr>
                <w:b/>
                <w:color w:val="auto"/>
              </w:rPr>
            </w:pPr>
            <w:r w:rsidRPr="005914A2">
              <w:rPr>
                <w:b/>
                <w:color w:val="auto"/>
              </w:rPr>
              <w:t>PROJECT</w:t>
            </w:r>
          </w:p>
        </w:tc>
        <w:tc>
          <w:tcPr>
            <w:tcW w:w="3510" w:type="dxa"/>
            <w:tcBorders>
              <w:top w:val="single" w:sz="6" w:space="0" w:color="auto"/>
              <w:left w:val="single" w:sz="6" w:space="0" w:color="auto"/>
              <w:bottom w:val="single" w:sz="6" w:space="0" w:color="auto"/>
              <w:right w:val="single" w:sz="6" w:space="0" w:color="auto"/>
            </w:tcBorders>
          </w:tcPr>
          <w:p w14:paraId="75518B2D" w14:textId="77777777" w:rsidR="00B752E4" w:rsidRPr="005914A2" w:rsidRDefault="00B752E4">
            <w:pPr>
              <w:pStyle w:val="FORMDATA"/>
              <w:rPr>
                <w:b/>
                <w:color w:val="auto"/>
              </w:rPr>
            </w:pPr>
            <w:r w:rsidRPr="005914A2">
              <w:rPr>
                <w:b/>
                <w:color w:val="auto"/>
              </w:rPr>
              <w:t>Project</w:t>
            </w:r>
          </w:p>
        </w:tc>
        <w:tc>
          <w:tcPr>
            <w:tcW w:w="2700" w:type="dxa"/>
            <w:tcBorders>
              <w:top w:val="single" w:sz="6" w:space="0" w:color="auto"/>
              <w:left w:val="single" w:sz="6" w:space="0" w:color="auto"/>
              <w:bottom w:val="single" w:sz="6" w:space="0" w:color="auto"/>
              <w:right w:val="single" w:sz="12" w:space="0" w:color="auto"/>
            </w:tcBorders>
          </w:tcPr>
          <w:p w14:paraId="54552712" w14:textId="77777777" w:rsidR="00B752E4" w:rsidRPr="005914A2" w:rsidRDefault="00B752E4">
            <w:pPr>
              <w:pStyle w:val="FORMDATA"/>
              <w:rPr>
                <w:b/>
                <w:color w:val="auto"/>
              </w:rPr>
            </w:pPr>
            <w:r w:rsidRPr="005914A2">
              <w:rPr>
                <w:b/>
                <w:color w:val="auto"/>
              </w:rPr>
              <w:t>CAVENOBILL</w:t>
            </w:r>
          </w:p>
        </w:tc>
      </w:tr>
      <w:tr w:rsidR="00B752E4" w:rsidRPr="005914A2" w14:paraId="5B1CCBEC" w14:textId="77777777">
        <w:trPr>
          <w:trHeight w:val="72"/>
        </w:trPr>
        <w:tc>
          <w:tcPr>
            <w:tcW w:w="2070" w:type="dxa"/>
            <w:tcBorders>
              <w:top w:val="single" w:sz="6" w:space="0" w:color="auto"/>
              <w:left w:val="single" w:sz="12" w:space="0" w:color="auto"/>
              <w:bottom w:val="single" w:sz="6" w:space="0" w:color="auto"/>
              <w:right w:val="single" w:sz="6" w:space="0" w:color="auto"/>
            </w:tcBorders>
            <w:shd w:val="clear" w:color="auto" w:fill="CC99FF"/>
          </w:tcPr>
          <w:p w14:paraId="6DE4C240" w14:textId="77777777" w:rsidR="00B752E4" w:rsidRPr="005914A2" w:rsidRDefault="00B752E4">
            <w:pPr>
              <w:pStyle w:val="FORMDATA"/>
              <w:rPr>
                <w:b/>
                <w:color w:val="auto"/>
              </w:rPr>
            </w:pPr>
            <w:r w:rsidRPr="005914A2">
              <w:rPr>
                <w:b/>
                <w:color w:val="auto"/>
              </w:rPr>
              <w:t>SC</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7BFD046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349F3764" w14:textId="77777777" w:rsidR="00B752E4" w:rsidRPr="005914A2" w:rsidRDefault="00B752E4">
            <w:pPr>
              <w:pStyle w:val="FORMDATA"/>
              <w:rPr>
                <w:b/>
                <w:color w:val="auto"/>
              </w:rPr>
            </w:pPr>
            <w:r w:rsidRPr="005914A2">
              <w:rPr>
                <w:b/>
                <w:color w:val="auto"/>
              </w:rPr>
              <w:t>LCSC</w:t>
            </w:r>
          </w:p>
        </w:tc>
      </w:tr>
      <w:tr w:rsidR="00B752E4" w:rsidRPr="005914A2" w14:paraId="0DEB5BD9"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7AC7F958" w14:textId="77777777" w:rsidR="00B752E4" w:rsidRPr="005914A2" w:rsidRDefault="00B752E4">
            <w:pPr>
              <w:pStyle w:val="FORMDATA"/>
              <w:rPr>
                <w:b/>
                <w:color w:val="auto"/>
              </w:rPr>
            </w:pPr>
            <w:r w:rsidRPr="005914A2">
              <w:rPr>
                <w:b/>
                <w:color w:val="auto"/>
              </w:rPr>
              <w:t>D/TSent</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64B5924A" w14:textId="77777777" w:rsidR="00B752E4" w:rsidRPr="005914A2" w:rsidRDefault="00B752E4">
            <w:pPr>
              <w:pStyle w:val="FORMDATA"/>
              <w:rPr>
                <w:b/>
                <w:color w:val="auto"/>
              </w:rPr>
            </w:pPr>
            <w:r w:rsidRPr="005914A2">
              <w:rPr>
                <w:b/>
                <w:color w:val="auto"/>
              </w:rPr>
              <w:t>Date &amp; Time Sent</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24B9FB53" w14:textId="77777777" w:rsidR="00B752E4" w:rsidRPr="005914A2" w:rsidRDefault="00B752E4">
            <w:pPr>
              <w:pStyle w:val="FORMDATA"/>
              <w:rPr>
                <w:b/>
                <w:color w:val="auto"/>
              </w:rPr>
            </w:pPr>
            <w:r w:rsidRPr="005914A2">
              <w:rPr>
                <w:b/>
                <w:color w:val="auto"/>
              </w:rPr>
              <w:t>20030328</w:t>
            </w:r>
          </w:p>
        </w:tc>
      </w:tr>
      <w:tr w:rsidR="00B752E4" w:rsidRPr="005914A2" w14:paraId="17990587" w14:textId="77777777">
        <w:tc>
          <w:tcPr>
            <w:tcW w:w="2070" w:type="dxa"/>
            <w:tcBorders>
              <w:top w:val="single" w:sz="6" w:space="0" w:color="auto"/>
              <w:left w:val="single" w:sz="12" w:space="0" w:color="auto"/>
              <w:bottom w:val="single" w:sz="6" w:space="0" w:color="auto"/>
              <w:right w:val="single" w:sz="6" w:space="0" w:color="auto"/>
            </w:tcBorders>
          </w:tcPr>
          <w:p w14:paraId="192F4C41" w14:textId="77777777" w:rsidR="00B752E4" w:rsidRPr="005914A2" w:rsidRDefault="00B752E4">
            <w:pPr>
              <w:pStyle w:val="FORMDATA"/>
              <w:rPr>
                <w:b/>
                <w:color w:val="auto"/>
              </w:rPr>
            </w:pPr>
            <w:r w:rsidRPr="005914A2">
              <w:rPr>
                <w:b/>
                <w:color w:val="auto"/>
              </w:rPr>
              <w:t>DDD</w:t>
            </w:r>
          </w:p>
        </w:tc>
        <w:tc>
          <w:tcPr>
            <w:tcW w:w="3510" w:type="dxa"/>
            <w:tcBorders>
              <w:top w:val="single" w:sz="6" w:space="0" w:color="auto"/>
              <w:left w:val="single" w:sz="6" w:space="0" w:color="auto"/>
              <w:bottom w:val="single" w:sz="6" w:space="0" w:color="auto"/>
              <w:right w:val="single" w:sz="6" w:space="0" w:color="auto"/>
            </w:tcBorders>
          </w:tcPr>
          <w:p w14:paraId="468D2AD6" w14:textId="77777777" w:rsidR="00B752E4" w:rsidRPr="005914A2" w:rsidRDefault="00B752E4">
            <w:pPr>
              <w:pStyle w:val="FORMDATA"/>
              <w:rPr>
                <w:b/>
                <w:color w:val="auto"/>
              </w:rPr>
            </w:pPr>
            <w:r w:rsidRPr="005914A2">
              <w:rPr>
                <w:b/>
                <w:color w:val="auto"/>
              </w:rPr>
              <w:t>Desired Due Date</w:t>
            </w:r>
          </w:p>
        </w:tc>
        <w:tc>
          <w:tcPr>
            <w:tcW w:w="2700" w:type="dxa"/>
            <w:tcBorders>
              <w:top w:val="single" w:sz="6" w:space="0" w:color="auto"/>
              <w:left w:val="single" w:sz="6" w:space="0" w:color="auto"/>
              <w:bottom w:val="single" w:sz="6" w:space="0" w:color="auto"/>
              <w:right w:val="single" w:sz="12" w:space="0" w:color="auto"/>
            </w:tcBorders>
          </w:tcPr>
          <w:p w14:paraId="30B129B0" w14:textId="77777777" w:rsidR="00B752E4" w:rsidRPr="005914A2" w:rsidRDefault="00B752E4">
            <w:pPr>
              <w:pStyle w:val="FORMDATA"/>
              <w:rPr>
                <w:b/>
                <w:color w:val="auto"/>
              </w:rPr>
            </w:pPr>
            <w:r w:rsidRPr="005914A2">
              <w:rPr>
                <w:b/>
                <w:color w:val="auto"/>
              </w:rPr>
              <w:t>20030428</w:t>
            </w:r>
          </w:p>
        </w:tc>
      </w:tr>
      <w:tr w:rsidR="00B752E4" w:rsidRPr="005914A2" w14:paraId="2A5CFCD0" w14:textId="77777777">
        <w:tc>
          <w:tcPr>
            <w:tcW w:w="2070" w:type="dxa"/>
            <w:tcBorders>
              <w:top w:val="single" w:sz="6" w:space="0" w:color="auto"/>
              <w:left w:val="single" w:sz="12" w:space="0" w:color="auto"/>
              <w:bottom w:val="single" w:sz="6" w:space="0" w:color="auto"/>
              <w:right w:val="single" w:sz="6" w:space="0" w:color="auto"/>
            </w:tcBorders>
          </w:tcPr>
          <w:p w14:paraId="6475D58C" w14:textId="77777777" w:rsidR="00B752E4" w:rsidRPr="005914A2" w:rsidRDefault="00B752E4">
            <w:pPr>
              <w:pStyle w:val="FORMDATA"/>
              <w:rPr>
                <w:b/>
                <w:color w:val="auto"/>
              </w:rPr>
            </w:pPr>
            <w:r w:rsidRPr="005914A2">
              <w:rPr>
                <w:b/>
                <w:color w:val="auto"/>
              </w:rPr>
              <w:t>REQTYP</w:t>
            </w:r>
          </w:p>
        </w:tc>
        <w:tc>
          <w:tcPr>
            <w:tcW w:w="3510" w:type="dxa"/>
            <w:tcBorders>
              <w:top w:val="single" w:sz="6" w:space="0" w:color="auto"/>
              <w:left w:val="single" w:sz="6" w:space="0" w:color="auto"/>
              <w:bottom w:val="single" w:sz="6" w:space="0" w:color="auto"/>
              <w:right w:val="single" w:sz="6" w:space="0" w:color="auto"/>
            </w:tcBorders>
          </w:tcPr>
          <w:p w14:paraId="178E3CF8" w14:textId="77777777" w:rsidR="00B752E4" w:rsidRPr="005914A2" w:rsidRDefault="00B752E4">
            <w:pPr>
              <w:pStyle w:val="FORMDATA"/>
              <w:rPr>
                <w:b/>
                <w:color w:val="auto"/>
              </w:rPr>
            </w:pPr>
            <w:r w:rsidRPr="005914A2">
              <w:rPr>
                <w:b/>
                <w:color w:val="auto"/>
              </w:rPr>
              <w:t>Request Type</w:t>
            </w:r>
          </w:p>
        </w:tc>
        <w:tc>
          <w:tcPr>
            <w:tcW w:w="2700" w:type="dxa"/>
            <w:tcBorders>
              <w:top w:val="single" w:sz="6" w:space="0" w:color="auto"/>
              <w:left w:val="single" w:sz="6" w:space="0" w:color="auto"/>
              <w:bottom w:val="single" w:sz="6" w:space="0" w:color="auto"/>
              <w:right w:val="single" w:sz="12" w:space="0" w:color="auto"/>
            </w:tcBorders>
          </w:tcPr>
          <w:p w14:paraId="46C5B928" w14:textId="77777777" w:rsidR="00B752E4" w:rsidRPr="005914A2" w:rsidRDefault="00B752E4">
            <w:pPr>
              <w:pStyle w:val="FORMDATA"/>
              <w:rPr>
                <w:b/>
                <w:color w:val="auto"/>
              </w:rPr>
            </w:pPr>
            <w:r w:rsidRPr="005914A2">
              <w:rPr>
                <w:b/>
                <w:color w:val="auto"/>
              </w:rPr>
              <w:t>MB</w:t>
            </w:r>
          </w:p>
        </w:tc>
      </w:tr>
      <w:tr w:rsidR="00B752E4" w:rsidRPr="005914A2" w14:paraId="313385C9" w14:textId="77777777">
        <w:tc>
          <w:tcPr>
            <w:tcW w:w="2070" w:type="dxa"/>
            <w:tcBorders>
              <w:top w:val="single" w:sz="6" w:space="0" w:color="auto"/>
              <w:left w:val="single" w:sz="12" w:space="0" w:color="auto"/>
              <w:bottom w:val="single" w:sz="6" w:space="0" w:color="auto"/>
              <w:right w:val="single" w:sz="6" w:space="0" w:color="auto"/>
            </w:tcBorders>
          </w:tcPr>
          <w:p w14:paraId="4C5B83C4" w14:textId="77777777" w:rsidR="00B752E4" w:rsidRPr="005914A2" w:rsidRDefault="00B752E4">
            <w:pPr>
              <w:pStyle w:val="FORMDATA"/>
              <w:rPr>
                <w:b/>
                <w:color w:val="auto"/>
              </w:rPr>
            </w:pPr>
            <w:r w:rsidRPr="005914A2">
              <w:rPr>
                <w:b/>
                <w:color w:val="auto"/>
              </w:rPr>
              <w:t>ACT</w:t>
            </w:r>
          </w:p>
        </w:tc>
        <w:tc>
          <w:tcPr>
            <w:tcW w:w="3510" w:type="dxa"/>
            <w:tcBorders>
              <w:top w:val="single" w:sz="6" w:space="0" w:color="auto"/>
              <w:left w:val="single" w:sz="6" w:space="0" w:color="auto"/>
              <w:bottom w:val="single" w:sz="6" w:space="0" w:color="auto"/>
              <w:right w:val="single" w:sz="6" w:space="0" w:color="auto"/>
            </w:tcBorders>
          </w:tcPr>
          <w:p w14:paraId="6DDAC5A0" w14:textId="77777777" w:rsidR="00B752E4" w:rsidRPr="005914A2" w:rsidRDefault="00B752E4">
            <w:pPr>
              <w:pStyle w:val="FORMDATA"/>
              <w:rPr>
                <w:b/>
                <w:color w:val="auto"/>
              </w:rPr>
            </w:pPr>
            <w:r w:rsidRPr="005914A2">
              <w:rPr>
                <w:b/>
                <w:color w:val="auto"/>
              </w:rPr>
              <w:t>Activity Type</w:t>
            </w:r>
          </w:p>
        </w:tc>
        <w:tc>
          <w:tcPr>
            <w:tcW w:w="2700" w:type="dxa"/>
            <w:tcBorders>
              <w:top w:val="single" w:sz="6" w:space="0" w:color="auto"/>
              <w:left w:val="single" w:sz="6" w:space="0" w:color="auto"/>
              <w:bottom w:val="single" w:sz="6" w:space="0" w:color="auto"/>
              <w:right w:val="single" w:sz="12" w:space="0" w:color="auto"/>
            </w:tcBorders>
          </w:tcPr>
          <w:p w14:paraId="7CDC79A4" w14:textId="77777777" w:rsidR="00B752E4" w:rsidRPr="005914A2" w:rsidRDefault="00B752E4">
            <w:pPr>
              <w:pStyle w:val="FORMDATA"/>
              <w:rPr>
                <w:b/>
                <w:color w:val="auto"/>
              </w:rPr>
            </w:pPr>
            <w:r w:rsidRPr="005914A2">
              <w:rPr>
                <w:b/>
                <w:color w:val="auto"/>
              </w:rPr>
              <w:t>D</w:t>
            </w:r>
          </w:p>
        </w:tc>
      </w:tr>
      <w:tr w:rsidR="00B752E4" w:rsidRPr="005914A2" w14:paraId="3E9A1B6C" w14:textId="77777777">
        <w:tc>
          <w:tcPr>
            <w:tcW w:w="2070" w:type="dxa"/>
            <w:tcBorders>
              <w:top w:val="single" w:sz="6" w:space="0" w:color="auto"/>
              <w:left w:val="single" w:sz="12" w:space="0" w:color="auto"/>
              <w:bottom w:val="single" w:sz="6" w:space="0" w:color="auto"/>
              <w:right w:val="single" w:sz="6" w:space="0" w:color="auto"/>
            </w:tcBorders>
          </w:tcPr>
          <w:p w14:paraId="20A03794" w14:textId="77777777" w:rsidR="00B752E4" w:rsidRPr="005914A2" w:rsidRDefault="00B752E4">
            <w:pPr>
              <w:pStyle w:val="FORMDATA"/>
              <w:rPr>
                <w:b/>
                <w:color w:val="auto"/>
              </w:rPr>
            </w:pPr>
            <w:r w:rsidRPr="005914A2">
              <w:rPr>
                <w:b/>
                <w:color w:val="auto"/>
              </w:rPr>
              <w:t>CC</w:t>
            </w:r>
          </w:p>
        </w:tc>
        <w:tc>
          <w:tcPr>
            <w:tcW w:w="3510" w:type="dxa"/>
            <w:tcBorders>
              <w:top w:val="single" w:sz="6" w:space="0" w:color="auto"/>
              <w:left w:val="single" w:sz="6" w:space="0" w:color="auto"/>
              <w:bottom w:val="single" w:sz="6" w:space="0" w:color="auto"/>
              <w:right w:val="single" w:sz="6" w:space="0" w:color="auto"/>
            </w:tcBorders>
          </w:tcPr>
          <w:p w14:paraId="3D80EE26" w14:textId="77777777" w:rsidR="00B752E4" w:rsidRPr="005914A2" w:rsidRDefault="00B752E4">
            <w:pPr>
              <w:pStyle w:val="FORMDATA"/>
              <w:rPr>
                <w:b/>
                <w:color w:val="auto"/>
              </w:rPr>
            </w:pPr>
            <w:r w:rsidRPr="005914A2">
              <w:rPr>
                <w:b/>
                <w:color w:val="auto"/>
              </w:rPr>
              <w:t>Company Code</w:t>
            </w:r>
          </w:p>
        </w:tc>
        <w:tc>
          <w:tcPr>
            <w:tcW w:w="2700" w:type="dxa"/>
            <w:tcBorders>
              <w:top w:val="single" w:sz="6" w:space="0" w:color="auto"/>
              <w:left w:val="single" w:sz="6" w:space="0" w:color="auto"/>
              <w:bottom w:val="single" w:sz="6" w:space="0" w:color="auto"/>
              <w:right w:val="single" w:sz="12" w:space="0" w:color="auto"/>
            </w:tcBorders>
          </w:tcPr>
          <w:p w14:paraId="163D094A" w14:textId="77777777" w:rsidR="00B752E4" w:rsidRPr="005914A2" w:rsidRDefault="00B752E4">
            <w:pPr>
              <w:pStyle w:val="FORMDATA"/>
              <w:rPr>
                <w:b/>
                <w:color w:val="auto"/>
              </w:rPr>
            </w:pPr>
            <w:r w:rsidRPr="005914A2">
              <w:rPr>
                <w:b/>
                <w:color w:val="auto"/>
              </w:rPr>
              <w:t>9999</w:t>
            </w:r>
          </w:p>
        </w:tc>
      </w:tr>
      <w:tr w:rsidR="00B752E4" w:rsidRPr="005914A2" w14:paraId="1CF04F38" w14:textId="77777777">
        <w:tc>
          <w:tcPr>
            <w:tcW w:w="2070" w:type="dxa"/>
            <w:tcBorders>
              <w:top w:val="single" w:sz="6" w:space="0" w:color="auto"/>
              <w:left w:val="single" w:sz="12" w:space="0" w:color="auto"/>
              <w:bottom w:val="single" w:sz="6" w:space="0" w:color="auto"/>
              <w:right w:val="single" w:sz="6" w:space="0" w:color="auto"/>
            </w:tcBorders>
          </w:tcPr>
          <w:p w14:paraId="391AD946" w14:textId="77777777" w:rsidR="00B752E4" w:rsidRPr="005914A2" w:rsidRDefault="00B752E4">
            <w:pPr>
              <w:pStyle w:val="FORMDATA"/>
              <w:rPr>
                <w:b/>
                <w:color w:val="auto"/>
              </w:rPr>
            </w:pPr>
            <w:r w:rsidRPr="005914A2">
              <w:rPr>
                <w:b/>
                <w:color w:val="auto"/>
              </w:rPr>
              <w:t>TOS</w:t>
            </w:r>
          </w:p>
        </w:tc>
        <w:tc>
          <w:tcPr>
            <w:tcW w:w="3510" w:type="dxa"/>
            <w:tcBorders>
              <w:top w:val="single" w:sz="6" w:space="0" w:color="auto"/>
              <w:left w:val="single" w:sz="6" w:space="0" w:color="auto"/>
              <w:bottom w:val="single" w:sz="6" w:space="0" w:color="auto"/>
              <w:right w:val="single" w:sz="6" w:space="0" w:color="auto"/>
            </w:tcBorders>
          </w:tcPr>
          <w:p w14:paraId="560E2081" w14:textId="77777777" w:rsidR="00B752E4" w:rsidRPr="005914A2" w:rsidRDefault="00B752E4">
            <w:pPr>
              <w:pStyle w:val="FORMDATA"/>
              <w:rPr>
                <w:b/>
                <w:color w:val="auto"/>
              </w:rPr>
            </w:pPr>
            <w:r w:rsidRPr="005914A2">
              <w:rPr>
                <w:b/>
                <w:color w:val="auto"/>
              </w:rPr>
              <w:t>Type of Service</w:t>
            </w:r>
          </w:p>
        </w:tc>
        <w:tc>
          <w:tcPr>
            <w:tcW w:w="2700" w:type="dxa"/>
            <w:tcBorders>
              <w:top w:val="single" w:sz="6" w:space="0" w:color="auto"/>
              <w:left w:val="single" w:sz="6" w:space="0" w:color="auto"/>
              <w:bottom w:val="single" w:sz="6" w:space="0" w:color="auto"/>
              <w:right w:val="single" w:sz="12" w:space="0" w:color="auto"/>
            </w:tcBorders>
          </w:tcPr>
          <w:p w14:paraId="7701D90A" w14:textId="77777777" w:rsidR="00B752E4" w:rsidRPr="005914A2" w:rsidRDefault="00B752E4">
            <w:pPr>
              <w:pStyle w:val="FORMDATA"/>
              <w:rPr>
                <w:b/>
                <w:color w:val="auto"/>
                <w:lang w:val="fr-FR"/>
              </w:rPr>
            </w:pPr>
            <w:r w:rsidRPr="005914A2">
              <w:rPr>
                <w:b/>
                <w:color w:val="auto"/>
                <w:lang w:val="fr-FR"/>
              </w:rPr>
              <w:t>2BM-</w:t>
            </w:r>
          </w:p>
        </w:tc>
      </w:tr>
      <w:tr w:rsidR="00B752E4" w:rsidRPr="005914A2" w14:paraId="28322119"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4A1BD11D" w14:textId="77777777" w:rsidR="00B752E4" w:rsidRPr="005914A2" w:rsidRDefault="00B752E4">
            <w:pPr>
              <w:pStyle w:val="Heading4"/>
              <w:rPr>
                <w:b/>
                <w:i w:val="0"/>
              </w:rPr>
            </w:pPr>
            <w:r w:rsidRPr="005914A2">
              <w:rPr>
                <w:b/>
                <w:i w:val="0"/>
              </w:rPr>
              <w:t>Billing Section</w:t>
            </w:r>
          </w:p>
        </w:tc>
      </w:tr>
      <w:tr w:rsidR="00B752E4" w:rsidRPr="005914A2" w14:paraId="5052E58F" w14:textId="77777777">
        <w:tc>
          <w:tcPr>
            <w:tcW w:w="2070" w:type="dxa"/>
            <w:tcBorders>
              <w:top w:val="single" w:sz="6" w:space="0" w:color="auto"/>
              <w:left w:val="single" w:sz="12" w:space="0" w:color="auto"/>
              <w:bottom w:val="single" w:sz="6" w:space="0" w:color="auto"/>
              <w:right w:val="single" w:sz="6" w:space="0" w:color="auto"/>
            </w:tcBorders>
          </w:tcPr>
          <w:p w14:paraId="262C9493" w14:textId="77777777" w:rsidR="00B752E4" w:rsidRPr="005914A2" w:rsidRDefault="00B752E4">
            <w:pPr>
              <w:pStyle w:val="FORMDATA"/>
              <w:rPr>
                <w:b/>
                <w:color w:val="auto"/>
              </w:rPr>
            </w:pPr>
            <w:r w:rsidRPr="005914A2">
              <w:rPr>
                <w:b/>
                <w:color w:val="auto"/>
              </w:rPr>
              <w:t>BAN1</w:t>
            </w:r>
          </w:p>
        </w:tc>
        <w:tc>
          <w:tcPr>
            <w:tcW w:w="3510" w:type="dxa"/>
            <w:tcBorders>
              <w:top w:val="single" w:sz="6" w:space="0" w:color="auto"/>
              <w:left w:val="single" w:sz="6" w:space="0" w:color="auto"/>
              <w:bottom w:val="single" w:sz="6" w:space="0" w:color="auto"/>
              <w:right w:val="single" w:sz="6" w:space="0" w:color="auto"/>
            </w:tcBorders>
          </w:tcPr>
          <w:p w14:paraId="174C92BD" w14:textId="77777777" w:rsidR="00B752E4" w:rsidRPr="005914A2" w:rsidRDefault="00B752E4">
            <w:pPr>
              <w:pStyle w:val="FORMDATA"/>
              <w:rPr>
                <w:b/>
                <w:color w:val="auto"/>
              </w:rPr>
            </w:pPr>
            <w:r w:rsidRPr="005914A2">
              <w:rPr>
                <w:b/>
                <w:color w:val="auto"/>
              </w:rPr>
              <w:t>Billing Account Number 1</w:t>
            </w:r>
          </w:p>
        </w:tc>
        <w:tc>
          <w:tcPr>
            <w:tcW w:w="2700" w:type="dxa"/>
            <w:tcBorders>
              <w:top w:val="single" w:sz="6" w:space="0" w:color="auto"/>
              <w:left w:val="single" w:sz="6" w:space="0" w:color="auto"/>
              <w:bottom w:val="single" w:sz="6" w:space="0" w:color="auto"/>
              <w:right w:val="single" w:sz="12" w:space="0" w:color="auto"/>
            </w:tcBorders>
          </w:tcPr>
          <w:p w14:paraId="6FA60D23" w14:textId="77777777" w:rsidR="00B752E4" w:rsidRPr="005914A2" w:rsidRDefault="00B752E4">
            <w:pPr>
              <w:pStyle w:val="FORMDATA"/>
              <w:rPr>
                <w:b/>
                <w:color w:val="auto"/>
                <w:lang w:val="fr-FR"/>
              </w:rPr>
            </w:pPr>
            <w:r w:rsidRPr="005914A2">
              <w:rPr>
                <w:b/>
                <w:color w:val="auto"/>
                <w:lang w:val="fr-FR"/>
              </w:rPr>
              <w:t>615Q886621621</w:t>
            </w:r>
          </w:p>
        </w:tc>
      </w:tr>
      <w:tr w:rsidR="00B752E4" w:rsidRPr="005914A2" w14:paraId="2DF91BEA"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173D83E1" w14:textId="77777777" w:rsidR="00B752E4" w:rsidRPr="005914A2" w:rsidRDefault="00B752E4">
            <w:pPr>
              <w:pStyle w:val="Heading4"/>
              <w:rPr>
                <w:b/>
                <w:i w:val="0"/>
                <w:iCs w:val="0"/>
              </w:rPr>
            </w:pPr>
            <w:r w:rsidRPr="005914A2">
              <w:rPr>
                <w:b/>
                <w:i w:val="0"/>
                <w:iCs w:val="0"/>
              </w:rPr>
              <w:t>Contact Section</w:t>
            </w:r>
          </w:p>
        </w:tc>
      </w:tr>
      <w:tr w:rsidR="00B752E4" w:rsidRPr="005914A2" w14:paraId="4463CE2A"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48B0BD4B" w14:textId="77777777" w:rsidR="00B752E4" w:rsidRPr="005914A2" w:rsidRDefault="00B752E4">
            <w:pPr>
              <w:pStyle w:val="FORMDATA"/>
              <w:rPr>
                <w:b/>
                <w:color w:val="auto"/>
              </w:rPr>
            </w:pPr>
            <w:r w:rsidRPr="005914A2">
              <w:rPr>
                <w:b/>
                <w:color w:val="auto"/>
              </w:rPr>
              <w:t>INIT</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3F5AC58E" w14:textId="77777777" w:rsidR="00B752E4" w:rsidRPr="005914A2" w:rsidRDefault="00B752E4">
            <w:pPr>
              <w:pStyle w:val="FORMDATA"/>
              <w:rPr>
                <w:b/>
                <w:color w:val="auto"/>
              </w:rPr>
            </w:pPr>
            <w:r w:rsidRPr="005914A2">
              <w:rPr>
                <w:b/>
                <w:color w:val="auto"/>
              </w:rPr>
              <w:t>Initiator Identification</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1859B43A" w14:textId="77777777" w:rsidR="00B752E4" w:rsidRPr="005914A2" w:rsidRDefault="00B752E4">
            <w:pPr>
              <w:pStyle w:val="FORMDATA"/>
              <w:rPr>
                <w:b/>
                <w:color w:val="auto"/>
              </w:rPr>
            </w:pPr>
            <w:r w:rsidRPr="005914A2">
              <w:rPr>
                <w:b/>
                <w:color w:val="auto"/>
              </w:rPr>
              <w:t>Bojangles</w:t>
            </w:r>
          </w:p>
        </w:tc>
      </w:tr>
      <w:tr w:rsidR="00B752E4" w:rsidRPr="005914A2" w14:paraId="041A75AC"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43E90AD5" w14:textId="77777777" w:rsidR="00B752E4" w:rsidRPr="005914A2" w:rsidRDefault="00B752E4">
            <w:pPr>
              <w:pStyle w:val="FORMDATA"/>
              <w:rPr>
                <w:b/>
                <w:color w:val="auto"/>
              </w:rPr>
            </w:pPr>
            <w:r w:rsidRPr="005914A2">
              <w:rPr>
                <w:b/>
                <w:color w:val="auto"/>
              </w:rPr>
              <w:t>INIT-TEL NO.</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5E516498" w14:textId="77777777" w:rsidR="00B752E4" w:rsidRPr="005914A2" w:rsidRDefault="00B752E4">
            <w:pPr>
              <w:pStyle w:val="FORMDATA"/>
              <w:rPr>
                <w:b/>
                <w:color w:val="auto"/>
              </w:rPr>
            </w:pPr>
            <w:r w:rsidRPr="005914A2">
              <w:rPr>
                <w:b/>
                <w:color w:val="auto"/>
              </w:rPr>
              <w:t>Initiator Telephone Number</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738D058A" w14:textId="77777777" w:rsidR="00B752E4" w:rsidRPr="005914A2" w:rsidRDefault="00B752E4">
            <w:pPr>
              <w:pStyle w:val="FORMDATA"/>
              <w:rPr>
                <w:b/>
                <w:color w:val="auto"/>
              </w:rPr>
            </w:pPr>
            <w:r w:rsidRPr="005914A2">
              <w:rPr>
                <w:b/>
                <w:color w:val="auto"/>
              </w:rPr>
              <w:t>8884448888</w:t>
            </w:r>
          </w:p>
        </w:tc>
      </w:tr>
      <w:tr w:rsidR="00B752E4" w:rsidRPr="005914A2" w14:paraId="787DF7B6"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062108C0" w14:textId="77777777" w:rsidR="00B752E4" w:rsidRPr="005914A2" w:rsidRDefault="00B752E4">
            <w:pPr>
              <w:pStyle w:val="FORMDATA"/>
              <w:rPr>
                <w:b/>
                <w:color w:val="auto"/>
              </w:rPr>
            </w:pPr>
            <w:r w:rsidRPr="005914A2">
              <w:rPr>
                <w:b/>
                <w:color w:val="auto"/>
              </w:rPr>
              <w:t>INIT-FAX NO.</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3C59693E" w14:textId="77777777" w:rsidR="00B752E4" w:rsidRPr="005914A2" w:rsidRDefault="00B752E4">
            <w:pPr>
              <w:pStyle w:val="FORMDATA"/>
              <w:rPr>
                <w:b/>
                <w:color w:val="auto"/>
              </w:rPr>
            </w:pPr>
            <w:r w:rsidRPr="005914A2">
              <w:rPr>
                <w:b/>
                <w:color w:val="auto"/>
              </w:rPr>
              <w:t>Initiator Facsimile Number</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4D2751E7" w14:textId="77777777" w:rsidR="00B752E4" w:rsidRPr="005914A2" w:rsidRDefault="00B752E4">
            <w:pPr>
              <w:pStyle w:val="FORMDATA"/>
              <w:rPr>
                <w:b/>
                <w:color w:val="auto"/>
              </w:rPr>
            </w:pPr>
            <w:r w:rsidRPr="005914A2">
              <w:rPr>
                <w:b/>
                <w:color w:val="auto"/>
              </w:rPr>
              <w:t>4448884444</w:t>
            </w:r>
          </w:p>
        </w:tc>
      </w:tr>
      <w:tr w:rsidR="00B752E4" w:rsidRPr="005914A2" w14:paraId="54E5099B"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1394F76F"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4AA16154"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71AE668F"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05DD7DA5" w14:textId="77777777">
        <w:tc>
          <w:tcPr>
            <w:tcW w:w="2070" w:type="dxa"/>
            <w:tcBorders>
              <w:top w:val="single" w:sz="6" w:space="0" w:color="auto"/>
              <w:left w:val="single" w:sz="12" w:space="0" w:color="auto"/>
              <w:bottom w:val="single" w:sz="6" w:space="0" w:color="auto"/>
              <w:right w:val="single" w:sz="6" w:space="0" w:color="auto"/>
            </w:tcBorders>
          </w:tcPr>
          <w:p w14:paraId="2C1FA437" w14:textId="77777777" w:rsidR="00B752E4" w:rsidRPr="005914A2" w:rsidRDefault="00B752E4">
            <w:pPr>
              <w:pStyle w:val="FORMDATA"/>
              <w:rPr>
                <w:b/>
                <w:color w:val="auto"/>
              </w:rPr>
            </w:pPr>
            <w:r w:rsidRPr="005914A2">
              <w:rPr>
                <w:b/>
                <w:color w:val="auto"/>
              </w:rPr>
              <w:t>DQTY</w:t>
            </w:r>
          </w:p>
        </w:tc>
        <w:tc>
          <w:tcPr>
            <w:tcW w:w="3510" w:type="dxa"/>
            <w:tcBorders>
              <w:top w:val="single" w:sz="6" w:space="0" w:color="auto"/>
              <w:left w:val="single" w:sz="6" w:space="0" w:color="auto"/>
              <w:bottom w:val="single" w:sz="6" w:space="0" w:color="auto"/>
              <w:right w:val="single" w:sz="6" w:space="0" w:color="auto"/>
            </w:tcBorders>
          </w:tcPr>
          <w:p w14:paraId="54EB9D82" w14:textId="77777777" w:rsidR="00B752E4" w:rsidRPr="005914A2" w:rsidRDefault="00B752E4">
            <w:pPr>
              <w:pStyle w:val="FORMDATA"/>
              <w:rPr>
                <w:b/>
                <w:color w:val="auto"/>
              </w:rPr>
            </w:pPr>
            <w:r w:rsidRPr="005914A2">
              <w:rPr>
                <w:b/>
                <w:color w:val="auto"/>
              </w:rPr>
              <w:t>Disconnect Quantity</w:t>
            </w:r>
          </w:p>
        </w:tc>
        <w:tc>
          <w:tcPr>
            <w:tcW w:w="2700" w:type="dxa"/>
            <w:tcBorders>
              <w:top w:val="single" w:sz="6" w:space="0" w:color="auto"/>
              <w:left w:val="single" w:sz="6" w:space="0" w:color="auto"/>
              <w:bottom w:val="single" w:sz="6" w:space="0" w:color="auto"/>
              <w:right w:val="single" w:sz="12" w:space="0" w:color="auto"/>
            </w:tcBorders>
          </w:tcPr>
          <w:p w14:paraId="6E0661A9" w14:textId="77777777" w:rsidR="00B752E4" w:rsidRPr="005914A2" w:rsidRDefault="00B752E4">
            <w:pPr>
              <w:pStyle w:val="FORMDATA"/>
              <w:rPr>
                <w:b/>
                <w:color w:val="auto"/>
              </w:rPr>
            </w:pPr>
            <w:r w:rsidRPr="005914A2">
              <w:rPr>
                <w:b/>
                <w:color w:val="auto"/>
              </w:rPr>
              <w:t>00001</w:t>
            </w:r>
          </w:p>
        </w:tc>
      </w:tr>
      <w:tr w:rsidR="00B752E4" w:rsidRPr="005914A2" w14:paraId="68222367"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1D29D020" w14:textId="77777777" w:rsidR="00B752E4" w:rsidRPr="005914A2" w:rsidRDefault="00B752E4">
            <w:pPr>
              <w:pStyle w:val="Heading4"/>
              <w:rPr>
                <w:b/>
                <w:i w:val="0"/>
              </w:rPr>
            </w:pPr>
            <w:r w:rsidRPr="005914A2">
              <w:rPr>
                <w:b/>
                <w:i w:val="0"/>
              </w:rPr>
              <w:t>Location and Access Section</w:t>
            </w:r>
          </w:p>
        </w:tc>
      </w:tr>
      <w:tr w:rsidR="00B752E4" w:rsidRPr="005914A2" w14:paraId="3CBA2163" w14:textId="77777777">
        <w:tc>
          <w:tcPr>
            <w:tcW w:w="2070" w:type="dxa"/>
            <w:tcBorders>
              <w:top w:val="single" w:sz="6" w:space="0" w:color="auto"/>
              <w:left w:val="single" w:sz="12" w:space="0" w:color="auto"/>
              <w:bottom w:val="single" w:sz="6" w:space="0" w:color="auto"/>
              <w:right w:val="single" w:sz="6" w:space="0" w:color="auto"/>
            </w:tcBorders>
          </w:tcPr>
          <w:p w14:paraId="00B52713" w14:textId="77777777" w:rsidR="00B752E4" w:rsidRPr="005914A2" w:rsidRDefault="00B752E4">
            <w:pPr>
              <w:pStyle w:val="FORMDATA"/>
              <w:rPr>
                <w:b/>
                <w:color w:val="auto"/>
              </w:rPr>
            </w:pPr>
            <w:r w:rsidRPr="005914A2">
              <w:rPr>
                <w:b/>
                <w:color w:val="auto"/>
              </w:rPr>
              <w:t>NAME</w:t>
            </w:r>
          </w:p>
        </w:tc>
        <w:tc>
          <w:tcPr>
            <w:tcW w:w="3510" w:type="dxa"/>
            <w:tcBorders>
              <w:top w:val="single" w:sz="6" w:space="0" w:color="auto"/>
              <w:left w:val="single" w:sz="6" w:space="0" w:color="auto"/>
              <w:bottom w:val="single" w:sz="6" w:space="0" w:color="auto"/>
              <w:right w:val="single" w:sz="6" w:space="0" w:color="auto"/>
            </w:tcBorders>
          </w:tcPr>
          <w:p w14:paraId="40A8B2A8" w14:textId="77777777" w:rsidR="00B752E4" w:rsidRPr="005914A2" w:rsidRDefault="00B752E4">
            <w:pPr>
              <w:pStyle w:val="FORMDATA"/>
              <w:rPr>
                <w:b/>
                <w:color w:val="auto"/>
              </w:rPr>
            </w:pPr>
            <w:r w:rsidRPr="005914A2">
              <w:rPr>
                <w:b/>
                <w:color w:val="auto"/>
              </w:rPr>
              <w:t>End User Name</w:t>
            </w:r>
          </w:p>
        </w:tc>
        <w:tc>
          <w:tcPr>
            <w:tcW w:w="2700" w:type="dxa"/>
            <w:tcBorders>
              <w:top w:val="single" w:sz="6" w:space="0" w:color="auto"/>
              <w:left w:val="single" w:sz="6" w:space="0" w:color="auto"/>
              <w:bottom w:val="single" w:sz="6" w:space="0" w:color="auto"/>
              <w:right w:val="single" w:sz="12" w:space="0" w:color="auto"/>
            </w:tcBorders>
          </w:tcPr>
          <w:p w14:paraId="22DABE10" w14:textId="77777777" w:rsidR="00B752E4" w:rsidRPr="005914A2" w:rsidRDefault="00B752E4">
            <w:pPr>
              <w:pStyle w:val="FORMDATA"/>
              <w:rPr>
                <w:b/>
                <w:color w:val="auto"/>
              </w:rPr>
            </w:pPr>
            <w:r w:rsidRPr="005914A2">
              <w:rPr>
                <w:b/>
                <w:color w:val="auto"/>
              </w:rPr>
              <w:t>Sandy Beach</w:t>
            </w:r>
          </w:p>
        </w:tc>
      </w:tr>
      <w:tr w:rsidR="00B752E4" w:rsidRPr="005914A2" w14:paraId="46FA54EA"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4B9FA7EF" w14:textId="77777777" w:rsidR="00B752E4" w:rsidRPr="005914A2" w:rsidRDefault="00B752E4">
            <w:pPr>
              <w:pStyle w:val="Heading4"/>
              <w:rPr>
                <w:b/>
                <w:i w:val="0"/>
              </w:rPr>
            </w:pPr>
            <w:r w:rsidRPr="005914A2">
              <w:rPr>
                <w:b/>
                <w:i w:val="0"/>
              </w:rPr>
              <w:t>Disconnect Information Section</w:t>
            </w:r>
          </w:p>
        </w:tc>
      </w:tr>
      <w:tr w:rsidR="00B752E4" w:rsidRPr="005914A2" w14:paraId="03233ACD"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0C986DBA" w14:textId="77777777" w:rsidR="00B752E4" w:rsidRPr="005914A2" w:rsidRDefault="00B752E4">
            <w:pPr>
              <w:pStyle w:val="FORMDATA"/>
              <w:rPr>
                <w:b/>
                <w:color w:val="auto"/>
              </w:rPr>
            </w:pPr>
            <w:r w:rsidRPr="005914A2">
              <w:rPr>
                <w:b/>
                <w:color w:val="auto"/>
              </w:rPr>
              <w:t>DNUM</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4EB62E71" w14:textId="77777777" w:rsidR="00B752E4" w:rsidRPr="005914A2" w:rsidRDefault="00B752E4">
            <w:pPr>
              <w:pStyle w:val="FORMDATA"/>
              <w:rPr>
                <w:b/>
                <w:color w:val="auto"/>
              </w:rPr>
            </w:pPr>
            <w:r w:rsidRPr="005914A2">
              <w:rPr>
                <w:b/>
                <w:color w:val="auto"/>
              </w:rPr>
              <w:t>Disconnect Line Number</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3E2095E5" w14:textId="77777777" w:rsidR="00B752E4" w:rsidRPr="005914A2" w:rsidRDefault="00B752E4">
            <w:pPr>
              <w:pStyle w:val="FORMDATA"/>
              <w:rPr>
                <w:b/>
                <w:color w:val="auto"/>
              </w:rPr>
            </w:pPr>
            <w:r w:rsidRPr="005914A2">
              <w:rPr>
                <w:b/>
                <w:color w:val="auto"/>
              </w:rPr>
              <w:t>00001</w:t>
            </w:r>
          </w:p>
        </w:tc>
      </w:tr>
      <w:tr w:rsidR="00B752E4" w:rsidRPr="005914A2" w14:paraId="37AD92A8"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79937E52" w14:textId="77777777" w:rsidR="00B752E4" w:rsidRPr="005914A2" w:rsidRDefault="00B752E4">
            <w:pPr>
              <w:pStyle w:val="FORMDATA"/>
              <w:rPr>
                <w:b/>
                <w:color w:val="auto"/>
              </w:rPr>
            </w:pPr>
            <w:r w:rsidRPr="005914A2">
              <w:rPr>
                <w:b/>
                <w:color w:val="auto"/>
              </w:rPr>
              <w:t>DISC NBR</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2A62044E" w14:textId="77777777" w:rsidR="00B752E4" w:rsidRPr="005914A2" w:rsidRDefault="00B752E4">
            <w:pPr>
              <w:pStyle w:val="FORMDATA"/>
              <w:rPr>
                <w:b/>
                <w:color w:val="auto"/>
              </w:rPr>
            </w:pPr>
            <w:r w:rsidRPr="005914A2">
              <w:rPr>
                <w:b/>
                <w:color w:val="auto"/>
              </w:rPr>
              <w:t>Disconnect Telephone Number</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0D4C0020" w14:textId="77777777" w:rsidR="00B752E4" w:rsidRPr="005914A2" w:rsidRDefault="00B752E4">
            <w:pPr>
              <w:pStyle w:val="FORMDATA"/>
              <w:rPr>
                <w:b/>
                <w:color w:val="auto"/>
              </w:rPr>
            </w:pPr>
            <w:r w:rsidRPr="005914A2">
              <w:rPr>
                <w:b/>
                <w:color w:val="auto"/>
              </w:rPr>
              <w:t>4236981339</w:t>
            </w:r>
          </w:p>
        </w:tc>
      </w:tr>
      <w:tr w:rsidR="00B752E4" w:rsidRPr="005914A2" w14:paraId="05581C3C" w14:textId="77777777">
        <w:tc>
          <w:tcPr>
            <w:tcW w:w="2070" w:type="dxa"/>
            <w:tcBorders>
              <w:top w:val="single" w:sz="6" w:space="0" w:color="auto"/>
              <w:left w:val="single" w:sz="12" w:space="0" w:color="auto"/>
              <w:bottom w:val="single" w:sz="6" w:space="0" w:color="auto"/>
              <w:right w:val="single" w:sz="6" w:space="0" w:color="auto"/>
            </w:tcBorders>
          </w:tcPr>
          <w:p w14:paraId="18E0185E" w14:textId="77777777" w:rsidR="00B752E4" w:rsidRPr="005914A2" w:rsidRDefault="00B752E4">
            <w:pPr>
              <w:pStyle w:val="FORMDATA"/>
              <w:rPr>
                <w:b/>
                <w:color w:val="auto"/>
              </w:rPr>
            </w:pPr>
            <w:r w:rsidRPr="005914A2">
              <w:rPr>
                <w:b/>
                <w:color w:val="auto"/>
              </w:rPr>
              <w:t>TC OPT</w:t>
            </w:r>
          </w:p>
        </w:tc>
        <w:tc>
          <w:tcPr>
            <w:tcW w:w="3510" w:type="dxa"/>
            <w:tcBorders>
              <w:top w:val="single" w:sz="6" w:space="0" w:color="auto"/>
              <w:left w:val="single" w:sz="6" w:space="0" w:color="auto"/>
              <w:bottom w:val="single" w:sz="6" w:space="0" w:color="auto"/>
              <w:right w:val="single" w:sz="6" w:space="0" w:color="auto"/>
            </w:tcBorders>
          </w:tcPr>
          <w:p w14:paraId="68137FC0" w14:textId="77777777" w:rsidR="00B752E4" w:rsidRPr="005914A2" w:rsidRDefault="00B752E4">
            <w:pPr>
              <w:pStyle w:val="FORMDATA"/>
              <w:rPr>
                <w:b/>
                <w:color w:val="auto"/>
              </w:rPr>
            </w:pPr>
            <w:r w:rsidRPr="005914A2">
              <w:rPr>
                <w:b/>
                <w:color w:val="auto"/>
              </w:rPr>
              <w:t>Transfer of Calls Option</w:t>
            </w:r>
          </w:p>
        </w:tc>
        <w:tc>
          <w:tcPr>
            <w:tcW w:w="2700" w:type="dxa"/>
            <w:tcBorders>
              <w:top w:val="single" w:sz="6" w:space="0" w:color="auto"/>
              <w:left w:val="single" w:sz="6" w:space="0" w:color="auto"/>
              <w:bottom w:val="single" w:sz="6" w:space="0" w:color="auto"/>
              <w:right w:val="single" w:sz="12" w:space="0" w:color="auto"/>
            </w:tcBorders>
          </w:tcPr>
          <w:p w14:paraId="4F18CC08" w14:textId="77777777" w:rsidR="00B752E4" w:rsidRPr="005914A2" w:rsidRDefault="00B752E4">
            <w:pPr>
              <w:pStyle w:val="FORMDATA"/>
              <w:rPr>
                <w:b/>
                <w:color w:val="auto"/>
              </w:rPr>
            </w:pPr>
            <w:r w:rsidRPr="005914A2">
              <w:rPr>
                <w:b/>
                <w:color w:val="auto"/>
              </w:rPr>
              <w:t>TC</w:t>
            </w:r>
          </w:p>
        </w:tc>
      </w:tr>
      <w:tr w:rsidR="00B752E4" w:rsidRPr="005914A2" w14:paraId="0225ED03" w14:textId="77777777">
        <w:tc>
          <w:tcPr>
            <w:tcW w:w="2070" w:type="dxa"/>
            <w:tcBorders>
              <w:top w:val="single" w:sz="6" w:space="0" w:color="auto"/>
              <w:left w:val="single" w:sz="12" w:space="0" w:color="auto"/>
              <w:bottom w:val="single" w:sz="12" w:space="0" w:color="auto"/>
              <w:right w:val="single" w:sz="6" w:space="0" w:color="auto"/>
            </w:tcBorders>
          </w:tcPr>
          <w:p w14:paraId="203FEEA9" w14:textId="77777777" w:rsidR="00B752E4" w:rsidRPr="005914A2" w:rsidRDefault="00B752E4">
            <w:pPr>
              <w:pStyle w:val="FORMDATA"/>
              <w:rPr>
                <w:b/>
                <w:color w:val="auto"/>
              </w:rPr>
            </w:pPr>
            <w:r w:rsidRPr="005914A2">
              <w:rPr>
                <w:b/>
                <w:color w:val="auto"/>
              </w:rPr>
              <w:t>TC TO PRI</w:t>
            </w:r>
          </w:p>
        </w:tc>
        <w:tc>
          <w:tcPr>
            <w:tcW w:w="3510" w:type="dxa"/>
            <w:tcBorders>
              <w:top w:val="single" w:sz="6" w:space="0" w:color="auto"/>
              <w:left w:val="single" w:sz="6" w:space="0" w:color="auto"/>
              <w:bottom w:val="single" w:sz="12" w:space="0" w:color="auto"/>
              <w:right w:val="single" w:sz="6" w:space="0" w:color="auto"/>
            </w:tcBorders>
          </w:tcPr>
          <w:p w14:paraId="4FB37A19" w14:textId="77777777" w:rsidR="00B752E4" w:rsidRPr="005914A2" w:rsidRDefault="00B752E4">
            <w:pPr>
              <w:pStyle w:val="FORMDATA"/>
              <w:rPr>
                <w:b/>
                <w:color w:val="auto"/>
              </w:rPr>
            </w:pPr>
            <w:r w:rsidRPr="005914A2">
              <w:rPr>
                <w:b/>
                <w:color w:val="auto"/>
              </w:rPr>
              <w:t>Transfer of Calls to Primary Number</w:t>
            </w:r>
          </w:p>
        </w:tc>
        <w:tc>
          <w:tcPr>
            <w:tcW w:w="2700" w:type="dxa"/>
            <w:tcBorders>
              <w:top w:val="single" w:sz="6" w:space="0" w:color="auto"/>
              <w:left w:val="single" w:sz="6" w:space="0" w:color="auto"/>
              <w:bottom w:val="single" w:sz="12" w:space="0" w:color="auto"/>
              <w:right w:val="single" w:sz="12" w:space="0" w:color="auto"/>
            </w:tcBorders>
          </w:tcPr>
          <w:p w14:paraId="335FED78" w14:textId="77777777" w:rsidR="00B752E4" w:rsidRPr="005914A2" w:rsidRDefault="00B752E4">
            <w:pPr>
              <w:pStyle w:val="FORMDATA"/>
              <w:rPr>
                <w:b/>
                <w:color w:val="auto"/>
              </w:rPr>
            </w:pPr>
            <w:r w:rsidRPr="005914A2">
              <w:rPr>
                <w:b/>
                <w:color w:val="auto"/>
              </w:rPr>
              <w:t>4236983344</w:t>
            </w:r>
          </w:p>
        </w:tc>
      </w:tr>
    </w:tbl>
    <w:p w14:paraId="04024C75" w14:textId="77777777" w:rsidR="00B752E4" w:rsidRDefault="00B752E4"/>
    <w:p w14:paraId="673BD91B" w14:textId="77777777" w:rsidR="000A4F99" w:rsidRDefault="000A4F99"/>
    <w:p w14:paraId="7E04BEE8" w14:textId="77777777" w:rsidR="000A4F99" w:rsidRDefault="000A4F99"/>
    <w:p w14:paraId="171CC099" w14:textId="77777777" w:rsidR="000A4F99" w:rsidRDefault="000A4F99"/>
    <w:p w14:paraId="451559DD" w14:textId="77777777" w:rsidR="0041418E" w:rsidRDefault="0041418E" w:rsidP="006A4E58"/>
    <w:p w14:paraId="5F255A89" w14:textId="77777777" w:rsidR="0041418E" w:rsidRDefault="0041418E" w:rsidP="006A4E58"/>
    <w:p w14:paraId="370F1F26" w14:textId="77777777" w:rsidR="0041418E" w:rsidRPr="00D441B4" w:rsidRDefault="0041418E" w:rsidP="0041418E">
      <w:pPr>
        <w:rPr>
          <w:b/>
        </w:rPr>
      </w:pPr>
      <w:r w:rsidRPr="00D441B4">
        <w:t>XML INPUT</w:t>
      </w:r>
      <w:r w:rsidRPr="00D441B4">
        <w:rPr>
          <w:b/>
        </w:rPr>
        <w:t>:</w:t>
      </w:r>
    </w:p>
    <w:p w14:paraId="5A2AC56D" w14:textId="77777777" w:rsidR="0041418E" w:rsidRPr="00D441B4" w:rsidRDefault="0041418E" w:rsidP="0041418E">
      <w:pPr>
        <w:rPr>
          <w:b/>
        </w:rPr>
      </w:pPr>
    </w:p>
    <w:p w14:paraId="2646BCE0" w14:textId="08A2B929" w:rsidR="0041418E" w:rsidRPr="00D441B4" w:rsidRDefault="0041418E" w:rsidP="00A65681">
      <w:pPr>
        <w:ind w:hanging="240"/>
      </w:pPr>
    </w:p>
    <w:p w14:paraId="02C8A3E3" w14:textId="77777777" w:rsidR="0041418E" w:rsidRPr="00D441B4" w:rsidRDefault="0041418E" w:rsidP="0041418E">
      <w:pPr>
        <w:ind w:hanging="480"/>
      </w:pPr>
      <w:hyperlink r:id="rId416" w:anchor="#" w:history="1">
        <w:r w:rsidRPr="00D441B4">
          <w:rPr>
            <w:rStyle w:val="Hyperlink"/>
            <w:b/>
            <w:bCs/>
            <w:color w:val="FF0000"/>
          </w:rPr>
          <w:t>-</w:t>
        </w:r>
      </w:hyperlink>
      <w:r w:rsidRPr="00D441B4">
        <w:t xml:space="preserve"> </w:t>
      </w:r>
      <w:r w:rsidRPr="00D441B4">
        <w:rPr>
          <w:rStyle w:val="m1"/>
        </w:rPr>
        <w:t>&lt;</w:t>
      </w:r>
      <w:r w:rsidRPr="00D441B4">
        <w:rPr>
          <w:rStyle w:val="t1"/>
        </w:rPr>
        <w:t>order:LSR_ORD_REQ</w:t>
      </w:r>
      <w:r w:rsidRPr="00D441B4">
        <w:rPr>
          <w:rStyle w:val="m1"/>
        </w:rPr>
        <w:t>&gt;</w:t>
      </w:r>
    </w:p>
    <w:p w14:paraId="6643EC04" w14:textId="77777777" w:rsidR="0041418E" w:rsidRPr="00D441B4" w:rsidRDefault="0041418E" w:rsidP="0041418E">
      <w:pPr>
        <w:ind w:hanging="480"/>
      </w:pPr>
      <w:hyperlink r:id="rId417" w:anchor="#" w:history="1">
        <w:r w:rsidRPr="00D441B4">
          <w:rPr>
            <w:rStyle w:val="Hyperlink"/>
            <w:b/>
            <w:bCs/>
            <w:color w:val="FF0000"/>
          </w:rPr>
          <w:t>-</w:t>
        </w:r>
      </w:hyperlink>
      <w:r w:rsidRPr="00D441B4">
        <w:t xml:space="preserve"> </w:t>
      </w:r>
      <w:r w:rsidRPr="00D441B4">
        <w:rPr>
          <w:rStyle w:val="m1"/>
        </w:rPr>
        <w:t>&lt;</w:t>
      </w:r>
      <w:r w:rsidRPr="00D441B4">
        <w:rPr>
          <w:rStyle w:val="t1"/>
        </w:rPr>
        <w:t>order:HDR</w:t>
      </w:r>
      <w:r w:rsidRPr="00D441B4">
        <w:rPr>
          <w:rStyle w:val="m1"/>
        </w:rPr>
        <w:t>&gt;</w:t>
      </w:r>
    </w:p>
    <w:p w14:paraId="56C24A45"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order:CCNA</w:t>
      </w:r>
      <w:r w:rsidRPr="00D441B4">
        <w:rPr>
          <w:rStyle w:val="m1"/>
        </w:rPr>
        <w:t>&gt;</w:t>
      </w:r>
      <w:r w:rsidRPr="00D441B4">
        <w:rPr>
          <w:rStyle w:val="tx1"/>
        </w:rPr>
        <w:t>ZXL</w:t>
      </w:r>
      <w:r w:rsidRPr="00D441B4">
        <w:rPr>
          <w:rStyle w:val="m1"/>
        </w:rPr>
        <w:t>&lt;/</w:t>
      </w:r>
      <w:r w:rsidRPr="00D441B4">
        <w:rPr>
          <w:rStyle w:val="t1"/>
        </w:rPr>
        <w:t>order:CCNA</w:t>
      </w:r>
      <w:r w:rsidRPr="00D441B4">
        <w:rPr>
          <w:rStyle w:val="m1"/>
        </w:rPr>
        <w:t>&gt;</w:t>
      </w:r>
      <w:r w:rsidRPr="00D441B4">
        <w:t xml:space="preserve"> </w:t>
      </w:r>
    </w:p>
    <w:p w14:paraId="76A80A5C"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order:MSG_TIMESTAMP</w:t>
      </w:r>
      <w:r w:rsidRPr="00D441B4">
        <w:rPr>
          <w:rStyle w:val="m1"/>
        </w:rPr>
        <w:t>&gt;</w:t>
      </w:r>
      <w:r w:rsidRPr="00D441B4">
        <w:rPr>
          <w:rStyle w:val="tx1"/>
        </w:rPr>
        <w:t>2009-06-29T09:45:00-05:00</w:t>
      </w:r>
      <w:r w:rsidRPr="00D441B4">
        <w:rPr>
          <w:rStyle w:val="m1"/>
        </w:rPr>
        <w:t>&lt;/</w:t>
      </w:r>
      <w:r w:rsidRPr="00D441B4">
        <w:rPr>
          <w:rStyle w:val="t1"/>
        </w:rPr>
        <w:t>order:MSG_TIMESTAMP</w:t>
      </w:r>
      <w:r w:rsidRPr="00D441B4">
        <w:rPr>
          <w:rStyle w:val="m1"/>
        </w:rPr>
        <w:t>&gt;</w:t>
      </w:r>
      <w:r w:rsidRPr="00D441B4">
        <w:t xml:space="preserve"> </w:t>
      </w:r>
    </w:p>
    <w:p w14:paraId="27A26EB3"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order:PON</w:t>
      </w:r>
      <w:r w:rsidRPr="00D441B4">
        <w:rPr>
          <w:rStyle w:val="m1"/>
        </w:rPr>
        <w:t>&gt;</w:t>
      </w:r>
      <w:r w:rsidRPr="00D441B4">
        <w:rPr>
          <w:rStyle w:val="tx1"/>
        </w:rPr>
        <w:t>CVT0M014R31DBC</w:t>
      </w:r>
      <w:r w:rsidRPr="00D441B4">
        <w:rPr>
          <w:rStyle w:val="m1"/>
        </w:rPr>
        <w:t>&lt;/</w:t>
      </w:r>
      <w:r w:rsidRPr="00D441B4">
        <w:rPr>
          <w:rStyle w:val="t1"/>
        </w:rPr>
        <w:t>order:PON</w:t>
      </w:r>
      <w:r w:rsidRPr="00D441B4">
        <w:rPr>
          <w:rStyle w:val="m1"/>
        </w:rPr>
        <w:t>&gt;</w:t>
      </w:r>
      <w:r w:rsidRPr="00D441B4">
        <w:t xml:space="preserve"> </w:t>
      </w:r>
    </w:p>
    <w:p w14:paraId="1D7D857F"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order:VER</w:t>
      </w:r>
      <w:r w:rsidRPr="00D441B4">
        <w:rPr>
          <w:rStyle w:val="m1"/>
        </w:rPr>
        <w:t>&gt;</w:t>
      </w:r>
      <w:r w:rsidRPr="00D441B4">
        <w:rPr>
          <w:rStyle w:val="tx1"/>
        </w:rPr>
        <w:t>00</w:t>
      </w:r>
      <w:r w:rsidRPr="00D441B4">
        <w:rPr>
          <w:rStyle w:val="m1"/>
        </w:rPr>
        <w:t>&lt;/</w:t>
      </w:r>
      <w:r w:rsidRPr="00D441B4">
        <w:rPr>
          <w:rStyle w:val="t1"/>
        </w:rPr>
        <w:t>order:VER</w:t>
      </w:r>
      <w:r w:rsidRPr="00D441B4">
        <w:rPr>
          <w:rStyle w:val="m1"/>
        </w:rPr>
        <w:t>&gt;</w:t>
      </w:r>
      <w:r w:rsidRPr="00D441B4">
        <w:t xml:space="preserve"> </w:t>
      </w:r>
    </w:p>
    <w:p w14:paraId="73772303"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order:ATN</w:t>
      </w:r>
      <w:r w:rsidRPr="00D441B4">
        <w:rPr>
          <w:rStyle w:val="m1"/>
        </w:rPr>
        <w:t>&gt;</w:t>
      </w:r>
      <w:r w:rsidRPr="00D441B4">
        <w:rPr>
          <w:rStyle w:val="tx1"/>
        </w:rPr>
        <w:t>4236981339</w:t>
      </w:r>
      <w:r w:rsidRPr="00D441B4">
        <w:rPr>
          <w:rStyle w:val="m1"/>
        </w:rPr>
        <w:t>&lt;/</w:t>
      </w:r>
      <w:r w:rsidRPr="00D441B4">
        <w:rPr>
          <w:rStyle w:val="t1"/>
        </w:rPr>
        <w:t>order:ATN</w:t>
      </w:r>
      <w:r w:rsidRPr="00D441B4">
        <w:rPr>
          <w:rStyle w:val="m1"/>
        </w:rPr>
        <w:t>&gt;</w:t>
      </w:r>
      <w:r w:rsidRPr="00D441B4">
        <w:t xml:space="preserve"> </w:t>
      </w:r>
    </w:p>
    <w:p w14:paraId="3C872E0A"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order:RVER</w:t>
      </w:r>
      <w:r w:rsidRPr="00D441B4">
        <w:rPr>
          <w:rStyle w:val="m1"/>
        </w:rPr>
        <w:t>&gt;</w:t>
      </w:r>
      <w:r w:rsidRPr="00D441B4">
        <w:rPr>
          <w:rStyle w:val="tx1"/>
        </w:rPr>
        <w:t>10.05</w:t>
      </w:r>
      <w:r w:rsidRPr="00D441B4">
        <w:rPr>
          <w:rStyle w:val="m1"/>
        </w:rPr>
        <w:t>&lt;/</w:t>
      </w:r>
      <w:r w:rsidRPr="00D441B4">
        <w:rPr>
          <w:rStyle w:val="t1"/>
        </w:rPr>
        <w:t>order:RVER</w:t>
      </w:r>
      <w:r w:rsidRPr="00D441B4">
        <w:rPr>
          <w:rStyle w:val="m1"/>
        </w:rPr>
        <w:t>&gt;</w:t>
      </w:r>
      <w:r w:rsidRPr="00D441B4">
        <w:t xml:space="preserve"> </w:t>
      </w:r>
    </w:p>
    <w:p w14:paraId="28FE0A87"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order:CC</w:t>
      </w:r>
      <w:r w:rsidRPr="00D441B4">
        <w:rPr>
          <w:rStyle w:val="m1"/>
        </w:rPr>
        <w:t>&gt;</w:t>
      </w:r>
      <w:r w:rsidRPr="00D441B4">
        <w:rPr>
          <w:rStyle w:val="tx1"/>
        </w:rPr>
        <w:t>9999</w:t>
      </w:r>
      <w:r w:rsidRPr="00D441B4">
        <w:rPr>
          <w:rStyle w:val="m1"/>
        </w:rPr>
        <w:t>&lt;/</w:t>
      </w:r>
      <w:r w:rsidRPr="00D441B4">
        <w:rPr>
          <w:rStyle w:val="t1"/>
        </w:rPr>
        <w:t>order:CC</w:t>
      </w:r>
      <w:r w:rsidRPr="00D441B4">
        <w:rPr>
          <w:rStyle w:val="m1"/>
        </w:rPr>
        <w:t>&gt;</w:t>
      </w:r>
      <w:r w:rsidRPr="00D441B4">
        <w:t xml:space="preserve"> </w:t>
      </w:r>
    </w:p>
    <w:p w14:paraId="34E6AF2A"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order:STATE</w:t>
      </w:r>
      <w:r w:rsidRPr="00D441B4">
        <w:rPr>
          <w:rStyle w:val="m1"/>
        </w:rPr>
        <w:t>&gt;</w:t>
      </w:r>
      <w:r w:rsidRPr="00D441B4">
        <w:rPr>
          <w:rStyle w:val="tx1"/>
        </w:rPr>
        <w:t>TN</w:t>
      </w:r>
      <w:r w:rsidRPr="00D441B4">
        <w:rPr>
          <w:rStyle w:val="m1"/>
        </w:rPr>
        <w:t>&lt;/</w:t>
      </w:r>
      <w:r w:rsidRPr="00D441B4">
        <w:rPr>
          <w:rStyle w:val="t1"/>
        </w:rPr>
        <w:t>order:STATE</w:t>
      </w:r>
      <w:r w:rsidRPr="00D441B4">
        <w:rPr>
          <w:rStyle w:val="m1"/>
        </w:rPr>
        <w:t>&gt;</w:t>
      </w:r>
      <w:r w:rsidRPr="00D441B4">
        <w:t xml:space="preserve"> </w:t>
      </w:r>
    </w:p>
    <w:p w14:paraId="10DABB19"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order:DTSENT</w:t>
      </w:r>
      <w:r w:rsidRPr="00D441B4">
        <w:rPr>
          <w:rStyle w:val="m1"/>
        </w:rPr>
        <w:t>&gt;</w:t>
      </w:r>
      <w:r w:rsidRPr="00D441B4">
        <w:rPr>
          <w:rStyle w:val="tx1"/>
        </w:rPr>
        <w:t>200906290945AM</w:t>
      </w:r>
      <w:r w:rsidRPr="00D441B4">
        <w:rPr>
          <w:rStyle w:val="m1"/>
        </w:rPr>
        <w:t>&lt;/</w:t>
      </w:r>
      <w:r w:rsidRPr="00D441B4">
        <w:rPr>
          <w:rStyle w:val="t1"/>
        </w:rPr>
        <w:t>order:DTSENT</w:t>
      </w:r>
      <w:r w:rsidRPr="00D441B4">
        <w:rPr>
          <w:rStyle w:val="m1"/>
        </w:rPr>
        <w:t>&gt;</w:t>
      </w:r>
      <w:r w:rsidRPr="00D441B4">
        <w:t xml:space="preserve"> </w:t>
      </w:r>
    </w:p>
    <w:p w14:paraId="32486395"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order:HDR</w:t>
      </w:r>
      <w:r w:rsidRPr="00D441B4">
        <w:rPr>
          <w:rStyle w:val="m1"/>
        </w:rPr>
        <w:t>&gt;</w:t>
      </w:r>
    </w:p>
    <w:p w14:paraId="1E211922" w14:textId="77777777" w:rsidR="0041418E" w:rsidRPr="00D441B4" w:rsidRDefault="0041418E" w:rsidP="0041418E">
      <w:pPr>
        <w:ind w:hanging="480"/>
      </w:pPr>
      <w:hyperlink r:id="rId418" w:anchor="#" w:history="1">
        <w:r w:rsidRPr="00D441B4">
          <w:rPr>
            <w:rStyle w:val="Hyperlink"/>
            <w:b/>
            <w:bCs/>
            <w:color w:val="FF0000"/>
          </w:rPr>
          <w:t>-</w:t>
        </w:r>
      </w:hyperlink>
      <w:r w:rsidRPr="00D441B4">
        <w:t xml:space="preserve"> </w:t>
      </w:r>
      <w:r w:rsidRPr="00D441B4">
        <w:rPr>
          <w:rStyle w:val="m1"/>
        </w:rPr>
        <w:t>&lt;</w:t>
      </w:r>
      <w:r w:rsidRPr="00D441B4">
        <w:rPr>
          <w:rStyle w:val="t1"/>
        </w:rPr>
        <w:t>order:LSR</w:t>
      </w:r>
      <w:r w:rsidRPr="00D441B4">
        <w:rPr>
          <w:rStyle w:val="m1"/>
        </w:rPr>
        <w:t>&gt;</w:t>
      </w:r>
    </w:p>
    <w:p w14:paraId="76CDE432" w14:textId="77777777" w:rsidR="0041418E" w:rsidRPr="00D441B4" w:rsidRDefault="0041418E" w:rsidP="0041418E">
      <w:pPr>
        <w:ind w:hanging="480"/>
      </w:pPr>
      <w:hyperlink r:id="rId419" w:anchor="#" w:history="1">
        <w:r w:rsidRPr="00D441B4">
          <w:rPr>
            <w:rStyle w:val="Hyperlink"/>
            <w:b/>
            <w:bCs/>
            <w:color w:val="FF0000"/>
          </w:rPr>
          <w:t>-</w:t>
        </w:r>
      </w:hyperlink>
      <w:r w:rsidRPr="00D441B4">
        <w:t xml:space="preserve"> </w:t>
      </w:r>
      <w:r w:rsidRPr="00D441B4">
        <w:rPr>
          <w:rStyle w:val="m1"/>
        </w:rPr>
        <w:t>&lt;</w:t>
      </w:r>
      <w:r w:rsidRPr="00D441B4">
        <w:rPr>
          <w:rStyle w:val="t1"/>
        </w:rPr>
        <w:t>order:LSR_ADMIN</w:t>
      </w:r>
      <w:r w:rsidRPr="00D441B4">
        <w:rPr>
          <w:rStyle w:val="m1"/>
        </w:rPr>
        <w:t>&gt;</w:t>
      </w:r>
    </w:p>
    <w:p w14:paraId="53B850DE"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order:SC</w:t>
      </w:r>
      <w:r w:rsidRPr="00D441B4">
        <w:rPr>
          <w:rStyle w:val="m1"/>
        </w:rPr>
        <w:t>&gt;</w:t>
      </w:r>
      <w:r w:rsidRPr="00D441B4">
        <w:rPr>
          <w:rStyle w:val="tx1"/>
        </w:rPr>
        <w:t>LCSC</w:t>
      </w:r>
      <w:r w:rsidRPr="00D441B4">
        <w:rPr>
          <w:rStyle w:val="m1"/>
        </w:rPr>
        <w:t>&lt;/</w:t>
      </w:r>
      <w:r w:rsidRPr="00D441B4">
        <w:rPr>
          <w:rStyle w:val="t1"/>
        </w:rPr>
        <w:t>order:SC</w:t>
      </w:r>
      <w:r w:rsidRPr="00D441B4">
        <w:rPr>
          <w:rStyle w:val="m1"/>
        </w:rPr>
        <w:t>&gt;</w:t>
      </w:r>
      <w:r w:rsidRPr="00D441B4">
        <w:t xml:space="preserve"> </w:t>
      </w:r>
    </w:p>
    <w:p w14:paraId="6103347B"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order:PROJECT</w:t>
      </w:r>
      <w:r w:rsidRPr="00D441B4">
        <w:rPr>
          <w:rStyle w:val="m1"/>
        </w:rPr>
        <w:t>&gt;</w:t>
      </w:r>
      <w:r w:rsidRPr="00D441B4">
        <w:rPr>
          <w:rStyle w:val="tx1"/>
        </w:rPr>
        <w:t>CAVENOBILL</w:t>
      </w:r>
      <w:r w:rsidRPr="00D441B4">
        <w:rPr>
          <w:rStyle w:val="m1"/>
        </w:rPr>
        <w:t>&lt;/</w:t>
      </w:r>
      <w:r w:rsidRPr="00D441B4">
        <w:rPr>
          <w:rStyle w:val="t1"/>
        </w:rPr>
        <w:t>order:PROJECT</w:t>
      </w:r>
      <w:r w:rsidRPr="00D441B4">
        <w:rPr>
          <w:rStyle w:val="m1"/>
        </w:rPr>
        <w:t>&gt;</w:t>
      </w:r>
      <w:r w:rsidRPr="00D441B4">
        <w:t xml:space="preserve"> </w:t>
      </w:r>
    </w:p>
    <w:p w14:paraId="530138BC"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order:REQTYP</w:t>
      </w:r>
      <w:r w:rsidRPr="00D441B4">
        <w:rPr>
          <w:rStyle w:val="m1"/>
        </w:rPr>
        <w:t>&gt;</w:t>
      </w:r>
      <w:r w:rsidRPr="00D441B4">
        <w:rPr>
          <w:rStyle w:val="tx1"/>
        </w:rPr>
        <w:t>MB</w:t>
      </w:r>
      <w:r w:rsidRPr="00D441B4">
        <w:rPr>
          <w:rStyle w:val="m1"/>
        </w:rPr>
        <w:t>&lt;/</w:t>
      </w:r>
      <w:r w:rsidRPr="00D441B4">
        <w:rPr>
          <w:rStyle w:val="t1"/>
        </w:rPr>
        <w:t>order:REQTYP</w:t>
      </w:r>
      <w:r w:rsidRPr="00D441B4">
        <w:rPr>
          <w:rStyle w:val="m1"/>
        </w:rPr>
        <w:t>&gt;</w:t>
      </w:r>
      <w:r w:rsidRPr="00D441B4">
        <w:t xml:space="preserve"> </w:t>
      </w:r>
    </w:p>
    <w:p w14:paraId="70EA6D45"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order:ACT</w:t>
      </w:r>
      <w:r w:rsidRPr="00D441B4">
        <w:rPr>
          <w:rStyle w:val="m1"/>
        </w:rPr>
        <w:t>&gt;</w:t>
      </w:r>
      <w:r w:rsidRPr="00D441B4">
        <w:rPr>
          <w:rStyle w:val="tx1"/>
        </w:rPr>
        <w:t>D</w:t>
      </w:r>
      <w:r w:rsidRPr="00D441B4">
        <w:rPr>
          <w:rStyle w:val="m1"/>
        </w:rPr>
        <w:t>&lt;/</w:t>
      </w:r>
      <w:r w:rsidRPr="00D441B4">
        <w:rPr>
          <w:rStyle w:val="t1"/>
        </w:rPr>
        <w:t>order:ACT</w:t>
      </w:r>
      <w:r w:rsidRPr="00D441B4">
        <w:rPr>
          <w:rStyle w:val="m1"/>
        </w:rPr>
        <w:t>&gt;</w:t>
      </w:r>
      <w:r w:rsidRPr="00D441B4">
        <w:t xml:space="preserve"> </w:t>
      </w:r>
    </w:p>
    <w:p w14:paraId="6C6EDC43" w14:textId="77777777" w:rsidR="0041418E" w:rsidRPr="00D441B4" w:rsidRDefault="0041418E" w:rsidP="0041418E">
      <w:pPr>
        <w:ind w:hanging="480"/>
      </w:pPr>
      <w:hyperlink r:id="rId420" w:anchor="#" w:history="1">
        <w:r w:rsidRPr="00D441B4">
          <w:rPr>
            <w:rStyle w:val="Hyperlink"/>
            <w:b/>
            <w:bCs/>
            <w:color w:val="FF0000"/>
          </w:rPr>
          <w:t>-</w:t>
        </w:r>
      </w:hyperlink>
      <w:r w:rsidRPr="00D441B4">
        <w:t xml:space="preserve"> </w:t>
      </w:r>
      <w:r w:rsidRPr="00D441B4">
        <w:rPr>
          <w:rStyle w:val="m1"/>
        </w:rPr>
        <w:t>&lt;</w:t>
      </w:r>
      <w:r w:rsidRPr="00D441B4">
        <w:rPr>
          <w:rStyle w:val="t1"/>
        </w:rPr>
        <w:t>order:AUTHORIZATION</w:t>
      </w:r>
      <w:r w:rsidRPr="00D441B4">
        <w:rPr>
          <w:rStyle w:val="m1"/>
        </w:rPr>
        <w:t>&gt;</w:t>
      </w:r>
    </w:p>
    <w:p w14:paraId="7404DB44"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order:TOS</w:t>
      </w:r>
      <w:r w:rsidRPr="00D441B4">
        <w:rPr>
          <w:rStyle w:val="m1"/>
        </w:rPr>
        <w:t>&gt;</w:t>
      </w:r>
      <w:r w:rsidRPr="00D441B4">
        <w:rPr>
          <w:rStyle w:val="tx1"/>
        </w:rPr>
        <w:t>2BM-</w:t>
      </w:r>
      <w:r w:rsidRPr="00D441B4">
        <w:rPr>
          <w:rStyle w:val="m1"/>
        </w:rPr>
        <w:t>&lt;/</w:t>
      </w:r>
      <w:r w:rsidRPr="00D441B4">
        <w:rPr>
          <w:rStyle w:val="t1"/>
        </w:rPr>
        <w:t>order:TOS</w:t>
      </w:r>
      <w:r w:rsidRPr="00D441B4">
        <w:rPr>
          <w:rStyle w:val="m1"/>
        </w:rPr>
        <w:t>&gt;</w:t>
      </w:r>
      <w:r w:rsidRPr="00D441B4">
        <w:t xml:space="preserve"> </w:t>
      </w:r>
    </w:p>
    <w:p w14:paraId="795CB350"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order:DDD</w:t>
      </w:r>
      <w:r w:rsidRPr="00D441B4">
        <w:rPr>
          <w:rStyle w:val="m1"/>
        </w:rPr>
        <w:t>&gt;</w:t>
      </w:r>
      <w:r w:rsidRPr="00D441B4">
        <w:rPr>
          <w:rStyle w:val="tx1"/>
        </w:rPr>
        <w:t>20091204</w:t>
      </w:r>
      <w:r w:rsidRPr="00D441B4">
        <w:rPr>
          <w:rStyle w:val="m1"/>
        </w:rPr>
        <w:t>&lt;/</w:t>
      </w:r>
      <w:r w:rsidRPr="00D441B4">
        <w:rPr>
          <w:rStyle w:val="t1"/>
        </w:rPr>
        <w:t>order:DDD</w:t>
      </w:r>
      <w:r w:rsidRPr="00D441B4">
        <w:rPr>
          <w:rStyle w:val="m1"/>
        </w:rPr>
        <w:t>&gt;</w:t>
      </w:r>
      <w:r w:rsidRPr="00D441B4">
        <w:t xml:space="preserve"> </w:t>
      </w:r>
    </w:p>
    <w:p w14:paraId="74580EC0"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order:AUTHORIZATION</w:t>
      </w:r>
      <w:r w:rsidRPr="00D441B4">
        <w:rPr>
          <w:rStyle w:val="m1"/>
        </w:rPr>
        <w:t>&gt;</w:t>
      </w:r>
    </w:p>
    <w:p w14:paraId="713AE457"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order:LSR_ADMIN</w:t>
      </w:r>
      <w:r w:rsidRPr="00D441B4">
        <w:rPr>
          <w:rStyle w:val="m1"/>
        </w:rPr>
        <w:t>&gt;</w:t>
      </w:r>
    </w:p>
    <w:p w14:paraId="7B56E2E6" w14:textId="77777777" w:rsidR="0041418E" w:rsidRPr="00D441B4" w:rsidRDefault="0041418E" w:rsidP="0041418E">
      <w:pPr>
        <w:ind w:hanging="480"/>
      </w:pPr>
      <w:hyperlink r:id="rId421" w:anchor="#" w:history="1">
        <w:r w:rsidRPr="00D441B4">
          <w:rPr>
            <w:rStyle w:val="Hyperlink"/>
            <w:b/>
            <w:bCs/>
            <w:color w:val="FF0000"/>
          </w:rPr>
          <w:t>-</w:t>
        </w:r>
      </w:hyperlink>
      <w:r w:rsidRPr="00D441B4">
        <w:t xml:space="preserve"> </w:t>
      </w:r>
      <w:r w:rsidRPr="00D441B4">
        <w:rPr>
          <w:rStyle w:val="m1"/>
        </w:rPr>
        <w:t>&lt;</w:t>
      </w:r>
      <w:r w:rsidRPr="00D441B4">
        <w:rPr>
          <w:rStyle w:val="t1"/>
        </w:rPr>
        <w:t>order:LSR_BILL</w:t>
      </w:r>
      <w:r w:rsidRPr="00D441B4">
        <w:rPr>
          <w:rStyle w:val="m1"/>
        </w:rPr>
        <w:t>&gt;</w:t>
      </w:r>
    </w:p>
    <w:p w14:paraId="4F4B9727"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order:BAN1</w:t>
      </w:r>
      <w:r w:rsidRPr="00D441B4">
        <w:rPr>
          <w:rStyle w:val="m1"/>
        </w:rPr>
        <w:t>&gt;</w:t>
      </w:r>
      <w:r w:rsidRPr="00D441B4">
        <w:rPr>
          <w:rStyle w:val="tx1"/>
        </w:rPr>
        <w:t>615Q886621621</w:t>
      </w:r>
      <w:r w:rsidRPr="00D441B4">
        <w:rPr>
          <w:rStyle w:val="m1"/>
        </w:rPr>
        <w:t>&lt;/</w:t>
      </w:r>
      <w:r w:rsidRPr="00D441B4">
        <w:rPr>
          <w:rStyle w:val="t1"/>
        </w:rPr>
        <w:t>order:BAN1</w:t>
      </w:r>
      <w:r w:rsidRPr="00D441B4">
        <w:rPr>
          <w:rStyle w:val="m1"/>
        </w:rPr>
        <w:t>&gt;</w:t>
      </w:r>
      <w:r w:rsidRPr="00D441B4">
        <w:t xml:space="preserve"> </w:t>
      </w:r>
    </w:p>
    <w:p w14:paraId="21F287EA"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order:LSR_BILL</w:t>
      </w:r>
      <w:r w:rsidRPr="00D441B4">
        <w:rPr>
          <w:rStyle w:val="m1"/>
        </w:rPr>
        <w:t>&gt;</w:t>
      </w:r>
    </w:p>
    <w:p w14:paraId="7054E031" w14:textId="77777777" w:rsidR="0041418E" w:rsidRPr="00D441B4" w:rsidRDefault="0041418E" w:rsidP="0041418E">
      <w:pPr>
        <w:ind w:hanging="480"/>
      </w:pPr>
      <w:hyperlink r:id="rId422" w:anchor="#" w:history="1">
        <w:r w:rsidRPr="00D441B4">
          <w:rPr>
            <w:rStyle w:val="Hyperlink"/>
            <w:b/>
            <w:bCs/>
            <w:color w:val="FF0000"/>
          </w:rPr>
          <w:t>-</w:t>
        </w:r>
      </w:hyperlink>
      <w:r w:rsidRPr="00D441B4">
        <w:t xml:space="preserve"> </w:t>
      </w:r>
      <w:r w:rsidRPr="00D441B4">
        <w:rPr>
          <w:rStyle w:val="m1"/>
        </w:rPr>
        <w:t>&lt;</w:t>
      </w:r>
      <w:r w:rsidRPr="00D441B4">
        <w:rPr>
          <w:rStyle w:val="t1"/>
        </w:rPr>
        <w:t>order:CONTACT</w:t>
      </w:r>
      <w:r w:rsidRPr="00D441B4">
        <w:rPr>
          <w:rStyle w:val="m1"/>
        </w:rPr>
        <w:t>&gt;</w:t>
      </w:r>
    </w:p>
    <w:p w14:paraId="03299CE2"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order:INIT</w:t>
      </w:r>
      <w:r w:rsidRPr="00D441B4">
        <w:rPr>
          <w:rStyle w:val="m1"/>
        </w:rPr>
        <w:t>&gt;</w:t>
      </w:r>
      <w:r w:rsidRPr="00D441B4">
        <w:rPr>
          <w:rStyle w:val="tx1"/>
        </w:rPr>
        <w:t>BOJANGLES</w:t>
      </w:r>
      <w:r w:rsidRPr="00D441B4">
        <w:rPr>
          <w:rStyle w:val="m1"/>
        </w:rPr>
        <w:t>&lt;/</w:t>
      </w:r>
      <w:r w:rsidRPr="00D441B4">
        <w:rPr>
          <w:rStyle w:val="t1"/>
        </w:rPr>
        <w:t>order:INIT</w:t>
      </w:r>
      <w:r w:rsidRPr="00D441B4">
        <w:rPr>
          <w:rStyle w:val="m1"/>
        </w:rPr>
        <w:t>&gt;</w:t>
      </w:r>
      <w:r w:rsidRPr="00D441B4">
        <w:t xml:space="preserve"> </w:t>
      </w:r>
    </w:p>
    <w:p w14:paraId="6E743EEC"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order:INIT_TEL_NO</w:t>
      </w:r>
      <w:r w:rsidRPr="00D441B4">
        <w:rPr>
          <w:rStyle w:val="m1"/>
        </w:rPr>
        <w:t>&gt;</w:t>
      </w:r>
      <w:r w:rsidRPr="00D441B4">
        <w:rPr>
          <w:rStyle w:val="tx1"/>
        </w:rPr>
        <w:t>8884448888</w:t>
      </w:r>
      <w:r w:rsidRPr="00D441B4">
        <w:rPr>
          <w:rStyle w:val="m1"/>
        </w:rPr>
        <w:t>&lt;/</w:t>
      </w:r>
      <w:r w:rsidRPr="00D441B4">
        <w:rPr>
          <w:rStyle w:val="t1"/>
        </w:rPr>
        <w:t>order:INIT_TEL_NO</w:t>
      </w:r>
      <w:r w:rsidRPr="00D441B4">
        <w:rPr>
          <w:rStyle w:val="m1"/>
        </w:rPr>
        <w:t>&gt;</w:t>
      </w:r>
      <w:r w:rsidRPr="00D441B4">
        <w:t xml:space="preserve"> </w:t>
      </w:r>
    </w:p>
    <w:p w14:paraId="7C9EE61C"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order:INIT_FAX_NO</w:t>
      </w:r>
      <w:r w:rsidRPr="00D441B4">
        <w:rPr>
          <w:rStyle w:val="m1"/>
        </w:rPr>
        <w:t>&gt;</w:t>
      </w:r>
      <w:r w:rsidRPr="00D441B4">
        <w:rPr>
          <w:rStyle w:val="tx1"/>
        </w:rPr>
        <w:t>4448884444</w:t>
      </w:r>
      <w:r w:rsidRPr="00D441B4">
        <w:rPr>
          <w:rStyle w:val="m1"/>
        </w:rPr>
        <w:t>&lt;/</w:t>
      </w:r>
      <w:r w:rsidRPr="00D441B4">
        <w:rPr>
          <w:rStyle w:val="t1"/>
        </w:rPr>
        <w:t>order:INIT_FAX_NO</w:t>
      </w:r>
      <w:r w:rsidRPr="00D441B4">
        <w:rPr>
          <w:rStyle w:val="m1"/>
        </w:rPr>
        <w:t>&gt;</w:t>
      </w:r>
      <w:r w:rsidRPr="00D441B4">
        <w:t xml:space="preserve"> </w:t>
      </w:r>
    </w:p>
    <w:p w14:paraId="76EEB32F"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order:CONTACT</w:t>
      </w:r>
      <w:r w:rsidRPr="00D441B4">
        <w:rPr>
          <w:rStyle w:val="m1"/>
        </w:rPr>
        <w:t>&gt;</w:t>
      </w:r>
    </w:p>
    <w:p w14:paraId="3E5D0B62"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order:LSR</w:t>
      </w:r>
      <w:r w:rsidRPr="00D441B4">
        <w:rPr>
          <w:rStyle w:val="m1"/>
        </w:rPr>
        <w:t>&gt;</w:t>
      </w:r>
    </w:p>
    <w:p w14:paraId="128A8B71" w14:textId="77777777" w:rsidR="0041418E" w:rsidRPr="00D441B4" w:rsidRDefault="0041418E" w:rsidP="0041418E">
      <w:pPr>
        <w:ind w:hanging="480"/>
      </w:pPr>
      <w:hyperlink r:id="rId423" w:anchor="#" w:history="1">
        <w:r w:rsidRPr="00D441B4">
          <w:rPr>
            <w:rStyle w:val="Hyperlink"/>
            <w:b/>
            <w:bCs/>
            <w:color w:val="FF0000"/>
          </w:rPr>
          <w:t>-</w:t>
        </w:r>
      </w:hyperlink>
      <w:r w:rsidRPr="00D441B4">
        <w:t xml:space="preserve"> </w:t>
      </w:r>
      <w:r w:rsidRPr="00D441B4">
        <w:rPr>
          <w:rStyle w:val="m1"/>
        </w:rPr>
        <w:t>&lt;</w:t>
      </w:r>
      <w:r w:rsidRPr="00D441B4">
        <w:rPr>
          <w:rStyle w:val="t1"/>
        </w:rPr>
        <w:t>order:EU</w:t>
      </w:r>
      <w:r w:rsidRPr="00D441B4">
        <w:rPr>
          <w:rStyle w:val="m1"/>
        </w:rPr>
        <w:t>&gt;</w:t>
      </w:r>
    </w:p>
    <w:p w14:paraId="6814238C" w14:textId="77777777" w:rsidR="0041418E" w:rsidRPr="00D441B4" w:rsidRDefault="0041418E" w:rsidP="0041418E">
      <w:pPr>
        <w:ind w:hanging="480"/>
      </w:pPr>
      <w:hyperlink r:id="rId424" w:anchor="#" w:history="1">
        <w:r w:rsidRPr="00D441B4">
          <w:rPr>
            <w:rStyle w:val="Hyperlink"/>
            <w:b/>
            <w:bCs/>
            <w:color w:val="FF0000"/>
          </w:rPr>
          <w:t>-</w:t>
        </w:r>
      </w:hyperlink>
      <w:r w:rsidRPr="00D441B4">
        <w:t xml:space="preserve"> </w:t>
      </w:r>
      <w:r w:rsidRPr="00D441B4">
        <w:rPr>
          <w:rStyle w:val="m1"/>
        </w:rPr>
        <w:t>&lt;</w:t>
      </w:r>
      <w:r w:rsidRPr="00D441B4">
        <w:rPr>
          <w:rStyle w:val="t1"/>
        </w:rPr>
        <w:t>order:EU_ADMIN</w:t>
      </w:r>
      <w:r w:rsidRPr="00D441B4">
        <w:rPr>
          <w:rStyle w:val="m1"/>
        </w:rPr>
        <w:t>&gt;</w:t>
      </w:r>
    </w:p>
    <w:p w14:paraId="67A4A639"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order:DQTY</w:t>
      </w:r>
      <w:r w:rsidRPr="00D441B4">
        <w:rPr>
          <w:rStyle w:val="m1"/>
        </w:rPr>
        <w:t>&gt;</w:t>
      </w:r>
      <w:r w:rsidRPr="00D441B4">
        <w:rPr>
          <w:rStyle w:val="tx1"/>
        </w:rPr>
        <w:t>00001</w:t>
      </w:r>
      <w:r w:rsidRPr="00D441B4">
        <w:rPr>
          <w:rStyle w:val="m1"/>
        </w:rPr>
        <w:t>&lt;/</w:t>
      </w:r>
      <w:r w:rsidRPr="00D441B4">
        <w:rPr>
          <w:rStyle w:val="t1"/>
        </w:rPr>
        <w:t>order:DQTY</w:t>
      </w:r>
      <w:r w:rsidRPr="00D441B4">
        <w:rPr>
          <w:rStyle w:val="m1"/>
        </w:rPr>
        <w:t>&gt;</w:t>
      </w:r>
      <w:r w:rsidRPr="00D441B4">
        <w:t xml:space="preserve"> </w:t>
      </w:r>
    </w:p>
    <w:p w14:paraId="3289B5EB"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order:EU_ADMIN</w:t>
      </w:r>
      <w:r w:rsidRPr="00D441B4">
        <w:rPr>
          <w:rStyle w:val="m1"/>
        </w:rPr>
        <w:t>&gt;</w:t>
      </w:r>
    </w:p>
    <w:p w14:paraId="6814D0B6" w14:textId="77777777" w:rsidR="0041418E" w:rsidRPr="00D441B4" w:rsidRDefault="0041418E" w:rsidP="0041418E">
      <w:pPr>
        <w:ind w:hanging="480"/>
      </w:pPr>
      <w:hyperlink r:id="rId425" w:anchor="#" w:history="1">
        <w:r w:rsidRPr="00D441B4">
          <w:rPr>
            <w:rStyle w:val="Hyperlink"/>
            <w:b/>
            <w:bCs/>
            <w:color w:val="FF0000"/>
          </w:rPr>
          <w:t>-</w:t>
        </w:r>
      </w:hyperlink>
      <w:r w:rsidRPr="00D441B4">
        <w:t xml:space="preserve"> </w:t>
      </w:r>
      <w:r w:rsidRPr="00D441B4">
        <w:rPr>
          <w:rStyle w:val="m1"/>
        </w:rPr>
        <w:t>&lt;</w:t>
      </w:r>
      <w:r w:rsidRPr="00D441B4">
        <w:rPr>
          <w:rStyle w:val="t1"/>
        </w:rPr>
        <w:t>order:EU_DISCONNECT_INFO</w:t>
      </w:r>
      <w:r w:rsidRPr="00D441B4">
        <w:rPr>
          <w:rStyle w:val="m1"/>
        </w:rPr>
        <w:t>&gt;</w:t>
      </w:r>
    </w:p>
    <w:p w14:paraId="0197B5E1"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order:DNUM</w:t>
      </w:r>
      <w:r w:rsidRPr="00D441B4">
        <w:rPr>
          <w:rStyle w:val="m1"/>
        </w:rPr>
        <w:t>&gt;</w:t>
      </w:r>
      <w:r w:rsidRPr="00D441B4">
        <w:rPr>
          <w:rStyle w:val="tx1"/>
        </w:rPr>
        <w:t>00001</w:t>
      </w:r>
      <w:r w:rsidRPr="00D441B4">
        <w:rPr>
          <w:rStyle w:val="m1"/>
        </w:rPr>
        <w:t>&lt;/</w:t>
      </w:r>
      <w:r w:rsidRPr="00D441B4">
        <w:rPr>
          <w:rStyle w:val="t1"/>
        </w:rPr>
        <w:t>order:DNUM</w:t>
      </w:r>
      <w:r w:rsidRPr="00D441B4">
        <w:rPr>
          <w:rStyle w:val="m1"/>
        </w:rPr>
        <w:t>&gt;</w:t>
      </w:r>
      <w:r w:rsidRPr="00D441B4">
        <w:t xml:space="preserve"> </w:t>
      </w:r>
    </w:p>
    <w:p w14:paraId="34293176"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order:DISC_NBR</w:t>
      </w:r>
      <w:r w:rsidRPr="00D441B4">
        <w:rPr>
          <w:rStyle w:val="m1"/>
        </w:rPr>
        <w:t>&gt;</w:t>
      </w:r>
      <w:r w:rsidRPr="00D441B4">
        <w:rPr>
          <w:rStyle w:val="tx1"/>
        </w:rPr>
        <w:t>4236981339</w:t>
      </w:r>
      <w:r w:rsidRPr="00D441B4">
        <w:rPr>
          <w:rStyle w:val="m1"/>
        </w:rPr>
        <w:t>&lt;/</w:t>
      </w:r>
      <w:r w:rsidRPr="00D441B4">
        <w:rPr>
          <w:rStyle w:val="t1"/>
        </w:rPr>
        <w:t>order:DISC_NBR</w:t>
      </w:r>
      <w:r w:rsidRPr="00D441B4">
        <w:rPr>
          <w:rStyle w:val="m1"/>
        </w:rPr>
        <w:t>&gt;</w:t>
      </w:r>
      <w:r w:rsidRPr="00D441B4">
        <w:t xml:space="preserve"> </w:t>
      </w:r>
    </w:p>
    <w:p w14:paraId="2B5B429A" w14:textId="77777777" w:rsidR="0041418E" w:rsidRPr="00D441B4" w:rsidRDefault="0041418E" w:rsidP="0041418E">
      <w:pPr>
        <w:ind w:hanging="480"/>
      </w:pPr>
      <w:hyperlink r:id="rId426" w:anchor="#" w:history="1">
        <w:r w:rsidRPr="00D441B4">
          <w:rPr>
            <w:rStyle w:val="Hyperlink"/>
            <w:b/>
            <w:bCs/>
            <w:color w:val="FF0000"/>
          </w:rPr>
          <w:t>-</w:t>
        </w:r>
      </w:hyperlink>
      <w:r w:rsidRPr="00D441B4">
        <w:t xml:space="preserve"> </w:t>
      </w:r>
      <w:r w:rsidRPr="00D441B4">
        <w:rPr>
          <w:rStyle w:val="m1"/>
        </w:rPr>
        <w:t>&lt;</w:t>
      </w:r>
      <w:r w:rsidRPr="00D441B4">
        <w:rPr>
          <w:rStyle w:val="t1"/>
        </w:rPr>
        <w:t>order:TRANSFER_OF_CALLS_GRP</w:t>
      </w:r>
      <w:r w:rsidRPr="00D441B4">
        <w:rPr>
          <w:rStyle w:val="m1"/>
        </w:rPr>
        <w:t>&gt;</w:t>
      </w:r>
    </w:p>
    <w:p w14:paraId="6716DEE7"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order:TC_OPT</w:t>
      </w:r>
      <w:r w:rsidRPr="00D441B4">
        <w:rPr>
          <w:rStyle w:val="m1"/>
        </w:rPr>
        <w:t>&gt;</w:t>
      </w:r>
      <w:r w:rsidRPr="00D441B4">
        <w:rPr>
          <w:rStyle w:val="tx1"/>
        </w:rPr>
        <w:t>TC</w:t>
      </w:r>
      <w:r w:rsidRPr="00D441B4">
        <w:rPr>
          <w:rStyle w:val="m1"/>
        </w:rPr>
        <w:t>&lt;/</w:t>
      </w:r>
      <w:r w:rsidRPr="00D441B4">
        <w:rPr>
          <w:rStyle w:val="t1"/>
        </w:rPr>
        <w:t>order:TC_OPT</w:t>
      </w:r>
      <w:r w:rsidRPr="00D441B4">
        <w:rPr>
          <w:rStyle w:val="m1"/>
        </w:rPr>
        <w:t>&gt;</w:t>
      </w:r>
      <w:r w:rsidRPr="00D441B4">
        <w:t xml:space="preserve"> </w:t>
      </w:r>
    </w:p>
    <w:p w14:paraId="73723B03"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order:TC_TO_PRI</w:t>
      </w:r>
      <w:r w:rsidRPr="00D441B4">
        <w:rPr>
          <w:rStyle w:val="m1"/>
        </w:rPr>
        <w:t>&gt;</w:t>
      </w:r>
      <w:r w:rsidRPr="00D441B4">
        <w:rPr>
          <w:rStyle w:val="tx1"/>
        </w:rPr>
        <w:t>4236983344</w:t>
      </w:r>
      <w:r w:rsidRPr="00D441B4">
        <w:rPr>
          <w:rStyle w:val="m1"/>
        </w:rPr>
        <w:t>&lt;/</w:t>
      </w:r>
      <w:r w:rsidRPr="00D441B4">
        <w:rPr>
          <w:rStyle w:val="t1"/>
        </w:rPr>
        <w:t>order:TC_TO_PRI</w:t>
      </w:r>
      <w:r w:rsidRPr="00D441B4">
        <w:rPr>
          <w:rStyle w:val="m1"/>
        </w:rPr>
        <w:t>&gt;</w:t>
      </w:r>
      <w:r w:rsidRPr="00D441B4">
        <w:t xml:space="preserve"> </w:t>
      </w:r>
    </w:p>
    <w:p w14:paraId="004EEA9D"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order:TRANSFER_OF_CALLS_GRP</w:t>
      </w:r>
      <w:r w:rsidRPr="00D441B4">
        <w:rPr>
          <w:rStyle w:val="m1"/>
        </w:rPr>
        <w:t>&gt;</w:t>
      </w:r>
    </w:p>
    <w:p w14:paraId="6E8B3AB6"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order:EU_DISCONNECT_INFO</w:t>
      </w:r>
      <w:r w:rsidRPr="00D441B4">
        <w:rPr>
          <w:rStyle w:val="m1"/>
        </w:rPr>
        <w:t>&gt;</w:t>
      </w:r>
    </w:p>
    <w:p w14:paraId="6E58425D" w14:textId="77777777" w:rsidR="0041418E" w:rsidRPr="00D441B4" w:rsidRDefault="0041418E" w:rsidP="0041418E">
      <w:pPr>
        <w:ind w:hanging="480"/>
      </w:pPr>
      <w:hyperlink r:id="rId427" w:anchor="#" w:history="1">
        <w:r w:rsidRPr="00D441B4">
          <w:rPr>
            <w:rStyle w:val="Hyperlink"/>
            <w:b/>
            <w:bCs/>
            <w:color w:val="FF0000"/>
          </w:rPr>
          <w:t>-</w:t>
        </w:r>
      </w:hyperlink>
      <w:r w:rsidRPr="00D441B4">
        <w:t xml:space="preserve"> </w:t>
      </w:r>
      <w:r w:rsidRPr="00D441B4">
        <w:rPr>
          <w:rStyle w:val="m1"/>
        </w:rPr>
        <w:t>&lt;</w:t>
      </w:r>
      <w:r w:rsidRPr="00D441B4">
        <w:rPr>
          <w:rStyle w:val="t1"/>
        </w:rPr>
        <w:t>order:LOC_ACCESS</w:t>
      </w:r>
      <w:r w:rsidRPr="00D441B4">
        <w:rPr>
          <w:rStyle w:val="m1"/>
        </w:rPr>
        <w:t>&gt;</w:t>
      </w:r>
    </w:p>
    <w:p w14:paraId="4AF6E7BD" w14:textId="77777777" w:rsidR="0041418E" w:rsidRPr="00D441B4" w:rsidRDefault="0041418E" w:rsidP="0041418E">
      <w:pPr>
        <w:ind w:hanging="480"/>
      </w:pPr>
      <w:hyperlink r:id="rId428" w:anchor="#" w:history="1">
        <w:r w:rsidRPr="00D441B4">
          <w:rPr>
            <w:rStyle w:val="Hyperlink"/>
            <w:b/>
            <w:bCs/>
            <w:color w:val="FF0000"/>
          </w:rPr>
          <w:t>-</w:t>
        </w:r>
      </w:hyperlink>
      <w:r w:rsidRPr="00D441B4">
        <w:t xml:space="preserve"> </w:t>
      </w:r>
      <w:r w:rsidRPr="00D441B4">
        <w:rPr>
          <w:rStyle w:val="m1"/>
        </w:rPr>
        <w:t>&lt;</w:t>
      </w:r>
      <w:r w:rsidRPr="00D441B4">
        <w:rPr>
          <w:rStyle w:val="t1"/>
        </w:rPr>
        <w:t>order:LOC_ACCESS_HEADER_INFO</w:t>
      </w:r>
      <w:r w:rsidRPr="00D441B4">
        <w:rPr>
          <w:rStyle w:val="m1"/>
        </w:rPr>
        <w:t>&gt;</w:t>
      </w:r>
    </w:p>
    <w:p w14:paraId="7D252489"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order:NAME</w:t>
      </w:r>
      <w:r w:rsidRPr="00D441B4">
        <w:rPr>
          <w:rStyle w:val="m1"/>
        </w:rPr>
        <w:t>&gt;</w:t>
      </w:r>
      <w:r w:rsidRPr="00D441B4">
        <w:rPr>
          <w:rStyle w:val="tx1"/>
        </w:rPr>
        <w:t>Sandy Beach</w:t>
      </w:r>
      <w:r w:rsidRPr="00D441B4">
        <w:rPr>
          <w:rStyle w:val="m1"/>
        </w:rPr>
        <w:t>&lt;/</w:t>
      </w:r>
      <w:r w:rsidRPr="00D441B4">
        <w:rPr>
          <w:rStyle w:val="t1"/>
        </w:rPr>
        <w:t>order:NAME</w:t>
      </w:r>
      <w:r w:rsidRPr="00D441B4">
        <w:rPr>
          <w:rStyle w:val="m1"/>
        </w:rPr>
        <w:t>&gt;</w:t>
      </w:r>
      <w:r w:rsidRPr="00D441B4">
        <w:t xml:space="preserve"> </w:t>
      </w:r>
    </w:p>
    <w:p w14:paraId="14F784AC"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order:LOC_ACCESS_HEADER_INFO</w:t>
      </w:r>
      <w:r w:rsidRPr="00D441B4">
        <w:rPr>
          <w:rStyle w:val="m1"/>
        </w:rPr>
        <w:t>&gt;</w:t>
      </w:r>
    </w:p>
    <w:p w14:paraId="76A97959"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order:LOC_ACCESS</w:t>
      </w:r>
      <w:r w:rsidRPr="00D441B4">
        <w:rPr>
          <w:rStyle w:val="m1"/>
        </w:rPr>
        <w:t>&gt;</w:t>
      </w:r>
    </w:p>
    <w:p w14:paraId="5EA13461"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order:EU</w:t>
      </w:r>
      <w:r w:rsidRPr="00D441B4">
        <w:rPr>
          <w:rStyle w:val="m1"/>
        </w:rPr>
        <w:t>&gt;</w:t>
      </w:r>
    </w:p>
    <w:p w14:paraId="6963608D"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order:LSR_ORD_REQ</w:t>
      </w:r>
      <w:r w:rsidRPr="00D441B4">
        <w:rPr>
          <w:rStyle w:val="m1"/>
        </w:rPr>
        <w:t>&gt;</w:t>
      </w:r>
    </w:p>
    <w:p w14:paraId="247BEFF8"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uom:ATT_LSR_ORD_REQ</w:t>
      </w:r>
      <w:r w:rsidRPr="00D441B4">
        <w:rPr>
          <w:rStyle w:val="m1"/>
        </w:rPr>
        <w:t>&gt;</w:t>
      </w:r>
    </w:p>
    <w:p w14:paraId="41B1C267" w14:textId="77777777" w:rsidR="0041418E" w:rsidRPr="00D441B4" w:rsidRDefault="0041418E" w:rsidP="0041418E">
      <w:pPr>
        <w:rPr>
          <w:b/>
        </w:rPr>
      </w:pPr>
    </w:p>
    <w:p w14:paraId="5B7BC3EE" w14:textId="77777777" w:rsidR="0041418E" w:rsidRPr="00D441B4" w:rsidRDefault="0041418E" w:rsidP="0041418E">
      <w:pPr>
        <w:rPr>
          <w:b/>
        </w:rPr>
      </w:pPr>
    </w:p>
    <w:p w14:paraId="36186B7C" w14:textId="77777777" w:rsidR="0041418E" w:rsidRPr="00D441B4" w:rsidRDefault="0041418E" w:rsidP="0041418E">
      <w:pPr>
        <w:rPr>
          <w:b/>
        </w:rPr>
      </w:pPr>
      <w:r w:rsidRPr="00D441B4">
        <w:t>XML OUTPUT:</w:t>
      </w:r>
    </w:p>
    <w:p w14:paraId="61E04EB5" w14:textId="77777777" w:rsidR="0041418E" w:rsidRPr="00D441B4" w:rsidRDefault="0041418E" w:rsidP="0041418E">
      <w:pPr>
        <w:rPr>
          <w:b/>
        </w:rPr>
      </w:pPr>
    </w:p>
    <w:p w14:paraId="76C88B4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&lt;senderid&gt;ATT-OR-SAT&lt;/senderid&gt;</w:t>
      </w:r>
    </w:p>
    <w:p w14:paraId="06937B16"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&lt;receiverid&gt;CTE-VALIDATOR&lt;/receiverid&gt;</w:t>
      </w:r>
    </w:p>
    <w:p w14:paraId="62E5A447"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&lt;messagetype&gt;LSRUOM&lt;/messagetype&gt;</w:t>
      </w:r>
    </w:p>
    <w:p w14:paraId="1EDC14DB"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&lt;lsogversion&gt;10.05&lt;/lsogversion&gt;</w:t>
      </w:r>
    </w:p>
    <w:p w14:paraId="7C18DFF6"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&lt;ordertype&gt;ORDER&lt;/ordertype&gt;</w:t>
      </w:r>
    </w:p>
    <w:p w14:paraId="6154C85E"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&lt;/header&gt;</w:t>
      </w:r>
    </w:p>
    <w:p w14:paraId="0C979C7D"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&lt;m2:LSR_RESP xmlns:m2="http://lsr.att.com/obf/tML/UOM"&gt;</w:t>
      </w:r>
    </w:p>
    <w:p w14:paraId="2F5B0ED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&lt;m2:HDR&gt;</w:t>
      </w:r>
    </w:p>
    <w:p w14:paraId="53547CF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&lt;m2:MESSAGE_ID&gt;1246286701153671.2353824141497&lt;/m2:MESSAGE_ID&gt;</w:t>
      </w:r>
    </w:p>
    <w:p w14:paraId="6B4AA7B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&lt;m2:CCNA&gt;ZXL&lt;/m2:CCNA&gt;</w:t>
      </w:r>
    </w:p>
    <w:p w14:paraId="2A10A964"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&lt;m2:MSG_TIMESTAMP&gt;2009-06-29T09:45:01-05:00&lt;/m2:MSG_TIMESTAMP&gt;</w:t>
      </w:r>
    </w:p>
    <w:p w14:paraId="5C3F24B0"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&lt;m2:PON&gt;CVT0M014R31DBC&lt;/m2:PON&gt;</w:t>
      </w:r>
    </w:p>
    <w:p w14:paraId="7D6F5916"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&lt;m2:VER&gt;00&lt;/m2:VER&gt;</w:t>
      </w:r>
    </w:p>
    <w:p w14:paraId="33B9A970"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&lt;m2:ATN&gt;4236981339&lt;/m2:ATN&gt;</w:t>
      </w:r>
    </w:p>
    <w:p w14:paraId="74A5FEAF"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&lt;m2:LSR_NO&gt;20090629L00032-00&lt;/m2:LSR_NO&gt;</w:t>
      </w:r>
    </w:p>
    <w:p w14:paraId="1F2866F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&lt;m2:CC&gt;9999&lt;/m2:CC&gt;</w:t>
      </w:r>
    </w:p>
    <w:p w14:paraId="6C0351C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&lt;m2:CLEC_APPL_ID&gt;CTE-VALIDATOR&lt;/m2:CLEC_APPL_ID&gt;</w:t>
      </w:r>
    </w:p>
    <w:p w14:paraId="5664E14F"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&lt;m2:CLEC_APPL_PASSWORD&gt;PA$$WORD&lt;/m2:CLEC_APPL_PASSWORD&gt;</w:t>
      </w:r>
    </w:p>
    <w:p w14:paraId="77247F8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&lt;m2:DTSENT&gt;200906290945AM&lt;/m2:DTSENT&gt;</w:t>
      </w:r>
    </w:p>
    <w:p w14:paraId="4E3CF9C4"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&lt;m2:ORD&gt;D95VYNX4&lt;/m2:ORD&gt;</w:t>
      </w:r>
    </w:p>
    <w:p w14:paraId="1446B62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&lt;m2:STATUS_CODE&gt;PD&lt;/m2:STATUS_CODE&gt;</w:t>
      </w:r>
    </w:p>
    <w:p w14:paraId="77C61FB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&lt;m2:STATUS_MSG&gt;PENDING ORDER&lt;/m2:STATUS_MSG&gt;</w:t>
      </w:r>
    </w:p>
    <w:p w14:paraId="06BAFEB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&lt;m2:REMARKS&gt;Facilities have been checked&lt;/m2:REMARKS&gt;</w:t>
      </w:r>
    </w:p>
    <w:p w14:paraId="4ECA0FC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&lt;m2:TRAN_ACK_TYPE&gt;NA&lt;/m2:TRAN_ACK_TYPE&gt;</w:t>
      </w:r>
    </w:p>
    <w:p w14:paraId="38CC8E67"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&lt;m2:TRANS_SET_PURPOSE_CODE&gt;08&lt;/m2:TRANS_SET_PURPOSE_CODE&gt;</w:t>
      </w:r>
    </w:p>
    <w:p w14:paraId="1A7FCCF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&lt;/m2:HDR&gt;</w:t>
      </w:r>
    </w:p>
    <w:p w14:paraId="33E75834"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&lt;m2:NOTIFICATION&gt;</w:t>
      </w:r>
    </w:p>
    <w:p w14:paraId="4D2FA45F"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&lt;m2:FIRM_ORDER_NOTIFICATION&gt;</w:t>
      </w:r>
    </w:p>
    <w:p w14:paraId="37C1B66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&lt;m2:NOTIFICATION_ADMIN&gt;</w:t>
      </w:r>
    </w:p>
    <w:p w14:paraId="1D7FDB8C"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&lt;m2:INIT&gt;BOJANGLES&lt;/m2:INIT&gt;</w:t>
      </w:r>
    </w:p>
    <w:p w14:paraId="4D1657EF"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&lt;m2:INIT_TEL_NO&gt;8884448888&lt;/m2:INIT_TEL_NO&gt;</w:t>
      </w:r>
    </w:p>
    <w:p w14:paraId="6D385000"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&lt;m2:REP&gt;LCSC&lt;/m2:REP&gt;</w:t>
      </w:r>
    </w:p>
    <w:p w14:paraId="24620A96"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&lt;m2:REP_TEL_NO&gt;8006670807&lt;/m2:REP_TEL_NO&gt;</w:t>
      </w:r>
    </w:p>
    <w:p w14:paraId="603CD64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&lt;m2:DD_CD&gt;20091204&lt;/m2:DD_CD&gt;</w:t>
      </w:r>
    </w:p>
    <w:p w14:paraId="18F4A3E8"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&lt;m2:BAN1&gt;615Q886621621&lt;/m2:BAN1&gt;</w:t>
      </w:r>
    </w:p>
    <w:p w14:paraId="7C40AD68"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&lt;/m2:NOTIFICATION_ADMIN&gt;</w:t>
      </w:r>
    </w:p>
    <w:p w14:paraId="58495C7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&lt;/m2:FIRM_ORDER_NOTIFICATION&gt;</w:t>
      </w:r>
    </w:p>
    <w:p w14:paraId="116D8B2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&lt;/m2:NOTIFICATION&gt;</w:t>
      </w:r>
    </w:p>
    <w:p w14:paraId="328091BE"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&lt;/m2:LSR_RESP&gt;</w:t>
      </w:r>
    </w:p>
    <w:p w14:paraId="0963E471"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&lt;/m1:ATT_LSR_ORD_RSP&gt;</w:t>
      </w:r>
    </w:p>
    <w:p w14:paraId="583F824A" w14:textId="77777777" w:rsidR="006A4E58" w:rsidRPr="00BE0C02" w:rsidRDefault="006A4E58" w:rsidP="006A4E58"/>
    <w:p w14:paraId="1776366A" w14:textId="77777777" w:rsidR="006A4E58" w:rsidRDefault="006A4E58">
      <w:pPr>
        <w:pStyle w:val="BodyText3"/>
      </w:pPr>
    </w:p>
    <w:p w14:paraId="2D1238B5" w14:textId="77777777" w:rsidR="006A4E58" w:rsidRDefault="006A4E58">
      <w:pPr>
        <w:pStyle w:val="BodyText3"/>
      </w:pPr>
    </w:p>
    <w:p w14:paraId="2F163413" w14:textId="77777777" w:rsidR="00B752E4" w:rsidRDefault="000A4F99">
      <w:pPr>
        <w:pStyle w:val="BodyText3"/>
      </w:pPr>
      <w:r>
        <w:br w:type="page"/>
      </w:r>
      <w:r w:rsidR="00B752E4">
        <w:t>TEST CASE M015: Scenario Description: *(Act=D) Complete disconnect of account – LNA=N/A</w:t>
      </w:r>
    </w:p>
    <w:p w14:paraId="01D878D9" w14:textId="77777777" w:rsidR="00B752E4" w:rsidRDefault="00B752E4">
      <w:pPr>
        <w:pStyle w:val="Heading3"/>
        <w:rPr>
          <w:i w:val="0"/>
          <w:iCs w:val="0"/>
        </w:rPr>
      </w:pPr>
      <w:r>
        <w:rPr>
          <w:i w:val="0"/>
          <w:iCs w:val="0"/>
        </w:rPr>
        <w:t>Type of Account:  Business / Single Line</w:t>
      </w:r>
    </w:p>
    <w:p w14:paraId="68A0DC4B" w14:textId="77777777" w:rsidR="000A4F99" w:rsidRPr="000A4F99" w:rsidRDefault="000A4F99" w:rsidP="000A4F99"/>
    <w:p w14:paraId="7E3023AE" w14:textId="77777777" w:rsidR="00B752E4" w:rsidRPr="000A4F99" w:rsidRDefault="00B752E4">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90"/>
        <w:gridCol w:w="4320"/>
        <w:gridCol w:w="2430"/>
      </w:tblGrid>
      <w:tr w:rsidR="00B752E4" w:rsidRPr="005914A2" w14:paraId="2C56D193" w14:textId="77777777">
        <w:trPr>
          <w:tblHeader/>
        </w:trPr>
        <w:tc>
          <w:tcPr>
            <w:tcW w:w="1890" w:type="dxa"/>
            <w:tcBorders>
              <w:top w:val="single" w:sz="12" w:space="0" w:color="auto"/>
              <w:left w:val="single" w:sz="12" w:space="0" w:color="auto"/>
              <w:bottom w:val="single" w:sz="6" w:space="0" w:color="auto"/>
              <w:right w:val="single" w:sz="6" w:space="0" w:color="auto"/>
            </w:tcBorders>
          </w:tcPr>
          <w:p w14:paraId="17D5B36A"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320" w:type="dxa"/>
            <w:tcBorders>
              <w:top w:val="single" w:sz="12" w:space="0" w:color="auto"/>
              <w:left w:val="single" w:sz="6" w:space="0" w:color="auto"/>
              <w:bottom w:val="single" w:sz="6" w:space="0" w:color="auto"/>
              <w:right w:val="single" w:sz="6" w:space="0" w:color="auto"/>
            </w:tcBorders>
          </w:tcPr>
          <w:p w14:paraId="7C509DE1"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3BC5BFAB"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76E4C8A3"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tcPr>
          <w:p w14:paraId="19B2AEB3"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0065CD73"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tcPr>
          <w:p w14:paraId="41F21D96" w14:textId="77777777" w:rsidR="00B752E4" w:rsidRPr="005914A2" w:rsidRDefault="00B752E4">
            <w:pPr>
              <w:pStyle w:val="Heading4"/>
              <w:rPr>
                <w:rFonts w:cs="Arial"/>
                <w:b/>
                <w:bCs/>
                <w:i w:val="0"/>
                <w:iCs w:val="0"/>
              </w:rPr>
            </w:pPr>
            <w:r w:rsidRPr="005914A2">
              <w:rPr>
                <w:rFonts w:cs="Arial"/>
                <w:b/>
                <w:bCs/>
                <w:i w:val="0"/>
                <w:iCs w:val="0"/>
              </w:rPr>
              <w:t>Administration Section</w:t>
            </w:r>
          </w:p>
        </w:tc>
      </w:tr>
      <w:tr w:rsidR="00B752E4" w:rsidRPr="005914A2" w14:paraId="41A0C109"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5C8772F7" w14:textId="77777777" w:rsidR="00B752E4" w:rsidRPr="005914A2" w:rsidRDefault="00B752E4">
            <w:pPr>
              <w:pStyle w:val="FORMDATA"/>
              <w:rPr>
                <w:b/>
                <w:color w:val="auto"/>
              </w:rPr>
            </w:pPr>
            <w:r w:rsidRPr="005914A2">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35264CB"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AF199AA" w14:textId="77777777" w:rsidR="00B752E4" w:rsidRPr="005914A2" w:rsidRDefault="00B752E4">
            <w:pPr>
              <w:pStyle w:val="FORMDATA"/>
              <w:rPr>
                <w:b/>
                <w:color w:val="auto"/>
              </w:rPr>
            </w:pPr>
            <w:r w:rsidRPr="005914A2">
              <w:rPr>
                <w:b/>
                <w:color w:val="auto"/>
              </w:rPr>
              <w:t>ZXL</w:t>
            </w:r>
          </w:p>
        </w:tc>
      </w:tr>
      <w:tr w:rsidR="00B752E4" w:rsidRPr="005914A2" w14:paraId="7E2B8FC6" w14:textId="77777777">
        <w:tc>
          <w:tcPr>
            <w:tcW w:w="1890" w:type="dxa"/>
            <w:tcBorders>
              <w:top w:val="single" w:sz="6" w:space="0" w:color="auto"/>
              <w:left w:val="single" w:sz="12" w:space="0" w:color="auto"/>
              <w:bottom w:val="single" w:sz="6" w:space="0" w:color="auto"/>
              <w:right w:val="single" w:sz="6" w:space="0" w:color="auto"/>
            </w:tcBorders>
          </w:tcPr>
          <w:p w14:paraId="4F1A4B8A" w14:textId="77777777" w:rsidR="00B752E4" w:rsidRPr="005914A2" w:rsidRDefault="00B752E4">
            <w:pPr>
              <w:pStyle w:val="FORMDATA"/>
              <w:rPr>
                <w:b/>
                <w:color w:val="auto"/>
              </w:rPr>
            </w:pPr>
            <w:r w:rsidRPr="005914A2">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ED0BBBC"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68BEE387" w14:textId="77777777" w:rsidR="00B752E4" w:rsidRPr="005914A2" w:rsidRDefault="00B752E4">
            <w:pPr>
              <w:pStyle w:val="FORMDATA"/>
              <w:rPr>
                <w:b/>
                <w:color w:val="auto"/>
              </w:rPr>
            </w:pPr>
            <w:r w:rsidRPr="005914A2">
              <w:rPr>
                <w:b/>
                <w:color w:val="auto"/>
              </w:rPr>
              <w:t>M15</w:t>
            </w:r>
          </w:p>
        </w:tc>
      </w:tr>
      <w:tr w:rsidR="00B752E4" w:rsidRPr="005914A2" w14:paraId="79A2032C" w14:textId="77777777">
        <w:tc>
          <w:tcPr>
            <w:tcW w:w="1890" w:type="dxa"/>
            <w:tcBorders>
              <w:top w:val="single" w:sz="6" w:space="0" w:color="auto"/>
              <w:left w:val="single" w:sz="12" w:space="0" w:color="auto"/>
              <w:bottom w:val="single" w:sz="6" w:space="0" w:color="auto"/>
              <w:right w:val="single" w:sz="6" w:space="0" w:color="auto"/>
            </w:tcBorders>
          </w:tcPr>
          <w:p w14:paraId="6837A80C" w14:textId="77777777" w:rsidR="00B752E4" w:rsidRPr="005914A2" w:rsidRDefault="00B752E4">
            <w:pPr>
              <w:pStyle w:val="FORMDATA"/>
              <w:rPr>
                <w:b/>
                <w:color w:val="auto"/>
              </w:rPr>
            </w:pPr>
            <w:r w:rsidRPr="005914A2">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3A36BDC9"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11B914C" w14:textId="77777777" w:rsidR="00B752E4" w:rsidRPr="005914A2" w:rsidRDefault="00B752E4">
            <w:pPr>
              <w:pStyle w:val="FORMDATA"/>
              <w:rPr>
                <w:b/>
                <w:color w:val="auto"/>
              </w:rPr>
            </w:pPr>
            <w:r w:rsidRPr="005914A2">
              <w:rPr>
                <w:b/>
                <w:color w:val="auto"/>
              </w:rPr>
              <w:t>910205</w:t>
            </w:r>
            <w:r w:rsidR="00056842" w:rsidRPr="005914A2">
              <w:rPr>
                <w:b/>
                <w:color w:val="auto"/>
              </w:rPr>
              <w:t>7669</w:t>
            </w:r>
          </w:p>
        </w:tc>
      </w:tr>
      <w:tr w:rsidR="00B752E4" w:rsidRPr="005914A2" w14:paraId="6E0E9B5A" w14:textId="77777777">
        <w:tc>
          <w:tcPr>
            <w:tcW w:w="1890" w:type="dxa"/>
            <w:tcBorders>
              <w:top w:val="single" w:sz="6" w:space="0" w:color="auto"/>
              <w:left w:val="single" w:sz="12" w:space="0" w:color="auto"/>
              <w:bottom w:val="single" w:sz="6" w:space="0" w:color="auto"/>
              <w:right w:val="single" w:sz="6" w:space="0" w:color="auto"/>
            </w:tcBorders>
          </w:tcPr>
          <w:p w14:paraId="5760A4C5" w14:textId="77777777" w:rsidR="00B752E4" w:rsidRPr="005914A2" w:rsidRDefault="00B752E4">
            <w:pPr>
              <w:pStyle w:val="FORMDATA"/>
              <w:rPr>
                <w:b/>
                <w:color w:val="auto"/>
              </w:rPr>
            </w:pPr>
            <w:r w:rsidRPr="005914A2">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319E0816"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16A90AC3" w14:textId="77777777" w:rsidR="00B752E4" w:rsidRPr="005914A2" w:rsidRDefault="00B752E4">
            <w:pPr>
              <w:pStyle w:val="FORMDATA"/>
              <w:rPr>
                <w:b/>
                <w:color w:val="auto"/>
              </w:rPr>
            </w:pPr>
            <w:r w:rsidRPr="005914A2">
              <w:rPr>
                <w:b/>
                <w:color w:val="auto"/>
              </w:rPr>
              <w:t>CAVENOBILL</w:t>
            </w:r>
          </w:p>
        </w:tc>
      </w:tr>
      <w:tr w:rsidR="00B752E4" w:rsidRPr="005914A2" w14:paraId="616B7808" w14:textId="77777777">
        <w:trPr>
          <w:trHeight w:val="72"/>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416AB498" w14:textId="77777777" w:rsidR="00B752E4" w:rsidRPr="005914A2" w:rsidRDefault="00B752E4">
            <w:pPr>
              <w:pStyle w:val="FORMDATA"/>
              <w:rPr>
                <w:b/>
                <w:color w:val="auto"/>
              </w:rPr>
            </w:pPr>
            <w:r w:rsidRPr="005914A2">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59F1073"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246CE77" w14:textId="77777777" w:rsidR="00B752E4" w:rsidRPr="005914A2" w:rsidRDefault="00B752E4">
            <w:pPr>
              <w:pStyle w:val="FORMDATA"/>
              <w:rPr>
                <w:b/>
                <w:color w:val="auto"/>
              </w:rPr>
            </w:pPr>
            <w:r w:rsidRPr="005914A2">
              <w:rPr>
                <w:b/>
                <w:color w:val="auto"/>
              </w:rPr>
              <w:t>LCSC</w:t>
            </w:r>
          </w:p>
        </w:tc>
      </w:tr>
      <w:tr w:rsidR="00B752E4" w:rsidRPr="005914A2" w14:paraId="4596AE0F"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72E8ABB6" w14:textId="77777777" w:rsidR="00B752E4" w:rsidRPr="005914A2" w:rsidRDefault="00B752E4">
            <w:pPr>
              <w:pStyle w:val="FORMDATA"/>
              <w:rPr>
                <w:b/>
                <w:color w:val="auto"/>
              </w:rPr>
            </w:pPr>
            <w:r w:rsidRPr="005914A2">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3105908"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53461C0" w14:textId="77777777" w:rsidR="00B752E4" w:rsidRPr="005914A2" w:rsidRDefault="00B752E4">
            <w:pPr>
              <w:pStyle w:val="FORMDATA"/>
              <w:rPr>
                <w:b/>
                <w:color w:val="auto"/>
              </w:rPr>
            </w:pPr>
            <w:r w:rsidRPr="005914A2">
              <w:rPr>
                <w:b/>
                <w:color w:val="auto"/>
              </w:rPr>
              <w:t>20030328</w:t>
            </w:r>
          </w:p>
        </w:tc>
      </w:tr>
      <w:tr w:rsidR="00B752E4" w:rsidRPr="005914A2" w14:paraId="1574B6D5" w14:textId="77777777">
        <w:tc>
          <w:tcPr>
            <w:tcW w:w="1890" w:type="dxa"/>
            <w:tcBorders>
              <w:top w:val="single" w:sz="6" w:space="0" w:color="auto"/>
              <w:left w:val="single" w:sz="12" w:space="0" w:color="auto"/>
              <w:bottom w:val="single" w:sz="6" w:space="0" w:color="auto"/>
              <w:right w:val="single" w:sz="6" w:space="0" w:color="auto"/>
            </w:tcBorders>
          </w:tcPr>
          <w:p w14:paraId="40A04ED7" w14:textId="77777777" w:rsidR="00B752E4" w:rsidRPr="005914A2" w:rsidRDefault="00B752E4">
            <w:pPr>
              <w:pStyle w:val="FORMDATA"/>
              <w:rPr>
                <w:b/>
                <w:color w:val="auto"/>
              </w:rPr>
            </w:pPr>
            <w:r w:rsidRPr="005914A2">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60FD5C54"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72CBF4A1" w14:textId="77777777" w:rsidR="00B752E4" w:rsidRPr="005914A2" w:rsidRDefault="00B752E4">
            <w:pPr>
              <w:pStyle w:val="FORMDATA"/>
              <w:rPr>
                <w:b/>
                <w:color w:val="auto"/>
              </w:rPr>
            </w:pPr>
            <w:r w:rsidRPr="005914A2">
              <w:rPr>
                <w:b/>
                <w:color w:val="auto"/>
              </w:rPr>
              <w:t>20030428</w:t>
            </w:r>
          </w:p>
        </w:tc>
      </w:tr>
      <w:tr w:rsidR="00B752E4" w:rsidRPr="005914A2" w14:paraId="62C91757" w14:textId="77777777">
        <w:tc>
          <w:tcPr>
            <w:tcW w:w="1890" w:type="dxa"/>
            <w:tcBorders>
              <w:top w:val="single" w:sz="6" w:space="0" w:color="auto"/>
              <w:left w:val="single" w:sz="12" w:space="0" w:color="auto"/>
              <w:bottom w:val="single" w:sz="6" w:space="0" w:color="auto"/>
              <w:right w:val="single" w:sz="6" w:space="0" w:color="auto"/>
            </w:tcBorders>
          </w:tcPr>
          <w:p w14:paraId="3996C40C" w14:textId="77777777" w:rsidR="00B752E4" w:rsidRPr="005914A2" w:rsidRDefault="00B752E4">
            <w:pPr>
              <w:pStyle w:val="FORMDATA"/>
              <w:rPr>
                <w:b/>
                <w:color w:val="auto"/>
              </w:rPr>
            </w:pPr>
            <w:r w:rsidRPr="005914A2">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67EBE2D0"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5F693953" w14:textId="77777777" w:rsidR="00B752E4" w:rsidRPr="005914A2" w:rsidRDefault="00B752E4">
            <w:pPr>
              <w:pStyle w:val="FORMDATA"/>
              <w:rPr>
                <w:b/>
                <w:color w:val="auto"/>
              </w:rPr>
            </w:pPr>
            <w:r w:rsidRPr="005914A2">
              <w:rPr>
                <w:b/>
                <w:color w:val="auto"/>
              </w:rPr>
              <w:t>MB</w:t>
            </w:r>
          </w:p>
        </w:tc>
      </w:tr>
      <w:tr w:rsidR="00B752E4" w:rsidRPr="005914A2" w14:paraId="3DF61910" w14:textId="77777777">
        <w:tc>
          <w:tcPr>
            <w:tcW w:w="1890" w:type="dxa"/>
            <w:tcBorders>
              <w:top w:val="single" w:sz="6" w:space="0" w:color="auto"/>
              <w:left w:val="single" w:sz="12" w:space="0" w:color="auto"/>
              <w:bottom w:val="single" w:sz="6" w:space="0" w:color="auto"/>
              <w:right w:val="single" w:sz="6" w:space="0" w:color="auto"/>
            </w:tcBorders>
          </w:tcPr>
          <w:p w14:paraId="57915DEA" w14:textId="77777777" w:rsidR="00B752E4" w:rsidRPr="005914A2" w:rsidRDefault="00B752E4">
            <w:pPr>
              <w:pStyle w:val="FORMDATA"/>
              <w:rPr>
                <w:b/>
                <w:color w:val="auto"/>
              </w:rPr>
            </w:pPr>
            <w:r w:rsidRPr="005914A2">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7ECCB6C4"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0E8C7877" w14:textId="77777777" w:rsidR="00B752E4" w:rsidRPr="005914A2" w:rsidRDefault="00B752E4">
            <w:pPr>
              <w:pStyle w:val="FORMDATA"/>
              <w:rPr>
                <w:b/>
                <w:color w:val="auto"/>
              </w:rPr>
            </w:pPr>
            <w:r w:rsidRPr="005914A2">
              <w:rPr>
                <w:b/>
                <w:color w:val="auto"/>
              </w:rPr>
              <w:t>D</w:t>
            </w:r>
          </w:p>
        </w:tc>
      </w:tr>
      <w:tr w:rsidR="00B752E4" w:rsidRPr="005914A2" w14:paraId="027805D5" w14:textId="77777777">
        <w:tc>
          <w:tcPr>
            <w:tcW w:w="1890" w:type="dxa"/>
            <w:tcBorders>
              <w:top w:val="single" w:sz="6" w:space="0" w:color="auto"/>
              <w:left w:val="single" w:sz="12" w:space="0" w:color="auto"/>
              <w:bottom w:val="single" w:sz="6" w:space="0" w:color="auto"/>
              <w:right w:val="single" w:sz="6" w:space="0" w:color="auto"/>
            </w:tcBorders>
          </w:tcPr>
          <w:p w14:paraId="252C5E9E" w14:textId="77777777" w:rsidR="00B752E4" w:rsidRPr="005914A2" w:rsidRDefault="00B752E4">
            <w:pPr>
              <w:pStyle w:val="FORMDATA"/>
              <w:rPr>
                <w:b/>
                <w:color w:val="auto"/>
              </w:rPr>
            </w:pPr>
            <w:r w:rsidRPr="005914A2">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3236AB24"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76505273" w14:textId="77777777" w:rsidR="00B752E4" w:rsidRPr="005914A2" w:rsidRDefault="00B752E4">
            <w:pPr>
              <w:pStyle w:val="FORMDATA"/>
              <w:rPr>
                <w:b/>
                <w:color w:val="auto"/>
              </w:rPr>
            </w:pPr>
            <w:r w:rsidRPr="005914A2">
              <w:rPr>
                <w:b/>
                <w:color w:val="auto"/>
              </w:rPr>
              <w:t>9999</w:t>
            </w:r>
          </w:p>
        </w:tc>
      </w:tr>
      <w:tr w:rsidR="00B752E4" w:rsidRPr="005914A2" w14:paraId="2D164761" w14:textId="77777777">
        <w:tc>
          <w:tcPr>
            <w:tcW w:w="1890" w:type="dxa"/>
            <w:tcBorders>
              <w:top w:val="single" w:sz="6" w:space="0" w:color="auto"/>
              <w:left w:val="single" w:sz="12" w:space="0" w:color="auto"/>
              <w:bottom w:val="single" w:sz="6" w:space="0" w:color="auto"/>
              <w:right w:val="single" w:sz="6" w:space="0" w:color="auto"/>
            </w:tcBorders>
          </w:tcPr>
          <w:p w14:paraId="51848030" w14:textId="77777777" w:rsidR="00B752E4" w:rsidRPr="005914A2" w:rsidRDefault="00B752E4">
            <w:pPr>
              <w:pStyle w:val="FORMDATA"/>
              <w:rPr>
                <w:b/>
                <w:color w:val="auto"/>
              </w:rPr>
            </w:pPr>
            <w:r w:rsidRPr="005914A2">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63369A0A"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0C051FE" w14:textId="77777777" w:rsidR="00B752E4" w:rsidRPr="005914A2" w:rsidRDefault="00B752E4">
            <w:pPr>
              <w:pStyle w:val="FORMDATA"/>
              <w:rPr>
                <w:b/>
                <w:color w:val="auto"/>
                <w:lang w:val="fr-FR"/>
              </w:rPr>
            </w:pPr>
            <w:r w:rsidRPr="005914A2">
              <w:rPr>
                <w:b/>
                <w:color w:val="auto"/>
                <w:lang w:val="fr-FR"/>
              </w:rPr>
              <w:t>1BM-</w:t>
            </w:r>
          </w:p>
        </w:tc>
      </w:tr>
      <w:tr w:rsidR="00B752E4" w:rsidRPr="005914A2" w14:paraId="548F7E9A"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tcPr>
          <w:p w14:paraId="4ABD205D"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20D479A5" w14:textId="77777777">
        <w:tc>
          <w:tcPr>
            <w:tcW w:w="1890" w:type="dxa"/>
            <w:tcBorders>
              <w:top w:val="single" w:sz="6" w:space="0" w:color="auto"/>
              <w:left w:val="single" w:sz="12" w:space="0" w:color="auto"/>
              <w:bottom w:val="single" w:sz="6" w:space="0" w:color="auto"/>
              <w:right w:val="single" w:sz="6" w:space="0" w:color="auto"/>
            </w:tcBorders>
          </w:tcPr>
          <w:p w14:paraId="1FF8CC96" w14:textId="77777777" w:rsidR="00B752E4" w:rsidRPr="005914A2" w:rsidRDefault="00B752E4">
            <w:pPr>
              <w:pStyle w:val="FORMDATA"/>
              <w:rPr>
                <w:b/>
                <w:color w:val="auto"/>
              </w:rPr>
            </w:pPr>
            <w:r w:rsidRPr="005914A2">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26CD6CE3"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31D70480" w14:textId="77777777" w:rsidR="00B752E4" w:rsidRPr="005914A2" w:rsidRDefault="00B752E4">
            <w:pPr>
              <w:pStyle w:val="FORMDATA"/>
              <w:rPr>
                <w:b/>
                <w:color w:val="auto"/>
                <w:lang w:val="fr-FR"/>
              </w:rPr>
            </w:pPr>
            <w:r w:rsidRPr="005914A2">
              <w:rPr>
                <w:b/>
                <w:color w:val="auto"/>
                <w:lang w:val="fr-FR"/>
              </w:rPr>
              <w:t>704Q886621621</w:t>
            </w:r>
          </w:p>
        </w:tc>
      </w:tr>
      <w:tr w:rsidR="00B752E4" w:rsidRPr="005914A2" w14:paraId="7278841E"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tcPr>
          <w:p w14:paraId="124B6BF0"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23E1D72F"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14715A01" w14:textId="77777777" w:rsidR="00B752E4" w:rsidRPr="005914A2" w:rsidRDefault="00B752E4">
            <w:pPr>
              <w:pStyle w:val="FORMDATA"/>
              <w:rPr>
                <w:b/>
                <w:color w:val="auto"/>
              </w:rPr>
            </w:pPr>
            <w:r w:rsidRPr="005914A2">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968971"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9238CEB" w14:textId="77777777" w:rsidR="00B752E4" w:rsidRPr="005914A2" w:rsidRDefault="00B752E4">
            <w:pPr>
              <w:pStyle w:val="FORMDATA"/>
              <w:rPr>
                <w:b/>
                <w:color w:val="auto"/>
              </w:rPr>
            </w:pPr>
            <w:r w:rsidRPr="005914A2">
              <w:rPr>
                <w:b/>
                <w:color w:val="auto"/>
              </w:rPr>
              <w:t>Bojangles</w:t>
            </w:r>
          </w:p>
        </w:tc>
      </w:tr>
      <w:tr w:rsidR="00B752E4" w:rsidRPr="005914A2" w14:paraId="07405B4E"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2A08E850" w14:textId="77777777" w:rsidR="00B752E4" w:rsidRPr="005914A2" w:rsidRDefault="00B752E4">
            <w:pPr>
              <w:pStyle w:val="FORMDATA"/>
              <w:rPr>
                <w:b/>
                <w:color w:val="auto"/>
              </w:rPr>
            </w:pPr>
            <w:r w:rsidRPr="005914A2">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2C50E6B"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CC6F20B" w14:textId="77777777" w:rsidR="00B752E4" w:rsidRPr="005914A2" w:rsidRDefault="00B752E4">
            <w:pPr>
              <w:pStyle w:val="FORMDATA"/>
              <w:rPr>
                <w:b/>
                <w:color w:val="auto"/>
              </w:rPr>
            </w:pPr>
            <w:r w:rsidRPr="005914A2">
              <w:rPr>
                <w:b/>
                <w:color w:val="auto"/>
              </w:rPr>
              <w:t>8884448888</w:t>
            </w:r>
          </w:p>
        </w:tc>
      </w:tr>
      <w:tr w:rsidR="00B752E4" w:rsidRPr="005914A2" w14:paraId="265C9AD3"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4AFB6181" w14:textId="77777777" w:rsidR="00B752E4" w:rsidRPr="005914A2" w:rsidRDefault="00B752E4">
            <w:pPr>
              <w:pStyle w:val="FORMDATA"/>
              <w:rPr>
                <w:b/>
                <w:color w:val="auto"/>
              </w:rPr>
            </w:pPr>
            <w:r w:rsidRPr="005914A2">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8D8651C"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0ABB572" w14:textId="77777777" w:rsidR="00B752E4" w:rsidRPr="005914A2" w:rsidRDefault="00B752E4">
            <w:pPr>
              <w:pStyle w:val="FORMDATA"/>
              <w:rPr>
                <w:b/>
                <w:color w:val="auto"/>
              </w:rPr>
            </w:pPr>
            <w:r w:rsidRPr="005914A2">
              <w:rPr>
                <w:b/>
                <w:color w:val="auto"/>
              </w:rPr>
              <w:t>4448884444</w:t>
            </w:r>
          </w:p>
        </w:tc>
      </w:tr>
      <w:tr w:rsidR="00B752E4" w:rsidRPr="005914A2" w14:paraId="758FA02D"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tcPr>
          <w:p w14:paraId="49AC6446"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15D9BF62"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tcPr>
          <w:p w14:paraId="2200DAE1"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3E1E69DD" w14:textId="77777777">
        <w:tc>
          <w:tcPr>
            <w:tcW w:w="1890" w:type="dxa"/>
            <w:tcBorders>
              <w:top w:val="single" w:sz="6" w:space="0" w:color="auto"/>
              <w:left w:val="single" w:sz="12" w:space="0" w:color="auto"/>
              <w:bottom w:val="single" w:sz="12" w:space="0" w:color="auto"/>
              <w:right w:val="single" w:sz="6" w:space="0" w:color="auto"/>
            </w:tcBorders>
          </w:tcPr>
          <w:p w14:paraId="5D8FDDAE" w14:textId="77777777" w:rsidR="00B752E4" w:rsidRPr="005914A2" w:rsidRDefault="00B752E4">
            <w:pPr>
              <w:pStyle w:val="FORMDATA"/>
              <w:rPr>
                <w:b/>
                <w:color w:val="auto"/>
              </w:rPr>
            </w:pPr>
            <w:r w:rsidRPr="005914A2">
              <w:rPr>
                <w:b/>
                <w:color w:val="auto"/>
              </w:rPr>
              <w:t>NAME</w:t>
            </w:r>
          </w:p>
        </w:tc>
        <w:tc>
          <w:tcPr>
            <w:tcW w:w="4320" w:type="dxa"/>
            <w:tcBorders>
              <w:top w:val="single" w:sz="6" w:space="0" w:color="auto"/>
              <w:left w:val="single" w:sz="6" w:space="0" w:color="auto"/>
              <w:bottom w:val="single" w:sz="12" w:space="0" w:color="auto"/>
              <w:right w:val="single" w:sz="6" w:space="0" w:color="auto"/>
            </w:tcBorders>
          </w:tcPr>
          <w:p w14:paraId="73383632"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4E842223" w14:textId="77777777" w:rsidR="00B752E4" w:rsidRPr="005914A2" w:rsidRDefault="00B752E4">
            <w:pPr>
              <w:pStyle w:val="FORMDATA"/>
              <w:rPr>
                <w:b/>
                <w:color w:val="auto"/>
              </w:rPr>
            </w:pPr>
            <w:r w:rsidRPr="005914A2">
              <w:rPr>
                <w:b/>
                <w:color w:val="auto"/>
              </w:rPr>
              <w:t>Island Breeze</w:t>
            </w:r>
          </w:p>
        </w:tc>
      </w:tr>
    </w:tbl>
    <w:p w14:paraId="2FD01243" w14:textId="77777777" w:rsidR="00B752E4" w:rsidRDefault="00B752E4">
      <w:pPr>
        <w:rPr>
          <w:rFonts w:ascii="Arial" w:hAnsi="Arial" w:cs="Arial"/>
        </w:rPr>
      </w:pPr>
    </w:p>
    <w:p w14:paraId="5C59590C" w14:textId="77777777" w:rsidR="0041418E" w:rsidRDefault="0041418E" w:rsidP="00761FCC"/>
    <w:p w14:paraId="6ABA10DA" w14:textId="77777777" w:rsidR="0041418E" w:rsidRDefault="0041418E" w:rsidP="00761FCC"/>
    <w:p w14:paraId="7F255FD2" w14:textId="77777777" w:rsidR="0041418E" w:rsidRPr="00207837" w:rsidRDefault="0041418E" w:rsidP="0041418E">
      <w:r w:rsidRPr="00207837">
        <w:t>XML INPUT:</w:t>
      </w:r>
    </w:p>
    <w:p w14:paraId="57D9F951" w14:textId="77777777" w:rsidR="0041418E" w:rsidRPr="00207837" w:rsidRDefault="0041418E" w:rsidP="0041418E">
      <w:pPr>
        <w:rPr>
          <w:b/>
        </w:rPr>
      </w:pPr>
    </w:p>
    <w:p w14:paraId="07AB52F7" w14:textId="77777777" w:rsidR="0041418E" w:rsidRPr="00207837" w:rsidRDefault="0041418E" w:rsidP="0041418E">
      <w:pPr>
        <w:ind w:hanging="480"/>
      </w:pPr>
      <w:hyperlink r:id="rId429" w:anchor="#" w:history="1">
        <w:r w:rsidRPr="00207837">
          <w:rPr>
            <w:rStyle w:val="Hyperlink"/>
            <w:b/>
            <w:bCs/>
            <w:color w:val="FF0000"/>
          </w:rPr>
          <w:t>-</w:t>
        </w:r>
      </w:hyperlink>
      <w:r w:rsidRPr="00207837">
        <w:t xml:space="preserve"> </w:t>
      </w:r>
      <w:r w:rsidRPr="00207837">
        <w:rPr>
          <w:rStyle w:val="m1"/>
        </w:rPr>
        <w:t>&lt;</w:t>
      </w:r>
      <w:r w:rsidRPr="00207837">
        <w:rPr>
          <w:rStyle w:val="t1"/>
        </w:rPr>
        <w:t>order:LSR_ORD_REQ</w:t>
      </w:r>
      <w:r w:rsidRPr="00207837">
        <w:rPr>
          <w:rStyle w:val="m1"/>
        </w:rPr>
        <w:t>&gt;</w:t>
      </w:r>
    </w:p>
    <w:p w14:paraId="529A8D45" w14:textId="77777777" w:rsidR="0041418E" w:rsidRPr="00207837" w:rsidRDefault="0041418E" w:rsidP="0041418E">
      <w:pPr>
        <w:ind w:hanging="480"/>
      </w:pPr>
      <w:hyperlink r:id="rId430" w:anchor="#" w:history="1">
        <w:r w:rsidRPr="00207837">
          <w:rPr>
            <w:rStyle w:val="Hyperlink"/>
            <w:b/>
            <w:bCs/>
            <w:color w:val="FF0000"/>
          </w:rPr>
          <w:t>-</w:t>
        </w:r>
      </w:hyperlink>
      <w:r w:rsidRPr="00207837">
        <w:t xml:space="preserve"> </w:t>
      </w:r>
      <w:r w:rsidRPr="00207837">
        <w:rPr>
          <w:rStyle w:val="m1"/>
        </w:rPr>
        <w:t>&lt;</w:t>
      </w:r>
      <w:r w:rsidRPr="00207837">
        <w:rPr>
          <w:rStyle w:val="t1"/>
        </w:rPr>
        <w:t>order:HDR</w:t>
      </w:r>
      <w:r w:rsidRPr="00207837">
        <w:rPr>
          <w:rStyle w:val="m1"/>
        </w:rPr>
        <w:t>&gt;</w:t>
      </w:r>
    </w:p>
    <w:p w14:paraId="0E2A6B1C"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order:CCNA</w:t>
      </w:r>
      <w:r w:rsidRPr="00207837">
        <w:rPr>
          <w:rStyle w:val="m1"/>
        </w:rPr>
        <w:t>&gt;</w:t>
      </w:r>
      <w:r w:rsidRPr="00207837">
        <w:rPr>
          <w:rStyle w:val="tx1"/>
        </w:rPr>
        <w:t>ZXL</w:t>
      </w:r>
      <w:r w:rsidRPr="00207837">
        <w:rPr>
          <w:rStyle w:val="m1"/>
        </w:rPr>
        <w:t>&lt;/</w:t>
      </w:r>
      <w:r w:rsidRPr="00207837">
        <w:rPr>
          <w:rStyle w:val="t1"/>
        </w:rPr>
        <w:t>order:CCNA</w:t>
      </w:r>
      <w:r w:rsidRPr="00207837">
        <w:rPr>
          <w:rStyle w:val="m1"/>
        </w:rPr>
        <w:t>&gt;</w:t>
      </w:r>
      <w:r w:rsidRPr="00207837">
        <w:t xml:space="preserve"> </w:t>
      </w:r>
    </w:p>
    <w:p w14:paraId="0C5BB8E3"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order:MSG_TIMESTAMP</w:t>
      </w:r>
      <w:r w:rsidRPr="00207837">
        <w:rPr>
          <w:rStyle w:val="m1"/>
        </w:rPr>
        <w:t>&gt;</w:t>
      </w:r>
      <w:r w:rsidRPr="00207837">
        <w:rPr>
          <w:rStyle w:val="tx1"/>
        </w:rPr>
        <w:t>2009-06-29T09:51:16-05:00</w:t>
      </w:r>
      <w:r w:rsidRPr="00207837">
        <w:rPr>
          <w:rStyle w:val="m1"/>
        </w:rPr>
        <w:t>&lt;/</w:t>
      </w:r>
      <w:r w:rsidRPr="00207837">
        <w:rPr>
          <w:rStyle w:val="t1"/>
        </w:rPr>
        <w:t>order:MSG_TIMESTAMP</w:t>
      </w:r>
      <w:r w:rsidRPr="00207837">
        <w:rPr>
          <w:rStyle w:val="m1"/>
        </w:rPr>
        <w:t>&gt;</w:t>
      </w:r>
      <w:r w:rsidRPr="00207837">
        <w:t xml:space="preserve"> </w:t>
      </w:r>
    </w:p>
    <w:p w14:paraId="35D09A48"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order:PON</w:t>
      </w:r>
      <w:r w:rsidRPr="00207837">
        <w:rPr>
          <w:rStyle w:val="m1"/>
        </w:rPr>
        <w:t>&gt;</w:t>
      </w:r>
      <w:r w:rsidRPr="00207837">
        <w:rPr>
          <w:rStyle w:val="tx1"/>
        </w:rPr>
        <w:t>CVT0M015R31DBC</w:t>
      </w:r>
      <w:r w:rsidRPr="00207837">
        <w:rPr>
          <w:rStyle w:val="m1"/>
        </w:rPr>
        <w:t>&lt;/</w:t>
      </w:r>
      <w:r w:rsidRPr="00207837">
        <w:rPr>
          <w:rStyle w:val="t1"/>
        </w:rPr>
        <w:t>order:PON</w:t>
      </w:r>
      <w:r w:rsidRPr="00207837">
        <w:rPr>
          <w:rStyle w:val="m1"/>
        </w:rPr>
        <w:t>&gt;</w:t>
      </w:r>
      <w:r w:rsidRPr="00207837">
        <w:t xml:space="preserve"> </w:t>
      </w:r>
    </w:p>
    <w:p w14:paraId="1EBB9061"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order:VER</w:t>
      </w:r>
      <w:r w:rsidRPr="00207837">
        <w:rPr>
          <w:rStyle w:val="m1"/>
        </w:rPr>
        <w:t>&gt;</w:t>
      </w:r>
      <w:r w:rsidRPr="00207837">
        <w:rPr>
          <w:rStyle w:val="tx1"/>
        </w:rPr>
        <w:t>00</w:t>
      </w:r>
      <w:r w:rsidRPr="00207837">
        <w:rPr>
          <w:rStyle w:val="m1"/>
        </w:rPr>
        <w:t>&lt;/</w:t>
      </w:r>
      <w:r w:rsidRPr="00207837">
        <w:rPr>
          <w:rStyle w:val="t1"/>
        </w:rPr>
        <w:t>order:VER</w:t>
      </w:r>
      <w:r w:rsidRPr="00207837">
        <w:rPr>
          <w:rStyle w:val="m1"/>
        </w:rPr>
        <w:t>&gt;</w:t>
      </w:r>
      <w:r w:rsidRPr="00207837">
        <w:t xml:space="preserve"> </w:t>
      </w:r>
    </w:p>
    <w:p w14:paraId="1C9E9303"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order:ATN</w:t>
      </w:r>
      <w:r w:rsidRPr="00207837">
        <w:rPr>
          <w:rStyle w:val="m1"/>
        </w:rPr>
        <w:t>&gt;</w:t>
      </w:r>
      <w:r w:rsidRPr="00207837">
        <w:rPr>
          <w:rStyle w:val="tx1"/>
        </w:rPr>
        <w:t>9102057669</w:t>
      </w:r>
      <w:r w:rsidRPr="00207837">
        <w:rPr>
          <w:rStyle w:val="m1"/>
        </w:rPr>
        <w:t>&lt;/</w:t>
      </w:r>
      <w:r w:rsidRPr="00207837">
        <w:rPr>
          <w:rStyle w:val="t1"/>
        </w:rPr>
        <w:t>order:ATN</w:t>
      </w:r>
      <w:r w:rsidRPr="00207837">
        <w:rPr>
          <w:rStyle w:val="m1"/>
        </w:rPr>
        <w:t>&gt;</w:t>
      </w:r>
      <w:r w:rsidRPr="00207837">
        <w:t xml:space="preserve"> </w:t>
      </w:r>
    </w:p>
    <w:p w14:paraId="0A7A8F4B"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order:RVER</w:t>
      </w:r>
      <w:r w:rsidRPr="00207837">
        <w:rPr>
          <w:rStyle w:val="m1"/>
        </w:rPr>
        <w:t>&gt;</w:t>
      </w:r>
      <w:r w:rsidRPr="00207837">
        <w:rPr>
          <w:rStyle w:val="tx1"/>
        </w:rPr>
        <w:t>10.05</w:t>
      </w:r>
      <w:r w:rsidRPr="00207837">
        <w:rPr>
          <w:rStyle w:val="m1"/>
        </w:rPr>
        <w:t>&lt;/</w:t>
      </w:r>
      <w:r w:rsidRPr="00207837">
        <w:rPr>
          <w:rStyle w:val="t1"/>
        </w:rPr>
        <w:t>order:RVER</w:t>
      </w:r>
      <w:r w:rsidRPr="00207837">
        <w:rPr>
          <w:rStyle w:val="m1"/>
        </w:rPr>
        <w:t>&gt;</w:t>
      </w:r>
      <w:r w:rsidRPr="00207837">
        <w:t xml:space="preserve"> </w:t>
      </w:r>
    </w:p>
    <w:p w14:paraId="1AD7E260"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order:CC</w:t>
      </w:r>
      <w:r w:rsidRPr="00207837">
        <w:rPr>
          <w:rStyle w:val="m1"/>
        </w:rPr>
        <w:t>&gt;</w:t>
      </w:r>
      <w:r w:rsidRPr="00207837">
        <w:rPr>
          <w:rStyle w:val="tx1"/>
        </w:rPr>
        <w:t>9999</w:t>
      </w:r>
      <w:r w:rsidRPr="00207837">
        <w:rPr>
          <w:rStyle w:val="m1"/>
        </w:rPr>
        <w:t>&lt;/</w:t>
      </w:r>
      <w:r w:rsidRPr="00207837">
        <w:rPr>
          <w:rStyle w:val="t1"/>
        </w:rPr>
        <w:t>order:CC</w:t>
      </w:r>
      <w:r w:rsidRPr="00207837">
        <w:rPr>
          <w:rStyle w:val="m1"/>
        </w:rPr>
        <w:t>&gt;</w:t>
      </w:r>
      <w:r w:rsidRPr="00207837">
        <w:t xml:space="preserve"> </w:t>
      </w:r>
    </w:p>
    <w:p w14:paraId="67144434"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order:STATE</w:t>
      </w:r>
      <w:r w:rsidRPr="00207837">
        <w:rPr>
          <w:rStyle w:val="m1"/>
        </w:rPr>
        <w:t>&gt;</w:t>
      </w:r>
      <w:r w:rsidRPr="00207837">
        <w:rPr>
          <w:rStyle w:val="tx1"/>
        </w:rPr>
        <w:t>NC</w:t>
      </w:r>
      <w:r w:rsidRPr="00207837">
        <w:rPr>
          <w:rStyle w:val="m1"/>
        </w:rPr>
        <w:t>&lt;/</w:t>
      </w:r>
      <w:r w:rsidRPr="00207837">
        <w:rPr>
          <w:rStyle w:val="t1"/>
        </w:rPr>
        <w:t>order:STATE</w:t>
      </w:r>
      <w:r w:rsidRPr="00207837">
        <w:rPr>
          <w:rStyle w:val="m1"/>
        </w:rPr>
        <w:t>&gt;</w:t>
      </w:r>
      <w:r w:rsidRPr="00207837">
        <w:t xml:space="preserve"> </w:t>
      </w:r>
    </w:p>
    <w:p w14:paraId="0F897C19"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order:DTSENT</w:t>
      </w:r>
      <w:r w:rsidRPr="00207837">
        <w:rPr>
          <w:rStyle w:val="m1"/>
        </w:rPr>
        <w:t>&gt;</w:t>
      </w:r>
      <w:r w:rsidRPr="00207837">
        <w:rPr>
          <w:rStyle w:val="tx1"/>
        </w:rPr>
        <w:t>200906290951AM</w:t>
      </w:r>
      <w:r w:rsidRPr="00207837">
        <w:rPr>
          <w:rStyle w:val="m1"/>
        </w:rPr>
        <w:t>&lt;/</w:t>
      </w:r>
      <w:r w:rsidRPr="00207837">
        <w:rPr>
          <w:rStyle w:val="t1"/>
        </w:rPr>
        <w:t>order:DTSENT</w:t>
      </w:r>
      <w:r w:rsidRPr="00207837">
        <w:rPr>
          <w:rStyle w:val="m1"/>
        </w:rPr>
        <w:t>&gt;</w:t>
      </w:r>
      <w:r w:rsidRPr="00207837">
        <w:t xml:space="preserve"> </w:t>
      </w:r>
    </w:p>
    <w:p w14:paraId="286A9291"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order:HDR</w:t>
      </w:r>
      <w:r w:rsidRPr="00207837">
        <w:rPr>
          <w:rStyle w:val="m1"/>
        </w:rPr>
        <w:t>&gt;</w:t>
      </w:r>
    </w:p>
    <w:p w14:paraId="1B858318" w14:textId="77777777" w:rsidR="0041418E" w:rsidRPr="00207837" w:rsidRDefault="0041418E" w:rsidP="0041418E">
      <w:pPr>
        <w:ind w:hanging="480"/>
      </w:pPr>
      <w:hyperlink r:id="rId431" w:anchor="#" w:history="1">
        <w:r w:rsidRPr="00207837">
          <w:rPr>
            <w:rStyle w:val="Hyperlink"/>
            <w:b/>
            <w:bCs/>
            <w:color w:val="FF0000"/>
          </w:rPr>
          <w:t>-</w:t>
        </w:r>
      </w:hyperlink>
      <w:r w:rsidRPr="00207837">
        <w:t xml:space="preserve"> </w:t>
      </w:r>
      <w:r w:rsidRPr="00207837">
        <w:rPr>
          <w:rStyle w:val="m1"/>
        </w:rPr>
        <w:t>&lt;</w:t>
      </w:r>
      <w:r w:rsidRPr="00207837">
        <w:rPr>
          <w:rStyle w:val="t1"/>
        </w:rPr>
        <w:t>order:LSR</w:t>
      </w:r>
      <w:r w:rsidRPr="00207837">
        <w:rPr>
          <w:rStyle w:val="m1"/>
        </w:rPr>
        <w:t>&gt;</w:t>
      </w:r>
    </w:p>
    <w:p w14:paraId="6C02EEF5" w14:textId="77777777" w:rsidR="0041418E" w:rsidRPr="00207837" w:rsidRDefault="0041418E" w:rsidP="0041418E">
      <w:pPr>
        <w:ind w:hanging="480"/>
      </w:pPr>
      <w:hyperlink r:id="rId432" w:anchor="#" w:history="1">
        <w:r w:rsidRPr="00207837">
          <w:rPr>
            <w:rStyle w:val="Hyperlink"/>
            <w:b/>
            <w:bCs/>
            <w:color w:val="FF0000"/>
          </w:rPr>
          <w:t>-</w:t>
        </w:r>
      </w:hyperlink>
      <w:r w:rsidRPr="00207837">
        <w:t xml:space="preserve"> </w:t>
      </w:r>
      <w:r w:rsidRPr="00207837">
        <w:rPr>
          <w:rStyle w:val="m1"/>
        </w:rPr>
        <w:t>&lt;</w:t>
      </w:r>
      <w:r w:rsidRPr="00207837">
        <w:rPr>
          <w:rStyle w:val="t1"/>
        </w:rPr>
        <w:t>order:LSR_ADMIN</w:t>
      </w:r>
      <w:r w:rsidRPr="00207837">
        <w:rPr>
          <w:rStyle w:val="m1"/>
        </w:rPr>
        <w:t>&gt;</w:t>
      </w:r>
    </w:p>
    <w:p w14:paraId="47961288"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order:SC</w:t>
      </w:r>
      <w:r w:rsidRPr="00207837">
        <w:rPr>
          <w:rStyle w:val="m1"/>
        </w:rPr>
        <w:t>&gt;</w:t>
      </w:r>
      <w:r w:rsidRPr="00207837">
        <w:rPr>
          <w:rStyle w:val="tx1"/>
        </w:rPr>
        <w:t>LCSC</w:t>
      </w:r>
      <w:r w:rsidRPr="00207837">
        <w:rPr>
          <w:rStyle w:val="m1"/>
        </w:rPr>
        <w:t>&lt;/</w:t>
      </w:r>
      <w:r w:rsidRPr="00207837">
        <w:rPr>
          <w:rStyle w:val="t1"/>
        </w:rPr>
        <w:t>order:SC</w:t>
      </w:r>
      <w:r w:rsidRPr="00207837">
        <w:rPr>
          <w:rStyle w:val="m1"/>
        </w:rPr>
        <w:t>&gt;</w:t>
      </w:r>
      <w:r w:rsidRPr="00207837">
        <w:t xml:space="preserve"> </w:t>
      </w:r>
    </w:p>
    <w:p w14:paraId="6351CA0A"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order:PROJECT</w:t>
      </w:r>
      <w:r w:rsidRPr="00207837">
        <w:rPr>
          <w:rStyle w:val="m1"/>
        </w:rPr>
        <w:t>&gt;</w:t>
      </w:r>
      <w:r w:rsidRPr="00207837">
        <w:rPr>
          <w:rStyle w:val="tx1"/>
        </w:rPr>
        <w:t>CAVENOBILL</w:t>
      </w:r>
      <w:r w:rsidRPr="00207837">
        <w:rPr>
          <w:rStyle w:val="m1"/>
        </w:rPr>
        <w:t>&lt;/</w:t>
      </w:r>
      <w:r w:rsidRPr="00207837">
        <w:rPr>
          <w:rStyle w:val="t1"/>
        </w:rPr>
        <w:t>order:PROJECT</w:t>
      </w:r>
      <w:r w:rsidRPr="00207837">
        <w:rPr>
          <w:rStyle w:val="m1"/>
        </w:rPr>
        <w:t>&gt;</w:t>
      </w:r>
      <w:r w:rsidRPr="00207837">
        <w:t xml:space="preserve"> </w:t>
      </w:r>
    </w:p>
    <w:p w14:paraId="53C0CB48"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order:REQTYP</w:t>
      </w:r>
      <w:r w:rsidRPr="00207837">
        <w:rPr>
          <w:rStyle w:val="m1"/>
        </w:rPr>
        <w:t>&gt;</w:t>
      </w:r>
      <w:r w:rsidRPr="00207837">
        <w:rPr>
          <w:rStyle w:val="tx1"/>
        </w:rPr>
        <w:t>MB</w:t>
      </w:r>
      <w:r w:rsidRPr="00207837">
        <w:rPr>
          <w:rStyle w:val="m1"/>
        </w:rPr>
        <w:t>&lt;/</w:t>
      </w:r>
      <w:r w:rsidRPr="00207837">
        <w:rPr>
          <w:rStyle w:val="t1"/>
        </w:rPr>
        <w:t>order:REQTYP</w:t>
      </w:r>
      <w:r w:rsidRPr="00207837">
        <w:rPr>
          <w:rStyle w:val="m1"/>
        </w:rPr>
        <w:t>&gt;</w:t>
      </w:r>
      <w:r w:rsidRPr="00207837">
        <w:t xml:space="preserve"> </w:t>
      </w:r>
    </w:p>
    <w:p w14:paraId="26436758"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order:ACT</w:t>
      </w:r>
      <w:r w:rsidRPr="00207837">
        <w:rPr>
          <w:rStyle w:val="m1"/>
        </w:rPr>
        <w:t>&gt;</w:t>
      </w:r>
      <w:r w:rsidRPr="00207837">
        <w:rPr>
          <w:rStyle w:val="tx1"/>
        </w:rPr>
        <w:t>D</w:t>
      </w:r>
      <w:r w:rsidRPr="00207837">
        <w:rPr>
          <w:rStyle w:val="m1"/>
        </w:rPr>
        <w:t>&lt;/</w:t>
      </w:r>
      <w:r w:rsidRPr="00207837">
        <w:rPr>
          <w:rStyle w:val="t1"/>
        </w:rPr>
        <w:t>order:ACT</w:t>
      </w:r>
      <w:r w:rsidRPr="00207837">
        <w:rPr>
          <w:rStyle w:val="m1"/>
        </w:rPr>
        <w:t>&gt;</w:t>
      </w:r>
      <w:r w:rsidRPr="00207837">
        <w:t xml:space="preserve"> </w:t>
      </w:r>
    </w:p>
    <w:p w14:paraId="02E05AD0" w14:textId="77777777" w:rsidR="0041418E" w:rsidRPr="00207837" w:rsidRDefault="0041418E" w:rsidP="0041418E">
      <w:pPr>
        <w:ind w:hanging="480"/>
      </w:pPr>
      <w:hyperlink r:id="rId433" w:anchor="#" w:history="1">
        <w:r w:rsidRPr="00207837">
          <w:rPr>
            <w:rStyle w:val="Hyperlink"/>
            <w:b/>
            <w:bCs/>
            <w:color w:val="FF0000"/>
          </w:rPr>
          <w:t>-</w:t>
        </w:r>
      </w:hyperlink>
      <w:r w:rsidRPr="00207837">
        <w:t xml:space="preserve"> </w:t>
      </w:r>
      <w:r w:rsidRPr="00207837">
        <w:rPr>
          <w:rStyle w:val="m1"/>
        </w:rPr>
        <w:t>&lt;</w:t>
      </w:r>
      <w:r w:rsidRPr="00207837">
        <w:rPr>
          <w:rStyle w:val="t1"/>
        </w:rPr>
        <w:t>order:AUTHORIZATION</w:t>
      </w:r>
      <w:r w:rsidRPr="00207837">
        <w:rPr>
          <w:rStyle w:val="m1"/>
        </w:rPr>
        <w:t>&gt;</w:t>
      </w:r>
    </w:p>
    <w:p w14:paraId="740887BF"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order:TOS</w:t>
      </w:r>
      <w:r w:rsidRPr="00207837">
        <w:rPr>
          <w:rStyle w:val="m1"/>
        </w:rPr>
        <w:t>&gt;</w:t>
      </w:r>
      <w:r w:rsidRPr="00207837">
        <w:rPr>
          <w:rStyle w:val="tx1"/>
        </w:rPr>
        <w:t>1BM-</w:t>
      </w:r>
      <w:r w:rsidRPr="00207837">
        <w:rPr>
          <w:rStyle w:val="m1"/>
        </w:rPr>
        <w:t>&lt;/</w:t>
      </w:r>
      <w:r w:rsidRPr="00207837">
        <w:rPr>
          <w:rStyle w:val="t1"/>
        </w:rPr>
        <w:t>order:TOS</w:t>
      </w:r>
      <w:r w:rsidRPr="00207837">
        <w:rPr>
          <w:rStyle w:val="m1"/>
        </w:rPr>
        <w:t>&gt;</w:t>
      </w:r>
      <w:r w:rsidRPr="00207837">
        <w:t xml:space="preserve"> </w:t>
      </w:r>
    </w:p>
    <w:p w14:paraId="064C8E59"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order:DDD</w:t>
      </w:r>
      <w:r w:rsidRPr="00207837">
        <w:rPr>
          <w:rStyle w:val="m1"/>
        </w:rPr>
        <w:t>&gt;</w:t>
      </w:r>
      <w:r w:rsidRPr="00207837">
        <w:rPr>
          <w:rStyle w:val="tx1"/>
        </w:rPr>
        <w:t>20091204</w:t>
      </w:r>
      <w:r w:rsidRPr="00207837">
        <w:rPr>
          <w:rStyle w:val="m1"/>
        </w:rPr>
        <w:t>&lt;/</w:t>
      </w:r>
      <w:r w:rsidRPr="00207837">
        <w:rPr>
          <w:rStyle w:val="t1"/>
        </w:rPr>
        <w:t>order:DDD</w:t>
      </w:r>
      <w:r w:rsidRPr="00207837">
        <w:rPr>
          <w:rStyle w:val="m1"/>
        </w:rPr>
        <w:t>&gt;</w:t>
      </w:r>
      <w:r w:rsidRPr="00207837">
        <w:t xml:space="preserve"> </w:t>
      </w:r>
    </w:p>
    <w:p w14:paraId="41FD9C5C"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order:AUTHORIZATION</w:t>
      </w:r>
      <w:r w:rsidRPr="00207837">
        <w:rPr>
          <w:rStyle w:val="m1"/>
        </w:rPr>
        <w:t>&gt;</w:t>
      </w:r>
    </w:p>
    <w:p w14:paraId="39645FD2"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order:LSR_ADMIN</w:t>
      </w:r>
      <w:r w:rsidRPr="00207837">
        <w:rPr>
          <w:rStyle w:val="m1"/>
        </w:rPr>
        <w:t>&gt;</w:t>
      </w:r>
    </w:p>
    <w:p w14:paraId="5ABCD26E" w14:textId="77777777" w:rsidR="0041418E" w:rsidRPr="00207837" w:rsidRDefault="0041418E" w:rsidP="0041418E">
      <w:pPr>
        <w:ind w:hanging="480"/>
      </w:pPr>
      <w:hyperlink r:id="rId434" w:anchor="#" w:history="1">
        <w:r w:rsidRPr="00207837">
          <w:rPr>
            <w:rStyle w:val="Hyperlink"/>
            <w:b/>
            <w:bCs/>
            <w:color w:val="FF0000"/>
          </w:rPr>
          <w:t>-</w:t>
        </w:r>
      </w:hyperlink>
      <w:r w:rsidRPr="00207837">
        <w:t xml:space="preserve"> </w:t>
      </w:r>
      <w:r w:rsidRPr="00207837">
        <w:rPr>
          <w:rStyle w:val="m1"/>
        </w:rPr>
        <w:t>&lt;</w:t>
      </w:r>
      <w:r w:rsidRPr="00207837">
        <w:rPr>
          <w:rStyle w:val="t1"/>
        </w:rPr>
        <w:t>order:LSR_BILL</w:t>
      </w:r>
      <w:r w:rsidRPr="00207837">
        <w:rPr>
          <w:rStyle w:val="m1"/>
        </w:rPr>
        <w:t>&gt;</w:t>
      </w:r>
    </w:p>
    <w:p w14:paraId="18E1A952"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order:BAN1</w:t>
      </w:r>
      <w:r w:rsidRPr="00207837">
        <w:rPr>
          <w:rStyle w:val="m1"/>
        </w:rPr>
        <w:t>&gt;</w:t>
      </w:r>
      <w:r w:rsidRPr="00207837">
        <w:rPr>
          <w:rStyle w:val="tx1"/>
        </w:rPr>
        <w:t>704Q886621621</w:t>
      </w:r>
      <w:r w:rsidRPr="00207837">
        <w:rPr>
          <w:rStyle w:val="m1"/>
        </w:rPr>
        <w:t>&lt;/</w:t>
      </w:r>
      <w:r w:rsidRPr="00207837">
        <w:rPr>
          <w:rStyle w:val="t1"/>
        </w:rPr>
        <w:t>order:BAN1</w:t>
      </w:r>
      <w:r w:rsidRPr="00207837">
        <w:rPr>
          <w:rStyle w:val="m1"/>
        </w:rPr>
        <w:t>&gt;</w:t>
      </w:r>
      <w:r w:rsidRPr="00207837">
        <w:t xml:space="preserve"> </w:t>
      </w:r>
    </w:p>
    <w:p w14:paraId="24295CB9"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order:LSR_BILL</w:t>
      </w:r>
      <w:r w:rsidRPr="00207837">
        <w:rPr>
          <w:rStyle w:val="m1"/>
        </w:rPr>
        <w:t>&gt;</w:t>
      </w:r>
    </w:p>
    <w:p w14:paraId="61D6E5F1" w14:textId="77777777" w:rsidR="0041418E" w:rsidRPr="00207837" w:rsidRDefault="0041418E" w:rsidP="0041418E">
      <w:pPr>
        <w:ind w:hanging="480"/>
      </w:pPr>
      <w:hyperlink r:id="rId435" w:anchor="#" w:history="1">
        <w:r w:rsidRPr="00207837">
          <w:rPr>
            <w:rStyle w:val="Hyperlink"/>
            <w:b/>
            <w:bCs/>
            <w:color w:val="FF0000"/>
          </w:rPr>
          <w:t>-</w:t>
        </w:r>
      </w:hyperlink>
      <w:r w:rsidRPr="00207837">
        <w:t xml:space="preserve"> </w:t>
      </w:r>
      <w:r w:rsidRPr="00207837">
        <w:rPr>
          <w:rStyle w:val="m1"/>
        </w:rPr>
        <w:t>&lt;</w:t>
      </w:r>
      <w:r w:rsidRPr="00207837">
        <w:rPr>
          <w:rStyle w:val="t1"/>
        </w:rPr>
        <w:t>order:CONTACT</w:t>
      </w:r>
      <w:r w:rsidRPr="00207837">
        <w:rPr>
          <w:rStyle w:val="m1"/>
        </w:rPr>
        <w:t>&gt;</w:t>
      </w:r>
    </w:p>
    <w:p w14:paraId="0C404C5C"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order:INIT</w:t>
      </w:r>
      <w:r w:rsidRPr="00207837">
        <w:rPr>
          <w:rStyle w:val="m1"/>
        </w:rPr>
        <w:t>&gt;</w:t>
      </w:r>
      <w:r w:rsidRPr="00207837">
        <w:rPr>
          <w:rStyle w:val="tx1"/>
        </w:rPr>
        <w:t>Bojangles</w:t>
      </w:r>
      <w:r w:rsidRPr="00207837">
        <w:rPr>
          <w:rStyle w:val="m1"/>
        </w:rPr>
        <w:t>&lt;/</w:t>
      </w:r>
      <w:r w:rsidRPr="00207837">
        <w:rPr>
          <w:rStyle w:val="t1"/>
        </w:rPr>
        <w:t>order:INIT</w:t>
      </w:r>
      <w:r w:rsidRPr="00207837">
        <w:rPr>
          <w:rStyle w:val="m1"/>
        </w:rPr>
        <w:t>&gt;</w:t>
      </w:r>
      <w:r w:rsidRPr="00207837">
        <w:t xml:space="preserve"> </w:t>
      </w:r>
    </w:p>
    <w:p w14:paraId="19BE17ED"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order:INIT_TEL_NO</w:t>
      </w:r>
      <w:r w:rsidRPr="00207837">
        <w:rPr>
          <w:rStyle w:val="m1"/>
        </w:rPr>
        <w:t>&gt;</w:t>
      </w:r>
      <w:r w:rsidRPr="00207837">
        <w:rPr>
          <w:rStyle w:val="tx1"/>
        </w:rPr>
        <w:t>8884448888</w:t>
      </w:r>
      <w:r w:rsidRPr="00207837">
        <w:rPr>
          <w:rStyle w:val="m1"/>
        </w:rPr>
        <w:t>&lt;/</w:t>
      </w:r>
      <w:r w:rsidRPr="00207837">
        <w:rPr>
          <w:rStyle w:val="t1"/>
        </w:rPr>
        <w:t>order:INIT_TEL_NO</w:t>
      </w:r>
      <w:r w:rsidRPr="00207837">
        <w:rPr>
          <w:rStyle w:val="m1"/>
        </w:rPr>
        <w:t>&gt;</w:t>
      </w:r>
      <w:r w:rsidRPr="00207837">
        <w:t xml:space="preserve"> </w:t>
      </w:r>
    </w:p>
    <w:p w14:paraId="2CA8A2E9"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order:INIT_FAX_NO</w:t>
      </w:r>
      <w:r w:rsidRPr="00207837">
        <w:rPr>
          <w:rStyle w:val="m1"/>
        </w:rPr>
        <w:t>&gt;</w:t>
      </w:r>
      <w:r w:rsidRPr="00207837">
        <w:rPr>
          <w:rStyle w:val="tx1"/>
        </w:rPr>
        <w:t>4448884444</w:t>
      </w:r>
      <w:r w:rsidRPr="00207837">
        <w:rPr>
          <w:rStyle w:val="m1"/>
        </w:rPr>
        <w:t>&lt;/</w:t>
      </w:r>
      <w:r w:rsidRPr="00207837">
        <w:rPr>
          <w:rStyle w:val="t1"/>
        </w:rPr>
        <w:t>order:INIT_FAX_NO</w:t>
      </w:r>
      <w:r w:rsidRPr="00207837">
        <w:rPr>
          <w:rStyle w:val="m1"/>
        </w:rPr>
        <w:t>&gt;</w:t>
      </w:r>
      <w:r w:rsidRPr="00207837">
        <w:t xml:space="preserve"> </w:t>
      </w:r>
    </w:p>
    <w:p w14:paraId="5C7E86E1"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order:CONTACT</w:t>
      </w:r>
      <w:r w:rsidRPr="00207837">
        <w:rPr>
          <w:rStyle w:val="m1"/>
        </w:rPr>
        <w:t>&gt;</w:t>
      </w:r>
    </w:p>
    <w:p w14:paraId="7D095574"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order:LSR</w:t>
      </w:r>
      <w:r w:rsidRPr="00207837">
        <w:rPr>
          <w:rStyle w:val="m1"/>
        </w:rPr>
        <w:t>&gt;</w:t>
      </w:r>
    </w:p>
    <w:p w14:paraId="6A203CAC" w14:textId="77777777" w:rsidR="0041418E" w:rsidRPr="00207837" w:rsidRDefault="0041418E" w:rsidP="0041418E">
      <w:pPr>
        <w:ind w:hanging="480"/>
      </w:pPr>
      <w:hyperlink r:id="rId436" w:anchor="#" w:history="1">
        <w:r w:rsidRPr="00207837">
          <w:rPr>
            <w:rStyle w:val="Hyperlink"/>
            <w:b/>
            <w:bCs/>
            <w:color w:val="FF0000"/>
          </w:rPr>
          <w:t>-</w:t>
        </w:r>
      </w:hyperlink>
      <w:r w:rsidRPr="00207837">
        <w:t xml:space="preserve"> </w:t>
      </w:r>
      <w:r w:rsidRPr="00207837">
        <w:rPr>
          <w:rStyle w:val="m1"/>
        </w:rPr>
        <w:t>&lt;</w:t>
      </w:r>
      <w:r w:rsidRPr="00207837">
        <w:rPr>
          <w:rStyle w:val="t1"/>
        </w:rPr>
        <w:t>order:EU</w:t>
      </w:r>
      <w:r w:rsidRPr="00207837">
        <w:rPr>
          <w:rStyle w:val="m1"/>
        </w:rPr>
        <w:t>&gt;</w:t>
      </w:r>
    </w:p>
    <w:p w14:paraId="71C4844C" w14:textId="77777777" w:rsidR="0041418E" w:rsidRPr="00207837" w:rsidRDefault="0041418E" w:rsidP="0041418E">
      <w:pPr>
        <w:ind w:hanging="480"/>
      </w:pPr>
      <w:hyperlink r:id="rId437" w:anchor="#" w:history="1">
        <w:r w:rsidRPr="00207837">
          <w:rPr>
            <w:rStyle w:val="Hyperlink"/>
            <w:b/>
            <w:bCs/>
            <w:color w:val="FF0000"/>
          </w:rPr>
          <w:t>-</w:t>
        </w:r>
      </w:hyperlink>
      <w:r w:rsidRPr="00207837">
        <w:t xml:space="preserve"> </w:t>
      </w:r>
      <w:r w:rsidRPr="00207837">
        <w:rPr>
          <w:rStyle w:val="m1"/>
        </w:rPr>
        <w:t>&lt;</w:t>
      </w:r>
      <w:r w:rsidRPr="00207837">
        <w:rPr>
          <w:rStyle w:val="t1"/>
        </w:rPr>
        <w:t>order:LOC_ACCESS</w:t>
      </w:r>
      <w:r w:rsidRPr="00207837">
        <w:rPr>
          <w:rStyle w:val="m1"/>
        </w:rPr>
        <w:t>&gt;</w:t>
      </w:r>
    </w:p>
    <w:p w14:paraId="1B145471" w14:textId="77777777" w:rsidR="0041418E" w:rsidRPr="00207837" w:rsidRDefault="0041418E" w:rsidP="0041418E">
      <w:pPr>
        <w:ind w:hanging="480"/>
      </w:pPr>
      <w:hyperlink r:id="rId438" w:anchor="#" w:history="1">
        <w:r w:rsidRPr="00207837">
          <w:rPr>
            <w:rStyle w:val="Hyperlink"/>
            <w:b/>
            <w:bCs/>
            <w:color w:val="FF0000"/>
          </w:rPr>
          <w:t>-</w:t>
        </w:r>
      </w:hyperlink>
      <w:r w:rsidRPr="00207837">
        <w:t xml:space="preserve"> </w:t>
      </w:r>
      <w:r w:rsidRPr="00207837">
        <w:rPr>
          <w:rStyle w:val="m1"/>
        </w:rPr>
        <w:t>&lt;</w:t>
      </w:r>
      <w:r w:rsidRPr="00207837">
        <w:rPr>
          <w:rStyle w:val="t1"/>
        </w:rPr>
        <w:t>order:LOC_ACCESS_HEADER_INFO</w:t>
      </w:r>
      <w:r w:rsidRPr="00207837">
        <w:rPr>
          <w:rStyle w:val="m1"/>
        </w:rPr>
        <w:t>&gt;</w:t>
      </w:r>
    </w:p>
    <w:p w14:paraId="75F83E33"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order:NAME</w:t>
      </w:r>
      <w:r w:rsidRPr="00207837">
        <w:rPr>
          <w:rStyle w:val="m1"/>
        </w:rPr>
        <w:t>&gt;</w:t>
      </w:r>
      <w:r w:rsidRPr="00207837">
        <w:rPr>
          <w:rStyle w:val="tx1"/>
        </w:rPr>
        <w:t>Island Breeze</w:t>
      </w:r>
      <w:r w:rsidRPr="00207837">
        <w:rPr>
          <w:rStyle w:val="m1"/>
        </w:rPr>
        <w:t>&lt;/</w:t>
      </w:r>
      <w:r w:rsidRPr="00207837">
        <w:rPr>
          <w:rStyle w:val="t1"/>
        </w:rPr>
        <w:t>order:NAME</w:t>
      </w:r>
      <w:r w:rsidRPr="00207837">
        <w:rPr>
          <w:rStyle w:val="m1"/>
        </w:rPr>
        <w:t>&gt;</w:t>
      </w:r>
      <w:r w:rsidRPr="00207837">
        <w:t xml:space="preserve"> </w:t>
      </w:r>
    </w:p>
    <w:p w14:paraId="4F7731D9"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order:LOC_ACCESS_HEADER_INFO</w:t>
      </w:r>
      <w:r w:rsidRPr="00207837">
        <w:rPr>
          <w:rStyle w:val="m1"/>
        </w:rPr>
        <w:t>&gt;</w:t>
      </w:r>
    </w:p>
    <w:p w14:paraId="2AC02D79"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order:LOC_ACCESS</w:t>
      </w:r>
      <w:r w:rsidRPr="00207837">
        <w:rPr>
          <w:rStyle w:val="m1"/>
        </w:rPr>
        <w:t>&gt;</w:t>
      </w:r>
    </w:p>
    <w:p w14:paraId="299D340E"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order:EU</w:t>
      </w:r>
      <w:r w:rsidRPr="00207837">
        <w:rPr>
          <w:rStyle w:val="m1"/>
        </w:rPr>
        <w:t>&gt;</w:t>
      </w:r>
    </w:p>
    <w:p w14:paraId="0EE2C04D"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order:LSR_ORD_REQ</w:t>
      </w:r>
      <w:r w:rsidRPr="00207837">
        <w:rPr>
          <w:rStyle w:val="m1"/>
        </w:rPr>
        <w:t>&gt;</w:t>
      </w:r>
    </w:p>
    <w:p w14:paraId="2BF7FAD4"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uom:ATT_LSR_ORD_REQ</w:t>
      </w:r>
      <w:r w:rsidRPr="00207837">
        <w:rPr>
          <w:rStyle w:val="m1"/>
        </w:rPr>
        <w:t>&gt;</w:t>
      </w:r>
    </w:p>
    <w:p w14:paraId="635E5AF9" w14:textId="77777777" w:rsidR="0041418E" w:rsidRPr="00207837" w:rsidRDefault="0041418E" w:rsidP="0041418E">
      <w:pPr>
        <w:rPr>
          <w:b/>
        </w:rPr>
      </w:pPr>
    </w:p>
    <w:p w14:paraId="35D4F8FF" w14:textId="77777777" w:rsidR="0041418E" w:rsidRPr="00207837" w:rsidRDefault="0041418E" w:rsidP="0041418E">
      <w:pPr>
        <w:rPr>
          <w:b/>
        </w:rPr>
      </w:pPr>
    </w:p>
    <w:p w14:paraId="46610FC0" w14:textId="77777777" w:rsidR="0041418E" w:rsidRPr="00207837" w:rsidRDefault="0041418E" w:rsidP="0041418E">
      <w:r w:rsidRPr="00207837">
        <w:t>XML OUTPUT:</w:t>
      </w:r>
    </w:p>
    <w:p w14:paraId="14A60CAC" w14:textId="77777777" w:rsidR="0041418E" w:rsidRPr="00207837" w:rsidRDefault="0041418E" w:rsidP="0041418E">
      <w:pPr>
        <w:rPr>
          <w:b/>
        </w:rPr>
      </w:pPr>
    </w:p>
    <w:p w14:paraId="5DD9D088"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&lt;senderid&gt;ATT-OR-SAT&lt;/senderid&gt;</w:t>
      </w:r>
    </w:p>
    <w:p w14:paraId="0821C6E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&lt;receiverid&gt;CTE-VALIDATOR&lt;/receiverid&gt;</w:t>
      </w:r>
    </w:p>
    <w:p w14:paraId="12D84910"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&lt;messagetype&gt;LSRUOM&lt;/messagetype&gt;</w:t>
      </w:r>
    </w:p>
    <w:p w14:paraId="0E77A6AF"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&lt;lsogversion&gt;10.05&lt;/lsogversion&gt;</w:t>
      </w:r>
    </w:p>
    <w:p w14:paraId="1F424013"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&lt;ordertype&gt;ORDER&lt;/ordertype&gt;</w:t>
      </w:r>
    </w:p>
    <w:p w14:paraId="4BA0CABB"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&lt;/header&gt;</w:t>
      </w:r>
    </w:p>
    <w:p w14:paraId="728E39C1"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&lt;m2:LSR_RESP xmlns:m2="http://lsr.att.com/obf/tML/UOM"&gt;</w:t>
      </w:r>
    </w:p>
    <w:p w14:paraId="554A8870"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&lt;m2:HDR&gt;</w:t>
      </w:r>
    </w:p>
    <w:p w14:paraId="27611D1C"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&lt;m2:MESSAGE_ID&gt;1246287076379649.9131072537583&lt;/m2:MESSAGE_ID&gt;</w:t>
      </w:r>
    </w:p>
    <w:p w14:paraId="53A68EA4"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&lt;m2:CCNA&gt;ZXL&lt;/m2:CCNA&gt;</w:t>
      </w:r>
    </w:p>
    <w:p w14:paraId="37BB10C1"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&lt;m2:MSG_TIMESTAMP&gt;2009-06-29T09:51:16-05:00&lt;/m2:MSG_TIMESTAMP&gt;</w:t>
      </w:r>
    </w:p>
    <w:p w14:paraId="1E7E9A86"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&lt;m2:PON&gt;CVT0M015R31DBC&lt;/m2:PON&gt;</w:t>
      </w:r>
    </w:p>
    <w:p w14:paraId="79FADB6C"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&lt;m2:VER&gt;00&lt;/m2:VER&gt;</w:t>
      </w:r>
    </w:p>
    <w:p w14:paraId="27C0A8C9"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&lt;m2:ATN&gt;9102057669&lt;/m2:ATN&gt;</w:t>
      </w:r>
    </w:p>
    <w:p w14:paraId="2517E5E3"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&lt;m2:LSR_NO&gt;20090629L00034-00&lt;/m2:LSR_NO&gt;</w:t>
      </w:r>
    </w:p>
    <w:p w14:paraId="20DAF82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&lt;m2:CC&gt;9999&lt;/m2:CC&gt;</w:t>
      </w:r>
    </w:p>
    <w:p w14:paraId="0B6EBCF9"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&lt;m2:CLEC_APPL_ID&gt;CTE-VALIDATOR&lt;/m2:CLEC_APPL_ID&gt;</w:t>
      </w:r>
    </w:p>
    <w:p w14:paraId="325456E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&lt;m2:CLEC_APPL_PASSWORD&gt;PA$$WORD&lt;/m2:CLEC_APPL_PASSWORD&gt;</w:t>
      </w:r>
    </w:p>
    <w:p w14:paraId="6896A97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&lt;m2:DTSENT&gt;200906290951AM&lt;/m2:DTSENT&gt;</w:t>
      </w:r>
    </w:p>
    <w:p w14:paraId="76F03A5B"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&lt;m2:ORD&gt;DX3QKG01&lt;/m2:ORD&gt;</w:t>
      </w:r>
    </w:p>
    <w:p w14:paraId="78FBA61F"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&lt;m2:STATUS_CODE&gt;PD&lt;/m2:STATUS_CODE&gt;</w:t>
      </w:r>
    </w:p>
    <w:p w14:paraId="6920F735"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&lt;m2:STATUS_MSG&gt;PENDING ORDER&lt;/m2:STATUS_MSG&gt;</w:t>
      </w:r>
    </w:p>
    <w:p w14:paraId="30B8A783"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&lt;m2:REMARKS&gt;Facilities have been checked&lt;/m2:REMARKS&gt;</w:t>
      </w:r>
    </w:p>
    <w:p w14:paraId="36FF1EB6"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&lt;m2:TRAN_ACK_TYPE&gt;NA&lt;/m2:TRAN_ACK_TYPE&gt;</w:t>
      </w:r>
    </w:p>
    <w:p w14:paraId="744A08F3"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&lt;m2:TRANS_SET_PURPOSE_CODE&gt;08&lt;/m2:TRANS_SET_PURPOSE_CODE&gt;</w:t>
      </w:r>
    </w:p>
    <w:p w14:paraId="57465480"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&lt;/m2:HDR&gt;</w:t>
      </w:r>
    </w:p>
    <w:p w14:paraId="4024A704"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&lt;m2:NOTIFICATION&gt;</w:t>
      </w:r>
    </w:p>
    <w:p w14:paraId="5928093C"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&lt;m2:FIRM_ORDER_NOTIFICATION&gt;</w:t>
      </w:r>
    </w:p>
    <w:p w14:paraId="6FF73942"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&lt;m2:NOTIFICATION_ADMIN&gt;</w:t>
      </w:r>
    </w:p>
    <w:p w14:paraId="7A5C797B"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&lt;m2:INIT&gt;BOJANGLES&lt;/m2:INIT&gt;</w:t>
      </w:r>
    </w:p>
    <w:p w14:paraId="48AD6216"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&lt;m2:INIT_TEL_NO&gt;8884448888&lt;/m2:INIT_TEL_NO&gt;</w:t>
      </w:r>
    </w:p>
    <w:p w14:paraId="3E98D051"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&lt;m2:REP&gt;LCSC&lt;/m2:REP&gt;</w:t>
      </w:r>
    </w:p>
    <w:p w14:paraId="077C839A"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&lt;m2:REP_TEL_NO&gt;8006670807&lt;/m2:REP_TEL_NO&gt;</w:t>
      </w:r>
    </w:p>
    <w:p w14:paraId="4ED16C0F"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&lt;m2:DD_CD&gt;20091204&lt;/m2:DD_CD&gt;</w:t>
      </w:r>
    </w:p>
    <w:p w14:paraId="532B4F5E"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&lt;m2:BAN1&gt;704Q886621621&lt;/m2:BAN1&gt;</w:t>
      </w:r>
    </w:p>
    <w:p w14:paraId="3F90B3C6"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&lt;/m2:NOTIFICATION_ADMIN&gt;</w:t>
      </w:r>
    </w:p>
    <w:p w14:paraId="2D4D789D"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&lt;/m2:FIRM_ORDER_NOTIFICATION&gt;</w:t>
      </w:r>
    </w:p>
    <w:p w14:paraId="1018F608"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&lt;/m2:NOTIFICATION&gt;</w:t>
      </w:r>
    </w:p>
    <w:p w14:paraId="28A33FF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&lt;/m2:LSR_RESP&gt;</w:t>
      </w:r>
    </w:p>
    <w:p w14:paraId="19D99CE8"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&lt;/m1:ATT_LSR_ORD_RSP&gt;</w:t>
      </w:r>
    </w:p>
    <w:p w14:paraId="4C653045" w14:textId="77777777" w:rsidR="00B752E4" w:rsidRDefault="0074197A">
      <w:pPr>
        <w:pStyle w:val="TCtxtTAG"/>
        <w:rPr>
          <w:b/>
          <w:bCs/>
          <w:sz w:val="24"/>
        </w:rPr>
      </w:pPr>
      <w:r>
        <w:rPr>
          <w:b/>
          <w:bCs/>
          <w:sz w:val="24"/>
        </w:rPr>
        <w:br w:type="page"/>
      </w:r>
      <w:r w:rsidR="00B752E4">
        <w:rPr>
          <w:b/>
          <w:bCs/>
          <w:sz w:val="24"/>
        </w:rPr>
        <w:t>TEST CASE M016: Scenario Number:* (Act=D) Complete disconnect of account with transfer of calls – LNA=N/A</w:t>
      </w:r>
    </w:p>
    <w:p w14:paraId="60F9A58D" w14:textId="77777777" w:rsidR="00B752E4" w:rsidRDefault="00B752E4">
      <w:pPr>
        <w:pStyle w:val="Heading3"/>
        <w:rPr>
          <w:i w:val="0"/>
          <w:iCs w:val="0"/>
        </w:rPr>
      </w:pPr>
      <w:r>
        <w:rPr>
          <w:i w:val="0"/>
          <w:iCs w:val="0"/>
        </w:rPr>
        <w:t>Type of Account:  Business / Multi-Line</w:t>
      </w:r>
    </w:p>
    <w:p w14:paraId="6450EDEF" w14:textId="77777777" w:rsidR="000A4F99" w:rsidRPr="000A4F99" w:rsidRDefault="000A4F99" w:rsidP="000A4F99"/>
    <w:p w14:paraId="0FC4D041" w14:textId="77777777" w:rsidR="00B752E4" w:rsidRPr="000A4F99" w:rsidRDefault="00B752E4">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0"/>
        <w:gridCol w:w="4345"/>
        <w:gridCol w:w="2423"/>
      </w:tblGrid>
      <w:tr w:rsidR="00B752E4" w:rsidRPr="005914A2" w14:paraId="3E7EC87B" w14:textId="77777777">
        <w:trPr>
          <w:tblHeader/>
        </w:trPr>
        <w:tc>
          <w:tcPr>
            <w:tcW w:w="1980" w:type="dxa"/>
            <w:tcBorders>
              <w:top w:val="single" w:sz="12" w:space="0" w:color="auto"/>
              <w:left w:val="single" w:sz="12" w:space="0" w:color="auto"/>
              <w:bottom w:val="single" w:sz="6" w:space="0" w:color="auto"/>
              <w:right w:val="single" w:sz="6" w:space="0" w:color="auto"/>
            </w:tcBorders>
          </w:tcPr>
          <w:p w14:paraId="0C760CB5"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345" w:type="dxa"/>
            <w:tcBorders>
              <w:top w:val="single" w:sz="12" w:space="0" w:color="auto"/>
              <w:left w:val="single" w:sz="6" w:space="0" w:color="auto"/>
              <w:bottom w:val="single" w:sz="6" w:space="0" w:color="auto"/>
              <w:right w:val="single" w:sz="6" w:space="0" w:color="auto"/>
            </w:tcBorders>
          </w:tcPr>
          <w:p w14:paraId="27D22CFC" w14:textId="77777777" w:rsidR="00B752E4" w:rsidRPr="005914A2" w:rsidRDefault="00B752E4">
            <w:pPr>
              <w:jc w:val="center"/>
              <w:rPr>
                <w:rFonts w:ascii="Arial" w:hAnsi="Arial" w:cs="Arial"/>
                <w:b/>
              </w:rPr>
            </w:pPr>
            <w:r w:rsidRPr="005914A2">
              <w:rPr>
                <w:rFonts w:ascii="Arial" w:hAnsi="Arial" w:cs="Arial"/>
                <w:b/>
              </w:rPr>
              <w:t>FIELD NAME</w:t>
            </w:r>
          </w:p>
        </w:tc>
        <w:tc>
          <w:tcPr>
            <w:tcW w:w="2423" w:type="dxa"/>
            <w:tcBorders>
              <w:top w:val="single" w:sz="12" w:space="0" w:color="auto"/>
              <w:left w:val="single" w:sz="6" w:space="0" w:color="auto"/>
              <w:bottom w:val="single" w:sz="6" w:space="0" w:color="auto"/>
              <w:right w:val="single" w:sz="12" w:space="0" w:color="auto"/>
            </w:tcBorders>
          </w:tcPr>
          <w:p w14:paraId="45147FF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79F45DCB"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20DDD9AC"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76F2105F"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EBF2B6F"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313E10A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3F6AFE8E" w14:textId="77777777" w:rsidR="00B752E4" w:rsidRPr="005914A2" w:rsidRDefault="00B752E4">
            <w:pPr>
              <w:pStyle w:val="FORMDATA"/>
              <w:rPr>
                <w:b/>
                <w:color w:val="auto"/>
              </w:rPr>
            </w:pPr>
            <w:r w:rsidRPr="005914A2">
              <w:rPr>
                <w:b/>
                <w:color w:val="auto"/>
              </w:rPr>
              <w:t>CCNA</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06B452C0" w14:textId="77777777" w:rsidR="00B752E4" w:rsidRPr="005914A2" w:rsidRDefault="00B752E4">
            <w:pPr>
              <w:pStyle w:val="FORMDATA"/>
              <w:rPr>
                <w:b/>
                <w:color w:val="auto"/>
              </w:rPr>
            </w:pPr>
            <w:r w:rsidRPr="005914A2">
              <w:rPr>
                <w:b/>
                <w:color w:val="auto"/>
              </w:rPr>
              <w:t>Customer Carrier Name Abbreviation</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4ED735F6" w14:textId="77777777" w:rsidR="00B752E4" w:rsidRPr="005914A2" w:rsidRDefault="00B752E4">
            <w:pPr>
              <w:pStyle w:val="FORMDATA"/>
              <w:rPr>
                <w:b/>
                <w:color w:val="auto"/>
              </w:rPr>
            </w:pPr>
            <w:r w:rsidRPr="005914A2">
              <w:rPr>
                <w:b/>
                <w:color w:val="auto"/>
              </w:rPr>
              <w:t>ZXL</w:t>
            </w:r>
          </w:p>
        </w:tc>
      </w:tr>
      <w:tr w:rsidR="00B752E4" w:rsidRPr="005914A2" w14:paraId="4CBB8742" w14:textId="77777777">
        <w:tc>
          <w:tcPr>
            <w:tcW w:w="1980" w:type="dxa"/>
            <w:tcBorders>
              <w:top w:val="single" w:sz="6" w:space="0" w:color="auto"/>
              <w:left w:val="single" w:sz="12" w:space="0" w:color="auto"/>
              <w:bottom w:val="single" w:sz="6" w:space="0" w:color="auto"/>
              <w:right w:val="single" w:sz="6" w:space="0" w:color="auto"/>
            </w:tcBorders>
          </w:tcPr>
          <w:p w14:paraId="3510F0C4" w14:textId="77777777" w:rsidR="00B752E4" w:rsidRPr="005914A2" w:rsidRDefault="00B752E4">
            <w:pPr>
              <w:pStyle w:val="FORMDATA"/>
              <w:rPr>
                <w:b/>
                <w:color w:val="auto"/>
              </w:rPr>
            </w:pPr>
            <w:r w:rsidRPr="005914A2">
              <w:rPr>
                <w:b/>
                <w:color w:val="auto"/>
              </w:rPr>
              <w:t>PON</w:t>
            </w:r>
          </w:p>
        </w:tc>
        <w:tc>
          <w:tcPr>
            <w:tcW w:w="4345" w:type="dxa"/>
            <w:tcBorders>
              <w:top w:val="single" w:sz="6" w:space="0" w:color="auto"/>
              <w:left w:val="single" w:sz="6" w:space="0" w:color="auto"/>
              <w:bottom w:val="single" w:sz="6" w:space="0" w:color="auto"/>
              <w:right w:val="single" w:sz="6" w:space="0" w:color="auto"/>
            </w:tcBorders>
          </w:tcPr>
          <w:p w14:paraId="65F167D7" w14:textId="77777777" w:rsidR="00B752E4" w:rsidRPr="005914A2" w:rsidRDefault="00B752E4">
            <w:pPr>
              <w:pStyle w:val="FORMDATA"/>
              <w:rPr>
                <w:b/>
                <w:color w:val="auto"/>
              </w:rPr>
            </w:pPr>
            <w:r w:rsidRPr="005914A2">
              <w:rPr>
                <w:b/>
                <w:color w:val="auto"/>
              </w:rPr>
              <w:t>Purchase Order Number</w:t>
            </w:r>
          </w:p>
        </w:tc>
        <w:tc>
          <w:tcPr>
            <w:tcW w:w="2423" w:type="dxa"/>
            <w:tcBorders>
              <w:top w:val="single" w:sz="6" w:space="0" w:color="auto"/>
              <w:left w:val="single" w:sz="6" w:space="0" w:color="auto"/>
              <w:bottom w:val="single" w:sz="6" w:space="0" w:color="auto"/>
              <w:right w:val="single" w:sz="12" w:space="0" w:color="auto"/>
            </w:tcBorders>
          </w:tcPr>
          <w:p w14:paraId="79299EBC" w14:textId="77777777" w:rsidR="00B752E4" w:rsidRPr="005914A2" w:rsidRDefault="00B752E4">
            <w:pPr>
              <w:pStyle w:val="FORMDATA"/>
              <w:rPr>
                <w:b/>
                <w:color w:val="auto"/>
              </w:rPr>
            </w:pPr>
            <w:r w:rsidRPr="005914A2">
              <w:rPr>
                <w:b/>
                <w:color w:val="auto"/>
              </w:rPr>
              <w:t>M16</w:t>
            </w:r>
          </w:p>
        </w:tc>
      </w:tr>
      <w:tr w:rsidR="00B752E4" w:rsidRPr="005914A2" w14:paraId="6E76880C" w14:textId="77777777">
        <w:tc>
          <w:tcPr>
            <w:tcW w:w="1980" w:type="dxa"/>
            <w:tcBorders>
              <w:top w:val="single" w:sz="6" w:space="0" w:color="auto"/>
              <w:left w:val="single" w:sz="12" w:space="0" w:color="auto"/>
              <w:bottom w:val="single" w:sz="6" w:space="0" w:color="auto"/>
              <w:right w:val="single" w:sz="6" w:space="0" w:color="auto"/>
            </w:tcBorders>
          </w:tcPr>
          <w:p w14:paraId="5140DDA5" w14:textId="77777777" w:rsidR="00B752E4" w:rsidRPr="005914A2" w:rsidRDefault="00B752E4">
            <w:pPr>
              <w:pStyle w:val="FORMDATA"/>
              <w:rPr>
                <w:b/>
                <w:color w:val="auto"/>
              </w:rPr>
            </w:pPr>
            <w:r w:rsidRPr="005914A2">
              <w:rPr>
                <w:b/>
                <w:color w:val="auto"/>
              </w:rPr>
              <w:t>ATN</w:t>
            </w:r>
          </w:p>
        </w:tc>
        <w:tc>
          <w:tcPr>
            <w:tcW w:w="4345" w:type="dxa"/>
            <w:tcBorders>
              <w:top w:val="single" w:sz="6" w:space="0" w:color="auto"/>
              <w:left w:val="single" w:sz="6" w:space="0" w:color="auto"/>
              <w:bottom w:val="single" w:sz="6" w:space="0" w:color="auto"/>
              <w:right w:val="single" w:sz="6" w:space="0" w:color="auto"/>
            </w:tcBorders>
          </w:tcPr>
          <w:p w14:paraId="4083E7A5" w14:textId="77777777" w:rsidR="00B752E4" w:rsidRPr="005914A2" w:rsidRDefault="00B752E4">
            <w:pPr>
              <w:pStyle w:val="FORMDATA"/>
              <w:rPr>
                <w:b/>
                <w:color w:val="auto"/>
              </w:rPr>
            </w:pPr>
            <w:r w:rsidRPr="005914A2">
              <w:rPr>
                <w:b/>
                <w:color w:val="auto"/>
              </w:rPr>
              <w:t>Account Telephone Number</w:t>
            </w:r>
          </w:p>
        </w:tc>
        <w:tc>
          <w:tcPr>
            <w:tcW w:w="2423" w:type="dxa"/>
            <w:tcBorders>
              <w:top w:val="single" w:sz="6" w:space="0" w:color="auto"/>
              <w:left w:val="single" w:sz="6" w:space="0" w:color="auto"/>
              <w:bottom w:val="single" w:sz="6" w:space="0" w:color="auto"/>
              <w:right w:val="single" w:sz="12" w:space="0" w:color="auto"/>
            </w:tcBorders>
          </w:tcPr>
          <w:p w14:paraId="1F5A8394" w14:textId="77777777" w:rsidR="00B752E4" w:rsidRPr="005914A2" w:rsidRDefault="00B752E4">
            <w:pPr>
              <w:pStyle w:val="FORMDATA"/>
              <w:rPr>
                <w:b/>
                <w:color w:val="auto"/>
              </w:rPr>
            </w:pPr>
            <w:r w:rsidRPr="005914A2">
              <w:rPr>
                <w:b/>
                <w:color w:val="auto"/>
              </w:rPr>
              <w:t>9015257257</w:t>
            </w:r>
          </w:p>
        </w:tc>
      </w:tr>
      <w:tr w:rsidR="00B752E4" w:rsidRPr="005914A2" w14:paraId="55055810" w14:textId="77777777">
        <w:tc>
          <w:tcPr>
            <w:tcW w:w="1980" w:type="dxa"/>
            <w:tcBorders>
              <w:top w:val="single" w:sz="6" w:space="0" w:color="auto"/>
              <w:left w:val="single" w:sz="12" w:space="0" w:color="auto"/>
              <w:bottom w:val="single" w:sz="6" w:space="0" w:color="auto"/>
              <w:right w:val="single" w:sz="6" w:space="0" w:color="auto"/>
            </w:tcBorders>
          </w:tcPr>
          <w:p w14:paraId="544E38E8" w14:textId="77777777" w:rsidR="00B752E4" w:rsidRPr="005914A2" w:rsidRDefault="00B752E4">
            <w:pPr>
              <w:pStyle w:val="FORMDATA"/>
              <w:rPr>
                <w:b/>
                <w:color w:val="auto"/>
              </w:rPr>
            </w:pPr>
            <w:r w:rsidRPr="005914A2">
              <w:rPr>
                <w:b/>
                <w:color w:val="auto"/>
              </w:rPr>
              <w:t>PROJECT</w:t>
            </w:r>
          </w:p>
        </w:tc>
        <w:tc>
          <w:tcPr>
            <w:tcW w:w="4345" w:type="dxa"/>
            <w:tcBorders>
              <w:top w:val="single" w:sz="6" w:space="0" w:color="auto"/>
              <w:left w:val="single" w:sz="6" w:space="0" w:color="auto"/>
              <w:bottom w:val="single" w:sz="6" w:space="0" w:color="auto"/>
              <w:right w:val="single" w:sz="6" w:space="0" w:color="auto"/>
            </w:tcBorders>
          </w:tcPr>
          <w:p w14:paraId="57EA028F" w14:textId="77777777" w:rsidR="00B752E4" w:rsidRPr="005914A2" w:rsidRDefault="00B752E4">
            <w:pPr>
              <w:pStyle w:val="FORMDATA"/>
              <w:rPr>
                <w:b/>
                <w:color w:val="auto"/>
              </w:rPr>
            </w:pPr>
            <w:r w:rsidRPr="005914A2">
              <w:rPr>
                <w:b/>
                <w:color w:val="auto"/>
              </w:rPr>
              <w:t>Project</w:t>
            </w:r>
          </w:p>
        </w:tc>
        <w:tc>
          <w:tcPr>
            <w:tcW w:w="2423" w:type="dxa"/>
            <w:tcBorders>
              <w:top w:val="single" w:sz="6" w:space="0" w:color="auto"/>
              <w:left w:val="single" w:sz="6" w:space="0" w:color="auto"/>
              <w:bottom w:val="single" w:sz="6" w:space="0" w:color="auto"/>
              <w:right w:val="single" w:sz="12" w:space="0" w:color="auto"/>
            </w:tcBorders>
          </w:tcPr>
          <w:p w14:paraId="4770FF77" w14:textId="77777777" w:rsidR="00B752E4" w:rsidRPr="005914A2" w:rsidRDefault="00B752E4">
            <w:pPr>
              <w:pStyle w:val="FORMDATA"/>
              <w:rPr>
                <w:b/>
                <w:color w:val="auto"/>
              </w:rPr>
            </w:pPr>
            <w:r w:rsidRPr="005914A2">
              <w:rPr>
                <w:b/>
                <w:color w:val="auto"/>
              </w:rPr>
              <w:t>CAVENOBILL</w:t>
            </w:r>
          </w:p>
        </w:tc>
      </w:tr>
      <w:tr w:rsidR="00B752E4" w:rsidRPr="005914A2" w14:paraId="3B34DAEA" w14:textId="77777777">
        <w:trPr>
          <w:trHeight w:val="72"/>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491043DD" w14:textId="77777777" w:rsidR="00B752E4" w:rsidRPr="005914A2" w:rsidRDefault="00B752E4">
            <w:pPr>
              <w:pStyle w:val="FORMDATA"/>
              <w:rPr>
                <w:b/>
                <w:color w:val="auto"/>
              </w:rPr>
            </w:pPr>
            <w:r w:rsidRPr="005914A2">
              <w:rPr>
                <w:b/>
                <w:color w:val="auto"/>
              </w:rPr>
              <w:t>SC</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10085E43"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2C14F62D" w14:textId="77777777" w:rsidR="00B752E4" w:rsidRPr="005914A2" w:rsidRDefault="00B752E4">
            <w:pPr>
              <w:pStyle w:val="FORMDATA"/>
              <w:rPr>
                <w:b/>
                <w:color w:val="auto"/>
              </w:rPr>
            </w:pPr>
            <w:r w:rsidRPr="005914A2">
              <w:rPr>
                <w:b/>
                <w:color w:val="auto"/>
              </w:rPr>
              <w:t>LCSC</w:t>
            </w:r>
          </w:p>
        </w:tc>
      </w:tr>
      <w:tr w:rsidR="00B752E4" w:rsidRPr="005914A2" w14:paraId="36EF4171"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75BF102E" w14:textId="77777777" w:rsidR="00B752E4" w:rsidRPr="005914A2" w:rsidRDefault="00B752E4">
            <w:pPr>
              <w:pStyle w:val="FORMDATA"/>
              <w:rPr>
                <w:b/>
                <w:color w:val="auto"/>
              </w:rPr>
            </w:pPr>
            <w:r w:rsidRPr="005914A2">
              <w:rPr>
                <w:b/>
                <w:color w:val="auto"/>
              </w:rPr>
              <w:t>D/TSent</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3DDCB85C" w14:textId="77777777" w:rsidR="00B752E4" w:rsidRPr="005914A2" w:rsidRDefault="00B752E4">
            <w:pPr>
              <w:pStyle w:val="FORMDATA"/>
              <w:rPr>
                <w:b/>
                <w:color w:val="auto"/>
              </w:rPr>
            </w:pPr>
            <w:r w:rsidRPr="005914A2">
              <w:rPr>
                <w:b/>
                <w:color w:val="auto"/>
              </w:rPr>
              <w:t>Date &amp; Time Sent</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579980CE" w14:textId="77777777" w:rsidR="00B752E4" w:rsidRPr="005914A2" w:rsidRDefault="00B752E4">
            <w:pPr>
              <w:pStyle w:val="FORMDATA"/>
              <w:rPr>
                <w:b/>
                <w:color w:val="auto"/>
              </w:rPr>
            </w:pPr>
            <w:r w:rsidRPr="005914A2">
              <w:rPr>
                <w:b/>
                <w:color w:val="auto"/>
              </w:rPr>
              <w:t>20030328</w:t>
            </w:r>
          </w:p>
        </w:tc>
      </w:tr>
      <w:tr w:rsidR="00B752E4" w:rsidRPr="005914A2" w14:paraId="65119D1B" w14:textId="77777777">
        <w:tc>
          <w:tcPr>
            <w:tcW w:w="1980" w:type="dxa"/>
            <w:tcBorders>
              <w:top w:val="single" w:sz="6" w:space="0" w:color="auto"/>
              <w:left w:val="single" w:sz="12" w:space="0" w:color="auto"/>
              <w:bottom w:val="single" w:sz="6" w:space="0" w:color="auto"/>
              <w:right w:val="single" w:sz="6" w:space="0" w:color="auto"/>
            </w:tcBorders>
          </w:tcPr>
          <w:p w14:paraId="13AE6764" w14:textId="77777777" w:rsidR="00B752E4" w:rsidRPr="005914A2" w:rsidRDefault="00B752E4">
            <w:pPr>
              <w:pStyle w:val="FORMDATA"/>
              <w:rPr>
                <w:b/>
                <w:color w:val="auto"/>
              </w:rPr>
            </w:pPr>
            <w:r w:rsidRPr="005914A2">
              <w:rPr>
                <w:b/>
                <w:color w:val="auto"/>
              </w:rPr>
              <w:t>DDD</w:t>
            </w:r>
          </w:p>
        </w:tc>
        <w:tc>
          <w:tcPr>
            <w:tcW w:w="4345" w:type="dxa"/>
            <w:tcBorders>
              <w:top w:val="single" w:sz="6" w:space="0" w:color="auto"/>
              <w:left w:val="single" w:sz="6" w:space="0" w:color="auto"/>
              <w:bottom w:val="single" w:sz="6" w:space="0" w:color="auto"/>
              <w:right w:val="single" w:sz="6" w:space="0" w:color="auto"/>
            </w:tcBorders>
          </w:tcPr>
          <w:p w14:paraId="24C12AEA" w14:textId="77777777" w:rsidR="00B752E4" w:rsidRPr="005914A2" w:rsidRDefault="00B752E4">
            <w:pPr>
              <w:pStyle w:val="FORMDATA"/>
              <w:rPr>
                <w:b/>
                <w:color w:val="auto"/>
              </w:rPr>
            </w:pPr>
            <w:r w:rsidRPr="005914A2">
              <w:rPr>
                <w:b/>
                <w:color w:val="auto"/>
              </w:rPr>
              <w:t>Desired Due Date</w:t>
            </w:r>
          </w:p>
        </w:tc>
        <w:tc>
          <w:tcPr>
            <w:tcW w:w="2423" w:type="dxa"/>
            <w:tcBorders>
              <w:top w:val="single" w:sz="6" w:space="0" w:color="auto"/>
              <w:left w:val="single" w:sz="6" w:space="0" w:color="auto"/>
              <w:bottom w:val="single" w:sz="6" w:space="0" w:color="auto"/>
              <w:right w:val="single" w:sz="12" w:space="0" w:color="auto"/>
            </w:tcBorders>
          </w:tcPr>
          <w:p w14:paraId="219826B4" w14:textId="77777777" w:rsidR="00B752E4" w:rsidRPr="005914A2" w:rsidRDefault="00B752E4">
            <w:pPr>
              <w:pStyle w:val="FORMDATA"/>
              <w:rPr>
                <w:b/>
                <w:color w:val="auto"/>
              </w:rPr>
            </w:pPr>
            <w:r w:rsidRPr="005914A2">
              <w:rPr>
                <w:b/>
                <w:color w:val="auto"/>
              </w:rPr>
              <w:t>20030428</w:t>
            </w:r>
          </w:p>
        </w:tc>
      </w:tr>
      <w:tr w:rsidR="00B752E4" w:rsidRPr="005914A2" w14:paraId="1BEF2764" w14:textId="77777777">
        <w:tc>
          <w:tcPr>
            <w:tcW w:w="1980" w:type="dxa"/>
            <w:tcBorders>
              <w:top w:val="single" w:sz="6" w:space="0" w:color="auto"/>
              <w:left w:val="single" w:sz="12" w:space="0" w:color="auto"/>
              <w:bottom w:val="single" w:sz="6" w:space="0" w:color="auto"/>
              <w:right w:val="single" w:sz="6" w:space="0" w:color="auto"/>
            </w:tcBorders>
          </w:tcPr>
          <w:p w14:paraId="6FC50D37" w14:textId="77777777" w:rsidR="00B752E4" w:rsidRPr="005914A2" w:rsidRDefault="00B752E4">
            <w:pPr>
              <w:pStyle w:val="FORMDATA"/>
              <w:rPr>
                <w:b/>
                <w:color w:val="auto"/>
              </w:rPr>
            </w:pPr>
            <w:r w:rsidRPr="005914A2">
              <w:rPr>
                <w:b/>
                <w:color w:val="auto"/>
              </w:rPr>
              <w:t>REQTYP</w:t>
            </w:r>
          </w:p>
        </w:tc>
        <w:tc>
          <w:tcPr>
            <w:tcW w:w="4345" w:type="dxa"/>
            <w:tcBorders>
              <w:top w:val="single" w:sz="6" w:space="0" w:color="auto"/>
              <w:left w:val="single" w:sz="6" w:space="0" w:color="auto"/>
              <w:bottom w:val="single" w:sz="6" w:space="0" w:color="auto"/>
              <w:right w:val="single" w:sz="6" w:space="0" w:color="auto"/>
            </w:tcBorders>
          </w:tcPr>
          <w:p w14:paraId="7598F335" w14:textId="77777777" w:rsidR="00B752E4" w:rsidRPr="005914A2" w:rsidRDefault="00B752E4">
            <w:pPr>
              <w:pStyle w:val="FORMDATA"/>
              <w:rPr>
                <w:b/>
                <w:color w:val="auto"/>
              </w:rPr>
            </w:pPr>
            <w:r w:rsidRPr="005914A2">
              <w:rPr>
                <w:b/>
                <w:color w:val="auto"/>
              </w:rPr>
              <w:t>Request Type</w:t>
            </w:r>
          </w:p>
        </w:tc>
        <w:tc>
          <w:tcPr>
            <w:tcW w:w="2423" w:type="dxa"/>
            <w:tcBorders>
              <w:top w:val="single" w:sz="6" w:space="0" w:color="auto"/>
              <w:left w:val="single" w:sz="6" w:space="0" w:color="auto"/>
              <w:bottom w:val="single" w:sz="6" w:space="0" w:color="auto"/>
              <w:right w:val="single" w:sz="12" w:space="0" w:color="auto"/>
            </w:tcBorders>
          </w:tcPr>
          <w:p w14:paraId="07B73EC1" w14:textId="77777777" w:rsidR="00B752E4" w:rsidRPr="005914A2" w:rsidRDefault="00B752E4">
            <w:pPr>
              <w:pStyle w:val="FORMDATA"/>
              <w:rPr>
                <w:b/>
                <w:color w:val="auto"/>
              </w:rPr>
            </w:pPr>
            <w:r w:rsidRPr="005914A2">
              <w:rPr>
                <w:b/>
                <w:color w:val="auto"/>
              </w:rPr>
              <w:t>MB</w:t>
            </w:r>
          </w:p>
        </w:tc>
      </w:tr>
      <w:tr w:rsidR="00B752E4" w:rsidRPr="005914A2" w14:paraId="6C25F0D4" w14:textId="77777777">
        <w:tc>
          <w:tcPr>
            <w:tcW w:w="1980" w:type="dxa"/>
            <w:tcBorders>
              <w:top w:val="single" w:sz="6" w:space="0" w:color="auto"/>
              <w:left w:val="single" w:sz="12" w:space="0" w:color="auto"/>
              <w:bottom w:val="single" w:sz="6" w:space="0" w:color="auto"/>
              <w:right w:val="single" w:sz="6" w:space="0" w:color="auto"/>
            </w:tcBorders>
          </w:tcPr>
          <w:p w14:paraId="40C6E06C" w14:textId="77777777" w:rsidR="00B752E4" w:rsidRPr="005914A2" w:rsidRDefault="00B752E4">
            <w:pPr>
              <w:pStyle w:val="FORMDATA"/>
              <w:rPr>
                <w:b/>
                <w:color w:val="auto"/>
              </w:rPr>
            </w:pPr>
            <w:r w:rsidRPr="005914A2">
              <w:rPr>
                <w:b/>
                <w:color w:val="auto"/>
              </w:rPr>
              <w:t>ACT</w:t>
            </w:r>
          </w:p>
        </w:tc>
        <w:tc>
          <w:tcPr>
            <w:tcW w:w="4345" w:type="dxa"/>
            <w:tcBorders>
              <w:top w:val="single" w:sz="6" w:space="0" w:color="auto"/>
              <w:left w:val="single" w:sz="6" w:space="0" w:color="auto"/>
              <w:bottom w:val="single" w:sz="6" w:space="0" w:color="auto"/>
              <w:right w:val="single" w:sz="6" w:space="0" w:color="auto"/>
            </w:tcBorders>
          </w:tcPr>
          <w:p w14:paraId="289C78CF" w14:textId="77777777" w:rsidR="00B752E4" w:rsidRPr="005914A2" w:rsidRDefault="00B752E4">
            <w:pPr>
              <w:pStyle w:val="FORMDATA"/>
              <w:rPr>
                <w:b/>
                <w:color w:val="auto"/>
              </w:rPr>
            </w:pPr>
            <w:r w:rsidRPr="005914A2">
              <w:rPr>
                <w:b/>
                <w:color w:val="auto"/>
              </w:rPr>
              <w:t>Activity Type</w:t>
            </w:r>
          </w:p>
        </w:tc>
        <w:tc>
          <w:tcPr>
            <w:tcW w:w="2423" w:type="dxa"/>
            <w:tcBorders>
              <w:top w:val="single" w:sz="6" w:space="0" w:color="auto"/>
              <w:left w:val="single" w:sz="6" w:space="0" w:color="auto"/>
              <w:bottom w:val="single" w:sz="6" w:space="0" w:color="auto"/>
              <w:right w:val="single" w:sz="12" w:space="0" w:color="auto"/>
            </w:tcBorders>
          </w:tcPr>
          <w:p w14:paraId="15D3746B" w14:textId="77777777" w:rsidR="00B752E4" w:rsidRPr="005914A2" w:rsidRDefault="00B752E4">
            <w:pPr>
              <w:pStyle w:val="FORMDATA"/>
              <w:rPr>
                <w:b/>
                <w:color w:val="auto"/>
              </w:rPr>
            </w:pPr>
            <w:r w:rsidRPr="005914A2">
              <w:rPr>
                <w:b/>
                <w:color w:val="auto"/>
              </w:rPr>
              <w:t>D</w:t>
            </w:r>
          </w:p>
        </w:tc>
      </w:tr>
      <w:tr w:rsidR="00B752E4" w:rsidRPr="005914A2" w14:paraId="46EA2F51" w14:textId="77777777">
        <w:tc>
          <w:tcPr>
            <w:tcW w:w="1980" w:type="dxa"/>
            <w:tcBorders>
              <w:top w:val="single" w:sz="6" w:space="0" w:color="auto"/>
              <w:left w:val="single" w:sz="12" w:space="0" w:color="auto"/>
              <w:bottom w:val="single" w:sz="6" w:space="0" w:color="auto"/>
              <w:right w:val="single" w:sz="6" w:space="0" w:color="auto"/>
            </w:tcBorders>
          </w:tcPr>
          <w:p w14:paraId="0694EB8E" w14:textId="77777777" w:rsidR="00B752E4" w:rsidRPr="005914A2" w:rsidRDefault="00B752E4">
            <w:pPr>
              <w:pStyle w:val="FORMDATA"/>
              <w:rPr>
                <w:b/>
                <w:color w:val="auto"/>
              </w:rPr>
            </w:pPr>
            <w:r w:rsidRPr="005914A2">
              <w:rPr>
                <w:b/>
                <w:color w:val="auto"/>
              </w:rPr>
              <w:t>CC</w:t>
            </w:r>
          </w:p>
        </w:tc>
        <w:tc>
          <w:tcPr>
            <w:tcW w:w="4345" w:type="dxa"/>
            <w:tcBorders>
              <w:top w:val="single" w:sz="6" w:space="0" w:color="auto"/>
              <w:left w:val="single" w:sz="6" w:space="0" w:color="auto"/>
              <w:bottom w:val="single" w:sz="6" w:space="0" w:color="auto"/>
              <w:right w:val="single" w:sz="6" w:space="0" w:color="auto"/>
            </w:tcBorders>
          </w:tcPr>
          <w:p w14:paraId="1A1D67DA" w14:textId="77777777" w:rsidR="00B752E4" w:rsidRPr="005914A2" w:rsidRDefault="00B752E4">
            <w:pPr>
              <w:pStyle w:val="FORMDATA"/>
              <w:rPr>
                <w:b/>
                <w:color w:val="auto"/>
              </w:rPr>
            </w:pPr>
            <w:r w:rsidRPr="005914A2">
              <w:rPr>
                <w:b/>
                <w:color w:val="auto"/>
              </w:rPr>
              <w:t>Company Code</w:t>
            </w:r>
          </w:p>
        </w:tc>
        <w:tc>
          <w:tcPr>
            <w:tcW w:w="2423" w:type="dxa"/>
            <w:tcBorders>
              <w:top w:val="single" w:sz="6" w:space="0" w:color="auto"/>
              <w:left w:val="single" w:sz="6" w:space="0" w:color="auto"/>
              <w:bottom w:val="single" w:sz="6" w:space="0" w:color="auto"/>
              <w:right w:val="single" w:sz="12" w:space="0" w:color="auto"/>
            </w:tcBorders>
          </w:tcPr>
          <w:p w14:paraId="7525D1AF" w14:textId="77777777" w:rsidR="00B752E4" w:rsidRPr="005914A2" w:rsidRDefault="00B752E4">
            <w:pPr>
              <w:pStyle w:val="FORMDATA"/>
              <w:rPr>
                <w:b/>
                <w:color w:val="auto"/>
              </w:rPr>
            </w:pPr>
            <w:r w:rsidRPr="005914A2">
              <w:rPr>
                <w:b/>
                <w:color w:val="auto"/>
              </w:rPr>
              <w:t>9999</w:t>
            </w:r>
          </w:p>
        </w:tc>
      </w:tr>
      <w:tr w:rsidR="00B752E4" w:rsidRPr="005914A2" w14:paraId="1664406F" w14:textId="77777777">
        <w:tc>
          <w:tcPr>
            <w:tcW w:w="1980" w:type="dxa"/>
            <w:tcBorders>
              <w:top w:val="single" w:sz="6" w:space="0" w:color="auto"/>
              <w:left w:val="single" w:sz="12" w:space="0" w:color="auto"/>
              <w:bottom w:val="single" w:sz="6" w:space="0" w:color="auto"/>
              <w:right w:val="single" w:sz="6" w:space="0" w:color="auto"/>
            </w:tcBorders>
          </w:tcPr>
          <w:p w14:paraId="2126234C" w14:textId="77777777" w:rsidR="00B752E4" w:rsidRPr="005914A2" w:rsidRDefault="00B752E4">
            <w:pPr>
              <w:pStyle w:val="FORMDATA"/>
              <w:rPr>
                <w:b/>
                <w:color w:val="auto"/>
              </w:rPr>
            </w:pPr>
            <w:r w:rsidRPr="005914A2">
              <w:rPr>
                <w:b/>
                <w:color w:val="auto"/>
              </w:rPr>
              <w:t>TOS</w:t>
            </w:r>
          </w:p>
        </w:tc>
        <w:tc>
          <w:tcPr>
            <w:tcW w:w="4345" w:type="dxa"/>
            <w:tcBorders>
              <w:top w:val="single" w:sz="6" w:space="0" w:color="auto"/>
              <w:left w:val="single" w:sz="6" w:space="0" w:color="auto"/>
              <w:bottom w:val="single" w:sz="6" w:space="0" w:color="auto"/>
              <w:right w:val="single" w:sz="6" w:space="0" w:color="auto"/>
            </w:tcBorders>
          </w:tcPr>
          <w:p w14:paraId="4F24F187" w14:textId="77777777" w:rsidR="00B752E4" w:rsidRPr="005914A2" w:rsidRDefault="00B752E4">
            <w:pPr>
              <w:pStyle w:val="FORMDATA"/>
              <w:rPr>
                <w:b/>
                <w:color w:val="auto"/>
              </w:rPr>
            </w:pPr>
            <w:r w:rsidRPr="005914A2">
              <w:rPr>
                <w:b/>
                <w:color w:val="auto"/>
              </w:rPr>
              <w:t>Type of Service</w:t>
            </w:r>
          </w:p>
        </w:tc>
        <w:tc>
          <w:tcPr>
            <w:tcW w:w="2423" w:type="dxa"/>
            <w:tcBorders>
              <w:top w:val="single" w:sz="6" w:space="0" w:color="auto"/>
              <w:left w:val="single" w:sz="6" w:space="0" w:color="auto"/>
              <w:bottom w:val="single" w:sz="6" w:space="0" w:color="auto"/>
              <w:right w:val="single" w:sz="12" w:space="0" w:color="auto"/>
            </w:tcBorders>
          </w:tcPr>
          <w:p w14:paraId="5752967E" w14:textId="77777777" w:rsidR="00B752E4" w:rsidRPr="005914A2" w:rsidRDefault="00B752E4">
            <w:pPr>
              <w:pStyle w:val="FORMDATA"/>
              <w:rPr>
                <w:b/>
                <w:color w:val="auto"/>
                <w:lang w:val="fr-FR"/>
              </w:rPr>
            </w:pPr>
            <w:r w:rsidRPr="005914A2">
              <w:rPr>
                <w:b/>
                <w:color w:val="auto"/>
                <w:lang w:val="fr-FR"/>
              </w:rPr>
              <w:t>1AM-</w:t>
            </w:r>
          </w:p>
        </w:tc>
      </w:tr>
      <w:tr w:rsidR="00B752E4" w:rsidRPr="005914A2" w14:paraId="29395632"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1F08A1F1" w14:textId="77777777" w:rsidR="00B752E4" w:rsidRPr="005914A2" w:rsidRDefault="00B752E4">
            <w:pPr>
              <w:pStyle w:val="Heading4"/>
              <w:rPr>
                <w:rFonts w:cs="Arial"/>
                <w:b/>
                <w:i w:val="0"/>
                <w:iCs w:val="0"/>
              </w:rPr>
            </w:pPr>
            <w:r w:rsidRPr="005914A2">
              <w:rPr>
                <w:rFonts w:cs="Arial"/>
                <w:b/>
                <w:i w:val="0"/>
                <w:iCs w:val="0"/>
              </w:rPr>
              <w:t>Billing Section</w:t>
            </w:r>
          </w:p>
        </w:tc>
      </w:tr>
      <w:tr w:rsidR="00B752E4" w:rsidRPr="005914A2" w14:paraId="155D86A3" w14:textId="77777777">
        <w:tc>
          <w:tcPr>
            <w:tcW w:w="1980" w:type="dxa"/>
            <w:tcBorders>
              <w:top w:val="single" w:sz="6" w:space="0" w:color="auto"/>
              <w:left w:val="single" w:sz="12" w:space="0" w:color="auto"/>
              <w:bottom w:val="single" w:sz="6" w:space="0" w:color="auto"/>
              <w:right w:val="single" w:sz="6" w:space="0" w:color="auto"/>
            </w:tcBorders>
          </w:tcPr>
          <w:p w14:paraId="17AC861F" w14:textId="77777777" w:rsidR="00B752E4" w:rsidRPr="005914A2" w:rsidRDefault="00B752E4">
            <w:pPr>
              <w:pStyle w:val="FORMDATA"/>
              <w:rPr>
                <w:b/>
                <w:color w:val="auto"/>
              </w:rPr>
            </w:pPr>
            <w:r w:rsidRPr="005914A2">
              <w:rPr>
                <w:b/>
                <w:color w:val="auto"/>
              </w:rPr>
              <w:t>BAN1</w:t>
            </w:r>
          </w:p>
        </w:tc>
        <w:tc>
          <w:tcPr>
            <w:tcW w:w="4345" w:type="dxa"/>
            <w:tcBorders>
              <w:top w:val="single" w:sz="6" w:space="0" w:color="auto"/>
              <w:left w:val="single" w:sz="6" w:space="0" w:color="auto"/>
              <w:bottom w:val="single" w:sz="6" w:space="0" w:color="auto"/>
              <w:right w:val="single" w:sz="6" w:space="0" w:color="auto"/>
            </w:tcBorders>
          </w:tcPr>
          <w:p w14:paraId="50A21174" w14:textId="77777777" w:rsidR="00B752E4" w:rsidRPr="005914A2" w:rsidRDefault="00B752E4">
            <w:pPr>
              <w:pStyle w:val="FORMDATA"/>
              <w:rPr>
                <w:b/>
                <w:color w:val="auto"/>
              </w:rPr>
            </w:pPr>
            <w:r w:rsidRPr="005914A2">
              <w:rPr>
                <w:b/>
                <w:color w:val="auto"/>
              </w:rPr>
              <w:t>Billing Account Number 1</w:t>
            </w:r>
          </w:p>
        </w:tc>
        <w:tc>
          <w:tcPr>
            <w:tcW w:w="2423" w:type="dxa"/>
            <w:tcBorders>
              <w:top w:val="single" w:sz="6" w:space="0" w:color="auto"/>
              <w:left w:val="single" w:sz="6" w:space="0" w:color="auto"/>
              <w:bottom w:val="single" w:sz="6" w:space="0" w:color="auto"/>
              <w:right w:val="single" w:sz="12" w:space="0" w:color="auto"/>
            </w:tcBorders>
          </w:tcPr>
          <w:p w14:paraId="74845FD6" w14:textId="77777777" w:rsidR="00B752E4" w:rsidRPr="005914A2" w:rsidRDefault="00B752E4">
            <w:pPr>
              <w:pStyle w:val="FORMDATA"/>
              <w:rPr>
                <w:b/>
                <w:color w:val="auto"/>
                <w:lang w:val="fr-FR"/>
              </w:rPr>
            </w:pPr>
            <w:r w:rsidRPr="005914A2">
              <w:rPr>
                <w:b/>
                <w:color w:val="auto"/>
                <w:lang w:val="fr-FR"/>
              </w:rPr>
              <w:t>615Q886621621</w:t>
            </w:r>
          </w:p>
        </w:tc>
      </w:tr>
      <w:tr w:rsidR="00B752E4" w:rsidRPr="005914A2" w14:paraId="474A27C4"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002D24A" w14:textId="77777777" w:rsidR="00B752E4" w:rsidRPr="005914A2" w:rsidRDefault="00B752E4">
            <w:pPr>
              <w:rPr>
                <w:rFonts w:ascii="Arial" w:hAnsi="Arial" w:cs="Arial"/>
                <w:b/>
                <w:iCs/>
              </w:rPr>
            </w:pPr>
            <w:r w:rsidRPr="005914A2">
              <w:rPr>
                <w:rFonts w:ascii="Arial" w:hAnsi="Arial" w:cs="Arial"/>
                <w:b/>
                <w:iCs/>
              </w:rPr>
              <w:t>Contact Section</w:t>
            </w:r>
          </w:p>
        </w:tc>
      </w:tr>
      <w:tr w:rsidR="00B752E4" w:rsidRPr="005914A2" w14:paraId="3039ED6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02E45D9A" w14:textId="77777777" w:rsidR="00B752E4" w:rsidRPr="005914A2" w:rsidRDefault="00B752E4">
            <w:pPr>
              <w:pStyle w:val="FORMDATA"/>
              <w:rPr>
                <w:b/>
                <w:color w:val="auto"/>
              </w:rPr>
            </w:pPr>
            <w:r w:rsidRPr="005914A2">
              <w:rPr>
                <w:b/>
                <w:color w:val="auto"/>
              </w:rPr>
              <w:t>INIT</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0DE796CB" w14:textId="77777777" w:rsidR="00B752E4" w:rsidRPr="005914A2" w:rsidRDefault="00B752E4">
            <w:pPr>
              <w:pStyle w:val="FORMDATA"/>
              <w:rPr>
                <w:b/>
                <w:color w:val="auto"/>
              </w:rPr>
            </w:pPr>
            <w:r w:rsidRPr="005914A2">
              <w:rPr>
                <w:b/>
                <w:color w:val="auto"/>
              </w:rPr>
              <w:t>Initiator Identification</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0890A5EB" w14:textId="77777777" w:rsidR="00B752E4" w:rsidRPr="005914A2" w:rsidRDefault="00B752E4">
            <w:pPr>
              <w:pStyle w:val="FORMDATA"/>
              <w:rPr>
                <w:b/>
                <w:color w:val="auto"/>
              </w:rPr>
            </w:pPr>
            <w:r w:rsidRPr="005914A2">
              <w:rPr>
                <w:b/>
                <w:color w:val="auto"/>
              </w:rPr>
              <w:t>Bojangles</w:t>
            </w:r>
          </w:p>
        </w:tc>
      </w:tr>
      <w:tr w:rsidR="00B752E4" w:rsidRPr="005914A2" w14:paraId="15A9F65B"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3954873E" w14:textId="77777777" w:rsidR="00B752E4" w:rsidRPr="005914A2" w:rsidRDefault="00B752E4">
            <w:pPr>
              <w:pStyle w:val="FORMDATA"/>
              <w:rPr>
                <w:b/>
                <w:color w:val="auto"/>
              </w:rPr>
            </w:pPr>
            <w:r w:rsidRPr="005914A2">
              <w:rPr>
                <w:b/>
                <w:color w:val="auto"/>
              </w:rPr>
              <w:t>INIT-TEL NO.</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7AD529AA" w14:textId="77777777" w:rsidR="00B752E4" w:rsidRPr="005914A2" w:rsidRDefault="00B752E4">
            <w:pPr>
              <w:pStyle w:val="FORMDATA"/>
              <w:rPr>
                <w:b/>
                <w:color w:val="auto"/>
              </w:rPr>
            </w:pPr>
            <w:r w:rsidRPr="005914A2">
              <w:rPr>
                <w:b/>
                <w:color w:val="auto"/>
              </w:rPr>
              <w:t>Initiator Telephone Number</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5EAC5E49" w14:textId="77777777" w:rsidR="00B752E4" w:rsidRPr="005914A2" w:rsidRDefault="00B752E4">
            <w:pPr>
              <w:pStyle w:val="FORMDATA"/>
              <w:rPr>
                <w:b/>
                <w:color w:val="auto"/>
              </w:rPr>
            </w:pPr>
            <w:r w:rsidRPr="005914A2">
              <w:rPr>
                <w:b/>
                <w:color w:val="auto"/>
              </w:rPr>
              <w:t>8884448888</w:t>
            </w:r>
          </w:p>
        </w:tc>
      </w:tr>
      <w:tr w:rsidR="00B752E4" w:rsidRPr="005914A2" w14:paraId="1B89DB54"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345CC0C0" w14:textId="77777777" w:rsidR="00B752E4" w:rsidRPr="005914A2" w:rsidRDefault="00B752E4">
            <w:pPr>
              <w:pStyle w:val="FORMDATA"/>
              <w:rPr>
                <w:b/>
                <w:color w:val="auto"/>
              </w:rPr>
            </w:pPr>
            <w:r w:rsidRPr="005914A2">
              <w:rPr>
                <w:b/>
                <w:color w:val="auto"/>
              </w:rPr>
              <w:t>INIT-FAX NO.</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655B485C" w14:textId="77777777" w:rsidR="00B752E4" w:rsidRPr="005914A2" w:rsidRDefault="00B752E4">
            <w:pPr>
              <w:pStyle w:val="FORMDATA"/>
              <w:rPr>
                <w:b/>
                <w:color w:val="auto"/>
              </w:rPr>
            </w:pPr>
            <w:r w:rsidRPr="005914A2">
              <w:rPr>
                <w:b/>
                <w:color w:val="auto"/>
              </w:rPr>
              <w:t>Initiator Facsimile Number</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79F3DD9D" w14:textId="77777777" w:rsidR="00B752E4" w:rsidRPr="005914A2" w:rsidRDefault="00B752E4">
            <w:pPr>
              <w:pStyle w:val="FORMDATA"/>
              <w:rPr>
                <w:b/>
                <w:color w:val="auto"/>
              </w:rPr>
            </w:pPr>
            <w:r w:rsidRPr="005914A2">
              <w:rPr>
                <w:b/>
                <w:color w:val="auto"/>
              </w:rPr>
              <w:t>4448884444</w:t>
            </w:r>
          </w:p>
        </w:tc>
      </w:tr>
      <w:tr w:rsidR="00B752E4" w:rsidRPr="005914A2" w14:paraId="03012D76"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12AFF2C5"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4508AE51"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5F39BCB1"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24EAC7E9" w14:textId="77777777">
        <w:tc>
          <w:tcPr>
            <w:tcW w:w="1980" w:type="dxa"/>
            <w:tcBorders>
              <w:top w:val="single" w:sz="6" w:space="0" w:color="auto"/>
              <w:left w:val="single" w:sz="12" w:space="0" w:color="auto"/>
              <w:bottom w:val="single" w:sz="6" w:space="0" w:color="auto"/>
              <w:right w:val="single" w:sz="6" w:space="0" w:color="auto"/>
            </w:tcBorders>
          </w:tcPr>
          <w:p w14:paraId="79142600" w14:textId="77777777" w:rsidR="00B752E4" w:rsidRPr="005914A2" w:rsidRDefault="00B752E4">
            <w:pPr>
              <w:pStyle w:val="FORMDATA"/>
              <w:rPr>
                <w:b/>
                <w:color w:val="auto"/>
              </w:rPr>
            </w:pPr>
            <w:r w:rsidRPr="005914A2">
              <w:rPr>
                <w:b/>
                <w:color w:val="auto"/>
              </w:rPr>
              <w:t>DQTY</w:t>
            </w:r>
          </w:p>
        </w:tc>
        <w:tc>
          <w:tcPr>
            <w:tcW w:w="4345" w:type="dxa"/>
            <w:tcBorders>
              <w:top w:val="single" w:sz="6" w:space="0" w:color="auto"/>
              <w:left w:val="single" w:sz="6" w:space="0" w:color="auto"/>
              <w:bottom w:val="single" w:sz="6" w:space="0" w:color="auto"/>
              <w:right w:val="single" w:sz="6" w:space="0" w:color="auto"/>
            </w:tcBorders>
          </w:tcPr>
          <w:p w14:paraId="1502C045" w14:textId="77777777" w:rsidR="00B752E4" w:rsidRPr="005914A2" w:rsidRDefault="00B752E4">
            <w:pPr>
              <w:pStyle w:val="FORMDATA"/>
              <w:rPr>
                <w:b/>
                <w:color w:val="auto"/>
              </w:rPr>
            </w:pPr>
            <w:r w:rsidRPr="005914A2">
              <w:rPr>
                <w:b/>
                <w:color w:val="auto"/>
              </w:rPr>
              <w:t>Disconnect Quantity</w:t>
            </w:r>
          </w:p>
        </w:tc>
        <w:tc>
          <w:tcPr>
            <w:tcW w:w="2423" w:type="dxa"/>
            <w:tcBorders>
              <w:top w:val="single" w:sz="6" w:space="0" w:color="auto"/>
              <w:left w:val="single" w:sz="6" w:space="0" w:color="auto"/>
              <w:bottom w:val="single" w:sz="6" w:space="0" w:color="auto"/>
              <w:right w:val="single" w:sz="12" w:space="0" w:color="auto"/>
            </w:tcBorders>
          </w:tcPr>
          <w:p w14:paraId="2596CAB2" w14:textId="77777777" w:rsidR="00B752E4" w:rsidRPr="005914A2" w:rsidRDefault="00B752E4">
            <w:pPr>
              <w:pStyle w:val="FORMDATA"/>
              <w:rPr>
                <w:b/>
                <w:color w:val="auto"/>
              </w:rPr>
            </w:pPr>
            <w:r w:rsidRPr="005914A2">
              <w:rPr>
                <w:b/>
                <w:color w:val="auto"/>
              </w:rPr>
              <w:t>00001</w:t>
            </w:r>
          </w:p>
        </w:tc>
      </w:tr>
      <w:tr w:rsidR="00B752E4" w:rsidRPr="005914A2" w14:paraId="5B8568B8"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5E0406CA"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166F09BB" w14:textId="77777777">
        <w:tc>
          <w:tcPr>
            <w:tcW w:w="1980" w:type="dxa"/>
            <w:tcBorders>
              <w:top w:val="single" w:sz="6" w:space="0" w:color="auto"/>
              <w:left w:val="single" w:sz="12" w:space="0" w:color="auto"/>
              <w:bottom w:val="single" w:sz="6" w:space="0" w:color="auto"/>
              <w:right w:val="single" w:sz="6" w:space="0" w:color="auto"/>
            </w:tcBorders>
          </w:tcPr>
          <w:p w14:paraId="280F45EB" w14:textId="77777777" w:rsidR="00B752E4" w:rsidRPr="005914A2" w:rsidRDefault="00B752E4">
            <w:pPr>
              <w:pStyle w:val="FORMDATA"/>
              <w:rPr>
                <w:b/>
                <w:color w:val="auto"/>
              </w:rPr>
            </w:pPr>
            <w:r w:rsidRPr="005914A2">
              <w:rPr>
                <w:b/>
                <w:color w:val="auto"/>
              </w:rPr>
              <w:t>NAME</w:t>
            </w:r>
          </w:p>
        </w:tc>
        <w:tc>
          <w:tcPr>
            <w:tcW w:w="4345" w:type="dxa"/>
            <w:tcBorders>
              <w:top w:val="single" w:sz="6" w:space="0" w:color="auto"/>
              <w:left w:val="single" w:sz="6" w:space="0" w:color="auto"/>
              <w:bottom w:val="single" w:sz="6" w:space="0" w:color="auto"/>
              <w:right w:val="single" w:sz="6" w:space="0" w:color="auto"/>
            </w:tcBorders>
          </w:tcPr>
          <w:p w14:paraId="6CFA1180" w14:textId="77777777" w:rsidR="00B752E4" w:rsidRPr="005914A2" w:rsidRDefault="00B752E4">
            <w:pPr>
              <w:pStyle w:val="FORMDATA"/>
              <w:rPr>
                <w:b/>
                <w:color w:val="auto"/>
              </w:rPr>
            </w:pPr>
            <w:r w:rsidRPr="005914A2">
              <w:rPr>
                <w:b/>
                <w:color w:val="auto"/>
              </w:rPr>
              <w:t>End User Name</w:t>
            </w:r>
          </w:p>
        </w:tc>
        <w:tc>
          <w:tcPr>
            <w:tcW w:w="2423" w:type="dxa"/>
            <w:tcBorders>
              <w:top w:val="single" w:sz="6" w:space="0" w:color="auto"/>
              <w:left w:val="single" w:sz="6" w:space="0" w:color="auto"/>
              <w:bottom w:val="single" w:sz="6" w:space="0" w:color="auto"/>
              <w:right w:val="single" w:sz="12" w:space="0" w:color="auto"/>
            </w:tcBorders>
          </w:tcPr>
          <w:p w14:paraId="507E4021"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Cove</w:t>
                </w:r>
              </w:smartTag>
              <w:r w:rsidRPr="005914A2">
                <w:rPr>
                  <w:b/>
                  <w:color w:val="auto"/>
                </w:rPr>
                <w:t xml:space="preserve"> </w:t>
              </w:r>
              <w:smartTag w:uri="urn:schemas-microsoft-com:office:smarttags" w:element="PlaceType">
                <w:r w:rsidRPr="005914A2">
                  <w:rPr>
                    <w:b/>
                    <w:color w:val="auto"/>
                  </w:rPr>
                  <w:t>Castle</w:t>
                </w:r>
              </w:smartTag>
            </w:smartTag>
          </w:p>
        </w:tc>
      </w:tr>
      <w:tr w:rsidR="00B752E4" w:rsidRPr="005914A2" w14:paraId="5638C56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CD5194F" w14:textId="77777777" w:rsidR="00B752E4" w:rsidRPr="005914A2" w:rsidRDefault="00B752E4">
            <w:pPr>
              <w:pStyle w:val="Heading4"/>
              <w:rPr>
                <w:rFonts w:cs="Arial"/>
                <w:b/>
                <w:i w:val="0"/>
                <w:iCs w:val="0"/>
              </w:rPr>
            </w:pPr>
            <w:r w:rsidRPr="005914A2">
              <w:rPr>
                <w:rFonts w:cs="Arial"/>
                <w:b/>
                <w:i w:val="0"/>
                <w:iCs w:val="0"/>
              </w:rPr>
              <w:t>Disconnect Information Section</w:t>
            </w:r>
          </w:p>
        </w:tc>
      </w:tr>
      <w:tr w:rsidR="00B752E4" w:rsidRPr="005914A2" w14:paraId="35266BA0"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5AF95110" w14:textId="77777777" w:rsidR="00B752E4" w:rsidRPr="005914A2" w:rsidRDefault="00B752E4">
            <w:pPr>
              <w:pStyle w:val="FORMDATA"/>
              <w:rPr>
                <w:b/>
                <w:color w:val="auto"/>
              </w:rPr>
            </w:pPr>
            <w:r w:rsidRPr="005914A2">
              <w:rPr>
                <w:b/>
                <w:color w:val="auto"/>
              </w:rPr>
              <w:t>DNUM</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29A7B472" w14:textId="77777777" w:rsidR="00B752E4" w:rsidRPr="005914A2" w:rsidRDefault="00B752E4">
            <w:pPr>
              <w:pStyle w:val="FORMDATA"/>
              <w:rPr>
                <w:b/>
                <w:color w:val="auto"/>
              </w:rPr>
            </w:pPr>
            <w:r w:rsidRPr="005914A2">
              <w:rPr>
                <w:b/>
                <w:color w:val="auto"/>
              </w:rPr>
              <w:t>Disconnect Line Number</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21C246E4" w14:textId="77777777" w:rsidR="00B752E4" w:rsidRPr="005914A2" w:rsidRDefault="00B752E4">
            <w:pPr>
              <w:pStyle w:val="FORMDATA"/>
              <w:rPr>
                <w:b/>
                <w:color w:val="auto"/>
              </w:rPr>
            </w:pPr>
            <w:r w:rsidRPr="005914A2">
              <w:rPr>
                <w:b/>
                <w:color w:val="auto"/>
              </w:rPr>
              <w:t>00001</w:t>
            </w:r>
          </w:p>
        </w:tc>
      </w:tr>
      <w:tr w:rsidR="00B752E4" w:rsidRPr="005914A2" w14:paraId="40ABA49E" w14:textId="77777777">
        <w:tc>
          <w:tcPr>
            <w:tcW w:w="1980" w:type="dxa"/>
            <w:tcBorders>
              <w:top w:val="single" w:sz="6" w:space="0" w:color="auto"/>
              <w:left w:val="single" w:sz="12" w:space="0" w:color="auto"/>
              <w:bottom w:val="single" w:sz="6" w:space="0" w:color="auto"/>
              <w:right w:val="single" w:sz="6" w:space="0" w:color="auto"/>
            </w:tcBorders>
          </w:tcPr>
          <w:p w14:paraId="1DFBA7F4" w14:textId="77777777" w:rsidR="00B752E4" w:rsidRPr="005914A2" w:rsidRDefault="00B752E4">
            <w:pPr>
              <w:pStyle w:val="FORMDATA"/>
              <w:rPr>
                <w:b/>
                <w:color w:val="auto"/>
              </w:rPr>
            </w:pPr>
            <w:r w:rsidRPr="005914A2">
              <w:rPr>
                <w:b/>
                <w:color w:val="auto"/>
              </w:rPr>
              <w:t>DISC NBR</w:t>
            </w:r>
          </w:p>
        </w:tc>
        <w:tc>
          <w:tcPr>
            <w:tcW w:w="4345" w:type="dxa"/>
            <w:tcBorders>
              <w:top w:val="single" w:sz="6" w:space="0" w:color="auto"/>
              <w:left w:val="single" w:sz="6" w:space="0" w:color="auto"/>
              <w:bottom w:val="single" w:sz="6" w:space="0" w:color="auto"/>
              <w:right w:val="single" w:sz="6" w:space="0" w:color="auto"/>
            </w:tcBorders>
          </w:tcPr>
          <w:p w14:paraId="5A66F269" w14:textId="77777777" w:rsidR="00B752E4" w:rsidRPr="005914A2" w:rsidRDefault="00B752E4">
            <w:pPr>
              <w:pStyle w:val="FORMDATA"/>
              <w:rPr>
                <w:b/>
                <w:color w:val="auto"/>
              </w:rPr>
            </w:pPr>
            <w:r w:rsidRPr="005914A2">
              <w:rPr>
                <w:b/>
                <w:color w:val="auto"/>
              </w:rPr>
              <w:t>Disconnect Telephone Number</w:t>
            </w:r>
          </w:p>
        </w:tc>
        <w:tc>
          <w:tcPr>
            <w:tcW w:w="2423" w:type="dxa"/>
            <w:tcBorders>
              <w:top w:val="single" w:sz="6" w:space="0" w:color="auto"/>
              <w:left w:val="single" w:sz="6" w:space="0" w:color="auto"/>
              <w:bottom w:val="single" w:sz="6" w:space="0" w:color="auto"/>
              <w:right w:val="single" w:sz="12" w:space="0" w:color="auto"/>
            </w:tcBorders>
          </w:tcPr>
          <w:p w14:paraId="3A6E9DE1" w14:textId="77777777" w:rsidR="00B752E4" w:rsidRPr="005914A2" w:rsidRDefault="00B752E4">
            <w:pPr>
              <w:pStyle w:val="FORMDATA"/>
              <w:rPr>
                <w:b/>
                <w:color w:val="auto"/>
              </w:rPr>
            </w:pPr>
            <w:r w:rsidRPr="005914A2">
              <w:rPr>
                <w:b/>
                <w:color w:val="auto"/>
              </w:rPr>
              <w:t>9015257257</w:t>
            </w:r>
          </w:p>
        </w:tc>
      </w:tr>
      <w:tr w:rsidR="00B752E4" w:rsidRPr="005914A2" w14:paraId="6C4FC8F8" w14:textId="77777777">
        <w:tc>
          <w:tcPr>
            <w:tcW w:w="1980" w:type="dxa"/>
            <w:tcBorders>
              <w:top w:val="single" w:sz="6" w:space="0" w:color="auto"/>
              <w:left w:val="single" w:sz="12" w:space="0" w:color="auto"/>
              <w:bottom w:val="single" w:sz="6" w:space="0" w:color="auto"/>
              <w:right w:val="single" w:sz="6" w:space="0" w:color="auto"/>
            </w:tcBorders>
          </w:tcPr>
          <w:p w14:paraId="13D7201C" w14:textId="77777777" w:rsidR="00B752E4" w:rsidRPr="005914A2" w:rsidRDefault="00B752E4">
            <w:pPr>
              <w:pStyle w:val="FORMDATA"/>
              <w:rPr>
                <w:b/>
                <w:color w:val="auto"/>
              </w:rPr>
            </w:pPr>
            <w:r w:rsidRPr="005914A2">
              <w:rPr>
                <w:b/>
                <w:color w:val="auto"/>
              </w:rPr>
              <w:t>TC OPT</w:t>
            </w:r>
          </w:p>
        </w:tc>
        <w:tc>
          <w:tcPr>
            <w:tcW w:w="4345" w:type="dxa"/>
            <w:tcBorders>
              <w:top w:val="single" w:sz="6" w:space="0" w:color="auto"/>
              <w:left w:val="single" w:sz="6" w:space="0" w:color="auto"/>
              <w:bottom w:val="single" w:sz="6" w:space="0" w:color="auto"/>
              <w:right w:val="single" w:sz="6" w:space="0" w:color="auto"/>
            </w:tcBorders>
          </w:tcPr>
          <w:p w14:paraId="3EF79C6D" w14:textId="77777777" w:rsidR="00B752E4" w:rsidRPr="005914A2" w:rsidRDefault="00B752E4">
            <w:pPr>
              <w:pStyle w:val="FORMDATA"/>
              <w:rPr>
                <w:b/>
                <w:color w:val="auto"/>
              </w:rPr>
            </w:pPr>
            <w:r w:rsidRPr="005914A2">
              <w:rPr>
                <w:b/>
                <w:color w:val="auto"/>
              </w:rPr>
              <w:t>Transfer of Calls Option</w:t>
            </w:r>
          </w:p>
        </w:tc>
        <w:tc>
          <w:tcPr>
            <w:tcW w:w="2423" w:type="dxa"/>
            <w:tcBorders>
              <w:top w:val="single" w:sz="6" w:space="0" w:color="auto"/>
              <w:left w:val="single" w:sz="6" w:space="0" w:color="auto"/>
              <w:bottom w:val="single" w:sz="6" w:space="0" w:color="auto"/>
              <w:right w:val="single" w:sz="12" w:space="0" w:color="auto"/>
            </w:tcBorders>
          </w:tcPr>
          <w:p w14:paraId="3C38DBA9" w14:textId="77777777" w:rsidR="00B752E4" w:rsidRPr="005914A2" w:rsidRDefault="00B752E4">
            <w:pPr>
              <w:pStyle w:val="FORMDATA"/>
              <w:rPr>
                <w:b/>
                <w:color w:val="auto"/>
              </w:rPr>
            </w:pPr>
            <w:r w:rsidRPr="005914A2">
              <w:rPr>
                <w:b/>
                <w:color w:val="auto"/>
              </w:rPr>
              <w:t>TC</w:t>
            </w:r>
          </w:p>
        </w:tc>
      </w:tr>
      <w:tr w:rsidR="00B752E4" w:rsidRPr="005914A2" w14:paraId="4E782469" w14:textId="77777777">
        <w:tc>
          <w:tcPr>
            <w:tcW w:w="1980" w:type="dxa"/>
            <w:tcBorders>
              <w:top w:val="single" w:sz="6" w:space="0" w:color="auto"/>
              <w:left w:val="single" w:sz="12" w:space="0" w:color="auto"/>
              <w:bottom w:val="single" w:sz="6" w:space="0" w:color="auto"/>
              <w:right w:val="single" w:sz="6" w:space="0" w:color="auto"/>
            </w:tcBorders>
          </w:tcPr>
          <w:p w14:paraId="4BDDC57C" w14:textId="77777777" w:rsidR="00B752E4" w:rsidRPr="005914A2" w:rsidRDefault="00B752E4">
            <w:pPr>
              <w:pStyle w:val="FORMDATA"/>
              <w:rPr>
                <w:b/>
                <w:color w:val="auto"/>
              </w:rPr>
            </w:pPr>
            <w:r w:rsidRPr="005914A2">
              <w:rPr>
                <w:b/>
                <w:color w:val="auto"/>
              </w:rPr>
              <w:t>TC TO PRI</w:t>
            </w:r>
          </w:p>
        </w:tc>
        <w:tc>
          <w:tcPr>
            <w:tcW w:w="4345" w:type="dxa"/>
            <w:tcBorders>
              <w:top w:val="single" w:sz="6" w:space="0" w:color="auto"/>
              <w:left w:val="single" w:sz="6" w:space="0" w:color="auto"/>
              <w:bottom w:val="single" w:sz="6" w:space="0" w:color="auto"/>
              <w:right w:val="single" w:sz="6" w:space="0" w:color="auto"/>
            </w:tcBorders>
          </w:tcPr>
          <w:p w14:paraId="15EDF566" w14:textId="77777777" w:rsidR="00B752E4" w:rsidRPr="005914A2" w:rsidRDefault="00B752E4">
            <w:pPr>
              <w:pStyle w:val="FORMDATA"/>
              <w:rPr>
                <w:b/>
                <w:color w:val="auto"/>
              </w:rPr>
            </w:pPr>
            <w:r w:rsidRPr="005914A2">
              <w:rPr>
                <w:b/>
                <w:color w:val="auto"/>
              </w:rPr>
              <w:t>Transfer of Calls to Primary Number</w:t>
            </w:r>
          </w:p>
        </w:tc>
        <w:tc>
          <w:tcPr>
            <w:tcW w:w="2423" w:type="dxa"/>
            <w:tcBorders>
              <w:top w:val="single" w:sz="6" w:space="0" w:color="auto"/>
              <w:left w:val="single" w:sz="6" w:space="0" w:color="auto"/>
              <w:bottom w:val="single" w:sz="6" w:space="0" w:color="auto"/>
              <w:right w:val="single" w:sz="12" w:space="0" w:color="auto"/>
            </w:tcBorders>
          </w:tcPr>
          <w:p w14:paraId="64EC0B3E" w14:textId="77777777" w:rsidR="00B752E4" w:rsidRPr="005914A2" w:rsidRDefault="00B752E4">
            <w:pPr>
              <w:pStyle w:val="FORMDATA"/>
              <w:rPr>
                <w:b/>
                <w:color w:val="auto"/>
              </w:rPr>
            </w:pPr>
            <w:r w:rsidRPr="005914A2">
              <w:rPr>
                <w:b/>
                <w:color w:val="auto"/>
              </w:rPr>
              <w:t>9015251111</w:t>
            </w:r>
          </w:p>
        </w:tc>
      </w:tr>
      <w:tr w:rsidR="00B752E4" w:rsidRPr="005914A2" w14:paraId="5F80C45C"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7219B6A5" w14:textId="77777777" w:rsidR="00B752E4" w:rsidRPr="005914A2" w:rsidRDefault="00B752E4">
            <w:pPr>
              <w:pStyle w:val="Heading4"/>
              <w:rPr>
                <w:rFonts w:cs="Arial"/>
                <w:b/>
                <w:i w:val="0"/>
                <w:iCs w:val="0"/>
              </w:rPr>
            </w:pPr>
            <w:r w:rsidRPr="005914A2">
              <w:rPr>
                <w:rFonts w:cs="Arial"/>
                <w:b/>
                <w:i w:val="0"/>
                <w:iCs w:val="0"/>
              </w:rPr>
              <w:t>Disconnect Information Section</w:t>
            </w:r>
          </w:p>
        </w:tc>
      </w:tr>
      <w:tr w:rsidR="00B752E4" w:rsidRPr="005914A2" w14:paraId="2C09DEB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9F9F754" w14:textId="77777777" w:rsidR="00B752E4" w:rsidRPr="005914A2" w:rsidRDefault="00B752E4">
            <w:pPr>
              <w:pStyle w:val="FORMDATA"/>
              <w:rPr>
                <w:b/>
                <w:color w:val="auto"/>
              </w:rPr>
            </w:pPr>
            <w:r w:rsidRPr="005914A2">
              <w:rPr>
                <w:b/>
                <w:color w:val="auto"/>
              </w:rPr>
              <w:t>DNUM</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35923FA9" w14:textId="77777777" w:rsidR="00B752E4" w:rsidRPr="005914A2" w:rsidRDefault="00B752E4">
            <w:pPr>
              <w:pStyle w:val="FORMDATA"/>
              <w:rPr>
                <w:b/>
                <w:color w:val="auto"/>
              </w:rPr>
            </w:pPr>
            <w:r w:rsidRPr="005914A2">
              <w:rPr>
                <w:b/>
                <w:color w:val="auto"/>
              </w:rPr>
              <w:t>Disconnect Line Number</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46A110AF" w14:textId="77777777" w:rsidR="00B752E4" w:rsidRPr="005914A2" w:rsidRDefault="00B752E4">
            <w:pPr>
              <w:pStyle w:val="FORMDATA"/>
              <w:rPr>
                <w:b/>
                <w:color w:val="auto"/>
              </w:rPr>
            </w:pPr>
            <w:r w:rsidRPr="005914A2">
              <w:rPr>
                <w:b/>
                <w:color w:val="auto"/>
              </w:rPr>
              <w:t>00002</w:t>
            </w:r>
          </w:p>
        </w:tc>
      </w:tr>
      <w:tr w:rsidR="00B752E4" w:rsidRPr="005914A2" w14:paraId="7F919DFD" w14:textId="77777777">
        <w:tc>
          <w:tcPr>
            <w:tcW w:w="1980" w:type="dxa"/>
            <w:tcBorders>
              <w:top w:val="single" w:sz="6" w:space="0" w:color="auto"/>
              <w:left w:val="single" w:sz="12" w:space="0" w:color="auto"/>
              <w:bottom w:val="single" w:sz="6" w:space="0" w:color="auto"/>
              <w:right w:val="single" w:sz="6" w:space="0" w:color="auto"/>
            </w:tcBorders>
          </w:tcPr>
          <w:p w14:paraId="11B11355" w14:textId="77777777" w:rsidR="00B752E4" w:rsidRPr="005914A2" w:rsidRDefault="00B752E4">
            <w:pPr>
              <w:pStyle w:val="FORMDATA"/>
              <w:rPr>
                <w:b/>
                <w:color w:val="auto"/>
              </w:rPr>
            </w:pPr>
            <w:r w:rsidRPr="005914A2">
              <w:rPr>
                <w:b/>
                <w:color w:val="auto"/>
              </w:rPr>
              <w:t>DISC NBR</w:t>
            </w:r>
          </w:p>
        </w:tc>
        <w:tc>
          <w:tcPr>
            <w:tcW w:w="4345" w:type="dxa"/>
            <w:tcBorders>
              <w:top w:val="single" w:sz="6" w:space="0" w:color="auto"/>
              <w:left w:val="single" w:sz="6" w:space="0" w:color="auto"/>
              <w:bottom w:val="single" w:sz="6" w:space="0" w:color="auto"/>
              <w:right w:val="single" w:sz="6" w:space="0" w:color="auto"/>
            </w:tcBorders>
          </w:tcPr>
          <w:p w14:paraId="513F4DFD" w14:textId="77777777" w:rsidR="00B752E4" w:rsidRPr="005914A2" w:rsidRDefault="00B752E4">
            <w:pPr>
              <w:pStyle w:val="FORMDATA"/>
              <w:rPr>
                <w:b/>
                <w:color w:val="auto"/>
              </w:rPr>
            </w:pPr>
            <w:r w:rsidRPr="005914A2">
              <w:rPr>
                <w:b/>
                <w:color w:val="auto"/>
              </w:rPr>
              <w:t>Disconnect Telephone Number</w:t>
            </w:r>
          </w:p>
        </w:tc>
        <w:tc>
          <w:tcPr>
            <w:tcW w:w="2423" w:type="dxa"/>
            <w:tcBorders>
              <w:top w:val="single" w:sz="6" w:space="0" w:color="auto"/>
              <w:left w:val="single" w:sz="6" w:space="0" w:color="auto"/>
              <w:bottom w:val="single" w:sz="6" w:space="0" w:color="auto"/>
              <w:right w:val="single" w:sz="12" w:space="0" w:color="auto"/>
            </w:tcBorders>
          </w:tcPr>
          <w:p w14:paraId="049FBFE6" w14:textId="77777777" w:rsidR="00B752E4" w:rsidRPr="005914A2" w:rsidRDefault="00B752E4">
            <w:pPr>
              <w:pStyle w:val="FORMDATA"/>
              <w:rPr>
                <w:b/>
                <w:color w:val="auto"/>
              </w:rPr>
            </w:pPr>
            <w:r w:rsidRPr="005914A2">
              <w:rPr>
                <w:b/>
                <w:color w:val="auto"/>
              </w:rPr>
              <w:t>9015253410</w:t>
            </w:r>
          </w:p>
        </w:tc>
      </w:tr>
      <w:tr w:rsidR="00B752E4" w:rsidRPr="005914A2" w14:paraId="4D6816B7" w14:textId="77777777">
        <w:tc>
          <w:tcPr>
            <w:tcW w:w="1980" w:type="dxa"/>
            <w:tcBorders>
              <w:top w:val="single" w:sz="6" w:space="0" w:color="auto"/>
              <w:left w:val="single" w:sz="12" w:space="0" w:color="auto"/>
              <w:bottom w:val="single" w:sz="6" w:space="0" w:color="auto"/>
              <w:right w:val="single" w:sz="6" w:space="0" w:color="auto"/>
            </w:tcBorders>
          </w:tcPr>
          <w:p w14:paraId="1066DF09" w14:textId="77777777" w:rsidR="00B752E4" w:rsidRPr="005914A2" w:rsidRDefault="00B752E4">
            <w:pPr>
              <w:pStyle w:val="FORMDATA"/>
              <w:rPr>
                <w:b/>
                <w:color w:val="auto"/>
              </w:rPr>
            </w:pPr>
            <w:r w:rsidRPr="005914A2">
              <w:rPr>
                <w:b/>
                <w:color w:val="auto"/>
              </w:rPr>
              <w:t>TC OPT</w:t>
            </w:r>
          </w:p>
        </w:tc>
        <w:tc>
          <w:tcPr>
            <w:tcW w:w="4345" w:type="dxa"/>
            <w:tcBorders>
              <w:top w:val="single" w:sz="6" w:space="0" w:color="auto"/>
              <w:left w:val="single" w:sz="6" w:space="0" w:color="auto"/>
              <w:bottom w:val="single" w:sz="6" w:space="0" w:color="auto"/>
              <w:right w:val="single" w:sz="6" w:space="0" w:color="auto"/>
            </w:tcBorders>
          </w:tcPr>
          <w:p w14:paraId="558713F1" w14:textId="77777777" w:rsidR="00B752E4" w:rsidRPr="005914A2" w:rsidRDefault="00B752E4">
            <w:pPr>
              <w:pStyle w:val="FORMDATA"/>
              <w:rPr>
                <w:b/>
                <w:color w:val="auto"/>
              </w:rPr>
            </w:pPr>
            <w:r w:rsidRPr="005914A2">
              <w:rPr>
                <w:b/>
                <w:color w:val="auto"/>
              </w:rPr>
              <w:t>Transfer of Calls Option</w:t>
            </w:r>
          </w:p>
        </w:tc>
        <w:tc>
          <w:tcPr>
            <w:tcW w:w="2423" w:type="dxa"/>
            <w:tcBorders>
              <w:top w:val="single" w:sz="6" w:space="0" w:color="auto"/>
              <w:left w:val="single" w:sz="6" w:space="0" w:color="auto"/>
              <w:bottom w:val="single" w:sz="6" w:space="0" w:color="auto"/>
              <w:right w:val="single" w:sz="12" w:space="0" w:color="auto"/>
            </w:tcBorders>
          </w:tcPr>
          <w:p w14:paraId="3A14DCD1" w14:textId="77777777" w:rsidR="00B752E4" w:rsidRPr="005914A2" w:rsidRDefault="00B752E4">
            <w:pPr>
              <w:pStyle w:val="FORMDATA"/>
              <w:rPr>
                <w:b/>
                <w:color w:val="auto"/>
              </w:rPr>
            </w:pPr>
            <w:r w:rsidRPr="005914A2">
              <w:rPr>
                <w:b/>
                <w:color w:val="auto"/>
              </w:rPr>
              <w:t>TC</w:t>
            </w:r>
          </w:p>
        </w:tc>
      </w:tr>
      <w:tr w:rsidR="00B752E4" w:rsidRPr="005914A2" w14:paraId="1193CAB3" w14:textId="77777777">
        <w:tc>
          <w:tcPr>
            <w:tcW w:w="1980" w:type="dxa"/>
            <w:tcBorders>
              <w:top w:val="single" w:sz="6" w:space="0" w:color="auto"/>
              <w:left w:val="single" w:sz="12" w:space="0" w:color="auto"/>
              <w:bottom w:val="single" w:sz="6" w:space="0" w:color="auto"/>
              <w:right w:val="single" w:sz="6" w:space="0" w:color="auto"/>
            </w:tcBorders>
          </w:tcPr>
          <w:p w14:paraId="2D3C4DB0" w14:textId="77777777" w:rsidR="00B752E4" w:rsidRPr="005914A2" w:rsidRDefault="00B752E4">
            <w:pPr>
              <w:pStyle w:val="FORMDATA"/>
              <w:rPr>
                <w:b/>
                <w:color w:val="auto"/>
              </w:rPr>
            </w:pPr>
            <w:r w:rsidRPr="005914A2">
              <w:rPr>
                <w:b/>
                <w:color w:val="auto"/>
              </w:rPr>
              <w:t>TC TO PRI</w:t>
            </w:r>
          </w:p>
        </w:tc>
        <w:tc>
          <w:tcPr>
            <w:tcW w:w="4345" w:type="dxa"/>
            <w:tcBorders>
              <w:top w:val="single" w:sz="6" w:space="0" w:color="auto"/>
              <w:left w:val="single" w:sz="6" w:space="0" w:color="auto"/>
              <w:bottom w:val="single" w:sz="6" w:space="0" w:color="auto"/>
              <w:right w:val="single" w:sz="6" w:space="0" w:color="auto"/>
            </w:tcBorders>
          </w:tcPr>
          <w:p w14:paraId="7D7D1F4B" w14:textId="77777777" w:rsidR="00B752E4" w:rsidRPr="005914A2" w:rsidRDefault="00B752E4">
            <w:pPr>
              <w:pStyle w:val="FORMDATA"/>
              <w:rPr>
                <w:b/>
                <w:color w:val="auto"/>
              </w:rPr>
            </w:pPr>
            <w:r w:rsidRPr="005914A2">
              <w:rPr>
                <w:b/>
                <w:color w:val="auto"/>
              </w:rPr>
              <w:t>Transfer of Calls to Primary Number</w:t>
            </w:r>
          </w:p>
        </w:tc>
        <w:tc>
          <w:tcPr>
            <w:tcW w:w="2423" w:type="dxa"/>
            <w:tcBorders>
              <w:top w:val="single" w:sz="6" w:space="0" w:color="auto"/>
              <w:left w:val="single" w:sz="6" w:space="0" w:color="auto"/>
              <w:bottom w:val="single" w:sz="6" w:space="0" w:color="auto"/>
              <w:right w:val="single" w:sz="12" w:space="0" w:color="auto"/>
            </w:tcBorders>
          </w:tcPr>
          <w:p w14:paraId="44266F97" w14:textId="77777777" w:rsidR="00B752E4" w:rsidRPr="005914A2" w:rsidRDefault="00B752E4">
            <w:pPr>
              <w:pStyle w:val="FORMDATA"/>
              <w:rPr>
                <w:b/>
                <w:color w:val="auto"/>
              </w:rPr>
            </w:pPr>
            <w:r w:rsidRPr="005914A2">
              <w:rPr>
                <w:b/>
                <w:color w:val="auto"/>
              </w:rPr>
              <w:t>9015252222</w:t>
            </w:r>
          </w:p>
        </w:tc>
      </w:tr>
      <w:tr w:rsidR="00B752E4" w:rsidRPr="005914A2" w14:paraId="788AEC01"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6DD3FC82" w14:textId="77777777" w:rsidR="00B752E4" w:rsidRPr="005914A2" w:rsidRDefault="00B752E4">
            <w:pPr>
              <w:pStyle w:val="Heading4"/>
              <w:rPr>
                <w:rFonts w:cs="Arial"/>
                <w:b/>
                <w:i w:val="0"/>
                <w:iCs w:val="0"/>
              </w:rPr>
            </w:pPr>
            <w:r w:rsidRPr="005914A2">
              <w:rPr>
                <w:rFonts w:cs="Arial"/>
                <w:b/>
                <w:i w:val="0"/>
                <w:iCs w:val="0"/>
              </w:rPr>
              <w:t>Disconnect Information Section</w:t>
            </w:r>
          </w:p>
        </w:tc>
      </w:tr>
      <w:tr w:rsidR="00B752E4" w:rsidRPr="005914A2" w14:paraId="6631728B" w14:textId="77777777">
        <w:tc>
          <w:tcPr>
            <w:tcW w:w="1980" w:type="dxa"/>
            <w:tcBorders>
              <w:top w:val="single" w:sz="6" w:space="0" w:color="auto"/>
              <w:left w:val="single" w:sz="12" w:space="0" w:color="auto"/>
              <w:bottom w:val="single" w:sz="6" w:space="0" w:color="auto"/>
              <w:right w:val="single" w:sz="6" w:space="0" w:color="auto"/>
            </w:tcBorders>
          </w:tcPr>
          <w:p w14:paraId="048CC80C" w14:textId="77777777" w:rsidR="00B752E4" w:rsidRPr="005914A2" w:rsidRDefault="00B752E4">
            <w:pPr>
              <w:pStyle w:val="FORMDATA"/>
              <w:rPr>
                <w:b/>
                <w:color w:val="auto"/>
              </w:rPr>
            </w:pPr>
            <w:r w:rsidRPr="005914A2">
              <w:rPr>
                <w:b/>
                <w:color w:val="auto"/>
              </w:rPr>
              <w:t>DNUM</w:t>
            </w:r>
          </w:p>
        </w:tc>
        <w:tc>
          <w:tcPr>
            <w:tcW w:w="4345" w:type="dxa"/>
            <w:tcBorders>
              <w:top w:val="single" w:sz="6" w:space="0" w:color="auto"/>
              <w:left w:val="single" w:sz="6" w:space="0" w:color="auto"/>
              <w:bottom w:val="single" w:sz="6" w:space="0" w:color="auto"/>
              <w:right w:val="single" w:sz="6" w:space="0" w:color="auto"/>
            </w:tcBorders>
          </w:tcPr>
          <w:p w14:paraId="27E31435" w14:textId="77777777" w:rsidR="00B752E4" w:rsidRPr="005914A2" w:rsidRDefault="00B752E4">
            <w:pPr>
              <w:pStyle w:val="FORMDATA"/>
              <w:rPr>
                <w:b/>
                <w:color w:val="auto"/>
              </w:rPr>
            </w:pPr>
            <w:r w:rsidRPr="005914A2">
              <w:rPr>
                <w:b/>
                <w:color w:val="auto"/>
              </w:rPr>
              <w:t>Disconnect Line Number</w:t>
            </w:r>
          </w:p>
        </w:tc>
        <w:tc>
          <w:tcPr>
            <w:tcW w:w="2423" w:type="dxa"/>
            <w:tcBorders>
              <w:top w:val="single" w:sz="6" w:space="0" w:color="auto"/>
              <w:left w:val="single" w:sz="6" w:space="0" w:color="auto"/>
              <w:bottom w:val="single" w:sz="6" w:space="0" w:color="auto"/>
              <w:right w:val="single" w:sz="12" w:space="0" w:color="auto"/>
            </w:tcBorders>
          </w:tcPr>
          <w:p w14:paraId="4D8AF04C" w14:textId="77777777" w:rsidR="00B752E4" w:rsidRPr="005914A2" w:rsidRDefault="00B752E4">
            <w:pPr>
              <w:pStyle w:val="FORMDATA"/>
              <w:rPr>
                <w:b/>
                <w:color w:val="auto"/>
              </w:rPr>
            </w:pPr>
            <w:r w:rsidRPr="005914A2">
              <w:rPr>
                <w:b/>
                <w:color w:val="auto"/>
              </w:rPr>
              <w:t>00003</w:t>
            </w:r>
          </w:p>
        </w:tc>
      </w:tr>
      <w:tr w:rsidR="00B752E4" w:rsidRPr="005914A2" w14:paraId="645123AD" w14:textId="77777777">
        <w:tc>
          <w:tcPr>
            <w:tcW w:w="1980" w:type="dxa"/>
            <w:tcBorders>
              <w:top w:val="single" w:sz="6" w:space="0" w:color="auto"/>
              <w:left w:val="single" w:sz="12" w:space="0" w:color="auto"/>
              <w:bottom w:val="single" w:sz="6" w:space="0" w:color="auto"/>
              <w:right w:val="single" w:sz="6" w:space="0" w:color="auto"/>
            </w:tcBorders>
          </w:tcPr>
          <w:p w14:paraId="12041DA8" w14:textId="77777777" w:rsidR="00B752E4" w:rsidRPr="005914A2" w:rsidRDefault="00B752E4">
            <w:pPr>
              <w:pStyle w:val="FORMDATA"/>
              <w:rPr>
                <w:b/>
                <w:color w:val="auto"/>
              </w:rPr>
            </w:pPr>
            <w:r w:rsidRPr="005914A2">
              <w:rPr>
                <w:b/>
                <w:color w:val="auto"/>
              </w:rPr>
              <w:t>DISC NBR</w:t>
            </w:r>
          </w:p>
        </w:tc>
        <w:tc>
          <w:tcPr>
            <w:tcW w:w="4345" w:type="dxa"/>
            <w:tcBorders>
              <w:top w:val="single" w:sz="6" w:space="0" w:color="auto"/>
              <w:left w:val="single" w:sz="6" w:space="0" w:color="auto"/>
              <w:bottom w:val="single" w:sz="6" w:space="0" w:color="auto"/>
              <w:right w:val="single" w:sz="6" w:space="0" w:color="auto"/>
            </w:tcBorders>
          </w:tcPr>
          <w:p w14:paraId="42F283BB" w14:textId="77777777" w:rsidR="00B752E4" w:rsidRPr="005914A2" w:rsidRDefault="00B752E4">
            <w:pPr>
              <w:pStyle w:val="FORMDATA"/>
              <w:rPr>
                <w:b/>
                <w:color w:val="auto"/>
              </w:rPr>
            </w:pPr>
            <w:r w:rsidRPr="005914A2">
              <w:rPr>
                <w:b/>
                <w:color w:val="auto"/>
              </w:rPr>
              <w:t>Disconnect Telephone Number</w:t>
            </w:r>
          </w:p>
        </w:tc>
        <w:tc>
          <w:tcPr>
            <w:tcW w:w="2423" w:type="dxa"/>
            <w:tcBorders>
              <w:top w:val="single" w:sz="6" w:space="0" w:color="auto"/>
              <w:left w:val="single" w:sz="6" w:space="0" w:color="auto"/>
              <w:bottom w:val="single" w:sz="6" w:space="0" w:color="auto"/>
              <w:right w:val="single" w:sz="12" w:space="0" w:color="auto"/>
            </w:tcBorders>
          </w:tcPr>
          <w:p w14:paraId="6CB484A2" w14:textId="77777777" w:rsidR="00B752E4" w:rsidRPr="005914A2" w:rsidRDefault="00B752E4">
            <w:pPr>
              <w:pStyle w:val="FORMDATA"/>
              <w:rPr>
                <w:b/>
                <w:color w:val="auto"/>
              </w:rPr>
            </w:pPr>
            <w:r w:rsidRPr="005914A2">
              <w:rPr>
                <w:b/>
                <w:color w:val="auto"/>
              </w:rPr>
              <w:t>9015257748</w:t>
            </w:r>
          </w:p>
        </w:tc>
      </w:tr>
      <w:tr w:rsidR="00B752E4" w:rsidRPr="005914A2" w14:paraId="5D6DFC34" w14:textId="77777777">
        <w:tc>
          <w:tcPr>
            <w:tcW w:w="1980" w:type="dxa"/>
            <w:tcBorders>
              <w:top w:val="single" w:sz="6" w:space="0" w:color="auto"/>
              <w:left w:val="single" w:sz="12" w:space="0" w:color="auto"/>
              <w:bottom w:val="single" w:sz="6" w:space="0" w:color="auto"/>
              <w:right w:val="single" w:sz="6" w:space="0" w:color="auto"/>
            </w:tcBorders>
          </w:tcPr>
          <w:p w14:paraId="17D2822F" w14:textId="77777777" w:rsidR="00B752E4" w:rsidRPr="005914A2" w:rsidRDefault="00B752E4">
            <w:pPr>
              <w:pStyle w:val="FORMDATA"/>
              <w:rPr>
                <w:b/>
                <w:color w:val="auto"/>
              </w:rPr>
            </w:pPr>
            <w:r w:rsidRPr="005914A2">
              <w:rPr>
                <w:b/>
                <w:color w:val="auto"/>
              </w:rPr>
              <w:t>TC OPT</w:t>
            </w:r>
          </w:p>
        </w:tc>
        <w:tc>
          <w:tcPr>
            <w:tcW w:w="4345" w:type="dxa"/>
            <w:tcBorders>
              <w:top w:val="single" w:sz="6" w:space="0" w:color="auto"/>
              <w:left w:val="single" w:sz="6" w:space="0" w:color="auto"/>
              <w:bottom w:val="single" w:sz="6" w:space="0" w:color="auto"/>
              <w:right w:val="single" w:sz="6" w:space="0" w:color="auto"/>
            </w:tcBorders>
          </w:tcPr>
          <w:p w14:paraId="01D912DB" w14:textId="77777777" w:rsidR="00B752E4" w:rsidRPr="005914A2" w:rsidRDefault="00B752E4">
            <w:pPr>
              <w:pStyle w:val="FORMDATA"/>
              <w:rPr>
                <w:b/>
                <w:color w:val="auto"/>
              </w:rPr>
            </w:pPr>
            <w:r w:rsidRPr="005914A2">
              <w:rPr>
                <w:b/>
                <w:color w:val="auto"/>
              </w:rPr>
              <w:t>Transfer of Calls Option</w:t>
            </w:r>
          </w:p>
        </w:tc>
        <w:tc>
          <w:tcPr>
            <w:tcW w:w="2423" w:type="dxa"/>
            <w:tcBorders>
              <w:top w:val="single" w:sz="6" w:space="0" w:color="auto"/>
              <w:left w:val="single" w:sz="6" w:space="0" w:color="auto"/>
              <w:bottom w:val="single" w:sz="6" w:space="0" w:color="auto"/>
              <w:right w:val="single" w:sz="12" w:space="0" w:color="auto"/>
            </w:tcBorders>
          </w:tcPr>
          <w:p w14:paraId="7FB4FD7F" w14:textId="77777777" w:rsidR="00B752E4" w:rsidRPr="005914A2" w:rsidRDefault="00B752E4">
            <w:pPr>
              <w:pStyle w:val="FORMDATA"/>
              <w:rPr>
                <w:b/>
                <w:color w:val="auto"/>
              </w:rPr>
            </w:pPr>
            <w:r w:rsidRPr="005914A2">
              <w:rPr>
                <w:b/>
                <w:color w:val="auto"/>
              </w:rPr>
              <w:t>TC</w:t>
            </w:r>
          </w:p>
        </w:tc>
      </w:tr>
      <w:tr w:rsidR="00B752E4" w:rsidRPr="005914A2" w14:paraId="5A7AD2AE" w14:textId="77777777">
        <w:tc>
          <w:tcPr>
            <w:tcW w:w="1980" w:type="dxa"/>
            <w:tcBorders>
              <w:top w:val="single" w:sz="6" w:space="0" w:color="auto"/>
              <w:left w:val="single" w:sz="12" w:space="0" w:color="auto"/>
              <w:bottom w:val="single" w:sz="6" w:space="0" w:color="auto"/>
              <w:right w:val="single" w:sz="6" w:space="0" w:color="auto"/>
            </w:tcBorders>
          </w:tcPr>
          <w:p w14:paraId="5F714C9A" w14:textId="77777777" w:rsidR="00B752E4" w:rsidRPr="005914A2" w:rsidRDefault="00B752E4">
            <w:pPr>
              <w:pStyle w:val="FORMDATA"/>
              <w:rPr>
                <w:b/>
                <w:color w:val="auto"/>
              </w:rPr>
            </w:pPr>
            <w:r w:rsidRPr="005914A2">
              <w:rPr>
                <w:b/>
                <w:color w:val="auto"/>
              </w:rPr>
              <w:t>TC TO PRI</w:t>
            </w:r>
          </w:p>
        </w:tc>
        <w:tc>
          <w:tcPr>
            <w:tcW w:w="4345" w:type="dxa"/>
            <w:tcBorders>
              <w:top w:val="single" w:sz="6" w:space="0" w:color="auto"/>
              <w:left w:val="single" w:sz="6" w:space="0" w:color="auto"/>
              <w:bottom w:val="single" w:sz="6" w:space="0" w:color="auto"/>
              <w:right w:val="single" w:sz="6" w:space="0" w:color="auto"/>
            </w:tcBorders>
          </w:tcPr>
          <w:p w14:paraId="18949780" w14:textId="77777777" w:rsidR="00B752E4" w:rsidRPr="005914A2" w:rsidRDefault="00B752E4">
            <w:pPr>
              <w:pStyle w:val="FORMDATA"/>
              <w:rPr>
                <w:b/>
                <w:color w:val="auto"/>
              </w:rPr>
            </w:pPr>
            <w:r w:rsidRPr="005914A2">
              <w:rPr>
                <w:b/>
                <w:color w:val="auto"/>
              </w:rPr>
              <w:t>Transfer of Calls to Primary Number</w:t>
            </w:r>
          </w:p>
        </w:tc>
        <w:tc>
          <w:tcPr>
            <w:tcW w:w="2423" w:type="dxa"/>
            <w:tcBorders>
              <w:top w:val="single" w:sz="6" w:space="0" w:color="auto"/>
              <w:left w:val="single" w:sz="6" w:space="0" w:color="auto"/>
              <w:bottom w:val="single" w:sz="6" w:space="0" w:color="auto"/>
              <w:right w:val="single" w:sz="12" w:space="0" w:color="auto"/>
            </w:tcBorders>
          </w:tcPr>
          <w:p w14:paraId="1784BE07" w14:textId="77777777" w:rsidR="00B752E4" w:rsidRPr="005914A2" w:rsidRDefault="00B752E4">
            <w:pPr>
              <w:pStyle w:val="FORMDATA"/>
              <w:rPr>
                <w:b/>
                <w:color w:val="auto"/>
              </w:rPr>
            </w:pPr>
            <w:r w:rsidRPr="005914A2">
              <w:rPr>
                <w:b/>
                <w:color w:val="auto"/>
              </w:rPr>
              <w:t>9015253333</w:t>
            </w:r>
          </w:p>
        </w:tc>
      </w:tr>
    </w:tbl>
    <w:p w14:paraId="34F149A2" w14:textId="77777777" w:rsidR="00B752E4" w:rsidRDefault="00B752E4">
      <w:pPr>
        <w:pStyle w:val="TCtxtTAG"/>
      </w:pPr>
    </w:p>
    <w:p w14:paraId="27A29F53" w14:textId="77777777" w:rsidR="0041418E" w:rsidRDefault="0041418E" w:rsidP="00761FCC"/>
    <w:p w14:paraId="24C6F3F8" w14:textId="77777777" w:rsidR="0041418E" w:rsidRDefault="0041418E" w:rsidP="00761FCC"/>
    <w:p w14:paraId="7F8A2923" w14:textId="77777777" w:rsidR="0041418E" w:rsidRPr="00E630A7" w:rsidRDefault="0041418E" w:rsidP="0041418E">
      <w:r w:rsidRPr="00E630A7">
        <w:t>XML INPUT:</w:t>
      </w:r>
    </w:p>
    <w:p w14:paraId="72591ED2" w14:textId="77777777" w:rsidR="0041418E" w:rsidRPr="00E630A7" w:rsidRDefault="0041418E" w:rsidP="0041418E">
      <w:pPr>
        <w:rPr>
          <w:b/>
        </w:rPr>
      </w:pPr>
    </w:p>
    <w:p w14:paraId="05F9FEC5" w14:textId="3F22EB7F" w:rsidR="0041418E" w:rsidRPr="00E630A7" w:rsidRDefault="0041418E" w:rsidP="0041418E">
      <w:pPr>
        <w:ind w:hanging="480"/>
      </w:pPr>
      <w:hyperlink r:id="rId439" w:anchor="#" w:history="1">
        <w:r w:rsidRPr="00E630A7">
          <w:rPr>
            <w:rStyle w:val="Hyperlink"/>
            <w:b/>
            <w:bCs/>
            <w:color w:val="FF0000"/>
          </w:rPr>
          <w:t>-</w:t>
        </w:r>
      </w:hyperlink>
      <w:r w:rsidRPr="00E630A7">
        <w:t xml:space="preserve"> </w:t>
      </w:r>
    </w:p>
    <w:p w14:paraId="62AF8329" w14:textId="77777777" w:rsidR="0041418E" w:rsidRPr="00E630A7" w:rsidRDefault="0041418E" w:rsidP="0041418E">
      <w:pPr>
        <w:ind w:hanging="480"/>
      </w:pPr>
      <w:hyperlink r:id="rId440" w:anchor="#" w:history="1">
        <w:r w:rsidRPr="00E630A7">
          <w:rPr>
            <w:rStyle w:val="Hyperlink"/>
            <w:b/>
            <w:bCs/>
            <w:color w:val="FF0000"/>
          </w:rPr>
          <w:t>-</w:t>
        </w:r>
      </w:hyperlink>
      <w:r w:rsidRPr="00E630A7">
        <w:t xml:space="preserve"> </w:t>
      </w:r>
      <w:r w:rsidRPr="00E630A7">
        <w:rPr>
          <w:rStyle w:val="m1"/>
        </w:rPr>
        <w:t>&lt;</w:t>
      </w:r>
      <w:r w:rsidRPr="00E630A7">
        <w:rPr>
          <w:rStyle w:val="t1"/>
        </w:rPr>
        <w:t>order:LSR_ORD_REQ</w:t>
      </w:r>
      <w:r w:rsidRPr="00E630A7">
        <w:rPr>
          <w:rStyle w:val="m1"/>
        </w:rPr>
        <w:t>&gt;</w:t>
      </w:r>
    </w:p>
    <w:p w14:paraId="0247B38F" w14:textId="77777777" w:rsidR="0041418E" w:rsidRPr="00E630A7" w:rsidRDefault="0041418E" w:rsidP="0041418E">
      <w:pPr>
        <w:ind w:hanging="480"/>
      </w:pPr>
      <w:hyperlink r:id="rId441" w:anchor="#" w:history="1">
        <w:r w:rsidRPr="00E630A7">
          <w:rPr>
            <w:rStyle w:val="Hyperlink"/>
            <w:b/>
            <w:bCs/>
            <w:color w:val="FF0000"/>
          </w:rPr>
          <w:t>-</w:t>
        </w:r>
      </w:hyperlink>
      <w:r w:rsidRPr="00E630A7">
        <w:t xml:space="preserve"> </w:t>
      </w:r>
      <w:r w:rsidRPr="00E630A7">
        <w:rPr>
          <w:rStyle w:val="m1"/>
        </w:rPr>
        <w:t>&lt;</w:t>
      </w:r>
      <w:r w:rsidRPr="00E630A7">
        <w:rPr>
          <w:rStyle w:val="t1"/>
        </w:rPr>
        <w:t>order:HDR</w:t>
      </w:r>
      <w:r w:rsidRPr="00E630A7">
        <w:rPr>
          <w:rStyle w:val="m1"/>
        </w:rPr>
        <w:t>&gt;</w:t>
      </w:r>
    </w:p>
    <w:p w14:paraId="13C02B80"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order:CCNA</w:t>
      </w:r>
      <w:r w:rsidRPr="00E630A7">
        <w:rPr>
          <w:rStyle w:val="m1"/>
        </w:rPr>
        <w:t>&gt;</w:t>
      </w:r>
      <w:r w:rsidRPr="00E630A7">
        <w:rPr>
          <w:rStyle w:val="tx1"/>
        </w:rPr>
        <w:t>ZXL</w:t>
      </w:r>
      <w:r w:rsidRPr="00E630A7">
        <w:rPr>
          <w:rStyle w:val="m1"/>
        </w:rPr>
        <w:t>&lt;/</w:t>
      </w:r>
      <w:r w:rsidRPr="00E630A7">
        <w:rPr>
          <w:rStyle w:val="t1"/>
        </w:rPr>
        <w:t>order:CCNA</w:t>
      </w:r>
      <w:r w:rsidRPr="00E630A7">
        <w:rPr>
          <w:rStyle w:val="m1"/>
        </w:rPr>
        <w:t>&gt;</w:t>
      </w:r>
      <w:r w:rsidRPr="00E630A7">
        <w:t xml:space="preserve"> </w:t>
      </w:r>
    </w:p>
    <w:p w14:paraId="4E5189F8"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order:MSG_TIMESTAMP</w:t>
      </w:r>
      <w:r w:rsidRPr="00E630A7">
        <w:rPr>
          <w:rStyle w:val="m1"/>
        </w:rPr>
        <w:t>&gt;</w:t>
      </w:r>
      <w:r w:rsidRPr="00E630A7">
        <w:rPr>
          <w:rStyle w:val="tx1"/>
        </w:rPr>
        <w:t>2009-06-29T10:01:26-05:00</w:t>
      </w:r>
      <w:r w:rsidRPr="00E630A7">
        <w:rPr>
          <w:rStyle w:val="m1"/>
        </w:rPr>
        <w:t>&lt;/</w:t>
      </w:r>
      <w:r w:rsidRPr="00E630A7">
        <w:rPr>
          <w:rStyle w:val="t1"/>
        </w:rPr>
        <w:t>order:MSG_TIMESTAMP</w:t>
      </w:r>
      <w:r w:rsidRPr="00E630A7">
        <w:rPr>
          <w:rStyle w:val="m1"/>
        </w:rPr>
        <w:t>&gt;</w:t>
      </w:r>
      <w:r w:rsidRPr="00E630A7">
        <w:t xml:space="preserve"> </w:t>
      </w:r>
    </w:p>
    <w:p w14:paraId="2926CFFA"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order:PON</w:t>
      </w:r>
      <w:r w:rsidRPr="00E630A7">
        <w:rPr>
          <w:rStyle w:val="m1"/>
        </w:rPr>
        <w:t>&gt;</w:t>
      </w:r>
      <w:r w:rsidRPr="00E630A7">
        <w:rPr>
          <w:rStyle w:val="tx1"/>
        </w:rPr>
        <w:t>CVT0M016R31DBC</w:t>
      </w:r>
      <w:r w:rsidRPr="00E630A7">
        <w:rPr>
          <w:rStyle w:val="m1"/>
        </w:rPr>
        <w:t>&lt;/</w:t>
      </w:r>
      <w:r w:rsidRPr="00E630A7">
        <w:rPr>
          <w:rStyle w:val="t1"/>
        </w:rPr>
        <w:t>order:PON</w:t>
      </w:r>
      <w:r w:rsidRPr="00E630A7">
        <w:rPr>
          <w:rStyle w:val="m1"/>
        </w:rPr>
        <w:t>&gt;</w:t>
      </w:r>
      <w:r w:rsidRPr="00E630A7">
        <w:t xml:space="preserve"> </w:t>
      </w:r>
    </w:p>
    <w:p w14:paraId="51057E57"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order:VER</w:t>
      </w:r>
      <w:r w:rsidRPr="00E630A7">
        <w:rPr>
          <w:rStyle w:val="m1"/>
        </w:rPr>
        <w:t>&gt;</w:t>
      </w:r>
      <w:r w:rsidRPr="00E630A7">
        <w:rPr>
          <w:rStyle w:val="tx1"/>
        </w:rPr>
        <w:t>00</w:t>
      </w:r>
      <w:r w:rsidRPr="00E630A7">
        <w:rPr>
          <w:rStyle w:val="m1"/>
        </w:rPr>
        <w:t>&lt;/</w:t>
      </w:r>
      <w:r w:rsidRPr="00E630A7">
        <w:rPr>
          <w:rStyle w:val="t1"/>
        </w:rPr>
        <w:t>order:VER</w:t>
      </w:r>
      <w:r w:rsidRPr="00E630A7">
        <w:rPr>
          <w:rStyle w:val="m1"/>
        </w:rPr>
        <w:t>&gt;</w:t>
      </w:r>
      <w:r w:rsidRPr="00E630A7">
        <w:t xml:space="preserve"> </w:t>
      </w:r>
    </w:p>
    <w:p w14:paraId="5ACCA53F"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order:ATN</w:t>
      </w:r>
      <w:r w:rsidRPr="00E630A7">
        <w:rPr>
          <w:rStyle w:val="m1"/>
        </w:rPr>
        <w:t>&gt;</w:t>
      </w:r>
      <w:r w:rsidRPr="00E630A7">
        <w:rPr>
          <w:rStyle w:val="tx1"/>
        </w:rPr>
        <w:t>9015257257</w:t>
      </w:r>
      <w:r w:rsidRPr="00E630A7">
        <w:rPr>
          <w:rStyle w:val="m1"/>
        </w:rPr>
        <w:t>&lt;/</w:t>
      </w:r>
      <w:r w:rsidRPr="00E630A7">
        <w:rPr>
          <w:rStyle w:val="t1"/>
        </w:rPr>
        <w:t>order:ATN</w:t>
      </w:r>
      <w:r w:rsidRPr="00E630A7">
        <w:rPr>
          <w:rStyle w:val="m1"/>
        </w:rPr>
        <w:t>&gt;</w:t>
      </w:r>
      <w:r w:rsidRPr="00E630A7">
        <w:t xml:space="preserve"> </w:t>
      </w:r>
    </w:p>
    <w:p w14:paraId="77EC5353"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order:RVER</w:t>
      </w:r>
      <w:r w:rsidRPr="00E630A7">
        <w:rPr>
          <w:rStyle w:val="m1"/>
        </w:rPr>
        <w:t>&gt;</w:t>
      </w:r>
      <w:r w:rsidRPr="00E630A7">
        <w:rPr>
          <w:rStyle w:val="tx1"/>
        </w:rPr>
        <w:t>10.05</w:t>
      </w:r>
      <w:r w:rsidRPr="00E630A7">
        <w:rPr>
          <w:rStyle w:val="m1"/>
        </w:rPr>
        <w:t>&lt;/</w:t>
      </w:r>
      <w:r w:rsidRPr="00E630A7">
        <w:rPr>
          <w:rStyle w:val="t1"/>
        </w:rPr>
        <w:t>order:RVER</w:t>
      </w:r>
      <w:r w:rsidRPr="00E630A7">
        <w:rPr>
          <w:rStyle w:val="m1"/>
        </w:rPr>
        <w:t>&gt;</w:t>
      </w:r>
      <w:r w:rsidRPr="00E630A7">
        <w:t xml:space="preserve"> </w:t>
      </w:r>
    </w:p>
    <w:p w14:paraId="40459781"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order:CC</w:t>
      </w:r>
      <w:r w:rsidRPr="00E630A7">
        <w:rPr>
          <w:rStyle w:val="m1"/>
        </w:rPr>
        <w:t>&gt;</w:t>
      </w:r>
      <w:r w:rsidRPr="00E630A7">
        <w:rPr>
          <w:rStyle w:val="tx1"/>
        </w:rPr>
        <w:t>9999</w:t>
      </w:r>
      <w:r w:rsidRPr="00E630A7">
        <w:rPr>
          <w:rStyle w:val="m1"/>
        </w:rPr>
        <w:t>&lt;/</w:t>
      </w:r>
      <w:r w:rsidRPr="00E630A7">
        <w:rPr>
          <w:rStyle w:val="t1"/>
        </w:rPr>
        <w:t>order:CC</w:t>
      </w:r>
      <w:r w:rsidRPr="00E630A7">
        <w:rPr>
          <w:rStyle w:val="m1"/>
        </w:rPr>
        <w:t>&gt;</w:t>
      </w:r>
      <w:r w:rsidRPr="00E630A7">
        <w:t xml:space="preserve"> </w:t>
      </w:r>
    </w:p>
    <w:p w14:paraId="48D20F8C"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order:STATE</w:t>
      </w:r>
      <w:r w:rsidRPr="00E630A7">
        <w:rPr>
          <w:rStyle w:val="m1"/>
        </w:rPr>
        <w:t>&gt;</w:t>
      </w:r>
      <w:r w:rsidRPr="00E630A7">
        <w:rPr>
          <w:rStyle w:val="tx1"/>
        </w:rPr>
        <w:t>TN</w:t>
      </w:r>
      <w:r w:rsidRPr="00E630A7">
        <w:rPr>
          <w:rStyle w:val="m1"/>
        </w:rPr>
        <w:t>&lt;/</w:t>
      </w:r>
      <w:r w:rsidRPr="00E630A7">
        <w:rPr>
          <w:rStyle w:val="t1"/>
        </w:rPr>
        <w:t>order:STATE</w:t>
      </w:r>
      <w:r w:rsidRPr="00E630A7">
        <w:rPr>
          <w:rStyle w:val="m1"/>
        </w:rPr>
        <w:t>&gt;</w:t>
      </w:r>
      <w:r w:rsidRPr="00E630A7">
        <w:t xml:space="preserve"> </w:t>
      </w:r>
    </w:p>
    <w:p w14:paraId="3DAB45FA"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order:DTSENT</w:t>
      </w:r>
      <w:r w:rsidRPr="00E630A7">
        <w:rPr>
          <w:rStyle w:val="m1"/>
        </w:rPr>
        <w:t>&gt;</w:t>
      </w:r>
      <w:r w:rsidRPr="00E630A7">
        <w:rPr>
          <w:rStyle w:val="tx1"/>
        </w:rPr>
        <w:t>200906291001AM</w:t>
      </w:r>
      <w:r w:rsidRPr="00E630A7">
        <w:rPr>
          <w:rStyle w:val="m1"/>
        </w:rPr>
        <w:t>&lt;/</w:t>
      </w:r>
      <w:r w:rsidRPr="00E630A7">
        <w:rPr>
          <w:rStyle w:val="t1"/>
        </w:rPr>
        <w:t>order:DTSENT</w:t>
      </w:r>
      <w:r w:rsidRPr="00E630A7">
        <w:rPr>
          <w:rStyle w:val="m1"/>
        </w:rPr>
        <w:t>&gt;</w:t>
      </w:r>
      <w:r w:rsidRPr="00E630A7">
        <w:t xml:space="preserve"> </w:t>
      </w:r>
    </w:p>
    <w:p w14:paraId="6EA852AC"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order:HDR</w:t>
      </w:r>
      <w:r w:rsidRPr="00E630A7">
        <w:rPr>
          <w:rStyle w:val="m1"/>
        </w:rPr>
        <w:t>&gt;</w:t>
      </w:r>
    </w:p>
    <w:p w14:paraId="4A787BEE" w14:textId="77777777" w:rsidR="0041418E" w:rsidRPr="00E630A7" w:rsidRDefault="0041418E" w:rsidP="0041418E">
      <w:pPr>
        <w:ind w:hanging="480"/>
      </w:pPr>
      <w:hyperlink r:id="rId442" w:anchor="#" w:history="1">
        <w:r w:rsidRPr="00E630A7">
          <w:rPr>
            <w:rStyle w:val="Hyperlink"/>
            <w:b/>
            <w:bCs/>
            <w:color w:val="FF0000"/>
          </w:rPr>
          <w:t>-</w:t>
        </w:r>
      </w:hyperlink>
      <w:r w:rsidRPr="00E630A7">
        <w:t xml:space="preserve"> </w:t>
      </w:r>
      <w:r w:rsidRPr="00E630A7">
        <w:rPr>
          <w:rStyle w:val="m1"/>
        </w:rPr>
        <w:t>&lt;</w:t>
      </w:r>
      <w:r w:rsidRPr="00E630A7">
        <w:rPr>
          <w:rStyle w:val="t1"/>
        </w:rPr>
        <w:t>order:LSR</w:t>
      </w:r>
      <w:r w:rsidRPr="00E630A7">
        <w:rPr>
          <w:rStyle w:val="m1"/>
        </w:rPr>
        <w:t>&gt;</w:t>
      </w:r>
    </w:p>
    <w:p w14:paraId="0B374596" w14:textId="77777777" w:rsidR="0041418E" w:rsidRPr="00E630A7" w:rsidRDefault="0041418E" w:rsidP="0041418E">
      <w:pPr>
        <w:ind w:hanging="480"/>
      </w:pPr>
      <w:hyperlink r:id="rId443" w:anchor="#" w:history="1">
        <w:r w:rsidRPr="00E630A7">
          <w:rPr>
            <w:rStyle w:val="Hyperlink"/>
            <w:b/>
            <w:bCs/>
            <w:color w:val="FF0000"/>
          </w:rPr>
          <w:t>-</w:t>
        </w:r>
      </w:hyperlink>
      <w:r w:rsidRPr="00E630A7">
        <w:t xml:space="preserve"> </w:t>
      </w:r>
      <w:r w:rsidRPr="00E630A7">
        <w:rPr>
          <w:rStyle w:val="m1"/>
        </w:rPr>
        <w:t>&lt;</w:t>
      </w:r>
      <w:r w:rsidRPr="00E630A7">
        <w:rPr>
          <w:rStyle w:val="t1"/>
        </w:rPr>
        <w:t>order:LSR_ADMIN</w:t>
      </w:r>
      <w:r w:rsidRPr="00E630A7">
        <w:rPr>
          <w:rStyle w:val="m1"/>
        </w:rPr>
        <w:t>&gt;</w:t>
      </w:r>
    </w:p>
    <w:p w14:paraId="62754316"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order:SC</w:t>
      </w:r>
      <w:r w:rsidRPr="00E630A7">
        <w:rPr>
          <w:rStyle w:val="m1"/>
        </w:rPr>
        <w:t>&gt;</w:t>
      </w:r>
      <w:r w:rsidRPr="00E630A7">
        <w:rPr>
          <w:rStyle w:val="tx1"/>
        </w:rPr>
        <w:t>LCSC</w:t>
      </w:r>
      <w:r w:rsidRPr="00E630A7">
        <w:rPr>
          <w:rStyle w:val="m1"/>
        </w:rPr>
        <w:t>&lt;/</w:t>
      </w:r>
      <w:r w:rsidRPr="00E630A7">
        <w:rPr>
          <w:rStyle w:val="t1"/>
        </w:rPr>
        <w:t>order:SC</w:t>
      </w:r>
      <w:r w:rsidRPr="00E630A7">
        <w:rPr>
          <w:rStyle w:val="m1"/>
        </w:rPr>
        <w:t>&gt;</w:t>
      </w:r>
      <w:r w:rsidRPr="00E630A7">
        <w:t xml:space="preserve"> </w:t>
      </w:r>
    </w:p>
    <w:p w14:paraId="479B9AA7"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order:PROJECT</w:t>
      </w:r>
      <w:r w:rsidRPr="00E630A7">
        <w:rPr>
          <w:rStyle w:val="m1"/>
        </w:rPr>
        <w:t>&gt;</w:t>
      </w:r>
      <w:r w:rsidRPr="00E630A7">
        <w:rPr>
          <w:rStyle w:val="tx1"/>
        </w:rPr>
        <w:t>CAVENOBILL</w:t>
      </w:r>
      <w:r w:rsidRPr="00E630A7">
        <w:rPr>
          <w:rStyle w:val="m1"/>
        </w:rPr>
        <w:t>&lt;/</w:t>
      </w:r>
      <w:r w:rsidRPr="00E630A7">
        <w:rPr>
          <w:rStyle w:val="t1"/>
        </w:rPr>
        <w:t>order:PROJECT</w:t>
      </w:r>
      <w:r w:rsidRPr="00E630A7">
        <w:rPr>
          <w:rStyle w:val="m1"/>
        </w:rPr>
        <w:t>&gt;</w:t>
      </w:r>
      <w:r w:rsidRPr="00E630A7">
        <w:t xml:space="preserve"> </w:t>
      </w:r>
    </w:p>
    <w:p w14:paraId="3788D594"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order:REQTYP</w:t>
      </w:r>
      <w:r w:rsidRPr="00E630A7">
        <w:rPr>
          <w:rStyle w:val="m1"/>
        </w:rPr>
        <w:t>&gt;</w:t>
      </w:r>
      <w:r w:rsidRPr="00E630A7">
        <w:rPr>
          <w:rStyle w:val="tx1"/>
        </w:rPr>
        <w:t>MB</w:t>
      </w:r>
      <w:r w:rsidRPr="00E630A7">
        <w:rPr>
          <w:rStyle w:val="m1"/>
        </w:rPr>
        <w:t>&lt;/</w:t>
      </w:r>
      <w:r w:rsidRPr="00E630A7">
        <w:rPr>
          <w:rStyle w:val="t1"/>
        </w:rPr>
        <w:t>order:REQTYP</w:t>
      </w:r>
      <w:r w:rsidRPr="00E630A7">
        <w:rPr>
          <w:rStyle w:val="m1"/>
        </w:rPr>
        <w:t>&gt;</w:t>
      </w:r>
      <w:r w:rsidRPr="00E630A7">
        <w:t xml:space="preserve"> </w:t>
      </w:r>
    </w:p>
    <w:p w14:paraId="17767199"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order:ACT</w:t>
      </w:r>
      <w:r w:rsidRPr="00E630A7">
        <w:rPr>
          <w:rStyle w:val="m1"/>
        </w:rPr>
        <w:t>&gt;</w:t>
      </w:r>
      <w:r w:rsidRPr="00E630A7">
        <w:rPr>
          <w:rStyle w:val="tx1"/>
        </w:rPr>
        <w:t>D</w:t>
      </w:r>
      <w:r w:rsidRPr="00E630A7">
        <w:rPr>
          <w:rStyle w:val="m1"/>
        </w:rPr>
        <w:t>&lt;/</w:t>
      </w:r>
      <w:r w:rsidRPr="00E630A7">
        <w:rPr>
          <w:rStyle w:val="t1"/>
        </w:rPr>
        <w:t>order:ACT</w:t>
      </w:r>
      <w:r w:rsidRPr="00E630A7">
        <w:rPr>
          <w:rStyle w:val="m1"/>
        </w:rPr>
        <w:t>&gt;</w:t>
      </w:r>
      <w:r w:rsidRPr="00E630A7">
        <w:t xml:space="preserve"> </w:t>
      </w:r>
    </w:p>
    <w:p w14:paraId="35F0C476" w14:textId="77777777" w:rsidR="0041418E" w:rsidRPr="00E630A7" w:rsidRDefault="0041418E" w:rsidP="0041418E">
      <w:pPr>
        <w:ind w:hanging="480"/>
      </w:pPr>
      <w:hyperlink r:id="rId444" w:anchor="#" w:history="1">
        <w:r w:rsidRPr="00E630A7">
          <w:rPr>
            <w:rStyle w:val="Hyperlink"/>
            <w:b/>
            <w:bCs/>
            <w:color w:val="FF0000"/>
          </w:rPr>
          <w:t>-</w:t>
        </w:r>
      </w:hyperlink>
      <w:r w:rsidRPr="00E630A7">
        <w:t xml:space="preserve"> </w:t>
      </w:r>
      <w:r w:rsidRPr="00E630A7">
        <w:rPr>
          <w:rStyle w:val="m1"/>
        </w:rPr>
        <w:t>&lt;</w:t>
      </w:r>
      <w:r w:rsidRPr="00E630A7">
        <w:rPr>
          <w:rStyle w:val="t1"/>
        </w:rPr>
        <w:t>order:AUTHORIZATION</w:t>
      </w:r>
      <w:r w:rsidRPr="00E630A7">
        <w:rPr>
          <w:rStyle w:val="m1"/>
        </w:rPr>
        <w:t>&gt;</w:t>
      </w:r>
    </w:p>
    <w:p w14:paraId="70ADC073"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order:TOS</w:t>
      </w:r>
      <w:r w:rsidRPr="00E630A7">
        <w:rPr>
          <w:rStyle w:val="m1"/>
        </w:rPr>
        <w:t>&gt;</w:t>
      </w:r>
      <w:r w:rsidRPr="00E630A7">
        <w:rPr>
          <w:rStyle w:val="tx1"/>
        </w:rPr>
        <w:t>1AM-</w:t>
      </w:r>
      <w:r w:rsidRPr="00E630A7">
        <w:rPr>
          <w:rStyle w:val="m1"/>
        </w:rPr>
        <w:t>&lt;/</w:t>
      </w:r>
      <w:r w:rsidRPr="00E630A7">
        <w:rPr>
          <w:rStyle w:val="t1"/>
        </w:rPr>
        <w:t>order:TOS</w:t>
      </w:r>
      <w:r w:rsidRPr="00E630A7">
        <w:rPr>
          <w:rStyle w:val="m1"/>
        </w:rPr>
        <w:t>&gt;</w:t>
      </w:r>
      <w:r w:rsidRPr="00E630A7">
        <w:t xml:space="preserve"> </w:t>
      </w:r>
    </w:p>
    <w:p w14:paraId="54BCF6F5"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order:DDD</w:t>
      </w:r>
      <w:r w:rsidRPr="00E630A7">
        <w:rPr>
          <w:rStyle w:val="m1"/>
        </w:rPr>
        <w:t>&gt;</w:t>
      </w:r>
      <w:r w:rsidRPr="00E630A7">
        <w:rPr>
          <w:rStyle w:val="tx1"/>
        </w:rPr>
        <w:t>20090731</w:t>
      </w:r>
      <w:r w:rsidRPr="00E630A7">
        <w:rPr>
          <w:rStyle w:val="m1"/>
        </w:rPr>
        <w:t>&lt;/</w:t>
      </w:r>
      <w:r w:rsidRPr="00E630A7">
        <w:rPr>
          <w:rStyle w:val="t1"/>
        </w:rPr>
        <w:t>order:DDD</w:t>
      </w:r>
      <w:r w:rsidRPr="00E630A7">
        <w:rPr>
          <w:rStyle w:val="m1"/>
        </w:rPr>
        <w:t>&gt;</w:t>
      </w:r>
      <w:r w:rsidRPr="00E630A7">
        <w:t xml:space="preserve"> </w:t>
      </w:r>
    </w:p>
    <w:p w14:paraId="705B0685"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order:AUTHORIZATION</w:t>
      </w:r>
      <w:r w:rsidRPr="00E630A7">
        <w:rPr>
          <w:rStyle w:val="m1"/>
        </w:rPr>
        <w:t>&gt;</w:t>
      </w:r>
    </w:p>
    <w:p w14:paraId="6F15FD45"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order:LSR_ADMIN</w:t>
      </w:r>
      <w:r w:rsidRPr="00E630A7">
        <w:rPr>
          <w:rStyle w:val="m1"/>
        </w:rPr>
        <w:t>&gt;</w:t>
      </w:r>
    </w:p>
    <w:p w14:paraId="39A24211" w14:textId="77777777" w:rsidR="0041418E" w:rsidRPr="00E630A7" w:rsidRDefault="0041418E" w:rsidP="0041418E">
      <w:pPr>
        <w:ind w:hanging="480"/>
      </w:pPr>
      <w:hyperlink r:id="rId445" w:anchor="#" w:history="1">
        <w:r w:rsidRPr="00E630A7">
          <w:rPr>
            <w:rStyle w:val="Hyperlink"/>
            <w:b/>
            <w:bCs/>
            <w:color w:val="FF0000"/>
          </w:rPr>
          <w:t>-</w:t>
        </w:r>
      </w:hyperlink>
      <w:r w:rsidRPr="00E630A7">
        <w:t xml:space="preserve"> </w:t>
      </w:r>
      <w:r w:rsidRPr="00E630A7">
        <w:rPr>
          <w:rStyle w:val="m1"/>
        </w:rPr>
        <w:t>&lt;</w:t>
      </w:r>
      <w:r w:rsidRPr="00E630A7">
        <w:rPr>
          <w:rStyle w:val="t1"/>
        </w:rPr>
        <w:t>order:LSR_BILL</w:t>
      </w:r>
      <w:r w:rsidRPr="00E630A7">
        <w:rPr>
          <w:rStyle w:val="m1"/>
        </w:rPr>
        <w:t>&gt;</w:t>
      </w:r>
    </w:p>
    <w:p w14:paraId="20CD65B6"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order:BAN1</w:t>
      </w:r>
      <w:r w:rsidRPr="00E630A7">
        <w:rPr>
          <w:rStyle w:val="m1"/>
        </w:rPr>
        <w:t>&gt;</w:t>
      </w:r>
      <w:r w:rsidRPr="00E630A7">
        <w:rPr>
          <w:rStyle w:val="tx1"/>
        </w:rPr>
        <w:t>615Q886621621</w:t>
      </w:r>
      <w:r w:rsidRPr="00E630A7">
        <w:rPr>
          <w:rStyle w:val="m1"/>
        </w:rPr>
        <w:t>&lt;/</w:t>
      </w:r>
      <w:r w:rsidRPr="00E630A7">
        <w:rPr>
          <w:rStyle w:val="t1"/>
        </w:rPr>
        <w:t>order:BAN1</w:t>
      </w:r>
      <w:r w:rsidRPr="00E630A7">
        <w:rPr>
          <w:rStyle w:val="m1"/>
        </w:rPr>
        <w:t>&gt;</w:t>
      </w:r>
      <w:r w:rsidRPr="00E630A7">
        <w:t xml:space="preserve"> </w:t>
      </w:r>
    </w:p>
    <w:p w14:paraId="02C3C14D"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order:LSR_BILL</w:t>
      </w:r>
      <w:r w:rsidRPr="00E630A7">
        <w:rPr>
          <w:rStyle w:val="m1"/>
        </w:rPr>
        <w:t>&gt;</w:t>
      </w:r>
    </w:p>
    <w:p w14:paraId="2ADB53B5" w14:textId="77777777" w:rsidR="0041418E" w:rsidRPr="00E630A7" w:rsidRDefault="0041418E" w:rsidP="0041418E">
      <w:pPr>
        <w:ind w:hanging="480"/>
      </w:pPr>
      <w:hyperlink r:id="rId446" w:anchor="#" w:history="1">
        <w:r w:rsidRPr="00E630A7">
          <w:rPr>
            <w:rStyle w:val="Hyperlink"/>
            <w:b/>
            <w:bCs/>
            <w:color w:val="FF0000"/>
          </w:rPr>
          <w:t>-</w:t>
        </w:r>
      </w:hyperlink>
      <w:r w:rsidRPr="00E630A7">
        <w:t xml:space="preserve"> </w:t>
      </w:r>
      <w:r w:rsidRPr="00E630A7">
        <w:rPr>
          <w:rStyle w:val="m1"/>
        </w:rPr>
        <w:t>&lt;</w:t>
      </w:r>
      <w:r w:rsidRPr="00E630A7">
        <w:rPr>
          <w:rStyle w:val="t1"/>
        </w:rPr>
        <w:t>order:CONTACT</w:t>
      </w:r>
      <w:r w:rsidRPr="00E630A7">
        <w:rPr>
          <w:rStyle w:val="m1"/>
        </w:rPr>
        <w:t>&gt;</w:t>
      </w:r>
    </w:p>
    <w:p w14:paraId="3B270B17"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order:INIT</w:t>
      </w:r>
      <w:r w:rsidRPr="00E630A7">
        <w:rPr>
          <w:rStyle w:val="m1"/>
        </w:rPr>
        <w:t>&gt;</w:t>
      </w:r>
      <w:r w:rsidRPr="00E630A7">
        <w:rPr>
          <w:rStyle w:val="tx1"/>
        </w:rPr>
        <w:t>Bojangles</w:t>
      </w:r>
      <w:r w:rsidRPr="00E630A7">
        <w:rPr>
          <w:rStyle w:val="m1"/>
        </w:rPr>
        <w:t>&lt;/</w:t>
      </w:r>
      <w:r w:rsidRPr="00E630A7">
        <w:rPr>
          <w:rStyle w:val="t1"/>
        </w:rPr>
        <w:t>order:INIT</w:t>
      </w:r>
      <w:r w:rsidRPr="00E630A7">
        <w:rPr>
          <w:rStyle w:val="m1"/>
        </w:rPr>
        <w:t>&gt;</w:t>
      </w:r>
      <w:r w:rsidRPr="00E630A7">
        <w:t xml:space="preserve"> </w:t>
      </w:r>
    </w:p>
    <w:p w14:paraId="63E15502"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order:INIT_TEL_NO</w:t>
      </w:r>
      <w:r w:rsidRPr="00E630A7">
        <w:rPr>
          <w:rStyle w:val="m1"/>
        </w:rPr>
        <w:t>&gt;</w:t>
      </w:r>
      <w:r w:rsidRPr="00E630A7">
        <w:rPr>
          <w:rStyle w:val="tx1"/>
        </w:rPr>
        <w:t>8884448888</w:t>
      </w:r>
      <w:r w:rsidRPr="00E630A7">
        <w:rPr>
          <w:rStyle w:val="m1"/>
        </w:rPr>
        <w:t>&lt;/</w:t>
      </w:r>
      <w:r w:rsidRPr="00E630A7">
        <w:rPr>
          <w:rStyle w:val="t1"/>
        </w:rPr>
        <w:t>order:INIT_TEL_NO</w:t>
      </w:r>
      <w:r w:rsidRPr="00E630A7">
        <w:rPr>
          <w:rStyle w:val="m1"/>
        </w:rPr>
        <w:t>&gt;</w:t>
      </w:r>
      <w:r w:rsidRPr="00E630A7">
        <w:t xml:space="preserve"> </w:t>
      </w:r>
    </w:p>
    <w:p w14:paraId="56871DE5"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order:INIT_FAX_NO</w:t>
      </w:r>
      <w:r w:rsidRPr="00E630A7">
        <w:rPr>
          <w:rStyle w:val="m1"/>
        </w:rPr>
        <w:t>&gt;</w:t>
      </w:r>
      <w:r w:rsidRPr="00E630A7">
        <w:rPr>
          <w:rStyle w:val="tx1"/>
        </w:rPr>
        <w:t>4448884444</w:t>
      </w:r>
      <w:r w:rsidRPr="00E630A7">
        <w:rPr>
          <w:rStyle w:val="m1"/>
        </w:rPr>
        <w:t>&lt;/</w:t>
      </w:r>
      <w:r w:rsidRPr="00E630A7">
        <w:rPr>
          <w:rStyle w:val="t1"/>
        </w:rPr>
        <w:t>order:INIT_FAX_NO</w:t>
      </w:r>
      <w:r w:rsidRPr="00E630A7">
        <w:rPr>
          <w:rStyle w:val="m1"/>
        </w:rPr>
        <w:t>&gt;</w:t>
      </w:r>
      <w:r w:rsidRPr="00E630A7">
        <w:t xml:space="preserve"> </w:t>
      </w:r>
    </w:p>
    <w:p w14:paraId="1892B0D0"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order:CONTACT</w:t>
      </w:r>
      <w:r w:rsidRPr="00E630A7">
        <w:rPr>
          <w:rStyle w:val="m1"/>
        </w:rPr>
        <w:t>&gt;</w:t>
      </w:r>
    </w:p>
    <w:p w14:paraId="4E95CE23"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order:LSR</w:t>
      </w:r>
      <w:r w:rsidRPr="00E630A7">
        <w:rPr>
          <w:rStyle w:val="m1"/>
        </w:rPr>
        <w:t>&gt;</w:t>
      </w:r>
    </w:p>
    <w:p w14:paraId="641205DB" w14:textId="77777777" w:rsidR="0041418E" w:rsidRPr="00E630A7" w:rsidRDefault="0041418E" w:rsidP="0041418E">
      <w:pPr>
        <w:ind w:hanging="480"/>
      </w:pPr>
      <w:hyperlink r:id="rId447" w:anchor="#" w:history="1">
        <w:r w:rsidRPr="00E630A7">
          <w:rPr>
            <w:rStyle w:val="Hyperlink"/>
            <w:b/>
            <w:bCs/>
            <w:color w:val="FF0000"/>
          </w:rPr>
          <w:t>-</w:t>
        </w:r>
      </w:hyperlink>
      <w:r w:rsidRPr="00E630A7">
        <w:t xml:space="preserve"> </w:t>
      </w:r>
      <w:r w:rsidRPr="00E630A7">
        <w:rPr>
          <w:rStyle w:val="m1"/>
        </w:rPr>
        <w:t>&lt;</w:t>
      </w:r>
      <w:r w:rsidRPr="00E630A7">
        <w:rPr>
          <w:rStyle w:val="t1"/>
        </w:rPr>
        <w:t>order:EU</w:t>
      </w:r>
      <w:r w:rsidRPr="00E630A7">
        <w:rPr>
          <w:rStyle w:val="m1"/>
        </w:rPr>
        <w:t>&gt;</w:t>
      </w:r>
    </w:p>
    <w:p w14:paraId="2277870A" w14:textId="77777777" w:rsidR="0041418E" w:rsidRPr="00E630A7" w:rsidRDefault="0041418E" w:rsidP="0041418E">
      <w:pPr>
        <w:ind w:hanging="480"/>
      </w:pPr>
      <w:hyperlink r:id="rId448" w:anchor="#" w:history="1">
        <w:r w:rsidRPr="00E630A7">
          <w:rPr>
            <w:rStyle w:val="Hyperlink"/>
            <w:b/>
            <w:bCs/>
            <w:color w:val="FF0000"/>
          </w:rPr>
          <w:t>-</w:t>
        </w:r>
      </w:hyperlink>
      <w:r w:rsidRPr="00E630A7">
        <w:t xml:space="preserve"> </w:t>
      </w:r>
      <w:r w:rsidRPr="00E630A7">
        <w:rPr>
          <w:rStyle w:val="m1"/>
        </w:rPr>
        <w:t>&lt;</w:t>
      </w:r>
      <w:r w:rsidRPr="00E630A7">
        <w:rPr>
          <w:rStyle w:val="t1"/>
        </w:rPr>
        <w:t>order:EU_ADMIN</w:t>
      </w:r>
      <w:r w:rsidRPr="00E630A7">
        <w:rPr>
          <w:rStyle w:val="m1"/>
        </w:rPr>
        <w:t>&gt;</w:t>
      </w:r>
    </w:p>
    <w:p w14:paraId="5E84545C"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order:DQTY</w:t>
      </w:r>
      <w:r w:rsidRPr="00E630A7">
        <w:rPr>
          <w:rStyle w:val="m1"/>
        </w:rPr>
        <w:t>&gt;</w:t>
      </w:r>
      <w:r w:rsidRPr="00E630A7">
        <w:rPr>
          <w:rStyle w:val="tx1"/>
        </w:rPr>
        <w:t>00001</w:t>
      </w:r>
      <w:r w:rsidRPr="00E630A7">
        <w:rPr>
          <w:rStyle w:val="m1"/>
        </w:rPr>
        <w:t>&lt;/</w:t>
      </w:r>
      <w:r w:rsidRPr="00E630A7">
        <w:rPr>
          <w:rStyle w:val="t1"/>
        </w:rPr>
        <w:t>order:DQTY</w:t>
      </w:r>
      <w:r w:rsidRPr="00E630A7">
        <w:rPr>
          <w:rStyle w:val="m1"/>
        </w:rPr>
        <w:t>&gt;</w:t>
      </w:r>
      <w:r w:rsidRPr="00E630A7">
        <w:t xml:space="preserve"> </w:t>
      </w:r>
    </w:p>
    <w:p w14:paraId="15A54370"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order:EU_ADMIN</w:t>
      </w:r>
      <w:r w:rsidRPr="00E630A7">
        <w:rPr>
          <w:rStyle w:val="m1"/>
        </w:rPr>
        <w:t>&gt;</w:t>
      </w:r>
    </w:p>
    <w:p w14:paraId="0018D664" w14:textId="77777777" w:rsidR="0041418E" w:rsidRPr="00E630A7" w:rsidRDefault="0041418E" w:rsidP="0041418E">
      <w:pPr>
        <w:ind w:hanging="480"/>
      </w:pPr>
      <w:hyperlink r:id="rId449" w:anchor="#" w:history="1">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14:paraId="53E55E5E"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00001</w:t>
      </w:r>
      <w:r w:rsidRPr="00E630A7">
        <w:rPr>
          <w:rStyle w:val="m1"/>
        </w:rPr>
        <w:t>&lt;/</w:t>
      </w:r>
      <w:r w:rsidRPr="00E630A7">
        <w:rPr>
          <w:rStyle w:val="t1"/>
        </w:rPr>
        <w:t>order:DNUM</w:t>
      </w:r>
      <w:r w:rsidRPr="00E630A7">
        <w:rPr>
          <w:rStyle w:val="m1"/>
        </w:rPr>
        <w:t>&gt;</w:t>
      </w:r>
      <w:r w:rsidRPr="00E630A7">
        <w:t xml:space="preserve"> </w:t>
      </w:r>
    </w:p>
    <w:p w14:paraId="21622427"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9015257257</w:t>
      </w:r>
      <w:r w:rsidRPr="00E630A7">
        <w:rPr>
          <w:rStyle w:val="m1"/>
        </w:rPr>
        <w:t>&lt;/</w:t>
      </w:r>
      <w:r w:rsidRPr="00E630A7">
        <w:rPr>
          <w:rStyle w:val="t1"/>
        </w:rPr>
        <w:t>order:DISC_NBR</w:t>
      </w:r>
      <w:r w:rsidRPr="00E630A7">
        <w:rPr>
          <w:rStyle w:val="m1"/>
        </w:rPr>
        <w:t>&gt;</w:t>
      </w:r>
      <w:r w:rsidRPr="00E630A7">
        <w:t xml:space="preserve"> </w:t>
      </w:r>
    </w:p>
    <w:p w14:paraId="4D11B1C7" w14:textId="77777777" w:rsidR="0041418E" w:rsidRPr="00E630A7" w:rsidRDefault="0041418E" w:rsidP="0041418E">
      <w:pPr>
        <w:ind w:hanging="480"/>
      </w:pPr>
      <w:hyperlink r:id="rId450" w:anchor="#" w:history="1">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14:paraId="3ADDEF51"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14:paraId="6F32CFF6"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9015251111</w:t>
      </w:r>
      <w:r w:rsidRPr="00E630A7">
        <w:rPr>
          <w:rStyle w:val="m1"/>
        </w:rPr>
        <w:t>&lt;/</w:t>
      </w:r>
      <w:r w:rsidRPr="00E630A7">
        <w:rPr>
          <w:rStyle w:val="t1"/>
        </w:rPr>
        <w:t>order:TC_TO_PRI</w:t>
      </w:r>
      <w:r w:rsidRPr="00E630A7">
        <w:rPr>
          <w:rStyle w:val="m1"/>
        </w:rPr>
        <w:t>&gt;</w:t>
      </w:r>
      <w:r w:rsidRPr="00E630A7">
        <w:t xml:space="preserve"> </w:t>
      </w:r>
    </w:p>
    <w:p w14:paraId="0B6112E5"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14:paraId="261E9EDB"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14:paraId="7FC0EBDB" w14:textId="77777777" w:rsidR="0041418E" w:rsidRPr="00E630A7" w:rsidRDefault="0041418E" w:rsidP="0041418E">
      <w:pPr>
        <w:ind w:hanging="480"/>
      </w:pPr>
      <w:hyperlink r:id="rId451" w:anchor="#" w:history="1">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14:paraId="27252885"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00002</w:t>
      </w:r>
      <w:r w:rsidRPr="00E630A7">
        <w:rPr>
          <w:rStyle w:val="m1"/>
        </w:rPr>
        <w:t>&lt;/</w:t>
      </w:r>
      <w:r w:rsidRPr="00E630A7">
        <w:rPr>
          <w:rStyle w:val="t1"/>
        </w:rPr>
        <w:t>order:DNUM</w:t>
      </w:r>
      <w:r w:rsidRPr="00E630A7">
        <w:rPr>
          <w:rStyle w:val="m1"/>
        </w:rPr>
        <w:t>&gt;</w:t>
      </w:r>
      <w:r w:rsidRPr="00E630A7">
        <w:t xml:space="preserve"> </w:t>
      </w:r>
    </w:p>
    <w:p w14:paraId="579048D0"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9015253410</w:t>
      </w:r>
      <w:r w:rsidRPr="00E630A7">
        <w:rPr>
          <w:rStyle w:val="m1"/>
        </w:rPr>
        <w:t>&lt;/</w:t>
      </w:r>
      <w:r w:rsidRPr="00E630A7">
        <w:rPr>
          <w:rStyle w:val="t1"/>
        </w:rPr>
        <w:t>order:DISC_NBR</w:t>
      </w:r>
      <w:r w:rsidRPr="00E630A7">
        <w:rPr>
          <w:rStyle w:val="m1"/>
        </w:rPr>
        <w:t>&gt;</w:t>
      </w:r>
      <w:r w:rsidRPr="00E630A7">
        <w:t xml:space="preserve"> </w:t>
      </w:r>
    </w:p>
    <w:p w14:paraId="55462CE0" w14:textId="77777777" w:rsidR="0041418E" w:rsidRPr="00E630A7" w:rsidRDefault="0041418E" w:rsidP="0041418E">
      <w:pPr>
        <w:ind w:hanging="480"/>
      </w:pPr>
      <w:hyperlink r:id="rId452" w:anchor="#" w:history="1">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14:paraId="00347B00"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14:paraId="785F5882"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9015252222</w:t>
      </w:r>
      <w:r w:rsidRPr="00E630A7">
        <w:rPr>
          <w:rStyle w:val="m1"/>
        </w:rPr>
        <w:t>&lt;/</w:t>
      </w:r>
      <w:r w:rsidRPr="00E630A7">
        <w:rPr>
          <w:rStyle w:val="t1"/>
        </w:rPr>
        <w:t>order:TC_TO_PRI</w:t>
      </w:r>
      <w:r w:rsidRPr="00E630A7">
        <w:rPr>
          <w:rStyle w:val="m1"/>
        </w:rPr>
        <w:t>&gt;</w:t>
      </w:r>
      <w:r w:rsidRPr="00E630A7">
        <w:t xml:space="preserve"> </w:t>
      </w:r>
    </w:p>
    <w:p w14:paraId="7CD36531"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14:paraId="54DDFBAA"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14:paraId="630C9421" w14:textId="77777777" w:rsidR="0041418E" w:rsidRPr="00E630A7" w:rsidRDefault="0041418E" w:rsidP="0041418E">
      <w:pPr>
        <w:ind w:hanging="480"/>
      </w:pPr>
      <w:hyperlink r:id="rId453" w:anchor="#" w:history="1">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14:paraId="749B9AFD"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00003</w:t>
      </w:r>
      <w:r w:rsidRPr="00E630A7">
        <w:rPr>
          <w:rStyle w:val="m1"/>
        </w:rPr>
        <w:t>&lt;/</w:t>
      </w:r>
      <w:r w:rsidRPr="00E630A7">
        <w:rPr>
          <w:rStyle w:val="t1"/>
        </w:rPr>
        <w:t>order:DNUM</w:t>
      </w:r>
      <w:r w:rsidRPr="00E630A7">
        <w:rPr>
          <w:rStyle w:val="m1"/>
        </w:rPr>
        <w:t>&gt;</w:t>
      </w:r>
      <w:r w:rsidRPr="00E630A7">
        <w:t xml:space="preserve"> </w:t>
      </w:r>
    </w:p>
    <w:p w14:paraId="1095D66C"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9015257748</w:t>
      </w:r>
      <w:r w:rsidRPr="00E630A7">
        <w:rPr>
          <w:rStyle w:val="m1"/>
        </w:rPr>
        <w:t>&lt;/</w:t>
      </w:r>
      <w:r w:rsidRPr="00E630A7">
        <w:rPr>
          <w:rStyle w:val="t1"/>
        </w:rPr>
        <w:t>order:DISC_NBR</w:t>
      </w:r>
      <w:r w:rsidRPr="00E630A7">
        <w:rPr>
          <w:rStyle w:val="m1"/>
        </w:rPr>
        <w:t>&gt;</w:t>
      </w:r>
      <w:r w:rsidRPr="00E630A7">
        <w:t xml:space="preserve"> </w:t>
      </w:r>
    </w:p>
    <w:p w14:paraId="5F4FA01C" w14:textId="77777777" w:rsidR="0041418E" w:rsidRPr="00E630A7" w:rsidRDefault="0041418E" w:rsidP="0041418E">
      <w:pPr>
        <w:ind w:hanging="480"/>
      </w:pPr>
      <w:hyperlink r:id="rId454" w:anchor="#" w:history="1">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14:paraId="0CBE38D4"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14:paraId="7896CAA5"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9015253333</w:t>
      </w:r>
      <w:r w:rsidRPr="00E630A7">
        <w:rPr>
          <w:rStyle w:val="m1"/>
        </w:rPr>
        <w:t>&lt;/</w:t>
      </w:r>
      <w:r w:rsidRPr="00E630A7">
        <w:rPr>
          <w:rStyle w:val="t1"/>
        </w:rPr>
        <w:t>order:TC_TO_PRI</w:t>
      </w:r>
      <w:r w:rsidRPr="00E630A7">
        <w:rPr>
          <w:rStyle w:val="m1"/>
        </w:rPr>
        <w:t>&gt;</w:t>
      </w:r>
      <w:r w:rsidRPr="00E630A7">
        <w:t xml:space="preserve"> </w:t>
      </w:r>
    </w:p>
    <w:p w14:paraId="4BE90D88"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14:paraId="46B90255"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14:paraId="429B4E3F" w14:textId="77777777" w:rsidR="0041418E" w:rsidRPr="00E630A7" w:rsidRDefault="0041418E" w:rsidP="0041418E">
      <w:pPr>
        <w:ind w:hanging="480"/>
      </w:pPr>
      <w:hyperlink r:id="rId455" w:anchor="#" w:history="1">
        <w:r w:rsidRPr="00E630A7">
          <w:rPr>
            <w:rStyle w:val="Hyperlink"/>
            <w:b/>
            <w:bCs/>
            <w:color w:val="FF0000"/>
          </w:rPr>
          <w:t>-</w:t>
        </w:r>
      </w:hyperlink>
      <w:r w:rsidRPr="00E630A7">
        <w:t xml:space="preserve"> </w:t>
      </w:r>
      <w:r w:rsidRPr="00E630A7">
        <w:rPr>
          <w:rStyle w:val="m1"/>
        </w:rPr>
        <w:t>&lt;</w:t>
      </w:r>
      <w:r w:rsidRPr="00E630A7">
        <w:rPr>
          <w:rStyle w:val="t1"/>
        </w:rPr>
        <w:t>order:LOC_ACCESS</w:t>
      </w:r>
      <w:r w:rsidRPr="00E630A7">
        <w:rPr>
          <w:rStyle w:val="m1"/>
        </w:rPr>
        <w:t>&gt;</w:t>
      </w:r>
    </w:p>
    <w:p w14:paraId="5B1598C8" w14:textId="77777777" w:rsidR="0041418E" w:rsidRPr="00E630A7" w:rsidRDefault="0041418E" w:rsidP="0041418E">
      <w:pPr>
        <w:ind w:hanging="480"/>
      </w:pPr>
      <w:hyperlink r:id="rId456" w:anchor="#" w:history="1">
        <w:r w:rsidRPr="00E630A7">
          <w:rPr>
            <w:rStyle w:val="Hyperlink"/>
            <w:b/>
            <w:bCs/>
            <w:color w:val="FF0000"/>
          </w:rPr>
          <w:t>-</w:t>
        </w:r>
      </w:hyperlink>
      <w:r w:rsidRPr="00E630A7">
        <w:t xml:space="preserve"> </w:t>
      </w:r>
      <w:r w:rsidRPr="00E630A7">
        <w:rPr>
          <w:rStyle w:val="m1"/>
        </w:rPr>
        <w:t>&lt;</w:t>
      </w:r>
      <w:r w:rsidRPr="00E630A7">
        <w:rPr>
          <w:rStyle w:val="t1"/>
        </w:rPr>
        <w:t>order:LOC_ACCESS_HEADER_INFO</w:t>
      </w:r>
      <w:r w:rsidRPr="00E630A7">
        <w:rPr>
          <w:rStyle w:val="m1"/>
        </w:rPr>
        <w:t>&gt;</w:t>
      </w:r>
    </w:p>
    <w:p w14:paraId="66931EF3"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order:NAME</w:t>
      </w:r>
      <w:r w:rsidRPr="00E630A7">
        <w:rPr>
          <w:rStyle w:val="m1"/>
        </w:rPr>
        <w:t>&gt;</w:t>
      </w:r>
      <w:r w:rsidRPr="00E630A7">
        <w:rPr>
          <w:rStyle w:val="tx1"/>
        </w:rPr>
        <w:t>COVE CASTLE</w:t>
      </w:r>
      <w:r w:rsidRPr="00E630A7">
        <w:rPr>
          <w:rStyle w:val="m1"/>
        </w:rPr>
        <w:t>&lt;/</w:t>
      </w:r>
      <w:r w:rsidRPr="00E630A7">
        <w:rPr>
          <w:rStyle w:val="t1"/>
        </w:rPr>
        <w:t>order:NAME</w:t>
      </w:r>
      <w:r w:rsidRPr="00E630A7">
        <w:rPr>
          <w:rStyle w:val="m1"/>
        </w:rPr>
        <w:t>&gt;</w:t>
      </w:r>
      <w:r w:rsidRPr="00E630A7">
        <w:t xml:space="preserve"> </w:t>
      </w:r>
    </w:p>
    <w:p w14:paraId="35173881"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order:LOC_ACCESS_HEADER_INFO</w:t>
      </w:r>
      <w:r w:rsidRPr="00E630A7">
        <w:rPr>
          <w:rStyle w:val="m1"/>
        </w:rPr>
        <w:t>&gt;</w:t>
      </w:r>
    </w:p>
    <w:p w14:paraId="56DF79BD"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order:LOC_ACCESS</w:t>
      </w:r>
      <w:r w:rsidRPr="00E630A7">
        <w:rPr>
          <w:rStyle w:val="m1"/>
        </w:rPr>
        <w:t>&gt;</w:t>
      </w:r>
    </w:p>
    <w:p w14:paraId="564E2F6F"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w:t>
      </w:r>
      <w:r w:rsidRPr="00E630A7">
        <w:rPr>
          <w:rStyle w:val="m1"/>
        </w:rPr>
        <w:t>&gt;</w:t>
      </w:r>
    </w:p>
    <w:p w14:paraId="107EA51F"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order:LSR_ORD_REQ</w:t>
      </w:r>
      <w:r w:rsidRPr="00E630A7">
        <w:rPr>
          <w:rStyle w:val="m1"/>
        </w:rPr>
        <w:t>&gt;</w:t>
      </w:r>
    </w:p>
    <w:p w14:paraId="65914A09" w14:textId="77777777" w:rsidR="0041418E" w:rsidRDefault="0041418E" w:rsidP="0041418E">
      <w:pPr>
        <w:ind w:hanging="240"/>
        <w:rPr>
          <w:rStyle w:val="m1"/>
        </w:rPr>
      </w:pPr>
      <w:r w:rsidRPr="00E630A7">
        <w:rPr>
          <w:rStyle w:val="b1"/>
        </w:rPr>
        <w:t> </w:t>
      </w:r>
      <w:r w:rsidRPr="00E630A7">
        <w:t xml:space="preserve"> </w:t>
      </w:r>
      <w:r w:rsidRPr="00E630A7">
        <w:rPr>
          <w:rStyle w:val="m1"/>
        </w:rPr>
        <w:t>&lt;/</w:t>
      </w:r>
      <w:r w:rsidRPr="00E630A7">
        <w:rPr>
          <w:rStyle w:val="t1"/>
        </w:rPr>
        <w:t>uom:ATT_LSR_ORD_REQ</w:t>
      </w:r>
      <w:r w:rsidRPr="00E630A7">
        <w:rPr>
          <w:rStyle w:val="m1"/>
        </w:rPr>
        <w:t>&gt;</w:t>
      </w:r>
    </w:p>
    <w:p w14:paraId="11D228D1" w14:textId="77777777" w:rsidR="0041418E" w:rsidRPr="00E630A7" w:rsidRDefault="0041418E" w:rsidP="0041418E">
      <w:pPr>
        <w:ind w:hanging="240"/>
        <w:rPr>
          <w:rStyle w:val="m1"/>
        </w:rPr>
      </w:pPr>
    </w:p>
    <w:p w14:paraId="4674A2D5" w14:textId="77777777" w:rsidR="0041418E" w:rsidRPr="00E630A7" w:rsidRDefault="0041418E" w:rsidP="0041418E">
      <w:pPr>
        <w:ind w:hanging="240"/>
        <w:rPr>
          <w:rStyle w:val="m1"/>
        </w:rPr>
      </w:pPr>
    </w:p>
    <w:p w14:paraId="0397951B" w14:textId="77777777" w:rsidR="0041418E" w:rsidRPr="00E630A7" w:rsidRDefault="0041418E" w:rsidP="0041418E">
      <w:pPr>
        <w:ind w:hanging="240"/>
        <w:rPr>
          <w:rStyle w:val="m1"/>
        </w:rPr>
      </w:pPr>
      <w:r w:rsidRPr="00E630A7">
        <w:rPr>
          <w:rStyle w:val="m1"/>
        </w:rPr>
        <w:t>XML OUTPUT:</w:t>
      </w:r>
    </w:p>
    <w:p w14:paraId="693FEA79" w14:textId="77777777" w:rsidR="0041418E" w:rsidRPr="00E630A7" w:rsidRDefault="0041418E" w:rsidP="0041418E">
      <w:pPr>
        <w:ind w:hanging="240"/>
        <w:rPr>
          <w:rStyle w:val="m1"/>
        </w:rPr>
      </w:pPr>
    </w:p>
    <w:p w14:paraId="7A70CC51"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&lt;header&gt;</w:t>
      </w:r>
    </w:p>
    <w:p w14:paraId="545B409A"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&lt;senderid&gt;ATT-OR-SAT&lt;/senderid&gt;</w:t>
      </w:r>
    </w:p>
    <w:p w14:paraId="4BCA337A"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&lt;receiverid&gt;CTE-VALIDATOR&lt;/receiverid&gt;</w:t>
      </w:r>
    </w:p>
    <w:p w14:paraId="2725BFD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&lt;messagetype&gt;LSRUOM&lt;/messagetype&gt;</w:t>
      </w:r>
    </w:p>
    <w:p w14:paraId="6E3E5461"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&lt;lsogversion&gt;10.05&lt;/lsogversion&gt;</w:t>
      </w:r>
    </w:p>
    <w:p w14:paraId="6837F7EF"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&lt;ordertype&gt;ORDER&lt;/ordertype&gt;</w:t>
      </w:r>
    </w:p>
    <w:p w14:paraId="462F7ED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&lt;/header&gt;</w:t>
      </w:r>
    </w:p>
    <w:p w14:paraId="2721D0FA"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&lt;m2:LSR_RESP xmlns:m2="http://lsr.att.com/obf/tML/UOM"&gt;</w:t>
      </w:r>
    </w:p>
    <w:p w14:paraId="575ADC9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&lt;m2:HDR&gt;</w:t>
      </w:r>
    </w:p>
    <w:p w14:paraId="53CE4C0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&lt;m2:MESSAGE_ID&gt;1246287686405632.3534246157706&lt;/m2:MESSAGE_ID&gt;</w:t>
      </w:r>
    </w:p>
    <w:p w14:paraId="2C486079"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&lt;m2:CCNA&gt;ZXL&lt;/m2:CCNA&gt;</w:t>
      </w:r>
    </w:p>
    <w:p w14:paraId="6FA9BBF3"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&lt;m2:MSG_TIMESTAMP&gt;2009-06-29T10:01:26-05:00&lt;/m2:MSG_TIMESTAMP&gt;</w:t>
      </w:r>
    </w:p>
    <w:p w14:paraId="5D9C49BE"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&lt;m2:PON&gt;CVT0M016R31DBC&lt;/m2:PON&gt;</w:t>
      </w:r>
    </w:p>
    <w:p w14:paraId="4FC5F09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&lt;m2:VER&gt;00&lt;/m2:VER&gt;</w:t>
      </w:r>
    </w:p>
    <w:p w14:paraId="77ABA04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&lt;m2:ATN&gt;9015257257&lt;/m2:ATN&gt;</w:t>
      </w:r>
    </w:p>
    <w:p w14:paraId="0E30B251"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&lt;m2:LSR_NO&gt;20090629L00036-00&lt;/m2:LSR_NO&gt;</w:t>
      </w:r>
    </w:p>
    <w:p w14:paraId="7D357DE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&lt;m2:CC&gt;9999&lt;/m2:CC&gt;</w:t>
      </w:r>
    </w:p>
    <w:p w14:paraId="082BF4C4"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&lt;m2:CLEC_APPL_ID&gt;CTE-VALIDATOR&lt;/m2:CLEC_APPL_ID&gt;</w:t>
      </w:r>
    </w:p>
    <w:p w14:paraId="1959C1C5"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&lt;m2:CLEC_APPL_PASSWORD&gt;PA$$WORD&lt;/m2:CLEC_APPL_PASSWORD&gt;</w:t>
      </w:r>
    </w:p>
    <w:p w14:paraId="236B6FBF"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&lt;m2:DTSENT&gt;200906291001AM&lt;/m2:DTSENT&gt;</w:t>
      </w:r>
    </w:p>
    <w:p w14:paraId="6BAAA94F"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&lt;m2:ORD&gt;D9BN0Q50&lt;/m2:ORD&gt;</w:t>
      </w:r>
    </w:p>
    <w:p w14:paraId="0D2E1B03"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&lt;m2:STATUS_CODE&gt;PD&lt;/m2:STATUS_CODE&gt;</w:t>
      </w:r>
    </w:p>
    <w:p w14:paraId="3CCEF75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&lt;m2:STATUS_MSG&gt;PENDING ORDER&lt;/m2:STATUS_MSG&gt;</w:t>
      </w:r>
    </w:p>
    <w:p w14:paraId="6AF48A3E"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&lt;m2:REMARKS&gt;Facilities have been checked&lt;/m2:REMARKS&gt;</w:t>
      </w:r>
    </w:p>
    <w:p w14:paraId="42685619"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&lt;m2:TRAN_ACK_TYPE&gt;NA&lt;/m2:TRAN_ACK_TYPE&gt;</w:t>
      </w:r>
    </w:p>
    <w:p w14:paraId="37BBD460"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&lt;m2:TRANS_SET_PURPOSE_CODE&gt;08&lt;/m2:TRANS_SET_PURPOSE_CODE&gt;</w:t>
      </w:r>
    </w:p>
    <w:p w14:paraId="3BCF31CE"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&lt;/m2:HDR&gt;</w:t>
      </w:r>
    </w:p>
    <w:p w14:paraId="16B677E4"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&lt;m2:NOTIFICATION&gt;</w:t>
      </w:r>
    </w:p>
    <w:p w14:paraId="71222750"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&lt;m2:FIRM_ORDER_NOTIFICATION&gt;</w:t>
      </w:r>
    </w:p>
    <w:p w14:paraId="464B1ED3"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&lt;m2:NOTIFICATION_ADMIN&gt;</w:t>
      </w:r>
    </w:p>
    <w:p w14:paraId="4AEA5ABF"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&lt;m2:INIT&gt;BOJANGLES&lt;/m2:INIT&gt;</w:t>
      </w:r>
    </w:p>
    <w:p w14:paraId="1BA81FEA"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&lt;m2:INIT_TEL_NO&gt;8884448888&lt;/m2:INIT_TEL_NO&gt;</w:t>
      </w:r>
    </w:p>
    <w:p w14:paraId="1BDD1546"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&lt;m2:REP&gt;LCSC&lt;/m2:REP&gt;</w:t>
      </w:r>
    </w:p>
    <w:p w14:paraId="0B85D9E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&lt;m2:REP_TEL_NO&gt;8006670807&lt;/m2:REP_TEL_NO&gt;</w:t>
      </w:r>
    </w:p>
    <w:p w14:paraId="2906151E"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&lt;m2:DD_CD&gt;20090731&lt;/m2:DD_CD&gt;</w:t>
      </w:r>
    </w:p>
    <w:p w14:paraId="6964E654"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&lt;m2:BAN1&gt;615Q886621621&lt;/m2:BAN1&gt;</w:t>
      </w:r>
    </w:p>
    <w:p w14:paraId="5EE51AD3"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&lt;/m2:NOTIFICATION_ADMIN&gt;</w:t>
      </w:r>
    </w:p>
    <w:p w14:paraId="1643099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&lt;/m2:FIRM_ORDER_NOTIFICATION&gt;</w:t>
      </w:r>
    </w:p>
    <w:p w14:paraId="24D39FC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&lt;/m2:NOTIFICATION&gt;</w:t>
      </w:r>
    </w:p>
    <w:p w14:paraId="65A5586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&lt;/m2:LSR_RESP&gt;</w:t>
      </w:r>
    </w:p>
    <w:p w14:paraId="133E4436"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&lt;/m1:ATT_LSR_ORD_RSP&gt;</w:t>
      </w:r>
    </w:p>
    <w:p w14:paraId="56CB93B2" w14:textId="77777777" w:rsidR="00B752E4" w:rsidRPr="000A4F99" w:rsidRDefault="0074197A">
      <w:pPr>
        <w:pStyle w:val="TCtxtTAG"/>
        <w:rPr>
          <w:b/>
          <w:bCs/>
          <w:sz w:val="24"/>
          <w:szCs w:val="24"/>
        </w:rPr>
      </w:pPr>
      <w:r>
        <w:rPr>
          <w:b/>
          <w:bCs/>
          <w:sz w:val="22"/>
        </w:rPr>
        <w:br w:type="page"/>
      </w:r>
      <w:r w:rsidR="00B752E4" w:rsidRPr="000A4F99">
        <w:rPr>
          <w:b/>
          <w:bCs/>
          <w:sz w:val="24"/>
          <w:szCs w:val="24"/>
        </w:rPr>
        <w:t>TEST CASE M017: Scenario Description:* (Act=T) Transfer (Move) service of line with features and access remarks – LNA=T and change directory delivery.</w:t>
      </w:r>
    </w:p>
    <w:p w14:paraId="5AEE09D3" w14:textId="77777777" w:rsidR="00B752E4" w:rsidRPr="000A4F99" w:rsidRDefault="00B752E4">
      <w:pPr>
        <w:pStyle w:val="Heading3"/>
        <w:rPr>
          <w:i w:val="0"/>
        </w:rPr>
      </w:pPr>
      <w:r w:rsidRPr="000A4F99">
        <w:rPr>
          <w:i w:val="0"/>
        </w:rPr>
        <w:t>Type of Account:  Residence / Single Line</w:t>
      </w:r>
    </w:p>
    <w:p w14:paraId="78FBCEA6" w14:textId="77777777" w:rsidR="000A4F99" w:rsidRPr="000A4F99" w:rsidRDefault="000A4F99" w:rsidP="000A4F99"/>
    <w:p w14:paraId="6F339ED4" w14:textId="77777777" w:rsidR="00B752E4" w:rsidRDefault="00B752E4"/>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050"/>
        <w:gridCol w:w="2610"/>
      </w:tblGrid>
      <w:tr w:rsidR="00B752E4" w:rsidRPr="005914A2" w14:paraId="3C437E52"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A6113D8"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050" w:type="dxa"/>
            <w:tcBorders>
              <w:top w:val="single" w:sz="6" w:space="0" w:color="auto"/>
              <w:left w:val="single" w:sz="6" w:space="0" w:color="auto"/>
              <w:bottom w:val="single" w:sz="6" w:space="0" w:color="auto"/>
              <w:right w:val="single" w:sz="6" w:space="0" w:color="auto"/>
            </w:tcBorders>
          </w:tcPr>
          <w:p w14:paraId="6942FD70" w14:textId="77777777" w:rsidR="00B752E4" w:rsidRPr="005914A2" w:rsidRDefault="00B752E4">
            <w:pPr>
              <w:jc w:val="center"/>
              <w:rPr>
                <w:rFonts w:ascii="Arial" w:hAnsi="Arial" w:cs="Arial"/>
                <w:b/>
              </w:rPr>
            </w:pPr>
            <w:r w:rsidRPr="005914A2">
              <w:rPr>
                <w:rFonts w:ascii="Arial" w:hAnsi="Arial" w:cs="Arial"/>
                <w:b/>
              </w:rPr>
              <w:t>FIELD DESCRIPTION</w:t>
            </w:r>
          </w:p>
        </w:tc>
        <w:tc>
          <w:tcPr>
            <w:tcW w:w="2610" w:type="dxa"/>
            <w:tcBorders>
              <w:top w:val="single" w:sz="6" w:space="0" w:color="auto"/>
              <w:left w:val="single" w:sz="6" w:space="0" w:color="auto"/>
              <w:bottom w:val="single" w:sz="6" w:space="0" w:color="auto"/>
              <w:right w:val="single" w:sz="6" w:space="0" w:color="auto"/>
            </w:tcBorders>
          </w:tcPr>
          <w:p w14:paraId="4A01A5D3"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571D6468"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0451F47F"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64390125"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DA1D36F"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1924D85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EDCEA4" w14:textId="77777777" w:rsidR="00B752E4" w:rsidRPr="005914A2" w:rsidRDefault="00B752E4">
            <w:pPr>
              <w:pStyle w:val="FORMDATA"/>
              <w:rPr>
                <w:b/>
                <w:color w:val="auto"/>
              </w:rPr>
            </w:pPr>
            <w:r w:rsidRPr="005914A2">
              <w:rPr>
                <w:b/>
                <w:color w:val="auto"/>
              </w:rPr>
              <w:t>CCNA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331D607E" w14:textId="77777777" w:rsidR="00B752E4" w:rsidRPr="005914A2" w:rsidRDefault="00B752E4">
            <w:pPr>
              <w:pStyle w:val="FORMDATA"/>
              <w:rPr>
                <w:b/>
                <w:color w:val="auto"/>
              </w:rPr>
            </w:pPr>
            <w:r w:rsidRPr="005914A2">
              <w:rPr>
                <w:b/>
                <w:color w:val="auto"/>
              </w:rPr>
              <w:t>Customer Carrier Name Abbreviation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90B7F71" w14:textId="77777777" w:rsidR="00B752E4" w:rsidRPr="005914A2" w:rsidRDefault="00B752E4">
            <w:pPr>
              <w:pStyle w:val="FORMDATA"/>
              <w:rPr>
                <w:b/>
                <w:color w:val="auto"/>
              </w:rPr>
            </w:pPr>
            <w:r w:rsidRPr="005914A2">
              <w:rPr>
                <w:b/>
                <w:color w:val="auto"/>
              </w:rPr>
              <w:t>ZXL</w:t>
            </w:r>
          </w:p>
        </w:tc>
      </w:tr>
      <w:tr w:rsidR="00B752E4" w:rsidRPr="005914A2" w14:paraId="0EE60C89" w14:textId="77777777">
        <w:tc>
          <w:tcPr>
            <w:tcW w:w="2160" w:type="dxa"/>
            <w:tcBorders>
              <w:top w:val="single" w:sz="6" w:space="0" w:color="auto"/>
              <w:left w:val="single" w:sz="6" w:space="0" w:color="auto"/>
              <w:bottom w:val="single" w:sz="6" w:space="0" w:color="auto"/>
              <w:right w:val="single" w:sz="6" w:space="0" w:color="auto"/>
            </w:tcBorders>
          </w:tcPr>
          <w:p w14:paraId="358C1D41" w14:textId="77777777" w:rsidR="00B752E4" w:rsidRPr="005914A2" w:rsidRDefault="00B752E4">
            <w:pPr>
              <w:pStyle w:val="FORMDATA"/>
              <w:rPr>
                <w:b/>
                <w:color w:val="auto"/>
              </w:rPr>
            </w:pPr>
            <w:r w:rsidRPr="005914A2">
              <w:rPr>
                <w:b/>
                <w:color w:val="auto"/>
              </w:rPr>
              <w:t>PON</w:t>
            </w:r>
          </w:p>
        </w:tc>
        <w:tc>
          <w:tcPr>
            <w:tcW w:w="4050" w:type="dxa"/>
            <w:tcBorders>
              <w:top w:val="single" w:sz="6" w:space="0" w:color="auto"/>
              <w:left w:val="single" w:sz="6" w:space="0" w:color="auto"/>
              <w:bottom w:val="single" w:sz="6" w:space="0" w:color="auto"/>
              <w:right w:val="single" w:sz="6" w:space="0" w:color="auto"/>
            </w:tcBorders>
          </w:tcPr>
          <w:p w14:paraId="5B4B216D" w14:textId="77777777" w:rsidR="00B752E4" w:rsidRPr="005914A2" w:rsidRDefault="00B752E4">
            <w:pPr>
              <w:pStyle w:val="FORMDATA"/>
              <w:rPr>
                <w:b/>
                <w:color w:val="auto"/>
              </w:rPr>
            </w:pPr>
            <w:r w:rsidRPr="005914A2">
              <w:rPr>
                <w:b/>
                <w:color w:val="auto"/>
              </w:rPr>
              <w:t>Purchase Order Number</w:t>
            </w:r>
          </w:p>
        </w:tc>
        <w:tc>
          <w:tcPr>
            <w:tcW w:w="2610" w:type="dxa"/>
            <w:tcBorders>
              <w:top w:val="single" w:sz="6" w:space="0" w:color="auto"/>
              <w:left w:val="single" w:sz="6" w:space="0" w:color="auto"/>
              <w:bottom w:val="single" w:sz="6" w:space="0" w:color="auto"/>
              <w:right w:val="single" w:sz="6" w:space="0" w:color="auto"/>
            </w:tcBorders>
          </w:tcPr>
          <w:p w14:paraId="6C4E3221" w14:textId="77777777" w:rsidR="00B752E4" w:rsidRPr="005914A2" w:rsidRDefault="00B752E4">
            <w:pPr>
              <w:pStyle w:val="FORMDATA"/>
              <w:rPr>
                <w:b/>
                <w:color w:val="auto"/>
              </w:rPr>
            </w:pPr>
            <w:r w:rsidRPr="005914A2">
              <w:rPr>
                <w:b/>
                <w:color w:val="auto"/>
              </w:rPr>
              <w:t>M17</w:t>
            </w:r>
          </w:p>
        </w:tc>
      </w:tr>
      <w:tr w:rsidR="00B752E4" w:rsidRPr="005914A2" w14:paraId="3371D5FD" w14:textId="77777777">
        <w:tc>
          <w:tcPr>
            <w:tcW w:w="2160" w:type="dxa"/>
            <w:tcBorders>
              <w:top w:val="single" w:sz="6" w:space="0" w:color="auto"/>
              <w:left w:val="single" w:sz="6" w:space="0" w:color="auto"/>
              <w:bottom w:val="single" w:sz="6" w:space="0" w:color="auto"/>
              <w:right w:val="single" w:sz="6" w:space="0" w:color="auto"/>
            </w:tcBorders>
          </w:tcPr>
          <w:p w14:paraId="2A7B90A7" w14:textId="77777777" w:rsidR="00B752E4" w:rsidRPr="005914A2" w:rsidRDefault="00B752E4">
            <w:pPr>
              <w:pStyle w:val="FORMDATA"/>
              <w:rPr>
                <w:b/>
                <w:color w:val="auto"/>
              </w:rPr>
            </w:pPr>
            <w:r w:rsidRPr="005914A2">
              <w:rPr>
                <w:b/>
                <w:color w:val="auto"/>
              </w:rPr>
              <w:t>ATN</w:t>
            </w:r>
          </w:p>
        </w:tc>
        <w:tc>
          <w:tcPr>
            <w:tcW w:w="4050" w:type="dxa"/>
            <w:tcBorders>
              <w:top w:val="single" w:sz="6" w:space="0" w:color="auto"/>
              <w:left w:val="single" w:sz="6" w:space="0" w:color="auto"/>
              <w:bottom w:val="single" w:sz="6" w:space="0" w:color="auto"/>
              <w:right w:val="single" w:sz="6" w:space="0" w:color="auto"/>
            </w:tcBorders>
          </w:tcPr>
          <w:p w14:paraId="616928F0" w14:textId="77777777" w:rsidR="00B752E4" w:rsidRPr="005914A2" w:rsidRDefault="00B752E4">
            <w:pPr>
              <w:pStyle w:val="FORMDATA"/>
              <w:rPr>
                <w:b/>
                <w:color w:val="auto"/>
              </w:rPr>
            </w:pPr>
            <w:r w:rsidRPr="005914A2">
              <w:rPr>
                <w:b/>
                <w:color w:val="auto"/>
              </w:rPr>
              <w:t>Account Telephone Number</w:t>
            </w:r>
          </w:p>
        </w:tc>
        <w:tc>
          <w:tcPr>
            <w:tcW w:w="2610" w:type="dxa"/>
            <w:tcBorders>
              <w:top w:val="single" w:sz="6" w:space="0" w:color="auto"/>
              <w:left w:val="single" w:sz="6" w:space="0" w:color="auto"/>
              <w:bottom w:val="single" w:sz="6" w:space="0" w:color="auto"/>
              <w:right w:val="single" w:sz="6" w:space="0" w:color="auto"/>
            </w:tcBorders>
          </w:tcPr>
          <w:p w14:paraId="1A5469F7" w14:textId="77777777" w:rsidR="00B752E4" w:rsidRPr="005914A2" w:rsidRDefault="00B752E4">
            <w:pPr>
              <w:pStyle w:val="FORMDATA"/>
              <w:rPr>
                <w:b/>
                <w:color w:val="auto"/>
              </w:rPr>
            </w:pPr>
            <w:r w:rsidRPr="005914A2">
              <w:rPr>
                <w:b/>
                <w:color w:val="auto"/>
              </w:rPr>
              <w:t>9122014014</w:t>
            </w:r>
          </w:p>
        </w:tc>
      </w:tr>
      <w:tr w:rsidR="00B752E4" w:rsidRPr="005914A2" w14:paraId="62DC9557" w14:textId="77777777">
        <w:tc>
          <w:tcPr>
            <w:tcW w:w="2160" w:type="dxa"/>
            <w:tcBorders>
              <w:top w:val="single" w:sz="6" w:space="0" w:color="auto"/>
              <w:left w:val="single" w:sz="6" w:space="0" w:color="auto"/>
              <w:bottom w:val="single" w:sz="6" w:space="0" w:color="auto"/>
              <w:right w:val="single" w:sz="6" w:space="0" w:color="auto"/>
            </w:tcBorders>
          </w:tcPr>
          <w:p w14:paraId="312B19A9" w14:textId="77777777" w:rsidR="00B752E4" w:rsidRPr="005914A2" w:rsidRDefault="00B752E4">
            <w:pPr>
              <w:pStyle w:val="FORMDATA"/>
              <w:rPr>
                <w:b/>
                <w:color w:val="auto"/>
              </w:rPr>
            </w:pPr>
            <w:r w:rsidRPr="005914A2">
              <w:rPr>
                <w:b/>
                <w:color w:val="auto"/>
              </w:rPr>
              <w:t>PROJECT</w:t>
            </w:r>
          </w:p>
        </w:tc>
        <w:tc>
          <w:tcPr>
            <w:tcW w:w="4050" w:type="dxa"/>
            <w:tcBorders>
              <w:top w:val="single" w:sz="6" w:space="0" w:color="auto"/>
              <w:left w:val="single" w:sz="6" w:space="0" w:color="auto"/>
              <w:bottom w:val="single" w:sz="6" w:space="0" w:color="auto"/>
              <w:right w:val="single" w:sz="6" w:space="0" w:color="auto"/>
            </w:tcBorders>
          </w:tcPr>
          <w:p w14:paraId="5D843E90" w14:textId="77777777" w:rsidR="00B752E4" w:rsidRPr="005914A2" w:rsidRDefault="00B752E4">
            <w:pPr>
              <w:pStyle w:val="FORMDATA"/>
              <w:rPr>
                <w:b/>
                <w:color w:val="auto"/>
              </w:rPr>
            </w:pPr>
            <w:r w:rsidRPr="005914A2">
              <w:rPr>
                <w:b/>
                <w:color w:val="auto"/>
              </w:rPr>
              <w:t>Project</w:t>
            </w:r>
          </w:p>
        </w:tc>
        <w:tc>
          <w:tcPr>
            <w:tcW w:w="2610" w:type="dxa"/>
            <w:tcBorders>
              <w:top w:val="single" w:sz="6" w:space="0" w:color="auto"/>
              <w:left w:val="single" w:sz="6" w:space="0" w:color="auto"/>
              <w:bottom w:val="single" w:sz="6" w:space="0" w:color="auto"/>
              <w:right w:val="single" w:sz="6" w:space="0" w:color="auto"/>
            </w:tcBorders>
          </w:tcPr>
          <w:p w14:paraId="3560EFCF" w14:textId="77777777" w:rsidR="00B752E4" w:rsidRPr="005914A2" w:rsidRDefault="00B752E4">
            <w:pPr>
              <w:pStyle w:val="FORMDATA"/>
              <w:rPr>
                <w:b/>
                <w:color w:val="auto"/>
              </w:rPr>
            </w:pPr>
            <w:r w:rsidRPr="005914A2">
              <w:rPr>
                <w:b/>
                <w:color w:val="auto"/>
              </w:rPr>
              <w:t>CAVENOBILL</w:t>
            </w:r>
          </w:p>
        </w:tc>
      </w:tr>
      <w:tr w:rsidR="00B752E4" w:rsidRPr="005914A2" w14:paraId="6DC1789C"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35A0CD6" w14:textId="77777777" w:rsidR="00B752E4" w:rsidRPr="005914A2" w:rsidRDefault="00B752E4">
            <w:pPr>
              <w:pStyle w:val="FORMDATA"/>
              <w:rPr>
                <w:b/>
                <w:color w:val="auto"/>
              </w:rPr>
            </w:pPr>
            <w:r w:rsidRPr="005914A2">
              <w:rPr>
                <w:b/>
                <w:color w:val="auto"/>
              </w:rPr>
              <w:t>SC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0AB4C9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6A68822" w14:textId="77777777" w:rsidR="00B752E4" w:rsidRPr="005914A2" w:rsidRDefault="00B752E4">
            <w:pPr>
              <w:pStyle w:val="FORMDATA"/>
              <w:rPr>
                <w:b/>
                <w:color w:val="auto"/>
              </w:rPr>
            </w:pPr>
            <w:r w:rsidRPr="005914A2">
              <w:rPr>
                <w:b/>
                <w:color w:val="auto"/>
              </w:rPr>
              <w:t>LCSC</w:t>
            </w:r>
          </w:p>
        </w:tc>
      </w:tr>
      <w:tr w:rsidR="00B752E4" w:rsidRPr="005914A2" w14:paraId="71C0F19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3CE70B" w14:textId="77777777" w:rsidR="00B752E4" w:rsidRPr="005914A2" w:rsidRDefault="00B752E4">
            <w:pPr>
              <w:pStyle w:val="FORMDATA"/>
              <w:rPr>
                <w:b/>
                <w:color w:val="auto"/>
              </w:rPr>
            </w:pPr>
            <w:r w:rsidRPr="005914A2">
              <w:rPr>
                <w:b/>
                <w:color w:val="auto"/>
              </w:rPr>
              <w:t>D/TSent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57859E6" w14:textId="77777777" w:rsidR="00B752E4" w:rsidRPr="005914A2" w:rsidRDefault="00B752E4">
            <w:pPr>
              <w:pStyle w:val="FORMDATA"/>
              <w:rPr>
                <w:b/>
                <w:color w:val="auto"/>
              </w:rPr>
            </w:pPr>
            <w:r w:rsidRPr="005914A2">
              <w:rPr>
                <w:b/>
                <w:color w:val="auto"/>
              </w:rPr>
              <w:t>Date &amp; Time Sent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51DC2A4" w14:textId="77777777" w:rsidR="00B752E4" w:rsidRPr="005914A2" w:rsidRDefault="00B752E4">
            <w:pPr>
              <w:pStyle w:val="FORMDATA"/>
              <w:rPr>
                <w:b/>
                <w:color w:val="auto"/>
              </w:rPr>
            </w:pPr>
            <w:r w:rsidRPr="005914A2">
              <w:rPr>
                <w:b/>
                <w:color w:val="auto"/>
              </w:rPr>
              <w:t>20030328</w:t>
            </w:r>
          </w:p>
        </w:tc>
      </w:tr>
      <w:tr w:rsidR="00B752E4" w:rsidRPr="005914A2" w14:paraId="28CC8805" w14:textId="77777777">
        <w:tc>
          <w:tcPr>
            <w:tcW w:w="2160" w:type="dxa"/>
            <w:tcBorders>
              <w:top w:val="single" w:sz="6" w:space="0" w:color="auto"/>
              <w:left w:val="single" w:sz="6" w:space="0" w:color="auto"/>
              <w:bottom w:val="single" w:sz="6" w:space="0" w:color="auto"/>
              <w:right w:val="single" w:sz="6" w:space="0" w:color="auto"/>
            </w:tcBorders>
          </w:tcPr>
          <w:p w14:paraId="1201B3F5" w14:textId="77777777" w:rsidR="00B752E4" w:rsidRPr="005914A2" w:rsidRDefault="00B752E4">
            <w:pPr>
              <w:pStyle w:val="FORMDATA"/>
              <w:rPr>
                <w:b/>
                <w:color w:val="auto"/>
              </w:rPr>
            </w:pPr>
            <w:r w:rsidRPr="005914A2">
              <w:rPr>
                <w:b/>
                <w:color w:val="auto"/>
              </w:rPr>
              <w:t>DDD</w:t>
            </w:r>
          </w:p>
        </w:tc>
        <w:tc>
          <w:tcPr>
            <w:tcW w:w="4050" w:type="dxa"/>
            <w:tcBorders>
              <w:top w:val="single" w:sz="6" w:space="0" w:color="auto"/>
              <w:left w:val="single" w:sz="6" w:space="0" w:color="auto"/>
              <w:bottom w:val="single" w:sz="6" w:space="0" w:color="auto"/>
              <w:right w:val="single" w:sz="6" w:space="0" w:color="auto"/>
            </w:tcBorders>
          </w:tcPr>
          <w:p w14:paraId="6661802A" w14:textId="77777777" w:rsidR="00B752E4" w:rsidRPr="005914A2" w:rsidRDefault="00B752E4">
            <w:pPr>
              <w:pStyle w:val="FORMDATA"/>
              <w:rPr>
                <w:b/>
                <w:color w:val="auto"/>
              </w:rPr>
            </w:pPr>
            <w:r w:rsidRPr="005914A2">
              <w:rPr>
                <w:b/>
                <w:color w:val="auto"/>
              </w:rPr>
              <w:t>Desired Due Date</w:t>
            </w:r>
          </w:p>
        </w:tc>
        <w:tc>
          <w:tcPr>
            <w:tcW w:w="2610" w:type="dxa"/>
            <w:tcBorders>
              <w:top w:val="single" w:sz="6" w:space="0" w:color="auto"/>
              <w:left w:val="single" w:sz="6" w:space="0" w:color="auto"/>
              <w:bottom w:val="single" w:sz="6" w:space="0" w:color="auto"/>
              <w:right w:val="single" w:sz="6" w:space="0" w:color="auto"/>
            </w:tcBorders>
          </w:tcPr>
          <w:p w14:paraId="457EB402" w14:textId="77777777" w:rsidR="00B752E4" w:rsidRPr="005914A2" w:rsidRDefault="00B752E4">
            <w:pPr>
              <w:pStyle w:val="FORMDATA"/>
              <w:rPr>
                <w:b/>
                <w:color w:val="auto"/>
              </w:rPr>
            </w:pPr>
            <w:r w:rsidRPr="005914A2">
              <w:rPr>
                <w:b/>
                <w:color w:val="auto"/>
              </w:rPr>
              <w:t>20030428</w:t>
            </w:r>
          </w:p>
        </w:tc>
      </w:tr>
      <w:tr w:rsidR="00B752E4" w:rsidRPr="005914A2" w14:paraId="0C552BAF" w14:textId="77777777">
        <w:tc>
          <w:tcPr>
            <w:tcW w:w="2160" w:type="dxa"/>
            <w:tcBorders>
              <w:top w:val="single" w:sz="6" w:space="0" w:color="auto"/>
              <w:left w:val="single" w:sz="6" w:space="0" w:color="auto"/>
              <w:bottom w:val="single" w:sz="6" w:space="0" w:color="auto"/>
              <w:right w:val="single" w:sz="6" w:space="0" w:color="auto"/>
            </w:tcBorders>
          </w:tcPr>
          <w:p w14:paraId="498AF2BF" w14:textId="77777777" w:rsidR="00B752E4" w:rsidRPr="005914A2" w:rsidRDefault="00B752E4">
            <w:pPr>
              <w:pStyle w:val="FORMDATA"/>
              <w:rPr>
                <w:b/>
                <w:color w:val="auto"/>
              </w:rPr>
            </w:pPr>
            <w:r w:rsidRPr="005914A2">
              <w:rPr>
                <w:b/>
                <w:color w:val="auto"/>
              </w:rPr>
              <w:t>DDDO</w:t>
            </w:r>
          </w:p>
        </w:tc>
        <w:tc>
          <w:tcPr>
            <w:tcW w:w="4050" w:type="dxa"/>
            <w:tcBorders>
              <w:top w:val="single" w:sz="6" w:space="0" w:color="auto"/>
              <w:left w:val="single" w:sz="6" w:space="0" w:color="auto"/>
              <w:bottom w:val="single" w:sz="6" w:space="0" w:color="auto"/>
              <w:right w:val="single" w:sz="6" w:space="0" w:color="auto"/>
            </w:tcBorders>
          </w:tcPr>
          <w:p w14:paraId="728F5570" w14:textId="77777777" w:rsidR="00B752E4" w:rsidRPr="005914A2" w:rsidRDefault="00B752E4">
            <w:pPr>
              <w:pStyle w:val="FORMDATA"/>
              <w:rPr>
                <w:b/>
                <w:color w:val="auto"/>
              </w:rPr>
            </w:pPr>
            <w:r w:rsidRPr="005914A2">
              <w:rPr>
                <w:b/>
                <w:color w:val="auto"/>
              </w:rPr>
              <w:t>Desired Due Date Out</w:t>
            </w:r>
          </w:p>
        </w:tc>
        <w:tc>
          <w:tcPr>
            <w:tcW w:w="2610" w:type="dxa"/>
            <w:tcBorders>
              <w:top w:val="single" w:sz="6" w:space="0" w:color="auto"/>
              <w:left w:val="single" w:sz="6" w:space="0" w:color="auto"/>
              <w:bottom w:val="single" w:sz="6" w:space="0" w:color="auto"/>
              <w:right w:val="single" w:sz="6" w:space="0" w:color="auto"/>
            </w:tcBorders>
          </w:tcPr>
          <w:p w14:paraId="7FCD9189" w14:textId="77777777" w:rsidR="00B752E4" w:rsidRPr="005914A2" w:rsidRDefault="00B752E4">
            <w:pPr>
              <w:pStyle w:val="FORMDATA"/>
              <w:rPr>
                <w:b/>
                <w:color w:val="auto"/>
              </w:rPr>
            </w:pPr>
            <w:r w:rsidRPr="005914A2">
              <w:rPr>
                <w:b/>
                <w:color w:val="auto"/>
              </w:rPr>
              <w:t>20030428</w:t>
            </w:r>
          </w:p>
        </w:tc>
      </w:tr>
      <w:tr w:rsidR="00B752E4" w:rsidRPr="005914A2" w14:paraId="3B38BB6E" w14:textId="77777777">
        <w:tc>
          <w:tcPr>
            <w:tcW w:w="2160" w:type="dxa"/>
            <w:tcBorders>
              <w:top w:val="single" w:sz="6" w:space="0" w:color="auto"/>
              <w:left w:val="single" w:sz="6" w:space="0" w:color="auto"/>
              <w:bottom w:val="single" w:sz="6" w:space="0" w:color="auto"/>
              <w:right w:val="single" w:sz="6" w:space="0" w:color="auto"/>
            </w:tcBorders>
          </w:tcPr>
          <w:p w14:paraId="3A79963E" w14:textId="77777777" w:rsidR="00B752E4" w:rsidRPr="005914A2" w:rsidRDefault="00B752E4">
            <w:pPr>
              <w:pStyle w:val="FORMDATA"/>
              <w:rPr>
                <w:b/>
                <w:color w:val="auto"/>
              </w:rPr>
            </w:pPr>
            <w:r w:rsidRPr="005914A2">
              <w:rPr>
                <w:b/>
                <w:color w:val="auto"/>
              </w:rPr>
              <w:t>REQTYP</w:t>
            </w:r>
          </w:p>
        </w:tc>
        <w:tc>
          <w:tcPr>
            <w:tcW w:w="4050" w:type="dxa"/>
            <w:tcBorders>
              <w:top w:val="single" w:sz="6" w:space="0" w:color="auto"/>
              <w:left w:val="single" w:sz="6" w:space="0" w:color="auto"/>
              <w:bottom w:val="single" w:sz="6" w:space="0" w:color="auto"/>
              <w:right w:val="single" w:sz="6" w:space="0" w:color="auto"/>
            </w:tcBorders>
          </w:tcPr>
          <w:p w14:paraId="65858ECE" w14:textId="77777777" w:rsidR="00B752E4" w:rsidRPr="005914A2" w:rsidRDefault="00B752E4">
            <w:pPr>
              <w:pStyle w:val="FORMDATA"/>
              <w:rPr>
                <w:b/>
                <w:color w:val="auto"/>
              </w:rPr>
            </w:pPr>
            <w:r w:rsidRPr="005914A2">
              <w:rPr>
                <w:b/>
                <w:color w:val="auto"/>
              </w:rPr>
              <w:t>Request Type</w:t>
            </w:r>
          </w:p>
        </w:tc>
        <w:tc>
          <w:tcPr>
            <w:tcW w:w="2610" w:type="dxa"/>
            <w:tcBorders>
              <w:top w:val="single" w:sz="6" w:space="0" w:color="auto"/>
              <w:left w:val="single" w:sz="6" w:space="0" w:color="auto"/>
              <w:bottom w:val="single" w:sz="6" w:space="0" w:color="auto"/>
              <w:right w:val="single" w:sz="6" w:space="0" w:color="auto"/>
            </w:tcBorders>
          </w:tcPr>
          <w:p w14:paraId="4FC45D36" w14:textId="77777777" w:rsidR="00B752E4" w:rsidRPr="005914A2" w:rsidRDefault="00B752E4">
            <w:pPr>
              <w:pStyle w:val="FORMDATA"/>
              <w:rPr>
                <w:b/>
                <w:color w:val="auto"/>
              </w:rPr>
            </w:pPr>
            <w:r w:rsidRPr="005914A2">
              <w:rPr>
                <w:b/>
                <w:color w:val="auto"/>
              </w:rPr>
              <w:t>MB</w:t>
            </w:r>
          </w:p>
        </w:tc>
      </w:tr>
      <w:tr w:rsidR="00B752E4" w:rsidRPr="005914A2" w14:paraId="23F48B04" w14:textId="77777777">
        <w:tc>
          <w:tcPr>
            <w:tcW w:w="2160" w:type="dxa"/>
            <w:tcBorders>
              <w:top w:val="single" w:sz="6" w:space="0" w:color="auto"/>
              <w:left w:val="single" w:sz="6" w:space="0" w:color="auto"/>
              <w:bottom w:val="single" w:sz="6" w:space="0" w:color="auto"/>
              <w:right w:val="single" w:sz="6" w:space="0" w:color="auto"/>
            </w:tcBorders>
          </w:tcPr>
          <w:p w14:paraId="0A7B4A80" w14:textId="77777777" w:rsidR="00B752E4" w:rsidRPr="005914A2" w:rsidRDefault="00B752E4">
            <w:pPr>
              <w:pStyle w:val="FORMDATA"/>
              <w:rPr>
                <w:b/>
                <w:color w:val="auto"/>
              </w:rPr>
            </w:pPr>
            <w:r w:rsidRPr="005914A2">
              <w:rPr>
                <w:b/>
                <w:color w:val="auto"/>
              </w:rPr>
              <w:t>ACT</w:t>
            </w:r>
          </w:p>
        </w:tc>
        <w:tc>
          <w:tcPr>
            <w:tcW w:w="4050" w:type="dxa"/>
            <w:tcBorders>
              <w:top w:val="single" w:sz="6" w:space="0" w:color="auto"/>
              <w:left w:val="single" w:sz="6" w:space="0" w:color="auto"/>
              <w:bottom w:val="single" w:sz="6" w:space="0" w:color="auto"/>
              <w:right w:val="single" w:sz="6" w:space="0" w:color="auto"/>
            </w:tcBorders>
          </w:tcPr>
          <w:p w14:paraId="36E5B451" w14:textId="77777777" w:rsidR="00B752E4" w:rsidRPr="005914A2" w:rsidRDefault="00B752E4">
            <w:pPr>
              <w:pStyle w:val="FORMDATA"/>
              <w:rPr>
                <w:b/>
                <w:color w:val="auto"/>
              </w:rPr>
            </w:pPr>
            <w:r w:rsidRPr="005914A2">
              <w:rPr>
                <w:b/>
                <w:color w:val="auto"/>
              </w:rPr>
              <w:t>Activity Type</w:t>
            </w:r>
          </w:p>
        </w:tc>
        <w:tc>
          <w:tcPr>
            <w:tcW w:w="2610" w:type="dxa"/>
            <w:tcBorders>
              <w:top w:val="single" w:sz="6" w:space="0" w:color="auto"/>
              <w:left w:val="single" w:sz="6" w:space="0" w:color="auto"/>
              <w:bottom w:val="single" w:sz="6" w:space="0" w:color="auto"/>
              <w:right w:val="single" w:sz="6" w:space="0" w:color="auto"/>
            </w:tcBorders>
          </w:tcPr>
          <w:p w14:paraId="25435A86" w14:textId="77777777" w:rsidR="00B752E4" w:rsidRPr="005914A2" w:rsidRDefault="00B752E4">
            <w:pPr>
              <w:pStyle w:val="FORMDATA"/>
              <w:rPr>
                <w:b/>
                <w:color w:val="auto"/>
              </w:rPr>
            </w:pPr>
            <w:r w:rsidRPr="005914A2">
              <w:rPr>
                <w:b/>
                <w:color w:val="auto"/>
              </w:rPr>
              <w:t>T</w:t>
            </w:r>
          </w:p>
        </w:tc>
      </w:tr>
      <w:tr w:rsidR="00B752E4" w:rsidRPr="005914A2" w14:paraId="44752B1F" w14:textId="77777777">
        <w:tc>
          <w:tcPr>
            <w:tcW w:w="2160" w:type="dxa"/>
            <w:tcBorders>
              <w:top w:val="single" w:sz="6" w:space="0" w:color="auto"/>
              <w:left w:val="single" w:sz="6" w:space="0" w:color="auto"/>
              <w:bottom w:val="single" w:sz="6" w:space="0" w:color="auto"/>
              <w:right w:val="single" w:sz="6" w:space="0" w:color="auto"/>
            </w:tcBorders>
          </w:tcPr>
          <w:p w14:paraId="7785E51A" w14:textId="77777777" w:rsidR="00B752E4" w:rsidRPr="005914A2" w:rsidRDefault="00B752E4">
            <w:pPr>
              <w:pStyle w:val="FORMDATA"/>
              <w:rPr>
                <w:b/>
                <w:color w:val="auto"/>
              </w:rPr>
            </w:pPr>
            <w:r w:rsidRPr="005914A2">
              <w:rPr>
                <w:b/>
                <w:color w:val="auto"/>
              </w:rPr>
              <w:t>CC</w:t>
            </w:r>
          </w:p>
        </w:tc>
        <w:tc>
          <w:tcPr>
            <w:tcW w:w="4050" w:type="dxa"/>
            <w:tcBorders>
              <w:top w:val="single" w:sz="6" w:space="0" w:color="auto"/>
              <w:left w:val="single" w:sz="6" w:space="0" w:color="auto"/>
              <w:bottom w:val="single" w:sz="6" w:space="0" w:color="auto"/>
              <w:right w:val="single" w:sz="6" w:space="0" w:color="auto"/>
            </w:tcBorders>
          </w:tcPr>
          <w:p w14:paraId="66B30FAD" w14:textId="77777777" w:rsidR="00B752E4" w:rsidRPr="005914A2" w:rsidRDefault="00B752E4">
            <w:pPr>
              <w:pStyle w:val="FORMDATA"/>
              <w:rPr>
                <w:b/>
                <w:color w:val="auto"/>
              </w:rPr>
            </w:pPr>
            <w:r w:rsidRPr="005914A2">
              <w:rPr>
                <w:b/>
                <w:color w:val="auto"/>
              </w:rPr>
              <w:t>Company Code</w:t>
            </w:r>
          </w:p>
        </w:tc>
        <w:tc>
          <w:tcPr>
            <w:tcW w:w="2610" w:type="dxa"/>
            <w:tcBorders>
              <w:top w:val="single" w:sz="6" w:space="0" w:color="auto"/>
              <w:left w:val="single" w:sz="6" w:space="0" w:color="auto"/>
              <w:bottom w:val="single" w:sz="6" w:space="0" w:color="auto"/>
              <w:right w:val="single" w:sz="6" w:space="0" w:color="auto"/>
            </w:tcBorders>
          </w:tcPr>
          <w:p w14:paraId="7E6D5C26" w14:textId="77777777" w:rsidR="00B752E4" w:rsidRPr="005914A2" w:rsidRDefault="00B752E4">
            <w:pPr>
              <w:pStyle w:val="FORMDATA"/>
              <w:rPr>
                <w:b/>
                <w:color w:val="auto"/>
              </w:rPr>
            </w:pPr>
            <w:r w:rsidRPr="005914A2">
              <w:rPr>
                <w:b/>
                <w:color w:val="auto"/>
              </w:rPr>
              <w:t>9999</w:t>
            </w:r>
          </w:p>
        </w:tc>
      </w:tr>
      <w:tr w:rsidR="00B752E4" w:rsidRPr="005914A2" w14:paraId="22D07650" w14:textId="77777777">
        <w:tc>
          <w:tcPr>
            <w:tcW w:w="2160" w:type="dxa"/>
            <w:tcBorders>
              <w:top w:val="single" w:sz="6" w:space="0" w:color="auto"/>
              <w:left w:val="single" w:sz="6" w:space="0" w:color="auto"/>
              <w:bottom w:val="single" w:sz="6" w:space="0" w:color="auto"/>
              <w:right w:val="single" w:sz="6" w:space="0" w:color="auto"/>
            </w:tcBorders>
          </w:tcPr>
          <w:p w14:paraId="5E040DEA" w14:textId="77777777" w:rsidR="00B752E4" w:rsidRPr="005914A2" w:rsidRDefault="00B752E4">
            <w:pPr>
              <w:pStyle w:val="FORMDATA"/>
              <w:rPr>
                <w:b/>
                <w:color w:val="auto"/>
              </w:rPr>
            </w:pPr>
            <w:r w:rsidRPr="005914A2">
              <w:rPr>
                <w:b/>
                <w:color w:val="auto"/>
              </w:rPr>
              <w:t>TOS</w:t>
            </w:r>
          </w:p>
        </w:tc>
        <w:tc>
          <w:tcPr>
            <w:tcW w:w="4050" w:type="dxa"/>
            <w:tcBorders>
              <w:top w:val="single" w:sz="6" w:space="0" w:color="auto"/>
              <w:left w:val="single" w:sz="6" w:space="0" w:color="auto"/>
              <w:bottom w:val="single" w:sz="6" w:space="0" w:color="auto"/>
              <w:right w:val="single" w:sz="6" w:space="0" w:color="auto"/>
            </w:tcBorders>
          </w:tcPr>
          <w:p w14:paraId="5C96B90D" w14:textId="77777777" w:rsidR="00B752E4" w:rsidRPr="005914A2" w:rsidRDefault="00B752E4">
            <w:pPr>
              <w:pStyle w:val="FORMDATA"/>
              <w:rPr>
                <w:b/>
                <w:color w:val="auto"/>
              </w:rPr>
            </w:pPr>
            <w:r w:rsidRPr="005914A2">
              <w:rPr>
                <w:b/>
                <w:color w:val="auto"/>
              </w:rPr>
              <w:t>Type of Service</w:t>
            </w:r>
          </w:p>
        </w:tc>
        <w:tc>
          <w:tcPr>
            <w:tcW w:w="2610" w:type="dxa"/>
            <w:tcBorders>
              <w:top w:val="single" w:sz="6" w:space="0" w:color="auto"/>
              <w:left w:val="single" w:sz="6" w:space="0" w:color="auto"/>
              <w:bottom w:val="single" w:sz="6" w:space="0" w:color="auto"/>
              <w:right w:val="single" w:sz="6" w:space="0" w:color="auto"/>
            </w:tcBorders>
          </w:tcPr>
          <w:p w14:paraId="1D4608E8" w14:textId="77777777" w:rsidR="00B752E4" w:rsidRPr="005914A2" w:rsidRDefault="00B752E4">
            <w:pPr>
              <w:pStyle w:val="FORMDATA"/>
              <w:rPr>
                <w:b/>
                <w:color w:val="auto"/>
                <w:lang w:val="fr-FR"/>
              </w:rPr>
            </w:pPr>
            <w:r w:rsidRPr="005914A2">
              <w:rPr>
                <w:b/>
                <w:color w:val="auto"/>
                <w:lang w:val="fr-FR"/>
              </w:rPr>
              <w:t>2BM-</w:t>
            </w:r>
          </w:p>
        </w:tc>
      </w:tr>
      <w:tr w:rsidR="00B752E4" w:rsidRPr="005914A2" w14:paraId="3756C426" w14:textId="77777777">
        <w:tc>
          <w:tcPr>
            <w:tcW w:w="2160" w:type="dxa"/>
            <w:tcBorders>
              <w:top w:val="single" w:sz="6" w:space="0" w:color="auto"/>
              <w:left w:val="single" w:sz="6" w:space="0" w:color="auto"/>
              <w:bottom w:val="single" w:sz="6" w:space="0" w:color="auto"/>
              <w:right w:val="single" w:sz="6" w:space="0" w:color="auto"/>
            </w:tcBorders>
          </w:tcPr>
          <w:p w14:paraId="3257A039" w14:textId="77777777" w:rsidR="00B752E4" w:rsidRPr="005914A2" w:rsidRDefault="00B752E4">
            <w:pPr>
              <w:pStyle w:val="FORMDATA"/>
              <w:rPr>
                <w:b/>
                <w:color w:val="auto"/>
                <w:lang w:val="fr-FR"/>
              </w:rPr>
            </w:pPr>
            <w:r w:rsidRPr="005914A2">
              <w:rPr>
                <w:b/>
                <w:color w:val="auto"/>
                <w:lang w:val="fr-FR"/>
              </w:rPr>
              <w:t>PORTTYP</w:t>
            </w:r>
          </w:p>
        </w:tc>
        <w:tc>
          <w:tcPr>
            <w:tcW w:w="4050" w:type="dxa"/>
            <w:tcBorders>
              <w:top w:val="single" w:sz="6" w:space="0" w:color="auto"/>
              <w:left w:val="single" w:sz="6" w:space="0" w:color="auto"/>
              <w:bottom w:val="single" w:sz="6" w:space="0" w:color="auto"/>
              <w:right w:val="single" w:sz="6" w:space="0" w:color="auto"/>
            </w:tcBorders>
          </w:tcPr>
          <w:p w14:paraId="66AA7748" w14:textId="77777777" w:rsidR="00B752E4" w:rsidRPr="005914A2" w:rsidRDefault="00B752E4">
            <w:pPr>
              <w:pStyle w:val="FORMDATA"/>
              <w:rPr>
                <w:b/>
                <w:color w:val="auto"/>
                <w:lang w:val="fr-FR"/>
              </w:rPr>
            </w:pPr>
            <w:r w:rsidRPr="005914A2">
              <w:rPr>
                <w:b/>
                <w:color w:val="auto"/>
                <w:lang w:val="fr-FR"/>
              </w:rPr>
              <w:t>Port Type</w:t>
            </w:r>
          </w:p>
        </w:tc>
        <w:tc>
          <w:tcPr>
            <w:tcW w:w="2610" w:type="dxa"/>
            <w:tcBorders>
              <w:top w:val="single" w:sz="6" w:space="0" w:color="auto"/>
              <w:left w:val="single" w:sz="6" w:space="0" w:color="auto"/>
              <w:bottom w:val="single" w:sz="6" w:space="0" w:color="auto"/>
              <w:right w:val="single" w:sz="6" w:space="0" w:color="auto"/>
            </w:tcBorders>
          </w:tcPr>
          <w:p w14:paraId="34AEF76C" w14:textId="77777777" w:rsidR="00B752E4" w:rsidRPr="005914A2" w:rsidRDefault="00B752E4">
            <w:pPr>
              <w:pStyle w:val="FORMDATA"/>
              <w:rPr>
                <w:b/>
                <w:color w:val="auto"/>
              </w:rPr>
            </w:pPr>
            <w:r w:rsidRPr="005914A2">
              <w:rPr>
                <w:b/>
                <w:color w:val="auto"/>
              </w:rPr>
              <w:t>L</w:t>
            </w:r>
          </w:p>
        </w:tc>
      </w:tr>
      <w:tr w:rsidR="00B752E4" w:rsidRPr="005914A2" w14:paraId="6F29F0AE"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6AFBE73"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DD5C825" w14:textId="77777777">
        <w:tc>
          <w:tcPr>
            <w:tcW w:w="2160" w:type="dxa"/>
            <w:tcBorders>
              <w:top w:val="single" w:sz="6" w:space="0" w:color="auto"/>
              <w:left w:val="single" w:sz="6" w:space="0" w:color="auto"/>
              <w:bottom w:val="single" w:sz="6" w:space="0" w:color="auto"/>
              <w:right w:val="single" w:sz="6" w:space="0" w:color="auto"/>
            </w:tcBorders>
          </w:tcPr>
          <w:p w14:paraId="3703382D" w14:textId="77777777" w:rsidR="00B752E4" w:rsidRPr="005914A2" w:rsidRDefault="00B752E4">
            <w:pPr>
              <w:pStyle w:val="FORMDATA"/>
              <w:rPr>
                <w:b/>
                <w:color w:val="auto"/>
              </w:rPr>
            </w:pPr>
            <w:r w:rsidRPr="005914A2">
              <w:rPr>
                <w:b/>
                <w:color w:val="auto"/>
              </w:rPr>
              <w:t>BAN1</w:t>
            </w:r>
          </w:p>
        </w:tc>
        <w:tc>
          <w:tcPr>
            <w:tcW w:w="4050" w:type="dxa"/>
            <w:tcBorders>
              <w:top w:val="single" w:sz="6" w:space="0" w:color="auto"/>
              <w:left w:val="single" w:sz="6" w:space="0" w:color="auto"/>
              <w:bottom w:val="single" w:sz="6" w:space="0" w:color="auto"/>
              <w:right w:val="single" w:sz="6" w:space="0" w:color="auto"/>
            </w:tcBorders>
          </w:tcPr>
          <w:p w14:paraId="118EDEA8" w14:textId="77777777" w:rsidR="00B752E4" w:rsidRPr="005914A2" w:rsidRDefault="00B752E4">
            <w:pPr>
              <w:pStyle w:val="FORMDATA"/>
              <w:rPr>
                <w:b/>
                <w:color w:val="auto"/>
              </w:rPr>
            </w:pPr>
            <w:r w:rsidRPr="005914A2">
              <w:rPr>
                <w:b/>
                <w:color w:val="auto"/>
              </w:rPr>
              <w:t>Billing Account Number 1</w:t>
            </w:r>
          </w:p>
        </w:tc>
        <w:tc>
          <w:tcPr>
            <w:tcW w:w="2610" w:type="dxa"/>
            <w:tcBorders>
              <w:top w:val="single" w:sz="6" w:space="0" w:color="auto"/>
              <w:left w:val="single" w:sz="6" w:space="0" w:color="auto"/>
              <w:bottom w:val="single" w:sz="6" w:space="0" w:color="auto"/>
              <w:right w:val="single" w:sz="6" w:space="0" w:color="auto"/>
            </w:tcBorders>
          </w:tcPr>
          <w:p w14:paraId="3100915F"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07A4D9B2"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0D6C1D18"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2C9FF4A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402913" w14:textId="77777777" w:rsidR="00B752E4" w:rsidRPr="005914A2" w:rsidRDefault="00B752E4">
            <w:pPr>
              <w:pStyle w:val="FORMDATA"/>
              <w:rPr>
                <w:b/>
                <w:color w:val="auto"/>
              </w:rPr>
            </w:pPr>
            <w:r w:rsidRPr="005914A2">
              <w:rPr>
                <w:b/>
                <w:color w:val="auto"/>
              </w:rPr>
              <w:t>INIT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A74AC92" w14:textId="77777777" w:rsidR="00B752E4" w:rsidRPr="005914A2" w:rsidRDefault="00B752E4">
            <w:pPr>
              <w:pStyle w:val="FORMDATA"/>
              <w:rPr>
                <w:b/>
                <w:color w:val="auto"/>
              </w:rPr>
            </w:pPr>
            <w:r w:rsidRPr="005914A2">
              <w:rPr>
                <w:b/>
                <w:color w:val="auto"/>
              </w:rPr>
              <w:t>Initiator Identification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90D41BF" w14:textId="77777777" w:rsidR="00B752E4" w:rsidRPr="005914A2" w:rsidRDefault="00B752E4">
            <w:pPr>
              <w:pStyle w:val="FORMDATA"/>
              <w:rPr>
                <w:b/>
                <w:color w:val="auto"/>
              </w:rPr>
            </w:pPr>
            <w:r w:rsidRPr="005914A2">
              <w:rPr>
                <w:b/>
                <w:color w:val="auto"/>
              </w:rPr>
              <w:t>Bojangles</w:t>
            </w:r>
          </w:p>
        </w:tc>
      </w:tr>
      <w:tr w:rsidR="00B752E4" w:rsidRPr="005914A2" w14:paraId="32BEE4B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F79BAAF" w14:textId="77777777" w:rsidR="00B752E4" w:rsidRPr="005914A2" w:rsidRDefault="00B752E4">
            <w:pPr>
              <w:pStyle w:val="FORMDATA"/>
              <w:rPr>
                <w:b/>
                <w:color w:val="auto"/>
              </w:rPr>
            </w:pPr>
            <w:r w:rsidRPr="005914A2">
              <w:rPr>
                <w:b/>
                <w:color w:val="auto"/>
              </w:rPr>
              <w:t>INIT-TEL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BFB8365" w14:textId="77777777" w:rsidR="00B752E4" w:rsidRPr="005914A2" w:rsidRDefault="00B752E4">
            <w:pPr>
              <w:pStyle w:val="FORMDATA"/>
              <w:rPr>
                <w:b/>
                <w:color w:val="auto"/>
              </w:rPr>
            </w:pPr>
            <w:r w:rsidRPr="005914A2">
              <w:rPr>
                <w:b/>
                <w:color w:val="auto"/>
              </w:rPr>
              <w:t>Initiator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AEC9FE6" w14:textId="77777777" w:rsidR="00B752E4" w:rsidRPr="005914A2" w:rsidRDefault="00B752E4">
            <w:pPr>
              <w:pStyle w:val="FORMDATA"/>
              <w:rPr>
                <w:b/>
                <w:color w:val="auto"/>
              </w:rPr>
            </w:pPr>
            <w:r w:rsidRPr="005914A2">
              <w:rPr>
                <w:b/>
                <w:color w:val="auto"/>
              </w:rPr>
              <w:t>8884448888</w:t>
            </w:r>
          </w:p>
        </w:tc>
      </w:tr>
      <w:tr w:rsidR="00B752E4" w:rsidRPr="005914A2" w14:paraId="2F11897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5A0A9D" w14:textId="77777777" w:rsidR="00B752E4" w:rsidRPr="005914A2" w:rsidRDefault="00B752E4">
            <w:pPr>
              <w:pStyle w:val="FORMDATA"/>
              <w:rPr>
                <w:b/>
                <w:color w:val="auto"/>
              </w:rPr>
            </w:pPr>
            <w:r w:rsidRPr="005914A2">
              <w:rPr>
                <w:b/>
                <w:color w:val="auto"/>
              </w:rPr>
              <w:t>INIT-FAX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9560EB6" w14:textId="77777777" w:rsidR="00B752E4" w:rsidRPr="005914A2" w:rsidRDefault="00B752E4">
            <w:pPr>
              <w:pStyle w:val="FORMDATA"/>
              <w:rPr>
                <w:b/>
                <w:color w:val="auto"/>
              </w:rPr>
            </w:pPr>
            <w:r w:rsidRPr="005914A2">
              <w:rPr>
                <w:b/>
                <w:color w:val="auto"/>
              </w:rPr>
              <w:t>Initiator Facsimile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57F489C"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600A38B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ED3CA16" w14:textId="77777777" w:rsidR="00B752E4" w:rsidRPr="005914A2" w:rsidRDefault="00B752E4">
            <w:pPr>
              <w:pStyle w:val="FORMDATA"/>
              <w:rPr>
                <w:b/>
                <w:color w:val="auto"/>
                <w:lang w:val="fr-FR"/>
              </w:rPr>
            </w:pPr>
            <w:r w:rsidRPr="005914A2">
              <w:rPr>
                <w:b/>
                <w:color w:val="auto"/>
                <w:lang w:val="fr-FR"/>
              </w:rPr>
              <w:t>IMPCON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DFC93BF" w14:textId="77777777" w:rsidR="00B752E4" w:rsidRPr="005914A2" w:rsidRDefault="00B752E4">
            <w:pPr>
              <w:pStyle w:val="FORMDATA"/>
              <w:rPr>
                <w:b/>
                <w:color w:val="auto"/>
                <w:lang w:val="fr-FR"/>
              </w:rPr>
            </w:pPr>
            <w:r w:rsidRPr="005914A2">
              <w:rPr>
                <w:b/>
                <w:color w:val="auto"/>
                <w:lang w:val="fr-FR"/>
              </w:rPr>
              <w:t>Implementation Contact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DBCD37D" w14:textId="77777777" w:rsidR="00B752E4" w:rsidRPr="005914A2" w:rsidRDefault="00B752E4">
            <w:pPr>
              <w:pStyle w:val="FORMDATA"/>
              <w:rPr>
                <w:b/>
                <w:color w:val="auto"/>
              </w:rPr>
            </w:pPr>
            <w:r w:rsidRPr="005914A2">
              <w:rPr>
                <w:b/>
                <w:color w:val="auto"/>
              </w:rPr>
              <w:t>Donald Duck</w:t>
            </w:r>
          </w:p>
        </w:tc>
      </w:tr>
      <w:tr w:rsidR="00B752E4" w:rsidRPr="005914A2" w14:paraId="1765CB9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2F1B01" w14:textId="77777777" w:rsidR="00B752E4" w:rsidRPr="005914A2" w:rsidRDefault="00B752E4">
            <w:pPr>
              <w:pStyle w:val="FORMDATA"/>
              <w:rPr>
                <w:b/>
                <w:color w:val="auto"/>
              </w:rPr>
            </w:pPr>
            <w:r w:rsidRPr="005914A2">
              <w:rPr>
                <w:b/>
                <w:color w:val="auto"/>
              </w:rPr>
              <w:t>IMPCON-TEL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12BAA43" w14:textId="77777777" w:rsidR="00B752E4" w:rsidRPr="005914A2" w:rsidRDefault="00B752E4">
            <w:pPr>
              <w:pStyle w:val="FORMDATA"/>
              <w:rPr>
                <w:b/>
                <w:color w:val="auto"/>
              </w:rPr>
            </w:pPr>
            <w:r w:rsidRPr="005914A2">
              <w:rPr>
                <w:b/>
                <w:color w:val="auto"/>
              </w:rPr>
              <w:t>Implementation Contact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32FAF53" w14:textId="77777777" w:rsidR="00B752E4" w:rsidRPr="005914A2" w:rsidRDefault="00B752E4">
            <w:pPr>
              <w:pStyle w:val="FORMDATA"/>
              <w:rPr>
                <w:b/>
                <w:color w:val="auto"/>
              </w:rPr>
            </w:pPr>
            <w:r w:rsidRPr="005914A2">
              <w:rPr>
                <w:b/>
                <w:color w:val="auto"/>
              </w:rPr>
              <w:t>4045552222</w:t>
            </w:r>
          </w:p>
        </w:tc>
      </w:tr>
      <w:tr w:rsidR="00B752E4" w:rsidRPr="005914A2" w14:paraId="50A89FAB"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3740EBF3"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2364BE76"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70024D84"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1D00DF04" w14:textId="77777777">
        <w:tc>
          <w:tcPr>
            <w:tcW w:w="2160" w:type="dxa"/>
            <w:tcBorders>
              <w:top w:val="single" w:sz="6" w:space="0" w:color="auto"/>
              <w:left w:val="single" w:sz="6" w:space="0" w:color="auto"/>
              <w:bottom w:val="single" w:sz="6" w:space="0" w:color="auto"/>
              <w:right w:val="single" w:sz="6" w:space="0" w:color="auto"/>
            </w:tcBorders>
          </w:tcPr>
          <w:p w14:paraId="6AEB71EE" w14:textId="77777777" w:rsidR="00B752E4" w:rsidRPr="005914A2" w:rsidRDefault="00B752E4">
            <w:pPr>
              <w:pStyle w:val="FORMDATA"/>
              <w:rPr>
                <w:b/>
                <w:color w:val="auto"/>
              </w:rPr>
            </w:pPr>
            <w:r w:rsidRPr="005914A2">
              <w:rPr>
                <w:b/>
                <w:color w:val="auto"/>
              </w:rPr>
              <w:t>NAME</w:t>
            </w:r>
          </w:p>
        </w:tc>
        <w:tc>
          <w:tcPr>
            <w:tcW w:w="4050" w:type="dxa"/>
            <w:tcBorders>
              <w:top w:val="single" w:sz="6" w:space="0" w:color="auto"/>
              <w:left w:val="single" w:sz="6" w:space="0" w:color="auto"/>
              <w:bottom w:val="single" w:sz="6" w:space="0" w:color="auto"/>
              <w:right w:val="single" w:sz="6" w:space="0" w:color="auto"/>
            </w:tcBorders>
          </w:tcPr>
          <w:p w14:paraId="657EB916"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6" w:space="0" w:color="auto"/>
              <w:right w:val="single" w:sz="6" w:space="0" w:color="auto"/>
            </w:tcBorders>
          </w:tcPr>
          <w:p w14:paraId="498F641F" w14:textId="77777777" w:rsidR="00B752E4" w:rsidRPr="005914A2" w:rsidRDefault="00B752E4">
            <w:pPr>
              <w:pStyle w:val="FORMDATA"/>
              <w:rPr>
                <w:b/>
                <w:color w:val="auto"/>
                <w:lang w:val="fr-FR"/>
              </w:rPr>
            </w:pPr>
            <w:r w:rsidRPr="005914A2">
              <w:rPr>
                <w:b/>
                <w:color w:val="auto"/>
                <w:lang w:val="fr-FR"/>
              </w:rPr>
              <w:t>Caribbean Pirates</w:t>
            </w:r>
          </w:p>
        </w:tc>
      </w:tr>
      <w:tr w:rsidR="00A33BB5" w:rsidRPr="005914A2" w14:paraId="2115E099" w14:textId="77777777">
        <w:tc>
          <w:tcPr>
            <w:tcW w:w="2160" w:type="dxa"/>
            <w:tcBorders>
              <w:top w:val="single" w:sz="6" w:space="0" w:color="auto"/>
              <w:left w:val="single" w:sz="6" w:space="0" w:color="auto"/>
              <w:bottom w:val="single" w:sz="6" w:space="0" w:color="auto"/>
              <w:right w:val="single" w:sz="6" w:space="0" w:color="auto"/>
            </w:tcBorders>
          </w:tcPr>
          <w:p w14:paraId="4578698E" w14:textId="77777777" w:rsidR="00A33BB5" w:rsidRPr="005914A2" w:rsidRDefault="00A33BB5">
            <w:pPr>
              <w:pStyle w:val="FORMDATA"/>
              <w:rPr>
                <w:b/>
                <w:color w:val="auto"/>
              </w:rPr>
            </w:pPr>
            <w:r>
              <w:rPr>
                <w:b/>
                <w:color w:val="auto"/>
              </w:rPr>
              <w:t>NCON</w:t>
            </w:r>
          </w:p>
        </w:tc>
        <w:tc>
          <w:tcPr>
            <w:tcW w:w="4050" w:type="dxa"/>
            <w:tcBorders>
              <w:top w:val="single" w:sz="6" w:space="0" w:color="auto"/>
              <w:left w:val="single" w:sz="6" w:space="0" w:color="auto"/>
              <w:bottom w:val="single" w:sz="6" w:space="0" w:color="auto"/>
              <w:right w:val="single" w:sz="6" w:space="0" w:color="auto"/>
            </w:tcBorders>
          </w:tcPr>
          <w:p w14:paraId="377642E7" w14:textId="77777777" w:rsidR="00A33BB5" w:rsidRPr="005914A2" w:rsidRDefault="00A33BB5">
            <w:pPr>
              <w:pStyle w:val="FORMDATA"/>
              <w:rPr>
                <w:b/>
                <w:color w:val="auto"/>
              </w:rPr>
            </w:pPr>
            <w:r>
              <w:rPr>
                <w:b/>
                <w:color w:val="auto"/>
              </w:rPr>
              <w:t xml:space="preserve">New Construction </w:t>
            </w:r>
          </w:p>
        </w:tc>
        <w:tc>
          <w:tcPr>
            <w:tcW w:w="2610" w:type="dxa"/>
            <w:tcBorders>
              <w:top w:val="single" w:sz="6" w:space="0" w:color="auto"/>
              <w:left w:val="single" w:sz="6" w:space="0" w:color="auto"/>
              <w:bottom w:val="single" w:sz="6" w:space="0" w:color="auto"/>
              <w:right w:val="single" w:sz="6" w:space="0" w:color="auto"/>
            </w:tcBorders>
          </w:tcPr>
          <w:p w14:paraId="4EF17B59" w14:textId="77777777" w:rsidR="00A33BB5" w:rsidRPr="005914A2" w:rsidRDefault="00A33BB5">
            <w:pPr>
              <w:pStyle w:val="FORMDATA"/>
              <w:rPr>
                <w:b/>
                <w:color w:val="auto"/>
                <w:lang w:val="fr-FR"/>
              </w:rPr>
            </w:pPr>
            <w:r>
              <w:rPr>
                <w:b/>
                <w:color w:val="auto"/>
                <w:lang w:val="fr-FR"/>
              </w:rPr>
              <w:t>A</w:t>
            </w:r>
          </w:p>
        </w:tc>
      </w:tr>
      <w:tr w:rsidR="00B752E4" w:rsidRPr="005914A2" w14:paraId="096A31A3" w14:textId="77777777">
        <w:tc>
          <w:tcPr>
            <w:tcW w:w="2160" w:type="dxa"/>
            <w:tcBorders>
              <w:top w:val="single" w:sz="6" w:space="0" w:color="auto"/>
              <w:left w:val="single" w:sz="6" w:space="0" w:color="auto"/>
              <w:bottom w:val="single" w:sz="6" w:space="0" w:color="auto"/>
              <w:right w:val="single" w:sz="6" w:space="0" w:color="auto"/>
            </w:tcBorders>
          </w:tcPr>
          <w:p w14:paraId="5F560A33" w14:textId="77777777" w:rsidR="00B752E4" w:rsidRPr="005914A2" w:rsidRDefault="00B752E4">
            <w:pPr>
              <w:pStyle w:val="FORMDATA"/>
              <w:rPr>
                <w:b/>
                <w:color w:val="auto"/>
                <w:lang w:val="fr-FR"/>
              </w:rPr>
            </w:pPr>
            <w:r w:rsidRPr="005914A2">
              <w:rPr>
                <w:b/>
                <w:color w:val="auto"/>
                <w:lang w:val="fr-FR"/>
              </w:rPr>
              <w:t>SANO</w:t>
            </w:r>
          </w:p>
        </w:tc>
        <w:tc>
          <w:tcPr>
            <w:tcW w:w="4050" w:type="dxa"/>
            <w:tcBorders>
              <w:top w:val="single" w:sz="6" w:space="0" w:color="auto"/>
              <w:left w:val="single" w:sz="6" w:space="0" w:color="auto"/>
              <w:bottom w:val="single" w:sz="6" w:space="0" w:color="auto"/>
              <w:right w:val="single" w:sz="6" w:space="0" w:color="auto"/>
            </w:tcBorders>
          </w:tcPr>
          <w:p w14:paraId="02D21E59" w14:textId="77777777" w:rsidR="00B752E4" w:rsidRPr="005914A2" w:rsidRDefault="00B752E4">
            <w:pPr>
              <w:pStyle w:val="FORMDATA"/>
              <w:rPr>
                <w:b/>
                <w:color w:val="auto"/>
              </w:rPr>
            </w:pPr>
            <w:r w:rsidRPr="005914A2">
              <w:rPr>
                <w:b/>
                <w:color w:val="auto"/>
              </w:rPr>
              <w:t>Service Address House Number</w:t>
            </w:r>
          </w:p>
        </w:tc>
        <w:tc>
          <w:tcPr>
            <w:tcW w:w="2610" w:type="dxa"/>
            <w:tcBorders>
              <w:top w:val="single" w:sz="6" w:space="0" w:color="auto"/>
              <w:left w:val="single" w:sz="6" w:space="0" w:color="auto"/>
              <w:bottom w:val="single" w:sz="6" w:space="0" w:color="auto"/>
              <w:right w:val="single" w:sz="6" w:space="0" w:color="auto"/>
            </w:tcBorders>
          </w:tcPr>
          <w:p w14:paraId="51E2EB50" w14:textId="77777777" w:rsidR="00B752E4" w:rsidRPr="005914A2" w:rsidRDefault="00B752E4">
            <w:pPr>
              <w:pStyle w:val="FORMDATA"/>
              <w:rPr>
                <w:b/>
                <w:color w:val="auto"/>
              </w:rPr>
            </w:pPr>
            <w:r w:rsidRPr="005914A2">
              <w:rPr>
                <w:b/>
                <w:color w:val="auto"/>
              </w:rPr>
              <w:t>1312</w:t>
            </w:r>
          </w:p>
        </w:tc>
      </w:tr>
      <w:tr w:rsidR="00B752E4" w:rsidRPr="005914A2" w14:paraId="5ECE7B81" w14:textId="77777777">
        <w:tc>
          <w:tcPr>
            <w:tcW w:w="2160" w:type="dxa"/>
            <w:tcBorders>
              <w:top w:val="single" w:sz="6" w:space="0" w:color="auto"/>
              <w:left w:val="single" w:sz="6" w:space="0" w:color="auto"/>
              <w:bottom w:val="single" w:sz="6" w:space="0" w:color="auto"/>
              <w:right w:val="single" w:sz="6" w:space="0" w:color="auto"/>
            </w:tcBorders>
          </w:tcPr>
          <w:p w14:paraId="49FEEEF7" w14:textId="77777777" w:rsidR="00B752E4" w:rsidRPr="005914A2" w:rsidRDefault="00B752E4">
            <w:pPr>
              <w:pStyle w:val="FORMDATA"/>
              <w:rPr>
                <w:b/>
                <w:color w:val="auto"/>
              </w:rPr>
            </w:pPr>
            <w:r w:rsidRPr="005914A2">
              <w:rPr>
                <w:b/>
                <w:color w:val="auto"/>
              </w:rPr>
              <w:t>SASN</w:t>
            </w:r>
          </w:p>
        </w:tc>
        <w:tc>
          <w:tcPr>
            <w:tcW w:w="4050" w:type="dxa"/>
            <w:tcBorders>
              <w:top w:val="single" w:sz="6" w:space="0" w:color="auto"/>
              <w:left w:val="single" w:sz="6" w:space="0" w:color="auto"/>
              <w:bottom w:val="single" w:sz="6" w:space="0" w:color="auto"/>
              <w:right w:val="single" w:sz="6" w:space="0" w:color="auto"/>
            </w:tcBorders>
          </w:tcPr>
          <w:p w14:paraId="54224EC6"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4334E1FD" w14:textId="77777777" w:rsidR="00B752E4" w:rsidRPr="005914A2" w:rsidRDefault="00B752E4">
            <w:pPr>
              <w:pStyle w:val="FORMDATA"/>
              <w:rPr>
                <w:b/>
                <w:color w:val="auto"/>
              </w:rPr>
            </w:pPr>
            <w:r w:rsidRPr="005914A2">
              <w:rPr>
                <w:b/>
                <w:color w:val="auto"/>
              </w:rPr>
              <w:t>Bull</w:t>
            </w:r>
          </w:p>
        </w:tc>
      </w:tr>
      <w:tr w:rsidR="00B752E4" w:rsidRPr="005914A2" w14:paraId="44BDC79E" w14:textId="77777777">
        <w:tc>
          <w:tcPr>
            <w:tcW w:w="2160" w:type="dxa"/>
            <w:tcBorders>
              <w:top w:val="single" w:sz="6" w:space="0" w:color="auto"/>
              <w:left w:val="single" w:sz="6" w:space="0" w:color="auto"/>
              <w:bottom w:val="single" w:sz="6" w:space="0" w:color="auto"/>
              <w:right w:val="single" w:sz="6" w:space="0" w:color="auto"/>
            </w:tcBorders>
          </w:tcPr>
          <w:p w14:paraId="3264E07A" w14:textId="77777777" w:rsidR="00B752E4" w:rsidRPr="005914A2" w:rsidRDefault="00B752E4">
            <w:pPr>
              <w:pStyle w:val="FORMDATA"/>
              <w:rPr>
                <w:b/>
                <w:color w:val="auto"/>
              </w:rPr>
            </w:pPr>
            <w:r w:rsidRPr="005914A2">
              <w:rPr>
                <w:b/>
                <w:color w:val="auto"/>
              </w:rPr>
              <w:t>SATH</w:t>
            </w:r>
          </w:p>
        </w:tc>
        <w:tc>
          <w:tcPr>
            <w:tcW w:w="4050" w:type="dxa"/>
            <w:tcBorders>
              <w:top w:val="single" w:sz="6" w:space="0" w:color="auto"/>
              <w:left w:val="single" w:sz="6" w:space="0" w:color="auto"/>
              <w:bottom w:val="single" w:sz="6" w:space="0" w:color="auto"/>
              <w:right w:val="single" w:sz="6" w:space="0" w:color="auto"/>
            </w:tcBorders>
          </w:tcPr>
          <w:p w14:paraId="63046F47"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3C2DD128" w14:textId="77777777" w:rsidR="00B752E4" w:rsidRPr="005914A2" w:rsidRDefault="00B752E4">
            <w:pPr>
              <w:pStyle w:val="FORMDATA"/>
              <w:rPr>
                <w:b/>
                <w:color w:val="auto"/>
              </w:rPr>
            </w:pPr>
            <w:r w:rsidRPr="005914A2">
              <w:rPr>
                <w:b/>
                <w:color w:val="auto"/>
              </w:rPr>
              <w:t>St</w:t>
            </w:r>
          </w:p>
        </w:tc>
      </w:tr>
      <w:tr w:rsidR="00B752E4" w:rsidRPr="005914A2" w14:paraId="23E4E77A" w14:textId="77777777">
        <w:tc>
          <w:tcPr>
            <w:tcW w:w="2160" w:type="dxa"/>
            <w:tcBorders>
              <w:top w:val="single" w:sz="6" w:space="0" w:color="auto"/>
              <w:left w:val="single" w:sz="6" w:space="0" w:color="auto"/>
              <w:bottom w:val="single" w:sz="6" w:space="0" w:color="auto"/>
              <w:right w:val="single" w:sz="6" w:space="0" w:color="auto"/>
            </w:tcBorders>
          </w:tcPr>
          <w:p w14:paraId="3F9FDB4E" w14:textId="77777777" w:rsidR="00B752E4" w:rsidRPr="005914A2" w:rsidRDefault="00B752E4">
            <w:pPr>
              <w:pStyle w:val="FORMDATA"/>
              <w:rPr>
                <w:b/>
                <w:color w:val="auto"/>
              </w:rPr>
            </w:pPr>
            <w:r w:rsidRPr="005914A2">
              <w:rPr>
                <w:b/>
                <w:color w:val="auto"/>
              </w:rPr>
              <w:t>CITY</w:t>
            </w:r>
          </w:p>
        </w:tc>
        <w:tc>
          <w:tcPr>
            <w:tcW w:w="4050" w:type="dxa"/>
            <w:tcBorders>
              <w:top w:val="single" w:sz="6" w:space="0" w:color="auto"/>
              <w:left w:val="single" w:sz="6" w:space="0" w:color="auto"/>
              <w:bottom w:val="single" w:sz="6" w:space="0" w:color="auto"/>
              <w:right w:val="single" w:sz="6" w:space="0" w:color="auto"/>
            </w:tcBorders>
          </w:tcPr>
          <w:p w14:paraId="72AD102E"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610" w:type="dxa"/>
            <w:tcBorders>
              <w:top w:val="single" w:sz="6" w:space="0" w:color="auto"/>
              <w:left w:val="single" w:sz="6" w:space="0" w:color="auto"/>
              <w:bottom w:val="single" w:sz="6" w:space="0" w:color="auto"/>
              <w:right w:val="single" w:sz="6" w:space="0" w:color="auto"/>
            </w:tcBorders>
          </w:tcPr>
          <w:p w14:paraId="7452B489" w14:textId="77777777" w:rsidR="00B752E4" w:rsidRPr="005914A2" w:rsidRDefault="00B752E4">
            <w:pPr>
              <w:pStyle w:val="FORMDATA"/>
              <w:rPr>
                <w:b/>
                <w:color w:val="auto"/>
                <w:lang w:val="fr-FR"/>
              </w:rPr>
            </w:pPr>
            <w:r w:rsidRPr="005914A2">
              <w:rPr>
                <w:b/>
                <w:color w:val="auto"/>
                <w:lang w:val="fr-FR"/>
              </w:rPr>
              <w:t>Savh</w:t>
            </w:r>
          </w:p>
        </w:tc>
      </w:tr>
      <w:tr w:rsidR="00B752E4" w:rsidRPr="005914A2" w14:paraId="5263FA0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F9108F7" w14:textId="77777777" w:rsidR="00B752E4" w:rsidRPr="005914A2" w:rsidRDefault="00B752E4">
            <w:pPr>
              <w:pStyle w:val="FORMDATA"/>
              <w:rPr>
                <w:b/>
                <w:color w:val="auto"/>
                <w:lang w:val="fr-FR"/>
              </w:rPr>
            </w:pPr>
            <w:r w:rsidRPr="005914A2">
              <w:rPr>
                <w:b/>
                <w:color w:val="auto"/>
                <w:lang w:val="fr-FR"/>
              </w:rPr>
              <w:t>STATE</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A11B6D0"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49EFD30" w14:textId="77777777" w:rsidR="00B752E4" w:rsidRPr="005914A2" w:rsidRDefault="00B752E4">
            <w:pPr>
              <w:pStyle w:val="FORMDATA"/>
              <w:rPr>
                <w:b/>
                <w:color w:val="auto"/>
                <w:lang w:val="fr-FR"/>
              </w:rPr>
            </w:pPr>
            <w:r w:rsidRPr="005914A2">
              <w:rPr>
                <w:b/>
                <w:color w:val="auto"/>
                <w:lang w:val="fr-FR"/>
              </w:rPr>
              <w:t>GA</w:t>
            </w:r>
          </w:p>
        </w:tc>
      </w:tr>
      <w:tr w:rsidR="00B752E4" w:rsidRPr="005914A2" w14:paraId="6DF81513" w14:textId="77777777">
        <w:tc>
          <w:tcPr>
            <w:tcW w:w="2160" w:type="dxa"/>
            <w:tcBorders>
              <w:top w:val="single" w:sz="6" w:space="0" w:color="auto"/>
              <w:left w:val="single" w:sz="6" w:space="0" w:color="auto"/>
              <w:bottom w:val="single" w:sz="6" w:space="0" w:color="auto"/>
              <w:right w:val="single" w:sz="6" w:space="0" w:color="auto"/>
            </w:tcBorders>
          </w:tcPr>
          <w:p w14:paraId="607C6F81" w14:textId="77777777" w:rsidR="00B752E4" w:rsidRPr="005914A2" w:rsidRDefault="00B752E4">
            <w:pPr>
              <w:pStyle w:val="FORMDATA"/>
              <w:rPr>
                <w:b/>
                <w:color w:val="auto"/>
                <w:lang w:val="fr-FR"/>
              </w:rPr>
            </w:pPr>
            <w:r w:rsidRPr="005914A2">
              <w:rPr>
                <w:b/>
                <w:color w:val="auto"/>
                <w:lang w:val="fr-FR"/>
              </w:rPr>
              <w:t>ZIP CODE</w:t>
            </w:r>
          </w:p>
        </w:tc>
        <w:tc>
          <w:tcPr>
            <w:tcW w:w="4050" w:type="dxa"/>
            <w:tcBorders>
              <w:top w:val="single" w:sz="6" w:space="0" w:color="auto"/>
              <w:left w:val="single" w:sz="6" w:space="0" w:color="auto"/>
              <w:bottom w:val="single" w:sz="6" w:space="0" w:color="auto"/>
              <w:right w:val="single" w:sz="6" w:space="0" w:color="auto"/>
            </w:tcBorders>
          </w:tcPr>
          <w:p w14:paraId="20CE9D34" w14:textId="77777777" w:rsidR="00B752E4" w:rsidRPr="005914A2" w:rsidRDefault="00B752E4">
            <w:pPr>
              <w:pStyle w:val="FORMDATA"/>
              <w:rPr>
                <w:b/>
                <w:color w:val="auto"/>
              </w:rPr>
            </w:pPr>
            <w:r w:rsidRPr="005914A2">
              <w:rPr>
                <w:b/>
                <w:color w:val="auto"/>
              </w:rPr>
              <w:t>End User Zip Code</w:t>
            </w:r>
          </w:p>
        </w:tc>
        <w:tc>
          <w:tcPr>
            <w:tcW w:w="2610" w:type="dxa"/>
            <w:tcBorders>
              <w:top w:val="single" w:sz="6" w:space="0" w:color="auto"/>
              <w:left w:val="single" w:sz="6" w:space="0" w:color="auto"/>
              <w:bottom w:val="single" w:sz="6" w:space="0" w:color="auto"/>
              <w:right w:val="single" w:sz="6" w:space="0" w:color="auto"/>
            </w:tcBorders>
          </w:tcPr>
          <w:p w14:paraId="3171989A" w14:textId="77777777" w:rsidR="00B752E4" w:rsidRPr="005914A2" w:rsidRDefault="00B752E4">
            <w:pPr>
              <w:pStyle w:val="FORMDATA"/>
              <w:rPr>
                <w:b/>
                <w:color w:val="auto"/>
              </w:rPr>
            </w:pPr>
            <w:r w:rsidRPr="005914A2">
              <w:rPr>
                <w:b/>
                <w:color w:val="auto"/>
              </w:rPr>
              <w:t>31401</w:t>
            </w:r>
          </w:p>
        </w:tc>
      </w:tr>
      <w:tr w:rsidR="00B752E4" w:rsidRPr="005914A2" w14:paraId="5CE9D58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4D5E88" w14:textId="77777777" w:rsidR="00B752E4" w:rsidRPr="005914A2" w:rsidRDefault="00B752E4">
            <w:pPr>
              <w:pStyle w:val="FORMDATA"/>
              <w:rPr>
                <w:b/>
                <w:color w:val="auto"/>
              </w:rPr>
            </w:pPr>
            <w:r w:rsidRPr="005914A2">
              <w:rPr>
                <w:b/>
                <w:color w:val="auto"/>
              </w:rPr>
              <w:t>ACC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0305F25" w14:textId="77777777" w:rsidR="00B752E4" w:rsidRPr="005914A2" w:rsidRDefault="00B752E4">
            <w:pPr>
              <w:pStyle w:val="FORMDATA"/>
              <w:rPr>
                <w:b/>
                <w:color w:val="auto"/>
              </w:rPr>
            </w:pPr>
            <w:r w:rsidRPr="005914A2">
              <w:rPr>
                <w:b/>
                <w:color w:val="auto"/>
              </w:rPr>
              <w:t>Access Information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ABF032F" w14:textId="77777777" w:rsidR="00B752E4" w:rsidRPr="005914A2" w:rsidRDefault="00B752E4">
            <w:pPr>
              <w:pStyle w:val="FORMDATA"/>
              <w:rPr>
                <w:b/>
                <w:color w:val="auto"/>
              </w:rPr>
            </w:pPr>
            <w:r w:rsidRPr="005914A2">
              <w:rPr>
                <w:b/>
                <w:color w:val="auto"/>
              </w:rPr>
              <w:t>Call before going</w:t>
            </w:r>
          </w:p>
        </w:tc>
      </w:tr>
      <w:tr w:rsidR="00B752E4" w:rsidRPr="005914A2" w14:paraId="01495196"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1B253E6" w14:textId="77777777" w:rsidR="00B752E4" w:rsidRPr="005914A2" w:rsidRDefault="00B752E4">
            <w:pPr>
              <w:pStyle w:val="Heading4"/>
              <w:rPr>
                <w:rFonts w:cs="Arial"/>
                <w:b/>
                <w:i w:val="0"/>
              </w:rPr>
            </w:pPr>
            <w:r w:rsidRPr="005914A2">
              <w:rPr>
                <w:rFonts w:cs="Arial"/>
                <w:b/>
                <w:i w:val="0"/>
              </w:rPr>
              <w:t>Bill Section</w:t>
            </w:r>
          </w:p>
        </w:tc>
      </w:tr>
      <w:tr w:rsidR="00B752E4" w:rsidRPr="005914A2" w14:paraId="0C29FEF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CB8F5A" w14:textId="77777777" w:rsidR="00B752E4" w:rsidRPr="005914A2" w:rsidRDefault="00B752E4">
            <w:pPr>
              <w:pStyle w:val="FORMDATA"/>
              <w:rPr>
                <w:b/>
                <w:color w:val="auto"/>
              </w:rPr>
            </w:pPr>
            <w:r w:rsidRPr="005914A2">
              <w:rPr>
                <w:b/>
                <w:color w:val="auto"/>
              </w:rPr>
              <w:t>EATN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04761D0" w14:textId="77777777" w:rsidR="00B752E4" w:rsidRPr="005914A2" w:rsidRDefault="00B752E4">
            <w:pPr>
              <w:pStyle w:val="FORMDATA"/>
              <w:rPr>
                <w:b/>
                <w:color w:val="auto"/>
              </w:rPr>
            </w:pPr>
            <w:r w:rsidRPr="005914A2">
              <w:rPr>
                <w:b/>
                <w:color w:val="auto"/>
              </w:rPr>
              <w:t>Existing Account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D804028" w14:textId="77777777" w:rsidR="00B752E4" w:rsidRPr="005914A2" w:rsidRDefault="00B752E4">
            <w:pPr>
              <w:pStyle w:val="FORMDATA"/>
              <w:rPr>
                <w:b/>
                <w:color w:val="auto"/>
              </w:rPr>
            </w:pPr>
            <w:r w:rsidRPr="005914A2">
              <w:rPr>
                <w:b/>
                <w:color w:val="auto"/>
              </w:rPr>
              <w:t>9122014014</w:t>
            </w:r>
          </w:p>
        </w:tc>
      </w:tr>
      <w:tr w:rsidR="00B752E4" w:rsidRPr="005914A2" w14:paraId="79829987"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42275206" w14:textId="77777777" w:rsidR="00B752E4" w:rsidRPr="005914A2" w:rsidRDefault="00B752E4">
            <w:pPr>
              <w:pStyle w:val="Heading9"/>
              <w:rPr>
                <w:color w:val="auto"/>
              </w:rPr>
            </w:pPr>
            <w:r w:rsidRPr="005914A2">
              <w:rPr>
                <w:color w:val="auto"/>
              </w:rPr>
              <w:t>DL  FORM</w:t>
            </w:r>
          </w:p>
        </w:tc>
      </w:tr>
      <w:tr w:rsidR="00B752E4" w:rsidRPr="005914A2" w14:paraId="5AE33B3E"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2248B8B8"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56B7CA1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648F8A" w14:textId="77777777" w:rsidR="00B752E4" w:rsidRPr="005914A2" w:rsidRDefault="00B752E4">
            <w:pPr>
              <w:pStyle w:val="FORMDATA"/>
              <w:rPr>
                <w:b/>
                <w:color w:val="auto"/>
              </w:rPr>
            </w:pPr>
            <w:r w:rsidRPr="005914A2">
              <w:rPr>
                <w:b/>
                <w:color w:val="auto"/>
              </w:rPr>
              <w:t>DLNUM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EE38F0D" w14:textId="77777777" w:rsidR="00B752E4" w:rsidRPr="005914A2" w:rsidRDefault="00B752E4">
            <w:pPr>
              <w:pStyle w:val="FORMDATA"/>
              <w:rPr>
                <w:b/>
                <w:color w:val="auto"/>
              </w:rPr>
            </w:pPr>
            <w:r w:rsidRPr="005914A2">
              <w:rPr>
                <w:b/>
                <w:color w:val="auto"/>
              </w:rPr>
              <w:t>Directory Listing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AF3D178" w14:textId="77777777" w:rsidR="00B752E4" w:rsidRPr="005914A2" w:rsidRDefault="00B752E4">
            <w:pPr>
              <w:pStyle w:val="FORMDATA"/>
              <w:rPr>
                <w:b/>
                <w:color w:val="auto"/>
              </w:rPr>
            </w:pPr>
            <w:r w:rsidRPr="005914A2">
              <w:rPr>
                <w:b/>
                <w:color w:val="auto"/>
              </w:rPr>
              <w:t>0001</w:t>
            </w:r>
          </w:p>
        </w:tc>
      </w:tr>
      <w:tr w:rsidR="00B752E4" w:rsidRPr="005914A2" w14:paraId="6D0A83F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3D020CE" w14:textId="77777777" w:rsidR="00B752E4" w:rsidRPr="005914A2" w:rsidRDefault="00B752E4">
            <w:pPr>
              <w:pStyle w:val="FORMDATA"/>
              <w:rPr>
                <w:b/>
                <w:color w:val="auto"/>
              </w:rPr>
            </w:pPr>
            <w:r w:rsidRPr="005914A2">
              <w:rPr>
                <w:b/>
                <w:color w:val="auto"/>
              </w:rPr>
              <w:t>LACT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28759E0" w14:textId="77777777" w:rsidR="00B752E4" w:rsidRPr="005914A2" w:rsidRDefault="00B752E4">
            <w:pPr>
              <w:pStyle w:val="FORMDATA"/>
              <w:rPr>
                <w:b/>
                <w:color w:val="auto"/>
              </w:rPr>
            </w:pPr>
            <w:r w:rsidRPr="005914A2">
              <w:rPr>
                <w:b/>
                <w:color w:val="auto"/>
              </w:rPr>
              <w:t>Listing Activity Indicator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D8FB473" w14:textId="77777777" w:rsidR="00B752E4" w:rsidRPr="005914A2" w:rsidRDefault="00B752E4">
            <w:pPr>
              <w:pStyle w:val="FORMDATA"/>
              <w:rPr>
                <w:b/>
                <w:color w:val="auto"/>
              </w:rPr>
            </w:pPr>
            <w:r w:rsidRPr="005914A2">
              <w:rPr>
                <w:b/>
                <w:color w:val="auto"/>
              </w:rPr>
              <w:t>N</w:t>
            </w:r>
          </w:p>
        </w:tc>
      </w:tr>
      <w:tr w:rsidR="00B752E4" w:rsidRPr="005914A2" w14:paraId="424443C3" w14:textId="77777777">
        <w:tc>
          <w:tcPr>
            <w:tcW w:w="2160" w:type="dxa"/>
            <w:tcBorders>
              <w:top w:val="single" w:sz="6" w:space="0" w:color="auto"/>
              <w:left w:val="single" w:sz="6" w:space="0" w:color="auto"/>
              <w:bottom w:val="single" w:sz="6" w:space="0" w:color="auto"/>
              <w:right w:val="single" w:sz="6" w:space="0" w:color="auto"/>
            </w:tcBorders>
          </w:tcPr>
          <w:p w14:paraId="47752239" w14:textId="77777777" w:rsidR="00B752E4" w:rsidRPr="005914A2" w:rsidRDefault="00B752E4">
            <w:pPr>
              <w:pStyle w:val="FORMDATA"/>
              <w:rPr>
                <w:b/>
                <w:color w:val="auto"/>
              </w:rPr>
            </w:pPr>
            <w:r w:rsidRPr="005914A2">
              <w:rPr>
                <w:b/>
                <w:color w:val="auto"/>
              </w:rPr>
              <w:t>RTY</w:t>
            </w:r>
          </w:p>
        </w:tc>
        <w:tc>
          <w:tcPr>
            <w:tcW w:w="4050" w:type="dxa"/>
            <w:tcBorders>
              <w:top w:val="single" w:sz="6" w:space="0" w:color="auto"/>
              <w:left w:val="single" w:sz="6" w:space="0" w:color="auto"/>
              <w:bottom w:val="single" w:sz="6" w:space="0" w:color="auto"/>
              <w:right w:val="single" w:sz="6" w:space="0" w:color="auto"/>
            </w:tcBorders>
          </w:tcPr>
          <w:p w14:paraId="73AEC4D6" w14:textId="77777777" w:rsidR="00B752E4" w:rsidRPr="005914A2" w:rsidRDefault="00B752E4">
            <w:pPr>
              <w:pStyle w:val="FORMDATA"/>
              <w:rPr>
                <w:b/>
                <w:color w:val="auto"/>
              </w:rPr>
            </w:pPr>
            <w:r w:rsidRPr="005914A2">
              <w:rPr>
                <w:b/>
                <w:color w:val="auto"/>
              </w:rPr>
              <w:t>Record Type</w:t>
            </w:r>
          </w:p>
        </w:tc>
        <w:tc>
          <w:tcPr>
            <w:tcW w:w="2610" w:type="dxa"/>
            <w:tcBorders>
              <w:top w:val="single" w:sz="6" w:space="0" w:color="auto"/>
              <w:left w:val="single" w:sz="6" w:space="0" w:color="auto"/>
              <w:bottom w:val="single" w:sz="6" w:space="0" w:color="auto"/>
              <w:right w:val="single" w:sz="6" w:space="0" w:color="auto"/>
            </w:tcBorders>
          </w:tcPr>
          <w:p w14:paraId="12C247AC" w14:textId="77777777" w:rsidR="00B752E4" w:rsidRPr="005914A2" w:rsidRDefault="00B752E4">
            <w:pPr>
              <w:pStyle w:val="FORMDATA"/>
              <w:rPr>
                <w:b/>
                <w:color w:val="auto"/>
              </w:rPr>
            </w:pPr>
            <w:r w:rsidRPr="005914A2">
              <w:rPr>
                <w:b/>
                <w:color w:val="auto"/>
              </w:rPr>
              <w:t>LML</w:t>
            </w:r>
          </w:p>
        </w:tc>
      </w:tr>
      <w:tr w:rsidR="00B752E4" w:rsidRPr="005914A2" w14:paraId="71821FA1" w14:textId="77777777">
        <w:tc>
          <w:tcPr>
            <w:tcW w:w="2160" w:type="dxa"/>
            <w:tcBorders>
              <w:top w:val="single" w:sz="6" w:space="0" w:color="auto"/>
              <w:left w:val="single" w:sz="6" w:space="0" w:color="auto"/>
              <w:bottom w:val="single" w:sz="6" w:space="0" w:color="auto"/>
              <w:right w:val="single" w:sz="6" w:space="0" w:color="auto"/>
            </w:tcBorders>
          </w:tcPr>
          <w:p w14:paraId="4FE8651C" w14:textId="77777777" w:rsidR="00B752E4" w:rsidRPr="005914A2" w:rsidRDefault="00B752E4">
            <w:pPr>
              <w:pStyle w:val="FORMDATA"/>
              <w:rPr>
                <w:b/>
                <w:color w:val="auto"/>
              </w:rPr>
            </w:pPr>
            <w:r w:rsidRPr="005914A2">
              <w:rPr>
                <w:b/>
                <w:color w:val="auto"/>
              </w:rPr>
              <w:t>LTY</w:t>
            </w:r>
          </w:p>
        </w:tc>
        <w:tc>
          <w:tcPr>
            <w:tcW w:w="4050" w:type="dxa"/>
            <w:tcBorders>
              <w:top w:val="single" w:sz="6" w:space="0" w:color="auto"/>
              <w:left w:val="single" w:sz="6" w:space="0" w:color="auto"/>
              <w:bottom w:val="single" w:sz="6" w:space="0" w:color="auto"/>
              <w:right w:val="single" w:sz="6" w:space="0" w:color="auto"/>
            </w:tcBorders>
          </w:tcPr>
          <w:p w14:paraId="217BB1C6" w14:textId="77777777" w:rsidR="00B752E4" w:rsidRPr="005914A2" w:rsidRDefault="00B752E4">
            <w:pPr>
              <w:pStyle w:val="FORMDATA"/>
              <w:rPr>
                <w:b/>
                <w:color w:val="auto"/>
              </w:rPr>
            </w:pPr>
            <w:r w:rsidRPr="005914A2">
              <w:rPr>
                <w:b/>
                <w:color w:val="auto"/>
              </w:rPr>
              <w:t>Listing Type</w:t>
            </w:r>
          </w:p>
        </w:tc>
        <w:tc>
          <w:tcPr>
            <w:tcW w:w="2610" w:type="dxa"/>
            <w:tcBorders>
              <w:top w:val="single" w:sz="6" w:space="0" w:color="auto"/>
              <w:left w:val="single" w:sz="6" w:space="0" w:color="auto"/>
              <w:bottom w:val="single" w:sz="6" w:space="0" w:color="auto"/>
              <w:right w:val="single" w:sz="6" w:space="0" w:color="auto"/>
            </w:tcBorders>
          </w:tcPr>
          <w:p w14:paraId="215FC12A" w14:textId="77777777" w:rsidR="00B752E4" w:rsidRPr="005914A2" w:rsidRDefault="00B752E4">
            <w:pPr>
              <w:pStyle w:val="FORMDATA"/>
              <w:rPr>
                <w:b/>
                <w:color w:val="auto"/>
                <w:lang w:val="fr-FR"/>
              </w:rPr>
            </w:pPr>
            <w:r w:rsidRPr="005914A2">
              <w:rPr>
                <w:b/>
                <w:color w:val="auto"/>
                <w:lang w:val="fr-FR"/>
              </w:rPr>
              <w:t>1</w:t>
            </w:r>
          </w:p>
        </w:tc>
      </w:tr>
      <w:tr w:rsidR="00B752E4" w:rsidRPr="005914A2" w14:paraId="4F6E2A27" w14:textId="77777777">
        <w:tc>
          <w:tcPr>
            <w:tcW w:w="2160" w:type="dxa"/>
            <w:tcBorders>
              <w:top w:val="single" w:sz="6" w:space="0" w:color="auto"/>
              <w:left w:val="single" w:sz="6" w:space="0" w:color="auto"/>
              <w:bottom w:val="single" w:sz="6" w:space="0" w:color="auto"/>
              <w:right w:val="single" w:sz="6" w:space="0" w:color="auto"/>
            </w:tcBorders>
          </w:tcPr>
          <w:p w14:paraId="2804463F" w14:textId="77777777" w:rsidR="00B752E4" w:rsidRPr="005914A2" w:rsidRDefault="00B752E4">
            <w:pPr>
              <w:pStyle w:val="FORMDATA"/>
              <w:rPr>
                <w:b/>
                <w:color w:val="auto"/>
                <w:lang w:val="fr-FR"/>
              </w:rPr>
            </w:pPr>
            <w:r w:rsidRPr="005914A2">
              <w:rPr>
                <w:b/>
                <w:color w:val="auto"/>
                <w:lang w:val="fr-FR"/>
              </w:rPr>
              <w:t>STYC</w:t>
            </w:r>
          </w:p>
        </w:tc>
        <w:tc>
          <w:tcPr>
            <w:tcW w:w="4050" w:type="dxa"/>
            <w:tcBorders>
              <w:top w:val="single" w:sz="6" w:space="0" w:color="auto"/>
              <w:left w:val="single" w:sz="6" w:space="0" w:color="auto"/>
              <w:bottom w:val="single" w:sz="6" w:space="0" w:color="auto"/>
              <w:right w:val="single" w:sz="6" w:space="0" w:color="auto"/>
            </w:tcBorders>
          </w:tcPr>
          <w:p w14:paraId="4707A1F3" w14:textId="77777777" w:rsidR="00B752E4" w:rsidRPr="005914A2" w:rsidRDefault="00B752E4">
            <w:pPr>
              <w:pStyle w:val="FORMDATA"/>
              <w:rPr>
                <w:b/>
                <w:color w:val="auto"/>
                <w:lang w:val="fr-FR"/>
              </w:rPr>
            </w:pPr>
            <w:r w:rsidRPr="005914A2">
              <w:rPr>
                <w:b/>
                <w:color w:val="auto"/>
                <w:lang w:val="fr-FR"/>
              </w:rPr>
              <w:t>Style Code</w:t>
            </w:r>
          </w:p>
        </w:tc>
        <w:tc>
          <w:tcPr>
            <w:tcW w:w="2610" w:type="dxa"/>
            <w:tcBorders>
              <w:top w:val="single" w:sz="6" w:space="0" w:color="auto"/>
              <w:left w:val="single" w:sz="6" w:space="0" w:color="auto"/>
              <w:bottom w:val="single" w:sz="6" w:space="0" w:color="auto"/>
              <w:right w:val="single" w:sz="6" w:space="0" w:color="auto"/>
            </w:tcBorders>
          </w:tcPr>
          <w:p w14:paraId="0ADCB090" w14:textId="77777777" w:rsidR="00B752E4" w:rsidRPr="005914A2" w:rsidRDefault="00B752E4">
            <w:pPr>
              <w:pStyle w:val="FORMDATA"/>
              <w:rPr>
                <w:b/>
                <w:color w:val="auto"/>
              </w:rPr>
            </w:pPr>
            <w:r w:rsidRPr="005914A2">
              <w:rPr>
                <w:b/>
                <w:color w:val="auto"/>
              </w:rPr>
              <w:t>SL</w:t>
            </w:r>
          </w:p>
        </w:tc>
      </w:tr>
      <w:tr w:rsidR="00B752E4" w:rsidRPr="005914A2" w14:paraId="69A90374" w14:textId="77777777">
        <w:tc>
          <w:tcPr>
            <w:tcW w:w="2160" w:type="dxa"/>
            <w:tcBorders>
              <w:top w:val="single" w:sz="6" w:space="0" w:color="auto"/>
              <w:left w:val="single" w:sz="6" w:space="0" w:color="auto"/>
              <w:bottom w:val="single" w:sz="6" w:space="0" w:color="auto"/>
              <w:right w:val="single" w:sz="6" w:space="0" w:color="auto"/>
            </w:tcBorders>
          </w:tcPr>
          <w:p w14:paraId="5053E997" w14:textId="77777777" w:rsidR="00B752E4" w:rsidRPr="005914A2" w:rsidRDefault="00B752E4">
            <w:pPr>
              <w:pStyle w:val="FORMDATA"/>
              <w:rPr>
                <w:b/>
                <w:color w:val="auto"/>
              </w:rPr>
            </w:pPr>
            <w:r w:rsidRPr="005914A2">
              <w:rPr>
                <w:b/>
                <w:color w:val="auto"/>
              </w:rPr>
              <w:t>TOA</w:t>
            </w:r>
          </w:p>
        </w:tc>
        <w:tc>
          <w:tcPr>
            <w:tcW w:w="4050" w:type="dxa"/>
            <w:tcBorders>
              <w:top w:val="single" w:sz="6" w:space="0" w:color="auto"/>
              <w:left w:val="single" w:sz="6" w:space="0" w:color="auto"/>
              <w:bottom w:val="single" w:sz="6" w:space="0" w:color="auto"/>
              <w:right w:val="single" w:sz="6" w:space="0" w:color="auto"/>
            </w:tcBorders>
          </w:tcPr>
          <w:p w14:paraId="3E353460" w14:textId="77777777" w:rsidR="00B752E4" w:rsidRPr="005914A2" w:rsidRDefault="00B752E4">
            <w:pPr>
              <w:pStyle w:val="FORMDATA"/>
              <w:rPr>
                <w:b/>
                <w:color w:val="auto"/>
              </w:rPr>
            </w:pPr>
            <w:r w:rsidRPr="005914A2">
              <w:rPr>
                <w:b/>
                <w:color w:val="auto"/>
              </w:rPr>
              <w:t>Type of Account</w:t>
            </w:r>
          </w:p>
        </w:tc>
        <w:tc>
          <w:tcPr>
            <w:tcW w:w="2610" w:type="dxa"/>
            <w:tcBorders>
              <w:top w:val="single" w:sz="6" w:space="0" w:color="auto"/>
              <w:left w:val="single" w:sz="6" w:space="0" w:color="auto"/>
              <w:bottom w:val="single" w:sz="6" w:space="0" w:color="auto"/>
              <w:right w:val="single" w:sz="6" w:space="0" w:color="auto"/>
            </w:tcBorders>
          </w:tcPr>
          <w:p w14:paraId="1A271DA5" w14:textId="77777777" w:rsidR="00B752E4" w:rsidRPr="005914A2" w:rsidRDefault="00B752E4">
            <w:pPr>
              <w:pStyle w:val="FORMDATA"/>
              <w:rPr>
                <w:b/>
                <w:color w:val="auto"/>
              </w:rPr>
            </w:pPr>
            <w:r w:rsidRPr="005914A2">
              <w:rPr>
                <w:b/>
                <w:color w:val="auto"/>
              </w:rPr>
              <w:t>R</w:t>
            </w:r>
          </w:p>
        </w:tc>
      </w:tr>
      <w:tr w:rsidR="00B752E4" w:rsidRPr="005914A2" w14:paraId="6A9CEB6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3F6620B" w14:textId="77777777" w:rsidR="00B752E4" w:rsidRPr="005914A2" w:rsidRDefault="00B752E4">
            <w:pPr>
              <w:pStyle w:val="FORMDATA"/>
              <w:rPr>
                <w:b/>
                <w:color w:val="auto"/>
              </w:rPr>
            </w:pPr>
            <w:r w:rsidRPr="005914A2">
              <w:rPr>
                <w:b/>
                <w:color w:val="auto"/>
              </w:rPr>
              <w:t>DOI</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E1BFEDC" w14:textId="77777777" w:rsidR="00B752E4" w:rsidRPr="005914A2" w:rsidRDefault="00B752E4">
            <w:pPr>
              <w:pStyle w:val="FORMDATA"/>
              <w:rPr>
                <w:b/>
                <w:color w:val="auto"/>
              </w:rPr>
            </w:pPr>
            <w:r w:rsidRPr="005914A2">
              <w:rPr>
                <w:b/>
                <w:color w:val="auto"/>
              </w:rPr>
              <w:t>Degree of Indent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30D26F9" w14:textId="77777777" w:rsidR="00B752E4" w:rsidRPr="005914A2" w:rsidRDefault="00B752E4">
            <w:pPr>
              <w:pStyle w:val="FORMDATA"/>
              <w:rPr>
                <w:b/>
                <w:color w:val="auto"/>
              </w:rPr>
            </w:pPr>
            <w:r w:rsidRPr="005914A2">
              <w:rPr>
                <w:b/>
                <w:color w:val="auto"/>
              </w:rPr>
              <w:t>0</w:t>
            </w:r>
          </w:p>
        </w:tc>
      </w:tr>
      <w:tr w:rsidR="00B752E4" w:rsidRPr="005914A2" w14:paraId="13C8775B"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20FFE387" w14:textId="77777777" w:rsidR="00B752E4" w:rsidRPr="005914A2" w:rsidRDefault="00B752E4">
            <w:pPr>
              <w:pStyle w:val="Heading5"/>
              <w:rPr>
                <w:rFonts w:cs="Arial"/>
                <w:bCs/>
                <w:iCs w:val="0"/>
                <w:color w:val="auto"/>
                <w:szCs w:val="24"/>
              </w:rPr>
            </w:pPr>
            <w:r w:rsidRPr="005914A2">
              <w:rPr>
                <w:rFonts w:cs="Arial"/>
                <w:bCs/>
                <w:iCs w:val="0"/>
                <w:color w:val="auto"/>
                <w:szCs w:val="24"/>
              </w:rPr>
              <w:t>Listing Instruction Section</w:t>
            </w:r>
          </w:p>
        </w:tc>
      </w:tr>
      <w:tr w:rsidR="00B752E4" w:rsidRPr="005914A2" w14:paraId="7C6FED1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979236" w14:textId="77777777" w:rsidR="00B752E4" w:rsidRPr="005914A2" w:rsidRDefault="00B752E4">
            <w:pPr>
              <w:pStyle w:val="FORMDATA"/>
              <w:rPr>
                <w:b/>
                <w:color w:val="auto"/>
              </w:rPr>
            </w:pPr>
            <w:r w:rsidRPr="005914A2">
              <w:rPr>
                <w:b/>
                <w:color w:val="auto"/>
              </w:rPr>
              <w:t>LTN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DD0E547" w14:textId="77777777" w:rsidR="00B752E4" w:rsidRPr="005914A2" w:rsidRDefault="00B752E4">
            <w:pPr>
              <w:pStyle w:val="FORMDATA"/>
              <w:rPr>
                <w:b/>
                <w:color w:val="auto"/>
              </w:rPr>
            </w:pPr>
            <w:r w:rsidRPr="005914A2">
              <w:rPr>
                <w:b/>
                <w:color w:val="auto"/>
              </w:rPr>
              <w:t>Listing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1F8AF75" w14:textId="77777777" w:rsidR="00B752E4" w:rsidRPr="005914A2" w:rsidRDefault="00B752E4">
            <w:pPr>
              <w:pStyle w:val="FORMDATA"/>
              <w:rPr>
                <w:b/>
                <w:color w:val="auto"/>
              </w:rPr>
            </w:pPr>
            <w:r w:rsidRPr="005914A2">
              <w:rPr>
                <w:b/>
                <w:color w:val="auto"/>
              </w:rPr>
              <w:t>9122014014</w:t>
            </w:r>
          </w:p>
        </w:tc>
      </w:tr>
      <w:tr w:rsidR="00B752E4" w:rsidRPr="005914A2" w14:paraId="015858D4" w14:textId="77777777">
        <w:tc>
          <w:tcPr>
            <w:tcW w:w="2160" w:type="dxa"/>
            <w:tcBorders>
              <w:top w:val="single" w:sz="6" w:space="0" w:color="auto"/>
              <w:left w:val="single" w:sz="6" w:space="0" w:color="auto"/>
              <w:bottom w:val="single" w:sz="6" w:space="0" w:color="auto"/>
              <w:right w:val="single" w:sz="6" w:space="0" w:color="auto"/>
            </w:tcBorders>
          </w:tcPr>
          <w:p w14:paraId="6CE7D0DD" w14:textId="77777777" w:rsidR="00B752E4" w:rsidRPr="005914A2" w:rsidRDefault="00B752E4">
            <w:pPr>
              <w:pStyle w:val="FORMDATA"/>
              <w:rPr>
                <w:b/>
                <w:color w:val="auto"/>
              </w:rPr>
            </w:pPr>
            <w:r w:rsidRPr="005914A2">
              <w:rPr>
                <w:b/>
                <w:color w:val="auto"/>
              </w:rPr>
              <w:t>LNLN</w:t>
            </w:r>
          </w:p>
        </w:tc>
        <w:tc>
          <w:tcPr>
            <w:tcW w:w="4050" w:type="dxa"/>
            <w:tcBorders>
              <w:top w:val="single" w:sz="6" w:space="0" w:color="auto"/>
              <w:left w:val="single" w:sz="6" w:space="0" w:color="auto"/>
              <w:bottom w:val="single" w:sz="6" w:space="0" w:color="auto"/>
              <w:right w:val="single" w:sz="6" w:space="0" w:color="auto"/>
            </w:tcBorders>
          </w:tcPr>
          <w:p w14:paraId="1444A6FF" w14:textId="77777777" w:rsidR="00B752E4" w:rsidRPr="005914A2" w:rsidRDefault="00B752E4">
            <w:pPr>
              <w:pStyle w:val="FORMDATA"/>
              <w:rPr>
                <w:b/>
                <w:color w:val="auto"/>
              </w:rPr>
            </w:pPr>
            <w:r w:rsidRPr="005914A2">
              <w:rPr>
                <w:b/>
                <w:color w:val="auto"/>
              </w:rPr>
              <w:t xml:space="preserve">Listed Name Last </w:t>
            </w:r>
          </w:p>
        </w:tc>
        <w:tc>
          <w:tcPr>
            <w:tcW w:w="2610" w:type="dxa"/>
            <w:tcBorders>
              <w:top w:val="single" w:sz="6" w:space="0" w:color="auto"/>
              <w:left w:val="single" w:sz="6" w:space="0" w:color="auto"/>
              <w:bottom w:val="single" w:sz="6" w:space="0" w:color="auto"/>
              <w:right w:val="single" w:sz="6" w:space="0" w:color="auto"/>
            </w:tcBorders>
          </w:tcPr>
          <w:p w14:paraId="28C75017" w14:textId="77777777" w:rsidR="00B752E4" w:rsidRPr="005914A2" w:rsidRDefault="00B752E4">
            <w:pPr>
              <w:pStyle w:val="FORMDATA"/>
              <w:rPr>
                <w:b/>
                <w:color w:val="auto"/>
              </w:rPr>
            </w:pPr>
            <w:r w:rsidRPr="005914A2">
              <w:rPr>
                <w:b/>
                <w:color w:val="auto"/>
              </w:rPr>
              <w:t>Pirates</w:t>
            </w:r>
          </w:p>
        </w:tc>
      </w:tr>
      <w:tr w:rsidR="00B752E4" w:rsidRPr="005914A2" w14:paraId="6D43120F" w14:textId="77777777">
        <w:tc>
          <w:tcPr>
            <w:tcW w:w="2160" w:type="dxa"/>
            <w:tcBorders>
              <w:top w:val="single" w:sz="6" w:space="0" w:color="auto"/>
              <w:left w:val="single" w:sz="6" w:space="0" w:color="auto"/>
              <w:bottom w:val="single" w:sz="6" w:space="0" w:color="auto"/>
              <w:right w:val="single" w:sz="6" w:space="0" w:color="auto"/>
            </w:tcBorders>
          </w:tcPr>
          <w:p w14:paraId="355461A8" w14:textId="77777777" w:rsidR="00B752E4" w:rsidRPr="005914A2" w:rsidRDefault="00B752E4">
            <w:pPr>
              <w:pStyle w:val="FORMDATA"/>
              <w:rPr>
                <w:b/>
                <w:color w:val="auto"/>
              </w:rPr>
            </w:pPr>
            <w:r w:rsidRPr="005914A2">
              <w:rPr>
                <w:b/>
                <w:color w:val="auto"/>
              </w:rPr>
              <w:t>LNFN</w:t>
            </w:r>
          </w:p>
        </w:tc>
        <w:tc>
          <w:tcPr>
            <w:tcW w:w="4050" w:type="dxa"/>
            <w:tcBorders>
              <w:top w:val="single" w:sz="6" w:space="0" w:color="auto"/>
              <w:left w:val="single" w:sz="6" w:space="0" w:color="auto"/>
              <w:bottom w:val="single" w:sz="6" w:space="0" w:color="auto"/>
              <w:right w:val="single" w:sz="6" w:space="0" w:color="auto"/>
            </w:tcBorders>
          </w:tcPr>
          <w:p w14:paraId="01333D0F" w14:textId="77777777" w:rsidR="00B752E4" w:rsidRPr="005914A2" w:rsidRDefault="00B752E4">
            <w:pPr>
              <w:pStyle w:val="FORMDATA"/>
              <w:rPr>
                <w:b/>
                <w:color w:val="auto"/>
              </w:rPr>
            </w:pPr>
            <w:r w:rsidRPr="005914A2">
              <w:rPr>
                <w:b/>
                <w:color w:val="auto"/>
              </w:rPr>
              <w:t xml:space="preserve">Listed Name First </w:t>
            </w:r>
          </w:p>
        </w:tc>
        <w:tc>
          <w:tcPr>
            <w:tcW w:w="2610" w:type="dxa"/>
            <w:tcBorders>
              <w:top w:val="single" w:sz="6" w:space="0" w:color="auto"/>
              <w:left w:val="single" w:sz="6" w:space="0" w:color="auto"/>
              <w:bottom w:val="single" w:sz="6" w:space="0" w:color="auto"/>
              <w:right w:val="single" w:sz="6" w:space="0" w:color="auto"/>
            </w:tcBorders>
          </w:tcPr>
          <w:p w14:paraId="25BA0AF5" w14:textId="77777777" w:rsidR="00B752E4" w:rsidRPr="005914A2" w:rsidRDefault="00B752E4">
            <w:pPr>
              <w:pStyle w:val="FORMDATA"/>
              <w:rPr>
                <w:b/>
                <w:color w:val="auto"/>
              </w:rPr>
            </w:pPr>
            <w:smartTag w:uri="urn:schemas-microsoft-com:office:smarttags" w:element="place">
              <w:r w:rsidRPr="005914A2">
                <w:rPr>
                  <w:b/>
                  <w:color w:val="auto"/>
                </w:rPr>
                <w:t>Caribbean</w:t>
              </w:r>
            </w:smartTag>
          </w:p>
        </w:tc>
      </w:tr>
      <w:tr w:rsidR="00B752E4" w:rsidRPr="005914A2" w14:paraId="4B07C061" w14:textId="77777777">
        <w:tc>
          <w:tcPr>
            <w:tcW w:w="2160" w:type="dxa"/>
            <w:tcBorders>
              <w:top w:val="single" w:sz="6" w:space="0" w:color="auto"/>
              <w:left w:val="single" w:sz="6" w:space="0" w:color="auto"/>
              <w:bottom w:val="single" w:sz="6" w:space="0" w:color="auto"/>
              <w:right w:val="single" w:sz="6" w:space="0" w:color="auto"/>
            </w:tcBorders>
          </w:tcPr>
          <w:p w14:paraId="4118CE39" w14:textId="77777777" w:rsidR="00B752E4" w:rsidRPr="005914A2" w:rsidRDefault="00B752E4">
            <w:pPr>
              <w:pStyle w:val="FORMDATA"/>
              <w:rPr>
                <w:b/>
                <w:color w:val="auto"/>
              </w:rPr>
            </w:pPr>
            <w:r w:rsidRPr="005914A2">
              <w:rPr>
                <w:b/>
                <w:color w:val="auto"/>
              </w:rPr>
              <w:t>LANO</w:t>
            </w:r>
          </w:p>
        </w:tc>
        <w:tc>
          <w:tcPr>
            <w:tcW w:w="4050" w:type="dxa"/>
            <w:tcBorders>
              <w:top w:val="single" w:sz="6" w:space="0" w:color="auto"/>
              <w:left w:val="single" w:sz="6" w:space="0" w:color="auto"/>
              <w:bottom w:val="single" w:sz="6" w:space="0" w:color="auto"/>
              <w:right w:val="single" w:sz="6" w:space="0" w:color="auto"/>
            </w:tcBorders>
          </w:tcPr>
          <w:p w14:paraId="6FAC3573" w14:textId="77777777" w:rsidR="00B752E4" w:rsidRPr="005914A2" w:rsidRDefault="00B752E4">
            <w:pPr>
              <w:pStyle w:val="FORMDATA"/>
              <w:rPr>
                <w:b/>
                <w:color w:val="auto"/>
              </w:rPr>
            </w:pPr>
            <w:r w:rsidRPr="005914A2">
              <w:rPr>
                <w:b/>
                <w:color w:val="auto"/>
              </w:rPr>
              <w:t>Listed Address House Number</w:t>
            </w:r>
          </w:p>
        </w:tc>
        <w:tc>
          <w:tcPr>
            <w:tcW w:w="2610" w:type="dxa"/>
            <w:tcBorders>
              <w:top w:val="single" w:sz="6" w:space="0" w:color="auto"/>
              <w:left w:val="single" w:sz="6" w:space="0" w:color="auto"/>
              <w:bottom w:val="single" w:sz="6" w:space="0" w:color="auto"/>
              <w:right w:val="single" w:sz="6" w:space="0" w:color="auto"/>
            </w:tcBorders>
          </w:tcPr>
          <w:p w14:paraId="3C8B6753" w14:textId="77777777" w:rsidR="00B752E4" w:rsidRPr="005914A2" w:rsidRDefault="00B752E4">
            <w:pPr>
              <w:pStyle w:val="FORMDATA"/>
              <w:rPr>
                <w:b/>
                <w:color w:val="auto"/>
              </w:rPr>
            </w:pPr>
            <w:r w:rsidRPr="005914A2">
              <w:rPr>
                <w:b/>
                <w:color w:val="auto"/>
              </w:rPr>
              <w:t>1312</w:t>
            </w:r>
          </w:p>
        </w:tc>
      </w:tr>
      <w:tr w:rsidR="00B752E4" w:rsidRPr="005914A2" w14:paraId="59B12427" w14:textId="77777777">
        <w:tc>
          <w:tcPr>
            <w:tcW w:w="2160" w:type="dxa"/>
            <w:tcBorders>
              <w:top w:val="single" w:sz="6" w:space="0" w:color="auto"/>
              <w:left w:val="single" w:sz="6" w:space="0" w:color="auto"/>
              <w:bottom w:val="single" w:sz="6" w:space="0" w:color="auto"/>
              <w:right w:val="single" w:sz="6" w:space="0" w:color="auto"/>
            </w:tcBorders>
          </w:tcPr>
          <w:p w14:paraId="036C324B" w14:textId="77777777" w:rsidR="00B752E4" w:rsidRPr="005914A2" w:rsidRDefault="00B752E4">
            <w:pPr>
              <w:pStyle w:val="FORMDATA"/>
              <w:rPr>
                <w:b/>
                <w:color w:val="auto"/>
              </w:rPr>
            </w:pPr>
            <w:r w:rsidRPr="005914A2">
              <w:rPr>
                <w:b/>
                <w:color w:val="auto"/>
              </w:rPr>
              <w:t>LASN</w:t>
            </w:r>
          </w:p>
        </w:tc>
        <w:tc>
          <w:tcPr>
            <w:tcW w:w="4050" w:type="dxa"/>
            <w:tcBorders>
              <w:top w:val="single" w:sz="6" w:space="0" w:color="auto"/>
              <w:left w:val="single" w:sz="6" w:space="0" w:color="auto"/>
              <w:bottom w:val="single" w:sz="6" w:space="0" w:color="auto"/>
              <w:right w:val="single" w:sz="6" w:space="0" w:color="auto"/>
            </w:tcBorders>
          </w:tcPr>
          <w:p w14:paraId="68D20DAF"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5D63D361" w14:textId="77777777" w:rsidR="00B752E4" w:rsidRPr="005914A2" w:rsidRDefault="00B752E4">
            <w:pPr>
              <w:pStyle w:val="FORMDATA"/>
              <w:rPr>
                <w:b/>
                <w:color w:val="auto"/>
              </w:rPr>
            </w:pPr>
            <w:r w:rsidRPr="005914A2">
              <w:rPr>
                <w:b/>
                <w:color w:val="auto"/>
              </w:rPr>
              <w:t>Bull</w:t>
            </w:r>
          </w:p>
        </w:tc>
      </w:tr>
      <w:tr w:rsidR="00B752E4" w:rsidRPr="005914A2" w14:paraId="4413394F" w14:textId="77777777">
        <w:tc>
          <w:tcPr>
            <w:tcW w:w="2160" w:type="dxa"/>
            <w:tcBorders>
              <w:top w:val="single" w:sz="6" w:space="0" w:color="auto"/>
              <w:left w:val="single" w:sz="6" w:space="0" w:color="auto"/>
              <w:bottom w:val="single" w:sz="6" w:space="0" w:color="auto"/>
              <w:right w:val="single" w:sz="6" w:space="0" w:color="auto"/>
            </w:tcBorders>
          </w:tcPr>
          <w:p w14:paraId="7BC4C5EE" w14:textId="77777777" w:rsidR="00B752E4" w:rsidRPr="005914A2" w:rsidRDefault="00B752E4">
            <w:pPr>
              <w:pStyle w:val="FORMDATA"/>
              <w:rPr>
                <w:b/>
                <w:color w:val="auto"/>
              </w:rPr>
            </w:pPr>
            <w:r w:rsidRPr="005914A2">
              <w:rPr>
                <w:b/>
                <w:color w:val="auto"/>
              </w:rPr>
              <w:t>LATH</w:t>
            </w:r>
          </w:p>
        </w:tc>
        <w:tc>
          <w:tcPr>
            <w:tcW w:w="4050" w:type="dxa"/>
            <w:tcBorders>
              <w:top w:val="single" w:sz="6" w:space="0" w:color="auto"/>
              <w:left w:val="single" w:sz="6" w:space="0" w:color="auto"/>
              <w:bottom w:val="single" w:sz="6" w:space="0" w:color="auto"/>
              <w:right w:val="single" w:sz="6" w:space="0" w:color="auto"/>
            </w:tcBorders>
          </w:tcPr>
          <w:p w14:paraId="46EA2C87"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20BB14A1" w14:textId="77777777" w:rsidR="00B752E4" w:rsidRPr="005914A2" w:rsidRDefault="00B752E4">
            <w:pPr>
              <w:pStyle w:val="FORMDATA"/>
              <w:rPr>
                <w:b/>
                <w:color w:val="auto"/>
              </w:rPr>
            </w:pPr>
            <w:r w:rsidRPr="005914A2">
              <w:rPr>
                <w:b/>
                <w:color w:val="auto"/>
              </w:rPr>
              <w:t>St</w:t>
            </w:r>
          </w:p>
        </w:tc>
      </w:tr>
      <w:tr w:rsidR="00B752E4" w:rsidRPr="005914A2" w14:paraId="4632CA27"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08A56DB" w14:textId="77777777" w:rsidR="00B752E4" w:rsidRPr="005914A2" w:rsidRDefault="00B752E4">
            <w:pPr>
              <w:pStyle w:val="Heading5"/>
              <w:rPr>
                <w:rFonts w:cs="Arial"/>
                <w:color w:val="auto"/>
                <w:szCs w:val="24"/>
              </w:rPr>
            </w:pPr>
            <w:r w:rsidRPr="005914A2">
              <w:rPr>
                <w:rFonts w:cs="Arial"/>
                <w:color w:val="auto"/>
                <w:szCs w:val="24"/>
              </w:rPr>
              <w:t>Directory Delivery</w:t>
            </w:r>
          </w:p>
        </w:tc>
      </w:tr>
      <w:tr w:rsidR="00B752E4" w:rsidRPr="005914A2" w14:paraId="0F8E141A" w14:textId="77777777">
        <w:tc>
          <w:tcPr>
            <w:tcW w:w="2160" w:type="dxa"/>
            <w:tcBorders>
              <w:top w:val="single" w:sz="6" w:space="0" w:color="auto"/>
              <w:left w:val="single" w:sz="6" w:space="0" w:color="auto"/>
              <w:bottom w:val="single" w:sz="6" w:space="0" w:color="auto"/>
              <w:right w:val="single" w:sz="6" w:space="0" w:color="auto"/>
            </w:tcBorders>
          </w:tcPr>
          <w:p w14:paraId="258215A8" w14:textId="77777777" w:rsidR="00B752E4" w:rsidRPr="005914A2" w:rsidRDefault="00B752E4">
            <w:pPr>
              <w:pStyle w:val="FORMDATA"/>
              <w:rPr>
                <w:b/>
                <w:color w:val="auto"/>
              </w:rPr>
            </w:pPr>
            <w:r w:rsidRPr="005914A2">
              <w:rPr>
                <w:b/>
                <w:color w:val="auto"/>
              </w:rPr>
              <w:t>DACT</w:t>
            </w:r>
          </w:p>
        </w:tc>
        <w:tc>
          <w:tcPr>
            <w:tcW w:w="4050" w:type="dxa"/>
            <w:tcBorders>
              <w:top w:val="single" w:sz="6" w:space="0" w:color="auto"/>
              <w:left w:val="single" w:sz="6" w:space="0" w:color="auto"/>
              <w:bottom w:val="single" w:sz="6" w:space="0" w:color="auto"/>
              <w:right w:val="single" w:sz="6" w:space="0" w:color="auto"/>
            </w:tcBorders>
          </w:tcPr>
          <w:p w14:paraId="0A859F8F" w14:textId="77777777" w:rsidR="00B752E4" w:rsidRPr="005914A2" w:rsidRDefault="00B752E4">
            <w:pPr>
              <w:pStyle w:val="FORMDATA"/>
              <w:rPr>
                <w:b/>
                <w:color w:val="auto"/>
              </w:rPr>
            </w:pPr>
            <w:r w:rsidRPr="005914A2">
              <w:rPr>
                <w:b/>
                <w:color w:val="auto"/>
              </w:rPr>
              <w:t>Delivery Activity</w:t>
            </w:r>
          </w:p>
        </w:tc>
        <w:tc>
          <w:tcPr>
            <w:tcW w:w="2610" w:type="dxa"/>
            <w:tcBorders>
              <w:top w:val="single" w:sz="6" w:space="0" w:color="auto"/>
              <w:left w:val="single" w:sz="6" w:space="0" w:color="auto"/>
              <w:bottom w:val="single" w:sz="6" w:space="0" w:color="auto"/>
              <w:right w:val="single" w:sz="6" w:space="0" w:color="auto"/>
            </w:tcBorders>
          </w:tcPr>
          <w:p w14:paraId="4346D60A" w14:textId="77777777" w:rsidR="00B752E4" w:rsidRPr="005914A2" w:rsidRDefault="00B752E4">
            <w:pPr>
              <w:pStyle w:val="FORMDATA"/>
              <w:rPr>
                <w:b/>
                <w:color w:val="auto"/>
              </w:rPr>
            </w:pPr>
            <w:r w:rsidRPr="005914A2">
              <w:rPr>
                <w:b/>
                <w:color w:val="auto"/>
              </w:rPr>
              <w:t>N</w:t>
            </w:r>
          </w:p>
        </w:tc>
      </w:tr>
      <w:tr w:rsidR="00B752E4" w:rsidRPr="005914A2" w14:paraId="58214BF4" w14:textId="77777777">
        <w:tc>
          <w:tcPr>
            <w:tcW w:w="2160" w:type="dxa"/>
            <w:tcBorders>
              <w:top w:val="single" w:sz="6" w:space="0" w:color="auto"/>
              <w:left w:val="single" w:sz="6" w:space="0" w:color="auto"/>
              <w:bottom w:val="single" w:sz="6" w:space="0" w:color="auto"/>
              <w:right w:val="single" w:sz="6" w:space="0" w:color="auto"/>
            </w:tcBorders>
          </w:tcPr>
          <w:p w14:paraId="58A5F473" w14:textId="77777777" w:rsidR="00B752E4" w:rsidRPr="005914A2" w:rsidRDefault="00B752E4">
            <w:pPr>
              <w:pStyle w:val="FORMDATA"/>
              <w:rPr>
                <w:b/>
                <w:color w:val="auto"/>
              </w:rPr>
            </w:pPr>
            <w:r w:rsidRPr="005914A2">
              <w:rPr>
                <w:b/>
                <w:color w:val="auto"/>
              </w:rPr>
              <w:t>NAME</w:t>
            </w:r>
          </w:p>
        </w:tc>
        <w:tc>
          <w:tcPr>
            <w:tcW w:w="4050" w:type="dxa"/>
            <w:tcBorders>
              <w:top w:val="single" w:sz="6" w:space="0" w:color="auto"/>
              <w:left w:val="single" w:sz="6" w:space="0" w:color="auto"/>
              <w:bottom w:val="single" w:sz="6" w:space="0" w:color="auto"/>
              <w:right w:val="single" w:sz="6" w:space="0" w:color="auto"/>
            </w:tcBorders>
          </w:tcPr>
          <w:p w14:paraId="719FB2CC"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6" w:space="0" w:color="auto"/>
              <w:right w:val="single" w:sz="6" w:space="0" w:color="auto"/>
            </w:tcBorders>
          </w:tcPr>
          <w:p w14:paraId="169B1FD7" w14:textId="77777777" w:rsidR="00B752E4" w:rsidRPr="005914A2" w:rsidRDefault="00B752E4">
            <w:pPr>
              <w:pStyle w:val="FORMDATA"/>
              <w:rPr>
                <w:b/>
                <w:color w:val="auto"/>
              </w:rPr>
            </w:pPr>
            <w:smartTag w:uri="urn:schemas-microsoft-com:office:smarttags" w:element="place">
              <w:r w:rsidRPr="005914A2">
                <w:rPr>
                  <w:b/>
                  <w:color w:val="auto"/>
                </w:rPr>
                <w:t>Caribbean</w:t>
              </w:r>
            </w:smartTag>
            <w:r w:rsidRPr="005914A2">
              <w:rPr>
                <w:b/>
                <w:color w:val="auto"/>
              </w:rPr>
              <w:t xml:space="preserve"> Pirates</w:t>
            </w:r>
          </w:p>
        </w:tc>
      </w:tr>
      <w:tr w:rsidR="00B752E4" w:rsidRPr="005914A2" w14:paraId="289311FE" w14:textId="77777777">
        <w:tc>
          <w:tcPr>
            <w:tcW w:w="2160" w:type="dxa"/>
            <w:tcBorders>
              <w:top w:val="single" w:sz="6" w:space="0" w:color="auto"/>
              <w:left w:val="single" w:sz="6" w:space="0" w:color="auto"/>
              <w:bottom w:val="single" w:sz="6" w:space="0" w:color="auto"/>
              <w:right w:val="single" w:sz="6" w:space="0" w:color="auto"/>
            </w:tcBorders>
          </w:tcPr>
          <w:p w14:paraId="106BA91C" w14:textId="77777777" w:rsidR="00B752E4" w:rsidRPr="005914A2" w:rsidRDefault="00B752E4">
            <w:pPr>
              <w:pStyle w:val="FORMDATA"/>
              <w:rPr>
                <w:b/>
                <w:color w:val="auto"/>
              </w:rPr>
            </w:pPr>
            <w:r w:rsidRPr="005914A2">
              <w:rPr>
                <w:b/>
                <w:color w:val="auto"/>
              </w:rPr>
              <w:t>DDANO</w:t>
            </w:r>
          </w:p>
        </w:tc>
        <w:tc>
          <w:tcPr>
            <w:tcW w:w="4050" w:type="dxa"/>
            <w:tcBorders>
              <w:top w:val="single" w:sz="6" w:space="0" w:color="auto"/>
              <w:left w:val="single" w:sz="6" w:space="0" w:color="auto"/>
              <w:bottom w:val="single" w:sz="6" w:space="0" w:color="auto"/>
              <w:right w:val="single" w:sz="6" w:space="0" w:color="auto"/>
            </w:tcBorders>
          </w:tcPr>
          <w:p w14:paraId="0D434601" w14:textId="77777777" w:rsidR="00B752E4" w:rsidRPr="005914A2" w:rsidRDefault="00B752E4">
            <w:pPr>
              <w:pStyle w:val="FORMDATA"/>
              <w:rPr>
                <w:b/>
                <w:color w:val="auto"/>
              </w:rPr>
            </w:pPr>
            <w:r w:rsidRPr="005914A2">
              <w:rPr>
                <w:b/>
                <w:color w:val="auto"/>
              </w:rPr>
              <w:t>Delivery Address Number</w:t>
            </w:r>
          </w:p>
        </w:tc>
        <w:tc>
          <w:tcPr>
            <w:tcW w:w="2610" w:type="dxa"/>
            <w:tcBorders>
              <w:top w:val="single" w:sz="6" w:space="0" w:color="auto"/>
              <w:left w:val="single" w:sz="6" w:space="0" w:color="auto"/>
              <w:bottom w:val="single" w:sz="6" w:space="0" w:color="auto"/>
              <w:right w:val="single" w:sz="6" w:space="0" w:color="auto"/>
            </w:tcBorders>
          </w:tcPr>
          <w:p w14:paraId="68E15BFE" w14:textId="77777777" w:rsidR="00B752E4" w:rsidRPr="005914A2" w:rsidRDefault="00B752E4">
            <w:pPr>
              <w:pStyle w:val="FORMDATA"/>
              <w:rPr>
                <w:b/>
                <w:color w:val="auto"/>
              </w:rPr>
            </w:pPr>
            <w:r w:rsidRPr="005914A2">
              <w:rPr>
                <w:b/>
                <w:color w:val="auto"/>
              </w:rPr>
              <w:t>1312</w:t>
            </w:r>
          </w:p>
        </w:tc>
      </w:tr>
      <w:tr w:rsidR="00B752E4" w:rsidRPr="005914A2" w14:paraId="6543A8E1" w14:textId="77777777">
        <w:tc>
          <w:tcPr>
            <w:tcW w:w="2160" w:type="dxa"/>
            <w:tcBorders>
              <w:top w:val="single" w:sz="6" w:space="0" w:color="auto"/>
              <w:left w:val="single" w:sz="6" w:space="0" w:color="auto"/>
              <w:bottom w:val="single" w:sz="6" w:space="0" w:color="auto"/>
              <w:right w:val="single" w:sz="6" w:space="0" w:color="auto"/>
            </w:tcBorders>
          </w:tcPr>
          <w:p w14:paraId="2D25F446" w14:textId="77777777" w:rsidR="00B752E4" w:rsidRPr="005914A2" w:rsidRDefault="00B752E4">
            <w:pPr>
              <w:pStyle w:val="FORMDATA"/>
              <w:rPr>
                <w:b/>
                <w:color w:val="auto"/>
              </w:rPr>
            </w:pPr>
            <w:r w:rsidRPr="005914A2">
              <w:rPr>
                <w:b/>
                <w:color w:val="auto"/>
              </w:rPr>
              <w:t>DDASN</w:t>
            </w:r>
          </w:p>
        </w:tc>
        <w:tc>
          <w:tcPr>
            <w:tcW w:w="4050" w:type="dxa"/>
            <w:tcBorders>
              <w:top w:val="single" w:sz="6" w:space="0" w:color="auto"/>
              <w:left w:val="single" w:sz="6" w:space="0" w:color="auto"/>
              <w:bottom w:val="single" w:sz="6" w:space="0" w:color="auto"/>
              <w:right w:val="single" w:sz="6" w:space="0" w:color="auto"/>
            </w:tcBorders>
          </w:tcPr>
          <w:p w14:paraId="2418E158" w14:textId="77777777" w:rsidR="00B752E4" w:rsidRPr="005914A2" w:rsidRDefault="00B752E4">
            <w:pPr>
              <w:pStyle w:val="FORMDATA"/>
              <w:rPr>
                <w:b/>
                <w:color w:val="auto"/>
              </w:rPr>
            </w:pPr>
            <w:r w:rsidRPr="005914A2">
              <w:rPr>
                <w:b/>
                <w:color w:val="auto"/>
              </w:rPr>
              <w:t xml:space="preserve">Delivery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6989C47C" w14:textId="77777777" w:rsidR="00B752E4" w:rsidRPr="005914A2" w:rsidRDefault="00B752E4">
            <w:pPr>
              <w:pStyle w:val="FORMDATA"/>
              <w:rPr>
                <w:b/>
                <w:color w:val="auto"/>
              </w:rPr>
            </w:pPr>
            <w:r w:rsidRPr="005914A2">
              <w:rPr>
                <w:b/>
                <w:color w:val="auto"/>
              </w:rPr>
              <w:t>Bull</w:t>
            </w:r>
          </w:p>
        </w:tc>
      </w:tr>
      <w:tr w:rsidR="00B752E4" w:rsidRPr="005914A2" w14:paraId="2B3BCC6A" w14:textId="77777777">
        <w:tc>
          <w:tcPr>
            <w:tcW w:w="2160" w:type="dxa"/>
            <w:tcBorders>
              <w:top w:val="single" w:sz="6" w:space="0" w:color="auto"/>
              <w:left w:val="single" w:sz="6" w:space="0" w:color="auto"/>
              <w:bottom w:val="single" w:sz="6" w:space="0" w:color="auto"/>
              <w:right w:val="single" w:sz="6" w:space="0" w:color="auto"/>
            </w:tcBorders>
          </w:tcPr>
          <w:p w14:paraId="6FB2A5CA" w14:textId="77777777" w:rsidR="00B752E4" w:rsidRPr="005914A2" w:rsidRDefault="00B752E4">
            <w:pPr>
              <w:pStyle w:val="FORMDATA"/>
              <w:rPr>
                <w:b/>
                <w:color w:val="auto"/>
              </w:rPr>
            </w:pPr>
            <w:r w:rsidRPr="005914A2">
              <w:rPr>
                <w:b/>
                <w:color w:val="auto"/>
              </w:rPr>
              <w:t>DDATH</w:t>
            </w:r>
          </w:p>
        </w:tc>
        <w:tc>
          <w:tcPr>
            <w:tcW w:w="4050" w:type="dxa"/>
            <w:tcBorders>
              <w:top w:val="single" w:sz="6" w:space="0" w:color="auto"/>
              <w:left w:val="single" w:sz="6" w:space="0" w:color="auto"/>
              <w:bottom w:val="single" w:sz="6" w:space="0" w:color="auto"/>
              <w:right w:val="single" w:sz="6" w:space="0" w:color="auto"/>
            </w:tcBorders>
          </w:tcPr>
          <w:p w14:paraId="338F1F5C" w14:textId="77777777" w:rsidR="00B752E4" w:rsidRPr="005914A2" w:rsidRDefault="00B752E4">
            <w:pPr>
              <w:pStyle w:val="FORMDATA"/>
              <w:rPr>
                <w:b/>
                <w:color w:val="auto"/>
              </w:rPr>
            </w:pPr>
            <w:r w:rsidRPr="005914A2">
              <w:rPr>
                <w:b/>
                <w:color w:val="auto"/>
              </w:rPr>
              <w:t xml:space="preserve">Delivery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14B2D255" w14:textId="77777777" w:rsidR="00B752E4" w:rsidRPr="005914A2" w:rsidRDefault="00B752E4">
            <w:pPr>
              <w:pStyle w:val="FORMDATA"/>
              <w:rPr>
                <w:b/>
                <w:color w:val="auto"/>
              </w:rPr>
            </w:pPr>
            <w:r w:rsidRPr="005914A2">
              <w:rPr>
                <w:b/>
                <w:color w:val="auto"/>
              </w:rPr>
              <w:t>St</w:t>
            </w:r>
          </w:p>
        </w:tc>
      </w:tr>
      <w:tr w:rsidR="00B752E4" w:rsidRPr="005914A2" w14:paraId="325CCFEC" w14:textId="77777777">
        <w:tc>
          <w:tcPr>
            <w:tcW w:w="2160" w:type="dxa"/>
            <w:tcBorders>
              <w:top w:val="single" w:sz="6" w:space="0" w:color="auto"/>
              <w:left w:val="single" w:sz="6" w:space="0" w:color="auto"/>
              <w:bottom w:val="single" w:sz="6" w:space="0" w:color="auto"/>
              <w:right w:val="single" w:sz="6" w:space="0" w:color="auto"/>
            </w:tcBorders>
          </w:tcPr>
          <w:p w14:paraId="301DC790" w14:textId="77777777" w:rsidR="00B752E4" w:rsidRPr="005914A2" w:rsidRDefault="00B752E4">
            <w:pPr>
              <w:pStyle w:val="FORMDATA"/>
              <w:rPr>
                <w:b/>
                <w:color w:val="auto"/>
              </w:rPr>
            </w:pPr>
            <w:r w:rsidRPr="005914A2">
              <w:rPr>
                <w:b/>
                <w:color w:val="auto"/>
              </w:rPr>
              <w:t>CITY</w:t>
            </w:r>
          </w:p>
        </w:tc>
        <w:tc>
          <w:tcPr>
            <w:tcW w:w="4050" w:type="dxa"/>
            <w:tcBorders>
              <w:top w:val="single" w:sz="6" w:space="0" w:color="auto"/>
              <w:left w:val="single" w:sz="6" w:space="0" w:color="auto"/>
              <w:bottom w:val="single" w:sz="6" w:space="0" w:color="auto"/>
              <w:right w:val="single" w:sz="6" w:space="0" w:color="auto"/>
            </w:tcBorders>
          </w:tcPr>
          <w:p w14:paraId="017DBCFA" w14:textId="77777777" w:rsidR="00B752E4" w:rsidRPr="005914A2" w:rsidRDefault="00B752E4">
            <w:pPr>
              <w:pStyle w:val="FORMDATA"/>
              <w:rPr>
                <w:b/>
                <w:color w:val="auto"/>
              </w:rPr>
            </w:pPr>
            <w:r w:rsidRPr="005914A2">
              <w:rPr>
                <w:b/>
                <w:color w:val="auto"/>
              </w:rPr>
              <w:t>City</w:t>
            </w:r>
          </w:p>
        </w:tc>
        <w:tc>
          <w:tcPr>
            <w:tcW w:w="2610" w:type="dxa"/>
            <w:tcBorders>
              <w:top w:val="single" w:sz="6" w:space="0" w:color="auto"/>
              <w:left w:val="single" w:sz="6" w:space="0" w:color="auto"/>
              <w:bottom w:val="single" w:sz="6" w:space="0" w:color="auto"/>
              <w:right w:val="single" w:sz="6" w:space="0" w:color="auto"/>
            </w:tcBorders>
          </w:tcPr>
          <w:p w14:paraId="4FC7783E" w14:textId="77777777" w:rsidR="00B752E4" w:rsidRPr="005914A2" w:rsidRDefault="00B752E4">
            <w:pPr>
              <w:pStyle w:val="FORMDATA"/>
              <w:rPr>
                <w:b/>
                <w:color w:val="auto"/>
              </w:rPr>
            </w:pPr>
            <w:smartTag w:uri="urn:schemas-microsoft-com:office:smarttags" w:element="place">
              <w:smartTag w:uri="urn:schemas-microsoft-com:office:smarttags" w:element="City">
                <w:r w:rsidRPr="005914A2">
                  <w:rPr>
                    <w:b/>
                    <w:color w:val="auto"/>
                  </w:rPr>
                  <w:t>Savannah</w:t>
                </w:r>
              </w:smartTag>
            </w:smartTag>
          </w:p>
        </w:tc>
      </w:tr>
      <w:tr w:rsidR="00B752E4" w:rsidRPr="005914A2" w14:paraId="3A8B03F5" w14:textId="77777777">
        <w:tc>
          <w:tcPr>
            <w:tcW w:w="2160" w:type="dxa"/>
            <w:tcBorders>
              <w:top w:val="single" w:sz="6" w:space="0" w:color="auto"/>
              <w:left w:val="single" w:sz="6" w:space="0" w:color="auto"/>
              <w:bottom w:val="single" w:sz="6" w:space="0" w:color="auto"/>
              <w:right w:val="single" w:sz="6" w:space="0" w:color="auto"/>
            </w:tcBorders>
          </w:tcPr>
          <w:p w14:paraId="2DA1572B" w14:textId="77777777" w:rsidR="00B752E4" w:rsidRPr="005914A2" w:rsidRDefault="00B752E4">
            <w:pPr>
              <w:pStyle w:val="FORMDATA"/>
              <w:rPr>
                <w:b/>
                <w:color w:val="auto"/>
              </w:rPr>
            </w:pPr>
            <w:r w:rsidRPr="005914A2">
              <w:rPr>
                <w:b/>
                <w:color w:val="auto"/>
              </w:rPr>
              <w:t>STATE</w:t>
            </w:r>
          </w:p>
        </w:tc>
        <w:tc>
          <w:tcPr>
            <w:tcW w:w="4050" w:type="dxa"/>
            <w:tcBorders>
              <w:top w:val="single" w:sz="6" w:space="0" w:color="auto"/>
              <w:left w:val="single" w:sz="6" w:space="0" w:color="auto"/>
              <w:bottom w:val="single" w:sz="6" w:space="0" w:color="auto"/>
              <w:right w:val="single" w:sz="6" w:space="0" w:color="auto"/>
            </w:tcBorders>
          </w:tcPr>
          <w:p w14:paraId="2199DC92" w14:textId="77777777" w:rsidR="00B752E4" w:rsidRPr="005914A2" w:rsidRDefault="00B752E4">
            <w:pPr>
              <w:pStyle w:val="FORMDATA"/>
              <w:rPr>
                <w:b/>
                <w:color w:val="auto"/>
              </w:rPr>
            </w:pPr>
            <w:r w:rsidRPr="005914A2">
              <w:rPr>
                <w:b/>
                <w:color w:val="auto"/>
              </w:rPr>
              <w:t>State/Province</w:t>
            </w:r>
          </w:p>
        </w:tc>
        <w:tc>
          <w:tcPr>
            <w:tcW w:w="2610" w:type="dxa"/>
            <w:tcBorders>
              <w:top w:val="single" w:sz="6" w:space="0" w:color="auto"/>
              <w:left w:val="single" w:sz="6" w:space="0" w:color="auto"/>
              <w:bottom w:val="single" w:sz="6" w:space="0" w:color="auto"/>
              <w:right w:val="single" w:sz="6" w:space="0" w:color="auto"/>
            </w:tcBorders>
          </w:tcPr>
          <w:p w14:paraId="26AF9F9D" w14:textId="77777777" w:rsidR="00B752E4" w:rsidRPr="005914A2" w:rsidRDefault="00B752E4">
            <w:pPr>
              <w:pStyle w:val="FORMDATA"/>
              <w:rPr>
                <w:b/>
                <w:color w:val="auto"/>
              </w:rPr>
            </w:pPr>
            <w:r w:rsidRPr="005914A2">
              <w:rPr>
                <w:b/>
                <w:color w:val="auto"/>
              </w:rPr>
              <w:t>GA</w:t>
            </w:r>
          </w:p>
        </w:tc>
      </w:tr>
      <w:tr w:rsidR="00B752E4" w:rsidRPr="005914A2" w14:paraId="4BB56C62" w14:textId="77777777">
        <w:tc>
          <w:tcPr>
            <w:tcW w:w="2160" w:type="dxa"/>
            <w:tcBorders>
              <w:top w:val="single" w:sz="6" w:space="0" w:color="auto"/>
              <w:left w:val="single" w:sz="6" w:space="0" w:color="auto"/>
              <w:bottom w:val="single" w:sz="6" w:space="0" w:color="auto"/>
              <w:right w:val="single" w:sz="6" w:space="0" w:color="auto"/>
            </w:tcBorders>
          </w:tcPr>
          <w:p w14:paraId="02239125" w14:textId="77777777" w:rsidR="00B752E4" w:rsidRPr="005914A2" w:rsidRDefault="00B752E4">
            <w:pPr>
              <w:pStyle w:val="FORMDATA"/>
              <w:rPr>
                <w:b/>
                <w:color w:val="auto"/>
              </w:rPr>
            </w:pPr>
            <w:r w:rsidRPr="005914A2">
              <w:rPr>
                <w:b/>
                <w:color w:val="auto"/>
              </w:rPr>
              <w:t>ZIP</w:t>
            </w:r>
          </w:p>
        </w:tc>
        <w:tc>
          <w:tcPr>
            <w:tcW w:w="4050" w:type="dxa"/>
            <w:tcBorders>
              <w:top w:val="single" w:sz="6" w:space="0" w:color="auto"/>
              <w:left w:val="single" w:sz="6" w:space="0" w:color="auto"/>
              <w:bottom w:val="single" w:sz="6" w:space="0" w:color="auto"/>
              <w:right w:val="single" w:sz="6" w:space="0" w:color="auto"/>
            </w:tcBorders>
          </w:tcPr>
          <w:p w14:paraId="2983E254" w14:textId="77777777" w:rsidR="00B752E4" w:rsidRPr="005914A2" w:rsidRDefault="00B752E4">
            <w:pPr>
              <w:pStyle w:val="FORMDATA"/>
              <w:rPr>
                <w:b/>
                <w:color w:val="auto"/>
              </w:rPr>
            </w:pPr>
            <w:r w:rsidRPr="005914A2">
              <w:rPr>
                <w:b/>
                <w:color w:val="auto"/>
              </w:rPr>
              <w:t>Zip/Postal Code</w:t>
            </w:r>
          </w:p>
        </w:tc>
        <w:tc>
          <w:tcPr>
            <w:tcW w:w="2610" w:type="dxa"/>
            <w:tcBorders>
              <w:top w:val="single" w:sz="6" w:space="0" w:color="auto"/>
              <w:left w:val="single" w:sz="6" w:space="0" w:color="auto"/>
              <w:bottom w:val="single" w:sz="6" w:space="0" w:color="auto"/>
              <w:right w:val="single" w:sz="6" w:space="0" w:color="auto"/>
            </w:tcBorders>
          </w:tcPr>
          <w:p w14:paraId="438E7899" w14:textId="77777777" w:rsidR="00B752E4" w:rsidRPr="005914A2" w:rsidRDefault="00B752E4">
            <w:pPr>
              <w:pStyle w:val="FORMDATA"/>
              <w:rPr>
                <w:b/>
                <w:color w:val="auto"/>
              </w:rPr>
            </w:pPr>
            <w:r w:rsidRPr="005914A2">
              <w:rPr>
                <w:b/>
                <w:color w:val="auto"/>
              </w:rPr>
              <w:t>31401</w:t>
            </w:r>
          </w:p>
        </w:tc>
      </w:tr>
      <w:tr w:rsidR="00B752E4" w:rsidRPr="005914A2" w14:paraId="26FD34B6" w14:textId="77777777">
        <w:tc>
          <w:tcPr>
            <w:tcW w:w="2160" w:type="dxa"/>
            <w:tcBorders>
              <w:top w:val="single" w:sz="6" w:space="0" w:color="auto"/>
              <w:left w:val="single" w:sz="6" w:space="0" w:color="auto"/>
              <w:bottom w:val="single" w:sz="6" w:space="0" w:color="auto"/>
              <w:right w:val="single" w:sz="6" w:space="0" w:color="auto"/>
            </w:tcBorders>
          </w:tcPr>
          <w:p w14:paraId="0A0BCD89" w14:textId="77777777" w:rsidR="00B752E4" w:rsidRPr="005914A2" w:rsidRDefault="00B752E4">
            <w:pPr>
              <w:pStyle w:val="FORMDATA"/>
              <w:rPr>
                <w:b/>
                <w:color w:val="auto"/>
              </w:rPr>
            </w:pPr>
            <w:r w:rsidRPr="005914A2">
              <w:rPr>
                <w:b/>
                <w:color w:val="auto"/>
              </w:rPr>
              <w:t>DIRTYP</w:t>
            </w:r>
          </w:p>
        </w:tc>
        <w:tc>
          <w:tcPr>
            <w:tcW w:w="4050" w:type="dxa"/>
            <w:tcBorders>
              <w:top w:val="single" w:sz="6" w:space="0" w:color="auto"/>
              <w:left w:val="single" w:sz="6" w:space="0" w:color="auto"/>
              <w:bottom w:val="single" w:sz="6" w:space="0" w:color="auto"/>
              <w:right w:val="single" w:sz="6" w:space="0" w:color="auto"/>
            </w:tcBorders>
          </w:tcPr>
          <w:p w14:paraId="01D8C3C2" w14:textId="77777777" w:rsidR="00B752E4" w:rsidRPr="005914A2" w:rsidRDefault="00B752E4">
            <w:pPr>
              <w:pStyle w:val="FORMDATA"/>
              <w:rPr>
                <w:b/>
                <w:color w:val="auto"/>
              </w:rPr>
            </w:pPr>
            <w:r w:rsidRPr="005914A2">
              <w:rPr>
                <w:b/>
                <w:color w:val="auto"/>
              </w:rPr>
              <w:t>Directory ID Type</w:t>
            </w:r>
          </w:p>
        </w:tc>
        <w:tc>
          <w:tcPr>
            <w:tcW w:w="2610" w:type="dxa"/>
            <w:tcBorders>
              <w:top w:val="single" w:sz="6" w:space="0" w:color="auto"/>
              <w:left w:val="single" w:sz="6" w:space="0" w:color="auto"/>
              <w:bottom w:val="single" w:sz="6" w:space="0" w:color="auto"/>
              <w:right w:val="single" w:sz="6" w:space="0" w:color="auto"/>
            </w:tcBorders>
          </w:tcPr>
          <w:p w14:paraId="73DAABC9" w14:textId="77777777" w:rsidR="00B752E4" w:rsidRPr="005914A2" w:rsidRDefault="00B752E4">
            <w:pPr>
              <w:pStyle w:val="FORMDATA"/>
              <w:rPr>
                <w:b/>
                <w:color w:val="auto"/>
              </w:rPr>
            </w:pPr>
            <w:r w:rsidRPr="005914A2">
              <w:rPr>
                <w:b/>
                <w:color w:val="auto"/>
              </w:rPr>
              <w:t>B</w:t>
            </w:r>
          </w:p>
        </w:tc>
      </w:tr>
      <w:tr w:rsidR="00B752E4" w:rsidRPr="005914A2" w14:paraId="42C2B0D3" w14:textId="77777777">
        <w:tc>
          <w:tcPr>
            <w:tcW w:w="2160" w:type="dxa"/>
            <w:tcBorders>
              <w:top w:val="single" w:sz="6" w:space="0" w:color="auto"/>
              <w:left w:val="single" w:sz="6" w:space="0" w:color="auto"/>
              <w:bottom w:val="single" w:sz="6" w:space="0" w:color="auto"/>
              <w:right w:val="single" w:sz="6" w:space="0" w:color="auto"/>
            </w:tcBorders>
          </w:tcPr>
          <w:p w14:paraId="5ADBE9E1" w14:textId="77777777" w:rsidR="00B752E4" w:rsidRPr="005914A2" w:rsidRDefault="00B752E4">
            <w:pPr>
              <w:pStyle w:val="FORMDATA"/>
              <w:rPr>
                <w:b/>
                <w:color w:val="auto"/>
              </w:rPr>
            </w:pPr>
            <w:r w:rsidRPr="005914A2">
              <w:rPr>
                <w:b/>
                <w:color w:val="auto"/>
              </w:rPr>
              <w:t>DIRQTYA</w:t>
            </w:r>
          </w:p>
        </w:tc>
        <w:tc>
          <w:tcPr>
            <w:tcW w:w="4050" w:type="dxa"/>
            <w:tcBorders>
              <w:top w:val="single" w:sz="6" w:space="0" w:color="auto"/>
              <w:left w:val="single" w:sz="6" w:space="0" w:color="auto"/>
              <w:bottom w:val="single" w:sz="6" w:space="0" w:color="auto"/>
              <w:right w:val="single" w:sz="6" w:space="0" w:color="auto"/>
            </w:tcBorders>
          </w:tcPr>
          <w:p w14:paraId="41A84CAE" w14:textId="77777777" w:rsidR="00B752E4" w:rsidRPr="005914A2" w:rsidRDefault="00B752E4">
            <w:pPr>
              <w:pStyle w:val="FORMDATA"/>
              <w:rPr>
                <w:b/>
                <w:color w:val="auto"/>
              </w:rPr>
            </w:pPr>
            <w:r w:rsidRPr="005914A2">
              <w:rPr>
                <w:b/>
                <w:color w:val="auto"/>
              </w:rPr>
              <w:t>Number of Directories for Annual Delivery</w:t>
            </w:r>
          </w:p>
        </w:tc>
        <w:tc>
          <w:tcPr>
            <w:tcW w:w="2610" w:type="dxa"/>
            <w:tcBorders>
              <w:top w:val="single" w:sz="6" w:space="0" w:color="auto"/>
              <w:left w:val="single" w:sz="6" w:space="0" w:color="auto"/>
              <w:bottom w:val="single" w:sz="6" w:space="0" w:color="auto"/>
              <w:right w:val="single" w:sz="6" w:space="0" w:color="auto"/>
            </w:tcBorders>
          </w:tcPr>
          <w:p w14:paraId="70929749" w14:textId="77777777" w:rsidR="00B752E4" w:rsidRPr="005914A2" w:rsidRDefault="00B752E4">
            <w:pPr>
              <w:pStyle w:val="FORMDATA"/>
              <w:rPr>
                <w:b/>
                <w:color w:val="auto"/>
              </w:rPr>
            </w:pPr>
            <w:r w:rsidRPr="005914A2">
              <w:rPr>
                <w:b/>
                <w:color w:val="auto"/>
              </w:rPr>
              <w:t>1</w:t>
            </w:r>
          </w:p>
        </w:tc>
      </w:tr>
      <w:tr w:rsidR="00B752E4" w:rsidRPr="005914A2" w14:paraId="08769762"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4206584F"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5914A2" w14:paraId="61660A43"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489A456C"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5914A2" w14:paraId="567BBA5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2A497DD" w14:textId="77777777" w:rsidR="00B752E4" w:rsidRPr="005914A2" w:rsidRDefault="00B752E4">
            <w:pPr>
              <w:pStyle w:val="FORMDATA"/>
              <w:rPr>
                <w:b/>
                <w:color w:val="auto"/>
                <w:lang w:val="fr-FR"/>
              </w:rPr>
            </w:pPr>
            <w:r w:rsidRPr="005914A2">
              <w:rPr>
                <w:b/>
                <w:color w:val="auto"/>
                <w:lang w:val="fr-FR"/>
              </w:rPr>
              <w:t>PQTY</w:t>
            </w:r>
          </w:p>
        </w:tc>
        <w:tc>
          <w:tcPr>
            <w:tcW w:w="4050" w:type="dxa"/>
            <w:tcBorders>
              <w:top w:val="single" w:sz="6" w:space="0" w:color="auto"/>
              <w:left w:val="single" w:sz="6" w:space="0" w:color="auto"/>
              <w:bottom w:val="single" w:sz="6" w:space="0" w:color="auto"/>
              <w:right w:val="single" w:sz="6" w:space="0" w:color="auto"/>
            </w:tcBorders>
          </w:tcPr>
          <w:p w14:paraId="1F62C5DD" w14:textId="77777777" w:rsidR="00B752E4" w:rsidRPr="005914A2" w:rsidRDefault="00B752E4">
            <w:pPr>
              <w:pStyle w:val="FORMDATA"/>
              <w:rPr>
                <w:b/>
                <w:color w:val="auto"/>
                <w:lang w:val="fr-FR"/>
              </w:rPr>
            </w:pPr>
            <w:r w:rsidRPr="005914A2">
              <w:rPr>
                <w:b/>
                <w:color w:val="auto"/>
                <w:lang w:val="fr-FR"/>
              </w:rPr>
              <w:t>Port Quantity</w:t>
            </w:r>
          </w:p>
        </w:tc>
        <w:tc>
          <w:tcPr>
            <w:tcW w:w="2610" w:type="dxa"/>
            <w:tcBorders>
              <w:top w:val="single" w:sz="6" w:space="0" w:color="auto"/>
              <w:left w:val="single" w:sz="6" w:space="0" w:color="auto"/>
              <w:bottom w:val="single" w:sz="6" w:space="0" w:color="auto"/>
              <w:right w:val="single" w:sz="6" w:space="0" w:color="auto"/>
            </w:tcBorders>
          </w:tcPr>
          <w:p w14:paraId="2B4D7B30" w14:textId="77777777" w:rsidR="00B752E4" w:rsidRPr="005914A2" w:rsidRDefault="00B752E4">
            <w:pPr>
              <w:pStyle w:val="FORMDATA"/>
              <w:rPr>
                <w:b/>
                <w:color w:val="auto"/>
              </w:rPr>
            </w:pPr>
            <w:r w:rsidRPr="005914A2">
              <w:rPr>
                <w:b/>
                <w:color w:val="auto"/>
              </w:rPr>
              <w:t>001</w:t>
            </w:r>
          </w:p>
        </w:tc>
      </w:tr>
      <w:tr w:rsidR="00B752E4" w:rsidRPr="005914A2" w14:paraId="61BFA382"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3A8E755" w14:textId="77777777" w:rsidR="00B752E4" w:rsidRPr="005914A2" w:rsidRDefault="00B752E4">
            <w:pPr>
              <w:pStyle w:val="Heading5"/>
              <w:rPr>
                <w:rFonts w:cs="Arial"/>
                <w:bCs/>
                <w:iCs w:val="0"/>
                <w:color w:val="auto"/>
                <w:szCs w:val="24"/>
              </w:rPr>
            </w:pPr>
            <w:r w:rsidRPr="005914A2">
              <w:rPr>
                <w:rFonts w:cs="Arial"/>
                <w:bCs/>
                <w:iCs w:val="0"/>
                <w:color w:val="auto"/>
                <w:szCs w:val="24"/>
              </w:rPr>
              <w:t>Service Details Section</w:t>
            </w:r>
          </w:p>
        </w:tc>
      </w:tr>
      <w:tr w:rsidR="00B752E4" w:rsidRPr="005914A2" w14:paraId="7B39A95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FF0A731" w14:textId="77777777" w:rsidR="00B752E4" w:rsidRPr="005914A2" w:rsidRDefault="00B752E4">
            <w:pPr>
              <w:pStyle w:val="FORMDATA"/>
              <w:rPr>
                <w:b/>
                <w:color w:val="auto"/>
              </w:rPr>
            </w:pPr>
            <w:r w:rsidRPr="005914A2">
              <w:rPr>
                <w:b/>
                <w:color w:val="auto"/>
              </w:rPr>
              <w:t>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E4ACB09" w14:textId="77777777" w:rsidR="00B752E4" w:rsidRPr="005914A2" w:rsidRDefault="00B752E4">
            <w:pPr>
              <w:pStyle w:val="FORMDATA"/>
              <w:rPr>
                <w:b/>
                <w:color w:val="auto"/>
              </w:rPr>
            </w:pPr>
            <w:r w:rsidRPr="005914A2">
              <w:rPr>
                <w:b/>
                <w:color w:val="auto"/>
              </w:rPr>
              <w:t>Line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65BCFA4" w14:textId="77777777" w:rsidR="00B752E4" w:rsidRPr="005914A2" w:rsidRDefault="00B752E4">
            <w:pPr>
              <w:pStyle w:val="FORMDATA"/>
              <w:rPr>
                <w:b/>
                <w:color w:val="auto"/>
              </w:rPr>
            </w:pPr>
            <w:r w:rsidRPr="005914A2">
              <w:rPr>
                <w:b/>
                <w:color w:val="auto"/>
              </w:rPr>
              <w:t>00001</w:t>
            </w:r>
          </w:p>
        </w:tc>
      </w:tr>
      <w:tr w:rsidR="00B752E4" w:rsidRPr="005914A2" w14:paraId="37D8B9B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E220B27" w14:textId="77777777" w:rsidR="00B752E4" w:rsidRPr="005914A2" w:rsidRDefault="00B752E4">
            <w:pPr>
              <w:pStyle w:val="FORMDATA"/>
              <w:rPr>
                <w:b/>
                <w:color w:val="auto"/>
              </w:rPr>
            </w:pPr>
            <w:r w:rsidRPr="005914A2">
              <w:rPr>
                <w:b/>
                <w:color w:val="auto"/>
              </w:rPr>
              <w:t>LNA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B12B8F3" w14:textId="77777777" w:rsidR="00B752E4" w:rsidRPr="005914A2" w:rsidRDefault="00B752E4">
            <w:pPr>
              <w:pStyle w:val="FORMDATA"/>
              <w:rPr>
                <w:b/>
                <w:color w:val="auto"/>
              </w:rPr>
            </w:pPr>
            <w:r w:rsidRPr="005914A2">
              <w:rPr>
                <w:b/>
                <w:color w:val="auto"/>
              </w:rPr>
              <w:t>Line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84E1DC5" w14:textId="77777777" w:rsidR="00B752E4" w:rsidRPr="005914A2" w:rsidRDefault="00B752E4">
            <w:pPr>
              <w:pStyle w:val="FORMDATA"/>
              <w:rPr>
                <w:b/>
                <w:color w:val="auto"/>
              </w:rPr>
            </w:pPr>
            <w:r w:rsidRPr="005914A2">
              <w:rPr>
                <w:b/>
                <w:color w:val="auto"/>
              </w:rPr>
              <w:t>T</w:t>
            </w:r>
          </w:p>
        </w:tc>
      </w:tr>
      <w:tr w:rsidR="00B752E4" w:rsidRPr="005914A2" w14:paraId="5D7FC4B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059E007" w14:textId="77777777" w:rsidR="00B752E4" w:rsidRPr="005914A2" w:rsidRDefault="00B752E4">
            <w:pPr>
              <w:pStyle w:val="FORMDATA"/>
              <w:rPr>
                <w:b/>
                <w:color w:val="auto"/>
              </w:rPr>
            </w:pPr>
            <w:r w:rsidRPr="005914A2">
              <w:rPr>
                <w:b/>
                <w:color w:val="auto"/>
              </w:rPr>
              <w:t>LNECLSSVC</w:t>
            </w:r>
          </w:p>
        </w:tc>
        <w:tc>
          <w:tcPr>
            <w:tcW w:w="4050" w:type="dxa"/>
            <w:tcBorders>
              <w:top w:val="single" w:sz="6" w:space="0" w:color="auto"/>
              <w:left w:val="single" w:sz="6" w:space="0" w:color="auto"/>
              <w:bottom w:val="single" w:sz="6" w:space="0" w:color="auto"/>
              <w:right w:val="single" w:sz="6" w:space="0" w:color="auto"/>
            </w:tcBorders>
          </w:tcPr>
          <w:p w14:paraId="62F41CA5" w14:textId="77777777" w:rsidR="00B752E4" w:rsidRPr="005914A2" w:rsidRDefault="00B752E4">
            <w:pPr>
              <w:pStyle w:val="FORMDATA"/>
              <w:rPr>
                <w:b/>
                <w:color w:val="auto"/>
              </w:rPr>
            </w:pPr>
            <w:r w:rsidRPr="005914A2">
              <w:rPr>
                <w:b/>
                <w:color w:val="auto"/>
              </w:rPr>
              <w:t>Line Class of Service</w:t>
            </w:r>
          </w:p>
        </w:tc>
        <w:tc>
          <w:tcPr>
            <w:tcW w:w="2610" w:type="dxa"/>
            <w:tcBorders>
              <w:top w:val="single" w:sz="6" w:space="0" w:color="auto"/>
              <w:left w:val="single" w:sz="6" w:space="0" w:color="auto"/>
              <w:bottom w:val="single" w:sz="6" w:space="0" w:color="auto"/>
              <w:right w:val="single" w:sz="6" w:space="0" w:color="auto"/>
            </w:tcBorders>
          </w:tcPr>
          <w:p w14:paraId="49FBD74F" w14:textId="77777777" w:rsidR="00B752E4" w:rsidRPr="005914A2" w:rsidRDefault="00B752E4">
            <w:pPr>
              <w:pStyle w:val="FORMDATA"/>
              <w:rPr>
                <w:b/>
                <w:color w:val="auto"/>
              </w:rPr>
            </w:pPr>
            <w:r w:rsidRPr="005914A2">
              <w:rPr>
                <w:b/>
                <w:color w:val="auto"/>
              </w:rPr>
              <w:t>UEPWQ</w:t>
            </w:r>
          </w:p>
        </w:tc>
      </w:tr>
      <w:tr w:rsidR="00B752E4" w:rsidRPr="005914A2" w14:paraId="2BA171D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9AAAA94" w14:textId="77777777" w:rsidR="00B752E4" w:rsidRPr="005914A2" w:rsidRDefault="00B752E4">
            <w:pPr>
              <w:pStyle w:val="FORMDATA"/>
              <w:rPr>
                <w:b/>
                <w:color w:val="auto"/>
              </w:rPr>
            </w:pPr>
            <w:r w:rsidRPr="005914A2">
              <w:rPr>
                <w:b/>
                <w:color w:val="auto"/>
              </w:rPr>
              <w:t>TNS</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35E9A2C" w14:textId="77777777" w:rsidR="00B752E4" w:rsidRPr="005914A2" w:rsidRDefault="00B752E4">
            <w:pPr>
              <w:pStyle w:val="FORMDATA"/>
              <w:rPr>
                <w:b/>
                <w:color w:val="auto"/>
              </w:rPr>
            </w:pPr>
            <w:r w:rsidRPr="005914A2">
              <w:rPr>
                <w:b/>
                <w:color w:val="auto"/>
              </w:rPr>
              <w:t>Telephone Numbers</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F4D82D9" w14:textId="77777777" w:rsidR="00B752E4" w:rsidRPr="005914A2" w:rsidRDefault="00B752E4">
            <w:pPr>
              <w:pStyle w:val="FORMDATA"/>
              <w:rPr>
                <w:b/>
                <w:color w:val="auto"/>
              </w:rPr>
            </w:pPr>
            <w:r w:rsidRPr="005914A2">
              <w:rPr>
                <w:b/>
                <w:color w:val="auto"/>
              </w:rPr>
              <w:t>9122014014</w:t>
            </w:r>
          </w:p>
        </w:tc>
      </w:tr>
      <w:tr w:rsidR="00B752E4" w:rsidRPr="005914A2" w14:paraId="65BE3D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B99D325" w14:textId="77777777" w:rsidR="00B752E4" w:rsidRPr="005914A2" w:rsidRDefault="00B752E4">
            <w:pPr>
              <w:pStyle w:val="FORMDATA"/>
              <w:rPr>
                <w:b/>
                <w:color w:val="auto"/>
              </w:rPr>
            </w:pPr>
            <w:r w:rsidRPr="005914A2">
              <w:rPr>
                <w:b/>
                <w:color w:val="auto"/>
              </w:rPr>
              <w:t xml:space="preserve">PIC </w:t>
            </w:r>
          </w:p>
        </w:tc>
        <w:tc>
          <w:tcPr>
            <w:tcW w:w="4050" w:type="dxa"/>
            <w:tcBorders>
              <w:top w:val="single" w:sz="6" w:space="0" w:color="auto"/>
              <w:left w:val="single" w:sz="6" w:space="0" w:color="auto"/>
              <w:bottom w:val="single" w:sz="6" w:space="0" w:color="auto"/>
              <w:right w:val="single" w:sz="6" w:space="0" w:color="auto"/>
            </w:tcBorders>
          </w:tcPr>
          <w:p w14:paraId="07462490" w14:textId="77777777" w:rsidR="00B752E4" w:rsidRPr="005914A2" w:rsidRDefault="00B752E4">
            <w:pPr>
              <w:pStyle w:val="FORMDATA"/>
              <w:rPr>
                <w:b/>
                <w:color w:val="auto"/>
              </w:rPr>
            </w:pPr>
            <w:r w:rsidRPr="005914A2">
              <w:rPr>
                <w:b/>
                <w:color w:val="auto"/>
              </w:rPr>
              <w:t>InterLATA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28F54E01" w14:textId="77777777" w:rsidR="00B752E4" w:rsidRPr="005914A2" w:rsidRDefault="00B752E4">
            <w:pPr>
              <w:pStyle w:val="FORMDATA"/>
              <w:rPr>
                <w:b/>
                <w:color w:val="auto"/>
              </w:rPr>
            </w:pPr>
            <w:r w:rsidRPr="005914A2">
              <w:rPr>
                <w:b/>
                <w:color w:val="auto"/>
              </w:rPr>
              <w:t>NONE</w:t>
            </w:r>
          </w:p>
        </w:tc>
      </w:tr>
      <w:tr w:rsidR="00B752E4" w:rsidRPr="005914A2" w14:paraId="1BB6303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E57A498" w14:textId="77777777" w:rsidR="00B752E4" w:rsidRPr="005914A2" w:rsidRDefault="00B752E4">
            <w:pPr>
              <w:pStyle w:val="FORMDATA"/>
              <w:rPr>
                <w:b/>
                <w:color w:val="auto"/>
              </w:rPr>
            </w:pPr>
            <w:r w:rsidRPr="005914A2">
              <w:rPr>
                <w:b/>
                <w:color w:val="auto"/>
              </w:rPr>
              <w:t>LPIC</w:t>
            </w:r>
          </w:p>
        </w:tc>
        <w:tc>
          <w:tcPr>
            <w:tcW w:w="4050" w:type="dxa"/>
            <w:tcBorders>
              <w:top w:val="single" w:sz="6" w:space="0" w:color="auto"/>
              <w:left w:val="single" w:sz="6" w:space="0" w:color="auto"/>
              <w:bottom w:val="single" w:sz="6" w:space="0" w:color="auto"/>
              <w:right w:val="single" w:sz="6" w:space="0" w:color="auto"/>
            </w:tcBorders>
          </w:tcPr>
          <w:p w14:paraId="1352313D" w14:textId="77777777" w:rsidR="00B752E4" w:rsidRPr="005914A2" w:rsidRDefault="00B752E4">
            <w:pPr>
              <w:pStyle w:val="FORMDATA"/>
              <w:rPr>
                <w:b/>
                <w:color w:val="auto"/>
              </w:rPr>
            </w:pPr>
            <w:r w:rsidRPr="005914A2">
              <w:rPr>
                <w:b/>
                <w:color w:val="auto"/>
              </w:rPr>
              <w:t>IntraLATA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5337B8B7" w14:textId="77777777" w:rsidR="00B752E4" w:rsidRPr="005914A2" w:rsidRDefault="00B752E4">
            <w:pPr>
              <w:pStyle w:val="FORMDATA"/>
              <w:rPr>
                <w:b/>
                <w:color w:val="auto"/>
              </w:rPr>
            </w:pPr>
            <w:r w:rsidRPr="005914A2">
              <w:rPr>
                <w:b/>
                <w:color w:val="auto"/>
              </w:rPr>
              <w:t>NONE</w:t>
            </w:r>
          </w:p>
        </w:tc>
      </w:tr>
      <w:tr w:rsidR="00B752E4" w:rsidRPr="005914A2" w14:paraId="599F1ED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765028E" w14:textId="77777777" w:rsidR="00B752E4" w:rsidRPr="005914A2" w:rsidRDefault="00B752E4">
            <w:pPr>
              <w:pStyle w:val="FORMDATA"/>
              <w:rPr>
                <w:b/>
                <w:color w:val="auto"/>
              </w:rPr>
            </w:pPr>
            <w:r w:rsidRPr="005914A2">
              <w:rPr>
                <w:b/>
                <w:color w:val="auto"/>
              </w:rPr>
              <w:t>FEATURE ACTIVITY</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391FC120" w14:textId="77777777" w:rsidR="00B752E4" w:rsidRPr="005914A2" w:rsidRDefault="00B752E4">
            <w:pPr>
              <w:pStyle w:val="FORMDATA"/>
              <w:rPr>
                <w:b/>
                <w:color w:val="auto"/>
              </w:rPr>
            </w:pPr>
            <w:r w:rsidRPr="005914A2">
              <w:rPr>
                <w:b/>
                <w:color w:val="auto"/>
              </w:rPr>
              <w:t>Feature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240C3AA" w14:textId="77777777" w:rsidR="00B752E4" w:rsidRPr="005914A2" w:rsidRDefault="00B752E4">
            <w:pPr>
              <w:pStyle w:val="FORMDATA"/>
              <w:rPr>
                <w:b/>
                <w:color w:val="auto"/>
              </w:rPr>
            </w:pPr>
            <w:r w:rsidRPr="005914A2">
              <w:rPr>
                <w:b/>
                <w:color w:val="auto"/>
              </w:rPr>
              <w:t>N</w:t>
            </w:r>
          </w:p>
        </w:tc>
      </w:tr>
      <w:tr w:rsidR="00B752E4" w:rsidRPr="005914A2" w14:paraId="3C658FA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6EB58F" w14:textId="77777777" w:rsidR="00B752E4" w:rsidRPr="005914A2" w:rsidRDefault="00B752E4">
            <w:pPr>
              <w:pStyle w:val="FORMDATA"/>
              <w:rPr>
                <w:b/>
                <w:color w:val="auto"/>
              </w:rPr>
            </w:pPr>
            <w:r w:rsidRPr="005914A2">
              <w:rPr>
                <w:b/>
                <w:color w:val="auto"/>
              </w:rPr>
              <w:t>FEATURE</w:t>
            </w:r>
          </w:p>
        </w:tc>
        <w:tc>
          <w:tcPr>
            <w:tcW w:w="4050" w:type="dxa"/>
            <w:tcBorders>
              <w:top w:val="single" w:sz="6" w:space="0" w:color="auto"/>
              <w:left w:val="single" w:sz="6" w:space="0" w:color="auto"/>
              <w:bottom w:val="single" w:sz="6" w:space="0" w:color="auto"/>
              <w:right w:val="single" w:sz="6" w:space="0" w:color="auto"/>
            </w:tcBorders>
          </w:tcPr>
          <w:p w14:paraId="5A38032B" w14:textId="77777777" w:rsidR="00B752E4" w:rsidRPr="005914A2" w:rsidRDefault="00B752E4">
            <w:pPr>
              <w:pStyle w:val="FORMDATA"/>
              <w:rPr>
                <w:b/>
                <w:color w:val="auto"/>
              </w:rPr>
            </w:pPr>
            <w:r w:rsidRPr="005914A2">
              <w:rPr>
                <w:b/>
                <w:color w:val="auto"/>
              </w:rPr>
              <w:t>Feature</w:t>
            </w:r>
          </w:p>
        </w:tc>
        <w:tc>
          <w:tcPr>
            <w:tcW w:w="2610" w:type="dxa"/>
            <w:tcBorders>
              <w:top w:val="single" w:sz="6" w:space="0" w:color="auto"/>
              <w:left w:val="single" w:sz="6" w:space="0" w:color="auto"/>
              <w:bottom w:val="single" w:sz="6" w:space="0" w:color="auto"/>
              <w:right w:val="single" w:sz="6" w:space="0" w:color="auto"/>
            </w:tcBorders>
          </w:tcPr>
          <w:p w14:paraId="31DE68C1" w14:textId="77777777" w:rsidR="00B752E4" w:rsidRPr="005914A2" w:rsidRDefault="00B752E4">
            <w:pPr>
              <w:pStyle w:val="FORMDATA"/>
              <w:rPr>
                <w:b/>
                <w:color w:val="auto"/>
              </w:rPr>
            </w:pPr>
            <w:r w:rsidRPr="005914A2">
              <w:rPr>
                <w:b/>
                <w:color w:val="auto"/>
              </w:rPr>
              <w:t>ESM</w:t>
            </w:r>
          </w:p>
        </w:tc>
      </w:tr>
    </w:tbl>
    <w:p w14:paraId="1F45B857" w14:textId="77777777" w:rsidR="0074197A" w:rsidRDefault="0074197A">
      <w:pPr>
        <w:pStyle w:val="BodyText3"/>
      </w:pPr>
    </w:p>
    <w:p w14:paraId="50BDA8F0" w14:textId="77777777" w:rsidR="00511F4F" w:rsidRDefault="00511F4F" w:rsidP="00761FCC"/>
    <w:p w14:paraId="1706D608" w14:textId="77777777" w:rsidR="00511F4F" w:rsidRDefault="00511F4F" w:rsidP="00761FCC"/>
    <w:p w14:paraId="7C4DB862" w14:textId="77777777" w:rsidR="00511F4F" w:rsidRPr="00560A07" w:rsidRDefault="00511F4F" w:rsidP="00761FCC"/>
    <w:p w14:paraId="4CA792BE" w14:textId="77777777" w:rsidR="00511F4F" w:rsidRPr="002160F1" w:rsidRDefault="00511F4F" w:rsidP="00511F4F">
      <w:r w:rsidRPr="002160F1">
        <w:t>XML INPUT:</w:t>
      </w:r>
    </w:p>
    <w:p w14:paraId="53B568B3" w14:textId="77777777" w:rsidR="00511F4F" w:rsidRPr="002160F1" w:rsidRDefault="00511F4F" w:rsidP="00511F4F">
      <w:pPr>
        <w:rPr>
          <w:b/>
        </w:rPr>
      </w:pPr>
    </w:p>
    <w:p w14:paraId="08E89270" w14:textId="77777777" w:rsidR="00511F4F" w:rsidRPr="002160F1" w:rsidRDefault="00511F4F" w:rsidP="00511F4F">
      <w:pPr>
        <w:ind w:hanging="480"/>
      </w:pPr>
      <w:hyperlink r:id="rId457" w:anchor="#" w:history="1">
        <w:r w:rsidRPr="002160F1">
          <w:rPr>
            <w:rStyle w:val="Hyperlink"/>
            <w:b/>
            <w:bCs/>
            <w:color w:val="FF0000"/>
          </w:rPr>
          <w:t>-</w:t>
        </w:r>
      </w:hyperlink>
      <w:r w:rsidRPr="002160F1">
        <w:t xml:space="preserve"> </w:t>
      </w:r>
      <w:r w:rsidRPr="002160F1">
        <w:rPr>
          <w:rStyle w:val="m1"/>
        </w:rPr>
        <w:t>&lt;</w:t>
      </w:r>
      <w:r w:rsidRPr="002160F1">
        <w:rPr>
          <w:rStyle w:val="t1"/>
        </w:rPr>
        <w:t>order:LSR_ORD_REQ</w:t>
      </w:r>
      <w:r w:rsidRPr="002160F1">
        <w:rPr>
          <w:rStyle w:val="m1"/>
        </w:rPr>
        <w:t>&gt;</w:t>
      </w:r>
    </w:p>
    <w:p w14:paraId="5D468FC1" w14:textId="77777777" w:rsidR="00511F4F" w:rsidRPr="002160F1" w:rsidRDefault="00511F4F" w:rsidP="00511F4F">
      <w:pPr>
        <w:ind w:hanging="480"/>
      </w:pPr>
      <w:hyperlink r:id="rId458" w:anchor="#" w:history="1">
        <w:r w:rsidRPr="002160F1">
          <w:rPr>
            <w:rStyle w:val="Hyperlink"/>
            <w:b/>
            <w:bCs/>
            <w:color w:val="FF0000"/>
          </w:rPr>
          <w:t>-</w:t>
        </w:r>
      </w:hyperlink>
      <w:r w:rsidRPr="002160F1">
        <w:t xml:space="preserve"> </w:t>
      </w:r>
      <w:r w:rsidRPr="002160F1">
        <w:rPr>
          <w:rStyle w:val="m1"/>
        </w:rPr>
        <w:t>&lt;</w:t>
      </w:r>
      <w:r w:rsidRPr="002160F1">
        <w:rPr>
          <w:rStyle w:val="t1"/>
        </w:rPr>
        <w:t>order:HDR</w:t>
      </w:r>
      <w:r w:rsidRPr="002160F1">
        <w:rPr>
          <w:rStyle w:val="m1"/>
        </w:rPr>
        <w:t>&gt;</w:t>
      </w:r>
    </w:p>
    <w:p w14:paraId="7705BA5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order:CCNA</w:t>
      </w:r>
      <w:r w:rsidRPr="002160F1">
        <w:rPr>
          <w:rStyle w:val="m1"/>
        </w:rPr>
        <w:t>&gt;</w:t>
      </w:r>
      <w:r w:rsidRPr="002160F1">
        <w:rPr>
          <w:rStyle w:val="tx1"/>
        </w:rPr>
        <w:t>ZXL</w:t>
      </w:r>
      <w:r w:rsidRPr="002160F1">
        <w:rPr>
          <w:rStyle w:val="m1"/>
        </w:rPr>
        <w:t>&lt;/</w:t>
      </w:r>
      <w:r w:rsidRPr="002160F1">
        <w:rPr>
          <w:rStyle w:val="t1"/>
        </w:rPr>
        <w:t>order:CCNA</w:t>
      </w:r>
      <w:r w:rsidRPr="002160F1">
        <w:rPr>
          <w:rStyle w:val="m1"/>
        </w:rPr>
        <w:t>&gt;</w:t>
      </w:r>
      <w:r w:rsidRPr="002160F1">
        <w:t xml:space="preserve"> </w:t>
      </w:r>
    </w:p>
    <w:p w14:paraId="31CBD7DB"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order:MSG_TIMESTAMP</w:t>
      </w:r>
      <w:r w:rsidRPr="002160F1">
        <w:rPr>
          <w:rStyle w:val="m1"/>
        </w:rPr>
        <w:t>&gt;</w:t>
      </w:r>
      <w:r w:rsidRPr="002160F1">
        <w:rPr>
          <w:rStyle w:val="tx1"/>
        </w:rPr>
        <w:t>2009-06-29T12:45:46-05:00</w:t>
      </w:r>
      <w:r w:rsidRPr="002160F1">
        <w:rPr>
          <w:rStyle w:val="m1"/>
        </w:rPr>
        <w:t>&lt;/</w:t>
      </w:r>
      <w:r w:rsidRPr="002160F1">
        <w:rPr>
          <w:rStyle w:val="t1"/>
        </w:rPr>
        <w:t>order:MSG_TIMESTAMP</w:t>
      </w:r>
      <w:r w:rsidRPr="002160F1">
        <w:rPr>
          <w:rStyle w:val="m1"/>
        </w:rPr>
        <w:t>&gt;</w:t>
      </w:r>
      <w:r w:rsidRPr="002160F1">
        <w:t xml:space="preserve"> </w:t>
      </w:r>
    </w:p>
    <w:p w14:paraId="7424C47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order:PON</w:t>
      </w:r>
      <w:r w:rsidRPr="002160F1">
        <w:rPr>
          <w:rStyle w:val="m1"/>
        </w:rPr>
        <w:t>&gt;</w:t>
      </w:r>
      <w:r w:rsidRPr="002160F1">
        <w:rPr>
          <w:rStyle w:val="tx1"/>
        </w:rPr>
        <w:t>CVT0M017R31DBC3</w:t>
      </w:r>
      <w:r w:rsidRPr="002160F1">
        <w:rPr>
          <w:rStyle w:val="m1"/>
        </w:rPr>
        <w:t>&lt;/</w:t>
      </w:r>
      <w:r w:rsidRPr="002160F1">
        <w:rPr>
          <w:rStyle w:val="t1"/>
        </w:rPr>
        <w:t>order:PON</w:t>
      </w:r>
      <w:r w:rsidRPr="002160F1">
        <w:rPr>
          <w:rStyle w:val="m1"/>
        </w:rPr>
        <w:t>&gt;</w:t>
      </w:r>
      <w:r w:rsidRPr="002160F1">
        <w:t xml:space="preserve"> </w:t>
      </w:r>
    </w:p>
    <w:p w14:paraId="41914C17"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order:VER</w:t>
      </w:r>
      <w:r w:rsidRPr="002160F1">
        <w:rPr>
          <w:rStyle w:val="m1"/>
        </w:rPr>
        <w:t>&gt;</w:t>
      </w:r>
      <w:r w:rsidRPr="002160F1">
        <w:rPr>
          <w:rStyle w:val="tx1"/>
        </w:rPr>
        <w:t>00</w:t>
      </w:r>
      <w:r w:rsidRPr="002160F1">
        <w:rPr>
          <w:rStyle w:val="m1"/>
        </w:rPr>
        <w:t>&lt;/</w:t>
      </w:r>
      <w:r w:rsidRPr="002160F1">
        <w:rPr>
          <w:rStyle w:val="t1"/>
        </w:rPr>
        <w:t>order:VER</w:t>
      </w:r>
      <w:r w:rsidRPr="002160F1">
        <w:rPr>
          <w:rStyle w:val="m1"/>
        </w:rPr>
        <w:t>&gt;</w:t>
      </w:r>
      <w:r w:rsidRPr="002160F1">
        <w:t xml:space="preserve"> </w:t>
      </w:r>
    </w:p>
    <w:p w14:paraId="7E20DFCD"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order:ATN</w:t>
      </w:r>
      <w:r w:rsidRPr="002160F1">
        <w:rPr>
          <w:rStyle w:val="m1"/>
        </w:rPr>
        <w:t>&gt;</w:t>
      </w:r>
      <w:r w:rsidRPr="002160F1">
        <w:rPr>
          <w:rStyle w:val="tx1"/>
        </w:rPr>
        <w:t>9122014014</w:t>
      </w:r>
      <w:r w:rsidRPr="002160F1">
        <w:rPr>
          <w:rStyle w:val="m1"/>
        </w:rPr>
        <w:t>&lt;/</w:t>
      </w:r>
      <w:r w:rsidRPr="002160F1">
        <w:rPr>
          <w:rStyle w:val="t1"/>
        </w:rPr>
        <w:t>order:ATN</w:t>
      </w:r>
      <w:r w:rsidRPr="002160F1">
        <w:rPr>
          <w:rStyle w:val="m1"/>
        </w:rPr>
        <w:t>&gt;</w:t>
      </w:r>
      <w:r w:rsidRPr="002160F1">
        <w:t xml:space="preserve"> </w:t>
      </w:r>
    </w:p>
    <w:p w14:paraId="4E36A65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order:RVER</w:t>
      </w:r>
      <w:r w:rsidRPr="002160F1">
        <w:rPr>
          <w:rStyle w:val="m1"/>
        </w:rPr>
        <w:t>&gt;</w:t>
      </w:r>
      <w:r w:rsidRPr="002160F1">
        <w:rPr>
          <w:rStyle w:val="tx1"/>
        </w:rPr>
        <w:t>10.05</w:t>
      </w:r>
      <w:r w:rsidRPr="002160F1">
        <w:rPr>
          <w:rStyle w:val="m1"/>
        </w:rPr>
        <w:t>&lt;/</w:t>
      </w:r>
      <w:r w:rsidRPr="002160F1">
        <w:rPr>
          <w:rStyle w:val="t1"/>
        </w:rPr>
        <w:t>order:RVER</w:t>
      </w:r>
      <w:r w:rsidRPr="002160F1">
        <w:rPr>
          <w:rStyle w:val="m1"/>
        </w:rPr>
        <w:t>&gt;</w:t>
      </w:r>
      <w:r w:rsidRPr="002160F1">
        <w:t xml:space="preserve"> </w:t>
      </w:r>
    </w:p>
    <w:p w14:paraId="2197728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order:CC</w:t>
      </w:r>
      <w:r w:rsidRPr="002160F1">
        <w:rPr>
          <w:rStyle w:val="m1"/>
        </w:rPr>
        <w:t>&gt;</w:t>
      </w:r>
      <w:r w:rsidRPr="002160F1">
        <w:rPr>
          <w:rStyle w:val="tx1"/>
        </w:rPr>
        <w:t>9999</w:t>
      </w:r>
      <w:r w:rsidRPr="002160F1">
        <w:rPr>
          <w:rStyle w:val="m1"/>
        </w:rPr>
        <w:t>&lt;/</w:t>
      </w:r>
      <w:r w:rsidRPr="002160F1">
        <w:rPr>
          <w:rStyle w:val="t1"/>
        </w:rPr>
        <w:t>order:CC</w:t>
      </w:r>
      <w:r w:rsidRPr="002160F1">
        <w:rPr>
          <w:rStyle w:val="m1"/>
        </w:rPr>
        <w:t>&gt;</w:t>
      </w:r>
      <w:r w:rsidRPr="002160F1">
        <w:t xml:space="preserve"> </w:t>
      </w:r>
    </w:p>
    <w:p w14:paraId="4A117D9C"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order:STATE</w:t>
      </w:r>
      <w:r w:rsidRPr="002160F1">
        <w:rPr>
          <w:rStyle w:val="m1"/>
        </w:rPr>
        <w:t>&gt;</w:t>
      </w:r>
      <w:r w:rsidRPr="002160F1">
        <w:rPr>
          <w:rStyle w:val="tx1"/>
        </w:rPr>
        <w:t>GA</w:t>
      </w:r>
      <w:r w:rsidRPr="002160F1">
        <w:rPr>
          <w:rStyle w:val="m1"/>
        </w:rPr>
        <w:t>&lt;/</w:t>
      </w:r>
      <w:r w:rsidRPr="002160F1">
        <w:rPr>
          <w:rStyle w:val="t1"/>
        </w:rPr>
        <w:t>order:STATE</w:t>
      </w:r>
      <w:r w:rsidRPr="002160F1">
        <w:rPr>
          <w:rStyle w:val="m1"/>
        </w:rPr>
        <w:t>&gt;</w:t>
      </w:r>
      <w:r w:rsidRPr="002160F1">
        <w:t xml:space="preserve"> </w:t>
      </w:r>
    </w:p>
    <w:p w14:paraId="1C0C97F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order:DTSENT</w:t>
      </w:r>
      <w:r w:rsidRPr="002160F1">
        <w:rPr>
          <w:rStyle w:val="m1"/>
        </w:rPr>
        <w:t>&gt;</w:t>
      </w:r>
      <w:r w:rsidRPr="002160F1">
        <w:rPr>
          <w:rStyle w:val="tx1"/>
        </w:rPr>
        <w:t>200906291245PM</w:t>
      </w:r>
      <w:r w:rsidRPr="002160F1">
        <w:rPr>
          <w:rStyle w:val="m1"/>
        </w:rPr>
        <w:t>&lt;/</w:t>
      </w:r>
      <w:r w:rsidRPr="002160F1">
        <w:rPr>
          <w:rStyle w:val="t1"/>
        </w:rPr>
        <w:t>order:DTSENT</w:t>
      </w:r>
      <w:r w:rsidRPr="002160F1">
        <w:rPr>
          <w:rStyle w:val="m1"/>
        </w:rPr>
        <w:t>&gt;</w:t>
      </w:r>
      <w:r w:rsidRPr="002160F1">
        <w:t xml:space="preserve"> </w:t>
      </w:r>
    </w:p>
    <w:p w14:paraId="2A2EFE2E"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order:HDR</w:t>
      </w:r>
      <w:r w:rsidRPr="002160F1">
        <w:rPr>
          <w:rStyle w:val="m1"/>
        </w:rPr>
        <w:t>&gt;</w:t>
      </w:r>
    </w:p>
    <w:p w14:paraId="67D9F291" w14:textId="77777777" w:rsidR="00511F4F" w:rsidRPr="002160F1" w:rsidRDefault="00511F4F" w:rsidP="00511F4F">
      <w:pPr>
        <w:ind w:hanging="480"/>
      </w:pPr>
      <w:hyperlink r:id="rId459" w:anchor="#" w:history="1">
        <w:r w:rsidRPr="002160F1">
          <w:rPr>
            <w:rStyle w:val="Hyperlink"/>
            <w:b/>
            <w:bCs/>
            <w:color w:val="FF0000"/>
          </w:rPr>
          <w:t>-</w:t>
        </w:r>
      </w:hyperlink>
      <w:r w:rsidRPr="002160F1">
        <w:t xml:space="preserve"> </w:t>
      </w:r>
      <w:r w:rsidRPr="002160F1">
        <w:rPr>
          <w:rStyle w:val="m1"/>
        </w:rPr>
        <w:t>&lt;</w:t>
      </w:r>
      <w:r w:rsidRPr="002160F1">
        <w:rPr>
          <w:rStyle w:val="t1"/>
        </w:rPr>
        <w:t>order:LSR</w:t>
      </w:r>
      <w:r w:rsidRPr="002160F1">
        <w:rPr>
          <w:rStyle w:val="m1"/>
        </w:rPr>
        <w:t>&gt;</w:t>
      </w:r>
    </w:p>
    <w:p w14:paraId="2F3B85EF" w14:textId="77777777" w:rsidR="00511F4F" w:rsidRPr="002160F1" w:rsidRDefault="00511F4F" w:rsidP="00511F4F">
      <w:pPr>
        <w:ind w:hanging="480"/>
      </w:pPr>
      <w:hyperlink r:id="rId460" w:anchor="#" w:history="1">
        <w:r w:rsidRPr="002160F1">
          <w:rPr>
            <w:rStyle w:val="Hyperlink"/>
            <w:b/>
            <w:bCs/>
            <w:color w:val="FF0000"/>
          </w:rPr>
          <w:t>-</w:t>
        </w:r>
      </w:hyperlink>
      <w:r w:rsidRPr="002160F1">
        <w:t xml:space="preserve"> </w:t>
      </w:r>
      <w:r w:rsidRPr="002160F1">
        <w:rPr>
          <w:rStyle w:val="m1"/>
        </w:rPr>
        <w:t>&lt;</w:t>
      </w:r>
      <w:r w:rsidRPr="002160F1">
        <w:rPr>
          <w:rStyle w:val="t1"/>
        </w:rPr>
        <w:t>order:LSR_ADMIN</w:t>
      </w:r>
      <w:r w:rsidRPr="002160F1">
        <w:rPr>
          <w:rStyle w:val="m1"/>
        </w:rPr>
        <w:t>&gt;</w:t>
      </w:r>
    </w:p>
    <w:p w14:paraId="198DF2D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order:SC</w:t>
      </w:r>
      <w:r w:rsidRPr="002160F1">
        <w:rPr>
          <w:rStyle w:val="m1"/>
        </w:rPr>
        <w:t>&gt;</w:t>
      </w:r>
      <w:r w:rsidRPr="002160F1">
        <w:rPr>
          <w:rStyle w:val="tx1"/>
        </w:rPr>
        <w:t>LCSC</w:t>
      </w:r>
      <w:r w:rsidRPr="002160F1">
        <w:rPr>
          <w:rStyle w:val="m1"/>
        </w:rPr>
        <w:t>&lt;/</w:t>
      </w:r>
      <w:r w:rsidRPr="002160F1">
        <w:rPr>
          <w:rStyle w:val="t1"/>
        </w:rPr>
        <w:t>order:SC</w:t>
      </w:r>
      <w:r w:rsidRPr="002160F1">
        <w:rPr>
          <w:rStyle w:val="m1"/>
        </w:rPr>
        <w:t>&gt;</w:t>
      </w:r>
      <w:r w:rsidRPr="002160F1">
        <w:t xml:space="preserve"> </w:t>
      </w:r>
    </w:p>
    <w:p w14:paraId="75A949B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order:PROJECT</w:t>
      </w:r>
      <w:r w:rsidRPr="002160F1">
        <w:rPr>
          <w:rStyle w:val="m1"/>
        </w:rPr>
        <w:t>&gt;</w:t>
      </w:r>
      <w:r w:rsidRPr="002160F1">
        <w:rPr>
          <w:rStyle w:val="tx1"/>
        </w:rPr>
        <w:t>CAVENOBILL</w:t>
      </w:r>
      <w:r w:rsidRPr="002160F1">
        <w:rPr>
          <w:rStyle w:val="m1"/>
        </w:rPr>
        <w:t>&lt;/</w:t>
      </w:r>
      <w:r w:rsidRPr="002160F1">
        <w:rPr>
          <w:rStyle w:val="t1"/>
        </w:rPr>
        <w:t>order:PROJECT</w:t>
      </w:r>
      <w:r w:rsidRPr="002160F1">
        <w:rPr>
          <w:rStyle w:val="m1"/>
        </w:rPr>
        <w:t>&gt;</w:t>
      </w:r>
      <w:r w:rsidRPr="002160F1">
        <w:t xml:space="preserve"> </w:t>
      </w:r>
    </w:p>
    <w:p w14:paraId="7A7CD84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order:REQTYP</w:t>
      </w:r>
      <w:r w:rsidRPr="002160F1">
        <w:rPr>
          <w:rStyle w:val="m1"/>
        </w:rPr>
        <w:t>&gt;</w:t>
      </w:r>
      <w:r w:rsidRPr="002160F1">
        <w:rPr>
          <w:rStyle w:val="tx1"/>
        </w:rPr>
        <w:t>MB</w:t>
      </w:r>
      <w:r w:rsidRPr="002160F1">
        <w:rPr>
          <w:rStyle w:val="m1"/>
        </w:rPr>
        <w:t>&lt;/</w:t>
      </w:r>
      <w:r w:rsidRPr="002160F1">
        <w:rPr>
          <w:rStyle w:val="t1"/>
        </w:rPr>
        <w:t>order:REQTYP</w:t>
      </w:r>
      <w:r w:rsidRPr="002160F1">
        <w:rPr>
          <w:rStyle w:val="m1"/>
        </w:rPr>
        <w:t>&gt;</w:t>
      </w:r>
      <w:r w:rsidRPr="002160F1">
        <w:t xml:space="preserve"> </w:t>
      </w:r>
    </w:p>
    <w:p w14:paraId="2280FE1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order:ACT</w:t>
      </w:r>
      <w:r w:rsidRPr="002160F1">
        <w:rPr>
          <w:rStyle w:val="m1"/>
        </w:rPr>
        <w:t>&gt;</w:t>
      </w:r>
      <w:r w:rsidRPr="002160F1">
        <w:rPr>
          <w:rStyle w:val="tx1"/>
        </w:rPr>
        <w:t>T</w:t>
      </w:r>
      <w:r w:rsidRPr="002160F1">
        <w:rPr>
          <w:rStyle w:val="m1"/>
        </w:rPr>
        <w:t>&lt;/</w:t>
      </w:r>
      <w:r w:rsidRPr="002160F1">
        <w:rPr>
          <w:rStyle w:val="t1"/>
        </w:rPr>
        <w:t>order:ACT</w:t>
      </w:r>
      <w:r w:rsidRPr="002160F1">
        <w:rPr>
          <w:rStyle w:val="m1"/>
        </w:rPr>
        <w:t>&gt;</w:t>
      </w:r>
      <w:r w:rsidRPr="002160F1">
        <w:t xml:space="preserve"> </w:t>
      </w:r>
    </w:p>
    <w:p w14:paraId="499FC4E4" w14:textId="77777777" w:rsidR="00511F4F" w:rsidRPr="002160F1" w:rsidRDefault="00511F4F" w:rsidP="00511F4F">
      <w:pPr>
        <w:ind w:hanging="480"/>
      </w:pPr>
      <w:hyperlink r:id="rId461" w:anchor="#" w:history="1">
        <w:r w:rsidRPr="002160F1">
          <w:rPr>
            <w:rStyle w:val="Hyperlink"/>
            <w:b/>
            <w:bCs/>
            <w:color w:val="FF0000"/>
          </w:rPr>
          <w:t>-</w:t>
        </w:r>
      </w:hyperlink>
      <w:r w:rsidRPr="002160F1">
        <w:t xml:space="preserve"> </w:t>
      </w:r>
      <w:r w:rsidRPr="002160F1">
        <w:rPr>
          <w:rStyle w:val="m1"/>
        </w:rPr>
        <w:t>&lt;</w:t>
      </w:r>
      <w:r w:rsidRPr="002160F1">
        <w:rPr>
          <w:rStyle w:val="t1"/>
        </w:rPr>
        <w:t>order:AUTHORIZATION</w:t>
      </w:r>
      <w:r w:rsidRPr="002160F1">
        <w:rPr>
          <w:rStyle w:val="m1"/>
        </w:rPr>
        <w:t>&gt;</w:t>
      </w:r>
    </w:p>
    <w:p w14:paraId="11513C3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order:TOS</w:t>
      </w:r>
      <w:r w:rsidRPr="002160F1">
        <w:rPr>
          <w:rStyle w:val="m1"/>
        </w:rPr>
        <w:t>&gt;</w:t>
      </w:r>
      <w:r w:rsidRPr="002160F1">
        <w:rPr>
          <w:rStyle w:val="tx1"/>
        </w:rPr>
        <w:t>2BM-</w:t>
      </w:r>
      <w:r w:rsidRPr="002160F1">
        <w:rPr>
          <w:rStyle w:val="m1"/>
        </w:rPr>
        <w:t>&lt;/</w:t>
      </w:r>
      <w:r w:rsidRPr="002160F1">
        <w:rPr>
          <w:rStyle w:val="t1"/>
        </w:rPr>
        <w:t>order:TOS</w:t>
      </w:r>
      <w:r w:rsidRPr="002160F1">
        <w:rPr>
          <w:rStyle w:val="m1"/>
        </w:rPr>
        <w:t>&gt;</w:t>
      </w:r>
      <w:r w:rsidRPr="002160F1">
        <w:t xml:space="preserve"> </w:t>
      </w:r>
    </w:p>
    <w:p w14:paraId="747EE3B6"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order:DDD</w:t>
      </w:r>
      <w:r w:rsidRPr="002160F1">
        <w:rPr>
          <w:rStyle w:val="m1"/>
        </w:rPr>
        <w:t>&gt;</w:t>
      </w:r>
      <w:r w:rsidRPr="002160F1">
        <w:rPr>
          <w:rStyle w:val="tx1"/>
        </w:rPr>
        <w:t>20091204</w:t>
      </w:r>
      <w:r w:rsidRPr="002160F1">
        <w:rPr>
          <w:rStyle w:val="m1"/>
        </w:rPr>
        <w:t>&lt;/</w:t>
      </w:r>
      <w:r w:rsidRPr="002160F1">
        <w:rPr>
          <w:rStyle w:val="t1"/>
        </w:rPr>
        <w:t>order:DDD</w:t>
      </w:r>
      <w:r w:rsidRPr="002160F1">
        <w:rPr>
          <w:rStyle w:val="m1"/>
        </w:rPr>
        <w:t>&gt;</w:t>
      </w:r>
      <w:r w:rsidRPr="002160F1">
        <w:t xml:space="preserve"> </w:t>
      </w:r>
    </w:p>
    <w:p w14:paraId="42F2BAF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order:DDDO</w:t>
      </w:r>
      <w:r w:rsidRPr="002160F1">
        <w:rPr>
          <w:rStyle w:val="m1"/>
        </w:rPr>
        <w:t>&gt;</w:t>
      </w:r>
      <w:r w:rsidRPr="002160F1">
        <w:rPr>
          <w:rStyle w:val="tx1"/>
        </w:rPr>
        <w:t>20091204</w:t>
      </w:r>
      <w:r w:rsidRPr="002160F1">
        <w:rPr>
          <w:rStyle w:val="m1"/>
        </w:rPr>
        <w:t>&lt;/</w:t>
      </w:r>
      <w:r w:rsidRPr="002160F1">
        <w:rPr>
          <w:rStyle w:val="t1"/>
        </w:rPr>
        <w:t>order:DDDO</w:t>
      </w:r>
      <w:r w:rsidRPr="002160F1">
        <w:rPr>
          <w:rStyle w:val="m1"/>
        </w:rPr>
        <w:t>&gt;</w:t>
      </w:r>
      <w:r w:rsidRPr="002160F1">
        <w:t xml:space="preserve"> </w:t>
      </w:r>
    </w:p>
    <w:p w14:paraId="74FCA87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order:PORTTYP</w:t>
      </w:r>
      <w:r w:rsidRPr="002160F1">
        <w:rPr>
          <w:rStyle w:val="m1"/>
        </w:rPr>
        <w:t>&gt;</w:t>
      </w:r>
      <w:r w:rsidRPr="002160F1">
        <w:rPr>
          <w:rStyle w:val="tx1"/>
        </w:rPr>
        <w:t>L</w:t>
      </w:r>
      <w:r w:rsidRPr="002160F1">
        <w:rPr>
          <w:rStyle w:val="m1"/>
        </w:rPr>
        <w:t>&lt;/</w:t>
      </w:r>
      <w:r w:rsidRPr="002160F1">
        <w:rPr>
          <w:rStyle w:val="t1"/>
        </w:rPr>
        <w:t>order:PORTTYP</w:t>
      </w:r>
      <w:r w:rsidRPr="002160F1">
        <w:rPr>
          <w:rStyle w:val="m1"/>
        </w:rPr>
        <w:t>&gt;</w:t>
      </w:r>
      <w:r w:rsidRPr="002160F1">
        <w:t xml:space="preserve"> </w:t>
      </w:r>
    </w:p>
    <w:p w14:paraId="1BD7E9A6"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order:AUTHORIZATION</w:t>
      </w:r>
      <w:r w:rsidRPr="002160F1">
        <w:rPr>
          <w:rStyle w:val="m1"/>
        </w:rPr>
        <w:t>&gt;</w:t>
      </w:r>
    </w:p>
    <w:p w14:paraId="452B4811"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order:LSR_ADMIN</w:t>
      </w:r>
      <w:r w:rsidRPr="002160F1">
        <w:rPr>
          <w:rStyle w:val="m1"/>
        </w:rPr>
        <w:t>&gt;</w:t>
      </w:r>
    </w:p>
    <w:p w14:paraId="287887F3" w14:textId="77777777" w:rsidR="00511F4F" w:rsidRPr="002160F1" w:rsidRDefault="00511F4F" w:rsidP="00511F4F">
      <w:pPr>
        <w:ind w:hanging="480"/>
      </w:pPr>
      <w:hyperlink r:id="rId462" w:anchor="#" w:history="1">
        <w:r w:rsidRPr="002160F1">
          <w:rPr>
            <w:rStyle w:val="Hyperlink"/>
            <w:b/>
            <w:bCs/>
            <w:color w:val="FF0000"/>
          </w:rPr>
          <w:t>-</w:t>
        </w:r>
      </w:hyperlink>
      <w:r w:rsidRPr="002160F1">
        <w:t xml:space="preserve"> </w:t>
      </w:r>
      <w:r w:rsidRPr="002160F1">
        <w:rPr>
          <w:rStyle w:val="m1"/>
        </w:rPr>
        <w:t>&lt;</w:t>
      </w:r>
      <w:r w:rsidRPr="002160F1">
        <w:rPr>
          <w:rStyle w:val="t1"/>
        </w:rPr>
        <w:t>order:LSR_BILL</w:t>
      </w:r>
      <w:r w:rsidRPr="002160F1">
        <w:rPr>
          <w:rStyle w:val="m1"/>
        </w:rPr>
        <w:t>&gt;</w:t>
      </w:r>
    </w:p>
    <w:p w14:paraId="33042B9A"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order:BAN1</w:t>
      </w:r>
      <w:r w:rsidRPr="002160F1">
        <w:rPr>
          <w:rStyle w:val="m1"/>
        </w:rPr>
        <w:t>&gt;</w:t>
      </w:r>
      <w:r w:rsidRPr="002160F1">
        <w:rPr>
          <w:rStyle w:val="tx1"/>
        </w:rPr>
        <w:t>706Q886621621</w:t>
      </w:r>
      <w:r w:rsidRPr="002160F1">
        <w:rPr>
          <w:rStyle w:val="m1"/>
        </w:rPr>
        <w:t>&lt;/</w:t>
      </w:r>
      <w:r w:rsidRPr="002160F1">
        <w:rPr>
          <w:rStyle w:val="t1"/>
        </w:rPr>
        <w:t>order:BAN1</w:t>
      </w:r>
      <w:r w:rsidRPr="002160F1">
        <w:rPr>
          <w:rStyle w:val="m1"/>
        </w:rPr>
        <w:t>&gt;</w:t>
      </w:r>
      <w:r w:rsidRPr="002160F1">
        <w:t xml:space="preserve"> </w:t>
      </w:r>
    </w:p>
    <w:p w14:paraId="420980DF"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order:LSR_BILL</w:t>
      </w:r>
      <w:r w:rsidRPr="002160F1">
        <w:rPr>
          <w:rStyle w:val="m1"/>
        </w:rPr>
        <w:t>&gt;</w:t>
      </w:r>
    </w:p>
    <w:p w14:paraId="01A1C142" w14:textId="77777777" w:rsidR="00511F4F" w:rsidRPr="002160F1" w:rsidRDefault="00511F4F" w:rsidP="00511F4F">
      <w:pPr>
        <w:ind w:hanging="480"/>
      </w:pPr>
      <w:hyperlink r:id="rId463" w:anchor="#" w:history="1">
        <w:r w:rsidRPr="002160F1">
          <w:rPr>
            <w:rStyle w:val="Hyperlink"/>
            <w:b/>
            <w:bCs/>
            <w:color w:val="FF0000"/>
          </w:rPr>
          <w:t>-</w:t>
        </w:r>
      </w:hyperlink>
      <w:r w:rsidRPr="002160F1">
        <w:t xml:space="preserve"> </w:t>
      </w:r>
      <w:r w:rsidRPr="002160F1">
        <w:rPr>
          <w:rStyle w:val="m1"/>
        </w:rPr>
        <w:t>&lt;</w:t>
      </w:r>
      <w:r w:rsidRPr="002160F1">
        <w:rPr>
          <w:rStyle w:val="t1"/>
        </w:rPr>
        <w:t>order:CONTACT</w:t>
      </w:r>
      <w:r w:rsidRPr="002160F1">
        <w:rPr>
          <w:rStyle w:val="m1"/>
        </w:rPr>
        <w:t>&gt;</w:t>
      </w:r>
    </w:p>
    <w:p w14:paraId="357FB71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order:INIT</w:t>
      </w:r>
      <w:r w:rsidRPr="002160F1">
        <w:rPr>
          <w:rStyle w:val="m1"/>
        </w:rPr>
        <w:t>&gt;</w:t>
      </w:r>
      <w:r w:rsidRPr="002160F1">
        <w:rPr>
          <w:rStyle w:val="tx1"/>
        </w:rPr>
        <w:t>Bojangles</w:t>
      </w:r>
      <w:r w:rsidRPr="002160F1">
        <w:rPr>
          <w:rStyle w:val="m1"/>
        </w:rPr>
        <w:t>&lt;/</w:t>
      </w:r>
      <w:r w:rsidRPr="002160F1">
        <w:rPr>
          <w:rStyle w:val="t1"/>
        </w:rPr>
        <w:t>order:INIT</w:t>
      </w:r>
      <w:r w:rsidRPr="002160F1">
        <w:rPr>
          <w:rStyle w:val="m1"/>
        </w:rPr>
        <w:t>&gt;</w:t>
      </w:r>
      <w:r w:rsidRPr="002160F1">
        <w:t xml:space="preserve"> </w:t>
      </w:r>
    </w:p>
    <w:p w14:paraId="7F9F334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order:INIT_TEL_NO</w:t>
      </w:r>
      <w:r w:rsidRPr="002160F1">
        <w:rPr>
          <w:rStyle w:val="m1"/>
        </w:rPr>
        <w:t>&gt;</w:t>
      </w:r>
      <w:r w:rsidRPr="002160F1">
        <w:rPr>
          <w:rStyle w:val="tx1"/>
        </w:rPr>
        <w:t>8884448888</w:t>
      </w:r>
      <w:r w:rsidRPr="002160F1">
        <w:rPr>
          <w:rStyle w:val="m1"/>
        </w:rPr>
        <w:t>&lt;/</w:t>
      </w:r>
      <w:r w:rsidRPr="002160F1">
        <w:rPr>
          <w:rStyle w:val="t1"/>
        </w:rPr>
        <w:t>order:INIT_TEL_NO</w:t>
      </w:r>
      <w:r w:rsidRPr="002160F1">
        <w:rPr>
          <w:rStyle w:val="m1"/>
        </w:rPr>
        <w:t>&gt;</w:t>
      </w:r>
      <w:r w:rsidRPr="002160F1">
        <w:t xml:space="preserve"> </w:t>
      </w:r>
    </w:p>
    <w:p w14:paraId="197F659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order:INIT_FAX_NO</w:t>
      </w:r>
      <w:r w:rsidRPr="002160F1">
        <w:rPr>
          <w:rStyle w:val="m1"/>
        </w:rPr>
        <w:t>&gt;</w:t>
      </w:r>
      <w:r w:rsidRPr="002160F1">
        <w:rPr>
          <w:rStyle w:val="tx1"/>
        </w:rPr>
        <w:t>4448884444</w:t>
      </w:r>
      <w:r w:rsidRPr="002160F1">
        <w:rPr>
          <w:rStyle w:val="m1"/>
        </w:rPr>
        <w:t>&lt;/</w:t>
      </w:r>
      <w:r w:rsidRPr="002160F1">
        <w:rPr>
          <w:rStyle w:val="t1"/>
        </w:rPr>
        <w:t>order:INIT_FAX_NO</w:t>
      </w:r>
      <w:r w:rsidRPr="002160F1">
        <w:rPr>
          <w:rStyle w:val="m1"/>
        </w:rPr>
        <w:t>&gt;</w:t>
      </w:r>
      <w:r w:rsidRPr="002160F1">
        <w:t xml:space="preserve"> </w:t>
      </w:r>
    </w:p>
    <w:p w14:paraId="4769254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order:IMPCON</w:t>
      </w:r>
      <w:r w:rsidRPr="002160F1">
        <w:rPr>
          <w:rStyle w:val="m1"/>
        </w:rPr>
        <w:t>&gt;</w:t>
      </w:r>
      <w:r w:rsidRPr="002160F1">
        <w:rPr>
          <w:rStyle w:val="tx1"/>
        </w:rPr>
        <w:t>Donald Duck</w:t>
      </w:r>
      <w:r w:rsidRPr="002160F1">
        <w:rPr>
          <w:rStyle w:val="m1"/>
        </w:rPr>
        <w:t>&lt;/</w:t>
      </w:r>
      <w:r w:rsidRPr="002160F1">
        <w:rPr>
          <w:rStyle w:val="t1"/>
        </w:rPr>
        <w:t>order:IMPCON</w:t>
      </w:r>
      <w:r w:rsidRPr="002160F1">
        <w:rPr>
          <w:rStyle w:val="m1"/>
        </w:rPr>
        <w:t>&gt;</w:t>
      </w:r>
      <w:r w:rsidRPr="002160F1">
        <w:t xml:space="preserve"> </w:t>
      </w:r>
    </w:p>
    <w:p w14:paraId="27C6E876" w14:textId="77777777" w:rsidR="00511F4F" w:rsidRPr="008C51B0" w:rsidRDefault="00511F4F" w:rsidP="00511F4F">
      <w:pPr>
        <w:ind w:hanging="480"/>
        <w:rPr>
          <w:lang w:val="es-ES"/>
        </w:rPr>
      </w:pPr>
      <w:r w:rsidRPr="002160F1">
        <w:rPr>
          <w:rStyle w:val="b1"/>
        </w:rPr>
        <w:t> </w:t>
      </w:r>
      <w:r w:rsidRPr="002160F1">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4045552222</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14D0B30A" w14:textId="77777777" w:rsidR="00511F4F" w:rsidRPr="002160F1" w:rsidRDefault="00511F4F" w:rsidP="00511F4F">
      <w:pPr>
        <w:ind w:hanging="240"/>
      </w:pPr>
      <w:r w:rsidRPr="008C51B0">
        <w:rPr>
          <w:rStyle w:val="b1"/>
          <w:lang w:val="es-ES"/>
        </w:rPr>
        <w:t> </w:t>
      </w:r>
      <w:r w:rsidRPr="008C51B0">
        <w:rPr>
          <w:lang w:val="es-ES"/>
        </w:rPr>
        <w:t xml:space="preserve"> </w:t>
      </w:r>
      <w:r w:rsidRPr="002160F1">
        <w:rPr>
          <w:rStyle w:val="m1"/>
        </w:rPr>
        <w:t>&lt;/</w:t>
      </w:r>
      <w:r w:rsidRPr="002160F1">
        <w:rPr>
          <w:rStyle w:val="t1"/>
        </w:rPr>
        <w:t>order:CONTACT</w:t>
      </w:r>
      <w:r w:rsidRPr="002160F1">
        <w:rPr>
          <w:rStyle w:val="m1"/>
        </w:rPr>
        <w:t>&gt;</w:t>
      </w:r>
    </w:p>
    <w:p w14:paraId="257134A4"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order:LSR</w:t>
      </w:r>
      <w:r w:rsidRPr="002160F1">
        <w:rPr>
          <w:rStyle w:val="m1"/>
        </w:rPr>
        <w:t>&gt;</w:t>
      </w:r>
    </w:p>
    <w:p w14:paraId="02FD3F4A" w14:textId="77777777" w:rsidR="00511F4F" w:rsidRPr="002160F1" w:rsidRDefault="00511F4F" w:rsidP="00511F4F">
      <w:pPr>
        <w:ind w:hanging="480"/>
      </w:pPr>
      <w:hyperlink r:id="rId464" w:anchor="#" w:history="1">
        <w:r w:rsidRPr="002160F1">
          <w:rPr>
            <w:rStyle w:val="Hyperlink"/>
            <w:b/>
            <w:bCs/>
            <w:color w:val="FF0000"/>
          </w:rPr>
          <w:t>-</w:t>
        </w:r>
      </w:hyperlink>
      <w:r w:rsidRPr="002160F1">
        <w:t xml:space="preserve"> </w:t>
      </w:r>
      <w:r w:rsidRPr="002160F1">
        <w:rPr>
          <w:rStyle w:val="m1"/>
        </w:rPr>
        <w:t>&lt;</w:t>
      </w:r>
      <w:r w:rsidRPr="002160F1">
        <w:rPr>
          <w:rStyle w:val="t1"/>
        </w:rPr>
        <w:t>order:EU</w:t>
      </w:r>
      <w:r w:rsidRPr="002160F1">
        <w:rPr>
          <w:rStyle w:val="m1"/>
        </w:rPr>
        <w:t>&gt;</w:t>
      </w:r>
    </w:p>
    <w:p w14:paraId="4871A6D7" w14:textId="77777777" w:rsidR="00511F4F" w:rsidRPr="002160F1" w:rsidRDefault="00511F4F" w:rsidP="00511F4F">
      <w:pPr>
        <w:ind w:hanging="480"/>
      </w:pPr>
      <w:hyperlink r:id="rId465" w:anchor="#" w:history="1">
        <w:r w:rsidRPr="002160F1">
          <w:rPr>
            <w:rStyle w:val="Hyperlink"/>
            <w:b/>
            <w:bCs/>
            <w:color w:val="FF0000"/>
          </w:rPr>
          <w:t>-</w:t>
        </w:r>
      </w:hyperlink>
      <w:r w:rsidRPr="002160F1">
        <w:t xml:space="preserve"> </w:t>
      </w:r>
      <w:r w:rsidRPr="002160F1">
        <w:rPr>
          <w:rStyle w:val="m1"/>
        </w:rPr>
        <w:t>&lt;</w:t>
      </w:r>
      <w:r w:rsidRPr="002160F1">
        <w:rPr>
          <w:rStyle w:val="t1"/>
        </w:rPr>
        <w:t>order:EU_BILL</w:t>
      </w:r>
      <w:r w:rsidRPr="002160F1">
        <w:rPr>
          <w:rStyle w:val="m1"/>
        </w:rPr>
        <w:t>&gt;</w:t>
      </w:r>
    </w:p>
    <w:p w14:paraId="4B1A5F5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order:EATN</w:t>
      </w:r>
      <w:r w:rsidRPr="002160F1">
        <w:rPr>
          <w:rStyle w:val="m1"/>
        </w:rPr>
        <w:t>&gt;</w:t>
      </w:r>
      <w:r w:rsidRPr="002160F1">
        <w:rPr>
          <w:rStyle w:val="tx1"/>
        </w:rPr>
        <w:t>9122014014</w:t>
      </w:r>
      <w:r w:rsidRPr="002160F1">
        <w:rPr>
          <w:rStyle w:val="m1"/>
        </w:rPr>
        <w:t>&lt;/</w:t>
      </w:r>
      <w:r w:rsidRPr="002160F1">
        <w:rPr>
          <w:rStyle w:val="t1"/>
        </w:rPr>
        <w:t>order:EATN</w:t>
      </w:r>
      <w:r w:rsidRPr="002160F1">
        <w:rPr>
          <w:rStyle w:val="m1"/>
        </w:rPr>
        <w:t>&gt;</w:t>
      </w:r>
      <w:r w:rsidRPr="002160F1">
        <w:t xml:space="preserve"> </w:t>
      </w:r>
    </w:p>
    <w:p w14:paraId="4DC8B09F"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order:EU_BILL</w:t>
      </w:r>
      <w:r w:rsidRPr="002160F1">
        <w:rPr>
          <w:rStyle w:val="m1"/>
        </w:rPr>
        <w:t>&gt;</w:t>
      </w:r>
    </w:p>
    <w:p w14:paraId="272CB50E" w14:textId="77777777" w:rsidR="00511F4F" w:rsidRPr="002160F1" w:rsidRDefault="00511F4F" w:rsidP="00511F4F">
      <w:pPr>
        <w:ind w:hanging="480"/>
      </w:pPr>
      <w:hyperlink r:id="rId466" w:anchor="#" w:history="1">
        <w:r w:rsidRPr="002160F1">
          <w:rPr>
            <w:rStyle w:val="Hyperlink"/>
            <w:b/>
            <w:bCs/>
            <w:color w:val="FF0000"/>
          </w:rPr>
          <w:t>-</w:t>
        </w:r>
      </w:hyperlink>
      <w:r w:rsidRPr="002160F1">
        <w:t xml:space="preserve"> </w:t>
      </w:r>
      <w:r w:rsidRPr="002160F1">
        <w:rPr>
          <w:rStyle w:val="m1"/>
        </w:rPr>
        <w:t>&lt;</w:t>
      </w:r>
      <w:r w:rsidRPr="002160F1">
        <w:rPr>
          <w:rStyle w:val="t1"/>
        </w:rPr>
        <w:t>order:LOC_ACCESS</w:t>
      </w:r>
      <w:r w:rsidRPr="002160F1">
        <w:rPr>
          <w:rStyle w:val="m1"/>
        </w:rPr>
        <w:t>&gt;</w:t>
      </w:r>
    </w:p>
    <w:p w14:paraId="792AA623" w14:textId="77777777" w:rsidR="00511F4F" w:rsidRPr="002160F1" w:rsidRDefault="00511F4F" w:rsidP="00511F4F">
      <w:pPr>
        <w:ind w:hanging="480"/>
      </w:pPr>
      <w:hyperlink r:id="rId467" w:anchor="#" w:history="1">
        <w:r w:rsidRPr="002160F1">
          <w:rPr>
            <w:rStyle w:val="Hyperlink"/>
            <w:b/>
            <w:bCs/>
            <w:color w:val="FF0000"/>
          </w:rPr>
          <w:t>-</w:t>
        </w:r>
      </w:hyperlink>
      <w:r w:rsidRPr="002160F1">
        <w:t xml:space="preserve"> </w:t>
      </w:r>
      <w:r w:rsidRPr="002160F1">
        <w:rPr>
          <w:rStyle w:val="m1"/>
        </w:rPr>
        <w:t>&lt;</w:t>
      </w:r>
      <w:r w:rsidRPr="002160F1">
        <w:rPr>
          <w:rStyle w:val="t1"/>
        </w:rPr>
        <w:t>order:LOC_ACCESS_HEADER_INFO</w:t>
      </w:r>
      <w:r w:rsidRPr="002160F1">
        <w:rPr>
          <w:rStyle w:val="m1"/>
        </w:rPr>
        <w:t>&gt;</w:t>
      </w:r>
    </w:p>
    <w:p w14:paraId="74347490" w14:textId="77777777" w:rsidR="00511F4F" w:rsidRDefault="00511F4F" w:rsidP="00511F4F">
      <w:pPr>
        <w:ind w:hanging="480"/>
      </w:pPr>
      <w:r w:rsidRPr="002160F1">
        <w:rPr>
          <w:rStyle w:val="b1"/>
        </w:rPr>
        <w:t> </w:t>
      </w:r>
      <w:r w:rsidRPr="002160F1">
        <w:t xml:space="preserve"> </w:t>
      </w:r>
      <w:r w:rsidRPr="002160F1">
        <w:rPr>
          <w:rStyle w:val="m1"/>
        </w:rPr>
        <w:t>&lt;</w:t>
      </w:r>
      <w:r w:rsidRPr="002160F1">
        <w:rPr>
          <w:rStyle w:val="t1"/>
        </w:rPr>
        <w:t>order:NAME</w:t>
      </w:r>
      <w:r w:rsidRPr="002160F1">
        <w:rPr>
          <w:rStyle w:val="m1"/>
        </w:rPr>
        <w:t>&gt;</w:t>
      </w:r>
      <w:r w:rsidRPr="002160F1">
        <w:rPr>
          <w:rStyle w:val="tx1"/>
        </w:rPr>
        <w:t>Caribbean Pirates</w:t>
      </w:r>
      <w:r w:rsidRPr="002160F1">
        <w:rPr>
          <w:rStyle w:val="m1"/>
        </w:rPr>
        <w:t>&lt;/</w:t>
      </w:r>
      <w:r w:rsidRPr="002160F1">
        <w:rPr>
          <w:rStyle w:val="t1"/>
        </w:rPr>
        <w:t>order:NAME</w:t>
      </w:r>
      <w:r w:rsidRPr="002160F1">
        <w:rPr>
          <w:rStyle w:val="m1"/>
        </w:rPr>
        <w:t>&gt;</w:t>
      </w:r>
      <w:r w:rsidRPr="002160F1">
        <w:t xml:space="preserve"> </w:t>
      </w:r>
    </w:p>
    <w:p w14:paraId="1B68AF3A" w14:textId="77777777" w:rsidR="00EC26EB" w:rsidRPr="002160F1" w:rsidRDefault="00EC26EB" w:rsidP="00511F4F">
      <w:pPr>
        <w:ind w:hanging="480"/>
      </w:pPr>
      <w:r>
        <w:rPr>
          <w:rFonts w:ascii="Verdana" w:hAnsi="Verdana"/>
          <w:color w:val="990000"/>
          <w:sz w:val="15"/>
          <w:szCs w:val="15"/>
        </w:rPr>
        <w:t>&lt;</w:t>
      </w:r>
      <w:r>
        <w:rPr>
          <w:color w:val="990000"/>
        </w:rPr>
        <w:t>order:NCON&gt;A&lt;/order:NCON&gt;</w:t>
      </w:r>
    </w:p>
    <w:p w14:paraId="1A1701BD" w14:textId="77777777" w:rsidR="00511F4F" w:rsidRPr="002160F1" w:rsidRDefault="00511F4F" w:rsidP="00511F4F">
      <w:pPr>
        <w:ind w:hanging="480"/>
      </w:pPr>
      <w:hyperlink r:id="rId468" w:anchor="#" w:history="1">
        <w:r w:rsidRPr="002160F1">
          <w:rPr>
            <w:rStyle w:val="Hyperlink"/>
            <w:b/>
            <w:bCs/>
            <w:color w:val="FF0000"/>
          </w:rPr>
          <w:t>-</w:t>
        </w:r>
      </w:hyperlink>
      <w:r w:rsidRPr="002160F1">
        <w:t xml:space="preserve"> </w:t>
      </w:r>
      <w:r w:rsidRPr="002160F1">
        <w:rPr>
          <w:rStyle w:val="m1"/>
        </w:rPr>
        <w:t>&lt;</w:t>
      </w:r>
      <w:r w:rsidRPr="002160F1">
        <w:rPr>
          <w:rStyle w:val="t1"/>
        </w:rPr>
        <w:t>order:LOC_ACCESS_INFO</w:t>
      </w:r>
      <w:r w:rsidRPr="002160F1">
        <w:rPr>
          <w:rStyle w:val="m1"/>
        </w:rPr>
        <w:t>&gt;</w:t>
      </w:r>
    </w:p>
    <w:p w14:paraId="7FAA75F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order:ACC</w:t>
      </w:r>
      <w:r w:rsidRPr="002160F1">
        <w:rPr>
          <w:rStyle w:val="m1"/>
        </w:rPr>
        <w:t>&gt;</w:t>
      </w:r>
      <w:r w:rsidRPr="002160F1">
        <w:rPr>
          <w:rStyle w:val="tx1"/>
        </w:rPr>
        <w:t>Call before going</w:t>
      </w:r>
      <w:r w:rsidRPr="002160F1">
        <w:rPr>
          <w:rStyle w:val="m1"/>
        </w:rPr>
        <w:t>&lt;/</w:t>
      </w:r>
      <w:r w:rsidRPr="002160F1">
        <w:rPr>
          <w:rStyle w:val="t1"/>
        </w:rPr>
        <w:t>order:ACC</w:t>
      </w:r>
      <w:r w:rsidRPr="002160F1">
        <w:rPr>
          <w:rStyle w:val="m1"/>
        </w:rPr>
        <w:t>&gt;</w:t>
      </w:r>
      <w:r w:rsidRPr="002160F1">
        <w:t xml:space="preserve"> </w:t>
      </w:r>
    </w:p>
    <w:p w14:paraId="497B86ED"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order:LOC_ACCESS_INFO</w:t>
      </w:r>
      <w:r w:rsidRPr="002160F1">
        <w:rPr>
          <w:rStyle w:val="m1"/>
        </w:rPr>
        <w:t>&gt;</w:t>
      </w:r>
    </w:p>
    <w:p w14:paraId="22F40CFD" w14:textId="77777777" w:rsidR="00511F4F" w:rsidRPr="002160F1" w:rsidRDefault="00511F4F" w:rsidP="00511F4F">
      <w:pPr>
        <w:ind w:hanging="480"/>
      </w:pPr>
      <w:hyperlink r:id="rId469" w:anchor="#" w:history="1">
        <w:r w:rsidRPr="002160F1">
          <w:rPr>
            <w:rStyle w:val="Hyperlink"/>
            <w:b/>
            <w:bCs/>
            <w:color w:val="FF0000"/>
          </w:rPr>
          <w:t>-</w:t>
        </w:r>
      </w:hyperlink>
      <w:r w:rsidRPr="002160F1">
        <w:t xml:space="preserve"> </w:t>
      </w:r>
      <w:r w:rsidRPr="002160F1">
        <w:rPr>
          <w:rStyle w:val="m1"/>
        </w:rPr>
        <w:t>&lt;</w:t>
      </w:r>
      <w:r w:rsidRPr="002160F1">
        <w:rPr>
          <w:rStyle w:val="t1"/>
        </w:rPr>
        <w:t>order:ORD_SVC_ADDR_GRP</w:t>
      </w:r>
      <w:r w:rsidRPr="002160F1">
        <w:rPr>
          <w:rStyle w:val="m1"/>
        </w:rPr>
        <w:t>&gt;</w:t>
      </w:r>
    </w:p>
    <w:p w14:paraId="07A3060D"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order:SANO</w:t>
      </w:r>
      <w:r w:rsidRPr="002160F1">
        <w:rPr>
          <w:rStyle w:val="m1"/>
        </w:rPr>
        <w:t>&gt;</w:t>
      </w:r>
      <w:r w:rsidRPr="002160F1">
        <w:rPr>
          <w:rStyle w:val="tx1"/>
        </w:rPr>
        <w:t>1312</w:t>
      </w:r>
      <w:r w:rsidRPr="002160F1">
        <w:rPr>
          <w:rStyle w:val="m1"/>
        </w:rPr>
        <w:t>&lt;/</w:t>
      </w:r>
      <w:r w:rsidRPr="002160F1">
        <w:rPr>
          <w:rStyle w:val="t1"/>
        </w:rPr>
        <w:t>order:SANO</w:t>
      </w:r>
      <w:r w:rsidRPr="002160F1">
        <w:rPr>
          <w:rStyle w:val="m1"/>
        </w:rPr>
        <w:t>&gt;</w:t>
      </w:r>
      <w:r w:rsidRPr="002160F1">
        <w:t xml:space="preserve"> </w:t>
      </w:r>
    </w:p>
    <w:p w14:paraId="142BE6C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order:SASN</w:t>
      </w:r>
      <w:r w:rsidRPr="002160F1">
        <w:rPr>
          <w:rStyle w:val="m1"/>
        </w:rPr>
        <w:t>&gt;</w:t>
      </w:r>
      <w:r w:rsidRPr="002160F1">
        <w:rPr>
          <w:rStyle w:val="tx1"/>
        </w:rPr>
        <w:t>Bull</w:t>
      </w:r>
      <w:r w:rsidRPr="002160F1">
        <w:rPr>
          <w:rStyle w:val="m1"/>
        </w:rPr>
        <w:t>&lt;/</w:t>
      </w:r>
      <w:r w:rsidRPr="002160F1">
        <w:rPr>
          <w:rStyle w:val="t1"/>
        </w:rPr>
        <w:t>order:SASN</w:t>
      </w:r>
      <w:r w:rsidRPr="002160F1">
        <w:rPr>
          <w:rStyle w:val="m1"/>
        </w:rPr>
        <w:t>&gt;</w:t>
      </w:r>
      <w:r w:rsidRPr="002160F1">
        <w:t xml:space="preserve"> </w:t>
      </w:r>
    </w:p>
    <w:p w14:paraId="73415A2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order:SATH</w:t>
      </w:r>
      <w:r w:rsidRPr="002160F1">
        <w:rPr>
          <w:rStyle w:val="m1"/>
        </w:rPr>
        <w:t>&gt;</w:t>
      </w:r>
      <w:r w:rsidRPr="002160F1">
        <w:rPr>
          <w:rStyle w:val="tx1"/>
        </w:rPr>
        <w:t>St</w:t>
      </w:r>
      <w:r w:rsidRPr="002160F1">
        <w:rPr>
          <w:rStyle w:val="m1"/>
        </w:rPr>
        <w:t>&lt;/</w:t>
      </w:r>
      <w:r w:rsidRPr="002160F1">
        <w:rPr>
          <w:rStyle w:val="t1"/>
        </w:rPr>
        <w:t>order:SATH</w:t>
      </w:r>
      <w:r w:rsidRPr="002160F1">
        <w:rPr>
          <w:rStyle w:val="m1"/>
        </w:rPr>
        <w:t>&gt;</w:t>
      </w:r>
      <w:r w:rsidRPr="002160F1">
        <w:t xml:space="preserve"> </w:t>
      </w:r>
    </w:p>
    <w:p w14:paraId="2D2B64CE"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order:CITY</w:t>
      </w:r>
      <w:r w:rsidRPr="002160F1">
        <w:rPr>
          <w:rStyle w:val="m1"/>
        </w:rPr>
        <w:t>&gt;</w:t>
      </w:r>
      <w:r w:rsidRPr="002160F1">
        <w:rPr>
          <w:rStyle w:val="tx1"/>
        </w:rPr>
        <w:t>Savh</w:t>
      </w:r>
      <w:r w:rsidRPr="002160F1">
        <w:rPr>
          <w:rStyle w:val="m1"/>
        </w:rPr>
        <w:t>&lt;/</w:t>
      </w:r>
      <w:r w:rsidRPr="002160F1">
        <w:rPr>
          <w:rStyle w:val="t1"/>
        </w:rPr>
        <w:t>order:CITY</w:t>
      </w:r>
      <w:r w:rsidRPr="002160F1">
        <w:rPr>
          <w:rStyle w:val="m1"/>
        </w:rPr>
        <w:t>&gt;</w:t>
      </w:r>
      <w:r w:rsidRPr="002160F1">
        <w:t xml:space="preserve"> </w:t>
      </w:r>
    </w:p>
    <w:p w14:paraId="74C6EAF4"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order:STATE</w:t>
      </w:r>
      <w:r w:rsidRPr="002160F1">
        <w:rPr>
          <w:rStyle w:val="m1"/>
        </w:rPr>
        <w:t>&gt;</w:t>
      </w:r>
      <w:r w:rsidRPr="002160F1">
        <w:rPr>
          <w:rStyle w:val="tx1"/>
        </w:rPr>
        <w:t>GA</w:t>
      </w:r>
      <w:r w:rsidRPr="002160F1">
        <w:rPr>
          <w:rStyle w:val="m1"/>
        </w:rPr>
        <w:t>&lt;/</w:t>
      </w:r>
      <w:r w:rsidRPr="002160F1">
        <w:rPr>
          <w:rStyle w:val="t1"/>
        </w:rPr>
        <w:t>order:STATE</w:t>
      </w:r>
      <w:r w:rsidRPr="002160F1">
        <w:rPr>
          <w:rStyle w:val="m1"/>
        </w:rPr>
        <w:t>&gt;</w:t>
      </w:r>
      <w:r w:rsidRPr="002160F1">
        <w:t xml:space="preserve"> </w:t>
      </w:r>
    </w:p>
    <w:p w14:paraId="0E3094B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order:ZIP</w:t>
      </w:r>
      <w:r w:rsidRPr="002160F1">
        <w:rPr>
          <w:rStyle w:val="m1"/>
        </w:rPr>
        <w:t>&gt;</w:t>
      </w:r>
      <w:r w:rsidRPr="002160F1">
        <w:rPr>
          <w:rStyle w:val="tx1"/>
        </w:rPr>
        <w:t>31405</w:t>
      </w:r>
      <w:r w:rsidRPr="002160F1">
        <w:rPr>
          <w:rStyle w:val="m1"/>
        </w:rPr>
        <w:t>&lt;/</w:t>
      </w:r>
      <w:r w:rsidRPr="002160F1">
        <w:rPr>
          <w:rStyle w:val="t1"/>
        </w:rPr>
        <w:t>order:ZIP</w:t>
      </w:r>
      <w:r w:rsidRPr="002160F1">
        <w:rPr>
          <w:rStyle w:val="m1"/>
        </w:rPr>
        <w:t>&gt;</w:t>
      </w:r>
      <w:r w:rsidRPr="002160F1">
        <w:t xml:space="preserve"> </w:t>
      </w:r>
    </w:p>
    <w:p w14:paraId="78C616E8"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order:ORD_SVC_ADDR_GRP</w:t>
      </w:r>
      <w:r w:rsidRPr="002160F1">
        <w:rPr>
          <w:rStyle w:val="m1"/>
        </w:rPr>
        <w:t>&gt;</w:t>
      </w:r>
    </w:p>
    <w:p w14:paraId="6269A7BB"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order:LOC_ACCESS_HEADER_INFO</w:t>
      </w:r>
      <w:r w:rsidRPr="002160F1">
        <w:rPr>
          <w:rStyle w:val="m1"/>
        </w:rPr>
        <w:t>&gt;</w:t>
      </w:r>
    </w:p>
    <w:p w14:paraId="0A54AF0B"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order:LOC_ACCESS</w:t>
      </w:r>
      <w:r w:rsidRPr="002160F1">
        <w:rPr>
          <w:rStyle w:val="m1"/>
        </w:rPr>
        <w:t>&gt;</w:t>
      </w:r>
    </w:p>
    <w:p w14:paraId="6DCBE101"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order:EU</w:t>
      </w:r>
      <w:r w:rsidRPr="002160F1">
        <w:rPr>
          <w:rStyle w:val="m1"/>
        </w:rPr>
        <w:t>&gt;</w:t>
      </w:r>
    </w:p>
    <w:p w14:paraId="4183E36A" w14:textId="77777777" w:rsidR="00511F4F" w:rsidRPr="002160F1" w:rsidRDefault="00511F4F" w:rsidP="00511F4F">
      <w:pPr>
        <w:ind w:hanging="480"/>
      </w:pPr>
      <w:hyperlink r:id="rId470" w:anchor="#" w:history="1">
        <w:r w:rsidRPr="002160F1">
          <w:rPr>
            <w:rStyle w:val="Hyperlink"/>
            <w:b/>
            <w:bCs/>
            <w:color w:val="FF0000"/>
          </w:rPr>
          <w:t>-</w:t>
        </w:r>
      </w:hyperlink>
      <w:r w:rsidRPr="002160F1">
        <w:t xml:space="preserve"> </w:t>
      </w:r>
      <w:r w:rsidRPr="002160F1">
        <w:rPr>
          <w:rStyle w:val="m1"/>
        </w:rPr>
        <w:t>&lt;</w:t>
      </w:r>
      <w:r w:rsidRPr="002160F1">
        <w:rPr>
          <w:rStyle w:val="t1"/>
        </w:rPr>
        <w:t>order:PS</w:t>
      </w:r>
      <w:r w:rsidRPr="002160F1">
        <w:rPr>
          <w:rStyle w:val="m1"/>
        </w:rPr>
        <w:t>&gt;</w:t>
      </w:r>
    </w:p>
    <w:p w14:paraId="7BB843AE" w14:textId="77777777" w:rsidR="00511F4F" w:rsidRPr="002160F1" w:rsidRDefault="00511F4F" w:rsidP="00511F4F">
      <w:pPr>
        <w:ind w:hanging="480"/>
      </w:pPr>
      <w:hyperlink r:id="rId471" w:anchor="#" w:history="1">
        <w:r w:rsidRPr="002160F1">
          <w:rPr>
            <w:rStyle w:val="Hyperlink"/>
            <w:b/>
            <w:bCs/>
            <w:color w:val="FF0000"/>
          </w:rPr>
          <w:t>-</w:t>
        </w:r>
      </w:hyperlink>
      <w:r w:rsidRPr="002160F1">
        <w:t xml:space="preserve"> </w:t>
      </w:r>
      <w:r w:rsidRPr="002160F1">
        <w:rPr>
          <w:rStyle w:val="m1"/>
        </w:rPr>
        <w:t>&lt;</w:t>
      </w:r>
      <w:r w:rsidRPr="002160F1">
        <w:rPr>
          <w:rStyle w:val="t1"/>
        </w:rPr>
        <w:t>order:PS_ADMIN</w:t>
      </w:r>
      <w:r w:rsidRPr="002160F1">
        <w:rPr>
          <w:rStyle w:val="m1"/>
        </w:rPr>
        <w:t>&gt;</w:t>
      </w:r>
    </w:p>
    <w:p w14:paraId="670952C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order:PQTY</w:t>
      </w:r>
      <w:r w:rsidRPr="002160F1">
        <w:rPr>
          <w:rStyle w:val="m1"/>
        </w:rPr>
        <w:t>&gt;</w:t>
      </w:r>
      <w:r w:rsidRPr="002160F1">
        <w:rPr>
          <w:rStyle w:val="tx1"/>
        </w:rPr>
        <w:t>001</w:t>
      </w:r>
      <w:r w:rsidRPr="002160F1">
        <w:rPr>
          <w:rStyle w:val="m1"/>
        </w:rPr>
        <w:t>&lt;/</w:t>
      </w:r>
      <w:r w:rsidRPr="002160F1">
        <w:rPr>
          <w:rStyle w:val="t1"/>
        </w:rPr>
        <w:t>order:PQTY</w:t>
      </w:r>
      <w:r w:rsidRPr="002160F1">
        <w:rPr>
          <w:rStyle w:val="m1"/>
        </w:rPr>
        <w:t>&gt;</w:t>
      </w:r>
      <w:r w:rsidRPr="002160F1">
        <w:t xml:space="preserve"> </w:t>
      </w:r>
    </w:p>
    <w:p w14:paraId="6BBABEEA"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order:PS_ADMIN</w:t>
      </w:r>
      <w:r w:rsidRPr="002160F1">
        <w:rPr>
          <w:rStyle w:val="m1"/>
        </w:rPr>
        <w:t>&gt;</w:t>
      </w:r>
    </w:p>
    <w:p w14:paraId="763B108A" w14:textId="77777777" w:rsidR="00511F4F" w:rsidRPr="002160F1" w:rsidRDefault="00511F4F" w:rsidP="00511F4F">
      <w:pPr>
        <w:ind w:hanging="480"/>
      </w:pPr>
      <w:hyperlink r:id="rId472" w:anchor="#" w:history="1">
        <w:r w:rsidRPr="002160F1">
          <w:rPr>
            <w:rStyle w:val="Hyperlink"/>
            <w:b/>
            <w:bCs/>
            <w:color w:val="FF0000"/>
          </w:rPr>
          <w:t>-</w:t>
        </w:r>
      </w:hyperlink>
      <w:r w:rsidRPr="002160F1">
        <w:t xml:space="preserve"> </w:t>
      </w:r>
      <w:r w:rsidRPr="002160F1">
        <w:rPr>
          <w:rStyle w:val="m1"/>
        </w:rPr>
        <w:t>&lt;</w:t>
      </w:r>
      <w:r w:rsidRPr="002160F1">
        <w:rPr>
          <w:rStyle w:val="t1"/>
        </w:rPr>
        <w:t>order:PS_SVC_DET</w:t>
      </w:r>
      <w:r w:rsidRPr="002160F1">
        <w:rPr>
          <w:rStyle w:val="m1"/>
        </w:rPr>
        <w:t>&gt;</w:t>
      </w:r>
    </w:p>
    <w:p w14:paraId="52F66FF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order:TNS</w:t>
      </w:r>
      <w:r w:rsidRPr="002160F1">
        <w:rPr>
          <w:rStyle w:val="m1"/>
        </w:rPr>
        <w:t>&gt;</w:t>
      </w:r>
      <w:r w:rsidRPr="002160F1">
        <w:rPr>
          <w:rStyle w:val="tx1"/>
        </w:rPr>
        <w:t>9122014014</w:t>
      </w:r>
      <w:r w:rsidRPr="002160F1">
        <w:rPr>
          <w:rStyle w:val="m1"/>
        </w:rPr>
        <w:t>&lt;/</w:t>
      </w:r>
      <w:r w:rsidRPr="002160F1">
        <w:rPr>
          <w:rStyle w:val="t1"/>
        </w:rPr>
        <w:t>order:TNS</w:t>
      </w:r>
      <w:r w:rsidRPr="002160F1">
        <w:rPr>
          <w:rStyle w:val="m1"/>
        </w:rPr>
        <w:t>&gt;</w:t>
      </w:r>
      <w:r w:rsidRPr="002160F1">
        <w:t xml:space="preserve"> </w:t>
      </w:r>
    </w:p>
    <w:p w14:paraId="533193D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order:LNECLSSVC</w:t>
      </w:r>
      <w:r w:rsidRPr="002160F1">
        <w:rPr>
          <w:rStyle w:val="m1"/>
        </w:rPr>
        <w:t>&gt;</w:t>
      </w:r>
      <w:r w:rsidRPr="002160F1">
        <w:rPr>
          <w:rStyle w:val="tx1"/>
        </w:rPr>
        <w:t>UEPWQ</w:t>
      </w:r>
      <w:r w:rsidRPr="002160F1">
        <w:rPr>
          <w:rStyle w:val="m1"/>
        </w:rPr>
        <w:t>&lt;/</w:t>
      </w:r>
      <w:r w:rsidRPr="002160F1">
        <w:rPr>
          <w:rStyle w:val="t1"/>
        </w:rPr>
        <w:t>order:LNECLSSVC</w:t>
      </w:r>
      <w:r w:rsidRPr="002160F1">
        <w:rPr>
          <w:rStyle w:val="m1"/>
        </w:rPr>
        <w:t>&gt;</w:t>
      </w:r>
      <w:r w:rsidRPr="002160F1">
        <w:t xml:space="preserve"> </w:t>
      </w:r>
    </w:p>
    <w:p w14:paraId="3000B143" w14:textId="77777777" w:rsidR="00511F4F" w:rsidRPr="002160F1" w:rsidRDefault="00511F4F" w:rsidP="00511F4F">
      <w:pPr>
        <w:ind w:hanging="480"/>
      </w:pPr>
      <w:hyperlink r:id="rId473" w:anchor="#" w:history="1">
        <w:r w:rsidRPr="002160F1">
          <w:rPr>
            <w:rStyle w:val="Hyperlink"/>
            <w:b/>
            <w:bCs/>
            <w:color w:val="FF0000"/>
          </w:rPr>
          <w:t>-</w:t>
        </w:r>
      </w:hyperlink>
      <w:r w:rsidRPr="002160F1">
        <w:t xml:space="preserve"> </w:t>
      </w:r>
      <w:r w:rsidRPr="002160F1">
        <w:rPr>
          <w:rStyle w:val="m1"/>
        </w:rPr>
        <w:t>&lt;</w:t>
      </w:r>
      <w:r w:rsidRPr="002160F1">
        <w:rPr>
          <w:rStyle w:val="t1"/>
        </w:rPr>
        <w:t>order:SVC_DET_GRP</w:t>
      </w:r>
      <w:r w:rsidRPr="002160F1">
        <w:rPr>
          <w:rStyle w:val="m1"/>
        </w:rPr>
        <w:t>&gt;</w:t>
      </w:r>
    </w:p>
    <w:p w14:paraId="259D263E"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order:LNUM</w:t>
      </w:r>
      <w:r w:rsidRPr="002160F1">
        <w:rPr>
          <w:rStyle w:val="m1"/>
        </w:rPr>
        <w:t>&gt;</w:t>
      </w:r>
      <w:r w:rsidRPr="002160F1">
        <w:rPr>
          <w:rStyle w:val="tx1"/>
        </w:rPr>
        <w:t>00001</w:t>
      </w:r>
      <w:r w:rsidRPr="002160F1">
        <w:rPr>
          <w:rStyle w:val="m1"/>
        </w:rPr>
        <w:t>&lt;/</w:t>
      </w:r>
      <w:r w:rsidRPr="002160F1">
        <w:rPr>
          <w:rStyle w:val="t1"/>
        </w:rPr>
        <w:t>order:LNUM</w:t>
      </w:r>
      <w:r w:rsidRPr="002160F1">
        <w:rPr>
          <w:rStyle w:val="m1"/>
        </w:rPr>
        <w:t>&gt;</w:t>
      </w:r>
      <w:r w:rsidRPr="002160F1">
        <w:t xml:space="preserve"> </w:t>
      </w:r>
    </w:p>
    <w:p w14:paraId="18D0D644"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order:LNA</w:t>
      </w:r>
      <w:r w:rsidRPr="002160F1">
        <w:rPr>
          <w:rStyle w:val="m1"/>
        </w:rPr>
        <w:t>&gt;</w:t>
      </w:r>
      <w:r w:rsidRPr="002160F1">
        <w:rPr>
          <w:rStyle w:val="tx1"/>
        </w:rPr>
        <w:t>T</w:t>
      </w:r>
      <w:r w:rsidRPr="002160F1">
        <w:rPr>
          <w:rStyle w:val="m1"/>
        </w:rPr>
        <w:t>&lt;/</w:t>
      </w:r>
      <w:r w:rsidRPr="002160F1">
        <w:rPr>
          <w:rStyle w:val="t1"/>
        </w:rPr>
        <w:t>order:LNA</w:t>
      </w:r>
      <w:r w:rsidRPr="002160F1">
        <w:rPr>
          <w:rStyle w:val="m1"/>
        </w:rPr>
        <w:t>&gt;</w:t>
      </w:r>
      <w:r w:rsidRPr="002160F1">
        <w:t xml:space="preserve"> </w:t>
      </w:r>
    </w:p>
    <w:p w14:paraId="1EB8BBF5"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order:SVC_DET_GRP</w:t>
      </w:r>
      <w:r w:rsidRPr="002160F1">
        <w:rPr>
          <w:rStyle w:val="m1"/>
        </w:rPr>
        <w:t>&gt;</w:t>
      </w:r>
    </w:p>
    <w:p w14:paraId="300F63E5" w14:textId="77777777" w:rsidR="00511F4F" w:rsidRPr="002160F1" w:rsidRDefault="00511F4F" w:rsidP="00511F4F">
      <w:pPr>
        <w:ind w:hanging="480"/>
      </w:pPr>
      <w:hyperlink r:id="rId474" w:anchor="#" w:history="1">
        <w:r w:rsidRPr="002160F1">
          <w:rPr>
            <w:rStyle w:val="Hyperlink"/>
            <w:b/>
            <w:bCs/>
            <w:color w:val="FF0000"/>
          </w:rPr>
          <w:t>-</w:t>
        </w:r>
      </w:hyperlink>
      <w:r w:rsidRPr="002160F1">
        <w:t xml:space="preserve"> </w:t>
      </w:r>
      <w:r w:rsidRPr="002160F1">
        <w:rPr>
          <w:rStyle w:val="m1"/>
        </w:rPr>
        <w:t>&lt;</w:t>
      </w:r>
      <w:r w:rsidRPr="002160F1">
        <w:rPr>
          <w:rStyle w:val="t1"/>
        </w:rPr>
        <w:t>order:LINE_RESTRICT_2_GRP</w:t>
      </w:r>
      <w:r w:rsidRPr="002160F1">
        <w:rPr>
          <w:rStyle w:val="m1"/>
        </w:rPr>
        <w:t>&gt;</w:t>
      </w:r>
    </w:p>
    <w:p w14:paraId="5978236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order:PIC</w:t>
      </w:r>
      <w:r w:rsidRPr="002160F1">
        <w:rPr>
          <w:rStyle w:val="m1"/>
        </w:rPr>
        <w:t>&gt;</w:t>
      </w:r>
      <w:r w:rsidRPr="002160F1">
        <w:rPr>
          <w:rStyle w:val="tx1"/>
        </w:rPr>
        <w:t>NONE</w:t>
      </w:r>
      <w:r w:rsidRPr="002160F1">
        <w:rPr>
          <w:rStyle w:val="m1"/>
        </w:rPr>
        <w:t>&lt;/</w:t>
      </w:r>
      <w:r w:rsidRPr="002160F1">
        <w:rPr>
          <w:rStyle w:val="t1"/>
        </w:rPr>
        <w:t>order:PIC</w:t>
      </w:r>
      <w:r w:rsidRPr="002160F1">
        <w:rPr>
          <w:rStyle w:val="m1"/>
        </w:rPr>
        <w:t>&gt;</w:t>
      </w:r>
      <w:r w:rsidRPr="002160F1">
        <w:t xml:space="preserve"> </w:t>
      </w:r>
    </w:p>
    <w:p w14:paraId="70F21C3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order:LPIC</w:t>
      </w:r>
      <w:r w:rsidRPr="002160F1">
        <w:rPr>
          <w:rStyle w:val="m1"/>
        </w:rPr>
        <w:t>&gt;</w:t>
      </w:r>
      <w:r w:rsidRPr="002160F1">
        <w:rPr>
          <w:rStyle w:val="tx1"/>
        </w:rPr>
        <w:t>NONE</w:t>
      </w:r>
      <w:r w:rsidRPr="002160F1">
        <w:rPr>
          <w:rStyle w:val="m1"/>
        </w:rPr>
        <w:t>&lt;/</w:t>
      </w:r>
      <w:r w:rsidRPr="002160F1">
        <w:rPr>
          <w:rStyle w:val="t1"/>
        </w:rPr>
        <w:t>order:LPIC</w:t>
      </w:r>
      <w:r w:rsidRPr="002160F1">
        <w:rPr>
          <w:rStyle w:val="m1"/>
        </w:rPr>
        <w:t>&gt;</w:t>
      </w:r>
      <w:r w:rsidRPr="002160F1">
        <w:t xml:space="preserve"> </w:t>
      </w:r>
    </w:p>
    <w:p w14:paraId="13329F31"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order:LINE_RESTRICT_2_GRP</w:t>
      </w:r>
      <w:r w:rsidRPr="002160F1">
        <w:rPr>
          <w:rStyle w:val="m1"/>
        </w:rPr>
        <w:t>&gt;</w:t>
      </w:r>
    </w:p>
    <w:p w14:paraId="1811C97C" w14:textId="77777777" w:rsidR="00511F4F" w:rsidRPr="002160F1" w:rsidRDefault="00511F4F" w:rsidP="00511F4F">
      <w:pPr>
        <w:ind w:hanging="480"/>
      </w:pPr>
      <w:hyperlink r:id="rId475" w:anchor="#" w:history="1">
        <w:r w:rsidRPr="002160F1">
          <w:rPr>
            <w:rStyle w:val="Hyperlink"/>
            <w:b/>
            <w:bCs/>
            <w:color w:val="FF0000"/>
          </w:rPr>
          <w:t>-</w:t>
        </w:r>
      </w:hyperlink>
      <w:r w:rsidRPr="002160F1">
        <w:t xml:space="preserve"> </w:t>
      </w:r>
      <w:r w:rsidRPr="002160F1">
        <w:rPr>
          <w:rStyle w:val="m1"/>
        </w:rPr>
        <w:t>&lt;</w:t>
      </w:r>
      <w:r w:rsidRPr="002160F1">
        <w:rPr>
          <w:rStyle w:val="t1"/>
        </w:rPr>
        <w:t>order:FEATURE_GRP</w:t>
      </w:r>
      <w:r w:rsidRPr="002160F1">
        <w:rPr>
          <w:rStyle w:val="m1"/>
        </w:rPr>
        <w:t>&gt;</w:t>
      </w:r>
    </w:p>
    <w:p w14:paraId="7D6B53BD"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order:FA</w:t>
      </w:r>
      <w:r w:rsidRPr="002160F1">
        <w:rPr>
          <w:rStyle w:val="m1"/>
        </w:rPr>
        <w:t>&gt;</w:t>
      </w:r>
      <w:r w:rsidRPr="002160F1">
        <w:rPr>
          <w:rStyle w:val="tx1"/>
        </w:rPr>
        <w:t>N</w:t>
      </w:r>
      <w:r w:rsidRPr="002160F1">
        <w:rPr>
          <w:rStyle w:val="m1"/>
        </w:rPr>
        <w:t>&lt;/</w:t>
      </w:r>
      <w:r w:rsidRPr="002160F1">
        <w:rPr>
          <w:rStyle w:val="t1"/>
        </w:rPr>
        <w:t>order:FA</w:t>
      </w:r>
      <w:r w:rsidRPr="002160F1">
        <w:rPr>
          <w:rStyle w:val="m1"/>
        </w:rPr>
        <w:t>&gt;</w:t>
      </w:r>
      <w:r w:rsidRPr="002160F1">
        <w:t xml:space="preserve"> </w:t>
      </w:r>
    </w:p>
    <w:p w14:paraId="1978749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order:FEATURE</w:t>
      </w:r>
      <w:r w:rsidRPr="002160F1">
        <w:rPr>
          <w:rStyle w:val="m1"/>
        </w:rPr>
        <w:t>&gt;</w:t>
      </w:r>
      <w:r w:rsidRPr="002160F1">
        <w:rPr>
          <w:rStyle w:val="tx1"/>
        </w:rPr>
        <w:t>ESM</w:t>
      </w:r>
      <w:r w:rsidRPr="002160F1">
        <w:rPr>
          <w:rStyle w:val="m1"/>
        </w:rPr>
        <w:t>&lt;/</w:t>
      </w:r>
      <w:r w:rsidRPr="002160F1">
        <w:rPr>
          <w:rStyle w:val="t1"/>
        </w:rPr>
        <w:t>order:FEATURE</w:t>
      </w:r>
      <w:r w:rsidRPr="002160F1">
        <w:rPr>
          <w:rStyle w:val="m1"/>
        </w:rPr>
        <w:t>&gt;</w:t>
      </w:r>
      <w:r w:rsidRPr="002160F1">
        <w:t xml:space="preserve"> </w:t>
      </w:r>
    </w:p>
    <w:p w14:paraId="3D1EAE16"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order:FEATURE_GRP</w:t>
      </w:r>
      <w:r w:rsidRPr="002160F1">
        <w:rPr>
          <w:rStyle w:val="m1"/>
        </w:rPr>
        <w:t>&gt;</w:t>
      </w:r>
    </w:p>
    <w:p w14:paraId="5D094FEB"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order:PS_SVC_DET</w:t>
      </w:r>
      <w:r w:rsidRPr="002160F1">
        <w:rPr>
          <w:rStyle w:val="m1"/>
        </w:rPr>
        <w:t>&gt;</w:t>
      </w:r>
    </w:p>
    <w:p w14:paraId="494BC09D"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order:PS</w:t>
      </w:r>
      <w:r w:rsidRPr="002160F1">
        <w:rPr>
          <w:rStyle w:val="m1"/>
        </w:rPr>
        <w:t>&gt;</w:t>
      </w:r>
    </w:p>
    <w:p w14:paraId="7A29237E" w14:textId="77777777" w:rsidR="00511F4F" w:rsidRPr="002160F1" w:rsidRDefault="00511F4F" w:rsidP="00511F4F">
      <w:pPr>
        <w:ind w:hanging="480"/>
      </w:pPr>
      <w:hyperlink r:id="rId476" w:anchor="#" w:history="1">
        <w:r w:rsidRPr="002160F1">
          <w:rPr>
            <w:rStyle w:val="Hyperlink"/>
            <w:b/>
            <w:bCs/>
            <w:color w:val="FF0000"/>
          </w:rPr>
          <w:t>-</w:t>
        </w:r>
      </w:hyperlink>
      <w:r w:rsidRPr="002160F1">
        <w:t xml:space="preserve"> </w:t>
      </w:r>
      <w:r w:rsidRPr="002160F1">
        <w:rPr>
          <w:rStyle w:val="m1"/>
        </w:rPr>
        <w:t>&lt;</w:t>
      </w:r>
      <w:r w:rsidRPr="002160F1">
        <w:rPr>
          <w:rStyle w:val="t1"/>
        </w:rPr>
        <w:t>order:DL</w:t>
      </w:r>
      <w:r w:rsidRPr="002160F1">
        <w:rPr>
          <w:rStyle w:val="m1"/>
        </w:rPr>
        <w:t>&gt;</w:t>
      </w:r>
    </w:p>
    <w:p w14:paraId="17439E86" w14:textId="77777777" w:rsidR="00511F4F" w:rsidRPr="002160F1" w:rsidRDefault="00511F4F" w:rsidP="00511F4F">
      <w:pPr>
        <w:ind w:hanging="480"/>
      </w:pPr>
      <w:hyperlink r:id="rId477" w:anchor="#" w:history="1">
        <w:r w:rsidRPr="002160F1">
          <w:rPr>
            <w:rStyle w:val="Hyperlink"/>
            <w:b/>
            <w:bCs/>
            <w:color w:val="FF0000"/>
          </w:rPr>
          <w:t>-</w:t>
        </w:r>
      </w:hyperlink>
      <w:r w:rsidRPr="002160F1">
        <w:t xml:space="preserve"> </w:t>
      </w:r>
      <w:r w:rsidRPr="002160F1">
        <w:rPr>
          <w:rStyle w:val="m1"/>
        </w:rPr>
        <w:t>&lt;</w:t>
      </w:r>
      <w:r w:rsidRPr="002160F1">
        <w:rPr>
          <w:rStyle w:val="t1"/>
        </w:rPr>
        <w:t>order:DELIVERY_ADDR_INFO</w:t>
      </w:r>
      <w:r w:rsidRPr="002160F1">
        <w:rPr>
          <w:rStyle w:val="m1"/>
        </w:rPr>
        <w:t>&gt;</w:t>
      </w:r>
    </w:p>
    <w:p w14:paraId="1825370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order:DACT</w:t>
      </w:r>
      <w:r w:rsidRPr="002160F1">
        <w:rPr>
          <w:rStyle w:val="m1"/>
        </w:rPr>
        <w:t>&gt;</w:t>
      </w:r>
      <w:r w:rsidRPr="002160F1">
        <w:rPr>
          <w:rStyle w:val="tx1"/>
        </w:rPr>
        <w:t>N</w:t>
      </w:r>
      <w:r w:rsidRPr="002160F1">
        <w:rPr>
          <w:rStyle w:val="m1"/>
        </w:rPr>
        <w:t>&lt;/</w:t>
      </w:r>
      <w:r w:rsidRPr="002160F1">
        <w:rPr>
          <w:rStyle w:val="t1"/>
        </w:rPr>
        <w:t>order:DACT</w:t>
      </w:r>
      <w:r w:rsidRPr="002160F1">
        <w:rPr>
          <w:rStyle w:val="m1"/>
        </w:rPr>
        <w:t>&gt;</w:t>
      </w:r>
      <w:r w:rsidRPr="002160F1">
        <w:t xml:space="preserve"> </w:t>
      </w:r>
    </w:p>
    <w:p w14:paraId="66BBB6F1" w14:textId="77777777" w:rsidR="00511F4F" w:rsidRPr="002160F1" w:rsidRDefault="00511F4F" w:rsidP="00511F4F">
      <w:pPr>
        <w:ind w:hanging="480"/>
      </w:pPr>
      <w:hyperlink r:id="rId478" w:anchor="#" w:history="1">
        <w:r w:rsidRPr="002160F1">
          <w:rPr>
            <w:rStyle w:val="Hyperlink"/>
            <w:b/>
            <w:bCs/>
            <w:color w:val="FF0000"/>
          </w:rPr>
          <w:t>-</w:t>
        </w:r>
      </w:hyperlink>
      <w:r w:rsidRPr="002160F1">
        <w:t xml:space="preserve"> </w:t>
      </w:r>
      <w:r w:rsidRPr="002160F1">
        <w:rPr>
          <w:rStyle w:val="m1"/>
        </w:rPr>
        <w:t>&lt;</w:t>
      </w:r>
      <w:r w:rsidRPr="002160F1">
        <w:rPr>
          <w:rStyle w:val="t1"/>
        </w:rPr>
        <w:t>order:DIR_DEL_INFO</w:t>
      </w:r>
      <w:r w:rsidRPr="002160F1">
        <w:rPr>
          <w:rStyle w:val="m1"/>
        </w:rPr>
        <w:t>&gt;</w:t>
      </w:r>
    </w:p>
    <w:p w14:paraId="4A662161" w14:textId="77777777" w:rsidR="00511F4F" w:rsidRPr="002160F1" w:rsidRDefault="00511F4F" w:rsidP="00511F4F">
      <w:pPr>
        <w:ind w:hanging="480"/>
      </w:pPr>
      <w:hyperlink r:id="rId479" w:anchor="#" w:history="1">
        <w:r w:rsidRPr="002160F1">
          <w:rPr>
            <w:rStyle w:val="Hyperlink"/>
            <w:b/>
            <w:bCs/>
            <w:color w:val="FF0000"/>
          </w:rPr>
          <w:t>-</w:t>
        </w:r>
      </w:hyperlink>
      <w:r w:rsidRPr="002160F1">
        <w:t xml:space="preserve"> </w:t>
      </w:r>
      <w:r w:rsidRPr="002160F1">
        <w:rPr>
          <w:rStyle w:val="m1"/>
        </w:rPr>
        <w:t>&lt;</w:t>
      </w:r>
      <w:r w:rsidRPr="002160F1">
        <w:rPr>
          <w:rStyle w:val="t1"/>
        </w:rPr>
        <w:t>order:DIRECTORY_GRP</w:t>
      </w:r>
      <w:r w:rsidRPr="002160F1">
        <w:rPr>
          <w:rStyle w:val="m1"/>
        </w:rPr>
        <w:t>&gt;</w:t>
      </w:r>
    </w:p>
    <w:p w14:paraId="4B1B5A4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order:DIRTYP</w:t>
      </w:r>
      <w:r w:rsidRPr="002160F1">
        <w:rPr>
          <w:rStyle w:val="m1"/>
        </w:rPr>
        <w:t>&gt;</w:t>
      </w:r>
      <w:r w:rsidRPr="002160F1">
        <w:rPr>
          <w:rStyle w:val="tx1"/>
        </w:rPr>
        <w:t>B</w:t>
      </w:r>
      <w:r w:rsidRPr="002160F1">
        <w:rPr>
          <w:rStyle w:val="m1"/>
        </w:rPr>
        <w:t>&lt;/</w:t>
      </w:r>
      <w:r w:rsidRPr="002160F1">
        <w:rPr>
          <w:rStyle w:val="t1"/>
        </w:rPr>
        <w:t>order:DIRTYP</w:t>
      </w:r>
      <w:r w:rsidRPr="002160F1">
        <w:rPr>
          <w:rStyle w:val="m1"/>
        </w:rPr>
        <w:t>&gt;</w:t>
      </w:r>
      <w:r w:rsidRPr="002160F1">
        <w:t xml:space="preserve"> </w:t>
      </w:r>
    </w:p>
    <w:p w14:paraId="73645AE5"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order:DIRQTYA</w:t>
      </w:r>
      <w:r w:rsidRPr="002160F1">
        <w:rPr>
          <w:rStyle w:val="m1"/>
        </w:rPr>
        <w:t>&gt;</w:t>
      </w:r>
      <w:r w:rsidRPr="002160F1">
        <w:rPr>
          <w:rStyle w:val="tx1"/>
        </w:rPr>
        <w:t>1</w:t>
      </w:r>
      <w:r w:rsidRPr="002160F1">
        <w:rPr>
          <w:rStyle w:val="m1"/>
        </w:rPr>
        <w:t>&lt;/</w:t>
      </w:r>
      <w:r w:rsidRPr="002160F1">
        <w:rPr>
          <w:rStyle w:val="t1"/>
        </w:rPr>
        <w:t>order:DIRQTYA</w:t>
      </w:r>
      <w:r w:rsidRPr="002160F1">
        <w:rPr>
          <w:rStyle w:val="m1"/>
        </w:rPr>
        <w:t>&gt;</w:t>
      </w:r>
      <w:r w:rsidRPr="002160F1">
        <w:t xml:space="preserve"> </w:t>
      </w:r>
    </w:p>
    <w:p w14:paraId="6BFFE6FE"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order:DIRECTORY_GRP</w:t>
      </w:r>
      <w:r w:rsidRPr="002160F1">
        <w:rPr>
          <w:rStyle w:val="m1"/>
        </w:rPr>
        <w:t>&gt;</w:t>
      </w:r>
    </w:p>
    <w:p w14:paraId="534D9C60"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order:DIR_DEL_INFO</w:t>
      </w:r>
      <w:r w:rsidRPr="002160F1">
        <w:rPr>
          <w:rStyle w:val="m1"/>
        </w:rPr>
        <w:t>&gt;</w:t>
      </w:r>
    </w:p>
    <w:p w14:paraId="637503B0" w14:textId="77777777" w:rsidR="00511F4F" w:rsidRPr="002160F1" w:rsidRDefault="00511F4F" w:rsidP="00511F4F">
      <w:pPr>
        <w:ind w:hanging="480"/>
      </w:pPr>
      <w:hyperlink r:id="rId480" w:anchor="#" w:history="1">
        <w:r w:rsidRPr="002160F1">
          <w:rPr>
            <w:rStyle w:val="Hyperlink"/>
            <w:b/>
            <w:bCs/>
            <w:color w:val="FF0000"/>
          </w:rPr>
          <w:t>-</w:t>
        </w:r>
      </w:hyperlink>
      <w:r w:rsidRPr="002160F1">
        <w:t xml:space="preserve"> </w:t>
      </w:r>
      <w:r w:rsidRPr="002160F1">
        <w:rPr>
          <w:rStyle w:val="m1"/>
        </w:rPr>
        <w:t>&lt;</w:t>
      </w:r>
      <w:r w:rsidRPr="002160F1">
        <w:rPr>
          <w:rStyle w:val="t1"/>
        </w:rPr>
        <w:t>order:DIRECTORY_DELIV_GRP</w:t>
      </w:r>
      <w:r w:rsidRPr="002160F1">
        <w:rPr>
          <w:rStyle w:val="m1"/>
        </w:rPr>
        <w:t>&gt;</w:t>
      </w:r>
    </w:p>
    <w:p w14:paraId="1B1B579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order:NAME</w:t>
      </w:r>
      <w:r w:rsidRPr="002160F1">
        <w:rPr>
          <w:rStyle w:val="m1"/>
        </w:rPr>
        <w:t>&gt;</w:t>
      </w:r>
      <w:r w:rsidRPr="002160F1">
        <w:rPr>
          <w:rStyle w:val="tx1"/>
        </w:rPr>
        <w:t>Caribbean Pirates</w:t>
      </w:r>
      <w:r w:rsidRPr="002160F1">
        <w:rPr>
          <w:rStyle w:val="m1"/>
        </w:rPr>
        <w:t>&lt;/</w:t>
      </w:r>
      <w:r w:rsidRPr="002160F1">
        <w:rPr>
          <w:rStyle w:val="t1"/>
        </w:rPr>
        <w:t>order:NAME</w:t>
      </w:r>
      <w:r w:rsidRPr="002160F1">
        <w:rPr>
          <w:rStyle w:val="m1"/>
        </w:rPr>
        <w:t>&gt;</w:t>
      </w:r>
      <w:r w:rsidRPr="002160F1">
        <w:t xml:space="preserve"> </w:t>
      </w:r>
    </w:p>
    <w:p w14:paraId="02FC483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order:DDANO</w:t>
      </w:r>
      <w:r w:rsidRPr="002160F1">
        <w:rPr>
          <w:rStyle w:val="m1"/>
        </w:rPr>
        <w:t>&gt;</w:t>
      </w:r>
      <w:r w:rsidRPr="002160F1">
        <w:rPr>
          <w:rStyle w:val="tx1"/>
        </w:rPr>
        <w:t>1312</w:t>
      </w:r>
      <w:r w:rsidRPr="002160F1">
        <w:rPr>
          <w:rStyle w:val="m1"/>
        </w:rPr>
        <w:t>&lt;/</w:t>
      </w:r>
      <w:r w:rsidRPr="002160F1">
        <w:rPr>
          <w:rStyle w:val="t1"/>
        </w:rPr>
        <w:t>order:DDANO</w:t>
      </w:r>
      <w:r w:rsidRPr="002160F1">
        <w:rPr>
          <w:rStyle w:val="m1"/>
        </w:rPr>
        <w:t>&gt;</w:t>
      </w:r>
      <w:r w:rsidRPr="002160F1">
        <w:t xml:space="preserve"> </w:t>
      </w:r>
    </w:p>
    <w:p w14:paraId="236A882C"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order:DDASN</w:t>
      </w:r>
      <w:r w:rsidRPr="002160F1">
        <w:rPr>
          <w:rStyle w:val="m1"/>
        </w:rPr>
        <w:t>&gt;</w:t>
      </w:r>
      <w:r w:rsidRPr="002160F1">
        <w:rPr>
          <w:rStyle w:val="tx1"/>
        </w:rPr>
        <w:t>Bull</w:t>
      </w:r>
      <w:r w:rsidRPr="002160F1">
        <w:rPr>
          <w:rStyle w:val="m1"/>
        </w:rPr>
        <w:t>&lt;/</w:t>
      </w:r>
      <w:r w:rsidRPr="002160F1">
        <w:rPr>
          <w:rStyle w:val="t1"/>
        </w:rPr>
        <w:t>order:DDASN</w:t>
      </w:r>
      <w:r w:rsidRPr="002160F1">
        <w:rPr>
          <w:rStyle w:val="m1"/>
        </w:rPr>
        <w:t>&gt;</w:t>
      </w:r>
      <w:r w:rsidRPr="002160F1">
        <w:t xml:space="preserve"> </w:t>
      </w:r>
    </w:p>
    <w:p w14:paraId="48F6C9F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order:DDATH</w:t>
      </w:r>
      <w:r w:rsidRPr="002160F1">
        <w:rPr>
          <w:rStyle w:val="m1"/>
        </w:rPr>
        <w:t>&gt;</w:t>
      </w:r>
      <w:r w:rsidRPr="002160F1">
        <w:rPr>
          <w:rStyle w:val="tx1"/>
        </w:rPr>
        <w:t>St</w:t>
      </w:r>
      <w:r w:rsidRPr="002160F1">
        <w:rPr>
          <w:rStyle w:val="m1"/>
        </w:rPr>
        <w:t>&lt;/</w:t>
      </w:r>
      <w:r w:rsidRPr="002160F1">
        <w:rPr>
          <w:rStyle w:val="t1"/>
        </w:rPr>
        <w:t>order:DDATH</w:t>
      </w:r>
      <w:r w:rsidRPr="002160F1">
        <w:rPr>
          <w:rStyle w:val="m1"/>
        </w:rPr>
        <w:t>&gt;</w:t>
      </w:r>
      <w:r w:rsidRPr="002160F1">
        <w:t xml:space="preserve"> </w:t>
      </w:r>
    </w:p>
    <w:p w14:paraId="3EADF7B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order:DDCITY</w:t>
      </w:r>
      <w:r w:rsidRPr="002160F1">
        <w:rPr>
          <w:rStyle w:val="m1"/>
        </w:rPr>
        <w:t>&gt;</w:t>
      </w:r>
      <w:r w:rsidRPr="002160F1">
        <w:rPr>
          <w:rStyle w:val="tx1"/>
        </w:rPr>
        <w:t>Savannah</w:t>
      </w:r>
      <w:r w:rsidRPr="002160F1">
        <w:rPr>
          <w:rStyle w:val="m1"/>
        </w:rPr>
        <w:t>&lt;/</w:t>
      </w:r>
      <w:r w:rsidRPr="002160F1">
        <w:rPr>
          <w:rStyle w:val="t1"/>
        </w:rPr>
        <w:t>order:DDCITY</w:t>
      </w:r>
      <w:r w:rsidRPr="002160F1">
        <w:rPr>
          <w:rStyle w:val="m1"/>
        </w:rPr>
        <w:t>&gt;</w:t>
      </w:r>
      <w:r w:rsidRPr="002160F1">
        <w:t xml:space="preserve"> </w:t>
      </w:r>
    </w:p>
    <w:p w14:paraId="33062205"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order:DDSTATE</w:t>
      </w:r>
      <w:r w:rsidRPr="002160F1">
        <w:rPr>
          <w:rStyle w:val="m1"/>
        </w:rPr>
        <w:t>&gt;</w:t>
      </w:r>
      <w:r w:rsidRPr="002160F1">
        <w:rPr>
          <w:rStyle w:val="tx1"/>
        </w:rPr>
        <w:t>GA</w:t>
      </w:r>
      <w:r w:rsidRPr="002160F1">
        <w:rPr>
          <w:rStyle w:val="m1"/>
        </w:rPr>
        <w:t>&lt;/</w:t>
      </w:r>
      <w:r w:rsidRPr="002160F1">
        <w:rPr>
          <w:rStyle w:val="t1"/>
        </w:rPr>
        <w:t>order:DDSTATE</w:t>
      </w:r>
      <w:r w:rsidRPr="002160F1">
        <w:rPr>
          <w:rStyle w:val="m1"/>
        </w:rPr>
        <w:t>&gt;</w:t>
      </w:r>
      <w:r w:rsidRPr="002160F1">
        <w:t xml:space="preserve"> </w:t>
      </w:r>
    </w:p>
    <w:p w14:paraId="0D53E62C"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order:DDZIP</w:t>
      </w:r>
      <w:r w:rsidRPr="002160F1">
        <w:rPr>
          <w:rStyle w:val="m1"/>
        </w:rPr>
        <w:t>&gt;</w:t>
      </w:r>
      <w:r w:rsidRPr="002160F1">
        <w:rPr>
          <w:rStyle w:val="tx1"/>
        </w:rPr>
        <w:t>31405</w:t>
      </w:r>
      <w:r w:rsidRPr="002160F1">
        <w:rPr>
          <w:rStyle w:val="m1"/>
        </w:rPr>
        <w:t>&lt;/</w:t>
      </w:r>
      <w:r w:rsidRPr="002160F1">
        <w:rPr>
          <w:rStyle w:val="t1"/>
        </w:rPr>
        <w:t>order:DDZIP</w:t>
      </w:r>
      <w:r w:rsidRPr="002160F1">
        <w:rPr>
          <w:rStyle w:val="m1"/>
        </w:rPr>
        <w:t>&gt;</w:t>
      </w:r>
      <w:r w:rsidRPr="002160F1">
        <w:t xml:space="preserve"> </w:t>
      </w:r>
    </w:p>
    <w:p w14:paraId="66B1DCFB"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order:DIRECTORY_DELIV_GRP</w:t>
      </w:r>
      <w:r w:rsidRPr="002160F1">
        <w:rPr>
          <w:rStyle w:val="m1"/>
        </w:rPr>
        <w:t>&gt;</w:t>
      </w:r>
    </w:p>
    <w:p w14:paraId="50776F76"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order:DELIVERY_ADDR_INFO</w:t>
      </w:r>
      <w:r w:rsidRPr="002160F1">
        <w:rPr>
          <w:rStyle w:val="m1"/>
        </w:rPr>
        <w:t>&gt;</w:t>
      </w:r>
    </w:p>
    <w:p w14:paraId="10FBD963" w14:textId="77777777" w:rsidR="00511F4F" w:rsidRPr="002160F1" w:rsidRDefault="00511F4F" w:rsidP="00511F4F">
      <w:pPr>
        <w:ind w:hanging="480"/>
      </w:pPr>
      <w:hyperlink r:id="rId481" w:anchor="#" w:history="1">
        <w:r w:rsidRPr="002160F1">
          <w:rPr>
            <w:rStyle w:val="Hyperlink"/>
            <w:b/>
            <w:bCs/>
            <w:color w:val="FF0000"/>
          </w:rPr>
          <w:t>-</w:t>
        </w:r>
      </w:hyperlink>
      <w:r w:rsidRPr="002160F1">
        <w:t xml:space="preserve"> </w:t>
      </w:r>
      <w:r w:rsidRPr="002160F1">
        <w:rPr>
          <w:rStyle w:val="m1"/>
        </w:rPr>
        <w:t>&lt;</w:t>
      </w:r>
      <w:r w:rsidRPr="002160F1">
        <w:rPr>
          <w:rStyle w:val="t1"/>
        </w:rPr>
        <w:t>order:LISTING_INFO</w:t>
      </w:r>
      <w:r w:rsidRPr="002160F1">
        <w:rPr>
          <w:rStyle w:val="m1"/>
        </w:rPr>
        <w:t>&gt;</w:t>
      </w:r>
    </w:p>
    <w:p w14:paraId="28CF6470" w14:textId="77777777" w:rsidR="00511F4F" w:rsidRPr="002160F1" w:rsidRDefault="00511F4F" w:rsidP="00511F4F">
      <w:pPr>
        <w:ind w:hanging="480"/>
      </w:pPr>
      <w:hyperlink r:id="rId482" w:anchor="#" w:history="1">
        <w:r w:rsidRPr="002160F1">
          <w:rPr>
            <w:rStyle w:val="Hyperlink"/>
            <w:b/>
            <w:bCs/>
            <w:color w:val="FF0000"/>
          </w:rPr>
          <w:t>-</w:t>
        </w:r>
      </w:hyperlink>
      <w:r w:rsidRPr="002160F1">
        <w:t xml:space="preserve"> </w:t>
      </w:r>
      <w:r w:rsidRPr="002160F1">
        <w:rPr>
          <w:rStyle w:val="m1"/>
        </w:rPr>
        <w:t>&lt;</w:t>
      </w:r>
      <w:r w:rsidRPr="002160F1">
        <w:rPr>
          <w:rStyle w:val="t1"/>
        </w:rPr>
        <w:t>order:LISTING_CNTRL</w:t>
      </w:r>
      <w:r w:rsidRPr="002160F1">
        <w:rPr>
          <w:rStyle w:val="m1"/>
        </w:rPr>
        <w:t>&gt;</w:t>
      </w:r>
    </w:p>
    <w:p w14:paraId="374CDC6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order:LACT</w:t>
      </w:r>
      <w:r w:rsidRPr="002160F1">
        <w:rPr>
          <w:rStyle w:val="m1"/>
        </w:rPr>
        <w:t>&gt;</w:t>
      </w:r>
      <w:r w:rsidRPr="002160F1">
        <w:rPr>
          <w:rStyle w:val="tx1"/>
        </w:rPr>
        <w:t>N</w:t>
      </w:r>
      <w:r w:rsidRPr="002160F1">
        <w:rPr>
          <w:rStyle w:val="m1"/>
        </w:rPr>
        <w:t>&lt;/</w:t>
      </w:r>
      <w:r w:rsidRPr="002160F1">
        <w:rPr>
          <w:rStyle w:val="t1"/>
        </w:rPr>
        <w:t>order:LACT</w:t>
      </w:r>
      <w:r w:rsidRPr="002160F1">
        <w:rPr>
          <w:rStyle w:val="m1"/>
        </w:rPr>
        <w:t>&gt;</w:t>
      </w:r>
      <w:r w:rsidRPr="002160F1">
        <w:t xml:space="preserve"> </w:t>
      </w:r>
    </w:p>
    <w:p w14:paraId="1AAF37DA"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order:RTY</w:t>
      </w:r>
      <w:r w:rsidRPr="002160F1">
        <w:rPr>
          <w:rStyle w:val="m1"/>
        </w:rPr>
        <w:t>&gt;</w:t>
      </w:r>
      <w:r w:rsidRPr="002160F1">
        <w:rPr>
          <w:rStyle w:val="tx1"/>
        </w:rPr>
        <w:t>LML</w:t>
      </w:r>
      <w:r w:rsidRPr="002160F1">
        <w:rPr>
          <w:rStyle w:val="m1"/>
        </w:rPr>
        <w:t>&lt;/</w:t>
      </w:r>
      <w:r w:rsidRPr="002160F1">
        <w:rPr>
          <w:rStyle w:val="t1"/>
        </w:rPr>
        <w:t>order:RTY</w:t>
      </w:r>
      <w:r w:rsidRPr="002160F1">
        <w:rPr>
          <w:rStyle w:val="m1"/>
        </w:rPr>
        <w:t>&gt;</w:t>
      </w:r>
      <w:r w:rsidRPr="002160F1">
        <w:t xml:space="preserve"> </w:t>
      </w:r>
    </w:p>
    <w:p w14:paraId="4EFE6C07"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order:LTY</w:t>
      </w:r>
      <w:r w:rsidRPr="002160F1">
        <w:rPr>
          <w:rStyle w:val="m1"/>
        </w:rPr>
        <w:t>&gt;</w:t>
      </w:r>
      <w:r w:rsidRPr="002160F1">
        <w:rPr>
          <w:rStyle w:val="tx1"/>
        </w:rPr>
        <w:t>1</w:t>
      </w:r>
      <w:r w:rsidRPr="002160F1">
        <w:rPr>
          <w:rStyle w:val="m1"/>
        </w:rPr>
        <w:t>&lt;/</w:t>
      </w:r>
      <w:r w:rsidRPr="002160F1">
        <w:rPr>
          <w:rStyle w:val="t1"/>
        </w:rPr>
        <w:t>order:LTY</w:t>
      </w:r>
      <w:r w:rsidRPr="002160F1">
        <w:rPr>
          <w:rStyle w:val="m1"/>
        </w:rPr>
        <w:t>&gt;</w:t>
      </w:r>
      <w:r w:rsidRPr="002160F1">
        <w:t xml:space="preserve"> </w:t>
      </w:r>
    </w:p>
    <w:p w14:paraId="11832D7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order:STYC</w:t>
      </w:r>
      <w:r w:rsidRPr="002160F1">
        <w:rPr>
          <w:rStyle w:val="m1"/>
        </w:rPr>
        <w:t>&gt;</w:t>
      </w:r>
      <w:r w:rsidRPr="002160F1">
        <w:rPr>
          <w:rStyle w:val="tx1"/>
        </w:rPr>
        <w:t>SL</w:t>
      </w:r>
      <w:r w:rsidRPr="002160F1">
        <w:rPr>
          <w:rStyle w:val="m1"/>
        </w:rPr>
        <w:t>&lt;/</w:t>
      </w:r>
      <w:r w:rsidRPr="002160F1">
        <w:rPr>
          <w:rStyle w:val="t1"/>
        </w:rPr>
        <w:t>order:STYC</w:t>
      </w:r>
      <w:r w:rsidRPr="002160F1">
        <w:rPr>
          <w:rStyle w:val="m1"/>
        </w:rPr>
        <w:t>&gt;</w:t>
      </w:r>
      <w:r w:rsidRPr="002160F1">
        <w:t xml:space="preserve"> </w:t>
      </w:r>
    </w:p>
    <w:p w14:paraId="7074482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order:TOA</w:t>
      </w:r>
      <w:r w:rsidRPr="002160F1">
        <w:rPr>
          <w:rStyle w:val="m1"/>
        </w:rPr>
        <w:t>&gt;</w:t>
      </w:r>
      <w:r w:rsidRPr="002160F1">
        <w:rPr>
          <w:rStyle w:val="tx1"/>
        </w:rPr>
        <w:t>R</w:t>
      </w:r>
      <w:r w:rsidRPr="002160F1">
        <w:rPr>
          <w:rStyle w:val="m1"/>
        </w:rPr>
        <w:t>&lt;/</w:t>
      </w:r>
      <w:r w:rsidRPr="002160F1">
        <w:rPr>
          <w:rStyle w:val="t1"/>
        </w:rPr>
        <w:t>order:TOA</w:t>
      </w:r>
      <w:r w:rsidRPr="002160F1">
        <w:rPr>
          <w:rStyle w:val="m1"/>
        </w:rPr>
        <w:t>&gt;</w:t>
      </w:r>
      <w:r w:rsidRPr="002160F1">
        <w:t xml:space="preserve"> </w:t>
      </w:r>
    </w:p>
    <w:p w14:paraId="38001DA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order:DOI</w:t>
      </w:r>
      <w:r w:rsidRPr="002160F1">
        <w:rPr>
          <w:rStyle w:val="m1"/>
        </w:rPr>
        <w:t>&gt;</w:t>
      </w:r>
      <w:r w:rsidRPr="002160F1">
        <w:rPr>
          <w:rStyle w:val="tx1"/>
        </w:rPr>
        <w:t>0</w:t>
      </w:r>
      <w:r w:rsidRPr="002160F1">
        <w:rPr>
          <w:rStyle w:val="m1"/>
        </w:rPr>
        <w:t>&lt;/</w:t>
      </w:r>
      <w:r w:rsidRPr="002160F1">
        <w:rPr>
          <w:rStyle w:val="t1"/>
        </w:rPr>
        <w:t>order:DOI</w:t>
      </w:r>
      <w:r w:rsidRPr="002160F1">
        <w:rPr>
          <w:rStyle w:val="m1"/>
        </w:rPr>
        <w:t>&gt;</w:t>
      </w:r>
      <w:r w:rsidRPr="002160F1">
        <w:t xml:space="preserve"> </w:t>
      </w:r>
    </w:p>
    <w:p w14:paraId="777DD59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order:DLNUM</w:t>
      </w:r>
      <w:r w:rsidRPr="002160F1">
        <w:rPr>
          <w:rStyle w:val="m1"/>
        </w:rPr>
        <w:t>&gt;</w:t>
      </w:r>
      <w:r w:rsidRPr="002160F1">
        <w:rPr>
          <w:rStyle w:val="tx1"/>
        </w:rPr>
        <w:t>0001</w:t>
      </w:r>
      <w:r w:rsidRPr="002160F1">
        <w:rPr>
          <w:rStyle w:val="m1"/>
        </w:rPr>
        <w:t>&lt;/</w:t>
      </w:r>
      <w:r w:rsidRPr="002160F1">
        <w:rPr>
          <w:rStyle w:val="t1"/>
        </w:rPr>
        <w:t>order:DLNUM</w:t>
      </w:r>
      <w:r w:rsidRPr="002160F1">
        <w:rPr>
          <w:rStyle w:val="m1"/>
        </w:rPr>
        <w:t>&gt;</w:t>
      </w:r>
      <w:r w:rsidRPr="002160F1">
        <w:t xml:space="preserve"> </w:t>
      </w:r>
    </w:p>
    <w:p w14:paraId="31783130"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order:LISTING_CNTRL</w:t>
      </w:r>
      <w:r w:rsidRPr="002160F1">
        <w:rPr>
          <w:rStyle w:val="m1"/>
        </w:rPr>
        <w:t>&gt;</w:t>
      </w:r>
    </w:p>
    <w:p w14:paraId="6B03D9C6" w14:textId="77777777" w:rsidR="00511F4F" w:rsidRPr="002160F1" w:rsidRDefault="00511F4F" w:rsidP="00511F4F">
      <w:pPr>
        <w:ind w:hanging="480"/>
      </w:pPr>
      <w:hyperlink r:id="rId483" w:anchor="#" w:history="1">
        <w:r w:rsidRPr="002160F1">
          <w:rPr>
            <w:rStyle w:val="Hyperlink"/>
            <w:b/>
            <w:bCs/>
            <w:color w:val="FF0000"/>
          </w:rPr>
          <w:t>-</w:t>
        </w:r>
      </w:hyperlink>
      <w:r w:rsidRPr="002160F1">
        <w:t xml:space="preserve"> </w:t>
      </w:r>
      <w:r w:rsidRPr="002160F1">
        <w:rPr>
          <w:rStyle w:val="m1"/>
        </w:rPr>
        <w:t>&lt;</w:t>
      </w:r>
      <w:r w:rsidRPr="002160F1">
        <w:rPr>
          <w:rStyle w:val="t1"/>
        </w:rPr>
        <w:t>order:LISTING_INSTRUCTION</w:t>
      </w:r>
      <w:r w:rsidRPr="002160F1">
        <w:rPr>
          <w:rStyle w:val="m1"/>
        </w:rPr>
        <w:t>&gt;</w:t>
      </w:r>
    </w:p>
    <w:p w14:paraId="0DC66AE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order:LTN</w:t>
      </w:r>
      <w:r w:rsidRPr="002160F1">
        <w:rPr>
          <w:rStyle w:val="m1"/>
        </w:rPr>
        <w:t>&gt;</w:t>
      </w:r>
      <w:r w:rsidRPr="002160F1">
        <w:rPr>
          <w:rStyle w:val="tx1"/>
        </w:rPr>
        <w:t>9122014014</w:t>
      </w:r>
      <w:r w:rsidRPr="002160F1">
        <w:rPr>
          <w:rStyle w:val="m1"/>
        </w:rPr>
        <w:t>&lt;/</w:t>
      </w:r>
      <w:r w:rsidRPr="002160F1">
        <w:rPr>
          <w:rStyle w:val="t1"/>
        </w:rPr>
        <w:t>order:LTN</w:t>
      </w:r>
      <w:r w:rsidRPr="002160F1">
        <w:rPr>
          <w:rStyle w:val="m1"/>
        </w:rPr>
        <w:t>&gt;</w:t>
      </w:r>
      <w:r w:rsidRPr="002160F1">
        <w:t xml:space="preserve"> </w:t>
      </w:r>
    </w:p>
    <w:p w14:paraId="0FFF0D96" w14:textId="77777777" w:rsidR="00511F4F" w:rsidRPr="002160F1" w:rsidRDefault="00511F4F" w:rsidP="00511F4F">
      <w:pPr>
        <w:ind w:hanging="480"/>
      </w:pPr>
      <w:hyperlink r:id="rId484" w:anchor="#" w:history="1">
        <w:r w:rsidRPr="002160F1">
          <w:rPr>
            <w:rStyle w:val="Hyperlink"/>
            <w:b/>
            <w:bCs/>
            <w:color w:val="FF0000"/>
          </w:rPr>
          <w:t>-</w:t>
        </w:r>
      </w:hyperlink>
      <w:r w:rsidRPr="002160F1">
        <w:t xml:space="preserve"> </w:t>
      </w:r>
      <w:r w:rsidRPr="002160F1">
        <w:rPr>
          <w:rStyle w:val="m1"/>
        </w:rPr>
        <w:t>&lt;</w:t>
      </w:r>
      <w:r w:rsidRPr="002160F1">
        <w:rPr>
          <w:rStyle w:val="t1"/>
        </w:rPr>
        <w:t>order:LIST_NAME_GRP</w:t>
      </w:r>
      <w:r w:rsidRPr="002160F1">
        <w:rPr>
          <w:rStyle w:val="m1"/>
        </w:rPr>
        <w:t>&gt;</w:t>
      </w:r>
    </w:p>
    <w:p w14:paraId="46B8F0C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order:LNLN</w:t>
      </w:r>
      <w:r w:rsidRPr="002160F1">
        <w:rPr>
          <w:rStyle w:val="m1"/>
        </w:rPr>
        <w:t>&gt;</w:t>
      </w:r>
      <w:r w:rsidRPr="002160F1">
        <w:rPr>
          <w:rStyle w:val="tx1"/>
        </w:rPr>
        <w:t>Pirates</w:t>
      </w:r>
      <w:r w:rsidRPr="002160F1">
        <w:rPr>
          <w:rStyle w:val="m1"/>
        </w:rPr>
        <w:t>&lt;/</w:t>
      </w:r>
      <w:r w:rsidRPr="002160F1">
        <w:rPr>
          <w:rStyle w:val="t1"/>
        </w:rPr>
        <w:t>order:LNLN</w:t>
      </w:r>
      <w:r w:rsidRPr="002160F1">
        <w:rPr>
          <w:rStyle w:val="m1"/>
        </w:rPr>
        <w:t>&gt;</w:t>
      </w:r>
      <w:r w:rsidRPr="002160F1">
        <w:t xml:space="preserve"> </w:t>
      </w:r>
    </w:p>
    <w:p w14:paraId="3FFA18D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order:LNFN</w:t>
      </w:r>
      <w:r w:rsidRPr="002160F1">
        <w:rPr>
          <w:rStyle w:val="m1"/>
        </w:rPr>
        <w:t>&gt;</w:t>
      </w:r>
      <w:r w:rsidRPr="002160F1">
        <w:rPr>
          <w:rStyle w:val="tx1"/>
        </w:rPr>
        <w:t>Caribbean</w:t>
      </w:r>
      <w:r w:rsidRPr="002160F1">
        <w:rPr>
          <w:rStyle w:val="m1"/>
        </w:rPr>
        <w:t>&lt;/</w:t>
      </w:r>
      <w:r w:rsidRPr="002160F1">
        <w:rPr>
          <w:rStyle w:val="t1"/>
        </w:rPr>
        <w:t>order:LNFN</w:t>
      </w:r>
      <w:r w:rsidRPr="002160F1">
        <w:rPr>
          <w:rStyle w:val="m1"/>
        </w:rPr>
        <w:t>&gt;</w:t>
      </w:r>
      <w:r w:rsidRPr="002160F1">
        <w:t xml:space="preserve"> </w:t>
      </w:r>
    </w:p>
    <w:p w14:paraId="78972D44"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order:LIST_NAME_GRP</w:t>
      </w:r>
      <w:r w:rsidRPr="002160F1">
        <w:rPr>
          <w:rStyle w:val="m1"/>
        </w:rPr>
        <w:t>&gt;</w:t>
      </w:r>
    </w:p>
    <w:p w14:paraId="5AB08901" w14:textId="77777777" w:rsidR="00511F4F" w:rsidRPr="002160F1" w:rsidRDefault="00511F4F" w:rsidP="00511F4F">
      <w:pPr>
        <w:ind w:hanging="480"/>
      </w:pPr>
      <w:hyperlink r:id="rId485" w:anchor="#" w:history="1">
        <w:r w:rsidRPr="002160F1">
          <w:rPr>
            <w:rStyle w:val="Hyperlink"/>
            <w:b/>
            <w:bCs/>
            <w:color w:val="FF0000"/>
          </w:rPr>
          <w:t>-</w:t>
        </w:r>
      </w:hyperlink>
      <w:r w:rsidRPr="002160F1">
        <w:t xml:space="preserve"> </w:t>
      </w:r>
      <w:r w:rsidRPr="002160F1">
        <w:rPr>
          <w:rStyle w:val="m1"/>
        </w:rPr>
        <w:t>&lt;</w:t>
      </w:r>
      <w:r w:rsidRPr="002160F1">
        <w:rPr>
          <w:rStyle w:val="t1"/>
        </w:rPr>
        <w:t>order:LIST_ADDR_GRP</w:t>
      </w:r>
      <w:r w:rsidRPr="002160F1">
        <w:rPr>
          <w:rStyle w:val="m1"/>
        </w:rPr>
        <w:t>&gt;</w:t>
      </w:r>
    </w:p>
    <w:p w14:paraId="4184DC95"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order:LANO</w:t>
      </w:r>
      <w:r w:rsidRPr="002160F1">
        <w:rPr>
          <w:rStyle w:val="m1"/>
        </w:rPr>
        <w:t>&gt;</w:t>
      </w:r>
      <w:r w:rsidRPr="002160F1">
        <w:rPr>
          <w:rStyle w:val="tx1"/>
        </w:rPr>
        <w:t>1312</w:t>
      </w:r>
      <w:r w:rsidRPr="002160F1">
        <w:rPr>
          <w:rStyle w:val="m1"/>
        </w:rPr>
        <w:t>&lt;/</w:t>
      </w:r>
      <w:r w:rsidRPr="002160F1">
        <w:rPr>
          <w:rStyle w:val="t1"/>
        </w:rPr>
        <w:t>order:LANO</w:t>
      </w:r>
      <w:r w:rsidRPr="002160F1">
        <w:rPr>
          <w:rStyle w:val="m1"/>
        </w:rPr>
        <w:t>&gt;</w:t>
      </w:r>
      <w:r w:rsidRPr="002160F1">
        <w:t xml:space="preserve"> </w:t>
      </w:r>
    </w:p>
    <w:p w14:paraId="210F0537"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order:LASN</w:t>
      </w:r>
      <w:r w:rsidRPr="002160F1">
        <w:rPr>
          <w:rStyle w:val="m1"/>
        </w:rPr>
        <w:t>&gt;</w:t>
      </w:r>
      <w:r w:rsidRPr="002160F1">
        <w:rPr>
          <w:rStyle w:val="tx1"/>
        </w:rPr>
        <w:t>Bull</w:t>
      </w:r>
      <w:r w:rsidRPr="002160F1">
        <w:rPr>
          <w:rStyle w:val="m1"/>
        </w:rPr>
        <w:t>&lt;/</w:t>
      </w:r>
      <w:r w:rsidRPr="002160F1">
        <w:rPr>
          <w:rStyle w:val="t1"/>
        </w:rPr>
        <w:t>order:LASN</w:t>
      </w:r>
      <w:r w:rsidRPr="002160F1">
        <w:rPr>
          <w:rStyle w:val="m1"/>
        </w:rPr>
        <w:t>&gt;</w:t>
      </w:r>
      <w:r w:rsidRPr="002160F1">
        <w:t xml:space="preserve"> </w:t>
      </w:r>
    </w:p>
    <w:p w14:paraId="5847D496"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order:LATH</w:t>
      </w:r>
      <w:r w:rsidRPr="002160F1">
        <w:rPr>
          <w:rStyle w:val="m1"/>
        </w:rPr>
        <w:t>&gt;</w:t>
      </w:r>
      <w:r w:rsidRPr="002160F1">
        <w:rPr>
          <w:rStyle w:val="tx1"/>
        </w:rPr>
        <w:t>St</w:t>
      </w:r>
      <w:r w:rsidRPr="002160F1">
        <w:rPr>
          <w:rStyle w:val="m1"/>
        </w:rPr>
        <w:t>&lt;/</w:t>
      </w:r>
      <w:r w:rsidRPr="002160F1">
        <w:rPr>
          <w:rStyle w:val="t1"/>
        </w:rPr>
        <w:t>order:LATH</w:t>
      </w:r>
      <w:r w:rsidRPr="002160F1">
        <w:rPr>
          <w:rStyle w:val="m1"/>
        </w:rPr>
        <w:t>&gt;</w:t>
      </w:r>
      <w:r w:rsidRPr="002160F1">
        <w:t xml:space="preserve"> </w:t>
      </w:r>
    </w:p>
    <w:p w14:paraId="56B374E1"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order:LIST_ADDR_GRP</w:t>
      </w:r>
      <w:r w:rsidRPr="002160F1">
        <w:rPr>
          <w:rStyle w:val="m1"/>
        </w:rPr>
        <w:t>&gt;</w:t>
      </w:r>
    </w:p>
    <w:p w14:paraId="3D97B547"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order:LISTING_INSTRUCTION</w:t>
      </w:r>
      <w:r w:rsidRPr="002160F1">
        <w:rPr>
          <w:rStyle w:val="m1"/>
        </w:rPr>
        <w:t>&gt;</w:t>
      </w:r>
    </w:p>
    <w:p w14:paraId="001240F6"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order:LISTING_INFO</w:t>
      </w:r>
      <w:r w:rsidRPr="002160F1">
        <w:rPr>
          <w:rStyle w:val="m1"/>
        </w:rPr>
        <w:t>&gt;</w:t>
      </w:r>
    </w:p>
    <w:p w14:paraId="5752BA83"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order:DL</w:t>
      </w:r>
      <w:r w:rsidRPr="002160F1">
        <w:rPr>
          <w:rStyle w:val="m1"/>
        </w:rPr>
        <w:t>&gt;</w:t>
      </w:r>
    </w:p>
    <w:p w14:paraId="1BCA26AF"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order:LSR_ORD_REQ</w:t>
      </w:r>
      <w:r w:rsidRPr="002160F1">
        <w:rPr>
          <w:rStyle w:val="m1"/>
        </w:rPr>
        <w:t>&gt;</w:t>
      </w:r>
    </w:p>
    <w:p w14:paraId="353AC8B0" w14:textId="77777777" w:rsidR="00511F4F" w:rsidRDefault="00511F4F" w:rsidP="00511F4F">
      <w:pPr>
        <w:ind w:hanging="240"/>
        <w:rPr>
          <w:rStyle w:val="m1"/>
        </w:rPr>
      </w:pPr>
      <w:r w:rsidRPr="002160F1">
        <w:rPr>
          <w:rStyle w:val="b1"/>
        </w:rPr>
        <w:t> </w:t>
      </w:r>
      <w:r w:rsidRPr="002160F1">
        <w:t xml:space="preserve"> </w:t>
      </w:r>
      <w:r w:rsidRPr="002160F1">
        <w:rPr>
          <w:rStyle w:val="m1"/>
        </w:rPr>
        <w:t>&lt;/</w:t>
      </w:r>
      <w:r w:rsidRPr="002160F1">
        <w:rPr>
          <w:rStyle w:val="t1"/>
        </w:rPr>
        <w:t>uom:ATT_LSR_ORD_REQ</w:t>
      </w:r>
      <w:r w:rsidRPr="002160F1">
        <w:rPr>
          <w:rStyle w:val="m1"/>
        </w:rPr>
        <w:t>&gt;</w:t>
      </w:r>
    </w:p>
    <w:p w14:paraId="2B31DBDC" w14:textId="77777777" w:rsidR="00511F4F" w:rsidRPr="002160F1" w:rsidRDefault="00511F4F" w:rsidP="00511F4F">
      <w:pPr>
        <w:ind w:hanging="240"/>
      </w:pPr>
      <w:r w:rsidRPr="002160F1">
        <w:t>XML OUTPUT:</w:t>
      </w:r>
    </w:p>
    <w:p w14:paraId="32CC4B2F" w14:textId="77777777" w:rsidR="00511F4F" w:rsidRPr="002160F1" w:rsidRDefault="00511F4F" w:rsidP="00511F4F">
      <w:pPr>
        <w:rPr>
          <w:b/>
        </w:rPr>
      </w:pPr>
    </w:p>
    <w:p w14:paraId="210B78A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&lt;senderid&gt;ATT-OR-SAT&lt;/senderid&gt;</w:t>
      </w:r>
    </w:p>
    <w:p w14:paraId="501F787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&lt;receiverid&gt;CTE-VALIDATOR&lt;/receiverid&gt;</w:t>
      </w:r>
    </w:p>
    <w:p w14:paraId="625DBECE"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&lt;messagetype&gt;LSRUOM&lt;/messagetype&gt;</w:t>
      </w:r>
    </w:p>
    <w:p w14:paraId="416DC08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&lt;lsogversion&gt;10.05&lt;/lsogversion&gt;</w:t>
      </w:r>
    </w:p>
    <w:p w14:paraId="2A80A14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&lt;ordertype&gt;ORDER&lt;/ordertype&gt;</w:t>
      </w:r>
    </w:p>
    <w:p w14:paraId="23B852F9"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&lt;/header&gt;</w:t>
      </w:r>
    </w:p>
    <w:p w14:paraId="7153F20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&lt;m2:LSR_RESP xmlns:m2="http://lsr.att.com/obf/tML/UOM"&gt;</w:t>
      </w:r>
    </w:p>
    <w:p w14:paraId="3C799D29"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&lt;m2:HDR&gt;</w:t>
      </w:r>
    </w:p>
    <w:p w14:paraId="208F0FD4"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&lt;m2:MESSAGE_ID&gt;1246297546795265.0805631755245&lt;/m2:MESSAGE_ID&gt;</w:t>
      </w:r>
    </w:p>
    <w:p w14:paraId="2B5EFB0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&lt;m2:CCNA&gt;ZXL&lt;/m2:CCNA&gt;</w:t>
      </w:r>
    </w:p>
    <w:p w14:paraId="75D017A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&lt;m2:MSG_TIMESTAMP&gt;2009-06-29T12:45:47-05:00&lt;/m2:MSG_TIMESTAMP&gt;</w:t>
      </w:r>
    </w:p>
    <w:p w14:paraId="4B29182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&lt;m2:PON&gt;CVT0M017R31DBC3&lt;/m2:PON&gt;</w:t>
      </w:r>
    </w:p>
    <w:p w14:paraId="02911F0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&lt;m2:VER&gt;00&lt;/m2:VER&gt;</w:t>
      </w:r>
    </w:p>
    <w:p w14:paraId="146067F3"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&lt;m2:ATN&gt;9122014014&lt;/m2:ATN&gt;</w:t>
      </w:r>
    </w:p>
    <w:p w14:paraId="51809A4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&lt;m2:LSR_NO&gt;20090629L00063-00&lt;/m2:LSR_NO&gt;</w:t>
      </w:r>
    </w:p>
    <w:p w14:paraId="4DABDE8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&lt;m2:CC&gt;9999&lt;/m2:CC&gt;</w:t>
      </w:r>
    </w:p>
    <w:p w14:paraId="5584AC1F"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&lt;m2:CLEC_APPL_ID&gt;CTE-VALIDATOR&lt;/m2:CLEC_APPL_ID&gt;</w:t>
      </w:r>
    </w:p>
    <w:p w14:paraId="5DCBFB40"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&lt;m2:CLEC_APPL_PASSWORD&gt;PA$$WORD&lt;/m2:CLEC_APPL_PASSWORD&gt;</w:t>
      </w:r>
    </w:p>
    <w:p w14:paraId="7572A5DB"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&lt;m2:DTSENT&gt;200906291245PM&lt;/m2:DTSENT&gt;</w:t>
      </w:r>
    </w:p>
    <w:p w14:paraId="4A51BA12"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&lt;m2:ORD&gt;TP00J456&lt;/m2:ORD&gt;</w:t>
      </w:r>
    </w:p>
    <w:p w14:paraId="3C5C1397"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&lt;m2:STATUS_CODE&gt;PD&lt;/m2:STATUS_CODE&gt;</w:t>
      </w:r>
    </w:p>
    <w:p w14:paraId="33685389"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&lt;m2:STATUS_MSG&gt;PENDING ORDER&lt;/m2:STATUS_MSG&gt;</w:t>
      </w:r>
    </w:p>
    <w:p w14:paraId="445973C7"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&lt;m2:REMARKS&gt;Facilities have been checked&lt;/m2:REMARKS&gt;</w:t>
      </w:r>
    </w:p>
    <w:p w14:paraId="36BB7E4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&lt;m2:TRAN_ACK_TYPE&gt;AT&lt;/m2:TRAN_ACK_TYPE&gt;</w:t>
      </w:r>
    </w:p>
    <w:p w14:paraId="51E8FDC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&lt;m2:TRANS_SET_PURPOSE_CODE&gt;06&lt;/m2:TRANS_SET_PURPOSE_CODE&gt;</w:t>
      </w:r>
    </w:p>
    <w:p w14:paraId="725BAE4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&lt;/m2:HDR&gt;</w:t>
      </w:r>
    </w:p>
    <w:p w14:paraId="4239B97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&lt;m2:NOTIFICATION&gt;</w:t>
      </w:r>
    </w:p>
    <w:p w14:paraId="3B8D5583"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&lt;m2:FIRM_ORDER_NOTIFICATION&gt;</w:t>
      </w:r>
    </w:p>
    <w:p w14:paraId="3816546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&lt;m2:NOTIFICATION_ADMIN&gt;</w:t>
      </w:r>
    </w:p>
    <w:p w14:paraId="4BB12778"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&lt;m2:EATN&gt;9122014014&lt;/m2:EATN&gt;</w:t>
      </w:r>
    </w:p>
    <w:p w14:paraId="664412F0"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&lt;m2:INIT&gt;BOJANGLES&lt;/m2:INIT&gt;</w:t>
      </w:r>
    </w:p>
    <w:p w14:paraId="5C97740D"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&lt;m2:INIT_TEL_NO&gt;8884448888&lt;/m2:INIT_TEL_NO&gt;</w:t>
      </w:r>
    </w:p>
    <w:p w14:paraId="394C0205"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&lt;m2:REP&gt;LCSC&lt;/m2:REP&gt;</w:t>
      </w:r>
    </w:p>
    <w:p w14:paraId="33F657D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&lt;m2:REP_TEL_NO&gt;8006670807&lt;/m2:REP_TEL_NO&gt;</w:t>
      </w:r>
    </w:p>
    <w:p w14:paraId="0C951E77"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&lt;m2:FDT&gt;1700-1700&lt;/m2:FDT&gt;</w:t>
      </w:r>
    </w:p>
    <w:p w14:paraId="4FBE6DA8"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&lt;m2:DD_CD&gt;20091204&lt;/m2:DD_CD&gt;</w:t>
      </w:r>
    </w:p>
    <w:p w14:paraId="5781A93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&lt;m2:BAN1&gt;706Q886621621&lt;/m2:BAN1&gt;</w:t>
      </w:r>
    </w:p>
    <w:p w14:paraId="24464F85"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&lt;/m2:NOTIFICATION_ADMIN&gt;</w:t>
      </w:r>
    </w:p>
    <w:p w14:paraId="38656A4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&lt;m2:SERVICES_INFO&gt;</w:t>
      </w:r>
    </w:p>
    <w:p w14:paraId="25ABBC4E"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&lt;m2:LOCNUM_SVCS&gt;000&lt;/m2:LOCNUM_SVCS&gt;</w:t>
      </w:r>
    </w:p>
    <w:p w14:paraId="4863B5E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&lt;m2:LNUM&gt;00001&lt;/m2:LNUM&gt;</w:t>
      </w:r>
    </w:p>
    <w:p w14:paraId="344565C3"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&lt;m2:TNS&gt;9122014014&lt;/m2:TNS&gt;</w:t>
      </w:r>
    </w:p>
    <w:p w14:paraId="655DA854"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&lt;/m2:SERVICES_INFO&gt;</w:t>
      </w:r>
    </w:p>
    <w:p w14:paraId="550F8B1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&lt;m2:DIRECTORY_INFO&gt;</w:t>
      </w:r>
    </w:p>
    <w:p w14:paraId="5057AC6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&lt;m2:DLNUM&gt;0001&lt;/m2:DLNUM&gt;</w:t>
      </w:r>
    </w:p>
    <w:p w14:paraId="4E7DA3FD"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&lt;m2:LTN&gt;9122014014&lt;/m2:LTN&gt;</w:t>
      </w:r>
    </w:p>
    <w:p w14:paraId="45090012"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&lt;m2:LACT&gt;N&lt;/m2:LACT&gt;</w:t>
      </w:r>
    </w:p>
    <w:p w14:paraId="0554803E"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&lt;m2:LTY&gt;1&lt;/m2:LTY&gt;</w:t>
      </w:r>
    </w:p>
    <w:p w14:paraId="15C88BDD"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&lt;m2:STYC&gt;SL&lt;/m2:STYC&gt;</w:t>
      </w:r>
    </w:p>
    <w:p w14:paraId="49AA5FBF"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&lt;m2:DOI&gt;0&lt;/m2:DOI&gt;</w:t>
      </w:r>
    </w:p>
    <w:p w14:paraId="282800A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&lt;m2:TOA&gt;R&lt;/m2:TOA&gt;</w:t>
      </w:r>
    </w:p>
    <w:p w14:paraId="21ADA71D"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&lt;m2:LISTNM&gt;Pirates Caribbean&lt;/m2:LISTNM&gt;</w:t>
      </w:r>
    </w:p>
    <w:p w14:paraId="1DF0CFF7"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&lt;m2:LISTADR&gt;1312 Bull St&lt;/m2:LISTADR&gt;</w:t>
      </w:r>
    </w:p>
    <w:p w14:paraId="3A66F4B2"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&lt;/m2:DIRECTORY_INFO&gt;</w:t>
      </w:r>
    </w:p>
    <w:p w14:paraId="1AC632D3"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&lt;/m2:FIRM_ORDER_NOTIFICATION&gt;</w:t>
      </w:r>
    </w:p>
    <w:p w14:paraId="40987A2E"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&lt;/m2:NOTIFICATION&gt;</w:t>
      </w:r>
    </w:p>
    <w:p w14:paraId="3494130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&lt;/m2:LSR_RESP&gt;</w:t>
      </w:r>
    </w:p>
    <w:p w14:paraId="2FAA9EA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&lt;/m1:ATT_LSR_ORD_RSP&gt;</w:t>
      </w:r>
    </w:p>
    <w:p w14:paraId="3F944AF9" w14:textId="77777777" w:rsidR="00B752E4" w:rsidRDefault="0074197A">
      <w:pPr>
        <w:pStyle w:val="BodyText3"/>
      </w:pPr>
      <w:r>
        <w:br w:type="page"/>
      </w:r>
      <w:r w:rsidR="00B752E4">
        <w:t>TEST CASE M018: Scenario Description: *(Act=T) Transfer (Move) service of multiple lines with features, ESCWT, and access remarks – LNA=T</w:t>
      </w:r>
    </w:p>
    <w:p w14:paraId="370D0D0C" w14:textId="77777777" w:rsidR="00B752E4" w:rsidRDefault="00B752E4">
      <w:pPr>
        <w:pStyle w:val="Heading3"/>
        <w:rPr>
          <w:i w:val="0"/>
        </w:rPr>
      </w:pPr>
      <w:r>
        <w:rPr>
          <w:i w:val="0"/>
        </w:rPr>
        <w:t>Type of Account:  Business / Multi-Line</w:t>
      </w:r>
    </w:p>
    <w:p w14:paraId="0ABA4FFE" w14:textId="77777777" w:rsidR="000A4F99" w:rsidRPr="000A4F99" w:rsidRDefault="000A4F99" w:rsidP="000A4F99"/>
    <w:p w14:paraId="289B7374" w14:textId="77777777" w:rsidR="00B752E4" w:rsidRDefault="00B752E4"/>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4500"/>
        <w:gridCol w:w="2520"/>
      </w:tblGrid>
      <w:tr w:rsidR="00B752E4" w:rsidRPr="005914A2" w14:paraId="68655D15" w14:textId="77777777">
        <w:trPr>
          <w:tblHeader/>
        </w:trPr>
        <w:tc>
          <w:tcPr>
            <w:tcW w:w="1980" w:type="dxa"/>
            <w:tcBorders>
              <w:top w:val="single" w:sz="6" w:space="0" w:color="auto"/>
              <w:left w:val="single" w:sz="6" w:space="0" w:color="auto"/>
              <w:bottom w:val="single" w:sz="6" w:space="0" w:color="auto"/>
              <w:right w:val="single" w:sz="6" w:space="0" w:color="auto"/>
            </w:tcBorders>
          </w:tcPr>
          <w:p w14:paraId="6EA8FB1C"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500" w:type="dxa"/>
            <w:tcBorders>
              <w:top w:val="single" w:sz="6" w:space="0" w:color="auto"/>
              <w:left w:val="single" w:sz="6" w:space="0" w:color="auto"/>
              <w:bottom w:val="single" w:sz="6" w:space="0" w:color="auto"/>
              <w:right w:val="single" w:sz="6" w:space="0" w:color="auto"/>
            </w:tcBorders>
          </w:tcPr>
          <w:p w14:paraId="63B6566F"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651EC480"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00F8EA68"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13B0CEC4"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453136FA"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684549E8"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130E53D1"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C16F721" w14:textId="77777777" w:rsidR="00B752E4" w:rsidRPr="005914A2" w:rsidRDefault="00B752E4">
            <w:pPr>
              <w:pStyle w:val="FORMDATA"/>
              <w:rPr>
                <w:b/>
                <w:color w:val="auto"/>
              </w:rPr>
            </w:pPr>
            <w:r w:rsidRPr="005914A2">
              <w:rPr>
                <w:b/>
                <w:color w:val="auto"/>
              </w:rPr>
              <w:t>CCNA</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8136C73"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C347236" w14:textId="77777777" w:rsidR="00B752E4" w:rsidRPr="005914A2" w:rsidRDefault="00B752E4">
            <w:pPr>
              <w:pStyle w:val="FORMDATA"/>
              <w:rPr>
                <w:b/>
                <w:color w:val="auto"/>
              </w:rPr>
            </w:pPr>
            <w:r w:rsidRPr="005914A2">
              <w:rPr>
                <w:b/>
                <w:color w:val="auto"/>
              </w:rPr>
              <w:t>ZXL</w:t>
            </w:r>
          </w:p>
        </w:tc>
      </w:tr>
      <w:tr w:rsidR="00B752E4" w:rsidRPr="005914A2" w14:paraId="72E33CBA" w14:textId="77777777">
        <w:tc>
          <w:tcPr>
            <w:tcW w:w="1980" w:type="dxa"/>
            <w:tcBorders>
              <w:top w:val="single" w:sz="6" w:space="0" w:color="auto"/>
              <w:left w:val="single" w:sz="6" w:space="0" w:color="auto"/>
              <w:bottom w:val="single" w:sz="6" w:space="0" w:color="auto"/>
              <w:right w:val="single" w:sz="6" w:space="0" w:color="auto"/>
            </w:tcBorders>
          </w:tcPr>
          <w:p w14:paraId="27B2365E" w14:textId="77777777" w:rsidR="00B752E4" w:rsidRPr="005914A2" w:rsidRDefault="00B752E4">
            <w:pPr>
              <w:pStyle w:val="FORMDATA"/>
              <w:rPr>
                <w:b/>
                <w:color w:val="auto"/>
              </w:rPr>
            </w:pPr>
            <w:r w:rsidRPr="005914A2">
              <w:rPr>
                <w:b/>
                <w:color w:val="auto"/>
              </w:rPr>
              <w:t>PON</w:t>
            </w:r>
          </w:p>
        </w:tc>
        <w:tc>
          <w:tcPr>
            <w:tcW w:w="4500" w:type="dxa"/>
            <w:tcBorders>
              <w:top w:val="single" w:sz="6" w:space="0" w:color="auto"/>
              <w:left w:val="single" w:sz="6" w:space="0" w:color="auto"/>
              <w:bottom w:val="single" w:sz="6" w:space="0" w:color="auto"/>
              <w:right w:val="single" w:sz="6" w:space="0" w:color="auto"/>
            </w:tcBorders>
          </w:tcPr>
          <w:p w14:paraId="7ADC8BE3"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79EF7833" w14:textId="77777777" w:rsidR="00B752E4" w:rsidRPr="005914A2" w:rsidRDefault="00B752E4">
            <w:pPr>
              <w:pStyle w:val="FORMDATA"/>
              <w:rPr>
                <w:b/>
                <w:color w:val="auto"/>
              </w:rPr>
            </w:pPr>
            <w:r w:rsidRPr="005914A2">
              <w:rPr>
                <w:b/>
                <w:color w:val="auto"/>
              </w:rPr>
              <w:t>M18</w:t>
            </w:r>
          </w:p>
        </w:tc>
      </w:tr>
      <w:tr w:rsidR="00B752E4" w:rsidRPr="005914A2" w14:paraId="47BADA76" w14:textId="77777777">
        <w:tc>
          <w:tcPr>
            <w:tcW w:w="1980" w:type="dxa"/>
            <w:tcBorders>
              <w:top w:val="single" w:sz="6" w:space="0" w:color="auto"/>
              <w:left w:val="single" w:sz="6" w:space="0" w:color="auto"/>
              <w:bottom w:val="single" w:sz="6" w:space="0" w:color="auto"/>
              <w:right w:val="single" w:sz="6" w:space="0" w:color="auto"/>
            </w:tcBorders>
          </w:tcPr>
          <w:p w14:paraId="129DA3AF" w14:textId="77777777" w:rsidR="00B752E4" w:rsidRPr="005914A2" w:rsidRDefault="00B752E4">
            <w:pPr>
              <w:pStyle w:val="FORMDATA"/>
              <w:rPr>
                <w:b/>
                <w:color w:val="auto"/>
              </w:rPr>
            </w:pPr>
            <w:r w:rsidRPr="005914A2">
              <w:rPr>
                <w:b/>
                <w:color w:val="auto"/>
              </w:rPr>
              <w:t>ATN</w:t>
            </w:r>
          </w:p>
        </w:tc>
        <w:tc>
          <w:tcPr>
            <w:tcW w:w="4500" w:type="dxa"/>
            <w:tcBorders>
              <w:top w:val="single" w:sz="6" w:space="0" w:color="auto"/>
              <w:left w:val="single" w:sz="6" w:space="0" w:color="auto"/>
              <w:bottom w:val="single" w:sz="6" w:space="0" w:color="auto"/>
              <w:right w:val="single" w:sz="6" w:space="0" w:color="auto"/>
            </w:tcBorders>
          </w:tcPr>
          <w:p w14:paraId="449D2AA5"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5C79CD03" w14:textId="77777777" w:rsidR="00B752E4" w:rsidRPr="005914A2" w:rsidRDefault="00B752E4">
            <w:pPr>
              <w:pStyle w:val="FORMDATA"/>
              <w:rPr>
                <w:b/>
                <w:color w:val="auto"/>
              </w:rPr>
            </w:pPr>
            <w:r w:rsidRPr="005914A2">
              <w:rPr>
                <w:b/>
                <w:color w:val="auto"/>
              </w:rPr>
              <w:t>7062088331</w:t>
            </w:r>
          </w:p>
        </w:tc>
      </w:tr>
      <w:tr w:rsidR="00B752E4" w:rsidRPr="005914A2" w14:paraId="72592B1B" w14:textId="77777777">
        <w:tc>
          <w:tcPr>
            <w:tcW w:w="1980" w:type="dxa"/>
            <w:tcBorders>
              <w:top w:val="single" w:sz="6" w:space="0" w:color="auto"/>
              <w:left w:val="single" w:sz="6" w:space="0" w:color="auto"/>
              <w:bottom w:val="single" w:sz="6" w:space="0" w:color="auto"/>
              <w:right w:val="single" w:sz="6" w:space="0" w:color="auto"/>
            </w:tcBorders>
          </w:tcPr>
          <w:p w14:paraId="665BA9B2" w14:textId="77777777" w:rsidR="00B752E4" w:rsidRPr="005914A2" w:rsidRDefault="00B752E4">
            <w:pPr>
              <w:pStyle w:val="FORMDATA"/>
              <w:rPr>
                <w:b/>
                <w:color w:val="auto"/>
              </w:rPr>
            </w:pPr>
            <w:r w:rsidRPr="005914A2">
              <w:rPr>
                <w:b/>
                <w:color w:val="auto"/>
              </w:rPr>
              <w:t>PROJECT</w:t>
            </w:r>
          </w:p>
        </w:tc>
        <w:tc>
          <w:tcPr>
            <w:tcW w:w="4500" w:type="dxa"/>
            <w:tcBorders>
              <w:top w:val="single" w:sz="6" w:space="0" w:color="auto"/>
              <w:left w:val="single" w:sz="6" w:space="0" w:color="auto"/>
              <w:bottom w:val="single" w:sz="6" w:space="0" w:color="auto"/>
              <w:right w:val="single" w:sz="6" w:space="0" w:color="auto"/>
            </w:tcBorders>
          </w:tcPr>
          <w:p w14:paraId="658A00C8"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7A4CE0CE" w14:textId="77777777" w:rsidR="00B752E4" w:rsidRPr="005914A2" w:rsidRDefault="00B752E4">
            <w:pPr>
              <w:pStyle w:val="FORMDATA"/>
              <w:rPr>
                <w:b/>
                <w:color w:val="auto"/>
              </w:rPr>
            </w:pPr>
            <w:r w:rsidRPr="005914A2">
              <w:rPr>
                <w:b/>
                <w:color w:val="auto"/>
              </w:rPr>
              <w:t>CAVENOBILL</w:t>
            </w:r>
          </w:p>
        </w:tc>
      </w:tr>
      <w:tr w:rsidR="00B752E4" w:rsidRPr="005914A2" w14:paraId="4840BDCD" w14:textId="77777777">
        <w:trPr>
          <w:trHeight w:val="72"/>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61D796C7" w14:textId="77777777" w:rsidR="00B752E4" w:rsidRPr="005914A2" w:rsidRDefault="00B752E4">
            <w:pPr>
              <w:pStyle w:val="FORMDATA"/>
              <w:rPr>
                <w:b/>
                <w:color w:val="auto"/>
              </w:rPr>
            </w:pPr>
            <w:r w:rsidRPr="005914A2">
              <w:rPr>
                <w:b/>
                <w:color w:val="auto"/>
              </w:rPr>
              <w:t>SC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6C046C2"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9673A9F" w14:textId="77777777" w:rsidR="00B752E4" w:rsidRPr="005914A2" w:rsidRDefault="00B752E4">
            <w:pPr>
              <w:pStyle w:val="FORMDATA"/>
              <w:rPr>
                <w:b/>
                <w:color w:val="auto"/>
              </w:rPr>
            </w:pPr>
            <w:r w:rsidRPr="005914A2">
              <w:rPr>
                <w:b/>
                <w:color w:val="auto"/>
              </w:rPr>
              <w:t>LCSC</w:t>
            </w:r>
          </w:p>
        </w:tc>
      </w:tr>
      <w:tr w:rsidR="00B752E4" w:rsidRPr="005914A2" w14:paraId="3B766084"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76BE4BB8" w14:textId="77777777" w:rsidR="00B752E4" w:rsidRPr="005914A2" w:rsidRDefault="00B752E4">
            <w:pPr>
              <w:pStyle w:val="FORMDATA"/>
              <w:rPr>
                <w:b/>
                <w:color w:val="auto"/>
              </w:rPr>
            </w:pPr>
            <w:r w:rsidRPr="005914A2">
              <w:rPr>
                <w:b/>
                <w:color w:val="auto"/>
              </w:rPr>
              <w:t>D/TSent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D6BC169"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9E7C4D1" w14:textId="77777777" w:rsidR="00B752E4" w:rsidRPr="005914A2" w:rsidRDefault="00B752E4">
            <w:pPr>
              <w:pStyle w:val="FORMDATA"/>
              <w:rPr>
                <w:b/>
                <w:color w:val="auto"/>
              </w:rPr>
            </w:pPr>
            <w:r w:rsidRPr="005914A2">
              <w:rPr>
                <w:b/>
                <w:color w:val="auto"/>
              </w:rPr>
              <w:t>20030328</w:t>
            </w:r>
          </w:p>
        </w:tc>
      </w:tr>
      <w:tr w:rsidR="00B752E4" w:rsidRPr="005914A2" w14:paraId="4948C368" w14:textId="77777777">
        <w:tc>
          <w:tcPr>
            <w:tcW w:w="1980" w:type="dxa"/>
            <w:tcBorders>
              <w:top w:val="single" w:sz="6" w:space="0" w:color="auto"/>
              <w:left w:val="single" w:sz="6" w:space="0" w:color="auto"/>
              <w:bottom w:val="single" w:sz="6" w:space="0" w:color="auto"/>
              <w:right w:val="single" w:sz="6" w:space="0" w:color="auto"/>
            </w:tcBorders>
          </w:tcPr>
          <w:p w14:paraId="47617295" w14:textId="77777777" w:rsidR="00B752E4" w:rsidRPr="005914A2" w:rsidRDefault="00B752E4">
            <w:pPr>
              <w:pStyle w:val="FORMDATA"/>
              <w:rPr>
                <w:b/>
                <w:color w:val="auto"/>
              </w:rPr>
            </w:pPr>
            <w:r w:rsidRPr="005914A2">
              <w:rPr>
                <w:b/>
                <w:color w:val="auto"/>
              </w:rPr>
              <w:t>DDD</w:t>
            </w:r>
          </w:p>
        </w:tc>
        <w:tc>
          <w:tcPr>
            <w:tcW w:w="4500" w:type="dxa"/>
            <w:tcBorders>
              <w:top w:val="single" w:sz="6" w:space="0" w:color="auto"/>
              <w:left w:val="single" w:sz="6" w:space="0" w:color="auto"/>
              <w:bottom w:val="single" w:sz="6" w:space="0" w:color="auto"/>
              <w:right w:val="single" w:sz="6" w:space="0" w:color="auto"/>
            </w:tcBorders>
          </w:tcPr>
          <w:p w14:paraId="007594AD"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39D55C75" w14:textId="77777777" w:rsidR="00B752E4" w:rsidRPr="005914A2" w:rsidRDefault="00B752E4">
            <w:pPr>
              <w:pStyle w:val="FORMDATA"/>
              <w:rPr>
                <w:b/>
                <w:color w:val="auto"/>
              </w:rPr>
            </w:pPr>
            <w:r w:rsidRPr="005914A2">
              <w:rPr>
                <w:b/>
                <w:color w:val="auto"/>
              </w:rPr>
              <w:t>20030428</w:t>
            </w:r>
          </w:p>
        </w:tc>
      </w:tr>
      <w:tr w:rsidR="00B752E4" w:rsidRPr="005914A2" w14:paraId="27AB47B1" w14:textId="77777777">
        <w:tc>
          <w:tcPr>
            <w:tcW w:w="1980" w:type="dxa"/>
            <w:tcBorders>
              <w:top w:val="single" w:sz="6" w:space="0" w:color="auto"/>
              <w:left w:val="single" w:sz="6" w:space="0" w:color="auto"/>
              <w:bottom w:val="single" w:sz="6" w:space="0" w:color="auto"/>
              <w:right w:val="single" w:sz="6" w:space="0" w:color="auto"/>
            </w:tcBorders>
          </w:tcPr>
          <w:p w14:paraId="077D35FD" w14:textId="77777777" w:rsidR="00B752E4" w:rsidRPr="005914A2" w:rsidRDefault="00B752E4">
            <w:pPr>
              <w:pStyle w:val="FORMDATA"/>
              <w:rPr>
                <w:b/>
                <w:color w:val="auto"/>
              </w:rPr>
            </w:pPr>
            <w:r w:rsidRPr="005914A2">
              <w:rPr>
                <w:b/>
                <w:color w:val="auto"/>
              </w:rPr>
              <w:t>DDDO</w:t>
            </w:r>
          </w:p>
        </w:tc>
        <w:tc>
          <w:tcPr>
            <w:tcW w:w="4500" w:type="dxa"/>
            <w:tcBorders>
              <w:top w:val="single" w:sz="6" w:space="0" w:color="auto"/>
              <w:left w:val="single" w:sz="6" w:space="0" w:color="auto"/>
              <w:bottom w:val="single" w:sz="6" w:space="0" w:color="auto"/>
              <w:right w:val="single" w:sz="6" w:space="0" w:color="auto"/>
            </w:tcBorders>
          </w:tcPr>
          <w:p w14:paraId="698CF024" w14:textId="77777777" w:rsidR="00B752E4" w:rsidRPr="005914A2" w:rsidRDefault="00B752E4">
            <w:pPr>
              <w:pStyle w:val="FORMDATA"/>
              <w:rPr>
                <w:b/>
                <w:color w:val="auto"/>
              </w:rPr>
            </w:pPr>
            <w:r w:rsidRPr="005914A2">
              <w:rPr>
                <w:b/>
                <w:color w:val="auto"/>
              </w:rPr>
              <w:t>Desired Due Date Out</w:t>
            </w:r>
          </w:p>
        </w:tc>
        <w:tc>
          <w:tcPr>
            <w:tcW w:w="2520" w:type="dxa"/>
            <w:tcBorders>
              <w:top w:val="single" w:sz="6" w:space="0" w:color="auto"/>
              <w:left w:val="single" w:sz="6" w:space="0" w:color="auto"/>
              <w:bottom w:val="single" w:sz="6" w:space="0" w:color="auto"/>
              <w:right w:val="single" w:sz="6" w:space="0" w:color="auto"/>
            </w:tcBorders>
          </w:tcPr>
          <w:p w14:paraId="5EE58EFC" w14:textId="77777777" w:rsidR="00B752E4" w:rsidRPr="005914A2" w:rsidRDefault="00B752E4">
            <w:pPr>
              <w:pStyle w:val="FORMDATA"/>
              <w:rPr>
                <w:b/>
                <w:color w:val="auto"/>
              </w:rPr>
            </w:pPr>
            <w:r w:rsidRPr="005914A2">
              <w:rPr>
                <w:b/>
                <w:color w:val="auto"/>
              </w:rPr>
              <w:t>20030428</w:t>
            </w:r>
          </w:p>
        </w:tc>
      </w:tr>
      <w:tr w:rsidR="00B752E4" w:rsidRPr="005914A2" w14:paraId="4EEA1485" w14:textId="77777777">
        <w:tc>
          <w:tcPr>
            <w:tcW w:w="1980" w:type="dxa"/>
            <w:tcBorders>
              <w:top w:val="single" w:sz="6" w:space="0" w:color="auto"/>
              <w:left w:val="single" w:sz="6" w:space="0" w:color="auto"/>
              <w:bottom w:val="single" w:sz="6" w:space="0" w:color="auto"/>
              <w:right w:val="single" w:sz="6" w:space="0" w:color="auto"/>
            </w:tcBorders>
          </w:tcPr>
          <w:p w14:paraId="70EA2B96" w14:textId="77777777" w:rsidR="00B752E4" w:rsidRPr="005914A2" w:rsidRDefault="00B752E4">
            <w:pPr>
              <w:pStyle w:val="FORMDATA"/>
              <w:rPr>
                <w:b/>
                <w:color w:val="auto"/>
              </w:rPr>
            </w:pPr>
            <w:r w:rsidRPr="005914A2">
              <w:rPr>
                <w:b/>
                <w:color w:val="auto"/>
              </w:rPr>
              <w:t>REQTYP</w:t>
            </w:r>
          </w:p>
        </w:tc>
        <w:tc>
          <w:tcPr>
            <w:tcW w:w="4500" w:type="dxa"/>
            <w:tcBorders>
              <w:top w:val="single" w:sz="6" w:space="0" w:color="auto"/>
              <w:left w:val="single" w:sz="6" w:space="0" w:color="auto"/>
              <w:bottom w:val="single" w:sz="6" w:space="0" w:color="auto"/>
              <w:right w:val="single" w:sz="6" w:space="0" w:color="auto"/>
            </w:tcBorders>
          </w:tcPr>
          <w:p w14:paraId="629714F9"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590C7B7B" w14:textId="77777777" w:rsidR="00B752E4" w:rsidRPr="005914A2" w:rsidRDefault="00B752E4">
            <w:pPr>
              <w:pStyle w:val="FORMDATA"/>
              <w:rPr>
                <w:b/>
                <w:color w:val="auto"/>
              </w:rPr>
            </w:pPr>
            <w:r w:rsidRPr="005914A2">
              <w:rPr>
                <w:b/>
                <w:color w:val="auto"/>
              </w:rPr>
              <w:t>MB</w:t>
            </w:r>
          </w:p>
        </w:tc>
      </w:tr>
      <w:tr w:rsidR="00B752E4" w:rsidRPr="005914A2" w14:paraId="78D3E0E5" w14:textId="77777777">
        <w:tc>
          <w:tcPr>
            <w:tcW w:w="1980" w:type="dxa"/>
            <w:tcBorders>
              <w:top w:val="single" w:sz="6" w:space="0" w:color="auto"/>
              <w:left w:val="single" w:sz="6" w:space="0" w:color="auto"/>
              <w:bottom w:val="single" w:sz="6" w:space="0" w:color="auto"/>
              <w:right w:val="single" w:sz="6" w:space="0" w:color="auto"/>
            </w:tcBorders>
          </w:tcPr>
          <w:p w14:paraId="05220F4E" w14:textId="77777777" w:rsidR="00B752E4" w:rsidRPr="005914A2" w:rsidRDefault="00B752E4">
            <w:pPr>
              <w:pStyle w:val="FORMDATA"/>
              <w:rPr>
                <w:b/>
                <w:color w:val="auto"/>
              </w:rPr>
            </w:pPr>
            <w:r w:rsidRPr="005914A2">
              <w:rPr>
                <w:b/>
                <w:color w:val="auto"/>
              </w:rPr>
              <w:t>ACT</w:t>
            </w:r>
          </w:p>
        </w:tc>
        <w:tc>
          <w:tcPr>
            <w:tcW w:w="4500" w:type="dxa"/>
            <w:tcBorders>
              <w:top w:val="single" w:sz="6" w:space="0" w:color="auto"/>
              <w:left w:val="single" w:sz="6" w:space="0" w:color="auto"/>
              <w:bottom w:val="single" w:sz="6" w:space="0" w:color="auto"/>
              <w:right w:val="single" w:sz="6" w:space="0" w:color="auto"/>
            </w:tcBorders>
          </w:tcPr>
          <w:p w14:paraId="06B1E6C6"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71EEFFAF" w14:textId="77777777" w:rsidR="00B752E4" w:rsidRPr="005914A2" w:rsidRDefault="00B752E4">
            <w:pPr>
              <w:pStyle w:val="FORMDATA"/>
              <w:rPr>
                <w:b/>
                <w:color w:val="auto"/>
              </w:rPr>
            </w:pPr>
            <w:r w:rsidRPr="005914A2">
              <w:rPr>
                <w:b/>
                <w:color w:val="auto"/>
              </w:rPr>
              <w:t>T</w:t>
            </w:r>
          </w:p>
        </w:tc>
      </w:tr>
      <w:tr w:rsidR="00B752E4" w:rsidRPr="005914A2" w14:paraId="08EFCDB4" w14:textId="77777777">
        <w:tc>
          <w:tcPr>
            <w:tcW w:w="1980" w:type="dxa"/>
            <w:tcBorders>
              <w:top w:val="single" w:sz="6" w:space="0" w:color="auto"/>
              <w:left w:val="single" w:sz="6" w:space="0" w:color="auto"/>
              <w:bottom w:val="single" w:sz="6" w:space="0" w:color="auto"/>
              <w:right w:val="single" w:sz="6" w:space="0" w:color="auto"/>
            </w:tcBorders>
          </w:tcPr>
          <w:p w14:paraId="7367A900" w14:textId="77777777" w:rsidR="00B752E4" w:rsidRPr="005914A2" w:rsidRDefault="00B752E4">
            <w:pPr>
              <w:pStyle w:val="FORMDATA"/>
              <w:rPr>
                <w:b/>
                <w:color w:val="auto"/>
              </w:rPr>
            </w:pPr>
            <w:r w:rsidRPr="005914A2">
              <w:rPr>
                <w:b/>
                <w:color w:val="auto"/>
              </w:rPr>
              <w:t>CC</w:t>
            </w:r>
          </w:p>
        </w:tc>
        <w:tc>
          <w:tcPr>
            <w:tcW w:w="4500" w:type="dxa"/>
            <w:tcBorders>
              <w:top w:val="single" w:sz="6" w:space="0" w:color="auto"/>
              <w:left w:val="single" w:sz="6" w:space="0" w:color="auto"/>
              <w:bottom w:val="single" w:sz="6" w:space="0" w:color="auto"/>
              <w:right w:val="single" w:sz="6" w:space="0" w:color="auto"/>
            </w:tcBorders>
          </w:tcPr>
          <w:p w14:paraId="6ACB4FEC"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14C5F25E" w14:textId="77777777" w:rsidR="00B752E4" w:rsidRPr="005914A2" w:rsidRDefault="00B752E4">
            <w:pPr>
              <w:pStyle w:val="FORMDATA"/>
              <w:rPr>
                <w:b/>
                <w:color w:val="auto"/>
              </w:rPr>
            </w:pPr>
            <w:r w:rsidRPr="005914A2">
              <w:rPr>
                <w:b/>
                <w:color w:val="auto"/>
              </w:rPr>
              <w:t>9999</w:t>
            </w:r>
          </w:p>
        </w:tc>
      </w:tr>
      <w:tr w:rsidR="00B752E4" w:rsidRPr="005914A2" w14:paraId="23F2F89B" w14:textId="77777777">
        <w:tc>
          <w:tcPr>
            <w:tcW w:w="1980" w:type="dxa"/>
            <w:tcBorders>
              <w:top w:val="single" w:sz="6" w:space="0" w:color="auto"/>
              <w:left w:val="single" w:sz="6" w:space="0" w:color="auto"/>
              <w:bottom w:val="single" w:sz="6" w:space="0" w:color="auto"/>
              <w:right w:val="single" w:sz="6" w:space="0" w:color="auto"/>
            </w:tcBorders>
          </w:tcPr>
          <w:p w14:paraId="72B325CA" w14:textId="77777777" w:rsidR="00B752E4" w:rsidRPr="005914A2" w:rsidRDefault="00B752E4">
            <w:pPr>
              <w:pStyle w:val="FORMDATA"/>
              <w:rPr>
                <w:b/>
                <w:color w:val="auto"/>
              </w:rPr>
            </w:pPr>
            <w:r w:rsidRPr="005914A2">
              <w:rPr>
                <w:b/>
                <w:color w:val="auto"/>
              </w:rPr>
              <w:t>TOS</w:t>
            </w:r>
          </w:p>
        </w:tc>
        <w:tc>
          <w:tcPr>
            <w:tcW w:w="4500" w:type="dxa"/>
            <w:tcBorders>
              <w:top w:val="single" w:sz="6" w:space="0" w:color="auto"/>
              <w:left w:val="single" w:sz="6" w:space="0" w:color="auto"/>
              <w:bottom w:val="single" w:sz="6" w:space="0" w:color="auto"/>
              <w:right w:val="single" w:sz="6" w:space="0" w:color="auto"/>
            </w:tcBorders>
          </w:tcPr>
          <w:p w14:paraId="5DBDA773"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4FCDC45D" w14:textId="77777777" w:rsidR="00B752E4" w:rsidRPr="005914A2" w:rsidRDefault="00B752E4">
            <w:pPr>
              <w:pStyle w:val="FORMDATA"/>
              <w:rPr>
                <w:b/>
                <w:color w:val="auto"/>
              </w:rPr>
            </w:pPr>
            <w:r w:rsidRPr="005914A2">
              <w:rPr>
                <w:b/>
                <w:color w:val="auto"/>
              </w:rPr>
              <w:t>1AM-</w:t>
            </w:r>
          </w:p>
        </w:tc>
      </w:tr>
      <w:tr w:rsidR="00B752E4" w:rsidRPr="005914A2" w14:paraId="05A860AE" w14:textId="77777777">
        <w:tc>
          <w:tcPr>
            <w:tcW w:w="1980" w:type="dxa"/>
            <w:tcBorders>
              <w:top w:val="single" w:sz="6" w:space="0" w:color="auto"/>
              <w:left w:val="single" w:sz="6" w:space="0" w:color="auto"/>
              <w:bottom w:val="single" w:sz="6" w:space="0" w:color="auto"/>
              <w:right w:val="single" w:sz="6" w:space="0" w:color="auto"/>
            </w:tcBorders>
          </w:tcPr>
          <w:p w14:paraId="3B381D76" w14:textId="77777777" w:rsidR="00B752E4" w:rsidRPr="005914A2" w:rsidRDefault="00B752E4">
            <w:pPr>
              <w:pStyle w:val="FORMDATA"/>
              <w:rPr>
                <w:b/>
                <w:color w:val="auto"/>
              </w:rPr>
            </w:pPr>
            <w:r w:rsidRPr="005914A2">
              <w:rPr>
                <w:b/>
                <w:color w:val="auto"/>
              </w:rPr>
              <w:t>PORTTYP</w:t>
            </w:r>
          </w:p>
        </w:tc>
        <w:tc>
          <w:tcPr>
            <w:tcW w:w="4500" w:type="dxa"/>
            <w:tcBorders>
              <w:top w:val="single" w:sz="6" w:space="0" w:color="auto"/>
              <w:left w:val="single" w:sz="6" w:space="0" w:color="auto"/>
              <w:bottom w:val="single" w:sz="6" w:space="0" w:color="auto"/>
              <w:right w:val="single" w:sz="6" w:space="0" w:color="auto"/>
            </w:tcBorders>
          </w:tcPr>
          <w:p w14:paraId="72CF18D2" w14:textId="77777777" w:rsidR="00B752E4" w:rsidRPr="005914A2" w:rsidRDefault="00B752E4">
            <w:pPr>
              <w:pStyle w:val="FORMDATA"/>
              <w:rPr>
                <w:b/>
                <w:color w:val="auto"/>
              </w:rPr>
            </w:pPr>
            <w:r w:rsidRPr="005914A2">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0DF83225" w14:textId="77777777" w:rsidR="00B752E4" w:rsidRPr="005914A2" w:rsidRDefault="00B752E4">
            <w:pPr>
              <w:pStyle w:val="FORMDATA"/>
              <w:rPr>
                <w:b/>
                <w:color w:val="auto"/>
              </w:rPr>
            </w:pPr>
            <w:r w:rsidRPr="005914A2">
              <w:rPr>
                <w:b/>
                <w:color w:val="auto"/>
              </w:rPr>
              <w:t>L</w:t>
            </w:r>
          </w:p>
        </w:tc>
      </w:tr>
      <w:tr w:rsidR="00B752E4" w:rsidRPr="005914A2" w14:paraId="1897EC6A"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27919F45"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1B0A634" w14:textId="77777777">
        <w:tc>
          <w:tcPr>
            <w:tcW w:w="1980" w:type="dxa"/>
            <w:tcBorders>
              <w:top w:val="single" w:sz="6" w:space="0" w:color="auto"/>
              <w:left w:val="single" w:sz="6" w:space="0" w:color="auto"/>
              <w:bottom w:val="single" w:sz="6" w:space="0" w:color="auto"/>
              <w:right w:val="single" w:sz="6" w:space="0" w:color="auto"/>
            </w:tcBorders>
          </w:tcPr>
          <w:p w14:paraId="175569E3" w14:textId="77777777" w:rsidR="00B752E4" w:rsidRPr="005914A2" w:rsidRDefault="00B752E4">
            <w:pPr>
              <w:pStyle w:val="FORMDATA"/>
              <w:rPr>
                <w:b/>
                <w:color w:val="auto"/>
              </w:rPr>
            </w:pPr>
            <w:r w:rsidRPr="005914A2">
              <w:rPr>
                <w:b/>
                <w:color w:val="auto"/>
              </w:rPr>
              <w:t>BAN1</w:t>
            </w:r>
          </w:p>
        </w:tc>
        <w:tc>
          <w:tcPr>
            <w:tcW w:w="4500" w:type="dxa"/>
            <w:tcBorders>
              <w:top w:val="single" w:sz="6" w:space="0" w:color="auto"/>
              <w:left w:val="single" w:sz="6" w:space="0" w:color="auto"/>
              <w:bottom w:val="single" w:sz="6" w:space="0" w:color="auto"/>
              <w:right w:val="single" w:sz="6" w:space="0" w:color="auto"/>
            </w:tcBorders>
          </w:tcPr>
          <w:p w14:paraId="42CBF8F7"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261AEADB"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0C434A9C"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20E50025" w14:textId="77777777" w:rsidR="00B752E4" w:rsidRPr="005914A2" w:rsidRDefault="00B752E4">
            <w:pPr>
              <w:pStyle w:val="Heading4"/>
              <w:rPr>
                <w:rFonts w:cs="Arial"/>
                <w:b/>
                <w:i w:val="0"/>
              </w:rPr>
            </w:pPr>
            <w:r w:rsidRPr="005914A2">
              <w:rPr>
                <w:rFonts w:cs="Arial"/>
                <w:b/>
                <w:i w:val="0"/>
              </w:rPr>
              <w:t>Control Section</w:t>
            </w:r>
          </w:p>
        </w:tc>
      </w:tr>
      <w:tr w:rsidR="00B752E4" w:rsidRPr="005914A2" w14:paraId="166E771F"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C91FADF" w14:textId="77777777" w:rsidR="00B752E4" w:rsidRPr="005914A2" w:rsidRDefault="00B752E4">
            <w:pPr>
              <w:pStyle w:val="FORMDATA"/>
              <w:rPr>
                <w:b/>
                <w:color w:val="auto"/>
              </w:rPr>
            </w:pPr>
            <w:r w:rsidRPr="005914A2">
              <w:rPr>
                <w:b/>
                <w:color w:val="auto"/>
              </w:rPr>
              <w:t>INIT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751F954"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ED6EDD1" w14:textId="77777777" w:rsidR="00B752E4" w:rsidRPr="005914A2" w:rsidRDefault="00B752E4">
            <w:pPr>
              <w:pStyle w:val="FORMDATA"/>
              <w:rPr>
                <w:b/>
                <w:color w:val="auto"/>
              </w:rPr>
            </w:pPr>
            <w:r w:rsidRPr="005914A2">
              <w:rPr>
                <w:b/>
                <w:color w:val="auto"/>
              </w:rPr>
              <w:t>Bojangles</w:t>
            </w:r>
          </w:p>
        </w:tc>
      </w:tr>
      <w:tr w:rsidR="00B752E4" w:rsidRPr="005914A2" w14:paraId="1206F6F6"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26DC8E0B" w14:textId="77777777" w:rsidR="00B752E4" w:rsidRPr="005914A2" w:rsidRDefault="00B752E4">
            <w:pPr>
              <w:pStyle w:val="FORMDATA"/>
              <w:rPr>
                <w:b/>
                <w:color w:val="auto"/>
              </w:rPr>
            </w:pPr>
            <w:r w:rsidRPr="005914A2">
              <w:rPr>
                <w:b/>
                <w:color w:val="auto"/>
              </w:rPr>
              <w:t>INIT-TEL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6421528"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032A594" w14:textId="77777777" w:rsidR="00B752E4" w:rsidRPr="005914A2" w:rsidRDefault="00B752E4">
            <w:pPr>
              <w:pStyle w:val="FORMDATA"/>
              <w:rPr>
                <w:b/>
                <w:color w:val="auto"/>
              </w:rPr>
            </w:pPr>
            <w:r w:rsidRPr="005914A2">
              <w:rPr>
                <w:b/>
                <w:color w:val="auto"/>
              </w:rPr>
              <w:t>8884448888</w:t>
            </w:r>
          </w:p>
        </w:tc>
      </w:tr>
      <w:tr w:rsidR="00B752E4" w:rsidRPr="005914A2" w14:paraId="7D19201F"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303CE6D4" w14:textId="77777777" w:rsidR="00B752E4" w:rsidRPr="005914A2" w:rsidRDefault="00B752E4">
            <w:pPr>
              <w:pStyle w:val="FORMDATA"/>
              <w:rPr>
                <w:b/>
                <w:color w:val="auto"/>
              </w:rPr>
            </w:pPr>
            <w:r w:rsidRPr="005914A2">
              <w:rPr>
                <w:b/>
                <w:color w:val="auto"/>
              </w:rPr>
              <w:t>INIT-FAX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B7013FB"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5BB4A2C"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117265A"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7F2308F" w14:textId="77777777" w:rsidR="00B752E4" w:rsidRPr="005914A2" w:rsidRDefault="00B752E4">
            <w:pPr>
              <w:pStyle w:val="FORMDATA"/>
              <w:rPr>
                <w:b/>
                <w:color w:val="auto"/>
                <w:lang w:val="fr-FR"/>
              </w:rPr>
            </w:pPr>
            <w:r w:rsidRPr="005914A2">
              <w:rPr>
                <w:b/>
                <w:color w:val="auto"/>
                <w:lang w:val="fr-FR"/>
              </w:rPr>
              <w:t>IMPCON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13DBBFC" w14:textId="77777777" w:rsidR="00B752E4" w:rsidRPr="005914A2" w:rsidRDefault="00B752E4">
            <w:pPr>
              <w:pStyle w:val="FORMDATA"/>
              <w:rPr>
                <w:b/>
                <w:color w:val="auto"/>
                <w:lang w:val="fr-FR"/>
              </w:rPr>
            </w:pPr>
            <w:r w:rsidRPr="005914A2">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8618AD0" w14:textId="77777777" w:rsidR="00B752E4" w:rsidRPr="005914A2" w:rsidRDefault="00B752E4">
            <w:pPr>
              <w:pStyle w:val="FORMDATA"/>
              <w:rPr>
                <w:b/>
                <w:color w:val="auto"/>
              </w:rPr>
            </w:pPr>
            <w:r w:rsidRPr="005914A2">
              <w:rPr>
                <w:b/>
                <w:color w:val="auto"/>
              </w:rPr>
              <w:t>Woodpecker</w:t>
            </w:r>
          </w:p>
        </w:tc>
      </w:tr>
      <w:tr w:rsidR="00B752E4" w:rsidRPr="005914A2" w14:paraId="00AA23A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30272DE7" w14:textId="77777777" w:rsidR="00B752E4" w:rsidRPr="005914A2" w:rsidRDefault="00B752E4">
            <w:pPr>
              <w:pStyle w:val="FORMDATA"/>
              <w:rPr>
                <w:b/>
                <w:color w:val="auto"/>
              </w:rPr>
            </w:pPr>
            <w:r w:rsidRPr="005914A2">
              <w:rPr>
                <w:b/>
                <w:color w:val="auto"/>
              </w:rPr>
              <w:t>IMPCON-TEL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A18BD46" w14:textId="77777777" w:rsidR="00B752E4" w:rsidRPr="005914A2" w:rsidRDefault="00B752E4">
            <w:pPr>
              <w:pStyle w:val="FORMDATA"/>
              <w:rPr>
                <w:b/>
                <w:color w:val="auto"/>
              </w:rPr>
            </w:pPr>
            <w:r w:rsidRPr="005914A2">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2215C6" w14:textId="77777777" w:rsidR="00B752E4" w:rsidRPr="005914A2" w:rsidRDefault="00B752E4">
            <w:pPr>
              <w:pStyle w:val="FORMDATA"/>
              <w:rPr>
                <w:b/>
                <w:color w:val="auto"/>
              </w:rPr>
            </w:pPr>
            <w:r w:rsidRPr="005914A2">
              <w:rPr>
                <w:b/>
                <w:color w:val="auto"/>
              </w:rPr>
              <w:t>4045552222</w:t>
            </w:r>
          </w:p>
        </w:tc>
      </w:tr>
      <w:tr w:rsidR="00B752E4" w:rsidRPr="005914A2" w14:paraId="287A0F25"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1A256AAC"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2528C1EE" w14:textId="77777777">
        <w:tc>
          <w:tcPr>
            <w:tcW w:w="1980" w:type="dxa"/>
            <w:tcBorders>
              <w:top w:val="single" w:sz="6" w:space="0" w:color="auto"/>
              <w:left w:val="single" w:sz="6" w:space="0" w:color="auto"/>
              <w:bottom w:val="single" w:sz="6" w:space="0" w:color="auto"/>
              <w:right w:val="single" w:sz="6" w:space="0" w:color="auto"/>
            </w:tcBorders>
          </w:tcPr>
          <w:p w14:paraId="6DA3C86E" w14:textId="77777777" w:rsidR="00B752E4" w:rsidRPr="005914A2" w:rsidRDefault="00B752E4">
            <w:pPr>
              <w:pStyle w:val="FORMDATA"/>
              <w:rPr>
                <w:b/>
                <w:color w:val="auto"/>
              </w:rPr>
            </w:pPr>
            <w:r w:rsidRPr="005914A2">
              <w:rPr>
                <w:b/>
                <w:color w:val="auto"/>
              </w:rPr>
              <w:t>NAME</w:t>
            </w:r>
          </w:p>
        </w:tc>
        <w:tc>
          <w:tcPr>
            <w:tcW w:w="4500" w:type="dxa"/>
            <w:tcBorders>
              <w:top w:val="single" w:sz="6" w:space="0" w:color="auto"/>
              <w:left w:val="single" w:sz="6" w:space="0" w:color="auto"/>
              <w:bottom w:val="single" w:sz="6" w:space="0" w:color="auto"/>
              <w:right w:val="single" w:sz="6" w:space="0" w:color="auto"/>
            </w:tcBorders>
          </w:tcPr>
          <w:p w14:paraId="3F4D1F2E"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0CB209A5" w14:textId="77777777" w:rsidR="00B752E4" w:rsidRPr="005914A2" w:rsidRDefault="00B752E4">
            <w:pPr>
              <w:pStyle w:val="FORMDATA"/>
              <w:rPr>
                <w:b/>
                <w:color w:val="auto"/>
                <w:lang w:val="fr-FR"/>
              </w:rPr>
            </w:pPr>
            <w:r w:rsidRPr="005914A2">
              <w:rPr>
                <w:b/>
                <w:color w:val="auto"/>
                <w:lang w:val="fr-FR"/>
              </w:rPr>
              <w:t>Palm Breeze</w:t>
            </w:r>
          </w:p>
        </w:tc>
      </w:tr>
      <w:tr w:rsidR="00B752E4" w:rsidRPr="005914A2" w14:paraId="3D452A83" w14:textId="77777777">
        <w:tc>
          <w:tcPr>
            <w:tcW w:w="1980" w:type="dxa"/>
            <w:tcBorders>
              <w:top w:val="single" w:sz="6" w:space="0" w:color="auto"/>
              <w:left w:val="single" w:sz="6" w:space="0" w:color="auto"/>
              <w:bottom w:val="single" w:sz="6" w:space="0" w:color="auto"/>
              <w:right w:val="single" w:sz="6" w:space="0" w:color="auto"/>
            </w:tcBorders>
          </w:tcPr>
          <w:p w14:paraId="27A489C6" w14:textId="77777777" w:rsidR="00B752E4" w:rsidRPr="005914A2" w:rsidRDefault="00B752E4">
            <w:pPr>
              <w:pStyle w:val="FORMDATA"/>
              <w:rPr>
                <w:b/>
                <w:color w:val="auto"/>
                <w:lang w:val="fr-FR"/>
              </w:rPr>
            </w:pPr>
            <w:r w:rsidRPr="005914A2">
              <w:rPr>
                <w:b/>
                <w:color w:val="auto"/>
                <w:lang w:val="fr-FR"/>
              </w:rPr>
              <w:t>SANO</w:t>
            </w:r>
          </w:p>
        </w:tc>
        <w:tc>
          <w:tcPr>
            <w:tcW w:w="4500" w:type="dxa"/>
            <w:tcBorders>
              <w:top w:val="single" w:sz="6" w:space="0" w:color="auto"/>
              <w:left w:val="single" w:sz="6" w:space="0" w:color="auto"/>
              <w:bottom w:val="single" w:sz="6" w:space="0" w:color="auto"/>
              <w:right w:val="single" w:sz="6" w:space="0" w:color="auto"/>
            </w:tcBorders>
          </w:tcPr>
          <w:p w14:paraId="6E464140" w14:textId="77777777" w:rsidR="00B752E4" w:rsidRPr="005914A2" w:rsidRDefault="00B752E4">
            <w:pPr>
              <w:pStyle w:val="FORMDATA"/>
              <w:rPr>
                <w:b/>
                <w:color w:val="auto"/>
              </w:rPr>
            </w:pPr>
            <w:r w:rsidRPr="005914A2">
              <w:rPr>
                <w:b/>
                <w:color w:val="auto"/>
              </w:rPr>
              <w:t>Service Address House Number</w:t>
            </w:r>
          </w:p>
        </w:tc>
        <w:tc>
          <w:tcPr>
            <w:tcW w:w="2520" w:type="dxa"/>
            <w:tcBorders>
              <w:top w:val="single" w:sz="6" w:space="0" w:color="auto"/>
              <w:left w:val="single" w:sz="6" w:space="0" w:color="auto"/>
              <w:bottom w:val="single" w:sz="6" w:space="0" w:color="auto"/>
              <w:right w:val="single" w:sz="6" w:space="0" w:color="auto"/>
            </w:tcBorders>
          </w:tcPr>
          <w:p w14:paraId="184229AA" w14:textId="77777777" w:rsidR="00B752E4" w:rsidRPr="005914A2" w:rsidRDefault="00B752E4">
            <w:pPr>
              <w:pStyle w:val="FORMDATA"/>
              <w:rPr>
                <w:b/>
                <w:color w:val="auto"/>
              </w:rPr>
            </w:pPr>
            <w:r w:rsidRPr="005914A2">
              <w:rPr>
                <w:b/>
                <w:color w:val="auto"/>
              </w:rPr>
              <w:t>130</w:t>
            </w:r>
          </w:p>
        </w:tc>
      </w:tr>
      <w:tr w:rsidR="00B752E4" w:rsidRPr="005914A2" w14:paraId="591EE93C" w14:textId="77777777">
        <w:tc>
          <w:tcPr>
            <w:tcW w:w="1980" w:type="dxa"/>
            <w:tcBorders>
              <w:top w:val="single" w:sz="6" w:space="0" w:color="auto"/>
              <w:left w:val="single" w:sz="6" w:space="0" w:color="auto"/>
              <w:bottom w:val="single" w:sz="6" w:space="0" w:color="auto"/>
              <w:right w:val="single" w:sz="6" w:space="0" w:color="auto"/>
            </w:tcBorders>
          </w:tcPr>
          <w:p w14:paraId="217CAF92" w14:textId="77777777" w:rsidR="00B752E4" w:rsidRPr="005914A2" w:rsidRDefault="00B752E4">
            <w:pPr>
              <w:pStyle w:val="FORMDATA"/>
              <w:rPr>
                <w:b/>
                <w:color w:val="auto"/>
              </w:rPr>
            </w:pPr>
            <w:r w:rsidRPr="005914A2">
              <w:rPr>
                <w:b/>
                <w:color w:val="auto"/>
              </w:rPr>
              <w:t>SASN</w:t>
            </w:r>
          </w:p>
        </w:tc>
        <w:tc>
          <w:tcPr>
            <w:tcW w:w="4500" w:type="dxa"/>
            <w:tcBorders>
              <w:top w:val="single" w:sz="6" w:space="0" w:color="auto"/>
              <w:left w:val="single" w:sz="6" w:space="0" w:color="auto"/>
              <w:bottom w:val="single" w:sz="6" w:space="0" w:color="auto"/>
              <w:right w:val="single" w:sz="6" w:space="0" w:color="auto"/>
            </w:tcBorders>
          </w:tcPr>
          <w:p w14:paraId="47682E8F"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2CEF879" w14:textId="77777777" w:rsidR="00B752E4" w:rsidRPr="005914A2" w:rsidRDefault="00B752E4">
            <w:pPr>
              <w:pStyle w:val="FORMDATA"/>
              <w:rPr>
                <w:b/>
                <w:color w:val="auto"/>
              </w:rPr>
            </w:pPr>
            <w:r w:rsidRPr="005914A2">
              <w:rPr>
                <w:b/>
                <w:color w:val="auto"/>
              </w:rPr>
              <w:t>Reese</w:t>
            </w:r>
          </w:p>
        </w:tc>
      </w:tr>
      <w:tr w:rsidR="00B752E4" w:rsidRPr="005914A2" w14:paraId="6CBDAF16" w14:textId="77777777">
        <w:tc>
          <w:tcPr>
            <w:tcW w:w="1980" w:type="dxa"/>
            <w:tcBorders>
              <w:top w:val="single" w:sz="6" w:space="0" w:color="auto"/>
              <w:left w:val="single" w:sz="6" w:space="0" w:color="auto"/>
              <w:bottom w:val="single" w:sz="6" w:space="0" w:color="auto"/>
              <w:right w:val="single" w:sz="6" w:space="0" w:color="auto"/>
            </w:tcBorders>
          </w:tcPr>
          <w:p w14:paraId="11E6943E" w14:textId="77777777" w:rsidR="00B752E4" w:rsidRPr="005914A2" w:rsidRDefault="00B752E4">
            <w:pPr>
              <w:pStyle w:val="FORMDATA"/>
              <w:rPr>
                <w:b/>
                <w:color w:val="auto"/>
              </w:rPr>
            </w:pPr>
            <w:r w:rsidRPr="005914A2">
              <w:rPr>
                <w:b/>
                <w:color w:val="auto"/>
              </w:rPr>
              <w:t>SATH</w:t>
            </w:r>
          </w:p>
        </w:tc>
        <w:tc>
          <w:tcPr>
            <w:tcW w:w="4500" w:type="dxa"/>
            <w:tcBorders>
              <w:top w:val="single" w:sz="6" w:space="0" w:color="auto"/>
              <w:left w:val="single" w:sz="6" w:space="0" w:color="auto"/>
              <w:bottom w:val="single" w:sz="6" w:space="0" w:color="auto"/>
              <w:right w:val="single" w:sz="6" w:space="0" w:color="auto"/>
            </w:tcBorders>
          </w:tcPr>
          <w:p w14:paraId="55D1D927" w14:textId="77777777" w:rsidR="00B752E4" w:rsidRPr="005914A2" w:rsidRDefault="00B752E4">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6E8483B5" w14:textId="77777777" w:rsidR="00B752E4" w:rsidRPr="005914A2" w:rsidRDefault="00B752E4">
            <w:pPr>
              <w:pStyle w:val="FORMDATA"/>
              <w:rPr>
                <w:b/>
                <w:color w:val="auto"/>
              </w:rPr>
            </w:pPr>
            <w:r w:rsidRPr="005914A2">
              <w:rPr>
                <w:b/>
                <w:color w:val="auto"/>
              </w:rPr>
              <w:t>St</w:t>
            </w:r>
          </w:p>
        </w:tc>
      </w:tr>
      <w:tr w:rsidR="00B752E4" w:rsidRPr="005914A2" w14:paraId="49D9F445" w14:textId="77777777">
        <w:tc>
          <w:tcPr>
            <w:tcW w:w="1980" w:type="dxa"/>
            <w:tcBorders>
              <w:top w:val="single" w:sz="6" w:space="0" w:color="auto"/>
              <w:left w:val="single" w:sz="6" w:space="0" w:color="auto"/>
              <w:bottom w:val="single" w:sz="6" w:space="0" w:color="auto"/>
              <w:right w:val="single" w:sz="6" w:space="0" w:color="auto"/>
            </w:tcBorders>
          </w:tcPr>
          <w:p w14:paraId="43F2D468" w14:textId="77777777" w:rsidR="00B752E4" w:rsidRPr="005914A2" w:rsidRDefault="00B752E4">
            <w:pPr>
              <w:pStyle w:val="FORMDATA"/>
              <w:rPr>
                <w:b/>
                <w:color w:val="auto"/>
              </w:rPr>
            </w:pPr>
            <w:r w:rsidRPr="005914A2">
              <w:rPr>
                <w:b/>
                <w:color w:val="auto"/>
              </w:rPr>
              <w:t>CITY</w:t>
            </w:r>
          </w:p>
        </w:tc>
        <w:tc>
          <w:tcPr>
            <w:tcW w:w="4500" w:type="dxa"/>
            <w:tcBorders>
              <w:top w:val="single" w:sz="6" w:space="0" w:color="auto"/>
              <w:left w:val="single" w:sz="6" w:space="0" w:color="auto"/>
              <w:bottom w:val="single" w:sz="6" w:space="0" w:color="auto"/>
              <w:right w:val="single" w:sz="6" w:space="0" w:color="auto"/>
            </w:tcBorders>
          </w:tcPr>
          <w:p w14:paraId="55CB6588"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520" w:type="dxa"/>
            <w:tcBorders>
              <w:top w:val="single" w:sz="6" w:space="0" w:color="auto"/>
              <w:left w:val="single" w:sz="6" w:space="0" w:color="auto"/>
              <w:bottom w:val="single" w:sz="6" w:space="0" w:color="auto"/>
              <w:right w:val="single" w:sz="6" w:space="0" w:color="auto"/>
            </w:tcBorders>
          </w:tcPr>
          <w:p w14:paraId="770304BE" w14:textId="77777777" w:rsidR="00B752E4" w:rsidRPr="005914A2" w:rsidRDefault="00B752E4">
            <w:pPr>
              <w:pStyle w:val="FORMDATA"/>
              <w:rPr>
                <w:b/>
                <w:color w:val="auto"/>
              </w:rPr>
            </w:pPr>
            <w:smartTag w:uri="urn:schemas-microsoft-com:office:smarttags" w:element="place">
              <w:smartTag w:uri="urn:schemas-microsoft-com:office:smarttags" w:element="City">
                <w:r w:rsidRPr="005914A2">
                  <w:rPr>
                    <w:b/>
                    <w:color w:val="auto"/>
                  </w:rPr>
                  <w:t>Athens</w:t>
                </w:r>
              </w:smartTag>
            </w:smartTag>
          </w:p>
        </w:tc>
      </w:tr>
      <w:tr w:rsidR="00B752E4" w:rsidRPr="005914A2" w14:paraId="404CB5F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97CCFA9" w14:textId="77777777" w:rsidR="00B752E4" w:rsidRPr="005914A2" w:rsidRDefault="00B752E4">
            <w:pPr>
              <w:pStyle w:val="FORMDATA"/>
              <w:rPr>
                <w:b/>
                <w:color w:val="auto"/>
              </w:rPr>
            </w:pPr>
            <w:r w:rsidRPr="005914A2">
              <w:rPr>
                <w:b/>
                <w:color w:val="auto"/>
              </w:rPr>
              <w:t>STATE</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4376301"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BDE0AAE" w14:textId="77777777" w:rsidR="00B752E4" w:rsidRPr="005914A2" w:rsidRDefault="00B752E4">
            <w:pPr>
              <w:pStyle w:val="FORMDATA"/>
              <w:rPr>
                <w:b/>
                <w:color w:val="auto"/>
                <w:lang w:val="fr-FR"/>
              </w:rPr>
            </w:pPr>
            <w:r w:rsidRPr="005914A2">
              <w:rPr>
                <w:b/>
                <w:color w:val="auto"/>
                <w:lang w:val="fr-FR"/>
              </w:rPr>
              <w:t>GA</w:t>
            </w:r>
          </w:p>
        </w:tc>
      </w:tr>
      <w:tr w:rsidR="00B752E4" w:rsidRPr="005914A2" w14:paraId="0330943B" w14:textId="77777777">
        <w:tc>
          <w:tcPr>
            <w:tcW w:w="1980" w:type="dxa"/>
            <w:tcBorders>
              <w:top w:val="single" w:sz="6" w:space="0" w:color="auto"/>
              <w:left w:val="single" w:sz="6" w:space="0" w:color="auto"/>
              <w:bottom w:val="single" w:sz="6" w:space="0" w:color="auto"/>
              <w:right w:val="single" w:sz="6" w:space="0" w:color="auto"/>
            </w:tcBorders>
          </w:tcPr>
          <w:p w14:paraId="59EC946C" w14:textId="77777777" w:rsidR="00B752E4" w:rsidRPr="005914A2" w:rsidRDefault="00B752E4">
            <w:pPr>
              <w:pStyle w:val="FORMDATA"/>
              <w:rPr>
                <w:b/>
                <w:color w:val="auto"/>
                <w:lang w:val="fr-FR"/>
              </w:rPr>
            </w:pPr>
            <w:r w:rsidRPr="005914A2">
              <w:rPr>
                <w:b/>
                <w:color w:val="auto"/>
                <w:lang w:val="fr-FR"/>
              </w:rPr>
              <w:t>ZIP CODE</w:t>
            </w:r>
          </w:p>
        </w:tc>
        <w:tc>
          <w:tcPr>
            <w:tcW w:w="4500" w:type="dxa"/>
            <w:tcBorders>
              <w:top w:val="single" w:sz="6" w:space="0" w:color="auto"/>
              <w:left w:val="single" w:sz="6" w:space="0" w:color="auto"/>
              <w:bottom w:val="single" w:sz="6" w:space="0" w:color="auto"/>
              <w:right w:val="single" w:sz="6" w:space="0" w:color="auto"/>
            </w:tcBorders>
          </w:tcPr>
          <w:p w14:paraId="6406E413" w14:textId="77777777" w:rsidR="00B752E4" w:rsidRPr="005914A2" w:rsidRDefault="00B752E4">
            <w:pPr>
              <w:pStyle w:val="FORMDATA"/>
              <w:rPr>
                <w:b/>
                <w:color w:val="auto"/>
              </w:rPr>
            </w:pPr>
            <w:r w:rsidRPr="005914A2">
              <w:rPr>
                <w:b/>
                <w:color w:val="auto"/>
              </w:rPr>
              <w:t>End User Zip Code</w:t>
            </w:r>
          </w:p>
        </w:tc>
        <w:tc>
          <w:tcPr>
            <w:tcW w:w="2520" w:type="dxa"/>
            <w:tcBorders>
              <w:top w:val="single" w:sz="6" w:space="0" w:color="auto"/>
              <w:left w:val="single" w:sz="6" w:space="0" w:color="auto"/>
              <w:bottom w:val="single" w:sz="6" w:space="0" w:color="auto"/>
              <w:right w:val="single" w:sz="6" w:space="0" w:color="auto"/>
            </w:tcBorders>
          </w:tcPr>
          <w:p w14:paraId="77689BDE" w14:textId="77777777" w:rsidR="00B752E4" w:rsidRPr="005914A2" w:rsidRDefault="00B752E4">
            <w:pPr>
              <w:pStyle w:val="FORMDATA"/>
              <w:rPr>
                <w:b/>
                <w:color w:val="auto"/>
              </w:rPr>
            </w:pPr>
            <w:r w:rsidRPr="005914A2">
              <w:rPr>
                <w:b/>
                <w:color w:val="auto"/>
              </w:rPr>
              <w:t>30606</w:t>
            </w:r>
          </w:p>
        </w:tc>
      </w:tr>
      <w:tr w:rsidR="00B752E4" w:rsidRPr="005914A2" w14:paraId="435346C3"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79B34338" w14:textId="77777777" w:rsidR="00B752E4" w:rsidRPr="005914A2" w:rsidRDefault="00B752E4">
            <w:pPr>
              <w:pStyle w:val="FORMDATA"/>
              <w:rPr>
                <w:b/>
                <w:color w:val="auto"/>
              </w:rPr>
            </w:pPr>
            <w:r w:rsidRPr="005914A2">
              <w:rPr>
                <w:b/>
                <w:color w:val="auto"/>
              </w:rPr>
              <w:t>ACC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D26A67E" w14:textId="77777777" w:rsidR="00B752E4" w:rsidRPr="005914A2" w:rsidRDefault="00B752E4">
            <w:pPr>
              <w:pStyle w:val="FORMDATA"/>
              <w:rPr>
                <w:b/>
                <w:color w:val="auto"/>
              </w:rPr>
            </w:pPr>
            <w:r w:rsidRPr="005914A2">
              <w:rPr>
                <w:b/>
                <w:color w:val="auto"/>
              </w:rPr>
              <w:t>Access Information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ECE16F2" w14:textId="77777777" w:rsidR="00B752E4" w:rsidRPr="005914A2" w:rsidRDefault="00B752E4">
            <w:pPr>
              <w:pStyle w:val="FORMDATA"/>
              <w:rPr>
                <w:b/>
                <w:color w:val="auto"/>
              </w:rPr>
            </w:pPr>
            <w:r w:rsidRPr="005914A2">
              <w:rPr>
                <w:b/>
                <w:color w:val="auto"/>
              </w:rPr>
              <w:t>Call before going</w:t>
            </w:r>
          </w:p>
        </w:tc>
      </w:tr>
      <w:tr w:rsidR="00B752E4" w:rsidRPr="005914A2" w14:paraId="49762185"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6CCE82A0" w14:textId="77777777" w:rsidR="00B752E4" w:rsidRPr="005914A2" w:rsidRDefault="00B752E4">
            <w:pPr>
              <w:pStyle w:val="Heading4"/>
              <w:rPr>
                <w:rFonts w:cs="Arial"/>
                <w:b/>
                <w:i w:val="0"/>
              </w:rPr>
            </w:pPr>
            <w:r w:rsidRPr="005914A2">
              <w:rPr>
                <w:rFonts w:cs="Arial"/>
                <w:b/>
                <w:i w:val="0"/>
              </w:rPr>
              <w:t>Bill Section</w:t>
            </w:r>
          </w:p>
        </w:tc>
      </w:tr>
      <w:tr w:rsidR="00B752E4" w:rsidRPr="005914A2" w14:paraId="3DAFA9A9"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53F0CCA6" w14:textId="77777777" w:rsidR="00B752E4" w:rsidRPr="005914A2" w:rsidRDefault="00B752E4">
            <w:pPr>
              <w:pStyle w:val="FORMDATA"/>
              <w:rPr>
                <w:b/>
                <w:color w:val="auto"/>
              </w:rPr>
            </w:pPr>
            <w:r w:rsidRPr="005914A2">
              <w:rPr>
                <w:b/>
                <w:color w:val="auto"/>
              </w:rPr>
              <w:t>EATN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7E7D445" w14:textId="77777777" w:rsidR="00B752E4" w:rsidRPr="005914A2" w:rsidRDefault="00B752E4">
            <w:pPr>
              <w:pStyle w:val="FORMDATA"/>
              <w:rPr>
                <w:b/>
                <w:color w:val="auto"/>
              </w:rPr>
            </w:pPr>
            <w:r w:rsidRPr="005914A2">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C73E58" w14:textId="77777777" w:rsidR="00B752E4" w:rsidRPr="005914A2" w:rsidRDefault="00B752E4">
            <w:pPr>
              <w:pStyle w:val="FORMDATA"/>
              <w:rPr>
                <w:b/>
                <w:color w:val="auto"/>
              </w:rPr>
            </w:pPr>
            <w:r w:rsidRPr="005914A2">
              <w:rPr>
                <w:b/>
                <w:color w:val="auto"/>
              </w:rPr>
              <w:t>7062088331</w:t>
            </w:r>
          </w:p>
        </w:tc>
      </w:tr>
      <w:tr w:rsidR="00B752E4" w:rsidRPr="005914A2" w14:paraId="552DFDAE"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170C7D42"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57A73DFF"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6069D899"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3FF38DDC"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602465D" w14:textId="77777777" w:rsidR="00B752E4" w:rsidRPr="005914A2" w:rsidRDefault="00B752E4">
            <w:pPr>
              <w:pStyle w:val="FORMDATA"/>
              <w:rPr>
                <w:b/>
                <w:color w:val="auto"/>
              </w:rPr>
            </w:pPr>
            <w:r w:rsidRPr="005914A2">
              <w:rPr>
                <w:b/>
                <w:color w:val="auto"/>
              </w:rPr>
              <w:t>DLNUM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05238BF"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D57E4DB" w14:textId="77777777" w:rsidR="00B752E4" w:rsidRPr="005914A2" w:rsidRDefault="00B752E4">
            <w:pPr>
              <w:pStyle w:val="FORMDATA"/>
              <w:rPr>
                <w:b/>
                <w:color w:val="auto"/>
              </w:rPr>
            </w:pPr>
            <w:r w:rsidRPr="005914A2">
              <w:rPr>
                <w:b/>
                <w:color w:val="auto"/>
              </w:rPr>
              <w:t>0001</w:t>
            </w:r>
          </w:p>
        </w:tc>
      </w:tr>
      <w:tr w:rsidR="00B752E4" w:rsidRPr="005914A2" w14:paraId="7D69790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7D9604C3" w14:textId="77777777" w:rsidR="00B752E4" w:rsidRPr="005914A2" w:rsidRDefault="00B752E4">
            <w:pPr>
              <w:pStyle w:val="FORMDATA"/>
              <w:rPr>
                <w:b/>
                <w:color w:val="auto"/>
              </w:rPr>
            </w:pPr>
            <w:r w:rsidRPr="005914A2">
              <w:rPr>
                <w:b/>
                <w:color w:val="auto"/>
              </w:rPr>
              <w:t>LACT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F41B6DB"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710DFE1" w14:textId="77777777" w:rsidR="00B752E4" w:rsidRPr="005914A2" w:rsidRDefault="00B752E4">
            <w:pPr>
              <w:pStyle w:val="FORMDATA"/>
              <w:rPr>
                <w:b/>
                <w:color w:val="auto"/>
              </w:rPr>
            </w:pPr>
            <w:r w:rsidRPr="005914A2">
              <w:rPr>
                <w:b/>
                <w:color w:val="auto"/>
              </w:rPr>
              <w:t>N</w:t>
            </w:r>
          </w:p>
        </w:tc>
      </w:tr>
      <w:tr w:rsidR="00B752E4" w:rsidRPr="005914A2" w14:paraId="102563AC" w14:textId="77777777">
        <w:tc>
          <w:tcPr>
            <w:tcW w:w="1980" w:type="dxa"/>
            <w:tcBorders>
              <w:top w:val="single" w:sz="6" w:space="0" w:color="auto"/>
              <w:left w:val="single" w:sz="6" w:space="0" w:color="auto"/>
              <w:bottom w:val="single" w:sz="6" w:space="0" w:color="auto"/>
              <w:right w:val="single" w:sz="6" w:space="0" w:color="auto"/>
            </w:tcBorders>
          </w:tcPr>
          <w:p w14:paraId="5253F307" w14:textId="77777777" w:rsidR="00B752E4" w:rsidRPr="005914A2" w:rsidRDefault="00B752E4">
            <w:pPr>
              <w:pStyle w:val="FORMDATA"/>
              <w:rPr>
                <w:b/>
                <w:color w:val="auto"/>
              </w:rPr>
            </w:pPr>
            <w:r w:rsidRPr="005914A2">
              <w:rPr>
                <w:b/>
                <w:color w:val="auto"/>
              </w:rPr>
              <w:t>RTY</w:t>
            </w:r>
          </w:p>
        </w:tc>
        <w:tc>
          <w:tcPr>
            <w:tcW w:w="4500" w:type="dxa"/>
            <w:tcBorders>
              <w:top w:val="single" w:sz="6" w:space="0" w:color="auto"/>
              <w:left w:val="single" w:sz="6" w:space="0" w:color="auto"/>
              <w:bottom w:val="single" w:sz="6" w:space="0" w:color="auto"/>
              <w:right w:val="single" w:sz="6" w:space="0" w:color="auto"/>
            </w:tcBorders>
          </w:tcPr>
          <w:p w14:paraId="799F4176"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6D9F379D" w14:textId="77777777" w:rsidR="00B752E4" w:rsidRPr="005914A2" w:rsidRDefault="00B752E4">
            <w:pPr>
              <w:pStyle w:val="FORMDATA"/>
              <w:rPr>
                <w:b/>
                <w:color w:val="auto"/>
              </w:rPr>
            </w:pPr>
            <w:r w:rsidRPr="005914A2">
              <w:rPr>
                <w:b/>
                <w:color w:val="auto"/>
              </w:rPr>
              <w:t>LML</w:t>
            </w:r>
          </w:p>
        </w:tc>
      </w:tr>
      <w:tr w:rsidR="00B752E4" w:rsidRPr="005914A2" w14:paraId="776F3F26" w14:textId="77777777">
        <w:tc>
          <w:tcPr>
            <w:tcW w:w="1980" w:type="dxa"/>
            <w:tcBorders>
              <w:top w:val="single" w:sz="6" w:space="0" w:color="auto"/>
              <w:left w:val="single" w:sz="6" w:space="0" w:color="auto"/>
              <w:bottom w:val="single" w:sz="6" w:space="0" w:color="auto"/>
              <w:right w:val="single" w:sz="6" w:space="0" w:color="auto"/>
            </w:tcBorders>
          </w:tcPr>
          <w:p w14:paraId="056D64AD" w14:textId="77777777" w:rsidR="00B752E4" w:rsidRPr="005914A2" w:rsidRDefault="00B752E4">
            <w:pPr>
              <w:pStyle w:val="FORMDATA"/>
              <w:rPr>
                <w:b/>
                <w:color w:val="auto"/>
              </w:rPr>
            </w:pPr>
            <w:r w:rsidRPr="005914A2">
              <w:rPr>
                <w:b/>
                <w:color w:val="auto"/>
              </w:rPr>
              <w:t>LTY</w:t>
            </w:r>
          </w:p>
        </w:tc>
        <w:tc>
          <w:tcPr>
            <w:tcW w:w="4500" w:type="dxa"/>
            <w:tcBorders>
              <w:top w:val="single" w:sz="6" w:space="0" w:color="auto"/>
              <w:left w:val="single" w:sz="6" w:space="0" w:color="auto"/>
              <w:bottom w:val="single" w:sz="6" w:space="0" w:color="auto"/>
              <w:right w:val="single" w:sz="6" w:space="0" w:color="auto"/>
            </w:tcBorders>
          </w:tcPr>
          <w:p w14:paraId="50BBF43F" w14:textId="77777777" w:rsidR="00B752E4" w:rsidRPr="005914A2" w:rsidRDefault="00B752E4">
            <w:pPr>
              <w:pStyle w:val="FORMDATA"/>
              <w:rPr>
                <w:b/>
                <w:color w:val="auto"/>
              </w:rPr>
            </w:pPr>
            <w:r w:rsidRPr="005914A2">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559605F4" w14:textId="77777777" w:rsidR="00B752E4" w:rsidRPr="005914A2" w:rsidRDefault="00B752E4">
            <w:pPr>
              <w:pStyle w:val="FORMDATA"/>
              <w:rPr>
                <w:b/>
                <w:color w:val="auto"/>
                <w:lang w:val="fr-FR"/>
              </w:rPr>
            </w:pPr>
            <w:r w:rsidRPr="005914A2">
              <w:rPr>
                <w:b/>
                <w:color w:val="auto"/>
                <w:lang w:val="fr-FR"/>
              </w:rPr>
              <w:t>1</w:t>
            </w:r>
          </w:p>
        </w:tc>
      </w:tr>
      <w:tr w:rsidR="00B752E4" w:rsidRPr="005914A2" w14:paraId="4B021517" w14:textId="77777777">
        <w:tc>
          <w:tcPr>
            <w:tcW w:w="1980" w:type="dxa"/>
            <w:tcBorders>
              <w:top w:val="single" w:sz="6" w:space="0" w:color="auto"/>
              <w:left w:val="single" w:sz="6" w:space="0" w:color="auto"/>
              <w:bottom w:val="single" w:sz="6" w:space="0" w:color="auto"/>
              <w:right w:val="single" w:sz="6" w:space="0" w:color="auto"/>
            </w:tcBorders>
          </w:tcPr>
          <w:p w14:paraId="01D68906" w14:textId="77777777" w:rsidR="00B752E4" w:rsidRPr="005914A2" w:rsidRDefault="00B752E4">
            <w:pPr>
              <w:pStyle w:val="FORMDATA"/>
              <w:rPr>
                <w:b/>
                <w:color w:val="auto"/>
                <w:lang w:val="fr-FR"/>
              </w:rPr>
            </w:pPr>
            <w:r w:rsidRPr="005914A2">
              <w:rPr>
                <w:b/>
                <w:color w:val="auto"/>
                <w:lang w:val="fr-FR"/>
              </w:rPr>
              <w:t>STYC</w:t>
            </w:r>
          </w:p>
        </w:tc>
        <w:tc>
          <w:tcPr>
            <w:tcW w:w="4500" w:type="dxa"/>
            <w:tcBorders>
              <w:top w:val="single" w:sz="6" w:space="0" w:color="auto"/>
              <w:left w:val="single" w:sz="6" w:space="0" w:color="auto"/>
              <w:bottom w:val="single" w:sz="6" w:space="0" w:color="auto"/>
              <w:right w:val="single" w:sz="6" w:space="0" w:color="auto"/>
            </w:tcBorders>
          </w:tcPr>
          <w:p w14:paraId="1E53542B" w14:textId="77777777" w:rsidR="00B752E4" w:rsidRPr="005914A2" w:rsidRDefault="00B752E4">
            <w:pPr>
              <w:pStyle w:val="FORMDATA"/>
              <w:rPr>
                <w:b/>
                <w:color w:val="auto"/>
                <w:lang w:val="fr-FR"/>
              </w:rPr>
            </w:pPr>
            <w:r w:rsidRPr="005914A2">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7DD0B6CF" w14:textId="77777777" w:rsidR="00B752E4" w:rsidRPr="005914A2" w:rsidRDefault="00B752E4">
            <w:pPr>
              <w:pStyle w:val="FORMDATA"/>
              <w:rPr>
                <w:b/>
                <w:color w:val="auto"/>
              </w:rPr>
            </w:pPr>
            <w:r w:rsidRPr="005914A2">
              <w:rPr>
                <w:b/>
                <w:color w:val="auto"/>
              </w:rPr>
              <w:t>SL</w:t>
            </w:r>
          </w:p>
        </w:tc>
      </w:tr>
      <w:tr w:rsidR="00B752E4" w:rsidRPr="005914A2" w14:paraId="0FB0F763" w14:textId="77777777">
        <w:tc>
          <w:tcPr>
            <w:tcW w:w="1980" w:type="dxa"/>
            <w:tcBorders>
              <w:top w:val="single" w:sz="6" w:space="0" w:color="auto"/>
              <w:left w:val="single" w:sz="6" w:space="0" w:color="auto"/>
              <w:bottom w:val="single" w:sz="6" w:space="0" w:color="auto"/>
              <w:right w:val="single" w:sz="6" w:space="0" w:color="auto"/>
            </w:tcBorders>
          </w:tcPr>
          <w:p w14:paraId="29EFF0CB" w14:textId="77777777" w:rsidR="00B752E4" w:rsidRPr="005914A2" w:rsidRDefault="00B752E4">
            <w:pPr>
              <w:pStyle w:val="FORMDATA"/>
              <w:rPr>
                <w:b/>
                <w:color w:val="auto"/>
              </w:rPr>
            </w:pPr>
            <w:r w:rsidRPr="005914A2">
              <w:rPr>
                <w:b/>
                <w:color w:val="auto"/>
              </w:rPr>
              <w:t>TOA</w:t>
            </w:r>
          </w:p>
        </w:tc>
        <w:tc>
          <w:tcPr>
            <w:tcW w:w="4500" w:type="dxa"/>
            <w:tcBorders>
              <w:top w:val="single" w:sz="6" w:space="0" w:color="auto"/>
              <w:left w:val="single" w:sz="6" w:space="0" w:color="auto"/>
              <w:bottom w:val="single" w:sz="6" w:space="0" w:color="auto"/>
              <w:right w:val="single" w:sz="6" w:space="0" w:color="auto"/>
            </w:tcBorders>
          </w:tcPr>
          <w:p w14:paraId="74F562A0" w14:textId="77777777" w:rsidR="00B752E4" w:rsidRPr="005914A2" w:rsidRDefault="00B752E4">
            <w:pPr>
              <w:pStyle w:val="FORMDATA"/>
              <w:rPr>
                <w:b/>
                <w:color w:val="auto"/>
              </w:rPr>
            </w:pPr>
            <w:r w:rsidRPr="005914A2">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04D58DE3" w14:textId="77777777" w:rsidR="00B752E4" w:rsidRPr="005914A2" w:rsidRDefault="00B752E4">
            <w:pPr>
              <w:pStyle w:val="FORMDATA"/>
              <w:rPr>
                <w:b/>
                <w:color w:val="auto"/>
              </w:rPr>
            </w:pPr>
            <w:r w:rsidRPr="005914A2">
              <w:rPr>
                <w:b/>
                <w:color w:val="auto"/>
              </w:rPr>
              <w:t>B</w:t>
            </w:r>
          </w:p>
        </w:tc>
      </w:tr>
      <w:tr w:rsidR="00B752E4" w:rsidRPr="005914A2" w14:paraId="0962543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130F541B" w14:textId="77777777" w:rsidR="00B752E4" w:rsidRPr="005914A2" w:rsidRDefault="00B752E4">
            <w:pPr>
              <w:pStyle w:val="FORMDATA"/>
              <w:rPr>
                <w:b/>
                <w:color w:val="auto"/>
              </w:rPr>
            </w:pPr>
            <w:r w:rsidRPr="005914A2">
              <w:rPr>
                <w:b/>
                <w:color w:val="auto"/>
              </w:rPr>
              <w:t>DOI</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E1A39B1" w14:textId="77777777" w:rsidR="00B752E4" w:rsidRPr="005914A2" w:rsidRDefault="00B752E4">
            <w:pPr>
              <w:pStyle w:val="FORMDATA"/>
              <w:rPr>
                <w:b/>
                <w:color w:val="auto"/>
              </w:rPr>
            </w:pPr>
            <w:r w:rsidRPr="005914A2">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F2429BE" w14:textId="77777777" w:rsidR="00B752E4" w:rsidRPr="005914A2" w:rsidRDefault="00B752E4">
            <w:pPr>
              <w:pStyle w:val="FORMDATA"/>
              <w:rPr>
                <w:b/>
                <w:color w:val="auto"/>
              </w:rPr>
            </w:pPr>
            <w:r w:rsidRPr="005914A2">
              <w:rPr>
                <w:b/>
                <w:color w:val="auto"/>
              </w:rPr>
              <w:t>0</w:t>
            </w:r>
          </w:p>
        </w:tc>
      </w:tr>
      <w:tr w:rsidR="00B752E4" w:rsidRPr="005914A2" w14:paraId="0A0BED11"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1C447A13" w14:textId="77777777" w:rsidR="00B752E4" w:rsidRPr="005914A2" w:rsidRDefault="00B752E4">
            <w:pPr>
              <w:pStyle w:val="Heading5"/>
              <w:rPr>
                <w:rFonts w:cs="Arial"/>
                <w:bCs/>
                <w:iCs w:val="0"/>
                <w:color w:val="auto"/>
                <w:szCs w:val="24"/>
              </w:rPr>
            </w:pPr>
            <w:r w:rsidRPr="005914A2">
              <w:rPr>
                <w:rFonts w:cs="Arial"/>
                <w:bCs/>
                <w:iCs w:val="0"/>
                <w:color w:val="auto"/>
                <w:szCs w:val="24"/>
              </w:rPr>
              <w:t>Listing Instruction Section</w:t>
            </w:r>
          </w:p>
        </w:tc>
      </w:tr>
      <w:tr w:rsidR="00B752E4" w:rsidRPr="005914A2" w14:paraId="4242C736"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6926791" w14:textId="77777777" w:rsidR="00B752E4" w:rsidRPr="005914A2" w:rsidRDefault="00B752E4">
            <w:pPr>
              <w:pStyle w:val="FORMDATA"/>
              <w:rPr>
                <w:b/>
                <w:color w:val="auto"/>
              </w:rPr>
            </w:pPr>
            <w:r w:rsidRPr="005914A2">
              <w:rPr>
                <w:b/>
                <w:color w:val="auto"/>
              </w:rPr>
              <w:t>LTN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99BD69B"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A84C33D" w14:textId="77777777" w:rsidR="00B752E4" w:rsidRPr="005914A2" w:rsidRDefault="00B752E4">
            <w:pPr>
              <w:pStyle w:val="FORMDATA"/>
              <w:rPr>
                <w:b/>
                <w:color w:val="auto"/>
              </w:rPr>
            </w:pPr>
            <w:r w:rsidRPr="005914A2">
              <w:rPr>
                <w:b/>
                <w:color w:val="auto"/>
              </w:rPr>
              <w:t>7062088331</w:t>
            </w:r>
          </w:p>
        </w:tc>
      </w:tr>
      <w:tr w:rsidR="00B752E4" w:rsidRPr="005914A2" w14:paraId="78FC67CD" w14:textId="77777777">
        <w:tc>
          <w:tcPr>
            <w:tcW w:w="1980" w:type="dxa"/>
            <w:tcBorders>
              <w:top w:val="single" w:sz="6" w:space="0" w:color="auto"/>
              <w:left w:val="single" w:sz="6" w:space="0" w:color="auto"/>
              <w:bottom w:val="single" w:sz="6" w:space="0" w:color="auto"/>
              <w:right w:val="single" w:sz="6" w:space="0" w:color="auto"/>
            </w:tcBorders>
          </w:tcPr>
          <w:p w14:paraId="16E14A78" w14:textId="77777777" w:rsidR="00B752E4" w:rsidRPr="005914A2" w:rsidRDefault="00B752E4">
            <w:pPr>
              <w:pStyle w:val="FORMDATA"/>
              <w:rPr>
                <w:b/>
                <w:color w:val="auto"/>
              </w:rPr>
            </w:pPr>
            <w:r w:rsidRPr="005914A2">
              <w:rPr>
                <w:b/>
                <w:color w:val="auto"/>
              </w:rPr>
              <w:t>LNLN</w:t>
            </w:r>
          </w:p>
        </w:tc>
        <w:tc>
          <w:tcPr>
            <w:tcW w:w="4500" w:type="dxa"/>
            <w:tcBorders>
              <w:top w:val="single" w:sz="6" w:space="0" w:color="auto"/>
              <w:left w:val="single" w:sz="6" w:space="0" w:color="auto"/>
              <w:bottom w:val="single" w:sz="6" w:space="0" w:color="auto"/>
              <w:right w:val="single" w:sz="6" w:space="0" w:color="auto"/>
            </w:tcBorders>
          </w:tcPr>
          <w:p w14:paraId="5BF2ADFE"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0809BF4B" w14:textId="77777777" w:rsidR="00B752E4" w:rsidRPr="005914A2" w:rsidRDefault="00B752E4">
            <w:pPr>
              <w:pStyle w:val="FORMDATA"/>
              <w:rPr>
                <w:b/>
                <w:color w:val="auto"/>
              </w:rPr>
            </w:pPr>
            <w:r w:rsidRPr="005914A2">
              <w:rPr>
                <w:b/>
                <w:color w:val="auto"/>
              </w:rPr>
              <w:t>Breeze</w:t>
            </w:r>
          </w:p>
        </w:tc>
      </w:tr>
      <w:tr w:rsidR="00B752E4" w:rsidRPr="005914A2" w14:paraId="64926267" w14:textId="77777777">
        <w:tc>
          <w:tcPr>
            <w:tcW w:w="1980" w:type="dxa"/>
            <w:tcBorders>
              <w:top w:val="single" w:sz="6" w:space="0" w:color="auto"/>
              <w:left w:val="single" w:sz="6" w:space="0" w:color="auto"/>
              <w:bottom w:val="single" w:sz="6" w:space="0" w:color="auto"/>
              <w:right w:val="single" w:sz="6" w:space="0" w:color="auto"/>
            </w:tcBorders>
          </w:tcPr>
          <w:p w14:paraId="06270F39" w14:textId="77777777" w:rsidR="00B752E4" w:rsidRPr="005914A2" w:rsidRDefault="00B752E4">
            <w:pPr>
              <w:pStyle w:val="FORMDATA"/>
              <w:rPr>
                <w:b/>
                <w:color w:val="auto"/>
              </w:rPr>
            </w:pPr>
            <w:r w:rsidRPr="005914A2">
              <w:rPr>
                <w:b/>
                <w:color w:val="auto"/>
              </w:rPr>
              <w:t>LNFN</w:t>
            </w:r>
          </w:p>
        </w:tc>
        <w:tc>
          <w:tcPr>
            <w:tcW w:w="4500" w:type="dxa"/>
            <w:tcBorders>
              <w:top w:val="single" w:sz="6" w:space="0" w:color="auto"/>
              <w:left w:val="single" w:sz="6" w:space="0" w:color="auto"/>
              <w:bottom w:val="single" w:sz="6" w:space="0" w:color="auto"/>
              <w:right w:val="single" w:sz="6" w:space="0" w:color="auto"/>
            </w:tcBorders>
          </w:tcPr>
          <w:p w14:paraId="237FB8FA" w14:textId="77777777" w:rsidR="00B752E4" w:rsidRPr="005914A2" w:rsidRDefault="00B752E4">
            <w:pPr>
              <w:pStyle w:val="FORMDATA"/>
              <w:rPr>
                <w:b/>
                <w:color w:val="auto"/>
              </w:rPr>
            </w:pPr>
            <w:r w:rsidRPr="005914A2">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75E81C4B" w14:textId="77777777" w:rsidR="00B752E4" w:rsidRPr="005914A2" w:rsidRDefault="00B752E4">
            <w:pPr>
              <w:pStyle w:val="FORMDATA"/>
              <w:rPr>
                <w:b/>
                <w:color w:val="auto"/>
              </w:rPr>
            </w:pPr>
            <w:r w:rsidRPr="005914A2">
              <w:rPr>
                <w:b/>
                <w:color w:val="auto"/>
              </w:rPr>
              <w:t>Palm</w:t>
            </w:r>
          </w:p>
        </w:tc>
      </w:tr>
      <w:tr w:rsidR="00B752E4" w:rsidRPr="005914A2" w14:paraId="6866E619" w14:textId="77777777">
        <w:tc>
          <w:tcPr>
            <w:tcW w:w="1980" w:type="dxa"/>
            <w:tcBorders>
              <w:top w:val="single" w:sz="6" w:space="0" w:color="auto"/>
              <w:left w:val="single" w:sz="6" w:space="0" w:color="auto"/>
              <w:bottom w:val="single" w:sz="6" w:space="0" w:color="auto"/>
              <w:right w:val="single" w:sz="6" w:space="0" w:color="auto"/>
            </w:tcBorders>
          </w:tcPr>
          <w:p w14:paraId="5ED5FEAE" w14:textId="77777777" w:rsidR="00B752E4" w:rsidRPr="005914A2" w:rsidRDefault="00B752E4">
            <w:pPr>
              <w:pStyle w:val="FORMDATA"/>
              <w:rPr>
                <w:b/>
                <w:color w:val="auto"/>
              </w:rPr>
            </w:pPr>
            <w:r w:rsidRPr="005914A2">
              <w:rPr>
                <w:b/>
                <w:color w:val="auto"/>
              </w:rPr>
              <w:t>LANO</w:t>
            </w:r>
          </w:p>
        </w:tc>
        <w:tc>
          <w:tcPr>
            <w:tcW w:w="4500" w:type="dxa"/>
            <w:tcBorders>
              <w:top w:val="single" w:sz="6" w:space="0" w:color="auto"/>
              <w:left w:val="single" w:sz="6" w:space="0" w:color="auto"/>
              <w:bottom w:val="single" w:sz="6" w:space="0" w:color="auto"/>
              <w:right w:val="single" w:sz="6" w:space="0" w:color="auto"/>
            </w:tcBorders>
          </w:tcPr>
          <w:p w14:paraId="52983D50" w14:textId="77777777" w:rsidR="00B752E4" w:rsidRPr="005914A2" w:rsidRDefault="00B752E4">
            <w:pPr>
              <w:pStyle w:val="FORMDATA"/>
              <w:rPr>
                <w:b/>
                <w:color w:val="auto"/>
              </w:rPr>
            </w:pPr>
            <w:r w:rsidRPr="005914A2">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357519AE" w14:textId="77777777" w:rsidR="00B752E4" w:rsidRPr="005914A2" w:rsidRDefault="00B752E4">
            <w:pPr>
              <w:pStyle w:val="FORMDATA"/>
              <w:rPr>
                <w:b/>
                <w:color w:val="auto"/>
              </w:rPr>
            </w:pPr>
            <w:r w:rsidRPr="005914A2">
              <w:rPr>
                <w:b/>
                <w:color w:val="auto"/>
              </w:rPr>
              <w:t>130</w:t>
            </w:r>
          </w:p>
        </w:tc>
      </w:tr>
      <w:tr w:rsidR="00B752E4" w:rsidRPr="005914A2" w14:paraId="260669C1" w14:textId="77777777">
        <w:tc>
          <w:tcPr>
            <w:tcW w:w="1980" w:type="dxa"/>
            <w:tcBorders>
              <w:top w:val="single" w:sz="6" w:space="0" w:color="auto"/>
              <w:left w:val="single" w:sz="6" w:space="0" w:color="auto"/>
              <w:bottom w:val="single" w:sz="6" w:space="0" w:color="auto"/>
              <w:right w:val="single" w:sz="6" w:space="0" w:color="auto"/>
            </w:tcBorders>
          </w:tcPr>
          <w:p w14:paraId="4E964EA2" w14:textId="77777777" w:rsidR="00B752E4" w:rsidRPr="005914A2" w:rsidRDefault="00B752E4">
            <w:pPr>
              <w:pStyle w:val="FORMDATA"/>
              <w:rPr>
                <w:b/>
                <w:color w:val="auto"/>
              </w:rPr>
            </w:pPr>
            <w:r w:rsidRPr="005914A2">
              <w:rPr>
                <w:b/>
                <w:color w:val="auto"/>
              </w:rPr>
              <w:t>LASN</w:t>
            </w:r>
          </w:p>
        </w:tc>
        <w:tc>
          <w:tcPr>
            <w:tcW w:w="4500" w:type="dxa"/>
            <w:tcBorders>
              <w:top w:val="single" w:sz="6" w:space="0" w:color="auto"/>
              <w:left w:val="single" w:sz="6" w:space="0" w:color="auto"/>
              <w:bottom w:val="single" w:sz="6" w:space="0" w:color="auto"/>
              <w:right w:val="single" w:sz="6" w:space="0" w:color="auto"/>
            </w:tcBorders>
          </w:tcPr>
          <w:p w14:paraId="775378DC"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58509239" w14:textId="77777777" w:rsidR="00B752E4" w:rsidRPr="005914A2" w:rsidRDefault="00B752E4">
            <w:pPr>
              <w:pStyle w:val="FORMDATA"/>
              <w:rPr>
                <w:b/>
                <w:color w:val="auto"/>
              </w:rPr>
            </w:pPr>
            <w:r w:rsidRPr="005914A2">
              <w:rPr>
                <w:b/>
                <w:color w:val="auto"/>
              </w:rPr>
              <w:t>Reese</w:t>
            </w:r>
          </w:p>
        </w:tc>
      </w:tr>
      <w:tr w:rsidR="00B752E4" w:rsidRPr="005914A2" w14:paraId="51590B61" w14:textId="77777777">
        <w:tc>
          <w:tcPr>
            <w:tcW w:w="1980" w:type="dxa"/>
            <w:tcBorders>
              <w:top w:val="single" w:sz="6" w:space="0" w:color="auto"/>
              <w:left w:val="single" w:sz="6" w:space="0" w:color="auto"/>
              <w:bottom w:val="single" w:sz="6" w:space="0" w:color="auto"/>
              <w:right w:val="single" w:sz="6" w:space="0" w:color="auto"/>
            </w:tcBorders>
          </w:tcPr>
          <w:p w14:paraId="5F13CACE" w14:textId="77777777" w:rsidR="00B752E4" w:rsidRPr="005914A2" w:rsidRDefault="00B752E4">
            <w:pPr>
              <w:pStyle w:val="FORMDATA"/>
              <w:rPr>
                <w:b/>
                <w:color w:val="auto"/>
              </w:rPr>
            </w:pPr>
            <w:r w:rsidRPr="005914A2">
              <w:rPr>
                <w:b/>
                <w:color w:val="auto"/>
              </w:rPr>
              <w:t>LATH</w:t>
            </w:r>
          </w:p>
        </w:tc>
        <w:tc>
          <w:tcPr>
            <w:tcW w:w="4500" w:type="dxa"/>
            <w:tcBorders>
              <w:top w:val="single" w:sz="6" w:space="0" w:color="auto"/>
              <w:left w:val="single" w:sz="6" w:space="0" w:color="auto"/>
              <w:bottom w:val="single" w:sz="6" w:space="0" w:color="auto"/>
              <w:right w:val="single" w:sz="6" w:space="0" w:color="auto"/>
            </w:tcBorders>
          </w:tcPr>
          <w:p w14:paraId="15583BCC"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74FAB75B" w14:textId="77777777" w:rsidR="00B752E4" w:rsidRPr="005914A2" w:rsidRDefault="00B752E4">
            <w:pPr>
              <w:pStyle w:val="FORMDATA"/>
              <w:rPr>
                <w:b/>
                <w:color w:val="auto"/>
              </w:rPr>
            </w:pPr>
            <w:r w:rsidRPr="005914A2">
              <w:rPr>
                <w:b/>
                <w:color w:val="auto"/>
              </w:rPr>
              <w:t>St</w:t>
            </w:r>
          </w:p>
        </w:tc>
      </w:tr>
      <w:tr w:rsidR="00B752E4" w:rsidRPr="005914A2" w14:paraId="141B479E" w14:textId="77777777">
        <w:tc>
          <w:tcPr>
            <w:tcW w:w="1980" w:type="dxa"/>
            <w:tcBorders>
              <w:top w:val="single" w:sz="6" w:space="0" w:color="auto"/>
              <w:left w:val="single" w:sz="6" w:space="0" w:color="auto"/>
              <w:bottom w:val="single" w:sz="6" w:space="0" w:color="auto"/>
              <w:right w:val="single" w:sz="6" w:space="0" w:color="auto"/>
            </w:tcBorders>
          </w:tcPr>
          <w:p w14:paraId="601662AD" w14:textId="77777777" w:rsidR="00B752E4" w:rsidRPr="005914A2" w:rsidRDefault="00B752E4">
            <w:pPr>
              <w:pStyle w:val="FORMDATA"/>
              <w:rPr>
                <w:b/>
                <w:color w:val="auto"/>
              </w:rPr>
            </w:pPr>
            <w:r w:rsidRPr="005914A2">
              <w:rPr>
                <w:b/>
                <w:color w:val="auto"/>
              </w:rPr>
              <w:t>YPH</w:t>
            </w:r>
          </w:p>
        </w:tc>
        <w:tc>
          <w:tcPr>
            <w:tcW w:w="4500" w:type="dxa"/>
            <w:tcBorders>
              <w:top w:val="single" w:sz="6" w:space="0" w:color="auto"/>
              <w:left w:val="single" w:sz="6" w:space="0" w:color="auto"/>
              <w:bottom w:val="single" w:sz="6" w:space="0" w:color="auto"/>
              <w:right w:val="single" w:sz="6" w:space="0" w:color="auto"/>
            </w:tcBorders>
          </w:tcPr>
          <w:p w14:paraId="55D469E7" w14:textId="77777777" w:rsidR="00B752E4" w:rsidRPr="005914A2" w:rsidRDefault="00B752E4">
            <w:pPr>
              <w:pStyle w:val="FORMDATA"/>
              <w:rPr>
                <w:b/>
                <w:color w:val="auto"/>
              </w:rPr>
            </w:pPr>
            <w:r w:rsidRPr="005914A2">
              <w:rPr>
                <w:b/>
                <w:color w:val="auto"/>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50EFA1B4" w14:textId="77777777" w:rsidR="00B752E4" w:rsidRPr="005914A2" w:rsidRDefault="00B752E4">
            <w:pPr>
              <w:pStyle w:val="FORMDATA"/>
              <w:rPr>
                <w:b/>
                <w:color w:val="auto"/>
              </w:rPr>
            </w:pPr>
            <w:r w:rsidRPr="005914A2">
              <w:rPr>
                <w:b/>
                <w:color w:val="auto"/>
              </w:rPr>
              <w:t>999001</w:t>
            </w:r>
          </w:p>
        </w:tc>
      </w:tr>
      <w:tr w:rsidR="00B752E4" w:rsidRPr="005914A2" w14:paraId="42E588C6"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759727FA" w14:textId="77777777" w:rsidR="00B752E4" w:rsidRPr="005914A2" w:rsidRDefault="00B752E4">
            <w:pPr>
              <w:rPr>
                <w:rFonts w:ascii="Arial" w:hAnsi="Arial" w:cs="Arial"/>
                <w:b/>
                <w:bCs/>
                <w:iCs/>
              </w:rPr>
            </w:pPr>
            <w:r w:rsidRPr="005914A2">
              <w:rPr>
                <w:rFonts w:ascii="Arial" w:hAnsi="Arial" w:cs="Arial"/>
                <w:b/>
                <w:bCs/>
                <w:iCs/>
              </w:rPr>
              <w:t xml:space="preserve">Advertising </w:t>
            </w:r>
          </w:p>
        </w:tc>
      </w:tr>
      <w:tr w:rsidR="00B752E4" w:rsidRPr="005914A2" w14:paraId="42A0DC64" w14:textId="77777777">
        <w:tc>
          <w:tcPr>
            <w:tcW w:w="1980" w:type="dxa"/>
            <w:tcBorders>
              <w:top w:val="single" w:sz="6" w:space="0" w:color="auto"/>
              <w:left w:val="single" w:sz="6" w:space="0" w:color="auto"/>
              <w:bottom w:val="single" w:sz="6" w:space="0" w:color="auto"/>
              <w:right w:val="single" w:sz="6" w:space="0" w:color="auto"/>
            </w:tcBorders>
          </w:tcPr>
          <w:p w14:paraId="7ABCDD95" w14:textId="77777777" w:rsidR="00B752E4" w:rsidRPr="005914A2" w:rsidRDefault="00B752E4">
            <w:pPr>
              <w:pStyle w:val="FORMDATA"/>
              <w:rPr>
                <w:b/>
                <w:color w:val="auto"/>
              </w:rPr>
            </w:pPr>
            <w:r w:rsidRPr="005914A2">
              <w:rPr>
                <w:b/>
                <w:color w:val="auto"/>
              </w:rPr>
              <w:t>SIC</w:t>
            </w:r>
          </w:p>
        </w:tc>
        <w:tc>
          <w:tcPr>
            <w:tcW w:w="4500" w:type="dxa"/>
            <w:tcBorders>
              <w:top w:val="single" w:sz="6" w:space="0" w:color="auto"/>
              <w:left w:val="single" w:sz="6" w:space="0" w:color="auto"/>
              <w:bottom w:val="single" w:sz="6" w:space="0" w:color="auto"/>
              <w:right w:val="single" w:sz="6" w:space="0" w:color="auto"/>
            </w:tcBorders>
          </w:tcPr>
          <w:p w14:paraId="3A8D8C2C" w14:textId="77777777" w:rsidR="00B752E4" w:rsidRPr="005914A2" w:rsidRDefault="00B752E4">
            <w:pPr>
              <w:pStyle w:val="FORMDATA"/>
              <w:rPr>
                <w:b/>
                <w:color w:val="auto"/>
              </w:rPr>
            </w:pPr>
            <w:r w:rsidRPr="005914A2">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63475550" w14:textId="77777777" w:rsidR="00B752E4" w:rsidRPr="005914A2" w:rsidRDefault="00B752E4">
            <w:pPr>
              <w:pStyle w:val="FORMDATA"/>
              <w:rPr>
                <w:b/>
                <w:color w:val="auto"/>
              </w:rPr>
            </w:pPr>
            <w:r w:rsidRPr="005914A2">
              <w:rPr>
                <w:b/>
                <w:color w:val="auto"/>
              </w:rPr>
              <w:t>8711</w:t>
            </w:r>
          </w:p>
        </w:tc>
      </w:tr>
      <w:tr w:rsidR="00B752E4" w:rsidRPr="005914A2" w14:paraId="4E16ECFF"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3033CB9C"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63E217FD"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608EDDDC"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5914A2" w14:paraId="31517C3F"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73BF214B" w14:textId="77777777" w:rsidR="00B752E4" w:rsidRPr="005914A2" w:rsidRDefault="00B752E4">
            <w:pPr>
              <w:pStyle w:val="FORMDATA"/>
              <w:rPr>
                <w:b/>
                <w:color w:val="auto"/>
                <w:lang w:val="fr-FR"/>
              </w:rPr>
            </w:pPr>
            <w:r w:rsidRPr="005914A2">
              <w:rPr>
                <w:b/>
                <w:color w:val="auto"/>
                <w:lang w:val="fr-FR"/>
              </w:rPr>
              <w:t>PQTY</w:t>
            </w:r>
          </w:p>
        </w:tc>
        <w:tc>
          <w:tcPr>
            <w:tcW w:w="4500" w:type="dxa"/>
            <w:tcBorders>
              <w:top w:val="single" w:sz="6" w:space="0" w:color="auto"/>
              <w:left w:val="single" w:sz="6" w:space="0" w:color="auto"/>
              <w:bottom w:val="single" w:sz="6" w:space="0" w:color="auto"/>
              <w:right w:val="single" w:sz="6" w:space="0" w:color="auto"/>
            </w:tcBorders>
          </w:tcPr>
          <w:p w14:paraId="066D3907" w14:textId="77777777" w:rsidR="00B752E4" w:rsidRPr="005914A2" w:rsidRDefault="00B752E4">
            <w:pPr>
              <w:pStyle w:val="FORMDATA"/>
              <w:rPr>
                <w:b/>
                <w:color w:val="auto"/>
                <w:lang w:val="fr-FR"/>
              </w:rPr>
            </w:pPr>
            <w:r w:rsidRPr="005914A2">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273181E9" w14:textId="77777777" w:rsidR="00B752E4" w:rsidRPr="005914A2" w:rsidRDefault="00B752E4">
            <w:pPr>
              <w:pStyle w:val="FORMDATA"/>
              <w:rPr>
                <w:b/>
                <w:color w:val="auto"/>
              </w:rPr>
            </w:pPr>
            <w:r w:rsidRPr="005914A2">
              <w:rPr>
                <w:b/>
                <w:color w:val="auto"/>
              </w:rPr>
              <w:t>002</w:t>
            </w:r>
          </w:p>
        </w:tc>
      </w:tr>
      <w:tr w:rsidR="00B752E4" w:rsidRPr="005914A2" w14:paraId="23F54F93"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1E1843FF" w14:textId="77777777" w:rsidR="00B752E4" w:rsidRPr="005914A2" w:rsidRDefault="00B752E4">
            <w:pPr>
              <w:pStyle w:val="Heading5"/>
              <w:rPr>
                <w:rFonts w:cs="Arial"/>
                <w:bCs/>
                <w:iCs w:val="0"/>
                <w:color w:val="auto"/>
                <w:szCs w:val="24"/>
              </w:rPr>
            </w:pPr>
            <w:r w:rsidRPr="005914A2">
              <w:rPr>
                <w:rFonts w:cs="Arial"/>
                <w:bCs/>
                <w:iCs w:val="0"/>
                <w:color w:val="auto"/>
                <w:szCs w:val="24"/>
              </w:rPr>
              <w:t>Service Details Section</w:t>
            </w:r>
          </w:p>
        </w:tc>
      </w:tr>
      <w:tr w:rsidR="00B752E4" w:rsidRPr="005914A2" w14:paraId="122380AB"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14FA8E40" w14:textId="77777777" w:rsidR="00B752E4" w:rsidRPr="005914A2" w:rsidRDefault="00B752E4">
            <w:pPr>
              <w:pStyle w:val="FORMDATA"/>
              <w:rPr>
                <w:b/>
                <w:color w:val="auto"/>
              </w:rPr>
            </w:pPr>
            <w:r w:rsidRPr="005914A2">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B2FEA8A"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845A04D" w14:textId="77777777" w:rsidR="00B752E4" w:rsidRPr="005914A2" w:rsidRDefault="00B752E4">
            <w:pPr>
              <w:pStyle w:val="FORMDATA"/>
              <w:rPr>
                <w:b/>
                <w:color w:val="auto"/>
              </w:rPr>
            </w:pPr>
            <w:r w:rsidRPr="005914A2">
              <w:rPr>
                <w:b/>
                <w:color w:val="auto"/>
              </w:rPr>
              <w:t>00001</w:t>
            </w:r>
          </w:p>
        </w:tc>
      </w:tr>
      <w:tr w:rsidR="00B752E4" w:rsidRPr="005914A2" w14:paraId="04FB25E3"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770BD9AA" w14:textId="77777777" w:rsidR="00B752E4" w:rsidRPr="005914A2" w:rsidRDefault="00B752E4">
            <w:pPr>
              <w:pStyle w:val="FORMDATA"/>
              <w:rPr>
                <w:b/>
                <w:color w:val="auto"/>
              </w:rPr>
            </w:pPr>
            <w:r w:rsidRPr="005914A2">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1CAA3BC8"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9C42639" w14:textId="77777777" w:rsidR="00B752E4" w:rsidRPr="005914A2" w:rsidRDefault="00B752E4">
            <w:pPr>
              <w:pStyle w:val="FORMDATA"/>
              <w:rPr>
                <w:b/>
                <w:color w:val="auto"/>
              </w:rPr>
            </w:pPr>
            <w:r w:rsidRPr="005914A2">
              <w:rPr>
                <w:b/>
                <w:color w:val="auto"/>
              </w:rPr>
              <w:t>T</w:t>
            </w:r>
          </w:p>
        </w:tc>
      </w:tr>
      <w:tr w:rsidR="00B752E4" w:rsidRPr="005914A2" w14:paraId="1A10B9A3"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31E92C63" w14:textId="77777777" w:rsidR="00B752E4" w:rsidRPr="005914A2" w:rsidRDefault="00B752E4">
            <w:pPr>
              <w:pStyle w:val="FORMDATA"/>
              <w:rPr>
                <w:b/>
                <w:color w:val="auto"/>
              </w:rPr>
            </w:pPr>
            <w:r w:rsidRPr="005914A2">
              <w:rPr>
                <w:b/>
                <w:color w:val="auto"/>
              </w:rPr>
              <w:t>LNECLSSVC</w:t>
            </w:r>
          </w:p>
        </w:tc>
        <w:tc>
          <w:tcPr>
            <w:tcW w:w="4500" w:type="dxa"/>
            <w:tcBorders>
              <w:top w:val="single" w:sz="6" w:space="0" w:color="auto"/>
              <w:left w:val="single" w:sz="6" w:space="0" w:color="auto"/>
              <w:bottom w:val="single" w:sz="6" w:space="0" w:color="auto"/>
              <w:right w:val="single" w:sz="6" w:space="0" w:color="auto"/>
            </w:tcBorders>
          </w:tcPr>
          <w:p w14:paraId="5958B146" w14:textId="77777777" w:rsidR="00B752E4" w:rsidRPr="005914A2" w:rsidRDefault="00B752E4">
            <w:pPr>
              <w:pStyle w:val="FORMDATA"/>
              <w:rPr>
                <w:b/>
                <w:color w:val="auto"/>
              </w:rPr>
            </w:pPr>
            <w:r w:rsidRPr="005914A2">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3A95A611" w14:textId="77777777" w:rsidR="00B752E4" w:rsidRPr="005914A2" w:rsidRDefault="00B752E4">
            <w:pPr>
              <w:pStyle w:val="FORMDATA"/>
              <w:rPr>
                <w:b/>
                <w:color w:val="auto"/>
              </w:rPr>
            </w:pPr>
            <w:r w:rsidRPr="005914A2">
              <w:rPr>
                <w:b/>
                <w:color w:val="auto"/>
              </w:rPr>
              <w:t>UEPWD</w:t>
            </w:r>
          </w:p>
        </w:tc>
      </w:tr>
      <w:tr w:rsidR="00B752E4" w:rsidRPr="005914A2" w14:paraId="7403FAA3"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0EAE656E" w14:textId="77777777" w:rsidR="00B752E4" w:rsidRPr="005914A2" w:rsidRDefault="00B752E4">
            <w:pPr>
              <w:pStyle w:val="FORMDATA"/>
              <w:rPr>
                <w:b/>
                <w:color w:val="auto"/>
              </w:rPr>
            </w:pPr>
            <w:r w:rsidRPr="005914A2">
              <w:rPr>
                <w:b/>
                <w:color w:val="auto"/>
              </w:rPr>
              <w:t>TNS</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375DDD0"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BCB5EE2" w14:textId="77777777" w:rsidR="00B752E4" w:rsidRPr="005914A2" w:rsidRDefault="00B752E4">
            <w:pPr>
              <w:pStyle w:val="FORMDATA"/>
              <w:rPr>
                <w:b/>
                <w:color w:val="auto"/>
              </w:rPr>
            </w:pPr>
            <w:r w:rsidRPr="005914A2">
              <w:rPr>
                <w:b/>
                <w:color w:val="auto"/>
              </w:rPr>
              <w:t>7062088331</w:t>
            </w:r>
          </w:p>
        </w:tc>
      </w:tr>
      <w:tr w:rsidR="00B752E4" w:rsidRPr="005914A2" w14:paraId="13E9B814"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57B326D7" w14:textId="77777777" w:rsidR="00B752E4" w:rsidRPr="005914A2" w:rsidRDefault="00B752E4">
            <w:pPr>
              <w:pStyle w:val="FORMDATA"/>
              <w:rPr>
                <w:b/>
                <w:color w:val="auto"/>
              </w:rPr>
            </w:pPr>
            <w:r w:rsidRPr="005914A2">
              <w:rPr>
                <w:b/>
                <w:color w:val="auto"/>
              </w:rPr>
              <w:t xml:space="preserve">PIC </w:t>
            </w:r>
          </w:p>
        </w:tc>
        <w:tc>
          <w:tcPr>
            <w:tcW w:w="4500" w:type="dxa"/>
            <w:tcBorders>
              <w:top w:val="single" w:sz="6" w:space="0" w:color="auto"/>
              <w:left w:val="single" w:sz="6" w:space="0" w:color="auto"/>
              <w:bottom w:val="single" w:sz="6" w:space="0" w:color="auto"/>
              <w:right w:val="single" w:sz="6" w:space="0" w:color="auto"/>
            </w:tcBorders>
          </w:tcPr>
          <w:p w14:paraId="0EE5E80A" w14:textId="77777777" w:rsidR="00B752E4" w:rsidRPr="005914A2" w:rsidRDefault="00B752E4">
            <w:pPr>
              <w:pStyle w:val="FORMDATA"/>
              <w:rPr>
                <w:b/>
                <w:color w:val="auto"/>
              </w:rPr>
            </w:pPr>
            <w:r w:rsidRPr="005914A2">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25038A9F" w14:textId="77777777" w:rsidR="00B752E4" w:rsidRPr="005914A2" w:rsidRDefault="00B752E4">
            <w:pPr>
              <w:pStyle w:val="FORMDATA"/>
              <w:rPr>
                <w:b/>
                <w:color w:val="auto"/>
              </w:rPr>
            </w:pPr>
            <w:r w:rsidRPr="005914A2">
              <w:rPr>
                <w:b/>
                <w:color w:val="auto"/>
              </w:rPr>
              <w:t>NONE</w:t>
            </w:r>
          </w:p>
        </w:tc>
      </w:tr>
      <w:tr w:rsidR="00B752E4" w:rsidRPr="005914A2" w14:paraId="03B59790"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0847813B" w14:textId="77777777" w:rsidR="00B752E4" w:rsidRPr="005914A2" w:rsidRDefault="00B752E4">
            <w:pPr>
              <w:pStyle w:val="FORMDATA"/>
              <w:rPr>
                <w:b/>
                <w:color w:val="auto"/>
              </w:rPr>
            </w:pPr>
            <w:r w:rsidRPr="005914A2">
              <w:rPr>
                <w:b/>
                <w:color w:val="auto"/>
              </w:rPr>
              <w:t>LPIC</w:t>
            </w:r>
          </w:p>
        </w:tc>
        <w:tc>
          <w:tcPr>
            <w:tcW w:w="4500" w:type="dxa"/>
            <w:tcBorders>
              <w:top w:val="single" w:sz="6" w:space="0" w:color="auto"/>
              <w:left w:val="single" w:sz="6" w:space="0" w:color="auto"/>
              <w:bottom w:val="single" w:sz="6" w:space="0" w:color="auto"/>
              <w:right w:val="single" w:sz="6" w:space="0" w:color="auto"/>
            </w:tcBorders>
          </w:tcPr>
          <w:p w14:paraId="3A355D1F" w14:textId="77777777" w:rsidR="00B752E4" w:rsidRPr="005914A2" w:rsidRDefault="00B752E4">
            <w:pPr>
              <w:pStyle w:val="FORMDATA"/>
              <w:rPr>
                <w:b/>
                <w:color w:val="auto"/>
              </w:rPr>
            </w:pPr>
            <w:r w:rsidRPr="005914A2">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2C4239F1" w14:textId="77777777" w:rsidR="00B752E4" w:rsidRPr="005914A2" w:rsidRDefault="00B752E4">
            <w:pPr>
              <w:pStyle w:val="FORMDATA"/>
              <w:rPr>
                <w:b/>
                <w:color w:val="auto"/>
              </w:rPr>
            </w:pPr>
            <w:r w:rsidRPr="005914A2">
              <w:rPr>
                <w:b/>
                <w:color w:val="auto"/>
              </w:rPr>
              <w:t>NONE</w:t>
            </w:r>
          </w:p>
        </w:tc>
      </w:tr>
      <w:tr w:rsidR="00B752E4" w:rsidRPr="005914A2" w14:paraId="2BD867C2"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68842DF3"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1E3BDC9"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8F4A130" w14:textId="77777777" w:rsidR="00B752E4" w:rsidRPr="005914A2" w:rsidRDefault="00B752E4">
            <w:pPr>
              <w:pStyle w:val="FORMDATA"/>
              <w:rPr>
                <w:b/>
                <w:color w:val="auto"/>
              </w:rPr>
            </w:pPr>
            <w:r w:rsidRPr="005914A2">
              <w:rPr>
                <w:b/>
                <w:color w:val="auto"/>
              </w:rPr>
              <w:t>N</w:t>
            </w:r>
          </w:p>
        </w:tc>
      </w:tr>
      <w:tr w:rsidR="00B752E4" w:rsidRPr="005914A2" w14:paraId="22A30385"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28115598"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3C0D7313"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B0464FC" w14:textId="77777777" w:rsidR="00B752E4" w:rsidRPr="005914A2" w:rsidRDefault="00B752E4">
            <w:pPr>
              <w:pStyle w:val="FORMDATA"/>
              <w:rPr>
                <w:b/>
                <w:color w:val="auto"/>
              </w:rPr>
            </w:pPr>
            <w:r w:rsidRPr="005914A2">
              <w:rPr>
                <w:b/>
                <w:color w:val="auto"/>
              </w:rPr>
              <w:t>NSS</w:t>
            </w:r>
          </w:p>
        </w:tc>
      </w:tr>
      <w:tr w:rsidR="00B752E4" w:rsidRPr="005914A2" w14:paraId="63B21D05"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62CAD56A"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A6A2405"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F4857E" w14:textId="77777777" w:rsidR="00B752E4" w:rsidRPr="005914A2" w:rsidRDefault="00B752E4">
            <w:pPr>
              <w:pStyle w:val="FORMDATA"/>
              <w:rPr>
                <w:b/>
                <w:color w:val="auto"/>
              </w:rPr>
            </w:pPr>
            <w:r w:rsidRPr="005914A2">
              <w:rPr>
                <w:b/>
                <w:color w:val="auto"/>
              </w:rPr>
              <w:t>N</w:t>
            </w:r>
          </w:p>
        </w:tc>
      </w:tr>
      <w:tr w:rsidR="00B752E4" w:rsidRPr="005914A2" w14:paraId="7414A416"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43103889"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6055B2F0"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52BE92DA" w14:textId="77777777" w:rsidR="00B752E4" w:rsidRPr="005914A2" w:rsidRDefault="00B752E4">
            <w:pPr>
              <w:pStyle w:val="FORMDATA"/>
              <w:rPr>
                <w:b/>
                <w:color w:val="auto"/>
              </w:rPr>
            </w:pPr>
            <w:r w:rsidRPr="005914A2">
              <w:rPr>
                <w:b/>
                <w:color w:val="auto"/>
              </w:rPr>
              <w:t>ESCWT</w:t>
            </w:r>
          </w:p>
        </w:tc>
      </w:tr>
      <w:tr w:rsidR="00B752E4" w:rsidRPr="005914A2" w14:paraId="1793BB4B"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56E7D99A" w14:textId="77777777" w:rsidR="00B752E4" w:rsidRPr="005914A2" w:rsidRDefault="00B752E4">
            <w:pPr>
              <w:pStyle w:val="Heading5"/>
              <w:rPr>
                <w:rFonts w:cs="Arial"/>
                <w:bCs/>
                <w:iCs w:val="0"/>
                <w:color w:val="auto"/>
                <w:szCs w:val="24"/>
              </w:rPr>
            </w:pPr>
            <w:r w:rsidRPr="005914A2">
              <w:rPr>
                <w:rFonts w:cs="Arial"/>
                <w:bCs/>
                <w:iCs w:val="0"/>
                <w:color w:val="auto"/>
                <w:szCs w:val="24"/>
              </w:rPr>
              <w:t>Service Details Section</w:t>
            </w:r>
          </w:p>
        </w:tc>
      </w:tr>
      <w:tr w:rsidR="00B752E4" w:rsidRPr="005914A2" w14:paraId="522112E5"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1984F7A0" w14:textId="77777777" w:rsidR="00B752E4" w:rsidRPr="005914A2" w:rsidRDefault="00B752E4">
            <w:pPr>
              <w:pStyle w:val="FORMDATA"/>
              <w:rPr>
                <w:b/>
                <w:color w:val="auto"/>
              </w:rPr>
            </w:pPr>
            <w:r w:rsidRPr="005914A2">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D1C84A0"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A18BD3F" w14:textId="77777777" w:rsidR="00B752E4" w:rsidRPr="005914A2" w:rsidRDefault="00B752E4">
            <w:pPr>
              <w:pStyle w:val="FORMDATA"/>
              <w:rPr>
                <w:b/>
                <w:color w:val="auto"/>
              </w:rPr>
            </w:pPr>
            <w:r w:rsidRPr="005914A2">
              <w:rPr>
                <w:b/>
                <w:color w:val="auto"/>
              </w:rPr>
              <w:t>00002</w:t>
            </w:r>
          </w:p>
        </w:tc>
      </w:tr>
      <w:tr w:rsidR="00B752E4" w:rsidRPr="005914A2" w14:paraId="78E9190C"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59DEC271" w14:textId="77777777" w:rsidR="00B752E4" w:rsidRPr="005914A2" w:rsidRDefault="00B752E4">
            <w:pPr>
              <w:pStyle w:val="FORMDATA"/>
              <w:rPr>
                <w:b/>
                <w:color w:val="auto"/>
              </w:rPr>
            </w:pPr>
            <w:r w:rsidRPr="005914A2">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51D64E6E"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258BA296" w14:textId="77777777" w:rsidR="00B752E4" w:rsidRPr="005914A2" w:rsidRDefault="00B752E4">
            <w:pPr>
              <w:pStyle w:val="FORMDATA"/>
              <w:rPr>
                <w:b/>
                <w:color w:val="auto"/>
              </w:rPr>
            </w:pPr>
            <w:r w:rsidRPr="005914A2">
              <w:rPr>
                <w:b/>
                <w:color w:val="auto"/>
              </w:rPr>
              <w:t>T</w:t>
            </w:r>
          </w:p>
        </w:tc>
      </w:tr>
      <w:tr w:rsidR="00B752E4" w:rsidRPr="005914A2" w14:paraId="17953C15"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2172E948" w14:textId="77777777" w:rsidR="00B752E4" w:rsidRPr="005914A2" w:rsidRDefault="00B752E4">
            <w:pPr>
              <w:pStyle w:val="FORMDATA"/>
              <w:rPr>
                <w:b/>
                <w:color w:val="auto"/>
              </w:rPr>
            </w:pPr>
            <w:r w:rsidRPr="005914A2">
              <w:rPr>
                <w:b/>
                <w:color w:val="auto"/>
              </w:rPr>
              <w:t>LNECLSSVC</w:t>
            </w:r>
          </w:p>
        </w:tc>
        <w:tc>
          <w:tcPr>
            <w:tcW w:w="4500" w:type="dxa"/>
            <w:tcBorders>
              <w:top w:val="single" w:sz="6" w:space="0" w:color="auto"/>
              <w:left w:val="single" w:sz="6" w:space="0" w:color="auto"/>
              <w:bottom w:val="single" w:sz="6" w:space="0" w:color="auto"/>
              <w:right w:val="single" w:sz="6" w:space="0" w:color="auto"/>
            </w:tcBorders>
          </w:tcPr>
          <w:p w14:paraId="506C35D0" w14:textId="77777777" w:rsidR="00B752E4" w:rsidRPr="005914A2" w:rsidRDefault="00B752E4">
            <w:pPr>
              <w:pStyle w:val="FORMDATA"/>
              <w:rPr>
                <w:b/>
                <w:color w:val="auto"/>
              </w:rPr>
            </w:pPr>
            <w:r w:rsidRPr="005914A2">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6259516A" w14:textId="77777777" w:rsidR="00B752E4" w:rsidRPr="005914A2" w:rsidRDefault="00B752E4">
            <w:pPr>
              <w:pStyle w:val="FORMDATA"/>
              <w:rPr>
                <w:b/>
                <w:color w:val="auto"/>
              </w:rPr>
            </w:pPr>
            <w:r w:rsidRPr="005914A2">
              <w:rPr>
                <w:b/>
                <w:color w:val="auto"/>
              </w:rPr>
              <w:t>UEPWD</w:t>
            </w:r>
          </w:p>
        </w:tc>
      </w:tr>
      <w:tr w:rsidR="00B752E4" w:rsidRPr="005914A2" w14:paraId="0D70319C"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532EACAC" w14:textId="77777777" w:rsidR="00B752E4" w:rsidRPr="005914A2" w:rsidRDefault="00B752E4">
            <w:pPr>
              <w:pStyle w:val="FORMDATA"/>
              <w:rPr>
                <w:b/>
                <w:color w:val="auto"/>
              </w:rPr>
            </w:pPr>
            <w:r w:rsidRPr="005914A2">
              <w:rPr>
                <w:b/>
                <w:color w:val="auto"/>
              </w:rPr>
              <w:t>TNS</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0A3216B"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D45E508" w14:textId="77777777" w:rsidR="00B752E4" w:rsidRPr="005914A2" w:rsidRDefault="00B752E4">
            <w:pPr>
              <w:pStyle w:val="FORMDATA"/>
              <w:rPr>
                <w:b/>
                <w:color w:val="auto"/>
              </w:rPr>
            </w:pPr>
            <w:r w:rsidRPr="005914A2">
              <w:rPr>
                <w:b/>
                <w:color w:val="auto"/>
              </w:rPr>
              <w:t>7062088248</w:t>
            </w:r>
          </w:p>
        </w:tc>
      </w:tr>
      <w:tr w:rsidR="00B752E4" w:rsidRPr="005914A2" w14:paraId="0F6646DB"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242BEF03" w14:textId="77777777" w:rsidR="00B752E4" w:rsidRPr="005914A2" w:rsidRDefault="00B752E4">
            <w:pPr>
              <w:pStyle w:val="FORMDATA"/>
              <w:rPr>
                <w:b/>
                <w:color w:val="auto"/>
              </w:rPr>
            </w:pPr>
            <w:r w:rsidRPr="005914A2">
              <w:rPr>
                <w:b/>
                <w:color w:val="auto"/>
              </w:rPr>
              <w:t xml:space="preserve">PIC </w:t>
            </w:r>
          </w:p>
        </w:tc>
        <w:tc>
          <w:tcPr>
            <w:tcW w:w="4500" w:type="dxa"/>
            <w:tcBorders>
              <w:top w:val="single" w:sz="6" w:space="0" w:color="auto"/>
              <w:left w:val="single" w:sz="6" w:space="0" w:color="auto"/>
              <w:bottom w:val="single" w:sz="6" w:space="0" w:color="auto"/>
              <w:right w:val="single" w:sz="6" w:space="0" w:color="auto"/>
            </w:tcBorders>
          </w:tcPr>
          <w:p w14:paraId="447D088D" w14:textId="77777777" w:rsidR="00B752E4" w:rsidRPr="005914A2" w:rsidRDefault="00B752E4">
            <w:pPr>
              <w:pStyle w:val="FORMDATA"/>
              <w:rPr>
                <w:b/>
                <w:color w:val="auto"/>
              </w:rPr>
            </w:pPr>
            <w:r w:rsidRPr="005914A2">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0BBDE77C" w14:textId="77777777" w:rsidR="00B752E4" w:rsidRPr="005914A2" w:rsidRDefault="00B752E4">
            <w:pPr>
              <w:pStyle w:val="FORMDATA"/>
              <w:rPr>
                <w:b/>
                <w:color w:val="auto"/>
              </w:rPr>
            </w:pPr>
            <w:r w:rsidRPr="005914A2">
              <w:rPr>
                <w:b/>
                <w:color w:val="auto"/>
              </w:rPr>
              <w:t>NONE</w:t>
            </w:r>
          </w:p>
        </w:tc>
      </w:tr>
      <w:tr w:rsidR="00B752E4" w:rsidRPr="005914A2" w14:paraId="4358564C"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61B90BFC" w14:textId="77777777" w:rsidR="00B752E4" w:rsidRPr="005914A2" w:rsidRDefault="00B752E4">
            <w:pPr>
              <w:pStyle w:val="FORMDATA"/>
              <w:rPr>
                <w:b/>
                <w:color w:val="auto"/>
              </w:rPr>
            </w:pPr>
            <w:r w:rsidRPr="005914A2">
              <w:rPr>
                <w:b/>
                <w:color w:val="auto"/>
              </w:rPr>
              <w:t>LPIC</w:t>
            </w:r>
          </w:p>
        </w:tc>
        <w:tc>
          <w:tcPr>
            <w:tcW w:w="4500" w:type="dxa"/>
            <w:tcBorders>
              <w:top w:val="single" w:sz="6" w:space="0" w:color="auto"/>
              <w:left w:val="single" w:sz="6" w:space="0" w:color="auto"/>
              <w:bottom w:val="single" w:sz="6" w:space="0" w:color="auto"/>
              <w:right w:val="single" w:sz="6" w:space="0" w:color="auto"/>
            </w:tcBorders>
          </w:tcPr>
          <w:p w14:paraId="130DA6E1" w14:textId="77777777" w:rsidR="00B752E4" w:rsidRPr="005914A2" w:rsidRDefault="00B752E4">
            <w:pPr>
              <w:pStyle w:val="FORMDATA"/>
              <w:rPr>
                <w:b/>
                <w:color w:val="auto"/>
              </w:rPr>
            </w:pPr>
            <w:r w:rsidRPr="005914A2">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0DC7C189" w14:textId="77777777" w:rsidR="00B752E4" w:rsidRPr="005914A2" w:rsidRDefault="00B752E4">
            <w:pPr>
              <w:pStyle w:val="FORMDATA"/>
              <w:rPr>
                <w:b/>
                <w:color w:val="auto"/>
              </w:rPr>
            </w:pPr>
            <w:r w:rsidRPr="005914A2">
              <w:rPr>
                <w:b/>
                <w:color w:val="auto"/>
              </w:rPr>
              <w:t>NONE</w:t>
            </w:r>
          </w:p>
        </w:tc>
      </w:tr>
      <w:tr w:rsidR="00B752E4" w:rsidRPr="005914A2" w14:paraId="09FFD38B"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2EF37DEC"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E32982E"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6050790" w14:textId="77777777" w:rsidR="00B752E4" w:rsidRPr="005914A2" w:rsidRDefault="00B752E4">
            <w:pPr>
              <w:pStyle w:val="FORMDATA"/>
              <w:rPr>
                <w:b/>
                <w:color w:val="auto"/>
              </w:rPr>
            </w:pPr>
            <w:r w:rsidRPr="005914A2">
              <w:rPr>
                <w:b/>
                <w:color w:val="auto"/>
              </w:rPr>
              <w:t>N</w:t>
            </w:r>
          </w:p>
        </w:tc>
      </w:tr>
      <w:tr w:rsidR="00B752E4" w:rsidRPr="005914A2" w14:paraId="2887154E"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36631FC3"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13C65263"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A534B93" w14:textId="77777777" w:rsidR="00B752E4" w:rsidRPr="005914A2" w:rsidRDefault="00B752E4">
            <w:pPr>
              <w:pStyle w:val="FORMDATA"/>
              <w:rPr>
                <w:b/>
                <w:color w:val="auto"/>
              </w:rPr>
            </w:pPr>
            <w:r w:rsidRPr="005914A2">
              <w:rPr>
                <w:b/>
                <w:color w:val="auto"/>
              </w:rPr>
              <w:t>NSS</w:t>
            </w:r>
          </w:p>
        </w:tc>
      </w:tr>
      <w:tr w:rsidR="00B752E4" w:rsidRPr="005914A2" w14:paraId="43A3BF71"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61490F13"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AD43F84"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B958F35" w14:textId="77777777" w:rsidR="00B752E4" w:rsidRPr="005914A2" w:rsidRDefault="00B752E4">
            <w:pPr>
              <w:pStyle w:val="FORMDATA"/>
              <w:rPr>
                <w:b/>
                <w:color w:val="auto"/>
              </w:rPr>
            </w:pPr>
            <w:r w:rsidRPr="005914A2">
              <w:rPr>
                <w:b/>
                <w:color w:val="auto"/>
              </w:rPr>
              <w:t>N</w:t>
            </w:r>
          </w:p>
        </w:tc>
      </w:tr>
      <w:tr w:rsidR="00B752E4" w:rsidRPr="005914A2" w14:paraId="40D02CCE"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7BF42E0F"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6197F7BF"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E0855CC" w14:textId="77777777" w:rsidR="00B752E4" w:rsidRPr="005914A2" w:rsidRDefault="00B752E4">
            <w:pPr>
              <w:pStyle w:val="FORMDATA"/>
              <w:rPr>
                <w:b/>
                <w:color w:val="auto"/>
              </w:rPr>
            </w:pPr>
            <w:r w:rsidRPr="005914A2">
              <w:rPr>
                <w:b/>
                <w:color w:val="auto"/>
              </w:rPr>
              <w:t>ESCWT</w:t>
            </w:r>
          </w:p>
        </w:tc>
      </w:tr>
    </w:tbl>
    <w:p w14:paraId="0D53AF6F" w14:textId="77777777" w:rsidR="0074197A" w:rsidRDefault="0074197A"/>
    <w:p w14:paraId="5E7DEB92" w14:textId="77777777" w:rsidR="00A826C7" w:rsidRDefault="00A826C7" w:rsidP="00761FCC"/>
    <w:p w14:paraId="1FC32D5D" w14:textId="77777777" w:rsidR="00A826C7" w:rsidRDefault="00A826C7" w:rsidP="00761FCC"/>
    <w:p w14:paraId="1DAFFCCA" w14:textId="77777777" w:rsidR="00A826C7" w:rsidRPr="004D1240" w:rsidRDefault="00A826C7" w:rsidP="00761FCC"/>
    <w:p w14:paraId="0381871C" w14:textId="77777777" w:rsidR="00A826C7" w:rsidRPr="00D04E81" w:rsidRDefault="00A826C7" w:rsidP="00A826C7">
      <w:r w:rsidRPr="00D04E81">
        <w:t>XML INPUT:</w:t>
      </w:r>
    </w:p>
    <w:p w14:paraId="1B28F9B7" w14:textId="77777777" w:rsidR="00A826C7" w:rsidRPr="00D04E81" w:rsidRDefault="00A826C7" w:rsidP="00A826C7">
      <w:pPr>
        <w:rPr>
          <w:b/>
        </w:rPr>
      </w:pPr>
    </w:p>
    <w:p w14:paraId="09DF8761" w14:textId="77777777" w:rsidR="00A826C7" w:rsidRPr="00D04E81" w:rsidRDefault="00A826C7" w:rsidP="00A826C7">
      <w:pPr>
        <w:ind w:hanging="480"/>
      </w:pPr>
      <w:hyperlink r:id="rId486" w:anchor="#" w:history="1">
        <w:r w:rsidRPr="00D04E81">
          <w:rPr>
            <w:rStyle w:val="Hyperlink"/>
            <w:b/>
            <w:bCs/>
            <w:color w:val="FF0000"/>
          </w:rPr>
          <w:t>-</w:t>
        </w:r>
      </w:hyperlink>
      <w:r w:rsidRPr="00D04E81">
        <w:t xml:space="preserve"> </w:t>
      </w:r>
      <w:r w:rsidRPr="00D04E81">
        <w:rPr>
          <w:rStyle w:val="m1"/>
        </w:rPr>
        <w:t>&lt;</w:t>
      </w:r>
      <w:r w:rsidRPr="00D04E81">
        <w:rPr>
          <w:rStyle w:val="t1"/>
        </w:rPr>
        <w:t>order:LSR_ORD_REQ</w:t>
      </w:r>
      <w:r w:rsidRPr="00D04E81">
        <w:rPr>
          <w:rStyle w:val="m1"/>
        </w:rPr>
        <w:t>&gt;</w:t>
      </w:r>
    </w:p>
    <w:p w14:paraId="5F595BDE" w14:textId="77777777" w:rsidR="00A826C7" w:rsidRPr="00D04E81" w:rsidRDefault="00A826C7" w:rsidP="00A826C7">
      <w:pPr>
        <w:ind w:hanging="480"/>
      </w:pPr>
      <w:hyperlink r:id="rId487" w:anchor="#" w:history="1">
        <w:r w:rsidRPr="00D04E81">
          <w:rPr>
            <w:rStyle w:val="Hyperlink"/>
            <w:b/>
            <w:bCs/>
            <w:color w:val="FF0000"/>
          </w:rPr>
          <w:t>-</w:t>
        </w:r>
      </w:hyperlink>
      <w:r w:rsidRPr="00D04E81">
        <w:t xml:space="preserve"> </w:t>
      </w:r>
      <w:r w:rsidRPr="00D04E81">
        <w:rPr>
          <w:rStyle w:val="m1"/>
        </w:rPr>
        <w:t>&lt;</w:t>
      </w:r>
      <w:r w:rsidRPr="00D04E81">
        <w:rPr>
          <w:rStyle w:val="t1"/>
        </w:rPr>
        <w:t>order:HDR</w:t>
      </w:r>
      <w:r w:rsidRPr="00D04E81">
        <w:rPr>
          <w:rStyle w:val="m1"/>
        </w:rPr>
        <w:t>&gt;</w:t>
      </w:r>
    </w:p>
    <w:p w14:paraId="0226465E"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order:CCNA</w:t>
      </w:r>
      <w:r w:rsidRPr="00D04E81">
        <w:rPr>
          <w:rStyle w:val="m1"/>
        </w:rPr>
        <w:t>&gt;</w:t>
      </w:r>
      <w:r w:rsidRPr="00D04E81">
        <w:rPr>
          <w:rStyle w:val="tx1"/>
        </w:rPr>
        <w:t>ZXL</w:t>
      </w:r>
      <w:r w:rsidRPr="00D04E81">
        <w:rPr>
          <w:rStyle w:val="m1"/>
        </w:rPr>
        <w:t>&lt;/</w:t>
      </w:r>
      <w:r w:rsidRPr="00D04E81">
        <w:rPr>
          <w:rStyle w:val="t1"/>
        </w:rPr>
        <w:t>order:CCNA</w:t>
      </w:r>
      <w:r w:rsidRPr="00D04E81">
        <w:rPr>
          <w:rStyle w:val="m1"/>
        </w:rPr>
        <w:t>&gt;</w:t>
      </w:r>
      <w:r w:rsidRPr="00D04E81">
        <w:t xml:space="preserve"> </w:t>
      </w:r>
    </w:p>
    <w:p w14:paraId="11663B2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order:MSG_TIMESTAMP</w:t>
      </w:r>
      <w:r w:rsidRPr="00D04E81">
        <w:rPr>
          <w:rStyle w:val="m1"/>
        </w:rPr>
        <w:t>&gt;</w:t>
      </w:r>
      <w:r w:rsidRPr="00D04E81">
        <w:rPr>
          <w:rStyle w:val="tx1"/>
        </w:rPr>
        <w:t>2009-06-29T13:23:29-05:00</w:t>
      </w:r>
      <w:r w:rsidRPr="00D04E81">
        <w:rPr>
          <w:rStyle w:val="m1"/>
        </w:rPr>
        <w:t>&lt;/</w:t>
      </w:r>
      <w:r w:rsidRPr="00D04E81">
        <w:rPr>
          <w:rStyle w:val="t1"/>
        </w:rPr>
        <w:t>order:MSG_TIMESTAMP</w:t>
      </w:r>
      <w:r w:rsidRPr="00D04E81">
        <w:rPr>
          <w:rStyle w:val="m1"/>
        </w:rPr>
        <w:t>&gt;</w:t>
      </w:r>
      <w:r w:rsidRPr="00D04E81">
        <w:t xml:space="preserve"> </w:t>
      </w:r>
    </w:p>
    <w:p w14:paraId="19F7E0B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order:PON</w:t>
      </w:r>
      <w:r w:rsidRPr="00D04E81">
        <w:rPr>
          <w:rStyle w:val="m1"/>
        </w:rPr>
        <w:t>&gt;</w:t>
      </w:r>
      <w:r w:rsidRPr="00D04E81">
        <w:rPr>
          <w:rStyle w:val="tx1"/>
        </w:rPr>
        <w:t>CVT0M018R31DBC</w:t>
      </w:r>
      <w:r w:rsidRPr="00D04E81">
        <w:rPr>
          <w:rStyle w:val="m1"/>
        </w:rPr>
        <w:t>&lt;/</w:t>
      </w:r>
      <w:r w:rsidRPr="00D04E81">
        <w:rPr>
          <w:rStyle w:val="t1"/>
        </w:rPr>
        <w:t>order:PON</w:t>
      </w:r>
      <w:r w:rsidRPr="00D04E81">
        <w:rPr>
          <w:rStyle w:val="m1"/>
        </w:rPr>
        <w:t>&gt;</w:t>
      </w:r>
      <w:r w:rsidRPr="00D04E81">
        <w:t xml:space="preserve"> </w:t>
      </w:r>
    </w:p>
    <w:p w14:paraId="5574E15D"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order:VER</w:t>
      </w:r>
      <w:r w:rsidRPr="00D04E81">
        <w:rPr>
          <w:rStyle w:val="m1"/>
        </w:rPr>
        <w:t>&gt;</w:t>
      </w:r>
      <w:r w:rsidRPr="00D04E81">
        <w:rPr>
          <w:rStyle w:val="tx1"/>
        </w:rPr>
        <w:t>00</w:t>
      </w:r>
      <w:r w:rsidRPr="00D04E81">
        <w:rPr>
          <w:rStyle w:val="m1"/>
        </w:rPr>
        <w:t>&lt;/</w:t>
      </w:r>
      <w:r w:rsidRPr="00D04E81">
        <w:rPr>
          <w:rStyle w:val="t1"/>
        </w:rPr>
        <w:t>order:VER</w:t>
      </w:r>
      <w:r w:rsidRPr="00D04E81">
        <w:rPr>
          <w:rStyle w:val="m1"/>
        </w:rPr>
        <w:t>&gt;</w:t>
      </w:r>
      <w:r w:rsidRPr="00D04E81">
        <w:t xml:space="preserve"> </w:t>
      </w:r>
    </w:p>
    <w:p w14:paraId="7FF6838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order:ATN</w:t>
      </w:r>
      <w:r w:rsidRPr="00D04E81">
        <w:rPr>
          <w:rStyle w:val="m1"/>
        </w:rPr>
        <w:t>&gt;</w:t>
      </w:r>
      <w:r w:rsidRPr="00D04E81">
        <w:rPr>
          <w:rStyle w:val="tx1"/>
        </w:rPr>
        <w:t>7062088331</w:t>
      </w:r>
      <w:r w:rsidRPr="00D04E81">
        <w:rPr>
          <w:rStyle w:val="m1"/>
        </w:rPr>
        <w:t>&lt;/</w:t>
      </w:r>
      <w:r w:rsidRPr="00D04E81">
        <w:rPr>
          <w:rStyle w:val="t1"/>
        </w:rPr>
        <w:t>order:ATN</w:t>
      </w:r>
      <w:r w:rsidRPr="00D04E81">
        <w:rPr>
          <w:rStyle w:val="m1"/>
        </w:rPr>
        <w:t>&gt;</w:t>
      </w:r>
      <w:r w:rsidRPr="00D04E81">
        <w:t xml:space="preserve"> </w:t>
      </w:r>
    </w:p>
    <w:p w14:paraId="2F219F1A"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order:RVER</w:t>
      </w:r>
      <w:r w:rsidRPr="00D04E81">
        <w:rPr>
          <w:rStyle w:val="m1"/>
        </w:rPr>
        <w:t>&gt;</w:t>
      </w:r>
      <w:r w:rsidRPr="00D04E81">
        <w:rPr>
          <w:rStyle w:val="tx1"/>
        </w:rPr>
        <w:t>10.05</w:t>
      </w:r>
      <w:r w:rsidRPr="00D04E81">
        <w:rPr>
          <w:rStyle w:val="m1"/>
        </w:rPr>
        <w:t>&lt;/</w:t>
      </w:r>
      <w:r w:rsidRPr="00D04E81">
        <w:rPr>
          <w:rStyle w:val="t1"/>
        </w:rPr>
        <w:t>order:RVER</w:t>
      </w:r>
      <w:r w:rsidRPr="00D04E81">
        <w:rPr>
          <w:rStyle w:val="m1"/>
        </w:rPr>
        <w:t>&gt;</w:t>
      </w:r>
      <w:r w:rsidRPr="00D04E81">
        <w:t xml:space="preserve"> </w:t>
      </w:r>
    </w:p>
    <w:p w14:paraId="37E16B0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order:CC</w:t>
      </w:r>
      <w:r w:rsidRPr="00D04E81">
        <w:rPr>
          <w:rStyle w:val="m1"/>
        </w:rPr>
        <w:t>&gt;</w:t>
      </w:r>
      <w:r w:rsidRPr="00D04E81">
        <w:rPr>
          <w:rStyle w:val="tx1"/>
        </w:rPr>
        <w:t>9999</w:t>
      </w:r>
      <w:r w:rsidRPr="00D04E81">
        <w:rPr>
          <w:rStyle w:val="m1"/>
        </w:rPr>
        <w:t>&lt;/</w:t>
      </w:r>
      <w:r w:rsidRPr="00D04E81">
        <w:rPr>
          <w:rStyle w:val="t1"/>
        </w:rPr>
        <w:t>order:CC</w:t>
      </w:r>
      <w:r w:rsidRPr="00D04E81">
        <w:rPr>
          <w:rStyle w:val="m1"/>
        </w:rPr>
        <w:t>&gt;</w:t>
      </w:r>
      <w:r w:rsidRPr="00D04E81">
        <w:t xml:space="preserve"> </w:t>
      </w:r>
    </w:p>
    <w:p w14:paraId="5DD4E448"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order:STATE</w:t>
      </w:r>
      <w:r w:rsidRPr="00D04E81">
        <w:rPr>
          <w:rStyle w:val="m1"/>
        </w:rPr>
        <w:t>&gt;</w:t>
      </w:r>
      <w:r w:rsidRPr="00D04E81">
        <w:rPr>
          <w:rStyle w:val="tx1"/>
        </w:rPr>
        <w:t>GA</w:t>
      </w:r>
      <w:r w:rsidRPr="00D04E81">
        <w:rPr>
          <w:rStyle w:val="m1"/>
        </w:rPr>
        <w:t>&lt;/</w:t>
      </w:r>
      <w:r w:rsidRPr="00D04E81">
        <w:rPr>
          <w:rStyle w:val="t1"/>
        </w:rPr>
        <w:t>order:STATE</w:t>
      </w:r>
      <w:r w:rsidRPr="00D04E81">
        <w:rPr>
          <w:rStyle w:val="m1"/>
        </w:rPr>
        <w:t>&gt;</w:t>
      </w:r>
      <w:r w:rsidRPr="00D04E81">
        <w:t xml:space="preserve"> </w:t>
      </w:r>
    </w:p>
    <w:p w14:paraId="4B46831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order:DTSENT</w:t>
      </w:r>
      <w:r w:rsidRPr="00D04E81">
        <w:rPr>
          <w:rStyle w:val="m1"/>
        </w:rPr>
        <w:t>&gt;</w:t>
      </w:r>
      <w:r w:rsidRPr="00D04E81">
        <w:rPr>
          <w:rStyle w:val="tx1"/>
        </w:rPr>
        <w:t>200906290123PM</w:t>
      </w:r>
      <w:r w:rsidRPr="00D04E81">
        <w:rPr>
          <w:rStyle w:val="m1"/>
        </w:rPr>
        <w:t>&lt;/</w:t>
      </w:r>
      <w:r w:rsidRPr="00D04E81">
        <w:rPr>
          <w:rStyle w:val="t1"/>
        </w:rPr>
        <w:t>order:DTSENT</w:t>
      </w:r>
      <w:r w:rsidRPr="00D04E81">
        <w:rPr>
          <w:rStyle w:val="m1"/>
        </w:rPr>
        <w:t>&gt;</w:t>
      </w:r>
      <w:r w:rsidRPr="00D04E81">
        <w:t xml:space="preserve"> </w:t>
      </w:r>
    </w:p>
    <w:p w14:paraId="6B1FB02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order:HDR</w:t>
      </w:r>
      <w:r w:rsidRPr="00D04E81">
        <w:rPr>
          <w:rStyle w:val="m1"/>
        </w:rPr>
        <w:t>&gt;</w:t>
      </w:r>
    </w:p>
    <w:p w14:paraId="39B63EE8" w14:textId="77777777" w:rsidR="00A826C7" w:rsidRPr="00D04E81" w:rsidRDefault="00A826C7" w:rsidP="00A826C7">
      <w:pPr>
        <w:ind w:hanging="480"/>
      </w:pPr>
      <w:hyperlink r:id="rId488" w:anchor="#" w:history="1">
        <w:r w:rsidRPr="00D04E81">
          <w:rPr>
            <w:rStyle w:val="Hyperlink"/>
            <w:b/>
            <w:bCs/>
            <w:color w:val="FF0000"/>
          </w:rPr>
          <w:t>-</w:t>
        </w:r>
      </w:hyperlink>
      <w:r w:rsidRPr="00D04E81">
        <w:t xml:space="preserve"> </w:t>
      </w:r>
      <w:r w:rsidRPr="00D04E81">
        <w:rPr>
          <w:rStyle w:val="m1"/>
        </w:rPr>
        <w:t>&lt;</w:t>
      </w:r>
      <w:r w:rsidRPr="00D04E81">
        <w:rPr>
          <w:rStyle w:val="t1"/>
        </w:rPr>
        <w:t>order:LSR</w:t>
      </w:r>
      <w:r w:rsidRPr="00D04E81">
        <w:rPr>
          <w:rStyle w:val="m1"/>
        </w:rPr>
        <w:t>&gt;</w:t>
      </w:r>
    </w:p>
    <w:p w14:paraId="1F9829AB" w14:textId="77777777" w:rsidR="00A826C7" w:rsidRPr="00D04E81" w:rsidRDefault="00A826C7" w:rsidP="00A826C7">
      <w:pPr>
        <w:ind w:hanging="480"/>
      </w:pPr>
      <w:hyperlink r:id="rId489" w:anchor="#" w:history="1">
        <w:r w:rsidRPr="00D04E81">
          <w:rPr>
            <w:rStyle w:val="Hyperlink"/>
            <w:b/>
            <w:bCs/>
            <w:color w:val="FF0000"/>
          </w:rPr>
          <w:t>-</w:t>
        </w:r>
      </w:hyperlink>
      <w:r w:rsidRPr="00D04E81">
        <w:t xml:space="preserve"> </w:t>
      </w:r>
      <w:r w:rsidRPr="00D04E81">
        <w:rPr>
          <w:rStyle w:val="m1"/>
        </w:rPr>
        <w:t>&lt;</w:t>
      </w:r>
      <w:r w:rsidRPr="00D04E81">
        <w:rPr>
          <w:rStyle w:val="t1"/>
        </w:rPr>
        <w:t>order:LSR_ADMIN</w:t>
      </w:r>
      <w:r w:rsidRPr="00D04E81">
        <w:rPr>
          <w:rStyle w:val="m1"/>
        </w:rPr>
        <w:t>&gt;</w:t>
      </w:r>
    </w:p>
    <w:p w14:paraId="2B83415D"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order:SC</w:t>
      </w:r>
      <w:r w:rsidRPr="00D04E81">
        <w:rPr>
          <w:rStyle w:val="m1"/>
        </w:rPr>
        <w:t>&gt;</w:t>
      </w:r>
      <w:r w:rsidRPr="00D04E81">
        <w:rPr>
          <w:rStyle w:val="tx1"/>
        </w:rPr>
        <w:t>LCSC</w:t>
      </w:r>
      <w:r w:rsidRPr="00D04E81">
        <w:rPr>
          <w:rStyle w:val="m1"/>
        </w:rPr>
        <w:t>&lt;/</w:t>
      </w:r>
      <w:r w:rsidRPr="00D04E81">
        <w:rPr>
          <w:rStyle w:val="t1"/>
        </w:rPr>
        <w:t>order:SC</w:t>
      </w:r>
      <w:r w:rsidRPr="00D04E81">
        <w:rPr>
          <w:rStyle w:val="m1"/>
        </w:rPr>
        <w:t>&gt;</w:t>
      </w:r>
      <w:r w:rsidRPr="00D04E81">
        <w:t xml:space="preserve"> </w:t>
      </w:r>
    </w:p>
    <w:p w14:paraId="656F681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order:PROJECT</w:t>
      </w:r>
      <w:r w:rsidRPr="00D04E81">
        <w:rPr>
          <w:rStyle w:val="m1"/>
        </w:rPr>
        <w:t>&gt;</w:t>
      </w:r>
      <w:r w:rsidRPr="00D04E81">
        <w:rPr>
          <w:rStyle w:val="tx1"/>
        </w:rPr>
        <w:t>CAVENOBILL</w:t>
      </w:r>
      <w:r w:rsidRPr="00D04E81">
        <w:rPr>
          <w:rStyle w:val="m1"/>
        </w:rPr>
        <w:t>&lt;/</w:t>
      </w:r>
      <w:r w:rsidRPr="00D04E81">
        <w:rPr>
          <w:rStyle w:val="t1"/>
        </w:rPr>
        <w:t>order:PROJECT</w:t>
      </w:r>
      <w:r w:rsidRPr="00D04E81">
        <w:rPr>
          <w:rStyle w:val="m1"/>
        </w:rPr>
        <w:t>&gt;</w:t>
      </w:r>
      <w:r w:rsidRPr="00D04E81">
        <w:t xml:space="preserve"> </w:t>
      </w:r>
    </w:p>
    <w:p w14:paraId="7DFA573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order:REQTYP</w:t>
      </w:r>
      <w:r w:rsidRPr="00D04E81">
        <w:rPr>
          <w:rStyle w:val="m1"/>
        </w:rPr>
        <w:t>&gt;</w:t>
      </w:r>
      <w:r w:rsidRPr="00D04E81">
        <w:rPr>
          <w:rStyle w:val="tx1"/>
        </w:rPr>
        <w:t>MB</w:t>
      </w:r>
      <w:r w:rsidRPr="00D04E81">
        <w:rPr>
          <w:rStyle w:val="m1"/>
        </w:rPr>
        <w:t>&lt;/</w:t>
      </w:r>
      <w:r w:rsidRPr="00D04E81">
        <w:rPr>
          <w:rStyle w:val="t1"/>
        </w:rPr>
        <w:t>order:REQTYP</w:t>
      </w:r>
      <w:r w:rsidRPr="00D04E81">
        <w:rPr>
          <w:rStyle w:val="m1"/>
        </w:rPr>
        <w:t>&gt;</w:t>
      </w:r>
      <w:r w:rsidRPr="00D04E81">
        <w:t xml:space="preserve"> </w:t>
      </w:r>
    </w:p>
    <w:p w14:paraId="07F0865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order:ACT</w:t>
      </w:r>
      <w:r w:rsidRPr="00D04E81">
        <w:rPr>
          <w:rStyle w:val="m1"/>
        </w:rPr>
        <w:t>&gt;</w:t>
      </w:r>
      <w:r w:rsidRPr="00D04E81">
        <w:rPr>
          <w:rStyle w:val="tx1"/>
        </w:rPr>
        <w:t>T</w:t>
      </w:r>
      <w:r w:rsidRPr="00D04E81">
        <w:rPr>
          <w:rStyle w:val="m1"/>
        </w:rPr>
        <w:t>&lt;/</w:t>
      </w:r>
      <w:r w:rsidRPr="00D04E81">
        <w:rPr>
          <w:rStyle w:val="t1"/>
        </w:rPr>
        <w:t>order:ACT</w:t>
      </w:r>
      <w:r w:rsidRPr="00D04E81">
        <w:rPr>
          <w:rStyle w:val="m1"/>
        </w:rPr>
        <w:t>&gt;</w:t>
      </w:r>
      <w:r w:rsidRPr="00D04E81">
        <w:t xml:space="preserve"> </w:t>
      </w:r>
    </w:p>
    <w:p w14:paraId="315D80DB" w14:textId="77777777" w:rsidR="00A826C7" w:rsidRPr="00D04E81" w:rsidRDefault="00A826C7" w:rsidP="00A826C7">
      <w:pPr>
        <w:ind w:hanging="480"/>
      </w:pPr>
      <w:hyperlink r:id="rId490" w:anchor="#" w:history="1">
        <w:r w:rsidRPr="00D04E81">
          <w:rPr>
            <w:rStyle w:val="Hyperlink"/>
            <w:b/>
            <w:bCs/>
            <w:color w:val="FF0000"/>
          </w:rPr>
          <w:t>-</w:t>
        </w:r>
      </w:hyperlink>
      <w:r w:rsidRPr="00D04E81">
        <w:t xml:space="preserve"> </w:t>
      </w:r>
      <w:r w:rsidRPr="00D04E81">
        <w:rPr>
          <w:rStyle w:val="m1"/>
        </w:rPr>
        <w:t>&lt;</w:t>
      </w:r>
      <w:r w:rsidRPr="00D04E81">
        <w:rPr>
          <w:rStyle w:val="t1"/>
        </w:rPr>
        <w:t>order:AUTHORIZATION</w:t>
      </w:r>
      <w:r w:rsidRPr="00D04E81">
        <w:rPr>
          <w:rStyle w:val="m1"/>
        </w:rPr>
        <w:t>&gt;</w:t>
      </w:r>
    </w:p>
    <w:p w14:paraId="6B252A9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order:TOS</w:t>
      </w:r>
      <w:r w:rsidRPr="00D04E81">
        <w:rPr>
          <w:rStyle w:val="m1"/>
        </w:rPr>
        <w:t>&gt;</w:t>
      </w:r>
      <w:r w:rsidRPr="00D04E81">
        <w:rPr>
          <w:rStyle w:val="tx1"/>
        </w:rPr>
        <w:t>1AM-</w:t>
      </w:r>
      <w:r w:rsidRPr="00D04E81">
        <w:rPr>
          <w:rStyle w:val="m1"/>
        </w:rPr>
        <w:t>&lt;/</w:t>
      </w:r>
      <w:r w:rsidRPr="00D04E81">
        <w:rPr>
          <w:rStyle w:val="t1"/>
        </w:rPr>
        <w:t>order:TOS</w:t>
      </w:r>
      <w:r w:rsidRPr="00D04E81">
        <w:rPr>
          <w:rStyle w:val="m1"/>
        </w:rPr>
        <w:t>&gt;</w:t>
      </w:r>
      <w:r w:rsidRPr="00D04E81">
        <w:t xml:space="preserve"> </w:t>
      </w:r>
    </w:p>
    <w:p w14:paraId="0BDF1B2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order:DDD</w:t>
      </w:r>
      <w:r w:rsidRPr="00D04E81">
        <w:rPr>
          <w:rStyle w:val="m1"/>
        </w:rPr>
        <w:t>&gt;</w:t>
      </w:r>
      <w:r w:rsidRPr="00D04E81">
        <w:rPr>
          <w:rStyle w:val="tx1"/>
        </w:rPr>
        <w:t>20091204</w:t>
      </w:r>
      <w:r w:rsidRPr="00D04E81">
        <w:rPr>
          <w:rStyle w:val="m1"/>
        </w:rPr>
        <w:t>&lt;/</w:t>
      </w:r>
      <w:r w:rsidRPr="00D04E81">
        <w:rPr>
          <w:rStyle w:val="t1"/>
        </w:rPr>
        <w:t>order:DDD</w:t>
      </w:r>
      <w:r w:rsidRPr="00D04E81">
        <w:rPr>
          <w:rStyle w:val="m1"/>
        </w:rPr>
        <w:t>&gt;</w:t>
      </w:r>
      <w:r w:rsidRPr="00D04E81">
        <w:t xml:space="preserve"> </w:t>
      </w:r>
    </w:p>
    <w:p w14:paraId="0921613E"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order:DDDO</w:t>
      </w:r>
      <w:r w:rsidRPr="00D04E81">
        <w:rPr>
          <w:rStyle w:val="m1"/>
        </w:rPr>
        <w:t>&gt;</w:t>
      </w:r>
      <w:r w:rsidRPr="00D04E81">
        <w:rPr>
          <w:rStyle w:val="tx1"/>
        </w:rPr>
        <w:t>20091204</w:t>
      </w:r>
      <w:r w:rsidRPr="00D04E81">
        <w:rPr>
          <w:rStyle w:val="m1"/>
        </w:rPr>
        <w:t>&lt;/</w:t>
      </w:r>
      <w:r w:rsidRPr="00D04E81">
        <w:rPr>
          <w:rStyle w:val="t1"/>
        </w:rPr>
        <w:t>order:DDDO</w:t>
      </w:r>
      <w:r w:rsidRPr="00D04E81">
        <w:rPr>
          <w:rStyle w:val="m1"/>
        </w:rPr>
        <w:t>&gt;</w:t>
      </w:r>
      <w:r w:rsidRPr="00D04E81">
        <w:t xml:space="preserve"> </w:t>
      </w:r>
    </w:p>
    <w:p w14:paraId="609C323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order:PORTTYP</w:t>
      </w:r>
      <w:r w:rsidRPr="00D04E81">
        <w:rPr>
          <w:rStyle w:val="m1"/>
        </w:rPr>
        <w:t>&gt;</w:t>
      </w:r>
      <w:r w:rsidRPr="00D04E81">
        <w:rPr>
          <w:rStyle w:val="tx1"/>
        </w:rPr>
        <w:t>L</w:t>
      </w:r>
      <w:r w:rsidRPr="00D04E81">
        <w:rPr>
          <w:rStyle w:val="m1"/>
        </w:rPr>
        <w:t>&lt;/</w:t>
      </w:r>
      <w:r w:rsidRPr="00D04E81">
        <w:rPr>
          <w:rStyle w:val="t1"/>
        </w:rPr>
        <w:t>order:PORTTYP</w:t>
      </w:r>
      <w:r w:rsidRPr="00D04E81">
        <w:rPr>
          <w:rStyle w:val="m1"/>
        </w:rPr>
        <w:t>&gt;</w:t>
      </w:r>
      <w:r w:rsidRPr="00D04E81">
        <w:t xml:space="preserve"> </w:t>
      </w:r>
    </w:p>
    <w:p w14:paraId="633FEFCD"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order:AUTHORIZATION</w:t>
      </w:r>
      <w:r w:rsidRPr="00D04E81">
        <w:rPr>
          <w:rStyle w:val="m1"/>
        </w:rPr>
        <w:t>&gt;</w:t>
      </w:r>
    </w:p>
    <w:p w14:paraId="26DF7AA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order:LSR_ADMIN</w:t>
      </w:r>
      <w:r w:rsidRPr="00D04E81">
        <w:rPr>
          <w:rStyle w:val="m1"/>
        </w:rPr>
        <w:t>&gt;</w:t>
      </w:r>
    </w:p>
    <w:p w14:paraId="6671BAE0" w14:textId="77777777" w:rsidR="00A826C7" w:rsidRPr="00D04E81" w:rsidRDefault="00A826C7" w:rsidP="00A826C7">
      <w:pPr>
        <w:ind w:hanging="480"/>
      </w:pPr>
      <w:hyperlink r:id="rId491" w:anchor="#" w:history="1">
        <w:r w:rsidRPr="00D04E81">
          <w:rPr>
            <w:rStyle w:val="Hyperlink"/>
            <w:b/>
            <w:bCs/>
            <w:color w:val="FF0000"/>
          </w:rPr>
          <w:t>-</w:t>
        </w:r>
      </w:hyperlink>
      <w:r w:rsidRPr="00D04E81">
        <w:t xml:space="preserve"> </w:t>
      </w:r>
      <w:r w:rsidRPr="00D04E81">
        <w:rPr>
          <w:rStyle w:val="m1"/>
        </w:rPr>
        <w:t>&lt;</w:t>
      </w:r>
      <w:r w:rsidRPr="00D04E81">
        <w:rPr>
          <w:rStyle w:val="t1"/>
        </w:rPr>
        <w:t>order:LSR_BILL</w:t>
      </w:r>
      <w:r w:rsidRPr="00D04E81">
        <w:rPr>
          <w:rStyle w:val="m1"/>
        </w:rPr>
        <w:t>&gt;</w:t>
      </w:r>
    </w:p>
    <w:p w14:paraId="341B0B8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order:BAN1</w:t>
      </w:r>
      <w:r w:rsidRPr="00D04E81">
        <w:rPr>
          <w:rStyle w:val="m1"/>
        </w:rPr>
        <w:t>&gt;</w:t>
      </w:r>
      <w:r w:rsidRPr="00D04E81">
        <w:rPr>
          <w:rStyle w:val="tx1"/>
        </w:rPr>
        <w:t>706Q886621621</w:t>
      </w:r>
      <w:r w:rsidRPr="00D04E81">
        <w:rPr>
          <w:rStyle w:val="m1"/>
        </w:rPr>
        <w:t>&lt;/</w:t>
      </w:r>
      <w:r w:rsidRPr="00D04E81">
        <w:rPr>
          <w:rStyle w:val="t1"/>
        </w:rPr>
        <w:t>order:BAN1</w:t>
      </w:r>
      <w:r w:rsidRPr="00D04E81">
        <w:rPr>
          <w:rStyle w:val="m1"/>
        </w:rPr>
        <w:t>&gt;</w:t>
      </w:r>
      <w:r w:rsidRPr="00D04E81">
        <w:t xml:space="preserve"> </w:t>
      </w:r>
    </w:p>
    <w:p w14:paraId="0C95FFF4"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order:LSR_BILL</w:t>
      </w:r>
      <w:r w:rsidRPr="00D04E81">
        <w:rPr>
          <w:rStyle w:val="m1"/>
        </w:rPr>
        <w:t>&gt;</w:t>
      </w:r>
    </w:p>
    <w:p w14:paraId="7188F92C" w14:textId="77777777" w:rsidR="00A826C7" w:rsidRPr="00D04E81" w:rsidRDefault="00A826C7" w:rsidP="00A826C7">
      <w:pPr>
        <w:ind w:hanging="480"/>
      </w:pPr>
      <w:hyperlink r:id="rId492" w:anchor="#" w:history="1">
        <w:r w:rsidRPr="00D04E81">
          <w:rPr>
            <w:rStyle w:val="Hyperlink"/>
            <w:b/>
            <w:bCs/>
            <w:color w:val="FF0000"/>
          </w:rPr>
          <w:t>-</w:t>
        </w:r>
      </w:hyperlink>
      <w:r w:rsidRPr="00D04E81">
        <w:t xml:space="preserve"> </w:t>
      </w:r>
      <w:r w:rsidRPr="00D04E81">
        <w:rPr>
          <w:rStyle w:val="m1"/>
        </w:rPr>
        <w:t>&lt;</w:t>
      </w:r>
      <w:r w:rsidRPr="00D04E81">
        <w:rPr>
          <w:rStyle w:val="t1"/>
        </w:rPr>
        <w:t>order:CONTACT</w:t>
      </w:r>
      <w:r w:rsidRPr="00D04E81">
        <w:rPr>
          <w:rStyle w:val="m1"/>
        </w:rPr>
        <w:t>&gt;</w:t>
      </w:r>
    </w:p>
    <w:p w14:paraId="2ECBFC6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order:INIT</w:t>
      </w:r>
      <w:r w:rsidRPr="00D04E81">
        <w:rPr>
          <w:rStyle w:val="m1"/>
        </w:rPr>
        <w:t>&gt;</w:t>
      </w:r>
      <w:r w:rsidRPr="00D04E81">
        <w:rPr>
          <w:rStyle w:val="tx1"/>
        </w:rPr>
        <w:t>Bojangles</w:t>
      </w:r>
      <w:r w:rsidRPr="00D04E81">
        <w:rPr>
          <w:rStyle w:val="m1"/>
        </w:rPr>
        <w:t>&lt;/</w:t>
      </w:r>
      <w:r w:rsidRPr="00D04E81">
        <w:rPr>
          <w:rStyle w:val="t1"/>
        </w:rPr>
        <w:t>order:INIT</w:t>
      </w:r>
      <w:r w:rsidRPr="00D04E81">
        <w:rPr>
          <w:rStyle w:val="m1"/>
        </w:rPr>
        <w:t>&gt;</w:t>
      </w:r>
      <w:r w:rsidRPr="00D04E81">
        <w:t xml:space="preserve"> </w:t>
      </w:r>
    </w:p>
    <w:p w14:paraId="629ED92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order:INIT_TEL_NO</w:t>
      </w:r>
      <w:r w:rsidRPr="00D04E81">
        <w:rPr>
          <w:rStyle w:val="m1"/>
        </w:rPr>
        <w:t>&gt;</w:t>
      </w:r>
      <w:r w:rsidRPr="00D04E81">
        <w:rPr>
          <w:rStyle w:val="tx1"/>
        </w:rPr>
        <w:t>8884448888</w:t>
      </w:r>
      <w:r w:rsidRPr="00D04E81">
        <w:rPr>
          <w:rStyle w:val="m1"/>
        </w:rPr>
        <w:t>&lt;/</w:t>
      </w:r>
      <w:r w:rsidRPr="00D04E81">
        <w:rPr>
          <w:rStyle w:val="t1"/>
        </w:rPr>
        <w:t>order:INIT_TEL_NO</w:t>
      </w:r>
      <w:r w:rsidRPr="00D04E81">
        <w:rPr>
          <w:rStyle w:val="m1"/>
        </w:rPr>
        <w:t>&gt;</w:t>
      </w:r>
      <w:r w:rsidRPr="00D04E81">
        <w:t xml:space="preserve"> </w:t>
      </w:r>
    </w:p>
    <w:p w14:paraId="02FD8FED"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order:INIT_FAX_NO</w:t>
      </w:r>
      <w:r w:rsidRPr="00D04E81">
        <w:rPr>
          <w:rStyle w:val="m1"/>
        </w:rPr>
        <w:t>&gt;</w:t>
      </w:r>
      <w:r w:rsidRPr="00D04E81">
        <w:rPr>
          <w:rStyle w:val="tx1"/>
        </w:rPr>
        <w:t>4448884444</w:t>
      </w:r>
      <w:r w:rsidRPr="00D04E81">
        <w:rPr>
          <w:rStyle w:val="m1"/>
        </w:rPr>
        <w:t>&lt;/</w:t>
      </w:r>
      <w:r w:rsidRPr="00D04E81">
        <w:rPr>
          <w:rStyle w:val="t1"/>
        </w:rPr>
        <w:t>order:INIT_FAX_NO</w:t>
      </w:r>
      <w:r w:rsidRPr="00D04E81">
        <w:rPr>
          <w:rStyle w:val="m1"/>
        </w:rPr>
        <w:t>&gt;</w:t>
      </w:r>
      <w:r w:rsidRPr="00D04E81">
        <w:t xml:space="preserve"> </w:t>
      </w:r>
    </w:p>
    <w:p w14:paraId="54873A0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order:IMPCON</w:t>
      </w:r>
      <w:r w:rsidRPr="00D04E81">
        <w:rPr>
          <w:rStyle w:val="m1"/>
        </w:rPr>
        <w:t>&gt;</w:t>
      </w:r>
      <w:r w:rsidRPr="00D04E81">
        <w:rPr>
          <w:rStyle w:val="tx1"/>
        </w:rPr>
        <w:t>Woodpecker</w:t>
      </w:r>
      <w:r w:rsidRPr="00D04E81">
        <w:rPr>
          <w:rStyle w:val="m1"/>
        </w:rPr>
        <w:t>&lt;/</w:t>
      </w:r>
      <w:r w:rsidRPr="00D04E81">
        <w:rPr>
          <w:rStyle w:val="t1"/>
        </w:rPr>
        <w:t>order:IMPCON</w:t>
      </w:r>
      <w:r w:rsidRPr="00D04E81">
        <w:rPr>
          <w:rStyle w:val="m1"/>
        </w:rPr>
        <w:t>&gt;</w:t>
      </w:r>
      <w:r w:rsidRPr="00D04E81">
        <w:t xml:space="preserve"> </w:t>
      </w:r>
    </w:p>
    <w:p w14:paraId="62C9406F" w14:textId="77777777" w:rsidR="00A826C7" w:rsidRPr="008C51B0" w:rsidRDefault="00A826C7" w:rsidP="00A826C7">
      <w:pPr>
        <w:ind w:hanging="480"/>
        <w:rPr>
          <w:lang w:val="es-ES"/>
        </w:rPr>
      </w:pPr>
      <w:r w:rsidRPr="00D04E81">
        <w:rPr>
          <w:rStyle w:val="b1"/>
        </w:rPr>
        <w:t> </w:t>
      </w:r>
      <w:r w:rsidRPr="00D04E81">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4045552222</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5DB9CDC5" w14:textId="77777777" w:rsidR="00A826C7" w:rsidRPr="00D04E81" w:rsidRDefault="00A826C7" w:rsidP="00A826C7">
      <w:pPr>
        <w:ind w:hanging="240"/>
      </w:pPr>
      <w:r w:rsidRPr="008C51B0">
        <w:rPr>
          <w:rStyle w:val="b1"/>
          <w:lang w:val="es-ES"/>
        </w:rPr>
        <w:t> </w:t>
      </w:r>
      <w:r w:rsidRPr="008C51B0">
        <w:rPr>
          <w:lang w:val="es-ES"/>
        </w:rPr>
        <w:t xml:space="preserve"> </w:t>
      </w:r>
      <w:r w:rsidRPr="00D04E81">
        <w:rPr>
          <w:rStyle w:val="m1"/>
        </w:rPr>
        <w:t>&lt;/</w:t>
      </w:r>
      <w:r w:rsidRPr="00D04E81">
        <w:rPr>
          <w:rStyle w:val="t1"/>
        </w:rPr>
        <w:t>order:CONTACT</w:t>
      </w:r>
      <w:r w:rsidRPr="00D04E81">
        <w:rPr>
          <w:rStyle w:val="m1"/>
        </w:rPr>
        <w:t>&gt;</w:t>
      </w:r>
    </w:p>
    <w:p w14:paraId="3C17EA8A"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order:LSR</w:t>
      </w:r>
      <w:r w:rsidRPr="00D04E81">
        <w:rPr>
          <w:rStyle w:val="m1"/>
        </w:rPr>
        <w:t>&gt;</w:t>
      </w:r>
    </w:p>
    <w:p w14:paraId="7C8D8027" w14:textId="77777777" w:rsidR="00A826C7" w:rsidRPr="00D04E81" w:rsidRDefault="00A826C7" w:rsidP="00A826C7">
      <w:pPr>
        <w:ind w:hanging="480"/>
      </w:pPr>
      <w:hyperlink r:id="rId493" w:anchor="#" w:history="1">
        <w:r w:rsidRPr="00D04E81">
          <w:rPr>
            <w:rStyle w:val="Hyperlink"/>
            <w:b/>
            <w:bCs/>
            <w:color w:val="FF0000"/>
          </w:rPr>
          <w:t>-</w:t>
        </w:r>
      </w:hyperlink>
      <w:r w:rsidRPr="00D04E81">
        <w:t xml:space="preserve"> </w:t>
      </w:r>
      <w:r w:rsidRPr="00D04E81">
        <w:rPr>
          <w:rStyle w:val="m1"/>
        </w:rPr>
        <w:t>&lt;</w:t>
      </w:r>
      <w:r w:rsidRPr="00D04E81">
        <w:rPr>
          <w:rStyle w:val="t1"/>
        </w:rPr>
        <w:t>order:EU</w:t>
      </w:r>
      <w:r w:rsidRPr="00D04E81">
        <w:rPr>
          <w:rStyle w:val="m1"/>
        </w:rPr>
        <w:t>&gt;</w:t>
      </w:r>
    </w:p>
    <w:p w14:paraId="5B7A5812" w14:textId="77777777" w:rsidR="00A826C7" w:rsidRPr="00D04E81" w:rsidRDefault="00A826C7" w:rsidP="00A826C7">
      <w:pPr>
        <w:ind w:hanging="480"/>
      </w:pPr>
      <w:hyperlink r:id="rId494" w:anchor="#" w:history="1">
        <w:r w:rsidRPr="00D04E81">
          <w:rPr>
            <w:rStyle w:val="Hyperlink"/>
            <w:b/>
            <w:bCs/>
            <w:color w:val="FF0000"/>
          </w:rPr>
          <w:t>-</w:t>
        </w:r>
      </w:hyperlink>
      <w:r w:rsidRPr="00D04E81">
        <w:t xml:space="preserve"> </w:t>
      </w:r>
      <w:r w:rsidRPr="00D04E81">
        <w:rPr>
          <w:rStyle w:val="m1"/>
        </w:rPr>
        <w:t>&lt;</w:t>
      </w:r>
      <w:r w:rsidRPr="00D04E81">
        <w:rPr>
          <w:rStyle w:val="t1"/>
        </w:rPr>
        <w:t>order:EU_BILL</w:t>
      </w:r>
      <w:r w:rsidRPr="00D04E81">
        <w:rPr>
          <w:rStyle w:val="m1"/>
        </w:rPr>
        <w:t>&gt;</w:t>
      </w:r>
    </w:p>
    <w:p w14:paraId="7F9186C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order:EATN</w:t>
      </w:r>
      <w:r w:rsidRPr="00D04E81">
        <w:rPr>
          <w:rStyle w:val="m1"/>
        </w:rPr>
        <w:t>&gt;</w:t>
      </w:r>
      <w:r w:rsidRPr="00D04E81">
        <w:rPr>
          <w:rStyle w:val="tx1"/>
        </w:rPr>
        <w:t>7062088331</w:t>
      </w:r>
      <w:r w:rsidRPr="00D04E81">
        <w:rPr>
          <w:rStyle w:val="m1"/>
        </w:rPr>
        <w:t>&lt;/</w:t>
      </w:r>
      <w:r w:rsidRPr="00D04E81">
        <w:rPr>
          <w:rStyle w:val="t1"/>
        </w:rPr>
        <w:t>order:EATN</w:t>
      </w:r>
      <w:r w:rsidRPr="00D04E81">
        <w:rPr>
          <w:rStyle w:val="m1"/>
        </w:rPr>
        <w:t>&gt;</w:t>
      </w:r>
      <w:r w:rsidRPr="00D04E81">
        <w:t xml:space="preserve"> </w:t>
      </w:r>
    </w:p>
    <w:p w14:paraId="0CEC4AC6"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order:EU_BILL</w:t>
      </w:r>
      <w:r w:rsidRPr="00D04E81">
        <w:rPr>
          <w:rStyle w:val="m1"/>
        </w:rPr>
        <w:t>&gt;</w:t>
      </w:r>
    </w:p>
    <w:p w14:paraId="5FFD56AF" w14:textId="77777777" w:rsidR="00A826C7" w:rsidRPr="00D04E81" w:rsidRDefault="00A826C7" w:rsidP="00A826C7">
      <w:pPr>
        <w:ind w:hanging="480"/>
      </w:pPr>
      <w:hyperlink r:id="rId495" w:anchor="#" w:history="1">
        <w:r w:rsidRPr="00D04E81">
          <w:rPr>
            <w:rStyle w:val="Hyperlink"/>
            <w:b/>
            <w:bCs/>
            <w:color w:val="FF0000"/>
          </w:rPr>
          <w:t>-</w:t>
        </w:r>
      </w:hyperlink>
      <w:r w:rsidRPr="00D04E81">
        <w:t xml:space="preserve"> </w:t>
      </w:r>
      <w:r w:rsidRPr="00D04E81">
        <w:rPr>
          <w:rStyle w:val="m1"/>
        </w:rPr>
        <w:t>&lt;</w:t>
      </w:r>
      <w:r w:rsidRPr="00D04E81">
        <w:rPr>
          <w:rStyle w:val="t1"/>
        </w:rPr>
        <w:t>order:LOC_ACCESS</w:t>
      </w:r>
      <w:r w:rsidRPr="00D04E81">
        <w:rPr>
          <w:rStyle w:val="m1"/>
        </w:rPr>
        <w:t>&gt;</w:t>
      </w:r>
    </w:p>
    <w:p w14:paraId="14F35FBA" w14:textId="77777777" w:rsidR="00A826C7" w:rsidRPr="00D04E81" w:rsidRDefault="00A826C7" w:rsidP="00A826C7">
      <w:pPr>
        <w:ind w:hanging="480"/>
      </w:pPr>
      <w:hyperlink r:id="rId496" w:anchor="#" w:history="1">
        <w:r w:rsidRPr="00D04E81">
          <w:rPr>
            <w:rStyle w:val="Hyperlink"/>
            <w:b/>
            <w:bCs/>
            <w:color w:val="FF0000"/>
          </w:rPr>
          <w:t>-</w:t>
        </w:r>
      </w:hyperlink>
      <w:r w:rsidRPr="00D04E81">
        <w:t xml:space="preserve"> </w:t>
      </w:r>
      <w:r w:rsidRPr="00D04E81">
        <w:rPr>
          <w:rStyle w:val="m1"/>
        </w:rPr>
        <w:t>&lt;</w:t>
      </w:r>
      <w:r w:rsidRPr="00D04E81">
        <w:rPr>
          <w:rStyle w:val="t1"/>
        </w:rPr>
        <w:t>order:LOC_ACCESS_HEADER_INFO</w:t>
      </w:r>
      <w:r w:rsidRPr="00D04E81">
        <w:rPr>
          <w:rStyle w:val="m1"/>
        </w:rPr>
        <w:t>&gt;</w:t>
      </w:r>
    </w:p>
    <w:p w14:paraId="57AC287A"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order:NAME</w:t>
      </w:r>
      <w:r w:rsidRPr="00D04E81">
        <w:rPr>
          <w:rStyle w:val="m1"/>
        </w:rPr>
        <w:t>&gt;</w:t>
      </w:r>
      <w:r w:rsidRPr="00D04E81">
        <w:rPr>
          <w:rStyle w:val="tx1"/>
        </w:rPr>
        <w:t>Palm Breeze</w:t>
      </w:r>
      <w:r w:rsidRPr="00D04E81">
        <w:rPr>
          <w:rStyle w:val="m1"/>
        </w:rPr>
        <w:t>&lt;/</w:t>
      </w:r>
      <w:r w:rsidRPr="00D04E81">
        <w:rPr>
          <w:rStyle w:val="t1"/>
        </w:rPr>
        <w:t>order:NAME</w:t>
      </w:r>
      <w:r w:rsidRPr="00D04E81">
        <w:rPr>
          <w:rStyle w:val="m1"/>
        </w:rPr>
        <w:t>&gt;</w:t>
      </w:r>
      <w:r w:rsidRPr="00D04E81">
        <w:t xml:space="preserve"> </w:t>
      </w:r>
    </w:p>
    <w:p w14:paraId="0299BC39" w14:textId="77777777" w:rsidR="00A826C7" w:rsidRPr="00D04E81" w:rsidRDefault="00A826C7" w:rsidP="00A826C7">
      <w:pPr>
        <w:ind w:hanging="480"/>
      </w:pPr>
      <w:hyperlink r:id="rId497" w:anchor="#" w:history="1">
        <w:r w:rsidRPr="00D04E81">
          <w:rPr>
            <w:rStyle w:val="Hyperlink"/>
            <w:b/>
            <w:bCs/>
            <w:color w:val="FF0000"/>
          </w:rPr>
          <w:t>-</w:t>
        </w:r>
      </w:hyperlink>
      <w:r w:rsidRPr="00D04E81">
        <w:t xml:space="preserve"> </w:t>
      </w:r>
      <w:r w:rsidRPr="00D04E81">
        <w:rPr>
          <w:rStyle w:val="m1"/>
        </w:rPr>
        <w:t>&lt;</w:t>
      </w:r>
      <w:r w:rsidRPr="00D04E81">
        <w:rPr>
          <w:rStyle w:val="t1"/>
        </w:rPr>
        <w:t>order:LOC_ACCESS_INFO</w:t>
      </w:r>
      <w:r w:rsidRPr="00D04E81">
        <w:rPr>
          <w:rStyle w:val="m1"/>
        </w:rPr>
        <w:t>&gt;</w:t>
      </w:r>
    </w:p>
    <w:p w14:paraId="5ED6796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order:ACC</w:t>
      </w:r>
      <w:r w:rsidRPr="00D04E81">
        <w:rPr>
          <w:rStyle w:val="m1"/>
        </w:rPr>
        <w:t>&gt;</w:t>
      </w:r>
      <w:r w:rsidRPr="00D04E81">
        <w:rPr>
          <w:rStyle w:val="tx1"/>
        </w:rPr>
        <w:t>Call before going</w:t>
      </w:r>
      <w:r w:rsidRPr="00D04E81">
        <w:rPr>
          <w:rStyle w:val="m1"/>
        </w:rPr>
        <w:t>&lt;/</w:t>
      </w:r>
      <w:r w:rsidRPr="00D04E81">
        <w:rPr>
          <w:rStyle w:val="t1"/>
        </w:rPr>
        <w:t>order:ACC</w:t>
      </w:r>
      <w:r w:rsidRPr="00D04E81">
        <w:rPr>
          <w:rStyle w:val="m1"/>
        </w:rPr>
        <w:t>&gt;</w:t>
      </w:r>
      <w:r w:rsidRPr="00D04E81">
        <w:t xml:space="preserve"> </w:t>
      </w:r>
    </w:p>
    <w:p w14:paraId="64FC1BB7"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order:LOC_ACCESS_INFO</w:t>
      </w:r>
      <w:r w:rsidRPr="00D04E81">
        <w:rPr>
          <w:rStyle w:val="m1"/>
        </w:rPr>
        <w:t>&gt;</w:t>
      </w:r>
    </w:p>
    <w:p w14:paraId="36C02E46" w14:textId="77777777" w:rsidR="00A826C7" w:rsidRPr="00D04E81" w:rsidRDefault="00A826C7" w:rsidP="00A826C7">
      <w:pPr>
        <w:ind w:hanging="480"/>
      </w:pPr>
      <w:hyperlink r:id="rId498" w:anchor="#" w:history="1">
        <w:r w:rsidRPr="00D04E81">
          <w:rPr>
            <w:rStyle w:val="Hyperlink"/>
            <w:b/>
            <w:bCs/>
            <w:color w:val="FF0000"/>
          </w:rPr>
          <w:t>-</w:t>
        </w:r>
      </w:hyperlink>
      <w:r w:rsidRPr="00D04E81">
        <w:t xml:space="preserve"> </w:t>
      </w:r>
      <w:r w:rsidRPr="00D04E81">
        <w:rPr>
          <w:rStyle w:val="m1"/>
        </w:rPr>
        <w:t>&lt;</w:t>
      </w:r>
      <w:r w:rsidRPr="00D04E81">
        <w:rPr>
          <w:rStyle w:val="t1"/>
        </w:rPr>
        <w:t>order:ORD_SVC_ADDR_GRP</w:t>
      </w:r>
      <w:r w:rsidRPr="00D04E81">
        <w:rPr>
          <w:rStyle w:val="m1"/>
        </w:rPr>
        <w:t>&gt;</w:t>
      </w:r>
    </w:p>
    <w:p w14:paraId="05BBF16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order:SANO</w:t>
      </w:r>
      <w:r w:rsidRPr="00D04E81">
        <w:rPr>
          <w:rStyle w:val="m1"/>
        </w:rPr>
        <w:t>&gt;</w:t>
      </w:r>
      <w:r w:rsidRPr="00D04E81">
        <w:rPr>
          <w:rStyle w:val="tx1"/>
        </w:rPr>
        <w:t>130</w:t>
      </w:r>
      <w:r w:rsidRPr="00D04E81">
        <w:rPr>
          <w:rStyle w:val="m1"/>
        </w:rPr>
        <w:t>&lt;/</w:t>
      </w:r>
      <w:r w:rsidRPr="00D04E81">
        <w:rPr>
          <w:rStyle w:val="t1"/>
        </w:rPr>
        <w:t>order:SANO</w:t>
      </w:r>
      <w:r w:rsidRPr="00D04E81">
        <w:rPr>
          <w:rStyle w:val="m1"/>
        </w:rPr>
        <w:t>&gt;</w:t>
      </w:r>
      <w:r w:rsidRPr="00D04E81">
        <w:t xml:space="preserve"> </w:t>
      </w:r>
    </w:p>
    <w:p w14:paraId="162891DA"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order:SASN</w:t>
      </w:r>
      <w:r w:rsidRPr="00D04E81">
        <w:rPr>
          <w:rStyle w:val="m1"/>
        </w:rPr>
        <w:t>&gt;</w:t>
      </w:r>
      <w:r w:rsidRPr="00D04E81">
        <w:rPr>
          <w:rStyle w:val="tx1"/>
        </w:rPr>
        <w:t>Reese</w:t>
      </w:r>
      <w:r w:rsidRPr="00D04E81">
        <w:rPr>
          <w:rStyle w:val="m1"/>
        </w:rPr>
        <w:t>&lt;/</w:t>
      </w:r>
      <w:r w:rsidRPr="00D04E81">
        <w:rPr>
          <w:rStyle w:val="t1"/>
        </w:rPr>
        <w:t>order:SASN</w:t>
      </w:r>
      <w:r w:rsidRPr="00D04E81">
        <w:rPr>
          <w:rStyle w:val="m1"/>
        </w:rPr>
        <w:t>&gt;</w:t>
      </w:r>
      <w:r w:rsidRPr="00D04E81">
        <w:t xml:space="preserve"> </w:t>
      </w:r>
    </w:p>
    <w:p w14:paraId="2D7009B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order:SATH</w:t>
      </w:r>
      <w:r w:rsidRPr="00D04E81">
        <w:rPr>
          <w:rStyle w:val="m1"/>
        </w:rPr>
        <w:t>&gt;</w:t>
      </w:r>
      <w:r w:rsidRPr="00D04E81">
        <w:rPr>
          <w:rStyle w:val="tx1"/>
        </w:rPr>
        <w:t>St</w:t>
      </w:r>
      <w:r w:rsidRPr="00D04E81">
        <w:rPr>
          <w:rStyle w:val="m1"/>
        </w:rPr>
        <w:t>&lt;/</w:t>
      </w:r>
      <w:r w:rsidRPr="00D04E81">
        <w:rPr>
          <w:rStyle w:val="t1"/>
        </w:rPr>
        <w:t>order:SATH</w:t>
      </w:r>
      <w:r w:rsidRPr="00D04E81">
        <w:rPr>
          <w:rStyle w:val="m1"/>
        </w:rPr>
        <w:t>&gt;</w:t>
      </w:r>
      <w:r w:rsidRPr="00D04E81">
        <w:t xml:space="preserve"> </w:t>
      </w:r>
    </w:p>
    <w:p w14:paraId="3E31DA8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order:CITY</w:t>
      </w:r>
      <w:r w:rsidRPr="00D04E81">
        <w:rPr>
          <w:rStyle w:val="m1"/>
        </w:rPr>
        <w:t>&gt;</w:t>
      </w:r>
      <w:r w:rsidRPr="00D04E81">
        <w:rPr>
          <w:rStyle w:val="tx1"/>
        </w:rPr>
        <w:t>Athens</w:t>
      </w:r>
      <w:r w:rsidRPr="00D04E81">
        <w:rPr>
          <w:rStyle w:val="m1"/>
        </w:rPr>
        <w:t>&lt;/</w:t>
      </w:r>
      <w:r w:rsidRPr="00D04E81">
        <w:rPr>
          <w:rStyle w:val="t1"/>
        </w:rPr>
        <w:t>order:CITY</w:t>
      </w:r>
      <w:r w:rsidRPr="00D04E81">
        <w:rPr>
          <w:rStyle w:val="m1"/>
        </w:rPr>
        <w:t>&gt;</w:t>
      </w:r>
      <w:r w:rsidRPr="00D04E81">
        <w:t xml:space="preserve"> </w:t>
      </w:r>
    </w:p>
    <w:p w14:paraId="1998F1C4"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order:STATE</w:t>
      </w:r>
      <w:r w:rsidRPr="00D04E81">
        <w:rPr>
          <w:rStyle w:val="m1"/>
        </w:rPr>
        <w:t>&gt;</w:t>
      </w:r>
      <w:r w:rsidRPr="00D04E81">
        <w:rPr>
          <w:rStyle w:val="tx1"/>
        </w:rPr>
        <w:t>GA</w:t>
      </w:r>
      <w:r w:rsidRPr="00D04E81">
        <w:rPr>
          <w:rStyle w:val="m1"/>
        </w:rPr>
        <w:t>&lt;/</w:t>
      </w:r>
      <w:r w:rsidRPr="00D04E81">
        <w:rPr>
          <w:rStyle w:val="t1"/>
        </w:rPr>
        <w:t>order:STATE</w:t>
      </w:r>
      <w:r w:rsidRPr="00D04E81">
        <w:rPr>
          <w:rStyle w:val="m1"/>
        </w:rPr>
        <w:t>&gt;</w:t>
      </w:r>
      <w:r w:rsidRPr="00D04E81">
        <w:t xml:space="preserve"> </w:t>
      </w:r>
    </w:p>
    <w:p w14:paraId="1B7FB0B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order:ZIP</w:t>
      </w:r>
      <w:r w:rsidRPr="00D04E81">
        <w:rPr>
          <w:rStyle w:val="m1"/>
        </w:rPr>
        <w:t>&gt;</w:t>
      </w:r>
      <w:r w:rsidRPr="00D04E81">
        <w:rPr>
          <w:rStyle w:val="tx1"/>
        </w:rPr>
        <w:t>30606</w:t>
      </w:r>
      <w:r w:rsidRPr="00D04E81">
        <w:rPr>
          <w:rStyle w:val="m1"/>
        </w:rPr>
        <w:t>&lt;/</w:t>
      </w:r>
      <w:r w:rsidRPr="00D04E81">
        <w:rPr>
          <w:rStyle w:val="t1"/>
        </w:rPr>
        <w:t>order:ZIP</w:t>
      </w:r>
      <w:r w:rsidRPr="00D04E81">
        <w:rPr>
          <w:rStyle w:val="m1"/>
        </w:rPr>
        <w:t>&gt;</w:t>
      </w:r>
      <w:r w:rsidRPr="00D04E81">
        <w:t xml:space="preserve"> </w:t>
      </w:r>
    </w:p>
    <w:p w14:paraId="0CAA2A87"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order:ORD_SVC_ADDR_GRP</w:t>
      </w:r>
      <w:r w:rsidRPr="00D04E81">
        <w:rPr>
          <w:rStyle w:val="m1"/>
        </w:rPr>
        <w:t>&gt;</w:t>
      </w:r>
    </w:p>
    <w:p w14:paraId="772E47A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order:LOC_ACCESS_HEADER_INFO</w:t>
      </w:r>
      <w:r w:rsidRPr="00D04E81">
        <w:rPr>
          <w:rStyle w:val="m1"/>
        </w:rPr>
        <w:t>&gt;</w:t>
      </w:r>
    </w:p>
    <w:p w14:paraId="45806807"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order:LOC_ACCESS</w:t>
      </w:r>
      <w:r w:rsidRPr="00D04E81">
        <w:rPr>
          <w:rStyle w:val="m1"/>
        </w:rPr>
        <w:t>&gt;</w:t>
      </w:r>
    </w:p>
    <w:p w14:paraId="6A23A696"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order:EU</w:t>
      </w:r>
      <w:r w:rsidRPr="00D04E81">
        <w:rPr>
          <w:rStyle w:val="m1"/>
        </w:rPr>
        <w:t>&gt;</w:t>
      </w:r>
    </w:p>
    <w:p w14:paraId="74BAC4B8" w14:textId="77777777" w:rsidR="00A826C7" w:rsidRPr="00D04E81" w:rsidRDefault="00A826C7" w:rsidP="00A826C7">
      <w:pPr>
        <w:ind w:hanging="480"/>
      </w:pPr>
      <w:hyperlink r:id="rId499" w:anchor="#" w:history="1">
        <w:r w:rsidRPr="00D04E81">
          <w:rPr>
            <w:rStyle w:val="Hyperlink"/>
            <w:b/>
            <w:bCs/>
            <w:color w:val="FF0000"/>
          </w:rPr>
          <w:t>-</w:t>
        </w:r>
      </w:hyperlink>
      <w:r w:rsidRPr="00D04E81">
        <w:t xml:space="preserve"> </w:t>
      </w:r>
      <w:r w:rsidRPr="00D04E81">
        <w:rPr>
          <w:rStyle w:val="m1"/>
        </w:rPr>
        <w:t>&lt;</w:t>
      </w:r>
      <w:r w:rsidRPr="00D04E81">
        <w:rPr>
          <w:rStyle w:val="t1"/>
        </w:rPr>
        <w:t>order:PS</w:t>
      </w:r>
      <w:r w:rsidRPr="00D04E81">
        <w:rPr>
          <w:rStyle w:val="m1"/>
        </w:rPr>
        <w:t>&gt;</w:t>
      </w:r>
    </w:p>
    <w:p w14:paraId="3C19CD31" w14:textId="77777777" w:rsidR="00A826C7" w:rsidRPr="00D04E81" w:rsidRDefault="00A826C7" w:rsidP="00A826C7">
      <w:pPr>
        <w:ind w:hanging="480"/>
      </w:pPr>
      <w:hyperlink r:id="rId500" w:anchor="#" w:history="1">
        <w:r w:rsidRPr="00D04E81">
          <w:rPr>
            <w:rStyle w:val="Hyperlink"/>
            <w:b/>
            <w:bCs/>
            <w:color w:val="FF0000"/>
          </w:rPr>
          <w:t>-</w:t>
        </w:r>
      </w:hyperlink>
      <w:r w:rsidRPr="00D04E81">
        <w:t xml:space="preserve"> </w:t>
      </w:r>
      <w:r w:rsidRPr="00D04E81">
        <w:rPr>
          <w:rStyle w:val="m1"/>
        </w:rPr>
        <w:t>&lt;</w:t>
      </w:r>
      <w:r w:rsidRPr="00D04E81">
        <w:rPr>
          <w:rStyle w:val="t1"/>
        </w:rPr>
        <w:t>order:PS_ADMIN</w:t>
      </w:r>
      <w:r w:rsidRPr="00D04E81">
        <w:rPr>
          <w:rStyle w:val="m1"/>
        </w:rPr>
        <w:t>&gt;</w:t>
      </w:r>
    </w:p>
    <w:p w14:paraId="44E19E80"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order:PQTY</w:t>
      </w:r>
      <w:r w:rsidRPr="00D04E81">
        <w:rPr>
          <w:rStyle w:val="m1"/>
        </w:rPr>
        <w:t>&gt;</w:t>
      </w:r>
      <w:r w:rsidRPr="00D04E81">
        <w:rPr>
          <w:rStyle w:val="tx1"/>
        </w:rPr>
        <w:t>002</w:t>
      </w:r>
      <w:r w:rsidRPr="00D04E81">
        <w:rPr>
          <w:rStyle w:val="m1"/>
        </w:rPr>
        <w:t>&lt;/</w:t>
      </w:r>
      <w:r w:rsidRPr="00D04E81">
        <w:rPr>
          <w:rStyle w:val="t1"/>
        </w:rPr>
        <w:t>order:PQTY</w:t>
      </w:r>
      <w:r w:rsidRPr="00D04E81">
        <w:rPr>
          <w:rStyle w:val="m1"/>
        </w:rPr>
        <w:t>&gt;</w:t>
      </w:r>
      <w:r w:rsidRPr="00D04E81">
        <w:t xml:space="preserve"> </w:t>
      </w:r>
    </w:p>
    <w:p w14:paraId="1E8A7C34"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order:PS_ADMIN</w:t>
      </w:r>
      <w:r w:rsidRPr="00D04E81">
        <w:rPr>
          <w:rStyle w:val="m1"/>
        </w:rPr>
        <w:t>&gt;</w:t>
      </w:r>
    </w:p>
    <w:p w14:paraId="41CB995A" w14:textId="77777777" w:rsidR="00A826C7" w:rsidRPr="00D04E81" w:rsidRDefault="00A826C7" w:rsidP="00A826C7">
      <w:pPr>
        <w:ind w:hanging="480"/>
      </w:pPr>
      <w:hyperlink r:id="rId501" w:anchor="#" w:history="1">
        <w:r w:rsidRPr="00D04E81">
          <w:rPr>
            <w:rStyle w:val="Hyperlink"/>
            <w:b/>
            <w:bCs/>
            <w:color w:val="FF0000"/>
          </w:rPr>
          <w:t>-</w:t>
        </w:r>
      </w:hyperlink>
      <w:r w:rsidRPr="00D04E81">
        <w:t xml:space="preserve"> </w:t>
      </w:r>
      <w:r w:rsidRPr="00D04E81">
        <w:rPr>
          <w:rStyle w:val="m1"/>
        </w:rPr>
        <w:t>&lt;</w:t>
      </w:r>
      <w:r w:rsidRPr="00D04E81">
        <w:rPr>
          <w:rStyle w:val="t1"/>
        </w:rPr>
        <w:t>order:PS_SVC_DET</w:t>
      </w:r>
      <w:r w:rsidRPr="00D04E81">
        <w:rPr>
          <w:rStyle w:val="m1"/>
        </w:rPr>
        <w:t>&gt;</w:t>
      </w:r>
    </w:p>
    <w:p w14:paraId="3AC6EFF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order:TNS</w:t>
      </w:r>
      <w:r w:rsidRPr="00D04E81">
        <w:rPr>
          <w:rStyle w:val="m1"/>
        </w:rPr>
        <w:t>&gt;</w:t>
      </w:r>
      <w:r w:rsidRPr="00D04E81">
        <w:rPr>
          <w:rStyle w:val="tx1"/>
        </w:rPr>
        <w:t>7062088331</w:t>
      </w:r>
      <w:r w:rsidRPr="00D04E81">
        <w:rPr>
          <w:rStyle w:val="m1"/>
        </w:rPr>
        <w:t>&lt;/</w:t>
      </w:r>
      <w:r w:rsidRPr="00D04E81">
        <w:rPr>
          <w:rStyle w:val="t1"/>
        </w:rPr>
        <w:t>order:TNS</w:t>
      </w:r>
      <w:r w:rsidRPr="00D04E81">
        <w:rPr>
          <w:rStyle w:val="m1"/>
        </w:rPr>
        <w:t>&gt;</w:t>
      </w:r>
      <w:r w:rsidRPr="00D04E81">
        <w:t xml:space="preserve"> </w:t>
      </w:r>
    </w:p>
    <w:p w14:paraId="7CF050C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order:LNECLSSVC</w:t>
      </w:r>
      <w:r w:rsidRPr="00D04E81">
        <w:rPr>
          <w:rStyle w:val="m1"/>
        </w:rPr>
        <w:t>&gt;</w:t>
      </w:r>
      <w:r w:rsidRPr="00D04E81">
        <w:rPr>
          <w:rStyle w:val="tx1"/>
        </w:rPr>
        <w:t>UEPWD</w:t>
      </w:r>
      <w:r w:rsidRPr="00D04E81">
        <w:rPr>
          <w:rStyle w:val="m1"/>
        </w:rPr>
        <w:t>&lt;/</w:t>
      </w:r>
      <w:r w:rsidRPr="00D04E81">
        <w:rPr>
          <w:rStyle w:val="t1"/>
        </w:rPr>
        <w:t>order:LNECLSSVC</w:t>
      </w:r>
      <w:r w:rsidRPr="00D04E81">
        <w:rPr>
          <w:rStyle w:val="m1"/>
        </w:rPr>
        <w:t>&gt;</w:t>
      </w:r>
      <w:r w:rsidRPr="00D04E81">
        <w:t xml:space="preserve"> </w:t>
      </w:r>
    </w:p>
    <w:p w14:paraId="2A5907FE" w14:textId="77777777" w:rsidR="00A826C7" w:rsidRPr="00D04E81" w:rsidRDefault="00A826C7" w:rsidP="00A826C7">
      <w:pPr>
        <w:ind w:hanging="480"/>
      </w:pPr>
      <w:hyperlink r:id="rId502" w:anchor="#" w:history="1">
        <w:r w:rsidRPr="00D04E81">
          <w:rPr>
            <w:rStyle w:val="Hyperlink"/>
            <w:b/>
            <w:bCs/>
            <w:color w:val="FF0000"/>
          </w:rPr>
          <w:t>-</w:t>
        </w:r>
      </w:hyperlink>
      <w:r w:rsidRPr="00D04E81">
        <w:t xml:space="preserve"> </w:t>
      </w:r>
      <w:r w:rsidRPr="00D04E81">
        <w:rPr>
          <w:rStyle w:val="m1"/>
        </w:rPr>
        <w:t>&lt;</w:t>
      </w:r>
      <w:r w:rsidRPr="00D04E81">
        <w:rPr>
          <w:rStyle w:val="t1"/>
        </w:rPr>
        <w:t>order:SVC_DET_GRP</w:t>
      </w:r>
      <w:r w:rsidRPr="00D04E81">
        <w:rPr>
          <w:rStyle w:val="m1"/>
        </w:rPr>
        <w:t>&gt;</w:t>
      </w:r>
    </w:p>
    <w:p w14:paraId="3494593D"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order:LNUM</w:t>
      </w:r>
      <w:r w:rsidRPr="00D04E81">
        <w:rPr>
          <w:rStyle w:val="m1"/>
        </w:rPr>
        <w:t>&gt;</w:t>
      </w:r>
      <w:r w:rsidRPr="00D04E81">
        <w:rPr>
          <w:rStyle w:val="tx1"/>
        </w:rPr>
        <w:t>00001</w:t>
      </w:r>
      <w:r w:rsidRPr="00D04E81">
        <w:rPr>
          <w:rStyle w:val="m1"/>
        </w:rPr>
        <w:t>&lt;/</w:t>
      </w:r>
      <w:r w:rsidRPr="00D04E81">
        <w:rPr>
          <w:rStyle w:val="t1"/>
        </w:rPr>
        <w:t>order:LNUM</w:t>
      </w:r>
      <w:r w:rsidRPr="00D04E81">
        <w:rPr>
          <w:rStyle w:val="m1"/>
        </w:rPr>
        <w:t>&gt;</w:t>
      </w:r>
      <w:r w:rsidRPr="00D04E81">
        <w:t xml:space="preserve"> </w:t>
      </w:r>
    </w:p>
    <w:p w14:paraId="3A305B5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order:LNA</w:t>
      </w:r>
      <w:r w:rsidRPr="00D04E81">
        <w:rPr>
          <w:rStyle w:val="m1"/>
        </w:rPr>
        <w:t>&gt;</w:t>
      </w:r>
      <w:r w:rsidRPr="00D04E81">
        <w:rPr>
          <w:rStyle w:val="tx1"/>
        </w:rPr>
        <w:t>T</w:t>
      </w:r>
      <w:r w:rsidRPr="00D04E81">
        <w:rPr>
          <w:rStyle w:val="m1"/>
        </w:rPr>
        <w:t>&lt;/</w:t>
      </w:r>
      <w:r w:rsidRPr="00D04E81">
        <w:rPr>
          <w:rStyle w:val="t1"/>
        </w:rPr>
        <w:t>order:LNA</w:t>
      </w:r>
      <w:r w:rsidRPr="00D04E81">
        <w:rPr>
          <w:rStyle w:val="m1"/>
        </w:rPr>
        <w:t>&gt;</w:t>
      </w:r>
      <w:r w:rsidRPr="00D04E81">
        <w:t xml:space="preserve"> </w:t>
      </w:r>
    </w:p>
    <w:p w14:paraId="6C2C0A50"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order:SVC_DET_GRP</w:t>
      </w:r>
      <w:r w:rsidRPr="00D04E81">
        <w:rPr>
          <w:rStyle w:val="m1"/>
        </w:rPr>
        <w:t>&gt;</w:t>
      </w:r>
    </w:p>
    <w:p w14:paraId="7094A1BC" w14:textId="77777777" w:rsidR="00A826C7" w:rsidRPr="00D04E81" w:rsidRDefault="00A826C7" w:rsidP="00A826C7">
      <w:pPr>
        <w:ind w:hanging="480"/>
      </w:pPr>
      <w:hyperlink r:id="rId503" w:anchor="#" w:history="1">
        <w:r w:rsidRPr="00D04E81">
          <w:rPr>
            <w:rStyle w:val="Hyperlink"/>
            <w:b/>
            <w:bCs/>
            <w:color w:val="FF0000"/>
          </w:rPr>
          <w:t>-</w:t>
        </w:r>
      </w:hyperlink>
      <w:r w:rsidRPr="00D04E81">
        <w:t xml:space="preserve"> </w:t>
      </w:r>
      <w:r w:rsidRPr="00D04E81">
        <w:rPr>
          <w:rStyle w:val="m1"/>
        </w:rPr>
        <w:t>&lt;</w:t>
      </w:r>
      <w:r w:rsidRPr="00D04E81">
        <w:rPr>
          <w:rStyle w:val="t1"/>
        </w:rPr>
        <w:t>order:LINE_RESTRICT_2_GRP</w:t>
      </w:r>
      <w:r w:rsidRPr="00D04E81">
        <w:rPr>
          <w:rStyle w:val="m1"/>
        </w:rPr>
        <w:t>&gt;</w:t>
      </w:r>
    </w:p>
    <w:p w14:paraId="110DA11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order:PIC</w:t>
      </w:r>
      <w:r w:rsidRPr="00D04E81">
        <w:rPr>
          <w:rStyle w:val="m1"/>
        </w:rPr>
        <w:t>&gt;</w:t>
      </w:r>
      <w:r w:rsidRPr="00D04E81">
        <w:rPr>
          <w:rStyle w:val="tx1"/>
        </w:rPr>
        <w:t>NONE</w:t>
      </w:r>
      <w:r w:rsidRPr="00D04E81">
        <w:rPr>
          <w:rStyle w:val="m1"/>
        </w:rPr>
        <w:t>&lt;/</w:t>
      </w:r>
      <w:r w:rsidRPr="00D04E81">
        <w:rPr>
          <w:rStyle w:val="t1"/>
        </w:rPr>
        <w:t>order:PIC</w:t>
      </w:r>
      <w:r w:rsidRPr="00D04E81">
        <w:rPr>
          <w:rStyle w:val="m1"/>
        </w:rPr>
        <w:t>&gt;</w:t>
      </w:r>
      <w:r w:rsidRPr="00D04E81">
        <w:t xml:space="preserve"> </w:t>
      </w:r>
    </w:p>
    <w:p w14:paraId="52EA73B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order:LPIC</w:t>
      </w:r>
      <w:r w:rsidRPr="00D04E81">
        <w:rPr>
          <w:rStyle w:val="m1"/>
        </w:rPr>
        <w:t>&gt;</w:t>
      </w:r>
      <w:r w:rsidRPr="00D04E81">
        <w:rPr>
          <w:rStyle w:val="tx1"/>
        </w:rPr>
        <w:t>NONE</w:t>
      </w:r>
      <w:r w:rsidRPr="00D04E81">
        <w:rPr>
          <w:rStyle w:val="m1"/>
        </w:rPr>
        <w:t>&lt;/</w:t>
      </w:r>
      <w:r w:rsidRPr="00D04E81">
        <w:rPr>
          <w:rStyle w:val="t1"/>
        </w:rPr>
        <w:t>order:LPIC</w:t>
      </w:r>
      <w:r w:rsidRPr="00D04E81">
        <w:rPr>
          <w:rStyle w:val="m1"/>
        </w:rPr>
        <w:t>&gt;</w:t>
      </w:r>
      <w:r w:rsidRPr="00D04E81">
        <w:t xml:space="preserve"> </w:t>
      </w:r>
    </w:p>
    <w:p w14:paraId="0766AE7E"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order:LINE_RESTRICT_2_GRP</w:t>
      </w:r>
      <w:r w:rsidRPr="00D04E81">
        <w:rPr>
          <w:rStyle w:val="m1"/>
        </w:rPr>
        <w:t>&gt;</w:t>
      </w:r>
    </w:p>
    <w:p w14:paraId="0940DE49" w14:textId="77777777" w:rsidR="00A826C7" w:rsidRPr="00D04E81" w:rsidRDefault="00A826C7" w:rsidP="00A826C7">
      <w:pPr>
        <w:ind w:hanging="480"/>
      </w:pPr>
      <w:hyperlink r:id="rId504" w:anchor="#" w:history="1">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14:paraId="189C4713"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14:paraId="3E5F725A"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NSS</w:t>
      </w:r>
      <w:r w:rsidRPr="00D04E81">
        <w:rPr>
          <w:rStyle w:val="m1"/>
        </w:rPr>
        <w:t>&lt;/</w:t>
      </w:r>
      <w:r w:rsidRPr="00D04E81">
        <w:rPr>
          <w:rStyle w:val="t1"/>
        </w:rPr>
        <w:t>order:FEATURE</w:t>
      </w:r>
      <w:r w:rsidRPr="00D04E81">
        <w:rPr>
          <w:rStyle w:val="m1"/>
        </w:rPr>
        <w:t>&gt;</w:t>
      </w:r>
      <w:r w:rsidRPr="00D04E81">
        <w:t xml:space="preserve"> </w:t>
      </w:r>
    </w:p>
    <w:p w14:paraId="6EB2C75A"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14:paraId="5B96ADAC" w14:textId="77777777" w:rsidR="00A826C7" w:rsidRPr="00D04E81" w:rsidRDefault="00A826C7" w:rsidP="00A826C7">
      <w:pPr>
        <w:ind w:hanging="480"/>
      </w:pPr>
      <w:hyperlink r:id="rId505" w:anchor="#" w:history="1">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14:paraId="3E91819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14:paraId="6F24689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ESCWT</w:t>
      </w:r>
      <w:r w:rsidRPr="00D04E81">
        <w:rPr>
          <w:rStyle w:val="m1"/>
        </w:rPr>
        <w:t>&lt;/</w:t>
      </w:r>
      <w:r w:rsidRPr="00D04E81">
        <w:rPr>
          <w:rStyle w:val="t1"/>
        </w:rPr>
        <w:t>order:FEATURE</w:t>
      </w:r>
      <w:r w:rsidRPr="00D04E81">
        <w:rPr>
          <w:rStyle w:val="m1"/>
        </w:rPr>
        <w:t>&gt;</w:t>
      </w:r>
      <w:r w:rsidRPr="00D04E81">
        <w:t xml:space="preserve"> </w:t>
      </w:r>
    </w:p>
    <w:p w14:paraId="62CD9603"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14:paraId="0400E89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order:PS_SVC_DET</w:t>
      </w:r>
      <w:r w:rsidRPr="00D04E81">
        <w:rPr>
          <w:rStyle w:val="m1"/>
        </w:rPr>
        <w:t>&gt;</w:t>
      </w:r>
    </w:p>
    <w:p w14:paraId="31E82AEC" w14:textId="77777777" w:rsidR="00A826C7" w:rsidRPr="00D04E81" w:rsidRDefault="00A826C7" w:rsidP="00A826C7">
      <w:pPr>
        <w:ind w:hanging="480"/>
      </w:pPr>
      <w:hyperlink r:id="rId506" w:anchor="#" w:history="1">
        <w:r w:rsidRPr="00D04E81">
          <w:rPr>
            <w:rStyle w:val="Hyperlink"/>
            <w:b/>
            <w:bCs/>
            <w:color w:val="FF0000"/>
          </w:rPr>
          <w:t>-</w:t>
        </w:r>
      </w:hyperlink>
      <w:r w:rsidRPr="00D04E81">
        <w:t xml:space="preserve"> </w:t>
      </w:r>
      <w:r w:rsidRPr="00D04E81">
        <w:rPr>
          <w:rStyle w:val="m1"/>
        </w:rPr>
        <w:t>&lt;</w:t>
      </w:r>
      <w:r w:rsidRPr="00D04E81">
        <w:rPr>
          <w:rStyle w:val="t1"/>
        </w:rPr>
        <w:t>order:PS_SVC_DET</w:t>
      </w:r>
      <w:r w:rsidRPr="00D04E81">
        <w:rPr>
          <w:rStyle w:val="m1"/>
        </w:rPr>
        <w:t>&gt;</w:t>
      </w:r>
    </w:p>
    <w:p w14:paraId="32C3647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order:TNS</w:t>
      </w:r>
      <w:r w:rsidRPr="00D04E81">
        <w:rPr>
          <w:rStyle w:val="m1"/>
        </w:rPr>
        <w:t>&gt;</w:t>
      </w:r>
      <w:r w:rsidRPr="00D04E81">
        <w:rPr>
          <w:rStyle w:val="tx1"/>
        </w:rPr>
        <w:t>7062088248</w:t>
      </w:r>
      <w:r w:rsidRPr="00D04E81">
        <w:rPr>
          <w:rStyle w:val="m1"/>
        </w:rPr>
        <w:t>&lt;/</w:t>
      </w:r>
      <w:r w:rsidRPr="00D04E81">
        <w:rPr>
          <w:rStyle w:val="t1"/>
        </w:rPr>
        <w:t>order:TNS</w:t>
      </w:r>
      <w:r w:rsidRPr="00D04E81">
        <w:rPr>
          <w:rStyle w:val="m1"/>
        </w:rPr>
        <w:t>&gt;</w:t>
      </w:r>
      <w:r w:rsidRPr="00D04E81">
        <w:t xml:space="preserve"> </w:t>
      </w:r>
    </w:p>
    <w:p w14:paraId="0CF1328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order:LNECLSSVC</w:t>
      </w:r>
      <w:r w:rsidRPr="00D04E81">
        <w:rPr>
          <w:rStyle w:val="m1"/>
        </w:rPr>
        <w:t>&gt;</w:t>
      </w:r>
      <w:r w:rsidRPr="00D04E81">
        <w:rPr>
          <w:rStyle w:val="tx1"/>
        </w:rPr>
        <w:t>UEPWD</w:t>
      </w:r>
      <w:r w:rsidRPr="00D04E81">
        <w:rPr>
          <w:rStyle w:val="m1"/>
        </w:rPr>
        <w:t>&lt;/</w:t>
      </w:r>
      <w:r w:rsidRPr="00D04E81">
        <w:rPr>
          <w:rStyle w:val="t1"/>
        </w:rPr>
        <w:t>order:LNECLSSVC</w:t>
      </w:r>
      <w:r w:rsidRPr="00D04E81">
        <w:rPr>
          <w:rStyle w:val="m1"/>
        </w:rPr>
        <w:t>&gt;</w:t>
      </w:r>
      <w:r w:rsidRPr="00D04E81">
        <w:t xml:space="preserve"> </w:t>
      </w:r>
    </w:p>
    <w:p w14:paraId="1C2CE321" w14:textId="77777777" w:rsidR="00A826C7" w:rsidRPr="00D04E81" w:rsidRDefault="00A826C7" w:rsidP="00A826C7">
      <w:pPr>
        <w:ind w:hanging="480"/>
      </w:pPr>
      <w:hyperlink r:id="rId507" w:anchor="#" w:history="1">
        <w:r w:rsidRPr="00D04E81">
          <w:rPr>
            <w:rStyle w:val="Hyperlink"/>
            <w:b/>
            <w:bCs/>
            <w:color w:val="FF0000"/>
          </w:rPr>
          <w:t>-</w:t>
        </w:r>
      </w:hyperlink>
      <w:r w:rsidRPr="00D04E81">
        <w:t xml:space="preserve"> </w:t>
      </w:r>
      <w:r w:rsidRPr="00D04E81">
        <w:rPr>
          <w:rStyle w:val="m1"/>
        </w:rPr>
        <w:t>&lt;</w:t>
      </w:r>
      <w:r w:rsidRPr="00D04E81">
        <w:rPr>
          <w:rStyle w:val="t1"/>
        </w:rPr>
        <w:t>order:SVC_DET_GRP</w:t>
      </w:r>
      <w:r w:rsidRPr="00D04E81">
        <w:rPr>
          <w:rStyle w:val="m1"/>
        </w:rPr>
        <w:t>&gt;</w:t>
      </w:r>
    </w:p>
    <w:p w14:paraId="01121A4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order:LNUM</w:t>
      </w:r>
      <w:r w:rsidRPr="00D04E81">
        <w:rPr>
          <w:rStyle w:val="m1"/>
        </w:rPr>
        <w:t>&gt;</w:t>
      </w:r>
      <w:r w:rsidRPr="00D04E81">
        <w:rPr>
          <w:rStyle w:val="tx1"/>
        </w:rPr>
        <w:t>00002</w:t>
      </w:r>
      <w:r w:rsidRPr="00D04E81">
        <w:rPr>
          <w:rStyle w:val="m1"/>
        </w:rPr>
        <w:t>&lt;/</w:t>
      </w:r>
      <w:r w:rsidRPr="00D04E81">
        <w:rPr>
          <w:rStyle w:val="t1"/>
        </w:rPr>
        <w:t>order:LNUM</w:t>
      </w:r>
      <w:r w:rsidRPr="00D04E81">
        <w:rPr>
          <w:rStyle w:val="m1"/>
        </w:rPr>
        <w:t>&gt;</w:t>
      </w:r>
      <w:r w:rsidRPr="00D04E81">
        <w:t xml:space="preserve"> </w:t>
      </w:r>
    </w:p>
    <w:p w14:paraId="2E8776A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order:LNA</w:t>
      </w:r>
      <w:r w:rsidRPr="00D04E81">
        <w:rPr>
          <w:rStyle w:val="m1"/>
        </w:rPr>
        <w:t>&gt;</w:t>
      </w:r>
      <w:r w:rsidRPr="00D04E81">
        <w:rPr>
          <w:rStyle w:val="tx1"/>
        </w:rPr>
        <w:t>T</w:t>
      </w:r>
      <w:r w:rsidRPr="00D04E81">
        <w:rPr>
          <w:rStyle w:val="m1"/>
        </w:rPr>
        <w:t>&lt;/</w:t>
      </w:r>
      <w:r w:rsidRPr="00D04E81">
        <w:rPr>
          <w:rStyle w:val="t1"/>
        </w:rPr>
        <w:t>order:LNA</w:t>
      </w:r>
      <w:r w:rsidRPr="00D04E81">
        <w:rPr>
          <w:rStyle w:val="m1"/>
        </w:rPr>
        <w:t>&gt;</w:t>
      </w:r>
      <w:r w:rsidRPr="00D04E81">
        <w:t xml:space="preserve"> </w:t>
      </w:r>
    </w:p>
    <w:p w14:paraId="1DDFC27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order:SVC_DET_GRP</w:t>
      </w:r>
      <w:r w:rsidRPr="00D04E81">
        <w:rPr>
          <w:rStyle w:val="m1"/>
        </w:rPr>
        <w:t>&gt;</w:t>
      </w:r>
    </w:p>
    <w:p w14:paraId="2C34B78C" w14:textId="77777777" w:rsidR="00A826C7" w:rsidRPr="00D04E81" w:rsidRDefault="00A826C7" w:rsidP="00A826C7">
      <w:pPr>
        <w:ind w:hanging="480"/>
      </w:pPr>
      <w:hyperlink r:id="rId508" w:anchor="#" w:history="1">
        <w:r w:rsidRPr="00D04E81">
          <w:rPr>
            <w:rStyle w:val="Hyperlink"/>
            <w:b/>
            <w:bCs/>
            <w:color w:val="FF0000"/>
          </w:rPr>
          <w:t>-</w:t>
        </w:r>
      </w:hyperlink>
      <w:r w:rsidRPr="00D04E81">
        <w:t xml:space="preserve"> </w:t>
      </w:r>
      <w:r w:rsidRPr="00D04E81">
        <w:rPr>
          <w:rStyle w:val="m1"/>
        </w:rPr>
        <w:t>&lt;</w:t>
      </w:r>
      <w:r w:rsidRPr="00D04E81">
        <w:rPr>
          <w:rStyle w:val="t1"/>
        </w:rPr>
        <w:t>order:LINE_RESTRICT_2_GRP</w:t>
      </w:r>
      <w:r w:rsidRPr="00D04E81">
        <w:rPr>
          <w:rStyle w:val="m1"/>
        </w:rPr>
        <w:t>&gt;</w:t>
      </w:r>
    </w:p>
    <w:p w14:paraId="7D72434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order:PIC</w:t>
      </w:r>
      <w:r w:rsidRPr="00D04E81">
        <w:rPr>
          <w:rStyle w:val="m1"/>
        </w:rPr>
        <w:t>&gt;</w:t>
      </w:r>
      <w:r w:rsidRPr="00D04E81">
        <w:rPr>
          <w:rStyle w:val="tx1"/>
        </w:rPr>
        <w:t>NONE</w:t>
      </w:r>
      <w:r w:rsidRPr="00D04E81">
        <w:rPr>
          <w:rStyle w:val="m1"/>
        </w:rPr>
        <w:t>&lt;/</w:t>
      </w:r>
      <w:r w:rsidRPr="00D04E81">
        <w:rPr>
          <w:rStyle w:val="t1"/>
        </w:rPr>
        <w:t>order:PIC</w:t>
      </w:r>
      <w:r w:rsidRPr="00D04E81">
        <w:rPr>
          <w:rStyle w:val="m1"/>
        </w:rPr>
        <w:t>&gt;</w:t>
      </w:r>
      <w:r w:rsidRPr="00D04E81">
        <w:t xml:space="preserve"> </w:t>
      </w:r>
    </w:p>
    <w:p w14:paraId="238C9D1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order:LPIC</w:t>
      </w:r>
      <w:r w:rsidRPr="00D04E81">
        <w:rPr>
          <w:rStyle w:val="m1"/>
        </w:rPr>
        <w:t>&gt;</w:t>
      </w:r>
      <w:r w:rsidRPr="00D04E81">
        <w:rPr>
          <w:rStyle w:val="tx1"/>
        </w:rPr>
        <w:t>NONE</w:t>
      </w:r>
      <w:r w:rsidRPr="00D04E81">
        <w:rPr>
          <w:rStyle w:val="m1"/>
        </w:rPr>
        <w:t>&lt;/</w:t>
      </w:r>
      <w:r w:rsidRPr="00D04E81">
        <w:rPr>
          <w:rStyle w:val="t1"/>
        </w:rPr>
        <w:t>order:LPIC</w:t>
      </w:r>
      <w:r w:rsidRPr="00D04E81">
        <w:rPr>
          <w:rStyle w:val="m1"/>
        </w:rPr>
        <w:t>&gt;</w:t>
      </w:r>
      <w:r w:rsidRPr="00D04E81">
        <w:t xml:space="preserve"> </w:t>
      </w:r>
    </w:p>
    <w:p w14:paraId="6473D29F"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order:LINE_RESTRICT_2_GRP</w:t>
      </w:r>
      <w:r w:rsidRPr="00D04E81">
        <w:rPr>
          <w:rStyle w:val="m1"/>
        </w:rPr>
        <w:t>&gt;</w:t>
      </w:r>
    </w:p>
    <w:p w14:paraId="4A641858" w14:textId="77777777" w:rsidR="00A826C7" w:rsidRPr="00D04E81" w:rsidRDefault="00A826C7" w:rsidP="00A826C7">
      <w:pPr>
        <w:ind w:hanging="480"/>
      </w:pPr>
      <w:hyperlink r:id="rId509" w:anchor="#" w:history="1">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14:paraId="7D06C81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14:paraId="08376903"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NSS</w:t>
      </w:r>
      <w:r w:rsidRPr="00D04E81">
        <w:rPr>
          <w:rStyle w:val="m1"/>
        </w:rPr>
        <w:t>&lt;/</w:t>
      </w:r>
      <w:r w:rsidRPr="00D04E81">
        <w:rPr>
          <w:rStyle w:val="t1"/>
        </w:rPr>
        <w:t>order:FEATURE</w:t>
      </w:r>
      <w:r w:rsidRPr="00D04E81">
        <w:rPr>
          <w:rStyle w:val="m1"/>
        </w:rPr>
        <w:t>&gt;</w:t>
      </w:r>
      <w:r w:rsidRPr="00D04E81">
        <w:t xml:space="preserve"> </w:t>
      </w:r>
    </w:p>
    <w:p w14:paraId="50C44A5E"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14:paraId="1565CD6B" w14:textId="77777777" w:rsidR="00A826C7" w:rsidRPr="00D04E81" w:rsidRDefault="00A826C7" w:rsidP="00A826C7">
      <w:pPr>
        <w:ind w:hanging="480"/>
      </w:pPr>
      <w:hyperlink r:id="rId510" w:anchor="#" w:history="1">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14:paraId="7D865078"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14:paraId="24C9FA3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ESCWT</w:t>
      </w:r>
      <w:r w:rsidRPr="00D04E81">
        <w:rPr>
          <w:rStyle w:val="m1"/>
        </w:rPr>
        <w:t>&lt;/</w:t>
      </w:r>
      <w:r w:rsidRPr="00D04E81">
        <w:rPr>
          <w:rStyle w:val="t1"/>
        </w:rPr>
        <w:t>order:FEATURE</w:t>
      </w:r>
      <w:r w:rsidRPr="00D04E81">
        <w:rPr>
          <w:rStyle w:val="m1"/>
        </w:rPr>
        <w:t>&gt;</w:t>
      </w:r>
      <w:r w:rsidRPr="00D04E81">
        <w:t xml:space="preserve"> </w:t>
      </w:r>
    </w:p>
    <w:p w14:paraId="738FE12C"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14:paraId="71BE37BD"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order:PS_SVC_DET</w:t>
      </w:r>
      <w:r w:rsidRPr="00D04E81">
        <w:rPr>
          <w:rStyle w:val="m1"/>
        </w:rPr>
        <w:t>&gt;</w:t>
      </w:r>
    </w:p>
    <w:p w14:paraId="296D3716"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order:PS</w:t>
      </w:r>
      <w:r w:rsidRPr="00D04E81">
        <w:rPr>
          <w:rStyle w:val="m1"/>
        </w:rPr>
        <w:t>&gt;</w:t>
      </w:r>
    </w:p>
    <w:p w14:paraId="5DE71058" w14:textId="77777777" w:rsidR="00A826C7" w:rsidRPr="00D04E81" w:rsidRDefault="00A826C7" w:rsidP="00A826C7">
      <w:pPr>
        <w:ind w:hanging="480"/>
      </w:pPr>
      <w:hyperlink r:id="rId511" w:anchor="#" w:history="1">
        <w:r w:rsidRPr="00D04E81">
          <w:rPr>
            <w:rStyle w:val="Hyperlink"/>
            <w:b/>
            <w:bCs/>
            <w:color w:val="FF0000"/>
          </w:rPr>
          <w:t>-</w:t>
        </w:r>
      </w:hyperlink>
      <w:r w:rsidRPr="00D04E81">
        <w:t xml:space="preserve"> </w:t>
      </w:r>
      <w:r w:rsidRPr="00D04E81">
        <w:rPr>
          <w:rStyle w:val="m1"/>
        </w:rPr>
        <w:t>&lt;</w:t>
      </w:r>
      <w:r w:rsidRPr="00D04E81">
        <w:rPr>
          <w:rStyle w:val="t1"/>
        </w:rPr>
        <w:t>order:DL</w:t>
      </w:r>
      <w:r w:rsidRPr="00D04E81">
        <w:rPr>
          <w:rStyle w:val="m1"/>
        </w:rPr>
        <w:t>&gt;</w:t>
      </w:r>
    </w:p>
    <w:p w14:paraId="046AF982" w14:textId="77777777" w:rsidR="00A826C7" w:rsidRPr="00D04E81" w:rsidRDefault="00A826C7" w:rsidP="00A826C7">
      <w:pPr>
        <w:ind w:hanging="480"/>
      </w:pPr>
      <w:hyperlink r:id="rId512" w:anchor="#" w:history="1">
        <w:r w:rsidRPr="00D04E81">
          <w:rPr>
            <w:rStyle w:val="Hyperlink"/>
            <w:b/>
            <w:bCs/>
            <w:color w:val="FF0000"/>
          </w:rPr>
          <w:t>-</w:t>
        </w:r>
      </w:hyperlink>
      <w:r w:rsidRPr="00D04E81">
        <w:t xml:space="preserve"> </w:t>
      </w:r>
      <w:r w:rsidRPr="00D04E81">
        <w:rPr>
          <w:rStyle w:val="m1"/>
        </w:rPr>
        <w:t>&lt;</w:t>
      </w:r>
      <w:r w:rsidRPr="00D04E81">
        <w:rPr>
          <w:rStyle w:val="t1"/>
        </w:rPr>
        <w:t>order:ADVERTISING</w:t>
      </w:r>
      <w:r w:rsidRPr="00D04E81">
        <w:rPr>
          <w:rStyle w:val="m1"/>
        </w:rPr>
        <w:t>&gt;</w:t>
      </w:r>
    </w:p>
    <w:p w14:paraId="16F2952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order:SIC</w:t>
      </w:r>
      <w:r w:rsidRPr="00D04E81">
        <w:rPr>
          <w:rStyle w:val="m1"/>
        </w:rPr>
        <w:t>&gt;</w:t>
      </w:r>
      <w:r w:rsidRPr="00D04E81">
        <w:rPr>
          <w:rStyle w:val="tx1"/>
        </w:rPr>
        <w:t>8711</w:t>
      </w:r>
      <w:r w:rsidRPr="00D04E81">
        <w:rPr>
          <w:rStyle w:val="m1"/>
        </w:rPr>
        <w:t>&lt;/</w:t>
      </w:r>
      <w:r w:rsidRPr="00D04E81">
        <w:rPr>
          <w:rStyle w:val="t1"/>
        </w:rPr>
        <w:t>order:SIC</w:t>
      </w:r>
      <w:r w:rsidRPr="00D04E81">
        <w:rPr>
          <w:rStyle w:val="m1"/>
        </w:rPr>
        <w:t>&gt;</w:t>
      </w:r>
      <w:r w:rsidRPr="00D04E81">
        <w:t xml:space="preserve"> </w:t>
      </w:r>
    </w:p>
    <w:p w14:paraId="73515B26"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order:ADVERTISING</w:t>
      </w:r>
      <w:r w:rsidRPr="00D04E81">
        <w:rPr>
          <w:rStyle w:val="m1"/>
        </w:rPr>
        <w:t>&gt;</w:t>
      </w:r>
    </w:p>
    <w:p w14:paraId="1322BA6B" w14:textId="77777777" w:rsidR="00A826C7" w:rsidRPr="00D04E81" w:rsidRDefault="00A826C7" w:rsidP="00A826C7">
      <w:pPr>
        <w:ind w:hanging="480"/>
      </w:pPr>
      <w:hyperlink r:id="rId513" w:anchor="#" w:history="1">
        <w:r w:rsidRPr="00D04E81">
          <w:rPr>
            <w:rStyle w:val="Hyperlink"/>
            <w:b/>
            <w:bCs/>
            <w:color w:val="FF0000"/>
          </w:rPr>
          <w:t>-</w:t>
        </w:r>
      </w:hyperlink>
      <w:r w:rsidRPr="00D04E81">
        <w:t xml:space="preserve"> </w:t>
      </w:r>
      <w:r w:rsidRPr="00D04E81">
        <w:rPr>
          <w:rStyle w:val="m1"/>
        </w:rPr>
        <w:t>&lt;</w:t>
      </w:r>
      <w:r w:rsidRPr="00D04E81">
        <w:rPr>
          <w:rStyle w:val="t1"/>
        </w:rPr>
        <w:t>order:LISTING_INFO</w:t>
      </w:r>
      <w:r w:rsidRPr="00D04E81">
        <w:rPr>
          <w:rStyle w:val="m1"/>
        </w:rPr>
        <w:t>&gt;</w:t>
      </w:r>
    </w:p>
    <w:p w14:paraId="365646DB" w14:textId="77777777" w:rsidR="00A826C7" w:rsidRPr="00D04E81" w:rsidRDefault="00A826C7" w:rsidP="00A826C7">
      <w:pPr>
        <w:ind w:hanging="480"/>
      </w:pPr>
      <w:hyperlink r:id="rId514" w:anchor="#" w:history="1">
        <w:r w:rsidRPr="00D04E81">
          <w:rPr>
            <w:rStyle w:val="Hyperlink"/>
            <w:b/>
            <w:bCs/>
            <w:color w:val="FF0000"/>
          </w:rPr>
          <w:t>-</w:t>
        </w:r>
      </w:hyperlink>
      <w:r w:rsidRPr="00D04E81">
        <w:t xml:space="preserve"> </w:t>
      </w:r>
      <w:r w:rsidRPr="00D04E81">
        <w:rPr>
          <w:rStyle w:val="m1"/>
        </w:rPr>
        <w:t>&lt;</w:t>
      </w:r>
      <w:r w:rsidRPr="00D04E81">
        <w:rPr>
          <w:rStyle w:val="t1"/>
        </w:rPr>
        <w:t>order:LISTING_CNTRL</w:t>
      </w:r>
      <w:r w:rsidRPr="00D04E81">
        <w:rPr>
          <w:rStyle w:val="m1"/>
        </w:rPr>
        <w:t>&gt;</w:t>
      </w:r>
    </w:p>
    <w:p w14:paraId="26E90AF0"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order:LACT</w:t>
      </w:r>
      <w:r w:rsidRPr="00D04E81">
        <w:rPr>
          <w:rStyle w:val="m1"/>
        </w:rPr>
        <w:t>&gt;</w:t>
      </w:r>
      <w:r w:rsidRPr="00D04E81">
        <w:rPr>
          <w:rStyle w:val="tx1"/>
        </w:rPr>
        <w:t>N</w:t>
      </w:r>
      <w:r w:rsidRPr="00D04E81">
        <w:rPr>
          <w:rStyle w:val="m1"/>
        </w:rPr>
        <w:t>&lt;/</w:t>
      </w:r>
      <w:r w:rsidRPr="00D04E81">
        <w:rPr>
          <w:rStyle w:val="t1"/>
        </w:rPr>
        <w:t>order:LACT</w:t>
      </w:r>
      <w:r w:rsidRPr="00D04E81">
        <w:rPr>
          <w:rStyle w:val="m1"/>
        </w:rPr>
        <w:t>&gt;</w:t>
      </w:r>
      <w:r w:rsidRPr="00D04E81">
        <w:t xml:space="preserve"> </w:t>
      </w:r>
    </w:p>
    <w:p w14:paraId="555568A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order:RTY</w:t>
      </w:r>
      <w:r w:rsidRPr="00D04E81">
        <w:rPr>
          <w:rStyle w:val="m1"/>
        </w:rPr>
        <w:t>&gt;</w:t>
      </w:r>
      <w:r w:rsidRPr="00D04E81">
        <w:rPr>
          <w:rStyle w:val="tx1"/>
        </w:rPr>
        <w:t>LML</w:t>
      </w:r>
      <w:r w:rsidRPr="00D04E81">
        <w:rPr>
          <w:rStyle w:val="m1"/>
        </w:rPr>
        <w:t>&lt;/</w:t>
      </w:r>
      <w:r w:rsidRPr="00D04E81">
        <w:rPr>
          <w:rStyle w:val="t1"/>
        </w:rPr>
        <w:t>order:RTY</w:t>
      </w:r>
      <w:r w:rsidRPr="00D04E81">
        <w:rPr>
          <w:rStyle w:val="m1"/>
        </w:rPr>
        <w:t>&gt;</w:t>
      </w:r>
      <w:r w:rsidRPr="00D04E81">
        <w:t xml:space="preserve"> </w:t>
      </w:r>
    </w:p>
    <w:p w14:paraId="489DF710"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order:LTY</w:t>
      </w:r>
      <w:r w:rsidRPr="00D04E81">
        <w:rPr>
          <w:rStyle w:val="m1"/>
        </w:rPr>
        <w:t>&gt;</w:t>
      </w:r>
      <w:r w:rsidRPr="00D04E81">
        <w:rPr>
          <w:rStyle w:val="tx1"/>
        </w:rPr>
        <w:t>1</w:t>
      </w:r>
      <w:r w:rsidRPr="00D04E81">
        <w:rPr>
          <w:rStyle w:val="m1"/>
        </w:rPr>
        <w:t>&lt;/</w:t>
      </w:r>
      <w:r w:rsidRPr="00D04E81">
        <w:rPr>
          <w:rStyle w:val="t1"/>
        </w:rPr>
        <w:t>order:LTY</w:t>
      </w:r>
      <w:r w:rsidRPr="00D04E81">
        <w:rPr>
          <w:rStyle w:val="m1"/>
        </w:rPr>
        <w:t>&gt;</w:t>
      </w:r>
      <w:r w:rsidRPr="00D04E81">
        <w:t xml:space="preserve"> </w:t>
      </w:r>
    </w:p>
    <w:p w14:paraId="6F1BF37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order:STYC</w:t>
      </w:r>
      <w:r w:rsidRPr="00D04E81">
        <w:rPr>
          <w:rStyle w:val="m1"/>
        </w:rPr>
        <w:t>&gt;</w:t>
      </w:r>
      <w:r w:rsidRPr="00D04E81">
        <w:rPr>
          <w:rStyle w:val="tx1"/>
        </w:rPr>
        <w:t>SL</w:t>
      </w:r>
      <w:r w:rsidRPr="00D04E81">
        <w:rPr>
          <w:rStyle w:val="m1"/>
        </w:rPr>
        <w:t>&lt;/</w:t>
      </w:r>
      <w:r w:rsidRPr="00D04E81">
        <w:rPr>
          <w:rStyle w:val="t1"/>
        </w:rPr>
        <w:t>order:STYC</w:t>
      </w:r>
      <w:r w:rsidRPr="00D04E81">
        <w:rPr>
          <w:rStyle w:val="m1"/>
        </w:rPr>
        <w:t>&gt;</w:t>
      </w:r>
      <w:r w:rsidRPr="00D04E81">
        <w:t xml:space="preserve"> </w:t>
      </w:r>
    </w:p>
    <w:p w14:paraId="1E57B6C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order:TOA</w:t>
      </w:r>
      <w:r w:rsidRPr="00D04E81">
        <w:rPr>
          <w:rStyle w:val="m1"/>
        </w:rPr>
        <w:t>&gt;</w:t>
      </w:r>
      <w:r w:rsidRPr="00D04E81">
        <w:rPr>
          <w:rStyle w:val="tx1"/>
        </w:rPr>
        <w:t>B</w:t>
      </w:r>
      <w:r w:rsidRPr="00D04E81">
        <w:rPr>
          <w:rStyle w:val="m1"/>
        </w:rPr>
        <w:t>&lt;/</w:t>
      </w:r>
      <w:r w:rsidRPr="00D04E81">
        <w:rPr>
          <w:rStyle w:val="t1"/>
        </w:rPr>
        <w:t>order:TOA</w:t>
      </w:r>
      <w:r w:rsidRPr="00D04E81">
        <w:rPr>
          <w:rStyle w:val="m1"/>
        </w:rPr>
        <w:t>&gt;</w:t>
      </w:r>
      <w:r w:rsidRPr="00D04E81">
        <w:t xml:space="preserve"> </w:t>
      </w:r>
    </w:p>
    <w:p w14:paraId="260AEFA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order:DOI</w:t>
      </w:r>
      <w:r w:rsidRPr="00D04E81">
        <w:rPr>
          <w:rStyle w:val="m1"/>
        </w:rPr>
        <w:t>&gt;</w:t>
      </w:r>
      <w:r w:rsidRPr="00D04E81">
        <w:rPr>
          <w:rStyle w:val="tx1"/>
        </w:rPr>
        <w:t>0</w:t>
      </w:r>
      <w:r w:rsidRPr="00D04E81">
        <w:rPr>
          <w:rStyle w:val="m1"/>
        </w:rPr>
        <w:t>&lt;/</w:t>
      </w:r>
      <w:r w:rsidRPr="00D04E81">
        <w:rPr>
          <w:rStyle w:val="t1"/>
        </w:rPr>
        <w:t>order:DOI</w:t>
      </w:r>
      <w:r w:rsidRPr="00D04E81">
        <w:rPr>
          <w:rStyle w:val="m1"/>
        </w:rPr>
        <w:t>&gt;</w:t>
      </w:r>
      <w:r w:rsidRPr="00D04E81">
        <w:t xml:space="preserve"> </w:t>
      </w:r>
    </w:p>
    <w:p w14:paraId="0C984524"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order:DLNUM</w:t>
      </w:r>
      <w:r w:rsidRPr="00D04E81">
        <w:rPr>
          <w:rStyle w:val="m1"/>
        </w:rPr>
        <w:t>&gt;</w:t>
      </w:r>
      <w:r w:rsidRPr="00D04E81">
        <w:rPr>
          <w:rStyle w:val="tx1"/>
        </w:rPr>
        <w:t>0001</w:t>
      </w:r>
      <w:r w:rsidRPr="00D04E81">
        <w:rPr>
          <w:rStyle w:val="m1"/>
        </w:rPr>
        <w:t>&lt;/</w:t>
      </w:r>
      <w:r w:rsidRPr="00D04E81">
        <w:rPr>
          <w:rStyle w:val="t1"/>
        </w:rPr>
        <w:t>order:DLNUM</w:t>
      </w:r>
      <w:r w:rsidRPr="00D04E81">
        <w:rPr>
          <w:rStyle w:val="m1"/>
        </w:rPr>
        <w:t>&gt;</w:t>
      </w:r>
      <w:r w:rsidRPr="00D04E81">
        <w:t xml:space="preserve"> </w:t>
      </w:r>
    </w:p>
    <w:p w14:paraId="48A13265"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order:LISTING_CNTRL</w:t>
      </w:r>
      <w:r w:rsidRPr="00D04E81">
        <w:rPr>
          <w:rStyle w:val="m1"/>
        </w:rPr>
        <w:t>&gt;</w:t>
      </w:r>
    </w:p>
    <w:p w14:paraId="6B172EFF" w14:textId="77777777" w:rsidR="00A826C7" w:rsidRPr="00D04E81" w:rsidRDefault="00A826C7" w:rsidP="00A826C7">
      <w:pPr>
        <w:ind w:hanging="480"/>
      </w:pPr>
      <w:hyperlink r:id="rId515" w:anchor="#" w:history="1">
        <w:r w:rsidRPr="00D04E81">
          <w:rPr>
            <w:rStyle w:val="Hyperlink"/>
            <w:b/>
            <w:bCs/>
            <w:color w:val="FF0000"/>
          </w:rPr>
          <w:t>-</w:t>
        </w:r>
      </w:hyperlink>
      <w:r w:rsidRPr="00D04E81">
        <w:t xml:space="preserve"> </w:t>
      </w:r>
      <w:r w:rsidRPr="00D04E81">
        <w:rPr>
          <w:rStyle w:val="m1"/>
        </w:rPr>
        <w:t>&lt;</w:t>
      </w:r>
      <w:r w:rsidRPr="00D04E81">
        <w:rPr>
          <w:rStyle w:val="t1"/>
        </w:rPr>
        <w:t>order:LISTING_INSTRUCTION</w:t>
      </w:r>
      <w:r w:rsidRPr="00D04E81">
        <w:rPr>
          <w:rStyle w:val="m1"/>
        </w:rPr>
        <w:t>&gt;</w:t>
      </w:r>
    </w:p>
    <w:p w14:paraId="7372D27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order:LTN</w:t>
      </w:r>
      <w:r w:rsidRPr="00D04E81">
        <w:rPr>
          <w:rStyle w:val="m1"/>
        </w:rPr>
        <w:t>&gt;</w:t>
      </w:r>
      <w:r w:rsidRPr="00D04E81">
        <w:rPr>
          <w:rStyle w:val="tx1"/>
        </w:rPr>
        <w:t>7062088331</w:t>
      </w:r>
      <w:r w:rsidRPr="00D04E81">
        <w:rPr>
          <w:rStyle w:val="m1"/>
        </w:rPr>
        <w:t>&lt;/</w:t>
      </w:r>
      <w:r w:rsidRPr="00D04E81">
        <w:rPr>
          <w:rStyle w:val="t1"/>
        </w:rPr>
        <w:t>order:LTN</w:t>
      </w:r>
      <w:r w:rsidRPr="00D04E81">
        <w:rPr>
          <w:rStyle w:val="m1"/>
        </w:rPr>
        <w:t>&gt;</w:t>
      </w:r>
      <w:r w:rsidRPr="00D04E81">
        <w:t xml:space="preserve"> </w:t>
      </w:r>
    </w:p>
    <w:p w14:paraId="1700F36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order:YPH</w:t>
      </w:r>
      <w:r w:rsidRPr="00D04E81">
        <w:rPr>
          <w:rStyle w:val="m1"/>
        </w:rPr>
        <w:t>&gt;</w:t>
      </w:r>
      <w:r w:rsidRPr="00D04E81">
        <w:rPr>
          <w:rStyle w:val="tx1"/>
        </w:rPr>
        <w:t>999001</w:t>
      </w:r>
      <w:r w:rsidRPr="00D04E81">
        <w:rPr>
          <w:rStyle w:val="m1"/>
        </w:rPr>
        <w:t>&lt;/</w:t>
      </w:r>
      <w:r w:rsidRPr="00D04E81">
        <w:rPr>
          <w:rStyle w:val="t1"/>
        </w:rPr>
        <w:t>order:YPH</w:t>
      </w:r>
      <w:r w:rsidRPr="00D04E81">
        <w:rPr>
          <w:rStyle w:val="m1"/>
        </w:rPr>
        <w:t>&gt;</w:t>
      </w:r>
      <w:r w:rsidRPr="00D04E81">
        <w:t xml:space="preserve"> </w:t>
      </w:r>
    </w:p>
    <w:p w14:paraId="1A85831E" w14:textId="77777777" w:rsidR="00A826C7" w:rsidRPr="00D04E81" w:rsidRDefault="00A826C7" w:rsidP="00A826C7">
      <w:pPr>
        <w:ind w:hanging="480"/>
      </w:pPr>
      <w:hyperlink r:id="rId516" w:anchor="#" w:history="1">
        <w:r w:rsidRPr="00D04E81">
          <w:rPr>
            <w:rStyle w:val="Hyperlink"/>
            <w:b/>
            <w:bCs/>
            <w:color w:val="FF0000"/>
          </w:rPr>
          <w:t>-</w:t>
        </w:r>
      </w:hyperlink>
      <w:r w:rsidRPr="00D04E81">
        <w:t xml:space="preserve"> </w:t>
      </w:r>
      <w:r w:rsidRPr="00D04E81">
        <w:rPr>
          <w:rStyle w:val="m1"/>
        </w:rPr>
        <w:t>&lt;</w:t>
      </w:r>
      <w:r w:rsidRPr="00D04E81">
        <w:rPr>
          <w:rStyle w:val="t1"/>
        </w:rPr>
        <w:t>order:LIST_NAME_GRP</w:t>
      </w:r>
      <w:r w:rsidRPr="00D04E81">
        <w:rPr>
          <w:rStyle w:val="m1"/>
        </w:rPr>
        <w:t>&gt;</w:t>
      </w:r>
    </w:p>
    <w:p w14:paraId="0F03D63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order:LNLN</w:t>
      </w:r>
      <w:r w:rsidRPr="00D04E81">
        <w:rPr>
          <w:rStyle w:val="m1"/>
        </w:rPr>
        <w:t>&gt;</w:t>
      </w:r>
      <w:r w:rsidRPr="00D04E81">
        <w:rPr>
          <w:rStyle w:val="tx1"/>
        </w:rPr>
        <w:t>Breeze</w:t>
      </w:r>
      <w:r w:rsidRPr="00D04E81">
        <w:rPr>
          <w:rStyle w:val="m1"/>
        </w:rPr>
        <w:t>&lt;/</w:t>
      </w:r>
      <w:r w:rsidRPr="00D04E81">
        <w:rPr>
          <w:rStyle w:val="t1"/>
        </w:rPr>
        <w:t>order:LNLN</w:t>
      </w:r>
      <w:r w:rsidRPr="00D04E81">
        <w:rPr>
          <w:rStyle w:val="m1"/>
        </w:rPr>
        <w:t>&gt;</w:t>
      </w:r>
      <w:r w:rsidRPr="00D04E81">
        <w:t xml:space="preserve"> </w:t>
      </w:r>
    </w:p>
    <w:p w14:paraId="213CC36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order:LNFN</w:t>
      </w:r>
      <w:r w:rsidRPr="00D04E81">
        <w:rPr>
          <w:rStyle w:val="m1"/>
        </w:rPr>
        <w:t>&gt;</w:t>
      </w:r>
      <w:r w:rsidRPr="00D04E81">
        <w:rPr>
          <w:rStyle w:val="tx1"/>
        </w:rPr>
        <w:t>Palm</w:t>
      </w:r>
      <w:r w:rsidRPr="00D04E81">
        <w:rPr>
          <w:rStyle w:val="m1"/>
        </w:rPr>
        <w:t>&lt;/</w:t>
      </w:r>
      <w:r w:rsidRPr="00D04E81">
        <w:rPr>
          <w:rStyle w:val="t1"/>
        </w:rPr>
        <w:t>order:LNFN</w:t>
      </w:r>
      <w:r w:rsidRPr="00D04E81">
        <w:rPr>
          <w:rStyle w:val="m1"/>
        </w:rPr>
        <w:t>&gt;</w:t>
      </w:r>
      <w:r w:rsidRPr="00D04E81">
        <w:t xml:space="preserve"> </w:t>
      </w:r>
    </w:p>
    <w:p w14:paraId="3322448E"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order:LIST_NAME_GRP</w:t>
      </w:r>
      <w:r w:rsidRPr="00D04E81">
        <w:rPr>
          <w:rStyle w:val="m1"/>
        </w:rPr>
        <w:t>&gt;</w:t>
      </w:r>
    </w:p>
    <w:p w14:paraId="44ACBD26" w14:textId="77777777" w:rsidR="00A826C7" w:rsidRPr="00D04E81" w:rsidRDefault="00A826C7" w:rsidP="00A826C7">
      <w:pPr>
        <w:ind w:hanging="480"/>
      </w:pPr>
      <w:hyperlink r:id="rId517" w:anchor="#" w:history="1">
        <w:r w:rsidRPr="00D04E81">
          <w:rPr>
            <w:rStyle w:val="Hyperlink"/>
            <w:b/>
            <w:bCs/>
            <w:color w:val="FF0000"/>
          </w:rPr>
          <w:t>-</w:t>
        </w:r>
      </w:hyperlink>
      <w:r w:rsidRPr="00D04E81">
        <w:t xml:space="preserve"> </w:t>
      </w:r>
      <w:r w:rsidRPr="00D04E81">
        <w:rPr>
          <w:rStyle w:val="m1"/>
        </w:rPr>
        <w:t>&lt;</w:t>
      </w:r>
      <w:r w:rsidRPr="00D04E81">
        <w:rPr>
          <w:rStyle w:val="t1"/>
        </w:rPr>
        <w:t>order:LIST_ADDR_GRP</w:t>
      </w:r>
      <w:r w:rsidRPr="00D04E81">
        <w:rPr>
          <w:rStyle w:val="m1"/>
        </w:rPr>
        <w:t>&gt;</w:t>
      </w:r>
    </w:p>
    <w:p w14:paraId="31E1322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order:LANO</w:t>
      </w:r>
      <w:r w:rsidRPr="00D04E81">
        <w:rPr>
          <w:rStyle w:val="m1"/>
        </w:rPr>
        <w:t>&gt;</w:t>
      </w:r>
      <w:r w:rsidRPr="00D04E81">
        <w:rPr>
          <w:rStyle w:val="tx1"/>
        </w:rPr>
        <w:t>130</w:t>
      </w:r>
      <w:r w:rsidRPr="00D04E81">
        <w:rPr>
          <w:rStyle w:val="m1"/>
        </w:rPr>
        <w:t>&lt;/</w:t>
      </w:r>
      <w:r w:rsidRPr="00D04E81">
        <w:rPr>
          <w:rStyle w:val="t1"/>
        </w:rPr>
        <w:t>order:LANO</w:t>
      </w:r>
      <w:r w:rsidRPr="00D04E81">
        <w:rPr>
          <w:rStyle w:val="m1"/>
        </w:rPr>
        <w:t>&gt;</w:t>
      </w:r>
      <w:r w:rsidRPr="00D04E81">
        <w:t xml:space="preserve"> </w:t>
      </w:r>
    </w:p>
    <w:p w14:paraId="274E93E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order:LASN</w:t>
      </w:r>
      <w:r w:rsidRPr="00D04E81">
        <w:rPr>
          <w:rStyle w:val="m1"/>
        </w:rPr>
        <w:t>&gt;</w:t>
      </w:r>
      <w:r w:rsidRPr="00D04E81">
        <w:rPr>
          <w:rStyle w:val="tx1"/>
        </w:rPr>
        <w:t>Reese</w:t>
      </w:r>
      <w:r w:rsidRPr="00D04E81">
        <w:rPr>
          <w:rStyle w:val="m1"/>
        </w:rPr>
        <w:t>&lt;/</w:t>
      </w:r>
      <w:r w:rsidRPr="00D04E81">
        <w:rPr>
          <w:rStyle w:val="t1"/>
        </w:rPr>
        <w:t>order:LASN</w:t>
      </w:r>
      <w:r w:rsidRPr="00D04E81">
        <w:rPr>
          <w:rStyle w:val="m1"/>
        </w:rPr>
        <w:t>&gt;</w:t>
      </w:r>
      <w:r w:rsidRPr="00D04E81">
        <w:t xml:space="preserve"> </w:t>
      </w:r>
    </w:p>
    <w:p w14:paraId="0C8C0D0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order:LATH</w:t>
      </w:r>
      <w:r w:rsidRPr="00D04E81">
        <w:rPr>
          <w:rStyle w:val="m1"/>
        </w:rPr>
        <w:t>&gt;</w:t>
      </w:r>
      <w:r w:rsidRPr="00D04E81">
        <w:rPr>
          <w:rStyle w:val="tx1"/>
        </w:rPr>
        <w:t>St</w:t>
      </w:r>
      <w:r w:rsidRPr="00D04E81">
        <w:rPr>
          <w:rStyle w:val="m1"/>
        </w:rPr>
        <w:t>&lt;/</w:t>
      </w:r>
      <w:r w:rsidRPr="00D04E81">
        <w:rPr>
          <w:rStyle w:val="t1"/>
        </w:rPr>
        <w:t>order:LATH</w:t>
      </w:r>
      <w:r w:rsidRPr="00D04E81">
        <w:rPr>
          <w:rStyle w:val="m1"/>
        </w:rPr>
        <w:t>&gt;</w:t>
      </w:r>
      <w:r w:rsidRPr="00D04E81">
        <w:t xml:space="preserve"> </w:t>
      </w:r>
    </w:p>
    <w:p w14:paraId="73DCD421"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order:LIST_ADDR_GRP</w:t>
      </w:r>
      <w:r w:rsidRPr="00D04E81">
        <w:rPr>
          <w:rStyle w:val="m1"/>
        </w:rPr>
        <w:t>&gt;</w:t>
      </w:r>
    </w:p>
    <w:p w14:paraId="79C2E93A"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order:LISTING_INSTRUCTION</w:t>
      </w:r>
      <w:r w:rsidRPr="00D04E81">
        <w:rPr>
          <w:rStyle w:val="m1"/>
        </w:rPr>
        <w:t>&gt;</w:t>
      </w:r>
    </w:p>
    <w:p w14:paraId="457A3DFF"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order:LISTING_INFO</w:t>
      </w:r>
      <w:r w:rsidRPr="00D04E81">
        <w:rPr>
          <w:rStyle w:val="m1"/>
        </w:rPr>
        <w:t>&gt;</w:t>
      </w:r>
    </w:p>
    <w:p w14:paraId="7DA93713"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order:DL</w:t>
      </w:r>
      <w:r w:rsidRPr="00D04E81">
        <w:rPr>
          <w:rStyle w:val="m1"/>
        </w:rPr>
        <w:t>&gt;</w:t>
      </w:r>
    </w:p>
    <w:p w14:paraId="5FB2D321"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order:LSR_ORD_REQ</w:t>
      </w:r>
      <w:r w:rsidRPr="00D04E81">
        <w:rPr>
          <w:rStyle w:val="m1"/>
        </w:rPr>
        <w:t>&gt;</w:t>
      </w:r>
    </w:p>
    <w:p w14:paraId="6A5A834F"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uom:ATT_LSR_ORD_REQ</w:t>
      </w:r>
      <w:r w:rsidRPr="00D04E81">
        <w:rPr>
          <w:rStyle w:val="m1"/>
        </w:rPr>
        <w:t>&gt;</w:t>
      </w:r>
    </w:p>
    <w:p w14:paraId="2D6C643D" w14:textId="77777777" w:rsidR="00A826C7" w:rsidRPr="00D04E81" w:rsidRDefault="00A826C7" w:rsidP="00A826C7">
      <w:pPr>
        <w:rPr>
          <w:b/>
        </w:rPr>
      </w:pPr>
    </w:p>
    <w:p w14:paraId="324E3946" w14:textId="77777777" w:rsidR="00A826C7" w:rsidRPr="00D04E81" w:rsidRDefault="00A826C7" w:rsidP="00A826C7">
      <w:pPr>
        <w:rPr>
          <w:b/>
        </w:rPr>
      </w:pPr>
    </w:p>
    <w:p w14:paraId="7DF80659" w14:textId="77777777" w:rsidR="00A826C7" w:rsidRPr="00D04E81" w:rsidRDefault="00A826C7" w:rsidP="00A826C7">
      <w:pPr>
        <w:rPr>
          <w:b/>
        </w:rPr>
      </w:pPr>
    </w:p>
    <w:p w14:paraId="2F186EF5" w14:textId="77777777" w:rsidR="00A826C7" w:rsidRPr="00D04E81" w:rsidRDefault="00A826C7" w:rsidP="00A826C7">
      <w:pPr>
        <w:rPr>
          <w:b/>
        </w:rPr>
      </w:pPr>
    </w:p>
    <w:p w14:paraId="576572C3" w14:textId="77777777" w:rsidR="00A826C7" w:rsidRPr="00D04E81" w:rsidRDefault="00A826C7" w:rsidP="00A826C7">
      <w:pPr>
        <w:rPr>
          <w:b/>
        </w:rPr>
      </w:pPr>
    </w:p>
    <w:p w14:paraId="69F080CC" w14:textId="77777777" w:rsidR="00A826C7" w:rsidRPr="00D04E81" w:rsidRDefault="00A826C7" w:rsidP="00A826C7">
      <w:pPr>
        <w:rPr>
          <w:b/>
        </w:rPr>
      </w:pPr>
    </w:p>
    <w:p w14:paraId="4A8A09C5" w14:textId="77777777" w:rsidR="00A826C7" w:rsidRPr="00D04E81" w:rsidRDefault="00A826C7" w:rsidP="00A826C7">
      <w:pPr>
        <w:rPr>
          <w:b/>
        </w:rPr>
      </w:pPr>
      <w:r w:rsidRPr="00D04E81">
        <w:t>XML OUTPUT:</w:t>
      </w:r>
    </w:p>
    <w:p w14:paraId="2CA5A77B" w14:textId="77777777" w:rsidR="00A826C7" w:rsidRPr="00D04E81" w:rsidRDefault="00A826C7" w:rsidP="00A826C7">
      <w:pPr>
        <w:rPr>
          <w:b/>
        </w:rPr>
      </w:pPr>
    </w:p>
    <w:p w14:paraId="06CB89F3"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&lt;senderid&gt;ATT-OR-SAT&lt;/senderid&gt;</w:t>
      </w:r>
    </w:p>
    <w:p w14:paraId="4977DDB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&lt;receiverid&gt;CTE-VALIDATOR&lt;/receiverid&gt;</w:t>
      </w:r>
    </w:p>
    <w:p w14:paraId="16824074"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&lt;messagetype&gt;LSRUOM&lt;/messagetype&gt;</w:t>
      </w:r>
    </w:p>
    <w:p w14:paraId="1DEF5CBD"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&lt;lsogversion&gt;10.05&lt;/lsogversion&gt;</w:t>
      </w:r>
    </w:p>
    <w:p w14:paraId="02C573CA"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&lt;ordertype&gt;ORDER&lt;/ordertype&gt;</w:t>
      </w:r>
    </w:p>
    <w:p w14:paraId="6BF7B78A"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&lt;/header&gt;</w:t>
      </w:r>
    </w:p>
    <w:p w14:paraId="19491AF4"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&lt;m2:LSR_RESP xmlns:m2="http://lsr.att.com/obf/tML/UOM"&gt;</w:t>
      </w:r>
    </w:p>
    <w:p w14:paraId="249BC9C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&lt;m2:HDR&gt;</w:t>
      </w:r>
    </w:p>
    <w:p w14:paraId="07978CB1"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&lt;m2:MESSAGE_ID&gt;124629981004817.884120077409584&lt;/m2:MESSAGE_ID&gt;</w:t>
      </w:r>
    </w:p>
    <w:p w14:paraId="5BFD0FC8"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&lt;m2:CCNA&gt;ZXL&lt;/m2:CCNA&gt;</w:t>
      </w:r>
    </w:p>
    <w:p w14:paraId="16534F5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&lt;m2:MSG_TIMESTAMP&gt;2009-06-29T13:23:30-05:00&lt;/m2:MSG_TIMESTAMP&gt;</w:t>
      </w:r>
    </w:p>
    <w:p w14:paraId="151679DF"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&lt;m2:PON&gt;CVT0M018R31DBC&lt;/m2:PON&gt;</w:t>
      </w:r>
    </w:p>
    <w:p w14:paraId="1A4E104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&lt;m2:VER&gt;00&lt;/m2:VER&gt;</w:t>
      </w:r>
    </w:p>
    <w:p w14:paraId="3FD2D9A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&lt;m2:ATN&gt;7062088331&lt;/m2:ATN&gt;</w:t>
      </w:r>
    </w:p>
    <w:p w14:paraId="16F459B9"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&lt;m2:LSR_NO&gt;20090629L00074-00&lt;/m2:LSR_NO&gt;</w:t>
      </w:r>
    </w:p>
    <w:p w14:paraId="3722CC53"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&lt;m2:CC&gt;9999&lt;/m2:CC&gt;</w:t>
      </w:r>
    </w:p>
    <w:p w14:paraId="4D0555E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&lt;m2:CLEC_APPL_ID&gt;CTE-VALIDATOR&lt;/m2:CLEC_APPL_ID&gt;</w:t>
      </w:r>
    </w:p>
    <w:p w14:paraId="60BC8EC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&lt;m2:CLEC_APPL_PASSWORD&gt;PA$$WORD&lt;/m2:CLEC_APPL_PASSWORD&gt;</w:t>
      </w:r>
    </w:p>
    <w:p w14:paraId="3CBD38D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&lt;m2:DTSENT&gt;200906290123PM&lt;/m2:DTSENT&gt;</w:t>
      </w:r>
    </w:p>
    <w:p w14:paraId="42394DF7"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&lt;m2:ORD&gt;TP03KTX0&lt;/m2:ORD&gt;</w:t>
      </w:r>
    </w:p>
    <w:p w14:paraId="2B70E4B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&lt;m2:STATUS_CODE&gt;PD&lt;/m2:STATUS_CODE&gt;</w:t>
      </w:r>
    </w:p>
    <w:p w14:paraId="2503B84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&lt;m2:STATUS_MSG&gt;PENDING ORDER&lt;/m2:STATUS_MSG&gt;</w:t>
      </w:r>
    </w:p>
    <w:p w14:paraId="1AC0FCD8"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&lt;m2:REMARKS&gt;Facilities have been checked&lt;/m2:REMARKS&gt;</w:t>
      </w:r>
    </w:p>
    <w:p w14:paraId="78B0B2C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&lt;m2:TRAN_ACK_TYPE&gt;NA&lt;/m2:TRAN_ACK_TYPE&gt;</w:t>
      </w:r>
    </w:p>
    <w:p w14:paraId="2DC73AA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&lt;m2:TRANS_SET_PURPOSE_CODE&gt;08&lt;/m2:TRANS_SET_PURPOSE_CODE&gt;</w:t>
      </w:r>
    </w:p>
    <w:p w14:paraId="4F21377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&lt;/m2:HDR&gt;</w:t>
      </w:r>
    </w:p>
    <w:p w14:paraId="485A79B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&lt;m2:NOTIFICATION&gt;</w:t>
      </w:r>
    </w:p>
    <w:p w14:paraId="51FB7FD9"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&lt;m2:FIRM_ORDER_NOTIFICATION&gt;</w:t>
      </w:r>
    </w:p>
    <w:p w14:paraId="38648E09"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&lt;m2:NOTIFICATION_ADMIN&gt;</w:t>
      </w:r>
    </w:p>
    <w:p w14:paraId="04A9BFD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&lt;m2:EATN&gt;7062088331&lt;/m2:EATN&gt;</w:t>
      </w:r>
    </w:p>
    <w:p w14:paraId="7F3098E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&lt;m2:INIT&gt;BOJANGLES&lt;/m2:INIT&gt;</w:t>
      </w:r>
    </w:p>
    <w:p w14:paraId="0665D56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&lt;m2:INIT_TEL_NO&gt;8884448888&lt;/m2:INIT_TEL_NO&gt;</w:t>
      </w:r>
    </w:p>
    <w:p w14:paraId="0BB9301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&lt;m2:REP&gt;LCSC&lt;/m2:REP&gt;</w:t>
      </w:r>
    </w:p>
    <w:p w14:paraId="5A7650A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&lt;m2:REP_TEL_NO&gt;8006670807&lt;/m2:REP_TEL_NO&gt;</w:t>
      </w:r>
    </w:p>
    <w:p w14:paraId="0801B56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&lt;m2:FDT&gt;1800-1800&lt;/m2:FDT&gt;</w:t>
      </w:r>
    </w:p>
    <w:p w14:paraId="4499A908"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&lt;m2:DD_CD&gt;20091204&lt;/m2:DD_CD&gt;</w:t>
      </w:r>
    </w:p>
    <w:p w14:paraId="55F6659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&lt;m2:BAN1&gt;706Q886621621&lt;/m2:BAN1&gt;</w:t>
      </w:r>
    </w:p>
    <w:p w14:paraId="68A4D30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&lt;/m2:NOTIFICATION_ADMIN&gt;</w:t>
      </w:r>
    </w:p>
    <w:p w14:paraId="163FDC8E"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&lt;m2:SERVICES_INFO/&gt;</w:t>
      </w:r>
    </w:p>
    <w:p w14:paraId="2AFCEB7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&lt;m2:SERVICES_INFO/&gt;</w:t>
      </w:r>
    </w:p>
    <w:p w14:paraId="43E2BAD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&lt;m2:DIRECTORY_INFO/&gt;</w:t>
      </w:r>
    </w:p>
    <w:p w14:paraId="6C272FF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&lt;/m2:FIRM_ORDER_NOTIFICATION&gt;</w:t>
      </w:r>
    </w:p>
    <w:p w14:paraId="3668BAE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&lt;/m2:NOTIFICATION&gt;</w:t>
      </w:r>
    </w:p>
    <w:p w14:paraId="6AD6059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&lt;/m2:LSR_RESP&gt;</w:t>
      </w:r>
    </w:p>
    <w:p w14:paraId="2FA1EA2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&lt;/m1:ATT_LSR_ORD_RSP&gt;</w:t>
      </w:r>
    </w:p>
    <w:p w14:paraId="71A14BF5" w14:textId="77777777" w:rsidR="00B752E4" w:rsidRPr="000A4F99" w:rsidRDefault="0074197A" w:rsidP="00384D3D">
      <w:pPr>
        <w:rPr>
          <w:rFonts w:ascii="Arial" w:hAnsi="Arial" w:cs="Arial"/>
          <w:b/>
        </w:rPr>
      </w:pPr>
      <w:r>
        <w:br w:type="page"/>
      </w:r>
      <w:r w:rsidR="00B752E4" w:rsidRPr="000A4F99">
        <w:rPr>
          <w:rFonts w:ascii="Arial" w:hAnsi="Arial" w:cs="Arial"/>
          <w:b/>
        </w:rPr>
        <w:t>TEST CASE M019: Scenario Description:* (Act=V) Conversion adding and removing features on existing line – LNA=V; (ELT=C)</w:t>
      </w:r>
    </w:p>
    <w:p w14:paraId="53EBFC20" w14:textId="77777777" w:rsidR="00B752E4" w:rsidRPr="000A4F99" w:rsidRDefault="00B752E4">
      <w:pPr>
        <w:pStyle w:val="Heading3"/>
        <w:rPr>
          <w:i w:val="0"/>
          <w:iCs w:val="0"/>
        </w:rPr>
      </w:pPr>
      <w:r w:rsidRPr="000A4F99">
        <w:rPr>
          <w:i w:val="0"/>
          <w:iCs w:val="0"/>
        </w:rPr>
        <w:t>Type of Account:  Residence / Single Line</w:t>
      </w:r>
    </w:p>
    <w:p w14:paraId="1F3436DC" w14:textId="77777777" w:rsidR="000A4F99" w:rsidRPr="000A4F99" w:rsidRDefault="000A4F99" w:rsidP="000A4F99"/>
    <w:p w14:paraId="31296A98"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5914A2" w14:paraId="47A5F58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CEB0670" w14:textId="77777777" w:rsidR="00B752E4" w:rsidRPr="005914A2" w:rsidRDefault="00B752E4" w:rsidP="000A4F99">
            <w:pPr>
              <w:jc w:val="center"/>
              <w:rPr>
                <w:rFonts w:ascii="Arial" w:hAnsi="Arial" w:cs="Arial"/>
                <w:b/>
              </w:rPr>
            </w:pPr>
            <w:r w:rsidRPr="005914A2">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7F62B985"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0974246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59AB018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44C877DC"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3CC87D6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06639EA"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4F0EFFFD" w14:textId="77777777">
        <w:tc>
          <w:tcPr>
            <w:tcW w:w="2160" w:type="dxa"/>
            <w:tcBorders>
              <w:top w:val="single" w:sz="6" w:space="0" w:color="auto"/>
              <w:left w:val="single" w:sz="6" w:space="0" w:color="auto"/>
              <w:bottom w:val="single" w:sz="6" w:space="0" w:color="auto"/>
              <w:right w:val="single" w:sz="6" w:space="0" w:color="auto"/>
            </w:tcBorders>
          </w:tcPr>
          <w:p w14:paraId="727ED4FE" w14:textId="77777777" w:rsidR="00B752E4" w:rsidRPr="005914A2" w:rsidRDefault="00B752E4">
            <w:pPr>
              <w:pStyle w:val="FORMDATA"/>
              <w:rPr>
                <w:b/>
                <w:color w:val="auto"/>
              </w:rPr>
            </w:pPr>
            <w:r w:rsidRPr="005914A2">
              <w:rPr>
                <w:b/>
                <w:color w:val="auto"/>
              </w:rPr>
              <w:t>CCNA</w:t>
            </w:r>
          </w:p>
        </w:tc>
        <w:tc>
          <w:tcPr>
            <w:tcW w:w="3960" w:type="dxa"/>
            <w:tcBorders>
              <w:top w:val="single" w:sz="6" w:space="0" w:color="auto"/>
              <w:left w:val="single" w:sz="6" w:space="0" w:color="auto"/>
              <w:bottom w:val="single" w:sz="6" w:space="0" w:color="auto"/>
              <w:right w:val="single" w:sz="6" w:space="0" w:color="auto"/>
            </w:tcBorders>
          </w:tcPr>
          <w:p w14:paraId="06BDFD8D"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tcPr>
          <w:p w14:paraId="41B4C5A4" w14:textId="77777777" w:rsidR="00B752E4" w:rsidRPr="005914A2" w:rsidRDefault="00B752E4">
            <w:pPr>
              <w:pStyle w:val="FORMDATA"/>
              <w:rPr>
                <w:b/>
                <w:color w:val="auto"/>
              </w:rPr>
            </w:pPr>
            <w:r w:rsidRPr="005914A2">
              <w:rPr>
                <w:b/>
                <w:color w:val="auto"/>
              </w:rPr>
              <w:t>ZXL</w:t>
            </w:r>
          </w:p>
        </w:tc>
      </w:tr>
      <w:tr w:rsidR="00B752E4" w:rsidRPr="005914A2" w14:paraId="4A00BBE0" w14:textId="77777777">
        <w:tc>
          <w:tcPr>
            <w:tcW w:w="2160" w:type="dxa"/>
            <w:tcBorders>
              <w:top w:val="single" w:sz="6" w:space="0" w:color="auto"/>
              <w:left w:val="single" w:sz="6" w:space="0" w:color="auto"/>
              <w:bottom w:val="single" w:sz="6" w:space="0" w:color="auto"/>
              <w:right w:val="single" w:sz="6" w:space="0" w:color="auto"/>
            </w:tcBorders>
          </w:tcPr>
          <w:p w14:paraId="0D7F7DD5" w14:textId="77777777" w:rsidR="00B752E4" w:rsidRPr="005914A2" w:rsidRDefault="00B752E4">
            <w:pPr>
              <w:pStyle w:val="FORMDATA"/>
              <w:rPr>
                <w:b/>
                <w:color w:val="auto"/>
              </w:rPr>
            </w:pPr>
            <w:r w:rsidRPr="005914A2">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6F0AFD96"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13AF5FF3" w14:textId="77777777" w:rsidR="00B752E4" w:rsidRPr="005914A2" w:rsidRDefault="00B752E4">
            <w:pPr>
              <w:pStyle w:val="FORMDATA"/>
              <w:rPr>
                <w:b/>
                <w:color w:val="auto"/>
              </w:rPr>
            </w:pPr>
            <w:r w:rsidRPr="005914A2">
              <w:rPr>
                <w:b/>
                <w:color w:val="auto"/>
              </w:rPr>
              <w:t>M19</w:t>
            </w:r>
          </w:p>
        </w:tc>
      </w:tr>
      <w:tr w:rsidR="00B752E4" w:rsidRPr="005914A2" w14:paraId="3B95BED7" w14:textId="77777777">
        <w:tc>
          <w:tcPr>
            <w:tcW w:w="2160" w:type="dxa"/>
            <w:tcBorders>
              <w:top w:val="single" w:sz="6" w:space="0" w:color="auto"/>
              <w:left w:val="single" w:sz="6" w:space="0" w:color="auto"/>
              <w:bottom w:val="single" w:sz="6" w:space="0" w:color="auto"/>
              <w:right w:val="single" w:sz="6" w:space="0" w:color="auto"/>
            </w:tcBorders>
          </w:tcPr>
          <w:p w14:paraId="19346EF9" w14:textId="77777777" w:rsidR="00B752E4" w:rsidRPr="005914A2" w:rsidRDefault="00B752E4">
            <w:pPr>
              <w:pStyle w:val="FORMDATA"/>
              <w:rPr>
                <w:b/>
                <w:color w:val="auto"/>
              </w:rPr>
            </w:pPr>
            <w:r w:rsidRPr="005914A2">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0B91FDD5"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7AC390C5" w14:textId="77777777" w:rsidR="00B752E4" w:rsidRPr="005914A2" w:rsidRDefault="00630F6C">
            <w:pPr>
              <w:pStyle w:val="FORMDATA"/>
              <w:rPr>
                <w:b/>
                <w:color w:val="auto"/>
              </w:rPr>
            </w:pPr>
            <w:r w:rsidRPr="00630F6C">
              <w:rPr>
                <w:b/>
                <w:color w:val="auto"/>
              </w:rPr>
              <w:t>6016797910</w:t>
            </w:r>
          </w:p>
        </w:tc>
      </w:tr>
      <w:tr w:rsidR="00B752E4" w:rsidRPr="005914A2" w14:paraId="38D4F8D2" w14:textId="77777777">
        <w:tc>
          <w:tcPr>
            <w:tcW w:w="2160" w:type="dxa"/>
            <w:tcBorders>
              <w:top w:val="single" w:sz="6" w:space="0" w:color="auto"/>
              <w:left w:val="single" w:sz="6" w:space="0" w:color="auto"/>
              <w:bottom w:val="single" w:sz="6" w:space="0" w:color="auto"/>
              <w:right w:val="single" w:sz="6" w:space="0" w:color="auto"/>
            </w:tcBorders>
          </w:tcPr>
          <w:p w14:paraId="7AC71FE2" w14:textId="77777777" w:rsidR="00B752E4" w:rsidRPr="005914A2" w:rsidRDefault="00B752E4">
            <w:pPr>
              <w:pStyle w:val="FORMDATA"/>
              <w:rPr>
                <w:b/>
                <w:color w:val="auto"/>
              </w:rPr>
            </w:pPr>
            <w:r w:rsidRPr="005914A2">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441F22E1"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7989DC4A" w14:textId="77777777" w:rsidR="00B752E4" w:rsidRPr="005914A2" w:rsidRDefault="00B752E4">
            <w:pPr>
              <w:pStyle w:val="FORMDATA"/>
              <w:rPr>
                <w:b/>
                <w:color w:val="auto"/>
              </w:rPr>
            </w:pPr>
            <w:r w:rsidRPr="005914A2">
              <w:rPr>
                <w:b/>
                <w:color w:val="auto"/>
              </w:rPr>
              <w:t>CAVENOBILL</w:t>
            </w:r>
          </w:p>
        </w:tc>
      </w:tr>
      <w:tr w:rsidR="00B752E4" w:rsidRPr="005914A2" w14:paraId="32BF0C9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5A6688" w14:textId="77777777" w:rsidR="00B752E4" w:rsidRPr="005914A2" w:rsidRDefault="00B752E4">
            <w:pPr>
              <w:pStyle w:val="FORMDATA"/>
              <w:rPr>
                <w:b/>
                <w:color w:val="auto"/>
              </w:rPr>
            </w:pPr>
            <w:r w:rsidRPr="005914A2">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01C4BD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8976309" w14:textId="77777777" w:rsidR="00B752E4" w:rsidRPr="005914A2" w:rsidRDefault="00B752E4">
            <w:pPr>
              <w:pStyle w:val="FORMDATA"/>
              <w:rPr>
                <w:b/>
                <w:color w:val="auto"/>
              </w:rPr>
            </w:pPr>
            <w:r w:rsidRPr="005914A2">
              <w:rPr>
                <w:b/>
                <w:color w:val="auto"/>
              </w:rPr>
              <w:t>LCSC</w:t>
            </w:r>
          </w:p>
        </w:tc>
      </w:tr>
      <w:tr w:rsidR="00B752E4" w:rsidRPr="005914A2" w14:paraId="364B7C2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652B8CC" w14:textId="77777777" w:rsidR="00B752E4" w:rsidRPr="005914A2" w:rsidRDefault="00B752E4">
            <w:pPr>
              <w:pStyle w:val="FORMDATA"/>
              <w:rPr>
                <w:b/>
                <w:color w:val="auto"/>
              </w:rPr>
            </w:pPr>
            <w:r w:rsidRPr="005914A2">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E884FF1"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E6F7E42" w14:textId="77777777" w:rsidR="00B752E4" w:rsidRPr="005914A2" w:rsidRDefault="00B752E4">
            <w:pPr>
              <w:pStyle w:val="FORMDATA"/>
              <w:rPr>
                <w:b/>
                <w:color w:val="auto"/>
              </w:rPr>
            </w:pPr>
            <w:r w:rsidRPr="005914A2">
              <w:rPr>
                <w:b/>
                <w:color w:val="auto"/>
              </w:rPr>
              <w:t>20030328</w:t>
            </w:r>
          </w:p>
        </w:tc>
      </w:tr>
      <w:tr w:rsidR="00B752E4" w:rsidRPr="005914A2" w14:paraId="2C8E33B1" w14:textId="77777777">
        <w:tc>
          <w:tcPr>
            <w:tcW w:w="2160" w:type="dxa"/>
            <w:tcBorders>
              <w:top w:val="single" w:sz="6" w:space="0" w:color="auto"/>
              <w:left w:val="single" w:sz="6" w:space="0" w:color="auto"/>
              <w:bottom w:val="single" w:sz="6" w:space="0" w:color="auto"/>
              <w:right w:val="single" w:sz="6" w:space="0" w:color="auto"/>
            </w:tcBorders>
          </w:tcPr>
          <w:p w14:paraId="08E787CB" w14:textId="77777777" w:rsidR="00B752E4" w:rsidRPr="005914A2" w:rsidRDefault="00B752E4">
            <w:pPr>
              <w:pStyle w:val="FORMDATA"/>
              <w:rPr>
                <w:b/>
                <w:color w:val="auto"/>
              </w:rPr>
            </w:pPr>
            <w:r w:rsidRPr="005914A2">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35512820"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057D2201" w14:textId="77777777" w:rsidR="00B752E4" w:rsidRPr="005914A2" w:rsidRDefault="00B752E4">
            <w:pPr>
              <w:pStyle w:val="FORMDATA"/>
              <w:rPr>
                <w:b/>
                <w:color w:val="auto"/>
              </w:rPr>
            </w:pPr>
            <w:r w:rsidRPr="005914A2">
              <w:rPr>
                <w:b/>
                <w:color w:val="auto"/>
              </w:rPr>
              <w:t>20030428</w:t>
            </w:r>
          </w:p>
        </w:tc>
      </w:tr>
      <w:tr w:rsidR="00B752E4" w:rsidRPr="005914A2" w14:paraId="3866737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661D109" w14:textId="77777777" w:rsidR="00B752E4" w:rsidRPr="005914A2" w:rsidRDefault="00B752E4">
            <w:pPr>
              <w:pStyle w:val="FORMDATA"/>
              <w:rPr>
                <w:b/>
                <w:color w:val="auto"/>
              </w:rPr>
            </w:pPr>
            <w:r w:rsidRPr="005914A2">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519D27E6"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15109666" w14:textId="77777777" w:rsidR="00B752E4" w:rsidRPr="005914A2" w:rsidRDefault="00B752E4">
            <w:pPr>
              <w:pStyle w:val="FORMDATA"/>
              <w:rPr>
                <w:b/>
                <w:color w:val="auto"/>
              </w:rPr>
            </w:pPr>
            <w:r w:rsidRPr="005914A2">
              <w:rPr>
                <w:b/>
                <w:color w:val="auto"/>
              </w:rPr>
              <w:t>MB</w:t>
            </w:r>
          </w:p>
        </w:tc>
      </w:tr>
      <w:tr w:rsidR="00B752E4" w:rsidRPr="005914A2" w14:paraId="4D3BFB0B" w14:textId="77777777">
        <w:tc>
          <w:tcPr>
            <w:tcW w:w="2160" w:type="dxa"/>
            <w:tcBorders>
              <w:top w:val="single" w:sz="6" w:space="0" w:color="auto"/>
              <w:left w:val="single" w:sz="6" w:space="0" w:color="auto"/>
              <w:bottom w:val="single" w:sz="6" w:space="0" w:color="auto"/>
              <w:right w:val="single" w:sz="6" w:space="0" w:color="auto"/>
            </w:tcBorders>
          </w:tcPr>
          <w:p w14:paraId="4D69513C" w14:textId="77777777" w:rsidR="00B752E4" w:rsidRPr="005914A2" w:rsidRDefault="00B752E4">
            <w:pPr>
              <w:pStyle w:val="FORMDATA"/>
              <w:rPr>
                <w:b/>
                <w:color w:val="auto"/>
              </w:rPr>
            </w:pPr>
            <w:r w:rsidRPr="005914A2">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5C5E47EE" w14:textId="77777777" w:rsidR="00B752E4" w:rsidRPr="005914A2" w:rsidRDefault="00B752E4">
            <w:pPr>
              <w:pStyle w:val="FORMDATA"/>
              <w:rPr>
                <w:b/>
                <w:color w:val="auto"/>
              </w:rPr>
            </w:pPr>
            <w:r w:rsidRPr="005914A2">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27FA6D33" w14:textId="77777777" w:rsidR="00B752E4" w:rsidRPr="005914A2" w:rsidRDefault="00B752E4">
            <w:pPr>
              <w:pStyle w:val="FORMDATA"/>
              <w:rPr>
                <w:b/>
                <w:color w:val="auto"/>
              </w:rPr>
            </w:pPr>
            <w:r w:rsidRPr="005914A2">
              <w:rPr>
                <w:b/>
                <w:color w:val="auto"/>
              </w:rPr>
              <w:t>C</w:t>
            </w:r>
          </w:p>
        </w:tc>
      </w:tr>
      <w:tr w:rsidR="00B752E4" w:rsidRPr="005914A2" w14:paraId="7D0C32F5" w14:textId="77777777">
        <w:tc>
          <w:tcPr>
            <w:tcW w:w="2160" w:type="dxa"/>
            <w:tcBorders>
              <w:top w:val="single" w:sz="6" w:space="0" w:color="auto"/>
              <w:left w:val="single" w:sz="6" w:space="0" w:color="auto"/>
              <w:bottom w:val="single" w:sz="6" w:space="0" w:color="auto"/>
              <w:right w:val="single" w:sz="6" w:space="0" w:color="auto"/>
            </w:tcBorders>
          </w:tcPr>
          <w:p w14:paraId="111AB3B5" w14:textId="77777777" w:rsidR="00B752E4" w:rsidRPr="005914A2" w:rsidRDefault="00B752E4">
            <w:pPr>
              <w:pStyle w:val="FORMDATA"/>
              <w:rPr>
                <w:b/>
                <w:color w:val="auto"/>
              </w:rPr>
            </w:pPr>
            <w:r w:rsidRPr="005914A2">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486CF102"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666B3CB" w14:textId="77777777" w:rsidR="00B752E4" w:rsidRPr="005914A2" w:rsidRDefault="00B752E4">
            <w:pPr>
              <w:pStyle w:val="FORMDATA"/>
              <w:rPr>
                <w:b/>
                <w:color w:val="auto"/>
              </w:rPr>
            </w:pPr>
            <w:r w:rsidRPr="005914A2">
              <w:rPr>
                <w:b/>
                <w:color w:val="auto"/>
              </w:rPr>
              <w:t>V</w:t>
            </w:r>
          </w:p>
        </w:tc>
      </w:tr>
      <w:tr w:rsidR="00B752E4" w:rsidRPr="005914A2" w14:paraId="3D0F76F6" w14:textId="77777777">
        <w:tc>
          <w:tcPr>
            <w:tcW w:w="2160" w:type="dxa"/>
            <w:tcBorders>
              <w:top w:val="single" w:sz="6" w:space="0" w:color="auto"/>
              <w:left w:val="single" w:sz="6" w:space="0" w:color="auto"/>
              <w:bottom w:val="single" w:sz="6" w:space="0" w:color="auto"/>
              <w:right w:val="single" w:sz="6" w:space="0" w:color="auto"/>
            </w:tcBorders>
          </w:tcPr>
          <w:p w14:paraId="580BD464" w14:textId="77777777" w:rsidR="00B752E4" w:rsidRPr="005914A2" w:rsidRDefault="00B752E4">
            <w:pPr>
              <w:pStyle w:val="FORMDATA"/>
              <w:rPr>
                <w:b/>
                <w:color w:val="auto"/>
              </w:rPr>
            </w:pPr>
            <w:r w:rsidRPr="005914A2">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58DFF60A"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22EEC530" w14:textId="77777777" w:rsidR="00B752E4" w:rsidRPr="005914A2" w:rsidRDefault="00B752E4">
            <w:pPr>
              <w:pStyle w:val="FORMDATA"/>
              <w:rPr>
                <w:b/>
                <w:color w:val="auto"/>
              </w:rPr>
            </w:pPr>
            <w:r w:rsidRPr="005914A2">
              <w:rPr>
                <w:b/>
                <w:color w:val="auto"/>
              </w:rPr>
              <w:t>999</w:t>
            </w:r>
            <w:r w:rsidR="00B556E5">
              <w:rPr>
                <w:b/>
                <w:color w:val="auto"/>
              </w:rPr>
              <w:t>8</w:t>
            </w:r>
          </w:p>
        </w:tc>
      </w:tr>
      <w:tr w:rsidR="00B752E4" w:rsidRPr="005914A2" w14:paraId="31707FE7" w14:textId="77777777">
        <w:tc>
          <w:tcPr>
            <w:tcW w:w="2160" w:type="dxa"/>
            <w:tcBorders>
              <w:top w:val="single" w:sz="6" w:space="0" w:color="auto"/>
              <w:left w:val="single" w:sz="6" w:space="0" w:color="auto"/>
              <w:bottom w:val="single" w:sz="6" w:space="0" w:color="auto"/>
              <w:right w:val="single" w:sz="6" w:space="0" w:color="auto"/>
            </w:tcBorders>
          </w:tcPr>
          <w:p w14:paraId="1553A1DF" w14:textId="77777777" w:rsidR="00B752E4" w:rsidRPr="005914A2" w:rsidRDefault="00B752E4">
            <w:pPr>
              <w:pStyle w:val="FORMDATA"/>
              <w:rPr>
                <w:b/>
                <w:color w:val="auto"/>
              </w:rPr>
            </w:pPr>
            <w:r w:rsidRPr="005914A2">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4475AE12"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71A3BC02" w14:textId="77777777" w:rsidR="00B752E4" w:rsidRPr="005914A2" w:rsidRDefault="00B752E4">
            <w:pPr>
              <w:pStyle w:val="FORMDATA"/>
              <w:rPr>
                <w:b/>
                <w:color w:val="auto"/>
                <w:lang w:val="fr-FR"/>
              </w:rPr>
            </w:pPr>
            <w:r w:rsidRPr="005914A2">
              <w:rPr>
                <w:b/>
                <w:color w:val="auto"/>
                <w:lang w:val="fr-FR"/>
              </w:rPr>
              <w:t>2BM-</w:t>
            </w:r>
          </w:p>
        </w:tc>
      </w:tr>
      <w:tr w:rsidR="00B752E4" w:rsidRPr="005914A2" w14:paraId="0CFC3DF7" w14:textId="77777777">
        <w:tc>
          <w:tcPr>
            <w:tcW w:w="2160" w:type="dxa"/>
            <w:tcBorders>
              <w:top w:val="single" w:sz="6" w:space="0" w:color="auto"/>
              <w:left w:val="single" w:sz="6" w:space="0" w:color="auto"/>
              <w:bottom w:val="single" w:sz="6" w:space="0" w:color="auto"/>
              <w:right w:val="single" w:sz="6" w:space="0" w:color="auto"/>
            </w:tcBorders>
          </w:tcPr>
          <w:p w14:paraId="43E79F67" w14:textId="77777777" w:rsidR="00B752E4" w:rsidRPr="005914A2" w:rsidRDefault="00B752E4">
            <w:pPr>
              <w:pStyle w:val="FORMDATA"/>
              <w:rPr>
                <w:b/>
                <w:color w:val="auto"/>
                <w:lang w:val="fr-FR"/>
              </w:rPr>
            </w:pPr>
            <w:r w:rsidRPr="005914A2">
              <w:rPr>
                <w:b/>
                <w:color w:val="auto"/>
                <w:lang w:val="fr-FR"/>
              </w:rPr>
              <w:t>PORTTYP</w:t>
            </w:r>
          </w:p>
        </w:tc>
        <w:tc>
          <w:tcPr>
            <w:tcW w:w="3960" w:type="dxa"/>
            <w:tcBorders>
              <w:top w:val="single" w:sz="6" w:space="0" w:color="auto"/>
              <w:left w:val="single" w:sz="6" w:space="0" w:color="auto"/>
              <w:bottom w:val="single" w:sz="6" w:space="0" w:color="auto"/>
              <w:right w:val="single" w:sz="6" w:space="0" w:color="auto"/>
            </w:tcBorders>
          </w:tcPr>
          <w:p w14:paraId="27DB0E22" w14:textId="77777777" w:rsidR="00B752E4" w:rsidRPr="005914A2" w:rsidRDefault="00B752E4">
            <w:pPr>
              <w:pStyle w:val="FORMDATA"/>
              <w:rPr>
                <w:b/>
                <w:color w:val="auto"/>
                <w:lang w:val="fr-FR"/>
              </w:rPr>
            </w:pPr>
            <w:r w:rsidRPr="005914A2">
              <w:rPr>
                <w:b/>
                <w:color w:val="auto"/>
                <w:lang w:val="fr-FR"/>
              </w:rPr>
              <w:t>Port Type</w:t>
            </w:r>
          </w:p>
        </w:tc>
        <w:tc>
          <w:tcPr>
            <w:tcW w:w="2520" w:type="dxa"/>
            <w:tcBorders>
              <w:top w:val="single" w:sz="6" w:space="0" w:color="auto"/>
              <w:left w:val="single" w:sz="6" w:space="0" w:color="auto"/>
              <w:bottom w:val="single" w:sz="6" w:space="0" w:color="auto"/>
              <w:right w:val="single" w:sz="6" w:space="0" w:color="auto"/>
            </w:tcBorders>
          </w:tcPr>
          <w:p w14:paraId="19B9EE6B" w14:textId="77777777" w:rsidR="00B752E4" w:rsidRPr="005914A2" w:rsidRDefault="00B752E4">
            <w:pPr>
              <w:pStyle w:val="FORMDATA"/>
              <w:rPr>
                <w:b/>
                <w:color w:val="auto"/>
              </w:rPr>
            </w:pPr>
            <w:r w:rsidRPr="005914A2">
              <w:rPr>
                <w:b/>
                <w:color w:val="auto"/>
              </w:rPr>
              <w:t>L</w:t>
            </w:r>
          </w:p>
        </w:tc>
      </w:tr>
      <w:tr w:rsidR="00B752E4" w:rsidRPr="005914A2" w14:paraId="4B0CE6C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3E1DDF5"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3299AE0" w14:textId="77777777">
        <w:tc>
          <w:tcPr>
            <w:tcW w:w="2160" w:type="dxa"/>
            <w:tcBorders>
              <w:top w:val="single" w:sz="6" w:space="0" w:color="auto"/>
              <w:left w:val="single" w:sz="6" w:space="0" w:color="auto"/>
              <w:bottom w:val="single" w:sz="6" w:space="0" w:color="auto"/>
              <w:right w:val="single" w:sz="6" w:space="0" w:color="auto"/>
            </w:tcBorders>
          </w:tcPr>
          <w:p w14:paraId="48FF4EC4" w14:textId="77777777" w:rsidR="00B752E4" w:rsidRPr="005914A2" w:rsidRDefault="00B752E4">
            <w:pPr>
              <w:pStyle w:val="FORMDATA"/>
              <w:rPr>
                <w:b/>
                <w:color w:val="auto"/>
              </w:rPr>
            </w:pPr>
            <w:r w:rsidRPr="005914A2">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057D9E8E"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3F386FE6" w14:textId="77777777" w:rsidR="00B752E4" w:rsidRPr="005914A2" w:rsidRDefault="00630F6C">
            <w:pPr>
              <w:pStyle w:val="FORMDATA"/>
              <w:rPr>
                <w:b/>
                <w:color w:val="auto"/>
                <w:lang w:val="fr-FR"/>
              </w:rPr>
            </w:pPr>
            <w:r w:rsidRPr="00630F6C">
              <w:rPr>
                <w:b/>
                <w:color w:val="auto"/>
                <w:lang w:val="fr-FR"/>
              </w:rPr>
              <w:t>601Q988280280</w:t>
            </w:r>
          </w:p>
        </w:tc>
      </w:tr>
      <w:tr w:rsidR="00B752E4" w:rsidRPr="005914A2" w14:paraId="4213BA55" w14:textId="77777777">
        <w:tc>
          <w:tcPr>
            <w:tcW w:w="2160" w:type="dxa"/>
            <w:tcBorders>
              <w:top w:val="single" w:sz="6" w:space="0" w:color="auto"/>
              <w:left w:val="single" w:sz="6" w:space="0" w:color="auto"/>
              <w:bottom w:val="single" w:sz="6" w:space="0" w:color="auto"/>
              <w:right w:val="single" w:sz="6" w:space="0" w:color="auto"/>
            </w:tcBorders>
            <w:shd w:val="clear" w:color="auto" w:fill="99CCFF"/>
          </w:tcPr>
          <w:p w14:paraId="1E2778CA" w14:textId="77777777" w:rsidR="00B752E4" w:rsidRPr="005914A2" w:rsidRDefault="00B752E4">
            <w:pPr>
              <w:pStyle w:val="Heading5"/>
              <w:rPr>
                <w:rFonts w:cs="Arial"/>
                <w:color w:val="auto"/>
                <w:szCs w:val="24"/>
              </w:rPr>
            </w:pPr>
            <w:r w:rsidRPr="005914A2">
              <w:rPr>
                <w:rFonts w:cs="Arial"/>
                <w:color w:val="auto"/>
                <w:szCs w:val="24"/>
              </w:rPr>
              <w:t>Contact Section</w:t>
            </w:r>
          </w:p>
        </w:tc>
        <w:tc>
          <w:tcPr>
            <w:tcW w:w="3960" w:type="dxa"/>
            <w:tcBorders>
              <w:top w:val="single" w:sz="6" w:space="0" w:color="auto"/>
              <w:left w:val="single" w:sz="6" w:space="0" w:color="auto"/>
              <w:bottom w:val="single" w:sz="6" w:space="0" w:color="auto"/>
              <w:right w:val="single" w:sz="6" w:space="0" w:color="auto"/>
            </w:tcBorders>
            <w:shd w:val="clear" w:color="auto" w:fill="99CCFF"/>
          </w:tcPr>
          <w:p w14:paraId="6B51A922" w14:textId="77777777" w:rsidR="00B752E4" w:rsidRPr="005914A2" w:rsidRDefault="00B752E4">
            <w:pPr>
              <w:rPr>
                <w:rFonts w:ascii="Arial" w:hAnsi="Arial" w:cs="Arial"/>
                <w:b/>
                <w:bCs/>
              </w:rPr>
            </w:pPr>
          </w:p>
        </w:tc>
        <w:tc>
          <w:tcPr>
            <w:tcW w:w="2520" w:type="dxa"/>
            <w:tcBorders>
              <w:top w:val="single" w:sz="6" w:space="0" w:color="auto"/>
              <w:left w:val="single" w:sz="6" w:space="0" w:color="auto"/>
              <w:bottom w:val="single" w:sz="6" w:space="0" w:color="auto"/>
              <w:right w:val="single" w:sz="6" w:space="0" w:color="auto"/>
            </w:tcBorders>
            <w:shd w:val="clear" w:color="auto" w:fill="99CCFF"/>
          </w:tcPr>
          <w:p w14:paraId="36D26FB1" w14:textId="77777777" w:rsidR="00B752E4" w:rsidRPr="005914A2" w:rsidRDefault="00B752E4">
            <w:pPr>
              <w:pStyle w:val="Heading4"/>
              <w:rPr>
                <w:rFonts w:cs="Arial"/>
                <w:b/>
                <w:i w:val="0"/>
              </w:rPr>
            </w:pPr>
          </w:p>
        </w:tc>
      </w:tr>
      <w:tr w:rsidR="00B752E4" w:rsidRPr="005914A2" w14:paraId="524DCE8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9E03157" w14:textId="77777777" w:rsidR="00B752E4" w:rsidRPr="005914A2" w:rsidRDefault="00B752E4">
            <w:pPr>
              <w:pStyle w:val="FORMDATA"/>
              <w:rPr>
                <w:b/>
                <w:color w:val="auto"/>
              </w:rPr>
            </w:pPr>
            <w:r w:rsidRPr="005914A2">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8D17DA4"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7CDEEC6" w14:textId="77777777" w:rsidR="00B752E4" w:rsidRPr="005914A2" w:rsidRDefault="00B752E4">
            <w:pPr>
              <w:pStyle w:val="FORMDATA"/>
              <w:rPr>
                <w:b/>
                <w:color w:val="auto"/>
              </w:rPr>
            </w:pPr>
            <w:r w:rsidRPr="005914A2">
              <w:rPr>
                <w:b/>
                <w:color w:val="auto"/>
              </w:rPr>
              <w:t>Bojangles</w:t>
            </w:r>
          </w:p>
        </w:tc>
      </w:tr>
      <w:tr w:rsidR="00B752E4" w:rsidRPr="005914A2" w14:paraId="61EEFAA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F8545B" w14:textId="77777777" w:rsidR="00B752E4" w:rsidRPr="005914A2" w:rsidRDefault="00B752E4">
            <w:pPr>
              <w:pStyle w:val="FORMDATA"/>
              <w:rPr>
                <w:b/>
                <w:color w:val="auto"/>
              </w:rPr>
            </w:pPr>
            <w:r w:rsidRPr="005914A2">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AC8D598"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5B6D3FA" w14:textId="77777777" w:rsidR="00B752E4" w:rsidRPr="005914A2" w:rsidRDefault="00B752E4">
            <w:pPr>
              <w:pStyle w:val="FORMDATA"/>
              <w:rPr>
                <w:b/>
                <w:color w:val="auto"/>
              </w:rPr>
            </w:pPr>
            <w:r w:rsidRPr="005914A2">
              <w:rPr>
                <w:b/>
                <w:color w:val="auto"/>
              </w:rPr>
              <w:t>8884448888</w:t>
            </w:r>
          </w:p>
        </w:tc>
      </w:tr>
      <w:tr w:rsidR="00B752E4" w:rsidRPr="005914A2" w14:paraId="64D3256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812DAE5" w14:textId="77777777" w:rsidR="00B752E4" w:rsidRPr="005914A2" w:rsidRDefault="00B752E4">
            <w:pPr>
              <w:pStyle w:val="FORMDATA"/>
              <w:rPr>
                <w:b/>
                <w:color w:val="auto"/>
              </w:rPr>
            </w:pPr>
            <w:r w:rsidRPr="005914A2">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6645130"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18BA20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6DA54EF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34FCCB9" w14:textId="77777777" w:rsidR="00B752E4" w:rsidRPr="005914A2" w:rsidRDefault="00B752E4">
            <w:pPr>
              <w:pStyle w:val="FORMDATA"/>
              <w:rPr>
                <w:b/>
                <w:color w:val="auto"/>
                <w:lang w:val="fr-FR"/>
              </w:rPr>
            </w:pPr>
            <w:r w:rsidRPr="005914A2">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76D9964" w14:textId="77777777" w:rsidR="00B752E4" w:rsidRPr="005914A2" w:rsidRDefault="00B752E4">
            <w:pPr>
              <w:pStyle w:val="FORMDATA"/>
              <w:rPr>
                <w:b/>
                <w:color w:val="auto"/>
                <w:lang w:val="fr-FR"/>
              </w:rPr>
            </w:pPr>
            <w:r w:rsidRPr="005914A2">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2A27668" w14:textId="77777777" w:rsidR="00B752E4" w:rsidRPr="005914A2" w:rsidRDefault="00630F6C">
            <w:pPr>
              <w:pStyle w:val="FORMDATA"/>
              <w:rPr>
                <w:b/>
                <w:color w:val="auto"/>
              </w:rPr>
            </w:pPr>
            <w:r w:rsidRPr="00630F6C">
              <w:rPr>
                <w:b/>
                <w:color w:val="auto"/>
              </w:rPr>
              <w:t>Popeye Sailor</w:t>
            </w:r>
          </w:p>
        </w:tc>
      </w:tr>
      <w:tr w:rsidR="00B752E4" w:rsidRPr="005914A2" w14:paraId="0935AB0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D35C1A" w14:textId="77777777" w:rsidR="00B752E4" w:rsidRPr="005914A2" w:rsidRDefault="00B752E4">
            <w:pPr>
              <w:pStyle w:val="FORMDATA"/>
              <w:rPr>
                <w:b/>
                <w:color w:val="auto"/>
              </w:rPr>
            </w:pPr>
            <w:r w:rsidRPr="005914A2">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C8153BF" w14:textId="77777777" w:rsidR="00B752E4" w:rsidRPr="005914A2" w:rsidRDefault="00B752E4">
            <w:pPr>
              <w:pStyle w:val="FORMDATA"/>
              <w:rPr>
                <w:b/>
                <w:color w:val="auto"/>
              </w:rPr>
            </w:pPr>
            <w:r w:rsidRPr="005914A2">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8769B6E" w14:textId="77777777" w:rsidR="00B752E4" w:rsidRPr="005914A2" w:rsidRDefault="00B752E4">
            <w:pPr>
              <w:pStyle w:val="FORMDATA"/>
              <w:rPr>
                <w:b/>
                <w:color w:val="auto"/>
              </w:rPr>
            </w:pPr>
            <w:r w:rsidRPr="005914A2">
              <w:rPr>
                <w:b/>
                <w:color w:val="auto"/>
              </w:rPr>
              <w:t>4045552222</w:t>
            </w:r>
          </w:p>
        </w:tc>
      </w:tr>
      <w:tr w:rsidR="00B752E4" w:rsidRPr="005914A2" w14:paraId="62659FC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6AEEB368"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18B428B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FAE9C6E"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06D082FB" w14:textId="77777777">
        <w:tc>
          <w:tcPr>
            <w:tcW w:w="2160" w:type="dxa"/>
            <w:tcBorders>
              <w:top w:val="single" w:sz="6" w:space="0" w:color="auto"/>
              <w:left w:val="single" w:sz="6" w:space="0" w:color="auto"/>
              <w:bottom w:val="single" w:sz="6" w:space="0" w:color="auto"/>
              <w:right w:val="single" w:sz="6" w:space="0" w:color="auto"/>
            </w:tcBorders>
          </w:tcPr>
          <w:p w14:paraId="5289C42C" w14:textId="77777777" w:rsidR="00B752E4" w:rsidRPr="005914A2" w:rsidRDefault="00B752E4">
            <w:pPr>
              <w:pStyle w:val="FORMDATA"/>
              <w:rPr>
                <w:b/>
                <w:color w:val="auto"/>
              </w:rPr>
            </w:pPr>
            <w:r w:rsidRPr="005914A2">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0A37BCD4"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1753D9A0" w14:textId="77777777" w:rsidR="00B752E4" w:rsidRPr="005914A2" w:rsidRDefault="00630F6C">
            <w:pPr>
              <w:pStyle w:val="FORMDATA"/>
              <w:rPr>
                <w:b/>
                <w:color w:val="auto"/>
              </w:rPr>
            </w:pPr>
            <w:r w:rsidRPr="00630F6C">
              <w:rPr>
                <w:b/>
                <w:color w:val="auto"/>
              </w:rPr>
              <w:t>Windy Hurricane</w:t>
            </w:r>
          </w:p>
        </w:tc>
      </w:tr>
      <w:tr w:rsidR="00B752E4" w:rsidRPr="005914A2" w14:paraId="467F194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83D7EF9" w14:textId="77777777" w:rsidR="00B752E4" w:rsidRPr="005914A2" w:rsidRDefault="00B752E4">
            <w:pPr>
              <w:pStyle w:val="FORMDATA"/>
              <w:rPr>
                <w:b/>
                <w:color w:val="auto"/>
              </w:rPr>
            </w:pPr>
            <w:r w:rsidRPr="005914A2">
              <w:rPr>
                <w:b/>
                <w:color w:val="auto"/>
              </w:rPr>
              <w:t>ELT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A3CDB3E" w14:textId="77777777" w:rsidR="00B752E4" w:rsidRPr="005914A2" w:rsidRDefault="00B752E4">
            <w:pPr>
              <w:pStyle w:val="FORMDATA"/>
              <w:rPr>
                <w:b/>
                <w:color w:val="auto"/>
              </w:rPr>
            </w:pPr>
            <w:r w:rsidRPr="005914A2">
              <w:rPr>
                <w:b/>
                <w:color w:val="auto"/>
              </w:rPr>
              <w:t>End User Listing Treatment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BB3A99F" w14:textId="77777777" w:rsidR="00B752E4" w:rsidRPr="005914A2" w:rsidRDefault="00B752E4">
            <w:pPr>
              <w:pStyle w:val="FORMDATA"/>
              <w:rPr>
                <w:b/>
                <w:color w:val="auto"/>
              </w:rPr>
            </w:pPr>
            <w:r w:rsidRPr="005914A2">
              <w:rPr>
                <w:b/>
                <w:color w:val="auto"/>
              </w:rPr>
              <w:t>C</w:t>
            </w:r>
          </w:p>
        </w:tc>
      </w:tr>
      <w:tr w:rsidR="00B752E4" w:rsidRPr="005914A2" w14:paraId="39B6AA0F"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4F9441C" w14:textId="77777777" w:rsidR="00B752E4" w:rsidRPr="005914A2" w:rsidRDefault="00B752E4">
            <w:pPr>
              <w:pStyle w:val="Heading4"/>
              <w:rPr>
                <w:rFonts w:cs="Arial"/>
                <w:b/>
                <w:i w:val="0"/>
              </w:rPr>
            </w:pPr>
            <w:r w:rsidRPr="005914A2">
              <w:rPr>
                <w:rFonts w:cs="Arial"/>
                <w:b/>
                <w:i w:val="0"/>
              </w:rPr>
              <w:t>Bill Section</w:t>
            </w:r>
          </w:p>
        </w:tc>
      </w:tr>
      <w:tr w:rsidR="00B752E4" w:rsidRPr="005914A2" w14:paraId="7991C70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FA6CAA8" w14:textId="77777777" w:rsidR="00B752E4" w:rsidRPr="005914A2" w:rsidRDefault="00B752E4">
            <w:pPr>
              <w:pStyle w:val="FORMDATA"/>
              <w:rPr>
                <w:b/>
                <w:color w:val="auto"/>
              </w:rPr>
            </w:pPr>
            <w:r w:rsidRPr="005914A2">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CB95444" w14:textId="77777777" w:rsidR="00B752E4" w:rsidRPr="005914A2" w:rsidRDefault="00B752E4">
            <w:pPr>
              <w:pStyle w:val="FORMDATA"/>
              <w:rPr>
                <w:b/>
                <w:color w:val="auto"/>
              </w:rPr>
            </w:pPr>
            <w:r w:rsidRPr="005914A2">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CE2883F" w14:textId="77777777" w:rsidR="00B752E4" w:rsidRPr="005914A2" w:rsidRDefault="00630F6C">
            <w:pPr>
              <w:pStyle w:val="FORMDATA"/>
              <w:rPr>
                <w:b/>
                <w:color w:val="auto"/>
              </w:rPr>
            </w:pPr>
            <w:r w:rsidRPr="00630F6C">
              <w:rPr>
                <w:b/>
                <w:color w:val="auto"/>
              </w:rPr>
              <w:t>6016797910</w:t>
            </w:r>
          </w:p>
        </w:tc>
      </w:tr>
      <w:tr w:rsidR="00B752E4" w:rsidRPr="005914A2" w14:paraId="117D4B5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688D5831"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15FA757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EC0D00F" w14:textId="77777777" w:rsidR="00B752E4" w:rsidRPr="005914A2" w:rsidRDefault="00B752E4">
            <w:pPr>
              <w:pStyle w:val="Heading5"/>
              <w:rPr>
                <w:rFonts w:cs="Arial"/>
                <w:bCs/>
                <w:color w:val="auto"/>
                <w:szCs w:val="24"/>
              </w:rPr>
            </w:pPr>
            <w:r w:rsidRPr="005914A2">
              <w:rPr>
                <w:rFonts w:cs="Arial"/>
                <w:bCs/>
                <w:color w:val="auto"/>
                <w:szCs w:val="24"/>
              </w:rPr>
              <w:t>Listing Control Section</w:t>
            </w:r>
          </w:p>
        </w:tc>
      </w:tr>
      <w:tr w:rsidR="00B752E4" w:rsidRPr="005914A2" w14:paraId="3F8F1EC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478270C" w14:textId="77777777" w:rsidR="00B752E4" w:rsidRPr="005914A2" w:rsidRDefault="00B752E4">
            <w:pPr>
              <w:pStyle w:val="FORMDATA"/>
              <w:rPr>
                <w:b/>
                <w:color w:val="auto"/>
              </w:rPr>
            </w:pPr>
            <w:r w:rsidRPr="005914A2">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07EDDA3"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E098DBC" w14:textId="77777777" w:rsidR="00B752E4" w:rsidRPr="005914A2" w:rsidRDefault="00B752E4">
            <w:pPr>
              <w:pStyle w:val="FORMDATA"/>
              <w:rPr>
                <w:b/>
                <w:color w:val="auto"/>
              </w:rPr>
            </w:pPr>
            <w:r w:rsidRPr="005914A2">
              <w:rPr>
                <w:b/>
                <w:color w:val="auto"/>
              </w:rPr>
              <w:t>0001</w:t>
            </w:r>
          </w:p>
        </w:tc>
      </w:tr>
      <w:tr w:rsidR="00B752E4" w:rsidRPr="005914A2" w14:paraId="35255FBD" w14:textId="77777777">
        <w:tc>
          <w:tcPr>
            <w:tcW w:w="2160" w:type="dxa"/>
            <w:tcBorders>
              <w:top w:val="single" w:sz="6" w:space="0" w:color="auto"/>
              <w:left w:val="single" w:sz="6" w:space="0" w:color="auto"/>
              <w:bottom w:val="single" w:sz="6" w:space="0" w:color="auto"/>
              <w:right w:val="single" w:sz="6" w:space="0" w:color="auto"/>
            </w:tcBorders>
          </w:tcPr>
          <w:p w14:paraId="709C2B41" w14:textId="77777777" w:rsidR="00B752E4" w:rsidRPr="005914A2" w:rsidRDefault="00B752E4">
            <w:pPr>
              <w:pStyle w:val="FORMDATA"/>
              <w:rPr>
                <w:b/>
                <w:color w:val="auto"/>
              </w:rPr>
            </w:pPr>
            <w:r w:rsidRPr="005914A2">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32344597"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1A5E77C4" w14:textId="77777777" w:rsidR="00B752E4" w:rsidRPr="005914A2" w:rsidRDefault="00B752E4">
            <w:pPr>
              <w:pStyle w:val="FORMDATA"/>
              <w:rPr>
                <w:b/>
                <w:color w:val="auto"/>
              </w:rPr>
            </w:pPr>
            <w:r w:rsidRPr="005914A2">
              <w:rPr>
                <w:b/>
                <w:color w:val="auto"/>
              </w:rPr>
              <w:t>D</w:t>
            </w:r>
          </w:p>
        </w:tc>
      </w:tr>
      <w:tr w:rsidR="00B752E4" w:rsidRPr="005914A2" w14:paraId="203A3B6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5D69EB6" w14:textId="77777777" w:rsidR="00B752E4" w:rsidRPr="005914A2" w:rsidRDefault="00B752E4">
            <w:pPr>
              <w:pStyle w:val="FORMDATA"/>
              <w:rPr>
                <w:b/>
                <w:color w:val="auto"/>
              </w:rPr>
            </w:pPr>
            <w:r w:rsidRPr="005914A2">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593B024"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DD93104" w14:textId="77777777" w:rsidR="00B752E4" w:rsidRPr="005914A2" w:rsidRDefault="00630F6C">
            <w:pPr>
              <w:pStyle w:val="FORMDATA"/>
              <w:rPr>
                <w:b/>
                <w:color w:val="auto"/>
              </w:rPr>
            </w:pPr>
            <w:r w:rsidRPr="00630F6C">
              <w:rPr>
                <w:b/>
                <w:color w:val="auto"/>
              </w:rPr>
              <w:t>6016797910</w:t>
            </w:r>
          </w:p>
        </w:tc>
      </w:tr>
      <w:tr w:rsidR="00B752E4" w:rsidRPr="005914A2" w14:paraId="67CA49F1" w14:textId="77777777">
        <w:tc>
          <w:tcPr>
            <w:tcW w:w="2160" w:type="dxa"/>
            <w:tcBorders>
              <w:top w:val="single" w:sz="6" w:space="0" w:color="auto"/>
              <w:left w:val="single" w:sz="6" w:space="0" w:color="auto"/>
              <w:bottom w:val="single" w:sz="6" w:space="0" w:color="auto"/>
              <w:right w:val="single" w:sz="6" w:space="0" w:color="auto"/>
            </w:tcBorders>
          </w:tcPr>
          <w:p w14:paraId="75067752" w14:textId="77777777" w:rsidR="00B752E4" w:rsidRPr="005914A2" w:rsidRDefault="00B752E4">
            <w:pPr>
              <w:pStyle w:val="FORMDATA"/>
              <w:rPr>
                <w:b/>
                <w:color w:val="auto"/>
              </w:rPr>
            </w:pPr>
            <w:r w:rsidRPr="005914A2">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141C83DF"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24FBB7E3" w14:textId="77777777" w:rsidR="00B752E4" w:rsidRPr="005914A2" w:rsidRDefault="00B752E4">
            <w:pPr>
              <w:pStyle w:val="FORMDATA"/>
              <w:rPr>
                <w:b/>
                <w:color w:val="auto"/>
              </w:rPr>
            </w:pPr>
            <w:r w:rsidRPr="005914A2">
              <w:rPr>
                <w:b/>
                <w:color w:val="auto"/>
              </w:rPr>
              <w:t>LML</w:t>
            </w:r>
          </w:p>
        </w:tc>
      </w:tr>
      <w:tr w:rsidR="00B752E4" w:rsidRPr="005914A2" w14:paraId="1072758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6839185" w14:textId="77777777" w:rsidR="00B752E4" w:rsidRPr="005914A2" w:rsidRDefault="00B752E4">
            <w:pPr>
              <w:pStyle w:val="Heading4"/>
              <w:rPr>
                <w:rFonts w:cs="Arial"/>
                <w:b/>
                <w:i w:val="0"/>
              </w:rPr>
            </w:pPr>
            <w:r w:rsidRPr="005914A2">
              <w:rPr>
                <w:rFonts w:cs="Arial"/>
                <w:b/>
                <w:i w:val="0"/>
              </w:rPr>
              <w:t>Listing Instruction Section</w:t>
            </w:r>
          </w:p>
        </w:tc>
      </w:tr>
      <w:tr w:rsidR="00B752E4" w:rsidRPr="005914A2" w14:paraId="350D4133" w14:textId="77777777">
        <w:tc>
          <w:tcPr>
            <w:tcW w:w="2160" w:type="dxa"/>
            <w:tcBorders>
              <w:top w:val="single" w:sz="6" w:space="0" w:color="auto"/>
              <w:left w:val="single" w:sz="6" w:space="0" w:color="auto"/>
              <w:bottom w:val="single" w:sz="6" w:space="0" w:color="auto"/>
              <w:right w:val="single" w:sz="6" w:space="0" w:color="auto"/>
            </w:tcBorders>
          </w:tcPr>
          <w:p w14:paraId="1213B08F" w14:textId="77777777" w:rsidR="00B752E4" w:rsidRPr="005914A2" w:rsidRDefault="00B752E4">
            <w:pPr>
              <w:pStyle w:val="FORMDATA"/>
              <w:rPr>
                <w:b/>
                <w:color w:val="auto"/>
              </w:rPr>
            </w:pPr>
            <w:r w:rsidRPr="005914A2">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186922BC"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14665666" w14:textId="77777777" w:rsidR="00B752E4" w:rsidRPr="005914A2" w:rsidRDefault="00630F6C">
            <w:pPr>
              <w:pStyle w:val="FORMDATA"/>
              <w:rPr>
                <w:b/>
                <w:color w:val="auto"/>
              </w:rPr>
            </w:pPr>
            <w:r w:rsidRPr="00630F6C">
              <w:rPr>
                <w:b/>
                <w:color w:val="auto"/>
              </w:rPr>
              <w:t>Windy</w:t>
            </w:r>
          </w:p>
        </w:tc>
      </w:tr>
      <w:tr w:rsidR="00B752E4" w:rsidRPr="005914A2" w14:paraId="6B60B9E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88B1991" w14:textId="77777777" w:rsidR="00B752E4" w:rsidRPr="005914A2" w:rsidRDefault="00B752E4">
            <w:pPr>
              <w:pStyle w:val="Heading5"/>
              <w:rPr>
                <w:rFonts w:cs="Arial"/>
                <w:bCs/>
                <w:color w:val="auto"/>
                <w:szCs w:val="24"/>
              </w:rPr>
            </w:pPr>
            <w:r w:rsidRPr="005914A2">
              <w:rPr>
                <w:rFonts w:cs="Arial"/>
                <w:bCs/>
                <w:color w:val="auto"/>
                <w:szCs w:val="24"/>
              </w:rPr>
              <w:t>Listing Control Section</w:t>
            </w:r>
          </w:p>
        </w:tc>
      </w:tr>
      <w:tr w:rsidR="00B752E4" w:rsidRPr="005914A2" w14:paraId="1AD4570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8C9824D" w14:textId="77777777" w:rsidR="00B752E4" w:rsidRPr="005914A2" w:rsidRDefault="00B752E4">
            <w:pPr>
              <w:pStyle w:val="FORMDATA"/>
              <w:rPr>
                <w:b/>
                <w:color w:val="auto"/>
              </w:rPr>
            </w:pPr>
            <w:r w:rsidRPr="005914A2">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598AFA5"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D972788" w14:textId="77777777" w:rsidR="00B752E4" w:rsidRPr="005914A2" w:rsidRDefault="00B752E4">
            <w:pPr>
              <w:pStyle w:val="FORMDATA"/>
              <w:rPr>
                <w:b/>
                <w:color w:val="auto"/>
              </w:rPr>
            </w:pPr>
            <w:r w:rsidRPr="005914A2">
              <w:rPr>
                <w:b/>
                <w:color w:val="auto"/>
              </w:rPr>
              <w:t>0002</w:t>
            </w:r>
          </w:p>
        </w:tc>
      </w:tr>
      <w:tr w:rsidR="00B752E4" w:rsidRPr="005914A2" w14:paraId="0AB4593B" w14:textId="77777777">
        <w:tc>
          <w:tcPr>
            <w:tcW w:w="2160" w:type="dxa"/>
            <w:tcBorders>
              <w:top w:val="single" w:sz="6" w:space="0" w:color="auto"/>
              <w:left w:val="single" w:sz="6" w:space="0" w:color="auto"/>
              <w:bottom w:val="single" w:sz="6" w:space="0" w:color="auto"/>
              <w:right w:val="single" w:sz="6" w:space="0" w:color="auto"/>
            </w:tcBorders>
          </w:tcPr>
          <w:p w14:paraId="5F1BCACF" w14:textId="77777777" w:rsidR="00B752E4" w:rsidRPr="005914A2" w:rsidRDefault="00B752E4">
            <w:pPr>
              <w:pStyle w:val="FORMDATA"/>
              <w:rPr>
                <w:b/>
                <w:color w:val="auto"/>
              </w:rPr>
            </w:pPr>
            <w:r w:rsidRPr="005914A2">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48405F89"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689DD9AB" w14:textId="77777777" w:rsidR="00B752E4" w:rsidRPr="005914A2" w:rsidRDefault="00B752E4">
            <w:pPr>
              <w:pStyle w:val="FORMDATA"/>
              <w:rPr>
                <w:b/>
                <w:color w:val="auto"/>
              </w:rPr>
            </w:pPr>
            <w:r w:rsidRPr="005914A2">
              <w:rPr>
                <w:b/>
                <w:color w:val="auto"/>
              </w:rPr>
              <w:t>N</w:t>
            </w:r>
          </w:p>
        </w:tc>
      </w:tr>
      <w:tr w:rsidR="00B752E4" w:rsidRPr="005914A2" w14:paraId="5F210116" w14:textId="77777777">
        <w:tc>
          <w:tcPr>
            <w:tcW w:w="2160" w:type="dxa"/>
            <w:tcBorders>
              <w:top w:val="single" w:sz="6" w:space="0" w:color="auto"/>
              <w:left w:val="single" w:sz="6" w:space="0" w:color="auto"/>
              <w:bottom w:val="single" w:sz="6" w:space="0" w:color="auto"/>
              <w:right w:val="single" w:sz="6" w:space="0" w:color="auto"/>
            </w:tcBorders>
          </w:tcPr>
          <w:p w14:paraId="43CFD352" w14:textId="77777777" w:rsidR="00B752E4" w:rsidRPr="005914A2" w:rsidRDefault="00B752E4">
            <w:pPr>
              <w:pStyle w:val="FORMDATA"/>
              <w:rPr>
                <w:b/>
                <w:color w:val="auto"/>
              </w:rPr>
            </w:pPr>
            <w:r w:rsidRPr="005914A2">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16EAD50C"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49FBE22F" w14:textId="77777777" w:rsidR="00B752E4" w:rsidRPr="005914A2" w:rsidRDefault="00B752E4">
            <w:pPr>
              <w:pStyle w:val="FORMDATA"/>
              <w:rPr>
                <w:b/>
                <w:color w:val="auto"/>
              </w:rPr>
            </w:pPr>
            <w:r w:rsidRPr="005914A2">
              <w:rPr>
                <w:b/>
                <w:color w:val="auto"/>
              </w:rPr>
              <w:t>LML</w:t>
            </w:r>
          </w:p>
        </w:tc>
      </w:tr>
      <w:tr w:rsidR="00B752E4" w:rsidRPr="005914A2" w14:paraId="134CF771" w14:textId="77777777">
        <w:tc>
          <w:tcPr>
            <w:tcW w:w="2160" w:type="dxa"/>
            <w:tcBorders>
              <w:top w:val="single" w:sz="6" w:space="0" w:color="auto"/>
              <w:left w:val="single" w:sz="6" w:space="0" w:color="auto"/>
              <w:bottom w:val="single" w:sz="6" w:space="0" w:color="auto"/>
              <w:right w:val="single" w:sz="6" w:space="0" w:color="auto"/>
            </w:tcBorders>
          </w:tcPr>
          <w:p w14:paraId="103384EF" w14:textId="77777777" w:rsidR="00B752E4" w:rsidRPr="005914A2" w:rsidRDefault="00B752E4">
            <w:pPr>
              <w:pStyle w:val="FORMDATA"/>
              <w:rPr>
                <w:b/>
                <w:color w:val="auto"/>
              </w:rPr>
            </w:pPr>
            <w:r w:rsidRPr="005914A2">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237F736F" w14:textId="77777777" w:rsidR="00B752E4" w:rsidRPr="005914A2" w:rsidRDefault="00B752E4">
            <w:pPr>
              <w:pStyle w:val="FORMDATA"/>
              <w:rPr>
                <w:b/>
                <w:color w:val="auto"/>
              </w:rPr>
            </w:pPr>
            <w:r w:rsidRPr="005914A2">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6B7C1C0C" w14:textId="77777777" w:rsidR="00B752E4" w:rsidRPr="005914A2" w:rsidRDefault="00B752E4">
            <w:pPr>
              <w:pStyle w:val="FORMDATA"/>
              <w:rPr>
                <w:b/>
                <w:color w:val="auto"/>
                <w:lang w:val="fr-FR"/>
              </w:rPr>
            </w:pPr>
            <w:r w:rsidRPr="005914A2">
              <w:rPr>
                <w:b/>
                <w:color w:val="auto"/>
                <w:lang w:val="fr-FR"/>
              </w:rPr>
              <w:t>1</w:t>
            </w:r>
          </w:p>
        </w:tc>
      </w:tr>
      <w:tr w:rsidR="00B752E4" w:rsidRPr="005914A2" w14:paraId="50C08DBA" w14:textId="77777777">
        <w:tc>
          <w:tcPr>
            <w:tcW w:w="2160" w:type="dxa"/>
            <w:tcBorders>
              <w:top w:val="single" w:sz="6" w:space="0" w:color="auto"/>
              <w:left w:val="single" w:sz="6" w:space="0" w:color="auto"/>
              <w:bottom w:val="single" w:sz="6" w:space="0" w:color="auto"/>
              <w:right w:val="single" w:sz="6" w:space="0" w:color="auto"/>
            </w:tcBorders>
          </w:tcPr>
          <w:p w14:paraId="0ABD5FEE" w14:textId="77777777" w:rsidR="00B752E4" w:rsidRPr="005914A2" w:rsidRDefault="00B752E4">
            <w:pPr>
              <w:pStyle w:val="FORMDATA"/>
              <w:rPr>
                <w:b/>
                <w:color w:val="auto"/>
                <w:lang w:val="fr-FR"/>
              </w:rPr>
            </w:pPr>
            <w:r w:rsidRPr="005914A2">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1E15D194" w14:textId="77777777" w:rsidR="00B752E4" w:rsidRPr="005914A2" w:rsidRDefault="00B752E4">
            <w:pPr>
              <w:pStyle w:val="FORMDATA"/>
              <w:rPr>
                <w:b/>
                <w:color w:val="auto"/>
                <w:lang w:val="fr-FR"/>
              </w:rPr>
            </w:pPr>
            <w:r w:rsidRPr="005914A2">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4615E35F" w14:textId="77777777" w:rsidR="00B752E4" w:rsidRPr="005914A2" w:rsidRDefault="00B752E4">
            <w:pPr>
              <w:pStyle w:val="FORMDATA"/>
              <w:rPr>
                <w:b/>
                <w:color w:val="auto"/>
              </w:rPr>
            </w:pPr>
            <w:r w:rsidRPr="005914A2">
              <w:rPr>
                <w:b/>
                <w:color w:val="auto"/>
              </w:rPr>
              <w:t>SL</w:t>
            </w:r>
          </w:p>
        </w:tc>
      </w:tr>
      <w:tr w:rsidR="00B752E4" w:rsidRPr="005914A2" w14:paraId="6FCB2004" w14:textId="77777777">
        <w:tc>
          <w:tcPr>
            <w:tcW w:w="2160" w:type="dxa"/>
            <w:tcBorders>
              <w:top w:val="single" w:sz="6" w:space="0" w:color="auto"/>
              <w:left w:val="single" w:sz="6" w:space="0" w:color="auto"/>
              <w:bottom w:val="single" w:sz="6" w:space="0" w:color="auto"/>
              <w:right w:val="single" w:sz="6" w:space="0" w:color="auto"/>
            </w:tcBorders>
          </w:tcPr>
          <w:p w14:paraId="0609E6B9" w14:textId="77777777" w:rsidR="00B752E4" w:rsidRPr="005914A2" w:rsidRDefault="00B752E4">
            <w:pPr>
              <w:pStyle w:val="FORMDATA"/>
              <w:rPr>
                <w:b/>
                <w:color w:val="auto"/>
              </w:rPr>
            </w:pPr>
            <w:r w:rsidRPr="005914A2">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44E50BFE" w14:textId="77777777" w:rsidR="00B752E4" w:rsidRPr="005914A2" w:rsidRDefault="00B752E4">
            <w:pPr>
              <w:pStyle w:val="FORMDATA"/>
              <w:rPr>
                <w:b/>
                <w:color w:val="auto"/>
              </w:rPr>
            </w:pPr>
            <w:r w:rsidRPr="005914A2">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2209DF60" w14:textId="77777777" w:rsidR="00B752E4" w:rsidRPr="005914A2" w:rsidRDefault="00B752E4">
            <w:pPr>
              <w:pStyle w:val="FORMDATA"/>
              <w:rPr>
                <w:b/>
                <w:color w:val="auto"/>
              </w:rPr>
            </w:pPr>
            <w:r w:rsidRPr="005914A2">
              <w:rPr>
                <w:b/>
                <w:color w:val="auto"/>
              </w:rPr>
              <w:t>R</w:t>
            </w:r>
          </w:p>
        </w:tc>
      </w:tr>
      <w:tr w:rsidR="00B752E4" w:rsidRPr="005914A2" w14:paraId="20C880E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9837DB" w14:textId="77777777" w:rsidR="00B752E4" w:rsidRPr="005914A2" w:rsidRDefault="00B752E4">
            <w:pPr>
              <w:pStyle w:val="FORMDATA"/>
              <w:rPr>
                <w:b/>
                <w:color w:val="auto"/>
              </w:rPr>
            </w:pPr>
            <w:r w:rsidRPr="005914A2">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0A3B6E3" w14:textId="77777777" w:rsidR="00B752E4" w:rsidRPr="005914A2" w:rsidRDefault="00B752E4">
            <w:pPr>
              <w:pStyle w:val="FORMDATA"/>
              <w:rPr>
                <w:b/>
                <w:color w:val="auto"/>
              </w:rPr>
            </w:pPr>
            <w:r w:rsidRPr="005914A2">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ABCC46" w14:textId="77777777" w:rsidR="00B752E4" w:rsidRPr="005914A2" w:rsidRDefault="00B752E4">
            <w:pPr>
              <w:pStyle w:val="FORMDATA"/>
              <w:rPr>
                <w:b/>
                <w:color w:val="auto"/>
              </w:rPr>
            </w:pPr>
            <w:r w:rsidRPr="005914A2">
              <w:rPr>
                <w:b/>
                <w:color w:val="auto"/>
              </w:rPr>
              <w:t>0</w:t>
            </w:r>
          </w:p>
        </w:tc>
      </w:tr>
      <w:tr w:rsidR="00B752E4" w:rsidRPr="005914A2" w14:paraId="4FDE270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7061847" w14:textId="77777777" w:rsidR="00B752E4" w:rsidRPr="005914A2" w:rsidRDefault="00B752E4">
            <w:pPr>
              <w:pStyle w:val="Heading4"/>
              <w:rPr>
                <w:rFonts w:cs="Arial"/>
                <w:b/>
                <w:i w:val="0"/>
              </w:rPr>
            </w:pPr>
            <w:r w:rsidRPr="005914A2">
              <w:rPr>
                <w:rFonts w:cs="Arial"/>
                <w:b/>
                <w:i w:val="0"/>
              </w:rPr>
              <w:t>Listing Instruction Section</w:t>
            </w:r>
          </w:p>
        </w:tc>
      </w:tr>
      <w:tr w:rsidR="00B752E4" w:rsidRPr="005914A2" w14:paraId="650E390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88BD2BF" w14:textId="77777777" w:rsidR="00B752E4" w:rsidRPr="005914A2" w:rsidRDefault="00B752E4">
            <w:pPr>
              <w:pStyle w:val="FORMDATA"/>
              <w:rPr>
                <w:b/>
                <w:color w:val="auto"/>
              </w:rPr>
            </w:pPr>
            <w:r w:rsidRPr="005914A2">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7209A64"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8CFC039" w14:textId="77777777" w:rsidR="00B752E4" w:rsidRPr="005914A2" w:rsidRDefault="00630F6C">
            <w:pPr>
              <w:pStyle w:val="FORMDATA"/>
              <w:rPr>
                <w:b/>
                <w:color w:val="auto"/>
              </w:rPr>
            </w:pPr>
            <w:r w:rsidRPr="00630F6C">
              <w:rPr>
                <w:b/>
                <w:color w:val="auto"/>
              </w:rPr>
              <w:t>6016797910</w:t>
            </w:r>
          </w:p>
        </w:tc>
      </w:tr>
      <w:tr w:rsidR="00B752E4" w:rsidRPr="005914A2" w14:paraId="5A9FE478" w14:textId="77777777">
        <w:tc>
          <w:tcPr>
            <w:tcW w:w="2160" w:type="dxa"/>
            <w:tcBorders>
              <w:top w:val="single" w:sz="6" w:space="0" w:color="auto"/>
              <w:left w:val="single" w:sz="6" w:space="0" w:color="auto"/>
              <w:bottom w:val="single" w:sz="6" w:space="0" w:color="auto"/>
              <w:right w:val="single" w:sz="6" w:space="0" w:color="auto"/>
            </w:tcBorders>
          </w:tcPr>
          <w:p w14:paraId="6DAD9D39" w14:textId="77777777" w:rsidR="00B752E4" w:rsidRPr="005914A2" w:rsidRDefault="00B752E4">
            <w:pPr>
              <w:pStyle w:val="FORMDATA"/>
              <w:rPr>
                <w:b/>
                <w:color w:val="auto"/>
              </w:rPr>
            </w:pPr>
            <w:r w:rsidRPr="005914A2">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387586F3"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0FC6D9D8" w14:textId="77777777" w:rsidR="00B752E4" w:rsidRPr="005914A2" w:rsidRDefault="00630F6C">
            <w:pPr>
              <w:pStyle w:val="FORMDATA"/>
              <w:rPr>
                <w:b/>
                <w:color w:val="auto"/>
              </w:rPr>
            </w:pPr>
            <w:r w:rsidRPr="00630F6C">
              <w:rPr>
                <w:b/>
                <w:color w:val="auto"/>
              </w:rPr>
              <w:t>Windy</w:t>
            </w:r>
          </w:p>
        </w:tc>
      </w:tr>
      <w:tr w:rsidR="00B752E4" w:rsidRPr="005914A2" w14:paraId="1F4F7518" w14:textId="77777777">
        <w:tc>
          <w:tcPr>
            <w:tcW w:w="2160" w:type="dxa"/>
            <w:tcBorders>
              <w:top w:val="single" w:sz="6" w:space="0" w:color="auto"/>
              <w:left w:val="single" w:sz="6" w:space="0" w:color="auto"/>
              <w:bottom w:val="single" w:sz="6" w:space="0" w:color="auto"/>
              <w:right w:val="single" w:sz="6" w:space="0" w:color="auto"/>
            </w:tcBorders>
          </w:tcPr>
          <w:p w14:paraId="430CC7DB" w14:textId="77777777" w:rsidR="00B752E4" w:rsidRPr="005914A2" w:rsidRDefault="00B752E4">
            <w:pPr>
              <w:pStyle w:val="FORMDATA"/>
              <w:rPr>
                <w:b/>
                <w:color w:val="auto"/>
              </w:rPr>
            </w:pPr>
            <w:r w:rsidRPr="005914A2">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5C5BE47D" w14:textId="77777777" w:rsidR="00B752E4" w:rsidRPr="005914A2" w:rsidRDefault="00B752E4">
            <w:pPr>
              <w:pStyle w:val="FORMDATA"/>
              <w:rPr>
                <w:b/>
                <w:color w:val="auto"/>
              </w:rPr>
            </w:pPr>
            <w:r w:rsidRPr="005914A2">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4C5977A3" w14:textId="77777777" w:rsidR="00B752E4" w:rsidRPr="005914A2" w:rsidRDefault="00630F6C">
            <w:pPr>
              <w:pStyle w:val="FORMDATA"/>
              <w:rPr>
                <w:b/>
                <w:color w:val="auto"/>
              </w:rPr>
            </w:pPr>
            <w:r w:rsidRPr="00630F6C">
              <w:rPr>
                <w:b/>
                <w:color w:val="auto"/>
              </w:rPr>
              <w:t>Hurricane</w:t>
            </w:r>
          </w:p>
        </w:tc>
      </w:tr>
      <w:tr w:rsidR="00B752E4" w:rsidRPr="005914A2" w14:paraId="4B9F934A" w14:textId="77777777">
        <w:tc>
          <w:tcPr>
            <w:tcW w:w="2160" w:type="dxa"/>
            <w:tcBorders>
              <w:top w:val="single" w:sz="6" w:space="0" w:color="auto"/>
              <w:left w:val="single" w:sz="6" w:space="0" w:color="auto"/>
              <w:bottom w:val="single" w:sz="6" w:space="0" w:color="auto"/>
              <w:right w:val="single" w:sz="6" w:space="0" w:color="auto"/>
            </w:tcBorders>
          </w:tcPr>
          <w:p w14:paraId="464BDB22" w14:textId="77777777" w:rsidR="00B752E4" w:rsidRPr="005914A2" w:rsidRDefault="00B752E4">
            <w:pPr>
              <w:pStyle w:val="FORMDATA"/>
              <w:rPr>
                <w:b/>
                <w:color w:val="auto"/>
              </w:rPr>
            </w:pPr>
            <w:r w:rsidRPr="005914A2">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672270C7" w14:textId="77777777" w:rsidR="00B752E4" w:rsidRPr="005914A2" w:rsidRDefault="00B752E4">
            <w:pPr>
              <w:pStyle w:val="FORMDATA"/>
              <w:rPr>
                <w:b/>
                <w:color w:val="auto"/>
              </w:rPr>
            </w:pPr>
            <w:r w:rsidRPr="005914A2">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2F4D82CC" w14:textId="77777777" w:rsidR="00B752E4" w:rsidRPr="005914A2" w:rsidRDefault="00630F6C">
            <w:pPr>
              <w:pStyle w:val="FORMDATA"/>
              <w:rPr>
                <w:b/>
                <w:color w:val="auto"/>
              </w:rPr>
            </w:pPr>
            <w:r>
              <w:rPr>
                <w:b/>
                <w:color w:val="auto"/>
              </w:rPr>
              <w:t>1</w:t>
            </w:r>
          </w:p>
        </w:tc>
      </w:tr>
      <w:tr w:rsidR="00B752E4" w:rsidRPr="005914A2" w14:paraId="26DE1435" w14:textId="77777777">
        <w:tc>
          <w:tcPr>
            <w:tcW w:w="2160" w:type="dxa"/>
            <w:tcBorders>
              <w:top w:val="single" w:sz="6" w:space="0" w:color="auto"/>
              <w:left w:val="single" w:sz="6" w:space="0" w:color="auto"/>
              <w:bottom w:val="single" w:sz="6" w:space="0" w:color="auto"/>
              <w:right w:val="single" w:sz="6" w:space="0" w:color="auto"/>
            </w:tcBorders>
          </w:tcPr>
          <w:p w14:paraId="43E26D27" w14:textId="77777777" w:rsidR="00B752E4" w:rsidRPr="005914A2" w:rsidRDefault="00B752E4">
            <w:pPr>
              <w:pStyle w:val="FORMDATA"/>
              <w:rPr>
                <w:b/>
                <w:color w:val="auto"/>
              </w:rPr>
            </w:pPr>
            <w:r w:rsidRPr="005914A2">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608240E4"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0004EDD" w14:textId="77777777" w:rsidR="00B752E4" w:rsidRPr="005914A2" w:rsidRDefault="00630F6C">
            <w:pPr>
              <w:pStyle w:val="FORMDATA"/>
              <w:rPr>
                <w:b/>
                <w:color w:val="auto"/>
              </w:rPr>
            </w:pPr>
            <w:r w:rsidRPr="00630F6C">
              <w:rPr>
                <w:b/>
                <w:color w:val="auto"/>
              </w:rPr>
              <w:t>Clec Test Bed</w:t>
            </w:r>
          </w:p>
        </w:tc>
      </w:tr>
      <w:tr w:rsidR="00B752E4" w:rsidRPr="005914A2" w14:paraId="6032C278" w14:textId="77777777">
        <w:tc>
          <w:tcPr>
            <w:tcW w:w="2160" w:type="dxa"/>
            <w:tcBorders>
              <w:top w:val="single" w:sz="6" w:space="0" w:color="auto"/>
              <w:left w:val="single" w:sz="6" w:space="0" w:color="auto"/>
              <w:bottom w:val="single" w:sz="6" w:space="0" w:color="auto"/>
              <w:right w:val="single" w:sz="6" w:space="0" w:color="auto"/>
            </w:tcBorders>
          </w:tcPr>
          <w:p w14:paraId="30B9F745" w14:textId="77777777" w:rsidR="00B752E4" w:rsidRPr="005914A2" w:rsidRDefault="00B752E4">
            <w:pPr>
              <w:pStyle w:val="FORMDATA"/>
              <w:rPr>
                <w:b/>
                <w:color w:val="auto"/>
              </w:rPr>
            </w:pPr>
            <w:r w:rsidRPr="005914A2">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694FD44D"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36907DB1" w14:textId="77777777" w:rsidR="00B752E4" w:rsidRPr="005914A2" w:rsidRDefault="00B752E4">
            <w:pPr>
              <w:pStyle w:val="FORMDATA"/>
              <w:rPr>
                <w:b/>
                <w:color w:val="auto"/>
              </w:rPr>
            </w:pPr>
            <w:r w:rsidRPr="005914A2">
              <w:rPr>
                <w:b/>
                <w:color w:val="auto"/>
              </w:rPr>
              <w:t>R</w:t>
            </w:r>
            <w:r w:rsidR="00630F6C">
              <w:rPr>
                <w:b/>
                <w:color w:val="auto"/>
              </w:rPr>
              <w:t>D</w:t>
            </w:r>
          </w:p>
        </w:tc>
      </w:tr>
      <w:tr w:rsidR="00B752E4" w:rsidRPr="005914A2" w14:paraId="4B953DDF"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165B6743" w14:textId="77777777" w:rsidR="00B752E4" w:rsidRPr="005914A2" w:rsidRDefault="00B752E4">
            <w:pPr>
              <w:pStyle w:val="BodyText"/>
              <w:rPr>
                <w:rFonts w:ascii="Arial" w:hAnsi="Arial" w:cs="Arial"/>
                <w:color w:val="auto"/>
                <w:sz w:val="24"/>
                <w:szCs w:val="24"/>
              </w:rPr>
            </w:pPr>
            <w:r w:rsidRPr="005914A2">
              <w:rPr>
                <w:rFonts w:ascii="Arial" w:hAnsi="Arial" w:cs="Arial"/>
                <w:iCs/>
                <w:color w:val="auto"/>
                <w:sz w:val="24"/>
                <w:szCs w:val="24"/>
              </w:rPr>
              <w:t>PS  FORM</w:t>
            </w:r>
          </w:p>
        </w:tc>
      </w:tr>
      <w:tr w:rsidR="00B752E4" w:rsidRPr="005914A2" w14:paraId="614D213F"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7736742"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5914A2" w14:paraId="18E9C01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70158A8" w14:textId="77777777" w:rsidR="00B752E4" w:rsidRPr="005914A2" w:rsidRDefault="00B752E4">
            <w:pPr>
              <w:pStyle w:val="FORMDATA"/>
              <w:rPr>
                <w:b/>
                <w:color w:val="auto"/>
                <w:lang w:val="fr-FR"/>
              </w:rPr>
            </w:pPr>
            <w:r w:rsidRPr="005914A2">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39B31F04" w14:textId="77777777" w:rsidR="00B752E4" w:rsidRPr="005914A2" w:rsidRDefault="00B752E4">
            <w:pPr>
              <w:pStyle w:val="FORMDATA"/>
              <w:rPr>
                <w:b/>
                <w:color w:val="auto"/>
                <w:lang w:val="fr-FR"/>
              </w:rPr>
            </w:pPr>
            <w:r w:rsidRPr="005914A2">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27B9AB34" w14:textId="77777777" w:rsidR="00B752E4" w:rsidRPr="005914A2" w:rsidRDefault="00B752E4">
            <w:pPr>
              <w:pStyle w:val="FORMDATA"/>
              <w:rPr>
                <w:b/>
                <w:color w:val="auto"/>
              </w:rPr>
            </w:pPr>
            <w:r w:rsidRPr="005914A2">
              <w:rPr>
                <w:b/>
                <w:color w:val="auto"/>
              </w:rPr>
              <w:t>001</w:t>
            </w:r>
          </w:p>
        </w:tc>
      </w:tr>
      <w:tr w:rsidR="00B752E4" w:rsidRPr="005914A2" w14:paraId="0EEB050F"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A79D4F1" w14:textId="77777777" w:rsidR="00B752E4" w:rsidRPr="005914A2" w:rsidRDefault="00B752E4">
            <w:pPr>
              <w:pStyle w:val="Heading5"/>
              <w:rPr>
                <w:rFonts w:cs="Arial"/>
                <w:iCs w:val="0"/>
                <w:color w:val="auto"/>
                <w:szCs w:val="24"/>
              </w:rPr>
            </w:pPr>
            <w:r w:rsidRPr="005914A2">
              <w:rPr>
                <w:rFonts w:cs="Arial"/>
                <w:iCs w:val="0"/>
                <w:color w:val="auto"/>
                <w:szCs w:val="24"/>
              </w:rPr>
              <w:t>Service Details Section</w:t>
            </w:r>
          </w:p>
        </w:tc>
      </w:tr>
      <w:tr w:rsidR="00B752E4" w:rsidRPr="005914A2" w14:paraId="2EDD4DF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92DCC51" w14:textId="77777777" w:rsidR="00B752E4" w:rsidRPr="005914A2" w:rsidRDefault="00B752E4">
            <w:pPr>
              <w:pStyle w:val="FORMDATA"/>
              <w:rPr>
                <w:b/>
                <w:color w:val="auto"/>
              </w:rPr>
            </w:pPr>
            <w:r w:rsidRPr="005914A2">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D041E4A"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20AAEB6" w14:textId="77777777" w:rsidR="00B752E4" w:rsidRPr="005914A2" w:rsidRDefault="00B752E4">
            <w:pPr>
              <w:pStyle w:val="FORMDATA"/>
              <w:rPr>
                <w:b/>
                <w:color w:val="auto"/>
              </w:rPr>
            </w:pPr>
            <w:r w:rsidRPr="005914A2">
              <w:rPr>
                <w:b/>
                <w:color w:val="auto"/>
              </w:rPr>
              <w:t>00001</w:t>
            </w:r>
          </w:p>
        </w:tc>
      </w:tr>
      <w:tr w:rsidR="00B752E4" w:rsidRPr="005914A2" w14:paraId="5C88C9F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03D783" w14:textId="77777777" w:rsidR="00B752E4" w:rsidRPr="005914A2" w:rsidRDefault="00B752E4">
            <w:pPr>
              <w:pStyle w:val="FORMDATA"/>
              <w:rPr>
                <w:b/>
                <w:color w:val="auto"/>
              </w:rPr>
            </w:pPr>
            <w:r w:rsidRPr="005914A2">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5D6FA8EF"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1FB0CBD7" w14:textId="77777777" w:rsidR="00B752E4" w:rsidRPr="005914A2" w:rsidRDefault="00B752E4">
            <w:pPr>
              <w:pStyle w:val="FORMDATA"/>
              <w:rPr>
                <w:b/>
                <w:color w:val="auto"/>
              </w:rPr>
            </w:pPr>
            <w:r w:rsidRPr="005914A2">
              <w:rPr>
                <w:b/>
                <w:color w:val="auto"/>
              </w:rPr>
              <w:t>V</w:t>
            </w:r>
          </w:p>
        </w:tc>
      </w:tr>
      <w:tr w:rsidR="00B752E4" w:rsidRPr="005914A2" w14:paraId="16EA04F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6B9519E" w14:textId="77777777" w:rsidR="00B752E4" w:rsidRPr="005914A2" w:rsidRDefault="00B752E4">
            <w:pPr>
              <w:pStyle w:val="FORMDATA"/>
              <w:rPr>
                <w:b/>
                <w:color w:val="auto"/>
              </w:rPr>
            </w:pPr>
            <w:r w:rsidRPr="005914A2">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0E7CCD0E"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64D33D78" w14:textId="77777777" w:rsidR="00B752E4" w:rsidRPr="005914A2" w:rsidRDefault="00630F6C">
            <w:pPr>
              <w:pStyle w:val="FORMDATA"/>
              <w:rPr>
                <w:b/>
                <w:color w:val="auto"/>
              </w:rPr>
            </w:pPr>
            <w:r w:rsidRPr="00630F6C">
              <w:rPr>
                <w:b/>
                <w:color w:val="auto"/>
              </w:rPr>
              <w:t>6016797910</w:t>
            </w:r>
          </w:p>
        </w:tc>
      </w:tr>
      <w:tr w:rsidR="00B752E4" w:rsidRPr="005914A2" w14:paraId="28C4E16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CCCEBF"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0E244184"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FF22D69" w14:textId="77777777" w:rsidR="00B752E4" w:rsidRPr="005914A2" w:rsidRDefault="00B752E4">
            <w:pPr>
              <w:pStyle w:val="FORMDATA"/>
              <w:rPr>
                <w:b/>
                <w:color w:val="auto"/>
              </w:rPr>
            </w:pPr>
            <w:r w:rsidRPr="005914A2">
              <w:rPr>
                <w:b/>
                <w:color w:val="auto"/>
              </w:rPr>
              <w:t>D</w:t>
            </w:r>
          </w:p>
        </w:tc>
      </w:tr>
      <w:tr w:rsidR="00B752E4" w:rsidRPr="005914A2" w14:paraId="730A88B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08C2A1"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7F1F5E85"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17A11D2" w14:textId="77777777" w:rsidR="00B752E4" w:rsidRPr="005914A2" w:rsidRDefault="00B752E4">
            <w:pPr>
              <w:pStyle w:val="FORMDATA"/>
              <w:rPr>
                <w:b/>
                <w:color w:val="auto"/>
              </w:rPr>
            </w:pPr>
            <w:r w:rsidRPr="005914A2">
              <w:rPr>
                <w:b/>
                <w:color w:val="auto"/>
              </w:rPr>
              <w:t>ESX</w:t>
            </w:r>
          </w:p>
        </w:tc>
      </w:tr>
      <w:tr w:rsidR="00B752E4" w:rsidRPr="005914A2" w14:paraId="13ADA8D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2BD62E"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0AC48CBD"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3157E309" w14:textId="77777777" w:rsidR="00B752E4" w:rsidRPr="005914A2" w:rsidRDefault="00B752E4">
            <w:pPr>
              <w:pStyle w:val="FORMDATA"/>
              <w:rPr>
                <w:b/>
                <w:color w:val="auto"/>
              </w:rPr>
            </w:pPr>
            <w:r w:rsidRPr="005914A2">
              <w:rPr>
                <w:b/>
                <w:color w:val="auto"/>
              </w:rPr>
              <w:t>N</w:t>
            </w:r>
          </w:p>
        </w:tc>
      </w:tr>
      <w:tr w:rsidR="00B752E4" w:rsidRPr="005914A2" w14:paraId="115F264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832E80C"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23FCC0B8"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27A1AB3" w14:textId="77777777" w:rsidR="00B752E4" w:rsidRPr="005914A2" w:rsidRDefault="00B752E4">
            <w:pPr>
              <w:pStyle w:val="FORMDATA"/>
              <w:rPr>
                <w:b/>
                <w:color w:val="auto"/>
              </w:rPr>
            </w:pPr>
            <w:r w:rsidRPr="005914A2">
              <w:rPr>
                <w:b/>
                <w:color w:val="auto"/>
              </w:rPr>
              <w:t>NXMCR</w:t>
            </w:r>
          </w:p>
        </w:tc>
      </w:tr>
      <w:tr w:rsidR="00B752E4" w:rsidRPr="005914A2" w14:paraId="3F5B1D7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A4C8F85"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362AA25B"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CA34A03" w14:textId="77777777" w:rsidR="00B752E4" w:rsidRPr="005914A2" w:rsidRDefault="00B752E4">
            <w:pPr>
              <w:pStyle w:val="FORMDATA"/>
              <w:rPr>
                <w:b/>
                <w:color w:val="auto"/>
              </w:rPr>
            </w:pPr>
            <w:r w:rsidRPr="005914A2">
              <w:rPr>
                <w:b/>
                <w:color w:val="auto"/>
              </w:rPr>
              <w:t>N</w:t>
            </w:r>
          </w:p>
        </w:tc>
      </w:tr>
      <w:tr w:rsidR="00B752E4" w:rsidRPr="005914A2" w14:paraId="26035C0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5867045"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318DBB38"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25541702" w14:textId="77777777" w:rsidR="00B752E4" w:rsidRPr="005914A2" w:rsidRDefault="00B752E4" w:rsidP="008C51B0">
            <w:pPr>
              <w:pStyle w:val="FORMDATA"/>
              <w:rPr>
                <w:b/>
                <w:color w:val="auto"/>
              </w:rPr>
            </w:pPr>
            <w:r w:rsidRPr="005914A2">
              <w:rPr>
                <w:b/>
                <w:color w:val="auto"/>
              </w:rPr>
              <w:t>ES</w:t>
            </w:r>
            <w:r w:rsidR="008C51B0">
              <w:rPr>
                <w:b/>
                <w:color w:val="auto"/>
              </w:rPr>
              <w:t>F</w:t>
            </w:r>
          </w:p>
        </w:tc>
      </w:tr>
    </w:tbl>
    <w:p w14:paraId="69EE4A23" w14:textId="77777777" w:rsidR="007A1F83" w:rsidRDefault="007A1F83" w:rsidP="00C11529"/>
    <w:p w14:paraId="759F197F" w14:textId="77777777" w:rsidR="00A826C7" w:rsidRDefault="00A826C7" w:rsidP="00761FCC"/>
    <w:p w14:paraId="73A215D8" w14:textId="77777777" w:rsidR="007A661C" w:rsidRDefault="007A661C" w:rsidP="00761FCC"/>
    <w:p w14:paraId="2C2CF149" w14:textId="77777777" w:rsidR="007A661C" w:rsidRDefault="007A661C" w:rsidP="00761FCC"/>
    <w:p w14:paraId="53315410" w14:textId="77777777" w:rsidR="007A661C" w:rsidRDefault="007A661C" w:rsidP="00761FCC"/>
    <w:p w14:paraId="2672BBC9" w14:textId="77777777" w:rsidR="007A661C" w:rsidRDefault="007A661C" w:rsidP="00761FCC"/>
    <w:p w14:paraId="1A9ADCEC" w14:textId="77777777" w:rsidR="00A826C7" w:rsidRDefault="00A826C7" w:rsidP="00761FCC"/>
    <w:p w14:paraId="421A077A" w14:textId="77777777" w:rsidR="00A826C7" w:rsidRPr="00C706E6" w:rsidRDefault="00A826C7" w:rsidP="00761FCC"/>
    <w:p w14:paraId="7B9DA091" w14:textId="77777777" w:rsidR="00A826C7" w:rsidRPr="00D8663A" w:rsidRDefault="00A826C7" w:rsidP="00A826C7">
      <w:r w:rsidRPr="00D8663A">
        <w:t>XML INUT:</w:t>
      </w:r>
    </w:p>
    <w:p w14:paraId="6925E54A" w14:textId="77777777" w:rsidR="00A826C7" w:rsidRPr="00D8663A" w:rsidRDefault="00A826C7" w:rsidP="00A826C7">
      <w:pPr>
        <w:rPr>
          <w:b/>
        </w:rPr>
      </w:pPr>
    </w:p>
    <w:p w14:paraId="20EAB3E9"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order:LSR_ORD_REQ</w:t>
      </w:r>
      <w:r w:rsidRPr="00B556E5">
        <w:rPr>
          <w:rFonts w:ascii="Verdana" w:hAnsi="Verdana"/>
          <w:color w:val="0000FF"/>
          <w:sz w:val="20"/>
          <w:szCs w:val="20"/>
        </w:rPr>
        <w:t>&gt;</w:t>
      </w:r>
    </w:p>
    <w:p w14:paraId="6704A438"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order:HDR</w:t>
      </w:r>
      <w:r w:rsidRPr="00B556E5">
        <w:rPr>
          <w:rFonts w:ascii="Verdana" w:hAnsi="Verdana"/>
          <w:color w:val="0000FF"/>
          <w:sz w:val="20"/>
          <w:szCs w:val="20"/>
        </w:rPr>
        <w:t>&gt;</w:t>
      </w:r>
    </w:p>
    <w:p w14:paraId="381CE97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order:CCNA</w:t>
      </w:r>
      <w:r w:rsidRPr="00B556E5">
        <w:rPr>
          <w:rFonts w:ascii="Verdana" w:hAnsi="Verdana"/>
          <w:color w:val="0000FF"/>
          <w:sz w:val="20"/>
          <w:szCs w:val="20"/>
        </w:rPr>
        <w:t>&gt;</w:t>
      </w:r>
      <w:r w:rsidRPr="00B556E5">
        <w:rPr>
          <w:rFonts w:ascii="Verdana" w:hAnsi="Verdana"/>
          <w:b/>
          <w:bCs/>
          <w:color w:val="000000"/>
          <w:sz w:val="20"/>
          <w:szCs w:val="20"/>
        </w:rPr>
        <w:t>ZXL</w:t>
      </w:r>
      <w:r w:rsidRPr="00B556E5">
        <w:rPr>
          <w:rFonts w:ascii="Verdana" w:hAnsi="Verdana"/>
          <w:color w:val="0000FF"/>
          <w:sz w:val="20"/>
          <w:szCs w:val="20"/>
        </w:rPr>
        <w:t>&lt;/</w:t>
      </w:r>
      <w:r w:rsidRPr="00B556E5">
        <w:rPr>
          <w:rFonts w:ascii="Verdana" w:hAnsi="Verdana"/>
          <w:color w:val="990000"/>
          <w:sz w:val="20"/>
          <w:szCs w:val="20"/>
        </w:rPr>
        <w:t>order:CCNA</w:t>
      </w:r>
      <w:r w:rsidRPr="00B556E5">
        <w:rPr>
          <w:rFonts w:ascii="Verdana" w:hAnsi="Verdana"/>
          <w:color w:val="0000FF"/>
          <w:sz w:val="20"/>
          <w:szCs w:val="20"/>
        </w:rPr>
        <w:t>&gt;</w:t>
      </w:r>
    </w:p>
    <w:p w14:paraId="48361E87"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order:MSG_TIMESTAMP</w:t>
      </w:r>
      <w:r w:rsidRPr="00B556E5">
        <w:rPr>
          <w:rFonts w:ascii="Verdana" w:hAnsi="Verdana"/>
          <w:color w:val="0000FF"/>
          <w:sz w:val="20"/>
          <w:szCs w:val="20"/>
        </w:rPr>
        <w:t>&gt;</w:t>
      </w:r>
      <w:r w:rsidRPr="00B556E5">
        <w:rPr>
          <w:rFonts w:ascii="Verdana" w:hAnsi="Verdana"/>
          <w:b/>
          <w:bCs/>
          <w:color w:val="000000"/>
          <w:sz w:val="20"/>
          <w:szCs w:val="20"/>
        </w:rPr>
        <w:t>2021-05-21T09:05:10-04:00</w:t>
      </w:r>
      <w:r w:rsidRPr="00B556E5">
        <w:rPr>
          <w:rFonts w:ascii="Verdana" w:hAnsi="Verdana"/>
          <w:color w:val="0000FF"/>
          <w:sz w:val="20"/>
          <w:szCs w:val="20"/>
        </w:rPr>
        <w:t>&lt;/</w:t>
      </w:r>
      <w:r w:rsidRPr="00B556E5">
        <w:rPr>
          <w:rFonts w:ascii="Verdana" w:hAnsi="Verdana"/>
          <w:color w:val="990000"/>
          <w:sz w:val="20"/>
          <w:szCs w:val="20"/>
        </w:rPr>
        <w:t>order:MSG_TIMESTAMP</w:t>
      </w:r>
      <w:r w:rsidRPr="00B556E5">
        <w:rPr>
          <w:rFonts w:ascii="Verdana" w:hAnsi="Verdana"/>
          <w:color w:val="0000FF"/>
          <w:sz w:val="20"/>
          <w:szCs w:val="20"/>
        </w:rPr>
        <w:t>&gt;</w:t>
      </w:r>
    </w:p>
    <w:p w14:paraId="5F3DEAC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order:PON</w:t>
      </w:r>
      <w:r w:rsidRPr="00B556E5">
        <w:rPr>
          <w:rFonts w:ascii="Verdana" w:hAnsi="Verdana"/>
          <w:color w:val="0000FF"/>
          <w:sz w:val="20"/>
          <w:szCs w:val="20"/>
        </w:rPr>
        <w:t>&gt;</w:t>
      </w:r>
      <w:r w:rsidRPr="00B556E5">
        <w:rPr>
          <w:rFonts w:ascii="Verdana" w:hAnsi="Verdana"/>
          <w:b/>
          <w:bCs/>
          <w:color w:val="000000"/>
          <w:sz w:val="20"/>
          <w:szCs w:val="20"/>
        </w:rPr>
        <w:t>CTE-M019-0521E</w:t>
      </w:r>
      <w:r w:rsidRPr="00B556E5">
        <w:rPr>
          <w:rFonts w:ascii="Verdana" w:hAnsi="Verdana"/>
          <w:color w:val="0000FF"/>
          <w:sz w:val="20"/>
          <w:szCs w:val="20"/>
        </w:rPr>
        <w:t>&lt;/</w:t>
      </w:r>
      <w:r w:rsidRPr="00B556E5">
        <w:rPr>
          <w:rFonts w:ascii="Verdana" w:hAnsi="Verdana"/>
          <w:color w:val="990000"/>
          <w:sz w:val="20"/>
          <w:szCs w:val="20"/>
        </w:rPr>
        <w:t>order:PON</w:t>
      </w:r>
      <w:r w:rsidRPr="00B556E5">
        <w:rPr>
          <w:rFonts w:ascii="Verdana" w:hAnsi="Verdana"/>
          <w:color w:val="0000FF"/>
          <w:sz w:val="20"/>
          <w:szCs w:val="20"/>
        </w:rPr>
        <w:t>&gt;</w:t>
      </w:r>
    </w:p>
    <w:p w14:paraId="65647D9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order:VER</w:t>
      </w:r>
      <w:r w:rsidRPr="00B556E5">
        <w:rPr>
          <w:rFonts w:ascii="Verdana" w:hAnsi="Verdana"/>
          <w:color w:val="0000FF"/>
          <w:sz w:val="20"/>
          <w:szCs w:val="20"/>
        </w:rPr>
        <w:t>&gt;</w:t>
      </w:r>
      <w:r w:rsidRPr="00B556E5">
        <w:rPr>
          <w:rFonts w:ascii="Verdana" w:hAnsi="Verdana"/>
          <w:b/>
          <w:bCs/>
          <w:color w:val="000000"/>
          <w:sz w:val="20"/>
          <w:szCs w:val="20"/>
        </w:rPr>
        <w:t>00</w:t>
      </w:r>
      <w:r w:rsidRPr="00B556E5">
        <w:rPr>
          <w:rFonts w:ascii="Verdana" w:hAnsi="Verdana"/>
          <w:color w:val="0000FF"/>
          <w:sz w:val="20"/>
          <w:szCs w:val="20"/>
        </w:rPr>
        <w:t>&lt;/</w:t>
      </w:r>
      <w:r w:rsidRPr="00B556E5">
        <w:rPr>
          <w:rFonts w:ascii="Verdana" w:hAnsi="Verdana"/>
          <w:color w:val="990000"/>
          <w:sz w:val="20"/>
          <w:szCs w:val="20"/>
        </w:rPr>
        <w:t>order:VER</w:t>
      </w:r>
      <w:r w:rsidRPr="00B556E5">
        <w:rPr>
          <w:rFonts w:ascii="Verdana" w:hAnsi="Verdana"/>
          <w:color w:val="0000FF"/>
          <w:sz w:val="20"/>
          <w:szCs w:val="20"/>
        </w:rPr>
        <w:t>&gt;</w:t>
      </w:r>
    </w:p>
    <w:p w14:paraId="5B3273D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order:ATN</w:t>
      </w:r>
      <w:r w:rsidRPr="00B556E5">
        <w:rPr>
          <w:rFonts w:ascii="Verdana" w:hAnsi="Verdana"/>
          <w:color w:val="0000FF"/>
          <w:sz w:val="20"/>
          <w:szCs w:val="20"/>
        </w:rPr>
        <w:t>&gt;</w:t>
      </w:r>
    </w:p>
    <w:p w14:paraId="3992566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order:CC</w:t>
      </w:r>
      <w:r w:rsidRPr="00B556E5">
        <w:rPr>
          <w:rFonts w:ascii="Verdana" w:hAnsi="Verdana"/>
          <w:color w:val="0000FF"/>
          <w:sz w:val="20"/>
          <w:szCs w:val="20"/>
        </w:rPr>
        <w:t>&gt;</w:t>
      </w:r>
      <w:r w:rsidRPr="00B556E5">
        <w:rPr>
          <w:rFonts w:ascii="Verdana" w:hAnsi="Verdana"/>
          <w:b/>
          <w:bCs/>
          <w:color w:val="000000"/>
          <w:sz w:val="20"/>
          <w:szCs w:val="20"/>
        </w:rPr>
        <w:t>9998</w:t>
      </w:r>
      <w:r w:rsidRPr="00B556E5">
        <w:rPr>
          <w:rFonts w:ascii="Verdana" w:hAnsi="Verdana"/>
          <w:color w:val="0000FF"/>
          <w:sz w:val="20"/>
          <w:szCs w:val="20"/>
        </w:rPr>
        <w:t>&lt;/</w:t>
      </w:r>
      <w:r w:rsidRPr="00B556E5">
        <w:rPr>
          <w:rFonts w:ascii="Verdana" w:hAnsi="Verdana"/>
          <w:color w:val="990000"/>
          <w:sz w:val="20"/>
          <w:szCs w:val="20"/>
        </w:rPr>
        <w:t>order:CC</w:t>
      </w:r>
      <w:r w:rsidRPr="00B556E5">
        <w:rPr>
          <w:rFonts w:ascii="Verdana" w:hAnsi="Verdana"/>
          <w:color w:val="0000FF"/>
          <w:sz w:val="20"/>
          <w:szCs w:val="20"/>
        </w:rPr>
        <w:t>&gt;</w:t>
      </w:r>
    </w:p>
    <w:p w14:paraId="3E0A2EDF"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order:STATE</w:t>
      </w:r>
      <w:r w:rsidRPr="00B556E5">
        <w:rPr>
          <w:rFonts w:ascii="Verdana" w:hAnsi="Verdana"/>
          <w:color w:val="0000FF"/>
          <w:sz w:val="20"/>
          <w:szCs w:val="20"/>
        </w:rPr>
        <w:t>&gt;</w:t>
      </w:r>
      <w:r w:rsidRPr="00B556E5">
        <w:rPr>
          <w:rFonts w:ascii="Verdana" w:hAnsi="Verdana"/>
          <w:b/>
          <w:bCs/>
          <w:color w:val="000000"/>
          <w:sz w:val="20"/>
          <w:szCs w:val="20"/>
        </w:rPr>
        <w:t>MS</w:t>
      </w:r>
      <w:r w:rsidRPr="00B556E5">
        <w:rPr>
          <w:rFonts w:ascii="Verdana" w:hAnsi="Verdana"/>
          <w:color w:val="0000FF"/>
          <w:sz w:val="20"/>
          <w:szCs w:val="20"/>
        </w:rPr>
        <w:t>&lt;/</w:t>
      </w:r>
      <w:r w:rsidRPr="00B556E5">
        <w:rPr>
          <w:rFonts w:ascii="Verdana" w:hAnsi="Verdana"/>
          <w:color w:val="990000"/>
          <w:sz w:val="20"/>
          <w:szCs w:val="20"/>
        </w:rPr>
        <w:t>order:STATE</w:t>
      </w:r>
      <w:r w:rsidRPr="00B556E5">
        <w:rPr>
          <w:rFonts w:ascii="Verdana" w:hAnsi="Verdana"/>
          <w:color w:val="0000FF"/>
          <w:sz w:val="20"/>
          <w:szCs w:val="20"/>
        </w:rPr>
        <w:t>&gt;</w:t>
      </w:r>
    </w:p>
    <w:p w14:paraId="27B4FF59"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order:TEST_PROD_INDICATOR</w:t>
      </w:r>
      <w:r w:rsidRPr="00B556E5">
        <w:rPr>
          <w:rFonts w:ascii="Verdana" w:hAnsi="Verdana"/>
          <w:color w:val="0000FF"/>
          <w:sz w:val="20"/>
          <w:szCs w:val="20"/>
        </w:rPr>
        <w:t>&gt;</w:t>
      </w:r>
      <w:r w:rsidRPr="00B556E5">
        <w:rPr>
          <w:rFonts w:ascii="Verdana" w:hAnsi="Verdana"/>
          <w:b/>
          <w:bCs/>
          <w:color w:val="000000"/>
          <w:sz w:val="20"/>
          <w:szCs w:val="20"/>
        </w:rPr>
        <w:t>T</w:t>
      </w:r>
      <w:r w:rsidRPr="00B556E5">
        <w:rPr>
          <w:rFonts w:ascii="Verdana" w:hAnsi="Verdana"/>
          <w:color w:val="0000FF"/>
          <w:sz w:val="20"/>
          <w:szCs w:val="20"/>
        </w:rPr>
        <w:t>&lt;/</w:t>
      </w:r>
      <w:r w:rsidRPr="00B556E5">
        <w:rPr>
          <w:rFonts w:ascii="Verdana" w:hAnsi="Verdana"/>
          <w:color w:val="990000"/>
          <w:sz w:val="20"/>
          <w:szCs w:val="20"/>
        </w:rPr>
        <w:t>order:TEST_PROD_INDICATOR</w:t>
      </w:r>
      <w:r w:rsidRPr="00B556E5">
        <w:rPr>
          <w:rFonts w:ascii="Verdana" w:hAnsi="Verdana"/>
          <w:color w:val="0000FF"/>
          <w:sz w:val="20"/>
          <w:szCs w:val="20"/>
        </w:rPr>
        <w:t>&gt;</w:t>
      </w:r>
    </w:p>
    <w:p w14:paraId="65B4C71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order:DTSENT</w:t>
      </w:r>
      <w:r w:rsidRPr="00B556E5">
        <w:rPr>
          <w:rFonts w:ascii="Verdana" w:hAnsi="Verdana"/>
          <w:color w:val="0000FF"/>
          <w:sz w:val="20"/>
          <w:szCs w:val="20"/>
        </w:rPr>
        <w:t>&gt;</w:t>
      </w:r>
      <w:r w:rsidRPr="00B556E5">
        <w:rPr>
          <w:rFonts w:ascii="Verdana" w:hAnsi="Verdana"/>
          <w:b/>
          <w:bCs/>
          <w:color w:val="000000"/>
          <w:sz w:val="20"/>
          <w:szCs w:val="20"/>
        </w:rPr>
        <w:t>202105210905AM</w:t>
      </w:r>
      <w:r w:rsidRPr="00B556E5">
        <w:rPr>
          <w:rFonts w:ascii="Verdana" w:hAnsi="Verdana"/>
          <w:color w:val="0000FF"/>
          <w:sz w:val="20"/>
          <w:szCs w:val="20"/>
        </w:rPr>
        <w:t>&lt;/</w:t>
      </w:r>
      <w:r w:rsidRPr="00B556E5">
        <w:rPr>
          <w:rFonts w:ascii="Verdana" w:hAnsi="Verdana"/>
          <w:color w:val="990000"/>
          <w:sz w:val="20"/>
          <w:szCs w:val="20"/>
        </w:rPr>
        <w:t>order:DTSENT</w:t>
      </w:r>
      <w:r w:rsidRPr="00B556E5">
        <w:rPr>
          <w:rFonts w:ascii="Verdana" w:hAnsi="Verdana"/>
          <w:color w:val="0000FF"/>
          <w:sz w:val="20"/>
          <w:szCs w:val="20"/>
        </w:rPr>
        <w:t>&gt;</w:t>
      </w:r>
    </w:p>
    <w:p w14:paraId="6347457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order:RVER</w:t>
      </w:r>
      <w:r w:rsidRPr="00B556E5">
        <w:rPr>
          <w:rFonts w:ascii="Verdana" w:hAnsi="Verdana"/>
          <w:color w:val="0000FF"/>
          <w:sz w:val="20"/>
          <w:szCs w:val="20"/>
        </w:rPr>
        <w:t>&gt;</w:t>
      </w:r>
      <w:r w:rsidRPr="00B556E5">
        <w:rPr>
          <w:rFonts w:ascii="Verdana" w:hAnsi="Verdana"/>
          <w:b/>
          <w:bCs/>
          <w:color w:val="000000"/>
          <w:sz w:val="20"/>
          <w:szCs w:val="20"/>
        </w:rPr>
        <w:t>10.11</w:t>
      </w:r>
      <w:r w:rsidRPr="00B556E5">
        <w:rPr>
          <w:rFonts w:ascii="Verdana" w:hAnsi="Verdana"/>
          <w:color w:val="0000FF"/>
          <w:sz w:val="20"/>
          <w:szCs w:val="20"/>
        </w:rPr>
        <w:t>&lt;/</w:t>
      </w:r>
      <w:r w:rsidRPr="00B556E5">
        <w:rPr>
          <w:rFonts w:ascii="Verdana" w:hAnsi="Verdana"/>
          <w:color w:val="990000"/>
          <w:sz w:val="20"/>
          <w:szCs w:val="20"/>
        </w:rPr>
        <w:t>order:RVER</w:t>
      </w:r>
      <w:r w:rsidRPr="00B556E5">
        <w:rPr>
          <w:rFonts w:ascii="Verdana" w:hAnsi="Verdana"/>
          <w:color w:val="0000FF"/>
          <w:sz w:val="20"/>
          <w:szCs w:val="20"/>
        </w:rPr>
        <w:t>&gt;</w:t>
      </w:r>
    </w:p>
    <w:p w14:paraId="40413E0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order:HDR</w:t>
      </w:r>
      <w:r w:rsidRPr="00B556E5">
        <w:rPr>
          <w:rFonts w:ascii="Verdana" w:hAnsi="Verdana"/>
          <w:color w:val="0000FF"/>
          <w:sz w:val="20"/>
          <w:szCs w:val="20"/>
        </w:rPr>
        <w:t>&gt;</w:t>
      </w:r>
    </w:p>
    <w:p w14:paraId="21F54AD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w:t>
      </w:r>
      <w:r w:rsidRPr="00B556E5">
        <w:rPr>
          <w:rFonts w:ascii="Verdana" w:hAnsi="Verdana"/>
          <w:color w:val="0000FF"/>
          <w:sz w:val="20"/>
          <w:szCs w:val="20"/>
        </w:rPr>
        <w:t>&gt;</w:t>
      </w:r>
    </w:p>
    <w:p w14:paraId="5A43F736"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order:LSR_ADMIN</w:t>
      </w:r>
      <w:r w:rsidRPr="00B556E5">
        <w:rPr>
          <w:rFonts w:ascii="Verdana" w:hAnsi="Verdana"/>
          <w:color w:val="0000FF"/>
          <w:sz w:val="20"/>
          <w:szCs w:val="20"/>
        </w:rPr>
        <w:t>&gt;</w:t>
      </w:r>
    </w:p>
    <w:p w14:paraId="7C6FB0C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order:SC</w:t>
      </w:r>
      <w:r w:rsidRPr="00B556E5">
        <w:rPr>
          <w:rFonts w:ascii="Verdana" w:hAnsi="Verdana"/>
          <w:color w:val="0000FF"/>
          <w:sz w:val="20"/>
          <w:szCs w:val="20"/>
        </w:rPr>
        <w:t>&gt;</w:t>
      </w:r>
      <w:r w:rsidRPr="00B556E5">
        <w:rPr>
          <w:rFonts w:ascii="Verdana" w:hAnsi="Verdana"/>
          <w:b/>
          <w:bCs/>
          <w:color w:val="000000"/>
          <w:sz w:val="20"/>
          <w:szCs w:val="20"/>
        </w:rPr>
        <w:t>LCSC</w:t>
      </w:r>
      <w:r w:rsidRPr="00B556E5">
        <w:rPr>
          <w:rFonts w:ascii="Verdana" w:hAnsi="Verdana"/>
          <w:color w:val="0000FF"/>
          <w:sz w:val="20"/>
          <w:szCs w:val="20"/>
        </w:rPr>
        <w:t>&lt;/</w:t>
      </w:r>
      <w:r w:rsidRPr="00B556E5">
        <w:rPr>
          <w:rFonts w:ascii="Verdana" w:hAnsi="Verdana"/>
          <w:color w:val="990000"/>
          <w:sz w:val="20"/>
          <w:szCs w:val="20"/>
        </w:rPr>
        <w:t>order:SC</w:t>
      </w:r>
      <w:r w:rsidRPr="00B556E5">
        <w:rPr>
          <w:rFonts w:ascii="Verdana" w:hAnsi="Verdana"/>
          <w:color w:val="0000FF"/>
          <w:sz w:val="20"/>
          <w:szCs w:val="20"/>
        </w:rPr>
        <w:t>&gt;</w:t>
      </w:r>
    </w:p>
    <w:p w14:paraId="63DE8EA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order:PROJECT</w:t>
      </w:r>
      <w:r w:rsidRPr="00B556E5">
        <w:rPr>
          <w:rFonts w:ascii="Verdana" w:hAnsi="Verdana"/>
          <w:color w:val="0000FF"/>
          <w:sz w:val="20"/>
          <w:szCs w:val="20"/>
        </w:rPr>
        <w:t>&gt;</w:t>
      </w:r>
      <w:r w:rsidRPr="00B556E5">
        <w:rPr>
          <w:rFonts w:ascii="Verdana" w:hAnsi="Verdana"/>
          <w:b/>
          <w:bCs/>
          <w:color w:val="000000"/>
          <w:sz w:val="20"/>
          <w:szCs w:val="20"/>
        </w:rPr>
        <w:t>CAVENOBILL</w:t>
      </w:r>
      <w:r w:rsidRPr="00B556E5">
        <w:rPr>
          <w:rFonts w:ascii="Verdana" w:hAnsi="Verdana"/>
          <w:color w:val="0000FF"/>
          <w:sz w:val="20"/>
          <w:szCs w:val="20"/>
        </w:rPr>
        <w:t>&lt;/</w:t>
      </w:r>
      <w:r w:rsidRPr="00B556E5">
        <w:rPr>
          <w:rFonts w:ascii="Verdana" w:hAnsi="Verdana"/>
          <w:color w:val="990000"/>
          <w:sz w:val="20"/>
          <w:szCs w:val="20"/>
        </w:rPr>
        <w:t>order:PROJECT</w:t>
      </w:r>
      <w:r w:rsidRPr="00B556E5">
        <w:rPr>
          <w:rFonts w:ascii="Verdana" w:hAnsi="Verdana"/>
          <w:color w:val="0000FF"/>
          <w:sz w:val="20"/>
          <w:szCs w:val="20"/>
        </w:rPr>
        <w:t>&gt;</w:t>
      </w:r>
    </w:p>
    <w:p w14:paraId="6C14536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order:REQTYP</w:t>
      </w:r>
      <w:r w:rsidRPr="00B556E5">
        <w:rPr>
          <w:rFonts w:ascii="Verdana" w:hAnsi="Verdana"/>
          <w:color w:val="0000FF"/>
          <w:sz w:val="20"/>
          <w:szCs w:val="20"/>
        </w:rPr>
        <w:t>&gt;</w:t>
      </w:r>
      <w:r w:rsidRPr="00B556E5">
        <w:rPr>
          <w:rFonts w:ascii="Verdana" w:hAnsi="Verdana"/>
          <w:b/>
          <w:bCs/>
          <w:color w:val="000000"/>
          <w:sz w:val="20"/>
          <w:szCs w:val="20"/>
        </w:rPr>
        <w:t>MB</w:t>
      </w:r>
      <w:r w:rsidRPr="00B556E5">
        <w:rPr>
          <w:rFonts w:ascii="Verdana" w:hAnsi="Verdana"/>
          <w:color w:val="0000FF"/>
          <w:sz w:val="20"/>
          <w:szCs w:val="20"/>
        </w:rPr>
        <w:t>&lt;/</w:t>
      </w:r>
      <w:r w:rsidRPr="00B556E5">
        <w:rPr>
          <w:rFonts w:ascii="Verdana" w:hAnsi="Verdana"/>
          <w:color w:val="990000"/>
          <w:sz w:val="20"/>
          <w:szCs w:val="20"/>
        </w:rPr>
        <w:t>order:REQTYP</w:t>
      </w:r>
      <w:r w:rsidRPr="00B556E5">
        <w:rPr>
          <w:rFonts w:ascii="Verdana" w:hAnsi="Verdana"/>
          <w:color w:val="0000FF"/>
          <w:sz w:val="20"/>
          <w:szCs w:val="20"/>
        </w:rPr>
        <w:t>&gt;</w:t>
      </w:r>
    </w:p>
    <w:p w14:paraId="62D02DA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order:ACT</w:t>
      </w:r>
      <w:r w:rsidRPr="00B556E5">
        <w:rPr>
          <w:rFonts w:ascii="Verdana" w:hAnsi="Verdana"/>
          <w:color w:val="0000FF"/>
          <w:sz w:val="20"/>
          <w:szCs w:val="20"/>
        </w:rPr>
        <w:t>&gt;</w:t>
      </w:r>
      <w:r w:rsidRPr="00B556E5">
        <w:rPr>
          <w:rFonts w:ascii="Verdana" w:hAnsi="Verdana"/>
          <w:b/>
          <w:bCs/>
          <w:color w:val="000000"/>
          <w:sz w:val="20"/>
          <w:szCs w:val="20"/>
        </w:rPr>
        <w:t>V</w:t>
      </w:r>
      <w:r w:rsidRPr="00B556E5">
        <w:rPr>
          <w:rFonts w:ascii="Verdana" w:hAnsi="Verdana"/>
          <w:color w:val="0000FF"/>
          <w:sz w:val="20"/>
          <w:szCs w:val="20"/>
        </w:rPr>
        <w:t>&lt;/</w:t>
      </w:r>
      <w:r w:rsidRPr="00B556E5">
        <w:rPr>
          <w:rFonts w:ascii="Verdana" w:hAnsi="Verdana"/>
          <w:color w:val="990000"/>
          <w:sz w:val="20"/>
          <w:szCs w:val="20"/>
        </w:rPr>
        <w:t>order:ACT</w:t>
      </w:r>
      <w:r w:rsidRPr="00B556E5">
        <w:rPr>
          <w:rFonts w:ascii="Verdana" w:hAnsi="Verdana"/>
          <w:color w:val="0000FF"/>
          <w:sz w:val="20"/>
          <w:szCs w:val="20"/>
        </w:rPr>
        <w:t>&gt;</w:t>
      </w:r>
    </w:p>
    <w:p w14:paraId="6773F8C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order:MI</w:t>
      </w:r>
      <w:r w:rsidRPr="00B556E5">
        <w:rPr>
          <w:rFonts w:ascii="Verdana" w:hAnsi="Verdana"/>
          <w:color w:val="0000FF"/>
          <w:sz w:val="20"/>
          <w:szCs w:val="20"/>
        </w:rPr>
        <w:t>&gt;</w:t>
      </w:r>
      <w:r w:rsidRPr="00B556E5">
        <w:rPr>
          <w:rFonts w:ascii="Verdana" w:hAnsi="Verdana"/>
          <w:b/>
          <w:bCs/>
          <w:color w:val="000000"/>
          <w:sz w:val="20"/>
          <w:szCs w:val="20"/>
        </w:rPr>
        <w:t>C</w:t>
      </w:r>
      <w:r w:rsidRPr="00B556E5">
        <w:rPr>
          <w:rFonts w:ascii="Verdana" w:hAnsi="Verdana"/>
          <w:color w:val="0000FF"/>
          <w:sz w:val="20"/>
          <w:szCs w:val="20"/>
        </w:rPr>
        <w:t>&lt;/</w:t>
      </w:r>
      <w:r w:rsidRPr="00B556E5">
        <w:rPr>
          <w:rFonts w:ascii="Verdana" w:hAnsi="Verdana"/>
          <w:color w:val="990000"/>
          <w:sz w:val="20"/>
          <w:szCs w:val="20"/>
        </w:rPr>
        <w:t>order:MI</w:t>
      </w:r>
      <w:r w:rsidRPr="00B556E5">
        <w:rPr>
          <w:rFonts w:ascii="Verdana" w:hAnsi="Verdana"/>
          <w:color w:val="0000FF"/>
          <w:sz w:val="20"/>
          <w:szCs w:val="20"/>
        </w:rPr>
        <w:t>&gt;</w:t>
      </w:r>
    </w:p>
    <w:p w14:paraId="671B71A2"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order:AUTHORIZATION</w:t>
      </w:r>
      <w:r w:rsidRPr="00B556E5">
        <w:rPr>
          <w:rFonts w:ascii="Verdana" w:hAnsi="Verdana"/>
          <w:color w:val="0000FF"/>
          <w:sz w:val="20"/>
          <w:szCs w:val="20"/>
        </w:rPr>
        <w:t>&gt;</w:t>
      </w:r>
    </w:p>
    <w:p w14:paraId="22E34C6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order:TOS</w:t>
      </w:r>
      <w:r w:rsidRPr="00B556E5">
        <w:rPr>
          <w:rFonts w:ascii="Verdana" w:hAnsi="Verdana"/>
          <w:color w:val="0000FF"/>
          <w:sz w:val="20"/>
          <w:szCs w:val="20"/>
        </w:rPr>
        <w:t>&gt;</w:t>
      </w:r>
      <w:r w:rsidRPr="00B556E5">
        <w:rPr>
          <w:rFonts w:ascii="Verdana" w:hAnsi="Verdana"/>
          <w:b/>
          <w:bCs/>
          <w:color w:val="000000"/>
          <w:sz w:val="20"/>
          <w:szCs w:val="20"/>
        </w:rPr>
        <w:t>2BM-</w:t>
      </w:r>
      <w:r w:rsidRPr="00B556E5">
        <w:rPr>
          <w:rFonts w:ascii="Verdana" w:hAnsi="Verdana"/>
          <w:color w:val="0000FF"/>
          <w:sz w:val="20"/>
          <w:szCs w:val="20"/>
        </w:rPr>
        <w:t>&lt;/</w:t>
      </w:r>
      <w:r w:rsidRPr="00B556E5">
        <w:rPr>
          <w:rFonts w:ascii="Verdana" w:hAnsi="Verdana"/>
          <w:color w:val="990000"/>
          <w:sz w:val="20"/>
          <w:szCs w:val="20"/>
        </w:rPr>
        <w:t>order:TOS</w:t>
      </w:r>
      <w:r w:rsidRPr="00B556E5">
        <w:rPr>
          <w:rFonts w:ascii="Verdana" w:hAnsi="Verdana"/>
          <w:color w:val="0000FF"/>
          <w:sz w:val="20"/>
          <w:szCs w:val="20"/>
        </w:rPr>
        <w:t>&gt;</w:t>
      </w:r>
    </w:p>
    <w:p w14:paraId="04F73BF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order:DDD</w:t>
      </w:r>
      <w:r w:rsidRPr="00B556E5">
        <w:rPr>
          <w:rFonts w:ascii="Verdana" w:hAnsi="Verdana"/>
          <w:color w:val="0000FF"/>
          <w:sz w:val="20"/>
          <w:szCs w:val="20"/>
        </w:rPr>
        <w:t>&gt;</w:t>
      </w:r>
      <w:r w:rsidRPr="00B556E5">
        <w:rPr>
          <w:rFonts w:ascii="Verdana" w:hAnsi="Verdana"/>
          <w:b/>
          <w:bCs/>
          <w:color w:val="000000"/>
          <w:sz w:val="20"/>
          <w:szCs w:val="20"/>
        </w:rPr>
        <w:t>20211227</w:t>
      </w:r>
      <w:r w:rsidRPr="00B556E5">
        <w:rPr>
          <w:rFonts w:ascii="Verdana" w:hAnsi="Verdana"/>
          <w:color w:val="0000FF"/>
          <w:sz w:val="20"/>
          <w:szCs w:val="20"/>
        </w:rPr>
        <w:t>&lt;/</w:t>
      </w:r>
      <w:r w:rsidRPr="00B556E5">
        <w:rPr>
          <w:rFonts w:ascii="Verdana" w:hAnsi="Verdana"/>
          <w:color w:val="990000"/>
          <w:sz w:val="20"/>
          <w:szCs w:val="20"/>
        </w:rPr>
        <w:t>order:DDD</w:t>
      </w:r>
      <w:r w:rsidRPr="00B556E5">
        <w:rPr>
          <w:rFonts w:ascii="Verdana" w:hAnsi="Verdana"/>
          <w:color w:val="0000FF"/>
          <w:sz w:val="20"/>
          <w:szCs w:val="20"/>
        </w:rPr>
        <w:t>&gt;</w:t>
      </w:r>
    </w:p>
    <w:p w14:paraId="1BC3B10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order:DDDO</w:t>
      </w:r>
      <w:r w:rsidRPr="00B556E5">
        <w:rPr>
          <w:rFonts w:ascii="Verdana" w:hAnsi="Verdana"/>
          <w:color w:val="0000FF"/>
          <w:sz w:val="20"/>
          <w:szCs w:val="20"/>
        </w:rPr>
        <w:t>&gt;</w:t>
      </w:r>
      <w:r w:rsidRPr="00B556E5">
        <w:rPr>
          <w:rFonts w:ascii="Verdana" w:hAnsi="Verdana"/>
          <w:b/>
          <w:bCs/>
          <w:color w:val="000000"/>
          <w:sz w:val="20"/>
          <w:szCs w:val="20"/>
        </w:rPr>
        <w:t>20211226</w:t>
      </w:r>
      <w:r w:rsidRPr="00B556E5">
        <w:rPr>
          <w:rFonts w:ascii="Verdana" w:hAnsi="Verdana"/>
          <w:color w:val="0000FF"/>
          <w:sz w:val="20"/>
          <w:szCs w:val="20"/>
        </w:rPr>
        <w:t>&lt;/</w:t>
      </w:r>
      <w:r w:rsidRPr="00B556E5">
        <w:rPr>
          <w:rFonts w:ascii="Verdana" w:hAnsi="Verdana"/>
          <w:color w:val="990000"/>
          <w:sz w:val="20"/>
          <w:szCs w:val="20"/>
        </w:rPr>
        <w:t>order:DDDO</w:t>
      </w:r>
      <w:r w:rsidRPr="00B556E5">
        <w:rPr>
          <w:rFonts w:ascii="Verdana" w:hAnsi="Verdana"/>
          <w:color w:val="0000FF"/>
          <w:sz w:val="20"/>
          <w:szCs w:val="20"/>
        </w:rPr>
        <w:t>&gt;</w:t>
      </w:r>
    </w:p>
    <w:p w14:paraId="3D6ADB3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order:PORTTYP</w:t>
      </w:r>
      <w:r w:rsidRPr="00B556E5">
        <w:rPr>
          <w:rFonts w:ascii="Verdana" w:hAnsi="Verdana"/>
          <w:color w:val="0000FF"/>
          <w:sz w:val="20"/>
          <w:szCs w:val="20"/>
        </w:rPr>
        <w:t>&gt;</w:t>
      </w:r>
      <w:r w:rsidRPr="00B556E5">
        <w:rPr>
          <w:rFonts w:ascii="Verdana" w:hAnsi="Verdana"/>
          <w:b/>
          <w:bCs/>
          <w:color w:val="000000"/>
          <w:sz w:val="20"/>
          <w:szCs w:val="20"/>
        </w:rPr>
        <w:t>L</w:t>
      </w:r>
      <w:r w:rsidRPr="00B556E5">
        <w:rPr>
          <w:rFonts w:ascii="Verdana" w:hAnsi="Verdana"/>
          <w:color w:val="0000FF"/>
          <w:sz w:val="20"/>
          <w:szCs w:val="20"/>
        </w:rPr>
        <w:t>&lt;/</w:t>
      </w:r>
      <w:r w:rsidRPr="00B556E5">
        <w:rPr>
          <w:rFonts w:ascii="Verdana" w:hAnsi="Verdana"/>
          <w:color w:val="990000"/>
          <w:sz w:val="20"/>
          <w:szCs w:val="20"/>
        </w:rPr>
        <w:t>order:PORTTYP</w:t>
      </w:r>
      <w:r w:rsidRPr="00B556E5">
        <w:rPr>
          <w:rFonts w:ascii="Verdana" w:hAnsi="Verdana"/>
          <w:color w:val="0000FF"/>
          <w:sz w:val="20"/>
          <w:szCs w:val="20"/>
        </w:rPr>
        <w:t>&gt;</w:t>
      </w:r>
    </w:p>
    <w:p w14:paraId="4767C07D"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order:AUTHORIZATION</w:t>
      </w:r>
      <w:r w:rsidRPr="00B556E5">
        <w:rPr>
          <w:rFonts w:ascii="Verdana" w:hAnsi="Verdana"/>
          <w:color w:val="0000FF"/>
          <w:sz w:val="20"/>
          <w:szCs w:val="20"/>
        </w:rPr>
        <w:t>&gt;</w:t>
      </w:r>
    </w:p>
    <w:p w14:paraId="7250658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order:LSR_ADMIN</w:t>
      </w:r>
      <w:r w:rsidRPr="00B556E5">
        <w:rPr>
          <w:rFonts w:ascii="Verdana" w:hAnsi="Verdana"/>
          <w:color w:val="0000FF"/>
          <w:sz w:val="20"/>
          <w:szCs w:val="20"/>
        </w:rPr>
        <w:t>&gt;</w:t>
      </w:r>
    </w:p>
    <w:p w14:paraId="11530DDC"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order:LSR_BILL</w:t>
      </w:r>
      <w:r w:rsidRPr="00B556E5">
        <w:rPr>
          <w:rFonts w:ascii="Verdana" w:hAnsi="Verdana"/>
          <w:color w:val="0000FF"/>
          <w:sz w:val="20"/>
          <w:szCs w:val="20"/>
        </w:rPr>
        <w:t>&gt;</w:t>
      </w:r>
    </w:p>
    <w:p w14:paraId="3A477E79"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order:BAN1</w:t>
      </w:r>
      <w:r w:rsidRPr="00B556E5">
        <w:rPr>
          <w:rFonts w:ascii="Verdana" w:hAnsi="Verdana"/>
          <w:color w:val="0000FF"/>
          <w:sz w:val="20"/>
          <w:szCs w:val="20"/>
        </w:rPr>
        <w:t>&gt;</w:t>
      </w:r>
      <w:r w:rsidRPr="00B556E5">
        <w:rPr>
          <w:rFonts w:ascii="Verdana" w:hAnsi="Verdana"/>
          <w:b/>
          <w:bCs/>
          <w:color w:val="000000"/>
          <w:sz w:val="20"/>
          <w:szCs w:val="20"/>
        </w:rPr>
        <w:t>601Q988280280</w:t>
      </w:r>
      <w:r w:rsidRPr="00B556E5">
        <w:rPr>
          <w:rFonts w:ascii="Verdana" w:hAnsi="Verdana"/>
          <w:color w:val="0000FF"/>
          <w:sz w:val="20"/>
          <w:szCs w:val="20"/>
        </w:rPr>
        <w:t>&lt;/</w:t>
      </w:r>
      <w:r w:rsidRPr="00B556E5">
        <w:rPr>
          <w:rFonts w:ascii="Verdana" w:hAnsi="Verdana"/>
          <w:color w:val="990000"/>
          <w:sz w:val="20"/>
          <w:szCs w:val="20"/>
        </w:rPr>
        <w:t>order:BAN1</w:t>
      </w:r>
      <w:r w:rsidRPr="00B556E5">
        <w:rPr>
          <w:rFonts w:ascii="Verdana" w:hAnsi="Verdana"/>
          <w:color w:val="0000FF"/>
          <w:sz w:val="20"/>
          <w:szCs w:val="20"/>
        </w:rPr>
        <w:t>&gt;</w:t>
      </w:r>
    </w:p>
    <w:p w14:paraId="63CBC1B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order:LSR_BILL</w:t>
      </w:r>
      <w:r w:rsidRPr="00B556E5">
        <w:rPr>
          <w:rFonts w:ascii="Verdana" w:hAnsi="Verdana"/>
          <w:color w:val="0000FF"/>
          <w:sz w:val="20"/>
          <w:szCs w:val="20"/>
        </w:rPr>
        <w:t>&gt;</w:t>
      </w:r>
    </w:p>
    <w:p w14:paraId="1AD3A0EA"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order:CONTACT</w:t>
      </w:r>
      <w:r w:rsidRPr="00B556E5">
        <w:rPr>
          <w:rFonts w:ascii="Verdana" w:hAnsi="Verdana"/>
          <w:color w:val="0000FF"/>
          <w:sz w:val="20"/>
          <w:szCs w:val="20"/>
        </w:rPr>
        <w:t>&gt;</w:t>
      </w:r>
    </w:p>
    <w:p w14:paraId="43D0E82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w:t>
      </w:r>
      <w:r w:rsidRPr="00B556E5">
        <w:rPr>
          <w:rFonts w:ascii="Verdana" w:hAnsi="Verdana"/>
          <w:color w:val="0000FF"/>
          <w:sz w:val="20"/>
          <w:szCs w:val="20"/>
        </w:rPr>
        <w:t>&gt;</w:t>
      </w:r>
      <w:r w:rsidRPr="00B556E5">
        <w:rPr>
          <w:rFonts w:ascii="Verdana" w:hAnsi="Verdana"/>
          <w:b/>
          <w:bCs/>
          <w:color w:val="000000"/>
          <w:sz w:val="20"/>
          <w:szCs w:val="20"/>
        </w:rPr>
        <w:t>BOJANGLES</w:t>
      </w:r>
      <w:r w:rsidRPr="00B556E5">
        <w:rPr>
          <w:rFonts w:ascii="Verdana" w:hAnsi="Verdana"/>
          <w:color w:val="0000FF"/>
          <w:sz w:val="20"/>
          <w:szCs w:val="20"/>
        </w:rPr>
        <w:t>&lt;/</w:t>
      </w:r>
      <w:r w:rsidRPr="00B556E5">
        <w:rPr>
          <w:rFonts w:ascii="Verdana" w:hAnsi="Verdana"/>
          <w:color w:val="990000"/>
          <w:sz w:val="20"/>
          <w:szCs w:val="20"/>
        </w:rPr>
        <w:t>order:INIT</w:t>
      </w:r>
      <w:r w:rsidRPr="00B556E5">
        <w:rPr>
          <w:rFonts w:ascii="Verdana" w:hAnsi="Verdana"/>
          <w:color w:val="0000FF"/>
          <w:sz w:val="20"/>
          <w:szCs w:val="20"/>
        </w:rPr>
        <w:t>&gt;</w:t>
      </w:r>
    </w:p>
    <w:p w14:paraId="4067146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order:INIT_TEL_NO</w:t>
      </w:r>
      <w:r w:rsidRPr="00B556E5">
        <w:rPr>
          <w:rFonts w:ascii="Verdana" w:hAnsi="Verdana"/>
          <w:color w:val="0000FF"/>
          <w:sz w:val="20"/>
          <w:szCs w:val="20"/>
        </w:rPr>
        <w:t>&gt;</w:t>
      </w:r>
      <w:r w:rsidRPr="00B556E5">
        <w:rPr>
          <w:rFonts w:ascii="Verdana" w:hAnsi="Verdana"/>
          <w:b/>
          <w:bCs/>
          <w:color w:val="000000"/>
          <w:sz w:val="20"/>
          <w:szCs w:val="20"/>
        </w:rPr>
        <w:t>8884448888</w:t>
      </w:r>
      <w:r w:rsidRPr="00B556E5">
        <w:rPr>
          <w:rFonts w:ascii="Verdana" w:hAnsi="Verdana"/>
          <w:color w:val="0000FF"/>
          <w:sz w:val="20"/>
          <w:szCs w:val="20"/>
        </w:rPr>
        <w:t>&lt;/</w:t>
      </w:r>
      <w:r w:rsidRPr="00B556E5">
        <w:rPr>
          <w:rFonts w:ascii="Verdana" w:hAnsi="Verdana"/>
          <w:color w:val="990000"/>
          <w:sz w:val="20"/>
          <w:szCs w:val="20"/>
        </w:rPr>
        <w:t>order:INIT_TEL_NO</w:t>
      </w:r>
      <w:r w:rsidRPr="00B556E5">
        <w:rPr>
          <w:rFonts w:ascii="Verdana" w:hAnsi="Verdana"/>
          <w:color w:val="0000FF"/>
          <w:sz w:val="20"/>
          <w:szCs w:val="20"/>
        </w:rPr>
        <w:t>&gt;</w:t>
      </w:r>
    </w:p>
    <w:p w14:paraId="4D85C2E0"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order:INIT_FAX_NO</w:t>
      </w:r>
      <w:r w:rsidRPr="00B556E5">
        <w:rPr>
          <w:rFonts w:ascii="Verdana" w:hAnsi="Verdana"/>
          <w:color w:val="0000FF"/>
          <w:sz w:val="20"/>
          <w:szCs w:val="20"/>
        </w:rPr>
        <w:t>&gt;</w:t>
      </w:r>
      <w:r w:rsidRPr="00B556E5">
        <w:rPr>
          <w:rFonts w:ascii="Verdana" w:hAnsi="Verdana"/>
          <w:b/>
          <w:bCs/>
          <w:color w:val="000000"/>
          <w:sz w:val="20"/>
          <w:szCs w:val="20"/>
        </w:rPr>
        <w:t>4448884444</w:t>
      </w:r>
      <w:r w:rsidRPr="00B556E5">
        <w:rPr>
          <w:rFonts w:ascii="Verdana" w:hAnsi="Verdana"/>
          <w:color w:val="0000FF"/>
          <w:sz w:val="20"/>
          <w:szCs w:val="20"/>
        </w:rPr>
        <w:t>&lt;/</w:t>
      </w:r>
      <w:r w:rsidRPr="00B556E5">
        <w:rPr>
          <w:rFonts w:ascii="Verdana" w:hAnsi="Verdana"/>
          <w:color w:val="990000"/>
          <w:sz w:val="20"/>
          <w:szCs w:val="20"/>
        </w:rPr>
        <w:t>order:INIT_FAX_NO</w:t>
      </w:r>
      <w:r w:rsidRPr="00B556E5">
        <w:rPr>
          <w:rFonts w:ascii="Verdana" w:hAnsi="Verdana"/>
          <w:color w:val="0000FF"/>
          <w:sz w:val="20"/>
          <w:szCs w:val="20"/>
        </w:rPr>
        <w:t>&gt;</w:t>
      </w:r>
    </w:p>
    <w:p w14:paraId="1F91EBF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order:IMPCON</w:t>
      </w:r>
      <w:r w:rsidRPr="00B556E5">
        <w:rPr>
          <w:rFonts w:ascii="Verdana" w:hAnsi="Verdana"/>
          <w:color w:val="0000FF"/>
          <w:sz w:val="20"/>
          <w:szCs w:val="20"/>
        </w:rPr>
        <w:t>&gt;</w:t>
      </w:r>
      <w:r w:rsidRPr="00B556E5">
        <w:rPr>
          <w:rFonts w:ascii="Verdana" w:hAnsi="Verdana"/>
          <w:b/>
          <w:bCs/>
          <w:color w:val="000000"/>
          <w:sz w:val="20"/>
          <w:szCs w:val="20"/>
        </w:rPr>
        <w:t>Popeye Sailor</w:t>
      </w:r>
      <w:r w:rsidRPr="00B556E5">
        <w:rPr>
          <w:rFonts w:ascii="Verdana" w:hAnsi="Verdana"/>
          <w:color w:val="0000FF"/>
          <w:sz w:val="20"/>
          <w:szCs w:val="20"/>
        </w:rPr>
        <w:t>&lt;/</w:t>
      </w:r>
      <w:r w:rsidRPr="00B556E5">
        <w:rPr>
          <w:rFonts w:ascii="Verdana" w:hAnsi="Verdana"/>
          <w:color w:val="990000"/>
          <w:sz w:val="20"/>
          <w:szCs w:val="20"/>
        </w:rPr>
        <w:t>order:IMPCON</w:t>
      </w:r>
      <w:r w:rsidRPr="00B556E5">
        <w:rPr>
          <w:rFonts w:ascii="Verdana" w:hAnsi="Verdana"/>
          <w:color w:val="0000FF"/>
          <w:sz w:val="20"/>
          <w:szCs w:val="20"/>
        </w:rPr>
        <w:t>&gt;</w:t>
      </w:r>
    </w:p>
    <w:p w14:paraId="3C15F50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order:IMPCON_TEL_NO</w:t>
      </w:r>
      <w:r w:rsidRPr="00B556E5">
        <w:rPr>
          <w:rFonts w:ascii="Verdana" w:hAnsi="Verdana"/>
          <w:color w:val="0000FF"/>
          <w:sz w:val="20"/>
          <w:szCs w:val="20"/>
        </w:rPr>
        <w:t>&gt;</w:t>
      </w:r>
      <w:r w:rsidRPr="00B556E5">
        <w:rPr>
          <w:rFonts w:ascii="Verdana" w:hAnsi="Verdana"/>
          <w:b/>
          <w:bCs/>
          <w:color w:val="000000"/>
          <w:sz w:val="20"/>
          <w:szCs w:val="20"/>
        </w:rPr>
        <w:t>6012225555</w:t>
      </w:r>
      <w:r w:rsidRPr="00B556E5">
        <w:rPr>
          <w:rFonts w:ascii="Verdana" w:hAnsi="Verdana"/>
          <w:color w:val="0000FF"/>
          <w:sz w:val="20"/>
          <w:szCs w:val="20"/>
        </w:rPr>
        <w:t>&lt;/</w:t>
      </w:r>
      <w:r w:rsidRPr="00B556E5">
        <w:rPr>
          <w:rFonts w:ascii="Verdana" w:hAnsi="Verdana"/>
          <w:color w:val="990000"/>
          <w:sz w:val="20"/>
          <w:szCs w:val="20"/>
        </w:rPr>
        <w:t>order:IMPCON_TEL_NO</w:t>
      </w:r>
      <w:r w:rsidRPr="00B556E5">
        <w:rPr>
          <w:rFonts w:ascii="Verdana" w:hAnsi="Verdana"/>
          <w:color w:val="0000FF"/>
          <w:sz w:val="20"/>
          <w:szCs w:val="20"/>
        </w:rPr>
        <w:t>&gt;</w:t>
      </w:r>
    </w:p>
    <w:p w14:paraId="31655A3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order:CONTACT</w:t>
      </w:r>
      <w:r w:rsidRPr="00B556E5">
        <w:rPr>
          <w:rFonts w:ascii="Verdana" w:hAnsi="Verdana"/>
          <w:color w:val="0000FF"/>
          <w:sz w:val="20"/>
          <w:szCs w:val="20"/>
        </w:rPr>
        <w:t>&gt;</w:t>
      </w:r>
    </w:p>
    <w:p w14:paraId="1842DFE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order:REMARKS_INFO</w:t>
      </w:r>
      <w:r w:rsidRPr="00B556E5">
        <w:rPr>
          <w:rFonts w:ascii="Verdana" w:hAnsi="Verdana"/>
          <w:color w:val="0000FF"/>
          <w:sz w:val="20"/>
          <w:szCs w:val="20"/>
        </w:rPr>
        <w:t>&gt;</w:t>
      </w:r>
    </w:p>
    <w:p w14:paraId="589548CF"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order:REMARKS</w:t>
      </w:r>
      <w:r w:rsidRPr="00B556E5">
        <w:rPr>
          <w:rFonts w:ascii="Verdana" w:hAnsi="Verdana"/>
          <w:color w:val="0000FF"/>
          <w:sz w:val="20"/>
          <w:szCs w:val="20"/>
        </w:rPr>
        <w:t>&gt;</w:t>
      </w:r>
      <w:r w:rsidRPr="00B556E5">
        <w:rPr>
          <w:rFonts w:ascii="Verdana" w:hAnsi="Verdana"/>
          <w:b/>
          <w:bCs/>
          <w:color w:val="000000"/>
          <w:sz w:val="20"/>
          <w:szCs w:val="20"/>
        </w:rPr>
        <w:t>SECFT TEST ORDER - DO NOT PROCESS</w:t>
      </w:r>
      <w:r w:rsidRPr="00B556E5">
        <w:rPr>
          <w:rFonts w:ascii="Verdana" w:hAnsi="Verdana"/>
          <w:color w:val="0000FF"/>
          <w:sz w:val="20"/>
          <w:szCs w:val="20"/>
        </w:rPr>
        <w:t>&lt;/</w:t>
      </w:r>
      <w:r w:rsidRPr="00B556E5">
        <w:rPr>
          <w:rFonts w:ascii="Verdana" w:hAnsi="Verdana"/>
          <w:color w:val="990000"/>
          <w:sz w:val="20"/>
          <w:szCs w:val="20"/>
        </w:rPr>
        <w:t>order:REMARKS</w:t>
      </w:r>
      <w:r w:rsidRPr="00B556E5">
        <w:rPr>
          <w:rFonts w:ascii="Verdana" w:hAnsi="Verdana"/>
          <w:color w:val="0000FF"/>
          <w:sz w:val="20"/>
          <w:szCs w:val="20"/>
        </w:rPr>
        <w:t>&gt;</w:t>
      </w:r>
    </w:p>
    <w:p w14:paraId="72171280"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order:REMARKS_INFO</w:t>
      </w:r>
      <w:r w:rsidRPr="00B556E5">
        <w:rPr>
          <w:rFonts w:ascii="Verdana" w:hAnsi="Verdana"/>
          <w:color w:val="0000FF"/>
          <w:sz w:val="20"/>
          <w:szCs w:val="20"/>
        </w:rPr>
        <w:t>&gt;</w:t>
      </w:r>
    </w:p>
    <w:p w14:paraId="7A2DA88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w:t>
      </w:r>
      <w:r w:rsidRPr="00B556E5">
        <w:rPr>
          <w:rFonts w:ascii="Verdana" w:hAnsi="Verdana"/>
          <w:color w:val="0000FF"/>
          <w:sz w:val="20"/>
          <w:szCs w:val="20"/>
        </w:rPr>
        <w:t>&gt;</w:t>
      </w:r>
    </w:p>
    <w:p w14:paraId="44A6BF12"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order:EU</w:t>
      </w:r>
      <w:r w:rsidRPr="00B556E5">
        <w:rPr>
          <w:rFonts w:ascii="Verdana" w:hAnsi="Verdana"/>
          <w:color w:val="0000FF"/>
          <w:sz w:val="20"/>
          <w:szCs w:val="20"/>
        </w:rPr>
        <w:t>&gt;</w:t>
      </w:r>
    </w:p>
    <w:p w14:paraId="4BFCFDC4"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order:EU_BILL</w:t>
      </w:r>
      <w:r w:rsidRPr="00B556E5">
        <w:rPr>
          <w:rFonts w:ascii="Verdana" w:hAnsi="Verdana"/>
          <w:color w:val="0000FF"/>
          <w:sz w:val="20"/>
          <w:szCs w:val="20"/>
        </w:rPr>
        <w:t>&gt;</w:t>
      </w:r>
    </w:p>
    <w:p w14:paraId="43A0151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order:EATN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order:EATN</w:t>
      </w:r>
      <w:r w:rsidRPr="00B556E5">
        <w:rPr>
          <w:rFonts w:ascii="Verdana" w:hAnsi="Verdana"/>
          <w:color w:val="0000FF"/>
          <w:sz w:val="20"/>
          <w:szCs w:val="20"/>
        </w:rPr>
        <w:t>&gt;</w:t>
      </w:r>
    </w:p>
    <w:p w14:paraId="6F55880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order:EU_BILL</w:t>
      </w:r>
      <w:r w:rsidRPr="00B556E5">
        <w:rPr>
          <w:rFonts w:ascii="Verdana" w:hAnsi="Verdana"/>
          <w:color w:val="0000FF"/>
          <w:sz w:val="20"/>
          <w:szCs w:val="20"/>
        </w:rPr>
        <w:t>&gt;</w:t>
      </w:r>
    </w:p>
    <w:p w14:paraId="3F50D76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order:LOC_ACCESS</w:t>
      </w:r>
      <w:r w:rsidRPr="00B556E5">
        <w:rPr>
          <w:rFonts w:ascii="Verdana" w:hAnsi="Verdana"/>
          <w:color w:val="0000FF"/>
          <w:sz w:val="20"/>
          <w:szCs w:val="20"/>
        </w:rPr>
        <w:t>&gt;</w:t>
      </w:r>
    </w:p>
    <w:p w14:paraId="1B654AB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order:LOC_ACCESS_HEADER_INFO</w:t>
      </w:r>
      <w:r w:rsidRPr="00B556E5">
        <w:rPr>
          <w:rFonts w:ascii="Verdana" w:hAnsi="Verdana"/>
          <w:color w:val="0000FF"/>
          <w:sz w:val="20"/>
          <w:szCs w:val="20"/>
        </w:rPr>
        <w:t>&gt;</w:t>
      </w:r>
    </w:p>
    <w:p w14:paraId="17F0FBD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order:NAME</w:t>
      </w:r>
      <w:r w:rsidRPr="00B556E5">
        <w:rPr>
          <w:rFonts w:ascii="Verdana" w:hAnsi="Verdana"/>
          <w:color w:val="0000FF"/>
          <w:sz w:val="20"/>
          <w:szCs w:val="20"/>
        </w:rPr>
        <w:t>&gt;</w:t>
      </w:r>
      <w:r w:rsidRPr="00B556E5">
        <w:rPr>
          <w:rFonts w:ascii="Verdana" w:hAnsi="Verdana"/>
          <w:b/>
          <w:bCs/>
          <w:color w:val="000000"/>
          <w:sz w:val="20"/>
          <w:szCs w:val="20"/>
        </w:rPr>
        <w:t>Windy Hurricane</w:t>
      </w:r>
      <w:r w:rsidRPr="00B556E5">
        <w:rPr>
          <w:rFonts w:ascii="Verdana" w:hAnsi="Verdana"/>
          <w:color w:val="0000FF"/>
          <w:sz w:val="20"/>
          <w:szCs w:val="20"/>
        </w:rPr>
        <w:t>&lt;/</w:t>
      </w:r>
      <w:r w:rsidRPr="00B556E5">
        <w:rPr>
          <w:rFonts w:ascii="Verdana" w:hAnsi="Verdana"/>
          <w:color w:val="990000"/>
          <w:sz w:val="20"/>
          <w:szCs w:val="20"/>
        </w:rPr>
        <w:t>order:NAME</w:t>
      </w:r>
      <w:r w:rsidRPr="00B556E5">
        <w:rPr>
          <w:rFonts w:ascii="Verdana" w:hAnsi="Verdana"/>
          <w:color w:val="0000FF"/>
          <w:sz w:val="20"/>
          <w:szCs w:val="20"/>
        </w:rPr>
        <w:t>&gt;</w:t>
      </w:r>
    </w:p>
    <w:p w14:paraId="12FA566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order:LOC_ACCESS_INFO</w:t>
      </w:r>
      <w:r w:rsidRPr="00B556E5">
        <w:rPr>
          <w:rFonts w:ascii="Verdana" w:hAnsi="Verdana"/>
          <w:color w:val="0000FF"/>
          <w:sz w:val="20"/>
          <w:szCs w:val="20"/>
        </w:rPr>
        <w:t>&gt;</w:t>
      </w:r>
    </w:p>
    <w:p w14:paraId="28D0709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order:ELT</w:t>
      </w:r>
      <w:r w:rsidRPr="00B556E5">
        <w:rPr>
          <w:rFonts w:ascii="Verdana" w:hAnsi="Verdana"/>
          <w:color w:val="0000FF"/>
          <w:sz w:val="20"/>
          <w:szCs w:val="20"/>
        </w:rPr>
        <w:t>&gt;</w:t>
      </w:r>
      <w:r w:rsidRPr="00B556E5">
        <w:rPr>
          <w:rFonts w:ascii="Verdana" w:hAnsi="Verdana"/>
          <w:b/>
          <w:bCs/>
          <w:color w:val="000000"/>
          <w:sz w:val="20"/>
          <w:szCs w:val="20"/>
        </w:rPr>
        <w:t>C</w:t>
      </w:r>
      <w:r w:rsidRPr="00B556E5">
        <w:rPr>
          <w:rFonts w:ascii="Verdana" w:hAnsi="Verdana"/>
          <w:color w:val="0000FF"/>
          <w:sz w:val="20"/>
          <w:szCs w:val="20"/>
        </w:rPr>
        <w:t>&lt;/</w:t>
      </w:r>
      <w:r w:rsidRPr="00B556E5">
        <w:rPr>
          <w:rFonts w:ascii="Verdana" w:hAnsi="Verdana"/>
          <w:color w:val="990000"/>
          <w:sz w:val="20"/>
          <w:szCs w:val="20"/>
        </w:rPr>
        <w:t>order:ELT</w:t>
      </w:r>
      <w:r w:rsidRPr="00B556E5">
        <w:rPr>
          <w:rFonts w:ascii="Verdana" w:hAnsi="Verdana"/>
          <w:color w:val="0000FF"/>
          <w:sz w:val="20"/>
          <w:szCs w:val="20"/>
        </w:rPr>
        <w:t>&gt;</w:t>
      </w:r>
    </w:p>
    <w:p w14:paraId="5F7C819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order:LOC_ACCESS_INFO</w:t>
      </w:r>
      <w:r w:rsidRPr="00B556E5">
        <w:rPr>
          <w:rFonts w:ascii="Verdana" w:hAnsi="Verdana"/>
          <w:color w:val="0000FF"/>
          <w:sz w:val="20"/>
          <w:szCs w:val="20"/>
        </w:rPr>
        <w:t>&gt;</w:t>
      </w:r>
    </w:p>
    <w:p w14:paraId="46852A5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order:LOC_ACCESS_HEADER_INFO</w:t>
      </w:r>
      <w:r w:rsidRPr="00B556E5">
        <w:rPr>
          <w:rFonts w:ascii="Verdana" w:hAnsi="Verdana"/>
          <w:color w:val="0000FF"/>
          <w:sz w:val="20"/>
          <w:szCs w:val="20"/>
        </w:rPr>
        <w:t>&gt;</w:t>
      </w:r>
    </w:p>
    <w:p w14:paraId="7DB54DC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w:t>
      </w:r>
      <w:r w:rsidRPr="00B556E5">
        <w:rPr>
          <w:rFonts w:ascii="Verdana" w:hAnsi="Verdana"/>
          <w:color w:val="0000FF"/>
          <w:sz w:val="20"/>
          <w:szCs w:val="20"/>
        </w:rPr>
        <w:t>&gt;</w:t>
      </w:r>
    </w:p>
    <w:p w14:paraId="2F768C49"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order:EU</w:t>
      </w:r>
      <w:r w:rsidRPr="00B556E5">
        <w:rPr>
          <w:rFonts w:ascii="Verdana" w:hAnsi="Verdana"/>
          <w:color w:val="0000FF"/>
          <w:sz w:val="20"/>
          <w:szCs w:val="20"/>
        </w:rPr>
        <w:t>&gt;</w:t>
      </w:r>
    </w:p>
    <w:p w14:paraId="71F0AC0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w:t>
      </w:r>
      <w:r w:rsidRPr="00B556E5">
        <w:rPr>
          <w:rFonts w:ascii="Verdana" w:hAnsi="Verdana"/>
          <w:color w:val="0000FF"/>
          <w:sz w:val="20"/>
          <w:szCs w:val="20"/>
        </w:rPr>
        <w:t>&gt;</w:t>
      </w:r>
    </w:p>
    <w:p w14:paraId="39055F44"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order:PS_ADMIN</w:t>
      </w:r>
      <w:r w:rsidRPr="00B556E5">
        <w:rPr>
          <w:rFonts w:ascii="Verdana" w:hAnsi="Verdana"/>
          <w:color w:val="0000FF"/>
          <w:sz w:val="20"/>
          <w:szCs w:val="20"/>
        </w:rPr>
        <w:t>&gt;</w:t>
      </w:r>
    </w:p>
    <w:p w14:paraId="1E2486F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order:PQTY</w:t>
      </w:r>
      <w:r w:rsidRPr="00B556E5">
        <w:rPr>
          <w:rFonts w:ascii="Verdana" w:hAnsi="Verdana"/>
          <w:color w:val="0000FF"/>
          <w:sz w:val="20"/>
          <w:szCs w:val="20"/>
        </w:rPr>
        <w:t>&gt;</w:t>
      </w:r>
      <w:r w:rsidRPr="00B556E5">
        <w:rPr>
          <w:rFonts w:ascii="Verdana" w:hAnsi="Verdana"/>
          <w:b/>
          <w:bCs/>
          <w:color w:val="000000"/>
          <w:sz w:val="20"/>
          <w:szCs w:val="20"/>
        </w:rPr>
        <w:t>001</w:t>
      </w:r>
      <w:r w:rsidRPr="00B556E5">
        <w:rPr>
          <w:rFonts w:ascii="Verdana" w:hAnsi="Verdana"/>
          <w:color w:val="0000FF"/>
          <w:sz w:val="20"/>
          <w:szCs w:val="20"/>
        </w:rPr>
        <w:t>&lt;/</w:t>
      </w:r>
      <w:r w:rsidRPr="00B556E5">
        <w:rPr>
          <w:rFonts w:ascii="Verdana" w:hAnsi="Verdana"/>
          <w:color w:val="990000"/>
          <w:sz w:val="20"/>
          <w:szCs w:val="20"/>
        </w:rPr>
        <w:t>order:PQTY</w:t>
      </w:r>
      <w:r w:rsidRPr="00B556E5">
        <w:rPr>
          <w:rFonts w:ascii="Verdana" w:hAnsi="Verdana"/>
          <w:color w:val="0000FF"/>
          <w:sz w:val="20"/>
          <w:szCs w:val="20"/>
        </w:rPr>
        <w:t>&gt;</w:t>
      </w:r>
    </w:p>
    <w:p w14:paraId="7A59EA8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order:PS_ADMIN</w:t>
      </w:r>
      <w:r w:rsidRPr="00B556E5">
        <w:rPr>
          <w:rFonts w:ascii="Verdana" w:hAnsi="Verdana"/>
          <w:color w:val="0000FF"/>
          <w:sz w:val="20"/>
          <w:szCs w:val="20"/>
        </w:rPr>
        <w:t>&gt;</w:t>
      </w:r>
    </w:p>
    <w:p w14:paraId="6687E7A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order:PS_SVC_DET</w:t>
      </w:r>
      <w:r w:rsidRPr="00B556E5">
        <w:rPr>
          <w:rFonts w:ascii="Verdana" w:hAnsi="Verdana"/>
          <w:color w:val="0000FF"/>
          <w:sz w:val="20"/>
          <w:szCs w:val="20"/>
        </w:rPr>
        <w:t>&gt;</w:t>
      </w:r>
    </w:p>
    <w:p w14:paraId="06CE058D"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order:TNS</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order:TNS</w:t>
      </w:r>
      <w:r w:rsidRPr="00B556E5">
        <w:rPr>
          <w:rFonts w:ascii="Verdana" w:hAnsi="Verdana"/>
          <w:color w:val="0000FF"/>
          <w:sz w:val="20"/>
          <w:szCs w:val="20"/>
        </w:rPr>
        <w:t>&gt;</w:t>
      </w:r>
    </w:p>
    <w:p w14:paraId="28B7A194"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order:SVC_DET_GRP</w:t>
      </w:r>
      <w:r w:rsidRPr="00B556E5">
        <w:rPr>
          <w:rFonts w:ascii="Verdana" w:hAnsi="Verdana"/>
          <w:color w:val="0000FF"/>
          <w:sz w:val="20"/>
          <w:szCs w:val="20"/>
        </w:rPr>
        <w:t>&gt;</w:t>
      </w:r>
    </w:p>
    <w:p w14:paraId="27BE7CD0"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order:LNUM</w:t>
      </w:r>
      <w:r w:rsidRPr="00B556E5">
        <w:rPr>
          <w:rFonts w:ascii="Verdana" w:hAnsi="Verdana"/>
          <w:color w:val="0000FF"/>
          <w:sz w:val="20"/>
          <w:szCs w:val="20"/>
        </w:rPr>
        <w:t>&gt;</w:t>
      </w:r>
      <w:r w:rsidRPr="00B556E5">
        <w:rPr>
          <w:rFonts w:ascii="Verdana" w:hAnsi="Verdana"/>
          <w:b/>
          <w:bCs/>
          <w:color w:val="000000"/>
          <w:sz w:val="20"/>
          <w:szCs w:val="20"/>
        </w:rPr>
        <w:t>00001</w:t>
      </w:r>
      <w:r w:rsidRPr="00B556E5">
        <w:rPr>
          <w:rFonts w:ascii="Verdana" w:hAnsi="Verdana"/>
          <w:color w:val="0000FF"/>
          <w:sz w:val="20"/>
          <w:szCs w:val="20"/>
        </w:rPr>
        <w:t>&lt;/</w:t>
      </w:r>
      <w:r w:rsidRPr="00B556E5">
        <w:rPr>
          <w:rFonts w:ascii="Verdana" w:hAnsi="Verdana"/>
          <w:color w:val="990000"/>
          <w:sz w:val="20"/>
          <w:szCs w:val="20"/>
        </w:rPr>
        <w:t>order:LNUM</w:t>
      </w:r>
      <w:r w:rsidRPr="00B556E5">
        <w:rPr>
          <w:rFonts w:ascii="Verdana" w:hAnsi="Verdana"/>
          <w:color w:val="0000FF"/>
          <w:sz w:val="20"/>
          <w:szCs w:val="20"/>
        </w:rPr>
        <w:t>&gt;</w:t>
      </w:r>
    </w:p>
    <w:p w14:paraId="51C70D6E"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order:LNA</w:t>
      </w:r>
      <w:r w:rsidRPr="00B556E5">
        <w:rPr>
          <w:rFonts w:ascii="Verdana" w:hAnsi="Verdana"/>
          <w:color w:val="0000FF"/>
          <w:sz w:val="20"/>
          <w:szCs w:val="20"/>
        </w:rPr>
        <w:t>&gt;</w:t>
      </w:r>
      <w:r w:rsidRPr="00B556E5">
        <w:rPr>
          <w:rFonts w:ascii="Verdana" w:hAnsi="Verdana"/>
          <w:b/>
          <w:bCs/>
          <w:color w:val="000000"/>
          <w:sz w:val="20"/>
          <w:szCs w:val="20"/>
        </w:rPr>
        <w:t>V</w:t>
      </w:r>
      <w:r w:rsidRPr="00B556E5">
        <w:rPr>
          <w:rFonts w:ascii="Verdana" w:hAnsi="Verdana"/>
          <w:color w:val="0000FF"/>
          <w:sz w:val="20"/>
          <w:szCs w:val="20"/>
        </w:rPr>
        <w:t>&lt;/</w:t>
      </w:r>
      <w:r w:rsidRPr="00B556E5">
        <w:rPr>
          <w:rFonts w:ascii="Verdana" w:hAnsi="Verdana"/>
          <w:color w:val="990000"/>
          <w:sz w:val="20"/>
          <w:szCs w:val="20"/>
        </w:rPr>
        <w:t>order:LNA</w:t>
      </w:r>
      <w:r w:rsidRPr="00B556E5">
        <w:rPr>
          <w:rFonts w:ascii="Verdana" w:hAnsi="Verdana"/>
          <w:color w:val="0000FF"/>
          <w:sz w:val="20"/>
          <w:szCs w:val="20"/>
        </w:rPr>
        <w:t>&gt;</w:t>
      </w:r>
    </w:p>
    <w:p w14:paraId="5C5B14F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order:SVC_DET_GRP</w:t>
      </w:r>
      <w:r w:rsidRPr="00B556E5">
        <w:rPr>
          <w:rFonts w:ascii="Verdana" w:hAnsi="Verdana"/>
          <w:color w:val="0000FF"/>
          <w:sz w:val="20"/>
          <w:szCs w:val="20"/>
        </w:rPr>
        <w:t>&gt;</w:t>
      </w:r>
    </w:p>
    <w:p w14:paraId="2D3F558B"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71C16FDD"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D</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14:paraId="24ED5E3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ESX</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14:paraId="4144DB7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09A462D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02716AB7"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14:paraId="5417AB5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NXMCR</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14:paraId="2B14558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46216293"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09CF6F0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14:paraId="75E3404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ESF</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14:paraId="2A25AA6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020602E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order:PS_SVC_DET</w:t>
      </w:r>
      <w:r w:rsidRPr="00B556E5">
        <w:rPr>
          <w:rFonts w:ascii="Verdana" w:hAnsi="Verdana"/>
          <w:color w:val="0000FF"/>
          <w:sz w:val="20"/>
          <w:szCs w:val="20"/>
        </w:rPr>
        <w:t>&gt;</w:t>
      </w:r>
    </w:p>
    <w:p w14:paraId="3BAA7CE9"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w:t>
      </w:r>
      <w:r w:rsidRPr="00B556E5">
        <w:rPr>
          <w:rFonts w:ascii="Verdana" w:hAnsi="Verdana"/>
          <w:color w:val="0000FF"/>
          <w:sz w:val="20"/>
          <w:szCs w:val="20"/>
        </w:rPr>
        <w:t>&gt;</w:t>
      </w:r>
    </w:p>
    <w:p w14:paraId="1686CF7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order:DL</w:t>
      </w:r>
      <w:r w:rsidRPr="00B556E5">
        <w:rPr>
          <w:rFonts w:ascii="Verdana" w:hAnsi="Verdana"/>
          <w:color w:val="0000FF"/>
          <w:sz w:val="20"/>
          <w:szCs w:val="20"/>
        </w:rPr>
        <w:t>&gt;</w:t>
      </w:r>
    </w:p>
    <w:p w14:paraId="4CD0CF88"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14:paraId="01B6781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14:paraId="5028C79E"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r w:rsidRPr="00B556E5">
        <w:rPr>
          <w:rFonts w:ascii="Verdana" w:hAnsi="Verdana"/>
          <w:b/>
          <w:bCs/>
          <w:color w:val="000000"/>
          <w:sz w:val="20"/>
          <w:szCs w:val="20"/>
        </w:rPr>
        <w:t>D</w:t>
      </w: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p>
    <w:p w14:paraId="477ECF0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r w:rsidRPr="00B556E5">
        <w:rPr>
          <w:rFonts w:ascii="Verdana" w:hAnsi="Verdana"/>
          <w:b/>
          <w:bCs/>
          <w:color w:val="000000"/>
          <w:sz w:val="20"/>
          <w:szCs w:val="20"/>
        </w:rPr>
        <w:t>LML</w:t>
      </w: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p>
    <w:p w14:paraId="66D8BC6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r w:rsidRPr="00B556E5">
        <w:rPr>
          <w:rFonts w:ascii="Verdana" w:hAnsi="Verdana"/>
          <w:b/>
          <w:bCs/>
          <w:color w:val="000000"/>
          <w:sz w:val="20"/>
          <w:szCs w:val="20"/>
        </w:rPr>
        <w:t>0001</w:t>
      </w: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p>
    <w:p w14:paraId="23C056C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14:paraId="24CD8282"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14:paraId="7B147EE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p>
    <w:p w14:paraId="5C546CC8"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14:paraId="2DDE15FD"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r w:rsidRPr="00B556E5">
        <w:rPr>
          <w:rFonts w:ascii="Verdana" w:hAnsi="Verdana"/>
          <w:b/>
          <w:bCs/>
          <w:color w:val="000000"/>
          <w:sz w:val="20"/>
          <w:szCs w:val="20"/>
        </w:rPr>
        <w:t>Windy</w:t>
      </w: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p>
    <w:p w14:paraId="3BFE62E0"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14:paraId="29240EA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14:paraId="6753105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14:paraId="78A75E47"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14:paraId="47D8C739"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14:paraId="625FB23E"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p>
    <w:p w14:paraId="0C45DAE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r w:rsidRPr="00B556E5">
        <w:rPr>
          <w:rFonts w:ascii="Verdana" w:hAnsi="Verdana"/>
          <w:b/>
          <w:bCs/>
          <w:color w:val="000000"/>
          <w:sz w:val="20"/>
          <w:szCs w:val="20"/>
        </w:rPr>
        <w:t>LML</w:t>
      </w: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p>
    <w:p w14:paraId="6EEAA1D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order:LTY</w:t>
      </w:r>
      <w:r w:rsidRPr="00B556E5">
        <w:rPr>
          <w:rFonts w:ascii="Verdana" w:hAnsi="Verdana"/>
          <w:color w:val="0000FF"/>
          <w:sz w:val="20"/>
          <w:szCs w:val="20"/>
        </w:rPr>
        <w:t>&gt;</w:t>
      </w:r>
      <w:r w:rsidRPr="00B556E5">
        <w:rPr>
          <w:rFonts w:ascii="Verdana" w:hAnsi="Verdana"/>
          <w:b/>
          <w:bCs/>
          <w:color w:val="000000"/>
          <w:sz w:val="20"/>
          <w:szCs w:val="20"/>
        </w:rPr>
        <w:t>1</w:t>
      </w:r>
      <w:r w:rsidRPr="00B556E5">
        <w:rPr>
          <w:rFonts w:ascii="Verdana" w:hAnsi="Verdana"/>
          <w:color w:val="0000FF"/>
          <w:sz w:val="20"/>
          <w:szCs w:val="20"/>
        </w:rPr>
        <w:t>&lt;/</w:t>
      </w:r>
      <w:r w:rsidRPr="00B556E5">
        <w:rPr>
          <w:rFonts w:ascii="Verdana" w:hAnsi="Verdana"/>
          <w:color w:val="990000"/>
          <w:sz w:val="20"/>
          <w:szCs w:val="20"/>
        </w:rPr>
        <w:t>order:LTY</w:t>
      </w:r>
      <w:r w:rsidRPr="00B556E5">
        <w:rPr>
          <w:rFonts w:ascii="Verdana" w:hAnsi="Verdana"/>
          <w:color w:val="0000FF"/>
          <w:sz w:val="20"/>
          <w:szCs w:val="20"/>
        </w:rPr>
        <w:t>&gt;</w:t>
      </w:r>
    </w:p>
    <w:p w14:paraId="3A5050A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order:STYC</w:t>
      </w:r>
      <w:r w:rsidRPr="00B556E5">
        <w:rPr>
          <w:rFonts w:ascii="Verdana" w:hAnsi="Verdana"/>
          <w:color w:val="0000FF"/>
          <w:sz w:val="20"/>
          <w:szCs w:val="20"/>
        </w:rPr>
        <w:t>&gt;</w:t>
      </w:r>
      <w:r w:rsidRPr="00B556E5">
        <w:rPr>
          <w:rFonts w:ascii="Verdana" w:hAnsi="Verdana"/>
          <w:b/>
          <w:bCs/>
          <w:color w:val="000000"/>
          <w:sz w:val="20"/>
          <w:szCs w:val="20"/>
        </w:rPr>
        <w:t>SL</w:t>
      </w:r>
      <w:r w:rsidRPr="00B556E5">
        <w:rPr>
          <w:rFonts w:ascii="Verdana" w:hAnsi="Verdana"/>
          <w:color w:val="0000FF"/>
          <w:sz w:val="20"/>
          <w:szCs w:val="20"/>
        </w:rPr>
        <w:t>&lt;/</w:t>
      </w:r>
      <w:r w:rsidRPr="00B556E5">
        <w:rPr>
          <w:rFonts w:ascii="Verdana" w:hAnsi="Verdana"/>
          <w:color w:val="990000"/>
          <w:sz w:val="20"/>
          <w:szCs w:val="20"/>
        </w:rPr>
        <w:t>order:STYC</w:t>
      </w:r>
      <w:r w:rsidRPr="00B556E5">
        <w:rPr>
          <w:rFonts w:ascii="Verdana" w:hAnsi="Verdana"/>
          <w:color w:val="0000FF"/>
          <w:sz w:val="20"/>
          <w:szCs w:val="20"/>
        </w:rPr>
        <w:t>&gt;</w:t>
      </w:r>
    </w:p>
    <w:p w14:paraId="36323D4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order:TOA</w:t>
      </w:r>
      <w:r w:rsidRPr="00B556E5">
        <w:rPr>
          <w:rFonts w:ascii="Verdana" w:hAnsi="Verdana"/>
          <w:color w:val="0000FF"/>
          <w:sz w:val="20"/>
          <w:szCs w:val="20"/>
        </w:rPr>
        <w:t>&gt;</w:t>
      </w:r>
      <w:r w:rsidRPr="00B556E5">
        <w:rPr>
          <w:rFonts w:ascii="Verdana" w:hAnsi="Verdana"/>
          <w:b/>
          <w:bCs/>
          <w:color w:val="000000"/>
          <w:sz w:val="20"/>
          <w:szCs w:val="20"/>
        </w:rPr>
        <w:t>R</w:t>
      </w:r>
      <w:r w:rsidRPr="00B556E5">
        <w:rPr>
          <w:rFonts w:ascii="Verdana" w:hAnsi="Verdana"/>
          <w:color w:val="0000FF"/>
          <w:sz w:val="20"/>
          <w:szCs w:val="20"/>
        </w:rPr>
        <w:t>&lt;/</w:t>
      </w:r>
      <w:r w:rsidRPr="00B556E5">
        <w:rPr>
          <w:rFonts w:ascii="Verdana" w:hAnsi="Verdana"/>
          <w:color w:val="990000"/>
          <w:sz w:val="20"/>
          <w:szCs w:val="20"/>
        </w:rPr>
        <w:t>order:TOA</w:t>
      </w:r>
      <w:r w:rsidRPr="00B556E5">
        <w:rPr>
          <w:rFonts w:ascii="Verdana" w:hAnsi="Verdana"/>
          <w:color w:val="0000FF"/>
          <w:sz w:val="20"/>
          <w:szCs w:val="20"/>
        </w:rPr>
        <w:t>&gt;</w:t>
      </w:r>
    </w:p>
    <w:p w14:paraId="4065B23F"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order:DOI</w:t>
      </w:r>
      <w:r w:rsidRPr="00B556E5">
        <w:rPr>
          <w:rFonts w:ascii="Verdana" w:hAnsi="Verdana"/>
          <w:color w:val="0000FF"/>
          <w:sz w:val="20"/>
          <w:szCs w:val="20"/>
        </w:rPr>
        <w:t>&gt;</w:t>
      </w:r>
      <w:r w:rsidRPr="00B556E5">
        <w:rPr>
          <w:rFonts w:ascii="Verdana" w:hAnsi="Verdana"/>
          <w:b/>
          <w:bCs/>
          <w:color w:val="000000"/>
          <w:sz w:val="20"/>
          <w:szCs w:val="20"/>
        </w:rPr>
        <w:t>0</w:t>
      </w:r>
      <w:r w:rsidRPr="00B556E5">
        <w:rPr>
          <w:rFonts w:ascii="Verdana" w:hAnsi="Verdana"/>
          <w:color w:val="0000FF"/>
          <w:sz w:val="20"/>
          <w:szCs w:val="20"/>
        </w:rPr>
        <w:t>&lt;/</w:t>
      </w:r>
      <w:r w:rsidRPr="00B556E5">
        <w:rPr>
          <w:rFonts w:ascii="Verdana" w:hAnsi="Verdana"/>
          <w:color w:val="990000"/>
          <w:sz w:val="20"/>
          <w:szCs w:val="20"/>
        </w:rPr>
        <w:t>order:DOI</w:t>
      </w:r>
      <w:r w:rsidRPr="00B556E5">
        <w:rPr>
          <w:rFonts w:ascii="Verdana" w:hAnsi="Verdana"/>
          <w:color w:val="0000FF"/>
          <w:sz w:val="20"/>
          <w:szCs w:val="20"/>
        </w:rPr>
        <w:t>&gt;</w:t>
      </w:r>
    </w:p>
    <w:p w14:paraId="1873F27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r w:rsidRPr="00B556E5">
        <w:rPr>
          <w:rFonts w:ascii="Verdana" w:hAnsi="Verdana"/>
          <w:b/>
          <w:bCs/>
          <w:color w:val="000000"/>
          <w:sz w:val="20"/>
          <w:szCs w:val="20"/>
        </w:rPr>
        <w:t>0002</w:t>
      </w: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p>
    <w:p w14:paraId="332A191F"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14:paraId="71129C3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14:paraId="71FEED2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p>
    <w:p w14:paraId="5BDCB3A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14:paraId="3CE405D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r w:rsidRPr="00B556E5">
        <w:rPr>
          <w:rFonts w:ascii="Verdana" w:hAnsi="Verdana"/>
          <w:b/>
          <w:bCs/>
          <w:color w:val="000000"/>
          <w:sz w:val="20"/>
          <w:szCs w:val="20"/>
        </w:rPr>
        <w:t>Windy</w:t>
      </w: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p>
    <w:p w14:paraId="12C03D6E"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order:LNFN</w:t>
      </w:r>
      <w:r w:rsidRPr="00B556E5">
        <w:rPr>
          <w:rFonts w:ascii="Verdana" w:hAnsi="Verdana"/>
          <w:color w:val="0000FF"/>
          <w:sz w:val="20"/>
          <w:szCs w:val="20"/>
        </w:rPr>
        <w:t>&gt;</w:t>
      </w:r>
      <w:r w:rsidRPr="00B556E5">
        <w:rPr>
          <w:rFonts w:ascii="Verdana" w:hAnsi="Verdana"/>
          <w:b/>
          <w:bCs/>
          <w:color w:val="000000"/>
          <w:sz w:val="20"/>
          <w:szCs w:val="20"/>
        </w:rPr>
        <w:t>Hurricane</w:t>
      </w:r>
      <w:r w:rsidRPr="00B556E5">
        <w:rPr>
          <w:rFonts w:ascii="Verdana" w:hAnsi="Verdana"/>
          <w:color w:val="0000FF"/>
          <w:sz w:val="20"/>
          <w:szCs w:val="20"/>
        </w:rPr>
        <w:t>&lt;/</w:t>
      </w:r>
      <w:r w:rsidRPr="00B556E5">
        <w:rPr>
          <w:rFonts w:ascii="Verdana" w:hAnsi="Verdana"/>
          <w:color w:val="990000"/>
          <w:sz w:val="20"/>
          <w:szCs w:val="20"/>
        </w:rPr>
        <w:t>order:LNFN</w:t>
      </w:r>
      <w:r w:rsidRPr="00B556E5">
        <w:rPr>
          <w:rFonts w:ascii="Verdana" w:hAnsi="Verdana"/>
          <w:color w:val="0000FF"/>
          <w:sz w:val="20"/>
          <w:szCs w:val="20"/>
        </w:rPr>
        <w:t>&gt;</w:t>
      </w:r>
    </w:p>
    <w:p w14:paraId="74016D4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14:paraId="75C9AE67"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order:LIST_ADDR_GRP</w:t>
      </w:r>
      <w:r w:rsidRPr="00B556E5">
        <w:rPr>
          <w:rFonts w:ascii="Verdana" w:hAnsi="Verdana"/>
          <w:color w:val="0000FF"/>
          <w:sz w:val="20"/>
          <w:szCs w:val="20"/>
        </w:rPr>
        <w:t>&gt;</w:t>
      </w:r>
    </w:p>
    <w:p w14:paraId="5534AA6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order:LANO</w:t>
      </w:r>
      <w:r w:rsidRPr="00B556E5">
        <w:rPr>
          <w:rFonts w:ascii="Verdana" w:hAnsi="Verdana"/>
          <w:color w:val="0000FF"/>
          <w:sz w:val="20"/>
          <w:szCs w:val="20"/>
        </w:rPr>
        <w:t>&gt;</w:t>
      </w:r>
      <w:r w:rsidRPr="00B556E5">
        <w:rPr>
          <w:rFonts w:ascii="Verdana" w:hAnsi="Verdana"/>
          <w:b/>
          <w:bCs/>
          <w:color w:val="000000"/>
          <w:sz w:val="20"/>
          <w:szCs w:val="20"/>
        </w:rPr>
        <w:t>1</w:t>
      </w:r>
      <w:r w:rsidRPr="00B556E5">
        <w:rPr>
          <w:rFonts w:ascii="Verdana" w:hAnsi="Verdana"/>
          <w:color w:val="0000FF"/>
          <w:sz w:val="20"/>
          <w:szCs w:val="20"/>
        </w:rPr>
        <w:t>&lt;/</w:t>
      </w:r>
      <w:r w:rsidRPr="00B556E5">
        <w:rPr>
          <w:rFonts w:ascii="Verdana" w:hAnsi="Verdana"/>
          <w:color w:val="990000"/>
          <w:sz w:val="20"/>
          <w:szCs w:val="20"/>
        </w:rPr>
        <w:t>order:LANO</w:t>
      </w:r>
      <w:r w:rsidRPr="00B556E5">
        <w:rPr>
          <w:rFonts w:ascii="Verdana" w:hAnsi="Verdana"/>
          <w:color w:val="0000FF"/>
          <w:sz w:val="20"/>
          <w:szCs w:val="20"/>
        </w:rPr>
        <w:t>&gt;</w:t>
      </w:r>
    </w:p>
    <w:p w14:paraId="607A8E3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order:LASN</w:t>
      </w:r>
      <w:r w:rsidRPr="00B556E5">
        <w:rPr>
          <w:rFonts w:ascii="Verdana" w:hAnsi="Verdana"/>
          <w:color w:val="0000FF"/>
          <w:sz w:val="20"/>
          <w:szCs w:val="20"/>
        </w:rPr>
        <w:t>&gt;</w:t>
      </w:r>
      <w:r w:rsidRPr="00B556E5">
        <w:rPr>
          <w:rFonts w:ascii="Verdana" w:hAnsi="Verdana"/>
          <w:b/>
          <w:bCs/>
          <w:color w:val="000000"/>
          <w:sz w:val="20"/>
          <w:szCs w:val="20"/>
        </w:rPr>
        <w:t>Clec Test Bed</w:t>
      </w:r>
      <w:r w:rsidRPr="00B556E5">
        <w:rPr>
          <w:rFonts w:ascii="Verdana" w:hAnsi="Verdana"/>
          <w:color w:val="0000FF"/>
          <w:sz w:val="20"/>
          <w:szCs w:val="20"/>
        </w:rPr>
        <w:t>&lt;/</w:t>
      </w:r>
      <w:r w:rsidRPr="00B556E5">
        <w:rPr>
          <w:rFonts w:ascii="Verdana" w:hAnsi="Verdana"/>
          <w:color w:val="990000"/>
          <w:sz w:val="20"/>
          <w:szCs w:val="20"/>
        </w:rPr>
        <w:t>order:LASN</w:t>
      </w:r>
      <w:r w:rsidRPr="00B556E5">
        <w:rPr>
          <w:rFonts w:ascii="Verdana" w:hAnsi="Verdana"/>
          <w:color w:val="0000FF"/>
          <w:sz w:val="20"/>
          <w:szCs w:val="20"/>
        </w:rPr>
        <w:t>&gt;</w:t>
      </w:r>
    </w:p>
    <w:p w14:paraId="58AF529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order:LATH</w:t>
      </w:r>
      <w:r w:rsidRPr="00B556E5">
        <w:rPr>
          <w:rFonts w:ascii="Verdana" w:hAnsi="Verdana"/>
          <w:color w:val="0000FF"/>
          <w:sz w:val="20"/>
          <w:szCs w:val="20"/>
        </w:rPr>
        <w:t>&gt;</w:t>
      </w:r>
      <w:r w:rsidRPr="00B556E5">
        <w:rPr>
          <w:rFonts w:ascii="Verdana" w:hAnsi="Verdana"/>
          <w:b/>
          <w:bCs/>
          <w:color w:val="000000"/>
          <w:sz w:val="20"/>
          <w:szCs w:val="20"/>
        </w:rPr>
        <w:t>RD</w:t>
      </w:r>
      <w:r w:rsidRPr="00B556E5">
        <w:rPr>
          <w:rFonts w:ascii="Verdana" w:hAnsi="Verdana"/>
          <w:color w:val="0000FF"/>
          <w:sz w:val="20"/>
          <w:szCs w:val="20"/>
        </w:rPr>
        <w:t>&lt;/</w:t>
      </w:r>
      <w:r w:rsidRPr="00B556E5">
        <w:rPr>
          <w:rFonts w:ascii="Verdana" w:hAnsi="Verdana"/>
          <w:color w:val="990000"/>
          <w:sz w:val="20"/>
          <w:szCs w:val="20"/>
        </w:rPr>
        <w:t>order:LATH</w:t>
      </w:r>
      <w:r w:rsidRPr="00B556E5">
        <w:rPr>
          <w:rFonts w:ascii="Verdana" w:hAnsi="Verdana"/>
          <w:color w:val="0000FF"/>
          <w:sz w:val="20"/>
          <w:szCs w:val="20"/>
        </w:rPr>
        <w:t>&gt;</w:t>
      </w:r>
    </w:p>
    <w:p w14:paraId="5900269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order:LIST_ADDR_GRP</w:t>
      </w:r>
      <w:r w:rsidRPr="00B556E5">
        <w:rPr>
          <w:rFonts w:ascii="Verdana" w:hAnsi="Verdana"/>
          <w:color w:val="0000FF"/>
          <w:sz w:val="20"/>
          <w:szCs w:val="20"/>
        </w:rPr>
        <w:t>&gt;</w:t>
      </w:r>
    </w:p>
    <w:p w14:paraId="75D4A65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14:paraId="79FD9E9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14:paraId="11B9B1A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w:t>
      </w:r>
      <w:r w:rsidRPr="00B556E5">
        <w:rPr>
          <w:rFonts w:ascii="Verdana" w:hAnsi="Verdana"/>
          <w:color w:val="0000FF"/>
          <w:sz w:val="20"/>
          <w:szCs w:val="20"/>
        </w:rPr>
        <w:t>&gt;</w:t>
      </w:r>
    </w:p>
    <w:p w14:paraId="1BE0AFA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order:LSR_ORD_REQ</w:t>
      </w:r>
      <w:r w:rsidRPr="00B556E5">
        <w:rPr>
          <w:rFonts w:ascii="Verdana" w:hAnsi="Verdana"/>
          <w:color w:val="0000FF"/>
          <w:sz w:val="20"/>
          <w:szCs w:val="20"/>
        </w:rPr>
        <w:t>&gt;</w:t>
      </w:r>
    </w:p>
    <w:p w14:paraId="15BE7F2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ATT_LSR_ORD_REQ</w:t>
      </w:r>
      <w:r w:rsidRPr="00B556E5">
        <w:rPr>
          <w:rFonts w:ascii="Verdana" w:hAnsi="Verdana"/>
          <w:color w:val="0000FF"/>
          <w:sz w:val="20"/>
          <w:szCs w:val="20"/>
        </w:rPr>
        <w:t>&gt;</w:t>
      </w:r>
    </w:p>
    <w:p w14:paraId="482159A1" w14:textId="77777777" w:rsidR="00A826C7" w:rsidRPr="00D8663A" w:rsidRDefault="00A826C7" w:rsidP="00A826C7">
      <w:pPr>
        <w:ind w:hanging="240"/>
        <w:rPr>
          <w:rStyle w:val="m1"/>
        </w:rPr>
      </w:pPr>
    </w:p>
    <w:p w14:paraId="42785A7E" w14:textId="77777777" w:rsidR="000F4A3D" w:rsidRPr="00D8663A" w:rsidRDefault="000F4A3D" w:rsidP="00A826C7">
      <w:pPr>
        <w:ind w:hanging="240"/>
        <w:rPr>
          <w:rStyle w:val="m1"/>
        </w:rPr>
      </w:pPr>
    </w:p>
    <w:p w14:paraId="1E3467EC" w14:textId="77777777" w:rsidR="00A826C7" w:rsidRPr="00D8663A" w:rsidRDefault="00A826C7" w:rsidP="00A826C7">
      <w:pPr>
        <w:ind w:hanging="240"/>
        <w:rPr>
          <w:rStyle w:val="m1"/>
        </w:rPr>
      </w:pPr>
      <w:r w:rsidRPr="00D8663A">
        <w:rPr>
          <w:rStyle w:val="m1"/>
        </w:rPr>
        <w:t>XML OUTPUT:</w:t>
      </w:r>
    </w:p>
    <w:p w14:paraId="5B837B89" w14:textId="77777777" w:rsidR="00A826C7" w:rsidRPr="00D8663A" w:rsidRDefault="00A826C7" w:rsidP="00A826C7">
      <w:pPr>
        <w:ind w:hanging="240"/>
        <w:rPr>
          <w:rStyle w:val="m1"/>
        </w:rPr>
      </w:pPr>
    </w:p>
    <w:p w14:paraId="33BEDE77"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sncrBase:interfaceid</w:t>
      </w:r>
      <w:r w:rsidRPr="00D45532">
        <w:rPr>
          <w:rFonts w:ascii="Verdana" w:hAnsi="Verdana"/>
          <w:color w:val="0000FF"/>
          <w:sz w:val="20"/>
          <w:szCs w:val="20"/>
        </w:rPr>
        <w:t>&gt;</w:t>
      </w:r>
      <w:r w:rsidRPr="00D45532">
        <w:rPr>
          <w:rFonts w:ascii="Verdana" w:hAnsi="Verdana"/>
          <w:b/>
          <w:bCs/>
          <w:color w:val="000000"/>
          <w:sz w:val="20"/>
          <w:szCs w:val="20"/>
        </w:rPr>
        <w:t>CTE-1028-OR-XML-IB</w:t>
      </w:r>
      <w:r w:rsidRPr="00D45532">
        <w:rPr>
          <w:rFonts w:ascii="Verdana" w:hAnsi="Verdana"/>
          <w:color w:val="0000FF"/>
          <w:sz w:val="20"/>
          <w:szCs w:val="20"/>
        </w:rPr>
        <w:t>&lt;/</w:t>
      </w:r>
      <w:r w:rsidRPr="00D45532">
        <w:rPr>
          <w:rFonts w:ascii="Verdana" w:hAnsi="Verdana"/>
          <w:color w:val="990000"/>
          <w:sz w:val="20"/>
          <w:szCs w:val="20"/>
        </w:rPr>
        <w:t>sncrBase:interfaceid</w:t>
      </w:r>
      <w:r w:rsidRPr="00D45532">
        <w:rPr>
          <w:rFonts w:ascii="Verdana" w:hAnsi="Verdana"/>
          <w:color w:val="0000FF"/>
          <w:sz w:val="20"/>
          <w:szCs w:val="20"/>
        </w:rPr>
        <w:t>&gt;</w:t>
      </w:r>
    </w:p>
    <w:p w14:paraId="3C6940D7"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sncrBase:messagetype</w:t>
      </w:r>
      <w:r w:rsidRPr="00D45532">
        <w:rPr>
          <w:rFonts w:ascii="Verdana" w:hAnsi="Verdana"/>
          <w:color w:val="0000FF"/>
          <w:sz w:val="20"/>
          <w:szCs w:val="20"/>
        </w:rPr>
        <w:t>&gt;</w:t>
      </w:r>
      <w:r w:rsidRPr="00D45532">
        <w:rPr>
          <w:rFonts w:ascii="Verdana" w:hAnsi="Verdana"/>
          <w:b/>
          <w:bCs/>
          <w:color w:val="000000"/>
          <w:sz w:val="20"/>
          <w:szCs w:val="20"/>
        </w:rPr>
        <w:t>LSRUOM</w:t>
      </w:r>
      <w:r w:rsidRPr="00D45532">
        <w:rPr>
          <w:rFonts w:ascii="Verdana" w:hAnsi="Verdana"/>
          <w:color w:val="0000FF"/>
          <w:sz w:val="20"/>
          <w:szCs w:val="20"/>
        </w:rPr>
        <w:t>&lt;/</w:t>
      </w:r>
      <w:r w:rsidRPr="00D45532">
        <w:rPr>
          <w:rFonts w:ascii="Verdana" w:hAnsi="Verdana"/>
          <w:color w:val="990000"/>
          <w:sz w:val="20"/>
          <w:szCs w:val="20"/>
        </w:rPr>
        <w:t>sncrBase:messagetype</w:t>
      </w:r>
      <w:r w:rsidRPr="00D45532">
        <w:rPr>
          <w:rFonts w:ascii="Verdana" w:hAnsi="Verdana"/>
          <w:color w:val="0000FF"/>
          <w:sz w:val="20"/>
          <w:szCs w:val="20"/>
        </w:rPr>
        <w:t>&gt;</w:t>
      </w:r>
    </w:p>
    <w:p w14:paraId="2CE94821"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sncrBase:senderid</w:t>
      </w:r>
      <w:r w:rsidRPr="00D45532">
        <w:rPr>
          <w:rFonts w:ascii="Verdana" w:hAnsi="Verdana"/>
          <w:color w:val="0000FF"/>
          <w:sz w:val="20"/>
          <w:szCs w:val="20"/>
        </w:rPr>
        <w:t>&gt;</w:t>
      </w:r>
      <w:r w:rsidRPr="00D45532">
        <w:rPr>
          <w:rFonts w:ascii="Verdana" w:hAnsi="Verdana"/>
          <w:b/>
          <w:bCs/>
          <w:color w:val="000000"/>
          <w:sz w:val="20"/>
          <w:szCs w:val="20"/>
        </w:rPr>
        <w:t>ATT-OR-SAT</w:t>
      </w:r>
      <w:r w:rsidRPr="00D45532">
        <w:rPr>
          <w:rFonts w:ascii="Verdana" w:hAnsi="Verdana"/>
          <w:color w:val="0000FF"/>
          <w:sz w:val="20"/>
          <w:szCs w:val="20"/>
        </w:rPr>
        <w:t>&lt;/</w:t>
      </w:r>
      <w:r w:rsidRPr="00D45532">
        <w:rPr>
          <w:rFonts w:ascii="Verdana" w:hAnsi="Verdana"/>
          <w:color w:val="990000"/>
          <w:sz w:val="20"/>
          <w:szCs w:val="20"/>
        </w:rPr>
        <w:t>sncrBase:senderid</w:t>
      </w:r>
      <w:r w:rsidRPr="00D45532">
        <w:rPr>
          <w:rFonts w:ascii="Verdana" w:hAnsi="Verdana"/>
          <w:color w:val="0000FF"/>
          <w:sz w:val="20"/>
          <w:szCs w:val="20"/>
        </w:rPr>
        <w:t>&gt;</w:t>
      </w:r>
    </w:p>
    <w:p w14:paraId="0C80F388"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sncrBase:receiverid</w:t>
      </w:r>
      <w:r w:rsidRPr="00D45532">
        <w:rPr>
          <w:rFonts w:ascii="Verdana" w:hAnsi="Verdana"/>
          <w:color w:val="0000FF"/>
          <w:sz w:val="20"/>
          <w:szCs w:val="20"/>
        </w:rPr>
        <w:t>&gt;</w:t>
      </w:r>
      <w:r w:rsidRPr="00D45532">
        <w:rPr>
          <w:rFonts w:ascii="Verdana" w:hAnsi="Verdana"/>
          <w:b/>
          <w:bCs/>
          <w:color w:val="000000"/>
          <w:sz w:val="20"/>
          <w:szCs w:val="20"/>
        </w:rPr>
        <w:t>CTE-VALIDATOR</w:t>
      </w:r>
      <w:r w:rsidRPr="00D45532">
        <w:rPr>
          <w:rFonts w:ascii="Verdana" w:hAnsi="Verdana"/>
          <w:color w:val="0000FF"/>
          <w:sz w:val="20"/>
          <w:szCs w:val="20"/>
        </w:rPr>
        <w:t>&lt;/</w:t>
      </w:r>
      <w:r w:rsidRPr="00D45532">
        <w:rPr>
          <w:rFonts w:ascii="Verdana" w:hAnsi="Verdana"/>
          <w:color w:val="990000"/>
          <w:sz w:val="20"/>
          <w:szCs w:val="20"/>
        </w:rPr>
        <w:t>sncrBase:receiverid</w:t>
      </w:r>
      <w:r w:rsidRPr="00D45532">
        <w:rPr>
          <w:rFonts w:ascii="Verdana" w:hAnsi="Verdana"/>
          <w:color w:val="0000FF"/>
          <w:sz w:val="20"/>
          <w:szCs w:val="20"/>
        </w:rPr>
        <w:t>&gt;</w:t>
      </w:r>
    </w:p>
    <w:p w14:paraId="4A0B5E34"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sncrBase:ordertype</w:t>
      </w:r>
      <w:r w:rsidRPr="00D45532">
        <w:rPr>
          <w:rFonts w:ascii="Verdana" w:hAnsi="Verdana"/>
          <w:color w:val="0000FF"/>
          <w:sz w:val="20"/>
          <w:szCs w:val="20"/>
        </w:rPr>
        <w:t>&gt;</w:t>
      </w:r>
      <w:r w:rsidRPr="00D45532">
        <w:rPr>
          <w:rFonts w:ascii="Verdana" w:hAnsi="Verdana"/>
          <w:b/>
          <w:bCs/>
          <w:color w:val="000000"/>
          <w:sz w:val="20"/>
          <w:szCs w:val="20"/>
        </w:rPr>
        <w:t>ORDER</w:t>
      </w:r>
      <w:r w:rsidRPr="00D45532">
        <w:rPr>
          <w:rFonts w:ascii="Verdana" w:hAnsi="Verdana"/>
          <w:color w:val="0000FF"/>
          <w:sz w:val="20"/>
          <w:szCs w:val="20"/>
        </w:rPr>
        <w:t>&lt;/</w:t>
      </w:r>
      <w:r w:rsidRPr="00D45532">
        <w:rPr>
          <w:rFonts w:ascii="Verdana" w:hAnsi="Verdana"/>
          <w:color w:val="990000"/>
          <w:sz w:val="20"/>
          <w:szCs w:val="20"/>
        </w:rPr>
        <w:t>sncrBase:ordertype</w:t>
      </w:r>
      <w:r w:rsidRPr="00D45532">
        <w:rPr>
          <w:rFonts w:ascii="Verdana" w:hAnsi="Verdana"/>
          <w:color w:val="0000FF"/>
          <w:sz w:val="20"/>
          <w:szCs w:val="20"/>
        </w:rPr>
        <w:t>&gt;</w:t>
      </w:r>
    </w:p>
    <w:p w14:paraId="3129DAC4"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sncrBase:lsogversion</w:t>
      </w:r>
      <w:r w:rsidRPr="00D45532">
        <w:rPr>
          <w:rFonts w:ascii="Verdana" w:hAnsi="Verdana"/>
          <w:color w:val="0000FF"/>
          <w:sz w:val="20"/>
          <w:szCs w:val="20"/>
        </w:rPr>
        <w:t>&gt;</w:t>
      </w:r>
      <w:r w:rsidRPr="00D45532">
        <w:rPr>
          <w:rFonts w:ascii="Verdana" w:hAnsi="Verdana"/>
          <w:b/>
          <w:bCs/>
          <w:color w:val="000000"/>
          <w:sz w:val="20"/>
          <w:szCs w:val="20"/>
        </w:rPr>
        <w:t>10.28</w:t>
      </w:r>
      <w:r w:rsidRPr="00D45532">
        <w:rPr>
          <w:rFonts w:ascii="Verdana" w:hAnsi="Verdana"/>
          <w:color w:val="0000FF"/>
          <w:sz w:val="20"/>
          <w:szCs w:val="20"/>
        </w:rPr>
        <w:t>&lt;/</w:t>
      </w:r>
      <w:r w:rsidRPr="00D45532">
        <w:rPr>
          <w:rFonts w:ascii="Verdana" w:hAnsi="Verdana"/>
          <w:color w:val="990000"/>
          <w:sz w:val="20"/>
          <w:szCs w:val="20"/>
        </w:rPr>
        <w:t>sncrBase:lsogversion</w:t>
      </w:r>
      <w:r w:rsidRPr="00D45532">
        <w:rPr>
          <w:rFonts w:ascii="Verdana" w:hAnsi="Verdana"/>
          <w:color w:val="0000FF"/>
          <w:sz w:val="20"/>
          <w:szCs w:val="20"/>
        </w:rPr>
        <w:t>&gt;</w:t>
      </w:r>
    </w:p>
    <w:p w14:paraId="2DBA5DE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ns4:header</w:t>
      </w:r>
      <w:r w:rsidRPr="00D45532">
        <w:rPr>
          <w:rFonts w:ascii="Verdana" w:hAnsi="Verdana"/>
          <w:color w:val="0000FF"/>
          <w:sz w:val="20"/>
          <w:szCs w:val="20"/>
        </w:rPr>
        <w:t>&gt;</w:t>
      </w:r>
    </w:p>
    <w:p w14:paraId="61B24D4C"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uom:LSR_RESP</w:t>
      </w:r>
      <w:r w:rsidRPr="00D45532">
        <w:rPr>
          <w:rFonts w:ascii="Verdana" w:hAnsi="Verdana"/>
          <w:color w:val="0000FF"/>
          <w:sz w:val="20"/>
          <w:szCs w:val="20"/>
        </w:rPr>
        <w:t>&gt;</w:t>
      </w:r>
    </w:p>
    <w:p w14:paraId="104C54A6"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uom:HDR</w:t>
      </w:r>
      <w:r w:rsidRPr="00D45532">
        <w:rPr>
          <w:rFonts w:ascii="Verdana" w:hAnsi="Verdana"/>
          <w:color w:val="0000FF"/>
          <w:sz w:val="20"/>
          <w:szCs w:val="20"/>
        </w:rPr>
        <w:t>&gt;</w:t>
      </w:r>
    </w:p>
    <w:p w14:paraId="5B581754"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uom:MESSAGE_ID</w:t>
      </w:r>
      <w:r w:rsidRPr="00D45532">
        <w:rPr>
          <w:rFonts w:ascii="Verdana" w:hAnsi="Verdana"/>
          <w:color w:val="0000FF"/>
          <w:sz w:val="20"/>
          <w:szCs w:val="20"/>
        </w:rPr>
        <w:t>&gt;</w:t>
      </w:r>
      <w:r w:rsidRPr="00D45532">
        <w:rPr>
          <w:rFonts w:ascii="Verdana" w:hAnsi="Verdana"/>
          <w:b/>
          <w:bCs/>
          <w:color w:val="000000"/>
          <w:sz w:val="20"/>
          <w:szCs w:val="20"/>
        </w:rPr>
        <w:t>1621602310994581.7398830912829</w:t>
      </w:r>
      <w:r w:rsidRPr="00D45532">
        <w:rPr>
          <w:rFonts w:ascii="Verdana" w:hAnsi="Verdana"/>
          <w:color w:val="0000FF"/>
          <w:sz w:val="20"/>
          <w:szCs w:val="20"/>
        </w:rPr>
        <w:t>&lt;/</w:t>
      </w:r>
      <w:r w:rsidRPr="00D45532">
        <w:rPr>
          <w:rFonts w:ascii="Verdana" w:hAnsi="Verdana"/>
          <w:color w:val="990000"/>
          <w:sz w:val="20"/>
          <w:szCs w:val="20"/>
        </w:rPr>
        <w:t>uom:MESSAGE_ID</w:t>
      </w:r>
      <w:r w:rsidRPr="00D45532">
        <w:rPr>
          <w:rFonts w:ascii="Verdana" w:hAnsi="Verdana"/>
          <w:color w:val="0000FF"/>
          <w:sz w:val="20"/>
          <w:szCs w:val="20"/>
        </w:rPr>
        <w:t>&gt;</w:t>
      </w:r>
    </w:p>
    <w:p w14:paraId="5D83E61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uom:CCNA</w:t>
      </w:r>
      <w:r w:rsidRPr="00D45532">
        <w:rPr>
          <w:rFonts w:ascii="Verdana" w:hAnsi="Verdana"/>
          <w:color w:val="0000FF"/>
          <w:sz w:val="20"/>
          <w:szCs w:val="20"/>
        </w:rPr>
        <w:t>&gt;</w:t>
      </w:r>
      <w:r w:rsidRPr="00D45532">
        <w:rPr>
          <w:rFonts w:ascii="Verdana" w:hAnsi="Verdana"/>
          <w:b/>
          <w:bCs/>
          <w:color w:val="000000"/>
          <w:sz w:val="20"/>
          <w:szCs w:val="20"/>
        </w:rPr>
        <w:t>ZXL</w:t>
      </w:r>
      <w:r w:rsidRPr="00D45532">
        <w:rPr>
          <w:rFonts w:ascii="Verdana" w:hAnsi="Verdana"/>
          <w:color w:val="0000FF"/>
          <w:sz w:val="20"/>
          <w:szCs w:val="20"/>
        </w:rPr>
        <w:t>&lt;/</w:t>
      </w:r>
      <w:r w:rsidRPr="00D45532">
        <w:rPr>
          <w:rFonts w:ascii="Verdana" w:hAnsi="Verdana"/>
          <w:color w:val="990000"/>
          <w:sz w:val="20"/>
          <w:szCs w:val="20"/>
        </w:rPr>
        <w:t>uom:CCNA</w:t>
      </w:r>
      <w:r w:rsidRPr="00D45532">
        <w:rPr>
          <w:rFonts w:ascii="Verdana" w:hAnsi="Verdana"/>
          <w:color w:val="0000FF"/>
          <w:sz w:val="20"/>
          <w:szCs w:val="20"/>
        </w:rPr>
        <w:t>&gt;</w:t>
      </w:r>
    </w:p>
    <w:p w14:paraId="281F6590"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uom:MSG_TIMESTAMP</w:t>
      </w:r>
      <w:r w:rsidRPr="00D45532">
        <w:rPr>
          <w:rFonts w:ascii="Verdana" w:hAnsi="Verdana"/>
          <w:color w:val="0000FF"/>
          <w:sz w:val="20"/>
          <w:szCs w:val="20"/>
        </w:rPr>
        <w:t>&gt;</w:t>
      </w:r>
      <w:r w:rsidRPr="00D45532">
        <w:rPr>
          <w:rFonts w:ascii="Verdana" w:hAnsi="Verdana"/>
          <w:b/>
          <w:bCs/>
          <w:color w:val="000000"/>
          <w:sz w:val="20"/>
          <w:szCs w:val="20"/>
        </w:rPr>
        <w:t>2021-05-21T08:11:28.000-05:00</w:t>
      </w:r>
      <w:r w:rsidRPr="00D45532">
        <w:rPr>
          <w:rFonts w:ascii="Verdana" w:hAnsi="Verdana"/>
          <w:color w:val="0000FF"/>
          <w:sz w:val="20"/>
          <w:szCs w:val="20"/>
        </w:rPr>
        <w:t>&lt;/</w:t>
      </w:r>
      <w:r w:rsidRPr="00D45532">
        <w:rPr>
          <w:rFonts w:ascii="Verdana" w:hAnsi="Verdana"/>
          <w:color w:val="990000"/>
          <w:sz w:val="20"/>
          <w:szCs w:val="20"/>
        </w:rPr>
        <w:t>uom:MSG_TIMESTAMP</w:t>
      </w:r>
      <w:r w:rsidRPr="00D45532">
        <w:rPr>
          <w:rFonts w:ascii="Verdana" w:hAnsi="Verdana"/>
          <w:color w:val="0000FF"/>
          <w:sz w:val="20"/>
          <w:szCs w:val="20"/>
        </w:rPr>
        <w:t>&gt;</w:t>
      </w:r>
    </w:p>
    <w:p w14:paraId="5788114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uom:PON</w:t>
      </w:r>
      <w:r w:rsidRPr="00D45532">
        <w:rPr>
          <w:rFonts w:ascii="Verdana" w:hAnsi="Verdana"/>
          <w:color w:val="0000FF"/>
          <w:sz w:val="20"/>
          <w:szCs w:val="20"/>
        </w:rPr>
        <w:t>&gt;</w:t>
      </w:r>
      <w:r w:rsidRPr="00D45532">
        <w:rPr>
          <w:rFonts w:ascii="Verdana" w:hAnsi="Verdana"/>
          <w:b/>
          <w:bCs/>
          <w:color w:val="000000"/>
          <w:sz w:val="20"/>
          <w:szCs w:val="20"/>
        </w:rPr>
        <w:t>CTE-M019-0521E</w:t>
      </w:r>
      <w:r w:rsidRPr="00D45532">
        <w:rPr>
          <w:rFonts w:ascii="Verdana" w:hAnsi="Verdana"/>
          <w:color w:val="0000FF"/>
          <w:sz w:val="20"/>
          <w:szCs w:val="20"/>
        </w:rPr>
        <w:t>&lt;/</w:t>
      </w:r>
      <w:r w:rsidRPr="00D45532">
        <w:rPr>
          <w:rFonts w:ascii="Verdana" w:hAnsi="Verdana"/>
          <w:color w:val="990000"/>
          <w:sz w:val="20"/>
          <w:szCs w:val="20"/>
        </w:rPr>
        <w:t>uom:PON</w:t>
      </w:r>
      <w:r w:rsidRPr="00D45532">
        <w:rPr>
          <w:rFonts w:ascii="Verdana" w:hAnsi="Verdana"/>
          <w:color w:val="0000FF"/>
          <w:sz w:val="20"/>
          <w:szCs w:val="20"/>
        </w:rPr>
        <w:t>&gt;</w:t>
      </w:r>
    </w:p>
    <w:p w14:paraId="1A0C24C5"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uom:VER</w:t>
      </w:r>
      <w:r w:rsidRPr="00D45532">
        <w:rPr>
          <w:rFonts w:ascii="Verdana" w:hAnsi="Verdana"/>
          <w:color w:val="0000FF"/>
          <w:sz w:val="20"/>
          <w:szCs w:val="20"/>
        </w:rPr>
        <w:t>&gt;</w:t>
      </w:r>
      <w:r w:rsidRPr="00D45532">
        <w:rPr>
          <w:rFonts w:ascii="Verdana" w:hAnsi="Verdana"/>
          <w:b/>
          <w:bCs/>
          <w:color w:val="000000"/>
          <w:sz w:val="20"/>
          <w:szCs w:val="20"/>
        </w:rPr>
        <w:t>00</w:t>
      </w:r>
      <w:r w:rsidRPr="00D45532">
        <w:rPr>
          <w:rFonts w:ascii="Verdana" w:hAnsi="Verdana"/>
          <w:color w:val="0000FF"/>
          <w:sz w:val="20"/>
          <w:szCs w:val="20"/>
        </w:rPr>
        <w:t>&lt;/</w:t>
      </w:r>
      <w:r w:rsidRPr="00D45532">
        <w:rPr>
          <w:rFonts w:ascii="Verdana" w:hAnsi="Verdana"/>
          <w:color w:val="990000"/>
          <w:sz w:val="20"/>
          <w:szCs w:val="20"/>
        </w:rPr>
        <w:t>uom:VER</w:t>
      </w:r>
      <w:r w:rsidRPr="00D45532">
        <w:rPr>
          <w:rFonts w:ascii="Verdana" w:hAnsi="Verdana"/>
          <w:color w:val="0000FF"/>
          <w:sz w:val="20"/>
          <w:szCs w:val="20"/>
        </w:rPr>
        <w:t>&gt;</w:t>
      </w:r>
    </w:p>
    <w:p w14:paraId="5EEB47B8"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uom:ATN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uom:ATN</w:t>
      </w:r>
      <w:r w:rsidRPr="00D45532">
        <w:rPr>
          <w:rFonts w:ascii="Verdana" w:hAnsi="Verdana"/>
          <w:color w:val="0000FF"/>
          <w:sz w:val="20"/>
          <w:szCs w:val="20"/>
        </w:rPr>
        <w:t>&gt;</w:t>
      </w:r>
    </w:p>
    <w:p w14:paraId="032B59DB"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uom:LSR_NO</w:t>
      </w:r>
      <w:r w:rsidRPr="00D45532">
        <w:rPr>
          <w:rFonts w:ascii="Verdana" w:hAnsi="Verdana"/>
          <w:color w:val="0000FF"/>
          <w:sz w:val="20"/>
          <w:szCs w:val="20"/>
        </w:rPr>
        <w:t>&gt;</w:t>
      </w:r>
      <w:r w:rsidRPr="00D45532">
        <w:rPr>
          <w:rFonts w:ascii="Verdana" w:hAnsi="Verdana"/>
          <w:b/>
          <w:bCs/>
          <w:color w:val="000000"/>
          <w:sz w:val="20"/>
          <w:szCs w:val="20"/>
        </w:rPr>
        <w:t>20210521L00018-00</w:t>
      </w:r>
      <w:r w:rsidRPr="00D45532">
        <w:rPr>
          <w:rFonts w:ascii="Verdana" w:hAnsi="Verdana"/>
          <w:color w:val="0000FF"/>
          <w:sz w:val="20"/>
          <w:szCs w:val="20"/>
        </w:rPr>
        <w:t>&lt;/</w:t>
      </w:r>
      <w:r w:rsidRPr="00D45532">
        <w:rPr>
          <w:rFonts w:ascii="Verdana" w:hAnsi="Verdana"/>
          <w:color w:val="990000"/>
          <w:sz w:val="20"/>
          <w:szCs w:val="20"/>
        </w:rPr>
        <w:t>uom:LSR_NO</w:t>
      </w:r>
      <w:r w:rsidRPr="00D45532">
        <w:rPr>
          <w:rFonts w:ascii="Verdana" w:hAnsi="Verdana"/>
          <w:color w:val="0000FF"/>
          <w:sz w:val="20"/>
          <w:szCs w:val="20"/>
        </w:rPr>
        <w:t>&gt;</w:t>
      </w:r>
    </w:p>
    <w:p w14:paraId="3122CB46"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uom:CC</w:t>
      </w:r>
      <w:r w:rsidRPr="00D45532">
        <w:rPr>
          <w:rFonts w:ascii="Verdana" w:hAnsi="Verdana"/>
          <w:color w:val="0000FF"/>
          <w:sz w:val="20"/>
          <w:szCs w:val="20"/>
        </w:rPr>
        <w:t>&gt;</w:t>
      </w:r>
      <w:r w:rsidRPr="00D45532">
        <w:rPr>
          <w:rFonts w:ascii="Verdana" w:hAnsi="Verdana"/>
          <w:b/>
          <w:bCs/>
          <w:color w:val="000000"/>
          <w:sz w:val="20"/>
          <w:szCs w:val="20"/>
        </w:rPr>
        <w:t>9998</w:t>
      </w:r>
      <w:r w:rsidRPr="00D45532">
        <w:rPr>
          <w:rFonts w:ascii="Verdana" w:hAnsi="Verdana"/>
          <w:color w:val="0000FF"/>
          <w:sz w:val="20"/>
          <w:szCs w:val="20"/>
        </w:rPr>
        <w:t>&lt;/</w:t>
      </w:r>
      <w:r w:rsidRPr="00D45532">
        <w:rPr>
          <w:rFonts w:ascii="Verdana" w:hAnsi="Verdana"/>
          <w:color w:val="990000"/>
          <w:sz w:val="20"/>
          <w:szCs w:val="20"/>
        </w:rPr>
        <w:t>uom:CC</w:t>
      </w:r>
      <w:r w:rsidRPr="00D45532">
        <w:rPr>
          <w:rFonts w:ascii="Verdana" w:hAnsi="Verdana"/>
          <w:color w:val="0000FF"/>
          <w:sz w:val="20"/>
          <w:szCs w:val="20"/>
        </w:rPr>
        <w:t>&gt;</w:t>
      </w:r>
    </w:p>
    <w:p w14:paraId="1EDD166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uom:TEST_PROD_INDICATOR</w:t>
      </w:r>
      <w:r w:rsidRPr="00D45532">
        <w:rPr>
          <w:rFonts w:ascii="Verdana" w:hAnsi="Verdana"/>
          <w:color w:val="0000FF"/>
          <w:sz w:val="20"/>
          <w:szCs w:val="20"/>
        </w:rPr>
        <w:t>&gt;</w:t>
      </w:r>
      <w:r w:rsidRPr="00D45532">
        <w:rPr>
          <w:rFonts w:ascii="Verdana" w:hAnsi="Verdana"/>
          <w:b/>
          <w:bCs/>
          <w:color w:val="000000"/>
          <w:sz w:val="20"/>
          <w:szCs w:val="20"/>
        </w:rPr>
        <w:t>T</w:t>
      </w:r>
      <w:r w:rsidRPr="00D45532">
        <w:rPr>
          <w:rFonts w:ascii="Verdana" w:hAnsi="Verdana"/>
          <w:color w:val="0000FF"/>
          <w:sz w:val="20"/>
          <w:szCs w:val="20"/>
        </w:rPr>
        <w:t>&lt;/</w:t>
      </w:r>
      <w:r w:rsidRPr="00D45532">
        <w:rPr>
          <w:rFonts w:ascii="Verdana" w:hAnsi="Verdana"/>
          <w:color w:val="990000"/>
          <w:sz w:val="20"/>
          <w:szCs w:val="20"/>
        </w:rPr>
        <w:t>uom:TEST_PROD_INDICATOR</w:t>
      </w:r>
      <w:r w:rsidRPr="00D45532">
        <w:rPr>
          <w:rFonts w:ascii="Verdana" w:hAnsi="Verdana"/>
          <w:color w:val="0000FF"/>
          <w:sz w:val="20"/>
          <w:szCs w:val="20"/>
        </w:rPr>
        <w:t>&gt;</w:t>
      </w:r>
    </w:p>
    <w:p w14:paraId="22B1FD7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uom:CLEC_APPL_ID</w:t>
      </w:r>
      <w:r w:rsidRPr="00D45532">
        <w:rPr>
          <w:rFonts w:ascii="Verdana" w:hAnsi="Verdana"/>
          <w:color w:val="0000FF"/>
          <w:sz w:val="20"/>
          <w:szCs w:val="20"/>
        </w:rPr>
        <w:t>&gt;</w:t>
      </w:r>
      <w:r w:rsidRPr="00D45532">
        <w:rPr>
          <w:rFonts w:ascii="Verdana" w:hAnsi="Verdana"/>
          <w:b/>
          <w:bCs/>
          <w:color w:val="000000"/>
          <w:sz w:val="20"/>
          <w:szCs w:val="20"/>
        </w:rPr>
        <w:t>CTE-VALIDATOR</w:t>
      </w:r>
      <w:r w:rsidRPr="00D45532">
        <w:rPr>
          <w:rFonts w:ascii="Verdana" w:hAnsi="Verdana"/>
          <w:color w:val="0000FF"/>
          <w:sz w:val="20"/>
          <w:szCs w:val="20"/>
        </w:rPr>
        <w:t>&lt;/</w:t>
      </w:r>
      <w:r w:rsidRPr="00D45532">
        <w:rPr>
          <w:rFonts w:ascii="Verdana" w:hAnsi="Verdana"/>
          <w:color w:val="990000"/>
          <w:sz w:val="20"/>
          <w:szCs w:val="20"/>
        </w:rPr>
        <w:t>uom:CLEC_APPL_ID</w:t>
      </w:r>
      <w:r w:rsidRPr="00D45532">
        <w:rPr>
          <w:rFonts w:ascii="Verdana" w:hAnsi="Verdana"/>
          <w:color w:val="0000FF"/>
          <w:sz w:val="20"/>
          <w:szCs w:val="20"/>
        </w:rPr>
        <w:t>&gt;</w:t>
      </w:r>
    </w:p>
    <w:p w14:paraId="21564621"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uom:CLEC_APPL_PASSWORD</w:t>
      </w:r>
      <w:r w:rsidRPr="00D45532">
        <w:rPr>
          <w:rFonts w:ascii="Verdana" w:hAnsi="Verdana"/>
          <w:color w:val="0000FF"/>
          <w:sz w:val="20"/>
          <w:szCs w:val="20"/>
        </w:rPr>
        <w:t>&gt;</w:t>
      </w:r>
      <w:r w:rsidRPr="00D45532">
        <w:rPr>
          <w:rFonts w:ascii="Verdana" w:hAnsi="Verdana"/>
          <w:b/>
          <w:bCs/>
          <w:color w:val="000000"/>
          <w:sz w:val="20"/>
          <w:szCs w:val="20"/>
        </w:rPr>
        <w:t>PA$$WORD</w:t>
      </w:r>
      <w:r w:rsidRPr="00D45532">
        <w:rPr>
          <w:rFonts w:ascii="Verdana" w:hAnsi="Verdana"/>
          <w:color w:val="0000FF"/>
          <w:sz w:val="20"/>
          <w:szCs w:val="20"/>
        </w:rPr>
        <w:t>&lt;/</w:t>
      </w:r>
      <w:r w:rsidRPr="00D45532">
        <w:rPr>
          <w:rFonts w:ascii="Verdana" w:hAnsi="Verdana"/>
          <w:color w:val="990000"/>
          <w:sz w:val="20"/>
          <w:szCs w:val="20"/>
        </w:rPr>
        <w:t>uom:CLEC_APPL_PASSWORD</w:t>
      </w:r>
      <w:r w:rsidRPr="00D45532">
        <w:rPr>
          <w:rFonts w:ascii="Verdana" w:hAnsi="Verdana"/>
          <w:color w:val="0000FF"/>
          <w:sz w:val="20"/>
          <w:szCs w:val="20"/>
        </w:rPr>
        <w:t>&gt;</w:t>
      </w:r>
    </w:p>
    <w:p w14:paraId="05CD2FC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uom:DTSENT</w:t>
      </w:r>
      <w:r w:rsidRPr="00D45532">
        <w:rPr>
          <w:rFonts w:ascii="Verdana" w:hAnsi="Verdana"/>
          <w:color w:val="0000FF"/>
          <w:sz w:val="20"/>
          <w:szCs w:val="20"/>
        </w:rPr>
        <w:t>&gt;</w:t>
      </w:r>
      <w:r w:rsidRPr="00D45532">
        <w:rPr>
          <w:rFonts w:ascii="Verdana" w:hAnsi="Verdana"/>
          <w:b/>
          <w:bCs/>
          <w:color w:val="000000"/>
          <w:sz w:val="20"/>
          <w:szCs w:val="20"/>
        </w:rPr>
        <w:t>202105210811AM</w:t>
      </w:r>
      <w:r w:rsidRPr="00D45532">
        <w:rPr>
          <w:rFonts w:ascii="Verdana" w:hAnsi="Verdana"/>
          <w:color w:val="0000FF"/>
          <w:sz w:val="20"/>
          <w:szCs w:val="20"/>
        </w:rPr>
        <w:t>&lt;/</w:t>
      </w:r>
      <w:r w:rsidRPr="00D45532">
        <w:rPr>
          <w:rFonts w:ascii="Verdana" w:hAnsi="Verdana"/>
          <w:color w:val="990000"/>
          <w:sz w:val="20"/>
          <w:szCs w:val="20"/>
        </w:rPr>
        <w:t>uom:DTSENT</w:t>
      </w:r>
      <w:r w:rsidRPr="00D45532">
        <w:rPr>
          <w:rFonts w:ascii="Verdana" w:hAnsi="Verdana"/>
          <w:color w:val="0000FF"/>
          <w:sz w:val="20"/>
          <w:szCs w:val="20"/>
        </w:rPr>
        <w:t>&gt;</w:t>
      </w:r>
    </w:p>
    <w:p w14:paraId="2BAF1D05"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uom:ORD</w:t>
      </w:r>
      <w:r w:rsidRPr="00D45532">
        <w:rPr>
          <w:rFonts w:ascii="Verdana" w:hAnsi="Verdana"/>
          <w:color w:val="0000FF"/>
          <w:sz w:val="20"/>
          <w:szCs w:val="20"/>
        </w:rPr>
        <w:t>&gt;</w:t>
      </w:r>
      <w:r w:rsidRPr="00D45532">
        <w:rPr>
          <w:rFonts w:ascii="Verdana" w:hAnsi="Verdana"/>
          <w:b/>
          <w:bCs/>
          <w:color w:val="000000"/>
          <w:sz w:val="20"/>
          <w:szCs w:val="20"/>
        </w:rPr>
        <w:t>C61XWKH0</w:t>
      </w:r>
      <w:r w:rsidRPr="00D45532">
        <w:rPr>
          <w:rFonts w:ascii="Verdana" w:hAnsi="Verdana"/>
          <w:color w:val="0000FF"/>
          <w:sz w:val="20"/>
          <w:szCs w:val="20"/>
        </w:rPr>
        <w:t>&lt;/</w:t>
      </w:r>
      <w:r w:rsidRPr="00D45532">
        <w:rPr>
          <w:rFonts w:ascii="Verdana" w:hAnsi="Verdana"/>
          <w:color w:val="990000"/>
          <w:sz w:val="20"/>
          <w:szCs w:val="20"/>
        </w:rPr>
        <w:t>uom:ORD</w:t>
      </w:r>
      <w:r w:rsidRPr="00D45532">
        <w:rPr>
          <w:rFonts w:ascii="Verdana" w:hAnsi="Verdana"/>
          <w:color w:val="0000FF"/>
          <w:sz w:val="20"/>
          <w:szCs w:val="20"/>
        </w:rPr>
        <w:t>&gt;</w:t>
      </w:r>
    </w:p>
    <w:p w14:paraId="77F90AF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uom:STATUS_CODE</w:t>
      </w:r>
      <w:r w:rsidRPr="00D45532">
        <w:rPr>
          <w:rFonts w:ascii="Verdana" w:hAnsi="Verdana"/>
          <w:color w:val="0000FF"/>
          <w:sz w:val="20"/>
          <w:szCs w:val="20"/>
        </w:rPr>
        <w:t>&gt;</w:t>
      </w:r>
      <w:r w:rsidRPr="00D45532">
        <w:rPr>
          <w:rFonts w:ascii="Verdana" w:hAnsi="Verdana"/>
          <w:b/>
          <w:bCs/>
          <w:color w:val="000000"/>
          <w:sz w:val="20"/>
          <w:szCs w:val="20"/>
        </w:rPr>
        <w:t>PD</w:t>
      </w:r>
      <w:r w:rsidRPr="00D45532">
        <w:rPr>
          <w:rFonts w:ascii="Verdana" w:hAnsi="Verdana"/>
          <w:color w:val="0000FF"/>
          <w:sz w:val="20"/>
          <w:szCs w:val="20"/>
        </w:rPr>
        <w:t>&lt;/</w:t>
      </w:r>
      <w:r w:rsidRPr="00D45532">
        <w:rPr>
          <w:rFonts w:ascii="Verdana" w:hAnsi="Verdana"/>
          <w:color w:val="990000"/>
          <w:sz w:val="20"/>
          <w:szCs w:val="20"/>
        </w:rPr>
        <w:t>uom:STATUS_CODE</w:t>
      </w:r>
      <w:r w:rsidRPr="00D45532">
        <w:rPr>
          <w:rFonts w:ascii="Verdana" w:hAnsi="Verdana"/>
          <w:color w:val="0000FF"/>
          <w:sz w:val="20"/>
          <w:szCs w:val="20"/>
        </w:rPr>
        <w:t>&gt;</w:t>
      </w:r>
    </w:p>
    <w:p w14:paraId="28270192"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uom:STATUS_MSG</w:t>
      </w:r>
      <w:r w:rsidRPr="00D45532">
        <w:rPr>
          <w:rFonts w:ascii="Verdana" w:hAnsi="Verdana"/>
          <w:color w:val="0000FF"/>
          <w:sz w:val="20"/>
          <w:szCs w:val="20"/>
        </w:rPr>
        <w:t>&gt;</w:t>
      </w:r>
      <w:r w:rsidRPr="00D45532">
        <w:rPr>
          <w:rFonts w:ascii="Verdana" w:hAnsi="Verdana"/>
          <w:b/>
          <w:bCs/>
          <w:color w:val="000000"/>
          <w:sz w:val="20"/>
          <w:szCs w:val="20"/>
        </w:rPr>
        <w:t>PENDING ORDER</w:t>
      </w:r>
      <w:r w:rsidRPr="00D45532">
        <w:rPr>
          <w:rFonts w:ascii="Verdana" w:hAnsi="Verdana"/>
          <w:color w:val="0000FF"/>
          <w:sz w:val="20"/>
          <w:szCs w:val="20"/>
        </w:rPr>
        <w:t>&lt;/</w:t>
      </w:r>
      <w:r w:rsidRPr="00D45532">
        <w:rPr>
          <w:rFonts w:ascii="Verdana" w:hAnsi="Verdana"/>
          <w:color w:val="990000"/>
          <w:sz w:val="20"/>
          <w:szCs w:val="20"/>
        </w:rPr>
        <w:t>uom:STATUS_MSG</w:t>
      </w:r>
      <w:r w:rsidRPr="00D45532">
        <w:rPr>
          <w:rFonts w:ascii="Verdana" w:hAnsi="Verdana"/>
          <w:color w:val="0000FF"/>
          <w:sz w:val="20"/>
          <w:szCs w:val="20"/>
        </w:rPr>
        <w:t>&gt;</w:t>
      </w:r>
    </w:p>
    <w:p w14:paraId="7B74157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uom:REMARKS</w:t>
      </w:r>
      <w:r w:rsidRPr="00D45532">
        <w:rPr>
          <w:rFonts w:ascii="Verdana" w:hAnsi="Verdana"/>
          <w:color w:val="0000FF"/>
          <w:sz w:val="20"/>
          <w:szCs w:val="20"/>
        </w:rPr>
        <w:t>&gt;</w:t>
      </w:r>
      <w:r w:rsidRPr="00D45532">
        <w:rPr>
          <w:rFonts w:ascii="Verdana" w:hAnsi="Verdana"/>
          <w:b/>
          <w:bCs/>
          <w:color w:val="000000"/>
          <w:sz w:val="20"/>
          <w:szCs w:val="20"/>
        </w:rPr>
        <w:t>Facilities have been checked SECFT TEST ORDER - DO NOT PROCESS</w:t>
      </w:r>
      <w:r w:rsidRPr="00D45532">
        <w:rPr>
          <w:rFonts w:ascii="Verdana" w:hAnsi="Verdana"/>
          <w:color w:val="0000FF"/>
          <w:sz w:val="20"/>
          <w:szCs w:val="20"/>
        </w:rPr>
        <w:t>&lt;/</w:t>
      </w:r>
      <w:r w:rsidRPr="00D45532">
        <w:rPr>
          <w:rFonts w:ascii="Verdana" w:hAnsi="Verdana"/>
          <w:color w:val="990000"/>
          <w:sz w:val="20"/>
          <w:szCs w:val="20"/>
        </w:rPr>
        <w:t>uom:REMARKS</w:t>
      </w:r>
      <w:r w:rsidRPr="00D45532">
        <w:rPr>
          <w:rFonts w:ascii="Verdana" w:hAnsi="Verdana"/>
          <w:color w:val="0000FF"/>
          <w:sz w:val="20"/>
          <w:szCs w:val="20"/>
        </w:rPr>
        <w:t>&gt;</w:t>
      </w:r>
    </w:p>
    <w:p w14:paraId="2F68E88D"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uom:TRAN_ACK_TYPE</w:t>
      </w:r>
      <w:r w:rsidRPr="00D45532">
        <w:rPr>
          <w:rFonts w:ascii="Verdana" w:hAnsi="Verdana"/>
          <w:color w:val="0000FF"/>
          <w:sz w:val="20"/>
          <w:szCs w:val="20"/>
        </w:rPr>
        <w:t>&gt;</w:t>
      </w:r>
      <w:r w:rsidRPr="00D45532">
        <w:rPr>
          <w:rFonts w:ascii="Verdana" w:hAnsi="Verdana"/>
          <w:b/>
          <w:bCs/>
          <w:color w:val="000000"/>
          <w:sz w:val="20"/>
          <w:szCs w:val="20"/>
        </w:rPr>
        <w:t>AT</w:t>
      </w:r>
      <w:r w:rsidRPr="00D45532">
        <w:rPr>
          <w:rFonts w:ascii="Verdana" w:hAnsi="Verdana"/>
          <w:color w:val="0000FF"/>
          <w:sz w:val="20"/>
          <w:szCs w:val="20"/>
        </w:rPr>
        <w:t>&lt;/</w:t>
      </w:r>
      <w:r w:rsidRPr="00D45532">
        <w:rPr>
          <w:rFonts w:ascii="Verdana" w:hAnsi="Verdana"/>
          <w:color w:val="990000"/>
          <w:sz w:val="20"/>
          <w:szCs w:val="20"/>
        </w:rPr>
        <w:t>uom:TRAN_ACK_TYPE</w:t>
      </w:r>
      <w:r w:rsidRPr="00D45532">
        <w:rPr>
          <w:rFonts w:ascii="Verdana" w:hAnsi="Verdana"/>
          <w:color w:val="0000FF"/>
          <w:sz w:val="20"/>
          <w:szCs w:val="20"/>
        </w:rPr>
        <w:t>&gt;</w:t>
      </w:r>
    </w:p>
    <w:p w14:paraId="66AE2D2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uom:TRANS_SET_PURPOSE_CODE</w:t>
      </w:r>
      <w:r w:rsidRPr="00D45532">
        <w:rPr>
          <w:rFonts w:ascii="Verdana" w:hAnsi="Verdana"/>
          <w:color w:val="0000FF"/>
          <w:sz w:val="20"/>
          <w:szCs w:val="20"/>
        </w:rPr>
        <w:t>&gt;</w:t>
      </w:r>
      <w:r w:rsidRPr="00D45532">
        <w:rPr>
          <w:rFonts w:ascii="Verdana" w:hAnsi="Verdana"/>
          <w:b/>
          <w:bCs/>
          <w:color w:val="000000"/>
          <w:sz w:val="20"/>
          <w:szCs w:val="20"/>
        </w:rPr>
        <w:t>06</w:t>
      </w:r>
      <w:r w:rsidRPr="00D45532">
        <w:rPr>
          <w:rFonts w:ascii="Verdana" w:hAnsi="Verdana"/>
          <w:color w:val="0000FF"/>
          <w:sz w:val="20"/>
          <w:szCs w:val="20"/>
        </w:rPr>
        <w:t>&lt;/</w:t>
      </w:r>
      <w:r w:rsidRPr="00D45532">
        <w:rPr>
          <w:rFonts w:ascii="Verdana" w:hAnsi="Verdana"/>
          <w:color w:val="990000"/>
          <w:sz w:val="20"/>
          <w:szCs w:val="20"/>
        </w:rPr>
        <w:t>uom:TRANS_SET_PURPOSE_CODE</w:t>
      </w:r>
      <w:r w:rsidRPr="00D45532">
        <w:rPr>
          <w:rFonts w:ascii="Verdana" w:hAnsi="Verdana"/>
          <w:color w:val="0000FF"/>
          <w:sz w:val="20"/>
          <w:szCs w:val="20"/>
        </w:rPr>
        <w:t>&gt;</w:t>
      </w:r>
    </w:p>
    <w:p w14:paraId="4308343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uom:HDR</w:t>
      </w:r>
      <w:r w:rsidRPr="00D45532">
        <w:rPr>
          <w:rFonts w:ascii="Verdana" w:hAnsi="Verdana"/>
          <w:color w:val="0000FF"/>
          <w:sz w:val="20"/>
          <w:szCs w:val="20"/>
        </w:rPr>
        <w:t>&gt;</w:t>
      </w:r>
    </w:p>
    <w:p w14:paraId="2CC93C5D"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uom:NOTIFICATION</w:t>
      </w:r>
      <w:r w:rsidRPr="00D45532">
        <w:rPr>
          <w:rFonts w:ascii="Verdana" w:hAnsi="Verdana"/>
          <w:color w:val="0000FF"/>
          <w:sz w:val="20"/>
          <w:szCs w:val="20"/>
        </w:rPr>
        <w:t>&gt;</w:t>
      </w:r>
    </w:p>
    <w:p w14:paraId="3F1D8FB5"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uom:FIRM_ORDER_NOTIFICATION</w:t>
      </w:r>
      <w:r w:rsidRPr="00D45532">
        <w:rPr>
          <w:rFonts w:ascii="Verdana" w:hAnsi="Verdana"/>
          <w:color w:val="0000FF"/>
          <w:sz w:val="20"/>
          <w:szCs w:val="20"/>
        </w:rPr>
        <w:t>&gt;</w:t>
      </w:r>
    </w:p>
    <w:p w14:paraId="6C1ED703"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uom:NOTIFICATION_ADMIN</w:t>
      </w:r>
      <w:r w:rsidRPr="00D45532">
        <w:rPr>
          <w:rFonts w:ascii="Verdana" w:hAnsi="Verdana"/>
          <w:color w:val="0000FF"/>
          <w:sz w:val="20"/>
          <w:szCs w:val="20"/>
        </w:rPr>
        <w:t>&gt;</w:t>
      </w:r>
    </w:p>
    <w:p w14:paraId="762B7A22"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uom:EATN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uom:EATN</w:t>
      </w:r>
      <w:r w:rsidRPr="00D45532">
        <w:rPr>
          <w:rFonts w:ascii="Verdana" w:hAnsi="Verdana"/>
          <w:color w:val="0000FF"/>
          <w:sz w:val="20"/>
          <w:szCs w:val="20"/>
        </w:rPr>
        <w:t>&gt;</w:t>
      </w:r>
    </w:p>
    <w:p w14:paraId="7CF967D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uom:INIT</w:t>
      </w:r>
      <w:r w:rsidRPr="00D45532">
        <w:rPr>
          <w:rFonts w:ascii="Verdana" w:hAnsi="Verdana"/>
          <w:color w:val="0000FF"/>
          <w:sz w:val="20"/>
          <w:szCs w:val="20"/>
        </w:rPr>
        <w:t>&gt;</w:t>
      </w:r>
      <w:r w:rsidRPr="00D45532">
        <w:rPr>
          <w:rFonts w:ascii="Verdana" w:hAnsi="Verdana"/>
          <w:b/>
          <w:bCs/>
          <w:color w:val="000000"/>
          <w:sz w:val="20"/>
          <w:szCs w:val="20"/>
        </w:rPr>
        <w:t>BOJANGLES</w:t>
      </w:r>
      <w:r w:rsidRPr="00D45532">
        <w:rPr>
          <w:rFonts w:ascii="Verdana" w:hAnsi="Verdana"/>
          <w:color w:val="0000FF"/>
          <w:sz w:val="20"/>
          <w:szCs w:val="20"/>
        </w:rPr>
        <w:t>&lt;/</w:t>
      </w:r>
      <w:r w:rsidRPr="00D45532">
        <w:rPr>
          <w:rFonts w:ascii="Verdana" w:hAnsi="Verdana"/>
          <w:color w:val="990000"/>
          <w:sz w:val="20"/>
          <w:szCs w:val="20"/>
        </w:rPr>
        <w:t>uom:INIT</w:t>
      </w:r>
      <w:r w:rsidRPr="00D45532">
        <w:rPr>
          <w:rFonts w:ascii="Verdana" w:hAnsi="Verdana"/>
          <w:color w:val="0000FF"/>
          <w:sz w:val="20"/>
          <w:szCs w:val="20"/>
        </w:rPr>
        <w:t>&gt;</w:t>
      </w:r>
    </w:p>
    <w:p w14:paraId="07121FF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uom:INIT_TEL_NO</w:t>
      </w:r>
      <w:r w:rsidRPr="00D45532">
        <w:rPr>
          <w:rFonts w:ascii="Verdana" w:hAnsi="Verdana"/>
          <w:color w:val="0000FF"/>
          <w:sz w:val="20"/>
          <w:szCs w:val="20"/>
        </w:rPr>
        <w:t>&gt;</w:t>
      </w:r>
      <w:r w:rsidRPr="00D45532">
        <w:rPr>
          <w:rFonts w:ascii="Verdana" w:hAnsi="Verdana"/>
          <w:b/>
          <w:bCs/>
          <w:color w:val="000000"/>
          <w:sz w:val="20"/>
          <w:szCs w:val="20"/>
        </w:rPr>
        <w:t>8884448888</w:t>
      </w:r>
      <w:r w:rsidRPr="00D45532">
        <w:rPr>
          <w:rFonts w:ascii="Verdana" w:hAnsi="Verdana"/>
          <w:color w:val="0000FF"/>
          <w:sz w:val="20"/>
          <w:szCs w:val="20"/>
        </w:rPr>
        <w:t>&lt;/</w:t>
      </w:r>
      <w:r w:rsidRPr="00D45532">
        <w:rPr>
          <w:rFonts w:ascii="Verdana" w:hAnsi="Verdana"/>
          <w:color w:val="990000"/>
          <w:sz w:val="20"/>
          <w:szCs w:val="20"/>
        </w:rPr>
        <w:t>uom:INIT_TEL_NO</w:t>
      </w:r>
      <w:r w:rsidRPr="00D45532">
        <w:rPr>
          <w:rFonts w:ascii="Verdana" w:hAnsi="Verdana"/>
          <w:color w:val="0000FF"/>
          <w:sz w:val="20"/>
          <w:szCs w:val="20"/>
        </w:rPr>
        <w:t>&gt;</w:t>
      </w:r>
    </w:p>
    <w:p w14:paraId="5D62083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uom:REP</w:t>
      </w:r>
      <w:r w:rsidRPr="00D45532">
        <w:rPr>
          <w:rFonts w:ascii="Verdana" w:hAnsi="Verdana"/>
          <w:color w:val="0000FF"/>
          <w:sz w:val="20"/>
          <w:szCs w:val="20"/>
        </w:rPr>
        <w:t>&gt;</w:t>
      </w:r>
      <w:r w:rsidRPr="00D45532">
        <w:rPr>
          <w:rFonts w:ascii="Verdana" w:hAnsi="Verdana"/>
          <w:b/>
          <w:bCs/>
          <w:color w:val="000000"/>
          <w:sz w:val="20"/>
          <w:szCs w:val="20"/>
        </w:rPr>
        <w:t>LCSC</w:t>
      </w:r>
      <w:r w:rsidRPr="00D45532">
        <w:rPr>
          <w:rFonts w:ascii="Verdana" w:hAnsi="Verdana"/>
          <w:color w:val="0000FF"/>
          <w:sz w:val="20"/>
          <w:szCs w:val="20"/>
        </w:rPr>
        <w:t>&lt;/</w:t>
      </w:r>
      <w:r w:rsidRPr="00D45532">
        <w:rPr>
          <w:rFonts w:ascii="Verdana" w:hAnsi="Verdana"/>
          <w:color w:val="990000"/>
          <w:sz w:val="20"/>
          <w:szCs w:val="20"/>
        </w:rPr>
        <w:t>uom:REP</w:t>
      </w:r>
      <w:r w:rsidRPr="00D45532">
        <w:rPr>
          <w:rFonts w:ascii="Verdana" w:hAnsi="Verdana"/>
          <w:color w:val="0000FF"/>
          <w:sz w:val="20"/>
          <w:szCs w:val="20"/>
        </w:rPr>
        <w:t>&gt;</w:t>
      </w:r>
    </w:p>
    <w:p w14:paraId="14E342D7"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uom:REP_TEL_NO</w:t>
      </w:r>
      <w:r w:rsidRPr="00D45532">
        <w:rPr>
          <w:rFonts w:ascii="Verdana" w:hAnsi="Verdana"/>
          <w:color w:val="0000FF"/>
          <w:sz w:val="20"/>
          <w:szCs w:val="20"/>
        </w:rPr>
        <w:t>&gt;</w:t>
      </w:r>
      <w:r w:rsidRPr="00D45532">
        <w:rPr>
          <w:rFonts w:ascii="Verdana" w:hAnsi="Verdana"/>
          <w:b/>
          <w:bCs/>
          <w:color w:val="000000"/>
          <w:sz w:val="20"/>
          <w:szCs w:val="20"/>
        </w:rPr>
        <w:t>8006670807</w:t>
      </w:r>
      <w:r w:rsidRPr="00D45532">
        <w:rPr>
          <w:rFonts w:ascii="Verdana" w:hAnsi="Verdana"/>
          <w:color w:val="0000FF"/>
          <w:sz w:val="20"/>
          <w:szCs w:val="20"/>
        </w:rPr>
        <w:t>&lt;/</w:t>
      </w:r>
      <w:r w:rsidRPr="00D45532">
        <w:rPr>
          <w:rFonts w:ascii="Verdana" w:hAnsi="Verdana"/>
          <w:color w:val="990000"/>
          <w:sz w:val="20"/>
          <w:szCs w:val="20"/>
        </w:rPr>
        <w:t>uom:REP_TEL_NO</w:t>
      </w:r>
      <w:r w:rsidRPr="00D45532">
        <w:rPr>
          <w:rFonts w:ascii="Verdana" w:hAnsi="Verdana"/>
          <w:color w:val="0000FF"/>
          <w:sz w:val="20"/>
          <w:szCs w:val="20"/>
        </w:rPr>
        <w:t>&gt;</w:t>
      </w:r>
    </w:p>
    <w:p w14:paraId="6D87DF6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uom:DD_CD</w:t>
      </w:r>
      <w:r w:rsidRPr="00D45532">
        <w:rPr>
          <w:rFonts w:ascii="Verdana" w:hAnsi="Verdana"/>
          <w:color w:val="0000FF"/>
          <w:sz w:val="20"/>
          <w:szCs w:val="20"/>
        </w:rPr>
        <w:t>&gt;</w:t>
      </w:r>
      <w:r w:rsidRPr="00D45532">
        <w:rPr>
          <w:rFonts w:ascii="Verdana" w:hAnsi="Verdana"/>
          <w:b/>
          <w:bCs/>
          <w:color w:val="000000"/>
          <w:sz w:val="20"/>
          <w:szCs w:val="20"/>
        </w:rPr>
        <w:t>20211227</w:t>
      </w:r>
      <w:r w:rsidRPr="00D45532">
        <w:rPr>
          <w:rFonts w:ascii="Verdana" w:hAnsi="Verdana"/>
          <w:color w:val="0000FF"/>
          <w:sz w:val="20"/>
          <w:szCs w:val="20"/>
        </w:rPr>
        <w:t>&lt;/</w:t>
      </w:r>
      <w:r w:rsidRPr="00D45532">
        <w:rPr>
          <w:rFonts w:ascii="Verdana" w:hAnsi="Verdana"/>
          <w:color w:val="990000"/>
          <w:sz w:val="20"/>
          <w:szCs w:val="20"/>
        </w:rPr>
        <w:t>uom:DD_CD</w:t>
      </w:r>
      <w:r w:rsidRPr="00D45532">
        <w:rPr>
          <w:rFonts w:ascii="Verdana" w:hAnsi="Verdana"/>
          <w:color w:val="0000FF"/>
          <w:sz w:val="20"/>
          <w:szCs w:val="20"/>
        </w:rPr>
        <w:t>&gt;</w:t>
      </w:r>
    </w:p>
    <w:p w14:paraId="1093A169"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uom:BAN1</w:t>
      </w:r>
      <w:r w:rsidRPr="00D45532">
        <w:rPr>
          <w:rFonts w:ascii="Verdana" w:hAnsi="Verdana"/>
          <w:color w:val="0000FF"/>
          <w:sz w:val="20"/>
          <w:szCs w:val="20"/>
        </w:rPr>
        <w:t>&gt;</w:t>
      </w:r>
      <w:r w:rsidRPr="00D45532">
        <w:rPr>
          <w:rFonts w:ascii="Verdana" w:hAnsi="Verdana"/>
          <w:b/>
          <w:bCs/>
          <w:color w:val="000000"/>
          <w:sz w:val="20"/>
          <w:szCs w:val="20"/>
        </w:rPr>
        <w:t>601Q988280280</w:t>
      </w:r>
      <w:r w:rsidRPr="00D45532">
        <w:rPr>
          <w:rFonts w:ascii="Verdana" w:hAnsi="Verdana"/>
          <w:color w:val="0000FF"/>
          <w:sz w:val="20"/>
          <w:szCs w:val="20"/>
        </w:rPr>
        <w:t>&lt;/</w:t>
      </w:r>
      <w:r w:rsidRPr="00D45532">
        <w:rPr>
          <w:rFonts w:ascii="Verdana" w:hAnsi="Verdana"/>
          <w:color w:val="990000"/>
          <w:sz w:val="20"/>
          <w:szCs w:val="20"/>
        </w:rPr>
        <w:t>uom:BAN1</w:t>
      </w:r>
      <w:r w:rsidRPr="00D45532">
        <w:rPr>
          <w:rFonts w:ascii="Verdana" w:hAnsi="Verdana"/>
          <w:color w:val="0000FF"/>
          <w:sz w:val="20"/>
          <w:szCs w:val="20"/>
        </w:rPr>
        <w:t>&gt;</w:t>
      </w:r>
    </w:p>
    <w:p w14:paraId="0AA3E4D5"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uom:NOTIFICATION_ADMIN</w:t>
      </w:r>
      <w:r w:rsidRPr="00D45532">
        <w:rPr>
          <w:rFonts w:ascii="Verdana" w:hAnsi="Verdana"/>
          <w:color w:val="0000FF"/>
          <w:sz w:val="20"/>
          <w:szCs w:val="20"/>
        </w:rPr>
        <w:t>&gt;</w:t>
      </w:r>
    </w:p>
    <w:p w14:paraId="4C8E6EE2"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uom:SERVICES_INFO</w:t>
      </w:r>
      <w:r w:rsidRPr="00D45532">
        <w:rPr>
          <w:rFonts w:ascii="Verdana" w:hAnsi="Verdana"/>
          <w:color w:val="0000FF"/>
          <w:sz w:val="20"/>
          <w:szCs w:val="20"/>
        </w:rPr>
        <w:t>&gt;</w:t>
      </w:r>
    </w:p>
    <w:p w14:paraId="0F40B417"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uom:LOCNUM_SVCS</w:t>
      </w:r>
      <w:r w:rsidRPr="00D45532">
        <w:rPr>
          <w:rFonts w:ascii="Verdana" w:hAnsi="Verdana"/>
          <w:color w:val="0000FF"/>
          <w:sz w:val="20"/>
          <w:szCs w:val="20"/>
        </w:rPr>
        <w:t>&gt;</w:t>
      </w:r>
      <w:r w:rsidRPr="00D45532">
        <w:rPr>
          <w:rFonts w:ascii="Verdana" w:hAnsi="Verdana"/>
          <w:b/>
          <w:bCs/>
          <w:color w:val="000000"/>
          <w:sz w:val="20"/>
          <w:szCs w:val="20"/>
        </w:rPr>
        <w:t>000</w:t>
      </w:r>
      <w:r w:rsidRPr="00D45532">
        <w:rPr>
          <w:rFonts w:ascii="Verdana" w:hAnsi="Verdana"/>
          <w:color w:val="0000FF"/>
          <w:sz w:val="20"/>
          <w:szCs w:val="20"/>
        </w:rPr>
        <w:t>&lt;/</w:t>
      </w:r>
      <w:r w:rsidRPr="00D45532">
        <w:rPr>
          <w:rFonts w:ascii="Verdana" w:hAnsi="Verdana"/>
          <w:color w:val="990000"/>
          <w:sz w:val="20"/>
          <w:szCs w:val="20"/>
        </w:rPr>
        <w:t>uom:LOCNUM_SVCS</w:t>
      </w:r>
      <w:r w:rsidRPr="00D45532">
        <w:rPr>
          <w:rFonts w:ascii="Verdana" w:hAnsi="Verdana"/>
          <w:color w:val="0000FF"/>
          <w:sz w:val="20"/>
          <w:szCs w:val="20"/>
        </w:rPr>
        <w:t>&gt;</w:t>
      </w:r>
    </w:p>
    <w:p w14:paraId="40497D9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uom:LNUM</w:t>
      </w:r>
      <w:r w:rsidRPr="00D45532">
        <w:rPr>
          <w:rFonts w:ascii="Verdana" w:hAnsi="Verdana"/>
          <w:color w:val="0000FF"/>
          <w:sz w:val="20"/>
          <w:szCs w:val="20"/>
        </w:rPr>
        <w:t>&gt;</w:t>
      </w:r>
      <w:r w:rsidRPr="00D45532">
        <w:rPr>
          <w:rFonts w:ascii="Verdana" w:hAnsi="Verdana"/>
          <w:b/>
          <w:bCs/>
          <w:color w:val="000000"/>
          <w:sz w:val="20"/>
          <w:szCs w:val="20"/>
        </w:rPr>
        <w:t>00001</w:t>
      </w:r>
      <w:r w:rsidRPr="00D45532">
        <w:rPr>
          <w:rFonts w:ascii="Verdana" w:hAnsi="Verdana"/>
          <w:color w:val="0000FF"/>
          <w:sz w:val="20"/>
          <w:szCs w:val="20"/>
        </w:rPr>
        <w:t>&lt;/</w:t>
      </w:r>
      <w:r w:rsidRPr="00D45532">
        <w:rPr>
          <w:rFonts w:ascii="Verdana" w:hAnsi="Verdana"/>
          <w:color w:val="990000"/>
          <w:sz w:val="20"/>
          <w:szCs w:val="20"/>
        </w:rPr>
        <w:t>uom:LNUM</w:t>
      </w:r>
      <w:r w:rsidRPr="00D45532">
        <w:rPr>
          <w:rFonts w:ascii="Verdana" w:hAnsi="Verdana"/>
          <w:color w:val="0000FF"/>
          <w:sz w:val="20"/>
          <w:szCs w:val="20"/>
        </w:rPr>
        <w:t>&gt;</w:t>
      </w:r>
    </w:p>
    <w:p w14:paraId="5E64F721"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uom:TNS</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uom:TNS</w:t>
      </w:r>
      <w:r w:rsidRPr="00D45532">
        <w:rPr>
          <w:rFonts w:ascii="Verdana" w:hAnsi="Verdana"/>
          <w:color w:val="0000FF"/>
          <w:sz w:val="20"/>
          <w:szCs w:val="20"/>
        </w:rPr>
        <w:t>&gt;</w:t>
      </w:r>
    </w:p>
    <w:p w14:paraId="626999E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uom:SERVICES_INFO</w:t>
      </w:r>
      <w:r w:rsidRPr="00D45532">
        <w:rPr>
          <w:rFonts w:ascii="Verdana" w:hAnsi="Verdana"/>
          <w:color w:val="0000FF"/>
          <w:sz w:val="20"/>
          <w:szCs w:val="20"/>
        </w:rPr>
        <w:t>&gt;</w:t>
      </w:r>
    </w:p>
    <w:p w14:paraId="084343B7"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14:paraId="17896773"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r w:rsidRPr="00D45532">
        <w:rPr>
          <w:rFonts w:ascii="Verdana" w:hAnsi="Verdana"/>
          <w:b/>
          <w:bCs/>
          <w:color w:val="000000"/>
          <w:sz w:val="20"/>
          <w:szCs w:val="20"/>
        </w:rPr>
        <w:t>0001</w:t>
      </w: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p>
    <w:p w14:paraId="0D526173"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p>
    <w:p w14:paraId="2C7134D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r w:rsidRPr="00D45532">
        <w:rPr>
          <w:rFonts w:ascii="Verdana" w:hAnsi="Verdana"/>
          <w:b/>
          <w:bCs/>
          <w:color w:val="000000"/>
          <w:sz w:val="20"/>
          <w:szCs w:val="20"/>
        </w:rPr>
        <w:t>D</w:t>
      </w: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p>
    <w:p w14:paraId="0E061C6B"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r w:rsidRPr="00D45532">
        <w:rPr>
          <w:rFonts w:ascii="Verdana" w:hAnsi="Verdana"/>
          <w:b/>
          <w:bCs/>
          <w:color w:val="000000"/>
          <w:sz w:val="20"/>
          <w:szCs w:val="20"/>
        </w:rPr>
        <w:t>Windy</w:t>
      </w: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p>
    <w:p w14:paraId="1B7CDA56"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14:paraId="1FD0E831"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14:paraId="2C685633"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r w:rsidRPr="00D45532">
        <w:rPr>
          <w:rFonts w:ascii="Verdana" w:hAnsi="Verdana"/>
          <w:b/>
          <w:bCs/>
          <w:color w:val="000000"/>
          <w:sz w:val="20"/>
          <w:szCs w:val="20"/>
        </w:rPr>
        <w:t>0002</w:t>
      </w: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p>
    <w:p w14:paraId="39BFB76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p>
    <w:p w14:paraId="0AEC7C5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r w:rsidRPr="00D45532">
        <w:rPr>
          <w:rFonts w:ascii="Verdana" w:hAnsi="Verdana"/>
          <w:b/>
          <w:bCs/>
          <w:color w:val="000000"/>
          <w:sz w:val="20"/>
          <w:szCs w:val="20"/>
        </w:rPr>
        <w:t>N</w:t>
      </w: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p>
    <w:p w14:paraId="2D6B8BE5"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uom:LTY</w:t>
      </w:r>
      <w:r w:rsidRPr="00D45532">
        <w:rPr>
          <w:rFonts w:ascii="Verdana" w:hAnsi="Verdana"/>
          <w:color w:val="0000FF"/>
          <w:sz w:val="20"/>
          <w:szCs w:val="20"/>
        </w:rPr>
        <w:t>&gt;</w:t>
      </w:r>
      <w:r w:rsidRPr="00D45532">
        <w:rPr>
          <w:rFonts w:ascii="Verdana" w:hAnsi="Verdana"/>
          <w:b/>
          <w:bCs/>
          <w:color w:val="000000"/>
          <w:sz w:val="20"/>
          <w:szCs w:val="20"/>
        </w:rPr>
        <w:t>1</w:t>
      </w:r>
      <w:r w:rsidRPr="00D45532">
        <w:rPr>
          <w:rFonts w:ascii="Verdana" w:hAnsi="Verdana"/>
          <w:color w:val="0000FF"/>
          <w:sz w:val="20"/>
          <w:szCs w:val="20"/>
        </w:rPr>
        <w:t>&lt;/</w:t>
      </w:r>
      <w:r w:rsidRPr="00D45532">
        <w:rPr>
          <w:rFonts w:ascii="Verdana" w:hAnsi="Verdana"/>
          <w:color w:val="990000"/>
          <w:sz w:val="20"/>
          <w:szCs w:val="20"/>
        </w:rPr>
        <w:t>uom:LTY</w:t>
      </w:r>
      <w:r w:rsidRPr="00D45532">
        <w:rPr>
          <w:rFonts w:ascii="Verdana" w:hAnsi="Verdana"/>
          <w:color w:val="0000FF"/>
          <w:sz w:val="20"/>
          <w:szCs w:val="20"/>
        </w:rPr>
        <w:t>&gt;</w:t>
      </w:r>
    </w:p>
    <w:p w14:paraId="11E2AC0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uom:STYC</w:t>
      </w:r>
      <w:r w:rsidRPr="00D45532">
        <w:rPr>
          <w:rFonts w:ascii="Verdana" w:hAnsi="Verdana"/>
          <w:color w:val="0000FF"/>
          <w:sz w:val="20"/>
          <w:szCs w:val="20"/>
        </w:rPr>
        <w:t>&gt;</w:t>
      </w:r>
      <w:r w:rsidRPr="00D45532">
        <w:rPr>
          <w:rFonts w:ascii="Verdana" w:hAnsi="Verdana"/>
          <w:b/>
          <w:bCs/>
          <w:color w:val="000000"/>
          <w:sz w:val="20"/>
          <w:szCs w:val="20"/>
        </w:rPr>
        <w:t>SL</w:t>
      </w:r>
      <w:r w:rsidRPr="00D45532">
        <w:rPr>
          <w:rFonts w:ascii="Verdana" w:hAnsi="Verdana"/>
          <w:color w:val="0000FF"/>
          <w:sz w:val="20"/>
          <w:szCs w:val="20"/>
        </w:rPr>
        <w:t>&lt;/</w:t>
      </w:r>
      <w:r w:rsidRPr="00D45532">
        <w:rPr>
          <w:rFonts w:ascii="Verdana" w:hAnsi="Verdana"/>
          <w:color w:val="990000"/>
          <w:sz w:val="20"/>
          <w:szCs w:val="20"/>
        </w:rPr>
        <w:t>uom:STYC</w:t>
      </w:r>
      <w:r w:rsidRPr="00D45532">
        <w:rPr>
          <w:rFonts w:ascii="Verdana" w:hAnsi="Verdana"/>
          <w:color w:val="0000FF"/>
          <w:sz w:val="20"/>
          <w:szCs w:val="20"/>
        </w:rPr>
        <w:t>&gt;</w:t>
      </w:r>
    </w:p>
    <w:p w14:paraId="3FEF6316"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uom:DOI</w:t>
      </w:r>
      <w:r w:rsidRPr="00D45532">
        <w:rPr>
          <w:rFonts w:ascii="Verdana" w:hAnsi="Verdana"/>
          <w:color w:val="0000FF"/>
          <w:sz w:val="20"/>
          <w:szCs w:val="20"/>
        </w:rPr>
        <w:t>&gt;</w:t>
      </w:r>
      <w:r w:rsidRPr="00D45532">
        <w:rPr>
          <w:rFonts w:ascii="Verdana" w:hAnsi="Verdana"/>
          <w:b/>
          <w:bCs/>
          <w:color w:val="000000"/>
          <w:sz w:val="20"/>
          <w:szCs w:val="20"/>
        </w:rPr>
        <w:t>0</w:t>
      </w:r>
      <w:r w:rsidRPr="00D45532">
        <w:rPr>
          <w:rFonts w:ascii="Verdana" w:hAnsi="Verdana"/>
          <w:color w:val="0000FF"/>
          <w:sz w:val="20"/>
          <w:szCs w:val="20"/>
        </w:rPr>
        <w:t>&lt;/</w:t>
      </w:r>
      <w:r w:rsidRPr="00D45532">
        <w:rPr>
          <w:rFonts w:ascii="Verdana" w:hAnsi="Verdana"/>
          <w:color w:val="990000"/>
          <w:sz w:val="20"/>
          <w:szCs w:val="20"/>
        </w:rPr>
        <w:t>uom:DOI</w:t>
      </w:r>
      <w:r w:rsidRPr="00D45532">
        <w:rPr>
          <w:rFonts w:ascii="Verdana" w:hAnsi="Verdana"/>
          <w:color w:val="0000FF"/>
          <w:sz w:val="20"/>
          <w:szCs w:val="20"/>
        </w:rPr>
        <w:t>&gt;</w:t>
      </w:r>
    </w:p>
    <w:p w14:paraId="5DB92034"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uom:TOA</w:t>
      </w:r>
      <w:r w:rsidRPr="00D45532">
        <w:rPr>
          <w:rFonts w:ascii="Verdana" w:hAnsi="Verdana"/>
          <w:color w:val="0000FF"/>
          <w:sz w:val="20"/>
          <w:szCs w:val="20"/>
        </w:rPr>
        <w:t>&gt;</w:t>
      </w:r>
      <w:r w:rsidRPr="00D45532">
        <w:rPr>
          <w:rFonts w:ascii="Verdana" w:hAnsi="Verdana"/>
          <w:b/>
          <w:bCs/>
          <w:color w:val="000000"/>
          <w:sz w:val="20"/>
          <w:szCs w:val="20"/>
        </w:rPr>
        <w:t>R</w:t>
      </w:r>
      <w:r w:rsidRPr="00D45532">
        <w:rPr>
          <w:rFonts w:ascii="Verdana" w:hAnsi="Verdana"/>
          <w:color w:val="0000FF"/>
          <w:sz w:val="20"/>
          <w:szCs w:val="20"/>
        </w:rPr>
        <w:t>&lt;/</w:t>
      </w:r>
      <w:r w:rsidRPr="00D45532">
        <w:rPr>
          <w:rFonts w:ascii="Verdana" w:hAnsi="Verdana"/>
          <w:color w:val="990000"/>
          <w:sz w:val="20"/>
          <w:szCs w:val="20"/>
        </w:rPr>
        <w:t>uom:TOA</w:t>
      </w:r>
      <w:r w:rsidRPr="00D45532">
        <w:rPr>
          <w:rFonts w:ascii="Verdana" w:hAnsi="Verdana"/>
          <w:color w:val="0000FF"/>
          <w:sz w:val="20"/>
          <w:szCs w:val="20"/>
        </w:rPr>
        <w:t>&gt;</w:t>
      </w:r>
    </w:p>
    <w:p w14:paraId="2215433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r w:rsidRPr="00D45532">
        <w:rPr>
          <w:rFonts w:ascii="Verdana" w:hAnsi="Verdana"/>
          <w:b/>
          <w:bCs/>
          <w:color w:val="000000"/>
          <w:sz w:val="20"/>
          <w:szCs w:val="20"/>
        </w:rPr>
        <w:t>Windy Hurricane</w:t>
      </w: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p>
    <w:p w14:paraId="24C10E32"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uom:LISTADR</w:t>
      </w:r>
      <w:r w:rsidRPr="00D45532">
        <w:rPr>
          <w:rFonts w:ascii="Verdana" w:hAnsi="Verdana"/>
          <w:color w:val="0000FF"/>
          <w:sz w:val="20"/>
          <w:szCs w:val="20"/>
        </w:rPr>
        <w:t>&gt;</w:t>
      </w:r>
      <w:r w:rsidRPr="00D45532">
        <w:rPr>
          <w:rFonts w:ascii="Verdana" w:hAnsi="Verdana"/>
          <w:b/>
          <w:bCs/>
          <w:color w:val="000000"/>
          <w:sz w:val="20"/>
          <w:szCs w:val="20"/>
        </w:rPr>
        <w:t>1 Clec Test Bed RD</w:t>
      </w:r>
      <w:r w:rsidRPr="00D45532">
        <w:rPr>
          <w:rFonts w:ascii="Verdana" w:hAnsi="Verdana"/>
          <w:color w:val="0000FF"/>
          <w:sz w:val="20"/>
          <w:szCs w:val="20"/>
        </w:rPr>
        <w:t>&lt;/</w:t>
      </w:r>
      <w:r w:rsidRPr="00D45532">
        <w:rPr>
          <w:rFonts w:ascii="Verdana" w:hAnsi="Verdana"/>
          <w:color w:val="990000"/>
          <w:sz w:val="20"/>
          <w:szCs w:val="20"/>
        </w:rPr>
        <w:t>uom:LISTADR</w:t>
      </w:r>
      <w:r w:rsidRPr="00D45532">
        <w:rPr>
          <w:rFonts w:ascii="Verdana" w:hAnsi="Verdana"/>
          <w:color w:val="0000FF"/>
          <w:sz w:val="20"/>
          <w:szCs w:val="20"/>
        </w:rPr>
        <w:t>&gt;</w:t>
      </w:r>
    </w:p>
    <w:p w14:paraId="1D4A4CE3"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14:paraId="46746732"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uom:FIRM_ORDER_NOTIFICATION</w:t>
      </w:r>
      <w:r w:rsidRPr="00D45532">
        <w:rPr>
          <w:rFonts w:ascii="Verdana" w:hAnsi="Verdana"/>
          <w:color w:val="0000FF"/>
          <w:sz w:val="20"/>
          <w:szCs w:val="20"/>
        </w:rPr>
        <w:t>&gt;</w:t>
      </w:r>
    </w:p>
    <w:p w14:paraId="7AA7D4F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uom:NOTIFICATION</w:t>
      </w:r>
      <w:r w:rsidRPr="00D45532">
        <w:rPr>
          <w:rFonts w:ascii="Verdana" w:hAnsi="Verdana"/>
          <w:color w:val="0000FF"/>
          <w:sz w:val="20"/>
          <w:szCs w:val="20"/>
        </w:rPr>
        <w:t>&gt;</w:t>
      </w:r>
    </w:p>
    <w:p w14:paraId="13A2B000"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uom:LSR_RESP</w:t>
      </w:r>
      <w:r w:rsidRPr="00D45532">
        <w:rPr>
          <w:rFonts w:ascii="Verdana" w:hAnsi="Verdana"/>
          <w:color w:val="0000FF"/>
          <w:sz w:val="20"/>
          <w:szCs w:val="20"/>
        </w:rPr>
        <w:t>&gt;</w:t>
      </w:r>
    </w:p>
    <w:p w14:paraId="6346AB91" w14:textId="77777777" w:rsidR="00D45532" w:rsidRDefault="00D45532" w:rsidP="00D45532">
      <w:pPr>
        <w:rPr>
          <w:rFonts w:ascii="Verdana" w:hAnsi="Verdana"/>
          <w:color w:val="0000FF"/>
          <w:sz w:val="20"/>
          <w:szCs w:val="20"/>
        </w:rPr>
      </w:pPr>
      <w:r w:rsidRPr="00D45532">
        <w:rPr>
          <w:rFonts w:ascii="Verdana" w:hAnsi="Verdana"/>
          <w:color w:val="0000FF"/>
          <w:sz w:val="20"/>
          <w:szCs w:val="20"/>
        </w:rPr>
        <w:t>&lt;/</w:t>
      </w:r>
      <w:r w:rsidRPr="00D45532">
        <w:rPr>
          <w:rFonts w:ascii="Verdana" w:hAnsi="Verdana"/>
          <w:color w:val="990000"/>
          <w:sz w:val="20"/>
          <w:szCs w:val="20"/>
        </w:rPr>
        <w:t>ns4:ATT_LSR_ORD_RSP</w:t>
      </w:r>
      <w:r w:rsidRPr="00D45532">
        <w:rPr>
          <w:rFonts w:ascii="Verdana" w:hAnsi="Verdana"/>
          <w:color w:val="0000FF"/>
          <w:sz w:val="20"/>
          <w:szCs w:val="20"/>
        </w:rPr>
        <w:t>&gt;</w:t>
      </w:r>
    </w:p>
    <w:p w14:paraId="2930C307" w14:textId="77777777" w:rsidR="00D45532" w:rsidRDefault="00D45532" w:rsidP="00D45532">
      <w:pPr>
        <w:rPr>
          <w:rFonts w:ascii="Verdana" w:hAnsi="Verdana"/>
          <w:color w:val="0000FF"/>
          <w:sz w:val="20"/>
          <w:szCs w:val="20"/>
        </w:rPr>
      </w:pPr>
    </w:p>
    <w:p w14:paraId="4EB6A5DB" w14:textId="77777777" w:rsidR="00D45532" w:rsidRPr="00D45532" w:rsidRDefault="00D45532" w:rsidP="00D45532">
      <w:pPr>
        <w:rPr>
          <w:rFonts w:ascii="Verdana" w:hAnsi="Verdana"/>
          <w:color w:val="000000"/>
          <w:sz w:val="20"/>
          <w:szCs w:val="20"/>
        </w:rPr>
      </w:pPr>
    </w:p>
    <w:p w14:paraId="500592E2" w14:textId="77777777" w:rsidR="00B752E4" w:rsidRDefault="00D45532">
      <w:pPr>
        <w:pStyle w:val="TCtxtTAG"/>
        <w:rPr>
          <w:b/>
          <w:bCs/>
          <w:sz w:val="24"/>
        </w:rPr>
      </w:pPr>
      <w:r>
        <w:rPr>
          <w:b/>
          <w:bCs/>
          <w:sz w:val="24"/>
        </w:rPr>
        <w:br w:type="page"/>
      </w:r>
      <w:r w:rsidR="00B752E4">
        <w:rPr>
          <w:b/>
          <w:bCs/>
          <w:sz w:val="24"/>
        </w:rPr>
        <w:t>TEST CASE M020: Scenario Description: (Act=V) Conversion adding and removing features, ESCWT, adding blocks (BA/BLOCK)—LNA=V  Retain listings as-is (ELT=A)</w:t>
      </w:r>
    </w:p>
    <w:p w14:paraId="00E0B728" w14:textId="77777777" w:rsidR="00B752E4" w:rsidRDefault="00B752E4">
      <w:pPr>
        <w:pStyle w:val="Heading3"/>
        <w:rPr>
          <w:i w:val="0"/>
          <w:iCs w:val="0"/>
        </w:rPr>
      </w:pPr>
      <w:r>
        <w:rPr>
          <w:i w:val="0"/>
          <w:iCs w:val="0"/>
        </w:rPr>
        <w:t>Type of Account:  Residence / Multi-Line</w:t>
      </w:r>
    </w:p>
    <w:p w14:paraId="47DF1ED8" w14:textId="77777777" w:rsidR="000A4F99" w:rsidRPr="000A4F99" w:rsidRDefault="000A4F99" w:rsidP="000A4F99"/>
    <w:p w14:paraId="55AF2FD7"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6A7EA18F"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CCB3B93"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5BB94287"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6D3A23D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4BB38E8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708E7DC"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5517827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26FC64E"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6A0ADEF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1F3F64E"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73CCC3B"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273A843" w14:textId="77777777" w:rsidR="00B752E4" w:rsidRPr="005914A2" w:rsidRDefault="00B752E4">
            <w:pPr>
              <w:pStyle w:val="FORMDATA"/>
              <w:rPr>
                <w:b/>
                <w:color w:val="auto"/>
              </w:rPr>
            </w:pPr>
            <w:r w:rsidRPr="005914A2">
              <w:rPr>
                <w:b/>
                <w:color w:val="auto"/>
              </w:rPr>
              <w:t>ZXL</w:t>
            </w:r>
          </w:p>
        </w:tc>
      </w:tr>
      <w:tr w:rsidR="00B752E4" w:rsidRPr="005914A2" w14:paraId="2460D850" w14:textId="77777777">
        <w:tc>
          <w:tcPr>
            <w:tcW w:w="2160" w:type="dxa"/>
            <w:tcBorders>
              <w:top w:val="single" w:sz="6" w:space="0" w:color="auto"/>
              <w:left w:val="single" w:sz="6" w:space="0" w:color="auto"/>
              <w:bottom w:val="single" w:sz="6" w:space="0" w:color="auto"/>
              <w:right w:val="single" w:sz="6" w:space="0" w:color="auto"/>
            </w:tcBorders>
          </w:tcPr>
          <w:p w14:paraId="3E192D22"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66E5450B"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0496B315" w14:textId="77777777" w:rsidR="00B752E4" w:rsidRPr="005914A2" w:rsidRDefault="00B752E4">
            <w:pPr>
              <w:pStyle w:val="FORMDATA"/>
              <w:rPr>
                <w:b/>
                <w:color w:val="auto"/>
              </w:rPr>
            </w:pPr>
            <w:r w:rsidRPr="005914A2">
              <w:rPr>
                <w:b/>
                <w:color w:val="auto"/>
              </w:rPr>
              <w:t>M20</w:t>
            </w:r>
          </w:p>
        </w:tc>
      </w:tr>
      <w:tr w:rsidR="00B752E4" w:rsidRPr="005914A2" w14:paraId="351EA35E" w14:textId="77777777">
        <w:tc>
          <w:tcPr>
            <w:tcW w:w="2160" w:type="dxa"/>
            <w:tcBorders>
              <w:top w:val="single" w:sz="6" w:space="0" w:color="auto"/>
              <w:left w:val="single" w:sz="6" w:space="0" w:color="auto"/>
              <w:bottom w:val="single" w:sz="6" w:space="0" w:color="auto"/>
              <w:right w:val="single" w:sz="6" w:space="0" w:color="auto"/>
            </w:tcBorders>
          </w:tcPr>
          <w:p w14:paraId="32574AEE"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59E26C71"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5E671F0A" w14:textId="77777777" w:rsidR="00B752E4" w:rsidRPr="005914A2" w:rsidRDefault="00B752E4">
            <w:pPr>
              <w:pStyle w:val="FORMDATA"/>
              <w:rPr>
                <w:b/>
                <w:color w:val="auto"/>
              </w:rPr>
            </w:pPr>
            <w:r w:rsidRPr="005914A2">
              <w:rPr>
                <w:b/>
                <w:color w:val="auto"/>
              </w:rPr>
              <w:t>9042235692</w:t>
            </w:r>
          </w:p>
        </w:tc>
      </w:tr>
      <w:tr w:rsidR="00B752E4" w:rsidRPr="005914A2" w14:paraId="54B7024D" w14:textId="77777777">
        <w:tc>
          <w:tcPr>
            <w:tcW w:w="2160" w:type="dxa"/>
            <w:tcBorders>
              <w:top w:val="single" w:sz="6" w:space="0" w:color="auto"/>
              <w:left w:val="single" w:sz="6" w:space="0" w:color="auto"/>
              <w:bottom w:val="single" w:sz="6" w:space="0" w:color="auto"/>
              <w:right w:val="single" w:sz="6" w:space="0" w:color="auto"/>
            </w:tcBorders>
          </w:tcPr>
          <w:p w14:paraId="736E13BA"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60F7CAD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1D2CA4B2" w14:textId="77777777" w:rsidR="00B752E4" w:rsidRPr="005914A2" w:rsidRDefault="00B752E4">
            <w:pPr>
              <w:pStyle w:val="FORMDATA"/>
              <w:rPr>
                <w:b/>
                <w:color w:val="auto"/>
              </w:rPr>
            </w:pPr>
            <w:r w:rsidRPr="005914A2">
              <w:rPr>
                <w:b/>
                <w:color w:val="auto"/>
              </w:rPr>
              <w:t>CAVENOBILL</w:t>
            </w:r>
          </w:p>
        </w:tc>
      </w:tr>
      <w:tr w:rsidR="00B752E4" w:rsidRPr="005914A2" w14:paraId="412B1CD4"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BE02250"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90FE7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57F56A0" w14:textId="77777777" w:rsidR="00B752E4" w:rsidRPr="005914A2" w:rsidRDefault="00B752E4">
            <w:pPr>
              <w:pStyle w:val="FORMDATA"/>
              <w:rPr>
                <w:b/>
                <w:color w:val="auto"/>
              </w:rPr>
            </w:pPr>
            <w:r w:rsidRPr="005914A2">
              <w:rPr>
                <w:b/>
                <w:color w:val="auto"/>
              </w:rPr>
              <w:t>LCSC</w:t>
            </w:r>
          </w:p>
        </w:tc>
      </w:tr>
      <w:tr w:rsidR="00B752E4" w:rsidRPr="005914A2" w14:paraId="4C3256E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DFDCFA7"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D13FCF3"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2DBFAD4" w14:textId="77777777" w:rsidR="00B752E4" w:rsidRPr="005914A2" w:rsidRDefault="00B752E4">
            <w:pPr>
              <w:pStyle w:val="FORMDATA"/>
              <w:rPr>
                <w:b/>
                <w:color w:val="auto"/>
              </w:rPr>
            </w:pPr>
            <w:r w:rsidRPr="005914A2">
              <w:rPr>
                <w:b/>
                <w:color w:val="auto"/>
              </w:rPr>
              <w:t>20030328</w:t>
            </w:r>
          </w:p>
        </w:tc>
      </w:tr>
      <w:tr w:rsidR="00B752E4" w:rsidRPr="005914A2" w14:paraId="7AD87540" w14:textId="77777777">
        <w:tc>
          <w:tcPr>
            <w:tcW w:w="2160" w:type="dxa"/>
            <w:tcBorders>
              <w:top w:val="single" w:sz="6" w:space="0" w:color="auto"/>
              <w:left w:val="single" w:sz="6" w:space="0" w:color="auto"/>
              <w:bottom w:val="single" w:sz="6" w:space="0" w:color="auto"/>
              <w:right w:val="single" w:sz="6" w:space="0" w:color="auto"/>
            </w:tcBorders>
          </w:tcPr>
          <w:p w14:paraId="423DBFFB"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5FAD0A8"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12239A05" w14:textId="77777777" w:rsidR="00B752E4" w:rsidRPr="005914A2" w:rsidRDefault="00B752E4">
            <w:pPr>
              <w:pStyle w:val="FORMDATA"/>
              <w:rPr>
                <w:b/>
                <w:color w:val="auto"/>
              </w:rPr>
            </w:pPr>
            <w:r w:rsidRPr="005914A2">
              <w:rPr>
                <w:b/>
                <w:color w:val="auto"/>
              </w:rPr>
              <w:t>20030428</w:t>
            </w:r>
          </w:p>
        </w:tc>
      </w:tr>
      <w:tr w:rsidR="00B752E4" w:rsidRPr="005914A2" w14:paraId="44B9C96A" w14:textId="77777777">
        <w:tc>
          <w:tcPr>
            <w:tcW w:w="2160" w:type="dxa"/>
            <w:tcBorders>
              <w:top w:val="single" w:sz="6" w:space="0" w:color="auto"/>
              <w:left w:val="single" w:sz="6" w:space="0" w:color="auto"/>
              <w:bottom w:val="single" w:sz="6" w:space="0" w:color="auto"/>
              <w:right w:val="single" w:sz="6" w:space="0" w:color="auto"/>
            </w:tcBorders>
          </w:tcPr>
          <w:p w14:paraId="5D17045F"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570F8E8C"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ADC6921" w14:textId="77777777" w:rsidR="00B752E4" w:rsidRPr="005914A2" w:rsidRDefault="00B752E4">
            <w:pPr>
              <w:pStyle w:val="FORMDATA"/>
              <w:rPr>
                <w:b/>
                <w:color w:val="auto"/>
              </w:rPr>
            </w:pPr>
            <w:r w:rsidRPr="005914A2">
              <w:rPr>
                <w:b/>
                <w:color w:val="auto"/>
              </w:rPr>
              <w:t>MB</w:t>
            </w:r>
          </w:p>
        </w:tc>
      </w:tr>
      <w:tr w:rsidR="00B752E4" w:rsidRPr="005914A2" w14:paraId="520CB3AF" w14:textId="77777777">
        <w:tc>
          <w:tcPr>
            <w:tcW w:w="2160" w:type="dxa"/>
            <w:tcBorders>
              <w:top w:val="single" w:sz="6" w:space="0" w:color="auto"/>
              <w:left w:val="single" w:sz="6" w:space="0" w:color="auto"/>
              <w:bottom w:val="single" w:sz="6" w:space="0" w:color="auto"/>
              <w:right w:val="single" w:sz="6" w:space="0" w:color="auto"/>
            </w:tcBorders>
          </w:tcPr>
          <w:p w14:paraId="2670CAB7" w14:textId="77777777" w:rsidR="00B752E4" w:rsidRPr="005914A2" w:rsidRDefault="00B752E4">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501D94D6" w14:textId="77777777" w:rsidR="00B752E4" w:rsidRPr="005914A2" w:rsidRDefault="00B752E4">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19E3C517" w14:textId="77777777" w:rsidR="00B752E4" w:rsidRPr="005914A2" w:rsidRDefault="00B752E4">
            <w:pPr>
              <w:pStyle w:val="FORMDATA"/>
              <w:rPr>
                <w:b/>
                <w:color w:val="auto"/>
              </w:rPr>
            </w:pPr>
            <w:r w:rsidRPr="005914A2">
              <w:rPr>
                <w:b/>
                <w:color w:val="auto"/>
              </w:rPr>
              <w:t>C</w:t>
            </w:r>
          </w:p>
        </w:tc>
      </w:tr>
      <w:tr w:rsidR="00B752E4" w:rsidRPr="005914A2" w14:paraId="6101F018" w14:textId="77777777">
        <w:tc>
          <w:tcPr>
            <w:tcW w:w="2160" w:type="dxa"/>
            <w:tcBorders>
              <w:top w:val="single" w:sz="6" w:space="0" w:color="auto"/>
              <w:left w:val="single" w:sz="6" w:space="0" w:color="auto"/>
              <w:bottom w:val="single" w:sz="6" w:space="0" w:color="auto"/>
              <w:right w:val="single" w:sz="6" w:space="0" w:color="auto"/>
            </w:tcBorders>
          </w:tcPr>
          <w:p w14:paraId="4C56207B"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F28FBB5"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024D0D40" w14:textId="77777777" w:rsidR="00B752E4" w:rsidRPr="005914A2" w:rsidRDefault="00B752E4">
            <w:pPr>
              <w:pStyle w:val="FORMDATA"/>
              <w:rPr>
                <w:b/>
                <w:color w:val="auto"/>
              </w:rPr>
            </w:pPr>
            <w:r w:rsidRPr="005914A2">
              <w:rPr>
                <w:b/>
                <w:color w:val="auto"/>
              </w:rPr>
              <w:t>V</w:t>
            </w:r>
          </w:p>
        </w:tc>
      </w:tr>
      <w:tr w:rsidR="00B752E4" w:rsidRPr="005914A2" w14:paraId="5C8DC14E" w14:textId="77777777">
        <w:tc>
          <w:tcPr>
            <w:tcW w:w="2160" w:type="dxa"/>
            <w:tcBorders>
              <w:top w:val="single" w:sz="6" w:space="0" w:color="auto"/>
              <w:left w:val="single" w:sz="6" w:space="0" w:color="auto"/>
              <w:bottom w:val="single" w:sz="6" w:space="0" w:color="auto"/>
              <w:right w:val="single" w:sz="6" w:space="0" w:color="auto"/>
            </w:tcBorders>
          </w:tcPr>
          <w:p w14:paraId="2264AA21"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ADF8391"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3BC70168" w14:textId="77777777" w:rsidR="00B752E4" w:rsidRPr="005914A2" w:rsidRDefault="00B752E4">
            <w:pPr>
              <w:pStyle w:val="FORMDATA"/>
              <w:rPr>
                <w:b/>
                <w:color w:val="auto"/>
              </w:rPr>
            </w:pPr>
            <w:r w:rsidRPr="005914A2">
              <w:rPr>
                <w:b/>
                <w:color w:val="auto"/>
              </w:rPr>
              <w:t>9999</w:t>
            </w:r>
          </w:p>
        </w:tc>
      </w:tr>
      <w:tr w:rsidR="00B752E4" w:rsidRPr="005914A2" w14:paraId="1FED4CDE" w14:textId="77777777">
        <w:tc>
          <w:tcPr>
            <w:tcW w:w="2160" w:type="dxa"/>
            <w:tcBorders>
              <w:top w:val="single" w:sz="6" w:space="0" w:color="auto"/>
              <w:left w:val="single" w:sz="6" w:space="0" w:color="auto"/>
              <w:bottom w:val="single" w:sz="6" w:space="0" w:color="auto"/>
              <w:right w:val="single" w:sz="6" w:space="0" w:color="auto"/>
            </w:tcBorders>
          </w:tcPr>
          <w:p w14:paraId="453DB4F6"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B542339"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15D82417" w14:textId="77777777" w:rsidR="00B752E4" w:rsidRPr="005914A2" w:rsidRDefault="00B752E4">
            <w:pPr>
              <w:pStyle w:val="FORMDATA"/>
              <w:rPr>
                <w:b/>
                <w:color w:val="auto"/>
              </w:rPr>
            </w:pPr>
            <w:r w:rsidRPr="005914A2">
              <w:rPr>
                <w:b/>
                <w:color w:val="auto"/>
              </w:rPr>
              <w:t>2AM-</w:t>
            </w:r>
          </w:p>
        </w:tc>
      </w:tr>
      <w:tr w:rsidR="00B752E4" w:rsidRPr="005914A2" w14:paraId="53FDC830" w14:textId="77777777">
        <w:tc>
          <w:tcPr>
            <w:tcW w:w="2160" w:type="dxa"/>
            <w:tcBorders>
              <w:top w:val="single" w:sz="6" w:space="0" w:color="auto"/>
              <w:left w:val="single" w:sz="6" w:space="0" w:color="auto"/>
              <w:bottom w:val="single" w:sz="6" w:space="0" w:color="auto"/>
              <w:right w:val="single" w:sz="6" w:space="0" w:color="auto"/>
            </w:tcBorders>
          </w:tcPr>
          <w:p w14:paraId="6DAA9133" w14:textId="77777777" w:rsidR="00B752E4" w:rsidRPr="005914A2" w:rsidRDefault="00B752E4">
            <w:pPr>
              <w:pStyle w:val="FORMDATA"/>
              <w:rPr>
                <w:b/>
                <w:color w:val="auto"/>
              </w:rPr>
            </w:pPr>
            <w:r w:rsidRPr="005914A2">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43914657" w14:textId="77777777" w:rsidR="00B752E4" w:rsidRPr="005914A2" w:rsidRDefault="00B752E4">
            <w:pPr>
              <w:pStyle w:val="FORMDATA"/>
              <w:rPr>
                <w:b/>
                <w:color w:val="auto"/>
              </w:rPr>
            </w:pPr>
            <w:r w:rsidRPr="005914A2">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37445857" w14:textId="77777777" w:rsidR="00B752E4" w:rsidRPr="005914A2" w:rsidRDefault="00B752E4">
            <w:pPr>
              <w:pStyle w:val="FORMDATA"/>
              <w:rPr>
                <w:b/>
                <w:color w:val="auto"/>
              </w:rPr>
            </w:pPr>
            <w:r w:rsidRPr="005914A2">
              <w:rPr>
                <w:b/>
                <w:color w:val="auto"/>
              </w:rPr>
              <w:t>L</w:t>
            </w:r>
          </w:p>
        </w:tc>
      </w:tr>
      <w:tr w:rsidR="00B752E4" w:rsidRPr="005914A2" w14:paraId="7286B57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9F5B753"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5A959893" w14:textId="77777777">
        <w:tc>
          <w:tcPr>
            <w:tcW w:w="2160" w:type="dxa"/>
            <w:tcBorders>
              <w:top w:val="single" w:sz="6" w:space="0" w:color="auto"/>
              <w:left w:val="single" w:sz="6" w:space="0" w:color="auto"/>
              <w:bottom w:val="single" w:sz="6" w:space="0" w:color="auto"/>
              <w:right w:val="single" w:sz="6" w:space="0" w:color="auto"/>
            </w:tcBorders>
          </w:tcPr>
          <w:p w14:paraId="34ED10B7"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05A71F04"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775D8A75" w14:textId="77777777" w:rsidR="00B752E4" w:rsidRPr="005914A2" w:rsidRDefault="00B752E4">
            <w:pPr>
              <w:pStyle w:val="FORMDATA"/>
              <w:rPr>
                <w:b/>
                <w:color w:val="auto"/>
                <w:lang w:val="fr-FR"/>
              </w:rPr>
            </w:pPr>
            <w:r w:rsidRPr="005914A2">
              <w:rPr>
                <w:b/>
                <w:color w:val="auto"/>
                <w:lang w:val="fr-FR"/>
              </w:rPr>
              <w:t>904Q886621621</w:t>
            </w:r>
          </w:p>
        </w:tc>
      </w:tr>
      <w:tr w:rsidR="00B752E4" w:rsidRPr="005914A2" w14:paraId="1BDCFC52"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80B12CC"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79F5617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C891F6"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4943860"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5438295" w14:textId="77777777" w:rsidR="00B752E4" w:rsidRPr="005914A2" w:rsidRDefault="00B752E4">
            <w:pPr>
              <w:pStyle w:val="FORMDATA"/>
              <w:rPr>
                <w:b/>
                <w:color w:val="auto"/>
              </w:rPr>
            </w:pPr>
            <w:r w:rsidRPr="005914A2">
              <w:rPr>
                <w:b/>
                <w:color w:val="auto"/>
              </w:rPr>
              <w:t>Bojangles</w:t>
            </w:r>
          </w:p>
        </w:tc>
      </w:tr>
      <w:tr w:rsidR="00B752E4" w:rsidRPr="005914A2" w14:paraId="572030F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A85204"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55F4A2E"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3ADA1AD" w14:textId="77777777" w:rsidR="00B752E4" w:rsidRPr="005914A2" w:rsidRDefault="00B752E4">
            <w:pPr>
              <w:pStyle w:val="FORMDATA"/>
              <w:rPr>
                <w:b/>
                <w:color w:val="auto"/>
              </w:rPr>
            </w:pPr>
            <w:r w:rsidRPr="005914A2">
              <w:rPr>
                <w:b/>
                <w:color w:val="auto"/>
              </w:rPr>
              <w:t>8884448888</w:t>
            </w:r>
          </w:p>
        </w:tc>
      </w:tr>
      <w:tr w:rsidR="00B752E4" w:rsidRPr="005914A2" w14:paraId="11D50F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902E8F2"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AF3965"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39BB59"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7FE96CA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B28855"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D24FDD2"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F2A2C12" w14:textId="77777777" w:rsidR="00B752E4" w:rsidRPr="005914A2" w:rsidRDefault="00B752E4">
            <w:pPr>
              <w:pStyle w:val="FORMDATA"/>
              <w:rPr>
                <w:b/>
                <w:color w:val="auto"/>
              </w:rPr>
            </w:pPr>
            <w:r w:rsidRPr="005914A2">
              <w:rPr>
                <w:b/>
                <w:color w:val="auto"/>
              </w:rPr>
              <w:t>Bugs Bunny</w:t>
            </w:r>
          </w:p>
        </w:tc>
      </w:tr>
      <w:tr w:rsidR="00B752E4" w:rsidRPr="005914A2" w14:paraId="4404668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8FA32C3"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17A327C"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7EFC278" w14:textId="77777777" w:rsidR="00B752E4" w:rsidRPr="005914A2" w:rsidRDefault="00B752E4">
            <w:pPr>
              <w:pStyle w:val="FORMDATA"/>
              <w:rPr>
                <w:b/>
                <w:color w:val="auto"/>
              </w:rPr>
            </w:pPr>
            <w:r w:rsidRPr="005914A2">
              <w:rPr>
                <w:b/>
                <w:color w:val="auto"/>
              </w:rPr>
              <w:t>4041114444</w:t>
            </w:r>
          </w:p>
        </w:tc>
      </w:tr>
      <w:tr w:rsidR="00B752E4" w:rsidRPr="005914A2" w14:paraId="0767243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7DD7F3C"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6E03FEE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E56943"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00447798" w14:textId="77777777">
        <w:tc>
          <w:tcPr>
            <w:tcW w:w="2160" w:type="dxa"/>
            <w:tcBorders>
              <w:top w:val="single" w:sz="6" w:space="0" w:color="auto"/>
              <w:left w:val="single" w:sz="6" w:space="0" w:color="auto"/>
              <w:bottom w:val="single" w:sz="6" w:space="0" w:color="auto"/>
              <w:right w:val="single" w:sz="6" w:space="0" w:color="auto"/>
            </w:tcBorders>
          </w:tcPr>
          <w:p w14:paraId="2A572D1A"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6D6A0D0B"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18834D98" w14:textId="77777777" w:rsidR="00B752E4" w:rsidRPr="005914A2" w:rsidRDefault="00B752E4">
            <w:pPr>
              <w:pStyle w:val="FORMDATA"/>
              <w:rPr>
                <w:b/>
                <w:color w:val="auto"/>
              </w:rPr>
            </w:pPr>
            <w:r w:rsidRPr="005914A2">
              <w:rPr>
                <w:b/>
                <w:color w:val="auto"/>
              </w:rPr>
              <w:t>Pirates Treasure</w:t>
            </w:r>
          </w:p>
        </w:tc>
      </w:tr>
      <w:tr w:rsidR="00B752E4" w:rsidRPr="005914A2" w14:paraId="3CD70760" w14:textId="77777777">
        <w:tc>
          <w:tcPr>
            <w:tcW w:w="2160" w:type="dxa"/>
            <w:tcBorders>
              <w:top w:val="single" w:sz="6" w:space="0" w:color="auto"/>
              <w:left w:val="single" w:sz="6" w:space="0" w:color="auto"/>
              <w:bottom w:val="single" w:sz="6" w:space="0" w:color="auto"/>
              <w:right w:val="single" w:sz="6" w:space="0" w:color="auto"/>
            </w:tcBorders>
          </w:tcPr>
          <w:p w14:paraId="5DACBE9C" w14:textId="77777777" w:rsidR="00B752E4" w:rsidRPr="005914A2" w:rsidRDefault="00B752E4">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47194FF3" w14:textId="77777777" w:rsidR="00B752E4" w:rsidRPr="005914A2" w:rsidRDefault="00B752E4">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311CE702" w14:textId="77777777" w:rsidR="00B752E4" w:rsidRPr="005914A2" w:rsidRDefault="00B752E4">
            <w:pPr>
              <w:pStyle w:val="FORMDATA"/>
              <w:rPr>
                <w:b/>
                <w:color w:val="auto"/>
              </w:rPr>
            </w:pPr>
            <w:r w:rsidRPr="005914A2">
              <w:rPr>
                <w:b/>
                <w:color w:val="auto"/>
              </w:rPr>
              <w:t>A</w:t>
            </w:r>
          </w:p>
        </w:tc>
      </w:tr>
      <w:tr w:rsidR="00B752E4" w:rsidRPr="005914A2" w14:paraId="3D70239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042CAF0" w14:textId="77777777" w:rsidR="00B752E4" w:rsidRPr="005914A2" w:rsidRDefault="00B752E4">
            <w:pPr>
              <w:pStyle w:val="Heading4"/>
              <w:rPr>
                <w:rFonts w:cs="Arial"/>
                <w:b/>
                <w:i w:val="0"/>
              </w:rPr>
            </w:pPr>
            <w:r w:rsidRPr="005914A2">
              <w:rPr>
                <w:rFonts w:cs="Arial"/>
                <w:b/>
                <w:i w:val="0"/>
              </w:rPr>
              <w:t>Bill Section</w:t>
            </w:r>
          </w:p>
        </w:tc>
      </w:tr>
      <w:tr w:rsidR="00B752E4" w:rsidRPr="005914A2" w14:paraId="24687A6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123FDC" w14:textId="77777777" w:rsidR="00B752E4" w:rsidRPr="005914A2" w:rsidRDefault="00B752E4">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12892E4" w14:textId="77777777" w:rsidR="00B752E4" w:rsidRPr="005914A2" w:rsidRDefault="00B752E4">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C9828F7" w14:textId="77777777" w:rsidR="00B752E4" w:rsidRPr="005914A2" w:rsidRDefault="00B752E4">
            <w:pPr>
              <w:pStyle w:val="FORMDATA"/>
              <w:rPr>
                <w:b/>
                <w:color w:val="auto"/>
              </w:rPr>
            </w:pPr>
            <w:r w:rsidRPr="005914A2">
              <w:rPr>
                <w:b/>
                <w:color w:val="auto"/>
              </w:rPr>
              <w:t>9042235692</w:t>
            </w:r>
          </w:p>
        </w:tc>
      </w:tr>
      <w:tr w:rsidR="00B752E4" w:rsidRPr="005914A2" w14:paraId="6130F3FB"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72C7FD5" w14:textId="77777777" w:rsidR="00B752E4" w:rsidRPr="005914A2" w:rsidRDefault="00B752E4">
            <w:pPr>
              <w:pStyle w:val="BodyText"/>
              <w:rPr>
                <w:rFonts w:ascii="Arial" w:hAnsi="Arial" w:cs="Arial"/>
                <w:color w:val="auto"/>
                <w:sz w:val="24"/>
                <w:szCs w:val="24"/>
              </w:rPr>
            </w:pPr>
            <w:r w:rsidRPr="005914A2">
              <w:rPr>
                <w:rFonts w:ascii="Arial" w:hAnsi="Arial" w:cs="Arial"/>
                <w:iCs/>
                <w:color w:val="auto"/>
                <w:sz w:val="24"/>
                <w:szCs w:val="24"/>
              </w:rPr>
              <w:t>PS  FORM</w:t>
            </w:r>
          </w:p>
        </w:tc>
      </w:tr>
      <w:tr w:rsidR="00B752E4" w:rsidRPr="005914A2" w14:paraId="3BA329A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E0CC9B6"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5914A2" w14:paraId="27190DF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D82B486"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1A54815A"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36F31929" w14:textId="77777777" w:rsidR="00B752E4" w:rsidRPr="005914A2" w:rsidRDefault="00B752E4">
            <w:pPr>
              <w:pStyle w:val="FORMDATA"/>
              <w:rPr>
                <w:b/>
                <w:color w:val="auto"/>
              </w:rPr>
            </w:pPr>
            <w:r w:rsidRPr="005914A2">
              <w:rPr>
                <w:b/>
                <w:color w:val="auto"/>
              </w:rPr>
              <w:t>002</w:t>
            </w:r>
          </w:p>
        </w:tc>
      </w:tr>
      <w:tr w:rsidR="00B752E4" w:rsidRPr="005914A2" w14:paraId="462CFDE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7398EEE"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68BCE9B6"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7155EA9"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DD47C6"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9172A41" w14:textId="77777777" w:rsidR="00B752E4" w:rsidRPr="005914A2" w:rsidRDefault="00B752E4">
            <w:pPr>
              <w:pStyle w:val="FORMDATA"/>
              <w:rPr>
                <w:b/>
                <w:color w:val="auto"/>
              </w:rPr>
            </w:pPr>
            <w:r w:rsidRPr="005914A2">
              <w:rPr>
                <w:b/>
                <w:color w:val="auto"/>
              </w:rPr>
              <w:t>00001</w:t>
            </w:r>
          </w:p>
        </w:tc>
      </w:tr>
      <w:tr w:rsidR="00B752E4" w:rsidRPr="005914A2" w14:paraId="04D6118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5ECCC0"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9E1AF39"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620C16DD" w14:textId="77777777" w:rsidR="00B752E4" w:rsidRPr="005914A2" w:rsidRDefault="00B752E4">
            <w:pPr>
              <w:pStyle w:val="FORMDATA"/>
              <w:rPr>
                <w:b/>
                <w:color w:val="auto"/>
              </w:rPr>
            </w:pPr>
            <w:r w:rsidRPr="005914A2">
              <w:rPr>
                <w:b/>
                <w:color w:val="auto"/>
              </w:rPr>
              <w:t>V</w:t>
            </w:r>
          </w:p>
        </w:tc>
      </w:tr>
      <w:tr w:rsidR="00B752E4" w:rsidRPr="005914A2" w14:paraId="76FD07E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36C0BF7"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313CFFC"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2A1EB470" w14:textId="77777777" w:rsidR="00B752E4" w:rsidRPr="005914A2" w:rsidRDefault="00B752E4">
            <w:pPr>
              <w:pStyle w:val="FORMDATA"/>
              <w:rPr>
                <w:b/>
                <w:color w:val="auto"/>
              </w:rPr>
            </w:pPr>
            <w:r w:rsidRPr="005914A2">
              <w:rPr>
                <w:b/>
                <w:color w:val="auto"/>
              </w:rPr>
              <w:t>9042235692</w:t>
            </w:r>
          </w:p>
        </w:tc>
      </w:tr>
      <w:tr w:rsidR="00B752E4" w:rsidRPr="005914A2" w14:paraId="2900B0B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240F63"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66F4246"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054E5432" w14:textId="77777777" w:rsidR="00B752E4" w:rsidRPr="005914A2" w:rsidRDefault="00B752E4">
            <w:pPr>
              <w:pStyle w:val="FORMDATA"/>
              <w:rPr>
                <w:b/>
                <w:color w:val="auto"/>
              </w:rPr>
            </w:pPr>
            <w:r w:rsidRPr="005914A2">
              <w:rPr>
                <w:b/>
                <w:color w:val="auto"/>
              </w:rPr>
              <w:t>N</w:t>
            </w:r>
            <w:r w:rsidR="00FA67C5">
              <w:rPr>
                <w:b/>
                <w:color w:val="auto"/>
              </w:rPr>
              <w:t>ONE</w:t>
            </w:r>
          </w:p>
        </w:tc>
      </w:tr>
      <w:tr w:rsidR="00B752E4" w:rsidRPr="005914A2" w14:paraId="14060F3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A876ECA"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58B1F1DB"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3D983A6C" w14:textId="77777777" w:rsidR="00B752E4" w:rsidRPr="005914A2" w:rsidRDefault="00FA67C5">
            <w:pPr>
              <w:pStyle w:val="FORMDATA"/>
              <w:rPr>
                <w:b/>
                <w:color w:val="auto"/>
              </w:rPr>
            </w:pPr>
            <w:r>
              <w:rPr>
                <w:b/>
                <w:color w:val="auto"/>
              </w:rPr>
              <w:t xml:space="preserve">NONE </w:t>
            </w:r>
          </w:p>
        </w:tc>
      </w:tr>
      <w:tr w:rsidR="00B752E4" w:rsidRPr="005914A2" w14:paraId="0AD021E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7834E02"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13547B12"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2B021AF0" w14:textId="77777777" w:rsidR="00B752E4" w:rsidRPr="005914A2" w:rsidRDefault="00B752E4">
            <w:pPr>
              <w:pStyle w:val="FORMDATA"/>
              <w:rPr>
                <w:b/>
                <w:color w:val="auto"/>
              </w:rPr>
            </w:pPr>
            <w:r w:rsidRPr="005914A2">
              <w:rPr>
                <w:b/>
                <w:color w:val="auto"/>
              </w:rPr>
              <w:t>D</w:t>
            </w:r>
          </w:p>
        </w:tc>
      </w:tr>
      <w:tr w:rsidR="00B752E4" w:rsidRPr="005914A2" w14:paraId="5A01DF3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DB1AE60"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47B84B2"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19E8931" w14:textId="77777777" w:rsidR="00B752E4" w:rsidRPr="005914A2" w:rsidRDefault="00B752E4">
            <w:pPr>
              <w:pStyle w:val="FORMDATA"/>
              <w:rPr>
                <w:b/>
                <w:color w:val="auto"/>
              </w:rPr>
            </w:pPr>
            <w:r w:rsidRPr="005914A2">
              <w:rPr>
                <w:b/>
                <w:color w:val="auto"/>
              </w:rPr>
              <w:t>NSQ</w:t>
            </w:r>
          </w:p>
        </w:tc>
      </w:tr>
      <w:tr w:rsidR="00B752E4" w:rsidRPr="005914A2" w14:paraId="5203541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DC0BBB"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58BACFDC"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1C51D57" w14:textId="77777777" w:rsidR="00B752E4" w:rsidRPr="005914A2" w:rsidRDefault="00B752E4">
            <w:pPr>
              <w:pStyle w:val="FORMDATA"/>
              <w:rPr>
                <w:b/>
                <w:color w:val="auto"/>
              </w:rPr>
            </w:pPr>
            <w:r w:rsidRPr="005914A2">
              <w:rPr>
                <w:b/>
                <w:color w:val="auto"/>
              </w:rPr>
              <w:t>N</w:t>
            </w:r>
          </w:p>
        </w:tc>
      </w:tr>
      <w:tr w:rsidR="00B752E4" w:rsidRPr="005914A2" w14:paraId="02D04A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BDED1D"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53E6DEA"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70B97EE" w14:textId="77777777" w:rsidR="00B752E4" w:rsidRPr="005914A2" w:rsidRDefault="00B752E4">
            <w:pPr>
              <w:pStyle w:val="FORMDATA"/>
              <w:rPr>
                <w:b/>
                <w:color w:val="auto"/>
              </w:rPr>
            </w:pPr>
            <w:r w:rsidRPr="005914A2">
              <w:rPr>
                <w:b/>
                <w:color w:val="auto"/>
              </w:rPr>
              <w:t>ESCWT</w:t>
            </w:r>
          </w:p>
        </w:tc>
      </w:tr>
      <w:tr w:rsidR="00B752E4" w:rsidRPr="005914A2" w14:paraId="7CD6881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D421F4"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64274D2E"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52C8CFBE" w14:textId="77777777" w:rsidR="00B752E4" w:rsidRPr="005914A2" w:rsidRDefault="00B752E4">
            <w:pPr>
              <w:pStyle w:val="FORMDATA"/>
              <w:rPr>
                <w:b/>
                <w:color w:val="auto"/>
              </w:rPr>
            </w:pPr>
            <w:r w:rsidRPr="005914A2">
              <w:rPr>
                <w:b/>
                <w:color w:val="auto"/>
              </w:rPr>
              <w:t>A</w:t>
            </w:r>
          </w:p>
        </w:tc>
      </w:tr>
      <w:tr w:rsidR="00B752E4" w:rsidRPr="005914A2" w14:paraId="044CC03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D307D14"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583B391D"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730AE6FF" w14:textId="77777777" w:rsidR="00B752E4" w:rsidRPr="005914A2" w:rsidRDefault="00B752E4">
            <w:pPr>
              <w:pStyle w:val="FORMDATA"/>
              <w:rPr>
                <w:b/>
                <w:color w:val="auto"/>
              </w:rPr>
            </w:pPr>
            <w:r w:rsidRPr="005914A2">
              <w:rPr>
                <w:b/>
                <w:color w:val="auto"/>
              </w:rPr>
              <w:t>A</w:t>
            </w:r>
          </w:p>
        </w:tc>
      </w:tr>
      <w:tr w:rsidR="00B752E4" w:rsidRPr="005914A2" w14:paraId="3DCC0F5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F7605E0" w14:textId="77777777" w:rsidR="00B752E4" w:rsidRPr="005914A2" w:rsidRDefault="00B752E4">
            <w:pPr>
              <w:rPr>
                <w:rFonts w:ascii="Arial" w:hAnsi="Arial" w:cs="Arial"/>
                <w:b/>
                <w:bCs/>
                <w:iCs/>
              </w:rPr>
            </w:pPr>
            <w:r w:rsidRPr="005914A2">
              <w:rPr>
                <w:rFonts w:ascii="Arial" w:hAnsi="Arial" w:cs="Arial"/>
                <w:b/>
              </w:rPr>
              <w:t>Service Details Section</w:t>
            </w:r>
          </w:p>
        </w:tc>
      </w:tr>
      <w:tr w:rsidR="00B752E4" w:rsidRPr="005914A2" w14:paraId="0853AA9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875091E"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CEBAA8D"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7FAB738" w14:textId="77777777" w:rsidR="00B752E4" w:rsidRPr="005914A2" w:rsidRDefault="00B752E4">
            <w:pPr>
              <w:pStyle w:val="FORMDATA"/>
              <w:rPr>
                <w:b/>
                <w:color w:val="auto"/>
              </w:rPr>
            </w:pPr>
            <w:r w:rsidRPr="005914A2">
              <w:rPr>
                <w:b/>
                <w:color w:val="auto"/>
              </w:rPr>
              <w:t>00002</w:t>
            </w:r>
          </w:p>
        </w:tc>
      </w:tr>
      <w:tr w:rsidR="00B752E4" w:rsidRPr="005914A2" w14:paraId="350C5A1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CC38AF8"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4B6FD19"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B1879FB" w14:textId="77777777" w:rsidR="00B752E4" w:rsidRPr="005914A2" w:rsidRDefault="00B752E4">
            <w:pPr>
              <w:pStyle w:val="FORMDATA"/>
              <w:rPr>
                <w:b/>
                <w:color w:val="auto"/>
              </w:rPr>
            </w:pPr>
            <w:r w:rsidRPr="005914A2">
              <w:rPr>
                <w:b/>
                <w:color w:val="auto"/>
              </w:rPr>
              <w:t>V</w:t>
            </w:r>
          </w:p>
        </w:tc>
      </w:tr>
      <w:tr w:rsidR="00B752E4" w:rsidRPr="005914A2" w14:paraId="5285D87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E9F2C3"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6B12EFB7"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50832741" w14:textId="77777777" w:rsidR="00B752E4" w:rsidRPr="005914A2" w:rsidRDefault="00B752E4">
            <w:pPr>
              <w:pStyle w:val="FORMDATA"/>
              <w:rPr>
                <w:b/>
                <w:color w:val="auto"/>
              </w:rPr>
            </w:pPr>
            <w:r w:rsidRPr="005914A2">
              <w:rPr>
                <w:b/>
                <w:color w:val="auto"/>
              </w:rPr>
              <w:t>9042230543</w:t>
            </w:r>
          </w:p>
        </w:tc>
      </w:tr>
      <w:tr w:rsidR="00B752E4" w:rsidRPr="005914A2" w14:paraId="55FEF1C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3CEC7CA"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ED379CE"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71F4C38D" w14:textId="77777777" w:rsidR="00B752E4" w:rsidRPr="005914A2" w:rsidRDefault="007D6DC0">
            <w:pPr>
              <w:pStyle w:val="FORMDATA"/>
              <w:rPr>
                <w:b/>
                <w:color w:val="auto"/>
              </w:rPr>
            </w:pPr>
            <w:r>
              <w:rPr>
                <w:b/>
                <w:color w:val="auto"/>
              </w:rPr>
              <w:t>NONE</w:t>
            </w:r>
          </w:p>
        </w:tc>
      </w:tr>
      <w:tr w:rsidR="00B752E4" w:rsidRPr="005914A2" w14:paraId="203EBB4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08D6AEE"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3C4C02EE"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4B192F77" w14:textId="77777777" w:rsidR="00B752E4" w:rsidRPr="005914A2" w:rsidRDefault="007D6DC0">
            <w:pPr>
              <w:pStyle w:val="FORMDATA"/>
              <w:rPr>
                <w:b/>
                <w:color w:val="auto"/>
              </w:rPr>
            </w:pPr>
            <w:r>
              <w:rPr>
                <w:b/>
                <w:color w:val="auto"/>
              </w:rPr>
              <w:t>NONE</w:t>
            </w:r>
          </w:p>
        </w:tc>
      </w:tr>
      <w:tr w:rsidR="00B752E4" w:rsidRPr="005914A2" w14:paraId="53B96EE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1A269FB"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EC892F4"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FBA9381" w14:textId="77777777" w:rsidR="00B752E4" w:rsidRPr="005914A2" w:rsidRDefault="00B752E4">
            <w:pPr>
              <w:pStyle w:val="FORMDATA"/>
              <w:rPr>
                <w:b/>
                <w:color w:val="auto"/>
              </w:rPr>
            </w:pPr>
            <w:r w:rsidRPr="005914A2">
              <w:rPr>
                <w:b/>
                <w:color w:val="auto"/>
              </w:rPr>
              <w:t>D</w:t>
            </w:r>
          </w:p>
        </w:tc>
      </w:tr>
      <w:tr w:rsidR="00B752E4" w:rsidRPr="005914A2" w14:paraId="2D1F29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DFEF0F"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8E2B7D7"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CB37F16" w14:textId="77777777" w:rsidR="00B752E4" w:rsidRPr="005914A2" w:rsidRDefault="00B752E4">
            <w:pPr>
              <w:pStyle w:val="FORMDATA"/>
              <w:rPr>
                <w:b/>
                <w:color w:val="auto"/>
              </w:rPr>
            </w:pPr>
            <w:r w:rsidRPr="005914A2">
              <w:rPr>
                <w:b/>
                <w:color w:val="auto"/>
              </w:rPr>
              <w:t>NSQ</w:t>
            </w:r>
          </w:p>
        </w:tc>
      </w:tr>
      <w:tr w:rsidR="00B752E4" w:rsidRPr="005914A2" w14:paraId="37ACCF5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885B1C"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D1C16D0"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49A41B01" w14:textId="77777777" w:rsidR="00B752E4" w:rsidRPr="005914A2" w:rsidRDefault="00B752E4">
            <w:pPr>
              <w:pStyle w:val="FORMDATA"/>
              <w:rPr>
                <w:b/>
                <w:color w:val="auto"/>
              </w:rPr>
            </w:pPr>
            <w:r w:rsidRPr="005914A2">
              <w:rPr>
                <w:b/>
                <w:color w:val="auto"/>
              </w:rPr>
              <w:t>N</w:t>
            </w:r>
          </w:p>
        </w:tc>
      </w:tr>
      <w:tr w:rsidR="00B752E4" w:rsidRPr="005914A2" w14:paraId="098BF2C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9B8F4D"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9D5747C"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CE28819" w14:textId="77777777" w:rsidR="00B752E4" w:rsidRPr="005914A2" w:rsidRDefault="00B752E4">
            <w:pPr>
              <w:pStyle w:val="FORMDATA"/>
              <w:rPr>
                <w:b/>
                <w:color w:val="auto"/>
              </w:rPr>
            </w:pPr>
            <w:r w:rsidRPr="005914A2">
              <w:rPr>
                <w:b/>
                <w:color w:val="auto"/>
              </w:rPr>
              <w:t>ESCWT</w:t>
            </w:r>
          </w:p>
        </w:tc>
      </w:tr>
      <w:tr w:rsidR="00B752E4" w:rsidRPr="005914A2" w14:paraId="0EC102A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8ECE7D9"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138754D7"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49CE69E3" w14:textId="77777777" w:rsidR="00B752E4" w:rsidRPr="005914A2" w:rsidRDefault="00B752E4">
            <w:pPr>
              <w:pStyle w:val="FORMDATA"/>
              <w:rPr>
                <w:b/>
                <w:color w:val="auto"/>
              </w:rPr>
            </w:pPr>
            <w:r w:rsidRPr="005914A2">
              <w:rPr>
                <w:b/>
                <w:color w:val="auto"/>
              </w:rPr>
              <w:t>A</w:t>
            </w:r>
          </w:p>
        </w:tc>
      </w:tr>
      <w:tr w:rsidR="00B752E4" w:rsidRPr="005914A2" w14:paraId="7954D10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8EBA2D"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0789021B"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2E226A4D" w14:textId="77777777" w:rsidR="00B752E4" w:rsidRPr="005914A2" w:rsidRDefault="00B752E4">
            <w:pPr>
              <w:pStyle w:val="FORMDATA"/>
              <w:rPr>
                <w:b/>
                <w:color w:val="auto"/>
              </w:rPr>
            </w:pPr>
            <w:r w:rsidRPr="005914A2">
              <w:rPr>
                <w:b/>
                <w:color w:val="auto"/>
              </w:rPr>
              <w:t>A</w:t>
            </w:r>
          </w:p>
        </w:tc>
      </w:tr>
    </w:tbl>
    <w:p w14:paraId="45E4F20F" w14:textId="77777777" w:rsidR="000B78F2" w:rsidRDefault="000B78F2">
      <w:pPr>
        <w:pStyle w:val="Header"/>
        <w:tabs>
          <w:tab w:val="clear" w:pos="4320"/>
          <w:tab w:val="clear" w:pos="8640"/>
        </w:tabs>
        <w:rPr>
          <w:rFonts w:ascii="Arial" w:hAnsi="Arial" w:cs="Arial"/>
        </w:rPr>
      </w:pPr>
    </w:p>
    <w:p w14:paraId="7B26F98B" w14:textId="77777777" w:rsidR="00A826C7" w:rsidRDefault="00A826C7" w:rsidP="00761FCC"/>
    <w:p w14:paraId="2140505F" w14:textId="77777777" w:rsidR="00A826C7" w:rsidRDefault="00A826C7" w:rsidP="00761FCC"/>
    <w:p w14:paraId="3B57FE31" w14:textId="77777777" w:rsidR="00A826C7" w:rsidRPr="00C4524D" w:rsidRDefault="00A826C7" w:rsidP="00761FCC"/>
    <w:p w14:paraId="39BF61B0" w14:textId="77777777" w:rsidR="00A826C7" w:rsidRPr="00544651" w:rsidRDefault="00A826C7" w:rsidP="00A826C7">
      <w:r w:rsidRPr="00544651">
        <w:t>XML INPUT:</w:t>
      </w:r>
    </w:p>
    <w:p w14:paraId="7E136624" w14:textId="77777777" w:rsidR="00A826C7" w:rsidRPr="00544651" w:rsidRDefault="00A826C7" w:rsidP="00A826C7">
      <w:pPr>
        <w:rPr>
          <w:b/>
        </w:rPr>
      </w:pPr>
    </w:p>
    <w:p w14:paraId="5F317879" w14:textId="77777777" w:rsidR="00A826C7" w:rsidRPr="00544651" w:rsidRDefault="00A826C7" w:rsidP="00A826C7">
      <w:pPr>
        <w:ind w:hanging="480"/>
      </w:pPr>
      <w:hyperlink r:id="rId518" w:anchor="#" w:history="1">
        <w:r w:rsidRPr="00544651">
          <w:rPr>
            <w:rStyle w:val="Hyperlink"/>
            <w:b/>
            <w:bCs/>
            <w:color w:val="FF0000"/>
          </w:rPr>
          <w:t>-</w:t>
        </w:r>
      </w:hyperlink>
      <w:r w:rsidRPr="00544651">
        <w:t xml:space="preserve"> </w:t>
      </w:r>
      <w:r w:rsidRPr="00544651">
        <w:rPr>
          <w:rStyle w:val="m1"/>
        </w:rPr>
        <w:t>&lt;</w:t>
      </w:r>
      <w:r w:rsidRPr="00544651">
        <w:rPr>
          <w:rStyle w:val="t1"/>
        </w:rPr>
        <w:t>order:LSR_ORD_REQ</w:t>
      </w:r>
      <w:r w:rsidRPr="00544651">
        <w:rPr>
          <w:rStyle w:val="m1"/>
        </w:rPr>
        <w:t>&gt;</w:t>
      </w:r>
    </w:p>
    <w:p w14:paraId="07E79440" w14:textId="77777777" w:rsidR="00A826C7" w:rsidRPr="00544651" w:rsidRDefault="00A826C7" w:rsidP="00A826C7">
      <w:pPr>
        <w:ind w:hanging="480"/>
      </w:pPr>
      <w:hyperlink r:id="rId519" w:anchor="#" w:history="1">
        <w:r w:rsidRPr="00544651">
          <w:rPr>
            <w:rStyle w:val="Hyperlink"/>
            <w:b/>
            <w:bCs/>
            <w:color w:val="FF0000"/>
          </w:rPr>
          <w:t>-</w:t>
        </w:r>
      </w:hyperlink>
      <w:r w:rsidRPr="00544651">
        <w:t xml:space="preserve"> </w:t>
      </w:r>
      <w:r w:rsidRPr="00544651">
        <w:rPr>
          <w:rStyle w:val="m1"/>
        </w:rPr>
        <w:t>&lt;</w:t>
      </w:r>
      <w:r w:rsidRPr="00544651">
        <w:rPr>
          <w:rStyle w:val="t1"/>
        </w:rPr>
        <w:t>order:HDR</w:t>
      </w:r>
      <w:r w:rsidRPr="00544651">
        <w:rPr>
          <w:rStyle w:val="m1"/>
        </w:rPr>
        <w:t>&gt;</w:t>
      </w:r>
    </w:p>
    <w:p w14:paraId="5A2F0A0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order:CCNA</w:t>
      </w:r>
      <w:r w:rsidRPr="00544651">
        <w:rPr>
          <w:rStyle w:val="m1"/>
        </w:rPr>
        <w:t>&gt;</w:t>
      </w:r>
      <w:r w:rsidRPr="00544651">
        <w:rPr>
          <w:rStyle w:val="tx1"/>
        </w:rPr>
        <w:t>ZXL</w:t>
      </w:r>
      <w:r w:rsidRPr="00544651">
        <w:rPr>
          <w:rStyle w:val="m1"/>
        </w:rPr>
        <w:t>&lt;/</w:t>
      </w:r>
      <w:r w:rsidRPr="00544651">
        <w:rPr>
          <w:rStyle w:val="t1"/>
        </w:rPr>
        <w:t>order:CCNA</w:t>
      </w:r>
      <w:r w:rsidRPr="00544651">
        <w:rPr>
          <w:rStyle w:val="m1"/>
        </w:rPr>
        <w:t>&gt;</w:t>
      </w:r>
      <w:r w:rsidRPr="00544651">
        <w:t xml:space="preserve"> </w:t>
      </w:r>
    </w:p>
    <w:p w14:paraId="599FAF63"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order:MSG_TIMESTAMP</w:t>
      </w:r>
      <w:r w:rsidRPr="00544651">
        <w:rPr>
          <w:rStyle w:val="m1"/>
        </w:rPr>
        <w:t>&gt;</w:t>
      </w:r>
      <w:r w:rsidRPr="00544651">
        <w:rPr>
          <w:rStyle w:val="tx1"/>
        </w:rPr>
        <w:t>2009-06-30T08:37:16-05:00</w:t>
      </w:r>
      <w:r w:rsidRPr="00544651">
        <w:rPr>
          <w:rStyle w:val="m1"/>
        </w:rPr>
        <w:t>&lt;/</w:t>
      </w:r>
      <w:r w:rsidRPr="00544651">
        <w:rPr>
          <w:rStyle w:val="t1"/>
        </w:rPr>
        <w:t>order:MSG_TIMESTAMP</w:t>
      </w:r>
      <w:r w:rsidRPr="00544651">
        <w:rPr>
          <w:rStyle w:val="m1"/>
        </w:rPr>
        <w:t>&gt;</w:t>
      </w:r>
      <w:r w:rsidRPr="00544651">
        <w:t xml:space="preserve"> </w:t>
      </w:r>
    </w:p>
    <w:p w14:paraId="5E185FCD"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order:PON</w:t>
      </w:r>
      <w:r w:rsidRPr="00544651">
        <w:rPr>
          <w:rStyle w:val="m1"/>
        </w:rPr>
        <w:t>&gt;</w:t>
      </w:r>
      <w:r w:rsidRPr="00544651">
        <w:rPr>
          <w:rStyle w:val="tx1"/>
        </w:rPr>
        <w:t>CVT0M020R31DBC1</w:t>
      </w:r>
      <w:r w:rsidRPr="00544651">
        <w:rPr>
          <w:rStyle w:val="m1"/>
        </w:rPr>
        <w:t>&lt;/</w:t>
      </w:r>
      <w:r w:rsidRPr="00544651">
        <w:rPr>
          <w:rStyle w:val="t1"/>
        </w:rPr>
        <w:t>order:PON</w:t>
      </w:r>
      <w:r w:rsidRPr="00544651">
        <w:rPr>
          <w:rStyle w:val="m1"/>
        </w:rPr>
        <w:t>&gt;</w:t>
      </w:r>
      <w:r w:rsidRPr="00544651">
        <w:t xml:space="preserve"> </w:t>
      </w:r>
    </w:p>
    <w:p w14:paraId="68201875"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order:VER</w:t>
      </w:r>
      <w:r w:rsidRPr="00544651">
        <w:rPr>
          <w:rStyle w:val="m1"/>
        </w:rPr>
        <w:t>&gt;</w:t>
      </w:r>
      <w:r w:rsidRPr="00544651">
        <w:rPr>
          <w:rStyle w:val="tx1"/>
        </w:rPr>
        <w:t>00</w:t>
      </w:r>
      <w:r w:rsidRPr="00544651">
        <w:rPr>
          <w:rStyle w:val="m1"/>
        </w:rPr>
        <w:t>&lt;/</w:t>
      </w:r>
      <w:r w:rsidRPr="00544651">
        <w:rPr>
          <w:rStyle w:val="t1"/>
        </w:rPr>
        <w:t>order:VER</w:t>
      </w:r>
      <w:r w:rsidRPr="00544651">
        <w:rPr>
          <w:rStyle w:val="m1"/>
        </w:rPr>
        <w:t>&gt;</w:t>
      </w:r>
      <w:r w:rsidRPr="00544651">
        <w:t xml:space="preserve"> </w:t>
      </w:r>
    </w:p>
    <w:p w14:paraId="32572A4E"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order:ATN</w:t>
      </w:r>
      <w:r w:rsidRPr="00544651">
        <w:rPr>
          <w:rStyle w:val="m1"/>
        </w:rPr>
        <w:t>&gt;</w:t>
      </w:r>
      <w:r w:rsidRPr="00544651">
        <w:rPr>
          <w:rStyle w:val="tx1"/>
        </w:rPr>
        <w:t>9042235692</w:t>
      </w:r>
      <w:r w:rsidRPr="00544651">
        <w:rPr>
          <w:rStyle w:val="m1"/>
        </w:rPr>
        <w:t>&lt;/</w:t>
      </w:r>
      <w:r w:rsidRPr="00544651">
        <w:rPr>
          <w:rStyle w:val="t1"/>
        </w:rPr>
        <w:t>order:ATN</w:t>
      </w:r>
      <w:r w:rsidRPr="00544651">
        <w:rPr>
          <w:rStyle w:val="m1"/>
        </w:rPr>
        <w:t>&gt;</w:t>
      </w:r>
      <w:r w:rsidRPr="00544651">
        <w:t xml:space="preserve"> </w:t>
      </w:r>
    </w:p>
    <w:p w14:paraId="54FEB818"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order:RVER</w:t>
      </w:r>
      <w:r w:rsidRPr="00544651">
        <w:rPr>
          <w:rStyle w:val="m1"/>
        </w:rPr>
        <w:t>&gt;</w:t>
      </w:r>
      <w:r w:rsidRPr="00544651">
        <w:rPr>
          <w:rStyle w:val="tx1"/>
        </w:rPr>
        <w:t>10.05</w:t>
      </w:r>
      <w:r w:rsidRPr="00544651">
        <w:rPr>
          <w:rStyle w:val="m1"/>
        </w:rPr>
        <w:t>&lt;/</w:t>
      </w:r>
      <w:r w:rsidRPr="00544651">
        <w:rPr>
          <w:rStyle w:val="t1"/>
        </w:rPr>
        <w:t>order:RVER</w:t>
      </w:r>
      <w:r w:rsidRPr="00544651">
        <w:rPr>
          <w:rStyle w:val="m1"/>
        </w:rPr>
        <w:t>&gt;</w:t>
      </w:r>
      <w:r w:rsidRPr="00544651">
        <w:t xml:space="preserve"> </w:t>
      </w:r>
    </w:p>
    <w:p w14:paraId="4AE94EAE"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order:CC</w:t>
      </w:r>
      <w:r w:rsidRPr="00544651">
        <w:rPr>
          <w:rStyle w:val="m1"/>
        </w:rPr>
        <w:t>&gt;</w:t>
      </w:r>
      <w:r w:rsidRPr="00544651">
        <w:rPr>
          <w:rStyle w:val="tx1"/>
        </w:rPr>
        <w:t>9999</w:t>
      </w:r>
      <w:r w:rsidRPr="00544651">
        <w:rPr>
          <w:rStyle w:val="m1"/>
        </w:rPr>
        <w:t>&lt;/</w:t>
      </w:r>
      <w:r w:rsidRPr="00544651">
        <w:rPr>
          <w:rStyle w:val="t1"/>
        </w:rPr>
        <w:t>order:CC</w:t>
      </w:r>
      <w:r w:rsidRPr="00544651">
        <w:rPr>
          <w:rStyle w:val="m1"/>
        </w:rPr>
        <w:t>&gt;</w:t>
      </w:r>
      <w:r w:rsidRPr="00544651">
        <w:t xml:space="preserve"> </w:t>
      </w:r>
    </w:p>
    <w:p w14:paraId="737C3A8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order:STATE</w:t>
      </w:r>
      <w:r w:rsidRPr="00544651">
        <w:rPr>
          <w:rStyle w:val="m1"/>
        </w:rPr>
        <w:t>&gt;</w:t>
      </w:r>
      <w:r w:rsidRPr="00544651">
        <w:rPr>
          <w:rStyle w:val="tx1"/>
        </w:rPr>
        <w:t>FL</w:t>
      </w:r>
      <w:r w:rsidRPr="00544651">
        <w:rPr>
          <w:rStyle w:val="m1"/>
        </w:rPr>
        <w:t>&lt;/</w:t>
      </w:r>
      <w:r w:rsidRPr="00544651">
        <w:rPr>
          <w:rStyle w:val="t1"/>
        </w:rPr>
        <w:t>order:STATE</w:t>
      </w:r>
      <w:r w:rsidRPr="00544651">
        <w:rPr>
          <w:rStyle w:val="m1"/>
        </w:rPr>
        <w:t>&gt;</w:t>
      </w:r>
      <w:r w:rsidRPr="00544651">
        <w:t xml:space="preserve"> </w:t>
      </w:r>
    </w:p>
    <w:p w14:paraId="7FDD6A22"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order:DTSENT</w:t>
      </w:r>
      <w:r w:rsidRPr="00544651">
        <w:rPr>
          <w:rStyle w:val="m1"/>
        </w:rPr>
        <w:t>&gt;</w:t>
      </w:r>
      <w:r w:rsidRPr="00544651">
        <w:rPr>
          <w:rStyle w:val="tx1"/>
        </w:rPr>
        <w:t>200906300837AM</w:t>
      </w:r>
      <w:r w:rsidRPr="00544651">
        <w:rPr>
          <w:rStyle w:val="m1"/>
        </w:rPr>
        <w:t>&lt;/</w:t>
      </w:r>
      <w:r w:rsidRPr="00544651">
        <w:rPr>
          <w:rStyle w:val="t1"/>
        </w:rPr>
        <w:t>order:DTSENT</w:t>
      </w:r>
      <w:r w:rsidRPr="00544651">
        <w:rPr>
          <w:rStyle w:val="m1"/>
        </w:rPr>
        <w:t>&gt;</w:t>
      </w:r>
      <w:r w:rsidRPr="00544651">
        <w:t xml:space="preserve"> </w:t>
      </w:r>
    </w:p>
    <w:p w14:paraId="6C3DA38B"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order:HDR</w:t>
      </w:r>
      <w:r w:rsidRPr="00544651">
        <w:rPr>
          <w:rStyle w:val="m1"/>
        </w:rPr>
        <w:t>&gt;</w:t>
      </w:r>
    </w:p>
    <w:p w14:paraId="13B7FBD1" w14:textId="77777777" w:rsidR="00A826C7" w:rsidRPr="00544651" w:rsidRDefault="00A826C7" w:rsidP="00A826C7">
      <w:pPr>
        <w:ind w:hanging="480"/>
      </w:pPr>
      <w:hyperlink r:id="rId520" w:anchor="#" w:history="1">
        <w:r w:rsidRPr="00544651">
          <w:rPr>
            <w:rStyle w:val="Hyperlink"/>
            <w:b/>
            <w:bCs/>
            <w:color w:val="FF0000"/>
          </w:rPr>
          <w:t>-</w:t>
        </w:r>
      </w:hyperlink>
      <w:r w:rsidRPr="00544651">
        <w:t xml:space="preserve"> </w:t>
      </w:r>
      <w:r w:rsidRPr="00544651">
        <w:rPr>
          <w:rStyle w:val="m1"/>
        </w:rPr>
        <w:t>&lt;</w:t>
      </w:r>
      <w:r w:rsidRPr="00544651">
        <w:rPr>
          <w:rStyle w:val="t1"/>
        </w:rPr>
        <w:t>order:LSR</w:t>
      </w:r>
      <w:r w:rsidRPr="00544651">
        <w:rPr>
          <w:rStyle w:val="m1"/>
        </w:rPr>
        <w:t>&gt;</w:t>
      </w:r>
    </w:p>
    <w:p w14:paraId="14443F32" w14:textId="77777777" w:rsidR="00A826C7" w:rsidRPr="00544651" w:rsidRDefault="00A826C7" w:rsidP="00A826C7">
      <w:pPr>
        <w:ind w:hanging="480"/>
      </w:pPr>
      <w:hyperlink r:id="rId521" w:anchor="#" w:history="1">
        <w:r w:rsidRPr="00544651">
          <w:rPr>
            <w:rStyle w:val="Hyperlink"/>
            <w:b/>
            <w:bCs/>
            <w:color w:val="FF0000"/>
          </w:rPr>
          <w:t>-</w:t>
        </w:r>
      </w:hyperlink>
      <w:r w:rsidRPr="00544651">
        <w:t xml:space="preserve"> </w:t>
      </w:r>
      <w:r w:rsidRPr="00544651">
        <w:rPr>
          <w:rStyle w:val="m1"/>
        </w:rPr>
        <w:t>&lt;</w:t>
      </w:r>
      <w:r w:rsidRPr="00544651">
        <w:rPr>
          <w:rStyle w:val="t1"/>
        </w:rPr>
        <w:t>order:LSR_ADMIN</w:t>
      </w:r>
      <w:r w:rsidRPr="00544651">
        <w:rPr>
          <w:rStyle w:val="m1"/>
        </w:rPr>
        <w:t>&gt;</w:t>
      </w:r>
    </w:p>
    <w:p w14:paraId="19391278"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order:SC</w:t>
      </w:r>
      <w:r w:rsidRPr="00544651">
        <w:rPr>
          <w:rStyle w:val="m1"/>
        </w:rPr>
        <w:t>&gt;</w:t>
      </w:r>
      <w:r w:rsidRPr="00544651">
        <w:rPr>
          <w:rStyle w:val="tx1"/>
        </w:rPr>
        <w:t>LCSC</w:t>
      </w:r>
      <w:r w:rsidRPr="00544651">
        <w:rPr>
          <w:rStyle w:val="m1"/>
        </w:rPr>
        <w:t>&lt;/</w:t>
      </w:r>
      <w:r w:rsidRPr="00544651">
        <w:rPr>
          <w:rStyle w:val="t1"/>
        </w:rPr>
        <w:t>order:SC</w:t>
      </w:r>
      <w:r w:rsidRPr="00544651">
        <w:rPr>
          <w:rStyle w:val="m1"/>
        </w:rPr>
        <w:t>&gt;</w:t>
      </w:r>
      <w:r w:rsidRPr="00544651">
        <w:t xml:space="preserve"> </w:t>
      </w:r>
    </w:p>
    <w:p w14:paraId="3D864D00"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order:PROJECT</w:t>
      </w:r>
      <w:r w:rsidRPr="00544651">
        <w:rPr>
          <w:rStyle w:val="m1"/>
        </w:rPr>
        <w:t>&gt;</w:t>
      </w:r>
      <w:r w:rsidRPr="00544651">
        <w:rPr>
          <w:rStyle w:val="tx1"/>
        </w:rPr>
        <w:t>CAVENOBILL</w:t>
      </w:r>
      <w:r w:rsidRPr="00544651">
        <w:rPr>
          <w:rStyle w:val="m1"/>
        </w:rPr>
        <w:t>&lt;/</w:t>
      </w:r>
      <w:r w:rsidRPr="00544651">
        <w:rPr>
          <w:rStyle w:val="t1"/>
        </w:rPr>
        <w:t>order:PROJECT</w:t>
      </w:r>
      <w:r w:rsidRPr="00544651">
        <w:rPr>
          <w:rStyle w:val="m1"/>
        </w:rPr>
        <w:t>&gt;</w:t>
      </w:r>
      <w:r w:rsidRPr="00544651">
        <w:t xml:space="preserve"> </w:t>
      </w:r>
    </w:p>
    <w:p w14:paraId="6444D6CF"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order:REQTYP</w:t>
      </w:r>
      <w:r w:rsidRPr="00544651">
        <w:rPr>
          <w:rStyle w:val="m1"/>
        </w:rPr>
        <w:t>&gt;</w:t>
      </w:r>
      <w:r w:rsidRPr="00544651">
        <w:rPr>
          <w:rStyle w:val="tx1"/>
        </w:rPr>
        <w:t>MB</w:t>
      </w:r>
      <w:r w:rsidRPr="00544651">
        <w:rPr>
          <w:rStyle w:val="m1"/>
        </w:rPr>
        <w:t>&lt;/</w:t>
      </w:r>
      <w:r w:rsidRPr="00544651">
        <w:rPr>
          <w:rStyle w:val="t1"/>
        </w:rPr>
        <w:t>order:REQTYP</w:t>
      </w:r>
      <w:r w:rsidRPr="00544651">
        <w:rPr>
          <w:rStyle w:val="m1"/>
        </w:rPr>
        <w:t>&gt;</w:t>
      </w:r>
      <w:r w:rsidRPr="00544651">
        <w:t xml:space="preserve"> </w:t>
      </w:r>
    </w:p>
    <w:p w14:paraId="3FF1ACEC"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order:ACT</w:t>
      </w:r>
      <w:r w:rsidRPr="00544651">
        <w:rPr>
          <w:rStyle w:val="m1"/>
        </w:rPr>
        <w:t>&gt;</w:t>
      </w:r>
      <w:r w:rsidRPr="00544651">
        <w:rPr>
          <w:rStyle w:val="tx1"/>
        </w:rPr>
        <w:t>V</w:t>
      </w:r>
      <w:r w:rsidRPr="00544651">
        <w:rPr>
          <w:rStyle w:val="m1"/>
        </w:rPr>
        <w:t>&lt;/</w:t>
      </w:r>
      <w:r w:rsidRPr="00544651">
        <w:rPr>
          <w:rStyle w:val="t1"/>
        </w:rPr>
        <w:t>order:ACT</w:t>
      </w:r>
      <w:r w:rsidRPr="00544651">
        <w:rPr>
          <w:rStyle w:val="m1"/>
        </w:rPr>
        <w:t>&gt;</w:t>
      </w:r>
      <w:r w:rsidRPr="00544651">
        <w:t xml:space="preserve"> </w:t>
      </w:r>
    </w:p>
    <w:p w14:paraId="3583BEE3" w14:textId="77777777" w:rsidR="00A826C7" w:rsidRPr="008C51B0" w:rsidRDefault="00A826C7" w:rsidP="00A826C7">
      <w:pPr>
        <w:ind w:hanging="480"/>
        <w:rPr>
          <w:lang w:val="es-ES"/>
        </w:rPr>
      </w:pPr>
      <w:r w:rsidRPr="00544651">
        <w:rPr>
          <w:rStyle w:val="b1"/>
        </w:rPr>
        <w:t> </w:t>
      </w:r>
      <w:r w:rsidRPr="00544651">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14:paraId="1A3EEC8C" w14:textId="77777777" w:rsidR="00A826C7" w:rsidRPr="00544651" w:rsidRDefault="00A826C7" w:rsidP="00A826C7">
      <w:pPr>
        <w:ind w:hanging="480"/>
      </w:pPr>
      <w:hyperlink r:id="rId522" w:anchor="#" w:history="1">
        <w:r w:rsidRPr="00544651">
          <w:rPr>
            <w:rStyle w:val="Hyperlink"/>
            <w:b/>
            <w:bCs/>
            <w:color w:val="FF0000"/>
          </w:rPr>
          <w:t>-</w:t>
        </w:r>
      </w:hyperlink>
      <w:r w:rsidRPr="00544651">
        <w:t xml:space="preserve"> </w:t>
      </w:r>
      <w:r w:rsidRPr="00544651">
        <w:rPr>
          <w:rStyle w:val="m1"/>
        </w:rPr>
        <w:t>&lt;</w:t>
      </w:r>
      <w:r w:rsidRPr="00544651">
        <w:rPr>
          <w:rStyle w:val="t1"/>
        </w:rPr>
        <w:t>order:AUTHORIZATION</w:t>
      </w:r>
      <w:r w:rsidRPr="00544651">
        <w:rPr>
          <w:rStyle w:val="m1"/>
        </w:rPr>
        <w:t>&gt;</w:t>
      </w:r>
    </w:p>
    <w:p w14:paraId="7B0587C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order:TOS</w:t>
      </w:r>
      <w:r w:rsidRPr="00544651">
        <w:rPr>
          <w:rStyle w:val="m1"/>
        </w:rPr>
        <w:t>&gt;</w:t>
      </w:r>
      <w:r w:rsidRPr="00544651">
        <w:rPr>
          <w:rStyle w:val="tx1"/>
        </w:rPr>
        <w:t>2AM-</w:t>
      </w:r>
      <w:r w:rsidRPr="00544651">
        <w:rPr>
          <w:rStyle w:val="m1"/>
        </w:rPr>
        <w:t>&lt;/</w:t>
      </w:r>
      <w:r w:rsidRPr="00544651">
        <w:rPr>
          <w:rStyle w:val="t1"/>
        </w:rPr>
        <w:t>order:TOS</w:t>
      </w:r>
      <w:r w:rsidRPr="00544651">
        <w:rPr>
          <w:rStyle w:val="m1"/>
        </w:rPr>
        <w:t>&gt;</w:t>
      </w:r>
      <w:r w:rsidRPr="00544651">
        <w:t xml:space="preserve"> </w:t>
      </w:r>
    </w:p>
    <w:p w14:paraId="1E36E41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order:DDD</w:t>
      </w:r>
      <w:r w:rsidRPr="00544651">
        <w:rPr>
          <w:rStyle w:val="m1"/>
        </w:rPr>
        <w:t>&gt;</w:t>
      </w:r>
      <w:r w:rsidRPr="00544651">
        <w:rPr>
          <w:rStyle w:val="tx1"/>
        </w:rPr>
        <w:t>20091204</w:t>
      </w:r>
      <w:r w:rsidRPr="00544651">
        <w:rPr>
          <w:rStyle w:val="m1"/>
        </w:rPr>
        <w:t>&lt;/</w:t>
      </w:r>
      <w:r w:rsidRPr="00544651">
        <w:rPr>
          <w:rStyle w:val="t1"/>
        </w:rPr>
        <w:t>order:DDD</w:t>
      </w:r>
      <w:r w:rsidRPr="00544651">
        <w:rPr>
          <w:rStyle w:val="m1"/>
        </w:rPr>
        <w:t>&gt;</w:t>
      </w:r>
      <w:r w:rsidRPr="00544651">
        <w:t xml:space="preserve"> </w:t>
      </w:r>
    </w:p>
    <w:p w14:paraId="3AD9178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order:PORTTYP</w:t>
      </w:r>
      <w:r w:rsidRPr="00544651">
        <w:rPr>
          <w:rStyle w:val="m1"/>
        </w:rPr>
        <w:t>&gt;</w:t>
      </w:r>
      <w:r w:rsidRPr="00544651">
        <w:rPr>
          <w:rStyle w:val="tx1"/>
        </w:rPr>
        <w:t>L</w:t>
      </w:r>
      <w:r w:rsidRPr="00544651">
        <w:rPr>
          <w:rStyle w:val="m1"/>
        </w:rPr>
        <w:t>&lt;/</w:t>
      </w:r>
      <w:r w:rsidRPr="00544651">
        <w:rPr>
          <w:rStyle w:val="t1"/>
        </w:rPr>
        <w:t>order:PORTTYP</w:t>
      </w:r>
      <w:r w:rsidRPr="00544651">
        <w:rPr>
          <w:rStyle w:val="m1"/>
        </w:rPr>
        <w:t>&gt;</w:t>
      </w:r>
      <w:r w:rsidRPr="00544651">
        <w:t xml:space="preserve"> </w:t>
      </w:r>
    </w:p>
    <w:p w14:paraId="35677ED7"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order:AUTHORIZATION</w:t>
      </w:r>
      <w:r w:rsidRPr="00544651">
        <w:rPr>
          <w:rStyle w:val="m1"/>
        </w:rPr>
        <w:t>&gt;</w:t>
      </w:r>
    </w:p>
    <w:p w14:paraId="5E79C2D0"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order:LSR_ADMIN</w:t>
      </w:r>
      <w:r w:rsidRPr="00544651">
        <w:rPr>
          <w:rStyle w:val="m1"/>
        </w:rPr>
        <w:t>&gt;</w:t>
      </w:r>
    </w:p>
    <w:p w14:paraId="0033950F" w14:textId="77777777" w:rsidR="00A826C7" w:rsidRPr="00544651" w:rsidRDefault="00A826C7" w:rsidP="00A826C7">
      <w:pPr>
        <w:ind w:hanging="480"/>
      </w:pPr>
      <w:hyperlink r:id="rId523" w:anchor="#" w:history="1">
        <w:r w:rsidRPr="00544651">
          <w:rPr>
            <w:rStyle w:val="Hyperlink"/>
            <w:b/>
            <w:bCs/>
            <w:color w:val="FF0000"/>
          </w:rPr>
          <w:t>-</w:t>
        </w:r>
      </w:hyperlink>
      <w:r w:rsidRPr="00544651">
        <w:t xml:space="preserve"> </w:t>
      </w:r>
      <w:r w:rsidRPr="00544651">
        <w:rPr>
          <w:rStyle w:val="m1"/>
        </w:rPr>
        <w:t>&lt;</w:t>
      </w:r>
      <w:r w:rsidRPr="00544651">
        <w:rPr>
          <w:rStyle w:val="t1"/>
        </w:rPr>
        <w:t>order:LSR_BILL</w:t>
      </w:r>
      <w:r w:rsidRPr="00544651">
        <w:rPr>
          <w:rStyle w:val="m1"/>
        </w:rPr>
        <w:t>&gt;</w:t>
      </w:r>
    </w:p>
    <w:p w14:paraId="55EA1EB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order:BAN1</w:t>
      </w:r>
      <w:r w:rsidRPr="00544651">
        <w:rPr>
          <w:rStyle w:val="m1"/>
        </w:rPr>
        <w:t>&gt;</w:t>
      </w:r>
      <w:r w:rsidRPr="00544651">
        <w:rPr>
          <w:rStyle w:val="tx1"/>
        </w:rPr>
        <w:t>904Q886621621</w:t>
      </w:r>
      <w:r w:rsidRPr="00544651">
        <w:rPr>
          <w:rStyle w:val="m1"/>
        </w:rPr>
        <w:t>&lt;/</w:t>
      </w:r>
      <w:r w:rsidRPr="00544651">
        <w:rPr>
          <w:rStyle w:val="t1"/>
        </w:rPr>
        <w:t>order:BAN1</w:t>
      </w:r>
      <w:r w:rsidRPr="00544651">
        <w:rPr>
          <w:rStyle w:val="m1"/>
        </w:rPr>
        <w:t>&gt;</w:t>
      </w:r>
      <w:r w:rsidRPr="00544651">
        <w:t xml:space="preserve"> </w:t>
      </w:r>
    </w:p>
    <w:p w14:paraId="11A92A27"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order:LSR_BILL</w:t>
      </w:r>
      <w:r w:rsidRPr="00544651">
        <w:rPr>
          <w:rStyle w:val="m1"/>
        </w:rPr>
        <w:t>&gt;</w:t>
      </w:r>
    </w:p>
    <w:p w14:paraId="21C2C99A" w14:textId="77777777" w:rsidR="00A826C7" w:rsidRPr="00544651" w:rsidRDefault="00A826C7" w:rsidP="00A826C7">
      <w:pPr>
        <w:ind w:hanging="480"/>
      </w:pPr>
      <w:hyperlink r:id="rId524" w:anchor="#" w:history="1">
        <w:r w:rsidRPr="00544651">
          <w:rPr>
            <w:rStyle w:val="Hyperlink"/>
            <w:b/>
            <w:bCs/>
            <w:color w:val="FF0000"/>
          </w:rPr>
          <w:t>-</w:t>
        </w:r>
      </w:hyperlink>
      <w:r w:rsidRPr="00544651">
        <w:t xml:space="preserve"> </w:t>
      </w:r>
      <w:r w:rsidRPr="00544651">
        <w:rPr>
          <w:rStyle w:val="m1"/>
        </w:rPr>
        <w:t>&lt;</w:t>
      </w:r>
      <w:r w:rsidRPr="00544651">
        <w:rPr>
          <w:rStyle w:val="t1"/>
        </w:rPr>
        <w:t>order:CONTACT</w:t>
      </w:r>
      <w:r w:rsidRPr="00544651">
        <w:rPr>
          <w:rStyle w:val="m1"/>
        </w:rPr>
        <w:t>&gt;</w:t>
      </w:r>
    </w:p>
    <w:p w14:paraId="48BCCB99"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order:INIT</w:t>
      </w:r>
      <w:r w:rsidRPr="00544651">
        <w:rPr>
          <w:rStyle w:val="m1"/>
        </w:rPr>
        <w:t>&gt;</w:t>
      </w:r>
      <w:r w:rsidRPr="00544651">
        <w:rPr>
          <w:rStyle w:val="tx1"/>
        </w:rPr>
        <w:t>Bojangles</w:t>
      </w:r>
      <w:r w:rsidRPr="00544651">
        <w:rPr>
          <w:rStyle w:val="m1"/>
        </w:rPr>
        <w:t>&lt;/</w:t>
      </w:r>
      <w:r w:rsidRPr="00544651">
        <w:rPr>
          <w:rStyle w:val="t1"/>
        </w:rPr>
        <w:t>order:INIT</w:t>
      </w:r>
      <w:r w:rsidRPr="00544651">
        <w:rPr>
          <w:rStyle w:val="m1"/>
        </w:rPr>
        <w:t>&gt;</w:t>
      </w:r>
      <w:r w:rsidRPr="00544651">
        <w:t xml:space="preserve"> </w:t>
      </w:r>
    </w:p>
    <w:p w14:paraId="0DDB7E55"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order:INIT_TEL_NO</w:t>
      </w:r>
      <w:r w:rsidRPr="00544651">
        <w:rPr>
          <w:rStyle w:val="m1"/>
        </w:rPr>
        <w:t>&gt;</w:t>
      </w:r>
      <w:r w:rsidRPr="00544651">
        <w:rPr>
          <w:rStyle w:val="tx1"/>
        </w:rPr>
        <w:t>4049274152</w:t>
      </w:r>
      <w:r w:rsidRPr="00544651">
        <w:rPr>
          <w:rStyle w:val="m1"/>
        </w:rPr>
        <w:t>&lt;/</w:t>
      </w:r>
      <w:r w:rsidRPr="00544651">
        <w:rPr>
          <w:rStyle w:val="t1"/>
        </w:rPr>
        <w:t>order:INIT_TEL_NO</w:t>
      </w:r>
      <w:r w:rsidRPr="00544651">
        <w:rPr>
          <w:rStyle w:val="m1"/>
        </w:rPr>
        <w:t>&gt;</w:t>
      </w:r>
      <w:r w:rsidRPr="00544651">
        <w:t xml:space="preserve"> </w:t>
      </w:r>
    </w:p>
    <w:p w14:paraId="388A3CE0"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order:INIT_FAX_NO</w:t>
      </w:r>
      <w:r w:rsidRPr="00544651">
        <w:rPr>
          <w:rStyle w:val="m1"/>
        </w:rPr>
        <w:t>&gt;</w:t>
      </w:r>
      <w:r w:rsidRPr="00544651">
        <w:rPr>
          <w:rStyle w:val="tx1"/>
        </w:rPr>
        <w:t>4448884444</w:t>
      </w:r>
      <w:r w:rsidRPr="00544651">
        <w:rPr>
          <w:rStyle w:val="m1"/>
        </w:rPr>
        <w:t>&lt;/</w:t>
      </w:r>
      <w:r w:rsidRPr="00544651">
        <w:rPr>
          <w:rStyle w:val="t1"/>
        </w:rPr>
        <w:t>order:INIT_FAX_NO</w:t>
      </w:r>
      <w:r w:rsidRPr="00544651">
        <w:rPr>
          <w:rStyle w:val="m1"/>
        </w:rPr>
        <w:t>&gt;</w:t>
      </w:r>
      <w:r w:rsidRPr="00544651">
        <w:t xml:space="preserve"> </w:t>
      </w:r>
    </w:p>
    <w:p w14:paraId="2A4E277B" w14:textId="77777777" w:rsidR="00A826C7" w:rsidRPr="008C51B0" w:rsidRDefault="00A826C7" w:rsidP="00A826C7">
      <w:pPr>
        <w:ind w:hanging="480"/>
        <w:rPr>
          <w:lang w:val="es-ES"/>
        </w:rPr>
      </w:pPr>
      <w:r w:rsidRPr="00544651">
        <w:rPr>
          <w:rStyle w:val="b1"/>
        </w:rPr>
        <w:t> </w:t>
      </w:r>
      <w:r w:rsidRPr="00544651">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Bugs Bunny</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14:paraId="134D65D0" w14:textId="77777777" w:rsidR="00A826C7" w:rsidRPr="008C51B0" w:rsidRDefault="00A826C7" w:rsidP="00A826C7">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4041114444</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1B47A505" w14:textId="77777777" w:rsidR="00A826C7" w:rsidRPr="00544651" w:rsidRDefault="00A826C7" w:rsidP="00A826C7">
      <w:pPr>
        <w:ind w:hanging="240"/>
      </w:pPr>
      <w:r w:rsidRPr="008C51B0">
        <w:rPr>
          <w:rStyle w:val="b1"/>
          <w:lang w:val="es-ES"/>
        </w:rPr>
        <w:t> </w:t>
      </w:r>
      <w:r w:rsidRPr="008C51B0">
        <w:rPr>
          <w:lang w:val="es-ES"/>
        </w:rPr>
        <w:t xml:space="preserve"> </w:t>
      </w:r>
      <w:r w:rsidRPr="00544651">
        <w:rPr>
          <w:rStyle w:val="m1"/>
        </w:rPr>
        <w:t>&lt;/</w:t>
      </w:r>
      <w:r w:rsidRPr="00544651">
        <w:rPr>
          <w:rStyle w:val="t1"/>
        </w:rPr>
        <w:t>order:CONTACT</w:t>
      </w:r>
      <w:r w:rsidRPr="00544651">
        <w:rPr>
          <w:rStyle w:val="m1"/>
        </w:rPr>
        <w:t>&gt;</w:t>
      </w:r>
    </w:p>
    <w:p w14:paraId="26927D18"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order:LSR</w:t>
      </w:r>
      <w:r w:rsidRPr="00544651">
        <w:rPr>
          <w:rStyle w:val="m1"/>
        </w:rPr>
        <w:t>&gt;</w:t>
      </w:r>
    </w:p>
    <w:p w14:paraId="5CD5D81C" w14:textId="77777777" w:rsidR="00A826C7" w:rsidRPr="00544651" w:rsidRDefault="00A826C7" w:rsidP="00A826C7">
      <w:pPr>
        <w:ind w:hanging="480"/>
      </w:pPr>
      <w:hyperlink r:id="rId525" w:anchor="#" w:history="1">
        <w:r w:rsidRPr="00544651">
          <w:rPr>
            <w:rStyle w:val="Hyperlink"/>
            <w:b/>
            <w:bCs/>
            <w:color w:val="FF0000"/>
          </w:rPr>
          <w:t>-</w:t>
        </w:r>
      </w:hyperlink>
      <w:r w:rsidRPr="00544651">
        <w:t xml:space="preserve"> </w:t>
      </w:r>
      <w:r w:rsidRPr="00544651">
        <w:rPr>
          <w:rStyle w:val="m1"/>
        </w:rPr>
        <w:t>&lt;</w:t>
      </w:r>
      <w:r w:rsidRPr="00544651">
        <w:rPr>
          <w:rStyle w:val="t1"/>
        </w:rPr>
        <w:t>order:EU</w:t>
      </w:r>
      <w:r w:rsidRPr="00544651">
        <w:rPr>
          <w:rStyle w:val="m1"/>
        </w:rPr>
        <w:t>&gt;</w:t>
      </w:r>
    </w:p>
    <w:p w14:paraId="12D09493" w14:textId="77777777" w:rsidR="00A826C7" w:rsidRPr="00544651" w:rsidRDefault="00A826C7" w:rsidP="00A826C7">
      <w:pPr>
        <w:ind w:hanging="480"/>
      </w:pPr>
      <w:hyperlink r:id="rId526" w:anchor="#" w:history="1">
        <w:r w:rsidRPr="00544651">
          <w:rPr>
            <w:rStyle w:val="Hyperlink"/>
            <w:b/>
            <w:bCs/>
            <w:color w:val="FF0000"/>
          </w:rPr>
          <w:t>-</w:t>
        </w:r>
      </w:hyperlink>
      <w:r w:rsidRPr="00544651">
        <w:t xml:space="preserve"> </w:t>
      </w:r>
      <w:r w:rsidRPr="00544651">
        <w:rPr>
          <w:rStyle w:val="m1"/>
        </w:rPr>
        <w:t>&lt;</w:t>
      </w:r>
      <w:r w:rsidRPr="00544651">
        <w:rPr>
          <w:rStyle w:val="t1"/>
        </w:rPr>
        <w:t>order:EU_BILL</w:t>
      </w:r>
      <w:r w:rsidRPr="00544651">
        <w:rPr>
          <w:rStyle w:val="m1"/>
        </w:rPr>
        <w:t>&gt;</w:t>
      </w:r>
    </w:p>
    <w:p w14:paraId="66E07C2E"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order:EATN</w:t>
      </w:r>
      <w:r w:rsidRPr="00544651">
        <w:rPr>
          <w:rStyle w:val="m1"/>
        </w:rPr>
        <w:t>&gt;</w:t>
      </w:r>
      <w:r w:rsidRPr="00544651">
        <w:rPr>
          <w:rStyle w:val="tx1"/>
        </w:rPr>
        <w:t>9042235692</w:t>
      </w:r>
      <w:r w:rsidRPr="00544651">
        <w:rPr>
          <w:rStyle w:val="m1"/>
        </w:rPr>
        <w:t>&lt;/</w:t>
      </w:r>
      <w:r w:rsidRPr="00544651">
        <w:rPr>
          <w:rStyle w:val="t1"/>
        </w:rPr>
        <w:t>order:EATN</w:t>
      </w:r>
      <w:r w:rsidRPr="00544651">
        <w:rPr>
          <w:rStyle w:val="m1"/>
        </w:rPr>
        <w:t>&gt;</w:t>
      </w:r>
      <w:r w:rsidRPr="00544651">
        <w:t xml:space="preserve"> </w:t>
      </w:r>
    </w:p>
    <w:p w14:paraId="4D08D411"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order:EU_BILL</w:t>
      </w:r>
      <w:r w:rsidRPr="00544651">
        <w:rPr>
          <w:rStyle w:val="m1"/>
        </w:rPr>
        <w:t>&gt;</w:t>
      </w:r>
    </w:p>
    <w:p w14:paraId="66BC6478" w14:textId="77777777" w:rsidR="00A826C7" w:rsidRPr="00544651" w:rsidRDefault="00A826C7" w:rsidP="00A826C7">
      <w:pPr>
        <w:ind w:hanging="480"/>
      </w:pPr>
      <w:hyperlink r:id="rId527" w:anchor="#" w:history="1">
        <w:r w:rsidRPr="00544651">
          <w:rPr>
            <w:rStyle w:val="Hyperlink"/>
            <w:b/>
            <w:bCs/>
            <w:color w:val="FF0000"/>
          </w:rPr>
          <w:t>-</w:t>
        </w:r>
      </w:hyperlink>
      <w:r w:rsidRPr="00544651">
        <w:t xml:space="preserve"> </w:t>
      </w:r>
      <w:r w:rsidRPr="00544651">
        <w:rPr>
          <w:rStyle w:val="m1"/>
        </w:rPr>
        <w:t>&lt;</w:t>
      </w:r>
      <w:r w:rsidRPr="00544651">
        <w:rPr>
          <w:rStyle w:val="t1"/>
        </w:rPr>
        <w:t>order:LOC_ACCESS</w:t>
      </w:r>
      <w:r w:rsidRPr="00544651">
        <w:rPr>
          <w:rStyle w:val="m1"/>
        </w:rPr>
        <w:t>&gt;</w:t>
      </w:r>
    </w:p>
    <w:p w14:paraId="646736B1" w14:textId="77777777" w:rsidR="00A826C7" w:rsidRPr="00544651" w:rsidRDefault="00A826C7" w:rsidP="00A826C7">
      <w:pPr>
        <w:ind w:hanging="480"/>
      </w:pPr>
      <w:hyperlink r:id="rId528" w:anchor="#" w:history="1">
        <w:r w:rsidRPr="00544651">
          <w:rPr>
            <w:rStyle w:val="Hyperlink"/>
            <w:b/>
            <w:bCs/>
            <w:color w:val="FF0000"/>
          </w:rPr>
          <w:t>-</w:t>
        </w:r>
      </w:hyperlink>
      <w:r w:rsidRPr="00544651">
        <w:t xml:space="preserve"> </w:t>
      </w:r>
      <w:r w:rsidRPr="00544651">
        <w:rPr>
          <w:rStyle w:val="m1"/>
        </w:rPr>
        <w:t>&lt;</w:t>
      </w:r>
      <w:r w:rsidRPr="00544651">
        <w:rPr>
          <w:rStyle w:val="t1"/>
        </w:rPr>
        <w:t>order:LOC_ACCESS_HEADER_INFO</w:t>
      </w:r>
      <w:r w:rsidRPr="00544651">
        <w:rPr>
          <w:rStyle w:val="m1"/>
        </w:rPr>
        <w:t>&gt;</w:t>
      </w:r>
    </w:p>
    <w:p w14:paraId="66AA221A"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order:NAME</w:t>
      </w:r>
      <w:r w:rsidRPr="00544651">
        <w:rPr>
          <w:rStyle w:val="m1"/>
        </w:rPr>
        <w:t>&gt;</w:t>
      </w:r>
      <w:r w:rsidRPr="00544651">
        <w:rPr>
          <w:rStyle w:val="tx1"/>
        </w:rPr>
        <w:t>Pirates Treasure</w:t>
      </w:r>
      <w:r w:rsidRPr="00544651">
        <w:rPr>
          <w:rStyle w:val="m1"/>
        </w:rPr>
        <w:t>&lt;/</w:t>
      </w:r>
      <w:r w:rsidRPr="00544651">
        <w:rPr>
          <w:rStyle w:val="t1"/>
        </w:rPr>
        <w:t>order:NAME</w:t>
      </w:r>
      <w:r w:rsidRPr="00544651">
        <w:rPr>
          <w:rStyle w:val="m1"/>
        </w:rPr>
        <w:t>&gt;</w:t>
      </w:r>
      <w:r w:rsidRPr="00544651">
        <w:t xml:space="preserve"> </w:t>
      </w:r>
    </w:p>
    <w:p w14:paraId="27EB3EAD" w14:textId="77777777" w:rsidR="00A826C7" w:rsidRPr="00544651" w:rsidRDefault="00A826C7" w:rsidP="00A826C7">
      <w:pPr>
        <w:ind w:hanging="480"/>
      </w:pPr>
      <w:hyperlink r:id="rId529" w:anchor="#" w:history="1">
        <w:r w:rsidRPr="00544651">
          <w:rPr>
            <w:rStyle w:val="Hyperlink"/>
            <w:b/>
            <w:bCs/>
            <w:color w:val="FF0000"/>
          </w:rPr>
          <w:t>-</w:t>
        </w:r>
      </w:hyperlink>
      <w:r w:rsidRPr="00544651">
        <w:t xml:space="preserve"> </w:t>
      </w:r>
      <w:r w:rsidRPr="00544651">
        <w:rPr>
          <w:rStyle w:val="m1"/>
        </w:rPr>
        <w:t>&lt;</w:t>
      </w:r>
      <w:r w:rsidRPr="00544651">
        <w:rPr>
          <w:rStyle w:val="t1"/>
        </w:rPr>
        <w:t>order:LOC_ACCESS_INFO</w:t>
      </w:r>
      <w:r w:rsidRPr="00544651">
        <w:rPr>
          <w:rStyle w:val="m1"/>
        </w:rPr>
        <w:t>&gt;</w:t>
      </w:r>
    </w:p>
    <w:p w14:paraId="06D036A9"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order:ELT</w:t>
      </w:r>
      <w:r w:rsidRPr="00544651">
        <w:rPr>
          <w:rStyle w:val="m1"/>
        </w:rPr>
        <w:t>&gt;</w:t>
      </w:r>
      <w:r w:rsidRPr="00544651">
        <w:rPr>
          <w:rStyle w:val="tx1"/>
        </w:rPr>
        <w:t>A</w:t>
      </w:r>
      <w:r w:rsidRPr="00544651">
        <w:rPr>
          <w:rStyle w:val="m1"/>
        </w:rPr>
        <w:t>&lt;/</w:t>
      </w:r>
      <w:r w:rsidRPr="00544651">
        <w:rPr>
          <w:rStyle w:val="t1"/>
        </w:rPr>
        <w:t>order:ELT</w:t>
      </w:r>
      <w:r w:rsidRPr="00544651">
        <w:rPr>
          <w:rStyle w:val="m1"/>
        </w:rPr>
        <w:t>&gt;</w:t>
      </w:r>
      <w:r w:rsidRPr="00544651">
        <w:t xml:space="preserve"> </w:t>
      </w:r>
    </w:p>
    <w:p w14:paraId="7CCDB3A1"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order:LOC_ACCESS_INFO</w:t>
      </w:r>
      <w:r w:rsidRPr="00544651">
        <w:rPr>
          <w:rStyle w:val="m1"/>
        </w:rPr>
        <w:t>&gt;</w:t>
      </w:r>
    </w:p>
    <w:p w14:paraId="7A711734"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order:LOC_ACCESS_HEADER_INFO</w:t>
      </w:r>
      <w:r w:rsidRPr="00544651">
        <w:rPr>
          <w:rStyle w:val="m1"/>
        </w:rPr>
        <w:t>&gt;</w:t>
      </w:r>
    </w:p>
    <w:p w14:paraId="5F941F7F"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order:LOC_ACCESS</w:t>
      </w:r>
      <w:r w:rsidRPr="00544651">
        <w:rPr>
          <w:rStyle w:val="m1"/>
        </w:rPr>
        <w:t>&gt;</w:t>
      </w:r>
    </w:p>
    <w:p w14:paraId="508943D8"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order:EU</w:t>
      </w:r>
      <w:r w:rsidRPr="00544651">
        <w:rPr>
          <w:rStyle w:val="m1"/>
        </w:rPr>
        <w:t>&gt;</w:t>
      </w:r>
    </w:p>
    <w:p w14:paraId="3CFCA736" w14:textId="77777777" w:rsidR="00A826C7" w:rsidRPr="00544651" w:rsidRDefault="00A826C7" w:rsidP="00A826C7">
      <w:pPr>
        <w:ind w:hanging="480"/>
      </w:pPr>
      <w:hyperlink r:id="rId530" w:anchor="#" w:history="1">
        <w:r w:rsidRPr="00544651">
          <w:rPr>
            <w:rStyle w:val="Hyperlink"/>
            <w:b/>
            <w:bCs/>
            <w:color w:val="FF0000"/>
          </w:rPr>
          <w:t>-</w:t>
        </w:r>
      </w:hyperlink>
      <w:r w:rsidRPr="00544651">
        <w:t xml:space="preserve"> </w:t>
      </w:r>
      <w:r w:rsidRPr="00544651">
        <w:rPr>
          <w:rStyle w:val="m1"/>
        </w:rPr>
        <w:t>&lt;</w:t>
      </w:r>
      <w:r w:rsidRPr="00544651">
        <w:rPr>
          <w:rStyle w:val="t1"/>
        </w:rPr>
        <w:t>order:PS</w:t>
      </w:r>
      <w:r w:rsidRPr="00544651">
        <w:rPr>
          <w:rStyle w:val="m1"/>
        </w:rPr>
        <w:t>&gt;</w:t>
      </w:r>
    </w:p>
    <w:p w14:paraId="43A7921E" w14:textId="77777777" w:rsidR="00A826C7" w:rsidRPr="00544651" w:rsidRDefault="00A826C7" w:rsidP="00A826C7">
      <w:pPr>
        <w:ind w:hanging="480"/>
      </w:pPr>
      <w:hyperlink r:id="rId531" w:anchor="#" w:history="1">
        <w:r w:rsidRPr="00544651">
          <w:rPr>
            <w:rStyle w:val="Hyperlink"/>
            <w:b/>
            <w:bCs/>
            <w:color w:val="FF0000"/>
          </w:rPr>
          <w:t>-</w:t>
        </w:r>
      </w:hyperlink>
      <w:r w:rsidRPr="00544651">
        <w:t xml:space="preserve"> </w:t>
      </w:r>
      <w:r w:rsidRPr="00544651">
        <w:rPr>
          <w:rStyle w:val="m1"/>
        </w:rPr>
        <w:t>&lt;</w:t>
      </w:r>
      <w:r w:rsidRPr="00544651">
        <w:rPr>
          <w:rStyle w:val="t1"/>
        </w:rPr>
        <w:t>order:PS_ADMIN</w:t>
      </w:r>
      <w:r w:rsidRPr="00544651">
        <w:rPr>
          <w:rStyle w:val="m1"/>
        </w:rPr>
        <w:t>&gt;</w:t>
      </w:r>
    </w:p>
    <w:p w14:paraId="0E9D580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order:PQTY</w:t>
      </w:r>
      <w:r w:rsidRPr="00544651">
        <w:rPr>
          <w:rStyle w:val="m1"/>
        </w:rPr>
        <w:t>&gt;</w:t>
      </w:r>
      <w:r w:rsidRPr="00544651">
        <w:rPr>
          <w:rStyle w:val="tx1"/>
        </w:rPr>
        <w:t>002</w:t>
      </w:r>
      <w:r w:rsidRPr="00544651">
        <w:rPr>
          <w:rStyle w:val="m1"/>
        </w:rPr>
        <w:t>&lt;/</w:t>
      </w:r>
      <w:r w:rsidRPr="00544651">
        <w:rPr>
          <w:rStyle w:val="t1"/>
        </w:rPr>
        <w:t>order:PQTY</w:t>
      </w:r>
      <w:r w:rsidRPr="00544651">
        <w:rPr>
          <w:rStyle w:val="m1"/>
        </w:rPr>
        <w:t>&gt;</w:t>
      </w:r>
      <w:r w:rsidRPr="00544651">
        <w:t xml:space="preserve"> </w:t>
      </w:r>
    </w:p>
    <w:p w14:paraId="4546B0D3"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order:PS_ADMIN</w:t>
      </w:r>
      <w:r w:rsidRPr="00544651">
        <w:rPr>
          <w:rStyle w:val="m1"/>
        </w:rPr>
        <w:t>&gt;</w:t>
      </w:r>
    </w:p>
    <w:p w14:paraId="43FA75E7" w14:textId="77777777" w:rsidR="00A826C7" w:rsidRPr="00544651" w:rsidRDefault="00A826C7" w:rsidP="00A826C7">
      <w:pPr>
        <w:ind w:hanging="480"/>
      </w:pPr>
      <w:hyperlink r:id="rId532" w:anchor="#" w:history="1">
        <w:r w:rsidRPr="00544651">
          <w:rPr>
            <w:rStyle w:val="Hyperlink"/>
            <w:b/>
            <w:bCs/>
            <w:color w:val="FF0000"/>
          </w:rPr>
          <w:t>-</w:t>
        </w:r>
      </w:hyperlink>
      <w:r w:rsidRPr="00544651">
        <w:t xml:space="preserve"> </w:t>
      </w:r>
      <w:r w:rsidRPr="00544651">
        <w:rPr>
          <w:rStyle w:val="m1"/>
        </w:rPr>
        <w:t>&lt;</w:t>
      </w:r>
      <w:r w:rsidRPr="00544651">
        <w:rPr>
          <w:rStyle w:val="t1"/>
        </w:rPr>
        <w:t>order:PS_SVC_DET</w:t>
      </w:r>
      <w:r w:rsidRPr="00544651">
        <w:rPr>
          <w:rStyle w:val="m1"/>
        </w:rPr>
        <w:t>&gt;</w:t>
      </w:r>
    </w:p>
    <w:p w14:paraId="7A8A044B"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order:TNS</w:t>
      </w:r>
      <w:r w:rsidRPr="00544651">
        <w:rPr>
          <w:rStyle w:val="m1"/>
        </w:rPr>
        <w:t>&gt;</w:t>
      </w:r>
      <w:r w:rsidRPr="00544651">
        <w:rPr>
          <w:rStyle w:val="tx1"/>
        </w:rPr>
        <w:t>9042235692</w:t>
      </w:r>
      <w:r w:rsidRPr="00544651">
        <w:rPr>
          <w:rStyle w:val="m1"/>
        </w:rPr>
        <w:t>&lt;/</w:t>
      </w:r>
      <w:r w:rsidRPr="00544651">
        <w:rPr>
          <w:rStyle w:val="t1"/>
        </w:rPr>
        <w:t>order:TNS</w:t>
      </w:r>
      <w:r w:rsidRPr="00544651">
        <w:rPr>
          <w:rStyle w:val="m1"/>
        </w:rPr>
        <w:t>&gt;</w:t>
      </w:r>
      <w:r w:rsidRPr="00544651">
        <w:t xml:space="preserve"> </w:t>
      </w:r>
    </w:p>
    <w:p w14:paraId="1BD3A83C" w14:textId="77777777" w:rsidR="00A826C7" w:rsidRPr="00544651" w:rsidRDefault="00A826C7" w:rsidP="00A826C7">
      <w:pPr>
        <w:ind w:hanging="480"/>
      </w:pPr>
      <w:hyperlink r:id="rId533" w:anchor="#" w:history="1">
        <w:r w:rsidRPr="00544651">
          <w:rPr>
            <w:rStyle w:val="Hyperlink"/>
            <w:b/>
            <w:bCs/>
            <w:color w:val="FF0000"/>
          </w:rPr>
          <w:t>-</w:t>
        </w:r>
      </w:hyperlink>
      <w:r w:rsidRPr="00544651">
        <w:t xml:space="preserve"> </w:t>
      </w:r>
      <w:r w:rsidRPr="00544651">
        <w:rPr>
          <w:rStyle w:val="m1"/>
        </w:rPr>
        <w:t>&lt;</w:t>
      </w:r>
      <w:r w:rsidRPr="00544651">
        <w:rPr>
          <w:rStyle w:val="t1"/>
        </w:rPr>
        <w:t>order:SVC_DET_GRP</w:t>
      </w:r>
      <w:r w:rsidRPr="00544651">
        <w:rPr>
          <w:rStyle w:val="m1"/>
        </w:rPr>
        <w:t>&gt;</w:t>
      </w:r>
    </w:p>
    <w:p w14:paraId="21E9CA5C"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order:LNUM</w:t>
      </w:r>
      <w:r w:rsidRPr="00544651">
        <w:rPr>
          <w:rStyle w:val="m1"/>
        </w:rPr>
        <w:t>&gt;</w:t>
      </w:r>
      <w:r w:rsidRPr="00544651">
        <w:rPr>
          <w:rStyle w:val="tx1"/>
        </w:rPr>
        <w:t>00001</w:t>
      </w:r>
      <w:r w:rsidRPr="00544651">
        <w:rPr>
          <w:rStyle w:val="m1"/>
        </w:rPr>
        <w:t>&lt;/</w:t>
      </w:r>
      <w:r w:rsidRPr="00544651">
        <w:rPr>
          <w:rStyle w:val="t1"/>
        </w:rPr>
        <w:t>order:LNUM</w:t>
      </w:r>
      <w:r w:rsidRPr="00544651">
        <w:rPr>
          <w:rStyle w:val="m1"/>
        </w:rPr>
        <w:t>&gt;</w:t>
      </w:r>
      <w:r w:rsidRPr="00544651">
        <w:t xml:space="preserve"> </w:t>
      </w:r>
    </w:p>
    <w:p w14:paraId="2104E69E"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order:LNA</w:t>
      </w:r>
      <w:r w:rsidRPr="00544651">
        <w:rPr>
          <w:rStyle w:val="m1"/>
        </w:rPr>
        <w:t>&gt;</w:t>
      </w:r>
      <w:r w:rsidRPr="00544651">
        <w:rPr>
          <w:rStyle w:val="tx1"/>
        </w:rPr>
        <w:t>V</w:t>
      </w:r>
      <w:r w:rsidRPr="00544651">
        <w:rPr>
          <w:rStyle w:val="m1"/>
        </w:rPr>
        <w:t>&lt;/</w:t>
      </w:r>
      <w:r w:rsidRPr="00544651">
        <w:rPr>
          <w:rStyle w:val="t1"/>
        </w:rPr>
        <w:t>order:LNA</w:t>
      </w:r>
      <w:r w:rsidRPr="00544651">
        <w:rPr>
          <w:rStyle w:val="m1"/>
        </w:rPr>
        <w:t>&gt;</w:t>
      </w:r>
      <w:r w:rsidRPr="00544651">
        <w:t xml:space="preserve"> </w:t>
      </w:r>
    </w:p>
    <w:p w14:paraId="541001E8"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order:SVC_DET_GRP</w:t>
      </w:r>
      <w:r w:rsidRPr="00544651">
        <w:rPr>
          <w:rStyle w:val="m1"/>
        </w:rPr>
        <w:t>&gt;</w:t>
      </w:r>
    </w:p>
    <w:p w14:paraId="0525F834" w14:textId="77777777" w:rsidR="00A826C7" w:rsidRPr="00544651" w:rsidRDefault="00A826C7" w:rsidP="00A826C7">
      <w:pPr>
        <w:ind w:hanging="480"/>
      </w:pPr>
      <w:hyperlink r:id="rId534" w:anchor="#" w:history="1">
        <w:r w:rsidRPr="00544651">
          <w:rPr>
            <w:rStyle w:val="Hyperlink"/>
            <w:b/>
            <w:bCs/>
            <w:color w:val="FF0000"/>
          </w:rPr>
          <w:t>-</w:t>
        </w:r>
      </w:hyperlink>
      <w:r w:rsidRPr="00544651">
        <w:t xml:space="preserve"> </w:t>
      </w:r>
      <w:r w:rsidRPr="00544651">
        <w:rPr>
          <w:rStyle w:val="m1"/>
        </w:rPr>
        <w:t>&lt;</w:t>
      </w:r>
      <w:r w:rsidRPr="00544651">
        <w:rPr>
          <w:rStyle w:val="t1"/>
        </w:rPr>
        <w:t>order:LINE_RESTRICT_2_GRP</w:t>
      </w:r>
      <w:r w:rsidRPr="00544651">
        <w:rPr>
          <w:rStyle w:val="m1"/>
        </w:rPr>
        <w:t>&gt;</w:t>
      </w:r>
    </w:p>
    <w:p w14:paraId="1CAF8AFB"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order:PIC</w:t>
      </w:r>
      <w:r w:rsidRPr="00544651">
        <w:rPr>
          <w:rStyle w:val="m1"/>
        </w:rPr>
        <w:t>&gt;</w:t>
      </w:r>
      <w:r w:rsidR="007D6DC0">
        <w:rPr>
          <w:rStyle w:val="tx1"/>
        </w:rPr>
        <w:t>NONE</w:t>
      </w:r>
      <w:r w:rsidRPr="00544651">
        <w:rPr>
          <w:rStyle w:val="m1"/>
        </w:rPr>
        <w:t>&lt;/</w:t>
      </w:r>
      <w:r w:rsidRPr="00544651">
        <w:rPr>
          <w:rStyle w:val="t1"/>
        </w:rPr>
        <w:t>order:PIC</w:t>
      </w:r>
      <w:r w:rsidRPr="00544651">
        <w:rPr>
          <w:rStyle w:val="m1"/>
        </w:rPr>
        <w:t>&gt;</w:t>
      </w:r>
      <w:r w:rsidRPr="00544651">
        <w:t xml:space="preserve"> </w:t>
      </w:r>
    </w:p>
    <w:p w14:paraId="1573797B"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order:LPIC</w:t>
      </w:r>
      <w:r w:rsidRPr="00544651">
        <w:rPr>
          <w:rStyle w:val="m1"/>
        </w:rPr>
        <w:t>&gt;</w:t>
      </w:r>
      <w:r w:rsidR="007D6DC0">
        <w:rPr>
          <w:rStyle w:val="tx1"/>
        </w:rPr>
        <w:t>NONE</w:t>
      </w:r>
      <w:r w:rsidRPr="00544651">
        <w:rPr>
          <w:rStyle w:val="m1"/>
        </w:rPr>
        <w:t>&lt;/</w:t>
      </w:r>
      <w:r w:rsidRPr="00544651">
        <w:rPr>
          <w:rStyle w:val="t1"/>
        </w:rPr>
        <w:t>order:LPIC</w:t>
      </w:r>
      <w:r w:rsidRPr="00544651">
        <w:rPr>
          <w:rStyle w:val="m1"/>
        </w:rPr>
        <w:t>&gt;</w:t>
      </w:r>
      <w:r w:rsidRPr="00544651">
        <w:t xml:space="preserve"> </w:t>
      </w:r>
    </w:p>
    <w:p w14:paraId="0A08234D"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order:LINE_RESTRICT_2_GRP</w:t>
      </w:r>
      <w:r w:rsidRPr="00544651">
        <w:rPr>
          <w:rStyle w:val="m1"/>
        </w:rPr>
        <w:t>&gt;</w:t>
      </w:r>
    </w:p>
    <w:p w14:paraId="753EFC9D" w14:textId="77777777" w:rsidR="00A826C7" w:rsidRPr="00544651" w:rsidRDefault="00A826C7" w:rsidP="00A826C7">
      <w:pPr>
        <w:ind w:hanging="480"/>
      </w:pPr>
      <w:hyperlink r:id="rId535" w:anchor="#" w:history="1">
        <w:r w:rsidRPr="00544651">
          <w:rPr>
            <w:rStyle w:val="Hyperlink"/>
            <w:b/>
            <w:bCs/>
            <w:color w:val="FF0000"/>
          </w:rPr>
          <w:t>-</w:t>
        </w:r>
      </w:hyperlink>
      <w:r w:rsidRPr="00544651">
        <w:t xml:space="preserve"> </w:t>
      </w:r>
      <w:r w:rsidRPr="00544651">
        <w:rPr>
          <w:rStyle w:val="m1"/>
        </w:rPr>
        <w:t>&lt;</w:t>
      </w:r>
      <w:r w:rsidRPr="00544651">
        <w:rPr>
          <w:rStyle w:val="t1"/>
        </w:rPr>
        <w:t>order:BLOCK_GRP</w:t>
      </w:r>
      <w:r w:rsidRPr="00544651">
        <w:rPr>
          <w:rStyle w:val="m1"/>
        </w:rPr>
        <w:t>&gt;</w:t>
      </w:r>
    </w:p>
    <w:p w14:paraId="0C6E035B"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order:BA</w:t>
      </w:r>
      <w:r w:rsidRPr="00544651">
        <w:rPr>
          <w:rStyle w:val="m1"/>
        </w:rPr>
        <w:t>&gt;</w:t>
      </w:r>
      <w:r w:rsidRPr="00544651">
        <w:rPr>
          <w:rStyle w:val="tx1"/>
        </w:rPr>
        <w:t>A</w:t>
      </w:r>
      <w:r w:rsidRPr="00544651">
        <w:rPr>
          <w:rStyle w:val="m1"/>
        </w:rPr>
        <w:t>&lt;/</w:t>
      </w:r>
      <w:r w:rsidRPr="00544651">
        <w:rPr>
          <w:rStyle w:val="t1"/>
        </w:rPr>
        <w:t>order:BA</w:t>
      </w:r>
      <w:r w:rsidRPr="00544651">
        <w:rPr>
          <w:rStyle w:val="m1"/>
        </w:rPr>
        <w:t>&gt;</w:t>
      </w:r>
      <w:r w:rsidRPr="00544651">
        <w:t xml:space="preserve"> </w:t>
      </w:r>
    </w:p>
    <w:p w14:paraId="73837852"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order:BLOCK</w:t>
      </w:r>
      <w:r w:rsidRPr="00544651">
        <w:rPr>
          <w:rStyle w:val="m1"/>
        </w:rPr>
        <w:t>&gt;</w:t>
      </w:r>
      <w:r w:rsidRPr="00544651">
        <w:rPr>
          <w:rStyle w:val="tx1"/>
        </w:rPr>
        <w:t>A</w:t>
      </w:r>
      <w:r w:rsidRPr="00544651">
        <w:rPr>
          <w:rStyle w:val="m1"/>
        </w:rPr>
        <w:t>&lt;/</w:t>
      </w:r>
      <w:r w:rsidRPr="00544651">
        <w:rPr>
          <w:rStyle w:val="t1"/>
        </w:rPr>
        <w:t>order:BLOCK</w:t>
      </w:r>
      <w:r w:rsidRPr="00544651">
        <w:rPr>
          <w:rStyle w:val="m1"/>
        </w:rPr>
        <w:t>&gt;</w:t>
      </w:r>
      <w:r w:rsidRPr="00544651">
        <w:t xml:space="preserve"> </w:t>
      </w:r>
    </w:p>
    <w:p w14:paraId="15ABDFD2"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order:BLOCK_GRP</w:t>
      </w:r>
      <w:r w:rsidRPr="00544651">
        <w:rPr>
          <w:rStyle w:val="m1"/>
        </w:rPr>
        <w:t>&gt;</w:t>
      </w:r>
    </w:p>
    <w:p w14:paraId="7DB642D8" w14:textId="77777777" w:rsidR="00A826C7" w:rsidRPr="00544651" w:rsidRDefault="00A826C7" w:rsidP="00A826C7">
      <w:pPr>
        <w:ind w:hanging="480"/>
      </w:pPr>
      <w:hyperlink r:id="rId536" w:anchor="#" w:history="1">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14:paraId="542F443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D</w:t>
      </w:r>
      <w:r w:rsidRPr="00544651">
        <w:rPr>
          <w:rStyle w:val="m1"/>
        </w:rPr>
        <w:t>&lt;/</w:t>
      </w:r>
      <w:r w:rsidRPr="00544651">
        <w:rPr>
          <w:rStyle w:val="t1"/>
        </w:rPr>
        <w:t>order:FA</w:t>
      </w:r>
      <w:r w:rsidRPr="00544651">
        <w:rPr>
          <w:rStyle w:val="m1"/>
        </w:rPr>
        <w:t>&gt;</w:t>
      </w:r>
      <w:r w:rsidRPr="00544651">
        <w:t xml:space="preserve"> </w:t>
      </w:r>
    </w:p>
    <w:p w14:paraId="3458D39D"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NSQ</w:t>
      </w:r>
      <w:r w:rsidRPr="00544651">
        <w:rPr>
          <w:rStyle w:val="m1"/>
        </w:rPr>
        <w:t>&lt;/</w:t>
      </w:r>
      <w:r w:rsidRPr="00544651">
        <w:rPr>
          <w:rStyle w:val="t1"/>
        </w:rPr>
        <w:t>order:FEATURE</w:t>
      </w:r>
      <w:r w:rsidRPr="00544651">
        <w:rPr>
          <w:rStyle w:val="m1"/>
        </w:rPr>
        <w:t>&gt;</w:t>
      </w:r>
      <w:r w:rsidRPr="00544651">
        <w:t xml:space="preserve"> </w:t>
      </w:r>
    </w:p>
    <w:p w14:paraId="4EBAFB83"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14:paraId="764FA362" w14:textId="77777777" w:rsidR="00A826C7" w:rsidRPr="00544651" w:rsidRDefault="00A826C7" w:rsidP="00A826C7">
      <w:pPr>
        <w:ind w:hanging="480"/>
      </w:pPr>
      <w:hyperlink r:id="rId537" w:anchor="#" w:history="1">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14:paraId="683BDBCA"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N</w:t>
      </w:r>
      <w:r w:rsidRPr="00544651">
        <w:rPr>
          <w:rStyle w:val="m1"/>
        </w:rPr>
        <w:t>&lt;/</w:t>
      </w:r>
      <w:r w:rsidRPr="00544651">
        <w:rPr>
          <w:rStyle w:val="t1"/>
        </w:rPr>
        <w:t>order:FA</w:t>
      </w:r>
      <w:r w:rsidRPr="00544651">
        <w:rPr>
          <w:rStyle w:val="m1"/>
        </w:rPr>
        <w:t>&gt;</w:t>
      </w:r>
      <w:r w:rsidRPr="00544651">
        <w:t xml:space="preserve"> </w:t>
      </w:r>
    </w:p>
    <w:p w14:paraId="5B6BB184"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ESCWT</w:t>
      </w:r>
      <w:r w:rsidRPr="00544651">
        <w:rPr>
          <w:rStyle w:val="m1"/>
        </w:rPr>
        <w:t>&lt;/</w:t>
      </w:r>
      <w:r w:rsidRPr="00544651">
        <w:rPr>
          <w:rStyle w:val="t1"/>
        </w:rPr>
        <w:t>order:FEATURE</w:t>
      </w:r>
      <w:r w:rsidRPr="00544651">
        <w:rPr>
          <w:rStyle w:val="m1"/>
        </w:rPr>
        <w:t>&gt;</w:t>
      </w:r>
      <w:r w:rsidRPr="00544651">
        <w:t xml:space="preserve"> </w:t>
      </w:r>
    </w:p>
    <w:p w14:paraId="4D860CB0"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14:paraId="2AA19FD2"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order:PS_SVC_DET</w:t>
      </w:r>
      <w:r w:rsidRPr="00544651">
        <w:rPr>
          <w:rStyle w:val="m1"/>
        </w:rPr>
        <w:t>&gt;</w:t>
      </w:r>
    </w:p>
    <w:p w14:paraId="157CF3A3" w14:textId="77777777" w:rsidR="00A826C7" w:rsidRPr="00544651" w:rsidRDefault="00A826C7" w:rsidP="00A826C7">
      <w:pPr>
        <w:ind w:hanging="480"/>
      </w:pPr>
      <w:hyperlink r:id="rId538" w:anchor="#" w:history="1">
        <w:r w:rsidRPr="00544651">
          <w:rPr>
            <w:rStyle w:val="Hyperlink"/>
            <w:b/>
            <w:bCs/>
            <w:color w:val="FF0000"/>
          </w:rPr>
          <w:t>-</w:t>
        </w:r>
      </w:hyperlink>
      <w:r w:rsidRPr="00544651">
        <w:t xml:space="preserve"> </w:t>
      </w:r>
      <w:r w:rsidRPr="00544651">
        <w:rPr>
          <w:rStyle w:val="m1"/>
        </w:rPr>
        <w:t>&lt;</w:t>
      </w:r>
      <w:r w:rsidRPr="00544651">
        <w:rPr>
          <w:rStyle w:val="t1"/>
        </w:rPr>
        <w:t>order:PS_SVC_DET</w:t>
      </w:r>
      <w:r w:rsidRPr="00544651">
        <w:rPr>
          <w:rStyle w:val="m1"/>
        </w:rPr>
        <w:t>&gt;</w:t>
      </w:r>
    </w:p>
    <w:p w14:paraId="759B7E7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order:TNS</w:t>
      </w:r>
      <w:r w:rsidRPr="00544651">
        <w:rPr>
          <w:rStyle w:val="m1"/>
        </w:rPr>
        <w:t>&gt;</w:t>
      </w:r>
      <w:r w:rsidRPr="00544651">
        <w:rPr>
          <w:rStyle w:val="tx1"/>
        </w:rPr>
        <w:t>9042230543</w:t>
      </w:r>
      <w:r w:rsidRPr="00544651">
        <w:rPr>
          <w:rStyle w:val="m1"/>
        </w:rPr>
        <w:t>&lt;/</w:t>
      </w:r>
      <w:r w:rsidRPr="00544651">
        <w:rPr>
          <w:rStyle w:val="t1"/>
        </w:rPr>
        <w:t>order:TNS</w:t>
      </w:r>
      <w:r w:rsidRPr="00544651">
        <w:rPr>
          <w:rStyle w:val="m1"/>
        </w:rPr>
        <w:t>&gt;</w:t>
      </w:r>
      <w:r w:rsidRPr="00544651">
        <w:t xml:space="preserve"> </w:t>
      </w:r>
    </w:p>
    <w:p w14:paraId="694F9BA8" w14:textId="77777777" w:rsidR="00A826C7" w:rsidRPr="00544651" w:rsidRDefault="00A826C7" w:rsidP="00A826C7">
      <w:pPr>
        <w:ind w:hanging="480"/>
      </w:pPr>
      <w:hyperlink r:id="rId539" w:anchor="#" w:history="1">
        <w:r w:rsidRPr="00544651">
          <w:rPr>
            <w:rStyle w:val="Hyperlink"/>
            <w:b/>
            <w:bCs/>
            <w:color w:val="FF0000"/>
          </w:rPr>
          <w:t>-</w:t>
        </w:r>
      </w:hyperlink>
      <w:r w:rsidRPr="00544651">
        <w:t xml:space="preserve"> </w:t>
      </w:r>
      <w:r w:rsidRPr="00544651">
        <w:rPr>
          <w:rStyle w:val="m1"/>
        </w:rPr>
        <w:t>&lt;</w:t>
      </w:r>
      <w:r w:rsidRPr="00544651">
        <w:rPr>
          <w:rStyle w:val="t1"/>
        </w:rPr>
        <w:t>order:SVC_DET_GRP</w:t>
      </w:r>
      <w:r w:rsidRPr="00544651">
        <w:rPr>
          <w:rStyle w:val="m1"/>
        </w:rPr>
        <w:t>&gt;</w:t>
      </w:r>
    </w:p>
    <w:p w14:paraId="2E1362C2"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order:LNUM</w:t>
      </w:r>
      <w:r w:rsidRPr="00544651">
        <w:rPr>
          <w:rStyle w:val="m1"/>
        </w:rPr>
        <w:t>&gt;</w:t>
      </w:r>
      <w:r w:rsidRPr="00544651">
        <w:rPr>
          <w:rStyle w:val="tx1"/>
        </w:rPr>
        <w:t>00002</w:t>
      </w:r>
      <w:r w:rsidRPr="00544651">
        <w:rPr>
          <w:rStyle w:val="m1"/>
        </w:rPr>
        <w:t>&lt;/</w:t>
      </w:r>
      <w:r w:rsidRPr="00544651">
        <w:rPr>
          <w:rStyle w:val="t1"/>
        </w:rPr>
        <w:t>order:LNUM</w:t>
      </w:r>
      <w:r w:rsidRPr="00544651">
        <w:rPr>
          <w:rStyle w:val="m1"/>
        </w:rPr>
        <w:t>&gt;</w:t>
      </w:r>
      <w:r w:rsidRPr="00544651">
        <w:t xml:space="preserve"> </w:t>
      </w:r>
    </w:p>
    <w:p w14:paraId="38C0877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order:LNA</w:t>
      </w:r>
      <w:r w:rsidRPr="00544651">
        <w:rPr>
          <w:rStyle w:val="m1"/>
        </w:rPr>
        <w:t>&gt;</w:t>
      </w:r>
      <w:r w:rsidRPr="00544651">
        <w:rPr>
          <w:rStyle w:val="tx1"/>
        </w:rPr>
        <w:t>V</w:t>
      </w:r>
      <w:r w:rsidRPr="00544651">
        <w:rPr>
          <w:rStyle w:val="m1"/>
        </w:rPr>
        <w:t>&lt;/</w:t>
      </w:r>
      <w:r w:rsidRPr="00544651">
        <w:rPr>
          <w:rStyle w:val="t1"/>
        </w:rPr>
        <w:t>order:LNA</w:t>
      </w:r>
      <w:r w:rsidRPr="00544651">
        <w:rPr>
          <w:rStyle w:val="m1"/>
        </w:rPr>
        <w:t>&gt;</w:t>
      </w:r>
      <w:r w:rsidRPr="00544651">
        <w:t xml:space="preserve"> </w:t>
      </w:r>
    </w:p>
    <w:p w14:paraId="4D18C128"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order:SVC_DET_GRP</w:t>
      </w:r>
      <w:r w:rsidRPr="00544651">
        <w:rPr>
          <w:rStyle w:val="m1"/>
        </w:rPr>
        <w:t>&gt;</w:t>
      </w:r>
    </w:p>
    <w:p w14:paraId="49B703D5" w14:textId="77777777" w:rsidR="00A826C7" w:rsidRPr="00544651" w:rsidRDefault="00A826C7" w:rsidP="00A826C7">
      <w:pPr>
        <w:ind w:hanging="480"/>
      </w:pPr>
      <w:hyperlink r:id="rId540" w:anchor="#" w:history="1">
        <w:r w:rsidRPr="00544651">
          <w:rPr>
            <w:rStyle w:val="Hyperlink"/>
            <w:b/>
            <w:bCs/>
            <w:color w:val="FF0000"/>
          </w:rPr>
          <w:t>-</w:t>
        </w:r>
      </w:hyperlink>
      <w:r w:rsidRPr="00544651">
        <w:t xml:space="preserve"> </w:t>
      </w:r>
      <w:r w:rsidRPr="00544651">
        <w:rPr>
          <w:rStyle w:val="m1"/>
        </w:rPr>
        <w:t>&lt;</w:t>
      </w:r>
      <w:r w:rsidRPr="00544651">
        <w:rPr>
          <w:rStyle w:val="t1"/>
        </w:rPr>
        <w:t>order:LINE_RESTRICT_2_GRP</w:t>
      </w:r>
      <w:r w:rsidRPr="00544651">
        <w:rPr>
          <w:rStyle w:val="m1"/>
        </w:rPr>
        <w:t>&gt;</w:t>
      </w:r>
    </w:p>
    <w:p w14:paraId="0D1AD63A"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order:PIC</w:t>
      </w:r>
      <w:r w:rsidRPr="00544651">
        <w:rPr>
          <w:rStyle w:val="m1"/>
        </w:rPr>
        <w:t>&gt;</w:t>
      </w:r>
      <w:r w:rsidR="007D6DC0">
        <w:rPr>
          <w:rStyle w:val="tx1"/>
        </w:rPr>
        <w:t>NONE</w:t>
      </w:r>
      <w:r w:rsidRPr="00544651">
        <w:rPr>
          <w:rStyle w:val="m1"/>
        </w:rPr>
        <w:t>&lt;/</w:t>
      </w:r>
      <w:r w:rsidRPr="00544651">
        <w:rPr>
          <w:rStyle w:val="t1"/>
        </w:rPr>
        <w:t>order:PIC</w:t>
      </w:r>
      <w:r w:rsidRPr="00544651">
        <w:rPr>
          <w:rStyle w:val="m1"/>
        </w:rPr>
        <w:t>&gt;</w:t>
      </w:r>
      <w:r w:rsidRPr="00544651">
        <w:t xml:space="preserve"> </w:t>
      </w:r>
    </w:p>
    <w:p w14:paraId="59992C5C"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order:LPIC</w:t>
      </w:r>
      <w:r w:rsidRPr="00544651">
        <w:rPr>
          <w:rStyle w:val="m1"/>
        </w:rPr>
        <w:t>&gt;</w:t>
      </w:r>
      <w:r w:rsidR="007D6DC0">
        <w:rPr>
          <w:rStyle w:val="tx1"/>
        </w:rPr>
        <w:t>NONE</w:t>
      </w:r>
      <w:r w:rsidRPr="00544651">
        <w:rPr>
          <w:rStyle w:val="m1"/>
        </w:rPr>
        <w:t>&lt;/</w:t>
      </w:r>
      <w:r w:rsidRPr="00544651">
        <w:rPr>
          <w:rStyle w:val="t1"/>
        </w:rPr>
        <w:t>order:LPIC</w:t>
      </w:r>
      <w:r w:rsidRPr="00544651">
        <w:rPr>
          <w:rStyle w:val="m1"/>
        </w:rPr>
        <w:t>&gt;</w:t>
      </w:r>
      <w:r w:rsidRPr="00544651">
        <w:t xml:space="preserve"> </w:t>
      </w:r>
    </w:p>
    <w:p w14:paraId="6447B596"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order:LINE_RESTRICT_2_GRP</w:t>
      </w:r>
      <w:r w:rsidRPr="00544651">
        <w:rPr>
          <w:rStyle w:val="m1"/>
        </w:rPr>
        <w:t>&gt;</w:t>
      </w:r>
    </w:p>
    <w:p w14:paraId="2E0E3879" w14:textId="77777777" w:rsidR="00A826C7" w:rsidRPr="00544651" w:rsidRDefault="00A826C7" w:rsidP="00A826C7">
      <w:pPr>
        <w:ind w:hanging="480"/>
      </w:pPr>
      <w:hyperlink r:id="rId541" w:anchor="#" w:history="1">
        <w:r w:rsidRPr="00544651">
          <w:rPr>
            <w:rStyle w:val="Hyperlink"/>
            <w:b/>
            <w:bCs/>
            <w:color w:val="FF0000"/>
          </w:rPr>
          <w:t>-</w:t>
        </w:r>
      </w:hyperlink>
      <w:r w:rsidRPr="00544651">
        <w:t xml:space="preserve"> </w:t>
      </w:r>
      <w:r w:rsidRPr="00544651">
        <w:rPr>
          <w:rStyle w:val="m1"/>
        </w:rPr>
        <w:t>&lt;</w:t>
      </w:r>
      <w:r w:rsidRPr="00544651">
        <w:rPr>
          <w:rStyle w:val="t1"/>
        </w:rPr>
        <w:t>order:BLOCK_GRP</w:t>
      </w:r>
      <w:r w:rsidRPr="00544651">
        <w:rPr>
          <w:rStyle w:val="m1"/>
        </w:rPr>
        <w:t>&gt;</w:t>
      </w:r>
    </w:p>
    <w:p w14:paraId="729952E5"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order:BA</w:t>
      </w:r>
      <w:r w:rsidRPr="00544651">
        <w:rPr>
          <w:rStyle w:val="m1"/>
        </w:rPr>
        <w:t>&gt;</w:t>
      </w:r>
      <w:r w:rsidRPr="00544651">
        <w:rPr>
          <w:rStyle w:val="tx1"/>
        </w:rPr>
        <w:t>A</w:t>
      </w:r>
      <w:r w:rsidRPr="00544651">
        <w:rPr>
          <w:rStyle w:val="m1"/>
        </w:rPr>
        <w:t>&lt;/</w:t>
      </w:r>
      <w:r w:rsidRPr="00544651">
        <w:rPr>
          <w:rStyle w:val="t1"/>
        </w:rPr>
        <w:t>order:BA</w:t>
      </w:r>
      <w:r w:rsidRPr="00544651">
        <w:rPr>
          <w:rStyle w:val="m1"/>
        </w:rPr>
        <w:t>&gt;</w:t>
      </w:r>
      <w:r w:rsidRPr="00544651">
        <w:t xml:space="preserve"> </w:t>
      </w:r>
    </w:p>
    <w:p w14:paraId="7F0E0C54"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order:BLOCK</w:t>
      </w:r>
      <w:r w:rsidRPr="00544651">
        <w:rPr>
          <w:rStyle w:val="m1"/>
        </w:rPr>
        <w:t>&gt;</w:t>
      </w:r>
      <w:r w:rsidRPr="00544651">
        <w:rPr>
          <w:rStyle w:val="tx1"/>
        </w:rPr>
        <w:t>A</w:t>
      </w:r>
      <w:r w:rsidRPr="00544651">
        <w:rPr>
          <w:rStyle w:val="m1"/>
        </w:rPr>
        <w:t>&lt;/</w:t>
      </w:r>
      <w:r w:rsidRPr="00544651">
        <w:rPr>
          <w:rStyle w:val="t1"/>
        </w:rPr>
        <w:t>order:BLOCK</w:t>
      </w:r>
      <w:r w:rsidRPr="00544651">
        <w:rPr>
          <w:rStyle w:val="m1"/>
        </w:rPr>
        <w:t>&gt;</w:t>
      </w:r>
      <w:r w:rsidRPr="00544651">
        <w:t xml:space="preserve"> </w:t>
      </w:r>
    </w:p>
    <w:p w14:paraId="58FBFD82"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order:BLOCK_GRP</w:t>
      </w:r>
      <w:r w:rsidRPr="00544651">
        <w:rPr>
          <w:rStyle w:val="m1"/>
        </w:rPr>
        <w:t>&gt;</w:t>
      </w:r>
    </w:p>
    <w:p w14:paraId="56393BF7" w14:textId="77777777" w:rsidR="00A826C7" w:rsidRPr="00544651" w:rsidRDefault="00A826C7" w:rsidP="00A826C7">
      <w:pPr>
        <w:ind w:hanging="480"/>
      </w:pPr>
      <w:hyperlink r:id="rId542" w:anchor="#" w:history="1">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14:paraId="6CBE677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D</w:t>
      </w:r>
      <w:r w:rsidRPr="00544651">
        <w:rPr>
          <w:rStyle w:val="m1"/>
        </w:rPr>
        <w:t>&lt;/</w:t>
      </w:r>
      <w:r w:rsidRPr="00544651">
        <w:rPr>
          <w:rStyle w:val="t1"/>
        </w:rPr>
        <w:t>order:FA</w:t>
      </w:r>
      <w:r w:rsidRPr="00544651">
        <w:rPr>
          <w:rStyle w:val="m1"/>
        </w:rPr>
        <w:t>&gt;</w:t>
      </w:r>
      <w:r w:rsidRPr="00544651">
        <w:t xml:space="preserve"> </w:t>
      </w:r>
    </w:p>
    <w:p w14:paraId="5F944048"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NSQ</w:t>
      </w:r>
      <w:r w:rsidRPr="00544651">
        <w:rPr>
          <w:rStyle w:val="m1"/>
        </w:rPr>
        <w:t>&lt;/</w:t>
      </w:r>
      <w:r w:rsidRPr="00544651">
        <w:rPr>
          <w:rStyle w:val="t1"/>
        </w:rPr>
        <w:t>order:FEATURE</w:t>
      </w:r>
      <w:r w:rsidRPr="00544651">
        <w:rPr>
          <w:rStyle w:val="m1"/>
        </w:rPr>
        <w:t>&gt;</w:t>
      </w:r>
      <w:r w:rsidRPr="00544651">
        <w:t xml:space="preserve"> </w:t>
      </w:r>
    </w:p>
    <w:p w14:paraId="5572F454"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14:paraId="3614231E" w14:textId="77777777" w:rsidR="00A826C7" w:rsidRPr="00544651" w:rsidRDefault="00A826C7" w:rsidP="00A826C7">
      <w:pPr>
        <w:ind w:hanging="480"/>
      </w:pPr>
      <w:hyperlink r:id="rId543" w:anchor="#" w:history="1">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14:paraId="3D93FF4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N</w:t>
      </w:r>
      <w:r w:rsidRPr="00544651">
        <w:rPr>
          <w:rStyle w:val="m1"/>
        </w:rPr>
        <w:t>&lt;/</w:t>
      </w:r>
      <w:r w:rsidRPr="00544651">
        <w:rPr>
          <w:rStyle w:val="t1"/>
        </w:rPr>
        <w:t>order:FA</w:t>
      </w:r>
      <w:r w:rsidRPr="00544651">
        <w:rPr>
          <w:rStyle w:val="m1"/>
        </w:rPr>
        <w:t>&gt;</w:t>
      </w:r>
      <w:r w:rsidRPr="00544651">
        <w:t xml:space="preserve"> </w:t>
      </w:r>
    </w:p>
    <w:p w14:paraId="71B433C8"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ESCWT</w:t>
      </w:r>
      <w:r w:rsidRPr="00544651">
        <w:rPr>
          <w:rStyle w:val="m1"/>
        </w:rPr>
        <w:t>&lt;/</w:t>
      </w:r>
      <w:r w:rsidRPr="00544651">
        <w:rPr>
          <w:rStyle w:val="t1"/>
        </w:rPr>
        <w:t>order:FEATURE</w:t>
      </w:r>
      <w:r w:rsidRPr="00544651">
        <w:rPr>
          <w:rStyle w:val="m1"/>
        </w:rPr>
        <w:t>&gt;</w:t>
      </w:r>
      <w:r w:rsidRPr="00544651">
        <w:t xml:space="preserve"> </w:t>
      </w:r>
    </w:p>
    <w:p w14:paraId="29337153"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14:paraId="358F45C2"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order:PS_SVC_DET</w:t>
      </w:r>
      <w:r w:rsidRPr="00544651">
        <w:rPr>
          <w:rStyle w:val="m1"/>
        </w:rPr>
        <w:t>&gt;</w:t>
      </w:r>
    </w:p>
    <w:p w14:paraId="5473FDB0"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order:PS</w:t>
      </w:r>
      <w:r w:rsidRPr="00544651">
        <w:rPr>
          <w:rStyle w:val="m1"/>
        </w:rPr>
        <w:t>&gt;</w:t>
      </w:r>
    </w:p>
    <w:p w14:paraId="00D83D75"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order:LSR_ORD_REQ</w:t>
      </w:r>
      <w:r w:rsidRPr="00544651">
        <w:rPr>
          <w:rStyle w:val="m1"/>
        </w:rPr>
        <w:t>&gt;</w:t>
      </w:r>
    </w:p>
    <w:p w14:paraId="02BA4FEE" w14:textId="77777777" w:rsidR="00A826C7" w:rsidRPr="00544651" w:rsidRDefault="00A826C7" w:rsidP="00A826C7">
      <w:pPr>
        <w:ind w:hanging="240"/>
        <w:rPr>
          <w:rStyle w:val="m1"/>
        </w:rPr>
      </w:pPr>
      <w:r w:rsidRPr="00544651">
        <w:rPr>
          <w:rStyle w:val="b1"/>
        </w:rPr>
        <w:t> </w:t>
      </w:r>
      <w:r w:rsidRPr="00544651">
        <w:t xml:space="preserve"> </w:t>
      </w:r>
      <w:r w:rsidRPr="00544651">
        <w:rPr>
          <w:rStyle w:val="m1"/>
        </w:rPr>
        <w:t>&lt;/</w:t>
      </w:r>
      <w:r w:rsidRPr="00544651">
        <w:rPr>
          <w:rStyle w:val="t1"/>
        </w:rPr>
        <w:t>uom:ATT_LSR_ORD_REQ</w:t>
      </w:r>
      <w:r w:rsidRPr="00544651">
        <w:rPr>
          <w:rStyle w:val="m1"/>
        </w:rPr>
        <w:t>&gt;</w:t>
      </w:r>
    </w:p>
    <w:p w14:paraId="40990733" w14:textId="77777777" w:rsidR="00A826C7" w:rsidRDefault="00A826C7" w:rsidP="00A826C7">
      <w:pPr>
        <w:ind w:hanging="240"/>
        <w:rPr>
          <w:rStyle w:val="m1"/>
        </w:rPr>
      </w:pPr>
    </w:p>
    <w:p w14:paraId="49B5F52C" w14:textId="77777777" w:rsidR="00FD6F60" w:rsidRDefault="00FD6F60" w:rsidP="00A826C7">
      <w:pPr>
        <w:ind w:hanging="240"/>
        <w:rPr>
          <w:rStyle w:val="m1"/>
        </w:rPr>
      </w:pPr>
    </w:p>
    <w:p w14:paraId="648B68B5" w14:textId="77777777" w:rsidR="00FD6F60" w:rsidRPr="00FD6F60" w:rsidRDefault="00FD6F60" w:rsidP="00A826C7">
      <w:pPr>
        <w:ind w:hanging="240"/>
        <w:rPr>
          <w:rStyle w:val="m1"/>
          <w:color w:val="auto"/>
        </w:rPr>
      </w:pPr>
      <w:r w:rsidRPr="00FD6F60">
        <w:rPr>
          <w:rStyle w:val="m1"/>
          <w:color w:val="auto"/>
        </w:rPr>
        <w:t>XML OUTPUT:</w:t>
      </w:r>
    </w:p>
    <w:p w14:paraId="533CCBC8" w14:textId="77777777" w:rsidR="00FD6F60" w:rsidRPr="00544651" w:rsidRDefault="00FD6F60" w:rsidP="00A826C7">
      <w:pPr>
        <w:ind w:hanging="240"/>
        <w:rPr>
          <w:rStyle w:val="m1"/>
        </w:rPr>
      </w:pPr>
    </w:p>
    <w:p w14:paraId="5E6E5F25" w14:textId="535094B7" w:rsidR="00FD6F60" w:rsidRDefault="00FD6F60" w:rsidP="00230FE4">
      <w:pPr>
        <w:ind w:hanging="240"/>
        <w:rPr>
          <w:rFonts w:ascii="Verdana" w:hAnsi="Verdana"/>
          <w:sz w:val="20"/>
          <w:szCs w:val="20"/>
        </w:rPr>
      </w:pPr>
      <w:r>
        <w:rPr>
          <w:rStyle w:val="m1"/>
          <w:rFonts w:ascii="Verdana" w:hAnsi="Verdana"/>
          <w:sz w:val="20"/>
          <w:szCs w:val="20"/>
        </w:rPr>
        <w:t>&lt;</w:t>
      </w:r>
    </w:p>
    <w:p w14:paraId="4B44EDFA"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E6A5A00"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10B8519"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1FDD46A"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1CAD986"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E07BCA0"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9DC22E4"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D33335C" w14:textId="77777777" w:rsidR="00FD6F60" w:rsidRDefault="00FD6F60" w:rsidP="00FD6F60">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046228C" w14:textId="77777777" w:rsidR="00FD6F60" w:rsidRDefault="00FD6F60" w:rsidP="00FD6F60">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3DA80B55"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1246369036740394.05859078177264</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72C797BD" w14:textId="77777777" w:rsidR="00FD6F60" w:rsidRPr="008C51B0" w:rsidRDefault="00FD6F60" w:rsidP="00FD6F6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E152205" w14:textId="77777777" w:rsidR="00FD6F60" w:rsidRDefault="00FD6F60" w:rsidP="00FD6F60">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2009-06-30T08:37:16-05:00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3BC71D77"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CVT0M020R31DBC1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60C23D9D" w14:textId="77777777" w:rsidR="00FD6F60" w:rsidRPr="008C51B0" w:rsidRDefault="00FD6F60" w:rsidP="00FD6F6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6C292A5" w14:textId="77777777" w:rsidR="00FD6F60" w:rsidRPr="008C51B0" w:rsidRDefault="00FD6F60" w:rsidP="00FD6F60">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9042235692</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418078EA" w14:textId="77777777" w:rsidR="00FD6F60" w:rsidRPr="008C51B0" w:rsidRDefault="00FD6F60" w:rsidP="00FD6F60">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20090630L00023-00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8AB92F4" w14:textId="77777777" w:rsidR="00FD6F60" w:rsidRDefault="00FD6F60" w:rsidP="00FD6F60">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693194B2"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2E226CD2"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79B58D4D"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200906300837AM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44FABB15"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CY0301L2</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61E7F50F"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1AB137E3"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1BB9C779"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14:paraId="412635CA"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71EA4F23"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44EAD9DD"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0B4DFB6" w14:textId="77777777" w:rsidR="00FD6F60" w:rsidRDefault="00FD6F60" w:rsidP="00FD6F60">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35F6F63A" w14:textId="77777777" w:rsidR="00FD6F60" w:rsidRDefault="00FD6F60" w:rsidP="00FD6F60">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5E50CFE2" w14:textId="77777777" w:rsidR="00FD6F60" w:rsidRDefault="00FD6F60" w:rsidP="00FD6F60">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D43FAF9"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Style w:val="tx1"/>
          <w:rFonts w:ascii="Verdana" w:hAnsi="Verdana"/>
          <w:sz w:val="20"/>
          <w:szCs w:val="20"/>
        </w:rPr>
        <w:t>9042235692</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Fonts w:ascii="Verdana" w:hAnsi="Verdana"/>
          <w:sz w:val="20"/>
          <w:szCs w:val="20"/>
        </w:rPr>
        <w:t xml:space="preserve"> </w:t>
      </w:r>
    </w:p>
    <w:p w14:paraId="1400158D"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624775B2"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4049274152</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6A7B25B2"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11621D6C"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7C0F6018"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74E66AD5"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469D5FCB"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1E70D6AD" w14:textId="77777777" w:rsidR="00FD6F60" w:rsidRDefault="00FD6F60" w:rsidP="00FD6F60">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9E85BD9"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12188C18"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52C33CA6"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9042235692</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26FA9488"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7620F248" w14:textId="77777777" w:rsidR="00FD6F60" w:rsidRDefault="00FD6F60" w:rsidP="00FD6F60">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8FB9BEE"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1799E955"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06991CA0"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9042230543</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3AEBE930"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075D9FB9"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2DC5220C"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7EB7F5C8"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725CE82C"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7143DD30" w14:textId="77777777" w:rsidR="00A826C7" w:rsidRPr="00544651" w:rsidRDefault="00A826C7" w:rsidP="00A826C7">
      <w:pPr>
        <w:ind w:hanging="240"/>
        <w:rPr>
          <w:rStyle w:val="m1"/>
        </w:rPr>
      </w:pPr>
    </w:p>
    <w:p w14:paraId="5389685B" w14:textId="77777777" w:rsidR="00A826C7" w:rsidRDefault="00A826C7" w:rsidP="00A826C7">
      <w:pPr>
        <w:ind w:hanging="240"/>
        <w:rPr>
          <w:rStyle w:val="m1"/>
        </w:rPr>
      </w:pPr>
    </w:p>
    <w:p w14:paraId="597556E1" w14:textId="77777777" w:rsidR="00FD6F60" w:rsidRDefault="00FD6F60" w:rsidP="00A826C7">
      <w:pPr>
        <w:ind w:hanging="240"/>
        <w:rPr>
          <w:rStyle w:val="m1"/>
        </w:rPr>
      </w:pPr>
    </w:p>
    <w:p w14:paraId="0592DE31" w14:textId="77777777" w:rsidR="00FD6F60" w:rsidRDefault="00FD6F60" w:rsidP="00A826C7">
      <w:pPr>
        <w:ind w:hanging="240"/>
        <w:rPr>
          <w:rStyle w:val="m1"/>
        </w:rPr>
      </w:pPr>
    </w:p>
    <w:p w14:paraId="6E62B937" w14:textId="77777777" w:rsidR="00FD6F60" w:rsidRDefault="00FD6F60" w:rsidP="00A826C7">
      <w:pPr>
        <w:ind w:hanging="240"/>
        <w:rPr>
          <w:rStyle w:val="m1"/>
        </w:rPr>
      </w:pPr>
    </w:p>
    <w:p w14:paraId="5C6874C1" w14:textId="77777777" w:rsidR="00FD6F60" w:rsidRDefault="00FD6F60" w:rsidP="00A826C7">
      <w:pPr>
        <w:ind w:hanging="240"/>
        <w:rPr>
          <w:rStyle w:val="m1"/>
        </w:rPr>
      </w:pPr>
    </w:p>
    <w:p w14:paraId="2E540108" w14:textId="77777777" w:rsidR="00FD6F60" w:rsidRDefault="00FD6F60" w:rsidP="00A826C7">
      <w:pPr>
        <w:ind w:hanging="240"/>
        <w:rPr>
          <w:rStyle w:val="m1"/>
        </w:rPr>
      </w:pPr>
    </w:p>
    <w:p w14:paraId="67B85F7A" w14:textId="77777777" w:rsidR="00FD6F60" w:rsidRDefault="00FD6F60" w:rsidP="00A826C7">
      <w:pPr>
        <w:ind w:hanging="240"/>
        <w:rPr>
          <w:rStyle w:val="m1"/>
        </w:rPr>
      </w:pPr>
    </w:p>
    <w:p w14:paraId="2733C7C7" w14:textId="77777777" w:rsidR="00FD6F60" w:rsidRDefault="00FD6F60" w:rsidP="00A826C7">
      <w:pPr>
        <w:ind w:hanging="240"/>
        <w:rPr>
          <w:rStyle w:val="m1"/>
        </w:rPr>
      </w:pPr>
    </w:p>
    <w:p w14:paraId="0883EBD2" w14:textId="77777777" w:rsidR="00FD6F60" w:rsidRDefault="00FD6F60" w:rsidP="00A826C7">
      <w:pPr>
        <w:ind w:hanging="240"/>
        <w:rPr>
          <w:rStyle w:val="m1"/>
        </w:rPr>
      </w:pPr>
    </w:p>
    <w:p w14:paraId="47FA988D" w14:textId="77777777" w:rsidR="00FD6F60" w:rsidRDefault="00FD6F60" w:rsidP="00A826C7">
      <w:pPr>
        <w:ind w:hanging="240"/>
        <w:rPr>
          <w:rStyle w:val="m1"/>
        </w:rPr>
      </w:pPr>
    </w:p>
    <w:p w14:paraId="73BB3B14" w14:textId="77777777" w:rsidR="00FD6F60" w:rsidRDefault="00FD6F60" w:rsidP="00A826C7">
      <w:pPr>
        <w:ind w:hanging="240"/>
        <w:rPr>
          <w:rStyle w:val="m1"/>
        </w:rPr>
      </w:pPr>
    </w:p>
    <w:p w14:paraId="70D650A5" w14:textId="77777777" w:rsidR="00FD6F60" w:rsidRDefault="00FD6F60" w:rsidP="00A826C7">
      <w:pPr>
        <w:ind w:hanging="240"/>
        <w:rPr>
          <w:rStyle w:val="m1"/>
        </w:rPr>
      </w:pPr>
    </w:p>
    <w:p w14:paraId="68E0B6CF" w14:textId="77777777" w:rsidR="00FD6F60" w:rsidRDefault="00FD6F60" w:rsidP="00A826C7">
      <w:pPr>
        <w:ind w:hanging="240"/>
        <w:rPr>
          <w:rStyle w:val="m1"/>
        </w:rPr>
      </w:pPr>
    </w:p>
    <w:p w14:paraId="0FD2208F" w14:textId="77777777" w:rsidR="00FD6F60" w:rsidRDefault="00FD6F60" w:rsidP="00A826C7">
      <w:pPr>
        <w:ind w:hanging="240"/>
        <w:rPr>
          <w:rStyle w:val="m1"/>
        </w:rPr>
      </w:pPr>
    </w:p>
    <w:p w14:paraId="0B37BD02" w14:textId="77777777" w:rsidR="00FD6F60" w:rsidRPr="00544651" w:rsidRDefault="00FD6F60" w:rsidP="00A826C7">
      <w:pPr>
        <w:ind w:hanging="240"/>
        <w:rPr>
          <w:rStyle w:val="m1"/>
        </w:rPr>
      </w:pPr>
    </w:p>
    <w:p w14:paraId="745AABE6" w14:textId="77777777" w:rsidR="00A06463" w:rsidRDefault="00A06463">
      <w:pPr>
        <w:pStyle w:val="TCtxtTAG"/>
        <w:rPr>
          <w:b/>
          <w:bCs/>
          <w:sz w:val="24"/>
        </w:rPr>
      </w:pPr>
    </w:p>
    <w:p w14:paraId="55817CE8" w14:textId="77777777" w:rsidR="00A06463" w:rsidRDefault="00A06463">
      <w:pPr>
        <w:pStyle w:val="TCtxtTAG"/>
        <w:rPr>
          <w:b/>
          <w:bCs/>
          <w:sz w:val="24"/>
        </w:rPr>
      </w:pPr>
    </w:p>
    <w:p w14:paraId="63A1AEEA" w14:textId="77777777" w:rsidR="00A06463" w:rsidRDefault="00A06463">
      <w:pPr>
        <w:pStyle w:val="TCtxtTAG"/>
        <w:rPr>
          <w:b/>
          <w:bCs/>
          <w:sz w:val="24"/>
        </w:rPr>
      </w:pPr>
    </w:p>
    <w:p w14:paraId="4CC030A8" w14:textId="77777777" w:rsidR="00B752E4" w:rsidRDefault="00B752E4">
      <w:pPr>
        <w:pStyle w:val="TCtxtTAG"/>
        <w:rPr>
          <w:b/>
          <w:bCs/>
          <w:sz w:val="24"/>
        </w:rPr>
      </w:pPr>
      <w:r>
        <w:rPr>
          <w:b/>
          <w:bCs/>
          <w:sz w:val="24"/>
        </w:rPr>
        <w:t>TEST CASE M021: Scenario Description:*(Act=V) Conversion with features (BA/BLOCK)– LNA=G; Retain listing as-is (ELT=A)</w:t>
      </w:r>
    </w:p>
    <w:p w14:paraId="04177B38" w14:textId="77777777" w:rsidR="00B752E4" w:rsidRDefault="00B752E4">
      <w:pPr>
        <w:pStyle w:val="Heading3"/>
        <w:rPr>
          <w:i w:val="0"/>
        </w:rPr>
      </w:pPr>
      <w:r>
        <w:rPr>
          <w:i w:val="0"/>
        </w:rPr>
        <w:t>Type of Account:  Residence / Single Line</w:t>
      </w:r>
    </w:p>
    <w:p w14:paraId="13DED330" w14:textId="77777777" w:rsidR="000A4F99" w:rsidRPr="000A4F99" w:rsidRDefault="000A4F99" w:rsidP="000A4F99"/>
    <w:p w14:paraId="6658829F"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7B443CD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C97F1B7"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1C20DF29"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341DEE1A"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9F80F3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3DF5622"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65CF907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C6CD261"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7602491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6E59B57"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1853359"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E0F8F89" w14:textId="77777777" w:rsidR="00B752E4" w:rsidRPr="005914A2" w:rsidRDefault="00B752E4">
            <w:pPr>
              <w:pStyle w:val="FORMDATA"/>
              <w:rPr>
                <w:b/>
                <w:color w:val="auto"/>
              </w:rPr>
            </w:pPr>
            <w:r w:rsidRPr="005914A2">
              <w:rPr>
                <w:b/>
                <w:color w:val="auto"/>
              </w:rPr>
              <w:t>ZXL</w:t>
            </w:r>
          </w:p>
        </w:tc>
      </w:tr>
      <w:tr w:rsidR="00B752E4" w:rsidRPr="005914A2" w14:paraId="6D04973B" w14:textId="77777777">
        <w:tc>
          <w:tcPr>
            <w:tcW w:w="2160" w:type="dxa"/>
            <w:tcBorders>
              <w:top w:val="single" w:sz="6" w:space="0" w:color="auto"/>
              <w:left w:val="single" w:sz="6" w:space="0" w:color="auto"/>
              <w:bottom w:val="single" w:sz="6" w:space="0" w:color="auto"/>
              <w:right w:val="single" w:sz="6" w:space="0" w:color="auto"/>
            </w:tcBorders>
          </w:tcPr>
          <w:p w14:paraId="50BA0A42"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0C287433"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06FE836D" w14:textId="77777777" w:rsidR="00B752E4" w:rsidRPr="005914A2" w:rsidRDefault="00B752E4">
            <w:pPr>
              <w:pStyle w:val="FORMDATA"/>
              <w:rPr>
                <w:b/>
                <w:color w:val="auto"/>
              </w:rPr>
            </w:pPr>
            <w:r w:rsidRPr="005914A2">
              <w:rPr>
                <w:b/>
                <w:color w:val="auto"/>
              </w:rPr>
              <w:t>M21</w:t>
            </w:r>
          </w:p>
        </w:tc>
      </w:tr>
      <w:tr w:rsidR="00B752E4" w:rsidRPr="005914A2" w14:paraId="433F5DAB" w14:textId="77777777">
        <w:tc>
          <w:tcPr>
            <w:tcW w:w="2160" w:type="dxa"/>
            <w:tcBorders>
              <w:top w:val="single" w:sz="6" w:space="0" w:color="auto"/>
              <w:left w:val="single" w:sz="6" w:space="0" w:color="auto"/>
              <w:bottom w:val="single" w:sz="6" w:space="0" w:color="auto"/>
              <w:right w:val="single" w:sz="6" w:space="0" w:color="auto"/>
            </w:tcBorders>
          </w:tcPr>
          <w:p w14:paraId="642A99D5"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515C73B1"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62CF3C0B" w14:textId="77777777" w:rsidR="00B752E4" w:rsidRPr="005914A2" w:rsidRDefault="00B752E4">
            <w:pPr>
              <w:pStyle w:val="FORMDATA"/>
              <w:rPr>
                <w:b/>
                <w:color w:val="auto"/>
              </w:rPr>
            </w:pPr>
            <w:r w:rsidRPr="005914A2">
              <w:rPr>
                <w:b/>
                <w:color w:val="auto"/>
              </w:rPr>
              <w:t>9015272225</w:t>
            </w:r>
          </w:p>
        </w:tc>
      </w:tr>
      <w:tr w:rsidR="00B752E4" w:rsidRPr="005914A2" w14:paraId="1DCF6C1A" w14:textId="77777777">
        <w:tc>
          <w:tcPr>
            <w:tcW w:w="2160" w:type="dxa"/>
            <w:tcBorders>
              <w:top w:val="single" w:sz="6" w:space="0" w:color="auto"/>
              <w:left w:val="single" w:sz="6" w:space="0" w:color="auto"/>
              <w:bottom w:val="single" w:sz="6" w:space="0" w:color="auto"/>
              <w:right w:val="single" w:sz="6" w:space="0" w:color="auto"/>
            </w:tcBorders>
          </w:tcPr>
          <w:p w14:paraId="70F943A2"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25A487E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33FD771D" w14:textId="77777777" w:rsidR="00B752E4" w:rsidRPr="005914A2" w:rsidRDefault="00B752E4">
            <w:pPr>
              <w:pStyle w:val="FORMDATA"/>
              <w:rPr>
                <w:b/>
                <w:color w:val="auto"/>
              </w:rPr>
            </w:pPr>
            <w:r w:rsidRPr="005914A2">
              <w:rPr>
                <w:b/>
                <w:color w:val="auto"/>
              </w:rPr>
              <w:t>CAVENOBILL</w:t>
            </w:r>
          </w:p>
        </w:tc>
      </w:tr>
      <w:tr w:rsidR="00B752E4" w:rsidRPr="005914A2" w14:paraId="56FFECCC"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972EFBF"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964451C"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6BC0B07" w14:textId="77777777" w:rsidR="00B752E4" w:rsidRPr="005914A2" w:rsidRDefault="00B752E4">
            <w:pPr>
              <w:pStyle w:val="FORMDATA"/>
              <w:rPr>
                <w:b/>
                <w:color w:val="auto"/>
              </w:rPr>
            </w:pPr>
            <w:r w:rsidRPr="005914A2">
              <w:rPr>
                <w:b/>
                <w:color w:val="auto"/>
              </w:rPr>
              <w:t>LCSC</w:t>
            </w:r>
          </w:p>
        </w:tc>
      </w:tr>
      <w:tr w:rsidR="00B752E4" w:rsidRPr="005914A2" w14:paraId="39FC4B3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32C4579"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471F3FF"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2AA4A96" w14:textId="77777777" w:rsidR="00B752E4" w:rsidRPr="005914A2" w:rsidRDefault="00B752E4">
            <w:pPr>
              <w:pStyle w:val="FORMDATA"/>
              <w:rPr>
                <w:b/>
                <w:color w:val="auto"/>
              </w:rPr>
            </w:pPr>
            <w:r w:rsidRPr="005914A2">
              <w:rPr>
                <w:b/>
                <w:color w:val="auto"/>
              </w:rPr>
              <w:t>20030328</w:t>
            </w:r>
          </w:p>
        </w:tc>
      </w:tr>
      <w:tr w:rsidR="00B752E4" w:rsidRPr="005914A2" w14:paraId="1783951F" w14:textId="77777777">
        <w:tc>
          <w:tcPr>
            <w:tcW w:w="2160" w:type="dxa"/>
            <w:tcBorders>
              <w:top w:val="single" w:sz="6" w:space="0" w:color="auto"/>
              <w:left w:val="single" w:sz="6" w:space="0" w:color="auto"/>
              <w:bottom w:val="single" w:sz="6" w:space="0" w:color="auto"/>
              <w:right w:val="single" w:sz="6" w:space="0" w:color="auto"/>
            </w:tcBorders>
          </w:tcPr>
          <w:p w14:paraId="1EDF2879"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72205E1B"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EC71BD5" w14:textId="77777777" w:rsidR="00B752E4" w:rsidRPr="005914A2" w:rsidRDefault="00B752E4">
            <w:pPr>
              <w:pStyle w:val="FORMDATA"/>
              <w:rPr>
                <w:b/>
                <w:color w:val="auto"/>
              </w:rPr>
            </w:pPr>
            <w:r w:rsidRPr="005914A2">
              <w:rPr>
                <w:b/>
                <w:color w:val="auto"/>
              </w:rPr>
              <w:t>20030428</w:t>
            </w:r>
          </w:p>
        </w:tc>
      </w:tr>
      <w:tr w:rsidR="00B752E4" w:rsidRPr="005914A2" w14:paraId="75ECF0D7" w14:textId="77777777">
        <w:tc>
          <w:tcPr>
            <w:tcW w:w="2160" w:type="dxa"/>
            <w:tcBorders>
              <w:top w:val="single" w:sz="6" w:space="0" w:color="auto"/>
              <w:left w:val="single" w:sz="6" w:space="0" w:color="auto"/>
              <w:bottom w:val="single" w:sz="6" w:space="0" w:color="auto"/>
              <w:right w:val="single" w:sz="6" w:space="0" w:color="auto"/>
            </w:tcBorders>
          </w:tcPr>
          <w:p w14:paraId="2DFC7877"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9A63B88"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946A321" w14:textId="77777777" w:rsidR="00B752E4" w:rsidRPr="005914A2" w:rsidRDefault="00B752E4">
            <w:pPr>
              <w:pStyle w:val="FORMDATA"/>
              <w:rPr>
                <w:b/>
                <w:color w:val="auto"/>
              </w:rPr>
            </w:pPr>
            <w:r w:rsidRPr="005914A2">
              <w:rPr>
                <w:b/>
                <w:color w:val="auto"/>
              </w:rPr>
              <w:t>MB</w:t>
            </w:r>
          </w:p>
        </w:tc>
      </w:tr>
      <w:tr w:rsidR="00B752E4" w:rsidRPr="005914A2" w14:paraId="0D39D500" w14:textId="77777777">
        <w:tc>
          <w:tcPr>
            <w:tcW w:w="2160" w:type="dxa"/>
            <w:tcBorders>
              <w:top w:val="single" w:sz="6" w:space="0" w:color="auto"/>
              <w:left w:val="single" w:sz="6" w:space="0" w:color="auto"/>
              <w:bottom w:val="single" w:sz="6" w:space="0" w:color="auto"/>
              <w:right w:val="single" w:sz="6" w:space="0" w:color="auto"/>
            </w:tcBorders>
          </w:tcPr>
          <w:p w14:paraId="1DE06FBA" w14:textId="77777777" w:rsidR="00B752E4" w:rsidRPr="005914A2" w:rsidRDefault="00B752E4">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462B03B8" w14:textId="77777777" w:rsidR="00B752E4" w:rsidRPr="005914A2" w:rsidRDefault="00B752E4">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7B3A78D1" w14:textId="77777777" w:rsidR="00B752E4" w:rsidRPr="005914A2" w:rsidRDefault="00B752E4">
            <w:pPr>
              <w:pStyle w:val="FORMDATA"/>
              <w:rPr>
                <w:b/>
                <w:color w:val="auto"/>
              </w:rPr>
            </w:pPr>
            <w:r w:rsidRPr="005914A2">
              <w:rPr>
                <w:b/>
                <w:color w:val="auto"/>
              </w:rPr>
              <w:t>C</w:t>
            </w:r>
          </w:p>
        </w:tc>
      </w:tr>
      <w:tr w:rsidR="00B752E4" w:rsidRPr="005914A2" w14:paraId="5C8ECCC9" w14:textId="77777777">
        <w:tc>
          <w:tcPr>
            <w:tcW w:w="2160" w:type="dxa"/>
            <w:tcBorders>
              <w:top w:val="single" w:sz="6" w:space="0" w:color="auto"/>
              <w:left w:val="single" w:sz="6" w:space="0" w:color="auto"/>
              <w:bottom w:val="single" w:sz="6" w:space="0" w:color="auto"/>
              <w:right w:val="single" w:sz="6" w:space="0" w:color="auto"/>
            </w:tcBorders>
          </w:tcPr>
          <w:p w14:paraId="7EAD2A34"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5438F87D"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8A1A6F5" w14:textId="77777777" w:rsidR="00B752E4" w:rsidRPr="005914A2" w:rsidRDefault="00B752E4">
            <w:pPr>
              <w:pStyle w:val="FORMDATA"/>
              <w:rPr>
                <w:b/>
                <w:color w:val="auto"/>
              </w:rPr>
            </w:pPr>
            <w:r w:rsidRPr="005914A2">
              <w:rPr>
                <w:b/>
                <w:color w:val="auto"/>
              </w:rPr>
              <w:t>V</w:t>
            </w:r>
          </w:p>
        </w:tc>
      </w:tr>
      <w:tr w:rsidR="00B752E4" w:rsidRPr="005914A2" w14:paraId="7636651C" w14:textId="77777777">
        <w:tc>
          <w:tcPr>
            <w:tcW w:w="2160" w:type="dxa"/>
            <w:tcBorders>
              <w:top w:val="single" w:sz="6" w:space="0" w:color="auto"/>
              <w:left w:val="single" w:sz="6" w:space="0" w:color="auto"/>
              <w:bottom w:val="single" w:sz="6" w:space="0" w:color="auto"/>
              <w:right w:val="single" w:sz="6" w:space="0" w:color="auto"/>
            </w:tcBorders>
          </w:tcPr>
          <w:p w14:paraId="6D53154E"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27654CD2"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7440D4F3" w14:textId="77777777" w:rsidR="00B752E4" w:rsidRPr="005914A2" w:rsidRDefault="00B752E4">
            <w:pPr>
              <w:pStyle w:val="FORMDATA"/>
              <w:rPr>
                <w:b/>
                <w:color w:val="auto"/>
              </w:rPr>
            </w:pPr>
            <w:r w:rsidRPr="005914A2">
              <w:rPr>
                <w:b/>
                <w:color w:val="auto"/>
              </w:rPr>
              <w:t>9999</w:t>
            </w:r>
          </w:p>
        </w:tc>
      </w:tr>
      <w:tr w:rsidR="00B752E4" w:rsidRPr="005914A2" w14:paraId="566DDF49" w14:textId="77777777">
        <w:tc>
          <w:tcPr>
            <w:tcW w:w="2160" w:type="dxa"/>
            <w:tcBorders>
              <w:top w:val="single" w:sz="6" w:space="0" w:color="auto"/>
              <w:left w:val="single" w:sz="6" w:space="0" w:color="auto"/>
              <w:bottom w:val="single" w:sz="6" w:space="0" w:color="auto"/>
              <w:right w:val="single" w:sz="6" w:space="0" w:color="auto"/>
            </w:tcBorders>
          </w:tcPr>
          <w:p w14:paraId="1FD1E6AC"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528B25EE"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3F3B064F" w14:textId="77777777" w:rsidR="00B752E4" w:rsidRPr="005914A2" w:rsidRDefault="00B752E4">
            <w:pPr>
              <w:pStyle w:val="FORMDATA"/>
              <w:rPr>
                <w:b/>
                <w:color w:val="auto"/>
                <w:lang w:val="fr-FR"/>
              </w:rPr>
            </w:pPr>
            <w:r w:rsidRPr="005914A2">
              <w:rPr>
                <w:b/>
                <w:color w:val="auto"/>
                <w:lang w:val="fr-FR"/>
              </w:rPr>
              <w:t>2BM-</w:t>
            </w:r>
          </w:p>
        </w:tc>
      </w:tr>
      <w:tr w:rsidR="00B752E4" w:rsidRPr="005914A2" w14:paraId="2D18ED0E" w14:textId="77777777">
        <w:tc>
          <w:tcPr>
            <w:tcW w:w="2160" w:type="dxa"/>
            <w:tcBorders>
              <w:top w:val="single" w:sz="6" w:space="0" w:color="auto"/>
              <w:left w:val="single" w:sz="6" w:space="0" w:color="auto"/>
              <w:bottom w:val="single" w:sz="6" w:space="0" w:color="auto"/>
              <w:right w:val="single" w:sz="6" w:space="0" w:color="auto"/>
            </w:tcBorders>
          </w:tcPr>
          <w:p w14:paraId="501BE483" w14:textId="77777777" w:rsidR="00B752E4" w:rsidRPr="005914A2" w:rsidRDefault="00B752E4">
            <w:pPr>
              <w:pStyle w:val="FORMDATA"/>
              <w:rPr>
                <w:b/>
                <w:color w:val="auto"/>
                <w:lang w:val="fr-FR"/>
              </w:rPr>
            </w:pPr>
            <w:r w:rsidRPr="005914A2">
              <w:rPr>
                <w:b/>
                <w:color w:val="auto"/>
                <w:lang w:val="fr-FR"/>
              </w:rPr>
              <w:t>PORTTYP</w:t>
            </w:r>
          </w:p>
        </w:tc>
        <w:tc>
          <w:tcPr>
            <w:tcW w:w="4680" w:type="dxa"/>
            <w:tcBorders>
              <w:top w:val="single" w:sz="6" w:space="0" w:color="auto"/>
              <w:left w:val="single" w:sz="6" w:space="0" w:color="auto"/>
              <w:bottom w:val="single" w:sz="6" w:space="0" w:color="auto"/>
              <w:right w:val="single" w:sz="6" w:space="0" w:color="auto"/>
            </w:tcBorders>
          </w:tcPr>
          <w:p w14:paraId="591A4C21" w14:textId="77777777" w:rsidR="00B752E4" w:rsidRPr="005914A2" w:rsidRDefault="00B752E4">
            <w:pPr>
              <w:pStyle w:val="FORMDATA"/>
              <w:rPr>
                <w:b/>
                <w:color w:val="auto"/>
                <w:lang w:val="fr-FR"/>
              </w:rPr>
            </w:pPr>
            <w:r w:rsidRPr="005914A2">
              <w:rPr>
                <w:b/>
                <w:color w:val="auto"/>
                <w:lang w:val="fr-FR"/>
              </w:rPr>
              <w:t>Port Type</w:t>
            </w:r>
          </w:p>
        </w:tc>
        <w:tc>
          <w:tcPr>
            <w:tcW w:w="2430" w:type="dxa"/>
            <w:tcBorders>
              <w:top w:val="single" w:sz="6" w:space="0" w:color="auto"/>
              <w:left w:val="single" w:sz="6" w:space="0" w:color="auto"/>
              <w:bottom w:val="single" w:sz="6" w:space="0" w:color="auto"/>
              <w:right w:val="single" w:sz="6" w:space="0" w:color="auto"/>
            </w:tcBorders>
          </w:tcPr>
          <w:p w14:paraId="60E78652" w14:textId="77777777" w:rsidR="00B752E4" w:rsidRPr="005914A2" w:rsidRDefault="00B752E4">
            <w:pPr>
              <w:pStyle w:val="FORMDATA"/>
              <w:rPr>
                <w:b/>
                <w:color w:val="auto"/>
              </w:rPr>
            </w:pPr>
            <w:r w:rsidRPr="005914A2">
              <w:rPr>
                <w:b/>
                <w:color w:val="auto"/>
              </w:rPr>
              <w:t>L</w:t>
            </w:r>
          </w:p>
        </w:tc>
      </w:tr>
      <w:tr w:rsidR="00B752E4" w:rsidRPr="005914A2" w14:paraId="45DF654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04AEFD4"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69E2097F" w14:textId="77777777">
        <w:tc>
          <w:tcPr>
            <w:tcW w:w="2160" w:type="dxa"/>
            <w:tcBorders>
              <w:top w:val="single" w:sz="6" w:space="0" w:color="auto"/>
              <w:left w:val="single" w:sz="6" w:space="0" w:color="auto"/>
              <w:bottom w:val="single" w:sz="6" w:space="0" w:color="auto"/>
              <w:right w:val="single" w:sz="6" w:space="0" w:color="auto"/>
            </w:tcBorders>
          </w:tcPr>
          <w:p w14:paraId="263CC5F6"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04832332"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5E9EAD0" w14:textId="77777777" w:rsidR="00B752E4" w:rsidRPr="005914A2" w:rsidRDefault="00B752E4">
            <w:pPr>
              <w:pStyle w:val="FORMDATA"/>
              <w:rPr>
                <w:b/>
                <w:color w:val="auto"/>
                <w:lang w:val="fr-FR"/>
              </w:rPr>
            </w:pPr>
            <w:r w:rsidRPr="005914A2">
              <w:rPr>
                <w:b/>
                <w:color w:val="auto"/>
                <w:lang w:val="fr-FR"/>
              </w:rPr>
              <w:t>615Q886621621</w:t>
            </w:r>
          </w:p>
        </w:tc>
      </w:tr>
      <w:tr w:rsidR="00B752E4" w:rsidRPr="005914A2" w14:paraId="704FFCA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F934879"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0BB175A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9D9E4A"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CE5920"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B3DC4BD" w14:textId="77777777" w:rsidR="00B752E4" w:rsidRPr="005914A2" w:rsidRDefault="00B752E4">
            <w:pPr>
              <w:pStyle w:val="FORMDATA"/>
              <w:rPr>
                <w:b/>
                <w:color w:val="auto"/>
              </w:rPr>
            </w:pPr>
            <w:r w:rsidRPr="005914A2">
              <w:rPr>
                <w:b/>
                <w:color w:val="auto"/>
              </w:rPr>
              <w:t>Bojangles</w:t>
            </w:r>
          </w:p>
        </w:tc>
      </w:tr>
      <w:tr w:rsidR="00B752E4" w:rsidRPr="005914A2" w14:paraId="2A7125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FA7BC7"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16B5669"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DDEE12C" w14:textId="77777777" w:rsidR="00B752E4" w:rsidRPr="005914A2" w:rsidRDefault="00B752E4">
            <w:pPr>
              <w:pStyle w:val="FORMDATA"/>
              <w:rPr>
                <w:b/>
                <w:color w:val="auto"/>
              </w:rPr>
            </w:pPr>
            <w:r w:rsidRPr="005914A2">
              <w:rPr>
                <w:b/>
                <w:color w:val="auto"/>
              </w:rPr>
              <w:t>8884448888</w:t>
            </w:r>
          </w:p>
        </w:tc>
      </w:tr>
      <w:tr w:rsidR="00B752E4" w:rsidRPr="005914A2" w14:paraId="268A1C3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1B9B65C"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C95CD19"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9EA2493"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2963406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B68DA06"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080D792"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9DAC925" w14:textId="77777777" w:rsidR="00B752E4" w:rsidRPr="005914A2" w:rsidRDefault="00B752E4">
            <w:pPr>
              <w:pStyle w:val="FORMDATA"/>
              <w:rPr>
                <w:b/>
                <w:color w:val="auto"/>
              </w:rPr>
            </w:pPr>
            <w:r w:rsidRPr="005914A2">
              <w:rPr>
                <w:b/>
                <w:color w:val="auto"/>
              </w:rPr>
              <w:t>Baa Baa</w:t>
            </w:r>
          </w:p>
        </w:tc>
      </w:tr>
      <w:tr w:rsidR="00B752E4" w:rsidRPr="005914A2" w14:paraId="1E0AC43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FAA461F"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250EE87"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5DB6DAA" w14:textId="77777777" w:rsidR="00B752E4" w:rsidRPr="005914A2" w:rsidRDefault="00B752E4">
            <w:pPr>
              <w:pStyle w:val="FORMDATA"/>
              <w:rPr>
                <w:b/>
                <w:color w:val="auto"/>
              </w:rPr>
            </w:pPr>
            <w:r w:rsidRPr="005914A2">
              <w:rPr>
                <w:b/>
                <w:color w:val="auto"/>
              </w:rPr>
              <w:t>4041115555</w:t>
            </w:r>
          </w:p>
        </w:tc>
      </w:tr>
      <w:tr w:rsidR="00B752E4" w:rsidRPr="005914A2" w14:paraId="51FB52E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E1620F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4F6B92B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1A9854C"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0729935D" w14:textId="77777777">
        <w:tc>
          <w:tcPr>
            <w:tcW w:w="2160" w:type="dxa"/>
            <w:tcBorders>
              <w:top w:val="single" w:sz="6" w:space="0" w:color="auto"/>
              <w:left w:val="single" w:sz="6" w:space="0" w:color="auto"/>
              <w:bottom w:val="single" w:sz="6" w:space="0" w:color="auto"/>
              <w:right w:val="single" w:sz="6" w:space="0" w:color="auto"/>
            </w:tcBorders>
          </w:tcPr>
          <w:p w14:paraId="6CE87C13"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2DECDFF0"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7357B78D" w14:textId="77777777" w:rsidR="00B752E4" w:rsidRPr="005914A2" w:rsidRDefault="00B752E4">
            <w:pPr>
              <w:pStyle w:val="FORMDATA"/>
              <w:rPr>
                <w:b/>
                <w:color w:val="auto"/>
              </w:rPr>
            </w:pPr>
            <w:r w:rsidRPr="005914A2">
              <w:rPr>
                <w:b/>
                <w:color w:val="auto"/>
              </w:rPr>
              <w:t>Coral Reef</w:t>
            </w:r>
          </w:p>
        </w:tc>
      </w:tr>
      <w:tr w:rsidR="00B752E4" w:rsidRPr="005914A2" w14:paraId="17EFB372" w14:textId="77777777">
        <w:tc>
          <w:tcPr>
            <w:tcW w:w="2160" w:type="dxa"/>
            <w:tcBorders>
              <w:top w:val="single" w:sz="6" w:space="0" w:color="auto"/>
              <w:left w:val="single" w:sz="6" w:space="0" w:color="auto"/>
              <w:bottom w:val="single" w:sz="6" w:space="0" w:color="auto"/>
              <w:right w:val="single" w:sz="6" w:space="0" w:color="auto"/>
            </w:tcBorders>
          </w:tcPr>
          <w:p w14:paraId="61070311" w14:textId="77777777" w:rsidR="00B752E4" w:rsidRPr="005914A2" w:rsidRDefault="00B752E4">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50D8A6D" w14:textId="77777777" w:rsidR="00B752E4" w:rsidRPr="005914A2" w:rsidRDefault="00B752E4">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53845CFA" w14:textId="77777777" w:rsidR="00B752E4" w:rsidRPr="005914A2" w:rsidRDefault="00B752E4">
            <w:pPr>
              <w:pStyle w:val="FORMDATA"/>
              <w:rPr>
                <w:b/>
                <w:color w:val="auto"/>
              </w:rPr>
            </w:pPr>
            <w:r w:rsidRPr="005914A2">
              <w:rPr>
                <w:b/>
                <w:color w:val="auto"/>
              </w:rPr>
              <w:t>A</w:t>
            </w:r>
          </w:p>
        </w:tc>
      </w:tr>
      <w:tr w:rsidR="00B752E4" w:rsidRPr="005914A2" w14:paraId="329A920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1C3E0F9" w14:textId="77777777" w:rsidR="00B752E4" w:rsidRPr="005914A2" w:rsidRDefault="00B752E4">
            <w:pPr>
              <w:rPr>
                <w:rFonts w:ascii="Arial" w:hAnsi="Arial" w:cs="Arial"/>
                <w:b/>
                <w:bCs/>
                <w:iCs/>
              </w:rPr>
            </w:pPr>
            <w:r w:rsidRPr="005914A2">
              <w:rPr>
                <w:rFonts w:ascii="Arial" w:hAnsi="Arial" w:cs="Arial"/>
                <w:b/>
                <w:bCs/>
                <w:iCs/>
              </w:rPr>
              <w:t>Bill Section</w:t>
            </w:r>
          </w:p>
        </w:tc>
      </w:tr>
      <w:tr w:rsidR="00B752E4" w:rsidRPr="005914A2" w14:paraId="585A71C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EE069F5" w14:textId="77777777" w:rsidR="00B752E4" w:rsidRPr="005914A2" w:rsidRDefault="00B752E4">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24DD949" w14:textId="77777777" w:rsidR="00B752E4" w:rsidRPr="005914A2" w:rsidRDefault="00B752E4">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F9593F8" w14:textId="77777777" w:rsidR="00B752E4" w:rsidRPr="005914A2" w:rsidRDefault="00B752E4">
            <w:pPr>
              <w:pStyle w:val="FORMDATA"/>
              <w:rPr>
                <w:b/>
                <w:color w:val="auto"/>
              </w:rPr>
            </w:pPr>
            <w:r w:rsidRPr="005914A2">
              <w:rPr>
                <w:b/>
                <w:color w:val="auto"/>
              </w:rPr>
              <w:t>9015272225</w:t>
            </w:r>
          </w:p>
        </w:tc>
      </w:tr>
      <w:tr w:rsidR="00B752E4" w:rsidRPr="005914A2" w14:paraId="1C235952"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0CAB8E1"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4250F3CE"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3266081"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5914A2" w14:paraId="265DB62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6A5EF7E"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16E17D75"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6396AC52" w14:textId="77777777" w:rsidR="00B752E4" w:rsidRPr="005914A2" w:rsidRDefault="00B752E4">
            <w:pPr>
              <w:pStyle w:val="FORMDATA"/>
              <w:rPr>
                <w:b/>
                <w:color w:val="auto"/>
              </w:rPr>
            </w:pPr>
            <w:r w:rsidRPr="005914A2">
              <w:rPr>
                <w:b/>
                <w:color w:val="auto"/>
              </w:rPr>
              <w:t>001</w:t>
            </w:r>
          </w:p>
        </w:tc>
      </w:tr>
      <w:tr w:rsidR="00B752E4" w:rsidRPr="005914A2" w14:paraId="7B1A405F"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422EE3B"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639467C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9246EEE"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5C06206"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07D578D" w14:textId="77777777" w:rsidR="00B752E4" w:rsidRPr="005914A2" w:rsidRDefault="00B752E4">
            <w:pPr>
              <w:pStyle w:val="FORMDATA"/>
              <w:rPr>
                <w:b/>
                <w:color w:val="auto"/>
              </w:rPr>
            </w:pPr>
            <w:r w:rsidRPr="005914A2">
              <w:rPr>
                <w:b/>
                <w:color w:val="auto"/>
              </w:rPr>
              <w:t>00001</w:t>
            </w:r>
          </w:p>
        </w:tc>
      </w:tr>
      <w:tr w:rsidR="00B752E4" w:rsidRPr="005914A2" w14:paraId="66D0A0F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5D4569"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83C9A78"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57FED8D1" w14:textId="77777777" w:rsidR="00B752E4" w:rsidRPr="005914A2" w:rsidRDefault="00B752E4">
            <w:pPr>
              <w:pStyle w:val="FORMDATA"/>
              <w:rPr>
                <w:b/>
                <w:color w:val="auto"/>
              </w:rPr>
            </w:pPr>
            <w:r w:rsidRPr="005914A2">
              <w:rPr>
                <w:b/>
                <w:color w:val="auto"/>
              </w:rPr>
              <w:t>G</w:t>
            </w:r>
          </w:p>
        </w:tc>
      </w:tr>
      <w:tr w:rsidR="00B752E4" w:rsidRPr="005914A2" w14:paraId="47CEBD0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CBD0CA8"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B9B87D0"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8B5F6EE" w14:textId="77777777" w:rsidR="00B752E4" w:rsidRPr="005914A2" w:rsidRDefault="00B752E4">
            <w:pPr>
              <w:pStyle w:val="FORMDATA"/>
              <w:rPr>
                <w:b/>
                <w:color w:val="auto"/>
              </w:rPr>
            </w:pPr>
            <w:r w:rsidRPr="005914A2">
              <w:rPr>
                <w:b/>
                <w:color w:val="auto"/>
              </w:rPr>
              <w:t>9015272225</w:t>
            </w:r>
          </w:p>
        </w:tc>
      </w:tr>
      <w:tr w:rsidR="00B752E4" w:rsidRPr="005914A2" w14:paraId="4725EC2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137D5EB"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61680AC"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18531A55" w14:textId="77777777" w:rsidR="00B752E4" w:rsidRPr="005914A2" w:rsidRDefault="00B752E4">
            <w:pPr>
              <w:pStyle w:val="FORMDATA"/>
              <w:rPr>
                <w:b/>
                <w:color w:val="auto"/>
              </w:rPr>
            </w:pPr>
            <w:r w:rsidRPr="005914A2">
              <w:rPr>
                <w:b/>
                <w:color w:val="auto"/>
              </w:rPr>
              <w:t>NONE</w:t>
            </w:r>
          </w:p>
        </w:tc>
      </w:tr>
      <w:tr w:rsidR="00B752E4" w:rsidRPr="005914A2" w14:paraId="5982ED5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E21DCB"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419DA500"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57CFC9F0" w14:textId="77777777" w:rsidR="00B752E4" w:rsidRPr="005914A2" w:rsidRDefault="00B752E4">
            <w:pPr>
              <w:pStyle w:val="FORMDATA"/>
              <w:rPr>
                <w:b/>
                <w:color w:val="auto"/>
              </w:rPr>
            </w:pPr>
            <w:r w:rsidRPr="005914A2">
              <w:rPr>
                <w:b/>
                <w:color w:val="auto"/>
              </w:rPr>
              <w:t>NONE</w:t>
            </w:r>
          </w:p>
        </w:tc>
      </w:tr>
      <w:tr w:rsidR="00B752E4" w:rsidRPr="005914A2" w14:paraId="52077F3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ED793FF"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F55675D"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A6B50CD" w14:textId="77777777" w:rsidR="00B752E4" w:rsidRPr="005914A2" w:rsidRDefault="00B752E4">
            <w:pPr>
              <w:pStyle w:val="FORMDATA"/>
              <w:rPr>
                <w:b/>
                <w:color w:val="auto"/>
              </w:rPr>
            </w:pPr>
            <w:r w:rsidRPr="005914A2">
              <w:rPr>
                <w:b/>
                <w:color w:val="auto"/>
              </w:rPr>
              <w:t>N</w:t>
            </w:r>
          </w:p>
        </w:tc>
      </w:tr>
      <w:tr w:rsidR="00B752E4" w:rsidRPr="005914A2" w14:paraId="7ED4495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4A96543"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19E78DA"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678F4844" w14:textId="77777777" w:rsidR="00B752E4" w:rsidRPr="005914A2" w:rsidRDefault="00B752E4">
            <w:pPr>
              <w:pStyle w:val="FORMDATA"/>
              <w:rPr>
                <w:b/>
                <w:color w:val="auto"/>
              </w:rPr>
            </w:pPr>
            <w:r w:rsidRPr="005914A2">
              <w:rPr>
                <w:b/>
                <w:color w:val="auto"/>
              </w:rPr>
              <w:t>MBBRX</w:t>
            </w:r>
          </w:p>
        </w:tc>
      </w:tr>
      <w:tr w:rsidR="00B752E4" w:rsidRPr="005914A2" w14:paraId="6654134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10DA8DB"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41399EB"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F04CDB3" w14:textId="77777777" w:rsidR="00B752E4" w:rsidRPr="005914A2" w:rsidRDefault="00B752E4">
            <w:pPr>
              <w:pStyle w:val="FORMDATA"/>
              <w:rPr>
                <w:b/>
                <w:color w:val="auto"/>
              </w:rPr>
            </w:pPr>
            <w:r w:rsidRPr="005914A2">
              <w:rPr>
                <w:b/>
                <w:color w:val="auto"/>
              </w:rPr>
              <w:t>N</w:t>
            </w:r>
          </w:p>
        </w:tc>
      </w:tr>
      <w:tr w:rsidR="00B752E4" w:rsidRPr="005914A2" w14:paraId="1532E76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74A765"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046994C"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F73B6A5" w14:textId="77777777" w:rsidR="00B752E4" w:rsidRPr="005914A2" w:rsidRDefault="00B752E4">
            <w:pPr>
              <w:pStyle w:val="FORMDATA"/>
              <w:rPr>
                <w:b/>
                <w:color w:val="auto"/>
              </w:rPr>
            </w:pPr>
            <w:r w:rsidRPr="005914A2">
              <w:rPr>
                <w:b/>
                <w:color w:val="auto"/>
              </w:rPr>
              <w:t>GCJ</w:t>
            </w:r>
          </w:p>
        </w:tc>
      </w:tr>
      <w:tr w:rsidR="00B752E4" w:rsidRPr="005914A2" w14:paraId="3E65976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CE53ACE"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610DD47D"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6A9DAF93" w14:textId="77777777" w:rsidR="00B752E4" w:rsidRPr="005914A2" w:rsidRDefault="00B752E4">
            <w:pPr>
              <w:pStyle w:val="FORMDATA"/>
              <w:rPr>
                <w:b/>
                <w:color w:val="auto"/>
              </w:rPr>
            </w:pPr>
            <w:r w:rsidRPr="005914A2">
              <w:rPr>
                <w:b/>
                <w:color w:val="auto"/>
              </w:rPr>
              <w:t>A</w:t>
            </w:r>
          </w:p>
        </w:tc>
      </w:tr>
      <w:tr w:rsidR="00B752E4" w:rsidRPr="005914A2" w14:paraId="7E57B7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6D638A"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31909647"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12E1DFE9" w14:textId="77777777" w:rsidR="00B752E4" w:rsidRPr="005914A2" w:rsidRDefault="00B752E4">
            <w:pPr>
              <w:pStyle w:val="FORMDATA"/>
              <w:rPr>
                <w:b/>
                <w:color w:val="auto"/>
              </w:rPr>
            </w:pPr>
            <w:r w:rsidRPr="005914A2">
              <w:rPr>
                <w:b/>
                <w:color w:val="auto"/>
              </w:rPr>
              <w:t>A</w:t>
            </w:r>
          </w:p>
        </w:tc>
      </w:tr>
    </w:tbl>
    <w:p w14:paraId="0622AD87" w14:textId="77777777" w:rsidR="00B752E4" w:rsidRDefault="00B752E4">
      <w:pPr>
        <w:rPr>
          <w:rFonts w:ascii="Arial" w:hAnsi="Arial" w:cs="Arial"/>
        </w:rPr>
      </w:pPr>
    </w:p>
    <w:p w14:paraId="7B67CAD0" w14:textId="77777777" w:rsidR="00A826C7" w:rsidRDefault="00A826C7" w:rsidP="00E929B0"/>
    <w:p w14:paraId="57DC854C" w14:textId="77777777" w:rsidR="00A826C7" w:rsidRDefault="00A826C7" w:rsidP="00E929B0"/>
    <w:p w14:paraId="41F298A4" w14:textId="77777777" w:rsidR="00A826C7" w:rsidRPr="00E929B0" w:rsidRDefault="00A826C7" w:rsidP="00E929B0"/>
    <w:p w14:paraId="12D691DD" w14:textId="77777777" w:rsidR="00A826C7" w:rsidRPr="00F85546" w:rsidRDefault="00A826C7" w:rsidP="00A826C7">
      <w:r w:rsidRPr="00F85546">
        <w:t>XML INPUT:</w:t>
      </w:r>
    </w:p>
    <w:p w14:paraId="4CA68D4C" w14:textId="77777777" w:rsidR="00A826C7" w:rsidRPr="00F85546" w:rsidRDefault="00A826C7" w:rsidP="00A826C7">
      <w:pPr>
        <w:rPr>
          <w:b/>
        </w:rPr>
      </w:pPr>
    </w:p>
    <w:p w14:paraId="0703D4C0" w14:textId="77777777" w:rsidR="00A826C7" w:rsidRPr="00F85546" w:rsidRDefault="00A826C7" w:rsidP="00A826C7">
      <w:pPr>
        <w:ind w:hanging="480"/>
      </w:pPr>
      <w:hyperlink r:id="rId551" w:anchor="#" w:history="1">
        <w:r w:rsidRPr="00F85546">
          <w:rPr>
            <w:rStyle w:val="Hyperlink"/>
            <w:b/>
            <w:bCs/>
            <w:color w:val="FF0000"/>
          </w:rPr>
          <w:t>-</w:t>
        </w:r>
      </w:hyperlink>
      <w:r w:rsidRPr="00F85546">
        <w:t xml:space="preserve"> </w:t>
      </w:r>
      <w:r w:rsidRPr="00F85546">
        <w:rPr>
          <w:rStyle w:val="m1"/>
        </w:rPr>
        <w:t>&lt;</w:t>
      </w:r>
      <w:r w:rsidRPr="00F85546">
        <w:rPr>
          <w:rStyle w:val="t1"/>
        </w:rPr>
        <w:t>order:LSR_ORD_REQ</w:t>
      </w:r>
      <w:r w:rsidRPr="00F85546">
        <w:rPr>
          <w:rStyle w:val="m1"/>
        </w:rPr>
        <w:t>&gt;</w:t>
      </w:r>
    </w:p>
    <w:p w14:paraId="3905767C" w14:textId="77777777" w:rsidR="00A826C7" w:rsidRPr="00F85546" w:rsidRDefault="00A826C7" w:rsidP="00A826C7">
      <w:pPr>
        <w:ind w:hanging="480"/>
      </w:pPr>
      <w:hyperlink r:id="rId552" w:anchor="#" w:history="1">
        <w:r w:rsidRPr="00F85546">
          <w:rPr>
            <w:rStyle w:val="Hyperlink"/>
            <w:b/>
            <w:bCs/>
            <w:color w:val="FF0000"/>
          </w:rPr>
          <w:t>-</w:t>
        </w:r>
      </w:hyperlink>
      <w:r w:rsidRPr="00F85546">
        <w:t xml:space="preserve"> </w:t>
      </w:r>
      <w:r w:rsidRPr="00F85546">
        <w:rPr>
          <w:rStyle w:val="m1"/>
        </w:rPr>
        <w:t>&lt;</w:t>
      </w:r>
      <w:r w:rsidRPr="00F85546">
        <w:rPr>
          <w:rStyle w:val="t1"/>
        </w:rPr>
        <w:t>order:HDR</w:t>
      </w:r>
      <w:r w:rsidRPr="00F85546">
        <w:rPr>
          <w:rStyle w:val="m1"/>
        </w:rPr>
        <w:t>&gt;</w:t>
      </w:r>
    </w:p>
    <w:p w14:paraId="219F3762"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order:CCNA</w:t>
      </w:r>
      <w:r w:rsidRPr="00F85546">
        <w:rPr>
          <w:rStyle w:val="m1"/>
        </w:rPr>
        <w:t>&gt;</w:t>
      </w:r>
      <w:r w:rsidRPr="00F85546">
        <w:rPr>
          <w:rStyle w:val="tx1"/>
        </w:rPr>
        <w:t>ZXL</w:t>
      </w:r>
      <w:r w:rsidRPr="00F85546">
        <w:rPr>
          <w:rStyle w:val="m1"/>
        </w:rPr>
        <w:t>&lt;/</w:t>
      </w:r>
      <w:r w:rsidRPr="00F85546">
        <w:rPr>
          <w:rStyle w:val="t1"/>
        </w:rPr>
        <w:t>order:CCNA</w:t>
      </w:r>
      <w:r w:rsidRPr="00F85546">
        <w:rPr>
          <w:rStyle w:val="m1"/>
        </w:rPr>
        <w:t>&gt;</w:t>
      </w:r>
      <w:r w:rsidRPr="00F85546">
        <w:t xml:space="preserve"> </w:t>
      </w:r>
    </w:p>
    <w:p w14:paraId="741C7740"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order:MSG_TIMESTAMP</w:t>
      </w:r>
      <w:r w:rsidRPr="00F85546">
        <w:rPr>
          <w:rStyle w:val="m1"/>
        </w:rPr>
        <w:t>&gt;</w:t>
      </w:r>
      <w:r w:rsidRPr="00F85546">
        <w:rPr>
          <w:rStyle w:val="tx1"/>
        </w:rPr>
        <w:t>2009-06-30T09:27:21-05:00</w:t>
      </w:r>
      <w:r w:rsidRPr="00F85546">
        <w:rPr>
          <w:rStyle w:val="m1"/>
        </w:rPr>
        <w:t>&lt;/</w:t>
      </w:r>
      <w:r w:rsidRPr="00F85546">
        <w:rPr>
          <w:rStyle w:val="t1"/>
        </w:rPr>
        <w:t>order:MSG_TIMESTAMP</w:t>
      </w:r>
      <w:r w:rsidRPr="00F85546">
        <w:rPr>
          <w:rStyle w:val="m1"/>
        </w:rPr>
        <w:t>&gt;</w:t>
      </w:r>
      <w:r w:rsidRPr="00F85546">
        <w:t xml:space="preserve"> </w:t>
      </w:r>
    </w:p>
    <w:p w14:paraId="0317CB7D"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order:PON</w:t>
      </w:r>
      <w:r w:rsidRPr="00F85546">
        <w:rPr>
          <w:rStyle w:val="m1"/>
        </w:rPr>
        <w:t>&gt;</w:t>
      </w:r>
      <w:r w:rsidRPr="00F85546">
        <w:rPr>
          <w:rStyle w:val="tx1"/>
        </w:rPr>
        <w:t>CVT0M021R31DBC</w:t>
      </w:r>
      <w:r w:rsidRPr="00F85546">
        <w:rPr>
          <w:rStyle w:val="m1"/>
        </w:rPr>
        <w:t>&lt;/</w:t>
      </w:r>
      <w:r w:rsidRPr="00F85546">
        <w:rPr>
          <w:rStyle w:val="t1"/>
        </w:rPr>
        <w:t>order:PON</w:t>
      </w:r>
      <w:r w:rsidRPr="00F85546">
        <w:rPr>
          <w:rStyle w:val="m1"/>
        </w:rPr>
        <w:t>&gt;</w:t>
      </w:r>
      <w:r w:rsidRPr="00F85546">
        <w:t xml:space="preserve"> </w:t>
      </w:r>
    </w:p>
    <w:p w14:paraId="42E629FD"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order:VER</w:t>
      </w:r>
      <w:r w:rsidRPr="00F85546">
        <w:rPr>
          <w:rStyle w:val="m1"/>
        </w:rPr>
        <w:t>&gt;</w:t>
      </w:r>
      <w:r w:rsidRPr="00F85546">
        <w:rPr>
          <w:rStyle w:val="tx1"/>
        </w:rPr>
        <w:t>00</w:t>
      </w:r>
      <w:r w:rsidRPr="00F85546">
        <w:rPr>
          <w:rStyle w:val="m1"/>
        </w:rPr>
        <w:t>&lt;/</w:t>
      </w:r>
      <w:r w:rsidRPr="00F85546">
        <w:rPr>
          <w:rStyle w:val="t1"/>
        </w:rPr>
        <w:t>order:VER</w:t>
      </w:r>
      <w:r w:rsidRPr="00F85546">
        <w:rPr>
          <w:rStyle w:val="m1"/>
        </w:rPr>
        <w:t>&gt;</w:t>
      </w:r>
      <w:r w:rsidRPr="00F85546">
        <w:t xml:space="preserve"> </w:t>
      </w:r>
    </w:p>
    <w:p w14:paraId="12E5B5DE"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order:ATN</w:t>
      </w:r>
      <w:r w:rsidRPr="00F85546">
        <w:rPr>
          <w:rStyle w:val="m1"/>
        </w:rPr>
        <w:t>&gt;</w:t>
      </w:r>
      <w:r w:rsidRPr="00F85546">
        <w:rPr>
          <w:rStyle w:val="tx1"/>
        </w:rPr>
        <w:t>9015272225</w:t>
      </w:r>
      <w:r w:rsidRPr="00F85546">
        <w:rPr>
          <w:rStyle w:val="m1"/>
        </w:rPr>
        <w:t>&lt;/</w:t>
      </w:r>
      <w:r w:rsidRPr="00F85546">
        <w:rPr>
          <w:rStyle w:val="t1"/>
        </w:rPr>
        <w:t>order:ATN</w:t>
      </w:r>
      <w:r w:rsidRPr="00F85546">
        <w:rPr>
          <w:rStyle w:val="m1"/>
        </w:rPr>
        <w:t>&gt;</w:t>
      </w:r>
      <w:r w:rsidRPr="00F85546">
        <w:t xml:space="preserve"> </w:t>
      </w:r>
    </w:p>
    <w:p w14:paraId="117EBFCC"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order:RVER</w:t>
      </w:r>
      <w:r w:rsidRPr="00F85546">
        <w:rPr>
          <w:rStyle w:val="m1"/>
        </w:rPr>
        <w:t>&gt;</w:t>
      </w:r>
      <w:r w:rsidRPr="00F85546">
        <w:rPr>
          <w:rStyle w:val="tx1"/>
        </w:rPr>
        <w:t>10.05</w:t>
      </w:r>
      <w:r w:rsidRPr="00F85546">
        <w:rPr>
          <w:rStyle w:val="m1"/>
        </w:rPr>
        <w:t>&lt;/</w:t>
      </w:r>
      <w:r w:rsidRPr="00F85546">
        <w:rPr>
          <w:rStyle w:val="t1"/>
        </w:rPr>
        <w:t>order:RVER</w:t>
      </w:r>
      <w:r w:rsidRPr="00F85546">
        <w:rPr>
          <w:rStyle w:val="m1"/>
        </w:rPr>
        <w:t>&gt;</w:t>
      </w:r>
      <w:r w:rsidRPr="00F85546">
        <w:t xml:space="preserve"> </w:t>
      </w:r>
    </w:p>
    <w:p w14:paraId="4690A6C9"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order:CC</w:t>
      </w:r>
      <w:r w:rsidRPr="00F85546">
        <w:rPr>
          <w:rStyle w:val="m1"/>
        </w:rPr>
        <w:t>&gt;</w:t>
      </w:r>
      <w:r w:rsidRPr="00F85546">
        <w:rPr>
          <w:rStyle w:val="tx1"/>
        </w:rPr>
        <w:t>9999</w:t>
      </w:r>
      <w:r w:rsidRPr="00F85546">
        <w:rPr>
          <w:rStyle w:val="m1"/>
        </w:rPr>
        <w:t>&lt;/</w:t>
      </w:r>
      <w:r w:rsidRPr="00F85546">
        <w:rPr>
          <w:rStyle w:val="t1"/>
        </w:rPr>
        <w:t>order:CC</w:t>
      </w:r>
      <w:r w:rsidRPr="00F85546">
        <w:rPr>
          <w:rStyle w:val="m1"/>
        </w:rPr>
        <w:t>&gt;</w:t>
      </w:r>
      <w:r w:rsidRPr="00F85546">
        <w:t xml:space="preserve"> </w:t>
      </w:r>
    </w:p>
    <w:p w14:paraId="365B5745"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order:STATE</w:t>
      </w:r>
      <w:r w:rsidRPr="00F85546">
        <w:rPr>
          <w:rStyle w:val="m1"/>
        </w:rPr>
        <w:t>&gt;</w:t>
      </w:r>
      <w:r w:rsidRPr="00F85546">
        <w:rPr>
          <w:rStyle w:val="tx1"/>
        </w:rPr>
        <w:t>TN</w:t>
      </w:r>
      <w:r w:rsidRPr="00F85546">
        <w:rPr>
          <w:rStyle w:val="m1"/>
        </w:rPr>
        <w:t>&lt;/</w:t>
      </w:r>
      <w:r w:rsidRPr="00F85546">
        <w:rPr>
          <w:rStyle w:val="t1"/>
        </w:rPr>
        <w:t>order:STATE</w:t>
      </w:r>
      <w:r w:rsidRPr="00F85546">
        <w:rPr>
          <w:rStyle w:val="m1"/>
        </w:rPr>
        <w:t>&gt;</w:t>
      </w:r>
      <w:r w:rsidRPr="00F85546">
        <w:t xml:space="preserve"> </w:t>
      </w:r>
    </w:p>
    <w:p w14:paraId="692FBB45"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order:DTSENT</w:t>
      </w:r>
      <w:r w:rsidRPr="00F85546">
        <w:rPr>
          <w:rStyle w:val="m1"/>
        </w:rPr>
        <w:t>&gt;</w:t>
      </w:r>
      <w:r w:rsidRPr="00F85546">
        <w:rPr>
          <w:rStyle w:val="tx1"/>
        </w:rPr>
        <w:t>200906300927AM</w:t>
      </w:r>
      <w:r w:rsidRPr="00F85546">
        <w:rPr>
          <w:rStyle w:val="m1"/>
        </w:rPr>
        <w:t>&lt;/</w:t>
      </w:r>
      <w:r w:rsidRPr="00F85546">
        <w:rPr>
          <w:rStyle w:val="t1"/>
        </w:rPr>
        <w:t>order:DTSENT</w:t>
      </w:r>
      <w:r w:rsidRPr="00F85546">
        <w:rPr>
          <w:rStyle w:val="m1"/>
        </w:rPr>
        <w:t>&gt;</w:t>
      </w:r>
      <w:r w:rsidRPr="00F85546">
        <w:t xml:space="preserve"> </w:t>
      </w:r>
    </w:p>
    <w:p w14:paraId="673031A9"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order:HDR</w:t>
      </w:r>
      <w:r w:rsidRPr="00F85546">
        <w:rPr>
          <w:rStyle w:val="m1"/>
        </w:rPr>
        <w:t>&gt;</w:t>
      </w:r>
    </w:p>
    <w:p w14:paraId="3EEE1A4E" w14:textId="77777777" w:rsidR="00A826C7" w:rsidRPr="00F85546" w:rsidRDefault="00A826C7" w:rsidP="00A826C7">
      <w:pPr>
        <w:ind w:hanging="480"/>
      </w:pPr>
      <w:hyperlink r:id="rId553" w:anchor="#" w:history="1">
        <w:r w:rsidRPr="00F85546">
          <w:rPr>
            <w:rStyle w:val="Hyperlink"/>
            <w:b/>
            <w:bCs/>
            <w:color w:val="FF0000"/>
          </w:rPr>
          <w:t>-</w:t>
        </w:r>
      </w:hyperlink>
      <w:r w:rsidRPr="00F85546">
        <w:t xml:space="preserve"> </w:t>
      </w:r>
      <w:r w:rsidRPr="00F85546">
        <w:rPr>
          <w:rStyle w:val="m1"/>
        </w:rPr>
        <w:t>&lt;</w:t>
      </w:r>
      <w:r w:rsidRPr="00F85546">
        <w:rPr>
          <w:rStyle w:val="t1"/>
        </w:rPr>
        <w:t>order:LSR</w:t>
      </w:r>
      <w:r w:rsidRPr="00F85546">
        <w:rPr>
          <w:rStyle w:val="m1"/>
        </w:rPr>
        <w:t>&gt;</w:t>
      </w:r>
    </w:p>
    <w:p w14:paraId="4F73EA1E" w14:textId="77777777" w:rsidR="00A826C7" w:rsidRPr="00F85546" w:rsidRDefault="00A826C7" w:rsidP="00A826C7">
      <w:pPr>
        <w:ind w:hanging="480"/>
      </w:pPr>
      <w:hyperlink r:id="rId554" w:anchor="#" w:history="1">
        <w:r w:rsidRPr="00F85546">
          <w:rPr>
            <w:rStyle w:val="Hyperlink"/>
            <w:b/>
            <w:bCs/>
            <w:color w:val="FF0000"/>
          </w:rPr>
          <w:t>-</w:t>
        </w:r>
      </w:hyperlink>
      <w:r w:rsidRPr="00F85546">
        <w:t xml:space="preserve"> </w:t>
      </w:r>
      <w:r w:rsidRPr="00F85546">
        <w:rPr>
          <w:rStyle w:val="m1"/>
        </w:rPr>
        <w:t>&lt;</w:t>
      </w:r>
      <w:r w:rsidRPr="00F85546">
        <w:rPr>
          <w:rStyle w:val="t1"/>
        </w:rPr>
        <w:t>order:LSR_ADMIN</w:t>
      </w:r>
      <w:r w:rsidRPr="00F85546">
        <w:rPr>
          <w:rStyle w:val="m1"/>
        </w:rPr>
        <w:t>&gt;</w:t>
      </w:r>
    </w:p>
    <w:p w14:paraId="2CE95B30"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order:SC</w:t>
      </w:r>
      <w:r w:rsidRPr="00F85546">
        <w:rPr>
          <w:rStyle w:val="m1"/>
        </w:rPr>
        <w:t>&gt;</w:t>
      </w:r>
      <w:r w:rsidRPr="00F85546">
        <w:rPr>
          <w:rStyle w:val="tx1"/>
        </w:rPr>
        <w:t>LCSC</w:t>
      </w:r>
      <w:r w:rsidRPr="00F85546">
        <w:rPr>
          <w:rStyle w:val="m1"/>
        </w:rPr>
        <w:t>&lt;/</w:t>
      </w:r>
      <w:r w:rsidRPr="00F85546">
        <w:rPr>
          <w:rStyle w:val="t1"/>
        </w:rPr>
        <w:t>order:SC</w:t>
      </w:r>
      <w:r w:rsidRPr="00F85546">
        <w:rPr>
          <w:rStyle w:val="m1"/>
        </w:rPr>
        <w:t>&gt;</w:t>
      </w:r>
      <w:r w:rsidRPr="00F85546">
        <w:t xml:space="preserve"> </w:t>
      </w:r>
    </w:p>
    <w:p w14:paraId="0F5C158F"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order:PROJECT</w:t>
      </w:r>
      <w:r w:rsidRPr="00F85546">
        <w:rPr>
          <w:rStyle w:val="m1"/>
        </w:rPr>
        <w:t>&gt;</w:t>
      </w:r>
      <w:r w:rsidRPr="00F85546">
        <w:rPr>
          <w:rStyle w:val="tx1"/>
        </w:rPr>
        <w:t>CAVENOBILL</w:t>
      </w:r>
      <w:r w:rsidRPr="00F85546">
        <w:rPr>
          <w:rStyle w:val="m1"/>
        </w:rPr>
        <w:t>&lt;/</w:t>
      </w:r>
      <w:r w:rsidRPr="00F85546">
        <w:rPr>
          <w:rStyle w:val="t1"/>
        </w:rPr>
        <w:t>order:PROJECT</w:t>
      </w:r>
      <w:r w:rsidRPr="00F85546">
        <w:rPr>
          <w:rStyle w:val="m1"/>
        </w:rPr>
        <w:t>&gt;</w:t>
      </w:r>
      <w:r w:rsidRPr="00F85546">
        <w:t xml:space="preserve"> </w:t>
      </w:r>
    </w:p>
    <w:p w14:paraId="5AB3CF9C"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order:REQTYP</w:t>
      </w:r>
      <w:r w:rsidRPr="00F85546">
        <w:rPr>
          <w:rStyle w:val="m1"/>
        </w:rPr>
        <w:t>&gt;</w:t>
      </w:r>
      <w:r w:rsidRPr="00F85546">
        <w:rPr>
          <w:rStyle w:val="tx1"/>
        </w:rPr>
        <w:t>MB</w:t>
      </w:r>
      <w:r w:rsidRPr="00F85546">
        <w:rPr>
          <w:rStyle w:val="m1"/>
        </w:rPr>
        <w:t>&lt;/</w:t>
      </w:r>
      <w:r w:rsidRPr="00F85546">
        <w:rPr>
          <w:rStyle w:val="t1"/>
        </w:rPr>
        <w:t>order:REQTYP</w:t>
      </w:r>
      <w:r w:rsidRPr="00F85546">
        <w:rPr>
          <w:rStyle w:val="m1"/>
        </w:rPr>
        <w:t>&gt;</w:t>
      </w:r>
      <w:r w:rsidRPr="00F85546">
        <w:t xml:space="preserve"> </w:t>
      </w:r>
    </w:p>
    <w:p w14:paraId="3F308A82"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order:ACT</w:t>
      </w:r>
      <w:r w:rsidRPr="00F85546">
        <w:rPr>
          <w:rStyle w:val="m1"/>
        </w:rPr>
        <w:t>&gt;</w:t>
      </w:r>
      <w:r w:rsidRPr="00F85546">
        <w:rPr>
          <w:rStyle w:val="tx1"/>
        </w:rPr>
        <w:t>V</w:t>
      </w:r>
      <w:r w:rsidRPr="00F85546">
        <w:rPr>
          <w:rStyle w:val="m1"/>
        </w:rPr>
        <w:t>&lt;/</w:t>
      </w:r>
      <w:r w:rsidRPr="00F85546">
        <w:rPr>
          <w:rStyle w:val="t1"/>
        </w:rPr>
        <w:t>order:ACT</w:t>
      </w:r>
      <w:r w:rsidRPr="00F85546">
        <w:rPr>
          <w:rStyle w:val="m1"/>
        </w:rPr>
        <w:t>&gt;</w:t>
      </w:r>
      <w:r w:rsidRPr="00F85546">
        <w:t xml:space="preserve"> </w:t>
      </w:r>
    </w:p>
    <w:p w14:paraId="443E7A36" w14:textId="77777777" w:rsidR="00A826C7" w:rsidRPr="008C51B0" w:rsidRDefault="00A826C7" w:rsidP="00A826C7">
      <w:pPr>
        <w:ind w:hanging="480"/>
        <w:rPr>
          <w:lang w:val="es-ES"/>
        </w:rPr>
      </w:pPr>
      <w:r w:rsidRPr="00F85546">
        <w:rPr>
          <w:rStyle w:val="b1"/>
        </w:rPr>
        <w:t> </w:t>
      </w:r>
      <w:r w:rsidRPr="00F85546">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14:paraId="2BE3536B" w14:textId="77777777" w:rsidR="00A826C7" w:rsidRPr="00F85546" w:rsidRDefault="00A826C7" w:rsidP="00A826C7">
      <w:pPr>
        <w:ind w:hanging="480"/>
      </w:pPr>
      <w:hyperlink r:id="rId555" w:anchor="#" w:history="1">
        <w:r w:rsidRPr="00F85546">
          <w:rPr>
            <w:rStyle w:val="Hyperlink"/>
            <w:b/>
            <w:bCs/>
            <w:color w:val="FF0000"/>
          </w:rPr>
          <w:t>-</w:t>
        </w:r>
      </w:hyperlink>
      <w:r w:rsidRPr="00F85546">
        <w:t xml:space="preserve"> </w:t>
      </w:r>
      <w:r w:rsidRPr="00F85546">
        <w:rPr>
          <w:rStyle w:val="m1"/>
        </w:rPr>
        <w:t>&lt;</w:t>
      </w:r>
      <w:r w:rsidRPr="00F85546">
        <w:rPr>
          <w:rStyle w:val="t1"/>
        </w:rPr>
        <w:t>order:AUTHORIZATION</w:t>
      </w:r>
      <w:r w:rsidRPr="00F85546">
        <w:rPr>
          <w:rStyle w:val="m1"/>
        </w:rPr>
        <w:t>&gt;</w:t>
      </w:r>
    </w:p>
    <w:p w14:paraId="4B03F5A1"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order:TOS</w:t>
      </w:r>
      <w:r w:rsidRPr="00F85546">
        <w:rPr>
          <w:rStyle w:val="m1"/>
        </w:rPr>
        <w:t>&gt;</w:t>
      </w:r>
      <w:r w:rsidRPr="00F85546">
        <w:rPr>
          <w:rStyle w:val="tx1"/>
        </w:rPr>
        <w:t>2BM-</w:t>
      </w:r>
      <w:r w:rsidRPr="00F85546">
        <w:rPr>
          <w:rStyle w:val="m1"/>
        </w:rPr>
        <w:t>&lt;/</w:t>
      </w:r>
      <w:r w:rsidRPr="00F85546">
        <w:rPr>
          <w:rStyle w:val="t1"/>
        </w:rPr>
        <w:t>order:TOS</w:t>
      </w:r>
      <w:r w:rsidRPr="00F85546">
        <w:rPr>
          <w:rStyle w:val="m1"/>
        </w:rPr>
        <w:t>&gt;</w:t>
      </w:r>
      <w:r w:rsidRPr="00F85546">
        <w:t xml:space="preserve"> </w:t>
      </w:r>
    </w:p>
    <w:p w14:paraId="71F2FF72"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order:DDD</w:t>
      </w:r>
      <w:r w:rsidRPr="00F85546">
        <w:rPr>
          <w:rStyle w:val="m1"/>
        </w:rPr>
        <w:t>&gt;</w:t>
      </w:r>
      <w:r w:rsidRPr="00F85546">
        <w:rPr>
          <w:rStyle w:val="tx1"/>
        </w:rPr>
        <w:t>20091204</w:t>
      </w:r>
      <w:r w:rsidRPr="00F85546">
        <w:rPr>
          <w:rStyle w:val="m1"/>
        </w:rPr>
        <w:t>&lt;/</w:t>
      </w:r>
      <w:r w:rsidRPr="00F85546">
        <w:rPr>
          <w:rStyle w:val="t1"/>
        </w:rPr>
        <w:t>order:DDD</w:t>
      </w:r>
      <w:r w:rsidRPr="00F85546">
        <w:rPr>
          <w:rStyle w:val="m1"/>
        </w:rPr>
        <w:t>&gt;</w:t>
      </w:r>
      <w:r w:rsidRPr="00F85546">
        <w:t xml:space="preserve"> </w:t>
      </w:r>
    </w:p>
    <w:p w14:paraId="123EB014"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order:PORTTYP</w:t>
      </w:r>
      <w:r w:rsidRPr="00F85546">
        <w:rPr>
          <w:rStyle w:val="m1"/>
        </w:rPr>
        <w:t>&gt;</w:t>
      </w:r>
      <w:r w:rsidRPr="00F85546">
        <w:rPr>
          <w:rStyle w:val="tx1"/>
        </w:rPr>
        <w:t>L</w:t>
      </w:r>
      <w:r w:rsidRPr="00F85546">
        <w:rPr>
          <w:rStyle w:val="m1"/>
        </w:rPr>
        <w:t>&lt;/</w:t>
      </w:r>
      <w:r w:rsidRPr="00F85546">
        <w:rPr>
          <w:rStyle w:val="t1"/>
        </w:rPr>
        <w:t>order:PORTTYP</w:t>
      </w:r>
      <w:r w:rsidRPr="00F85546">
        <w:rPr>
          <w:rStyle w:val="m1"/>
        </w:rPr>
        <w:t>&gt;</w:t>
      </w:r>
      <w:r w:rsidRPr="00F85546">
        <w:t xml:space="preserve"> </w:t>
      </w:r>
    </w:p>
    <w:p w14:paraId="09F5A5E4"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order:AUTHORIZATION</w:t>
      </w:r>
      <w:r w:rsidRPr="00F85546">
        <w:rPr>
          <w:rStyle w:val="m1"/>
        </w:rPr>
        <w:t>&gt;</w:t>
      </w:r>
    </w:p>
    <w:p w14:paraId="2FE9DF44"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order:LSR_ADMIN</w:t>
      </w:r>
      <w:r w:rsidRPr="00F85546">
        <w:rPr>
          <w:rStyle w:val="m1"/>
        </w:rPr>
        <w:t>&gt;</w:t>
      </w:r>
    </w:p>
    <w:p w14:paraId="3A26F976" w14:textId="77777777" w:rsidR="00A826C7" w:rsidRPr="00F85546" w:rsidRDefault="00A826C7" w:rsidP="00A826C7">
      <w:pPr>
        <w:ind w:hanging="480"/>
      </w:pPr>
      <w:hyperlink r:id="rId556" w:anchor="#" w:history="1">
        <w:r w:rsidRPr="00F85546">
          <w:rPr>
            <w:rStyle w:val="Hyperlink"/>
            <w:b/>
            <w:bCs/>
            <w:color w:val="FF0000"/>
          </w:rPr>
          <w:t>-</w:t>
        </w:r>
      </w:hyperlink>
      <w:r w:rsidRPr="00F85546">
        <w:t xml:space="preserve"> </w:t>
      </w:r>
      <w:r w:rsidRPr="00F85546">
        <w:rPr>
          <w:rStyle w:val="m1"/>
        </w:rPr>
        <w:t>&lt;</w:t>
      </w:r>
      <w:r w:rsidRPr="00F85546">
        <w:rPr>
          <w:rStyle w:val="t1"/>
        </w:rPr>
        <w:t>order:LSR_BILL</w:t>
      </w:r>
      <w:r w:rsidRPr="00F85546">
        <w:rPr>
          <w:rStyle w:val="m1"/>
        </w:rPr>
        <w:t>&gt;</w:t>
      </w:r>
    </w:p>
    <w:p w14:paraId="043D01D5"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order:BAN1</w:t>
      </w:r>
      <w:r w:rsidRPr="00F85546">
        <w:rPr>
          <w:rStyle w:val="m1"/>
        </w:rPr>
        <w:t>&gt;</w:t>
      </w:r>
      <w:r w:rsidRPr="00F85546">
        <w:rPr>
          <w:rStyle w:val="tx1"/>
        </w:rPr>
        <w:t>615Q886621621</w:t>
      </w:r>
      <w:r w:rsidRPr="00F85546">
        <w:rPr>
          <w:rStyle w:val="m1"/>
        </w:rPr>
        <w:t>&lt;/</w:t>
      </w:r>
      <w:r w:rsidRPr="00F85546">
        <w:rPr>
          <w:rStyle w:val="t1"/>
        </w:rPr>
        <w:t>order:BAN1</w:t>
      </w:r>
      <w:r w:rsidRPr="00F85546">
        <w:rPr>
          <w:rStyle w:val="m1"/>
        </w:rPr>
        <w:t>&gt;</w:t>
      </w:r>
      <w:r w:rsidRPr="00F85546">
        <w:t xml:space="preserve"> </w:t>
      </w:r>
    </w:p>
    <w:p w14:paraId="337BF350"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order:LSR_BILL</w:t>
      </w:r>
      <w:r w:rsidRPr="00F85546">
        <w:rPr>
          <w:rStyle w:val="m1"/>
        </w:rPr>
        <w:t>&gt;</w:t>
      </w:r>
    </w:p>
    <w:p w14:paraId="353220F9" w14:textId="77777777" w:rsidR="00A826C7" w:rsidRPr="00F85546" w:rsidRDefault="00A826C7" w:rsidP="00A826C7">
      <w:pPr>
        <w:ind w:hanging="480"/>
      </w:pPr>
      <w:hyperlink r:id="rId557" w:anchor="#" w:history="1">
        <w:r w:rsidRPr="00F85546">
          <w:rPr>
            <w:rStyle w:val="Hyperlink"/>
            <w:b/>
            <w:bCs/>
            <w:color w:val="FF0000"/>
          </w:rPr>
          <w:t>-</w:t>
        </w:r>
      </w:hyperlink>
      <w:r w:rsidRPr="00F85546">
        <w:t xml:space="preserve"> </w:t>
      </w:r>
      <w:r w:rsidRPr="00F85546">
        <w:rPr>
          <w:rStyle w:val="m1"/>
        </w:rPr>
        <w:t>&lt;</w:t>
      </w:r>
      <w:r w:rsidRPr="00F85546">
        <w:rPr>
          <w:rStyle w:val="t1"/>
        </w:rPr>
        <w:t>order:CONTACT</w:t>
      </w:r>
      <w:r w:rsidRPr="00F85546">
        <w:rPr>
          <w:rStyle w:val="m1"/>
        </w:rPr>
        <w:t>&gt;</w:t>
      </w:r>
    </w:p>
    <w:p w14:paraId="5F27D349"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order:INIT</w:t>
      </w:r>
      <w:r w:rsidRPr="00F85546">
        <w:rPr>
          <w:rStyle w:val="m1"/>
        </w:rPr>
        <w:t>&gt;</w:t>
      </w:r>
      <w:r w:rsidRPr="00F85546">
        <w:rPr>
          <w:rStyle w:val="tx1"/>
        </w:rPr>
        <w:t>Bojangles</w:t>
      </w:r>
      <w:r w:rsidRPr="00F85546">
        <w:rPr>
          <w:rStyle w:val="m1"/>
        </w:rPr>
        <w:t>&lt;/</w:t>
      </w:r>
      <w:r w:rsidRPr="00F85546">
        <w:rPr>
          <w:rStyle w:val="t1"/>
        </w:rPr>
        <w:t>order:INIT</w:t>
      </w:r>
      <w:r w:rsidRPr="00F85546">
        <w:rPr>
          <w:rStyle w:val="m1"/>
        </w:rPr>
        <w:t>&gt;</w:t>
      </w:r>
      <w:r w:rsidRPr="00F85546">
        <w:t xml:space="preserve"> </w:t>
      </w:r>
    </w:p>
    <w:p w14:paraId="15E187C4"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order:INIT_TEL_NO</w:t>
      </w:r>
      <w:r w:rsidRPr="00F85546">
        <w:rPr>
          <w:rStyle w:val="m1"/>
        </w:rPr>
        <w:t>&gt;</w:t>
      </w:r>
      <w:r w:rsidRPr="00F85546">
        <w:rPr>
          <w:rStyle w:val="tx1"/>
        </w:rPr>
        <w:t>8884448888</w:t>
      </w:r>
      <w:r w:rsidRPr="00F85546">
        <w:rPr>
          <w:rStyle w:val="m1"/>
        </w:rPr>
        <w:t>&lt;/</w:t>
      </w:r>
      <w:r w:rsidRPr="00F85546">
        <w:rPr>
          <w:rStyle w:val="t1"/>
        </w:rPr>
        <w:t>order:INIT_TEL_NO</w:t>
      </w:r>
      <w:r w:rsidRPr="00F85546">
        <w:rPr>
          <w:rStyle w:val="m1"/>
        </w:rPr>
        <w:t>&gt;</w:t>
      </w:r>
      <w:r w:rsidRPr="00F85546">
        <w:t xml:space="preserve"> </w:t>
      </w:r>
    </w:p>
    <w:p w14:paraId="0822216E"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order:INIT_FAX_NO</w:t>
      </w:r>
      <w:r w:rsidRPr="00F85546">
        <w:rPr>
          <w:rStyle w:val="m1"/>
        </w:rPr>
        <w:t>&gt;</w:t>
      </w:r>
      <w:r w:rsidRPr="00F85546">
        <w:rPr>
          <w:rStyle w:val="tx1"/>
        </w:rPr>
        <w:t>4448884444</w:t>
      </w:r>
      <w:r w:rsidRPr="00F85546">
        <w:rPr>
          <w:rStyle w:val="m1"/>
        </w:rPr>
        <w:t>&lt;/</w:t>
      </w:r>
      <w:r w:rsidRPr="00F85546">
        <w:rPr>
          <w:rStyle w:val="t1"/>
        </w:rPr>
        <w:t>order:INIT_FAX_NO</w:t>
      </w:r>
      <w:r w:rsidRPr="00F85546">
        <w:rPr>
          <w:rStyle w:val="m1"/>
        </w:rPr>
        <w:t>&gt;</w:t>
      </w:r>
      <w:r w:rsidRPr="00F85546">
        <w:t xml:space="preserve"> </w:t>
      </w:r>
    </w:p>
    <w:p w14:paraId="2069276B" w14:textId="77777777" w:rsidR="00A826C7" w:rsidRPr="008C51B0" w:rsidRDefault="00A826C7" w:rsidP="00A826C7">
      <w:pPr>
        <w:ind w:hanging="480"/>
        <w:rPr>
          <w:lang w:val="es-ES"/>
        </w:rPr>
      </w:pPr>
      <w:r w:rsidRPr="00F85546">
        <w:rPr>
          <w:rStyle w:val="b1"/>
        </w:rPr>
        <w:t> </w:t>
      </w:r>
      <w:r w:rsidRPr="00F85546">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Baa Baa</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14:paraId="7D19FF05" w14:textId="77777777" w:rsidR="00A826C7" w:rsidRPr="008C51B0" w:rsidRDefault="00A826C7" w:rsidP="00A826C7">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4044115555</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69596A22" w14:textId="77777777" w:rsidR="00A826C7" w:rsidRPr="00F85546" w:rsidRDefault="00A826C7" w:rsidP="00A826C7">
      <w:pPr>
        <w:ind w:hanging="240"/>
      </w:pPr>
      <w:r w:rsidRPr="008C51B0">
        <w:rPr>
          <w:rStyle w:val="b1"/>
          <w:lang w:val="es-ES"/>
        </w:rPr>
        <w:t> </w:t>
      </w:r>
      <w:r w:rsidRPr="008C51B0">
        <w:rPr>
          <w:lang w:val="es-ES"/>
        </w:rPr>
        <w:t xml:space="preserve"> </w:t>
      </w:r>
      <w:r w:rsidRPr="00F85546">
        <w:rPr>
          <w:rStyle w:val="m1"/>
        </w:rPr>
        <w:t>&lt;/</w:t>
      </w:r>
      <w:r w:rsidRPr="00F85546">
        <w:rPr>
          <w:rStyle w:val="t1"/>
        </w:rPr>
        <w:t>order:CONTACT</w:t>
      </w:r>
      <w:r w:rsidRPr="00F85546">
        <w:rPr>
          <w:rStyle w:val="m1"/>
        </w:rPr>
        <w:t>&gt;</w:t>
      </w:r>
    </w:p>
    <w:p w14:paraId="26499C5B"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order:LSR</w:t>
      </w:r>
      <w:r w:rsidRPr="00F85546">
        <w:rPr>
          <w:rStyle w:val="m1"/>
        </w:rPr>
        <w:t>&gt;</w:t>
      </w:r>
    </w:p>
    <w:p w14:paraId="71000827" w14:textId="77777777" w:rsidR="00A826C7" w:rsidRPr="00F85546" w:rsidRDefault="00A826C7" w:rsidP="00A826C7">
      <w:pPr>
        <w:ind w:hanging="480"/>
      </w:pPr>
      <w:hyperlink r:id="rId558" w:anchor="#" w:history="1">
        <w:r w:rsidRPr="00F85546">
          <w:rPr>
            <w:rStyle w:val="Hyperlink"/>
            <w:b/>
            <w:bCs/>
            <w:color w:val="FF0000"/>
          </w:rPr>
          <w:t>-</w:t>
        </w:r>
      </w:hyperlink>
      <w:r w:rsidRPr="00F85546">
        <w:t xml:space="preserve"> </w:t>
      </w:r>
      <w:r w:rsidRPr="00F85546">
        <w:rPr>
          <w:rStyle w:val="m1"/>
        </w:rPr>
        <w:t>&lt;</w:t>
      </w:r>
      <w:r w:rsidRPr="00F85546">
        <w:rPr>
          <w:rStyle w:val="t1"/>
        </w:rPr>
        <w:t>order:EU</w:t>
      </w:r>
      <w:r w:rsidRPr="00F85546">
        <w:rPr>
          <w:rStyle w:val="m1"/>
        </w:rPr>
        <w:t>&gt;</w:t>
      </w:r>
    </w:p>
    <w:p w14:paraId="2945A9BE" w14:textId="77777777" w:rsidR="00A826C7" w:rsidRPr="00F85546" w:rsidRDefault="00A826C7" w:rsidP="00A826C7">
      <w:pPr>
        <w:ind w:hanging="480"/>
      </w:pPr>
      <w:hyperlink r:id="rId559" w:anchor="#" w:history="1">
        <w:r w:rsidRPr="00F85546">
          <w:rPr>
            <w:rStyle w:val="Hyperlink"/>
            <w:b/>
            <w:bCs/>
            <w:color w:val="FF0000"/>
          </w:rPr>
          <w:t>-</w:t>
        </w:r>
      </w:hyperlink>
      <w:r w:rsidRPr="00F85546">
        <w:t xml:space="preserve"> </w:t>
      </w:r>
      <w:r w:rsidRPr="00F85546">
        <w:rPr>
          <w:rStyle w:val="m1"/>
        </w:rPr>
        <w:t>&lt;</w:t>
      </w:r>
      <w:r w:rsidRPr="00F85546">
        <w:rPr>
          <w:rStyle w:val="t1"/>
        </w:rPr>
        <w:t>order:EU_BILL</w:t>
      </w:r>
      <w:r w:rsidRPr="00F85546">
        <w:rPr>
          <w:rStyle w:val="m1"/>
        </w:rPr>
        <w:t>&gt;</w:t>
      </w:r>
    </w:p>
    <w:p w14:paraId="708DB550"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order:EATN</w:t>
      </w:r>
      <w:r w:rsidRPr="00F85546">
        <w:rPr>
          <w:rStyle w:val="m1"/>
        </w:rPr>
        <w:t>&gt;</w:t>
      </w:r>
      <w:r w:rsidRPr="00F85546">
        <w:rPr>
          <w:rStyle w:val="tx1"/>
        </w:rPr>
        <w:t>9015272225</w:t>
      </w:r>
      <w:r w:rsidRPr="00F85546">
        <w:rPr>
          <w:rStyle w:val="m1"/>
        </w:rPr>
        <w:t>&lt;/</w:t>
      </w:r>
      <w:r w:rsidRPr="00F85546">
        <w:rPr>
          <w:rStyle w:val="t1"/>
        </w:rPr>
        <w:t>order:EATN</w:t>
      </w:r>
      <w:r w:rsidRPr="00F85546">
        <w:rPr>
          <w:rStyle w:val="m1"/>
        </w:rPr>
        <w:t>&gt;</w:t>
      </w:r>
      <w:r w:rsidRPr="00F85546">
        <w:t xml:space="preserve"> </w:t>
      </w:r>
    </w:p>
    <w:p w14:paraId="0771AF5C"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order:EU_BILL</w:t>
      </w:r>
      <w:r w:rsidRPr="00F85546">
        <w:rPr>
          <w:rStyle w:val="m1"/>
        </w:rPr>
        <w:t>&gt;</w:t>
      </w:r>
    </w:p>
    <w:p w14:paraId="2F61021D" w14:textId="77777777" w:rsidR="00A826C7" w:rsidRPr="00F85546" w:rsidRDefault="00A826C7" w:rsidP="00A826C7">
      <w:pPr>
        <w:ind w:hanging="480"/>
      </w:pPr>
      <w:hyperlink r:id="rId560" w:anchor="#" w:history="1">
        <w:r w:rsidRPr="00F85546">
          <w:rPr>
            <w:rStyle w:val="Hyperlink"/>
            <w:b/>
            <w:bCs/>
            <w:color w:val="FF0000"/>
          </w:rPr>
          <w:t>-</w:t>
        </w:r>
      </w:hyperlink>
      <w:r w:rsidRPr="00F85546">
        <w:t xml:space="preserve"> </w:t>
      </w:r>
      <w:r w:rsidRPr="00F85546">
        <w:rPr>
          <w:rStyle w:val="m1"/>
        </w:rPr>
        <w:t>&lt;</w:t>
      </w:r>
      <w:r w:rsidRPr="00F85546">
        <w:rPr>
          <w:rStyle w:val="t1"/>
        </w:rPr>
        <w:t>order:LOC_ACCESS</w:t>
      </w:r>
      <w:r w:rsidRPr="00F85546">
        <w:rPr>
          <w:rStyle w:val="m1"/>
        </w:rPr>
        <w:t>&gt;</w:t>
      </w:r>
    </w:p>
    <w:p w14:paraId="379AD406" w14:textId="77777777" w:rsidR="00A826C7" w:rsidRPr="00F85546" w:rsidRDefault="00A826C7" w:rsidP="00A826C7">
      <w:pPr>
        <w:ind w:hanging="480"/>
      </w:pPr>
      <w:hyperlink r:id="rId561" w:anchor="#" w:history="1">
        <w:r w:rsidRPr="00F85546">
          <w:rPr>
            <w:rStyle w:val="Hyperlink"/>
            <w:b/>
            <w:bCs/>
            <w:color w:val="FF0000"/>
          </w:rPr>
          <w:t>-</w:t>
        </w:r>
      </w:hyperlink>
      <w:r w:rsidRPr="00F85546">
        <w:t xml:space="preserve"> </w:t>
      </w:r>
      <w:r w:rsidRPr="00F85546">
        <w:rPr>
          <w:rStyle w:val="m1"/>
        </w:rPr>
        <w:t>&lt;</w:t>
      </w:r>
      <w:r w:rsidRPr="00F85546">
        <w:rPr>
          <w:rStyle w:val="t1"/>
        </w:rPr>
        <w:t>order:LOC_ACCESS_HEADER_INFO</w:t>
      </w:r>
      <w:r w:rsidRPr="00F85546">
        <w:rPr>
          <w:rStyle w:val="m1"/>
        </w:rPr>
        <w:t>&gt;</w:t>
      </w:r>
    </w:p>
    <w:p w14:paraId="49C4BA94"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order:NAME</w:t>
      </w:r>
      <w:r w:rsidRPr="00F85546">
        <w:rPr>
          <w:rStyle w:val="m1"/>
        </w:rPr>
        <w:t>&gt;</w:t>
      </w:r>
      <w:r w:rsidRPr="00F85546">
        <w:rPr>
          <w:rStyle w:val="tx1"/>
        </w:rPr>
        <w:t>Coral Reef</w:t>
      </w:r>
      <w:r w:rsidRPr="00F85546">
        <w:rPr>
          <w:rStyle w:val="m1"/>
        </w:rPr>
        <w:t>&lt;/</w:t>
      </w:r>
      <w:r w:rsidRPr="00F85546">
        <w:rPr>
          <w:rStyle w:val="t1"/>
        </w:rPr>
        <w:t>order:NAME</w:t>
      </w:r>
      <w:r w:rsidRPr="00F85546">
        <w:rPr>
          <w:rStyle w:val="m1"/>
        </w:rPr>
        <w:t>&gt;</w:t>
      </w:r>
      <w:r w:rsidRPr="00F85546">
        <w:t xml:space="preserve"> </w:t>
      </w:r>
    </w:p>
    <w:p w14:paraId="1B3695C9" w14:textId="77777777" w:rsidR="00A826C7" w:rsidRPr="00F85546" w:rsidRDefault="00A826C7" w:rsidP="00A826C7">
      <w:pPr>
        <w:ind w:hanging="480"/>
      </w:pPr>
      <w:hyperlink r:id="rId562" w:anchor="#" w:history="1">
        <w:r w:rsidRPr="00F85546">
          <w:rPr>
            <w:rStyle w:val="Hyperlink"/>
            <w:b/>
            <w:bCs/>
            <w:color w:val="FF0000"/>
          </w:rPr>
          <w:t>-</w:t>
        </w:r>
      </w:hyperlink>
      <w:r w:rsidRPr="00F85546">
        <w:t xml:space="preserve"> </w:t>
      </w:r>
      <w:r w:rsidRPr="00F85546">
        <w:rPr>
          <w:rStyle w:val="m1"/>
        </w:rPr>
        <w:t>&lt;</w:t>
      </w:r>
      <w:r w:rsidRPr="00F85546">
        <w:rPr>
          <w:rStyle w:val="t1"/>
        </w:rPr>
        <w:t>order:LOC_ACCESS_INFO</w:t>
      </w:r>
      <w:r w:rsidRPr="00F85546">
        <w:rPr>
          <w:rStyle w:val="m1"/>
        </w:rPr>
        <w:t>&gt;</w:t>
      </w:r>
    </w:p>
    <w:p w14:paraId="181D0794"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order:ELT</w:t>
      </w:r>
      <w:r w:rsidRPr="00F85546">
        <w:rPr>
          <w:rStyle w:val="m1"/>
        </w:rPr>
        <w:t>&gt;</w:t>
      </w:r>
      <w:r w:rsidRPr="00F85546">
        <w:rPr>
          <w:rStyle w:val="tx1"/>
        </w:rPr>
        <w:t>A</w:t>
      </w:r>
      <w:r w:rsidRPr="00F85546">
        <w:rPr>
          <w:rStyle w:val="m1"/>
        </w:rPr>
        <w:t>&lt;/</w:t>
      </w:r>
      <w:r w:rsidRPr="00F85546">
        <w:rPr>
          <w:rStyle w:val="t1"/>
        </w:rPr>
        <w:t>order:ELT</w:t>
      </w:r>
      <w:r w:rsidRPr="00F85546">
        <w:rPr>
          <w:rStyle w:val="m1"/>
        </w:rPr>
        <w:t>&gt;</w:t>
      </w:r>
      <w:r w:rsidRPr="00F85546">
        <w:t xml:space="preserve"> </w:t>
      </w:r>
    </w:p>
    <w:p w14:paraId="2CB87E27"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order:LOC_ACCESS_INFO</w:t>
      </w:r>
      <w:r w:rsidRPr="00F85546">
        <w:rPr>
          <w:rStyle w:val="m1"/>
        </w:rPr>
        <w:t>&gt;</w:t>
      </w:r>
    </w:p>
    <w:p w14:paraId="3CCC5949"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order:LOC_ACCESS_HEADER_INFO</w:t>
      </w:r>
      <w:r w:rsidRPr="00F85546">
        <w:rPr>
          <w:rStyle w:val="m1"/>
        </w:rPr>
        <w:t>&gt;</w:t>
      </w:r>
    </w:p>
    <w:p w14:paraId="068A2B6D"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order:LOC_ACCESS</w:t>
      </w:r>
      <w:r w:rsidRPr="00F85546">
        <w:rPr>
          <w:rStyle w:val="m1"/>
        </w:rPr>
        <w:t>&gt;</w:t>
      </w:r>
    </w:p>
    <w:p w14:paraId="7DB0A945"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order:EU</w:t>
      </w:r>
      <w:r w:rsidRPr="00F85546">
        <w:rPr>
          <w:rStyle w:val="m1"/>
        </w:rPr>
        <w:t>&gt;</w:t>
      </w:r>
    </w:p>
    <w:p w14:paraId="7D5AB080" w14:textId="77777777" w:rsidR="00A826C7" w:rsidRPr="00F85546" w:rsidRDefault="00A826C7" w:rsidP="00A826C7">
      <w:pPr>
        <w:ind w:hanging="480"/>
      </w:pPr>
      <w:hyperlink r:id="rId563" w:anchor="#" w:history="1">
        <w:r w:rsidRPr="00F85546">
          <w:rPr>
            <w:rStyle w:val="Hyperlink"/>
            <w:b/>
            <w:bCs/>
            <w:color w:val="FF0000"/>
          </w:rPr>
          <w:t>-</w:t>
        </w:r>
      </w:hyperlink>
      <w:r w:rsidRPr="00F85546">
        <w:t xml:space="preserve"> </w:t>
      </w:r>
      <w:r w:rsidRPr="00F85546">
        <w:rPr>
          <w:rStyle w:val="m1"/>
        </w:rPr>
        <w:t>&lt;</w:t>
      </w:r>
      <w:r w:rsidRPr="00F85546">
        <w:rPr>
          <w:rStyle w:val="t1"/>
        </w:rPr>
        <w:t>order:PS</w:t>
      </w:r>
      <w:r w:rsidRPr="00F85546">
        <w:rPr>
          <w:rStyle w:val="m1"/>
        </w:rPr>
        <w:t>&gt;</w:t>
      </w:r>
    </w:p>
    <w:p w14:paraId="1B322932" w14:textId="77777777" w:rsidR="00A826C7" w:rsidRPr="00F85546" w:rsidRDefault="00A826C7" w:rsidP="00A826C7">
      <w:pPr>
        <w:ind w:hanging="480"/>
      </w:pPr>
      <w:hyperlink r:id="rId564" w:anchor="#" w:history="1">
        <w:r w:rsidRPr="00F85546">
          <w:rPr>
            <w:rStyle w:val="Hyperlink"/>
            <w:b/>
            <w:bCs/>
            <w:color w:val="FF0000"/>
          </w:rPr>
          <w:t>-</w:t>
        </w:r>
      </w:hyperlink>
      <w:r w:rsidRPr="00F85546">
        <w:t xml:space="preserve"> </w:t>
      </w:r>
      <w:r w:rsidRPr="00F85546">
        <w:rPr>
          <w:rStyle w:val="m1"/>
        </w:rPr>
        <w:t>&lt;</w:t>
      </w:r>
      <w:r w:rsidRPr="00F85546">
        <w:rPr>
          <w:rStyle w:val="t1"/>
        </w:rPr>
        <w:t>order:PS_ADMIN</w:t>
      </w:r>
      <w:r w:rsidRPr="00F85546">
        <w:rPr>
          <w:rStyle w:val="m1"/>
        </w:rPr>
        <w:t>&gt;</w:t>
      </w:r>
    </w:p>
    <w:p w14:paraId="6E631F07"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order:PQTY</w:t>
      </w:r>
      <w:r w:rsidRPr="00F85546">
        <w:rPr>
          <w:rStyle w:val="m1"/>
        </w:rPr>
        <w:t>&gt;</w:t>
      </w:r>
      <w:r w:rsidRPr="00F85546">
        <w:rPr>
          <w:rStyle w:val="tx1"/>
        </w:rPr>
        <w:t>001</w:t>
      </w:r>
      <w:r w:rsidRPr="00F85546">
        <w:rPr>
          <w:rStyle w:val="m1"/>
        </w:rPr>
        <w:t>&lt;/</w:t>
      </w:r>
      <w:r w:rsidRPr="00F85546">
        <w:rPr>
          <w:rStyle w:val="t1"/>
        </w:rPr>
        <w:t>order:PQTY</w:t>
      </w:r>
      <w:r w:rsidRPr="00F85546">
        <w:rPr>
          <w:rStyle w:val="m1"/>
        </w:rPr>
        <w:t>&gt;</w:t>
      </w:r>
      <w:r w:rsidRPr="00F85546">
        <w:t xml:space="preserve"> </w:t>
      </w:r>
    </w:p>
    <w:p w14:paraId="6BAA54C3"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order:PS_ADMIN</w:t>
      </w:r>
      <w:r w:rsidRPr="00F85546">
        <w:rPr>
          <w:rStyle w:val="m1"/>
        </w:rPr>
        <w:t>&gt;</w:t>
      </w:r>
    </w:p>
    <w:p w14:paraId="0082BB8C" w14:textId="77777777" w:rsidR="00A826C7" w:rsidRPr="00F85546" w:rsidRDefault="00A826C7" w:rsidP="00A826C7">
      <w:pPr>
        <w:ind w:hanging="480"/>
      </w:pPr>
      <w:hyperlink r:id="rId565" w:anchor="#" w:history="1">
        <w:r w:rsidRPr="00F85546">
          <w:rPr>
            <w:rStyle w:val="Hyperlink"/>
            <w:b/>
            <w:bCs/>
            <w:color w:val="FF0000"/>
          </w:rPr>
          <w:t>-</w:t>
        </w:r>
      </w:hyperlink>
      <w:r w:rsidRPr="00F85546">
        <w:t xml:space="preserve"> </w:t>
      </w:r>
      <w:r w:rsidRPr="00F85546">
        <w:rPr>
          <w:rStyle w:val="m1"/>
        </w:rPr>
        <w:t>&lt;</w:t>
      </w:r>
      <w:r w:rsidRPr="00F85546">
        <w:rPr>
          <w:rStyle w:val="t1"/>
        </w:rPr>
        <w:t>order:PS_SVC_DET</w:t>
      </w:r>
      <w:r w:rsidRPr="00F85546">
        <w:rPr>
          <w:rStyle w:val="m1"/>
        </w:rPr>
        <w:t>&gt;</w:t>
      </w:r>
    </w:p>
    <w:p w14:paraId="3261A355"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order:TNS</w:t>
      </w:r>
      <w:r w:rsidRPr="00F85546">
        <w:rPr>
          <w:rStyle w:val="m1"/>
        </w:rPr>
        <w:t>&gt;</w:t>
      </w:r>
      <w:r w:rsidRPr="00F85546">
        <w:rPr>
          <w:rStyle w:val="tx1"/>
        </w:rPr>
        <w:t>9015272225</w:t>
      </w:r>
      <w:r w:rsidRPr="00F85546">
        <w:rPr>
          <w:rStyle w:val="m1"/>
        </w:rPr>
        <w:t>&lt;/</w:t>
      </w:r>
      <w:r w:rsidRPr="00F85546">
        <w:rPr>
          <w:rStyle w:val="t1"/>
        </w:rPr>
        <w:t>order:TNS</w:t>
      </w:r>
      <w:r w:rsidRPr="00F85546">
        <w:rPr>
          <w:rStyle w:val="m1"/>
        </w:rPr>
        <w:t>&gt;</w:t>
      </w:r>
      <w:r w:rsidRPr="00F85546">
        <w:t xml:space="preserve"> </w:t>
      </w:r>
    </w:p>
    <w:p w14:paraId="66C3B391" w14:textId="77777777" w:rsidR="00A826C7" w:rsidRPr="00F85546" w:rsidRDefault="00A826C7" w:rsidP="00A826C7">
      <w:pPr>
        <w:ind w:hanging="480"/>
      </w:pPr>
      <w:hyperlink r:id="rId566" w:anchor="#" w:history="1">
        <w:r w:rsidRPr="00F85546">
          <w:rPr>
            <w:rStyle w:val="Hyperlink"/>
            <w:b/>
            <w:bCs/>
            <w:color w:val="FF0000"/>
          </w:rPr>
          <w:t>-</w:t>
        </w:r>
      </w:hyperlink>
      <w:r w:rsidRPr="00F85546">
        <w:t xml:space="preserve"> </w:t>
      </w:r>
      <w:r w:rsidRPr="00F85546">
        <w:rPr>
          <w:rStyle w:val="m1"/>
        </w:rPr>
        <w:t>&lt;</w:t>
      </w:r>
      <w:r w:rsidRPr="00F85546">
        <w:rPr>
          <w:rStyle w:val="t1"/>
        </w:rPr>
        <w:t>order:SVC_DET_GRP</w:t>
      </w:r>
      <w:r w:rsidRPr="00F85546">
        <w:rPr>
          <w:rStyle w:val="m1"/>
        </w:rPr>
        <w:t>&gt;</w:t>
      </w:r>
    </w:p>
    <w:p w14:paraId="7CCCB626"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order:LNUM</w:t>
      </w:r>
      <w:r w:rsidRPr="00F85546">
        <w:rPr>
          <w:rStyle w:val="m1"/>
        </w:rPr>
        <w:t>&gt;</w:t>
      </w:r>
      <w:r w:rsidRPr="00F85546">
        <w:rPr>
          <w:rStyle w:val="tx1"/>
        </w:rPr>
        <w:t>00001</w:t>
      </w:r>
      <w:r w:rsidRPr="00F85546">
        <w:rPr>
          <w:rStyle w:val="m1"/>
        </w:rPr>
        <w:t>&lt;/</w:t>
      </w:r>
      <w:r w:rsidRPr="00F85546">
        <w:rPr>
          <w:rStyle w:val="t1"/>
        </w:rPr>
        <w:t>order:LNUM</w:t>
      </w:r>
      <w:r w:rsidRPr="00F85546">
        <w:rPr>
          <w:rStyle w:val="m1"/>
        </w:rPr>
        <w:t>&gt;</w:t>
      </w:r>
      <w:r w:rsidRPr="00F85546">
        <w:t xml:space="preserve"> </w:t>
      </w:r>
    </w:p>
    <w:p w14:paraId="5474CAB0"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order:LNA</w:t>
      </w:r>
      <w:r w:rsidRPr="00F85546">
        <w:rPr>
          <w:rStyle w:val="m1"/>
        </w:rPr>
        <w:t>&gt;</w:t>
      </w:r>
      <w:r w:rsidRPr="00F85546">
        <w:rPr>
          <w:rStyle w:val="tx1"/>
        </w:rPr>
        <w:t>G</w:t>
      </w:r>
      <w:r w:rsidRPr="00F85546">
        <w:rPr>
          <w:rStyle w:val="m1"/>
        </w:rPr>
        <w:t>&lt;/</w:t>
      </w:r>
      <w:r w:rsidRPr="00F85546">
        <w:rPr>
          <w:rStyle w:val="t1"/>
        </w:rPr>
        <w:t>order:LNA</w:t>
      </w:r>
      <w:r w:rsidRPr="00F85546">
        <w:rPr>
          <w:rStyle w:val="m1"/>
        </w:rPr>
        <w:t>&gt;</w:t>
      </w:r>
      <w:r w:rsidRPr="00F85546">
        <w:t xml:space="preserve"> </w:t>
      </w:r>
    </w:p>
    <w:p w14:paraId="1F909795"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order:SVC_DET_GRP</w:t>
      </w:r>
      <w:r w:rsidRPr="00F85546">
        <w:rPr>
          <w:rStyle w:val="m1"/>
        </w:rPr>
        <w:t>&gt;</w:t>
      </w:r>
    </w:p>
    <w:p w14:paraId="0913FA36" w14:textId="77777777" w:rsidR="00A826C7" w:rsidRPr="00F85546" w:rsidRDefault="00A826C7" w:rsidP="00A826C7">
      <w:pPr>
        <w:ind w:hanging="480"/>
      </w:pPr>
      <w:hyperlink r:id="rId567" w:anchor="#" w:history="1">
        <w:r w:rsidRPr="00F85546">
          <w:rPr>
            <w:rStyle w:val="Hyperlink"/>
            <w:b/>
            <w:bCs/>
            <w:color w:val="FF0000"/>
          </w:rPr>
          <w:t>-</w:t>
        </w:r>
      </w:hyperlink>
      <w:r w:rsidRPr="00F85546">
        <w:t xml:space="preserve"> </w:t>
      </w:r>
      <w:r w:rsidRPr="00F85546">
        <w:rPr>
          <w:rStyle w:val="m1"/>
        </w:rPr>
        <w:t>&lt;</w:t>
      </w:r>
      <w:r w:rsidRPr="00F85546">
        <w:rPr>
          <w:rStyle w:val="t1"/>
        </w:rPr>
        <w:t>order:LINE_RESTRICT_2_GRP</w:t>
      </w:r>
      <w:r w:rsidRPr="00F85546">
        <w:rPr>
          <w:rStyle w:val="m1"/>
        </w:rPr>
        <w:t>&gt;</w:t>
      </w:r>
    </w:p>
    <w:p w14:paraId="5E729D3E"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order:PIC</w:t>
      </w:r>
      <w:r w:rsidRPr="00F85546">
        <w:rPr>
          <w:rStyle w:val="m1"/>
        </w:rPr>
        <w:t>&gt;</w:t>
      </w:r>
      <w:r w:rsidRPr="00F85546">
        <w:rPr>
          <w:rStyle w:val="tx1"/>
        </w:rPr>
        <w:t>NONE</w:t>
      </w:r>
      <w:r w:rsidRPr="00F85546">
        <w:rPr>
          <w:rStyle w:val="m1"/>
        </w:rPr>
        <w:t>&lt;/</w:t>
      </w:r>
      <w:r w:rsidRPr="00F85546">
        <w:rPr>
          <w:rStyle w:val="t1"/>
        </w:rPr>
        <w:t>order:PIC</w:t>
      </w:r>
      <w:r w:rsidRPr="00F85546">
        <w:rPr>
          <w:rStyle w:val="m1"/>
        </w:rPr>
        <w:t>&gt;</w:t>
      </w:r>
      <w:r w:rsidRPr="00F85546">
        <w:t xml:space="preserve"> </w:t>
      </w:r>
    </w:p>
    <w:p w14:paraId="6E073321"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order:LPIC</w:t>
      </w:r>
      <w:r w:rsidRPr="00F85546">
        <w:rPr>
          <w:rStyle w:val="m1"/>
        </w:rPr>
        <w:t>&gt;</w:t>
      </w:r>
      <w:r w:rsidRPr="00F85546">
        <w:rPr>
          <w:rStyle w:val="tx1"/>
        </w:rPr>
        <w:t>NONE</w:t>
      </w:r>
      <w:r w:rsidRPr="00F85546">
        <w:rPr>
          <w:rStyle w:val="m1"/>
        </w:rPr>
        <w:t>&lt;/</w:t>
      </w:r>
      <w:r w:rsidRPr="00F85546">
        <w:rPr>
          <w:rStyle w:val="t1"/>
        </w:rPr>
        <w:t>order:LPIC</w:t>
      </w:r>
      <w:r w:rsidRPr="00F85546">
        <w:rPr>
          <w:rStyle w:val="m1"/>
        </w:rPr>
        <w:t>&gt;</w:t>
      </w:r>
      <w:r w:rsidRPr="00F85546">
        <w:t xml:space="preserve"> </w:t>
      </w:r>
    </w:p>
    <w:p w14:paraId="25417080"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order:LINE_RESTRICT_2_GRP</w:t>
      </w:r>
      <w:r w:rsidRPr="00F85546">
        <w:rPr>
          <w:rStyle w:val="m1"/>
        </w:rPr>
        <w:t>&gt;</w:t>
      </w:r>
    </w:p>
    <w:p w14:paraId="5A85AD8C" w14:textId="77777777" w:rsidR="00A826C7" w:rsidRPr="00F85546" w:rsidRDefault="00A826C7" w:rsidP="00A826C7">
      <w:pPr>
        <w:ind w:hanging="480"/>
      </w:pPr>
      <w:hyperlink r:id="rId568" w:anchor="#" w:history="1">
        <w:r w:rsidRPr="00F85546">
          <w:rPr>
            <w:rStyle w:val="Hyperlink"/>
            <w:b/>
            <w:bCs/>
            <w:color w:val="FF0000"/>
          </w:rPr>
          <w:t>-</w:t>
        </w:r>
      </w:hyperlink>
      <w:r w:rsidRPr="00F85546">
        <w:t xml:space="preserve"> </w:t>
      </w:r>
      <w:r w:rsidRPr="00F85546">
        <w:rPr>
          <w:rStyle w:val="m1"/>
        </w:rPr>
        <w:t>&lt;</w:t>
      </w:r>
      <w:r w:rsidRPr="00F85546">
        <w:rPr>
          <w:rStyle w:val="t1"/>
        </w:rPr>
        <w:t>order:BLOCK_GRP</w:t>
      </w:r>
      <w:r w:rsidRPr="00F85546">
        <w:rPr>
          <w:rStyle w:val="m1"/>
        </w:rPr>
        <w:t>&gt;</w:t>
      </w:r>
    </w:p>
    <w:p w14:paraId="555FC5E6"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order:BA</w:t>
      </w:r>
      <w:r w:rsidRPr="00F85546">
        <w:rPr>
          <w:rStyle w:val="m1"/>
        </w:rPr>
        <w:t>&gt;</w:t>
      </w:r>
      <w:r w:rsidRPr="00F85546">
        <w:rPr>
          <w:rStyle w:val="tx1"/>
        </w:rPr>
        <w:t>A</w:t>
      </w:r>
      <w:r w:rsidRPr="00F85546">
        <w:rPr>
          <w:rStyle w:val="m1"/>
        </w:rPr>
        <w:t>&lt;/</w:t>
      </w:r>
      <w:r w:rsidRPr="00F85546">
        <w:rPr>
          <w:rStyle w:val="t1"/>
        </w:rPr>
        <w:t>order:BA</w:t>
      </w:r>
      <w:r w:rsidRPr="00F85546">
        <w:rPr>
          <w:rStyle w:val="m1"/>
        </w:rPr>
        <w:t>&gt;</w:t>
      </w:r>
      <w:r w:rsidRPr="00F85546">
        <w:t xml:space="preserve"> </w:t>
      </w:r>
    </w:p>
    <w:p w14:paraId="5637F3ED"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order:BLOCK</w:t>
      </w:r>
      <w:r w:rsidRPr="00F85546">
        <w:rPr>
          <w:rStyle w:val="m1"/>
        </w:rPr>
        <w:t>&gt;</w:t>
      </w:r>
      <w:r w:rsidRPr="00F85546">
        <w:rPr>
          <w:rStyle w:val="tx1"/>
        </w:rPr>
        <w:t>A</w:t>
      </w:r>
      <w:r w:rsidRPr="00F85546">
        <w:rPr>
          <w:rStyle w:val="m1"/>
        </w:rPr>
        <w:t>&lt;/</w:t>
      </w:r>
      <w:r w:rsidRPr="00F85546">
        <w:rPr>
          <w:rStyle w:val="t1"/>
        </w:rPr>
        <w:t>order:BLOCK</w:t>
      </w:r>
      <w:r w:rsidRPr="00F85546">
        <w:rPr>
          <w:rStyle w:val="m1"/>
        </w:rPr>
        <w:t>&gt;</w:t>
      </w:r>
      <w:r w:rsidRPr="00F85546">
        <w:t xml:space="preserve"> </w:t>
      </w:r>
    </w:p>
    <w:p w14:paraId="3B95B01A"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order:BLOCK_GRP</w:t>
      </w:r>
      <w:r w:rsidRPr="00F85546">
        <w:rPr>
          <w:rStyle w:val="m1"/>
        </w:rPr>
        <w:t>&gt;</w:t>
      </w:r>
    </w:p>
    <w:p w14:paraId="7891A996" w14:textId="77777777" w:rsidR="00A826C7" w:rsidRPr="00F85546" w:rsidRDefault="00A826C7" w:rsidP="00A826C7">
      <w:pPr>
        <w:ind w:hanging="480"/>
      </w:pPr>
      <w:hyperlink r:id="rId569" w:anchor="#" w:history="1">
        <w:r w:rsidRPr="00F85546">
          <w:rPr>
            <w:rStyle w:val="Hyperlink"/>
            <w:b/>
            <w:bCs/>
            <w:color w:val="FF0000"/>
          </w:rPr>
          <w:t>-</w:t>
        </w:r>
      </w:hyperlink>
      <w:r w:rsidRPr="00F85546">
        <w:t xml:space="preserve"> </w:t>
      </w:r>
      <w:r w:rsidRPr="00F85546">
        <w:rPr>
          <w:rStyle w:val="m1"/>
        </w:rPr>
        <w:t>&lt;</w:t>
      </w:r>
      <w:r w:rsidRPr="00F85546">
        <w:rPr>
          <w:rStyle w:val="t1"/>
        </w:rPr>
        <w:t>order:FEATURE_GRP</w:t>
      </w:r>
      <w:r w:rsidRPr="00F85546">
        <w:rPr>
          <w:rStyle w:val="m1"/>
        </w:rPr>
        <w:t>&gt;</w:t>
      </w:r>
    </w:p>
    <w:p w14:paraId="0723DF06"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order:FA</w:t>
      </w:r>
      <w:r w:rsidRPr="00F85546">
        <w:rPr>
          <w:rStyle w:val="m1"/>
        </w:rPr>
        <w:t>&gt;</w:t>
      </w:r>
      <w:r w:rsidRPr="00F85546">
        <w:rPr>
          <w:rStyle w:val="tx1"/>
        </w:rPr>
        <w:t>N</w:t>
      </w:r>
      <w:r w:rsidRPr="00F85546">
        <w:rPr>
          <w:rStyle w:val="m1"/>
        </w:rPr>
        <w:t>&lt;/</w:t>
      </w:r>
      <w:r w:rsidRPr="00F85546">
        <w:rPr>
          <w:rStyle w:val="t1"/>
        </w:rPr>
        <w:t>order:FA</w:t>
      </w:r>
      <w:r w:rsidRPr="00F85546">
        <w:rPr>
          <w:rStyle w:val="m1"/>
        </w:rPr>
        <w:t>&gt;</w:t>
      </w:r>
      <w:r w:rsidRPr="00F85546">
        <w:t xml:space="preserve"> </w:t>
      </w:r>
    </w:p>
    <w:p w14:paraId="062FA2A7"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order:FEATURE</w:t>
      </w:r>
      <w:r w:rsidRPr="00F85546">
        <w:rPr>
          <w:rStyle w:val="m1"/>
        </w:rPr>
        <w:t>&gt;</w:t>
      </w:r>
      <w:r w:rsidRPr="00F85546">
        <w:rPr>
          <w:rStyle w:val="tx1"/>
        </w:rPr>
        <w:t>MBBRX</w:t>
      </w:r>
      <w:r w:rsidRPr="00F85546">
        <w:rPr>
          <w:rStyle w:val="m1"/>
        </w:rPr>
        <w:t>&lt;/</w:t>
      </w:r>
      <w:r w:rsidRPr="00F85546">
        <w:rPr>
          <w:rStyle w:val="t1"/>
        </w:rPr>
        <w:t>order:FEATURE</w:t>
      </w:r>
      <w:r w:rsidRPr="00F85546">
        <w:rPr>
          <w:rStyle w:val="m1"/>
        </w:rPr>
        <w:t>&gt;</w:t>
      </w:r>
      <w:r w:rsidRPr="00F85546">
        <w:t xml:space="preserve"> </w:t>
      </w:r>
    </w:p>
    <w:p w14:paraId="6C7FA05B"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order:FEATURE_GRP</w:t>
      </w:r>
      <w:r w:rsidRPr="00F85546">
        <w:rPr>
          <w:rStyle w:val="m1"/>
        </w:rPr>
        <w:t>&gt;</w:t>
      </w:r>
    </w:p>
    <w:p w14:paraId="7737AC08" w14:textId="77777777" w:rsidR="00A826C7" w:rsidRPr="00F85546" w:rsidRDefault="00A826C7" w:rsidP="00A826C7">
      <w:pPr>
        <w:ind w:hanging="480"/>
      </w:pPr>
      <w:hyperlink r:id="rId570" w:anchor="#" w:history="1">
        <w:r w:rsidRPr="00F85546">
          <w:rPr>
            <w:rStyle w:val="Hyperlink"/>
            <w:b/>
            <w:bCs/>
            <w:color w:val="FF0000"/>
          </w:rPr>
          <w:t>-</w:t>
        </w:r>
      </w:hyperlink>
      <w:r w:rsidRPr="00F85546">
        <w:t xml:space="preserve"> </w:t>
      </w:r>
      <w:r w:rsidRPr="00F85546">
        <w:rPr>
          <w:rStyle w:val="m1"/>
        </w:rPr>
        <w:t>&lt;</w:t>
      </w:r>
      <w:r w:rsidRPr="00F85546">
        <w:rPr>
          <w:rStyle w:val="t1"/>
        </w:rPr>
        <w:t>order:FEATURE_GRP</w:t>
      </w:r>
      <w:r w:rsidRPr="00F85546">
        <w:rPr>
          <w:rStyle w:val="m1"/>
        </w:rPr>
        <w:t>&gt;</w:t>
      </w:r>
    </w:p>
    <w:p w14:paraId="2DCF9B2E"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order:FA</w:t>
      </w:r>
      <w:r w:rsidRPr="00F85546">
        <w:rPr>
          <w:rStyle w:val="m1"/>
        </w:rPr>
        <w:t>&gt;</w:t>
      </w:r>
      <w:r w:rsidRPr="00F85546">
        <w:rPr>
          <w:rStyle w:val="tx1"/>
        </w:rPr>
        <w:t>N</w:t>
      </w:r>
      <w:r w:rsidRPr="00F85546">
        <w:rPr>
          <w:rStyle w:val="m1"/>
        </w:rPr>
        <w:t>&lt;/</w:t>
      </w:r>
      <w:r w:rsidRPr="00F85546">
        <w:rPr>
          <w:rStyle w:val="t1"/>
        </w:rPr>
        <w:t>order:FA</w:t>
      </w:r>
      <w:r w:rsidRPr="00F85546">
        <w:rPr>
          <w:rStyle w:val="m1"/>
        </w:rPr>
        <w:t>&gt;</w:t>
      </w:r>
      <w:r w:rsidRPr="00F85546">
        <w:t xml:space="preserve"> </w:t>
      </w:r>
    </w:p>
    <w:p w14:paraId="1080F953"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order:FEATURE</w:t>
      </w:r>
      <w:r w:rsidRPr="00F85546">
        <w:rPr>
          <w:rStyle w:val="m1"/>
        </w:rPr>
        <w:t>&gt;</w:t>
      </w:r>
      <w:r w:rsidRPr="00F85546">
        <w:rPr>
          <w:rStyle w:val="tx1"/>
        </w:rPr>
        <w:t>GCJ</w:t>
      </w:r>
      <w:r w:rsidRPr="00F85546">
        <w:rPr>
          <w:rStyle w:val="m1"/>
        </w:rPr>
        <w:t>&lt;/</w:t>
      </w:r>
      <w:r w:rsidRPr="00F85546">
        <w:rPr>
          <w:rStyle w:val="t1"/>
        </w:rPr>
        <w:t>order:FEATURE</w:t>
      </w:r>
      <w:r w:rsidRPr="00F85546">
        <w:rPr>
          <w:rStyle w:val="m1"/>
        </w:rPr>
        <w:t>&gt;</w:t>
      </w:r>
      <w:r w:rsidRPr="00F85546">
        <w:t xml:space="preserve"> </w:t>
      </w:r>
    </w:p>
    <w:p w14:paraId="3EE98ED0"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order:FEATURE_GRP</w:t>
      </w:r>
      <w:r w:rsidRPr="00F85546">
        <w:rPr>
          <w:rStyle w:val="m1"/>
        </w:rPr>
        <w:t>&gt;</w:t>
      </w:r>
    </w:p>
    <w:p w14:paraId="21189B1B"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order:PS_SVC_DET</w:t>
      </w:r>
      <w:r w:rsidRPr="00F85546">
        <w:rPr>
          <w:rStyle w:val="m1"/>
        </w:rPr>
        <w:t>&gt;</w:t>
      </w:r>
    </w:p>
    <w:p w14:paraId="4803109B"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order:PS</w:t>
      </w:r>
      <w:r w:rsidRPr="00F85546">
        <w:rPr>
          <w:rStyle w:val="m1"/>
        </w:rPr>
        <w:t>&gt;</w:t>
      </w:r>
    </w:p>
    <w:p w14:paraId="38A0F42F"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order:LSR_ORD_REQ</w:t>
      </w:r>
      <w:r w:rsidRPr="00F85546">
        <w:rPr>
          <w:rStyle w:val="m1"/>
        </w:rPr>
        <w:t>&gt;</w:t>
      </w:r>
    </w:p>
    <w:p w14:paraId="11C47BCE" w14:textId="77777777" w:rsidR="00A826C7" w:rsidRPr="00F85546" w:rsidRDefault="00A826C7" w:rsidP="00A826C7">
      <w:pPr>
        <w:ind w:hanging="240"/>
        <w:rPr>
          <w:b/>
        </w:rPr>
      </w:pPr>
      <w:r w:rsidRPr="00F85546">
        <w:rPr>
          <w:rStyle w:val="b1"/>
        </w:rPr>
        <w:t> </w:t>
      </w:r>
      <w:r w:rsidRPr="00F85546">
        <w:t xml:space="preserve"> </w:t>
      </w:r>
      <w:r w:rsidRPr="00F85546">
        <w:rPr>
          <w:rStyle w:val="m1"/>
        </w:rPr>
        <w:t>&lt;/</w:t>
      </w:r>
      <w:r w:rsidRPr="00F85546">
        <w:rPr>
          <w:rStyle w:val="t1"/>
        </w:rPr>
        <w:t>uom:ATT_LSR_ORD_REQ</w:t>
      </w:r>
      <w:r w:rsidRPr="00F85546">
        <w:rPr>
          <w:rStyle w:val="m1"/>
        </w:rPr>
        <w:t>&gt;</w:t>
      </w:r>
    </w:p>
    <w:p w14:paraId="39CE4150" w14:textId="77777777" w:rsidR="00A826C7" w:rsidRPr="00F85546" w:rsidRDefault="00A826C7" w:rsidP="00A826C7">
      <w:pPr>
        <w:rPr>
          <w:b/>
        </w:rPr>
      </w:pPr>
    </w:p>
    <w:p w14:paraId="38AC6BBC" w14:textId="77777777" w:rsidR="00A826C7" w:rsidRPr="00F85546" w:rsidRDefault="00A826C7" w:rsidP="00A826C7">
      <w:pPr>
        <w:rPr>
          <w:b/>
        </w:rPr>
      </w:pPr>
    </w:p>
    <w:p w14:paraId="49ADE4B0" w14:textId="77777777" w:rsidR="00A826C7" w:rsidRPr="00F85546" w:rsidRDefault="00A826C7" w:rsidP="00A826C7">
      <w:r w:rsidRPr="00F85546">
        <w:t>XML OUTPUT:</w:t>
      </w:r>
    </w:p>
    <w:p w14:paraId="2F2B022A" w14:textId="77777777" w:rsidR="00A826C7" w:rsidRPr="00F85546" w:rsidRDefault="00A826C7" w:rsidP="00A826C7">
      <w:pPr>
        <w:rPr>
          <w:b/>
        </w:rPr>
      </w:pPr>
    </w:p>
    <w:p w14:paraId="14986910"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&lt;senderid&gt;ATT-OR-SAT&lt;/senderid&gt;</w:t>
      </w:r>
    </w:p>
    <w:p w14:paraId="360338F8"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&lt;receiverid&gt;CTE-VALIDATOR&lt;/receiverid&gt;</w:t>
      </w:r>
    </w:p>
    <w:p w14:paraId="34AD57BD"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&lt;messagetype&gt;LSRUOM&lt;/messagetype&gt;</w:t>
      </w:r>
    </w:p>
    <w:p w14:paraId="790BB8BC"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&lt;lsogversion&gt;10.05&lt;/lsogversion&gt;</w:t>
      </w:r>
    </w:p>
    <w:p w14:paraId="51BB04A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&lt;ordertype&gt;ORDER&lt;/ordertype&gt;</w:t>
      </w:r>
    </w:p>
    <w:p w14:paraId="0EAE33FE"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&lt;/header&gt;</w:t>
      </w:r>
    </w:p>
    <w:p w14:paraId="4C0D4907"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&lt;m2:LSR_RESP xmlns:m2="http://lsr.att.com/obf/tML/UOM"&gt;</w:t>
      </w:r>
    </w:p>
    <w:p w14:paraId="34B75C6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&lt;m2:HDR&gt;</w:t>
      </w:r>
    </w:p>
    <w:p w14:paraId="79607A23"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&lt;m2:MESSAGE_ID&gt;1246372041468259.86135362918674&lt;/m2:MESSAGE_ID&gt;</w:t>
      </w:r>
    </w:p>
    <w:p w14:paraId="053A7CB1"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&lt;m2:CCNA&gt;ZXL&lt;/m2:CCNA&gt;</w:t>
      </w:r>
    </w:p>
    <w:p w14:paraId="2FCE3C0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&lt;m2:MSG_TIMESTAMP&gt;2009-06-30T09:27:21-05:00&lt;/m2:MSG_TIMESTAMP&gt;</w:t>
      </w:r>
    </w:p>
    <w:p w14:paraId="15E205C8"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&lt;m2:PON&gt;CVT0M021R31DBC&lt;/m2:PON&gt;</w:t>
      </w:r>
    </w:p>
    <w:p w14:paraId="1B047B5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&lt;m2:VER&gt;00&lt;/m2:VER&gt;</w:t>
      </w:r>
    </w:p>
    <w:p w14:paraId="15FC5621"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&lt;m2:ATN&gt;9015272225&lt;/m2:ATN&gt;</w:t>
      </w:r>
    </w:p>
    <w:p w14:paraId="0C80F932"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&lt;m2:LSR_NO&gt;20090630L00028-00&lt;/m2:LSR_NO&gt;</w:t>
      </w:r>
    </w:p>
    <w:p w14:paraId="4AE4B86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&lt;m2:CC&gt;9999&lt;/m2:CC&gt;</w:t>
      </w:r>
    </w:p>
    <w:p w14:paraId="4382F49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&lt;m2:CLEC_APPL_ID&gt;CTE-VALIDATOR&lt;/m2:CLEC_APPL_ID&gt;</w:t>
      </w:r>
    </w:p>
    <w:p w14:paraId="11EE7FBB"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&lt;m2:CLEC_APPL_PASSWORD&gt;PA$$WORD&lt;/m2:CLEC_APPL_PASSWORD&gt;</w:t>
      </w:r>
    </w:p>
    <w:p w14:paraId="05A6DCDD"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&lt;m2:DTSENT&gt;200906300927AM&lt;/m2:DTSENT&gt;</w:t>
      </w:r>
    </w:p>
    <w:p w14:paraId="6D73B90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&lt;m2:ORD&gt;C9GBV6H1&lt;/m2:ORD&gt;</w:t>
      </w:r>
    </w:p>
    <w:p w14:paraId="0B8E9BA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&lt;m2:STATUS_CODE&gt;PD&lt;/m2:STATUS_CODE&gt;</w:t>
      </w:r>
    </w:p>
    <w:p w14:paraId="78F672F0"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&lt;m2:STATUS_MSG&gt;PENDING ORDER&lt;/m2:STATUS_MSG&gt;</w:t>
      </w:r>
    </w:p>
    <w:p w14:paraId="21A46B82"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&lt;m2:REMARKS&gt;Facilities have been checked&lt;/m2:REMARKS&gt;</w:t>
      </w:r>
    </w:p>
    <w:p w14:paraId="3BBD19B1"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&lt;m2:TRAN_ACK_TYPE&gt;AT&lt;/m2:TRAN_ACK_TYPE&gt;</w:t>
      </w:r>
    </w:p>
    <w:p w14:paraId="608F6F5E"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&lt;m2:TRANS_SET_PURPOSE_CODE&gt;06&lt;/m2:TRANS_SET_PURPOSE_CODE&gt;</w:t>
      </w:r>
    </w:p>
    <w:p w14:paraId="79B061B4"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&lt;/m2:HDR&gt;</w:t>
      </w:r>
    </w:p>
    <w:p w14:paraId="7EA1408E"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&lt;m2:NOTIFICATION&gt;</w:t>
      </w:r>
    </w:p>
    <w:p w14:paraId="0B3685B2"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&lt;m2:FIRM_ORDER_NOTIFICATION&gt;</w:t>
      </w:r>
    </w:p>
    <w:p w14:paraId="45B3A5C0"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&lt;m2:NOTIFICATION_ADMIN&gt;</w:t>
      </w:r>
    </w:p>
    <w:p w14:paraId="17EA9769"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&lt;m2:EATN&gt;9015272225&lt;/m2:EATN&gt;</w:t>
      </w:r>
    </w:p>
    <w:p w14:paraId="1DBF56C3"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&lt;m2:INIT&gt;BOJANGLES&lt;/m2:INIT&gt;</w:t>
      </w:r>
    </w:p>
    <w:p w14:paraId="5070327B"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&lt;m2:INIT_TEL_NO&gt;8884448888&lt;/m2:INIT_TEL_NO&gt;</w:t>
      </w:r>
    </w:p>
    <w:p w14:paraId="7B4D88FF"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&lt;m2:REP&gt;LCSC&lt;/m2:REP&gt;</w:t>
      </w:r>
    </w:p>
    <w:p w14:paraId="688DA98D"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&lt;m2:REP_TEL_NO&gt;8006670807&lt;/m2:REP_TEL_NO&gt;</w:t>
      </w:r>
    </w:p>
    <w:p w14:paraId="1DAE7D70"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&lt;m2:DD_CD&gt;20091204&lt;/m2:DD_CD&gt;</w:t>
      </w:r>
    </w:p>
    <w:p w14:paraId="4A0EE4C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&lt;m2:BAN1&gt;615Q886621621&lt;/m2:BAN1&gt;</w:t>
      </w:r>
    </w:p>
    <w:p w14:paraId="386BEE94"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&lt;/m2:NOTIFICATION_ADMIN&gt;</w:t>
      </w:r>
    </w:p>
    <w:p w14:paraId="1FAC6B6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&lt;m2:SERVICES_INFO&gt;</w:t>
      </w:r>
    </w:p>
    <w:p w14:paraId="34A0F468"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&lt;m2:LOCNUM_SVCS&gt;000&lt;/m2:LOCNUM_SVCS&gt;</w:t>
      </w:r>
    </w:p>
    <w:p w14:paraId="1DCD1725"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&lt;m2:LNUM&gt;00001&lt;/m2:LNUM&gt;</w:t>
      </w:r>
    </w:p>
    <w:p w14:paraId="5FFDA65B"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&lt;m2:TNS&gt;9015272225&lt;/m2:TNS&gt;</w:t>
      </w:r>
    </w:p>
    <w:p w14:paraId="20E3C894"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&lt;/m2:SERVICES_INFO&gt;</w:t>
      </w:r>
    </w:p>
    <w:p w14:paraId="5D928F3C"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&lt;/m2:FIRM_ORDER_NOTIFICATION&gt;</w:t>
      </w:r>
    </w:p>
    <w:p w14:paraId="5A8DD6D9"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&lt;/m2:NOTIFICATION&gt;</w:t>
      </w:r>
    </w:p>
    <w:p w14:paraId="0E782BCF"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&lt;/m2:LSR_RESP&gt;</w:t>
      </w:r>
    </w:p>
    <w:p w14:paraId="33356A09"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&lt;/m1:ATT_LSR_ORD_RSP&gt;</w:t>
      </w:r>
    </w:p>
    <w:p w14:paraId="233199D6" w14:textId="77777777" w:rsidR="00A06463" w:rsidRDefault="00B752E4">
      <w:pPr>
        <w:rPr>
          <w:rFonts w:ascii="Arial" w:hAnsi="Arial" w:cs="Arial"/>
        </w:rPr>
      </w:pPr>
      <w:r>
        <w:rPr>
          <w:rFonts w:ascii="Arial" w:hAnsi="Arial" w:cs="Arial"/>
        </w:rPr>
        <w:br w:type="page"/>
      </w:r>
    </w:p>
    <w:p w14:paraId="40E773EB" w14:textId="77777777" w:rsidR="00A06463" w:rsidRDefault="00A06463">
      <w:pPr>
        <w:rPr>
          <w:rFonts w:ascii="Arial" w:hAnsi="Arial" w:cs="Arial"/>
        </w:rPr>
      </w:pPr>
    </w:p>
    <w:p w14:paraId="0A56DBA9" w14:textId="77777777" w:rsidR="00A06463" w:rsidRDefault="00A06463">
      <w:pPr>
        <w:rPr>
          <w:rFonts w:ascii="Arial" w:hAnsi="Arial" w:cs="Arial"/>
        </w:rPr>
      </w:pPr>
    </w:p>
    <w:p w14:paraId="41359B57" w14:textId="77777777" w:rsidR="00B752E4" w:rsidRDefault="00B752E4">
      <w:pPr>
        <w:rPr>
          <w:rFonts w:ascii="Arial" w:hAnsi="Arial" w:cs="Arial"/>
          <w:b/>
          <w:bCs/>
        </w:rPr>
      </w:pPr>
      <w:r>
        <w:rPr>
          <w:rFonts w:ascii="Arial" w:hAnsi="Arial" w:cs="Arial"/>
          <w:b/>
          <w:bCs/>
        </w:rPr>
        <w:t>TEST CASE M022: Scenario Description: (Act=V) Conversion adding and removing features on existing line – LNA=V; (ELT=C)</w:t>
      </w:r>
    </w:p>
    <w:p w14:paraId="4095343E" w14:textId="77777777" w:rsidR="00B752E4" w:rsidRDefault="00B752E4">
      <w:pPr>
        <w:pStyle w:val="Heading3"/>
        <w:rPr>
          <w:i w:val="0"/>
          <w:iCs w:val="0"/>
        </w:rPr>
      </w:pPr>
      <w:r>
        <w:rPr>
          <w:i w:val="0"/>
          <w:iCs w:val="0"/>
        </w:rPr>
        <w:t>Type of Account:  Business / Single Line</w:t>
      </w:r>
    </w:p>
    <w:p w14:paraId="37020DFC" w14:textId="77777777" w:rsidR="000A4F99" w:rsidRPr="000A4F99" w:rsidRDefault="000A4F99" w:rsidP="000A4F99"/>
    <w:p w14:paraId="64DF3FC1" w14:textId="77777777" w:rsidR="00B752E4" w:rsidRPr="000A4F99" w:rsidRDefault="00B752E4">
      <w:pPr>
        <w:rPr>
          <w:b/>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4A8D991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39DCCB1"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37C28CA0"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3D99A64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0EC7394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536B4EA"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173789B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BECD1C1"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78BEDEF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AC1371"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72B297"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73A0AD9" w14:textId="77777777" w:rsidR="00B752E4" w:rsidRPr="005914A2" w:rsidRDefault="00B752E4">
            <w:pPr>
              <w:pStyle w:val="FORMDATA"/>
              <w:rPr>
                <w:b/>
                <w:color w:val="auto"/>
              </w:rPr>
            </w:pPr>
            <w:r w:rsidRPr="005914A2">
              <w:rPr>
                <w:b/>
                <w:color w:val="auto"/>
              </w:rPr>
              <w:t>ZXL</w:t>
            </w:r>
          </w:p>
        </w:tc>
      </w:tr>
      <w:tr w:rsidR="00B752E4" w:rsidRPr="005914A2" w14:paraId="724E7B12" w14:textId="77777777">
        <w:tc>
          <w:tcPr>
            <w:tcW w:w="2160" w:type="dxa"/>
            <w:tcBorders>
              <w:top w:val="single" w:sz="6" w:space="0" w:color="auto"/>
              <w:left w:val="single" w:sz="6" w:space="0" w:color="auto"/>
              <w:bottom w:val="single" w:sz="6" w:space="0" w:color="auto"/>
              <w:right w:val="single" w:sz="6" w:space="0" w:color="auto"/>
            </w:tcBorders>
          </w:tcPr>
          <w:p w14:paraId="4D7C125A"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2BD8ED20"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3C0DA3B7" w14:textId="77777777" w:rsidR="00B752E4" w:rsidRPr="005914A2" w:rsidRDefault="00B752E4">
            <w:pPr>
              <w:pStyle w:val="FORMDATA"/>
              <w:rPr>
                <w:b/>
                <w:color w:val="auto"/>
              </w:rPr>
            </w:pPr>
            <w:r w:rsidRPr="005914A2">
              <w:rPr>
                <w:b/>
                <w:color w:val="auto"/>
              </w:rPr>
              <w:t>M22</w:t>
            </w:r>
          </w:p>
        </w:tc>
      </w:tr>
      <w:tr w:rsidR="00B752E4" w:rsidRPr="005914A2" w14:paraId="433B5F93" w14:textId="77777777">
        <w:tc>
          <w:tcPr>
            <w:tcW w:w="2160" w:type="dxa"/>
            <w:tcBorders>
              <w:top w:val="single" w:sz="6" w:space="0" w:color="auto"/>
              <w:left w:val="single" w:sz="6" w:space="0" w:color="auto"/>
              <w:bottom w:val="single" w:sz="6" w:space="0" w:color="auto"/>
              <w:right w:val="single" w:sz="6" w:space="0" w:color="auto"/>
            </w:tcBorders>
          </w:tcPr>
          <w:p w14:paraId="47D44857"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35E8138A"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2342581F" w14:textId="77777777" w:rsidR="00B752E4" w:rsidRPr="005914A2" w:rsidRDefault="00B752E4">
            <w:pPr>
              <w:pStyle w:val="FORMDATA"/>
              <w:rPr>
                <w:b/>
                <w:color w:val="auto"/>
              </w:rPr>
            </w:pPr>
            <w:r w:rsidRPr="005914A2">
              <w:rPr>
                <w:b/>
                <w:color w:val="auto"/>
              </w:rPr>
              <w:t>7702109494</w:t>
            </w:r>
          </w:p>
        </w:tc>
      </w:tr>
      <w:tr w:rsidR="00B752E4" w:rsidRPr="005914A2" w14:paraId="2FC3D710" w14:textId="77777777">
        <w:tc>
          <w:tcPr>
            <w:tcW w:w="2160" w:type="dxa"/>
            <w:tcBorders>
              <w:top w:val="single" w:sz="6" w:space="0" w:color="auto"/>
              <w:left w:val="single" w:sz="6" w:space="0" w:color="auto"/>
              <w:bottom w:val="single" w:sz="6" w:space="0" w:color="auto"/>
              <w:right w:val="single" w:sz="6" w:space="0" w:color="auto"/>
            </w:tcBorders>
          </w:tcPr>
          <w:p w14:paraId="57CE5AB9"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227B609F"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72367F70" w14:textId="77777777" w:rsidR="00B752E4" w:rsidRPr="005914A2" w:rsidRDefault="00B752E4">
            <w:pPr>
              <w:pStyle w:val="FORMDATA"/>
              <w:rPr>
                <w:b/>
                <w:color w:val="auto"/>
              </w:rPr>
            </w:pPr>
            <w:r w:rsidRPr="005914A2">
              <w:rPr>
                <w:b/>
                <w:color w:val="auto"/>
              </w:rPr>
              <w:t>CAVENOBILL</w:t>
            </w:r>
          </w:p>
        </w:tc>
      </w:tr>
      <w:tr w:rsidR="00B752E4" w:rsidRPr="005914A2" w14:paraId="12530F7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71E3F88"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E77F928"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B9E4893" w14:textId="77777777" w:rsidR="00B752E4" w:rsidRPr="005914A2" w:rsidRDefault="00B752E4">
            <w:pPr>
              <w:pStyle w:val="FORMDATA"/>
              <w:rPr>
                <w:b/>
                <w:color w:val="auto"/>
              </w:rPr>
            </w:pPr>
            <w:r w:rsidRPr="005914A2">
              <w:rPr>
                <w:b/>
                <w:color w:val="auto"/>
              </w:rPr>
              <w:t>LCSC</w:t>
            </w:r>
          </w:p>
        </w:tc>
      </w:tr>
      <w:tr w:rsidR="00B752E4" w:rsidRPr="005914A2" w14:paraId="3BBC9FF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784F677"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EFE97A"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8DCDAA4" w14:textId="77777777" w:rsidR="00B752E4" w:rsidRPr="005914A2" w:rsidRDefault="00B752E4">
            <w:pPr>
              <w:pStyle w:val="FORMDATA"/>
              <w:rPr>
                <w:b/>
                <w:color w:val="auto"/>
              </w:rPr>
            </w:pPr>
            <w:r w:rsidRPr="005914A2">
              <w:rPr>
                <w:b/>
                <w:color w:val="auto"/>
              </w:rPr>
              <w:t>20030328</w:t>
            </w:r>
          </w:p>
        </w:tc>
      </w:tr>
      <w:tr w:rsidR="00B752E4" w:rsidRPr="005914A2" w14:paraId="22BC65A3" w14:textId="77777777">
        <w:tc>
          <w:tcPr>
            <w:tcW w:w="2160" w:type="dxa"/>
            <w:tcBorders>
              <w:top w:val="single" w:sz="6" w:space="0" w:color="auto"/>
              <w:left w:val="single" w:sz="6" w:space="0" w:color="auto"/>
              <w:bottom w:val="single" w:sz="6" w:space="0" w:color="auto"/>
              <w:right w:val="single" w:sz="6" w:space="0" w:color="auto"/>
            </w:tcBorders>
          </w:tcPr>
          <w:p w14:paraId="4E50BCA3"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0A619C20"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DAF221C" w14:textId="77777777" w:rsidR="00B752E4" w:rsidRPr="005914A2" w:rsidRDefault="00B752E4">
            <w:pPr>
              <w:pStyle w:val="FORMDATA"/>
              <w:rPr>
                <w:b/>
                <w:color w:val="auto"/>
              </w:rPr>
            </w:pPr>
            <w:r w:rsidRPr="005914A2">
              <w:rPr>
                <w:b/>
                <w:color w:val="auto"/>
              </w:rPr>
              <w:t>20030428</w:t>
            </w:r>
          </w:p>
        </w:tc>
      </w:tr>
      <w:tr w:rsidR="00B752E4" w:rsidRPr="005914A2" w14:paraId="31EA974E" w14:textId="77777777">
        <w:tc>
          <w:tcPr>
            <w:tcW w:w="2160" w:type="dxa"/>
            <w:tcBorders>
              <w:top w:val="single" w:sz="6" w:space="0" w:color="auto"/>
              <w:left w:val="single" w:sz="6" w:space="0" w:color="auto"/>
              <w:bottom w:val="single" w:sz="6" w:space="0" w:color="auto"/>
              <w:right w:val="single" w:sz="6" w:space="0" w:color="auto"/>
            </w:tcBorders>
          </w:tcPr>
          <w:p w14:paraId="3093F369"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36EDCAC7"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5B8900A5" w14:textId="77777777" w:rsidR="00B752E4" w:rsidRPr="005914A2" w:rsidRDefault="00B752E4">
            <w:pPr>
              <w:pStyle w:val="FORMDATA"/>
              <w:rPr>
                <w:b/>
                <w:color w:val="auto"/>
              </w:rPr>
            </w:pPr>
            <w:r w:rsidRPr="005914A2">
              <w:rPr>
                <w:b/>
                <w:color w:val="auto"/>
              </w:rPr>
              <w:t>MB</w:t>
            </w:r>
          </w:p>
        </w:tc>
      </w:tr>
      <w:tr w:rsidR="00B752E4" w:rsidRPr="005914A2" w14:paraId="16D3F753" w14:textId="77777777">
        <w:tc>
          <w:tcPr>
            <w:tcW w:w="2160" w:type="dxa"/>
            <w:tcBorders>
              <w:top w:val="single" w:sz="6" w:space="0" w:color="auto"/>
              <w:left w:val="single" w:sz="6" w:space="0" w:color="auto"/>
              <w:bottom w:val="single" w:sz="6" w:space="0" w:color="auto"/>
              <w:right w:val="single" w:sz="6" w:space="0" w:color="auto"/>
            </w:tcBorders>
          </w:tcPr>
          <w:p w14:paraId="0FBB4B41" w14:textId="77777777" w:rsidR="00B752E4" w:rsidRPr="005914A2" w:rsidRDefault="00B752E4">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1F42ADC5" w14:textId="77777777" w:rsidR="00B752E4" w:rsidRPr="005914A2" w:rsidRDefault="00B752E4">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5C111809" w14:textId="77777777" w:rsidR="00B752E4" w:rsidRPr="005914A2" w:rsidRDefault="00B752E4">
            <w:pPr>
              <w:pStyle w:val="FORMDATA"/>
              <w:rPr>
                <w:b/>
                <w:color w:val="auto"/>
              </w:rPr>
            </w:pPr>
            <w:r w:rsidRPr="005914A2">
              <w:rPr>
                <w:b/>
                <w:color w:val="auto"/>
              </w:rPr>
              <w:t>C</w:t>
            </w:r>
          </w:p>
        </w:tc>
      </w:tr>
      <w:tr w:rsidR="00B752E4" w:rsidRPr="005914A2" w14:paraId="50D8A5B4" w14:textId="77777777">
        <w:tc>
          <w:tcPr>
            <w:tcW w:w="2160" w:type="dxa"/>
            <w:tcBorders>
              <w:top w:val="single" w:sz="6" w:space="0" w:color="auto"/>
              <w:left w:val="single" w:sz="6" w:space="0" w:color="auto"/>
              <w:bottom w:val="single" w:sz="6" w:space="0" w:color="auto"/>
              <w:right w:val="single" w:sz="6" w:space="0" w:color="auto"/>
            </w:tcBorders>
          </w:tcPr>
          <w:p w14:paraId="5CC3EDC3"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63853E09"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09A9C434" w14:textId="77777777" w:rsidR="00B752E4" w:rsidRPr="005914A2" w:rsidRDefault="00B752E4">
            <w:pPr>
              <w:pStyle w:val="FORMDATA"/>
              <w:rPr>
                <w:b/>
                <w:color w:val="auto"/>
              </w:rPr>
            </w:pPr>
            <w:r w:rsidRPr="005914A2">
              <w:rPr>
                <w:b/>
                <w:color w:val="auto"/>
              </w:rPr>
              <w:t>V</w:t>
            </w:r>
          </w:p>
        </w:tc>
      </w:tr>
      <w:tr w:rsidR="00B752E4" w:rsidRPr="005914A2" w14:paraId="3B939215" w14:textId="77777777">
        <w:tc>
          <w:tcPr>
            <w:tcW w:w="2160" w:type="dxa"/>
            <w:tcBorders>
              <w:top w:val="single" w:sz="6" w:space="0" w:color="auto"/>
              <w:left w:val="single" w:sz="6" w:space="0" w:color="auto"/>
              <w:bottom w:val="single" w:sz="6" w:space="0" w:color="auto"/>
              <w:right w:val="single" w:sz="6" w:space="0" w:color="auto"/>
            </w:tcBorders>
          </w:tcPr>
          <w:p w14:paraId="2259C7AE"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694E1727"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73DB352A" w14:textId="77777777" w:rsidR="00B752E4" w:rsidRPr="005914A2" w:rsidRDefault="00B752E4">
            <w:pPr>
              <w:pStyle w:val="FORMDATA"/>
              <w:rPr>
                <w:b/>
                <w:color w:val="auto"/>
              </w:rPr>
            </w:pPr>
            <w:r w:rsidRPr="005914A2">
              <w:rPr>
                <w:b/>
                <w:color w:val="auto"/>
              </w:rPr>
              <w:t>9999</w:t>
            </w:r>
          </w:p>
        </w:tc>
      </w:tr>
      <w:tr w:rsidR="00B752E4" w:rsidRPr="005914A2" w14:paraId="72C52E30" w14:textId="77777777">
        <w:tc>
          <w:tcPr>
            <w:tcW w:w="2160" w:type="dxa"/>
            <w:tcBorders>
              <w:top w:val="single" w:sz="6" w:space="0" w:color="auto"/>
              <w:left w:val="single" w:sz="6" w:space="0" w:color="auto"/>
              <w:bottom w:val="single" w:sz="6" w:space="0" w:color="auto"/>
              <w:right w:val="single" w:sz="6" w:space="0" w:color="auto"/>
            </w:tcBorders>
          </w:tcPr>
          <w:p w14:paraId="2757F2FE"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411B90F"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66F57CE4" w14:textId="77777777" w:rsidR="00B752E4" w:rsidRPr="005914A2" w:rsidRDefault="00B752E4">
            <w:pPr>
              <w:pStyle w:val="FORMDATA"/>
              <w:rPr>
                <w:b/>
                <w:color w:val="auto"/>
                <w:lang w:val="fr-FR"/>
              </w:rPr>
            </w:pPr>
            <w:r w:rsidRPr="005914A2">
              <w:rPr>
                <w:b/>
                <w:color w:val="auto"/>
                <w:lang w:val="fr-FR"/>
              </w:rPr>
              <w:t>1BM-</w:t>
            </w:r>
          </w:p>
        </w:tc>
      </w:tr>
      <w:tr w:rsidR="00B752E4" w:rsidRPr="005914A2" w14:paraId="43572ED6" w14:textId="77777777">
        <w:tc>
          <w:tcPr>
            <w:tcW w:w="2160" w:type="dxa"/>
            <w:tcBorders>
              <w:top w:val="single" w:sz="6" w:space="0" w:color="auto"/>
              <w:left w:val="single" w:sz="6" w:space="0" w:color="auto"/>
              <w:bottom w:val="single" w:sz="6" w:space="0" w:color="auto"/>
              <w:right w:val="single" w:sz="6" w:space="0" w:color="auto"/>
            </w:tcBorders>
          </w:tcPr>
          <w:p w14:paraId="1189CED7" w14:textId="77777777" w:rsidR="00B752E4" w:rsidRPr="005914A2" w:rsidRDefault="00B752E4">
            <w:pPr>
              <w:pStyle w:val="FORMDATA"/>
              <w:rPr>
                <w:b/>
                <w:color w:val="auto"/>
                <w:lang w:val="fr-FR"/>
              </w:rPr>
            </w:pPr>
            <w:r w:rsidRPr="005914A2">
              <w:rPr>
                <w:b/>
                <w:color w:val="auto"/>
                <w:lang w:val="fr-FR"/>
              </w:rPr>
              <w:t>PORTTYP</w:t>
            </w:r>
          </w:p>
        </w:tc>
        <w:tc>
          <w:tcPr>
            <w:tcW w:w="4680" w:type="dxa"/>
            <w:tcBorders>
              <w:top w:val="single" w:sz="6" w:space="0" w:color="auto"/>
              <w:left w:val="single" w:sz="6" w:space="0" w:color="auto"/>
              <w:bottom w:val="single" w:sz="6" w:space="0" w:color="auto"/>
              <w:right w:val="single" w:sz="6" w:space="0" w:color="auto"/>
            </w:tcBorders>
          </w:tcPr>
          <w:p w14:paraId="6ED0DB0E" w14:textId="77777777" w:rsidR="00B752E4" w:rsidRPr="005914A2" w:rsidRDefault="00B752E4">
            <w:pPr>
              <w:pStyle w:val="FORMDATA"/>
              <w:rPr>
                <w:b/>
                <w:color w:val="auto"/>
                <w:lang w:val="fr-FR"/>
              </w:rPr>
            </w:pPr>
            <w:r w:rsidRPr="005914A2">
              <w:rPr>
                <w:b/>
                <w:color w:val="auto"/>
                <w:lang w:val="fr-FR"/>
              </w:rPr>
              <w:t>Port Type</w:t>
            </w:r>
          </w:p>
        </w:tc>
        <w:tc>
          <w:tcPr>
            <w:tcW w:w="2430" w:type="dxa"/>
            <w:tcBorders>
              <w:top w:val="single" w:sz="6" w:space="0" w:color="auto"/>
              <w:left w:val="single" w:sz="6" w:space="0" w:color="auto"/>
              <w:bottom w:val="single" w:sz="6" w:space="0" w:color="auto"/>
              <w:right w:val="single" w:sz="6" w:space="0" w:color="auto"/>
            </w:tcBorders>
          </w:tcPr>
          <w:p w14:paraId="5D7096D4" w14:textId="77777777" w:rsidR="00B752E4" w:rsidRPr="005914A2" w:rsidRDefault="00B752E4">
            <w:pPr>
              <w:pStyle w:val="FORMDATA"/>
              <w:rPr>
                <w:b/>
                <w:color w:val="auto"/>
              </w:rPr>
            </w:pPr>
            <w:r w:rsidRPr="005914A2">
              <w:rPr>
                <w:b/>
                <w:color w:val="auto"/>
              </w:rPr>
              <w:t>L</w:t>
            </w:r>
          </w:p>
        </w:tc>
      </w:tr>
      <w:tr w:rsidR="00B752E4" w:rsidRPr="005914A2" w14:paraId="35F0299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2ACB032"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2A72EB36" w14:textId="77777777">
        <w:tc>
          <w:tcPr>
            <w:tcW w:w="2160" w:type="dxa"/>
            <w:tcBorders>
              <w:top w:val="single" w:sz="6" w:space="0" w:color="auto"/>
              <w:left w:val="single" w:sz="6" w:space="0" w:color="auto"/>
              <w:bottom w:val="single" w:sz="6" w:space="0" w:color="auto"/>
              <w:right w:val="single" w:sz="6" w:space="0" w:color="auto"/>
            </w:tcBorders>
          </w:tcPr>
          <w:p w14:paraId="5978148B"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6EB8FA0D"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495DB198"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0D8FD1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5B64C0A"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0F2EF1D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70B230"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B70B9EC"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E996E72" w14:textId="77777777" w:rsidR="00B752E4" w:rsidRPr="005914A2" w:rsidRDefault="00B752E4">
            <w:pPr>
              <w:pStyle w:val="FORMDATA"/>
              <w:rPr>
                <w:b/>
                <w:color w:val="auto"/>
              </w:rPr>
            </w:pPr>
            <w:r w:rsidRPr="005914A2">
              <w:rPr>
                <w:b/>
                <w:color w:val="auto"/>
              </w:rPr>
              <w:t>Bojangles</w:t>
            </w:r>
          </w:p>
        </w:tc>
      </w:tr>
      <w:tr w:rsidR="00B752E4" w:rsidRPr="005914A2" w14:paraId="215445F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700AAA3"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F9EE76A"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E2089D3" w14:textId="77777777" w:rsidR="00B752E4" w:rsidRPr="005914A2" w:rsidRDefault="00B752E4">
            <w:pPr>
              <w:pStyle w:val="FORMDATA"/>
              <w:rPr>
                <w:b/>
                <w:color w:val="auto"/>
              </w:rPr>
            </w:pPr>
            <w:r w:rsidRPr="005914A2">
              <w:rPr>
                <w:b/>
                <w:color w:val="auto"/>
              </w:rPr>
              <w:t>8884448888</w:t>
            </w:r>
          </w:p>
        </w:tc>
      </w:tr>
      <w:tr w:rsidR="00B752E4" w:rsidRPr="005914A2" w14:paraId="6697454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0CADD5"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6759873"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6645F9"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5BB72FD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448F314"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DA23B02"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3BE6F0E" w14:textId="77777777" w:rsidR="00B752E4" w:rsidRPr="005914A2" w:rsidRDefault="00B752E4">
            <w:pPr>
              <w:pStyle w:val="FORMDATA"/>
              <w:rPr>
                <w:b/>
                <w:color w:val="auto"/>
              </w:rPr>
            </w:pPr>
            <w:r w:rsidRPr="005914A2">
              <w:rPr>
                <w:b/>
                <w:color w:val="auto"/>
              </w:rPr>
              <w:t>Pluto</w:t>
            </w:r>
          </w:p>
        </w:tc>
      </w:tr>
      <w:tr w:rsidR="00B752E4" w:rsidRPr="005914A2" w14:paraId="06DE925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DB26CEC"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1096735"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0C9556A" w14:textId="77777777" w:rsidR="00B752E4" w:rsidRPr="005914A2" w:rsidRDefault="00B752E4">
            <w:pPr>
              <w:pStyle w:val="FORMDATA"/>
              <w:rPr>
                <w:b/>
                <w:color w:val="auto"/>
              </w:rPr>
            </w:pPr>
            <w:r w:rsidRPr="005914A2">
              <w:rPr>
                <w:b/>
                <w:color w:val="auto"/>
              </w:rPr>
              <w:t>7708881111</w:t>
            </w:r>
          </w:p>
        </w:tc>
      </w:tr>
      <w:tr w:rsidR="00B752E4" w:rsidRPr="005914A2" w14:paraId="64C0FED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3A0A404"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2EA5E81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AFCC888"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1267DD1F" w14:textId="77777777">
        <w:tc>
          <w:tcPr>
            <w:tcW w:w="2160" w:type="dxa"/>
            <w:tcBorders>
              <w:top w:val="single" w:sz="6" w:space="0" w:color="auto"/>
              <w:left w:val="single" w:sz="6" w:space="0" w:color="auto"/>
              <w:bottom w:val="single" w:sz="6" w:space="0" w:color="auto"/>
              <w:right w:val="single" w:sz="6" w:space="0" w:color="auto"/>
            </w:tcBorders>
          </w:tcPr>
          <w:p w14:paraId="2DC69127"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5BB5F3C"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70414102" w14:textId="77777777" w:rsidR="00B752E4" w:rsidRPr="005914A2" w:rsidRDefault="00B752E4">
            <w:pPr>
              <w:pStyle w:val="FORMDATA"/>
              <w:rPr>
                <w:b/>
                <w:color w:val="auto"/>
              </w:rPr>
            </w:pPr>
            <w:r w:rsidRPr="005914A2">
              <w:rPr>
                <w:b/>
                <w:color w:val="auto"/>
              </w:rPr>
              <w:t>Grand Caymen</w:t>
            </w:r>
          </w:p>
        </w:tc>
      </w:tr>
      <w:tr w:rsidR="00B752E4" w:rsidRPr="005914A2" w14:paraId="0D992FE8" w14:textId="77777777">
        <w:tc>
          <w:tcPr>
            <w:tcW w:w="2160" w:type="dxa"/>
            <w:tcBorders>
              <w:top w:val="single" w:sz="6" w:space="0" w:color="auto"/>
              <w:left w:val="single" w:sz="6" w:space="0" w:color="auto"/>
              <w:bottom w:val="single" w:sz="6" w:space="0" w:color="auto"/>
              <w:right w:val="single" w:sz="6" w:space="0" w:color="auto"/>
            </w:tcBorders>
          </w:tcPr>
          <w:p w14:paraId="359A9740" w14:textId="77777777" w:rsidR="00B752E4" w:rsidRPr="005914A2" w:rsidRDefault="00B752E4">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06A93371" w14:textId="77777777" w:rsidR="00B752E4" w:rsidRPr="005914A2" w:rsidRDefault="00B752E4">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24272A94" w14:textId="77777777" w:rsidR="00B752E4" w:rsidRPr="005914A2" w:rsidRDefault="00B752E4">
            <w:pPr>
              <w:pStyle w:val="FORMDATA"/>
              <w:rPr>
                <w:b/>
                <w:color w:val="auto"/>
              </w:rPr>
            </w:pPr>
            <w:r w:rsidRPr="005914A2">
              <w:rPr>
                <w:b/>
                <w:color w:val="auto"/>
              </w:rPr>
              <w:t>C</w:t>
            </w:r>
          </w:p>
        </w:tc>
      </w:tr>
      <w:tr w:rsidR="00B752E4" w:rsidRPr="005914A2" w14:paraId="5FD3E613" w14:textId="77777777">
        <w:trPr>
          <w:cantSplit/>
        </w:trPr>
        <w:tc>
          <w:tcPr>
            <w:tcW w:w="9270" w:type="dxa"/>
            <w:gridSpan w:val="3"/>
            <w:tcBorders>
              <w:top w:val="single" w:sz="6" w:space="0" w:color="auto"/>
              <w:left w:val="single" w:sz="6" w:space="0" w:color="auto"/>
              <w:bottom w:val="single" w:sz="6" w:space="0" w:color="auto"/>
            </w:tcBorders>
            <w:shd w:val="clear" w:color="auto" w:fill="99CCFF"/>
          </w:tcPr>
          <w:p w14:paraId="48CF9D57" w14:textId="77777777" w:rsidR="00B752E4" w:rsidRPr="005914A2" w:rsidRDefault="00B752E4">
            <w:pPr>
              <w:pStyle w:val="Heading4"/>
              <w:rPr>
                <w:rFonts w:cs="Arial"/>
                <w:b/>
                <w:i w:val="0"/>
              </w:rPr>
            </w:pPr>
            <w:r w:rsidRPr="005914A2">
              <w:rPr>
                <w:rFonts w:cs="Arial"/>
                <w:b/>
                <w:i w:val="0"/>
              </w:rPr>
              <w:t>Bill Section</w:t>
            </w:r>
          </w:p>
        </w:tc>
      </w:tr>
      <w:tr w:rsidR="00B752E4" w:rsidRPr="005914A2" w14:paraId="6452B36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F2E4E14" w14:textId="77777777" w:rsidR="00B752E4" w:rsidRPr="005914A2" w:rsidRDefault="00B752E4">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E7633AE" w14:textId="77777777" w:rsidR="00B752E4" w:rsidRPr="005914A2" w:rsidRDefault="00B752E4">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7A94897" w14:textId="77777777" w:rsidR="00B752E4" w:rsidRPr="005914A2" w:rsidRDefault="00B752E4">
            <w:pPr>
              <w:pStyle w:val="FORMDATA"/>
              <w:rPr>
                <w:b/>
                <w:color w:val="auto"/>
              </w:rPr>
            </w:pPr>
            <w:r w:rsidRPr="005914A2">
              <w:rPr>
                <w:b/>
                <w:color w:val="auto"/>
              </w:rPr>
              <w:t>7702109494</w:t>
            </w:r>
          </w:p>
        </w:tc>
      </w:tr>
      <w:tr w:rsidR="00B752E4" w:rsidRPr="005914A2" w14:paraId="08F7F24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3B95B7F"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6C9C5B4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B15564C" w14:textId="77777777" w:rsidR="00B752E4" w:rsidRPr="005914A2" w:rsidRDefault="00B752E4">
            <w:pPr>
              <w:rPr>
                <w:rFonts w:ascii="Arial" w:hAnsi="Arial" w:cs="Arial"/>
                <w:b/>
                <w:bCs/>
                <w:iCs/>
              </w:rPr>
            </w:pPr>
            <w:r w:rsidRPr="005914A2">
              <w:rPr>
                <w:rFonts w:ascii="Arial" w:hAnsi="Arial" w:cs="Arial"/>
                <w:b/>
                <w:iCs/>
              </w:rPr>
              <w:t>Listing Control Section</w:t>
            </w:r>
          </w:p>
        </w:tc>
      </w:tr>
      <w:tr w:rsidR="00B752E4" w:rsidRPr="005914A2" w14:paraId="045DDD2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56793EE"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1A2EE26" w14:textId="77777777" w:rsidR="00B752E4" w:rsidRPr="005914A2" w:rsidRDefault="00B752E4">
            <w:pPr>
              <w:pStyle w:val="FORMDATA"/>
              <w:rPr>
                <w:b/>
                <w:color w:val="auto"/>
              </w:rPr>
            </w:pPr>
            <w:r w:rsidRPr="005914A2">
              <w:rPr>
                <w:b/>
                <w:color w:val="auto"/>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296F5BB" w14:textId="77777777" w:rsidR="00B752E4" w:rsidRPr="005914A2" w:rsidRDefault="00B752E4">
            <w:pPr>
              <w:pStyle w:val="FORMDATA"/>
              <w:rPr>
                <w:b/>
                <w:color w:val="auto"/>
              </w:rPr>
            </w:pPr>
            <w:r w:rsidRPr="005914A2">
              <w:rPr>
                <w:b/>
                <w:color w:val="auto"/>
              </w:rPr>
              <w:t>0001</w:t>
            </w:r>
          </w:p>
        </w:tc>
      </w:tr>
      <w:tr w:rsidR="00B752E4" w:rsidRPr="005914A2" w14:paraId="440018A2" w14:textId="77777777">
        <w:tc>
          <w:tcPr>
            <w:tcW w:w="2160" w:type="dxa"/>
            <w:tcBorders>
              <w:top w:val="single" w:sz="6" w:space="0" w:color="auto"/>
              <w:left w:val="single" w:sz="6" w:space="0" w:color="auto"/>
              <w:bottom w:val="single" w:sz="6" w:space="0" w:color="auto"/>
              <w:right w:val="single" w:sz="6" w:space="0" w:color="auto"/>
            </w:tcBorders>
          </w:tcPr>
          <w:p w14:paraId="1FFAE3D0" w14:textId="77777777" w:rsidR="00B752E4" w:rsidRPr="005914A2" w:rsidRDefault="00B752E4">
            <w:pPr>
              <w:pStyle w:val="FORMDATA"/>
              <w:rPr>
                <w:b/>
                <w:color w:val="auto"/>
              </w:rPr>
            </w:pPr>
            <w:r w:rsidRPr="005914A2">
              <w:rPr>
                <w:b/>
                <w:color w:val="auto"/>
              </w:rPr>
              <w:t xml:space="preserve">LACT  </w:t>
            </w:r>
          </w:p>
        </w:tc>
        <w:tc>
          <w:tcPr>
            <w:tcW w:w="4680" w:type="dxa"/>
            <w:tcBorders>
              <w:top w:val="single" w:sz="6" w:space="0" w:color="auto"/>
              <w:left w:val="single" w:sz="6" w:space="0" w:color="auto"/>
              <w:bottom w:val="single" w:sz="6" w:space="0" w:color="auto"/>
              <w:right w:val="single" w:sz="6" w:space="0" w:color="auto"/>
            </w:tcBorders>
          </w:tcPr>
          <w:p w14:paraId="77025B94" w14:textId="77777777" w:rsidR="00B752E4" w:rsidRPr="005914A2" w:rsidRDefault="00B752E4">
            <w:pPr>
              <w:pStyle w:val="FORMDATA"/>
              <w:rPr>
                <w:b/>
                <w:color w:val="auto"/>
              </w:rPr>
            </w:pPr>
            <w:r w:rsidRPr="005914A2">
              <w:rPr>
                <w:b/>
                <w:color w:val="auto"/>
              </w:rPr>
              <w:t>Listing Activity Indicator</w:t>
            </w:r>
          </w:p>
        </w:tc>
        <w:tc>
          <w:tcPr>
            <w:tcW w:w="2430" w:type="dxa"/>
            <w:tcBorders>
              <w:top w:val="single" w:sz="6" w:space="0" w:color="auto"/>
              <w:left w:val="single" w:sz="6" w:space="0" w:color="auto"/>
              <w:bottom w:val="single" w:sz="6" w:space="0" w:color="auto"/>
              <w:right w:val="single" w:sz="6" w:space="0" w:color="auto"/>
            </w:tcBorders>
          </w:tcPr>
          <w:p w14:paraId="308045BC" w14:textId="77777777" w:rsidR="00B752E4" w:rsidRPr="005914A2" w:rsidRDefault="00B752E4">
            <w:pPr>
              <w:pStyle w:val="FORMDATA"/>
              <w:rPr>
                <w:b/>
                <w:color w:val="auto"/>
              </w:rPr>
            </w:pPr>
            <w:r w:rsidRPr="005914A2">
              <w:rPr>
                <w:b/>
                <w:color w:val="auto"/>
              </w:rPr>
              <w:t>D</w:t>
            </w:r>
          </w:p>
        </w:tc>
      </w:tr>
      <w:tr w:rsidR="00B752E4" w:rsidRPr="005914A2" w14:paraId="70271AA6" w14:textId="77777777">
        <w:tc>
          <w:tcPr>
            <w:tcW w:w="2160" w:type="dxa"/>
            <w:tcBorders>
              <w:top w:val="single" w:sz="6" w:space="0" w:color="auto"/>
              <w:left w:val="single" w:sz="6" w:space="0" w:color="auto"/>
              <w:bottom w:val="single" w:sz="6" w:space="0" w:color="auto"/>
              <w:right w:val="single" w:sz="6" w:space="0" w:color="auto"/>
            </w:tcBorders>
          </w:tcPr>
          <w:p w14:paraId="52BDE8CD"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5A98D42B" w14:textId="77777777" w:rsidR="00B752E4" w:rsidRPr="005914A2" w:rsidRDefault="00B752E4">
            <w:pPr>
              <w:pStyle w:val="FORMDATA"/>
              <w:rPr>
                <w:b/>
                <w:color w:val="auto"/>
              </w:rPr>
            </w:pPr>
            <w:r w:rsidRPr="005914A2">
              <w:rPr>
                <w:b/>
                <w:color w:val="auto"/>
              </w:rPr>
              <w:t>Record Type</w:t>
            </w:r>
          </w:p>
        </w:tc>
        <w:tc>
          <w:tcPr>
            <w:tcW w:w="2430" w:type="dxa"/>
            <w:tcBorders>
              <w:top w:val="single" w:sz="6" w:space="0" w:color="auto"/>
              <w:left w:val="single" w:sz="6" w:space="0" w:color="auto"/>
              <w:bottom w:val="single" w:sz="6" w:space="0" w:color="auto"/>
              <w:right w:val="single" w:sz="6" w:space="0" w:color="auto"/>
            </w:tcBorders>
          </w:tcPr>
          <w:p w14:paraId="34104B57" w14:textId="77777777" w:rsidR="00B752E4" w:rsidRPr="005914A2" w:rsidRDefault="00B752E4">
            <w:pPr>
              <w:pStyle w:val="FORMDATA"/>
              <w:rPr>
                <w:b/>
                <w:color w:val="auto"/>
              </w:rPr>
            </w:pPr>
            <w:r w:rsidRPr="005914A2">
              <w:rPr>
                <w:b/>
                <w:color w:val="auto"/>
              </w:rPr>
              <w:t>LML</w:t>
            </w:r>
          </w:p>
        </w:tc>
      </w:tr>
      <w:tr w:rsidR="00B752E4" w:rsidRPr="005914A2" w14:paraId="696FBDE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7364E8A" w14:textId="77777777" w:rsidR="00B752E4" w:rsidRPr="005914A2" w:rsidRDefault="00B752E4">
            <w:pPr>
              <w:rPr>
                <w:rFonts w:ascii="Arial" w:hAnsi="Arial" w:cs="Arial"/>
                <w:b/>
                <w:bCs/>
                <w:iCs/>
              </w:rPr>
            </w:pPr>
            <w:r w:rsidRPr="005914A2">
              <w:rPr>
                <w:rFonts w:ascii="Arial" w:hAnsi="Arial" w:cs="Arial"/>
                <w:b/>
                <w:iCs/>
              </w:rPr>
              <w:t xml:space="preserve">Listing Instruction Section </w:t>
            </w:r>
          </w:p>
        </w:tc>
      </w:tr>
      <w:tr w:rsidR="00B752E4" w:rsidRPr="005914A2" w14:paraId="35B283ED" w14:textId="77777777">
        <w:tc>
          <w:tcPr>
            <w:tcW w:w="2160" w:type="dxa"/>
            <w:tcBorders>
              <w:top w:val="single" w:sz="6" w:space="0" w:color="auto"/>
              <w:left w:val="single" w:sz="6" w:space="0" w:color="auto"/>
              <w:bottom w:val="single" w:sz="6" w:space="0" w:color="auto"/>
              <w:right w:val="single" w:sz="6" w:space="0" w:color="auto"/>
            </w:tcBorders>
          </w:tcPr>
          <w:p w14:paraId="7ED5227A"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5198A12C" w14:textId="77777777" w:rsidR="00B752E4" w:rsidRPr="005914A2" w:rsidRDefault="00B752E4">
            <w:pPr>
              <w:pStyle w:val="FORMDATA"/>
              <w:rPr>
                <w:b/>
                <w:color w:val="auto"/>
              </w:rPr>
            </w:pPr>
            <w:r w:rsidRPr="005914A2">
              <w:rPr>
                <w:b/>
                <w:color w:val="auto"/>
              </w:rPr>
              <w:t xml:space="preserve">Listed Name Last </w:t>
            </w:r>
          </w:p>
        </w:tc>
        <w:tc>
          <w:tcPr>
            <w:tcW w:w="2430" w:type="dxa"/>
            <w:tcBorders>
              <w:top w:val="single" w:sz="6" w:space="0" w:color="auto"/>
              <w:left w:val="single" w:sz="6" w:space="0" w:color="auto"/>
              <w:bottom w:val="single" w:sz="6" w:space="0" w:color="auto"/>
              <w:right w:val="single" w:sz="6" w:space="0" w:color="auto"/>
            </w:tcBorders>
          </w:tcPr>
          <w:p w14:paraId="676C02C1" w14:textId="77777777" w:rsidR="00B752E4" w:rsidRPr="005914A2" w:rsidRDefault="00B752E4">
            <w:pPr>
              <w:pStyle w:val="FORMDATA"/>
              <w:rPr>
                <w:b/>
                <w:color w:val="auto"/>
              </w:rPr>
            </w:pPr>
            <w:r w:rsidRPr="005914A2">
              <w:rPr>
                <w:b/>
                <w:color w:val="auto"/>
              </w:rPr>
              <w:t>Caymen</w:t>
            </w:r>
          </w:p>
        </w:tc>
      </w:tr>
      <w:tr w:rsidR="00B752E4" w:rsidRPr="005914A2" w14:paraId="0056877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C7BDE76"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71213A8" w14:textId="77777777" w:rsidR="00B752E4" w:rsidRPr="005914A2" w:rsidRDefault="00B752E4">
            <w:pPr>
              <w:pStyle w:val="FORMDATA"/>
              <w:rPr>
                <w:b/>
                <w:color w:val="auto"/>
              </w:rPr>
            </w:pPr>
            <w:r w:rsidRPr="005914A2">
              <w:rPr>
                <w:b/>
                <w:color w:val="auto"/>
              </w:rPr>
              <w:t>Listing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B88F61C" w14:textId="77777777" w:rsidR="00B752E4" w:rsidRPr="005914A2" w:rsidRDefault="00B752E4">
            <w:pPr>
              <w:pStyle w:val="FORMDATA"/>
              <w:rPr>
                <w:b/>
                <w:color w:val="auto"/>
              </w:rPr>
            </w:pPr>
            <w:r w:rsidRPr="005914A2">
              <w:rPr>
                <w:b/>
                <w:color w:val="auto"/>
              </w:rPr>
              <w:t>7702109494</w:t>
            </w:r>
          </w:p>
        </w:tc>
      </w:tr>
      <w:tr w:rsidR="00B752E4" w:rsidRPr="005914A2" w14:paraId="57478F4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29773F1" w14:textId="77777777" w:rsidR="00B752E4" w:rsidRPr="005914A2" w:rsidRDefault="00B752E4">
            <w:pPr>
              <w:rPr>
                <w:rFonts w:ascii="Arial" w:hAnsi="Arial" w:cs="Arial"/>
                <w:b/>
                <w:bCs/>
                <w:iCs/>
              </w:rPr>
            </w:pPr>
            <w:r w:rsidRPr="005914A2">
              <w:rPr>
                <w:rFonts w:ascii="Arial" w:hAnsi="Arial" w:cs="Arial"/>
                <w:b/>
                <w:iCs/>
              </w:rPr>
              <w:t xml:space="preserve">Listing Control Section </w:t>
            </w:r>
          </w:p>
        </w:tc>
      </w:tr>
      <w:tr w:rsidR="00B752E4" w:rsidRPr="005914A2" w14:paraId="48CD5C7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F4FD3B6"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479DF62" w14:textId="77777777" w:rsidR="00B752E4" w:rsidRPr="005914A2" w:rsidRDefault="00B752E4">
            <w:pPr>
              <w:pStyle w:val="FORMDATA"/>
              <w:rPr>
                <w:b/>
                <w:color w:val="auto"/>
              </w:rPr>
            </w:pPr>
            <w:r w:rsidRPr="005914A2">
              <w:rPr>
                <w:b/>
                <w:color w:val="auto"/>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27B8C97" w14:textId="77777777" w:rsidR="00B752E4" w:rsidRPr="005914A2" w:rsidRDefault="00B752E4">
            <w:pPr>
              <w:pStyle w:val="FORMDATA"/>
              <w:rPr>
                <w:b/>
                <w:color w:val="auto"/>
              </w:rPr>
            </w:pPr>
            <w:r w:rsidRPr="005914A2">
              <w:rPr>
                <w:b/>
                <w:color w:val="auto"/>
              </w:rPr>
              <w:t>0002</w:t>
            </w:r>
          </w:p>
        </w:tc>
      </w:tr>
      <w:tr w:rsidR="00B752E4" w:rsidRPr="005914A2" w14:paraId="0B7A7B82" w14:textId="77777777">
        <w:tc>
          <w:tcPr>
            <w:tcW w:w="2160" w:type="dxa"/>
            <w:tcBorders>
              <w:top w:val="single" w:sz="6" w:space="0" w:color="auto"/>
              <w:left w:val="single" w:sz="6" w:space="0" w:color="auto"/>
              <w:bottom w:val="single" w:sz="6" w:space="0" w:color="auto"/>
              <w:right w:val="single" w:sz="6" w:space="0" w:color="auto"/>
            </w:tcBorders>
          </w:tcPr>
          <w:p w14:paraId="09611262" w14:textId="77777777" w:rsidR="00B752E4" w:rsidRPr="005914A2" w:rsidRDefault="00B752E4">
            <w:pPr>
              <w:pStyle w:val="FORMDATA"/>
              <w:rPr>
                <w:b/>
                <w:color w:val="auto"/>
              </w:rPr>
            </w:pPr>
            <w:r w:rsidRPr="005914A2">
              <w:rPr>
                <w:b/>
                <w:color w:val="auto"/>
              </w:rPr>
              <w:t xml:space="preserve">LACT  </w:t>
            </w:r>
          </w:p>
        </w:tc>
        <w:tc>
          <w:tcPr>
            <w:tcW w:w="4680" w:type="dxa"/>
            <w:tcBorders>
              <w:top w:val="single" w:sz="6" w:space="0" w:color="auto"/>
              <w:left w:val="single" w:sz="6" w:space="0" w:color="auto"/>
              <w:bottom w:val="single" w:sz="6" w:space="0" w:color="auto"/>
              <w:right w:val="single" w:sz="6" w:space="0" w:color="auto"/>
            </w:tcBorders>
          </w:tcPr>
          <w:p w14:paraId="6C0AE236" w14:textId="77777777" w:rsidR="00B752E4" w:rsidRPr="005914A2" w:rsidRDefault="00B752E4">
            <w:pPr>
              <w:pStyle w:val="FORMDATA"/>
              <w:rPr>
                <w:b/>
                <w:color w:val="auto"/>
              </w:rPr>
            </w:pPr>
            <w:r w:rsidRPr="005914A2">
              <w:rPr>
                <w:b/>
                <w:color w:val="auto"/>
              </w:rPr>
              <w:t>Listing Activity Indicator</w:t>
            </w:r>
          </w:p>
        </w:tc>
        <w:tc>
          <w:tcPr>
            <w:tcW w:w="2430" w:type="dxa"/>
            <w:tcBorders>
              <w:top w:val="single" w:sz="6" w:space="0" w:color="auto"/>
              <w:left w:val="single" w:sz="6" w:space="0" w:color="auto"/>
              <w:bottom w:val="single" w:sz="6" w:space="0" w:color="auto"/>
              <w:right w:val="single" w:sz="6" w:space="0" w:color="auto"/>
            </w:tcBorders>
          </w:tcPr>
          <w:p w14:paraId="78951CB0" w14:textId="77777777" w:rsidR="00B752E4" w:rsidRPr="005914A2" w:rsidRDefault="00B752E4">
            <w:pPr>
              <w:pStyle w:val="FORMDATA"/>
              <w:rPr>
                <w:b/>
                <w:color w:val="auto"/>
              </w:rPr>
            </w:pPr>
            <w:r w:rsidRPr="005914A2">
              <w:rPr>
                <w:b/>
                <w:color w:val="auto"/>
              </w:rPr>
              <w:t>N</w:t>
            </w:r>
          </w:p>
        </w:tc>
      </w:tr>
      <w:tr w:rsidR="00B752E4" w:rsidRPr="005914A2" w14:paraId="0814C074" w14:textId="77777777">
        <w:tc>
          <w:tcPr>
            <w:tcW w:w="2160" w:type="dxa"/>
            <w:tcBorders>
              <w:top w:val="single" w:sz="6" w:space="0" w:color="auto"/>
              <w:left w:val="single" w:sz="6" w:space="0" w:color="auto"/>
              <w:bottom w:val="single" w:sz="6" w:space="0" w:color="auto"/>
              <w:right w:val="single" w:sz="6" w:space="0" w:color="auto"/>
            </w:tcBorders>
          </w:tcPr>
          <w:p w14:paraId="74E0EF88"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74523548" w14:textId="77777777" w:rsidR="00B752E4" w:rsidRPr="005914A2" w:rsidRDefault="00B752E4">
            <w:pPr>
              <w:pStyle w:val="FORMDATA"/>
              <w:rPr>
                <w:b/>
                <w:color w:val="auto"/>
              </w:rPr>
            </w:pPr>
            <w:r w:rsidRPr="005914A2">
              <w:rPr>
                <w:b/>
                <w:color w:val="auto"/>
              </w:rPr>
              <w:t>Record Type</w:t>
            </w:r>
          </w:p>
        </w:tc>
        <w:tc>
          <w:tcPr>
            <w:tcW w:w="2430" w:type="dxa"/>
            <w:tcBorders>
              <w:top w:val="single" w:sz="6" w:space="0" w:color="auto"/>
              <w:left w:val="single" w:sz="6" w:space="0" w:color="auto"/>
              <w:bottom w:val="single" w:sz="6" w:space="0" w:color="auto"/>
              <w:right w:val="single" w:sz="6" w:space="0" w:color="auto"/>
            </w:tcBorders>
          </w:tcPr>
          <w:p w14:paraId="10D2F52F" w14:textId="77777777" w:rsidR="00B752E4" w:rsidRPr="005914A2" w:rsidRDefault="00B752E4">
            <w:pPr>
              <w:pStyle w:val="FORMDATA"/>
              <w:rPr>
                <w:b/>
                <w:color w:val="auto"/>
              </w:rPr>
            </w:pPr>
            <w:r w:rsidRPr="005914A2">
              <w:rPr>
                <w:b/>
                <w:color w:val="auto"/>
              </w:rPr>
              <w:t>LML</w:t>
            </w:r>
          </w:p>
        </w:tc>
      </w:tr>
      <w:tr w:rsidR="00B752E4" w:rsidRPr="005914A2" w14:paraId="5200843D" w14:textId="77777777">
        <w:tc>
          <w:tcPr>
            <w:tcW w:w="2160" w:type="dxa"/>
            <w:tcBorders>
              <w:top w:val="single" w:sz="6" w:space="0" w:color="auto"/>
              <w:left w:val="single" w:sz="6" w:space="0" w:color="auto"/>
              <w:bottom w:val="single" w:sz="6" w:space="0" w:color="auto"/>
              <w:right w:val="single" w:sz="6" w:space="0" w:color="auto"/>
            </w:tcBorders>
          </w:tcPr>
          <w:p w14:paraId="1F27D458" w14:textId="77777777" w:rsidR="00B752E4" w:rsidRPr="005914A2" w:rsidRDefault="00B752E4">
            <w:pPr>
              <w:pStyle w:val="FORMDATA"/>
              <w:rPr>
                <w:b/>
                <w:color w:val="auto"/>
              </w:rPr>
            </w:pPr>
            <w:r w:rsidRPr="005914A2">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560A0245" w14:textId="77777777" w:rsidR="00B752E4" w:rsidRPr="005914A2" w:rsidRDefault="00B752E4">
            <w:pPr>
              <w:pStyle w:val="FORMDATA"/>
              <w:rPr>
                <w:b/>
                <w:color w:val="auto"/>
              </w:rPr>
            </w:pPr>
            <w:r w:rsidRPr="005914A2">
              <w:rPr>
                <w:b/>
                <w:color w:val="auto"/>
              </w:rPr>
              <w:t>Listing Type</w:t>
            </w:r>
          </w:p>
        </w:tc>
        <w:tc>
          <w:tcPr>
            <w:tcW w:w="2430" w:type="dxa"/>
            <w:tcBorders>
              <w:top w:val="single" w:sz="6" w:space="0" w:color="auto"/>
              <w:left w:val="single" w:sz="6" w:space="0" w:color="auto"/>
              <w:bottom w:val="single" w:sz="6" w:space="0" w:color="auto"/>
              <w:right w:val="single" w:sz="6" w:space="0" w:color="auto"/>
            </w:tcBorders>
          </w:tcPr>
          <w:p w14:paraId="5905E3C9" w14:textId="77777777" w:rsidR="00B752E4" w:rsidRPr="005914A2" w:rsidRDefault="00B752E4">
            <w:pPr>
              <w:pStyle w:val="FORMDATA"/>
              <w:rPr>
                <w:b/>
                <w:color w:val="auto"/>
                <w:lang w:val="fr-FR"/>
              </w:rPr>
            </w:pPr>
            <w:r w:rsidRPr="005914A2">
              <w:rPr>
                <w:b/>
                <w:color w:val="auto"/>
                <w:lang w:val="fr-FR"/>
              </w:rPr>
              <w:t>1</w:t>
            </w:r>
          </w:p>
        </w:tc>
      </w:tr>
      <w:tr w:rsidR="00B752E4" w:rsidRPr="005914A2" w14:paraId="5418D99E" w14:textId="77777777">
        <w:tc>
          <w:tcPr>
            <w:tcW w:w="2160" w:type="dxa"/>
            <w:tcBorders>
              <w:top w:val="single" w:sz="6" w:space="0" w:color="auto"/>
              <w:left w:val="single" w:sz="6" w:space="0" w:color="auto"/>
              <w:bottom w:val="single" w:sz="6" w:space="0" w:color="auto"/>
              <w:right w:val="single" w:sz="6" w:space="0" w:color="auto"/>
            </w:tcBorders>
          </w:tcPr>
          <w:p w14:paraId="78DDF96A" w14:textId="77777777" w:rsidR="00B752E4" w:rsidRPr="005914A2" w:rsidRDefault="00B752E4">
            <w:pPr>
              <w:pStyle w:val="FORMDATA"/>
              <w:rPr>
                <w:b/>
                <w:color w:val="auto"/>
                <w:lang w:val="fr-FR"/>
              </w:rPr>
            </w:pPr>
            <w:r w:rsidRPr="005914A2">
              <w:rPr>
                <w:b/>
                <w:color w:val="auto"/>
                <w:lang w:val="fr-FR"/>
              </w:rPr>
              <w:t>STYC</w:t>
            </w:r>
          </w:p>
        </w:tc>
        <w:tc>
          <w:tcPr>
            <w:tcW w:w="4680" w:type="dxa"/>
            <w:tcBorders>
              <w:top w:val="single" w:sz="6" w:space="0" w:color="auto"/>
              <w:left w:val="single" w:sz="6" w:space="0" w:color="auto"/>
              <w:bottom w:val="single" w:sz="6" w:space="0" w:color="auto"/>
              <w:right w:val="single" w:sz="6" w:space="0" w:color="auto"/>
            </w:tcBorders>
          </w:tcPr>
          <w:p w14:paraId="76B64EDE" w14:textId="77777777" w:rsidR="00B752E4" w:rsidRPr="005914A2" w:rsidRDefault="00B752E4">
            <w:pPr>
              <w:pStyle w:val="FORMDATA"/>
              <w:rPr>
                <w:b/>
                <w:color w:val="auto"/>
                <w:lang w:val="fr-FR"/>
              </w:rPr>
            </w:pPr>
            <w:r w:rsidRPr="005914A2">
              <w:rPr>
                <w:b/>
                <w:color w:val="auto"/>
                <w:lang w:val="fr-FR"/>
              </w:rPr>
              <w:t>Style Code</w:t>
            </w:r>
          </w:p>
        </w:tc>
        <w:tc>
          <w:tcPr>
            <w:tcW w:w="2430" w:type="dxa"/>
            <w:tcBorders>
              <w:top w:val="single" w:sz="6" w:space="0" w:color="auto"/>
              <w:left w:val="single" w:sz="6" w:space="0" w:color="auto"/>
              <w:bottom w:val="single" w:sz="6" w:space="0" w:color="auto"/>
              <w:right w:val="single" w:sz="6" w:space="0" w:color="auto"/>
            </w:tcBorders>
          </w:tcPr>
          <w:p w14:paraId="4AFC8220" w14:textId="77777777" w:rsidR="00B752E4" w:rsidRPr="005914A2" w:rsidRDefault="00B752E4">
            <w:pPr>
              <w:pStyle w:val="FORMDATA"/>
              <w:rPr>
                <w:b/>
                <w:color w:val="auto"/>
              </w:rPr>
            </w:pPr>
            <w:r w:rsidRPr="005914A2">
              <w:rPr>
                <w:b/>
                <w:color w:val="auto"/>
              </w:rPr>
              <w:t>SL</w:t>
            </w:r>
          </w:p>
        </w:tc>
      </w:tr>
      <w:tr w:rsidR="00B752E4" w:rsidRPr="005914A2" w14:paraId="17EA0112" w14:textId="77777777">
        <w:tc>
          <w:tcPr>
            <w:tcW w:w="2160" w:type="dxa"/>
            <w:tcBorders>
              <w:top w:val="single" w:sz="6" w:space="0" w:color="auto"/>
              <w:left w:val="single" w:sz="6" w:space="0" w:color="auto"/>
              <w:bottom w:val="single" w:sz="6" w:space="0" w:color="auto"/>
              <w:right w:val="single" w:sz="6" w:space="0" w:color="auto"/>
            </w:tcBorders>
          </w:tcPr>
          <w:p w14:paraId="586173FD" w14:textId="77777777" w:rsidR="00B752E4" w:rsidRPr="005914A2" w:rsidRDefault="00B752E4">
            <w:pPr>
              <w:pStyle w:val="FORMDATA"/>
              <w:rPr>
                <w:b/>
                <w:color w:val="auto"/>
              </w:rPr>
            </w:pPr>
            <w:r w:rsidRPr="005914A2">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2DAB98D6" w14:textId="77777777" w:rsidR="00B752E4" w:rsidRPr="005914A2" w:rsidRDefault="00B752E4">
            <w:pPr>
              <w:pStyle w:val="FORMDATA"/>
              <w:rPr>
                <w:b/>
                <w:color w:val="auto"/>
              </w:rPr>
            </w:pPr>
            <w:r w:rsidRPr="005914A2">
              <w:rPr>
                <w:b/>
                <w:color w:val="auto"/>
              </w:rPr>
              <w:t>Type of Account</w:t>
            </w:r>
          </w:p>
        </w:tc>
        <w:tc>
          <w:tcPr>
            <w:tcW w:w="2430" w:type="dxa"/>
            <w:tcBorders>
              <w:top w:val="single" w:sz="6" w:space="0" w:color="auto"/>
              <w:left w:val="single" w:sz="6" w:space="0" w:color="auto"/>
              <w:bottom w:val="single" w:sz="6" w:space="0" w:color="auto"/>
              <w:right w:val="single" w:sz="6" w:space="0" w:color="auto"/>
            </w:tcBorders>
          </w:tcPr>
          <w:p w14:paraId="2B13211C" w14:textId="77777777" w:rsidR="00B752E4" w:rsidRPr="005914A2" w:rsidRDefault="00B752E4">
            <w:pPr>
              <w:pStyle w:val="FORMDATA"/>
              <w:rPr>
                <w:b/>
                <w:color w:val="auto"/>
              </w:rPr>
            </w:pPr>
            <w:r w:rsidRPr="005914A2">
              <w:rPr>
                <w:b/>
                <w:color w:val="auto"/>
              </w:rPr>
              <w:t>B</w:t>
            </w:r>
          </w:p>
        </w:tc>
      </w:tr>
      <w:tr w:rsidR="00B752E4" w:rsidRPr="005914A2" w14:paraId="7B4CB20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37D779" w14:textId="77777777" w:rsidR="00B752E4" w:rsidRPr="005914A2" w:rsidRDefault="00B752E4">
            <w:pPr>
              <w:pStyle w:val="FORMDATA"/>
              <w:rPr>
                <w:b/>
                <w:color w:val="auto"/>
              </w:rPr>
            </w:pPr>
            <w:r w:rsidRPr="005914A2">
              <w:rPr>
                <w:b/>
                <w:color w:val="auto"/>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51FED3" w14:textId="77777777" w:rsidR="00B752E4" w:rsidRPr="005914A2" w:rsidRDefault="00B752E4">
            <w:pPr>
              <w:pStyle w:val="FORMDATA"/>
              <w:rPr>
                <w:b/>
                <w:color w:val="auto"/>
              </w:rPr>
            </w:pPr>
            <w:r w:rsidRPr="005914A2">
              <w:rPr>
                <w:b/>
                <w:color w:val="auto"/>
              </w:rPr>
              <w:t>Degree of Indent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A98B2A" w14:textId="77777777" w:rsidR="00B752E4" w:rsidRPr="005914A2" w:rsidRDefault="00B752E4">
            <w:pPr>
              <w:pStyle w:val="FORMDATA"/>
              <w:rPr>
                <w:b/>
                <w:color w:val="auto"/>
              </w:rPr>
            </w:pPr>
            <w:r w:rsidRPr="005914A2">
              <w:rPr>
                <w:b/>
                <w:color w:val="auto"/>
              </w:rPr>
              <w:t>0</w:t>
            </w:r>
          </w:p>
        </w:tc>
      </w:tr>
      <w:tr w:rsidR="00B752E4" w:rsidRPr="005914A2" w14:paraId="44F7C92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856CCB3" w14:textId="77777777" w:rsidR="00B752E4" w:rsidRPr="005914A2" w:rsidRDefault="00B752E4">
            <w:pPr>
              <w:pStyle w:val="Heading4"/>
              <w:rPr>
                <w:rFonts w:cs="Arial"/>
                <w:b/>
                <w:i w:val="0"/>
              </w:rPr>
            </w:pPr>
            <w:r w:rsidRPr="005914A2">
              <w:rPr>
                <w:rFonts w:cs="Arial"/>
                <w:b/>
                <w:i w:val="0"/>
              </w:rPr>
              <w:t>Listing Instruction Section</w:t>
            </w:r>
          </w:p>
        </w:tc>
      </w:tr>
      <w:tr w:rsidR="00B752E4" w:rsidRPr="005914A2" w14:paraId="15B6DB4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0ED3DCD"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868D0BD" w14:textId="77777777" w:rsidR="00B752E4" w:rsidRPr="005914A2" w:rsidRDefault="00B752E4">
            <w:pPr>
              <w:pStyle w:val="FORMDATA"/>
              <w:rPr>
                <w:b/>
                <w:color w:val="auto"/>
              </w:rPr>
            </w:pPr>
            <w:r w:rsidRPr="005914A2">
              <w:rPr>
                <w:b/>
                <w:color w:val="auto"/>
              </w:rPr>
              <w:t>Listing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81CD8D2" w14:textId="77777777" w:rsidR="00B752E4" w:rsidRPr="005914A2" w:rsidRDefault="00B752E4">
            <w:pPr>
              <w:pStyle w:val="FORMDATA"/>
              <w:rPr>
                <w:b/>
                <w:color w:val="auto"/>
              </w:rPr>
            </w:pPr>
            <w:r w:rsidRPr="005914A2">
              <w:rPr>
                <w:b/>
                <w:color w:val="auto"/>
              </w:rPr>
              <w:t>7702109494</w:t>
            </w:r>
          </w:p>
        </w:tc>
      </w:tr>
      <w:tr w:rsidR="00B752E4" w:rsidRPr="005914A2" w14:paraId="40634237" w14:textId="77777777">
        <w:tc>
          <w:tcPr>
            <w:tcW w:w="2160" w:type="dxa"/>
            <w:tcBorders>
              <w:top w:val="single" w:sz="6" w:space="0" w:color="auto"/>
              <w:left w:val="single" w:sz="6" w:space="0" w:color="auto"/>
              <w:bottom w:val="single" w:sz="6" w:space="0" w:color="auto"/>
              <w:right w:val="single" w:sz="6" w:space="0" w:color="auto"/>
            </w:tcBorders>
          </w:tcPr>
          <w:p w14:paraId="2307680C"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6E2F56BE" w14:textId="77777777" w:rsidR="00B752E4" w:rsidRPr="005914A2" w:rsidRDefault="00B752E4">
            <w:pPr>
              <w:pStyle w:val="FORMDATA"/>
              <w:rPr>
                <w:b/>
                <w:color w:val="auto"/>
              </w:rPr>
            </w:pPr>
            <w:r w:rsidRPr="005914A2">
              <w:rPr>
                <w:b/>
                <w:color w:val="auto"/>
              </w:rPr>
              <w:t xml:space="preserve">Listed Name Last </w:t>
            </w:r>
          </w:p>
        </w:tc>
        <w:tc>
          <w:tcPr>
            <w:tcW w:w="2430" w:type="dxa"/>
            <w:tcBorders>
              <w:top w:val="single" w:sz="6" w:space="0" w:color="auto"/>
              <w:left w:val="single" w:sz="6" w:space="0" w:color="auto"/>
              <w:bottom w:val="single" w:sz="6" w:space="0" w:color="auto"/>
              <w:right w:val="single" w:sz="6" w:space="0" w:color="auto"/>
            </w:tcBorders>
          </w:tcPr>
          <w:p w14:paraId="291FB4AE" w14:textId="77777777" w:rsidR="00B752E4" w:rsidRPr="005914A2" w:rsidRDefault="00B752E4">
            <w:pPr>
              <w:pStyle w:val="FORMDATA"/>
              <w:rPr>
                <w:b/>
                <w:color w:val="auto"/>
              </w:rPr>
            </w:pPr>
            <w:r w:rsidRPr="005914A2">
              <w:rPr>
                <w:b/>
                <w:color w:val="auto"/>
              </w:rPr>
              <w:t>Caymen</w:t>
            </w:r>
          </w:p>
        </w:tc>
      </w:tr>
      <w:tr w:rsidR="00B752E4" w:rsidRPr="005914A2" w14:paraId="66BF223F" w14:textId="77777777">
        <w:tc>
          <w:tcPr>
            <w:tcW w:w="2160" w:type="dxa"/>
            <w:tcBorders>
              <w:top w:val="single" w:sz="6" w:space="0" w:color="auto"/>
              <w:left w:val="single" w:sz="6" w:space="0" w:color="auto"/>
              <w:bottom w:val="single" w:sz="6" w:space="0" w:color="auto"/>
              <w:right w:val="single" w:sz="6" w:space="0" w:color="auto"/>
            </w:tcBorders>
          </w:tcPr>
          <w:p w14:paraId="3AF00B00" w14:textId="77777777" w:rsidR="00B752E4" w:rsidRPr="005914A2" w:rsidRDefault="00B752E4">
            <w:pPr>
              <w:pStyle w:val="FORMDATA"/>
              <w:rPr>
                <w:b/>
                <w:color w:val="auto"/>
              </w:rPr>
            </w:pPr>
            <w:r w:rsidRPr="005914A2">
              <w:rPr>
                <w:b/>
                <w:color w:val="auto"/>
              </w:rPr>
              <w:t>LNFN</w:t>
            </w:r>
          </w:p>
        </w:tc>
        <w:tc>
          <w:tcPr>
            <w:tcW w:w="4680" w:type="dxa"/>
            <w:tcBorders>
              <w:top w:val="single" w:sz="6" w:space="0" w:color="auto"/>
              <w:left w:val="single" w:sz="6" w:space="0" w:color="auto"/>
              <w:bottom w:val="single" w:sz="6" w:space="0" w:color="auto"/>
              <w:right w:val="single" w:sz="6" w:space="0" w:color="auto"/>
            </w:tcBorders>
          </w:tcPr>
          <w:p w14:paraId="25E2E2BB" w14:textId="77777777" w:rsidR="00B752E4" w:rsidRPr="005914A2" w:rsidRDefault="00B752E4">
            <w:pPr>
              <w:pStyle w:val="FORMDATA"/>
              <w:rPr>
                <w:b/>
                <w:color w:val="auto"/>
              </w:rPr>
            </w:pPr>
            <w:r w:rsidRPr="005914A2">
              <w:rPr>
                <w:b/>
                <w:color w:val="auto"/>
              </w:rPr>
              <w:t xml:space="preserve">Listed Name First </w:t>
            </w:r>
          </w:p>
        </w:tc>
        <w:tc>
          <w:tcPr>
            <w:tcW w:w="2430" w:type="dxa"/>
            <w:tcBorders>
              <w:top w:val="single" w:sz="6" w:space="0" w:color="auto"/>
              <w:left w:val="single" w:sz="6" w:space="0" w:color="auto"/>
              <w:bottom w:val="single" w:sz="6" w:space="0" w:color="auto"/>
              <w:right w:val="single" w:sz="6" w:space="0" w:color="auto"/>
            </w:tcBorders>
          </w:tcPr>
          <w:p w14:paraId="0C20F0B6" w14:textId="77777777" w:rsidR="00B752E4" w:rsidRPr="005914A2" w:rsidRDefault="00B752E4">
            <w:pPr>
              <w:pStyle w:val="FORMDATA"/>
              <w:rPr>
                <w:b/>
                <w:color w:val="auto"/>
              </w:rPr>
            </w:pPr>
            <w:r w:rsidRPr="005914A2">
              <w:rPr>
                <w:b/>
                <w:color w:val="auto"/>
              </w:rPr>
              <w:t>Grand</w:t>
            </w:r>
          </w:p>
        </w:tc>
      </w:tr>
      <w:tr w:rsidR="00B752E4" w:rsidRPr="005914A2" w14:paraId="218EF9C8" w14:textId="77777777">
        <w:tc>
          <w:tcPr>
            <w:tcW w:w="2160" w:type="dxa"/>
            <w:tcBorders>
              <w:top w:val="single" w:sz="6" w:space="0" w:color="auto"/>
              <w:left w:val="single" w:sz="6" w:space="0" w:color="auto"/>
              <w:bottom w:val="single" w:sz="6" w:space="0" w:color="auto"/>
              <w:right w:val="single" w:sz="6" w:space="0" w:color="auto"/>
            </w:tcBorders>
          </w:tcPr>
          <w:p w14:paraId="4D91CA90" w14:textId="77777777" w:rsidR="00B752E4" w:rsidRPr="005914A2" w:rsidRDefault="00B752E4">
            <w:pPr>
              <w:pStyle w:val="FORMDATA"/>
              <w:rPr>
                <w:b/>
                <w:color w:val="auto"/>
              </w:rPr>
            </w:pPr>
            <w:r w:rsidRPr="005914A2">
              <w:rPr>
                <w:b/>
                <w:color w:val="auto"/>
              </w:rPr>
              <w:t>LANO</w:t>
            </w:r>
          </w:p>
        </w:tc>
        <w:tc>
          <w:tcPr>
            <w:tcW w:w="4680" w:type="dxa"/>
            <w:tcBorders>
              <w:top w:val="single" w:sz="6" w:space="0" w:color="auto"/>
              <w:left w:val="single" w:sz="6" w:space="0" w:color="auto"/>
              <w:bottom w:val="single" w:sz="6" w:space="0" w:color="auto"/>
              <w:right w:val="single" w:sz="6" w:space="0" w:color="auto"/>
            </w:tcBorders>
          </w:tcPr>
          <w:p w14:paraId="6D14E3EE" w14:textId="77777777" w:rsidR="00B752E4" w:rsidRPr="005914A2" w:rsidRDefault="00B752E4">
            <w:pPr>
              <w:pStyle w:val="FORMDATA"/>
              <w:rPr>
                <w:b/>
                <w:color w:val="auto"/>
              </w:rPr>
            </w:pPr>
            <w:r w:rsidRPr="005914A2">
              <w:rPr>
                <w:b/>
                <w:color w:val="auto"/>
              </w:rPr>
              <w:t>Listed Address House Number</w:t>
            </w:r>
          </w:p>
        </w:tc>
        <w:tc>
          <w:tcPr>
            <w:tcW w:w="2430" w:type="dxa"/>
            <w:tcBorders>
              <w:top w:val="single" w:sz="6" w:space="0" w:color="auto"/>
              <w:left w:val="single" w:sz="6" w:space="0" w:color="auto"/>
              <w:bottom w:val="single" w:sz="6" w:space="0" w:color="auto"/>
              <w:right w:val="single" w:sz="6" w:space="0" w:color="auto"/>
            </w:tcBorders>
          </w:tcPr>
          <w:p w14:paraId="557917B2" w14:textId="77777777" w:rsidR="00B752E4" w:rsidRPr="005914A2" w:rsidRDefault="00B752E4">
            <w:pPr>
              <w:pStyle w:val="FORMDATA"/>
              <w:rPr>
                <w:b/>
                <w:color w:val="auto"/>
              </w:rPr>
            </w:pPr>
            <w:r w:rsidRPr="005914A2">
              <w:rPr>
                <w:b/>
                <w:color w:val="auto"/>
              </w:rPr>
              <w:t>107</w:t>
            </w:r>
          </w:p>
        </w:tc>
      </w:tr>
      <w:tr w:rsidR="00B752E4" w:rsidRPr="005914A2" w14:paraId="6EE5E391" w14:textId="77777777">
        <w:tc>
          <w:tcPr>
            <w:tcW w:w="2160" w:type="dxa"/>
            <w:tcBorders>
              <w:top w:val="single" w:sz="6" w:space="0" w:color="auto"/>
              <w:left w:val="single" w:sz="6" w:space="0" w:color="auto"/>
              <w:bottom w:val="single" w:sz="6" w:space="0" w:color="auto"/>
              <w:right w:val="single" w:sz="6" w:space="0" w:color="auto"/>
            </w:tcBorders>
          </w:tcPr>
          <w:p w14:paraId="051139A3" w14:textId="77777777" w:rsidR="00B752E4" w:rsidRPr="005914A2" w:rsidRDefault="00B752E4">
            <w:pPr>
              <w:pStyle w:val="FORMDATA"/>
              <w:rPr>
                <w:b/>
                <w:color w:val="auto"/>
              </w:rPr>
            </w:pPr>
            <w:r w:rsidRPr="005914A2">
              <w:rPr>
                <w:b/>
                <w:color w:val="auto"/>
              </w:rPr>
              <w:t>LASN</w:t>
            </w:r>
          </w:p>
        </w:tc>
        <w:tc>
          <w:tcPr>
            <w:tcW w:w="4680" w:type="dxa"/>
            <w:tcBorders>
              <w:top w:val="single" w:sz="6" w:space="0" w:color="auto"/>
              <w:left w:val="single" w:sz="6" w:space="0" w:color="auto"/>
              <w:bottom w:val="single" w:sz="6" w:space="0" w:color="auto"/>
              <w:right w:val="single" w:sz="6" w:space="0" w:color="auto"/>
            </w:tcBorders>
          </w:tcPr>
          <w:p w14:paraId="00DCDCBD"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430" w:type="dxa"/>
            <w:tcBorders>
              <w:top w:val="single" w:sz="6" w:space="0" w:color="auto"/>
              <w:left w:val="single" w:sz="6" w:space="0" w:color="auto"/>
              <w:bottom w:val="single" w:sz="6" w:space="0" w:color="auto"/>
              <w:right w:val="single" w:sz="6" w:space="0" w:color="auto"/>
            </w:tcBorders>
          </w:tcPr>
          <w:p w14:paraId="340CECD1" w14:textId="77777777" w:rsidR="00B752E4" w:rsidRPr="005914A2" w:rsidRDefault="00B752E4">
            <w:pPr>
              <w:pStyle w:val="FORMDATA"/>
              <w:rPr>
                <w:b/>
                <w:color w:val="auto"/>
              </w:rPr>
            </w:pPr>
            <w:r w:rsidRPr="005914A2">
              <w:rPr>
                <w:b/>
                <w:color w:val="auto"/>
              </w:rPr>
              <w:t>Smith</w:t>
            </w:r>
          </w:p>
        </w:tc>
      </w:tr>
      <w:tr w:rsidR="00B752E4" w:rsidRPr="005914A2" w14:paraId="62FC911E" w14:textId="77777777">
        <w:tc>
          <w:tcPr>
            <w:tcW w:w="2160" w:type="dxa"/>
            <w:tcBorders>
              <w:top w:val="single" w:sz="6" w:space="0" w:color="auto"/>
              <w:left w:val="single" w:sz="6" w:space="0" w:color="auto"/>
              <w:bottom w:val="single" w:sz="6" w:space="0" w:color="auto"/>
              <w:right w:val="single" w:sz="6" w:space="0" w:color="auto"/>
            </w:tcBorders>
          </w:tcPr>
          <w:p w14:paraId="04582E9F" w14:textId="77777777" w:rsidR="00B752E4" w:rsidRPr="005914A2" w:rsidRDefault="00B752E4">
            <w:pPr>
              <w:pStyle w:val="FORMDATA"/>
              <w:rPr>
                <w:b/>
                <w:color w:val="auto"/>
              </w:rPr>
            </w:pPr>
            <w:r w:rsidRPr="005914A2">
              <w:rPr>
                <w:b/>
                <w:color w:val="auto"/>
              </w:rPr>
              <w:t>LATH</w:t>
            </w:r>
          </w:p>
        </w:tc>
        <w:tc>
          <w:tcPr>
            <w:tcW w:w="4680" w:type="dxa"/>
            <w:tcBorders>
              <w:top w:val="single" w:sz="6" w:space="0" w:color="auto"/>
              <w:left w:val="single" w:sz="6" w:space="0" w:color="auto"/>
              <w:bottom w:val="single" w:sz="6" w:space="0" w:color="auto"/>
              <w:right w:val="single" w:sz="6" w:space="0" w:color="auto"/>
            </w:tcBorders>
          </w:tcPr>
          <w:p w14:paraId="46014C13"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430" w:type="dxa"/>
            <w:tcBorders>
              <w:top w:val="single" w:sz="6" w:space="0" w:color="auto"/>
              <w:left w:val="single" w:sz="6" w:space="0" w:color="auto"/>
              <w:bottom w:val="single" w:sz="6" w:space="0" w:color="auto"/>
              <w:right w:val="single" w:sz="6" w:space="0" w:color="auto"/>
            </w:tcBorders>
          </w:tcPr>
          <w:p w14:paraId="3AD0453A" w14:textId="77777777" w:rsidR="00B752E4" w:rsidRPr="005914A2" w:rsidRDefault="00B752E4">
            <w:pPr>
              <w:pStyle w:val="FORMDATA"/>
              <w:rPr>
                <w:b/>
                <w:color w:val="auto"/>
              </w:rPr>
            </w:pPr>
            <w:r w:rsidRPr="005914A2">
              <w:rPr>
                <w:b/>
                <w:color w:val="auto"/>
              </w:rPr>
              <w:t>St</w:t>
            </w:r>
          </w:p>
        </w:tc>
      </w:tr>
      <w:tr w:rsidR="00B752E4" w:rsidRPr="005914A2" w14:paraId="227131CA" w14:textId="77777777">
        <w:tc>
          <w:tcPr>
            <w:tcW w:w="2160" w:type="dxa"/>
            <w:tcBorders>
              <w:top w:val="single" w:sz="6" w:space="0" w:color="auto"/>
              <w:left w:val="single" w:sz="6" w:space="0" w:color="auto"/>
              <w:bottom w:val="single" w:sz="6" w:space="0" w:color="auto"/>
              <w:right w:val="single" w:sz="6" w:space="0" w:color="auto"/>
            </w:tcBorders>
          </w:tcPr>
          <w:p w14:paraId="0E581DF1" w14:textId="77777777" w:rsidR="00B752E4" w:rsidRPr="005914A2" w:rsidRDefault="00B752E4">
            <w:pPr>
              <w:pStyle w:val="FORMDATA"/>
              <w:rPr>
                <w:b/>
                <w:color w:val="auto"/>
              </w:rPr>
            </w:pPr>
            <w:r w:rsidRPr="005914A2">
              <w:rPr>
                <w:b/>
                <w:color w:val="auto"/>
              </w:rPr>
              <w:t>YPH</w:t>
            </w:r>
          </w:p>
        </w:tc>
        <w:tc>
          <w:tcPr>
            <w:tcW w:w="4680" w:type="dxa"/>
            <w:tcBorders>
              <w:top w:val="single" w:sz="6" w:space="0" w:color="auto"/>
              <w:left w:val="single" w:sz="6" w:space="0" w:color="auto"/>
              <w:bottom w:val="single" w:sz="6" w:space="0" w:color="auto"/>
              <w:right w:val="single" w:sz="6" w:space="0" w:color="auto"/>
            </w:tcBorders>
          </w:tcPr>
          <w:p w14:paraId="65816B8F" w14:textId="77777777" w:rsidR="00B752E4" w:rsidRPr="005914A2" w:rsidRDefault="00B752E4">
            <w:pPr>
              <w:pStyle w:val="FORMDATA"/>
              <w:rPr>
                <w:b/>
                <w:color w:val="auto"/>
              </w:rPr>
            </w:pPr>
            <w:r w:rsidRPr="005914A2">
              <w:rPr>
                <w:b/>
                <w:color w:val="auto"/>
              </w:rPr>
              <w:t>Yellow Page Heading Code</w:t>
            </w:r>
          </w:p>
        </w:tc>
        <w:tc>
          <w:tcPr>
            <w:tcW w:w="2430" w:type="dxa"/>
            <w:tcBorders>
              <w:top w:val="single" w:sz="6" w:space="0" w:color="auto"/>
              <w:left w:val="single" w:sz="6" w:space="0" w:color="auto"/>
              <w:bottom w:val="single" w:sz="6" w:space="0" w:color="auto"/>
              <w:right w:val="single" w:sz="6" w:space="0" w:color="auto"/>
            </w:tcBorders>
          </w:tcPr>
          <w:p w14:paraId="310831F4" w14:textId="77777777" w:rsidR="00B752E4" w:rsidRPr="005914A2" w:rsidRDefault="00B752E4">
            <w:pPr>
              <w:pStyle w:val="FORMDATA"/>
              <w:rPr>
                <w:b/>
                <w:color w:val="auto"/>
              </w:rPr>
            </w:pPr>
            <w:r w:rsidRPr="005914A2">
              <w:rPr>
                <w:b/>
                <w:color w:val="auto"/>
              </w:rPr>
              <w:t>999001</w:t>
            </w:r>
          </w:p>
        </w:tc>
      </w:tr>
      <w:tr w:rsidR="00B752E4" w:rsidRPr="005914A2" w14:paraId="058C7BC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B8FC52F" w14:textId="77777777" w:rsidR="00B752E4" w:rsidRPr="005914A2" w:rsidRDefault="00B752E4">
            <w:pPr>
              <w:pStyle w:val="Heading5"/>
              <w:rPr>
                <w:rFonts w:cs="Arial"/>
                <w:color w:val="auto"/>
                <w:szCs w:val="24"/>
              </w:rPr>
            </w:pPr>
            <w:r w:rsidRPr="005914A2">
              <w:rPr>
                <w:rFonts w:cs="Arial"/>
                <w:color w:val="auto"/>
                <w:szCs w:val="24"/>
              </w:rPr>
              <w:t>Advertising Section</w:t>
            </w:r>
          </w:p>
        </w:tc>
      </w:tr>
      <w:tr w:rsidR="00B752E4" w:rsidRPr="005914A2" w14:paraId="55FFA7B8" w14:textId="77777777">
        <w:tc>
          <w:tcPr>
            <w:tcW w:w="2160" w:type="dxa"/>
            <w:tcBorders>
              <w:top w:val="single" w:sz="6" w:space="0" w:color="auto"/>
              <w:left w:val="single" w:sz="6" w:space="0" w:color="auto"/>
              <w:bottom w:val="single" w:sz="6" w:space="0" w:color="auto"/>
              <w:right w:val="single" w:sz="6" w:space="0" w:color="auto"/>
            </w:tcBorders>
          </w:tcPr>
          <w:p w14:paraId="797499AA" w14:textId="77777777" w:rsidR="00B752E4" w:rsidRPr="005914A2" w:rsidRDefault="00B752E4">
            <w:pPr>
              <w:pStyle w:val="FORMDATA"/>
              <w:rPr>
                <w:b/>
                <w:color w:val="auto"/>
              </w:rPr>
            </w:pPr>
            <w:r w:rsidRPr="005914A2">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093806F2" w14:textId="77777777" w:rsidR="00B752E4" w:rsidRPr="005914A2" w:rsidRDefault="00B752E4">
            <w:pPr>
              <w:pStyle w:val="FORMDATA"/>
              <w:rPr>
                <w:b/>
                <w:color w:val="auto"/>
              </w:rPr>
            </w:pPr>
            <w:r w:rsidRPr="005914A2">
              <w:rPr>
                <w:b/>
                <w:color w:val="auto"/>
              </w:rPr>
              <w:t>Standard Industry Classification</w:t>
            </w:r>
          </w:p>
        </w:tc>
        <w:tc>
          <w:tcPr>
            <w:tcW w:w="2430" w:type="dxa"/>
            <w:tcBorders>
              <w:top w:val="single" w:sz="6" w:space="0" w:color="auto"/>
              <w:left w:val="single" w:sz="6" w:space="0" w:color="auto"/>
              <w:bottom w:val="single" w:sz="6" w:space="0" w:color="auto"/>
              <w:right w:val="single" w:sz="6" w:space="0" w:color="auto"/>
            </w:tcBorders>
          </w:tcPr>
          <w:p w14:paraId="456F32E0" w14:textId="77777777" w:rsidR="00B752E4" w:rsidRPr="005914A2" w:rsidRDefault="00B752E4">
            <w:pPr>
              <w:pStyle w:val="FORMDATA"/>
              <w:rPr>
                <w:b/>
                <w:color w:val="auto"/>
              </w:rPr>
            </w:pPr>
            <w:r w:rsidRPr="005914A2">
              <w:rPr>
                <w:b/>
                <w:color w:val="auto"/>
              </w:rPr>
              <w:t>8711</w:t>
            </w:r>
          </w:p>
        </w:tc>
      </w:tr>
      <w:tr w:rsidR="00B752E4" w:rsidRPr="005914A2" w14:paraId="59A37B0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BD230B5"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7A960DB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FB47FC1" w14:textId="77777777" w:rsidR="00B752E4" w:rsidRPr="005914A2" w:rsidRDefault="00B752E4">
            <w:pPr>
              <w:pStyle w:val="Heading5"/>
              <w:rPr>
                <w:rFonts w:cs="Arial"/>
                <w:color w:val="auto"/>
                <w:szCs w:val="24"/>
              </w:rPr>
            </w:pPr>
            <w:r w:rsidRPr="005914A2">
              <w:rPr>
                <w:rFonts w:cs="Arial"/>
                <w:color w:val="auto"/>
                <w:szCs w:val="24"/>
              </w:rPr>
              <w:t>Administrative Section</w:t>
            </w:r>
          </w:p>
        </w:tc>
      </w:tr>
      <w:tr w:rsidR="00B752E4" w:rsidRPr="005914A2" w14:paraId="294DC66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99A0AF6"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55A37095"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7A22EF93" w14:textId="77777777" w:rsidR="00B752E4" w:rsidRPr="005914A2" w:rsidRDefault="00B752E4">
            <w:pPr>
              <w:pStyle w:val="FORMDATA"/>
              <w:rPr>
                <w:b/>
                <w:color w:val="auto"/>
              </w:rPr>
            </w:pPr>
            <w:r w:rsidRPr="005914A2">
              <w:rPr>
                <w:b/>
                <w:color w:val="auto"/>
              </w:rPr>
              <w:t>001</w:t>
            </w:r>
          </w:p>
        </w:tc>
      </w:tr>
      <w:tr w:rsidR="00B752E4" w:rsidRPr="005914A2" w14:paraId="10BDD0F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7C020FA"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0515EA9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066BC5"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A614ED0"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2197121" w14:textId="77777777" w:rsidR="00B752E4" w:rsidRPr="005914A2" w:rsidRDefault="00B752E4">
            <w:pPr>
              <w:pStyle w:val="FORMDATA"/>
              <w:rPr>
                <w:b/>
                <w:color w:val="auto"/>
              </w:rPr>
            </w:pPr>
            <w:r w:rsidRPr="005914A2">
              <w:rPr>
                <w:b/>
                <w:color w:val="auto"/>
              </w:rPr>
              <w:t>00001</w:t>
            </w:r>
          </w:p>
        </w:tc>
      </w:tr>
      <w:tr w:rsidR="00B752E4" w:rsidRPr="005914A2" w14:paraId="18CF02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4D5500A"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66C5769"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56257CC" w14:textId="77777777" w:rsidR="00B752E4" w:rsidRPr="005914A2" w:rsidRDefault="00B752E4">
            <w:pPr>
              <w:pStyle w:val="FORMDATA"/>
              <w:rPr>
                <w:b/>
                <w:color w:val="auto"/>
              </w:rPr>
            </w:pPr>
            <w:r w:rsidRPr="005914A2">
              <w:rPr>
                <w:b/>
                <w:color w:val="auto"/>
              </w:rPr>
              <w:t>V</w:t>
            </w:r>
          </w:p>
        </w:tc>
      </w:tr>
      <w:tr w:rsidR="00B752E4" w:rsidRPr="005914A2" w14:paraId="321097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89831F7"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61C1C372"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6173C9C6" w14:textId="77777777" w:rsidR="00B752E4" w:rsidRPr="005914A2" w:rsidRDefault="00B752E4">
            <w:pPr>
              <w:pStyle w:val="FORMDATA"/>
              <w:rPr>
                <w:b/>
                <w:color w:val="auto"/>
              </w:rPr>
            </w:pPr>
            <w:r w:rsidRPr="005914A2">
              <w:rPr>
                <w:b/>
                <w:color w:val="auto"/>
              </w:rPr>
              <w:t>7702109494</w:t>
            </w:r>
          </w:p>
        </w:tc>
      </w:tr>
      <w:tr w:rsidR="00B752E4" w:rsidRPr="005914A2" w14:paraId="271683C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85A3C5"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3EE89C66"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7CC4DB1B" w14:textId="77777777" w:rsidR="00B752E4" w:rsidRPr="005914A2" w:rsidRDefault="00B752E4">
            <w:pPr>
              <w:pStyle w:val="FORMDATA"/>
              <w:rPr>
                <w:b/>
                <w:color w:val="auto"/>
              </w:rPr>
            </w:pPr>
            <w:r w:rsidRPr="005914A2">
              <w:rPr>
                <w:b/>
                <w:color w:val="auto"/>
              </w:rPr>
              <w:t>D</w:t>
            </w:r>
          </w:p>
        </w:tc>
      </w:tr>
      <w:tr w:rsidR="00B752E4" w:rsidRPr="005914A2" w14:paraId="488E94F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5CA7BEE"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4011EFE"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A0EE5B2" w14:textId="77777777" w:rsidR="00B752E4" w:rsidRPr="005914A2" w:rsidRDefault="00B752E4">
            <w:pPr>
              <w:pStyle w:val="FORMDATA"/>
              <w:rPr>
                <w:b/>
                <w:color w:val="auto"/>
              </w:rPr>
            </w:pPr>
            <w:r w:rsidRPr="005914A2">
              <w:rPr>
                <w:b/>
                <w:color w:val="auto"/>
              </w:rPr>
              <w:t>GCJ</w:t>
            </w:r>
          </w:p>
        </w:tc>
      </w:tr>
      <w:tr w:rsidR="00B752E4" w:rsidRPr="005914A2" w14:paraId="21A930E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F57D28"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04CF2E91"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B3A2BA6" w14:textId="77777777" w:rsidR="00B752E4" w:rsidRPr="005914A2" w:rsidRDefault="00B752E4">
            <w:pPr>
              <w:pStyle w:val="FORMDATA"/>
              <w:rPr>
                <w:b/>
                <w:color w:val="auto"/>
              </w:rPr>
            </w:pPr>
            <w:r w:rsidRPr="005914A2">
              <w:rPr>
                <w:b/>
                <w:color w:val="auto"/>
              </w:rPr>
              <w:t>D</w:t>
            </w:r>
          </w:p>
        </w:tc>
      </w:tr>
      <w:tr w:rsidR="00B752E4" w:rsidRPr="005914A2" w14:paraId="063033C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2C6178F"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482BCA4"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68BA471" w14:textId="77777777" w:rsidR="00B752E4" w:rsidRPr="005914A2" w:rsidRDefault="00B752E4">
            <w:pPr>
              <w:pStyle w:val="FORMDATA"/>
              <w:rPr>
                <w:b/>
                <w:color w:val="auto"/>
              </w:rPr>
            </w:pPr>
            <w:r w:rsidRPr="005914A2">
              <w:rPr>
                <w:b/>
                <w:color w:val="auto"/>
              </w:rPr>
              <w:t>NSS</w:t>
            </w:r>
          </w:p>
        </w:tc>
      </w:tr>
      <w:tr w:rsidR="00B752E4" w:rsidRPr="005914A2" w14:paraId="5AC21A4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3E4F81"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B7CB9EB"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AF52CBC" w14:textId="77777777" w:rsidR="00B752E4" w:rsidRPr="005914A2" w:rsidRDefault="00B752E4">
            <w:pPr>
              <w:pStyle w:val="FORMDATA"/>
              <w:rPr>
                <w:b/>
                <w:color w:val="auto"/>
              </w:rPr>
            </w:pPr>
            <w:r w:rsidRPr="005914A2">
              <w:rPr>
                <w:b/>
                <w:color w:val="auto"/>
              </w:rPr>
              <w:t>N</w:t>
            </w:r>
          </w:p>
        </w:tc>
      </w:tr>
      <w:tr w:rsidR="00B752E4" w:rsidRPr="005914A2" w14:paraId="3F0F574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7660D1"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F6D2205"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8BEE978" w14:textId="77777777" w:rsidR="00B752E4" w:rsidRPr="005914A2" w:rsidRDefault="00B752E4">
            <w:pPr>
              <w:pStyle w:val="FORMDATA"/>
              <w:rPr>
                <w:b/>
                <w:color w:val="auto"/>
              </w:rPr>
            </w:pPr>
            <w:r w:rsidRPr="005914A2">
              <w:rPr>
                <w:b/>
                <w:color w:val="auto"/>
              </w:rPr>
              <w:t>NXMCR</w:t>
            </w:r>
          </w:p>
        </w:tc>
      </w:tr>
      <w:tr w:rsidR="00B752E4" w:rsidRPr="005914A2" w14:paraId="1EEF5C4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94A2A6"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330A24E"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3BCF68AC" w14:textId="77777777" w:rsidR="00B752E4" w:rsidRPr="005914A2" w:rsidRDefault="00B752E4">
            <w:pPr>
              <w:pStyle w:val="FORMDATA"/>
              <w:rPr>
                <w:b/>
                <w:color w:val="auto"/>
              </w:rPr>
            </w:pPr>
            <w:r w:rsidRPr="005914A2">
              <w:rPr>
                <w:b/>
                <w:color w:val="auto"/>
              </w:rPr>
              <w:t>N</w:t>
            </w:r>
          </w:p>
        </w:tc>
      </w:tr>
      <w:tr w:rsidR="00B752E4" w:rsidRPr="005914A2" w14:paraId="057A6D2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FB33EA5"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A7724A4"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7C5AC93" w14:textId="77777777" w:rsidR="00B752E4" w:rsidRPr="005914A2" w:rsidRDefault="00B752E4">
            <w:pPr>
              <w:pStyle w:val="FORMDATA"/>
              <w:rPr>
                <w:b/>
                <w:color w:val="auto"/>
              </w:rPr>
            </w:pPr>
            <w:r w:rsidRPr="005914A2">
              <w:rPr>
                <w:b/>
                <w:color w:val="auto"/>
              </w:rPr>
              <w:t>ESX</w:t>
            </w:r>
          </w:p>
        </w:tc>
      </w:tr>
    </w:tbl>
    <w:p w14:paraId="44B949C7" w14:textId="77777777" w:rsidR="00A826C7" w:rsidRDefault="00A826C7" w:rsidP="00DE40B5">
      <w:pPr>
        <w:pStyle w:val="BodyText3"/>
        <w:rPr>
          <w:rFonts w:ascii="Times New Roman" w:hAnsi="Times New Roman" w:cs="Times New Roman"/>
          <w:b w:val="0"/>
        </w:rPr>
      </w:pPr>
    </w:p>
    <w:p w14:paraId="13503961" w14:textId="77777777" w:rsidR="00A826C7" w:rsidRDefault="00A826C7" w:rsidP="00DE40B5">
      <w:pPr>
        <w:pStyle w:val="BodyText3"/>
        <w:rPr>
          <w:rFonts w:ascii="Times New Roman" w:hAnsi="Times New Roman" w:cs="Times New Roman"/>
          <w:b w:val="0"/>
        </w:rPr>
      </w:pPr>
    </w:p>
    <w:p w14:paraId="07B5E8CD" w14:textId="77777777" w:rsidR="00A06463" w:rsidRDefault="00A06463" w:rsidP="00A826C7"/>
    <w:p w14:paraId="68B0BA8A" w14:textId="77777777" w:rsidR="00A06463" w:rsidRDefault="00A06463" w:rsidP="00A826C7"/>
    <w:p w14:paraId="5EF13791" w14:textId="77777777" w:rsidR="00A06463" w:rsidRDefault="00A06463" w:rsidP="00A826C7"/>
    <w:p w14:paraId="66EDA40B" w14:textId="77777777" w:rsidR="00A06463" w:rsidRDefault="00A06463" w:rsidP="00A826C7"/>
    <w:p w14:paraId="45BB2931" w14:textId="77777777" w:rsidR="00A06463" w:rsidRDefault="00A06463" w:rsidP="00A826C7"/>
    <w:p w14:paraId="3828058F" w14:textId="77777777" w:rsidR="00A826C7" w:rsidRPr="008E4596" w:rsidRDefault="00A826C7" w:rsidP="00A826C7">
      <w:r w:rsidRPr="008E4596">
        <w:t>XML INPUT:</w:t>
      </w:r>
    </w:p>
    <w:p w14:paraId="726A00BC" w14:textId="77777777" w:rsidR="00A826C7" w:rsidRDefault="00A826C7" w:rsidP="00A826C7">
      <w:pPr>
        <w:rPr>
          <w:b/>
        </w:rPr>
      </w:pPr>
    </w:p>
    <w:p w14:paraId="396DD654" w14:textId="77777777" w:rsidR="00A826C7" w:rsidRDefault="00A826C7" w:rsidP="00A826C7">
      <w:pPr>
        <w:ind w:hanging="480"/>
        <w:rPr>
          <w:rFonts w:ascii="Verdana" w:hAnsi="Verdana"/>
          <w:sz w:val="20"/>
          <w:szCs w:val="20"/>
        </w:rPr>
      </w:pPr>
      <w:hyperlink r:id="rId57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5C42E0E" w14:textId="77777777" w:rsidR="00A826C7" w:rsidRDefault="00A826C7" w:rsidP="00A826C7">
      <w:pPr>
        <w:ind w:hanging="480"/>
        <w:rPr>
          <w:rFonts w:ascii="Verdana" w:hAnsi="Verdana"/>
          <w:sz w:val="20"/>
          <w:szCs w:val="20"/>
        </w:rPr>
      </w:pPr>
      <w:hyperlink r:id="rId57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227AB40"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6E179C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2009-06-30T10:19:51-05:00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308FA9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CVT0M022R31DBC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A81668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146A7A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E997E8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1975C2E"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6B827F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1E2095C"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200906301019AM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478DC95A"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572695C" w14:textId="77777777" w:rsidR="00A826C7" w:rsidRDefault="00A826C7" w:rsidP="00A826C7">
      <w:pPr>
        <w:ind w:hanging="480"/>
        <w:rPr>
          <w:rFonts w:ascii="Verdana" w:hAnsi="Verdana"/>
          <w:sz w:val="20"/>
          <w:szCs w:val="20"/>
        </w:rPr>
      </w:pPr>
      <w:hyperlink r:id="rId57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140C08B" w14:textId="77777777" w:rsidR="00A826C7" w:rsidRDefault="00A826C7" w:rsidP="00A826C7">
      <w:pPr>
        <w:ind w:hanging="480"/>
        <w:rPr>
          <w:rFonts w:ascii="Verdana" w:hAnsi="Verdana"/>
          <w:sz w:val="20"/>
          <w:szCs w:val="20"/>
        </w:rPr>
      </w:pPr>
      <w:hyperlink r:id="rId57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C277156"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033A5BE"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86A3806"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DF41B64"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8CBA3AC" w14:textId="77777777" w:rsidR="00A826C7" w:rsidRPr="008C51B0" w:rsidRDefault="00A826C7" w:rsidP="00A826C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752B6E2" w14:textId="77777777" w:rsidR="00A826C7" w:rsidRDefault="00A826C7" w:rsidP="00A826C7">
      <w:pPr>
        <w:ind w:hanging="480"/>
        <w:rPr>
          <w:rFonts w:ascii="Verdana" w:hAnsi="Verdana"/>
          <w:sz w:val="20"/>
          <w:szCs w:val="20"/>
        </w:rPr>
      </w:pPr>
      <w:hyperlink r:id="rId57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B3EB4D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FABC962"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C59A06C"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56C37C3"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3A3F64C"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42CC63B" w14:textId="77777777" w:rsidR="00A826C7" w:rsidRDefault="00A826C7" w:rsidP="00A826C7">
      <w:pPr>
        <w:ind w:hanging="480"/>
        <w:rPr>
          <w:rFonts w:ascii="Verdana" w:hAnsi="Verdana"/>
          <w:sz w:val="20"/>
          <w:szCs w:val="20"/>
        </w:rPr>
      </w:pPr>
      <w:hyperlink r:id="rId57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4BDB2C0"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C7F708E"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00DB45B" w14:textId="77777777" w:rsidR="00A826C7" w:rsidRDefault="00A826C7" w:rsidP="00A826C7">
      <w:pPr>
        <w:ind w:hanging="480"/>
        <w:rPr>
          <w:rFonts w:ascii="Verdana" w:hAnsi="Verdana"/>
          <w:sz w:val="20"/>
          <w:szCs w:val="20"/>
        </w:rPr>
      </w:pPr>
      <w:hyperlink r:id="rId57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8CCC67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E5F6E2"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B3CEC0E"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B38B884" w14:textId="77777777" w:rsidR="00A826C7" w:rsidRPr="008C51B0" w:rsidRDefault="00A826C7" w:rsidP="00A826C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Pluto</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4A0B9238" w14:textId="77777777" w:rsidR="00A826C7" w:rsidRPr="008C51B0" w:rsidRDefault="00A826C7" w:rsidP="00A826C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7708881111</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8F54855" w14:textId="77777777" w:rsidR="00A826C7" w:rsidRDefault="00A826C7" w:rsidP="00A826C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4E4C47D"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752C08F" w14:textId="77777777" w:rsidR="00A826C7" w:rsidRDefault="00A826C7" w:rsidP="00A826C7">
      <w:pPr>
        <w:ind w:hanging="480"/>
        <w:rPr>
          <w:rFonts w:ascii="Verdana" w:hAnsi="Verdana"/>
          <w:sz w:val="20"/>
          <w:szCs w:val="20"/>
        </w:rPr>
      </w:pPr>
      <w:hyperlink r:id="rId57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CB1FCEC" w14:textId="77777777" w:rsidR="00A826C7" w:rsidRDefault="00A826C7" w:rsidP="00A826C7">
      <w:pPr>
        <w:ind w:hanging="480"/>
        <w:rPr>
          <w:rFonts w:ascii="Verdana" w:hAnsi="Verdana"/>
          <w:sz w:val="20"/>
          <w:szCs w:val="20"/>
        </w:rPr>
      </w:pPr>
      <w:hyperlink r:id="rId57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340D4CE"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4930D254"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101C524" w14:textId="77777777" w:rsidR="00A826C7" w:rsidRDefault="00A826C7" w:rsidP="00A826C7">
      <w:pPr>
        <w:ind w:hanging="480"/>
        <w:rPr>
          <w:rFonts w:ascii="Verdana" w:hAnsi="Verdana"/>
          <w:sz w:val="20"/>
          <w:szCs w:val="20"/>
        </w:rPr>
      </w:pPr>
      <w:hyperlink r:id="rId5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BF4F41B" w14:textId="77777777" w:rsidR="00A826C7" w:rsidRDefault="00A826C7" w:rsidP="00A826C7">
      <w:pPr>
        <w:ind w:hanging="480"/>
        <w:rPr>
          <w:rFonts w:ascii="Verdana" w:hAnsi="Verdana"/>
          <w:sz w:val="20"/>
          <w:szCs w:val="20"/>
        </w:rPr>
      </w:pPr>
      <w:hyperlink r:id="rId5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F459DBB"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Grand Caymen</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CC0D465" w14:textId="77777777" w:rsidR="00A826C7" w:rsidRDefault="00A826C7" w:rsidP="00A826C7">
      <w:pPr>
        <w:ind w:hanging="480"/>
        <w:rPr>
          <w:rFonts w:ascii="Verdana" w:hAnsi="Verdana"/>
          <w:sz w:val="20"/>
          <w:szCs w:val="20"/>
        </w:rPr>
      </w:pPr>
      <w:hyperlink r:id="rId5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CA0E8C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40EFC13"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DE94051"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8552DFB"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6D1C5C2"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89C7992" w14:textId="77777777" w:rsidR="00A826C7" w:rsidRDefault="00A826C7" w:rsidP="00A826C7">
      <w:pPr>
        <w:ind w:hanging="480"/>
        <w:rPr>
          <w:rFonts w:ascii="Verdana" w:hAnsi="Verdana"/>
          <w:sz w:val="20"/>
          <w:szCs w:val="20"/>
        </w:rPr>
      </w:pPr>
      <w:hyperlink r:id="rId5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5F0A491" w14:textId="77777777" w:rsidR="00A826C7" w:rsidRDefault="00A826C7" w:rsidP="00A826C7">
      <w:pPr>
        <w:ind w:hanging="480"/>
        <w:rPr>
          <w:rFonts w:ascii="Verdana" w:hAnsi="Verdana"/>
          <w:sz w:val="20"/>
          <w:szCs w:val="20"/>
        </w:rPr>
      </w:pPr>
      <w:hyperlink r:id="rId5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4BE60FF0"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53FE4C0B"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5DB82460" w14:textId="77777777" w:rsidR="00A826C7" w:rsidRDefault="00A826C7" w:rsidP="00A826C7">
      <w:pPr>
        <w:ind w:hanging="480"/>
        <w:rPr>
          <w:rFonts w:ascii="Verdana" w:hAnsi="Verdana"/>
          <w:sz w:val="20"/>
          <w:szCs w:val="20"/>
        </w:rPr>
      </w:pPr>
      <w:hyperlink r:id="rId58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C5863AB"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65F48D6E" w14:textId="77777777" w:rsidR="00A826C7" w:rsidRDefault="00A826C7" w:rsidP="00A826C7">
      <w:pPr>
        <w:ind w:hanging="480"/>
        <w:rPr>
          <w:rFonts w:ascii="Verdana" w:hAnsi="Verdana"/>
          <w:sz w:val="20"/>
          <w:szCs w:val="20"/>
        </w:rPr>
      </w:pPr>
      <w:hyperlink r:id="rId58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1E2ADF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038EA59"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283177F"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A2941B2" w14:textId="77777777" w:rsidR="00A826C7" w:rsidRDefault="00A826C7" w:rsidP="00A826C7">
      <w:pPr>
        <w:ind w:hanging="480"/>
        <w:rPr>
          <w:rFonts w:ascii="Verdana" w:hAnsi="Verdana"/>
          <w:sz w:val="20"/>
          <w:szCs w:val="20"/>
        </w:rPr>
      </w:pPr>
      <w:hyperlink r:id="rId58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BCA2C5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6140E46"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A747941"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15CAD1F" w14:textId="77777777" w:rsidR="00A826C7" w:rsidRDefault="00A826C7" w:rsidP="00A826C7">
      <w:pPr>
        <w:ind w:hanging="480"/>
        <w:rPr>
          <w:rFonts w:ascii="Verdana" w:hAnsi="Verdana"/>
          <w:sz w:val="20"/>
          <w:szCs w:val="20"/>
        </w:rPr>
      </w:pPr>
      <w:hyperlink r:id="rId58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B6A5780"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9ABB026"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4A919C2A"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F20C28F" w14:textId="77777777" w:rsidR="00A826C7" w:rsidRDefault="00A826C7" w:rsidP="00A826C7">
      <w:pPr>
        <w:ind w:hanging="480"/>
        <w:rPr>
          <w:rFonts w:ascii="Verdana" w:hAnsi="Verdana"/>
          <w:sz w:val="20"/>
          <w:szCs w:val="20"/>
        </w:rPr>
      </w:pPr>
      <w:hyperlink r:id="rId58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6D4D6D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E42EFB7"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8F311C1"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FFCDD85" w14:textId="77777777" w:rsidR="00A826C7" w:rsidRDefault="00A826C7" w:rsidP="00A826C7">
      <w:pPr>
        <w:ind w:hanging="480"/>
        <w:rPr>
          <w:rFonts w:ascii="Verdana" w:hAnsi="Verdana"/>
          <w:sz w:val="20"/>
          <w:szCs w:val="20"/>
        </w:rPr>
      </w:pPr>
      <w:hyperlink r:id="rId59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2CB314D"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82F25B9"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3C70060"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466385F"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08D51A8"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88255E6" w14:textId="77777777" w:rsidR="00A826C7" w:rsidRDefault="00A826C7" w:rsidP="00A826C7">
      <w:pPr>
        <w:ind w:hanging="480"/>
        <w:rPr>
          <w:rFonts w:ascii="Verdana" w:hAnsi="Verdana"/>
          <w:sz w:val="20"/>
          <w:szCs w:val="20"/>
        </w:rPr>
      </w:pPr>
      <w:hyperlink r:id="rId59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B26376A" w14:textId="77777777" w:rsidR="00A826C7" w:rsidRDefault="00A826C7" w:rsidP="00A826C7">
      <w:pPr>
        <w:ind w:hanging="480"/>
        <w:rPr>
          <w:rFonts w:ascii="Verdana" w:hAnsi="Verdana"/>
          <w:sz w:val="20"/>
          <w:szCs w:val="20"/>
        </w:rPr>
      </w:pPr>
      <w:hyperlink r:id="rId59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1428C12A"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7A87320F"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2F98666E" w14:textId="77777777" w:rsidR="00A826C7" w:rsidRDefault="00A826C7" w:rsidP="00A826C7">
      <w:pPr>
        <w:ind w:hanging="480"/>
        <w:rPr>
          <w:rFonts w:ascii="Verdana" w:hAnsi="Verdana"/>
          <w:sz w:val="20"/>
          <w:szCs w:val="20"/>
        </w:rPr>
      </w:pPr>
      <w:hyperlink r:id="rId59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49E62E8" w14:textId="77777777" w:rsidR="00A826C7" w:rsidRDefault="00A826C7" w:rsidP="00A826C7">
      <w:pPr>
        <w:ind w:hanging="480"/>
        <w:rPr>
          <w:rFonts w:ascii="Verdana" w:hAnsi="Verdana"/>
          <w:sz w:val="20"/>
          <w:szCs w:val="20"/>
        </w:rPr>
      </w:pPr>
      <w:hyperlink r:id="rId59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B4502B2"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31854B2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1A0942B"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8612BA2"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2D3C2E9" w14:textId="77777777" w:rsidR="00A826C7" w:rsidRDefault="00A826C7" w:rsidP="00A826C7">
      <w:pPr>
        <w:ind w:hanging="480"/>
        <w:rPr>
          <w:rFonts w:ascii="Verdana" w:hAnsi="Verdana"/>
          <w:sz w:val="20"/>
          <w:szCs w:val="20"/>
        </w:rPr>
      </w:pPr>
      <w:hyperlink r:id="rId59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0E95569"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527E853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5AC99AA5" w14:textId="77777777" w:rsidR="00A826C7" w:rsidRDefault="00A826C7" w:rsidP="00A826C7">
      <w:pPr>
        <w:ind w:hanging="480"/>
        <w:rPr>
          <w:rFonts w:ascii="Verdana" w:hAnsi="Verdana"/>
          <w:sz w:val="20"/>
          <w:szCs w:val="20"/>
        </w:rPr>
      </w:pPr>
      <w:hyperlink r:id="rId59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33E9BF7"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Caymen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13F1F50D"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452AE8B"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2FEEB88"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89E7C7F" w14:textId="77777777" w:rsidR="00A826C7" w:rsidRDefault="00A826C7" w:rsidP="00A826C7">
      <w:pPr>
        <w:ind w:hanging="480"/>
        <w:rPr>
          <w:rFonts w:ascii="Verdana" w:hAnsi="Verdana"/>
          <w:sz w:val="20"/>
          <w:szCs w:val="20"/>
        </w:rPr>
      </w:pPr>
      <w:hyperlink r:id="rId59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31B07E6" w14:textId="77777777" w:rsidR="00A826C7" w:rsidRDefault="00A826C7" w:rsidP="00A826C7">
      <w:pPr>
        <w:ind w:hanging="480"/>
        <w:rPr>
          <w:rFonts w:ascii="Verdana" w:hAnsi="Verdana"/>
          <w:sz w:val="20"/>
          <w:szCs w:val="20"/>
        </w:rPr>
      </w:pPr>
      <w:hyperlink r:id="rId59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F0AF4D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25EF64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01AE17A"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248DD7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063DC8B"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210859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EE181BD"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C3B1CFC"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2D3A38C" w14:textId="77777777" w:rsidR="00A826C7" w:rsidRDefault="00A826C7" w:rsidP="00A826C7">
      <w:pPr>
        <w:ind w:hanging="480"/>
        <w:rPr>
          <w:rFonts w:ascii="Verdana" w:hAnsi="Verdana"/>
          <w:sz w:val="20"/>
          <w:szCs w:val="20"/>
        </w:rPr>
      </w:pPr>
      <w:hyperlink r:id="rId59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C360DF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60C1DFD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8B44C24" w14:textId="77777777" w:rsidR="00A826C7" w:rsidRDefault="00A826C7" w:rsidP="00A826C7">
      <w:pPr>
        <w:ind w:hanging="480"/>
        <w:rPr>
          <w:rFonts w:ascii="Verdana" w:hAnsi="Verdana"/>
          <w:sz w:val="20"/>
          <w:szCs w:val="20"/>
        </w:rPr>
      </w:pPr>
      <w:hyperlink r:id="rId60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7D9B42F"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Caymen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5E21DE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Grand</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EA214EB"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B09215B" w14:textId="77777777" w:rsidR="00A826C7" w:rsidRDefault="00A826C7" w:rsidP="00A826C7">
      <w:pPr>
        <w:ind w:hanging="480"/>
        <w:rPr>
          <w:rFonts w:ascii="Verdana" w:hAnsi="Verdana"/>
          <w:sz w:val="20"/>
          <w:szCs w:val="20"/>
        </w:rPr>
      </w:pPr>
      <w:hyperlink r:id="rId60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851A3C9"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107</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5F05161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Smith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12D091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17C24239"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12734526"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B307E5F"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E6CEBDD"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3A13FBE"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C1760A6"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7E38742" w14:textId="77777777" w:rsidR="00A826C7" w:rsidRDefault="00A826C7" w:rsidP="00A826C7">
      <w:pPr>
        <w:rPr>
          <w:b/>
        </w:rPr>
      </w:pPr>
    </w:p>
    <w:p w14:paraId="6EC8EFB3" w14:textId="77777777" w:rsidR="00A826C7" w:rsidRDefault="00A826C7" w:rsidP="00A826C7">
      <w:pPr>
        <w:rPr>
          <w:b/>
        </w:rPr>
      </w:pPr>
    </w:p>
    <w:p w14:paraId="2DA0A8A1" w14:textId="77777777" w:rsidR="00A826C7" w:rsidRDefault="00A826C7" w:rsidP="00A826C7">
      <w:pPr>
        <w:rPr>
          <w:b/>
        </w:rPr>
      </w:pPr>
    </w:p>
    <w:p w14:paraId="0771F30C" w14:textId="77777777" w:rsidR="00A826C7" w:rsidRDefault="00A826C7" w:rsidP="00A826C7">
      <w:pPr>
        <w:rPr>
          <w:b/>
        </w:rPr>
      </w:pPr>
      <w:r w:rsidRPr="008E4596">
        <w:t>XML OUTPUT:</w:t>
      </w:r>
    </w:p>
    <w:p w14:paraId="3985BC92" w14:textId="77777777" w:rsidR="00A826C7" w:rsidRDefault="00A826C7" w:rsidP="00A826C7">
      <w:pPr>
        <w:rPr>
          <w:b/>
        </w:rPr>
      </w:pPr>
    </w:p>
    <w:p w14:paraId="47A4FDE0"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&lt;header&gt;</w:t>
      </w:r>
    </w:p>
    <w:p w14:paraId="1FAC620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&lt;senderid&gt;ATT-OR-SAT&lt;/senderid&gt;</w:t>
      </w:r>
    </w:p>
    <w:p w14:paraId="33387BDC"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&lt;receiverid&gt;CTE-VALIDATOR&lt;/receiverid&gt;</w:t>
      </w:r>
    </w:p>
    <w:p w14:paraId="18F462F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&lt;messagetype&gt;LSRUOM&lt;/messagetype&gt;</w:t>
      </w:r>
    </w:p>
    <w:p w14:paraId="72847DF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&lt;lsogversion&gt;10.05&lt;/lsogversion&gt;</w:t>
      </w:r>
    </w:p>
    <w:p w14:paraId="5FE1FC7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&lt;ordertype&gt;ORDER&lt;/ordertype&gt;</w:t>
      </w:r>
    </w:p>
    <w:p w14:paraId="7BA066C8"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&lt;/header&gt;</w:t>
      </w:r>
    </w:p>
    <w:p w14:paraId="5393EDE8"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&lt;m2:LSR_RESP xmlns:m2="http://lsr.att.com/obf/tML/UOM"&gt;</w:t>
      </w:r>
    </w:p>
    <w:p w14:paraId="6D1AC2CF"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&lt;m2:HDR&gt;</w:t>
      </w:r>
    </w:p>
    <w:p w14:paraId="36B05DC2"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&lt;m2:MESSAGE_ID&gt;1246375192056919.4486601203198&lt;/m2:MESSAGE_ID&gt;</w:t>
      </w:r>
    </w:p>
    <w:p w14:paraId="2709BE4F"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&lt;m2:CCNA&gt;ZXL&lt;/m2:CCNA&gt;</w:t>
      </w:r>
    </w:p>
    <w:p w14:paraId="3BD6A694"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&lt;m2:MSG_TIMESTAMP&gt;2009-06-30T10:19:52-05:00&lt;/m2:MSG_TIMESTAMP&gt;</w:t>
      </w:r>
    </w:p>
    <w:p w14:paraId="34C1595A"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&lt;m2:PON&gt;CVT0M022R31DBC&lt;/m2:PON&gt;</w:t>
      </w:r>
    </w:p>
    <w:p w14:paraId="788DA683"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&lt;m2:VER&gt;00&lt;/m2:VER&gt;</w:t>
      </w:r>
    </w:p>
    <w:p w14:paraId="6D39E11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&lt;m2:ATN&gt;7702109494&lt;/m2:ATN&gt;</w:t>
      </w:r>
    </w:p>
    <w:p w14:paraId="607DA9D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&lt;m2:LSR_NO&gt;20090630L00032-00&lt;/m2:LSR_NO&gt;</w:t>
      </w:r>
    </w:p>
    <w:p w14:paraId="4FE97FA3"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&lt;m2:CC&gt;9999&lt;/m2:CC&gt;</w:t>
      </w:r>
    </w:p>
    <w:p w14:paraId="4BD26495"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&lt;m2:CLEC_APPL_ID&gt;CTE-VALIDATOR&lt;/m2:CLEC_APPL_ID&gt;</w:t>
      </w:r>
    </w:p>
    <w:p w14:paraId="61699632"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&lt;m2:CLEC_APPL_PASSWORD&gt;PA$$WORD&lt;/m2:CLEC_APPL_PASSWORD&gt;</w:t>
      </w:r>
    </w:p>
    <w:p w14:paraId="2AB3F5D9"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&lt;m2:DTSENT&gt;200906301019AM&lt;/m2:DTSENT&gt;</w:t>
      </w:r>
    </w:p>
    <w:p w14:paraId="54EB5F12"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&lt;m2:ORD&gt;CO8MD580&lt;/m2:ORD&gt;</w:t>
      </w:r>
    </w:p>
    <w:p w14:paraId="64AB1C30"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&lt;m2:STATUS_CODE&gt;PD&lt;/m2:STATUS_CODE&gt;</w:t>
      </w:r>
    </w:p>
    <w:p w14:paraId="136557CC"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&lt;m2:STATUS_MSG&gt;PENDING ORDER&lt;/m2:STATUS_MSG&gt;</w:t>
      </w:r>
    </w:p>
    <w:p w14:paraId="31E5F85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&lt;m2:REMARKS&gt;Facilities have been checked&lt;/m2:REMARKS&gt;</w:t>
      </w:r>
    </w:p>
    <w:p w14:paraId="5E74E32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&lt;m2:TRAN_ACK_TYPE&gt;AT&lt;/m2:TRAN_ACK_TYPE&gt;</w:t>
      </w:r>
    </w:p>
    <w:p w14:paraId="453BBFFD"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&lt;m2:TRANS_SET_PURPOSE_CODE&gt;06&lt;/m2:TRANS_SET_PURPOSE_CODE&gt;</w:t>
      </w:r>
    </w:p>
    <w:p w14:paraId="20411ECF"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&lt;/m2:HDR&gt;</w:t>
      </w:r>
    </w:p>
    <w:p w14:paraId="7D47B32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&lt;m2:NOTIFICATION&gt;</w:t>
      </w:r>
    </w:p>
    <w:p w14:paraId="42AFE13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&lt;m2:FIRM_ORDER_NOTIFICATION&gt;</w:t>
      </w:r>
    </w:p>
    <w:p w14:paraId="705FC7E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&lt;m2:NOTIFICATION_ADMIN&gt;</w:t>
      </w:r>
    </w:p>
    <w:p w14:paraId="2585E435"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&lt;m2:EATN&gt;7702109494&lt;/m2:EATN&gt;</w:t>
      </w:r>
    </w:p>
    <w:p w14:paraId="1C908AB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&lt;m2:INIT&gt;BOJANGLES&lt;/m2:INIT&gt;</w:t>
      </w:r>
    </w:p>
    <w:p w14:paraId="7026509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&lt;m2:INIT_TEL_NO&gt;8884448888&lt;/m2:INIT_TEL_NO&gt;</w:t>
      </w:r>
    </w:p>
    <w:p w14:paraId="08EDAC76"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&lt;m2:REP&gt;LCSC&lt;/m2:REP&gt;</w:t>
      </w:r>
    </w:p>
    <w:p w14:paraId="20FDDFF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&lt;m2:REP_TEL_NO&gt;8006670807&lt;/m2:REP_TEL_NO&gt;</w:t>
      </w:r>
    </w:p>
    <w:p w14:paraId="4686E4CC"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&lt;m2:DD_CD&gt;20091204&lt;/m2:DD_CD&gt;</w:t>
      </w:r>
    </w:p>
    <w:p w14:paraId="40043190"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&lt;m2:BAN1&gt;770Q886621621&lt;/m2:BAN1&gt;</w:t>
      </w:r>
    </w:p>
    <w:p w14:paraId="7BEE37C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&lt;/m2:NOTIFICATION_ADMIN&gt;</w:t>
      </w:r>
    </w:p>
    <w:p w14:paraId="7CDEBEA8"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&lt;m2:SERVICES_INFO&gt;</w:t>
      </w:r>
    </w:p>
    <w:p w14:paraId="08452C7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&lt;m2:LOCNUM_SVCS&gt;000&lt;/m2:LOCNUM_SVCS&gt;</w:t>
      </w:r>
    </w:p>
    <w:p w14:paraId="60C8A22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&lt;m2:LNUM&gt;00001&lt;/m2:LNUM&gt;</w:t>
      </w:r>
    </w:p>
    <w:p w14:paraId="0C02B8B3"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&lt;m2:TNS&gt;7702109494&lt;/m2:TNS&gt;</w:t>
      </w:r>
    </w:p>
    <w:p w14:paraId="5F745369"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&lt;/m2:SERVICES_INFO&gt;</w:t>
      </w:r>
    </w:p>
    <w:p w14:paraId="0CB0DFA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14:paraId="7881C556"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&lt;m2:DLNUM&gt;0001&lt;/m2:DLNUM&gt;</w:t>
      </w:r>
    </w:p>
    <w:p w14:paraId="257C7E1D"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&lt;m2:LTN&gt;7702109494&lt;/m2:LTN&gt;</w:t>
      </w:r>
    </w:p>
    <w:p w14:paraId="33FEDA6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&lt;m2:LACT&gt;D&lt;/m2:LACT&gt;</w:t>
      </w:r>
    </w:p>
    <w:p w14:paraId="530D804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&lt;m2:LISTNM&gt;Caymen&lt;/m2:LISTNM&gt;</w:t>
      </w:r>
    </w:p>
    <w:p w14:paraId="47FEFBFC"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14:paraId="1C15C45F"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14:paraId="0A1B317A"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&lt;m2:DLNUM&gt;0002&lt;/m2:DLNUM&gt;</w:t>
      </w:r>
    </w:p>
    <w:p w14:paraId="5045DB4D"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&lt;m2:LTN&gt;7702109494&lt;/m2:LTN&gt;</w:t>
      </w:r>
    </w:p>
    <w:p w14:paraId="22FB0BD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&lt;m2:LACT&gt;N&lt;/m2:LACT&gt;</w:t>
      </w:r>
    </w:p>
    <w:p w14:paraId="1401FC0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&lt;m2:LTY&gt;1&lt;/m2:LTY&gt;</w:t>
      </w:r>
    </w:p>
    <w:p w14:paraId="2B2EE9A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&lt;m2:STYC&gt;SL&lt;/m2:STYC&gt;</w:t>
      </w:r>
    </w:p>
    <w:p w14:paraId="41C71D63"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&lt;m2:DOI&gt;0&lt;/m2:DOI&gt;</w:t>
      </w:r>
    </w:p>
    <w:p w14:paraId="0EBF37C2"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&lt;m2:TOA&gt;B&lt;/m2:TOA&gt;</w:t>
      </w:r>
    </w:p>
    <w:p w14:paraId="58CACA5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&lt;m2:LISTNM&gt;Caymen Grand&lt;/m2:LISTNM&gt;</w:t>
      </w:r>
    </w:p>
    <w:p w14:paraId="76C07225"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&lt;m2:LISTADR&gt;107 Smith St&lt;/m2:LISTADR&gt;</w:t>
      </w:r>
    </w:p>
    <w:p w14:paraId="4FE7E4C9"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14:paraId="0E40C9DD"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&lt;/m2:FIRM_ORDER_NOTIFICATION&gt;</w:t>
      </w:r>
    </w:p>
    <w:p w14:paraId="668CEAC4"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&lt;/m2:NOTIFICATION&gt;</w:t>
      </w:r>
    </w:p>
    <w:p w14:paraId="471745F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&lt;/m2:LSR_RESP&gt;</w:t>
      </w:r>
    </w:p>
    <w:p w14:paraId="62E493C9"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&lt;/m1:ATT_LSR_ORD_RSP&gt;</w:t>
      </w:r>
    </w:p>
    <w:p w14:paraId="76066B8B" w14:textId="77777777" w:rsidR="00A826C7" w:rsidRPr="00DE40B5" w:rsidRDefault="00A826C7" w:rsidP="00DE40B5">
      <w:pPr>
        <w:pStyle w:val="BodyText3"/>
        <w:rPr>
          <w:rFonts w:ascii="Times New Roman" w:hAnsi="Times New Roman" w:cs="Times New Roman"/>
          <w:b w:val="0"/>
        </w:rPr>
      </w:pPr>
    </w:p>
    <w:p w14:paraId="6F58B86B" w14:textId="77777777" w:rsidR="00A06463" w:rsidRDefault="00F516E9">
      <w:pPr>
        <w:pStyle w:val="BodyText3"/>
        <w:rPr>
          <w:rFonts w:ascii="Times New Roman" w:hAnsi="Times New Roman" w:cs="Times New Roman"/>
        </w:rPr>
      </w:pPr>
      <w:r>
        <w:rPr>
          <w:rFonts w:ascii="Times New Roman" w:hAnsi="Times New Roman" w:cs="Times New Roman"/>
        </w:rPr>
        <w:br w:type="page"/>
      </w:r>
    </w:p>
    <w:p w14:paraId="39A7C3B4" w14:textId="77777777" w:rsidR="00A06463" w:rsidRDefault="00A06463">
      <w:pPr>
        <w:pStyle w:val="BodyText3"/>
        <w:rPr>
          <w:rFonts w:ascii="Times New Roman" w:hAnsi="Times New Roman" w:cs="Times New Roman"/>
        </w:rPr>
      </w:pPr>
    </w:p>
    <w:p w14:paraId="740B9A58" w14:textId="77777777" w:rsidR="00A06463" w:rsidRDefault="00A06463">
      <w:pPr>
        <w:pStyle w:val="BodyText3"/>
        <w:rPr>
          <w:rFonts w:ascii="Times New Roman" w:hAnsi="Times New Roman" w:cs="Times New Roman"/>
        </w:rPr>
      </w:pPr>
    </w:p>
    <w:p w14:paraId="7C2D0685" w14:textId="77777777" w:rsidR="00BE715D" w:rsidRPr="00CA38B0" w:rsidRDefault="00BE715D" w:rsidP="00BE715D">
      <w:pPr>
        <w:pStyle w:val="BodyText3"/>
        <w:rPr>
          <w:b w:val="0"/>
        </w:rPr>
      </w:pPr>
      <w:r w:rsidRPr="00CA38B0">
        <w:t xml:space="preserve">TEST CASE M023: Scenario Description: (Act=V) Conversion adding and removing features on multiple existing lines—LNA=V; </w:t>
      </w:r>
    </w:p>
    <w:p w14:paraId="66601386" w14:textId="77777777" w:rsidR="00BE715D" w:rsidRPr="00CA38B0" w:rsidRDefault="00BE715D" w:rsidP="00BE715D">
      <w:pPr>
        <w:pStyle w:val="BodyText3"/>
        <w:rPr>
          <w:b w:val="0"/>
        </w:rPr>
      </w:pPr>
      <w:r w:rsidRPr="00CA38B0">
        <w:t xml:space="preserve"> Retain listings as-is (ELT=A)</w:t>
      </w:r>
    </w:p>
    <w:p w14:paraId="0ED9FB96" w14:textId="77777777" w:rsidR="00BE715D" w:rsidRPr="00CA38B0" w:rsidRDefault="00BE715D" w:rsidP="00BE715D">
      <w:pPr>
        <w:pStyle w:val="BodyText3"/>
        <w:rPr>
          <w:b w:val="0"/>
        </w:rPr>
      </w:pPr>
      <w:r w:rsidRPr="00CA38B0">
        <w:t>Type of Account:  Business / Multi-Line</w:t>
      </w:r>
    </w:p>
    <w:p w14:paraId="5B955F4A" w14:textId="77777777" w:rsidR="00BE715D" w:rsidRDefault="00BE715D" w:rsidP="00BE715D"/>
    <w:p w14:paraId="0C7583C3" w14:textId="77777777" w:rsidR="00BE715D" w:rsidRDefault="00BE715D" w:rsidP="00BE715D"/>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E715D" w:rsidRPr="005914A2" w14:paraId="43DB40D9" w14:textId="77777777" w:rsidTr="000B3932">
        <w:trPr>
          <w:tblHeader/>
        </w:trPr>
        <w:tc>
          <w:tcPr>
            <w:tcW w:w="2160" w:type="dxa"/>
            <w:tcBorders>
              <w:top w:val="single" w:sz="6" w:space="0" w:color="auto"/>
              <w:left w:val="single" w:sz="6" w:space="0" w:color="auto"/>
              <w:bottom w:val="single" w:sz="6" w:space="0" w:color="auto"/>
              <w:right w:val="single" w:sz="6" w:space="0" w:color="auto"/>
            </w:tcBorders>
          </w:tcPr>
          <w:p w14:paraId="134C7635" w14:textId="77777777" w:rsidR="00BE715D" w:rsidRPr="005914A2" w:rsidRDefault="00BE715D" w:rsidP="000B3932">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775F82BA" w14:textId="77777777" w:rsidR="00BE715D" w:rsidRPr="005914A2" w:rsidRDefault="00BE715D" w:rsidP="000B3932">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2627119B" w14:textId="77777777" w:rsidR="00BE715D" w:rsidRPr="005914A2" w:rsidRDefault="00BE715D" w:rsidP="000B3932">
            <w:pPr>
              <w:jc w:val="center"/>
              <w:rPr>
                <w:rFonts w:ascii="Arial" w:hAnsi="Arial" w:cs="Arial"/>
                <w:b/>
                <w:iCs/>
              </w:rPr>
            </w:pPr>
            <w:r w:rsidRPr="005914A2">
              <w:rPr>
                <w:rFonts w:ascii="Arial" w:hAnsi="Arial" w:cs="Arial"/>
                <w:b/>
                <w:iCs/>
              </w:rPr>
              <w:t>INPUT</w:t>
            </w:r>
          </w:p>
        </w:tc>
      </w:tr>
      <w:tr w:rsidR="00BE715D" w:rsidRPr="005914A2" w14:paraId="1C541A26"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D53A0FE" w14:textId="77777777" w:rsidR="00BE715D" w:rsidRPr="005914A2" w:rsidRDefault="00BE715D" w:rsidP="000B3932">
            <w:pPr>
              <w:pStyle w:val="Heading4"/>
              <w:rPr>
                <w:rFonts w:cs="Arial"/>
                <w:b/>
                <w:bCs/>
                <w:i w:val="0"/>
                <w:iCs w:val="0"/>
              </w:rPr>
            </w:pPr>
            <w:r w:rsidRPr="005914A2">
              <w:rPr>
                <w:rFonts w:cs="Arial"/>
                <w:b/>
                <w:bCs/>
                <w:i w:val="0"/>
                <w:iCs w:val="0"/>
              </w:rPr>
              <w:t>LSR  FORM</w:t>
            </w:r>
          </w:p>
        </w:tc>
      </w:tr>
      <w:tr w:rsidR="00BE715D" w:rsidRPr="005914A2" w14:paraId="6AC76B3E"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17BF088" w14:textId="77777777" w:rsidR="00BE715D" w:rsidRPr="005914A2" w:rsidRDefault="00BE715D" w:rsidP="000B3932">
            <w:pPr>
              <w:pStyle w:val="Heading4"/>
              <w:rPr>
                <w:rFonts w:cs="Arial"/>
                <w:b/>
                <w:i w:val="0"/>
              </w:rPr>
            </w:pPr>
            <w:r w:rsidRPr="005914A2">
              <w:rPr>
                <w:rFonts w:cs="Arial"/>
                <w:b/>
                <w:i w:val="0"/>
              </w:rPr>
              <w:t>Administrative Section</w:t>
            </w:r>
          </w:p>
        </w:tc>
      </w:tr>
      <w:tr w:rsidR="00BE715D" w:rsidRPr="005914A2" w14:paraId="5538E9C8"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7F6A218E" w14:textId="77777777" w:rsidR="00BE715D" w:rsidRPr="005914A2" w:rsidRDefault="00BE715D" w:rsidP="000B3932">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596447E" w14:textId="77777777" w:rsidR="00BE715D" w:rsidRPr="005914A2" w:rsidRDefault="00BE715D" w:rsidP="000B3932">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CE4BA6" w14:textId="77777777" w:rsidR="00BE715D" w:rsidRPr="005914A2" w:rsidRDefault="00BE715D" w:rsidP="000B3932">
            <w:pPr>
              <w:pStyle w:val="FORMDATA"/>
              <w:rPr>
                <w:b/>
                <w:color w:val="auto"/>
              </w:rPr>
            </w:pPr>
            <w:r w:rsidRPr="005914A2">
              <w:rPr>
                <w:b/>
                <w:color w:val="auto"/>
              </w:rPr>
              <w:t>ZXL</w:t>
            </w:r>
          </w:p>
        </w:tc>
      </w:tr>
      <w:tr w:rsidR="00BE715D" w:rsidRPr="005914A2" w14:paraId="00692244" w14:textId="77777777" w:rsidTr="000B3932">
        <w:tc>
          <w:tcPr>
            <w:tcW w:w="2160" w:type="dxa"/>
            <w:tcBorders>
              <w:top w:val="single" w:sz="6" w:space="0" w:color="auto"/>
              <w:left w:val="single" w:sz="6" w:space="0" w:color="auto"/>
              <w:bottom w:val="single" w:sz="6" w:space="0" w:color="auto"/>
              <w:right w:val="single" w:sz="6" w:space="0" w:color="auto"/>
            </w:tcBorders>
          </w:tcPr>
          <w:p w14:paraId="036D8CA1" w14:textId="77777777" w:rsidR="00BE715D" w:rsidRPr="005914A2" w:rsidRDefault="00BE715D" w:rsidP="000B3932">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1CB8B057" w14:textId="77777777" w:rsidR="00BE715D" w:rsidRPr="005914A2" w:rsidRDefault="00BE715D" w:rsidP="000B3932">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7451C7C1" w14:textId="77777777" w:rsidR="00BE715D" w:rsidRPr="005914A2" w:rsidRDefault="00BE715D" w:rsidP="000B3932">
            <w:pPr>
              <w:pStyle w:val="FORMDATA"/>
              <w:rPr>
                <w:b/>
                <w:color w:val="auto"/>
              </w:rPr>
            </w:pPr>
            <w:r w:rsidRPr="00B26CAA">
              <w:rPr>
                <w:b/>
                <w:color w:val="auto"/>
                <w:highlight w:val="yellow"/>
              </w:rPr>
              <w:t>M23</w:t>
            </w:r>
          </w:p>
        </w:tc>
      </w:tr>
      <w:tr w:rsidR="00BE715D" w:rsidRPr="005914A2" w14:paraId="38502FB7" w14:textId="77777777" w:rsidTr="000B3932">
        <w:tc>
          <w:tcPr>
            <w:tcW w:w="2160" w:type="dxa"/>
            <w:tcBorders>
              <w:top w:val="single" w:sz="6" w:space="0" w:color="auto"/>
              <w:left w:val="single" w:sz="6" w:space="0" w:color="auto"/>
              <w:bottom w:val="single" w:sz="6" w:space="0" w:color="auto"/>
              <w:right w:val="single" w:sz="6" w:space="0" w:color="auto"/>
            </w:tcBorders>
          </w:tcPr>
          <w:p w14:paraId="5C543496" w14:textId="77777777" w:rsidR="00BE715D" w:rsidRPr="005914A2" w:rsidRDefault="00BE715D" w:rsidP="000B3932">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25724CF1" w14:textId="77777777" w:rsidR="00BE715D" w:rsidRPr="005914A2" w:rsidRDefault="00BE715D" w:rsidP="000B3932">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2CFE7160" w14:textId="77777777" w:rsidR="00BE715D" w:rsidRPr="005914A2" w:rsidRDefault="00BE715D" w:rsidP="000B3932">
            <w:pPr>
              <w:pStyle w:val="FORMDATA"/>
              <w:rPr>
                <w:b/>
                <w:color w:val="auto"/>
              </w:rPr>
            </w:pPr>
            <w:r w:rsidRPr="005914A2">
              <w:rPr>
                <w:b/>
                <w:color w:val="auto"/>
              </w:rPr>
              <w:t>3052942927</w:t>
            </w:r>
          </w:p>
        </w:tc>
      </w:tr>
      <w:tr w:rsidR="00BE715D" w:rsidRPr="005914A2" w14:paraId="25EAF0E0" w14:textId="77777777" w:rsidTr="000B3932">
        <w:tc>
          <w:tcPr>
            <w:tcW w:w="2160" w:type="dxa"/>
            <w:tcBorders>
              <w:top w:val="single" w:sz="6" w:space="0" w:color="auto"/>
              <w:left w:val="single" w:sz="6" w:space="0" w:color="auto"/>
              <w:bottom w:val="single" w:sz="6" w:space="0" w:color="auto"/>
              <w:right w:val="single" w:sz="6" w:space="0" w:color="auto"/>
            </w:tcBorders>
          </w:tcPr>
          <w:p w14:paraId="77435006" w14:textId="77777777" w:rsidR="00BE715D" w:rsidRPr="005914A2" w:rsidRDefault="00BE715D" w:rsidP="000B3932">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6C62007F" w14:textId="77777777" w:rsidR="00BE715D" w:rsidRPr="005914A2" w:rsidRDefault="00BE715D" w:rsidP="000B3932">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06B9EDF8" w14:textId="77777777" w:rsidR="00BE715D" w:rsidRPr="005914A2" w:rsidRDefault="00BE715D" w:rsidP="000B3932">
            <w:pPr>
              <w:pStyle w:val="FORMDATA"/>
              <w:rPr>
                <w:b/>
                <w:color w:val="auto"/>
              </w:rPr>
            </w:pPr>
            <w:r w:rsidRPr="005914A2">
              <w:rPr>
                <w:b/>
                <w:color w:val="auto"/>
              </w:rPr>
              <w:t>CAVENOBILL</w:t>
            </w:r>
          </w:p>
        </w:tc>
      </w:tr>
      <w:tr w:rsidR="00BE715D" w:rsidRPr="005914A2" w14:paraId="71DC69D9" w14:textId="77777777" w:rsidTr="000B3932">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1279A8A" w14:textId="77777777" w:rsidR="00BE715D" w:rsidRPr="005914A2" w:rsidRDefault="00BE715D" w:rsidP="000B3932">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7607FD1" w14:textId="77777777" w:rsidR="00BE715D" w:rsidRPr="005914A2" w:rsidRDefault="00BE715D" w:rsidP="000B3932">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C144D0B" w14:textId="77777777" w:rsidR="00BE715D" w:rsidRPr="005914A2" w:rsidRDefault="00BE715D" w:rsidP="000B3932">
            <w:pPr>
              <w:pStyle w:val="FORMDATA"/>
              <w:rPr>
                <w:b/>
                <w:color w:val="auto"/>
              </w:rPr>
            </w:pPr>
            <w:r w:rsidRPr="005914A2">
              <w:rPr>
                <w:b/>
                <w:color w:val="auto"/>
              </w:rPr>
              <w:t>LCSC</w:t>
            </w:r>
          </w:p>
        </w:tc>
      </w:tr>
      <w:tr w:rsidR="00BE715D" w:rsidRPr="005914A2" w14:paraId="0E95A165"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2FD59548" w14:textId="77777777" w:rsidR="00BE715D" w:rsidRPr="005914A2" w:rsidRDefault="00BE715D" w:rsidP="000B3932">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FCCB0EA" w14:textId="77777777" w:rsidR="00BE715D" w:rsidRPr="005914A2" w:rsidRDefault="00BE715D" w:rsidP="000B3932">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AABDEF7" w14:textId="77777777" w:rsidR="00BE715D" w:rsidRPr="005914A2" w:rsidRDefault="00BE715D" w:rsidP="000B3932">
            <w:pPr>
              <w:pStyle w:val="FORMDATA"/>
              <w:rPr>
                <w:b/>
                <w:color w:val="auto"/>
              </w:rPr>
            </w:pPr>
            <w:r w:rsidRPr="005914A2">
              <w:rPr>
                <w:b/>
                <w:color w:val="auto"/>
              </w:rPr>
              <w:t>20030328</w:t>
            </w:r>
          </w:p>
        </w:tc>
      </w:tr>
      <w:tr w:rsidR="00BE715D" w:rsidRPr="005914A2" w14:paraId="69A34BC0" w14:textId="77777777" w:rsidTr="000B3932">
        <w:tc>
          <w:tcPr>
            <w:tcW w:w="2160" w:type="dxa"/>
            <w:tcBorders>
              <w:top w:val="single" w:sz="6" w:space="0" w:color="auto"/>
              <w:left w:val="single" w:sz="6" w:space="0" w:color="auto"/>
              <w:bottom w:val="single" w:sz="6" w:space="0" w:color="auto"/>
              <w:right w:val="single" w:sz="6" w:space="0" w:color="auto"/>
            </w:tcBorders>
          </w:tcPr>
          <w:p w14:paraId="1D5D563E" w14:textId="77777777" w:rsidR="00BE715D" w:rsidRPr="005914A2" w:rsidRDefault="00BE715D" w:rsidP="000B3932">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20C244FE" w14:textId="77777777" w:rsidR="00BE715D" w:rsidRPr="005914A2" w:rsidRDefault="00BE715D" w:rsidP="000B3932">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7DD8E27" w14:textId="77777777" w:rsidR="00BE715D" w:rsidRPr="005914A2" w:rsidRDefault="00BE715D" w:rsidP="000B3932">
            <w:pPr>
              <w:pStyle w:val="FORMDATA"/>
              <w:rPr>
                <w:b/>
                <w:color w:val="auto"/>
              </w:rPr>
            </w:pPr>
            <w:r w:rsidRPr="005914A2">
              <w:rPr>
                <w:b/>
                <w:color w:val="auto"/>
              </w:rPr>
              <w:t>20030428</w:t>
            </w:r>
          </w:p>
        </w:tc>
      </w:tr>
      <w:tr w:rsidR="00BE715D" w:rsidRPr="005914A2" w14:paraId="0D44F6C9" w14:textId="77777777" w:rsidTr="000B3932">
        <w:tc>
          <w:tcPr>
            <w:tcW w:w="2160" w:type="dxa"/>
            <w:tcBorders>
              <w:top w:val="single" w:sz="6" w:space="0" w:color="auto"/>
              <w:left w:val="single" w:sz="6" w:space="0" w:color="auto"/>
              <w:bottom w:val="single" w:sz="6" w:space="0" w:color="auto"/>
              <w:right w:val="single" w:sz="6" w:space="0" w:color="auto"/>
            </w:tcBorders>
          </w:tcPr>
          <w:p w14:paraId="389DFFEF" w14:textId="77777777" w:rsidR="00BE715D" w:rsidRPr="005914A2" w:rsidRDefault="00BE715D" w:rsidP="000B3932">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20703EFB" w14:textId="77777777" w:rsidR="00BE715D" w:rsidRPr="005914A2" w:rsidRDefault="00BE715D" w:rsidP="000B3932">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D2CDDC8" w14:textId="77777777" w:rsidR="00BE715D" w:rsidRPr="005914A2" w:rsidRDefault="00BE715D" w:rsidP="000B3932">
            <w:pPr>
              <w:pStyle w:val="FORMDATA"/>
              <w:rPr>
                <w:b/>
                <w:color w:val="auto"/>
              </w:rPr>
            </w:pPr>
            <w:r w:rsidRPr="005914A2">
              <w:rPr>
                <w:b/>
                <w:color w:val="auto"/>
              </w:rPr>
              <w:t>MB</w:t>
            </w:r>
          </w:p>
        </w:tc>
      </w:tr>
      <w:tr w:rsidR="00BE715D" w:rsidRPr="005914A2" w14:paraId="2B539F93" w14:textId="77777777" w:rsidTr="000B3932">
        <w:tc>
          <w:tcPr>
            <w:tcW w:w="2160" w:type="dxa"/>
            <w:tcBorders>
              <w:top w:val="single" w:sz="6" w:space="0" w:color="auto"/>
              <w:left w:val="single" w:sz="6" w:space="0" w:color="auto"/>
              <w:bottom w:val="single" w:sz="6" w:space="0" w:color="auto"/>
              <w:right w:val="single" w:sz="6" w:space="0" w:color="auto"/>
            </w:tcBorders>
          </w:tcPr>
          <w:p w14:paraId="29BC282E" w14:textId="77777777" w:rsidR="00BE715D" w:rsidRPr="005914A2" w:rsidRDefault="00BE715D" w:rsidP="000B3932">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325E382A" w14:textId="77777777" w:rsidR="00BE715D" w:rsidRPr="005914A2" w:rsidRDefault="00BE715D" w:rsidP="000B3932">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639D79B9" w14:textId="77777777" w:rsidR="00BE715D" w:rsidRPr="005914A2" w:rsidRDefault="00BE715D" w:rsidP="000B3932">
            <w:pPr>
              <w:pStyle w:val="FORMDATA"/>
              <w:rPr>
                <w:b/>
                <w:color w:val="auto"/>
              </w:rPr>
            </w:pPr>
            <w:r w:rsidRPr="005914A2">
              <w:rPr>
                <w:b/>
                <w:color w:val="auto"/>
              </w:rPr>
              <w:t>V</w:t>
            </w:r>
          </w:p>
        </w:tc>
      </w:tr>
      <w:tr w:rsidR="00BE715D" w:rsidRPr="005914A2" w14:paraId="640B5E5C" w14:textId="77777777" w:rsidTr="000B3932">
        <w:tc>
          <w:tcPr>
            <w:tcW w:w="2160" w:type="dxa"/>
            <w:tcBorders>
              <w:top w:val="single" w:sz="6" w:space="0" w:color="auto"/>
              <w:left w:val="single" w:sz="6" w:space="0" w:color="auto"/>
              <w:bottom w:val="single" w:sz="6" w:space="0" w:color="auto"/>
              <w:right w:val="single" w:sz="6" w:space="0" w:color="auto"/>
            </w:tcBorders>
          </w:tcPr>
          <w:p w14:paraId="421D9D6C" w14:textId="77777777" w:rsidR="00BE715D" w:rsidRPr="005914A2" w:rsidRDefault="00BE715D" w:rsidP="000B3932">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052D1BF8" w14:textId="77777777" w:rsidR="00BE715D" w:rsidRPr="005914A2" w:rsidRDefault="00BE715D" w:rsidP="000B3932">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2E96A381" w14:textId="77777777" w:rsidR="00BE715D" w:rsidRPr="005914A2" w:rsidRDefault="00BE715D" w:rsidP="000B3932">
            <w:pPr>
              <w:pStyle w:val="FORMDATA"/>
              <w:rPr>
                <w:b/>
                <w:color w:val="auto"/>
              </w:rPr>
            </w:pPr>
            <w:r w:rsidRPr="005914A2">
              <w:rPr>
                <w:b/>
                <w:color w:val="auto"/>
              </w:rPr>
              <w:t>C</w:t>
            </w:r>
          </w:p>
        </w:tc>
      </w:tr>
      <w:tr w:rsidR="00BE715D" w:rsidRPr="005914A2" w14:paraId="4A7B50A4" w14:textId="77777777" w:rsidTr="000B3932">
        <w:tc>
          <w:tcPr>
            <w:tcW w:w="2160" w:type="dxa"/>
            <w:tcBorders>
              <w:top w:val="single" w:sz="6" w:space="0" w:color="auto"/>
              <w:left w:val="single" w:sz="6" w:space="0" w:color="auto"/>
              <w:bottom w:val="single" w:sz="6" w:space="0" w:color="auto"/>
              <w:right w:val="single" w:sz="6" w:space="0" w:color="auto"/>
            </w:tcBorders>
          </w:tcPr>
          <w:p w14:paraId="232FC8BD" w14:textId="77777777" w:rsidR="00BE715D" w:rsidRPr="005914A2" w:rsidRDefault="00BE715D" w:rsidP="000B3932">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7B34C1EA" w14:textId="77777777" w:rsidR="00BE715D" w:rsidRPr="005914A2" w:rsidRDefault="00BE715D" w:rsidP="000B3932">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3200243F" w14:textId="77777777" w:rsidR="00BE715D" w:rsidRPr="005914A2" w:rsidRDefault="00BE715D" w:rsidP="000B3932">
            <w:pPr>
              <w:pStyle w:val="FORMDATA"/>
              <w:rPr>
                <w:b/>
                <w:color w:val="auto"/>
              </w:rPr>
            </w:pPr>
            <w:r w:rsidRPr="005914A2">
              <w:rPr>
                <w:b/>
                <w:color w:val="auto"/>
              </w:rPr>
              <w:t>9999</w:t>
            </w:r>
          </w:p>
        </w:tc>
      </w:tr>
      <w:tr w:rsidR="00BE715D" w:rsidRPr="005914A2" w14:paraId="584E310C" w14:textId="77777777" w:rsidTr="000B3932">
        <w:tc>
          <w:tcPr>
            <w:tcW w:w="2160" w:type="dxa"/>
            <w:tcBorders>
              <w:top w:val="single" w:sz="6" w:space="0" w:color="auto"/>
              <w:left w:val="single" w:sz="6" w:space="0" w:color="auto"/>
              <w:bottom w:val="single" w:sz="6" w:space="0" w:color="auto"/>
              <w:right w:val="single" w:sz="6" w:space="0" w:color="auto"/>
            </w:tcBorders>
          </w:tcPr>
          <w:p w14:paraId="77D16F8D" w14:textId="77777777" w:rsidR="00BE715D" w:rsidRPr="005914A2" w:rsidRDefault="00BE715D" w:rsidP="000B3932">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8B17B78" w14:textId="77777777" w:rsidR="00BE715D" w:rsidRPr="005914A2" w:rsidRDefault="00BE715D" w:rsidP="000B3932">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0BDA7F31" w14:textId="77777777" w:rsidR="00BE715D" w:rsidRPr="005914A2" w:rsidRDefault="00BE715D" w:rsidP="000B3932">
            <w:pPr>
              <w:pStyle w:val="FORMDATA"/>
              <w:rPr>
                <w:b/>
                <w:color w:val="auto"/>
              </w:rPr>
            </w:pPr>
            <w:r w:rsidRPr="005914A2">
              <w:rPr>
                <w:b/>
                <w:color w:val="auto"/>
              </w:rPr>
              <w:t>1AM-</w:t>
            </w:r>
          </w:p>
        </w:tc>
      </w:tr>
      <w:tr w:rsidR="00BE715D" w:rsidRPr="005914A2" w14:paraId="3665C851" w14:textId="77777777" w:rsidTr="000B3932">
        <w:tc>
          <w:tcPr>
            <w:tcW w:w="2160" w:type="dxa"/>
            <w:tcBorders>
              <w:top w:val="single" w:sz="6" w:space="0" w:color="auto"/>
              <w:left w:val="single" w:sz="6" w:space="0" w:color="auto"/>
              <w:bottom w:val="single" w:sz="6" w:space="0" w:color="auto"/>
              <w:right w:val="single" w:sz="6" w:space="0" w:color="auto"/>
            </w:tcBorders>
          </w:tcPr>
          <w:p w14:paraId="4ABC86AE" w14:textId="77777777" w:rsidR="00BE715D" w:rsidRPr="005914A2" w:rsidRDefault="00BE715D" w:rsidP="000B3932">
            <w:pPr>
              <w:pStyle w:val="FORMDATA"/>
              <w:rPr>
                <w:b/>
                <w:color w:val="auto"/>
              </w:rPr>
            </w:pPr>
            <w:r w:rsidRPr="005914A2">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3D879B93" w14:textId="77777777" w:rsidR="00BE715D" w:rsidRPr="005914A2" w:rsidRDefault="00BE715D" w:rsidP="000B3932">
            <w:pPr>
              <w:pStyle w:val="FORMDATA"/>
              <w:rPr>
                <w:b/>
                <w:color w:val="auto"/>
              </w:rPr>
            </w:pPr>
            <w:r w:rsidRPr="005914A2">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1668327E" w14:textId="77777777" w:rsidR="00BE715D" w:rsidRPr="005914A2" w:rsidRDefault="00BE715D" w:rsidP="000B3932">
            <w:pPr>
              <w:pStyle w:val="FORMDATA"/>
              <w:rPr>
                <w:b/>
                <w:color w:val="auto"/>
              </w:rPr>
            </w:pPr>
            <w:r w:rsidRPr="005914A2">
              <w:rPr>
                <w:b/>
                <w:color w:val="auto"/>
              </w:rPr>
              <w:t>L</w:t>
            </w:r>
          </w:p>
        </w:tc>
      </w:tr>
      <w:tr w:rsidR="00BE715D" w:rsidRPr="005914A2" w14:paraId="39F202E5"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9C29C45" w14:textId="77777777" w:rsidR="00BE715D" w:rsidRPr="005914A2" w:rsidRDefault="00BE715D" w:rsidP="000B3932">
            <w:pPr>
              <w:pStyle w:val="Heading4"/>
              <w:rPr>
                <w:rFonts w:cs="Arial"/>
                <w:b/>
                <w:bCs/>
                <w:i w:val="0"/>
                <w:iCs w:val="0"/>
              </w:rPr>
            </w:pPr>
            <w:r w:rsidRPr="005914A2">
              <w:rPr>
                <w:rFonts w:cs="Arial"/>
                <w:b/>
                <w:bCs/>
                <w:i w:val="0"/>
                <w:iCs w:val="0"/>
              </w:rPr>
              <w:t>Billing Section</w:t>
            </w:r>
          </w:p>
        </w:tc>
      </w:tr>
      <w:tr w:rsidR="00BE715D" w:rsidRPr="005914A2" w14:paraId="36CE2897" w14:textId="77777777" w:rsidTr="000B3932">
        <w:tc>
          <w:tcPr>
            <w:tcW w:w="2160" w:type="dxa"/>
            <w:tcBorders>
              <w:top w:val="single" w:sz="6" w:space="0" w:color="auto"/>
              <w:left w:val="single" w:sz="6" w:space="0" w:color="auto"/>
              <w:bottom w:val="single" w:sz="6" w:space="0" w:color="auto"/>
              <w:right w:val="single" w:sz="6" w:space="0" w:color="auto"/>
            </w:tcBorders>
          </w:tcPr>
          <w:p w14:paraId="1465E08A" w14:textId="77777777" w:rsidR="00BE715D" w:rsidRPr="005914A2" w:rsidRDefault="00BE715D" w:rsidP="000B3932">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2363BD57" w14:textId="77777777" w:rsidR="00BE715D" w:rsidRPr="005914A2" w:rsidRDefault="00BE715D" w:rsidP="000B3932">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446376B7" w14:textId="77777777" w:rsidR="00BE715D" w:rsidRPr="005914A2" w:rsidRDefault="00BE715D" w:rsidP="000B3932">
            <w:pPr>
              <w:pStyle w:val="FORMDATA"/>
              <w:rPr>
                <w:b/>
                <w:color w:val="auto"/>
                <w:lang w:val="fr-FR"/>
              </w:rPr>
            </w:pPr>
            <w:r w:rsidRPr="005914A2">
              <w:rPr>
                <w:b/>
                <w:color w:val="auto"/>
                <w:lang w:val="fr-FR"/>
              </w:rPr>
              <w:t>305Q852618618</w:t>
            </w:r>
          </w:p>
        </w:tc>
      </w:tr>
      <w:tr w:rsidR="00BE715D" w:rsidRPr="005914A2" w14:paraId="4F5B2F06"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DF80817" w14:textId="77777777" w:rsidR="00BE715D" w:rsidRPr="005914A2" w:rsidRDefault="00BE715D" w:rsidP="000B3932">
            <w:pPr>
              <w:pStyle w:val="Heading4"/>
              <w:rPr>
                <w:rFonts w:cs="Arial"/>
                <w:b/>
                <w:i w:val="0"/>
              </w:rPr>
            </w:pPr>
            <w:r w:rsidRPr="005914A2">
              <w:rPr>
                <w:rFonts w:cs="Arial"/>
                <w:b/>
                <w:i w:val="0"/>
              </w:rPr>
              <w:t>Contact Section</w:t>
            </w:r>
          </w:p>
        </w:tc>
      </w:tr>
      <w:tr w:rsidR="00BE715D" w:rsidRPr="005914A2" w14:paraId="21AFFD0F"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7827DCC2" w14:textId="77777777" w:rsidR="00BE715D" w:rsidRPr="005914A2" w:rsidRDefault="00BE715D" w:rsidP="000B3932">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C4CE7AD" w14:textId="77777777" w:rsidR="00BE715D" w:rsidRPr="005914A2" w:rsidRDefault="00BE715D" w:rsidP="000B3932">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D60B297" w14:textId="77777777" w:rsidR="00BE715D" w:rsidRPr="005914A2" w:rsidRDefault="00BE715D" w:rsidP="000B3932">
            <w:pPr>
              <w:pStyle w:val="FORMDATA"/>
              <w:rPr>
                <w:b/>
                <w:color w:val="auto"/>
              </w:rPr>
            </w:pPr>
            <w:r w:rsidRPr="005914A2">
              <w:rPr>
                <w:b/>
                <w:color w:val="auto"/>
              </w:rPr>
              <w:t>Bojangles</w:t>
            </w:r>
          </w:p>
        </w:tc>
      </w:tr>
      <w:tr w:rsidR="00BE715D" w:rsidRPr="005914A2" w14:paraId="6CC8D7D1"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778BF6BF" w14:textId="77777777" w:rsidR="00BE715D" w:rsidRPr="005914A2" w:rsidRDefault="00BE715D" w:rsidP="000B3932">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85F678" w14:textId="77777777" w:rsidR="00BE715D" w:rsidRPr="005914A2" w:rsidRDefault="00BE715D" w:rsidP="000B3932">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14D47D0" w14:textId="77777777" w:rsidR="00BE715D" w:rsidRPr="005914A2" w:rsidRDefault="00BE715D" w:rsidP="000B3932">
            <w:pPr>
              <w:pStyle w:val="FORMDATA"/>
              <w:rPr>
                <w:b/>
                <w:color w:val="auto"/>
              </w:rPr>
            </w:pPr>
            <w:r w:rsidRPr="005914A2">
              <w:rPr>
                <w:b/>
                <w:color w:val="auto"/>
              </w:rPr>
              <w:t>8884448888</w:t>
            </w:r>
          </w:p>
        </w:tc>
      </w:tr>
      <w:tr w:rsidR="00BE715D" w:rsidRPr="005914A2" w14:paraId="22FC7715"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700C6449" w14:textId="77777777" w:rsidR="00BE715D" w:rsidRPr="005914A2" w:rsidRDefault="00BE715D" w:rsidP="000B3932">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6702BFF" w14:textId="77777777" w:rsidR="00BE715D" w:rsidRPr="005914A2" w:rsidRDefault="00BE715D" w:rsidP="000B3932">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854A9A2" w14:textId="77777777" w:rsidR="00BE715D" w:rsidRPr="005914A2" w:rsidRDefault="00BE715D" w:rsidP="000B3932">
            <w:pPr>
              <w:pStyle w:val="FORMDATA"/>
              <w:rPr>
                <w:b/>
                <w:color w:val="auto"/>
                <w:lang w:val="fr-FR"/>
              </w:rPr>
            </w:pPr>
            <w:r w:rsidRPr="005914A2">
              <w:rPr>
                <w:b/>
                <w:color w:val="auto"/>
                <w:lang w:val="fr-FR"/>
              </w:rPr>
              <w:t>4448884444</w:t>
            </w:r>
          </w:p>
        </w:tc>
      </w:tr>
      <w:tr w:rsidR="00BE715D" w:rsidRPr="005914A2" w14:paraId="64639E52"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4A712231" w14:textId="77777777" w:rsidR="00BE715D" w:rsidRPr="005914A2" w:rsidRDefault="00BE715D" w:rsidP="000B3932">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139892A" w14:textId="77777777" w:rsidR="00BE715D" w:rsidRPr="005914A2" w:rsidRDefault="00BE715D" w:rsidP="000B3932">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500885" w14:textId="77777777" w:rsidR="00BE715D" w:rsidRPr="005914A2" w:rsidRDefault="00BE715D" w:rsidP="000B3932">
            <w:pPr>
              <w:pStyle w:val="FORMDATA"/>
              <w:rPr>
                <w:b/>
                <w:color w:val="auto"/>
              </w:rPr>
            </w:pPr>
            <w:r w:rsidRPr="005914A2">
              <w:rPr>
                <w:b/>
                <w:color w:val="auto"/>
              </w:rPr>
              <w:t>Mermaid</w:t>
            </w:r>
          </w:p>
        </w:tc>
      </w:tr>
      <w:tr w:rsidR="00BE715D" w:rsidRPr="005914A2" w14:paraId="610EFDAE"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5CBD9EFB" w14:textId="77777777" w:rsidR="00BE715D" w:rsidRPr="005914A2" w:rsidRDefault="00BE715D" w:rsidP="000B3932">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188F24D" w14:textId="77777777" w:rsidR="00BE715D" w:rsidRPr="005914A2" w:rsidRDefault="00BE715D" w:rsidP="000B3932">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DC45C20" w14:textId="77777777" w:rsidR="00BE715D" w:rsidRPr="005914A2" w:rsidRDefault="00BE715D" w:rsidP="000B3932">
            <w:pPr>
              <w:pStyle w:val="FORMDATA"/>
              <w:rPr>
                <w:b/>
                <w:color w:val="auto"/>
              </w:rPr>
            </w:pPr>
            <w:r w:rsidRPr="005914A2">
              <w:rPr>
                <w:b/>
                <w:color w:val="auto"/>
              </w:rPr>
              <w:t>7701114444</w:t>
            </w:r>
          </w:p>
        </w:tc>
      </w:tr>
      <w:tr w:rsidR="00BE715D" w:rsidRPr="005914A2" w14:paraId="4CB9EB2C"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726F60C" w14:textId="77777777" w:rsidR="00BE715D" w:rsidRPr="005914A2" w:rsidRDefault="00BE715D" w:rsidP="000B3932">
            <w:pPr>
              <w:pStyle w:val="Heading4"/>
              <w:rPr>
                <w:rFonts w:cs="Arial"/>
                <w:b/>
                <w:bCs/>
                <w:i w:val="0"/>
                <w:iCs w:val="0"/>
                <w:lang w:val="fr-FR"/>
              </w:rPr>
            </w:pPr>
            <w:r w:rsidRPr="005914A2">
              <w:rPr>
                <w:rFonts w:cs="Arial"/>
                <w:b/>
                <w:bCs/>
                <w:i w:val="0"/>
                <w:iCs w:val="0"/>
                <w:lang w:val="fr-FR"/>
              </w:rPr>
              <w:t>EU  FORM</w:t>
            </w:r>
          </w:p>
        </w:tc>
      </w:tr>
      <w:tr w:rsidR="00BE715D" w:rsidRPr="005914A2" w14:paraId="2A2A5870"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37FD566" w14:textId="77777777" w:rsidR="00BE715D" w:rsidRPr="005914A2" w:rsidRDefault="00BE715D" w:rsidP="000B3932">
            <w:pPr>
              <w:pStyle w:val="Heading4"/>
              <w:rPr>
                <w:rFonts w:cs="Arial"/>
                <w:b/>
                <w:i w:val="0"/>
              </w:rPr>
            </w:pPr>
            <w:r w:rsidRPr="005914A2">
              <w:rPr>
                <w:rFonts w:cs="Arial"/>
                <w:b/>
                <w:i w:val="0"/>
              </w:rPr>
              <w:t>Location and Access Section</w:t>
            </w:r>
          </w:p>
        </w:tc>
      </w:tr>
      <w:tr w:rsidR="00BE715D" w:rsidRPr="005914A2" w14:paraId="0AD32DA4" w14:textId="77777777" w:rsidTr="000B3932">
        <w:tc>
          <w:tcPr>
            <w:tcW w:w="2160" w:type="dxa"/>
            <w:tcBorders>
              <w:top w:val="single" w:sz="6" w:space="0" w:color="auto"/>
              <w:left w:val="single" w:sz="6" w:space="0" w:color="auto"/>
              <w:bottom w:val="single" w:sz="6" w:space="0" w:color="auto"/>
              <w:right w:val="single" w:sz="6" w:space="0" w:color="auto"/>
            </w:tcBorders>
          </w:tcPr>
          <w:p w14:paraId="358F84E0" w14:textId="77777777" w:rsidR="00BE715D" w:rsidRPr="005914A2" w:rsidRDefault="00BE715D" w:rsidP="000B3932">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5DE94417" w14:textId="77777777" w:rsidR="00BE715D" w:rsidRPr="005914A2" w:rsidRDefault="00BE715D" w:rsidP="000B3932">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8E60178" w14:textId="77777777" w:rsidR="00BE715D" w:rsidRPr="005914A2" w:rsidRDefault="00BE715D" w:rsidP="000B3932">
            <w:pPr>
              <w:pStyle w:val="FORMDATA"/>
              <w:rPr>
                <w:b/>
                <w:color w:val="auto"/>
              </w:rPr>
            </w:pPr>
            <w:r w:rsidRPr="005914A2">
              <w:rPr>
                <w:b/>
                <w:color w:val="auto"/>
              </w:rPr>
              <w:t>Tropical Sunsets</w:t>
            </w:r>
          </w:p>
        </w:tc>
      </w:tr>
      <w:tr w:rsidR="00BE715D" w:rsidRPr="005914A2" w14:paraId="35354CB4" w14:textId="77777777" w:rsidTr="000B3932">
        <w:tc>
          <w:tcPr>
            <w:tcW w:w="2160" w:type="dxa"/>
            <w:tcBorders>
              <w:top w:val="single" w:sz="6" w:space="0" w:color="auto"/>
              <w:left w:val="single" w:sz="6" w:space="0" w:color="auto"/>
              <w:bottom w:val="single" w:sz="6" w:space="0" w:color="auto"/>
              <w:right w:val="single" w:sz="6" w:space="0" w:color="auto"/>
            </w:tcBorders>
          </w:tcPr>
          <w:p w14:paraId="628AA645" w14:textId="77777777" w:rsidR="00BE715D" w:rsidRPr="005914A2" w:rsidRDefault="00BE715D" w:rsidP="000B3932">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7C19A005" w14:textId="77777777" w:rsidR="00BE715D" w:rsidRPr="005914A2" w:rsidRDefault="00BE715D" w:rsidP="000B3932">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7E1CE2CA" w14:textId="77777777" w:rsidR="00BE715D" w:rsidRPr="005914A2" w:rsidRDefault="00BE715D" w:rsidP="000B3932">
            <w:pPr>
              <w:pStyle w:val="FORMDATA"/>
              <w:rPr>
                <w:b/>
                <w:color w:val="auto"/>
              </w:rPr>
            </w:pPr>
            <w:r w:rsidRPr="005914A2">
              <w:rPr>
                <w:b/>
                <w:color w:val="auto"/>
              </w:rPr>
              <w:t>A</w:t>
            </w:r>
          </w:p>
        </w:tc>
      </w:tr>
      <w:tr w:rsidR="00BE715D" w:rsidRPr="005914A2" w14:paraId="35EAFB12"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8CC6FD4" w14:textId="77777777" w:rsidR="00BE715D" w:rsidRPr="005914A2" w:rsidRDefault="00BE715D" w:rsidP="000B3932">
            <w:pPr>
              <w:pStyle w:val="Heading4"/>
              <w:rPr>
                <w:rFonts w:cs="Arial"/>
                <w:b/>
                <w:i w:val="0"/>
              </w:rPr>
            </w:pPr>
            <w:r w:rsidRPr="005914A2">
              <w:rPr>
                <w:rFonts w:cs="Arial"/>
                <w:b/>
                <w:i w:val="0"/>
              </w:rPr>
              <w:t>Bill Section</w:t>
            </w:r>
          </w:p>
        </w:tc>
      </w:tr>
      <w:tr w:rsidR="00BE715D" w:rsidRPr="005914A2" w14:paraId="0C9A59E1"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12AEC054" w14:textId="77777777" w:rsidR="00BE715D" w:rsidRPr="005914A2" w:rsidRDefault="00BE715D" w:rsidP="000B3932">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5150160" w14:textId="77777777" w:rsidR="00BE715D" w:rsidRPr="005914A2" w:rsidRDefault="00BE715D" w:rsidP="000B3932">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1E295D2" w14:textId="77777777" w:rsidR="00BE715D" w:rsidRPr="005914A2" w:rsidRDefault="00BE715D" w:rsidP="000B3932">
            <w:pPr>
              <w:pStyle w:val="FORMDATA"/>
              <w:rPr>
                <w:b/>
                <w:color w:val="auto"/>
              </w:rPr>
            </w:pPr>
            <w:r w:rsidRPr="005914A2">
              <w:rPr>
                <w:b/>
                <w:color w:val="auto"/>
              </w:rPr>
              <w:t>3052942927</w:t>
            </w:r>
          </w:p>
        </w:tc>
      </w:tr>
      <w:tr w:rsidR="00BE715D" w:rsidRPr="005914A2" w14:paraId="2205E9A2" w14:textId="77777777" w:rsidTr="000B393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876D63F" w14:textId="77777777" w:rsidR="00BE715D" w:rsidRPr="005914A2" w:rsidRDefault="00BE715D" w:rsidP="000B3932">
            <w:pPr>
              <w:pStyle w:val="BodyText"/>
              <w:rPr>
                <w:rFonts w:ascii="Arial" w:hAnsi="Arial" w:cs="Arial"/>
                <w:color w:val="auto"/>
                <w:sz w:val="24"/>
                <w:szCs w:val="24"/>
              </w:rPr>
            </w:pPr>
            <w:r w:rsidRPr="005914A2">
              <w:rPr>
                <w:rFonts w:ascii="Arial" w:hAnsi="Arial" w:cs="Arial"/>
                <w:color w:val="auto"/>
                <w:sz w:val="24"/>
                <w:szCs w:val="24"/>
              </w:rPr>
              <w:t>PS  FORM</w:t>
            </w:r>
          </w:p>
        </w:tc>
      </w:tr>
      <w:tr w:rsidR="00BE715D" w:rsidRPr="005914A2" w14:paraId="61A31049" w14:textId="77777777" w:rsidTr="000B393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7E0AEE9" w14:textId="77777777" w:rsidR="00BE715D" w:rsidRPr="005914A2" w:rsidRDefault="00BE715D" w:rsidP="000B3932">
            <w:pPr>
              <w:rPr>
                <w:rFonts w:ascii="Arial" w:hAnsi="Arial" w:cs="Arial"/>
                <w:b/>
                <w:bCs/>
                <w:iCs/>
              </w:rPr>
            </w:pPr>
            <w:r w:rsidRPr="005914A2">
              <w:rPr>
                <w:rFonts w:ascii="Arial" w:hAnsi="Arial" w:cs="Arial"/>
                <w:b/>
                <w:bCs/>
                <w:iCs/>
              </w:rPr>
              <w:t>Administrative Section</w:t>
            </w:r>
          </w:p>
        </w:tc>
      </w:tr>
      <w:tr w:rsidR="00BE715D" w:rsidRPr="005914A2" w14:paraId="1F7F8263"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7B4B316" w14:textId="77777777" w:rsidR="00BE715D" w:rsidRPr="005914A2" w:rsidRDefault="00BE715D" w:rsidP="000B3932">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7A47226A" w14:textId="77777777" w:rsidR="00BE715D" w:rsidRPr="005914A2" w:rsidRDefault="00BE715D" w:rsidP="000B3932">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16002B08" w14:textId="77777777" w:rsidR="00BE715D" w:rsidRPr="005914A2" w:rsidRDefault="00BE715D" w:rsidP="000B3932">
            <w:pPr>
              <w:pStyle w:val="FORMDATA"/>
              <w:rPr>
                <w:b/>
                <w:color w:val="auto"/>
              </w:rPr>
            </w:pPr>
            <w:r w:rsidRPr="005914A2">
              <w:rPr>
                <w:b/>
                <w:color w:val="auto"/>
              </w:rPr>
              <w:t>002</w:t>
            </w:r>
          </w:p>
        </w:tc>
      </w:tr>
      <w:tr w:rsidR="00BE715D" w:rsidRPr="005914A2" w14:paraId="698B1531" w14:textId="77777777" w:rsidTr="000B393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9B9D771" w14:textId="77777777" w:rsidR="00BE715D" w:rsidRPr="005914A2" w:rsidRDefault="00BE715D" w:rsidP="000B3932">
            <w:pPr>
              <w:pStyle w:val="Heading5"/>
              <w:rPr>
                <w:rFonts w:cs="Arial"/>
                <w:color w:val="auto"/>
                <w:szCs w:val="24"/>
              </w:rPr>
            </w:pPr>
            <w:r w:rsidRPr="005914A2">
              <w:rPr>
                <w:rFonts w:cs="Arial"/>
                <w:color w:val="auto"/>
                <w:szCs w:val="24"/>
              </w:rPr>
              <w:t>Service Details Section</w:t>
            </w:r>
          </w:p>
        </w:tc>
      </w:tr>
      <w:tr w:rsidR="00BE715D" w:rsidRPr="005914A2" w14:paraId="079EF8D8"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7B8DE7B" w14:textId="77777777" w:rsidR="00BE715D" w:rsidRPr="005914A2" w:rsidRDefault="00BE715D" w:rsidP="000B3932">
            <w:pPr>
              <w:pStyle w:val="FORMDATA"/>
              <w:rPr>
                <w:b/>
                <w:color w:val="auto"/>
              </w:rPr>
            </w:pPr>
            <w:r>
              <w:rPr>
                <w:b/>
                <w:color w:val="auto"/>
              </w:rPr>
              <w:t>LOCNUM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3BDAD1" w14:textId="77777777" w:rsidR="00BE715D" w:rsidRPr="005914A2" w:rsidRDefault="00BE715D" w:rsidP="000B3932">
            <w:pPr>
              <w:pStyle w:val="FORMDATA"/>
              <w:rPr>
                <w:b/>
                <w:color w:val="auto"/>
              </w:rPr>
            </w:pP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5465E5D" w14:textId="77777777" w:rsidR="00BE715D" w:rsidRPr="005914A2" w:rsidRDefault="00BE715D" w:rsidP="000B3932">
            <w:pPr>
              <w:pStyle w:val="FORMDATA"/>
              <w:rPr>
                <w:b/>
                <w:color w:val="auto"/>
              </w:rPr>
            </w:pPr>
            <w:r>
              <w:rPr>
                <w:b/>
                <w:color w:val="auto"/>
              </w:rPr>
              <w:t>000</w:t>
            </w:r>
          </w:p>
        </w:tc>
      </w:tr>
      <w:tr w:rsidR="00BE715D" w:rsidRPr="005914A2" w14:paraId="3EC6CAB6"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BD2EE3" w14:textId="77777777" w:rsidR="00BE715D" w:rsidRPr="005914A2" w:rsidRDefault="00BE715D" w:rsidP="000B3932">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BCB20E" w14:textId="77777777" w:rsidR="00BE715D" w:rsidRPr="005914A2" w:rsidRDefault="00BE715D" w:rsidP="000B3932">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E0772AA" w14:textId="77777777" w:rsidR="00BE715D" w:rsidRPr="005914A2" w:rsidRDefault="00BE715D" w:rsidP="000B3932">
            <w:pPr>
              <w:pStyle w:val="FORMDATA"/>
              <w:rPr>
                <w:b/>
                <w:color w:val="auto"/>
              </w:rPr>
            </w:pPr>
            <w:r w:rsidRPr="005914A2">
              <w:rPr>
                <w:b/>
                <w:color w:val="auto"/>
              </w:rPr>
              <w:t>00001</w:t>
            </w:r>
          </w:p>
        </w:tc>
      </w:tr>
      <w:tr w:rsidR="00BE715D" w:rsidRPr="005914A2" w14:paraId="3670E12F"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B5B719F" w14:textId="77777777" w:rsidR="00BE715D" w:rsidRPr="005914A2" w:rsidRDefault="00BE715D" w:rsidP="000B3932">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2E22C1DF" w14:textId="77777777" w:rsidR="00BE715D" w:rsidRPr="005914A2" w:rsidRDefault="00BE715D" w:rsidP="000B3932">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06744B14" w14:textId="77777777" w:rsidR="00BE715D" w:rsidRPr="005914A2" w:rsidRDefault="00BE715D" w:rsidP="000B3932">
            <w:pPr>
              <w:pStyle w:val="FORMDATA"/>
              <w:rPr>
                <w:b/>
                <w:color w:val="auto"/>
              </w:rPr>
            </w:pPr>
            <w:r w:rsidRPr="005914A2">
              <w:rPr>
                <w:b/>
                <w:color w:val="auto"/>
              </w:rPr>
              <w:t>V</w:t>
            </w:r>
          </w:p>
        </w:tc>
      </w:tr>
      <w:tr w:rsidR="00BE715D" w:rsidRPr="005914A2" w14:paraId="31B33045"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237B9447" w14:textId="77777777" w:rsidR="00BE715D" w:rsidRPr="005914A2" w:rsidRDefault="00BE715D" w:rsidP="000B3932">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6F43737" w14:textId="77777777" w:rsidR="00BE715D" w:rsidRPr="005914A2" w:rsidRDefault="00BE715D" w:rsidP="000B3932">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71F7277F" w14:textId="77777777" w:rsidR="00BE715D" w:rsidRPr="005914A2" w:rsidRDefault="00BE715D" w:rsidP="000B3932">
            <w:pPr>
              <w:pStyle w:val="FORMDATA"/>
              <w:rPr>
                <w:b/>
                <w:color w:val="auto"/>
              </w:rPr>
            </w:pPr>
            <w:r w:rsidRPr="005914A2">
              <w:rPr>
                <w:b/>
                <w:color w:val="auto"/>
              </w:rPr>
              <w:t>3052942927</w:t>
            </w:r>
          </w:p>
        </w:tc>
      </w:tr>
      <w:tr w:rsidR="00BE715D" w:rsidRPr="005914A2" w14:paraId="027F5C02"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24F87BB" w14:textId="77777777" w:rsidR="00BE715D" w:rsidRPr="005914A2" w:rsidRDefault="00BE715D" w:rsidP="000B3932">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0016E169" w14:textId="77777777" w:rsidR="00BE715D" w:rsidRPr="005914A2" w:rsidRDefault="00BE715D" w:rsidP="000B3932">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08D22FC5" w14:textId="77777777" w:rsidR="00BE715D" w:rsidRPr="005914A2" w:rsidRDefault="00BE715D" w:rsidP="000B3932">
            <w:pPr>
              <w:pStyle w:val="FORMDATA"/>
              <w:rPr>
                <w:b/>
                <w:color w:val="auto"/>
              </w:rPr>
            </w:pPr>
            <w:r>
              <w:rPr>
                <w:b/>
                <w:color w:val="auto"/>
              </w:rPr>
              <w:t>NONE</w:t>
            </w:r>
          </w:p>
        </w:tc>
      </w:tr>
      <w:tr w:rsidR="00BE715D" w:rsidRPr="005914A2" w14:paraId="7115BB80"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AF965C6" w14:textId="77777777" w:rsidR="00BE715D" w:rsidRPr="005914A2" w:rsidRDefault="00BE715D" w:rsidP="000B3932">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7CC25BA7" w14:textId="77777777" w:rsidR="00BE715D" w:rsidRPr="005914A2" w:rsidRDefault="00BE715D" w:rsidP="000B3932">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474304A3" w14:textId="77777777" w:rsidR="00BE715D" w:rsidRPr="005914A2" w:rsidRDefault="00BE715D" w:rsidP="000B3932">
            <w:pPr>
              <w:pStyle w:val="FORMDATA"/>
              <w:rPr>
                <w:b/>
                <w:color w:val="auto"/>
              </w:rPr>
            </w:pPr>
            <w:r>
              <w:rPr>
                <w:b/>
                <w:color w:val="auto"/>
              </w:rPr>
              <w:t>NONE</w:t>
            </w:r>
          </w:p>
        </w:tc>
      </w:tr>
      <w:tr w:rsidR="00BE715D" w:rsidRPr="005914A2" w14:paraId="11D9B358"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9C718FB"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16163C36"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E10B416" w14:textId="77777777" w:rsidR="00BE715D" w:rsidRPr="005914A2" w:rsidRDefault="00BE715D" w:rsidP="000B3932">
            <w:pPr>
              <w:pStyle w:val="FORMDATA"/>
              <w:rPr>
                <w:b/>
                <w:color w:val="auto"/>
              </w:rPr>
            </w:pPr>
            <w:r w:rsidRPr="005914A2">
              <w:rPr>
                <w:b/>
                <w:color w:val="auto"/>
              </w:rPr>
              <w:t>D</w:t>
            </w:r>
          </w:p>
        </w:tc>
      </w:tr>
      <w:tr w:rsidR="00BE715D" w:rsidRPr="005914A2" w14:paraId="31E0EB38"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7C1FA7A"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7B30D6A"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B164EFC" w14:textId="77777777" w:rsidR="00BE715D" w:rsidRPr="005914A2" w:rsidRDefault="00BE715D" w:rsidP="000B3932">
            <w:pPr>
              <w:pStyle w:val="FORMDATA"/>
              <w:rPr>
                <w:b/>
                <w:color w:val="auto"/>
              </w:rPr>
            </w:pPr>
            <w:r w:rsidRPr="005914A2">
              <w:rPr>
                <w:b/>
                <w:color w:val="auto"/>
              </w:rPr>
              <w:t>NST</w:t>
            </w:r>
          </w:p>
        </w:tc>
      </w:tr>
      <w:tr w:rsidR="00BE715D" w:rsidRPr="005914A2" w14:paraId="6E4C244D"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1CAC9CBC"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505A686"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4D22E6E" w14:textId="77777777" w:rsidR="00BE715D" w:rsidRPr="005914A2" w:rsidRDefault="00BE715D" w:rsidP="000B3932">
            <w:pPr>
              <w:pStyle w:val="FORMDATA"/>
              <w:rPr>
                <w:b/>
                <w:color w:val="auto"/>
              </w:rPr>
            </w:pPr>
            <w:r w:rsidRPr="005914A2">
              <w:rPr>
                <w:b/>
                <w:color w:val="auto"/>
              </w:rPr>
              <w:t>D</w:t>
            </w:r>
          </w:p>
        </w:tc>
      </w:tr>
      <w:tr w:rsidR="00BE715D" w:rsidRPr="005914A2" w14:paraId="4305CF7C"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7A197EDA"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F246C27"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355F0DA" w14:textId="77777777" w:rsidR="00BE715D" w:rsidRPr="005914A2" w:rsidRDefault="00BE715D" w:rsidP="000B3932">
            <w:pPr>
              <w:pStyle w:val="FORMDATA"/>
              <w:rPr>
                <w:b/>
                <w:color w:val="auto"/>
              </w:rPr>
            </w:pPr>
            <w:r w:rsidRPr="005914A2">
              <w:rPr>
                <w:b/>
                <w:color w:val="auto"/>
              </w:rPr>
              <w:t>NSS</w:t>
            </w:r>
          </w:p>
        </w:tc>
      </w:tr>
      <w:tr w:rsidR="00BE715D" w:rsidRPr="005914A2" w14:paraId="453CB360"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50F59E4A"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79C65957"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495E645A" w14:textId="77777777" w:rsidR="00BE715D" w:rsidRPr="005914A2" w:rsidRDefault="00BE715D" w:rsidP="000B3932">
            <w:pPr>
              <w:pStyle w:val="FORMDATA"/>
              <w:rPr>
                <w:b/>
                <w:color w:val="auto"/>
              </w:rPr>
            </w:pPr>
            <w:r w:rsidRPr="005914A2">
              <w:rPr>
                <w:b/>
                <w:color w:val="auto"/>
              </w:rPr>
              <w:t>N</w:t>
            </w:r>
          </w:p>
        </w:tc>
      </w:tr>
      <w:tr w:rsidR="00BE715D" w:rsidRPr="005914A2" w14:paraId="0B3BED17"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4BA4C2E"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A09668A"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5AF9035" w14:textId="77777777" w:rsidR="00BE715D" w:rsidRPr="005914A2" w:rsidRDefault="00BE715D" w:rsidP="000B3932">
            <w:pPr>
              <w:pStyle w:val="FORMDATA"/>
              <w:rPr>
                <w:b/>
                <w:color w:val="auto"/>
              </w:rPr>
            </w:pPr>
            <w:r w:rsidRPr="005914A2">
              <w:rPr>
                <w:b/>
                <w:color w:val="auto"/>
              </w:rPr>
              <w:t>CREX4</w:t>
            </w:r>
          </w:p>
        </w:tc>
      </w:tr>
      <w:tr w:rsidR="00BE715D" w:rsidRPr="005914A2" w14:paraId="448888BA"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150348CD"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3A0C91DA"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F442693" w14:textId="77777777" w:rsidR="00BE715D" w:rsidRPr="005914A2" w:rsidRDefault="00BE715D" w:rsidP="000B3932">
            <w:pPr>
              <w:pStyle w:val="FORMDATA"/>
              <w:rPr>
                <w:b/>
                <w:color w:val="auto"/>
              </w:rPr>
            </w:pPr>
            <w:r w:rsidRPr="005914A2">
              <w:rPr>
                <w:b/>
                <w:color w:val="auto"/>
              </w:rPr>
              <w:t>N</w:t>
            </w:r>
          </w:p>
        </w:tc>
      </w:tr>
      <w:tr w:rsidR="00BE715D" w:rsidRPr="005914A2" w14:paraId="1A3CE6A7"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4F231AB"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A684EC1"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EA20F97" w14:textId="77777777" w:rsidR="00BE715D" w:rsidRPr="005914A2" w:rsidRDefault="00BE715D" w:rsidP="000B3932">
            <w:pPr>
              <w:pStyle w:val="FORMDATA"/>
              <w:rPr>
                <w:b/>
                <w:color w:val="auto"/>
              </w:rPr>
            </w:pPr>
            <w:r w:rsidRPr="005914A2">
              <w:rPr>
                <w:b/>
                <w:color w:val="auto"/>
              </w:rPr>
              <w:t>NXMCR</w:t>
            </w:r>
          </w:p>
        </w:tc>
      </w:tr>
      <w:tr w:rsidR="00BE715D" w:rsidRPr="005914A2" w14:paraId="3F1AB5E9" w14:textId="77777777" w:rsidTr="000B393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D69637E" w14:textId="77777777" w:rsidR="00BE715D" w:rsidRPr="005914A2" w:rsidRDefault="00BE715D" w:rsidP="000B3932">
            <w:pPr>
              <w:rPr>
                <w:rFonts w:ascii="Arial" w:hAnsi="Arial" w:cs="Arial"/>
                <w:b/>
                <w:bCs/>
                <w:iCs/>
              </w:rPr>
            </w:pPr>
            <w:r w:rsidRPr="005914A2">
              <w:rPr>
                <w:rFonts w:ascii="Arial" w:hAnsi="Arial" w:cs="Arial"/>
                <w:b/>
                <w:iCs/>
              </w:rPr>
              <w:t>Service Details Section</w:t>
            </w:r>
          </w:p>
        </w:tc>
      </w:tr>
      <w:tr w:rsidR="00BE715D" w:rsidRPr="005914A2" w14:paraId="60C52FFA"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EC17D03" w14:textId="77777777" w:rsidR="00BE715D" w:rsidRPr="005914A2" w:rsidRDefault="00BE715D" w:rsidP="000B3932">
            <w:pPr>
              <w:pStyle w:val="FORMDATA"/>
              <w:rPr>
                <w:b/>
                <w:color w:val="auto"/>
              </w:rPr>
            </w:pPr>
            <w:r>
              <w:rPr>
                <w:b/>
                <w:color w:val="auto"/>
              </w:rPr>
              <w:t>LOCNUM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FE5E655" w14:textId="77777777" w:rsidR="00BE715D" w:rsidRPr="005914A2" w:rsidRDefault="00BE715D" w:rsidP="000B3932">
            <w:pPr>
              <w:pStyle w:val="FORMDATA"/>
              <w:rPr>
                <w:b/>
                <w:color w:val="auto"/>
              </w:rPr>
            </w:pP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1C229AB" w14:textId="77777777" w:rsidR="00BE715D" w:rsidRPr="005914A2" w:rsidRDefault="00BE715D" w:rsidP="000B3932">
            <w:pPr>
              <w:pStyle w:val="FORMDATA"/>
              <w:rPr>
                <w:b/>
                <w:color w:val="auto"/>
              </w:rPr>
            </w:pPr>
            <w:r>
              <w:rPr>
                <w:b/>
                <w:color w:val="auto"/>
              </w:rPr>
              <w:t>000</w:t>
            </w:r>
          </w:p>
        </w:tc>
      </w:tr>
      <w:tr w:rsidR="00BE715D" w:rsidRPr="005914A2" w14:paraId="387C532D"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7CE8621" w14:textId="77777777" w:rsidR="00BE715D" w:rsidRPr="005914A2" w:rsidRDefault="00BE715D" w:rsidP="000B3932">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8FC6094" w14:textId="77777777" w:rsidR="00BE715D" w:rsidRPr="005914A2" w:rsidRDefault="00BE715D" w:rsidP="000B3932">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511D746" w14:textId="77777777" w:rsidR="00BE715D" w:rsidRPr="005914A2" w:rsidRDefault="00BE715D" w:rsidP="000B3932">
            <w:pPr>
              <w:pStyle w:val="FORMDATA"/>
              <w:rPr>
                <w:b/>
                <w:color w:val="auto"/>
              </w:rPr>
            </w:pPr>
            <w:r w:rsidRPr="005914A2">
              <w:rPr>
                <w:b/>
                <w:color w:val="auto"/>
              </w:rPr>
              <w:t>00002</w:t>
            </w:r>
          </w:p>
        </w:tc>
      </w:tr>
      <w:tr w:rsidR="00BE715D" w:rsidRPr="005914A2" w14:paraId="744A39E5"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148FA869" w14:textId="77777777" w:rsidR="00BE715D" w:rsidRPr="005914A2" w:rsidRDefault="00BE715D" w:rsidP="000B3932">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663C8D6C" w14:textId="77777777" w:rsidR="00BE715D" w:rsidRPr="005914A2" w:rsidRDefault="00BE715D" w:rsidP="000B3932">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C0A5ACD" w14:textId="77777777" w:rsidR="00BE715D" w:rsidRPr="005914A2" w:rsidRDefault="00BE715D" w:rsidP="000B3932">
            <w:pPr>
              <w:pStyle w:val="FORMDATA"/>
              <w:rPr>
                <w:b/>
                <w:color w:val="auto"/>
              </w:rPr>
            </w:pPr>
            <w:r w:rsidRPr="005914A2">
              <w:rPr>
                <w:b/>
                <w:color w:val="auto"/>
              </w:rPr>
              <w:t>V</w:t>
            </w:r>
          </w:p>
        </w:tc>
      </w:tr>
      <w:tr w:rsidR="00BE715D" w:rsidRPr="005914A2" w14:paraId="7963BD9B"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5E9BF4B6" w14:textId="77777777" w:rsidR="00BE715D" w:rsidRPr="005914A2" w:rsidRDefault="00BE715D" w:rsidP="000B3932">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007C0F6" w14:textId="77777777" w:rsidR="00BE715D" w:rsidRPr="005914A2" w:rsidRDefault="00BE715D" w:rsidP="000B3932">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648264D9" w14:textId="77777777" w:rsidR="00BE715D" w:rsidRPr="005914A2" w:rsidRDefault="00BE715D" w:rsidP="000B3932">
            <w:pPr>
              <w:pStyle w:val="FORMDATA"/>
              <w:rPr>
                <w:b/>
                <w:color w:val="auto"/>
              </w:rPr>
            </w:pPr>
            <w:r w:rsidRPr="005914A2">
              <w:rPr>
                <w:b/>
                <w:color w:val="auto"/>
              </w:rPr>
              <w:t>3052942871</w:t>
            </w:r>
          </w:p>
        </w:tc>
      </w:tr>
      <w:tr w:rsidR="00BE715D" w:rsidRPr="005914A2" w14:paraId="6AD74BFE"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026DEF47" w14:textId="77777777" w:rsidR="00BE715D" w:rsidRPr="005914A2" w:rsidRDefault="00BE715D" w:rsidP="000B3932">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4E8135F5" w14:textId="77777777" w:rsidR="00BE715D" w:rsidRPr="005914A2" w:rsidRDefault="00BE715D" w:rsidP="000B3932">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4DFFD691" w14:textId="77777777" w:rsidR="00BE715D" w:rsidRPr="005914A2" w:rsidRDefault="00BE715D" w:rsidP="000B3932">
            <w:pPr>
              <w:pStyle w:val="FORMDATA"/>
              <w:rPr>
                <w:b/>
                <w:color w:val="auto"/>
              </w:rPr>
            </w:pPr>
            <w:r>
              <w:rPr>
                <w:b/>
                <w:color w:val="auto"/>
              </w:rPr>
              <w:t>NONE</w:t>
            </w:r>
          </w:p>
        </w:tc>
      </w:tr>
      <w:tr w:rsidR="00BE715D" w:rsidRPr="005914A2" w14:paraId="1C6F0141"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08B4EE0" w14:textId="77777777" w:rsidR="00BE715D" w:rsidRPr="005914A2" w:rsidRDefault="00BE715D" w:rsidP="000B3932">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5B5DCE1A" w14:textId="77777777" w:rsidR="00BE715D" w:rsidRPr="005914A2" w:rsidRDefault="00BE715D" w:rsidP="000B3932">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38B89669" w14:textId="77777777" w:rsidR="00BE715D" w:rsidRPr="005914A2" w:rsidRDefault="00BE715D" w:rsidP="000B3932">
            <w:pPr>
              <w:pStyle w:val="FORMDATA"/>
              <w:rPr>
                <w:b/>
                <w:color w:val="auto"/>
              </w:rPr>
            </w:pPr>
            <w:r>
              <w:rPr>
                <w:b/>
                <w:color w:val="auto"/>
              </w:rPr>
              <w:t>NONE</w:t>
            </w:r>
          </w:p>
        </w:tc>
      </w:tr>
      <w:tr w:rsidR="00BE715D" w:rsidRPr="005914A2" w14:paraId="2C7BB12F"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98FDC8C"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F0CE111"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3C232CD5" w14:textId="77777777" w:rsidR="00BE715D" w:rsidRPr="005914A2" w:rsidRDefault="00BE715D" w:rsidP="000B3932">
            <w:pPr>
              <w:pStyle w:val="FORMDATA"/>
              <w:rPr>
                <w:b/>
                <w:color w:val="auto"/>
              </w:rPr>
            </w:pPr>
            <w:r w:rsidRPr="005914A2">
              <w:rPr>
                <w:b/>
                <w:color w:val="auto"/>
              </w:rPr>
              <w:t>D</w:t>
            </w:r>
          </w:p>
        </w:tc>
      </w:tr>
      <w:tr w:rsidR="00BE715D" w:rsidRPr="005914A2" w14:paraId="34A68C74"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20492EB2"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291153E"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02E8B64E" w14:textId="77777777" w:rsidR="00BE715D" w:rsidRPr="005914A2" w:rsidRDefault="00BE715D" w:rsidP="000B3932">
            <w:pPr>
              <w:pStyle w:val="FORMDATA"/>
              <w:rPr>
                <w:b/>
                <w:color w:val="auto"/>
              </w:rPr>
            </w:pPr>
            <w:r w:rsidRPr="005914A2">
              <w:rPr>
                <w:b/>
                <w:color w:val="auto"/>
              </w:rPr>
              <w:t>NST</w:t>
            </w:r>
          </w:p>
        </w:tc>
      </w:tr>
      <w:tr w:rsidR="00BE715D" w:rsidRPr="005914A2" w14:paraId="282D2C16"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746707DF"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FA5DCAA"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90F39E8" w14:textId="77777777" w:rsidR="00BE715D" w:rsidRPr="005914A2" w:rsidRDefault="00BE715D" w:rsidP="000B3932">
            <w:pPr>
              <w:pStyle w:val="FORMDATA"/>
              <w:rPr>
                <w:b/>
                <w:color w:val="auto"/>
              </w:rPr>
            </w:pPr>
            <w:r w:rsidRPr="005914A2">
              <w:rPr>
                <w:b/>
                <w:color w:val="auto"/>
              </w:rPr>
              <w:t>D</w:t>
            </w:r>
          </w:p>
        </w:tc>
      </w:tr>
      <w:tr w:rsidR="00BE715D" w:rsidRPr="005914A2" w14:paraId="07D054C3"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801014F"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99C322F"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83DD990" w14:textId="77777777" w:rsidR="00BE715D" w:rsidRPr="005914A2" w:rsidRDefault="00BE715D" w:rsidP="000B3932">
            <w:pPr>
              <w:pStyle w:val="FORMDATA"/>
              <w:rPr>
                <w:b/>
                <w:color w:val="auto"/>
              </w:rPr>
            </w:pPr>
            <w:r w:rsidRPr="005914A2">
              <w:rPr>
                <w:b/>
                <w:color w:val="auto"/>
              </w:rPr>
              <w:t>NSS</w:t>
            </w:r>
          </w:p>
        </w:tc>
      </w:tr>
      <w:tr w:rsidR="00BE715D" w:rsidRPr="005914A2" w14:paraId="02658641"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5E508272"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51A945CD"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5E7A303" w14:textId="77777777" w:rsidR="00BE715D" w:rsidRPr="005914A2" w:rsidRDefault="00BE715D" w:rsidP="000B3932">
            <w:pPr>
              <w:pStyle w:val="FORMDATA"/>
              <w:rPr>
                <w:b/>
                <w:color w:val="auto"/>
              </w:rPr>
            </w:pPr>
            <w:r w:rsidRPr="005914A2">
              <w:rPr>
                <w:b/>
                <w:color w:val="auto"/>
              </w:rPr>
              <w:t>N</w:t>
            </w:r>
          </w:p>
        </w:tc>
      </w:tr>
      <w:tr w:rsidR="00BE715D" w:rsidRPr="005914A2" w14:paraId="02F5F6C5"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0BDC2F21"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908AB5B"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CA28C86" w14:textId="77777777" w:rsidR="00BE715D" w:rsidRPr="005914A2" w:rsidRDefault="00BE715D" w:rsidP="000B3932">
            <w:pPr>
              <w:pStyle w:val="FORMDATA"/>
              <w:rPr>
                <w:b/>
                <w:color w:val="auto"/>
              </w:rPr>
            </w:pPr>
            <w:r w:rsidRPr="005914A2">
              <w:rPr>
                <w:b/>
                <w:color w:val="auto"/>
              </w:rPr>
              <w:t>CREX4</w:t>
            </w:r>
          </w:p>
        </w:tc>
      </w:tr>
      <w:tr w:rsidR="00BE715D" w:rsidRPr="005914A2" w14:paraId="09B39013"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310885A9"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EFC70AD"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257B63E2" w14:textId="77777777" w:rsidR="00BE715D" w:rsidRPr="005914A2" w:rsidRDefault="00BE715D" w:rsidP="000B3932">
            <w:pPr>
              <w:pStyle w:val="FORMDATA"/>
              <w:rPr>
                <w:b/>
                <w:color w:val="auto"/>
              </w:rPr>
            </w:pPr>
            <w:r w:rsidRPr="005914A2">
              <w:rPr>
                <w:b/>
                <w:color w:val="auto"/>
              </w:rPr>
              <w:t>N</w:t>
            </w:r>
          </w:p>
        </w:tc>
      </w:tr>
      <w:tr w:rsidR="00BE715D" w:rsidRPr="005914A2" w14:paraId="1B2E7C6E"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8AADA81"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D8D6A24"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52DDAC5" w14:textId="77777777" w:rsidR="00BE715D" w:rsidRPr="005914A2" w:rsidRDefault="00BE715D" w:rsidP="000B3932">
            <w:pPr>
              <w:pStyle w:val="FORMDATA"/>
              <w:rPr>
                <w:b/>
                <w:color w:val="auto"/>
              </w:rPr>
            </w:pPr>
            <w:r w:rsidRPr="005914A2">
              <w:rPr>
                <w:b/>
                <w:color w:val="auto"/>
              </w:rPr>
              <w:t>NXMCR</w:t>
            </w:r>
          </w:p>
        </w:tc>
      </w:tr>
    </w:tbl>
    <w:p w14:paraId="616838AA" w14:textId="77777777" w:rsidR="00BE715D" w:rsidRDefault="00BE715D" w:rsidP="00BE715D"/>
    <w:p w14:paraId="7652AE24" w14:textId="55660AEB" w:rsidR="00BE715D" w:rsidRDefault="00BE715D" w:rsidP="00BE715D">
      <w:r>
        <w:t xml:space="preserve">XML INPUT: </w:t>
      </w:r>
    </w:p>
    <w:p w14:paraId="46BDBC6D" w14:textId="77777777" w:rsidR="00230FE4" w:rsidRDefault="00230FE4" w:rsidP="00BE715D"/>
    <w:p w14:paraId="2D1D735F" w14:textId="77777777" w:rsidR="00BE715D" w:rsidRDefault="00BE715D" w:rsidP="00BE715D">
      <w:pPr>
        <w:ind w:hanging="480"/>
        <w:contextualSpacing/>
        <w:rPr>
          <w:rFonts w:ascii="Verdana" w:hAnsi="Verdana"/>
          <w:sz w:val="20"/>
          <w:szCs w:val="20"/>
        </w:rPr>
      </w:pPr>
      <w:hyperlink r:id="rId602"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DDFCF7D" w14:textId="77777777" w:rsidR="00BE715D" w:rsidRDefault="00BE715D" w:rsidP="00BE715D">
      <w:pPr>
        <w:ind w:hanging="480"/>
        <w:contextualSpacing/>
        <w:rPr>
          <w:rFonts w:ascii="Verdana" w:hAnsi="Verdana"/>
          <w:sz w:val="20"/>
          <w:szCs w:val="20"/>
        </w:rPr>
      </w:pPr>
      <w:hyperlink r:id="rId603"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E27CF4A"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84844C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2020-01-21T09:11:57-05:00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782E8D8"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MB23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42B97E9"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76F9FA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04BE97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B48250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9C0D96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202001210911AM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662240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E0E17C9"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DB346AD" w14:textId="77777777" w:rsidR="00BE715D" w:rsidRDefault="00BE715D" w:rsidP="00BE715D">
      <w:pPr>
        <w:ind w:hanging="480"/>
        <w:contextualSpacing/>
        <w:rPr>
          <w:rFonts w:ascii="Verdana" w:hAnsi="Verdana"/>
          <w:sz w:val="20"/>
          <w:szCs w:val="20"/>
        </w:rPr>
      </w:pPr>
      <w:hyperlink r:id="rId604"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1AB075B" w14:textId="77777777" w:rsidR="00BE715D" w:rsidRDefault="00BE715D" w:rsidP="00BE715D">
      <w:pPr>
        <w:ind w:hanging="480"/>
        <w:contextualSpacing/>
        <w:rPr>
          <w:rFonts w:ascii="Verdana" w:hAnsi="Verdana"/>
          <w:sz w:val="20"/>
          <w:szCs w:val="20"/>
        </w:rPr>
      </w:pPr>
      <w:hyperlink r:id="rId605"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94603DB"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E0E9B3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165385C"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3302824"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980DDB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5FC5CFBA" w14:textId="77777777" w:rsidR="00BE715D" w:rsidRDefault="00BE715D" w:rsidP="00BE715D">
      <w:pPr>
        <w:ind w:hanging="480"/>
        <w:contextualSpacing/>
        <w:rPr>
          <w:rFonts w:ascii="Verdana" w:hAnsi="Verdana"/>
          <w:sz w:val="20"/>
          <w:szCs w:val="20"/>
        </w:rPr>
      </w:pPr>
      <w:hyperlink r:id="rId606"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2BEF94C"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336EB39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20201231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8EBD58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4A6AC487"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D0242E2"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ACCE21E" w14:textId="77777777" w:rsidR="00BE715D" w:rsidRDefault="00BE715D" w:rsidP="00BE715D">
      <w:pPr>
        <w:ind w:hanging="480"/>
        <w:contextualSpacing/>
        <w:rPr>
          <w:rFonts w:ascii="Verdana" w:hAnsi="Verdana"/>
          <w:sz w:val="20"/>
          <w:szCs w:val="20"/>
        </w:rPr>
      </w:pPr>
      <w:hyperlink r:id="rId607"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10B8938"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329BE789"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20E4378" w14:textId="77777777" w:rsidR="00BE715D" w:rsidRDefault="00BE715D" w:rsidP="00BE715D">
      <w:pPr>
        <w:ind w:hanging="480"/>
        <w:contextualSpacing/>
        <w:rPr>
          <w:rFonts w:ascii="Verdana" w:hAnsi="Verdana"/>
          <w:sz w:val="20"/>
          <w:szCs w:val="20"/>
        </w:rPr>
      </w:pPr>
      <w:hyperlink r:id="rId608"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83F29A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A2CA4D8"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DBCE02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1EF122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Mermaid</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0B97420D"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7701114444</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44CD99D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E934132" w14:textId="77777777" w:rsidR="00BE715D" w:rsidRDefault="00BE715D" w:rsidP="00BE715D">
      <w:pPr>
        <w:ind w:hanging="480"/>
        <w:contextualSpacing/>
        <w:rPr>
          <w:rFonts w:ascii="Verdana" w:hAnsi="Verdana"/>
          <w:sz w:val="20"/>
          <w:szCs w:val="20"/>
        </w:rPr>
      </w:pPr>
      <w:hyperlink r:id="rId609"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238D33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MB23</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290B935D"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3C211AF8"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D14812C" w14:textId="77777777" w:rsidR="00BE715D" w:rsidRDefault="00BE715D" w:rsidP="00BE715D">
      <w:pPr>
        <w:ind w:hanging="480"/>
        <w:contextualSpacing/>
        <w:rPr>
          <w:rFonts w:ascii="Verdana" w:hAnsi="Verdana"/>
          <w:sz w:val="20"/>
          <w:szCs w:val="20"/>
        </w:rPr>
      </w:pPr>
      <w:hyperlink r:id="rId610"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6AC5018" w14:textId="77777777" w:rsidR="00BE715D" w:rsidRDefault="00BE715D" w:rsidP="00BE715D">
      <w:pPr>
        <w:ind w:hanging="480"/>
        <w:contextualSpacing/>
        <w:rPr>
          <w:rFonts w:ascii="Verdana" w:hAnsi="Verdana"/>
          <w:sz w:val="20"/>
          <w:szCs w:val="20"/>
        </w:rPr>
      </w:pPr>
      <w:hyperlink r:id="rId611"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B89A42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7A6A3FC1"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591CD10A" w14:textId="77777777" w:rsidR="00BE715D" w:rsidRDefault="00BE715D" w:rsidP="00BE715D">
      <w:pPr>
        <w:ind w:hanging="480"/>
        <w:contextualSpacing/>
        <w:rPr>
          <w:rFonts w:ascii="Verdana" w:hAnsi="Verdana"/>
          <w:sz w:val="20"/>
          <w:szCs w:val="20"/>
        </w:rPr>
      </w:pPr>
      <w:hyperlink r:id="rId612"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18C4546" w14:textId="77777777" w:rsidR="00BE715D" w:rsidRDefault="00BE715D" w:rsidP="00BE715D">
      <w:pPr>
        <w:ind w:hanging="480"/>
        <w:contextualSpacing/>
        <w:rPr>
          <w:rFonts w:ascii="Verdana" w:hAnsi="Verdana"/>
          <w:sz w:val="20"/>
          <w:szCs w:val="20"/>
        </w:rPr>
      </w:pPr>
      <w:hyperlink r:id="rId613"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D4A63B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69DF98A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Tropical Sunsets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1EF20B8" w14:textId="77777777" w:rsidR="00BE715D" w:rsidRDefault="00BE715D" w:rsidP="00BE715D">
      <w:pPr>
        <w:ind w:hanging="480"/>
        <w:contextualSpacing/>
        <w:rPr>
          <w:rFonts w:ascii="Verdana" w:hAnsi="Verdana"/>
          <w:sz w:val="20"/>
          <w:szCs w:val="20"/>
        </w:rPr>
      </w:pPr>
      <w:hyperlink r:id="rId614"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DC7109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8D3E086"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3593797"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0B67D8F"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3FBD1C2"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AACE3B" w14:textId="77777777" w:rsidR="00BE715D" w:rsidRDefault="00BE715D" w:rsidP="00BE715D">
      <w:pPr>
        <w:ind w:hanging="480"/>
        <w:contextualSpacing/>
        <w:rPr>
          <w:rFonts w:ascii="Verdana" w:hAnsi="Verdana"/>
          <w:sz w:val="20"/>
          <w:szCs w:val="20"/>
        </w:rPr>
      </w:pPr>
      <w:hyperlink r:id="rId615"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9B65D3D" w14:textId="77777777" w:rsidR="00BE715D" w:rsidRDefault="00BE715D" w:rsidP="00BE715D">
      <w:pPr>
        <w:ind w:hanging="480"/>
        <w:contextualSpacing/>
        <w:rPr>
          <w:rFonts w:ascii="Verdana" w:hAnsi="Verdana"/>
          <w:sz w:val="20"/>
          <w:szCs w:val="20"/>
        </w:rPr>
      </w:pPr>
      <w:hyperlink r:id="rId616"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423C2A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AEF642D"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6CE2CE37" w14:textId="77777777" w:rsidR="00BE715D" w:rsidRDefault="00BE715D" w:rsidP="00BE715D">
      <w:pPr>
        <w:ind w:hanging="480"/>
        <w:contextualSpacing/>
        <w:rPr>
          <w:rFonts w:ascii="Verdana" w:hAnsi="Verdana"/>
          <w:sz w:val="20"/>
          <w:szCs w:val="20"/>
        </w:rPr>
      </w:pPr>
      <w:hyperlink r:id="rId617"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40DF2D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3629FA72" w14:textId="77777777" w:rsidR="00BE715D" w:rsidRDefault="00BE715D" w:rsidP="00BE715D">
      <w:pPr>
        <w:ind w:hanging="480"/>
        <w:contextualSpacing/>
        <w:rPr>
          <w:rFonts w:ascii="Verdana" w:hAnsi="Verdana"/>
          <w:sz w:val="20"/>
          <w:szCs w:val="20"/>
        </w:rPr>
      </w:pPr>
      <w:hyperlink r:id="rId618"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379C72D"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71DAC21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053F34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FA889E3"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FBEB1FD" w14:textId="77777777" w:rsidR="00BE715D" w:rsidRDefault="00BE715D" w:rsidP="00BE715D">
      <w:pPr>
        <w:ind w:hanging="480"/>
        <w:contextualSpacing/>
        <w:rPr>
          <w:rFonts w:ascii="Verdana" w:hAnsi="Verdana"/>
          <w:sz w:val="20"/>
          <w:szCs w:val="20"/>
        </w:rPr>
      </w:pPr>
      <w:hyperlink r:id="rId619"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1BF1FA9"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0C2E6DB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6C32C3DD"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290E7B3" w14:textId="77777777" w:rsidR="00BE715D" w:rsidRDefault="00BE715D" w:rsidP="00BE715D">
      <w:pPr>
        <w:ind w:hanging="480"/>
        <w:contextualSpacing/>
        <w:rPr>
          <w:rFonts w:ascii="Verdana" w:hAnsi="Verdana"/>
          <w:sz w:val="20"/>
          <w:szCs w:val="20"/>
        </w:rPr>
      </w:pPr>
      <w:hyperlink r:id="rId620"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C15A5F4"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58C591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442537F"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F89F2F2" w14:textId="77777777" w:rsidR="00BE715D" w:rsidRDefault="00BE715D" w:rsidP="00BE715D">
      <w:pPr>
        <w:ind w:hanging="480"/>
        <w:contextualSpacing/>
        <w:rPr>
          <w:rFonts w:ascii="Verdana" w:hAnsi="Verdana"/>
          <w:sz w:val="20"/>
          <w:szCs w:val="20"/>
        </w:rPr>
      </w:pPr>
      <w:hyperlink r:id="rId621"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A3A168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17E8F4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F4C9CF3"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92DC230" w14:textId="77777777" w:rsidR="00BE715D" w:rsidRDefault="00BE715D" w:rsidP="00BE715D">
      <w:pPr>
        <w:ind w:hanging="480"/>
        <w:contextualSpacing/>
        <w:rPr>
          <w:rFonts w:ascii="Verdana" w:hAnsi="Verdana"/>
          <w:sz w:val="20"/>
          <w:szCs w:val="20"/>
        </w:rPr>
      </w:pPr>
      <w:hyperlink r:id="rId622"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B7F6FD9"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2F2AB74"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CREX4</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52A84FE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E0DB400" w14:textId="77777777" w:rsidR="00BE715D" w:rsidRDefault="00BE715D" w:rsidP="00BE715D">
      <w:pPr>
        <w:ind w:hanging="480"/>
        <w:contextualSpacing/>
        <w:rPr>
          <w:rFonts w:ascii="Verdana" w:hAnsi="Verdana"/>
          <w:sz w:val="20"/>
          <w:szCs w:val="20"/>
        </w:rPr>
      </w:pPr>
      <w:hyperlink r:id="rId623"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EBF1322"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34DBC7E"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8451001"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C83D539"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897C3E6" w14:textId="77777777" w:rsidR="00BE715D" w:rsidRDefault="00BE715D" w:rsidP="00BE715D">
      <w:pPr>
        <w:ind w:hanging="480"/>
        <w:contextualSpacing/>
        <w:rPr>
          <w:rFonts w:ascii="Verdana" w:hAnsi="Verdana"/>
          <w:sz w:val="20"/>
          <w:szCs w:val="20"/>
        </w:rPr>
      </w:pPr>
      <w:hyperlink r:id="rId624"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143206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3052942871</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673DEA33" w14:textId="77777777" w:rsidR="00BE715D" w:rsidRDefault="00BE715D" w:rsidP="00BE715D">
      <w:pPr>
        <w:ind w:hanging="480"/>
        <w:contextualSpacing/>
        <w:rPr>
          <w:rFonts w:ascii="Verdana" w:hAnsi="Verdana"/>
          <w:sz w:val="20"/>
          <w:szCs w:val="20"/>
        </w:rPr>
      </w:pPr>
      <w:hyperlink r:id="rId625"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D4E92E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5A6567E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F4EE7AB"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11A8F86"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300B9A8" w14:textId="77777777" w:rsidR="00BE715D" w:rsidRDefault="00BE715D" w:rsidP="00BE715D">
      <w:pPr>
        <w:ind w:hanging="480"/>
        <w:contextualSpacing/>
        <w:rPr>
          <w:rFonts w:ascii="Verdana" w:hAnsi="Verdana"/>
          <w:sz w:val="20"/>
          <w:szCs w:val="20"/>
        </w:rPr>
      </w:pPr>
      <w:hyperlink r:id="rId626"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DDF41CB"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48EBC17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order:IPIC</w:t>
      </w:r>
      <w:r>
        <w:rPr>
          <w:rStyle w:val="m1"/>
          <w:rFonts w:ascii="Verdana" w:hAnsi="Verdana"/>
          <w:sz w:val="20"/>
          <w:szCs w:val="20"/>
        </w:rPr>
        <w:t>&gt;</w:t>
      </w:r>
      <w:r>
        <w:rPr>
          <w:rFonts w:ascii="Verdana" w:hAnsi="Verdana"/>
          <w:sz w:val="20"/>
          <w:szCs w:val="20"/>
        </w:rPr>
        <w:t xml:space="preserve"> </w:t>
      </w:r>
    </w:p>
    <w:p w14:paraId="1769DF5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3A95EF9" w14:textId="77777777" w:rsidR="00BE715D" w:rsidRDefault="00BE715D" w:rsidP="00BE715D">
      <w:pPr>
        <w:ind w:hanging="480"/>
        <w:contextualSpacing/>
        <w:rPr>
          <w:rFonts w:ascii="Verdana" w:hAnsi="Verdana"/>
          <w:sz w:val="20"/>
          <w:szCs w:val="20"/>
        </w:rPr>
      </w:pPr>
      <w:hyperlink r:id="rId627"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3AD5EE9"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D1ECC1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1875D3A"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11044A0" w14:textId="77777777" w:rsidR="00BE715D" w:rsidRDefault="00BE715D" w:rsidP="00BE715D">
      <w:pPr>
        <w:ind w:hanging="480"/>
        <w:contextualSpacing/>
        <w:rPr>
          <w:rFonts w:ascii="Verdana" w:hAnsi="Verdana"/>
          <w:sz w:val="20"/>
          <w:szCs w:val="20"/>
        </w:rPr>
      </w:pPr>
      <w:hyperlink r:id="rId628"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8257DB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154121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147FDCA"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1DFEFA5" w14:textId="77777777" w:rsidR="00BE715D" w:rsidRDefault="00BE715D" w:rsidP="00BE715D">
      <w:pPr>
        <w:ind w:hanging="480"/>
        <w:contextualSpacing/>
        <w:rPr>
          <w:rFonts w:ascii="Verdana" w:hAnsi="Verdana"/>
          <w:sz w:val="20"/>
          <w:szCs w:val="20"/>
        </w:rPr>
      </w:pPr>
      <w:hyperlink r:id="rId629"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6F96ECC"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A1C75F4"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CREX4</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0E5F66B"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12B4C79" w14:textId="77777777" w:rsidR="00BE715D" w:rsidRDefault="00BE715D" w:rsidP="00BE715D">
      <w:pPr>
        <w:ind w:hanging="480"/>
        <w:contextualSpacing/>
        <w:rPr>
          <w:rFonts w:ascii="Verdana" w:hAnsi="Verdana"/>
          <w:sz w:val="20"/>
          <w:szCs w:val="20"/>
        </w:rPr>
      </w:pPr>
      <w:hyperlink r:id="rId630"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521A37D"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689AAA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A65BEDC"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C57DC1B"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1A3DE0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688E9A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D77F62B"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0E2BC0CD" w14:textId="77777777" w:rsidR="00BE715D" w:rsidRDefault="00BE715D" w:rsidP="00BE715D">
      <w:pPr>
        <w:contextualSpacing/>
      </w:pPr>
    </w:p>
    <w:p w14:paraId="3F901F49" w14:textId="77777777" w:rsidR="00BE715D" w:rsidRDefault="00BE715D" w:rsidP="00BE715D">
      <w:pPr>
        <w:contextualSpacing/>
      </w:pPr>
    </w:p>
    <w:p w14:paraId="170D10CF" w14:textId="77777777" w:rsidR="00CC2391" w:rsidRDefault="00CC2391" w:rsidP="00CC2391">
      <w:pPr>
        <w:rPr>
          <w:b/>
        </w:rPr>
      </w:pPr>
    </w:p>
    <w:p w14:paraId="6B4A8E24" w14:textId="77777777" w:rsidR="00CC2391" w:rsidRPr="008E33EF" w:rsidRDefault="00CC2391" w:rsidP="00CC2391">
      <w:r w:rsidRPr="008E33EF">
        <w:t>XML OUTPUT:</w:t>
      </w:r>
    </w:p>
    <w:p w14:paraId="263BFD15" w14:textId="77777777" w:rsidR="00CC2391" w:rsidRDefault="00CC2391" w:rsidP="00CC2391">
      <w:pPr>
        <w:rPr>
          <w:b/>
        </w:rPr>
      </w:pPr>
    </w:p>
    <w:p w14:paraId="2B6F52C4"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&lt;senderid&gt;ATT-OR-SAT&lt;/senderid&gt;</w:t>
      </w:r>
    </w:p>
    <w:p w14:paraId="68C6ED89"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&lt;receiverid&gt;CTE-VALIDATOR&lt;/receiverid&gt;</w:t>
      </w:r>
    </w:p>
    <w:p w14:paraId="329393C9"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&lt;messagetype&gt;LSRUOM&lt;/messagetype&gt;</w:t>
      </w:r>
    </w:p>
    <w:p w14:paraId="629958E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&lt;lsogversion&gt;10.05&lt;/lsogversion&gt;</w:t>
      </w:r>
    </w:p>
    <w:p w14:paraId="2FF3F89F"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&lt;ordertype&gt;ORDER&lt;/ordertype&gt;</w:t>
      </w:r>
    </w:p>
    <w:p w14:paraId="3D95C4C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&lt;/header&gt;</w:t>
      </w:r>
    </w:p>
    <w:p w14:paraId="35AAD80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&lt;m2:LSR_RESP xmlns:m2="http://lsr.att.com/obf/tML/UOM"&gt;</w:t>
      </w:r>
    </w:p>
    <w:p w14:paraId="762ED7FD"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&lt;m2:HDR&gt;</w:t>
      </w:r>
    </w:p>
    <w:p w14:paraId="7E20F560"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&lt;m2:MESSAGE_ID&gt;1246462971715735.0970198955192&lt;/m2:MESSAGE_ID&gt;</w:t>
      </w:r>
    </w:p>
    <w:p w14:paraId="51725671"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&lt;m2:CCNA&gt;ZXL&lt;/m2:CCNA&gt;</w:t>
      </w:r>
    </w:p>
    <w:p w14:paraId="2A6AFC8D"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&lt;m2:MSG_TIMESTAMP&gt;2009-07-01T10:42:52-05:00&lt;/m2:MSG_TIMESTAMP&gt;</w:t>
      </w:r>
    </w:p>
    <w:p w14:paraId="65677C58"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&lt;m2:PON&gt;CVT0M023R31DBC&lt;/m2:PON&gt;</w:t>
      </w:r>
    </w:p>
    <w:p w14:paraId="4E1A34F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&lt;m2:VER&gt;00&lt;/m2:VER&gt;</w:t>
      </w:r>
    </w:p>
    <w:p w14:paraId="5E6F4212"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&lt;m2:ATN&gt;3052942927&lt;/m2:ATN&gt;</w:t>
      </w:r>
    </w:p>
    <w:p w14:paraId="6D4691E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&lt;m2:LSR_NO&gt;20090701L00025-00&lt;/m2:LSR_NO&gt;</w:t>
      </w:r>
    </w:p>
    <w:p w14:paraId="4758B4FE"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&lt;m2:CC&gt;9999&lt;/m2:CC&gt;</w:t>
      </w:r>
    </w:p>
    <w:p w14:paraId="31245F3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&lt;m2:CLEC_APPL_ID&gt;CTE-VALIDATOR&lt;/m2:CLEC_APPL_ID&gt;</w:t>
      </w:r>
    </w:p>
    <w:p w14:paraId="5B64E2B8"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&lt;m2:CLEC_APPL_PASSWORD&gt;PA$$WORD&lt;/m2:CLEC_APPL_PASSWORD&gt;</w:t>
      </w:r>
    </w:p>
    <w:p w14:paraId="485A99B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&lt;m2:DTSENT&gt;200907011042AM&lt;/m2:DTSENT&gt;</w:t>
      </w:r>
    </w:p>
    <w:p w14:paraId="56C7D865"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&lt;m2:ORD&gt;CQF56PK6&lt;/m2:ORD&gt;</w:t>
      </w:r>
    </w:p>
    <w:p w14:paraId="4BC58F81"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&lt;m2:STATUS_CODE&gt;PD&lt;/m2:STATUS_CODE&gt;</w:t>
      </w:r>
    </w:p>
    <w:p w14:paraId="751F2885"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&lt;m2:STATUS_MSG&gt;PENDING ORDER&lt;/m2:STATUS_MSG&gt;</w:t>
      </w:r>
    </w:p>
    <w:p w14:paraId="47625C4B"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&lt;m2:REMARKS&gt;Facilities have been checked&lt;/m2:REMARKS&gt;</w:t>
      </w:r>
    </w:p>
    <w:p w14:paraId="237B8B54"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&lt;m2:TRAN_ACK_TYPE&gt;AT&lt;/m2:TRAN_ACK_TYPE&gt;</w:t>
      </w:r>
    </w:p>
    <w:p w14:paraId="559CE670"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&lt;m2:TRANS_SET_PURPOSE_CODE&gt;06&lt;/m2:TRANS_SET_PURPOSE_CODE&gt;</w:t>
      </w:r>
    </w:p>
    <w:p w14:paraId="7F41371E"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&lt;/m2:HDR&gt;</w:t>
      </w:r>
    </w:p>
    <w:p w14:paraId="03EC715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&lt;m2:NOTIFICATION&gt;</w:t>
      </w:r>
    </w:p>
    <w:p w14:paraId="20C4B866"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&lt;m2:FIRM_ORDER_NOTIFICATION&gt;</w:t>
      </w:r>
    </w:p>
    <w:p w14:paraId="35E2F7D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&lt;m2:NOTIFICATION_ADMIN&gt;</w:t>
      </w:r>
    </w:p>
    <w:p w14:paraId="5F4A1A2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&lt;m2:EATN&gt;3052942927&lt;/m2:EATN&gt;</w:t>
      </w:r>
    </w:p>
    <w:p w14:paraId="38DAA628"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&lt;m2:INIT&gt;BOJANGLES&lt;/m2:INIT&gt;</w:t>
      </w:r>
    </w:p>
    <w:p w14:paraId="372531C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&lt;m2:INIT_TEL_NO&gt;8884448888&lt;/m2:INIT_TEL_NO&gt;</w:t>
      </w:r>
    </w:p>
    <w:p w14:paraId="28F2C88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&lt;m2:REP&gt;LCSC&lt;/m2:REP&gt;</w:t>
      </w:r>
    </w:p>
    <w:p w14:paraId="0503AFD9"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&lt;m2:REP_TEL_NO&gt;8006670807&lt;/m2:REP_TEL_NO&gt;</w:t>
      </w:r>
    </w:p>
    <w:p w14:paraId="797DD246"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&lt;m2:DD_CD&gt;20090731&lt;/m2:DD_CD&gt;</w:t>
      </w:r>
    </w:p>
    <w:p w14:paraId="6AF8BB5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&lt;m2:BAN1&gt;305Q852618618&lt;/m2:BAN1&gt;</w:t>
      </w:r>
    </w:p>
    <w:p w14:paraId="6337F8CE"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&lt;/m2:NOTIFICATION_ADMIN&gt;</w:t>
      </w:r>
    </w:p>
    <w:p w14:paraId="7550EEF1"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14:paraId="3CEB9A46"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&lt;m2:LOCNUM_SVCS&gt;000&lt;/m2:LOCNUM_SVCS&gt;</w:t>
      </w:r>
    </w:p>
    <w:p w14:paraId="358A39AF"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&lt;m2:LNUM&gt;00001&lt;/m2:LNUM&gt;</w:t>
      </w:r>
    </w:p>
    <w:p w14:paraId="12D3C8A4"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&lt;m2:TNS&gt;3052942927&lt;/m2:TNS&gt;</w:t>
      </w:r>
    </w:p>
    <w:p w14:paraId="61C4FBC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14:paraId="5CFC67C5"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14:paraId="5A25E64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&lt;m2:LOCNUM_SVCS&gt;000&lt;/m2:LOCNUM_SVCS&gt;</w:t>
      </w:r>
    </w:p>
    <w:p w14:paraId="7B00195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&lt;m2:LNUM&gt;00002&lt;/m2:LNUM&gt;</w:t>
      </w:r>
    </w:p>
    <w:p w14:paraId="4DD91FDB"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&lt;m2:TNS&gt;3052942871&lt;/m2:TNS&gt;</w:t>
      </w:r>
    </w:p>
    <w:p w14:paraId="1DA7FB2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14:paraId="505A3ABE"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&lt;/m2:FIRM_ORDER_NOTIFICATION&gt;</w:t>
      </w:r>
    </w:p>
    <w:p w14:paraId="308C5A60"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&lt;/m2:NOTIFICATION&gt;</w:t>
      </w:r>
    </w:p>
    <w:p w14:paraId="1373D611"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&lt;/m2:LSR_RESP&gt;</w:t>
      </w:r>
    </w:p>
    <w:p w14:paraId="5DE7FEB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&lt;/m1:ATT_LSR_ORD_RSP&gt;</w:t>
      </w:r>
    </w:p>
    <w:p w14:paraId="2822FF88" w14:textId="77777777" w:rsidR="0087076A" w:rsidRPr="0087076A" w:rsidRDefault="0087076A"/>
    <w:p w14:paraId="61B1CA76" w14:textId="77777777" w:rsidR="00A06463" w:rsidRDefault="00800C48">
      <w:pPr>
        <w:pStyle w:val="TCtxtTAG"/>
        <w:rPr>
          <w:b/>
          <w:bCs/>
          <w:sz w:val="24"/>
        </w:rPr>
      </w:pPr>
      <w:r>
        <w:rPr>
          <w:b/>
          <w:bCs/>
          <w:sz w:val="24"/>
        </w:rPr>
        <w:br w:type="page"/>
      </w:r>
    </w:p>
    <w:p w14:paraId="7CB10AB2" w14:textId="77777777" w:rsidR="00A06463" w:rsidRDefault="00A06463">
      <w:pPr>
        <w:pStyle w:val="TCtxtTAG"/>
        <w:rPr>
          <w:b/>
          <w:bCs/>
          <w:sz w:val="24"/>
        </w:rPr>
      </w:pPr>
    </w:p>
    <w:p w14:paraId="2EF45C34" w14:textId="77777777" w:rsidR="00A06463" w:rsidRDefault="00A06463">
      <w:pPr>
        <w:pStyle w:val="TCtxtTAG"/>
        <w:rPr>
          <w:b/>
          <w:bCs/>
          <w:sz w:val="24"/>
        </w:rPr>
      </w:pPr>
    </w:p>
    <w:p w14:paraId="6F82155F" w14:textId="77777777" w:rsidR="00B752E4" w:rsidRDefault="00B752E4">
      <w:pPr>
        <w:pStyle w:val="TCtxtTAG"/>
        <w:rPr>
          <w:b/>
          <w:bCs/>
          <w:sz w:val="24"/>
        </w:rPr>
      </w:pPr>
      <w:r>
        <w:rPr>
          <w:b/>
          <w:bCs/>
          <w:sz w:val="24"/>
        </w:rPr>
        <w:t>TEST CASE M024: Scenario Description:*( Act=V) Conversion adding and removing features on multiple existing lines—LNA=V;  Disconnect existing line – LNA=D;  (ELT=C)</w:t>
      </w:r>
    </w:p>
    <w:p w14:paraId="6C7ADF96" w14:textId="77777777" w:rsidR="00B752E4" w:rsidRDefault="00B752E4">
      <w:pPr>
        <w:pStyle w:val="Heading3"/>
        <w:rPr>
          <w:i w:val="0"/>
          <w:iCs w:val="0"/>
        </w:rPr>
      </w:pPr>
      <w:r>
        <w:rPr>
          <w:i w:val="0"/>
          <w:iCs w:val="0"/>
        </w:rPr>
        <w:t xml:space="preserve">Type of Account:  Business / Multi-Line </w:t>
      </w:r>
    </w:p>
    <w:p w14:paraId="40E063EB" w14:textId="77777777" w:rsidR="000A4F99" w:rsidRPr="000A4F99" w:rsidRDefault="000A4F99" w:rsidP="000A4F99"/>
    <w:p w14:paraId="7B6613E5" w14:textId="77777777" w:rsidR="00B752E4" w:rsidRPr="000A4F99" w:rsidRDefault="00B752E4">
      <w:pPr>
        <w:rPr>
          <w:b/>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5914A2" w14:paraId="043ECE48"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6163D1E" w14:textId="77777777" w:rsidR="00B752E4" w:rsidRPr="005914A2" w:rsidRDefault="00B752E4" w:rsidP="000A4F99">
            <w:pPr>
              <w:jc w:val="center"/>
              <w:rPr>
                <w:rFonts w:ascii="Arial" w:hAnsi="Arial" w:cs="Arial"/>
                <w:b/>
              </w:rPr>
            </w:pPr>
            <w:r w:rsidRPr="005914A2">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6E33645D"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449E3407"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55F75022"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787C5C8C"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60F395C3"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BCA0A23"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09A76C3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BC54AC1" w14:textId="77777777" w:rsidR="00B752E4" w:rsidRPr="005914A2" w:rsidRDefault="00B752E4">
            <w:pPr>
              <w:pStyle w:val="FORMDATA"/>
              <w:rPr>
                <w:b/>
                <w:color w:val="auto"/>
              </w:rPr>
            </w:pPr>
            <w:r w:rsidRPr="005914A2">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AD1C40D"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C5AFCF7" w14:textId="77777777" w:rsidR="00B752E4" w:rsidRPr="005914A2" w:rsidRDefault="00B752E4">
            <w:pPr>
              <w:pStyle w:val="FORMDATA"/>
              <w:rPr>
                <w:b/>
                <w:color w:val="auto"/>
              </w:rPr>
            </w:pPr>
            <w:r w:rsidRPr="005914A2">
              <w:rPr>
                <w:b/>
                <w:color w:val="auto"/>
              </w:rPr>
              <w:t>ZXL</w:t>
            </w:r>
          </w:p>
        </w:tc>
      </w:tr>
      <w:tr w:rsidR="00B752E4" w:rsidRPr="005914A2" w14:paraId="70B8AECE" w14:textId="77777777">
        <w:tc>
          <w:tcPr>
            <w:tcW w:w="2160" w:type="dxa"/>
            <w:tcBorders>
              <w:top w:val="single" w:sz="6" w:space="0" w:color="auto"/>
              <w:left w:val="single" w:sz="6" w:space="0" w:color="auto"/>
              <w:bottom w:val="single" w:sz="6" w:space="0" w:color="auto"/>
              <w:right w:val="single" w:sz="6" w:space="0" w:color="auto"/>
            </w:tcBorders>
          </w:tcPr>
          <w:p w14:paraId="76EE732E" w14:textId="77777777" w:rsidR="00B752E4" w:rsidRPr="005914A2" w:rsidRDefault="00B752E4">
            <w:pPr>
              <w:pStyle w:val="FORMDATA"/>
              <w:rPr>
                <w:b/>
                <w:color w:val="auto"/>
              </w:rPr>
            </w:pPr>
            <w:r w:rsidRPr="005914A2">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34C5B4AE"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1FB1528D" w14:textId="77777777" w:rsidR="00B752E4" w:rsidRPr="005914A2" w:rsidRDefault="00B752E4">
            <w:pPr>
              <w:pStyle w:val="FORMDATA"/>
              <w:rPr>
                <w:b/>
                <w:color w:val="auto"/>
              </w:rPr>
            </w:pPr>
            <w:r w:rsidRPr="005914A2">
              <w:rPr>
                <w:b/>
                <w:color w:val="auto"/>
              </w:rPr>
              <w:t>M24</w:t>
            </w:r>
          </w:p>
        </w:tc>
      </w:tr>
      <w:tr w:rsidR="00B752E4" w:rsidRPr="005914A2" w14:paraId="66260DEE" w14:textId="77777777">
        <w:tc>
          <w:tcPr>
            <w:tcW w:w="2160" w:type="dxa"/>
            <w:tcBorders>
              <w:top w:val="single" w:sz="6" w:space="0" w:color="auto"/>
              <w:left w:val="single" w:sz="6" w:space="0" w:color="auto"/>
              <w:bottom w:val="single" w:sz="6" w:space="0" w:color="auto"/>
              <w:right w:val="single" w:sz="6" w:space="0" w:color="auto"/>
            </w:tcBorders>
          </w:tcPr>
          <w:p w14:paraId="78170EE4" w14:textId="77777777" w:rsidR="00B752E4" w:rsidRPr="005914A2" w:rsidRDefault="00B752E4">
            <w:pPr>
              <w:pStyle w:val="FORMDATA"/>
              <w:rPr>
                <w:b/>
                <w:color w:val="auto"/>
              </w:rPr>
            </w:pPr>
            <w:r w:rsidRPr="005914A2">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27A33CFC"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3C6768A3" w14:textId="77777777" w:rsidR="00B752E4" w:rsidRPr="005914A2" w:rsidRDefault="00B752E4">
            <w:pPr>
              <w:pStyle w:val="FORMDATA"/>
              <w:rPr>
                <w:b/>
                <w:color w:val="auto"/>
              </w:rPr>
            </w:pPr>
            <w:r w:rsidRPr="005914A2">
              <w:rPr>
                <w:b/>
                <w:color w:val="auto"/>
              </w:rPr>
              <w:t>7064320693</w:t>
            </w:r>
          </w:p>
        </w:tc>
      </w:tr>
      <w:tr w:rsidR="00B752E4" w:rsidRPr="005914A2" w14:paraId="2AC89C98" w14:textId="77777777">
        <w:tc>
          <w:tcPr>
            <w:tcW w:w="2160" w:type="dxa"/>
            <w:tcBorders>
              <w:top w:val="single" w:sz="6" w:space="0" w:color="auto"/>
              <w:left w:val="single" w:sz="6" w:space="0" w:color="auto"/>
              <w:bottom w:val="single" w:sz="6" w:space="0" w:color="auto"/>
              <w:right w:val="single" w:sz="6" w:space="0" w:color="auto"/>
            </w:tcBorders>
          </w:tcPr>
          <w:p w14:paraId="5CF13FB2" w14:textId="77777777" w:rsidR="00B752E4" w:rsidRPr="005914A2" w:rsidRDefault="00B752E4">
            <w:pPr>
              <w:pStyle w:val="FORMDATA"/>
              <w:rPr>
                <w:b/>
                <w:color w:val="auto"/>
              </w:rPr>
            </w:pPr>
            <w:r w:rsidRPr="005914A2">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2E258082"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6FBFC3D4" w14:textId="77777777" w:rsidR="00B752E4" w:rsidRPr="005914A2" w:rsidRDefault="00B752E4">
            <w:pPr>
              <w:pStyle w:val="FORMDATA"/>
              <w:rPr>
                <w:b/>
                <w:color w:val="auto"/>
              </w:rPr>
            </w:pPr>
            <w:r w:rsidRPr="005914A2">
              <w:rPr>
                <w:b/>
                <w:color w:val="auto"/>
              </w:rPr>
              <w:t>CAVENOBILL</w:t>
            </w:r>
          </w:p>
        </w:tc>
      </w:tr>
      <w:tr w:rsidR="00B752E4" w:rsidRPr="005914A2" w14:paraId="49205501"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D2C415E" w14:textId="77777777" w:rsidR="00B752E4" w:rsidRPr="005914A2" w:rsidRDefault="00B752E4">
            <w:pPr>
              <w:pStyle w:val="FORMDATA"/>
              <w:rPr>
                <w:b/>
                <w:color w:val="auto"/>
              </w:rPr>
            </w:pPr>
            <w:r w:rsidRPr="005914A2">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5D49E4B"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8C999DB" w14:textId="77777777" w:rsidR="00B752E4" w:rsidRPr="005914A2" w:rsidRDefault="00B752E4">
            <w:pPr>
              <w:pStyle w:val="FORMDATA"/>
              <w:rPr>
                <w:b/>
                <w:color w:val="auto"/>
              </w:rPr>
            </w:pPr>
            <w:r w:rsidRPr="005914A2">
              <w:rPr>
                <w:b/>
                <w:color w:val="auto"/>
              </w:rPr>
              <w:t>LCSC</w:t>
            </w:r>
          </w:p>
        </w:tc>
      </w:tr>
      <w:tr w:rsidR="00B752E4" w:rsidRPr="005914A2" w14:paraId="3C19467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869D729" w14:textId="77777777" w:rsidR="00B752E4" w:rsidRPr="005914A2" w:rsidRDefault="00B752E4">
            <w:pPr>
              <w:pStyle w:val="FORMDATA"/>
              <w:rPr>
                <w:b/>
                <w:color w:val="auto"/>
              </w:rPr>
            </w:pPr>
            <w:r w:rsidRPr="005914A2">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F702AE5"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2A555A" w14:textId="77777777" w:rsidR="00B752E4" w:rsidRPr="005914A2" w:rsidRDefault="00B752E4">
            <w:pPr>
              <w:pStyle w:val="FORMDATA"/>
              <w:rPr>
                <w:b/>
                <w:color w:val="auto"/>
              </w:rPr>
            </w:pPr>
            <w:r w:rsidRPr="005914A2">
              <w:rPr>
                <w:b/>
                <w:color w:val="auto"/>
              </w:rPr>
              <w:t>20030328</w:t>
            </w:r>
          </w:p>
        </w:tc>
      </w:tr>
      <w:tr w:rsidR="00B752E4" w:rsidRPr="005914A2" w14:paraId="0AEA2F0E" w14:textId="77777777">
        <w:tc>
          <w:tcPr>
            <w:tcW w:w="2160" w:type="dxa"/>
            <w:tcBorders>
              <w:top w:val="single" w:sz="6" w:space="0" w:color="auto"/>
              <w:left w:val="single" w:sz="6" w:space="0" w:color="auto"/>
              <w:bottom w:val="single" w:sz="6" w:space="0" w:color="auto"/>
              <w:right w:val="single" w:sz="6" w:space="0" w:color="auto"/>
            </w:tcBorders>
          </w:tcPr>
          <w:p w14:paraId="30B05AB5" w14:textId="77777777" w:rsidR="00B752E4" w:rsidRPr="005914A2" w:rsidRDefault="00B752E4">
            <w:pPr>
              <w:pStyle w:val="FORMDATA"/>
              <w:rPr>
                <w:b/>
                <w:color w:val="auto"/>
              </w:rPr>
            </w:pPr>
            <w:r w:rsidRPr="005914A2">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78949CAE"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784BB1A0" w14:textId="77777777" w:rsidR="00B752E4" w:rsidRPr="005914A2" w:rsidRDefault="00B752E4">
            <w:pPr>
              <w:pStyle w:val="FORMDATA"/>
              <w:rPr>
                <w:b/>
                <w:color w:val="auto"/>
              </w:rPr>
            </w:pPr>
            <w:r w:rsidRPr="005914A2">
              <w:rPr>
                <w:b/>
                <w:color w:val="auto"/>
              </w:rPr>
              <w:t>20030428</w:t>
            </w:r>
          </w:p>
        </w:tc>
      </w:tr>
      <w:tr w:rsidR="00B752E4" w:rsidRPr="005914A2" w14:paraId="608712EC" w14:textId="77777777">
        <w:tc>
          <w:tcPr>
            <w:tcW w:w="2160" w:type="dxa"/>
            <w:tcBorders>
              <w:top w:val="single" w:sz="6" w:space="0" w:color="auto"/>
              <w:left w:val="single" w:sz="6" w:space="0" w:color="auto"/>
              <w:bottom w:val="single" w:sz="6" w:space="0" w:color="auto"/>
              <w:right w:val="single" w:sz="6" w:space="0" w:color="auto"/>
            </w:tcBorders>
          </w:tcPr>
          <w:p w14:paraId="551BDD2A" w14:textId="77777777" w:rsidR="00B752E4" w:rsidRPr="005914A2" w:rsidRDefault="00B752E4">
            <w:pPr>
              <w:pStyle w:val="FORMDATA"/>
              <w:rPr>
                <w:b/>
                <w:color w:val="auto"/>
              </w:rPr>
            </w:pPr>
            <w:r w:rsidRPr="005914A2">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29006D20"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10672870" w14:textId="77777777" w:rsidR="00B752E4" w:rsidRPr="005914A2" w:rsidRDefault="00B752E4">
            <w:pPr>
              <w:pStyle w:val="FORMDATA"/>
              <w:rPr>
                <w:b/>
                <w:color w:val="auto"/>
              </w:rPr>
            </w:pPr>
            <w:r w:rsidRPr="005914A2">
              <w:rPr>
                <w:b/>
                <w:color w:val="auto"/>
              </w:rPr>
              <w:t>MB</w:t>
            </w:r>
          </w:p>
        </w:tc>
      </w:tr>
      <w:tr w:rsidR="00B752E4" w:rsidRPr="005914A2" w14:paraId="654156AD" w14:textId="77777777">
        <w:tc>
          <w:tcPr>
            <w:tcW w:w="2160" w:type="dxa"/>
            <w:tcBorders>
              <w:top w:val="single" w:sz="6" w:space="0" w:color="auto"/>
              <w:left w:val="single" w:sz="6" w:space="0" w:color="auto"/>
              <w:bottom w:val="single" w:sz="6" w:space="0" w:color="auto"/>
              <w:right w:val="single" w:sz="6" w:space="0" w:color="auto"/>
            </w:tcBorders>
          </w:tcPr>
          <w:p w14:paraId="38EDD774" w14:textId="77777777" w:rsidR="00B752E4" w:rsidRPr="005914A2" w:rsidRDefault="00B752E4">
            <w:pPr>
              <w:pStyle w:val="FORMDATA"/>
              <w:rPr>
                <w:b/>
                <w:color w:val="auto"/>
              </w:rPr>
            </w:pPr>
            <w:r w:rsidRPr="005914A2">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176F5050" w14:textId="77777777" w:rsidR="00B752E4" w:rsidRPr="005914A2" w:rsidRDefault="00B752E4">
            <w:pPr>
              <w:pStyle w:val="FORMDATA"/>
              <w:rPr>
                <w:b/>
                <w:color w:val="auto"/>
              </w:rPr>
            </w:pPr>
            <w:r w:rsidRPr="005914A2">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2468D85E" w14:textId="77777777" w:rsidR="00B752E4" w:rsidRPr="005914A2" w:rsidRDefault="00B752E4">
            <w:pPr>
              <w:pStyle w:val="FORMDATA"/>
              <w:rPr>
                <w:b/>
                <w:color w:val="auto"/>
              </w:rPr>
            </w:pPr>
            <w:r w:rsidRPr="005914A2">
              <w:rPr>
                <w:b/>
                <w:color w:val="auto"/>
              </w:rPr>
              <w:t>C</w:t>
            </w:r>
          </w:p>
        </w:tc>
      </w:tr>
      <w:tr w:rsidR="00B752E4" w:rsidRPr="005914A2" w14:paraId="568EA902" w14:textId="77777777">
        <w:tc>
          <w:tcPr>
            <w:tcW w:w="2160" w:type="dxa"/>
            <w:tcBorders>
              <w:top w:val="single" w:sz="6" w:space="0" w:color="auto"/>
              <w:left w:val="single" w:sz="6" w:space="0" w:color="auto"/>
              <w:bottom w:val="single" w:sz="6" w:space="0" w:color="auto"/>
              <w:right w:val="single" w:sz="6" w:space="0" w:color="auto"/>
            </w:tcBorders>
          </w:tcPr>
          <w:p w14:paraId="16A72476" w14:textId="77777777" w:rsidR="00B752E4" w:rsidRPr="005914A2" w:rsidRDefault="00B752E4">
            <w:pPr>
              <w:pStyle w:val="FORMDATA"/>
              <w:rPr>
                <w:b/>
                <w:color w:val="auto"/>
              </w:rPr>
            </w:pPr>
            <w:r w:rsidRPr="005914A2">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252E6EC7"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015C8CB5" w14:textId="77777777" w:rsidR="00B752E4" w:rsidRPr="005914A2" w:rsidRDefault="00B752E4">
            <w:pPr>
              <w:pStyle w:val="FORMDATA"/>
              <w:rPr>
                <w:b/>
                <w:color w:val="auto"/>
              </w:rPr>
            </w:pPr>
            <w:r w:rsidRPr="005914A2">
              <w:rPr>
                <w:b/>
                <w:color w:val="auto"/>
              </w:rPr>
              <w:t>V</w:t>
            </w:r>
          </w:p>
        </w:tc>
      </w:tr>
      <w:tr w:rsidR="00B752E4" w:rsidRPr="005914A2" w14:paraId="02219084" w14:textId="77777777">
        <w:tc>
          <w:tcPr>
            <w:tcW w:w="2160" w:type="dxa"/>
            <w:tcBorders>
              <w:top w:val="single" w:sz="6" w:space="0" w:color="auto"/>
              <w:left w:val="single" w:sz="6" w:space="0" w:color="auto"/>
              <w:bottom w:val="single" w:sz="6" w:space="0" w:color="auto"/>
              <w:right w:val="single" w:sz="6" w:space="0" w:color="auto"/>
            </w:tcBorders>
          </w:tcPr>
          <w:p w14:paraId="39F6A6D7" w14:textId="77777777" w:rsidR="00B752E4" w:rsidRPr="005914A2" w:rsidRDefault="00B752E4">
            <w:pPr>
              <w:pStyle w:val="FORMDATA"/>
              <w:rPr>
                <w:b/>
                <w:color w:val="auto"/>
              </w:rPr>
            </w:pPr>
            <w:r w:rsidRPr="005914A2">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466B67BD"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21778B23" w14:textId="77777777" w:rsidR="00B752E4" w:rsidRPr="005914A2" w:rsidRDefault="00B752E4">
            <w:pPr>
              <w:pStyle w:val="FORMDATA"/>
              <w:rPr>
                <w:b/>
                <w:color w:val="auto"/>
              </w:rPr>
            </w:pPr>
            <w:r w:rsidRPr="005914A2">
              <w:rPr>
                <w:b/>
                <w:color w:val="auto"/>
              </w:rPr>
              <w:t>9999</w:t>
            </w:r>
          </w:p>
        </w:tc>
      </w:tr>
      <w:tr w:rsidR="00B752E4" w:rsidRPr="005914A2" w14:paraId="7EDE8F3C" w14:textId="77777777">
        <w:tc>
          <w:tcPr>
            <w:tcW w:w="2160" w:type="dxa"/>
            <w:tcBorders>
              <w:top w:val="single" w:sz="6" w:space="0" w:color="auto"/>
              <w:left w:val="single" w:sz="6" w:space="0" w:color="auto"/>
              <w:bottom w:val="single" w:sz="6" w:space="0" w:color="auto"/>
              <w:right w:val="single" w:sz="6" w:space="0" w:color="auto"/>
            </w:tcBorders>
          </w:tcPr>
          <w:p w14:paraId="5CB1C06A" w14:textId="77777777" w:rsidR="00B752E4" w:rsidRPr="005914A2" w:rsidRDefault="00B752E4">
            <w:pPr>
              <w:pStyle w:val="FORMDATA"/>
              <w:rPr>
                <w:b/>
                <w:color w:val="auto"/>
              </w:rPr>
            </w:pPr>
            <w:r w:rsidRPr="005914A2">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2A2F7FA6"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7B40C550" w14:textId="77777777" w:rsidR="00B752E4" w:rsidRPr="005914A2" w:rsidRDefault="00B752E4">
            <w:pPr>
              <w:pStyle w:val="FORMDATA"/>
              <w:rPr>
                <w:b/>
                <w:color w:val="auto"/>
              </w:rPr>
            </w:pPr>
            <w:r w:rsidRPr="005914A2">
              <w:rPr>
                <w:b/>
                <w:color w:val="auto"/>
              </w:rPr>
              <w:t>1AM-</w:t>
            </w:r>
          </w:p>
        </w:tc>
      </w:tr>
      <w:tr w:rsidR="00B752E4" w:rsidRPr="005914A2" w14:paraId="4E3529E7" w14:textId="77777777">
        <w:tc>
          <w:tcPr>
            <w:tcW w:w="2160" w:type="dxa"/>
            <w:tcBorders>
              <w:top w:val="single" w:sz="6" w:space="0" w:color="auto"/>
              <w:left w:val="single" w:sz="6" w:space="0" w:color="auto"/>
              <w:bottom w:val="single" w:sz="6" w:space="0" w:color="auto"/>
              <w:right w:val="single" w:sz="6" w:space="0" w:color="auto"/>
            </w:tcBorders>
          </w:tcPr>
          <w:p w14:paraId="3B29F6B2" w14:textId="77777777" w:rsidR="00B752E4" w:rsidRPr="005914A2" w:rsidRDefault="00B752E4">
            <w:pPr>
              <w:pStyle w:val="FORMDATA"/>
              <w:rPr>
                <w:b/>
                <w:color w:val="auto"/>
              </w:rPr>
            </w:pPr>
            <w:r w:rsidRPr="005914A2">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53E9D4EB" w14:textId="77777777" w:rsidR="00B752E4" w:rsidRPr="005914A2" w:rsidRDefault="00B752E4">
            <w:pPr>
              <w:pStyle w:val="FORMDATA"/>
              <w:rPr>
                <w:b/>
                <w:color w:val="auto"/>
              </w:rPr>
            </w:pPr>
            <w:r w:rsidRPr="005914A2">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4C9A156F" w14:textId="77777777" w:rsidR="00B752E4" w:rsidRPr="005914A2" w:rsidRDefault="00B752E4">
            <w:pPr>
              <w:pStyle w:val="FORMDATA"/>
              <w:rPr>
                <w:b/>
                <w:color w:val="auto"/>
              </w:rPr>
            </w:pPr>
            <w:r w:rsidRPr="005914A2">
              <w:rPr>
                <w:b/>
                <w:color w:val="auto"/>
              </w:rPr>
              <w:t>L</w:t>
            </w:r>
          </w:p>
        </w:tc>
      </w:tr>
      <w:tr w:rsidR="00B752E4" w:rsidRPr="005914A2" w14:paraId="4328C643"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8954FF1"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514E9B9B" w14:textId="77777777">
        <w:tc>
          <w:tcPr>
            <w:tcW w:w="2160" w:type="dxa"/>
            <w:tcBorders>
              <w:top w:val="single" w:sz="6" w:space="0" w:color="auto"/>
              <w:left w:val="single" w:sz="6" w:space="0" w:color="auto"/>
              <w:bottom w:val="single" w:sz="6" w:space="0" w:color="auto"/>
              <w:right w:val="single" w:sz="6" w:space="0" w:color="auto"/>
            </w:tcBorders>
          </w:tcPr>
          <w:p w14:paraId="0E4ADFE5" w14:textId="77777777" w:rsidR="00B752E4" w:rsidRPr="005914A2" w:rsidRDefault="00B752E4">
            <w:pPr>
              <w:pStyle w:val="FORMDATA"/>
              <w:rPr>
                <w:b/>
                <w:color w:val="auto"/>
              </w:rPr>
            </w:pPr>
            <w:r w:rsidRPr="005914A2">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697C08B7"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56673AFB"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55582578"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FB45CC7"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200B70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A24B01" w14:textId="77777777" w:rsidR="00B752E4" w:rsidRPr="005914A2" w:rsidRDefault="00B752E4">
            <w:pPr>
              <w:pStyle w:val="FORMDATA"/>
              <w:rPr>
                <w:b/>
                <w:color w:val="auto"/>
              </w:rPr>
            </w:pPr>
            <w:r w:rsidRPr="005914A2">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A243A1C"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D6085C" w14:textId="77777777" w:rsidR="00B752E4" w:rsidRPr="005914A2" w:rsidRDefault="00B752E4">
            <w:pPr>
              <w:pStyle w:val="FORMDATA"/>
              <w:rPr>
                <w:b/>
                <w:color w:val="auto"/>
              </w:rPr>
            </w:pPr>
            <w:r w:rsidRPr="005914A2">
              <w:rPr>
                <w:b/>
                <w:color w:val="auto"/>
              </w:rPr>
              <w:t>Bojangles</w:t>
            </w:r>
          </w:p>
        </w:tc>
      </w:tr>
      <w:tr w:rsidR="00B752E4" w:rsidRPr="005914A2" w14:paraId="613B49B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1D9C9D3" w14:textId="77777777" w:rsidR="00B752E4" w:rsidRPr="005914A2" w:rsidRDefault="00B752E4">
            <w:pPr>
              <w:pStyle w:val="FORMDATA"/>
              <w:rPr>
                <w:b/>
                <w:color w:val="auto"/>
              </w:rPr>
            </w:pPr>
            <w:r w:rsidRPr="005914A2">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B209F0F"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D82E295" w14:textId="77777777" w:rsidR="00B752E4" w:rsidRPr="005914A2" w:rsidRDefault="00B752E4">
            <w:pPr>
              <w:pStyle w:val="FORMDATA"/>
              <w:rPr>
                <w:b/>
                <w:color w:val="auto"/>
              </w:rPr>
            </w:pPr>
            <w:r w:rsidRPr="005914A2">
              <w:rPr>
                <w:b/>
                <w:color w:val="auto"/>
              </w:rPr>
              <w:t>8884448888</w:t>
            </w:r>
          </w:p>
        </w:tc>
      </w:tr>
      <w:tr w:rsidR="00B752E4" w:rsidRPr="005914A2" w14:paraId="2F2231A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86E3CB" w14:textId="77777777" w:rsidR="00B752E4" w:rsidRPr="005914A2" w:rsidRDefault="00B752E4">
            <w:pPr>
              <w:pStyle w:val="FORMDATA"/>
              <w:rPr>
                <w:b/>
                <w:color w:val="auto"/>
              </w:rPr>
            </w:pPr>
            <w:r w:rsidRPr="005914A2">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3DDAA13"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9D2981B"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569CECB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DD7B872" w14:textId="77777777" w:rsidR="00B752E4" w:rsidRPr="005914A2" w:rsidRDefault="00B752E4">
            <w:pPr>
              <w:pStyle w:val="FORMDATA"/>
              <w:rPr>
                <w:b/>
                <w:color w:val="auto"/>
                <w:lang w:val="fr-FR"/>
              </w:rPr>
            </w:pPr>
            <w:r w:rsidRPr="005914A2">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7CBD304" w14:textId="77777777" w:rsidR="00B752E4" w:rsidRPr="005914A2" w:rsidRDefault="00B752E4">
            <w:pPr>
              <w:pStyle w:val="FORMDATA"/>
              <w:rPr>
                <w:b/>
                <w:color w:val="auto"/>
                <w:lang w:val="fr-FR"/>
              </w:rPr>
            </w:pPr>
            <w:r w:rsidRPr="005914A2">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16B25FC" w14:textId="77777777" w:rsidR="00B752E4" w:rsidRPr="005914A2" w:rsidRDefault="00B752E4">
            <w:pPr>
              <w:pStyle w:val="FORMDATA"/>
              <w:rPr>
                <w:b/>
                <w:color w:val="auto"/>
              </w:rPr>
            </w:pPr>
            <w:r w:rsidRPr="005914A2">
              <w:rPr>
                <w:b/>
                <w:color w:val="auto"/>
              </w:rPr>
              <w:t>Dale</w:t>
            </w:r>
          </w:p>
        </w:tc>
      </w:tr>
      <w:tr w:rsidR="00B752E4" w:rsidRPr="005914A2" w14:paraId="2D1D25D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3317B4" w14:textId="77777777" w:rsidR="00B752E4" w:rsidRPr="005914A2" w:rsidRDefault="00B752E4">
            <w:pPr>
              <w:pStyle w:val="FORMDATA"/>
              <w:rPr>
                <w:b/>
                <w:color w:val="auto"/>
              </w:rPr>
            </w:pPr>
            <w:r w:rsidRPr="005914A2">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C2136B3" w14:textId="77777777" w:rsidR="00B752E4" w:rsidRPr="005914A2" w:rsidRDefault="00B752E4">
            <w:pPr>
              <w:pStyle w:val="FORMDATA"/>
              <w:rPr>
                <w:b/>
                <w:color w:val="auto"/>
              </w:rPr>
            </w:pPr>
            <w:r w:rsidRPr="005914A2">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3C307D" w14:textId="77777777" w:rsidR="00B752E4" w:rsidRPr="005914A2" w:rsidRDefault="00B752E4">
            <w:pPr>
              <w:pStyle w:val="FORMDATA"/>
              <w:rPr>
                <w:b/>
                <w:color w:val="auto"/>
              </w:rPr>
            </w:pPr>
            <w:r w:rsidRPr="005914A2">
              <w:rPr>
                <w:b/>
                <w:color w:val="auto"/>
              </w:rPr>
              <w:t>7701117777</w:t>
            </w:r>
          </w:p>
        </w:tc>
      </w:tr>
      <w:tr w:rsidR="00B752E4" w:rsidRPr="005914A2" w14:paraId="3AE99A4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5241A1D0"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3408EDD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ED171D6"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58F2E593" w14:textId="77777777">
        <w:tc>
          <w:tcPr>
            <w:tcW w:w="2160" w:type="dxa"/>
            <w:tcBorders>
              <w:top w:val="single" w:sz="6" w:space="0" w:color="auto"/>
              <w:left w:val="single" w:sz="6" w:space="0" w:color="auto"/>
              <w:bottom w:val="single" w:sz="6" w:space="0" w:color="auto"/>
              <w:right w:val="single" w:sz="6" w:space="0" w:color="auto"/>
            </w:tcBorders>
          </w:tcPr>
          <w:p w14:paraId="559A304B" w14:textId="77777777" w:rsidR="00B752E4" w:rsidRPr="005914A2" w:rsidRDefault="00B752E4">
            <w:pPr>
              <w:pStyle w:val="FORMDATA"/>
              <w:rPr>
                <w:b/>
                <w:color w:val="auto"/>
              </w:rPr>
            </w:pPr>
            <w:r w:rsidRPr="005914A2">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173B9480"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63BCB183" w14:textId="77777777" w:rsidR="00B752E4" w:rsidRPr="005914A2" w:rsidRDefault="00B752E4">
            <w:pPr>
              <w:pStyle w:val="FORMDATA"/>
              <w:rPr>
                <w:b/>
                <w:color w:val="auto"/>
              </w:rPr>
            </w:pPr>
            <w:r w:rsidRPr="005914A2">
              <w:rPr>
                <w:b/>
                <w:color w:val="auto"/>
              </w:rPr>
              <w:t>Trade Windz</w:t>
            </w:r>
          </w:p>
        </w:tc>
      </w:tr>
      <w:tr w:rsidR="00B752E4" w:rsidRPr="005914A2" w14:paraId="145B34C9" w14:textId="77777777">
        <w:tc>
          <w:tcPr>
            <w:tcW w:w="2160" w:type="dxa"/>
            <w:tcBorders>
              <w:top w:val="single" w:sz="6" w:space="0" w:color="auto"/>
              <w:left w:val="single" w:sz="6" w:space="0" w:color="auto"/>
              <w:bottom w:val="single" w:sz="6" w:space="0" w:color="auto"/>
              <w:right w:val="single" w:sz="6" w:space="0" w:color="auto"/>
            </w:tcBorders>
          </w:tcPr>
          <w:p w14:paraId="795E2352" w14:textId="77777777" w:rsidR="00B752E4" w:rsidRPr="005914A2" w:rsidRDefault="00B752E4">
            <w:pPr>
              <w:pStyle w:val="FORMDATA"/>
              <w:rPr>
                <w:b/>
                <w:color w:val="auto"/>
              </w:rPr>
            </w:pPr>
            <w:r w:rsidRPr="005914A2">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2B7E08B6" w14:textId="77777777" w:rsidR="00B752E4" w:rsidRPr="005914A2" w:rsidRDefault="00B752E4">
            <w:pPr>
              <w:pStyle w:val="FORMDATA"/>
              <w:rPr>
                <w:b/>
                <w:color w:val="auto"/>
              </w:rPr>
            </w:pPr>
            <w:r w:rsidRPr="005914A2">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1D20F4C7" w14:textId="77777777" w:rsidR="00B752E4" w:rsidRPr="005914A2" w:rsidRDefault="00B752E4">
            <w:pPr>
              <w:pStyle w:val="FORMDATA"/>
              <w:rPr>
                <w:b/>
                <w:color w:val="auto"/>
              </w:rPr>
            </w:pPr>
            <w:r w:rsidRPr="005914A2">
              <w:rPr>
                <w:b/>
                <w:color w:val="auto"/>
              </w:rPr>
              <w:t>C</w:t>
            </w:r>
          </w:p>
        </w:tc>
      </w:tr>
      <w:tr w:rsidR="00B752E4" w:rsidRPr="005914A2" w14:paraId="74A8977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A04C93B" w14:textId="77777777" w:rsidR="00B752E4" w:rsidRPr="005914A2" w:rsidRDefault="00B752E4">
            <w:pPr>
              <w:pStyle w:val="Heading4"/>
              <w:rPr>
                <w:rFonts w:cs="Arial"/>
                <w:b/>
                <w:i w:val="0"/>
              </w:rPr>
            </w:pPr>
            <w:r w:rsidRPr="005914A2">
              <w:rPr>
                <w:rFonts w:cs="Arial"/>
                <w:b/>
                <w:i w:val="0"/>
              </w:rPr>
              <w:t>Bill Section</w:t>
            </w:r>
          </w:p>
        </w:tc>
      </w:tr>
      <w:tr w:rsidR="00B752E4" w:rsidRPr="005914A2" w14:paraId="0534041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2C80242" w14:textId="77777777" w:rsidR="00B752E4" w:rsidRPr="005914A2" w:rsidRDefault="00B752E4">
            <w:pPr>
              <w:pStyle w:val="FORMDATA"/>
              <w:rPr>
                <w:b/>
                <w:color w:val="auto"/>
              </w:rPr>
            </w:pPr>
            <w:r w:rsidRPr="005914A2">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E0B56D9" w14:textId="77777777" w:rsidR="00B752E4" w:rsidRPr="005914A2" w:rsidRDefault="00B752E4">
            <w:pPr>
              <w:pStyle w:val="FORMDATA"/>
              <w:rPr>
                <w:b/>
                <w:color w:val="auto"/>
              </w:rPr>
            </w:pPr>
            <w:r w:rsidRPr="005914A2">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40F9781" w14:textId="77777777" w:rsidR="00B752E4" w:rsidRPr="005914A2" w:rsidRDefault="00B752E4">
            <w:pPr>
              <w:pStyle w:val="FORMDATA"/>
              <w:rPr>
                <w:b/>
                <w:color w:val="auto"/>
              </w:rPr>
            </w:pPr>
            <w:r w:rsidRPr="005914A2">
              <w:rPr>
                <w:b/>
                <w:color w:val="auto"/>
              </w:rPr>
              <w:t>7064320693</w:t>
            </w:r>
          </w:p>
        </w:tc>
      </w:tr>
      <w:tr w:rsidR="00B752E4" w:rsidRPr="005914A2" w14:paraId="49850967"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378D79C3"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4F188DF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FC68CE9"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24572B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0B86A9" w14:textId="77777777" w:rsidR="00B752E4" w:rsidRPr="005914A2" w:rsidRDefault="00B752E4">
            <w:pPr>
              <w:pStyle w:val="FORMDATA"/>
              <w:rPr>
                <w:b/>
                <w:color w:val="auto"/>
              </w:rPr>
            </w:pPr>
            <w:r w:rsidRPr="005914A2">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139EF3D"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69BDC18" w14:textId="77777777" w:rsidR="00B752E4" w:rsidRPr="005914A2" w:rsidRDefault="00B752E4">
            <w:pPr>
              <w:pStyle w:val="FORMDATA"/>
              <w:rPr>
                <w:b/>
                <w:color w:val="auto"/>
              </w:rPr>
            </w:pPr>
            <w:r w:rsidRPr="005914A2">
              <w:rPr>
                <w:b/>
                <w:color w:val="auto"/>
              </w:rPr>
              <w:t>0001</w:t>
            </w:r>
          </w:p>
        </w:tc>
      </w:tr>
      <w:tr w:rsidR="00B752E4" w:rsidRPr="005914A2" w14:paraId="52372028" w14:textId="77777777">
        <w:tc>
          <w:tcPr>
            <w:tcW w:w="2160" w:type="dxa"/>
            <w:tcBorders>
              <w:top w:val="single" w:sz="6" w:space="0" w:color="auto"/>
              <w:left w:val="single" w:sz="6" w:space="0" w:color="auto"/>
              <w:bottom w:val="single" w:sz="6" w:space="0" w:color="auto"/>
              <w:right w:val="single" w:sz="6" w:space="0" w:color="auto"/>
            </w:tcBorders>
          </w:tcPr>
          <w:p w14:paraId="3F2DDDB1" w14:textId="77777777" w:rsidR="00B752E4" w:rsidRPr="005914A2" w:rsidRDefault="00B752E4">
            <w:pPr>
              <w:pStyle w:val="FORMDATA"/>
              <w:rPr>
                <w:b/>
                <w:color w:val="auto"/>
              </w:rPr>
            </w:pPr>
            <w:r w:rsidRPr="005914A2">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5D9EAE9C"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2B9D7250" w14:textId="77777777" w:rsidR="00B752E4" w:rsidRPr="005914A2" w:rsidRDefault="00B752E4">
            <w:pPr>
              <w:pStyle w:val="FORMDATA"/>
              <w:rPr>
                <w:b/>
                <w:color w:val="auto"/>
              </w:rPr>
            </w:pPr>
            <w:r w:rsidRPr="005914A2">
              <w:rPr>
                <w:b/>
                <w:color w:val="auto"/>
              </w:rPr>
              <w:t>D</w:t>
            </w:r>
          </w:p>
        </w:tc>
      </w:tr>
      <w:tr w:rsidR="00B752E4" w:rsidRPr="005914A2" w14:paraId="625D9809" w14:textId="77777777">
        <w:tc>
          <w:tcPr>
            <w:tcW w:w="2160" w:type="dxa"/>
            <w:tcBorders>
              <w:top w:val="single" w:sz="6" w:space="0" w:color="auto"/>
              <w:left w:val="single" w:sz="6" w:space="0" w:color="auto"/>
              <w:bottom w:val="single" w:sz="6" w:space="0" w:color="auto"/>
              <w:right w:val="single" w:sz="6" w:space="0" w:color="auto"/>
            </w:tcBorders>
          </w:tcPr>
          <w:p w14:paraId="27D9881B" w14:textId="77777777" w:rsidR="00B752E4" w:rsidRPr="005914A2" w:rsidRDefault="00B752E4">
            <w:pPr>
              <w:pStyle w:val="FORMDATA"/>
              <w:rPr>
                <w:b/>
                <w:color w:val="auto"/>
              </w:rPr>
            </w:pPr>
            <w:r w:rsidRPr="005914A2">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5F474B06"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4D160F81" w14:textId="77777777" w:rsidR="00B752E4" w:rsidRPr="005914A2" w:rsidRDefault="00B752E4">
            <w:pPr>
              <w:pStyle w:val="FORMDATA"/>
              <w:rPr>
                <w:b/>
                <w:color w:val="auto"/>
              </w:rPr>
            </w:pPr>
            <w:r w:rsidRPr="005914A2">
              <w:rPr>
                <w:b/>
                <w:color w:val="auto"/>
              </w:rPr>
              <w:t>LML</w:t>
            </w:r>
          </w:p>
        </w:tc>
      </w:tr>
      <w:tr w:rsidR="00B752E4" w:rsidRPr="005914A2" w14:paraId="498B0B4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B9E78BF" w14:textId="77777777" w:rsidR="00B752E4" w:rsidRPr="005914A2" w:rsidRDefault="00B752E4">
            <w:pPr>
              <w:pStyle w:val="Heading4"/>
              <w:rPr>
                <w:rFonts w:cs="Arial"/>
                <w:b/>
                <w:i w:val="0"/>
              </w:rPr>
            </w:pPr>
            <w:r w:rsidRPr="005914A2">
              <w:rPr>
                <w:rFonts w:cs="Arial"/>
                <w:b/>
                <w:i w:val="0"/>
              </w:rPr>
              <w:t>Listing Information Section</w:t>
            </w:r>
          </w:p>
        </w:tc>
      </w:tr>
      <w:tr w:rsidR="00B752E4" w:rsidRPr="005914A2" w14:paraId="476EFEA4" w14:textId="77777777">
        <w:tc>
          <w:tcPr>
            <w:tcW w:w="2160" w:type="dxa"/>
            <w:tcBorders>
              <w:top w:val="single" w:sz="6" w:space="0" w:color="auto"/>
              <w:left w:val="single" w:sz="6" w:space="0" w:color="auto"/>
              <w:bottom w:val="single" w:sz="6" w:space="0" w:color="auto"/>
              <w:right w:val="single" w:sz="6" w:space="0" w:color="auto"/>
            </w:tcBorders>
          </w:tcPr>
          <w:p w14:paraId="763D99F5" w14:textId="77777777" w:rsidR="00B752E4" w:rsidRPr="005914A2" w:rsidRDefault="00B752E4">
            <w:pPr>
              <w:pStyle w:val="FORMDATA"/>
              <w:rPr>
                <w:b/>
                <w:color w:val="auto"/>
              </w:rPr>
            </w:pPr>
            <w:r w:rsidRPr="005914A2">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3448380D"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519B21DD" w14:textId="77777777" w:rsidR="00B752E4" w:rsidRPr="005914A2" w:rsidRDefault="00B752E4">
            <w:pPr>
              <w:pStyle w:val="FORMDATA"/>
              <w:rPr>
                <w:b/>
                <w:color w:val="auto"/>
              </w:rPr>
            </w:pPr>
            <w:r w:rsidRPr="005914A2">
              <w:rPr>
                <w:b/>
                <w:color w:val="auto"/>
              </w:rPr>
              <w:t>Windz</w:t>
            </w:r>
          </w:p>
        </w:tc>
      </w:tr>
      <w:tr w:rsidR="00B752E4" w:rsidRPr="005914A2" w14:paraId="145525B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82BADE0" w14:textId="77777777" w:rsidR="00B752E4" w:rsidRPr="005914A2" w:rsidRDefault="00B752E4">
            <w:pPr>
              <w:pStyle w:val="FORMDATA"/>
              <w:rPr>
                <w:b/>
                <w:color w:val="auto"/>
              </w:rPr>
            </w:pPr>
            <w:r w:rsidRPr="005914A2">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EBA2B1E"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714CEFB" w14:textId="77777777" w:rsidR="00B752E4" w:rsidRPr="005914A2" w:rsidRDefault="00B752E4">
            <w:pPr>
              <w:pStyle w:val="FORMDATA"/>
              <w:rPr>
                <w:b/>
                <w:color w:val="auto"/>
              </w:rPr>
            </w:pPr>
            <w:r w:rsidRPr="005914A2">
              <w:rPr>
                <w:b/>
                <w:color w:val="auto"/>
              </w:rPr>
              <w:t>7064320693</w:t>
            </w:r>
          </w:p>
        </w:tc>
      </w:tr>
      <w:tr w:rsidR="00B752E4" w:rsidRPr="005914A2" w14:paraId="35BE4BF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19394C0"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594C5CB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75F243" w14:textId="77777777" w:rsidR="00B752E4" w:rsidRPr="005914A2" w:rsidRDefault="00B752E4">
            <w:pPr>
              <w:pStyle w:val="FORMDATA"/>
              <w:rPr>
                <w:b/>
                <w:color w:val="auto"/>
              </w:rPr>
            </w:pPr>
            <w:r w:rsidRPr="005914A2">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7DBEDE0"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B4175AE" w14:textId="77777777" w:rsidR="00B752E4" w:rsidRPr="005914A2" w:rsidRDefault="00B752E4">
            <w:pPr>
              <w:pStyle w:val="FORMDATA"/>
              <w:rPr>
                <w:b/>
                <w:color w:val="auto"/>
              </w:rPr>
            </w:pPr>
            <w:r w:rsidRPr="005914A2">
              <w:rPr>
                <w:b/>
                <w:color w:val="auto"/>
              </w:rPr>
              <w:t>0002</w:t>
            </w:r>
          </w:p>
        </w:tc>
      </w:tr>
      <w:tr w:rsidR="00B752E4" w:rsidRPr="005914A2" w14:paraId="4CFF0C13" w14:textId="77777777">
        <w:tc>
          <w:tcPr>
            <w:tcW w:w="2160" w:type="dxa"/>
            <w:tcBorders>
              <w:top w:val="single" w:sz="6" w:space="0" w:color="auto"/>
              <w:left w:val="single" w:sz="6" w:space="0" w:color="auto"/>
              <w:bottom w:val="single" w:sz="6" w:space="0" w:color="auto"/>
              <w:right w:val="single" w:sz="6" w:space="0" w:color="auto"/>
            </w:tcBorders>
          </w:tcPr>
          <w:p w14:paraId="618EB844" w14:textId="77777777" w:rsidR="00B752E4" w:rsidRPr="005914A2" w:rsidRDefault="00B752E4">
            <w:pPr>
              <w:pStyle w:val="FORMDATA"/>
              <w:rPr>
                <w:b/>
                <w:color w:val="auto"/>
              </w:rPr>
            </w:pPr>
            <w:r w:rsidRPr="005914A2">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3B400157"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21802B04" w14:textId="77777777" w:rsidR="00B752E4" w:rsidRPr="005914A2" w:rsidRDefault="00B752E4">
            <w:pPr>
              <w:pStyle w:val="FORMDATA"/>
              <w:rPr>
                <w:b/>
                <w:color w:val="auto"/>
              </w:rPr>
            </w:pPr>
            <w:r w:rsidRPr="005914A2">
              <w:rPr>
                <w:b/>
                <w:color w:val="auto"/>
              </w:rPr>
              <w:t>N</w:t>
            </w:r>
          </w:p>
        </w:tc>
      </w:tr>
      <w:tr w:rsidR="00B752E4" w:rsidRPr="005914A2" w14:paraId="6DAE571E" w14:textId="77777777">
        <w:tc>
          <w:tcPr>
            <w:tcW w:w="2160" w:type="dxa"/>
            <w:tcBorders>
              <w:top w:val="single" w:sz="6" w:space="0" w:color="auto"/>
              <w:left w:val="single" w:sz="6" w:space="0" w:color="auto"/>
              <w:bottom w:val="single" w:sz="6" w:space="0" w:color="auto"/>
              <w:right w:val="single" w:sz="6" w:space="0" w:color="auto"/>
            </w:tcBorders>
          </w:tcPr>
          <w:p w14:paraId="6F7F03A6" w14:textId="77777777" w:rsidR="00B752E4" w:rsidRPr="005914A2" w:rsidRDefault="00B752E4">
            <w:pPr>
              <w:pStyle w:val="FORMDATA"/>
              <w:rPr>
                <w:b/>
                <w:color w:val="auto"/>
              </w:rPr>
            </w:pPr>
            <w:r w:rsidRPr="005914A2">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76BBF3D5"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23862E63" w14:textId="77777777" w:rsidR="00B752E4" w:rsidRPr="005914A2" w:rsidRDefault="00B752E4">
            <w:pPr>
              <w:pStyle w:val="FORMDATA"/>
              <w:rPr>
                <w:b/>
                <w:color w:val="auto"/>
              </w:rPr>
            </w:pPr>
            <w:r w:rsidRPr="005914A2">
              <w:rPr>
                <w:b/>
                <w:color w:val="auto"/>
              </w:rPr>
              <w:t>LML</w:t>
            </w:r>
          </w:p>
        </w:tc>
      </w:tr>
      <w:tr w:rsidR="00B752E4" w:rsidRPr="005914A2" w14:paraId="10D33D57" w14:textId="77777777">
        <w:tc>
          <w:tcPr>
            <w:tcW w:w="2160" w:type="dxa"/>
            <w:tcBorders>
              <w:top w:val="single" w:sz="6" w:space="0" w:color="auto"/>
              <w:left w:val="single" w:sz="6" w:space="0" w:color="auto"/>
              <w:bottom w:val="single" w:sz="6" w:space="0" w:color="auto"/>
              <w:right w:val="single" w:sz="6" w:space="0" w:color="auto"/>
            </w:tcBorders>
          </w:tcPr>
          <w:p w14:paraId="5450FADB" w14:textId="77777777" w:rsidR="00B752E4" w:rsidRPr="005914A2" w:rsidRDefault="00B752E4">
            <w:pPr>
              <w:pStyle w:val="FORMDATA"/>
              <w:rPr>
                <w:b/>
                <w:color w:val="auto"/>
              </w:rPr>
            </w:pPr>
            <w:r w:rsidRPr="005914A2">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41B47F32" w14:textId="77777777" w:rsidR="00B752E4" w:rsidRPr="005914A2" w:rsidRDefault="00B752E4">
            <w:pPr>
              <w:pStyle w:val="FORMDATA"/>
              <w:rPr>
                <w:b/>
                <w:color w:val="auto"/>
              </w:rPr>
            </w:pPr>
            <w:r w:rsidRPr="005914A2">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4480809F" w14:textId="77777777" w:rsidR="00B752E4" w:rsidRPr="005914A2" w:rsidRDefault="00B752E4">
            <w:pPr>
              <w:pStyle w:val="FORMDATA"/>
              <w:rPr>
                <w:b/>
                <w:color w:val="auto"/>
                <w:lang w:val="fr-FR"/>
              </w:rPr>
            </w:pPr>
            <w:r w:rsidRPr="005914A2">
              <w:rPr>
                <w:b/>
                <w:color w:val="auto"/>
                <w:lang w:val="fr-FR"/>
              </w:rPr>
              <w:t>1</w:t>
            </w:r>
          </w:p>
        </w:tc>
      </w:tr>
      <w:tr w:rsidR="00B752E4" w:rsidRPr="005914A2" w14:paraId="34462B10" w14:textId="77777777">
        <w:tc>
          <w:tcPr>
            <w:tcW w:w="2160" w:type="dxa"/>
            <w:tcBorders>
              <w:top w:val="single" w:sz="6" w:space="0" w:color="auto"/>
              <w:left w:val="single" w:sz="6" w:space="0" w:color="auto"/>
              <w:bottom w:val="single" w:sz="6" w:space="0" w:color="auto"/>
              <w:right w:val="single" w:sz="6" w:space="0" w:color="auto"/>
            </w:tcBorders>
          </w:tcPr>
          <w:p w14:paraId="12E4E376" w14:textId="77777777" w:rsidR="00B752E4" w:rsidRPr="005914A2" w:rsidRDefault="00B752E4">
            <w:pPr>
              <w:pStyle w:val="FORMDATA"/>
              <w:rPr>
                <w:b/>
                <w:color w:val="auto"/>
                <w:lang w:val="fr-FR"/>
              </w:rPr>
            </w:pPr>
            <w:r w:rsidRPr="005914A2">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71F6E9D3" w14:textId="77777777" w:rsidR="00B752E4" w:rsidRPr="005914A2" w:rsidRDefault="00B752E4">
            <w:pPr>
              <w:pStyle w:val="FORMDATA"/>
              <w:rPr>
                <w:b/>
                <w:color w:val="auto"/>
                <w:lang w:val="fr-FR"/>
              </w:rPr>
            </w:pPr>
            <w:r w:rsidRPr="005914A2">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28753A31" w14:textId="77777777" w:rsidR="00B752E4" w:rsidRPr="005914A2" w:rsidRDefault="00B752E4">
            <w:pPr>
              <w:pStyle w:val="FORMDATA"/>
              <w:rPr>
                <w:b/>
                <w:color w:val="auto"/>
              </w:rPr>
            </w:pPr>
            <w:r w:rsidRPr="005914A2">
              <w:rPr>
                <w:b/>
                <w:color w:val="auto"/>
              </w:rPr>
              <w:t>SL</w:t>
            </w:r>
          </w:p>
        </w:tc>
      </w:tr>
      <w:tr w:rsidR="00B752E4" w:rsidRPr="005914A2" w14:paraId="3B54A990" w14:textId="77777777">
        <w:tc>
          <w:tcPr>
            <w:tcW w:w="2160" w:type="dxa"/>
            <w:tcBorders>
              <w:top w:val="single" w:sz="6" w:space="0" w:color="auto"/>
              <w:left w:val="single" w:sz="6" w:space="0" w:color="auto"/>
              <w:bottom w:val="single" w:sz="6" w:space="0" w:color="auto"/>
              <w:right w:val="single" w:sz="6" w:space="0" w:color="auto"/>
            </w:tcBorders>
          </w:tcPr>
          <w:p w14:paraId="02EEE6AC" w14:textId="77777777" w:rsidR="00B752E4" w:rsidRPr="005914A2" w:rsidRDefault="00B752E4">
            <w:pPr>
              <w:pStyle w:val="FORMDATA"/>
              <w:rPr>
                <w:b/>
                <w:color w:val="auto"/>
              </w:rPr>
            </w:pPr>
            <w:r w:rsidRPr="005914A2">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22141081" w14:textId="77777777" w:rsidR="00B752E4" w:rsidRPr="005914A2" w:rsidRDefault="00B752E4">
            <w:pPr>
              <w:pStyle w:val="FORMDATA"/>
              <w:rPr>
                <w:b/>
                <w:color w:val="auto"/>
              </w:rPr>
            </w:pPr>
            <w:r w:rsidRPr="005914A2">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76C9EB4C" w14:textId="77777777" w:rsidR="00B752E4" w:rsidRPr="005914A2" w:rsidRDefault="00B752E4">
            <w:pPr>
              <w:pStyle w:val="FORMDATA"/>
              <w:rPr>
                <w:b/>
                <w:color w:val="auto"/>
              </w:rPr>
            </w:pPr>
            <w:r w:rsidRPr="005914A2">
              <w:rPr>
                <w:b/>
                <w:color w:val="auto"/>
              </w:rPr>
              <w:t>B</w:t>
            </w:r>
          </w:p>
        </w:tc>
      </w:tr>
      <w:tr w:rsidR="00B752E4" w:rsidRPr="005914A2" w14:paraId="39C6279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F9C2F8" w14:textId="77777777" w:rsidR="00B752E4" w:rsidRPr="005914A2" w:rsidRDefault="00B752E4">
            <w:pPr>
              <w:pStyle w:val="FORMDATA"/>
              <w:rPr>
                <w:b/>
                <w:color w:val="auto"/>
              </w:rPr>
            </w:pPr>
            <w:r w:rsidRPr="005914A2">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DB96CC6" w14:textId="77777777" w:rsidR="00B752E4" w:rsidRPr="005914A2" w:rsidRDefault="00B752E4">
            <w:pPr>
              <w:pStyle w:val="FORMDATA"/>
              <w:rPr>
                <w:b/>
                <w:color w:val="auto"/>
              </w:rPr>
            </w:pPr>
            <w:r w:rsidRPr="005914A2">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D8EC91D" w14:textId="77777777" w:rsidR="00B752E4" w:rsidRPr="005914A2" w:rsidRDefault="00B752E4">
            <w:pPr>
              <w:pStyle w:val="FORMDATA"/>
              <w:rPr>
                <w:b/>
                <w:color w:val="auto"/>
              </w:rPr>
            </w:pPr>
            <w:r w:rsidRPr="005914A2">
              <w:rPr>
                <w:b/>
                <w:color w:val="auto"/>
              </w:rPr>
              <w:t>0</w:t>
            </w:r>
          </w:p>
        </w:tc>
      </w:tr>
      <w:tr w:rsidR="00B752E4" w:rsidRPr="005914A2" w14:paraId="55EEA05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1E8AAD7" w14:textId="77777777" w:rsidR="00B752E4" w:rsidRPr="005914A2" w:rsidRDefault="00B752E4">
            <w:pPr>
              <w:pStyle w:val="Heading4"/>
              <w:rPr>
                <w:rFonts w:cs="Arial"/>
                <w:b/>
                <w:i w:val="0"/>
              </w:rPr>
            </w:pPr>
            <w:r w:rsidRPr="005914A2">
              <w:rPr>
                <w:rFonts w:cs="Arial"/>
                <w:b/>
                <w:i w:val="0"/>
              </w:rPr>
              <w:t>Listing Information Section</w:t>
            </w:r>
          </w:p>
        </w:tc>
      </w:tr>
      <w:tr w:rsidR="00B752E4" w:rsidRPr="005914A2" w14:paraId="6E630C7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E8935B2" w14:textId="77777777" w:rsidR="00B752E4" w:rsidRPr="005914A2" w:rsidRDefault="00B752E4">
            <w:pPr>
              <w:pStyle w:val="FORMDATA"/>
              <w:rPr>
                <w:b/>
                <w:color w:val="auto"/>
              </w:rPr>
            </w:pPr>
            <w:r w:rsidRPr="005914A2">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0DDB838"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4F10BEB" w14:textId="77777777" w:rsidR="00B752E4" w:rsidRPr="005914A2" w:rsidRDefault="00B752E4">
            <w:pPr>
              <w:pStyle w:val="FORMDATA"/>
              <w:rPr>
                <w:b/>
                <w:color w:val="auto"/>
              </w:rPr>
            </w:pPr>
            <w:r w:rsidRPr="005914A2">
              <w:rPr>
                <w:b/>
                <w:color w:val="auto"/>
              </w:rPr>
              <w:t>7064320693</w:t>
            </w:r>
          </w:p>
        </w:tc>
      </w:tr>
      <w:tr w:rsidR="00B752E4" w:rsidRPr="005914A2" w14:paraId="01103457" w14:textId="77777777">
        <w:tc>
          <w:tcPr>
            <w:tcW w:w="2160" w:type="dxa"/>
            <w:tcBorders>
              <w:top w:val="single" w:sz="6" w:space="0" w:color="auto"/>
              <w:left w:val="single" w:sz="6" w:space="0" w:color="auto"/>
              <w:bottom w:val="single" w:sz="6" w:space="0" w:color="auto"/>
              <w:right w:val="single" w:sz="6" w:space="0" w:color="auto"/>
            </w:tcBorders>
          </w:tcPr>
          <w:p w14:paraId="68E1FFC1" w14:textId="77777777" w:rsidR="00B752E4" w:rsidRPr="005914A2" w:rsidRDefault="00B752E4">
            <w:pPr>
              <w:pStyle w:val="FORMDATA"/>
              <w:rPr>
                <w:b/>
                <w:color w:val="auto"/>
              </w:rPr>
            </w:pPr>
            <w:r w:rsidRPr="005914A2">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411D76BD"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22611285" w14:textId="77777777" w:rsidR="00B752E4" w:rsidRPr="005914A2" w:rsidRDefault="00B752E4">
            <w:pPr>
              <w:pStyle w:val="FORMDATA"/>
              <w:rPr>
                <w:b/>
                <w:color w:val="auto"/>
              </w:rPr>
            </w:pPr>
            <w:r w:rsidRPr="005914A2">
              <w:rPr>
                <w:b/>
                <w:color w:val="auto"/>
              </w:rPr>
              <w:t>Windz</w:t>
            </w:r>
          </w:p>
        </w:tc>
      </w:tr>
      <w:tr w:rsidR="00B752E4" w:rsidRPr="005914A2" w14:paraId="5C5E70B5" w14:textId="77777777">
        <w:tc>
          <w:tcPr>
            <w:tcW w:w="2160" w:type="dxa"/>
            <w:tcBorders>
              <w:top w:val="single" w:sz="6" w:space="0" w:color="auto"/>
              <w:left w:val="single" w:sz="6" w:space="0" w:color="auto"/>
              <w:bottom w:val="single" w:sz="6" w:space="0" w:color="auto"/>
              <w:right w:val="single" w:sz="6" w:space="0" w:color="auto"/>
            </w:tcBorders>
          </w:tcPr>
          <w:p w14:paraId="65B48DAC" w14:textId="77777777" w:rsidR="00B752E4" w:rsidRPr="005914A2" w:rsidRDefault="00B752E4">
            <w:pPr>
              <w:pStyle w:val="FORMDATA"/>
              <w:rPr>
                <w:b/>
                <w:color w:val="auto"/>
              </w:rPr>
            </w:pPr>
            <w:r w:rsidRPr="005914A2">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5AABF5CC" w14:textId="77777777" w:rsidR="00B752E4" w:rsidRPr="005914A2" w:rsidRDefault="00B752E4">
            <w:pPr>
              <w:pStyle w:val="FORMDATA"/>
              <w:rPr>
                <w:b/>
                <w:color w:val="auto"/>
              </w:rPr>
            </w:pPr>
            <w:r w:rsidRPr="005914A2">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12017126" w14:textId="77777777" w:rsidR="00B752E4" w:rsidRPr="005914A2" w:rsidRDefault="00B752E4">
            <w:pPr>
              <w:pStyle w:val="FORMDATA"/>
              <w:rPr>
                <w:b/>
                <w:color w:val="auto"/>
              </w:rPr>
            </w:pPr>
            <w:r w:rsidRPr="005914A2">
              <w:rPr>
                <w:b/>
                <w:color w:val="auto"/>
              </w:rPr>
              <w:t>Trade</w:t>
            </w:r>
          </w:p>
        </w:tc>
      </w:tr>
      <w:tr w:rsidR="00B752E4" w:rsidRPr="005914A2" w14:paraId="2B38E8BB" w14:textId="77777777">
        <w:tc>
          <w:tcPr>
            <w:tcW w:w="2160" w:type="dxa"/>
            <w:tcBorders>
              <w:top w:val="single" w:sz="6" w:space="0" w:color="auto"/>
              <w:left w:val="single" w:sz="6" w:space="0" w:color="auto"/>
              <w:bottom w:val="single" w:sz="6" w:space="0" w:color="auto"/>
              <w:right w:val="single" w:sz="6" w:space="0" w:color="auto"/>
            </w:tcBorders>
          </w:tcPr>
          <w:p w14:paraId="2E16A88C" w14:textId="77777777" w:rsidR="00B752E4" w:rsidRPr="005914A2" w:rsidRDefault="00B752E4">
            <w:pPr>
              <w:pStyle w:val="FORMDATA"/>
              <w:rPr>
                <w:b/>
                <w:color w:val="auto"/>
              </w:rPr>
            </w:pPr>
            <w:r w:rsidRPr="005914A2">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364CBFB4" w14:textId="77777777" w:rsidR="00B752E4" w:rsidRPr="005914A2" w:rsidRDefault="00B752E4">
            <w:pPr>
              <w:pStyle w:val="FORMDATA"/>
              <w:rPr>
                <w:b/>
                <w:color w:val="auto"/>
              </w:rPr>
            </w:pPr>
            <w:r w:rsidRPr="005914A2">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396322C0" w14:textId="77777777" w:rsidR="00B752E4" w:rsidRPr="005914A2" w:rsidRDefault="00B752E4">
            <w:pPr>
              <w:pStyle w:val="FORMDATA"/>
              <w:rPr>
                <w:b/>
                <w:color w:val="auto"/>
              </w:rPr>
            </w:pPr>
            <w:r w:rsidRPr="005914A2">
              <w:rPr>
                <w:b/>
                <w:color w:val="auto"/>
              </w:rPr>
              <w:t>937</w:t>
            </w:r>
          </w:p>
        </w:tc>
      </w:tr>
      <w:tr w:rsidR="00B752E4" w:rsidRPr="005914A2" w14:paraId="294689F4" w14:textId="77777777">
        <w:tc>
          <w:tcPr>
            <w:tcW w:w="2160" w:type="dxa"/>
            <w:tcBorders>
              <w:top w:val="single" w:sz="6" w:space="0" w:color="auto"/>
              <w:left w:val="single" w:sz="6" w:space="0" w:color="auto"/>
              <w:bottom w:val="single" w:sz="6" w:space="0" w:color="auto"/>
              <w:right w:val="single" w:sz="6" w:space="0" w:color="auto"/>
            </w:tcBorders>
          </w:tcPr>
          <w:p w14:paraId="414524A0" w14:textId="77777777" w:rsidR="00B752E4" w:rsidRPr="005914A2" w:rsidRDefault="00B752E4">
            <w:pPr>
              <w:pStyle w:val="FORMDATA"/>
              <w:rPr>
                <w:b/>
                <w:color w:val="auto"/>
              </w:rPr>
            </w:pPr>
            <w:r w:rsidRPr="005914A2">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149AEE09"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16AA95EE" w14:textId="77777777" w:rsidR="00B752E4" w:rsidRPr="005914A2" w:rsidRDefault="00B752E4">
            <w:pPr>
              <w:pStyle w:val="FORMDATA"/>
              <w:rPr>
                <w:b/>
                <w:color w:val="auto"/>
              </w:rPr>
            </w:pPr>
            <w:r w:rsidRPr="005914A2">
              <w:rPr>
                <w:b/>
                <w:color w:val="auto"/>
              </w:rPr>
              <w:t>Greene</w:t>
            </w:r>
          </w:p>
        </w:tc>
      </w:tr>
      <w:tr w:rsidR="00B752E4" w:rsidRPr="005914A2" w14:paraId="54502BE1" w14:textId="77777777">
        <w:tc>
          <w:tcPr>
            <w:tcW w:w="2160" w:type="dxa"/>
            <w:tcBorders>
              <w:top w:val="single" w:sz="6" w:space="0" w:color="auto"/>
              <w:left w:val="single" w:sz="6" w:space="0" w:color="auto"/>
              <w:bottom w:val="single" w:sz="6" w:space="0" w:color="auto"/>
              <w:right w:val="single" w:sz="6" w:space="0" w:color="auto"/>
            </w:tcBorders>
          </w:tcPr>
          <w:p w14:paraId="12271BDA" w14:textId="77777777" w:rsidR="00B752E4" w:rsidRPr="005914A2" w:rsidRDefault="00B752E4">
            <w:pPr>
              <w:pStyle w:val="FORMDATA"/>
              <w:rPr>
                <w:b/>
                <w:color w:val="auto"/>
              </w:rPr>
            </w:pPr>
            <w:r w:rsidRPr="005914A2">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0164353E"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7C5B4417" w14:textId="77777777" w:rsidR="00B752E4" w:rsidRPr="005914A2" w:rsidRDefault="00B752E4">
            <w:pPr>
              <w:pStyle w:val="FORMDATA"/>
              <w:rPr>
                <w:b/>
                <w:color w:val="auto"/>
              </w:rPr>
            </w:pPr>
            <w:r w:rsidRPr="005914A2">
              <w:rPr>
                <w:b/>
                <w:color w:val="auto"/>
              </w:rPr>
              <w:t>St</w:t>
            </w:r>
          </w:p>
        </w:tc>
      </w:tr>
      <w:tr w:rsidR="00B752E4" w:rsidRPr="005914A2" w14:paraId="092B4CDF" w14:textId="77777777">
        <w:tc>
          <w:tcPr>
            <w:tcW w:w="2160" w:type="dxa"/>
            <w:tcBorders>
              <w:top w:val="single" w:sz="6" w:space="0" w:color="auto"/>
              <w:left w:val="single" w:sz="6" w:space="0" w:color="auto"/>
              <w:bottom w:val="single" w:sz="6" w:space="0" w:color="auto"/>
              <w:right w:val="single" w:sz="6" w:space="0" w:color="auto"/>
            </w:tcBorders>
          </w:tcPr>
          <w:p w14:paraId="22B02FFB" w14:textId="77777777" w:rsidR="00B752E4" w:rsidRPr="005914A2" w:rsidRDefault="00B752E4">
            <w:pPr>
              <w:rPr>
                <w:rFonts w:ascii="Arial" w:hAnsi="Arial" w:cs="Arial"/>
                <w:b/>
              </w:rPr>
            </w:pPr>
            <w:r w:rsidRPr="005914A2">
              <w:rPr>
                <w:rFonts w:ascii="Arial" w:hAnsi="Arial" w:cs="Arial"/>
                <w:b/>
              </w:rPr>
              <w:t>YPH</w:t>
            </w:r>
          </w:p>
        </w:tc>
        <w:tc>
          <w:tcPr>
            <w:tcW w:w="3960" w:type="dxa"/>
            <w:tcBorders>
              <w:top w:val="single" w:sz="6" w:space="0" w:color="auto"/>
              <w:left w:val="single" w:sz="6" w:space="0" w:color="auto"/>
              <w:bottom w:val="single" w:sz="6" w:space="0" w:color="auto"/>
              <w:right w:val="single" w:sz="6" w:space="0" w:color="auto"/>
            </w:tcBorders>
          </w:tcPr>
          <w:p w14:paraId="5C2D7078" w14:textId="77777777" w:rsidR="00B752E4" w:rsidRPr="005914A2" w:rsidRDefault="00B752E4">
            <w:pPr>
              <w:rPr>
                <w:rFonts w:ascii="Arial" w:hAnsi="Arial" w:cs="Arial"/>
                <w:b/>
              </w:rPr>
            </w:pPr>
            <w:r w:rsidRPr="005914A2">
              <w:rPr>
                <w:rFonts w:ascii="Arial" w:hAnsi="Arial" w:cs="Arial"/>
                <w:b/>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5640A5F3" w14:textId="77777777" w:rsidR="00B752E4" w:rsidRPr="005914A2" w:rsidRDefault="00B752E4">
            <w:pPr>
              <w:pStyle w:val="FORMDATA"/>
              <w:rPr>
                <w:b/>
                <w:color w:val="auto"/>
              </w:rPr>
            </w:pPr>
            <w:r w:rsidRPr="005914A2">
              <w:rPr>
                <w:b/>
                <w:color w:val="auto"/>
              </w:rPr>
              <w:t>999001</w:t>
            </w:r>
          </w:p>
        </w:tc>
      </w:tr>
      <w:tr w:rsidR="00B752E4" w:rsidRPr="005914A2" w14:paraId="338B86C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D30C893" w14:textId="77777777" w:rsidR="00B752E4" w:rsidRPr="005914A2" w:rsidRDefault="00B752E4">
            <w:pPr>
              <w:pStyle w:val="Heading5"/>
              <w:rPr>
                <w:rFonts w:cs="Arial"/>
                <w:iCs w:val="0"/>
                <w:color w:val="auto"/>
                <w:szCs w:val="24"/>
              </w:rPr>
            </w:pPr>
            <w:r w:rsidRPr="005914A2">
              <w:rPr>
                <w:rFonts w:cs="Arial"/>
                <w:iCs w:val="0"/>
                <w:color w:val="auto"/>
                <w:szCs w:val="24"/>
              </w:rPr>
              <w:t>Advertising Section</w:t>
            </w:r>
          </w:p>
        </w:tc>
      </w:tr>
      <w:tr w:rsidR="00B752E4" w:rsidRPr="005914A2" w14:paraId="157B8924" w14:textId="77777777">
        <w:tc>
          <w:tcPr>
            <w:tcW w:w="2160" w:type="dxa"/>
            <w:tcBorders>
              <w:top w:val="single" w:sz="6" w:space="0" w:color="auto"/>
              <w:left w:val="single" w:sz="6" w:space="0" w:color="auto"/>
              <w:bottom w:val="single" w:sz="6" w:space="0" w:color="auto"/>
              <w:right w:val="single" w:sz="6" w:space="0" w:color="auto"/>
            </w:tcBorders>
          </w:tcPr>
          <w:p w14:paraId="0ABE0577" w14:textId="77777777" w:rsidR="00B752E4" w:rsidRPr="005914A2" w:rsidRDefault="00B752E4">
            <w:pPr>
              <w:rPr>
                <w:rFonts w:ascii="Arial" w:hAnsi="Arial" w:cs="Arial"/>
                <w:b/>
              </w:rPr>
            </w:pPr>
            <w:r w:rsidRPr="005914A2">
              <w:rPr>
                <w:rFonts w:ascii="Arial" w:hAnsi="Arial" w:cs="Arial"/>
                <w:b/>
              </w:rPr>
              <w:t>SIC</w:t>
            </w:r>
          </w:p>
        </w:tc>
        <w:tc>
          <w:tcPr>
            <w:tcW w:w="3960" w:type="dxa"/>
            <w:tcBorders>
              <w:top w:val="single" w:sz="6" w:space="0" w:color="auto"/>
              <w:left w:val="single" w:sz="6" w:space="0" w:color="auto"/>
              <w:bottom w:val="single" w:sz="6" w:space="0" w:color="auto"/>
              <w:right w:val="single" w:sz="6" w:space="0" w:color="auto"/>
            </w:tcBorders>
          </w:tcPr>
          <w:p w14:paraId="36E46E2A" w14:textId="77777777" w:rsidR="00B752E4" w:rsidRPr="005914A2" w:rsidRDefault="00B752E4">
            <w:pPr>
              <w:rPr>
                <w:rFonts w:ascii="Arial" w:hAnsi="Arial" w:cs="Arial"/>
                <w:b/>
              </w:rPr>
            </w:pPr>
            <w:r w:rsidRPr="005914A2">
              <w:rPr>
                <w:rFonts w:ascii="Arial" w:hAnsi="Arial" w:cs="Arial"/>
                <w:b/>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7463031E" w14:textId="77777777" w:rsidR="00B752E4" w:rsidRPr="005914A2" w:rsidRDefault="00B752E4">
            <w:pPr>
              <w:rPr>
                <w:rFonts w:ascii="Arial" w:hAnsi="Arial" w:cs="Arial"/>
                <w:b/>
              </w:rPr>
            </w:pPr>
            <w:r w:rsidRPr="005914A2">
              <w:rPr>
                <w:rFonts w:ascii="Arial" w:hAnsi="Arial" w:cs="Arial"/>
                <w:b/>
              </w:rPr>
              <w:t>8711</w:t>
            </w:r>
          </w:p>
        </w:tc>
      </w:tr>
      <w:tr w:rsidR="00B752E4" w:rsidRPr="005914A2" w14:paraId="6B84C9F1"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3F48EBA4"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2FC56592"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0441ACF" w14:textId="77777777" w:rsidR="00B752E4" w:rsidRPr="005914A2" w:rsidRDefault="00B752E4">
            <w:pPr>
              <w:pStyle w:val="Heading5"/>
              <w:rPr>
                <w:rFonts w:cs="Arial"/>
                <w:color w:val="auto"/>
                <w:szCs w:val="24"/>
              </w:rPr>
            </w:pPr>
            <w:r w:rsidRPr="005914A2">
              <w:rPr>
                <w:rFonts w:cs="Arial"/>
                <w:color w:val="auto"/>
                <w:szCs w:val="24"/>
              </w:rPr>
              <w:t>Administrative Section</w:t>
            </w:r>
          </w:p>
        </w:tc>
      </w:tr>
      <w:tr w:rsidR="00B752E4" w:rsidRPr="005914A2" w14:paraId="326D00F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D65ADF" w14:textId="77777777" w:rsidR="00B752E4" w:rsidRPr="005914A2" w:rsidRDefault="00B752E4">
            <w:pPr>
              <w:pStyle w:val="FORMDATA"/>
              <w:rPr>
                <w:b/>
                <w:color w:val="auto"/>
                <w:lang w:val="fr-FR"/>
              </w:rPr>
            </w:pPr>
            <w:r w:rsidRPr="005914A2">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3468E5C5" w14:textId="77777777" w:rsidR="00B752E4" w:rsidRPr="005914A2" w:rsidRDefault="00B752E4">
            <w:pPr>
              <w:pStyle w:val="FORMDATA"/>
              <w:rPr>
                <w:b/>
                <w:color w:val="auto"/>
                <w:lang w:val="fr-FR"/>
              </w:rPr>
            </w:pPr>
            <w:r w:rsidRPr="005914A2">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3743785B" w14:textId="77777777" w:rsidR="00B752E4" w:rsidRPr="005914A2" w:rsidRDefault="00B752E4">
            <w:pPr>
              <w:pStyle w:val="FORMDATA"/>
              <w:rPr>
                <w:b/>
                <w:color w:val="auto"/>
              </w:rPr>
            </w:pPr>
            <w:r w:rsidRPr="005914A2">
              <w:rPr>
                <w:b/>
                <w:color w:val="auto"/>
              </w:rPr>
              <w:t>003</w:t>
            </w:r>
          </w:p>
        </w:tc>
      </w:tr>
      <w:tr w:rsidR="00B752E4" w:rsidRPr="005914A2" w14:paraId="7657BC8A"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ACAEFA1"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55F01D8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EE8FE29" w14:textId="77777777" w:rsidR="00B752E4" w:rsidRPr="005914A2" w:rsidRDefault="00B752E4">
            <w:pPr>
              <w:pStyle w:val="FORMDATA"/>
              <w:rPr>
                <w:b/>
                <w:color w:val="auto"/>
              </w:rPr>
            </w:pPr>
            <w:r w:rsidRPr="005914A2">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B6B2077"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C97091" w14:textId="77777777" w:rsidR="00B752E4" w:rsidRPr="005914A2" w:rsidRDefault="00B752E4">
            <w:pPr>
              <w:pStyle w:val="FORMDATA"/>
              <w:rPr>
                <w:b/>
                <w:color w:val="auto"/>
              </w:rPr>
            </w:pPr>
            <w:r w:rsidRPr="005914A2">
              <w:rPr>
                <w:b/>
                <w:color w:val="auto"/>
              </w:rPr>
              <w:t>00001</w:t>
            </w:r>
          </w:p>
        </w:tc>
      </w:tr>
      <w:tr w:rsidR="00B752E4" w:rsidRPr="005914A2" w14:paraId="30DAC27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AA90DF" w14:textId="77777777" w:rsidR="00B752E4" w:rsidRPr="005914A2" w:rsidRDefault="00B752E4">
            <w:pPr>
              <w:pStyle w:val="FORMDATA"/>
              <w:rPr>
                <w:b/>
                <w:color w:val="auto"/>
              </w:rPr>
            </w:pPr>
            <w:r w:rsidRPr="005914A2">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6584B55E"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2F2EC8D1" w14:textId="77777777" w:rsidR="00B752E4" w:rsidRPr="005914A2" w:rsidRDefault="00B752E4">
            <w:pPr>
              <w:pStyle w:val="FORMDATA"/>
              <w:rPr>
                <w:b/>
                <w:color w:val="auto"/>
              </w:rPr>
            </w:pPr>
            <w:r w:rsidRPr="005914A2">
              <w:rPr>
                <w:b/>
                <w:color w:val="auto"/>
              </w:rPr>
              <w:t>V</w:t>
            </w:r>
          </w:p>
        </w:tc>
      </w:tr>
      <w:tr w:rsidR="00B752E4" w:rsidRPr="005914A2" w14:paraId="4D8CB77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362D5C0" w14:textId="77777777" w:rsidR="00B752E4" w:rsidRPr="005914A2" w:rsidRDefault="00B752E4">
            <w:pPr>
              <w:pStyle w:val="FORMDATA"/>
              <w:rPr>
                <w:b/>
                <w:color w:val="auto"/>
              </w:rPr>
            </w:pPr>
            <w:r w:rsidRPr="005914A2">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11AEF906"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00941F98" w14:textId="77777777" w:rsidR="00B752E4" w:rsidRPr="005914A2" w:rsidRDefault="00B752E4">
            <w:pPr>
              <w:pStyle w:val="FORMDATA"/>
              <w:rPr>
                <w:b/>
                <w:color w:val="auto"/>
              </w:rPr>
            </w:pPr>
            <w:r w:rsidRPr="005914A2">
              <w:rPr>
                <w:b/>
                <w:color w:val="auto"/>
              </w:rPr>
              <w:t>7064320693</w:t>
            </w:r>
          </w:p>
        </w:tc>
      </w:tr>
      <w:tr w:rsidR="00B752E4" w:rsidRPr="005914A2" w14:paraId="11BD40A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679213"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625B9E2B"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6FCFCB75" w14:textId="77777777" w:rsidR="00B752E4" w:rsidRPr="005914A2" w:rsidRDefault="00B752E4">
            <w:pPr>
              <w:pStyle w:val="FORMDATA"/>
              <w:rPr>
                <w:b/>
                <w:color w:val="auto"/>
              </w:rPr>
            </w:pPr>
            <w:r w:rsidRPr="005914A2">
              <w:rPr>
                <w:b/>
                <w:color w:val="auto"/>
              </w:rPr>
              <w:t>D</w:t>
            </w:r>
          </w:p>
        </w:tc>
      </w:tr>
      <w:tr w:rsidR="00B752E4" w:rsidRPr="005914A2" w14:paraId="2112E7F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6688A9"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0C957924"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5D5500F7" w14:textId="77777777" w:rsidR="00B752E4" w:rsidRPr="005914A2" w:rsidRDefault="00B752E4">
            <w:pPr>
              <w:pStyle w:val="FORMDATA"/>
              <w:rPr>
                <w:b/>
                <w:color w:val="auto"/>
              </w:rPr>
            </w:pPr>
            <w:r w:rsidRPr="005914A2">
              <w:rPr>
                <w:b/>
                <w:color w:val="auto"/>
              </w:rPr>
              <w:t>ESM</w:t>
            </w:r>
          </w:p>
        </w:tc>
      </w:tr>
      <w:tr w:rsidR="00B752E4" w:rsidRPr="005914A2" w14:paraId="7C75E12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D5A89BB"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4562CD4F"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7A6B2BA2" w14:textId="77777777" w:rsidR="00B752E4" w:rsidRPr="005914A2" w:rsidRDefault="00B752E4">
            <w:pPr>
              <w:pStyle w:val="FORMDATA"/>
              <w:rPr>
                <w:b/>
                <w:color w:val="auto"/>
              </w:rPr>
            </w:pPr>
            <w:r w:rsidRPr="005914A2">
              <w:rPr>
                <w:b/>
                <w:color w:val="auto"/>
              </w:rPr>
              <w:t>N</w:t>
            </w:r>
          </w:p>
        </w:tc>
      </w:tr>
      <w:tr w:rsidR="00B752E4" w:rsidRPr="005914A2" w14:paraId="0AED1D7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14CA150"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03D560CB"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2BEF0059" w14:textId="77777777" w:rsidR="00B752E4" w:rsidRPr="005914A2" w:rsidRDefault="00B752E4">
            <w:pPr>
              <w:pStyle w:val="FORMDATA"/>
              <w:rPr>
                <w:b/>
                <w:color w:val="auto"/>
              </w:rPr>
            </w:pPr>
            <w:r w:rsidRPr="005914A2">
              <w:rPr>
                <w:b/>
                <w:color w:val="auto"/>
              </w:rPr>
              <w:t>GCJ</w:t>
            </w:r>
          </w:p>
        </w:tc>
      </w:tr>
      <w:tr w:rsidR="00B752E4" w:rsidRPr="005914A2" w14:paraId="3CC804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58F39FD" w14:textId="77777777" w:rsidR="00B752E4" w:rsidRPr="005914A2" w:rsidRDefault="00B752E4">
            <w:pPr>
              <w:pStyle w:val="FORMDATA"/>
              <w:rPr>
                <w:b/>
                <w:color w:val="auto"/>
              </w:rPr>
            </w:pPr>
            <w:r w:rsidRPr="005914A2">
              <w:rPr>
                <w:b/>
                <w:color w:val="auto"/>
              </w:rPr>
              <w:t>FEATURE DETAIL</w:t>
            </w:r>
          </w:p>
        </w:tc>
        <w:tc>
          <w:tcPr>
            <w:tcW w:w="3960" w:type="dxa"/>
            <w:tcBorders>
              <w:top w:val="single" w:sz="6" w:space="0" w:color="auto"/>
              <w:left w:val="single" w:sz="6" w:space="0" w:color="auto"/>
              <w:bottom w:val="single" w:sz="6" w:space="0" w:color="auto"/>
              <w:right w:val="single" w:sz="6" w:space="0" w:color="auto"/>
            </w:tcBorders>
          </w:tcPr>
          <w:p w14:paraId="22B072C2" w14:textId="77777777" w:rsidR="00B752E4" w:rsidRPr="005914A2" w:rsidRDefault="00B752E4">
            <w:pPr>
              <w:pStyle w:val="FORMDATA"/>
              <w:rPr>
                <w:b/>
                <w:color w:val="auto"/>
              </w:rPr>
            </w:pPr>
            <w:r w:rsidRPr="005914A2">
              <w:rPr>
                <w:b/>
                <w:color w:val="auto"/>
              </w:rPr>
              <w:t>Feature Detail</w:t>
            </w:r>
          </w:p>
        </w:tc>
        <w:tc>
          <w:tcPr>
            <w:tcW w:w="2520" w:type="dxa"/>
            <w:tcBorders>
              <w:top w:val="single" w:sz="6" w:space="0" w:color="auto"/>
              <w:left w:val="single" w:sz="6" w:space="0" w:color="auto"/>
              <w:bottom w:val="single" w:sz="6" w:space="0" w:color="auto"/>
              <w:right w:val="single" w:sz="6" w:space="0" w:color="auto"/>
            </w:tcBorders>
          </w:tcPr>
          <w:p w14:paraId="662F39C4" w14:textId="77777777" w:rsidR="00B752E4" w:rsidRPr="005914A2" w:rsidRDefault="00B752E4">
            <w:pPr>
              <w:pStyle w:val="FORMDATA"/>
              <w:rPr>
                <w:b/>
                <w:color w:val="auto"/>
              </w:rPr>
            </w:pPr>
            <w:r w:rsidRPr="005914A2">
              <w:rPr>
                <w:b/>
                <w:color w:val="auto"/>
              </w:rPr>
              <w:t>/CFND 7064325555</w:t>
            </w:r>
          </w:p>
        </w:tc>
      </w:tr>
      <w:tr w:rsidR="00B752E4" w:rsidRPr="005914A2" w14:paraId="58B8D5ED"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05C8721"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42A0E55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5F3D63D" w14:textId="77777777" w:rsidR="00B752E4" w:rsidRPr="005914A2" w:rsidRDefault="00B752E4">
            <w:pPr>
              <w:pStyle w:val="FORMDATA"/>
              <w:rPr>
                <w:b/>
                <w:color w:val="auto"/>
              </w:rPr>
            </w:pPr>
            <w:r w:rsidRPr="005914A2">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66EC6A4"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C74B4F" w14:textId="77777777" w:rsidR="00B752E4" w:rsidRPr="005914A2" w:rsidRDefault="00B752E4">
            <w:pPr>
              <w:pStyle w:val="FORMDATA"/>
              <w:rPr>
                <w:b/>
                <w:color w:val="auto"/>
              </w:rPr>
            </w:pPr>
            <w:r w:rsidRPr="005914A2">
              <w:rPr>
                <w:b/>
                <w:color w:val="auto"/>
              </w:rPr>
              <w:t>00002</w:t>
            </w:r>
          </w:p>
        </w:tc>
      </w:tr>
      <w:tr w:rsidR="00B752E4" w:rsidRPr="005914A2" w14:paraId="66E5FA2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8B6465" w14:textId="77777777" w:rsidR="00B752E4" w:rsidRPr="005914A2" w:rsidRDefault="00B752E4">
            <w:pPr>
              <w:pStyle w:val="FORMDATA"/>
              <w:rPr>
                <w:b/>
                <w:color w:val="auto"/>
              </w:rPr>
            </w:pPr>
            <w:r w:rsidRPr="005914A2">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4B974118"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04A91DB9" w14:textId="77777777" w:rsidR="00B752E4" w:rsidRPr="005914A2" w:rsidRDefault="00B752E4">
            <w:pPr>
              <w:pStyle w:val="FORMDATA"/>
              <w:rPr>
                <w:b/>
                <w:color w:val="auto"/>
              </w:rPr>
            </w:pPr>
            <w:r w:rsidRPr="005914A2">
              <w:rPr>
                <w:b/>
                <w:color w:val="auto"/>
              </w:rPr>
              <w:t>V</w:t>
            </w:r>
          </w:p>
        </w:tc>
      </w:tr>
      <w:tr w:rsidR="00B752E4" w:rsidRPr="005914A2" w14:paraId="2AFDC5B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BB847D" w14:textId="77777777" w:rsidR="00B752E4" w:rsidRPr="005914A2" w:rsidRDefault="00B752E4">
            <w:pPr>
              <w:pStyle w:val="FORMDATA"/>
              <w:rPr>
                <w:b/>
                <w:color w:val="auto"/>
              </w:rPr>
            </w:pPr>
            <w:r w:rsidRPr="005914A2">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77D677B6"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79BB8C2E" w14:textId="77777777" w:rsidR="00B752E4" w:rsidRPr="005914A2" w:rsidRDefault="00B752E4">
            <w:pPr>
              <w:pStyle w:val="FORMDATA"/>
              <w:rPr>
                <w:b/>
                <w:color w:val="auto"/>
              </w:rPr>
            </w:pPr>
            <w:r w:rsidRPr="005914A2">
              <w:rPr>
                <w:b/>
                <w:color w:val="auto"/>
              </w:rPr>
              <w:t>7064320079</w:t>
            </w:r>
          </w:p>
        </w:tc>
      </w:tr>
      <w:tr w:rsidR="00B752E4" w:rsidRPr="005914A2" w14:paraId="7FDF1B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969A7A"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00B11F7A"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2611470A" w14:textId="77777777" w:rsidR="00B752E4" w:rsidRPr="005914A2" w:rsidRDefault="00B752E4">
            <w:pPr>
              <w:pStyle w:val="FORMDATA"/>
              <w:rPr>
                <w:b/>
                <w:color w:val="auto"/>
              </w:rPr>
            </w:pPr>
            <w:r w:rsidRPr="005914A2">
              <w:rPr>
                <w:b/>
                <w:color w:val="auto"/>
              </w:rPr>
              <w:t>D</w:t>
            </w:r>
          </w:p>
        </w:tc>
      </w:tr>
      <w:tr w:rsidR="00B752E4" w:rsidRPr="005914A2" w14:paraId="3BB55D8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310286"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4C3A8826"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C85FFDB" w14:textId="77777777" w:rsidR="00B752E4" w:rsidRPr="005914A2" w:rsidRDefault="00B752E4">
            <w:pPr>
              <w:pStyle w:val="FORMDATA"/>
              <w:rPr>
                <w:b/>
                <w:color w:val="auto"/>
              </w:rPr>
            </w:pPr>
            <w:r w:rsidRPr="005914A2">
              <w:rPr>
                <w:b/>
                <w:color w:val="auto"/>
              </w:rPr>
              <w:t>ESM</w:t>
            </w:r>
          </w:p>
        </w:tc>
      </w:tr>
      <w:tr w:rsidR="00B752E4" w:rsidRPr="005914A2" w14:paraId="1FDA9AB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7D216AE"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11BCD6BF"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4872672" w14:textId="77777777" w:rsidR="00B752E4" w:rsidRPr="005914A2" w:rsidRDefault="00B752E4">
            <w:pPr>
              <w:pStyle w:val="FORMDATA"/>
              <w:rPr>
                <w:b/>
                <w:color w:val="auto"/>
              </w:rPr>
            </w:pPr>
            <w:r w:rsidRPr="005914A2">
              <w:rPr>
                <w:b/>
                <w:color w:val="auto"/>
              </w:rPr>
              <w:t>N</w:t>
            </w:r>
          </w:p>
        </w:tc>
      </w:tr>
      <w:tr w:rsidR="00B752E4" w:rsidRPr="005914A2" w14:paraId="150A22A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6E13E8"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39FE7250"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1744864" w14:textId="77777777" w:rsidR="00B752E4" w:rsidRPr="005914A2" w:rsidRDefault="00B752E4">
            <w:pPr>
              <w:pStyle w:val="FORMDATA"/>
              <w:rPr>
                <w:b/>
                <w:color w:val="auto"/>
              </w:rPr>
            </w:pPr>
            <w:r w:rsidRPr="005914A2">
              <w:rPr>
                <w:b/>
                <w:color w:val="auto"/>
              </w:rPr>
              <w:t>GCJ</w:t>
            </w:r>
          </w:p>
        </w:tc>
      </w:tr>
      <w:tr w:rsidR="00B752E4" w:rsidRPr="005914A2" w14:paraId="583271F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E06A76" w14:textId="77777777" w:rsidR="00B752E4" w:rsidRPr="005914A2" w:rsidRDefault="00B752E4">
            <w:pPr>
              <w:pStyle w:val="FORMDATA"/>
              <w:rPr>
                <w:b/>
                <w:color w:val="auto"/>
              </w:rPr>
            </w:pPr>
            <w:r w:rsidRPr="005914A2">
              <w:rPr>
                <w:b/>
                <w:color w:val="auto"/>
              </w:rPr>
              <w:t>FEATURE DETAIL</w:t>
            </w:r>
          </w:p>
        </w:tc>
        <w:tc>
          <w:tcPr>
            <w:tcW w:w="3960" w:type="dxa"/>
            <w:tcBorders>
              <w:top w:val="single" w:sz="6" w:space="0" w:color="auto"/>
              <w:left w:val="single" w:sz="6" w:space="0" w:color="auto"/>
              <w:bottom w:val="single" w:sz="6" w:space="0" w:color="auto"/>
              <w:right w:val="single" w:sz="6" w:space="0" w:color="auto"/>
            </w:tcBorders>
          </w:tcPr>
          <w:p w14:paraId="7C610C20" w14:textId="77777777" w:rsidR="00B752E4" w:rsidRPr="005914A2" w:rsidRDefault="00B752E4">
            <w:pPr>
              <w:pStyle w:val="FORMDATA"/>
              <w:rPr>
                <w:b/>
                <w:color w:val="auto"/>
              </w:rPr>
            </w:pPr>
            <w:r w:rsidRPr="005914A2">
              <w:rPr>
                <w:b/>
                <w:color w:val="auto"/>
              </w:rPr>
              <w:t>Feature Detail</w:t>
            </w:r>
          </w:p>
        </w:tc>
        <w:tc>
          <w:tcPr>
            <w:tcW w:w="2520" w:type="dxa"/>
            <w:tcBorders>
              <w:top w:val="single" w:sz="6" w:space="0" w:color="auto"/>
              <w:left w:val="single" w:sz="6" w:space="0" w:color="auto"/>
              <w:bottom w:val="single" w:sz="6" w:space="0" w:color="auto"/>
              <w:right w:val="single" w:sz="6" w:space="0" w:color="auto"/>
            </w:tcBorders>
          </w:tcPr>
          <w:p w14:paraId="321B30F8" w14:textId="77777777" w:rsidR="00B752E4" w:rsidRPr="005914A2" w:rsidRDefault="00B752E4">
            <w:pPr>
              <w:pStyle w:val="FORMDATA"/>
              <w:rPr>
                <w:b/>
                <w:color w:val="auto"/>
              </w:rPr>
            </w:pPr>
            <w:r w:rsidRPr="005914A2">
              <w:rPr>
                <w:b/>
                <w:color w:val="auto"/>
              </w:rPr>
              <w:t>/CFND 7064325555</w:t>
            </w:r>
          </w:p>
        </w:tc>
      </w:tr>
      <w:tr w:rsidR="00B752E4" w:rsidRPr="005914A2" w14:paraId="4C33455E"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24BACDC"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602069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5F911FF" w14:textId="77777777" w:rsidR="00B752E4" w:rsidRPr="005914A2" w:rsidRDefault="00B752E4">
            <w:pPr>
              <w:pStyle w:val="FORMDATA"/>
              <w:rPr>
                <w:b/>
                <w:color w:val="auto"/>
              </w:rPr>
            </w:pPr>
            <w:r w:rsidRPr="005914A2">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F343E3A"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24401B3" w14:textId="77777777" w:rsidR="00B752E4" w:rsidRPr="005914A2" w:rsidRDefault="00B752E4">
            <w:pPr>
              <w:pStyle w:val="FORMDATA"/>
              <w:rPr>
                <w:b/>
                <w:color w:val="auto"/>
              </w:rPr>
            </w:pPr>
            <w:r w:rsidRPr="005914A2">
              <w:rPr>
                <w:b/>
                <w:color w:val="auto"/>
              </w:rPr>
              <w:t>00003</w:t>
            </w:r>
          </w:p>
        </w:tc>
      </w:tr>
      <w:tr w:rsidR="00B752E4" w:rsidRPr="005914A2" w14:paraId="7D9E7E7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C2E103" w14:textId="77777777" w:rsidR="00B752E4" w:rsidRPr="005914A2" w:rsidRDefault="00B752E4">
            <w:pPr>
              <w:pStyle w:val="FORMDATA"/>
              <w:rPr>
                <w:b/>
                <w:color w:val="auto"/>
              </w:rPr>
            </w:pPr>
            <w:r w:rsidRPr="005914A2">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3D3EFF24"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34CED3C2" w14:textId="77777777" w:rsidR="00B752E4" w:rsidRPr="005914A2" w:rsidRDefault="00B752E4">
            <w:pPr>
              <w:pStyle w:val="FORMDATA"/>
              <w:rPr>
                <w:b/>
                <w:color w:val="auto"/>
              </w:rPr>
            </w:pPr>
            <w:r w:rsidRPr="005914A2">
              <w:rPr>
                <w:b/>
                <w:color w:val="auto"/>
              </w:rPr>
              <w:t>D</w:t>
            </w:r>
          </w:p>
        </w:tc>
      </w:tr>
      <w:tr w:rsidR="00B752E4" w:rsidRPr="005914A2" w14:paraId="74064A3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467400D" w14:textId="77777777" w:rsidR="00B752E4" w:rsidRPr="005914A2" w:rsidRDefault="00B752E4">
            <w:pPr>
              <w:pStyle w:val="FORMDATA"/>
              <w:rPr>
                <w:b/>
                <w:color w:val="auto"/>
              </w:rPr>
            </w:pPr>
            <w:r w:rsidRPr="005914A2">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481106DE"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50414BD0" w14:textId="77777777" w:rsidR="00B752E4" w:rsidRPr="005914A2" w:rsidRDefault="00B752E4">
            <w:pPr>
              <w:pStyle w:val="FORMDATA"/>
              <w:rPr>
                <w:b/>
                <w:color w:val="auto"/>
              </w:rPr>
            </w:pPr>
            <w:r w:rsidRPr="005914A2">
              <w:rPr>
                <w:b/>
                <w:color w:val="auto"/>
              </w:rPr>
              <w:t>7064320476</w:t>
            </w:r>
          </w:p>
        </w:tc>
      </w:tr>
    </w:tbl>
    <w:p w14:paraId="305B2B01" w14:textId="77777777" w:rsidR="00B752E4" w:rsidRDefault="00B752E4"/>
    <w:p w14:paraId="348D9038" w14:textId="77777777" w:rsidR="005F727D" w:rsidRDefault="005F727D" w:rsidP="00DE40B5"/>
    <w:p w14:paraId="35E2796E" w14:textId="77777777" w:rsidR="005F727D" w:rsidRDefault="005F727D" w:rsidP="00DE40B5"/>
    <w:p w14:paraId="4C593692" w14:textId="77777777" w:rsidR="005F727D" w:rsidRPr="0087076A" w:rsidRDefault="005F727D" w:rsidP="00DE40B5"/>
    <w:p w14:paraId="158F4F11" w14:textId="77777777" w:rsidR="005F727D" w:rsidRPr="00E0305C" w:rsidRDefault="005F727D" w:rsidP="005F727D">
      <w:r w:rsidRPr="00E0305C">
        <w:t>XML INPUT:</w:t>
      </w:r>
    </w:p>
    <w:p w14:paraId="6B9A69EF" w14:textId="77777777" w:rsidR="005F727D" w:rsidRDefault="005F727D" w:rsidP="005F727D">
      <w:pPr>
        <w:ind w:hanging="480"/>
        <w:rPr>
          <w:rFonts w:ascii="Verdana" w:hAnsi="Verdana"/>
          <w:sz w:val="20"/>
          <w:szCs w:val="20"/>
        </w:rPr>
      </w:pPr>
      <w:hyperlink r:id="rId63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DDEEA6A" w14:textId="77777777" w:rsidR="005F727D" w:rsidRDefault="005F727D" w:rsidP="005F727D">
      <w:pPr>
        <w:ind w:hanging="480"/>
        <w:rPr>
          <w:rFonts w:ascii="Verdana" w:hAnsi="Verdana"/>
          <w:sz w:val="20"/>
          <w:szCs w:val="20"/>
        </w:rPr>
      </w:pPr>
      <w:hyperlink r:id="rId63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BD3B044"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31DC65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2009-07-01T11:16:51-05:00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84DF24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CVT0M024R31DBC1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2155953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B4A5AF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1E9166FE"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B28D20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80F03E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315A42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200907011116AM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048953D"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B9209DF" w14:textId="77777777" w:rsidR="005F727D" w:rsidRDefault="005F727D" w:rsidP="005F727D">
      <w:pPr>
        <w:ind w:hanging="480"/>
        <w:rPr>
          <w:rFonts w:ascii="Verdana" w:hAnsi="Verdana"/>
          <w:sz w:val="20"/>
          <w:szCs w:val="20"/>
        </w:rPr>
      </w:pPr>
      <w:hyperlink r:id="rId63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C917924" w14:textId="77777777" w:rsidR="005F727D" w:rsidRDefault="005F727D" w:rsidP="005F727D">
      <w:pPr>
        <w:ind w:hanging="480"/>
        <w:rPr>
          <w:rFonts w:ascii="Verdana" w:hAnsi="Verdana"/>
          <w:sz w:val="20"/>
          <w:szCs w:val="20"/>
        </w:rPr>
      </w:pPr>
      <w:hyperlink r:id="rId63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3E13EB6"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32F7D6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FEB5FA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3C0F47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C6F43A3" w14:textId="77777777" w:rsidR="005F727D" w:rsidRPr="008C51B0" w:rsidRDefault="005F727D" w:rsidP="005F727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38285D9" w14:textId="77777777" w:rsidR="005F727D" w:rsidRDefault="005F727D" w:rsidP="005F727D">
      <w:pPr>
        <w:ind w:hanging="480"/>
        <w:rPr>
          <w:rFonts w:ascii="Verdana" w:hAnsi="Verdana"/>
          <w:sz w:val="20"/>
          <w:szCs w:val="20"/>
        </w:rPr>
      </w:pPr>
      <w:hyperlink r:id="rId63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155DA8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5AD614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778F05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25A887B5"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D6ADF4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8048D4C" w14:textId="77777777" w:rsidR="005F727D" w:rsidRDefault="005F727D" w:rsidP="005F727D">
      <w:pPr>
        <w:ind w:hanging="480"/>
        <w:rPr>
          <w:rFonts w:ascii="Verdana" w:hAnsi="Verdana"/>
          <w:sz w:val="20"/>
          <w:szCs w:val="20"/>
        </w:rPr>
      </w:pPr>
      <w:hyperlink r:id="rId63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1AD62A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706Q886621621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3AF0D9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DA94109" w14:textId="77777777" w:rsidR="005F727D" w:rsidRDefault="005F727D" w:rsidP="005F727D">
      <w:pPr>
        <w:ind w:hanging="480"/>
        <w:rPr>
          <w:rFonts w:ascii="Verdana" w:hAnsi="Verdana"/>
          <w:sz w:val="20"/>
          <w:szCs w:val="20"/>
        </w:rPr>
      </w:pPr>
      <w:hyperlink r:id="rId63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130C55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70EA67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8150E9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ADE1A69" w14:textId="77777777" w:rsidR="005F727D" w:rsidRPr="008C51B0" w:rsidRDefault="005F727D" w:rsidP="005F727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5A820A3" w14:textId="77777777" w:rsidR="005F727D" w:rsidRPr="008C51B0" w:rsidRDefault="005F727D" w:rsidP="005F727D">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DF8D5AD" w14:textId="77777777" w:rsidR="005F727D" w:rsidRDefault="005F727D" w:rsidP="005F727D">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E29F3C4"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A79563B" w14:textId="77777777" w:rsidR="005F727D" w:rsidRDefault="005F727D" w:rsidP="005F727D">
      <w:pPr>
        <w:ind w:hanging="480"/>
        <w:rPr>
          <w:rFonts w:ascii="Verdana" w:hAnsi="Verdana"/>
          <w:sz w:val="20"/>
          <w:szCs w:val="20"/>
        </w:rPr>
      </w:pPr>
      <w:hyperlink r:id="rId63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BEDFFD5" w14:textId="77777777" w:rsidR="005F727D" w:rsidRDefault="005F727D" w:rsidP="005F727D">
      <w:pPr>
        <w:ind w:hanging="480"/>
        <w:rPr>
          <w:rFonts w:ascii="Verdana" w:hAnsi="Verdana"/>
          <w:sz w:val="20"/>
          <w:szCs w:val="20"/>
        </w:rPr>
      </w:pPr>
      <w:hyperlink r:id="rId63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47C6585"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134F82AD"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C54D4C7" w14:textId="77777777" w:rsidR="005F727D" w:rsidRDefault="005F727D" w:rsidP="005F727D">
      <w:pPr>
        <w:ind w:hanging="480"/>
        <w:rPr>
          <w:rFonts w:ascii="Verdana" w:hAnsi="Verdana"/>
          <w:sz w:val="20"/>
          <w:szCs w:val="20"/>
        </w:rPr>
      </w:pPr>
      <w:hyperlink r:id="rId64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D73BD66" w14:textId="77777777" w:rsidR="005F727D" w:rsidRDefault="005F727D" w:rsidP="005F727D">
      <w:pPr>
        <w:ind w:hanging="480"/>
        <w:rPr>
          <w:rFonts w:ascii="Verdana" w:hAnsi="Verdana"/>
          <w:sz w:val="20"/>
          <w:szCs w:val="20"/>
        </w:rPr>
      </w:pPr>
      <w:hyperlink r:id="rId64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C35A322"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0C02838" w14:textId="77777777" w:rsidR="005F727D" w:rsidRDefault="005F727D" w:rsidP="005F727D">
      <w:pPr>
        <w:ind w:hanging="480"/>
        <w:rPr>
          <w:rFonts w:ascii="Verdana" w:hAnsi="Verdana"/>
          <w:sz w:val="20"/>
          <w:szCs w:val="20"/>
        </w:rPr>
      </w:pPr>
      <w:hyperlink r:id="rId64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6D3B02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0219B0C6"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E9F3EEC"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E3DB6E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09EC49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5E89452" w14:textId="77777777" w:rsidR="005F727D" w:rsidRDefault="005F727D" w:rsidP="005F727D">
      <w:pPr>
        <w:ind w:hanging="480"/>
        <w:rPr>
          <w:rFonts w:ascii="Verdana" w:hAnsi="Verdana"/>
          <w:sz w:val="20"/>
          <w:szCs w:val="20"/>
        </w:rPr>
      </w:pPr>
      <w:hyperlink r:id="rId64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368EE1DC" w14:textId="77777777" w:rsidR="005F727D" w:rsidRDefault="005F727D" w:rsidP="005F727D">
      <w:pPr>
        <w:ind w:hanging="480"/>
        <w:rPr>
          <w:rFonts w:ascii="Verdana" w:hAnsi="Verdana"/>
          <w:sz w:val="20"/>
          <w:szCs w:val="20"/>
        </w:rPr>
      </w:pPr>
      <w:hyperlink r:id="rId64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227B871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77FB6DB3"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3AC6A23" w14:textId="77777777" w:rsidR="005F727D" w:rsidRDefault="005F727D" w:rsidP="005F727D">
      <w:pPr>
        <w:ind w:hanging="480"/>
        <w:rPr>
          <w:rFonts w:ascii="Verdana" w:hAnsi="Verdana"/>
          <w:sz w:val="20"/>
          <w:szCs w:val="20"/>
        </w:rPr>
      </w:pPr>
      <w:hyperlink r:id="rId64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87068CE"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B716121" w14:textId="77777777" w:rsidR="005F727D" w:rsidRDefault="005F727D" w:rsidP="005F727D">
      <w:pPr>
        <w:ind w:hanging="480"/>
        <w:rPr>
          <w:rFonts w:ascii="Verdana" w:hAnsi="Verdana"/>
          <w:sz w:val="20"/>
          <w:szCs w:val="20"/>
        </w:rPr>
      </w:pPr>
      <w:hyperlink r:id="rId64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7A814F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63929B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A03019E"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061C8AA" w14:textId="77777777" w:rsidR="005F727D" w:rsidRDefault="005F727D" w:rsidP="005F727D">
      <w:pPr>
        <w:ind w:hanging="480"/>
        <w:rPr>
          <w:rFonts w:ascii="Verdana" w:hAnsi="Verdana"/>
          <w:sz w:val="20"/>
          <w:szCs w:val="20"/>
        </w:rPr>
      </w:pPr>
      <w:hyperlink r:id="rId64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25BF96D"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0D7C9202"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EFA0E2C"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9FE97B5" w14:textId="77777777" w:rsidR="005F727D" w:rsidRDefault="005F727D" w:rsidP="005F727D">
      <w:pPr>
        <w:ind w:hanging="480"/>
        <w:rPr>
          <w:rFonts w:ascii="Verdana" w:hAnsi="Verdana"/>
          <w:sz w:val="20"/>
          <w:szCs w:val="20"/>
        </w:rPr>
      </w:pPr>
      <w:hyperlink r:id="rId64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70EDFF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0B3893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2A48F9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/CFND 7064325555</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2E25C164"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978E6E0"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E3E1F81" w14:textId="77777777" w:rsidR="005F727D" w:rsidRDefault="005F727D" w:rsidP="005F727D">
      <w:pPr>
        <w:ind w:hanging="480"/>
        <w:rPr>
          <w:rFonts w:ascii="Verdana" w:hAnsi="Verdana"/>
          <w:sz w:val="20"/>
          <w:szCs w:val="20"/>
        </w:rPr>
      </w:pPr>
      <w:hyperlink r:id="rId64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04B62B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7064320079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0716F1EE" w14:textId="77777777" w:rsidR="005F727D" w:rsidRDefault="005F727D" w:rsidP="005F727D">
      <w:pPr>
        <w:ind w:hanging="480"/>
        <w:rPr>
          <w:rFonts w:ascii="Verdana" w:hAnsi="Verdana"/>
          <w:sz w:val="20"/>
          <w:szCs w:val="20"/>
        </w:rPr>
      </w:pPr>
      <w:hyperlink r:id="rId65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64BFD12"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C386B8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B834CDB"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728236F" w14:textId="77777777" w:rsidR="005F727D" w:rsidRDefault="005F727D" w:rsidP="005F727D">
      <w:pPr>
        <w:ind w:hanging="480"/>
        <w:rPr>
          <w:rFonts w:ascii="Verdana" w:hAnsi="Verdana"/>
          <w:sz w:val="20"/>
          <w:szCs w:val="20"/>
        </w:rPr>
      </w:pPr>
      <w:hyperlink r:id="rId65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9E423CD"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03E5E7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3B9EF5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F1FB1B8" w14:textId="77777777" w:rsidR="005F727D" w:rsidRDefault="005F727D" w:rsidP="005F727D">
      <w:pPr>
        <w:ind w:hanging="480"/>
        <w:rPr>
          <w:rFonts w:ascii="Verdana" w:hAnsi="Verdana"/>
          <w:sz w:val="20"/>
          <w:szCs w:val="20"/>
        </w:rPr>
      </w:pPr>
      <w:hyperlink r:id="rId65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DF1ED3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526E75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085FF0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7064325555</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2F94694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B97D788"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3B3462B9" w14:textId="77777777" w:rsidR="005F727D" w:rsidRDefault="005F727D" w:rsidP="005F727D">
      <w:pPr>
        <w:ind w:hanging="480"/>
        <w:rPr>
          <w:rFonts w:ascii="Verdana" w:hAnsi="Verdana"/>
          <w:sz w:val="20"/>
          <w:szCs w:val="20"/>
        </w:rPr>
      </w:pPr>
      <w:hyperlink r:id="rId65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3BC1B10"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7064320476</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42671612" w14:textId="77777777" w:rsidR="005F727D" w:rsidRDefault="005F727D" w:rsidP="005F727D">
      <w:pPr>
        <w:ind w:hanging="480"/>
        <w:rPr>
          <w:rFonts w:ascii="Verdana" w:hAnsi="Verdana"/>
          <w:sz w:val="20"/>
          <w:szCs w:val="20"/>
        </w:rPr>
      </w:pPr>
      <w:hyperlink r:id="rId65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7C6818A"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5644C2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3CB00EF"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DEFBF92"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195095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2D9475D9" w14:textId="77777777" w:rsidR="005F727D" w:rsidRDefault="005F727D" w:rsidP="005F727D">
      <w:pPr>
        <w:ind w:hanging="480"/>
        <w:rPr>
          <w:rFonts w:ascii="Verdana" w:hAnsi="Verdana"/>
          <w:sz w:val="20"/>
          <w:szCs w:val="20"/>
        </w:rPr>
      </w:pPr>
      <w:hyperlink r:id="rId65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379C97E" w14:textId="77777777" w:rsidR="005F727D" w:rsidRDefault="005F727D" w:rsidP="005F727D">
      <w:pPr>
        <w:ind w:hanging="480"/>
        <w:rPr>
          <w:rFonts w:ascii="Verdana" w:hAnsi="Verdana"/>
          <w:sz w:val="20"/>
          <w:szCs w:val="20"/>
        </w:rPr>
      </w:pPr>
      <w:hyperlink r:id="rId65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6233C16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7690B74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28D43DF1"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15918E5" w14:textId="77777777" w:rsidR="005F727D" w:rsidRDefault="005F727D" w:rsidP="005F727D">
      <w:pPr>
        <w:ind w:hanging="480"/>
        <w:rPr>
          <w:rFonts w:ascii="Verdana" w:hAnsi="Verdana"/>
          <w:sz w:val="20"/>
          <w:szCs w:val="20"/>
        </w:rPr>
      </w:pPr>
      <w:hyperlink r:id="rId65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21CFAF0" w14:textId="77777777" w:rsidR="005F727D" w:rsidRDefault="005F727D" w:rsidP="005F727D">
      <w:pPr>
        <w:ind w:hanging="480"/>
        <w:rPr>
          <w:rFonts w:ascii="Verdana" w:hAnsi="Verdana"/>
          <w:sz w:val="20"/>
          <w:szCs w:val="20"/>
        </w:rPr>
      </w:pPr>
      <w:hyperlink r:id="rId65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CD3727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46DB6905"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A58C63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AB957A4"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3640DBC" w14:textId="77777777" w:rsidR="005F727D" w:rsidRDefault="005F727D" w:rsidP="005F727D">
      <w:pPr>
        <w:ind w:hanging="480"/>
        <w:rPr>
          <w:rFonts w:ascii="Verdana" w:hAnsi="Verdana"/>
          <w:sz w:val="20"/>
          <w:szCs w:val="20"/>
        </w:rPr>
      </w:pPr>
      <w:hyperlink r:id="rId65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06FD95D"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DF28620"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4C103C16" w14:textId="77777777" w:rsidR="005F727D" w:rsidRDefault="005F727D" w:rsidP="005F727D">
      <w:pPr>
        <w:ind w:hanging="480"/>
        <w:rPr>
          <w:rFonts w:ascii="Verdana" w:hAnsi="Verdana"/>
          <w:sz w:val="20"/>
          <w:szCs w:val="20"/>
        </w:rPr>
      </w:pPr>
      <w:hyperlink r:id="rId66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5DDF64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F3CE26B"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DC715A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996D8BA"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B05136F" w14:textId="77777777" w:rsidR="005F727D" w:rsidRDefault="005F727D" w:rsidP="005F727D">
      <w:pPr>
        <w:ind w:hanging="480"/>
        <w:rPr>
          <w:rFonts w:ascii="Verdana" w:hAnsi="Verdana"/>
          <w:sz w:val="20"/>
          <w:szCs w:val="20"/>
        </w:rPr>
      </w:pPr>
      <w:hyperlink r:id="rId66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CC78E8D" w14:textId="77777777" w:rsidR="005F727D" w:rsidRDefault="005F727D" w:rsidP="005F727D">
      <w:pPr>
        <w:ind w:hanging="480"/>
        <w:rPr>
          <w:rFonts w:ascii="Verdana" w:hAnsi="Verdana"/>
          <w:sz w:val="20"/>
          <w:szCs w:val="20"/>
        </w:rPr>
      </w:pPr>
      <w:hyperlink r:id="rId66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EB4693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4A34A94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14F349A"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36A1E50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BDC9C74"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96AF69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7782E0C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72F6685E"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20EC6F8" w14:textId="77777777" w:rsidR="005F727D" w:rsidRDefault="005F727D" w:rsidP="005F727D">
      <w:pPr>
        <w:ind w:hanging="480"/>
        <w:rPr>
          <w:rFonts w:ascii="Verdana" w:hAnsi="Verdana"/>
          <w:sz w:val="20"/>
          <w:szCs w:val="20"/>
        </w:rPr>
      </w:pPr>
      <w:hyperlink r:id="rId66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BF41CC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1F01659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13A36DDC" w14:textId="77777777" w:rsidR="005F727D" w:rsidRDefault="005F727D" w:rsidP="005F727D">
      <w:pPr>
        <w:ind w:hanging="480"/>
        <w:rPr>
          <w:rFonts w:ascii="Verdana" w:hAnsi="Verdana"/>
          <w:sz w:val="20"/>
          <w:szCs w:val="20"/>
        </w:rPr>
      </w:pPr>
      <w:hyperlink r:id="rId66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FBA4B2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28E1831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E6EC91E"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B2673D8" w14:textId="77777777" w:rsidR="005F727D" w:rsidRDefault="005F727D" w:rsidP="005F727D">
      <w:pPr>
        <w:ind w:hanging="480"/>
        <w:rPr>
          <w:rFonts w:ascii="Verdana" w:hAnsi="Verdana"/>
          <w:sz w:val="20"/>
          <w:szCs w:val="20"/>
        </w:rPr>
      </w:pPr>
      <w:hyperlink r:id="rId66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D36E754"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3E5574C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F6CF80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42746F00"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7D3250D"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A41133A"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D8B780E"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A897EB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7CEECD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8612DC7" w14:textId="77777777" w:rsidR="005F727D" w:rsidRDefault="005F727D" w:rsidP="005F727D">
      <w:pPr>
        <w:rPr>
          <w:b/>
        </w:rPr>
      </w:pPr>
    </w:p>
    <w:p w14:paraId="23260954" w14:textId="77777777" w:rsidR="005F727D" w:rsidRDefault="005F727D" w:rsidP="005F727D">
      <w:pPr>
        <w:rPr>
          <w:b/>
        </w:rPr>
      </w:pPr>
    </w:p>
    <w:p w14:paraId="0540B3C9" w14:textId="77777777" w:rsidR="005F727D" w:rsidRDefault="005F727D" w:rsidP="005F727D">
      <w:pPr>
        <w:rPr>
          <w:b/>
        </w:rPr>
      </w:pPr>
    </w:p>
    <w:p w14:paraId="1E3DD873" w14:textId="77777777" w:rsidR="005F727D" w:rsidRDefault="005F727D" w:rsidP="005F727D">
      <w:pPr>
        <w:rPr>
          <w:b/>
        </w:rPr>
      </w:pPr>
    </w:p>
    <w:p w14:paraId="45A5709E" w14:textId="77777777" w:rsidR="005F727D" w:rsidRPr="00E0305C" w:rsidRDefault="005F727D" w:rsidP="005F727D">
      <w:r w:rsidRPr="00E0305C">
        <w:t>XML OUTPUT:</w:t>
      </w:r>
    </w:p>
    <w:p w14:paraId="76DE4A1E" w14:textId="77777777" w:rsidR="005F727D" w:rsidRDefault="005F727D" w:rsidP="005F727D">
      <w:pPr>
        <w:rPr>
          <w:b/>
        </w:rPr>
      </w:pPr>
    </w:p>
    <w:p w14:paraId="6617AAA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&lt;senderid&gt;ATT-OR-SAT&lt;/senderid&gt;</w:t>
      </w:r>
    </w:p>
    <w:p w14:paraId="34F9C74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&lt;receiverid&gt;CTE-VALIDATOR&lt;/receiverid&gt;</w:t>
      </w:r>
    </w:p>
    <w:p w14:paraId="6D5E614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&lt;messagetype&gt;LSRUOM&lt;/messagetype&gt;</w:t>
      </w:r>
    </w:p>
    <w:p w14:paraId="58C7D2D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&lt;lsogversion&gt;10.05&lt;/lsogversion&gt;</w:t>
      </w:r>
    </w:p>
    <w:p w14:paraId="04F146E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&lt;ordertype&gt;ORDER&lt;/ordertype&gt;</w:t>
      </w:r>
    </w:p>
    <w:p w14:paraId="373A8F0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&lt;/header&gt;</w:t>
      </w:r>
    </w:p>
    <w:p w14:paraId="5C8D910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&lt;m2:LSR_RESP xmlns:m2="http://lsr.att.com/obf/tML/UOM"&gt;</w:t>
      </w:r>
    </w:p>
    <w:p w14:paraId="3E00933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&lt;m2:HDR&gt;</w:t>
      </w:r>
    </w:p>
    <w:p w14:paraId="371C027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&lt;m2:MESSAGE_ID&gt;1246465011881531.3933942554384&lt;/m2:MESSAGE_ID&gt;</w:t>
      </w:r>
    </w:p>
    <w:p w14:paraId="489666A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&lt;m2:CCNA&gt;ZXL&lt;/m2:CCNA&gt;</w:t>
      </w:r>
    </w:p>
    <w:p w14:paraId="4CEC874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&lt;m2:MSG_TIMESTAMP&gt;2009-07-01T11:16:52-05:00&lt;/m2:MSG_TIMESTAMP&gt;</w:t>
      </w:r>
    </w:p>
    <w:p w14:paraId="290DB51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&lt;m2:PON&gt;CVT0M024R31DBC1&lt;/m2:PON&gt;</w:t>
      </w:r>
    </w:p>
    <w:p w14:paraId="0DE9CD9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&lt;m2:VER&gt;00&lt;/m2:VER&gt;</w:t>
      </w:r>
    </w:p>
    <w:p w14:paraId="5D81BCB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&lt;m2:ATN&gt;7064320693&lt;/m2:ATN&gt;</w:t>
      </w:r>
    </w:p>
    <w:p w14:paraId="55320A5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&lt;m2:LSR_NO&gt;20090701L00031-00&lt;/m2:LSR_NO&gt;</w:t>
      </w:r>
    </w:p>
    <w:p w14:paraId="7BC4164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&lt;m2:CC&gt;9999&lt;/m2:CC&gt;</w:t>
      </w:r>
    </w:p>
    <w:p w14:paraId="2C979E1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&lt;m2:CLEC_APPL_ID&gt;CTE-VALIDATOR&lt;/m2:CLEC_APPL_ID&gt;</w:t>
      </w:r>
    </w:p>
    <w:p w14:paraId="4F990C1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&lt;m2:CLEC_APPL_PASSWORD&gt;PA$$WORD&lt;/m2:CLEC_APPL_PASSWORD&gt;</w:t>
      </w:r>
    </w:p>
    <w:p w14:paraId="3D725EA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&lt;m2:DTSENT&gt;200907011116AM&lt;/m2:DTSENT&gt;</w:t>
      </w:r>
    </w:p>
    <w:p w14:paraId="67A5BCE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&lt;m2:ORD&gt;CP64CBB2&lt;/m2:ORD&gt;</w:t>
      </w:r>
    </w:p>
    <w:p w14:paraId="5C4DB9E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&lt;m2:STATUS_CODE&gt;PD&lt;/m2:STATUS_CODE&gt;</w:t>
      </w:r>
    </w:p>
    <w:p w14:paraId="2CE1725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&lt;m2:STATUS_MSG&gt;PENDING ORDER&lt;/m2:STATUS_MSG&gt;</w:t>
      </w:r>
    </w:p>
    <w:p w14:paraId="5FEB450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&lt;m2:REMARKS&gt;Facilities have been checked&lt;/m2:REMARKS&gt;</w:t>
      </w:r>
    </w:p>
    <w:p w14:paraId="5FC3C87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&lt;m2:TRAN_ACK_TYPE&gt;AT&lt;/m2:TRAN_ACK_TYPE&gt;</w:t>
      </w:r>
    </w:p>
    <w:p w14:paraId="74EECD3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&lt;m2:TRANS_SET_PURPOSE_CODE&gt;06&lt;/m2:TRANS_SET_PURPOSE_CODE&gt;</w:t>
      </w:r>
    </w:p>
    <w:p w14:paraId="0844334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&lt;/m2:HDR&gt;</w:t>
      </w:r>
    </w:p>
    <w:p w14:paraId="3B6F81A8"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&lt;m2:NOTIFICATION&gt;</w:t>
      </w:r>
    </w:p>
    <w:p w14:paraId="3FCDEE96"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&lt;m2:FIRM_ORDER_NOTIFICATION&gt;</w:t>
      </w:r>
    </w:p>
    <w:p w14:paraId="5A46C13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&lt;m2:NOTIFICATION_ADMIN&gt;</w:t>
      </w:r>
    </w:p>
    <w:p w14:paraId="676E405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&lt;m2:EATN&gt;7064320693&lt;/m2:EATN&gt;</w:t>
      </w:r>
    </w:p>
    <w:p w14:paraId="0BA6B3F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&lt;m2:INIT&gt;BOJANGLES&lt;/m2:INIT&gt;</w:t>
      </w:r>
    </w:p>
    <w:p w14:paraId="15525E8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&lt;m2:INIT_TEL_NO&gt;8884448888&lt;/m2:INIT_TEL_NO&gt;</w:t>
      </w:r>
    </w:p>
    <w:p w14:paraId="14010E1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&lt;m2:REP&gt;LCSC&lt;/m2:REP&gt;</w:t>
      </w:r>
    </w:p>
    <w:p w14:paraId="0785CF1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&lt;m2:REP_TEL_NO&gt;8006670807&lt;/m2:REP_TEL_NO&gt;</w:t>
      </w:r>
    </w:p>
    <w:p w14:paraId="336747B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&lt;m2:DD_CD&gt;20091204&lt;/m2:DD_CD&gt;</w:t>
      </w:r>
    </w:p>
    <w:p w14:paraId="1C3698C3"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&lt;m2:BAN1&gt;706Q886621621&lt;/m2:BAN1&gt;</w:t>
      </w:r>
    </w:p>
    <w:p w14:paraId="758F388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&lt;/m2:NOTIFICATION_ADMIN&gt;</w:t>
      </w:r>
    </w:p>
    <w:p w14:paraId="1279262F"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4CBA8BF3"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14:paraId="2B97CFE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&lt;m2:LNUM&gt;00001&lt;/m2:LNUM&gt;</w:t>
      </w:r>
    </w:p>
    <w:p w14:paraId="7A10B17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&lt;m2:TNS&gt;7064320693&lt;/m2:TNS&gt;</w:t>
      </w:r>
    </w:p>
    <w:p w14:paraId="6D74A0B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2E470DD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76EB885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14:paraId="44DB30A6"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&lt;m2:LNUM&gt;00002&lt;/m2:LNUM&gt;</w:t>
      </w:r>
    </w:p>
    <w:p w14:paraId="27E63AA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&lt;m2:TNS&gt;7064320079&lt;/m2:TNS&gt;</w:t>
      </w:r>
    </w:p>
    <w:p w14:paraId="466402A9"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05C6F4E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3CACE2EF"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14:paraId="4F8AAF1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&lt;m2:LNUM&gt;00003&lt;/m2:LNUM&gt;</w:t>
      </w:r>
    </w:p>
    <w:p w14:paraId="166BA4A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&lt;m2:TNS&gt;7064320476&lt;/m2:TNS&gt;</w:t>
      </w:r>
    </w:p>
    <w:p w14:paraId="3A9957D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27CBA88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14:paraId="4B0CF93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&lt;m2:DLNUM&gt;0001&lt;/m2:DLNUM&gt;</w:t>
      </w:r>
    </w:p>
    <w:p w14:paraId="4BC1995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&lt;m2:LTN&gt;7064320693&lt;/m2:LTN&gt;</w:t>
      </w:r>
    </w:p>
    <w:p w14:paraId="5D24305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&lt;m2:LACT&gt;D&lt;/m2:LACT&gt;</w:t>
      </w:r>
    </w:p>
    <w:p w14:paraId="50603B7F"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&lt;m2:LISTNM&gt;Windz&lt;/m2:LISTNM&gt;</w:t>
      </w:r>
    </w:p>
    <w:p w14:paraId="16D75D9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14:paraId="5F2D42C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14:paraId="666730C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&lt;m2:DLNUM&gt;0002&lt;/m2:DLNUM&gt;</w:t>
      </w:r>
    </w:p>
    <w:p w14:paraId="1FC7C28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&lt;m2:LTN&gt;7064320693&lt;/m2:LTN&gt;</w:t>
      </w:r>
    </w:p>
    <w:p w14:paraId="4D7F56C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&lt;m2:LACT&gt;N&lt;/m2:LACT&gt;</w:t>
      </w:r>
    </w:p>
    <w:p w14:paraId="29316CB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&lt;m2:LTY&gt;1&lt;/m2:LTY&gt;</w:t>
      </w:r>
    </w:p>
    <w:p w14:paraId="68252A9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&lt;m2:STYC&gt;SL&lt;/m2:STYC&gt;</w:t>
      </w:r>
    </w:p>
    <w:p w14:paraId="74E072F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&lt;m2:DOI&gt;0&lt;/m2:DOI&gt;</w:t>
      </w:r>
    </w:p>
    <w:p w14:paraId="61A86FAF"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&lt;m2:TOA&gt;B&lt;/m2:TOA&gt;</w:t>
      </w:r>
    </w:p>
    <w:p w14:paraId="15D17EB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&lt;m2:LISTNM&gt;Windz Trade&lt;/m2:LISTNM&gt;</w:t>
      </w:r>
    </w:p>
    <w:p w14:paraId="20F61848"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&lt;m2:LISTADR&gt;937 Greene St&lt;/m2:LISTADR&gt;</w:t>
      </w:r>
    </w:p>
    <w:p w14:paraId="1C0E3CA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14:paraId="693A8D5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&lt;/m2:FIRM_ORDER_NOTIFICATION&gt;</w:t>
      </w:r>
    </w:p>
    <w:p w14:paraId="064E24C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&lt;/m2:NOTIFICATION&gt;</w:t>
      </w:r>
    </w:p>
    <w:p w14:paraId="7EE64AD2"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&lt;/m2:LSR_RESP&gt;</w:t>
      </w:r>
    </w:p>
    <w:p w14:paraId="63D15AA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&lt;/m1:ATT_LSR_ORD_RSP&gt;</w:t>
      </w:r>
    </w:p>
    <w:p w14:paraId="718F2542" w14:textId="77777777" w:rsidR="00B752E4" w:rsidRPr="000A4F99" w:rsidRDefault="00800C48" w:rsidP="000A4F99">
      <w:pPr>
        <w:rPr>
          <w:rFonts w:ascii="Arial" w:hAnsi="Arial" w:cs="Arial"/>
          <w:b/>
        </w:rPr>
      </w:pPr>
      <w:r w:rsidRPr="000966D1">
        <w:rPr>
          <w:rFonts w:ascii="Times" w:hAnsi="Times"/>
          <w:color w:val="FF0000"/>
        </w:rPr>
        <w:br w:type="page"/>
      </w:r>
      <w:r w:rsidR="00B752E4" w:rsidRPr="000A4F99">
        <w:rPr>
          <w:rFonts w:ascii="Arial" w:hAnsi="Arial" w:cs="Arial"/>
          <w:b/>
        </w:rPr>
        <w:t>TEST CASE M025: Scenario Description:* (Act=V) Conversion with features and blocks (BA/BLOCK) on two existing lines—LNA=G  Retain listings as-is (ELT=A)</w:t>
      </w:r>
    </w:p>
    <w:p w14:paraId="1B955375" w14:textId="77777777" w:rsidR="00B752E4" w:rsidRPr="000A4F99" w:rsidRDefault="00B752E4">
      <w:pPr>
        <w:pStyle w:val="Heading3"/>
        <w:rPr>
          <w:i w:val="0"/>
          <w:iCs w:val="0"/>
        </w:rPr>
      </w:pPr>
      <w:r w:rsidRPr="000A4F99">
        <w:rPr>
          <w:i w:val="0"/>
          <w:iCs w:val="0"/>
        </w:rPr>
        <w:t>Type of Account:  Business / Multi-Line</w:t>
      </w:r>
    </w:p>
    <w:p w14:paraId="4AAF7A5B" w14:textId="77777777" w:rsidR="000A4F99" w:rsidRPr="000A4F99" w:rsidRDefault="000A4F99" w:rsidP="000A4F99"/>
    <w:p w14:paraId="48F5E081"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0CA67630"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BB2A0D6"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2ED101C4"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233D95BF"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4579810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910D2F2"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5C70E59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156DD33"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5290EE2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2239EB3"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B8C2D9D"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BBED227" w14:textId="77777777" w:rsidR="00B752E4" w:rsidRPr="005914A2" w:rsidRDefault="00B752E4">
            <w:pPr>
              <w:pStyle w:val="FORMDATA"/>
              <w:rPr>
                <w:b/>
                <w:color w:val="auto"/>
              </w:rPr>
            </w:pPr>
            <w:r w:rsidRPr="005914A2">
              <w:rPr>
                <w:b/>
                <w:color w:val="auto"/>
              </w:rPr>
              <w:t>ZXL</w:t>
            </w:r>
          </w:p>
        </w:tc>
      </w:tr>
      <w:tr w:rsidR="00B752E4" w:rsidRPr="005914A2" w14:paraId="451B3711" w14:textId="77777777">
        <w:tc>
          <w:tcPr>
            <w:tcW w:w="2160" w:type="dxa"/>
            <w:tcBorders>
              <w:top w:val="single" w:sz="6" w:space="0" w:color="auto"/>
              <w:left w:val="single" w:sz="6" w:space="0" w:color="auto"/>
              <w:bottom w:val="single" w:sz="6" w:space="0" w:color="auto"/>
              <w:right w:val="single" w:sz="6" w:space="0" w:color="auto"/>
            </w:tcBorders>
          </w:tcPr>
          <w:p w14:paraId="1D0CE253"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12535EAD"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2363C221" w14:textId="77777777" w:rsidR="00B752E4" w:rsidRPr="005914A2" w:rsidRDefault="00B752E4">
            <w:pPr>
              <w:pStyle w:val="FORMDATA"/>
              <w:rPr>
                <w:b/>
                <w:color w:val="auto"/>
              </w:rPr>
            </w:pPr>
            <w:r w:rsidRPr="005914A2">
              <w:rPr>
                <w:b/>
                <w:color w:val="auto"/>
              </w:rPr>
              <w:t>M25</w:t>
            </w:r>
          </w:p>
        </w:tc>
      </w:tr>
      <w:tr w:rsidR="00B752E4" w:rsidRPr="005914A2" w14:paraId="6F6AE115" w14:textId="77777777">
        <w:tc>
          <w:tcPr>
            <w:tcW w:w="2160" w:type="dxa"/>
            <w:tcBorders>
              <w:top w:val="single" w:sz="6" w:space="0" w:color="auto"/>
              <w:left w:val="single" w:sz="6" w:space="0" w:color="auto"/>
              <w:bottom w:val="single" w:sz="6" w:space="0" w:color="auto"/>
              <w:right w:val="single" w:sz="6" w:space="0" w:color="auto"/>
            </w:tcBorders>
          </w:tcPr>
          <w:p w14:paraId="401C612A"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1BC867DE"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724580CB" w14:textId="77777777" w:rsidR="00B752E4" w:rsidRPr="005914A2" w:rsidRDefault="00B752E4">
            <w:pPr>
              <w:pStyle w:val="FORMDATA"/>
              <w:rPr>
                <w:b/>
                <w:color w:val="auto"/>
              </w:rPr>
            </w:pPr>
            <w:r w:rsidRPr="005914A2">
              <w:rPr>
                <w:b/>
                <w:color w:val="auto"/>
              </w:rPr>
              <w:t>7703880917</w:t>
            </w:r>
          </w:p>
        </w:tc>
      </w:tr>
      <w:tr w:rsidR="00B752E4" w:rsidRPr="005914A2" w14:paraId="0F35A2C0" w14:textId="77777777">
        <w:tc>
          <w:tcPr>
            <w:tcW w:w="2160" w:type="dxa"/>
            <w:tcBorders>
              <w:top w:val="single" w:sz="6" w:space="0" w:color="auto"/>
              <w:left w:val="single" w:sz="6" w:space="0" w:color="auto"/>
              <w:bottom w:val="single" w:sz="6" w:space="0" w:color="auto"/>
              <w:right w:val="single" w:sz="6" w:space="0" w:color="auto"/>
            </w:tcBorders>
          </w:tcPr>
          <w:p w14:paraId="7249CDD9"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146AFB57"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6738F5AC" w14:textId="77777777" w:rsidR="00B752E4" w:rsidRPr="005914A2" w:rsidRDefault="00B752E4">
            <w:pPr>
              <w:pStyle w:val="FORMDATA"/>
              <w:rPr>
                <w:b/>
                <w:color w:val="auto"/>
              </w:rPr>
            </w:pPr>
            <w:r w:rsidRPr="005914A2">
              <w:rPr>
                <w:b/>
                <w:color w:val="auto"/>
              </w:rPr>
              <w:t>CAVENOBILL</w:t>
            </w:r>
          </w:p>
        </w:tc>
      </w:tr>
      <w:tr w:rsidR="00B752E4" w:rsidRPr="005914A2" w14:paraId="38D5647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7B15C5F"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A3159F8"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2552E13" w14:textId="77777777" w:rsidR="00B752E4" w:rsidRPr="005914A2" w:rsidRDefault="00B752E4">
            <w:pPr>
              <w:pStyle w:val="FORMDATA"/>
              <w:rPr>
                <w:b/>
                <w:color w:val="auto"/>
              </w:rPr>
            </w:pPr>
            <w:r w:rsidRPr="005914A2">
              <w:rPr>
                <w:b/>
                <w:color w:val="auto"/>
              </w:rPr>
              <w:t>LCSC</w:t>
            </w:r>
          </w:p>
        </w:tc>
      </w:tr>
      <w:tr w:rsidR="00B752E4" w:rsidRPr="005914A2" w14:paraId="30A34FC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7C3A10"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1CC7C49"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CC8DBC1" w14:textId="77777777" w:rsidR="00B752E4" w:rsidRPr="005914A2" w:rsidRDefault="00B752E4">
            <w:pPr>
              <w:pStyle w:val="FORMDATA"/>
              <w:rPr>
                <w:b/>
                <w:color w:val="auto"/>
              </w:rPr>
            </w:pPr>
            <w:r w:rsidRPr="005914A2">
              <w:rPr>
                <w:b/>
                <w:color w:val="auto"/>
              </w:rPr>
              <w:t>20030328</w:t>
            </w:r>
          </w:p>
        </w:tc>
      </w:tr>
      <w:tr w:rsidR="00B752E4" w:rsidRPr="005914A2" w14:paraId="3C00C971" w14:textId="77777777">
        <w:tc>
          <w:tcPr>
            <w:tcW w:w="2160" w:type="dxa"/>
            <w:tcBorders>
              <w:top w:val="single" w:sz="6" w:space="0" w:color="auto"/>
              <w:left w:val="single" w:sz="6" w:space="0" w:color="auto"/>
              <w:bottom w:val="single" w:sz="6" w:space="0" w:color="auto"/>
              <w:right w:val="single" w:sz="6" w:space="0" w:color="auto"/>
            </w:tcBorders>
          </w:tcPr>
          <w:p w14:paraId="04388F3D"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08DBDA00"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7546E65F" w14:textId="77777777" w:rsidR="00B752E4" w:rsidRPr="005914A2" w:rsidRDefault="00B752E4">
            <w:pPr>
              <w:pStyle w:val="FORMDATA"/>
              <w:rPr>
                <w:b/>
                <w:color w:val="auto"/>
              </w:rPr>
            </w:pPr>
            <w:r w:rsidRPr="005914A2">
              <w:rPr>
                <w:b/>
                <w:color w:val="auto"/>
              </w:rPr>
              <w:t>20030428</w:t>
            </w:r>
          </w:p>
        </w:tc>
      </w:tr>
      <w:tr w:rsidR="00B752E4" w:rsidRPr="005914A2" w14:paraId="5ED3C23B" w14:textId="77777777">
        <w:tc>
          <w:tcPr>
            <w:tcW w:w="2160" w:type="dxa"/>
            <w:tcBorders>
              <w:top w:val="single" w:sz="6" w:space="0" w:color="auto"/>
              <w:left w:val="single" w:sz="6" w:space="0" w:color="auto"/>
              <w:bottom w:val="single" w:sz="6" w:space="0" w:color="auto"/>
              <w:right w:val="single" w:sz="6" w:space="0" w:color="auto"/>
            </w:tcBorders>
          </w:tcPr>
          <w:p w14:paraId="053CC281"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06FE8929"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6DE0A982" w14:textId="77777777" w:rsidR="00B752E4" w:rsidRPr="005914A2" w:rsidRDefault="00B752E4">
            <w:pPr>
              <w:pStyle w:val="FORMDATA"/>
              <w:rPr>
                <w:b/>
                <w:color w:val="auto"/>
              </w:rPr>
            </w:pPr>
            <w:r w:rsidRPr="005914A2">
              <w:rPr>
                <w:b/>
                <w:color w:val="auto"/>
              </w:rPr>
              <w:t>MB</w:t>
            </w:r>
          </w:p>
        </w:tc>
      </w:tr>
      <w:tr w:rsidR="00B752E4" w:rsidRPr="005914A2" w14:paraId="702D8089" w14:textId="77777777">
        <w:tc>
          <w:tcPr>
            <w:tcW w:w="2160" w:type="dxa"/>
            <w:tcBorders>
              <w:top w:val="single" w:sz="6" w:space="0" w:color="auto"/>
              <w:left w:val="single" w:sz="6" w:space="0" w:color="auto"/>
              <w:bottom w:val="single" w:sz="6" w:space="0" w:color="auto"/>
              <w:right w:val="single" w:sz="6" w:space="0" w:color="auto"/>
            </w:tcBorders>
          </w:tcPr>
          <w:p w14:paraId="7CCF41BF" w14:textId="77777777" w:rsidR="00B752E4" w:rsidRPr="005914A2" w:rsidRDefault="00B752E4">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61A474E" w14:textId="77777777" w:rsidR="00B752E4" w:rsidRPr="005914A2" w:rsidRDefault="00B752E4">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292E4C2F" w14:textId="77777777" w:rsidR="00B752E4" w:rsidRPr="005914A2" w:rsidRDefault="00B752E4">
            <w:pPr>
              <w:pStyle w:val="FORMDATA"/>
              <w:rPr>
                <w:b/>
                <w:color w:val="auto"/>
              </w:rPr>
            </w:pPr>
            <w:r w:rsidRPr="005914A2">
              <w:rPr>
                <w:b/>
                <w:color w:val="auto"/>
              </w:rPr>
              <w:t>C</w:t>
            </w:r>
          </w:p>
        </w:tc>
      </w:tr>
      <w:tr w:rsidR="00B752E4" w:rsidRPr="005914A2" w14:paraId="53BAE8C8" w14:textId="77777777">
        <w:tc>
          <w:tcPr>
            <w:tcW w:w="2160" w:type="dxa"/>
            <w:tcBorders>
              <w:top w:val="single" w:sz="6" w:space="0" w:color="auto"/>
              <w:left w:val="single" w:sz="6" w:space="0" w:color="auto"/>
              <w:bottom w:val="single" w:sz="6" w:space="0" w:color="auto"/>
              <w:right w:val="single" w:sz="6" w:space="0" w:color="auto"/>
            </w:tcBorders>
          </w:tcPr>
          <w:p w14:paraId="1CA90354"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AF17539"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3C2ADF07" w14:textId="77777777" w:rsidR="00B752E4" w:rsidRPr="005914A2" w:rsidRDefault="00B752E4">
            <w:pPr>
              <w:pStyle w:val="FORMDATA"/>
              <w:rPr>
                <w:b/>
                <w:color w:val="auto"/>
              </w:rPr>
            </w:pPr>
            <w:r w:rsidRPr="005914A2">
              <w:rPr>
                <w:b/>
                <w:color w:val="auto"/>
              </w:rPr>
              <w:t>V</w:t>
            </w:r>
          </w:p>
        </w:tc>
      </w:tr>
      <w:tr w:rsidR="00B752E4" w:rsidRPr="005914A2" w14:paraId="080C8AC2" w14:textId="77777777">
        <w:tc>
          <w:tcPr>
            <w:tcW w:w="2160" w:type="dxa"/>
            <w:tcBorders>
              <w:top w:val="single" w:sz="6" w:space="0" w:color="auto"/>
              <w:left w:val="single" w:sz="6" w:space="0" w:color="auto"/>
              <w:bottom w:val="single" w:sz="6" w:space="0" w:color="auto"/>
              <w:right w:val="single" w:sz="6" w:space="0" w:color="auto"/>
            </w:tcBorders>
          </w:tcPr>
          <w:p w14:paraId="4481274F"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29CDD5B2"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588BD8E4" w14:textId="77777777" w:rsidR="00B752E4" w:rsidRPr="005914A2" w:rsidRDefault="00B752E4">
            <w:pPr>
              <w:pStyle w:val="FORMDATA"/>
              <w:rPr>
                <w:b/>
                <w:color w:val="auto"/>
              </w:rPr>
            </w:pPr>
            <w:r w:rsidRPr="005914A2">
              <w:rPr>
                <w:b/>
                <w:color w:val="auto"/>
              </w:rPr>
              <w:t>9999</w:t>
            </w:r>
          </w:p>
        </w:tc>
      </w:tr>
      <w:tr w:rsidR="00B752E4" w:rsidRPr="005914A2" w14:paraId="09AD0CAE" w14:textId="77777777">
        <w:tc>
          <w:tcPr>
            <w:tcW w:w="2160" w:type="dxa"/>
            <w:tcBorders>
              <w:top w:val="single" w:sz="6" w:space="0" w:color="auto"/>
              <w:left w:val="single" w:sz="6" w:space="0" w:color="auto"/>
              <w:bottom w:val="single" w:sz="6" w:space="0" w:color="auto"/>
              <w:right w:val="single" w:sz="6" w:space="0" w:color="auto"/>
            </w:tcBorders>
          </w:tcPr>
          <w:p w14:paraId="6433E57A"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5F77195"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70CD290F" w14:textId="77777777" w:rsidR="00B752E4" w:rsidRPr="005914A2" w:rsidRDefault="00B752E4">
            <w:pPr>
              <w:pStyle w:val="FORMDATA"/>
              <w:rPr>
                <w:b/>
                <w:color w:val="auto"/>
              </w:rPr>
            </w:pPr>
            <w:r w:rsidRPr="005914A2">
              <w:rPr>
                <w:b/>
                <w:color w:val="auto"/>
              </w:rPr>
              <w:t>1AM-</w:t>
            </w:r>
          </w:p>
        </w:tc>
      </w:tr>
      <w:tr w:rsidR="00B752E4" w:rsidRPr="005914A2" w14:paraId="7B0D8629" w14:textId="77777777">
        <w:tc>
          <w:tcPr>
            <w:tcW w:w="2160" w:type="dxa"/>
            <w:tcBorders>
              <w:top w:val="single" w:sz="6" w:space="0" w:color="auto"/>
              <w:left w:val="single" w:sz="6" w:space="0" w:color="auto"/>
              <w:bottom w:val="single" w:sz="6" w:space="0" w:color="auto"/>
              <w:right w:val="single" w:sz="6" w:space="0" w:color="auto"/>
            </w:tcBorders>
          </w:tcPr>
          <w:p w14:paraId="4ECC15CC" w14:textId="77777777" w:rsidR="00B752E4" w:rsidRPr="005914A2" w:rsidRDefault="00B752E4">
            <w:pPr>
              <w:pStyle w:val="FORMDATA"/>
              <w:rPr>
                <w:b/>
                <w:color w:val="auto"/>
              </w:rPr>
            </w:pPr>
            <w:r w:rsidRPr="005914A2">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066D21DB" w14:textId="77777777" w:rsidR="00B752E4" w:rsidRPr="005914A2" w:rsidRDefault="00B752E4">
            <w:pPr>
              <w:pStyle w:val="FORMDATA"/>
              <w:rPr>
                <w:b/>
                <w:color w:val="auto"/>
              </w:rPr>
            </w:pPr>
            <w:r w:rsidRPr="005914A2">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23B893DF" w14:textId="77777777" w:rsidR="00B752E4" w:rsidRPr="005914A2" w:rsidRDefault="00B752E4">
            <w:pPr>
              <w:pStyle w:val="FORMDATA"/>
              <w:rPr>
                <w:b/>
                <w:color w:val="auto"/>
              </w:rPr>
            </w:pPr>
            <w:r w:rsidRPr="005914A2">
              <w:rPr>
                <w:b/>
                <w:color w:val="auto"/>
              </w:rPr>
              <w:t>L</w:t>
            </w:r>
          </w:p>
        </w:tc>
      </w:tr>
      <w:tr w:rsidR="00B752E4" w:rsidRPr="005914A2" w14:paraId="58BC5E1C"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0E0BCEB"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CE73A35" w14:textId="77777777">
        <w:tc>
          <w:tcPr>
            <w:tcW w:w="2160" w:type="dxa"/>
            <w:tcBorders>
              <w:top w:val="single" w:sz="6" w:space="0" w:color="auto"/>
              <w:left w:val="single" w:sz="6" w:space="0" w:color="auto"/>
              <w:bottom w:val="single" w:sz="6" w:space="0" w:color="auto"/>
              <w:right w:val="single" w:sz="6" w:space="0" w:color="auto"/>
            </w:tcBorders>
          </w:tcPr>
          <w:p w14:paraId="4D7330BD"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572190F6"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DC30017"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1BFB048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DB10AE0"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6419A2C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E957A8"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DD48CBE"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E281E26" w14:textId="77777777" w:rsidR="00B752E4" w:rsidRPr="005914A2" w:rsidRDefault="00B752E4">
            <w:pPr>
              <w:pStyle w:val="FORMDATA"/>
              <w:rPr>
                <w:b/>
                <w:color w:val="auto"/>
              </w:rPr>
            </w:pPr>
            <w:r w:rsidRPr="005914A2">
              <w:rPr>
                <w:b/>
                <w:color w:val="auto"/>
              </w:rPr>
              <w:t>Bojangles</w:t>
            </w:r>
          </w:p>
        </w:tc>
      </w:tr>
      <w:tr w:rsidR="00B752E4" w:rsidRPr="005914A2" w14:paraId="1467ABA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68743DA"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E42D092"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4484ABA" w14:textId="77777777" w:rsidR="00B752E4" w:rsidRPr="005914A2" w:rsidRDefault="00B752E4">
            <w:pPr>
              <w:pStyle w:val="FORMDATA"/>
              <w:rPr>
                <w:b/>
                <w:color w:val="auto"/>
              </w:rPr>
            </w:pPr>
            <w:r w:rsidRPr="005914A2">
              <w:rPr>
                <w:b/>
                <w:color w:val="auto"/>
              </w:rPr>
              <w:t>8884448888</w:t>
            </w:r>
          </w:p>
        </w:tc>
      </w:tr>
      <w:tr w:rsidR="00B752E4" w:rsidRPr="005914A2" w14:paraId="1067FD7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831A0C0"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2F0D997"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CD848A6"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1393EF1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074A7EA"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65A6705"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52EE856" w14:textId="77777777" w:rsidR="00B752E4" w:rsidRPr="005914A2" w:rsidRDefault="00B752E4">
            <w:pPr>
              <w:pStyle w:val="FORMDATA"/>
              <w:rPr>
                <w:b/>
                <w:color w:val="auto"/>
              </w:rPr>
            </w:pPr>
            <w:r w:rsidRPr="005914A2">
              <w:rPr>
                <w:b/>
                <w:color w:val="auto"/>
              </w:rPr>
              <w:t>Prince</w:t>
            </w:r>
          </w:p>
        </w:tc>
      </w:tr>
      <w:tr w:rsidR="00B752E4" w:rsidRPr="005914A2" w14:paraId="35F0FD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D481E42"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2BDA474"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05AC981" w14:textId="77777777" w:rsidR="00B752E4" w:rsidRPr="005914A2" w:rsidRDefault="00B752E4">
            <w:pPr>
              <w:pStyle w:val="FORMDATA"/>
              <w:rPr>
                <w:b/>
                <w:color w:val="auto"/>
              </w:rPr>
            </w:pPr>
            <w:r w:rsidRPr="005914A2">
              <w:rPr>
                <w:b/>
                <w:color w:val="auto"/>
              </w:rPr>
              <w:t>7701117777</w:t>
            </w:r>
          </w:p>
        </w:tc>
      </w:tr>
      <w:tr w:rsidR="00B752E4" w:rsidRPr="005914A2" w14:paraId="542A8D4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929D05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3B570FA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F7B6177"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198E8413" w14:textId="77777777">
        <w:tc>
          <w:tcPr>
            <w:tcW w:w="2160" w:type="dxa"/>
            <w:tcBorders>
              <w:top w:val="single" w:sz="6" w:space="0" w:color="auto"/>
              <w:left w:val="single" w:sz="6" w:space="0" w:color="auto"/>
              <w:bottom w:val="single" w:sz="6" w:space="0" w:color="auto"/>
              <w:right w:val="single" w:sz="6" w:space="0" w:color="auto"/>
            </w:tcBorders>
          </w:tcPr>
          <w:p w14:paraId="1600A2EF"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1776AD0"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4D498C0C" w14:textId="77777777" w:rsidR="00B752E4" w:rsidRPr="005914A2" w:rsidRDefault="00B752E4">
            <w:pPr>
              <w:pStyle w:val="FORMDATA"/>
              <w:rPr>
                <w:b/>
                <w:color w:val="auto"/>
              </w:rPr>
            </w:pPr>
            <w:r w:rsidRPr="005914A2">
              <w:rPr>
                <w:b/>
                <w:color w:val="auto"/>
              </w:rPr>
              <w:t>Blue Waters</w:t>
            </w:r>
          </w:p>
        </w:tc>
      </w:tr>
      <w:tr w:rsidR="00B752E4" w:rsidRPr="005914A2" w14:paraId="21A4279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B6D8CF8" w14:textId="77777777" w:rsidR="00B752E4" w:rsidRPr="005914A2" w:rsidRDefault="00B752E4">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C5C530" w14:textId="77777777" w:rsidR="00B752E4" w:rsidRPr="005914A2" w:rsidRDefault="00B752E4">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22A73AB" w14:textId="77777777" w:rsidR="00B752E4" w:rsidRPr="005914A2" w:rsidRDefault="00B752E4">
            <w:pPr>
              <w:pStyle w:val="FORMDATA"/>
              <w:rPr>
                <w:b/>
                <w:color w:val="auto"/>
              </w:rPr>
            </w:pPr>
            <w:r w:rsidRPr="005914A2">
              <w:rPr>
                <w:b/>
                <w:color w:val="auto"/>
              </w:rPr>
              <w:t>A</w:t>
            </w:r>
          </w:p>
        </w:tc>
      </w:tr>
      <w:tr w:rsidR="00B752E4" w:rsidRPr="005914A2" w14:paraId="420CF31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18E7AE2" w14:textId="77777777" w:rsidR="00B752E4" w:rsidRPr="005914A2" w:rsidRDefault="00B752E4">
            <w:pPr>
              <w:pStyle w:val="Heading4"/>
              <w:rPr>
                <w:rFonts w:cs="Arial"/>
                <w:b/>
                <w:i w:val="0"/>
              </w:rPr>
            </w:pPr>
            <w:r w:rsidRPr="005914A2">
              <w:rPr>
                <w:rFonts w:cs="Arial"/>
                <w:b/>
                <w:i w:val="0"/>
              </w:rPr>
              <w:t>Bill Section</w:t>
            </w:r>
          </w:p>
        </w:tc>
      </w:tr>
      <w:tr w:rsidR="00B752E4" w:rsidRPr="005914A2" w14:paraId="34F8CBE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D67BAC" w14:textId="77777777" w:rsidR="00B752E4" w:rsidRPr="005914A2" w:rsidRDefault="00B752E4">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0531F73" w14:textId="77777777" w:rsidR="00B752E4" w:rsidRPr="005914A2" w:rsidRDefault="00B752E4">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FEA2776" w14:textId="77777777" w:rsidR="00B752E4" w:rsidRPr="005914A2" w:rsidRDefault="00B752E4">
            <w:pPr>
              <w:pStyle w:val="FORMDATA"/>
              <w:rPr>
                <w:b/>
                <w:color w:val="auto"/>
              </w:rPr>
            </w:pPr>
            <w:r w:rsidRPr="005914A2">
              <w:rPr>
                <w:b/>
                <w:color w:val="auto"/>
              </w:rPr>
              <w:t>7703880917</w:t>
            </w:r>
          </w:p>
        </w:tc>
      </w:tr>
      <w:tr w:rsidR="00B752E4" w:rsidRPr="005914A2" w14:paraId="49A8E1AC"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7B36EA7"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15BC94A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EE657A0" w14:textId="77777777" w:rsidR="00B752E4" w:rsidRPr="005914A2" w:rsidRDefault="00B752E4">
            <w:pPr>
              <w:pStyle w:val="Heading5"/>
              <w:rPr>
                <w:rFonts w:cs="Arial"/>
                <w:color w:val="auto"/>
                <w:szCs w:val="24"/>
              </w:rPr>
            </w:pPr>
            <w:r w:rsidRPr="005914A2">
              <w:rPr>
                <w:rFonts w:cs="Arial"/>
                <w:color w:val="auto"/>
                <w:szCs w:val="24"/>
              </w:rPr>
              <w:t>Administrative Section</w:t>
            </w:r>
          </w:p>
        </w:tc>
      </w:tr>
      <w:tr w:rsidR="00B752E4" w:rsidRPr="005914A2" w14:paraId="3ED5D21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E9FAA7F"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4E5CD68D"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5A9FC859" w14:textId="77777777" w:rsidR="00B752E4" w:rsidRPr="005914A2" w:rsidRDefault="00B752E4">
            <w:pPr>
              <w:pStyle w:val="FORMDATA"/>
              <w:rPr>
                <w:b/>
                <w:color w:val="auto"/>
              </w:rPr>
            </w:pPr>
            <w:r w:rsidRPr="005914A2">
              <w:rPr>
                <w:b/>
                <w:color w:val="auto"/>
              </w:rPr>
              <w:t>002</w:t>
            </w:r>
          </w:p>
        </w:tc>
      </w:tr>
      <w:tr w:rsidR="00B752E4" w:rsidRPr="005914A2" w14:paraId="4CE0424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BEA0C22"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BA4180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25B7409"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7F59BC"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5A23A51" w14:textId="77777777" w:rsidR="00B752E4" w:rsidRPr="005914A2" w:rsidRDefault="00B752E4">
            <w:pPr>
              <w:pStyle w:val="FORMDATA"/>
              <w:rPr>
                <w:b/>
                <w:color w:val="auto"/>
              </w:rPr>
            </w:pPr>
            <w:r w:rsidRPr="005914A2">
              <w:rPr>
                <w:b/>
                <w:color w:val="auto"/>
              </w:rPr>
              <w:t>00001</w:t>
            </w:r>
          </w:p>
        </w:tc>
      </w:tr>
      <w:tr w:rsidR="00B752E4" w:rsidRPr="005914A2" w14:paraId="73B1F94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13AC63E"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26D4228D"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33E2F86" w14:textId="77777777" w:rsidR="00B752E4" w:rsidRPr="005914A2" w:rsidRDefault="00B752E4">
            <w:pPr>
              <w:pStyle w:val="FORMDATA"/>
              <w:rPr>
                <w:b/>
                <w:color w:val="auto"/>
              </w:rPr>
            </w:pPr>
            <w:r w:rsidRPr="005914A2">
              <w:rPr>
                <w:b/>
                <w:color w:val="auto"/>
              </w:rPr>
              <w:t>G</w:t>
            </w:r>
          </w:p>
        </w:tc>
      </w:tr>
      <w:tr w:rsidR="00B752E4" w:rsidRPr="005914A2" w14:paraId="454784D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DB4EB38"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70B06F53"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3BABB4E5" w14:textId="77777777" w:rsidR="00B752E4" w:rsidRPr="005914A2" w:rsidRDefault="00B752E4">
            <w:pPr>
              <w:pStyle w:val="FORMDATA"/>
              <w:rPr>
                <w:b/>
                <w:color w:val="auto"/>
              </w:rPr>
            </w:pPr>
            <w:r w:rsidRPr="005914A2">
              <w:rPr>
                <w:b/>
                <w:color w:val="auto"/>
              </w:rPr>
              <w:t>7703880917</w:t>
            </w:r>
          </w:p>
        </w:tc>
      </w:tr>
      <w:tr w:rsidR="00B752E4" w:rsidRPr="005914A2" w14:paraId="19D9E20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C0092A"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92C8106"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1B5EAB2F" w14:textId="77777777" w:rsidR="00B752E4" w:rsidRPr="005914A2" w:rsidRDefault="00B752E4">
            <w:pPr>
              <w:pStyle w:val="FORMDATA"/>
              <w:rPr>
                <w:b/>
                <w:color w:val="auto"/>
              </w:rPr>
            </w:pPr>
            <w:r w:rsidRPr="005914A2">
              <w:rPr>
                <w:b/>
                <w:color w:val="auto"/>
              </w:rPr>
              <w:t>NONE</w:t>
            </w:r>
          </w:p>
        </w:tc>
      </w:tr>
      <w:tr w:rsidR="00B752E4" w:rsidRPr="005914A2" w14:paraId="212863F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6C1B422"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60286B05"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099E8386" w14:textId="77777777" w:rsidR="00B752E4" w:rsidRPr="005914A2" w:rsidRDefault="00B752E4">
            <w:pPr>
              <w:pStyle w:val="FORMDATA"/>
              <w:rPr>
                <w:b/>
                <w:color w:val="auto"/>
              </w:rPr>
            </w:pPr>
            <w:r w:rsidRPr="005914A2">
              <w:rPr>
                <w:b/>
                <w:color w:val="auto"/>
              </w:rPr>
              <w:t>NONE</w:t>
            </w:r>
          </w:p>
        </w:tc>
      </w:tr>
      <w:tr w:rsidR="00B752E4" w:rsidRPr="005914A2" w14:paraId="51C8EDF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58F4AEE"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53A4449"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75A645C" w14:textId="77777777" w:rsidR="00B752E4" w:rsidRPr="005914A2" w:rsidRDefault="00B752E4">
            <w:pPr>
              <w:pStyle w:val="FORMDATA"/>
              <w:rPr>
                <w:b/>
                <w:color w:val="auto"/>
              </w:rPr>
            </w:pPr>
            <w:r w:rsidRPr="005914A2">
              <w:rPr>
                <w:b/>
                <w:color w:val="auto"/>
              </w:rPr>
              <w:t>N</w:t>
            </w:r>
          </w:p>
        </w:tc>
      </w:tr>
      <w:tr w:rsidR="00B752E4" w:rsidRPr="005914A2" w14:paraId="5CD9CFA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5E270D"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B0CDD09"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7888EC4" w14:textId="77777777" w:rsidR="00B752E4" w:rsidRPr="005914A2" w:rsidRDefault="00B752E4">
            <w:pPr>
              <w:pStyle w:val="FORMDATA"/>
              <w:rPr>
                <w:b/>
                <w:color w:val="auto"/>
              </w:rPr>
            </w:pPr>
            <w:r w:rsidRPr="005914A2">
              <w:rPr>
                <w:b/>
                <w:color w:val="auto"/>
              </w:rPr>
              <w:t>ESX</w:t>
            </w:r>
          </w:p>
        </w:tc>
      </w:tr>
      <w:tr w:rsidR="00B752E4" w:rsidRPr="005914A2" w14:paraId="345A7EA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AFFA9A3"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D1B8AA3"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4A26071" w14:textId="77777777" w:rsidR="00B752E4" w:rsidRPr="005914A2" w:rsidRDefault="00B752E4">
            <w:pPr>
              <w:pStyle w:val="FORMDATA"/>
              <w:rPr>
                <w:b/>
                <w:color w:val="auto"/>
              </w:rPr>
            </w:pPr>
            <w:r w:rsidRPr="005914A2">
              <w:rPr>
                <w:b/>
                <w:color w:val="auto"/>
              </w:rPr>
              <w:t>N</w:t>
            </w:r>
          </w:p>
        </w:tc>
      </w:tr>
      <w:tr w:rsidR="00B752E4" w:rsidRPr="005914A2" w14:paraId="2C7170B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EB8CD71"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2AE318E"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FAFF5B1" w14:textId="77777777" w:rsidR="00B752E4" w:rsidRPr="005914A2" w:rsidRDefault="00B752E4">
            <w:pPr>
              <w:pStyle w:val="FORMDATA"/>
              <w:rPr>
                <w:b/>
                <w:color w:val="auto"/>
              </w:rPr>
            </w:pPr>
            <w:r w:rsidRPr="005914A2">
              <w:rPr>
                <w:b/>
                <w:color w:val="auto"/>
              </w:rPr>
              <w:t>ESM</w:t>
            </w:r>
          </w:p>
        </w:tc>
      </w:tr>
      <w:tr w:rsidR="00B752E4" w:rsidRPr="005914A2" w14:paraId="002915D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6FE58DA"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36A36F66"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36F56B7B" w14:textId="77777777" w:rsidR="00B752E4" w:rsidRPr="005914A2" w:rsidRDefault="00B752E4">
            <w:pPr>
              <w:pStyle w:val="FORMDATA"/>
              <w:rPr>
                <w:b/>
                <w:color w:val="auto"/>
              </w:rPr>
            </w:pPr>
            <w:r w:rsidRPr="005914A2">
              <w:rPr>
                <w:b/>
                <w:color w:val="auto"/>
              </w:rPr>
              <w:t>A</w:t>
            </w:r>
          </w:p>
        </w:tc>
      </w:tr>
      <w:tr w:rsidR="00B752E4" w:rsidRPr="005914A2" w14:paraId="7A75D92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337AFDF"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4A62E4E4"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4EF3CFC0" w14:textId="77777777" w:rsidR="00B752E4" w:rsidRPr="005914A2" w:rsidRDefault="00B752E4">
            <w:pPr>
              <w:pStyle w:val="FORMDATA"/>
              <w:rPr>
                <w:b/>
                <w:color w:val="auto"/>
              </w:rPr>
            </w:pPr>
            <w:r w:rsidRPr="005914A2">
              <w:rPr>
                <w:b/>
                <w:color w:val="auto"/>
              </w:rPr>
              <w:t>A</w:t>
            </w:r>
          </w:p>
        </w:tc>
      </w:tr>
      <w:tr w:rsidR="00B752E4" w:rsidRPr="005914A2" w14:paraId="72ADC6F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619B126"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51D2D94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FB6A223"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C76D960"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67E2EB7" w14:textId="77777777" w:rsidR="00B752E4" w:rsidRPr="005914A2" w:rsidRDefault="00B752E4">
            <w:pPr>
              <w:pStyle w:val="FORMDATA"/>
              <w:rPr>
                <w:b/>
                <w:color w:val="auto"/>
              </w:rPr>
            </w:pPr>
            <w:r w:rsidRPr="005914A2">
              <w:rPr>
                <w:b/>
                <w:color w:val="auto"/>
              </w:rPr>
              <w:t>00002</w:t>
            </w:r>
          </w:p>
        </w:tc>
      </w:tr>
      <w:tr w:rsidR="00B752E4" w:rsidRPr="005914A2" w14:paraId="164F92F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E563FD"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1B399E6E"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0C7F9A4F" w14:textId="77777777" w:rsidR="00B752E4" w:rsidRPr="005914A2" w:rsidRDefault="00B752E4">
            <w:pPr>
              <w:pStyle w:val="FORMDATA"/>
              <w:rPr>
                <w:b/>
                <w:color w:val="auto"/>
              </w:rPr>
            </w:pPr>
            <w:r w:rsidRPr="005914A2">
              <w:rPr>
                <w:b/>
                <w:color w:val="auto"/>
              </w:rPr>
              <w:t>G</w:t>
            </w:r>
          </w:p>
        </w:tc>
      </w:tr>
      <w:tr w:rsidR="00B752E4" w:rsidRPr="005914A2" w14:paraId="054E8A9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5C574B5"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31B03F9"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3E740E1F" w14:textId="77777777" w:rsidR="00B752E4" w:rsidRPr="005914A2" w:rsidRDefault="00B752E4">
            <w:pPr>
              <w:pStyle w:val="FORMDATA"/>
              <w:rPr>
                <w:b/>
                <w:color w:val="auto"/>
              </w:rPr>
            </w:pPr>
            <w:r w:rsidRPr="005914A2">
              <w:rPr>
                <w:b/>
                <w:color w:val="auto"/>
              </w:rPr>
              <w:t>7703880574</w:t>
            </w:r>
          </w:p>
        </w:tc>
      </w:tr>
      <w:tr w:rsidR="00B752E4" w:rsidRPr="005914A2" w14:paraId="0847E59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28813A"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79F25FE4"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62559527" w14:textId="77777777" w:rsidR="00B752E4" w:rsidRPr="005914A2" w:rsidRDefault="00B752E4">
            <w:pPr>
              <w:pStyle w:val="FORMDATA"/>
              <w:rPr>
                <w:b/>
                <w:color w:val="auto"/>
              </w:rPr>
            </w:pPr>
            <w:r w:rsidRPr="005914A2">
              <w:rPr>
                <w:b/>
                <w:color w:val="auto"/>
              </w:rPr>
              <w:t>NONE</w:t>
            </w:r>
          </w:p>
        </w:tc>
      </w:tr>
      <w:tr w:rsidR="00B752E4" w:rsidRPr="005914A2" w14:paraId="45EE04D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93FA553"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29B64855"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51019CED" w14:textId="77777777" w:rsidR="00B752E4" w:rsidRPr="005914A2" w:rsidRDefault="00B752E4">
            <w:pPr>
              <w:pStyle w:val="FORMDATA"/>
              <w:rPr>
                <w:b/>
                <w:color w:val="auto"/>
              </w:rPr>
            </w:pPr>
            <w:r w:rsidRPr="005914A2">
              <w:rPr>
                <w:b/>
                <w:color w:val="auto"/>
              </w:rPr>
              <w:t>NONE</w:t>
            </w:r>
          </w:p>
        </w:tc>
      </w:tr>
      <w:tr w:rsidR="00B752E4" w:rsidRPr="005914A2" w14:paraId="70F0C68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73C96A7"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6C69BF"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C219F80" w14:textId="77777777" w:rsidR="00B752E4" w:rsidRPr="005914A2" w:rsidRDefault="00B752E4">
            <w:pPr>
              <w:pStyle w:val="FORMDATA"/>
              <w:rPr>
                <w:b/>
                <w:color w:val="auto"/>
              </w:rPr>
            </w:pPr>
            <w:r w:rsidRPr="005914A2">
              <w:rPr>
                <w:b/>
                <w:color w:val="auto"/>
              </w:rPr>
              <w:t>N</w:t>
            </w:r>
          </w:p>
        </w:tc>
      </w:tr>
      <w:tr w:rsidR="00B752E4" w:rsidRPr="005914A2" w14:paraId="29714DE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FFDA28D"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051F655"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0363DF11" w14:textId="77777777" w:rsidR="00B752E4" w:rsidRPr="005914A2" w:rsidRDefault="00B752E4">
            <w:pPr>
              <w:pStyle w:val="FORMDATA"/>
              <w:rPr>
                <w:b/>
                <w:color w:val="auto"/>
              </w:rPr>
            </w:pPr>
            <w:r w:rsidRPr="005914A2">
              <w:rPr>
                <w:b/>
                <w:color w:val="auto"/>
              </w:rPr>
              <w:t>NST</w:t>
            </w:r>
          </w:p>
        </w:tc>
      </w:tr>
      <w:tr w:rsidR="00B752E4" w:rsidRPr="005914A2" w14:paraId="3A3DFB4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AC5FEF0"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8D23899"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3D1FF5A" w14:textId="77777777" w:rsidR="00B752E4" w:rsidRPr="005914A2" w:rsidRDefault="00B752E4">
            <w:pPr>
              <w:pStyle w:val="FORMDATA"/>
              <w:rPr>
                <w:b/>
                <w:color w:val="auto"/>
              </w:rPr>
            </w:pPr>
            <w:r w:rsidRPr="005914A2">
              <w:rPr>
                <w:b/>
                <w:color w:val="auto"/>
              </w:rPr>
              <w:t>N</w:t>
            </w:r>
          </w:p>
        </w:tc>
      </w:tr>
      <w:tr w:rsidR="00B752E4" w:rsidRPr="005914A2" w14:paraId="0266800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DCEB77"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44221EE"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81C57F0" w14:textId="77777777" w:rsidR="00B752E4" w:rsidRPr="005914A2" w:rsidRDefault="00B752E4">
            <w:pPr>
              <w:pStyle w:val="FORMDATA"/>
              <w:rPr>
                <w:b/>
                <w:color w:val="auto"/>
              </w:rPr>
            </w:pPr>
            <w:r w:rsidRPr="005914A2">
              <w:rPr>
                <w:b/>
                <w:color w:val="auto"/>
              </w:rPr>
              <w:t>ESX</w:t>
            </w:r>
          </w:p>
        </w:tc>
      </w:tr>
      <w:tr w:rsidR="00B752E4" w:rsidRPr="005914A2" w14:paraId="64FC693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14A97B0"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5A9FA2F"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4EF8CE1" w14:textId="77777777" w:rsidR="00B752E4" w:rsidRPr="005914A2" w:rsidRDefault="00B752E4">
            <w:pPr>
              <w:pStyle w:val="FORMDATA"/>
              <w:rPr>
                <w:b/>
                <w:color w:val="auto"/>
              </w:rPr>
            </w:pPr>
            <w:r w:rsidRPr="005914A2">
              <w:rPr>
                <w:b/>
                <w:color w:val="auto"/>
              </w:rPr>
              <w:t>N</w:t>
            </w:r>
          </w:p>
        </w:tc>
      </w:tr>
      <w:tr w:rsidR="00B752E4" w:rsidRPr="005914A2" w14:paraId="7E8F851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5DDFF0"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664DC6C"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0668D3BC" w14:textId="77777777" w:rsidR="00B752E4" w:rsidRPr="005914A2" w:rsidRDefault="00B752E4">
            <w:pPr>
              <w:pStyle w:val="FORMDATA"/>
              <w:rPr>
                <w:b/>
                <w:color w:val="auto"/>
              </w:rPr>
            </w:pPr>
            <w:r w:rsidRPr="005914A2">
              <w:rPr>
                <w:b/>
                <w:color w:val="auto"/>
              </w:rPr>
              <w:t>ESM</w:t>
            </w:r>
          </w:p>
        </w:tc>
      </w:tr>
      <w:tr w:rsidR="00B752E4" w:rsidRPr="005914A2" w14:paraId="6CA87E3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2F2EE72"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1CB272BE"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04E8A903" w14:textId="77777777" w:rsidR="00B752E4" w:rsidRPr="005914A2" w:rsidRDefault="00B752E4">
            <w:pPr>
              <w:pStyle w:val="FORMDATA"/>
              <w:rPr>
                <w:b/>
                <w:color w:val="auto"/>
              </w:rPr>
            </w:pPr>
            <w:r w:rsidRPr="005914A2">
              <w:rPr>
                <w:b/>
                <w:color w:val="auto"/>
              </w:rPr>
              <w:t>A</w:t>
            </w:r>
          </w:p>
        </w:tc>
      </w:tr>
      <w:tr w:rsidR="00B752E4" w:rsidRPr="005914A2" w14:paraId="5CDFD7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6FF625F"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5E6D8E2F"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2BF47957" w14:textId="77777777" w:rsidR="00B752E4" w:rsidRPr="005914A2" w:rsidRDefault="00B752E4">
            <w:pPr>
              <w:pStyle w:val="FORMDATA"/>
              <w:rPr>
                <w:b/>
                <w:color w:val="auto"/>
              </w:rPr>
            </w:pPr>
            <w:r w:rsidRPr="005914A2">
              <w:rPr>
                <w:b/>
                <w:color w:val="auto"/>
              </w:rPr>
              <w:t>A</w:t>
            </w:r>
          </w:p>
        </w:tc>
      </w:tr>
    </w:tbl>
    <w:p w14:paraId="125720E6" w14:textId="77777777" w:rsidR="00B752E4" w:rsidRDefault="00B752E4"/>
    <w:p w14:paraId="3395DDEA" w14:textId="77777777" w:rsidR="000935EB" w:rsidRDefault="000935EB" w:rsidP="00DE40B5"/>
    <w:p w14:paraId="176F22FE" w14:textId="77777777" w:rsidR="00EA021D" w:rsidRDefault="00EA021D" w:rsidP="00DE40B5"/>
    <w:p w14:paraId="1D9E1A9B" w14:textId="77777777" w:rsidR="00EA021D" w:rsidRDefault="00EA021D" w:rsidP="00DE40B5"/>
    <w:p w14:paraId="556F65DA" w14:textId="77777777" w:rsidR="00EA021D" w:rsidRDefault="00EA021D" w:rsidP="00DE40B5"/>
    <w:p w14:paraId="2DA34938" w14:textId="77777777" w:rsidR="00EA021D" w:rsidRDefault="00EA021D" w:rsidP="00DE40B5"/>
    <w:p w14:paraId="6C3CA7D5" w14:textId="77777777" w:rsidR="00EA021D" w:rsidRDefault="00EA021D" w:rsidP="00DE40B5"/>
    <w:p w14:paraId="6DFF82F3" w14:textId="77777777" w:rsidR="000935EB" w:rsidRDefault="000935EB" w:rsidP="00DE40B5"/>
    <w:p w14:paraId="7E4F85C1" w14:textId="77777777" w:rsidR="000935EB" w:rsidRDefault="000935EB" w:rsidP="00DE40B5"/>
    <w:p w14:paraId="4BCB4974" w14:textId="77777777" w:rsidR="00C95358" w:rsidRDefault="00C95358" w:rsidP="000935EB"/>
    <w:p w14:paraId="50CDC939" w14:textId="77777777" w:rsidR="00C95358" w:rsidRDefault="00C95358" w:rsidP="000935EB"/>
    <w:p w14:paraId="01AD60A2" w14:textId="77777777" w:rsidR="00C95358" w:rsidRDefault="00C95358" w:rsidP="000935EB"/>
    <w:p w14:paraId="7360E0EB" w14:textId="77777777" w:rsidR="00C95358" w:rsidRDefault="00C95358" w:rsidP="000935EB"/>
    <w:p w14:paraId="66A18ECF" w14:textId="77777777" w:rsidR="00C95358" w:rsidRDefault="00C95358" w:rsidP="000935EB"/>
    <w:p w14:paraId="5EF07A48" w14:textId="77777777" w:rsidR="00C95358" w:rsidRDefault="00C95358" w:rsidP="000935EB"/>
    <w:p w14:paraId="4A900940" w14:textId="77777777" w:rsidR="000935EB" w:rsidRPr="005268C6" w:rsidRDefault="000935EB" w:rsidP="000935EB">
      <w:r w:rsidRPr="005268C6">
        <w:t>XML INPUT:</w:t>
      </w:r>
    </w:p>
    <w:p w14:paraId="12BFC813" w14:textId="77777777" w:rsidR="000935EB" w:rsidRDefault="000935EB" w:rsidP="000935EB">
      <w:pPr>
        <w:rPr>
          <w:b/>
        </w:rPr>
      </w:pPr>
    </w:p>
    <w:p w14:paraId="15E5A590" w14:textId="77777777" w:rsidR="000935EB" w:rsidRDefault="000935EB" w:rsidP="000935EB">
      <w:pPr>
        <w:ind w:hanging="480"/>
        <w:rPr>
          <w:rFonts w:ascii="Verdana" w:hAnsi="Verdana"/>
          <w:sz w:val="20"/>
          <w:szCs w:val="20"/>
        </w:rPr>
      </w:pPr>
      <w:hyperlink r:id="rId66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60D53EA" w14:textId="77777777" w:rsidR="000935EB" w:rsidRDefault="000935EB" w:rsidP="000935EB">
      <w:pPr>
        <w:ind w:hanging="480"/>
        <w:rPr>
          <w:rFonts w:ascii="Verdana" w:hAnsi="Verdana"/>
          <w:sz w:val="20"/>
          <w:szCs w:val="20"/>
        </w:rPr>
      </w:pPr>
      <w:hyperlink r:id="rId66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859003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96B01E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CVT0M025R31DBC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93490F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0A97D3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11347C26"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58B6BE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0B6B22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BDCDE4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2009-07-01T11:26:45-05:00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348237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200907011126AM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1860FC9"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F184D49" w14:textId="77777777" w:rsidR="000935EB" w:rsidRDefault="000935EB" w:rsidP="000935EB">
      <w:pPr>
        <w:ind w:hanging="480"/>
        <w:rPr>
          <w:rFonts w:ascii="Verdana" w:hAnsi="Verdana"/>
          <w:sz w:val="20"/>
          <w:szCs w:val="20"/>
        </w:rPr>
      </w:pPr>
      <w:hyperlink r:id="rId66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259DD5C" w14:textId="77777777" w:rsidR="000935EB" w:rsidRDefault="000935EB" w:rsidP="000935EB">
      <w:pPr>
        <w:ind w:hanging="480"/>
        <w:rPr>
          <w:rFonts w:ascii="Verdana" w:hAnsi="Verdana"/>
          <w:sz w:val="20"/>
          <w:szCs w:val="20"/>
        </w:rPr>
      </w:pPr>
      <w:hyperlink r:id="rId66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C8DE53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A9F642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FD2A2C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EBABDDA"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D1211B5" w14:textId="77777777" w:rsidR="000935EB" w:rsidRPr="008C51B0" w:rsidRDefault="000935EB" w:rsidP="000935E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93E51D4" w14:textId="77777777" w:rsidR="000935EB" w:rsidRDefault="000935EB" w:rsidP="000935EB">
      <w:pPr>
        <w:ind w:hanging="480"/>
        <w:rPr>
          <w:rFonts w:ascii="Verdana" w:hAnsi="Verdana"/>
          <w:sz w:val="20"/>
          <w:szCs w:val="20"/>
        </w:rPr>
      </w:pPr>
      <w:hyperlink r:id="rId67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6D5FC4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A3BBD21"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0D3819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2D1E64C7"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20CFC9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743D01A" w14:textId="77777777" w:rsidR="000935EB" w:rsidRDefault="000935EB" w:rsidP="000935EB">
      <w:pPr>
        <w:ind w:hanging="480"/>
        <w:rPr>
          <w:rFonts w:ascii="Verdana" w:hAnsi="Verdana"/>
          <w:sz w:val="20"/>
          <w:szCs w:val="20"/>
        </w:rPr>
      </w:pPr>
      <w:hyperlink r:id="rId67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F9350B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18C29B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92A066A" w14:textId="77777777" w:rsidR="000935EB" w:rsidRDefault="000935EB" w:rsidP="000935EB">
      <w:pPr>
        <w:ind w:hanging="480"/>
        <w:rPr>
          <w:rFonts w:ascii="Verdana" w:hAnsi="Verdana"/>
          <w:sz w:val="20"/>
          <w:szCs w:val="20"/>
        </w:rPr>
      </w:pPr>
      <w:hyperlink r:id="rId67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C44C04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7492928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60D352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3BD7588" w14:textId="77777777" w:rsidR="000935EB" w:rsidRPr="008C51B0" w:rsidRDefault="000935EB" w:rsidP="000935E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Prince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652C41E" w14:textId="77777777" w:rsidR="000935EB" w:rsidRPr="008C51B0" w:rsidRDefault="000935EB" w:rsidP="000935EB">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03A60FB" w14:textId="77777777" w:rsidR="000935EB" w:rsidRDefault="000935EB" w:rsidP="000935EB">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AA74BD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F160620" w14:textId="77777777" w:rsidR="000935EB" w:rsidRDefault="000935EB" w:rsidP="000935EB">
      <w:pPr>
        <w:ind w:hanging="480"/>
        <w:rPr>
          <w:rFonts w:ascii="Verdana" w:hAnsi="Verdana"/>
          <w:sz w:val="20"/>
          <w:szCs w:val="20"/>
        </w:rPr>
      </w:pPr>
      <w:hyperlink r:id="rId67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AF5ACE0" w14:textId="77777777" w:rsidR="000935EB" w:rsidRDefault="000935EB" w:rsidP="000935EB">
      <w:pPr>
        <w:ind w:hanging="480"/>
        <w:rPr>
          <w:rFonts w:ascii="Verdana" w:hAnsi="Verdana"/>
          <w:sz w:val="20"/>
          <w:szCs w:val="20"/>
        </w:rPr>
      </w:pPr>
      <w:hyperlink r:id="rId67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DF5F08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7F186A9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6BEFC7F" w14:textId="77777777" w:rsidR="000935EB" w:rsidRDefault="000935EB" w:rsidP="000935EB">
      <w:pPr>
        <w:ind w:hanging="480"/>
        <w:rPr>
          <w:rFonts w:ascii="Verdana" w:hAnsi="Verdana"/>
          <w:sz w:val="20"/>
          <w:szCs w:val="20"/>
        </w:rPr>
      </w:pPr>
      <w:hyperlink r:id="rId67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7E990E4" w14:textId="77777777" w:rsidR="000935EB" w:rsidRDefault="000935EB" w:rsidP="000935EB">
      <w:pPr>
        <w:ind w:hanging="480"/>
        <w:rPr>
          <w:rFonts w:ascii="Verdana" w:hAnsi="Verdana"/>
          <w:sz w:val="20"/>
          <w:szCs w:val="20"/>
        </w:rPr>
      </w:pPr>
      <w:hyperlink r:id="rId67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668653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Blue Waters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E003936" w14:textId="77777777" w:rsidR="000935EB" w:rsidRDefault="000935EB" w:rsidP="000935EB">
      <w:pPr>
        <w:ind w:hanging="480"/>
        <w:rPr>
          <w:rFonts w:ascii="Verdana" w:hAnsi="Verdana"/>
          <w:sz w:val="20"/>
          <w:szCs w:val="20"/>
        </w:rPr>
      </w:pPr>
      <w:hyperlink r:id="rId67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99FAFF8"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E2EB7BF"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14C27E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1A48D95"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0D868D7"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93AE688" w14:textId="77777777" w:rsidR="000935EB" w:rsidRDefault="000935EB" w:rsidP="000935EB">
      <w:pPr>
        <w:ind w:hanging="480"/>
        <w:rPr>
          <w:rFonts w:ascii="Verdana" w:hAnsi="Verdana"/>
          <w:sz w:val="20"/>
          <w:szCs w:val="20"/>
        </w:rPr>
      </w:pPr>
      <w:hyperlink r:id="rId67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3AAD4DD" w14:textId="77777777" w:rsidR="000935EB" w:rsidRDefault="000935EB" w:rsidP="000935EB">
      <w:pPr>
        <w:ind w:hanging="480"/>
        <w:rPr>
          <w:rFonts w:ascii="Verdana" w:hAnsi="Verdana"/>
          <w:sz w:val="20"/>
          <w:szCs w:val="20"/>
        </w:rPr>
      </w:pPr>
      <w:hyperlink r:id="rId67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BB4D384"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03232F65"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7DDF142" w14:textId="77777777" w:rsidR="000935EB" w:rsidRDefault="000935EB" w:rsidP="000935EB">
      <w:pPr>
        <w:ind w:hanging="480"/>
        <w:rPr>
          <w:rFonts w:ascii="Verdana" w:hAnsi="Verdana"/>
          <w:sz w:val="20"/>
          <w:szCs w:val="20"/>
        </w:rPr>
      </w:pPr>
      <w:hyperlink r:id="rId6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187D5A5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1BFF21E8" w14:textId="77777777" w:rsidR="000935EB" w:rsidRDefault="000935EB" w:rsidP="000935EB">
      <w:pPr>
        <w:ind w:hanging="480"/>
        <w:rPr>
          <w:rFonts w:ascii="Verdana" w:hAnsi="Verdana"/>
          <w:sz w:val="20"/>
          <w:szCs w:val="20"/>
        </w:rPr>
      </w:pPr>
      <w:hyperlink r:id="rId6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5C48F8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0C239F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6371E29"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B8CEBC6" w14:textId="77777777" w:rsidR="000935EB" w:rsidRDefault="000935EB" w:rsidP="000935EB">
      <w:pPr>
        <w:ind w:hanging="480"/>
        <w:rPr>
          <w:rFonts w:ascii="Verdana" w:hAnsi="Verdana"/>
          <w:sz w:val="20"/>
          <w:szCs w:val="20"/>
        </w:rPr>
      </w:pPr>
      <w:hyperlink r:id="rId6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683E1146"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30299E7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47B22F79"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19D41DC9" w14:textId="77777777" w:rsidR="000935EB" w:rsidRDefault="000935EB" w:rsidP="000935EB">
      <w:pPr>
        <w:ind w:hanging="480"/>
        <w:rPr>
          <w:rFonts w:ascii="Verdana" w:hAnsi="Verdana"/>
          <w:sz w:val="20"/>
          <w:szCs w:val="20"/>
        </w:rPr>
      </w:pPr>
      <w:hyperlink r:id="rId6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14:paraId="79875FEA"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Fonts w:ascii="Verdana" w:hAnsi="Verdana"/>
          <w:sz w:val="20"/>
          <w:szCs w:val="20"/>
        </w:rPr>
        <w:t xml:space="preserve"> </w:t>
      </w:r>
    </w:p>
    <w:p w14:paraId="5977812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Fonts w:ascii="Verdana" w:hAnsi="Verdana"/>
          <w:sz w:val="20"/>
          <w:szCs w:val="20"/>
        </w:rPr>
        <w:t xml:space="preserve"> </w:t>
      </w:r>
    </w:p>
    <w:p w14:paraId="58A38E3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14:paraId="159398EB" w14:textId="77777777" w:rsidR="000935EB" w:rsidRDefault="000935EB" w:rsidP="000935EB">
      <w:pPr>
        <w:ind w:hanging="480"/>
        <w:rPr>
          <w:rFonts w:ascii="Verdana" w:hAnsi="Verdana"/>
          <w:sz w:val="20"/>
          <w:szCs w:val="20"/>
        </w:rPr>
      </w:pPr>
      <w:hyperlink r:id="rId6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A5E270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90CA94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5C64822"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2C9FD32" w14:textId="77777777" w:rsidR="000935EB" w:rsidRDefault="000935EB" w:rsidP="000935EB">
      <w:pPr>
        <w:ind w:hanging="480"/>
        <w:rPr>
          <w:rFonts w:ascii="Verdana" w:hAnsi="Verdana"/>
          <w:sz w:val="20"/>
          <w:szCs w:val="20"/>
        </w:rPr>
      </w:pPr>
      <w:hyperlink r:id="rId68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A032D8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6F636A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E9BC81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957D3E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9690B93" w14:textId="77777777" w:rsidR="000935EB" w:rsidRDefault="000935EB" w:rsidP="000935EB">
      <w:pPr>
        <w:ind w:hanging="480"/>
        <w:rPr>
          <w:rFonts w:ascii="Verdana" w:hAnsi="Verdana"/>
          <w:sz w:val="20"/>
          <w:szCs w:val="20"/>
        </w:rPr>
      </w:pPr>
      <w:hyperlink r:id="rId68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DEDEB41"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7703880574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2B670930" w14:textId="77777777" w:rsidR="000935EB" w:rsidRDefault="000935EB" w:rsidP="000935EB">
      <w:pPr>
        <w:ind w:hanging="480"/>
        <w:rPr>
          <w:rFonts w:ascii="Verdana" w:hAnsi="Verdana"/>
          <w:sz w:val="20"/>
          <w:szCs w:val="20"/>
        </w:rPr>
      </w:pPr>
      <w:hyperlink r:id="rId68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AD8318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2F1FA7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8236872"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16AD1DA" w14:textId="77777777" w:rsidR="000935EB" w:rsidRDefault="000935EB" w:rsidP="000935EB">
      <w:pPr>
        <w:ind w:hanging="480"/>
        <w:rPr>
          <w:rFonts w:ascii="Verdana" w:hAnsi="Verdana"/>
          <w:sz w:val="20"/>
          <w:szCs w:val="20"/>
        </w:rPr>
      </w:pPr>
      <w:hyperlink r:id="rId68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A017C6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060D431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45D3CFD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69D9B9C1" w14:textId="77777777" w:rsidR="000935EB" w:rsidRDefault="000935EB" w:rsidP="000935EB">
      <w:pPr>
        <w:ind w:hanging="480"/>
        <w:rPr>
          <w:rFonts w:ascii="Verdana" w:hAnsi="Verdana"/>
          <w:sz w:val="20"/>
          <w:szCs w:val="20"/>
        </w:rPr>
      </w:pPr>
      <w:hyperlink r:id="rId68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14:paraId="60B81FF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Fonts w:ascii="Verdana" w:hAnsi="Verdana"/>
          <w:sz w:val="20"/>
          <w:szCs w:val="20"/>
        </w:rPr>
        <w:t xml:space="preserve"> </w:t>
      </w:r>
    </w:p>
    <w:p w14:paraId="12AF346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Fonts w:ascii="Verdana" w:hAnsi="Verdana"/>
          <w:sz w:val="20"/>
          <w:szCs w:val="20"/>
        </w:rPr>
        <w:t xml:space="preserve"> </w:t>
      </w:r>
    </w:p>
    <w:p w14:paraId="667B1070"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14:paraId="1A328689" w14:textId="77777777" w:rsidR="000935EB" w:rsidRDefault="000935EB" w:rsidP="000935EB">
      <w:pPr>
        <w:ind w:hanging="480"/>
        <w:rPr>
          <w:rFonts w:ascii="Verdana" w:hAnsi="Verdana"/>
          <w:sz w:val="20"/>
          <w:szCs w:val="20"/>
        </w:rPr>
      </w:pPr>
      <w:hyperlink r:id="rId69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F5FF43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F2794A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C7F9660"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5B8BF6E" w14:textId="77777777" w:rsidR="000935EB" w:rsidRDefault="000935EB" w:rsidP="000935EB">
      <w:pPr>
        <w:ind w:hanging="480"/>
        <w:rPr>
          <w:rFonts w:ascii="Verdana" w:hAnsi="Verdana"/>
          <w:sz w:val="20"/>
          <w:szCs w:val="20"/>
        </w:rPr>
      </w:pPr>
      <w:hyperlink r:id="rId69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B94E82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A9B107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9D4499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01869A6" w14:textId="77777777" w:rsidR="000935EB" w:rsidRDefault="000935EB" w:rsidP="000935EB">
      <w:pPr>
        <w:ind w:hanging="480"/>
        <w:rPr>
          <w:rFonts w:ascii="Verdana" w:hAnsi="Verdana"/>
          <w:sz w:val="20"/>
          <w:szCs w:val="20"/>
        </w:rPr>
      </w:pPr>
      <w:hyperlink r:id="rId69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399AA78"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92D9B0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5A1566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97D693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B3B3A9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A44001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DC4132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6206E41" w14:textId="77777777" w:rsidR="000935EB" w:rsidRDefault="000935EB" w:rsidP="000935EB">
      <w:pPr>
        <w:rPr>
          <w:b/>
        </w:rPr>
      </w:pPr>
    </w:p>
    <w:p w14:paraId="75328369" w14:textId="77777777" w:rsidR="000935EB" w:rsidRDefault="000935EB" w:rsidP="000935EB">
      <w:pPr>
        <w:rPr>
          <w:b/>
        </w:rPr>
      </w:pPr>
    </w:p>
    <w:p w14:paraId="2DE83E25" w14:textId="77777777" w:rsidR="000935EB" w:rsidRDefault="000935EB" w:rsidP="000935EB">
      <w:pPr>
        <w:rPr>
          <w:b/>
        </w:rPr>
      </w:pPr>
    </w:p>
    <w:p w14:paraId="41A4D39A" w14:textId="77777777" w:rsidR="000935EB" w:rsidRDefault="000935EB" w:rsidP="000935EB">
      <w:pPr>
        <w:rPr>
          <w:b/>
        </w:rPr>
      </w:pPr>
    </w:p>
    <w:p w14:paraId="6B56A3B1" w14:textId="77777777" w:rsidR="000935EB" w:rsidRDefault="000935EB" w:rsidP="000935EB">
      <w:pPr>
        <w:rPr>
          <w:b/>
        </w:rPr>
      </w:pPr>
      <w:r w:rsidRPr="005268C6">
        <w:t>XML OUTPUT:</w:t>
      </w:r>
    </w:p>
    <w:p w14:paraId="75D2BAF4" w14:textId="77777777" w:rsidR="000935EB" w:rsidRDefault="000935EB" w:rsidP="000935EB">
      <w:pPr>
        <w:rPr>
          <w:b/>
        </w:rPr>
      </w:pPr>
    </w:p>
    <w:p w14:paraId="02D159F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14:paraId="34760B9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14:paraId="2FA6663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14:paraId="1DAB05D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14:paraId="450D0BF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14:paraId="2090AEF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&lt;/header&gt;</w:t>
      </w:r>
    </w:p>
    <w:p w14:paraId="69940D7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14:paraId="6FD59E1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711ECEF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&lt;m2:MESSAGE_ID&gt;1246465605242225.2590628114346&lt;/m2:MESSAGE_ID&gt;</w:t>
      </w:r>
    </w:p>
    <w:p w14:paraId="45F6C84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14:paraId="276D161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&lt;m2:MSG_TIMESTAMP&gt;2009-07-01T11:26:54Z&lt;/m2:MSG_TIMESTAMP&gt;</w:t>
      </w:r>
    </w:p>
    <w:p w14:paraId="1EF55E3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&lt;m2:PON&gt;CVT0M025R31DBC&lt;/m2:PON&gt;</w:t>
      </w:r>
    </w:p>
    <w:p w14:paraId="462BAF4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14:paraId="14F128F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&lt;m2:ATN&gt;7703880917&lt;/m2:ATN&gt;</w:t>
      </w:r>
    </w:p>
    <w:p w14:paraId="02BC64B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&lt;m2:LSR_NO/&gt;</w:t>
      </w:r>
    </w:p>
    <w:p w14:paraId="10709F0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14:paraId="4B92255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14:paraId="40AE675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14:paraId="7DC08445"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&lt;m2:DTSENT&gt;20090701&lt;/m2:DTSENT&gt;</w:t>
      </w:r>
    </w:p>
    <w:p w14:paraId="5D9F465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4259B05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&lt;m2:FIRM_ORDER_ACK&gt;</w:t>
      </w:r>
    </w:p>
    <w:p w14:paraId="05CF2A2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&lt;m2:DUE_DATE&gt;20091204&lt;/m2:DUE_DATE&gt;</w:t>
      </w:r>
    </w:p>
    <w:p w14:paraId="7790587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&lt;m2:DDC_MSG_ID&gt;TAGT0000CDD&lt;/m2:DDC_MSG_ID&gt;</w:t>
      </w:r>
    </w:p>
    <w:p w14:paraId="779E4EE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&lt;m2:DDC_MSG_TEXT&gt;CALCULATED DUE DATE PROVIDED&lt;/m2:DDC_MSG_TEXT&gt;</w:t>
      </w:r>
    </w:p>
    <w:p w14:paraId="0F44E795"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&lt;m2:PV_INDICATOR&gt;N&lt;/m2:PV_INDICATOR&gt;</w:t>
      </w:r>
    </w:p>
    <w:p w14:paraId="6174EA8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&lt;/m2:FIRM_ORDER_ACK&gt;</w:t>
      </w:r>
    </w:p>
    <w:p w14:paraId="5D5583F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&lt;/m2:LSR_RESP&gt;</w:t>
      </w:r>
    </w:p>
    <w:p w14:paraId="34B3CB6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&lt;/m1:ATT_LSR_ORD_RSP&gt;</w:t>
      </w:r>
    </w:p>
    <w:p w14:paraId="708E3ABA" w14:textId="77777777" w:rsidR="000935EB" w:rsidRDefault="000935EB" w:rsidP="00DE40B5"/>
    <w:p w14:paraId="1B6FE064" w14:textId="77777777" w:rsidR="0087076A" w:rsidRDefault="0087076A"/>
    <w:p w14:paraId="2E0028AE" w14:textId="77777777" w:rsidR="0087076A" w:rsidRDefault="0087076A"/>
    <w:p w14:paraId="57257892" w14:textId="77777777" w:rsidR="0087076A" w:rsidRPr="0087076A" w:rsidRDefault="0087076A"/>
    <w:p w14:paraId="538F5F51" w14:textId="77777777" w:rsidR="00B752E4" w:rsidRPr="000A4F99" w:rsidRDefault="00800C48" w:rsidP="000A4F99">
      <w:pPr>
        <w:rPr>
          <w:rFonts w:ascii="Arial" w:hAnsi="Arial" w:cs="Arial"/>
          <w:b/>
        </w:rPr>
      </w:pPr>
      <w:r>
        <w:br w:type="page"/>
      </w:r>
      <w:r w:rsidR="00B752E4" w:rsidRPr="000A4F99">
        <w:rPr>
          <w:rFonts w:ascii="Arial" w:hAnsi="Arial" w:cs="Arial"/>
          <w:b/>
        </w:rPr>
        <w:t>TEST CASE M026: Scenario Description:* (Act=W) Conversion of existing residence UNE-P account– LNA=N/A</w:t>
      </w:r>
    </w:p>
    <w:p w14:paraId="3E487DF1" w14:textId="77777777" w:rsidR="00B752E4" w:rsidRDefault="00B752E4">
      <w:pPr>
        <w:pStyle w:val="Heading3"/>
        <w:rPr>
          <w:i w:val="0"/>
          <w:iCs w:val="0"/>
        </w:rPr>
      </w:pPr>
      <w:r w:rsidRPr="000A4F99">
        <w:rPr>
          <w:i w:val="0"/>
          <w:iCs w:val="0"/>
        </w:rPr>
        <w:t>Type of Account:  Residence / Single Line</w:t>
      </w:r>
    </w:p>
    <w:p w14:paraId="7E146661" w14:textId="77777777" w:rsidR="000A4F99" w:rsidRPr="000A4F99" w:rsidRDefault="000A4F99" w:rsidP="000A4F99"/>
    <w:p w14:paraId="6FA8A3A7"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B752E4" w:rsidRPr="005914A2" w14:paraId="09CE9466"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339B26CB"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622C0D97"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4F123D82"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DAE58A4"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551FBD4F"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507CC58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48B565B"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1252E4D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DB308DC"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867D5EF"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2870EE4" w14:textId="77777777" w:rsidR="00B752E4" w:rsidRPr="005914A2" w:rsidRDefault="00B752E4">
            <w:pPr>
              <w:pStyle w:val="FORMDATA"/>
              <w:rPr>
                <w:b/>
                <w:color w:val="auto"/>
              </w:rPr>
            </w:pPr>
            <w:r w:rsidRPr="005914A2">
              <w:rPr>
                <w:b/>
                <w:color w:val="auto"/>
              </w:rPr>
              <w:t>ZXL</w:t>
            </w:r>
          </w:p>
        </w:tc>
      </w:tr>
      <w:tr w:rsidR="00B752E4" w:rsidRPr="005914A2" w14:paraId="601CD2CC" w14:textId="77777777">
        <w:tc>
          <w:tcPr>
            <w:tcW w:w="1710" w:type="dxa"/>
            <w:tcBorders>
              <w:top w:val="single" w:sz="6" w:space="0" w:color="auto"/>
              <w:left w:val="single" w:sz="12" w:space="0" w:color="auto"/>
              <w:bottom w:val="single" w:sz="6" w:space="0" w:color="auto"/>
              <w:right w:val="single" w:sz="6" w:space="0" w:color="auto"/>
            </w:tcBorders>
          </w:tcPr>
          <w:p w14:paraId="112300A8"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6DCD5A5"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60FCDFA6" w14:textId="77777777" w:rsidR="00B752E4" w:rsidRPr="005914A2" w:rsidRDefault="00B752E4">
            <w:pPr>
              <w:pStyle w:val="FORMDATA"/>
              <w:rPr>
                <w:b/>
                <w:color w:val="auto"/>
              </w:rPr>
            </w:pPr>
            <w:r w:rsidRPr="005914A2">
              <w:rPr>
                <w:b/>
                <w:color w:val="auto"/>
              </w:rPr>
              <w:t>M26</w:t>
            </w:r>
          </w:p>
        </w:tc>
      </w:tr>
      <w:tr w:rsidR="00B752E4" w:rsidRPr="005914A2" w14:paraId="5297BE8B" w14:textId="77777777">
        <w:tc>
          <w:tcPr>
            <w:tcW w:w="1710" w:type="dxa"/>
            <w:tcBorders>
              <w:top w:val="single" w:sz="6" w:space="0" w:color="auto"/>
              <w:left w:val="single" w:sz="12" w:space="0" w:color="auto"/>
              <w:bottom w:val="single" w:sz="6" w:space="0" w:color="auto"/>
              <w:right w:val="single" w:sz="6" w:space="0" w:color="auto"/>
            </w:tcBorders>
          </w:tcPr>
          <w:p w14:paraId="4CCFC0BD"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5921EA53"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05275FED" w14:textId="77777777" w:rsidR="00B752E4" w:rsidRPr="005914A2" w:rsidRDefault="00B752E4">
            <w:pPr>
              <w:pStyle w:val="FORMDATA"/>
              <w:numPr>
                <w:ins w:id="2" w:author="Unknown"/>
              </w:numPr>
              <w:rPr>
                <w:b/>
                <w:color w:val="auto"/>
              </w:rPr>
            </w:pPr>
            <w:r w:rsidRPr="005914A2">
              <w:rPr>
                <w:b/>
                <w:color w:val="auto"/>
              </w:rPr>
              <w:t>4047993365</w:t>
            </w:r>
          </w:p>
        </w:tc>
      </w:tr>
      <w:tr w:rsidR="00B752E4" w:rsidRPr="005914A2" w14:paraId="5D715C44" w14:textId="77777777">
        <w:tc>
          <w:tcPr>
            <w:tcW w:w="1710" w:type="dxa"/>
            <w:tcBorders>
              <w:top w:val="single" w:sz="6" w:space="0" w:color="auto"/>
              <w:left w:val="single" w:sz="12" w:space="0" w:color="auto"/>
              <w:bottom w:val="single" w:sz="6" w:space="0" w:color="auto"/>
              <w:right w:val="single" w:sz="6" w:space="0" w:color="auto"/>
            </w:tcBorders>
          </w:tcPr>
          <w:p w14:paraId="2275C439"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1AF57D80"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6DC5337" w14:textId="77777777" w:rsidR="00B752E4" w:rsidRPr="005914A2" w:rsidRDefault="00B752E4">
            <w:pPr>
              <w:pStyle w:val="FORMDATA"/>
              <w:rPr>
                <w:b/>
                <w:color w:val="auto"/>
              </w:rPr>
            </w:pPr>
            <w:r w:rsidRPr="005914A2">
              <w:rPr>
                <w:b/>
                <w:color w:val="auto"/>
              </w:rPr>
              <w:t>CAVENOBILL</w:t>
            </w:r>
          </w:p>
        </w:tc>
      </w:tr>
      <w:tr w:rsidR="00B752E4" w:rsidRPr="005914A2" w14:paraId="1A39B629"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60ED7D22"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1E678C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1B4A563" w14:textId="77777777" w:rsidR="00B752E4" w:rsidRPr="005914A2" w:rsidRDefault="00B752E4">
            <w:pPr>
              <w:pStyle w:val="FORMDATA"/>
              <w:rPr>
                <w:b/>
                <w:color w:val="auto"/>
              </w:rPr>
            </w:pPr>
            <w:r w:rsidRPr="005914A2">
              <w:rPr>
                <w:b/>
                <w:color w:val="auto"/>
              </w:rPr>
              <w:t>LCSC</w:t>
            </w:r>
          </w:p>
        </w:tc>
      </w:tr>
      <w:tr w:rsidR="00B752E4" w:rsidRPr="005914A2" w14:paraId="6AE33D0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30E0BA7"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E1C775"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CAD996A" w14:textId="77777777" w:rsidR="00B752E4" w:rsidRPr="005914A2" w:rsidRDefault="00B752E4">
            <w:pPr>
              <w:pStyle w:val="FORMDATA"/>
              <w:rPr>
                <w:b/>
                <w:color w:val="auto"/>
              </w:rPr>
            </w:pPr>
            <w:r w:rsidRPr="005914A2">
              <w:rPr>
                <w:b/>
                <w:color w:val="auto"/>
              </w:rPr>
              <w:t>20030328</w:t>
            </w:r>
          </w:p>
        </w:tc>
      </w:tr>
      <w:tr w:rsidR="00B752E4" w:rsidRPr="005914A2" w14:paraId="7346F43F" w14:textId="77777777">
        <w:tc>
          <w:tcPr>
            <w:tcW w:w="1710" w:type="dxa"/>
            <w:tcBorders>
              <w:top w:val="single" w:sz="6" w:space="0" w:color="auto"/>
              <w:left w:val="single" w:sz="12" w:space="0" w:color="auto"/>
              <w:bottom w:val="single" w:sz="6" w:space="0" w:color="auto"/>
              <w:right w:val="single" w:sz="6" w:space="0" w:color="auto"/>
            </w:tcBorders>
          </w:tcPr>
          <w:p w14:paraId="2AA9980E"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473B0875"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EC05343" w14:textId="77777777" w:rsidR="00B752E4" w:rsidRPr="005914A2" w:rsidRDefault="00B752E4">
            <w:pPr>
              <w:pStyle w:val="FORMDATA"/>
              <w:rPr>
                <w:b/>
                <w:color w:val="auto"/>
              </w:rPr>
            </w:pPr>
            <w:r w:rsidRPr="005914A2">
              <w:rPr>
                <w:b/>
                <w:color w:val="auto"/>
              </w:rPr>
              <w:t>20030428</w:t>
            </w:r>
          </w:p>
        </w:tc>
      </w:tr>
      <w:tr w:rsidR="00B752E4" w:rsidRPr="005914A2" w14:paraId="33528257" w14:textId="77777777">
        <w:tc>
          <w:tcPr>
            <w:tcW w:w="1710" w:type="dxa"/>
            <w:tcBorders>
              <w:top w:val="single" w:sz="6" w:space="0" w:color="auto"/>
              <w:left w:val="single" w:sz="12" w:space="0" w:color="auto"/>
              <w:bottom w:val="single" w:sz="6" w:space="0" w:color="auto"/>
              <w:right w:val="single" w:sz="6" w:space="0" w:color="auto"/>
            </w:tcBorders>
          </w:tcPr>
          <w:p w14:paraId="04151CF6"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904B773"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4FE8575" w14:textId="77777777" w:rsidR="00B752E4" w:rsidRPr="005914A2" w:rsidRDefault="00B752E4">
            <w:pPr>
              <w:pStyle w:val="FORMDATA"/>
              <w:rPr>
                <w:b/>
                <w:color w:val="auto"/>
              </w:rPr>
            </w:pPr>
            <w:r w:rsidRPr="005914A2">
              <w:rPr>
                <w:b/>
                <w:color w:val="auto"/>
              </w:rPr>
              <w:t>MB</w:t>
            </w:r>
          </w:p>
        </w:tc>
      </w:tr>
      <w:tr w:rsidR="00B752E4" w:rsidRPr="005914A2" w14:paraId="351DCE2A" w14:textId="77777777">
        <w:tc>
          <w:tcPr>
            <w:tcW w:w="1710" w:type="dxa"/>
            <w:tcBorders>
              <w:top w:val="single" w:sz="6" w:space="0" w:color="auto"/>
              <w:left w:val="single" w:sz="12" w:space="0" w:color="auto"/>
              <w:bottom w:val="single" w:sz="6" w:space="0" w:color="auto"/>
              <w:right w:val="single" w:sz="6" w:space="0" w:color="auto"/>
            </w:tcBorders>
          </w:tcPr>
          <w:p w14:paraId="7F5F1D37"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EF0D078"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777A97C8" w14:textId="77777777" w:rsidR="00B752E4" w:rsidRPr="005914A2" w:rsidRDefault="00B752E4">
            <w:pPr>
              <w:pStyle w:val="FORMDATA"/>
              <w:rPr>
                <w:b/>
                <w:color w:val="auto"/>
              </w:rPr>
            </w:pPr>
            <w:r w:rsidRPr="005914A2">
              <w:rPr>
                <w:b/>
                <w:color w:val="auto"/>
              </w:rPr>
              <w:t>W</w:t>
            </w:r>
          </w:p>
        </w:tc>
      </w:tr>
      <w:tr w:rsidR="00B752E4" w:rsidRPr="005914A2" w14:paraId="12F82978" w14:textId="77777777">
        <w:tc>
          <w:tcPr>
            <w:tcW w:w="1710" w:type="dxa"/>
            <w:tcBorders>
              <w:top w:val="single" w:sz="6" w:space="0" w:color="auto"/>
              <w:left w:val="single" w:sz="12" w:space="0" w:color="auto"/>
              <w:bottom w:val="single" w:sz="6" w:space="0" w:color="auto"/>
              <w:right w:val="single" w:sz="6" w:space="0" w:color="auto"/>
            </w:tcBorders>
          </w:tcPr>
          <w:p w14:paraId="537AFA7F"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2FE8C0CA"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F38D961" w14:textId="77777777" w:rsidR="00B752E4" w:rsidRPr="005914A2" w:rsidRDefault="00B752E4">
            <w:pPr>
              <w:pStyle w:val="FORMDATA"/>
              <w:rPr>
                <w:b/>
                <w:color w:val="auto"/>
              </w:rPr>
            </w:pPr>
            <w:r w:rsidRPr="005914A2">
              <w:rPr>
                <w:b/>
                <w:color w:val="auto"/>
              </w:rPr>
              <w:t>9999</w:t>
            </w:r>
          </w:p>
        </w:tc>
      </w:tr>
      <w:tr w:rsidR="00B752E4" w:rsidRPr="005914A2" w14:paraId="5B861612" w14:textId="77777777">
        <w:tc>
          <w:tcPr>
            <w:tcW w:w="1710" w:type="dxa"/>
            <w:tcBorders>
              <w:top w:val="single" w:sz="6" w:space="0" w:color="auto"/>
              <w:left w:val="single" w:sz="12" w:space="0" w:color="auto"/>
              <w:bottom w:val="single" w:sz="6" w:space="0" w:color="auto"/>
              <w:right w:val="single" w:sz="6" w:space="0" w:color="auto"/>
            </w:tcBorders>
          </w:tcPr>
          <w:p w14:paraId="555BA228"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768AFE6"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630DC74" w14:textId="77777777" w:rsidR="00B752E4" w:rsidRPr="005914A2" w:rsidRDefault="00B752E4">
            <w:pPr>
              <w:pStyle w:val="FORMDATA"/>
              <w:rPr>
                <w:b/>
                <w:color w:val="auto"/>
                <w:lang w:val="fr-FR"/>
              </w:rPr>
            </w:pPr>
            <w:r w:rsidRPr="005914A2">
              <w:rPr>
                <w:b/>
                <w:color w:val="auto"/>
                <w:lang w:val="fr-FR"/>
              </w:rPr>
              <w:t>2BM-</w:t>
            </w:r>
          </w:p>
        </w:tc>
      </w:tr>
      <w:tr w:rsidR="00B752E4" w:rsidRPr="005914A2" w14:paraId="27A7DE6D" w14:textId="77777777">
        <w:tc>
          <w:tcPr>
            <w:tcW w:w="1710" w:type="dxa"/>
            <w:tcBorders>
              <w:top w:val="single" w:sz="6" w:space="0" w:color="auto"/>
              <w:left w:val="single" w:sz="12" w:space="0" w:color="auto"/>
              <w:bottom w:val="single" w:sz="6" w:space="0" w:color="auto"/>
              <w:right w:val="single" w:sz="6" w:space="0" w:color="auto"/>
            </w:tcBorders>
          </w:tcPr>
          <w:p w14:paraId="420998C4" w14:textId="77777777" w:rsidR="00B752E4" w:rsidRPr="005914A2" w:rsidRDefault="00B752E4">
            <w:pPr>
              <w:pStyle w:val="FORMDATA"/>
              <w:rPr>
                <w:b/>
                <w:color w:val="auto"/>
                <w:lang w:val="fr-FR"/>
              </w:rPr>
            </w:pPr>
            <w:r w:rsidRPr="005914A2">
              <w:rPr>
                <w:b/>
                <w:color w:val="auto"/>
                <w:lang w:val="fr-FR"/>
              </w:rPr>
              <w:t>PORTTYP</w:t>
            </w:r>
          </w:p>
        </w:tc>
        <w:tc>
          <w:tcPr>
            <w:tcW w:w="4230" w:type="dxa"/>
            <w:tcBorders>
              <w:top w:val="single" w:sz="6" w:space="0" w:color="auto"/>
              <w:left w:val="single" w:sz="6" w:space="0" w:color="auto"/>
              <w:bottom w:val="single" w:sz="6" w:space="0" w:color="auto"/>
              <w:right w:val="single" w:sz="6" w:space="0" w:color="auto"/>
            </w:tcBorders>
          </w:tcPr>
          <w:p w14:paraId="05366415" w14:textId="77777777" w:rsidR="00B752E4" w:rsidRPr="005914A2" w:rsidRDefault="00B752E4">
            <w:pPr>
              <w:pStyle w:val="FORMDATA"/>
              <w:rPr>
                <w:b/>
                <w:color w:val="auto"/>
                <w:lang w:val="fr-FR"/>
              </w:rPr>
            </w:pPr>
            <w:r w:rsidRPr="005914A2">
              <w:rPr>
                <w:b/>
                <w:color w:val="auto"/>
                <w:lang w:val="fr-FR"/>
              </w:rPr>
              <w:t>Port Type</w:t>
            </w:r>
          </w:p>
        </w:tc>
        <w:tc>
          <w:tcPr>
            <w:tcW w:w="2430" w:type="dxa"/>
            <w:tcBorders>
              <w:top w:val="single" w:sz="6" w:space="0" w:color="auto"/>
              <w:left w:val="single" w:sz="6" w:space="0" w:color="auto"/>
              <w:bottom w:val="single" w:sz="6" w:space="0" w:color="auto"/>
              <w:right w:val="single" w:sz="12" w:space="0" w:color="auto"/>
            </w:tcBorders>
          </w:tcPr>
          <w:p w14:paraId="12AA3B0B" w14:textId="77777777" w:rsidR="00B752E4" w:rsidRPr="005914A2" w:rsidRDefault="00B752E4">
            <w:pPr>
              <w:pStyle w:val="FORMDATA"/>
              <w:rPr>
                <w:b/>
                <w:color w:val="auto"/>
              </w:rPr>
            </w:pPr>
            <w:r w:rsidRPr="005914A2">
              <w:rPr>
                <w:b/>
                <w:color w:val="auto"/>
              </w:rPr>
              <w:t>L</w:t>
            </w:r>
          </w:p>
        </w:tc>
      </w:tr>
      <w:tr w:rsidR="00B752E4" w:rsidRPr="005914A2" w14:paraId="7D707AD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E0CD5BC"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4493E39D" w14:textId="77777777">
        <w:tc>
          <w:tcPr>
            <w:tcW w:w="1710" w:type="dxa"/>
            <w:tcBorders>
              <w:top w:val="single" w:sz="6" w:space="0" w:color="auto"/>
              <w:left w:val="single" w:sz="12" w:space="0" w:color="auto"/>
              <w:bottom w:val="single" w:sz="6" w:space="0" w:color="auto"/>
              <w:right w:val="single" w:sz="6" w:space="0" w:color="auto"/>
            </w:tcBorders>
          </w:tcPr>
          <w:p w14:paraId="5F257986"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BB3E76A"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7FC1B042"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428A305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788FDFD0"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31A7037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A6D4429"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DCA878"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837D9B0" w14:textId="77777777" w:rsidR="00B752E4" w:rsidRPr="005914A2" w:rsidRDefault="00B752E4">
            <w:pPr>
              <w:pStyle w:val="FORMDATA"/>
              <w:rPr>
                <w:b/>
                <w:color w:val="auto"/>
              </w:rPr>
            </w:pPr>
            <w:r w:rsidRPr="005914A2">
              <w:rPr>
                <w:b/>
                <w:color w:val="auto"/>
              </w:rPr>
              <w:t>Bojangles</w:t>
            </w:r>
          </w:p>
        </w:tc>
      </w:tr>
      <w:tr w:rsidR="00B752E4" w:rsidRPr="005914A2" w14:paraId="5C30272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F3CAD7E"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D89CA2"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1FDAF04" w14:textId="77777777" w:rsidR="00B752E4" w:rsidRPr="005914A2" w:rsidRDefault="00B752E4">
            <w:pPr>
              <w:pStyle w:val="FORMDATA"/>
              <w:rPr>
                <w:b/>
                <w:color w:val="auto"/>
              </w:rPr>
            </w:pPr>
            <w:r w:rsidRPr="005914A2">
              <w:rPr>
                <w:b/>
                <w:color w:val="auto"/>
              </w:rPr>
              <w:t>8884448888</w:t>
            </w:r>
          </w:p>
        </w:tc>
      </w:tr>
      <w:tr w:rsidR="00B752E4" w:rsidRPr="005914A2" w14:paraId="0AC2F1F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E5C2425"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FE372C2"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3B67C15" w14:textId="77777777" w:rsidR="00B752E4" w:rsidRPr="005914A2" w:rsidRDefault="00B752E4">
            <w:pPr>
              <w:pStyle w:val="FORMDATA"/>
              <w:rPr>
                <w:b/>
                <w:color w:val="auto"/>
              </w:rPr>
            </w:pPr>
            <w:r w:rsidRPr="005914A2">
              <w:rPr>
                <w:b/>
                <w:color w:val="auto"/>
              </w:rPr>
              <w:t>4448884444</w:t>
            </w:r>
          </w:p>
        </w:tc>
      </w:tr>
      <w:tr w:rsidR="00B752E4" w:rsidRPr="005914A2" w14:paraId="39738345"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73CA783C"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0092CA15"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F7FB015" w14:textId="77777777" w:rsidR="00B752E4" w:rsidRPr="005914A2" w:rsidRDefault="00B752E4">
            <w:pPr>
              <w:pStyle w:val="Heading4"/>
              <w:rPr>
                <w:rFonts w:cs="Arial"/>
                <w:b/>
                <w:bCs/>
                <w:i w:val="0"/>
              </w:rPr>
            </w:pPr>
            <w:r w:rsidRPr="005914A2">
              <w:rPr>
                <w:rFonts w:cs="Arial"/>
                <w:b/>
                <w:i w:val="0"/>
              </w:rPr>
              <w:t>Location and Access Information</w:t>
            </w:r>
          </w:p>
        </w:tc>
      </w:tr>
      <w:tr w:rsidR="00B752E4" w:rsidRPr="005914A2" w14:paraId="37D886B9" w14:textId="77777777">
        <w:tc>
          <w:tcPr>
            <w:tcW w:w="1710" w:type="dxa"/>
            <w:tcBorders>
              <w:top w:val="single" w:sz="6" w:space="0" w:color="auto"/>
              <w:left w:val="single" w:sz="12" w:space="0" w:color="auto"/>
              <w:bottom w:val="single" w:sz="12" w:space="0" w:color="auto"/>
              <w:right w:val="single" w:sz="6" w:space="0" w:color="auto"/>
            </w:tcBorders>
          </w:tcPr>
          <w:p w14:paraId="1A5F40CD"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5345C2A7"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36495F44" w14:textId="77777777" w:rsidR="00B752E4" w:rsidRPr="005914A2" w:rsidRDefault="00B752E4">
            <w:pPr>
              <w:pStyle w:val="FORMDATA"/>
              <w:rPr>
                <w:b/>
                <w:color w:val="auto"/>
              </w:rPr>
            </w:pPr>
            <w:smartTag w:uri="urn:schemas-microsoft-com:office:smarttags" w:element="place">
              <w:smartTag w:uri="urn:schemas-microsoft-com:office:smarttags" w:element="PlaceType">
                <w:r w:rsidRPr="005914A2">
                  <w:rPr>
                    <w:b/>
                    <w:color w:val="auto"/>
                  </w:rPr>
                  <w:t>Sea</w:t>
                </w:r>
              </w:smartTag>
              <w:r w:rsidRPr="005914A2">
                <w:rPr>
                  <w:b/>
                  <w:color w:val="auto"/>
                </w:rPr>
                <w:t xml:space="preserve"> </w:t>
              </w:r>
              <w:smartTag w:uri="urn:schemas-microsoft-com:office:smarttags" w:element="PlaceType">
                <w:r w:rsidRPr="005914A2">
                  <w:rPr>
                    <w:b/>
                    <w:color w:val="auto"/>
                  </w:rPr>
                  <w:t>Coast</w:t>
                </w:r>
              </w:smartTag>
            </w:smartTag>
          </w:p>
        </w:tc>
      </w:tr>
    </w:tbl>
    <w:p w14:paraId="08B54AF1" w14:textId="77777777" w:rsidR="00B752E4" w:rsidRDefault="00B752E4">
      <w:pPr>
        <w:rPr>
          <w:rFonts w:ascii="Arial" w:hAnsi="Arial" w:cs="Arial"/>
        </w:rPr>
      </w:pPr>
    </w:p>
    <w:p w14:paraId="2E08A9F6" w14:textId="77777777" w:rsidR="000935EB" w:rsidRDefault="000935EB" w:rsidP="00DE40B5">
      <w:pPr>
        <w:pStyle w:val="TCtxtTAG"/>
        <w:rPr>
          <w:rFonts w:ascii="Times New Roman" w:hAnsi="Times New Roman" w:cs="Times New Roman"/>
          <w:sz w:val="24"/>
          <w:szCs w:val="24"/>
        </w:rPr>
      </w:pPr>
    </w:p>
    <w:p w14:paraId="1D6D14DE" w14:textId="77777777" w:rsidR="000935EB" w:rsidRDefault="000935EB" w:rsidP="00DE40B5">
      <w:pPr>
        <w:pStyle w:val="TCtxtTAG"/>
        <w:rPr>
          <w:rFonts w:ascii="Times New Roman" w:hAnsi="Times New Roman" w:cs="Times New Roman"/>
          <w:sz w:val="24"/>
          <w:szCs w:val="24"/>
        </w:rPr>
      </w:pPr>
    </w:p>
    <w:p w14:paraId="7CC63B99" w14:textId="77777777" w:rsidR="000935EB" w:rsidRPr="00DE40B5" w:rsidRDefault="000935EB" w:rsidP="00DE40B5">
      <w:pPr>
        <w:pStyle w:val="TCtxtTAG"/>
        <w:rPr>
          <w:rFonts w:ascii="Times New Roman" w:hAnsi="Times New Roman" w:cs="Times New Roman"/>
          <w:sz w:val="24"/>
          <w:szCs w:val="24"/>
        </w:rPr>
      </w:pPr>
    </w:p>
    <w:p w14:paraId="5BE94A33" w14:textId="77777777" w:rsidR="000935EB" w:rsidRPr="005A6FD4" w:rsidRDefault="000935EB" w:rsidP="000935EB">
      <w:r w:rsidRPr="005A6FD4">
        <w:t>XML INPUT:</w:t>
      </w:r>
    </w:p>
    <w:p w14:paraId="1FD07CD7" w14:textId="77777777" w:rsidR="000935EB" w:rsidRDefault="000935EB" w:rsidP="000935EB">
      <w:pPr>
        <w:rPr>
          <w:b/>
        </w:rPr>
      </w:pPr>
    </w:p>
    <w:p w14:paraId="1C5216AE" w14:textId="77777777" w:rsidR="000935EB" w:rsidRDefault="000935EB" w:rsidP="000935EB">
      <w:pPr>
        <w:rPr>
          <w:b/>
        </w:rPr>
      </w:pPr>
    </w:p>
    <w:p w14:paraId="51B87DA8" w14:textId="77777777" w:rsidR="000935EB" w:rsidRDefault="000935EB" w:rsidP="000935EB">
      <w:pPr>
        <w:ind w:hanging="480"/>
        <w:rPr>
          <w:rFonts w:ascii="Verdana" w:hAnsi="Verdana"/>
          <w:sz w:val="20"/>
          <w:szCs w:val="20"/>
        </w:rPr>
      </w:pPr>
      <w:hyperlink r:id="rId69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DB9848D" w14:textId="77777777" w:rsidR="000935EB" w:rsidRDefault="000935EB" w:rsidP="000935EB">
      <w:pPr>
        <w:ind w:hanging="480"/>
        <w:rPr>
          <w:rFonts w:ascii="Verdana" w:hAnsi="Verdana"/>
          <w:sz w:val="20"/>
          <w:szCs w:val="20"/>
        </w:rPr>
      </w:pPr>
      <w:hyperlink r:id="rId69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11EEBF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A502FC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2009-07-01T12:45:53-05:00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1461AE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CVT0M026R31DBC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9838E9A"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7026CA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4047993365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30E4FA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7129A7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FBD07D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1E3CFC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200907011245PM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BA6CFFF"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9864727" w14:textId="77777777" w:rsidR="000935EB" w:rsidRDefault="000935EB" w:rsidP="000935EB">
      <w:pPr>
        <w:ind w:hanging="480"/>
        <w:rPr>
          <w:rFonts w:ascii="Verdana" w:hAnsi="Verdana"/>
          <w:sz w:val="20"/>
          <w:szCs w:val="20"/>
        </w:rPr>
      </w:pPr>
      <w:hyperlink r:id="rId69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F644AA7" w14:textId="77777777" w:rsidR="000935EB" w:rsidRDefault="000935EB" w:rsidP="000935EB">
      <w:pPr>
        <w:ind w:hanging="480"/>
        <w:rPr>
          <w:rFonts w:ascii="Verdana" w:hAnsi="Verdana"/>
          <w:sz w:val="20"/>
          <w:szCs w:val="20"/>
        </w:rPr>
      </w:pPr>
      <w:hyperlink r:id="rId69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590DE4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1AD3711"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D26741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741A72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CB62723" w14:textId="77777777" w:rsidR="000935EB" w:rsidRDefault="000935EB" w:rsidP="000935EB">
      <w:pPr>
        <w:ind w:hanging="480"/>
        <w:rPr>
          <w:rFonts w:ascii="Verdana" w:hAnsi="Verdana"/>
          <w:sz w:val="20"/>
          <w:szCs w:val="20"/>
        </w:rPr>
      </w:pPr>
      <w:hyperlink r:id="rId69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308246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A68A60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BB75AD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4252907"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0A39E1F"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FF60E63" w14:textId="77777777" w:rsidR="000935EB" w:rsidRDefault="000935EB" w:rsidP="000935EB">
      <w:pPr>
        <w:ind w:hanging="480"/>
        <w:rPr>
          <w:rFonts w:ascii="Verdana" w:hAnsi="Verdana"/>
          <w:sz w:val="20"/>
          <w:szCs w:val="20"/>
        </w:rPr>
      </w:pPr>
      <w:hyperlink r:id="rId69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D92C10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20349C8"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332789E" w14:textId="77777777" w:rsidR="000935EB" w:rsidRDefault="000935EB" w:rsidP="000935EB">
      <w:pPr>
        <w:ind w:hanging="480"/>
        <w:rPr>
          <w:rFonts w:ascii="Verdana" w:hAnsi="Verdana"/>
          <w:sz w:val="20"/>
          <w:szCs w:val="20"/>
        </w:rPr>
      </w:pPr>
      <w:hyperlink r:id="rId69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249FBB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B4AB62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C3A2398"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D7477FB"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82B921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A90D8F2" w14:textId="77777777" w:rsidR="000935EB" w:rsidRDefault="000935EB" w:rsidP="000935EB">
      <w:pPr>
        <w:ind w:hanging="480"/>
        <w:rPr>
          <w:rFonts w:ascii="Verdana" w:hAnsi="Verdana"/>
          <w:sz w:val="20"/>
          <w:szCs w:val="20"/>
        </w:rPr>
      </w:pPr>
      <w:hyperlink r:id="rId70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1DF8C2A" w14:textId="77777777" w:rsidR="000935EB" w:rsidRDefault="000935EB" w:rsidP="000935EB">
      <w:pPr>
        <w:ind w:hanging="480"/>
        <w:rPr>
          <w:rFonts w:ascii="Verdana" w:hAnsi="Verdana"/>
          <w:sz w:val="20"/>
          <w:szCs w:val="20"/>
        </w:rPr>
      </w:pPr>
      <w:hyperlink r:id="rId70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810EF56" w14:textId="77777777" w:rsidR="000935EB" w:rsidRDefault="000935EB" w:rsidP="000935EB">
      <w:pPr>
        <w:ind w:hanging="480"/>
        <w:rPr>
          <w:rFonts w:ascii="Verdana" w:hAnsi="Verdana"/>
          <w:sz w:val="20"/>
          <w:szCs w:val="20"/>
        </w:rPr>
      </w:pPr>
      <w:hyperlink r:id="rId70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CBAAC6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smartTag w:uri="urn:schemas-microsoft-com:office:smarttags" w:element="place">
        <w:smartTag w:uri="urn:schemas-microsoft-com:office:smarttags" w:element="PlaceType">
          <w:r>
            <w:rPr>
              <w:rStyle w:val="tx1"/>
              <w:rFonts w:ascii="Verdana" w:hAnsi="Verdana"/>
              <w:sz w:val="20"/>
              <w:szCs w:val="20"/>
            </w:rPr>
            <w:t>Sea</w:t>
          </w:r>
        </w:smartTag>
        <w:r>
          <w:rPr>
            <w:rStyle w:val="tx1"/>
            <w:rFonts w:ascii="Verdana" w:hAnsi="Verdana"/>
            <w:sz w:val="20"/>
            <w:szCs w:val="20"/>
          </w:rPr>
          <w:t xml:space="preserve"> </w:t>
        </w:r>
        <w:smartTag w:uri="urn:schemas-microsoft-com:office:smarttags" w:element="PlaceType">
          <w:r>
            <w:rPr>
              <w:rStyle w:val="tx1"/>
              <w:rFonts w:ascii="Verdana" w:hAnsi="Verdana"/>
              <w:sz w:val="20"/>
              <w:szCs w:val="20"/>
            </w:rPr>
            <w:t>Coast</w:t>
          </w:r>
        </w:smartTag>
      </w:smartTag>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074D66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D528909"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25FE0A8"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33A6453"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2278F15"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2A8E4AF" w14:textId="77777777" w:rsidR="000935EB" w:rsidRDefault="000935EB" w:rsidP="000935EB">
      <w:pPr>
        <w:rPr>
          <w:b/>
        </w:rPr>
      </w:pPr>
    </w:p>
    <w:p w14:paraId="1459CF11" w14:textId="77777777" w:rsidR="000935EB" w:rsidRDefault="000935EB" w:rsidP="000935EB">
      <w:pPr>
        <w:rPr>
          <w:b/>
        </w:rPr>
      </w:pPr>
    </w:p>
    <w:p w14:paraId="54696936" w14:textId="77777777" w:rsidR="000935EB" w:rsidRDefault="000935EB" w:rsidP="000935EB">
      <w:pPr>
        <w:rPr>
          <w:b/>
        </w:rPr>
      </w:pPr>
    </w:p>
    <w:p w14:paraId="6AF612A2" w14:textId="77777777" w:rsidR="00EA021D" w:rsidRDefault="00EA021D" w:rsidP="000935EB">
      <w:pPr>
        <w:rPr>
          <w:b/>
        </w:rPr>
      </w:pPr>
    </w:p>
    <w:p w14:paraId="7D35BEC5" w14:textId="77777777" w:rsidR="00EA021D" w:rsidRDefault="00EA021D" w:rsidP="000935EB">
      <w:pPr>
        <w:rPr>
          <w:b/>
        </w:rPr>
      </w:pPr>
    </w:p>
    <w:p w14:paraId="11E47764" w14:textId="77777777" w:rsidR="00EA021D" w:rsidRDefault="00EA021D" w:rsidP="000935EB">
      <w:pPr>
        <w:rPr>
          <w:b/>
        </w:rPr>
      </w:pPr>
    </w:p>
    <w:p w14:paraId="04C4F97E" w14:textId="77777777" w:rsidR="00EA021D" w:rsidRDefault="00EA021D" w:rsidP="000935EB">
      <w:pPr>
        <w:rPr>
          <w:b/>
        </w:rPr>
      </w:pPr>
    </w:p>
    <w:p w14:paraId="13A4192A" w14:textId="77777777" w:rsidR="00EA021D" w:rsidRDefault="00EA021D" w:rsidP="000935EB">
      <w:pPr>
        <w:rPr>
          <w:b/>
        </w:rPr>
      </w:pPr>
    </w:p>
    <w:p w14:paraId="19661130" w14:textId="77777777" w:rsidR="00EA021D" w:rsidRDefault="00EA021D" w:rsidP="000935EB">
      <w:pPr>
        <w:rPr>
          <w:b/>
        </w:rPr>
      </w:pPr>
    </w:p>
    <w:p w14:paraId="7BAE295D" w14:textId="77777777" w:rsidR="000935EB" w:rsidRPr="005A6FD4" w:rsidRDefault="000935EB" w:rsidP="000935EB">
      <w:r w:rsidRPr="005A6FD4">
        <w:t>XML OUTPUT:</w:t>
      </w:r>
    </w:p>
    <w:p w14:paraId="6375C733" w14:textId="77777777" w:rsidR="000935EB" w:rsidRDefault="000935EB" w:rsidP="000935EB">
      <w:pPr>
        <w:rPr>
          <w:b/>
        </w:rPr>
      </w:pPr>
    </w:p>
    <w:p w14:paraId="4DD3D11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14:paraId="520A808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14:paraId="77F2C6D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14:paraId="37C203B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14:paraId="29162BF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14:paraId="52A1BFC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&lt;/header&gt;</w:t>
      </w:r>
    </w:p>
    <w:p w14:paraId="22472AB5"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14:paraId="1F3E2D6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2F61C05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&lt;m2:MESSAGE_ID&gt;1246470354120289.55816129803037&lt;/m2:MESSAGE_ID&gt;</w:t>
      </w:r>
    </w:p>
    <w:p w14:paraId="541C61E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14:paraId="5FE3EF3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&lt;m2:MSG_TIMESTAMP&gt;2009-07-01T12:45:54-05:00&lt;/m2:MSG_TIMESTAMP&gt;</w:t>
      </w:r>
    </w:p>
    <w:p w14:paraId="465E1D0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&lt;m2:PON&gt;CVT0M026R31DBC&lt;/m2:PON&gt;</w:t>
      </w:r>
    </w:p>
    <w:p w14:paraId="238D5B6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14:paraId="00F87CE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&lt;m2:ATN&gt;4047993365&lt;/m2:ATN&gt;</w:t>
      </w:r>
    </w:p>
    <w:p w14:paraId="57DC4E6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&lt;m2:LSR_NO&gt;20090701L00035-00&lt;/m2:LSR_NO&gt;</w:t>
      </w:r>
    </w:p>
    <w:p w14:paraId="39B8D73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14:paraId="0325C38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14:paraId="5ACA1A3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14:paraId="165D38A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&lt;m2:DTSENT&gt;200907011245PM&lt;/m2:DTSENT&gt;</w:t>
      </w:r>
    </w:p>
    <w:p w14:paraId="1152584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&lt;m2:ORD&gt;COFNY3J2&lt;/m2:ORD&gt;</w:t>
      </w:r>
    </w:p>
    <w:p w14:paraId="1F1047F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&lt;m2:STATUS_CODE&gt;AO&lt;/m2:STATUS_CODE&gt;</w:t>
      </w:r>
    </w:p>
    <w:p w14:paraId="4EA5E23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&lt;m2:STATUS_MSG&gt;ASSIGNABLE ORDER&lt;/m2:STATUS_MSG&gt;</w:t>
      </w:r>
    </w:p>
    <w:p w14:paraId="4CE3374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&lt;m2:TRAN_ACK_TYPE&gt;AT&lt;/m2:TRAN_ACK_TYPE&gt;</w:t>
      </w:r>
    </w:p>
    <w:p w14:paraId="43CBC76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&lt;m2:TRANS_SET_PURPOSE_CODE&gt;06&lt;/m2:TRANS_SET_PURPOSE_CODE&gt;</w:t>
      </w:r>
    </w:p>
    <w:p w14:paraId="7BAE826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70CC9EA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14:paraId="74EF373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14:paraId="1826555C"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14:paraId="11A5613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&lt;m2:INIT&gt;BOJANGLES&lt;/m2:INIT&gt;</w:t>
      </w:r>
    </w:p>
    <w:p w14:paraId="108E8C8A"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&lt;m2:INIT_TEL_NO&gt;8884448888&lt;/m2:INIT_TEL_NO&gt;</w:t>
      </w:r>
    </w:p>
    <w:p w14:paraId="47B247A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&lt;m2:REP&gt;LCSC&lt;/m2:REP&gt;</w:t>
      </w:r>
    </w:p>
    <w:p w14:paraId="1D738A0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&lt;m2:REP_TEL_NO&gt;8006670807&lt;/m2:REP_TEL_NO&gt;</w:t>
      </w:r>
    </w:p>
    <w:p w14:paraId="748285B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&lt;m2:DD_CD&gt;20091204&lt;/m2:DD_CD&gt;</w:t>
      </w:r>
    </w:p>
    <w:p w14:paraId="4E504AD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&lt;m2:BAN1&gt;770Q886621621&lt;/m2:BAN1&gt;</w:t>
      </w:r>
    </w:p>
    <w:p w14:paraId="79531AA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14:paraId="043253A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14:paraId="19BF351C"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14:paraId="5765430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&lt;/m2:LSR_RESP&gt;</w:t>
      </w:r>
    </w:p>
    <w:p w14:paraId="62C9EEF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&lt;/m1:ATT_LSR_ORD_RSP&gt;</w:t>
      </w:r>
    </w:p>
    <w:p w14:paraId="77E137C5" w14:textId="77777777" w:rsidR="00AF6826" w:rsidRDefault="0087076A" w:rsidP="000A4F99">
      <w:pPr>
        <w:pStyle w:val="TCtxtTAG"/>
      </w:pPr>
      <w:r>
        <w:br w:type="page"/>
      </w:r>
    </w:p>
    <w:p w14:paraId="162569B2" w14:textId="77777777" w:rsidR="00AF6826" w:rsidRDefault="00AF6826" w:rsidP="000A4F99">
      <w:pPr>
        <w:pStyle w:val="TCtxtTAG"/>
      </w:pPr>
    </w:p>
    <w:p w14:paraId="34547F26" w14:textId="77777777" w:rsidR="00B752E4" w:rsidRPr="000A4F99" w:rsidRDefault="00B752E4" w:rsidP="000A4F99">
      <w:pPr>
        <w:pStyle w:val="TCtxtTAG"/>
        <w:rPr>
          <w:b/>
          <w:sz w:val="24"/>
          <w:szCs w:val="24"/>
        </w:rPr>
      </w:pPr>
      <w:r w:rsidRPr="000A4F99">
        <w:rPr>
          <w:b/>
          <w:sz w:val="24"/>
          <w:szCs w:val="24"/>
        </w:rPr>
        <w:t>TEST CASE M027: Scenario Description:* (Act=W) Conversion of existing multi-line business UNE-P account– LNA=N/A</w:t>
      </w:r>
    </w:p>
    <w:p w14:paraId="289E9219" w14:textId="77777777" w:rsidR="00B752E4" w:rsidRPr="000A4F99" w:rsidRDefault="00B752E4">
      <w:pPr>
        <w:pStyle w:val="Heading3"/>
        <w:rPr>
          <w:i w:val="0"/>
          <w:iCs w:val="0"/>
        </w:rPr>
      </w:pPr>
      <w:r w:rsidRPr="000A4F99">
        <w:rPr>
          <w:i w:val="0"/>
          <w:iCs w:val="0"/>
        </w:rPr>
        <w:t>Type of Account:  Business / Multi-Line</w:t>
      </w:r>
    </w:p>
    <w:p w14:paraId="665792E2" w14:textId="77777777" w:rsidR="000A4F99" w:rsidRPr="000A4F99" w:rsidRDefault="000A4F99" w:rsidP="000A4F99"/>
    <w:p w14:paraId="48AAE515"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B752E4" w:rsidRPr="005914A2" w14:paraId="1B0F2B83"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F232F91"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63E4BED1"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59793C67"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4D4CD138"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3005103D"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730C142B"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703421D"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4075D6E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16EBA52"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EEA9A3"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1EEC7DB" w14:textId="77777777" w:rsidR="00B752E4" w:rsidRPr="005914A2" w:rsidRDefault="00B752E4">
            <w:pPr>
              <w:pStyle w:val="FORMDATA"/>
              <w:rPr>
                <w:b/>
                <w:color w:val="auto"/>
              </w:rPr>
            </w:pPr>
            <w:r w:rsidRPr="005914A2">
              <w:rPr>
                <w:b/>
                <w:color w:val="auto"/>
              </w:rPr>
              <w:t>ZXL</w:t>
            </w:r>
          </w:p>
        </w:tc>
      </w:tr>
      <w:tr w:rsidR="00B752E4" w:rsidRPr="005914A2" w14:paraId="25152781" w14:textId="77777777">
        <w:tc>
          <w:tcPr>
            <w:tcW w:w="1710" w:type="dxa"/>
            <w:tcBorders>
              <w:top w:val="single" w:sz="6" w:space="0" w:color="auto"/>
              <w:left w:val="single" w:sz="12" w:space="0" w:color="auto"/>
              <w:bottom w:val="single" w:sz="6" w:space="0" w:color="auto"/>
              <w:right w:val="single" w:sz="6" w:space="0" w:color="auto"/>
            </w:tcBorders>
          </w:tcPr>
          <w:p w14:paraId="03C32F0D"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71F0ADE2"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394B9EBA" w14:textId="77777777" w:rsidR="00B752E4" w:rsidRPr="005914A2" w:rsidRDefault="00B752E4">
            <w:pPr>
              <w:pStyle w:val="FORMDATA"/>
              <w:rPr>
                <w:b/>
                <w:color w:val="auto"/>
              </w:rPr>
            </w:pPr>
            <w:r w:rsidRPr="005914A2">
              <w:rPr>
                <w:b/>
                <w:color w:val="auto"/>
              </w:rPr>
              <w:t>M27</w:t>
            </w:r>
          </w:p>
        </w:tc>
      </w:tr>
      <w:tr w:rsidR="00B752E4" w:rsidRPr="005914A2" w14:paraId="2BB10E46" w14:textId="77777777">
        <w:tc>
          <w:tcPr>
            <w:tcW w:w="1710" w:type="dxa"/>
            <w:tcBorders>
              <w:top w:val="single" w:sz="6" w:space="0" w:color="auto"/>
              <w:left w:val="single" w:sz="12" w:space="0" w:color="auto"/>
              <w:bottom w:val="single" w:sz="6" w:space="0" w:color="auto"/>
              <w:right w:val="single" w:sz="6" w:space="0" w:color="auto"/>
            </w:tcBorders>
          </w:tcPr>
          <w:p w14:paraId="379942DA"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DA66783"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43DDB68D" w14:textId="77777777" w:rsidR="00B752E4" w:rsidRPr="005914A2" w:rsidRDefault="00B752E4">
            <w:pPr>
              <w:pStyle w:val="FORMDATA"/>
              <w:rPr>
                <w:b/>
                <w:color w:val="auto"/>
              </w:rPr>
            </w:pPr>
            <w:r w:rsidRPr="005914A2">
              <w:rPr>
                <w:b/>
                <w:color w:val="auto"/>
              </w:rPr>
              <w:t>7707401530</w:t>
            </w:r>
          </w:p>
        </w:tc>
      </w:tr>
      <w:tr w:rsidR="00B752E4" w:rsidRPr="005914A2" w14:paraId="7C860F9F" w14:textId="77777777">
        <w:tc>
          <w:tcPr>
            <w:tcW w:w="1710" w:type="dxa"/>
            <w:tcBorders>
              <w:top w:val="single" w:sz="6" w:space="0" w:color="auto"/>
              <w:left w:val="single" w:sz="12" w:space="0" w:color="auto"/>
              <w:bottom w:val="single" w:sz="6" w:space="0" w:color="auto"/>
              <w:right w:val="single" w:sz="6" w:space="0" w:color="auto"/>
            </w:tcBorders>
          </w:tcPr>
          <w:p w14:paraId="427D5F1C"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EB67A2E"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197A1BB8" w14:textId="77777777" w:rsidR="00B752E4" w:rsidRPr="005914A2" w:rsidRDefault="00B752E4">
            <w:pPr>
              <w:pStyle w:val="FORMDATA"/>
              <w:rPr>
                <w:b/>
                <w:color w:val="auto"/>
              </w:rPr>
            </w:pPr>
            <w:r w:rsidRPr="005914A2">
              <w:rPr>
                <w:b/>
                <w:color w:val="auto"/>
              </w:rPr>
              <w:t>CAVENOBILL</w:t>
            </w:r>
          </w:p>
        </w:tc>
      </w:tr>
      <w:tr w:rsidR="00B752E4" w:rsidRPr="005914A2" w14:paraId="246C9862"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3E12464A"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E1F64B7"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67A688" w14:textId="77777777" w:rsidR="00B752E4" w:rsidRPr="005914A2" w:rsidRDefault="00B752E4">
            <w:pPr>
              <w:pStyle w:val="FORMDATA"/>
              <w:rPr>
                <w:b/>
                <w:color w:val="auto"/>
              </w:rPr>
            </w:pPr>
            <w:r w:rsidRPr="005914A2">
              <w:rPr>
                <w:b/>
                <w:color w:val="auto"/>
              </w:rPr>
              <w:t>LCSC</w:t>
            </w:r>
          </w:p>
        </w:tc>
      </w:tr>
      <w:tr w:rsidR="00B752E4" w:rsidRPr="005914A2" w14:paraId="75BEF4D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51EAD82"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4F34020"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2EFD4AD" w14:textId="77777777" w:rsidR="00B752E4" w:rsidRPr="005914A2" w:rsidRDefault="00B752E4">
            <w:pPr>
              <w:pStyle w:val="FORMDATA"/>
              <w:rPr>
                <w:b/>
                <w:color w:val="auto"/>
              </w:rPr>
            </w:pPr>
            <w:r w:rsidRPr="005914A2">
              <w:rPr>
                <w:b/>
                <w:color w:val="auto"/>
              </w:rPr>
              <w:t>20030328</w:t>
            </w:r>
          </w:p>
        </w:tc>
      </w:tr>
      <w:tr w:rsidR="00B752E4" w:rsidRPr="005914A2" w14:paraId="3B3D476D" w14:textId="77777777">
        <w:tc>
          <w:tcPr>
            <w:tcW w:w="1710" w:type="dxa"/>
            <w:tcBorders>
              <w:top w:val="single" w:sz="6" w:space="0" w:color="auto"/>
              <w:left w:val="single" w:sz="12" w:space="0" w:color="auto"/>
              <w:bottom w:val="single" w:sz="6" w:space="0" w:color="auto"/>
              <w:right w:val="single" w:sz="6" w:space="0" w:color="auto"/>
            </w:tcBorders>
          </w:tcPr>
          <w:p w14:paraId="39C4EAF3"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2764152"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1DB4C6D9" w14:textId="77777777" w:rsidR="00B752E4" w:rsidRPr="005914A2" w:rsidRDefault="00B752E4">
            <w:pPr>
              <w:pStyle w:val="FORMDATA"/>
              <w:rPr>
                <w:b/>
                <w:color w:val="auto"/>
              </w:rPr>
            </w:pPr>
            <w:r w:rsidRPr="005914A2">
              <w:rPr>
                <w:b/>
                <w:color w:val="auto"/>
              </w:rPr>
              <w:t>20030428</w:t>
            </w:r>
          </w:p>
        </w:tc>
      </w:tr>
      <w:tr w:rsidR="00B752E4" w:rsidRPr="005914A2" w14:paraId="62BE374A" w14:textId="77777777">
        <w:tc>
          <w:tcPr>
            <w:tcW w:w="1710" w:type="dxa"/>
            <w:tcBorders>
              <w:top w:val="single" w:sz="6" w:space="0" w:color="auto"/>
              <w:left w:val="single" w:sz="12" w:space="0" w:color="auto"/>
              <w:bottom w:val="single" w:sz="6" w:space="0" w:color="auto"/>
              <w:right w:val="single" w:sz="6" w:space="0" w:color="auto"/>
            </w:tcBorders>
          </w:tcPr>
          <w:p w14:paraId="38E9FD36"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03A3C794"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3D2C2CC4" w14:textId="77777777" w:rsidR="00B752E4" w:rsidRPr="005914A2" w:rsidRDefault="00B752E4">
            <w:pPr>
              <w:pStyle w:val="FORMDATA"/>
              <w:rPr>
                <w:b/>
                <w:color w:val="auto"/>
              </w:rPr>
            </w:pPr>
            <w:r w:rsidRPr="005914A2">
              <w:rPr>
                <w:b/>
                <w:color w:val="auto"/>
              </w:rPr>
              <w:t>MB</w:t>
            </w:r>
          </w:p>
        </w:tc>
      </w:tr>
      <w:tr w:rsidR="00B752E4" w:rsidRPr="005914A2" w14:paraId="3AAE46C0" w14:textId="77777777">
        <w:tc>
          <w:tcPr>
            <w:tcW w:w="1710" w:type="dxa"/>
            <w:tcBorders>
              <w:top w:val="single" w:sz="6" w:space="0" w:color="auto"/>
              <w:left w:val="single" w:sz="12" w:space="0" w:color="auto"/>
              <w:bottom w:val="single" w:sz="6" w:space="0" w:color="auto"/>
              <w:right w:val="single" w:sz="6" w:space="0" w:color="auto"/>
            </w:tcBorders>
          </w:tcPr>
          <w:p w14:paraId="365BF4CA"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0CABA3C"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7C5742E5" w14:textId="77777777" w:rsidR="00B752E4" w:rsidRPr="005914A2" w:rsidRDefault="00B752E4">
            <w:pPr>
              <w:pStyle w:val="FORMDATA"/>
              <w:rPr>
                <w:b/>
                <w:color w:val="auto"/>
              </w:rPr>
            </w:pPr>
            <w:r w:rsidRPr="005914A2">
              <w:rPr>
                <w:b/>
                <w:color w:val="auto"/>
              </w:rPr>
              <w:t>W</w:t>
            </w:r>
          </w:p>
        </w:tc>
      </w:tr>
      <w:tr w:rsidR="00B752E4" w:rsidRPr="005914A2" w14:paraId="2455E5B5" w14:textId="77777777">
        <w:tc>
          <w:tcPr>
            <w:tcW w:w="1710" w:type="dxa"/>
            <w:tcBorders>
              <w:top w:val="single" w:sz="6" w:space="0" w:color="auto"/>
              <w:left w:val="single" w:sz="12" w:space="0" w:color="auto"/>
              <w:bottom w:val="single" w:sz="6" w:space="0" w:color="auto"/>
              <w:right w:val="single" w:sz="6" w:space="0" w:color="auto"/>
            </w:tcBorders>
          </w:tcPr>
          <w:p w14:paraId="4ADD06FF"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C6236E9"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7EE14D0D" w14:textId="77777777" w:rsidR="00B752E4" w:rsidRPr="005914A2" w:rsidRDefault="00B752E4">
            <w:pPr>
              <w:pStyle w:val="FORMDATA"/>
              <w:rPr>
                <w:b/>
                <w:color w:val="auto"/>
              </w:rPr>
            </w:pPr>
            <w:r w:rsidRPr="005914A2">
              <w:rPr>
                <w:b/>
                <w:color w:val="auto"/>
              </w:rPr>
              <w:t>9999</w:t>
            </w:r>
          </w:p>
        </w:tc>
      </w:tr>
      <w:tr w:rsidR="00B752E4" w:rsidRPr="005914A2" w14:paraId="6260728F" w14:textId="77777777">
        <w:tc>
          <w:tcPr>
            <w:tcW w:w="1710" w:type="dxa"/>
            <w:tcBorders>
              <w:top w:val="single" w:sz="6" w:space="0" w:color="auto"/>
              <w:left w:val="single" w:sz="12" w:space="0" w:color="auto"/>
              <w:bottom w:val="single" w:sz="6" w:space="0" w:color="auto"/>
              <w:right w:val="single" w:sz="6" w:space="0" w:color="auto"/>
            </w:tcBorders>
          </w:tcPr>
          <w:p w14:paraId="0E5A1F82"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2776E08"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2AC4FE67" w14:textId="77777777" w:rsidR="00B752E4" w:rsidRPr="005914A2" w:rsidRDefault="00B752E4">
            <w:pPr>
              <w:pStyle w:val="FORMDATA"/>
              <w:rPr>
                <w:b/>
                <w:color w:val="auto"/>
              </w:rPr>
            </w:pPr>
            <w:r w:rsidRPr="005914A2">
              <w:rPr>
                <w:b/>
                <w:color w:val="auto"/>
              </w:rPr>
              <w:t>1AM-</w:t>
            </w:r>
          </w:p>
        </w:tc>
      </w:tr>
      <w:tr w:rsidR="00B752E4" w:rsidRPr="005914A2" w14:paraId="196A9B42" w14:textId="77777777">
        <w:tc>
          <w:tcPr>
            <w:tcW w:w="1710" w:type="dxa"/>
            <w:tcBorders>
              <w:top w:val="single" w:sz="6" w:space="0" w:color="auto"/>
              <w:left w:val="single" w:sz="12" w:space="0" w:color="auto"/>
              <w:bottom w:val="single" w:sz="6" w:space="0" w:color="auto"/>
              <w:right w:val="single" w:sz="6" w:space="0" w:color="auto"/>
            </w:tcBorders>
          </w:tcPr>
          <w:p w14:paraId="2917BA2F" w14:textId="77777777" w:rsidR="00B752E4" w:rsidRPr="005914A2" w:rsidRDefault="00B752E4">
            <w:pPr>
              <w:pStyle w:val="FORMDATA"/>
              <w:rPr>
                <w:b/>
                <w:color w:val="auto"/>
              </w:rPr>
            </w:pPr>
            <w:r w:rsidRPr="005914A2">
              <w:rPr>
                <w:b/>
                <w:color w:val="auto"/>
              </w:rPr>
              <w:t>PORTTYP</w:t>
            </w:r>
          </w:p>
        </w:tc>
        <w:tc>
          <w:tcPr>
            <w:tcW w:w="4230" w:type="dxa"/>
            <w:tcBorders>
              <w:top w:val="single" w:sz="6" w:space="0" w:color="auto"/>
              <w:left w:val="single" w:sz="6" w:space="0" w:color="auto"/>
              <w:bottom w:val="single" w:sz="6" w:space="0" w:color="auto"/>
              <w:right w:val="single" w:sz="6" w:space="0" w:color="auto"/>
            </w:tcBorders>
          </w:tcPr>
          <w:p w14:paraId="0E4E5593" w14:textId="77777777" w:rsidR="00B752E4" w:rsidRPr="005914A2" w:rsidRDefault="00B752E4">
            <w:pPr>
              <w:pStyle w:val="FORMDATA"/>
              <w:rPr>
                <w:b/>
                <w:color w:val="auto"/>
              </w:rPr>
            </w:pPr>
            <w:r w:rsidRPr="005914A2">
              <w:rPr>
                <w:b/>
                <w:color w:val="auto"/>
              </w:rPr>
              <w:t>Port Type</w:t>
            </w:r>
          </w:p>
        </w:tc>
        <w:tc>
          <w:tcPr>
            <w:tcW w:w="2430" w:type="dxa"/>
            <w:tcBorders>
              <w:top w:val="single" w:sz="6" w:space="0" w:color="auto"/>
              <w:left w:val="single" w:sz="6" w:space="0" w:color="auto"/>
              <w:bottom w:val="single" w:sz="6" w:space="0" w:color="auto"/>
              <w:right w:val="single" w:sz="12" w:space="0" w:color="auto"/>
            </w:tcBorders>
          </w:tcPr>
          <w:p w14:paraId="6E359A3A" w14:textId="77777777" w:rsidR="00B752E4" w:rsidRPr="005914A2" w:rsidRDefault="00B752E4">
            <w:pPr>
              <w:pStyle w:val="FORMDATA"/>
              <w:rPr>
                <w:b/>
                <w:color w:val="auto"/>
              </w:rPr>
            </w:pPr>
            <w:r w:rsidRPr="005914A2">
              <w:rPr>
                <w:b/>
                <w:color w:val="auto"/>
              </w:rPr>
              <w:t>L</w:t>
            </w:r>
          </w:p>
        </w:tc>
      </w:tr>
      <w:tr w:rsidR="00B752E4" w:rsidRPr="005914A2" w14:paraId="1CE52A8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29D2F3F1"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597898D" w14:textId="77777777">
        <w:tc>
          <w:tcPr>
            <w:tcW w:w="1710" w:type="dxa"/>
            <w:tcBorders>
              <w:top w:val="single" w:sz="6" w:space="0" w:color="auto"/>
              <w:left w:val="single" w:sz="12" w:space="0" w:color="auto"/>
              <w:bottom w:val="single" w:sz="6" w:space="0" w:color="auto"/>
              <w:right w:val="single" w:sz="6" w:space="0" w:color="auto"/>
            </w:tcBorders>
          </w:tcPr>
          <w:p w14:paraId="1E9D9646"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1E9AC05E"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31D28DD2"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7260772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5184E560"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4ABF627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9C806DB"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9BBEAC9"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92AD1CD" w14:textId="77777777" w:rsidR="00B752E4" w:rsidRPr="005914A2" w:rsidRDefault="00B752E4">
            <w:pPr>
              <w:pStyle w:val="FORMDATA"/>
              <w:rPr>
                <w:b/>
                <w:color w:val="auto"/>
              </w:rPr>
            </w:pPr>
            <w:r w:rsidRPr="005914A2">
              <w:rPr>
                <w:b/>
                <w:color w:val="auto"/>
              </w:rPr>
              <w:t>Bojangles</w:t>
            </w:r>
          </w:p>
        </w:tc>
      </w:tr>
      <w:tr w:rsidR="00B752E4" w:rsidRPr="005914A2" w14:paraId="4D0089F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B314387"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BF852C9"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08C9A1A" w14:textId="77777777" w:rsidR="00B752E4" w:rsidRPr="005914A2" w:rsidRDefault="00B752E4">
            <w:pPr>
              <w:pStyle w:val="FORMDATA"/>
              <w:rPr>
                <w:b/>
                <w:color w:val="auto"/>
              </w:rPr>
            </w:pPr>
            <w:r w:rsidRPr="005914A2">
              <w:rPr>
                <w:b/>
                <w:color w:val="auto"/>
              </w:rPr>
              <w:t>8884448888</w:t>
            </w:r>
          </w:p>
        </w:tc>
      </w:tr>
      <w:tr w:rsidR="00B752E4" w:rsidRPr="005914A2" w14:paraId="52FFBD9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8B8F317"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A527B97"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95C3F93" w14:textId="77777777" w:rsidR="00B752E4" w:rsidRPr="005914A2" w:rsidRDefault="00B752E4">
            <w:pPr>
              <w:pStyle w:val="FORMDATA"/>
              <w:rPr>
                <w:b/>
                <w:color w:val="auto"/>
              </w:rPr>
            </w:pPr>
            <w:r w:rsidRPr="005914A2">
              <w:rPr>
                <w:b/>
                <w:color w:val="auto"/>
              </w:rPr>
              <w:t>4448884444</w:t>
            </w:r>
          </w:p>
        </w:tc>
      </w:tr>
      <w:tr w:rsidR="00B752E4" w:rsidRPr="005914A2" w14:paraId="1E4E974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38187BB5" w14:textId="77777777" w:rsidR="00B752E4" w:rsidRPr="005914A2" w:rsidRDefault="00B752E4">
            <w:pPr>
              <w:pStyle w:val="Heading4"/>
              <w:rPr>
                <w:rFonts w:cs="Arial"/>
                <w:b/>
                <w:bCs/>
                <w:i w:val="0"/>
                <w:iCs w:val="0"/>
                <w:highlight w:val="blue"/>
                <w:lang w:val="fr-FR"/>
              </w:rPr>
            </w:pPr>
            <w:r w:rsidRPr="005914A2">
              <w:rPr>
                <w:rFonts w:cs="Arial"/>
                <w:b/>
                <w:bCs/>
                <w:i w:val="0"/>
                <w:iCs w:val="0"/>
                <w:highlight w:val="blue"/>
                <w:lang w:val="fr-FR"/>
              </w:rPr>
              <w:t>EU  FORM</w:t>
            </w:r>
          </w:p>
        </w:tc>
      </w:tr>
      <w:tr w:rsidR="00B752E4" w:rsidRPr="005914A2" w14:paraId="73ED9779"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480E9EC4" w14:textId="77777777" w:rsidR="00B752E4" w:rsidRPr="005914A2" w:rsidRDefault="00B752E4">
            <w:pPr>
              <w:pStyle w:val="FORMDATA"/>
              <w:rPr>
                <w:b/>
                <w:iCs/>
                <w:color w:val="auto"/>
                <w:highlight w:val="blue"/>
              </w:rPr>
            </w:pPr>
            <w:r w:rsidRPr="005914A2">
              <w:rPr>
                <w:b/>
                <w:iCs/>
                <w:color w:val="auto"/>
              </w:rPr>
              <w:t>Location and Access Information</w:t>
            </w:r>
          </w:p>
        </w:tc>
      </w:tr>
      <w:tr w:rsidR="00B752E4" w:rsidRPr="005914A2" w14:paraId="2004E52C" w14:textId="77777777">
        <w:tc>
          <w:tcPr>
            <w:tcW w:w="1710" w:type="dxa"/>
            <w:tcBorders>
              <w:top w:val="single" w:sz="6" w:space="0" w:color="auto"/>
              <w:left w:val="single" w:sz="12" w:space="0" w:color="auto"/>
              <w:bottom w:val="single" w:sz="12" w:space="0" w:color="auto"/>
              <w:right w:val="single" w:sz="6" w:space="0" w:color="auto"/>
            </w:tcBorders>
          </w:tcPr>
          <w:p w14:paraId="7CD8E7BA"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283EC4A1"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0B0A2A49" w14:textId="77777777" w:rsidR="00B752E4" w:rsidRPr="005914A2" w:rsidRDefault="00B752E4">
            <w:pPr>
              <w:pStyle w:val="FORMDATA"/>
              <w:rPr>
                <w:b/>
                <w:color w:val="auto"/>
              </w:rPr>
            </w:pPr>
            <w:r w:rsidRPr="005914A2">
              <w:rPr>
                <w:b/>
                <w:color w:val="auto"/>
              </w:rPr>
              <w:t>Calamari Kitchens</w:t>
            </w:r>
          </w:p>
        </w:tc>
      </w:tr>
    </w:tbl>
    <w:p w14:paraId="76D89ABA" w14:textId="77777777" w:rsidR="00117023" w:rsidRPr="000A4F99" w:rsidRDefault="00117023" w:rsidP="00117023"/>
    <w:p w14:paraId="6EB4D84A" w14:textId="77777777" w:rsidR="00786E97" w:rsidRDefault="00786E97" w:rsidP="00934730"/>
    <w:p w14:paraId="2ADA7F80" w14:textId="77777777" w:rsidR="00DE40B5" w:rsidRDefault="00DE40B5" w:rsidP="00786E97"/>
    <w:p w14:paraId="1B5A2BA4" w14:textId="77777777" w:rsidR="000935EB" w:rsidRPr="00AE033C" w:rsidRDefault="000935EB" w:rsidP="000935EB">
      <w:r w:rsidRPr="00AE033C">
        <w:t>XML INPUT:</w:t>
      </w:r>
    </w:p>
    <w:p w14:paraId="6D48F9C2" w14:textId="77777777" w:rsidR="000935EB" w:rsidRDefault="000935EB" w:rsidP="000935EB">
      <w:pPr>
        <w:rPr>
          <w:b/>
        </w:rPr>
      </w:pPr>
    </w:p>
    <w:p w14:paraId="1547EF13" w14:textId="77777777" w:rsidR="000935EB" w:rsidRDefault="000935EB" w:rsidP="000935EB">
      <w:pPr>
        <w:ind w:hanging="480"/>
        <w:rPr>
          <w:rFonts w:ascii="Verdana" w:hAnsi="Verdana"/>
          <w:sz w:val="20"/>
          <w:szCs w:val="20"/>
        </w:rPr>
      </w:pPr>
      <w:hyperlink r:id="rId70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3AB6E11" w14:textId="77777777" w:rsidR="000935EB" w:rsidRDefault="000935EB" w:rsidP="000935EB">
      <w:pPr>
        <w:ind w:hanging="480"/>
        <w:rPr>
          <w:rFonts w:ascii="Verdana" w:hAnsi="Verdana"/>
          <w:sz w:val="20"/>
          <w:szCs w:val="20"/>
        </w:rPr>
      </w:pPr>
      <w:hyperlink r:id="rId70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2AA448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9151F9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2009-07-01T13:01:53-05:00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A6A483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CVT0M027R31DBC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A621836"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047B78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7707401530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A5926D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934BE2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770E764"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169CAC1"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200907010101PM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2944FBE"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EC3E8CB" w14:textId="77777777" w:rsidR="000935EB" w:rsidRDefault="000935EB" w:rsidP="000935EB">
      <w:pPr>
        <w:ind w:hanging="480"/>
        <w:rPr>
          <w:rFonts w:ascii="Verdana" w:hAnsi="Verdana"/>
          <w:sz w:val="20"/>
          <w:szCs w:val="20"/>
        </w:rPr>
      </w:pPr>
      <w:hyperlink r:id="rId70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CC67324" w14:textId="77777777" w:rsidR="000935EB" w:rsidRDefault="000935EB" w:rsidP="000935EB">
      <w:pPr>
        <w:ind w:hanging="480"/>
        <w:rPr>
          <w:rFonts w:ascii="Verdana" w:hAnsi="Verdana"/>
          <w:sz w:val="20"/>
          <w:szCs w:val="20"/>
        </w:rPr>
      </w:pPr>
      <w:hyperlink r:id="rId70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43BE9D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985EA8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1839464"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FE0754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100F4EB" w14:textId="77777777" w:rsidR="000935EB" w:rsidRDefault="000935EB" w:rsidP="000935EB">
      <w:pPr>
        <w:ind w:hanging="480"/>
        <w:rPr>
          <w:rFonts w:ascii="Verdana" w:hAnsi="Verdana"/>
          <w:sz w:val="20"/>
          <w:szCs w:val="20"/>
        </w:rPr>
      </w:pPr>
      <w:hyperlink r:id="rId70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CC0D56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CC8B2C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A7E6F2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3F7A16B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9C70AA8"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3F09922" w14:textId="77777777" w:rsidR="000935EB" w:rsidRDefault="000935EB" w:rsidP="000935EB">
      <w:pPr>
        <w:ind w:hanging="480"/>
        <w:rPr>
          <w:rFonts w:ascii="Verdana" w:hAnsi="Verdana"/>
          <w:sz w:val="20"/>
          <w:szCs w:val="20"/>
        </w:rPr>
      </w:pPr>
      <w:hyperlink r:id="rId70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02F9FD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E13E9E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D01F574" w14:textId="77777777" w:rsidR="000935EB" w:rsidRDefault="000935EB" w:rsidP="000935EB">
      <w:pPr>
        <w:ind w:hanging="480"/>
        <w:rPr>
          <w:rFonts w:ascii="Verdana" w:hAnsi="Verdana"/>
          <w:sz w:val="20"/>
          <w:szCs w:val="20"/>
        </w:rPr>
      </w:pPr>
      <w:hyperlink r:id="rId70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F321A3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02476D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1F0CFA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E5C266B"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03AB96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7E778CA" w14:textId="77777777" w:rsidR="000935EB" w:rsidRDefault="000935EB" w:rsidP="000935EB">
      <w:pPr>
        <w:ind w:hanging="480"/>
        <w:rPr>
          <w:rFonts w:ascii="Verdana" w:hAnsi="Verdana"/>
          <w:sz w:val="20"/>
          <w:szCs w:val="20"/>
        </w:rPr>
      </w:pPr>
      <w:hyperlink r:id="rId71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611A53E" w14:textId="77777777" w:rsidR="000935EB" w:rsidRDefault="000935EB" w:rsidP="000935EB">
      <w:pPr>
        <w:ind w:hanging="480"/>
        <w:rPr>
          <w:rFonts w:ascii="Verdana" w:hAnsi="Verdana"/>
          <w:sz w:val="20"/>
          <w:szCs w:val="20"/>
        </w:rPr>
      </w:pPr>
      <w:hyperlink r:id="rId71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DFCF66C" w14:textId="77777777" w:rsidR="000935EB" w:rsidRDefault="000935EB" w:rsidP="000935EB">
      <w:pPr>
        <w:ind w:hanging="480"/>
        <w:rPr>
          <w:rFonts w:ascii="Verdana" w:hAnsi="Verdana"/>
          <w:sz w:val="20"/>
          <w:szCs w:val="20"/>
        </w:rPr>
      </w:pPr>
      <w:hyperlink r:id="rId71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C8637D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Calamari Kitchens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41A270E"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A58EAA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02FB73B"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19517E5"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FC26E47" w14:textId="77777777" w:rsidR="000935EB" w:rsidRDefault="000935EB" w:rsidP="000935EB">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10D7B93" w14:textId="77777777" w:rsidR="000935EB" w:rsidRDefault="000935EB" w:rsidP="000935EB">
      <w:pPr>
        <w:ind w:hanging="240"/>
        <w:rPr>
          <w:rFonts w:ascii="Verdana" w:hAnsi="Verdana"/>
          <w:sz w:val="20"/>
          <w:szCs w:val="20"/>
        </w:rPr>
      </w:pPr>
    </w:p>
    <w:p w14:paraId="2D4A9D48" w14:textId="77777777" w:rsidR="000935EB" w:rsidRDefault="000935EB" w:rsidP="000935EB">
      <w:pPr>
        <w:rPr>
          <w:b/>
        </w:rPr>
      </w:pPr>
    </w:p>
    <w:p w14:paraId="228095C5" w14:textId="77777777" w:rsidR="000935EB" w:rsidRPr="00AE033C" w:rsidRDefault="000935EB" w:rsidP="000935EB">
      <w:r w:rsidRPr="00AE033C">
        <w:t>XML OUTPUT:</w:t>
      </w:r>
    </w:p>
    <w:p w14:paraId="25D0CB23" w14:textId="77777777" w:rsidR="00230FE4" w:rsidRDefault="00230FE4" w:rsidP="000935EB">
      <w:pPr>
        <w:pStyle w:val="HTMLPreformatted"/>
        <w:rPr>
          <w:rFonts w:ascii="Times New Roman" w:hAnsi="Times New Roman"/>
          <w:sz w:val="24"/>
          <w:szCs w:val="24"/>
        </w:rPr>
      </w:pPr>
    </w:p>
    <w:p w14:paraId="119757A5" w14:textId="48A6106C"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14:paraId="760A1BD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14:paraId="7CDA410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14:paraId="5BFE49A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14:paraId="455C022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14:paraId="75CB696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&lt;/header&gt;</w:t>
      </w:r>
    </w:p>
    <w:p w14:paraId="1796BEE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14:paraId="0D275A5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39C1D06A"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&lt;m2:MESSAGE_ID&gt;1246471313323179.75844995917757&lt;/m2:MESSAGE_ID&gt;</w:t>
      </w:r>
    </w:p>
    <w:p w14:paraId="5B65424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14:paraId="56AD9555"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&lt;m2:MSG_TIMESTAMP&gt;2009-07-01T13:01:53-05:00&lt;/m2:MSG_TIMESTAMP&gt;</w:t>
      </w:r>
    </w:p>
    <w:p w14:paraId="5C46C66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&lt;m2:PON&gt;CVT0M027R31DBC&lt;/m2:PON&gt;</w:t>
      </w:r>
    </w:p>
    <w:p w14:paraId="2236462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14:paraId="172EB6EA"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&lt;m2:ATN&gt;7707401530&lt;/m2:ATN&gt;</w:t>
      </w:r>
    </w:p>
    <w:p w14:paraId="762BF9E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&lt;m2:LSR_NO&gt;20090701L00036-00&lt;/m2:LSR_NO&gt;</w:t>
      </w:r>
    </w:p>
    <w:p w14:paraId="1020383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14:paraId="3F1A641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14:paraId="727E775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14:paraId="78B5D65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&lt;m2:DTSENT&gt;200907010101PM&lt;/m2:DTSENT&gt;</w:t>
      </w:r>
    </w:p>
    <w:p w14:paraId="72EBCFC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&lt;m2:ORD&gt;CO80DH54&lt;/m2:ORD&gt;</w:t>
      </w:r>
    </w:p>
    <w:p w14:paraId="5B8F8E0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&lt;m2:STATUS_CODE&gt;AO&lt;/m2:STATUS_CODE&gt;</w:t>
      </w:r>
    </w:p>
    <w:p w14:paraId="2D47FF4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&lt;m2:STATUS_MSG&gt;ASSIGNABLE ORDER&lt;/m2:STATUS_MSG&gt;</w:t>
      </w:r>
    </w:p>
    <w:p w14:paraId="3E18253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&lt;m2:TRAN_ACK_TYPE&gt;AT&lt;/m2:TRAN_ACK_TYPE&gt;</w:t>
      </w:r>
    </w:p>
    <w:p w14:paraId="3F59CA6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&lt;m2:TRANS_SET_PURPOSE_CODE&gt;06&lt;/m2:TRANS_SET_PURPOSE_CODE&gt;</w:t>
      </w:r>
    </w:p>
    <w:p w14:paraId="72B706E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7290567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14:paraId="26529E0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14:paraId="4A862BD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14:paraId="184BDBA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&lt;m2:INIT&gt;BOJANGLES&lt;/m2:INIT&gt;</w:t>
      </w:r>
    </w:p>
    <w:p w14:paraId="313555C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&lt;m2:INIT_TEL_NO&gt;8884448888&lt;/m2:INIT_TEL_NO&gt;</w:t>
      </w:r>
    </w:p>
    <w:p w14:paraId="6628862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&lt;m2:REP&gt;LCSC&lt;/m2:REP&gt;</w:t>
      </w:r>
    </w:p>
    <w:p w14:paraId="3BAFCF0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&lt;m2:REP_TEL_NO&gt;8006670807&lt;/m2:REP_TEL_NO&gt;</w:t>
      </w:r>
    </w:p>
    <w:p w14:paraId="62A6FEBC"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&lt;m2:DD_CD&gt;20091204&lt;/m2:DD_CD&gt;</w:t>
      </w:r>
    </w:p>
    <w:p w14:paraId="3B876A6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&lt;m2:BAN1&gt;770Q886621621&lt;/m2:BAN1&gt;</w:t>
      </w:r>
    </w:p>
    <w:p w14:paraId="5509F82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14:paraId="7A81472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14:paraId="4C94A23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14:paraId="7D1F6D5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&lt;/m2:LSR_RESP&gt;</w:t>
      </w:r>
    </w:p>
    <w:p w14:paraId="39B2BB9C"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&lt;/m1:ATT_LSR_ORD_RSP&gt;</w:t>
      </w:r>
    </w:p>
    <w:p w14:paraId="18D42637" w14:textId="77777777" w:rsidR="00AF6826" w:rsidRDefault="00B752E4" w:rsidP="000A4F99">
      <w:pPr>
        <w:rPr>
          <w:rFonts w:ascii="Arial" w:hAnsi="Arial" w:cs="Arial"/>
        </w:rPr>
      </w:pPr>
      <w:r>
        <w:rPr>
          <w:rFonts w:ascii="Arial" w:hAnsi="Arial" w:cs="Arial"/>
        </w:rPr>
        <w:br w:type="page"/>
      </w:r>
    </w:p>
    <w:p w14:paraId="1DCADDF4" w14:textId="77777777" w:rsidR="00AF6826" w:rsidRDefault="00AF6826" w:rsidP="000A4F99">
      <w:pPr>
        <w:rPr>
          <w:rFonts w:ascii="Arial" w:hAnsi="Arial" w:cs="Arial"/>
        </w:rPr>
      </w:pPr>
    </w:p>
    <w:p w14:paraId="0AB1A88B" w14:textId="77777777" w:rsidR="00B752E4" w:rsidRPr="000A4F99" w:rsidRDefault="00B752E4" w:rsidP="000A4F99">
      <w:pPr>
        <w:rPr>
          <w:rFonts w:ascii="Arial" w:hAnsi="Arial" w:cs="Arial"/>
          <w:b/>
        </w:rPr>
      </w:pPr>
      <w:r w:rsidRPr="000A4F99">
        <w:rPr>
          <w:rFonts w:ascii="Arial" w:hAnsi="Arial" w:cs="Arial"/>
          <w:b/>
        </w:rPr>
        <w:t>TEST CASE M028: Scenario Description: (Act=Y) Full deny (Non-Payment) of residence account – LNA=N/A</w:t>
      </w:r>
    </w:p>
    <w:p w14:paraId="5C9B9A3C" w14:textId="77777777" w:rsidR="00B752E4" w:rsidRPr="000A4F99" w:rsidRDefault="00B752E4">
      <w:pPr>
        <w:pStyle w:val="Heading3"/>
        <w:rPr>
          <w:i w:val="0"/>
          <w:iCs w:val="0"/>
        </w:rPr>
      </w:pPr>
      <w:r w:rsidRPr="000A4F99">
        <w:rPr>
          <w:i w:val="0"/>
          <w:iCs w:val="0"/>
        </w:rPr>
        <w:t>Type of Account:  Residence / Single Line</w:t>
      </w:r>
    </w:p>
    <w:p w14:paraId="5878E369" w14:textId="77777777" w:rsidR="000A4F99" w:rsidRPr="000A4F99" w:rsidRDefault="000A4F99" w:rsidP="000A4F99"/>
    <w:p w14:paraId="30B91766" w14:textId="77777777" w:rsidR="00B752E4" w:rsidRPr="000A4F99" w:rsidRDefault="00B752E4">
      <w:pPr>
        <w:rPr>
          <w:b/>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32763CB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47C37F3E"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31F54989"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2A12E8B5"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BA2625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D045E4B"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776D54C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FA2E664"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664A560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85B51CE"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25E2620"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E96EBF" w14:textId="77777777" w:rsidR="00B752E4" w:rsidRPr="005914A2" w:rsidRDefault="00B752E4">
            <w:pPr>
              <w:pStyle w:val="FORMDATA"/>
              <w:rPr>
                <w:b/>
                <w:color w:val="auto"/>
              </w:rPr>
            </w:pPr>
            <w:r w:rsidRPr="005914A2">
              <w:rPr>
                <w:b/>
                <w:color w:val="auto"/>
              </w:rPr>
              <w:t>ZXL</w:t>
            </w:r>
          </w:p>
        </w:tc>
      </w:tr>
      <w:tr w:rsidR="00B752E4" w:rsidRPr="005914A2" w14:paraId="56FEC711" w14:textId="77777777">
        <w:tc>
          <w:tcPr>
            <w:tcW w:w="2160" w:type="dxa"/>
            <w:tcBorders>
              <w:top w:val="single" w:sz="6" w:space="0" w:color="auto"/>
              <w:left w:val="single" w:sz="6" w:space="0" w:color="auto"/>
              <w:bottom w:val="single" w:sz="6" w:space="0" w:color="auto"/>
              <w:right w:val="single" w:sz="6" w:space="0" w:color="auto"/>
            </w:tcBorders>
          </w:tcPr>
          <w:p w14:paraId="4CD40132"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7C3EB826"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0D2B739B" w14:textId="77777777" w:rsidR="00B752E4" w:rsidRPr="005914A2" w:rsidRDefault="00B752E4">
            <w:pPr>
              <w:pStyle w:val="FORMDATA"/>
              <w:rPr>
                <w:b/>
                <w:color w:val="auto"/>
              </w:rPr>
            </w:pPr>
            <w:r w:rsidRPr="005914A2">
              <w:rPr>
                <w:b/>
                <w:color w:val="auto"/>
              </w:rPr>
              <w:t>M28</w:t>
            </w:r>
          </w:p>
        </w:tc>
      </w:tr>
      <w:tr w:rsidR="00B752E4" w:rsidRPr="005914A2" w14:paraId="47F00BD5" w14:textId="77777777">
        <w:tc>
          <w:tcPr>
            <w:tcW w:w="2160" w:type="dxa"/>
            <w:tcBorders>
              <w:top w:val="single" w:sz="6" w:space="0" w:color="auto"/>
              <w:left w:val="single" w:sz="6" w:space="0" w:color="auto"/>
              <w:bottom w:val="single" w:sz="6" w:space="0" w:color="auto"/>
              <w:right w:val="single" w:sz="6" w:space="0" w:color="auto"/>
            </w:tcBorders>
          </w:tcPr>
          <w:p w14:paraId="0727B524"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195CD104"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18CB3D01" w14:textId="77777777" w:rsidR="00B752E4" w:rsidRPr="005914A2" w:rsidRDefault="00B752E4">
            <w:pPr>
              <w:pStyle w:val="FORMDATA"/>
              <w:rPr>
                <w:b/>
                <w:color w:val="auto"/>
              </w:rPr>
            </w:pPr>
            <w:r w:rsidRPr="005914A2">
              <w:rPr>
                <w:b/>
                <w:color w:val="auto"/>
              </w:rPr>
              <w:t>4787500438</w:t>
            </w:r>
          </w:p>
        </w:tc>
      </w:tr>
      <w:tr w:rsidR="00B752E4" w:rsidRPr="005914A2" w14:paraId="76301580" w14:textId="77777777">
        <w:tc>
          <w:tcPr>
            <w:tcW w:w="2160" w:type="dxa"/>
            <w:tcBorders>
              <w:top w:val="single" w:sz="6" w:space="0" w:color="auto"/>
              <w:left w:val="single" w:sz="6" w:space="0" w:color="auto"/>
              <w:bottom w:val="single" w:sz="6" w:space="0" w:color="auto"/>
              <w:right w:val="single" w:sz="6" w:space="0" w:color="auto"/>
            </w:tcBorders>
          </w:tcPr>
          <w:p w14:paraId="5F02B442"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05CA259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370FDA22" w14:textId="77777777" w:rsidR="00B752E4" w:rsidRPr="005914A2" w:rsidRDefault="00B752E4">
            <w:pPr>
              <w:pStyle w:val="FORMDATA"/>
              <w:rPr>
                <w:b/>
                <w:color w:val="auto"/>
              </w:rPr>
            </w:pPr>
            <w:r w:rsidRPr="005914A2">
              <w:rPr>
                <w:b/>
                <w:color w:val="auto"/>
              </w:rPr>
              <w:t>CAVENOBILL</w:t>
            </w:r>
          </w:p>
        </w:tc>
      </w:tr>
      <w:tr w:rsidR="00B752E4" w:rsidRPr="005914A2" w14:paraId="7C398128"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DB5D6D2"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3FF11E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B5F908E" w14:textId="77777777" w:rsidR="00B752E4" w:rsidRPr="005914A2" w:rsidRDefault="00B752E4">
            <w:pPr>
              <w:pStyle w:val="FORMDATA"/>
              <w:rPr>
                <w:b/>
                <w:color w:val="auto"/>
              </w:rPr>
            </w:pPr>
            <w:r w:rsidRPr="005914A2">
              <w:rPr>
                <w:b/>
                <w:color w:val="auto"/>
              </w:rPr>
              <w:t>LCSC</w:t>
            </w:r>
          </w:p>
        </w:tc>
      </w:tr>
      <w:tr w:rsidR="00B752E4" w:rsidRPr="005914A2" w14:paraId="33ED6F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51CD91C"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C1F17E"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15A654F" w14:textId="77777777" w:rsidR="00B752E4" w:rsidRPr="005914A2" w:rsidRDefault="00B752E4">
            <w:pPr>
              <w:pStyle w:val="FORMDATA"/>
              <w:rPr>
                <w:b/>
                <w:color w:val="auto"/>
              </w:rPr>
            </w:pPr>
            <w:r w:rsidRPr="005914A2">
              <w:rPr>
                <w:b/>
                <w:color w:val="auto"/>
              </w:rPr>
              <w:t>20030328</w:t>
            </w:r>
          </w:p>
        </w:tc>
      </w:tr>
      <w:tr w:rsidR="00B752E4" w:rsidRPr="005914A2" w14:paraId="34869276" w14:textId="77777777">
        <w:tc>
          <w:tcPr>
            <w:tcW w:w="2160" w:type="dxa"/>
            <w:tcBorders>
              <w:top w:val="single" w:sz="6" w:space="0" w:color="auto"/>
              <w:left w:val="single" w:sz="6" w:space="0" w:color="auto"/>
              <w:bottom w:val="single" w:sz="6" w:space="0" w:color="auto"/>
              <w:right w:val="single" w:sz="6" w:space="0" w:color="auto"/>
            </w:tcBorders>
          </w:tcPr>
          <w:p w14:paraId="36D4A516"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16CDFFFB"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77E2027E" w14:textId="77777777" w:rsidR="00B752E4" w:rsidRPr="005914A2" w:rsidRDefault="00B752E4">
            <w:pPr>
              <w:pStyle w:val="FORMDATA"/>
              <w:rPr>
                <w:b/>
                <w:color w:val="auto"/>
              </w:rPr>
            </w:pPr>
            <w:r w:rsidRPr="005914A2">
              <w:rPr>
                <w:b/>
                <w:color w:val="auto"/>
              </w:rPr>
              <w:t>20030428</w:t>
            </w:r>
          </w:p>
        </w:tc>
      </w:tr>
      <w:tr w:rsidR="00B752E4" w:rsidRPr="005914A2" w14:paraId="4D7063F0" w14:textId="77777777">
        <w:tc>
          <w:tcPr>
            <w:tcW w:w="2160" w:type="dxa"/>
            <w:tcBorders>
              <w:top w:val="single" w:sz="6" w:space="0" w:color="auto"/>
              <w:left w:val="single" w:sz="6" w:space="0" w:color="auto"/>
              <w:bottom w:val="single" w:sz="6" w:space="0" w:color="auto"/>
              <w:right w:val="single" w:sz="6" w:space="0" w:color="auto"/>
            </w:tcBorders>
          </w:tcPr>
          <w:p w14:paraId="29AD87EB"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01440E0E"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2ADBCDBC" w14:textId="77777777" w:rsidR="00B752E4" w:rsidRPr="005914A2" w:rsidRDefault="00B752E4">
            <w:pPr>
              <w:pStyle w:val="FORMDATA"/>
              <w:rPr>
                <w:b/>
                <w:color w:val="auto"/>
              </w:rPr>
            </w:pPr>
            <w:r w:rsidRPr="005914A2">
              <w:rPr>
                <w:b/>
                <w:color w:val="auto"/>
              </w:rPr>
              <w:t>MB</w:t>
            </w:r>
          </w:p>
        </w:tc>
      </w:tr>
      <w:tr w:rsidR="00B752E4" w:rsidRPr="005914A2" w14:paraId="658CD823" w14:textId="77777777">
        <w:tc>
          <w:tcPr>
            <w:tcW w:w="2160" w:type="dxa"/>
            <w:tcBorders>
              <w:top w:val="single" w:sz="6" w:space="0" w:color="auto"/>
              <w:left w:val="single" w:sz="6" w:space="0" w:color="auto"/>
              <w:bottom w:val="single" w:sz="6" w:space="0" w:color="auto"/>
              <w:right w:val="single" w:sz="6" w:space="0" w:color="auto"/>
            </w:tcBorders>
          </w:tcPr>
          <w:p w14:paraId="6BB6CDD5"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5F034C3A"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1C9043FC" w14:textId="77777777" w:rsidR="00B752E4" w:rsidRPr="005914A2" w:rsidRDefault="00B752E4">
            <w:pPr>
              <w:pStyle w:val="FORMDATA"/>
              <w:rPr>
                <w:b/>
                <w:color w:val="auto"/>
              </w:rPr>
            </w:pPr>
            <w:r w:rsidRPr="005914A2">
              <w:rPr>
                <w:b/>
                <w:color w:val="auto"/>
              </w:rPr>
              <w:t>Y</w:t>
            </w:r>
          </w:p>
        </w:tc>
      </w:tr>
      <w:tr w:rsidR="00B752E4" w:rsidRPr="005914A2" w14:paraId="01BE7E6A" w14:textId="77777777">
        <w:tc>
          <w:tcPr>
            <w:tcW w:w="2160" w:type="dxa"/>
            <w:tcBorders>
              <w:top w:val="single" w:sz="6" w:space="0" w:color="auto"/>
              <w:left w:val="single" w:sz="6" w:space="0" w:color="auto"/>
              <w:bottom w:val="single" w:sz="6" w:space="0" w:color="auto"/>
              <w:right w:val="single" w:sz="6" w:space="0" w:color="auto"/>
            </w:tcBorders>
          </w:tcPr>
          <w:p w14:paraId="674C9C64"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11894D4"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27123D18" w14:textId="77777777" w:rsidR="00B752E4" w:rsidRPr="005914A2" w:rsidRDefault="00B752E4">
            <w:pPr>
              <w:pStyle w:val="FORMDATA"/>
              <w:rPr>
                <w:b/>
                <w:color w:val="auto"/>
              </w:rPr>
            </w:pPr>
            <w:r w:rsidRPr="005914A2">
              <w:rPr>
                <w:b/>
                <w:color w:val="auto"/>
              </w:rPr>
              <w:t>9999</w:t>
            </w:r>
          </w:p>
        </w:tc>
      </w:tr>
      <w:tr w:rsidR="00B752E4" w:rsidRPr="005914A2" w14:paraId="0A34C85B" w14:textId="77777777">
        <w:tc>
          <w:tcPr>
            <w:tcW w:w="2160" w:type="dxa"/>
            <w:tcBorders>
              <w:top w:val="single" w:sz="6" w:space="0" w:color="auto"/>
              <w:left w:val="single" w:sz="6" w:space="0" w:color="auto"/>
              <w:bottom w:val="single" w:sz="6" w:space="0" w:color="auto"/>
              <w:right w:val="single" w:sz="6" w:space="0" w:color="auto"/>
            </w:tcBorders>
          </w:tcPr>
          <w:p w14:paraId="04046C6F"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8C097D6"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F8DB3BA" w14:textId="77777777" w:rsidR="00B752E4" w:rsidRPr="005914A2" w:rsidRDefault="00B752E4">
            <w:pPr>
              <w:pStyle w:val="FORMDATA"/>
              <w:rPr>
                <w:b/>
                <w:color w:val="auto"/>
                <w:lang w:val="fr-FR"/>
              </w:rPr>
            </w:pPr>
            <w:r w:rsidRPr="005914A2">
              <w:rPr>
                <w:b/>
                <w:color w:val="auto"/>
                <w:lang w:val="fr-FR"/>
              </w:rPr>
              <w:t>2BM-</w:t>
            </w:r>
          </w:p>
        </w:tc>
      </w:tr>
      <w:tr w:rsidR="00B752E4" w:rsidRPr="005914A2" w14:paraId="0FCBFCB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5F7001C"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2073B2E0" w14:textId="77777777">
        <w:tc>
          <w:tcPr>
            <w:tcW w:w="2160" w:type="dxa"/>
            <w:tcBorders>
              <w:top w:val="single" w:sz="6" w:space="0" w:color="auto"/>
              <w:left w:val="single" w:sz="6" w:space="0" w:color="auto"/>
              <w:bottom w:val="single" w:sz="6" w:space="0" w:color="auto"/>
              <w:right w:val="single" w:sz="6" w:space="0" w:color="auto"/>
            </w:tcBorders>
          </w:tcPr>
          <w:p w14:paraId="1FAB3B25"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0708D08A"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7834E64B"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0D8B64E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1A1F6F2"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58FE66B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AAB43B"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D10BC2"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0BCE087" w14:textId="77777777" w:rsidR="00B752E4" w:rsidRPr="005914A2" w:rsidRDefault="00B752E4">
            <w:pPr>
              <w:pStyle w:val="FORMDATA"/>
              <w:rPr>
                <w:b/>
                <w:color w:val="auto"/>
              </w:rPr>
            </w:pPr>
            <w:r w:rsidRPr="005914A2">
              <w:rPr>
                <w:b/>
                <w:color w:val="auto"/>
              </w:rPr>
              <w:t>Bojangles</w:t>
            </w:r>
          </w:p>
        </w:tc>
      </w:tr>
      <w:tr w:rsidR="00B752E4" w:rsidRPr="005914A2" w14:paraId="0199A87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B78C38"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68AFEFC"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D64DDB1" w14:textId="77777777" w:rsidR="00B752E4" w:rsidRPr="005914A2" w:rsidRDefault="00B752E4">
            <w:pPr>
              <w:pStyle w:val="FORMDATA"/>
              <w:rPr>
                <w:b/>
                <w:color w:val="auto"/>
              </w:rPr>
            </w:pPr>
            <w:r w:rsidRPr="005914A2">
              <w:rPr>
                <w:b/>
                <w:color w:val="auto"/>
              </w:rPr>
              <w:t>8884448888</w:t>
            </w:r>
          </w:p>
        </w:tc>
      </w:tr>
      <w:tr w:rsidR="00B752E4" w:rsidRPr="005914A2" w14:paraId="1E67FAD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EE0BCE9"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EBC3521"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54EE304" w14:textId="77777777" w:rsidR="00B752E4" w:rsidRPr="005914A2" w:rsidRDefault="00B752E4">
            <w:pPr>
              <w:pStyle w:val="FORMDATA"/>
              <w:rPr>
                <w:b/>
                <w:color w:val="auto"/>
              </w:rPr>
            </w:pPr>
            <w:r w:rsidRPr="005914A2">
              <w:rPr>
                <w:b/>
                <w:color w:val="auto"/>
              </w:rPr>
              <w:t>4448884444</w:t>
            </w:r>
          </w:p>
        </w:tc>
      </w:tr>
      <w:tr w:rsidR="00B752E4" w:rsidRPr="005914A2" w14:paraId="65234A9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60F545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7228AF7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5F1A3E1" w14:textId="77777777" w:rsidR="00B752E4" w:rsidRPr="005914A2" w:rsidRDefault="00B752E4">
            <w:pPr>
              <w:pStyle w:val="Heading4"/>
              <w:rPr>
                <w:rFonts w:cs="Arial"/>
                <w:b/>
                <w:i w:val="0"/>
              </w:rPr>
            </w:pPr>
            <w:r w:rsidRPr="005914A2">
              <w:rPr>
                <w:rFonts w:cs="Arial"/>
                <w:b/>
                <w:i w:val="0"/>
              </w:rPr>
              <w:t>Location and Access Information</w:t>
            </w:r>
          </w:p>
        </w:tc>
      </w:tr>
      <w:tr w:rsidR="00B752E4" w:rsidRPr="005914A2" w14:paraId="3AA030CE" w14:textId="77777777">
        <w:tc>
          <w:tcPr>
            <w:tcW w:w="2160" w:type="dxa"/>
            <w:tcBorders>
              <w:top w:val="single" w:sz="6" w:space="0" w:color="auto"/>
              <w:left w:val="single" w:sz="6" w:space="0" w:color="auto"/>
              <w:bottom w:val="single" w:sz="6" w:space="0" w:color="auto"/>
              <w:right w:val="single" w:sz="6" w:space="0" w:color="auto"/>
            </w:tcBorders>
          </w:tcPr>
          <w:p w14:paraId="1DE0B2C4"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5036BBC7"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ECEB26F" w14:textId="77777777" w:rsidR="00B752E4" w:rsidRPr="005914A2" w:rsidRDefault="00B752E4">
            <w:pPr>
              <w:pStyle w:val="FORMDATA"/>
              <w:rPr>
                <w:b/>
                <w:color w:val="auto"/>
              </w:rPr>
            </w:pPr>
            <w:smartTag w:uri="urn:schemas-microsoft-com:office:smarttags" w:element="place">
              <w:r w:rsidRPr="005914A2">
                <w:rPr>
                  <w:b/>
                  <w:color w:val="auto"/>
                </w:rPr>
                <w:t>Montego Bay</w:t>
              </w:r>
            </w:smartTag>
          </w:p>
        </w:tc>
      </w:tr>
    </w:tbl>
    <w:p w14:paraId="2E7D1891" w14:textId="77777777" w:rsidR="00B752E4" w:rsidRDefault="00B752E4">
      <w:pPr>
        <w:pStyle w:val="Header"/>
        <w:tabs>
          <w:tab w:val="clear" w:pos="4320"/>
          <w:tab w:val="clear" w:pos="8640"/>
        </w:tabs>
        <w:rPr>
          <w:rFonts w:ascii="Arial" w:hAnsi="Arial" w:cs="Arial"/>
        </w:rPr>
      </w:pPr>
    </w:p>
    <w:p w14:paraId="10244254" w14:textId="77777777" w:rsidR="00993959" w:rsidRDefault="00993959" w:rsidP="00DC2A26"/>
    <w:p w14:paraId="5A114736" w14:textId="77777777" w:rsidR="00993959" w:rsidRDefault="00993959" w:rsidP="00DC2A26"/>
    <w:p w14:paraId="63E5D362" w14:textId="77777777" w:rsidR="00993959" w:rsidRDefault="00993959" w:rsidP="00DC2A26"/>
    <w:p w14:paraId="02EB3E9B" w14:textId="77777777" w:rsidR="00993959" w:rsidRDefault="00993959" w:rsidP="00993959">
      <w:r>
        <w:t>XML INPUT:</w:t>
      </w:r>
    </w:p>
    <w:p w14:paraId="15CD7848" w14:textId="77777777" w:rsidR="00993959" w:rsidRDefault="00993959" w:rsidP="00993959"/>
    <w:p w14:paraId="5A22F66C" w14:textId="77777777" w:rsidR="00993959" w:rsidRPr="006E1F3B" w:rsidRDefault="00993959" w:rsidP="00993959">
      <w:pPr>
        <w:ind w:hanging="480"/>
        <w:rPr>
          <w:rFonts w:ascii="Verdana" w:hAnsi="Verdana" w:cs="Arial"/>
          <w:sz w:val="20"/>
          <w:szCs w:val="20"/>
        </w:rPr>
      </w:pPr>
      <w:hyperlink r:id="rId713"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order:LSR_ORD_REQ</w:t>
      </w:r>
      <w:r w:rsidRPr="006E1F3B">
        <w:rPr>
          <w:rFonts w:ascii="Verdana" w:hAnsi="Verdana" w:cs="Arial"/>
          <w:color w:val="0000FF"/>
          <w:sz w:val="20"/>
        </w:rPr>
        <w:t>&gt;</w:t>
      </w:r>
    </w:p>
    <w:p w14:paraId="0A547790" w14:textId="77777777" w:rsidR="00993959" w:rsidRPr="006E1F3B" w:rsidRDefault="00993959" w:rsidP="00993959">
      <w:pPr>
        <w:ind w:hanging="480"/>
        <w:rPr>
          <w:rFonts w:ascii="Verdana" w:hAnsi="Verdana" w:cs="Arial"/>
          <w:sz w:val="20"/>
          <w:szCs w:val="20"/>
        </w:rPr>
      </w:pPr>
      <w:hyperlink r:id="rId714"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order:HDR</w:t>
      </w:r>
      <w:r w:rsidRPr="006E1F3B">
        <w:rPr>
          <w:rFonts w:ascii="Verdana" w:hAnsi="Verdana" w:cs="Arial"/>
          <w:color w:val="0000FF"/>
          <w:sz w:val="20"/>
        </w:rPr>
        <w:t>&gt;</w:t>
      </w:r>
    </w:p>
    <w:p w14:paraId="657B791F"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order:CCNA</w:t>
      </w:r>
      <w:r w:rsidRPr="006E1F3B">
        <w:rPr>
          <w:rFonts w:ascii="Verdana" w:hAnsi="Verdana" w:cs="Arial"/>
          <w:color w:val="0000FF"/>
          <w:sz w:val="20"/>
        </w:rPr>
        <w:t>&gt;</w:t>
      </w:r>
      <w:r w:rsidRPr="006E1F3B">
        <w:rPr>
          <w:rFonts w:ascii="Verdana" w:hAnsi="Verdana" w:cs="Arial"/>
          <w:b/>
          <w:bCs/>
          <w:sz w:val="20"/>
        </w:rPr>
        <w:t>ZXL</w:t>
      </w:r>
      <w:r w:rsidRPr="006E1F3B">
        <w:rPr>
          <w:rFonts w:ascii="Verdana" w:hAnsi="Verdana" w:cs="Arial"/>
          <w:color w:val="0000FF"/>
          <w:sz w:val="20"/>
        </w:rPr>
        <w:t>&lt;/</w:t>
      </w:r>
      <w:r w:rsidRPr="006E1F3B">
        <w:rPr>
          <w:rFonts w:ascii="Verdana" w:hAnsi="Verdana" w:cs="Arial"/>
          <w:color w:val="990000"/>
          <w:sz w:val="20"/>
        </w:rPr>
        <w:t>order:CCNA</w:t>
      </w:r>
      <w:r w:rsidRPr="006E1F3B">
        <w:rPr>
          <w:rFonts w:ascii="Verdana" w:hAnsi="Verdana" w:cs="Arial"/>
          <w:color w:val="0000FF"/>
          <w:sz w:val="20"/>
        </w:rPr>
        <w:t>&gt;</w:t>
      </w:r>
      <w:r w:rsidRPr="006E1F3B">
        <w:rPr>
          <w:rFonts w:ascii="Verdana" w:hAnsi="Verdana" w:cs="Arial"/>
          <w:sz w:val="20"/>
          <w:szCs w:val="20"/>
        </w:rPr>
        <w:t xml:space="preserve"> </w:t>
      </w:r>
    </w:p>
    <w:p w14:paraId="4CE281BD"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order:PON</w:t>
      </w:r>
      <w:r w:rsidRPr="006E1F3B">
        <w:rPr>
          <w:rFonts w:ascii="Verdana" w:hAnsi="Verdana" w:cs="Arial"/>
          <w:color w:val="0000FF"/>
          <w:sz w:val="20"/>
        </w:rPr>
        <w:t>&gt;</w:t>
      </w:r>
      <w:r w:rsidRPr="006E1F3B">
        <w:rPr>
          <w:rFonts w:ascii="Verdana" w:hAnsi="Verdana" w:cs="Arial"/>
          <w:b/>
          <w:bCs/>
          <w:sz w:val="20"/>
        </w:rPr>
        <w:t>CVT0M028R31</w:t>
      </w:r>
      <w:r w:rsidRPr="006E1F3B">
        <w:rPr>
          <w:rFonts w:ascii="Verdana" w:hAnsi="Verdana" w:cs="Arial"/>
          <w:color w:val="0000FF"/>
          <w:sz w:val="20"/>
        </w:rPr>
        <w:t>&lt;/</w:t>
      </w:r>
      <w:r w:rsidRPr="006E1F3B">
        <w:rPr>
          <w:rFonts w:ascii="Verdana" w:hAnsi="Verdana" w:cs="Arial"/>
          <w:color w:val="990000"/>
          <w:sz w:val="20"/>
        </w:rPr>
        <w:t>order:PON</w:t>
      </w:r>
      <w:r w:rsidRPr="006E1F3B">
        <w:rPr>
          <w:rFonts w:ascii="Verdana" w:hAnsi="Verdana" w:cs="Arial"/>
          <w:color w:val="0000FF"/>
          <w:sz w:val="20"/>
        </w:rPr>
        <w:t>&gt;</w:t>
      </w:r>
      <w:r w:rsidRPr="006E1F3B">
        <w:rPr>
          <w:rFonts w:ascii="Verdana" w:hAnsi="Verdana" w:cs="Arial"/>
          <w:sz w:val="20"/>
          <w:szCs w:val="20"/>
        </w:rPr>
        <w:t xml:space="preserve"> </w:t>
      </w:r>
    </w:p>
    <w:p w14:paraId="28980395"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order:VER</w:t>
      </w:r>
      <w:r w:rsidRPr="006E1F3B">
        <w:rPr>
          <w:rFonts w:ascii="Verdana" w:hAnsi="Verdana" w:cs="Arial"/>
          <w:color w:val="0000FF"/>
          <w:sz w:val="20"/>
        </w:rPr>
        <w:t>&gt;</w:t>
      </w:r>
      <w:r w:rsidRPr="006E1F3B">
        <w:rPr>
          <w:rFonts w:ascii="Verdana" w:hAnsi="Verdana" w:cs="Arial"/>
          <w:b/>
          <w:bCs/>
          <w:sz w:val="20"/>
        </w:rPr>
        <w:t>00</w:t>
      </w:r>
      <w:r w:rsidRPr="006E1F3B">
        <w:rPr>
          <w:rFonts w:ascii="Verdana" w:hAnsi="Verdana" w:cs="Arial"/>
          <w:color w:val="0000FF"/>
          <w:sz w:val="20"/>
        </w:rPr>
        <w:t>&lt;/</w:t>
      </w:r>
      <w:r w:rsidRPr="006E1F3B">
        <w:rPr>
          <w:rFonts w:ascii="Verdana" w:hAnsi="Verdana" w:cs="Arial"/>
          <w:color w:val="990000"/>
          <w:sz w:val="20"/>
        </w:rPr>
        <w:t>order:VER</w:t>
      </w:r>
      <w:r w:rsidRPr="006E1F3B">
        <w:rPr>
          <w:rFonts w:ascii="Verdana" w:hAnsi="Verdana" w:cs="Arial"/>
          <w:color w:val="0000FF"/>
          <w:sz w:val="20"/>
        </w:rPr>
        <w:t>&gt;</w:t>
      </w:r>
      <w:r w:rsidRPr="006E1F3B">
        <w:rPr>
          <w:rFonts w:ascii="Verdana" w:hAnsi="Verdana" w:cs="Arial"/>
          <w:sz w:val="20"/>
          <w:szCs w:val="20"/>
        </w:rPr>
        <w:t xml:space="preserve"> </w:t>
      </w:r>
    </w:p>
    <w:p w14:paraId="6ACE2F63"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order:ATN</w:t>
      </w:r>
      <w:r w:rsidRPr="006E1F3B">
        <w:rPr>
          <w:rFonts w:ascii="Verdana" w:hAnsi="Verdana" w:cs="Arial"/>
          <w:color w:val="0000FF"/>
          <w:sz w:val="20"/>
        </w:rPr>
        <w:t>&gt;</w:t>
      </w:r>
      <w:r w:rsidRPr="006E1F3B">
        <w:rPr>
          <w:rFonts w:ascii="Verdana" w:hAnsi="Verdana" w:cs="Arial"/>
          <w:b/>
          <w:bCs/>
          <w:sz w:val="20"/>
        </w:rPr>
        <w:t>4787500438</w:t>
      </w:r>
      <w:r w:rsidRPr="006E1F3B">
        <w:rPr>
          <w:rFonts w:ascii="Verdana" w:hAnsi="Verdana" w:cs="Arial"/>
          <w:color w:val="0000FF"/>
          <w:sz w:val="20"/>
        </w:rPr>
        <w:t>&lt;/</w:t>
      </w:r>
      <w:r w:rsidRPr="006E1F3B">
        <w:rPr>
          <w:rFonts w:ascii="Verdana" w:hAnsi="Verdana" w:cs="Arial"/>
          <w:color w:val="990000"/>
          <w:sz w:val="20"/>
        </w:rPr>
        <w:t>order:ATN</w:t>
      </w:r>
      <w:r w:rsidRPr="006E1F3B">
        <w:rPr>
          <w:rFonts w:ascii="Verdana" w:hAnsi="Verdana" w:cs="Arial"/>
          <w:color w:val="0000FF"/>
          <w:sz w:val="20"/>
        </w:rPr>
        <w:t>&gt;</w:t>
      </w:r>
      <w:r w:rsidRPr="006E1F3B">
        <w:rPr>
          <w:rFonts w:ascii="Verdana" w:hAnsi="Verdana" w:cs="Arial"/>
          <w:sz w:val="20"/>
          <w:szCs w:val="20"/>
        </w:rPr>
        <w:t xml:space="preserve"> </w:t>
      </w:r>
    </w:p>
    <w:p w14:paraId="02FCD504"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order:RVER</w:t>
      </w:r>
      <w:r w:rsidRPr="006E1F3B">
        <w:rPr>
          <w:rFonts w:ascii="Verdana" w:hAnsi="Verdana" w:cs="Arial"/>
          <w:color w:val="0000FF"/>
          <w:sz w:val="20"/>
        </w:rPr>
        <w:t>&gt;</w:t>
      </w:r>
      <w:r w:rsidRPr="006E1F3B">
        <w:rPr>
          <w:rFonts w:ascii="Verdana" w:hAnsi="Verdana" w:cs="Arial"/>
          <w:b/>
          <w:bCs/>
          <w:sz w:val="20"/>
        </w:rPr>
        <w:t>10.05</w:t>
      </w:r>
      <w:r w:rsidRPr="006E1F3B">
        <w:rPr>
          <w:rFonts w:ascii="Verdana" w:hAnsi="Verdana" w:cs="Arial"/>
          <w:color w:val="0000FF"/>
          <w:sz w:val="20"/>
        </w:rPr>
        <w:t>&lt;/</w:t>
      </w:r>
      <w:r w:rsidRPr="006E1F3B">
        <w:rPr>
          <w:rFonts w:ascii="Verdana" w:hAnsi="Verdana" w:cs="Arial"/>
          <w:color w:val="990000"/>
          <w:sz w:val="20"/>
        </w:rPr>
        <w:t>order:RVER</w:t>
      </w:r>
      <w:r w:rsidRPr="006E1F3B">
        <w:rPr>
          <w:rFonts w:ascii="Verdana" w:hAnsi="Verdana" w:cs="Arial"/>
          <w:color w:val="0000FF"/>
          <w:sz w:val="20"/>
        </w:rPr>
        <w:t>&gt;</w:t>
      </w:r>
      <w:r w:rsidRPr="006E1F3B">
        <w:rPr>
          <w:rFonts w:ascii="Verdana" w:hAnsi="Verdana" w:cs="Arial"/>
          <w:sz w:val="20"/>
          <w:szCs w:val="20"/>
        </w:rPr>
        <w:t xml:space="preserve"> </w:t>
      </w:r>
    </w:p>
    <w:p w14:paraId="3884AB3B"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order:CC</w:t>
      </w:r>
      <w:r w:rsidRPr="006E1F3B">
        <w:rPr>
          <w:rFonts w:ascii="Verdana" w:hAnsi="Verdana" w:cs="Arial"/>
          <w:color w:val="0000FF"/>
          <w:sz w:val="20"/>
        </w:rPr>
        <w:t>&gt;</w:t>
      </w:r>
      <w:r w:rsidRPr="006E1F3B">
        <w:rPr>
          <w:rFonts w:ascii="Verdana" w:hAnsi="Verdana" w:cs="Arial"/>
          <w:b/>
          <w:bCs/>
          <w:sz w:val="20"/>
        </w:rPr>
        <w:t>9999</w:t>
      </w:r>
      <w:r w:rsidRPr="006E1F3B">
        <w:rPr>
          <w:rFonts w:ascii="Verdana" w:hAnsi="Verdana" w:cs="Arial"/>
          <w:color w:val="0000FF"/>
          <w:sz w:val="20"/>
        </w:rPr>
        <w:t>&lt;/</w:t>
      </w:r>
      <w:r w:rsidRPr="006E1F3B">
        <w:rPr>
          <w:rFonts w:ascii="Verdana" w:hAnsi="Verdana" w:cs="Arial"/>
          <w:color w:val="990000"/>
          <w:sz w:val="20"/>
        </w:rPr>
        <w:t>order:CC</w:t>
      </w:r>
      <w:r w:rsidRPr="006E1F3B">
        <w:rPr>
          <w:rFonts w:ascii="Verdana" w:hAnsi="Verdana" w:cs="Arial"/>
          <w:color w:val="0000FF"/>
          <w:sz w:val="20"/>
        </w:rPr>
        <w:t>&gt;</w:t>
      </w:r>
      <w:r w:rsidRPr="006E1F3B">
        <w:rPr>
          <w:rFonts w:ascii="Verdana" w:hAnsi="Verdana" w:cs="Arial"/>
          <w:sz w:val="20"/>
          <w:szCs w:val="20"/>
        </w:rPr>
        <w:t xml:space="preserve"> </w:t>
      </w:r>
    </w:p>
    <w:p w14:paraId="54A9D9CA"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order:STATE</w:t>
      </w:r>
      <w:r w:rsidRPr="006E1F3B">
        <w:rPr>
          <w:rFonts w:ascii="Verdana" w:hAnsi="Verdana" w:cs="Arial"/>
          <w:color w:val="0000FF"/>
          <w:sz w:val="20"/>
        </w:rPr>
        <w:t>&gt;</w:t>
      </w:r>
      <w:r w:rsidRPr="006E1F3B">
        <w:rPr>
          <w:rFonts w:ascii="Verdana" w:hAnsi="Verdana" w:cs="Arial"/>
          <w:b/>
          <w:bCs/>
          <w:sz w:val="20"/>
        </w:rPr>
        <w:t>GA</w:t>
      </w:r>
      <w:r w:rsidRPr="006E1F3B">
        <w:rPr>
          <w:rFonts w:ascii="Verdana" w:hAnsi="Verdana" w:cs="Arial"/>
          <w:color w:val="0000FF"/>
          <w:sz w:val="20"/>
        </w:rPr>
        <w:t>&lt;/</w:t>
      </w:r>
      <w:r w:rsidRPr="006E1F3B">
        <w:rPr>
          <w:rFonts w:ascii="Verdana" w:hAnsi="Verdana" w:cs="Arial"/>
          <w:color w:val="990000"/>
          <w:sz w:val="20"/>
        </w:rPr>
        <w:t>order:STATE</w:t>
      </w:r>
      <w:r w:rsidRPr="006E1F3B">
        <w:rPr>
          <w:rFonts w:ascii="Verdana" w:hAnsi="Verdana" w:cs="Arial"/>
          <w:color w:val="0000FF"/>
          <w:sz w:val="20"/>
        </w:rPr>
        <w:t>&gt;</w:t>
      </w:r>
      <w:r w:rsidRPr="006E1F3B">
        <w:rPr>
          <w:rFonts w:ascii="Verdana" w:hAnsi="Verdana" w:cs="Arial"/>
          <w:sz w:val="20"/>
          <w:szCs w:val="20"/>
        </w:rPr>
        <w:t xml:space="preserve"> </w:t>
      </w:r>
    </w:p>
    <w:p w14:paraId="131505AF"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order:MSG_TIMESTAMP</w:t>
      </w:r>
      <w:r w:rsidRPr="006E1F3B">
        <w:rPr>
          <w:rFonts w:ascii="Verdana" w:hAnsi="Verdana" w:cs="Arial"/>
          <w:color w:val="0000FF"/>
          <w:sz w:val="20"/>
        </w:rPr>
        <w:t>&gt;</w:t>
      </w:r>
      <w:r w:rsidRPr="006E1F3B">
        <w:rPr>
          <w:rFonts w:ascii="Verdana" w:hAnsi="Verdana" w:cs="Arial"/>
          <w:b/>
          <w:bCs/>
          <w:sz w:val="20"/>
        </w:rPr>
        <w:t>2009-06-30T12:26:13-05:00</w:t>
      </w:r>
      <w:r w:rsidRPr="006E1F3B">
        <w:rPr>
          <w:rFonts w:ascii="Verdana" w:hAnsi="Verdana" w:cs="Arial"/>
          <w:color w:val="0000FF"/>
          <w:sz w:val="20"/>
        </w:rPr>
        <w:t>&lt;/</w:t>
      </w:r>
      <w:r w:rsidRPr="006E1F3B">
        <w:rPr>
          <w:rFonts w:ascii="Verdana" w:hAnsi="Verdana" w:cs="Arial"/>
          <w:color w:val="990000"/>
          <w:sz w:val="20"/>
        </w:rPr>
        <w:t>order:MSG_TIMESTAMP</w:t>
      </w:r>
      <w:r w:rsidRPr="006E1F3B">
        <w:rPr>
          <w:rFonts w:ascii="Verdana" w:hAnsi="Verdana" w:cs="Arial"/>
          <w:color w:val="0000FF"/>
          <w:sz w:val="20"/>
        </w:rPr>
        <w:t>&gt;</w:t>
      </w:r>
      <w:r w:rsidRPr="006E1F3B">
        <w:rPr>
          <w:rFonts w:ascii="Verdana" w:hAnsi="Verdana" w:cs="Arial"/>
          <w:sz w:val="20"/>
          <w:szCs w:val="20"/>
        </w:rPr>
        <w:t xml:space="preserve"> </w:t>
      </w:r>
    </w:p>
    <w:p w14:paraId="2887C23F"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order:DTSENT</w:t>
      </w:r>
      <w:r w:rsidRPr="006E1F3B">
        <w:rPr>
          <w:rFonts w:ascii="Verdana" w:hAnsi="Verdana" w:cs="Arial"/>
          <w:color w:val="0000FF"/>
          <w:sz w:val="20"/>
        </w:rPr>
        <w:t>&gt;</w:t>
      </w:r>
      <w:r w:rsidRPr="006E1F3B">
        <w:rPr>
          <w:rFonts w:ascii="Verdana" w:hAnsi="Verdana" w:cs="Arial"/>
          <w:b/>
          <w:bCs/>
          <w:sz w:val="20"/>
        </w:rPr>
        <w:t>200906301226PM</w:t>
      </w:r>
      <w:r w:rsidRPr="006E1F3B">
        <w:rPr>
          <w:rFonts w:ascii="Verdana" w:hAnsi="Verdana" w:cs="Arial"/>
          <w:color w:val="0000FF"/>
          <w:sz w:val="20"/>
        </w:rPr>
        <w:t>&lt;/</w:t>
      </w:r>
      <w:r w:rsidRPr="006E1F3B">
        <w:rPr>
          <w:rFonts w:ascii="Verdana" w:hAnsi="Verdana" w:cs="Arial"/>
          <w:color w:val="990000"/>
          <w:sz w:val="20"/>
        </w:rPr>
        <w:t>order:DTSENT</w:t>
      </w:r>
      <w:r w:rsidRPr="006E1F3B">
        <w:rPr>
          <w:rFonts w:ascii="Verdana" w:hAnsi="Verdana" w:cs="Arial"/>
          <w:color w:val="0000FF"/>
          <w:sz w:val="20"/>
        </w:rPr>
        <w:t>&gt;</w:t>
      </w:r>
      <w:r w:rsidRPr="006E1F3B">
        <w:rPr>
          <w:rFonts w:ascii="Verdana" w:hAnsi="Verdana" w:cs="Arial"/>
          <w:sz w:val="20"/>
          <w:szCs w:val="20"/>
        </w:rPr>
        <w:t xml:space="preserve"> </w:t>
      </w:r>
    </w:p>
    <w:p w14:paraId="7B33C326"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order:HDR</w:t>
      </w:r>
      <w:r w:rsidRPr="006E1F3B">
        <w:rPr>
          <w:rFonts w:ascii="Verdana" w:hAnsi="Verdana" w:cs="Arial"/>
          <w:color w:val="0000FF"/>
          <w:sz w:val="20"/>
        </w:rPr>
        <w:t>&gt;</w:t>
      </w:r>
    </w:p>
    <w:p w14:paraId="0BD287F6" w14:textId="77777777" w:rsidR="00993959" w:rsidRPr="006E1F3B" w:rsidRDefault="00993959" w:rsidP="00993959">
      <w:pPr>
        <w:ind w:hanging="480"/>
        <w:rPr>
          <w:rFonts w:ascii="Verdana" w:hAnsi="Verdana" w:cs="Arial"/>
          <w:sz w:val="20"/>
          <w:szCs w:val="20"/>
        </w:rPr>
      </w:pPr>
      <w:hyperlink r:id="rId715"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w:t>
      </w:r>
      <w:r w:rsidRPr="006E1F3B">
        <w:rPr>
          <w:rFonts w:ascii="Verdana" w:hAnsi="Verdana" w:cs="Arial"/>
          <w:color w:val="0000FF"/>
          <w:sz w:val="20"/>
        </w:rPr>
        <w:t>&gt;</w:t>
      </w:r>
    </w:p>
    <w:p w14:paraId="26B6A549" w14:textId="77777777" w:rsidR="00993959" w:rsidRPr="006E1F3B" w:rsidRDefault="00993959" w:rsidP="00993959">
      <w:pPr>
        <w:ind w:hanging="480"/>
        <w:rPr>
          <w:rFonts w:ascii="Verdana" w:hAnsi="Verdana" w:cs="Arial"/>
          <w:sz w:val="20"/>
          <w:szCs w:val="20"/>
        </w:rPr>
      </w:pPr>
      <w:hyperlink r:id="rId716"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order:LSR_ADMIN</w:t>
      </w:r>
      <w:r w:rsidRPr="006E1F3B">
        <w:rPr>
          <w:rFonts w:ascii="Verdana" w:hAnsi="Verdana" w:cs="Arial"/>
          <w:color w:val="0000FF"/>
          <w:sz w:val="20"/>
        </w:rPr>
        <w:t>&gt;</w:t>
      </w:r>
    </w:p>
    <w:p w14:paraId="47EFAED8"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order:SC</w:t>
      </w:r>
      <w:r w:rsidRPr="006E1F3B">
        <w:rPr>
          <w:rFonts w:ascii="Verdana" w:hAnsi="Verdana" w:cs="Arial"/>
          <w:color w:val="0000FF"/>
          <w:sz w:val="20"/>
        </w:rPr>
        <w:t>&gt;</w:t>
      </w:r>
      <w:r w:rsidRPr="006E1F3B">
        <w:rPr>
          <w:rFonts w:ascii="Verdana" w:hAnsi="Verdana" w:cs="Arial"/>
          <w:b/>
          <w:bCs/>
          <w:sz w:val="20"/>
        </w:rPr>
        <w:t>LCSC</w:t>
      </w:r>
      <w:r w:rsidRPr="006E1F3B">
        <w:rPr>
          <w:rFonts w:ascii="Verdana" w:hAnsi="Verdana" w:cs="Arial"/>
          <w:color w:val="0000FF"/>
          <w:sz w:val="20"/>
        </w:rPr>
        <w:t>&lt;/</w:t>
      </w:r>
      <w:r w:rsidRPr="006E1F3B">
        <w:rPr>
          <w:rFonts w:ascii="Verdana" w:hAnsi="Verdana" w:cs="Arial"/>
          <w:color w:val="990000"/>
          <w:sz w:val="20"/>
        </w:rPr>
        <w:t>order:SC</w:t>
      </w:r>
      <w:r w:rsidRPr="006E1F3B">
        <w:rPr>
          <w:rFonts w:ascii="Verdana" w:hAnsi="Verdana" w:cs="Arial"/>
          <w:color w:val="0000FF"/>
          <w:sz w:val="20"/>
        </w:rPr>
        <w:t>&gt;</w:t>
      </w:r>
      <w:r w:rsidRPr="006E1F3B">
        <w:rPr>
          <w:rFonts w:ascii="Verdana" w:hAnsi="Verdana" w:cs="Arial"/>
          <w:sz w:val="20"/>
          <w:szCs w:val="20"/>
        </w:rPr>
        <w:t xml:space="preserve"> </w:t>
      </w:r>
    </w:p>
    <w:p w14:paraId="51137FB1"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order:PROJECT</w:t>
      </w:r>
      <w:r w:rsidRPr="006E1F3B">
        <w:rPr>
          <w:rFonts w:ascii="Verdana" w:hAnsi="Verdana" w:cs="Arial"/>
          <w:color w:val="0000FF"/>
          <w:sz w:val="20"/>
        </w:rPr>
        <w:t>&gt;</w:t>
      </w:r>
      <w:r w:rsidRPr="006E1F3B">
        <w:rPr>
          <w:rFonts w:ascii="Verdana" w:hAnsi="Verdana" w:cs="Arial"/>
          <w:b/>
          <w:bCs/>
          <w:sz w:val="20"/>
        </w:rPr>
        <w:t>CAVENOBILL</w:t>
      </w:r>
      <w:r w:rsidRPr="006E1F3B">
        <w:rPr>
          <w:rFonts w:ascii="Verdana" w:hAnsi="Verdana" w:cs="Arial"/>
          <w:color w:val="0000FF"/>
          <w:sz w:val="20"/>
        </w:rPr>
        <w:t>&lt;/</w:t>
      </w:r>
      <w:r w:rsidRPr="006E1F3B">
        <w:rPr>
          <w:rFonts w:ascii="Verdana" w:hAnsi="Verdana" w:cs="Arial"/>
          <w:color w:val="990000"/>
          <w:sz w:val="20"/>
        </w:rPr>
        <w:t>order:PROJECT</w:t>
      </w:r>
      <w:r w:rsidRPr="006E1F3B">
        <w:rPr>
          <w:rFonts w:ascii="Verdana" w:hAnsi="Verdana" w:cs="Arial"/>
          <w:color w:val="0000FF"/>
          <w:sz w:val="20"/>
        </w:rPr>
        <w:t>&gt;</w:t>
      </w:r>
      <w:r w:rsidRPr="006E1F3B">
        <w:rPr>
          <w:rFonts w:ascii="Verdana" w:hAnsi="Verdana" w:cs="Arial"/>
          <w:sz w:val="20"/>
          <w:szCs w:val="20"/>
        </w:rPr>
        <w:t xml:space="preserve"> </w:t>
      </w:r>
    </w:p>
    <w:p w14:paraId="7416805D"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order:REQTYP</w:t>
      </w:r>
      <w:r w:rsidRPr="006E1F3B">
        <w:rPr>
          <w:rFonts w:ascii="Verdana" w:hAnsi="Verdana" w:cs="Arial"/>
          <w:color w:val="0000FF"/>
          <w:sz w:val="20"/>
        </w:rPr>
        <w:t>&gt;</w:t>
      </w:r>
      <w:r w:rsidRPr="006E1F3B">
        <w:rPr>
          <w:rFonts w:ascii="Verdana" w:hAnsi="Verdana" w:cs="Arial"/>
          <w:b/>
          <w:bCs/>
          <w:sz w:val="20"/>
        </w:rPr>
        <w:t>MB</w:t>
      </w:r>
      <w:r w:rsidRPr="006E1F3B">
        <w:rPr>
          <w:rFonts w:ascii="Verdana" w:hAnsi="Verdana" w:cs="Arial"/>
          <w:color w:val="0000FF"/>
          <w:sz w:val="20"/>
        </w:rPr>
        <w:t>&lt;/</w:t>
      </w:r>
      <w:r w:rsidRPr="006E1F3B">
        <w:rPr>
          <w:rFonts w:ascii="Verdana" w:hAnsi="Verdana" w:cs="Arial"/>
          <w:color w:val="990000"/>
          <w:sz w:val="20"/>
        </w:rPr>
        <w:t>order:REQTYP</w:t>
      </w:r>
      <w:r w:rsidRPr="006E1F3B">
        <w:rPr>
          <w:rFonts w:ascii="Verdana" w:hAnsi="Verdana" w:cs="Arial"/>
          <w:color w:val="0000FF"/>
          <w:sz w:val="20"/>
        </w:rPr>
        <w:t>&gt;</w:t>
      </w:r>
      <w:r w:rsidRPr="006E1F3B">
        <w:rPr>
          <w:rFonts w:ascii="Verdana" w:hAnsi="Verdana" w:cs="Arial"/>
          <w:sz w:val="20"/>
          <w:szCs w:val="20"/>
        </w:rPr>
        <w:t xml:space="preserve"> </w:t>
      </w:r>
    </w:p>
    <w:p w14:paraId="1E47728A"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order:ACT</w:t>
      </w:r>
      <w:r w:rsidRPr="006E1F3B">
        <w:rPr>
          <w:rFonts w:ascii="Verdana" w:hAnsi="Verdana" w:cs="Arial"/>
          <w:color w:val="0000FF"/>
          <w:sz w:val="20"/>
        </w:rPr>
        <w:t>&gt;</w:t>
      </w:r>
      <w:r w:rsidRPr="006E1F3B">
        <w:rPr>
          <w:rFonts w:ascii="Verdana" w:hAnsi="Verdana" w:cs="Arial"/>
          <w:b/>
          <w:bCs/>
          <w:sz w:val="20"/>
        </w:rPr>
        <w:t>Y</w:t>
      </w:r>
      <w:r w:rsidRPr="006E1F3B">
        <w:rPr>
          <w:rFonts w:ascii="Verdana" w:hAnsi="Verdana" w:cs="Arial"/>
          <w:color w:val="0000FF"/>
          <w:sz w:val="20"/>
        </w:rPr>
        <w:t>&lt;/</w:t>
      </w:r>
      <w:r w:rsidRPr="006E1F3B">
        <w:rPr>
          <w:rFonts w:ascii="Verdana" w:hAnsi="Verdana" w:cs="Arial"/>
          <w:color w:val="990000"/>
          <w:sz w:val="20"/>
        </w:rPr>
        <w:t>order:ACT</w:t>
      </w:r>
      <w:r w:rsidRPr="006E1F3B">
        <w:rPr>
          <w:rFonts w:ascii="Verdana" w:hAnsi="Verdana" w:cs="Arial"/>
          <w:color w:val="0000FF"/>
          <w:sz w:val="20"/>
        </w:rPr>
        <w:t>&gt;</w:t>
      </w:r>
      <w:r w:rsidRPr="006E1F3B">
        <w:rPr>
          <w:rFonts w:ascii="Verdana" w:hAnsi="Verdana" w:cs="Arial"/>
          <w:sz w:val="20"/>
          <w:szCs w:val="20"/>
        </w:rPr>
        <w:t xml:space="preserve"> </w:t>
      </w:r>
    </w:p>
    <w:p w14:paraId="3601CA43" w14:textId="77777777" w:rsidR="00993959" w:rsidRPr="006E1F3B" w:rsidRDefault="00993959" w:rsidP="00993959">
      <w:pPr>
        <w:ind w:hanging="480"/>
        <w:rPr>
          <w:rFonts w:ascii="Verdana" w:hAnsi="Verdana" w:cs="Arial"/>
          <w:sz w:val="20"/>
          <w:szCs w:val="20"/>
        </w:rPr>
      </w:pPr>
      <w:hyperlink r:id="rId717"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order:AUTHORIZATION</w:t>
      </w:r>
      <w:r w:rsidRPr="006E1F3B">
        <w:rPr>
          <w:rFonts w:ascii="Verdana" w:hAnsi="Verdana" w:cs="Arial"/>
          <w:color w:val="0000FF"/>
          <w:sz w:val="20"/>
        </w:rPr>
        <w:t>&gt;</w:t>
      </w:r>
    </w:p>
    <w:p w14:paraId="7DB933AB"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order:TOS</w:t>
      </w:r>
      <w:r w:rsidRPr="006E1F3B">
        <w:rPr>
          <w:rFonts w:ascii="Verdana" w:hAnsi="Verdana" w:cs="Arial"/>
          <w:color w:val="0000FF"/>
          <w:sz w:val="20"/>
        </w:rPr>
        <w:t>&gt;</w:t>
      </w:r>
      <w:r w:rsidRPr="006E1F3B">
        <w:rPr>
          <w:rFonts w:ascii="Verdana" w:hAnsi="Verdana" w:cs="Arial"/>
          <w:b/>
          <w:bCs/>
          <w:sz w:val="20"/>
        </w:rPr>
        <w:t>2BM-</w:t>
      </w:r>
      <w:r w:rsidRPr="006E1F3B">
        <w:rPr>
          <w:rFonts w:ascii="Verdana" w:hAnsi="Verdana" w:cs="Arial"/>
          <w:color w:val="0000FF"/>
          <w:sz w:val="20"/>
        </w:rPr>
        <w:t>&lt;/</w:t>
      </w:r>
      <w:r w:rsidRPr="006E1F3B">
        <w:rPr>
          <w:rFonts w:ascii="Verdana" w:hAnsi="Verdana" w:cs="Arial"/>
          <w:color w:val="990000"/>
          <w:sz w:val="20"/>
        </w:rPr>
        <w:t>order:TOS</w:t>
      </w:r>
      <w:r w:rsidRPr="006E1F3B">
        <w:rPr>
          <w:rFonts w:ascii="Verdana" w:hAnsi="Verdana" w:cs="Arial"/>
          <w:color w:val="0000FF"/>
          <w:sz w:val="20"/>
        </w:rPr>
        <w:t>&gt;</w:t>
      </w:r>
      <w:r w:rsidRPr="006E1F3B">
        <w:rPr>
          <w:rFonts w:ascii="Verdana" w:hAnsi="Verdana" w:cs="Arial"/>
          <w:sz w:val="20"/>
          <w:szCs w:val="20"/>
        </w:rPr>
        <w:t xml:space="preserve"> </w:t>
      </w:r>
    </w:p>
    <w:p w14:paraId="45002454"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order:DDD</w:t>
      </w:r>
      <w:r w:rsidRPr="006E1F3B">
        <w:rPr>
          <w:rFonts w:ascii="Verdana" w:hAnsi="Verdana" w:cs="Arial"/>
          <w:color w:val="0000FF"/>
          <w:sz w:val="20"/>
        </w:rPr>
        <w:t>&gt;</w:t>
      </w:r>
      <w:r w:rsidRPr="006E1F3B">
        <w:rPr>
          <w:rFonts w:ascii="Verdana" w:hAnsi="Verdana" w:cs="Arial"/>
          <w:b/>
          <w:bCs/>
          <w:sz w:val="20"/>
        </w:rPr>
        <w:t>20090731</w:t>
      </w:r>
      <w:r w:rsidRPr="006E1F3B">
        <w:rPr>
          <w:rFonts w:ascii="Verdana" w:hAnsi="Verdana" w:cs="Arial"/>
          <w:color w:val="0000FF"/>
          <w:sz w:val="20"/>
        </w:rPr>
        <w:t>&lt;/</w:t>
      </w:r>
      <w:r w:rsidRPr="006E1F3B">
        <w:rPr>
          <w:rFonts w:ascii="Verdana" w:hAnsi="Verdana" w:cs="Arial"/>
          <w:color w:val="990000"/>
          <w:sz w:val="20"/>
        </w:rPr>
        <w:t>order:DDD</w:t>
      </w:r>
      <w:r w:rsidRPr="006E1F3B">
        <w:rPr>
          <w:rFonts w:ascii="Verdana" w:hAnsi="Verdana" w:cs="Arial"/>
          <w:color w:val="0000FF"/>
          <w:sz w:val="20"/>
        </w:rPr>
        <w:t>&gt;</w:t>
      </w:r>
      <w:r w:rsidRPr="006E1F3B">
        <w:rPr>
          <w:rFonts w:ascii="Verdana" w:hAnsi="Verdana" w:cs="Arial"/>
          <w:sz w:val="20"/>
          <w:szCs w:val="20"/>
        </w:rPr>
        <w:t xml:space="preserve"> </w:t>
      </w:r>
    </w:p>
    <w:p w14:paraId="317E7213"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order:AUTHORIZATION</w:t>
      </w:r>
      <w:r w:rsidRPr="006E1F3B">
        <w:rPr>
          <w:rFonts w:ascii="Verdana" w:hAnsi="Verdana" w:cs="Arial"/>
          <w:color w:val="0000FF"/>
          <w:sz w:val="20"/>
        </w:rPr>
        <w:t>&gt;</w:t>
      </w:r>
    </w:p>
    <w:p w14:paraId="5AEB0849"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order:LSR_ADMIN</w:t>
      </w:r>
      <w:r w:rsidRPr="006E1F3B">
        <w:rPr>
          <w:rFonts w:ascii="Verdana" w:hAnsi="Verdana" w:cs="Arial"/>
          <w:color w:val="0000FF"/>
          <w:sz w:val="20"/>
        </w:rPr>
        <w:t>&gt;</w:t>
      </w:r>
    </w:p>
    <w:p w14:paraId="05A9BA01" w14:textId="77777777" w:rsidR="00993959" w:rsidRPr="006E1F3B" w:rsidRDefault="00993959" w:rsidP="00993959">
      <w:pPr>
        <w:ind w:hanging="480"/>
        <w:rPr>
          <w:rFonts w:ascii="Verdana" w:hAnsi="Verdana" w:cs="Arial"/>
          <w:sz w:val="20"/>
          <w:szCs w:val="20"/>
        </w:rPr>
      </w:pPr>
      <w:hyperlink r:id="rId718"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order:LSR_BILL</w:t>
      </w:r>
      <w:r w:rsidRPr="006E1F3B">
        <w:rPr>
          <w:rFonts w:ascii="Verdana" w:hAnsi="Verdana" w:cs="Arial"/>
          <w:color w:val="0000FF"/>
          <w:sz w:val="20"/>
        </w:rPr>
        <w:t>&gt;</w:t>
      </w:r>
    </w:p>
    <w:p w14:paraId="5B5177E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order:BAN1</w:t>
      </w:r>
      <w:r w:rsidRPr="006E1F3B">
        <w:rPr>
          <w:rFonts w:ascii="Verdana" w:hAnsi="Verdana" w:cs="Arial"/>
          <w:color w:val="0000FF"/>
          <w:sz w:val="20"/>
        </w:rPr>
        <w:t>&gt;</w:t>
      </w:r>
      <w:r w:rsidRPr="006E1F3B">
        <w:rPr>
          <w:rFonts w:ascii="Verdana" w:hAnsi="Verdana" w:cs="Arial"/>
          <w:b/>
          <w:bCs/>
          <w:sz w:val="20"/>
        </w:rPr>
        <w:t>706Q886621621</w:t>
      </w:r>
      <w:r w:rsidRPr="006E1F3B">
        <w:rPr>
          <w:rFonts w:ascii="Verdana" w:hAnsi="Verdana" w:cs="Arial"/>
          <w:color w:val="0000FF"/>
          <w:sz w:val="20"/>
        </w:rPr>
        <w:t>&lt;/</w:t>
      </w:r>
      <w:r w:rsidRPr="006E1F3B">
        <w:rPr>
          <w:rFonts w:ascii="Verdana" w:hAnsi="Verdana" w:cs="Arial"/>
          <w:color w:val="990000"/>
          <w:sz w:val="20"/>
        </w:rPr>
        <w:t>order:BAN1</w:t>
      </w:r>
      <w:r w:rsidRPr="006E1F3B">
        <w:rPr>
          <w:rFonts w:ascii="Verdana" w:hAnsi="Verdana" w:cs="Arial"/>
          <w:color w:val="0000FF"/>
          <w:sz w:val="20"/>
        </w:rPr>
        <w:t>&gt;</w:t>
      </w:r>
      <w:r w:rsidRPr="006E1F3B">
        <w:rPr>
          <w:rFonts w:ascii="Verdana" w:hAnsi="Verdana" w:cs="Arial"/>
          <w:sz w:val="20"/>
          <w:szCs w:val="20"/>
        </w:rPr>
        <w:t xml:space="preserve"> </w:t>
      </w:r>
    </w:p>
    <w:p w14:paraId="5F71B3F4"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order:LSR_BILL</w:t>
      </w:r>
      <w:r w:rsidRPr="006E1F3B">
        <w:rPr>
          <w:rFonts w:ascii="Verdana" w:hAnsi="Verdana" w:cs="Arial"/>
          <w:color w:val="0000FF"/>
          <w:sz w:val="20"/>
        </w:rPr>
        <w:t>&gt;</w:t>
      </w:r>
    </w:p>
    <w:p w14:paraId="28118C15" w14:textId="77777777" w:rsidR="00993959" w:rsidRPr="006E1F3B" w:rsidRDefault="00993959" w:rsidP="00993959">
      <w:pPr>
        <w:ind w:hanging="480"/>
        <w:rPr>
          <w:rFonts w:ascii="Verdana" w:hAnsi="Verdana" w:cs="Arial"/>
          <w:sz w:val="20"/>
          <w:szCs w:val="20"/>
        </w:rPr>
      </w:pPr>
      <w:hyperlink r:id="rId719"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order:CONTACT</w:t>
      </w:r>
      <w:r w:rsidRPr="006E1F3B">
        <w:rPr>
          <w:rFonts w:ascii="Verdana" w:hAnsi="Verdana" w:cs="Arial"/>
          <w:color w:val="0000FF"/>
          <w:sz w:val="20"/>
        </w:rPr>
        <w:t>&gt;</w:t>
      </w:r>
    </w:p>
    <w:p w14:paraId="4437BF72"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w:t>
      </w:r>
      <w:r w:rsidRPr="006E1F3B">
        <w:rPr>
          <w:rFonts w:ascii="Verdana" w:hAnsi="Verdana" w:cs="Arial"/>
          <w:color w:val="0000FF"/>
          <w:sz w:val="20"/>
        </w:rPr>
        <w:t>&gt;</w:t>
      </w:r>
      <w:r w:rsidRPr="006E1F3B">
        <w:rPr>
          <w:rFonts w:ascii="Verdana" w:hAnsi="Verdana" w:cs="Arial"/>
          <w:b/>
          <w:bCs/>
          <w:sz w:val="20"/>
        </w:rPr>
        <w:t>Bojangles</w:t>
      </w:r>
      <w:r w:rsidRPr="006E1F3B">
        <w:rPr>
          <w:rFonts w:ascii="Verdana" w:hAnsi="Verdana" w:cs="Arial"/>
          <w:color w:val="0000FF"/>
          <w:sz w:val="20"/>
        </w:rPr>
        <w:t>&lt;/</w:t>
      </w:r>
      <w:r w:rsidRPr="006E1F3B">
        <w:rPr>
          <w:rFonts w:ascii="Verdana" w:hAnsi="Verdana" w:cs="Arial"/>
          <w:color w:val="990000"/>
          <w:sz w:val="20"/>
        </w:rPr>
        <w:t>order:INIT</w:t>
      </w:r>
      <w:r w:rsidRPr="006E1F3B">
        <w:rPr>
          <w:rFonts w:ascii="Verdana" w:hAnsi="Verdana" w:cs="Arial"/>
          <w:color w:val="0000FF"/>
          <w:sz w:val="20"/>
        </w:rPr>
        <w:t>&gt;</w:t>
      </w:r>
      <w:r w:rsidRPr="006E1F3B">
        <w:rPr>
          <w:rFonts w:ascii="Verdana" w:hAnsi="Verdana" w:cs="Arial"/>
          <w:sz w:val="20"/>
          <w:szCs w:val="20"/>
        </w:rPr>
        <w:t xml:space="preserve"> </w:t>
      </w:r>
    </w:p>
    <w:p w14:paraId="29B84CA3"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order:INIT_TEL_NO</w:t>
      </w:r>
      <w:r w:rsidRPr="006E1F3B">
        <w:rPr>
          <w:rFonts w:ascii="Verdana" w:hAnsi="Verdana" w:cs="Arial"/>
          <w:color w:val="0000FF"/>
          <w:sz w:val="20"/>
        </w:rPr>
        <w:t>&gt;</w:t>
      </w:r>
      <w:r w:rsidRPr="006E1F3B">
        <w:rPr>
          <w:rFonts w:ascii="Verdana" w:hAnsi="Verdana" w:cs="Arial"/>
          <w:b/>
          <w:bCs/>
          <w:sz w:val="20"/>
        </w:rPr>
        <w:t>8884448888</w:t>
      </w:r>
      <w:r w:rsidRPr="006E1F3B">
        <w:rPr>
          <w:rFonts w:ascii="Verdana" w:hAnsi="Verdana" w:cs="Arial"/>
          <w:color w:val="0000FF"/>
          <w:sz w:val="20"/>
        </w:rPr>
        <w:t>&lt;/</w:t>
      </w:r>
      <w:r w:rsidRPr="006E1F3B">
        <w:rPr>
          <w:rFonts w:ascii="Verdana" w:hAnsi="Verdana" w:cs="Arial"/>
          <w:color w:val="990000"/>
          <w:sz w:val="20"/>
        </w:rPr>
        <w:t>order:INIT_TEL_NO</w:t>
      </w:r>
      <w:r w:rsidRPr="006E1F3B">
        <w:rPr>
          <w:rFonts w:ascii="Verdana" w:hAnsi="Verdana" w:cs="Arial"/>
          <w:color w:val="0000FF"/>
          <w:sz w:val="20"/>
        </w:rPr>
        <w:t>&gt;</w:t>
      </w:r>
      <w:r w:rsidRPr="006E1F3B">
        <w:rPr>
          <w:rFonts w:ascii="Verdana" w:hAnsi="Verdana" w:cs="Arial"/>
          <w:sz w:val="20"/>
          <w:szCs w:val="20"/>
        </w:rPr>
        <w:t xml:space="preserve"> </w:t>
      </w:r>
    </w:p>
    <w:p w14:paraId="1E60C2FD"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order:INIT_FAX_NO</w:t>
      </w:r>
      <w:r w:rsidRPr="006E1F3B">
        <w:rPr>
          <w:rFonts w:ascii="Verdana" w:hAnsi="Verdana" w:cs="Arial"/>
          <w:color w:val="0000FF"/>
          <w:sz w:val="20"/>
        </w:rPr>
        <w:t>&gt;</w:t>
      </w:r>
      <w:r w:rsidRPr="006E1F3B">
        <w:rPr>
          <w:rFonts w:ascii="Verdana" w:hAnsi="Verdana" w:cs="Arial"/>
          <w:b/>
          <w:bCs/>
          <w:sz w:val="20"/>
        </w:rPr>
        <w:t>4448884444</w:t>
      </w:r>
      <w:r w:rsidRPr="006E1F3B">
        <w:rPr>
          <w:rFonts w:ascii="Verdana" w:hAnsi="Verdana" w:cs="Arial"/>
          <w:color w:val="0000FF"/>
          <w:sz w:val="20"/>
        </w:rPr>
        <w:t>&lt;/</w:t>
      </w:r>
      <w:r w:rsidRPr="006E1F3B">
        <w:rPr>
          <w:rFonts w:ascii="Verdana" w:hAnsi="Verdana" w:cs="Arial"/>
          <w:color w:val="990000"/>
          <w:sz w:val="20"/>
        </w:rPr>
        <w:t>order:INIT_FAX_NO</w:t>
      </w:r>
      <w:r w:rsidRPr="006E1F3B">
        <w:rPr>
          <w:rFonts w:ascii="Verdana" w:hAnsi="Verdana" w:cs="Arial"/>
          <w:color w:val="0000FF"/>
          <w:sz w:val="20"/>
        </w:rPr>
        <w:t>&gt;</w:t>
      </w:r>
      <w:r w:rsidRPr="006E1F3B">
        <w:rPr>
          <w:rFonts w:ascii="Verdana" w:hAnsi="Verdana" w:cs="Arial"/>
          <w:sz w:val="20"/>
          <w:szCs w:val="20"/>
        </w:rPr>
        <w:t xml:space="preserve"> </w:t>
      </w:r>
    </w:p>
    <w:p w14:paraId="0125191D"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order:CONTACT</w:t>
      </w:r>
      <w:r w:rsidRPr="006E1F3B">
        <w:rPr>
          <w:rFonts w:ascii="Verdana" w:hAnsi="Verdana" w:cs="Arial"/>
          <w:color w:val="0000FF"/>
          <w:sz w:val="20"/>
        </w:rPr>
        <w:t>&gt;</w:t>
      </w:r>
    </w:p>
    <w:p w14:paraId="07411FAA"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w:t>
      </w:r>
      <w:r w:rsidRPr="006E1F3B">
        <w:rPr>
          <w:rFonts w:ascii="Verdana" w:hAnsi="Verdana" w:cs="Arial"/>
          <w:color w:val="0000FF"/>
          <w:sz w:val="20"/>
        </w:rPr>
        <w:t>&gt;</w:t>
      </w:r>
    </w:p>
    <w:p w14:paraId="68688417" w14:textId="77777777" w:rsidR="00993959" w:rsidRPr="006E1F3B" w:rsidRDefault="00993959" w:rsidP="00993959">
      <w:pPr>
        <w:ind w:hanging="480"/>
        <w:rPr>
          <w:rFonts w:ascii="Verdana" w:hAnsi="Verdana" w:cs="Arial"/>
          <w:sz w:val="20"/>
          <w:szCs w:val="20"/>
        </w:rPr>
      </w:pPr>
      <w:hyperlink r:id="rId720"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order:EU</w:t>
      </w:r>
      <w:r w:rsidRPr="006E1F3B">
        <w:rPr>
          <w:rFonts w:ascii="Verdana" w:hAnsi="Verdana" w:cs="Arial"/>
          <w:color w:val="0000FF"/>
          <w:sz w:val="20"/>
        </w:rPr>
        <w:t>&gt;</w:t>
      </w:r>
    </w:p>
    <w:p w14:paraId="0CA048B4" w14:textId="77777777" w:rsidR="00993959" w:rsidRPr="006E1F3B" w:rsidRDefault="00993959" w:rsidP="00993959">
      <w:pPr>
        <w:ind w:hanging="480"/>
        <w:rPr>
          <w:rFonts w:ascii="Verdana" w:hAnsi="Verdana" w:cs="Arial"/>
          <w:sz w:val="20"/>
          <w:szCs w:val="20"/>
        </w:rPr>
      </w:pPr>
      <w:hyperlink r:id="rId721"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w:t>
      </w:r>
      <w:r w:rsidRPr="006E1F3B">
        <w:rPr>
          <w:rFonts w:ascii="Verdana" w:hAnsi="Verdana" w:cs="Arial"/>
          <w:color w:val="0000FF"/>
          <w:sz w:val="20"/>
        </w:rPr>
        <w:t>&gt;</w:t>
      </w:r>
    </w:p>
    <w:p w14:paraId="7C11D131" w14:textId="77777777" w:rsidR="00993959" w:rsidRPr="006E1F3B" w:rsidRDefault="00993959" w:rsidP="00993959">
      <w:pPr>
        <w:ind w:hanging="480"/>
        <w:rPr>
          <w:rFonts w:ascii="Verdana" w:hAnsi="Verdana" w:cs="Arial"/>
          <w:sz w:val="20"/>
          <w:szCs w:val="20"/>
        </w:rPr>
      </w:pPr>
      <w:hyperlink r:id="rId722"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order:LOC_ACCESS_HEADER_INFO</w:t>
      </w:r>
      <w:r w:rsidRPr="006E1F3B">
        <w:rPr>
          <w:rFonts w:ascii="Verdana" w:hAnsi="Verdana" w:cs="Arial"/>
          <w:color w:val="0000FF"/>
          <w:sz w:val="20"/>
        </w:rPr>
        <w:t>&gt;</w:t>
      </w:r>
    </w:p>
    <w:p w14:paraId="529340A8"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order:NAME</w:t>
      </w:r>
      <w:r w:rsidRPr="006E1F3B">
        <w:rPr>
          <w:rFonts w:ascii="Verdana" w:hAnsi="Verdana" w:cs="Arial"/>
          <w:color w:val="0000FF"/>
          <w:sz w:val="20"/>
        </w:rPr>
        <w:t>&gt;</w:t>
      </w:r>
      <w:smartTag w:uri="urn:schemas-microsoft-com:office:smarttags" w:element="place">
        <w:r w:rsidRPr="006E1F3B">
          <w:rPr>
            <w:rFonts w:ascii="Verdana" w:hAnsi="Verdana" w:cs="Arial"/>
            <w:b/>
            <w:bCs/>
            <w:sz w:val="20"/>
          </w:rPr>
          <w:t>Montego Bay</w:t>
        </w:r>
      </w:smartTag>
      <w:r w:rsidRPr="006E1F3B">
        <w:rPr>
          <w:rFonts w:ascii="Verdana" w:hAnsi="Verdana" w:cs="Arial"/>
          <w:color w:val="0000FF"/>
          <w:sz w:val="20"/>
        </w:rPr>
        <w:t>&lt;/</w:t>
      </w:r>
      <w:r w:rsidRPr="006E1F3B">
        <w:rPr>
          <w:rFonts w:ascii="Verdana" w:hAnsi="Verdana" w:cs="Arial"/>
          <w:color w:val="990000"/>
          <w:sz w:val="20"/>
        </w:rPr>
        <w:t>order:NAME</w:t>
      </w:r>
      <w:r w:rsidRPr="006E1F3B">
        <w:rPr>
          <w:rFonts w:ascii="Verdana" w:hAnsi="Verdana" w:cs="Arial"/>
          <w:color w:val="0000FF"/>
          <w:sz w:val="20"/>
        </w:rPr>
        <w:t>&gt;</w:t>
      </w:r>
      <w:r w:rsidRPr="006E1F3B">
        <w:rPr>
          <w:rFonts w:ascii="Verdana" w:hAnsi="Verdana" w:cs="Arial"/>
          <w:sz w:val="20"/>
          <w:szCs w:val="20"/>
        </w:rPr>
        <w:t xml:space="preserve"> </w:t>
      </w:r>
    </w:p>
    <w:p w14:paraId="7624509C"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order:LOC_ACCESS_HEADER_INFO</w:t>
      </w:r>
      <w:r w:rsidRPr="006E1F3B">
        <w:rPr>
          <w:rFonts w:ascii="Verdana" w:hAnsi="Verdana" w:cs="Arial"/>
          <w:color w:val="0000FF"/>
          <w:sz w:val="20"/>
        </w:rPr>
        <w:t>&gt;</w:t>
      </w:r>
    </w:p>
    <w:p w14:paraId="6A3559DE"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w:t>
      </w:r>
      <w:r w:rsidRPr="006E1F3B">
        <w:rPr>
          <w:rFonts w:ascii="Verdana" w:hAnsi="Verdana" w:cs="Arial"/>
          <w:color w:val="0000FF"/>
          <w:sz w:val="20"/>
        </w:rPr>
        <w:t>&gt;</w:t>
      </w:r>
    </w:p>
    <w:p w14:paraId="1BC59AC1"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order:EU</w:t>
      </w:r>
      <w:r w:rsidRPr="006E1F3B">
        <w:rPr>
          <w:rFonts w:ascii="Verdana" w:hAnsi="Verdana" w:cs="Arial"/>
          <w:color w:val="0000FF"/>
          <w:sz w:val="20"/>
        </w:rPr>
        <w:t>&gt;</w:t>
      </w:r>
    </w:p>
    <w:p w14:paraId="06CE9052"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order:LSR_ORD_REQ</w:t>
      </w:r>
      <w:r w:rsidRPr="006E1F3B">
        <w:rPr>
          <w:rFonts w:ascii="Verdana" w:hAnsi="Verdana" w:cs="Arial"/>
          <w:color w:val="0000FF"/>
          <w:sz w:val="20"/>
        </w:rPr>
        <w:t>&gt;</w:t>
      </w:r>
    </w:p>
    <w:p w14:paraId="3D8341BA"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uom:ATT_LSR_ORD_REQ</w:t>
      </w:r>
      <w:r w:rsidRPr="006E1F3B">
        <w:rPr>
          <w:rFonts w:ascii="Verdana" w:hAnsi="Verdana" w:cs="Arial"/>
          <w:color w:val="0000FF"/>
          <w:sz w:val="20"/>
        </w:rPr>
        <w:t>&gt;</w:t>
      </w:r>
    </w:p>
    <w:p w14:paraId="6F7D4F4A" w14:textId="77777777" w:rsidR="00993959" w:rsidRDefault="00993959" w:rsidP="00993959"/>
    <w:p w14:paraId="3557B81A" w14:textId="77777777" w:rsidR="00993959" w:rsidRDefault="00993959" w:rsidP="00993959"/>
    <w:p w14:paraId="013E9EC8" w14:textId="77777777" w:rsidR="00993959" w:rsidRDefault="00993959" w:rsidP="00993959"/>
    <w:p w14:paraId="5A5E1042" w14:textId="560DD7A1" w:rsidR="00993959" w:rsidRDefault="00993959" w:rsidP="00993959">
      <w:r>
        <w:t>XML OUTPUT:</w:t>
      </w:r>
    </w:p>
    <w:p w14:paraId="6C161420" w14:textId="77777777" w:rsidR="00230FE4" w:rsidRDefault="00230FE4" w:rsidP="00993959"/>
    <w:p w14:paraId="777F1CD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senderid</w:t>
      </w:r>
      <w:r w:rsidRPr="006E1F3B">
        <w:rPr>
          <w:rFonts w:ascii="Verdana" w:hAnsi="Verdana" w:cs="Arial"/>
          <w:color w:val="0000FF"/>
          <w:sz w:val="20"/>
        </w:rPr>
        <w:t>&gt;</w:t>
      </w:r>
      <w:r w:rsidRPr="006E1F3B">
        <w:rPr>
          <w:rFonts w:ascii="Verdana" w:hAnsi="Verdana" w:cs="Arial"/>
          <w:b/>
          <w:bCs/>
          <w:sz w:val="20"/>
        </w:rPr>
        <w:t>ATT-OR-SAT</w:t>
      </w:r>
      <w:r w:rsidRPr="006E1F3B">
        <w:rPr>
          <w:rFonts w:ascii="Verdana" w:hAnsi="Verdana" w:cs="Arial"/>
          <w:color w:val="0000FF"/>
          <w:sz w:val="20"/>
        </w:rPr>
        <w:t>&lt;/</w:t>
      </w:r>
      <w:r w:rsidRPr="006E1F3B">
        <w:rPr>
          <w:rFonts w:ascii="Verdana" w:hAnsi="Verdana" w:cs="Arial"/>
          <w:color w:val="990000"/>
          <w:sz w:val="20"/>
        </w:rPr>
        <w:t>senderid</w:t>
      </w:r>
      <w:r w:rsidRPr="006E1F3B">
        <w:rPr>
          <w:rFonts w:ascii="Verdana" w:hAnsi="Verdana" w:cs="Arial"/>
          <w:color w:val="0000FF"/>
          <w:sz w:val="20"/>
        </w:rPr>
        <w:t>&gt;</w:t>
      </w:r>
      <w:r w:rsidRPr="006E1F3B">
        <w:rPr>
          <w:rFonts w:ascii="Verdana" w:hAnsi="Verdana" w:cs="Arial"/>
          <w:sz w:val="20"/>
          <w:szCs w:val="20"/>
        </w:rPr>
        <w:t xml:space="preserve"> </w:t>
      </w:r>
    </w:p>
    <w:p w14:paraId="62826129"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receiverid</w:t>
      </w:r>
      <w:r w:rsidRPr="006E1F3B">
        <w:rPr>
          <w:rFonts w:ascii="Verdana" w:hAnsi="Verdana" w:cs="Arial"/>
          <w:color w:val="0000FF"/>
          <w:sz w:val="20"/>
        </w:rPr>
        <w:t>&gt;</w:t>
      </w:r>
      <w:r w:rsidRPr="006E1F3B">
        <w:rPr>
          <w:rFonts w:ascii="Verdana" w:hAnsi="Verdana" w:cs="Arial"/>
          <w:b/>
          <w:bCs/>
          <w:sz w:val="20"/>
        </w:rPr>
        <w:t>CTE-VALIDATOR</w:t>
      </w:r>
      <w:r w:rsidRPr="006E1F3B">
        <w:rPr>
          <w:rFonts w:ascii="Verdana" w:hAnsi="Verdana" w:cs="Arial"/>
          <w:color w:val="0000FF"/>
          <w:sz w:val="20"/>
        </w:rPr>
        <w:t>&lt;/</w:t>
      </w:r>
      <w:r w:rsidRPr="006E1F3B">
        <w:rPr>
          <w:rFonts w:ascii="Verdana" w:hAnsi="Verdana" w:cs="Arial"/>
          <w:color w:val="990000"/>
          <w:sz w:val="20"/>
        </w:rPr>
        <w:t>receiverid</w:t>
      </w:r>
      <w:r w:rsidRPr="006E1F3B">
        <w:rPr>
          <w:rFonts w:ascii="Verdana" w:hAnsi="Verdana" w:cs="Arial"/>
          <w:color w:val="0000FF"/>
          <w:sz w:val="20"/>
        </w:rPr>
        <w:t>&gt;</w:t>
      </w:r>
      <w:r w:rsidRPr="006E1F3B">
        <w:rPr>
          <w:rFonts w:ascii="Verdana" w:hAnsi="Verdana" w:cs="Arial"/>
          <w:sz w:val="20"/>
          <w:szCs w:val="20"/>
        </w:rPr>
        <w:t xml:space="preserve"> </w:t>
      </w:r>
    </w:p>
    <w:p w14:paraId="3ED641E1"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interfaceid</w:t>
      </w:r>
      <w:r w:rsidRPr="006E1F3B">
        <w:rPr>
          <w:rFonts w:ascii="Verdana" w:hAnsi="Verdana" w:cs="Arial"/>
          <w:color w:val="0000FF"/>
          <w:sz w:val="20"/>
        </w:rPr>
        <w:t>&gt;</w:t>
      </w:r>
      <w:r w:rsidRPr="006E1F3B">
        <w:rPr>
          <w:rFonts w:ascii="Verdana" w:hAnsi="Verdana" w:cs="Arial"/>
          <w:b/>
          <w:bCs/>
          <w:sz w:val="20"/>
        </w:rPr>
        <w:t>CTE-1005-OR-XML-IB</w:t>
      </w:r>
      <w:r w:rsidRPr="006E1F3B">
        <w:rPr>
          <w:rFonts w:ascii="Verdana" w:hAnsi="Verdana" w:cs="Arial"/>
          <w:color w:val="0000FF"/>
          <w:sz w:val="20"/>
        </w:rPr>
        <w:t>&lt;/</w:t>
      </w:r>
      <w:r w:rsidRPr="006E1F3B">
        <w:rPr>
          <w:rFonts w:ascii="Verdana" w:hAnsi="Verdana" w:cs="Arial"/>
          <w:color w:val="990000"/>
          <w:sz w:val="20"/>
        </w:rPr>
        <w:t>interfaceid</w:t>
      </w:r>
      <w:r w:rsidRPr="006E1F3B">
        <w:rPr>
          <w:rFonts w:ascii="Verdana" w:hAnsi="Verdana" w:cs="Arial"/>
          <w:color w:val="0000FF"/>
          <w:sz w:val="20"/>
        </w:rPr>
        <w:t>&gt;</w:t>
      </w:r>
      <w:r w:rsidRPr="006E1F3B">
        <w:rPr>
          <w:rFonts w:ascii="Verdana" w:hAnsi="Verdana" w:cs="Arial"/>
          <w:sz w:val="20"/>
          <w:szCs w:val="20"/>
        </w:rPr>
        <w:t xml:space="preserve"> </w:t>
      </w:r>
    </w:p>
    <w:p w14:paraId="3CAA225D"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messagetype</w:t>
      </w:r>
      <w:r w:rsidRPr="006E1F3B">
        <w:rPr>
          <w:rFonts w:ascii="Verdana" w:hAnsi="Verdana" w:cs="Arial"/>
          <w:color w:val="0000FF"/>
          <w:sz w:val="20"/>
        </w:rPr>
        <w:t>&gt;</w:t>
      </w:r>
      <w:r w:rsidRPr="006E1F3B">
        <w:rPr>
          <w:rFonts w:ascii="Verdana" w:hAnsi="Verdana" w:cs="Arial"/>
          <w:b/>
          <w:bCs/>
          <w:sz w:val="20"/>
        </w:rPr>
        <w:t>LSRUOM</w:t>
      </w:r>
      <w:r w:rsidRPr="006E1F3B">
        <w:rPr>
          <w:rFonts w:ascii="Verdana" w:hAnsi="Verdana" w:cs="Arial"/>
          <w:color w:val="0000FF"/>
          <w:sz w:val="20"/>
        </w:rPr>
        <w:t>&lt;/</w:t>
      </w:r>
      <w:r w:rsidRPr="006E1F3B">
        <w:rPr>
          <w:rFonts w:ascii="Verdana" w:hAnsi="Verdana" w:cs="Arial"/>
          <w:color w:val="990000"/>
          <w:sz w:val="20"/>
        </w:rPr>
        <w:t>messagetype</w:t>
      </w:r>
      <w:r w:rsidRPr="006E1F3B">
        <w:rPr>
          <w:rFonts w:ascii="Verdana" w:hAnsi="Verdana" w:cs="Arial"/>
          <w:color w:val="0000FF"/>
          <w:sz w:val="20"/>
        </w:rPr>
        <w:t>&gt;</w:t>
      </w:r>
      <w:r w:rsidRPr="006E1F3B">
        <w:rPr>
          <w:rFonts w:ascii="Verdana" w:hAnsi="Verdana" w:cs="Arial"/>
          <w:sz w:val="20"/>
          <w:szCs w:val="20"/>
        </w:rPr>
        <w:t xml:space="preserve"> </w:t>
      </w:r>
    </w:p>
    <w:p w14:paraId="65F52A84"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lsogversion</w:t>
      </w:r>
      <w:r w:rsidRPr="006E1F3B">
        <w:rPr>
          <w:rFonts w:ascii="Verdana" w:hAnsi="Verdana" w:cs="Arial"/>
          <w:color w:val="0000FF"/>
          <w:sz w:val="20"/>
        </w:rPr>
        <w:t>&gt;</w:t>
      </w:r>
      <w:r w:rsidRPr="006E1F3B">
        <w:rPr>
          <w:rFonts w:ascii="Verdana" w:hAnsi="Verdana" w:cs="Arial"/>
          <w:b/>
          <w:bCs/>
          <w:sz w:val="20"/>
        </w:rPr>
        <w:t>10.05</w:t>
      </w:r>
      <w:r w:rsidRPr="006E1F3B">
        <w:rPr>
          <w:rFonts w:ascii="Verdana" w:hAnsi="Verdana" w:cs="Arial"/>
          <w:color w:val="0000FF"/>
          <w:sz w:val="20"/>
        </w:rPr>
        <w:t>&lt;/</w:t>
      </w:r>
      <w:r w:rsidRPr="006E1F3B">
        <w:rPr>
          <w:rFonts w:ascii="Verdana" w:hAnsi="Verdana" w:cs="Arial"/>
          <w:color w:val="990000"/>
          <w:sz w:val="20"/>
        </w:rPr>
        <w:t>lsogversion</w:t>
      </w:r>
      <w:r w:rsidRPr="006E1F3B">
        <w:rPr>
          <w:rFonts w:ascii="Verdana" w:hAnsi="Verdana" w:cs="Arial"/>
          <w:color w:val="0000FF"/>
          <w:sz w:val="20"/>
        </w:rPr>
        <w:t>&gt;</w:t>
      </w:r>
      <w:r w:rsidRPr="006E1F3B">
        <w:rPr>
          <w:rFonts w:ascii="Verdana" w:hAnsi="Verdana" w:cs="Arial"/>
          <w:sz w:val="20"/>
          <w:szCs w:val="20"/>
        </w:rPr>
        <w:t xml:space="preserve"> </w:t>
      </w:r>
    </w:p>
    <w:p w14:paraId="096CF6E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ordertype</w:t>
      </w:r>
      <w:r w:rsidRPr="006E1F3B">
        <w:rPr>
          <w:rFonts w:ascii="Verdana" w:hAnsi="Verdana" w:cs="Arial"/>
          <w:color w:val="0000FF"/>
          <w:sz w:val="20"/>
        </w:rPr>
        <w:t>&gt;</w:t>
      </w:r>
      <w:r w:rsidRPr="006E1F3B">
        <w:rPr>
          <w:rFonts w:ascii="Verdana" w:hAnsi="Verdana" w:cs="Arial"/>
          <w:b/>
          <w:bCs/>
          <w:sz w:val="20"/>
        </w:rPr>
        <w:t>ORDER</w:t>
      </w:r>
      <w:r w:rsidRPr="006E1F3B">
        <w:rPr>
          <w:rFonts w:ascii="Verdana" w:hAnsi="Verdana" w:cs="Arial"/>
          <w:color w:val="0000FF"/>
          <w:sz w:val="20"/>
        </w:rPr>
        <w:t>&lt;/</w:t>
      </w:r>
      <w:r w:rsidRPr="006E1F3B">
        <w:rPr>
          <w:rFonts w:ascii="Verdana" w:hAnsi="Verdana" w:cs="Arial"/>
          <w:color w:val="990000"/>
          <w:sz w:val="20"/>
        </w:rPr>
        <w:t>ordertype</w:t>
      </w:r>
      <w:r w:rsidRPr="006E1F3B">
        <w:rPr>
          <w:rFonts w:ascii="Verdana" w:hAnsi="Verdana" w:cs="Arial"/>
          <w:color w:val="0000FF"/>
          <w:sz w:val="20"/>
        </w:rPr>
        <w:t>&gt;</w:t>
      </w:r>
      <w:r w:rsidRPr="006E1F3B">
        <w:rPr>
          <w:rFonts w:ascii="Verdana" w:hAnsi="Verdana" w:cs="Arial"/>
          <w:sz w:val="20"/>
          <w:szCs w:val="20"/>
        </w:rPr>
        <w:t xml:space="preserve"> </w:t>
      </w:r>
    </w:p>
    <w:p w14:paraId="3448B371"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header</w:t>
      </w:r>
      <w:r w:rsidRPr="006E1F3B">
        <w:rPr>
          <w:rFonts w:ascii="Verdana" w:hAnsi="Verdana" w:cs="Arial"/>
          <w:color w:val="0000FF"/>
          <w:sz w:val="20"/>
        </w:rPr>
        <w:t>&gt;</w:t>
      </w:r>
    </w:p>
    <w:p w14:paraId="6418C061" w14:textId="77777777" w:rsidR="00993959" w:rsidRPr="006E1F3B" w:rsidRDefault="00993959" w:rsidP="00993959">
      <w:pPr>
        <w:ind w:hanging="480"/>
        <w:rPr>
          <w:rFonts w:ascii="Verdana" w:hAnsi="Verdana" w:cs="Arial"/>
          <w:sz w:val="20"/>
          <w:szCs w:val="20"/>
        </w:rPr>
      </w:pPr>
      <w:hyperlink r:id="rId723"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m2:LSR_RESP</w:t>
      </w:r>
      <w:r w:rsidRPr="006E1F3B">
        <w:rPr>
          <w:rFonts w:ascii="Verdana" w:hAnsi="Verdana" w:cs="Arial"/>
          <w:color w:val="FF0000"/>
          <w:sz w:val="20"/>
        </w:rPr>
        <w:t xml:space="preserve"> xmlns:m2</w:t>
      </w:r>
      <w:r w:rsidRPr="006E1F3B">
        <w:rPr>
          <w:rFonts w:ascii="Verdana" w:hAnsi="Verdana" w:cs="Arial"/>
          <w:color w:val="0000FF"/>
          <w:sz w:val="20"/>
        </w:rPr>
        <w:t>="</w:t>
      </w:r>
      <w:r w:rsidRPr="006E1F3B">
        <w:rPr>
          <w:rFonts w:ascii="Verdana" w:hAnsi="Verdana" w:cs="Arial"/>
          <w:b/>
          <w:bCs/>
          <w:color w:val="FF0000"/>
          <w:sz w:val="20"/>
          <w:szCs w:val="20"/>
        </w:rPr>
        <w:t>http://lsr.att.com/obf/tML/UOM</w:t>
      </w:r>
      <w:r w:rsidRPr="006E1F3B">
        <w:rPr>
          <w:rFonts w:ascii="Verdana" w:hAnsi="Verdana" w:cs="Arial"/>
          <w:color w:val="0000FF"/>
          <w:sz w:val="20"/>
        </w:rPr>
        <w:t>"&gt;</w:t>
      </w:r>
    </w:p>
    <w:p w14:paraId="24992A46" w14:textId="77777777" w:rsidR="00993959" w:rsidRPr="006E1F3B" w:rsidRDefault="00993959" w:rsidP="00993959">
      <w:pPr>
        <w:ind w:hanging="480"/>
        <w:rPr>
          <w:rFonts w:ascii="Verdana" w:hAnsi="Verdana" w:cs="Arial"/>
          <w:sz w:val="20"/>
          <w:szCs w:val="20"/>
        </w:rPr>
      </w:pPr>
      <w:hyperlink r:id="rId724"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m2:HDR</w:t>
      </w:r>
      <w:r w:rsidRPr="006E1F3B">
        <w:rPr>
          <w:rFonts w:ascii="Verdana" w:hAnsi="Verdana" w:cs="Arial"/>
          <w:color w:val="0000FF"/>
          <w:sz w:val="20"/>
        </w:rPr>
        <w:t>&gt;</w:t>
      </w:r>
    </w:p>
    <w:p w14:paraId="22F77B86"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m2:MESSAGE_ID</w:t>
      </w:r>
      <w:r w:rsidRPr="006E1F3B">
        <w:rPr>
          <w:rFonts w:ascii="Verdana" w:hAnsi="Verdana" w:cs="Arial"/>
          <w:color w:val="0000FF"/>
          <w:sz w:val="20"/>
        </w:rPr>
        <w:t>&gt;</w:t>
      </w:r>
      <w:r w:rsidRPr="006E1F3B">
        <w:rPr>
          <w:rFonts w:ascii="Verdana" w:hAnsi="Verdana" w:cs="Arial"/>
          <w:b/>
          <w:bCs/>
          <w:sz w:val="20"/>
        </w:rPr>
        <w:t>1246382773851928.7689733024622</w:t>
      </w:r>
      <w:r w:rsidRPr="006E1F3B">
        <w:rPr>
          <w:rFonts w:ascii="Verdana" w:hAnsi="Verdana" w:cs="Arial"/>
          <w:color w:val="0000FF"/>
          <w:sz w:val="20"/>
        </w:rPr>
        <w:t>&lt;/</w:t>
      </w:r>
      <w:r w:rsidRPr="006E1F3B">
        <w:rPr>
          <w:rFonts w:ascii="Verdana" w:hAnsi="Verdana" w:cs="Arial"/>
          <w:color w:val="990000"/>
          <w:sz w:val="20"/>
        </w:rPr>
        <w:t>m2:MESSAGE_ID</w:t>
      </w:r>
      <w:r w:rsidRPr="006E1F3B">
        <w:rPr>
          <w:rFonts w:ascii="Verdana" w:hAnsi="Verdana" w:cs="Arial"/>
          <w:color w:val="0000FF"/>
          <w:sz w:val="20"/>
        </w:rPr>
        <w:t>&gt;</w:t>
      </w:r>
      <w:r w:rsidRPr="006E1F3B">
        <w:rPr>
          <w:rFonts w:ascii="Verdana" w:hAnsi="Verdana" w:cs="Arial"/>
          <w:sz w:val="20"/>
          <w:szCs w:val="20"/>
        </w:rPr>
        <w:t xml:space="preserve"> </w:t>
      </w:r>
    </w:p>
    <w:p w14:paraId="0B4A9116" w14:textId="77777777" w:rsidR="00993959" w:rsidRPr="008C51B0" w:rsidRDefault="00993959" w:rsidP="00993959">
      <w:pPr>
        <w:ind w:hanging="480"/>
        <w:rPr>
          <w:rFonts w:ascii="Verdana" w:hAnsi="Verdana" w:cs="Arial"/>
          <w:sz w:val="20"/>
          <w:szCs w:val="20"/>
          <w:lang w:val="es-ES"/>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46AC9E75" w14:textId="77777777" w:rsidR="00993959" w:rsidRPr="006E1F3B" w:rsidRDefault="00993959" w:rsidP="00993959">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6E1F3B">
        <w:rPr>
          <w:rFonts w:ascii="Verdana" w:hAnsi="Verdana" w:cs="Arial"/>
          <w:color w:val="0000FF"/>
          <w:sz w:val="20"/>
        </w:rPr>
        <w:t>&lt;</w:t>
      </w:r>
      <w:r w:rsidRPr="006E1F3B">
        <w:rPr>
          <w:rFonts w:ascii="Verdana" w:hAnsi="Verdana" w:cs="Arial"/>
          <w:color w:val="990000"/>
          <w:sz w:val="20"/>
        </w:rPr>
        <w:t>m2:MSG_TIMESTAMP</w:t>
      </w:r>
      <w:r w:rsidRPr="006E1F3B">
        <w:rPr>
          <w:rFonts w:ascii="Verdana" w:hAnsi="Verdana" w:cs="Arial"/>
          <w:color w:val="0000FF"/>
          <w:sz w:val="20"/>
        </w:rPr>
        <w:t>&gt;</w:t>
      </w:r>
      <w:r w:rsidRPr="006E1F3B">
        <w:rPr>
          <w:rFonts w:ascii="Verdana" w:hAnsi="Verdana" w:cs="Arial"/>
          <w:b/>
          <w:bCs/>
          <w:sz w:val="20"/>
        </w:rPr>
        <w:t>2009-06-30T12:26:14-05:00</w:t>
      </w:r>
      <w:r w:rsidRPr="006E1F3B">
        <w:rPr>
          <w:rFonts w:ascii="Verdana" w:hAnsi="Verdana" w:cs="Arial"/>
          <w:color w:val="0000FF"/>
          <w:sz w:val="20"/>
        </w:rPr>
        <w:t>&lt;/</w:t>
      </w:r>
      <w:r w:rsidRPr="006E1F3B">
        <w:rPr>
          <w:rFonts w:ascii="Verdana" w:hAnsi="Verdana" w:cs="Arial"/>
          <w:color w:val="990000"/>
          <w:sz w:val="20"/>
        </w:rPr>
        <w:t>m2:MSG_TIMESTAMP</w:t>
      </w:r>
      <w:r w:rsidRPr="006E1F3B">
        <w:rPr>
          <w:rFonts w:ascii="Verdana" w:hAnsi="Verdana" w:cs="Arial"/>
          <w:color w:val="0000FF"/>
          <w:sz w:val="20"/>
        </w:rPr>
        <w:t>&gt;</w:t>
      </w:r>
      <w:r w:rsidRPr="006E1F3B">
        <w:rPr>
          <w:rFonts w:ascii="Verdana" w:hAnsi="Verdana" w:cs="Arial"/>
          <w:sz w:val="20"/>
          <w:szCs w:val="20"/>
        </w:rPr>
        <w:t xml:space="preserve"> </w:t>
      </w:r>
    </w:p>
    <w:p w14:paraId="6747C173"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m2:PON</w:t>
      </w:r>
      <w:r w:rsidRPr="006E1F3B">
        <w:rPr>
          <w:rFonts w:ascii="Verdana" w:hAnsi="Verdana" w:cs="Arial"/>
          <w:color w:val="0000FF"/>
          <w:sz w:val="20"/>
        </w:rPr>
        <w:t>&gt;</w:t>
      </w:r>
      <w:r w:rsidRPr="006E1F3B">
        <w:rPr>
          <w:rFonts w:ascii="Verdana" w:hAnsi="Verdana" w:cs="Arial"/>
          <w:b/>
          <w:bCs/>
          <w:sz w:val="20"/>
        </w:rPr>
        <w:t>CVT0M028R31</w:t>
      </w:r>
      <w:r w:rsidRPr="006E1F3B">
        <w:rPr>
          <w:rFonts w:ascii="Verdana" w:hAnsi="Verdana" w:cs="Arial"/>
          <w:color w:val="0000FF"/>
          <w:sz w:val="20"/>
        </w:rPr>
        <w:t>&lt;/</w:t>
      </w:r>
      <w:r w:rsidRPr="006E1F3B">
        <w:rPr>
          <w:rFonts w:ascii="Verdana" w:hAnsi="Verdana" w:cs="Arial"/>
          <w:color w:val="990000"/>
          <w:sz w:val="20"/>
        </w:rPr>
        <w:t>m2:PON</w:t>
      </w:r>
      <w:r w:rsidRPr="006E1F3B">
        <w:rPr>
          <w:rFonts w:ascii="Verdana" w:hAnsi="Verdana" w:cs="Arial"/>
          <w:color w:val="0000FF"/>
          <w:sz w:val="20"/>
        </w:rPr>
        <w:t>&gt;</w:t>
      </w:r>
      <w:r w:rsidRPr="006E1F3B">
        <w:rPr>
          <w:rFonts w:ascii="Verdana" w:hAnsi="Verdana" w:cs="Arial"/>
          <w:sz w:val="20"/>
          <w:szCs w:val="20"/>
        </w:rPr>
        <w:t xml:space="preserve"> </w:t>
      </w:r>
    </w:p>
    <w:p w14:paraId="46D5358A" w14:textId="77777777" w:rsidR="00993959" w:rsidRPr="008C51B0" w:rsidRDefault="00993959" w:rsidP="00993959">
      <w:pPr>
        <w:ind w:hanging="480"/>
        <w:rPr>
          <w:rFonts w:ascii="Verdana" w:hAnsi="Verdana" w:cs="Arial"/>
          <w:sz w:val="20"/>
          <w:szCs w:val="20"/>
          <w:lang w:val="es-ES"/>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7C73C406" w14:textId="77777777" w:rsidR="00993959" w:rsidRPr="008C51B0" w:rsidRDefault="00993959" w:rsidP="00993959">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4787500438</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003412AB" w14:textId="77777777" w:rsidR="00993959" w:rsidRPr="008C51B0" w:rsidRDefault="00993959" w:rsidP="00993959">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20090630L00047-00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68BCE098" w14:textId="77777777" w:rsidR="00993959" w:rsidRPr="006E1F3B" w:rsidRDefault="00993959" w:rsidP="00993959">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6E1F3B">
        <w:rPr>
          <w:rFonts w:ascii="Verdana" w:hAnsi="Verdana" w:cs="Arial"/>
          <w:color w:val="0000FF"/>
          <w:sz w:val="20"/>
        </w:rPr>
        <w:t>&lt;</w:t>
      </w:r>
      <w:r w:rsidRPr="006E1F3B">
        <w:rPr>
          <w:rFonts w:ascii="Verdana" w:hAnsi="Verdana" w:cs="Arial"/>
          <w:color w:val="990000"/>
          <w:sz w:val="20"/>
        </w:rPr>
        <w:t>m2:CC</w:t>
      </w:r>
      <w:r w:rsidRPr="006E1F3B">
        <w:rPr>
          <w:rFonts w:ascii="Verdana" w:hAnsi="Verdana" w:cs="Arial"/>
          <w:color w:val="0000FF"/>
          <w:sz w:val="20"/>
        </w:rPr>
        <w:t>&gt;</w:t>
      </w:r>
      <w:r w:rsidRPr="006E1F3B">
        <w:rPr>
          <w:rFonts w:ascii="Verdana" w:hAnsi="Verdana" w:cs="Arial"/>
          <w:b/>
          <w:bCs/>
          <w:sz w:val="20"/>
        </w:rPr>
        <w:t>9999</w:t>
      </w:r>
      <w:r w:rsidRPr="006E1F3B">
        <w:rPr>
          <w:rFonts w:ascii="Verdana" w:hAnsi="Verdana" w:cs="Arial"/>
          <w:color w:val="0000FF"/>
          <w:sz w:val="20"/>
        </w:rPr>
        <w:t>&lt;/</w:t>
      </w:r>
      <w:r w:rsidRPr="006E1F3B">
        <w:rPr>
          <w:rFonts w:ascii="Verdana" w:hAnsi="Verdana" w:cs="Arial"/>
          <w:color w:val="990000"/>
          <w:sz w:val="20"/>
        </w:rPr>
        <w:t>m2:CC</w:t>
      </w:r>
      <w:r w:rsidRPr="006E1F3B">
        <w:rPr>
          <w:rFonts w:ascii="Verdana" w:hAnsi="Verdana" w:cs="Arial"/>
          <w:color w:val="0000FF"/>
          <w:sz w:val="20"/>
        </w:rPr>
        <w:t>&gt;</w:t>
      </w:r>
      <w:r w:rsidRPr="006E1F3B">
        <w:rPr>
          <w:rFonts w:ascii="Verdana" w:hAnsi="Verdana" w:cs="Arial"/>
          <w:sz w:val="20"/>
          <w:szCs w:val="20"/>
        </w:rPr>
        <w:t xml:space="preserve"> </w:t>
      </w:r>
    </w:p>
    <w:p w14:paraId="31010315"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m2:CLEC_APPL_ID</w:t>
      </w:r>
      <w:r w:rsidRPr="006E1F3B">
        <w:rPr>
          <w:rFonts w:ascii="Verdana" w:hAnsi="Verdana" w:cs="Arial"/>
          <w:color w:val="0000FF"/>
          <w:sz w:val="20"/>
        </w:rPr>
        <w:t>&gt;</w:t>
      </w:r>
      <w:r w:rsidRPr="006E1F3B">
        <w:rPr>
          <w:rFonts w:ascii="Verdana" w:hAnsi="Verdana" w:cs="Arial"/>
          <w:b/>
          <w:bCs/>
          <w:sz w:val="20"/>
        </w:rPr>
        <w:t>CTE-VALIDATOR</w:t>
      </w:r>
      <w:r w:rsidRPr="006E1F3B">
        <w:rPr>
          <w:rFonts w:ascii="Verdana" w:hAnsi="Verdana" w:cs="Arial"/>
          <w:color w:val="0000FF"/>
          <w:sz w:val="20"/>
        </w:rPr>
        <w:t>&lt;/</w:t>
      </w:r>
      <w:r w:rsidRPr="006E1F3B">
        <w:rPr>
          <w:rFonts w:ascii="Verdana" w:hAnsi="Verdana" w:cs="Arial"/>
          <w:color w:val="990000"/>
          <w:sz w:val="20"/>
        </w:rPr>
        <w:t>m2:CLEC_APPL_ID</w:t>
      </w:r>
      <w:r w:rsidRPr="006E1F3B">
        <w:rPr>
          <w:rFonts w:ascii="Verdana" w:hAnsi="Verdana" w:cs="Arial"/>
          <w:color w:val="0000FF"/>
          <w:sz w:val="20"/>
        </w:rPr>
        <w:t>&gt;</w:t>
      </w:r>
      <w:r w:rsidRPr="006E1F3B">
        <w:rPr>
          <w:rFonts w:ascii="Verdana" w:hAnsi="Verdana" w:cs="Arial"/>
          <w:sz w:val="20"/>
          <w:szCs w:val="20"/>
        </w:rPr>
        <w:t xml:space="preserve"> </w:t>
      </w:r>
    </w:p>
    <w:p w14:paraId="0EE01905"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m2:CLEC_APPL_PASSWORD</w:t>
      </w:r>
      <w:r w:rsidRPr="006E1F3B">
        <w:rPr>
          <w:rFonts w:ascii="Verdana" w:hAnsi="Verdana" w:cs="Arial"/>
          <w:color w:val="0000FF"/>
          <w:sz w:val="20"/>
        </w:rPr>
        <w:t>&gt;</w:t>
      </w:r>
      <w:r w:rsidRPr="006E1F3B">
        <w:rPr>
          <w:rFonts w:ascii="Verdana" w:hAnsi="Verdana" w:cs="Arial"/>
          <w:b/>
          <w:bCs/>
          <w:sz w:val="20"/>
        </w:rPr>
        <w:t>PA$$WORD</w:t>
      </w:r>
      <w:r w:rsidRPr="006E1F3B">
        <w:rPr>
          <w:rFonts w:ascii="Verdana" w:hAnsi="Verdana" w:cs="Arial"/>
          <w:color w:val="0000FF"/>
          <w:sz w:val="20"/>
        </w:rPr>
        <w:t>&lt;/</w:t>
      </w:r>
      <w:r w:rsidRPr="006E1F3B">
        <w:rPr>
          <w:rFonts w:ascii="Verdana" w:hAnsi="Verdana" w:cs="Arial"/>
          <w:color w:val="990000"/>
          <w:sz w:val="20"/>
        </w:rPr>
        <w:t>m2:CLEC_APPL_PASSWORD</w:t>
      </w:r>
      <w:r w:rsidRPr="006E1F3B">
        <w:rPr>
          <w:rFonts w:ascii="Verdana" w:hAnsi="Verdana" w:cs="Arial"/>
          <w:color w:val="0000FF"/>
          <w:sz w:val="20"/>
        </w:rPr>
        <w:t>&gt;</w:t>
      </w:r>
      <w:r w:rsidRPr="006E1F3B">
        <w:rPr>
          <w:rFonts w:ascii="Verdana" w:hAnsi="Verdana" w:cs="Arial"/>
          <w:sz w:val="20"/>
          <w:szCs w:val="20"/>
        </w:rPr>
        <w:t xml:space="preserve"> </w:t>
      </w:r>
    </w:p>
    <w:p w14:paraId="462C86DE"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m2:DTSENT</w:t>
      </w:r>
      <w:r w:rsidRPr="006E1F3B">
        <w:rPr>
          <w:rFonts w:ascii="Verdana" w:hAnsi="Verdana" w:cs="Arial"/>
          <w:color w:val="0000FF"/>
          <w:sz w:val="20"/>
        </w:rPr>
        <w:t>&gt;</w:t>
      </w:r>
      <w:r w:rsidRPr="006E1F3B">
        <w:rPr>
          <w:rFonts w:ascii="Verdana" w:hAnsi="Verdana" w:cs="Arial"/>
          <w:b/>
          <w:bCs/>
          <w:sz w:val="20"/>
        </w:rPr>
        <w:t>200906301226PM</w:t>
      </w:r>
      <w:r w:rsidRPr="006E1F3B">
        <w:rPr>
          <w:rFonts w:ascii="Verdana" w:hAnsi="Verdana" w:cs="Arial"/>
          <w:color w:val="0000FF"/>
          <w:sz w:val="20"/>
        </w:rPr>
        <w:t>&lt;/</w:t>
      </w:r>
      <w:r w:rsidRPr="006E1F3B">
        <w:rPr>
          <w:rFonts w:ascii="Verdana" w:hAnsi="Verdana" w:cs="Arial"/>
          <w:color w:val="990000"/>
          <w:sz w:val="20"/>
        </w:rPr>
        <w:t>m2:DTSENT</w:t>
      </w:r>
      <w:r w:rsidRPr="006E1F3B">
        <w:rPr>
          <w:rFonts w:ascii="Verdana" w:hAnsi="Verdana" w:cs="Arial"/>
          <w:color w:val="0000FF"/>
          <w:sz w:val="20"/>
        </w:rPr>
        <w:t>&gt;</w:t>
      </w:r>
      <w:r w:rsidRPr="006E1F3B">
        <w:rPr>
          <w:rFonts w:ascii="Verdana" w:hAnsi="Verdana" w:cs="Arial"/>
          <w:sz w:val="20"/>
          <w:szCs w:val="20"/>
        </w:rPr>
        <w:t xml:space="preserve"> </w:t>
      </w:r>
    </w:p>
    <w:p w14:paraId="353ED960"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m2:ORD</w:t>
      </w:r>
      <w:r w:rsidRPr="006E1F3B">
        <w:rPr>
          <w:rFonts w:ascii="Verdana" w:hAnsi="Verdana" w:cs="Arial"/>
          <w:color w:val="0000FF"/>
          <w:sz w:val="20"/>
        </w:rPr>
        <w:t>&gt;</w:t>
      </w:r>
      <w:r w:rsidRPr="006E1F3B">
        <w:rPr>
          <w:rFonts w:ascii="Verdana" w:hAnsi="Verdana" w:cs="Arial"/>
          <w:b/>
          <w:bCs/>
          <w:sz w:val="20"/>
        </w:rPr>
        <w:t>CP7W3YG1</w:t>
      </w:r>
      <w:r w:rsidRPr="006E1F3B">
        <w:rPr>
          <w:rFonts w:ascii="Verdana" w:hAnsi="Verdana" w:cs="Arial"/>
          <w:color w:val="0000FF"/>
          <w:sz w:val="20"/>
        </w:rPr>
        <w:t>&lt;/</w:t>
      </w:r>
      <w:r w:rsidRPr="006E1F3B">
        <w:rPr>
          <w:rFonts w:ascii="Verdana" w:hAnsi="Verdana" w:cs="Arial"/>
          <w:color w:val="990000"/>
          <w:sz w:val="20"/>
        </w:rPr>
        <w:t>m2:ORD</w:t>
      </w:r>
      <w:r w:rsidRPr="006E1F3B">
        <w:rPr>
          <w:rFonts w:ascii="Verdana" w:hAnsi="Verdana" w:cs="Arial"/>
          <w:color w:val="0000FF"/>
          <w:sz w:val="20"/>
        </w:rPr>
        <w:t>&gt;</w:t>
      </w:r>
      <w:r w:rsidRPr="006E1F3B">
        <w:rPr>
          <w:rFonts w:ascii="Verdana" w:hAnsi="Verdana" w:cs="Arial"/>
          <w:sz w:val="20"/>
          <w:szCs w:val="20"/>
        </w:rPr>
        <w:t xml:space="preserve"> </w:t>
      </w:r>
    </w:p>
    <w:p w14:paraId="472612D6"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m2:STATUS_CODE</w:t>
      </w:r>
      <w:r w:rsidRPr="006E1F3B">
        <w:rPr>
          <w:rFonts w:ascii="Verdana" w:hAnsi="Verdana" w:cs="Arial"/>
          <w:color w:val="0000FF"/>
          <w:sz w:val="20"/>
        </w:rPr>
        <w:t>&gt;</w:t>
      </w:r>
      <w:r w:rsidRPr="006E1F3B">
        <w:rPr>
          <w:rFonts w:ascii="Verdana" w:hAnsi="Verdana" w:cs="Arial"/>
          <w:b/>
          <w:bCs/>
          <w:sz w:val="20"/>
        </w:rPr>
        <w:t>AO</w:t>
      </w:r>
      <w:r w:rsidRPr="006E1F3B">
        <w:rPr>
          <w:rFonts w:ascii="Verdana" w:hAnsi="Verdana" w:cs="Arial"/>
          <w:color w:val="0000FF"/>
          <w:sz w:val="20"/>
        </w:rPr>
        <w:t>&lt;/</w:t>
      </w:r>
      <w:r w:rsidRPr="006E1F3B">
        <w:rPr>
          <w:rFonts w:ascii="Verdana" w:hAnsi="Verdana" w:cs="Arial"/>
          <w:color w:val="990000"/>
          <w:sz w:val="20"/>
        </w:rPr>
        <w:t>m2:STATUS_CODE</w:t>
      </w:r>
      <w:r w:rsidRPr="006E1F3B">
        <w:rPr>
          <w:rFonts w:ascii="Verdana" w:hAnsi="Verdana" w:cs="Arial"/>
          <w:color w:val="0000FF"/>
          <w:sz w:val="20"/>
        </w:rPr>
        <w:t>&gt;</w:t>
      </w:r>
      <w:r w:rsidRPr="006E1F3B">
        <w:rPr>
          <w:rFonts w:ascii="Verdana" w:hAnsi="Verdana" w:cs="Arial"/>
          <w:sz w:val="20"/>
          <w:szCs w:val="20"/>
        </w:rPr>
        <w:t xml:space="preserve"> </w:t>
      </w:r>
    </w:p>
    <w:p w14:paraId="1AAD893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m2:STATUS_MSG</w:t>
      </w:r>
      <w:r w:rsidRPr="006E1F3B">
        <w:rPr>
          <w:rFonts w:ascii="Verdana" w:hAnsi="Verdana" w:cs="Arial"/>
          <w:color w:val="0000FF"/>
          <w:sz w:val="20"/>
        </w:rPr>
        <w:t>&gt;</w:t>
      </w:r>
      <w:r w:rsidRPr="006E1F3B">
        <w:rPr>
          <w:rFonts w:ascii="Verdana" w:hAnsi="Verdana" w:cs="Arial"/>
          <w:b/>
          <w:bCs/>
          <w:sz w:val="20"/>
        </w:rPr>
        <w:t>ASSIGNABLE ORDER</w:t>
      </w:r>
      <w:r w:rsidRPr="006E1F3B">
        <w:rPr>
          <w:rFonts w:ascii="Verdana" w:hAnsi="Verdana" w:cs="Arial"/>
          <w:color w:val="0000FF"/>
          <w:sz w:val="20"/>
        </w:rPr>
        <w:t>&lt;/</w:t>
      </w:r>
      <w:r w:rsidRPr="006E1F3B">
        <w:rPr>
          <w:rFonts w:ascii="Verdana" w:hAnsi="Verdana" w:cs="Arial"/>
          <w:color w:val="990000"/>
          <w:sz w:val="20"/>
        </w:rPr>
        <w:t>m2:STATUS_MSG</w:t>
      </w:r>
      <w:r w:rsidRPr="006E1F3B">
        <w:rPr>
          <w:rFonts w:ascii="Verdana" w:hAnsi="Verdana" w:cs="Arial"/>
          <w:color w:val="0000FF"/>
          <w:sz w:val="20"/>
        </w:rPr>
        <w:t>&gt;</w:t>
      </w:r>
      <w:r w:rsidRPr="006E1F3B">
        <w:rPr>
          <w:rFonts w:ascii="Verdana" w:hAnsi="Verdana" w:cs="Arial"/>
          <w:sz w:val="20"/>
          <w:szCs w:val="20"/>
        </w:rPr>
        <w:t xml:space="preserve"> </w:t>
      </w:r>
    </w:p>
    <w:p w14:paraId="0E75C4EC"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m2:TRAN_ACK_TYPE</w:t>
      </w:r>
      <w:r w:rsidRPr="006E1F3B">
        <w:rPr>
          <w:rFonts w:ascii="Verdana" w:hAnsi="Verdana" w:cs="Arial"/>
          <w:color w:val="0000FF"/>
          <w:sz w:val="20"/>
        </w:rPr>
        <w:t>&gt;</w:t>
      </w:r>
      <w:r w:rsidRPr="006E1F3B">
        <w:rPr>
          <w:rFonts w:ascii="Verdana" w:hAnsi="Verdana" w:cs="Arial"/>
          <w:b/>
          <w:bCs/>
          <w:sz w:val="20"/>
        </w:rPr>
        <w:t>AT</w:t>
      </w:r>
      <w:r w:rsidRPr="006E1F3B">
        <w:rPr>
          <w:rFonts w:ascii="Verdana" w:hAnsi="Verdana" w:cs="Arial"/>
          <w:color w:val="0000FF"/>
          <w:sz w:val="20"/>
        </w:rPr>
        <w:t>&lt;/</w:t>
      </w:r>
      <w:r w:rsidRPr="006E1F3B">
        <w:rPr>
          <w:rFonts w:ascii="Verdana" w:hAnsi="Verdana" w:cs="Arial"/>
          <w:color w:val="990000"/>
          <w:sz w:val="20"/>
        </w:rPr>
        <w:t>m2:TRAN_ACK_TYPE</w:t>
      </w:r>
      <w:r w:rsidRPr="006E1F3B">
        <w:rPr>
          <w:rFonts w:ascii="Verdana" w:hAnsi="Verdana" w:cs="Arial"/>
          <w:color w:val="0000FF"/>
          <w:sz w:val="20"/>
        </w:rPr>
        <w:t>&gt;</w:t>
      </w:r>
      <w:r w:rsidRPr="006E1F3B">
        <w:rPr>
          <w:rFonts w:ascii="Verdana" w:hAnsi="Verdana" w:cs="Arial"/>
          <w:sz w:val="20"/>
          <w:szCs w:val="20"/>
        </w:rPr>
        <w:t xml:space="preserve"> </w:t>
      </w:r>
    </w:p>
    <w:p w14:paraId="57103F3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m2:TRANS_SET_PURPOSE_CODE</w:t>
      </w:r>
      <w:r w:rsidRPr="006E1F3B">
        <w:rPr>
          <w:rFonts w:ascii="Verdana" w:hAnsi="Verdana" w:cs="Arial"/>
          <w:color w:val="0000FF"/>
          <w:sz w:val="20"/>
        </w:rPr>
        <w:t>&gt;</w:t>
      </w:r>
      <w:r w:rsidRPr="006E1F3B">
        <w:rPr>
          <w:rFonts w:ascii="Verdana" w:hAnsi="Verdana" w:cs="Arial"/>
          <w:b/>
          <w:bCs/>
          <w:sz w:val="20"/>
        </w:rPr>
        <w:t>06</w:t>
      </w:r>
      <w:r w:rsidRPr="006E1F3B">
        <w:rPr>
          <w:rFonts w:ascii="Verdana" w:hAnsi="Verdana" w:cs="Arial"/>
          <w:color w:val="0000FF"/>
          <w:sz w:val="20"/>
        </w:rPr>
        <w:t>&lt;/</w:t>
      </w:r>
      <w:r w:rsidRPr="006E1F3B">
        <w:rPr>
          <w:rFonts w:ascii="Verdana" w:hAnsi="Verdana" w:cs="Arial"/>
          <w:color w:val="990000"/>
          <w:sz w:val="20"/>
        </w:rPr>
        <w:t>m2:TRANS_SET_PURPOSE_CODE</w:t>
      </w:r>
      <w:r w:rsidRPr="006E1F3B">
        <w:rPr>
          <w:rFonts w:ascii="Verdana" w:hAnsi="Verdana" w:cs="Arial"/>
          <w:color w:val="0000FF"/>
          <w:sz w:val="20"/>
        </w:rPr>
        <w:t>&gt;</w:t>
      </w:r>
      <w:r w:rsidRPr="006E1F3B">
        <w:rPr>
          <w:rFonts w:ascii="Verdana" w:hAnsi="Verdana" w:cs="Arial"/>
          <w:sz w:val="20"/>
          <w:szCs w:val="20"/>
        </w:rPr>
        <w:t xml:space="preserve"> </w:t>
      </w:r>
    </w:p>
    <w:p w14:paraId="255604A3"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m2:HDR</w:t>
      </w:r>
      <w:r w:rsidRPr="006E1F3B">
        <w:rPr>
          <w:rFonts w:ascii="Verdana" w:hAnsi="Verdana" w:cs="Arial"/>
          <w:color w:val="0000FF"/>
          <w:sz w:val="20"/>
        </w:rPr>
        <w:t>&gt;</w:t>
      </w:r>
    </w:p>
    <w:p w14:paraId="6FFCAB04" w14:textId="77777777" w:rsidR="00993959" w:rsidRPr="006E1F3B" w:rsidRDefault="00993959" w:rsidP="00993959">
      <w:pPr>
        <w:ind w:hanging="480"/>
        <w:rPr>
          <w:rFonts w:ascii="Verdana" w:hAnsi="Verdana" w:cs="Arial"/>
          <w:sz w:val="20"/>
          <w:szCs w:val="20"/>
        </w:rPr>
      </w:pPr>
      <w:hyperlink r:id="rId725"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w:t>
      </w:r>
      <w:r w:rsidRPr="006E1F3B">
        <w:rPr>
          <w:rFonts w:ascii="Verdana" w:hAnsi="Verdana" w:cs="Arial"/>
          <w:color w:val="0000FF"/>
          <w:sz w:val="20"/>
        </w:rPr>
        <w:t>&gt;</w:t>
      </w:r>
    </w:p>
    <w:p w14:paraId="4B39B56F" w14:textId="77777777" w:rsidR="00993959" w:rsidRPr="006E1F3B" w:rsidRDefault="00993959" w:rsidP="00993959">
      <w:pPr>
        <w:ind w:hanging="480"/>
        <w:rPr>
          <w:rFonts w:ascii="Verdana" w:hAnsi="Verdana" w:cs="Arial"/>
          <w:sz w:val="20"/>
          <w:szCs w:val="20"/>
        </w:rPr>
      </w:pPr>
      <w:hyperlink r:id="rId726"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m2:FIRM_ORDER_NOTIFICATION</w:t>
      </w:r>
      <w:r w:rsidRPr="006E1F3B">
        <w:rPr>
          <w:rFonts w:ascii="Verdana" w:hAnsi="Verdana" w:cs="Arial"/>
          <w:color w:val="0000FF"/>
          <w:sz w:val="20"/>
        </w:rPr>
        <w:t>&gt;</w:t>
      </w:r>
    </w:p>
    <w:p w14:paraId="7FF23C43" w14:textId="77777777" w:rsidR="00993959" w:rsidRPr="006E1F3B" w:rsidRDefault="00993959" w:rsidP="00993959">
      <w:pPr>
        <w:ind w:hanging="480"/>
        <w:rPr>
          <w:rFonts w:ascii="Verdana" w:hAnsi="Verdana" w:cs="Arial"/>
          <w:sz w:val="20"/>
          <w:szCs w:val="20"/>
        </w:rPr>
      </w:pPr>
      <w:hyperlink r:id="rId727"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m2:NOTIFICATION_ADMIN</w:t>
      </w:r>
      <w:r w:rsidRPr="006E1F3B">
        <w:rPr>
          <w:rFonts w:ascii="Verdana" w:hAnsi="Verdana" w:cs="Arial"/>
          <w:color w:val="0000FF"/>
          <w:sz w:val="20"/>
        </w:rPr>
        <w:t>&gt;</w:t>
      </w:r>
    </w:p>
    <w:p w14:paraId="0AFEC77C"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m2:INIT</w:t>
      </w:r>
      <w:r w:rsidRPr="006E1F3B">
        <w:rPr>
          <w:rFonts w:ascii="Verdana" w:hAnsi="Verdana" w:cs="Arial"/>
          <w:color w:val="0000FF"/>
          <w:sz w:val="20"/>
        </w:rPr>
        <w:t>&gt;</w:t>
      </w:r>
      <w:r w:rsidRPr="006E1F3B">
        <w:rPr>
          <w:rFonts w:ascii="Verdana" w:hAnsi="Verdana" w:cs="Arial"/>
          <w:b/>
          <w:bCs/>
          <w:sz w:val="20"/>
        </w:rPr>
        <w:t>BOJANGLES</w:t>
      </w:r>
      <w:r w:rsidRPr="006E1F3B">
        <w:rPr>
          <w:rFonts w:ascii="Verdana" w:hAnsi="Verdana" w:cs="Arial"/>
          <w:color w:val="0000FF"/>
          <w:sz w:val="20"/>
        </w:rPr>
        <w:t>&lt;/</w:t>
      </w:r>
      <w:r w:rsidRPr="006E1F3B">
        <w:rPr>
          <w:rFonts w:ascii="Verdana" w:hAnsi="Verdana" w:cs="Arial"/>
          <w:color w:val="990000"/>
          <w:sz w:val="20"/>
        </w:rPr>
        <w:t>m2:INIT</w:t>
      </w:r>
      <w:r w:rsidRPr="006E1F3B">
        <w:rPr>
          <w:rFonts w:ascii="Verdana" w:hAnsi="Verdana" w:cs="Arial"/>
          <w:color w:val="0000FF"/>
          <w:sz w:val="20"/>
        </w:rPr>
        <w:t>&gt;</w:t>
      </w:r>
      <w:r w:rsidRPr="006E1F3B">
        <w:rPr>
          <w:rFonts w:ascii="Verdana" w:hAnsi="Verdana" w:cs="Arial"/>
          <w:sz w:val="20"/>
          <w:szCs w:val="20"/>
        </w:rPr>
        <w:t xml:space="preserve"> </w:t>
      </w:r>
    </w:p>
    <w:p w14:paraId="6B379E4F"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m2:INIT_TEL_NO</w:t>
      </w:r>
      <w:r w:rsidRPr="006E1F3B">
        <w:rPr>
          <w:rFonts w:ascii="Verdana" w:hAnsi="Verdana" w:cs="Arial"/>
          <w:color w:val="0000FF"/>
          <w:sz w:val="20"/>
        </w:rPr>
        <w:t>&gt;</w:t>
      </w:r>
      <w:r w:rsidRPr="006E1F3B">
        <w:rPr>
          <w:rFonts w:ascii="Verdana" w:hAnsi="Verdana" w:cs="Arial"/>
          <w:b/>
          <w:bCs/>
          <w:sz w:val="20"/>
        </w:rPr>
        <w:t>8884448888</w:t>
      </w:r>
      <w:r w:rsidRPr="006E1F3B">
        <w:rPr>
          <w:rFonts w:ascii="Verdana" w:hAnsi="Verdana" w:cs="Arial"/>
          <w:color w:val="0000FF"/>
          <w:sz w:val="20"/>
        </w:rPr>
        <w:t>&lt;/</w:t>
      </w:r>
      <w:r w:rsidRPr="006E1F3B">
        <w:rPr>
          <w:rFonts w:ascii="Verdana" w:hAnsi="Verdana" w:cs="Arial"/>
          <w:color w:val="990000"/>
          <w:sz w:val="20"/>
        </w:rPr>
        <w:t>m2:INIT_TEL_NO</w:t>
      </w:r>
      <w:r w:rsidRPr="006E1F3B">
        <w:rPr>
          <w:rFonts w:ascii="Verdana" w:hAnsi="Verdana" w:cs="Arial"/>
          <w:color w:val="0000FF"/>
          <w:sz w:val="20"/>
        </w:rPr>
        <w:t>&gt;</w:t>
      </w:r>
      <w:r w:rsidRPr="006E1F3B">
        <w:rPr>
          <w:rFonts w:ascii="Verdana" w:hAnsi="Verdana" w:cs="Arial"/>
          <w:sz w:val="20"/>
          <w:szCs w:val="20"/>
        </w:rPr>
        <w:t xml:space="preserve"> </w:t>
      </w:r>
    </w:p>
    <w:p w14:paraId="4FC13ABA"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m2:REP</w:t>
      </w:r>
      <w:r w:rsidRPr="006E1F3B">
        <w:rPr>
          <w:rFonts w:ascii="Verdana" w:hAnsi="Verdana" w:cs="Arial"/>
          <w:color w:val="0000FF"/>
          <w:sz w:val="20"/>
        </w:rPr>
        <w:t>&gt;</w:t>
      </w:r>
      <w:r w:rsidRPr="006E1F3B">
        <w:rPr>
          <w:rFonts w:ascii="Verdana" w:hAnsi="Verdana" w:cs="Arial"/>
          <w:b/>
          <w:bCs/>
          <w:sz w:val="20"/>
        </w:rPr>
        <w:t>LCSC</w:t>
      </w:r>
      <w:r w:rsidRPr="006E1F3B">
        <w:rPr>
          <w:rFonts w:ascii="Verdana" w:hAnsi="Verdana" w:cs="Arial"/>
          <w:color w:val="0000FF"/>
          <w:sz w:val="20"/>
        </w:rPr>
        <w:t>&lt;/</w:t>
      </w:r>
      <w:r w:rsidRPr="006E1F3B">
        <w:rPr>
          <w:rFonts w:ascii="Verdana" w:hAnsi="Verdana" w:cs="Arial"/>
          <w:color w:val="990000"/>
          <w:sz w:val="20"/>
        </w:rPr>
        <w:t>m2:REP</w:t>
      </w:r>
      <w:r w:rsidRPr="006E1F3B">
        <w:rPr>
          <w:rFonts w:ascii="Verdana" w:hAnsi="Verdana" w:cs="Arial"/>
          <w:color w:val="0000FF"/>
          <w:sz w:val="20"/>
        </w:rPr>
        <w:t>&gt;</w:t>
      </w:r>
      <w:r w:rsidRPr="006E1F3B">
        <w:rPr>
          <w:rFonts w:ascii="Verdana" w:hAnsi="Verdana" w:cs="Arial"/>
          <w:sz w:val="20"/>
          <w:szCs w:val="20"/>
        </w:rPr>
        <w:t xml:space="preserve"> </w:t>
      </w:r>
    </w:p>
    <w:p w14:paraId="42F6DF7E"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m2:REP_TEL_NO</w:t>
      </w:r>
      <w:r w:rsidRPr="006E1F3B">
        <w:rPr>
          <w:rFonts w:ascii="Verdana" w:hAnsi="Verdana" w:cs="Arial"/>
          <w:color w:val="0000FF"/>
          <w:sz w:val="20"/>
        </w:rPr>
        <w:t>&gt;</w:t>
      </w:r>
      <w:r w:rsidRPr="006E1F3B">
        <w:rPr>
          <w:rFonts w:ascii="Verdana" w:hAnsi="Verdana" w:cs="Arial"/>
          <w:b/>
          <w:bCs/>
          <w:sz w:val="20"/>
        </w:rPr>
        <w:t>8006670807</w:t>
      </w:r>
      <w:r w:rsidRPr="006E1F3B">
        <w:rPr>
          <w:rFonts w:ascii="Verdana" w:hAnsi="Verdana" w:cs="Arial"/>
          <w:color w:val="0000FF"/>
          <w:sz w:val="20"/>
        </w:rPr>
        <w:t>&lt;/</w:t>
      </w:r>
      <w:r w:rsidRPr="006E1F3B">
        <w:rPr>
          <w:rFonts w:ascii="Verdana" w:hAnsi="Verdana" w:cs="Arial"/>
          <w:color w:val="990000"/>
          <w:sz w:val="20"/>
        </w:rPr>
        <w:t>m2:REP_TEL_NO</w:t>
      </w:r>
      <w:r w:rsidRPr="006E1F3B">
        <w:rPr>
          <w:rFonts w:ascii="Verdana" w:hAnsi="Verdana" w:cs="Arial"/>
          <w:color w:val="0000FF"/>
          <w:sz w:val="20"/>
        </w:rPr>
        <w:t>&gt;</w:t>
      </w:r>
      <w:r w:rsidRPr="006E1F3B">
        <w:rPr>
          <w:rFonts w:ascii="Verdana" w:hAnsi="Verdana" w:cs="Arial"/>
          <w:sz w:val="20"/>
          <w:szCs w:val="20"/>
        </w:rPr>
        <w:t xml:space="preserve"> </w:t>
      </w:r>
    </w:p>
    <w:p w14:paraId="13E8AA29"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m2:DD_CD</w:t>
      </w:r>
      <w:r w:rsidRPr="006E1F3B">
        <w:rPr>
          <w:rFonts w:ascii="Verdana" w:hAnsi="Verdana" w:cs="Arial"/>
          <w:color w:val="0000FF"/>
          <w:sz w:val="20"/>
        </w:rPr>
        <w:t>&gt;</w:t>
      </w:r>
      <w:r w:rsidRPr="006E1F3B">
        <w:rPr>
          <w:rFonts w:ascii="Verdana" w:hAnsi="Verdana" w:cs="Arial"/>
          <w:b/>
          <w:bCs/>
          <w:sz w:val="20"/>
        </w:rPr>
        <w:t>20090731</w:t>
      </w:r>
      <w:r w:rsidRPr="006E1F3B">
        <w:rPr>
          <w:rFonts w:ascii="Verdana" w:hAnsi="Verdana" w:cs="Arial"/>
          <w:color w:val="0000FF"/>
          <w:sz w:val="20"/>
        </w:rPr>
        <w:t>&lt;/</w:t>
      </w:r>
      <w:r w:rsidRPr="006E1F3B">
        <w:rPr>
          <w:rFonts w:ascii="Verdana" w:hAnsi="Verdana" w:cs="Arial"/>
          <w:color w:val="990000"/>
          <w:sz w:val="20"/>
        </w:rPr>
        <w:t>m2:DD_CD</w:t>
      </w:r>
      <w:r w:rsidRPr="006E1F3B">
        <w:rPr>
          <w:rFonts w:ascii="Verdana" w:hAnsi="Verdana" w:cs="Arial"/>
          <w:color w:val="0000FF"/>
          <w:sz w:val="20"/>
        </w:rPr>
        <w:t>&gt;</w:t>
      </w:r>
      <w:r w:rsidRPr="006E1F3B">
        <w:rPr>
          <w:rFonts w:ascii="Verdana" w:hAnsi="Verdana" w:cs="Arial"/>
          <w:sz w:val="20"/>
          <w:szCs w:val="20"/>
        </w:rPr>
        <w:t xml:space="preserve"> </w:t>
      </w:r>
    </w:p>
    <w:p w14:paraId="5FD4A203"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m2:BAN1</w:t>
      </w:r>
      <w:r w:rsidRPr="006E1F3B">
        <w:rPr>
          <w:rFonts w:ascii="Verdana" w:hAnsi="Verdana" w:cs="Arial"/>
          <w:color w:val="0000FF"/>
          <w:sz w:val="20"/>
        </w:rPr>
        <w:t>&gt;</w:t>
      </w:r>
      <w:r w:rsidRPr="006E1F3B">
        <w:rPr>
          <w:rFonts w:ascii="Verdana" w:hAnsi="Verdana" w:cs="Arial"/>
          <w:b/>
          <w:bCs/>
          <w:sz w:val="20"/>
        </w:rPr>
        <w:t>706Q886621621</w:t>
      </w:r>
      <w:r w:rsidRPr="006E1F3B">
        <w:rPr>
          <w:rFonts w:ascii="Verdana" w:hAnsi="Verdana" w:cs="Arial"/>
          <w:color w:val="0000FF"/>
          <w:sz w:val="20"/>
        </w:rPr>
        <w:t>&lt;/</w:t>
      </w:r>
      <w:r w:rsidRPr="006E1F3B">
        <w:rPr>
          <w:rFonts w:ascii="Verdana" w:hAnsi="Verdana" w:cs="Arial"/>
          <w:color w:val="990000"/>
          <w:sz w:val="20"/>
        </w:rPr>
        <w:t>m2:BAN1</w:t>
      </w:r>
      <w:r w:rsidRPr="006E1F3B">
        <w:rPr>
          <w:rFonts w:ascii="Verdana" w:hAnsi="Verdana" w:cs="Arial"/>
          <w:color w:val="0000FF"/>
          <w:sz w:val="20"/>
        </w:rPr>
        <w:t>&gt;</w:t>
      </w:r>
      <w:r w:rsidRPr="006E1F3B">
        <w:rPr>
          <w:rFonts w:ascii="Verdana" w:hAnsi="Verdana" w:cs="Arial"/>
          <w:sz w:val="20"/>
          <w:szCs w:val="20"/>
        </w:rPr>
        <w:t xml:space="preserve"> </w:t>
      </w:r>
    </w:p>
    <w:p w14:paraId="7B5832FD"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m2:NOTIFICATION_ADMIN</w:t>
      </w:r>
      <w:r w:rsidRPr="006E1F3B">
        <w:rPr>
          <w:rFonts w:ascii="Verdana" w:hAnsi="Verdana" w:cs="Arial"/>
          <w:color w:val="0000FF"/>
          <w:sz w:val="20"/>
        </w:rPr>
        <w:t>&gt;</w:t>
      </w:r>
    </w:p>
    <w:p w14:paraId="01A91551"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m2:FIRM_ORDER_NOTIFICATION</w:t>
      </w:r>
      <w:r w:rsidRPr="006E1F3B">
        <w:rPr>
          <w:rFonts w:ascii="Verdana" w:hAnsi="Verdana" w:cs="Arial"/>
          <w:color w:val="0000FF"/>
          <w:sz w:val="20"/>
        </w:rPr>
        <w:t>&gt;</w:t>
      </w:r>
    </w:p>
    <w:p w14:paraId="4EA36C36"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w:t>
      </w:r>
      <w:r w:rsidRPr="006E1F3B">
        <w:rPr>
          <w:rFonts w:ascii="Verdana" w:hAnsi="Verdana" w:cs="Arial"/>
          <w:color w:val="0000FF"/>
          <w:sz w:val="20"/>
        </w:rPr>
        <w:t>&gt;</w:t>
      </w:r>
    </w:p>
    <w:p w14:paraId="6E7B3EC3"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m2:LSR_RESP</w:t>
      </w:r>
      <w:r w:rsidRPr="006E1F3B">
        <w:rPr>
          <w:rFonts w:ascii="Verdana" w:hAnsi="Verdana" w:cs="Arial"/>
          <w:color w:val="0000FF"/>
          <w:sz w:val="20"/>
        </w:rPr>
        <w:t>&gt;</w:t>
      </w:r>
    </w:p>
    <w:p w14:paraId="0923C0C5"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m1:ATT_LSR_ORD_RSP</w:t>
      </w:r>
      <w:r w:rsidRPr="006E1F3B">
        <w:rPr>
          <w:rFonts w:ascii="Verdana" w:hAnsi="Verdana" w:cs="Arial"/>
          <w:color w:val="0000FF"/>
          <w:sz w:val="20"/>
        </w:rPr>
        <w:t>&gt;</w:t>
      </w:r>
    </w:p>
    <w:p w14:paraId="3BA6F7D8" w14:textId="77777777" w:rsidR="00993959" w:rsidRDefault="00993959" w:rsidP="00DC2A26"/>
    <w:p w14:paraId="0F7EEEBE" w14:textId="77777777" w:rsidR="00786E97" w:rsidRDefault="00786E97" w:rsidP="00934730"/>
    <w:p w14:paraId="13999743" w14:textId="77777777" w:rsidR="0087076A" w:rsidRPr="0087076A" w:rsidRDefault="0087076A" w:rsidP="000966D1"/>
    <w:p w14:paraId="064CAD93" w14:textId="77777777" w:rsidR="00B752E4" w:rsidRDefault="00800C48">
      <w:pPr>
        <w:pStyle w:val="Heading2"/>
        <w:rPr>
          <w:sz w:val="24"/>
        </w:rPr>
      </w:pPr>
      <w:r>
        <w:rPr>
          <w:sz w:val="24"/>
        </w:rPr>
        <w:br w:type="page"/>
      </w:r>
      <w:r w:rsidR="00B752E4">
        <w:rPr>
          <w:sz w:val="24"/>
        </w:rPr>
        <w:t>TEST CASE M029: Scenario Description: (Act=B) Full restore of service to denied (Non-Payment) residence account– LNA=N/A</w:t>
      </w:r>
    </w:p>
    <w:p w14:paraId="46AB97C6" w14:textId="77777777" w:rsidR="00B752E4" w:rsidRDefault="00B752E4">
      <w:pPr>
        <w:pStyle w:val="Heading3"/>
        <w:rPr>
          <w:i w:val="0"/>
          <w:iCs w:val="0"/>
        </w:rPr>
      </w:pPr>
      <w:r>
        <w:rPr>
          <w:i w:val="0"/>
          <w:iCs w:val="0"/>
        </w:rPr>
        <w:t>Type of Account:  Residence / Single Line</w:t>
      </w:r>
    </w:p>
    <w:p w14:paraId="3FEA69AF" w14:textId="77777777" w:rsidR="000A4F99" w:rsidRPr="000A4F99" w:rsidRDefault="000A4F99" w:rsidP="000A4F99"/>
    <w:p w14:paraId="1EE547DA"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B752E4" w:rsidRPr="005914A2" w14:paraId="1AD75141"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D023189"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38334F94"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2380AF71"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FD04A6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5154DDDD"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5167997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4C3AA43"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0FC077A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E765A5F"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D75AB93"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6442807" w14:textId="77777777" w:rsidR="00B752E4" w:rsidRPr="005914A2" w:rsidRDefault="00B752E4">
            <w:pPr>
              <w:pStyle w:val="FORMDATA"/>
              <w:rPr>
                <w:b/>
                <w:color w:val="auto"/>
              </w:rPr>
            </w:pPr>
            <w:r w:rsidRPr="005914A2">
              <w:rPr>
                <w:b/>
                <w:color w:val="auto"/>
              </w:rPr>
              <w:t>ZXL</w:t>
            </w:r>
          </w:p>
        </w:tc>
      </w:tr>
      <w:tr w:rsidR="00B752E4" w:rsidRPr="005914A2" w14:paraId="4C002C76" w14:textId="77777777">
        <w:tc>
          <w:tcPr>
            <w:tcW w:w="1710" w:type="dxa"/>
            <w:tcBorders>
              <w:top w:val="single" w:sz="6" w:space="0" w:color="auto"/>
              <w:left w:val="single" w:sz="12" w:space="0" w:color="auto"/>
              <w:bottom w:val="single" w:sz="6" w:space="0" w:color="auto"/>
              <w:right w:val="single" w:sz="6" w:space="0" w:color="auto"/>
            </w:tcBorders>
          </w:tcPr>
          <w:p w14:paraId="65BBE73C"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74A2DC42"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26E8CCA9" w14:textId="77777777" w:rsidR="00B752E4" w:rsidRPr="005914A2" w:rsidRDefault="00B752E4">
            <w:pPr>
              <w:pStyle w:val="FORMDATA"/>
              <w:rPr>
                <w:b/>
                <w:color w:val="auto"/>
              </w:rPr>
            </w:pPr>
            <w:r w:rsidRPr="005914A2">
              <w:rPr>
                <w:b/>
                <w:color w:val="auto"/>
              </w:rPr>
              <w:t>M29</w:t>
            </w:r>
          </w:p>
        </w:tc>
      </w:tr>
      <w:tr w:rsidR="00B752E4" w:rsidRPr="005914A2" w14:paraId="3E442EFD" w14:textId="77777777">
        <w:tc>
          <w:tcPr>
            <w:tcW w:w="1710" w:type="dxa"/>
            <w:tcBorders>
              <w:top w:val="single" w:sz="6" w:space="0" w:color="auto"/>
              <w:left w:val="single" w:sz="12" w:space="0" w:color="auto"/>
              <w:bottom w:val="single" w:sz="6" w:space="0" w:color="auto"/>
              <w:right w:val="single" w:sz="6" w:space="0" w:color="auto"/>
            </w:tcBorders>
          </w:tcPr>
          <w:p w14:paraId="3DB68621"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1E4482F9"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45613BE9" w14:textId="77777777" w:rsidR="00B752E4" w:rsidRPr="005914A2" w:rsidRDefault="00B752E4">
            <w:pPr>
              <w:pStyle w:val="FORMDATA"/>
              <w:rPr>
                <w:b/>
                <w:color w:val="auto"/>
              </w:rPr>
            </w:pPr>
            <w:r w:rsidRPr="005914A2">
              <w:rPr>
                <w:b/>
                <w:color w:val="auto"/>
              </w:rPr>
              <w:t>2282023334</w:t>
            </w:r>
          </w:p>
        </w:tc>
      </w:tr>
      <w:tr w:rsidR="00B752E4" w:rsidRPr="005914A2" w14:paraId="2686C0CB" w14:textId="77777777">
        <w:tc>
          <w:tcPr>
            <w:tcW w:w="1710" w:type="dxa"/>
            <w:tcBorders>
              <w:top w:val="single" w:sz="6" w:space="0" w:color="auto"/>
              <w:left w:val="single" w:sz="12" w:space="0" w:color="auto"/>
              <w:bottom w:val="single" w:sz="6" w:space="0" w:color="auto"/>
              <w:right w:val="single" w:sz="6" w:space="0" w:color="auto"/>
            </w:tcBorders>
          </w:tcPr>
          <w:p w14:paraId="58CB757A"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1066B3CC"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4F0C50DB" w14:textId="77777777" w:rsidR="00B752E4" w:rsidRPr="005914A2" w:rsidRDefault="00B752E4">
            <w:pPr>
              <w:pStyle w:val="FORMDATA"/>
              <w:rPr>
                <w:b/>
                <w:color w:val="auto"/>
              </w:rPr>
            </w:pPr>
            <w:r w:rsidRPr="005914A2">
              <w:rPr>
                <w:b/>
                <w:color w:val="auto"/>
              </w:rPr>
              <w:t>CAVENOBILL</w:t>
            </w:r>
          </w:p>
        </w:tc>
      </w:tr>
      <w:tr w:rsidR="00B752E4" w:rsidRPr="005914A2" w14:paraId="56B5E98A"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1A9F006B"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0DFC616"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3BF2332" w14:textId="77777777" w:rsidR="00B752E4" w:rsidRPr="005914A2" w:rsidRDefault="00B752E4">
            <w:pPr>
              <w:pStyle w:val="FORMDATA"/>
              <w:rPr>
                <w:b/>
                <w:color w:val="auto"/>
              </w:rPr>
            </w:pPr>
            <w:r w:rsidRPr="005914A2">
              <w:rPr>
                <w:b/>
                <w:color w:val="auto"/>
              </w:rPr>
              <w:t>LCSC</w:t>
            </w:r>
          </w:p>
        </w:tc>
      </w:tr>
      <w:tr w:rsidR="00B752E4" w:rsidRPr="005914A2" w14:paraId="317B510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BCD2BB3"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9124054"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C3AA93D" w14:textId="77777777" w:rsidR="00B752E4" w:rsidRPr="005914A2" w:rsidRDefault="00B752E4">
            <w:pPr>
              <w:pStyle w:val="FORMDATA"/>
              <w:rPr>
                <w:b/>
                <w:color w:val="auto"/>
              </w:rPr>
            </w:pPr>
            <w:r w:rsidRPr="005914A2">
              <w:rPr>
                <w:b/>
                <w:color w:val="auto"/>
              </w:rPr>
              <w:t>20030328</w:t>
            </w:r>
          </w:p>
        </w:tc>
      </w:tr>
      <w:tr w:rsidR="00B752E4" w:rsidRPr="005914A2" w14:paraId="541B3923" w14:textId="77777777">
        <w:tc>
          <w:tcPr>
            <w:tcW w:w="1710" w:type="dxa"/>
            <w:tcBorders>
              <w:top w:val="single" w:sz="6" w:space="0" w:color="auto"/>
              <w:left w:val="single" w:sz="12" w:space="0" w:color="auto"/>
              <w:bottom w:val="single" w:sz="6" w:space="0" w:color="auto"/>
              <w:right w:val="single" w:sz="6" w:space="0" w:color="auto"/>
            </w:tcBorders>
          </w:tcPr>
          <w:p w14:paraId="62DFE7B5"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42C9021D"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462F9F0" w14:textId="77777777" w:rsidR="00B752E4" w:rsidRPr="005914A2" w:rsidRDefault="00B752E4">
            <w:pPr>
              <w:pStyle w:val="FORMDATA"/>
              <w:rPr>
                <w:b/>
                <w:color w:val="auto"/>
              </w:rPr>
            </w:pPr>
            <w:r w:rsidRPr="005914A2">
              <w:rPr>
                <w:b/>
                <w:color w:val="auto"/>
              </w:rPr>
              <w:t>20030428</w:t>
            </w:r>
          </w:p>
        </w:tc>
      </w:tr>
      <w:tr w:rsidR="00B752E4" w:rsidRPr="005914A2" w14:paraId="3C1497F2" w14:textId="77777777">
        <w:tc>
          <w:tcPr>
            <w:tcW w:w="1710" w:type="dxa"/>
            <w:tcBorders>
              <w:top w:val="single" w:sz="6" w:space="0" w:color="auto"/>
              <w:left w:val="single" w:sz="12" w:space="0" w:color="auto"/>
              <w:bottom w:val="single" w:sz="6" w:space="0" w:color="auto"/>
              <w:right w:val="single" w:sz="6" w:space="0" w:color="auto"/>
            </w:tcBorders>
          </w:tcPr>
          <w:p w14:paraId="336BE276"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CDB8E2D"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1DEA2EDD" w14:textId="77777777" w:rsidR="00B752E4" w:rsidRPr="005914A2" w:rsidRDefault="00B752E4">
            <w:pPr>
              <w:pStyle w:val="FORMDATA"/>
              <w:rPr>
                <w:b/>
                <w:color w:val="auto"/>
              </w:rPr>
            </w:pPr>
            <w:r w:rsidRPr="005914A2">
              <w:rPr>
                <w:b/>
                <w:color w:val="auto"/>
              </w:rPr>
              <w:t>MB</w:t>
            </w:r>
          </w:p>
        </w:tc>
      </w:tr>
      <w:tr w:rsidR="00B752E4" w:rsidRPr="005914A2" w14:paraId="294F3179" w14:textId="77777777">
        <w:tc>
          <w:tcPr>
            <w:tcW w:w="1710" w:type="dxa"/>
            <w:tcBorders>
              <w:top w:val="single" w:sz="6" w:space="0" w:color="auto"/>
              <w:left w:val="single" w:sz="12" w:space="0" w:color="auto"/>
              <w:bottom w:val="single" w:sz="6" w:space="0" w:color="auto"/>
              <w:right w:val="single" w:sz="6" w:space="0" w:color="auto"/>
            </w:tcBorders>
          </w:tcPr>
          <w:p w14:paraId="7D15F993"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F14745D"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5EC0E648" w14:textId="77777777" w:rsidR="00B752E4" w:rsidRPr="005914A2" w:rsidRDefault="00B752E4">
            <w:pPr>
              <w:pStyle w:val="FORMDATA"/>
              <w:rPr>
                <w:b/>
                <w:color w:val="auto"/>
              </w:rPr>
            </w:pPr>
            <w:r w:rsidRPr="005914A2">
              <w:rPr>
                <w:b/>
                <w:color w:val="auto"/>
              </w:rPr>
              <w:t>B</w:t>
            </w:r>
          </w:p>
        </w:tc>
      </w:tr>
      <w:tr w:rsidR="00B752E4" w:rsidRPr="005914A2" w14:paraId="3013D54D" w14:textId="77777777">
        <w:tc>
          <w:tcPr>
            <w:tcW w:w="1710" w:type="dxa"/>
            <w:tcBorders>
              <w:top w:val="single" w:sz="6" w:space="0" w:color="auto"/>
              <w:left w:val="single" w:sz="12" w:space="0" w:color="auto"/>
              <w:bottom w:val="single" w:sz="6" w:space="0" w:color="auto"/>
              <w:right w:val="single" w:sz="6" w:space="0" w:color="auto"/>
            </w:tcBorders>
          </w:tcPr>
          <w:p w14:paraId="5E29B636"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01402BDC"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15DF3C2A" w14:textId="77777777" w:rsidR="00B752E4" w:rsidRPr="005914A2" w:rsidRDefault="00B752E4">
            <w:pPr>
              <w:pStyle w:val="FORMDATA"/>
              <w:rPr>
                <w:b/>
                <w:color w:val="auto"/>
              </w:rPr>
            </w:pPr>
            <w:r w:rsidRPr="005914A2">
              <w:rPr>
                <w:b/>
                <w:color w:val="auto"/>
              </w:rPr>
              <w:t>9999</w:t>
            </w:r>
          </w:p>
        </w:tc>
      </w:tr>
      <w:tr w:rsidR="00B752E4" w:rsidRPr="005914A2" w14:paraId="0D672C60" w14:textId="77777777">
        <w:tc>
          <w:tcPr>
            <w:tcW w:w="1710" w:type="dxa"/>
            <w:tcBorders>
              <w:top w:val="single" w:sz="6" w:space="0" w:color="auto"/>
              <w:left w:val="single" w:sz="12" w:space="0" w:color="auto"/>
              <w:bottom w:val="single" w:sz="6" w:space="0" w:color="auto"/>
              <w:right w:val="single" w:sz="6" w:space="0" w:color="auto"/>
            </w:tcBorders>
          </w:tcPr>
          <w:p w14:paraId="03EAB93D"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ED11537"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1627BC15" w14:textId="77777777" w:rsidR="00B752E4" w:rsidRPr="005914A2" w:rsidRDefault="00B752E4">
            <w:pPr>
              <w:pStyle w:val="FORMDATA"/>
              <w:rPr>
                <w:b/>
                <w:color w:val="auto"/>
                <w:lang w:val="fr-FR"/>
              </w:rPr>
            </w:pPr>
            <w:r w:rsidRPr="005914A2">
              <w:rPr>
                <w:b/>
                <w:color w:val="auto"/>
                <w:lang w:val="fr-FR"/>
              </w:rPr>
              <w:t>2BM-</w:t>
            </w:r>
          </w:p>
        </w:tc>
      </w:tr>
      <w:tr w:rsidR="00B752E4" w:rsidRPr="005914A2" w14:paraId="0108BD7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A1E21EF"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38A73314" w14:textId="77777777">
        <w:tc>
          <w:tcPr>
            <w:tcW w:w="1710" w:type="dxa"/>
            <w:tcBorders>
              <w:top w:val="single" w:sz="6" w:space="0" w:color="auto"/>
              <w:left w:val="single" w:sz="12" w:space="0" w:color="auto"/>
              <w:bottom w:val="single" w:sz="6" w:space="0" w:color="auto"/>
              <w:right w:val="single" w:sz="6" w:space="0" w:color="auto"/>
            </w:tcBorders>
          </w:tcPr>
          <w:p w14:paraId="475970CC"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4D491189"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07328865" w14:textId="77777777" w:rsidR="00B752E4" w:rsidRPr="005914A2" w:rsidRDefault="00B752E4">
            <w:pPr>
              <w:pStyle w:val="FORMDATA"/>
              <w:rPr>
                <w:b/>
                <w:color w:val="auto"/>
                <w:lang w:val="fr-FR"/>
              </w:rPr>
            </w:pPr>
            <w:r w:rsidRPr="005914A2">
              <w:rPr>
                <w:b/>
                <w:color w:val="auto"/>
                <w:lang w:val="fr-FR"/>
              </w:rPr>
              <w:t>601Q886621621</w:t>
            </w:r>
          </w:p>
        </w:tc>
      </w:tr>
      <w:tr w:rsidR="00B752E4" w:rsidRPr="005914A2" w14:paraId="4269E3D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015F5C70"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67183CDB"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355AC6E"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8C4E5A8"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4AB34DF" w14:textId="77777777" w:rsidR="00B752E4" w:rsidRPr="005914A2" w:rsidRDefault="00B752E4">
            <w:pPr>
              <w:pStyle w:val="FORMDATA"/>
              <w:rPr>
                <w:b/>
                <w:color w:val="auto"/>
              </w:rPr>
            </w:pPr>
            <w:r w:rsidRPr="005914A2">
              <w:rPr>
                <w:b/>
                <w:color w:val="auto"/>
              </w:rPr>
              <w:t>Bojangles</w:t>
            </w:r>
          </w:p>
        </w:tc>
      </w:tr>
      <w:tr w:rsidR="00B752E4" w:rsidRPr="005914A2" w14:paraId="6C169E9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7E3827D"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E11C296"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A62D1C7" w14:textId="77777777" w:rsidR="00B752E4" w:rsidRPr="005914A2" w:rsidRDefault="00B752E4">
            <w:pPr>
              <w:pStyle w:val="FORMDATA"/>
              <w:rPr>
                <w:b/>
                <w:color w:val="auto"/>
              </w:rPr>
            </w:pPr>
            <w:r w:rsidRPr="005914A2">
              <w:rPr>
                <w:b/>
                <w:color w:val="auto"/>
              </w:rPr>
              <w:t>8884448888</w:t>
            </w:r>
          </w:p>
        </w:tc>
      </w:tr>
      <w:tr w:rsidR="00B752E4" w:rsidRPr="005914A2" w14:paraId="2DC7D54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ACF5595"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F1314AA"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A0C87F0" w14:textId="77777777" w:rsidR="00B752E4" w:rsidRPr="005914A2" w:rsidRDefault="00B752E4">
            <w:pPr>
              <w:pStyle w:val="FORMDATA"/>
              <w:rPr>
                <w:b/>
                <w:color w:val="auto"/>
              </w:rPr>
            </w:pPr>
            <w:r w:rsidRPr="005914A2">
              <w:rPr>
                <w:b/>
                <w:color w:val="auto"/>
              </w:rPr>
              <w:t>4448884444</w:t>
            </w:r>
          </w:p>
        </w:tc>
      </w:tr>
      <w:tr w:rsidR="00B752E4" w:rsidRPr="005914A2" w14:paraId="5CA93F35"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664E15DA"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41DA0A34"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63EACD7C"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21284306" w14:textId="77777777">
        <w:tc>
          <w:tcPr>
            <w:tcW w:w="1710" w:type="dxa"/>
            <w:tcBorders>
              <w:top w:val="single" w:sz="6" w:space="0" w:color="auto"/>
              <w:left w:val="single" w:sz="12" w:space="0" w:color="auto"/>
              <w:bottom w:val="single" w:sz="12" w:space="0" w:color="auto"/>
              <w:right w:val="single" w:sz="6" w:space="0" w:color="auto"/>
            </w:tcBorders>
          </w:tcPr>
          <w:p w14:paraId="64C645E7"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2574A708"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073897E8" w14:textId="77777777" w:rsidR="00B752E4" w:rsidRPr="005914A2" w:rsidRDefault="00B752E4">
            <w:pPr>
              <w:pStyle w:val="FORMDATA"/>
              <w:rPr>
                <w:b/>
                <w:color w:val="auto"/>
              </w:rPr>
            </w:pPr>
            <w:r w:rsidRPr="005914A2">
              <w:rPr>
                <w:b/>
                <w:color w:val="auto"/>
              </w:rPr>
              <w:t>Ship Yards</w:t>
            </w:r>
          </w:p>
        </w:tc>
      </w:tr>
    </w:tbl>
    <w:p w14:paraId="20A0094F" w14:textId="77777777" w:rsidR="00B752E4" w:rsidRDefault="00B752E4"/>
    <w:p w14:paraId="3691E428" w14:textId="77777777" w:rsidR="00993959" w:rsidRDefault="00993959" w:rsidP="00DE40B5">
      <w:pPr>
        <w:pStyle w:val="BodyText3"/>
        <w:rPr>
          <w:rFonts w:ascii="Times New Roman" w:hAnsi="Times New Roman" w:cs="Times New Roman"/>
          <w:b w:val="0"/>
        </w:rPr>
      </w:pPr>
    </w:p>
    <w:p w14:paraId="15EA9ED0" w14:textId="77777777" w:rsidR="00993959" w:rsidRPr="00DE40B5" w:rsidRDefault="00993959" w:rsidP="00DE40B5">
      <w:pPr>
        <w:pStyle w:val="BodyText3"/>
        <w:rPr>
          <w:rFonts w:ascii="Times New Roman" w:hAnsi="Times New Roman" w:cs="Times New Roman"/>
          <w:b w:val="0"/>
        </w:rPr>
      </w:pPr>
    </w:p>
    <w:p w14:paraId="64DB4197" w14:textId="77777777" w:rsidR="00993959" w:rsidRDefault="00993959" w:rsidP="00993959">
      <w:r>
        <w:t>XML INPUT:</w:t>
      </w:r>
    </w:p>
    <w:p w14:paraId="4A702841" w14:textId="77777777" w:rsidR="00993959" w:rsidRDefault="00993959" w:rsidP="00993959"/>
    <w:p w14:paraId="6C69DAC3" w14:textId="77777777" w:rsidR="00993959" w:rsidRPr="007F4349" w:rsidRDefault="00993959" w:rsidP="00993959">
      <w:pPr>
        <w:ind w:hanging="480"/>
        <w:rPr>
          <w:rFonts w:ascii="Verdana" w:hAnsi="Verdana" w:cs="Arial"/>
          <w:sz w:val="20"/>
          <w:szCs w:val="20"/>
        </w:rPr>
      </w:pPr>
      <w:hyperlink r:id="rId728"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order:LSR_ORD_REQ</w:t>
      </w:r>
      <w:r w:rsidRPr="007F4349">
        <w:rPr>
          <w:rFonts w:ascii="Verdana" w:hAnsi="Verdana" w:cs="Arial"/>
          <w:color w:val="0000FF"/>
          <w:sz w:val="20"/>
        </w:rPr>
        <w:t>&gt;</w:t>
      </w:r>
    </w:p>
    <w:p w14:paraId="33FA5504" w14:textId="77777777" w:rsidR="00993959" w:rsidRPr="007F4349" w:rsidRDefault="00993959" w:rsidP="00993959">
      <w:pPr>
        <w:ind w:hanging="480"/>
        <w:rPr>
          <w:rFonts w:ascii="Verdana" w:hAnsi="Verdana" w:cs="Arial"/>
          <w:sz w:val="20"/>
          <w:szCs w:val="20"/>
        </w:rPr>
      </w:pPr>
      <w:hyperlink r:id="rId729"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order:HDR</w:t>
      </w:r>
      <w:r w:rsidRPr="007F4349">
        <w:rPr>
          <w:rFonts w:ascii="Verdana" w:hAnsi="Verdana" w:cs="Arial"/>
          <w:color w:val="0000FF"/>
          <w:sz w:val="20"/>
        </w:rPr>
        <w:t>&gt;</w:t>
      </w:r>
    </w:p>
    <w:p w14:paraId="259C3CC4"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order:CCNA</w:t>
      </w:r>
      <w:r w:rsidRPr="007F4349">
        <w:rPr>
          <w:rFonts w:ascii="Verdana" w:hAnsi="Verdana" w:cs="Arial"/>
          <w:color w:val="0000FF"/>
          <w:sz w:val="20"/>
        </w:rPr>
        <w:t>&gt;</w:t>
      </w:r>
      <w:r w:rsidRPr="007F4349">
        <w:rPr>
          <w:rFonts w:ascii="Verdana" w:hAnsi="Verdana" w:cs="Arial"/>
          <w:b/>
          <w:bCs/>
          <w:sz w:val="20"/>
        </w:rPr>
        <w:t>ZXL</w:t>
      </w:r>
      <w:r w:rsidRPr="007F4349">
        <w:rPr>
          <w:rFonts w:ascii="Verdana" w:hAnsi="Verdana" w:cs="Arial"/>
          <w:color w:val="0000FF"/>
          <w:sz w:val="20"/>
        </w:rPr>
        <w:t>&lt;/</w:t>
      </w:r>
      <w:r w:rsidRPr="007F4349">
        <w:rPr>
          <w:rFonts w:ascii="Verdana" w:hAnsi="Verdana" w:cs="Arial"/>
          <w:color w:val="990000"/>
          <w:sz w:val="20"/>
        </w:rPr>
        <w:t>order:CCNA</w:t>
      </w:r>
      <w:r w:rsidRPr="007F4349">
        <w:rPr>
          <w:rFonts w:ascii="Verdana" w:hAnsi="Verdana" w:cs="Arial"/>
          <w:color w:val="0000FF"/>
          <w:sz w:val="20"/>
        </w:rPr>
        <w:t>&gt;</w:t>
      </w:r>
      <w:r w:rsidRPr="007F4349">
        <w:rPr>
          <w:rFonts w:ascii="Verdana" w:hAnsi="Verdana" w:cs="Arial"/>
          <w:sz w:val="20"/>
          <w:szCs w:val="20"/>
        </w:rPr>
        <w:t xml:space="preserve"> </w:t>
      </w:r>
    </w:p>
    <w:p w14:paraId="75D3FB86"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order:PON</w:t>
      </w:r>
      <w:r w:rsidRPr="007F4349">
        <w:rPr>
          <w:rFonts w:ascii="Verdana" w:hAnsi="Verdana" w:cs="Arial"/>
          <w:color w:val="0000FF"/>
          <w:sz w:val="20"/>
        </w:rPr>
        <w:t>&gt;</w:t>
      </w:r>
      <w:r w:rsidRPr="007F4349">
        <w:rPr>
          <w:rFonts w:ascii="Verdana" w:hAnsi="Verdana" w:cs="Arial"/>
          <w:b/>
          <w:bCs/>
          <w:sz w:val="20"/>
        </w:rPr>
        <w:t>CVT0M029R31</w:t>
      </w:r>
      <w:r w:rsidRPr="007F4349">
        <w:rPr>
          <w:rFonts w:ascii="Verdana" w:hAnsi="Verdana" w:cs="Arial"/>
          <w:color w:val="0000FF"/>
          <w:sz w:val="20"/>
        </w:rPr>
        <w:t>&lt;/</w:t>
      </w:r>
      <w:r w:rsidRPr="007F4349">
        <w:rPr>
          <w:rFonts w:ascii="Verdana" w:hAnsi="Verdana" w:cs="Arial"/>
          <w:color w:val="990000"/>
          <w:sz w:val="20"/>
        </w:rPr>
        <w:t>order:PON</w:t>
      </w:r>
      <w:r w:rsidRPr="007F4349">
        <w:rPr>
          <w:rFonts w:ascii="Verdana" w:hAnsi="Verdana" w:cs="Arial"/>
          <w:color w:val="0000FF"/>
          <w:sz w:val="20"/>
        </w:rPr>
        <w:t>&gt;</w:t>
      </w:r>
      <w:r w:rsidRPr="007F4349">
        <w:rPr>
          <w:rFonts w:ascii="Verdana" w:hAnsi="Verdana" w:cs="Arial"/>
          <w:sz w:val="20"/>
          <w:szCs w:val="20"/>
        </w:rPr>
        <w:t xml:space="preserve"> </w:t>
      </w:r>
    </w:p>
    <w:p w14:paraId="60653917"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order:VER</w:t>
      </w:r>
      <w:r w:rsidRPr="007F4349">
        <w:rPr>
          <w:rFonts w:ascii="Verdana" w:hAnsi="Verdana" w:cs="Arial"/>
          <w:color w:val="0000FF"/>
          <w:sz w:val="20"/>
        </w:rPr>
        <w:t>&gt;</w:t>
      </w:r>
      <w:r w:rsidRPr="007F4349">
        <w:rPr>
          <w:rFonts w:ascii="Verdana" w:hAnsi="Verdana" w:cs="Arial"/>
          <w:b/>
          <w:bCs/>
          <w:sz w:val="20"/>
        </w:rPr>
        <w:t>00</w:t>
      </w:r>
      <w:r w:rsidRPr="007F4349">
        <w:rPr>
          <w:rFonts w:ascii="Verdana" w:hAnsi="Verdana" w:cs="Arial"/>
          <w:color w:val="0000FF"/>
          <w:sz w:val="20"/>
        </w:rPr>
        <w:t>&lt;/</w:t>
      </w:r>
      <w:r w:rsidRPr="007F4349">
        <w:rPr>
          <w:rFonts w:ascii="Verdana" w:hAnsi="Verdana" w:cs="Arial"/>
          <w:color w:val="990000"/>
          <w:sz w:val="20"/>
        </w:rPr>
        <w:t>order:VER</w:t>
      </w:r>
      <w:r w:rsidRPr="007F4349">
        <w:rPr>
          <w:rFonts w:ascii="Verdana" w:hAnsi="Verdana" w:cs="Arial"/>
          <w:color w:val="0000FF"/>
          <w:sz w:val="20"/>
        </w:rPr>
        <w:t>&gt;</w:t>
      </w:r>
      <w:r w:rsidRPr="007F4349">
        <w:rPr>
          <w:rFonts w:ascii="Verdana" w:hAnsi="Verdana" w:cs="Arial"/>
          <w:sz w:val="20"/>
          <w:szCs w:val="20"/>
        </w:rPr>
        <w:t xml:space="preserve"> </w:t>
      </w:r>
    </w:p>
    <w:p w14:paraId="264C1979"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order:ATN</w:t>
      </w:r>
      <w:r w:rsidRPr="007F4349">
        <w:rPr>
          <w:rFonts w:ascii="Verdana" w:hAnsi="Verdana" w:cs="Arial"/>
          <w:color w:val="0000FF"/>
          <w:sz w:val="20"/>
        </w:rPr>
        <w:t>&gt;</w:t>
      </w:r>
      <w:r w:rsidRPr="007F4349">
        <w:rPr>
          <w:rFonts w:ascii="Verdana" w:hAnsi="Verdana" w:cs="Arial"/>
          <w:b/>
          <w:bCs/>
          <w:sz w:val="20"/>
        </w:rPr>
        <w:t>2282023334</w:t>
      </w:r>
      <w:r w:rsidRPr="007F4349">
        <w:rPr>
          <w:rFonts w:ascii="Verdana" w:hAnsi="Verdana" w:cs="Arial"/>
          <w:color w:val="0000FF"/>
          <w:sz w:val="20"/>
        </w:rPr>
        <w:t>&lt;/</w:t>
      </w:r>
      <w:r w:rsidRPr="007F4349">
        <w:rPr>
          <w:rFonts w:ascii="Verdana" w:hAnsi="Verdana" w:cs="Arial"/>
          <w:color w:val="990000"/>
          <w:sz w:val="20"/>
        </w:rPr>
        <w:t>order:ATN</w:t>
      </w:r>
      <w:r w:rsidRPr="007F4349">
        <w:rPr>
          <w:rFonts w:ascii="Verdana" w:hAnsi="Verdana" w:cs="Arial"/>
          <w:color w:val="0000FF"/>
          <w:sz w:val="20"/>
        </w:rPr>
        <w:t>&gt;</w:t>
      </w:r>
      <w:r w:rsidRPr="007F4349">
        <w:rPr>
          <w:rFonts w:ascii="Verdana" w:hAnsi="Verdana" w:cs="Arial"/>
          <w:sz w:val="20"/>
          <w:szCs w:val="20"/>
        </w:rPr>
        <w:t xml:space="preserve"> </w:t>
      </w:r>
    </w:p>
    <w:p w14:paraId="507A02EF"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order:RVER</w:t>
      </w:r>
      <w:r w:rsidRPr="007F4349">
        <w:rPr>
          <w:rFonts w:ascii="Verdana" w:hAnsi="Verdana" w:cs="Arial"/>
          <w:color w:val="0000FF"/>
          <w:sz w:val="20"/>
        </w:rPr>
        <w:t>&gt;</w:t>
      </w:r>
      <w:r w:rsidRPr="007F4349">
        <w:rPr>
          <w:rFonts w:ascii="Verdana" w:hAnsi="Verdana" w:cs="Arial"/>
          <w:b/>
          <w:bCs/>
          <w:sz w:val="20"/>
        </w:rPr>
        <w:t>10.05</w:t>
      </w:r>
      <w:r w:rsidRPr="007F4349">
        <w:rPr>
          <w:rFonts w:ascii="Verdana" w:hAnsi="Verdana" w:cs="Arial"/>
          <w:color w:val="0000FF"/>
          <w:sz w:val="20"/>
        </w:rPr>
        <w:t>&lt;/</w:t>
      </w:r>
      <w:r w:rsidRPr="007F4349">
        <w:rPr>
          <w:rFonts w:ascii="Verdana" w:hAnsi="Verdana" w:cs="Arial"/>
          <w:color w:val="990000"/>
          <w:sz w:val="20"/>
        </w:rPr>
        <w:t>order:RVER</w:t>
      </w:r>
      <w:r w:rsidRPr="007F4349">
        <w:rPr>
          <w:rFonts w:ascii="Verdana" w:hAnsi="Verdana" w:cs="Arial"/>
          <w:color w:val="0000FF"/>
          <w:sz w:val="20"/>
        </w:rPr>
        <w:t>&gt;</w:t>
      </w:r>
      <w:r w:rsidRPr="007F4349">
        <w:rPr>
          <w:rFonts w:ascii="Verdana" w:hAnsi="Verdana" w:cs="Arial"/>
          <w:sz w:val="20"/>
          <w:szCs w:val="20"/>
        </w:rPr>
        <w:t xml:space="preserve"> </w:t>
      </w:r>
    </w:p>
    <w:p w14:paraId="73CF6BB4"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order:CC</w:t>
      </w:r>
      <w:r w:rsidRPr="007F4349">
        <w:rPr>
          <w:rFonts w:ascii="Verdana" w:hAnsi="Verdana" w:cs="Arial"/>
          <w:color w:val="0000FF"/>
          <w:sz w:val="20"/>
        </w:rPr>
        <w:t>&gt;</w:t>
      </w:r>
      <w:r w:rsidRPr="007F4349">
        <w:rPr>
          <w:rFonts w:ascii="Verdana" w:hAnsi="Verdana" w:cs="Arial"/>
          <w:b/>
          <w:bCs/>
          <w:sz w:val="20"/>
        </w:rPr>
        <w:t>9999</w:t>
      </w:r>
      <w:r w:rsidRPr="007F4349">
        <w:rPr>
          <w:rFonts w:ascii="Verdana" w:hAnsi="Verdana" w:cs="Arial"/>
          <w:color w:val="0000FF"/>
          <w:sz w:val="20"/>
        </w:rPr>
        <w:t>&lt;/</w:t>
      </w:r>
      <w:r w:rsidRPr="007F4349">
        <w:rPr>
          <w:rFonts w:ascii="Verdana" w:hAnsi="Verdana" w:cs="Arial"/>
          <w:color w:val="990000"/>
          <w:sz w:val="20"/>
        </w:rPr>
        <w:t>order:CC</w:t>
      </w:r>
      <w:r w:rsidRPr="007F4349">
        <w:rPr>
          <w:rFonts w:ascii="Verdana" w:hAnsi="Verdana" w:cs="Arial"/>
          <w:color w:val="0000FF"/>
          <w:sz w:val="20"/>
        </w:rPr>
        <w:t>&gt;</w:t>
      </w:r>
      <w:r w:rsidRPr="007F4349">
        <w:rPr>
          <w:rFonts w:ascii="Verdana" w:hAnsi="Verdana" w:cs="Arial"/>
          <w:sz w:val="20"/>
          <w:szCs w:val="20"/>
        </w:rPr>
        <w:t xml:space="preserve"> </w:t>
      </w:r>
    </w:p>
    <w:p w14:paraId="7763D34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order:STATE</w:t>
      </w:r>
      <w:r w:rsidRPr="007F4349">
        <w:rPr>
          <w:rFonts w:ascii="Verdana" w:hAnsi="Verdana" w:cs="Arial"/>
          <w:color w:val="0000FF"/>
          <w:sz w:val="20"/>
        </w:rPr>
        <w:t>&gt;</w:t>
      </w:r>
      <w:r w:rsidRPr="007F4349">
        <w:rPr>
          <w:rFonts w:ascii="Verdana" w:hAnsi="Verdana" w:cs="Arial"/>
          <w:b/>
          <w:bCs/>
          <w:sz w:val="20"/>
        </w:rPr>
        <w:t>MS</w:t>
      </w:r>
      <w:r w:rsidRPr="007F4349">
        <w:rPr>
          <w:rFonts w:ascii="Verdana" w:hAnsi="Verdana" w:cs="Arial"/>
          <w:color w:val="0000FF"/>
          <w:sz w:val="20"/>
        </w:rPr>
        <w:t>&lt;/</w:t>
      </w:r>
      <w:r w:rsidRPr="007F4349">
        <w:rPr>
          <w:rFonts w:ascii="Verdana" w:hAnsi="Verdana" w:cs="Arial"/>
          <w:color w:val="990000"/>
          <w:sz w:val="20"/>
        </w:rPr>
        <w:t>order:STATE</w:t>
      </w:r>
      <w:r w:rsidRPr="007F4349">
        <w:rPr>
          <w:rFonts w:ascii="Verdana" w:hAnsi="Verdana" w:cs="Arial"/>
          <w:color w:val="0000FF"/>
          <w:sz w:val="20"/>
        </w:rPr>
        <w:t>&gt;</w:t>
      </w:r>
      <w:r w:rsidRPr="007F4349">
        <w:rPr>
          <w:rFonts w:ascii="Verdana" w:hAnsi="Verdana" w:cs="Arial"/>
          <w:sz w:val="20"/>
          <w:szCs w:val="20"/>
        </w:rPr>
        <w:t xml:space="preserve"> </w:t>
      </w:r>
    </w:p>
    <w:p w14:paraId="4BACFA13"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order:MSG_TIMESTAMP</w:t>
      </w:r>
      <w:r w:rsidRPr="007F4349">
        <w:rPr>
          <w:rFonts w:ascii="Verdana" w:hAnsi="Verdana" w:cs="Arial"/>
          <w:color w:val="0000FF"/>
          <w:sz w:val="20"/>
        </w:rPr>
        <w:t>&gt;</w:t>
      </w:r>
      <w:r w:rsidRPr="007F4349">
        <w:rPr>
          <w:rFonts w:ascii="Verdana" w:hAnsi="Verdana" w:cs="Arial"/>
          <w:b/>
          <w:bCs/>
          <w:sz w:val="20"/>
        </w:rPr>
        <w:t>2009-06-30T12:35:00-05:00</w:t>
      </w:r>
      <w:r w:rsidRPr="007F4349">
        <w:rPr>
          <w:rFonts w:ascii="Verdana" w:hAnsi="Verdana" w:cs="Arial"/>
          <w:color w:val="0000FF"/>
          <w:sz w:val="20"/>
        </w:rPr>
        <w:t>&lt;/</w:t>
      </w:r>
      <w:r w:rsidRPr="007F4349">
        <w:rPr>
          <w:rFonts w:ascii="Verdana" w:hAnsi="Verdana" w:cs="Arial"/>
          <w:color w:val="990000"/>
          <w:sz w:val="20"/>
        </w:rPr>
        <w:t>order:MSG_TIMESTAMP</w:t>
      </w:r>
      <w:r w:rsidRPr="007F4349">
        <w:rPr>
          <w:rFonts w:ascii="Verdana" w:hAnsi="Verdana" w:cs="Arial"/>
          <w:color w:val="0000FF"/>
          <w:sz w:val="20"/>
        </w:rPr>
        <w:t>&gt;</w:t>
      </w:r>
      <w:r w:rsidRPr="007F4349">
        <w:rPr>
          <w:rFonts w:ascii="Verdana" w:hAnsi="Verdana" w:cs="Arial"/>
          <w:sz w:val="20"/>
          <w:szCs w:val="20"/>
        </w:rPr>
        <w:t xml:space="preserve"> </w:t>
      </w:r>
    </w:p>
    <w:p w14:paraId="4602760E"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order:DTSENT</w:t>
      </w:r>
      <w:r w:rsidRPr="007F4349">
        <w:rPr>
          <w:rFonts w:ascii="Verdana" w:hAnsi="Verdana" w:cs="Arial"/>
          <w:color w:val="0000FF"/>
          <w:sz w:val="20"/>
        </w:rPr>
        <w:t>&gt;</w:t>
      </w:r>
      <w:r w:rsidRPr="007F4349">
        <w:rPr>
          <w:rFonts w:ascii="Verdana" w:hAnsi="Verdana" w:cs="Arial"/>
          <w:b/>
          <w:bCs/>
          <w:sz w:val="20"/>
        </w:rPr>
        <w:t>200906301235PM</w:t>
      </w:r>
      <w:r w:rsidRPr="007F4349">
        <w:rPr>
          <w:rFonts w:ascii="Verdana" w:hAnsi="Verdana" w:cs="Arial"/>
          <w:color w:val="0000FF"/>
          <w:sz w:val="20"/>
        </w:rPr>
        <w:t>&lt;/</w:t>
      </w:r>
      <w:r w:rsidRPr="007F4349">
        <w:rPr>
          <w:rFonts w:ascii="Verdana" w:hAnsi="Verdana" w:cs="Arial"/>
          <w:color w:val="990000"/>
          <w:sz w:val="20"/>
        </w:rPr>
        <w:t>order:DTSENT</w:t>
      </w:r>
      <w:r w:rsidRPr="007F4349">
        <w:rPr>
          <w:rFonts w:ascii="Verdana" w:hAnsi="Verdana" w:cs="Arial"/>
          <w:color w:val="0000FF"/>
          <w:sz w:val="20"/>
        </w:rPr>
        <w:t>&gt;</w:t>
      </w:r>
      <w:r w:rsidRPr="007F4349">
        <w:rPr>
          <w:rFonts w:ascii="Verdana" w:hAnsi="Verdana" w:cs="Arial"/>
          <w:sz w:val="20"/>
          <w:szCs w:val="20"/>
        </w:rPr>
        <w:t xml:space="preserve"> </w:t>
      </w:r>
    </w:p>
    <w:p w14:paraId="6777D80B"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order:HDR</w:t>
      </w:r>
      <w:r w:rsidRPr="007F4349">
        <w:rPr>
          <w:rFonts w:ascii="Verdana" w:hAnsi="Verdana" w:cs="Arial"/>
          <w:color w:val="0000FF"/>
          <w:sz w:val="20"/>
        </w:rPr>
        <w:t>&gt;</w:t>
      </w:r>
    </w:p>
    <w:p w14:paraId="7BA7F97B" w14:textId="77777777" w:rsidR="00993959" w:rsidRPr="007F4349" w:rsidRDefault="00993959" w:rsidP="00993959">
      <w:pPr>
        <w:ind w:hanging="480"/>
        <w:rPr>
          <w:rFonts w:ascii="Verdana" w:hAnsi="Verdana" w:cs="Arial"/>
          <w:sz w:val="20"/>
          <w:szCs w:val="20"/>
        </w:rPr>
      </w:pPr>
      <w:hyperlink r:id="rId730"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w:t>
      </w:r>
      <w:r w:rsidRPr="007F4349">
        <w:rPr>
          <w:rFonts w:ascii="Verdana" w:hAnsi="Verdana" w:cs="Arial"/>
          <w:color w:val="0000FF"/>
          <w:sz w:val="20"/>
        </w:rPr>
        <w:t>&gt;</w:t>
      </w:r>
    </w:p>
    <w:p w14:paraId="761ADB91" w14:textId="77777777" w:rsidR="00993959" w:rsidRPr="007F4349" w:rsidRDefault="00993959" w:rsidP="00993959">
      <w:pPr>
        <w:ind w:hanging="480"/>
        <w:rPr>
          <w:rFonts w:ascii="Verdana" w:hAnsi="Verdana" w:cs="Arial"/>
          <w:sz w:val="20"/>
          <w:szCs w:val="20"/>
        </w:rPr>
      </w:pPr>
      <w:hyperlink r:id="rId731"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order:LSR_ADMIN</w:t>
      </w:r>
      <w:r w:rsidRPr="007F4349">
        <w:rPr>
          <w:rFonts w:ascii="Verdana" w:hAnsi="Verdana" w:cs="Arial"/>
          <w:color w:val="0000FF"/>
          <w:sz w:val="20"/>
        </w:rPr>
        <w:t>&gt;</w:t>
      </w:r>
    </w:p>
    <w:p w14:paraId="7F663B7D"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order:SC</w:t>
      </w:r>
      <w:r w:rsidRPr="007F4349">
        <w:rPr>
          <w:rFonts w:ascii="Verdana" w:hAnsi="Verdana" w:cs="Arial"/>
          <w:color w:val="0000FF"/>
          <w:sz w:val="20"/>
        </w:rPr>
        <w:t>&gt;</w:t>
      </w:r>
      <w:r w:rsidRPr="007F4349">
        <w:rPr>
          <w:rFonts w:ascii="Verdana" w:hAnsi="Verdana" w:cs="Arial"/>
          <w:b/>
          <w:bCs/>
          <w:sz w:val="20"/>
        </w:rPr>
        <w:t>LCSC</w:t>
      </w:r>
      <w:r w:rsidRPr="007F4349">
        <w:rPr>
          <w:rFonts w:ascii="Verdana" w:hAnsi="Verdana" w:cs="Arial"/>
          <w:color w:val="0000FF"/>
          <w:sz w:val="20"/>
        </w:rPr>
        <w:t>&lt;/</w:t>
      </w:r>
      <w:r w:rsidRPr="007F4349">
        <w:rPr>
          <w:rFonts w:ascii="Verdana" w:hAnsi="Verdana" w:cs="Arial"/>
          <w:color w:val="990000"/>
          <w:sz w:val="20"/>
        </w:rPr>
        <w:t>order:SC</w:t>
      </w:r>
      <w:r w:rsidRPr="007F4349">
        <w:rPr>
          <w:rFonts w:ascii="Verdana" w:hAnsi="Verdana" w:cs="Arial"/>
          <w:color w:val="0000FF"/>
          <w:sz w:val="20"/>
        </w:rPr>
        <w:t>&gt;</w:t>
      </w:r>
      <w:r w:rsidRPr="007F4349">
        <w:rPr>
          <w:rFonts w:ascii="Verdana" w:hAnsi="Verdana" w:cs="Arial"/>
          <w:sz w:val="20"/>
          <w:szCs w:val="20"/>
        </w:rPr>
        <w:t xml:space="preserve"> </w:t>
      </w:r>
    </w:p>
    <w:p w14:paraId="10052752"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order:PROJECT</w:t>
      </w:r>
      <w:r w:rsidRPr="007F4349">
        <w:rPr>
          <w:rFonts w:ascii="Verdana" w:hAnsi="Verdana" w:cs="Arial"/>
          <w:color w:val="0000FF"/>
          <w:sz w:val="20"/>
        </w:rPr>
        <w:t>&gt;</w:t>
      </w:r>
      <w:r w:rsidRPr="007F4349">
        <w:rPr>
          <w:rFonts w:ascii="Verdana" w:hAnsi="Verdana" w:cs="Arial"/>
          <w:b/>
          <w:bCs/>
          <w:sz w:val="20"/>
        </w:rPr>
        <w:t>CAVENOBILL</w:t>
      </w:r>
      <w:r w:rsidRPr="007F4349">
        <w:rPr>
          <w:rFonts w:ascii="Verdana" w:hAnsi="Verdana" w:cs="Arial"/>
          <w:color w:val="0000FF"/>
          <w:sz w:val="20"/>
        </w:rPr>
        <w:t>&lt;/</w:t>
      </w:r>
      <w:r w:rsidRPr="007F4349">
        <w:rPr>
          <w:rFonts w:ascii="Verdana" w:hAnsi="Verdana" w:cs="Arial"/>
          <w:color w:val="990000"/>
          <w:sz w:val="20"/>
        </w:rPr>
        <w:t>order:PROJECT</w:t>
      </w:r>
      <w:r w:rsidRPr="007F4349">
        <w:rPr>
          <w:rFonts w:ascii="Verdana" w:hAnsi="Verdana" w:cs="Arial"/>
          <w:color w:val="0000FF"/>
          <w:sz w:val="20"/>
        </w:rPr>
        <w:t>&gt;</w:t>
      </w:r>
      <w:r w:rsidRPr="007F4349">
        <w:rPr>
          <w:rFonts w:ascii="Verdana" w:hAnsi="Verdana" w:cs="Arial"/>
          <w:sz w:val="20"/>
          <w:szCs w:val="20"/>
        </w:rPr>
        <w:t xml:space="preserve"> </w:t>
      </w:r>
    </w:p>
    <w:p w14:paraId="30C22079"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order:REQTYP</w:t>
      </w:r>
      <w:r w:rsidRPr="007F4349">
        <w:rPr>
          <w:rFonts w:ascii="Verdana" w:hAnsi="Verdana" w:cs="Arial"/>
          <w:color w:val="0000FF"/>
          <w:sz w:val="20"/>
        </w:rPr>
        <w:t>&gt;</w:t>
      </w:r>
      <w:r w:rsidRPr="007F4349">
        <w:rPr>
          <w:rFonts w:ascii="Verdana" w:hAnsi="Verdana" w:cs="Arial"/>
          <w:b/>
          <w:bCs/>
          <w:sz w:val="20"/>
        </w:rPr>
        <w:t>MB</w:t>
      </w:r>
      <w:r w:rsidRPr="007F4349">
        <w:rPr>
          <w:rFonts w:ascii="Verdana" w:hAnsi="Verdana" w:cs="Arial"/>
          <w:color w:val="0000FF"/>
          <w:sz w:val="20"/>
        </w:rPr>
        <w:t>&lt;/</w:t>
      </w:r>
      <w:r w:rsidRPr="007F4349">
        <w:rPr>
          <w:rFonts w:ascii="Verdana" w:hAnsi="Verdana" w:cs="Arial"/>
          <w:color w:val="990000"/>
          <w:sz w:val="20"/>
        </w:rPr>
        <w:t>order:REQTYP</w:t>
      </w:r>
      <w:r w:rsidRPr="007F4349">
        <w:rPr>
          <w:rFonts w:ascii="Verdana" w:hAnsi="Verdana" w:cs="Arial"/>
          <w:color w:val="0000FF"/>
          <w:sz w:val="20"/>
        </w:rPr>
        <w:t>&gt;</w:t>
      </w:r>
      <w:r w:rsidRPr="007F4349">
        <w:rPr>
          <w:rFonts w:ascii="Verdana" w:hAnsi="Verdana" w:cs="Arial"/>
          <w:sz w:val="20"/>
          <w:szCs w:val="20"/>
        </w:rPr>
        <w:t xml:space="preserve"> </w:t>
      </w:r>
    </w:p>
    <w:p w14:paraId="226497D4"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order:ACT</w:t>
      </w:r>
      <w:r w:rsidRPr="007F4349">
        <w:rPr>
          <w:rFonts w:ascii="Verdana" w:hAnsi="Verdana" w:cs="Arial"/>
          <w:color w:val="0000FF"/>
          <w:sz w:val="20"/>
        </w:rPr>
        <w:t>&gt;</w:t>
      </w:r>
      <w:r w:rsidRPr="007F4349">
        <w:rPr>
          <w:rFonts w:ascii="Verdana" w:hAnsi="Verdana" w:cs="Arial"/>
          <w:b/>
          <w:bCs/>
          <w:sz w:val="20"/>
        </w:rPr>
        <w:t>B</w:t>
      </w:r>
      <w:r w:rsidRPr="007F4349">
        <w:rPr>
          <w:rFonts w:ascii="Verdana" w:hAnsi="Verdana" w:cs="Arial"/>
          <w:color w:val="0000FF"/>
          <w:sz w:val="20"/>
        </w:rPr>
        <w:t>&lt;/</w:t>
      </w:r>
      <w:r w:rsidRPr="007F4349">
        <w:rPr>
          <w:rFonts w:ascii="Verdana" w:hAnsi="Verdana" w:cs="Arial"/>
          <w:color w:val="990000"/>
          <w:sz w:val="20"/>
        </w:rPr>
        <w:t>order:ACT</w:t>
      </w:r>
      <w:r w:rsidRPr="007F4349">
        <w:rPr>
          <w:rFonts w:ascii="Verdana" w:hAnsi="Verdana" w:cs="Arial"/>
          <w:color w:val="0000FF"/>
          <w:sz w:val="20"/>
        </w:rPr>
        <w:t>&gt;</w:t>
      </w:r>
      <w:r w:rsidRPr="007F4349">
        <w:rPr>
          <w:rFonts w:ascii="Verdana" w:hAnsi="Verdana" w:cs="Arial"/>
          <w:sz w:val="20"/>
          <w:szCs w:val="20"/>
        </w:rPr>
        <w:t xml:space="preserve"> </w:t>
      </w:r>
    </w:p>
    <w:p w14:paraId="082159A4" w14:textId="77777777" w:rsidR="00993959" w:rsidRPr="007F4349" w:rsidRDefault="00993959" w:rsidP="00993959">
      <w:pPr>
        <w:ind w:hanging="480"/>
        <w:rPr>
          <w:rFonts w:ascii="Verdana" w:hAnsi="Verdana" w:cs="Arial"/>
          <w:sz w:val="20"/>
          <w:szCs w:val="20"/>
        </w:rPr>
      </w:pPr>
      <w:hyperlink r:id="rId732"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order:AUTHORIZATION</w:t>
      </w:r>
      <w:r w:rsidRPr="007F4349">
        <w:rPr>
          <w:rFonts w:ascii="Verdana" w:hAnsi="Verdana" w:cs="Arial"/>
          <w:color w:val="0000FF"/>
          <w:sz w:val="20"/>
        </w:rPr>
        <w:t>&gt;</w:t>
      </w:r>
    </w:p>
    <w:p w14:paraId="02788FD8"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order:TOS</w:t>
      </w:r>
      <w:r w:rsidRPr="007F4349">
        <w:rPr>
          <w:rFonts w:ascii="Verdana" w:hAnsi="Verdana" w:cs="Arial"/>
          <w:color w:val="0000FF"/>
          <w:sz w:val="20"/>
        </w:rPr>
        <w:t>&gt;</w:t>
      </w:r>
      <w:r w:rsidRPr="007F4349">
        <w:rPr>
          <w:rFonts w:ascii="Verdana" w:hAnsi="Verdana" w:cs="Arial"/>
          <w:b/>
          <w:bCs/>
          <w:sz w:val="20"/>
        </w:rPr>
        <w:t>2BM-</w:t>
      </w:r>
      <w:r w:rsidRPr="007F4349">
        <w:rPr>
          <w:rFonts w:ascii="Verdana" w:hAnsi="Verdana" w:cs="Arial"/>
          <w:color w:val="0000FF"/>
          <w:sz w:val="20"/>
        </w:rPr>
        <w:t>&lt;/</w:t>
      </w:r>
      <w:r w:rsidRPr="007F4349">
        <w:rPr>
          <w:rFonts w:ascii="Verdana" w:hAnsi="Verdana" w:cs="Arial"/>
          <w:color w:val="990000"/>
          <w:sz w:val="20"/>
        </w:rPr>
        <w:t>order:TOS</w:t>
      </w:r>
      <w:r w:rsidRPr="007F4349">
        <w:rPr>
          <w:rFonts w:ascii="Verdana" w:hAnsi="Verdana" w:cs="Arial"/>
          <w:color w:val="0000FF"/>
          <w:sz w:val="20"/>
        </w:rPr>
        <w:t>&gt;</w:t>
      </w:r>
      <w:r w:rsidRPr="007F4349">
        <w:rPr>
          <w:rFonts w:ascii="Verdana" w:hAnsi="Verdana" w:cs="Arial"/>
          <w:sz w:val="20"/>
          <w:szCs w:val="20"/>
        </w:rPr>
        <w:t xml:space="preserve"> </w:t>
      </w:r>
    </w:p>
    <w:p w14:paraId="66330BD6"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order:DDD</w:t>
      </w:r>
      <w:r w:rsidRPr="007F4349">
        <w:rPr>
          <w:rFonts w:ascii="Verdana" w:hAnsi="Verdana" w:cs="Arial"/>
          <w:color w:val="0000FF"/>
          <w:sz w:val="20"/>
        </w:rPr>
        <w:t>&gt;</w:t>
      </w:r>
      <w:r w:rsidRPr="007F4349">
        <w:rPr>
          <w:rFonts w:ascii="Verdana" w:hAnsi="Verdana" w:cs="Arial"/>
          <w:b/>
          <w:bCs/>
          <w:sz w:val="20"/>
        </w:rPr>
        <w:t>20090731</w:t>
      </w:r>
      <w:r w:rsidRPr="007F4349">
        <w:rPr>
          <w:rFonts w:ascii="Verdana" w:hAnsi="Verdana" w:cs="Arial"/>
          <w:color w:val="0000FF"/>
          <w:sz w:val="20"/>
        </w:rPr>
        <w:t>&lt;/</w:t>
      </w:r>
      <w:r w:rsidRPr="007F4349">
        <w:rPr>
          <w:rFonts w:ascii="Verdana" w:hAnsi="Verdana" w:cs="Arial"/>
          <w:color w:val="990000"/>
          <w:sz w:val="20"/>
        </w:rPr>
        <w:t>order:DDD</w:t>
      </w:r>
      <w:r w:rsidRPr="007F4349">
        <w:rPr>
          <w:rFonts w:ascii="Verdana" w:hAnsi="Verdana" w:cs="Arial"/>
          <w:color w:val="0000FF"/>
          <w:sz w:val="20"/>
        </w:rPr>
        <w:t>&gt;</w:t>
      </w:r>
      <w:r w:rsidRPr="007F4349">
        <w:rPr>
          <w:rFonts w:ascii="Verdana" w:hAnsi="Verdana" w:cs="Arial"/>
          <w:sz w:val="20"/>
          <w:szCs w:val="20"/>
        </w:rPr>
        <w:t xml:space="preserve"> </w:t>
      </w:r>
    </w:p>
    <w:p w14:paraId="4F59FDB1"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order:AUTHORIZATION</w:t>
      </w:r>
      <w:r w:rsidRPr="007F4349">
        <w:rPr>
          <w:rFonts w:ascii="Verdana" w:hAnsi="Verdana" w:cs="Arial"/>
          <w:color w:val="0000FF"/>
          <w:sz w:val="20"/>
        </w:rPr>
        <w:t>&gt;</w:t>
      </w:r>
    </w:p>
    <w:p w14:paraId="4A663DD3"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order:LSR_ADMIN</w:t>
      </w:r>
      <w:r w:rsidRPr="007F4349">
        <w:rPr>
          <w:rFonts w:ascii="Verdana" w:hAnsi="Verdana" w:cs="Arial"/>
          <w:color w:val="0000FF"/>
          <w:sz w:val="20"/>
        </w:rPr>
        <w:t>&gt;</w:t>
      </w:r>
    </w:p>
    <w:p w14:paraId="4F5EAF47" w14:textId="77777777" w:rsidR="00993959" w:rsidRPr="007F4349" w:rsidRDefault="00993959" w:rsidP="00993959">
      <w:pPr>
        <w:ind w:hanging="480"/>
        <w:rPr>
          <w:rFonts w:ascii="Verdana" w:hAnsi="Verdana" w:cs="Arial"/>
          <w:sz w:val="20"/>
          <w:szCs w:val="20"/>
        </w:rPr>
      </w:pPr>
      <w:hyperlink r:id="rId733"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order:LSR_BILL</w:t>
      </w:r>
      <w:r w:rsidRPr="007F4349">
        <w:rPr>
          <w:rFonts w:ascii="Verdana" w:hAnsi="Verdana" w:cs="Arial"/>
          <w:color w:val="0000FF"/>
          <w:sz w:val="20"/>
        </w:rPr>
        <w:t>&gt;</w:t>
      </w:r>
    </w:p>
    <w:p w14:paraId="7E7718A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order:BAN1</w:t>
      </w:r>
      <w:r w:rsidRPr="007F4349">
        <w:rPr>
          <w:rFonts w:ascii="Verdana" w:hAnsi="Verdana" w:cs="Arial"/>
          <w:color w:val="0000FF"/>
          <w:sz w:val="20"/>
        </w:rPr>
        <w:t>&gt;</w:t>
      </w:r>
      <w:r w:rsidRPr="007F4349">
        <w:rPr>
          <w:rFonts w:ascii="Verdana" w:hAnsi="Verdana" w:cs="Arial"/>
          <w:b/>
          <w:bCs/>
          <w:sz w:val="20"/>
        </w:rPr>
        <w:t>601Q886621621</w:t>
      </w:r>
      <w:r w:rsidRPr="007F4349">
        <w:rPr>
          <w:rFonts w:ascii="Verdana" w:hAnsi="Verdana" w:cs="Arial"/>
          <w:color w:val="0000FF"/>
          <w:sz w:val="20"/>
        </w:rPr>
        <w:t>&lt;/</w:t>
      </w:r>
      <w:r w:rsidRPr="007F4349">
        <w:rPr>
          <w:rFonts w:ascii="Verdana" w:hAnsi="Verdana" w:cs="Arial"/>
          <w:color w:val="990000"/>
          <w:sz w:val="20"/>
        </w:rPr>
        <w:t>order:BAN1</w:t>
      </w:r>
      <w:r w:rsidRPr="007F4349">
        <w:rPr>
          <w:rFonts w:ascii="Verdana" w:hAnsi="Verdana" w:cs="Arial"/>
          <w:color w:val="0000FF"/>
          <w:sz w:val="20"/>
        </w:rPr>
        <w:t>&gt;</w:t>
      </w:r>
      <w:r w:rsidRPr="007F4349">
        <w:rPr>
          <w:rFonts w:ascii="Verdana" w:hAnsi="Verdana" w:cs="Arial"/>
          <w:sz w:val="20"/>
          <w:szCs w:val="20"/>
        </w:rPr>
        <w:t xml:space="preserve"> </w:t>
      </w:r>
    </w:p>
    <w:p w14:paraId="39F97AB0"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order:LSR_BILL</w:t>
      </w:r>
      <w:r w:rsidRPr="007F4349">
        <w:rPr>
          <w:rFonts w:ascii="Verdana" w:hAnsi="Verdana" w:cs="Arial"/>
          <w:color w:val="0000FF"/>
          <w:sz w:val="20"/>
        </w:rPr>
        <w:t>&gt;</w:t>
      </w:r>
    </w:p>
    <w:p w14:paraId="32E47872" w14:textId="77777777" w:rsidR="00993959" w:rsidRPr="007F4349" w:rsidRDefault="00993959" w:rsidP="00993959">
      <w:pPr>
        <w:ind w:hanging="480"/>
        <w:rPr>
          <w:rFonts w:ascii="Verdana" w:hAnsi="Verdana" w:cs="Arial"/>
          <w:sz w:val="20"/>
          <w:szCs w:val="20"/>
        </w:rPr>
      </w:pPr>
      <w:hyperlink r:id="rId734"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order:CONTACT</w:t>
      </w:r>
      <w:r w:rsidRPr="007F4349">
        <w:rPr>
          <w:rFonts w:ascii="Verdana" w:hAnsi="Verdana" w:cs="Arial"/>
          <w:color w:val="0000FF"/>
          <w:sz w:val="20"/>
        </w:rPr>
        <w:t>&gt;</w:t>
      </w:r>
    </w:p>
    <w:p w14:paraId="01ED8456"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w:t>
      </w:r>
      <w:r w:rsidRPr="007F4349">
        <w:rPr>
          <w:rFonts w:ascii="Verdana" w:hAnsi="Verdana" w:cs="Arial"/>
          <w:color w:val="0000FF"/>
          <w:sz w:val="20"/>
        </w:rPr>
        <w:t>&gt;</w:t>
      </w:r>
      <w:r w:rsidRPr="007F4349">
        <w:rPr>
          <w:rFonts w:ascii="Verdana" w:hAnsi="Verdana" w:cs="Arial"/>
          <w:b/>
          <w:bCs/>
          <w:sz w:val="20"/>
        </w:rPr>
        <w:t>Bojangles</w:t>
      </w:r>
      <w:r w:rsidRPr="007F4349">
        <w:rPr>
          <w:rFonts w:ascii="Verdana" w:hAnsi="Verdana" w:cs="Arial"/>
          <w:color w:val="0000FF"/>
          <w:sz w:val="20"/>
        </w:rPr>
        <w:t>&lt;/</w:t>
      </w:r>
      <w:r w:rsidRPr="007F4349">
        <w:rPr>
          <w:rFonts w:ascii="Verdana" w:hAnsi="Verdana" w:cs="Arial"/>
          <w:color w:val="990000"/>
          <w:sz w:val="20"/>
        </w:rPr>
        <w:t>order:INIT</w:t>
      </w:r>
      <w:r w:rsidRPr="007F4349">
        <w:rPr>
          <w:rFonts w:ascii="Verdana" w:hAnsi="Verdana" w:cs="Arial"/>
          <w:color w:val="0000FF"/>
          <w:sz w:val="20"/>
        </w:rPr>
        <w:t>&gt;</w:t>
      </w:r>
      <w:r w:rsidRPr="007F4349">
        <w:rPr>
          <w:rFonts w:ascii="Verdana" w:hAnsi="Verdana" w:cs="Arial"/>
          <w:sz w:val="20"/>
          <w:szCs w:val="20"/>
        </w:rPr>
        <w:t xml:space="preserve"> </w:t>
      </w:r>
    </w:p>
    <w:p w14:paraId="0FFA7F5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order:INIT_TEL_NO</w:t>
      </w:r>
      <w:r w:rsidRPr="007F4349">
        <w:rPr>
          <w:rFonts w:ascii="Verdana" w:hAnsi="Verdana" w:cs="Arial"/>
          <w:color w:val="0000FF"/>
          <w:sz w:val="20"/>
        </w:rPr>
        <w:t>&gt;</w:t>
      </w:r>
      <w:r w:rsidRPr="007F4349">
        <w:rPr>
          <w:rFonts w:ascii="Verdana" w:hAnsi="Verdana" w:cs="Arial"/>
          <w:b/>
          <w:bCs/>
          <w:sz w:val="20"/>
        </w:rPr>
        <w:t>8884448888</w:t>
      </w:r>
      <w:r w:rsidRPr="007F4349">
        <w:rPr>
          <w:rFonts w:ascii="Verdana" w:hAnsi="Verdana" w:cs="Arial"/>
          <w:color w:val="0000FF"/>
          <w:sz w:val="20"/>
        </w:rPr>
        <w:t>&lt;/</w:t>
      </w:r>
      <w:r w:rsidRPr="007F4349">
        <w:rPr>
          <w:rFonts w:ascii="Verdana" w:hAnsi="Verdana" w:cs="Arial"/>
          <w:color w:val="990000"/>
          <w:sz w:val="20"/>
        </w:rPr>
        <w:t>order:INIT_TEL_NO</w:t>
      </w:r>
      <w:r w:rsidRPr="007F4349">
        <w:rPr>
          <w:rFonts w:ascii="Verdana" w:hAnsi="Verdana" w:cs="Arial"/>
          <w:color w:val="0000FF"/>
          <w:sz w:val="20"/>
        </w:rPr>
        <w:t>&gt;</w:t>
      </w:r>
      <w:r w:rsidRPr="007F4349">
        <w:rPr>
          <w:rFonts w:ascii="Verdana" w:hAnsi="Verdana" w:cs="Arial"/>
          <w:sz w:val="20"/>
          <w:szCs w:val="20"/>
        </w:rPr>
        <w:t xml:space="preserve"> </w:t>
      </w:r>
    </w:p>
    <w:p w14:paraId="17F39A2E"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order:INIT_FAX_NO</w:t>
      </w:r>
      <w:r w:rsidRPr="007F4349">
        <w:rPr>
          <w:rFonts w:ascii="Verdana" w:hAnsi="Verdana" w:cs="Arial"/>
          <w:color w:val="0000FF"/>
          <w:sz w:val="20"/>
        </w:rPr>
        <w:t>&gt;</w:t>
      </w:r>
      <w:r w:rsidRPr="007F4349">
        <w:rPr>
          <w:rFonts w:ascii="Verdana" w:hAnsi="Verdana" w:cs="Arial"/>
          <w:b/>
          <w:bCs/>
          <w:sz w:val="20"/>
        </w:rPr>
        <w:t>4448884444</w:t>
      </w:r>
      <w:r w:rsidRPr="007F4349">
        <w:rPr>
          <w:rFonts w:ascii="Verdana" w:hAnsi="Verdana" w:cs="Arial"/>
          <w:color w:val="0000FF"/>
          <w:sz w:val="20"/>
        </w:rPr>
        <w:t>&lt;/</w:t>
      </w:r>
      <w:r w:rsidRPr="007F4349">
        <w:rPr>
          <w:rFonts w:ascii="Verdana" w:hAnsi="Verdana" w:cs="Arial"/>
          <w:color w:val="990000"/>
          <w:sz w:val="20"/>
        </w:rPr>
        <w:t>order:INIT_FAX_NO</w:t>
      </w:r>
      <w:r w:rsidRPr="007F4349">
        <w:rPr>
          <w:rFonts w:ascii="Verdana" w:hAnsi="Verdana" w:cs="Arial"/>
          <w:color w:val="0000FF"/>
          <w:sz w:val="20"/>
        </w:rPr>
        <w:t>&gt;</w:t>
      </w:r>
      <w:r w:rsidRPr="007F4349">
        <w:rPr>
          <w:rFonts w:ascii="Verdana" w:hAnsi="Verdana" w:cs="Arial"/>
          <w:sz w:val="20"/>
          <w:szCs w:val="20"/>
        </w:rPr>
        <w:t xml:space="preserve"> </w:t>
      </w:r>
    </w:p>
    <w:p w14:paraId="776E86F6"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order:CONTACT</w:t>
      </w:r>
      <w:r w:rsidRPr="007F4349">
        <w:rPr>
          <w:rFonts w:ascii="Verdana" w:hAnsi="Verdana" w:cs="Arial"/>
          <w:color w:val="0000FF"/>
          <w:sz w:val="20"/>
        </w:rPr>
        <w:t>&gt;</w:t>
      </w:r>
    </w:p>
    <w:p w14:paraId="663C8AAB"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w:t>
      </w:r>
      <w:r w:rsidRPr="007F4349">
        <w:rPr>
          <w:rFonts w:ascii="Verdana" w:hAnsi="Verdana" w:cs="Arial"/>
          <w:color w:val="0000FF"/>
          <w:sz w:val="20"/>
        </w:rPr>
        <w:t>&gt;</w:t>
      </w:r>
    </w:p>
    <w:p w14:paraId="3BA0B357" w14:textId="77777777" w:rsidR="00993959" w:rsidRPr="007F4349" w:rsidRDefault="00993959" w:rsidP="00993959">
      <w:pPr>
        <w:ind w:hanging="480"/>
        <w:rPr>
          <w:rFonts w:ascii="Verdana" w:hAnsi="Verdana" w:cs="Arial"/>
          <w:sz w:val="20"/>
          <w:szCs w:val="20"/>
        </w:rPr>
      </w:pPr>
      <w:hyperlink r:id="rId735"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order:EU</w:t>
      </w:r>
      <w:r w:rsidRPr="007F4349">
        <w:rPr>
          <w:rFonts w:ascii="Verdana" w:hAnsi="Verdana" w:cs="Arial"/>
          <w:color w:val="0000FF"/>
          <w:sz w:val="20"/>
        </w:rPr>
        <w:t>&gt;</w:t>
      </w:r>
    </w:p>
    <w:p w14:paraId="1F0CD5B1" w14:textId="77777777" w:rsidR="00993959" w:rsidRPr="007F4349" w:rsidRDefault="00993959" w:rsidP="00993959">
      <w:pPr>
        <w:ind w:hanging="480"/>
        <w:rPr>
          <w:rFonts w:ascii="Verdana" w:hAnsi="Verdana" w:cs="Arial"/>
          <w:sz w:val="20"/>
          <w:szCs w:val="20"/>
        </w:rPr>
      </w:pPr>
      <w:hyperlink r:id="rId736"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w:t>
      </w:r>
      <w:r w:rsidRPr="007F4349">
        <w:rPr>
          <w:rFonts w:ascii="Verdana" w:hAnsi="Verdana" w:cs="Arial"/>
          <w:color w:val="0000FF"/>
          <w:sz w:val="20"/>
        </w:rPr>
        <w:t>&gt;</w:t>
      </w:r>
    </w:p>
    <w:p w14:paraId="4A6EACE9" w14:textId="77777777" w:rsidR="00993959" w:rsidRPr="007F4349" w:rsidRDefault="00993959" w:rsidP="00993959">
      <w:pPr>
        <w:ind w:hanging="480"/>
        <w:rPr>
          <w:rFonts w:ascii="Verdana" w:hAnsi="Verdana" w:cs="Arial"/>
          <w:sz w:val="20"/>
          <w:szCs w:val="20"/>
        </w:rPr>
      </w:pPr>
      <w:hyperlink r:id="rId737"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order:LOC_ACCESS_HEADER_INFO</w:t>
      </w:r>
      <w:r w:rsidRPr="007F4349">
        <w:rPr>
          <w:rFonts w:ascii="Verdana" w:hAnsi="Verdana" w:cs="Arial"/>
          <w:color w:val="0000FF"/>
          <w:sz w:val="20"/>
        </w:rPr>
        <w:t>&gt;</w:t>
      </w:r>
    </w:p>
    <w:p w14:paraId="12EC36AC"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order:NAME</w:t>
      </w:r>
      <w:r w:rsidRPr="007F4349">
        <w:rPr>
          <w:rFonts w:ascii="Verdana" w:hAnsi="Verdana" w:cs="Arial"/>
          <w:color w:val="0000FF"/>
          <w:sz w:val="20"/>
        </w:rPr>
        <w:t>&gt;</w:t>
      </w:r>
      <w:r w:rsidRPr="007F4349">
        <w:rPr>
          <w:rFonts w:ascii="Verdana" w:hAnsi="Verdana" w:cs="Arial"/>
          <w:b/>
          <w:bCs/>
          <w:sz w:val="20"/>
        </w:rPr>
        <w:t>Ship Yards</w:t>
      </w:r>
      <w:r w:rsidRPr="007F4349">
        <w:rPr>
          <w:rFonts w:ascii="Verdana" w:hAnsi="Verdana" w:cs="Arial"/>
          <w:color w:val="0000FF"/>
          <w:sz w:val="20"/>
        </w:rPr>
        <w:t>&lt;/</w:t>
      </w:r>
      <w:r w:rsidRPr="007F4349">
        <w:rPr>
          <w:rFonts w:ascii="Verdana" w:hAnsi="Verdana" w:cs="Arial"/>
          <w:color w:val="990000"/>
          <w:sz w:val="20"/>
        </w:rPr>
        <w:t>order:NAME</w:t>
      </w:r>
      <w:r w:rsidRPr="007F4349">
        <w:rPr>
          <w:rFonts w:ascii="Verdana" w:hAnsi="Verdana" w:cs="Arial"/>
          <w:color w:val="0000FF"/>
          <w:sz w:val="20"/>
        </w:rPr>
        <w:t>&gt;</w:t>
      </w:r>
      <w:r w:rsidRPr="007F4349">
        <w:rPr>
          <w:rFonts w:ascii="Verdana" w:hAnsi="Verdana" w:cs="Arial"/>
          <w:sz w:val="20"/>
          <w:szCs w:val="20"/>
        </w:rPr>
        <w:t xml:space="preserve"> </w:t>
      </w:r>
    </w:p>
    <w:p w14:paraId="0AFA17AA"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order:LOC_ACCESS_HEADER_INFO</w:t>
      </w:r>
      <w:r w:rsidRPr="007F4349">
        <w:rPr>
          <w:rFonts w:ascii="Verdana" w:hAnsi="Verdana" w:cs="Arial"/>
          <w:color w:val="0000FF"/>
          <w:sz w:val="20"/>
        </w:rPr>
        <w:t>&gt;</w:t>
      </w:r>
    </w:p>
    <w:p w14:paraId="376A8A8F"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w:t>
      </w:r>
      <w:r w:rsidRPr="007F4349">
        <w:rPr>
          <w:rFonts w:ascii="Verdana" w:hAnsi="Verdana" w:cs="Arial"/>
          <w:color w:val="0000FF"/>
          <w:sz w:val="20"/>
        </w:rPr>
        <w:t>&gt;</w:t>
      </w:r>
    </w:p>
    <w:p w14:paraId="0D525377"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order:EU</w:t>
      </w:r>
      <w:r w:rsidRPr="007F4349">
        <w:rPr>
          <w:rFonts w:ascii="Verdana" w:hAnsi="Verdana" w:cs="Arial"/>
          <w:color w:val="0000FF"/>
          <w:sz w:val="20"/>
        </w:rPr>
        <w:t>&gt;</w:t>
      </w:r>
    </w:p>
    <w:p w14:paraId="2A58A298"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order:LSR_ORD_REQ</w:t>
      </w:r>
      <w:r w:rsidRPr="007F4349">
        <w:rPr>
          <w:rFonts w:ascii="Verdana" w:hAnsi="Verdana" w:cs="Arial"/>
          <w:color w:val="0000FF"/>
          <w:sz w:val="20"/>
        </w:rPr>
        <w:t>&gt;</w:t>
      </w:r>
    </w:p>
    <w:p w14:paraId="25627B0F"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uom:ATT_LSR_ORD_REQ</w:t>
      </w:r>
      <w:r w:rsidRPr="007F4349">
        <w:rPr>
          <w:rFonts w:ascii="Verdana" w:hAnsi="Verdana" w:cs="Arial"/>
          <w:color w:val="0000FF"/>
          <w:sz w:val="20"/>
        </w:rPr>
        <w:t>&gt;</w:t>
      </w:r>
    </w:p>
    <w:p w14:paraId="4E17C01F" w14:textId="77777777" w:rsidR="00993959" w:rsidRDefault="00993959" w:rsidP="00993959"/>
    <w:p w14:paraId="00323EA8" w14:textId="77777777" w:rsidR="00993959" w:rsidRDefault="00993959" w:rsidP="00993959"/>
    <w:p w14:paraId="229A5AE5" w14:textId="77777777" w:rsidR="00993959" w:rsidRDefault="00993959" w:rsidP="00993959">
      <w:r>
        <w:t>XML OUTPUT:</w:t>
      </w:r>
    </w:p>
    <w:p w14:paraId="169DCEF3" w14:textId="77777777" w:rsidR="00993959" w:rsidRDefault="00993959" w:rsidP="00993959"/>
    <w:p w14:paraId="1B41F7CB"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senderid</w:t>
      </w:r>
      <w:r w:rsidRPr="007F4349">
        <w:rPr>
          <w:rFonts w:ascii="Verdana" w:hAnsi="Verdana" w:cs="Arial"/>
          <w:color w:val="0000FF"/>
          <w:sz w:val="20"/>
        </w:rPr>
        <w:t>&gt;</w:t>
      </w:r>
      <w:r w:rsidRPr="007F4349">
        <w:rPr>
          <w:rFonts w:ascii="Verdana" w:hAnsi="Verdana" w:cs="Arial"/>
          <w:b/>
          <w:bCs/>
          <w:sz w:val="20"/>
        </w:rPr>
        <w:t>ATT-OR-SAT</w:t>
      </w:r>
      <w:r w:rsidRPr="007F4349">
        <w:rPr>
          <w:rFonts w:ascii="Verdana" w:hAnsi="Verdana" w:cs="Arial"/>
          <w:color w:val="0000FF"/>
          <w:sz w:val="20"/>
        </w:rPr>
        <w:t>&lt;/</w:t>
      </w:r>
      <w:r w:rsidRPr="007F4349">
        <w:rPr>
          <w:rFonts w:ascii="Verdana" w:hAnsi="Verdana" w:cs="Arial"/>
          <w:color w:val="990000"/>
          <w:sz w:val="20"/>
        </w:rPr>
        <w:t>senderid</w:t>
      </w:r>
      <w:r w:rsidRPr="007F4349">
        <w:rPr>
          <w:rFonts w:ascii="Verdana" w:hAnsi="Verdana" w:cs="Arial"/>
          <w:color w:val="0000FF"/>
          <w:sz w:val="20"/>
        </w:rPr>
        <w:t>&gt;</w:t>
      </w:r>
      <w:r w:rsidRPr="007F4349">
        <w:rPr>
          <w:rFonts w:ascii="Verdana" w:hAnsi="Verdana" w:cs="Arial"/>
          <w:sz w:val="20"/>
          <w:szCs w:val="20"/>
        </w:rPr>
        <w:t xml:space="preserve"> </w:t>
      </w:r>
    </w:p>
    <w:p w14:paraId="4CCBD9EC"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receiverid</w:t>
      </w:r>
      <w:r w:rsidRPr="007F4349">
        <w:rPr>
          <w:rFonts w:ascii="Verdana" w:hAnsi="Verdana" w:cs="Arial"/>
          <w:color w:val="0000FF"/>
          <w:sz w:val="20"/>
        </w:rPr>
        <w:t>&gt;</w:t>
      </w:r>
      <w:r w:rsidRPr="007F4349">
        <w:rPr>
          <w:rFonts w:ascii="Verdana" w:hAnsi="Verdana" w:cs="Arial"/>
          <w:b/>
          <w:bCs/>
          <w:sz w:val="20"/>
        </w:rPr>
        <w:t>CTE-VALIDATOR</w:t>
      </w:r>
      <w:r w:rsidRPr="007F4349">
        <w:rPr>
          <w:rFonts w:ascii="Verdana" w:hAnsi="Verdana" w:cs="Arial"/>
          <w:color w:val="0000FF"/>
          <w:sz w:val="20"/>
        </w:rPr>
        <w:t>&lt;/</w:t>
      </w:r>
      <w:r w:rsidRPr="007F4349">
        <w:rPr>
          <w:rFonts w:ascii="Verdana" w:hAnsi="Verdana" w:cs="Arial"/>
          <w:color w:val="990000"/>
          <w:sz w:val="20"/>
        </w:rPr>
        <w:t>receiverid</w:t>
      </w:r>
      <w:r w:rsidRPr="007F4349">
        <w:rPr>
          <w:rFonts w:ascii="Verdana" w:hAnsi="Verdana" w:cs="Arial"/>
          <w:color w:val="0000FF"/>
          <w:sz w:val="20"/>
        </w:rPr>
        <w:t>&gt;</w:t>
      </w:r>
      <w:r w:rsidRPr="007F4349">
        <w:rPr>
          <w:rFonts w:ascii="Verdana" w:hAnsi="Verdana" w:cs="Arial"/>
          <w:sz w:val="20"/>
          <w:szCs w:val="20"/>
        </w:rPr>
        <w:t xml:space="preserve"> </w:t>
      </w:r>
    </w:p>
    <w:p w14:paraId="43740EE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interfaceid</w:t>
      </w:r>
      <w:r w:rsidRPr="007F4349">
        <w:rPr>
          <w:rFonts w:ascii="Verdana" w:hAnsi="Verdana" w:cs="Arial"/>
          <w:color w:val="0000FF"/>
          <w:sz w:val="20"/>
        </w:rPr>
        <w:t>&gt;</w:t>
      </w:r>
      <w:r w:rsidRPr="007F4349">
        <w:rPr>
          <w:rFonts w:ascii="Verdana" w:hAnsi="Verdana" w:cs="Arial"/>
          <w:b/>
          <w:bCs/>
          <w:sz w:val="20"/>
        </w:rPr>
        <w:t>CTE-1005-OR-XML-IB</w:t>
      </w:r>
      <w:r w:rsidRPr="007F4349">
        <w:rPr>
          <w:rFonts w:ascii="Verdana" w:hAnsi="Verdana" w:cs="Arial"/>
          <w:color w:val="0000FF"/>
          <w:sz w:val="20"/>
        </w:rPr>
        <w:t>&lt;/</w:t>
      </w:r>
      <w:r w:rsidRPr="007F4349">
        <w:rPr>
          <w:rFonts w:ascii="Verdana" w:hAnsi="Verdana" w:cs="Arial"/>
          <w:color w:val="990000"/>
          <w:sz w:val="20"/>
        </w:rPr>
        <w:t>interfaceid</w:t>
      </w:r>
      <w:r w:rsidRPr="007F4349">
        <w:rPr>
          <w:rFonts w:ascii="Verdana" w:hAnsi="Verdana" w:cs="Arial"/>
          <w:color w:val="0000FF"/>
          <w:sz w:val="20"/>
        </w:rPr>
        <w:t>&gt;</w:t>
      </w:r>
      <w:r w:rsidRPr="007F4349">
        <w:rPr>
          <w:rFonts w:ascii="Verdana" w:hAnsi="Verdana" w:cs="Arial"/>
          <w:sz w:val="20"/>
          <w:szCs w:val="20"/>
        </w:rPr>
        <w:t xml:space="preserve"> </w:t>
      </w:r>
    </w:p>
    <w:p w14:paraId="566C5110"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messagetype</w:t>
      </w:r>
      <w:r w:rsidRPr="007F4349">
        <w:rPr>
          <w:rFonts w:ascii="Verdana" w:hAnsi="Verdana" w:cs="Arial"/>
          <w:color w:val="0000FF"/>
          <w:sz w:val="20"/>
        </w:rPr>
        <w:t>&gt;</w:t>
      </w:r>
      <w:r w:rsidRPr="007F4349">
        <w:rPr>
          <w:rFonts w:ascii="Verdana" w:hAnsi="Verdana" w:cs="Arial"/>
          <w:b/>
          <w:bCs/>
          <w:sz w:val="20"/>
        </w:rPr>
        <w:t>LSRUOM</w:t>
      </w:r>
      <w:r w:rsidRPr="007F4349">
        <w:rPr>
          <w:rFonts w:ascii="Verdana" w:hAnsi="Verdana" w:cs="Arial"/>
          <w:color w:val="0000FF"/>
          <w:sz w:val="20"/>
        </w:rPr>
        <w:t>&lt;/</w:t>
      </w:r>
      <w:r w:rsidRPr="007F4349">
        <w:rPr>
          <w:rFonts w:ascii="Verdana" w:hAnsi="Verdana" w:cs="Arial"/>
          <w:color w:val="990000"/>
          <w:sz w:val="20"/>
        </w:rPr>
        <w:t>messagetype</w:t>
      </w:r>
      <w:r w:rsidRPr="007F4349">
        <w:rPr>
          <w:rFonts w:ascii="Verdana" w:hAnsi="Verdana" w:cs="Arial"/>
          <w:color w:val="0000FF"/>
          <w:sz w:val="20"/>
        </w:rPr>
        <w:t>&gt;</w:t>
      </w:r>
      <w:r w:rsidRPr="007F4349">
        <w:rPr>
          <w:rFonts w:ascii="Verdana" w:hAnsi="Verdana" w:cs="Arial"/>
          <w:sz w:val="20"/>
          <w:szCs w:val="20"/>
        </w:rPr>
        <w:t xml:space="preserve"> </w:t>
      </w:r>
    </w:p>
    <w:p w14:paraId="146EC5E8"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lsogversion</w:t>
      </w:r>
      <w:r w:rsidRPr="007F4349">
        <w:rPr>
          <w:rFonts w:ascii="Verdana" w:hAnsi="Verdana" w:cs="Arial"/>
          <w:color w:val="0000FF"/>
          <w:sz w:val="20"/>
        </w:rPr>
        <w:t>&gt;</w:t>
      </w:r>
      <w:r w:rsidRPr="007F4349">
        <w:rPr>
          <w:rFonts w:ascii="Verdana" w:hAnsi="Verdana" w:cs="Arial"/>
          <w:b/>
          <w:bCs/>
          <w:sz w:val="20"/>
        </w:rPr>
        <w:t>10.05</w:t>
      </w:r>
      <w:r w:rsidRPr="007F4349">
        <w:rPr>
          <w:rFonts w:ascii="Verdana" w:hAnsi="Verdana" w:cs="Arial"/>
          <w:color w:val="0000FF"/>
          <w:sz w:val="20"/>
        </w:rPr>
        <w:t>&lt;/</w:t>
      </w:r>
      <w:r w:rsidRPr="007F4349">
        <w:rPr>
          <w:rFonts w:ascii="Verdana" w:hAnsi="Verdana" w:cs="Arial"/>
          <w:color w:val="990000"/>
          <w:sz w:val="20"/>
        </w:rPr>
        <w:t>lsogversion</w:t>
      </w:r>
      <w:r w:rsidRPr="007F4349">
        <w:rPr>
          <w:rFonts w:ascii="Verdana" w:hAnsi="Verdana" w:cs="Arial"/>
          <w:color w:val="0000FF"/>
          <w:sz w:val="20"/>
        </w:rPr>
        <w:t>&gt;</w:t>
      </w:r>
      <w:r w:rsidRPr="007F4349">
        <w:rPr>
          <w:rFonts w:ascii="Verdana" w:hAnsi="Verdana" w:cs="Arial"/>
          <w:sz w:val="20"/>
          <w:szCs w:val="20"/>
        </w:rPr>
        <w:t xml:space="preserve"> </w:t>
      </w:r>
    </w:p>
    <w:p w14:paraId="78AB08C1"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ordertype</w:t>
      </w:r>
      <w:r w:rsidRPr="007F4349">
        <w:rPr>
          <w:rFonts w:ascii="Verdana" w:hAnsi="Verdana" w:cs="Arial"/>
          <w:color w:val="0000FF"/>
          <w:sz w:val="20"/>
        </w:rPr>
        <w:t>&gt;</w:t>
      </w:r>
      <w:r w:rsidRPr="007F4349">
        <w:rPr>
          <w:rFonts w:ascii="Verdana" w:hAnsi="Verdana" w:cs="Arial"/>
          <w:b/>
          <w:bCs/>
          <w:sz w:val="20"/>
        </w:rPr>
        <w:t>ORDER</w:t>
      </w:r>
      <w:r w:rsidRPr="007F4349">
        <w:rPr>
          <w:rFonts w:ascii="Verdana" w:hAnsi="Verdana" w:cs="Arial"/>
          <w:color w:val="0000FF"/>
          <w:sz w:val="20"/>
        </w:rPr>
        <w:t>&lt;/</w:t>
      </w:r>
      <w:r w:rsidRPr="007F4349">
        <w:rPr>
          <w:rFonts w:ascii="Verdana" w:hAnsi="Verdana" w:cs="Arial"/>
          <w:color w:val="990000"/>
          <w:sz w:val="20"/>
        </w:rPr>
        <w:t>ordertype</w:t>
      </w:r>
      <w:r w:rsidRPr="007F4349">
        <w:rPr>
          <w:rFonts w:ascii="Verdana" w:hAnsi="Verdana" w:cs="Arial"/>
          <w:color w:val="0000FF"/>
          <w:sz w:val="20"/>
        </w:rPr>
        <w:t>&gt;</w:t>
      </w:r>
      <w:r w:rsidRPr="007F4349">
        <w:rPr>
          <w:rFonts w:ascii="Verdana" w:hAnsi="Verdana" w:cs="Arial"/>
          <w:sz w:val="20"/>
          <w:szCs w:val="20"/>
        </w:rPr>
        <w:t xml:space="preserve"> </w:t>
      </w:r>
    </w:p>
    <w:p w14:paraId="547BCC26"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header</w:t>
      </w:r>
      <w:r w:rsidRPr="007F4349">
        <w:rPr>
          <w:rFonts w:ascii="Verdana" w:hAnsi="Verdana" w:cs="Arial"/>
          <w:color w:val="0000FF"/>
          <w:sz w:val="20"/>
        </w:rPr>
        <w:t>&gt;</w:t>
      </w:r>
    </w:p>
    <w:p w14:paraId="2C53A758" w14:textId="77777777" w:rsidR="00993959" w:rsidRPr="007F4349" w:rsidRDefault="00993959" w:rsidP="00993959">
      <w:pPr>
        <w:ind w:hanging="480"/>
        <w:rPr>
          <w:rFonts w:ascii="Verdana" w:hAnsi="Verdana" w:cs="Arial"/>
          <w:sz w:val="20"/>
          <w:szCs w:val="20"/>
        </w:rPr>
      </w:pPr>
      <w:hyperlink r:id="rId738"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m2:LSR_RESP</w:t>
      </w:r>
      <w:r w:rsidRPr="007F4349">
        <w:rPr>
          <w:rFonts w:ascii="Verdana" w:hAnsi="Verdana" w:cs="Arial"/>
          <w:color w:val="FF0000"/>
          <w:sz w:val="20"/>
        </w:rPr>
        <w:t xml:space="preserve"> xmlns:m2</w:t>
      </w:r>
      <w:r w:rsidRPr="007F4349">
        <w:rPr>
          <w:rFonts w:ascii="Verdana" w:hAnsi="Verdana" w:cs="Arial"/>
          <w:color w:val="0000FF"/>
          <w:sz w:val="20"/>
        </w:rPr>
        <w:t>="</w:t>
      </w:r>
      <w:r w:rsidRPr="007F4349">
        <w:rPr>
          <w:rFonts w:ascii="Verdana" w:hAnsi="Verdana" w:cs="Arial"/>
          <w:b/>
          <w:bCs/>
          <w:color w:val="FF0000"/>
          <w:sz w:val="20"/>
          <w:szCs w:val="20"/>
        </w:rPr>
        <w:t>http://lsr.att.com/obf/tML/UOM</w:t>
      </w:r>
      <w:r w:rsidRPr="007F4349">
        <w:rPr>
          <w:rFonts w:ascii="Verdana" w:hAnsi="Verdana" w:cs="Arial"/>
          <w:color w:val="0000FF"/>
          <w:sz w:val="20"/>
        </w:rPr>
        <w:t>"&gt;</w:t>
      </w:r>
    </w:p>
    <w:p w14:paraId="2047B722" w14:textId="77777777" w:rsidR="00993959" w:rsidRPr="007F4349" w:rsidRDefault="00993959" w:rsidP="00993959">
      <w:pPr>
        <w:ind w:hanging="480"/>
        <w:rPr>
          <w:rFonts w:ascii="Verdana" w:hAnsi="Verdana" w:cs="Arial"/>
          <w:sz w:val="20"/>
          <w:szCs w:val="20"/>
        </w:rPr>
      </w:pPr>
      <w:hyperlink r:id="rId739"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m2:HDR</w:t>
      </w:r>
      <w:r w:rsidRPr="007F4349">
        <w:rPr>
          <w:rFonts w:ascii="Verdana" w:hAnsi="Verdana" w:cs="Arial"/>
          <w:color w:val="0000FF"/>
          <w:sz w:val="20"/>
        </w:rPr>
        <w:t>&gt;</w:t>
      </w:r>
    </w:p>
    <w:p w14:paraId="7A4956DC"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m2:MESSAGE_ID</w:t>
      </w:r>
      <w:r w:rsidRPr="007F4349">
        <w:rPr>
          <w:rFonts w:ascii="Verdana" w:hAnsi="Verdana" w:cs="Arial"/>
          <w:color w:val="0000FF"/>
          <w:sz w:val="20"/>
        </w:rPr>
        <w:t>&gt;</w:t>
      </w:r>
      <w:r w:rsidRPr="007F4349">
        <w:rPr>
          <w:rFonts w:ascii="Verdana" w:hAnsi="Verdana" w:cs="Arial"/>
          <w:b/>
          <w:bCs/>
          <w:sz w:val="20"/>
        </w:rPr>
        <w:t>1246383300208533.8820769074556</w:t>
      </w:r>
      <w:r w:rsidRPr="007F4349">
        <w:rPr>
          <w:rFonts w:ascii="Verdana" w:hAnsi="Verdana" w:cs="Arial"/>
          <w:color w:val="0000FF"/>
          <w:sz w:val="20"/>
        </w:rPr>
        <w:t>&lt;/</w:t>
      </w:r>
      <w:r w:rsidRPr="007F4349">
        <w:rPr>
          <w:rFonts w:ascii="Verdana" w:hAnsi="Verdana" w:cs="Arial"/>
          <w:color w:val="990000"/>
          <w:sz w:val="20"/>
        </w:rPr>
        <w:t>m2:MESSAGE_ID</w:t>
      </w:r>
      <w:r w:rsidRPr="007F4349">
        <w:rPr>
          <w:rFonts w:ascii="Verdana" w:hAnsi="Verdana" w:cs="Arial"/>
          <w:color w:val="0000FF"/>
          <w:sz w:val="20"/>
        </w:rPr>
        <w:t>&gt;</w:t>
      </w:r>
      <w:r w:rsidRPr="007F4349">
        <w:rPr>
          <w:rFonts w:ascii="Verdana" w:hAnsi="Verdana" w:cs="Arial"/>
          <w:sz w:val="20"/>
          <w:szCs w:val="20"/>
        </w:rPr>
        <w:t xml:space="preserve"> </w:t>
      </w:r>
    </w:p>
    <w:p w14:paraId="6A962902" w14:textId="77777777" w:rsidR="00993959" w:rsidRPr="008C51B0" w:rsidRDefault="00993959" w:rsidP="00993959">
      <w:pPr>
        <w:ind w:hanging="480"/>
        <w:rPr>
          <w:rFonts w:ascii="Verdana" w:hAnsi="Verdana" w:cs="Arial"/>
          <w:sz w:val="20"/>
          <w:szCs w:val="20"/>
          <w:lang w:val="es-ES"/>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1DB031EE" w14:textId="77777777" w:rsidR="00993959" w:rsidRPr="007F4349" w:rsidRDefault="00993959" w:rsidP="00993959">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7F4349">
        <w:rPr>
          <w:rFonts w:ascii="Verdana" w:hAnsi="Verdana" w:cs="Arial"/>
          <w:color w:val="0000FF"/>
          <w:sz w:val="20"/>
        </w:rPr>
        <w:t>&lt;</w:t>
      </w:r>
      <w:r w:rsidRPr="007F4349">
        <w:rPr>
          <w:rFonts w:ascii="Verdana" w:hAnsi="Verdana" w:cs="Arial"/>
          <w:color w:val="990000"/>
          <w:sz w:val="20"/>
        </w:rPr>
        <w:t>m2:MSG_TIMESTAMP</w:t>
      </w:r>
      <w:r w:rsidRPr="007F4349">
        <w:rPr>
          <w:rFonts w:ascii="Verdana" w:hAnsi="Verdana" w:cs="Arial"/>
          <w:color w:val="0000FF"/>
          <w:sz w:val="20"/>
        </w:rPr>
        <w:t>&gt;</w:t>
      </w:r>
      <w:r w:rsidRPr="007F4349">
        <w:rPr>
          <w:rFonts w:ascii="Verdana" w:hAnsi="Verdana" w:cs="Arial"/>
          <w:b/>
          <w:bCs/>
          <w:sz w:val="20"/>
        </w:rPr>
        <w:t>2009-06-30T12:35:00-05:00</w:t>
      </w:r>
      <w:r w:rsidRPr="007F4349">
        <w:rPr>
          <w:rFonts w:ascii="Verdana" w:hAnsi="Verdana" w:cs="Arial"/>
          <w:color w:val="0000FF"/>
          <w:sz w:val="20"/>
        </w:rPr>
        <w:t>&lt;/</w:t>
      </w:r>
      <w:r w:rsidRPr="007F4349">
        <w:rPr>
          <w:rFonts w:ascii="Verdana" w:hAnsi="Verdana" w:cs="Arial"/>
          <w:color w:val="990000"/>
          <w:sz w:val="20"/>
        </w:rPr>
        <w:t>m2:MSG_TIMESTAMP</w:t>
      </w:r>
      <w:r w:rsidRPr="007F4349">
        <w:rPr>
          <w:rFonts w:ascii="Verdana" w:hAnsi="Verdana" w:cs="Arial"/>
          <w:color w:val="0000FF"/>
          <w:sz w:val="20"/>
        </w:rPr>
        <w:t>&gt;</w:t>
      </w:r>
      <w:r w:rsidRPr="007F4349">
        <w:rPr>
          <w:rFonts w:ascii="Verdana" w:hAnsi="Verdana" w:cs="Arial"/>
          <w:sz w:val="20"/>
          <w:szCs w:val="20"/>
        </w:rPr>
        <w:t xml:space="preserve"> </w:t>
      </w:r>
    </w:p>
    <w:p w14:paraId="0B784923"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m2:PON</w:t>
      </w:r>
      <w:r w:rsidRPr="007F4349">
        <w:rPr>
          <w:rFonts w:ascii="Verdana" w:hAnsi="Verdana" w:cs="Arial"/>
          <w:color w:val="0000FF"/>
          <w:sz w:val="20"/>
        </w:rPr>
        <w:t>&gt;</w:t>
      </w:r>
      <w:r w:rsidRPr="007F4349">
        <w:rPr>
          <w:rFonts w:ascii="Verdana" w:hAnsi="Verdana" w:cs="Arial"/>
          <w:b/>
          <w:bCs/>
          <w:sz w:val="20"/>
        </w:rPr>
        <w:t>CVT0M029R31</w:t>
      </w:r>
      <w:r w:rsidRPr="007F4349">
        <w:rPr>
          <w:rFonts w:ascii="Verdana" w:hAnsi="Verdana" w:cs="Arial"/>
          <w:color w:val="0000FF"/>
          <w:sz w:val="20"/>
        </w:rPr>
        <w:t>&lt;/</w:t>
      </w:r>
      <w:r w:rsidRPr="007F4349">
        <w:rPr>
          <w:rFonts w:ascii="Verdana" w:hAnsi="Verdana" w:cs="Arial"/>
          <w:color w:val="990000"/>
          <w:sz w:val="20"/>
        </w:rPr>
        <w:t>m2:PON</w:t>
      </w:r>
      <w:r w:rsidRPr="007F4349">
        <w:rPr>
          <w:rFonts w:ascii="Verdana" w:hAnsi="Verdana" w:cs="Arial"/>
          <w:color w:val="0000FF"/>
          <w:sz w:val="20"/>
        </w:rPr>
        <w:t>&gt;</w:t>
      </w:r>
      <w:r w:rsidRPr="007F4349">
        <w:rPr>
          <w:rFonts w:ascii="Verdana" w:hAnsi="Verdana" w:cs="Arial"/>
          <w:sz w:val="20"/>
          <w:szCs w:val="20"/>
        </w:rPr>
        <w:t xml:space="preserve"> </w:t>
      </w:r>
    </w:p>
    <w:p w14:paraId="209A76BE" w14:textId="77777777" w:rsidR="00993959" w:rsidRPr="008C51B0" w:rsidRDefault="00993959" w:rsidP="00993959">
      <w:pPr>
        <w:ind w:hanging="480"/>
        <w:rPr>
          <w:rFonts w:ascii="Verdana" w:hAnsi="Verdana" w:cs="Arial"/>
          <w:sz w:val="20"/>
          <w:szCs w:val="20"/>
          <w:lang w:val="es-ES"/>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60CA253F" w14:textId="77777777" w:rsidR="00993959" w:rsidRPr="008C51B0" w:rsidRDefault="00993959" w:rsidP="00993959">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2282023334</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4603D401" w14:textId="77777777" w:rsidR="00993959" w:rsidRPr="008C51B0" w:rsidRDefault="00993959" w:rsidP="00993959">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20090630L00050-00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1BE8F658" w14:textId="77777777" w:rsidR="00993959" w:rsidRPr="007F4349" w:rsidRDefault="00993959" w:rsidP="00993959">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7F4349">
        <w:rPr>
          <w:rFonts w:ascii="Verdana" w:hAnsi="Verdana" w:cs="Arial"/>
          <w:color w:val="0000FF"/>
          <w:sz w:val="20"/>
        </w:rPr>
        <w:t>&lt;</w:t>
      </w:r>
      <w:r w:rsidRPr="007F4349">
        <w:rPr>
          <w:rFonts w:ascii="Verdana" w:hAnsi="Verdana" w:cs="Arial"/>
          <w:color w:val="990000"/>
          <w:sz w:val="20"/>
        </w:rPr>
        <w:t>m2:CC</w:t>
      </w:r>
      <w:r w:rsidRPr="007F4349">
        <w:rPr>
          <w:rFonts w:ascii="Verdana" w:hAnsi="Verdana" w:cs="Arial"/>
          <w:color w:val="0000FF"/>
          <w:sz w:val="20"/>
        </w:rPr>
        <w:t>&gt;</w:t>
      </w:r>
      <w:r w:rsidRPr="007F4349">
        <w:rPr>
          <w:rFonts w:ascii="Verdana" w:hAnsi="Verdana" w:cs="Arial"/>
          <w:b/>
          <w:bCs/>
          <w:sz w:val="20"/>
        </w:rPr>
        <w:t>9999</w:t>
      </w:r>
      <w:r w:rsidRPr="007F4349">
        <w:rPr>
          <w:rFonts w:ascii="Verdana" w:hAnsi="Verdana" w:cs="Arial"/>
          <w:color w:val="0000FF"/>
          <w:sz w:val="20"/>
        </w:rPr>
        <w:t>&lt;/</w:t>
      </w:r>
      <w:r w:rsidRPr="007F4349">
        <w:rPr>
          <w:rFonts w:ascii="Verdana" w:hAnsi="Verdana" w:cs="Arial"/>
          <w:color w:val="990000"/>
          <w:sz w:val="20"/>
        </w:rPr>
        <w:t>m2:CC</w:t>
      </w:r>
      <w:r w:rsidRPr="007F4349">
        <w:rPr>
          <w:rFonts w:ascii="Verdana" w:hAnsi="Verdana" w:cs="Arial"/>
          <w:color w:val="0000FF"/>
          <w:sz w:val="20"/>
        </w:rPr>
        <w:t>&gt;</w:t>
      </w:r>
      <w:r w:rsidRPr="007F4349">
        <w:rPr>
          <w:rFonts w:ascii="Verdana" w:hAnsi="Verdana" w:cs="Arial"/>
          <w:sz w:val="20"/>
          <w:szCs w:val="20"/>
        </w:rPr>
        <w:t xml:space="preserve"> </w:t>
      </w:r>
    </w:p>
    <w:p w14:paraId="533F487D"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m2:CLEC_APPL_ID</w:t>
      </w:r>
      <w:r w:rsidRPr="007F4349">
        <w:rPr>
          <w:rFonts w:ascii="Verdana" w:hAnsi="Verdana" w:cs="Arial"/>
          <w:color w:val="0000FF"/>
          <w:sz w:val="20"/>
        </w:rPr>
        <w:t>&gt;</w:t>
      </w:r>
      <w:r w:rsidRPr="007F4349">
        <w:rPr>
          <w:rFonts w:ascii="Verdana" w:hAnsi="Verdana" w:cs="Arial"/>
          <w:b/>
          <w:bCs/>
          <w:sz w:val="20"/>
        </w:rPr>
        <w:t>CTE-VALIDATOR</w:t>
      </w:r>
      <w:r w:rsidRPr="007F4349">
        <w:rPr>
          <w:rFonts w:ascii="Verdana" w:hAnsi="Verdana" w:cs="Arial"/>
          <w:color w:val="0000FF"/>
          <w:sz w:val="20"/>
        </w:rPr>
        <w:t>&lt;/</w:t>
      </w:r>
      <w:r w:rsidRPr="007F4349">
        <w:rPr>
          <w:rFonts w:ascii="Verdana" w:hAnsi="Verdana" w:cs="Arial"/>
          <w:color w:val="990000"/>
          <w:sz w:val="20"/>
        </w:rPr>
        <w:t>m2:CLEC_APPL_ID</w:t>
      </w:r>
      <w:r w:rsidRPr="007F4349">
        <w:rPr>
          <w:rFonts w:ascii="Verdana" w:hAnsi="Verdana" w:cs="Arial"/>
          <w:color w:val="0000FF"/>
          <w:sz w:val="20"/>
        </w:rPr>
        <w:t>&gt;</w:t>
      </w:r>
      <w:r w:rsidRPr="007F4349">
        <w:rPr>
          <w:rFonts w:ascii="Verdana" w:hAnsi="Verdana" w:cs="Arial"/>
          <w:sz w:val="20"/>
          <w:szCs w:val="20"/>
        </w:rPr>
        <w:t xml:space="preserve"> </w:t>
      </w:r>
    </w:p>
    <w:p w14:paraId="3DCCB7EE"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m2:CLEC_APPL_PASSWORD</w:t>
      </w:r>
      <w:r w:rsidRPr="007F4349">
        <w:rPr>
          <w:rFonts w:ascii="Verdana" w:hAnsi="Verdana" w:cs="Arial"/>
          <w:color w:val="0000FF"/>
          <w:sz w:val="20"/>
        </w:rPr>
        <w:t>&gt;</w:t>
      </w:r>
      <w:r w:rsidRPr="007F4349">
        <w:rPr>
          <w:rFonts w:ascii="Verdana" w:hAnsi="Verdana" w:cs="Arial"/>
          <w:b/>
          <w:bCs/>
          <w:sz w:val="20"/>
        </w:rPr>
        <w:t>PA$$WORD</w:t>
      </w:r>
      <w:r w:rsidRPr="007F4349">
        <w:rPr>
          <w:rFonts w:ascii="Verdana" w:hAnsi="Verdana" w:cs="Arial"/>
          <w:color w:val="0000FF"/>
          <w:sz w:val="20"/>
        </w:rPr>
        <w:t>&lt;/</w:t>
      </w:r>
      <w:r w:rsidRPr="007F4349">
        <w:rPr>
          <w:rFonts w:ascii="Verdana" w:hAnsi="Verdana" w:cs="Arial"/>
          <w:color w:val="990000"/>
          <w:sz w:val="20"/>
        </w:rPr>
        <w:t>m2:CLEC_APPL_PASSWORD</w:t>
      </w:r>
      <w:r w:rsidRPr="007F4349">
        <w:rPr>
          <w:rFonts w:ascii="Verdana" w:hAnsi="Verdana" w:cs="Arial"/>
          <w:color w:val="0000FF"/>
          <w:sz w:val="20"/>
        </w:rPr>
        <w:t>&gt;</w:t>
      </w:r>
      <w:r w:rsidRPr="007F4349">
        <w:rPr>
          <w:rFonts w:ascii="Verdana" w:hAnsi="Verdana" w:cs="Arial"/>
          <w:sz w:val="20"/>
          <w:szCs w:val="20"/>
        </w:rPr>
        <w:t xml:space="preserve"> </w:t>
      </w:r>
    </w:p>
    <w:p w14:paraId="71B8FB1A"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m2:DTSENT</w:t>
      </w:r>
      <w:r w:rsidRPr="007F4349">
        <w:rPr>
          <w:rFonts w:ascii="Verdana" w:hAnsi="Verdana" w:cs="Arial"/>
          <w:color w:val="0000FF"/>
          <w:sz w:val="20"/>
        </w:rPr>
        <w:t>&gt;</w:t>
      </w:r>
      <w:r w:rsidRPr="007F4349">
        <w:rPr>
          <w:rFonts w:ascii="Verdana" w:hAnsi="Verdana" w:cs="Arial"/>
          <w:b/>
          <w:bCs/>
          <w:sz w:val="20"/>
        </w:rPr>
        <w:t>200906301235PM</w:t>
      </w:r>
      <w:r w:rsidRPr="007F4349">
        <w:rPr>
          <w:rFonts w:ascii="Verdana" w:hAnsi="Verdana" w:cs="Arial"/>
          <w:color w:val="0000FF"/>
          <w:sz w:val="20"/>
        </w:rPr>
        <w:t>&lt;/</w:t>
      </w:r>
      <w:r w:rsidRPr="007F4349">
        <w:rPr>
          <w:rFonts w:ascii="Verdana" w:hAnsi="Verdana" w:cs="Arial"/>
          <w:color w:val="990000"/>
          <w:sz w:val="20"/>
        </w:rPr>
        <w:t>m2:DTSENT</w:t>
      </w:r>
      <w:r w:rsidRPr="007F4349">
        <w:rPr>
          <w:rFonts w:ascii="Verdana" w:hAnsi="Verdana" w:cs="Arial"/>
          <w:color w:val="0000FF"/>
          <w:sz w:val="20"/>
        </w:rPr>
        <w:t>&gt;</w:t>
      </w:r>
      <w:r w:rsidRPr="007F4349">
        <w:rPr>
          <w:rFonts w:ascii="Verdana" w:hAnsi="Verdana" w:cs="Arial"/>
          <w:sz w:val="20"/>
          <w:szCs w:val="20"/>
        </w:rPr>
        <w:t xml:space="preserve"> </w:t>
      </w:r>
    </w:p>
    <w:p w14:paraId="608605E3"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m2:ORD</w:t>
      </w:r>
      <w:r w:rsidRPr="007F4349">
        <w:rPr>
          <w:rFonts w:ascii="Verdana" w:hAnsi="Verdana" w:cs="Arial"/>
          <w:color w:val="0000FF"/>
          <w:sz w:val="20"/>
        </w:rPr>
        <w:t>&gt;</w:t>
      </w:r>
      <w:r w:rsidRPr="007F4349">
        <w:rPr>
          <w:rFonts w:ascii="Verdana" w:hAnsi="Verdana" w:cs="Arial"/>
          <w:b/>
          <w:bCs/>
          <w:sz w:val="20"/>
        </w:rPr>
        <w:t>C626V4W7</w:t>
      </w:r>
      <w:r w:rsidRPr="007F4349">
        <w:rPr>
          <w:rFonts w:ascii="Verdana" w:hAnsi="Verdana" w:cs="Arial"/>
          <w:color w:val="0000FF"/>
          <w:sz w:val="20"/>
        </w:rPr>
        <w:t>&lt;/</w:t>
      </w:r>
      <w:r w:rsidRPr="007F4349">
        <w:rPr>
          <w:rFonts w:ascii="Verdana" w:hAnsi="Verdana" w:cs="Arial"/>
          <w:color w:val="990000"/>
          <w:sz w:val="20"/>
        </w:rPr>
        <w:t>m2:ORD</w:t>
      </w:r>
      <w:r w:rsidRPr="007F4349">
        <w:rPr>
          <w:rFonts w:ascii="Verdana" w:hAnsi="Verdana" w:cs="Arial"/>
          <w:color w:val="0000FF"/>
          <w:sz w:val="20"/>
        </w:rPr>
        <w:t>&gt;</w:t>
      </w:r>
      <w:r w:rsidRPr="007F4349">
        <w:rPr>
          <w:rFonts w:ascii="Verdana" w:hAnsi="Verdana" w:cs="Arial"/>
          <w:sz w:val="20"/>
          <w:szCs w:val="20"/>
        </w:rPr>
        <w:t xml:space="preserve"> </w:t>
      </w:r>
    </w:p>
    <w:p w14:paraId="109CAF9B"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m2:STATUS_CODE</w:t>
      </w:r>
      <w:r w:rsidRPr="007F4349">
        <w:rPr>
          <w:rFonts w:ascii="Verdana" w:hAnsi="Verdana" w:cs="Arial"/>
          <w:color w:val="0000FF"/>
          <w:sz w:val="20"/>
        </w:rPr>
        <w:t>&gt;</w:t>
      </w:r>
      <w:r w:rsidRPr="007F4349">
        <w:rPr>
          <w:rFonts w:ascii="Verdana" w:hAnsi="Verdana" w:cs="Arial"/>
          <w:b/>
          <w:bCs/>
          <w:sz w:val="20"/>
        </w:rPr>
        <w:t>AO</w:t>
      </w:r>
      <w:r w:rsidRPr="007F4349">
        <w:rPr>
          <w:rFonts w:ascii="Verdana" w:hAnsi="Verdana" w:cs="Arial"/>
          <w:color w:val="0000FF"/>
          <w:sz w:val="20"/>
        </w:rPr>
        <w:t>&lt;/</w:t>
      </w:r>
      <w:r w:rsidRPr="007F4349">
        <w:rPr>
          <w:rFonts w:ascii="Verdana" w:hAnsi="Verdana" w:cs="Arial"/>
          <w:color w:val="990000"/>
          <w:sz w:val="20"/>
        </w:rPr>
        <w:t>m2:STATUS_CODE</w:t>
      </w:r>
      <w:r w:rsidRPr="007F4349">
        <w:rPr>
          <w:rFonts w:ascii="Verdana" w:hAnsi="Verdana" w:cs="Arial"/>
          <w:color w:val="0000FF"/>
          <w:sz w:val="20"/>
        </w:rPr>
        <w:t>&gt;</w:t>
      </w:r>
      <w:r w:rsidRPr="007F4349">
        <w:rPr>
          <w:rFonts w:ascii="Verdana" w:hAnsi="Verdana" w:cs="Arial"/>
          <w:sz w:val="20"/>
          <w:szCs w:val="20"/>
        </w:rPr>
        <w:t xml:space="preserve"> </w:t>
      </w:r>
    </w:p>
    <w:p w14:paraId="6609947D"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m2:STATUS_MSG</w:t>
      </w:r>
      <w:r w:rsidRPr="007F4349">
        <w:rPr>
          <w:rFonts w:ascii="Verdana" w:hAnsi="Verdana" w:cs="Arial"/>
          <w:color w:val="0000FF"/>
          <w:sz w:val="20"/>
        </w:rPr>
        <w:t>&gt;</w:t>
      </w:r>
      <w:r w:rsidRPr="007F4349">
        <w:rPr>
          <w:rFonts w:ascii="Verdana" w:hAnsi="Verdana" w:cs="Arial"/>
          <w:b/>
          <w:bCs/>
          <w:sz w:val="20"/>
        </w:rPr>
        <w:t>ASSIGNABLE ORDER</w:t>
      </w:r>
      <w:r w:rsidRPr="007F4349">
        <w:rPr>
          <w:rFonts w:ascii="Verdana" w:hAnsi="Verdana" w:cs="Arial"/>
          <w:color w:val="0000FF"/>
          <w:sz w:val="20"/>
        </w:rPr>
        <w:t>&lt;/</w:t>
      </w:r>
      <w:r w:rsidRPr="007F4349">
        <w:rPr>
          <w:rFonts w:ascii="Verdana" w:hAnsi="Verdana" w:cs="Arial"/>
          <w:color w:val="990000"/>
          <w:sz w:val="20"/>
        </w:rPr>
        <w:t>m2:STATUS_MSG</w:t>
      </w:r>
      <w:r w:rsidRPr="007F4349">
        <w:rPr>
          <w:rFonts w:ascii="Verdana" w:hAnsi="Verdana" w:cs="Arial"/>
          <w:color w:val="0000FF"/>
          <w:sz w:val="20"/>
        </w:rPr>
        <w:t>&gt;</w:t>
      </w:r>
      <w:r w:rsidRPr="007F4349">
        <w:rPr>
          <w:rFonts w:ascii="Verdana" w:hAnsi="Verdana" w:cs="Arial"/>
          <w:sz w:val="20"/>
          <w:szCs w:val="20"/>
        </w:rPr>
        <w:t xml:space="preserve"> </w:t>
      </w:r>
    </w:p>
    <w:p w14:paraId="18926EAE"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m2:TRAN_ACK_TYPE</w:t>
      </w:r>
      <w:r w:rsidRPr="007F4349">
        <w:rPr>
          <w:rFonts w:ascii="Verdana" w:hAnsi="Verdana" w:cs="Arial"/>
          <w:color w:val="0000FF"/>
          <w:sz w:val="20"/>
        </w:rPr>
        <w:t>&gt;</w:t>
      </w:r>
      <w:r w:rsidRPr="007F4349">
        <w:rPr>
          <w:rFonts w:ascii="Verdana" w:hAnsi="Verdana" w:cs="Arial"/>
          <w:b/>
          <w:bCs/>
          <w:sz w:val="20"/>
        </w:rPr>
        <w:t>AT</w:t>
      </w:r>
      <w:r w:rsidRPr="007F4349">
        <w:rPr>
          <w:rFonts w:ascii="Verdana" w:hAnsi="Verdana" w:cs="Arial"/>
          <w:color w:val="0000FF"/>
          <w:sz w:val="20"/>
        </w:rPr>
        <w:t>&lt;/</w:t>
      </w:r>
      <w:r w:rsidRPr="007F4349">
        <w:rPr>
          <w:rFonts w:ascii="Verdana" w:hAnsi="Verdana" w:cs="Arial"/>
          <w:color w:val="990000"/>
          <w:sz w:val="20"/>
        </w:rPr>
        <w:t>m2:TRAN_ACK_TYPE</w:t>
      </w:r>
      <w:r w:rsidRPr="007F4349">
        <w:rPr>
          <w:rFonts w:ascii="Verdana" w:hAnsi="Verdana" w:cs="Arial"/>
          <w:color w:val="0000FF"/>
          <w:sz w:val="20"/>
        </w:rPr>
        <w:t>&gt;</w:t>
      </w:r>
      <w:r w:rsidRPr="007F4349">
        <w:rPr>
          <w:rFonts w:ascii="Verdana" w:hAnsi="Verdana" w:cs="Arial"/>
          <w:sz w:val="20"/>
          <w:szCs w:val="20"/>
        </w:rPr>
        <w:t xml:space="preserve"> </w:t>
      </w:r>
    </w:p>
    <w:p w14:paraId="44ACD8EF"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m2:TRANS_SET_PURPOSE_CODE</w:t>
      </w:r>
      <w:r w:rsidRPr="007F4349">
        <w:rPr>
          <w:rFonts w:ascii="Verdana" w:hAnsi="Verdana" w:cs="Arial"/>
          <w:color w:val="0000FF"/>
          <w:sz w:val="20"/>
        </w:rPr>
        <w:t>&gt;</w:t>
      </w:r>
      <w:r w:rsidRPr="007F4349">
        <w:rPr>
          <w:rFonts w:ascii="Verdana" w:hAnsi="Verdana" w:cs="Arial"/>
          <w:b/>
          <w:bCs/>
          <w:sz w:val="20"/>
        </w:rPr>
        <w:t>06</w:t>
      </w:r>
      <w:r w:rsidRPr="007F4349">
        <w:rPr>
          <w:rFonts w:ascii="Verdana" w:hAnsi="Verdana" w:cs="Arial"/>
          <w:color w:val="0000FF"/>
          <w:sz w:val="20"/>
        </w:rPr>
        <w:t>&lt;/</w:t>
      </w:r>
      <w:r w:rsidRPr="007F4349">
        <w:rPr>
          <w:rFonts w:ascii="Verdana" w:hAnsi="Verdana" w:cs="Arial"/>
          <w:color w:val="990000"/>
          <w:sz w:val="20"/>
        </w:rPr>
        <w:t>m2:TRANS_SET_PURPOSE_CODE</w:t>
      </w:r>
      <w:r w:rsidRPr="007F4349">
        <w:rPr>
          <w:rFonts w:ascii="Verdana" w:hAnsi="Verdana" w:cs="Arial"/>
          <w:color w:val="0000FF"/>
          <w:sz w:val="20"/>
        </w:rPr>
        <w:t>&gt;</w:t>
      </w:r>
      <w:r w:rsidRPr="007F4349">
        <w:rPr>
          <w:rFonts w:ascii="Verdana" w:hAnsi="Verdana" w:cs="Arial"/>
          <w:sz w:val="20"/>
          <w:szCs w:val="20"/>
        </w:rPr>
        <w:t xml:space="preserve"> </w:t>
      </w:r>
    </w:p>
    <w:p w14:paraId="360B2CDB"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m2:HDR</w:t>
      </w:r>
      <w:r w:rsidRPr="007F4349">
        <w:rPr>
          <w:rFonts w:ascii="Verdana" w:hAnsi="Verdana" w:cs="Arial"/>
          <w:color w:val="0000FF"/>
          <w:sz w:val="20"/>
        </w:rPr>
        <w:t>&gt;</w:t>
      </w:r>
    </w:p>
    <w:p w14:paraId="65C493D7" w14:textId="77777777" w:rsidR="00993959" w:rsidRPr="007F4349" w:rsidRDefault="00993959" w:rsidP="00993959">
      <w:pPr>
        <w:ind w:hanging="480"/>
        <w:rPr>
          <w:rFonts w:ascii="Verdana" w:hAnsi="Verdana" w:cs="Arial"/>
          <w:sz w:val="20"/>
          <w:szCs w:val="20"/>
        </w:rPr>
      </w:pPr>
      <w:hyperlink r:id="rId740"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w:t>
      </w:r>
      <w:r w:rsidRPr="007F4349">
        <w:rPr>
          <w:rFonts w:ascii="Verdana" w:hAnsi="Verdana" w:cs="Arial"/>
          <w:color w:val="0000FF"/>
          <w:sz w:val="20"/>
        </w:rPr>
        <w:t>&gt;</w:t>
      </w:r>
    </w:p>
    <w:p w14:paraId="4168877B" w14:textId="77777777" w:rsidR="00993959" w:rsidRPr="007F4349" w:rsidRDefault="00993959" w:rsidP="00993959">
      <w:pPr>
        <w:ind w:hanging="480"/>
        <w:rPr>
          <w:rFonts w:ascii="Verdana" w:hAnsi="Verdana" w:cs="Arial"/>
          <w:sz w:val="20"/>
          <w:szCs w:val="20"/>
        </w:rPr>
      </w:pPr>
      <w:hyperlink r:id="rId741"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m2:FIRM_ORDER_NOTIFICATION</w:t>
      </w:r>
      <w:r w:rsidRPr="007F4349">
        <w:rPr>
          <w:rFonts w:ascii="Verdana" w:hAnsi="Verdana" w:cs="Arial"/>
          <w:color w:val="0000FF"/>
          <w:sz w:val="20"/>
        </w:rPr>
        <w:t>&gt;</w:t>
      </w:r>
    </w:p>
    <w:p w14:paraId="6222547F" w14:textId="77777777" w:rsidR="00993959" w:rsidRPr="007F4349" w:rsidRDefault="00993959" w:rsidP="00993959">
      <w:pPr>
        <w:ind w:hanging="480"/>
        <w:rPr>
          <w:rFonts w:ascii="Verdana" w:hAnsi="Verdana" w:cs="Arial"/>
          <w:sz w:val="20"/>
          <w:szCs w:val="20"/>
        </w:rPr>
      </w:pPr>
      <w:hyperlink r:id="rId742"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m2:NOTIFICATION_ADMIN</w:t>
      </w:r>
      <w:r w:rsidRPr="007F4349">
        <w:rPr>
          <w:rFonts w:ascii="Verdana" w:hAnsi="Verdana" w:cs="Arial"/>
          <w:color w:val="0000FF"/>
          <w:sz w:val="20"/>
        </w:rPr>
        <w:t>&gt;</w:t>
      </w:r>
    </w:p>
    <w:p w14:paraId="5A106BAB"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m2:INIT</w:t>
      </w:r>
      <w:r w:rsidRPr="007F4349">
        <w:rPr>
          <w:rFonts w:ascii="Verdana" w:hAnsi="Verdana" w:cs="Arial"/>
          <w:color w:val="0000FF"/>
          <w:sz w:val="20"/>
        </w:rPr>
        <w:t>&gt;</w:t>
      </w:r>
      <w:r w:rsidRPr="007F4349">
        <w:rPr>
          <w:rFonts w:ascii="Verdana" w:hAnsi="Verdana" w:cs="Arial"/>
          <w:b/>
          <w:bCs/>
          <w:sz w:val="20"/>
        </w:rPr>
        <w:t>BOJANGLES</w:t>
      </w:r>
      <w:r w:rsidRPr="007F4349">
        <w:rPr>
          <w:rFonts w:ascii="Verdana" w:hAnsi="Verdana" w:cs="Arial"/>
          <w:color w:val="0000FF"/>
          <w:sz w:val="20"/>
        </w:rPr>
        <w:t>&lt;/</w:t>
      </w:r>
      <w:r w:rsidRPr="007F4349">
        <w:rPr>
          <w:rFonts w:ascii="Verdana" w:hAnsi="Verdana" w:cs="Arial"/>
          <w:color w:val="990000"/>
          <w:sz w:val="20"/>
        </w:rPr>
        <w:t>m2:INIT</w:t>
      </w:r>
      <w:r w:rsidRPr="007F4349">
        <w:rPr>
          <w:rFonts w:ascii="Verdana" w:hAnsi="Verdana" w:cs="Arial"/>
          <w:color w:val="0000FF"/>
          <w:sz w:val="20"/>
        </w:rPr>
        <w:t>&gt;</w:t>
      </w:r>
      <w:r w:rsidRPr="007F4349">
        <w:rPr>
          <w:rFonts w:ascii="Verdana" w:hAnsi="Verdana" w:cs="Arial"/>
          <w:sz w:val="20"/>
          <w:szCs w:val="20"/>
        </w:rPr>
        <w:t xml:space="preserve"> </w:t>
      </w:r>
    </w:p>
    <w:p w14:paraId="42FF6FAA"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m2:INIT_TEL_NO</w:t>
      </w:r>
      <w:r w:rsidRPr="007F4349">
        <w:rPr>
          <w:rFonts w:ascii="Verdana" w:hAnsi="Verdana" w:cs="Arial"/>
          <w:color w:val="0000FF"/>
          <w:sz w:val="20"/>
        </w:rPr>
        <w:t>&gt;</w:t>
      </w:r>
      <w:r w:rsidRPr="007F4349">
        <w:rPr>
          <w:rFonts w:ascii="Verdana" w:hAnsi="Verdana" w:cs="Arial"/>
          <w:b/>
          <w:bCs/>
          <w:sz w:val="20"/>
        </w:rPr>
        <w:t>8884448888</w:t>
      </w:r>
      <w:r w:rsidRPr="007F4349">
        <w:rPr>
          <w:rFonts w:ascii="Verdana" w:hAnsi="Verdana" w:cs="Arial"/>
          <w:color w:val="0000FF"/>
          <w:sz w:val="20"/>
        </w:rPr>
        <w:t>&lt;/</w:t>
      </w:r>
      <w:r w:rsidRPr="007F4349">
        <w:rPr>
          <w:rFonts w:ascii="Verdana" w:hAnsi="Verdana" w:cs="Arial"/>
          <w:color w:val="990000"/>
          <w:sz w:val="20"/>
        </w:rPr>
        <w:t>m2:INIT_TEL_NO</w:t>
      </w:r>
      <w:r w:rsidRPr="007F4349">
        <w:rPr>
          <w:rFonts w:ascii="Verdana" w:hAnsi="Verdana" w:cs="Arial"/>
          <w:color w:val="0000FF"/>
          <w:sz w:val="20"/>
        </w:rPr>
        <w:t>&gt;</w:t>
      </w:r>
      <w:r w:rsidRPr="007F4349">
        <w:rPr>
          <w:rFonts w:ascii="Verdana" w:hAnsi="Verdana" w:cs="Arial"/>
          <w:sz w:val="20"/>
          <w:szCs w:val="20"/>
        </w:rPr>
        <w:t xml:space="preserve"> </w:t>
      </w:r>
    </w:p>
    <w:p w14:paraId="5C6B9FDA"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m2:REP</w:t>
      </w:r>
      <w:r w:rsidRPr="007F4349">
        <w:rPr>
          <w:rFonts w:ascii="Verdana" w:hAnsi="Verdana" w:cs="Arial"/>
          <w:color w:val="0000FF"/>
          <w:sz w:val="20"/>
        </w:rPr>
        <w:t>&gt;</w:t>
      </w:r>
      <w:r w:rsidRPr="007F4349">
        <w:rPr>
          <w:rFonts w:ascii="Verdana" w:hAnsi="Verdana" w:cs="Arial"/>
          <w:b/>
          <w:bCs/>
          <w:sz w:val="20"/>
        </w:rPr>
        <w:t>LCSC</w:t>
      </w:r>
      <w:r w:rsidRPr="007F4349">
        <w:rPr>
          <w:rFonts w:ascii="Verdana" w:hAnsi="Verdana" w:cs="Arial"/>
          <w:color w:val="0000FF"/>
          <w:sz w:val="20"/>
        </w:rPr>
        <w:t>&lt;/</w:t>
      </w:r>
      <w:r w:rsidRPr="007F4349">
        <w:rPr>
          <w:rFonts w:ascii="Verdana" w:hAnsi="Verdana" w:cs="Arial"/>
          <w:color w:val="990000"/>
          <w:sz w:val="20"/>
        </w:rPr>
        <w:t>m2:REP</w:t>
      </w:r>
      <w:r w:rsidRPr="007F4349">
        <w:rPr>
          <w:rFonts w:ascii="Verdana" w:hAnsi="Verdana" w:cs="Arial"/>
          <w:color w:val="0000FF"/>
          <w:sz w:val="20"/>
        </w:rPr>
        <w:t>&gt;</w:t>
      </w:r>
      <w:r w:rsidRPr="007F4349">
        <w:rPr>
          <w:rFonts w:ascii="Verdana" w:hAnsi="Verdana" w:cs="Arial"/>
          <w:sz w:val="20"/>
          <w:szCs w:val="20"/>
        </w:rPr>
        <w:t xml:space="preserve"> </w:t>
      </w:r>
    </w:p>
    <w:p w14:paraId="27E058E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m2:REP_TEL_NO</w:t>
      </w:r>
      <w:r w:rsidRPr="007F4349">
        <w:rPr>
          <w:rFonts w:ascii="Verdana" w:hAnsi="Verdana" w:cs="Arial"/>
          <w:color w:val="0000FF"/>
          <w:sz w:val="20"/>
        </w:rPr>
        <w:t>&gt;</w:t>
      </w:r>
      <w:r w:rsidRPr="007F4349">
        <w:rPr>
          <w:rFonts w:ascii="Verdana" w:hAnsi="Verdana" w:cs="Arial"/>
          <w:b/>
          <w:bCs/>
          <w:sz w:val="20"/>
        </w:rPr>
        <w:t>8006670807</w:t>
      </w:r>
      <w:r w:rsidRPr="007F4349">
        <w:rPr>
          <w:rFonts w:ascii="Verdana" w:hAnsi="Verdana" w:cs="Arial"/>
          <w:color w:val="0000FF"/>
          <w:sz w:val="20"/>
        </w:rPr>
        <w:t>&lt;/</w:t>
      </w:r>
      <w:r w:rsidRPr="007F4349">
        <w:rPr>
          <w:rFonts w:ascii="Verdana" w:hAnsi="Verdana" w:cs="Arial"/>
          <w:color w:val="990000"/>
          <w:sz w:val="20"/>
        </w:rPr>
        <w:t>m2:REP_TEL_NO</w:t>
      </w:r>
      <w:r w:rsidRPr="007F4349">
        <w:rPr>
          <w:rFonts w:ascii="Verdana" w:hAnsi="Verdana" w:cs="Arial"/>
          <w:color w:val="0000FF"/>
          <w:sz w:val="20"/>
        </w:rPr>
        <w:t>&gt;</w:t>
      </w:r>
      <w:r w:rsidRPr="007F4349">
        <w:rPr>
          <w:rFonts w:ascii="Verdana" w:hAnsi="Verdana" w:cs="Arial"/>
          <w:sz w:val="20"/>
          <w:szCs w:val="20"/>
        </w:rPr>
        <w:t xml:space="preserve"> </w:t>
      </w:r>
    </w:p>
    <w:p w14:paraId="64BF15D7"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m2:DD_CD</w:t>
      </w:r>
      <w:r w:rsidRPr="007F4349">
        <w:rPr>
          <w:rFonts w:ascii="Verdana" w:hAnsi="Verdana" w:cs="Arial"/>
          <w:color w:val="0000FF"/>
          <w:sz w:val="20"/>
        </w:rPr>
        <w:t>&gt;</w:t>
      </w:r>
      <w:r w:rsidRPr="007F4349">
        <w:rPr>
          <w:rFonts w:ascii="Verdana" w:hAnsi="Verdana" w:cs="Arial"/>
          <w:b/>
          <w:bCs/>
          <w:sz w:val="20"/>
        </w:rPr>
        <w:t>20090731</w:t>
      </w:r>
      <w:r w:rsidRPr="007F4349">
        <w:rPr>
          <w:rFonts w:ascii="Verdana" w:hAnsi="Verdana" w:cs="Arial"/>
          <w:color w:val="0000FF"/>
          <w:sz w:val="20"/>
        </w:rPr>
        <w:t>&lt;/</w:t>
      </w:r>
      <w:r w:rsidRPr="007F4349">
        <w:rPr>
          <w:rFonts w:ascii="Verdana" w:hAnsi="Verdana" w:cs="Arial"/>
          <w:color w:val="990000"/>
          <w:sz w:val="20"/>
        </w:rPr>
        <w:t>m2:DD_CD</w:t>
      </w:r>
      <w:r w:rsidRPr="007F4349">
        <w:rPr>
          <w:rFonts w:ascii="Verdana" w:hAnsi="Verdana" w:cs="Arial"/>
          <w:color w:val="0000FF"/>
          <w:sz w:val="20"/>
        </w:rPr>
        <w:t>&gt;</w:t>
      </w:r>
      <w:r w:rsidRPr="007F4349">
        <w:rPr>
          <w:rFonts w:ascii="Verdana" w:hAnsi="Verdana" w:cs="Arial"/>
          <w:sz w:val="20"/>
          <w:szCs w:val="20"/>
        </w:rPr>
        <w:t xml:space="preserve"> </w:t>
      </w:r>
    </w:p>
    <w:p w14:paraId="11B5D258"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m2:BAN1</w:t>
      </w:r>
      <w:r w:rsidRPr="007F4349">
        <w:rPr>
          <w:rFonts w:ascii="Verdana" w:hAnsi="Verdana" w:cs="Arial"/>
          <w:color w:val="0000FF"/>
          <w:sz w:val="20"/>
        </w:rPr>
        <w:t>&gt;</w:t>
      </w:r>
      <w:r w:rsidRPr="007F4349">
        <w:rPr>
          <w:rFonts w:ascii="Verdana" w:hAnsi="Verdana" w:cs="Arial"/>
          <w:b/>
          <w:bCs/>
          <w:sz w:val="20"/>
        </w:rPr>
        <w:t>601Q886621621</w:t>
      </w:r>
      <w:r w:rsidRPr="007F4349">
        <w:rPr>
          <w:rFonts w:ascii="Verdana" w:hAnsi="Verdana" w:cs="Arial"/>
          <w:color w:val="0000FF"/>
          <w:sz w:val="20"/>
        </w:rPr>
        <w:t>&lt;/</w:t>
      </w:r>
      <w:r w:rsidRPr="007F4349">
        <w:rPr>
          <w:rFonts w:ascii="Verdana" w:hAnsi="Verdana" w:cs="Arial"/>
          <w:color w:val="990000"/>
          <w:sz w:val="20"/>
        </w:rPr>
        <w:t>m2:BAN1</w:t>
      </w:r>
      <w:r w:rsidRPr="007F4349">
        <w:rPr>
          <w:rFonts w:ascii="Verdana" w:hAnsi="Verdana" w:cs="Arial"/>
          <w:color w:val="0000FF"/>
          <w:sz w:val="20"/>
        </w:rPr>
        <w:t>&gt;</w:t>
      </w:r>
      <w:r w:rsidRPr="007F4349">
        <w:rPr>
          <w:rFonts w:ascii="Verdana" w:hAnsi="Verdana" w:cs="Arial"/>
          <w:sz w:val="20"/>
          <w:szCs w:val="20"/>
        </w:rPr>
        <w:t xml:space="preserve"> </w:t>
      </w:r>
    </w:p>
    <w:p w14:paraId="07532967"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m2:NOTIFICATION_ADMIN</w:t>
      </w:r>
      <w:r w:rsidRPr="007F4349">
        <w:rPr>
          <w:rFonts w:ascii="Verdana" w:hAnsi="Verdana" w:cs="Arial"/>
          <w:color w:val="0000FF"/>
          <w:sz w:val="20"/>
        </w:rPr>
        <w:t>&gt;</w:t>
      </w:r>
    </w:p>
    <w:p w14:paraId="1C680712"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m2:FIRM_ORDER_NOTIFICATION</w:t>
      </w:r>
      <w:r w:rsidRPr="007F4349">
        <w:rPr>
          <w:rFonts w:ascii="Verdana" w:hAnsi="Verdana" w:cs="Arial"/>
          <w:color w:val="0000FF"/>
          <w:sz w:val="20"/>
        </w:rPr>
        <w:t>&gt;</w:t>
      </w:r>
    </w:p>
    <w:p w14:paraId="5DE40F49"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w:t>
      </w:r>
      <w:r w:rsidRPr="007F4349">
        <w:rPr>
          <w:rFonts w:ascii="Verdana" w:hAnsi="Verdana" w:cs="Arial"/>
          <w:color w:val="0000FF"/>
          <w:sz w:val="20"/>
        </w:rPr>
        <w:t>&gt;</w:t>
      </w:r>
    </w:p>
    <w:p w14:paraId="112B43E1"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m2:LSR_RESP</w:t>
      </w:r>
      <w:r w:rsidRPr="007F4349">
        <w:rPr>
          <w:rFonts w:ascii="Verdana" w:hAnsi="Verdana" w:cs="Arial"/>
          <w:color w:val="0000FF"/>
          <w:sz w:val="20"/>
        </w:rPr>
        <w:t>&gt;</w:t>
      </w:r>
    </w:p>
    <w:p w14:paraId="43D7D8D8"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m1:ATT_LSR_ORD_RSP</w:t>
      </w:r>
      <w:r w:rsidRPr="007F4349">
        <w:rPr>
          <w:rFonts w:ascii="Verdana" w:hAnsi="Verdana" w:cs="Arial"/>
          <w:color w:val="0000FF"/>
          <w:sz w:val="20"/>
        </w:rPr>
        <w:t>&gt;</w:t>
      </w:r>
    </w:p>
    <w:p w14:paraId="4AA6A298" w14:textId="77777777" w:rsidR="0087076A" w:rsidRDefault="0087076A">
      <w:pPr>
        <w:pStyle w:val="BodyText3"/>
        <w:rPr>
          <w:rFonts w:ascii="Times New Roman" w:hAnsi="Times New Roman" w:cs="Times New Roman"/>
          <w:b w:val="0"/>
        </w:rPr>
      </w:pPr>
    </w:p>
    <w:p w14:paraId="75B89009" w14:textId="77777777" w:rsidR="0087076A" w:rsidRDefault="0087076A">
      <w:pPr>
        <w:pStyle w:val="BodyText3"/>
        <w:rPr>
          <w:rFonts w:ascii="Times New Roman" w:hAnsi="Times New Roman" w:cs="Times New Roman"/>
          <w:b w:val="0"/>
        </w:rPr>
      </w:pPr>
    </w:p>
    <w:p w14:paraId="447A9BE9" w14:textId="77777777" w:rsidR="0087076A" w:rsidRPr="0087076A" w:rsidRDefault="0087076A">
      <w:pPr>
        <w:pStyle w:val="BodyText3"/>
        <w:rPr>
          <w:rFonts w:ascii="Times New Roman" w:hAnsi="Times New Roman" w:cs="Times New Roman"/>
          <w:b w:val="0"/>
        </w:rPr>
      </w:pPr>
    </w:p>
    <w:p w14:paraId="2EBC1030" w14:textId="77777777" w:rsidR="009F67BD" w:rsidRDefault="009F67BD">
      <w:pPr>
        <w:pStyle w:val="BodyText3"/>
        <w:rPr>
          <w:b w:val="0"/>
        </w:rPr>
      </w:pPr>
    </w:p>
    <w:p w14:paraId="7FC5D368" w14:textId="77777777" w:rsidR="00B0160F" w:rsidRDefault="00B0160F">
      <w:pPr>
        <w:pStyle w:val="BodyText3"/>
      </w:pPr>
    </w:p>
    <w:p w14:paraId="634C320B" w14:textId="77777777" w:rsidR="00B752E4" w:rsidRDefault="00800C48">
      <w:pPr>
        <w:pStyle w:val="BodyText3"/>
      </w:pPr>
      <w:r>
        <w:br w:type="page"/>
      </w:r>
      <w:r w:rsidR="00B752E4">
        <w:t>TEST CASE M030: Scenario Description: *(Act=Y) Full deny (Non-Payment) of business account – LNA=N/A</w:t>
      </w:r>
    </w:p>
    <w:p w14:paraId="7D28B42C" w14:textId="77777777" w:rsidR="00B752E4" w:rsidRDefault="00B752E4">
      <w:pPr>
        <w:pStyle w:val="Heading3"/>
        <w:rPr>
          <w:i w:val="0"/>
          <w:iCs w:val="0"/>
        </w:rPr>
      </w:pPr>
      <w:r>
        <w:rPr>
          <w:i w:val="0"/>
          <w:iCs w:val="0"/>
        </w:rPr>
        <w:t>Type of Account:  Business / Single Line</w:t>
      </w:r>
    </w:p>
    <w:p w14:paraId="1D94F692" w14:textId="77777777" w:rsidR="000A4F99" w:rsidRPr="000A4F99" w:rsidRDefault="000A4F99" w:rsidP="000A4F99"/>
    <w:p w14:paraId="76C3F8CE"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68B3E76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572CF8C3"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7350297A"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655428F3"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753286A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8C0BD7F"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41B03F8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E63B1FF"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37DC31B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8116BA"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518F65"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3F70DE1" w14:textId="77777777" w:rsidR="00B752E4" w:rsidRPr="005914A2" w:rsidRDefault="00B752E4">
            <w:pPr>
              <w:pStyle w:val="FORMDATA"/>
              <w:rPr>
                <w:b/>
                <w:color w:val="auto"/>
              </w:rPr>
            </w:pPr>
            <w:r w:rsidRPr="005914A2">
              <w:rPr>
                <w:b/>
                <w:color w:val="auto"/>
              </w:rPr>
              <w:t>ZXL</w:t>
            </w:r>
          </w:p>
        </w:tc>
      </w:tr>
      <w:tr w:rsidR="00B752E4" w:rsidRPr="005914A2" w14:paraId="41176F05" w14:textId="77777777">
        <w:tc>
          <w:tcPr>
            <w:tcW w:w="2160" w:type="dxa"/>
            <w:tcBorders>
              <w:top w:val="single" w:sz="6" w:space="0" w:color="auto"/>
              <w:left w:val="single" w:sz="6" w:space="0" w:color="auto"/>
              <w:bottom w:val="single" w:sz="6" w:space="0" w:color="auto"/>
              <w:right w:val="single" w:sz="6" w:space="0" w:color="auto"/>
            </w:tcBorders>
          </w:tcPr>
          <w:p w14:paraId="156B8C60"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59F50B60"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28C24D2D" w14:textId="77777777" w:rsidR="00B752E4" w:rsidRPr="005914A2" w:rsidRDefault="00B752E4">
            <w:pPr>
              <w:pStyle w:val="FORMDATA"/>
              <w:rPr>
                <w:b/>
                <w:iCs/>
                <w:color w:val="auto"/>
              </w:rPr>
            </w:pPr>
            <w:r w:rsidRPr="005914A2">
              <w:rPr>
                <w:b/>
                <w:iCs/>
                <w:color w:val="auto"/>
              </w:rPr>
              <w:t>M30</w:t>
            </w:r>
          </w:p>
        </w:tc>
      </w:tr>
      <w:tr w:rsidR="00B752E4" w:rsidRPr="005914A2" w14:paraId="2F7C86A0" w14:textId="77777777">
        <w:tc>
          <w:tcPr>
            <w:tcW w:w="2160" w:type="dxa"/>
            <w:tcBorders>
              <w:top w:val="single" w:sz="6" w:space="0" w:color="auto"/>
              <w:left w:val="single" w:sz="6" w:space="0" w:color="auto"/>
              <w:bottom w:val="single" w:sz="6" w:space="0" w:color="auto"/>
              <w:right w:val="single" w:sz="6" w:space="0" w:color="auto"/>
            </w:tcBorders>
          </w:tcPr>
          <w:p w14:paraId="3B0AEB15"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2CE95D6C"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FB1B514" w14:textId="77777777" w:rsidR="00B752E4" w:rsidRPr="005914A2" w:rsidRDefault="00B752E4">
            <w:pPr>
              <w:pStyle w:val="FORMDATA"/>
              <w:rPr>
                <w:b/>
                <w:iCs/>
                <w:color w:val="auto"/>
              </w:rPr>
            </w:pPr>
            <w:r w:rsidRPr="005914A2">
              <w:rPr>
                <w:b/>
                <w:iCs/>
                <w:color w:val="auto"/>
              </w:rPr>
              <w:t>6784069500</w:t>
            </w:r>
          </w:p>
        </w:tc>
      </w:tr>
      <w:tr w:rsidR="00B752E4" w:rsidRPr="005914A2" w14:paraId="24943FCE" w14:textId="77777777">
        <w:tc>
          <w:tcPr>
            <w:tcW w:w="2160" w:type="dxa"/>
            <w:tcBorders>
              <w:top w:val="single" w:sz="6" w:space="0" w:color="auto"/>
              <w:left w:val="single" w:sz="6" w:space="0" w:color="auto"/>
              <w:bottom w:val="single" w:sz="6" w:space="0" w:color="auto"/>
              <w:right w:val="single" w:sz="6" w:space="0" w:color="auto"/>
            </w:tcBorders>
          </w:tcPr>
          <w:p w14:paraId="5745711B"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1E10EF8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0AC0E169" w14:textId="77777777" w:rsidR="00B752E4" w:rsidRPr="005914A2" w:rsidRDefault="00B752E4">
            <w:pPr>
              <w:pStyle w:val="FORMDATA"/>
              <w:rPr>
                <w:b/>
                <w:color w:val="auto"/>
              </w:rPr>
            </w:pPr>
            <w:r w:rsidRPr="005914A2">
              <w:rPr>
                <w:b/>
                <w:color w:val="auto"/>
              </w:rPr>
              <w:t>CAVENOBILL</w:t>
            </w:r>
          </w:p>
        </w:tc>
      </w:tr>
      <w:tr w:rsidR="00B752E4" w:rsidRPr="005914A2" w14:paraId="077813F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6608053"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27DCB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74B869D" w14:textId="77777777" w:rsidR="00B752E4" w:rsidRPr="005914A2" w:rsidRDefault="00B752E4">
            <w:pPr>
              <w:pStyle w:val="FORMDATA"/>
              <w:rPr>
                <w:b/>
                <w:color w:val="auto"/>
              </w:rPr>
            </w:pPr>
            <w:r w:rsidRPr="005914A2">
              <w:rPr>
                <w:b/>
                <w:color w:val="auto"/>
              </w:rPr>
              <w:t>LCSC</w:t>
            </w:r>
          </w:p>
        </w:tc>
      </w:tr>
      <w:tr w:rsidR="00B752E4" w:rsidRPr="005914A2" w14:paraId="160DC8A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4A2F041"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E7BB51"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A09D3C3" w14:textId="77777777" w:rsidR="00B752E4" w:rsidRPr="005914A2" w:rsidRDefault="00B752E4">
            <w:pPr>
              <w:pStyle w:val="FORMDATA"/>
              <w:rPr>
                <w:b/>
                <w:iCs/>
                <w:color w:val="auto"/>
              </w:rPr>
            </w:pPr>
            <w:r w:rsidRPr="005914A2">
              <w:rPr>
                <w:b/>
                <w:iCs/>
                <w:color w:val="auto"/>
              </w:rPr>
              <w:t>20030328</w:t>
            </w:r>
          </w:p>
        </w:tc>
      </w:tr>
      <w:tr w:rsidR="00B752E4" w:rsidRPr="005914A2" w14:paraId="31A6298E" w14:textId="77777777">
        <w:tc>
          <w:tcPr>
            <w:tcW w:w="2160" w:type="dxa"/>
            <w:tcBorders>
              <w:top w:val="single" w:sz="6" w:space="0" w:color="auto"/>
              <w:left w:val="single" w:sz="6" w:space="0" w:color="auto"/>
              <w:bottom w:val="single" w:sz="6" w:space="0" w:color="auto"/>
              <w:right w:val="single" w:sz="6" w:space="0" w:color="auto"/>
            </w:tcBorders>
          </w:tcPr>
          <w:p w14:paraId="29D80005"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E85869F"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438A748D" w14:textId="77777777" w:rsidR="00B752E4" w:rsidRPr="005914A2" w:rsidRDefault="00B752E4">
            <w:pPr>
              <w:pStyle w:val="FORMDATA"/>
              <w:rPr>
                <w:b/>
                <w:iCs/>
                <w:color w:val="auto"/>
              </w:rPr>
            </w:pPr>
            <w:r w:rsidRPr="005914A2">
              <w:rPr>
                <w:b/>
                <w:iCs/>
                <w:color w:val="auto"/>
              </w:rPr>
              <w:t>20030428</w:t>
            </w:r>
          </w:p>
        </w:tc>
      </w:tr>
      <w:tr w:rsidR="00B752E4" w:rsidRPr="005914A2" w14:paraId="0968E26C" w14:textId="77777777">
        <w:tc>
          <w:tcPr>
            <w:tcW w:w="2160" w:type="dxa"/>
            <w:tcBorders>
              <w:top w:val="single" w:sz="6" w:space="0" w:color="auto"/>
              <w:left w:val="single" w:sz="6" w:space="0" w:color="auto"/>
              <w:bottom w:val="single" w:sz="6" w:space="0" w:color="auto"/>
              <w:right w:val="single" w:sz="6" w:space="0" w:color="auto"/>
            </w:tcBorders>
          </w:tcPr>
          <w:p w14:paraId="4E94E861"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1A3A921"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3E9C334D" w14:textId="77777777" w:rsidR="00B752E4" w:rsidRPr="005914A2" w:rsidRDefault="00B752E4">
            <w:pPr>
              <w:pStyle w:val="FORMDATA"/>
              <w:rPr>
                <w:b/>
                <w:iCs/>
                <w:color w:val="auto"/>
              </w:rPr>
            </w:pPr>
            <w:r w:rsidRPr="005914A2">
              <w:rPr>
                <w:b/>
                <w:iCs/>
                <w:color w:val="auto"/>
              </w:rPr>
              <w:t>MB</w:t>
            </w:r>
          </w:p>
        </w:tc>
      </w:tr>
      <w:tr w:rsidR="00B752E4" w:rsidRPr="005914A2" w14:paraId="6117792E" w14:textId="77777777">
        <w:tc>
          <w:tcPr>
            <w:tcW w:w="2160" w:type="dxa"/>
            <w:tcBorders>
              <w:top w:val="single" w:sz="6" w:space="0" w:color="auto"/>
              <w:left w:val="single" w:sz="6" w:space="0" w:color="auto"/>
              <w:bottom w:val="single" w:sz="6" w:space="0" w:color="auto"/>
              <w:right w:val="single" w:sz="6" w:space="0" w:color="auto"/>
            </w:tcBorders>
          </w:tcPr>
          <w:p w14:paraId="17C30DB9"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30F2266F"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54B93AF4" w14:textId="77777777" w:rsidR="00B752E4" w:rsidRPr="005914A2" w:rsidRDefault="00B752E4">
            <w:pPr>
              <w:pStyle w:val="FORMDATA"/>
              <w:rPr>
                <w:b/>
                <w:iCs/>
                <w:color w:val="auto"/>
              </w:rPr>
            </w:pPr>
            <w:r w:rsidRPr="005914A2">
              <w:rPr>
                <w:b/>
                <w:iCs/>
                <w:color w:val="auto"/>
              </w:rPr>
              <w:t>Y</w:t>
            </w:r>
          </w:p>
        </w:tc>
      </w:tr>
      <w:tr w:rsidR="00B752E4" w:rsidRPr="005914A2" w14:paraId="08D167E2" w14:textId="77777777">
        <w:tc>
          <w:tcPr>
            <w:tcW w:w="2160" w:type="dxa"/>
            <w:tcBorders>
              <w:top w:val="single" w:sz="6" w:space="0" w:color="auto"/>
              <w:left w:val="single" w:sz="6" w:space="0" w:color="auto"/>
              <w:bottom w:val="single" w:sz="6" w:space="0" w:color="auto"/>
              <w:right w:val="single" w:sz="6" w:space="0" w:color="auto"/>
            </w:tcBorders>
          </w:tcPr>
          <w:p w14:paraId="5C90D20B"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3AD6E542"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6125F914" w14:textId="77777777" w:rsidR="00B752E4" w:rsidRPr="005914A2" w:rsidRDefault="00B752E4">
            <w:pPr>
              <w:pStyle w:val="FORMDATA"/>
              <w:rPr>
                <w:b/>
                <w:iCs/>
                <w:color w:val="auto"/>
              </w:rPr>
            </w:pPr>
            <w:r w:rsidRPr="005914A2">
              <w:rPr>
                <w:b/>
                <w:iCs/>
                <w:color w:val="auto"/>
              </w:rPr>
              <w:t>9999</w:t>
            </w:r>
          </w:p>
        </w:tc>
      </w:tr>
      <w:tr w:rsidR="00B752E4" w:rsidRPr="005914A2" w14:paraId="4AA356AD" w14:textId="77777777">
        <w:tc>
          <w:tcPr>
            <w:tcW w:w="2160" w:type="dxa"/>
            <w:tcBorders>
              <w:top w:val="single" w:sz="6" w:space="0" w:color="auto"/>
              <w:left w:val="single" w:sz="6" w:space="0" w:color="auto"/>
              <w:bottom w:val="single" w:sz="6" w:space="0" w:color="auto"/>
              <w:right w:val="single" w:sz="6" w:space="0" w:color="auto"/>
            </w:tcBorders>
          </w:tcPr>
          <w:p w14:paraId="648B06FE"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44981976"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1A159FE2" w14:textId="77777777" w:rsidR="00B752E4" w:rsidRPr="005914A2" w:rsidRDefault="00B752E4">
            <w:pPr>
              <w:pStyle w:val="FORMDATA"/>
              <w:rPr>
                <w:b/>
                <w:iCs/>
                <w:color w:val="auto"/>
                <w:lang w:val="fr-FR"/>
              </w:rPr>
            </w:pPr>
            <w:r w:rsidRPr="005914A2">
              <w:rPr>
                <w:b/>
                <w:iCs/>
                <w:color w:val="auto"/>
                <w:lang w:val="fr-FR"/>
              </w:rPr>
              <w:t>1BM-</w:t>
            </w:r>
          </w:p>
        </w:tc>
      </w:tr>
      <w:tr w:rsidR="00B752E4" w:rsidRPr="005914A2" w14:paraId="13A2CE0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740FFD0"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04F3DF3B" w14:textId="77777777">
        <w:tc>
          <w:tcPr>
            <w:tcW w:w="2160" w:type="dxa"/>
            <w:tcBorders>
              <w:top w:val="single" w:sz="6" w:space="0" w:color="auto"/>
              <w:left w:val="single" w:sz="6" w:space="0" w:color="auto"/>
              <w:bottom w:val="single" w:sz="6" w:space="0" w:color="auto"/>
              <w:right w:val="single" w:sz="6" w:space="0" w:color="auto"/>
            </w:tcBorders>
          </w:tcPr>
          <w:p w14:paraId="67C6483E"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CCE55BB"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52BBAD4A"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74233AB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C78AC4"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5F2EE18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919E69"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B76E0B6"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A97734B" w14:textId="77777777" w:rsidR="00B752E4" w:rsidRPr="005914A2" w:rsidRDefault="00B752E4">
            <w:pPr>
              <w:pStyle w:val="FORMDATA"/>
              <w:rPr>
                <w:b/>
                <w:iCs/>
                <w:color w:val="auto"/>
              </w:rPr>
            </w:pPr>
            <w:r w:rsidRPr="005914A2">
              <w:rPr>
                <w:b/>
                <w:iCs/>
                <w:color w:val="auto"/>
              </w:rPr>
              <w:t>Bojangles</w:t>
            </w:r>
          </w:p>
        </w:tc>
      </w:tr>
      <w:tr w:rsidR="00B752E4" w:rsidRPr="005914A2" w14:paraId="3F992BA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48EFDB8"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CA8311F"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B712B5B" w14:textId="77777777" w:rsidR="00B752E4" w:rsidRPr="005914A2" w:rsidRDefault="00B752E4">
            <w:pPr>
              <w:pStyle w:val="FORMDATA"/>
              <w:rPr>
                <w:b/>
                <w:iCs/>
                <w:color w:val="auto"/>
              </w:rPr>
            </w:pPr>
            <w:r w:rsidRPr="005914A2">
              <w:rPr>
                <w:b/>
                <w:iCs/>
                <w:color w:val="auto"/>
              </w:rPr>
              <w:t>8884448888</w:t>
            </w:r>
          </w:p>
        </w:tc>
      </w:tr>
      <w:tr w:rsidR="00B752E4" w:rsidRPr="005914A2" w14:paraId="198A9B2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22BBD24"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03FF5F"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B68AB91" w14:textId="77777777" w:rsidR="00B752E4" w:rsidRPr="005914A2" w:rsidRDefault="00B752E4">
            <w:pPr>
              <w:pStyle w:val="FORMDATA"/>
              <w:rPr>
                <w:b/>
                <w:iCs/>
                <w:color w:val="auto"/>
              </w:rPr>
            </w:pPr>
            <w:r w:rsidRPr="005914A2">
              <w:rPr>
                <w:b/>
                <w:iCs/>
                <w:color w:val="auto"/>
              </w:rPr>
              <w:t>4448884444</w:t>
            </w:r>
          </w:p>
        </w:tc>
      </w:tr>
      <w:tr w:rsidR="00B752E4" w:rsidRPr="005914A2" w14:paraId="4E5B850C"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56F6AA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71198E8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80C0B48"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6AFA97E8" w14:textId="77777777">
        <w:tc>
          <w:tcPr>
            <w:tcW w:w="2160" w:type="dxa"/>
            <w:tcBorders>
              <w:top w:val="single" w:sz="6" w:space="0" w:color="auto"/>
              <w:left w:val="single" w:sz="6" w:space="0" w:color="auto"/>
              <w:bottom w:val="single" w:sz="6" w:space="0" w:color="auto"/>
              <w:right w:val="single" w:sz="6" w:space="0" w:color="auto"/>
            </w:tcBorders>
          </w:tcPr>
          <w:p w14:paraId="7C7E259C"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0E75DE04"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AD2FB2B" w14:textId="77777777" w:rsidR="00B752E4" w:rsidRPr="005914A2" w:rsidRDefault="00B752E4">
            <w:pPr>
              <w:pStyle w:val="FORMDATA"/>
              <w:rPr>
                <w:b/>
                <w:color w:val="auto"/>
              </w:rPr>
            </w:pPr>
            <w:r w:rsidRPr="005914A2">
              <w:rPr>
                <w:b/>
                <w:color w:val="auto"/>
              </w:rPr>
              <w:t>Island Hoppers</w:t>
            </w:r>
          </w:p>
        </w:tc>
      </w:tr>
    </w:tbl>
    <w:p w14:paraId="2AA27FB7" w14:textId="77777777" w:rsidR="00B752E4" w:rsidRDefault="00B752E4">
      <w:pPr>
        <w:pStyle w:val="FORMDATA"/>
      </w:pPr>
    </w:p>
    <w:p w14:paraId="370A60A1" w14:textId="77777777" w:rsidR="00A27A70" w:rsidRDefault="00A27A70" w:rsidP="00DE40B5"/>
    <w:p w14:paraId="2429CF77" w14:textId="77777777" w:rsidR="00A27A70" w:rsidRDefault="00A27A70" w:rsidP="00DE40B5"/>
    <w:p w14:paraId="7308CCF0" w14:textId="77777777" w:rsidR="00A27A70" w:rsidRPr="005B0185" w:rsidRDefault="00A27A70" w:rsidP="00A27A70">
      <w:r w:rsidRPr="005B0185">
        <w:t>XML INPUT:</w:t>
      </w:r>
    </w:p>
    <w:p w14:paraId="33AB02AF" w14:textId="77777777" w:rsidR="00A27A70" w:rsidRDefault="00A27A70" w:rsidP="00A27A70"/>
    <w:p w14:paraId="4329CA91" w14:textId="77777777" w:rsidR="00A27A70" w:rsidRPr="00B43D87" w:rsidRDefault="00A27A70" w:rsidP="00A27A70">
      <w:pPr>
        <w:ind w:hanging="480"/>
        <w:rPr>
          <w:rFonts w:ascii="Verdana" w:hAnsi="Verdana" w:cs="Arial"/>
          <w:sz w:val="20"/>
          <w:szCs w:val="20"/>
        </w:rPr>
      </w:pPr>
      <w:hyperlink r:id="rId743"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order:LSR_ORD_REQ</w:t>
      </w:r>
      <w:r w:rsidRPr="00B43D87">
        <w:rPr>
          <w:rFonts w:ascii="Verdana" w:hAnsi="Verdana" w:cs="Arial"/>
          <w:color w:val="0000FF"/>
          <w:sz w:val="20"/>
        </w:rPr>
        <w:t>&gt;</w:t>
      </w:r>
    </w:p>
    <w:p w14:paraId="354CFEC2" w14:textId="77777777" w:rsidR="00A27A70" w:rsidRPr="00B43D87" w:rsidRDefault="00A27A70" w:rsidP="00A27A70">
      <w:pPr>
        <w:ind w:hanging="480"/>
        <w:rPr>
          <w:rFonts w:ascii="Verdana" w:hAnsi="Verdana" w:cs="Arial"/>
          <w:sz w:val="20"/>
          <w:szCs w:val="20"/>
        </w:rPr>
      </w:pPr>
      <w:hyperlink r:id="rId744"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order:HDR</w:t>
      </w:r>
      <w:r w:rsidRPr="00B43D87">
        <w:rPr>
          <w:rFonts w:ascii="Verdana" w:hAnsi="Verdana" w:cs="Arial"/>
          <w:color w:val="0000FF"/>
          <w:sz w:val="20"/>
        </w:rPr>
        <w:t>&gt;</w:t>
      </w:r>
    </w:p>
    <w:p w14:paraId="65D62966"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order:CCNA</w:t>
      </w:r>
      <w:r w:rsidRPr="00B43D87">
        <w:rPr>
          <w:rFonts w:ascii="Verdana" w:hAnsi="Verdana" w:cs="Arial"/>
          <w:color w:val="0000FF"/>
          <w:sz w:val="20"/>
        </w:rPr>
        <w:t>&gt;</w:t>
      </w:r>
      <w:r w:rsidRPr="00B43D87">
        <w:rPr>
          <w:rFonts w:ascii="Verdana" w:hAnsi="Verdana" w:cs="Arial"/>
          <w:b/>
          <w:bCs/>
          <w:sz w:val="20"/>
        </w:rPr>
        <w:t>ZXL</w:t>
      </w:r>
      <w:r w:rsidRPr="00B43D87">
        <w:rPr>
          <w:rFonts w:ascii="Verdana" w:hAnsi="Verdana" w:cs="Arial"/>
          <w:color w:val="0000FF"/>
          <w:sz w:val="20"/>
        </w:rPr>
        <w:t>&lt;/</w:t>
      </w:r>
      <w:r w:rsidRPr="00B43D87">
        <w:rPr>
          <w:rFonts w:ascii="Verdana" w:hAnsi="Verdana" w:cs="Arial"/>
          <w:color w:val="990000"/>
          <w:sz w:val="20"/>
        </w:rPr>
        <w:t>order:CCNA</w:t>
      </w:r>
      <w:r w:rsidRPr="00B43D87">
        <w:rPr>
          <w:rFonts w:ascii="Verdana" w:hAnsi="Verdana" w:cs="Arial"/>
          <w:color w:val="0000FF"/>
          <w:sz w:val="20"/>
        </w:rPr>
        <w:t>&gt;</w:t>
      </w:r>
      <w:r w:rsidRPr="00B43D87">
        <w:rPr>
          <w:rFonts w:ascii="Verdana" w:hAnsi="Verdana" w:cs="Arial"/>
          <w:sz w:val="20"/>
          <w:szCs w:val="20"/>
        </w:rPr>
        <w:t xml:space="preserve"> </w:t>
      </w:r>
    </w:p>
    <w:p w14:paraId="63FF0E7C"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order:PON</w:t>
      </w:r>
      <w:r w:rsidRPr="00B43D87">
        <w:rPr>
          <w:rFonts w:ascii="Verdana" w:hAnsi="Verdana" w:cs="Arial"/>
          <w:color w:val="0000FF"/>
          <w:sz w:val="20"/>
        </w:rPr>
        <w:t>&gt;</w:t>
      </w:r>
      <w:r w:rsidRPr="00B43D87">
        <w:rPr>
          <w:rFonts w:ascii="Verdana" w:hAnsi="Verdana" w:cs="Arial"/>
          <w:b/>
          <w:bCs/>
          <w:sz w:val="20"/>
        </w:rPr>
        <w:t>CVT0M030R31AA</w:t>
      </w:r>
      <w:r w:rsidRPr="00B43D87">
        <w:rPr>
          <w:rFonts w:ascii="Verdana" w:hAnsi="Verdana" w:cs="Arial"/>
          <w:color w:val="0000FF"/>
          <w:sz w:val="20"/>
        </w:rPr>
        <w:t>&lt;/</w:t>
      </w:r>
      <w:r w:rsidRPr="00B43D87">
        <w:rPr>
          <w:rFonts w:ascii="Verdana" w:hAnsi="Verdana" w:cs="Arial"/>
          <w:color w:val="990000"/>
          <w:sz w:val="20"/>
        </w:rPr>
        <w:t>order:PON</w:t>
      </w:r>
      <w:r w:rsidRPr="00B43D87">
        <w:rPr>
          <w:rFonts w:ascii="Verdana" w:hAnsi="Verdana" w:cs="Arial"/>
          <w:color w:val="0000FF"/>
          <w:sz w:val="20"/>
        </w:rPr>
        <w:t>&gt;</w:t>
      </w:r>
      <w:r w:rsidRPr="00B43D87">
        <w:rPr>
          <w:rFonts w:ascii="Verdana" w:hAnsi="Verdana" w:cs="Arial"/>
          <w:sz w:val="20"/>
          <w:szCs w:val="20"/>
        </w:rPr>
        <w:t xml:space="preserve"> </w:t>
      </w:r>
    </w:p>
    <w:p w14:paraId="4ADBA27B"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order:VER</w:t>
      </w:r>
      <w:r w:rsidRPr="00B43D87">
        <w:rPr>
          <w:rFonts w:ascii="Verdana" w:hAnsi="Verdana" w:cs="Arial"/>
          <w:color w:val="0000FF"/>
          <w:sz w:val="20"/>
        </w:rPr>
        <w:t>&gt;</w:t>
      </w:r>
      <w:r w:rsidRPr="00B43D87">
        <w:rPr>
          <w:rFonts w:ascii="Verdana" w:hAnsi="Verdana" w:cs="Arial"/>
          <w:b/>
          <w:bCs/>
          <w:sz w:val="20"/>
        </w:rPr>
        <w:t>00</w:t>
      </w:r>
      <w:r w:rsidRPr="00B43D87">
        <w:rPr>
          <w:rFonts w:ascii="Verdana" w:hAnsi="Verdana" w:cs="Arial"/>
          <w:color w:val="0000FF"/>
          <w:sz w:val="20"/>
        </w:rPr>
        <w:t>&lt;/</w:t>
      </w:r>
      <w:r w:rsidRPr="00B43D87">
        <w:rPr>
          <w:rFonts w:ascii="Verdana" w:hAnsi="Verdana" w:cs="Arial"/>
          <w:color w:val="990000"/>
          <w:sz w:val="20"/>
        </w:rPr>
        <w:t>order:VER</w:t>
      </w:r>
      <w:r w:rsidRPr="00B43D87">
        <w:rPr>
          <w:rFonts w:ascii="Verdana" w:hAnsi="Verdana" w:cs="Arial"/>
          <w:color w:val="0000FF"/>
          <w:sz w:val="20"/>
        </w:rPr>
        <w:t>&gt;</w:t>
      </w:r>
      <w:r w:rsidRPr="00B43D87">
        <w:rPr>
          <w:rFonts w:ascii="Verdana" w:hAnsi="Verdana" w:cs="Arial"/>
          <w:sz w:val="20"/>
          <w:szCs w:val="20"/>
        </w:rPr>
        <w:t xml:space="preserve"> </w:t>
      </w:r>
    </w:p>
    <w:p w14:paraId="66F5370D"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order:ATN</w:t>
      </w:r>
      <w:r w:rsidRPr="00B43D87">
        <w:rPr>
          <w:rFonts w:ascii="Verdana" w:hAnsi="Verdana" w:cs="Arial"/>
          <w:color w:val="0000FF"/>
          <w:sz w:val="20"/>
        </w:rPr>
        <w:t>&gt;</w:t>
      </w:r>
      <w:r w:rsidRPr="00B43D87">
        <w:rPr>
          <w:rFonts w:ascii="Verdana" w:hAnsi="Verdana" w:cs="Arial"/>
          <w:b/>
          <w:bCs/>
          <w:sz w:val="20"/>
        </w:rPr>
        <w:t>6784069500</w:t>
      </w:r>
      <w:r w:rsidRPr="00B43D87">
        <w:rPr>
          <w:rFonts w:ascii="Verdana" w:hAnsi="Verdana" w:cs="Arial"/>
          <w:color w:val="0000FF"/>
          <w:sz w:val="20"/>
        </w:rPr>
        <w:t>&lt;/</w:t>
      </w:r>
      <w:r w:rsidRPr="00B43D87">
        <w:rPr>
          <w:rFonts w:ascii="Verdana" w:hAnsi="Verdana" w:cs="Arial"/>
          <w:color w:val="990000"/>
          <w:sz w:val="20"/>
        </w:rPr>
        <w:t>order:ATN</w:t>
      </w:r>
      <w:r w:rsidRPr="00B43D87">
        <w:rPr>
          <w:rFonts w:ascii="Verdana" w:hAnsi="Verdana" w:cs="Arial"/>
          <w:color w:val="0000FF"/>
          <w:sz w:val="20"/>
        </w:rPr>
        <w:t>&gt;</w:t>
      </w:r>
      <w:r w:rsidRPr="00B43D87">
        <w:rPr>
          <w:rFonts w:ascii="Verdana" w:hAnsi="Verdana" w:cs="Arial"/>
          <w:sz w:val="20"/>
          <w:szCs w:val="20"/>
        </w:rPr>
        <w:t xml:space="preserve"> </w:t>
      </w:r>
    </w:p>
    <w:p w14:paraId="684DDCEA"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order:RVER</w:t>
      </w:r>
      <w:r w:rsidRPr="00B43D87">
        <w:rPr>
          <w:rFonts w:ascii="Verdana" w:hAnsi="Verdana" w:cs="Arial"/>
          <w:color w:val="0000FF"/>
          <w:sz w:val="20"/>
        </w:rPr>
        <w:t>&gt;</w:t>
      </w:r>
      <w:r w:rsidRPr="00B43D87">
        <w:rPr>
          <w:rFonts w:ascii="Verdana" w:hAnsi="Verdana" w:cs="Arial"/>
          <w:b/>
          <w:bCs/>
          <w:sz w:val="20"/>
        </w:rPr>
        <w:t>10.05</w:t>
      </w:r>
      <w:r w:rsidRPr="00B43D87">
        <w:rPr>
          <w:rFonts w:ascii="Verdana" w:hAnsi="Verdana" w:cs="Arial"/>
          <w:color w:val="0000FF"/>
          <w:sz w:val="20"/>
        </w:rPr>
        <w:t>&lt;/</w:t>
      </w:r>
      <w:r w:rsidRPr="00B43D87">
        <w:rPr>
          <w:rFonts w:ascii="Verdana" w:hAnsi="Verdana" w:cs="Arial"/>
          <w:color w:val="990000"/>
          <w:sz w:val="20"/>
        </w:rPr>
        <w:t>order:RVER</w:t>
      </w:r>
      <w:r w:rsidRPr="00B43D87">
        <w:rPr>
          <w:rFonts w:ascii="Verdana" w:hAnsi="Verdana" w:cs="Arial"/>
          <w:color w:val="0000FF"/>
          <w:sz w:val="20"/>
        </w:rPr>
        <w:t>&gt;</w:t>
      </w:r>
      <w:r w:rsidRPr="00B43D87">
        <w:rPr>
          <w:rFonts w:ascii="Verdana" w:hAnsi="Verdana" w:cs="Arial"/>
          <w:sz w:val="20"/>
          <w:szCs w:val="20"/>
        </w:rPr>
        <w:t xml:space="preserve"> </w:t>
      </w:r>
    </w:p>
    <w:p w14:paraId="0E20EC21"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order:CC</w:t>
      </w:r>
      <w:r w:rsidRPr="00B43D87">
        <w:rPr>
          <w:rFonts w:ascii="Verdana" w:hAnsi="Verdana" w:cs="Arial"/>
          <w:color w:val="0000FF"/>
          <w:sz w:val="20"/>
        </w:rPr>
        <w:t>&gt;</w:t>
      </w:r>
      <w:r w:rsidRPr="00B43D87">
        <w:rPr>
          <w:rFonts w:ascii="Verdana" w:hAnsi="Verdana" w:cs="Arial"/>
          <w:b/>
          <w:bCs/>
          <w:sz w:val="20"/>
        </w:rPr>
        <w:t>9999</w:t>
      </w:r>
      <w:r w:rsidRPr="00B43D87">
        <w:rPr>
          <w:rFonts w:ascii="Verdana" w:hAnsi="Verdana" w:cs="Arial"/>
          <w:color w:val="0000FF"/>
          <w:sz w:val="20"/>
        </w:rPr>
        <w:t>&lt;/</w:t>
      </w:r>
      <w:r w:rsidRPr="00B43D87">
        <w:rPr>
          <w:rFonts w:ascii="Verdana" w:hAnsi="Verdana" w:cs="Arial"/>
          <w:color w:val="990000"/>
          <w:sz w:val="20"/>
        </w:rPr>
        <w:t>order:CC</w:t>
      </w:r>
      <w:r w:rsidRPr="00B43D87">
        <w:rPr>
          <w:rFonts w:ascii="Verdana" w:hAnsi="Verdana" w:cs="Arial"/>
          <w:color w:val="0000FF"/>
          <w:sz w:val="20"/>
        </w:rPr>
        <w:t>&gt;</w:t>
      </w:r>
      <w:r w:rsidRPr="00B43D87">
        <w:rPr>
          <w:rFonts w:ascii="Verdana" w:hAnsi="Verdana" w:cs="Arial"/>
          <w:sz w:val="20"/>
          <w:szCs w:val="20"/>
        </w:rPr>
        <w:t xml:space="preserve"> </w:t>
      </w:r>
    </w:p>
    <w:p w14:paraId="200F6FC7"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order:STATE</w:t>
      </w:r>
      <w:r w:rsidRPr="00B43D87">
        <w:rPr>
          <w:rFonts w:ascii="Verdana" w:hAnsi="Verdana" w:cs="Arial"/>
          <w:color w:val="0000FF"/>
          <w:sz w:val="20"/>
        </w:rPr>
        <w:t>&gt;</w:t>
      </w:r>
      <w:r w:rsidRPr="00B43D87">
        <w:rPr>
          <w:rFonts w:ascii="Verdana" w:hAnsi="Verdana" w:cs="Arial"/>
          <w:b/>
          <w:bCs/>
          <w:sz w:val="20"/>
        </w:rPr>
        <w:t>GA</w:t>
      </w:r>
      <w:r w:rsidRPr="00B43D87">
        <w:rPr>
          <w:rFonts w:ascii="Verdana" w:hAnsi="Verdana" w:cs="Arial"/>
          <w:color w:val="0000FF"/>
          <w:sz w:val="20"/>
        </w:rPr>
        <w:t>&lt;/</w:t>
      </w:r>
      <w:r w:rsidRPr="00B43D87">
        <w:rPr>
          <w:rFonts w:ascii="Verdana" w:hAnsi="Verdana" w:cs="Arial"/>
          <w:color w:val="990000"/>
          <w:sz w:val="20"/>
        </w:rPr>
        <w:t>order:STATE</w:t>
      </w:r>
      <w:r w:rsidRPr="00B43D87">
        <w:rPr>
          <w:rFonts w:ascii="Verdana" w:hAnsi="Verdana" w:cs="Arial"/>
          <w:color w:val="0000FF"/>
          <w:sz w:val="20"/>
        </w:rPr>
        <w:t>&gt;</w:t>
      </w:r>
      <w:r w:rsidRPr="00B43D87">
        <w:rPr>
          <w:rFonts w:ascii="Verdana" w:hAnsi="Verdana" w:cs="Arial"/>
          <w:sz w:val="20"/>
          <w:szCs w:val="20"/>
        </w:rPr>
        <w:t xml:space="preserve"> </w:t>
      </w:r>
    </w:p>
    <w:p w14:paraId="0B3FEB34"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order:DTSENT</w:t>
      </w:r>
      <w:r w:rsidRPr="00B43D87">
        <w:rPr>
          <w:rFonts w:ascii="Verdana" w:hAnsi="Verdana" w:cs="Arial"/>
          <w:color w:val="0000FF"/>
          <w:sz w:val="20"/>
        </w:rPr>
        <w:t>&gt;</w:t>
      </w:r>
      <w:r w:rsidRPr="00B43D87">
        <w:rPr>
          <w:rFonts w:ascii="Verdana" w:hAnsi="Verdana" w:cs="Arial"/>
          <w:b/>
          <w:bCs/>
          <w:sz w:val="20"/>
        </w:rPr>
        <w:t>200906290811AM</w:t>
      </w:r>
      <w:r w:rsidRPr="00B43D87">
        <w:rPr>
          <w:rFonts w:ascii="Verdana" w:hAnsi="Verdana" w:cs="Arial"/>
          <w:color w:val="0000FF"/>
          <w:sz w:val="20"/>
        </w:rPr>
        <w:t>&lt;/</w:t>
      </w:r>
      <w:r w:rsidRPr="00B43D87">
        <w:rPr>
          <w:rFonts w:ascii="Verdana" w:hAnsi="Verdana" w:cs="Arial"/>
          <w:color w:val="990000"/>
          <w:sz w:val="20"/>
        </w:rPr>
        <w:t>order:DTSENT</w:t>
      </w:r>
      <w:r w:rsidRPr="00B43D87">
        <w:rPr>
          <w:rFonts w:ascii="Verdana" w:hAnsi="Verdana" w:cs="Arial"/>
          <w:color w:val="0000FF"/>
          <w:sz w:val="20"/>
        </w:rPr>
        <w:t>&gt;</w:t>
      </w:r>
      <w:r w:rsidRPr="00B43D87">
        <w:rPr>
          <w:rFonts w:ascii="Verdana" w:hAnsi="Verdana" w:cs="Arial"/>
          <w:sz w:val="20"/>
          <w:szCs w:val="20"/>
        </w:rPr>
        <w:t xml:space="preserve"> </w:t>
      </w:r>
    </w:p>
    <w:p w14:paraId="2E2EEF6D"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order:MSG_TIMESTAMP</w:t>
      </w:r>
      <w:r w:rsidRPr="00B43D87">
        <w:rPr>
          <w:rFonts w:ascii="Verdana" w:hAnsi="Verdana" w:cs="Arial"/>
          <w:color w:val="0000FF"/>
          <w:sz w:val="20"/>
        </w:rPr>
        <w:t>&gt;</w:t>
      </w:r>
      <w:r w:rsidRPr="00B43D87">
        <w:rPr>
          <w:rFonts w:ascii="Verdana" w:hAnsi="Verdana" w:cs="Arial"/>
          <w:b/>
          <w:bCs/>
          <w:sz w:val="20"/>
        </w:rPr>
        <w:t>2009-06-29T08:11:10-05:00</w:t>
      </w:r>
      <w:r w:rsidRPr="00B43D87">
        <w:rPr>
          <w:rFonts w:ascii="Verdana" w:hAnsi="Verdana" w:cs="Arial"/>
          <w:color w:val="0000FF"/>
          <w:sz w:val="20"/>
        </w:rPr>
        <w:t>&lt;/</w:t>
      </w:r>
      <w:r w:rsidRPr="00B43D87">
        <w:rPr>
          <w:rFonts w:ascii="Verdana" w:hAnsi="Verdana" w:cs="Arial"/>
          <w:color w:val="990000"/>
          <w:sz w:val="20"/>
        </w:rPr>
        <w:t>order:MSG_TIMESTAMP</w:t>
      </w:r>
      <w:r w:rsidRPr="00B43D87">
        <w:rPr>
          <w:rFonts w:ascii="Verdana" w:hAnsi="Verdana" w:cs="Arial"/>
          <w:color w:val="0000FF"/>
          <w:sz w:val="20"/>
        </w:rPr>
        <w:t>&gt;</w:t>
      </w:r>
      <w:r w:rsidRPr="00B43D87">
        <w:rPr>
          <w:rFonts w:ascii="Verdana" w:hAnsi="Verdana" w:cs="Arial"/>
          <w:sz w:val="20"/>
          <w:szCs w:val="20"/>
        </w:rPr>
        <w:t xml:space="preserve"> </w:t>
      </w:r>
    </w:p>
    <w:p w14:paraId="59A3F1A7"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order:HDR</w:t>
      </w:r>
      <w:r w:rsidRPr="00B43D87">
        <w:rPr>
          <w:rFonts w:ascii="Verdana" w:hAnsi="Verdana" w:cs="Arial"/>
          <w:color w:val="0000FF"/>
          <w:sz w:val="20"/>
        </w:rPr>
        <w:t>&gt;</w:t>
      </w:r>
    </w:p>
    <w:p w14:paraId="017A7155" w14:textId="77777777" w:rsidR="00A27A70" w:rsidRPr="00B43D87" w:rsidRDefault="00A27A70" w:rsidP="00A27A70">
      <w:pPr>
        <w:ind w:hanging="480"/>
        <w:rPr>
          <w:rFonts w:ascii="Verdana" w:hAnsi="Verdana" w:cs="Arial"/>
          <w:sz w:val="20"/>
          <w:szCs w:val="20"/>
        </w:rPr>
      </w:pPr>
      <w:hyperlink r:id="rId745"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w:t>
      </w:r>
      <w:r w:rsidRPr="00B43D87">
        <w:rPr>
          <w:rFonts w:ascii="Verdana" w:hAnsi="Verdana" w:cs="Arial"/>
          <w:color w:val="0000FF"/>
          <w:sz w:val="20"/>
        </w:rPr>
        <w:t>&gt;</w:t>
      </w:r>
    </w:p>
    <w:p w14:paraId="515A7F4D" w14:textId="77777777" w:rsidR="00A27A70" w:rsidRPr="00B43D87" w:rsidRDefault="00A27A70" w:rsidP="00A27A70">
      <w:pPr>
        <w:ind w:hanging="480"/>
        <w:rPr>
          <w:rFonts w:ascii="Verdana" w:hAnsi="Verdana" w:cs="Arial"/>
          <w:sz w:val="20"/>
          <w:szCs w:val="20"/>
        </w:rPr>
      </w:pPr>
      <w:hyperlink r:id="rId746"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order:LSR_ADMIN</w:t>
      </w:r>
      <w:r w:rsidRPr="00B43D87">
        <w:rPr>
          <w:rFonts w:ascii="Verdana" w:hAnsi="Verdana" w:cs="Arial"/>
          <w:color w:val="0000FF"/>
          <w:sz w:val="20"/>
        </w:rPr>
        <w:t>&gt;</w:t>
      </w:r>
    </w:p>
    <w:p w14:paraId="17D29A5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order:SC</w:t>
      </w:r>
      <w:r w:rsidRPr="00B43D87">
        <w:rPr>
          <w:rFonts w:ascii="Verdana" w:hAnsi="Verdana" w:cs="Arial"/>
          <w:color w:val="0000FF"/>
          <w:sz w:val="20"/>
        </w:rPr>
        <w:t>&gt;</w:t>
      </w:r>
      <w:r w:rsidRPr="00B43D87">
        <w:rPr>
          <w:rFonts w:ascii="Verdana" w:hAnsi="Verdana" w:cs="Arial"/>
          <w:b/>
          <w:bCs/>
          <w:sz w:val="20"/>
        </w:rPr>
        <w:t>LCSC</w:t>
      </w:r>
      <w:r w:rsidRPr="00B43D87">
        <w:rPr>
          <w:rFonts w:ascii="Verdana" w:hAnsi="Verdana" w:cs="Arial"/>
          <w:color w:val="0000FF"/>
          <w:sz w:val="20"/>
        </w:rPr>
        <w:t>&lt;/</w:t>
      </w:r>
      <w:r w:rsidRPr="00B43D87">
        <w:rPr>
          <w:rFonts w:ascii="Verdana" w:hAnsi="Verdana" w:cs="Arial"/>
          <w:color w:val="990000"/>
          <w:sz w:val="20"/>
        </w:rPr>
        <w:t>order:SC</w:t>
      </w:r>
      <w:r w:rsidRPr="00B43D87">
        <w:rPr>
          <w:rFonts w:ascii="Verdana" w:hAnsi="Verdana" w:cs="Arial"/>
          <w:color w:val="0000FF"/>
          <w:sz w:val="20"/>
        </w:rPr>
        <w:t>&gt;</w:t>
      </w:r>
      <w:r w:rsidRPr="00B43D87">
        <w:rPr>
          <w:rFonts w:ascii="Verdana" w:hAnsi="Verdana" w:cs="Arial"/>
          <w:sz w:val="20"/>
          <w:szCs w:val="20"/>
        </w:rPr>
        <w:t xml:space="preserve"> </w:t>
      </w:r>
    </w:p>
    <w:p w14:paraId="0578F4F3"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order:PROJECT</w:t>
      </w:r>
      <w:r w:rsidRPr="00B43D87">
        <w:rPr>
          <w:rFonts w:ascii="Verdana" w:hAnsi="Verdana" w:cs="Arial"/>
          <w:color w:val="0000FF"/>
          <w:sz w:val="20"/>
        </w:rPr>
        <w:t>&gt;</w:t>
      </w:r>
      <w:r w:rsidRPr="00B43D87">
        <w:rPr>
          <w:rFonts w:ascii="Verdana" w:hAnsi="Verdana" w:cs="Arial"/>
          <w:b/>
          <w:bCs/>
          <w:sz w:val="20"/>
        </w:rPr>
        <w:t>CAVENOBILL</w:t>
      </w:r>
      <w:r w:rsidRPr="00B43D87">
        <w:rPr>
          <w:rFonts w:ascii="Verdana" w:hAnsi="Verdana" w:cs="Arial"/>
          <w:color w:val="0000FF"/>
          <w:sz w:val="20"/>
        </w:rPr>
        <w:t>&lt;/</w:t>
      </w:r>
      <w:r w:rsidRPr="00B43D87">
        <w:rPr>
          <w:rFonts w:ascii="Verdana" w:hAnsi="Verdana" w:cs="Arial"/>
          <w:color w:val="990000"/>
          <w:sz w:val="20"/>
        </w:rPr>
        <w:t>order:PROJECT</w:t>
      </w:r>
      <w:r w:rsidRPr="00B43D87">
        <w:rPr>
          <w:rFonts w:ascii="Verdana" w:hAnsi="Verdana" w:cs="Arial"/>
          <w:color w:val="0000FF"/>
          <w:sz w:val="20"/>
        </w:rPr>
        <w:t>&gt;</w:t>
      </w:r>
      <w:r w:rsidRPr="00B43D87">
        <w:rPr>
          <w:rFonts w:ascii="Verdana" w:hAnsi="Verdana" w:cs="Arial"/>
          <w:sz w:val="20"/>
          <w:szCs w:val="20"/>
        </w:rPr>
        <w:t xml:space="preserve"> </w:t>
      </w:r>
    </w:p>
    <w:p w14:paraId="0C59B7D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order:REQTYP</w:t>
      </w:r>
      <w:r w:rsidRPr="00B43D87">
        <w:rPr>
          <w:rFonts w:ascii="Verdana" w:hAnsi="Verdana" w:cs="Arial"/>
          <w:color w:val="0000FF"/>
          <w:sz w:val="20"/>
        </w:rPr>
        <w:t>&gt;</w:t>
      </w:r>
      <w:r w:rsidRPr="00B43D87">
        <w:rPr>
          <w:rFonts w:ascii="Verdana" w:hAnsi="Verdana" w:cs="Arial"/>
          <w:b/>
          <w:bCs/>
          <w:sz w:val="20"/>
        </w:rPr>
        <w:t>MB</w:t>
      </w:r>
      <w:r w:rsidRPr="00B43D87">
        <w:rPr>
          <w:rFonts w:ascii="Verdana" w:hAnsi="Verdana" w:cs="Arial"/>
          <w:color w:val="0000FF"/>
          <w:sz w:val="20"/>
        </w:rPr>
        <w:t>&lt;/</w:t>
      </w:r>
      <w:r w:rsidRPr="00B43D87">
        <w:rPr>
          <w:rFonts w:ascii="Verdana" w:hAnsi="Verdana" w:cs="Arial"/>
          <w:color w:val="990000"/>
          <w:sz w:val="20"/>
        </w:rPr>
        <w:t>order:REQTYP</w:t>
      </w:r>
      <w:r w:rsidRPr="00B43D87">
        <w:rPr>
          <w:rFonts w:ascii="Verdana" w:hAnsi="Verdana" w:cs="Arial"/>
          <w:color w:val="0000FF"/>
          <w:sz w:val="20"/>
        </w:rPr>
        <w:t>&gt;</w:t>
      </w:r>
      <w:r w:rsidRPr="00B43D87">
        <w:rPr>
          <w:rFonts w:ascii="Verdana" w:hAnsi="Verdana" w:cs="Arial"/>
          <w:sz w:val="20"/>
          <w:szCs w:val="20"/>
        </w:rPr>
        <w:t xml:space="preserve"> </w:t>
      </w:r>
    </w:p>
    <w:p w14:paraId="68EF6BDB"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order:ACT</w:t>
      </w:r>
      <w:r w:rsidRPr="00B43D87">
        <w:rPr>
          <w:rFonts w:ascii="Verdana" w:hAnsi="Verdana" w:cs="Arial"/>
          <w:color w:val="0000FF"/>
          <w:sz w:val="20"/>
        </w:rPr>
        <w:t>&gt;</w:t>
      </w:r>
      <w:r w:rsidRPr="00B43D87">
        <w:rPr>
          <w:rFonts w:ascii="Verdana" w:hAnsi="Verdana" w:cs="Arial"/>
          <w:b/>
          <w:bCs/>
          <w:sz w:val="20"/>
        </w:rPr>
        <w:t>Y</w:t>
      </w:r>
      <w:r w:rsidRPr="00B43D87">
        <w:rPr>
          <w:rFonts w:ascii="Verdana" w:hAnsi="Verdana" w:cs="Arial"/>
          <w:color w:val="0000FF"/>
          <w:sz w:val="20"/>
        </w:rPr>
        <w:t>&lt;/</w:t>
      </w:r>
      <w:r w:rsidRPr="00B43D87">
        <w:rPr>
          <w:rFonts w:ascii="Verdana" w:hAnsi="Verdana" w:cs="Arial"/>
          <w:color w:val="990000"/>
          <w:sz w:val="20"/>
        </w:rPr>
        <w:t>order:ACT</w:t>
      </w:r>
      <w:r w:rsidRPr="00B43D87">
        <w:rPr>
          <w:rFonts w:ascii="Verdana" w:hAnsi="Verdana" w:cs="Arial"/>
          <w:color w:val="0000FF"/>
          <w:sz w:val="20"/>
        </w:rPr>
        <w:t>&gt;</w:t>
      </w:r>
      <w:r w:rsidRPr="00B43D87">
        <w:rPr>
          <w:rFonts w:ascii="Verdana" w:hAnsi="Verdana" w:cs="Arial"/>
          <w:sz w:val="20"/>
          <w:szCs w:val="20"/>
        </w:rPr>
        <w:t xml:space="preserve"> </w:t>
      </w:r>
    </w:p>
    <w:p w14:paraId="440990D7" w14:textId="77777777" w:rsidR="00A27A70" w:rsidRPr="00B43D87" w:rsidRDefault="00A27A70" w:rsidP="00A27A70">
      <w:pPr>
        <w:ind w:hanging="480"/>
        <w:rPr>
          <w:rFonts w:ascii="Verdana" w:hAnsi="Verdana" w:cs="Arial"/>
          <w:sz w:val="20"/>
          <w:szCs w:val="20"/>
        </w:rPr>
      </w:pPr>
      <w:hyperlink r:id="rId747"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order:AUTHORIZATION</w:t>
      </w:r>
      <w:r w:rsidRPr="00B43D87">
        <w:rPr>
          <w:rFonts w:ascii="Verdana" w:hAnsi="Verdana" w:cs="Arial"/>
          <w:color w:val="0000FF"/>
          <w:sz w:val="20"/>
        </w:rPr>
        <w:t>&gt;</w:t>
      </w:r>
    </w:p>
    <w:p w14:paraId="3E06719B"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order:TOS</w:t>
      </w:r>
      <w:r w:rsidRPr="00B43D87">
        <w:rPr>
          <w:rFonts w:ascii="Verdana" w:hAnsi="Verdana" w:cs="Arial"/>
          <w:color w:val="0000FF"/>
          <w:sz w:val="20"/>
        </w:rPr>
        <w:t>&gt;</w:t>
      </w:r>
      <w:r w:rsidRPr="00B43D87">
        <w:rPr>
          <w:rFonts w:ascii="Verdana" w:hAnsi="Verdana" w:cs="Arial"/>
          <w:b/>
          <w:bCs/>
          <w:sz w:val="20"/>
        </w:rPr>
        <w:t>1BM-</w:t>
      </w:r>
      <w:r w:rsidRPr="00B43D87">
        <w:rPr>
          <w:rFonts w:ascii="Verdana" w:hAnsi="Verdana" w:cs="Arial"/>
          <w:color w:val="0000FF"/>
          <w:sz w:val="20"/>
        </w:rPr>
        <w:t>&lt;/</w:t>
      </w:r>
      <w:r w:rsidRPr="00B43D87">
        <w:rPr>
          <w:rFonts w:ascii="Verdana" w:hAnsi="Verdana" w:cs="Arial"/>
          <w:color w:val="990000"/>
          <w:sz w:val="20"/>
        </w:rPr>
        <w:t>order:TOS</w:t>
      </w:r>
      <w:r w:rsidRPr="00B43D87">
        <w:rPr>
          <w:rFonts w:ascii="Verdana" w:hAnsi="Verdana" w:cs="Arial"/>
          <w:color w:val="0000FF"/>
          <w:sz w:val="20"/>
        </w:rPr>
        <w:t>&gt;</w:t>
      </w:r>
      <w:r w:rsidRPr="00B43D87">
        <w:rPr>
          <w:rFonts w:ascii="Verdana" w:hAnsi="Verdana" w:cs="Arial"/>
          <w:sz w:val="20"/>
          <w:szCs w:val="20"/>
        </w:rPr>
        <w:t xml:space="preserve"> </w:t>
      </w:r>
    </w:p>
    <w:p w14:paraId="1841178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order:DDD</w:t>
      </w:r>
      <w:r w:rsidRPr="00B43D87">
        <w:rPr>
          <w:rFonts w:ascii="Verdana" w:hAnsi="Verdana" w:cs="Arial"/>
          <w:color w:val="0000FF"/>
          <w:sz w:val="20"/>
        </w:rPr>
        <w:t>&gt;</w:t>
      </w:r>
      <w:r w:rsidRPr="00B43D87">
        <w:rPr>
          <w:rFonts w:ascii="Verdana" w:hAnsi="Verdana" w:cs="Arial"/>
          <w:b/>
          <w:bCs/>
          <w:sz w:val="20"/>
        </w:rPr>
        <w:t>20090731</w:t>
      </w:r>
      <w:r w:rsidRPr="00B43D87">
        <w:rPr>
          <w:rFonts w:ascii="Verdana" w:hAnsi="Verdana" w:cs="Arial"/>
          <w:color w:val="0000FF"/>
          <w:sz w:val="20"/>
        </w:rPr>
        <w:t>&lt;/</w:t>
      </w:r>
      <w:r w:rsidRPr="00B43D87">
        <w:rPr>
          <w:rFonts w:ascii="Verdana" w:hAnsi="Verdana" w:cs="Arial"/>
          <w:color w:val="990000"/>
          <w:sz w:val="20"/>
        </w:rPr>
        <w:t>order:DDD</w:t>
      </w:r>
      <w:r w:rsidRPr="00B43D87">
        <w:rPr>
          <w:rFonts w:ascii="Verdana" w:hAnsi="Verdana" w:cs="Arial"/>
          <w:color w:val="0000FF"/>
          <w:sz w:val="20"/>
        </w:rPr>
        <w:t>&gt;</w:t>
      </w:r>
      <w:r w:rsidRPr="00B43D87">
        <w:rPr>
          <w:rFonts w:ascii="Verdana" w:hAnsi="Verdana" w:cs="Arial"/>
          <w:sz w:val="20"/>
          <w:szCs w:val="20"/>
        </w:rPr>
        <w:t xml:space="preserve"> </w:t>
      </w:r>
    </w:p>
    <w:p w14:paraId="14319109"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order:AUTHORIZATION</w:t>
      </w:r>
      <w:r w:rsidRPr="00B43D87">
        <w:rPr>
          <w:rFonts w:ascii="Verdana" w:hAnsi="Verdana" w:cs="Arial"/>
          <w:color w:val="0000FF"/>
          <w:sz w:val="20"/>
        </w:rPr>
        <w:t>&gt;</w:t>
      </w:r>
    </w:p>
    <w:p w14:paraId="4C95AFB4"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order:LSR_ADMIN</w:t>
      </w:r>
      <w:r w:rsidRPr="00B43D87">
        <w:rPr>
          <w:rFonts w:ascii="Verdana" w:hAnsi="Verdana" w:cs="Arial"/>
          <w:color w:val="0000FF"/>
          <w:sz w:val="20"/>
        </w:rPr>
        <w:t>&gt;</w:t>
      </w:r>
    </w:p>
    <w:p w14:paraId="25827764" w14:textId="77777777" w:rsidR="00A27A70" w:rsidRPr="00B43D87" w:rsidRDefault="00A27A70" w:rsidP="00A27A70">
      <w:pPr>
        <w:ind w:hanging="480"/>
        <w:rPr>
          <w:rFonts w:ascii="Verdana" w:hAnsi="Verdana" w:cs="Arial"/>
          <w:sz w:val="20"/>
          <w:szCs w:val="20"/>
        </w:rPr>
      </w:pPr>
      <w:hyperlink r:id="rId748"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order:LSR_BILL</w:t>
      </w:r>
      <w:r w:rsidRPr="00B43D87">
        <w:rPr>
          <w:rFonts w:ascii="Verdana" w:hAnsi="Verdana" w:cs="Arial"/>
          <w:color w:val="0000FF"/>
          <w:sz w:val="20"/>
        </w:rPr>
        <w:t>&gt;</w:t>
      </w:r>
    </w:p>
    <w:p w14:paraId="192AF97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order:BAN1</w:t>
      </w:r>
      <w:r w:rsidRPr="00B43D87">
        <w:rPr>
          <w:rFonts w:ascii="Verdana" w:hAnsi="Verdana" w:cs="Arial"/>
          <w:color w:val="0000FF"/>
          <w:sz w:val="20"/>
        </w:rPr>
        <w:t>&gt;</w:t>
      </w:r>
      <w:r w:rsidRPr="00B43D87">
        <w:rPr>
          <w:rFonts w:ascii="Verdana" w:hAnsi="Verdana" w:cs="Arial"/>
          <w:b/>
          <w:bCs/>
          <w:sz w:val="20"/>
        </w:rPr>
        <w:t>770Q886621621</w:t>
      </w:r>
      <w:r w:rsidRPr="00B43D87">
        <w:rPr>
          <w:rFonts w:ascii="Verdana" w:hAnsi="Verdana" w:cs="Arial"/>
          <w:color w:val="0000FF"/>
          <w:sz w:val="20"/>
        </w:rPr>
        <w:t>&lt;/</w:t>
      </w:r>
      <w:r w:rsidRPr="00B43D87">
        <w:rPr>
          <w:rFonts w:ascii="Verdana" w:hAnsi="Verdana" w:cs="Arial"/>
          <w:color w:val="990000"/>
          <w:sz w:val="20"/>
        </w:rPr>
        <w:t>order:BAN1</w:t>
      </w:r>
      <w:r w:rsidRPr="00B43D87">
        <w:rPr>
          <w:rFonts w:ascii="Verdana" w:hAnsi="Verdana" w:cs="Arial"/>
          <w:color w:val="0000FF"/>
          <w:sz w:val="20"/>
        </w:rPr>
        <w:t>&gt;</w:t>
      </w:r>
      <w:r w:rsidRPr="00B43D87">
        <w:rPr>
          <w:rFonts w:ascii="Verdana" w:hAnsi="Verdana" w:cs="Arial"/>
          <w:sz w:val="20"/>
          <w:szCs w:val="20"/>
        </w:rPr>
        <w:t xml:space="preserve"> </w:t>
      </w:r>
    </w:p>
    <w:p w14:paraId="20B2192A"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order:LSR_BILL</w:t>
      </w:r>
      <w:r w:rsidRPr="00B43D87">
        <w:rPr>
          <w:rFonts w:ascii="Verdana" w:hAnsi="Verdana" w:cs="Arial"/>
          <w:color w:val="0000FF"/>
          <w:sz w:val="20"/>
        </w:rPr>
        <w:t>&gt;</w:t>
      </w:r>
    </w:p>
    <w:p w14:paraId="6B7C112F" w14:textId="77777777" w:rsidR="00A27A70" w:rsidRPr="00B43D87" w:rsidRDefault="00A27A70" w:rsidP="00A27A70">
      <w:pPr>
        <w:ind w:hanging="480"/>
        <w:rPr>
          <w:rFonts w:ascii="Verdana" w:hAnsi="Verdana" w:cs="Arial"/>
          <w:sz w:val="20"/>
          <w:szCs w:val="20"/>
        </w:rPr>
      </w:pPr>
      <w:hyperlink r:id="rId749"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order:CONTACT</w:t>
      </w:r>
      <w:r w:rsidRPr="00B43D87">
        <w:rPr>
          <w:rFonts w:ascii="Verdana" w:hAnsi="Verdana" w:cs="Arial"/>
          <w:color w:val="0000FF"/>
          <w:sz w:val="20"/>
        </w:rPr>
        <w:t>&gt;</w:t>
      </w:r>
    </w:p>
    <w:p w14:paraId="11AC295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w:t>
      </w:r>
      <w:r w:rsidRPr="00B43D87">
        <w:rPr>
          <w:rFonts w:ascii="Verdana" w:hAnsi="Verdana" w:cs="Arial"/>
          <w:color w:val="0000FF"/>
          <w:sz w:val="20"/>
        </w:rPr>
        <w:t>&gt;</w:t>
      </w:r>
      <w:r w:rsidRPr="00B43D87">
        <w:rPr>
          <w:rFonts w:ascii="Verdana" w:hAnsi="Verdana" w:cs="Arial"/>
          <w:b/>
          <w:bCs/>
          <w:sz w:val="20"/>
        </w:rPr>
        <w:t>Bojangles</w:t>
      </w:r>
      <w:r w:rsidRPr="00B43D87">
        <w:rPr>
          <w:rFonts w:ascii="Verdana" w:hAnsi="Verdana" w:cs="Arial"/>
          <w:color w:val="0000FF"/>
          <w:sz w:val="20"/>
        </w:rPr>
        <w:t>&lt;/</w:t>
      </w:r>
      <w:r w:rsidRPr="00B43D87">
        <w:rPr>
          <w:rFonts w:ascii="Verdana" w:hAnsi="Verdana" w:cs="Arial"/>
          <w:color w:val="990000"/>
          <w:sz w:val="20"/>
        </w:rPr>
        <w:t>order:INIT</w:t>
      </w:r>
      <w:r w:rsidRPr="00B43D87">
        <w:rPr>
          <w:rFonts w:ascii="Verdana" w:hAnsi="Verdana" w:cs="Arial"/>
          <w:color w:val="0000FF"/>
          <w:sz w:val="20"/>
        </w:rPr>
        <w:t>&gt;</w:t>
      </w:r>
      <w:r w:rsidRPr="00B43D87">
        <w:rPr>
          <w:rFonts w:ascii="Verdana" w:hAnsi="Verdana" w:cs="Arial"/>
          <w:sz w:val="20"/>
          <w:szCs w:val="20"/>
        </w:rPr>
        <w:t xml:space="preserve"> </w:t>
      </w:r>
    </w:p>
    <w:p w14:paraId="14BBC734"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order:INIT_TEL_NO</w:t>
      </w:r>
      <w:r w:rsidRPr="00B43D87">
        <w:rPr>
          <w:rFonts w:ascii="Verdana" w:hAnsi="Verdana" w:cs="Arial"/>
          <w:color w:val="0000FF"/>
          <w:sz w:val="20"/>
        </w:rPr>
        <w:t>&gt;</w:t>
      </w:r>
      <w:r w:rsidRPr="00B43D87">
        <w:rPr>
          <w:rFonts w:ascii="Verdana" w:hAnsi="Verdana" w:cs="Arial"/>
          <w:b/>
          <w:bCs/>
          <w:sz w:val="20"/>
        </w:rPr>
        <w:t>8884448888</w:t>
      </w:r>
      <w:r w:rsidRPr="00B43D87">
        <w:rPr>
          <w:rFonts w:ascii="Verdana" w:hAnsi="Verdana" w:cs="Arial"/>
          <w:color w:val="0000FF"/>
          <w:sz w:val="20"/>
        </w:rPr>
        <w:t>&lt;/</w:t>
      </w:r>
      <w:r w:rsidRPr="00B43D87">
        <w:rPr>
          <w:rFonts w:ascii="Verdana" w:hAnsi="Verdana" w:cs="Arial"/>
          <w:color w:val="990000"/>
          <w:sz w:val="20"/>
        </w:rPr>
        <w:t>order:INIT_TEL_NO</w:t>
      </w:r>
      <w:r w:rsidRPr="00B43D87">
        <w:rPr>
          <w:rFonts w:ascii="Verdana" w:hAnsi="Verdana" w:cs="Arial"/>
          <w:color w:val="0000FF"/>
          <w:sz w:val="20"/>
        </w:rPr>
        <w:t>&gt;</w:t>
      </w:r>
      <w:r w:rsidRPr="00B43D87">
        <w:rPr>
          <w:rFonts w:ascii="Verdana" w:hAnsi="Verdana" w:cs="Arial"/>
          <w:sz w:val="20"/>
          <w:szCs w:val="20"/>
        </w:rPr>
        <w:t xml:space="preserve"> </w:t>
      </w:r>
    </w:p>
    <w:p w14:paraId="02D5D762"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order:INIT_FAX_NO</w:t>
      </w:r>
      <w:r w:rsidRPr="00B43D87">
        <w:rPr>
          <w:rFonts w:ascii="Verdana" w:hAnsi="Verdana" w:cs="Arial"/>
          <w:color w:val="0000FF"/>
          <w:sz w:val="20"/>
        </w:rPr>
        <w:t>&gt;</w:t>
      </w:r>
      <w:r w:rsidRPr="00B43D87">
        <w:rPr>
          <w:rFonts w:ascii="Verdana" w:hAnsi="Verdana" w:cs="Arial"/>
          <w:b/>
          <w:bCs/>
          <w:sz w:val="20"/>
        </w:rPr>
        <w:t>4448884444</w:t>
      </w:r>
      <w:r w:rsidRPr="00B43D87">
        <w:rPr>
          <w:rFonts w:ascii="Verdana" w:hAnsi="Verdana" w:cs="Arial"/>
          <w:color w:val="0000FF"/>
          <w:sz w:val="20"/>
        </w:rPr>
        <w:t>&lt;/</w:t>
      </w:r>
      <w:r w:rsidRPr="00B43D87">
        <w:rPr>
          <w:rFonts w:ascii="Verdana" w:hAnsi="Verdana" w:cs="Arial"/>
          <w:color w:val="990000"/>
          <w:sz w:val="20"/>
        </w:rPr>
        <w:t>order:INIT_FAX_NO</w:t>
      </w:r>
      <w:r w:rsidRPr="00B43D87">
        <w:rPr>
          <w:rFonts w:ascii="Verdana" w:hAnsi="Verdana" w:cs="Arial"/>
          <w:color w:val="0000FF"/>
          <w:sz w:val="20"/>
        </w:rPr>
        <w:t>&gt;</w:t>
      </w:r>
      <w:r w:rsidRPr="00B43D87">
        <w:rPr>
          <w:rFonts w:ascii="Verdana" w:hAnsi="Verdana" w:cs="Arial"/>
          <w:sz w:val="20"/>
          <w:szCs w:val="20"/>
        </w:rPr>
        <w:t xml:space="preserve"> </w:t>
      </w:r>
    </w:p>
    <w:p w14:paraId="60B474A2"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order:CONTACT</w:t>
      </w:r>
      <w:r w:rsidRPr="00B43D87">
        <w:rPr>
          <w:rFonts w:ascii="Verdana" w:hAnsi="Verdana" w:cs="Arial"/>
          <w:color w:val="0000FF"/>
          <w:sz w:val="20"/>
        </w:rPr>
        <w:t>&gt;</w:t>
      </w:r>
    </w:p>
    <w:p w14:paraId="05EB673D"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w:t>
      </w:r>
      <w:r w:rsidRPr="00B43D87">
        <w:rPr>
          <w:rFonts w:ascii="Verdana" w:hAnsi="Verdana" w:cs="Arial"/>
          <w:color w:val="0000FF"/>
          <w:sz w:val="20"/>
        </w:rPr>
        <w:t>&gt;</w:t>
      </w:r>
    </w:p>
    <w:p w14:paraId="32E4475C" w14:textId="77777777" w:rsidR="00A27A70" w:rsidRPr="00B43D87" w:rsidRDefault="00A27A70" w:rsidP="00A27A70">
      <w:pPr>
        <w:ind w:hanging="480"/>
        <w:rPr>
          <w:rFonts w:ascii="Verdana" w:hAnsi="Verdana" w:cs="Arial"/>
          <w:sz w:val="20"/>
          <w:szCs w:val="20"/>
        </w:rPr>
      </w:pPr>
      <w:hyperlink r:id="rId750"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order:EU</w:t>
      </w:r>
      <w:r w:rsidRPr="00B43D87">
        <w:rPr>
          <w:rFonts w:ascii="Verdana" w:hAnsi="Verdana" w:cs="Arial"/>
          <w:color w:val="0000FF"/>
          <w:sz w:val="20"/>
        </w:rPr>
        <w:t>&gt;</w:t>
      </w:r>
    </w:p>
    <w:p w14:paraId="7A9250BC" w14:textId="77777777" w:rsidR="00A27A70" w:rsidRPr="00B43D87" w:rsidRDefault="00A27A70" w:rsidP="00A27A70">
      <w:pPr>
        <w:ind w:hanging="480"/>
        <w:rPr>
          <w:rFonts w:ascii="Verdana" w:hAnsi="Verdana" w:cs="Arial"/>
          <w:sz w:val="20"/>
          <w:szCs w:val="20"/>
        </w:rPr>
      </w:pPr>
      <w:hyperlink r:id="rId751"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w:t>
      </w:r>
      <w:r w:rsidRPr="00B43D87">
        <w:rPr>
          <w:rFonts w:ascii="Verdana" w:hAnsi="Verdana" w:cs="Arial"/>
          <w:color w:val="0000FF"/>
          <w:sz w:val="20"/>
        </w:rPr>
        <w:t>&gt;</w:t>
      </w:r>
    </w:p>
    <w:p w14:paraId="5A3044F7" w14:textId="77777777" w:rsidR="00A27A70" w:rsidRPr="00B43D87" w:rsidRDefault="00A27A70" w:rsidP="00A27A70">
      <w:pPr>
        <w:ind w:hanging="480"/>
        <w:rPr>
          <w:rFonts w:ascii="Verdana" w:hAnsi="Verdana" w:cs="Arial"/>
          <w:sz w:val="20"/>
          <w:szCs w:val="20"/>
        </w:rPr>
      </w:pPr>
      <w:hyperlink r:id="rId752"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order:LOC_ACCESS_HEADER_INFO</w:t>
      </w:r>
      <w:r w:rsidRPr="00B43D87">
        <w:rPr>
          <w:rFonts w:ascii="Verdana" w:hAnsi="Verdana" w:cs="Arial"/>
          <w:color w:val="0000FF"/>
          <w:sz w:val="20"/>
        </w:rPr>
        <w:t>&gt;</w:t>
      </w:r>
    </w:p>
    <w:p w14:paraId="08D29D90"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order:NAME</w:t>
      </w:r>
      <w:r w:rsidRPr="00B43D87">
        <w:rPr>
          <w:rFonts w:ascii="Verdana" w:hAnsi="Verdana" w:cs="Arial"/>
          <w:color w:val="0000FF"/>
          <w:sz w:val="20"/>
        </w:rPr>
        <w:t>&gt;</w:t>
      </w:r>
      <w:r w:rsidRPr="00B43D87">
        <w:rPr>
          <w:rFonts w:ascii="Verdana" w:hAnsi="Verdana" w:cs="Arial"/>
          <w:b/>
          <w:bCs/>
          <w:sz w:val="20"/>
        </w:rPr>
        <w:t>Island Hoppers</w:t>
      </w:r>
      <w:r w:rsidRPr="00B43D87">
        <w:rPr>
          <w:rFonts w:ascii="Verdana" w:hAnsi="Verdana" w:cs="Arial"/>
          <w:color w:val="0000FF"/>
          <w:sz w:val="20"/>
        </w:rPr>
        <w:t>&lt;/</w:t>
      </w:r>
      <w:r w:rsidRPr="00B43D87">
        <w:rPr>
          <w:rFonts w:ascii="Verdana" w:hAnsi="Verdana" w:cs="Arial"/>
          <w:color w:val="990000"/>
          <w:sz w:val="20"/>
        </w:rPr>
        <w:t>order:NAME</w:t>
      </w:r>
      <w:r w:rsidRPr="00B43D87">
        <w:rPr>
          <w:rFonts w:ascii="Verdana" w:hAnsi="Verdana" w:cs="Arial"/>
          <w:color w:val="0000FF"/>
          <w:sz w:val="20"/>
        </w:rPr>
        <w:t>&gt;</w:t>
      </w:r>
      <w:r w:rsidRPr="00B43D87">
        <w:rPr>
          <w:rFonts w:ascii="Verdana" w:hAnsi="Verdana" w:cs="Arial"/>
          <w:sz w:val="20"/>
          <w:szCs w:val="20"/>
        </w:rPr>
        <w:t xml:space="preserve"> </w:t>
      </w:r>
    </w:p>
    <w:p w14:paraId="12F34B06"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order:LOC_ACCESS_HEADER_INFO</w:t>
      </w:r>
      <w:r w:rsidRPr="00B43D87">
        <w:rPr>
          <w:rFonts w:ascii="Verdana" w:hAnsi="Verdana" w:cs="Arial"/>
          <w:color w:val="0000FF"/>
          <w:sz w:val="20"/>
        </w:rPr>
        <w:t>&gt;</w:t>
      </w:r>
    </w:p>
    <w:p w14:paraId="1A91D104"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w:t>
      </w:r>
      <w:r w:rsidRPr="00B43D87">
        <w:rPr>
          <w:rFonts w:ascii="Verdana" w:hAnsi="Verdana" w:cs="Arial"/>
          <w:color w:val="0000FF"/>
          <w:sz w:val="20"/>
        </w:rPr>
        <w:t>&gt;</w:t>
      </w:r>
    </w:p>
    <w:p w14:paraId="670C43E4"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order:EU</w:t>
      </w:r>
      <w:r w:rsidRPr="00B43D87">
        <w:rPr>
          <w:rFonts w:ascii="Verdana" w:hAnsi="Verdana" w:cs="Arial"/>
          <w:color w:val="0000FF"/>
          <w:sz w:val="20"/>
        </w:rPr>
        <w:t>&gt;</w:t>
      </w:r>
    </w:p>
    <w:p w14:paraId="5C957FEE"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order:LSR_ORD_REQ</w:t>
      </w:r>
      <w:r w:rsidRPr="00B43D87">
        <w:rPr>
          <w:rFonts w:ascii="Verdana" w:hAnsi="Verdana" w:cs="Arial"/>
          <w:color w:val="0000FF"/>
          <w:sz w:val="20"/>
        </w:rPr>
        <w:t>&gt;</w:t>
      </w:r>
    </w:p>
    <w:p w14:paraId="6E59C232"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uom:ATT_LSR_ORD_REQ</w:t>
      </w:r>
      <w:r w:rsidRPr="00B43D87">
        <w:rPr>
          <w:rFonts w:ascii="Verdana" w:hAnsi="Verdana" w:cs="Arial"/>
          <w:color w:val="0000FF"/>
          <w:sz w:val="20"/>
        </w:rPr>
        <w:t>&gt;</w:t>
      </w:r>
    </w:p>
    <w:p w14:paraId="047BF838" w14:textId="77777777" w:rsidR="00A27A70" w:rsidRDefault="00A27A70" w:rsidP="00A27A70"/>
    <w:p w14:paraId="22EE4028" w14:textId="77777777" w:rsidR="00A27A70" w:rsidRDefault="00A27A70" w:rsidP="00A27A70"/>
    <w:p w14:paraId="292000C5" w14:textId="77777777" w:rsidR="00A27A70" w:rsidRPr="005B0185" w:rsidRDefault="00A27A70" w:rsidP="00A27A70">
      <w:r w:rsidRPr="005B0185">
        <w:t>XML OUTPUT:</w:t>
      </w:r>
    </w:p>
    <w:p w14:paraId="4BCA4EEC" w14:textId="77777777" w:rsidR="00A27A70" w:rsidRDefault="00A27A70" w:rsidP="00A27A70"/>
    <w:p w14:paraId="1BB5F56D"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senderid</w:t>
      </w:r>
      <w:r w:rsidRPr="00B43D87">
        <w:rPr>
          <w:rFonts w:ascii="Verdana" w:hAnsi="Verdana" w:cs="Arial"/>
          <w:color w:val="0000FF"/>
          <w:sz w:val="20"/>
        </w:rPr>
        <w:t>&gt;</w:t>
      </w:r>
      <w:r w:rsidRPr="00B43D87">
        <w:rPr>
          <w:rFonts w:ascii="Verdana" w:hAnsi="Verdana" w:cs="Arial"/>
          <w:b/>
          <w:bCs/>
          <w:sz w:val="20"/>
        </w:rPr>
        <w:t>ATT-OR-SAT</w:t>
      </w:r>
      <w:r w:rsidRPr="00B43D87">
        <w:rPr>
          <w:rFonts w:ascii="Verdana" w:hAnsi="Verdana" w:cs="Arial"/>
          <w:color w:val="0000FF"/>
          <w:sz w:val="20"/>
        </w:rPr>
        <w:t>&lt;/</w:t>
      </w:r>
      <w:r w:rsidRPr="00B43D87">
        <w:rPr>
          <w:rFonts w:ascii="Verdana" w:hAnsi="Verdana" w:cs="Arial"/>
          <w:color w:val="990000"/>
          <w:sz w:val="20"/>
        </w:rPr>
        <w:t>senderid</w:t>
      </w:r>
      <w:r w:rsidRPr="00B43D87">
        <w:rPr>
          <w:rFonts w:ascii="Verdana" w:hAnsi="Verdana" w:cs="Arial"/>
          <w:color w:val="0000FF"/>
          <w:sz w:val="20"/>
        </w:rPr>
        <w:t>&gt;</w:t>
      </w:r>
      <w:r w:rsidRPr="00B43D87">
        <w:rPr>
          <w:rFonts w:ascii="Verdana" w:hAnsi="Verdana" w:cs="Arial"/>
          <w:sz w:val="20"/>
          <w:szCs w:val="20"/>
        </w:rPr>
        <w:t xml:space="preserve"> </w:t>
      </w:r>
    </w:p>
    <w:p w14:paraId="2E9528D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receiverid</w:t>
      </w:r>
      <w:r w:rsidRPr="00B43D87">
        <w:rPr>
          <w:rFonts w:ascii="Verdana" w:hAnsi="Verdana" w:cs="Arial"/>
          <w:color w:val="0000FF"/>
          <w:sz w:val="20"/>
        </w:rPr>
        <w:t>&gt;</w:t>
      </w:r>
      <w:r w:rsidRPr="00B43D87">
        <w:rPr>
          <w:rFonts w:ascii="Verdana" w:hAnsi="Verdana" w:cs="Arial"/>
          <w:b/>
          <w:bCs/>
          <w:sz w:val="20"/>
        </w:rPr>
        <w:t>CTE-VALIDATOR</w:t>
      </w:r>
      <w:r w:rsidRPr="00B43D87">
        <w:rPr>
          <w:rFonts w:ascii="Verdana" w:hAnsi="Verdana" w:cs="Arial"/>
          <w:color w:val="0000FF"/>
          <w:sz w:val="20"/>
        </w:rPr>
        <w:t>&lt;/</w:t>
      </w:r>
      <w:r w:rsidRPr="00B43D87">
        <w:rPr>
          <w:rFonts w:ascii="Verdana" w:hAnsi="Verdana" w:cs="Arial"/>
          <w:color w:val="990000"/>
          <w:sz w:val="20"/>
        </w:rPr>
        <w:t>receiverid</w:t>
      </w:r>
      <w:r w:rsidRPr="00B43D87">
        <w:rPr>
          <w:rFonts w:ascii="Verdana" w:hAnsi="Verdana" w:cs="Arial"/>
          <w:color w:val="0000FF"/>
          <w:sz w:val="20"/>
        </w:rPr>
        <w:t>&gt;</w:t>
      </w:r>
      <w:r w:rsidRPr="00B43D87">
        <w:rPr>
          <w:rFonts w:ascii="Verdana" w:hAnsi="Verdana" w:cs="Arial"/>
          <w:sz w:val="20"/>
          <w:szCs w:val="20"/>
        </w:rPr>
        <w:t xml:space="preserve"> </w:t>
      </w:r>
    </w:p>
    <w:p w14:paraId="2B4DB76C"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interfaceid</w:t>
      </w:r>
      <w:r w:rsidRPr="00B43D87">
        <w:rPr>
          <w:rFonts w:ascii="Verdana" w:hAnsi="Verdana" w:cs="Arial"/>
          <w:color w:val="0000FF"/>
          <w:sz w:val="20"/>
        </w:rPr>
        <w:t>&gt;</w:t>
      </w:r>
      <w:r w:rsidRPr="00B43D87">
        <w:rPr>
          <w:rFonts w:ascii="Verdana" w:hAnsi="Verdana" w:cs="Arial"/>
          <w:b/>
          <w:bCs/>
          <w:sz w:val="20"/>
        </w:rPr>
        <w:t>CTE-1005-OR-XML-IB</w:t>
      </w:r>
      <w:r w:rsidRPr="00B43D87">
        <w:rPr>
          <w:rFonts w:ascii="Verdana" w:hAnsi="Verdana" w:cs="Arial"/>
          <w:color w:val="0000FF"/>
          <w:sz w:val="20"/>
        </w:rPr>
        <w:t>&lt;/</w:t>
      </w:r>
      <w:r w:rsidRPr="00B43D87">
        <w:rPr>
          <w:rFonts w:ascii="Verdana" w:hAnsi="Verdana" w:cs="Arial"/>
          <w:color w:val="990000"/>
          <w:sz w:val="20"/>
        </w:rPr>
        <w:t>interfaceid</w:t>
      </w:r>
      <w:r w:rsidRPr="00B43D87">
        <w:rPr>
          <w:rFonts w:ascii="Verdana" w:hAnsi="Verdana" w:cs="Arial"/>
          <w:color w:val="0000FF"/>
          <w:sz w:val="20"/>
        </w:rPr>
        <w:t>&gt;</w:t>
      </w:r>
      <w:r w:rsidRPr="00B43D87">
        <w:rPr>
          <w:rFonts w:ascii="Verdana" w:hAnsi="Verdana" w:cs="Arial"/>
          <w:sz w:val="20"/>
          <w:szCs w:val="20"/>
        </w:rPr>
        <w:t xml:space="preserve"> </w:t>
      </w:r>
    </w:p>
    <w:p w14:paraId="5F827DDA"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messagetype</w:t>
      </w:r>
      <w:r w:rsidRPr="00B43D87">
        <w:rPr>
          <w:rFonts w:ascii="Verdana" w:hAnsi="Verdana" w:cs="Arial"/>
          <w:color w:val="0000FF"/>
          <w:sz w:val="20"/>
        </w:rPr>
        <w:t>&gt;</w:t>
      </w:r>
      <w:r w:rsidRPr="00B43D87">
        <w:rPr>
          <w:rFonts w:ascii="Verdana" w:hAnsi="Verdana" w:cs="Arial"/>
          <w:b/>
          <w:bCs/>
          <w:sz w:val="20"/>
        </w:rPr>
        <w:t>LSRUOM</w:t>
      </w:r>
      <w:r w:rsidRPr="00B43D87">
        <w:rPr>
          <w:rFonts w:ascii="Verdana" w:hAnsi="Verdana" w:cs="Arial"/>
          <w:color w:val="0000FF"/>
          <w:sz w:val="20"/>
        </w:rPr>
        <w:t>&lt;/</w:t>
      </w:r>
      <w:r w:rsidRPr="00B43D87">
        <w:rPr>
          <w:rFonts w:ascii="Verdana" w:hAnsi="Verdana" w:cs="Arial"/>
          <w:color w:val="990000"/>
          <w:sz w:val="20"/>
        </w:rPr>
        <w:t>messagetype</w:t>
      </w:r>
      <w:r w:rsidRPr="00B43D87">
        <w:rPr>
          <w:rFonts w:ascii="Verdana" w:hAnsi="Verdana" w:cs="Arial"/>
          <w:color w:val="0000FF"/>
          <w:sz w:val="20"/>
        </w:rPr>
        <w:t>&gt;</w:t>
      </w:r>
      <w:r w:rsidRPr="00B43D87">
        <w:rPr>
          <w:rFonts w:ascii="Verdana" w:hAnsi="Verdana" w:cs="Arial"/>
          <w:sz w:val="20"/>
          <w:szCs w:val="20"/>
        </w:rPr>
        <w:t xml:space="preserve"> </w:t>
      </w:r>
    </w:p>
    <w:p w14:paraId="2C23094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lsogversion</w:t>
      </w:r>
      <w:r w:rsidRPr="00B43D87">
        <w:rPr>
          <w:rFonts w:ascii="Verdana" w:hAnsi="Verdana" w:cs="Arial"/>
          <w:color w:val="0000FF"/>
          <w:sz w:val="20"/>
        </w:rPr>
        <w:t>&gt;</w:t>
      </w:r>
      <w:r w:rsidRPr="00B43D87">
        <w:rPr>
          <w:rFonts w:ascii="Verdana" w:hAnsi="Verdana" w:cs="Arial"/>
          <w:b/>
          <w:bCs/>
          <w:sz w:val="20"/>
        </w:rPr>
        <w:t>10.05</w:t>
      </w:r>
      <w:r w:rsidRPr="00B43D87">
        <w:rPr>
          <w:rFonts w:ascii="Verdana" w:hAnsi="Verdana" w:cs="Arial"/>
          <w:color w:val="0000FF"/>
          <w:sz w:val="20"/>
        </w:rPr>
        <w:t>&lt;/</w:t>
      </w:r>
      <w:r w:rsidRPr="00B43D87">
        <w:rPr>
          <w:rFonts w:ascii="Verdana" w:hAnsi="Verdana" w:cs="Arial"/>
          <w:color w:val="990000"/>
          <w:sz w:val="20"/>
        </w:rPr>
        <w:t>lsogversion</w:t>
      </w:r>
      <w:r w:rsidRPr="00B43D87">
        <w:rPr>
          <w:rFonts w:ascii="Verdana" w:hAnsi="Verdana" w:cs="Arial"/>
          <w:color w:val="0000FF"/>
          <w:sz w:val="20"/>
        </w:rPr>
        <w:t>&gt;</w:t>
      </w:r>
      <w:r w:rsidRPr="00B43D87">
        <w:rPr>
          <w:rFonts w:ascii="Verdana" w:hAnsi="Verdana" w:cs="Arial"/>
          <w:sz w:val="20"/>
          <w:szCs w:val="20"/>
        </w:rPr>
        <w:t xml:space="preserve"> </w:t>
      </w:r>
    </w:p>
    <w:p w14:paraId="5728F1D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ordertype</w:t>
      </w:r>
      <w:r w:rsidRPr="00B43D87">
        <w:rPr>
          <w:rFonts w:ascii="Verdana" w:hAnsi="Verdana" w:cs="Arial"/>
          <w:color w:val="0000FF"/>
          <w:sz w:val="20"/>
        </w:rPr>
        <w:t>&gt;</w:t>
      </w:r>
      <w:r w:rsidRPr="00B43D87">
        <w:rPr>
          <w:rFonts w:ascii="Verdana" w:hAnsi="Verdana" w:cs="Arial"/>
          <w:b/>
          <w:bCs/>
          <w:sz w:val="20"/>
        </w:rPr>
        <w:t>ORDER</w:t>
      </w:r>
      <w:r w:rsidRPr="00B43D87">
        <w:rPr>
          <w:rFonts w:ascii="Verdana" w:hAnsi="Verdana" w:cs="Arial"/>
          <w:color w:val="0000FF"/>
          <w:sz w:val="20"/>
        </w:rPr>
        <w:t>&lt;/</w:t>
      </w:r>
      <w:r w:rsidRPr="00B43D87">
        <w:rPr>
          <w:rFonts w:ascii="Verdana" w:hAnsi="Verdana" w:cs="Arial"/>
          <w:color w:val="990000"/>
          <w:sz w:val="20"/>
        </w:rPr>
        <w:t>ordertype</w:t>
      </w:r>
      <w:r w:rsidRPr="00B43D87">
        <w:rPr>
          <w:rFonts w:ascii="Verdana" w:hAnsi="Verdana" w:cs="Arial"/>
          <w:color w:val="0000FF"/>
          <w:sz w:val="20"/>
        </w:rPr>
        <w:t>&gt;</w:t>
      </w:r>
      <w:r w:rsidRPr="00B43D87">
        <w:rPr>
          <w:rFonts w:ascii="Verdana" w:hAnsi="Verdana" w:cs="Arial"/>
          <w:sz w:val="20"/>
          <w:szCs w:val="20"/>
        </w:rPr>
        <w:t xml:space="preserve"> </w:t>
      </w:r>
    </w:p>
    <w:p w14:paraId="58D3A724"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header</w:t>
      </w:r>
      <w:r w:rsidRPr="00B43D87">
        <w:rPr>
          <w:rFonts w:ascii="Verdana" w:hAnsi="Verdana" w:cs="Arial"/>
          <w:color w:val="0000FF"/>
          <w:sz w:val="20"/>
        </w:rPr>
        <w:t>&gt;</w:t>
      </w:r>
    </w:p>
    <w:p w14:paraId="4ABFF395" w14:textId="77777777" w:rsidR="00A27A70" w:rsidRPr="00B43D87" w:rsidRDefault="00A27A70" w:rsidP="00A27A70">
      <w:pPr>
        <w:ind w:hanging="480"/>
        <w:rPr>
          <w:rFonts w:ascii="Verdana" w:hAnsi="Verdana" w:cs="Arial"/>
          <w:sz w:val="20"/>
          <w:szCs w:val="20"/>
        </w:rPr>
      </w:pPr>
      <w:hyperlink r:id="rId753"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m2:LSR_RESP</w:t>
      </w:r>
      <w:r w:rsidRPr="00B43D87">
        <w:rPr>
          <w:rFonts w:ascii="Verdana" w:hAnsi="Verdana" w:cs="Arial"/>
          <w:color w:val="FF0000"/>
          <w:sz w:val="20"/>
        </w:rPr>
        <w:t xml:space="preserve"> xmlns:m2</w:t>
      </w:r>
      <w:r w:rsidRPr="00B43D87">
        <w:rPr>
          <w:rFonts w:ascii="Verdana" w:hAnsi="Verdana" w:cs="Arial"/>
          <w:color w:val="0000FF"/>
          <w:sz w:val="20"/>
        </w:rPr>
        <w:t>="</w:t>
      </w:r>
      <w:r w:rsidRPr="00B43D87">
        <w:rPr>
          <w:rFonts w:ascii="Verdana" w:hAnsi="Verdana" w:cs="Arial"/>
          <w:b/>
          <w:bCs/>
          <w:color w:val="FF0000"/>
          <w:sz w:val="20"/>
          <w:szCs w:val="20"/>
        </w:rPr>
        <w:t>http://lsr.att.com/obf/tML/UOM</w:t>
      </w:r>
      <w:r w:rsidRPr="00B43D87">
        <w:rPr>
          <w:rFonts w:ascii="Verdana" w:hAnsi="Verdana" w:cs="Arial"/>
          <w:color w:val="0000FF"/>
          <w:sz w:val="20"/>
        </w:rPr>
        <w:t>"&gt;</w:t>
      </w:r>
    </w:p>
    <w:p w14:paraId="40F07D5C" w14:textId="77777777" w:rsidR="00A27A70" w:rsidRPr="00B43D87" w:rsidRDefault="00A27A70" w:rsidP="00A27A70">
      <w:pPr>
        <w:ind w:hanging="480"/>
        <w:rPr>
          <w:rFonts w:ascii="Verdana" w:hAnsi="Verdana" w:cs="Arial"/>
          <w:sz w:val="20"/>
          <w:szCs w:val="20"/>
        </w:rPr>
      </w:pPr>
      <w:hyperlink r:id="rId754"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m2:HDR</w:t>
      </w:r>
      <w:r w:rsidRPr="00B43D87">
        <w:rPr>
          <w:rFonts w:ascii="Verdana" w:hAnsi="Verdana" w:cs="Arial"/>
          <w:color w:val="0000FF"/>
          <w:sz w:val="20"/>
        </w:rPr>
        <w:t>&gt;</w:t>
      </w:r>
    </w:p>
    <w:p w14:paraId="65061147"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m2:MESSAGE_ID</w:t>
      </w:r>
      <w:r w:rsidRPr="00B43D87">
        <w:rPr>
          <w:rFonts w:ascii="Verdana" w:hAnsi="Verdana" w:cs="Arial"/>
          <w:color w:val="0000FF"/>
          <w:sz w:val="20"/>
        </w:rPr>
        <w:t>&gt;</w:t>
      </w:r>
      <w:r w:rsidRPr="00B43D87">
        <w:rPr>
          <w:rFonts w:ascii="Verdana" w:hAnsi="Verdana" w:cs="Arial"/>
          <w:b/>
          <w:bCs/>
          <w:sz w:val="20"/>
        </w:rPr>
        <w:t>1246281070153660.9581429923227</w:t>
      </w:r>
      <w:r w:rsidRPr="00B43D87">
        <w:rPr>
          <w:rFonts w:ascii="Verdana" w:hAnsi="Verdana" w:cs="Arial"/>
          <w:color w:val="0000FF"/>
          <w:sz w:val="20"/>
        </w:rPr>
        <w:t>&lt;/</w:t>
      </w:r>
      <w:r w:rsidRPr="00B43D87">
        <w:rPr>
          <w:rFonts w:ascii="Verdana" w:hAnsi="Verdana" w:cs="Arial"/>
          <w:color w:val="990000"/>
          <w:sz w:val="20"/>
        </w:rPr>
        <w:t>m2:MESSAGE_ID</w:t>
      </w:r>
      <w:r w:rsidRPr="00B43D87">
        <w:rPr>
          <w:rFonts w:ascii="Verdana" w:hAnsi="Verdana" w:cs="Arial"/>
          <w:color w:val="0000FF"/>
          <w:sz w:val="20"/>
        </w:rPr>
        <w:t>&gt;</w:t>
      </w:r>
      <w:r w:rsidRPr="00B43D87">
        <w:rPr>
          <w:rFonts w:ascii="Verdana" w:hAnsi="Verdana" w:cs="Arial"/>
          <w:sz w:val="20"/>
          <w:szCs w:val="20"/>
        </w:rPr>
        <w:t xml:space="preserve"> </w:t>
      </w:r>
    </w:p>
    <w:p w14:paraId="34D1CF59" w14:textId="77777777" w:rsidR="00A27A70" w:rsidRPr="008C51B0" w:rsidRDefault="00A27A70" w:rsidP="00A27A70">
      <w:pPr>
        <w:ind w:hanging="480"/>
        <w:rPr>
          <w:rFonts w:ascii="Verdana" w:hAnsi="Verdana" w:cs="Arial"/>
          <w:sz w:val="20"/>
          <w:szCs w:val="20"/>
          <w:lang w:val="es-ES"/>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700C5B27" w14:textId="77777777" w:rsidR="00A27A70" w:rsidRPr="00B43D87" w:rsidRDefault="00A27A70" w:rsidP="00A27A70">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B43D87">
        <w:rPr>
          <w:rFonts w:ascii="Verdana" w:hAnsi="Verdana" w:cs="Arial"/>
          <w:color w:val="0000FF"/>
          <w:sz w:val="20"/>
        </w:rPr>
        <w:t>&lt;</w:t>
      </w:r>
      <w:r w:rsidRPr="00B43D87">
        <w:rPr>
          <w:rFonts w:ascii="Verdana" w:hAnsi="Verdana" w:cs="Arial"/>
          <w:color w:val="990000"/>
          <w:sz w:val="20"/>
        </w:rPr>
        <w:t>m2:MSG_TIMESTAMP</w:t>
      </w:r>
      <w:r w:rsidRPr="00B43D87">
        <w:rPr>
          <w:rFonts w:ascii="Verdana" w:hAnsi="Verdana" w:cs="Arial"/>
          <w:color w:val="0000FF"/>
          <w:sz w:val="20"/>
        </w:rPr>
        <w:t>&gt;</w:t>
      </w:r>
      <w:r w:rsidRPr="00B43D87">
        <w:rPr>
          <w:rFonts w:ascii="Verdana" w:hAnsi="Verdana" w:cs="Arial"/>
          <w:b/>
          <w:bCs/>
          <w:sz w:val="20"/>
        </w:rPr>
        <w:t>2009-06-29T08:11:10-05:00</w:t>
      </w:r>
      <w:r w:rsidRPr="00B43D87">
        <w:rPr>
          <w:rFonts w:ascii="Verdana" w:hAnsi="Verdana" w:cs="Arial"/>
          <w:color w:val="0000FF"/>
          <w:sz w:val="20"/>
        </w:rPr>
        <w:t>&lt;/</w:t>
      </w:r>
      <w:r w:rsidRPr="00B43D87">
        <w:rPr>
          <w:rFonts w:ascii="Verdana" w:hAnsi="Verdana" w:cs="Arial"/>
          <w:color w:val="990000"/>
          <w:sz w:val="20"/>
        </w:rPr>
        <w:t>m2:MSG_TIMESTAMP</w:t>
      </w:r>
      <w:r w:rsidRPr="00B43D87">
        <w:rPr>
          <w:rFonts w:ascii="Verdana" w:hAnsi="Verdana" w:cs="Arial"/>
          <w:color w:val="0000FF"/>
          <w:sz w:val="20"/>
        </w:rPr>
        <w:t>&gt;</w:t>
      </w:r>
      <w:r w:rsidRPr="00B43D87">
        <w:rPr>
          <w:rFonts w:ascii="Verdana" w:hAnsi="Verdana" w:cs="Arial"/>
          <w:sz w:val="20"/>
          <w:szCs w:val="20"/>
        </w:rPr>
        <w:t xml:space="preserve"> </w:t>
      </w:r>
    </w:p>
    <w:p w14:paraId="2511CE7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m2:PON</w:t>
      </w:r>
      <w:r w:rsidRPr="00B43D87">
        <w:rPr>
          <w:rFonts w:ascii="Verdana" w:hAnsi="Verdana" w:cs="Arial"/>
          <w:color w:val="0000FF"/>
          <w:sz w:val="20"/>
        </w:rPr>
        <w:t>&gt;</w:t>
      </w:r>
      <w:r w:rsidRPr="00B43D87">
        <w:rPr>
          <w:rFonts w:ascii="Verdana" w:hAnsi="Verdana" w:cs="Arial"/>
          <w:b/>
          <w:bCs/>
          <w:sz w:val="20"/>
        </w:rPr>
        <w:t>CVT0M030R31AA</w:t>
      </w:r>
      <w:r w:rsidRPr="00B43D87">
        <w:rPr>
          <w:rFonts w:ascii="Verdana" w:hAnsi="Verdana" w:cs="Arial"/>
          <w:color w:val="0000FF"/>
          <w:sz w:val="20"/>
        </w:rPr>
        <w:t>&lt;/</w:t>
      </w:r>
      <w:r w:rsidRPr="00B43D87">
        <w:rPr>
          <w:rFonts w:ascii="Verdana" w:hAnsi="Verdana" w:cs="Arial"/>
          <w:color w:val="990000"/>
          <w:sz w:val="20"/>
        </w:rPr>
        <w:t>m2:PON</w:t>
      </w:r>
      <w:r w:rsidRPr="00B43D87">
        <w:rPr>
          <w:rFonts w:ascii="Verdana" w:hAnsi="Verdana" w:cs="Arial"/>
          <w:color w:val="0000FF"/>
          <w:sz w:val="20"/>
        </w:rPr>
        <w:t>&gt;</w:t>
      </w:r>
      <w:r w:rsidRPr="00B43D87">
        <w:rPr>
          <w:rFonts w:ascii="Verdana" w:hAnsi="Verdana" w:cs="Arial"/>
          <w:sz w:val="20"/>
          <w:szCs w:val="20"/>
        </w:rPr>
        <w:t xml:space="preserve"> </w:t>
      </w:r>
    </w:p>
    <w:p w14:paraId="372BA432" w14:textId="77777777" w:rsidR="00A27A70" w:rsidRPr="008C51B0" w:rsidRDefault="00A27A70" w:rsidP="00A27A70">
      <w:pPr>
        <w:ind w:hanging="480"/>
        <w:rPr>
          <w:rFonts w:ascii="Verdana" w:hAnsi="Verdana" w:cs="Arial"/>
          <w:sz w:val="20"/>
          <w:szCs w:val="20"/>
          <w:lang w:val="es-ES"/>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2046E5A3" w14:textId="77777777" w:rsidR="00A27A70" w:rsidRPr="008C51B0" w:rsidRDefault="00A27A70" w:rsidP="00A27A70">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6784069500</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5AE45F07" w14:textId="77777777" w:rsidR="00A27A70" w:rsidRPr="008C51B0" w:rsidRDefault="00A27A70" w:rsidP="00A27A70">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20090629L00013-00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061E6DF5" w14:textId="77777777" w:rsidR="00A27A70" w:rsidRPr="00B43D87" w:rsidRDefault="00A27A70" w:rsidP="00A27A70">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B43D87">
        <w:rPr>
          <w:rFonts w:ascii="Verdana" w:hAnsi="Verdana" w:cs="Arial"/>
          <w:color w:val="0000FF"/>
          <w:sz w:val="20"/>
        </w:rPr>
        <w:t>&lt;</w:t>
      </w:r>
      <w:r w:rsidRPr="00B43D87">
        <w:rPr>
          <w:rFonts w:ascii="Verdana" w:hAnsi="Verdana" w:cs="Arial"/>
          <w:color w:val="990000"/>
          <w:sz w:val="20"/>
        </w:rPr>
        <w:t>m2:CC</w:t>
      </w:r>
      <w:r w:rsidRPr="00B43D87">
        <w:rPr>
          <w:rFonts w:ascii="Verdana" w:hAnsi="Verdana" w:cs="Arial"/>
          <w:color w:val="0000FF"/>
          <w:sz w:val="20"/>
        </w:rPr>
        <w:t>&gt;</w:t>
      </w:r>
      <w:r w:rsidRPr="00B43D87">
        <w:rPr>
          <w:rFonts w:ascii="Verdana" w:hAnsi="Verdana" w:cs="Arial"/>
          <w:b/>
          <w:bCs/>
          <w:sz w:val="20"/>
        </w:rPr>
        <w:t>9999</w:t>
      </w:r>
      <w:r w:rsidRPr="00B43D87">
        <w:rPr>
          <w:rFonts w:ascii="Verdana" w:hAnsi="Verdana" w:cs="Arial"/>
          <w:color w:val="0000FF"/>
          <w:sz w:val="20"/>
        </w:rPr>
        <w:t>&lt;/</w:t>
      </w:r>
      <w:r w:rsidRPr="00B43D87">
        <w:rPr>
          <w:rFonts w:ascii="Verdana" w:hAnsi="Verdana" w:cs="Arial"/>
          <w:color w:val="990000"/>
          <w:sz w:val="20"/>
        </w:rPr>
        <w:t>m2:CC</w:t>
      </w:r>
      <w:r w:rsidRPr="00B43D87">
        <w:rPr>
          <w:rFonts w:ascii="Verdana" w:hAnsi="Verdana" w:cs="Arial"/>
          <w:color w:val="0000FF"/>
          <w:sz w:val="20"/>
        </w:rPr>
        <w:t>&gt;</w:t>
      </w:r>
      <w:r w:rsidRPr="00B43D87">
        <w:rPr>
          <w:rFonts w:ascii="Verdana" w:hAnsi="Verdana" w:cs="Arial"/>
          <w:sz w:val="20"/>
          <w:szCs w:val="20"/>
        </w:rPr>
        <w:t xml:space="preserve"> </w:t>
      </w:r>
    </w:p>
    <w:p w14:paraId="586CFE62"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m2:CLEC_APPL_ID</w:t>
      </w:r>
      <w:r w:rsidRPr="00B43D87">
        <w:rPr>
          <w:rFonts w:ascii="Verdana" w:hAnsi="Verdana" w:cs="Arial"/>
          <w:color w:val="0000FF"/>
          <w:sz w:val="20"/>
        </w:rPr>
        <w:t>&gt;</w:t>
      </w:r>
      <w:r w:rsidRPr="00B43D87">
        <w:rPr>
          <w:rFonts w:ascii="Verdana" w:hAnsi="Verdana" w:cs="Arial"/>
          <w:b/>
          <w:bCs/>
          <w:sz w:val="20"/>
        </w:rPr>
        <w:t>CTE-VALIDATOR</w:t>
      </w:r>
      <w:r w:rsidRPr="00B43D87">
        <w:rPr>
          <w:rFonts w:ascii="Verdana" w:hAnsi="Verdana" w:cs="Arial"/>
          <w:color w:val="0000FF"/>
          <w:sz w:val="20"/>
        </w:rPr>
        <w:t>&lt;/</w:t>
      </w:r>
      <w:r w:rsidRPr="00B43D87">
        <w:rPr>
          <w:rFonts w:ascii="Verdana" w:hAnsi="Verdana" w:cs="Arial"/>
          <w:color w:val="990000"/>
          <w:sz w:val="20"/>
        </w:rPr>
        <w:t>m2:CLEC_APPL_ID</w:t>
      </w:r>
      <w:r w:rsidRPr="00B43D87">
        <w:rPr>
          <w:rFonts w:ascii="Verdana" w:hAnsi="Verdana" w:cs="Arial"/>
          <w:color w:val="0000FF"/>
          <w:sz w:val="20"/>
        </w:rPr>
        <w:t>&gt;</w:t>
      </w:r>
      <w:r w:rsidRPr="00B43D87">
        <w:rPr>
          <w:rFonts w:ascii="Verdana" w:hAnsi="Verdana" w:cs="Arial"/>
          <w:sz w:val="20"/>
          <w:szCs w:val="20"/>
        </w:rPr>
        <w:t xml:space="preserve"> </w:t>
      </w:r>
    </w:p>
    <w:p w14:paraId="6867E026"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m2:CLEC_APPL_PASSWORD</w:t>
      </w:r>
      <w:r w:rsidRPr="00B43D87">
        <w:rPr>
          <w:rFonts w:ascii="Verdana" w:hAnsi="Verdana" w:cs="Arial"/>
          <w:color w:val="0000FF"/>
          <w:sz w:val="20"/>
        </w:rPr>
        <w:t>&gt;</w:t>
      </w:r>
      <w:r w:rsidRPr="00B43D87">
        <w:rPr>
          <w:rFonts w:ascii="Verdana" w:hAnsi="Verdana" w:cs="Arial"/>
          <w:b/>
          <w:bCs/>
          <w:sz w:val="20"/>
        </w:rPr>
        <w:t>PA$$WORD</w:t>
      </w:r>
      <w:r w:rsidRPr="00B43D87">
        <w:rPr>
          <w:rFonts w:ascii="Verdana" w:hAnsi="Verdana" w:cs="Arial"/>
          <w:color w:val="0000FF"/>
          <w:sz w:val="20"/>
        </w:rPr>
        <w:t>&lt;/</w:t>
      </w:r>
      <w:r w:rsidRPr="00B43D87">
        <w:rPr>
          <w:rFonts w:ascii="Verdana" w:hAnsi="Verdana" w:cs="Arial"/>
          <w:color w:val="990000"/>
          <w:sz w:val="20"/>
        </w:rPr>
        <w:t>m2:CLEC_APPL_PASSWORD</w:t>
      </w:r>
      <w:r w:rsidRPr="00B43D87">
        <w:rPr>
          <w:rFonts w:ascii="Verdana" w:hAnsi="Verdana" w:cs="Arial"/>
          <w:color w:val="0000FF"/>
          <w:sz w:val="20"/>
        </w:rPr>
        <w:t>&gt;</w:t>
      </w:r>
      <w:r w:rsidRPr="00B43D87">
        <w:rPr>
          <w:rFonts w:ascii="Verdana" w:hAnsi="Verdana" w:cs="Arial"/>
          <w:sz w:val="20"/>
          <w:szCs w:val="20"/>
        </w:rPr>
        <w:t xml:space="preserve"> </w:t>
      </w:r>
    </w:p>
    <w:p w14:paraId="740EF6E1"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m2:DTSENT</w:t>
      </w:r>
      <w:r w:rsidRPr="00B43D87">
        <w:rPr>
          <w:rFonts w:ascii="Verdana" w:hAnsi="Verdana" w:cs="Arial"/>
          <w:color w:val="0000FF"/>
          <w:sz w:val="20"/>
        </w:rPr>
        <w:t>&gt;</w:t>
      </w:r>
      <w:r w:rsidRPr="00B43D87">
        <w:rPr>
          <w:rFonts w:ascii="Verdana" w:hAnsi="Verdana" w:cs="Arial"/>
          <w:b/>
          <w:bCs/>
          <w:sz w:val="20"/>
        </w:rPr>
        <w:t>200906290811AM</w:t>
      </w:r>
      <w:r w:rsidRPr="00B43D87">
        <w:rPr>
          <w:rFonts w:ascii="Verdana" w:hAnsi="Verdana" w:cs="Arial"/>
          <w:color w:val="0000FF"/>
          <w:sz w:val="20"/>
        </w:rPr>
        <w:t>&lt;/</w:t>
      </w:r>
      <w:r w:rsidRPr="00B43D87">
        <w:rPr>
          <w:rFonts w:ascii="Verdana" w:hAnsi="Verdana" w:cs="Arial"/>
          <w:color w:val="990000"/>
          <w:sz w:val="20"/>
        </w:rPr>
        <w:t>m2:DTSENT</w:t>
      </w:r>
      <w:r w:rsidRPr="00B43D87">
        <w:rPr>
          <w:rFonts w:ascii="Verdana" w:hAnsi="Verdana" w:cs="Arial"/>
          <w:color w:val="0000FF"/>
          <w:sz w:val="20"/>
        </w:rPr>
        <w:t>&gt;</w:t>
      </w:r>
      <w:r w:rsidRPr="00B43D87">
        <w:rPr>
          <w:rFonts w:ascii="Verdana" w:hAnsi="Verdana" w:cs="Arial"/>
          <w:sz w:val="20"/>
          <w:szCs w:val="20"/>
        </w:rPr>
        <w:t xml:space="preserve"> </w:t>
      </w:r>
    </w:p>
    <w:p w14:paraId="7D221736"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m2:ORD</w:t>
      </w:r>
      <w:r w:rsidRPr="00B43D87">
        <w:rPr>
          <w:rFonts w:ascii="Verdana" w:hAnsi="Verdana" w:cs="Arial"/>
          <w:color w:val="0000FF"/>
          <w:sz w:val="20"/>
        </w:rPr>
        <w:t>&gt;</w:t>
      </w:r>
      <w:r w:rsidRPr="00B43D87">
        <w:rPr>
          <w:rFonts w:ascii="Verdana" w:hAnsi="Verdana" w:cs="Arial"/>
          <w:b/>
          <w:bCs/>
          <w:sz w:val="20"/>
        </w:rPr>
        <w:t>COCJR4F9</w:t>
      </w:r>
      <w:r w:rsidRPr="00B43D87">
        <w:rPr>
          <w:rFonts w:ascii="Verdana" w:hAnsi="Verdana" w:cs="Arial"/>
          <w:color w:val="0000FF"/>
          <w:sz w:val="20"/>
        </w:rPr>
        <w:t>&lt;/</w:t>
      </w:r>
      <w:r w:rsidRPr="00B43D87">
        <w:rPr>
          <w:rFonts w:ascii="Verdana" w:hAnsi="Verdana" w:cs="Arial"/>
          <w:color w:val="990000"/>
          <w:sz w:val="20"/>
        </w:rPr>
        <w:t>m2:ORD</w:t>
      </w:r>
      <w:r w:rsidRPr="00B43D87">
        <w:rPr>
          <w:rFonts w:ascii="Verdana" w:hAnsi="Verdana" w:cs="Arial"/>
          <w:color w:val="0000FF"/>
          <w:sz w:val="20"/>
        </w:rPr>
        <w:t>&gt;</w:t>
      </w:r>
      <w:r w:rsidRPr="00B43D87">
        <w:rPr>
          <w:rFonts w:ascii="Verdana" w:hAnsi="Verdana" w:cs="Arial"/>
          <w:sz w:val="20"/>
          <w:szCs w:val="20"/>
        </w:rPr>
        <w:t xml:space="preserve"> </w:t>
      </w:r>
    </w:p>
    <w:p w14:paraId="1FE16E07"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m2:STATUS_CODE</w:t>
      </w:r>
      <w:r w:rsidRPr="00B43D87">
        <w:rPr>
          <w:rFonts w:ascii="Verdana" w:hAnsi="Verdana" w:cs="Arial"/>
          <w:color w:val="0000FF"/>
          <w:sz w:val="20"/>
        </w:rPr>
        <w:t>&gt;</w:t>
      </w:r>
      <w:r w:rsidRPr="00B43D87">
        <w:rPr>
          <w:rFonts w:ascii="Verdana" w:hAnsi="Verdana" w:cs="Arial"/>
          <w:b/>
          <w:bCs/>
          <w:sz w:val="20"/>
        </w:rPr>
        <w:t>AO</w:t>
      </w:r>
      <w:r w:rsidRPr="00B43D87">
        <w:rPr>
          <w:rFonts w:ascii="Verdana" w:hAnsi="Verdana" w:cs="Arial"/>
          <w:color w:val="0000FF"/>
          <w:sz w:val="20"/>
        </w:rPr>
        <w:t>&lt;/</w:t>
      </w:r>
      <w:r w:rsidRPr="00B43D87">
        <w:rPr>
          <w:rFonts w:ascii="Verdana" w:hAnsi="Verdana" w:cs="Arial"/>
          <w:color w:val="990000"/>
          <w:sz w:val="20"/>
        </w:rPr>
        <w:t>m2:STATUS_CODE</w:t>
      </w:r>
      <w:r w:rsidRPr="00B43D87">
        <w:rPr>
          <w:rFonts w:ascii="Verdana" w:hAnsi="Verdana" w:cs="Arial"/>
          <w:color w:val="0000FF"/>
          <w:sz w:val="20"/>
        </w:rPr>
        <w:t>&gt;</w:t>
      </w:r>
      <w:r w:rsidRPr="00B43D87">
        <w:rPr>
          <w:rFonts w:ascii="Verdana" w:hAnsi="Verdana" w:cs="Arial"/>
          <w:sz w:val="20"/>
          <w:szCs w:val="20"/>
        </w:rPr>
        <w:t xml:space="preserve"> </w:t>
      </w:r>
    </w:p>
    <w:p w14:paraId="2646BC51"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m2:STATUS_MSG</w:t>
      </w:r>
      <w:r w:rsidRPr="00B43D87">
        <w:rPr>
          <w:rFonts w:ascii="Verdana" w:hAnsi="Verdana" w:cs="Arial"/>
          <w:color w:val="0000FF"/>
          <w:sz w:val="20"/>
        </w:rPr>
        <w:t>&gt;</w:t>
      </w:r>
      <w:r w:rsidRPr="00B43D87">
        <w:rPr>
          <w:rFonts w:ascii="Verdana" w:hAnsi="Verdana" w:cs="Arial"/>
          <w:b/>
          <w:bCs/>
          <w:sz w:val="20"/>
        </w:rPr>
        <w:t>ASSIGNABLE ORDER</w:t>
      </w:r>
      <w:r w:rsidRPr="00B43D87">
        <w:rPr>
          <w:rFonts w:ascii="Verdana" w:hAnsi="Verdana" w:cs="Arial"/>
          <w:color w:val="0000FF"/>
          <w:sz w:val="20"/>
        </w:rPr>
        <w:t>&lt;/</w:t>
      </w:r>
      <w:r w:rsidRPr="00B43D87">
        <w:rPr>
          <w:rFonts w:ascii="Verdana" w:hAnsi="Verdana" w:cs="Arial"/>
          <w:color w:val="990000"/>
          <w:sz w:val="20"/>
        </w:rPr>
        <w:t>m2:STATUS_MSG</w:t>
      </w:r>
      <w:r w:rsidRPr="00B43D87">
        <w:rPr>
          <w:rFonts w:ascii="Verdana" w:hAnsi="Verdana" w:cs="Arial"/>
          <w:color w:val="0000FF"/>
          <w:sz w:val="20"/>
        </w:rPr>
        <w:t>&gt;</w:t>
      </w:r>
      <w:r w:rsidRPr="00B43D87">
        <w:rPr>
          <w:rFonts w:ascii="Verdana" w:hAnsi="Verdana" w:cs="Arial"/>
          <w:sz w:val="20"/>
          <w:szCs w:val="20"/>
        </w:rPr>
        <w:t xml:space="preserve"> </w:t>
      </w:r>
    </w:p>
    <w:p w14:paraId="02B324A1"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m2:TRAN_ACK_TYPE</w:t>
      </w:r>
      <w:r w:rsidRPr="00B43D87">
        <w:rPr>
          <w:rFonts w:ascii="Verdana" w:hAnsi="Verdana" w:cs="Arial"/>
          <w:color w:val="0000FF"/>
          <w:sz w:val="20"/>
        </w:rPr>
        <w:t>&gt;</w:t>
      </w:r>
      <w:r w:rsidRPr="00B43D87">
        <w:rPr>
          <w:rFonts w:ascii="Verdana" w:hAnsi="Verdana" w:cs="Arial"/>
          <w:b/>
          <w:bCs/>
          <w:sz w:val="20"/>
        </w:rPr>
        <w:t>AT</w:t>
      </w:r>
      <w:r w:rsidRPr="00B43D87">
        <w:rPr>
          <w:rFonts w:ascii="Verdana" w:hAnsi="Verdana" w:cs="Arial"/>
          <w:color w:val="0000FF"/>
          <w:sz w:val="20"/>
        </w:rPr>
        <w:t>&lt;/</w:t>
      </w:r>
      <w:r w:rsidRPr="00B43D87">
        <w:rPr>
          <w:rFonts w:ascii="Verdana" w:hAnsi="Verdana" w:cs="Arial"/>
          <w:color w:val="990000"/>
          <w:sz w:val="20"/>
        </w:rPr>
        <w:t>m2:TRAN_ACK_TYPE</w:t>
      </w:r>
      <w:r w:rsidRPr="00B43D87">
        <w:rPr>
          <w:rFonts w:ascii="Verdana" w:hAnsi="Verdana" w:cs="Arial"/>
          <w:color w:val="0000FF"/>
          <w:sz w:val="20"/>
        </w:rPr>
        <w:t>&gt;</w:t>
      </w:r>
      <w:r w:rsidRPr="00B43D87">
        <w:rPr>
          <w:rFonts w:ascii="Verdana" w:hAnsi="Verdana" w:cs="Arial"/>
          <w:sz w:val="20"/>
          <w:szCs w:val="20"/>
        </w:rPr>
        <w:t xml:space="preserve"> </w:t>
      </w:r>
    </w:p>
    <w:p w14:paraId="2D90E69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m2:TRANS_SET_PURPOSE_CODE</w:t>
      </w:r>
      <w:r w:rsidRPr="00B43D87">
        <w:rPr>
          <w:rFonts w:ascii="Verdana" w:hAnsi="Verdana" w:cs="Arial"/>
          <w:color w:val="0000FF"/>
          <w:sz w:val="20"/>
        </w:rPr>
        <w:t>&gt;</w:t>
      </w:r>
      <w:r w:rsidRPr="00B43D87">
        <w:rPr>
          <w:rFonts w:ascii="Verdana" w:hAnsi="Verdana" w:cs="Arial"/>
          <w:b/>
          <w:bCs/>
          <w:sz w:val="20"/>
        </w:rPr>
        <w:t>06</w:t>
      </w:r>
      <w:r w:rsidRPr="00B43D87">
        <w:rPr>
          <w:rFonts w:ascii="Verdana" w:hAnsi="Verdana" w:cs="Arial"/>
          <w:color w:val="0000FF"/>
          <w:sz w:val="20"/>
        </w:rPr>
        <w:t>&lt;/</w:t>
      </w:r>
      <w:r w:rsidRPr="00B43D87">
        <w:rPr>
          <w:rFonts w:ascii="Verdana" w:hAnsi="Verdana" w:cs="Arial"/>
          <w:color w:val="990000"/>
          <w:sz w:val="20"/>
        </w:rPr>
        <w:t>m2:TRANS_SET_PURPOSE_CODE</w:t>
      </w:r>
      <w:r w:rsidRPr="00B43D87">
        <w:rPr>
          <w:rFonts w:ascii="Verdana" w:hAnsi="Verdana" w:cs="Arial"/>
          <w:color w:val="0000FF"/>
          <w:sz w:val="20"/>
        </w:rPr>
        <w:t>&gt;</w:t>
      </w:r>
      <w:r w:rsidRPr="00B43D87">
        <w:rPr>
          <w:rFonts w:ascii="Verdana" w:hAnsi="Verdana" w:cs="Arial"/>
          <w:sz w:val="20"/>
          <w:szCs w:val="20"/>
        </w:rPr>
        <w:t xml:space="preserve"> </w:t>
      </w:r>
    </w:p>
    <w:p w14:paraId="2AEC02BC"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m2:HDR</w:t>
      </w:r>
      <w:r w:rsidRPr="00B43D87">
        <w:rPr>
          <w:rFonts w:ascii="Verdana" w:hAnsi="Verdana" w:cs="Arial"/>
          <w:color w:val="0000FF"/>
          <w:sz w:val="20"/>
        </w:rPr>
        <w:t>&gt;</w:t>
      </w:r>
    </w:p>
    <w:p w14:paraId="3B31ADC7" w14:textId="77777777" w:rsidR="00A27A70" w:rsidRPr="00B43D87" w:rsidRDefault="00A27A70" w:rsidP="00A27A70">
      <w:pPr>
        <w:ind w:hanging="480"/>
        <w:rPr>
          <w:rFonts w:ascii="Verdana" w:hAnsi="Verdana" w:cs="Arial"/>
          <w:sz w:val="20"/>
          <w:szCs w:val="20"/>
        </w:rPr>
      </w:pPr>
      <w:hyperlink r:id="rId755"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w:t>
      </w:r>
      <w:r w:rsidRPr="00B43D87">
        <w:rPr>
          <w:rFonts w:ascii="Verdana" w:hAnsi="Verdana" w:cs="Arial"/>
          <w:color w:val="0000FF"/>
          <w:sz w:val="20"/>
        </w:rPr>
        <w:t>&gt;</w:t>
      </w:r>
    </w:p>
    <w:p w14:paraId="7BE49011" w14:textId="77777777" w:rsidR="00A27A70" w:rsidRPr="00B43D87" w:rsidRDefault="00A27A70" w:rsidP="00A27A70">
      <w:pPr>
        <w:ind w:hanging="480"/>
        <w:rPr>
          <w:rFonts w:ascii="Verdana" w:hAnsi="Verdana" w:cs="Arial"/>
          <w:sz w:val="20"/>
          <w:szCs w:val="20"/>
        </w:rPr>
      </w:pPr>
      <w:hyperlink r:id="rId756"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m2:FIRM_ORDER_NOTIFICATION</w:t>
      </w:r>
      <w:r w:rsidRPr="00B43D87">
        <w:rPr>
          <w:rFonts w:ascii="Verdana" w:hAnsi="Verdana" w:cs="Arial"/>
          <w:color w:val="0000FF"/>
          <w:sz w:val="20"/>
        </w:rPr>
        <w:t>&gt;</w:t>
      </w:r>
    </w:p>
    <w:p w14:paraId="0A77E825" w14:textId="77777777" w:rsidR="00A27A70" w:rsidRPr="00B43D87" w:rsidRDefault="00A27A70" w:rsidP="00A27A70">
      <w:pPr>
        <w:ind w:hanging="480"/>
        <w:rPr>
          <w:rFonts w:ascii="Verdana" w:hAnsi="Verdana" w:cs="Arial"/>
          <w:sz w:val="20"/>
          <w:szCs w:val="20"/>
        </w:rPr>
      </w:pPr>
      <w:hyperlink r:id="rId757"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m2:NOTIFICATION_ADMIN</w:t>
      </w:r>
      <w:r w:rsidRPr="00B43D87">
        <w:rPr>
          <w:rFonts w:ascii="Verdana" w:hAnsi="Verdana" w:cs="Arial"/>
          <w:color w:val="0000FF"/>
          <w:sz w:val="20"/>
        </w:rPr>
        <w:t>&gt;</w:t>
      </w:r>
    </w:p>
    <w:p w14:paraId="3511929B"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m2:INIT</w:t>
      </w:r>
      <w:r w:rsidRPr="00B43D87">
        <w:rPr>
          <w:rFonts w:ascii="Verdana" w:hAnsi="Verdana" w:cs="Arial"/>
          <w:color w:val="0000FF"/>
          <w:sz w:val="20"/>
        </w:rPr>
        <w:t>&gt;</w:t>
      </w:r>
      <w:r w:rsidRPr="00B43D87">
        <w:rPr>
          <w:rFonts w:ascii="Verdana" w:hAnsi="Verdana" w:cs="Arial"/>
          <w:b/>
          <w:bCs/>
          <w:sz w:val="20"/>
        </w:rPr>
        <w:t>BOJANGLES</w:t>
      </w:r>
      <w:r w:rsidRPr="00B43D87">
        <w:rPr>
          <w:rFonts w:ascii="Verdana" w:hAnsi="Verdana" w:cs="Arial"/>
          <w:color w:val="0000FF"/>
          <w:sz w:val="20"/>
        </w:rPr>
        <w:t>&lt;/</w:t>
      </w:r>
      <w:r w:rsidRPr="00B43D87">
        <w:rPr>
          <w:rFonts w:ascii="Verdana" w:hAnsi="Verdana" w:cs="Arial"/>
          <w:color w:val="990000"/>
          <w:sz w:val="20"/>
        </w:rPr>
        <w:t>m2:INIT</w:t>
      </w:r>
      <w:r w:rsidRPr="00B43D87">
        <w:rPr>
          <w:rFonts w:ascii="Verdana" w:hAnsi="Verdana" w:cs="Arial"/>
          <w:color w:val="0000FF"/>
          <w:sz w:val="20"/>
        </w:rPr>
        <w:t>&gt;</w:t>
      </w:r>
      <w:r w:rsidRPr="00B43D87">
        <w:rPr>
          <w:rFonts w:ascii="Verdana" w:hAnsi="Verdana" w:cs="Arial"/>
          <w:sz w:val="20"/>
          <w:szCs w:val="20"/>
        </w:rPr>
        <w:t xml:space="preserve"> </w:t>
      </w:r>
    </w:p>
    <w:p w14:paraId="7E3222DD"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m2:INIT_TEL_NO</w:t>
      </w:r>
      <w:r w:rsidRPr="00B43D87">
        <w:rPr>
          <w:rFonts w:ascii="Verdana" w:hAnsi="Verdana" w:cs="Arial"/>
          <w:color w:val="0000FF"/>
          <w:sz w:val="20"/>
        </w:rPr>
        <w:t>&gt;</w:t>
      </w:r>
      <w:r w:rsidRPr="00B43D87">
        <w:rPr>
          <w:rFonts w:ascii="Verdana" w:hAnsi="Verdana" w:cs="Arial"/>
          <w:b/>
          <w:bCs/>
          <w:sz w:val="20"/>
        </w:rPr>
        <w:t>8884448888</w:t>
      </w:r>
      <w:r w:rsidRPr="00B43D87">
        <w:rPr>
          <w:rFonts w:ascii="Verdana" w:hAnsi="Verdana" w:cs="Arial"/>
          <w:color w:val="0000FF"/>
          <w:sz w:val="20"/>
        </w:rPr>
        <w:t>&lt;/</w:t>
      </w:r>
      <w:r w:rsidRPr="00B43D87">
        <w:rPr>
          <w:rFonts w:ascii="Verdana" w:hAnsi="Verdana" w:cs="Arial"/>
          <w:color w:val="990000"/>
          <w:sz w:val="20"/>
        </w:rPr>
        <w:t>m2:INIT_TEL_NO</w:t>
      </w:r>
      <w:r w:rsidRPr="00B43D87">
        <w:rPr>
          <w:rFonts w:ascii="Verdana" w:hAnsi="Verdana" w:cs="Arial"/>
          <w:color w:val="0000FF"/>
          <w:sz w:val="20"/>
        </w:rPr>
        <w:t>&gt;</w:t>
      </w:r>
      <w:r w:rsidRPr="00B43D87">
        <w:rPr>
          <w:rFonts w:ascii="Verdana" w:hAnsi="Verdana" w:cs="Arial"/>
          <w:sz w:val="20"/>
          <w:szCs w:val="20"/>
        </w:rPr>
        <w:t xml:space="preserve"> </w:t>
      </w:r>
    </w:p>
    <w:p w14:paraId="64708154"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m2:REP</w:t>
      </w:r>
      <w:r w:rsidRPr="00B43D87">
        <w:rPr>
          <w:rFonts w:ascii="Verdana" w:hAnsi="Verdana" w:cs="Arial"/>
          <w:color w:val="0000FF"/>
          <w:sz w:val="20"/>
        </w:rPr>
        <w:t>&gt;</w:t>
      </w:r>
      <w:r w:rsidRPr="00B43D87">
        <w:rPr>
          <w:rFonts w:ascii="Verdana" w:hAnsi="Verdana" w:cs="Arial"/>
          <w:b/>
          <w:bCs/>
          <w:sz w:val="20"/>
        </w:rPr>
        <w:t>LCSC</w:t>
      </w:r>
      <w:r w:rsidRPr="00B43D87">
        <w:rPr>
          <w:rFonts w:ascii="Verdana" w:hAnsi="Verdana" w:cs="Arial"/>
          <w:color w:val="0000FF"/>
          <w:sz w:val="20"/>
        </w:rPr>
        <w:t>&lt;/</w:t>
      </w:r>
      <w:r w:rsidRPr="00B43D87">
        <w:rPr>
          <w:rFonts w:ascii="Verdana" w:hAnsi="Verdana" w:cs="Arial"/>
          <w:color w:val="990000"/>
          <w:sz w:val="20"/>
        </w:rPr>
        <w:t>m2:REP</w:t>
      </w:r>
      <w:r w:rsidRPr="00B43D87">
        <w:rPr>
          <w:rFonts w:ascii="Verdana" w:hAnsi="Verdana" w:cs="Arial"/>
          <w:color w:val="0000FF"/>
          <w:sz w:val="20"/>
        </w:rPr>
        <w:t>&gt;</w:t>
      </w:r>
      <w:r w:rsidRPr="00B43D87">
        <w:rPr>
          <w:rFonts w:ascii="Verdana" w:hAnsi="Verdana" w:cs="Arial"/>
          <w:sz w:val="20"/>
          <w:szCs w:val="20"/>
        </w:rPr>
        <w:t xml:space="preserve"> </w:t>
      </w:r>
    </w:p>
    <w:p w14:paraId="4B1E55E5"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m2:REP_TEL_NO</w:t>
      </w:r>
      <w:r w:rsidRPr="00B43D87">
        <w:rPr>
          <w:rFonts w:ascii="Verdana" w:hAnsi="Verdana" w:cs="Arial"/>
          <w:color w:val="0000FF"/>
          <w:sz w:val="20"/>
        </w:rPr>
        <w:t>&gt;</w:t>
      </w:r>
      <w:r w:rsidRPr="00B43D87">
        <w:rPr>
          <w:rFonts w:ascii="Verdana" w:hAnsi="Verdana" w:cs="Arial"/>
          <w:b/>
          <w:bCs/>
          <w:sz w:val="20"/>
        </w:rPr>
        <w:t>8006670807</w:t>
      </w:r>
      <w:r w:rsidRPr="00B43D87">
        <w:rPr>
          <w:rFonts w:ascii="Verdana" w:hAnsi="Verdana" w:cs="Arial"/>
          <w:color w:val="0000FF"/>
          <w:sz w:val="20"/>
        </w:rPr>
        <w:t>&lt;/</w:t>
      </w:r>
      <w:r w:rsidRPr="00B43D87">
        <w:rPr>
          <w:rFonts w:ascii="Verdana" w:hAnsi="Verdana" w:cs="Arial"/>
          <w:color w:val="990000"/>
          <w:sz w:val="20"/>
        </w:rPr>
        <w:t>m2:REP_TEL_NO</w:t>
      </w:r>
      <w:r w:rsidRPr="00B43D87">
        <w:rPr>
          <w:rFonts w:ascii="Verdana" w:hAnsi="Verdana" w:cs="Arial"/>
          <w:color w:val="0000FF"/>
          <w:sz w:val="20"/>
        </w:rPr>
        <w:t>&gt;</w:t>
      </w:r>
      <w:r w:rsidRPr="00B43D87">
        <w:rPr>
          <w:rFonts w:ascii="Verdana" w:hAnsi="Verdana" w:cs="Arial"/>
          <w:sz w:val="20"/>
          <w:szCs w:val="20"/>
        </w:rPr>
        <w:t xml:space="preserve"> </w:t>
      </w:r>
    </w:p>
    <w:p w14:paraId="65D21EFC"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m2:DD_CD</w:t>
      </w:r>
      <w:r w:rsidRPr="00B43D87">
        <w:rPr>
          <w:rFonts w:ascii="Verdana" w:hAnsi="Verdana" w:cs="Arial"/>
          <w:color w:val="0000FF"/>
          <w:sz w:val="20"/>
        </w:rPr>
        <w:t>&gt;</w:t>
      </w:r>
      <w:r w:rsidRPr="00B43D87">
        <w:rPr>
          <w:rFonts w:ascii="Verdana" w:hAnsi="Verdana" w:cs="Arial"/>
          <w:b/>
          <w:bCs/>
          <w:sz w:val="20"/>
        </w:rPr>
        <w:t>20090731</w:t>
      </w:r>
      <w:r w:rsidRPr="00B43D87">
        <w:rPr>
          <w:rFonts w:ascii="Verdana" w:hAnsi="Verdana" w:cs="Arial"/>
          <w:color w:val="0000FF"/>
          <w:sz w:val="20"/>
        </w:rPr>
        <w:t>&lt;/</w:t>
      </w:r>
      <w:r w:rsidRPr="00B43D87">
        <w:rPr>
          <w:rFonts w:ascii="Verdana" w:hAnsi="Verdana" w:cs="Arial"/>
          <w:color w:val="990000"/>
          <w:sz w:val="20"/>
        </w:rPr>
        <w:t>m2:DD_CD</w:t>
      </w:r>
      <w:r w:rsidRPr="00B43D87">
        <w:rPr>
          <w:rFonts w:ascii="Verdana" w:hAnsi="Verdana" w:cs="Arial"/>
          <w:color w:val="0000FF"/>
          <w:sz w:val="20"/>
        </w:rPr>
        <w:t>&gt;</w:t>
      </w:r>
      <w:r w:rsidRPr="00B43D87">
        <w:rPr>
          <w:rFonts w:ascii="Verdana" w:hAnsi="Verdana" w:cs="Arial"/>
          <w:sz w:val="20"/>
          <w:szCs w:val="20"/>
        </w:rPr>
        <w:t xml:space="preserve"> </w:t>
      </w:r>
    </w:p>
    <w:p w14:paraId="48FB9FDC"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m2:BAN1</w:t>
      </w:r>
      <w:r w:rsidRPr="00B43D87">
        <w:rPr>
          <w:rFonts w:ascii="Verdana" w:hAnsi="Verdana" w:cs="Arial"/>
          <w:color w:val="0000FF"/>
          <w:sz w:val="20"/>
        </w:rPr>
        <w:t>&gt;</w:t>
      </w:r>
      <w:r w:rsidRPr="00B43D87">
        <w:rPr>
          <w:rFonts w:ascii="Verdana" w:hAnsi="Verdana" w:cs="Arial"/>
          <w:b/>
          <w:bCs/>
          <w:sz w:val="20"/>
        </w:rPr>
        <w:t>770Q886621621</w:t>
      </w:r>
      <w:r w:rsidRPr="00B43D87">
        <w:rPr>
          <w:rFonts w:ascii="Verdana" w:hAnsi="Verdana" w:cs="Arial"/>
          <w:color w:val="0000FF"/>
          <w:sz w:val="20"/>
        </w:rPr>
        <w:t>&lt;/</w:t>
      </w:r>
      <w:r w:rsidRPr="00B43D87">
        <w:rPr>
          <w:rFonts w:ascii="Verdana" w:hAnsi="Verdana" w:cs="Arial"/>
          <w:color w:val="990000"/>
          <w:sz w:val="20"/>
        </w:rPr>
        <w:t>m2:BAN1</w:t>
      </w:r>
      <w:r w:rsidRPr="00B43D87">
        <w:rPr>
          <w:rFonts w:ascii="Verdana" w:hAnsi="Verdana" w:cs="Arial"/>
          <w:color w:val="0000FF"/>
          <w:sz w:val="20"/>
        </w:rPr>
        <w:t>&gt;</w:t>
      </w:r>
      <w:r w:rsidRPr="00B43D87">
        <w:rPr>
          <w:rFonts w:ascii="Verdana" w:hAnsi="Verdana" w:cs="Arial"/>
          <w:sz w:val="20"/>
          <w:szCs w:val="20"/>
        </w:rPr>
        <w:t xml:space="preserve"> </w:t>
      </w:r>
    </w:p>
    <w:p w14:paraId="78308D7D"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m2:NOTIFICATION_ADMIN</w:t>
      </w:r>
      <w:r w:rsidRPr="00B43D87">
        <w:rPr>
          <w:rFonts w:ascii="Verdana" w:hAnsi="Verdana" w:cs="Arial"/>
          <w:color w:val="0000FF"/>
          <w:sz w:val="20"/>
        </w:rPr>
        <w:t>&gt;</w:t>
      </w:r>
    </w:p>
    <w:p w14:paraId="79B0FB0E"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m2:FIRM_ORDER_NOTIFICATION</w:t>
      </w:r>
      <w:r w:rsidRPr="00B43D87">
        <w:rPr>
          <w:rFonts w:ascii="Verdana" w:hAnsi="Verdana" w:cs="Arial"/>
          <w:color w:val="0000FF"/>
          <w:sz w:val="20"/>
        </w:rPr>
        <w:t>&gt;</w:t>
      </w:r>
    </w:p>
    <w:p w14:paraId="159C31AA"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w:t>
      </w:r>
      <w:r w:rsidRPr="00B43D87">
        <w:rPr>
          <w:rFonts w:ascii="Verdana" w:hAnsi="Verdana" w:cs="Arial"/>
          <w:color w:val="0000FF"/>
          <w:sz w:val="20"/>
        </w:rPr>
        <w:t>&gt;</w:t>
      </w:r>
    </w:p>
    <w:p w14:paraId="2429F7B0"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m2:LSR_RESP</w:t>
      </w:r>
      <w:r w:rsidRPr="00B43D87">
        <w:rPr>
          <w:rFonts w:ascii="Verdana" w:hAnsi="Verdana" w:cs="Arial"/>
          <w:color w:val="0000FF"/>
          <w:sz w:val="20"/>
        </w:rPr>
        <w:t>&gt;</w:t>
      </w:r>
    </w:p>
    <w:p w14:paraId="790FE5DD"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m1:ATT_LSR_ORD_RSP</w:t>
      </w:r>
      <w:r w:rsidRPr="00B43D87">
        <w:rPr>
          <w:rFonts w:ascii="Verdana" w:hAnsi="Verdana" w:cs="Arial"/>
          <w:color w:val="0000FF"/>
          <w:sz w:val="20"/>
        </w:rPr>
        <w:t>&gt;</w:t>
      </w:r>
    </w:p>
    <w:p w14:paraId="71F241B3" w14:textId="77777777" w:rsidR="00A27A70" w:rsidRPr="0087076A" w:rsidRDefault="00A27A70" w:rsidP="00DE40B5"/>
    <w:p w14:paraId="75CF57F3" w14:textId="77777777" w:rsidR="000966D1" w:rsidRPr="00481A49" w:rsidRDefault="000966D1" w:rsidP="000966D1">
      <w:pPr>
        <w:rPr>
          <w:b/>
        </w:rPr>
      </w:pPr>
    </w:p>
    <w:p w14:paraId="2E6E0315" w14:textId="77777777" w:rsidR="00A11C3E" w:rsidRDefault="00A11C3E" w:rsidP="00A11C3E"/>
    <w:p w14:paraId="4D791591" w14:textId="77777777" w:rsidR="00B53C9E" w:rsidRDefault="00B53C9E">
      <w:pPr>
        <w:pStyle w:val="TCtxtTAG"/>
        <w:rPr>
          <w:sz w:val="24"/>
          <w:szCs w:val="28"/>
        </w:rPr>
      </w:pPr>
    </w:p>
    <w:p w14:paraId="393D4CD1" w14:textId="77777777" w:rsidR="00B752E4" w:rsidRDefault="00800C48">
      <w:pPr>
        <w:rPr>
          <w:rFonts w:ascii="Arial" w:hAnsi="Arial" w:cs="Arial"/>
          <w:b/>
          <w:bCs/>
        </w:rPr>
      </w:pPr>
      <w:r>
        <w:rPr>
          <w:rFonts w:ascii="Arial" w:hAnsi="Arial" w:cs="Arial"/>
        </w:rPr>
        <w:br w:type="page"/>
      </w:r>
      <w:r w:rsidR="00B752E4">
        <w:rPr>
          <w:rFonts w:ascii="Arial" w:hAnsi="Arial" w:cs="Arial"/>
          <w:b/>
          <w:bCs/>
        </w:rPr>
        <w:t>TEST CASE M031: Scenario Description: *(Act=B) Full restore of service to denied (Non-Payment) business account– LNA=N/A</w:t>
      </w:r>
    </w:p>
    <w:p w14:paraId="7FB8D267" w14:textId="77777777" w:rsidR="00B752E4" w:rsidRDefault="00B752E4">
      <w:pPr>
        <w:pStyle w:val="Heading3"/>
        <w:rPr>
          <w:i w:val="0"/>
          <w:iCs w:val="0"/>
        </w:rPr>
      </w:pPr>
      <w:r>
        <w:rPr>
          <w:i w:val="0"/>
          <w:iCs w:val="0"/>
        </w:rPr>
        <w:t>Type of Account:  Business / Single Line</w:t>
      </w:r>
    </w:p>
    <w:p w14:paraId="706CA982" w14:textId="77777777" w:rsidR="000A4F99" w:rsidRPr="000A4F99" w:rsidRDefault="000A4F99" w:rsidP="000A4F99"/>
    <w:p w14:paraId="13AFD63E" w14:textId="77777777" w:rsidR="00B752E4" w:rsidRPr="000A4F99" w:rsidRDefault="00B752E4">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3960"/>
        <w:gridCol w:w="2610"/>
      </w:tblGrid>
      <w:tr w:rsidR="00B752E4" w:rsidRPr="005914A2" w14:paraId="08D0B087"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BBABF4B" w14:textId="77777777" w:rsidR="00B752E4" w:rsidRPr="005914A2" w:rsidRDefault="000A4F99" w:rsidP="000A4F99">
            <w:pPr>
              <w:jc w:val="center"/>
              <w:rPr>
                <w:rFonts w:ascii="Arial" w:hAnsi="Arial" w:cs="Arial"/>
                <w:b/>
              </w:rPr>
            </w:pPr>
            <w:r w:rsidRPr="005914A2">
              <w:rPr>
                <w:rFonts w:ascii="Arial" w:hAnsi="Arial" w:cs="Arial"/>
                <w:b/>
              </w:rPr>
              <w:t>FIELDS</w:t>
            </w:r>
          </w:p>
        </w:tc>
        <w:tc>
          <w:tcPr>
            <w:tcW w:w="3960" w:type="dxa"/>
            <w:tcBorders>
              <w:top w:val="single" w:sz="12" w:space="0" w:color="auto"/>
              <w:left w:val="single" w:sz="6" w:space="0" w:color="auto"/>
              <w:bottom w:val="single" w:sz="6" w:space="0" w:color="auto"/>
              <w:right w:val="single" w:sz="6" w:space="0" w:color="auto"/>
            </w:tcBorders>
          </w:tcPr>
          <w:p w14:paraId="264997FC" w14:textId="77777777" w:rsidR="00B752E4" w:rsidRPr="005914A2" w:rsidRDefault="00B752E4">
            <w:pPr>
              <w:jc w:val="center"/>
              <w:rPr>
                <w:rFonts w:ascii="Arial" w:hAnsi="Arial" w:cs="Arial"/>
                <w:b/>
              </w:rPr>
            </w:pPr>
            <w:r w:rsidRPr="005914A2">
              <w:rPr>
                <w:rFonts w:ascii="Arial" w:hAnsi="Arial" w:cs="Arial"/>
                <w:b/>
              </w:rPr>
              <w:t>FIELD NAME</w:t>
            </w:r>
          </w:p>
        </w:tc>
        <w:tc>
          <w:tcPr>
            <w:tcW w:w="2610" w:type="dxa"/>
            <w:tcBorders>
              <w:top w:val="single" w:sz="12" w:space="0" w:color="auto"/>
              <w:left w:val="single" w:sz="6" w:space="0" w:color="auto"/>
              <w:bottom w:val="single" w:sz="6" w:space="0" w:color="auto"/>
              <w:right w:val="single" w:sz="12" w:space="0" w:color="auto"/>
            </w:tcBorders>
          </w:tcPr>
          <w:p w14:paraId="70585C0F"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4DF80E4"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4910CEEF"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66F75205"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2D606B0B"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1FC0F95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9127F88" w14:textId="77777777" w:rsidR="00B752E4" w:rsidRPr="005914A2" w:rsidRDefault="00B752E4">
            <w:pPr>
              <w:pStyle w:val="FORMDATA"/>
              <w:rPr>
                <w:b/>
                <w:color w:val="auto"/>
              </w:rPr>
            </w:pPr>
            <w:r w:rsidRPr="005914A2">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5B34599" w14:textId="77777777" w:rsidR="00B752E4" w:rsidRPr="005914A2" w:rsidRDefault="00B752E4">
            <w:pPr>
              <w:pStyle w:val="FORMDATA"/>
              <w:rPr>
                <w:b/>
                <w:color w:val="auto"/>
              </w:rPr>
            </w:pPr>
            <w:r w:rsidRPr="005914A2">
              <w:rPr>
                <w:b/>
                <w:color w:val="auto"/>
              </w:rPr>
              <w:t>Customer Carrier Name Abbreviation</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1981B31C" w14:textId="77777777" w:rsidR="00B752E4" w:rsidRPr="005914A2" w:rsidRDefault="00B752E4">
            <w:pPr>
              <w:pStyle w:val="FORMDATA"/>
              <w:rPr>
                <w:b/>
                <w:color w:val="auto"/>
              </w:rPr>
            </w:pPr>
            <w:r w:rsidRPr="005914A2">
              <w:rPr>
                <w:b/>
                <w:color w:val="auto"/>
              </w:rPr>
              <w:t>ZXL</w:t>
            </w:r>
          </w:p>
        </w:tc>
      </w:tr>
      <w:tr w:rsidR="00B752E4" w:rsidRPr="005914A2" w14:paraId="03FA7996" w14:textId="77777777">
        <w:tc>
          <w:tcPr>
            <w:tcW w:w="1710" w:type="dxa"/>
            <w:tcBorders>
              <w:top w:val="single" w:sz="6" w:space="0" w:color="auto"/>
              <w:left w:val="single" w:sz="12" w:space="0" w:color="auto"/>
              <w:bottom w:val="single" w:sz="6" w:space="0" w:color="auto"/>
              <w:right w:val="single" w:sz="6" w:space="0" w:color="auto"/>
            </w:tcBorders>
          </w:tcPr>
          <w:p w14:paraId="4929381F" w14:textId="77777777" w:rsidR="00B752E4" w:rsidRPr="005914A2" w:rsidRDefault="00B752E4">
            <w:pPr>
              <w:pStyle w:val="FORMDATA"/>
              <w:rPr>
                <w:b/>
                <w:color w:val="auto"/>
              </w:rPr>
            </w:pPr>
            <w:r w:rsidRPr="005914A2">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4D5AD0BB" w14:textId="77777777" w:rsidR="00B752E4" w:rsidRPr="005914A2" w:rsidRDefault="00B752E4">
            <w:pPr>
              <w:pStyle w:val="FORMDATA"/>
              <w:rPr>
                <w:b/>
                <w:color w:val="auto"/>
              </w:rPr>
            </w:pPr>
            <w:r w:rsidRPr="005914A2">
              <w:rPr>
                <w:b/>
                <w:color w:val="auto"/>
              </w:rPr>
              <w:t>Purchase Order Number</w:t>
            </w:r>
          </w:p>
        </w:tc>
        <w:tc>
          <w:tcPr>
            <w:tcW w:w="2610" w:type="dxa"/>
            <w:tcBorders>
              <w:top w:val="single" w:sz="6" w:space="0" w:color="auto"/>
              <w:left w:val="single" w:sz="6" w:space="0" w:color="auto"/>
              <w:bottom w:val="single" w:sz="6" w:space="0" w:color="auto"/>
              <w:right w:val="single" w:sz="12" w:space="0" w:color="auto"/>
            </w:tcBorders>
          </w:tcPr>
          <w:p w14:paraId="30067D1C" w14:textId="77777777" w:rsidR="00B752E4" w:rsidRPr="005914A2" w:rsidRDefault="00B752E4">
            <w:pPr>
              <w:pStyle w:val="FORMDATA"/>
              <w:rPr>
                <w:b/>
                <w:color w:val="auto"/>
              </w:rPr>
            </w:pPr>
            <w:r w:rsidRPr="005914A2">
              <w:rPr>
                <w:b/>
                <w:color w:val="auto"/>
              </w:rPr>
              <w:t>M31</w:t>
            </w:r>
          </w:p>
        </w:tc>
      </w:tr>
      <w:tr w:rsidR="00B752E4" w:rsidRPr="005914A2" w14:paraId="23155CA9" w14:textId="77777777">
        <w:tc>
          <w:tcPr>
            <w:tcW w:w="1710" w:type="dxa"/>
            <w:tcBorders>
              <w:top w:val="single" w:sz="6" w:space="0" w:color="auto"/>
              <w:left w:val="single" w:sz="12" w:space="0" w:color="auto"/>
              <w:bottom w:val="single" w:sz="6" w:space="0" w:color="auto"/>
              <w:right w:val="single" w:sz="6" w:space="0" w:color="auto"/>
            </w:tcBorders>
          </w:tcPr>
          <w:p w14:paraId="3B171DE0" w14:textId="77777777" w:rsidR="00B752E4" w:rsidRPr="005914A2" w:rsidRDefault="00B752E4">
            <w:pPr>
              <w:pStyle w:val="FORMDATA"/>
              <w:rPr>
                <w:b/>
                <w:color w:val="auto"/>
              </w:rPr>
            </w:pPr>
            <w:r w:rsidRPr="005914A2">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00E1DE90" w14:textId="77777777" w:rsidR="00B752E4" w:rsidRPr="005914A2" w:rsidRDefault="00B752E4">
            <w:pPr>
              <w:pStyle w:val="FORMDATA"/>
              <w:rPr>
                <w:b/>
                <w:color w:val="auto"/>
              </w:rPr>
            </w:pPr>
            <w:r w:rsidRPr="005914A2">
              <w:rPr>
                <w:b/>
                <w:color w:val="auto"/>
              </w:rPr>
              <w:t>Account Telephone Number</w:t>
            </w:r>
          </w:p>
        </w:tc>
        <w:tc>
          <w:tcPr>
            <w:tcW w:w="2610" w:type="dxa"/>
            <w:tcBorders>
              <w:top w:val="single" w:sz="6" w:space="0" w:color="auto"/>
              <w:left w:val="single" w:sz="6" w:space="0" w:color="auto"/>
              <w:bottom w:val="single" w:sz="6" w:space="0" w:color="auto"/>
              <w:right w:val="single" w:sz="12" w:space="0" w:color="auto"/>
            </w:tcBorders>
          </w:tcPr>
          <w:p w14:paraId="7423F906" w14:textId="77777777" w:rsidR="00B752E4" w:rsidRPr="005914A2" w:rsidRDefault="00B752E4">
            <w:pPr>
              <w:pStyle w:val="FORMDATA"/>
              <w:rPr>
                <w:b/>
                <w:color w:val="auto"/>
              </w:rPr>
            </w:pPr>
            <w:r w:rsidRPr="005914A2">
              <w:rPr>
                <w:b/>
                <w:color w:val="auto"/>
              </w:rPr>
              <w:t>8434029770</w:t>
            </w:r>
          </w:p>
        </w:tc>
      </w:tr>
      <w:tr w:rsidR="00B752E4" w:rsidRPr="005914A2" w14:paraId="165EE435" w14:textId="77777777">
        <w:tc>
          <w:tcPr>
            <w:tcW w:w="1710" w:type="dxa"/>
            <w:tcBorders>
              <w:top w:val="single" w:sz="6" w:space="0" w:color="auto"/>
              <w:left w:val="single" w:sz="12" w:space="0" w:color="auto"/>
              <w:bottom w:val="single" w:sz="6" w:space="0" w:color="auto"/>
              <w:right w:val="single" w:sz="6" w:space="0" w:color="auto"/>
            </w:tcBorders>
          </w:tcPr>
          <w:p w14:paraId="0590799E" w14:textId="77777777" w:rsidR="00B752E4" w:rsidRPr="005914A2" w:rsidRDefault="00B752E4">
            <w:pPr>
              <w:pStyle w:val="FORMDATA"/>
              <w:rPr>
                <w:b/>
                <w:color w:val="auto"/>
              </w:rPr>
            </w:pPr>
            <w:r w:rsidRPr="005914A2">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12965B0C" w14:textId="77777777" w:rsidR="00B752E4" w:rsidRPr="005914A2" w:rsidRDefault="00B752E4">
            <w:pPr>
              <w:pStyle w:val="FORMDATA"/>
              <w:rPr>
                <w:b/>
                <w:color w:val="auto"/>
              </w:rPr>
            </w:pPr>
            <w:r w:rsidRPr="005914A2">
              <w:rPr>
                <w:b/>
                <w:color w:val="auto"/>
              </w:rPr>
              <w:t>Project</w:t>
            </w:r>
          </w:p>
        </w:tc>
        <w:tc>
          <w:tcPr>
            <w:tcW w:w="2610" w:type="dxa"/>
            <w:tcBorders>
              <w:top w:val="single" w:sz="6" w:space="0" w:color="auto"/>
              <w:left w:val="single" w:sz="6" w:space="0" w:color="auto"/>
              <w:bottom w:val="single" w:sz="6" w:space="0" w:color="auto"/>
              <w:right w:val="single" w:sz="12" w:space="0" w:color="auto"/>
            </w:tcBorders>
          </w:tcPr>
          <w:p w14:paraId="2D2F9B20" w14:textId="77777777" w:rsidR="00B752E4" w:rsidRPr="005914A2" w:rsidRDefault="00B752E4">
            <w:pPr>
              <w:pStyle w:val="FORMDATA"/>
              <w:rPr>
                <w:b/>
                <w:color w:val="auto"/>
              </w:rPr>
            </w:pPr>
            <w:r w:rsidRPr="005914A2">
              <w:rPr>
                <w:b/>
                <w:color w:val="auto"/>
              </w:rPr>
              <w:t>CAVENOBILL</w:t>
            </w:r>
          </w:p>
        </w:tc>
      </w:tr>
      <w:tr w:rsidR="00B752E4" w:rsidRPr="005914A2" w14:paraId="6C3F35C7"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516586F7" w14:textId="77777777" w:rsidR="00B752E4" w:rsidRPr="005914A2" w:rsidRDefault="00B752E4">
            <w:pPr>
              <w:pStyle w:val="FORMDATA"/>
              <w:rPr>
                <w:b/>
                <w:color w:val="auto"/>
              </w:rPr>
            </w:pPr>
            <w:r w:rsidRPr="005914A2">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EF7970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3B69FDED" w14:textId="77777777" w:rsidR="00B752E4" w:rsidRPr="005914A2" w:rsidRDefault="00B752E4">
            <w:pPr>
              <w:pStyle w:val="FORMDATA"/>
              <w:rPr>
                <w:b/>
                <w:color w:val="auto"/>
              </w:rPr>
            </w:pPr>
            <w:r w:rsidRPr="005914A2">
              <w:rPr>
                <w:b/>
                <w:color w:val="auto"/>
              </w:rPr>
              <w:t>LCSC</w:t>
            </w:r>
          </w:p>
        </w:tc>
      </w:tr>
      <w:tr w:rsidR="00B752E4" w:rsidRPr="005914A2" w14:paraId="4BED8B0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FFEF479" w14:textId="77777777" w:rsidR="00B752E4" w:rsidRPr="005914A2" w:rsidRDefault="00B752E4">
            <w:pPr>
              <w:pStyle w:val="FORMDATA"/>
              <w:rPr>
                <w:b/>
                <w:color w:val="auto"/>
              </w:rPr>
            </w:pPr>
            <w:r w:rsidRPr="005914A2">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2F5B66E" w14:textId="77777777" w:rsidR="00B752E4" w:rsidRPr="005914A2" w:rsidRDefault="00B752E4">
            <w:pPr>
              <w:pStyle w:val="FORMDATA"/>
              <w:rPr>
                <w:b/>
                <w:color w:val="auto"/>
              </w:rPr>
            </w:pPr>
            <w:r w:rsidRPr="005914A2">
              <w:rPr>
                <w:b/>
                <w:color w:val="auto"/>
              </w:rPr>
              <w:t>Date &amp; Time Sent</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27643FBA" w14:textId="77777777" w:rsidR="00B752E4" w:rsidRPr="005914A2" w:rsidRDefault="00B752E4">
            <w:pPr>
              <w:pStyle w:val="FORMDATA"/>
              <w:rPr>
                <w:b/>
                <w:color w:val="auto"/>
              </w:rPr>
            </w:pPr>
            <w:r w:rsidRPr="005914A2">
              <w:rPr>
                <w:b/>
                <w:color w:val="auto"/>
              </w:rPr>
              <w:t>20030328</w:t>
            </w:r>
          </w:p>
        </w:tc>
      </w:tr>
      <w:tr w:rsidR="00B752E4" w:rsidRPr="005914A2" w14:paraId="43A04010" w14:textId="77777777">
        <w:tc>
          <w:tcPr>
            <w:tcW w:w="1710" w:type="dxa"/>
            <w:tcBorders>
              <w:top w:val="single" w:sz="6" w:space="0" w:color="auto"/>
              <w:left w:val="single" w:sz="12" w:space="0" w:color="auto"/>
              <w:bottom w:val="single" w:sz="6" w:space="0" w:color="auto"/>
              <w:right w:val="single" w:sz="6" w:space="0" w:color="auto"/>
            </w:tcBorders>
          </w:tcPr>
          <w:p w14:paraId="72FB6ED2" w14:textId="77777777" w:rsidR="00B752E4" w:rsidRPr="005914A2" w:rsidRDefault="00B752E4">
            <w:pPr>
              <w:pStyle w:val="FORMDATA"/>
              <w:rPr>
                <w:b/>
                <w:color w:val="auto"/>
              </w:rPr>
            </w:pPr>
            <w:r w:rsidRPr="005914A2">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32D761FB" w14:textId="77777777" w:rsidR="00B752E4" w:rsidRPr="005914A2" w:rsidRDefault="00B752E4">
            <w:pPr>
              <w:pStyle w:val="FORMDATA"/>
              <w:rPr>
                <w:b/>
                <w:color w:val="auto"/>
              </w:rPr>
            </w:pPr>
            <w:r w:rsidRPr="005914A2">
              <w:rPr>
                <w:b/>
                <w:color w:val="auto"/>
              </w:rPr>
              <w:t>Desired Due Date</w:t>
            </w:r>
          </w:p>
        </w:tc>
        <w:tc>
          <w:tcPr>
            <w:tcW w:w="2610" w:type="dxa"/>
            <w:tcBorders>
              <w:top w:val="single" w:sz="6" w:space="0" w:color="auto"/>
              <w:left w:val="single" w:sz="6" w:space="0" w:color="auto"/>
              <w:bottom w:val="single" w:sz="6" w:space="0" w:color="auto"/>
              <w:right w:val="single" w:sz="12" w:space="0" w:color="auto"/>
            </w:tcBorders>
          </w:tcPr>
          <w:p w14:paraId="0BD69F0C" w14:textId="77777777" w:rsidR="00B752E4" w:rsidRPr="005914A2" w:rsidRDefault="00B752E4">
            <w:pPr>
              <w:pStyle w:val="FORMDATA"/>
              <w:rPr>
                <w:b/>
                <w:color w:val="auto"/>
              </w:rPr>
            </w:pPr>
            <w:r w:rsidRPr="005914A2">
              <w:rPr>
                <w:b/>
                <w:color w:val="auto"/>
              </w:rPr>
              <w:t>20030428</w:t>
            </w:r>
          </w:p>
        </w:tc>
      </w:tr>
      <w:tr w:rsidR="00B752E4" w:rsidRPr="005914A2" w14:paraId="318FD8C2" w14:textId="77777777">
        <w:tc>
          <w:tcPr>
            <w:tcW w:w="1710" w:type="dxa"/>
            <w:tcBorders>
              <w:top w:val="single" w:sz="6" w:space="0" w:color="auto"/>
              <w:left w:val="single" w:sz="12" w:space="0" w:color="auto"/>
              <w:bottom w:val="single" w:sz="6" w:space="0" w:color="auto"/>
              <w:right w:val="single" w:sz="6" w:space="0" w:color="auto"/>
            </w:tcBorders>
          </w:tcPr>
          <w:p w14:paraId="75C68232" w14:textId="77777777" w:rsidR="00B752E4" w:rsidRPr="005914A2" w:rsidRDefault="00B752E4">
            <w:pPr>
              <w:pStyle w:val="FORMDATA"/>
              <w:rPr>
                <w:b/>
                <w:color w:val="auto"/>
              </w:rPr>
            </w:pPr>
            <w:r w:rsidRPr="005914A2">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5B7DB6F1" w14:textId="77777777" w:rsidR="00B752E4" w:rsidRPr="005914A2" w:rsidRDefault="00B752E4">
            <w:pPr>
              <w:pStyle w:val="FORMDATA"/>
              <w:rPr>
                <w:b/>
                <w:color w:val="auto"/>
              </w:rPr>
            </w:pPr>
            <w:r w:rsidRPr="005914A2">
              <w:rPr>
                <w:b/>
                <w:color w:val="auto"/>
              </w:rPr>
              <w:t>Request Type</w:t>
            </w:r>
          </w:p>
        </w:tc>
        <w:tc>
          <w:tcPr>
            <w:tcW w:w="2610" w:type="dxa"/>
            <w:tcBorders>
              <w:top w:val="single" w:sz="6" w:space="0" w:color="auto"/>
              <w:left w:val="single" w:sz="6" w:space="0" w:color="auto"/>
              <w:bottom w:val="single" w:sz="6" w:space="0" w:color="auto"/>
              <w:right w:val="single" w:sz="12" w:space="0" w:color="auto"/>
            </w:tcBorders>
          </w:tcPr>
          <w:p w14:paraId="00E02248" w14:textId="77777777" w:rsidR="00B752E4" w:rsidRPr="005914A2" w:rsidRDefault="00B752E4">
            <w:pPr>
              <w:pStyle w:val="FORMDATA"/>
              <w:rPr>
                <w:b/>
                <w:color w:val="auto"/>
              </w:rPr>
            </w:pPr>
            <w:r w:rsidRPr="005914A2">
              <w:rPr>
                <w:b/>
                <w:color w:val="auto"/>
              </w:rPr>
              <w:t>MB</w:t>
            </w:r>
          </w:p>
        </w:tc>
      </w:tr>
      <w:tr w:rsidR="00B752E4" w:rsidRPr="005914A2" w14:paraId="6E6C14B7" w14:textId="77777777">
        <w:tc>
          <w:tcPr>
            <w:tcW w:w="1710" w:type="dxa"/>
            <w:tcBorders>
              <w:top w:val="single" w:sz="6" w:space="0" w:color="auto"/>
              <w:left w:val="single" w:sz="12" w:space="0" w:color="auto"/>
              <w:bottom w:val="single" w:sz="6" w:space="0" w:color="auto"/>
              <w:right w:val="single" w:sz="6" w:space="0" w:color="auto"/>
            </w:tcBorders>
          </w:tcPr>
          <w:p w14:paraId="767B5195" w14:textId="77777777" w:rsidR="00B752E4" w:rsidRPr="005914A2" w:rsidRDefault="00B752E4">
            <w:pPr>
              <w:pStyle w:val="FORMDATA"/>
              <w:rPr>
                <w:b/>
                <w:color w:val="auto"/>
              </w:rPr>
            </w:pPr>
            <w:r w:rsidRPr="005914A2">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73F5B4EE" w14:textId="77777777" w:rsidR="00B752E4" w:rsidRPr="005914A2" w:rsidRDefault="00B752E4">
            <w:pPr>
              <w:pStyle w:val="FORMDATA"/>
              <w:rPr>
                <w:b/>
                <w:color w:val="auto"/>
              </w:rPr>
            </w:pPr>
            <w:r w:rsidRPr="005914A2">
              <w:rPr>
                <w:b/>
                <w:color w:val="auto"/>
              </w:rPr>
              <w:t>Activity Type</w:t>
            </w:r>
          </w:p>
        </w:tc>
        <w:tc>
          <w:tcPr>
            <w:tcW w:w="2610" w:type="dxa"/>
            <w:tcBorders>
              <w:top w:val="single" w:sz="6" w:space="0" w:color="auto"/>
              <w:left w:val="single" w:sz="6" w:space="0" w:color="auto"/>
              <w:bottom w:val="single" w:sz="6" w:space="0" w:color="auto"/>
              <w:right w:val="single" w:sz="12" w:space="0" w:color="auto"/>
            </w:tcBorders>
          </w:tcPr>
          <w:p w14:paraId="342AF0FE" w14:textId="77777777" w:rsidR="00B752E4" w:rsidRPr="005914A2" w:rsidRDefault="00B752E4">
            <w:pPr>
              <w:pStyle w:val="FORMDATA"/>
              <w:rPr>
                <w:b/>
                <w:color w:val="auto"/>
              </w:rPr>
            </w:pPr>
            <w:r w:rsidRPr="005914A2">
              <w:rPr>
                <w:b/>
                <w:color w:val="auto"/>
              </w:rPr>
              <w:t>B</w:t>
            </w:r>
          </w:p>
        </w:tc>
      </w:tr>
      <w:tr w:rsidR="00B752E4" w:rsidRPr="005914A2" w14:paraId="4E878C96" w14:textId="77777777">
        <w:tc>
          <w:tcPr>
            <w:tcW w:w="1710" w:type="dxa"/>
            <w:tcBorders>
              <w:top w:val="single" w:sz="6" w:space="0" w:color="auto"/>
              <w:left w:val="single" w:sz="12" w:space="0" w:color="auto"/>
              <w:bottom w:val="single" w:sz="6" w:space="0" w:color="auto"/>
              <w:right w:val="single" w:sz="6" w:space="0" w:color="auto"/>
            </w:tcBorders>
          </w:tcPr>
          <w:p w14:paraId="4363A585" w14:textId="77777777" w:rsidR="00B752E4" w:rsidRPr="005914A2" w:rsidRDefault="00B752E4">
            <w:pPr>
              <w:pStyle w:val="FORMDATA"/>
              <w:rPr>
                <w:b/>
                <w:color w:val="auto"/>
              </w:rPr>
            </w:pPr>
            <w:r w:rsidRPr="005914A2">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60D1AEAA" w14:textId="77777777" w:rsidR="00B752E4" w:rsidRPr="005914A2" w:rsidRDefault="00B752E4">
            <w:pPr>
              <w:pStyle w:val="FORMDATA"/>
              <w:rPr>
                <w:b/>
                <w:color w:val="auto"/>
              </w:rPr>
            </w:pPr>
            <w:r w:rsidRPr="005914A2">
              <w:rPr>
                <w:b/>
                <w:color w:val="auto"/>
              </w:rPr>
              <w:t>Company Code</w:t>
            </w:r>
          </w:p>
        </w:tc>
        <w:tc>
          <w:tcPr>
            <w:tcW w:w="2610" w:type="dxa"/>
            <w:tcBorders>
              <w:top w:val="single" w:sz="6" w:space="0" w:color="auto"/>
              <w:left w:val="single" w:sz="6" w:space="0" w:color="auto"/>
              <w:bottom w:val="single" w:sz="6" w:space="0" w:color="auto"/>
              <w:right w:val="single" w:sz="12" w:space="0" w:color="auto"/>
            </w:tcBorders>
          </w:tcPr>
          <w:p w14:paraId="6726974F" w14:textId="77777777" w:rsidR="00B752E4" w:rsidRPr="005914A2" w:rsidRDefault="00B752E4">
            <w:pPr>
              <w:pStyle w:val="FORMDATA"/>
              <w:rPr>
                <w:b/>
                <w:color w:val="auto"/>
              </w:rPr>
            </w:pPr>
            <w:r w:rsidRPr="005914A2">
              <w:rPr>
                <w:b/>
                <w:color w:val="auto"/>
              </w:rPr>
              <w:t>9999</w:t>
            </w:r>
          </w:p>
        </w:tc>
      </w:tr>
      <w:tr w:rsidR="00B752E4" w:rsidRPr="005914A2" w14:paraId="492D8787" w14:textId="77777777">
        <w:tc>
          <w:tcPr>
            <w:tcW w:w="1710" w:type="dxa"/>
            <w:tcBorders>
              <w:top w:val="single" w:sz="6" w:space="0" w:color="auto"/>
              <w:left w:val="single" w:sz="12" w:space="0" w:color="auto"/>
              <w:bottom w:val="single" w:sz="6" w:space="0" w:color="auto"/>
              <w:right w:val="single" w:sz="6" w:space="0" w:color="auto"/>
            </w:tcBorders>
          </w:tcPr>
          <w:p w14:paraId="41293CFF" w14:textId="77777777" w:rsidR="00B752E4" w:rsidRPr="005914A2" w:rsidRDefault="00B752E4">
            <w:pPr>
              <w:pStyle w:val="FORMDATA"/>
              <w:rPr>
                <w:b/>
                <w:color w:val="auto"/>
              </w:rPr>
            </w:pPr>
            <w:r w:rsidRPr="005914A2">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6615C8B1" w14:textId="77777777" w:rsidR="00B752E4" w:rsidRPr="005914A2" w:rsidRDefault="00B752E4">
            <w:pPr>
              <w:pStyle w:val="FORMDATA"/>
              <w:rPr>
                <w:b/>
                <w:color w:val="auto"/>
              </w:rPr>
            </w:pPr>
            <w:r w:rsidRPr="005914A2">
              <w:rPr>
                <w:b/>
                <w:color w:val="auto"/>
              </w:rPr>
              <w:t>Type of Service</w:t>
            </w:r>
          </w:p>
        </w:tc>
        <w:tc>
          <w:tcPr>
            <w:tcW w:w="2610" w:type="dxa"/>
            <w:tcBorders>
              <w:top w:val="single" w:sz="6" w:space="0" w:color="auto"/>
              <w:left w:val="single" w:sz="6" w:space="0" w:color="auto"/>
              <w:bottom w:val="single" w:sz="6" w:space="0" w:color="auto"/>
              <w:right w:val="single" w:sz="12" w:space="0" w:color="auto"/>
            </w:tcBorders>
          </w:tcPr>
          <w:p w14:paraId="6CC12822" w14:textId="77777777" w:rsidR="00B752E4" w:rsidRPr="005914A2" w:rsidRDefault="00B752E4">
            <w:pPr>
              <w:pStyle w:val="FORMDATA"/>
              <w:rPr>
                <w:b/>
                <w:color w:val="auto"/>
                <w:lang w:val="fr-FR"/>
              </w:rPr>
            </w:pPr>
            <w:r w:rsidRPr="005914A2">
              <w:rPr>
                <w:b/>
                <w:color w:val="auto"/>
                <w:lang w:val="fr-FR"/>
              </w:rPr>
              <w:t>1BM-</w:t>
            </w:r>
          </w:p>
        </w:tc>
      </w:tr>
      <w:tr w:rsidR="00B752E4" w:rsidRPr="005914A2" w14:paraId="2A472AC2"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72B52486"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28D4A56F" w14:textId="77777777">
        <w:tc>
          <w:tcPr>
            <w:tcW w:w="1710" w:type="dxa"/>
            <w:tcBorders>
              <w:top w:val="single" w:sz="6" w:space="0" w:color="auto"/>
              <w:left w:val="single" w:sz="12" w:space="0" w:color="auto"/>
              <w:bottom w:val="single" w:sz="6" w:space="0" w:color="auto"/>
              <w:right w:val="single" w:sz="6" w:space="0" w:color="auto"/>
            </w:tcBorders>
          </w:tcPr>
          <w:p w14:paraId="0740148B" w14:textId="77777777" w:rsidR="00B752E4" w:rsidRPr="005914A2" w:rsidRDefault="00B752E4">
            <w:pPr>
              <w:pStyle w:val="FORMDATA"/>
              <w:rPr>
                <w:b/>
                <w:color w:val="auto"/>
              </w:rPr>
            </w:pPr>
            <w:r w:rsidRPr="005914A2">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4060D796" w14:textId="77777777" w:rsidR="00B752E4" w:rsidRPr="005914A2" w:rsidRDefault="00B752E4">
            <w:pPr>
              <w:pStyle w:val="FORMDATA"/>
              <w:rPr>
                <w:b/>
                <w:color w:val="auto"/>
              </w:rPr>
            </w:pPr>
            <w:r w:rsidRPr="005914A2">
              <w:rPr>
                <w:b/>
                <w:color w:val="auto"/>
              </w:rPr>
              <w:t>Billing Account Number 1</w:t>
            </w:r>
          </w:p>
        </w:tc>
        <w:tc>
          <w:tcPr>
            <w:tcW w:w="2610" w:type="dxa"/>
            <w:tcBorders>
              <w:top w:val="single" w:sz="6" w:space="0" w:color="auto"/>
              <w:left w:val="single" w:sz="6" w:space="0" w:color="auto"/>
              <w:bottom w:val="single" w:sz="6" w:space="0" w:color="auto"/>
              <w:right w:val="single" w:sz="12" w:space="0" w:color="auto"/>
            </w:tcBorders>
          </w:tcPr>
          <w:p w14:paraId="5E3B6D15" w14:textId="77777777" w:rsidR="00B752E4" w:rsidRPr="005914A2" w:rsidRDefault="00B752E4">
            <w:pPr>
              <w:pStyle w:val="FORMDATA"/>
              <w:rPr>
                <w:b/>
                <w:color w:val="auto"/>
                <w:lang w:val="fr-FR"/>
              </w:rPr>
            </w:pPr>
            <w:r w:rsidRPr="005914A2">
              <w:rPr>
                <w:b/>
                <w:color w:val="auto"/>
                <w:lang w:val="fr-FR"/>
              </w:rPr>
              <w:t>803Q886621621</w:t>
            </w:r>
          </w:p>
        </w:tc>
      </w:tr>
      <w:tr w:rsidR="00B752E4" w:rsidRPr="005914A2" w14:paraId="786E6A2D"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00DB4EE5"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2C7763B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EEC2906" w14:textId="77777777" w:rsidR="00B752E4" w:rsidRPr="005914A2" w:rsidRDefault="00B752E4">
            <w:pPr>
              <w:pStyle w:val="FORMDATA"/>
              <w:rPr>
                <w:b/>
                <w:color w:val="auto"/>
              </w:rPr>
            </w:pPr>
            <w:r w:rsidRPr="005914A2">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4EEA71F" w14:textId="77777777" w:rsidR="00B752E4" w:rsidRPr="005914A2" w:rsidRDefault="00B752E4">
            <w:pPr>
              <w:pStyle w:val="FORMDATA"/>
              <w:rPr>
                <w:b/>
                <w:color w:val="auto"/>
              </w:rPr>
            </w:pPr>
            <w:r w:rsidRPr="005914A2">
              <w:rPr>
                <w:b/>
                <w:color w:val="auto"/>
              </w:rPr>
              <w:t>Initiator Identification</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528DFEDE" w14:textId="77777777" w:rsidR="00B752E4" w:rsidRPr="005914A2" w:rsidRDefault="00B752E4">
            <w:pPr>
              <w:pStyle w:val="FORMDATA"/>
              <w:rPr>
                <w:b/>
                <w:color w:val="auto"/>
              </w:rPr>
            </w:pPr>
            <w:r w:rsidRPr="005914A2">
              <w:rPr>
                <w:b/>
                <w:color w:val="auto"/>
              </w:rPr>
              <w:t>Bojangles</w:t>
            </w:r>
          </w:p>
        </w:tc>
      </w:tr>
      <w:tr w:rsidR="00B752E4" w:rsidRPr="005914A2" w14:paraId="3B1619E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B3A225F" w14:textId="77777777" w:rsidR="00B752E4" w:rsidRPr="005914A2" w:rsidRDefault="00B752E4">
            <w:pPr>
              <w:pStyle w:val="FORMDATA"/>
              <w:rPr>
                <w:b/>
                <w:color w:val="auto"/>
              </w:rPr>
            </w:pPr>
            <w:r w:rsidRPr="005914A2">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045991E" w14:textId="77777777" w:rsidR="00B752E4" w:rsidRPr="005914A2" w:rsidRDefault="00B752E4">
            <w:pPr>
              <w:pStyle w:val="FORMDATA"/>
              <w:rPr>
                <w:b/>
                <w:color w:val="auto"/>
              </w:rPr>
            </w:pPr>
            <w:r w:rsidRPr="005914A2">
              <w:rPr>
                <w:b/>
                <w:color w:val="auto"/>
              </w:rPr>
              <w:t>Initiator Telephone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090FB818" w14:textId="77777777" w:rsidR="00B752E4" w:rsidRPr="005914A2" w:rsidRDefault="00B752E4">
            <w:pPr>
              <w:pStyle w:val="FORMDATA"/>
              <w:rPr>
                <w:b/>
                <w:color w:val="auto"/>
              </w:rPr>
            </w:pPr>
            <w:r w:rsidRPr="005914A2">
              <w:rPr>
                <w:b/>
                <w:color w:val="auto"/>
              </w:rPr>
              <w:t>8884448888</w:t>
            </w:r>
          </w:p>
        </w:tc>
      </w:tr>
      <w:tr w:rsidR="00B752E4" w:rsidRPr="005914A2" w14:paraId="089CED2B"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9EDA3EE" w14:textId="77777777" w:rsidR="00B752E4" w:rsidRPr="005914A2" w:rsidRDefault="00B752E4">
            <w:pPr>
              <w:pStyle w:val="FORMDATA"/>
              <w:rPr>
                <w:b/>
                <w:color w:val="auto"/>
              </w:rPr>
            </w:pPr>
            <w:r w:rsidRPr="005914A2">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CB6C246" w14:textId="77777777" w:rsidR="00B752E4" w:rsidRPr="005914A2" w:rsidRDefault="00B752E4">
            <w:pPr>
              <w:pStyle w:val="FORMDATA"/>
              <w:rPr>
                <w:b/>
                <w:color w:val="auto"/>
              </w:rPr>
            </w:pPr>
            <w:r w:rsidRPr="005914A2">
              <w:rPr>
                <w:b/>
                <w:color w:val="auto"/>
              </w:rPr>
              <w:t>Initiator Facsimile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5A479E9E" w14:textId="77777777" w:rsidR="00B752E4" w:rsidRPr="005914A2" w:rsidRDefault="00B752E4">
            <w:pPr>
              <w:pStyle w:val="FORMDATA"/>
              <w:rPr>
                <w:b/>
                <w:color w:val="auto"/>
              </w:rPr>
            </w:pPr>
            <w:r w:rsidRPr="005914A2">
              <w:rPr>
                <w:b/>
                <w:color w:val="auto"/>
              </w:rPr>
              <w:t>4448884444</w:t>
            </w:r>
          </w:p>
        </w:tc>
      </w:tr>
      <w:tr w:rsidR="00B752E4" w:rsidRPr="005914A2" w14:paraId="376D70E1"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07432EF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4364B121" w14:textId="77777777">
        <w:trPr>
          <w:cantSplit/>
        </w:trPr>
        <w:tc>
          <w:tcPr>
            <w:tcW w:w="8280" w:type="dxa"/>
            <w:gridSpan w:val="3"/>
            <w:tcBorders>
              <w:top w:val="single" w:sz="6" w:space="0" w:color="auto"/>
              <w:left w:val="single" w:sz="12" w:space="0" w:color="auto"/>
              <w:bottom w:val="single" w:sz="12" w:space="0" w:color="auto"/>
              <w:right w:val="single" w:sz="12" w:space="0" w:color="auto"/>
            </w:tcBorders>
            <w:shd w:val="clear" w:color="auto" w:fill="99CCFF"/>
          </w:tcPr>
          <w:p w14:paraId="7C903596"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0C582A66" w14:textId="77777777">
        <w:tc>
          <w:tcPr>
            <w:tcW w:w="1710" w:type="dxa"/>
            <w:tcBorders>
              <w:top w:val="single" w:sz="6" w:space="0" w:color="auto"/>
              <w:left w:val="single" w:sz="12" w:space="0" w:color="auto"/>
              <w:bottom w:val="single" w:sz="12" w:space="0" w:color="auto"/>
              <w:right w:val="single" w:sz="6" w:space="0" w:color="auto"/>
            </w:tcBorders>
          </w:tcPr>
          <w:p w14:paraId="08EC1FB9" w14:textId="77777777" w:rsidR="00B752E4" w:rsidRPr="005914A2" w:rsidRDefault="00B752E4">
            <w:pPr>
              <w:pStyle w:val="FORMDATA"/>
              <w:rPr>
                <w:b/>
                <w:color w:val="auto"/>
              </w:rPr>
            </w:pPr>
            <w:r w:rsidRPr="005914A2">
              <w:rPr>
                <w:b/>
                <w:color w:val="auto"/>
              </w:rPr>
              <w:t>NAME</w:t>
            </w:r>
          </w:p>
        </w:tc>
        <w:tc>
          <w:tcPr>
            <w:tcW w:w="3960" w:type="dxa"/>
            <w:tcBorders>
              <w:top w:val="single" w:sz="6" w:space="0" w:color="auto"/>
              <w:left w:val="single" w:sz="6" w:space="0" w:color="auto"/>
              <w:bottom w:val="single" w:sz="12" w:space="0" w:color="auto"/>
              <w:right w:val="single" w:sz="6" w:space="0" w:color="auto"/>
            </w:tcBorders>
          </w:tcPr>
          <w:p w14:paraId="6589C2CA"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12" w:space="0" w:color="auto"/>
              <w:right w:val="single" w:sz="12" w:space="0" w:color="auto"/>
            </w:tcBorders>
          </w:tcPr>
          <w:p w14:paraId="71029D44" w14:textId="77777777" w:rsidR="00B752E4" w:rsidRPr="005914A2" w:rsidRDefault="00B752E4">
            <w:pPr>
              <w:pStyle w:val="FORMDATA"/>
              <w:rPr>
                <w:b/>
                <w:color w:val="auto"/>
              </w:rPr>
            </w:pPr>
            <w:r w:rsidRPr="005914A2">
              <w:rPr>
                <w:b/>
                <w:color w:val="auto"/>
              </w:rPr>
              <w:t>Waters Edge</w:t>
            </w:r>
          </w:p>
        </w:tc>
      </w:tr>
    </w:tbl>
    <w:p w14:paraId="2D5F45BA" w14:textId="77777777" w:rsidR="00800C48" w:rsidRDefault="00800C48">
      <w:pPr>
        <w:rPr>
          <w:rFonts w:ascii="Arial" w:hAnsi="Arial" w:cs="Arial"/>
        </w:rPr>
      </w:pPr>
    </w:p>
    <w:p w14:paraId="3B02ACAA" w14:textId="77777777" w:rsidR="00A27A70" w:rsidRDefault="00A27A70" w:rsidP="00DE40B5"/>
    <w:p w14:paraId="70A6C328" w14:textId="77777777" w:rsidR="00A27A70" w:rsidRDefault="00A27A70" w:rsidP="00DE40B5"/>
    <w:p w14:paraId="4899C7B9" w14:textId="77777777" w:rsidR="00A27A70" w:rsidRDefault="00A27A70" w:rsidP="00DE40B5"/>
    <w:p w14:paraId="4E8FD727" w14:textId="77777777" w:rsidR="00A27A70" w:rsidRPr="00A27A70" w:rsidRDefault="00A27A70" w:rsidP="00A27A70">
      <w:r w:rsidRPr="00A27A70">
        <w:t>XML INPUT:</w:t>
      </w:r>
    </w:p>
    <w:p w14:paraId="7F3DCFED" w14:textId="77777777" w:rsidR="00A27A70" w:rsidRPr="00A27A70" w:rsidRDefault="00A27A70" w:rsidP="00A27A70">
      <w:pPr>
        <w:rPr>
          <w:b/>
        </w:rPr>
      </w:pPr>
    </w:p>
    <w:p w14:paraId="4F7A490D" w14:textId="77777777" w:rsidR="00A27A70" w:rsidRPr="00A27A70" w:rsidRDefault="00A27A70" w:rsidP="00A27A70">
      <w:pPr>
        <w:ind w:hanging="480"/>
      </w:pPr>
      <w:hyperlink r:id="rId758" w:anchor="#" w:history="1">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14:paraId="21514EB7" w14:textId="77777777" w:rsidR="00A27A70" w:rsidRPr="00A27A70" w:rsidRDefault="00A27A70" w:rsidP="00A27A70">
      <w:pPr>
        <w:ind w:hanging="480"/>
      </w:pPr>
      <w:hyperlink r:id="rId759" w:anchor="#" w:history="1">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14:paraId="474597E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14:paraId="53E12F1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CVT0M031R31</w:t>
      </w:r>
      <w:r w:rsidRPr="00A27A70">
        <w:rPr>
          <w:color w:val="0000FF"/>
        </w:rPr>
        <w:t>&lt;/</w:t>
      </w:r>
      <w:r w:rsidRPr="00A27A70">
        <w:rPr>
          <w:color w:val="990000"/>
        </w:rPr>
        <w:t>order:PON</w:t>
      </w:r>
      <w:r w:rsidRPr="00A27A70">
        <w:rPr>
          <w:color w:val="0000FF"/>
        </w:rPr>
        <w:t>&gt;</w:t>
      </w:r>
      <w:r w:rsidRPr="00A27A70">
        <w:t xml:space="preserve"> </w:t>
      </w:r>
    </w:p>
    <w:p w14:paraId="00D86BB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14:paraId="09A8DD3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8434029770</w:t>
      </w:r>
      <w:r w:rsidRPr="00A27A70">
        <w:rPr>
          <w:color w:val="0000FF"/>
        </w:rPr>
        <w:t>&lt;/</w:t>
      </w:r>
      <w:r w:rsidRPr="00A27A70">
        <w:rPr>
          <w:color w:val="990000"/>
        </w:rPr>
        <w:t>order:ATN</w:t>
      </w:r>
      <w:r w:rsidRPr="00A27A70">
        <w:rPr>
          <w:color w:val="0000FF"/>
        </w:rPr>
        <w:t>&gt;</w:t>
      </w:r>
      <w:r w:rsidRPr="00A27A70">
        <w:t xml:space="preserve"> </w:t>
      </w:r>
    </w:p>
    <w:p w14:paraId="2E3C48E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14:paraId="59C484F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14:paraId="632CDF4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SC</w:t>
      </w:r>
      <w:r w:rsidRPr="00A27A70">
        <w:rPr>
          <w:color w:val="0000FF"/>
        </w:rPr>
        <w:t>&lt;/</w:t>
      </w:r>
      <w:r w:rsidRPr="00A27A70">
        <w:rPr>
          <w:color w:val="990000"/>
        </w:rPr>
        <w:t>order:STATE</w:t>
      </w:r>
      <w:r w:rsidRPr="00A27A70">
        <w:rPr>
          <w:color w:val="0000FF"/>
        </w:rPr>
        <w:t>&gt;</w:t>
      </w:r>
      <w:r w:rsidRPr="00A27A70">
        <w:t xml:space="preserve"> </w:t>
      </w:r>
    </w:p>
    <w:p w14:paraId="4B7EF1D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200906290855AM</w:t>
      </w:r>
      <w:r w:rsidRPr="00A27A70">
        <w:rPr>
          <w:color w:val="0000FF"/>
        </w:rPr>
        <w:t>&lt;/</w:t>
      </w:r>
      <w:r w:rsidRPr="00A27A70">
        <w:rPr>
          <w:color w:val="990000"/>
        </w:rPr>
        <w:t>order:DTSENT</w:t>
      </w:r>
      <w:r w:rsidRPr="00A27A70">
        <w:rPr>
          <w:color w:val="0000FF"/>
        </w:rPr>
        <w:t>&gt;</w:t>
      </w:r>
      <w:r w:rsidRPr="00A27A70">
        <w:t xml:space="preserve"> </w:t>
      </w:r>
    </w:p>
    <w:p w14:paraId="6010F51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2009-06-29T08:55:58-05:00</w:t>
      </w:r>
      <w:r w:rsidRPr="00A27A70">
        <w:rPr>
          <w:color w:val="0000FF"/>
        </w:rPr>
        <w:t>&lt;/</w:t>
      </w:r>
      <w:r w:rsidRPr="00A27A70">
        <w:rPr>
          <w:color w:val="990000"/>
        </w:rPr>
        <w:t>order:MSG_TIMESTAMP</w:t>
      </w:r>
      <w:r w:rsidRPr="00A27A70">
        <w:rPr>
          <w:color w:val="0000FF"/>
        </w:rPr>
        <w:t>&gt;</w:t>
      </w:r>
      <w:r w:rsidRPr="00A27A70">
        <w:t xml:space="preserve"> </w:t>
      </w:r>
    </w:p>
    <w:p w14:paraId="059826D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14:paraId="3917B125" w14:textId="77777777" w:rsidR="00A27A70" w:rsidRPr="00A27A70" w:rsidRDefault="00A27A70" w:rsidP="00A27A70">
      <w:pPr>
        <w:ind w:hanging="480"/>
      </w:pPr>
      <w:hyperlink r:id="rId760" w:anchor="#" w:history="1">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14:paraId="5CF3AF82" w14:textId="77777777" w:rsidR="00A27A70" w:rsidRPr="00A27A70" w:rsidRDefault="00A27A70" w:rsidP="00A27A70">
      <w:pPr>
        <w:ind w:hanging="480"/>
      </w:pPr>
      <w:hyperlink r:id="rId761" w:anchor="#" w:history="1">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14:paraId="0BA0EA9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14:paraId="3755617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14:paraId="61885F8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14:paraId="47C4B2D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B</w:t>
      </w:r>
      <w:r w:rsidRPr="00A27A70">
        <w:rPr>
          <w:color w:val="0000FF"/>
        </w:rPr>
        <w:t>&lt;/</w:t>
      </w:r>
      <w:r w:rsidRPr="00A27A70">
        <w:rPr>
          <w:color w:val="990000"/>
        </w:rPr>
        <w:t>order:ACT</w:t>
      </w:r>
      <w:r w:rsidRPr="00A27A70">
        <w:rPr>
          <w:color w:val="0000FF"/>
        </w:rPr>
        <w:t>&gt;</w:t>
      </w:r>
      <w:r w:rsidRPr="00A27A70">
        <w:t xml:space="preserve"> </w:t>
      </w:r>
    </w:p>
    <w:p w14:paraId="600D361F" w14:textId="77777777" w:rsidR="00A27A70" w:rsidRPr="00A27A70" w:rsidRDefault="00A27A70" w:rsidP="00A27A70">
      <w:pPr>
        <w:ind w:hanging="480"/>
      </w:pPr>
      <w:hyperlink r:id="rId762" w:anchor="#" w:history="1">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14:paraId="75E22B8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1BM-</w:t>
      </w:r>
      <w:r w:rsidRPr="00A27A70">
        <w:rPr>
          <w:color w:val="0000FF"/>
        </w:rPr>
        <w:t>&lt;/</w:t>
      </w:r>
      <w:r w:rsidRPr="00A27A70">
        <w:rPr>
          <w:color w:val="990000"/>
        </w:rPr>
        <w:t>order:TOS</w:t>
      </w:r>
      <w:r w:rsidRPr="00A27A70">
        <w:rPr>
          <w:color w:val="0000FF"/>
        </w:rPr>
        <w:t>&gt;</w:t>
      </w:r>
      <w:r w:rsidRPr="00A27A70">
        <w:t xml:space="preserve"> </w:t>
      </w:r>
    </w:p>
    <w:p w14:paraId="00AE072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14:paraId="2F556D4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14:paraId="7B4D741C"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14:paraId="656C5A88" w14:textId="77777777" w:rsidR="00A27A70" w:rsidRPr="00A27A70" w:rsidRDefault="00A27A70" w:rsidP="00A27A70">
      <w:pPr>
        <w:ind w:hanging="480"/>
      </w:pPr>
      <w:hyperlink r:id="rId763" w:anchor="#" w:history="1">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14:paraId="08D9FB7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803Q886621621</w:t>
      </w:r>
      <w:r w:rsidRPr="00A27A70">
        <w:rPr>
          <w:color w:val="0000FF"/>
        </w:rPr>
        <w:t>&lt;/</w:t>
      </w:r>
      <w:r w:rsidRPr="00A27A70">
        <w:rPr>
          <w:color w:val="990000"/>
        </w:rPr>
        <w:t>order:BAN1</w:t>
      </w:r>
      <w:r w:rsidRPr="00A27A70">
        <w:rPr>
          <w:color w:val="0000FF"/>
        </w:rPr>
        <w:t>&gt;</w:t>
      </w:r>
      <w:r w:rsidRPr="00A27A70">
        <w:t xml:space="preserve"> </w:t>
      </w:r>
    </w:p>
    <w:p w14:paraId="2D9182F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14:paraId="425AED91" w14:textId="77777777" w:rsidR="00A27A70" w:rsidRPr="00A27A70" w:rsidRDefault="00A27A70" w:rsidP="00A27A70">
      <w:pPr>
        <w:ind w:hanging="480"/>
      </w:pPr>
      <w:hyperlink r:id="rId764" w:anchor="#" w:history="1">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14:paraId="35589C5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14:paraId="2373303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14:paraId="150E848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14:paraId="690000B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order:CONTACT</w:t>
      </w:r>
      <w:r w:rsidRPr="00A27A70">
        <w:rPr>
          <w:color w:val="0000FF"/>
        </w:rPr>
        <w:t>&gt;</w:t>
      </w:r>
    </w:p>
    <w:p w14:paraId="40296BF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14:paraId="101FAEA3" w14:textId="77777777" w:rsidR="00A27A70" w:rsidRPr="00A27A70" w:rsidRDefault="00A27A70" w:rsidP="00A27A70">
      <w:pPr>
        <w:ind w:hanging="480"/>
      </w:pPr>
      <w:hyperlink r:id="rId765" w:anchor="#" w:history="1">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14:paraId="2A7B56C4" w14:textId="77777777" w:rsidR="00A27A70" w:rsidRPr="00A27A70" w:rsidRDefault="00A27A70" w:rsidP="00A27A70">
      <w:pPr>
        <w:ind w:hanging="480"/>
      </w:pPr>
      <w:hyperlink r:id="rId766" w:anchor="#" w:history="1">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14:paraId="58BC75D8" w14:textId="77777777" w:rsidR="00A27A70" w:rsidRPr="00A27A70" w:rsidRDefault="00A27A70" w:rsidP="00A27A70">
      <w:pPr>
        <w:ind w:hanging="480"/>
      </w:pPr>
      <w:hyperlink r:id="rId767" w:anchor="#" w:history="1">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14:paraId="5101B4B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Waters Edge</w:t>
      </w:r>
      <w:r w:rsidRPr="00A27A70">
        <w:rPr>
          <w:color w:val="0000FF"/>
        </w:rPr>
        <w:t>&lt;/</w:t>
      </w:r>
      <w:r w:rsidRPr="00A27A70">
        <w:rPr>
          <w:color w:val="990000"/>
        </w:rPr>
        <w:t>order:NAME</w:t>
      </w:r>
      <w:r w:rsidRPr="00A27A70">
        <w:rPr>
          <w:color w:val="0000FF"/>
        </w:rPr>
        <w:t>&gt;</w:t>
      </w:r>
      <w:r w:rsidRPr="00A27A70">
        <w:t xml:space="preserve"> </w:t>
      </w:r>
    </w:p>
    <w:p w14:paraId="497F854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14:paraId="3C28239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14:paraId="6AE975C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14:paraId="19580FB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14:paraId="625E95F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14:paraId="61AD4747" w14:textId="77777777" w:rsidR="00A27A70" w:rsidRPr="00A27A70" w:rsidRDefault="00A27A70" w:rsidP="00A27A70">
      <w:pPr>
        <w:rPr>
          <w:b/>
        </w:rPr>
      </w:pPr>
    </w:p>
    <w:p w14:paraId="4F94615C" w14:textId="77777777" w:rsidR="00A27A70" w:rsidRDefault="00A27A70" w:rsidP="00A27A70">
      <w:pPr>
        <w:rPr>
          <w:b/>
        </w:rPr>
      </w:pPr>
    </w:p>
    <w:p w14:paraId="0A67D5D9" w14:textId="77777777" w:rsidR="001C2948" w:rsidRDefault="001C2948" w:rsidP="00A27A70">
      <w:pPr>
        <w:rPr>
          <w:b/>
        </w:rPr>
      </w:pPr>
    </w:p>
    <w:p w14:paraId="4C83ADFD" w14:textId="77777777" w:rsidR="001C2948" w:rsidRDefault="001C2948" w:rsidP="00A27A70">
      <w:pPr>
        <w:rPr>
          <w:b/>
        </w:rPr>
      </w:pPr>
    </w:p>
    <w:p w14:paraId="72B699AD" w14:textId="77777777" w:rsidR="001C2948" w:rsidRPr="00A27A70" w:rsidRDefault="001C2948" w:rsidP="00A27A70">
      <w:pPr>
        <w:rPr>
          <w:b/>
        </w:rPr>
      </w:pPr>
    </w:p>
    <w:p w14:paraId="623268B9" w14:textId="77777777" w:rsidR="00A27A70" w:rsidRPr="00A27A70" w:rsidRDefault="00A27A70" w:rsidP="00A27A70">
      <w:r w:rsidRPr="00A27A70">
        <w:t>XML OUTPUT:</w:t>
      </w:r>
    </w:p>
    <w:p w14:paraId="42E86A2F" w14:textId="77777777" w:rsidR="00A27A70" w:rsidRPr="00A27A70" w:rsidRDefault="00A27A70" w:rsidP="00A27A70">
      <w:pPr>
        <w:rPr>
          <w:b/>
        </w:rPr>
      </w:pPr>
    </w:p>
    <w:p w14:paraId="7F12680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14:paraId="002DDA3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14:paraId="7A194B9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14:paraId="3776CBD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14:paraId="6377888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14:paraId="7BBD28B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14:paraId="22D0AD0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14:paraId="3A89F12E" w14:textId="77777777" w:rsidR="00A27A70" w:rsidRPr="00A27A70" w:rsidRDefault="00A27A70" w:rsidP="00A27A70">
      <w:pPr>
        <w:ind w:hanging="480"/>
      </w:pPr>
      <w:hyperlink r:id="rId768" w:anchor="#" w:history="1">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14:paraId="58F6482D" w14:textId="77777777" w:rsidR="00A27A70" w:rsidRPr="00A27A70" w:rsidRDefault="00A27A70" w:rsidP="00A27A70">
      <w:pPr>
        <w:ind w:hanging="480"/>
      </w:pPr>
      <w:hyperlink r:id="rId769" w:anchor="#" w:history="1">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14:paraId="7B3BD7B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1246283758980336.5552498322876</w:t>
      </w:r>
      <w:r w:rsidRPr="00A27A70">
        <w:rPr>
          <w:color w:val="0000FF"/>
        </w:rPr>
        <w:t>&lt;/</w:t>
      </w:r>
      <w:r w:rsidRPr="00A27A70">
        <w:rPr>
          <w:color w:val="990000"/>
        </w:rPr>
        <w:t>m2:MESSAGE_ID</w:t>
      </w:r>
      <w:r w:rsidRPr="00A27A70">
        <w:rPr>
          <w:color w:val="0000FF"/>
        </w:rPr>
        <w:t>&gt;</w:t>
      </w:r>
      <w:r w:rsidRPr="00A27A70">
        <w:t xml:space="preserve"> </w:t>
      </w:r>
    </w:p>
    <w:p w14:paraId="41CF5A80"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ACFC43B"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2009-06-29T08:55:59-05:00</w:t>
      </w:r>
      <w:r w:rsidRPr="00A27A70">
        <w:rPr>
          <w:color w:val="0000FF"/>
        </w:rPr>
        <w:t>&lt;/</w:t>
      </w:r>
      <w:r w:rsidRPr="00A27A70">
        <w:rPr>
          <w:color w:val="990000"/>
        </w:rPr>
        <w:t>m2:MSG_TIMESTAMP</w:t>
      </w:r>
      <w:r w:rsidRPr="00A27A70">
        <w:rPr>
          <w:color w:val="0000FF"/>
        </w:rPr>
        <w:t>&gt;</w:t>
      </w:r>
      <w:r w:rsidRPr="00A27A70">
        <w:t xml:space="preserve"> </w:t>
      </w:r>
    </w:p>
    <w:p w14:paraId="1FA7DC3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CVT0M031R31</w:t>
      </w:r>
      <w:r w:rsidRPr="00A27A70">
        <w:rPr>
          <w:color w:val="0000FF"/>
        </w:rPr>
        <w:t>&lt;/</w:t>
      </w:r>
      <w:r w:rsidRPr="00A27A70">
        <w:rPr>
          <w:color w:val="990000"/>
        </w:rPr>
        <w:t>m2:PON</w:t>
      </w:r>
      <w:r w:rsidRPr="00A27A70">
        <w:rPr>
          <w:color w:val="0000FF"/>
        </w:rPr>
        <w:t>&gt;</w:t>
      </w:r>
      <w:r w:rsidRPr="00A27A70">
        <w:t xml:space="preserve"> </w:t>
      </w:r>
    </w:p>
    <w:p w14:paraId="05B7AFC1"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72DE3210"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8434029770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1337D6F"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20090629L00019-00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F5FDB46"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14:paraId="5B6BDF0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14:paraId="5456E34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14:paraId="245A2AA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200906290855AM</w:t>
      </w:r>
      <w:r w:rsidRPr="00A27A70">
        <w:rPr>
          <w:color w:val="0000FF"/>
        </w:rPr>
        <w:t>&lt;/</w:t>
      </w:r>
      <w:r w:rsidRPr="00A27A70">
        <w:rPr>
          <w:color w:val="990000"/>
        </w:rPr>
        <w:t>m2:DTSENT</w:t>
      </w:r>
      <w:r w:rsidRPr="00A27A70">
        <w:rPr>
          <w:color w:val="0000FF"/>
        </w:rPr>
        <w:t>&gt;</w:t>
      </w:r>
      <w:r w:rsidRPr="00A27A70">
        <w:t xml:space="preserve"> </w:t>
      </w:r>
    </w:p>
    <w:p w14:paraId="32233F4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CW7PXXF7</w:t>
      </w:r>
      <w:r w:rsidRPr="00A27A70">
        <w:rPr>
          <w:color w:val="0000FF"/>
        </w:rPr>
        <w:t>&lt;/</w:t>
      </w:r>
      <w:r w:rsidRPr="00A27A70">
        <w:rPr>
          <w:color w:val="990000"/>
        </w:rPr>
        <w:t>m2:ORD</w:t>
      </w:r>
      <w:r w:rsidRPr="00A27A70">
        <w:rPr>
          <w:color w:val="0000FF"/>
        </w:rPr>
        <w:t>&gt;</w:t>
      </w:r>
      <w:r w:rsidRPr="00A27A70">
        <w:t xml:space="preserve"> </w:t>
      </w:r>
    </w:p>
    <w:p w14:paraId="0D3F753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AO</w:t>
      </w:r>
      <w:r w:rsidRPr="00A27A70">
        <w:rPr>
          <w:color w:val="0000FF"/>
        </w:rPr>
        <w:t>&lt;/</w:t>
      </w:r>
      <w:r w:rsidRPr="00A27A70">
        <w:rPr>
          <w:color w:val="990000"/>
        </w:rPr>
        <w:t>m2:STATUS_CODE</w:t>
      </w:r>
      <w:r w:rsidRPr="00A27A70">
        <w:rPr>
          <w:color w:val="0000FF"/>
        </w:rPr>
        <w:t>&gt;</w:t>
      </w:r>
      <w:r w:rsidRPr="00A27A70">
        <w:t xml:space="preserve"> </w:t>
      </w:r>
    </w:p>
    <w:p w14:paraId="568174F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ASSIGNABLE ORDER</w:t>
      </w:r>
      <w:r w:rsidRPr="00A27A70">
        <w:rPr>
          <w:color w:val="0000FF"/>
        </w:rPr>
        <w:t>&lt;/</w:t>
      </w:r>
      <w:r w:rsidRPr="00A27A70">
        <w:rPr>
          <w:color w:val="990000"/>
        </w:rPr>
        <w:t>m2:STATUS_MSG</w:t>
      </w:r>
      <w:r w:rsidRPr="00A27A70">
        <w:rPr>
          <w:color w:val="0000FF"/>
        </w:rPr>
        <w:t>&gt;</w:t>
      </w:r>
      <w:r w:rsidRPr="00A27A70">
        <w:t xml:space="preserve"> </w:t>
      </w:r>
    </w:p>
    <w:p w14:paraId="3F70C60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14:paraId="6468D68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14:paraId="24FABB6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14:paraId="41F54241" w14:textId="77777777" w:rsidR="00A27A70" w:rsidRPr="00A27A70" w:rsidRDefault="00A27A70" w:rsidP="00A27A70">
      <w:pPr>
        <w:ind w:hanging="480"/>
      </w:pPr>
      <w:hyperlink r:id="rId770" w:anchor="#" w:history="1">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14:paraId="78FB828A" w14:textId="77777777" w:rsidR="00A27A70" w:rsidRPr="00A27A70" w:rsidRDefault="00A27A70" w:rsidP="00A27A70">
      <w:pPr>
        <w:ind w:hanging="480"/>
      </w:pPr>
      <w:hyperlink r:id="rId771" w:anchor="#" w:history="1">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14:paraId="63CBDA8C" w14:textId="77777777" w:rsidR="00A27A70" w:rsidRPr="00A27A70" w:rsidRDefault="00A27A70" w:rsidP="00A27A70">
      <w:pPr>
        <w:ind w:hanging="480"/>
      </w:pPr>
      <w:hyperlink r:id="rId772" w:anchor="#" w:history="1">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14:paraId="1E8C14C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14:paraId="7F063A6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14:paraId="2CFAB9D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14:paraId="29B91B4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14:paraId="3D58D51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14:paraId="13F3290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803Q886621621</w:t>
      </w:r>
      <w:r w:rsidRPr="00A27A70">
        <w:rPr>
          <w:color w:val="0000FF"/>
        </w:rPr>
        <w:t>&lt;/</w:t>
      </w:r>
      <w:r w:rsidRPr="00A27A70">
        <w:rPr>
          <w:color w:val="990000"/>
        </w:rPr>
        <w:t>m2:BAN1</w:t>
      </w:r>
      <w:r w:rsidRPr="00A27A70">
        <w:rPr>
          <w:color w:val="0000FF"/>
        </w:rPr>
        <w:t>&gt;</w:t>
      </w:r>
      <w:r w:rsidRPr="00A27A70">
        <w:t xml:space="preserve"> </w:t>
      </w:r>
    </w:p>
    <w:p w14:paraId="72798CF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14:paraId="3C21CC01"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14:paraId="779C07F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14:paraId="37EAAB7B"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14:paraId="40C1673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14:paraId="56A1D1DE" w14:textId="77777777" w:rsidR="00B752E4" w:rsidRPr="000A4F99" w:rsidRDefault="00800C48" w:rsidP="000A4F99">
      <w:pPr>
        <w:rPr>
          <w:rFonts w:ascii="Arial" w:hAnsi="Arial" w:cs="Arial"/>
          <w:b/>
        </w:rPr>
      </w:pPr>
      <w:r>
        <w:rPr>
          <w:rFonts w:ascii="Arial" w:hAnsi="Arial" w:cs="Arial"/>
        </w:rPr>
        <w:br w:type="page"/>
      </w:r>
      <w:r w:rsidR="00B752E4" w:rsidRPr="000A4F99">
        <w:rPr>
          <w:rFonts w:ascii="Arial" w:hAnsi="Arial" w:cs="Arial"/>
          <w:b/>
        </w:rPr>
        <w:t>TEST CASE M032: Scenario Description: * (Act=L) Full seasonal suspend of residence account– LNA=N/A</w:t>
      </w:r>
    </w:p>
    <w:p w14:paraId="18FD1B86" w14:textId="77777777" w:rsidR="00B752E4" w:rsidRPr="000A4F99" w:rsidRDefault="00B752E4">
      <w:pPr>
        <w:pStyle w:val="Heading3"/>
        <w:rPr>
          <w:i w:val="0"/>
        </w:rPr>
      </w:pPr>
      <w:r w:rsidRPr="000A4F99">
        <w:rPr>
          <w:i w:val="0"/>
        </w:rPr>
        <w:t>Type of Account:  Residence / Single Line</w:t>
      </w:r>
    </w:p>
    <w:p w14:paraId="4115B068" w14:textId="77777777" w:rsidR="000A4F99" w:rsidRPr="000A4F99" w:rsidRDefault="000A4F99" w:rsidP="000A4F99"/>
    <w:p w14:paraId="781D5F9E"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050"/>
        <w:gridCol w:w="2520"/>
      </w:tblGrid>
      <w:tr w:rsidR="00B752E4" w:rsidRPr="005914A2" w14:paraId="09B52C4B"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19EA2870"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050" w:type="dxa"/>
            <w:tcBorders>
              <w:top w:val="single" w:sz="12" w:space="0" w:color="auto"/>
              <w:left w:val="single" w:sz="6" w:space="0" w:color="auto"/>
              <w:bottom w:val="single" w:sz="6" w:space="0" w:color="auto"/>
              <w:right w:val="single" w:sz="6" w:space="0" w:color="auto"/>
            </w:tcBorders>
          </w:tcPr>
          <w:p w14:paraId="471E03DD"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12" w:space="0" w:color="auto"/>
              <w:left w:val="single" w:sz="6" w:space="0" w:color="auto"/>
              <w:bottom w:val="single" w:sz="6" w:space="0" w:color="auto"/>
              <w:right w:val="single" w:sz="12" w:space="0" w:color="auto"/>
            </w:tcBorders>
          </w:tcPr>
          <w:p w14:paraId="65871172"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33F3D83"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0670DF9D"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36A28FBB"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1C279C44"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68097A0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570C729" w14:textId="77777777" w:rsidR="00B752E4" w:rsidRPr="005914A2" w:rsidRDefault="00B752E4">
            <w:pPr>
              <w:pStyle w:val="FORMDATA"/>
              <w:rPr>
                <w:b/>
                <w:color w:val="auto"/>
              </w:rPr>
            </w:pPr>
            <w:r w:rsidRPr="005914A2">
              <w:rPr>
                <w:b/>
                <w:color w:val="auto"/>
              </w:rPr>
              <w:t>CCNA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2953BA6"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21E1B48" w14:textId="77777777" w:rsidR="00B752E4" w:rsidRPr="005914A2" w:rsidRDefault="00B752E4">
            <w:pPr>
              <w:pStyle w:val="FORMDATA"/>
              <w:rPr>
                <w:b/>
                <w:color w:val="auto"/>
              </w:rPr>
            </w:pPr>
            <w:r w:rsidRPr="005914A2">
              <w:rPr>
                <w:b/>
                <w:color w:val="auto"/>
              </w:rPr>
              <w:t>ZXL</w:t>
            </w:r>
          </w:p>
        </w:tc>
      </w:tr>
      <w:tr w:rsidR="00B752E4" w:rsidRPr="005914A2" w14:paraId="13BEDE92" w14:textId="77777777">
        <w:tc>
          <w:tcPr>
            <w:tcW w:w="1710" w:type="dxa"/>
            <w:tcBorders>
              <w:top w:val="single" w:sz="6" w:space="0" w:color="auto"/>
              <w:left w:val="single" w:sz="12" w:space="0" w:color="auto"/>
              <w:bottom w:val="single" w:sz="6" w:space="0" w:color="auto"/>
              <w:right w:val="single" w:sz="6" w:space="0" w:color="auto"/>
            </w:tcBorders>
          </w:tcPr>
          <w:p w14:paraId="4E9BA627" w14:textId="77777777" w:rsidR="00B752E4" w:rsidRPr="005914A2" w:rsidRDefault="00B752E4">
            <w:pPr>
              <w:pStyle w:val="FORMDATA"/>
              <w:rPr>
                <w:b/>
                <w:color w:val="auto"/>
              </w:rPr>
            </w:pPr>
            <w:r w:rsidRPr="005914A2">
              <w:rPr>
                <w:b/>
                <w:color w:val="auto"/>
              </w:rPr>
              <w:t>PON</w:t>
            </w:r>
          </w:p>
        </w:tc>
        <w:tc>
          <w:tcPr>
            <w:tcW w:w="4050" w:type="dxa"/>
            <w:tcBorders>
              <w:top w:val="single" w:sz="6" w:space="0" w:color="auto"/>
              <w:left w:val="single" w:sz="6" w:space="0" w:color="auto"/>
              <w:bottom w:val="single" w:sz="6" w:space="0" w:color="auto"/>
              <w:right w:val="single" w:sz="6" w:space="0" w:color="auto"/>
            </w:tcBorders>
          </w:tcPr>
          <w:p w14:paraId="4441FBD0"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326625A4" w14:textId="77777777" w:rsidR="00B752E4" w:rsidRPr="005914A2" w:rsidRDefault="00B752E4">
            <w:pPr>
              <w:pStyle w:val="FORMDATA"/>
              <w:rPr>
                <w:b/>
                <w:color w:val="auto"/>
              </w:rPr>
            </w:pPr>
            <w:r w:rsidRPr="005914A2">
              <w:rPr>
                <w:b/>
                <w:color w:val="auto"/>
              </w:rPr>
              <w:t>M32</w:t>
            </w:r>
          </w:p>
        </w:tc>
      </w:tr>
      <w:tr w:rsidR="00B752E4" w:rsidRPr="005914A2" w14:paraId="22C69FCB" w14:textId="77777777">
        <w:tc>
          <w:tcPr>
            <w:tcW w:w="1710" w:type="dxa"/>
            <w:tcBorders>
              <w:top w:val="single" w:sz="6" w:space="0" w:color="auto"/>
              <w:left w:val="single" w:sz="12" w:space="0" w:color="auto"/>
              <w:bottom w:val="single" w:sz="6" w:space="0" w:color="auto"/>
              <w:right w:val="single" w:sz="6" w:space="0" w:color="auto"/>
            </w:tcBorders>
          </w:tcPr>
          <w:p w14:paraId="1C6D4049" w14:textId="77777777" w:rsidR="00B752E4" w:rsidRPr="005914A2" w:rsidRDefault="00B752E4">
            <w:pPr>
              <w:pStyle w:val="FORMDATA"/>
              <w:rPr>
                <w:b/>
                <w:color w:val="auto"/>
              </w:rPr>
            </w:pPr>
            <w:r w:rsidRPr="005914A2">
              <w:rPr>
                <w:b/>
                <w:color w:val="auto"/>
              </w:rPr>
              <w:t>ATN</w:t>
            </w:r>
          </w:p>
        </w:tc>
        <w:tc>
          <w:tcPr>
            <w:tcW w:w="4050" w:type="dxa"/>
            <w:tcBorders>
              <w:top w:val="single" w:sz="6" w:space="0" w:color="auto"/>
              <w:left w:val="single" w:sz="6" w:space="0" w:color="auto"/>
              <w:bottom w:val="single" w:sz="6" w:space="0" w:color="auto"/>
              <w:right w:val="single" w:sz="6" w:space="0" w:color="auto"/>
            </w:tcBorders>
          </w:tcPr>
          <w:p w14:paraId="264801AB"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374CC19" w14:textId="77777777" w:rsidR="00B752E4" w:rsidRPr="005914A2" w:rsidRDefault="00B752E4">
            <w:pPr>
              <w:pStyle w:val="FORMDATA"/>
              <w:rPr>
                <w:b/>
                <w:color w:val="auto"/>
              </w:rPr>
            </w:pPr>
            <w:r w:rsidRPr="005914A2">
              <w:rPr>
                <w:b/>
                <w:color w:val="auto"/>
              </w:rPr>
              <w:t>7708509919</w:t>
            </w:r>
          </w:p>
        </w:tc>
      </w:tr>
      <w:tr w:rsidR="00B752E4" w:rsidRPr="005914A2" w14:paraId="5DABB976" w14:textId="77777777">
        <w:tc>
          <w:tcPr>
            <w:tcW w:w="1710" w:type="dxa"/>
            <w:tcBorders>
              <w:top w:val="single" w:sz="6" w:space="0" w:color="auto"/>
              <w:left w:val="single" w:sz="12" w:space="0" w:color="auto"/>
              <w:bottom w:val="single" w:sz="6" w:space="0" w:color="auto"/>
              <w:right w:val="single" w:sz="6" w:space="0" w:color="auto"/>
            </w:tcBorders>
          </w:tcPr>
          <w:p w14:paraId="38ECF7E0" w14:textId="77777777" w:rsidR="00B752E4" w:rsidRPr="005914A2" w:rsidRDefault="00B752E4">
            <w:pPr>
              <w:pStyle w:val="FORMDATA"/>
              <w:rPr>
                <w:b/>
                <w:color w:val="auto"/>
              </w:rPr>
            </w:pPr>
            <w:r w:rsidRPr="005914A2">
              <w:rPr>
                <w:b/>
                <w:color w:val="auto"/>
              </w:rPr>
              <w:t>PROJECT</w:t>
            </w:r>
          </w:p>
        </w:tc>
        <w:tc>
          <w:tcPr>
            <w:tcW w:w="4050" w:type="dxa"/>
            <w:tcBorders>
              <w:top w:val="single" w:sz="6" w:space="0" w:color="auto"/>
              <w:left w:val="single" w:sz="6" w:space="0" w:color="auto"/>
              <w:bottom w:val="single" w:sz="6" w:space="0" w:color="auto"/>
              <w:right w:val="single" w:sz="6" w:space="0" w:color="auto"/>
            </w:tcBorders>
          </w:tcPr>
          <w:p w14:paraId="75EE3100"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DDACB07" w14:textId="77777777" w:rsidR="00B752E4" w:rsidRPr="005914A2" w:rsidRDefault="00B752E4">
            <w:pPr>
              <w:pStyle w:val="FORMDATA"/>
              <w:rPr>
                <w:b/>
                <w:color w:val="auto"/>
              </w:rPr>
            </w:pPr>
            <w:r w:rsidRPr="005914A2">
              <w:rPr>
                <w:b/>
                <w:color w:val="auto"/>
              </w:rPr>
              <w:t>CAVENOBILL</w:t>
            </w:r>
          </w:p>
        </w:tc>
      </w:tr>
      <w:tr w:rsidR="00B752E4" w:rsidRPr="005914A2" w14:paraId="26A23899"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1FF6CF9E" w14:textId="77777777" w:rsidR="00B752E4" w:rsidRPr="005914A2" w:rsidRDefault="00B752E4">
            <w:pPr>
              <w:pStyle w:val="FORMDATA"/>
              <w:rPr>
                <w:b/>
                <w:color w:val="auto"/>
              </w:rPr>
            </w:pPr>
            <w:r w:rsidRPr="005914A2">
              <w:rPr>
                <w:b/>
                <w:color w:val="auto"/>
              </w:rPr>
              <w:t>SC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A879B84"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F65FCDC" w14:textId="77777777" w:rsidR="00B752E4" w:rsidRPr="005914A2" w:rsidRDefault="00B752E4">
            <w:pPr>
              <w:pStyle w:val="FORMDATA"/>
              <w:rPr>
                <w:b/>
                <w:color w:val="auto"/>
              </w:rPr>
            </w:pPr>
            <w:r w:rsidRPr="005914A2">
              <w:rPr>
                <w:b/>
                <w:color w:val="auto"/>
              </w:rPr>
              <w:t>LCSC</w:t>
            </w:r>
          </w:p>
        </w:tc>
      </w:tr>
      <w:tr w:rsidR="00B752E4" w:rsidRPr="005914A2" w14:paraId="08DB08E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86213A8" w14:textId="77777777" w:rsidR="00B752E4" w:rsidRPr="005914A2" w:rsidRDefault="00B752E4">
            <w:pPr>
              <w:pStyle w:val="FORMDATA"/>
              <w:rPr>
                <w:b/>
                <w:color w:val="auto"/>
              </w:rPr>
            </w:pPr>
            <w:r w:rsidRPr="005914A2">
              <w:rPr>
                <w:b/>
                <w:color w:val="auto"/>
              </w:rPr>
              <w:t>D/TSent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598F836"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87703D5" w14:textId="77777777" w:rsidR="00B752E4" w:rsidRPr="005914A2" w:rsidRDefault="00B752E4">
            <w:pPr>
              <w:pStyle w:val="FORMDATA"/>
              <w:rPr>
                <w:b/>
                <w:color w:val="auto"/>
              </w:rPr>
            </w:pPr>
            <w:r w:rsidRPr="005914A2">
              <w:rPr>
                <w:b/>
                <w:color w:val="auto"/>
              </w:rPr>
              <w:t>20030328</w:t>
            </w:r>
          </w:p>
        </w:tc>
      </w:tr>
      <w:tr w:rsidR="00B752E4" w:rsidRPr="005914A2" w14:paraId="3E5E589E" w14:textId="77777777">
        <w:tc>
          <w:tcPr>
            <w:tcW w:w="1710" w:type="dxa"/>
            <w:tcBorders>
              <w:top w:val="single" w:sz="6" w:space="0" w:color="auto"/>
              <w:left w:val="single" w:sz="12" w:space="0" w:color="auto"/>
              <w:bottom w:val="single" w:sz="6" w:space="0" w:color="auto"/>
              <w:right w:val="single" w:sz="6" w:space="0" w:color="auto"/>
            </w:tcBorders>
          </w:tcPr>
          <w:p w14:paraId="55F05503" w14:textId="77777777" w:rsidR="00B752E4" w:rsidRPr="005914A2" w:rsidRDefault="00B752E4">
            <w:pPr>
              <w:pStyle w:val="FORMDATA"/>
              <w:rPr>
                <w:b/>
                <w:color w:val="auto"/>
              </w:rPr>
            </w:pPr>
            <w:r w:rsidRPr="005914A2">
              <w:rPr>
                <w:b/>
                <w:color w:val="auto"/>
              </w:rPr>
              <w:t>DDD</w:t>
            </w:r>
          </w:p>
        </w:tc>
        <w:tc>
          <w:tcPr>
            <w:tcW w:w="4050" w:type="dxa"/>
            <w:tcBorders>
              <w:top w:val="single" w:sz="6" w:space="0" w:color="auto"/>
              <w:left w:val="single" w:sz="6" w:space="0" w:color="auto"/>
              <w:bottom w:val="single" w:sz="6" w:space="0" w:color="auto"/>
              <w:right w:val="single" w:sz="6" w:space="0" w:color="auto"/>
            </w:tcBorders>
          </w:tcPr>
          <w:p w14:paraId="7FFA338B"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3C986B6F" w14:textId="77777777" w:rsidR="00B752E4" w:rsidRPr="005914A2" w:rsidRDefault="00B752E4">
            <w:pPr>
              <w:pStyle w:val="FORMDATA"/>
              <w:rPr>
                <w:b/>
                <w:color w:val="auto"/>
              </w:rPr>
            </w:pPr>
            <w:r w:rsidRPr="005914A2">
              <w:rPr>
                <w:b/>
                <w:color w:val="auto"/>
              </w:rPr>
              <w:t>20030428</w:t>
            </w:r>
          </w:p>
        </w:tc>
      </w:tr>
      <w:tr w:rsidR="00B752E4" w:rsidRPr="005914A2" w14:paraId="0AEE0772" w14:textId="77777777">
        <w:tc>
          <w:tcPr>
            <w:tcW w:w="1710" w:type="dxa"/>
            <w:tcBorders>
              <w:top w:val="single" w:sz="6" w:space="0" w:color="auto"/>
              <w:left w:val="single" w:sz="12" w:space="0" w:color="auto"/>
              <w:bottom w:val="single" w:sz="6" w:space="0" w:color="auto"/>
              <w:right w:val="single" w:sz="6" w:space="0" w:color="auto"/>
            </w:tcBorders>
          </w:tcPr>
          <w:p w14:paraId="447A7054" w14:textId="77777777" w:rsidR="00B752E4" w:rsidRPr="005914A2" w:rsidRDefault="00B752E4">
            <w:pPr>
              <w:pStyle w:val="FORMDATA"/>
              <w:rPr>
                <w:b/>
                <w:color w:val="auto"/>
              </w:rPr>
            </w:pPr>
            <w:r w:rsidRPr="005914A2">
              <w:rPr>
                <w:b/>
                <w:color w:val="auto"/>
              </w:rPr>
              <w:t>REQTYP</w:t>
            </w:r>
          </w:p>
        </w:tc>
        <w:tc>
          <w:tcPr>
            <w:tcW w:w="4050" w:type="dxa"/>
            <w:tcBorders>
              <w:top w:val="single" w:sz="6" w:space="0" w:color="auto"/>
              <w:left w:val="single" w:sz="6" w:space="0" w:color="auto"/>
              <w:bottom w:val="single" w:sz="6" w:space="0" w:color="auto"/>
              <w:right w:val="single" w:sz="6" w:space="0" w:color="auto"/>
            </w:tcBorders>
          </w:tcPr>
          <w:p w14:paraId="28341292"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70B92C86" w14:textId="77777777" w:rsidR="00B752E4" w:rsidRPr="005914A2" w:rsidRDefault="00B752E4">
            <w:pPr>
              <w:pStyle w:val="FORMDATA"/>
              <w:rPr>
                <w:b/>
                <w:color w:val="auto"/>
              </w:rPr>
            </w:pPr>
            <w:r w:rsidRPr="005914A2">
              <w:rPr>
                <w:b/>
                <w:color w:val="auto"/>
              </w:rPr>
              <w:t>MB</w:t>
            </w:r>
          </w:p>
        </w:tc>
      </w:tr>
      <w:tr w:rsidR="00B752E4" w:rsidRPr="005914A2" w14:paraId="52DD54EA" w14:textId="77777777">
        <w:tc>
          <w:tcPr>
            <w:tcW w:w="1710" w:type="dxa"/>
            <w:tcBorders>
              <w:top w:val="single" w:sz="6" w:space="0" w:color="auto"/>
              <w:left w:val="single" w:sz="12" w:space="0" w:color="auto"/>
              <w:bottom w:val="single" w:sz="6" w:space="0" w:color="auto"/>
              <w:right w:val="single" w:sz="6" w:space="0" w:color="auto"/>
            </w:tcBorders>
          </w:tcPr>
          <w:p w14:paraId="68A05024" w14:textId="77777777" w:rsidR="00B752E4" w:rsidRPr="005914A2" w:rsidRDefault="00B752E4">
            <w:pPr>
              <w:pStyle w:val="FORMDATA"/>
              <w:rPr>
                <w:b/>
                <w:color w:val="auto"/>
              </w:rPr>
            </w:pPr>
            <w:r w:rsidRPr="005914A2">
              <w:rPr>
                <w:b/>
                <w:color w:val="auto"/>
              </w:rPr>
              <w:t>ACT</w:t>
            </w:r>
          </w:p>
        </w:tc>
        <w:tc>
          <w:tcPr>
            <w:tcW w:w="4050" w:type="dxa"/>
            <w:tcBorders>
              <w:top w:val="single" w:sz="6" w:space="0" w:color="auto"/>
              <w:left w:val="single" w:sz="6" w:space="0" w:color="auto"/>
              <w:bottom w:val="single" w:sz="6" w:space="0" w:color="auto"/>
              <w:right w:val="single" w:sz="6" w:space="0" w:color="auto"/>
            </w:tcBorders>
          </w:tcPr>
          <w:p w14:paraId="692F69F7"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5B01105B" w14:textId="77777777" w:rsidR="00B752E4" w:rsidRPr="005914A2" w:rsidRDefault="00B752E4">
            <w:pPr>
              <w:pStyle w:val="FORMDATA"/>
              <w:rPr>
                <w:b/>
                <w:color w:val="auto"/>
              </w:rPr>
            </w:pPr>
            <w:r w:rsidRPr="005914A2">
              <w:rPr>
                <w:b/>
                <w:color w:val="auto"/>
              </w:rPr>
              <w:t>L</w:t>
            </w:r>
          </w:p>
        </w:tc>
      </w:tr>
      <w:tr w:rsidR="00B752E4" w:rsidRPr="005914A2" w14:paraId="35EAA4F4" w14:textId="77777777">
        <w:tc>
          <w:tcPr>
            <w:tcW w:w="1710" w:type="dxa"/>
            <w:tcBorders>
              <w:top w:val="single" w:sz="6" w:space="0" w:color="auto"/>
              <w:left w:val="single" w:sz="12" w:space="0" w:color="auto"/>
              <w:bottom w:val="single" w:sz="6" w:space="0" w:color="auto"/>
              <w:right w:val="single" w:sz="6" w:space="0" w:color="auto"/>
            </w:tcBorders>
          </w:tcPr>
          <w:p w14:paraId="100F7764" w14:textId="77777777" w:rsidR="00B752E4" w:rsidRPr="005914A2" w:rsidRDefault="00B752E4">
            <w:pPr>
              <w:pStyle w:val="FORMDATA"/>
              <w:rPr>
                <w:b/>
                <w:color w:val="auto"/>
              </w:rPr>
            </w:pPr>
            <w:r w:rsidRPr="005914A2">
              <w:rPr>
                <w:b/>
                <w:color w:val="auto"/>
              </w:rPr>
              <w:t>CC</w:t>
            </w:r>
          </w:p>
        </w:tc>
        <w:tc>
          <w:tcPr>
            <w:tcW w:w="4050" w:type="dxa"/>
            <w:tcBorders>
              <w:top w:val="single" w:sz="6" w:space="0" w:color="auto"/>
              <w:left w:val="single" w:sz="6" w:space="0" w:color="auto"/>
              <w:bottom w:val="single" w:sz="6" w:space="0" w:color="auto"/>
              <w:right w:val="single" w:sz="6" w:space="0" w:color="auto"/>
            </w:tcBorders>
          </w:tcPr>
          <w:p w14:paraId="3C63FDC3"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630AF1C9" w14:textId="77777777" w:rsidR="00B752E4" w:rsidRPr="005914A2" w:rsidRDefault="00B752E4">
            <w:pPr>
              <w:pStyle w:val="FORMDATA"/>
              <w:rPr>
                <w:b/>
                <w:color w:val="auto"/>
              </w:rPr>
            </w:pPr>
            <w:r w:rsidRPr="005914A2">
              <w:rPr>
                <w:b/>
                <w:color w:val="auto"/>
              </w:rPr>
              <w:t>9999</w:t>
            </w:r>
          </w:p>
        </w:tc>
      </w:tr>
      <w:tr w:rsidR="00B752E4" w:rsidRPr="005914A2" w14:paraId="08E43D72" w14:textId="77777777">
        <w:tc>
          <w:tcPr>
            <w:tcW w:w="1710" w:type="dxa"/>
            <w:tcBorders>
              <w:top w:val="single" w:sz="6" w:space="0" w:color="auto"/>
              <w:left w:val="single" w:sz="12" w:space="0" w:color="auto"/>
              <w:bottom w:val="single" w:sz="6" w:space="0" w:color="auto"/>
              <w:right w:val="single" w:sz="6" w:space="0" w:color="auto"/>
            </w:tcBorders>
          </w:tcPr>
          <w:p w14:paraId="05C704ED" w14:textId="77777777" w:rsidR="00B752E4" w:rsidRPr="005914A2" w:rsidRDefault="00B752E4">
            <w:pPr>
              <w:pStyle w:val="FORMDATA"/>
              <w:rPr>
                <w:b/>
                <w:color w:val="auto"/>
              </w:rPr>
            </w:pPr>
            <w:r w:rsidRPr="005914A2">
              <w:rPr>
                <w:b/>
                <w:color w:val="auto"/>
              </w:rPr>
              <w:t>TOS</w:t>
            </w:r>
          </w:p>
        </w:tc>
        <w:tc>
          <w:tcPr>
            <w:tcW w:w="4050" w:type="dxa"/>
            <w:tcBorders>
              <w:top w:val="single" w:sz="6" w:space="0" w:color="auto"/>
              <w:left w:val="single" w:sz="6" w:space="0" w:color="auto"/>
              <w:bottom w:val="single" w:sz="6" w:space="0" w:color="auto"/>
              <w:right w:val="single" w:sz="6" w:space="0" w:color="auto"/>
            </w:tcBorders>
          </w:tcPr>
          <w:p w14:paraId="3F14BB3C"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195FBD0C" w14:textId="77777777" w:rsidR="00B752E4" w:rsidRPr="005914A2" w:rsidRDefault="00B752E4">
            <w:pPr>
              <w:pStyle w:val="FORMDATA"/>
              <w:rPr>
                <w:b/>
                <w:color w:val="auto"/>
                <w:lang w:val="fr-FR"/>
              </w:rPr>
            </w:pPr>
            <w:r w:rsidRPr="005914A2">
              <w:rPr>
                <w:b/>
                <w:color w:val="auto"/>
                <w:lang w:val="fr-FR"/>
              </w:rPr>
              <w:t>2BM-</w:t>
            </w:r>
          </w:p>
        </w:tc>
      </w:tr>
      <w:tr w:rsidR="00B752E4" w:rsidRPr="005914A2" w14:paraId="5E6C5AD4"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3715E7DA"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61C70F5C" w14:textId="77777777">
        <w:tc>
          <w:tcPr>
            <w:tcW w:w="1710" w:type="dxa"/>
            <w:tcBorders>
              <w:top w:val="single" w:sz="6" w:space="0" w:color="auto"/>
              <w:left w:val="single" w:sz="12" w:space="0" w:color="auto"/>
              <w:bottom w:val="single" w:sz="6" w:space="0" w:color="auto"/>
              <w:right w:val="single" w:sz="6" w:space="0" w:color="auto"/>
            </w:tcBorders>
          </w:tcPr>
          <w:p w14:paraId="7DE55F8A" w14:textId="77777777" w:rsidR="00B752E4" w:rsidRPr="005914A2" w:rsidRDefault="00B752E4">
            <w:pPr>
              <w:pStyle w:val="FORMDATA"/>
              <w:rPr>
                <w:b/>
                <w:color w:val="auto"/>
              </w:rPr>
            </w:pPr>
            <w:r w:rsidRPr="005914A2">
              <w:rPr>
                <w:b/>
                <w:color w:val="auto"/>
              </w:rPr>
              <w:t>BAN1</w:t>
            </w:r>
          </w:p>
        </w:tc>
        <w:tc>
          <w:tcPr>
            <w:tcW w:w="4050" w:type="dxa"/>
            <w:tcBorders>
              <w:top w:val="single" w:sz="6" w:space="0" w:color="auto"/>
              <w:left w:val="single" w:sz="6" w:space="0" w:color="auto"/>
              <w:bottom w:val="single" w:sz="6" w:space="0" w:color="auto"/>
              <w:right w:val="single" w:sz="6" w:space="0" w:color="auto"/>
            </w:tcBorders>
          </w:tcPr>
          <w:p w14:paraId="638F19E1"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03E0CA8C"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56C67DD1"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2CA52699"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3A29BEB6"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7D5AAA6" w14:textId="77777777" w:rsidR="00B752E4" w:rsidRPr="005914A2" w:rsidRDefault="00B752E4">
            <w:pPr>
              <w:pStyle w:val="FORMDATA"/>
              <w:rPr>
                <w:b/>
                <w:color w:val="auto"/>
              </w:rPr>
            </w:pPr>
            <w:r w:rsidRPr="005914A2">
              <w:rPr>
                <w:b/>
                <w:color w:val="auto"/>
              </w:rPr>
              <w:t>INIT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B004F1C"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5E7D6D6" w14:textId="77777777" w:rsidR="00B752E4" w:rsidRPr="005914A2" w:rsidRDefault="00B752E4">
            <w:pPr>
              <w:pStyle w:val="FORMDATA"/>
              <w:rPr>
                <w:b/>
                <w:color w:val="auto"/>
              </w:rPr>
            </w:pPr>
            <w:r w:rsidRPr="005914A2">
              <w:rPr>
                <w:b/>
                <w:color w:val="auto"/>
              </w:rPr>
              <w:t>Bojangles</w:t>
            </w:r>
          </w:p>
        </w:tc>
      </w:tr>
      <w:tr w:rsidR="00B752E4" w:rsidRPr="005914A2" w14:paraId="21E2D246"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E862654" w14:textId="77777777" w:rsidR="00B752E4" w:rsidRPr="005914A2" w:rsidRDefault="00B752E4">
            <w:pPr>
              <w:pStyle w:val="FORMDATA"/>
              <w:rPr>
                <w:b/>
                <w:color w:val="auto"/>
              </w:rPr>
            </w:pPr>
            <w:r w:rsidRPr="005914A2">
              <w:rPr>
                <w:b/>
                <w:color w:val="auto"/>
              </w:rPr>
              <w:t>INIT-TEL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B795908"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9594CC3" w14:textId="77777777" w:rsidR="00B752E4" w:rsidRPr="005914A2" w:rsidRDefault="00B752E4">
            <w:pPr>
              <w:pStyle w:val="FORMDATA"/>
              <w:rPr>
                <w:b/>
                <w:color w:val="auto"/>
              </w:rPr>
            </w:pPr>
            <w:r w:rsidRPr="005914A2">
              <w:rPr>
                <w:b/>
                <w:color w:val="auto"/>
              </w:rPr>
              <w:t>8884448888</w:t>
            </w:r>
          </w:p>
        </w:tc>
      </w:tr>
      <w:tr w:rsidR="00B752E4" w:rsidRPr="005914A2" w14:paraId="47DC8906"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5A97D75" w14:textId="77777777" w:rsidR="00B752E4" w:rsidRPr="005914A2" w:rsidRDefault="00B752E4">
            <w:pPr>
              <w:pStyle w:val="FORMDATA"/>
              <w:rPr>
                <w:b/>
                <w:color w:val="auto"/>
              </w:rPr>
            </w:pPr>
            <w:r w:rsidRPr="005914A2">
              <w:rPr>
                <w:b/>
                <w:color w:val="auto"/>
              </w:rPr>
              <w:t>INIT-FAX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23EA38F"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8156550" w14:textId="77777777" w:rsidR="00B752E4" w:rsidRPr="005914A2" w:rsidRDefault="00B752E4">
            <w:pPr>
              <w:pStyle w:val="FORMDATA"/>
              <w:rPr>
                <w:b/>
                <w:color w:val="auto"/>
              </w:rPr>
            </w:pPr>
            <w:r w:rsidRPr="005914A2">
              <w:rPr>
                <w:b/>
                <w:color w:val="auto"/>
              </w:rPr>
              <w:t>4448884444</w:t>
            </w:r>
          </w:p>
        </w:tc>
      </w:tr>
      <w:tr w:rsidR="00B752E4" w:rsidRPr="005914A2" w14:paraId="70CA009A" w14:textId="77777777">
        <w:trPr>
          <w:cantSplit/>
          <w:trHeight w:val="390"/>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728198A6"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01D9D1E7" w14:textId="77777777">
        <w:trPr>
          <w:cantSplit/>
        </w:trPr>
        <w:tc>
          <w:tcPr>
            <w:tcW w:w="8280" w:type="dxa"/>
            <w:gridSpan w:val="3"/>
            <w:tcBorders>
              <w:top w:val="single" w:sz="6" w:space="0" w:color="auto"/>
              <w:left w:val="single" w:sz="12" w:space="0" w:color="auto"/>
              <w:bottom w:val="single" w:sz="12" w:space="0" w:color="auto"/>
              <w:right w:val="single" w:sz="12" w:space="0" w:color="auto"/>
            </w:tcBorders>
            <w:shd w:val="clear" w:color="auto" w:fill="99CCFF"/>
          </w:tcPr>
          <w:p w14:paraId="10860E28"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623AEB55" w14:textId="77777777">
        <w:tc>
          <w:tcPr>
            <w:tcW w:w="1710" w:type="dxa"/>
            <w:tcBorders>
              <w:top w:val="single" w:sz="6" w:space="0" w:color="auto"/>
              <w:left w:val="single" w:sz="12" w:space="0" w:color="auto"/>
              <w:bottom w:val="single" w:sz="12" w:space="0" w:color="auto"/>
              <w:right w:val="single" w:sz="6" w:space="0" w:color="auto"/>
            </w:tcBorders>
          </w:tcPr>
          <w:p w14:paraId="1C563554" w14:textId="77777777" w:rsidR="00B752E4" w:rsidRPr="005914A2" w:rsidRDefault="00B752E4">
            <w:pPr>
              <w:pStyle w:val="FORMDATA"/>
              <w:rPr>
                <w:b/>
                <w:color w:val="auto"/>
              </w:rPr>
            </w:pPr>
            <w:r w:rsidRPr="005914A2">
              <w:rPr>
                <w:b/>
                <w:color w:val="auto"/>
              </w:rPr>
              <w:t>NAME</w:t>
            </w:r>
          </w:p>
        </w:tc>
        <w:tc>
          <w:tcPr>
            <w:tcW w:w="4050" w:type="dxa"/>
            <w:tcBorders>
              <w:top w:val="single" w:sz="6" w:space="0" w:color="auto"/>
              <w:left w:val="single" w:sz="6" w:space="0" w:color="auto"/>
              <w:bottom w:val="single" w:sz="12" w:space="0" w:color="auto"/>
              <w:right w:val="single" w:sz="6" w:space="0" w:color="auto"/>
            </w:tcBorders>
          </w:tcPr>
          <w:p w14:paraId="3248AA04"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12" w:space="0" w:color="auto"/>
              <w:right w:val="single" w:sz="12" w:space="0" w:color="auto"/>
            </w:tcBorders>
          </w:tcPr>
          <w:p w14:paraId="28AF2569" w14:textId="77777777" w:rsidR="00B752E4" w:rsidRPr="005914A2" w:rsidRDefault="00B752E4">
            <w:pPr>
              <w:pStyle w:val="FORMDATA"/>
              <w:rPr>
                <w:b/>
                <w:color w:val="auto"/>
              </w:rPr>
            </w:pPr>
            <w:r w:rsidRPr="005914A2">
              <w:rPr>
                <w:b/>
                <w:color w:val="auto"/>
              </w:rPr>
              <w:t>Ruff Surf</w:t>
            </w:r>
          </w:p>
        </w:tc>
      </w:tr>
    </w:tbl>
    <w:p w14:paraId="096312F2" w14:textId="77777777" w:rsidR="00B752E4" w:rsidRDefault="00B752E4">
      <w:pPr>
        <w:rPr>
          <w:rFonts w:ascii="Arial" w:hAnsi="Arial" w:cs="Arial"/>
        </w:rPr>
      </w:pPr>
    </w:p>
    <w:p w14:paraId="38DA7314" w14:textId="77777777" w:rsidR="00A27A70" w:rsidRDefault="00A27A70" w:rsidP="00DE40B5"/>
    <w:p w14:paraId="2F7DA3B4" w14:textId="77777777" w:rsidR="00A27A70" w:rsidRDefault="00A27A70" w:rsidP="00DE40B5"/>
    <w:p w14:paraId="01FDF747" w14:textId="77777777" w:rsidR="00A27A70" w:rsidRPr="00A27A70" w:rsidRDefault="00A27A70" w:rsidP="00A27A70">
      <w:r w:rsidRPr="00A27A70">
        <w:t>XML INPUT:</w:t>
      </w:r>
    </w:p>
    <w:p w14:paraId="07040BD4" w14:textId="77777777" w:rsidR="00A27A70" w:rsidRPr="00A27A70" w:rsidRDefault="00A27A70" w:rsidP="00A27A70">
      <w:pPr>
        <w:rPr>
          <w:b/>
        </w:rPr>
      </w:pPr>
    </w:p>
    <w:p w14:paraId="6BC2E0FC" w14:textId="77777777" w:rsidR="00A27A70" w:rsidRPr="00A27A70" w:rsidRDefault="00A27A70" w:rsidP="00A27A70">
      <w:pPr>
        <w:ind w:hanging="480"/>
      </w:pPr>
      <w:hyperlink r:id="rId773" w:anchor="#" w:history="1">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14:paraId="2E3E03FB" w14:textId="77777777" w:rsidR="00A27A70" w:rsidRPr="00A27A70" w:rsidRDefault="00A27A70" w:rsidP="00A27A70">
      <w:pPr>
        <w:ind w:hanging="480"/>
      </w:pPr>
      <w:hyperlink r:id="rId774" w:anchor="#" w:history="1">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14:paraId="1C2B855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14:paraId="4CA6DCD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2009-06-29T09:12:28-05:00</w:t>
      </w:r>
      <w:r w:rsidRPr="00A27A70">
        <w:rPr>
          <w:color w:val="0000FF"/>
        </w:rPr>
        <w:t>&lt;/</w:t>
      </w:r>
      <w:r w:rsidRPr="00A27A70">
        <w:rPr>
          <w:color w:val="990000"/>
        </w:rPr>
        <w:t>order:MSG_TIMESTAMP</w:t>
      </w:r>
      <w:r w:rsidRPr="00A27A70">
        <w:rPr>
          <w:color w:val="0000FF"/>
        </w:rPr>
        <w:t>&gt;</w:t>
      </w:r>
      <w:r w:rsidRPr="00A27A70">
        <w:t xml:space="preserve"> </w:t>
      </w:r>
    </w:p>
    <w:p w14:paraId="3873824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CVT0M032R31</w:t>
      </w:r>
      <w:r w:rsidRPr="00A27A70">
        <w:rPr>
          <w:color w:val="0000FF"/>
        </w:rPr>
        <w:t>&lt;/</w:t>
      </w:r>
      <w:r w:rsidRPr="00A27A70">
        <w:rPr>
          <w:color w:val="990000"/>
        </w:rPr>
        <w:t>order:PON</w:t>
      </w:r>
      <w:r w:rsidRPr="00A27A70">
        <w:rPr>
          <w:color w:val="0000FF"/>
        </w:rPr>
        <w:t>&gt;</w:t>
      </w:r>
      <w:r w:rsidRPr="00A27A70">
        <w:t xml:space="preserve"> </w:t>
      </w:r>
    </w:p>
    <w:p w14:paraId="42595A3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14:paraId="78E614C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7708509919</w:t>
      </w:r>
      <w:r w:rsidRPr="00A27A70">
        <w:rPr>
          <w:color w:val="0000FF"/>
        </w:rPr>
        <w:t>&lt;/</w:t>
      </w:r>
      <w:r w:rsidRPr="00A27A70">
        <w:rPr>
          <w:color w:val="990000"/>
        </w:rPr>
        <w:t>order:ATN</w:t>
      </w:r>
      <w:r w:rsidRPr="00A27A70">
        <w:rPr>
          <w:color w:val="0000FF"/>
        </w:rPr>
        <w:t>&gt;</w:t>
      </w:r>
      <w:r w:rsidRPr="00A27A70">
        <w:t xml:space="preserve"> </w:t>
      </w:r>
    </w:p>
    <w:p w14:paraId="2DB887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14:paraId="1B2FB51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14:paraId="1042129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GA</w:t>
      </w:r>
      <w:r w:rsidRPr="00A27A70">
        <w:rPr>
          <w:color w:val="0000FF"/>
        </w:rPr>
        <w:t>&lt;/</w:t>
      </w:r>
      <w:r w:rsidRPr="00A27A70">
        <w:rPr>
          <w:color w:val="990000"/>
        </w:rPr>
        <w:t>order:STATE</w:t>
      </w:r>
      <w:r w:rsidRPr="00A27A70">
        <w:rPr>
          <w:color w:val="0000FF"/>
        </w:rPr>
        <w:t>&gt;</w:t>
      </w:r>
      <w:r w:rsidRPr="00A27A70">
        <w:t xml:space="preserve"> </w:t>
      </w:r>
    </w:p>
    <w:p w14:paraId="51CED96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200906290912AM</w:t>
      </w:r>
      <w:r w:rsidRPr="00A27A70">
        <w:rPr>
          <w:color w:val="0000FF"/>
        </w:rPr>
        <w:t>&lt;/</w:t>
      </w:r>
      <w:r w:rsidRPr="00A27A70">
        <w:rPr>
          <w:color w:val="990000"/>
        </w:rPr>
        <w:t>order:DTSENT</w:t>
      </w:r>
      <w:r w:rsidRPr="00A27A70">
        <w:rPr>
          <w:color w:val="0000FF"/>
        </w:rPr>
        <w:t>&gt;</w:t>
      </w:r>
      <w:r w:rsidRPr="00A27A70">
        <w:t xml:space="preserve"> </w:t>
      </w:r>
    </w:p>
    <w:p w14:paraId="077836D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14:paraId="29DD9753" w14:textId="77777777" w:rsidR="00A27A70" w:rsidRPr="00A27A70" w:rsidRDefault="00A27A70" w:rsidP="00A27A70">
      <w:pPr>
        <w:ind w:hanging="480"/>
      </w:pPr>
      <w:hyperlink r:id="rId775" w:anchor="#" w:history="1">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14:paraId="3503193B" w14:textId="77777777" w:rsidR="00A27A70" w:rsidRPr="00A27A70" w:rsidRDefault="00A27A70" w:rsidP="00A27A70">
      <w:pPr>
        <w:ind w:hanging="480"/>
      </w:pPr>
      <w:hyperlink r:id="rId776" w:anchor="#" w:history="1">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14:paraId="52EBAA4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14:paraId="35EF2D7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14:paraId="33B034B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14:paraId="09E39F2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L</w:t>
      </w:r>
      <w:r w:rsidRPr="00A27A70">
        <w:rPr>
          <w:color w:val="0000FF"/>
        </w:rPr>
        <w:t>&lt;/</w:t>
      </w:r>
      <w:r w:rsidRPr="00A27A70">
        <w:rPr>
          <w:color w:val="990000"/>
        </w:rPr>
        <w:t>order:ACT</w:t>
      </w:r>
      <w:r w:rsidRPr="00A27A70">
        <w:rPr>
          <w:color w:val="0000FF"/>
        </w:rPr>
        <w:t>&gt;</w:t>
      </w:r>
      <w:r w:rsidRPr="00A27A70">
        <w:t xml:space="preserve"> </w:t>
      </w:r>
    </w:p>
    <w:p w14:paraId="7C5CB3D7" w14:textId="77777777" w:rsidR="00A27A70" w:rsidRPr="00A27A70" w:rsidRDefault="00A27A70" w:rsidP="00A27A70">
      <w:pPr>
        <w:ind w:hanging="480"/>
      </w:pPr>
      <w:hyperlink r:id="rId777" w:anchor="#" w:history="1">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14:paraId="0B6C2CC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2BM-</w:t>
      </w:r>
      <w:r w:rsidRPr="00A27A70">
        <w:rPr>
          <w:color w:val="0000FF"/>
        </w:rPr>
        <w:t>&lt;/</w:t>
      </w:r>
      <w:r w:rsidRPr="00A27A70">
        <w:rPr>
          <w:color w:val="990000"/>
        </w:rPr>
        <w:t>order:TOS</w:t>
      </w:r>
      <w:r w:rsidRPr="00A27A70">
        <w:rPr>
          <w:color w:val="0000FF"/>
        </w:rPr>
        <w:t>&gt;</w:t>
      </w:r>
      <w:r w:rsidRPr="00A27A70">
        <w:t xml:space="preserve"> </w:t>
      </w:r>
    </w:p>
    <w:p w14:paraId="4FFF8B5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14:paraId="199069E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14:paraId="543BCE0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14:paraId="155CFB0E" w14:textId="77777777" w:rsidR="00A27A70" w:rsidRPr="00A27A70" w:rsidRDefault="00A27A70" w:rsidP="00A27A70">
      <w:pPr>
        <w:ind w:hanging="480"/>
      </w:pPr>
      <w:hyperlink r:id="rId778" w:anchor="#" w:history="1">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14:paraId="2B18074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770Q886621621</w:t>
      </w:r>
      <w:r w:rsidRPr="00A27A70">
        <w:rPr>
          <w:color w:val="0000FF"/>
        </w:rPr>
        <w:t>&lt;/</w:t>
      </w:r>
      <w:r w:rsidRPr="00A27A70">
        <w:rPr>
          <w:color w:val="990000"/>
        </w:rPr>
        <w:t>order:BAN1</w:t>
      </w:r>
      <w:r w:rsidRPr="00A27A70">
        <w:rPr>
          <w:color w:val="0000FF"/>
        </w:rPr>
        <w:t>&gt;</w:t>
      </w:r>
      <w:r w:rsidRPr="00A27A70">
        <w:t xml:space="preserve"> </w:t>
      </w:r>
    </w:p>
    <w:p w14:paraId="53DB00C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14:paraId="13BAE7E2" w14:textId="77777777" w:rsidR="00A27A70" w:rsidRPr="00A27A70" w:rsidRDefault="00A27A70" w:rsidP="00A27A70">
      <w:pPr>
        <w:ind w:hanging="480"/>
      </w:pPr>
      <w:hyperlink r:id="rId779" w:anchor="#" w:history="1">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14:paraId="045E850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14:paraId="3922DCD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14:paraId="097E5EB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14:paraId="5004B16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order:CONTACT</w:t>
      </w:r>
      <w:r w:rsidRPr="00A27A70">
        <w:rPr>
          <w:color w:val="0000FF"/>
        </w:rPr>
        <w:t>&gt;</w:t>
      </w:r>
    </w:p>
    <w:p w14:paraId="5F16A03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14:paraId="020D8274" w14:textId="77777777" w:rsidR="00A27A70" w:rsidRPr="00A27A70" w:rsidRDefault="00A27A70" w:rsidP="00A27A70">
      <w:pPr>
        <w:ind w:hanging="480"/>
      </w:pPr>
      <w:hyperlink r:id="rId780" w:anchor="#" w:history="1">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14:paraId="5B524427" w14:textId="77777777" w:rsidR="00A27A70" w:rsidRPr="00A27A70" w:rsidRDefault="00A27A70" w:rsidP="00A27A70">
      <w:pPr>
        <w:ind w:hanging="480"/>
      </w:pPr>
      <w:hyperlink r:id="rId781" w:anchor="#" w:history="1">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14:paraId="7E0D65DB" w14:textId="77777777" w:rsidR="00A27A70" w:rsidRPr="00A27A70" w:rsidRDefault="00A27A70" w:rsidP="00A27A70">
      <w:pPr>
        <w:ind w:hanging="480"/>
      </w:pPr>
      <w:hyperlink r:id="rId782" w:anchor="#" w:history="1">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14:paraId="630983A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Ruff Surf</w:t>
      </w:r>
      <w:r w:rsidRPr="00A27A70">
        <w:rPr>
          <w:color w:val="0000FF"/>
        </w:rPr>
        <w:t>&lt;/</w:t>
      </w:r>
      <w:r w:rsidRPr="00A27A70">
        <w:rPr>
          <w:color w:val="990000"/>
        </w:rPr>
        <w:t>order:NAME</w:t>
      </w:r>
      <w:r w:rsidRPr="00A27A70">
        <w:rPr>
          <w:color w:val="0000FF"/>
        </w:rPr>
        <w:t>&gt;</w:t>
      </w:r>
      <w:r w:rsidRPr="00A27A70">
        <w:t xml:space="preserve"> </w:t>
      </w:r>
    </w:p>
    <w:p w14:paraId="7F0CC30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14:paraId="27A3058A"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14:paraId="34184DE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14:paraId="2370AD45"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14:paraId="34B4059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14:paraId="79462273" w14:textId="77777777" w:rsidR="00A27A70" w:rsidRPr="00A27A70" w:rsidRDefault="00A27A70" w:rsidP="00A27A70">
      <w:pPr>
        <w:rPr>
          <w:b/>
        </w:rPr>
      </w:pPr>
    </w:p>
    <w:p w14:paraId="12A49E60" w14:textId="77777777" w:rsidR="00A27A70" w:rsidRPr="00A27A70" w:rsidRDefault="00A27A70" w:rsidP="00A27A70">
      <w:pPr>
        <w:rPr>
          <w:b/>
        </w:rPr>
      </w:pPr>
    </w:p>
    <w:p w14:paraId="505C8172" w14:textId="77777777" w:rsidR="001C2948" w:rsidRDefault="001C2948" w:rsidP="00A27A70"/>
    <w:p w14:paraId="07DED194" w14:textId="77777777" w:rsidR="001C2948" w:rsidRDefault="001C2948" w:rsidP="00A27A70"/>
    <w:p w14:paraId="0A1AC21B" w14:textId="77777777" w:rsidR="001C2948" w:rsidRDefault="001C2948" w:rsidP="00A27A70"/>
    <w:p w14:paraId="3F954725" w14:textId="77777777" w:rsidR="001C2948" w:rsidRDefault="001C2948" w:rsidP="00A27A70"/>
    <w:p w14:paraId="5CD73F44" w14:textId="77777777" w:rsidR="00A27A70" w:rsidRPr="00A27A70" w:rsidRDefault="00A27A70" w:rsidP="00A27A70">
      <w:r w:rsidRPr="00A27A70">
        <w:t>XML OUTPUT:</w:t>
      </w:r>
    </w:p>
    <w:p w14:paraId="48A2F1F6" w14:textId="77777777" w:rsidR="00A27A70" w:rsidRPr="00A27A70" w:rsidRDefault="00A27A70" w:rsidP="00A27A70">
      <w:pPr>
        <w:rPr>
          <w:b/>
        </w:rPr>
      </w:pPr>
    </w:p>
    <w:p w14:paraId="1B17F348" w14:textId="77777777" w:rsidR="00A27A70" w:rsidRPr="00A27A70" w:rsidRDefault="00A27A70" w:rsidP="00A27A70">
      <w:pPr>
        <w:ind w:hanging="480"/>
      </w:pPr>
      <w:hyperlink r:id="rId783" w:anchor="#" w:history="1">
        <w:r w:rsidRPr="00A27A70">
          <w:rPr>
            <w:b/>
            <w:bCs/>
            <w:color w:val="FF0000"/>
            <w:u w:val="single"/>
          </w:rPr>
          <w:t>-</w:t>
        </w:r>
      </w:hyperlink>
      <w:r w:rsidRPr="00A27A70">
        <w:t xml:space="preserve"> </w:t>
      </w:r>
      <w:r w:rsidRPr="00A27A70">
        <w:rPr>
          <w:color w:val="0000FF"/>
        </w:rPr>
        <w:t>&lt;</w:t>
      </w:r>
      <w:r w:rsidRPr="00A27A70">
        <w:rPr>
          <w:color w:val="990000"/>
        </w:rPr>
        <w:t>header</w:t>
      </w:r>
      <w:r w:rsidRPr="00A27A70">
        <w:rPr>
          <w:color w:val="0000FF"/>
        </w:rPr>
        <w:t>&gt;</w:t>
      </w:r>
    </w:p>
    <w:p w14:paraId="00DCCCF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14:paraId="31AF752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14:paraId="332EEC3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14:paraId="2A29713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14:paraId="12E8D15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14:paraId="08B2BE1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14:paraId="4C33809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14:paraId="6ED9D9B7" w14:textId="77777777" w:rsidR="00A27A70" w:rsidRPr="00A27A70" w:rsidRDefault="00A27A70" w:rsidP="00A27A70">
      <w:pPr>
        <w:ind w:hanging="480"/>
      </w:pPr>
      <w:hyperlink r:id="rId784" w:anchor="#" w:history="1">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14:paraId="36823F5C" w14:textId="77777777" w:rsidR="00A27A70" w:rsidRPr="00A27A70" w:rsidRDefault="00A27A70" w:rsidP="00A27A70">
      <w:pPr>
        <w:ind w:hanging="480"/>
      </w:pPr>
      <w:hyperlink r:id="rId785" w:anchor="#" w:history="1">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14:paraId="3DC58C4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1246284748873629.0892723080274</w:t>
      </w:r>
      <w:r w:rsidRPr="00A27A70">
        <w:rPr>
          <w:color w:val="0000FF"/>
        </w:rPr>
        <w:t>&lt;/</w:t>
      </w:r>
      <w:r w:rsidRPr="00A27A70">
        <w:rPr>
          <w:color w:val="990000"/>
        </w:rPr>
        <w:t>m2:MESSAGE_ID</w:t>
      </w:r>
      <w:r w:rsidRPr="00A27A70">
        <w:rPr>
          <w:color w:val="0000FF"/>
        </w:rPr>
        <w:t>&gt;</w:t>
      </w:r>
      <w:r w:rsidRPr="00A27A70">
        <w:t xml:space="preserve"> </w:t>
      </w:r>
    </w:p>
    <w:p w14:paraId="5EA27FAA"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1B0885BC"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2009-06-29T09:12:29-05:00</w:t>
      </w:r>
      <w:r w:rsidRPr="00A27A70">
        <w:rPr>
          <w:color w:val="0000FF"/>
        </w:rPr>
        <w:t>&lt;/</w:t>
      </w:r>
      <w:r w:rsidRPr="00A27A70">
        <w:rPr>
          <w:color w:val="990000"/>
        </w:rPr>
        <w:t>m2:MSG_TIMESTAMP</w:t>
      </w:r>
      <w:r w:rsidRPr="00A27A70">
        <w:rPr>
          <w:color w:val="0000FF"/>
        </w:rPr>
        <w:t>&gt;</w:t>
      </w:r>
      <w:r w:rsidRPr="00A27A70">
        <w:t xml:space="preserve"> </w:t>
      </w:r>
    </w:p>
    <w:p w14:paraId="30FF432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CVT0M032R31</w:t>
      </w:r>
      <w:r w:rsidRPr="00A27A70">
        <w:rPr>
          <w:color w:val="0000FF"/>
        </w:rPr>
        <w:t>&lt;/</w:t>
      </w:r>
      <w:r w:rsidRPr="00A27A70">
        <w:rPr>
          <w:color w:val="990000"/>
        </w:rPr>
        <w:t>m2:PON</w:t>
      </w:r>
      <w:r w:rsidRPr="00A27A70">
        <w:rPr>
          <w:color w:val="0000FF"/>
        </w:rPr>
        <w:t>&gt;</w:t>
      </w:r>
      <w:r w:rsidRPr="00A27A70">
        <w:t xml:space="preserve"> </w:t>
      </w:r>
    </w:p>
    <w:p w14:paraId="4BBF2DEB"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0515D8D"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7708509919</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4C7EA125"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20090629L00027-00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0F8E7C1"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14:paraId="57DF9AC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14:paraId="3841789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14:paraId="42BC30D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200906290912AM</w:t>
      </w:r>
      <w:r w:rsidRPr="00A27A70">
        <w:rPr>
          <w:color w:val="0000FF"/>
        </w:rPr>
        <w:t>&lt;/</w:t>
      </w:r>
      <w:r w:rsidRPr="00A27A70">
        <w:rPr>
          <w:color w:val="990000"/>
        </w:rPr>
        <w:t>m2:DTSENT</w:t>
      </w:r>
      <w:r w:rsidRPr="00A27A70">
        <w:rPr>
          <w:color w:val="0000FF"/>
        </w:rPr>
        <w:t>&gt;</w:t>
      </w:r>
      <w:r w:rsidRPr="00A27A70">
        <w:t xml:space="preserve"> </w:t>
      </w:r>
    </w:p>
    <w:p w14:paraId="48A9945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CO9D9V63</w:t>
      </w:r>
      <w:r w:rsidRPr="00A27A70">
        <w:rPr>
          <w:color w:val="0000FF"/>
        </w:rPr>
        <w:t>&lt;/</w:t>
      </w:r>
      <w:r w:rsidRPr="00A27A70">
        <w:rPr>
          <w:color w:val="990000"/>
        </w:rPr>
        <w:t>m2:ORD</w:t>
      </w:r>
      <w:r w:rsidRPr="00A27A70">
        <w:rPr>
          <w:color w:val="0000FF"/>
        </w:rPr>
        <w:t>&gt;</w:t>
      </w:r>
      <w:r w:rsidRPr="00A27A70">
        <w:t xml:space="preserve"> </w:t>
      </w:r>
    </w:p>
    <w:p w14:paraId="2CACECA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AO</w:t>
      </w:r>
      <w:r w:rsidRPr="00A27A70">
        <w:rPr>
          <w:color w:val="0000FF"/>
        </w:rPr>
        <w:t>&lt;/</w:t>
      </w:r>
      <w:r w:rsidRPr="00A27A70">
        <w:rPr>
          <w:color w:val="990000"/>
        </w:rPr>
        <w:t>m2:STATUS_CODE</w:t>
      </w:r>
      <w:r w:rsidRPr="00A27A70">
        <w:rPr>
          <w:color w:val="0000FF"/>
        </w:rPr>
        <w:t>&gt;</w:t>
      </w:r>
      <w:r w:rsidRPr="00A27A70">
        <w:t xml:space="preserve"> </w:t>
      </w:r>
    </w:p>
    <w:p w14:paraId="01009A9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ASSIGNABLE ORDER</w:t>
      </w:r>
      <w:r w:rsidRPr="00A27A70">
        <w:rPr>
          <w:color w:val="0000FF"/>
        </w:rPr>
        <w:t>&lt;/</w:t>
      </w:r>
      <w:r w:rsidRPr="00A27A70">
        <w:rPr>
          <w:color w:val="990000"/>
        </w:rPr>
        <w:t>m2:STATUS_MSG</w:t>
      </w:r>
      <w:r w:rsidRPr="00A27A70">
        <w:rPr>
          <w:color w:val="0000FF"/>
        </w:rPr>
        <w:t>&gt;</w:t>
      </w:r>
      <w:r w:rsidRPr="00A27A70">
        <w:t xml:space="preserve"> </w:t>
      </w:r>
    </w:p>
    <w:p w14:paraId="0F37625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14:paraId="5AC50C2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14:paraId="5471453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14:paraId="18796B49" w14:textId="77777777" w:rsidR="00A27A70" w:rsidRPr="00A27A70" w:rsidRDefault="00A27A70" w:rsidP="00A27A70">
      <w:pPr>
        <w:ind w:hanging="480"/>
      </w:pPr>
      <w:hyperlink r:id="rId786" w:anchor="#" w:history="1">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14:paraId="05157F41" w14:textId="77777777" w:rsidR="00A27A70" w:rsidRPr="00A27A70" w:rsidRDefault="00A27A70" w:rsidP="00A27A70">
      <w:pPr>
        <w:ind w:hanging="480"/>
      </w:pPr>
      <w:hyperlink r:id="rId787" w:anchor="#" w:history="1">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14:paraId="24BF88C7" w14:textId="77777777" w:rsidR="00A27A70" w:rsidRPr="00A27A70" w:rsidRDefault="00A27A70" w:rsidP="00A27A70">
      <w:pPr>
        <w:ind w:hanging="480"/>
      </w:pPr>
      <w:hyperlink r:id="rId788" w:anchor="#" w:history="1">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14:paraId="62EEFB8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14:paraId="0535587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14:paraId="6A8EC96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14:paraId="02D26DC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14:paraId="5DC97B6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14:paraId="1590D72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770Q886621621</w:t>
      </w:r>
      <w:r w:rsidRPr="00A27A70">
        <w:rPr>
          <w:color w:val="0000FF"/>
        </w:rPr>
        <w:t>&lt;/</w:t>
      </w:r>
      <w:r w:rsidRPr="00A27A70">
        <w:rPr>
          <w:color w:val="990000"/>
        </w:rPr>
        <w:t>m2:BAN1</w:t>
      </w:r>
      <w:r w:rsidRPr="00A27A70">
        <w:rPr>
          <w:color w:val="0000FF"/>
        </w:rPr>
        <w:t>&gt;</w:t>
      </w:r>
      <w:r w:rsidRPr="00A27A70">
        <w:t xml:space="preserve"> </w:t>
      </w:r>
    </w:p>
    <w:p w14:paraId="709B83E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14:paraId="19203BB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14:paraId="049FACA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14:paraId="7CAE6B7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14:paraId="4A5D78F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14:paraId="7EF57EC1" w14:textId="77777777" w:rsidR="00B752E4" w:rsidRPr="000A4F99" w:rsidRDefault="00B752E4" w:rsidP="000A4F99">
      <w:pPr>
        <w:rPr>
          <w:rFonts w:ascii="Arial" w:hAnsi="Arial" w:cs="Arial"/>
          <w:b/>
        </w:rPr>
      </w:pPr>
      <w:r>
        <w:rPr>
          <w:rFonts w:ascii="Arial" w:hAnsi="Arial" w:cs="Arial"/>
        </w:rPr>
        <w:br w:type="page"/>
      </w:r>
      <w:r w:rsidRPr="000A4F99">
        <w:rPr>
          <w:rFonts w:ascii="Arial" w:hAnsi="Arial" w:cs="Arial"/>
          <w:b/>
        </w:rPr>
        <w:t>TEST CASE M033: Scenario Description: *(Act=V) Partial Migration of two non-lead numbers from existing retail business account, add features, establish listing – LNA=V</w:t>
      </w:r>
    </w:p>
    <w:p w14:paraId="2B0C9DB6" w14:textId="77777777" w:rsidR="00B752E4" w:rsidRPr="000A4F99" w:rsidRDefault="00B752E4">
      <w:pPr>
        <w:pStyle w:val="Heading3"/>
        <w:rPr>
          <w:i w:val="0"/>
          <w:iCs w:val="0"/>
        </w:rPr>
      </w:pPr>
      <w:r w:rsidRPr="000A4F99">
        <w:rPr>
          <w:i w:val="0"/>
          <w:iCs w:val="0"/>
        </w:rPr>
        <w:t>Type of Account:  Business / Multi-Line</w:t>
      </w:r>
    </w:p>
    <w:p w14:paraId="1E0B22AA" w14:textId="77777777" w:rsidR="000A4F99" w:rsidRPr="000A4F99" w:rsidRDefault="000A4F99" w:rsidP="000A4F99"/>
    <w:p w14:paraId="2C3D9B8A" w14:textId="77777777" w:rsidR="00B752E4" w:rsidRDefault="00B752E4"/>
    <w:tbl>
      <w:tblPr>
        <w:tblW w:w="873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140"/>
        <w:gridCol w:w="90"/>
        <w:gridCol w:w="2340"/>
      </w:tblGrid>
      <w:tr w:rsidR="00B752E4" w:rsidRPr="005914A2" w14:paraId="29BCD7AF" w14:textId="77777777">
        <w:trPr>
          <w:tblHeader/>
        </w:trPr>
        <w:tc>
          <w:tcPr>
            <w:tcW w:w="2160" w:type="dxa"/>
            <w:tcBorders>
              <w:top w:val="single" w:sz="6" w:space="0" w:color="auto"/>
              <w:left w:val="single" w:sz="6" w:space="0" w:color="auto"/>
              <w:bottom w:val="single" w:sz="6" w:space="0" w:color="auto"/>
              <w:right w:val="single" w:sz="6" w:space="0" w:color="auto"/>
            </w:tcBorders>
          </w:tcPr>
          <w:p w14:paraId="5284D76C"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230" w:type="dxa"/>
            <w:gridSpan w:val="2"/>
            <w:tcBorders>
              <w:top w:val="single" w:sz="6" w:space="0" w:color="auto"/>
              <w:left w:val="single" w:sz="6" w:space="0" w:color="auto"/>
              <w:bottom w:val="single" w:sz="6" w:space="0" w:color="auto"/>
              <w:right w:val="single" w:sz="6" w:space="0" w:color="auto"/>
            </w:tcBorders>
          </w:tcPr>
          <w:p w14:paraId="4D491F5A" w14:textId="77777777" w:rsidR="00B752E4" w:rsidRPr="005914A2" w:rsidRDefault="00B752E4">
            <w:pPr>
              <w:jc w:val="center"/>
              <w:rPr>
                <w:rFonts w:ascii="Arial" w:hAnsi="Arial" w:cs="Arial"/>
                <w:b/>
              </w:rPr>
            </w:pPr>
            <w:r w:rsidRPr="005914A2">
              <w:rPr>
                <w:rFonts w:ascii="Arial" w:hAnsi="Arial" w:cs="Arial"/>
                <w:b/>
              </w:rPr>
              <w:t>FIELD NAME</w:t>
            </w:r>
          </w:p>
        </w:tc>
        <w:tc>
          <w:tcPr>
            <w:tcW w:w="2340" w:type="dxa"/>
            <w:tcBorders>
              <w:top w:val="single" w:sz="6" w:space="0" w:color="auto"/>
              <w:left w:val="single" w:sz="6" w:space="0" w:color="auto"/>
              <w:bottom w:val="single" w:sz="6" w:space="0" w:color="auto"/>
              <w:right w:val="single" w:sz="6" w:space="0" w:color="auto"/>
            </w:tcBorders>
          </w:tcPr>
          <w:p w14:paraId="0944A6BA"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58D966F6"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0000FF"/>
          </w:tcPr>
          <w:p w14:paraId="4CAB0B32"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3D0AB45F"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274FD77E"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5786383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B671CF" w14:textId="77777777" w:rsidR="00B752E4" w:rsidRPr="005914A2" w:rsidRDefault="00B752E4">
            <w:pPr>
              <w:pStyle w:val="FORMDATA"/>
              <w:rPr>
                <w:b/>
                <w:color w:val="auto"/>
              </w:rPr>
            </w:pPr>
            <w:r w:rsidRPr="005914A2">
              <w:rPr>
                <w:b/>
                <w:color w:val="auto"/>
              </w:rPr>
              <w:t>CCNA</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1838EF1D" w14:textId="77777777" w:rsidR="00B752E4" w:rsidRPr="005914A2" w:rsidRDefault="00B752E4">
            <w:pPr>
              <w:pStyle w:val="FORMDATA"/>
              <w:rPr>
                <w:b/>
                <w:color w:val="auto"/>
              </w:rPr>
            </w:pPr>
            <w:r w:rsidRPr="005914A2">
              <w:rPr>
                <w:b/>
                <w:color w:val="auto"/>
              </w:rPr>
              <w:t>Customer Carrier Name Abbreviation</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5B39E800" w14:textId="77777777" w:rsidR="00B752E4" w:rsidRPr="005914A2" w:rsidRDefault="00B752E4">
            <w:pPr>
              <w:pStyle w:val="FORMDATA"/>
              <w:rPr>
                <w:b/>
                <w:color w:val="auto"/>
              </w:rPr>
            </w:pPr>
            <w:r w:rsidRPr="005914A2">
              <w:rPr>
                <w:b/>
                <w:color w:val="auto"/>
              </w:rPr>
              <w:t>ZXL</w:t>
            </w:r>
          </w:p>
        </w:tc>
      </w:tr>
      <w:tr w:rsidR="00B752E4" w:rsidRPr="005914A2" w14:paraId="18AEFB8F" w14:textId="77777777">
        <w:tc>
          <w:tcPr>
            <w:tcW w:w="2160" w:type="dxa"/>
            <w:tcBorders>
              <w:top w:val="single" w:sz="6" w:space="0" w:color="auto"/>
              <w:left w:val="single" w:sz="6" w:space="0" w:color="auto"/>
              <w:bottom w:val="single" w:sz="6" w:space="0" w:color="auto"/>
              <w:right w:val="single" w:sz="6" w:space="0" w:color="auto"/>
            </w:tcBorders>
          </w:tcPr>
          <w:p w14:paraId="5328801C" w14:textId="77777777" w:rsidR="00B752E4" w:rsidRPr="005914A2" w:rsidRDefault="00B752E4">
            <w:pPr>
              <w:pStyle w:val="FORMDATA"/>
              <w:rPr>
                <w:b/>
                <w:color w:val="auto"/>
              </w:rPr>
            </w:pPr>
            <w:r w:rsidRPr="005914A2">
              <w:rPr>
                <w:b/>
                <w:color w:val="auto"/>
              </w:rPr>
              <w:t>PON</w:t>
            </w:r>
          </w:p>
        </w:tc>
        <w:tc>
          <w:tcPr>
            <w:tcW w:w="4140" w:type="dxa"/>
            <w:tcBorders>
              <w:top w:val="single" w:sz="6" w:space="0" w:color="auto"/>
              <w:left w:val="single" w:sz="6" w:space="0" w:color="auto"/>
              <w:bottom w:val="single" w:sz="6" w:space="0" w:color="auto"/>
              <w:right w:val="single" w:sz="6" w:space="0" w:color="auto"/>
            </w:tcBorders>
          </w:tcPr>
          <w:p w14:paraId="53C786FD" w14:textId="77777777" w:rsidR="00B752E4" w:rsidRPr="005914A2" w:rsidRDefault="00B752E4">
            <w:pPr>
              <w:pStyle w:val="FORMDATA"/>
              <w:rPr>
                <w:b/>
                <w:color w:val="auto"/>
              </w:rPr>
            </w:pPr>
            <w:r w:rsidRPr="005914A2">
              <w:rPr>
                <w:b/>
                <w:color w:val="auto"/>
              </w:rPr>
              <w:t>Purchase Order Number</w:t>
            </w:r>
          </w:p>
        </w:tc>
        <w:tc>
          <w:tcPr>
            <w:tcW w:w="2430" w:type="dxa"/>
            <w:gridSpan w:val="2"/>
            <w:tcBorders>
              <w:top w:val="single" w:sz="6" w:space="0" w:color="auto"/>
              <w:left w:val="single" w:sz="6" w:space="0" w:color="auto"/>
              <w:bottom w:val="single" w:sz="6" w:space="0" w:color="auto"/>
              <w:right w:val="single" w:sz="6" w:space="0" w:color="auto"/>
            </w:tcBorders>
          </w:tcPr>
          <w:p w14:paraId="2892896E" w14:textId="77777777" w:rsidR="00B752E4" w:rsidRPr="005914A2" w:rsidRDefault="00B752E4">
            <w:pPr>
              <w:pStyle w:val="FORMDATA"/>
              <w:rPr>
                <w:b/>
                <w:color w:val="auto"/>
              </w:rPr>
            </w:pPr>
            <w:r w:rsidRPr="005914A2">
              <w:rPr>
                <w:b/>
                <w:color w:val="auto"/>
              </w:rPr>
              <w:t>M33</w:t>
            </w:r>
          </w:p>
        </w:tc>
      </w:tr>
      <w:tr w:rsidR="00B752E4" w:rsidRPr="005914A2" w14:paraId="6732DA30" w14:textId="77777777">
        <w:tc>
          <w:tcPr>
            <w:tcW w:w="2160" w:type="dxa"/>
            <w:tcBorders>
              <w:top w:val="single" w:sz="6" w:space="0" w:color="auto"/>
              <w:left w:val="single" w:sz="6" w:space="0" w:color="auto"/>
              <w:bottom w:val="single" w:sz="6" w:space="0" w:color="auto"/>
              <w:right w:val="single" w:sz="6" w:space="0" w:color="auto"/>
            </w:tcBorders>
          </w:tcPr>
          <w:p w14:paraId="0BF55214" w14:textId="77777777" w:rsidR="00B752E4" w:rsidRPr="005914A2" w:rsidRDefault="00B752E4">
            <w:pPr>
              <w:pStyle w:val="FORMDATA"/>
              <w:rPr>
                <w:b/>
                <w:color w:val="auto"/>
              </w:rPr>
            </w:pPr>
            <w:r w:rsidRPr="005914A2">
              <w:rPr>
                <w:b/>
                <w:color w:val="auto"/>
              </w:rPr>
              <w:t>ATN</w:t>
            </w:r>
          </w:p>
        </w:tc>
        <w:tc>
          <w:tcPr>
            <w:tcW w:w="4140" w:type="dxa"/>
            <w:tcBorders>
              <w:top w:val="single" w:sz="6" w:space="0" w:color="auto"/>
              <w:left w:val="single" w:sz="6" w:space="0" w:color="auto"/>
              <w:bottom w:val="single" w:sz="6" w:space="0" w:color="auto"/>
              <w:right w:val="single" w:sz="6" w:space="0" w:color="auto"/>
            </w:tcBorders>
          </w:tcPr>
          <w:p w14:paraId="5D5A746C" w14:textId="77777777" w:rsidR="00B752E4" w:rsidRPr="005914A2" w:rsidRDefault="00B752E4">
            <w:pPr>
              <w:pStyle w:val="FORMDATA"/>
              <w:rPr>
                <w:b/>
                <w:color w:val="auto"/>
              </w:rPr>
            </w:pPr>
            <w:r w:rsidRPr="005914A2">
              <w:rPr>
                <w:b/>
                <w:color w:val="auto"/>
              </w:rPr>
              <w:t>Account Telephone Number</w:t>
            </w:r>
          </w:p>
        </w:tc>
        <w:tc>
          <w:tcPr>
            <w:tcW w:w="2430" w:type="dxa"/>
            <w:gridSpan w:val="2"/>
            <w:tcBorders>
              <w:top w:val="single" w:sz="6" w:space="0" w:color="auto"/>
              <w:left w:val="single" w:sz="6" w:space="0" w:color="auto"/>
              <w:bottom w:val="single" w:sz="6" w:space="0" w:color="auto"/>
              <w:right w:val="single" w:sz="6" w:space="0" w:color="auto"/>
            </w:tcBorders>
          </w:tcPr>
          <w:p w14:paraId="7231450C" w14:textId="77777777" w:rsidR="00B752E4" w:rsidRPr="005914A2" w:rsidRDefault="00B752E4">
            <w:pPr>
              <w:pStyle w:val="FORMDATA"/>
              <w:rPr>
                <w:b/>
                <w:color w:val="auto"/>
              </w:rPr>
            </w:pPr>
            <w:r w:rsidRPr="005914A2">
              <w:rPr>
                <w:b/>
                <w:color w:val="auto"/>
              </w:rPr>
              <w:t>7705908764</w:t>
            </w:r>
          </w:p>
        </w:tc>
      </w:tr>
      <w:tr w:rsidR="00B752E4" w:rsidRPr="005914A2" w14:paraId="2E52E610" w14:textId="77777777">
        <w:tc>
          <w:tcPr>
            <w:tcW w:w="2160" w:type="dxa"/>
            <w:tcBorders>
              <w:top w:val="single" w:sz="6" w:space="0" w:color="auto"/>
              <w:left w:val="single" w:sz="6" w:space="0" w:color="auto"/>
              <w:bottom w:val="single" w:sz="6" w:space="0" w:color="auto"/>
              <w:right w:val="single" w:sz="6" w:space="0" w:color="auto"/>
            </w:tcBorders>
          </w:tcPr>
          <w:p w14:paraId="24E954F5" w14:textId="77777777" w:rsidR="00B752E4" w:rsidRPr="005914A2" w:rsidRDefault="00B752E4">
            <w:pPr>
              <w:pStyle w:val="FORMDATA"/>
              <w:rPr>
                <w:b/>
                <w:color w:val="auto"/>
              </w:rPr>
            </w:pPr>
            <w:r w:rsidRPr="005914A2">
              <w:rPr>
                <w:b/>
                <w:color w:val="auto"/>
              </w:rPr>
              <w:t>PROJECT</w:t>
            </w:r>
          </w:p>
        </w:tc>
        <w:tc>
          <w:tcPr>
            <w:tcW w:w="4140" w:type="dxa"/>
            <w:tcBorders>
              <w:top w:val="single" w:sz="6" w:space="0" w:color="auto"/>
              <w:left w:val="single" w:sz="6" w:space="0" w:color="auto"/>
              <w:bottom w:val="single" w:sz="6" w:space="0" w:color="auto"/>
              <w:right w:val="single" w:sz="6" w:space="0" w:color="auto"/>
            </w:tcBorders>
          </w:tcPr>
          <w:p w14:paraId="266CF59A" w14:textId="77777777" w:rsidR="00B752E4" w:rsidRPr="005914A2" w:rsidRDefault="00B752E4">
            <w:pPr>
              <w:pStyle w:val="FORMDATA"/>
              <w:rPr>
                <w:b/>
                <w:color w:val="auto"/>
              </w:rPr>
            </w:pPr>
            <w:r w:rsidRPr="005914A2">
              <w:rPr>
                <w:b/>
                <w:color w:val="auto"/>
              </w:rPr>
              <w:t>Project</w:t>
            </w:r>
          </w:p>
        </w:tc>
        <w:tc>
          <w:tcPr>
            <w:tcW w:w="2430" w:type="dxa"/>
            <w:gridSpan w:val="2"/>
            <w:tcBorders>
              <w:top w:val="single" w:sz="6" w:space="0" w:color="auto"/>
              <w:left w:val="single" w:sz="6" w:space="0" w:color="auto"/>
              <w:bottom w:val="single" w:sz="6" w:space="0" w:color="auto"/>
              <w:right w:val="single" w:sz="6" w:space="0" w:color="auto"/>
            </w:tcBorders>
          </w:tcPr>
          <w:p w14:paraId="3D16CA12" w14:textId="77777777" w:rsidR="00B752E4" w:rsidRPr="005914A2" w:rsidRDefault="00B752E4">
            <w:pPr>
              <w:pStyle w:val="FORMDATA"/>
              <w:rPr>
                <w:b/>
                <w:color w:val="auto"/>
              </w:rPr>
            </w:pPr>
            <w:r w:rsidRPr="005914A2">
              <w:rPr>
                <w:b/>
                <w:color w:val="auto"/>
              </w:rPr>
              <w:t>CAVENOBILL</w:t>
            </w:r>
          </w:p>
        </w:tc>
      </w:tr>
      <w:tr w:rsidR="00B752E4" w:rsidRPr="005914A2" w14:paraId="04D490EF"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D50BF44" w14:textId="77777777" w:rsidR="00B752E4" w:rsidRPr="005914A2" w:rsidRDefault="00B752E4">
            <w:pPr>
              <w:pStyle w:val="FORMDATA"/>
              <w:rPr>
                <w:b/>
                <w:color w:val="auto"/>
              </w:rPr>
            </w:pPr>
            <w:r w:rsidRPr="005914A2">
              <w:rPr>
                <w:b/>
                <w:color w:val="auto"/>
              </w:rPr>
              <w:t>SC</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5DC66A2B"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1FE3E4FD" w14:textId="77777777" w:rsidR="00B752E4" w:rsidRPr="005914A2" w:rsidRDefault="00B752E4">
            <w:pPr>
              <w:pStyle w:val="FORMDATA"/>
              <w:rPr>
                <w:b/>
                <w:color w:val="auto"/>
              </w:rPr>
            </w:pPr>
            <w:r w:rsidRPr="005914A2">
              <w:rPr>
                <w:b/>
                <w:color w:val="auto"/>
              </w:rPr>
              <w:t>LCSC</w:t>
            </w:r>
          </w:p>
        </w:tc>
      </w:tr>
      <w:tr w:rsidR="00B752E4" w:rsidRPr="005914A2" w14:paraId="17C5E3D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9C8DE30" w14:textId="77777777" w:rsidR="00B752E4" w:rsidRPr="005914A2" w:rsidRDefault="00B752E4">
            <w:pPr>
              <w:pStyle w:val="FORMDATA"/>
              <w:rPr>
                <w:b/>
                <w:color w:val="auto"/>
              </w:rPr>
            </w:pPr>
            <w:r w:rsidRPr="005914A2">
              <w:rPr>
                <w:b/>
                <w:color w:val="auto"/>
              </w:rPr>
              <w:t>D/TSent</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5A00CE92" w14:textId="77777777" w:rsidR="00B752E4" w:rsidRPr="005914A2" w:rsidRDefault="00B752E4">
            <w:pPr>
              <w:pStyle w:val="FORMDATA"/>
              <w:rPr>
                <w:b/>
                <w:color w:val="auto"/>
              </w:rPr>
            </w:pPr>
            <w:r w:rsidRPr="005914A2">
              <w:rPr>
                <w:b/>
                <w:color w:val="auto"/>
              </w:rPr>
              <w:t>Date &amp; Time Sent</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6C01AFE5" w14:textId="77777777" w:rsidR="00B752E4" w:rsidRPr="005914A2" w:rsidRDefault="00B752E4">
            <w:pPr>
              <w:pStyle w:val="FORMDATA"/>
              <w:rPr>
                <w:b/>
                <w:color w:val="auto"/>
              </w:rPr>
            </w:pPr>
            <w:r w:rsidRPr="005914A2">
              <w:rPr>
                <w:b/>
                <w:color w:val="auto"/>
              </w:rPr>
              <w:t>20030328</w:t>
            </w:r>
          </w:p>
        </w:tc>
      </w:tr>
      <w:tr w:rsidR="00B752E4" w:rsidRPr="005914A2" w14:paraId="308284A6" w14:textId="77777777">
        <w:tc>
          <w:tcPr>
            <w:tcW w:w="2160" w:type="dxa"/>
            <w:tcBorders>
              <w:top w:val="single" w:sz="6" w:space="0" w:color="auto"/>
              <w:left w:val="single" w:sz="6" w:space="0" w:color="auto"/>
              <w:bottom w:val="single" w:sz="6" w:space="0" w:color="auto"/>
              <w:right w:val="single" w:sz="6" w:space="0" w:color="auto"/>
            </w:tcBorders>
          </w:tcPr>
          <w:p w14:paraId="1DC3A945" w14:textId="77777777" w:rsidR="00B752E4" w:rsidRPr="005914A2" w:rsidRDefault="00B752E4">
            <w:pPr>
              <w:pStyle w:val="FORMDATA"/>
              <w:rPr>
                <w:b/>
                <w:color w:val="auto"/>
              </w:rPr>
            </w:pPr>
            <w:r w:rsidRPr="005914A2">
              <w:rPr>
                <w:b/>
                <w:color w:val="auto"/>
              </w:rPr>
              <w:t>DDD</w:t>
            </w:r>
          </w:p>
        </w:tc>
        <w:tc>
          <w:tcPr>
            <w:tcW w:w="4140" w:type="dxa"/>
            <w:tcBorders>
              <w:top w:val="single" w:sz="6" w:space="0" w:color="auto"/>
              <w:left w:val="single" w:sz="6" w:space="0" w:color="auto"/>
              <w:bottom w:val="single" w:sz="6" w:space="0" w:color="auto"/>
              <w:right w:val="single" w:sz="6" w:space="0" w:color="auto"/>
            </w:tcBorders>
          </w:tcPr>
          <w:p w14:paraId="76418BF0" w14:textId="77777777" w:rsidR="00B752E4" w:rsidRPr="005914A2" w:rsidRDefault="00B752E4">
            <w:pPr>
              <w:pStyle w:val="FORMDATA"/>
              <w:rPr>
                <w:b/>
                <w:color w:val="auto"/>
              </w:rPr>
            </w:pPr>
            <w:r w:rsidRPr="005914A2">
              <w:rPr>
                <w:b/>
                <w:color w:val="auto"/>
              </w:rPr>
              <w:t>Desired Due Date</w:t>
            </w:r>
          </w:p>
        </w:tc>
        <w:tc>
          <w:tcPr>
            <w:tcW w:w="2430" w:type="dxa"/>
            <w:gridSpan w:val="2"/>
            <w:tcBorders>
              <w:top w:val="single" w:sz="6" w:space="0" w:color="auto"/>
              <w:left w:val="single" w:sz="6" w:space="0" w:color="auto"/>
              <w:bottom w:val="single" w:sz="6" w:space="0" w:color="auto"/>
              <w:right w:val="single" w:sz="6" w:space="0" w:color="auto"/>
            </w:tcBorders>
          </w:tcPr>
          <w:p w14:paraId="4BA26827" w14:textId="77777777" w:rsidR="00B752E4" w:rsidRPr="005914A2" w:rsidRDefault="00B752E4">
            <w:pPr>
              <w:pStyle w:val="FORMDATA"/>
              <w:rPr>
                <w:b/>
                <w:color w:val="auto"/>
              </w:rPr>
            </w:pPr>
            <w:r w:rsidRPr="005914A2">
              <w:rPr>
                <w:b/>
                <w:color w:val="auto"/>
              </w:rPr>
              <w:t>20030428</w:t>
            </w:r>
          </w:p>
        </w:tc>
      </w:tr>
      <w:tr w:rsidR="00B752E4" w:rsidRPr="005914A2" w14:paraId="58682EE0" w14:textId="77777777">
        <w:tc>
          <w:tcPr>
            <w:tcW w:w="2160" w:type="dxa"/>
            <w:tcBorders>
              <w:top w:val="single" w:sz="6" w:space="0" w:color="auto"/>
              <w:left w:val="single" w:sz="6" w:space="0" w:color="auto"/>
              <w:bottom w:val="single" w:sz="6" w:space="0" w:color="auto"/>
              <w:right w:val="single" w:sz="6" w:space="0" w:color="auto"/>
            </w:tcBorders>
          </w:tcPr>
          <w:p w14:paraId="1A279E09" w14:textId="77777777" w:rsidR="00B752E4" w:rsidRPr="005914A2" w:rsidRDefault="00B752E4">
            <w:pPr>
              <w:pStyle w:val="FORMDATA"/>
              <w:rPr>
                <w:b/>
                <w:color w:val="auto"/>
              </w:rPr>
            </w:pPr>
            <w:r w:rsidRPr="005914A2">
              <w:rPr>
                <w:b/>
                <w:color w:val="auto"/>
              </w:rPr>
              <w:t>REQTYP</w:t>
            </w:r>
          </w:p>
        </w:tc>
        <w:tc>
          <w:tcPr>
            <w:tcW w:w="4140" w:type="dxa"/>
            <w:tcBorders>
              <w:top w:val="single" w:sz="6" w:space="0" w:color="auto"/>
              <w:left w:val="single" w:sz="6" w:space="0" w:color="auto"/>
              <w:bottom w:val="single" w:sz="6" w:space="0" w:color="auto"/>
              <w:right w:val="single" w:sz="6" w:space="0" w:color="auto"/>
            </w:tcBorders>
          </w:tcPr>
          <w:p w14:paraId="7CE68EEA" w14:textId="77777777" w:rsidR="00B752E4" w:rsidRPr="005914A2" w:rsidRDefault="00B752E4">
            <w:pPr>
              <w:pStyle w:val="FORMDATA"/>
              <w:rPr>
                <w:b/>
                <w:color w:val="auto"/>
              </w:rPr>
            </w:pPr>
            <w:r w:rsidRPr="005914A2">
              <w:rPr>
                <w:b/>
                <w:color w:val="auto"/>
              </w:rPr>
              <w:t>Request Type</w:t>
            </w:r>
          </w:p>
        </w:tc>
        <w:tc>
          <w:tcPr>
            <w:tcW w:w="2430" w:type="dxa"/>
            <w:gridSpan w:val="2"/>
            <w:tcBorders>
              <w:top w:val="single" w:sz="6" w:space="0" w:color="auto"/>
              <w:left w:val="single" w:sz="6" w:space="0" w:color="auto"/>
              <w:bottom w:val="single" w:sz="6" w:space="0" w:color="auto"/>
              <w:right w:val="single" w:sz="6" w:space="0" w:color="auto"/>
            </w:tcBorders>
          </w:tcPr>
          <w:p w14:paraId="3405AA6F" w14:textId="77777777" w:rsidR="00B752E4" w:rsidRPr="005914A2" w:rsidRDefault="00B752E4">
            <w:pPr>
              <w:pStyle w:val="FORMDATA"/>
              <w:rPr>
                <w:b/>
                <w:color w:val="auto"/>
              </w:rPr>
            </w:pPr>
            <w:r w:rsidRPr="005914A2">
              <w:rPr>
                <w:b/>
                <w:color w:val="auto"/>
              </w:rPr>
              <w:t>MB</w:t>
            </w:r>
          </w:p>
        </w:tc>
      </w:tr>
      <w:tr w:rsidR="00B752E4" w:rsidRPr="005914A2" w14:paraId="408655B6" w14:textId="77777777">
        <w:tc>
          <w:tcPr>
            <w:tcW w:w="2160" w:type="dxa"/>
            <w:tcBorders>
              <w:top w:val="single" w:sz="6" w:space="0" w:color="auto"/>
              <w:left w:val="single" w:sz="6" w:space="0" w:color="auto"/>
              <w:bottom w:val="single" w:sz="6" w:space="0" w:color="auto"/>
              <w:right w:val="single" w:sz="6" w:space="0" w:color="auto"/>
            </w:tcBorders>
          </w:tcPr>
          <w:p w14:paraId="2FDB3D50" w14:textId="77777777" w:rsidR="00B752E4" w:rsidRPr="005914A2" w:rsidRDefault="00B752E4">
            <w:pPr>
              <w:pStyle w:val="FORMDATA"/>
              <w:rPr>
                <w:b/>
                <w:color w:val="auto"/>
              </w:rPr>
            </w:pPr>
            <w:r w:rsidRPr="005914A2">
              <w:rPr>
                <w:b/>
                <w:color w:val="auto"/>
              </w:rPr>
              <w:t>MI</w:t>
            </w:r>
          </w:p>
        </w:tc>
        <w:tc>
          <w:tcPr>
            <w:tcW w:w="4140" w:type="dxa"/>
            <w:tcBorders>
              <w:top w:val="single" w:sz="6" w:space="0" w:color="auto"/>
              <w:left w:val="single" w:sz="6" w:space="0" w:color="auto"/>
              <w:bottom w:val="single" w:sz="6" w:space="0" w:color="auto"/>
              <w:right w:val="single" w:sz="6" w:space="0" w:color="auto"/>
            </w:tcBorders>
          </w:tcPr>
          <w:p w14:paraId="08CBFC29" w14:textId="77777777" w:rsidR="00B752E4" w:rsidRPr="005914A2" w:rsidRDefault="00B752E4">
            <w:pPr>
              <w:pStyle w:val="FORMDATA"/>
              <w:rPr>
                <w:b/>
                <w:color w:val="auto"/>
              </w:rPr>
            </w:pPr>
            <w:r w:rsidRPr="005914A2">
              <w:rPr>
                <w:b/>
                <w:color w:val="auto"/>
              </w:rPr>
              <w:t>Migration Indicator</w:t>
            </w:r>
          </w:p>
        </w:tc>
        <w:tc>
          <w:tcPr>
            <w:tcW w:w="2430" w:type="dxa"/>
            <w:gridSpan w:val="2"/>
            <w:tcBorders>
              <w:top w:val="single" w:sz="6" w:space="0" w:color="auto"/>
              <w:left w:val="single" w:sz="6" w:space="0" w:color="auto"/>
              <w:bottom w:val="single" w:sz="6" w:space="0" w:color="auto"/>
              <w:right w:val="single" w:sz="6" w:space="0" w:color="auto"/>
            </w:tcBorders>
          </w:tcPr>
          <w:p w14:paraId="1495590F" w14:textId="77777777" w:rsidR="00B752E4" w:rsidRPr="005914A2" w:rsidRDefault="00B752E4">
            <w:pPr>
              <w:pStyle w:val="FORMDATA"/>
              <w:rPr>
                <w:b/>
                <w:color w:val="auto"/>
              </w:rPr>
            </w:pPr>
            <w:r w:rsidRPr="005914A2">
              <w:rPr>
                <w:b/>
                <w:color w:val="auto"/>
              </w:rPr>
              <w:t>A</w:t>
            </w:r>
          </w:p>
        </w:tc>
      </w:tr>
      <w:tr w:rsidR="00B752E4" w:rsidRPr="005914A2" w14:paraId="44A30DF4" w14:textId="77777777">
        <w:tc>
          <w:tcPr>
            <w:tcW w:w="2160" w:type="dxa"/>
            <w:tcBorders>
              <w:top w:val="single" w:sz="6" w:space="0" w:color="auto"/>
              <w:left w:val="single" w:sz="6" w:space="0" w:color="auto"/>
              <w:bottom w:val="single" w:sz="6" w:space="0" w:color="auto"/>
              <w:right w:val="single" w:sz="6" w:space="0" w:color="auto"/>
            </w:tcBorders>
          </w:tcPr>
          <w:p w14:paraId="7C9308F8" w14:textId="77777777" w:rsidR="00B752E4" w:rsidRPr="005914A2" w:rsidRDefault="00B752E4">
            <w:pPr>
              <w:pStyle w:val="FORMDATA"/>
              <w:rPr>
                <w:b/>
                <w:color w:val="auto"/>
              </w:rPr>
            </w:pPr>
            <w:r w:rsidRPr="005914A2">
              <w:rPr>
                <w:b/>
                <w:color w:val="auto"/>
              </w:rPr>
              <w:t>ACT</w:t>
            </w:r>
          </w:p>
        </w:tc>
        <w:tc>
          <w:tcPr>
            <w:tcW w:w="4140" w:type="dxa"/>
            <w:tcBorders>
              <w:top w:val="single" w:sz="6" w:space="0" w:color="auto"/>
              <w:left w:val="single" w:sz="6" w:space="0" w:color="auto"/>
              <w:bottom w:val="single" w:sz="6" w:space="0" w:color="auto"/>
              <w:right w:val="single" w:sz="6" w:space="0" w:color="auto"/>
            </w:tcBorders>
          </w:tcPr>
          <w:p w14:paraId="2FCC1AD7" w14:textId="77777777" w:rsidR="00B752E4" w:rsidRPr="005914A2" w:rsidRDefault="00B752E4">
            <w:pPr>
              <w:pStyle w:val="FORMDATA"/>
              <w:rPr>
                <w:b/>
                <w:color w:val="auto"/>
              </w:rPr>
            </w:pPr>
            <w:r w:rsidRPr="005914A2">
              <w:rPr>
                <w:b/>
                <w:color w:val="auto"/>
              </w:rPr>
              <w:t>Activity Type</w:t>
            </w:r>
          </w:p>
        </w:tc>
        <w:tc>
          <w:tcPr>
            <w:tcW w:w="2430" w:type="dxa"/>
            <w:gridSpan w:val="2"/>
            <w:tcBorders>
              <w:top w:val="single" w:sz="6" w:space="0" w:color="auto"/>
              <w:left w:val="single" w:sz="6" w:space="0" w:color="auto"/>
              <w:bottom w:val="single" w:sz="6" w:space="0" w:color="auto"/>
              <w:right w:val="single" w:sz="6" w:space="0" w:color="auto"/>
            </w:tcBorders>
          </w:tcPr>
          <w:p w14:paraId="442E709D" w14:textId="77777777" w:rsidR="00B752E4" w:rsidRPr="005914A2" w:rsidRDefault="00B752E4">
            <w:pPr>
              <w:pStyle w:val="FORMDATA"/>
              <w:rPr>
                <w:b/>
                <w:color w:val="auto"/>
              </w:rPr>
            </w:pPr>
            <w:r w:rsidRPr="005914A2">
              <w:rPr>
                <w:b/>
                <w:color w:val="auto"/>
              </w:rPr>
              <w:t>V</w:t>
            </w:r>
          </w:p>
        </w:tc>
      </w:tr>
      <w:tr w:rsidR="00B752E4" w:rsidRPr="005914A2" w14:paraId="4EBE662E" w14:textId="77777777">
        <w:tc>
          <w:tcPr>
            <w:tcW w:w="2160" w:type="dxa"/>
            <w:tcBorders>
              <w:top w:val="single" w:sz="6" w:space="0" w:color="auto"/>
              <w:left w:val="single" w:sz="6" w:space="0" w:color="auto"/>
              <w:bottom w:val="single" w:sz="6" w:space="0" w:color="auto"/>
              <w:right w:val="single" w:sz="6" w:space="0" w:color="auto"/>
            </w:tcBorders>
          </w:tcPr>
          <w:p w14:paraId="3E5B1817" w14:textId="77777777" w:rsidR="00B752E4" w:rsidRPr="005914A2" w:rsidRDefault="00B752E4">
            <w:pPr>
              <w:pStyle w:val="FORMDATA"/>
              <w:rPr>
                <w:b/>
                <w:color w:val="auto"/>
              </w:rPr>
            </w:pPr>
            <w:r w:rsidRPr="005914A2">
              <w:rPr>
                <w:b/>
                <w:color w:val="auto"/>
              </w:rPr>
              <w:t>CC</w:t>
            </w:r>
          </w:p>
        </w:tc>
        <w:tc>
          <w:tcPr>
            <w:tcW w:w="4140" w:type="dxa"/>
            <w:tcBorders>
              <w:top w:val="single" w:sz="6" w:space="0" w:color="auto"/>
              <w:left w:val="single" w:sz="6" w:space="0" w:color="auto"/>
              <w:bottom w:val="single" w:sz="6" w:space="0" w:color="auto"/>
              <w:right w:val="single" w:sz="6" w:space="0" w:color="auto"/>
            </w:tcBorders>
          </w:tcPr>
          <w:p w14:paraId="47B80B03" w14:textId="77777777" w:rsidR="00B752E4" w:rsidRPr="005914A2" w:rsidRDefault="00B752E4">
            <w:pPr>
              <w:pStyle w:val="FORMDATA"/>
              <w:rPr>
                <w:b/>
                <w:color w:val="auto"/>
              </w:rPr>
            </w:pPr>
            <w:r w:rsidRPr="005914A2">
              <w:rPr>
                <w:b/>
                <w:color w:val="auto"/>
              </w:rPr>
              <w:t>Company Code</w:t>
            </w:r>
          </w:p>
        </w:tc>
        <w:tc>
          <w:tcPr>
            <w:tcW w:w="2430" w:type="dxa"/>
            <w:gridSpan w:val="2"/>
            <w:tcBorders>
              <w:top w:val="single" w:sz="6" w:space="0" w:color="auto"/>
              <w:left w:val="single" w:sz="6" w:space="0" w:color="auto"/>
              <w:bottom w:val="single" w:sz="6" w:space="0" w:color="auto"/>
              <w:right w:val="single" w:sz="6" w:space="0" w:color="auto"/>
            </w:tcBorders>
          </w:tcPr>
          <w:p w14:paraId="7A8B5810" w14:textId="77777777" w:rsidR="00B752E4" w:rsidRPr="005914A2" w:rsidRDefault="00B752E4">
            <w:pPr>
              <w:pStyle w:val="FORMDATA"/>
              <w:rPr>
                <w:b/>
                <w:color w:val="auto"/>
              </w:rPr>
            </w:pPr>
            <w:r w:rsidRPr="005914A2">
              <w:rPr>
                <w:b/>
                <w:color w:val="auto"/>
              </w:rPr>
              <w:t>9999</w:t>
            </w:r>
          </w:p>
        </w:tc>
      </w:tr>
      <w:tr w:rsidR="00B752E4" w:rsidRPr="005914A2" w14:paraId="76941EEC" w14:textId="77777777">
        <w:tc>
          <w:tcPr>
            <w:tcW w:w="2160" w:type="dxa"/>
            <w:tcBorders>
              <w:top w:val="single" w:sz="6" w:space="0" w:color="auto"/>
              <w:left w:val="single" w:sz="6" w:space="0" w:color="auto"/>
              <w:bottom w:val="single" w:sz="6" w:space="0" w:color="auto"/>
              <w:right w:val="single" w:sz="6" w:space="0" w:color="auto"/>
            </w:tcBorders>
          </w:tcPr>
          <w:p w14:paraId="7962E306" w14:textId="77777777" w:rsidR="00B752E4" w:rsidRPr="005914A2" w:rsidRDefault="00B752E4">
            <w:pPr>
              <w:pStyle w:val="FORMDATA"/>
              <w:rPr>
                <w:b/>
                <w:color w:val="auto"/>
              </w:rPr>
            </w:pPr>
            <w:r w:rsidRPr="005914A2">
              <w:rPr>
                <w:b/>
                <w:color w:val="auto"/>
              </w:rPr>
              <w:t>TOS</w:t>
            </w:r>
          </w:p>
        </w:tc>
        <w:tc>
          <w:tcPr>
            <w:tcW w:w="4140" w:type="dxa"/>
            <w:tcBorders>
              <w:top w:val="single" w:sz="6" w:space="0" w:color="auto"/>
              <w:left w:val="single" w:sz="6" w:space="0" w:color="auto"/>
              <w:bottom w:val="single" w:sz="6" w:space="0" w:color="auto"/>
              <w:right w:val="single" w:sz="6" w:space="0" w:color="auto"/>
            </w:tcBorders>
          </w:tcPr>
          <w:p w14:paraId="61AC6818" w14:textId="77777777" w:rsidR="00B752E4" w:rsidRPr="005914A2" w:rsidRDefault="00B752E4">
            <w:pPr>
              <w:pStyle w:val="FORMDATA"/>
              <w:rPr>
                <w:b/>
                <w:color w:val="auto"/>
              </w:rPr>
            </w:pPr>
            <w:r w:rsidRPr="005914A2">
              <w:rPr>
                <w:b/>
                <w:color w:val="auto"/>
              </w:rPr>
              <w:t>Type of Service</w:t>
            </w:r>
          </w:p>
        </w:tc>
        <w:tc>
          <w:tcPr>
            <w:tcW w:w="2430" w:type="dxa"/>
            <w:gridSpan w:val="2"/>
            <w:tcBorders>
              <w:top w:val="single" w:sz="6" w:space="0" w:color="auto"/>
              <w:left w:val="single" w:sz="6" w:space="0" w:color="auto"/>
              <w:bottom w:val="single" w:sz="6" w:space="0" w:color="auto"/>
              <w:right w:val="single" w:sz="6" w:space="0" w:color="auto"/>
            </w:tcBorders>
          </w:tcPr>
          <w:p w14:paraId="2E2257EE" w14:textId="77777777" w:rsidR="00B752E4" w:rsidRPr="005914A2" w:rsidRDefault="00B752E4">
            <w:pPr>
              <w:pStyle w:val="FORMDATA"/>
              <w:rPr>
                <w:b/>
                <w:color w:val="auto"/>
              </w:rPr>
            </w:pPr>
            <w:r w:rsidRPr="005914A2">
              <w:rPr>
                <w:b/>
                <w:color w:val="auto"/>
              </w:rPr>
              <w:t>1AM-</w:t>
            </w:r>
          </w:p>
        </w:tc>
      </w:tr>
      <w:tr w:rsidR="00B752E4" w:rsidRPr="005914A2" w14:paraId="1D1C0C9C" w14:textId="77777777">
        <w:tc>
          <w:tcPr>
            <w:tcW w:w="2160" w:type="dxa"/>
            <w:tcBorders>
              <w:top w:val="single" w:sz="6" w:space="0" w:color="auto"/>
              <w:left w:val="single" w:sz="6" w:space="0" w:color="auto"/>
              <w:bottom w:val="single" w:sz="6" w:space="0" w:color="auto"/>
              <w:right w:val="single" w:sz="6" w:space="0" w:color="auto"/>
            </w:tcBorders>
          </w:tcPr>
          <w:p w14:paraId="2B733F4B" w14:textId="77777777" w:rsidR="00B752E4" w:rsidRPr="005914A2" w:rsidRDefault="00B752E4">
            <w:pPr>
              <w:pStyle w:val="FORMDATA"/>
              <w:rPr>
                <w:b/>
                <w:color w:val="auto"/>
              </w:rPr>
            </w:pPr>
            <w:r w:rsidRPr="005914A2">
              <w:rPr>
                <w:b/>
                <w:color w:val="auto"/>
              </w:rPr>
              <w:t>PORTTYP</w:t>
            </w:r>
          </w:p>
        </w:tc>
        <w:tc>
          <w:tcPr>
            <w:tcW w:w="4140" w:type="dxa"/>
            <w:tcBorders>
              <w:top w:val="single" w:sz="6" w:space="0" w:color="auto"/>
              <w:left w:val="single" w:sz="6" w:space="0" w:color="auto"/>
              <w:bottom w:val="single" w:sz="6" w:space="0" w:color="auto"/>
              <w:right w:val="single" w:sz="6" w:space="0" w:color="auto"/>
            </w:tcBorders>
          </w:tcPr>
          <w:p w14:paraId="7F4FE7F3" w14:textId="77777777" w:rsidR="00B752E4" w:rsidRPr="005914A2" w:rsidRDefault="00B752E4">
            <w:pPr>
              <w:pStyle w:val="FORMDATA"/>
              <w:rPr>
                <w:b/>
                <w:color w:val="auto"/>
              </w:rPr>
            </w:pPr>
            <w:r w:rsidRPr="005914A2">
              <w:rPr>
                <w:b/>
                <w:color w:val="auto"/>
              </w:rPr>
              <w:t>Port Type</w:t>
            </w:r>
          </w:p>
        </w:tc>
        <w:tc>
          <w:tcPr>
            <w:tcW w:w="2430" w:type="dxa"/>
            <w:gridSpan w:val="2"/>
            <w:tcBorders>
              <w:top w:val="single" w:sz="6" w:space="0" w:color="auto"/>
              <w:left w:val="single" w:sz="6" w:space="0" w:color="auto"/>
              <w:bottom w:val="single" w:sz="6" w:space="0" w:color="auto"/>
              <w:right w:val="single" w:sz="6" w:space="0" w:color="auto"/>
            </w:tcBorders>
          </w:tcPr>
          <w:p w14:paraId="37824EF6" w14:textId="77777777" w:rsidR="00B752E4" w:rsidRPr="005914A2" w:rsidRDefault="00B752E4">
            <w:pPr>
              <w:pStyle w:val="FORMDATA"/>
              <w:rPr>
                <w:b/>
                <w:color w:val="auto"/>
              </w:rPr>
            </w:pPr>
            <w:r w:rsidRPr="005914A2">
              <w:rPr>
                <w:b/>
                <w:color w:val="auto"/>
              </w:rPr>
              <w:t>L</w:t>
            </w:r>
          </w:p>
        </w:tc>
      </w:tr>
      <w:tr w:rsidR="00B752E4" w:rsidRPr="005914A2" w14:paraId="57F2BD5C"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581C7CF6"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0E2E6130" w14:textId="77777777">
        <w:tc>
          <w:tcPr>
            <w:tcW w:w="2160" w:type="dxa"/>
            <w:tcBorders>
              <w:top w:val="single" w:sz="6" w:space="0" w:color="auto"/>
              <w:left w:val="single" w:sz="6" w:space="0" w:color="auto"/>
              <w:bottom w:val="single" w:sz="6" w:space="0" w:color="auto"/>
              <w:right w:val="single" w:sz="6" w:space="0" w:color="auto"/>
            </w:tcBorders>
          </w:tcPr>
          <w:p w14:paraId="16576404" w14:textId="77777777" w:rsidR="00B752E4" w:rsidRPr="005914A2" w:rsidRDefault="00B752E4">
            <w:pPr>
              <w:pStyle w:val="FORMDATA"/>
              <w:rPr>
                <w:b/>
                <w:color w:val="auto"/>
              </w:rPr>
            </w:pPr>
            <w:r w:rsidRPr="005914A2">
              <w:rPr>
                <w:b/>
                <w:color w:val="auto"/>
              </w:rPr>
              <w:t>BAN1</w:t>
            </w:r>
          </w:p>
        </w:tc>
        <w:tc>
          <w:tcPr>
            <w:tcW w:w="4140" w:type="dxa"/>
            <w:tcBorders>
              <w:top w:val="single" w:sz="6" w:space="0" w:color="auto"/>
              <w:left w:val="single" w:sz="6" w:space="0" w:color="auto"/>
              <w:bottom w:val="single" w:sz="6" w:space="0" w:color="auto"/>
              <w:right w:val="single" w:sz="6" w:space="0" w:color="auto"/>
            </w:tcBorders>
          </w:tcPr>
          <w:p w14:paraId="31A4AF04" w14:textId="77777777" w:rsidR="00B752E4" w:rsidRPr="005914A2" w:rsidRDefault="00B752E4">
            <w:pPr>
              <w:pStyle w:val="FORMDATA"/>
              <w:rPr>
                <w:b/>
                <w:color w:val="auto"/>
              </w:rPr>
            </w:pPr>
            <w:r w:rsidRPr="005914A2">
              <w:rPr>
                <w:b/>
                <w:color w:val="auto"/>
              </w:rPr>
              <w:t>Billing Account Number 1</w:t>
            </w:r>
          </w:p>
        </w:tc>
        <w:tc>
          <w:tcPr>
            <w:tcW w:w="2430" w:type="dxa"/>
            <w:gridSpan w:val="2"/>
            <w:tcBorders>
              <w:top w:val="single" w:sz="6" w:space="0" w:color="auto"/>
              <w:left w:val="single" w:sz="6" w:space="0" w:color="auto"/>
              <w:bottom w:val="single" w:sz="6" w:space="0" w:color="auto"/>
              <w:right w:val="single" w:sz="6" w:space="0" w:color="auto"/>
            </w:tcBorders>
          </w:tcPr>
          <w:p w14:paraId="15DB03D3"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27599C60"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2453365F" w14:textId="77777777" w:rsidR="00B752E4" w:rsidRPr="005914A2" w:rsidRDefault="00B752E4">
            <w:pPr>
              <w:pStyle w:val="Heading4"/>
              <w:rPr>
                <w:rFonts w:cs="Arial"/>
                <w:b/>
                <w:i w:val="0"/>
              </w:rPr>
            </w:pPr>
            <w:r w:rsidRPr="005914A2">
              <w:rPr>
                <w:rFonts w:cs="Arial"/>
                <w:b/>
                <w:i w:val="0"/>
              </w:rPr>
              <w:t>Contact Sections</w:t>
            </w:r>
          </w:p>
        </w:tc>
      </w:tr>
      <w:tr w:rsidR="00B752E4" w:rsidRPr="005914A2" w14:paraId="37538C1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3D0DBC1" w14:textId="77777777" w:rsidR="00B752E4" w:rsidRPr="005914A2" w:rsidRDefault="00B752E4">
            <w:pPr>
              <w:pStyle w:val="FORMDATA"/>
              <w:rPr>
                <w:b/>
                <w:color w:val="auto"/>
              </w:rPr>
            </w:pPr>
            <w:r w:rsidRPr="005914A2">
              <w:rPr>
                <w:b/>
                <w:color w:val="auto"/>
              </w:rPr>
              <w:t>INIT</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6E8B3C86" w14:textId="77777777" w:rsidR="00B752E4" w:rsidRPr="005914A2" w:rsidRDefault="00B752E4">
            <w:pPr>
              <w:pStyle w:val="FORMDATA"/>
              <w:rPr>
                <w:b/>
                <w:color w:val="auto"/>
              </w:rPr>
            </w:pPr>
            <w:r w:rsidRPr="005914A2">
              <w:rPr>
                <w:b/>
                <w:color w:val="auto"/>
              </w:rPr>
              <w:t>Initiator Identification</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6E9DD078" w14:textId="77777777" w:rsidR="00B752E4" w:rsidRPr="005914A2" w:rsidRDefault="00B752E4">
            <w:pPr>
              <w:pStyle w:val="FORMDATA"/>
              <w:rPr>
                <w:b/>
                <w:color w:val="auto"/>
              </w:rPr>
            </w:pPr>
            <w:r w:rsidRPr="005914A2">
              <w:rPr>
                <w:b/>
                <w:color w:val="auto"/>
              </w:rPr>
              <w:t>Bojangles</w:t>
            </w:r>
          </w:p>
        </w:tc>
      </w:tr>
      <w:tr w:rsidR="00B752E4" w:rsidRPr="005914A2" w14:paraId="0618320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B326257" w14:textId="77777777" w:rsidR="00B752E4" w:rsidRPr="005914A2" w:rsidRDefault="00B752E4">
            <w:pPr>
              <w:pStyle w:val="FORMDATA"/>
              <w:rPr>
                <w:b/>
                <w:color w:val="auto"/>
              </w:rPr>
            </w:pPr>
            <w:r w:rsidRPr="005914A2">
              <w:rPr>
                <w:b/>
                <w:color w:val="auto"/>
              </w:rPr>
              <w:t>INIT-TEL NO.</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76F3737A" w14:textId="77777777" w:rsidR="00B752E4" w:rsidRPr="005914A2" w:rsidRDefault="00B752E4">
            <w:pPr>
              <w:pStyle w:val="FORMDATA"/>
              <w:rPr>
                <w:b/>
                <w:color w:val="auto"/>
              </w:rPr>
            </w:pPr>
            <w:r w:rsidRPr="005914A2">
              <w:rPr>
                <w:b/>
                <w:color w:val="auto"/>
              </w:rPr>
              <w:t>Initiator Telephone Number</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74A20149" w14:textId="77777777" w:rsidR="00B752E4" w:rsidRPr="005914A2" w:rsidRDefault="00B752E4">
            <w:pPr>
              <w:pStyle w:val="FORMDATA"/>
              <w:rPr>
                <w:b/>
                <w:color w:val="auto"/>
              </w:rPr>
            </w:pPr>
            <w:r w:rsidRPr="005914A2">
              <w:rPr>
                <w:b/>
                <w:color w:val="auto"/>
              </w:rPr>
              <w:t>8884448888</w:t>
            </w:r>
          </w:p>
        </w:tc>
      </w:tr>
      <w:tr w:rsidR="00B752E4" w:rsidRPr="005914A2" w14:paraId="3BE63B6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942F3CD" w14:textId="77777777" w:rsidR="00B752E4" w:rsidRPr="005914A2" w:rsidRDefault="00B752E4">
            <w:pPr>
              <w:pStyle w:val="FORMDATA"/>
              <w:rPr>
                <w:b/>
                <w:color w:val="auto"/>
              </w:rPr>
            </w:pPr>
            <w:r w:rsidRPr="005914A2">
              <w:rPr>
                <w:b/>
                <w:color w:val="auto"/>
              </w:rPr>
              <w:t>INIT-FAX NO.</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488FFC74" w14:textId="77777777" w:rsidR="00B752E4" w:rsidRPr="005914A2" w:rsidRDefault="00B752E4">
            <w:pPr>
              <w:pStyle w:val="FORMDATA"/>
              <w:rPr>
                <w:b/>
                <w:color w:val="auto"/>
              </w:rPr>
            </w:pPr>
            <w:r w:rsidRPr="005914A2">
              <w:rPr>
                <w:b/>
                <w:color w:val="auto"/>
              </w:rPr>
              <w:t>Initiator Facsimile Number</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56D4C71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604498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A81E944" w14:textId="77777777" w:rsidR="00B752E4" w:rsidRPr="005914A2" w:rsidRDefault="00B752E4">
            <w:pPr>
              <w:pStyle w:val="FORMDATA"/>
              <w:rPr>
                <w:b/>
                <w:color w:val="auto"/>
                <w:lang w:val="fr-FR"/>
              </w:rPr>
            </w:pPr>
            <w:r w:rsidRPr="005914A2">
              <w:rPr>
                <w:b/>
                <w:color w:val="auto"/>
                <w:lang w:val="fr-FR"/>
              </w:rPr>
              <w:t>IMPCON</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34DE7912"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55D77730" w14:textId="77777777" w:rsidR="00B752E4" w:rsidRPr="005914A2" w:rsidRDefault="00B752E4">
            <w:pPr>
              <w:pStyle w:val="FORMDATA"/>
              <w:rPr>
                <w:b/>
                <w:color w:val="auto"/>
              </w:rPr>
            </w:pPr>
            <w:smartTag w:uri="urn:schemas-microsoft-com:office:smarttags" w:element="place">
              <w:smartTag w:uri="urn:schemas-microsoft-com:office:smarttags" w:element="City">
                <w:r w:rsidRPr="005914A2">
                  <w:rPr>
                    <w:b/>
                    <w:color w:val="auto"/>
                  </w:rPr>
                  <w:t>Garfield</w:t>
                </w:r>
              </w:smartTag>
            </w:smartTag>
          </w:p>
        </w:tc>
      </w:tr>
      <w:tr w:rsidR="00B752E4" w:rsidRPr="005914A2" w14:paraId="337C6C8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D847DE8" w14:textId="77777777" w:rsidR="00B752E4" w:rsidRPr="005914A2" w:rsidRDefault="00B752E4">
            <w:pPr>
              <w:pStyle w:val="FORMDATA"/>
              <w:rPr>
                <w:b/>
                <w:color w:val="auto"/>
              </w:rPr>
            </w:pPr>
            <w:r w:rsidRPr="005914A2">
              <w:rPr>
                <w:b/>
                <w:color w:val="auto"/>
              </w:rPr>
              <w:t>IMPCON-TEL NO.</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4EDEEEEB" w14:textId="77777777" w:rsidR="00B752E4" w:rsidRPr="005914A2" w:rsidRDefault="00B752E4">
            <w:pPr>
              <w:pStyle w:val="FORMDATA"/>
              <w:rPr>
                <w:b/>
                <w:color w:val="auto"/>
              </w:rPr>
            </w:pPr>
            <w:r w:rsidRPr="005914A2">
              <w:rPr>
                <w:b/>
                <w:color w:val="auto"/>
              </w:rPr>
              <w:t>Implementation Contact Telephone Number</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59808BB4" w14:textId="77777777" w:rsidR="00B752E4" w:rsidRPr="005914A2" w:rsidRDefault="00B752E4">
            <w:pPr>
              <w:pStyle w:val="FORMDATA"/>
              <w:rPr>
                <w:b/>
                <w:color w:val="auto"/>
              </w:rPr>
            </w:pPr>
            <w:r w:rsidRPr="005914A2">
              <w:rPr>
                <w:b/>
                <w:color w:val="auto"/>
              </w:rPr>
              <w:t>7701117777</w:t>
            </w:r>
          </w:p>
        </w:tc>
      </w:tr>
      <w:tr w:rsidR="00B752E4" w:rsidRPr="005914A2" w14:paraId="3EB6DBD2"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0000FF"/>
          </w:tcPr>
          <w:p w14:paraId="475C65B6"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31507862"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081BE5ED"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577E5691" w14:textId="77777777">
        <w:tc>
          <w:tcPr>
            <w:tcW w:w="2160" w:type="dxa"/>
            <w:tcBorders>
              <w:top w:val="single" w:sz="6" w:space="0" w:color="auto"/>
              <w:left w:val="single" w:sz="6" w:space="0" w:color="auto"/>
              <w:bottom w:val="single" w:sz="6" w:space="0" w:color="auto"/>
              <w:right w:val="single" w:sz="6" w:space="0" w:color="auto"/>
            </w:tcBorders>
          </w:tcPr>
          <w:p w14:paraId="772725C9" w14:textId="77777777" w:rsidR="00B752E4" w:rsidRPr="005914A2" w:rsidRDefault="00B752E4">
            <w:pPr>
              <w:pStyle w:val="FORMDATA"/>
              <w:rPr>
                <w:b/>
                <w:color w:val="auto"/>
              </w:rPr>
            </w:pPr>
            <w:r w:rsidRPr="005914A2">
              <w:rPr>
                <w:b/>
                <w:color w:val="auto"/>
              </w:rPr>
              <w:t>NAME</w:t>
            </w:r>
          </w:p>
        </w:tc>
        <w:tc>
          <w:tcPr>
            <w:tcW w:w="4230" w:type="dxa"/>
            <w:gridSpan w:val="2"/>
            <w:tcBorders>
              <w:top w:val="single" w:sz="6" w:space="0" w:color="auto"/>
              <w:left w:val="single" w:sz="6" w:space="0" w:color="auto"/>
              <w:bottom w:val="single" w:sz="6" w:space="0" w:color="auto"/>
              <w:right w:val="single" w:sz="6" w:space="0" w:color="auto"/>
            </w:tcBorders>
          </w:tcPr>
          <w:p w14:paraId="33E17639" w14:textId="77777777" w:rsidR="00B752E4" w:rsidRPr="005914A2" w:rsidRDefault="00B752E4">
            <w:pPr>
              <w:pStyle w:val="FORMDATA"/>
              <w:rPr>
                <w:b/>
                <w:color w:val="auto"/>
              </w:rPr>
            </w:pPr>
            <w:r w:rsidRPr="005914A2">
              <w:rPr>
                <w:b/>
                <w:color w:val="auto"/>
              </w:rPr>
              <w:t>End User Name</w:t>
            </w:r>
          </w:p>
        </w:tc>
        <w:tc>
          <w:tcPr>
            <w:tcW w:w="2340" w:type="dxa"/>
            <w:tcBorders>
              <w:top w:val="single" w:sz="6" w:space="0" w:color="auto"/>
              <w:left w:val="single" w:sz="6" w:space="0" w:color="auto"/>
              <w:bottom w:val="single" w:sz="6" w:space="0" w:color="auto"/>
              <w:right w:val="single" w:sz="6" w:space="0" w:color="auto"/>
            </w:tcBorders>
          </w:tcPr>
          <w:p w14:paraId="6B813941" w14:textId="77777777" w:rsidR="00B752E4" w:rsidRPr="005914A2" w:rsidRDefault="00B752E4">
            <w:pPr>
              <w:pStyle w:val="FORMDATA"/>
              <w:rPr>
                <w:b/>
                <w:color w:val="auto"/>
              </w:rPr>
            </w:pPr>
            <w:r w:rsidRPr="005914A2">
              <w:rPr>
                <w:b/>
                <w:color w:val="auto"/>
              </w:rPr>
              <w:t>Mama Bahama</w:t>
            </w:r>
          </w:p>
        </w:tc>
      </w:tr>
      <w:tr w:rsidR="00B752E4" w:rsidRPr="005914A2" w14:paraId="0D1D98A0" w14:textId="77777777">
        <w:tc>
          <w:tcPr>
            <w:tcW w:w="2160" w:type="dxa"/>
            <w:tcBorders>
              <w:top w:val="single" w:sz="6" w:space="0" w:color="auto"/>
              <w:left w:val="single" w:sz="6" w:space="0" w:color="auto"/>
              <w:bottom w:val="single" w:sz="6" w:space="0" w:color="auto"/>
              <w:right w:val="single" w:sz="6" w:space="0" w:color="auto"/>
            </w:tcBorders>
          </w:tcPr>
          <w:p w14:paraId="24CBDE81" w14:textId="77777777" w:rsidR="00B752E4" w:rsidRPr="005914A2" w:rsidRDefault="00B752E4">
            <w:pPr>
              <w:pStyle w:val="FORMDATA"/>
              <w:rPr>
                <w:b/>
                <w:color w:val="auto"/>
              </w:rPr>
            </w:pPr>
            <w:r w:rsidRPr="005914A2">
              <w:rPr>
                <w:b/>
                <w:color w:val="auto"/>
              </w:rPr>
              <w:t>ELT</w:t>
            </w:r>
          </w:p>
        </w:tc>
        <w:tc>
          <w:tcPr>
            <w:tcW w:w="4230" w:type="dxa"/>
            <w:gridSpan w:val="2"/>
            <w:tcBorders>
              <w:top w:val="single" w:sz="6" w:space="0" w:color="auto"/>
              <w:left w:val="single" w:sz="6" w:space="0" w:color="auto"/>
              <w:bottom w:val="single" w:sz="6" w:space="0" w:color="auto"/>
              <w:right w:val="single" w:sz="6" w:space="0" w:color="auto"/>
            </w:tcBorders>
          </w:tcPr>
          <w:p w14:paraId="3C23CEEF" w14:textId="77777777" w:rsidR="00B752E4" w:rsidRPr="005914A2" w:rsidRDefault="00B752E4">
            <w:pPr>
              <w:pStyle w:val="FORMDATA"/>
              <w:rPr>
                <w:b/>
                <w:color w:val="auto"/>
              </w:rPr>
            </w:pPr>
            <w:r w:rsidRPr="005914A2">
              <w:rPr>
                <w:b/>
                <w:color w:val="auto"/>
              </w:rPr>
              <w:t>End User Listing Treatment</w:t>
            </w:r>
          </w:p>
        </w:tc>
        <w:tc>
          <w:tcPr>
            <w:tcW w:w="2340" w:type="dxa"/>
            <w:tcBorders>
              <w:top w:val="single" w:sz="6" w:space="0" w:color="auto"/>
              <w:left w:val="single" w:sz="6" w:space="0" w:color="auto"/>
              <w:bottom w:val="single" w:sz="6" w:space="0" w:color="auto"/>
              <w:right w:val="single" w:sz="6" w:space="0" w:color="auto"/>
            </w:tcBorders>
          </w:tcPr>
          <w:p w14:paraId="44C67905" w14:textId="77777777" w:rsidR="00B752E4" w:rsidRPr="005914A2" w:rsidRDefault="00B752E4">
            <w:pPr>
              <w:pStyle w:val="FORMDATA"/>
              <w:rPr>
                <w:b/>
                <w:color w:val="auto"/>
              </w:rPr>
            </w:pPr>
            <w:r w:rsidRPr="005914A2">
              <w:rPr>
                <w:b/>
                <w:color w:val="auto"/>
              </w:rPr>
              <w:t>C</w:t>
            </w:r>
          </w:p>
        </w:tc>
      </w:tr>
      <w:tr w:rsidR="00B752E4" w:rsidRPr="005914A2" w14:paraId="76489A3C"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4374E381" w14:textId="77777777" w:rsidR="00B752E4" w:rsidRPr="005914A2" w:rsidRDefault="00B752E4">
            <w:pPr>
              <w:pStyle w:val="Heading5"/>
              <w:rPr>
                <w:rFonts w:cs="Arial"/>
                <w:color w:val="auto"/>
                <w:szCs w:val="24"/>
              </w:rPr>
            </w:pPr>
            <w:r w:rsidRPr="005914A2">
              <w:rPr>
                <w:rFonts w:cs="Arial"/>
                <w:color w:val="auto"/>
                <w:szCs w:val="24"/>
              </w:rPr>
              <w:t>Bill Section</w:t>
            </w:r>
          </w:p>
        </w:tc>
      </w:tr>
      <w:tr w:rsidR="00B752E4" w:rsidRPr="005914A2" w14:paraId="54F4B51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51EFD9" w14:textId="77777777" w:rsidR="00B752E4" w:rsidRPr="005914A2" w:rsidRDefault="00B752E4">
            <w:pPr>
              <w:pStyle w:val="FORMDATA"/>
              <w:rPr>
                <w:b/>
                <w:color w:val="auto"/>
              </w:rPr>
            </w:pPr>
            <w:r w:rsidRPr="005914A2">
              <w:rPr>
                <w:b/>
                <w:color w:val="auto"/>
              </w:rPr>
              <w:t>EATN</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146B4202" w14:textId="77777777" w:rsidR="00B752E4" w:rsidRPr="005914A2" w:rsidRDefault="00B752E4">
            <w:pPr>
              <w:pStyle w:val="FORMDATA"/>
              <w:rPr>
                <w:b/>
                <w:color w:val="auto"/>
              </w:rPr>
            </w:pPr>
            <w:r w:rsidRPr="005914A2">
              <w:rPr>
                <w:b/>
                <w:color w:val="auto"/>
              </w:rPr>
              <w:t>Existing Account Telephone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71D008F6" w14:textId="77777777" w:rsidR="00B752E4" w:rsidRPr="005914A2" w:rsidRDefault="00B752E4">
            <w:pPr>
              <w:pStyle w:val="FORMDATA"/>
              <w:rPr>
                <w:b/>
                <w:color w:val="auto"/>
              </w:rPr>
            </w:pPr>
            <w:r w:rsidRPr="005914A2">
              <w:rPr>
                <w:b/>
                <w:color w:val="auto"/>
              </w:rPr>
              <w:t>7705908392</w:t>
            </w:r>
          </w:p>
        </w:tc>
      </w:tr>
      <w:tr w:rsidR="00B752E4" w:rsidRPr="005914A2" w14:paraId="3D4E566F"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0000FF"/>
          </w:tcPr>
          <w:p w14:paraId="4AD3E03D"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73FA93EA"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0156A4BD" w14:textId="77777777" w:rsidR="00B752E4" w:rsidRPr="005914A2" w:rsidRDefault="00B752E4">
            <w:pPr>
              <w:rPr>
                <w:rFonts w:ascii="Arial" w:hAnsi="Arial" w:cs="Arial"/>
                <w:b/>
                <w:iCs/>
              </w:rPr>
            </w:pPr>
            <w:r w:rsidRPr="005914A2">
              <w:rPr>
                <w:rFonts w:ascii="Arial" w:hAnsi="Arial" w:cs="Arial"/>
                <w:b/>
                <w:iCs/>
              </w:rPr>
              <w:t>Listing Control Section</w:t>
            </w:r>
          </w:p>
        </w:tc>
      </w:tr>
      <w:tr w:rsidR="00B752E4" w:rsidRPr="005914A2" w14:paraId="604F639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F096D1F" w14:textId="77777777" w:rsidR="00B752E4" w:rsidRPr="005914A2" w:rsidRDefault="00B752E4">
            <w:pPr>
              <w:pStyle w:val="FORMDATA"/>
              <w:rPr>
                <w:b/>
                <w:color w:val="auto"/>
              </w:rPr>
            </w:pPr>
            <w:r w:rsidRPr="005914A2">
              <w:rPr>
                <w:b/>
                <w:color w:val="auto"/>
              </w:rPr>
              <w:t>DLNUM</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57AC200B" w14:textId="77777777" w:rsidR="00B752E4" w:rsidRPr="005914A2" w:rsidRDefault="00B752E4">
            <w:pPr>
              <w:pStyle w:val="FORMDATA"/>
              <w:rPr>
                <w:b/>
                <w:color w:val="auto"/>
              </w:rPr>
            </w:pPr>
            <w:r w:rsidRPr="005914A2">
              <w:rPr>
                <w:b/>
                <w:color w:val="auto"/>
              </w:rPr>
              <w:t>Directory Listing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0156217D" w14:textId="77777777" w:rsidR="00B752E4" w:rsidRPr="005914A2" w:rsidRDefault="00B752E4">
            <w:pPr>
              <w:pStyle w:val="FORMDATA"/>
              <w:rPr>
                <w:b/>
                <w:color w:val="auto"/>
              </w:rPr>
            </w:pPr>
            <w:r w:rsidRPr="005914A2">
              <w:rPr>
                <w:b/>
                <w:color w:val="auto"/>
              </w:rPr>
              <w:t>0001</w:t>
            </w:r>
          </w:p>
        </w:tc>
      </w:tr>
      <w:tr w:rsidR="00B752E4" w:rsidRPr="005914A2" w14:paraId="73CB9F55" w14:textId="77777777">
        <w:tc>
          <w:tcPr>
            <w:tcW w:w="2160" w:type="dxa"/>
            <w:tcBorders>
              <w:top w:val="single" w:sz="6" w:space="0" w:color="auto"/>
              <w:left w:val="single" w:sz="6" w:space="0" w:color="auto"/>
              <w:bottom w:val="single" w:sz="6" w:space="0" w:color="auto"/>
              <w:right w:val="single" w:sz="6" w:space="0" w:color="auto"/>
            </w:tcBorders>
          </w:tcPr>
          <w:p w14:paraId="60ABA37E" w14:textId="77777777" w:rsidR="00B752E4" w:rsidRPr="005914A2" w:rsidRDefault="00B752E4">
            <w:pPr>
              <w:pStyle w:val="FORMDATA"/>
              <w:rPr>
                <w:b/>
                <w:color w:val="auto"/>
              </w:rPr>
            </w:pPr>
            <w:r w:rsidRPr="005914A2">
              <w:rPr>
                <w:b/>
                <w:color w:val="auto"/>
              </w:rPr>
              <w:t>LACT</w:t>
            </w:r>
          </w:p>
        </w:tc>
        <w:tc>
          <w:tcPr>
            <w:tcW w:w="4230" w:type="dxa"/>
            <w:gridSpan w:val="2"/>
            <w:tcBorders>
              <w:top w:val="single" w:sz="6" w:space="0" w:color="auto"/>
              <w:left w:val="single" w:sz="6" w:space="0" w:color="auto"/>
              <w:bottom w:val="single" w:sz="6" w:space="0" w:color="auto"/>
              <w:right w:val="single" w:sz="6" w:space="0" w:color="auto"/>
            </w:tcBorders>
          </w:tcPr>
          <w:p w14:paraId="33ABFAB5" w14:textId="77777777" w:rsidR="00B752E4" w:rsidRPr="005914A2" w:rsidRDefault="00B752E4">
            <w:pPr>
              <w:pStyle w:val="FORMDATA"/>
              <w:rPr>
                <w:b/>
                <w:color w:val="auto"/>
              </w:rPr>
            </w:pPr>
            <w:r w:rsidRPr="005914A2">
              <w:rPr>
                <w:b/>
                <w:color w:val="auto"/>
              </w:rPr>
              <w:t>Listing Activity Indicator</w:t>
            </w:r>
          </w:p>
        </w:tc>
        <w:tc>
          <w:tcPr>
            <w:tcW w:w="2340" w:type="dxa"/>
            <w:tcBorders>
              <w:top w:val="single" w:sz="6" w:space="0" w:color="auto"/>
              <w:left w:val="single" w:sz="6" w:space="0" w:color="auto"/>
              <w:bottom w:val="single" w:sz="6" w:space="0" w:color="auto"/>
              <w:right w:val="single" w:sz="6" w:space="0" w:color="auto"/>
            </w:tcBorders>
          </w:tcPr>
          <w:p w14:paraId="67BDB4BD" w14:textId="77777777" w:rsidR="00B752E4" w:rsidRPr="005914A2" w:rsidRDefault="00B752E4">
            <w:pPr>
              <w:pStyle w:val="FORMDATA"/>
              <w:rPr>
                <w:b/>
                <w:color w:val="auto"/>
              </w:rPr>
            </w:pPr>
            <w:r w:rsidRPr="005914A2">
              <w:rPr>
                <w:b/>
                <w:color w:val="auto"/>
              </w:rPr>
              <w:t>N</w:t>
            </w:r>
          </w:p>
        </w:tc>
      </w:tr>
      <w:tr w:rsidR="00B752E4" w:rsidRPr="005914A2" w14:paraId="010F5A43" w14:textId="77777777">
        <w:tc>
          <w:tcPr>
            <w:tcW w:w="2160" w:type="dxa"/>
            <w:tcBorders>
              <w:top w:val="single" w:sz="6" w:space="0" w:color="auto"/>
              <w:left w:val="single" w:sz="6" w:space="0" w:color="auto"/>
              <w:bottom w:val="single" w:sz="6" w:space="0" w:color="auto"/>
              <w:right w:val="single" w:sz="6" w:space="0" w:color="auto"/>
            </w:tcBorders>
          </w:tcPr>
          <w:p w14:paraId="65AC7690" w14:textId="77777777" w:rsidR="00B752E4" w:rsidRPr="005914A2" w:rsidRDefault="00B752E4">
            <w:pPr>
              <w:pStyle w:val="FORMDATA"/>
              <w:rPr>
                <w:b/>
                <w:color w:val="auto"/>
              </w:rPr>
            </w:pPr>
            <w:r w:rsidRPr="005914A2">
              <w:rPr>
                <w:b/>
                <w:color w:val="auto"/>
              </w:rPr>
              <w:t>RTY</w:t>
            </w:r>
          </w:p>
        </w:tc>
        <w:tc>
          <w:tcPr>
            <w:tcW w:w="4230" w:type="dxa"/>
            <w:gridSpan w:val="2"/>
            <w:tcBorders>
              <w:top w:val="single" w:sz="6" w:space="0" w:color="auto"/>
              <w:left w:val="single" w:sz="6" w:space="0" w:color="auto"/>
              <w:bottom w:val="single" w:sz="6" w:space="0" w:color="auto"/>
              <w:right w:val="single" w:sz="6" w:space="0" w:color="auto"/>
            </w:tcBorders>
          </w:tcPr>
          <w:p w14:paraId="244D67BA" w14:textId="77777777" w:rsidR="00B752E4" w:rsidRPr="005914A2" w:rsidRDefault="00B752E4">
            <w:pPr>
              <w:pStyle w:val="FORMDATA"/>
              <w:rPr>
                <w:b/>
                <w:color w:val="auto"/>
              </w:rPr>
            </w:pPr>
            <w:r w:rsidRPr="005914A2">
              <w:rPr>
                <w:b/>
                <w:color w:val="auto"/>
              </w:rPr>
              <w:t>Record Type</w:t>
            </w:r>
          </w:p>
        </w:tc>
        <w:tc>
          <w:tcPr>
            <w:tcW w:w="2340" w:type="dxa"/>
            <w:tcBorders>
              <w:top w:val="single" w:sz="6" w:space="0" w:color="auto"/>
              <w:left w:val="single" w:sz="6" w:space="0" w:color="auto"/>
              <w:bottom w:val="single" w:sz="6" w:space="0" w:color="auto"/>
              <w:right w:val="single" w:sz="6" w:space="0" w:color="auto"/>
            </w:tcBorders>
          </w:tcPr>
          <w:p w14:paraId="4891163F" w14:textId="77777777" w:rsidR="00B752E4" w:rsidRPr="005914A2" w:rsidRDefault="00B752E4">
            <w:pPr>
              <w:pStyle w:val="FORMDATA"/>
              <w:rPr>
                <w:b/>
                <w:color w:val="auto"/>
              </w:rPr>
            </w:pPr>
            <w:r w:rsidRPr="005914A2">
              <w:rPr>
                <w:b/>
                <w:color w:val="auto"/>
              </w:rPr>
              <w:t>LML</w:t>
            </w:r>
          </w:p>
        </w:tc>
      </w:tr>
      <w:tr w:rsidR="00B752E4" w:rsidRPr="005914A2" w14:paraId="190E2D1C" w14:textId="77777777">
        <w:tc>
          <w:tcPr>
            <w:tcW w:w="2160" w:type="dxa"/>
            <w:tcBorders>
              <w:top w:val="single" w:sz="6" w:space="0" w:color="auto"/>
              <w:left w:val="single" w:sz="6" w:space="0" w:color="auto"/>
              <w:bottom w:val="single" w:sz="6" w:space="0" w:color="auto"/>
              <w:right w:val="single" w:sz="6" w:space="0" w:color="auto"/>
            </w:tcBorders>
          </w:tcPr>
          <w:p w14:paraId="45067AFB" w14:textId="77777777" w:rsidR="00B752E4" w:rsidRPr="005914A2" w:rsidRDefault="00B752E4">
            <w:pPr>
              <w:pStyle w:val="FORMDATA"/>
              <w:rPr>
                <w:b/>
                <w:color w:val="auto"/>
              </w:rPr>
            </w:pPr>
            <w:r w:rsidRPr="005914A2">
              <w:rPr>
                <w:b/>
                <w:color w:val="auto"/>
              </w:rPr>
              <w:t>LTY</w:t>
            </w:r>
          </w:p>
        </w:tc>
        <w:tc>
          <w:tcPr>
            <w:tcW w:w="4230" w:type="dxa"/>
            <w:gridSpan w:val="2"/>
            <w:tcBorders>
              <w:top w:val="single" w:sz="6" w:space="0" w:color="auto"/>
              <w:left w:val="single" w:sz="6" w:space="0" w:color="auto"/>
              <w:bottom w:val="single" w:sz="6" w:space="0" w:color="auto"/>
              <w:right w:val="single" w:sz="6" w:space="0" w:color="auto"/>
            </w:tcBorders>
          </w:tcPr>
          <w:p w14:paraId="24A8C355" w14:textId="77777777" w:rsidR="00B752E4" w:rsidRPr="005914A2" w:rsidRDefault="00B752E4">
            <w:pPr>
              <w:pStyle w:val="FORMDATA"/>
              <w:rPr>
                <w:b/>
                <w:color w:val="auto"/>
              </w:rPr>
            </w:pPr>
            <w:r w:rsidRPr="005914A2">
              <w:rPr>
                <w:b/>
                <w:color w:val="auto"/>
              </w:rPr>
              <w:t>Listing Type</w:t>
            </w:r>
          </w:p>
        </w:tc>
        <w:tc>
          <w:tcPr>
            <w:tcW w:w="2340" w:type="dxa"/>
            <w:tcBorders>
              <w:top w:val="single" w:sz="6" w:space="0" w:color="auto"/>
              <w:left w:val="single" w:sz="6" w:space="0" w:color="auto"/>
              <w:bottom w:val="single" w:sz="6" w:space="0" w:color="auto"/>
              <w:right w:val="single" w:sz="6" w:space="0" w:color="auto"/>
            </w:tcBorders>
          </w:tcPr>
          <w:p w14:paraId="795A5224" w14:textId="77777777" w:rsidR="00B752E4" w:rsidRPr="005914A2" w:rsidRDefault="00B752E4">
            <w:pPr>
              <w:pStyle w:val="FORMDATA"/>
              <w:rPr>
                <w:b/>
                <w:color w:val="auto"/>
                <w:lang w:val="fr-FR"/>
              </w:rPr>
            </w:pPr>
            <w:r w:rsidRPr="005914A2">
              <w:rPr>
                <w:b/>
                <w:color w:val="auto"/>
                <w:lang w:val="fr-FR"/>
              </w:rPr>
              <w:t>1</w:t>
            </w:r>
          </w:p>
        </w:tc>
      </w:tr>
      <w:tr w:rsidR="00B752E4" w:rsidRPr="005914A2" w14:paraId="5D4F1B2F" w14:textId="77777777">
        <w:tc>
          <w:tcPr>
            <w:tcW w:w="2160" w:type="dxa"/>
            <w:tcBorders>
              <w:top w:val="single" w:sz="6" w:space="0" w:color="auto"/>
              <w:left w:val="single" w:sz="6" w:space="0" w:color="auto"/>
              <w:bottom w:val="single" w:sz="6" w:space="0" w:color="auto"/>
              <w:right w:val="single" w:sz="6" w:space="0" w:color="auto"/>
            </w:tcBorders>
          </w:tcPr>
          <w:p w14:paraId="4FE552BA" w14:textId="77777777" w:rsidR="00B752E4" w:rsidRPr="005914A2" w:rsidRDefault="00B752E4">
            <w:pPr>
              <w:pStyle w:val="FORMDATA"/>
              <w:rPr>
                <w:b/>
                <w:color w:val="auto"/>
                <w:lang w:val="fr-FR"/>
              </w:rPr>
            </w:pPr>
            <w:r w:rsidRPr="005914A2">
              <w:rPr>
                <w:b/>
                <w:color w:val="auto"/>
                <w:lang w:val="fr-FR"/>
              </w:rPr>
              <w:t>STYC</w:t>
            </w:r>
          </w:p>
        </w:tc>
        <w:tc>
          <w:tcPr>
            <w:tcW w:w="4230" w:type="dxa"/>
            <w:gridSpan w:val="2"/>
            <w:tcBorders>
              <w:top w:val="single" w:sz="6" w:space="0" w:color="auto"/>
              <w:left w:val="single" w:sz="6" w:space="0" w:color="auto"/>
              <w:bottom w:val="single" w:sz="6" w:space="0" w:color="auto"/>
              <w:right w:val="single" w:sz="6" w:space="0" w:color="auto"/>
            </w:tcBorders>
          </w:tcPr>
          <w:p w14:paraId="2BA39552" w14:textId="77777777" w:rsidR="00B752E4" w:rsidRPr="005914A2" w:rsidRDefault="00B752E4">
            <w:pPr>
              <w:pStyle w:val="FORMDATA"/>
              <w:rPr>
                <w:b/>
                <w:color w:val="auto"/>
                <w:lang w:val="fr-FR"/>
              </w:rPr>
            </w:pPr>
            <w:r w:rsidRPr="005914A2">
              <w:rPr>
                <w:b/>
                <w:color w:val="auto"/>
                <w:lang w:val="fr-FR"/>
              </w:rPr>
              <w:t>Style Code</w:t>
            </w:r>
          </w:p>
        </w:tc>
        <w:tc>
          <w:tcPr>
            <w:tcW w:w="2340" w:type="dxa"/>
            <w:tcBorders>
              <w:top w:val="single" w:sz="6" w:space="0" w:color="auto"/>
              <w:left w:val="single" w:sz="6" w:space="0" w:color="auto"/>
              <w:bottom w:val="single" w:sz="6" w:space="0" w:color="auto"/>
              <w:right w:val="single" w:sz="6" w:space="0" w:color="auto"/>
            </w:tcBorders>
          </w:tcPr>
          <w:p w14:paraId="3DA425E8" w14:textId="77777777" w:rsidR="00B752E4" w:rsidRPr="005914A2" w:rsidRDefault="00B752E4">
            <w:pPr>
              <w:pStyle w:val="FORMDATA"/>
              <w:rPr>
                <w:b/>
                <w:color w:val="auto"/>
              </w:rPr>
            </w:pPr>
            <w:r w:rsidRPr="005914A2">
              <w:rPr>
                <w:b/>
                <w:color w:val="auto"/>
              </w:rPr>
              <w:t>SL</w:t>
            </w:r>
          </w:p>
        </w:tc>
      </w:tr>
      <w:tr w:rsidR="00B752E4" w:rsidRPr="005914A2" w14:paraId="237C926B" w14:textId="77777777">
        <w:tc>
          <w:tcPr>
            <w:tcW w:w="2160" w:type="dxa"/>
            <w:tcBorders>
              <w:top w:val="single" w:sz="6" w:space="0" w:color="auto"/>
              <w:left w:val="single" w:sz="6" w:space="0" w:color="auto"/>
              <w:bottom w:val="single" w:sz="6" w:space="0" w:color="auto"/>
              <w:right w:val="single" w:sz="6" w:space="0" w:color="auto"/>
            </w:tcBorders>
          </w:tcPr>
          <w:p w14:paraId="3ED2B51D" w14:textId="77777777" w:rsidR="00B752E4" w:rsidRPr="005914A2" w:rsidRDefault="00B752E4">
            <w:pPr>
              <w:pStyle w:val="FORMDATA"/>
              <w:rPr>
                <w:b/>
                <w:color w:val="auto"/>
              </w:rPr>
            </w:pPr>
            <w:r w:rsidRPr="005914A2">
              <w:rPr>
                <w:b/>
                <w:color w:val="auto"/>
              </w:rPr>
              <w:t>TOA</w:t>
            </w:r>
          </w:p>
        </w:tc>
        <w:tc>
          <w:tcPr>
            <w:tcW w:w="4230" w:type="dxa"/>
            <w:gridSpan w:val="2"/>
            <w:tcBorders>
              <w:top w:val="single" w:sz="6" w:space="0" w:color="auto"/>
              <w:left w:val="single" w:sz="6" w:space="0" w:color="auto"/>
              <w:bottom w:val="single" w:sz="6" w:space="0" w:color="auto"/>
              <w:right w:val="single" w:sz="6" w:space="0" w:color="auto"/>
            </w:tcBorders>
          </w:tcPr>
          <w:p w14:paraId="347AE79D" w14:textId="77777777" w:rsidR="00B752E4" w:rsidRPr="005914A2" w:rsidRDefault="00B752E4">
            <w:pPr>
              <w:pStyle w:val="FORMDATA"/>
              <w:rPr>
                <w:b/>
                <w:color w:val="auto"/>
              </w:rPr>
            </w:pPr>
            <w:r w:rsidRPr="005914A2">
              <w:rPr>
                <w:b/>
                <w:color w:val="auto"/>
              </w:rPr>
              <w:t>Type of Account</w:t>
            </w:r>
          </w:p>
        </w:tc>
        <w:tc>
          <w:tcPr>
            <w:tcW w:w="2340" w:type="dxa"/>
            <w:tcBorders>
              <w:top w:val="single" w:sz="6" w:space="0" w:color="auto"/>
              <w:left w:val="single" w:sz="6" w:space="0" w:color="auto"/>
              <w:bottom w:val="single" w:sz="6" w:space="0" w:color="auto"/>
              <w:right w:val="single" w:sz="6" w:space="0" w:color="auto"/>
            </w:tcBorders>
          </w:tcPr>
          <w:p w14:paraId="6A142FD9" w14:textId="77777777" w:rsidR="00B752E4" w:rsidRPr="005914A2" w:rsidRDefault="00B752E4">
            <w:pPr>
              <w:pStyle w:val="FORMDATA"/>
              <w:rPr>
                <w:b/>
                <w:color w:val="auto"/>
              </w:rPr>
            </w:pPr>
            <w:r w:rsidRPr="005914A2">
              <w:rPr>
                <w:b/>
                <w:color w:val="auto"/>
              </w:rPr>
              <w:t>B</w:t>
            </w:r>
          </w:p>
        </w:tc>
      </w:tr>
      <w:tr w:rsidR="00B752E4" w:rsidRPr="005914A2" w14:paraId="26BEB43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09CCA3" w14:textId="77777777" w:rsidR="00B752E4" w:rsidRPr="005914A2" w:rsidRDefault="00B752E4">
            <w:pPr>
              <w:pStyle w:val="FORMDATA"/>
              <w:rPr>
                <w:b/>
                <w:color w:val="auto"/>
              </w:rPr>
            </w:pPr>
            <w:r w:rsidRPr="005914A2">
              <w:rPr>
                <w:b/>
                <w:color w:val="auto"/>
              </w:rPr>
              <w:t>DOI</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7BFC8B23" w14:textId="77777777" w:rsidR="00B752E4" w:rsidRPr="005914A2" w:rsidRDefault="00B752E4">
            <w:pPr>
              <w:pStyle w:val="FORMDATA"/>
              <w:rPr>
                <w:b/>
                <w:color w:val="auto"/>
              </w:rPr>
            </w:pPr>
            <w:r w:rsidRPr="005914A2">
              <w:rPr>
                <w:b/>
                <w:color w:val="auto"/>
              </w:rPr>
              <w:t>Degree of Indent</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2272BCB8" w14:textId="77777777" w:rsidR="00B752E4" w:rsidRPr="005914A2" w:rsidRDefault="00B752E4">
            <w:pPr>
              <w:pStyle w:val="FORMDATA"/>
              <w:rPr>
                <w:b/>
                <w:color w:val="auto"/>
              </w:rPr>
            </w:pPr>
            <w:r w:rsidRPr="005914A2">
              <w:rPr>
                <w:b/>
                <w:color w:val="auto"/>
              </w:rPr>
              <w:t>0</w:t>
            </w:r>
          </w:p>
        </w:tc>
      </w:tr>
      <w:tr w:rsidR="00B752E4" w:rsidRPr="005914A2" w14:paraId="6CFCEFD5"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7D136B01" w14:textId="77777777" w:rsidR="00B752E4" w:rsidRPr="005914A2" w:rsidRDefault="00B752E4">
            <w:pPr>
              <w:pStyle w:val="Heading4"/>
              <w:rPr>
                <w:rFonts w:cs="Arial"/>
                <w:b/>
                <w:i w:val="0"/>
              </w:rPr>
            </w:pPr>
            <w:r w:rsidRPr="005914A2">
              <w:rPr>
                <w:rFonts w:cs="Arial"/>
                <w:b/>
                <w:i w:val="0"/>
              </w:rPr>
              <w:t>Listing Instruction Section</w:t>
            </w:r>
          </w:p>
        </w:tc>
      </w:tr>
      <w:tr w:rsidR="00B752E4" w:rsidRPr="005914A2" w14:paraId="6A21F22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E89C2ED" w14:textId="77777777" w:rsidR="00B752E4" w:rsidRPr="005914A2" w:rsidRDefault="00B752E4">
            <w:pPr>
              <w:pStyle w:val="FORMDATA"/>
              <w:rPr>
                <w:b/>
                <w:color w:val="auto"/>
              </w:rPr>
            </w:pPr>
            <w:r w:rsidRPr="005914A2">
              <w:rPr>
                <w:b/>
                <w:color w:val="auto"/>
              </w:rPr>
              <w:t>LTN</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4607E460" w14:textId="77777777" w:rsidR="00B752E4" w:rsidRPr="005914A2" w:rsidRDefault="00B752E4">
            <w:pPr>
              <w:pStyle w:val="FORMDATA"/>
              <w:rPr>
                <w:b/>
                <w:color w:val="auto"/>
              </w:rPr>
            </w:pPr>
            <w:r w:rsidRPr="005914A2">
              <w:rPr>
                <w:b/>
                <w:color w:val="auto"/>
              </w:rPr>
              <w:t>Listing Telephone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37D10E64" w14:textId="77777777" w:rsidR="00B752E4" w:rsidRPr="005914A2" w:rsidRDefault="00B752E4">
            <w:pPr>
              <w:pStyle w:val="FORMDATA"/>
              <w:rPr>
                <w:b/>
                <w:color w:val="auto"/>
              </w:rPr>
            </w:pPr>
            <w:r w:rsidRPr="005914A2">
              <w:rPr>
                <w:b/>
                <w:color w:val="auto"/>
              </w:rPr>
              <w:t>7705908764</w:t>
            </w:r>
          </w:p>
        </w:tc>
      </w:tr>
      <w:tr w:rsidR="00B752E4" w:rsidRPr="005914A2" w14:paraId="212EB853" w14:textId="77777777">
        <w:tc>
          <w:tcPr>
            <w:tcW w:w="2160" w:type="dxa"/>
            <w:tcBorders>
              <w:top w:val="single" w:sz="6" w:space="0" w:color="auto"/>
              <w:left w:val="single" w:sz="6" w:space="0" w:color="auto"/>
              <w:bottom w:val="single" w:sz="6" w:space="0" w:color="auto"/>
              <w:right w:val="single" w:sz="6" w:space="0" w:color="auto"/>
            </w:tcBorders>
          </w:tcPr>
          <w:p w14:paraId="3353F4F3" w14:textId="77777777" w:rsidR="00B752E4" w:rsidRPr="005914A2" w:rsidRDefault="00B752E4">
            <w:pPr>
              <w:pStyle w:val="FORMDATA"/>
              <w:rPr>
                <w:b/>
                <w:color w:val="auto"/>
              </w:rPr>
            </w:pPr>
            <w:r w:rsidRPr="005914A2">
              <w:rPr>
                <w:b/>
                <w:color w:val="auto"/>
              </w:rPr>
              <w:t>LNLN</w:t>
            </w:r>
          </w:p>
        </w:tc>
        <w:tc>
          <w:tcPr>
            <w:tcW w:w="4230" w:type="dxa"/>
            <w:gridSpan w:val="2"/>
            <w:tcBorders>
              <w:top w:val="single" w:sz="6" w:space="0" w:color="auto"/>
              <w:left w:val="single" w:sz="6" w:space="0" w:color="auto"/>
              <w:bottom w:val="single" w:sz="6" w:space="0" w:color="auto"/>
              <w:right w:val="single" w:sz="6" w:space="0" w:color="auto"/>
            </w:tcBorders>
          </w:tcPr>
          <w:p w14:paraId="36E8D0E4" w14:textId="77777777" w:rsidR="00B752E4" w:rsidRPr="005914A2" w:rsidRDefault="00B752E4">
            <w:pPr>
              <w:pStyle w:val="FORMDATA"/>
              <w:rPr>
                <w:b/>
                <w:color w:val="auto"/>
              </w:rPr>
            </w:pPr>
            <w:r w:rsidRPr="005914A2">
              <w:rPr>
                <w:b/>
                <w:color w:val="auto"/>
              </w:rPr>
              <w:t xml:space="preserve">Listed Name Last </w:t>
            </w:r>
          </w:p>
        </w:tc>
        <w:tc>
          <w:tcPr>
            <w:tcW w:w="2340" w:type="dxa"/>
            <w:tcBorders>
              <w:top w:val="single" w:sz="6" w:space="0" w:color="auto"/>
              <w:left w:val="single" w:sz="6" w:space="0" w:color="auto"/>
              <w:bottom w:val="single" w:sz="6" w:space="0" w:color="auto"/>
              <w:right w:val="single" w:sz="6" w:space="0" w:color="auto"/>
            </w:tcBorders>
          </w:tcPr>
          <w:p w14:paraId="1CA280AA" w14:textId="77777777" w:rsidR="00B752E4" w:rsidRPr="005914A2" w:rsidRDefault="00B752E4">
            <w:pPr>
              <w:pStyle w:val="FORMDATA"/>
              <w:rPr>
                <w:b/>
                <w:color w:val="auto"/>
              </w:rPr>
            </w:pPr>
            <w:r w:rsidRPr="005914A2">
              <w:rPr>
                <w:b/>
                <w:color w:val="auto"/>
              </w:rPr>
              <w:t>Bahama</w:t>
            </w:r>
          </w:p>
        </w:tc>
      </w:tr>
      <w:tr w:rsidR="00B752E4" w:rsidRPr="005914A2" w14:paraId="399F634B" w14:textId="77777777">
        <w:tc>
          <w:tcPr>
            <w:tcW w:w="2160" w:type="dxa"/>
            <w:tcBorders>
              <w:top w:val="single" w:sz="6" w:space="0" w:color="auto"/>
              <w:left w:val="single" w:sz="6" w:space="0" w:color="auto"/>
              <w:bottom w:val="single" w:sz="6" w:space="0" w:color="auto"/>
              <w:right w:val="single" w:sz="6" w:space="0" w:color="auto"/>
            </w:tcBorders>
          </w:tcPr>
          <w:p w14:paraId="18621555" w14:textId="77777777" w:rsidR="00B752E4" w:rsidRPr="005914A2" w:rsidRDefault="00B752E4">
            <w:pPr>
              <w:pStyle w:val="FORMDATA"/>
              <w:rPr>
                <w:b/>
                <w:color w:val="auto"/>
              </w:rPr>
            </w:pPr>
            <w:r w:rsidRPr="005914A2">
              <w:rPr>
                <w:b/>
                <w:color w:val="auto"/>
              </w:rPr>
              <w:t>LNFN</w:t>
            </w:r>
          </w:p>
        </w:tc>
        <w:tc>
          <w:tcPr>
            <w:tcW w:w="4230" w:type="dxa"/>
            <w:gridSpan w:val="2"/>
            <w:tcBorders>
              <w:top w:val="single" w:sz="6" w:space="0" w:color="auto"/>
              <w:left w:val="single" w:sz="6" w:space="0" w:color="auto"/>
              <w:bottom w:val="single" w:sz="6" w:space="0" w:color="auto"/>
              <w:right w:val="single" w:sz="6" w:space="0" w:color="auto"/>
            </w:tcBorders>
          </w:tcPr>
          <w:p w14:paraId="05D914CE" w14:textId="77777777" w:rsidR="00B752E4" w:rsidRPr="005914A2" w:rsidRDefault="00B752E4">
            <w:pPr>
              <w:pStyle w:val="FORMDATA"/>
              <w:rPr>
                <w:b/>
                <w:color w:val="auto"/>
              </w:rPr>
            </w:pPr>
            <w:r w:rsidRPr="005914A2">
              <w:rPr>
                <w:b/>
                <w:color w:val="auto"/>
              </w:rPr>
              <w:t xml:space="preserve">Listed Name First </w:t>
            </w:r>
          </w:p>
        </w:tc>
        <w:tc>
          <w:tcPr>
            <w:tcW w:w="2340" w:type="dxa"/>
            <w:tcBorders>
              <w:top w:val="single" w:sz="6" w:space="0" w:color="auto"/>
              <w:left w:val="single" w:sz="6" w:space="0" w:color="auto"/>
              <w:bottom w:val="single" w:sz="6" w:space="0" w:color="auto"/>
              <w:right w:val="single" w:sz="6" w:space="0" w:color="auto"/>
            </w:tcBorders>
          </w:tcPr>
          <w:p w14:paraId="73FFDBC7" w14:textId="77777777" w:rsidR="00B752E4" w:rsidRPr="005914A2" w:rsidRDefault="00B752E4">
            <w:pPr>
              <w:pStyle w:val="FORMDATA"/>
              <w:rPr>
                <w:b/>
                <w:color w:val="auto"/>
              </w:rPr>
            </w:pPr>
            <w:r w:rsidRPr="005914A2">
              <w:rPr>
                <w:b/>
                <w:color w:val="auto"/>
              </w:rPr>
              <w:t>Papa</w:t>
            </w:r>
          </w:p>
        </w:tc>
      </w:tr>
      <w:tr w:rsidR="00B752E4" w:rsidRPr="005914A2" w14:paraId="456D8171" w14:textId="77777777">
        <w:tc>
          <w:tcPr>
            <w:tcW w:w="2160" w:type="dxa"/>
            <w:tcBorders>
              <w:top w:val="single" w:sz="6" w:space="0" w:color="auto"/>
              <w:left w:val="single" w:sz="6" w:space="0" w:color="auto"/>
              <w:bottom w:val="single" w:sz="6" w:space="0" w:color="auto"/>
              <w:right w:val="single" w:sz="6" w:space="0" w:color="auto"/>
            </w:tcBorders>
          </w:tcPr>
          <w:p w14:paraId="32B113C8" w14:textId="77777777" w:rsidR="00B752E4" w:rsidRPr="005914A2" w:rsidRDefault="00B752E4">
            <w:pPr>
              <w:pStyle w:val="FORMDATA"/>
              <w:rPr>
                <w:b/>
                <w:color w:val="auto"/>
              </w:rPr>
            </w:pPr>
            <w:r w:rsidRPr="005914A2">
              <w:rPr>
                <w:b/>
                <w:color w:val="auto"/>
              </w:rPr>
              <w:t>LANO</w:t>
            </w:r>
          </w:p>
        </w:tc>
        <w:tc>
          <w:tcPr>
            <w:tcW w:w="4230" w:type="dxa"/>
            <w:gridSpan w:val="2"/>
            <w:tcBorders>
              <w:top w:val="single" w:sz="6" w:space="0" w:color="auto"/>
              <w:left w:val="single" w:sz="6" w:space="0" w:color="auto"/>
              <w:bottom w:val="single" w:sz="6" w:space="0" w:color="auto"/>
              <w:right w:val="single" w:sz="6" w:space="0" w:color="auto"/>
            </w:tcBorders>
          </w:tcPr>
          <w:p w14:paraId="4E50A9D6" w14:textId="77777777" w:rsidR="00B752E4" w:rsidRPr="005914A2" w:rsidRDefault="00B752E4">
            <w:pPr>
              <w:pStyle w:val="FORMDATA"/>
              <w:rPr>
                <w:b/>
                <w:color w:val="auto"/>
              </w:rPr>
            </w:pPr>
            <w:r w:rsidRPr="005914A2">
              <w:rPr>
                <w:b/>
                <w:color w:val="auto"/>
              </w:rPr>
              <w:t>Listed Address House Number</w:t>
            </w:r>
          </w:p>
        </w:tc>
        <w:tc>
          <w:tcPr>
            <w:tcW w:w="2340" w:type="dxa"/>
            <w:tcBorders>
              <w:top w:val="single" w:sz="6" w:space="0" w:color="auto"/>
              <w:left w:val="single" w:sz="6" w:space="0" w:color="auto"/>
              <w:bottom w:val="single" w:sz="6" w:space="0" w:color="auto"/>
              <w:right w:val="single" w:sz="6" w:space="0" w:color="auto"/>
            </w:tcBorders>
          </w:tcPr>
          <w:p w14:paraId="079049D7" w14:textId="77777777" w:rsidR="00B752E4" w:rsidRPr="005914A2" w:rsidRDefault="00B752E4">
            <w:pPr>
              <w:pStyle w:val="FORMDATA"/>
              <w:rPr>
                <w:b/>
                <w:color w:val="auto"/>
              </w:rPr>
            </w:pPr>
            <w:r w:rsidRPr="005914A2">
              <w:rPr>
                <w:b/>
                <w:color w:val="auto"/>
              </w:rPr>
              <w:t>37</w:t>
            </w:r>
          </w:p>
        </w:tc>
      </w:tr>
      <w:tr w:rsidR="00B752E4" w:rsidRPr="005914A2" w14:paraId="7F767570" w14:textId="77777777">
        <w:tc>
          <w:tcPr>
            <w:tcW w:w="2160" w:type="dxa"/>
            <w:tcBorders>
              <w:top w:val="single" w:sz="6" w:space="0" w:color="auto"/>
              <w:left w:val="single" w:sz="6" w:space="0" w:color="auto"/>
              <w:bottom w:val="single" w:sz="6" w:space="0" w:color="auto"/>
              <w:right w:val="single" w:sz="6" w:space="0" w:color="auto"/>
            </w:tcBorders>
          </w:tcPr>
          <w:p w14:paraId="150B98B5" w14:textId="77777777" w:rsidR="00B752E4" w:rsidRPr="005914A2" w:rsidRDefault="00B752E4">
            <w:pPr>
              <w:pStyle w:val="FORMDATA"/>
              <w:rPr>
                <w:b/>
                <w:color w:val="auto"/>
              </w:rPr>
            </w:pPr>
            <w:r w:rsidRPr="005914A2">
              <w:rPr>
                <w:b/>
                <w:color w:val="auto"/>
              </w:rPr>
              <w:t>LASN</w:t>
            </w:r>
          </w:p>
        </w:tc>
        <w:tc>
          <w:tcPr>
            <w:tcW w:w="4230" w:type="dxa"/>
            <w:gridSpan w:val="2"/>
            <w:tcBorders>
              <w:top w:val="single" w:sz="6" w:space="0" w:color="auto"/>
              <w:left w:val="single" w:sz="6" w:space="0" w:color="auto"/>
              <w:bottom w:val="single" w:sz="6" w:space="0" w:color="auto"/>
              <w:right w:val="single" w:sz="6" w:space="0" w:color="auto"/>
            </w:tcBorders>
          </w:tcPr>
          <w:p w14:paraId="78EE0442"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340" w:type="dxa"/>
            <w:tcBorders>
              <w:top w:val="single" w:sz="6" w:space="0" w:color="auto"/>
              <w:left w:val="single" w:sz="6" w:space="0" w:color="auto"/>
              <w:bottom w:val="single" w:sz="6" w:space="0" w:color="auto"/>
              <w:right w:val="single" w:sz="6" w:space="0" w:color="auto"/>
            </w:tcBorders>
          </w:tcPr>
          <w:p w14:paraId="5E265422" w14:textId="77777777" w:rsidR="00B752E4" w:rsidRPr="005914A2" w:rsidRDefault="00B752E4">
            <w:pPr>
              <w:pStyle w:val="FORMDATA"/>
              <w:rPr>
                <w:b/>
                <w:color w:val="auto"/>
              </w:rPr>
            </w:pPr>
            <w:r w:rsidRPr="005914A2">
              <w:rPr>
                <w:b/>
                <w:color w:val="auto"/>
              </w:rPr>
              <w:t>Powders Spring</w:t>
            </w:r>
          </w:p>
        </w:tc>
      </w:tr>
      <w:tr w:rsidR="00B752E4" w:rsidRPr="005914A2" w14:paraId="0DF2F9E3" w14:textId="77777777">
        <w:tc>
          <w:tcPr>
            <w:tcW w:w="2160" w:type="dxa"/>
            <w:tcBorders>
              <w:top w:val="single" w:sz="6" w:space="0" w:color="auto"/>
              <w:left w:val="single" w:sz="6" w:space="0" w:color="auto"/>
              <w:bottom w:val="single" w:sz="6" w:space="0" w:color="auto"/>
              <w:right w:val="single" w:sz="6" w:space="0" w:color="auto"/>
            </w:tcBorders>
          </w:tcPr>
          <w:p w14:paraId="7E8448C3" w14:textId="77777777" w:rsidR="00B752E4" w:rsidRPr="005914A2" w:rsidRDefault="00B752E4">
            <w:pPr>
              <w:pStyle w:val="FORMDATA"/>
              <w:rPr>
                <w:b/>
                <w:color w:val="auto"/>
              </w:rPr>
            </w:pPr>
            <w:r w:rsidRPr="005914A2">
              <w:rPr>
                <w:b/>
                <w:color w:val="auto"/>
              </w:rPr>
              <w:t>LATH</w:t>
            </w:r>
          </w:p>
        </w:tc>
        <w:tc>
          <w:tcPr>
            <w:tcW w:w="4230" w:type="dxa"/>
            <w:gridSpan w:val="2"/>
            <w:tcBorders>
              <w:top w:val="single" w:sz="6" w:space="0" w:color="auto"/>
              <w:left w:val="single" w:sz="6" w:space="0" w:color="auto"/>
              <w:bottom w:val="single" w:sz="6" w:space="0" w:color="auto"/>
              <w:right w:val="single" w:sz="6" w:space="0" w:color="auto"/>
            </w:tcBorders>
          </w:tcPr>
          <w:p w14:paraId="33E86371"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340" w:type="dxa"/>
            <w:tcBorders>
              <w:top w:val="single" w:sz="6" w:space="0" w:color="auto"/>
              <w:left w:val="single" w:sz="6" w:space="0" w:color="auto"/>
              <w:bottom w:val="single" w:sz="6" w:space="0" w:color="auto"/>
              <w:right w:val="single" w:sz="6" w:space="0" w:color="auto"/>
            </w:tcBorders>
          </w:tcPr>
          <w:p w14:paraId="753BB09A" w14:textId="77777777" w:rsidR="00B752E4" w:rsidRPr="005914A2" w:rsidRDefault="00B752E4">
            <w:pPr>
              <w:pStyle w:val="FORMDATA"/>
              <w:rPr>
                <w:b/>
                <w:color w:val="auto"/>
              </w:rPr>
            </w:pPr>
            <w:r w:rsidRPr="005914A2">
              <w:rPr>
                <w:b/>
                <w:color w:val="auto"/>
              </w:rPr>
              <w:t>St</w:t>
            </w:r>
          </w:p>
        </w:tc>
      </w:tr>
      <w:tr w:rsidR="00B752E4" w:rsidRPr="005914A2" w14:paraId="6CAB5A92" w14:textId="77777777">
        <w:tc>
          <w:tcPr>
            <w:tcW w:w="2160" w:type="dxa"/>
            <w:tcBorders>
              <w:top w:val="single" w:sz="6" w:space="0" w:color="auto"/>
              <w:left w:val="single" w:sz="6" w:space="0" w:color="auto"/>
              <w:bottom w:val="single" w:sz="6" w:space="0" w:color="auto"/>
              <w:right w:val="single" w:sz="6" w:space="0" w:color="auto"/>
            </w:tcBorders>
          </w:tcPr>
          <w:p w14:paraId="3D692958" w14:textId="77777777" w:rsidR="00B752E4" w:rsidRPr="005914A2" w:rsidRDefault="00B752E4">
            <w:pPr>
              <w:pStyle w:val="FORMDATA"/>
              <w:rPr>
                <w:b/>
                <w:color w:val="auto"/>
              </w:rPr>
            </w:pPr>
            <w:r w:rsidRPr="005914A2">
              <w:rPr>
                <w:b/>
                <w:color w:val="auto"/>
              </w:rPr>
              <w:t>LASS</w:t>
            </w:r>
          </w:p>
        </w:tc>
        <w:tc>
          <w:tcPr>
            <w:tcW w:w="4230" w:type="dxa"/>
            <w:gridSpan w:val="2"/>
            <w:tcBorders>
              <w:top w:val="single" w:sz="6" w:space="0" w:color="auto"/>
              <w:left w:val="single" w:sz="6" w:space="0" w:color="auto"/>
              <w:bottom w:val="single" w:sz="6" w:space="0" w:color="auto"/>
              <w:right w:val="single" w:sz="6" w:space="0" w:color="auto"/>
            </w:tcBorders>
          </w:tcPr>
          <w:p w14:paraId="0663F16F" w14:textId="77777777" w:rsidR="00B752E4" w:rsidRPr="005914A2" w:rsidRDefault="00B752E4">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Suffix</w:t>
            </w:r>
          </w:p>
        </w:tc>
        <w:tc>
          <w:tcPr>
            <w:tcW w:w="2340" w:type="dxa"/>
            <w:tcBorders>
              <w:top w:val="single" w:sz="6" w:space="0" w:color="auto"/>
              <w:left w:val="single" w:sz="6" w:space="0" w:color="auto"/>
              <w:bottom w:val="single" w:sz="6" w:space="0" w:color="auto"/>
              <w:right w:val="single" w:sz="6" w:space="0" w:color="auto"/>
            </w:tcBorders>
          </w:tcPr>
          <w:p w14:paraId="4331E858" w14:textId="77777777" w:rsidR="00B752E4" w:rsidRPr="005914A2" w:rsidRDefault="00B752E4">
            <w:pPr>
              <w:pStyle w:val="FORMDATA"/>
              <w:rPr>
                <w:b/>
                <w:color w:val="auto"/>
              </w:rPr>
            </w:pPr>
            <w:r w:rsidRPr="005914A2">
              <w:rPr>
                <w:b/>
                <w:color w:val="auto"/>
              </w:rPr>
              <w:t>SE</w:t>
            </w:r>
          </w:p>
        </w:tc>
      </w:tr>
      <w:tr w:rsidR="00B752E4" w:rsidRPr="005914A2" w14:paraId="454539C2" w14:textId="77777777">
        <w:tc>
          <w:tcPr>
            <w:tcW w:w="2160" w:type="dxa"/>
            <w:tcBorders>
              <w:top w:val="single" w:sz="6" w:space="0" w:color="auto"/>
              <w:left w:val="single" w:sz="6" w:space="0" w:color="auto"/>
              <w:bottom w:val="single" w:sz="6" w:space="0" w:color="auto"/>
              <w:right w:val="single" w:sz="6" w:space="0" w:color="auto"/>
            </w:tcBorders>
          </w:tcPr>
          <w:p w14:paraId="04BE94BE" w14:textId="77777777" w:rsidR="00B752E4" w:rsidRPr="005914A2" w:rsidRDefault="00B752E4">
            <w:pPr>
              <w:pStyle w:val="FORMDATA"/>
              <w:rPr>
                <w:b/>
                <w:color w:val="auto"/>
              </w:rPr>
            </w:pPr>
            <w:r w:rsidRPr="005914A2">
              <w:rPr>
                <w:b/>
                <w:color w:val="auto"/>
              </w:rPr>
              <w:t>YPH</w:t>
            </w:r>
          </w:p>
        </w:tc>
        <w:tc>
          <w:tcPr>
            <w:tcW w:w="4230" w:type="dxa"/>
            <w:gridSpan w:val="2"/>
            <w:tcBorders>
              <w:top w:val="single" w:sz="6" w:space="0" w:color="auto"/>
              <w:left w:val="single" w:sz="6" w:space="0" w:color="auto"/>
              <w:bottom w:val="single" w:sz="6" w:space="0" w:color="auto"/>
              <w:right w:val="single" w:sz="6" w:space="0" w:color="auto"/>
            </w:tcBorders>
          </w:tcPr>
          <w:p w14:paraId="1E5D00B0" w14:textId="77777777" w:rsidR="00B752E4" w:rsidRPr="005914A2" w:rsidRDefault="00B752E4">
            <w:pPr>
              <w:pStyle w:val="FORMDATA"/>
              <w:rPr>
                <w:b/>
                <w:color w:val="auto"/>
              </w:rPr>
            </w:pPr>
            <w:r w:rsidRPr="005914A2">
              <w:rPr>
                <w:b/>
                <w:color w:val="auto"/>
              </w:rPr>
              <w:t>Yellow Page Heading Code</w:t>
            </w:r>
          </w:p>
        </w:tc>
        <w:tc>
          <w:tcPr>
            <w:tcW w:w="2340" w:type="dxa"/>
            <w:tcBorders>
              <w:top w:val="single" w:sz="6" w:space="0" w:color="auto"/>
              <w:left w:val="single" w:sz="6" w:space="0" w:color="auto"/>
              <w:bottom w:val="single" w:sz="6" w:space="0" w:color="auto"/>
              <w:right w:val="single" w:sz="6" w:space="0" w:color="auto"/>
            </w:tcBorders>
          </w:tcPr>
          <w:p w14:paraId="70F0143C" w14:textId="77777777" w:rsidR="00B752E4" w:rsidRPr="005914A2" w:rsidRDefault="00B752E4">
            <w:pPr>
              <w:pStyle w:val="FORMDATA"/>
              <w:rPr>
                <w:b/>
                <w:color w:val="auto"/>
              </w:rPr>
            </w:pPr>
            <w:r w:rsidRPr="005914A2">
              <w:rPr>
                <w:b/>
                <w:color w:val="auto"/>
              </w:rPr>
              <w:t>999001</w:t>
            </w:r>
          </w:p>
        </w:tc>
      </w:tr>
      <w:tr w:rsidR="00B752E4" w:rsidRPr="005914A2" w14:paraId="36B0BEC6"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0BC599FA" w14:textId="77777777" w:rsidR="00B752E4" w:rsidRPr="005914A2" w:rsidRDefault="00B752E4">
            <w:pPr>
              <w:pStyle w:val="Heading5"/>
              <w:rPr>
                <w:rFonts w:cs="Arial"/>
                <w:iCs w:val="0"/>
                <w:color w:val="auto"/>
                <w:szCs w:val="24"/>
              </w:rPr>
            </w:pPr>
            <w:r w:rsidRPr="005914A2">
              <w:rPr>
                <w:rFonts w:cs="Arial"/>
                <w:iCs w:val="0"/>
                <w:color w:val="auto"/>
                <w:szCs w:val="24"/>
              </w:rPr>
              <w:t>Advertising Section</w:t>
            </w:r>
          </w:p>
        </w:tc>
      </w:tr>
      <w:tr w:rsidR="00B752E4" w:rsidRPr="005914A2" w14:paraId="64B22C3C" w14:textId="77777777">
        <w:tc>
          <w:tcPr>
            <w:tcW w:w="2160" w:type="dxa"/>
            <w:tcBorders>
              <w:top w:val="single" w:sz="6" w:space="0" w:color="auto"/>
              <w:left w:val="single" w:sz="6" w:space="0" w:color="auto"/>
              <w:bottom w:val="single" w:sz="6" w:space="0" w:color="auto"/>
              <w:right w:val="single" w:sz="6" w:space="0" w:color="auto"/>
            </w:tcBorders>
          </w:tcPr>
          <w:p w14:paraId="35937930" w14:textId="77777777" w:rsidR="00B752E4" w:rsidRPr="005914A2" w:rsidRDefault="00B752E4">
            <w:pPr>
              <w:pStyle w:val="FORMDATA"/>
              <w:rPr>
                <w:b/>
                <w:color w:val="auto"/>
              </w:rPr>
            </w:pPr>
            <w:r w:rsidRPr="005914A2">
              <w:rPr>
                <w:b/>
                <w:color w:val="auto"/>
              </w:rPr>
              <w:t>SIC</w:t>
            </w:r>
          </w:p>
        </w:tc>
        <w:tc>
          <w:tcPr>
            <w:tcW w:w="4230" w:type="dxa"/>
            <w:gridSpan w:val="2"/>
            <w:tcBorders>
              <w:top w:val="single" w:sz="6" w:space="0" w:color="auto"/>
              <w:left w:val="single" w:sz="6" w:space="0" w:color="auto"/>
              <w:bottom w:val="single" w:sz="6" w:space="0" w:color="auto"/>
              <w:right w:val="single" w:sz="6" w:space="0" w:color="auto"/>
            </w:tcBorders>
          </w:tcPr>
          <w:p w14:paraId="759CF64F" w14:textId="77777777" w:rsidR="00B752E4" w:rsidRPr="005914A2" w:rsidRDefault="00B752E4">
            <w:pPr>
              <w:pStyle w:val="FORMDATA"/>
              <w:rPr>
                <w:b/>
                <w:color w:val="auto"/>
              </w:rPr>
            </w:pPr>
            <w:r w:rsidRPr="005914A2">
              <w:rPr>
                <w:b/>
                <w:color w:val="auto"/>
              </w:rPr>
              <w:t>Standard Industry Classification</w:t>
            </w:r>
          </w:p>
        </w:tc>
        <w:tc>
          <w:tcPr>
            <w:tcW w:w="2340" w:type="dxa"/>
            <w:tcBorders>
              <w:top w:val="single" w:sz="6" w:space="0" w:color="auto"/>
              <w:left w:val="single" w:sz="6" w:space="0" w:color="auto"/>
              <w:bottom w:val="single" w:sz="6" w:space="0" w:color="auto"/>
              <w:right w:val="single" w:sz="6" w:space="0" w:color="auto"/>
            </w:tcBorders>
          </w:tcPr>
          <w:p w14:paraId="21A226AB" w14:textId="77777777" w:rsidR="00B752E4" w:rsidRPr="005914A2" w:rsidRDefault="00B752E4">
            <w:pPr>
              <w:pStyle w:val="FORMDATA"/>
              <w:rPr>
                <w:b/>
                <w:color w:val="auto"/>
              </w:rPr>
            </w:pPr>
            <w:r w:rsidRPr="005914A2">
              <w:rPr>
                <w:b/>
                <w:color w:val="auto"/>
              </w:rPr>
              <w:t>8711</w:t>
            </w:r>
          </w:p>
        </w:tc>
      </w:tr>
      <w:tr w:rsidR="00B752E4" w:rsidRPr="005914A2" w14:paraId="21B49F7B" w14:textId="77777777">
        <w:trPr>
          <w:cantSplit/>
          <w:trHeight w:val="255"/>
        </w:trPr>
        <w:tc>
          <w:tcPr>
            <w:tcW w:w="8730" w:type="dxa"/>
            <w:gridSpan w:val="4"/>
            <w:tcBorders>
              <w:top w:val="single" w:sz="6" w:space="0" w:color="auto"/>
              <w:left w:val="single" w:sz="6" w:space="0" w:color="auto"/>
              <w:bottom w:val="single" w:sz="6" w:space="0" w:color="auto"/>
              <w:right w:val="single" w:sz="6" w:space="0" w:color="auto"/>
            </w:tcBorders>
            <w:shd w:val="clear" w:color="auto" w:fill="0000FF"/>
          </w:tcPr>
          <w:p w14:paraId="2257E9E4"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061DC202" w14:textId="77777777">
        <w:trPr>
          <w:cantSplit/>
          <w:trHeight w:val="255"/>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2956E862"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5914A2" w14:paraId="472374F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EA8885D" w14:textId="77777777" w:rsidR="00B752E4" w:rsidRPr="005914A2" w:rsidRDefault="00B752E4">
            <w:pPr>
              <w:pStyle w:val="FORMDATA"/>
              <w:rPr>
                <w:b/>
                <w:color w:val="auto"/>
                <w:lang w:val="fr-FR"/>
              </w:rPr>
            </w:pPr>
            <w:r w:rsidRPr="005914A2">
              <w:rPr>
                <w:b/>
                <w:color w:val="auto"/>
                <w:lang w:val="fr-FR"/>
              </w:rPr>
              <w:t>PQTY</w:t>
            </w:r>
          </w:p>
        </w:tc>
        <w:tc>
          <w:tcPr>
            <w:tcW w:w="4230" w:type="dxa"/>
            <w:gridSpan w:val="2"/>
            <w:tcBorders>
              <w:top w:val="single" w:sz="6" w:space="0" w:color="auto"/>
              <w:left w:val="single" w:sz="6" w:space="0" w:color="auto"/>
              <w:bottom w:val="single" w:sz="6" w:space="0" w:color="auto"/>
              <w:right w:val="single" w:sz="6" w:space="0" w:color="auto"/>
            </w:tcBorders>
          </w:tcPr>
          <w:p w14:paraId="6284361E" w14:textId="77777777" w:rsidR="00B752E4" w:rsidRPr="005914A2" w:rsidRDefault="00B752E4">
            <w:pPr>
              <w:pStyle w:val="FORMDATA"/>
              <w:rPr>
                <w:b/>
                <w:color w:val="auto"/>
                <w:lang w:val="fr-FR"/>
              </w:rPr>
            </w:pPr>
            <w:r w:rsidRPr="005914A2">
              <w:rPr>
                <w:b/>
                <w:color w:val="auto"/>
                <w:lang w:val="fr-FR"/>
              </w:rPr>
              <w:t>Port Quantity</w:t>
            </w:r>
          </w:p>
        </w:tc>
        <w:tc>
          <w:tcPr>
            <w:tcW w:w="2340" w:type="dxa"/>
            <w:tcBorders>
              <w:top w:val="single" w:sz="6" w:space="0" w:color="auto"/>
              <w:left w:val="single" w:sz="6" w:space="0" w:color="auto"/>
              <w:bottom w:val="single" w:sz="6" w:space="0" w:color="auto"/>
              <w:right w:val="single" w:sz="6" w:space="0" w:color="auto"/>
            </w:tcBorders>
          </w:tcPr>
          <w:p w14:paraId="051D110B" w14:textId="77777777" w:rsidR="00B752E4" w:rsidRPr="005914A2" w:rsidRDefault="00B752E4">
            <w:pPr>
              <w:pStyle w:val="FORMDATA"/>
              <w:rPr>
                <w:b/>
                <w:color w:val="auto"/>
              </w:rPr>
            </w:pPr>
            <w:r w:rsidRPr="005914A2">
              <w:rPr>
                <w:b/>
                <w:color w:val="auto"/>
              </w:rPr>
              <w:t>002</w:t>
            </w:r>
          </w:p>
        </w:tc>
      </w:tr>
      <w:tr w:rsidR="00B752E4" w:rsidRPr="005914A2" w14:paraId="4FEAAC76" w14:textId="77777777">
        <w:trPr>
          <w:cantSplit/>
          <w:trHeight w:val="255"/>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3649FFE4"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4375B5C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E71483" w14:textId="77777777" w:rsidR="00B752E4" w:rsidRPr="005914A2" w:rsidRDefault="00B752E4">
            <w:pPr>
              <w:pStyle w:val="FORMDATA"/>
              <w:rPr>
                <w:b/>
                <w:color w:val="auto"/>
              </w:rPr>
            </w:pPr>
            <w:r w:rsidRPr="005914A2">
              <w:rPr>
                <w:b/>
                <w:color w:val="auto"/>
              </w:rPr>
              <w:t>LNUM</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540AEA23" w14:textId="77777777" w:rsidR="00B752E4" w:rsidRPr="005914A2" w:rsidRDefault="00B752E4">
            <w:pPr>
              <w:pStyle w:val="FORMDATA"/>
              <w:rPr>
                <w:b/>
                <w:color w:val="auto"/>
              </w:rPr>
            </w:pPr>
            <w:r w:rsidRPr="005914A2">
              <w:rPr>
                <w:b/>
                <w:color w:val="auto"/>
              </w:rPr>
              <w:t>Line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41C526FE" w14:textId="77777777" w:rsidR="00B752E4" w:rsidRPr="005914A2" w:rsidRDefault="00B752E4">
            <w:pPr>
              <w:pStyle w:val="FORMDATA"/>
              <w:rPr>
                <w:b/>
                <w:color w:val="auto"/>
              </w:rPr>
            </w:pPr>
            <w:r w:rsidRPr="005914A2">
              <w:rPr>
                <w:b/>
                <w:color w:val="auto"/>
              </w:rPr>
              <w:t>00001</w:t>
            </w:r>
          </w:p>
        </w:tc>
      </w:tr>
      <w:tr w:rsidR="00B752E4" w:rsidRPr="005914A2" w14:paraId="0D2934F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CBE638" w14:textId="77777777" w:rsidR="00B752E4" w:rsidRPr="005914A2" w:rsidRDefault="00B752E4">
            <w:pPr>
              <w:pStyle w:val="FORMDATA"/>
              <w:rPr>
                <w:b/>
                <w:color w:val="auto"/>
              </w:rPr>
            </w:pPr>
            <w:r w:rsidRPr="005914A2">
              <w:rPr>
                <w:b/>
                <w:color w:val="auto"/>
              </w:rPr>
              <w:t>LNA</w:t>
            </w:r>
          </w:p>
        </w:tc>
        <w:tc>
          <w:tcPr>
            <w:tcW w:w="4230" w:type="dxa"/>
            <w:gridSpan w:val="2"/>
            <w:tcBorders>
              <w:top w:val="single" w:sz="6" w:space="0" w:color="auto"/>
              <w:left w:val="single" w:sz="6" w:space="0" w:color="auto"/>
              <w:bottom w:val="single" w:sz="6" w:space="0" w:color="auto"/>
              <w:right w:val="single" w:sz="6" w:space="0" w:color="auto"/>
            </w:tcBorders>
          </w:tcPr>
          <w:p w14:paraId="4A4BB208" w14:textId="77777777" w:rsidR="00B752E4" w:rsidRPr="005914A2" w:rsidRDefault="00B752E4">
            <w:pPr>
              <w:pStyle w:val="FORMDATA"/>
              <w:rPr>
                <w:b/>
                <w:color w:val="auto"/>
              </w:rPr>
            </w:pPr>
            <w:r w:rsidRPr="005914A2">
              <w:rPr>
                <w:b/>
                <w:color w:val="auto"/>
              </w:rPr>
              <w:t>Line Activity</w:t>
            </w:r>
          </w:p>
        </w:tc>
        <w:tc>
          <w:tcPr>
            <w:tcW w:w="2340" w:type="dxa"/>
            <w:tcBorders>
              <w:top w:val="single" w:sz="6" w:space="0" w:color="auto"/>
              <w:left w:val="single" w:sz="6" w:space="0" w:color="auto"/>
              <w:bottom w:val="single" w:sz="6" w:space="0" w:color="auto"/>
              <w:right w:val="single" w:sz="6" w:space="0" w:color="auto"/>
            </w:tcBorders>
          </w:tcPr>
          <w:p w14:paraId="54F9C5E1" w14:textId="77777777" w:rsidR="00B752E4" w:rsidRPr="005914A2" w:rsidRDefault="00B752E4">
            <w:pPr>
              <w:pStyle w:val="FORMDATA"/>
              <w:rPr>
                <w:b/>
                <w:color w:val="auto"/>
              </w:rPr>
            </w:pPr>
            <w:r w:rsidRPr="005914A2">
              <w:rPr>
                <w:b/>
                <w:color w:val="auto"/>
              </w:rPr>
              <w:t>V</w:t>
            </w:r>
          </w:p>
        </w:tc>
      </w:tr>
      <w:tr w:rsidR="00B752E4" w:rsidRPr="005914A2" w14:paraId="40413E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0E099C2" w14:textId="77777777" w:rsidR="00B752E4" w:rsidRPr="005914A2" w:rsidRDefault="00B752E4">
            <w:pPr>
              <w:pStyle w:val="FORMDATA"/>
              <w:rPr>
                <w:b/>
                <w:color w:val="auto"/>
              </w:rPr>
            </w:pPr>
            <w:r w:rsidRPr="005914A2">
              <w:rPr>
                <w:b/>
                <w:color w:val="auto"/>
              </w:rPr>
              <w:t>TNS</w:t>
            </w:r>
          </w:p>
        </w:tc>
        <w:tc>
          <w:tcPr>
            <w:tcW w:w="4230" w:type="dxa"/>
            <w:gridSpan w:val="2"/>
            <w:tcBorders>
              <w:top w:val="single" w:sz="6" w:space="0" w:color="auto"/>
              <w:left w:val="single" w:sz="6" w:space="0" w:color="auto"/>
              <w:bottom w:val="single" w:sz="6" w:space="0" w:color="auto"/>
              <w:right w:val="single" w:sz="6" w:space="0" w:color="auto"/>
            </w:tcBorders>
          </w:tcPr>
          <w:p w14:paraId="43774E4A" w14:textId="77777777" w:rsidR="00B752E4" w:rsidRPr="005914A2" w:rsidRDefault="00B752E4">
            <w:pPr>
              <w:pStyle w:val="FORMDATA"/>
              <w:rPr>
                <w:b/>
                <w:color w:val="auto"/>
              </w:rPr>
            </w:pPr>
            <w:r w:rsidRPr="005914A2">
              <w:rPr>
                <w:b/>
                <w:color w:val="auto"/>
              </w:rPr>
              <w:t>Telephone Numbers</w:t>
            </w:r>
          </w:p>
        </w:tc>
        <w:tc>
          <w:tcPr>
            <w:tcW w:w="2340" w:type="dxa"/>
            <w:tcBorders>
              <w:top w:val="single" w:sz="6" w:space="0" w:color="auto"/>
              <w:left w:val="single" w:sz="6" w:space="0" w:color="auto"/>
              <w:bottom w:val="single" w:sz="6" w:space="0" w:color="auto"/>
              <w:right w:val="single" w:sz="6" w:space="0" w:color="auto"/>
            </w:tcBorders>
          </w:tcPr>
          <w:p w14:paraId="53034A2B" w14:textId="77777777" w:rsidR="00B752E4" w:rsidRPr="005914A2" w:rsidRDefault="00B752E4">
            <w:pPr>
              <w:pStyle w:val="FORMDATA"/>
              <w:rPr>
                <w:b/>
                <w:color w:val="auto"/>
              </w:rPr>
            </w:pPr>
            <w:r w:rsidRPr="005914A2">
              <w:rPr>
                <w:b/>
                <w:color w:val="auto"/>
              </w:rPr>
              <w:t>7705908764</w:t>
            </w:r>
          </w:p>
        </w:tc>
      </w:tr>
      <w:tr w:rsidR="00B752E4" w:rsidRPr="005914A2" w14:paraId="2293079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2037C50" w14:textId="77777777" w:rsidR="00B752E4" w:rsidRPr="005914A2" w:rsidRDefault="00B752E4">
            <w:pPr>
              <w:pStyle w:val="FORMDATA"/>
              <w:rPr>
                <w:b/>
                <w:color w:val="auto"/>
              </w:rPr>
            </w:pPr>
            <w:r w:rsidRPr="005914A2">
              <w:rPr>
                <w:b/>
                <w:color w:val="auto"/>
              </w:rPr>
              <w:t xml:space="preserve">PIC </w:t>
            </w:r>
          </w:p>
        </w:tc>
        <w:tc>
          <w:tcPr>
            <w:tcW w:w="4230" w:type="dxa"/>
            <w:gridSpan w:val="2"/>
            <w:tcBorders>
              <w:top w:val="single" w:sz="6" w:space="0" w:color="auto"/>
              <w:left w:val="single" w:sz="6" w:space="0" w:color="auto"/>
              <w:bottom w:val="single" w:sz="6" w:space="0" w:color="auto"/>
              <w:right w:val="single" w:sz="6" w:space="0" w:color="auto"/>
            </w:tcBorders>
          </w:tcPr>
          <w:p w14:paraId="7AC4D7CF" w14:textId="77777777" w:rsidR="00B752E4" w:rsidRPr="005914A2" w:rsidRDefault="00B752E4">
            <w:pPr>
              <w:pStyle w:val="FORMDATA"/>
              <w:rPr>
                <w:b/>
                <w:color w:val="auto"/>
              </w:rPr>
            </w:pPr>
            <w:r w:rsidRPr="005914A2">
              <w:rPr>
                <w:b/>
                <w:color w:val="auto"/>
              </w:rPr>
              <w:t>InterLATA Presubscription Indicator Code</w:t>
            </w:r>
          </w:p>
        </w:tc>
        <w:tc>
          <w:tcPr>
            <w:tcW w:w="2340" w:type="dxa"/>
            <w:tcBorders>
              <w:top w:val="single" w:sz="6" w:space="0" w:color="auto"/>
              <w:left w:val="single" w:sz="6" w:space="0" w:color="auto"/>
              <w:bottom w:val="single" w:sz="6" w:space="0" w:color="auto"/>
              <w:right w:val="single" w:sz="6" w:space="0" w:color="auto"/>
            </w:tcBorders>
          </w:tcPr>
          <w:p w14:paraId="6C981CBA" w14:textId="77777777" w:rsidR="00B752E4" w:rsidRPr="005914A2" w:rsidRDefault="00BB768A">
            <w:pPr>
              <w:pStyle w:val="FORMDATA"/>
              <w:rPr>
                <w:b/>
                <w:color w:val="auto"/>
              </w:rPr>
            </w:pPr>
            <w:r>
              <w:rPr>
                <w:b/>
                <w:color w:val="auto"/>
              </w:rPr>
              <w:t>NONE</w:t>
            </w:r>
          </w:p>
        </w:tc>
      </w:tr>
      <w:tr w:rsidR="00B752E4" w:rsidRPr="005914A2" w14:paraId="000088A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D9683EA" w14:textId="77777777" w:rsidR="00B752E4" w:rsidRPr="005914A2" w:rsidRDefault="00B752E4">
            <w:pPr>
              <w:pStyle w:val="FORMDATA"/>
              <w:rPr>
                <w:b/>
                <w:color w:val="auto"/>
              </w:rPr>
            </w:pPr>
            <w:r w:rsidRPr="005914A2">
              <w:rPr>
                <w:b/>
                <w:color w:val="auto"/>
              </w:rPr>
              <w:t>LPIC</w:t>
            </w:r>
          </w:p>
        </w:tc>
        <w:tc>
          <w:tcPr>
            <w:tcW w:w="4230" w:type="dxa"/>
            <w:gridSpan w:val="2"/>
            <w:tcBorders>
              <w:top w:val="single" w:sz="6" w:space="0" w:color="auto"/>
              <w:left w:val="single" w:sz="6" w:space="0" w:color="auto"/>
              <w:bottom w:val="single" w:sz="6" w:space="0" w:color="auto"/>
              <w:right w:val="single" w:sz="6" w:space="0" w:color="auto"/>
            </w:tcBorders>
          </w:tcPr>
          <w:p w14:paraId="124FAF55" w14:textId="77777777" w:rsidR="00B752E4" w:rsidRPr="005914A2" w:rsidRDefault="00B752E4">
            <w:pPr>
              <w:pStyle w:val="FORMDATA"/>
              <w:rPr>
                <w:b/>
                <w:color w:val="auto"/>
              </w:rPr>
            </w:pPr>
            <w:r w:rsidRPr="005914A2">
              <w:rPr>
                <w:b/>
                <w:color w:val="auto"/>
              </w:rPr>
              <w:t>IntraLATA Presubscription Indicator Code</w:t>
            </w:r>
          </w:p>
        </w:tc>
        <w:tc>
          <w:tcPr>
            <w:tcW w:w="2340" w:type="dxa"/>
            <w:tcBorders>
              <w:top w:val="single" w:sz="6" w:space="0" w:color="auto"/>
              <w:left w:val="single" w:sz="6" w:space="0" w:color="auto"/>
              <w:bottom w:val="single" w:sz="6" w:space="0" w:color="auto"/>
              <w:right w:val="single" w:sz="6" w:space="0" w:color="auto"/>
            </w:tcBorders>
          </w:tcPr>
          <w:p w14:paraId="16060528" w14:textId="77777777" w:rsidR="00B752E4" w:rsidRPr="005914A2" w:rsidRDefault="00BB768A">
            <w:pPr>
              <w:pStyle w:val="FORMDATA"/>
              <w:rPr>
                <w:b/>
                <w:color w:val="auto"/>
              </w:rPr>
            </w:pPr>
            <w:r>
              <w:rPr>
                <w:b/>
                <w:color w:val="auto"/>
              </w:rPr>
              <w:t>NONE</w:t>
            </w:r>
          </w:p>
        </w:tc>
      </w:tr>
      <w:tr w:rsidR="00B752E4" w:rsidRPr="005914A2" w14:paraId="59E512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F864BB3"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4E12E93F"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468AE7A2" w14:textId="77777777" w:rsidR="00B752E4" w:rsidRPr="005914A2" w:rsidRDefault="00B752E4">
            <w:pPr>
              <w:pStyle w:val="FORMDATA"/>
              <w:rPr>
                <w:b/>
                <w:color w:val="auto"/>
              </w:rPr>
            </w:pPr>
            <w:r w:rsidRPr="005914A2">
              <w:rPr>
                <w:b/>
                <w:color w:val="auto"/>
              </w:rPr>
              <w:t>N</w:t>
            </w:r>
          </w:p>
        </w:tc>
      </w:tr>
      <w:tr w:rsidR="00B752E4" w:rsidRPr="005914A2" w14:paraId="535042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3F86BB9"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2C496456"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169AFFB3" w14:textId="77777777" w:rsidR="00B752E4" w:rsidRPr="005914A2" w:rsidRDefault="00B752E4">
            <w:pPr>
              <w:pStyle w:val="FORMDATA"/>
              <w:rPr>
                <w:b/>
                <w:color w:val="auto"/>
              </w:rPr>
            </w:pPr>
            <w:r w:rsidRPr="005914A2">
              <w:rPr>
                <w:b/>
                <w:color w:val="auto"/>
              </w:rPr>
              <w:t>NXMCR</w:t>
            </w:r>
          </w:p>
        </w:tc>
      </w:tr>
      <w:tr w:rsidR="00B752E4" w:rsidRPr="005914A2" w14:paraId="000F8F3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90C80BA"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7FB349F7"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1C29863D" w14:textId="77777777" w:rsidR="00B752E4" w:rsidRPr="005914A2" w:rsidRDefault="00B752E4">
            <w:pPr>
              <w:pStyle w:val="FORMDATA"/>
              <w:rPr>
                <w:b/>
                <w:color w:val="auto"/>
              </w:rPr>
            </w:pPr>
            <w:r w:rsidRPr="005914A2">
              <w:rPr>
                <w:b/>
                <w:color w:val="auto"/>
              </w:rPr>
              <w:t>N</w:t>
            </w:r>
          </w:p>
        </w:tc>
      </w:tr>
      <w:tr w:rsidR="00B752E4" w:rsidRPr="005914A2" w14:paraId="0C1EB55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FF67F55"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5E7FC2DC"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66635773" w14:textId="77777777" w:rsidR="00B752E4" w:rsidRPr="005914A2" w:rsidRDefault="00B752E4">
            <w:pPr>
              <w:pStyle w:val="FORMDATA"/>
              <w:rPr>
                <w:b/>
                <w:color w:val="auto"/>
              </w:rPr>
            </w:pPr>
            <w:r w:rsidRPr="005914A2">
              <w:rPr>
                <w:b/>
                <w:color w:val="auto"/>
              </w:rPr>
              <w:t>ESX</w:t>
            </w:r>
          </w:p>
        </w:tc>
      </w:tr>
      <w:tr w:rsidR="00B752E4" w:rsidRPr="005914A2" w14:paraId="32C711F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1F86ED"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0187EE0B"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56C3DB76" w14:textId="77777777" w:rsidR="00B752E4" w:rsidRPr="005914A2" w:rsidRDefault="00B752E4">
            <w:pPr>
              <w:pStyle w:val="FORMDATA"/>
              <w:rPr>
                <w:b/>
                <w:color w:val="auto"/>
              </w:rPr>
            </w:pPr>
            <w:r w:rsidRPr="005914A2">
              <w:rPr>
                <w:b/>
                <w:color w:val="auto"/>
              </w:rPr>
              <w:t>N</w:t>
            </w:r>
          </w:p>
        </w:tc>
      </w:tr>
      <w:tr w:rsidR="00B752E4" w:rsidRPr="005914A2" w14:paraId="72C3A41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A0801DA"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403BBD9F"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4EE643CB" w14:textId="77777777" w:rsidR="00B752E4" w:rsidRPr="005914A2" w:rsidRDefault="00B752E4">
            <w:pPr>
              <w:pStyle w:val="FORMDATA"/>
              <w:rPr>
                <w:b/>
                <w:color w:val="auto"/>
              </w:rPr>
            </w:pPr>
            <w:r w:rsidRPr="005914A2">
              <w:rPr>
                <w:b/>
                <w:color w:val="auto"/>
              </w:rPr>
              <w:t>ESM</w:t>
            </w:r>
          </w:p>
        </w:tc>
      </w:tr>
      <w:tr w:rsidR="00B752E4" w:rsidRPr="005914A2" w14:paraId="317099DD" w14:textId="77777777">
        <w:trPr>
          <w:cantSplit/>
          <w:trHeight w:val="255"/>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567A6B3B" w14:textId="77777777" w:rsidR="00B752E4" w:rsidRPr="005914A2" w:rsidRDefault="00B752E4">
            <w:pPr>
              <w:rPr>
                <w:rFonts w:ascii="Arial" w:hAnsi="Arial" w:cs="Arial"/>
                <w:b/>
                <w:iCs/>
              </w:rPr>
            </w:pPr>
            <w:r w:rsidRPr="005914A2">
              <w:rPr>
                <w:rFonts w:ascii="Arial" w:hAnsi="Arial" w:cs="Arial"/>
                <w:b/>
                <w:iCs/>
              </w:rPr>
              <w:t>Service Details Section</w:t>
            </w:r>
          </w:p>
        </w:tc>
      </w:tr>
      <w:tr w:rsidR="00B752E4" w:rsidRPr="005914A2" w14:paraId="5371F11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7CB8E8C" w14:textId="77777777" w:rsidR="00B752E4" w:rsidRPr="005914A2" w:rsidRDefault="00B752E4">
            <w:pPr>
              <w:pStyle w:val="FORMDATA"/>
              <w:rPr>
                <w:b/>
                <w:color w:val="auto"/>
              </w:rPr>
            </w:pPr>
            <w:r w:rsidRPr="005914A2">
              <w:rPr>
                <w:b/>
                <w:color w:val="auto"/>
              </w:rPr>
              <w:t>LNUM</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672873D6" w14:textId="77777777" w:rsidR="00B752E4" w:rsidRPr="005914A2" w:rsidRDefault="00B752E4">
            <w:pPr>
              <w:pStyle w:val="FORMDATA"/>
              <w:rPr>
                <w:b/>
                <w:color w:val="auto"/>
              </w:rPr>
            </w:pPr>
            <w:r w:rsidRPr="005914A2">
              <w:rPr>
                <w:b/>
                <w:color w:val="auto"/>
              </w:rPr>
              <w:t>Line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15F0D6ED" w14:textId="77777777" w:rsidR="00B752E4" w:rsidRPr="005914A2" w:rsidRDefault="00B752E4">
            <w:pPr>
              <w:pStyle w:val="FORMDATA"/>
              <w:rPr>
                <w:b/>
                <w:color w:val="auto"/>
              </w:rPr>
            </w:pPr>
            <w:r w:rsidRPr="005914A2">
              <w:rPr>
                <w:b/>
                <w:color w:val="auto"/>
              </w:rPr>
              <w:t>00002</w:t>
            </w:r>
          </w:p>
        </w:tc>
      </w:tr>
      <w:tr w:rsidR="00B752E4" w:rsidRPr="005914A2" w14:paraId="5059769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53A61D5" w14:textId="77777777" w:rsidR="00B752E4" w:rsidRPr="005914A2" w:rsidRDefault="00B752E4">
            <w:pPr>
              <w:pStyle w:val="FORMDATA"/>
              <w:rPr>
                <w:b/>
                <w:color w:val="auto"/>
              </w:rPr>
            </w:pPr>
            <w:r w:rsidRPr="005914A2">
              <w:rPr>
                <w:b/>
                <w:color w:val="auto"/>
              </w:rPr>
              <w:t>LNA</w:t>
            </w:r>
          </w:p>
        </w:tc>
        <w:tc>
          <w:tcPr>
            <w:tcW w:w="4230" w:type="dxa"/>
            <w:gridSpan w:val="2"/>
            <w:tcBorders>
              <w:top w:val="single" w:sz="6" w:space="0" w:color="auto"/>
              <w:left w:val="single" w:sz="6" w:space="0" w:color="auto"/>
              <w:bottom w:val="single" w:sz="6" w:space="0" w:color="auto"/>
              <w:right w:val="single" w:sz="6" w:space="0" w:color="auto"/>
            </w:tcBorders>
          </w:tcPr>
          <w:p w14:paraId="3BC812DA" w14:textId="77777777" w:rsidR="00B752E4" w:rsidRPr="005914A2" w:rsidRDefault="00B752E4">
            <w:pPr>
              <w:pStyle w:val="FORMDATA"/>
              <w:rPr>
                <w:b/>
                <w:color w:val="auto"/>
              </w:rPr>
            </w:pPr>
            <w:r w:rsidRPr="005914A2">
              <w:rPr>
                <w:b/>
                <w:color w:val="auto"/>
              </w:rPr>
              <w:t>Line Activity</w:t>
            </w:r>
          </w:p>
        </w:tc>
        <w:tc>
          <w:tcPr>
            <w:tcW w:w="2340" w:type="dxa"/>
            <w:tcBorders>
              <w:top w:val="single" w:sz="6" w:space="0" w:color="auto"/>
              <w:left w:val="single" w:sz="6" w:space="0" w:color="auto"/>
              <w:bottom w:val="single" w:sz="6" w:space="0" w:color="auto"/>
              <w:right w:val="single" w:sz="6" w:space="0" w:color="auto"/>
            </w:tcBorders>
          </w:tcPr>
          <w:p w14:paraId="0588134F" w14:textId="77777777" w:rsidR="00B752E4" w:rsidRPr="005914A2" w:rsidRDefault="00B752E4">
            <w:pPr>
              <w:pStyle w:val="FORMDATA"/>
              <w:rPr>
                <w:b/>
                <w:color w:val="auto"/>
              </w:rPr>
            </w:pPr>
            <w:r w:rsidRPr="005914A2">
              <w:rPr>
                <w:b/>
                <w:color w:val="auto"/>
              </w:rPr>
              <w:t>V</w:t>
            </w:r>
          </w:p>
        </w:tc>
      </w:tr>
      <w:tr w:rsidR="00B752E4" w:rsidRPr="005914A2" w14:paraId="073F620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32693B6" w14:textId="77777777" w:rsidR="00B752E4" w:rsidRPr="005914A2" w:rsidRDefault="00B752E4">
            <w:pPr>
              <w:pStyle w:val="FORMDATA"/>
              <w:rPr>
                <w:b/>
                <w:color w:val="auto"/>
              </w:rPr>
            </w:pPr>
            <w:r w:rsidRPr="005914A2">
              <w:rPr>
                <w:b/>
                <w:color w:val="auto"/>
              </w:rPr>
              <w:t>TNS</w:t>
            </w:r>
          </w:p>
        </w:tc>
        <w:tc>
          <w:tcPr>
            <w:tcW w:w="4230" w:type="dxa"/>
            <w:gridSpan w:val="2"/>
            <w:tcBorders>
              <w:top w:val="single" w:sz="6" w:space="0" w:color="auto"/>
              <w:left w:val="single" w:sz="6" w:space="0" w:color="auto"/>
              <w:bottom w:val="single" w:sz="6" w:space="0" w:color="auto"/>
              <w:right w:val="single" w:sz="6" w:space="0" w:color="auto"/>
            </w:tcBorders>
          </w:tcPr>
          <w:p w14:paraId="49FD6A55" w14:textId="77777777" w:rsidR="00B752E4" w:rsidRPr="005914A2" w:rsidRDefault="00B752E4">
            <w:pPr>
              <w:pStyle w:val="FORMDATA"/>
              <w:rPr>
                <w:b/>
                <w:color w:val="auto"/>
              </w:rPr>
            </w:pPr>
            <w:r w:rsidRPr="005914A2">
              <w:rPr>
                <w:b/>
                <w:color w:val="auto"/>
              </w:rPr>
              <w:t>Telephone Numbers</w:t>
            </w:r>
          </w:p>
        </w:tc>
        <w:tc>
          <w:tcPr>
            <w:tcW w:w="2340" w:type="dxa"/>
            <w:tcBorders>
              <w:top w:val="single" w:sz="6" w:space="0" w:color="auto"/>
              <w:left w:val="single" w:sz="6" w:space="0" w:color="auto"/>
              <w:bottom w:val="single" w:sz="6" w:space="0" w:color="auto"/>
              <w:right w:val="single" w:sz="6" w:space="0" w:color="auto"/>
            </w:tcBorders>
          </w:tcPr>
          <w:p w14:paraId="19E52815" w14:textId="77777777" w:rsidR="00B752E4" w:rsidRPr="005914A2" w:rsidRDefault="00B752E4">
            <w:pPr>
              <w:pStyle w:val="FORMDATA"/>
              <w:rPr>
                <w:b/>
                <w:color w:val="auto"/>
              </w:rPr>
            </w:pPr>
            <w:r w:rsidRPr="005914A2">
              <w:rPr>
                <w:b/>
                <w:color w:val="auto"/>
              </w:rPr>
              <w:t>7705909147</w:t>
            </w:r>
          </w:p>
        </w:tc>
      </w:tr>
      <w:tr w:rsidR="00B752E4" w:rsidRPr="005914A2" w14:paraId="138E8B2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59F98EE" w14:textId="77777777" w:rsidR="00B752E4" w:rsidRPr="005914A2" w:rsidRDefault="00B752E4">
            <w:pPr>
              <w:pStyle w:val="FORMDATA"/>
              <w:rPr>
                <w:b/>
                <w:color w:val="auto"/>
              </w:rPr>
            </w:pPr>
            <w:r w:rsidRPr="005914A2">
              <w:rPr>
                <w:b/>
                <w:color w:val="auto"/>
              </w:rPr>
              <w:t xml:space="preserve">PIC </w:t>
            </w:r>
          </w:p>
        </w:tc>
        <w:tc>
          <w:tcPr>
            <w:tcW w:w="4230" w:type="dxa"/>
            <w:gridSpan w:val="2"/>
            <w:tcBorders>
              <w:top w:val="single" w:sz="6" w:space="0" w:color="auto"/>
              <w:left w:val="single" w:sz="6" w:space="0" w:color="auto"/>
              <w:bottom w:val="single" w:sz="6" w:space="0" w:color="auto"/>
              <w:right w:val="single" w:sz="6" w:space="0" w:color="auto"/>
            </w:tcBorders>
          </w:tcPr>
          <w:p w14:paraId="76BAB0C2" w14:textId="77777777" w:rsidR="00B752E4" w:rsidRPr="005914A2" w:rsidRDefault="00B752E4">
            <w:pPr>
              <w:pStyle w:val="FORMDATA"/>
              <w:rPr>
                <w:b/>
                <w:color w:val="auto"/>
              </w:rPr>
            </w:pPr>
            <w:r w:rsidRPr="005914A2">
              <w:rPr>
                <w:b/>
                <w:color w:val="auto"/>
              </w:rPr>
              <w:t>InterLATA Presubscription Indicator Code</w:t>
            </w:r>
          </w:p>
        </w:tc>
        <w:tc>
          <w:tcPr>
            <w:tcW w:w="2340" w:type="dxa"/>
            <w:tcBorders>
              <w:top w:val="single" w:sz="6" w:space="0" w:color="auto"/>
              <w:left w:val="single" w:sz="6" w:space="0" w:color="auto"/>
              <w:bottom w:val="single" w:sz="6" w:space="0" w:color="auto"/>
              <w:right w:val="single" w:sz="6" w:space="0" w:color="auto"/>
            </w:tcBorders>
          </w:tcPr>
          <w:p w14:paraId="731BFB8F" w14:textId="77777777" w:rsidR="00B752E4" w:rsidRPr="005914A2" w:rsidRDefault="007D6DC0">
            <w:pPr>
              <w:pStyle w:val="FORMDATA"/>
              <w:rPr>
                <w:b/>
                <w:color w:val="auto"/>
              </w:rPr>
            </w:pPr>
            <w:r>
              <w:rPr>
                <w:b/>
                <w:color w:val="auto"/>
              </w:rPr>
              <w:t>NONE</w:t>
            </w:r>
          </w:p>
        </w:tc>
      </w:tr>
      <w:tr w:rsidR="00B752E4" w:rsidRPr="005914A2" w14:paraId="25DFB42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7DD1F4" w14:textId="77777777" w:rsidR="00B752E4" w:rsidRPr="005914A2" w:rsidRDefault="00B752E4">
            <w:pPr>
              <w:pStyle w:val="FORMDATA"/>
              <w:rPr>
                <w:b/>
                <w:color w:val="auto"/>
              </w:rPr>
            </w:pPr>
            <w:r w:rsidRPr="005914A2">
              <w:rPr>
                <w:b/>
                <w:color w:val="auto"/>
              </w:rPr>
              <w:t>LPIC</w:t>
            </w:r>
          </w:p>
        </w:tc>
        <w:tc>
          <w:tcPr>
            <w:tcW w:w="4230" w:type="dxa"/>
            <w:gridSpan w:val="2"/>
            <w:tcBorders>
              <w:top w:val="single" w:sz="6" w:space="0" w:color="auto"/>
              <w:left w:val="single" w:sz="6" w:space="0" w:color="auto"/>
              <w:bottom w:val="single" w:sz="6" w:space="0" w:color="auto"/>
              <w:right w:val="single" w:sz="6" w:space="0" w:color="auto"/>
            </w:tcBorders>
          </w:tcPr>
          <w:p w14:paraId="1BEC559C" w14:textId="77777777" w:rsidR="00B752E4" w:rsidRPr="005914A2" w:rsidRDefault="00B752E4">
            <w:pPr>
              <w:pStyle w:val="FORMDATA"/>
              <w:rPr>
                <w:b/>
                <w:color w:val="auto"/>
              </w:rPr>
            </w:pPr>
            <w:r w:rsidRPr="005914A2">
              <w:rPr>
                <w:b/>
                <w:color w:val="auto"/>
              </w:rPr>
              <w:t>IntraLATA Presubscription Indicator Code</w:t>
            </w:r>
          </w:p>
        </w:tc>
        <w:tc>
          <w:tcPr>
            <w:tcW w:w="2340" w:type="dxa"/>
            <w:tcBorders>
              <w:top w:val="single" w:sz="6" w:space="0" w:color="auto"/>
              <w:left w:val="single" w:sz="6" w:space="0" w:color="auto"/>
              <w:bottom w:val="single" w:sz="6" w:space="0" w:color="auto"/>
              <w:right w:val="single" w:sz="6" w:space="0" w:color="auto"/>
            </w:tcBorders>
          </w:tcPr>
          <w:p w14:paraId="549CFE96" w14:textId="77777777" w:rsidR="00B752E4" w:rsidRPr="005914A2" w:rsidRDefault="007D6DC0">
            <w:pPr>
              <w:pStyle w:val="FORMDATA"/>
              <w:rPr>
                <w:b/>
                <w:color w:val="auto"/>
              </w:rPr>
            </w:pPr>
            <w:r>
              <w:rPr>
                <w:b/>
                <w:color w:val="auto"/>
              </w:rPr>
              <w:t>NONE</w:t>
            </w:r>
          </w:p>
        </w:tc>
      </w:tr>
      <w:tr w:rsidR="00B752E4" w:rsidRPr="005914A2" w14:paraId="5EDBBF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21033F0"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12A52EE5"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6604BD36" w14:textId="77777777" w:rsidR="00B752E4" w:rsidRPr="005914A2" w:rsidRDefault="00B752E4">
            <w:pPr>
              <w:pStyle w:val="FORMDATA"/>
              <w:rPr>
                <w:b/>
                <w:color w:val="auto"/>
              </w:rPr>
            </w:pPr>
            <w:r w:rsidRPr="005914A2">
              <w:rPr>
                <w:b/>
                <w:color w:val="auto"/>
              </w:rPr>
              <w:t>N</w:t>
            </w:r>
          </w:p>
        </w:tc>
      </w:tr>
      <w:tr w:rsidR="00B752E4" w:rsidRPr="005914A2" w14:paraId="31A13C22" w14:textId="77777777">
        <w:trPr>
          <w:trHeight w:val="300"/>
        </w:trPr>
        <w:tc>
          <w:tcPr>
            <w:tcW w:w="2160" w:type="dxa"/>
            <w:tcBorders>
              <w:top w:val="single" w:sz="6" w:space="0" w:color="auto"/>
              <w:left w:val="single" w:sz="6" w:space="0" w:color="auto"/>
              <w:bottom w:val="single" w:sz="6" w:space="0" w:color="auto"/>
              <w:right w:val="single" w:sz="6" w:space="0" w:color="auto"/>
            </w:tcBorders>
          </w:tcPr>
          <w:p w14:paraId="2F4A6C6B"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552E1FD5"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65881BD9" w14:textId="77777777" w:rsidR="00B752E4" w:rsidRPr="005914A2" w:rsidRDefault="00B752E4">
            <w:pPr>
              <w:pStyle w:val="FORMDATA"/>
              <w:rPr>
                <w:b/>
                <w:color w:val="auto"/>
              </w:rPr>
            </w:pPr>
            <w:r w:rsidRPr="005914A2">
              <w:rPr>
                <w:b/>
                <w:color w:val="auto"/>
              </w:rPr>
              <w:t>NXMCR</w:t>
            </w:r>
          </w:p>
        </w:tc>
      </w:tr>
      <w:tr w:rsidR="00B752E4" w:rsidRPr="005914A2" w14:paraId="290D2A5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8CB833"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5E8339D1"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6B4DF717" w14:textId="77777777" w:rsidR="00B752E4" w:rsidRPr="005914A2" w:rsidRDefault="00B752E4">
            <w:pPr>
              <w:pStyle w:val="FORMDATA"/>
              <w:rPr>
                <w:b/>
                <w:color w:val="auto"/>
              </w:rPr>
            </w:pPr>
            <w:r w:rsidRPr="005914A2">
              <w:rPr>
                <w:b/>
                <w:color w:val="auto"/>
              </w:rPr>
              <w:t>N</w:t>
            </w:r>
          </w:p>
        </w:tc>
      </w:tr>
      <w:tr w:rsidR="00B752E4" w:rsidRPr="005914A2" w14:paraId="35CC9C5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91DFE2E"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0EAD1BDB"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22125ED3" w14:textId="77777777" w:rsidR="00B752E4" w:rsidRPr="005914A2" w:rsidRDefault="00B752E4">
            <w:pPr>
              <w:pStyle w:val="FORMDATA"/>
              <w:rPr>
                <w:b/>
                <w:color w:val="auto"/>
              </w:rPr>
            </w:pPr>
            <w:r w:rsidRPr="005914A2">
              <w:rPr>
                <w:b/>
                <w:color w:val="auto"/>
              </w:rPr>
              <w:t>ESX</w:t>
            </w:r>
          </w:p>
        </w:tc>
      </w:tr>
      <w:tr w:rsidR="00B752E4" w:rsidRPr="005914A2" w14:paraId="7EADFFD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595BD33"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5C8804F9"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6933AE2E" w14:textId="77777777" w:rsidR="00B752E4" w:rsidRPr="005914A2" w:rsidRDefault="00B752E4">
            <w:pPr>
              <w:pStyle w:val="FORMDATA"/>
              <w:rPr>
                <w:b/>
                <w:color w:val="auto"/>
              </w:rPr>
            </w:pPr>
            <w:r w:rsidRPr="005914A2">
              <w:rPr>
                <w:b/>
                <w:color w:val="auto"/>
              </w:rPr>
              <w:t>N</w:t>
            </w:r>
          </w:p>
        </w:tc>
      </w:tr>
      <w:tr w:rsidR="00B752E4" w:rsidRPr="005914A2" w14:paraId="7106035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43DA35D"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7BB11E25"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54DE58EB" w14:textId="77777777" w:rsidR="00B752E4" w:rsidRPr="005914A2" w:rsidRDefault="00B752E4">
            <w:pPr>
              <w:pStyle w:val="FORMDATA"/>
              <w:rPr>
                <w:b/>
                <w:color w:val="auto"/>
              </w:rPr>
            </w:pPr>
            <w:r w:rsidRPr="005914A2">
              <w:rPr>
                <w:b/>
                <w:color w:val="auto"/>
              </w:rPr>
              <w:t>ESM</w:t>
            </w:r>
          </w:p>
        </w:tc>
      </w:tr>
    </w:tbl>
    <w:p w14:paraId="0EBBF861" w14:textId="77777777" w:rsidR="00B752E4" w:rsidRDefault="00B752E4">
      <w:pPr>
        <w:pStyle w:val="TCtxtTAG"/>
      </w:pPr>
    </w:p>
    <w:p w14:paraId="5C3462CD" w14:textId="77777777" w:rsidR="00A27A70" w:rsidRDefault="00A27A70" w:rsidP="00DE40B5">
      <w:pPr>
        <w:pStyle w:val="TCtxtTAG"/>
        <w:rPr>
          <w:rFonts w:ascii="Times New Roman" w:hAnsi="Times New Roman" w:cs="Times New Roman"/>
          <w:sz w:val="24"/>
          <w:szCs w:val="24"/>
        </w:rPr>
      </w:pPr>
    </w:p>
    <w:p w14:paraId="60BF29D6" w14:textId="77777777" w:rsidR="00A27A70" w:rsidRDefault="00A27A70" w:rsidP="00DE40B5">
      <w:pPr>
        <w:pStyle w:val="TCtxtTAG"/>
        <w:rPr>
          <w:rFonts w:ascii="Times New Roman" w:hAnsi="Times New Roman" w:cs="Times New Roman"/>
          <w:sz w:val="24"/>
          <w:szCs w:val="24"/>
        </w:rPr>
      </w:pPr>
    </w:p>
    <w:p w14:paraId="20B4EF01" w14:textId="77777777" w:rsidR="00A27A70" w:rsidRPr="00A27A70" w:rsidRDefault="00A27A70" w:rsidP="00DE40B5">
      <w:pPr>
        <w:pStyle w:val="TCtxtTAG"/>
        <w:rPr>
          <w:rFonts w:ascii="Times New Roman" w:hAnsi="Times New Roman" w:cs="Times New Roman"/>
          <w:sz w:val="24"/>
          <w:szCs w:val="24"/>
        </w:rPr>
      </w:pPr>
    </w:p>
    <w:p w14:paraId="5841C14B" w14:textId="77777777" w:rsidR="00A27A70" w:rsidRPr="00A27A70" w:rsidRDefault="00A27A70" w:rsidP="00A27A70">
      <w:r w:rsidRPr="00A27A70">
        <w:t>XML INPUT:</w:t>
      </w:r>
    </w:p>
    <w:p w14:paraId="6DA14278" w14:textId="77777777" w:rsidR="00A27A70" w:rsidRPr="00A27A70" w:rsidRDefault="00A27A70" w:rsidP="00A27A70">
      <w:pPr>
        <w:rPr>
          <w:b/>
        </w:rPr>
      </w:pPr>
    </w:p>
    <w:p w14:paraId="2BAF9EB8" w14:textId="77777777" w:rsidR="00A27A70" w:rsidRPr="00A27A70" w:rsidRDefault="00A27A70" w:rsidP="00A27A70">
      <w:pPr>
        <w:ind w:hanging="480"/>
      </w:pPr>
      <w:hyperlink r:id="rId789" w:anchor="#" w:history="1">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14:paraId="0B68D469" w14:textId="77777777" w:rsidR="00A27A70" w:rsidRPr="00A27A70" w:rsidRDefault="00A27A70" w:rsidP="00A27A70">
      <w:pPr>
        <w:ind w:hanging="480"/>
      </w:pPr>
      <w:hyperlink r:id="rId790" w:anchor="#" w:history="1">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14:paraId="4FA9724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14:paraId="3291AEC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CVT0M033R31H</w:t>
      </w:r>
      <w:r w:rsidRPr="00A27A70">
        <w:rPr>
          <w:color w:val="0000FF"/>
        </w:rPr>
        <w:t>&lt;/</w:t>
      </w:r>
      <w:r w:rsidRPr="00A27A70">
        <w:rPr>
          <w:color w:val="990000"/>
        </w:rPr>
        <w:t>order:PON</w:t>
      </w:r>
      <w:r w:rsidRPr="00A27A70">
        <w:rPr>
          <w:color w:val="0000FF"/>
        </w:rPr>
        <w:t>&gt;</w:t>
      </w:r>
      <w:r w:rsidRPr="00A27A70">
        <w:t xml:space="preserve"> </w:t>
      </w:r>
    </w:p>
    <w:p w14:paraId="19EA45A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14:paraId="4B80120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7705908764</w:t>
      </w:r>
      <w:r w:rsidRPr="00A27A70">
        <w:rPr>
          <w:color w:val="0000FF"/>
        </w:rPr>
        <w:t>&lt;/</w:t>
      </w:r>
      <w:r w:rsidRPr="00A27A70">
        <w:rPr>
          <w:color w:val="990000"/>
        </w:rPr>
        <w:t>order:ATN</w:t>
      </w:r>
      <w:r w:rsidRPr="00A27A70">
        <w:rPr>
          <w:color w:val="0000FF"/>
        </w:rPr>
        <w:t>&gt;</w:t>
      </w:r>
      <w:r w:rsidRPr="00A27A70">
        <w:t xml:space="preserve"> </w:t>
      </w:r>
    </w:p>
    <w:p w14:paraId="0B4187D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14:paraId="6C060EE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14:paraId="3F75FFF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GA</w:t>
      </w:r>
      <w:r w:rsidRPr="00A27A70">
        <w:rPr>
          <w:color w:val="0000FF"/>
        </w:rPr>
        <w:t>&lt;/</w:t>
      </w:r>
      <w:r w:rsidRPr="00A27A70">
        <w:rPr>
          <w:color w:val="990000"/>
        </w:rPr>
        <w:t>order:STATE</w:t>
      </w:r>
      <w:r w:rsidRPr="00A27A70">
        <w:rPr>
          <w:color w:val="0000FF"/>
        </w:rPr>
        <w:t>&gt;</w:t>
      </w:r>
      <w:r w:rsidRPr="00A27A70">
        <w:t xml:space="preserve"> </w:t>
      </w:r>
    </w:p>
    <w:p w14:paraId="2CEA91E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200907010309PM</w:t>
      </w:r>
      <w:r w:rsidRPr="00A27A70">
        <w:rPr>
          <w:color w:val="0000FF"/>
        </w:rPr>
        <w:t>&lt;/</w:t>
      </w:r>
      <w:r w:rsidRPr="00A27A70">
        <w:rPr>
          <w:color w:val="990000"/>
        </w:rPr>
        <w:t>order:DTSENT</w:t>
      </w:r>
      <w:r w:rsidRPr="00A27A70">
        <w:rPr>
          <w:color w:val="0000FF"/>
        </w:rPr>
        <w:t>&gt;</w:t>
      </w:r>
      <w:r w:rsidRPr="00A27A70">
        <w:t xml:space="preserve"> </w:t>
      </w:r>
    </w:p>
    <w:p w14:paraId="3DEC5AE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2009-07-01T15:09:32-05:00</w:t>
      </w:r>
      <w:r w:rsidRPr="00A27A70">
        <w:rPr>
          <w:color w:val="0000FF"/>
        </w:rPr>
        <w:t>&lt;/</w:t>
      </w:r>
      <w:r w:rsidRPr="00A27A70">
        <w:rPr>
          <w:color w:val="990000"/>
        </w:rPr>
        <w:t>order:MSG_TIMESTAMP</w:t>
      </w:r>
      <w:r w:rsidRPr="00A27A70">
        <w:rPr>
          <w:color w:val="0000FF"/>
        </w:rPr>
        <w:t>&gt;</w:t>
      </w:r>
      <w:r w:rsidRPr="00A27A70">
        <w:t xml:space="preserve"> </w:t>
      </w:r>
    </w:p>
    <w:p w14:paraId="2F693AA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14:paraId="72FBB224" w14:textId="77777777" w:rsidR="00A27A70" w:rsidRPr="00A27A70" w:rsidRDefault="00A27A70" w:rsidP="00A27A70">
      <w:pPr>
        <w:ind w:hanging="480"/>
      </w:pPr>
      <w:hyperlink r:id="rId791" w:anchor="#" w:history="1">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14:paraId="3CEE05FD" w14:textId="77777777" w:rsidR="00A27A70" w:rsidRPr="00A27A70" w:rsidRDefault="00A27A70" w:rsidP="00A27A70">
      <w:pPr>
        <w:ind w:hanging="480"/>
      </w:pPr>
      <w:hyperlink r:id="rId792" w:anchor="#" w:history="1">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14:paraId="12689EF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14:paraId="52A649D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14:paraId="506B58C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14:paraId="4138BEE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V</w:t>
      </w:r>
      <w:r w:rsidRPr="00A27A70">
        <w:rPr>
          <w:color w:val="0000FF"/>
        </w:rPr>
        <w:t>&lt;/</w:t>
      </w:r>
      <w:r w:rsidRPr="00A27A70">
        <w:rPr>
          <w:color w:val="990000"/>
        </w:rPr>
        <w:t>order:ACT</w:t>
      </w:r>
      <w:r w:rsidRPr="00A27A70">
        <w:rPr>
          <w:color w:val="0000FF"/>
        </w:rPr>
        <w:t>&gt;</w:t>
      </w:r>
      <w:r w:rsidRPr="00A27A70">
        <w:t xml:space="preserve"> </w:t>
      </w:r>
    </w:p>
    <w:p w14:paraId="390169A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order:MI</w:t>
      </w:r>
      <w:r w:rsidRPr="00A27A70">
        <w:rPr>
          <w:color w:val="0000FF"/>
        </w:rPr>
        <w:t>&gt;</w:t>
      </w:r>
      <w:r w:rsidRPr="00A27A70">
        <w:rPr>
          <w:b/>
          <w:bCs/>
        </w:rPr>
        <w:t>A</w:t>
      </w:r>
      <w:r w:rsidRPr="00A27A70">
        <w:rPr>
          <w:color w:val="0000FF"/>
        </w:rPr>
        <w:t>&lt;/</w:t>
      </w:r>
      <w:r w:rsidRPr="00A27A70">
        <w:rPr>
          <w:color w:val="990000"/>
        </w:rPr>
        <w:t>order:MI</w:t>
      </w:r>
      <w:r w:rsidRPr="00A27A70">
        <w:rPr>
          <w:color w:val="0000FF"/>
        </w:rPr>
        <w:t>&gt;</w:t>
      </w:r>
      <w:r w:rsidRPr="00A27A70">
        <w:t xml:space="preserve"> </w:t>
      </w:r>
    </w:p>
    <w:p w14:paraId="063E3609" w14:textId="77777777" w:rsidR="00A27A70" w:rsidRPr="00A27A70" w:rsidRDefault="00A27A70" w:rsidP="00A27A70">
      <w:pPr>
        <w:ind w:hanging="480"/>
      </w:pPr>
      <w:hyperlink r:id="rId793" w:anchor="#" w:history="1">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14:paraId="1BABA40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1AM-</w:t>
      </w:r>
      <w:r w:rsidRPr="00A27A70">
        <w:rPr>
          <w:color w:val="0000FF"/>
        </w:rPr>
        <w:t>&lt;/</w:t>
      </w:r>
      <w:r w:rsidRPr="00A27A70">
        <w:rPr>
          <w:color w:val="990000"/>
        </w:rPr>
        <w:t>order:TOS</w:t>
      </w:r>
      <w:r w:rsidRPr="00A27A70">
        <w:rPr>
          <w:color w:val="0000FF"/>
        </w:rPr>
        <w:t>&gt;</w:t>
      </w:r>
      <w:r w:rsidRPr="00A27A70">
        <w:t xml:space="preserve"> </w:t>
      </w:r>
    </w:p>
    <w:p w14:paraId="22BF7EB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14:paraId="276C65A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order:PORTTYP</w:t>
      </w:r>
      <w:r w:rsidRPr="00A27A70">
        <w:rPr>
          <w:color w:val="0000FF"/>
        </w:rPr>
        <w:t>&gt;</w:t>
      </w:r>
      <w:r w:rsidRPr="00A27A70">
        <w:rPr>
          <w:b/>
          <w:bCs/>
        </w:rPr>
        <w:t>L</w:t>
      </w:r>
      <w:r w:rsidRPr="00A27A70">
        <w:rPr>
          <w:color w:val="0000FF"/>
        </w:rPr>
        <w:t>&lt;/</w:t>
      </w:r>
      <w:r w:rsidRPr="00A27A70">
        <w:rPr>
          <w:color w:val="990000"/>
        </w:rPr>
        <w:t>order:PORTTYP</w:t>
      </w:r>
      <w:r w:rsidRPr="00A27A70">
        <w:rPr>
          <w:color w:val="0000FF"/>
        </w:rPr>
        <w:t>&gt;</w:t>
      </w:r>
      <w:r w:rsidRPr="00A27A70">
        <w:t xml:space="preserve"> </w:t>
      </w:r>
    </w:p>
    <w:p w14:paraId="0485971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14:paraId="1401D66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14:paraId="258BC640" w14:textId="77777777" w:rsidR="00A27A70" w:rsidRPr="00A27A70" w:rsidRDefault="00A27A70" w:rsidP="00A27A70">
      <w:pPr>
        <w:ind w:hanging="480"/>
      </w:pPr>
      <w:hyperlink r:id="rId794" w:anchor="#" w:history="1">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14:paraId="7E4156F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770Q886621621</w:t>
      </w:r>
      <w:r w:rsidRPr="00A27A70">
        <w:rPr>
          <w:color w:val="0000FF"/>
        </w:rPr>
        <w:t>&lt;/</w:t>
      </w:r>
      <w:r w:rsidRPr="00A27A70">
        <w:rPr>
          <w:color w:val="990000"/>
        </w:rPr>
        <w:t>order:BAN1</w:t>
      </w:r>
      <w:r w:rsidRPr="00A27A70">
        <w:rPr>
          <w:color w:val="0000FF"/>
        </w:rPr>
        <w:t>&gt;</w:t>
      </w:r>
      <w:r w:rsidRPr="00A27A70">
        <w:t xml:space="preserve"> </w:t>
      </w:r>
    </w:p>
    <w:p w14:paraId="2BB354F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14:paraId="19D084E5" w14:textId="77777777" w:rsidR="00A27A70" w:rsidRPr="00A27A70" w:rsidRDefault="00A27A70" w:rsidP="00A27A70">
      <w:pPr>
        <w:ind w:hanging="480"/>
      </w:pPr>
      <w:hyperlink r:id="rId795" w:anchor="#" w:history="1">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14:paraId="6F86F8E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14:paraId="2807296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14:paraId="35CC47E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14:paraId="78EE7F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order:IMPCON</w:t>
      </w:r>
      <w:r w:rsidRPr="00A27A70">
        <w:rPr>
          <w:color w:val="0000FF"/>
        </w:rPr>
        <w:t>&gt;</w:t>
      </w:r>
      <w:r w:rsidRPr="00A27A70">
        <w:rPr>
          <w:b/>
          <w:bCs/>
        </w:rPr>
        <w:t>Garfield</w:t>
      </w:r>
      <w:r w:rsidRPr="00A27A70">
        <w:rPr>
          <w:color w:val="0000FF"/>
        </w:rPr>
        <w:t>&lt;/</w:t>
      </w:r>
      <w:r w:rsidRPr="00A27A70">
        <w:rPr>
          <w:color w:val="990000"/>
        </w:rPr>
        <w:t>order:IMPCON</w:t>
      </w:r>
      <w:r w:rsidRPr="00A27A70">
        <w:rPr>
          <w:color w:val="0000FF"/>
        </w:rPr>
        <w:t>&gt;</w:t>
      </w:r>
      <w:r w:rsidRPr="00A27A70">
        <w:t xml:space="preserve"> </w:t>
      </w:r>
    </w:p>
    <w:p w14:paraId="709B0F4C"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07A6D850" w14:textId="77777777" w:rsidR="00A27A70" w:rsidRPr="00A27A70" w:rsidRDefault="00A27A70" w:rsidP="00A27A70">
      <w:pPr>
        <w:ind w:hanging="240"/>
      </w:pPr>
      <w:r w:rsidRPr="008C51B0">
        <w:rPr>
          <w:b/>
          <w:bCs/>
          <w:color w:val="FF0000"/>
          <w:lang w:val="es-ES"/>
        </w:rPr>
        <w:t> </w:t>
      </w:r>
      <w:r w:rsidRPr="008C51B0">
        <w:rPr>
          <w:lang w:val="es-ES"/>
        </w:rPr>
        <w:t xml:space="preserve"> </w:t>
      </w:r>
      <w:r w:rsidRPr="00A27A70">
        <w:rPr>
          <w:color w:val="0000FF"/>
        </w:rPr>
        <w:t>&lt;/</w:t>
      </w:r>
      <w:r w:rsidRPr="00A27A70">
        <w:rPr>
          <w:color w:val="990000"/>
        </w:rPr>
        <w:t>order:CONTACT</w:t>
      </w:r>
      <w:r w:rsidRPr="00A27A70">
        <w:rPr>
          <w:color w:val="0000FF"/>
        </w:rPr>
        <w:t>&gt;</w:t>
      </w:r>
    </w:p>
    <w:p w14:paraId="26C538BA"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14:paraId="771DEBDE" w14:textId="77777777" w:rsidR="00A27A70" w:rsidRPr="00A27A70" w:rsidRDefault="00A27A70" w:rsidP="00A27A70">
      <w:pPr>
        <w:ind w:hanging="480"/>
      </w:pPr>
      <w:hyperlink r:id="rId796" w:anchor="#" w:history="1">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14:paraId="51EE9B9C" w14:textId="77777777" w:rsidR="00A27A70" w:rsidRPr="00A27A70" w:rsidRDefault="00A27A70" w:rsidP="00A27A70">
      <w:pPr>
        <w:ind w:hanging="480"/>
      </w:pPr>
      <w:hyperlink r:id="rId797" w:anchor="#" w:history="1">
        <w:r w:rsidRPr="00A27A70">
          <w:rPr>
            <w:b/>
            <w:bCs/>
            <w:color w:val="FF0000"/>
            <w:u w:val="single"/>
          </w:rPr>
          <w:t>-</w:t>
        </w:r>
      </w:hyperlink>
      <w:r w:rsidRPr="00A27A70">
        <w:t xml:space="preserve"> </w:t>
      </w:r>
      <w:r w:rsidRPr="00A27A70">
        <w:rPr>
          <w:color w:val="0000FF"/>
        </w:rPr>
        <w:t>&lt;</w:t>
      </w:r>
      <w:r w:rsidRPr="00A27A70">
        <w:rPr>
          <w:color w:val="990000"/>
        </w:rPr>
        <w:t>order:EU_BILL</w:t>
      </w:r>
      <w:r w:rsidRPr="00A27A70">
        <w:rPr>
          <w:color w:val="0000FF"/>
        </w:rPr>
        <w:t>&gt;</w:t>
      </w:r>
    </w:p>
    <w:p w14:paraId="49D4822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order:EATN</w:t>
      </w:r>
      <w:r w:rsidRPr="00A27A70">
        <w:rPr>
          <w:color w:val="0000FF"/>
        </w:rPr>
        <w:t>&gt;</w:t>
      </w:r>
      <w:r w:rsidRPr="00A27A70">
        <w:rPr>
          <w:b/>
          <w:bCs/>
        </w:rPr>
        <w:t>7705908392</w:t>
      </w:r>
      <w:r w:rsidRPr="00A27A70">
        <w:rPr>
          <w:color w:val="0000FF"/>
        </w:rPr>
        <w:t>&lt;/</w:t>
      </w:r>
      <w:r w:rsidRPr="00A27A70">
        <w:rPr>
          <w:color w:val="990000"/>
        </w:rPr>
        <w:t>order:EATN</w:t>
      </w:r>
      <w:r w:rsidRPr="00A27A70">
        <w:rPr>
          <w:color w:val="0000FF"/>
        </w:rPr>
        <w:t>&gt;</w:t>
      </w:r>
      <w:r w:rsidRPr="00A27A70">
        <w:t xml:space="preserve"> </w:t>
      </w:r>
    </w:p>
    <w:p w14:paraId="789284E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order:EU_BILL</w:t>
      </w:r>
      <w:r w:rsidRPr="00A27A70">
        <w:rPr>
          <w:color w:val="0000FF"/>
        </w:rPr>
        <w:t>&gt;</w:t>
      </w:r>
    </w:p>
    <w:p w14:paraId="2802B272" w14:textId="77777777" w:rsidR="00A27A70" w:rsidRPr="00A27A70" w:rsidRDefault="00A27A70" w:rsidP="00A27A70">
      <w:pPr>
        <w:ind w:hanging="480"/>
      </w:pPr>
      <w:hyperlink r:id="rId798" w:anchor="#" w:history="1">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14:paraId="0A848F5E" w14:textId="77777777" w:rsidR="00A27A70" w:rsidRPr="00A27A70" w:rsidRDefault="00A27A70" w:rsidP="00A27A70">
      <w:pPr>
        <w:ind w:hanging="480"/>
      </w:pPr>
      <w:hyperlink r:id="rId799" w:anchor="#" w:history="1">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14:paraId="1A7CB55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Mama Bahama</w:t>
      </w:r>
      <w:r w:rsidRPr="00A27A70">
        <w:rPr>
          <w:color w:val="0000FF"/>
        </w:rPr>
        <w:t>&lt;/</w:t>
      </w:r>
      <w:r w:rsidRPr="00A27A70">
        <w:rPr>
          <w:color w:val="990000"/>
        </w:rPr>
        <w:t>order:NAME</w:t>
      </w:r>
      <w:r w:rsidRPr="00A27A70">
        <w:rPr>
          <w:color w:val="0000FF"/>
        </w:rPr>
        <w:t>&gt;</w:t>
      </w:r>
      <w:r w:rsidRPr="00A27A70">
        <w:t xml:space="preserve"> </w:t>
      </w:r>
    </w:p>
    <w:p w14:paraId="3D464458" w14:textId="77777777" w:rsidR="00A27A70" w:rsidRPr="00A27A70" w:rsidRDefault="00A27A70" w:rsidP="00A27A70">
      <w:pPr>
        <w:ind w:hanging="480"/>
      </w:pPr>
      <w:hyperlink r:id="rId800" w:anchor="#" w:history="1">
        <w:r w:rsidRPr="00A27A70">
          <w:rPr>
            <w:b/>
            <w:bCs/>
            <w:color w:val="FF0000"/>
            <w:u w:val="single"/>
          </w:rPr>
          <w:t>-</w:t>
        </w:r>
      </w:hyperlink>
      <w:r w:rsidRPr="00A27A70">
        <w:t xml:space="preserve"> </w:t>
      </w:r>
      <w:r w:rsidRPr="00A27A70">
        <w:rPr>
          <w:color w:val="0000FF"/>
        </w:rPr>
        <w:t>&lt;</w:t>
      </w:r>
      <w:r w:rsidRPr="00A27A70">
        <w:rPr>
          <w:color w:val="990000"/>
        </w:rPr>
        <w:t>order:LOC_ACCESS_INFO</w:t>
      </w:r>
      <w:r w:rsidRPr="00A27A70">
        <w:rPr>
          <w:color w:val="0000FF"/>
        </w:rPr>
        <w:t>&gt;</w:t>
      </w:r>
    </w:p>
    <w:p w14:paraId="4BB8A71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order:ELT</w:t>
      </w:r>
      <w:r w:rsidRPr="00A27A70">
        <w:rPr>
          <w:color w:val="0000FF"/>
        </w:rPr>
        <w:t>&gt;</w:t>
      </w:r>
      <w:r w:rsidRPr="00A27A70">
        <w:rPr>
          <w:b/>
          <w:bCs/>
        </w:rPr>
        <w:t>C</w:t>
      </w:r>
      <w:r w:rsidRPr="00A27A70">
        <w:rPr>
          <w:color w:val="0000FF"/>
        </w:rPr>
        <w:t>&lt;/</w:t>
      </w:r>
      <w:r w:rsidRPr="00A27A70">
        <w:rPr>
          <w:color w:val="990000"/>
        </w:rPr>
        <w:t>order:ELT</w:t>
      </w:r>
      <w:r w:rsidRPr="00A27A70">
        <w:rPr>
          <w:color w:val="0000FF"/>
        </w:rPr>
        <w:t>&gt;</w:t>
      </w:r>
      <w:r w:rsidRPr="00A27A70">
        <w:t xml:space="preserve"> </w:t>
      </w:r>
    </w:p>
    <w:p w14:paraId="05EF871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order:LOC_ACCESS_INFO</w:t>
      </w:r>
      <w:r w:rsidRPr="00A27A70">
        <w:rPr>
          <w:color w:val="0000FF"/>
        </w:rPr>
        <w:t>&gt;</w:t>
      </w:r>
    </w:p>
    <w:p w14:paraId="511D128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14:paraId="635CBB3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14:paraId="7786A4E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14:paraId="037080FE" w14:textId="77777777" w:rsidR="00A27A70" w:rsidRPr="00A27A70" w:rsidRDefault="00A27A70" w:rsidP="00A27A70">
      <w:pPr>
        <w:ind w:hanging="480"/>
      </w:pPr>
      <w:hyperlink r:id="rId801" w:anchor="#" w:history="1">
        <w:r w:rsidRPr="00A27A70">
          <w:rPr>
            <w:b/>
            <w:bCs/>
            <w:color w:val="FF0000"/>
            <w:u w:val="single"/>
          </w:rPr>
          <w:t>-</w:t>
        </w:r>
      </w:hyperlink>
      <w:r w:rsidRPr="00A27A70">
        <w:t xml:space="preserve"> </w:t>
      </w:r>
      <w:r w:rsidRPr="00A27A70">
        <w:rPr>
          <w:color w:val="0000FF"/>
        </w:rPr>
        <w:t>&lt;</w:t>
      </w:r>
      <w:r w:rsidRPr="00A27A70">
        <w:rPr>
          <w:color w:val="990000"/>
        </w:rPr>
        <w:t>order:PS</w:t>
      </w:r>
      <w:r w:rsidRPr="00A27A70">
        <w:rPr>
          <w:color w:val="0000FF"/>
        </w:rPr>
        <w:t>&gt;</w:t>
      </w:r>
    </w:p>
    <w:p w14:paraId="0E1152BD" w14:textId="77777777" w:rsidR="00A27A70" w:rsidRPr="00A27A70" w:rsidRDefault="00A27A70" w:rsidP="00A27A70">
      <w:pPr>
        <w:ind w:hanging="480"/>
      </w:pPr>
      <w:hyperlink r:id="rId802" w:anchor="#" w:history="1">
        <w:r w:rsidRPr="00A27A70">
          <w:rPr>
            <w:b/>
            <w:bCs/>
            <w:color w:val="FF0000"/>
            <w:u w:val="single"/>
          </w:rPr>
          <w:t>-</w:t>
        </w:r>
      </w:hyperlink>
      <w:r w:rsidRPr="00A27A70">
        <w:t xml:space="preserve"> </w:t>
      </w:r>
      <w:r w:rsidRPr="00A27A70">
        <w:rPr>
          <w:color w:val="0000FF"/>
        </w:rPr>
        <w:t>&lt;</w:t>
      </w:r>
      <w:r w:rsidRPr="00A27A70">
        <w:rPr>
          <w:color w:val="990000"/>
        </w:rPr>
        <w:t>order:PS_ADMIN</w:t>
      </w:r>
      <w:r w:rsidRPr="00A27A70">
        <w:rPr>
          <w:color w:val="0000FF"/>
        </w:rPr>
        <w:t>&gt;</w:t>
      </w:r>
    </w:p>
    <w:p w14:paraId="499FD48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order:PQTY</w:t>
      </w:r>
      <w:r w:rsidRPr="00A27A70">
        <w:rPr>
          <w:color w:val="0000FF"/>
        </w:rPr>
        <w:t>&gt;</w:t>
      </w:r>
      <w:r w:rsidRPr="00A27A70">
        <w:rPr>
          <w:b/>
          <w:bCs/>
        </w:rPr>
        <w:t>002</w:t>
      </w:r>
      <w:r w:rsidRPr="00A27A70">
        <w:rPr>
          <w:color w:val="0000FF"/>
        </w:rPr>
        <w:t>&lt;/</w:t>
      </w:r>
      <w:r w:rsidRPr="00A27A70">
        <w:rPr>
          <w:color w:val="990000"/>
        </w:rPr>
        <w:t>order:PQTY</w:t>
      </w:r>
      <w:r w:rsidRPr="00A27A70">
        <w:rPr>
          <w:color w:val="0000FF"/>
        </w:rPr>
        <w:t>&gt;</w:t>
      </w:r>
      <w:r w:rsidRPr="00A27A70">
        <w:t xml:space="preserve"> </w:t>
      </w:r>
    </w:p>
    <w:p w14:paraId="13AA38C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order:PS_ADMIN</w:t>
      </w:r>
      <w:r w:rsidRPr="00A27A70">
        <w:rPr>
          <w:color w:val="0000FF"/>
        </w:rPr>
        <w:t>&gt;</w:t>
      </w:r>
    </w:p>
    <w:p w14:paraId="045036E8" w14:textId="77777777" w:rsidR="00A27A70" w:rsidRPr="00A27A70" w:rsidRDefault="00A27A70" w:rsidP="00A27A70">
      <w:pPr>
        <w:ind w:hanging="480"/>
      </w:pPr>
      <w:hyperlink r:id="rId803" w:anchor="#" w:history="1">
        <w:r w:rsidRPr="00A27A70">
          <w:rPr>
            <w:b/>
            <w:bCs/>
            <w:color w:val="FF0000"/>
            <w:u w:val="single"/>
          </w:rPr>
          <w:t>-</w:t>
        </w:r>
      </w:hyperlink>
      <w:r w:rsidRPr="00A27A70">
        <w:t xml:space="preserve"> </w:t>
      </w:r>
      <w:r w:rsidRPr="00A27A70">
        <w:rPr>
          <w:color w:val="0000FF"/>
        </w:rPr>
        <w:t>&lt;</w:t>
      </w:r>
      <w:r w:rsidRPr="00A27A70">
        <w:rPr>
          <w:color w:val="990000"/>
        </w:rPr>
        <w:t>order:PS_SVC_DET</w:t>
      </w:r>
      <w:r w:rsidRPr="00A27A70">
        <w:rPr>
          <w:color w:val="0000FF"/>
        </w:rPr>
        <w:t>&gt;</w:t>
      </w:r>
    </w:p>
    <w:p w14:paraId="1457204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order:TNS</w:t>
      </w:r>
      <w:r w:rsidRPr="00A27A70">
        <w:rPr>
          <w:color w:val="0000FF"/>
        </w:rPr>
        <w:t>&gt;</w:t>
      </w:r>
      <w:r w:rsidRPr="00A27A70">
        <w:rPr>
          <w:b/>
          <w:bCs/>
        </w:rPr>
        <w:t>7705908764</w:t>
      </w:r>
      <w:r w:rsidRPr="00A27A70">
        <w:rPr>
          <w:color w:val="0000FF"/>
        </w:rPr>
        <w:t>&lt;/</w:t>
      </w:r>
      <w:r w:rsidRPr="00A27A70">
        <w:rPr>
          <w:color w:val="990000"/>
        </w:rPr>
        <w:t>order:TNS</w:t>
      </w:r>
      <w:r w:rsidRPr="00A27A70">
        <w:rPr>
          <w:color w:val="0000FF"/>
        </w:rPr>
        <w:t>&gt;</w:t>
      </w:r>
      <w:r w:rsidRPr="00A27A70">
        <w:t xml:space="preserve"> </w:t>
      </w:r>
    </w:p>
    <w:p w14:paraId="6D7CF30A" w14:textId="77777777" w:rsidR="00A27A70" w:rsidRPr="00A27A70" w:rsidRDefault="00A27A70" w:rsidP="00A27A70">
      <w:pPr>
        <w:ind w:hanging="480"/>
      </w:pPr>
      <w:hyperlink r:id="rId804" w:anchor="#" w:history="1">
        <w:r w:rsidRPr="00A27A70">
          <w:rPr>
            <w:b/>
            <w:bCs/>
            <w:color w:val="FF0000"/>
            <w:u w:val="single"/>
          </w:rPr>
          <w:t>-</w:t>
        </w:r>
      </w:hyperlink>
      <w:r w:rsidRPr="00A27A70">
        <w:t xml:space="preserve"> </w:t>
      </w:r>
      <w:r w:rsidRPr="00A27A70">
        <w:rPr>
          <w:color w:val="0000FF"/>
        </w:rPr>
        <w:t>&lt;</w:t>
      </w:r>
      <w:r w:rsidRPr="00A27A70">
        <w:rPr>
          <w:color w:val="990000"/>
        </w:rPr>
        <w:t>order:SVC_DET_GRP</w:t>
      </w:r>
      <w:r w:rsidRPr="00A27A70">
        <w:rPr>
          <w:color w:val="0000FF"/>
        </w:rPr>
        <w:t>&gt;</w:t>
      </w:r>
    </w:p>
    <w:p w14:paraId="6D84C4E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order:LNUM</w:t>
      </w:r>
      <w:r w:rsidRPr="00A27A70">
        <w:rPr>
          <w:color w:val="0000FF"/>
        </w:rPr>
        <w:t>&gt;</w:t>
      </w:r>
      <w:r w:rsidRPr="00A27A70">
        <w:rPr>
          <w:b/>
          <w:bCs/>
        </w:rPr>
        <w:t>00001</w:t>
      </w:r>
      <w:r w:rsidRPr="00A27A70">
        <w:rPr>
          <w:color w:val="0000FF"/>
        </w:rPr>
        <w:t>&lt;/</w:t>
      </w:r>
      <w:r w:rsidRPr="00A27A70">
        <w:rPr>
          <w:color w:val="990000"/>
        </w:rPr>
        <w:t>order:LNUM</w:t>
      </w:r>
      <w:r w:rsidRPr="00A27A70">
        <w:rPr>
          <w:color w:val="0000FF"/>
        </w:rPr>
        <w:t>&gt;</w:t>
      </w:r>
      <w:r w:rsidRPr="00A27A70">
        <w:t xml:space="preserve"> </w:t>
      </w:r>
    </w:p>
    <w:p w14:paraId="198214D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order:LNA</w:t>
      </w:r>
      <w:r w:rsidRPr="00A27A70">
        <w:rPr>
          <w:color w:val="0000FF"/>
        </w:rPr>
        <w:t>&gt;</w:t>
      </w:r>
      <w:r w:rsidRPr="00A27A70">
        <w:rPr>
          <w:b/>
          <w:bCs/>
        </w:rPr>
        <w:t>V</w:t>
      </w:r>
      <w:r w:rsidRPr="00A27A70">
        <w:rPr>
          <w:color w:val="0000FF"/>
        </w:rPr>
        <w:t>&lt;/</w:t>
      </w:r>
      <w:r w:rsidRPr="00A27A70">
        <w:rPr>
          <w:color w:val="990000"/>
        </w:rPr>
        <w:t>order:LNA</w:t>
      </w:r>
      <w:r w:rsidRPr="00A27A70">
        <w:rPr>
          <w:color w:val="0000FF"/>
        </w:rPr>
        <w:t>&gt;</w:t>
      </w:r>
      <w:r w:rsidRPr="00A27A70">
        <w:t xml:space="preserve"> </w:t>
      </w:r>
    </w:p>
    <w:p w14:paraId="2E66C7B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order:SVC_DET_GRP</w:t>
      </w:r>
      <w:r w:rsidRPr="00A27A70">
        <w:rPr>
          <w:color w:val="0000FF"/>
        </w:rPr>
        <w:t>&gt;</w:t>
      </w:r>
    </w:p>
    <w:p w14:paraId="38077245" w14:textId="77777777" w:rsidR="00A27A70" w:rsidRPr="00A27A70" w:rsidRDefault="00A27A70" w:rsidP="00A27A70">
      <w:pPr>
        <w:ind w:hanging="480"/>
      </w:pPr>
      <w:hyperlink r:id="rId805" w:anchor="#" w:history="1">
        <w:r w:rsidRPr="00A27A70">
          <w:rPr>
            <w:b/>
            <w:bCs/>
            <w:color w:val="FF0000"/>
            <w:u w:val="single"/>
          </w:rPr>
          <w:t>-</w:t>
        </w:r>
      </w:hyperlink>
      <w:r w:rsidRPr="00A27A70">
        <w:t xml:space="preserve"> </w:t>
      </w:r>
      <w:r w:rsidRPr="00A27A70">
        <w:rPr>
          <w:color w:val="0000FF"/>
        </w:rPr>
        <w:t>&lt;</w:t>
      </w:r>
      <w:r w:rsidRPr="00A27A70">
        <w:rPr>
          <w:color w:val="990000"/>
        </w:rPr>
        <w:t>order:LINE_RESTRICT_2_GRP</w:t>
      </w:r>
      <w:r w:rsidRPr="00A27A70">
        <w:rPr>
          <w:color w:val="0000FF"/>
        </w:rPr>
        <w:t>&gt;</w:t>
      </w:r>
    </w:p>
    <w:p w14:paraId="10B797E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order:PIC</w:t>
      </w:r>
      <w:r w:rsidRPr="00A27A70">
        <w:rPr>
          <w:color w:val="0000FF"/>
        </w:rPr>
        <w:t>&gt;</w:t>
      </w:r>
      <w:r w:rsidR="007D6DC0">
        <w:rPr>
          <w:b/>
          <w:bCs/>
        </w:rPr>
        <w:t>NONE</w:t>
      </w:r>
      <w:r w:rsidRPr="00A27A70">
        <w:rPr>
          <w:color w:val="0000FF"/>
        </w:rPr>
        <w:t>&lt;/</w:t>
      </w:r>
      <w:r w:rsidRPr="00A27A70">
        <w:rPr>
          <w:color w:val="990000"/>
        </w:rPr>
        <w:t>order:PIC</w:t>
      </w:r>
      <w:r w:rsidRPr="00A27A70">
        <w:rPr>
          <w:color w:val="0000FF"/>
        </w:rPr>
        <w:t>&gt;</w:t>
      </w:r>
      <w:r w:rsidRPr="00A27A70">
        <w:t xml:space="preserve"> </w:t>
      </w:r>
    </w:p>
    <w:p w14:paraId="6E4B8D2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order:LPIC</w:t>
      </w:r>
      <w:r w:rsidRPr="00A27A70">
        <w:rPr>
          <w:color w:val="0000FF"/>
        </w:rPr>
        <w:t>&gt;</w:t>
      </w:r>
      <w:r w:rsidR="007D6DC0">
        <w:rPr>
          <w:b/>
          <w:bCs/>
        </w:rPr>
        <w:t>NONE</w:t>
      </w:r>
      <w:r w:rsidRPr="00A27A70">
        <w:rPr>
          <w:color w:val="0000FF"/>
        </w:rPr>
        <w:t>&lt;/</w:t>
      </w:r>
      <w:r w:rsidRPr="00A27A70">
        <w:rPr>
          <w:color w:val="990000"/>
        </w:rPr>
        <w:t>order:LPIC</w:t>
      </w:r>
      <w:r w:rsidRPr="00A27A70">
        <w:rPr>
          <w:color w:val="0000FF"/>
        </w:rPr>
        <w:t>&gt;</w:t>
      </w:r>
      <w:r w:rsidRPr="00A27A70">
        <w:t xml:space="preserve"> </w:t>
      </w:r>
    </w:p>
    <w:p w14:paraId="6371E96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order:LINE_RESTRICT_2_GRP</w:t>
      </w:r>
      <w:r w:rsidRPr="00A27A70">
        <w:rPr>
          <w:color w:val="0000FF"/>
        </w:rPr>
        <w:t>&gt;</w:t>
      </w:r>
    </w:p>
    <w:p w14:paraId="2413FA19" w14:textId="77777777" w:rsidR="00A27A70" w:rsidRPr="00A27A70" w:rsidRDefault="00A27A70" w:rsidP="00A27A70">
      <w:pPr>
        <w:ind w:hanging="480"/>
      </w:pPr>
      <w:hyperlink r:id="rId806"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2D6E573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7D14B3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NXMCR</w:t>
      </w:r>
      <w:r w:rsidRPr="00A27A70">
        <w:rPr>
          <w:color w:val="0000FF"/>
        </w:rPr>
        <w:t>&lt;/</w:t>
      </w:r>
      <w:r w:rsidRPr="00A27A70">
        <w:rPr>
          <w:color w:val="990000"/>
        </w:rPr>
        <w:t>order:FEATURE</w:t>
      </w:r>
      <w:r w:rsidRPr="00A27A70">
        <w:rPr>
          <w:color w:val="0000FF"/>
        </w:rPr>
        <w:t>&gt;</w:t>
      </w:r>
      <w:r w:rsidRPr="00A27A70">
        <w:t xml:space="preserve"> </w:t>
      </w:r>
    </w:p>
    <w:p w14:paraId="1E33F2E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49FB4D08" w14:textId="77777777" w:rsidR="00A27A70" w:rsidRPr="00A27A70" w:rsidRDefault="00A27A70" w:rsidP="00A27A70">
      <w:pPr>
        <w:ind w:hanging="480"/>
      </w:pPr>
      <w:hyperlink r:id="rId807"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48C70B1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170058E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ESX</w:t>
      </w:r>
      <w:r w:rsidRPr="00A27A70">
        <w:rPr>
          <w:color w:val="0000FF"/>
        </w:rPr>
        <w:t>&lt;/</w:t>
      </w:r>
      <w:r w:rsidRPr="00A27A70">
        <w:rPr>
          <w:color w:val="990000"/>
        </w:rPr>
        <w:t>order:FEATURE</w:t>
      </w:r>
      <w:r w:rsidRPr="00A27A70">
        <w:rPr>
          <w:color w:val="0000FF"/>
        </w:rPr>
        <w:t>&gt;</w:t>
      </w:r>
      <w:r w:rsidRPr="00A27A70">
        <w:t xml:space="preserve"> </w:t>
      </w:r>
    </w:p>
    <w:p w14:paraId="035E711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5924CEBA" w14:textId="77777777" w:rsidR="00A27A70" w:rsidRPr="00A27A70" w:rsidRDefault="00A27A70" w:rsidP="00A27A70">
      <w:pPr>
        <w:ind w:hanging="480"/>
      </w:pPr>
      <w:hyperlink r:id="rId808"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741B93D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6103192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ESM</w:t>
      </w:r>
      <w:r w:rsidRPr="00A27A70">
        <w:rPr>
          <w:color w:val="0000FF"/>
        </w:rPr>
        <w:t>&lt;/</w:t>
      </w:r>
      <w:r w:rsidRPr="00A27A70">
        <w:rPr>
          <w:color w:val="990000"/>
        </w:rPr>
        <w:t>order:FEATURE</w:t>
      </w:r>
      <w:r w:rsidRPr="00A27A70">
        <w:rPr>
          <w:color w:val="0000FF"/>
        </w:rPr>
        <w:t>&gt;</w:t>
      </w:r>
      <w:r w:rsidRPr="00A27A70">
        <w:t xml:space="preserve"> </w:t>
      </w:r>
    </w:p>
    <w:p w14:paraId="4EEA12F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04E56C7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order:PS_SVC_DET</w:t>
      </w:r>
      <w:r w:rsidRPr="00A27A70">
        <w:rPr>
          <w:color w:val="0000FF"/>
        </w:rPr>
        <w:t>&gt;</w:t>
      </w:r>
    </w:p>
    <w:p w14:paraId="707FAF14" w14:textId="77777777" w:rsidR="00A27A70" w:rsidRPr="00A27A70" w:rsidRDefault="00A27A70" w:rsidP="00A27A70">
      <w:pPr>
        <w:ind w:hanging="480"/>
      </w:pPr>
      <w:hyperlink r:id="rId809" w:anchor="#" w:history="1">
        <w:r w:rsidRPr="00A27A70">
          <w:rPr>
            <w:b/>
            <w:bCs/>
            <w:color w:val="FF0000"/>
            <w:u w:val="single"/>
          </w:rPr>
          <w:t>-</w:t>
        </w:r>
      </w:hyperlink>
      <w:r w:rsidRPr="00A27A70">
        <w:t xml:space="preserve"> </w:t>
      </w:r>
      <w:r w:rsidRPr="00A27A70">
        <w:rPr>
          <w:color w:val="0000FF"/>
        </w:rPr>
        <w:t>&lt;</w:t>
      </w:r>
      <w:r w:rsidRPr="00A27A70">
        <w:rPr>
          <w:color w:val="990000"/>
        </w:rPr>
        <w:t>order:PS_SVC_DET</w:t>
      </w:r>
      <w:r w:rsidRPr="00A27A70">
        <w:rPr>
          <w:color w:val="0000FF"/>
        </w:rPr>
        <w:t>&gt;</w:t>
      </w:r>
    </w:p>
    <w:p w14:paraId="6D6C90E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order:TNS</w:t>
      </w:r>
      <w:r w:rsidRPr="00A27A70">
        <w:rPr>
          <w:color w:val="0000FF"/>
        </w:rPr>
        <w:t>&gt;</w:t>
      </w:r>
      <w:r w:rsidRPr="00A27A70">
        <w:rPr>
          <w:b/>
          <w:bCs/>
        </w:rPr>
        <w:t>7705909147</w:t>
      </w:r>
      <w:r w:rsidRPr="00A27A70">
        <w:rPr>
          <w:color w:val="0000FF"/>
        </w:rPr>
        <w:t>&lt;/</w:t>
      </w:r>
      <w:r w:rsidRPr="00A27A70">
        <w:rPr>
          <w:color w:val="990000"/>
        </w:rPr>
        <w:t>order:TNS</w:t>
      </w:r>
      <w:r w:rsidRPr="00A27A70">
        <w:rPr>
          <w:color w:val="0000FF"/>
        </w:rPr>
        <w:t>&gt;</w:t>
      </w:r>
      <w:r w:rsidRPr="00A27A70">
        <w:t xml:space="preserve"> </w:t>
      </w:r>
    </w:p>
    <w:p w14:paraId="78FF7A21" w14:textId="77777777" w:rsidR="00A27A70" w:rsidRPr="00A27A70" w:rsidRDefault="00A27A70" w:rsidP="00A27A70">
      <w:pPr>
        <w:ind w:hanging="480"/>
      </w:pPr>
      <w:hyperlink r:id="rId810" w:anchor="#" w:history="1">
        <w:r w:rsidRPr="00A27A70">
          <w:rPr>
            <w:b/>
            <w:bCs/>
            <w:color w:val="FF0000"/>
            <w:u w:val="single"/>
          </w:rPr>
          <w:t>-</w:t>
        </w:r>
      </w:hyperlink>
      <w:r w:rsidRPr="00A27A70">
        <w:t xml:space="preserve"> </w:t>
      </w:r>
      <w:r w:rsidRPr="00A27A70">
        <w:rPr>
          <w:color w:val="0000FF"/>
        </w:rPr>
        <w:t>&lt;</w:t>
      </w:r>
      <w:r w:rsidRPr="00A27A70">
        <w:rPr>
          <w:color w:val="990000"/>
        </w:rPr>
        <w:t>order:SVC_DET_GRP</w:t>
      </w:r>
      <w:r w:rsidRPr="00A27A70">
        <w:rPr>
          <w:color w:val="0000FF"/>
        </w:rPr>
        <w:t>&gt;</w:t>
      </w:r>
    </w:p>
    <w:p w14:paraId="7BFD353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order:LNUM</w:t>
      </w:r>
      <w:r w:rsidRPr="00A27A70">
        <w:rPr>
          <w:color w:val="0000FF"/>
        </w:rPr>
        <w:t>&gt;</w:t>
      </w:r>
      <w:r w:rsidRPr="00A27A70">
        <w:rPr>
          <w:b/>
          <w:bCs/>
        </w:rPr>
        <w:t>00002</w:t>
      </w:r>
      <w:r w:rsidRPr="00A27A70">
        <w:rPr>
          <w:color w:val="0000FF"/>
        </w:rPr>
        <w:t>&lt;/</w:t>
      </w:r>
      <w:r w:rsidRPr="00A27A70">
        <w:rPr>
          <w:color w:val="990000"/>
        </w:rPr>
        <w:t>order:LNUM</w:t>
      </w:r>
      <w:r w:rsidRPr="00A27A70">
        <w:rPr>
          <w:color w:val="0000FF"/>
        </w:rPr>
        <w:t>&gt;</w:t>
      </w:r>
      <w:r w:rsidRPr="00A27A70">
        <w:t xml:space="preserve"> </w:t>
      </w:r>
    </w:p>
    <w:p w14:paraId="3BEEF7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order:LNA</w:t>
      </w:r>
      <w:r w:rsidRPr="00A27A70">
        <w:rPr>
          <w:color w:val="0000FF"/>
        </w:rPr>
        <w:t>&gt;</w:t>
      </w:r>
      <w:r w:rsidRPr="00A27A70">
        <w:rPr>
          <w:b/>
          <w:bCs/>
        </w:rPr>
        <w:t>V</w:t>
      </w:r>
      <w:r w:rsidRPr="00A27A70">
        <w:rPr>
          <w:color w:val="0000FF"/>
        </w:rPr>
        <w:t>&lt;/</w:t>
      </w:r>
      <w:r w:rsidRPr="00A27A70">
        <w:rPr>
          <w:color w:val="990000"/>
        </w:rPr>
        <w:t>order:LNA</w:t>
      </w:r>
      <w:r w:rsidRPr="00A27A70">
        <w:rPr>
          <w:color w:val="0000FF"/>
        </w:rPr>
        <w:t>&gt;</w:t>
      </w:r>
      <w:r w:rsidRPr="00A27A70">
        <w:t xml:space="preserve"> </w:t>
      </w:r>
    </w:p>
    <w:p w14:paraId="59966A2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order:SVC_DET_GRP</w:t>
      </w:r>
      <w:r w:rsidRPr="00A27A70">
        <w:rPr>
          <w:color w:val="0000FF"/>
        </w:rPr>
        <w:t>&gt;</w:t>
      </w:r>
    </w:p>
    <w:p w14:paraId="7A7379C3" w14:textId="77777777" w:rsidR="00A27A70" w:rsidRPr="00A27A70" w:rsidRDefault="00A27A70" w:rsidP="00A27A70">
      <w:pPr>
        <w:ind w:hanging="480"/>
      </w:pPr>
      <w:hyperlink r:id="rId811" w:anchor="#" w:history="1">
        <w:r w:rsidRPr="00A27A70">
          <w:rPr>
            <w:b/>
            <w:bCs/>
            <w:color w:val="FF0000"/>
            <w:u w:val="single"/>
          </w:rPr>
          <w:t>-</w:t>
        </w:r>
      </w:hyperlink>
      <w:r w:rsidRPr="00A27A70">
        <w:t xml:space="preserve"> </w:t>
      </w:r>
      <w:r w:rsidRPr="00A27A70">
        <w:rPr>
          <w:color w:val="0000FF"/>
        </w:rPr>
        <w:t>&lt;</w:t>
      </w:r>
      <w:r w:rsidRPr="00A27A70">
        <w:rPr>
          <w:color w:val="990000"/>
        </w:rPr>
        <w:t>order:LINE_RESTRICT_2_GRP</w:t>
      </w:r>
      <w:r w:rsidRPr="00A27A70">
        <w:rPr>
          <w:color w:val="0000FF"/>
        </w:rPr>
        <w:t>&gt;</w:t>
      </w:r>
    </w:p>
    <w:p w14:paraId="3B1329F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order:PIC</w:t>
      </w:r>
      <w:r w:rsidRPr="00A27A70">
        <w:rPr>
          <w:color w:val="0000FF"/>
        </w:rPr>
        <w:t>&gt;</w:t>
      </w:r>
      <w:r w:rsidR="007D6DC0">
        <w:rPr>
          <w:b/>
          <w:bCs/>
        </w:rPr>
        <w:t>NONE</w:t>
      </w:r>
      <w:r w:rsidRPr="00A27A70">
        <w:rPr>
          <w:color w:val="0000FF"/>
        </w:rPr>
        <w:t>&lt;/</w:t>
      </w:r>
      <w:r w:rsidRPr="00A27A70">
        <w:rPr>
          <w:color w:val="990000"/>
        </w:rPr>
        <w:t>order:PIC</w:t>
      </w:r>
      <w:r w:rsidRPr="00A27A70">
        <w:rPr>
          <w:color w:val="0000FF"/>
        </w:rPr>
        <w:t>&gt;</w:t>
      </w:r>
      <w:r w:rsidRPr="00A27A70">
        <w:t xml:space="preserve"> </w:t>
      </w:r>
    </w:p>
    <w:p w14:paraId="693EF4B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order:LPIC</w:t>
      </w:r>
      <w:r w:rsidRPr="00A27A70">
        <w:rPr>
          <w:color w:val="0000FF"/>
        </w:rPr>
        <w:t>&gt;</w:t>
      </w:r>
      <w:r w:rsidR="007D6DC0">
        <w:rPr>
          <w:b/>
          <w:bCs/>
        </w:rPr>
        <w:t>NONE</w:t>
      </w:r>
      <w:r w:rsidRPr="00A27A70">
        <w:rPr>
          <w:color w:val="0000FF"/>
        </w:rPr>
        <w:t>&lt;/</w:t>
      </w:r>
      <w:r w:rsidRPr="00A27A70">
        <w:rPr>
          <w:color w:val="990000"/>
        </w:rPr>
        <w:t>order:LPIC</w:t>
      </w:r>
      <w:r w:rsidRPr="00A27A70">
        <w:rPr>
          <w:color w:val="0000FF"/>
        </w:rPr>
        <w:t>&gt;</w:t>
      </w:r>
      <w:r w:rsidRPr="00A27A70">
        <w:t xml:space="preserve"> </w:t>
      </w:r>
    </w:p>
    <w:p w14:paraId="2F3F5C4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order:LINE_RESTRICT_2_GRP</w:t>
      </w:r>
      <w:r w:rsidRPr="00A27A70">
        <w:rPr>
          <w:color w:val="0000FF"/>
        </w:rPr>
        <w:t>&gt;</w:t>
      </w:r>
    </w:p>
    <w:p w14:paraId="2CC438C2" w14:textId="77777777" w:rsidR="00A27A70" w:rsidRPr="00A27A70" w:rsidRDefault="00A27A70" w:rsidP="00A27A70">
      <w:pPr>
        <w:ind w:hanging="480"/>
      </w:pPr>
      <w:hyperlink r:id="rId812"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7EC234F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7B76639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NXMCR</w:t>
      </w:r>
      <w:r w:rsidRPr="00A27A70">
        <w:rPr>
          <w:color w:val="0000FF"/>
        </w:rPr>
        <w:t>&lt;/</w:t>
      </w:r>
      <w:r w:rsidRPr="00A27A70">
        <w:rPr>
          <w:color w:val="990000"/>
        </w:rPr>
        <w:t>order:FEATURE</w:t>
      </w:r>
      <w:r w:rsidRPr="00A27A70">
        <w:rPr>
          <w:color w:val="0000FF"/>
        </w:rPr>
        <w:t>&gt;</w:t>
      </w:r>
      <w:r w:rsidRPr="00A27A70">
        <w:t xml:space="preserve"> </w:t>
      </w:r>
    </w:p>
    <w:p w14:paraId="07D831F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0C017F90" w14:textId="77777777" w:rsidR="00A27A70" w:rsidRPr="00A27A70" w:rsidRDefault="00A27A70" w:rsidP="00A27A70">
      <w:pPr>
        <w:ind w:hanging="480"/>
      </w:pPr>
      <w:hyperlink r:id="rId813"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30877EF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591DD64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ESX</w:t>
      </w:r>
      <w:r w:rsidRPr="00A27A70">
        <w:rPr>
          <w:color w:val="0000FF"/>
        </w:rPr>
        <w:t>&lt;/</w:t>
      </w:r>
      <w:r w:rsidRPr="00A27A70">
        <w:rPr>
          <w:color w:val="990000"/>
        </w:rPr>
        <w:t>order:FEATURE</w:t>
      </w:r>
      <w:r w:rsidRPr="00A27A70">
        <w:rPr>
          <w:color w:val="0000FF"/>
        </w:rPr>
        <w:t>&gt;</w:t>
      </w:r>
      <w:r w:rsidRPr="00A27A70">
        <w:t xml:space="preserve"> </w:t>
      </w:r>
    </w:p>
    <w:p w14:paraId="68B1CC1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07EE6818" w14:textId="77777777" w:rsidR="00A27A70" w:rsidRPr="00A27A70" w:rsidRDefault="00A27A70" w:rsidP="00A27A70">
      <w:pPr>
        <w:ind w:hanging="480"/>
      </w:pPr>
      <w:hyperlink r:id="rId814"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601C11D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2FE677D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ESM</w:t>
      </w:r>
      <w:r w:rsidRPr="00A27A70">
        <w:rPr>
          <w:color w:val="0000FF"/>
        </w:rPr>
        <w:t>&lt;/</w:t>
      </w:r>
      <w:r w:rsidRPr="00A27A70">
        <w:rPr>
          <w:color w:val="990000"/>
        </w:rPr>
        <w:t>order:FEATURE</w:t>
      </w:r>
      <w:r w:rsidRPr="00A27A70">
        <w:rPr>
          <w:color w:val="0000FF"/>
        </w:rPr>
        <w:t>&gt;</w:t>
      </w:r>
      <w:r w:rsidRPr="00A27A70">
        <w:t xml:space="preserve"> </w:t>
      </w:r>
    </w:p>
    <w:p w14:paraId="37907F8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3D78FA4B"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order:PS_SVC_DET</w:t>
      </w:r>
      <w:r w:rsidRPr="00A27A70">
        <w:rPr>
          <w:color w:val="0000FF"/>
        </w:rPr>
        <w:t>&gt;</w:t>
      </w:r>
    </w:p>
    <w:p w14:paraId="6526D51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order:PS</w:t>
      </w:r>
      <w:r w:rsidRPr="00A27A70">
        <w:rPr>
          <w:color w:val="0000FF"/>
        </w:rPr>
        <w:t>&gt;</w:t>
      </w:r>
    </w:p>
    <w:p w14:paraId="1DC94532" w14:textId="77777777" w:rsidR="00A27A70" w:rsidRPr="00A27A70" w:rsidRDefault="00A27A70" w:rsidP="00A27A70">
      <w:pPr>
        <w:ind w:hanging="480"/>
      </w:pPr>
      <w:hyperlink r:id="rId815" w:anchor="#" w:history="1">
        <w:r w:rsidRPr="00A27A70">
          <w:rPr>
            <w:b/>
            <w:bCs/>
            <w:color w:val="FF0000"/>
            <w:u w:val="single"/>
          </w:rPr>
          <w:t>-</w:t>
        </w:r>
      </w:hyperlink>
      <w:r w:rsidRPr="00A27A70">
        <w:t xml:space="preserve"> </w:t>
      </w:r>
      <w:r w:rsidRPr="00A27A70">
        <w:rPr>
          <w:color w:val="0000FF"/>
        </w:rPr>
        <w:t>&lt;</w:t>
      </w:r>
      <w:r w:rsidRPr="00A27A70">
        <w:rPr>
          <w:color w:val="990000"/>
        </w:rPr>
        <w:t>order:DL</w:t>
      </w:r>
      <w:r w:rsidRPr="00A27A70">
        <w:rPr>
          <w:color w:val="0000FF"/>
        </w:rPr>
        <w:t>&gt;</w:t>
      </w:r>
    </w:p>
    <w:p w14:paraId="4D705C57" w14:textId="77777777" w:rsidR="00A27A70" w:rsidRPr="00A27A70" w:rsidRDefault="00A27A70" w:rsidP="00A27A70">
      <w:pPr>
        <w:ind w:hanging="480"/>
      </w:pPr>
      <w:hyperlink r:id="rId816" w:anchor="#" w:history="1">
        <w:r w:rsidRPr="00A27A70">
          <w:rPr>
            <w:b/>
            <w:bCs/>
            <w:color w:val="FF0000"/>
            <w:u w:val="single"/>
          </w:rPr>
          <w:t>-</w:t>
        </w:r>
      </w:hyperlink>
      <w:r w:rsidRPr="00A27A70">
        <w:t xml:space="preserve"> </w:t>
      </w:r>
      <w:r w:rsidRPr="00A27A70">
        <w:rPr>
          <w:color w:val="0000FF"/>
        </w:rPr>
        <w:t>&lt;</w:t>
      </w:r>
      <w:r w:rsidRPr="00A27A70">
        <w:rPr>
          <w:color w:val="990000"/>
        </w:rPr>
        <w:t>order:ADVERTISING</w:t>
      </w:r>
      <w:r w:rsidRPr="00A27A70">
        <w:rPr>
          <w:color w:val="0000FF"/>
        </w:rPr>
        <w:t>&gt;</w:t>
      </w:r>
    </w:p>
    <w:p w14:paraId="6A9352E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order:SIC</w:t>
      </w:r>
      <w:r w:rsidRPr="00A27A70">
        <w:rPr>
          <w:color w:val="0000FF"/>
        </w:rPr>
        <w:t>&gt;</w:t>
      </w:r>
      <w:r w:rsidRPr="00A27A70">
        <w:rPr>
          <w:b/>
          <w:bCs/>
        </w:rPr>
        <w:t>8711</w:t>
      </w:r>
      <w:r w:rsidRPr="00A27A70">
        <w:rPr>
          <w:color w:val="0000FF"/>
        </w:rPr>
        <w:t>&lt;/</w:t>
      </w:r>
      <w:r w:rsidRPr="00A27A70">
        <w:rPr>
          <w:color w:val="990000"/>
        </w:rPr>
        <w:t>order:SIC</w:t>
      </w:r>
      <w:r w:rsidRPr="00A27A70">
        <w:rPr>
          <w:color w:val="0000FF"/>
        </w:rPr>
        <w:t>&gt;</w:t>
      </w:r>
      <w:r w:rsidRPr="00A27A70">
        <w:t xml:space="preserve"> </w:t>
      </w:r>
    </w:p>
    <w:p w14:paraId="30DFD42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order:ADVERTISING</w:t>
      </w:r>
      <w:r w:rsidRPr="00A27A70">
        <w:rPr>
          <w:color w:val="0000FF"/>
        </w:rPr>
        <w:t>&gt;</w:t>
      </w:r>
    </w:p>
    <w:p w14:paraId="15DA1E5B" w14:textId="77777777" w:rsidR="00A27A70" w:rsidRPr="00A27A70" w:rsidRDefault="00A27A70" w:rsidP="00A27A70">
      <w:pPr>
        <w:ind w:hanging="480"/>
      </w:pPr>
      <w:hyperlink r:id="rId817" w:anchor="#" w:history="1">
        <w:r w:rsidRPr="00A27A70">
          <w:rPr>
            <w:b/>
            <w:bCs/>
            <w:color w:val="FF0000"/>
            <w:u w:val="single"/>
          </w:rPr>
          <w:t>-</w:t>
        </w:r>
      </w:hyperlink>
      <w:r w:rsidRPr="00A27A70">
        <w:t xml:space="preserve"> </w:t>
      </w:r>
      <w:r w:rsidRPr="00A27A70">
        <w:rPr>
          <w:color w:val="0000FF"/>
        </w:rPr>
        <w:t>&lt;</w:t>
      </w:r>
      <w:r w:rsidRPr="00A27A70">
        <w:rPr>
          <w:color w:val="990000"/>
        </w:rPr>
        <w:t>order:LISTING_INFO</w:t>
      </w:r>
      <w:r w:rsidRPr="00A27A70">
        <w:rPr>
          <w:color w:val="0000FF"/>
        </w:rPr>
        <w:t>&gt;</w:t>
      </w:r>
    </w:p>
    <w:p w14:paraId="6BCB4227" w14:textId="77777777" w:rsidR="00A27A70" w:rsidRPr="00A27A70" w:rsidRDefault="00A27A70" w:rsidP="00A27A70">
      <w:pPr>
        <w:ind w:hanging="480"/>
      </w:pPr>
      <w:hyperlink r:id="rId818" w:anchor="#" w:history="1">
        <w:r w:rsidRPr="00A27A70">
          <w:rPr>
            <w:b/>
            <w:bCs/>
            <w:color w:val="FF0000"/>
            <w:u w:val="single"/>
          </w:rPr>
          <w:t>-</w:t>
        </w:r>
      </w:hyperlink>
      <w:r w:rsidRPr="00A27A70">
        <w:t xml:space="preserve"> </w:t>
      </w:r>
      <w:r w:rsidRPr="00A27A70">
        <w:rPr>
          <w:color w:val="0000FF"/>
        </w:rPr>
        <w:t>&lt;</w:t>
      </w:r>
      <w:r w:rsidRPr="00A27A70">
        <w:rPr>
          <w:color w:val="990000"/>
        </w:rPr>
        <w:t>order:LISTING_CNTRL</w:t>
      </w:r>
      <w:r w:rsidRPr="00A27A70">
        <w:rPr>
          <w:color w:val="0000FF"/>
        </w:rPr>
        <w:t>&gt;</w:t>
      </w:r>
    </w:p>
    <w:p w14:paraId="6FB5BBB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order:LACT</w:t>
      </w:r>
      <w:r w:rsidRPr="00A27A70">
        <w:rPr>
          <w:color w:val="0000FF"/>
        </w:rPr>
        <w:t>&gt;</w:t>
      </w:r>
      <w:r w:rsidRPr="00A27A70">
        <w:rPr>
          <w:b/>
          <w:bCs/>
        </w:rPr>
        <w:t>N</w:t>
      </w:r>
      <w:r w:rsidRPr="00A27A70">
        <w:rPr>
          <w:color w:val="0000FF"/>
        </w:rPr>
        <w:t>&lt;/</w:t>
      </w:r>
      <w:r w:rsidRPr="00A27A70">
        <w:rPr>
          <w:color w:val="990000"/>
        </w:rPr>
        <w:t>order:LACT</w:t>
      </w:r>
      <w:r w:rsidRPr="00A27A70">
        <w:rPr>
          <w:color w:val="0000FF"/>
        </w:rPr>
        <w:t>&gt;</w:t>
      </w:r>
      <w:r w:rsidRPr="00A27A70">
        <w:t xml:space="preserve"> </w:t>
      </w:r>
    </w:p>
    <w:p w14:paraId="29F03F5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order:RTY</w:t>
      </w:r>
      <w:r w:rsidRPr="00A27A70">
        <w:rPr>
          <w:color w:val="0000FF"/>
        </w:rPr>
        <w:t>&gt;</w:t>
      </w:r>
      <w:r w:rsidRPr="00A27A70">
        <w:rPr>
          <w:b/>
          <w:bCs/>
        </w:rPr>
        <w:t>LML</w:t>
      </w:r>
      <w:r w:rsidRPr="00A27A70">
        <w:rPr>
          <w:color w:val="0000FF"/>
        </w:rPr>
        <w:t>&lt;/</w:t>
      </w:r>
      <w:r w:rsidRPr="00A27A70">
        <w:rPr>
          <w:color w:val="990000"/>
        </w:rPr>
        <w:t>order:RTY</w:t>
      </w:r>
      <w:r w:rsidRPr="00A27A70">
        <w:rPr>
          <w:color w:val="0000FF"/>
        </w:rPr>
        <w:t>&gt;</w:t>
      </w:r>
      <w:r w:rsidRPr="00A27A70">
        <w:t xml:space="preserve"> </w:t>
      </w:r>
    </w:p>
    <w:p w14:paraId="00B9D16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order:LTY</w:t>
      </w:r>
      <w:r w:rsidRPr="00A27A70">
        <w:rPr>
          <w:color w:val="0000FF"/>
        </w:rPr>
        <w:t>&gt;</w:t>
      </w:r>
      <w:r w:rsidRPr="00A27A70">
        <w:rPr>
          <w:b/>
          <w:bCs/>
        </w:rPr>
        <w:t>1</w:t>
      </w:r>
      <w:r w:rsidRPr="00A27A70">
        <w:rPr>
          <w:color w:val="0000FF"/>
        </w:rPr>
        <w:t>&lt;/</w:t>
      </w:r>
      <w:r w:rsidRPr="00A27A70">
        <w:rPr>
          <w:color w:val="990000"/>
        </w:rPr>
        <w:t>order:LTY</w:t>
      </w:r>
      <w:r w:rsidRPr="00A27A70">
        <w:rPr>
          <w:color w:val="0000FF"/>
        </w:rPr>
        <w:t>&gt;</w:t>
      </w:r>
      <w:r w:rsidRPr="00A27A70">
        <w:t xml:space="preserve"> </w:t>
      </w:r>
    </w:p>
    <w:p w14:paraId="73A43BF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order:STYC</w:t>
      </w:r>
      <w:r w:rsidRPr="00A27A70">
        <w:rPr>
          <w:color w:val="0000FF"/>
        </w:rPr>
        <w:t>&gt;</w:t>
      </w:r>
      <w:r w:rsidRPr="00A27A70">
        <w:rPr>
          <w:b/>
          <w:bCs/>
        </w:rPr>
        <w:t>SL</w:t>
      </w:r>
      <w:r w:rsidRPr="00A27A70">
        <w:rPr>
          <w:color w:val="0000FF"/>
        </w:rPr>
        <w:t>&lt;/</w:t>
      </w:r>
      <w:r w:rsidRPr="00A27A70">
        <w:rPr>
          <w:color w:val="990000"/>
        </w:rPr>
        <w:t>order:STYC</w:t>
      </w:r>
      <w:r w:rsidRPr="00A27A70">
        <w:rPr>
          <w:color w:val="0000FF"/>
        </w:rPr>
        <w:t>&gt;</w:t>
      </w:r>
      <w:r w:rsidRPr="00A27A70">
        <w:t xml:space="preserve"> </w:t>
      </w:r>
    </w:p>
    <w:p w14:paraId="7E9DEFE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order:TOA</w:t>
      </w:r>
      <w:r w:rsidRPr="00A27A70">
        <w:rPr>
          <w:color w:val="0000FF"/>
        </w:rPr>
        <w:t>&gt;</w:t>
      </w:r>
      <w:r w:rsidRPr="00A27A70">
        <w:rPr>
          <w:b/>
          <w:bCs/>
        </w:rPr>
        <w:t>B</w:t>
      </w:r>
      <w:r w:rsidRPr="00A27A70">
        <w:rPr>
          <w:color w:val="0000FF"/>
        </w:rPr>
        <w:t>&lt;/</w:t>
      </w:r>
      <w:r w:rsidRPr="00A27A70">
        <w:rPr>
          <w:color w:val="990000"/>
        </w:rPr>
        <w:t>order:TOA</w:t>
      </w:r>
      <w:r w:rsidRPr="00A27A70">
        <w:rPr>
          <w:color w:val="0000FF"/>
        </w:rPr>
        <w:t>&gt;</w:t>
      </w:r>
      <w:r w:rsidRPr="00A27A70">
        <w:t xml:space="preserve"> </w:t>
      </w:r>
    </w:p>
    <w:p w14:paraId="0C09C06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order:DOI</w:t>
      </w:r>
      <w:r w:rsidRPr="00A27A70">
        <w:rPr>
          <w:color w:val="0000FF"/>
        </w:rPr>
        <w:t>&gt;</w:t>
      </w:r>
      <w:r w:rsidRPr="00A27A70">
        <w:rPr>
          <w:b/>
          <w:bCs/>
        </w:rPr>
        <w:t>0</w:t>
      </w:r>
      <w:r w:rsidRPr="00A27A70">
        <w:rPr>
          <w:color w:val="0000FF"/>
        </w:rPr>
        <w:t>&lt;/</w:t>
      </w:r>
      <w:r w:rsidRPr="00A27A70">
        <w:rPr>
          <w:color w:val="990000"/>
        </w:rPr>
        <w:t>order:DOI</w:t>
      </w:r>
      <w:r w:rsidRPr="00A27A70">
        <w:rPr>
          <w:color w:val="0000FF"/>
        </w:rPr>
        <w:t>&gt;</w:t>
      </w:r>
      <w:r w:rsidRPr="00A27A70">
        <w:t xml:space="preserve"> </w:t>
      </w:r>
    </w:p>
    <w:p w14:paraId="6D26BB2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order:DLNUM</w:t>
      </w:r>
      <w:r w:rsidRPr="00A27A70">
        <w:rPr>
          <w:color w:val="0000FF"/>
        </w:rPr>
        <w:t>&gt;</w:t>
      </w:r>
      <w:r w:rsidRPr="00A27A70">
        <w:rPr>
          <w:b/>
          <w:bCs/>
        </w:rPr>
        <w:t>0001</w:t>
      </w:r>
      <w:r w:rsidRPr="00A27A70">
        <w:rPr>
          <w:color w:val="0000FF"/>
        </w:rPr>
        <w:t>&lt;/</w:t>
      </w:r>
      <w:r w:rsidRPr="00A27A70">
        <w:rPr>
          <w:color w:val="990000"/>
        </w:rPr>
        <w:t>order:DLNUM</w:t>
      </w:r>
      <w:r w:rsidRPr="00A27A70">
        <w:rPr>
          <w:color w:val="0000FF"/>
        </w:rPr>
        <w:t>&gt;</w:t>
      </w:r>
      <w:r w:rsidRPr="00A27A70">
        <w:t xml:space="preserve"> </w:t>
      </w:r>
    </w:p>
    <w:p w14:paraId="01E7C16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order:LISTING_CNTRL</w:t>
      </w:r>
      <w:r w:rsidRPr="00A27A70">
        <w:rPr>
          <w:color w:val="0000FF"/>
        </w:rPr>
        <w:t>&gt;</w:t>
      </w:r>
    </w:p>
    <w:p w14:paraId="32F389A0" w14:textId="77777777" w:rsidR="00A27A70" w:rsidRPr="00A27A70" w:rsidRDefault="00A27A70" w:rsidP="00A27A70">
      <w:pPr>
        <w:ind w:hanging="480"/>
      </w:pPr>
      <w:hyperlink r:id="rId819" w:anchor="#" w:history="1">
        <w:r w:rsidRPr="00A27A70">
          <w:rPr>
            <w:b/>
            <w:bCs/>
            <w:color w:val="FF0000"/>
            <w:u w:val="single"/>
          </w:rPr>
          <w:t>-</w:t>
        </w:r>
      </w:hyperlink>
      <w:r w:rsidRPr="00A27A70">
        <w:t xml:space="preserve"> </w:t>
      </w:r>
      <w:r w:rsidRPr="00A27A70">
        <w:rPr>
          <w:color w:val="0000FF"/>
        </w:rPr>
        <w:t>&lt;</w:t>
      </w:r>
      <w:r w:rsidRPr="00A27A70">
        <w:rPr>
          <w:color w:val="990000"/>
        </w:rPr>
        <w:t>order:LISTING_INSTRUCTION</w:t>
      </w:r>
      <w:r w:rsidRPr="00A27A70">
        <w:rPr>
          <w:color w:val="0000FF"/>
        </w:rPr>
        <w:t>&gt;</w:t>
      </w:r>
    </w:p>
    <w:p w14:paraId="43F3869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order:LTN</w:t>
      </w:r>
      <w:r w:rsidRPr="00A27A70">
        <w:rPr>
          <w:color w:val="0000FF"/>
        </w:rPr>
        <w:t>&gt;</w:t>
      </w:r>
      <w:r w:rsidRPr="00A27A70">
        <w:rPr>
          <w:b/>
          <w:bCs/>
        </w:rPr>
        <w:t>7705908764</w:t>
      </w:r>
      <w:r w:rsidRPr="00A27A70">
        <w:rPr>
          <w:color w:val="0000FF"/>
        </w:rPr>
        <w:t>&lt;/</w:t>
      </w:r>
      <w:r w:rsidRPr="00A27A70">
        <w:rPr>
          <w:color w:val="990000"/>
        </w:rPr>
        <w:t>order:LTN</w:t>
      </w:r>
      <w:r w:rsidRPr="00A27A70">
        <w:rPr>
          <w:color w:val="0000FF"/>
        </w:rPr>
        <w:t>&gt;</w:t>
      </w:r>
      <w:r w:rsidRPr="00A27A70">
        <w:t xml:space="preserve"> </w:t>
      </w:r>
    </w:p>
    <w:p w14:paraId="707FE41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order:YPH</w:t>
      </w:r>
      <w:r w:rsidRPr="00A27A70">
        <w:rPr>
          <w:color w:val="0000FF"/>
        </w:rPr>
        <w:t>&gt;</w:t>
      </w:r>
      <w:r w:rsidRPr="00A27A70">
        <w:rPr>
          <w:b/>
          <w:bCs/>
        </w:rPr>
        <w:t>999001</w:t>
      </w:r>
      <w:r w:rsidRPr="00A27A70">
        <w:rPr>
          <w:color w:val="0000FF"/>
        </w:rPr>
        <w:t>&lt;/</w:t>
      </w:r>
      <w:r w:rsidRPr="00A27A70">
        <w:rPr>
          <w:color w:val="990000"/>
        </w:rPr>
        <w:t>order:YPH</w:t>
      </w:r>
      <w:r w:rsidRPr="00A27A70">
        <w:rPr>
          <w:color w:val="0000FF"/>
        </w:rPr>
        <w:t>&gt;</w:t>
      </w:r>
      <w:r w:rsidRPr="00A27A70">
        <w:t xml:space="preserve"> </w:t>
      </w:r>
    </w:p>
    <w:p w14:paraId="755E22E4" w14:textId="77777777" w:rsidR="00A27A70" w:rsidRPr="00A27A70" w:rsidRDefault="00A27A70" w:rsidP="00A27A70">
      <w:pPr>
        <w:ind w:hanging="480"/>
      </w:pPr>
      <w:hyperlink r:id="rId820" w:anchor="#" w:history="1">
        <w:r w:rsidRPr="00A27A70">
          <w:rPr>
            <w:b/>
            <w:bCs/>
            <w:color w:val="FF0000"/>
            <w:u w:val="single"/>
          </w:rPr>
          <w:t>-</w:t>
        </w:r>
      </w:hyperlink>
      <w:r w:rsidRPr="00A27A70">
        <w:t xml:space="preserve"> </w:t>
      </w:r>
      <w:r w:rsidRPr="00A27A70">
        <w:rPr>
          <w:color w:val="0000FF"/>
        </w:rPr>
        <w:t>&lt;</w:t>
      </w:r>
      <w:r w:rsidRPr="00A27A70">
        <w:rPr>
          <w:color w:val="990000"/>
        </w:rPr>
        <w:t>order:LIST_NAME_GRP</w:t>
      </w:r>
      <w:r w:rsidRPr="00A27A70">
        <w:rPr>
          <w:color w:val="0000FF"/>
        </w:rPr>
        <w:t>&gt;</w:t>
      </w:r>
    </w:p>
    <w:p w14:paraId="376D6B4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order:LNLN</w:t>
      </w:r>
      <w:r w:rsidRPr="00A27A70">
        <w:rPr>
          <w:color w:val="0000FF"/>
        </w:rPr>
        <w:t>&gt;</w:t>
      </w:r>
      <w:r w:rsidRPr="00A27A70">
        <w:rPr>
          <w:b/>
          <w:bCs/>
        </w:rPr>
        <w:t>Bahama</w:t>
      </w:r>
      <w:r w:rsidRPr="00A27A70">
        <w:rPr>
          <w:color w:val="0000FF"/>
        </w:rPr>
        <w:t>&lt;/</w:t>
      </w:r>
      <w:r w:rsidRPr="00A27A70">
        <w:rPr>
          <w:color w:val="990000"/>
        </w:rPr>
        <w:t>order:LNLN</w:t>
      </w:r>
      <w:r w:rsidRPr="00A27A70">
        <w:rPr>
          <w:color w:val="0000FF"/>
        </w:rPr>
        <w:t>&gt;</w:t>
      </w:r>
      <w:r w:rsidRPr="00A27A70">
        <w:t xml:space="preserve"> </w:t>
      </w:r>
    </w:p>
    <w:p w14:paraId="7BB8822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order:LNFN</w:t>
      </w:r>
      <w:r w:rsidRPr="00A27A70">
        <w:rPr>
          <w:color w:val="0000FF"/>
        </w:rPr>
        <w:t>&gt;</w:t>
      </w:r>
      <w:r w:rsidRPr="00A27A70">
        <w:rPr>
          <w:b/>
          <w:bCs/>
        </w:rPr>
        <w:t>Papa</w:t>
      </w:r>
      <w:r w:rsidRPr="00A27A70">
        <w:rPr>
          <w:color w:val="0000FF"/>
        </w:rPr>
        <w:t>&lt;/</w:t>
      </w:r>
      <w:r w:rsidRPr="00A27A70">
        <w:rPr>
          <w:color w:val="990000"/>
        </w:rPr>
        <w:t>order:LNFN</w:t>
      </w:r>
      <w:r w:rsidRPr="00A27A70">
        <w:rPr>
          <w:color w:val="0000FF"/>
        </w:rPr>
        <w:t>&gt;</w:t>
      </w:r>
      <w:r w:rsidRPr="00A27A70">
        <w:t xml:space="preserve"> </w:t>
      </w:r>
    </w:p>
    <w:p w14:paraId="70657DA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order:LIST_NAME_GRP</w:t>
      </w:r>
      <w:r w:rsidRPr="00A27A70">
        <w:rPr>
          <w:color w:val="0000FF"/>
        </w:rPr>
        <w:t>&gt;</w:t>
      </w:r>
    </w:p>
    <w:p w14:paraId="0091B90D" w14:textId="77777777" w:rsidR="00A27A70" w:rsidRPr="00A27A70" w:rsidRDefault="00A27A70" w:rsidP="00A27A70">
      <w:pPr>
        <w:ind w:hanging="480"/>
      </w:pPr>
      <w:hyperlink r:id="rId821" w:anchor="#" w:history="1">
        <w:r w:rsidRPr="00A27A70">
          <w:rPr>
            <w:b/>
            <w:bCs/>
            <w:color w:val="FF0000"/>
            <w:u w:val="single"/>
          </w:rPr>
          <w:t>-</w:t>
        </w:r>
      </w:hyperlink>
      <w:r w:rsidRPr="00A27A70">
        <w:t xml:space="preserve"> </w:t>
      </w:r>
      <w:r w:rsidRPr="00A27A70">
        <w:rPr>
          <w:color w:val="0000FF"/>
        </w:rPr>
        <w:t>&lt;</w:t>
      </w:r>
      <w:r w:rsidRPr="00A27A70">
        <w:rPr>
          <w:color w:val="990000"/>
        </w:rPr>
        <w:t>order:LIST_ADDR_GRP</w:t>
      </w:r>
      <w:r w:rsidRPr="00A27A70">
        <w:rPr>
          <w:color w:val="0000FF"/>
        </w:rPr>
        <w:t>&gt;</w:t>
      </w:r>
    </w:p>
    <w:p w14:paraId="7174CB5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order:LANO</w:t>
      </w:r>
      <w:r w:rsidRPr="00A27A70">
        <w:rPr>
          <w:color w:val="0000FF"/>
        </w:rPr>
        <w:t>&gt;</w:t>
      </w:r>
      <w:r w:rsidRPr="00A27A70">
        <w:rPr>
          <w:b/>
          <w:bCs/>
        </w:rPr>
        <w:t>37</w:t>
      </w:r>
      <w:r w:rsidRPr="00A27A70">
        <w:rPr>
          <w:color w:val="0000FF"/>
        </w:rPr>
        <w:t>&lt;/</w:t>
      </w:r>
      <w:r w:rsidRPr="00A27A70">
        <w:rPr>
          <w:color w:val="990000"/>
        </w:rPr>
        <w:t>order:LANO</w:t>
      </w:r>
      <w:r w:rsidRPr="00A27A70">
        <w:rPr>
          <w:color w:val="0000FF"/>
        </w:rPr>
        <w:t>&gt;</w:t>
      </w:r>
      <w:r w:rsidRPr="00A27A70">
        <w:t xml:space="preserve"> </w:t>
      </w:r>
    </w:p>
    <w:p w14:paraId="28A8A09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order:LASN</w:t>
      </w:r>
      <w:r w:rsidRPr="00A27A70">
        <w:rPr>
          <w:color w:val="0000FF"/>
        </w:rPr>
        <w:t>&gt;</w:t>
      </w:r>
      <w:r w:rsidRPr="00A27A70">
        <w:rPr>
          <w:b/>
          <w:bCs/>
        </w:rPr>
        <w:t>Powder Spring</w:t>
      </w:r>
      <w:r w:rsidRPr="00A27A70">
        <w:rPr>
          <w:color w:val="0000FF"/>
        </w:rPr>
        <w:t>&lt;/</w:t>
      </w:r>
      <w:r w:rsidRPr="00A27A70">
        <w:rPr>
          <w:color w:val="990000"/>
        </w:rPr>
        <w:t>order:LASN</w:t>
      </w:r>
      <w:r w:rsidRPr="00A27A70">
        <w:rPr>
          <w:color w:val="0000FF"/>
        </w:rPr>
        <w:t>&gt;</w:t>
      </w:r>
      <w:r w:rsidRPr="00A27A70">
        <w:t xml:space="preserve"> </w:t>
      </w:r>
    </w:p>
    <w:p w14:paraId="6826A9A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order:LATH</w:t>
      </w:r>
      <w:r w:rsidRPr="00A27A70">
        <w:rPr>
          <w:color w:val="0000FF"/>
        </w:rPr>
        <w:t>&gt;</w:t>
      </w:r>
      <w:r w:rsidRPr="00A27A70">
        <w:rPr>
          <w:b/>
          <w:bCs/>
        </w:rPr>
        <w:t>St</w:t>
      </w:r>
      <w:r w:rsidRPr="00A27A70">
        <w:rPr>
          <w:color w:val="0000FF"/>
        </w:rPr>
        <w:t>&lt;/</w:t>
      </w:r>
      <w:r w:rsidRPr="00A27A70">
        <w:rPr>
          <w:color w:val="990000"/>
        </w:rPr>
        <w:t>order:LATH</w:t>
      </w:r>
      <w:r w:rsidRPr="00A27A70">
        <w:rPr>
          <w:color w:val="0000FF"/>
        </w:rPr>
        <w:t>&gt;</w:t>
      </w:r>
      <w:r w:rsidRPr="00A27A70">
        <w:t xml:space="preserve"> </w:t>
      </w:r>
    </w:p>
    <w:p w14:paraId="2E469CB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order:LASS</w:t>
      </w:r>
      <w:r w:rsidRPr="00A27A70">
        <w:rPr>
          <w:color w:val="0000FF"/>
        </w:rPr>
        <w:t>&gt;</w:t>
      </w:r>
      <w:r w:rsidRPr="00A27A70">
        <w:rPr>
          <w:b/>
          <w:bCs/>
        </w:rPr>
        <w:t>SE</w:t>
      </w:r>
      <w:r w:rsidRPr="00A27A70">
        <w:rPr>
          <w:color w:val="0000FF"/>
        </w:rPr>
        <w:t>&lt;/</w:t>
      </w:r>
      <w:r w:rsidRPr="00A27A70">
        <w:rPr>
          <w:color w:val="990000"/>
        </w:rPr>
        <w:t>order:LASS</w:t>
      </w:r>
      <w:r w:rsidRPr="00A27A70">
        <w:rPr>
          <w:color w:val="0000FF"/>
        </w:rPr>
        <w:t>&gt;</w:t>
      </w:r>
      <w:r w:rsidRPr="00A27A70">
        <w:t xml:space="preserve"> </w:t>
      </w:r>
    </w:p>
    <w:p w14:paraId="65F62145"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order:LIST_ADDR_GRP</w:t>
      </w:r>
      <w:r w:rsidRPr="00A27A70">
        <w:rPr>
          <w:color w:val="0000FF"/>
        </w:rPr>
        <w:t>&gt;</w:t>
      </w:r>
    </w:p>
    <w:p w14:paraId="2E672E4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order:LISTING_INSTRUCTION</w:t>
      </w:r>
      <w:r w:rsidRPr="00A27A70">
        <w:rPr>
          <w:color w:val="0000FF"/>
        </w:rPr>
        <w:t>&gt;</w:t>
      </w:r>
    </w:p>
    <w:p w14:paraId="47674E4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order:LISTING_INFO</w:t>
      </w:r>
      <w:r w:rsidRPr="00A27A70">
        <w:rPr>
          <w:color w:val="0000FF"/>
        </w:rPr>
        <w:t>&gt;</w:t>
      </w:r>
    </w:p>
    <w:p w14:paraId="6133F17B"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order:DL</w:t>
      </w:r>
      <w:r w:rsidRPr="00A27A70">
        <w:rPr>
          <w:color w:val="0000FF"/>
        </w:rPr>
        <w:t>&gt;</w:t>
      </w:r>
    </w:p>
    <w:p w14:paraId="20C3F22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14:paraId="182D55F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14:paraId="1E472352" w14:textId="77777777" w:rsidR="00A27A70" w:rsidRDefault="00A27A70" w:rsidP="00A27A70">
      <w:pPr>
        <w:rPr>
          <w:b/>
        </w:rPr>
      </w:pPr>
    </w:p>
    <w:p w14:paraId="2A22C4AD" w14:textId="77777777" w:rsidR="00A27A70" w:rsidRDefault="00A27A70" w:rsidP="00A27A70">
      <w:pPr>
        <w:rPr>
          <w:b/>
        </w:rPr>
      </w:pPr>
    </w:p>
    <w:p w14:paraId="12DFEA0E" w14:textId="77777777" w:rsidR="00A27A70" w:rsidRPr="00A27A70" w:rsidRDefault="00A27A70" w:rsidP="00A27A70">
      <w:r w:rsidRPr="00A27A70">
        <w:t>XML OUTPUT:</w:t>
      </w:r>
    </w:p>
    <w:p w14:paraId="3322E052" w14:textId="77777777" w:rsidR="00A27A70" w:rsidRPr="00A27A70" w:rsidRDefault="00A27A70" w:rsidP="00A27A70">
      <w:pPr>
        <w:rPr>
          <w:b/>
        </w:rPr>
      </w:pPr>
    </w:p>
    <w:p w14:paraId="1DC244B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14:paraId="40D2E12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14:paraId="751418E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14:paraId="1F0CA5F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14:paraId="4348EB2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14:paraId="5F71DD8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14:paraId="2E4C843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14:paraId="487A368F" w14:textId="77777777" w:rsidR="00A27A70" w:rsidRPr="00A27A70" w:rsidRDefault="00A27A70" w:rsidP="00A27A70">
      <w:pPr>
        <w:ind w:hanging="480"/>
      </w:pPr>
      <w:hyperlink r:id="rId822" w:anchor="#" w:history="1">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14:paraId="138BE557" w14:textId="77777777" w:rsidR="00A27A70" w:rsidRPr="00A27A70" w:rsidRDefault="00A27A70" w:rsidP="00A27A70">
      <w:pPr>
        <w:ind w:hanging="480"/>
      </w:pPr>
      <w:hyperlink r:id="rId823" w:anchor="#" w:history="1">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14:paraId="78EA08D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1246478972474277.5312954312239</w:t>
      </w:r>
      <w:r w:rsidRPr="00A27A70">
        <w:rPr>
          <w:color w:val="0000FF"/>
        </w:rPr>
        <w:t>&lt;/</w:t>
      </w:r>
      <w:r w:rsidRPr="00A27A70">
        <w:rPr>
          <w:color w:val="990000"/>
        </w:rPr>
        <w:t>m2:MESSAGE_ID</w:t>
      </w:r>
      <w:r w:rsidRPr="00A27A70">
        <w:rPr>
          <w:color w:val="0000FF"/>
        </w:rPr>
        <w:t>&gt;</w:t>
      </w:r>
      <w:r w:rsidRPr="00A27A70">
        <w:t xml:space="preserve"> </w:t>
      </w:r>
    </w:p>
    <w:p w14:paraId="45619F22"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D22A767"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2009-07-01T15:09:32-05:00</w:t>
      </w:r>
      <w:r w:rsidRPr="00A27A70">
        <w:rPr>
          <w:color w:val="0000FF"/>
        </w:rPr>
        <w:t>&lt;/</w:t>
      </w:r>
      <w:r w:rsidRPr="00A27A70">
        <w:rPr>
          <w:color w:val="990000"/>
        </w:rPr>
        <w:t>m2:MSG_TIMESTAMP</w:t>
      </w:r>
      <w:r w:rsidRPr="00A27A70">
        <w:rPr>
          <w:color w:val="0000FF"/>
        </w:rPr>
        <w:t>&gt;</w:t>
      </w:r>
      <w:r w:rsidRPr="00A27A70">
        <w:t xml:space="preserve"> </w:t>
      </w:r>
    </w:p>
    <w:p w14:paraId="457D024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CVT0M033R31H</w:t>
      </w:r>
      <w:r w:rsidRPr="00A27A70">
        <w:rPr>
          <w:color w:val="0000FF"/>
        </w:rPr>
        <w:t>&lt;/</w:t>
      </w:r>
      <w:r w:rsidRPr="00A27A70">
        <w:rPr>
          <w:color w:val="990000"/>
        </w:rPr>
        <w:t>m2:PON</w:t>
      </w:r>
      <w:r w:rsidRPr="00A27A70">
        <w:rPr>
          <w:color w:val="0000FF"/>
        </w:rPr>
        <w:t>&gt;</w:t>
      </w:r>
      <w:r w:rsidRPr="00A27A70">
        <w:t xml:space="preserve"> </w:t>
      </w:r>
    </w:p>
    <w:p w14:paraId="67CCE176"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39F26840"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7705908764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239626CF"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525B9895"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14:paraId="1EF96D9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14:paraId="61EEDF9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14:paraId="2403E57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200907010309PM</w:t>
      </w:r>
      <w:r w:rsidRPr="00A27A70">
        <w:rPr>
          <w:color w:val="0000FF"/>
        </w:rPr>
        <w:t>&lt;/</w:t>
      </w:r>
      <w:r w:rsidRPr="00A27A70">
        <w:rPr>
          <w:color w:val="990000"/>
        </w:rPr>
        <w:t>m2:DTSENT</w:t>
      </w:r>
      <w:r w:rsidRPr="00A27A70">
        <w:rPr>
          <w:color w:val="0000FF"/>
        </w:rPr>
        <w:t>&gt;</w:t>
      </w:r>
      <w:r w:rsidRPr="00A27A70">
        <w:t xml:space="preserve"> </w:t>
      </w:r>
    </w:p>
    <w:p w14:paraId="4485EE2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NO07K428</w:t>
      </w:r>
      <w:r w:rsidRPr="00A27A70">
        <w:rPr>
          <w:color w:val="0000FF"/>
        </w:rPr>
        <w:t>&lt;/</w:t>
      </w:r>
      <w:r w:rsidRPr="00A27A70">
        <w:rPr>
          <w:color w:val="990000"/>
        </w:rPr>
        <w:t>m2:ORD</w:t>
      </w:r>
      <w:r w:rsidRPr="00A27A70">
        <w:rPr>
          <w:color w:val="0000FF"/>
        </w:rPr>
        <w:t>&gt;</w:t>
      </w:r>
      <w:r w:rsidRPr="00A27A70">
        <w:t xml:space="preserve"> </w:t>
      </w:r>
    </w:p>
    <w:p w14:paraId="610D25C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PD</w:t>
      </w:r>
      <w:r w:rsidRPr="00A27A70">
        <w:rPr>
          <w:color w:val="0000FF"/>
        </w:rPr>
        <w:t>&lt;/</w:t>
      </w:r>
      <w:r w:rsidRPr="00A27A70">
        <w:rPr>
          <w:color w:val="990000"/>
        </w:rPr>
        <w:t>m2:STATUS_CODE</w:t>
      </w:r>
      <w:r w:rsidRPr="00A27A70">
        <w:rPr>
          <w:color w:val="0000FF"/>
        </w:rPr>
        <w:t>&gt;</w:t>
      </w:r>
      <w:r w:rsidRPr="00A27A70">
        <w:t xml:space="preserve"> </w:t>
      </w:r>
    </w:p>
    <w:p w14:paraId="5070240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PENDING ORDER</w:t>
      </w:r>
      <w:r w:rsidRPr="00A27A70">
        <w:rPr>
          <w:color w:val="0000FF"/>
        </w:rPr>
        <w:t>&lt;/</w:t>
      </w:r>
      <w:r w:rsidRPr="00A27A70">
        <w:rPr>
          <w:color w:val="990000"/>
        </w:rPr>
        <w:t>m2:STATUS_MSG</w:t>
      </w:r>
      <w:r w:rsidRPr="00A27A70">
        <w:rPr>
          <w:color w:val="0000FF"/>
        </w:rPr>
        <w:t>&gt;</w:t>
      </w:r>
      <w:r w:rsidRPr="00A27A70">
        <w:t xml:space="preserve"> </w:t>
      </w:r>
    </w:p>
    <w:p w14:paraId="79240D3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m2:REMARKS</w:t>
      </w:r>
      <w:r w:rsidRPr="00A27A70">
        <w:rPr>
          <w:color w:val="0000FF"/>
        </w:rPr>
        <w:t>&gt;</w:t>
      </w:r>
      <w:r w:rsidRPr="00A27A70">
        <w:rPr>
          <w:b/>
          <w:bCs/>
        </w:rPr>
        <w:t>Facilities have been checked</w:t>
      </w:r>
      <w:r w:rsidRPr="00A27A70">
        <w:rPr>
          <w:color w:val="0000FF"/>
        </w:rPr>
        <w:t>&lt;/</w:t>
      </w:r>
      <w:r w:rsidRPr="00A27A70">
        <w:rPr>
          <w:color w:val="990000"/>
        </w:rPr>
        <w:t>m2:REMARKS</w:t>
      </w:r>
      <w:r w:rsidRPr="00A27A70">
        <w:rPr>
          <w:color w:val="0000FF"/>
        </w:rPr>
        <w:t>&gt;</w:t>
      </w:r>
      <w:r w:rsidRPr="00A27A70">
        <w:t xml:space="preserve"> </w:t>
      </w:r>
    </w:p>
    <w:p w14:paraId="771BF8E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14:paraId="0728B4E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14:paraId="3FB1971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14:paraId="1AFDAFD6" w14:textId="77777777" w:rsidR="00A27A70" w:rsidRPr="00A27A70" w:rsidRDefault="00A27A70" w:rsidP="00A27A70">
      <w:pPr>
        <w:ind w:hanging="480"/>
      </w:pPr>
      <w:hyperlink r:id="rId824" w:anchor="#" w:history="1">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14:paraId="114F68DB" w14:textId="77777777" w:rsidR="00A27A70" w:rsidRPr="00A27A70" w:rsidRDefault="00A27A70" w:rsidP="00A27A70">
      <w:pPr>
        <w:ind w:hanging="480"/>
      </w:pPr>
      <w:hyperlink r:id="rId825" w:anchor="#" w:history="1">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14:paraId="2E76514F" w14:textId="77777777" w:rsidR="00A27A70" w:rsidRPr="00A27A70" w:rsidRDefault="00A27A70" w:rsidP="00A27A70">
      <w:pPr>
        <w:ind w:hanging="480"/>
      </w:pPr>
      <w:hyperlink r:id="rId826" w:anchor="#" w:history="1">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14:paraId="0C19FC9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m2:EATN</w:t>
      </w:r>
      <w:r w:rsidRPr="00A27A70">
        <w:rPr>
          <w:color w:val="0000FF"/>
        </w:rPr>
        <w:t>&gt;</w:t>
      </w:r>
      <w:r w:rsidRPr="00A27A70">
        <w:rPr>
          <w:b/>
          <w:bCs/>
        </w:rPr>
        <w:t>7705908392</w:t>
      </w:r>
      <w:r w:rsidRPr="00A27A70">
        <w:rPr>
          <w:color w:val="0000FF"/>
        </w:rPr>
        <w:t>&lt;/</w:t>
      </w:r>
      <w:r w:rsidRPr="00A27A70">
        <w:rPr>
          <w:color w:val="990000"/>
        </w:rPr>
        <w:t>m2:EATN</w:t>
      </w:r>
      <w:r w:rsidRPr="00A27A70">
        <w:rPr>
          <w:color w:val="0000FF"/>
        </w:rPr>
        <w:t>&gt;</w:t>
      </w:r>
      <w:r w:rsidRPr="00A27A70">
        <w:t xml:space="preserve"> </w:t>
      </w:r>
    </w:p>
    <w:p w14:paraId="5BFB41B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14:paraId="5114A05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14:paraId="1F57C61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14:paraId="0556C80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14:paraId="6D43A6E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14:paraId="5767C6C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770Q886621621</w:t>
      </w:r>
      <w:r w:rsidRPr="00A27A70">
        <w:rPr>
          <w:color w:val="0000FF"/>
        </w:rPr>
        <w:t>&lt;/</w:t>
      </w:r>
      <w:r w:rsidRPr="00A27A70">
        <w:rPr>
          <w:color w:val="990000"/>
        </w:rPr>
        <w:t>m2:BAN1</w:t>
      </w:r>
      <w:r w:rsidRPr="00A27A70">
        <w:rPr>
          <w:color w:val="0000FF"/>
        </w:rPr>
        <w:t>&gt;</w:t>
      </w:r>
      <w:r w:rsidRPr="00A27A70">
        <w:t xml:space="preserve"> </w:t>
      </w:r>
    </w:p>
    <w:p w14:paraId="4340F9A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14:paraId="2EB5B10A" w14:textId="77777777" w:rsidR="00A27A70" w:rsidRPr="00A27A70" w:rsidRDefault="00A27A70" w:rsidP="00A27A70">
      <w:pPr>
        <w:ind w:hanging="480"/>
      </w:pPr>
      <w:hyperlink r:id="rId827" w:anchor="#" w:history="1">
        <w:r w:rsidRPr="00A27A70">
          <w:rPr>
            <w:b/>
            <w:bCs/>
            <w:color w:val="FF0000"/>
            <w:u w:val="single"/>
          </w:rPr>
          <w:t>-</w:t>
        </w:r>
      </w:hyperlink>
      <w:r w:rsidRPr="00A27A70">
        <w:t xml:space="preserve"> </w:t>
      </w:r>
      <w:r w:rsidRPr="00A27A70">
        <w:rPr>
          <w:color w:val="0000FF"/>
        </w:rPr>
        <w:t>&lt;</w:t>
      </w:r>
      <w:r w:rsidRPr="00A27A70">
        <w:rPr>
          <w:color w:val="990000"/>
        </w:rPr>
        <w:t>m2:SERVICES_INFO</w:t>
      </w:r>
      <w:r w:rsidRPr="00A27A70">
        <w:rPr>
          <w:color w:val="0000FF"/>
        </w:rPr>
        <w:t>&gt;</w:t>
      </w:r>
    </w:p>
    <w:p w14:paraId="0B55A9C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m2:LOCNUM_SVCS</w:t>
      </w:r>
      <w:r w:rsidRPr="00A27A70">
        <w:rPr>
          <w:color w:val="0000FF"/>
        </w:rPr>
        <w:t>&gt;</w:t>
      </w:r>
      <w:r w:rsidRPr="00A27A70">
        <w:rPr>
          <w:b/>
          <w:bCs/>
        </w:rPr>
        <w:t>000</w:t>
      </w:r>
      <w:r w:rsidRPr="00A27A70">
        <w:rPr>
          <w:color w:val="0000FF"/>
        </w:rPr>
        <w:t>&lt;/</w:t>
      </w:r>
      <w:r w:rsidRPr="00A27A70">
        <w:rPr>
          <w:color w:val="990000"/>
        </w:rPr>
        <w:t>m2:LOCNUM_SVCS</w:t>
      </w:r>
      <w:r w:rsidRPr="00A27A70">
        <w:rPr>
          <w:color w:val="0000FF"/>
        </w:rPr>
        <w:t>&gt;</w:t>
      </w:r>
      <w:r w:rsidRPr="00A27A70">
        <w:t xml:space="preserve"> </w:t>
      </w:r>
    </w:p>
    <w:p w14:paraId="705EBBF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m2:LNUM</w:t>
      </w:r>
      <w:r w:rsidRPr="00A27A70">
        <w:rPr>
          <w:color w:val="0000FF"/>
        </w:rPr>
        <w:t>&gt;</w:t>
      </w:r>
      <w:r w:rsidRPr="00A27A70">
        <w:rPr>
          <w:b/>
          <w:bCs/>
        </w:rPr>
        <w:t>00001</w:t>
      </w:r>
      <w:r w:rsidRPr="00A27A70">
        <w:rPr>
          <w:color w:val="0000FF"/>
        </w:rPr>
        <w:t>&lt;/</w:t>
      </w:r>
      <w:r w:rsidRPr="00A27A70">
        <w:rPr>
          <w:color w:val="990000"/>
        </w:rPr>
        <w:t>m2:LNUM</w:t>
      </w:r>
      <w:r w:rsidRPr="00A27A70">
        <w:rPr>
          <w:color w:val="0000FF"/>
        </w:rPr>
        <w:t>&gt;</w:t>
      </w:r>
      <w:r w:rsidRPr="00A27A70">
        <w:t xml:space="preserve"> </w:t>
      </w:r>
    </w:p>
    <w:p w14:paraId="7D5CCA1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m2:TNS</w:t>
      </w:r>
      <w:r w:rsidRPr="00A27A70">
        <w:rPr>
          <w:color w:val="0000FF"/>
        </w:rPr>
        <w:t>&gt;</w:t>
      </w:r>
      <w:r w:rsidRPr="00A27A70">
        <w:rPr>
          <w:b/>
          <w:bCs/>
        </w:rPr>
        <w:t>7705908764</w:t>
      </w:r>
      <w:r w:rsidRPr="00A27A70">
        <w:rPr>
          <w:color w:val="0000FF"/>
        </w:rPr>
        <w:t>&lt;/</w:t>
      </w:r>
      <w:r w:rsidRPr="00A27A70">
        <w:rPr>
          <w:color w:val="990000"/>
        </w:rPr>
        <w:t>m2:TNS</w:t>
      </w:r>
      <w:r w:rsidRPr="00A27A70">
        <w:rPr>
          <w:color w:val="0000FF"/>
        </w:rPr>
        <w:t>&gt;</w:t>
      </w:r>
      <w:r w:rsidRPr="00A27A70">
        <w:t xml:space="preserve"> </w:t>
      </w:r>
    </w:p>
    <w:p w14:paraId="6BC0CCF5"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m2:SERVICES_INFO</w:t>
      </w:r>
      <w:r w:rsidRPr="00A27A70">
        <w:rPr>
          <w:color w:val="0000FF"/>
        </w:rPr>
        <w:t>&gt;</w:t>
      </w:r>
    </w:p>
    <w:p w14:paraId="5E83CAAA" w14:textId="77777777" w:rsidR="00A27A70" w:rsidRPr="00A27A70" w:rsidRDefault="00A27A70" w:rsidP="00A27A70">
      <w:pPr>
        <w:ind w:hanging="480"/>
      </w:pPr>
      <w:hyperlink r:id="rId828" w:anchor="#" w:history="1">
        <w:r w:rsidRPr="00A27A70">
          <w:rPr>
            <w:b/>
            <w:bCs/>
            <w:color w:val="FF0000"/>
            <w:u w:val="single"/>
          </w:rPr>
          <w:t>-</w:t>
        </w:r>
      </w:hyperlink>
      <w:r w:rsidRPr="00A27A70">
        <w:t xml:space="preserve"> </w:t>
      </w:r>
      <w:r w:rsidRPr="00A27A70">
        <w:rPr>
          <w:color w:val="0000FF"/>
        </w:rPr>
        <w:t>&lt;</w:t>
      </w:r>
      <w:r w:rsidRPr="00A27A70">
        <w:rPr>
          <w:color w:val="990000"/>
        </w:rPr>
        <w:t>m2:SERVICES_INFO</w:t>
      </w:r>
      <w:r w:rsidRPr="00A27A70">
        <w:rPr>
          <w:color w:val="0000FF"/>
        </w:rPr>
        <w:t>&gt;</w:t>
      </w:r>
    </w:p>
    <w:p w14:paraId="0102B8B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m2:LOCNUM_SVCS</w:t>
      </w:r>
      <w:r w:rsidRPr="00A27A70">
        <w:rPr>
          <w:color w:val="0000FF"/>
        </w:rPr>
        <w:t>&gt;</w:t>
      </w:r>
      <w:r w:rsidRPr="00A27A70">
        <w:rPr>
          <w:b/>
          <w:bCs/>
        </w:rPr>
        <w:t>000</w:t>
      </w:r>
      <w:r w:rsidRPr="00A27A70">
        <w:rPr>
          <w:color w:val="0000FF"/>
        </w:rPr>
        <w:t>&lt;/</w:t>
      </w:r>
      <w:r w:rsidRPr="00A27A70">
        <w:rPr>
          <w:color w:val="990000"/>
        </w:rPr>
        <w:t>m2:LOCNUM_SVCS</w:t>
      </w:r>
      <w:r w:rsidRPr="00A27A70">
        <w:rPr>
          <w:color w:val="0000FF"/>
        </w:rPr>
        <w:t>&gt;</w:t>
      </w:r>
      <w:r w:rsidRPr="00A27A70">
        <w:t xml:space="preserve"> </w:t>
      </w:r>
    </w:p>
    <w:p w14:paraId="60763AD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m2:LNUM</w:t>
      </w:r>
      <w:r w:rsidRPr="00A27A70">
        <w:rPr>
          <w:color w:val="0000FF"/>
        </w:rPr>
        <w:t>&gt;</w:t>
      </w:r>
      <w:r w:rsidRPr="00A27A70">
        <w:rPr>
          <w:b/>
          <w:bCs/>
        </w:rPr>
        <w:t>00002</w:t>
      </w:r>
      <w:r w:rsidRPr="00A27A70">
        <w:rPr>
          <w:color w:val="0000FF"/>
        </w:rPr>
        <w:t>&lt;/</w:t>
      </w:r>
      <w:r w:rsidRPr="00A27A70">
        <w:rPr>
          <w:color w:val="990000"/>
        </w:rPr>
        <w:t>m2:LNUM</w:t>
      </w:r>
      <w:r w:rsidRPr="00A27A70">
        <w:rPr>
          <w:color w:val="0000FF"/>
        </w:rPr>
        <w:t>&gt;</w:t>
      </w:r>
      <w:r w:rsidRPr="00A27A70">
        <w:t xml:space="preserve"> </w:t>
      </w:r>
    </w:p>
    <w:p w14:paraId="32BB76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m2:TNS</w:t>
      </w:r>
      <w:r w:rsidRPr="00A27A70">
        <w:rPr>
          <w:color w:val="0000FF"/>
        </w:rPr>
        <w:t>&gt;</w:t>
      </w:r>
      <w:r w:rsidRPr="00A27A70">
        <w:rPr>
          <w:b/>
          <w:bCs/>
        </w:rPr>
        <w:t>7705909147</w:t>
      </w:r>
      <w:r w:rsidRPr="00A27A70">
        <w:rPr>
          <w:color w:val="0000FF"/>
        </w:rPr>
        <w:t>&lt;/</w:t>
      </w:r>
      <w:r w:rsidRPr="00A27A70">
        <w:rPr>
          <w:color w:val="990000"/>
        </w:rPr>
        <w:t>m2:TNS</w:t>
      </w:r>
      <w:r w:rsidRPr="00A27A70">
        <w:rPr>
          <w:color w:val="0000FF"/>
        </w:rPr>
        <w:t>&gt;</w:t>
      </w:r>
      <w:r w:rsidRPr="00A27A70">
        <w:t xml:space="preserve"> </w:t>
      </w:r>
    </w:p>
    <w:p w14:paraId="5CBA8391"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m2:SERVICES_INFO</w:t>
      </w:r>
      <w:r w:rsidRPr="00A27A70">
        <w:rPr>
          <w:color w:val="0000FF"/>
        </w:rPr>
        <w:t>&gt;</w:t>
      </w:r>
    </w:p>
    <w:p w14:paraId="7A564151" w14:textId="77777777" w:rsidR="00A27A70" w:rsidRPr="00A27A70" w:rsidRDefault="00A27A70" w:rsidP="00A27A70">
      <w:pPr>
        <w:ind w:hanging="480"/>
      </w:pPr>
      <w:hyperlink r:id="rId829" w:anchor="#" w:history="1">
        <w:r w:rsidRPr="00A27A70">
          <w:rPr>
            <w:b/>
            <w:bCs/>
            <w:color w:val="FF0000"/>
            <w:u w:val="single"/>
          </w:rPr>
          <w:t>-</w:t>
        </w:r>
      </w:hyperlink>
      <w:r w:rsidRPr="00A27A70">
        <w:t xml:space="preserve"> </w:t>
      </w:r>
      <w:r w:rsidRPr="00A27A70">
        <w:rPr>
          <w:color w:val="0000FF"/>
        </w:rPr>
        <w:t>&lt;</w:t>
      </w:r>
      <w:r w:rsidRPr="00A27A70">
        <w:rPr>
          <w:color w:val="990000"/>
        </w:rPr>
        <w:t>m2:DIRECTORY_INFO</w:t>
      </w:r>
      <w:r w:rsidRPr="00A27A70">
        <w:rPr>
          <w:color w:val="0000FF"/>
        </w:rPr>
        <w:t>&gt;</w:t>
      </w:r>
    </w:p>
    <w:p w14:paraId="5A14B2F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m2:DLNUM</w:t>
      </w:r>
      <w:r w:rsidRPr="00A27A70">
        <w:rPr>
          <w:color w:val="0000FF"/>
        </w:rPr>
        <w:t>&gt;</w:t>
      </w:r>
      <w:r w:rsidRPr="00A27A70">
        <w:rPr>
          <w:b/>
          <w:bCs/>
        </w:rPr>
        <w:t>0001</w:t>
      </w:r>
      <w:r w:rsidRPr="00A27A70">
        <w:rPr>
          <w:color w:val="0000FF"/>
        </w:rPr>
        <w:t>&lt;/</w:t>
      </w:r>
      <w:r w:rsidRPr="00A27A70">
        <w:rPr>
          <w:color w:val="990000"/>
        </w:rPr>
        <w:t>m2:DLNUM</w:t>
      </w:r>
      <w:r w:rsidRPr="00A27A70">
        <w:rPr>
          <w:color w:val="0000FF"/>
        </w:rPr>
        <w:t>&gt;</w:t>
      </w:r>
      <w:r w:rsidRPr="00A27A70">
        <w:t xml:space="preserve"> </w:t>
      </w:r>
    </w:p>
    <w:p w14:paraId="672389C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m2:LTN</w:t>
      </w:r>
      <w:r w:rsidRPr="00A27A70">
        <w:rPr>
          <w:color w:val="0000FF"/>
        </w:rPr>
        <w:t>&gt;</w:t>
      </w:r>
      <w:r w:rsidRPr="00A27A70">
        <w:rPr>
          <w:b/>
          <w:bCs/>
        </w:rPr>
        <w:t>7705908764</w:t>
      </w:r>
      <w:r w:rsidRPr="00A27A70">
        <w:rPr>
          <w:color w:val="0000FF"/>
        </w:rPr>
        <w:t>&lt;/</w:t>
      </w:r>
      <w:r w:rsidRPr="00A27A70">
        <w:rPr>
          <w:color w:val="990000"/>
        </w:rPr>
        <w:t>m2:LTN</w:t>
      </w:r>
      <w:r w:rsidRPr="00A27A70">
        <w:rPr>
          <w:color w:val="0000FF"/>
        </w:rPr>
        <w:t>&gt;</w:t>
      </w:r>
      <w:r w:rsidRPr="00A27A70">
        <w:t xml:space="preserve"> </w:t>
      </w:r>
    </w:p>
    <w:p w14:paraId="5969400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m2:LACT</w:t>
      </w:r>
      <w:r w:rsidRPr="00A27A70">
        <w:rPr>
          <w:color w:val="0000FF"/>
        </w:rPr>
        <w:t>&gt;</w:t>
      </w:r>
      <w:r w:rsidRPr="00A27A70">
        <w:rPr>
          <w:b/>
          <w:bCs/>
        </w:rPr>
        <w:t>N</w:t>
      </w:r>
      <w:r w:rsidRPr="00A27A70">
        <w:rPr>
          <w:color w:val="0000FF"/>
        </w:rPr>
        <w:t>&lt;/</w:t>
      </w:r>
      <w:r w:rsidRPr="00A27A70">
        <w:rPr>
          <w:color w:val="990000"/>
        </w:rPr>
        <w:t>m2:LACT</w:t>
      </w:r>
      <w:r w:rsidRPr="00A27A70">
        <w:rPr>
          <w:color w:val="0000FF"/>
        </w:rPr>
        <w:t>&gt;</w:t>
      </w:r>
      <w:r w:rsidRPr="00A27A70">
        <w:t xml:space="preserve"> </w:t>
      </w:r>
    </w:p>
    <w:p w14:paraId="35CB2BB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m2:LTY</w:t>
      </w:r>
      <w:r w:rsidRPr="00A27A70">
        <w:rPr>
          <w:color w:val="0000FF"/>
        </w:rPr>
        <w:t>&gt;</w:t>
      </w:r>
      <w:r w:rsidRPr="00A27A70">
        <w:rPr>
          <w:b/>
          <w:bCs/>
        </w:rPr>
        <w:t>1</w:t>
      </w:r>
      <w:r w:rsidRPr="00A27A70">
        <w:rPr>
          <w:color w:val="0000FF"/>
        </w:rPr>
        <w:t>&lt;/</w:t>
      </w:r>
      <w:r w:rsidRPr="00A27A70">
        <w:rPr>
          <w:color w:val="990000"/>
        </w:rPr>
        <w:t>m2:LTY</w:t>
      </w:r>
      <w:r w:rsidRPr="00A27A70">
        <w:rPr>
          <w:color w:val="0000FF"/>
        </w:rPr>
        <w:t>&gt;</w:t>
      </w:r>
      <w:r w:rsidRPr="00A27A70">
        <w:t xml:space="preserve"> </w:t>
      </w:r>
    </w:p>
    <w:p w14:paraId="4E598C2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m2:STYC</w:t>
      </w:r>
      <w:r w:rsidRPr="00A27A70">
        <w:rPr>
          <w:color w:val="0000FF"/>
        </w:rPr>
        <w:t>&gt;</w:t>
      </w:r>
      <w:r w:rsidRPr="00A27A70">
        <w:rPr>
          <w:b/>
          <w:bCs/>
        </w:rPr>
        <w:t>SL</w:t>
      </w:r>
      <w:r w:rsidRPr="00A27A70">
        <w:rPr>
          <w:color w:val="0000FF"/>
        </w:rPr>
        <w:t>&lt;/</w:t>
      </w:r>
      <w:r w:rsidRPr="00A27A70">
        <w:rPr>
          <w:color w:val="990000"/>
        </w:rPr>
        <w:t>m2:STYC</w:t>
      </w:r>
      <w:r w:rsidRPr="00A27A70">
        <w:rPr>
          <w:color w:val="0000FF"/>
        </w:rPr>
        <w:t>&gt;</w:t>
      </w:r>
      <w:r w:rsidRPr="00A27A70">
        <w:t xml:space="preserve"> </w:t>
      </w:r>
    </w:p>
    <w:p w14:paraId="5C63CC7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m2:DOI</w:t>
      </w:r>
      <w:r w:rsidRPr="00A27A70">
        <w:rPr>
          <w:color w:val="0000FF"/>
        </w:rPr>
        <w:t>&gt;</w:t>
      </w:r>
      <w:r w:rsidRPr="00A27A70">
        <w:rPr>
          <w:b/>
          <w:bCs/>
        </w:rPr>
        <w:t>0</w:t>
      </w:r>
      <w:r w:rsidRPr="00A27A70">
        <w:rPr>
          <w:color w:val="0000FF"/>
        </w:rPr>
        <w:t>&lt;/</w:t>
      </w:r>
      <w:r w:rsidRPr="00A27A70">
        <w:rPr>
          <w:color w:val="990000"/>
        </w:rPr>
        <w:t>m2:DOI</w:t>
      </w:r>
      <w:r w:rsidRPr="00A27A70">
        <w:rPr>
          <w:color w:val="0000FF"/>
        </w:rPr>
        <w:t>&gt;</w:t>
      </w:r>
      <w:r w:rsidRPr="00A27A70">
        <w:t xml:space="preserve"> </w:t>
      </w:r>
    </w:p>
    <w:p w14:paraId="7BA74EC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m2:TOA</w:t>
      </w:r>
      <w:r w:rsidRPr="00A27A70">
        <w:rPr>
          <w:color w:val="0000FF"/>
        </w:rPr>
        <w:t>&gt;</w:t>
      </w:r>
      <w:r w:rsidRPr="00A27A70">
        <w:rPr>
          <w:b/>
          <w:bCs/>
        </w:rPr>
        <w:t>B</w:t>
      </w:r>
      <w:r w:rsidRPr="00A27A70">
        <w:rPr>
          <w:color w:val="0000FF"/>
        </w:rPr>
        <w:t>&lt;/</w:t>
      </w:r>
      <w:r w:rsidRPr="00A27A70">
        <w:rPr>
          <w:color w:val="990000"/>
        </w:rPr>
        <w:t>m2:TOA</w:t>
      </w:r>
      <w:r w:rsidRPr="00A27A70">
        <w:rPr>
          <w:color w:val="0000FF"/>
        </w:rPr>
        <w:t>&gt;</w:t>
      </w:r>
      <w:r w:rsidRPr="00A27A70">
        <w:t xml:space="preserve"> </w:t>
      </w:r>
    </w:p>
    <w:p w14:paraId="5C8579C3"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m2:LISTNM</w:t>
      </w:r>
      <w:r w:rsidRPr="008C51B0">
        <w:rPr>
          <w:color w:val="0000FF"/>
          <w:lang w:val="es-ES"/>
        </w:rPr>
        <w:t>&gt;</w:t>
      </w:r>
      <w:r w:rsidRPr="008C51B0">
        <w:rPr>
          <w:b/>
          <w:bCs/>
          <w:lang w:val="es-ES"/>
        </w:rPr>
        <w:t>Bahama Papa</w:t>
      </w:r>
      <w:r w:rsidRPr="008C51B0">
        <w:rPr>
          <w:color w:val="0000FF"/>
          <w:lang w:val="es-ES"/>
        </w:rPr>
        <w:t>&lt;/</w:t>
      </w:r>
      <w:r w:rsidRPr="008C51B0">
        <w:rPr>
          <w:color w:val="990000"/>
          <w:lang w:val="es-ES"/>
        </w:rPr>
        <w:t>m2:LISTNM</w:t>
      </w:r>
      <w:r w:rsidRPr="008C51B0">
        <w:rPr>
          <w:color w:val="0000FF"/>
          <w:lang w:val="es-ES"/>
        </w:rPr>
        <w:t>&gt;</w:t>
      </w:r>
      <w:r w:rsidRPr="008C51B0">
        <w:rPr>
          <w:lang w:val="es-ES"/>
        </w:rPr>
        <w:t xml:space="preserve"> </w:t>
      </w:r>
    </w:p>
    <w:p w14:paraId="079D0F7A"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m2:LISTADR</w:t>
      </w:r>
      <w:r w:rsidRPr="00A27A70">
        <w:rPr>
          <w:color w:val="0000FF"/>
        </w:rPr>
        <w:t>&gt;</w:t>
      </w:r>
      <w:r w:rsidRPr="00A27A70">
        <w:rPr>
          <w:b/>
          <w:bCs/>
        </w:rPr>
        <w:t>37 Powder Spring St SE</w:t>
      </w:r>
      <w:r w:rsidRPr="00A27A70">
        <w:rPr>
          <w:color w:val="0000FF"/>
        </w:rPr>
        <w:t>&lt;/</w:t>
      </w:r>
      <w:r w:rsidRPr="00A27A70">
        <w:rPr>
          <w:color w:val="990000"/>
        </w:rPr>
        <w:t>m2:LISTADR</w:t>
      </w:r>
      <w:r w:rsidRPr="00A27A70">
        <w:rPr>
          <w:color w:val="0000FF"/>
        </w:rPr>
        <w:t>&gt;</w:t>
      </w:r>
      <w:r w:rsidRPr="00A27A70">
        <w:t xml:space="preserve"> </w:t>
      </w:r>
    </w:p>
    <w:p w14:paraId="2F67626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m2:DIRECTORY_INFO</w:t>
      </w:r>
      <w:r w:rsidRPr="00A27A70">
        <w:rPr>
          <w:color w:val="0000FF"/>
        </w:rPr>
        <w:t>&gt;</w:t>
      </w:r>
    </w:p>
    <w:p w14:paraId="2C380F1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14:paraId="7DA8E715"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14:paraId="53B61421"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14:paraId="0B2F077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14:paraId="263D182D" w14:textId="77777777" w:rsidR="00EB512F" w:rsidRDefault="00800C48">
      <w:pPr>
        <w:rPr>
          <w:rFonts w:ascii="Arial" w:hAnsi="Arial" w:cs="Arial"/>
          <w:b/>
          <w:bCs/>
        </w:rPr>
      </w:pPr>
      <w:r>
        <w:rPr>
          <w:rFonts w:ascii="Arial" w:hAnsi="Arial" w:cs="Arial"/>
          <w:b/>
          <w:bCs/>
        </w:rPr>
        <w:br w:type="page"/>
      </w:r>
    </w:p>
    <w:p w14:paraId="10D52A93" w14:textId="77777777" w:rsidR="00EB512F" w:rsidRDefault="00EB512F">
      <w:pPr>
        <w:rPr>
          <w:rFonts w:ascii="Arial" w:hAnsi="Arial" w:cs="Arial"/>
          <w:b/>
          <w:bCs/>
        </w:rPr>
      </w:pPr>
    </w:p>
    <w:p w14:paraId="5CCF1408" w14:textId="77777777" w:rsidR="00EB512F" w:rsidRDefault="00EB512F">
      <w:pPr>
        <w:rPr>
          <w:rFonts w:ascii="Arial" w:hAnsi="Arial" w:cs="Arial"/>
          <w:b/>
          <w:bCs/>
        </w:rPr>
      </w:pPr>
    </w:p>
    <w:p w14:paraId="0F404D74" w14:textId="77777777" w:rsidR="00B752E4" w:rsidRDefault="00B752E4">
      <w:pPr>
        <w:rPr>
          <w:rFonts w:ascii="Arial" w:hAnsi="Arial" w:cs="Arial"/>
          <w:b/>
          <w:bCs/>
        </w:rPr>
      </w:pPr>
      <w:r>
        <w:rPr>
          <w:rFonts w:ascii="Arial" w:hAnsi="Arial" w:cs="Arial"/>
          <w:b/>
          <w:bCs/>
        </w:rPr>
        <w:t>TEST CASE M034: Scenario Description: *(ACT=V) Conversion of Retail/Resale account to UNE-P and add a feature and migrate ADSL from the line—LNA=V; Retain Listings as-is (ELT=A)</w:t>
      </w:r>
    </w:p>
    <w:p w14:paraId="30E806C0" w14:textId="77777777" w:rsidR="00B752E4" w:rsidRDefault="00B752E4">
      <w:pPr>
        <w:pStyle w:val="Heading3"/>
        <w:rPr>
          <w:i w:val="0"/>
          <w:iCs w:val="0"/>
        </w:rPr>
      </w:pPr>
      <w:r>
        <w:rPr>
          <w:i w:val="0"/>
          <w:iCs w:val="0"/>
        </w:rPr>
        <w:t>Type of Account:  Residence / Single Line</w:t>
      </w:r>
    </w:p>
    <w:p w14:paraId="5057C2A6" w14:textId="77777777" w:rsidR="000A4F99" w:rsidRPr="000A4F99" w:rsidRDefault="000A4F99" w:rsidP="000A4F99"/>
    <w:p w14:paraId="51D33E68" w14:textId="77777777" w:rsidR="00B752E4" w:rsidRDefault="00B752E4"/>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520"/>
      </w:tblGrid>
      <w:tr w:rsidR="00B752E4" w:rsidRPr="005914A2" w14:paraId="02F0057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00E0F66"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267179F3" w14:textId="77777777" w:rsidR="00B752E4" w:rsidRPr="005914A2" w:rsidRDefault="00B752E4">
            <w:pPr>
              <w:jc w:val="center"/>
              <w:rPr>
                <w:rFonts w:ascii="Arial" w:hAnsi="Arial" w:cs="Arial"/>
                <w:b/>
              </w:rPr>
            </w:pPr>
            <w:r w:rsidRPr="005914A2">
              <w:rPr>
                <w:rFonts w:ascii="Arial" w:hAnsi="Arial" w:cs="Arial"/>
                <w:b/>
              </w:rPr>
              <w:t>DEFINITIONS</w:t>
            </w:r>
          </w:p>
        </w:tc>
        <w:tc>
          <w:tcPr>
            <w:tcW w:w="2520" w:type="dxa"/>
            <w:tcBorders>
              <w:top w:val="single" w:sz="6" w:space="0" w:color="auto"/>
              <w:left w:val="single" w:sz="6" w:space="0" w:color="auto"/>
              <w:bottom w:val="single" w:sz="6" w:space="0" w:color="auto"/>
              <w:right w:val="single" w:sz="6" w:space="0" w:color="auto"/>
            </w:tcBorders>
          </w:tcPr>
          <w:p w14:paraId="6A601419"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5250506"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4D0E3571"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40E43A4B"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83E80E8"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5A4BB1B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E9D2C4F" w14:textId="77777777" w:rsidR="00B752E4" w:rsidRPr="005914A2" w:rsidRDefault="00B752E4">
            <w:pPr>
              <w:rPr>
                <w:rFonts w:ascii="Arial" w:hAnsi="Arial" w:cs="Arial"/>
                <w:b/>
                <w:bCs/>
              </w:rPr>
            </w:pPr>
            <w:r w:rsidRPr="005914A2">
              <w:rPr>
                <w:rFonts w:ascii="Arial" w:hAnsi="Arial" w:cs="Arial"/>
                <w:b/>
                <w:bCs/>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EB99D1A" w14:textId="77777777" w:rsidR="00B752E4" w:rsidRPr="005914A2" w:rsidRDefault="00B752E4">
            <w:pPr>
              <w:rPr>
                <w:rFonts w:ascii="Arial" w:hAnsi="Arial" w:cs="Arial"/>
                <w:b/>
                <w:bCs/>
              </w:rPr>
            </w:pPr>
            <w:r w:rsidRPr="005914A2">
              <w:rPr>
                <w:rFonts w:ascii="Arial" w:hAnsi="Arial" w:cs="Arial"/>
                <w:b/>
                <w:bCs/>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CCD671" w14:textId="77777777" w:rsidR="00B752E4" w:rsidRPr="005914A2" w:rsidRDefault="00B752E4">
            <w:pPr>
              <w:pStyle w:val="Heading4"/>
              <w:rPr>
                <w:rFonts w:cs="Arial"/>
                <w:b/>
                <w:bCs/>
                <w:i w:val="0"/>
              </w:rPr>
            </w:pPr>
            <w:r w:rsidRPr="005914A2">
              <w:rPr>
                <w:rFonts w:cs="Arial"/>
                <w:b/>
                <w:bCs/>
                <w:i w:val="0"/>
              </w:rPr>
              <w:t>ZXL</w:t>
            </w:r>
          </w:p>
        </w:tc>
      </w:tr>
      <w:tr w:rsidR="00B752E4" w:rsidRPr="005914A2" w14:paraId="3C70B22F" w14:textId="77777777">
        <w:tc>
          <w:tcPr>
            <w:tcW w:w="2160" w:type="dxa"/>
            <w:tcBorders>
              <w:top w:val="single" w:sz="6" w:space="0" w:color="auto"/>
              <w:left w:val="single" w:sz="6" w:space="0" w:color="auto"/>
              <w:bottom w:val="single" w:sz="6" w:space="0" w:color="auto"/>
              <w:right w:val="single" w:sz="6" w:space="0" w:color="auto"/>
            </w:tcBorders>
          </w:tcPr>
          <w:p w14:paraId="24EEE09A" w14:textId="77777777" w:rsidR="00B752E4" w:rsidRPr="005914A2" w:rsidRDefault="00B752E4">
            <w:pPr>
              <w:rPr>
                <w:rFonts w:ascii="Arial" w:hAnsi="Arial" w:cs="Arial"/>
                <w:b/>
                <w:bCs/>
              </w:rPr>
            </w:pPr>
            <w:r w:rsidRPr="005914A2">
              <w:rPr>
                <w:rFonts w:ascii="Arial" w:hAnsi="Arial" w:cs="Arial"/>
                <w:b/>
                <w:bCs/>
              </w:rPr>
              <w:t>PON</w:t>
            </w:r>
          </w:p>
        </w:tc>
        <w:tc>
          <w:tcPr>
            <w:tcW w:w="4680" w:type="dxa"/>
            <w:tcBorders>
              <w:top w:val="single" w:sz="6" w:space="0" w:color="auto"/>
              <w:left w:val="single" w:sz="6" w:space="0" w:color="auto"/>
              <w:bottom w:val="single" w:sz="6" w:space="0" w:color="auto"/>
              <w:right w:val="single" w:sz="6" w:space="0" w:color="auto"/>
            </w:tcBorders>
          </w:tcPr>
          <w:p w14:paraId="7B2B4337" w14:textId="77777777" w:rsidR="00B752E4" w:rsidRPr="005914A2" w:rsidRDefault="00B752E4">
            <w:pPr>
              <w:rPr>
                <w:rFonts w:ascii="Arial" w:hAnsi="Arial" w:cs="Arial"/>
                <w:b/>
                <w:bCs/>
              </w:rPr>
            </w:pPr>
            <w:r w:rsidRPr="005914A2">
              <w:rPr>
                <w:rFonts w:ascii="Arial" w:hAnsi="Arial" w:cs="Arial"/>
                <w:b/>
                <w:bCs/>
              </w:rPr>
              <w:t>Purchase Order Number</w:t>
            </w:r>
          </w:p>
        </w:tc>
        <w:tc>
          <w:tcPr>
            <w:tcW w:w="2520" w:type="dxa"/>
            <w:tcBorders>
              <w:top w:val="single" w:sz="6" w:space="0" w:color="auto"/>
              <w:left w:val="single" w:sz="6" w:space="0" w:color="auto"/>
              <w:bottom w:val="single" w:sz="6" w:space="0" w:color="auto"/>
              <w:right w:val="single" w:sz="6" w:space="0" w:color="auto"/>
            </w:tcBorders>
          </w:tcPr>
          <w:p w14:paraId="45BE9BED" w14:textId="77777777" w:rsidR="00B752E4" w:rsidRPr="005914A2" w:rsidRDefault="00B752E4">
            <w:pPr>
              <w:rPr>
                <w:rFonts w:ascii="Arial" w:hAnsi="Arial" w:cs="Arial"/>
                <w:b/>
                <w:bCs/>
                <w:iCs/>
              </w:rPr>
            </w:pPr>
            <w:r w:rsidRPr="005914A2">
              <w:rPr>
                <w:rFonts w:ascii="Arial" w:hAnsi="Arial" w:cs="Arial"/>
                <w:b/>
                <w:bCs/>
                <w:iCs/>
              </w:rPr>
              <w:t>M34</w:t>
            </w:r>
          </w:p>
        </w:tc>
      </w:tr>
      <w:tr w:rsidR="00B752E4" w:rsidRPr="005914A2" w14:paraId="33E0F277" w14:textId="77777777">
        <w:tc>
          <w:tcPr>
            <w:tcW w:w="2160" w:type="dxa"/>
            <w:tcBorders>
              <w:top w:val="single" w:sz="6" w:space="0" w:color="auto"/>
              <w:left w:val="single" w:sz="6" w:space="0" w:color="auto"/>
              <w:bottom w:val="single" w:sz="6" w:space="0" w:color="auto"/>
              <w:right w:val="single" w:sz="6" w:space="0" w:color="auto"/>
            </w:tcBorders>
          </w:tcPr>
          <w:p w14:paraId="4A707BCE" w14:textId="77777777" w:rsidR="00B752E4" w:rsidRPr="005914A2" w:rsidRDefault="00B752E4">
            <w:pPr>
              <w:rPr>
                <w:rFonts w:ascii="Arial" w:hAnsi="Arial" w:cs="Arial"/>
                <w:b/>
                <w:bCs/>
              </w:rPr>
            </w:pPr>
            <w:r w:rsidRPr="005914A2">
              <w:rPr>
                <w:rFonts w:ascii="Arial" w:hAnsi="Arial" w:cs="Arial"/>
                <w:b/>
                <w:bCs/>
              </w:rPr>
              <w:t>ATN</w:t>
            </w:r>
          </w:p>
        </w:tc>
        <w:tc>
          <w:tcPr>
            <w:tcW w:w="4680" w:type="dxa"/>
            <w:tcBorders>
              <w:top w:val="single" w:sz="6" w:space="0" w:color="auto"/>
              <w:left w:val="single" w:sz="6" w:space="0" w:color="auto"/>
              <w:bottom w:val="single" w:sz="6" w:space="0" w:color="auto"/>
              <w:right w:val="single" w:sz="6" w:space="0" w:color="auto"/>
            </w:tcBorders>
          </w:tcPr>
          <w:p w14:paraId="584A79A8" w14:textId="77777777" w:rsidR="00B752E4" w:rsidRPr="005914A2" w:rsidRDefault="00B752E4">
            <w:pPr>
              <w:rPr>
                <w:rFonts w:ascii="Arial" w:hAnsi="Arial" w:cs="Arial"/>
                <w:b/>
                <w:bCs/>
              </w:rPr>
            </w:pPr>
            <w:r w:rsidRPr="005914A2">
              <w:rPr>
                <w:rFonts w:ascii="Arial" w:hAnsi="Arial" w:cs="Arial"/>
                <w:b/>
                <w:bCs/>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3C2A0A7B" w14:textId="77777777" w:rsidR="00B752E4" w:rsidRPr="005914A2" w:rsidRDefault="00B752E4">
            <w:pPr>
              <w:rPr>
                <w:rFonts w:ascii="Arial" w:hAnsi="Arial" w:cs="Arial"/>
                <w:b/>
                <w:bCs/>
                <w:iCs/>
              </w:rPr>
            </w:pPr>
            <w:r w:rsidRPr="005914A2">
              <w:rPr>
                <w:rFonts w:ascii="Arial" w:hAnsi="Arial" w:cs="Arial"/>
                <w:b/>
                <w:bCs/>
                <w:iCs/>
              </w:rPr>
              <w:t>9859862085</w:t>
            </w:r>
          </w:p>
        </w:tc>
      </w:tr>
      <w:tr w:rsidR="00B752E4" w:rsidRPr="005914A2" w14:paraId="5BA8DD35" w14:textId="77777777">
        <w:tc>
          <w:tcPr>
            <w:tcW w:w="2160" w:type="dxa"/>
            <w:tcBorders>
              <w:top w:val="single" w:sz="6" w:space="0" w:color="auto"/>
              <w:left w:val="single" w:sz="6" w:space="0" w:color="auto"/>
              <w:bottom w:val="single" w:sz="6" w:space="0" w:color="auto"/>
              <w:right w:val="single" w:sz="6" w:space="0" w:color="auto"/>
            </w:tcBorders>
          </w:tcPr>
          <w:p w14:paraId="57C29AA4"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5FB3767E"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02D5B5B7" w14:textId="77777777" w:rsidR="00B752E4" w:rsidRPr="005914A2" w:rsidRDefault="00B752E4">
            <w:pPr>
              <w:pStyle w:val="FORMDATA"/>
              <w:rPr>
                <w:b/>
                <w:color w:val="auto"/>
              </w:rPr>
            </w:pPr>
            <w:r w:rsidRPr="005914A2">
              <w:rPr>
                <w:b/>
                <w:color w:val="auto"/>
              </w:rPr>
              <w:t>CAVENOBILL</w:t>
            </w:r>
          </w:p>
        </w:tc>
      </w:tr>
      <w:tr w:rsidR="00B752E4" w:rsidRPr="005914A2" w14:paraId="6BE33571"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3B2F24" w14:textId="77777777" w:rsidR="00B752E4" w:rsidRPr="005914A2" w:rsidRDefault="00B752E4">
            <w:pPr>
              <w:rPr>
                <w:rFonts w:ascii="Arial" w:hAnsi="Arial" w:cs="Arial"/>
                <w:b/>
                <w:bCs/>
              </w:rPr>
            </w:pPr>
            <w:r w:rsidRPr="005914A2">
              <w:rPr>
                <w:rFonts w:ascii="Arial" w:hAnsi="Arial" w:cs="Arial"/>
                <w:b/>
                <w:bCs/>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18C76B6" w14:textId="77777777" w:rsidR="00B752E4" w:rsidRPr="005914A2" w:rsidRDefault="00B752E4">
            <w:pPr>
              <w:rPr>
                <w:rFonts w:ascii="Arial" w:hAnsi="Arial" w:cs="Arial"/>
                <w:b/>
                <w:bCs/>
              </w:rPr>
            </w:pPr>
            <w:smartTag w:uri="urn:schemas-microsoft-com:office:smarttags" w:element="place">
              <w:smartTag w:uri="urn:schemas-microsoft-com:office:smarttags" w:element="PlaceName">
                <w:r w:rsidRPr="005914A2">
                  <w:rPr>
                    <w:rFonts w:ascii="Arial" w:hAnsi="Arial" w:cs="Arial"/>
                    <w:b/>
                    <w:bCs/>
                  </w:rPr>
                  <w:t>Service</w:t>
                </w:r>
              </w:smartTag>
              <w:r w:rsidRPr="005914A2">
                <w:rPr>
                  <w:rFonts w:ascii="Arial" w:hAnsi="Arial" w:cs="Arial"/>
                  <w:b/>
                  <w:bCs/>
                </w:rPr>
                <w:t xml:space="preserve"> </w:t>
              </w:r>
              <w:smartTag w:uri="urn:schemas-microsoft-com:office:smarttags" w:element="PlaceType">
                <w:r w:rsidRPr="005914A2">
                  <w:rPr>
                    <w:rFonts w:ascii="Arial" w:hAnsi="Arial" w:cs="Arial"/>
                    <w:b/>
                    <w:bCs/>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4B2D6B1" w14:textId="77777777" w:rsidR="00B752E4" w:rsidRPr="005914A2" w:rsidRDefault="00B752E4">
            <w:pPr>
              <w:pStyle w:val="Heading4"/>
              <w:rPr>
                <w:rFonts w:cs="Arial"/>
                <w:b/>
                <w:bCs/>
                <w:i w:val="0"/>
              </w:rPr>
            </w:pPr>
            <w:r w:rsidRPr="005914A2">
              <w:rPr>
                <w:rFonts w:cs="Arial"/>
                <w:b/>
                <w:bCs/>
                <w:i w:val="0"/>
              </w:rPr>
              <w:t>LCSC</w:t>
            </w:r>
          </w:p>
        </w:tc>
      </w:tr>
      <w:tr w:rsidR="00B752E4" w:rsidRPr="005914A2" w14:paraId="480C73B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861489" w14:textId="77777777" w:rsidR="00B752E4" w:rsidRPr="005914A2" w:rsidRDefault="00B752E4">
            <w:pPr>
              <w:rPr>
                <w:rFonts w:ascii="Arial" w:hAnsi="Arial" w:cs="Arial"/>
                <w:b/>
                <w:bCs/>
              </w:rPr>
            </w:pPr>
            <w:r w:rsidRPr="005914A2">
              <w:rPr>
                <w:rFonts w:ascii="Arial" w:hAnsi="Arial" w:cs="Arial"/>
                <w:b/>
                <w:bCs/>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0CE6F35" w14:textId="77777777" w:rsidR="00B752E4" w:rsidRPr="005914A2" w:rsidRDefault="00B752E4">
            <w:pPr>
              <w:rPr>
                <w:rFonts w:ascii="Arial" w:hAnsi="Arial" w:cs="Arial"/>
                <w:b/>
                <w:bCs/>
              </w:rPr>
            </w:pPr>
            <w:r w:rsidRPr="005914A2">
              <w:rPr>
                <w:rFonts w:ascii="Arial" w:hAnsi="Arial" w:cs="Arial"/>
                <w:b/>
                <w:bCs/>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A8D413B" w14:textId="77777777" w:rsidR="00B752E4" w:rsidRPr="005914A2" w:rsidRDefault="00B752E4">
            <w:pPr>
              <w:rPr>
                <w:rFonts w:ascii="Arial" w:hAnsi="Arial" w:cs="Arial"/>
                <w:b/>
                <w:bCs/>
                <w:iCs/>
              </w:rPr>
            </w:pPr>
            <w:r w:rsidRPr="005914A2">
              <w:rPr>
                <w:rFonts w:ascii="Arial" w:hAnsi="Arial" w:cs="Arial"/>
                <w:b/>
                <w:bCs/>
                <w:iCs/>
              </w:rPr>
              <w:t>20040128</w:t>
            </w:r>
          </w:p>
        </w:tc>
      </w:tr>
      <w:tr w:rsidR="00B752E4" w:rsidRPr="005914A2" w14:paraId="53C30458" w14:textId="77777777">
        <w:tc>
          <w:tcPr>
            <w:tcW w:w="2160" w:type="dxa"/>
            <w:tcBorders>
              <w:top w:val="single" w:sz="6" w:space="0" w:color="auto"/>
              <w:left w:val="single" w:sz="6" w:space="0" w:color="auto"/>
              <w:bottom w:val="single" w:sz="6" w:space="0" w:color="auto"/>
              <w:right w:val="single" w:sz="6" w:space="0" w:color="auto"/>
            </w:tcBorders>
          </w:tcPr>
          <w:p w14:paraId="20C0E471" w14:textId="77777777" w:rsidR="00B752E4" w:rsidRPr="005914A2" w:rsidRDefault="00B752E4">
            <w:pPr>
              <w:rPr>
                <w:rFonts w:ascii="Arial" w:hAnsi="Arial" w:cs="Arial"/>
                <w:b/>
                <w:bCs/>
              </w:rPr>
            </w:pPr>
            <w:r w:rsidRPr="005914A2">
              <w:rPr>
                <w:rFonts w:ascii="Arial" w:hAnsi="Arial" w:cs="Arial"/>
                <w:b/>
                <w:bCs/>
              </w:rPr>
              <w:t>DDD</w:t>
            </w:r>
          </w:p>
        </w:tc>
        <w:tc>
          <w:tcPr>
            <w:tcW w:w="4680" w:type="dxa"/>
            <w:tcBorders>
              <w:top w:val="single" w:sz="6" w:space="0" w:color="auto"/>
              <w:left w:val="single" w:sz="6" w:space="0" w:color="auto"/>
              <w:bottom w:val="single" w:sz="6" w:space="0" w:color="auto"/>
              <w:right w:val="single" w:sz="6" w:space="0" w:color="auto"/>
            </w:tcBorders>
          </w:tcPr>
          <w:p w14:paraId="2308812B" w14:textId="77777777" w:rsidR="00B752E4" w:rsidRPr="005914A2" w:rsidRDefault="00B752E4">
            <w:pPr>
              <w:rPr>
                <w:rFonts w:ascii="Arial" w:hAnsi="Arial" w:cs="Arial"/>
                <w:b/>
                <w:bCs/>
              </w:rPr>
            </w:pPr>
            <w:r w:rsidRPr="005914A2">
              <w:rPr>
                <w:rFonts w:ascii="Arial" w:hAnsi="Arial" w:cs="Arial"/>
                <w:b/>
                <w:bCs/>
              </w:rPr>
              <w:t>Desired Due Date</w:t>
            </w:r>
          </w:p>
        </w:tc>
        <w:tc>
          <w:tcPr>
            <w:tcW w:w="2520" w:type="dxa"/>
            <w:tcBorders>
              <w:top w:val="single" w:sz="6" w:space="0" w:color="auto"/>
              <w:left w:val="single" w:sz="6" w:space="0" w:color="auto"/>
              <w:bottom w:val="single" w:sz="6" w:space="0" w:color="auto"/>
              <w:right w:val="single" w:sz="6" w:space="0" w:color="auto"/>
            </w:tcBorders>
          </w:tcPr>
          <w:p w14:paraId="1850185A" w14:textId="77777777" w:rsidR="00B752E4" w:rsidRPr="005914A2" w:rsidRDefault="00B752E4">
            <w:pPr>
              <w:rPr>
                <w:rFonts w:ascii="Arial" w:hAnsi="Arial" w:cs="Arial"/>
                <w:b/>
                <w:bCs/>
                <w:iCs/>
              </w:rPr>
            </w:pPr>
            <w:r w:rsidRPr="005914A2">
              <w:rPr>
                <w:rFonts w:ascii="Arial" w:hAnsi="Arial" w:cs="Arial"/>
                <w:b/>
                <w:bCs/>
                <w:iCs/>
              </w:rPr>
              <w:t>20040212</w:t>
            </w:r>
          </w:p>
        </w:tc>
      </w:tr>
      <w:tr w:rsidR="00B752E4" w:rsidRPr="005914A2" w14:paraId="659CC13B" w14:textId="77777777">
        <w:tc>
          <w:tcPr>
            <w:tcW w:w="2160" w:type="dxa"/>
            <w:tcBorders>
              <w:top w:val="single" w:sz="6" w:space="0" w:color="auto"/>
              <w:left w:val="single" w:sz="6" w:space="0" w:color="auto"/>
              <w:bottom w:val="single" w:sz="6" w:space="0" w:color="auto"/>
              <w:right w:val="single" w:sz="6" w:space="0" w:color="auto"/>
            </w:tcBorders>
          </w:tcPr>
          <w:p w14:paraId="7B8A8107" w14:textId="77777777" w:rsidR="00B752E4" w:rsidRPr="005914A2" w:rsidRDefault="00B752E4">
            <w:pPr>
              <w:rPr>
                <w:rFonts w:ascii="Arial" w:hAnsi="Arial" w:cs="Arial"/>
                <w:b/>
                <w:bCs/>
              </w:rPr>
            </w:pPr>
            <w:r w:rsidRPr="005914A2">
              <w:rPr>
                <w:rFonts w:ascii="Arial" w:hAnsi="Arial" w:cs="Arial"/>
                <w:b/>
                <w:bCs/>
              </w:rPr>
              <w:t>REQTYP</w:t>
            </w:r>
          </w:p>
        </w:tc>
        <w:tc>
          <w:tcPr>
            <w:tcW w:w="4680" w:type="dxa"/>
            <w:tcBorders>
              <w:top w:val="single" w:sz="6" w:space="0" w:color="auto"/>
              <w:left w:val="single" w:sz="6" w:space="0" w:color="auto"/>
              <w:bottom w:val="single" w:sz="6" w:space="0" w:color="auto"/>
              <w:right w:val="single" w:sz="6" w:space="0" w:color="auto"/>
            </w:tcBorders>
          </w:tcPr>
          <w:p w14:paraId="0B84DA50" w14:textId="77777777" w:rsidR="00B752E4" w:rsidRPr="005914A2" w:rsidRDefault="00B752E4">
            <w:pPr>
              <w:rPr>
                <w:rFonts w:ascii="Arial" w:hAnsi="Arial" w:cs="Arial"/>
                <w:b/>
                <w:bCs/>
              </w:rPr>
            </w:pPr>
            <w:r w:rsidRPr="005914A2">
              <w:rPr>
                <w:rFonts w:ascii="Arial" w:hAnsi="Arial" w:cs="Arial"/>
                <w:b/>
                <w:bCs/>
              </w:rPr>
              <w:t>Request Type</w:t>
            </w:r>
          </w:p>
        </w:tc>
        <w:tc>
          <w:tcPr>
            <w:tcW w:w="2520" w:type="dxa"/>
            <w:tcBorders>
              <w:top w:val="single" w:sz="6" w:space="0" w:color="auto"/>
              <w:left w:val="single" w:sz="6" w:space="0" w:color="auto"/>
              <w:bottom w:val="single" w:sz="6" w:space="0" w:color="auto"/>
              <w:right w:val="single" w:sz="6" w:space="0" w:color="auto"/>
            </w:tcBorders>
          </w:tcPr>
          <w:p w14:paraId="02B7F0C7" w14:textId="77777777" w:rsidR="00B752E4" w:rsidRPr="005914A2" w:rsidRDefault="00B752E4">
            <w:pPr>
              <w:rPr>
                <w:rFonts w:ascii="Arial" w:hAnsi="Arial" w:cs="Arial"/>
                <w:b/>
                <w:bCs/>
                <w:iCs/>
              </w:rPr>
            </w:pPr>
            <w:r w:rsidRPr="005914A2">
              <w:rPr>
                <w:rFonts w:ascii="Arial" w:hAnsi="Arial" w:cs="Arial"/>
                <w:b/>
                <w:bCs/>
                <w:iCs/>
              </w:rPr>
              <w:t>MB</w:t>
            </w:r>
          </w:p>
        </w:tc>
      </w:tr>
      <w:tr w:rsidR="00B752E4" w:rsidRPr="005914A2" w14:paraId="6A18AB6B" w14:textId="77777777">
        <w:tc>
          <w:tcPr>
            <w:tcW w:w="2160" w:type="dxa"/>
            <w:tcBorders>
              <w:top w:val="single" w:sz="6" w:space="0" w:color="auto"/>
              <w:left w:val="single" w:sz="6" w:space="0" w:color="auto"/>
              <w:bottom w:val="single" w:sz="6" w:space="0" w:color="auto"/>
              <w:right w:val="single" w:sz="6" w:space="0" w:color="auto"/>
            </w:tcBorders>
          </w:tcPr>
          <w:p w14:paraId="49ADE474" w14:textId="77777777" w:rsidR="00B752E4" w:rsidRPr="005914A2" w:rsidRDefault="00B752E4">
            <w:pPr>
              <w:pStyle w:val="FORMDATA"/>
              <w:rPr>
                <w:b/>
                <w:bCs/>
                <w:color w:val="auto"/>
              </w:rPr>
            </w:pPr>
            <w:r w:rsidRPr="005914A2">
              <w:rPr>
                <w:b/>
                <w:bCs/>
                <w:color w:val="auto"/>
              </w:rPr>
              <w:t>MI</w:t>
            </w:r>
          </w:p>
        </w:tc>
        <w:tc>
          <w:tcPr>
            <w:tcW w:w="4680" w:type="dxa"/>
            <w:tcBorders>
              <w:top w:val="single" w:sz="6" w:space="0" w:color="auto"/>
              <w:left w:val="single" w:sz="6" w:space="0" w:color="auto"/>
              <w:bottom w:val="single" w:sz="6" w:space="0" w:color="auto"/>
              <w:right w:val="single" w:sz="6" w:space="0" w:color="auto"/>
            </w:tcBorders>
          </w:tcPr>
          <w:p w14:paraId="2F2215D3" w14:textId="77777777" w:rsidR="00B752E4" w:rsidRPr="005914A2" w:rsidRDefault="00B752E4">
            <w:pPr>
              <w:pStyle w:val="FORMDATA"/>
              <w:rPr>
                <w:b/>
                <w:bCs/>
                <w:color w:val="auto"/>
              </w:rPr>
            </w:pPr>
            <w:r w:rsidRPr="005914A2">
              <w:rPr>
                <w:b/>
                <w:bCs/>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49AC17C5" w14:textId="77777777" w:rsidR="00B752E4" w:rsidRPr="005914A2" w:rsidRDefault="00B752E4">
            <w:pPr>
              <w:pStyle w:val="FORMDATA"/>
              <w:rPr>
                <w:b/>
                <w:bCs/>
                <w:color w:val="auto"/>
              </w:rPr>
            </w:pPr>
            <w:r w:rsidRPr="005914A2">
              <w:rPr>
                <w:b/>
                <w:bCs/>
                <w:color w:val="auto"/>
              </w:rPr>
              <w:t>C</w:t>
            </w:r>
          </w:p>
        </w:tc>
      </w:tr>
      <w:tr w:rsidR="00B752E4" w:rsidRPr="005914A2" w14:paraId="44DC13CE" w14:textId="77777777">
        <w:tc>
          <w:tcPr>
            <w:tcW w:w="2160" w:type="dxa"/>
            <w:tcBorders>
              <w:top w:val="single" w:sz="6" w:space="0" w:color="auto"/>
              <w:left w:val="single" w:sz="6" w:space="0" w:color="auto"/>
              <w:bottom w:val="single" w:sz="6" w:space="0" w:color="auto"/>
              <w:right w:val="single" w:sz="6" w:space="0" w:color="auto"/>
            </w:tcBorders>
          </w:tcPr>
          <w:p w14:paraId="4F751351" w14:textId="77777777" w:rsidR="00B752E4" w:rsidRPr="005914A2" w:rsidRDefault="00B752E4">
            <w:pPr>
              <w:rPr>
                <w:rFonts w:ascii="Arial" w:hAnsi="Arial" w:cs="Arial"/>
                <w:b/>
                <w:bCs/>
              </w:rPr>
            </w:pPr>
            <w:r w:rsidRPr="005914A2">
              <w:rPr>
                <w:rFonts w:ascii="Arial" w:hAnsi="Arial" w:cs="Arial"/>
                <w:b/>
                <w:bCs/>
              </w:rPr>
              <w:t>ACT</w:t>
            </w:r>
          </w:p>
        </w:tc>
        <w:tc>
          <w:tcPr>
            <w:tcW w:w="4680" w:type="dxa"/>
            <w:tcBorders>
              <w:top w:val="single" w:sz="6" w:space="0" w:color="auto"/>
              <w:left w:val="single" w:sz="6" w:space="0" w:color="auto"/>
              <w:bottom w:val="single" w:sz="6" w:space="0" w:color="auto"/>
              <w:right w:val="single" w:sz="6" w:space="0" w:color="auto"/>
            </w:tcBorders>
          </w:tcPr>
          <w:p w14:paraId="5972F665" w14:textId="77777777" w:rsidR="00B752E4" w:rsidRPr="005914A2" w:rsidRDefault="00B752E4">
            <w:pPr>
              <w:rPr>
                <w:rFonts w:ascii="Arial" w:hAnsi="Arial" w:cs="Arial"/>
                <w:b/>
                <w:bCs/>
              </w:rPr>
            </w:pPr>
            <w:r w:rsidRPr="005914A2">
              <w:rPr>
                <w:rFonts w:ascii="Arial" w:hAnsi="Arial" w:cs="Arial"/>
                <w:b/>
                <w:bCs/>
              </w:rPr>
              <w:t>Activity Type</w:t>
            </w:r>
          </w:p>
        </w:tc>
        <w:tc>
          <w:tcPr>
            <w:tcW w:w="2520" w:type="dxa"/>
            <w:tcBorders>
              <w:top w:val="single" w:sz="6" w:space="0" w:color="auto"/>
              <w:left w:val="single" w:sz="6" w:space="0" w:color="auto"/>
              <w:bottom w:val="single" w:sz="6" w:space="0" w:color="auto"/>
              <w:right w:val="single" w:sz="6" w:space="0" w:color="auto"/>
            </w:tcBorders>
          </w:tcPr>
          <w:p w14:paraId="2A637714" w14:textId="77777777" w:rsidR="00B752E4" w:rsidRPr="005914A2" w:rsidRDefault="00B752E4">
            <w:pPr>
              <w:rPr>
                <w:rFonts w:ascii="Arial" w:hAnsi="Arial" w:cs="Arial"/>
                <w:b/>
                <w:bCs/>
                <w:iCs/>
              </w:rPr>
            </w:pPr>
            <w:r w:rsidRPr="005914A2">
              <w:rPr>
                <w:rFonts w:ascii="Arial" w:hAnsi="Arial" w:cs="Arial"/>
                <w:b/>
                <w:bCs/>
                <w:iCs/>
              </w:rPr>
              <w:t>V</w:t>
            </w:r>
          </w:p>
        </w:tc>
      </w:tr>
      <w:tr w:rsidR="00B752E4" w:rsidRPr="005914A2" w14:paraId="62743843" w14:textId="77777777">
        <w:tc>
          <w:tcPr>
            <w:tcW w:w="2160" w:type="dxa"/>
            <w:tcBorders>
              <w:top w:val="single" w:sz="6" w:space="0" w:color="auto"/>
              <w:left w:val="single" w:sz="6" w:space="0" w:color="auto"/>
              <w:bottom w:val="single" w:sz="6" w:space="0" w:color="auto"/>
              <w:right w:val="single" w:sz="6" w:space="0" w:color="auto"/>
            </w:tcBorders>
          </w:tcPr>
          <w:p w14:paraId="49F0A1FF" w14:textId="77777777" w:rsidR="00B752E4" w:rsidRPr="005914A2" w:rsidRDefault="00B752E4">
            <w:pPr>
              <w:rPr>
                <w:rFonts w:ascii="Arial" w:hAnsi="Arial" w:cs="Arial"/>
                <w:b/>
                <w:bCs/>
              </w:rPr>
            </w:pPr>
            <w:r w:rsidRPr="005914A2">
              <w:rPr>
                <w:rFonts w:ascii="Arial" w:hAnsi="Arial" w:cs="Arial"/>
                <w:b/>
                <w:bCs/>
              </w:rPr>
              <w:t>CC</w:t>
            </w:r>
          </w:p>
        </w:tc>
        <w:tc>
          <w:tcPr>
            <w:tcW w:w="4680" w:type="dxa"/>
            <w:tcBorders>
              <w:top w:val="single" w:sz="6" w:space="0" w:color="auto"/>
              <w:left w:val="single" w:sz="6" w:space="0" w:color="auto"/>
              <w:bottom w:val="single" w:sz="6" w:space="0" w:color="auto"/>
              <w:right w:val="single" w:sz="6" w:space="0" w:color="auto"/>
            </w:tcBorders>
          </w:tcPr>
          <w:p w14:paraId="2F839D83" w14:textId="77777777" w:rsidR="00B752E4" w:rsidRPr="005914A2" w:rsidRDefault="00B752E4">
            <w:pPr>
              <w:pStyle w:val="Heading7"/>
            </w:pPr>
            <w:r w:rsidRPr="005914A2">
              <w:t>Company Code</w:t>
            </w:r>
          </w:p>
        </w:tc>
        <w:tc>
          <w:tcPr>
            <w:tcW w:w="2520" w:type="dxa"/>
            <w:tcBorders>
              <w:top w:val="single" w:sz="6" w:space="0" w:color="auto"/>
              <w:left w:val="single" w:sz="6" w:space="0" w:color="auto"/>
              <w:bottom w:val="single" w:sz="6" w:space="0" w:color="auto"/>
              <w:right w:val="single" w:sz="6" w:space="0" w:color="auto"/>
            </w:tcBorders>
          </w:tcPr>
          <w:p w14:paraId="673E7750" w14:textId="77777777" w:rsidR="00B752E4" w:rsidRPr="005914A2" w:rsidRDefault="00B752E4">
            <w:pPr>
              <w:rPr>
                <w:rFonts w:ascii="Arial" w:hAnsi="Arial" w:cs="Arial"/>
                <w:b/>
                <w:bCs/>
                <w:iCs/>
              </w:rPr>
            </w:pPr>
            <w:r w:rsidRPr="005914A2">
              <w:rPr>
                <w:rFonts w:ascii="Arial" w:hAnsi="Arial" w:cs="Arial"/>
                <w:b/>
                <w:bCs/>
                <w:iCs/>
              </w:rPr>
              <w:t>9999</w:t>
            </w:r>
          </w:p>
        </w:tc>
      </w:tr>
      <w:tr w:rsidR="00B752E4" w:rsidRPr="005914A2" w14:paraId="4E599A37" w14:textId="77777777">
        <w:tc>
          <w:tcPr>
            <w:tcW w:w="2160" w:type="dxa"/>
            <w:tcBorders>
              <w:top w:val="single" w:sz="6" w:space="0" w:color="auto"/>
              <w:left w:val="single" w:sz="6" w:space="0" w:color="auto"/>
              <w:bottom w:val="single" w:sz="6" w:space="0" w:color="auto"/>
              <w:right w:val="single" w:sz="6" w:space="0" w:color="auto"/>
            </w:tcBorders>
          </w:tcPr>
          <w:p w14:paraId="1F9F5A61" w14:textId="77777777" w:rsidR="00B752E4" w:rsidRPr="005914A2" w:rsidRDefault="00B752E4">
            <w:pPr>
              <w:rPr>
                <w:rFonts w:ascii="Arial" w:hAnsi="Arial" w:cs="Arial"/>
                <w:b/>
                <w:bCs/>
              </w:rPr>
            </w:pPr>
            <w:r w:rsidRPr="005914A2">
              <w:rPr>
                <w:rFonts w:ascii="Arial" w:hAnsi="Arial" w:cs="Arial"/>
                <w:b/>
                <w:bCs/>
              </w:rPr>
              <w:t>TOS</w:t>
            </w:r>
          </w:p>
        </w:tc>
        <w:tc>
          <w:tcPr>
            <w:tcW w:w="4680" w:type="dxa"/>
            <w:tcBorders>
              <w:top w:val="single" w:sz="6" w:space="0" w:color="auto"/>
              <w:left w:val="single" w:sz="6" w:space="0" w:color="auto"/>
              <w:bottom w:val="single" w:sz="6" w:space="0" w:color="auto"/>
              <w:right w:val="single" w:sz="6" w:space="0" w:color="auto"/>
            </w:tcBorders>
          </w:tcPr>
          <w:p w14:paraId="3F5AEE44" w14:textId="77777777" w:rsidR="00B752E4" w:rsidRPr="005914A2" w:rsidRDefault="00B752E4">
            <w:pPr>
              <w:rPr>
                <w:rFonts w:ascii="Arial" w:hAnsi="Arial" w:cs="Arial"/>
                <w:b/>
                <w:bCs/>
              </w:rPr>
            </w:pPr>
            <w:r w:rsidRPr="005914A2">
              <w:rPr>
                <w:rFonts w:ascii="Arial" w:hAnsi="Arial" w:cs="Arial"/>
                <w:b/>
                <w:bCs/>
              </w:rPr>
              <w:t>Type of Service</w:t>
            </w:r>
          </w:p>
        </w:tc>
        <w:tc>
          <w:tcPr>
            <w:tcW w:w="2520" w:type="dxa"/>
            <w:tcBorders>
              <w:top w:val="single" w:sz="6" w:space="0" w:color="auto"/>
              <w:left w:val="single" w:sz="6" w:space="0" w:color="auto"/>
              <w:bottom w:val="single" w:sz="6" w:space="0" w:color="auto"/>
              <w:right w:val="single" w:sz="6" w:space="0" w:color="auto"/>
            </w:tcBorders>
          </w:tcPr>
          <w:p w14:paraId="1E7374EE" w14:textId="77777777" w:rsidR="00B752E4" w:rsidRPr="005914A2" w:rsidRDefault="00B752E4">
            <w:pPr>
              <w:rPr>
                <w:rFonts w:ascii="Arial" w:hAnsi="Arial" w:cs="Arial"/>
                <w:b/>
                <w:bCs/>
                <w:iCs/>
              </w:rPr>
            </w:pPr>
            <w:r w:rsidRPr="005914A2">
              <w:rPr>
                <w:rFonts w:ascii="Arial" w:hAnsi="Arial" w:cs="Arial"/>
                <w:b/>
                <w:bCs/>
                <w:iCs/>
              </w:rPr>
              <w:t>2BM-</w:t>
            </w:r>
          </w:p>
        </w:tc>
      </w:tr>
      <w:tr w:rsidR="00B752E4" w:rsidRPr="005914A2" w14:paraId="343F8731" w14:textId="77777777">
        <w:tc>
          <w:tcPr>
            <w:tcW w:w="2160" w:type="dxa"/>
            <w:tcBorders>
              <w:top w:val="single" w:sz="6" w:space="0" w:color="auto"/>
              <w:left w:val="single" w:sz="6" w:space="0" w:color="auto"/>
              <w:bottom w:val="single" w:sz="6" w:space="0" w:color="auto"/>
              <w:right w:val="single" w:sz="6" w:space="0" w:color="auto"/>
            </w:tcBorders>
          </w:tcPr>
          <w:p w14:paraId="5E7DFBF5" w14:textId="77777777" w:rsidR="00B752E4" w:rsidRPr="005914A2" w:rsidRDefault="00B752E4">
            <w:pPr>
              <w:rPr>
                <w:rFonts w:ascii="Arial" w:hAnsi="Arial" w:cs="Arial"/>
                <w:b/>
                <w:bCs/>
              </w:rPr>
            </w:pPr>
            <w:r w:rsidRPr="005914A2">
              <w:rPr>
                <w:rFonts w:ascii="Arial" w:hAnsi="Arial" w:cs="Arial"/>
                <w:b/>
                <w:bCs/>
              </w:rPr>
              <w:t>PORTTYP</w:t>
            </w:r>
          </w:p>
        </w:tc>
        <w:tc>
          <w:tcPr>
            <w:tcW w:w="4680" w:type="dxa"/>
            <w:tcBorders>
              <w:top w:val="single" w:sz="6" w:space="0" w:color="auto"/>
              <w:left w:val="single" w:sz="6" w:space="0" w:color="auto"/>
              <w:bottom w:val="single" w:sz="6" w:space="0" w:color="auto"/>
              <w:right w:val="single" w:sz="6" w:space="0" w:color="auto"/>
            </w:tcBorders>
          </w:tcPr>
          <w:p w14:paraId="2237C6E3" w14:textId="77777777" w:rsidR="00B752E4" w:rsidRPr="005914A2" w:rsidRDefault="00B752E4">
            <w:pPr>
              <w:rPr>
                <w:rFonts w:ascii="Arial" w:hAnsi="Arial" w:cs="Arial"/>
                <w:b/>
                <w:bCs/>
              </w:rPr>
            </w:pPr>
            <w:r w:rsidRPr="005914A2">
              <w:rPr>
                <w:rFonts w:ascii="Arial" w:hAnsi="Arial" w:cs="Arial"/>
                <w:b/>
                <w:bCs/>
              </w:rPr>
              <w:t>Port Type</w:t>
            </w:r>
          </w:p>
        </w:tc>
        <w:tc>
          <w:tcPr>
            <w:tcW w:w="2520" w:type="dxa"/>
            <w:tcBorders>
              <w:top w:val="single" w:sz="6" w:space="0" w:color="auto"/>
              <w:left w:val="single" w:sz="6" w:space="0" w:color="auto"/>
              <w:bottom w:val="single" w:sz="6" w:space="0" w:color="auto"/>
              <w:right w:val="single" w:sz="6" w:space="0" w:color="auto"/>
            </w:tcBorders>
          </w:tcPr>
          <w:p w14:paraId="50D5C6FC" w14:textId="77777777" w:rsidR="00B752E4" w:rsidRPr="005914A2" w:rsidRDefault="00B752E4">
            <w:pPr>
              <w:pStyle w:val="Heading4"/>
              <w:rPr>
                <w:rFonts w:cs="Arial"/>
                <w:b/>
                <w:bCs/>
                <w:i w:val="0"/>
              </w:rPr>
            </w:pPr>
            <w:r w:rsidRPr="005914A2">
              <w:rPr>
                <w:rFonts w:cs="Arial"/>
                <w:b/>
                <w:bCs/>
                <w:i w:val="0"/>
              </w:rPr>
              <w:t>L</w:t>
            </w:r>
          </w:p>
        </w:tc>
      </w:tr>
      <w:tr w:rsidR="00B752E4" w:rsidRPr="005914A2" w14:paraId="1416EABB"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4322DE2"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492D0C44" w14:textId="77777777">
        <w:tc>
          <w:tcPr>
            <w:tcW w:w="2160" w:type="dxa"/>
            <w:tcBorders>
              <w:top w:val="single" w:sz="6" w:space="0" w:color="auto"/>
              <w:left w:val="single" w:sz="6" w:space="0" w:color="auto"/>
              <w:bottom w:val="single" w:sz="6" w:space="0" w:color="auto"/>
              <w:right w:val="single" w:sz="6" w:space="0" w:color="auto"/>
            </w:tcBorders>
          </w:tcPr>
          <w:p w14:paraId="4E37C12E" w14:textId="77777777" w:rsidR="00B752E4" w:rsidRPr="005914A2" w:rsidRDefault="00B752E4">
            <w:pPr>
              <w:rPr>
                <w:rFonts w:ascii="Arial" w:hAnsi="Arial" w:cs="Arial"/>
                <w:b/>
                <w:bCs/>
              </w:rPr>
            </w:pPr>
            <w:r w:rsidRPr="005914A2">
              <w:rPr>
                <w:rFonts w:ascii="Arial" w:hAnsi="Arial" w:cs="Arial"/>
                <w:b/>
                <w:bCs/>
              </w:rPr>
              <w:t>BAN1</w:t>
            </w:r>
          </w:p>
        </w:tc>
        <w:tc>
          <w:tcPr>
            <w:tcW w:w="4680" w:type="dxa"/>
            <w:tcBorders>
              <w:top w:val="single" w:sz="6" w:space="0" w:color="auto"/>
              <w:left w:val="single" w:sz="6" w:space="0" w:color="auto"/>
              <w:bottom w:val="single" w:sz="6" w:space="0" w:color="auto"/>
              <w:right w:val="single" w:sz="6" w:space="0" w:color="auto"/>
            </w:tcBorders>
          </w:tcPr>
          <w:p w14:paraId="4BFAD2DC" w14:textId="77777777" w:rsidR="00B752E4" w:rsidRPr="005914A2" w:rsidRDefault="00B752E4">
            <w:pPr>
              <w:rPr>
                <w:rFonts w:ascii="Arial" w:hAnsi="Arial" w:cs="Arial"/>
                <w:b/>
                <w:bCs/>
              </w:rPr>
            </w:pPr>
            <w:r w:rsidRPr="005914A2">
              <w:rPr>
                <w:rFonts w:ascii="Arial" w:hAnsi="Arial" w:cs="Arial"/>
                <w:b/>
                <w:bCs/>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707810E5" w14:textId="77777777" w:rsidR="00B752E4" w:rsidRPr="005914A2" w:rsidRDefault="00B752E4">
            <w:pPr>
              <w:pStyle w:val="Heading4"/>
              <w:rPr>
                <w:rFonts w:cs="Arial"/>
                <w:b/>
                <w:bCs/>
                <w:i w:val="0"/>
                <w:lang w:val="fr-FR"/>
              </w:rPr>
            </w:pPr>
            <w:r w:rsidRPr="005914A2">
              <w:rPr>
                <w:rFonts w:cs="Arial"/>
                <w:b/>
                <w:bCs/>
                <w:i w:val="0"/>
                <w:lang w:val="fr-FR"/>
              </w:rPr>
              <w:t>318Q886621621</w:t>
            </w:r>
          </w:p>
        </w:tc>
      </w:tr>
      <w:tr w:rsidR="00B752E4" w:rsidRPr="005914A2" w14:paraId="05B890E2"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03C55E8"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0560F27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49ADB49" w14:textId="77777777" w:rsidR="00B752E4" w:rsidRPr="005914A2" w:rsidRDefault="00B752E4">
            <w:pPr>
              <w:rPr>
                <w:rFonts w:ascii="Arial" w:hAnsi="Arial" w:cs="Arial"/>
                <w:b/>
                <w:bCs/>
              </w:rPr>
            </w:pPr>
            <w:r w:rsidRPr="005914A2">
              <w:rPr>
                <w:rFonts w:ascii="Arial" w:hAnsi="Arial" w:cs="Arial"/>
                <w:b/>
                <w:bCs/>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DB474E" w14:textId="77777777" w:rsidR="00B752E4" w:rsidRPr="005914A2" w:rsidRDefault="00B752E4">
            <w:pPr>
              <w:rPr>
                <w:rFonts w:ascii="Arial" w:hAnsi="Arial" w:cs="Arial"/>
                <w:b/>
                <w:bCs/>
              </w:rPr>
            </w:pPr>
            <w:r w:rsidRPr="005914A2">
              <w:rPr>
                <w:rFonts w:ascii="Arial" w:hAnsi="Arial" w:cs="Arial"/>
                <w:b/>
                <w:bCs/>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E4B2F42" w14:textId="77777777" w:rsidR="00B752E4" w:rsidRPr="005914A2" w:rsidRDefault="00B752E4">
            <w:pPr>
              <w:pStyle w:val="Heading4"/>
              <w:rPr>
                <w:rFonts w:cs="Arial"/>
                <w:b/>
                <w:bCs/>
                <w:i w:val="0"/>
              </w:rPr>
            </w:pPr>
            <w:r w:rsidRPr="005914A2">
              <w:rPr>
                <w:rFonts w:cs="Arial"/>
                <w:b/>
                <w:bCs/>
                <w:i w:val="0"/>
              </w:rPr>
              <w:t>Bojangles</w:t>
            </w:r>
          </w:p>
        </w:tc>
      </w:tr>
      <w:tr w:rsidR="00B752E4" w:rsidRPr="005914A2" w14:paraId="33225CC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3425987" w14:textId="77777777" w:rsidR="00B752E4" w:rsidRPr="005914A2" w:rsidRDefault="00B752E4">
            <w:pPr>
              <w:rPr>
                <w:rFonts w:ascii="Arial" w:hAnsi="Arial" w:cs="Arial"/>
                <w:b/>
                <w:bCs/>
              </w:rPr>
            </w:pPr>
            <w:r w:rsidRPr="005914A2">
              <w:rPr>
                <w:rFonts w:ascii="Arial" w:hAnsi="Arial" w:cs="Arial"/>
                <w:b/>
                <w:bCs/>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37186E1" w14:textId="77777777" w:rsidR="00B752E4" w:rsidRPr="005914A2" w:rsidRDefault="00B752E4">
            <w:pPr>
              <w:rPr>
                <w:rFonts w:ascii="Arial" w:hAnsi="Arial" w:cs="Arial"/>
                <w:b/>
                <w:bCs/>
              </w:rPr>
            </w:pPr>
            <w:r w:rsidRPr="005914A2">
              <w:rPr>
                <w:rFonts w:ascii="Arial" w:hAnsi="Arial" w:cs="Arial"/>
                <w:b/>
                <w:bCs/>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55042E0" w14:textId="77777777" w:rsidR="00B752E4" w:rsidRPr="005914A2" w:rsidRDefault="00B752E4">
            <w:pPr>
              <w:rPr>
                <w:rFonts w:ascii="Arial" w:hAnsi="Arial" w:cs="Arial"/>
                <w:b/>
                <w:bCs/>
                <w:iCs/>
              </w:rPr>
            </w:pPr>
            <w:r w:rsidRPr="005914A2">
              <w:rPr>
                <w:rFonts w:ascii="Arial" w:hAnsi="Arial" w:cs="Arial"/>
                <w:b/>
                <w:bCs/>
                <w:iCs/>
              </w:rPr>
              <w:t>8884448888</w:t>
            </w:r>
          </w:p>
        </w:tc>
      </w:tr>
      <w:tr w:rsidR="00B752E4" w:rsidRPr="005914A2" w14:paraId="338300E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4CEF44" w14:textId="77777777" w:rsidR="00B752E4" w:rsidRPr="005914A2" w:rsidRDefault="00B752E4">
            <w:pPr>
              <w:rPr>
                <w:rFonts w:ascii="Arial" w:hAnsi="Arial" w:cs="Arial"/>
                <w:b/>
                <w:bCs/>
              </w:rPr>
            </w:pPr>
            <w:r w:rsidRPr="005914A2">
              <w:rPr>
                <w:rFonts w:ascii="Arial" w:hAnsi="Arial" w:cs="Arial"/>
                <w:b/>
                <w:bCs/>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83E26A" w14:textId="77777777" w:rsidR="00B752E4" w:rsidRPr="005914A2" w:rsidRDefault="00B752E4">
            <w:pPr>
              <w:rPr>
                <w:rFonts w:ascii="Arial" w:hAnsi="Arial" w:cs="Arial"/>
                <w:b/>
                <w:bCs/>
              </w:rPr>
            </w:pPr>
            <w:r w:rsidRPr="005914A2">
              <w:rPr>
                <w:rFonts w:ascii="Arial" w:hAnsi="Arial" w:cs="Arial"/>
                <w:b/>
                <w:bCs/>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091C6C3" w14:textId="77777777" w:rsidR="00B752E4" w:rsidRPr="005914A2" w:rsidRDefault="00B752E4">
            <w:pPr>
              <w:rPr>
                <w:rFonts w:ascii="Arial" w:hAnsi="Arial" w:cs="Arial"/>
                <w:b/>
                <w:bCs/>
                <w:iCs/>
                <w:lang w:val="fr-FR"/>
              </w:rPr>
            </w:pPr>
            <w:r w:rsidRPr="005914A2">
              <w:rPr>
                <w:rFonts w:ascii="Arial" w:hAnsi="Arial" w:cs="Arial"/>
                <w:b/>
                <w:bCs/>
                <w:iCs/>
                <w:lang w:val="fr-FR"/>
              </w:rPr>
              <w:t>4448884444</w:t>
            </w:r>
          </w:p>
        </w:tc>
      </w:tr>
      <w:tr w:rsidR="00B752E4" w:rsidRPr="005914A2" w14:paraId="343064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3C6847F" w14:textId="77777777" w:rsidR="00B752E4" w:rsidRPr="005914A2" w:rsidRDefault="00B752E4">
            <w:pPr>
              <w:rPr>
                <w:rFonts w:ascii="Arial" w:hAnsi="Arial" w:cs="Arial"/>
                <w:b/>
                <w:bCs/>
                <w:lang w:val="fr-FR"/>
              </w:rPr>
            </w:pPr>
            <w:r w:rsidRPr="005914A2">
              <w:rPr>
                <w:rFonts w:ascii="Arial" w:hAnsi="Arial" w:cs="Arial"/>
                <w:b/>
                <w:bCs/>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1D5C92A" w14:textId="77777777" w:rsidR="00B752E4" w:rsidRPr="005914A2" w:rsidRDefault="00B752E4">
            <w:pPr>
              <w:rPr>
                <w:rFonts w:ascii="Arial" w:hAnsi="Arial" w:cs="Arial"/>
                <w:b/>
                <w:bCs/>
                <w:lang w:val="fr-FR"/>
              </w:rPr>
            </w:pPr>
            <w:r w:rsidRPr="005914A2">
              <w:rPr>
                <w:rFonts w:ascii="Arial" w:hAnsi="Arial" w:cs="Arial"/>
                <w:b/>
                <w:bCs/>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931F9B" w14:textId="77777777" w:rsidR="00B752E4" w:rsidRPr="005914A2" w:rsidRDefault="00B752E4">
            <w:pPr>
              <w:pStyle w:val="Heading4"/>
              <w:rPr>
                <w:rFonts w:cs="Arial"/>
                <w:b/>
                <w:bCs/>
                <w:i w:val="0"/>
              </w:rPr>
            </w:pPr>
            <w:smartTag w:uri="urn:schemas-microsoft-com:office:smarttags" w:element="place">
              <w:smartTag w:uri="urn:schemas-microsoft-com:office:smarttags" w:element="City">
                <w:r w:rsidRPr="005914A2">
                  <w:rPr>
                    <w:rFonts w:cs="Arial"/>
                    <w:b/>
                    <w:bCs/>
                    <w:i w:val="0"/>
                  </w:rPr>
                  <w:t>Garfield</w:t>
                </w:r>
              </w:smartTag>
            </w:smartTag>
          </w:p>
        </w:tc>
      </w:tr>
      <w:tr w:rsidR="00B752E4" w:rsidRPr="005914A2" w14:paraId="7A2E53A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9A26F6" w14:textId="77777777" w:rsidR="00B752E4" w:rsidRPr="005914A2" w:rsidRDefault="00B752E4">
            <w:pPr>
              <w:rPr>
                <w:rFonts w:ascii="Arial" w:hAnsi="Arial" w:cs="Arial"/>
                <w:b/>
                <w:bCs/>
              </w:rPr>
            </w:pPr>
            <w:r w:rsidRPr="005914A2">
              <w:rPr>
                <w:rFonts w:ascii="Arial" w:hAnsi="Arial" w:cs="Arial"/>
                <w:b/>
                <w:bCs/>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7D57972" w14:textId="77777777" w:rsidR="00B752E4" w:rsidRPr="005914A2" w:rsidRDefault="00B752E4">
            <w:pPr>
              <w:rPr>
                <w:rFonts w:ascii="Arial" w:hAnsi="Arial" w:cs="Arial"/>
                <w:b/>
                <w:bCs/>
              </w:rPr>
            </w:pPr>
            <w:r w:rsidRPr="005914A2">
              <w:rPr>
                <w:rFonts w:ascii="Arial" w:hAnsi="Arial" w:cs="Arial"/>
                <w:b/>
                <w:bCs/>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A0C83A" w14:textId="77777777" w:rsidR="00B752E4" w:rsidRPr="005914A2" w:rsidRDefault="00B752E4">
            <w:pPr>
              <w:rPr>
                <w:rFonts w:ascii="Arial" w:hAnsi="Arial" w:cs="Arial"/>
                <w:b/>
                <w:bCs/>
                <w:iCs/>
              </w:rPr>
            </w:pPr>
            <w:r w:rsidRPr="005914A2">
              <w:rPr>
                <w:rFonts w:ascii="Arial" w:hAnsi="Arial" w:cs="Arial"/>
                <w:b/>
                <w:bCs/>
                <w:iCs/>
              </w:rPr>
              <w:t>1112221111</w:t>
            </w:r>
          </w:p>
        </w:tc>
      </w:tr>
      <w:tr w:rsidR="00B752E4" w:rsidRPr="005914A2" w14:paraId="26BA4D1D"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5E4C0DCD"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5EFDAC10"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42D0AA1"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3BB766C4" w14:textId="77777777">
        <w:tc>
          <w:tcPr>
            <w:tcW w:w="2160" w:type="dxa"/>
            <w:tcBorders>
              <w:top w:val="single" w:sz="6" w:space="0" w:color="auto"/>
              <w:left w:val="single" w:sz="6" w:space="0" w:color="auto"/>
              <w:bottom w:val="single" w:sz="6" w:space="0" w:color="auto"/>
              <w:right w:val="single" w:sz="6" w:space="0" w:color="auto"/>
            </w:tcBorders>
          </w:tcPr>
          <w:p w14:paraId="44BEB907" w14:textId="77777777" w:rsidR="00B752E4" w:rsidRPr="005914A2" w:rsidRDefault="00B752E4">
            <w:pPr>
              <w:rPr>
                <w:rFonts w:ascii="Arial" w:hAnsi="Arial" w:cs="Arial"/>
                <w:b/>
                <w:bCs/>
              </w:rPr>
            </w:pPr>
            <w:r w:rsidRPr="005914A2">
              <w:rPr>
                <w:rFonts w:ascii="Arial" w:hAnsi="Arial" w:cs="Arial"/>
                <w:b/>
                <w:bCs/>
              </w:rPr>
              <w:t>NAME</w:t>
            </w:r>
          </w:p>
        </w:tc>
        <w:tc>
          <w:tcPr>
            <w:tcW w:w="4680" w:type="dxa"/>
            <w:tcBorders>
              <w:top w:val="single" w:sz="6" w:space="0" w:color="auto"/>
              <w:left w:val="single" w:sz="6" w:space="0" w:color="auto"/>
              <w:bottom w:val="single" w:sz="6" w:space="0" w:color="auto"/>
              <w:right w:val="single" w:sz="6" w:space="0" w:color="auto"/>
            </w:tcBorders>
          </w:tcPr>
          <w:p w14:paraId="63CD2BDD" w14:textId="77777777" w:rsidR="00B752E4" w:rsidRPr="005914A2" w:rsidRDefault="00B752E4">
            <w:pPr>
              <w:rPr>
                <w:rFonts w:ascii="Arial" w:hAnsi="Arial" w:cs="Arial"/>
                <w:b/>
                <w:bCs/>
              </w:rPr>
            </w:pPr>
            <w:r w:rsidRPr="005914A2">
              <w:rPr>
                <w:rFonts w:ascii="Arial" w:hAnsi="Arial" w:cs="Arial"/>
                <w:b/>
                <w:bCs/>
              </w:rPr>
              <w:t>End User Name</w:t>
            </w:r>
          </w:p>
        </w:tc>
        <w:tc>
          <w:tcPr>
            <w:tcW w:w="2520" w:type="dxa"/>
            <w:tcBorders>
              <w:top w:val="single" w:sz="6" w:space="0" w:color="auto"/>
              <w:left w:val="single" w:sz="6" w:space="0" w:color="auto"/>
              <w:bottom w:val="single" w:sz="6" w:space="0" w:color="auto"/>
              <w:right w:val="single" w:sz="6" w:space="0" w:color="auto"/>
            </w:tcBorders>
          </w:tcPr>
          <w:p w14:paraId="5118B3D2" w14:textId="77777777" w:rsidR="00B752E4" w:rsidRPr="005914A2" w:rsidRDefault="00B752E4">
            <w:pPr>
              <w:pStyle w:val="Heading4"/>
              <w:rPr>
                <w:rFonts w:cs="Arial"/>
                <w:b/>
                <w:bCs/>
                <w:i w:val="0"/>
              </w:rPr>
            </w:pPr>
            <w:r w:rsidRPr="005914A2">
              <w:rPr>
                <w:rFonts w:cs="Arial"/>
                <w:b/>
                <w:bCs/>
                <w:i w:val="0"/>
              </w:rPr>
              <w:t>Little Bopeep</w:t>
            </w:r>
          </w:p>
        </w:tc>
      </w:tr>
      <w:tr w:rsidR="00B752E4" w:rsidRPr="005914A2" w14:paraId="28D976CC" w14:textId="77777777">
        <w:tc>
          <w:tcPr>
            <w:tcW w:w="2160" w:type="dxa"/>
            <w:tcBorders>
              <w:top w:val="single" w:sz="6" w:space="0" w:color="auto"/>
              <w:left w:val="single" w:sz="6" w:space="0" w:color="auto"/>
              <w:bottom w:val="single" w:sz="6" w:space="0" w:color="auto"/>
              <w:right w:val="single" w:sz="6" w:space="0" w:color="auto"/>
            </w:tcBorders>
          </w:tcPr>
          <w:p w14:paraId="05EE4120" w14:textId="77777777" w:rsidR="00B752E4" w:rsidRPr="005914A2" w:rsidRDefault="00B752E4">
            <w:pPr>
              <w:rPr>
                <w:rFonts w:ascii="Arial" w:hAnsi="Arial" w:cs="Arial"/>
                <w:b/>
                <w:bCs/>
              </w:rPr>
            </w:pPr>
            <w:r w:rsidRPr="005914A2">
              <w:rPr>
                <w:rFonts w:ascii="Arial" w:hAnsi="Arial" w:cs="Arial"/>
                <w:b/>
                <w:bCs/>
              </w:rPr>
              <w:t>ELT</w:t>
            </w:r>
          </w:p>
        </w:tc>
        <w:tc>
          <w:tcPr>
            <w:tcW w:w="4680" w:type="dxa"/>
            <w:tcBorders>
              <w:top w:val="single" w:sz="6" w:space="0" w:color="auto"/>
              <w:left w:val="single" w:sz="6" w:space="0" w:color="auto"/>
              <w:bottom w:val="single" w:sz="6" w:space="0" w:color="auto"/>
              <w:right w:val="single" w:sz="6" w:space="0" w:color="auto"/>
            </w:tcBorders>
          </w:tcPr>
          <w:p w14:paraId="20452CE3" w14:textId="77777777" w:rsidR="00B752E4" w:rsidRPr="005914A2" w:rsidRDefault="00B752E4">
            <w:pPr>
              <w:rPr>
                <w:rFonts w:ascii="Arial" w:hAnsi="Arial" w:cs="Arial"/>
                <w:b/>
                <w:bCs/>
              </w:rPr>
            </w:pPr>
            <w:r w:rsidRPr="005914A2">
              <w:rPr>
                <w:rFonts w:ascii="Arial" w:hAnsi="Arial" w:cs="Arial"/>
                <w:b/>
                <w:bCs/>
              </w:rPr>
              <w:t>End User Listing Treatment</w:t>
            </w:r>
          </w:p>
        </w:tc>
        <w:tc>
          <w:tcPr>
            <w:tcW w:w="2520" w:type="dxa"/>
            <w:tcBorders>
              <w:top w:val="single" w:sz="6" w:space="0" w:color="auto"/>
              <w:left w:val="single" w:sz="6" w:space="0" w:color="auto"/>
              <w:bottom w:val="single" w:sz="6" w:space="0" w:color="auto"/>
              <w:right w:val="single" w:sz="6" w:space="0" w:color="auto"/>
            </w:tcBorders>
          </w:tcPr>
          <w:p w14:paraId="18D7C627" w14:textId="77777777" w:rsidR="00B752E4" w:rsidRPr="005914A2" w:rsidRDefault="00B752E4">
            <w:pPr>
              <w:pStyle w:val="Heading4"/>
              <w:rPr>
                <w:rFonts w:cs="Arial"/>
                <w:b/>
                <w:bCs/>
                <w:i w:val="0"/>
              </w:rPr>
            </w:pPr>
            <w:r w:rsidRPr="005914A2">
              <w:rPr>
                <w:rFonts w:cs="Arial"/>
                <w:b/>
                <w:bCs/>
                <w:i w:val="0"/>
              </w:rPr>
              <w:t>A</w:t>
            </w:r>
          </w:p>
        </w:tc>
      </w:tr>
      <w:tr w:rsidR="00B752E4" w:rsidRPr="005914A2" w14:paraId="140B2895"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39AF4587" w14:textId="77777777" w:rsidR="00B752E4" w:rsidRPr="005914A2" w:rsidRDefault="00B752E4">
            <w:pPr>
              <w:pStyle w:val="Heading4"/>
              <w:rPr>
                <w:rFonts w:cs="Arial"/>
                <w:b/>
                <w:i w:val="0"/>
              </w:rPr>
            </w:pPr>
            <w:r w:rsidRPr="005914A2">
              <w:rPr>
                <w:rFonts w:cs="Arial"/>
                <w:b/>
                <w:i w:val="0"/>
              </w:rPr>
              <w:t>Bill Section</w:t>
            </w:r>
          </w:p>
        </w:tc>
      </w:tr>
      <w:tr w:rsidR="00B752E4" w:rsidRPr="005914A2" w14:paraId="458A737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B209C1F" w14:textId="77777777" w:rsidR="00B752E4" w:rsidRPr="005914A2" w:rsidRDefault="00B752E4">
            <w:pPr>
              <w:rPr>
                <w:rFonts w:ascii="Arial" w:hAnsi="Arial" w:cs="Arial"/>
                <w:b/>
                <w:bCs/>
              </w:rPr>
            </w:pPr>
            <w:r w:rsidRPr="005914A2">
              <w:rPr>
                <w:rFonts w:ascii="Arial" w:hAnsi="Arial" w:cs="Arial"/>
                <w:b/>
                <w:bCs/>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D120961" w14:textId="77777777" w:rsidR="00B752E4" w:rsidRPr="005914A2" w:rsidRDefault="00B752E4">
            <w:pPr>
              <w:rPr>
                <w:rFonts w:ascii="Arial" w:hAnsi="Arial" w:cs="Arial"/>
                <w:b/>
                <w:bCs/>
              </w:rPr>
            </w:pPr>
            <w:r w:rsidRPr="005914A2">
              <w:rPr>
                <w:rFonts w:ascii="Arial" w:hAnsi="Arial" w:cs="Arial"/>
                <w:b/>
                <w:bCs/>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7FED051" w14:textId="77777777" w:rsidR="00B752E4" w:rsidRPr="005914A2" w:rsidRDefault="00B752E4">
            <w:pPr>
              <w:pStyle w:val="Heading4"/>
              <w:rPr>
                <w:rFonts w:cs="Arial"/>
                <w:b/>
                <w:bCs/>
                <w:i w:val="0"/>
              </w:rPr>
            </w:pPr>
            <w:r w:rsidRPr="005914A2">
              <w:rPr>
                <w:rFonts w:cs="Arial"/>
                <w:b/>
                <w:bCs/>
                <w:i w:val="0"/>
              </w:rPr>
              <w:t>9859862085</w:t>
            </w:r>
          </w:p>
        </w:tc>
      </w:tr>
      <w:tr w:rsidR="00B752E4" w:rsidRPr="005914A2" w14:paraId="67A97826" w14:textId="77777777">
        <w:tc>
          <w:tcPr>
            <w:tcW w:w="2160" w:type="dxa"/>
            <w:tcBorders>
              <w:top w:val="single" w:sz="6" w:space="0" w:color="auto"/>
              <w:left w:val="single" w:sz="6" w:space="0" w:color="auto"/>
              <w:bottom w:val="single" w:sz="6" w:space="0" w:color="auto"/>
              <w:right w:val="single" w:sz="6" w:space="0" w:color="auto"/>
            </w:tcBorders>
          </w:tcPr>
          <w:p w14:paraId="6B7D67DC" w14:textId="77777777" w:rsidR="00B752E4" w:rsidRPr="005914A2" w:rsidRDefault="00B752E4">
            <w:pPr>
              <w:rPr>
                <w:rFonts w:ascii="Arial" w:hAnsi="Arial" w:cs="Arial"/>
                <w:b/>
                <w:bCs/>
              </w:rPr>
            </w:pPr>
            <w:r w:rsidRPr="005914A2">
              <w:rPr>
                <w:rFonts w:ascii="Arial" w:hAnsi="Arial" w:cs="Arial"/>
                <w:b/>
                <w:bCs/>
              </w:rPr>
              <w:t>FBI</w:t>
            </w:r>
          </w:p>
        </w:tc>
        <w:tc>
          <w:tcPr>
            <w:tcW w:w="4680" w:type="dxa"/>
            <w:tcBorders>
              <w:top w:val="single" w:sz="6" w:space="0" w:color="auto"/>
              <w:left w:val="single" w:sz="6" w:space="0" w:color="auto"/>
              <w:bottom w:val="single" w:sz="6" w:space="0" w:color="auto"/>
              <w:right w:val="single" w:sz="6" w:space="0" w:color="auto"/>
            </w:tcBorders>
          </w:tcPr>
          <w:p w14:paraId="450660E0" w14:textId="77777777" w:rsidR="00B752E4" w:rsidRPr="005914A2" w:rsidRDefault="00B752E4">
            <w:pPr>
              <w:rPr>
                <w:rFonts w:ascii="Arial" w:hAnsi="Arial" w:cs="Arial"/>
                <w:b/>
                <w:bCs/>
              </w:rPr>
            </w:pPr>
            <w:r w:rsidRPr="005914A2">
              <w:rPr>
                <w:rFonts w:ascii="Arial" w:hAnsi="Arial" w:cs="Arial"/>
                <w:b/>
                <w:bCs/>
              </w:rPr>
              <w:t>Final Bill Indicator</w:t>
            </w:r>
          </w:p>
        </w:tc>
        <w:tc>
          <w:tcPr>
            <w:tcW w:w="2520" w:type="dxa"/>
            <w:tcBorders>
              <w:top w:val="single" w:sz="6" w:space="0" w:color="auto"/>
              <w:left w:val="single" w:sz="6" w:space="0" w:color="auto"/>
              <w:bottom w:val="single" w:sz="6" w:space="0" w:color="auto"/>
              <w:right w:val="single" w:sz="6" w:space="0" w:color="auto"/>
            </w:tcBorders>
          </w:tcPr>
          <w:p w14:paraId="20BF5841" w14:textId="77777777" w:rsidR="00B752E4" w:rsidRPr="005914A2" w:rsidRDefault="00B752E4">
            <w:pPr>
              <w:pStyle w:val="Heading4"/>
              <w:rPr>
                <w:rFonts w:cs="Arial"/>
                <w:b/>
                <w:bCs/>
                <w:i w:val="0"/>
              </w:rPr>
            </w:pPr>
            <w:r w:rsidRPr="005914A2">
              <w:rPr>
                <w:rFonts w:cs="Arial"/>
                <w:b/>
                <w:bCs/>
                <w:i w:val="0"/>
              </w:rPr>
              <w:t>N</w:t>
            </w:r>
          </w:p>
        </w:tc>
      </w:tr>
      <w:tr w:rsidR="00B752E4" w:rsidRPr="005914A2" w14:paraId="3CE02EF5"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6B732F08"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5914A2" w14:paraId="759A3462"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F7639F4"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5914A2" w14:paraId="08DC415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7D87F6D" w14:textId="77777777" w:rsidR="00B752E4" w:rsidRPr="005914A2" w:rsidRDefault="00B752E4">
            <w:pPr>
              <w:rPr>
                <w:rFonts w:ascii="Arial" w:hAnsi="Arial" w:cs="Arial"/>
                <w:b/>
                <w:bCs/>
                <w:lang w:val="fr-FR"/>
              </w:rPr>
            </w:pPr>
            <w:r w:rsidRPr="005914A2">
              <w:rPr>
                <w:rFonts w:ascii="Arial" w:hAnsi="Arial" w:cs="Arial"/>
                <w:b/>
                <w:bCs/>
                <w:lang w:val="fr-FR"/>
              </w:rPr>
              <w:t>PQTY</w:t>
            </w:r>
          </w:p>
        </w:tc>
        <w:tc>
          <w:tcPr>
            <w:tcW w:w="4680" w:type="dxa"/>
            <w:tcBorders>
              <w:top w:val="single" w:sz="6" w:space="0" w:color="auto"/>
              <w:left w:val="single" w:sz="6" w:space="0" w:color="auto"/>
              <w:bottom w:val="single" w:sz="6" w:space="0" w:color="auto"/>
              <w:right w:val="single" w:sz="6" w:space="0" w:color="auto"/>
            </w:tcBorders>
          </w:tcPr>
          <w:p w14:paraId="079D3AC3" w14:textId="77777777" w:rsidR="00B752E4" w:rsidRPr="005914A2" w:rsidRDefault="00B752E4">
            <w:pPr>
              <w:rPr>
                <w:rFonts w:ascii="Arial" w:hAnsi="Arial" w:cs="Arial"/>
                <w:b/>
                <w:bCs/>
                <w:lang w:val="fr-FR"/>
              </w:rPr>
            </w:pPr>
            <w:r w:rsidRPr="005914A2">
              <w:rPr>
                <w:rFonts w:ascii="Arial" w:hAnsi="Arial" w:cs="Arial"/>
                <w:b/>
                <w:bCs/>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35E40D3A" w14:textId="77777777" w:rsidR="00B752E4" w:rsidRPr="005914A2" w:rsidRDefault="00B752E4">
            <w:pPr>
              <w:rPr>
                <w:rFonts w:ascii="Arial" w:hAnsi="Arial" w:cs="Arial"/>
                <w:b/>
                <w:bCs/>
                <w:iCs/>
              </w:rPr>
            </w:pPr>
            <w:r w:rsidRPr="005914A2">
              <w:rPr>
                <w:rFonts w:ascii="Arial" w:hAnsi="Arial" w:cs="Arial"/>
                <w:b/>
                <w:bCs/>
                <w:iCs/>
              </w:rPr>
              <w:t>001</w:t>
            </w:r>
          </w:p>
        </w:tc>
      </w:tr>
      <w:tr w:rsidR="00B752E4" w:rsidRPr="005914A2" w14:paraId="7B65D388"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4C457B8"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85B488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C70F043" w14:textId="77777777" w:rsidR="00B752E4" w:rsidRPr="005914A2" w:rsidRDefault="00B752E4">
            <w:pPr>
              <w:rPr>
                <w:rFonts w:ascii="Arial" w:hAnsi="Arial" w:cs="Arial"/>
                <w:b/>
                <w:bCs/>
              </w:rPr>
            </w:pPr>
            <w:r w:rsidRPr="005914A2">
              <w:rPr>
                <w:rFonts w:ascii="Arial" w:hAnsi="Arial" w:cs="Arial"/>
                <w:b/>
                <w:bCs/>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3BDE486" w14:textId="77777777" w:rsidR="00B752E4" w:rsidRPr="005914A2" w:rsidRDefault="00B752E4">
            <w:pPr>
              <w:rPr>
                <w:rFonts w:ascii="Arial" w:hAnsi="Arial" w:cs="Arial"/>
                <w:b/>
                <w:bCs/>
              </w:rPr>
            </w:pPr>
            <w:r w:rsidRPr="005914A2">
              <w:rPr>
                <w:rFonts w:ascii="Arial" w:hAnsi="Arial" w:cs="Arial"/>
                <w:b/>
                <w:bCs/>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6F4CCA3" w14:textId="77777777" w:rsidR="00B752E4" w:rsidRPr="005914A2" w:rsidRDefault="00B752E4">
            <w:pPr>
              <w:rPr>
                <w:rFonts w:ascii="Arial" w:hAnsi="Arial" w:cs="Arial"/>
                <w:b/>
                <w:bCs/>
                <w:iCs/>
              </w:rPr>
            </w:pPr>
            <w:r w:rsidRPr="005914A2">
              <w:rPr>
                <w:rFonts w:ascii="Arial" w:hAnsi="Arial" w:cs="Arial"/>
                <w:b/>
                <w:bCs/>
                <w:iCs/>
              </w:rPr>
              <w:t>00001</w:t>
            </w:r>
          </w:p>
        </w:tc>
      </w:tr>
      <w:tr w:rsidR="00B752E4" w:rsidRPr="005914A2" w14:paraId="3620FEA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0FA4F8A" w14:textId="77777777" w:rsidR="00B752E4" w:rsidRPr="005914A2" w:rsidRDefault="00B752E4">
            <w:pPr>
              <w:rPr>
                <w:rFonts w:ascii="Arial" w:hAnsi="Arial" w:cs="Arial"/>
                <w:b/>
                <w:bCs/>
              </w:rPr>
            </w:pPr>
            <w:r w:rsidRPr="005914A2">
              <w:rPr>
                <w:rFonts w:ascii="Arial" w:hAnsi="Arial" w:cs="Arial"/>
                <w:b/>
                <w:bCs/>
              </w:rPr>
              <w:t>LNA</w:t>
            </w:r>
          </w:p>
        </w:tc>
        <w:tc>
          <w:tcPr>
            <w:tcW w:w="4680" w:type="dxa"/>
            <w:tcBorders>
              <w:top w:val="single" w:sz="6" w:space="0" w:color="auto"/>
              <w:left w:val="single" w:sz="6" w:space="0" w:color="auto"/>
              <w:bottom w:val="single" w:sz="6" w:space="0" w:color="auto"/>
              <w:right w:val="single" w:sz="6" w:space="0" w:color="auto"/>
            </w:tcBorders>
          </w:tcPr>
          <w:p w14:paraId="7DCA3B91" w14:textId="77777777" w:rsidR="00B752E4" w:rsidRPr="005914A2" w:rsidRDefault="00B752E4">
            <w:pPr>
              <w:rPr>
                <w:rFonts w:ascii="Arial" w:hAnsi="Arial" w:cs="Arial"/>
                <w:b/>
                <w:bCs/>
              </w:rPr>
            </w:pPr>
            <w:r w:rsidRPr="005914A2">
              <w:rPr>
                <w:rFonts w:ascii="Arial" w:hAnsi="Arial" w:cs="Arial"/>
                <w:b/>
                <w:bCs/>
              </w:rPr>
              <w:t>Line Activity</w:t>
            </w:r>
          </w:p>
        </w:tc>
        <w:tc>
          <w:tcPr>
            <w:tcW w:w="2520" w:type="dxa"/>
            <w:tcBorders>
              <w:top w:val="single" w:sz="6" w:space="0" w:color="auto"/>
              <w:left w:val="single" w:sz="6" w:space="0" w:color="auto"/>
              <w:bottom w:val="single" w:sz="6" w:space="0" w:color="auto"/>
              <w:right w:val="single" w:sz="6" w:space="0" w:color="auto"/>
            </w:tcBorders>
          </w:tcPr>
          <w:p w14:paraId="525C3318" w14:textId="77777777" w:rsidR="00B752E4" w:rsidRPr="005914A2" w:rsidRDefault="00B752E4">
            <w:pPr>
              <w:rPr>
                <w:rFonts w:ascii="Arial" w:hAnsi="Arial" w:cs="Arial"/>
                <w:b/>
                <w:bCs/>
                <w:iCs/>
              </w:rPr>
            </w:pPr>
            <w:r w:rsidRPr="005914A2">
              <w:rPr>
                <w:rFonts w:ascii="Arial" w:hAnsi="Arial" w:cs="Arial"/>
                <w:b/>
                <w:bCs/>
                <w:iCs/>
              </w:rPr>
              <w:t>V</w:t>
            </w:r>
          </w:p>
        </w:tc>
      </w:tr>
      <w:tr w:rsidR="00B752E4" w:rsidRPr="005914A2" w14:paraId="39C1CA8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D62BD4" w14:textId="77777777" w:rsidR="00B752E4" w:rsidRPr="005914A2" w:rsidRDefault="00B752E4">
            <w:pPr>
              <w:rPr>
                <w:rFonts w:ascii="Arial" w:hAnsi="Arial" w:cs="Arial"/>
                <w:b/>
                <w:bCs/>
              </w:rPr>
            </w:pPr>
            <w:r w:rsidRPr="005914A2">
              <w:rPr>
                <w:rFonts w:ascii="Arial" w:hAnsi="Arial" w:cs="Arial"/>
                <w:b/>
                <w:bCs/>
              </w:rPr>
              <w:t>TNS</w:t>
            </w:r>
          </w:p>
        </w:tc>
        <w:tc>
          <w:tcPr>
            <w:tcW w:w="4680" w:type="dxa"/>
            <w:tcBorders>
              <w:top w:val="single" w:sz="6" w:space="0" w:color="auto"/>
              <w:left w:val="single" w:sz="6" w:space="0" w:color="auto"/>
              <w:bottom w:val="single" w:sz="6" w:space="0" w:color="auto"/>
              <w:right w:val="single" w:sz="6" w:space="0" w:color="auto"/>
            </w:tcBorders>
          </w:tcPr>
          <w:p w14:paraId="755C31B7" w14:textId="77777777" w:rsidR="00B752E4" w:rsidRPr="005914A2" w:rsidRDefault="00B752E4">
            <w:pPr>
              <w:rPr>
                <w:rFonts w:ascii="Arial" w:hAnsi="Arial" w:cs="Arial"/>
                <w:b/>
                <w:bCs/>
              </w:rPr>
            </w:pPr>
            <w:r w:rsidRPr="005914A2">
              <w:rPr>
                <w:rFonts w:ascii="Arial" w:hAnsi="Arial" w:cs="Arial"/>
                <w:b/>
                <w:bCs/>
              </w:rPr>
              <w:t>Telephone Numbers</w:t>
            </w:r>
          </w:p>
        </w:tc>
        <w:tc>
          <w:tcPr>
            <w:tcW w:w="2520" w:type="dxa"/>
            <w:tcBorders>
              <w:top w:val="single" w:sz="6" w:space="0" w:color="auto"/>
              <w:left w:val="single" w:sz="6" w:space="0" w:color="auto"/>
              <w:bottom w:val="single" w:sz="6" w:space="0" w:color="auto"/>
              <w:right w:val="single" w:sz="6" w:space="0" w:color="auto"/>
            </w:tcBorders>
          </w:tcPr>
          <w:p w14:paraId="6CEC212E" w14:textId="77777777" w:rsidR="00B752E4" w:rsidRPr="005914A2" w:rsidRDefault="00B752E4">
            <w:pPr>
              <w:rPr>
                <w:rFonts w:ascii="Arial" w:hAnsi="Arial" w:cs="Arial"/>
                <w:b/>
                <w:bCs/>
                <w:iCs/>
              </w:rPr>
            </w:pPr>
            <w:r w:rsidRPr="005914A2">
              <w:rPr>
                <w:rFonts w:ascii="Arial" w:hAnsi="Arial" w:cs="Arial"/>
                <w:b/>
                <w:bCs/>
                <w:iCs/>
              </w:rPr>
              <w:t>9859862085</w:t>
            </w:r>
          </w:p>
        </w:tc>
      </w:tr>
      <w:tr w:rsidR="00B752E4" w:rsidRPr="005914A2" w14:paraId="5B08B9D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83C81A" w14:textId="77777777" w:rsidR="00B752E4" w:rsidRPr="005914A2" w:rsidRDefault="00B752E4">
            <w:pPr>
              <w:rPr>
                <w:rFonts w:ascii="Arial" w:hAnsi="Arial" w:cs="Arial"/>
                <w:b/>
                <w:bCs/>
              </w:rPr>
            </w:pPr>
            <w:r w:rsidRPr="005914A2">
              <w:rPr>
                <w:rFonts w:ascii="Arial" w:hAnsi="Arial" w:cs="Arial"/>
                <w:b/>
                <w:bCs/>
              </w:rPr>
              <w:t>FEATURE ACTIVITY</w:t>
            </w:r>
          </w:p>
        </w:tc>
        <w:tc>
          <w:tcPr>
            <w:tcW w:w="4680" w:type="dxa"/>
            <w:tcBorders>
              <w:top w:val="single" w:sz="6" w:space="0" w:color="auto"/>
              <w:left w:val="single" w:sz="6" w:space="0" w:color="auto"/>
              <w:bottom w:val="single" w:sz="6" w:space="0" w:color="auto"/>
              <w:right w:val="single" w:sz="6" w:space="0" w:color="auto"/>
            </w:tcBorders>
          </w:tcPr>
          <w:p w14:paraId="0CA08196" w14:textId="77777777" w:rsidR="00B752E4" w:rsidRPr="005914A2" w:rsidRDefault="00B752E4">
            <w:pPr>
              <w:rPr>
                <w:rFonts w:ascii="Arial" w:hAnsi="Arial" w:cs="Arial"/>
                <w:b/>
                <w:bCs/>
              </w:rPr>
            </w:pPr>
            <w:r w:rsidRPr="005914A2">
              <w:rPr>
                <w:rFonts w:ascii="Arial" w:hAnsi="Arial" w:cs="Arial"/>
                <w:b/>
                <w:bCs/>
              </w:rPr>
              <w:t>Feature Activity</w:t>
            </w:r>
          </w:p>
        </w:tc>
        <w:tc>
          <w:tcPr>
            <w:tcW w:w="2520" w:type="dxa"/>
            <w:tcBorders>
              <w:top w:val="single" w:sz="6" w:space="0" w:color="auto"/>
              <w:left w:val="single" w:sz="6" w:space="0" w:color="auto"/>
              <w:bottom w:val="single" w:sz="6" w:space="0" w:color="auto"/>
              <w:right w:val="single" w:sz="6" w:space="0" w:color="auto"/>
            </w:tcBorders>
          </w:tcPr>
          <w:p w14:paraId="04981FCD" w14:textId="77777777" w:rsidR="00B752E4" w:rsidRPr="005914A2" w:rsidRDefault="00B752E4">
            <w:pPr>
              <w:rPr>
                <w:rFonts w:ascii="Arial" w:hAnsi="Arial" w:cs="Arial"/>
                <w:b/>
                <w:bCs/>
                <w:iCs/>
              </w:rPr>
            </w:pPr>
            <w:r w:rsidRPr="005914A2">
              <w:rPr>
                <w:rFonts w:ascii="Arial" w:hAnsi="Arial" w:cs="Arial"/>
                <w:b/>
                <w:bCs/>
                <w:iCs/>
              </w:rPr>
              <w:t>N</w:t>
            </w:r>
          </w:p>
        </w:tc>
      </w:tr>
      <w:tr w:rsidR="00B752E4" w:rsidRPr="005914A2" w14:paraId="51CEA46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CD3F32" w14:textId="77777777" w:rsidR="00B752E4" w:rsidRPr="005914A2" w:rsidRDefault="00B752E4">
            <w:pPr>
              <w:rPr>
                <w:rFonts w:ascii="Arial" w:hAnsi="Arial" w:cs="Arial"/>
                <w:b/>
                <w:bCs/>
              </w:rPr>
            </w:pPr>
            <w:r w:rsidRPr="005914A2">
              <w:rPr>
                <w:rFonts w:ascii="Arial" w:hAnsi="Arial" w:cs="Arial"/>
                <w:b/>
                <w:bCs/>
              </w:rPr>
              <w:t>FEATURE</w:t>
            </w:r>
          </w:p>
        </w:tc>
        <w:tc>
          <w:tcPr>
            <w:tcW w:w="4680" w:type="dxa"/>
            <w:tcBorders>
              <w:top w:val="single" w:sz="6" w:space="0" w:color="auto"/>
              <w:left w:val="single" w:sz="6" w:space="0" w:color="auto"/>
              <w:bottom w:val="single" w:sz="6" w:space="0" w:color="auto"/>
              <w:right w:val="single" w:sz="6" w:space="0" w:color="auto"/>
            </w:tcBorders>
          </w:tcPr>
          <w:p w14:paraId="74FE4ACF" w14:textId="77777777" w:rsidR="00B752E4" w:rsidRPr="005914A2" w:rsidRDefault="00B752E4">
            <w:pPr>
              <w:rPr>
                <w:rFonts w:ascii="Arial" w:hAnsi="Arial" w:cs="Arial"/>
                <w:b/>
                <w:bCs/>
              </w:rPr>
            </w:pPr>
            <w:r w:rsidRPr="005914A2">
              <w:rPr>
                <w:rFonts w:ascii="Arial" w:hAnsi="Arial" w:cs="Arial"/>
                <w:b/>
                <w:bCs/>
              </w:rPr>
              <w:t>Feature</w:t>
            </w:r>
          </w:p>
        </w:tc>
        <w:tc>
          <w:tcPr>
            <w:tcW w:w="2520" w:type="dxa"/>
            <w:tcBorders>
              <w:top w:val="single" w:sz="6" w:space="0" w:color="auto"/>
              <w:left w:val="single" w:sz="6" w:space="0" w:color="auto"/>
              <w:bottom w:val="single" w:sz="6" w:space="0" w:color="auto"/>
              <w:right w:val="single" w:sz="6" w:space="0" w:color="auto"/>
            </w:tcBorders>
          </w:tcPr>
          <w:p w14:paraId="5A88EBE5" w14:textId="77777777" w:rsidR="00B752E4" w:rsidRPr="005914A2" w:rsidRDefault="00B752E4">
            <w:pPr>
              <w:rPr>
                <w:rFonts w:ascii="Arial" w:hAnsi="Arial" w:cs="Arial"/>
                <w:b/>
                <w:bCs/>
                <w:iCs/>
              </w:rPr>
            </w:pPr>
            <w:r w:rsidRPr="005914A2">
              <w:rPr>
                <w:rFonts w:ascii="Arial" w:hAnsi="Arial" w:cs="Arial"/>
                <w:b/>
                <w:bCs/>
                <w:iCs/>
              </w:rPr>
              <w:t>NSS</w:t>
            </w:r>
          </w:p>
        </w:tc>
      </w:tr>
    </w:tbl>
    <w:p w14:paraId="7F85F90D" w14:textId="77777777" w:rsidR="00B752E4" w:rsidRDefault="00B752E4"/>
    <w:p w14:paraId="51B06EAB" w14:textId="77777777" w:rsidR="00A27A70" w:rsidRDefault="00A27A70" w:rsidP="00DE40B5"/>
    <w:p w14:paraId="78927534" w14:textId="77777777" w:rsidR="00A27A70" w:rsidRDefault="00A27A70" w:rsidP="00DE40B5"/>
    <w:p w14:paraId="25A738FD" w14:textId="77777777" w:rsidR="00A27A70" w:rsidRDefault="00A27A70" w:rsidP="00DE40B5"/>
    <w:p w14:paraId="1B42075F" w14:textId="77777777" w:rsidR="00A27A70" w:rsidRPr="00012C40" w:rsidRDefault="00A27A70" w:rsidP="00A27A70">
      <w:r w:rsidRPr="00012C40">
        <w:t>XML INPUT:</w:t>
      </w:r>
    </w:p>
    <w:p w14:paraId="4F218999" w14:textId="77777777" w:rsidR="00A27A70" w:rsidRDefault="00A27A70" w:rsidP="00A27A70">
      <w:pPr>
        <w:rPr>
          <w:b/>
        </w:rPr>
      </w:pPr>
    </w:p>
    <w:p w14:paraId="47926215" w14:textId="77777777" w:rsidR="00A27A70" w:rsidRDefault="00A27A70" w:rsidP="00A27A70">
      <w:pPr>
        <w:ind w:hanging="480"/>
        <w:rPr>
          <w:rFonts w:ascii="Verdana" w:hAnsi="Verdana"/>
          <w:sz w:val="20"/>
          <w:szCs w:val="20"/>
        </w:rPr>
      </w:pPr>
      <w:hyperlink r:id="rId83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5C98F34" w14:textId="77777777" w:rsidR="00A27A70" w:rsidRDefault="00A27A70" w:rsidP="00A27A70">
      <w:pPr>
        <w:ind w:hanging="480"/>
        <w:rPr>
          <w:rFonts w:ascii="Verdana" w:hAnsi="Verdana"/>
          <w:sz w:val="20"/>
          <w:szCs w:val="20"/>
        </w:rPr>
      </w:pPr>
      <w:hyperlink r:id="rId83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08793F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C44F91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2009-07-02T09:31:55-05:00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D140F2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CVT0M034R31DC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596A01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E895AE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671AFC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27241C8"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4528E9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E351723"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200907020931AM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5C5833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547A53B" w14:textId="77777777" w:rsidR="00A27A70" w:rsidRDefault="00A27A70" w:rsidP="00A27A70">
      <w:pPr>
        <w:ind w:hanging="480"/>
        <w:rPr>
          <w:rFonts w:ascii="Verdana" w:hAnsi="Verdana"/>
          <w:sz w:val="20"/>
          <w:szCs w:val="20"/>
        </w:rPr>
      </w:pPr>
      <w:hyperlink r:id="rId83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89A9083" w14:textId="77777777" w:rsidR="00A27A70" w:rsidRDefault="00A27A70" w:rsidP="00A27A70">
      <w:pPr>
        <w:ind w:hanging="480"/>
        <w:rPr>
          <w:rFonts w:ascii="Verdana" w:hAnsi="Verdana"/>
          <w:sz w:val="20"/>
          <w:szCs w:val="20"/>
        </w:rPr>
      </w:pPr>
      <w:hyperlink r:id="rId83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CA6E7C0"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A159BD3"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A07B6C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4FBFB4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1E3F743" w14:textId="77777777" w:rsidR="00A27A70" w:rsidRPr="008C51B0" w:rsidRDefault="00A27A70" w:rsidP="00A27A7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419193B7" w14:textId="77777777" w:rsidR="00A27A70" w:rsidRDefault="00A27A70" w:rsidP="00A27A70">
      <w:pPr>
        <w:ind w:hanging="480"/>
        <w:rPr>
          <w:rFonts w:ascii="Verdana" w:hAnsi="Verdana"/>
          <w:sz w:val="20"/>
          <w:szCs w:val="20"/>
        </w:rPr>
      </w:pPr>
      <w:hyperlink r:id="rId83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8DCAD2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4EC34B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44AF587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5E20DCD"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C381DE8"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FE01C1B" w14:textId="77777777" w:rsidR="00A27A70" w:rsidRDefault="00A27A70" w:rsidP="00A27A70">
      <w:pPr>
        <w:ind w:hanging="480"/>
        <w:rPr>
          <w:rFonts w:ascii="Verdana" w:hAnsi="Verdana"/>
          <w:sz w:val="20"/>
          <w:szCs w:val="20"/>
        </w:rPr>
      </w:pPr>
      <w:hyperlink r:id="rId83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3A314F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2675949"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1D92966" w14:textId="77777777" w:rsidR="00A27A70" w:rsidRDefault="00A27A70" w:rsidP="00A27A70">
      <w:pPr>
        <w:ind w:hanging="480"/>
        <w:rPr>
          <w:rFonts w:ascii="Verdana" w:hAnsi="Verdana"/>
          <w:sz w:val="20"/>
          <w:szCs w:val="20"/>
        </w:rPr>
      </w:pPr>
      <w:hyperlink r:id="rId83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3160CC3"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FF4857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2B0B3A4"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FE8881F"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smartTag w:uri="urn:schemas-microsoft-com:office:smarttags" w:element="place">
        <w:smartTag w:uri="urn:schemas-microsoft-com:office:smarttags" w:element="City">
          <w:r>
            <w:rPr>
              <w:rStyle w:val="tx1"/>
              <w:rFonts w:ascii="Verdana" w:hAnsi="Verdana"/>
              <w:sz w:val="20"/>
              <w:szCs w:val="20"/>
            </w:rPr>
            <w:t>Garfield</w:t>
          </w:r>
        </w:smartTag>
      </w:smartTag>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76BAFC87" w14:textId="77777777" w:rsidR="00A27A70" w:rsidRPr="008C51B0" w:rsidRDefault="00A27A70" w:rsidP="00A27A7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1112221111</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E76BD20" w14:textId="77777777" w:rsidR="00A27A70" w:rsidRDefault="00A27A70" w:rsidP="00A27A70">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C427F05"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E0FA92D" w14:textId="77777777" w:rsidR="00A27A70" w:rsidRDefault="00A27A70" w:rsidP="00A27A70">
      <w:pPr>
        <w:ind w:hanging="480"/>
        <w:rPr>
          <w:rFonts w:ascii="Verdana" w:hAnsi="Verdana"/>
          <w:sz w:val="20"/>
          <w:szCs w:val="20"/>
        </w:rPr>
      </w:pPr>
      <w:hyperlink r:id="rId83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9D9EC55" w14:textId="77777777" w:rsidR="00A27A70" w:rsidRDefault="00A27A70" w:rsidP="00A27A70">
      <w:pPr>
        <w:ind w:hanging="480"/>
        <w:rPr>
          <w:rFonts w:ascii="Verdana" w:hAnsi="Verdana"/>
          <w:sz w:val="20"/>
          <w:szCs w:val="20"/>
        </w:rPr>
      </w:pPr>
      <w:hyperlink r:id="rId83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084C293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6CD5B62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5DBA2FEA"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ACD08F0" w14:textId="77777777" w:rsidR="00A27A70" w:rsidRDefault="00A27A70" w:rsidP="00A27A70">
      <w:pPr>
        <w:ind w:hanging="480"/>
        <w:rPr>
          <w:rFonts w:ascii="Verdana" w:hAnsi="Verdana"/>
          <w:sz w:val="20"/>
          <w:szCs w:val="20"/>
        </w:rPr>
      </w:pPr>
      <w:hyperlink r:id="rId83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6DCAC5D" w14:textId="77777777" w:rsidR="00A27A70" w:rsidRDefault="00A27A70" w:rsidP="00A27A70">
      <w:pPr>
        <w:ind w:hanging="480"/>
        <w:rPr>
          <w:rFonts w:ascii="Verdana" w:hAnsi="Verdana"/>
          <w:sz w:val="20"/>
          <w:szCs w:val="20"/>
        </w:rPr>
      </w:pPr>
      <w:hyperlink r:id="rId84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ACD491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Little Bopeep</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07916D9" w14:textId="77777777" w:rsidR="00A27A70" w:rsidRDefault="00A27A70" w:rsidP="00A27A70">
      <w:pPr>
        <w:ind w:hanging="480"/>
        <w:rPr>
          <w:rFonts w:ascii="Verdana" w:hAnsi="Verdana"/>
          <w:sz w:val="20"/>
          <w:szCs w:val="20"/>
        </w:rPr>
      </w:pPr>
      <w:hyperlink r:id="rId84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06E5E7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52B010E"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DD4394B"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1A6FB54"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E04982A"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14E4425" w14:textId="77777777" w:rsidR="00A27A70" w:rsidRDefault="00A27A70" w:rsidP="00A27A70">
      <w:pPr>
        <w:ind w:hanging="480"/>
        <w:rPr>
          <w:rFonts w:ascii="Verdana" w:hAnsi="Verdana"/>
          <w:sz w:val="20"/>
          <w:szCs w:val="20"/>
        </w:rPr>
      </w:pPr>
      <w:hyperlink r:id="rId84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29924D3" w14:textId="77777777" w:rsidR="00A27A70" w:rsidRDefault="00A27A70" w:rsidP="00A27A70">
      <w:pPr>
        <w:ind w:hanging="480"/>
        <w:rPr>
          <w:rFonts w:ascii="Verdana" w:hAnsi="Verdana"/>
          <w:sz w:val="20"/>
          <w:szCs w:val="20"/>
        </w:rPr>
      </w:pPr>
      <w:hyperlink r:id="rId84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8265CE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2C74192"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12B393D" w14:textId="77777777" w:rsidR="00A27A70" w:rsidRDefault="00A27A70" w:rsidP="00A27A70">
      <w:pPr>
        <w:ind w:hanging="480"/>
        <w:rPr>
          <w:rFonts w:ascii="Verdana" w:hAnsi="Verdana"/>
          <w:sz w:val="20"/>
          <w:szCs w:val="20"/>
        </w:rPr>
      </w:pPr>
      <w:hyperlink r:id="rId84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23F794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081D7C42" w14:textId="77777777" w:rsidR="00A27A70" w:rsidRDefault="00A27A70" w:rsidP="00A27A70">
      <w:pPr>
        <w:ind w:hanging="480"/>
        <w:rPr>
          <w:rFonts w:ascii="Verdana" w:hAnsi="Verdana"/>
          <w:sz w:val="20"/>
          <w:szCs w:val="20"/>
        </w:rPr>
      </w:pPr>
      <w:hyperlink r:id="rId84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E34A39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4752A8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DEE5ABC"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C1BAD59" w14:textId="77777777" w:rsidR="00A27A70" w:rsidRDefault="00A27A70" w:rsidP="00A27A70">
      <w:pPr>
        <w:ind w:hanging="480"/>
        <w:rPr>
          <w:rFonts w:ascii="Verdana" w:hAnsi="Verdana"/>
          <w:sz w:val="20"/>
          <w:szCs w:val="20"/>
        </w:rPr>
      </w:pPr>
      <w:hyperlink r:id="rId84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CD5FB0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80B671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87F0F17"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D729324"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F837EE0"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72A75D6B"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9B7D06D"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BC3B77F" w14:textId="77777777" w:rsidR="00A27A70" w:rsidRDefault="00A27A70" w:rsidP="00A27A70">
      <w:pPr>
        <w:rPr>
          <w:b/>
        </w:rPr>
      </w:pPr>
    </w:p>
    <w:p w14:paraId="5E634B11" w14:textId="77777777" w:rsidR="00A27A70" w:rsidRDefault="00A27A70" w:rsidP="00A27A70">
      <w:pPr>
        <w:rPr>
          <w:b/>
        </w:rPr>
      </w:pPr>
    </w:p>
    <w:p w14:paraId="2243B367" w14:textId="77777777" w:rsidR="00A27A70" w:rsidRPr="00A27A70" w:rsidRDefault="00A27A70" w:rsidP="00A27A70">
      <w:r w:rsidRPr="00A27A70">
        <w:t>XML OUTPUT:</w:t>
      </w:r>
    </w:p>
    <w:p w14:paraId="1A46434C" w14:textId="77777777" w:rsidR="00A27A70" w:rsidRPr="00A27A70" w:rsidRDefault="00A27A70" w:rsidP="00A27A70">
      <w:pPr>
        <w:rPr>
          <w:b/>
        </w:rPr>
      </w:pPr>
    </w:p>
    <w:p w14:paraId="14907C06" w14:textId="77777777" w:rsidR="00A27A70" w:rsidRPr="00A27A70" w:rsidRDefault="00A27A70" w:rsidP="00A27A70">
      <w:pPr>
        <w:rPr>
          <w:b/>
        </w:rPr>
      </w:pPr>
    </w:p>
    <w:p w14:paraId="4C1429C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&lt;header&gt;</w:t>
      </w:r>
    </w:p>
    <w:p w14:paraId="3C94D7B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&lt;senderid&gt;ATT-OR-SAT&lt;/senderid&gt;</w:t>
      </w:r>
    </w:p>
    <w:p w14:paraId="3525834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&lt;receiverid&gt;CTE-VALIDATOR&lt;/receiverid&gt;</w:t>
      </w:r>
    </w:p>
    <w:p w14:paraId="7B2AA3F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&lt;messagetype&gt;LSRUOM&lt;/messagetype&gt;</w:t>
      </w:r>
    </w:p>
    <w:p w14:paraId="2DE1452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&lt;lsogversion&gt;10.05&lt;/lsogversion&gt;</w:t>
      </w:r>
    </w:p>
    <w:p w14:paraId="3625A2F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&lt;ordertype&gt;ORDER&lt;/ordertype&gt;</w:t>
      </w:r>
    </w:p>
    <w:p w14:paraId="5CEA668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&lt;/header&gt;</w:t>
      </w:r>
    </w:p>
    <w:p w14:paraId="276C1FB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&lt;m2:LSR_RESP xmlns:m2="http://lsr.att.com/obf/tML/UOM"&gt;</w:t>
      </w:r>
    </w:p>
    <w:p w14:paraId="7A0A4F34"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&lt;m2:HDR&gt;</w:t>
      </w:r>
    </w:p>
    <w:p w14:paraId="788D6AE8"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&lt;m2:MESSAGE_ID&gt;1246545115271668.8362071429722&lt;/m2:MESSAGE_ID&gt;</w:t>
      </w:r>
    </w:p>
    <w:p w14:paraId="644B519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&lt;m2:CCNA&gt;ZXL&lt;/m2:CCNA&gt;</w:t>
      </w:r>
    </w:p>
    <w:p w14:paraId="388541A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&lt;m2:MSG_TIMESTAMP&gt;2009-07-02T09:31:55-05:00&lt;/m2:MSG_TIMESTAMP&gt;</w:t>
      </w:r>
    </w:p>
    <w:p w14:paraId="6B3487E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&lt;m2:PON&gt;CVT0M034R31DC&lt;/m2:PON&gt;</w:t>
      </w:r>
    </w:p>
    <w:p w14:paraId="594F43E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&lt;m2:VER&gt;00&lt;/m2:VER&gt;</w:t>
      </w:r>
    </w:p>
    <w:p w14:paraId="50ED90D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&lt;m2:ATN&gt;9859862085&lt;/m2:ATN&gt;</w:t>
      </w:r>
    </w:p>
    <w:p w14:paraId="44D9AB3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&lt;m2:LSR_NO&gt;20090702L00027-00&lt;/m2:LSR_NO&gt;</w:t>
      </w:r>
    </w:p>
    <w:p w14:paraId="6D896E0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&lt;m2:CC&gt;9999&lt;/m2:CC&gt;</w:t>
      </w:r>
    </w:p>
    <w:p w14:paraId="4C4E428E"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&lt;m2:CLEC_APPL_ID&gt;CTE-VALIDATOR&lt;/m2:CLEC_APPL_ID&gt;</w:t>
      </w:r>
    </w:p>
    <w:p w14:paraId="715C16E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&lt;m2:CLEC_APPL_PASSWORD&gt;PA$$WORD&lt;/m2:CLEC_APPL_PASSWORD&gt;</w:t>
      </w:r>
    </w:p>
    <w:p w14:paraId="74E87E0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&lt;m2:DTSENT&gt;200907020931AM&lt;/m2:DTSENT&gt;</w:t>
      </w:r>
    </w:p>
    <w:p w14:paraId="1637BD2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&lt;m2:ORD&gt;C5G94CD9&lt;/m2:ORD&gt;</w:t>
      </w:r>
    </w:p>
    <w:p w14:paraId="7360E06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&lt;m2:STATUS_CODE&gt;PD&lt;/m2:STATUS_CODE&gt;</w:t>
      </w:r>
    </w:p>
    <w:p w14:paraId="668CC73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&lt;m2:STATUS_MSG&gt;PENDING ORDER&lt;/m2:STATUS_MSG&gt;</w:t>
      </w:r>
    </w:p>
    <w:p w14:paraId="41C2C0F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&lt;m2:REMARKS&gt;Facilities have been checked&lt;/m2:REMARKS&gt;</w:t>
      </w:r>
    </w:p>
    <w:p w14:paraId="6771FB4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&lt;m2:TRAN_ACK_TYPE&gt;AT&lt;/m2:TRAN_ACK_TYPE&gt;</w:t>
      </w:r>
    </w:p>
    <w:p w14:paraId="1AC2B9E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&lt;m2:TRANS_SET_PURPOSE_CODE&gt;06&lt;/m2:TRANS_SET_PURPOSE_CODE&gt;</w:t>
      </w:r>
    </w:p>
    <w:p w14:paraId="3B6383B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&lt;/m2:HDR&gt;</w:t>
      </w:r>
    </w:p>
    <w:p w14:paraId="73C14D1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14:paraId="59B8238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14:paraId="08370148"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14:paraId="4138CC7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&lt;m2:EATN&gt;9859862085&lt;/m2:EATN&gt;</w:t>
      </w:r>
    </w:p>
    <w:p w14:paraId="3B0902F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&lt;m2:INIT&gt;BOJANGLES&lt;/m2:INIT&gt;</w:t>
      </w:r>
    </w:p>
    <w:p w14:paraId="63C3A2B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&lt;m2:INIT_TEL_NO&gt;8884448888&lt;/m2:INIT_TEL_NO&gt;</w:t>
      </w:r>
    </w:p>
    <w:p w14:paraId="6346DA7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&lt;m2:REP&gt;LCSC&lt;/m2:REP&gt;</w:t>
      </w:r>
    </w:p>
    <w:p w14:paraId="3036FA3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&lt;m2:REP_TEL_NO&gt;8006670807&lt;/m2:REP_TEL_NO&gt;</w:t>
      </w:r>
    </w:p>
    <w:p w14:paraId="4829EFA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&lt;m2:DD_CD&gt;20091204&lt;/m2:DD_CD&gt;</w:t>
      </w:r>
    </w:p>
    <w:p w14:paraId="0BDC24E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&lt;m2:BAN1&gt;318Q886621621&lt;/m2:BAN1&gt;</w:t>
      </w:r>
    </w:p>
    <w:p w14:paraId="177F703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14:paraId="0F014C8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14:paraId="3FE14FE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&lt;m2:LOCNUM_SVCS&gt;000&lt;/m2:LOCNUM_SVCS&gt;</w:t>
      </w:r>
    </w:p>
    <w:p w14:paraId="41C4071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&lt;m2:LNUM&gt;00001&lt;/m2:LNUM&gt;</w:t>
      </w:r>
    </w:p>
    <w:p w14:paraId="185209CE"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&lt;m2:TNS&gt;9859862085&lt;/m2:TNS&gt;</w:t>
      </w:r>
    </w:p>
    <w:p w14:paraId="1E4ED9A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14:paraId="520005B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14:paraId="65E87D4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14:paraId="231BA67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&lt;/m2:LSR_RESP&gt;</w:t>
      </w:r>
    </w:p>
    <w:p w14:paraId="76CD5B7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&lt;/m1:ATT_LSR_ORD_RSP&gt;</w:t>
      </w:r>
    </w:p>
    <w:p w14:paraId="3F3A242B" w14:textId="77777777" w:rsidR="009A2437" w:rsidRDefault="0087076A">
      <w:pPr>
        <w:rPr>
          <w:b/>
        </w:rPr>
      </w:pPr>
      <w:r>
        <w:br w:type="page"/>
      </w:r>
    </w:p>
    <w:p w14:paraId="348A53EC" w14:textId="77777777" w:rsidR="00EB512F" w:rsidRDefault="00B752E4">
      <w:pPr>
        <w:rPr>
          <w:b/>
          <w:sz w:val="28"/>
          <w:szCs w:val="28"/>
        </w:rPr>
      </w:pPr>
      <w:r w:rsidRPr="009A2437">
        <w:rPr>
          <w:b/>
          <w:sz w:val="28"/>
          <w:szCs w:val="28"/>
        </w:rPr>
        <w:t>CASE 35 DELETED</w:t>
      </w:r>
      <w:r w:rsidRPr="009A2437">
        <w:rPr>
          <w:b/>
          <w:sz w:val="28"/>
          <w:szCs w:val="28"/>
        </w:rPr>
        <w:br w:type="page"/>
      </w:r>
    </w:p>
    <w:p w14:paraId="39C25775" w14:textId="77777777" w:rsidR="00EB512F" w:rsidRDefault="00EB512F">
      <w:pPr>
        <w:rPr>
          <w:b/>
          <w:sz w:val="28"/>
          <w:szCs w:val="28"/>
        </w:rPr>
      </w:pPr>
    </w:p>
    <w:p w14:paraId="6FA1EB5C" w14:textId="77777777" w:rsidR="00EB512F" w:rsidRDefault="00EB512F">
      <w:pPr>
        <w:rPr>
          <w:b/>
          <w:sz w:val="28"/>
          <w:szCs w:val="28"/>
        </w:rPr>
      </w:pPr>
    </w:p>
    <w:p w14:paraId="31CF09AE" w14:textId="77777777" w:rsidR="00B752E4" w:rsidRDefault="00B752E4">
      <w:pPr>
        <w:rPr>
          <w:rFonts w:ascii="Arial" w:hAnsi="Arial" w:cs="Arial"/>
          <w:b/>
          <w:bCs/>
        </w:rPr>
      </w:pPr>
      <w:r>
        <w:rPr>
          <w:rFonts w:ascii="Arial" w:hAnsi="Arial" w:cs="Arial"/>
          <w:b/>
          <w:bCs/>
        </w:rPr>
        <w:t>TEST CASE M036: Scenario Description: (ACT=N) New Install of a UNE-P Coin—LNA=N</w:t>
      </w:r>
    </w:p>
    <w:p w14:paraId="6EB3295B" w14:textId="77777777" w:rsidR="00B752E4" w:rsidRDefault="00B752E4">
      <w:pPr>
        <w:pStyle w:val="Heading3"/>
        <w:rPr>
          <w:i w:val="0"/>
          <w:iCs w:val="0"/>
        </w:rPr>
      </w:pPr>
      <w:r>
        <w:rPr>
          <w:i w:val="0"/>
          <w:iCs w:val="0"/>
        </w:rPr>
        <w:t>Type of Account:  Business / Single Line</w:t>
      </w:r>
    </w:p>
    <w:p w14:paraId="6A467D65" w14:textId="77777777" w:rsidR="00866D4E" w:rsidRPr="00866D4E" w:rsidRDefault="00866D4E" w:rsidP="00866D4E"/>
    <w:p w14:paraId="2D4576EA" w14:textId="77777777" w:rsidR="00B752E4" w:rsidRDefault="00B752E4">
      <w:pPr>
        <w:pStyle w:val="Header"/>
        <w:tabs>
          <w:tab w:val="clear" w:pos="4320"/>
          <w:tab w:val="clear" w:pos="8640"/>
        </w:tabs>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B752E4" w:rsidRPr="00866D4E" w14:paraId="38991856" w14:textId="77777777">
        <w:trPr>
          <w:tblHeader/>
        </w:trPr>
        <w:tc>
          <w:tcPr>
            <w:tcW w:w="2070" w:type="dxa"/>
            <w:tcBorders>
              <w:top w:val="single" w:sz="6" w:space="0" w:color="auto"/>
              <w:left w:val="single" w:sz="6" w:space="0" w:color="auto"/>
              <w:bottom w:val="single" w:sz="6" w:space="0" w:color="auto"/>
              <w:right w:val="single" w:sz="6" w:space="0" w:color="auto"/>
            </w:tcBorders>
          </w:tcPr>
          <w:p w14:paraId="5CEFC613" w14:textId="77777777" w:rsidR="00B752E4" w:rsidRPr="00866D4E" w:rsidRDefault="00866D4E" w:rsidP="00866D4E">
            <w:pPr>
              <w:jc w:val="center"/>
              <w:rPr>
                <w:rFonts w:ascii="Arial" w:hAnsi="Arial" w:cs="Arial"/>
                <w:b/>
                <w:bCs/>
              </w:rPr>
            </w:pPr>
            <w:r w:rsidRPr="00866D4E">
              <w:rPr>
                <w:rFonts w:ascii="Arial" w:hAnsi="Arial" w:cs="Arial"/>
                <w:b/>
                <w:bCs/>
              </w:rPr>
              <w:t>FIELDS</w:t>
            </w:r>
          </w:p>
        </w:tc>
        <w:tc>
          <w:tcPr>
            <w:tcW w:w="4320" w:type="dxa"/>
            <w:tcBorders>
              <w:top w:val="single" w:sz="6" w:space="0" w:color="auto"/>
              <w:left w:val="single" w:sz="6" w:space="0" w:color="auto"/>
              <w:bottom w:val="single" w:sz="6" w:space="0" w:color="auto"/>
              <w:right w:val="single" w:sz="6" w:space="0" w:color="auto"/>
            </w:tcBorders>
          </w:tcPr>
          <w:p w14:paraId="758EA349" w14:textId="77777777" w:rsidR="00B752E4" w:rsidRPr="00866D4E" w:rsidRDefault="00B752E4">
            <w:pPr>
              <w:jc w:val="center"/>
              <w:rPr>
                <w:rFonts w:ascii="Arial" w:hAnsi="Arial" w:cs="Arial"/>
                <w:b/>
                <w:bCs/>
              </w:rPr>
            </w:pPr>
            <w:r w:rsidRPr="00866D4E">
              <w:rPr>
                <w:rFonts w:ascii="Arial" w:hAnsi="Arial" w:cs="Arial"/>
                <w:b/>
                <w:bCs/>
              </w:rPr>
              <w:t>DEFINITIONS</w:t>
            </w:r>
          </w:p>
        </w:tc>
        <w:tc>
          <w:tcPr>
            <w:tcW w:w="2610" w:type="dxa"/>
            <w:tcBorders>
              <w:top w:val="single" w:sz="6" w:space="0" w:color="auto"/>
              <w:left w:val="single" w:sz="6" w:space="0" w:color="auto"/>
              <w:bottom w:val="single" w:sz="6" w:space="0" w:color="auto"/>
              <w:right w:val="single" w:sz="6" w:space="0" w:color="auto"/>
            </w:tcBorders>
          </w:tcPr>
          <w:p w14:paraId="7C1B264B" w14:textId="77777777" w:rsidR="00B752E4" w:rsidRPr="00866D4E" w:rsidRDefault="00B752E4">
            <w:pPr>
              <w:jc w:val="center"/>
              <w:rPr>
                <w:rFonts w:ascii="Arial" w:hAnsi="Arial" w:cs="Arial"/>
                <w:b/>
                <w:bCs/>
                <w:iCs/>
              </w:rPr>
            </w:pPr>
            <w:r w:rsidRPr="00866D4E">
              <w:rPr>
                <w:rFonts w:ascii="Arial" w:hAnsi="Arial" w:cs="Arial"/>
                <w:b/>
                <w:bCs/>
                <w:iCs/>
              </w:rPr>
              <w:t>INPUT</w:t>
            </w:r>
          </w:p>
        </w:tc>
      </w:tr>
      <w:tr w:rsidR="00B752E4" w:rsidRPr="00866D4E" w14:paraId="2491763C"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64477647" w14:textId="77777777" w:rsidR="00B752E4" w:rsidRPr="00866D4E" w:rsidRDefault="00B752E4">
            <w:pPr>
              <w:pStyle w:val="Heading4"/>
              <w:rPr>
                <w:b/>
                <w:bCs/>
                <w:i w:val="0"/>
                <w:iCs w:val="0"/>
              </w:rPr>
            </w:pPr>
            <w:r w:rsidRPr="00866D4E">
              <w:rPr>
                <w:b/>
                <w:bCs/>
                <w:i w:val="0"/>
                <w:iCs w:val="0"/>
              </w:rPr>
              <w:t>LSR  FORM</w:t>
            </w:r>
          </w:p>
        </w:tc>
      </w:tr>
      <w:tr w:rsidR="00B752E4" w:rsidRPr="00866D4E" w14:paraId="501EF041"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7B71999C"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396911E6"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DF3CDBF" w14:textId="77777777" w:rsidR="00B752E4" w:rsidRPr="00866D4E" w:rsidRDefault="00B752E4">
            <w:pPr>
              <w:rPr>
                <w:rFonts w:ascii="Arial" w:hAnsi="Arial" w:cs="Arial"/>
                <w:b/>
                <w:bCs/>
              </w:rPr>
            </w:pPr>
            <w:r w:rsidRPr="00866D4E">
              <w:rPr>
                <w:rFonts w:ascii="Arial" w:hAnsi="Arial" w:cs="Arial"/>
                <w:b/>
                <w:bCs/>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28F3F4" w14:textId="77777777" w:rsidR="00B752E4" w:rsidRPr="00866D4E" w:rsidRDefault="00B752E4">
            <w:pPr>
              <w:rPr>
                <w:rFonts w:ascii="Arial" w:hAnsi="Arial" w:cs="Arial"/>
                <w:b/>
                <w:bCs/>
              </w:rPr>
            </w:pPr>
            <w:r w:rsidRPr="00866D4E">
              <w:rPr>
                <w:rFonts w:ascii="Arial" w:hAnsi="Arial" w:cs="Arial"/>
                <w:b/>
                <w:bCs/>
              </w:rPr>
              <w:t>Customer Carrier Name Abbreviation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72389C4" w14:textId="77777777" w:rsidR="00B752E4" w:rsidRPr="00866D4E" w:rsidRDefault="00B752E4">
            <w:pPr>
              <w:pStyle w:val="Heading4"/>
              <w:rPr>
                <w:b/>
                <w:bCs/>
                <w:i w:val="0"/>
              </w:rPr>
            </w:pPr>
            <w:r w:rsidRPr="00866D4E">
              <w:rPr>
                <w:b/>
                <w:bCs/>
                <w:i w:val="0"/>
              </w:rPr>
              <w:t>ZXL</w:t>
            </w:r>
          </w:p>
        </w:tc>
      </w:tr>
      <w:tr w:rsidR="00B752E4" w:rsidRPr="00866D4E" w14:paraId="68A11376" w14:textId="77777777">
        <w:tc>
          <w:tcPr>
            <w:tcW w:w="2070" w:type="dxa"/>
            <w:tcBorders>
              <w:top w:val="single" w:sz="6" w:space="0" w:color="auto"/>
              <w:left w:val="single" w:sz="6" w:space="0" w:color="auto"/>
              <w:bottom w:val="single" w:sz="6" w:space="0" w:color="auto"/>
              <w:right w:val="single" w:sz="6" w:space="0" w:color="auto"/>
            </w:tcBorders>
          </w:tcPr>
          <w:p w14:paraId="0EE07B66" w14:textId="77777777" w:rsidR="00B752E4" w:rsidRPr="00866D4E" w:rsidRDefault="00B752E4">
            <w:pPr>
              <w:rPr>
                <w:rFonts w:ascii="Arial" w:hAnsi="Arial" w:cs="Arial"/>
                <w:b/>
                <w:bCs/>
              </w:rPr>
            </w:pPr>
            <w:r w:rsidRPr="00866D4E">
              <w:rPr>
                <w:rFonts w:ascii="Arial" w:hAnsi="Arial" w:cs="Arial"/>
                <w:b/>
                <w:bCs/>
              </w:rPr>
              <w:t>PON</w:t>
            </w:r>
          </w:p>
        </w:tc>
        <w:tc>
          <w:tcPr>
            <w:tcW w:w="4320" w:type="dxa"/>
            <w:tcBorders>
              <w:top w:val="single" w:sz="6" w:space="0" w:color="auto"/>
              <w:left w:val="single" w:sz="6" w:space="0" w:color="auto"/>
              <w:bottom w:val="single" w:sz="6" w:space="0" w:color="auto"/>
              <w:right w:val="single" w:sz="6" w:space="0" w:color="auto"/>
            </w:tcBorders>
          </w:tcPr>
          <w:p w14:paraId="54EABF89" w14:textId="77777777" w:rsidR="00B752E4" w:rsidRPr="00866D4E" w:rsidRDefault="00B752E4">
            <w:pPr>
              <w:rPr>
                <w:rFonts w:ascii="Arial" w:hAnsi="Arial" w:cs="Arial"/>
                <w:b/>
                <w:bCs/>
              </w:rPr>
            </w:pPr>
            <w:r w:rsidRPr="00866D4E">
              <w:rPr>
                <w:rFonts w:ascii="Arial" w:hAnsi="Arial" w:cs="Arial"/>
                <w:b/>
                <w:bCs/>
              </w:rPr>
              <w:t>Purchase Order Number</w:t>
            </w:r>
          </w:p>
        </w:tc>
        <w:tc>
          <w:tcPr>
            <w:tcW w:w="2610" w:type="dxa"/>
            <w:tcBorders>
              <w:top w:val="single" w:sz="6" w:space="0" w:color="auto"/>
              <w:left w:val="single" w:sz="6" w:space="0" w:color="auto"/>
              <w:bottom w:val="single" w:sz="6" w:space="0" w:color="auto"/>
              <w:right w:val="single" w:sz="6" w:space="0" w:color="auto"/>
            </w:tcBorders>
          </w:tcPr>
          <w:p w14:paraId="4CC2CF8C" w14:textId="77777777" w:rsidR="00B752E4" w:rsidRPr="00866D4E" w:rsidRDefault="00B752E4">
            <w:pPr>
              <w:rPr>
                <w:rFonts w:ascii="Arial" w:hAnsi="Arial" w:cs="Arial"/>
                <w:b/>
                <w:bCs/>
                <w:iCs/>
              </w:rPr>
            </w:pPr>
            <w:r w:rsidRPr="00866D4E">
              <w:rPr>
                <w:rFonts w:ascii="Arial" w:hAnsi="Arial" w:cs="Arial"/>
                <w:b/>
                <w:bCs/>
                <w:iCs/>
              </w:rPr>
              <w:t>M36</w:t>
            </w:r>
          </w:p>
        </w:tc>
      </w:tr>
      <w:tr w:rsidR="00B752E4" w:rsidRPr="00866D4E" w14:paraId="7E68B1C3" w14:textId="77777777">
        <w:tc>
          <w:tcPr>
            <w:tcW w:w="2070" w:type="dxa"/>
            <w:tcBorders>
              <w:top w:val="single" w:sz="6" w:space="0" w:color="auto"/>
              <w:left w:val="single" w:sz="6" w:space="0" w:color="auto"/>
              <w:bottom w:val="single" w:sz="6" w:space="0" w:color="auto"/>
              <w:right w:val="single" w:sz="6" w:space="0" w:color="auto"/>
            </w:tcBorders>
          </w:tcPr>
          <w:p w14:paraId="06747B66" w14:textId="77777777" w:rsidR="00B752E4" w:rsidRPr="00866D4E" w:rsidRDefault="00B752E4">
            <w:pPr>
              <w:rPr>
                <w:rFonts w:ascii="Arial" w:hAnsi="Arial" w:cs="Arial"/>
                <w:b/>
                <w:bCs/>
              </w:rPr>
            </w:pPr>
            <w:r w:rsidRPr="00866D4E">
              <w:rPr>
                <w:rFonts w:ascii="Arial" w:hAnsi="Arial" w:cs="Arial"/>
                <w:b/>
                <w:bCs/>
              </w:rPr>
              <w:t>ATN</w:t>
            </w:r>
          </w:p>
        </w:tc>
        <w:tc>
          <w:tcPr>
            <w:tcW w:w="4320" w:type="dxa"/>
            <w:tcBorders>
              <w:top w:val="single" w:sz="6" w:space="0" w:color="auto"/>
              <w:left w:val="single" w:sz="6" w:space="0" w:color="auto"/>
              <w:bottom w:val="single" w:sz="6" w:space="0" w:color="auto"/>
              <w:right w:val="single" w:sz="6" w:space="0" w:color="auto"/>
            </w:tcBorders>
          </w:tcPr>
          <w:p w14:paraId="3DAEB040" w14:textId="77777777" w:rsidR="00B752E4" w:rsidRPr="00866D4E" w:rsidRDefault="00B752E4">
            <w:pPr>
              <w:rPr>
                <w:rFonts w:ascii="Arial" w:hAnsi="Arial" w:cs="Arial"/>
                <w:b/>
                <w:bCs/>
              </w:rPr>
            </w:pPr>
            <w:r w:rsidRPr="00866D4E">
              <w:rPr>
                <w:rFonts w:ascii="Arial" w:hAnsi="Arial" w:cs="Arial"/>
                <w:b/>
                <w:bCs/>
              </w:rPr>
              <w:t>Account Telephone Number</w:t>
            </w:r>
          </w:p>
        </w:tc>
        <w:tc>
          <w:tcPr>
            <w:tcW w:w="2610" w:type="dxa"/>
            <w:tcBorders>
              <w:top w:val="single" w:sz="6" w:space="0" w:color="auto"/>
              <w:left w:val="single" w:sz="6" w:space="0" w:color="auto"/>
              <w:bottom w:val="single" w:sz="6" w:space="0" w:color="auto"/>
              <w:right w:val="single" w:sz="6" w:space="0" w:color="auto"/>
            </w:tcBorders>
          </w:tcPr>
          <w:p w14:paraId="71AC69EE" w14:textId="77777777" w:rsidR="00B752E4" w:rsidRPr="00866D4E" w:rsidRDefault="00B752E4">
            <w:pPr>
              <w:rPr>
                <w:rFonts w:ascii="Arial" w:hAnsi="Arial" w:cs="Arial"/>
                <w:b/>
                <w:bCs/>
                <w:iCs/>
              </w:rPr>
            </w:pPr>
            <w:r w:rsidRPr="00866D4E">
              <w:rPr>
                <w:rFonts w:ascii="Arial" w:hAnsi="Arial" w:cs="Arial"/>
                <w:b/>
                <w:bCs/>
                <w:iCs/>
              </w:rPr>
              <w:t>7709391034</w:t>
            </w:r>
          </w:p>
        </w:tc>
      </w:tr>
      <w:tr w:rsidR="00B752E4" w:rsidRPr="00866D4E" w14:paraId="5349FC26" w14:textId="77777777">
        <w:tc>
          <w:tcPr>
            <w:tcW w:w="2070" w:type="dxa"/>
            <w:tcBorders>
              <w:top w:val="single" w:sz="6" w:space="0" w:color="auto"/>
              <w:left w:val="single" w:sz="6" w:space="0" w:color="auto"/>
              <w:bottom w:val="single" w:sz="6" w:space="0" w:color="auto"/>
              <w:right w:val="single" w:sz="6" w:space="0" w:color="auto"/>
            </w:tcBorders>
          </w:tcPr>
          <w:p w14:paraId="11789209" w14:textId="77777777" w:rsidR="00B752E4" w:rsidRPr="00866D4E" w:rsidRDefault="00B752E4">
            <w:pPr>
              <w:pStyle w:val="FORMDATA"/>
              <w:rPr>
                <w:b/>
                <w:bCs/>
                <w:color w:val="auto"/>
              </w:rPr>
            </w:pPr>
            <w:r w:rsidRPr="00866D4E">
              <w:rPr>
                <w:b/>
                <w:bCs/>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5987110D" w14:textId="77777777" w:rsidR="00B752E4" w:rsidRPr="00866D4E" w:rsidRDefault="00B752E4">
            <w:pPr>
              <w:pStyle w:val="FORMDATA"/>
              <w:rPr>
                <w:b/>
                <w:bCs/>
                <w:color w:val="auto"/>
              </w:rPr>
            </w:pPr>
            <w:r w:rsidRPr="00866D4E">
              <w:rPr>
                <w:b/>
                <w:bCs/>
                <w:color w:val="auto"/>
              </w:rPr>
              <w:t>Project</w:t>
            </w:r>
          </w:p>
        </w:tc>
        <w:tc>
          <w:tcPr>
            <w:tcW w:w="2610" w:type="dxa"/>
            <w:tcBorders>
              <w:top w:val="single" w:sz="6" w:space="0" w:color="auto"/>
              <w:left w:val="single" w:sz="6" w:space="0" w:color="auto"/>
              <w:bottom w:val="single" w:sz="6" w:space="0" w:color="auto"/>
              <w:right w:val="single" w:sz="6" w:space="0" w:color="auto"/>
            </w:tcBorders>
          </w:tcPr>
          <w:p w14:paraId="2DA5F8E4" w14:textId="77777777" w:rsidR="00B752E4" w:rsidRPr="00866D4E" w:rsidRDefault="00B752E4">
            <w:pPr>
              <w:pStyle w:val="FORMDATA"/>
              <w:rPr>
                <w:b/>
                <w:bCs/>
                <w:color w:val="auto"/>
              </w:rPr>
            </w:pPr>
            <w:r w:rsidRPr="00866D4E">
              <w:rPr>
                <w:b/>
                <w:bCs/>
                <w:color w:val="auto"/>
              </w:rPr>
              <w:t>CAVENOBILL</w:t>
            </w:r>
          </w:p>
        </w:tc>
      </w:tr>
      <w:tr w:rsidR="00B752E4" w:rsidRPr="00866D4E" w14:paraId="27916529"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85B15EB" w14:textId="77777777" w:rsidR="00B752E4" w:rsidRPr="00866D4E" w:rsidRDefault="00B752E4">
            <w:pPr>
              <w:rPr>
                <w:rFonts w:ascii="Arial" w:hAnsi="Arial" w:cs="Arial"/>
                <w:b/>
                <w:bCs/>
              </w:rPr>
            </w:pPr>
            <w:r w:rsidRPr="00866D4E">
              <w:rPr>
                <w:rFonts w:ascii="Arial" w:hAnsi="Arial" w:cs="Arial"/>
                <w:b/>
                <w:bCs/>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964C997" w14:textId="77777777" w:rsidR="00B752E4" w:rsidRPr="00866D4E" w:rsidRDefault="00B752E4">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Service</w:t>
                </w:r>
              </w:smartTag>
              <w:r w:rsidRPr="00866D4E">
                <w:rPr>
                  <w:rFonts w:ascii="Arial" w:hAnsi="Arial" w:cs="Arial"/>
                  <w:b/>
                  <w:bCs/>
                </w:rPr>
                <w:t xml:space="preserve"> </w:t>
              </w:r>
              <w:smartTag w:uri="urn:schemas-microsoft-com:office:smarttags" w:element="PlaceType">
                <w:r w:rsidRPr="00866D4E">
                  <w:rPr>
                    <w:rFonts w:ascii="Arial" w:hAnsi="Arial" w:cs="Arial"/>
                    <w:b/>
                    <w:bCs/>
                  </w:rPr>
                  <w:t>Center</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A966AF0" w14:textId="77777777" w:rsidR="00B752E4" w:rsidRPr="00866D4E" w:rsidRDefault="00B752E4">
            <w:pPr>
              <w:pStyle w:val="Heading4"/>
              <w:rPr>
                <w:b/>
                <w:bCs/>
                <w:i w:val="0"/>
              </w:rPr>
            </w:pPr>
            <w:r w:rsidRPr="00866D4E">
              <w:rPr>
                <w:b/>
                <w:bCs/>
                <w:i w:val="0"/>
              </w:rPr>
              <w:t>LCSC</w:t>
            </w:r>
          </w:p>
        </w:tc>
      </w:tr>
      <w:tr w:rsidR="00B752E4" w:rsidRPr="00866D4E" w14:paraId="36CC7FB6"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FE2A5EC" w14:textId="77777777" w:rsidR="00B752E4" w:rsidRPr="00866D4E" w:rsidRDefault="00B752E4">
            <w:pPr>
              <w:rPr>
                <w:rFonts w:ascii="Arial" w:hAnsi="Arial" w:cs="Arial"/>
                <w:b/>
                <w:bCs/>
              </w:rPr>
            </w:pPr>
            <w:r w:rsidRPr="00866D4E">
              <w:rPr>
                <w:rFonts w:ascii="Arial" w:hAnsi="Arial" w:cs="Arial"/>
                <w:b/>
                <w:bCs/>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50401EA" w14:textId="77777777" w:rsidR="00B752E4" w:rsidRPr="00866D4E" w:rsidRDefault="00B752E4">
            <w:pPr>
              <w:pStyle w:val="Heading5"/>
              <w:rPr>
                <w:rFonts w:cs="Arial"/>
                <w:bCs/>
                <w:iCs w:val="0"/>
                <w:color w:val="auto"/>
                <w:szCs w:val="24"/>
              </w:rPr>
            </w:pPr>
            <w:r w:rsidRPr="00866D4E">
              <w:rPr>
                <w:rFonts w:cs="Arial"/>
                <w:bCs/>
                <w:iCs w:val="0"/>
                <w:color w:val="auto"/>
                <w:szCs w:val="24"/>
              </w:rPr>
              <w:t>Date &amp; Time Sent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5CA23CF" w14:textId="77777777" w:rsidR="00B752E4" w:rsidRPr="00866D4E" w:rsidRDefault="00B752E4">
            <w:pPr>
              <w:rPr>
                <w:rFonts w:ascii="Arial" w:hAnsi="Arial" w:cs="Arial"/>
                <w:b/>
                <w:bCs/>
                <w:iCs/>
              </w:rPr>
            </w:pPr>
            <w:r w:rsidRPr="00866D4E">
              <w:rPr>
                <w:rFonts w:ascii="Arial" w:hAnsi="Arial" w:cs="Arial"/>
                <w:b/>
                <w:bCs/>
                <w:iCs/>
              </w:rPr>
              <w:t>20030328</w:t>
            </w:r>
          </w:p>
        </w:tc>
      </w:tr>
      <w:tr w:rsidR="00B752E4" w:rsidRPr="00866D4E" w14:paraId="2CBE1EE7" w14:textId="77777777">
        <w:tc>
          <w:tcPr>
            <w:tcW w:w="2070" w:type="dxa"/>
            <w:tcBorders>
              <w:top w:val="single" w:sz="6" w:space="0" w:color="auto"/>
              <w:left w:val="single" w:sz="6" w:space="0" w:color="auto"/>
              <w:bottom w:val="single" w:sz="6" w:space="0" w:color="auto"/>
              <w:right w:val="single" w:sz="6" w:space="0" w:color="auto"/>
            </w:tcBorders>
          </w:tcPr>
          <w:p w14:paraId="5E4C35D8" w14:textId="77777777" w:rsidR="00B752E4" w:rsidRPr="00866D4E" w:rsidRDefault="00B752E4">
            <w:pPr>
              <w:rPr>
                <w:rFonts w:ascii="Arial" w:hAnsi="Arial" w:cs="Arial"/>
                <w:b/>
                <w:bCs/>
              </w:rPr>
            </w:pPr>
            <w:r w:rsidRPr="00866D4E">
              <w:rPr>
                <w:rFonts w:ascii="Arial" w:hAnsi="Arial" w:cs="Arial"/>
                <w:b/>
                <w:bCs/>
              </w:rPr>
              <w:t>DDD</w:t>
            </w:r>
          </w:p>
        </w:tc>
        <w:tc>
          <w:tcPr>
            <w:tcW w:w="4320" w:type="dxa"/>
            <w:tcBorders>
              <w:top w:val="single" w:sz="6" w:space="0" w:color="auto"/>
              <w:left w:val="single" w:sz="6" w:space="0" w:color="auto"/>
              <w:bottom w:val="single" w:sz="6" w:space="0" w:color="auto"/>
              <w:right w:val="single" w:sz="6" w:space="0" w:color="auto"/>
            </w:tcBorders>
          </w:tcPr>
          <w:p w14:paraId="2CBA794F" w14:textId="77777777" w:rsidR="00B752E4" w:rsidRPr="00866D4E" w:rsidRDefault="00B752E4">
            <w:pPr>
              <w:rPr>
                <w:rFonts w:ascii="Arial" w:hAnsi="Arial" w:cs="Arial"/>
                <w:b/>
                <w:bCs/>
              </w:rPr>
            </w:pPr>
            <w:r w:rsidRPr="00866D4E">
              <w:rPr>
                <w:rFonts w:ascii="Arial" w:hAnsi="Arial" w:cs="Arial"/>
                <w:b/>
                <w:bCs/>
              </w:rPr>
              <w:t>Desired Due Date</w:t>
            </w:r>
          </w:p>
        </w:tc>
        <w:tc>
          <w:tcPr>
            <w:tcW w:w="2610" w:type="dxa"/>
            <w:tcBorders>
              <w:top w:val="single" w:sz="6" w:space="0" w:color="auto"/>
              <w:left w:val="single" w:sz="6" w:space="0" w:color="auto"/>
              <w:bottom w:val="single" w:sz="6" w:space="0" w:color="auto"/>
              <w:right w:val="single" w:sz="6" w:space="0" w:color="auto"/>
            </w:tcBorders>
          </w:tcPr>
          <w:p w14:paraId="08CC9D60" w14:textId="77777777" w:rsidR="00B752E4" w:rsidRPr="00866D4E" w:rsidRDefault="00B752E4">
            <w:pPr>
              <w:rPr>
                <w:rFonts w:ascii="Arial" w:hAnsi="Arial" w:cs="Arial"/>
                <w:b/>
                <w:bCs/>
                <w:iCs/>
              </w:rPr>
            </w:pPr>
            <w:r w:rsidRPr="00866D4E">
              <w:rPr>
                <w:rFonts w:ascii="Arial" w:hAnsi="Arial" w:cs="Arial"/>
                <w:b/>
                <w:bCs/>
                <w:iCs/>
              </w:rPr>
              <w:t>20030428</w:t>
            </w:r>
          </w:p>
        </w:tc>
      </w:tr>
      <w:tr w:rsidR="00B752E4" w:rsidRPr="00866D4E" w14:paraId="06A410F7" w14:textId="77777777">
        <w:tc>
          <w:tcPr>
            <w:tcW w:w="2070" w:type="dxa"/>
            <w:tcBorders>
              <w:top w:val="single" w:sz="6" w:space="0" w:color="auto"/>
              <w:left w:val="single" w:sz="6" w:space="0" w:color="auto"/>
              <w:bottom w:val="single" w:sz="6" w:space="0" w:color="auto"/>
              <w:right w:val="single" w:sz="6" w:space="0" w:color="auto"/>
            </w:tcBorders>
          </w:tcPr>
          <w:p w14:paraId="14B45225" w14:textId="77777777" w:rsidR="00B752E4" w:rsidRPr="00866D4E" w:rsidRDefault="00B752E4">
            <w:pPr>
              <w:rPr>
                <w:rFonts w:ascii="Arial" w:hAnsi="Arial" w:cs="Arial"/>
                <w:b/>
                <w:bCs/>
              </w:rPr>
            </w:pPr>
            <w:r w:rsidRPr="00866D4E">
              <w:rPr>
                <w:rFonts w:ascii="Arial" w:hAnsi="Arial" w:cs="Arial"/>
                <w:b/>
                <w:bCs/>
              </w:rPr>
              <w:t>REQTYP</w:t>
            </w:r>
          </w:p>
        </w:tc>
        <w:tc>
          <w:tcPr>
            <w:tcW w:w="4320" w:type="dxa"/>
            <w:tcBorders>
              <w:top w:val="single" w:sz="6" w:space="0" w:color="auto"/>
              <w:left w:val="single" w:sz="6" w:space="0" w:color="auto"/>
              <w:bottom w:val="single" w:sz="6" w:space="0" w:color="auto"/>
              <w:right w:val="single" w:sz="6" w:space="0" w:color="auto"/>
            </w:tcBorders>
          </w:tcPr>
          <w:p w14:paraId="64C02131" w14:textId="77777777" w:rsidR="00B752E4" w:rsidRPr="00866D4E" w:rsidRDefault="00B752E4">
            <w:pPr>
              <w:rPr>
                <w:rFonts w:ascii="Arial" w:hAnsi="Arial" w:cs="Arial"/>
                <w:b/>
                <w:bCs/>
              </w:rPr>
            </w:pPr>
            <w:r w:rsidRPr="00866D4E">
              <w:rPr>
                <w:rFonts w:ascii="Arial" w:hAnsi="Arial" w:cs="Arial"/>
                <w:b/>
                <w:bCs/>
              </w:rPr>
              <w:t>Request Type</w:t>
            </w:r>
          </w:p>
        </w:tc>
        <w:tc>
          <w:tcPr>
            <w:tcW w:w="2610" w:type="dxa"/>
            <w:tcBorders>
              <w:top w:val="single" w:sz="6" w:space="0" w:color="auto"/>
              <w:left w:val="single" w:sz="6" w:space="0" w:color="auto"/>
              <w:bottom w:val="single" w:sz="6" w:space="0" w:color="auto"/>
              <w:right w:val="single" w:sz="6" w:space="0" w:color="auto"/>
            </w:tcBorders>
          </w:tcPr>
          <w:p w14:paraId="39C64724" w14:textId="77777777" w:rsidR="00B752E4" w:rsidRPr="00866D4E" w:rsidRDefault="00B752E4">
            <w:pPr>
              <w:rPr>
                <w:rFonts w:ascii="Arial" w:hAnsi="Arial" w:cs="Arial"/>
                <w:b/>
                <w:bCs/>
                <w:iCs/>
              </w:rPr>
            </w:pPr>
            <w:r w:rsidRPr="00866D4E">
              <w:rPr>
                <w:rFonts w:ascii="Arial" w:hAnsi="Arial" w:cs="Arial"/>
                <w:b/>
                <w:bCs/>
                <w:iCs/>
              </w:rPr>
              <w:t>MB</w:t>
            </w:r>
          </w:p>
        </w:tc>
      </w:tr>
      <w:tr w:rsidR="00B752E4" w:rsidRPr="00866D4E" w14:paraId="362D093D" w14:textId="77777777">
        <w:tc>
          <w:tcPr>
            <w:tcW w:w="2070" w:type="dxa"/>
            <w:tcBorders>
              <w:top w:val="single" w:sz="6" w:space="0" w:color="auto"/>
              <w:left w:val="single" w:sz="6" w:space="0" w:color="auto"/>
              <w:bottom w:val="single" w:sz="6" w:space="0" w:color="auto"/>
              <w:right w:val="single" w:sz="6" w:space="0" w:color="auto"/>
            </w:tcBorders>
          </w:tcPr>
          <w:p w14:paraId="5F2B81E2" w14:textId="77777777" w:rsidR="00B752E4" w:rsidRPr="00866D4E" w:rsidRDefault="00B752E4">
            <w:pPr>
              <w:rPr>
                <w:rFonts w:ascii="Arial" w:hAnsi="Arial" w:cs="Arial"/>
                <w:b/>
                <w:bCs/>
              </w:rPr>
            </w:pPr>
            <w:r w:rsidRPr="00866D4E">
              <w:rPr>
                <w:rFonts w:ascii="Arial" w:hAnsi="Arial" w:cs="Arial"/>
                <w:b/>
                <w:bCs/>
              </w:rPr>
              <w:t>ACT</w:t>
            </w:r>
          </w:p>
        </w:tc>
        <w:tc>
          <w:tcPr>
            <w:tcW w:w="4320" w:type="dxa"/>
            <w:tcBorders>
              <w:top w:val="single" w:sz="6" w:space="0" w:color="auto"/>
              <w:left w:val="single" w:sz="6" w:space="0" w:color="auto"/>
              <w:bottom w:val="single" w:sz="6" w:space="0" w:color="auto"/>
              <w:right w:val="single" w:sz="6" w:space="0" w:color="auto"/>
            </w:tcBorders>
          </w:tcPr>
          <w:p w14:paraId="2322B71C" w14:textId="77777777" w:rsidR="00B752E4" w:rsidRPr="00866D4E" w:rsidRDefault="00B752E4">
            <w:pPr>
              <w:rPr>
                <w:rFonts w:ascii="Arial" w:hAnsi="Arial" w:cs="Arial"/>
                <w:b/>
                <w:bCs/>
              </w:rPr>
            </w:pPr>
            <w:r w:rsidRPr="00866D4E">
              <w:rPr>
                <w:rFonts w:ascii="Arial" w:hAnsi="Arial" w:cs="Arial"/>
                <w:b/>
                <w:bCs/>
              </w:rPr>
              <w:t>Activity Type</w:t>
            </w:r>
          </w:p>
        </w:tc>
        <w:tc>
          <w:tcPr>
            <w:tcW w:w="2610" w:type="dxa"/>
            <w:tcBorders>
              <w:top w:val="single" w:sz="6" w:space="0" w:color="auto"/>
              <w:left w:val="single" w:sz="6" w:space="0" w:color="auto"/>
              <w:bottom w:val="single" w:sz="6" w:space="0" w:color="auto"/>
              <w:right w:val="single" w:sz="6" w:space="0" w:color="auto"/>
            </w:tcBorders>
          </w:tcPr>
          <w:p w14:paraId="05D77841" w14:textId="77777777" w:rsidR="00B752E4" w:rsidRPr="00866D4E" w:rsidRDefault="00B752E4">
            <w:pPr>
              <w:rPr>
                <w:rFonts w:ascii="Arial" w:hAnsi="Arial" w:cs="Arial"/>
                <w:b/>
                <w:bCs/>
                <w:iCs/>
              </w:rPr>
            </w:pPr>
            <w:r w:rsidRPr="00866D4E">
              <w:rPr>
                <w:rFonts w:ascii="Arial" w:hAnsi="Arial" w:cs="Arial"/>
                <w:b/>
                <w:bCs/>
                <w:iCs/>
              </w:rPr>
              <w:t>N</w:t>
            </w:r>
          </w:p>
        </w:tc>
      </w:tr>
      <w:tr w:rsidR="00B752E4" w:rsidRPr="00866D4E" w14:paraId="5D658A15" w14:textId="77777777">
        <w:tc>
          <w:tcPr>
            <w:tcW w:w="2070" w:type="dxa"/>
            <w:tcBorders>
              <w:top w:val="single" w:sz="6" w:space="0" w:color="auto"/>
              <w:left w:val="single" w:sz="6" w:space="0" w:color="auto"/>
              <w:bottom w:val="single" w:sz="6" w:space="0" w:color="auto"/>
              <w:right w:val="single" w:sz="6" w:space="0" w:color="auto"/>
            </w:tcBorders>
          </w:tcPr>
          <w:p w14:paraId="78C848C4" w14:textId="77777777" w:rsidR="00B752E4" w:rsidRPr="00866D4E" w:rsidRDefault="00B752E4">
            <w:pPr>
              <w:rPr>
                <w:rFonts w:ascii="Arial" w:hAnsi="Arial" w:cs="Arial"/>
                <w:b/>
                <w:bCs/>
              </w:rPr>
            </w:pPr>
            <w:r w:rsidRPr="00866D4E">
              <w:rPr>
                <w:rFonts w:ascii="Arial" w:hAnsi="Arial" w:cs="Arial"/>
                <w:b/>
                <w:bCs/>
              </w:rPr>
              <w:t>CC</w:t>
            </w:r>
          </w:p>
        </w:tc>
        <w:tc>
          <w:tcPr>
            <w:tcW w:w="4320" w:type="dxa"/>
            <w:tcBorders>
              <w:top w:val="single" w:sz="6" w:space="0" w:color="auto"/>
              <w:left w:val="single" w:sz="6" w:space="0" w:color="auto"/>
              <w:bottom w:val="single" w:sz="6" w:space="0" w:color="auto"/>
              <w:right w:val="single" w:sz="6" w:space="0" w:color="auto"/>
            </w:tcBorders>
          </w:tcPr>
          <w:p w14:paraId="369C7EB7" w14:textId="77777777" w:rsidR="00B752E4" w:rsidRPr="00866D4E" w:rsidRDefault="00B752E4">
            <w:pPr>
              <w:rPr>
                <w:rFonts w:ascii="Arial" w:hAnsi="Arial" w:cs="Arial"/>
                <w:b/>
                <w:bCs/>
              </w:rPr>
            </w:pPr>
            <w:r w:rsidRPr="00866D4E">
              <w:rPr>
                <w:rFonts w:ascii="Arial" w:hAnsi="Arial" w:cs="Arial"/>
                <w:b/>
                <w:bCs/>
              </w:rPr>
              <w:t>Company Code</w:t>
            </w:r>
          </w:p>
        </w:tc>
        <w:tc>
          <w:tcPr>
            <w:tcW w:w="2610" w:type="dxa"/>
            <w:tcBorders>
              <w:top w:val="single" w:sz="6" w:space="0" w:color="auto"/>
              <w:left w:val="single" w:sz="6" w:space="0" w:color="auto"/>
              <w:bottom w:val="single" w:sz="6" w:space="0" w:color="auto"/>
              <w:right w:val="single" w:sz="6" w:space="0" w:color="auto"/>
            </w:tcBorders>
          </w:tcPr>
          <w:p w14:paraId="2CB60188" w14:textId="77777777" w:rsidR="00B752E4" w:rsidRPr="00866D4E" w:rsidRDefault="00B752E4">
            <w:pPr>
              <w:rPr>
                <w:rFonts w:ascii="Arial" w:hAnsi="Arial" w:cs="Arial"/>
                <w:b/>
                <w:bCs/>
                <w:iCs/>
              </w:rPr>
            </w:pPr>
            <w:r w:rsidRPr="00866D4E">
              <w:rPr>
                <w:rFonts w:ascii="Arial" w:hAnsi="Arial" w:cs="Arial"/>
                <w:b/>
                <w:bCs/>
                <w:iCs/>
              </w:rPr>
              <w:t>9999</w:t>
            </w:r>
          </w:p>
        </w:tc>
      </w:tr>
      <w:tr w:rsidR="00B752E4" w:rsidRPr="00866D4E" w14:paraId="6B27F264" w14:textId="77777777">
        <w:tc>
          <w:tcPr>
            <w:tcW w:w="2070" w:type="dxa"/>
            <w:tcBorders>
              <w:top w:val="single" w:sz="6" w:space="0" w:color="auto"/>
              <w:left w:val="single" w:sz="6" w:space="0" w:color="auto"/>
              <w:bottom w:val="single" w:sz="6" w:space="0" w:color="auto"/>
              <w:right w:val="single" w:sz="6" w:space="0" w:color="auto"/>
            </w:tcBorders>
          </w:tcPr>
          <w:p w14:paraId="1B6F3301" w14:textId="77777777" w:rsidR="00B752E4" w:rsidRPr="00866D4E" w:rsidRDefault="00B752E4">
            <w:pPr>
              <w:rPr>
                <w:rFonts w:ascii="Arial" w:hAnsi="Arial" w:cs="Arial"/>
                <w:b/>
                <w:bCs/>
              </w:rPr>
            </w:pPr>
            <w:r w:rsidRPr="00866D4E">
              <w:rPr>
                <w:rFonts w:ascii="Arial" w:hAnsi="Arial" w:cs="Arial"/>
                <w:b/>
                <w:bCs/>
              </w:rPr>
              <w:t>TOS</w:t>
            </w:r>
          </w:p>
        </w:tc>
        <w:tc>
          <w:tcPr>
            <w:tcW w:w="4320" w:type="dxa"/>
            <w:tcBorders>
              <w:top w:val="single" w:sz="6" w:space="0" w:color="auto"/>
              <w:left w:val="single" w:sz="6" w:space="0" w:color="auto"/>
              <w:bottom w:val="single" w:sz="6" w:space="0" w:color="auto"/>
              <w:right w:val="single" w:sz="6" w:space="0" w:color="auto"/>
            </w:tcBorders>
          </w:tcPr>
          <w:p w14:paraId="14046C02" w14:textId="77777777" w:rsidR="00B752E4" w:rsidRPr="00866D4E" w:rsidRDefault="00B752E4">
            <w:pPr>
              <w:rPr>
                <w:rFonts w:ascii="Arial" w:hAnsi="Arial" w:cs="Arial"/>
                <w:b/>
                <w:bCs/>
              </w:rPr>
            </w:pPr>
            <w:r w:rsidRPr="00866D4E">
              <w:rPr>
                <w:rFonts w:ascii="Arial" w:hAnsi="Arial" w:cs="Arial"/>
                <w:b/>
                <w:bCs/>
              </w:rPr>
              <w:t>Type of Service</w:t>
            </w:r>
          </w:p>
        </w:tc>
        <w:tc>
          <w:tcPr>
            <w:tcW w:w="2610" w:type="dxa"/>
            <w:tcBorders>
              <w:top w:val="single" w:sz="6" w:space="0" w:color="auto"/>
              <w:left w:val="single" w:sz="6" w:space="0" w:color="auto"/>
              <w:bottom w:val="single" w:sz="6" w:space="0" w:color="auto"/>
              <w:right w:val="single" w:sz="6" w:space="0" w:color="auto"/>
            </w:tcBorders>
          </w:tcPr>
          <w:p w14:paraId="08B03683" w14:textId="77777777" w:rsidR="00B752E4" w:rsidRPr="00866D4E" w:rsidRDefault="00B752E4">
            <w:pPr>
              <w:rPr>
                <w:rFonts w:ascii="Arial" w:hAnsi="Arial" w:cs="Arial"/>
                <w:b/>
                <w:bCs/>
                <w:iCs/>
                <w:lang w:val="fr-FR"/>
              </w:rPr>
            </w:pPr>
            <w:r w:rsidRPr="00866D4E">
              <w:rPr>
                <w:rFonts w:ascii="Arial" w:hAnsi="Arial" w:cs="Arial"/>
                <w:b/>
                <w:bCs/>
                <w:iCs/>
                <w:lang w:val="fr-FR"/>
              </w:rPr>
              <w:t>4CM-</w:t>
            </w:r>
          </w:p>
        </w:tc>
      </w:tr>
      <w:tr w:rsidR="00B752E4" w:rsidRPr="00866D4E" w14:paraId="63FF4E04" w14:textId="77777777">
        <w:tc>
          <w:tcPr>
            <w:tcW w:w="2070" w:type="dxa"/>
            <w:tcBorders>
              <w:top w:val="single" w:sz="6" w:space="0" w:color="auto"/>
              <w:left w:val="single" w:sz="6" w:space="0" w:color="auto"/>
              <w:bottom w:val="single" w:sz="6" w:space="0" w:color="auto"/>
              <w:right w:val="single" w:sz="6" w:space="0" w:color="auto"/>
            </w:tcBorders>
          </w:tcPr>
          <w:p w14:paraId="768AC602" w14:textId="77777777" w:rsidR="00B752E4" w:rsidRPr="00866D4E" w:rsidRDefault="00B752E4">
            <w:pPr>
              <w:rPr>
                <w:rFonts w:ascii="Arial" w:hAnsi="Arial" w:cs="Arial"/>
                <w:b/>
                <w:bCs/>
                <w:lang w:val="fr-FR"/>
              </w:rPr>
            </w:pPr>
            <w:r w:rsidRPr="00866D4E">
              <w:rPr>
                <w:rFonts w:ascii="Arial" w:hAnsi="Arial" w:cs="Arial"/>
                <w:b/>
                <w:bCs/>
                <w:lang w:val="fr-FR"/>
              </w:rPr>
              <w:t>PORTTYP</w:t>
            </w:r>
          </w:p>
        </w:tc>
        <w:tc>
          <w:tcPr>
            <w:tcW w:w="4320" w:type="dxa"/>
            <w:tcBorders>
              <w:top w:val="single" w:sz="6" w:space="0" w:color="auto"/>
              <w:left w:val="single" w:sz="6" w:space="0" w:color="auto"/>
              <w:bottom w:val="single" w:sz="6" w:space="0" w:color="auto"/>
              <w:right w:val="single" w:sz="6" w:space="0" w:color="auto"/>
            </w:tcBorders>
          </w:tcPr>
          <w:p w14:paraId="44DB3948" w14:textId="77777777" w:rsidR="00B752E4" w:rsidRPr="00866D4E" w:rsidRDefault="00B752E4">
            <w:pPr>
              <w:rPr>
                <w:rFonts w:ascii="Arial" w:hAnsi="Arial" w:cs="Arial"/>
                <w:b/>
                <w:bCs/>
                <w:lang w:val="fr-FR"/>
              </w:rPr>
            </w:pPr>
            <w:r w:rsidRPr="00866D4E">
              <w:rPr>
                <w:rFonts w:ascii="Arial" w:hAnsi="Arial" w:cs="Arial"/>
                <w:b/>
                <w:bCs/>
                <w:lang w:val="fr-FR"/>
              </w:rPr>
              <w:t>Port Type</w:t>
            </w:r>
          </w:p>
        </w:tc>
        <w:tc>
          <w:tcPr>
            <w:tcW w:w="2610" w:type="dxa"/>
            <w:tcBorders>
              <w:top w:val="single" w:sz="6" w:space="0" w:color="auto"/>
              <w:left w:val="single" w:sz="6" w:space="0" w:color="auto"/>
              <w:bottom w:val="single" w:sz="6" w:space="0" w:color="auto"/>
              <w:right w:val="single" w:sz="6" w:space="0" w:color="auto"/>
            </w:tcBorders>
          </w:tcPr>
          <w:p w14:paraId="2931510E" w14:textId="77777777" w:rsidR="00B752E4" w:rsidRPr="00866D4E" w:rsidRDefault="00B752E4">
            <w:pPr>
              <w:pStyle w:val="Heading4"/>
              <w:rPr>
                <w:b/>
                <w:bCs/>
                <w:i w:val="0"/>
              </w:rPr>
            </w:pPr>
            <w:r w:rsidRPr="00866D4E">
              <w:rPr>
                <w:b/>
                <w:bCs/>
                <w:i w:val="0"/>
              </w:rPr>
              <w:t>L</w:t>
            </w:r>
          </w:p>
        </w:tc>
      </w:tr>
      <w:tr w:rsidR="00B752E4" w:rsidRPr="00866D4E" w14:paraId="223EFB17"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5460D7AD" w14:textId="77777777" w:rsidR="00B752E4" w:rsidRPr="00866D4E" w:rsidRDefault="00B752E4">
            <w:pPr>
              <w:pStyle w:val="Heading4"/>
              <w:rPr>
                <w:b/>
                <w:bCs/>
                <w:i w:val="0"/>
                <w:iCs w:val="0"/>
              </w:rPr>
            </w:pPr>
            <w:r w:rsidRPr="00866D4E">
              <w:rPr>
                <w:b/>
                <w:bCs/>
                <w:i w:val="0"/>
                <w:iCs w:val="0"/>
              </w:rPr>
              <w:t>Billing Section</w:t>
            </w:r>
          </w:p>
        </w:tc>
      </w:tr>
      <w:tr w:rsidR="00B752E4" w:rsidRPr="00866D4E" w14:paraId="3775918D" w14:textId="77777777">
        <w:tc>
          <w:tcPr>
            <w:tcW w:w="2070" w:type="dxa"/>
            <w:tcBorders>
              <w:top w:val="single" w:sz="6" w:space="0" w:color="auto"/>
              <w:left w:val="single" w:sz="6" w:space="0" w:color="auto"/>
              <w:bottom w:val="single" w:sz="6" w:space="0" w:color="auto"/>
              <w:right w:val="single" w:sz="6" w:space="0" w:color="auto"/>
            </w:tcBorders>
          </w:tcPr>
          <w:p w14:paraId="653362C4" w14:textId="77777777" w:rsidR="00B752E4" w:rsidRPr="00866D4E" w:rsidRDefault="00B752E4">
            <w:pPr>
              <w:rPr>
                <w:rFonts w:ascii="Arial" w:hAnsi="Arial" w:cs="Arial"/>
                <w:b/>
                <w:bCs/>
              </w:rPr>
            </w:pPr>
            <w:r w:rsidRPr="00866D4E">
              <w:rPr>
                <w:rFonts w:ascii="Arial" w:hAnsi="Arial" w:cs="Arial"/>
                <w:b/>
                <w:bCs/>
              </w:rPr>
              <w:t>BAN1</w:t>
            </w:r>
          </w:p>
        </w:tc>
        <w:tc>
          <w:tcPr>
            <w:tcW w:w="4320" w:type="dxa"/>
            <w:tcBorders>
              <w:top w:val="single" w:sz="6" w:space="0" w:color="auto"/>
              <w:left w:val="single" w:sz="6" w:space="0" w:color="auto"/>
              <w:bottom w:val="single" w:sz="6" w:space="0" w:color="auto"/>
              <w:right w:val="single" w:sz="6" w:space="0" w:color="auto"/>
            </w:tcBorders>
          </w:tcPr>
          <w:p w14:paraId="7F60E8FE" w14:textId="77777777" w:rsidR="00B752E4" w:rsidRPr="00866D4E" w:rsidRDefault="00B752E4">
            <w:pPr>
              <w:rPr>
                <w:rFonts w:ascii="Arial" w:hAnsi="Arial" w:cs="Arial"/>
                <w:b/>
                <w:bCs/>
              </w:rPr>
            </w:pPr>
            <w:r w:rsidRPr="00866D4E">
              <w:rPr>
                <w:rFonts w:ascii="Arial" w:hAnsi="Arial" w:cs="Arial"/>
                <w:b/>
                <w:bCs/>
              </w:rPr>
              <w:t>Billing Account Number 1</w:t>
            </w:r>
          </w:p>
        </w:tc>
        <w:tc>
          <w:tcPr>
            <w:tcW w:w="2610" w:type="dxa"/>
            <w:tcBorders>
              <w:top w:val="single" w:sz="6" w:space="0" w:color="auto"/>
              <w:left w:val="single" w:sz="6" w:space="0" w:color="auto"/>
              <w:bottom w:val="single" w:sz="6" w:space="0" w:color="auto"/>
              <w:right w:val="single" w:sz="6" w:space="0" w:color="auto"/>
            </w:tcBorders>
          </w:tcPr>
          <w:p w14:paraId="43D758C7" w14:textId="77777777" w:rsidR="00B752E4" w:rsidRPr="00866D4E" w:rsidRDefault="00B752E4">
            <w:pPr>
              <w:pStyle w:val="Heading4"/>
              <w:rPr>
                <w:b/>
                <w:bCs/>
                <w:i w:val="0"/>
                <w:lang w:val="fr-FR"/>
              </w:rPr>
            </w:pPr>
            <w:r w:rsidRPr="00866D4E">
              <w:rPr>
                <w:b/>
                <w:bCs/>
                <w:i w:val="0"/>
                <w:lang w:val="fr-FR"/>
              </w:rPr>
              <w:t>770Q886621621</w:t>
            </w:r>
          </w:p>
        </w:tc>
      </w:tr>
      <w:tr w:rsidR="00B752E4" w:rsidRPr="00866D4E" w14:paraId="0686F0B0"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345D9E19" w14:textId="77777777" w:rsidR="00B752E4" w:rsidRPr="00866D4E" w:rsidRDefault="00B752E4">
            <w:pPr>
              <w:pStyle w:val="Heading4"/>
              <w:rPr>
                <w:b/>
                <w:bCs/>
                <w:i w:val="0"/>
              </w:rPr>
            </w:pPr>
            <w:r w:rsidRPr="00866D4E">
              <w:rPr>
                <w:b/>
                <w:bCs/>
                <w:i w:val="0"/>
              </w:rPr>
              <w:t>Contact Section</w:t>
            </w:r>
          </w:p>
        </w:tc>
      </w:tr>
      <w:tr w:rsidR="00B752E4" w:rsidRPr="00866D4E" w14:paraId="4D3BA04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1CC4DFB" w14:textId="77777777" w:rsidR="00B752E4" w:rsidRPr="00866D4E" w:rsidRDefault="00B752E4">
            <w:pPr>
              <w:rPr>
                <w:rFonts w:ascii="Arial" w:hAnsi="Arial" w:cs="Arial"/>
                <w:b/>
                <w:bCs/>
              </w:rPr>
            </w:pPr>
            <w:r w:rsidRPr="00866D4E">
              <w:rPr>
                <w:rFonts w:ascii="Arial" w:hAnsi="Arial" w:cs="Arial"/>
                <w:b/>
                <w:bCs/>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D858F3" w14:textId="77777777" w:rsidR="00B752E4" w:rsidRPr="00866D4E" w:rsidRDefault="00B752E4">
            <w:pPr>
              <w:rPr>
                <w:rFonts w:ascii="Arial" w:hAnsi="Arial" w:cs="Arial"/>
                <w:b/>
                <w:bCs/>
              </w:rPr>
            </w:pPr>
            <w:r w:rsidRPr="00866D4E">
              <w:rPr>
                <w:rFonts w:ascii="Arial" w:hAnsi="Arial" w:cs="Arial"/>
                <w:b/>
                <w:bCs/>
              </w:rPr>
              <w:t>Initiator Identification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7D90FB0" w14:textId="77777777" w:rsidR="00B752E4" w:rsidRPr="00866D4E" w:rsidRDefault="00B752E4">
            <w:pPr>
              <w:pStyle w:val="Heading4"/>
              <w:rPr>
                <w:b/>
                <w:bCs/>
                <w:i w:val="0"/>
              </w:rPr>
            </w:pPr>
            <w:r w:rsidRPr="00866D4E">
              <w:rPr>
                <w:b/>
                <w:bCs/>
                <w:i w:val="0"/>
              </w:rPr>
              <w:t>Bojangles</w:t>
            </w:r>
          </w:p>
        </w:tc>
      </w:tr>
      <w:tr w:rsidR="00B752E4" w:rsidRPr="00866D4E" w14:paraId="0203EF8B"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3801591" w14:textId="77777777" w:rsidR="00B752E4" w:rsidRPr="00866D4E" w:rsidRDefault="00B752E4">
            <w:pPr>
              <w:rPr>
                <w:rFonts w:ascii="Arial" w:hAnsi="Arial" w:cs="Arial"/>
                <w:b/>
                <w:bCs/>
              </w:rPr>
            </w:pPr>
            <w:r w:rsidRPr="00866D4E">
              <w:rPr>
                <w:rFonts w:ascii="Arial" w:hAnsi="Arial" w:cs="Arial"/>
                <w:b/>
                <w:bCs/>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3C80C61" w14:textId="77777777" w:rsidR="00B752E4" w:rsidRPr="00866D4E" w:rsidRDefault="00B752E4">
            <w:pPr>
              <w:rPr>
                <w:rFonts w:ascii="Arial" w:hAnsi="Arial" w:cs="Arial"/>
                <w:b/>
                <w:bCs/>
              </w:rPr>
            </w:pPr>
            <w:r w:rsidRPr="00866D4E">
              <w:rPr>
                <w:rFonts w:ascii="Arial" w:hAnsi="Arial" w:cs="Arial"/>
                <w:b/>
                <w:bCs/>
              </w:rPr>
              <w:t>Initiator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C8FC1A1" w14:textId="77777777" w:rsidR="00B752E4" w:rsidRPr="00866D4E" w:rsidRDefault="00B752E4">
            <w:pPr>
              <w:rPr>
                <w:rFonts w:ascii="Arial" w:hAnsi="Arial" w:cs="Arial"/>
                <w:b/>
                <w:bCs/>
                <w:iCs/>
              </w:rPr>
            </w:pPr>
            <w:r w:rsidRPr="00866D4E">
              <w:rPr>
                <w:rFonts w:ascii="Arial" w:hAnsi="Arial" w:cs="Arial"/>
                <w:b/>
                <w:bCs/>
                <w:iCs/>
              </w:rPr>
              <w:t>8884448888</w:t>
            </w:r>
          </w:p>
        </w:tc>
      </w:tr>
      <w:tr w:rsidR="00B752E4" w:rsidRPr="00866D4E" w14:paraId="2364C58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C0967DB" w14:textId="77777777" w:rsidR="00B752E4" w:rsidRPr="00866D4E" w:rsidRDefault="00B752E4">
            <w:pPr>
              <w:rPr>
                <w:rFonts w:ascii="Arial" w:hAnsi="Arial" w:cs="Arial"/>
                <w:b/>
                <w:bCs/>
              </w:rPr>
            </w:pPr>
            <w:r w:rsidRPr="00866D4E">
              <w:rPr>
                <w:rFonts w:ascii="Arial" w:hAnsi="Arial" w:cs="Arial"/>
                <w:b/>
                <w:bCs/>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FE23DE3" w14:textId="77777777" w:rsidR="00B752E4" w:rsidRPr="00866D4E" w:rsidRDefault="00B752E4">
            <w:pPr>
              <w:rPr>
                <w:rFonts w:ascii="Arial" w:hAnsi="Arial" w:cs="Arial"/>
                <w:b/>
                <w:bCs/>
              </w:rPr>
            </w:pPr>
            <w:r w:rsidRPr="00866D4E">
              <w:rPr>
                <w:rFonts w:ascii="Arial" w:hAnsi="Arial" w:cs="Arial"/>
                <w:b/>
                <w:bCs/>
              </w:rPr>
              <w:t>Initiator Facsimile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56D0BA6" w14:textId="77777777" w:rsidR="00B752E4" w:rsidRPr="00866D4E" w:rsidRDefault="00B752E4">
            <w:pPr>
              <w:rPr>
                <w:rFonts w:ascii="Arial" w:hAnsi="Arial" w:cs="Arial"/>
                <w:b/>
                <w:bCs/>
                <w:iCs/>
                <w:lang w:val="fr-FR"/>
              </w:rPr>
            </w:pPr>
            <w:r w:rsidRPr="00866D4E">
              <w:rPr>
                <w:rFonts w:ascii="Arial" w:hAnsi="Arial" w:cs="Arial"/>
                <w:b/>
                <w:bCs/>
                <w:iCs/>
                <w:lang w:val="fr-FR"/>
              </w:rPr>
              <w:t>4448884444</w:t>
            </w:r>
          </w:p>
        </w:tc>
      </w:tr>
      <w:tr w:rsidR="00B752E4" w:rsidRPr="00866D4E" w14:paraId="00DDE89C"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BF9DCC6" w14:textId="77777777" w:rsidR="00B752E4" w:rsidRPr="00866D4E" w:rsidRDefault="00B752E4">
            <w:pPr>
              <w:rPr>
                <w:rFonts w:ascii="Arial" w:hAnsi="Arial" w:cs="Arial"/>
                <w:b/>
                <w:bCs/>
                <w:lang w:val="fr-FR"/>
              </w:rPr>
            </w:pPr>
            <w:r w:rsidRPr="00866D4E">
              <w:rPr>
                <w:rFonts w:ascii="Arial" w:hAnsi="Arial" w:cs="Arial"/>
                <w:b/>
                <w:bCs/>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977BE2" w14:textId="77777777" w:rsidR="00B752E4" w:rsidRPr="00866D4E" w:rsidRDefault="00B752E4">
            <w:pPr>
              <w:rPr>
                <w:rFonts w:ascii="Arial" w:hAnsi="Arial" w:cs="Arial"/>
                <w:b/>
                <w:bCs/>
                <w:lang w:val="fr-FR"/>
              </w:rPr>
            </w:pPr>
            <w:r w:rsidRPr="00866D4E">
              <w:rPr>
                <w:rFonts w:ascii="Arial" w:hAnsi="Arial" w:cs="Arial"/>
                <w:b/>
                <w:bCs/>
                <w:lang w:val="fr-FR"/>
              </w:rPr>
              <w:t>Implementation Contact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D7872EE" w14:textId="77777777" w:rsidR="00B752E4" w:rsidRPr="00866D4E" w:rsidRDefault="00B752E4">
            <w:pPr>
              <w:pStyle w:val="Heading4"/>
              <w:rPr>
                <w:b/>
                <w:bCs/>
                <w:i w:val="0"/>
              </w:rPr>
            </w:pPr>
            <w:smartTag w:uri="urn:schemas-microsoft-com:office:smarttags" w:element="Street">
              <w:smartTag w:uri="urn:schemas-microsoft-com:office:smarttags" w:element="address">
                <w:r w:rsidRPr="00866D4E">
                  <w:rPr>
                    <w:b/>
                    <w:bCs/>
                    <w:i w:val="0"/>
                  </w:rPr>
                  <w:t>Lois Lane</w:t>
                </w:r>
              </w:smartTag>
            </w:smartTag>
          </w:p>
        </w:tc>
      </w:tr>
      <w:tr w:rsidR="00B752E4" w:rsidRPr="00866D4E" w14:paraId="527CB2CE"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C315B79" w14:textId="77777777" w:rsidR="00B752E4" w:rsidRPr="00866D4E" w:rsidRDefault="00B752E4">
            <w:pPr>
              <w:rPr>
                <w:rFonts w:ascii="Arial" w:hAnsi="Arial" w:cs="Arial"/>
                <w:b/>
                <w:bCs/>
              </w:rPr>
            </w:pPr>
            <w:r w:rsidRPr="00866D4E">
              <w:rPr>
                <w:rFonts w:ascii="Arial" w:hAnsi="Arial" w:cs="Arial"/>
                <w:b/>
                <w:bCs/>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C8F10A4" w14:textId="77777777" w:rsidR="00B752E4" w:rsidRPr="00866D4E" w:rsidRDefault="00B752E4">
            <w:pPr>
              <w:rPr>
                <w:rFonts w:ascii="Arial" w:hAnsi="Arial" w:cs="Arial"/>
                <w:b/>
                <w:bCs/>
              </w:rPr>
            </w:pPr>
            <w:r w:rsidRPr="00866D4E">
              <w:rPr>
                <w:rFonts w:ascii="Arial" w:hAnsi="Arial" w:cs="Arial"/>
                <w:b/>
                <w:bCs/>
              </w:rPr>
              <w:t>Implementation Contact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77E4728" w14:textId="77777777" w:rsidR="00B752E4" w:rsidRPr="00866D4E" w:rsidRDefault="00B752E4">
            <w:pPr>
              <w:rPr>
                <w:rFonts w:ascii="Arial" w:hAnsi="Arial" w:cs="Arial"/>
                <w:b/>
                <w:bCs/>
                <w:iCs/>
              </w:rPr>
            </w:pPr>
            <w:r w:rsidRPr="00866D4E">
              <w:rPr>
                <w:rFonts w:ascii="Arial" w:hAnsi="Arial" w:cs="Arial"/>
                <w:b/>
                <w:bCs/>
                <w:iCs/>
              </w:rPr>
              <w:t>8885118888</w:t>
            </w:r>
          </w:p>
        </w:tc>
      </w:tr>
      <w:tr w:rsidR="00B752E4" w:rsidRPr="00866D4E" w14:paraId="19D82AF1"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14E46A8C"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769E3644"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14F42E3A"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600D9585" w14:textId="77777777">
        <w:tc>
          <w:tcPr>
            <w:tcW w:w="2070" w:type="dxa"/>
            <w:tcBorders>
              <w:top w:val="single" w:sz="6" w:space="0" w:color="auto"/>
              <w:left w:val="single" w:sz="6" w:space="0" w:color="auto"/>
              <w:bottom w:val="single" w:sz="6" w:space="0" w:color="auto"/>
              <w:right w:val="single" w:sz="6" w:space="0" w:color="auto"/>
            </w:tcBorders>
          </w:tcPr>
          <w:p w14:paraId="2E94CEAF" w14:textId="77777777" w:rsidR="00B752E4" w:rsidRPr="00866D4E" w:rsidRDefault="00B752E4">
            <w:pPr>
              <w:rPr>
                <w:rFonts w:ascii="Arial" w:hAnsi="Arial" w:cs="Arial"/>
                <w:b/>
                <w:bCs/>
              </w:rPr>
            </w:pPr>
            <w:r w:rsidRPr="00866D4E">
              <w:rPr>
                <w:rFonts w:ascii="Arial" w:hAnsi="Arial" w:cs="Arial"/>
                <w:b/>
                <w:bCs/>
              </w:rPr>
              <w:t>NAME</w:t>
            </w:r>
          </w:p>
        </w:tc>
        <w:tc>
          <w:tcPr>
            <w:tcW w:w="4320" w:type="dxa"/>
            <w:tcBorders>
              <w:top w:val="single" w:sz="6" w:space="0" w:color="auto"/>
              <w:left w:val="single" w:sz="6" w:space="0" w:color="auto"/>
              <w:bottom w:val="single" w:sz="6" w:space="0" w:color="auto"/>
              <w:right w:val="single" w:sz="6" w:space="0" w:color="auto"/>
            </w:tcBorders>
          </w:tcPr>
          <w:p w14:paraId="1DC9CC58" w14:textId="77777777" w:rsidR="00B752E4" w:rsidRPr="00866D4E" w:rsidRDefault="00B752E4">
            <w:pPr>
              <w:rPr>
                <w:rFonts w:ascii="Arial" w:hAnsi="Arial" w:cs="Arial"/>
                <w:b/>
                <w:bCs/>
              </w:rPr>
            </w:pPr>
            <w:r w:rsidRPr="00866D4E">
              <w:rPr>
                <w:rFonts w:ascii="Arial" w:hAnsi="Arial" w:cs="Arial"/>
                <w:b/>
                <w:bCs/>
              </w:rPr>
              <w:t>End User Name</w:t>
            </w:r>
          </w:p>
        </w:tc>
        <w:tc>
          <w:tcPr>
            <w:tcW w:w="2610" w:type="dxa"/>
            <w:tcBorders>
              <w:top w:val="single" w:sz="6" w:space="0" w:color="auto"/>
              <w:left w:val="single" w:sz="6" w:space="0" w:color="auto"/>
              <w:bottom w:val="single" w:sz="6" w:space="0" w:color="auto"/>
              <w:right w:val="single" w:sz="6" w:space="0" w:color="auto"/>
            </w:tcBorders>
          </w:tcPr>
          <w:p w14:paraId="61B10B5B" w14:textId="77777777" w:rsidR="00B752E4" w:rsidRPr="00866D4E" w:rsidRDefault="00B752E4">
            <w:pPr>
              <w:pStyle w:val="Heading4"/>
              <w:rPr>
                <w:b/>
                <w:bCs/>
                <w:i w:val="0"/>
              </w:rPr>
            </w:pPr>
            <w:r w:rsidRPr="00866D4E">
              <w:rPr>
                <w:b/>
                <w:bCs/>
                <w:i w:val="0"/>
              </w:rPr>
              <w:t>The Daily Planet</w:t>
            </w:r>
          </w:p>
        </w:tc>
      </w:tr>
      <w:tr w:rsidR="00B752E4" w:rsidRPr="00866D4E" w14:paraId="52CFB7D1" w14:textId="77777777">
        <w:tc>
          <w:tcPr>
            <w:tcW w:w="2070" w:type="dxa"/>
            <w:tcBorders>
              <w:top w:val="single" w:sz="6" w:space="0" w:color="auto"/>
              <w:left w:val="single" w:sz="6" w:space="0" w:color="auto"/>
              <w:bottom w:val="single" w:sz="6" w:space="0" w:color="auto"/>
              <w:right w:val="single" w:sz="6" w:space="0" w:color="auto"/>
            </w:tcBorders>
          </w:tcPr>
          <w:p w14:paraId="042E0C00" w14:textId="77777777" w:rsidR="00B752E4" w:rsidRPr="00866D4E" w:rsidRDefault="00B752E4">
            <w:pPr>
              <w:rPr>
                <w:rFonts w:ascii="Arial" w:hAnsi="Arial" w:cs="Arial"/>
                <w:b/>
                <w:bCs/>
                <w:lang w:val="fr-FR"/>
              </w:rPr>
            </w:pPr>
            <w:r w:rsidRPr="00866D4E">
              <w:rPr>
                <w:rFonts w:ascii="Arial" w:hAnsi="Arial" w:cs="Arial"/>
                <w:b/>
                <w:bCs/>
                <w:lang w:val="fr-FR"/>
              </w:rPr>
              <w:t>SANO</w:t>
            </w:r>
          </w:p>
        </w:tc>
        <w:tc>
          <w:tcPr>
            <w:tcW w:w="4320" w:type="dxa"/>
            <w:tcBorders>
              <w:top w:val="single" w:sz="6" w:space="0" w:color="auto"/>
              <w:left w:val="single" w:sz="6" w:space="0" w:color="auto"/>
              <w:bottom w:val="single" w:sz="6" w:space="0" w:color="auto"/>
              <w:right w:val="single" w:sz="6" w:space="0" w:color="auto"/>
            </w:tcBorders>
          </w:tcPr>
          <w:p w14:paraId="758F1910" w14:textId="77777777" w:rsidR="00B752E4" w:rsidRPr="00866D4E" w:rsidRDefault="00B752E4">
            <w:pPr>
              <w:rPr>
                <w:rFonts w:ascii="Arial" w:hAnsi="Arial" w:cs="Arial"/>
                <w:b/>
                <w:bCs/>
              </w:rPr>
            </w:pPr>
            <w:r w:rsidRPr="00866D4E">
              <w:rPr>
                <w:rFonts w:ascii="Arial" w:hAnsi="Arial" w:cs="Arial"/>
                <w:b/>
                <w:bCs/>
              </w:rPr>
              <w:t>Service Address House Number</w:t>
            </w:r>
          </w:p>
        </w:tc>
        <w:tc>
          <w:tcPr>
            <w:tcW w:w="2610" w:type="dxa"/>
            <w:tcBorders>
              <w:top w:val="single" w:sz="6" w:space="0" w:color="auto"/>
              <w:left w:val="single" w:sz="6" w:space="0" w:color="auto"/>
              <w:bottom w:val="single" w:sz="6" w:space="0" w:color="auto"/>
              <w:right w:val="single" w:sz="6" w:space="0" w:color="auto"/>
            </w:tcBorders>
          </w:tcPr>
          <w:p w14:paraId="0DC17C71" w14:textId="77777777" w:rsidR="00B752E4" w:rsidRPr="00866D4E" w:rsidRDefault="00B752E4">
            <w:pPr>
              <w:rPr>
                <w:rFonts w:ascii="Arial" w:hAnsi="Arial" w:cs="Arial"/>
                <w:b/>
                <w:bCs/>
                <w:iCs/>
              </w:rPr>
            </w:pPr>
            <w:r w:rsidRPr="00866D4E">
              <w:rPr>
                <w:rFonts w:ascii="Arial" w:hAnsi="Arial" w:cs="Arial"/>
                <w:b/>
                <w:bCs/>
                <w:iCs/>
              </w:rPr>
              <w:t xml:space="preserve">2278 </w:t>
            </w:r>
          </w:p>
        </w:tc>
      </w:tr>
      <w:tr w:rsidR="00B752E4" w:rsidRPr="00866D4E" w14:paraId="3D626DAB" w14:textId="77777777">
        <w:tc>
          <w:tcPr>
            <w:tcW w:w="2070" w:type="dxa"/>
            <w:tcBorders>
              <w:top w:val="single" w:sz="6" w:space="0" w:color="auto"/>
              <w:left w:val="single" w:sz="6" w:space="0" w:color="auto"/>
              <w:bottom w:val="single" w:sz="6" w:space="0" w:color="auto"/>
              <w:right w:val="single" w:sz="6" w:space="0" w:color="auto"/>
            </w:tcBorders>
          </w:tcPr>
          <w:p w14:paraId="05CBB2AF" w14:textId="77777777" w:rsidR="00B752E4" w:rsidRPr="00866D4E" w:rsidRDefault="00B752E4">
            <w:pPr>
              <w:rPr>
                <w:rFonts w:ascii="Arial" w:hAnsi="Arial" w:cs="Arial"/>
                <w:b/>
                <w:bCs/>
              </w:rPr>
            </w:pPr>
            <w:r w:rsidRPr="00866D4E">
              <w:rPr>
                <w:rFonts w:ascii="Arial" w:hAnsi="Arial" w:cs="Arial"/>
                <w:b/>
                <w:bCs/>
              </w:rPr>
              <w:t>SASN</w:t>
            </w:r>
          </w:p>
        </w:tc>
        <w:tc>
          <w:tcPr>
            <w:tcW w:w="4320" w:type="dxa"/>
            <w:tcBorders>
              <w:top w:val="single" w:sz="6" w:space="0" w:color="auto"/>
              <w:left w:val="single" w:sz="6" w:space="0" w:color="auto"/>
              <w:bottom w:val="single" w:sz="6" w:space="0" w:color="auto"/>
              <w:right w:val="single" w:sz="6" w:space="0" w:color="auto"/>
            </w:tcBorders>
          </w:tcPr>
          <w:p w14:paraId="72928A4F" w14:textId="77777777" w:rsidR="00B752E4" w:rsidRPr="00866D4E" w:rsidRDefault="00B752E4">
            <w:pPr>
              <w:rPr>
                <w:rFonts w:ascii="Arial" w:hAnsi="Arial" w:cs="Arial"/>
                <w:b/>
                <w:bCs/>
              </w:rPr>
            </w:pPr>
            <w:smartTag w:uri="urn:schemas-microsoft-com:office:smarttags" w:element="Street">
              <w:smartTag w:uri="urn:schemas-microsoft-com:office:smarttags" w:element="address">
                <w:r w:rsidRPr="00866D4E">
                  <w:rPr>
                    <w:rFonts w:ascii="Arial" w:hAnsi="Arial" w:cs="Arial"/>
                    <w:b/>
                    <w:bCs/>
                  </w:rPr>
                  <w:t>Service Address Street</w:t>
                </w:r>
              </w:smartTag>
            </w:smartTag>
            <w:r w:rsidRPr="00866D4E">
              <w:rPr>
                <w:rFonts w:ascii="Arial" w:hAnsi="Arial" w:cs="Arial"/>
                <w:b/>
                <w:bCs/>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7AD0F560" w14:textId="77777777" w:rsidR="00B752E4" w:rsidRPr="00866D4E" w:rsidRDefault="00B752E4">
            <w:pPr>
              <w:rPr>
                <w:rFonts w:ascii="Arial" w:hAnsi="Arial" w:cs="Arial"/>
                <w:b/>
                <w:bCs/>
                <w:iCs/>
              </w:rPr>
            </w:pPr>
            <w:r w:rsidRPr="00866D4E">
              <w:rPr>
                <w:rFonts w:ascii="Arial" w:hAnsi="Arial" w:cs="Arial"/>
                <w:b/>
                <w:bCs/>
                <w:iCs/>
              </w:rPr>
              <w:t>Brockett</w:t>
            </w:r>
          </w:p>
        </w:tc>
      </w:tr>
      <w:tr w:rsidR="00B752E4" w:rsidRPr="00866D4E" w14:paraId="14240E77" w14:textId="77777777">
        <w:tc>
          <w:tcPr>
            <w:tcW w:w="2070" w:type="dxa"/>
            <w:tcBorders>
              <w:top w:val="single" w:sz="6" w:space="0" w:color="auto"/>
              <w:left w:val="single" w:sz="6" w:space="0" w:color="auto"/>
              <w:bottom w:val="single" w:sz="6" w:space="0" w:color="auto"/>
              <w:right w:val="single" w:sz="6" w:space="0" w:color="auto"/>
            </w:tcBorders>
          </w:tcPr>
          <w:p w14:paraId="04161476" w14:textId="77777777" w:rsidR="00B752E4" w:rsidRPr="00866D4E" w:rsidRDefault="00B752E4">
            <w:pPr>
              <w:rPr>
                <w:rFonts w:ascii="Arial" w:hAnsi="Arial" w:cs="Arial"/>
                <w:b/>
                <w:bCs/>
              </w:rPr>
            </w:pPr>
            <w:r w:rsidRPr="00866D4E">
              <w:rPr>
                <w:rFonts w:ascii="Arial" w:hAnsi="Arial" w:cs="Arial"/>
                <w:b/>
                <w:bCs/>
              </w:rPr>
              <w:t>SATH</w:t>
            </w:r>
          </w:p>
        </w:tc>
        <w:tc>
          <w:tcPr>
            <w:tcW w:w="4320" w:type="dxa"/>
            <w:tcBorders>
              <w:top w:val="single" w:sz="6" w:space="0" w:color="auto"/>
              <w:left w:val="single" w:sz="6" w:space="0" w:color="auto"/>
              <w:bottom w:val="single" w:sz="6" w:space="0" w:color="auto"/>
              <w:right w:val="single" w:sz="6" w:space="0" w:color="auto"/>
            </w:tcBorders>
          </w:tcPr>
          <w:p w14:paraId="5E1BB673" w14:textId="77777777" w:rsidR="00B752E4" w:rsidRPr="00866D4E" w:rsidRDefault="00B752E4">
            <w:pPr>
              <w:rPr>
                <w:rFonts w:ascii="Arial" w:hAnsi="Arial" w:cs="Arial"/>
                <w:b/>
                <w:bCs/>
              </w:rPr>
            </w:pPr>
            <w:smartTag w:uri="urn:schemas-microsoft-com:office:smarttags" w:element="Street">
              <w:smartTag w:uri="urn:schemas-microsoft-com:office:smarttags" w:element="address">
                <w:r w:rsidRPr="00866D4E">
                  <w:rPr>
                    <w:rFonts w:ascii="Arial" w:hAnsi="Arial" w:cs="Arial"/>
                    <w:b/>
                    <w:bCs/>
                  </w:rPr>
                  <w:t>Service Address Street</w:t>
                </w:r>
              </w:smartTag>
            </w:smartTag>
            <w:r w:rsidRPr="00866D4E">
              <w:rPr>
                <w:rFonts w:ascii="Arial" w:hAnsi="Arial" w:cs="Arial"/>
                <w:b/>
                <w:bCs/>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683353D5" w14:textId="77777777" w:rsidR="00B752E4" w:rsidRPr="00866D4E" w:rsidRDefault="00B752E4">
            <w:pPr>
              <w:rPr>
                <w:rFonts w:ascii="Arial" w:hAnsi="Arial" w:cs="Arial"/>
                <w:b/>
                <w:bCs/>
                <w:iCs/>
              </w:rPr>
            </w:pPr>
            <w:r w:rsidRPr="00866D4E">
              <w:rPr>
                <w:rFonts w:ascii="Arial" w:hAnsi="Arial" w:cs="Arial"/>
                <w:b/>
                <w:bCs/>
                <w:iCs/>
              </w:rPr>
              <w:t>Rd</w:t>
            </w:r>
          </w:p>
        </w:tc>
      </w:tr>
      <w:tr w:rsidR="00B752E4" w:rsidRPr="00866D4E" w14:paraId="3DD3280C" w14:textId="77777777">
        <w:tc>
          <w:tcPr>
            <w:tcW w:w="2070" w:type="dxa"/>
            <w:tcBorders>
              <w:top w:val="single" w:sz="6" w:space="0" w:color="auto"/>
              <w:left w:val="single" w:sz="6" w:space="0" w:color="auto"/>
              <w:bottom w:val="single" w:sz="6" w:space="0" w:color="auto"/>
              <w:right w:val="single" w:sz="6" w:space="0" w:color="auto"/>
            </w:tcBorders>
          </w:tcPr>
          <w:p w14:paraId="464B96EA" w14:textId="77777777" w:rsidR="00B752E4" w:rsidRPr="00866D4E" w:rsidRDefault="00B752E4">
            <w:pPr>
              <w:rPr>
                <w:rFonts w:ascii="Arial" w:hAnsi="Arial" w:cs="Arial"/>
                <w:b/>
                <w:bCs/>
              </w:rPr>
            </w:pPr>
            <w:r w:rsidRPr="00866D4E">
              <w:rPr>
                <w:rFonts w:ascii="Arial" w:hAnsi="Arial" w:cs="Arial"/>
                <w:b/>
                <w:bCs/>
              </w:rPr>
              <w:t>CITY</w:t>
            </w:r>
          </w:p>
        </w:tc>
        <w:tc>
          <w:tcPr>
            <w:tcW w:w="4320" w:type="dxa"/>
            <w:tcBorders>
              <w:top w:val="single" w:sz="6" w:space="0" w:color="auto"/>
              <w:left w:val="single" w:sz="6" w:space="0" w:color="auto"/>
              <w:bottom w:val="single" w:sz="6" w:space="0" w:color="auto"/>
              <w:right w:val="single" w:sz="6" w:space="0" w:color="auto"/>
            </w:tcBorders>
          </w:tcPr>
          <w:p w14:paraId="5CE964E0" w14:textId="77777777" w:rsidR="00B752E4" w:rsidRPr="00866D4E" w:rsidRDefault="00B752E4">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End</w:t>
                </w:r>
              </w:smartTag>
              <w:r w:rsidRPr="00866D4E">
                <w:rPr>
                  <w:rFonts w:ascii="Arial" w:hAnsi="Arial" w:cs="Arial"/>
                  <w:b/>
                  <w:bCs/>
                </w:rPr>
                <w:t xml:space="preserve"> </w:t>
              </w:r>
              <w:smartTag w:uri="urn:schemas-microsoft-com:office:smarttags" w:element="PlaceName">
                <w:r w:rsidRPr="00866D4E">
                  <w:rPr>
                    <w:rFonts w:ascii="Arial" w:hAnsi="Arial" w:cs="Arial"/>
                    <w:b/>
                    <w:bCs/>
                  </w:rPr>
                  <w:t>User</w:t>
                </w:r>
              </w:smartTag>
              <w:r w:rsidRPr="00866D4E">
                <w:rPr>
                  <w:rFonts w:ascii="Arial" w:hAnsi="Arial" w:cs="Arial"/>
                  <w:b/>
                  <w:bCs/>
                </w:rPr>
                <w:t xml:space="preserve"> </w:t>
              </w:r>
              <w:smartTag w:uri="urn:schemas-microsoft-com:office:smarttags" w:element="PlaceType">
                <w:r w:rsidRPr="00866D4E">
                  <w:rPr>
                    <w:rFonts w:ascii="Arial" w:hAnsi="Arial" w:cs="Arial"/>
                    <w:b/>
                    <w:bCs/>
                  </w:rPr>
                  <w:t>City</w:t>
                </w:r>
              </w:smartTag>
            </w:smartTag>
          </w:p>
        </w:tc>
        <w:tc>
          <w:tcPr>
            <w:tcW w:w="2610" w:type="dxa"/>
            <w:tcBorders>
              <w:top w:val="single" w:sz="6" w:space="0" w:color="auto"/>
              <w:left w:val="single" w:sz="6" w:space="0" w:color="auto"/>
              <w:bottom w:val="single" w:sz="6" w:space="0" w:color="auto"/>
              <w:right w:val="single" w:sz="6" w:space="0" w:color="auto"/>
            </w:tcBorders>
          </w:tcPr>
          <w:p w14:paraId="00CFC55D" w14:textId="77777777" w:rsidR="00B752E4" w:rsidRPr="00866D4E" w:rsidRDefault="00B752E4">
            <w:pPr>
              <w:rPr>
                <w:rFonts w:ascii="Arial" w:hAnsi="Arial" w:cs="Arial"/>
                <w:b/>
                <w:bCs/>
                <w:iCs/>
              </w:rPr>
            </w:pPr>
            <w:r w:rsidRPr="00866D4E">
              <w:rPr>
                <w:rFonts w:ascii="Arial" w:hAnsi="Arial" w:cs="Arial"/>
                <w:b/>
                <w:bCs/>
                <w:iCs/>
              </w:rPr>
              <w:t>Tucker</w:t>
            </w:r>
          </w:p>
        </w:tc>
      </w:tr>
      <w:tr w:rsidR="00B752E4" w:rsidRPr="00866D4E" w14:paraId="35551686"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8B43517" w14:textId="77777777" w:rsidR="00B752E4" w:rsidRPr="00866D4E" w:rsidRDefault="00B752E4">
            <w:pPr>
              <w:rPr>
                <w:rFonts w:ascii="Arial" w:hAnsi="Arial" w:cs="Arial"/>
                <w:b/>
                <w:bCs/>
              </w:rPr>
            </w:pPr>
            <w:r w:rsidRPr="00866D4E">
              <w:rPr>
                <w:rFonts w:ascii="Arial" w:hAnsi="Arial" w:cs="Arial"/>
                <w:b/>
                <w:bCs/>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465ABC3" w14:textId="77777777" w:rsidR="00B752E4" w:rsidRPr="00866D4E" w:rsidRDefault="00B752E4">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End</w:t>
                </w:r>
              </w:smartTag>
              <w:r w:rsidRPr="00866D4E">
                <w:rPr>
                  <w:rFonts w:ascii="Arial" w:hAnsi="Arial" w:cs="Arial"/>
                  <w:b/>
                  <w:bCs/>
                </w:rPr>
                <w:t xml:space="preserve"> </w:t>
              </w:r>
              <w:smartTag w:uri="urn:schemas-microsoft-com:office:smarttags" w:element="PlaceName">
                <w:r w:rsidRPr="00866D4E">
                  <w:rPr>
                    <w:rFonts w:ascii="Arial" w:hAnsi="Arial" w:cs="Arial"/>
                    <w:b/>
                    <w:bCs/>
                  </w:rPr>
                  <w:t>User</w:t>
                </w:r>
              </w:smartTag>
              <w:r w:rsidRPr="00866D4E">
                <w:rPr>
                  <w:rFonts w:ascii="Arial" w:hAnsi="Arial" w:cs="Arial"/>
                  <w:b/>
                  <w:bCs/>
                </w:rPr>
                <w:t xml:space="preserve"> </w:t>
              </w:r>
              <w:smartTag w:uri="urn:schemas-microsoft-com:office:smarttags" w:element="PlaceType">
                <w:r w:rsidRPr="00866D4E">
                  <w:rPr>
                    <w:rFonts w:ascii="Arial" w:hAnsi="Arial" w:cs="Arial"/>
                    <w:b/>
                    <w:bCs/>
                  </w:rPr>
                  <w:t>State</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B7B5413" w14:textId="77777777" w:rsidR="00B752E4" w:rsidRPr="00866D4E" w:rsidRDefault="00B752E4">
            <w:pPr>
              <w:rPr>
                <w:rFonts w:ascii="Arial" w:hAnsi="Arial" w:cs="Arial"/>
                <w:b/>
                <w:bCs/>
                <w:iCs/>
                <w:lang w:val="fr-FR"/>
              </w:rPr>
            </w:pPr>
            <w:r w:rsidRPr="00866D4E">
              <w:rPr>
                <w:rFonts w:ascii="Arial" w:hAnsi="Arial" w:cs="Arial"/>
                <w:b/>
                <w:bCs/>
                <w:iCs/>
                <w:lang w:val="fr-FR"/>
              </w:rPr>
              <w:t>GA</w:t>
            </w:r>
          </w:p>
        </w:tc>
      </w:tr>
      <w:tr w:rsidR="00B752E4" w:rsidRPr="00866D4E" w14:paraId="5882B14C" w14:textId="77777777">
        <w:tc>
          <w:tcPr>
            <w:tcW w:w="2070" w:type="dxa"/>
            <w:tcBorders>
              <w:top w:val="single" w:sz="6" w:space="0" w:color="auto"/>
              <w:left w:val="single" w:sz="6" w:space="0" w:color="auto"/>
              <w:bottom w:val="single" w:sz="6" w:space="0" w:color="auto"/>
              <w:right w:val="single" w:sz="6" w:space="0" w:color="auto"/>
            </w:tcBorders>
          </w:tcPr>
          <w:p w14:paraId="1C4DE04F" w14:textId="77777777" w:rsidR="00B752E4" w:rsidRPr="00866D4E" w:rsidRDefault="00B752E4">
            <w:pPr>
              <w:rPr>
                <w:rFonts w:ascii="Arial" w:hAnsi="Arial" w:cs="Arial"/>
                <w:b/>
                <w:bCs/>
                <w:lang w:val="fr-FR"/>
              </w:rPr>
            </w:pPr>
            <w:r w:rsidRPr="00866D4E">
              <w:rPr>
                <w:rFonts w:ascii="Arial" w:hAnsi="Arial" w:cs="Arial"/>
                <w:b/>
                <w:bCs/>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72A2F111" w14:textId="77777777" w:rsidR="00B752E4" w:rsidRPr="00866D4E" w:rsidRDefault="00B752E4">
            <w:pPr>
              <w:rPr>
                <w:rFonts w:ascii="Arial" w:hAnsi="Arial" w:cs="Arial"/>
                <w:b/>
                <w:bCs/>
              </w:rPr>
            </w:pPr>
            <w:r w:rsidRPr="00866D4E">
              <w:rPr>
                <w:rFonts w:ascii="Arial" w:hAnsi="Arial" w:cs="Arial"/>
                <w:b/>
                <w:bCs/>
              </w:rPr>
              <w:t>End User Zip Code</w:t>
            </w:r>
          </w:p>
        </w:tc>
        <w:tc>
          <w:tcPr>
            <w:tcW w:w="2610" w:type="dxa"/>
            <w:tcBorders>
              <w:top w:val="single" w:sz="6" w:space="0" w:color="auto"/>
              <w:left w:val="single" w:sz="6" w:space="0" w:color="auto"/>
              <w:bottom w:val="single" w:sz="6" w:space="0" w:color="auto"/>
              <w:right w:val="single" w:sz="6" w:space="0" w:color="auto"/>
            </w:tcBorders>
          </w:tcPr>
          <w:p w14:paraId="7007061E" w14:textId="77777777" w:rsidR="00B752E4" w:rsidRPr="00866D4E" w:rsidRDefault="00B752E4">
            <w:pPr>
              <w:rPr>
                <w:rFonts w:ascii="Arial" w:hAnsi="Arial" w:cs="Arial"/>
                <w:b/>
                <w:bCs/>
                <w:iCs/>
              </w:rPr>
            </w:pPr>
            <w:r w:rsidRPr="00866D4E">
              <w:rPr>
                <w:rFonts w:ascii="Arial" w:hAnsi="Arial" w:cs="Arial"/>
                <w:b/>
                <w:bCs/>
                <w:iCs/>
              </w:rPr>
              <w:t>30084</w:t>
            </w:r>
          </w:p>
        </w:tc>
      </w:tr>
      <w:tr w:rsidR="00B752E4" w:rsidRPr="00866D4E" w14:paraId="160AB20A"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28D888F4" w14:textId="77777777" w:rsidR="00B752E4" w:rsidRPr="00866D4E" w:rsidRDefault="00B752E4">
            <w:pPr>
              <w:rPr>
                <w:rFonts w:ascii="Arial" w:hAnsi="Arial" w:cs="Arial"/>
                <w:b/>
                <w:bCs/>
              </w:rPr>
            </w:pPr>
            <w:r w:rsidRPr="00866D4E">
              <w:rPr>
                <w:rFonts w:ascii="Arial" w:hAnsi="Arial" w:cs="Arial"/>
                <w:b/>
                <w:bCs/>
              </w:rPr>
              <w:t>DL  FORM</w:t>
            </w:r>
          </w:p>
        </w:tc>
      </w:tr>
      <w:tr w:rsidR="00B752E4" w:rsidRPr="00866D4E" w14:paraId="0D6483CB"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335CE25B" w14:textId="77777777" w:rsidR="00B752E4" w:rsidRPr="00866D4E" w:rsidRDefault="00B752E4">
            <w:pPr>
              <w:pStyle w:val="Heading5"/>
              <w:rPr>
                <w:bCs/>
                <w:iCs w:val="0"/>
                <w:color w:val="auto"/>
              </w:rPr>
            </w:pPr>
            <w:r w:rsidRPr="00866D4E">
              <w:rPr>
                <w:bCs/>
                <w:iCs w:val="0"/>
                <w:color w:val="auto"/>
              </w:rPr>
              <w:t>Listing Control Section</w:t>
            </w:r>
          </w:p>
        </w:tc>
      </w:tr>
      <w:tr w:rsidR="00B752E4" w:rsidRPr="00866D4E" w14:paraId="4DB3836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420C834" w14:textId="77777777" w:rsidR="00B752E4" w:rsidRPr="00866D4E" w:rsidRDefault="00B752E4">
            <w:pPr>
              <w:rPr>
                <w:rFonts w:ascii="Arial" w:hAnsi="Arial" w:cs="Arial"/>
                <w:b/>
                <w:bCs/>
              </w:rPr>
            </w:pPr>
            <w:r w:rsidRPr="00866D4E">
              <w:rPr>
                <w:rFonts w:ascii="Arial" w:hAnsi="Arial" w:cs="Arial"/>
                <w:b/>
                <w:bCs/>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8AD5B57" w14:textId="77777777" w:rsidR="00B752E4" w:rsidRPr="00866D4E" w:rsidRDefault="00B752E4">
            <w:pPr>
              <w:rPr>
                <w:rFonts w:ascii="Arial" w:hAnsi="Arial" w:cs="Arial"/>
                <w:b/>
                <w:bCs/>
              </w:rPr>
            </w:pPr>
            <w:r w:rsidRPr="00866D4E">
              <w:rPr>
                <w:rFonts w:ascii="Arial" w:hAnsi="Arial" w:cs="Arial"/>
                <w:b/>
                <w:bCs/>
              </w:rPr>
              <w:t>Directory Listing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D95FA64" w14:textId="77777777" w:rsidR="00B752E4" w:rsidRPr="00866D4E" w:rsidRDefault="00B752E4">
            <w:pPr>
              <w:rPr>
                <w:rFonts w:ascii="Arial" w:hAnsi="Arial" w:cs="Arial"/>
                <w:b/>
                <w:bCs/>
                <w:iCs/>
              </w:rPr>
            </w:pPr>
            <w:r w:rsidRPr="00866D4E">
              <w:rPr>
                <w:rFonts w:ascii="Arial" w:hAnsi="Arial" w:cs="Arial"/>
                <w:b/>
                <w:bCs/>
                <w:iCs/>
              </w:rPr>
              <w:t>0001</w:t>
            </w:r>
          </w:p>
        </w:tc>
      </w:tr>
      <w:tr w:rsidR="00B752E4" w:rsidRPr="00866D4E" w14:paraId="4512945E"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AC3EACA" w14:textId="77777777" w:rsidR="00B752E4" w:rsidRPr="00866D4E" w:rsidRDefault="00B752E4">
            <w:pPr>
              <w:rPr>
                <w:rFonts w:ascii="Arial" w:hAnsi="Arial" w:cs="Arial"/>
                <w:b/>
                <w:bCs/>
              </w:rPr>
            </w:pPr>
            <w:r w:rsidRPr="00866D4E">
              <w:rPr>
                <w:rFonts w:ascii="Arial" w:hAnsi="Arial" w:cs="Arial"/>
                <w:b/>
                <w:bCs/>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9133D52" w14:textId="77777777" w:rsidR="00B752E4" w:rsidRPr="00866D4E" w:rsidRDefault="00B752E4">
            <w:pPr>
              <w:rPr>
                <w:rFonts w:ascii="Arial" w:hAnsi="Arial" w:cs="Arial"/>
                <w:b/>
                <w:bCs/>
              </w:rPr>
            </w:pPr>
            <w:r w:rsidRPr="00866D4E">
              <w:rPr>
                <w:rFonts w:ascii="Arial" w:hAnsi="Arial" w:cs="Arial"/>
                <w:b/>
                <w:bCs/>
              </w:rPr>
              <w:t>Listing Activity Indicator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2244909" w14:textId="77777777" w:rsidR="00B752E4" w:rsidRPr="00866D4E" w:rsidRDefault="00B752E4">
            <w:pPr>
              <w:pStyle w:val="Heading4"/>
              <w:rPr>
                <w:b/>
                <w:bCs/>
                <w:i w:val="0"/>
              </w:rPr>
            </w:pPr>
            <w:r w:rsidRPr="00866D4E">
              <w:rPr>
                <w:b/>
                <w:bCs/>
                <w:i w:val="0"/>
              </w:rPr>
              <w:t>N</w:t>
            </w:r>
          </w:p>
        </w:tc>
      </w:tr>
      <w:tr w:rsidR="00B752E4" w:rsidRPr="00866D4E" w14:paraId="22F272DA" w14:textId="77777777">
        <w:tc>
          <w:tcPr>
            <w:tcW w:w="2070" w:type="dxa"/>
            <w:tcBorders>
              <w:top w:val="single" w:sz="6" w:space="0" w:color="auto"/>
              <w:left w:val="single" w:sz="6" w:space="0" w:color="auto"/>
              <w:bottom w:val="single" w:sz="6" w:space="0" w:color="auto"/>
              <w:right w:val="single" w:sz="6" w:space="0" w:color="auto"/>
            </w:tcBorders>
          </w:tcPr>
          <w:p w14:paraId="74D2B988" w14:textId="77777777" w:rsidR="00B752E4" w:rsidRPr="00866D4E" w:rsidRDefault="00B752E4">
            <w:pPr>
              <w:rPr>
                <w:rFonts w:ascii="Arial" w:hAnsi="Arial" w:cs="Arial"/>
                <w:b/>
                <w:bCs/>
              </w:rPr>
            </w:pPr>
            <w:r w:rsidRPr="00866D4E">
              <w:rPr>
                <w:rFonts w:ascii="Arial" w:hAnsi="Arial" w:cs="Arial"/>
                <w:b/>
                <w:bCs/>
              </w:rPr>
              <w:t>RTY</w:t>
            </w:r>
          </w:p>
        </w:tc>
        <w:tc>
          <w:tcPr>
            <w:tcW w:w="4320" w:type="dxa"/>
            <w:tcBorders>
              <w:top w:val="single" w:sz="6" w:space="0" w:color="auto"/>
              <w:left w:val="single" w:sz="6" w:space="0" w:color="auto"/>
              <w:bottom w:val="single" w:sz="6" w:space="0" w:color="auto"/>
              <w:right w:val="single" w:sz="6" w:space="0" w:color="auto"/>
            </w:tcBorders>
          </w:tcPr>
          <w:p w14:paraId="53249004" w14:textId="77777777" w:rsidR="00B752E4" w:rsidRPr="00866D4E" w:rsidRDefault="00B752E4">
            <w:pPr>
              <w:rPr>
                <w:rFonts w:ascii="Arial" w:hAnsi="Arial" w:cs="Arial"/>
                <w:b/>
                <w:bCs/>
              </w:rPr>
            </w:pPr>
            <w:r w:rsidRPr="00866D4E">
              <w:rPr>
                <w:rFonts w:ascii="Arial" w:hAnsi="Arial" w:cs="Arial"/>
                <w:b/>
                <w:bCs/>
              </w:rPr>
              <w:t>Record Type</w:t>
            </w:r>
          </w:p>
        </w:tc>
        <w:tc>
          <w:tcPr>
            <w:tcW w:w="2610" w:type="dxa"/>
            <w:tcBorders>
              <w:top w:val="single" w:sz="6" w:space="0" w:color="auto"/>
              <w:left w:val="single" w:sz="6" w:space="0" w:color="auto"/>
              <w:bottom w:val="single" w:sz="6" w:space="0" w:color="auto"/>
              <w:right w:val="single" w:sz="6" w:space="0" w:color="auto"/>
            </w:tcBorders>
          </w:tcPr>
          <w:p w14:paraId="3CB5BBCD" w14:textId="77777777" w:rsidR="00B752E4" w:rsidRPr="00866D4E" w:rsidRDefault="00B752E4">
            <w:pPr>
              <w:pStyle w:val="Heading4"/>
              <w:rPr>
                <w:b/>
                <w:bCs/>
                <w:i w:val="0"/>
              </w:rPr>
            </w:pPr>
            <w:r w:rsidRPr="00866D4E">
              <w:rPr>
                <w:b/>
                <w:bCs/>
                <w:i w:val="0"/>
              </w:rPr>
              <w:t>LML</w:t>
            </w:r>
          </w:p>
        </w:tc>
      </w:tr>
      <w:tr w:rsidR="00B752E4" w:rsidRPr="00866D4E" w14:paraId="0D14B2CC" w14:textId="77777777">
        <w:tc>
          <w:tcPr>
            <w:tcW w:w="2070" w:type="dxa"/>
            <w:tcBorders>
              <w:top w:val="single" w:sz="6" w:space="0" w:color="auto"/>
              <w:left w:val="single" w:sz="6" w:space="0" w:color="auto"/>
              <w:bottom w:val="single" w:sz="6" w:space="0" w:color="auto"/>
              <w:right w:val="single" w:sz="6" w:space="0" w:color="auto"/>
            </w:tcBorders>
          </w:tcPr>
          <w:p w14:paraId="4A2CE4B2" w14:textId="77777777" w:rsidR="00B752E4" w:rsidRPr="00866D4E" w:rsidRDefault="00B752E4">
            <w:pPr>
              <w:rPr>
                <w:rFonts w:ascii="Arial" w:hAnsi="Arial" w:cs="Arial"/>
                <w:b/>
                <w:bCs/>
              </w:rPr>
            </w:pPr>
            <w:r w:rsidRPr="00866D4E">
              <w:rPr>
                <w:rFonts w:ascii="Arial" w:hAnsi="Arial" w:cs="Arial"/>
                <w:b/>
                <w:bCs/>
              </w:rPr>
              <w:t>LTY</w:t>
            </w:r>
          </w:p>
        </w:tc>
        <w:tc>
          <w:tcPr>
            <w:tcW w:w="4320" w:type="dxa"/>
            <w:tcBorders>
              <w:top w:val="single" w:sz="6" w:space="0" w:color="auto"/>
              <w:left w:val="single" w:sz="6" w:space="0" w:color="auto"/>
              <w:bottom w:val="single" w:sz="6" w:space="0" w:color="auto"/>
              <w:right w:val="single" w:sz="6" w:space="0" w:color="auto"/>
            </w:tcBorders>
          </w:tcPr>
          <w:p w14:paraId="374E4FCA" w14:textId="77777777" w:rsidR="00B752E4" w:rsidRPr="00866D4E" w:rsidRDefault="00B752E4">
            <w:pPr>
              <w:rPr>
                <w:rFonts w:ascii="Arial" w:hAnsi="Arial" w:cs="Arial"/>
                <w:b/>
                <w:bCs/>
              </w:rPr>
            </w:pPr>
            <w:r w:rsidRPr="00866D4E">
              <w:rPr>
                <w:rFonts w:ascii="Arial" w:hAnsi="Arial" w:cs="Arial"/>
                <w:b/>
                <w:bCs/>
              </w:rPr>
              <w:t>Listing Type</w:t>
            </w:r>
          </w:p>
        </w:tc>
        <w:tc>
          <w:tcPr>
            <w:tcW w:w="2610" w:type="dxa"/>
            <w:tcBorders>
              <w:top w:val="single" w:sz="6" w:space="0" w:color="auto"/>
              <w:left w:val="single" w:sz="6" w:space="0" w:color="auto"/>
              <w:bottom w:val="single" w:sz="6" w:space="0" w:color="auto"/>
              <w:right w:val="single" w:sz="6" w:space="0" w:color="auto"/>
            </w:tcBorders>
          </w:tcPr>
          <w:p w14:paraId="5257CB07" w14:textId="77777777" w:rsidR="00B752E4" w:rsidRPr="00866D4E" w:rsidRDefault="00B752E4">
            <w:pPr>
              <w:rPr>
                <w:rFonts w:ascii="Arial" w:hAnsi="Arial" w:cs="Arial"/>
                <w:b/>
                <w:bCs/>
                <w:iCs/>
                <w:lang w:val="fr-FR"/>
              </w:rPr>
            </w:pPr>
            <w:r w:rsidRPr="00866D4E">
              <w:rPr>
                <w:rFonts w:ascii="Arial" w:hAnsi="Arial" w:cs="Arial"/>
                <w:b/>
                <w:bCs/>
                <w:iCs/>
                <w:lang w:val="fr-FR"/>
              </w:rPr>
              <w:t>3</w:t>
            </w:r>
          </w:p>
        </w:tc>
      </w:tr>
      <w:tr w:rsidR="00B752E4" w:rsidRPr="00866D4E" w14:paraId="4C7058C1" w14:textId="77777777">
        <w:tc>
          <w:tcPr>
            <w:tcW w:w="2070" w:type="dxa"/>
            <w:tcBorders>
              <w:top w:val="single" w:sz="6" w:space="0" w:color="auto"/>
              <w:left w:val="single" w:sz="6" w:space="0" w:color="auto"/>
              <w:bottom w:val="single" w:sz="6" w:space="0" w:color="auto"/>
              <w:right w:val="single" w:sz="6" w:space="0" w:color="auto"/>
            </w:tcBorders>
          </w:tcPr>
          <w:p w14:paraId="6E1BFB1F" w14:textId="77777777" w:rsidR="00B752E4" w:rsidRPr="00866D4E" w:rsidRDefault="00B752E4">
            <w:pPr>
              <w:rPr>
                <w:rFonts w:ascii="Arial" w:hAnsi="Arial" w:cs="Arial"/>
                <w:b/>
                <w:bCs/>
                <w:lang w:val="fr-FR"/>
              </w:rPr>
            </w:pPr>
            <w:r w:rsidRPr="00866D4E">
              <w:rPr>
                <w:rFonts w:ascii="Arial" w:hAnsi="Arial" w:cs="Arial"/>
                <w:b/>
                <w:bCs/>
                <w:lang w:val="fr-FR"/>
              </w:rPr>
              <w:t>STYC</w:t>
            </w:r>
          </w:p>
        </w:tc>
        <w:tc>
          <w:tcPr>
            <w:tcW w:w="4320" w:type="dxa"/>
            <w:tcBorders>
              <w:top w:val="single" w:sz="6" w:space="0" w:color="auto"/>
              <w:left w:val="single" w:sz="6" w:space="0" w:color="auto"/>
              <w:bottom w:val="single" w:sz="6" w:space="0" w:color="auto"/>
              <w:right w:val="single" w:sz="6" w:space="0" w:color="auto"/>
            </w:tcBorders>
          </w:tcPr>
          <w:p w14:paraId="427DCB3F" w14:textId="77777777" w:rsidR="00B752E4" w:rsidRPr="00866D4E" w:rsidRDefault="00B752E4">
            <w:pPr>
              <w:rPr>
                <w:rFonts w:ascii="Arial" w:hAnsi="Arial" w:cs="Arial"/>
                <w:b/>
                <w:bCs/>
                <w:lang w:val="fr-FR"/>
              </w:rPr>
            </w:pPr>
            <w:r w:rsidRPr="00866D4E">
              <w:rPr>
                <w:rFonts w:ascii="Arial" w:hAnsi="Arial" w:cs="Arial"/>
                <w:b/>
                <w:bCs/>
                <w:lang w:val="fr-FR"/>
              </w:rPr>
              <w:t>Style Code</w:t>
            </w:r>
          </w:p>
        </w:tc>
        <w:tc>
          <w:tcPr>
            <w:tcW w:w="2610" w:type="dxa"/>
            <w:tcBorders>
              <w:top w:val="single" w:sz="6" w:space="0" w:color="auto"/>
              <w:left w:val="single" w:sz="6" w:space="0" w:color="auto"/>
              <w:bottom w:val="single" w:sz="6" w:space="0" w:color="auto"/>
              <w:right w:val="single" w:sz="6" w:space="0" w:color="auto"/>
            </w:tcBorders>
          </w:tcPr>
          <w:p w14:paraId="6EEB1ACF" w14:textId="77777777" w:rsidR="00B752E4" w:rsidRPr="00866D4E" w:rsidRDefault="00B752E4">
            <w:pPr>
              <w:rPr>
                <w:rFonts w:ascii="Arial" w:hAnsi="Arial" w:cs="Arial"/>
                <w:b/>
                <w:bCs/>
                <w:iCs/>
              </w:rPr>
            </w:pPr>
            <w:r w:rsidRPr="00866D4E">
              <w:rPr>
                <w:rFonts w:ascii="Arial" w:hAnsi="Arial" w:cs="Arial"/>
                <w:b/>
                <w:bCs/>
                <w:iCs/>
              </w:rPr>
              <w:t>SL</w:t>
            </w:r>
          </w:p>
        </w:tc>
      </w:tr>
      <w:tr w:rsidR="00B752E4" w:rsidRPr="00866D4E" w14:paraId="0030C547" w14:textId="77777777">
        <w:tc>
          <w:tcPr>
            <w:tcW w:w="2070" w:type="dxa"/>
            <w:tcBorders>
              <w:top w:val="single" w:sz="6" w:space="0" w:color="auto"/>
              <w:left w:val="single" w:sz="6" w:space="0" w:color="auto"/>
              <w:bottom w:val="single" w:sz="6" w:space="0" w:color="auto"/>
              <w:right w:val="single" w:sz="6" w:space="0" w:color="auto"/>
            </w:tcBorders>
          </w:tcPr>
          <w:p w14:paraId="0D09D123" w14:textId="77777777" w:rsidR="00B752E4" w:rsidRPr="00866D4E" w:rsidRDefault="00B752E4">
            <w:pPr>
              <w:rPr>
                <w:rFonts w:ascii="Arial" w:hAnsi="Arial" w:cs="Arial"/>
                <w:b/>
                <w:bCs/>
              </w:rPr>
            </w:pPr>
            <w:r w:rsidRPr="00866D4E">
              <w:rPr>
                <w:rFonts w:ascii="Arial" w:hAnsi="Arial" w:cs="Arial"/>
                <w:b/>
                <w:bCs/>
              </w:rPr>
              <w:t>TOA</w:t>
            </w:r>
          </w:p>
        </w:tc>
        <w:tc>
          <w:tcPr>
            <w:tcW w:w="4320" w:type="dxa"/>
            <w:tcBorders>
              <w:top w:val="single" w:sz="6" w:space="0" w:color="auto"/>
              <w:left w:val="single" w:sz="6" w:space="0" w:color="auto"/>
              <w:bottom w:val="single" w:sz="6" w:space="0" w:color="auto"/>
              <w:right w:val="single" w:sz="6" w:space="0" w:color="auto"/>
            </w:tcBorders>
          </w:tcPr>
          <w:p w14:paraId="4CA8EA34" w14:textId="77777777" w:rsidR="00B752E4" w:rsidRPr="00866D4E" w:rsidRDefault="00B752E4">
            <w:pPr>
              <w:rPr>
                <w:rFonts w:ascii="Arial" w:hAnsi="Arial" w:cs="Arial"/>
                <w:b/>
                <w:bCs/>
              </w:rPr>
            </w:pPr>
            <w:r w:rsidRPr="00866D4E">
              <w:rPr>
                <w:rFonts w:ascii="Arial" w:hAnsi="Arial" w:cs="Arial"/>
                <w:b/>
                <w:bCs/>
              </w:rPr>
              <w:t>Type of Account</w:t>
            </w:r>
          </w:p>
        </w:tc>
        <w:tc>
          <w:tcPr>
            <w:tcW w:w="2610" w:type="dxa"/>
            <w:tcBorders>
              <w:top w:val="single" w:sz="6" w:space="0" w:color="auto"/>
              <w:left w:val="single" w:sz="6" w:space="0" w:color="auto"/>
              <w:bottom w:val="single" w:sz="6" w:space="0" w:color="auto"/>
              <w:right w:val="single" w:sz="6" w:space="0" w:color="auto"/>
            </w:tcBorders>
          </w:tcPr>
          <w:p w14:paraId="072DB977" w14:textId="77777777" w:rsidR="00B752E4" w:rsidRPr="00866D4E" w:rsidRDefault="00B752E4">
            <w:pPr>
              <w:rPr>
                <w:rFonts w:ascii="Arial" w:hAnsi="Arial" w:cs="Arial"/>
                <w:b/>
                <w:bCs/>
                <w:iCs/>
              </w:rPr>
            </w:pPr>
            <w:r w:rsidRPr="00866D4E">
              <w:rPr>
                <w:rFonts w:ascii="Arial" w:hAnsi="Arial" w:cs="Arial"/>
                <w:b/>
                <w:bCs/>
                <w:iCs/>
              </w:rPr>
              <w:t>B</w:t>
            </w:r>
          </w:p>
        </w:tc>
      </w:tr>
      <w:tr w:rsidR="00B752E4" w:rsidRPr="00866D4E" w14:paraId="0D2FE1E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A0CED5D" w14:textId="77777777" w:rsidR="00B752E4" w:rsidRPr="00866D4E" w:rsidRDefault="00B752E4">
            <w:pPr>
              <w:rPr>
                <w:rFonts w:ascii="Arial" w:hAnsi="Arial" w:cs="Arial"/>
                <w:b/>
                <w:bCs/>
              </w:rPr>
            </w:pPr>
            <w:r w:rsidRPr="00866D4E">
              <w:rPr>
                <w:rFonts w:ascii="Arial" w:hAnsi="Arial" w:cs="Arial"/>
                <w:b/>
                <w:bCs/>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FAE7F3" w14:textId="77777777" w:rsidR="00B752E4" w:rsidRPr="00866D4E" w:rsidRDefault="00B752E4">
            <w:pPr>
              <w:rPr>
                <w:rFonts w:ascii="Arial" w:hAnsi="Arial" w:cs="Arial"/>
                <w:b/>
                <w:bCs/>
              </w:rPr>
            </w:pPr>
            <w:r w:rsidRPr="00866D4E">
              <w:rPr>
                <w:rFonts w:ascii="Arial" w:hAnsi="Arial" w:cs="Arial"/>
                <w:b/>
                <w:bCs/>
              </w:rPr>
              <w:t>Degree of Indent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0A10B01" w14:textId="77777777" w:rsidR="00B752E4" w:rsidRPr="00866D4E" w:rsidRDefault="00B752E4">
            <w:pPr>
              <w:rPr>
                <w:rFonts w:ascii="Arial" w:hAnsi="Arial" w:cs="Arial"/>
                <w:b/>
                <w:bCs/>
                <w:iCs/>
              </w:rPr>
            </w:pPr>
            <w:r w:rsidRPr="00866D4E">
              <w:rPr>
                <w:rFonts w:ascii="Arial" w:hAnsi="Arial" w:cs="Arial"/>
                <w:b/>
                <w:bCs/>
                <w:iCs/>
              </w:rPr>
              <w:t>0</w:t>
            </w:r>
          </w:p>
        </w:tc>
      </w:tr>
      <w:tr w:rsidR="00B752E4" w:rsidRPr="00866D4E" w14:paraId="1E2D9574"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00FA5222" w14:textId="77777777" w:rsidR="00B752E4" w:rsidRPr="00866D4E" w:rsidRDefault="00B752E4">
            <w:pPr>
              <w:pStyle w:val="Heading5"/>
              <w:rPr>
                <w:bCs/>
                <w:color w:val="auto"/>
              </w:rPr>
            </w:pPr>
            <w:r w:rsidRPr="00866D4E">
              <w:rPr>
                <w:bCs/>
                <w:color w:val="auto"/>
              </w:rPr>
              <w:t>Listing Instruction Section</w:t>
            </w:r>
          </w:p>
        </w:tc>
      </w:tr>
      <w:tr w:rsidR="00B752E4" w:rsidRPr="00866D4E" w14:paraId="1D66C65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5CB5856" w14:textId="77777777" w:rsidR="00B752E4" w:rsidRPr="00866D4E" w:rsidRDefault="00B752E4">
            <w:pPr>
              <w:rPr>
                <w:rFonts w:ascii="Arial" w:hAnsi="Arial" w:cs="Arial"/>
                <w:b/>
                <w:bCs/>
              </w:rPr>
            </w:pPr>
            <w:r w:rsidRPr="00866D4E">
              <w:rPr>
                <w:rFonts w:ascii="Arial" w:hAnsi="Arial" w:cs="Arial"/>
                <w:b/>
                <w:bCs/>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508AE5F" w14:textId="77777777" w:rsidR="00B752E4" w:rsidRPr="00866D4E" w:rsidRDefault="00B752E4">
            <w:pPr>
              <w:rPr>
                <w:rFonts w:ascii="Arial" w:hAnsi="Arial" w:cs="Arial"/>
                <w:b/>
                <w:bCs/>
              </w:rPr>
            </w:pPr>
            <w:r w:rsidRPr="00866D4E">
              <w:rPr>
                <w:rFonts w:ascii="Arial" w:hAnsi="Arial" w:cs="Arial"/>
                <w:b/>
                <w:bCs/>
              </w:rPr>
              <w:t>Listing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91673D6" w14:textId="77777777" w:rsidR="00B752E4" w:rsidRPr="00866D4E" w:rsidRDefault="00B752E4">
            <w:pPr>
              <w:rPr>
                <w:rFonts w:ascii="Arial" w:hAnsi="Arial" w:cs="Arial"/>
                <w:b/>
                <w:bCs/>
                <w:iCs/>
              </w:rPr>
            </w:pPr>
            <w:r w:rsidRPr="00866D4E">
              <w:rPr>
                <w:rFonts w:ascii="Arial" w:hAnsi="Arial" w:cs="Arial"/>
                <w:b/>
                <w:bCs/>
                <w:iCs/>
              </w:rPr>
              <w:t>7709391034</w:t>
            </w:r>
          </w:p>
        </w:tc>
      </w:tr>
      <w:tr w:rsidR="00B752E4" w:rsidRPr="00866D4E" w14:paraId="5E0426C1" w14:textId="77777777">
        <w:tc>
          <w:tcPr>
            <w:tcW w:w="2070" w:type="dxa"/>
            <w:tcBorders>
              <w:top w:val="single" w:sz="6" w:space="0" w:color="auto"/>
              <w:left w:val="single" w:sz="6" w:space="0" w:color="auto"/>
              <w:bottom w:val="single" w:sz="6" w:space="0" w:color="auto"/>
              <w:right w:val="single" w:sz="6" w:space="0" w:color="auto"/>
            </w:tcBorders>
          </w:tcPr>
          <w:p w14:paraId="0AD4ADAA" w14:textId="77777777" w:rsidR="00B752E4" w:rsidRPr="00866D4E" w:rsidRDefault="00B752E4">
            <w:pPr>
              <w:rPr>
                <w:rFonts w:ascii="Arial" w:hAnsi="Arial" w:cs="Arial"/>
                <w:b/>
                <w:bCs/>
              </w:rPr>
            </w:pPr>
            <w:r w:rsidRPr="00866D4E">
              <w:rPr>
                <w:rFonts w:ascii="Arial" w:hAnsi="Arial" w:cs="Arial"/>
                <w:b/>
                <w:bCs/>
              </w:rPr>
              <w:t>LNLN</w:t>
            </w:r>
          </w:p>
        </w:tc>
        <w:tc>
          <w:tcPr>
            <w:tcW w:w="4320" w:type="dxa"/>
            <w:tcBorders>
              <w:top w:val="single" w:sz="6" w:space="0" w:color="auto"/>
              <w:left w:val="single" w:sz="6" w:space="0" w:color="auto"/>
              <w:bottom w:val="single" w:sz="6" w:space="0" w:color="auto"/>
              <w:right w:val="single" w:sz="6" w:space="0" w:color="auto"/>
            </w:tcBorders>
          </w:tcPr>
          <w:p w14:paraId="1C16F800" w14:textId="77777777" w:rsidR="00B752E4" w:rsidRPr="00866D4E" w:rsidRDefault="00B752E4">
            <w:pPr>
              <w:rPr>
                <w:rFonts w:ascii="Arial" w:hAnsi="Arial" w:cs="Arial"/>
                <w:b/>
                <w:bCs/>
              </w:rPr>
            </w:pPr>
            <w:r w:rsidRPr="00866D4E">
              <w:rPr>
                <w:rFonts w:ascii="Arial" w:hAnsi="Arial" w:cs="Arial"/>
                <w:b/>
                <w:bCs/>
              </w:rPr>
              <w:t xml:space="preserve">Listed Name Last </w:t>
            </w:r>
          </w:p>
        </w:tc>
        <w:tc>
          <w:tcPr>
            <w:tcW w:w="2610" w:type="dxa"/>
            <w:tcBorders>
              <w:top w:val="single" w:sz="6" w:space="0" w:color="auto"/>
              <w:left w:val="single" w:sz="6" w:space="0" w:color="auto"/>
              <w:bottom w:val="single" w:sz="6" w:space="0" w:color="auto"/>
              <w:right w:val="single" w:sz="6" w:space="0" w:color="auto"/>
            </w:tcBorders>
          </w:tcPr>
          <w:p w14:paraId="3834D60B" w14:textId="77777777" w:rsidR="00B752E4" w:rsidRPr="00866D4E" w:rsidRDefault="00B752E4">
            <w:pPr>
              <w:rPr>
                <w:rFonts w:ascii="Arial" w:hAnsi="Arial" w:cs="Arial"/>
                <w:b/>
                <w:bCs/>
                <w:iCs/>
              </w:rPr>
            </w:pPr>
            <w:r w:rsidRPr="00866D4E">
              <w:rPr>
                <w:rFonts w:ascii="Arial" w:hAnsi="Arial" w:cs="Arial"/>
                <w:b/>
                <w:bCs/>
                <w:iCs/>
              </w:rPr>
              <w:t>The</w:t>
            </w:r>
          </w:p>
        </w:tc>
      </w:tr>
      <w:tr w:rsidR="00B752E4" w:rsidRPr="00866D4E" w14:paraId="52E8C6C2" w14:textId="77777777">
        <w:tc>
          <w:tcPr>
            <w:tcW w:w="2070" w:type="dxa"/>
            <w:tcBorders>
              <w:top w:val="single" w:sz="6" w:space="0" w:color="auto"/>
              <w:left w:val="single" w:sz="6" w:space="0" w:color="auto"/>
              <w:bottom w:val="single" w:sz="6" w:space="0" w:color="auto"/>
              <w:right w:val="single" w:sz="6" w:space="0" w:color="auto"/>
            </w:tcBorders>
          </w:tcPr>
          <w:p w14:paraId="604FB43F" w14:textId="77777777" w:rsidR="00B752E4" w:rsidRPr="00866D4E" w:rsidRDefault="00B752E4">
            <w:pPr>
              <w:rPr>
                <w:rFonts w:ascii="Arial" w:hAnsi="Arial" w:cs="Arial"/>
                <w:b/>
                <w:bCs/>
              </w:rPr>
            </w:pPr>
            <w:r w:rsidRPr="00866D4E">
              <w:rPr>
                <w:rFonts w:ascii="Arial" w:hAnsi="Arial" w:cs="Arial"/>
                <w:b/>
                <w:bCs/>
              </w:rPr>
              <w:t>LNFN</w:t>
            </w:r>
          </w:p>
        </w:tc>
        <w:tc>
          <w:tcPr>
            <w:tcW w:w="4320" w:type="dxa"/>
            <w:tcBorders>
              <w:top w:val="single" w:sz="6" w:space="0" w:color="auto"/>
              <w:left w:val="single" w:sz="6" w:space="0" w:color="auto"/>
              <w:bottom w:val="single" w:sz="6" w:space="0" w:color="auto"/>
              <w:right w:val="single" w:sz="6" w:space="0" w:color="auto"/>
            </w:tcBorders>
          </w:tcPr>
          <w:p w14:paraId="6CC2B192" w14:textId="77777777" w:rsidR="00B752E4" w:rsidRPr="00866D4E" w:rsidRDefault="00B752E4">
            <w:pPr>
              <w:rPr>
                <w:rFonts w:ascii="Arial" w:hAnsi="Arial" w:cs="Arial"/>
                <w:b/>
                <w:bCs/>
              </w:rPr>
            </w:pPr>
            <w:r w:rsidRPr="00866D4E">
              <w:rPr>
                <w:rFonts w:ascii="Arial" w:hAnsi="Arial" w:cs="Arial"/>
                <w:b/>
                <w:bCs/>
              </w:rPr>
              <w:t xml:space="preserve">Listed Name First </w:t>
            </w:r>
          </w:p>
        </w:tc>
        <w:tc>
          <w:tcPr>
            <w:tcW w:w="2610" w:type="dxa"/>
            <w:tcBorders>
              <w:top w:val="single" w:sz="6" w:space="0" w:color="auto"/>
              <w:left w:val="single" w:sz="6" w:space="0" w:color="auto"/>
              <w:bottom w:val="single" w:sz="6" w:space="0" w:color="auto"/>
              <w:right w:val="single" w:sz="6" w:space="0" w:color="auto"/>
            </w:tcBorders>
          </w:tcPr>
          <w:p w14:paraId="04232255" w14:textId="77777777" w:rsidR="00B752E4" w:rsidRPr="00866D4E" w:rsidRDefault="00B752E4">
            <w:pPr>
              <w:rPr>
                <w:rFonts w:ascii="Arial" w:hAnsi="Arial" w:cs="Arial"/>
                <w:b/>
                <w:bCs/>
                <w:iCs/>
              </w:rPr>
            </w:pPr>
            <w:r w:rsidRPr="00866D4E">
              <w:rPr>
                <w:rFonts w:ascii="Arial" w:hAnsi="Arial" w:cs="Arial"/>
                <w:b/>
                <w:bCs/>
                <w:iCs/>
              </w:rPr>
              <w:t>Daily Planet</w:t>
            </w:r>
          </w:p>
        </w:tc>
      </w:tr>
      <w:tr w:rsidR="00B752E4" w:rsidRPr="00866D4E" w14:paraId="3C83BE48" w14:textId="77777777">
        <w:tc>
          <w:tcPr>
            <w:tcW w:w="2070" w:type="dxa"/>
            <w:tcBorders>
              <w:top w:val="single" w:sz="6" w:space="0" w:color="auto"/>
              <w:left w:val="single" w:sz="6" w:space="0" w:color="auto"/>
              <w:bottom w:val="single" w:sz="6" w:space="0" w:color="auto"/>
              <w:right w:val="single" w:sz="6" w:space="0" w:color="auto"/>
            </w:tcBorders>
          </w:tcPr>
          <w:p w14:paraId="471DDCF0" w14:textId="77777777" w:rsidR="00B752E4" w:rsidRPr="00866D4E" w:rsidRDefault="00B752E4">
            <w:pPr>
              <w:rPr>
                <w:rFonts w:ascii="Arial" w:hAnsi="Arial" w:cs="Arial"/>
                <w:b/>
                <w:bCs/>
              </w:rPr>
            </w:pPr>
            <w:r w:rsidRPr="00866D4E">
              <w:rPr>
                <w:rFonts w:ascii="Arial" w:hAnsi="Arial" w:cs="Arial"/>
                <w:b/>
                <w:bCs/>
              </w:rPr>
              <w:t>LANO</w:t>
            </w:r>
          </w:p>
        </w:tc>
        <w:tc>
          <w:tcPr>
            <w:tcW w:w="4320" w:type="dxa"/>
            <w:tcBorders>
              <w:top w:val="single" w:sz="6" w:space="0" w:color="auto"/>
              <w:left w:val="single" w:sz="6" w:space="0" w:color="auto"/>
              <w:bottom w:val="single" w:sz="6" w:space="0" w:color="auto"/>
              <w:right w:val="single" w:sz="6" w:space="0" w:color="auto"/>
            </w:tcBorders>
          </w:tcPr>
          <w:p w14:paraId="5FB1C292" w14:textId="77777777" w:rsidR="00B752E4" w:rsidRPr="00866D4E" w:rsidRDefault="00B752E4">
            <w:pPr>
              <w:rPr>
                <w:rFonts w:ascii="Arial" w:hAnsi="Arial" w:cs="Arial"/>
                <w:b/>
                <w:bCs/>
              </w:rPr>
            </w:pPr>
            <w:r w:rsidRPr="00866D4E">
              <w:rPr>
                <w:rFonts w:ascii="Arial" w:hAnsi="Arial" w:cs="Arial"/>
                <w:b/>
                <w:bCs/>
              </w:rPr>
              <w:t>Listed Address House Number</w:t>
            </w:r>
          </w:p>
        </w:tc>
        <w:tc>
          <w:tcPr>
            <w:tcW w:w="2610" w:type="dxa"/>
            <w:tcBorders>
              <w:top w:val="single" w:sz="6" w:space="0" w:color="auto"/>
              <w:left w:val="single" w:sz="6" w:space="0" w:color="auto"/>
              <w:bottom w:val="single" w:sz="6" w:space="0" w:color="auto"/>
              <w:right w:val="single" w:sz="6" w:space="0" w:color="auto"/>
            </w:tcBorders>
          </w:tcPr>
          <w:p w14:paraId="41823DA5" w14:textId="77777777" w:rsidR="00B752E4" w:rsidRPr="00866D4E" w:rsidRDefault="00B752E4">
            <w:pPr>
              <w:rPr>
                <w:rFonts w:ascii="Arial" w:hAnsi="Arial" w:cs="Arial"/>
                <w:b/>
                <w:bCs/>
                <w:iCs/>
              </w:rPr>
            </w:pPr>
            <w:r w:rsidRPr="00866D4E">
              <w:rPr>
                <w:rFonts w:ascii="Arial" w:hAnsi="Arial" w:cs="Arial"/>
                <w:b/>
                <w:bCs/>
                <w:iCs/>
              </w:rPr>
              <w:t>2278</w:t>
            </w:r>
          </w:p>
        </w:tc>
      </w:tr>
      <w:tr w:rsidR="00B752E4" w:rsidRPr="00866D4E" w14:paraId="4A66B95C" w14:textId="77777777">
        <w:tc>
          <w:tcPr>
            <w:tcW w:w="2070" w:type="dxa"/>
            <w:tcBorders>
              <w:top w:val="single" w:sz="6" w:space="0" w:color="auto"/>
              <w:left w:val="single" w:sz="6" w:space="0" w:color="auto"/>
              <w:bottom w:val="single" w:sz="6" w:space="0" w:color="auto"/>
              <w:right w:val="single" w:sz="6" w:space="0" w:color="auto"/>
            </w:tcBorders>
          </w:tcPr>
          <w:p w14:paraId="252793BE" w14:textId="77777777" w:rsidR="00B752E4" w:rsidRPr="00866D4E" w:rsidRDefault="00B752E4">
            <w:pPr>
              <w:rPr>
                <w:rFonts w:ascii="Arial" w:hAnsi="Arial" w:cs="Arial"/>
                <w:b/>
                <w:bCs/>
              </w:rPr>
            </w:pPr>
            <w:r w:rsidRPr="00866D4E">
              <w:rPr>
                <w:rFonts w:ascii="Arial" w:hAnsi="Arial" w:cs="Arial"/>
                <w:b/>
                <w:bCs/>
              </w:rPr>
              <w:t>LASN</w:t>
            </w:r>
          </w:p>
        </w:tc>
        <w:tc>
          <w:tcPr>
            <w:tcW w:w="4320" w:type="dxa"/>
            <w:tcBorders>
              <w:top w:val="single" w:sz="6" w:space="0" w:color="auto"/>
              <w:left w:val="single" w:sz="6" w:space="0" w:color="auto"/>
              <w:bottom w:val="single" w:sz="6" w:space="0" w:color="auto"/>
              <w:right w:val="single" w:sz="6" w:space="0" w:color="auto"/>
            </w:tcBorders>
          </w:tcPr>
          <w:p w14:paraId="7A5BB3B7" w14:textId="77777777" w:rsidR="00B752E4" w:rsidRPr="00866D4E" w:rsidRDefault="00B752E4">
            <w:pPr>
              <w:pStyle w:val="Heading1"/>
              <w:ind w:left="0"/>
              <w:rPr>
                <w:rFonts w:ascii="Arial" w:hAnsi="Arial" w:cs="Arial"/>
              </w:rPr>
            </w:pPr>
            <w:r w:rsidRPr="00866D4E">
              <w:rPr>
                <w:rFonts w:ascii="Arial" w:hAnsi="Arial" w:cs="Arial"/>
              </w:rPr>
              <w:t xml:space="preserve">Listed </w:t>
            </w:r>
            <w:smartTag w:uri="urn:schemas-microsoft-com:office:smarttags" w:element="Street">
              <w:smartTag w:uri="urn:schemas-microsoft-com:office:smarttags" w:element="address">
                <w:r w:rsidRPr="00866D4E">
                  <w:rPr>
                    <w:rFonts w:ascii="Arial" w:hAnsi="Arial" w:cs="Arial"/>
                  </w:rPr>
                  <w:t>Address Street</w:t>
                </w:r>
              </w:smartTag>
            </w:smartTag>
            <w:r w:rsidRPr="00866D4E">
              <w:rPr>
                <w:rFonts w:ascii="Arial" w:hAnsi="Arial" w:cs="Arial"/>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2B0A6F90" w14:textId="77777777" w:rsidR="00B752E4" w:rsidRPr="00866D4E" w:rsidRDefault="00B752E4">
            <w:pPr>
              <w:pStyle w:val="Heading1"/>
              <w:ind w:left="0"/>
              <w:rPr>
                <w:rFonts w:ascii="Arial" w:hAnsi="Arial" w:cs="Arial"/>
                <w:iCs/>
              </w:rPr>
            </w:pPr>
            <w:r w:rsidRPr="00866D4E">
              <w:rPr>
                <w:rFonts w:ascii="Arial" w:hAnsi="Arial" w:cs="Arial"/>
                <w:iCs/>
              </w:rPr>
              <w:t>Brockett</w:t>
            </w:r>
          </w:p>
        </w:tc>
      </w:tr>
      <w:tr w:rsidR="00B752E4" w:rsidRPr="00866D4E" w14:paraId="64F73229" w14:textId="77777777">
        <w:tc>
          <w:tcPr>
            <w:tcW w:w="2070" w:type="dxa"/>
            <w:tcBorders>
              <w:top w:val="single" w:sz="6" w:space="0" w:color="auto"/>
              <w:left w:val="single" w:sz="6" w:space="0" w:color="auto"/>
              <w:bottom w:val="single" w:sz="6" w:space="0" w:color="auto"/>
              <w:right w:val="single" w:sz="6" w:space="0" w:color="auto"/>
            </w:tcBorders>
          </w:tcPr>
          <w:p w14:paraId="61E1D44A" w14:textId="77777777" w:rsidR="00B752E4" w:rsidRPr="00866D4E" w:rsidRDefault="00B752E4">
            <w:pPr>
              <w:rPr>
                <w:rFonts w:ascii="Arial" w:hAnsi="Arial" w:cs="Arial"/>
                <w:b/>
                <w:bCs/>
              </w:rPr>
            </w:pPr>
            <w:r w:rsidRPr="00866D4E">
              <w:rPr>
                <w:rFonts w:ascii="Arial" w:hAnsi="Arial" w:cs="Arial"/>
                <w:b/>
                <w:bCs/>
              </w:rPr>
              <w:t>LATH</w:t>
            </w:r>
          </w:p>
        </w:tc>
        <w:tc>
          <w:tcPr>
            <w:tcW w:w="4320" w:type="dxa"/>
            <w:tcBorders>
              <w:top w:val="single" w:sz="6" w:space="0" w:color="auto"/>
              <w:left w:val="single" w:sz="6" w:space="0" w:color="auto"/>
              <w:bottom w:val="single" w:sz="6" w:space="0" w:color="auto"/>
              <w:right w:val="single" w:sz="6" w:space="0" w:color="auto"/>
            </w:tcBorders>
          </w:tcPr>
          <w:p w14:paraId="2F99FADE" w14:textId="77777777" w:rsidR="00B752E4" w:rsidRPr="00866D4E" w:rsidRDefault="00B752E4">
            <w:pPr>
              <w:rPr>
                <w:rFonts w:ascii="Arial" w:hAnsi="Arial" w:cs="Arial"/>
                <w:b/>
                <w:bCs/>
              </w:rPr>
            </w:pPr>
            <w:r w:rsidRPr="00866D4E">
              <w:rPr>
                <w:rFonts w:ascii="Arial" w:hAnsi="Arial" w:cs="Arial"/>
                <w:b/>
                <w:bCs/>
              </w:rPr>
              <w:t xml:space="preserve">Listed </w:t>
            </w:r>
            <w:smartTag w:uri="urn:schemas-microsoft-com:office:smarttags" w:element="Street">
              <w:smartTag w:uri="urn:schemas-microsoft-com:office:smarttags" w:element="address">
                <w:r w:rsidRPr="00866D4E">
                  <w:rPr>
                    <w:rFonts w:ascii="Arial" w:hAnsi="Arial" w:cs="Arial"/>
                    <w:b/>
                    <w:bCs/>
                  </w:rPr>
                  <w:t>Address Street</w:t>
                </w:r>
              </w:smartTag>
            </w:smartTag>
            <w:r w:rsidRPr="00866D4E">
              <w:rPr>
                <w:rFonts w:ascii="Arial" w:hAnsi="Arial" w:cs="Arial"/>
                <w:b/>
                <w:bCs/>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4139E446" w14:textId="77777777" w:rsidR="00B752E4" w:rsidRPr="00866D4E" w:rsidRDefault="00B752E4">
            <w:pPr>
              <w:rPr>
                <w:rFonts w:ascii="Arial" w:hAnsi="Arial" w:cs="Arial"/>
                <w:b/>
                <w:bCs/>
                <w:iCs/>
              </w:rPr>
            </w:pPr>
            <w:r w:rsidRPr="00866D4E">
              <w:rPr>
                <w:rFonts w:ascii="Arial" w:hAnsi="Arial" w:cs="Arial"/>
                <w:b/>
                <w:bCs/>
                <w:iCs/>
              </w:rPr>
              <w:t>Rd</w:t>
            </w:r>
          </w:p>
        </w:tc>
      </w:tr>
      <w:tr w:rsidR="00B752E4" w:rsidRPr="00866D4E" w14:paraId="6577AAD9" w14:textId="77777777">
        <w:tc>
          <w:tcPr>
            <w:tcW w:w="2070" w:type="dxa"/>
            <w:tcBorders>
              <w:top w:val="single" w:sz="6" w:space="0" w:color="auto"/>
              <w:left w:val="single" w:sz="6" w:space="0" w:color="auto"/>
              <w:bottom w:val="single" w:sz="6" w:space="0" w:color="auto"/>
              <w:right w:val="single" w:sz="6" w:space="0" w:color="auto"/>
            </w:tcBorders>
          </w:tcPr>
          <w:p w14:paraId="7A4C3BD6" w14:textId="77777777" w:rsidR="00B752E4" w:rsidRPr="00866D4E" w:rsidRDefault="00B752E4">
            <w:pPr>
              <w:pStyle w:val="FORMDATA"/>
              <w:rPr>
                <w:b/>
                <w:bCs/>
                <w:color w:val="auto"/>
              </w:rPr>
            </w:pPr>
            <w:r w:rsidRPr="00866D4E">
              <w:rPr>
                <w:b/>
                <w:bCs/>
                <w:color w:val="auto"/>
              </w:rPr>
              <w:t>YPH</w:t>
            </w:r>
          </w:p>
        </w:tc>
        <w:tc>
          <w:tcPr>
            <w:tcW w:w="4320" w:type="dxa"/>
            <w:tcBorders>
              <w:top w:val="single" w:sz="6" w:space="0" w:color="auto"/>
              <w:left w:val="single" w:sz="6" w:space="0" w:color="auto"/>
              <w:bottom w:val="single" w:sz="6" w:space="0" w:color="auto"/>
              <w:right w:val="single" w:sz="6" w:space="0" w:color="auto"/>
            </w:tcBorders>
          </w:tcPr>
          <w:p w14:paraId="59A084FD" w14:textId="77777777" w:rsidR="00B752E4" w:rsidRPr="00866D4E" w:rsidRDefault="00B752E4">
            <w:pPr>
              <w:rPr>
                <w:rFonts w:ascii="Arial" w:hAnsi="Arial" w:cs="Arial"/>
                <w:b/>
                <w:bCs/>
              </w:rPr>
            </w:pPr>
            <w:r w:rsidRPr="00866D4E">
              <w:rPr>
                <w:rFonts w:ascii="Arial" w:hAnsi="Arial" w:cs="Arial"/>
                <w:b/>
                <w:bCs/>
              </w:rPr>
              <w:t>Yellow Page Heading</w:t>
            </w:r>
          </w:p>
        </w:tc>
        <w:tc>
          <w:tcPr>
            <w:tcW w:w="2610" w:type="dxa"/>
            <w:tcBorders>
              <w:top w:val="single" w:sz="6" w:space="0" w:color="auto"/>
              <w:left w:val="single" w:sz="6" w:space="0" w:color="auto"/>
              <w:bottom w:val="single" w:sz="6" w:space="0" w:color="auto"/>
              <w:right w:val="single" w:sz="6" w:space="0" w:color="auto"/>
            </w:tcBorders>
          </w:tcPr>
          <w:p w14:paraId="7E1ACEAC" w14:textId="77777777" w:rsidR="00B752E4" w:rsidRPr="00866D4E" w:rsidRDefault="00B752E4">
            <w:pPr>
              <w:rPr>
                <w:rFonts w:ascii="Arial" w:hAnsi="Arial" w:cs="Arial"/>
                <w:b/>
                <w:bCs/>
                <w:iCs/>
              </w:rPr>
            </w:pPr>
            <w:r w:rsidRPr="00866D4E">
              <w:rPr>
                <w:rFonts w:ascii="Arial" w:hAnsi="Arial" w:cs="Arial"/>
                <w:b/>
                <w:bCs/>
                <w:iCs/>
              </w:rPr>
              <w:t>999001</w:t>
            </w:r>
          </w:p>
        </w:tc>
      </w:tr>
      <w:tr w:rsidR="00B752E4" w:rsidRPr="00866D4E" w14:paraId="10B8B066"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3AE2252B" w14:textId="77777777" w:rsidR="00B752E4" w:rsidRPr="00866D4E" w:rsidRDefault="00B752E4">
            <w:pPr>
              <w:pStyle w:val="Heading5"/>
              <w:rPr>
                <w:bCs/>
                <w:iCs w:val="0"/>
                <w:color w:val="auto"/>
              </w:rPr>
            </w:pPr>
            <w:r w:rsidRPr="00866D4E">
              <w:rPr>
                <w:bCs/>
                <w:iCs w:val="0"/>
                <w:color w:val="auto"/>
              </w:rPr>
              <w:t>Advertising Section</w:t>
            </w:r>
          </w:p>
        </w:tc>
      </w:tr>
      <w:tr w:rsidR="00B752E4" w:rsidRPr="00866D4E" w14:paraId="499232A0" w14:textId="77777777">
        <w:tc>
          <w:tcPr>
            <w:tcW w:w="2070" w:type="dxa"/>
            <w:tcBorders>
              <w:top w:val="single" w:sz="6" w:space="0" w:color="auto"/>
              <w:left w:val="single" w:sz="6" w:space="0" w:color="auto"/>
              <w:bottom w:val="single" w:sz="6" w:space="0" w:color="auto"/>
              <w:right w:val="single" w:sz="6" w:space="0" w:color="auto"/>
            </w:tcBorders>
          </w:tcPr>
          <w:p w14:paraId="1854015D" w14:textId="77777777" w:rsidR="00B752E4" w:rsidRPr="00866D4E" w:rsidRDefault="00B752E4">
            <w:pPr>
              <w:pStyle w:val="FORMDATA"/>
              <w:rPr>
                <w:b/>
                <w:bCs/>
                <w:color w:val="auto"/>
              </w:rPr>
            </w:pPr>
            <w:r w:rsidRPr="00866D4E">
              <w:rPr>
                <w:b/>
                <w:bCs/>
                <w:color w:val="auto"/>
              </w:rPr>
              <w:t>SIC</w:t>
            </w:r>
          </w:p>
        </w:tc>
        <w:tc>
          <w:tcPr>
            <w:tcW w:w="4320" w:type="dxa"/>
            <w:tcBorders>
              <w:top w:val="single" w:sz="6" w:space="0" w:color="auto"/>
              <w:left w:val="single" w:sz="6" w:space="0" w:color="auto"/>
              <w:bottom w:val="single" w:sz="6" w:space="0" w:color="auto"/>
              <w:right w:val="single" w:sz="6" w:space="0" w:color="auto"/>
            </w:tcBorders>
          </w:tcPr>
          <w:p w14:paraId="69C50B20" w14:textId="77777777" w:rsidR="00B752E4" w:rsidRPr="00866D4E" w:rsidRDefault="00B752E4">
            <w:pPr>
              <w:rPr>
                <w:rFonts w:ascii="Arial" w:hAnsi="Arial" w:cs="Arial"/>
                <w:b/>
                <w:bCs/>
              </w:rPr>
            </w:pPr>
            <w:r w:rsidRPr="00866D4E">
              <w:rPr>
                <w:rFonts w:ascii="Arial" w:hAnsi="Arial" w:cs="Arial"/>
                <w:b/>
                <w:bCs/>
              </w:rPr>
              <w:t>Standard Industry Classification</w:t>
            </w:r>
          </w:p>
        </w:tc>
        <w:tc>
          <w:tcPr>
            <w:tcW w:w="2610" w:type="dxa"/>
            <w:tcBorders>
              <w:top w:val="single" w:sz="6" w:space="0" w:color="auto"/>
              <w:left w:val="single" w:sz="6" w:space="0" w:color="auto"/>
              <w:bottom w:val="single" w:sz="6" w:space="0" w:color="auto"/>
              <w:right w:val="single" w:sz="6" w:space="0" w:color="auto"/>
            </w:tcBorders>
          </w:tcPr>
          <w:p w14:paraId="4748A942" w14:textId="77777777" w:rsidR="00B752E4" w:rsidRPr="00866D4E" w:rsidRDefault="00B752E4">
            <w:pPr>
              <w:rPr>
                <w:rFonts w:ascii="Arial" w:hAnsi="Arial" w:cs="Arial"/>
                <w:b/>
                <w:bCs/>
                <w:iCs/>
              </w:rPr>
            </w:pPr>
            <w:r w:rsidRPr="00866D4E">
              <w:rPr>
                <w:rFonts w:ascii="Arial" w:hAnsi="Arial" w:cs="Arial"/>
                <w:b/>
                <w:bCs/>
                <w:iCs/>
              </w:rPr>
              <w:t>87110</w:t>
            </w:r>
          </w:p>
        </w:tc>
      </w:tr>
      <w:tr w:rsidR="00B752E4" w:rsidRPr="00866D4E" w14:paraId="703E76E6"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08AD0250"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866D4E" w14:paraId="4DD65542"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27644C78" w14:textId="77777777" w:rsidR="00B752E4" w:rsidRPr="00FB5077" w:rsidRDefault="00B752E4">
            <w:pPr>
              <w:pStyle w:val="Heading3"/>
              <w:rPr>
                <w:rFonts w:cs="Arial"/>
                <w:i w:val="0"/>
                <w:lang w:val="fr-FR" w:eastAsia="en-US"/>
              </w:rPr>
            </w:pPr>
            <w:r w:rsidRPr="00FB5077">
              <w:rPr>
                <w:rFonts w:cs="Arial"/>
                <w:i w:val="0"/>
                <w:lang w:val="fr-FR" w:eastAsia="en-US"/>
              </w:rPr>
              <w:t>Administrative Section</w:t>
            </w:r>
          </w:p>
        </w:tc>
      </w:tr>
      <w:tr w:rsidR="00B752E4" w:rsidRPr="00866D4E" w14:paraId="052E4095"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291B1A0" w14:textId="77777777" w:rsidR="00B752E4" w:rsidRPr="00866D4E" w:rsidRDefault="00B752E4">
            <w:pPr>
              <w:rPr>
                <w:rFonts w:ascii="Arial" w:hAnsi="Arial" w:cs="Arial"/>
                <w:b/>
                <w:bCs/>
                <w:lang w:val="fr-FR"/>
              </w:rPr>
            </w:pPr>
            <w:r w:rsidRPr="00866D4E">
              <w:rPr>
                <w:rFonts w:ascii="Arial" w:hAnsi="Arial" w:cs="Arial"/>
                <w:b/>
                <w:bCs/>
                <w:lang w:val="fr-FR"/>
              </w:rPr>
              <w:t>PQTY</w:t>
            </w:r>
          </w:p>
        </w:tc>
        <w:tc>
          <w:tcPr>
            <w:tcW w:w="4320" w:type="dxa"/>
            <w:tcBorders>
              <w:top w:val="single" w:sz="6" w:space="0" w:color="auto"/>
              <w:left w:val="single" w:sz="6" w:space="0" w:color="auto"/>
              <w:bottom w:val="single" w:sz="6" w:space="0" w:color="auto"/>
              <w:right w:val="single" w:sz="6" w:space="0" w:color="auto"/>
            </w:tcBorders>
          </w:tcPr>
          <w:p w14:paraId="1A580924" w14:textId="77777777" w:rsidR="00B752E4" w:rsidRPr="00866D4E" w:rsidRDefault="00B752E4">
            <w:pPr>
              <w:rPr>
                <w:rFonts w:ascii="Arial" w:hAnsi="Arial" w:cs="Arial"/>
                <w:b/>
                <w:bCs/>
                <w:lang w:val="fr-FR"/>
              </w:rPr>
            </w:pPr>
            <w:r w:rsidRPr="00866D4E">
              <w:rPr>
                <w:rFonts w:ascii="Arial" w:hAnsi="Arial" w:cs="Arial"/>
                <w:b/>
                <w:bCs/>
                <w:lang w:val="fr-FR"/>
              </w:rPr>
              <w:t>Port Quantity</w:t>
            </w:r>
          </w:p>
        </w:tc>
        <w:tc>
          <w:tcPr>
            <w:tcW w:w="2610" w:type="dxa"/>
            <w:tcBorders>
              <w:top w:val="single" w:sz="6" w:space="0" w:color="auto"/>
              <w:left w:val="single" w:sz="6" w:space="0" w:color="auto"/>
              <w:bottom w:val="single" w:sz="6" w:space="0" w:color="auto"/>
              <w:right w:val="single" w:sz="6" w:space="0" w:color="auto"/>
            </w:tcBorders>
          </w:tcPr>
          <w:p w14:paraId="3E635E87" w14:textId="77777777" w:rsidR="00B752E4" w:rsidRPr="00866D4E" w:rsidRDefault="00B752E4">
            <w:pPr>
              <w:rPr>
                <w:rFonts w:ascii="Arial" w:hAnsi="Arial" w:cs="Arial"/>
                <w:b/>
                <w:bCs/>
                <w:iCs/>
              </w:rPr>
            </w:pPr>
            <w:r w:rsidRPr="00866D4E">
              <w:rPr>
                <w:rFonts w:ascii="Arial" w:hAnsi="Arial" w:cs="Arial"/>
                <w:b/>
                <w:bCs/>
                <w:iCs/>
              </w:rPr>
              <w:t>001</w:t>
            </w:r>
          </w:p>
        </w:tc>
      </w:tr>
      <w:tr w:rsidR="00B752E4" w:rsidRPr="00866D4E" w14:paraId="1E1F1203"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5A7037F1" w14:textId="77777777" w:rsidR="00B752E4" w:rsidRPr="00866D4E" w:rsidRDefault="00B752E4">
            <w:pPr>
              <w:rPr>
                <w:rFonts w:ascii="Arial" w:hAnsi="Arial" w:cs="Arial"/>
                <w:b/>
                <w:bCs/>
                <w:iCs/>
              </w:rPr>
            </w:pPr>
            <w:r w:rsidRPr="00866D4E">
              <w:rPr>
                <w:rFonts w:ascii="Arial" w:hAnsi="Arial" w:cs="Arial"/>
                <w:b/>
                <w:bCs/>
                <w:iCs/>
              </w:rPr>
              <w:t>Service Details Section</w:t>
            </w:r>
          </w:p>
        </w:tc>
      </w:tr>
      <w:tr w:rsidR="00B752E4" w:rsidRPr="00866D4E" w14:paraId="76C1740D"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902C16D" w14:textId="77777777" w:rsidR="00B752E4" w:rsidRPr="00866D4E" w:rsidRDefault="00B752E4">
            <w:pPr>
              <w:rPr>
                <w:rFonts w:ascii="Arial" w:hAnsi="Arial" w:cs="Arial"/>
                <w:b/>
                <w:bCs/>
              </w:rPr>
            </w:pPr>
            <w:r w:rsidRPr="00866D4E">
              <w:rPr>
                <w:rFonts w:ascii="Arial" w:hAnsi="Arial" w:cs="Arial"/>
                <w:b/>
                <w:bCs/>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C33F3F" w14:textId="77777777" w:rsidR="00B752E4" w:rsidRPr="00866D4E" w:rsidRDefault="00B752E4">
            <w:pPr>
              <w:rPr>
                <w:rFonts w:ascii="Arial" w:hAnsi="Arial" w:cs="Arial"/>
                <w:b/>
                <w:bCs/>
              </w:rPr>
            </w:pPr>
            <w:r w:rsidRPr="00866D4E">
              <w:rPr>
                <w:rFonts w:ascii="Arial" w:hAnsi="Arial" w:cs="Arial"/>
                <w:b/>
                <w:bCs/>
              </w:rPr>
              <w:t>Line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25E4D20" w14:textId="77777777" w:rsidR="00B752E4" w:rsidRPr="00866D4E" w:rsidRDefault="00B752E4">
            <w:pPr>
              <w:rPr>
                <w:rFonts w:ascii="Arial" w:hAnsi="Arial" w:cs="Arial"/>
                <w:b/>
                <w:bCs/>
                <w:iCs/>
              </w:rPr>
            </w:pPr>
            <w:r w:rsidRPr="00866D4E">
              <w:rPr>
                <w:rFonts w:ascii="Arial" w:hAnsi="Arial" w:cs="Arial"/>
                <w:b/>
                <w:bCs/>
                <w:iCs/>
              </w:rPr>
              <w:t>00001</w:t>
            </w:r>
          </w:p>
        </w:tc>
      </w:tr>
      <w:tr w:rsidR="00B752E4" w:rsidRPr="00866D4E" w14:paraId="32A6AA32"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768E161A" w14:textId="77777777" w:rsidR="00B752E4" w:rsidRPr="00866D4E" w:rsidRDefault="00B752E4">
            <w:pPr>
              <w:rPr>
                <w:rFonts w:ascii="Arial" w:hAnsi="Arial" w:cs="Arial"/>
                <w:b/>
                <w:bCs/>
              </w:rPr>
            </w:pPr>
            <w:r w:rsidRPr="00866D4E">
              <w:rPr>
                <w:rFonts w:ascii="Arial" w:hAnsi="Arial" w:cs="Arial"/>
                <w:b/>
                <w:bCs/>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3F2CC45" w14:textId="77777777" w:rsidR="00B752E4" w:rsidRPr="00866D4E" w:rsidRDefault="00B752E4">
            <w:pPr>
              <w:rPr>
                <w:rFonts w:ascii="Arial" w:hAnsi="Arial" w:cs="Arial"/>
                <w:b/>
                <w:bCs/>
              </w:rPr>
            </w:pPr>
            <w:r w:rsidRPr="00866D4E">
              <w:rPr>
                <w:rFonts w:ascii="Arial" w:hAnsi="Arial" w:cs="Arial"/>
                <w:b/>
                <w:bCs/>
              </w:rPr>
              <w:t>Line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4935166" w14:textId="77777777" w:rsidR="00B752E4" w:rsidRPr="00866D4E" w:rsidRDefault="00B752E4">
            <w:pPr>
              <w:rPr>
                <w:rFonts w:ascii="Arial" w:hAnsi="Arial" w:cs="Arial"/>
                <w:b/>
                <w:bCs/>
                <w:iCs/>
              </w:rPr>
            </w:pPr>
            <w:r w:rsidRPr="00866D4E">
              <w:rPr>
                <w:rFonts w:ascii="Arial" w:hAnsi="Arial" w:cs="Arial"/>
                <w:b/>
                <w:bCs/>
                <w:iCs/>
              </w:rPr>
              <w:t>N</w:t>
            </w:r>
          </w:p>
        </w:tc>
      </w:tr>
      <w:tr w:rsidR="00B752E4" w:rsidRPr="00866D4E" w14:paraId="7BDC362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EDC0878" w14:textId="77777777" w:rsidR="00B752E4" w:rsidRPr="00866D4E" w:rsidRDefault="00B752E4">
            <w:pPr>
              <w:rPr>
                <w:rFonts w:ascii="Arial" w:hAnsi="Arial" w:cs="Arial"/>
                <w:b/>
                <w:bCs/>
              </w:rPr>
            </w:pPr>
            <w:r w:rsidRPr="00866D4E">
              <w:rPr>
                <w:rFonts w:ascii="Arial" w:hAnsi="Arial" w:cs="Arial"/>
                <w:b/>
                <w:bCs/>
              </w:rPr>
              <w:t>LNECLSSVC</w:t>
            </w:r>
          </w:p>
        </w:tc>
        <w:tc>
          <w:tcPr>
            <w:tcW w:w="4320" w:type="dxa"/>
            <w:tcBorders>
              <w:top w:val="single" w:sz="6" w:space="0" w:color="auto"/>
              <w:left w:val="single" w:sz="6" w:space="0" w:color="auto"/>
              <w:bottom w:val="single" w:sz="6" w:space="0" w:color="auto"/>
              <w:right w:val="single" w:sz="6" w:space="0" w:color="auto"/>
            </w:tcBorders>
          </w:tcPr>
          <w:p w14:paraId="1A3DC84D" w14:textId="77777777" w:rsidR="00B752E4" w:rsidRPr="00866D4E" w:rsidRDefault="00B752E4">
            <w:pPr>
              <w:rPr>
                <w:rFonts w:ascii="Arial" w:hAnsi="Arial" w:cs="Arial"/>
                <w:b/>
                <w:bCs/>
              </w:rPr>
            </w:pPr>
            <w:r w:rsidRPr="00866D4E">
              <w:rPr>
                <w:rFonts w:ascii="Arial" w:hAnsi="Arial" w:cs="Arial"/>
                <w:b/>
                <w:bCs/>
              </w:rPr>
              <w:t>Line Class of Service</w:t>
            </w:r>
          </w:p>
        </w:tc>
        <w:tc>
          <w:tcPr>
            <w:tcW w:w="2610" w:type="dxa"/>
            <w:tcBorders>
              <w:top w:val="single" w:sz="6" w:space="0" w:color="auto"/>
              <w:left w:val="single" w:sz="6" w:space="0" w:color="auto"/>
              <w:bottom w:val="single" w:sz="6" w:space="0" w:color="auto"/>
              <w:right w:val="single" w:sz="6" w:space="0" w:color="auto"/>
            </w:tcBorders>
          </w:tcPr>
          <w:p w14:paraId="4F39EA3E" w14:textId="77777777" w:rsidR="00B752E4" w:rsidRPr="00866D4E" w:rsidRDefault="00B752E4">
            <w:pPr>
              <w:rPr>
                <w:rFonts w:ascii="Arial" w:hAnsi="Arial" w:cs="Arial"/>
                <w:b/>
                <w:bCs/>
                <w:iCs/>
              </w:rPr>
            </w:pPr>
            <w:r w:rsidRPr="00866D4E">
              <w:rPr>
                <w:rFonts w:ascii="Arial" w:hAnsi="Arial" w:cs="Arial"/>
                <w:b/>
                <w:bCs/>
                <w:iCs/>
              </w:rPr>
              <w:t>UEP2G</w:t>
            </w:r>
          </w:p>
        </w:tc>
      </w:tr>
      <w:tr w:rsidR="00B752E4" w:rsidRPr="00866D4E" w14:paraId="6976F85F"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A17142B" w14:textId="77777777" w:rsidR="00B752E4" w:rsidRPr="00866D4E" w:rsidRDefault="00B752E4">
            <w:pPr>
              <w:rPr>
                <w:rFonts w:ascii="Arial" w:hAnsi="Arial" w:cs="Arial"/>
                <w:b/>
                <w:bCs/>
              </w:rPr>
            </w:pPr>
            <w:r w:rsidRPr="00866D4E">
              <w:rPr>
                <w:rFonts w:ascii="Arial" w:hAnsi="Arial" w:cs="Arial"/>
                <w:b/>
                <w:bCs/>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26D9BE5" w14:textId="77777777" w:rsidR="00B752E4" w:rsidRPr="00866D4E" w:rsidRDefault="00B752E4">
            <w:pPr>
              <w:rPr>
                <w:rFonts w:ascii="Arial" w:hAnsi="Arial" w:cs="Arial"/>
                <w:b/>
                <w:bCs/>
              </w:rPr>
            </w:pPr>
            <w:r w:rsidRPr="00866D4E">
              <w:rPr>
                <w:rFonts w:ascii="Arial" w:hAnsi="Arial" w:cs="Arial"/>
                <w:b/>
                <w:bCs/>
              </w:rPr>
              <w:t>Telephone Numbers</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2029E11" w14:textId="77777777" w:rsidR="00B752E4" w:rsidRPr="00866D4E" w:rsidRDefault="00B752E4">
            <w:pPr>
              <w:rPr>
                <w:rFonts w:ascii="Arial" w:hAnsi="Arial" w:cs="Arial"/>
                <w:b/>
                <w:bCs/>
                <w:iCs/>
              </w:rPr>
            </w:pPr>
            <w:r w:rsidRPr="00866D4E">
              <w:rPr>
                <w:rFonts w:ascii="Arial" w:hAnsi="Arial" w:cs="Arial"/>
                <w:b/>
                <w:bCs/>
                <w:iCs/>
              </w:rPr>
              <w:t>7709391034</w:t>
            </w:r>
          </w:p>
        </w:tc>
      </w:tr>
      <w:tr w:rsidR="00B752E4" w:rsidRPr="00866D4E" w14:paraId="4024D49D"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4233AA4" w14:textId="77777777" w:rsidR="00B752E4" w:rsidRPr="00866D4E" w:rsidRDefault="00B752E4">
            <w:pPr>
              <w:rPr>
                <w:rFonts w:ascii="Arial" w:hAnsi="Arial" w:cs="Arial"/>
                <w:b/>
                <w:bCs/>
              </w:rPr>
            </w:pPr>
            <w:r w:rsidRPr="00866D4E">
              <w:rPr>
                <w:rFonts w:ascii="Arial" w:hAnsi="Arial" w:cs="Arial"/>
                <w:b/>
                <w:bCs/>
              </w:rPr>
              <w:t xml:space="preserve">PIC </w:t>
            </w:r>
          </w:p>
        </w:tc>
        <w:tc>
          <w:tcPr>
            <w:tcW w:w="4320" w:type="dxa"/>
            <w:tcBorders>
              <w:top w:val="single" w:sz="6" w:space="0" w:color="auto"/>
              <w:left w:val="single" w:sz="6" w:space="0" w:color="auto"/>
              <w:bottom w:val="single" w:sz="6" w:space="0" w:color="auto"/>
              <w:right w:val="single" w:sz="6" w:space="0" w:color="auto"/>
            </w:tcBorders>
          </w:tcPr>
          <w:p w14:paraId="268D6F29" w14:textId="77777777" w:rsidR="00B752E4" w:rsidRPr="00866D4E" w:rsidRDefault="00B752E4">
            <w:pPr>
              <w:rPr>
                <w:rFonts w:ascii="Arial" w:hAnsi="Arial" w:cs="Arial"/>
                <w:b/>
                <w:bCs/>
              </w:rPr>
            </w:pPr>
            <w:r w:rsidRPr="00866D4E">
              <w:rPr>
                <w:rFonts w:ascii="Arial" w:hAnsi="Arial" w:cs="Arial"/>
                <w:b/>
                <w:bCs/>
              </w:rPr>
              <w:t>InterLATA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1AEE399C" w14:textId="77777777" w:rsidR="00B752E4" w:rsidRPr="00866D4E" w:rsidRDefault="00B752E4">
            <w:pPr>
              <w:rPr>
                <w:rFonts w:ascii="Arial" w:hAnsi="Arial" w:cs="Arial"/>
                <w:b/>
                <w:bCs/>
                <w:iCs/>
              </w:rPr>
            </w:pPr>
            <w:r w:rsidRPr="00866D4E">
              <w:rPr>
                <w:rFonts w:ascii="Arial" w:hAnsi="Arial" w:cs="Arial"/>
                <w:b/>
                <w:bCs/>
                <w:iCs/>
              </w:rPr>
              <w:t>NONE</w:t>
            </w:r>
          </w:p>
        </w:tc>
      </w:tr>
      <w:tr w:rsidR="00B752E4" w:rsidRPr="00866D4E" w14:paraId="092B882E"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FFD54B0" w14:textId="77777777" w:rsidR="00B752E4" w:rsidRPr="00866D4E" w:rsidRDefault="00B752E4">
            <w:pPr>
              <w:rPr>
                <w:rFonts w:ascii="Arial" w:hAnsi="Arial" w:cs="Arial"/>
                <w:b/>
                <w:bCs/>
              </w:rPr>
            </w:pPr>
            <w:r w:rsidRPr="00866D4E">
              <w:rPr>
                <w:rFonts w:ascii="Arial" w:hAnsi="Arial" w:cs="Arial"/>
                <w:b/>
                <w:bCs/>
              </w:rPr>
              <w:t>LPIC</w:t>
            </w:r>
          </w:p>
        </w:tc>
        <w:tc>
          <w:tcPr>
            <w:tcW w:w="4320" w:type="dxa"/>
            <w:tcBorders>
              <w:top w:val="single" w:sz="6" w:space="0" w:color="auto"/>
              <w:left w:val="single" w:sz="6" w:space="0" w:color="auto"/>
              <w:bottom w:val="single" w:sz="6" w:space="0" w:color="auto"/>
              <w:right w:val="single" w:sz="6" w:space="0" w:color="auto"/>
            </w:tcBorders>
          </w:tcPr>
          <w:p w14:paraId="14A6D2FC" w14:textId="77777777" w:rsidR="00B752E4" w:rsidRPr="00866D4E" w:rsidRDefault="00B752E4">
            <w:pPr>
              <w:rPr>
                <w:rFonts w:ascii="Arial" w:hAnsi="Arial" w:cs="Arial"/>
                <w:b/>
                <w:bCs/>
              </w:rPr>
            </w:pPr>
            <w:r w:rsidRPr="00866D4E">
              <w:rPr>
                <w:rFonts w:ascii="Arial" w:hAnsi="Arial" w:cs="Arial"/>
                <w:b/>
                <w:bCs/>
              </w:rPr>
              <w:t>IntraLATA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5EF8C85D" w14:textId="77777777" w:rsidR="00B752E4" w:rsidRPr="00866D4E" w:rsidRDefault="00B752E4">
            <w:pPr>
              <w:rPr>
                <w:rFonts w:ascii="Arial" w:hAnsi="Arial" w:cs="Arial"/>
                <w:b/>
                <w:bCs/>
                <w:iCs/>
              </w:rPr>
            </w:pPr>
            <w:r w:rsidRPr="00866D4E">
              <w:rPr>
                <w:rFonts w:ascii="Arial" w:hAnsi="Arial" w:cs="Arial"/>
                <w:b/>
                <w:bCs/>
                <w:iCs/>
              </w:rPr>
              <w:t>NONE</w:t>
            </w:r>
          </w:p>
        </w:tc>
      </w:tr>
    </w:tbl>
    <w:p w14:paraId="661411DE" w14:textId="77777777" w:rsidR="00B752E4" w:rsidRDefault="00B752E4"/>
    <w:p w14:paraId="2AFE6497" w14:textId="77777777" w:rsidR="00A27A70" w:rsidRDefault="00A27A70" w:rsidP="00DE40B5"/>
    <w:p w14:paraId="7C65C0C1" w14:textId="77777777" w:rsidR="00A27A70" w:rsidRPr="0087076A" w:rsidRDefault="00A27A70" w:rsidP="00DE40B5"/>
    <w:p w14:paraId="66A0AC63" w14:textId="77777777" w:rsidR="00A27A70" w:rsidRPr="00610999" w:rsidRDefault="00A27A70" w:rsidP="00A27A70">
      <w:r w:rsidRPr="00610999">
        <w:t>XML INPUT:</w:t>
      </w:r>
    </w:p>
    <w:p w14:paraId="3D0250F8" w14:textId="77777777" w:rsidR="00A27A70" w:rsidRDefault="00A27A70" w:rsidP="00A27A70">
      <w:pPr>
        <w:rPr>
          <w:b/>
        </w:rPr>
      </w:pPr>
    </w:p>
    <w:p w14:paraId="571B3AE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 class</w:t>
      </w:r>
      <w:r>
        <w:rPr>
          <w:rStyle w:val="m1"/>
          <w:rFonts w:ascii="Verdana" w:hAnsi="Verdana"/>
          <w:sz w:val="20"/>
          <w:szCs w:val="20"/>
        </w:rPr>
        <w:t>="</w:t>
      </w:r>
      <w:r>
        <w:rPr>
          <w:rFonts w:ascii="Verdana" w:hAnsi="Verdana"/>
          <w:b/>
          <w:bCs/>
          <w:sz w:val="20"/>
          <w:szCs w:val="20"/>
        </w:rPr>
        <w:t>0</w:t>
      </w:r>
      <w:r>
        <w:rPr>
          <w:rStyle w:val="m1"/>
          <w:rFonts w:ascii="Verdana" w:hAnsi="Verdana"/>
          <w:sz w:val="20"/>
          <w:szCs w:val="20"/>
        </w:rPr>
        <w:t>"</w:t>
      </w:r>
      <w:r>
        <w:rPr>
          <w:rStyle w:val="t1"/>
          <w:rFonts w:ascii="Verdana" w:hAnsi="Verdana"/>
          <w:sz w:val="20"/>
          <w:szCs w:val="20"/>
        </w:rPr>
        <w:t xml:space="preserve"> index</w:t>
      </w:r>
      <w:r>
        <w:rPr>
          <w:rStyle w:val="m1"/>
          <w:rFonts w:ascii="Verdana" w:hAnsi="Verdana"/>
          <w:sz w:val="20"/>
          <w:szCs w:val="20"/>
        </w:rPr>
        <w:t>="</w:t>
      </w:r>
      <w:r>
        <w:rPr>
          <w:rFonts w:ascii="Verdana" w:hAnsi="Verdana"/>
          <w:b/>
          <w:bCs/>
          <w:sz w:val="20"/>
          <w:szCs w:val="20"/>
        </w:rPr>
        <w:t>0</w:t>
      </w:r>
      <w:r>
        <w:rPr>
          <w:rStyle w:val="m1"/>
          <w:rFonts w:ascii="Verdana" w:hAnsi="Verdana"/>
          <w:sz w:val="20"/>
          <w:szCs w:val="20"/>
        </w:rPr>
        <w:t>"&gt;</w:t>
      </w:r>
      <w:r>
        <w:rPr>
          <w:rStyle w:val="tx1"/>
          <w:rFonts w:ascii="Verdana" w:hAnsi="Verdana"/>
          <w:sz w:val="20"/>
          <w:szCs w:val="20"/>
        </w:rPr>
        <w:t>CTE-1005-OR-XML</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AAF6C4F"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6DAFBF9" w14:textId="77777777" w:rsidR="00A27A70" w:rsidRDefault="00A27A70" w:rsidP="00A27A70">
      <w:pPr>
        <w:ind w:hanging="480"/>
        <w:rPr>
          <w:rFonts w:ascii="Verdana" w:hAnsi="Verdana"/>
          <w:sz w:val="20"/>
          <w:szCs w:val="20"/>
        </w:rPr>
      </w:pPr>
      <w:hyperlink r:id="rId84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01612A" w14:textId="77777777" w:rsidR="00A27A70" w:rsidRDefault="00A27A70" w:rsidP="00A27A70">
      <w:pPr>
        <w:ind w:hanging="480"/>
        <w:rPr>
          <w:rFonts w:ascii="Verdana" w:hAnsi="Verdana"/>
          <w:sz w:val="20"/>
          <w:szCs w:val="20"/>
        </w:rPr>
      </w:pPr>
      <w:hyperlink r:id="rId84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1F95CB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6663410"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2009-07-02T10:07:57-05:00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9E83F61"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CVT0M036R31DC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DD4367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13B59D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CF24D5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68D0FD1"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CA4944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0D928FB"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200907021007AM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6060013"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F3D990A" w14:textId="77777777" w:rsidR="00A27A70" w:rsidRDefault="00A27A70" w:rsidP="00A27A70">
      <w:pPr>
        <w:ind w:hanging="480"/>
        <w:rPr>
          <w:rFonts w:ascii="Verdana" w:hAnsi="Verdana"/>
          <w:sz w:val="20"/>
          <w:szCs w:val="20"/>
        </w:rPr>
      </w:pPr>
      <w:hyperlink r:id="rId84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925010D" w14:textId="77777777" w:rsidR="00A27A70" w:rsidRDefault="00A27A70" w:rsidP="00A27A70">
      <w:pPr>
        <w:ind w:hanging="480"/>
        <w:rPr>
          <w:rFonts w:ascii="Verdana" w:hAnsi="Verdana"/>
          <w:sz w:val="20"/>
          <w:szCs w:val="20"/>
        </w:rPr>
      </w:pPr>
      <w:hyperlink r:id="rId85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BA649A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56393B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826680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4710C1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FE98F65" w14:textId="77777777" w:rsidR="00A27A70" w:rsidRDefault="00A27A70" w:rsidP="00A27A70">
      <w:pPr>
        <w:ind w:hanging="480"/>
        <w:rPr>
          <w:rFonts w:ascii="Verdana" w:hAnsi="Verdana"/>
          <w:sz w:val="20"/>
          <w:szCs w:val="20"/>
        </w:rPr>
      </w:pPr>
      <w:hyperlink r:id="rId85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E2EE2A4"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4CM-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7B99C5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6AEE17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6E0C4661"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7F4E142"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872A214" w14:textId="77777777" w:rsidR="00A27A70" w:rsidRDefault="00A27A70" w:rsidP="00A27A70">
      <w:pPr>
        <w:ind w:hanging="480"/>
        <w:rPr>
          <w:rFonts w:ascii="Verdana" w:hAnsi="Verdana"/>
          <w:sz w:val="20"/>
          <w:szCs w:val="20"/>
        </w:rPr>
      </w:pPr>
      <w:hyperlink r:id="rId85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0C0B1D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B7306AE"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6D413EF" w14:textId="77777777" w:rsidR="00A27A70" w:rsidRDefault="00A27A70" w:rsidP="00A27A70">
      <w:pPr>
        <w:ind w:hanging="480"/>
        <w:rPr>
          <w:rFonts w:ascii="Verdana" w:hAnsi="Verdana"/>
          <w:sz w:val="20"/>
          <w:szCs w:val="20"/>
        </w:rPr>
      </w:pPr>
      <w:hyperlink r:id="rId85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10D7FAF"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DE8177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BD9279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4D0B355" w14:textId="77777777" w:rsidR="00A27A70" w:rsidRPr="008C51B0" w:rsidRDefault="00A27A70" w:rsidP="00A27A7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Lois Lane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57C97DF" w14:textId="77777777" w:rsidR="00A27A70" w:rsidRPr="008C51B0" w:rsidRDefault="00A27A70" w:rsidP="00A27A70">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4049274152</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7DB379A" w14:textId="77777777" w:rsidR="00A27A70" w:rsidRDefault="00A27A70" w:rsidP="00A27A70">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FF0F6DF"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A3BA074" w14:textId="77777777" w:rsidR="00A27A70" w:rsidRDefault="00A27A70" w:rsidP="00A27A70">
      <w:pPr>
        <w:ind w:hanging="480"/>
        <w:rPr>
          <w:rFonts w:ascii="Verdana" w:hAnsi="Verdana"/>
          <w:sz w:val="20"/>
          <w:szCs w:val="20"/>
        </w:rPr>
      </w:pPr>
      <w:hyperlink r:id="rId85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C875B01" w14:textId="77777777" w:rsidR="00A27A70" w:rsidRDefault="00A27A70" w:rsidP="00A27A70">
      <w:pPr>
        <w:ind w:hanging="480"/>
        <w:rPr>
          <w:rFonts w:ascii="Verdana" w:hAnsi="Verdana"/>
          <w:sz w:val="20"/>
          <w:szCs w:val="20"/>
        </w:rPr>
      </w:pPr>
      <w:hyperlink r:id="rId85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FBB1F8A" w14:textId="77777777" w:rsidR="00A27A70" w:rsidRDefault="00A27A70" w:rsidP="00A27A70">
      <w:pPr>
        <w:ind w:hanging="480"/>
        <w:rPr>
          <w:rFonts w:ascii="Verdana" w:hAnsi="Verdana"/>
          <w:sz w:val="20"/>
          <w:szCs w:val="20"/>
        </w:rPr>
      </w:pPr>
      <w:hyperlink r:id="rId85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8B5B371"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The Daily Planet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DB1ECBD" w14:textId="77777777" w:rsidR="00A27A70" w:rsidRDefault="00A27A70" w:rsidP="00A27A70">
      <w:pPr>
        <w:ind w:hanging="480"/>
        <w:rPr>
          <w:rFonts w:ascii="Verdana" w:hAnsi="Verdana"/>
          <w:sz w:val="20"/>
          <w:szCs w:val="20"/>
        </w:rPr>
      </w:pPr>
      <w:hyperlink r:id="rId85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DD3DDB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2278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3ED5ACB"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Brockett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3C1091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F87A8E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Tucker</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02677A11"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6C290F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30084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140A683"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84091FC"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02D325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0F0DEA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39A80E3" w14:textId="77777777" w:rsidR="00A27A70" w:rsidRDefault="00A27A70" w:rsidP="00A27A70">
      <w:pPr>
        <w:ind w:hanging="480"/>
        <w:rPr>
          <w:rFonts w:ascii="Verdana" w:hAnsi="Verdana"/>
          <w:sz w:val="20"/>
          <w:szCs w:val="20"/>
        </w:rPr>
      </w:pPr>
      <w:hyperlink r:id="rId85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394F6499" w14:textId="77777777" w:rsidR="00A27A70" w:rsidRDefault="00A27A70" w:rsidP="00A27A70">
      <w:pPr>
        <w:ind w:hanging="480"/>
        <w:rPr>
          <w:rFonts w:ascii="Verdana" w:hAnsi="Verdana"/>
          <w:sz w:val="20"/>
          <w:szCs w:val="20"/>
        </w:rPr>
      </w:pPr>
      <w:hyperlink r:id="rId85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35D31D2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7F11ECEE"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6DBB5427" w14:textId="77777777" w:rsidR="00A27A70" w:rsidRDefault="00A27A70" w:rsidP="00A27A70">
      <w:pPr>
        <w:ind w:hanging="480"/>
        <w:rPr>
          <w:rFonts w:ascii="Verdana" w:hAnsi="Verdana"/>
          <w:sz w:val="20"/>
          <w:szCs w:val="20"/>
        </w:rPr>
      </w:pPr>
      <w:hyperlink r:id="rId86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46985960"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DA97F6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UEP2G</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4A8A8AB5" w14:textId="77777777" w:rsidR="00A27A70" w:rsidRDefault="00A27A70" w:rsidP="00A27A70">
      <w:pPr>
        <w:ind w:hanging="480"/>
        <w:rPr>
          <w:rFonts w:ascii="Verdana" w:hAnsi="Verdana"/>
          <w:sz w:val="20"/>
          <w:szCs w:val="20"/>
        </w:rPr>
      </w:pPr>
      <w:hyperlink r:id="rId86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FF8233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D6C9AB3"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A77A011"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A447A41" w14:textId="77777777" w:rsidR="00A27A70" w:rsidRDefault="00A27A70" w:rsidP="00A27A70">
      <w:pPr>
        <w:ind w:hanging="480"/>
        <w:rPr>
          <w:rFonts w:ascii="Verdana" w:hAnsi="Verdana"/>
          <w:sz w:val="20"/>
          <w:szCs w:val="20"/>
        </w:rPr>
      </w:pPr>
      <w:hyperlink r:id="rId86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012CD6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7C5FC92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01B5C9D9"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60D3F1B"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353ACE45"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2C080748" w14:textId="77777777" w:rsidR="00A27A70" w:rsidRDefault="00A27A70" w:rsidP="00A27A70">
      <w:pPr>
        <w:ind w:hanging="480"/>
        <w:rPr>
          <w:rFonts w:ascii="Verdana" w:hAnsi="Verdana"/>
          <w:sz w:val="20"/>
          <w:szCs w:val="20"/>
        </w:rPr>
      </w:pPr>
      <w:hyperlink r:id="rId86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B0C234E" w14:textId="77777777" w:rsidR="00A27A70" w:rsidRDefault="00A27A70" w:rsidP="00A27A70">
      <w:pPr>
        <w:ind w:hanging="480"/>
        <w:rPr>
          <w:rFonts w:ascii="Verdana" w:hAnsi="Verdana"/>
          <w:sz w:val="20"/>
          <w:szCs w:val="20"/>
        </w:rPr>
      </w:pPr>
      <w:hyperlink r:id="rId86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2BB3527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87110</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9702F2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FCD7EF2" w14:textId="77777777" w:rsidR="00A27A70" w:rsidRDefault="00A27A70" w:rsidP="00A27A70">
      <w:pPr>
        <w:ind w:hanging="480"/>
        <w:rPr>
          <w:rFonts w:ascii="Verdana" w:hAnsi="Verdana"/>
          <w:sz w:val="20"/>
          <w:szCs w:val="20"/>
        </w:rPr>
      </w:pPr>
      <w:hyperlink r:id="rId86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98C0852" w14:textId="77777777" w:rsidR="00A27A70" w:rsidRDefault="00A27A70" w:rsidP="00A27A70">
      <w:pPr>
        <w:ind w:hanging="480"/>
        <w:rPr>
          <w:rFonts w:ascii="Verdana" w:hAnsi="Verdana"/>
          <w:sz w:val="20"/>
          <w:szCs w:val="20"/>
        </w:rPr>
      </w:pPr>
      <w:hyperlink r:id="rId86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C27F5BF"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40B96E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BA9C33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AB2C28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6DDEC64"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4AC2A460"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828CDD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06E9311"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D0CCFB6" w14:textId="77777777" w:rsidR="00A27A70" w:rsidRDefault="00A27A70" w:rsidP="00A27A70">
      <w:pPr>
        <w:ind w:hanging="480"/>
        <w:rPr>
          <w:rFonts w:ascii="Verdana" w:hAnsi="Verdana"/>
          <w:sz w:val="20"/>
          <w:szCs w:val="20"/>
        </w:rPr>
      </w:pPr>
      <w:hyperlink r:id="rId86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F895F7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4205D3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18A563B9" w14:textId="77777777" w:rsidR="00A27A70" w:rsidRDefault="00A27A70" w:rsidP="00A27A70">
      <w:pPr>
        <w:ind w:hanging="480"/>
        <w:rPr>
          <w:rFonts w:ascii="Verdana" w:hAnsi="Verdana"/>
          <w:sz w:val="20"/>
          <w:szCs w:val="20"/>
        </w:rPr>
      </w:pPr>
      <w:hyperlink r:id="rId86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BEF682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The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A7C7A7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Daily Planet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473D5B8"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ADAB230" w14:textId="77777777" w:rsidR="00A27A70" w:rsidRDefault="00A27A70" w:rsidP="00A27A70">
      <w:pPr>
        <w:ind w:hanging="480"/>
        <w:rPr>
          <w:rFonts w:ascii="Verdana" w:hAnsi="Verdana"/>
          <w:sz w:val="20"/>
          <w:szCs w:val="20"/>
        </w:rPr>
      </w:pPr>
      <w:hyperlink r:id="rId86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2F293B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2278</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2F19706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Brockett</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7DF9FD9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7A82FA2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DC371BA"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DEEB208"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9309EFE"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950580F"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A4EEC7F"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0D3B50D" w14:textId="77777777" w:rsidR="00A27A70" w:rsidRDefault="00A27A70" w:rsidP="00A27A70">
      <w:pPr>
        <w:rPr>
          <w:b/>
        </w:rPr>
      </w:pPr>
    </w:p>
    <w:p w14:paraId="04D5A9AA" w14:textId="77777777" w:rsidR="00A27A70" w:rsidRDefault="00A27A70" w:rsidP="00A27A70">
      <w:pPr>
        <w:rPr>
          <w:b/>
        </w:rPr>
      </w:pPr>
    </w:p>
    <w:p w14:paraId="13DA8EA4" w14:textId="77777777" w:rsidR="00A27A70" w:rsidRDefault="00A27A70" w:rsidP="00A27A70">
      <w:pPr>
        <w:rPr>
          <w:b/>
        </w:rPr>
      </w:pPr>
    </w:p>
    <w:p w14:paraId="429EDFAD" w14:textId="77777777" w:rsidR="00A27A70" w:rsidRDefault="00A27A70" w:rsidP="00A27A70">
      <w:pPr>
        <w:rPr>
          <w:b/>
        </w:rPr>
      </w:pPr>
    </w:p>
    <w:p w14:paraId="63F7CF3B" w14:textId="77777777" w:rsidR="00A27A70" w:rsidRDefault="00A27A70" w:rsidP="00A27A70">
      <w:pPr>
        <w:rPr>
          <w:b/>
        </w:rPr>
      </w:pPr>
    </w:p>
    <w:p w14:paraId="34D5ED0A" w14:textId="77777777" w:rsidR="00A27A70" w:rsidRPr="00A27A70" w:rsidRDefault="00A27A70" w:rsidP="00A27A70">
      <w:pPr>
        <w:rPr>
          <w:b/>
        </w:rPr>
      </w:pPr>
      <w:r w:rsidRPr="00A27A70">
        <w:t>XML OUTPUT:</w:t>
      </w:r>
    </w:p>
    <w:p w14:paraId="0DF373F9" w14:textId="77777777" w:rsidR="00A27A70" w:rsidRPr="00A27A70" w:rsidRDefault="00A27A70" w:rsidP="00A27A70">
      <w:pPr>
        <w:rPr>
          <w:b/>
        </w:rPr>
      </w:pPr>
    </w:p>
    <w:p w14:paraId="150E4406"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&lt;senderid&gt;ATT-OR-SAT&lt;/senderid&gt;</w:t>
      </w:r>
    </w:p>
    <w:p w14:paraId="5F5445D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&lt;receiverid&gt;CTE-VALIDATOR&lt;/receiverid&gt;</w:t>
      </w:r>
    </w:p>
    <w:p w14:paraId="3F09052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&lt;messagetype&gt;LSRUOM&lt;/messagetype&gt;</w:t>
      </w:r>
    </w:p>
    <w:p w14:paraId="58178926"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&lt;lsogversion&gt;10.05&lt;/lsogversion&gt;</w:t>
      </w:r>
    </w:p>
    <w:p w14:paraId="19F56AC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&lt;ordertype&gt;ORDER&lt;/ordertype&gt;</w:t>
      </w:r>
    </w:p>
    <w:p w14:paraId="770ECE7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&lt;/header&gt;</w:t>
      </w:r>
    </w:p>
    <w:p w14:paraId="0E140B4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&lt;m2:LSR_RESP xmlns:m2="http://lsr.att.com/obf/tML/UOM"&gt;</w:t>
      </w:r>
    </w:p>
    <w:p w14:paraId="32010DB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&lt;m2:HDR&gt;</w:t>
      </w:r>
    </w:p>
    <w:p w14:paraId="6D78E3E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&lt;m2:MESSAGE_ID&gt;1246547277588849.6908539790827&lt;/m2:MESSAGE_ID&gt;</w:t>
      </w:r>
    </w:p>
    <w:p w14:paraId="51CCD3E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&lt;m2:CCNA&gt;ZXL&lt;/m2:CCNA&gt;</w:t>
      </w:r>
    </w:p>
    <w:p w14:paraId="39E98EB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&lt;m2:MSG_TIMESTAMP&gt;2009-07-02T10:07:57-05:00&lt;/m2:MSG_TIMESTAMP&gt;</w:t>
      </w:r>
    </w:p>
    <w:p w14:paraId="501602B6"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&lt;m2:PON&gt;CVT0M036R31DC&lt;/m2:PON&gt;</w:t>
      </w:r>
    </w:p>
    <w:p w14:paraId="7772EB56"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&lt;m2:VER&gt;00&lt;/m2:VER&gt;</w:t>
      </w:r>
    </w:p>
    <w:p w14:paraId="0EBB3FA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&lt;m2:ATN&gt;7709391034&lt;/m2:ATN&gt;</w:t>
      </w:r>
    </w:p>
    <w:p w14:paraId="4086860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&lt;m2:LSR_NO&gt;20090702L00029-00&lt;/m2:LSR_NO&gt;</w:t>
      </w:r>
    </w:p>
    <w:p w14:paraId="03D0542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&lt;m2:CC&gt;9999&lt;/m2:CC&gt;</w:t>
      </w:r>
    </w:p>
    <w:p w14:paraId="6A39D41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&lt;m2:CLEC_APPL_ID&gt;CTE-VALIDATOR&lt;/m2:CLEC_APPL_ID&gt;</w:t>
      </w:r>
    </w:p>
    <w:p w14:paraId="478AEB8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&lt;m2:CLEC_APPL_PASSWORD&gt;PA$$WORD&lt;/m2:CLEC_APPL_PASSWORD&gt;</w:t>
      </w:r>
    </w:p>
    <w:p w14:paraId="377A33B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&lt;m2:DTSENT&gt;200907021007AM&lt;/m2:DTSENT&gt;</w:t>
      </w:r>
    </w:p>
    <w:p w14:paraId="661FE57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&lt;m2:ORD&gt;NO6MK5W5&lt;/m2:ORD&gt;</w:t>
      </w:r>
    </w:p>
    <w:p w14:paraId="70B350E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&lt;m2:STATUS_CODE&gt;PD&lt;/m2:STATUS_CODE&gt;</w:t>
      </w:r>
    </w:p>
    <w:p w14:paraId="2A33E17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&lt;m2:STATUS_MSG&gt;PENDING ORDER&lt;/m2:STATUS_MSG&gt;</w:t>
      </w:r>
    </w:p>
    <w:p w14:paraId="235CB45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&lt;m2:REMARKS&gt;Facilities have been checked Dispatch is Required&lt;/m2:REMARKS&gt;</w:t>
      </w:r>
    </w:p>
    <w:p w14:paraId="367F7D5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&lt;m2:TRAN_ACK_TYPE&gt;AT&lt;/m2:TRAN_ACK_TYPE&gt;</w:t>
      </w:r>
    </w:p>
    <w:p w14:paraId="53F7751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&lt;m2:TRANS_SET_PURPOSE_CODE&gt;06&lt;/m2:TRANS_SET_PURPOSE_CODE&gt;</w:t>
      </w:r>
    </w:p>
    <w:p w14:paraId="575436C4"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&lt;/m2:HDR&gt;</w:t>
      </w:r>
    </w:p>
    <w:p w14:paraId="54C5F29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14:paraId="48F9631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14:paraId="225ABB4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14:paraId="0DCF517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&lt;m2:INIT&gt;BOJANGLES&lt;/m2:INIT&gt;</w:t>
      </w:r>
    </w:p>
    <w:p w14:paraId="6573E37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&lt;m2:INIT_TEL_NO&gt;8884448888&lt;/m2:INIT_TEL_NO&gt;</w:t>
      </w:r>
    </w:p>
    <w:p w14:paraId="29EA4BC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&lt;m2:REP&gt;LCSC&lt;/m2:REP&gt;</w:t>
      </w:r>
    </w:p>
    <w:p w14:paraId="1C69312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&lt;m2:REP_TEL_NO&gt;8006670807&lt;/m2:REP_TEL_NO&gt;</w:t>
      </w:r>
    </w:p>
    <w:p w14:paraId="0A8FCA04"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&lt;m2:DD_CD&gt;20091204&lt;/m2:DD_CD&gt;</w:t>
      </w:r>
    </w:p>
    <w:p w14:paraId="49459FF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&lt;m2:BAN1&gt;770Q886621621&lt;/m2:BAN1&gt;</w:t>
      </w:r>
    </w:p>
    <w:p w14:paraId="0F15CC0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14:paraId="523FE19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14:paraId="77BEEDB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&lt;m2:LOCNUM_SVCS&gt;000&lt;/m2:LOCNUM_SVCS&gt;</w:t>
      </w:r>
    </w:p>
    <w:p w14:paraId="72B19F3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&lt;m2:LNUM&gt;00001&lt;/m2:LNUM&gt;</w:t>
      </w:r>
    </w:p>
    <w:p w14:paraId="23356A2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&lt;m2:TNS&gt;7709391034&lt;/m2:TNS&gt;</w:t>
      </w:r>
    </w:p>
    <w:p w14:paraId="53353E8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14:paraId="3CAD2A1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&lt;m2:DIRECTORY_INFO&gt;</w:t>
      </w:r>
    </w:p>
    <w:p w14:paraId="5A33CAA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&lt;m2:DLNUM&gt;0001&lt;/m2:DLNUM&gt;</w:t>
      </w:r>
    </w:p>
    <w:p w14:paraId="0FF1776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&lt;m2:LTN&gt;7709391034&lt;/m2:LTN&gt;</w:t>
      </w:r>
    </w:p>
    <w:p w14:paraId="3D7D858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&lt;m2:LACT&gt;N&lt;/m2:LACT&gt;</w:t>
      </w:r>
    </w:p>
    <w:p w14:paraId="1377615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&lt;m2:LTY&gt;3&lt;/m2:LTY&gt;</w:t>
      </w:r>
    </w:p>
    <w:p w14:paraId="65DEC27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&lt;m2:STYC&gt;SL&lt;/m2:STYC&gt;</w:t>
      </w:r>
    </w:p>
    <w:p w14:paraId="2DD62F7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&lt;m2:DOI&gt;0&lt;/m2:DOI&gt;</w:t>
      </w:r>
    </w:p>
    <w:p w14:paraId="0CE8780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&lt;m2:TOA&gt;B&lt;/m2:TOA&gt;</w:t>
      </w:r>
    </w:p>
    <w:p w14:paraId="4D50443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&lt;m2:LISTNM&gt;The Daily Planet&lt;/m2:LISTNM&gt;</w:t>
      </w:r>
    </w:p>
    <w:p w14:paraId="1B55858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&lt;m2:LISTADR&gt;2278 Brockett Rd&lt;/m2:LISTADR&gt;</w:t>
      </w:r>
    </w:p>
    <w:p w14:paraId="3AF0C24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&lt;/m2:DIRECTORY_INFO&gt;</w:t>
      </w:r>
    </w:p>
    <w:p w14:paraId="4159A15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14:paraId="268E688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14:paraId="404C130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&lt;/m2:LSR_RESP&gt;</w:t>
      </w:r>
    </w:p>
    <w:p w14:paraId="4182B82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&lt;/m1:ATT_LSR_ORD_RSP&gt;</w:t>
      </w:r>
    </w:p>
    <w:p w14:paraId="4EE07EDF" w14:textId="77777777" w:rsidR="00B752E4" w:rsidRDefault="00B752E4">
      <w:r>
        <w:br w:type="page"/>
      </w:r>
    </w:p>
    <w:p w14:paraId="157019C4" w14:textId="77777777" w:rsidR="00EB512F" w:rsidRDefault="00B752E4" w:rsidP="00866D4E">
      <w:pPr>
        <w:rPr>
          <w:sz w:val="32"/>
          <w:szCs w:val="32"/>
        </w:rPr>
      </w:pPr>
      <w:r w:rsidRPr="00167499">
        <w:rPr>
          <w:sz w:val="32"/>
          <w:szCs w:val="32"/>
        </w:rPr>
        <w:t>CASE 37 DELETED</w:t>
      </w:r>
      <w:r w:rsidRPr="00167499">
        <w:rPr>
          <w:sz w:val="32"/>
          <w:szCs w:val="32"/>
        </w:rPr>
        <w:br w:type="page"/>
      </w:r>
    </w:p>
    <w:p w14:paraId="08992523" w14:textId="77777777" w:rsidR="00EB512F" w:rsidRDefault="00EB512F" w:rsidP="00866D4E">
      <w:pPr>
        <w:rPr>
          <w:sz w:val="32"/>
          <w:szCs w:val="32"/>
        </w:rPr>
      </w:pPr>
    </w:p>
    <w:p w14:paraId="76325447" w14:textId="77777777" w:rsidR="00EB512F" w:rsidRDefault="00EB512F" w:rsidP="00866D4E">
      <w:pPr>
        <w:rPr>
          <w:sz w:val="32"/>
          <w:szCs w:val="32"/>
        </w:rPr>
      </w:pPr>
    </w:p>
    <w:p w14:paraId="03D81A36" w14:textId="77777777" w:rsidR="00B752E4" w:rsidRPr="00866D4E" w:rsidRDefault="00B752E4" w:rsidP="00866D4E">
      <w:pPr>
        <w:rPr>
          <w:rFonts w:ascii="Arial" w:hAnsi="Arial" w:cs="Arial"/>
          <w:b/>
        </w:rPr>
      </w:pPr>
      <w:r w:rsidRPr="00866D4E">
        <w:rPr>
          <w:rFonts w:ascii="Arial" w:hAnsi="Arial" w:cs="Arial"/>
          <w:b/>
        </w:rPr>
        <w:t>TEST CASE M038: Scenario Description:*( Act=V) Conversion adding features on line—LNA=V;  Disconnect existing back up line – LNA=D;  (ELT=C)</w:t>
      </w:r>
    </w:p>
    <w:p w14:paraId="14724B2F" w14:textId="77777777" w:rsidR="00B752E4" w:rsidRDefault="00B752E4">
      <w:pPr>
        <w:pStyle w:val="Heading3"/>
        <w:rPr>
          <w:i w:val="0"/>
          <w:iCs w:val="0"/>
        </w:rPr>
      </w:pPr>
      <w:r>
        <w:rPr>
          <w:i w:val="0"/>
          <w:iCs w:val="0"/>
        </w:rPr>
        <w:t xml:space="preserve">Type of Account:  Business / Multi-Line </w:t>
      </w:r>
    </w:p>
    <w:p w14:paraId="7FBAFB13" w14:textId="77777777" w:rsidR="00866D4E" w:rsidRPr="00866D4E" w:rsidRDefault="00866D4E" w:rsidP="00866D4E"/>
    <w:p w14:paraId="433F002A"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866D4E" w14:paraId="409FECD5"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2F61343" w14:textId="77777777" w:rsidR="00B752E4" w:rsidRPr="00866D4E" w:rsidRDefault="00866D4E" w:rsidP="00866D4E">
            <w:pPr>
              <w:jc w:val="center"/>
              <w:rPr>
                <w:rFonts w:ascii="Arial" w:hAnsi="Arial" w:cs="Arial"/>
                <w:b/>
              </w:rPr>
            </w:pPr>
            <w:r w:rsidRPr="00866D4E">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154DE089" w14:textId="77777777" w:rsidR="00B752E4" w:rsidRPr="00866D4E" w:rsidRDefault="00B752E4">
            <w:pPr>
              <w:jc w:val="center"/>
              <w:rPr>
                <w:rFonts w:ascii="Arial" w:hAnsi="Arial" w:cs="Arial"/>
                <w:b/>
              </w:rPr>
            </w:pPr>
            <w:r w:rsidRPr="00866D4E">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67ABB086"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7F66756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524D6D49" w14:textId="77777777" w:rsidR="00B752E4" w:rsidRPr="00866D4E" w:rsidRDefault="00B752E4">
            <w:pPr>
              <w:pStyle w:val="Heading4"/>
              <w:rPr>
                <w:rFonts w:cs="Arial"/>
                <w:b/>
                <w:bCs/>
                <w:i w:val="0"/>
                <w:iCs w:val="0"/>
              </w:rPr>
            </w:pPr>
            <w:r w:rsidRPr="00866D4E">
              <w:rPr>
                <w:rFonts w:cs="Arial"/>
                <w:b/>
                <w:bCs/>
                <w:i w:val="0"/>
                <w:iCs w:val="0"/>
              </w:rPr>
              <w:t>LSR  FORM</w:t>
            </w:r>
          </w:p>
        </w:tc>
      </w:tr>
      <w:tr w:rsidR="00B752E4" w:rsidRPr="00866D4E" w14:paraId="32812BD6"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8B352EE" w14:textId="77777777" w:rsidR="00B752E4" w:rsidRPr="00866D4E" w:rsidRDefault="00B752E4">
            <w:pPr>
              <w:pStyle w:val="Heading4"/>
              <w:rPr>
                <w:rFonts w:cs="Arial"/>
                <w:b/>
                <w:i w:val="0"/>
              </w:rPr>
            </w:pPr>
            <w:r w:rsidRPr="00866D4E">
              <w:rPr>
                <w:rFonts w:cs="Arial"/>
                <w:b/>
                <w:i w:val="0"/>
              </w:rPr>
              <w:t>Administrative Section</w:t>
            </w:r>
          </w:p>
        </w:tc>
      </w:tr>
      <w:tr w:rsidR="00B752E4" w:rsidRPr="00866D4E" w14:paraId="218338D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7B6D23" w14:textId="77777777" w:rsidR="00B752E4" w:rsidRPr="00866D4E" w:rsidRDefault="00B752E4">
            <w:pPr>
              <w:pStyle w:val="FORMDATA"/>
              <w:rPr>
                <w:b/>
                <w:color w:val="auto"/>
              </w:rPr>
            </w:pPr>
            <w:r w:rsidRPr="00866D4E">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A169AA0" w14:textId="77777777" w:rsidR="00B752E4" w:rsidRPr="00866D4E" w:rsidRDefault="00B752E4">
            <w:pPr>
              <w:pStyle w:val="FORMDATA"/>
              <w:rPr>
                <w:b/>
                <w:color w:val="auto"/>
              </w:rPr>
            </w:pPr>
            <w:r w:rsidRPr="00866D4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036CDD6" w14:textId="77777777" w:rsidR="00B752E4" w:rsidRPr="00866D4E" w:rsidRDefault="00B752E4">
            <w:pPr>
              <w:pStyle w:val="FORMDATA"/>
              <w:rPr>
                <w:b/>
                <w:color w:val="auto"/>
              </w:rPr>
            </w:pPr>
            <w:r w:rsidRPr="00866D4E">
              <w:rPr>
                <w:b/>
                <w:color w:val="auto"/>
              </w:rPr>
              <w:t>ZXL</w:t>
            </w:r>
          </w:p>
        </w:tc>
      </w:tr>
      <w:tr w:rsidR="00B752E4" w:rsidRPr="00866D4E" w14:paraId="10460FDA" w14:textId="77777777">
        <w:tc>
          <w:tcPr>
            <w:tcW w:w="2160" w:type="dxa"/>
            <w:tcBorders>
              <w:top w:val="single" w:sz="6" w:space="0" w:color="auto"/>
              <w:left w:val="single" w:sz="6" w:space="0" w:color="auto"/>
              <w:bottom w:val="single" w:sz="6" w:space="0" w:color="auto"/>
              <w:right w:val="single" w:sz="6" w:space="0" w:color="auto"/>
            </w:tcBorders>
          </w:tcPr>
          <w:p w14:paraId="4227C554" w14:textId="77777777" w:rsidR="00B752E4" w:rsidRPr="00866D4E" w:rsidRDefault="00B752E4">
            <w:pPr>
              <w:pStyle w:val="FORMDATA"/>
              <w:rPr>
                <w:b/>
                <w:color w:val="auto"/>
              </w:rPr>
            </w:pPr>
            <w:r w:rsidRPr="00866D4E">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0AC9F6B8" w14:textId="77777777" w:rsidR="00B752E4" w:rsidRPr="00866D4E" w:rsidRDefault="00B752E4">
            <w:pPr>
              <w:pStyle w:val="FORMDATA"/>
              <w:rPr>
                <w:b/>
                <w:color w:val="auto"/>
              </w:rPr>
            </w:pPr>
            <w:r w:rsidRPr="00866D4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010AA419" w14:textId="77777777" w:rsidR="00B752E4" w:rsidRPr="00866D4E" w:rsidRDefault="00B752E4">
            <w:pPr>
              <w:pStyle w:val="FORMDATA"/>
              <w:rPr>
                <w:b/>
                <w:color w:val="auto"/>
              </w:rPr>
            </w:pPr>
            <w:r w:rsidRPr="00866D4E">
              <w:rPr>
                <w:b/>
                <w:color w:val="auto"/>
              </w:rPr>
              <w:t>M38</w:t>
            </w:r>
          </w:p>
        </w:tc>
      </w:tr>
      <w:tr w:rsidR="00B752E4" w:rsidRPr="00866D4E" w14:paraId="6CA85238" w14:textId="77777777">
        <w:tc>
          <w:tcPr>
            <w:tcW w:w="2160" w:type="dxa"/>
            <w:tcBorders>
              <w:top w:val="single" w:sz="6" w:space="0" w:color="auto"/>
              <w:left w:val="single" w:sz="6" w:space="0" w:color="auto"/>
              <w:bottom w:val="single" w:sz="6" w:space="0" w:color="auto"/>
              <w:right w:val="single" w:sz="6" w:space="0" w:color="auto"/>
            </w:tcBorders>
          </w:tcPr>
          <w:p w14:paraId="6ADADD95" w14:textId="77777777" w:rsidR="00B752E4" w:rsidRPr="00866D4E" w:rsidRDefault="00B752E4">
            <w:pPr>
              <w:pStyle w:val="FORMDATA"/>
              <w:rPr>
                <w:b/>
                <w:color w:val="auto"/>
              </w:rPr>
            </w:pPr>
            <w:r w:rsidRPr="00866D4E">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69739C18" w14:textId="77777777" w:rsidR="00B752E4" w:rsidRPr="00866D4E" w:rsidRDefault="00B752E4">
            <w:pPr>
              <w:pStyle w:val="FORMDATA"/>
              <w:rPr>
                <w:b/>
                <w:color w:val="auto"/>
              </w:rPr>
            </w:pPr>
            <w:r w:rsidRPr="00866D4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133829CD" w14:textId="77777777" w:rsidR="00B752E4" w:rsidRPr="00866D4E" w:rsidRDefault="00B752E4">
            <w:pPr>
              <w:pStyle w:val="FORMDATA"/>
              <w:rPr>
                <w:b/>
                <w:color w:val="auto"/>
              </w:rPr>
            </w:pPr>
            <w:r w:rsidRPr="00866D4E">
              <w:rPr>
                <w:b/>
                <w:color w:val="auto"/>
              </w:rPr>
              <w:t>7062088568</w:t>
            </w:r>
          </w:p>
        </w:tc>
      </w:tr>
      <w:tr w:rsidR="00B752E4" w:rsidRPr="00866D4E" w14:paraId="4D24E13F" w14:textId="77777777">
        <w:tc>
          <w:tcPr>
            <w:tcW w:w="2160" w:type="dxa"/>
            <w:tcBorders>
              <w:top w:val="single" w:sz="6" w:space="0" w:color="auto"/>
              <w:left w:val="single" w:sz="6" w:space="0" w:color="auto"/>
              <w:bottom w:val="single" w:sz="6" w:space="0" w:color="auto"/>
              <w:right w:val="single" w:sz="6" w:space="0" w:color="auto"/>
            </w:tcBorders>
          </w:tcPr>
          <w:p w14:paraId="106729C1" w14:textId="77777777" w:rsidR="00B752E4" w:rsidRPr="00866D4E" w:rsidRDefault="00B752E4">
            <w:pPr>
              <w:pStyle w:val="FORMDATA"/>
              <w:rPr>
                <w:b/>
                <w:color w:val="auto"/>
              </w:rPr>
            </w:pPr>
            <w:r w:rsidRPr="00866D4E">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60B98AE2" w14:textId="77777777" w:rsidR="00B752E4" w:rsidRPr="00866D4E" w:rsidRDefault="00B752E4">
            <w:pPr>
              <w:pStyle w:val="FORMDATA"/>
              <w:rPr>
                <w:b/>
                <w:color w:val="auto"/>
              </w:rPr>
            </w:pPr>
            <w:r w:rsidRPr="00866D4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4911DBAA" w14:textId="77777777" w:rsidR="00B752E4" w:rsidRPr="00866D4E" w:rsidRDefault="00B752E4">
            <w:pPr>
              <w:pStyle w:val="FORMDATA"/>
              <w:rPr>
                <w:b/>
                <w:color w:val="auto"/>
              </w:rPr>
            </w:pPr>
            <w:r w:rsidRPr="00866D4E">
              <w:rPr>
                <w:b/>
                <w:color w:val="auto"/>
              </w:rPr>
              <w:t>CAVENOBILL</w:t>
            </w:r>
          </w:p>
        </w:tc>
      </w:tr>
      <w:tr w:rsidR="00B752E4" w:rsidRPr="00866D4E" w14:paraId="72EDB81D"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AE21B96" w14:textId="77777777" w:rsidR="00B752E4" w:rsidRPr="00866D4E" w:rsidRDefault="00B752E4">
            <w:pPr>
              <w:pStyle w:val="FORMDATA"/>
              <w:rPr>
                <w:b/>
                <w:color w:val="auto"/>
              </w:rPr>
            </w:pPr>
            <w:r w:rsidRPr="00866D4E">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F48F9F8"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AA8CF0" w14:textId="77777777" w:rsidR="00B752E4" w:rsidRPr="00866D4E" w:rsidRDefault="00B752E4">
            <w:pPr>
              <w:pStyle w:val="FORMDATA"/>
              <w:rPr>
                <w:b/>
                <w:color w:val="auto"/>
              </w:rPr>
            </w:pPr>
            <w:r w:rsidRPr="00866D4E">
              <w:rPr>
                <w:b/>
                <w:color w:val="auto"/>
              </w:rPr>
              <w:t>LCSC</w:t>
            </w:r>
          </w:p>
        </w:tc>
      </w:tr>
      <w:tr w:rsidR="00B752E4" w:rsidRPr="00866D4E" w14:paraId="12E5B8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4BD2414" w14:textId="77777777" w:rsidR="00B752E4" w:rsidRPr="00866D4E" w:rsidRDefault="00B752E4">
            <w:pPr>
              <w:pStyle w:val="FORMDATA"/>
              <w:rPr>
                <w:b/>
                <w:color w:val="auto"/>
              </w:rPr>
            </w:pPr>
            <w:r w:rsidRPr="00866D4E">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71DCA57" w14:textId="77777777" w:rsidR="00B752E4" w:rsidRPr="00866D4E" w:rsidRDefault="00B752E4">
            <w:pPr>
              <w:pStyle w:val="FORMDATA"/>
              <w:rPr>
                <w:b/>
                <w:color w:val="auto"/>
              </w:rPr>
            </w:pPr>
            <w:r w:rsidRPr="00866D4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CE8327D" w14:textId="77777777" w:rsidR="00B752E4" w:rsidRPr="00866D4E" w:rsidRDefault="00B752E4">
            <w:pPr>
              <w:pStyle w:val="FORMDATA"/>
              <w:rPr>
                <w:b/>
                <w:color w:val="auto"/>
              </w:rPr>
            </w:pPr>
            <w:r w:rsidRPr="00866D4E">
              <w:rPr>
                <w:b/>
                <w:color w:val="auto"/>
              </w:rPr>
              <w:t>20040110</w:t>
            </w:r>
          </w:p>
        </w:tc>
      </w:tr>
      <w:tr w:rsidR="00B752E4" w:rsidRPr="00866D4E" w14:paraId="4BCFD837" w14:textId="77777777">
        <w:tc>
          <w:tcPr>
            <w:tcW w:w="2160" w:type="dxa"/>
            <w:tcBorders>
              <w:top w:val="single" w:sz="6" w:space="0" w:color="auto"/>
              <w:left w:val="single" w:sz="6" w:space="0" w:color="auto"/>
              <w:bottom w:val="single" w:sz="6" w:space="0" w:color="auto"/>
              <w:right w:val="single" w:sz="6" w:space="0" w:color="auto"/>
            </w:tcBorders>
          </w:tcPr>
          <w:p w14:paraId="11EF970C" w14:textId="77777777" w:rsidR="00B752E4" w:rsidRPr="00866D4E" w:rsidRDefault="00B752E4">
            <w:pPr>
              <w:pStyle w:val="FORMDATA"/>
              <w:rPr>
                <w:b/>
                <w:color w:val="auto"/>
              </w:rPr>
            </w:pPr>
            <w:r w:rsidRPr="00866D4E">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2F826387" w14:textId="77777777" w:rsidR="00B752E4" w:rsidRPr="00866D4E" w:rsidRDefault="00B752E4">
            <w:pPr>
              <w:pStyle w:val="FORMDATA"/>
              <w:rPr>
                <w:b/>
                <w:color w:val="auto"/>
              </w:rPr>
            </w:pPr>
            <w:r w:rsidRPr="00866D4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3831066A" w14:textId="77777777" w:rsidR="00B752E4" w:rsidRPr="00866D4E" w:rsidRDefault="00B752E4">
            <w:pPr>
              <w:pStyle w:val="FORMDATA"/>
              <w:rPr>
                <w:b/>
                <w:color w:val="auto"/>
              </w:rPr>
            </w:pPr>
            <w:r w:rsidRPr="00866D4E">
              <w:rPr>
                <w:b/>
                <w:color w:val="auto"/>
              </w:rPr>
              <w:t>20040212</w:t>
            </w:r>
          </w:p>
        </w:tc>
      </w:tr>
      <w:tr w:rsidR="00B752E4" w:rsidRPr="00866D4E" w14:paraId="37F3B8EF" w14:textId="77777777">
        <w:tc>
          <w:tcPr>
            <w:tcW w:w="2160" w:type="dxa"/>
            <w:tcBorders>
              <w:top w:val="single" w:sz="6" w:space="0" w:color="auto"/>
              <w:left w:val="single" w:sz="6" w:space="0" w:color="auto"/>
              <w:bottom w:val="single" w:sz="6" w:space="0" w:color="auto"/>
              <w:right w:val="single" w:sz="6" w:space="0" w:color="auto"/>
            </w:tcBorders>
          </w:tcPr>
          <w:p w14:paraId="7FA6894C" w14:textId="77777777" w:rsidR="00B752E4" w:rsidRPr="00866D4E" w:rsidRDefault="00B752E4">
            <w:pPr>
              <w:pStyle w:val="FORMDATA"/>
              <w:rPr>
                <w:b/>
                <w:color w:val="auto"/>
              </w:rPr>
            </w:pPr>
            <w:r w:rsidRPr="00866D4E">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32EE2837" w14:textId="77777777" w:rsidR="00B752E4" w:rsidRPr="00866D4E" w:rsidRDefault="00B752E4">
            <w:pPr>
              <w:pStyle w:val="FORMDATA"/>
              <w:rPr>
                <w:b/>
                <w:color w:val="auto"/>
              </w:rPr>
            </w:pPr>
            <w:r w:rsidRPr="00866D4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75898657" w14:textId="77777777" w:rsidR="00B752E4" w:rsidRPr="00866D4E" w:rsidRDefault="00B752E4">
            <w:pPr>
              <w:pStyle w:val="FORMDATA"/>
              <w:rPr>
                <w:b/>
                <w:color w:val="auto"/>
              </w:rPr>
            </w:pPr>
            <w:r w:rsidRPr="00866D4E">
              <w:rPr>
                <w:b/>
                <w:color w:val="auto"/>
              </w:rPr>
              <w:t>MB</w:t>
            </w:r>
          </w:p>
        </w:tc>
      </w:tr>
      <w:tr w:rsidR="00B752E4" w:rsidRPr="00866D4E" w14:paraId="10A6E6A3" w14:textId="77777777">
        <w:tc>
          <w:tcPr>
            <w:tcW w:w="2160" w:type="dxa"/>
            <w:tcBorders>
              <w:top w:val="single" w:sz="6" w:space="0" w:color="auto"/>
              <w:left w:val="single" w:sz="6" w:space="0" w:color="auto"/>
              <w:bottom w:val="single" w:sz="6" w:space="0" w:color="auto"/>
              <w:right w:val="single" w:sz="6" w:space="0" w:color="auto"/>
            </w:tcBorders>
          </w:tcPr>
          <w:p w14:paraId="1C0A7015" w14:textId="77777777" w:rsidR="00B752E4" w:rsidRPr="00866D4E" w:rsidRDefault="00B752E4">
            <w:pPr>
              <w:pStyle w:val="FORMDATA"/>
              <w:rPr>
                <w:b/>
                <w:color w:val="auto"/>
              </w:rPr>
            </w:pPr>
            <w:r w:rsidRPr="00866D4E">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577AA580" w14:textId="77777777" w:rsidR="00B752E4" w:rsidRPr="00866D4E" w:rsidRDefault="00B752E4">
            <w:pPr>
              <w:pStyle w:val="FORMDATA"/>
              <w:rPr>
                <w:b/>
                <w:color w:val="auto"/>
              </w:rPr>
            </w:pPr>
            <w:r w:rsidRPr="00866D4E">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172C1178" w14:textId="77777777" w:rsidR="00B752E4" w:rsidRPr="00866D4E" w:rsidRDefault="00B752E4">
            <w:pPr>
              <w:pStyle w:val="FORMDATA"/>
              <w:rPr>
                <w:b/>
                <w:color w:val="auto"/>
              </w:rPr>
            </w:pPr>
            <w:r w:rsidRPr="00866D4E">
              <w:rPr>
                <w:b/>
                <w:color w:val="auto"/>
              </w:rPr>
              <w:t>C</w:t>
            </w:r>
          </w:p>
        </w:tc>
      </w:tr>
      <w:tr w:rsidR="00B752E4" w:rsidRPr="00866D4E" w14:paraId="3CF5962A" w14:textId="77777777">
        <w:tc>
          <w:tcPr>
            <w:tcW w:w="2160" w:type="dxa"/>
            <w:tcBorders>
              <w:top w:val="single" w:sz="6" w:space="0" w:color="auto"/>
              <w:left w:val="single" w:sz="6" w:space="0" w:color="auto"/>
              <w:bottom w:val="single" w:sz="6" w:space="0" w:color="auto"/>
              <w:right w:val="single" w:sz="6" w:space="0" w:color="auto"/>
            </w:tcBorders>
          </w:tcPr>
          <w:p w14:paraId="6DEABDF9" w14:textId="77777777" w:rsidR="00B752E4" w:rsidRPr="00866D4E" w:rsidRDefault="00B752E4">
            <w:pPr>
              <w:pStyle w:val="FORMDATA"/>
              <w:rPr>
                <w:b/>
                <w:color w:val="auto"/>
              </w:rPr>
            </w:pPr>
            <w:r w:rsidRPr="00866D4E">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6186F397" w14:textId="77777777" w:rsidR="00B752E4" w:rsidRPr="00866D4E" w:rsidRDefault="00B752E4">
            <w:pPr>
              <w:pStyle w:val="FORMDATA"/>
              <w:rPr>
                <w:b/>
                <w:color w:val="auto"/>
              </w:rPr>
            </w:pPr>
            <w:r w:rsidRPr="00866D4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13BC4B2" w14:textId="77777777" w:rsidR="00B752E4" w:rsidRPr="00866D4E" w:rsidRDefault="00B752E4">
            <w:pPr>
              <w:pStyle w:val="FORMDATA"/>
              <w:rPr>
                <w:b/>
                <w:color w:val="auto"/>
              </w:rPr>
            </w:pPr>
            <w:r w:rsidRPr="00866D4E">
              <w:rPr>
                <w:b/>
                <w:color w:val="auto"/>
              </w:rPr>
              <w:t>V</w:t>
            </w:r>
          </w:p>
        </w:tc>
      </w:tr>
      <w:tr w:rsidR="00B752E4" w:rsidRPr="00866D4E" w14:paraId="5CE3730D" w14:textId="77777777">
        <w:tc>
          <w:tcPr>
            <w:tcW w:w="2160" w:type="dxa"/>
            <w:tcBorders>
              <w:top w:val="single" w:sz="6" w:space="0" w:color="auto"/>
              <w:left w:val="single" w:sz="6" w:space="0" w:color="auto"/>
              <w:bottom w:val="single" w:sz="6" w:space="0" w:color="auto"/>
              <w:right w:val="single" w:sz="6" w:space="0" w:color="auto"/>
            </w:tcBorders>
          </w:tcPr>
          <w:p w14:paraId="348E9742" w14:textId="77777777" w:rsidR="00B752E4" w:rsidRPr="00866D4E" w:rsidRDefault="00B752E4">
            <w:pPr>
              <w:pStyle w:val="FORMDATA"/>
              <w:rPr>
                <w:b/>
                <w:color w:val="auto"/>
              </w:rPr>
            </w:pPr>
            <w:r w:rsidRPr="00866D4E">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5D4D9C30" w14:textId="77777777" w:rsidR="00B752E4" w:rsidRPr="00866D4E" w:rsidRDefault="00B752E4">
            <w:pPr>
              <w:pStyle w:val="FORMDATA"/>
              <w:rPr>
                <w:b/>
                <w:color w:val="auto"/>
              </w:rPr>
            </w:pPr>
            <w:r w:rsidRPr="00866D4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056DB5C8" w14:textId="77777777" w:rsidR="00B752E4" w:rsidRPr="00866D4E" w:rsidRDefault="00B752E4">
            <w:pPr>
              <w:pStyle w:val="FORMDATA"/>
              <w:rPr>
                <w:b/>
                <w:color w:val="auto"/>
              </w:rPr>
            </w:pPr>
            <w:r w:rsidRPr="00866D4E">
              <w:rPr>
                <w:b/>
                <w:color w:val="auto"/>
              </w:rPr>
              <w:t>9999</w:t>
            </w:r>
          </w:p>
        </w:tc>
      </w:tr>
      <w:tr w:rsidR="00B752E4" w:rsidRPr="00866D4E" w14:paraId="67CB8B9B" w14:textId="77777777">
        <w:tc>
          <w:tcPr>
            <w:tcW w:w="2160" w:type="dxa"/>
            <w:tcBorders>
              <w:top w:val="single" w:sz="6" w:space="0" w:color="auto"/>
              <w:left w:val="single" w:sz="6" w:space="0" w:color="auto"/>
              <w:bottom w:val="single" w:sz="6" w:space="0" w:color="auto"/>
              <w:right w:val="single" w:sz="6" w:space="0" w:color="auto"/>
            </w:tcBorders>
          </w:tcPr>
          <w:p w14:paraId="1CC198CF" w14:textId="77777777" w:rsidR="00B752E4" w:rsidRPr="00866D4E" w:rsidRDefault="00B752E4">
            <w:pPr>
              <w:pStyle w:val="FORMDATA"/>
              <w:rPr>
                <w:b/>
                <w:color w:val="auto"/>
              </w:rPr>
            </w:pPr>
            <w:r w:rsidRPr="00866D4E">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4A1003EE" w14:textId="77777777" w:rsidR="00B752E4" w:rsidRPr="00866D4E" w:rsidRDefault="00B752E4">
            <w:pPr>
              <w:pStyle w:val="FORMDATA"/>
              <w:rPr>
                <w:b/>
                <w:color w:val="auto"/>
              </w:rPr>
            </w:pPr>
            <w:r w:rsidRPr="00866D4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6373AD48" w14:textId="77777777" w:rsidR="00B752E4" w:rsidRPr="00866D4E" w:rsidRDefault="00B752E4">
            <w:pPr>
              <w:pStyle w:val="FORMDATA"/>
              <w:rPr>
                <w:b/>
                <w:color w:val="auto"/>
              </w:rPr>
            </w:pPr>
            <w:r w:rsidRPr="00866D4E">
              <w:rPr>
                <w:b/>
                <w:color w:val="auto"/>
              </w:rPr>
              <w:t>1AM-</w:t>
            </w:r>
          </w:p>
        </w:tc>
      </w:tr>
      <w:tr w:rsidR="00B752E4" w:rsidRPr="00866D4E" w14:paraId="50A400D6" w14:textId="77777777">
        <w:tc>
          <w:tcPr>
            <w:tcW w:w="2160" w:type="dxa"/>
            <w:tcBorders>
              <w:top w:val="single" w:sz="6" w:space="0" w:color="auto"/>
              <w:left w:val="single" w:sz="6" w:space="0" w:color="auto"/>
              <w:bottom w:val="single" w:sz="6" w:space="0" w:color="auto"/>
              <w:right w:val="single" w:sz="6" w:space="0" w:color="auto"/>
            </w:tcBorders>
          </w:tcPr>
          <w:p w14:paraId="06B79B18" w14:textId="77777777" w:rsidR="00B752E4" w:rsidRPr="00866D4E" w:rsidRDefault="00B752E4">
            <w:pPr>
              <w:pStyle w:val="FORMDATA"/>
              <w:rPr>
                <w:b/>
                <w:color w:val="auto"/>
              </w:rPr>
            </w:pPr>
            <w:r w:rsidRPr="00866D4E">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4CC59CC4" w14:textId="77777777" w:rsidR="00B752E4" w:rsidRPr="00866D4E" w:rsidRDefault="00B752E4">
            <w:pPr>
              <w:pStyle w:val="FORMDATA"/>
              <w:rPr>
                <w:b/>
                <w:color w:val="auto"/>
              </w:rPr>
            </w:pPr>
            <w:r w:rsidRPr="00866D4E">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541BFC1F" w14:textId="77777777" w:rsidR="00B752E4" w:rsidRPr="00866D4E" w:rsidRDefault="00B752E4">
            <w:pPr>
              <w:pStyle w:val="FORMDATA"/>
              <w:rPr>
                <w:b/>
                <w:color w:val="auto"/>
              </w:rPr>
            </w:pPr>
            <w:r w:rsidRPr="00866D4E">
              <w:rPr>
                <w:b/>
                <w:color w:val="auto"/>
              </w:rPr>
              <w:t>L</w:t>
            </w:r>
          </w:p>
        </w:tc>
      </w:tr>
      <w:tr w:rsidR="00B752E4" w:rsidRPr="00866D4E" w14:paraId="098ACB4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EC0E7D6" w14:textId="77777777" w:rsidR="00B752E4" w:rsidRPr="00866D4E" w:rsidRDefault="00B752E4">
            <w:pPr>
              <w:pStyle w:val="Heading4"/>
              <w:rPr>
                <w:rFonts w:cs="Arial"/>
                <w:b/>
                <w:i w:val="0"/>
              </w:rPr>
            </w:pPr>
            <w:r w:rsidRPr="00866D4E">
              <w:rPr>
                <w:rFonts w:cs="Arial"/>
                <w:b/>
                <w:i w:val="0"/>
              </w:rPr>
              <w:t>Billing Section</w:t>
            </w:r>
          </w:p>
        </w:tc>
      </w:tr>
      <w:tr w:rsidR="00B752E4" w:rsidRPr="00866D4E" w14:paraId="7344689F" w14:textId="77777777">
        <w:tc>
          <w:tcPr>
            <w:tcW w:w="2160" w:type="dxa"/>
            <w:tcBorders>
              <w:top w:val="single" w:sz="6" w:space="0" w:color="auto"/>
              <w:left w:val="single" w:sz="6" w:space="0" w:color="auto"/>
              <w:bottom w:val="single" w:sz="6" w:space="0" w:color="auto"/>
              <w:right w:val="single" w:sz="6" w:space="0" w:color="auto"/>
            </w:tcBorders>
          </w:tcPr>
          <w:p w14:paraId="2CA4D755" w14:textId="77777777" w:rsidR="00B752E4" w:rsidRPr="00866D4E" w:rsidRDefault="00B752E4">
            <w:pPr>
              <w:pStyle w:val="FORMDATA"/>
              <w:rPr>
                <w:b/>
                <w:color w:val="auto"/>
              </w:rPr>
            </w:pPr>
            <w:r w:rsidRPr="00866D4E">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4AE5935F" w14:textId="77777777" w:rsidR="00B752E4" w:rsidRPr="00866D4E" w:rsidRDefault="00B752E4">
            <w:pPr>
              <w:pStyle w:val="FORMDATA"/>
              <w:rPr>
                <w:b/>
                <w:color w:val="auto"/>
              </w:rPr>
            </w:pPr>
            <w:r w:rsidRPr="00866D4E">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645385E4" w14:textId="77777777" w:rsidR="00B752E4" w:rsidRPr="00866D4E" w:rsidRDefault="00B752E4">
            <w:pPr>
              <w:pStyle w:val="FORMDATA"/>
              <w:rPr>
                <w:b/>
                <w:color w:val="auto"/>
                <w:lang w:val="fr-FR"/>
              </w:rPr>
            </w:pPr>
            <w:r w:rsidRPr="00866D4E">
              <w:rPr>
                <w:b/>
                <w:color w:val="auto"/>
                <w:lang w:val="fr-FR"/>
              </w:rPr>
              <w:t>706Q886621621</w:t>
            </w:r>
          </w:p>
        </w:tc>
      </w:tr>
      <w:tr w:rsidR="00B752E4" w:rsidRPr="00866D4E" w14:paraId="06E6B58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26E9213" w14:textId="77777777" w:rsidR="00B752E4" w:rsidRPr="00866D4E" w:rsidRDefault="00B752E4">
            <w:pPr>
              <w:pStyle w:val="Heading4"/>
              <w:rPr>
                <w:rFonts w:cs="Arial"/>
                <w:b/>
                <w:i w:val="0"/>
              </w:rPr>
            </w:pPr>
            <w:r w:rsidRPr="00866D4E">
              <w:rPr>
                <w:rFonts w:cs="Arial"/>
                <w:b/>
                <w:i w:val="0"/>
              </w:rPr>
              <w:t>Contact Section</w:t>
            </w:r>
          </w:p>
        </w:tc>
      </w:tr>
      <w:tr w:rsidR="00B752E4" w:rsidRPr="00866D4E" w14:paraId="6314146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CFA31C" w14:textId="77777777" w:rsidR="00B752E4" w:rsidRPr="00866D4E" w:rsidRDefault="00B752E4">
            <w:pPr>
              <w:pStyle w:val="FORMDATA"/>
              <w:rPr>
                <w:b/>
                <w:color w:val="auto"/>
              </w:rPr>
            </w:pPr>
            <w:r w:rsidRPr="00866D4E">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7B14E8D" w14:textId="77777777" w:rsidR="00B752E4" w:rsidRPr="00866D4E" w:rsidRDefault="00B752E4">
            <w:pPr>
              <w:pStyle w:val="FORMDATA"/>
              <w:rPr>
                <w:b/>
                <w:color w:val="auto"/>
              </w:rPr>
            </w:pPr>
            <w:r w:rsidRPr="00866D4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81F47D8" w14:textId="77777777" w:rsidR="00B752E4" w:rsidRPr="00866D4E" w:rsidRDefault="00B752E4">
            <w:pPr>
              <w:pStyle w:val="FORMDATA"/>
              <w:rPr>
                <w:b/>
                <w:color w:val="auto"/>
              </w:rPr>
            </w:pPr>
            <w:r w:rsidRPr="00866D4E">
              <w:rPr>
                <w:b/>
                <w:color w:val="auto"/>
              </w:rPr>
              <w:t>Bojangles</w:t>
            </w:r>
          </w:p>
        </w:tc>
      </w:tr>
      <w:tr w:rsidR="00B752E4" w:rsidRPr="00866D4E" w14:paraId="74EBEB8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45F21F6" w14:textId="77777777" w:rsidR="00B752E4" w:rsidRPr="00866D4E" w:rsidRDefault="00B752E4">
            <w:pPr>
              <w:pStyle w:val="FORMDATA"/>
              <w:rPr>
                <w:b/>
                <w:color w:val="auto"/>
              </w:rPr>
            </w:pPr>
            <w:r w:rsidRPr="00866D4E">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0A6A7D8" w14:textId="77777777" w:rsidR="00B752E4" w:rsidRPr="00866D4E" w:rsidRDefault="00B752E4">
            <w:pPr>
              <w:pStyle w:val="FORMDATA"/>
              <w:rPr>
                <w:b/>
                <w:color w:val="auto"/>
              </w:rPr>
            </w:pPr>
            <w:r w:rsidRPr="00866D4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481DC44" w14:textId="77777777" w:rsidR="00B752E4" w:rsidRPr="00866D4E" w:rsidRDefault="00B752E4">
            <w:pPr>
              <w:pStyle w:val="FORMDATA"/>
              <w:rPr>
                <w:b/>
                <w:color w:val="auto"/>
              </w:rPr>
            </w:pPr>
            <w:r w:rsidRPr="00866D4E">
              <w:rPr>
                <w:b/>
                <w:color w:val="auto"/>
              </w:rPr>
              <w:t>8884448888</w:t>
            </w:r>
          </w:p>
        </w:tc>
      </w:tr>
      <w:tr w:rsidR="00B752E4" w:rsidRPr="00866D4E" w14:paraId="43F541D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9B7772E" w14:textId="77777777" w:rsidR="00B752E4" w:rsidRPr="00866D4E" w:rsidRDefault="00B752E4">
            <w:pPr>
              <w:pStyle w:val="FORMDATA"/>
              <w:rPr>
                <w:b/>
                <w:color w:val="auto"/>
              </w:rPr>
            </w:pPr>
            <w:r w:rsidRPr="00866D4E">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E63F129" w14:textId="77777777" w:rsidR="00B752E4" w:rsidRPr="00866D4E" w:rsidRDefault="00B752E4">
            <w:pPr>
              <w:pStyle w:val="FORMDATA"/>
              <w:rPr>
                <w:b/>
                <w:color w:val="auto"/>
              </w:rPr>
            </w:pPr>
            <w:r w:rsidRPr="00866D4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B277661"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785E5B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EB2CA5" w14:textId="77777777" w:rsidR="00B752E4" w:rsidRPr="00866D4E" w:rsidRDefault="00B752E4">
            <w:pPr>
              <w:pStyle w:val="FORMDATA"/>
              <w:rPr>
                <w:b/>
                <w:color w:val="auto"/>
                <w:lang w:val="fr-FR"/>
              </w:rPr>
            </w:pPr>
            <w:r w:rsidRPr="00866D4E">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31C8C7D" w14:textId="77777777" w:rsidR="00B752E4" w:rsidRPr="00866D4E" w:rsidRDefault="00B752E4">
            <w:pPr>
              <w:pStyle w:val="FORMDATA"/>
              <w:rPr>
                <w:b/>
                <w:color w:val="auto"/>
                <w:lang w:val="fr-FR"/>
              </w:rPr>
            </w:pPr>
            <w:r w:rsidRPr="00866D4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9464304" w14:textId="77777777" w:rsidR="00B752E4" w:rsidRPr="00866D4E" w:rsidRDefault="00B752E4">
            <w:pPr>
              <w:pStyle w:val="FORMDATA"/>
              <w:rPr>
                <w:b/>
                <w:color w:val="auto"/>
              </w:rPr>
            </w:pPr>
            <w:r w:rsidRPr="00866D4E">
              <w:rPr>
                <w:b/>
                <w:color w:val="auto"/>
              </w:rPr>
              <w:t>Dale</w:t>
            </w:r>
          </w:p>
        </w:tc>
      </w:tr>
      <w:tr w:rsidR="00B752E4" w:rsidRPr="00866D4E" w14:paraId="0E4ABA3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CA9897" w14:textId="77777777" w:rsidR="00B752E4" w:rsidRPr="00866D4E" w:rsidRDefault="00B752E4">
            <w:pPr>
              <w:pStyle w:val="FORMDATA"/>
              <w:rPr>
                <w:b/>
                <w:color w:val="auto"/>
              </w:rPr>
            </w:pPr>
            <w:r w:rsidRPr="00866D4E">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54C9D0B" w14:textId="77777777" w:rsidR="00B752E4" w:rsidRPr="00866D4E" w:rsidRDefault="00B752E4">
            <w:pPr>
              <w:pStyle w:val="FORMDATA"/>
              <w:rPr>
                <w:b/>
                <w:color w:val="auto"/>
              </w:rPr>
            </w:pPr>
            <w:r w:rsidRPr="00866D4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316DB7" w14:textId="77777777" w:rsidR="00B752E4" w:rsidRPr="00866D4E" w:rsidRDefault="00B752E4">
            <w:pPr>
              <w:pStyle w:val="FORMDATA"/>
              <w:rPr>
                <w:b/>
                <w:color w:val="auto"/>
              </w:rPr>
            </w:pPr>
            <w:r w:rsidRPr="00866D4E">
              <w:rPr>
                <w:b/>
                <w:color w:val="auto"/>
              </w:rPr>
              <w:t>7701117777</w:t>
            </w:r>
          </w:p>
        </w:tc>
      </w:tr>
      <w:tr w:rsidR="00B752E4" w:rsidRPr="00866D4E" w14:paraId="5384AE6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63D73E7A" w14:textId="77777777" w:rsidR="00B752E4" w:rsidRPr="00866D4E" w:rsidRDefault="00B752E4">
            <w:pPr>
              <w:pStyle w:val="Heading4"/>
              <w:rPr>
                <w:rFonts w:cs="Arial"/>
                <w:b/>
                <w:bCs/>
                <w:i w:val="0"/>
                <w:iCs w:val="0"/>
                <w:lang w:val="fr-FR"/>
              </w:rPr>
            </w:pPr>
            <w:r w:rsidRPr="00866D4E">
              <w:rPr>
                <w:rFonts w:cs="Arial"/>
                <w:b/>
                <w:bCs/>
                <w:i w:val="0"/>
                <w:iCs w:val="0"/>
                <w:lang w:val="fr-FR"/>
              </w:rPr>
              <w:t>EU  FORM</w:t>
            </w:r>
          </w:p>
        </w:tc>
      </w:tr>
      <w:tr w:rsidR="00B752E4" w:rsidRPr="00866D4E" w14:paraId="5D8E2EF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42293D6" w14:textId="77777777" w:rsidR="00B752E4" w:rsidRPr="00866D4E" w:rsidRDefault="00B752E4">
            <w:pPr>
              <w:pStyle w:val="Heading4"/>
              <w:rPr>
                <w:rFonts w:cs="Arial"/>
                <w:b/>
                <w:i w:val="0"/>
              </w:rPr>
            </w:pPr>
            <w:r w:rsidRPr="00866D4E">
              <w:rPr>
                <w:rFonts w:cs="Arial"/>
                <w:b/>
                <w:i w:val="0"/>
              </w:rPr>
              <w:t>Location and Access Section</w:t>
            </w:r>
          </w:p>
        </w:tc>
      </w:tr>
      <w:tr w:rsidR="00B752E4" w:rsidRPr="00866D4E" w14:paraId="0D701113" w14:textId="77777777">
        <w:tc>
          <w:tcPr>
            <w:tcW w:w="2160" w:type="dxa"/>
            <w:tcBorders>
              <w:top w:val="single" w:sz="6" w:space="0" w:color="auto"/>
              <w:left w:val="single" w:sz="6" w:space="0" w:color="auto"/>
              <w:bottom w:val="single" w:sz="6" w:space="0" w:color="auto"/>
              <w:right w:val="single" w:sz="6" w:space="0" w:color="auto"/>
            </w:tcBorders>
          </w:tcPr>
          <w:p w14:paraId="32AD8D3B" w14:textId="77777777" w:rsidR="00B752E4" w:rsidRPr="00866D4E" w:rsidRDefault="00B752E4">
            <w:pPr>
              <w:pStyle w:val="FORMDATA"/>
              <w:rPr>
                <w:b/>
                <w:color w:val="auto"/>
              </w:rPr>
            </w:pPr>
            <w:r w:rsidRPr="00866D4E">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470FEACC" w14:textId="77777777" w:rsidR="00B752E4" w:rsidRPr="00866D4E" w:rsidRDefault="00B752E4">
            <w:pPr>
              <w:pStyle w:val="FORMDATA"/>
              <w:rPr>
                <w:b/>
                <w:color w:val="auto"/>
              </w:rPr>
            </w:pPr>
            <w:r w:rsidRPr="00866D4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48AF7032" w14:textId="77777777" w:rsidR="00B752E4" w:rsidRPr="00866D4E" w:rsidRDefault="00B752E4">
            <w:pPr>
              <w:pStyle w:val="FORMDATA"/>
              <w:rPr>
                <w:b/>
                <w:color w:val="auto"/>
              </w:rPr>
            </w:pPr>
            <w:r w:rsidRPr="00866D4E">
              <w:rPr>
                <w:b/>
                <w:color w:val="auto"/>
              </w:rPr>
              <w:t>Pirates Den</w:t>
            </w:r>
          </w:p>
        </w:tc>
      </w:tr>
      <w:tr w:rsidR="00B752E4" w:rsidRPr="00866D4E" w14:paraId="66A90A29" w14:textId="77777777">
        <w:tc>
          <w:tcPr>
            <w:tcW w:w="2160" w:type="dxa"/>
            <w:tcBorders>
              <w:top w:val="single" w:sz="6" w:space="0" w:color="auto"/>
              <w:left w:val="single" w:sz="6" w:space="0" w:color="auto"/>
              <w:bottom w:val="single" w:sz="6" w:space="0" w:color="auto"/>
              <w:right w:val="single" w:sz="6" w:space="0" w:color="auto"/>
            </w:tcBorders>
          </w:tcPr>
          <w:p w14:paraId="1F4BB064" w14:textId="77777777" w:rsidR="00B752E4" w:rsidRPr="00866D4E" w:rsidRDefault="00B752E4">
            <w:pPr>
              <w:pStyle w:val="FORMDATA"/>
              <w:rPr>
                <w:b/>
                <w:color w:val="auto"/>
              </w:rPr>
            </w:pPr>
            <w:r w:rsidRPr="00866D4E">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35BA9F6E" w14:textId="77777777" w:rsidR="00B752E4" w:rsidRPr="00866D4E" w:rsidRDefault="00B752E4">
            <w:pPr>
              <w:pStyle w:val="FORMDATA"/>
              <w:rPr>
                <w:b/>
                <w:color w:val="auto"/>
              </w:rPr>
            </w:pPr>
            <w:r w:rsidRPr="00866D4E">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53831427" w14:textId="77777777" w:rsidR="00B752E4" w:rsidRPr="00866D4E" w:rsidRDefault="00B752E4">
            <w:pPr>
              <w:pStyle w:val="FORMDATA"/>
              <w:rPr>
                <w:b/>
                <w:color w:val="auto"/>
              </w:rPr>
            </w:pPr>
            <w:r w:rsidRPr="00866D4E">
              <w:rPr>
                <w:b/>
                <w:color w:val="auto"/>
              </w:rPr>
              <w:t>C</w:t>
            </w:r>
          </w:p>
        </w:tc>
      </w:tr>
      <w:tr w:rsidR="00B752E4" w:rsidRPr="00866D4E" w14:paraId="2398730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DF7B99B" w14:textId="77777777" w:rsidR="00B752E4" w:rsidRPr="00866D4E" w:rsidRDefault="00B752E4">
            <w:pPr>
              <w:pStyle w:val="Heading4"/>
              <w:rPr>
                <w:rFonts w:cs="Arial"/>
                <w:b/>
                <w:i w:val="0"/>
              </w:rPr>
            </w:pPr>
            <w:r w:rsidRPr="00866D4E">
              <w:rPr>
                <w:rFonts w:cs="Arial"/>
                <w:b/>
                <w:i w:val="0"/>
              </w:rPr>
              <w:t>Bill Section</w:t>
            </w:r>
          </w:p>
        </w:tc>
      </w:tr>
      <w:tr w:rsidR="00B752E4" w:rsidRPr="00866D4E" w14:paraId="3CA5386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A81E056" w14:textId="77777777" w:rsidR="00B752E4" w:rsidRPr="00866D4E" w:rsidRDefault="00B752E4">
            <w:pPr>
              <w:pStyle w:val="FORMDATA"/>
              <w:rPr>
                <w:b/>
                <w:color w:val="auto"/>
              </w:rPr>
            </w:pPr>
            <w:r w:rsidRPr="00866D4E">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3880255" w14:textId="77777777" w:rsidR="00B752E4" w:rsidRPr="00866D4E" w:rsidRDefault="00B752E4">
            <w:pPr>
              <w:pStyle w:val="FORMDATA"/>
              <w:rPr>
                <w:b/>
                <w:color w:val="auto"/>
              </w:rPr>
            </w:pPr>
            <w:r w:rsidRPr="00866D4E">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3CE4E79" w14:textId="77777777" w:rsidR="00B752E4" w:rsidRPr="00866D4E" w:rsidRDefault="00B752E4">
            <w:pPr>
              <w:pStyle w:val="FORMDATA"/>
              <w:rPr>
                <w:b/>
                <w:color w:val="auto"/>
              </w:rPr>
            </w:pPr>
            <w:r w:rsidRPr="00866D4E">
              <w:rPr>
                <w:b/>
                <w:color w:val="auto"/>
              </w:rPr>
              <w:t>7062088568</w:t>
            </w:r>
          </w:p>
        </w:tc>
      </w:tr>
      <w:tr w:rsidR="00B752E4" w:rsidRPr="00866D4E" w14:paraId="7CFB291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9715CA0" w14:textId="77777777" w:rsidR="00B752E4" w:rsidRPr="00866D4E" w:rsidRDefault="00B752E4">
            <w:pPr>
              <w:pStyle w:val="BodyText"/>
              <w:rPr>
                <w:rFonts w:ascii="Arial" w:hAnsi="Arial" w:cs="Arial"/>
                <w:color w:val="auto"/>
                <w:sz w:val="24"/>
              </w:rPr>
            </w:pPr>
            <w:r w:rsidRPr="00866D4E">
              <w:rPr>
                <w:rFonts w:ascii="Arial" w:hAnsi="Arial" w:cs="Arial"/>
                <w:color w:val="auto"/>
                <w:sz w:val="24"/>
              </w:rPr>
              <w:t xml:space="preserve">DL  FORM </w:t>
            </w:r>
          </w:p>
        </w:tc>
      </w:tr>
      <w:tr w:rsidR="00B752E4" w:rsidRPr="00866D4E" w14:paraId="1FB7F83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A64FFD9" w14:textId="77777777" w:rsidR="00B752E4" w:rsidRPr="00866D4E" w:rsidRDefault="00B752E4">
            <w:pPr>
              <w:pStyle w:val="Heading5"/>
              <w:rPr>
                <w:rFonts w:cs="Arial"/>
                <w:color w:val="auto"/>
              </w:rPr>
            </w:pPr>
            <w:r w:rsidRPr="00866D4E">
              <w:rPr>
                <w:rFonts w:cs="Arial"/>
                <w:color w:val="auto"/>
              </w:rPr>
              <w:t>Listing Control Section</w:t>
            </w:r>
          </w:p>
        </w:tc>
      </w:tr>
      <w:tr w:rsidR="00B752E4" w:rsidRPr="00866D4E" w14:paraId="7692BF9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FBAC573" w14:textId="77777777" w:rsidR="00B752E4" w:rsidRPr="00866D4E" w:rsidRDefault="00B752E4">
            <w:pPr>
              <w:pStyle w:val="FORMDATA"/>
              <w:rPr>
                <w:b/>
                <w:color w:val="auto"/>
              </w:rPr>
            </w:pPr>
            <w:r w:rsidRPr="00866D4E">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B35BAB2"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482A7D" w14:textId="77777777" w:rsidR="00B752E4" w:rsidRPr="00866D4E" w:rsidRDefault="00B752E4">
            <w:pPr>
              <w:pStyle w:val="FORMDATA"/>
              <w:rPr>
                <w:b/>
                <w:color w:val="auto"/>
              </w:rPr>
            </w:pPr>
            <w:r w:rsidRPr="00866D4E">
              <w:rPr>
                <w:b/>
                <w:color w:val="auto"/>
              </w:rPr>
              <w:t>0001</w:t>
            </w:r>
          </w:p>
        </w:tc>
      </w:tr>
      <w:tr w:rsidR="00B752E4" w:rsidRPr="00866D4E" w14:paraId="38D6A4FF" w14:textId="77777777">
        <w:tc>
          <w:tcPr>
            <w:tcW w:w="2160" w:type="dxa"/>
            <w:tcBorders>
              <w:top w:val="single" w:sz="6" w:space="0" w:color="auto"/>
              <w:left w:val="single" w:sz="6" w:space="0" w:color="auto"/>
              <w:bottom w:val="single" w:sz="6" w:space="0" w:color="auto"/>
              <w:right w:val="single" w:sz="6" w:space="0" w:color="auto"/>
            </w:tcBorders>
          </w:tcPr>
          <w:p w14:paraId="76CC2CC9" w14:textId="77777777" w:rsidR="00B752E4" w:rsidRPr="00866D4E" w:rsidRDefault="00B752E4">
            <w:pPr>
              <w:pStyle w:val="FORMDATA"/>
              <w:rPr>
                <w:b/>
                <w:color w:val="auto"/>
              </w:rPr>
            </w:pPr>
            <w:r w:rsidRPr="00866D4E">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11DF18D4"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36C82F98" w14:textId="77777777" w:rsidR="00B752E4" w:rsidRPr="00866D4E" w:rsidRDefault="00B752E4">
            <w:pPr>
              <w:pStyle w:val="FORMDATA"/>
              <w:rPr>
                <w:b/>
                <w:color w:val="auto"/>
              </w:rPr>
            </w:pPr>
            <w:r w:rsidRPr="00866D4E">
              <w:rPr>
                <w:b/>
                <w:color w:val="auto"/>
              </w:rPr>
              <w:t>D</w:t>
            </w:r>
          </w:p>
        </w:tc>
      </w:tr>
      <w:tr w:rsidR="00B752E4" w:rsidRPr="00866D4E" w14:paraId="27263EC7" w14:textId="77777777">
        <w:tc>
          <w:tcPr>
            <w:tcW w:w="2160" w:type="dxa"/>
            <w:tcBorders>
              <w:top w:val="single" w:sz="6" w:space="0" w:color="auto"/>
              <w:left w:val="single" w:sz="6" w:space="0" w:color="auto"/>
              <w:bottom w:val="single" w:sz="6" w:space="0" w:color="auto"/>
              <w:right w:val="single" w:sz="6" w:space="0" w:color="auto"/>
            </w:tcBorders>
          </w:tcPr>
          <w:p w14:paraId="1D84AF1E" w14:textId="77777777" w:rsidR="00B752E4" w:rsidRPr="00866D4E" w:rsidRDefault="00B752E4">
            <w:pPr>
              <w:pStyle w:val="FORMDATA"/>
              <w:rPr>
                <w:b/>
                <w:color w:val="auto"/>
              </w:rPr>
            </w:pPr>
            <w:r w:rsidRPr="00866D4E">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063EDBA2"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47C7F23" w14:textId="77777777" w:rsidR="00B752E4" w:rsidRPr="00866D4E" w:rsidRDefault="00B752E4">
            <w:pPr>
              <w:pStyle w:val="FORMDATA"/>
              <w:rPr>
                <w:b/>
                <w:color w:val="auto"/>
              </w:rPr>
            </w:pPr>
            <w:r w:rsidRPr="00866D4E">
              <w:rPr>
                <w:b/>
                <w:color w:val="auto"/>
              </w:rPr>
              <w:t>LML</w:t>
            </w:r>
          </w:p>
        </w:tc>
      </w:tr>
      <w:tr w:rsidR="00B752E4" w:rsidRPr="00866D4E" w14:paraId="0796EEA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14322B3" w14:textId="77777777" w:rsidR="00B752E4" w:rsidRPr="00866D4E" w:rsidRDefault="00B752E4">
            <w:pPr>
              <w:pStyle w:val="Heading4"/>
              <w:rPr>
                <w:rFonts w:cs="Arial"/>
                <w:b/>
                <w:i w:val="0"/>
              </w:rPr>
            </w:pPr>
            <w:r w:rsidRPr="00866D4E">
              <w:rPr>
                <w:rFonts w:cs="Arial"/>
                <w:b/>
                <w:i w:val="0"/>
              </w:rPr>
              <w:t>Listing Information Section</w:t>
            </w:r>
          </w:p>
        </w:tc>
      </w:tr>
      <w:tr w:rsidR="00B97C29" w:rsidRPr="00866D4E" w14:paraId="736B8E08" w14:textId="77777777">
        <w:tc>
          <w:tcPr>
            <w:tcW w:w="2160" w:type="dxa"/>
            <w:tcBorders>
              <w:top w:val="single" w:sz="6" w:space="0" w:color="auto"/>
              <w:left w:val="single" w:sz="6" w:space="0" w:color="auto"/>
              <w:bottom w:val="single" w:sz="6" w:space="0" w:color="auto"/>
              <w:right w:val="single" w:sz="6" w:space="0" w:color="auto"/>
            </w:tcBorders>
          </w:tcPr>
          <w:p w14:paraId="444ECE18" w14:textId="77777777" w:rsidR="00B97C29" w:rsidRPr="00866D4E" w:rsidRDefault="00B97C29">
            <w:pPr>
              <w:pStyle w:val="FORMDATA"/>
              <w:rPr>
                <w:b/>
                <w:color w:val="auto"/>
              </w:rPr>
            </w:pPr>
            <w:r>
              <w:rPr>
                <w:b/>
                <w:color w:val="auto"/>
              </w:rPr>
              <w:t>LTN</w:t>
            </w:r>
          </w:p>
        </w:tc>
        <w:tc>
          <w:tcPr>
            <w:tcW w:w="3960" w:type="dxa"/>
            <w:tcBorders>
              <w:top w:val="single" w:sz="6" w:space="0" w:color="auto"/>
              <w:left w:val="single" w:sz="6" w:space="0" w:color="auto"/>
              <w:bottom w:val="single" w:sz="6" w:space="0" w:color="auto"/>
              <w:right w:val="single" w:sz="6" w:space="0" w:color="auto"/>
            </w:tcBorders>
          </w:tcPr>
          <w:p w14:paraId="1E454800" w14:textId="77777777" w:rsidR="00B97C29" w:rsidRPr="00866D4E" w:rsidRDefault="00B97C29" w:rsidP="00632403">
            <w:pPr>
              <w:pStyle w:val="FORMDATA"/>
              <w:rPr>
                <w:b/>
                <w:color w:val="auto"/>
              </w:rPr>
            </w:pPr>
            <w:r w:rsidRPr="00866D4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tcPr>
          <w:p w14:paraId="62E7D88D" w14:textId="77777777" w:rsidR="00B97C29" w:rsidRPr="00866D4E" w:rsidRDefault="00B97C29" w:rsidP="00632403">
            <w:pPr>
              <w:pStyle w:val="FORMDATA"/>
              <w:rPr>
                <w:b/>
                <w:color w:val="auto"/>
              </w:rPr>
            </w:pPr>
            <w:r w:rsidRPr="00866D4E">
              <w:rPr>
                <w:b/>
                <w:color w:val="auto"/>
              </w:rPr>
              <w:t>7062088568</w:t>
            </w:r>
          </w:p>
        </w:tc>
      </w:tr>
      <w:tr w:rsidR="00B97C29" w:rsidRPr="00866D4E" w14:paraId="2F146DC1" w14:textId="77777777">
        <w:tc>
          <w:tcPr>
            <w:tcW w:w="2160" w:type="dxa"/>
            <w:tcBorders>
              <w:top w:val="single" w:sz="6" w:space="0" w:color="auto"/>
              <w:left w:val="single" w:sz="6" w:space="0" w:color="auto"/>
              <w:bottom w:val="single" w:sz="6" w:space="0" w:color="auto"/>
              <w:right w:val="single" w:sz="6" w:space="0" w:color="auto"/>
            </w:tcBorders>
          </w:tcPr>
          <w:p w14:paraId="0034CFEE" w14:textId="77777777" w:rsidR="00B97C29" w:rsidRPr="00866D4E" w:rsidRDefault="00B97C29">
            <w:pPr>
              <w:pStyle w:val="FORMDATA"/>
              <w:rPr>
                <w:b/>
                <w:color w:val="auto"/>
              </w:rPr>
            </w:pPr>
            <w:r w:rsidRPr="00866D4E">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05199D3B" w14:textId="77777777" w:rsidR="00B97C29" w:rsidRPr="00866D4E" w:rsidRDefault="00B97C29">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42B183A7" w14:textId="77777777" w:rsidR="00B97C29" w:rsidRPr="00866D4E" w:rsidRDefault="00B97C29">
            <w:pPr>
              <w:pStyle w:val="FORMDATA"/>
              <w:rPr>
                <w:b/>
                <w:color w:val="auto"/>
              </w:rPr>
            </w:pPr>
            <w:r w:rsidRPr="00866D4E">
              <w:rPr>
                <w:b/>
                <w:color w:val="auto"/>
              </w:rPr>
              <w:t>Pirates</w:t>
            </w:r>
          </w:p>
        </w:tc>
      </w:tr>
      <w:tr w:rsidR="00B97C29" w:rsidRPr="00866D4E" w14:paraId="08B1A440"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DC34EC5" w14:textId="77777777" w:rsidR="00B97C29" w:rsidRPr="00866D4E" w:rsidRDefault="00B97C29">
            <w:pPr>
              <w:pStyle w:val="Heading5"/>
              <w:rPr>
                <w:rFonts w:cs="Arial"/>
                <w:color w:val="auto"/>
              </w:rPr>
            </w:pPr>
            <w:r w:rsidRPr="00866D4E">
              <w:rPr>
                <w:rFonts w:cs="Arial"/>
                <w:color w:val="auto"/>
              </w:rPr>
              <w:t>Listing Control Section</w:t>
            </w:r>
          </w:p>
        </w:tc>
      </w:tr>
      <w:tr w:rsidR="00B97C29" w:rsidRPr="00866D4E" w14:paraId="6C8599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F6E612" w14:textId="77777777" w:rsidR="00B97C29" w:rsidRPr="00866D4E" w:rsidRDefault="00B97C29">
            <w:pPr>
              <w:pStyle w:val="FORMDATA"/>
              <w:rPr>
                <w:b/>
                <w:color w:val="auto"/>
              </w:rPr>
            </w:pPr>
            <w:r w:rsidRPr="00866D4E">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7E50A92" w14:textId="77777777" w:rsidR="00B97C29" w:rsidRPr="00866D4E" w:rsidRDefault="00B97C29">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8D34833" w14:textId="77777777" w:rsidR="00B97C29" w:rsidRPr="00866D4E" w:rsidRDefault="00B97C29">
            <w:pPr>
              <w:pStyle w:val="FORMDATA"/>
              <w:rPr>
                <w:b/>
                <w:color w:val="auto"/>
              </w:rPr>
            </w:pPr>
            <w:r w:rsidRPr="00866D4E">
              <w:rPr>
                <w:b/>
                <w:color w:val="auto"/>
              </w:rPr>
              <w:t>0002</w:t>
            </w:r>
          </w:p>
        </w:tc>
      </w:tr>
      <w:tr w:rsidR="00B97C29" w:rsidRPr="00866D4E" w14:paraId="23327505" w14:textId="77777777">
        <w:tc>
          <w:tcPr>
            <w:tcW w:w="2160" w:type="dxa"/>
            <w:tcBorders>
              <w:top w:val="single" w:sz="6" w:space="0" w:color="auto"/>
              <w:left w:val="single" w:sz="6" w:space="0" w:color="auto"/>
              <w:bottom w:val="single" w:sz="6" w:space="0" w:color="auto"/>
              <w:right w:val="single" w:sz="6" w:space="0" w:color="auto"/>
            </w:tcBorders>
          </w:tcPr>
          <w:p w14:paraId="5C4F6CB6" w14:textId="77777777" w:rsidR="00B97C29" w:rsidRPr="00866D4E" w:rsidRDefault="00B97C29">
            <w:pPr>
              <w:pStyle w:val="FORMDATA"/>
              <w:rPr>
                <w:b/>
                <w:color w:val="auto"/>
              </w:rPr>
            </w:pPr>
            <w:r w:rsidRPr="00866D4E">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6E0A5C1B" w14:textId="77777777" w:rsidR="00B97C29" w:rsidRPr="00866D4E" w:rsidRDefault="00B97C29">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1E7C576B" w14:textId="77777777" w:rsidR="00B97C29" w:rsidRPr="00866D4E" w:rsidRDefault="00B97C29">
            <w:pPr>
              <w:pStyle w:val="FORMDATA"/>
              <w:rPr>
                <w:b/>
                <w:color w:val="auto"/>
              </w:rPr>
            </w:pPr>
            <w:r w:rsidRPr="00866D4E">
              <w:rPr>
                <w:b/>
                <w:color w:val="auto"/>
              </w:rPr>
              <w:t>N</w:t>
            </w:r>
          </w:p>
        </w:tc>
      </w:tr>
      <w:tr w:rsidR="00B97C29" w:rsidRPr="00866D4E" w14:paraId="4DFF937B" w14:textId="77777777">
        <w:tc>
          <w:tcPr>
            <w:tcW w:w="2160" w:type="dxa"/>
            <w:tcBorders>
              <w:top w:val="single" w:sz="6" w:space="0" w:color="auto"/>
              <w:left w:val="single" w:sz="6" w:space="0" w:color="auto"/>
              <w:bottom w:val="single" w:sz="6" w:space="0" w:color="auto"/>
              <w:right w:val="single" w:sz="6" w:space="0" w:color="auto"/>
            </w:tcBorders>
          </w:tcPr>
          <w:p w14:paraId="61C00FCA" w14:textId="77777777" w:rsidR="00B97C29" w:rsidRPr="00866D4E" w:rsidRDefault="00B97C29">
            <w:pPr>
              <w:pStyle w:val="FORMDATA"/>
              <w:rPr>
                <w:b/>
                <w:color w:val="auto"/>
              </w:rPr>
            </w:pPr>
            <w:r w:rsidRPr="00866D4E">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202AA375" w14:textId="77777777" w:rsidR="00B97C29" w:rsidRPr="00866D4E" w:rsidRDefault="00B97C29">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1ECD88A3" w14:textId="77777777" w:rsidR="00B97C29" w:rsidRPr="00866D4E" w:rsidRDefault="00B97C29">
            <w:pPr>
              <w:pStyle w:val="FORMDATA"/>
              <w:rPr>
                <w:b/>
                <w:color w:val="auto"/>
              </w:rPr>
            </w:pPr>
            <w:r w:rsidRPr="00866D4E">
              <w:rPr>
                <w:b/>
                <w:color w:val="auto"/>
              </w:rPr>
              <w:t>LML</w:t>
            </w:r>
          </w:p>
        </w:tc>
      </w:tr>
      <w:tr w:rsidR="00B97C29" w:rsidRPr="00866D4E" w14:paraId="5F0B4356" w14:textId="77777777">
        <w:tc>
          <w:tcPr>
            <w:tcW w:w="2160" w:type="dxa"/>
            <w:tcBorders>
              <w:top w:val="single" w:sz="6" w:space="0" w:color="auto"/>
              <w:left w:val="single" w:sz="6" w:space="0" w:color="auto"/>
              <w:bottom w:val="single" w:sz="6" w:space="0" w:color="auto"/>
              <w:right w:val="single" w:sz="6" w:space="0" w:color="auto"/>
            </w:tcBorders>
          </w:tcPr>
          <w:p w14:paraId="60C9AD59" w14:textId="77777777" w:rsidR="00B97C29" w:rsidRPr="00866D4E" w:rsidRDefault="00B97C29">
            <w:pPr>
              <w:pStyle w:val="FORMDATA"/>
              <w:rPr>
                <w:b/>
                <w:color w:val="auto"/>
              </w:rPr>
            </w:pPr>
            <w:r w:rsidRPr="00866D4E">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340C1D1A" w14:textId="77777777" w:rsidR="00B97C29" w:rsidRPr="00866D4E" w:rsidRDefault="00B97C29">
            <w:pPr>
              <w:pStyle w:val="FORMDATA"/>
              <w:rPr>
                <w:b/>
                <w:color w:val="auto"/>
              </w:rPr>
            </w:pPr>
            <w:r w:rsidRPr="00866D4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4FC54C41" w14:textId="77777777" w:rsidR="00B97C29" w:rsidRPr="00866D4E" w:rsidRDefault="00B97C29">
            <w:pPr>
              <w:pStyle w:val="FORMDATA"/>
              <w:rPr>
                <w:b/>
                <w:color w:val="auto"/>
                <w:lang w:val="fr-FR"/>
              </w:rPr>
            </w:pPr>
            <w:r w:rsidRPr="00866D4E">
              <w:rPr>
                <w:b/>
                <w:color w:val="auto"/>
                <w:lang w:val="fr-FR"/>
              </w:rPr>
              <w:t>1</w:t>
            </w:r>
          </w:p>
        </w:tc>
      </w:tr>
      <w:tr w:rsidR="00B97C29" w:rsidRPr="00866D4E" w14:paraId="3FDF56A1" w14:textId="77777777">
        <w:tc>
          <w:tcPr>
            <w:tcW w:w="2160" w:type="dxa"/>
            <w:tcBorders>
              <w:top w:val="single" w:sz="6" w:space="0" w:color="auto"/>
              <w:left w:val="single" w:sz="6" w:space="0" w:color="auto"/>
              <w:bottom w:val="single" w:sz="6" w:space="0" w:color="auto"/>
              <w:right w:val="single" w:sz="6" w:space="0" w:color="auto"/>
            </w:tcBorders>
          </w:tcPr>
          <w:p w14:paraId="4E231F65" w14:textId="77777777" w:rsidR="00B97C29" w:rsidRPr="00866D4E" w:rsidRDefault="00B97C29">
            <w:pPr>
              <w:pStyle w:val="FORMDATA"/>
              <w:rPr>
                <w:b/>
                <w:color w:val="auto"/>
                <w:lang w:val="fr-FR"/>
              </w:rPr>
            </w:pPr>
            <w:r w:rsidRPr="00866D4E">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347847C6" w14:textId="77777777" w:rsidR="00B97C29" w:rsidRPr="00866D4E" w:rsidRDefault="00B97C29">
            <w:pPr>
              <w:pStyle w:val="FORMDATA"/>
              <w:rPr>
                <w:b/>
                <w:color w:val="auto"/>
                <w:lang w:val="fr-FR"/>
              </w:rPr>
            </w:pPr>
            <w:r w:rsidRPr="00866D4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056647DB" w14:textId="77777777" w:rsidR="00B97C29" w:rsidRPr="00866D4E" w:rsidRDefault="00B97C29">
            <w:pPr>
              <w:pStyle w:val="FORMDATA"/>
              <w:rPr>
                <w:b/>
                <w:color w:val="auto"/>
              </w:rPr>
            </w:pPr>
            <w:r w:rsidRPr="00866D4E">
              <w:rPr>
                <w:b/>
                <w:color w:val="auto"/>
              </w:rPr>
              <w:t>SL</w:t>
            </w:r>
          </w:p>
        </w:tc>
      </w:tr>
      <w:tr w:rsidR="00B97C29" w:rsidRPr="00866D4E" w14:paraId="43C52D63" w14:textId="77777777">
        <w:tc>
          <w:tcPr>
            <w:tcW w:w="2160" w:type="dxa"/>
            <w:tcBorders>
              <w:top w:val="single" w:sz="6" w:space="0" w:color="auto"/>
              <w:left w:val="single" w:sz="6" w:space="0" w:color="auto"/>
              <w:bottom w:val="single" w:sz="6" w:space="0" w:color="auto"/>
              <w:right w:val="single" w:sz="6" w:space="0" w:color="auto"/>
            </w:tcBorders>
          </w:tcPr>
          <w:p w14:paraId="760B2F8F" w14:textId="77777777" w:rsidR="00B97C29" w:rsidRPr="00866D4E" w:rsidRDefault="00B97C29">
            <w:pPr>
              <w:pStyle w:val="FORMDATA"/>
              <w:rPr>
                <w:b/>
                <w:color w:val="auto"/>
              </w:rPr>
            </w:pPr>
            <w:r w:rsidRPr="00866D4E">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262C6F52" w14:textId="77777777" w:rsidR="00B97C29" w:rsidRPr="00866D4E" w:rsidRDefault="00B97C29">
            <w:pPr>
              <w:pStyle w:val="FORMDATA"/>
              <w:rPr>
                <w:b/>
                <w:color w:val="auto"/>
              </w:rPr>
            </w:pPr>
            <w:r w:rsidRPr="00866D4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11B765B3" w14:textId="77777777" w:rsidR="00B97C29" w:rsidRPr="00866D4E" w:rsidRDefault="00B97C29">
            <w:pPr>
              <w:pStyle w:val="FORMDATA"/>
              <w:rPr>
                <w:b/>
                <w:color w:val="auto"/>
              </w:rPr>
            </w:pPr>
            <w:r w:rsidRPr="00866D4E">
              <w:rPr>
                <w:b/>
                <w:color w:val="auto"/>
              </w:rPr>
              <w:t>B</w:t>
            </w:r>
          </w:p>
        </w:tc>
      </w:tr>
      <w:tr w:rsidR="00B97C29" w:rsidRPr="00866D4E" w14:paraId="177FB30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E6B12FE" w14:textId="77777777" w:rsidR="00B97C29" w:rsidRPr="00866D4E" w:rsidRDefault="00B97C29">
            <w:pPr>
              <w:pStyle w:val="FORMDATA"/>
              <w:rPr>
                <w:b/>
                <w:color w:val="auto"/>
              </w:rPr>
            </w:pPr>
            <w:r w:rsidRPr="00866D4E">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CC486EB" w14:textId="77777777" w:rsidR="00B97C29" w:rsidRPr="00866D4E" w:rsidRDefault="00B97C29">
            <w:pPr>
              <w:pStyle w:val="FORMDATA"/>
              <w:rPr>
                <w:b/>
                <w:color w:val="auto"/>
              </w:rPr>
            </w:pPr>
            <w:r w:rsidRPr="00866D4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A78CDE5" w14:textId="77777777" w:rsidR="00B97C29" w:rsidRPr="00866D4E" w:rsidRDefault="00B97C29">
            <w:pPr>
              <w:pStyle w:val="FORMDATA"/>
              <w:rPr>
                <w:b/>
                <w:color w:val="auto"/>
              </w:rPr>
            </w:pPr>
            <w:r w:rsidRPr="00866D4E">
              <w:rPr>
                <w:b/>
                <w:color w:val="auto"/>
              </w:rPr>
              <w:t>0</w:t>
            </w:r>
          </w:p>
        </w:tc>
      </w:tr>
      <w:tr w:rsidR="00B97C29" w:rsidRPr="00866D4E" w14:paraId="3620F94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9037EB7" w14:textId="77777777" w:rsidR="00B97C29" w:rsidRPr="00866D4E" w:rsidRDefault="00B97C29">
            <w:pPr>
              <w:pStyle w:val="Heading4"/>
              <w:rPr>
                <w:rFonts w:cs="Arial"/>
                <w:b/>
                <w:i w:val="0"/>
              </w:rPr>
            </w:pPr>
            <w:r w:rsidRPr="00866D4E">
              <w:rPr>
                <w:rFonts w:cs="Arial"/>
                <w:b/>
                <w:i w:val="0"/>
              </w:rPr>
              <w:t>Listing Information Section</w:t>
            </w:r>
          </w:p>
        </w:tc>
      </w:tr>
      <w:tr w:rsidR="00B97C29" w:rsidRPr="00866D4E" w14:paraId="6CEEABE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A085850" w14:textId="77777777" w:rsidR="00B97C29" w:rsidRPr="00866D4E" w:rsidRDefault="00B97C29">
            <w:pPr>
              <w:pStyle w:val="FORMDATA"/>
              <w:rPr>
                <w:b/>
                <w:color w:val="auto"/>
              </w:rPr>
            </w:pPr>
            <w:r w:rsidRPr="00866D4E">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D30B308" w14:textId="77777777" w:rsidR="00B97C29" w:rsidRPr="00866D4E" w:rsidRDefault="00B97C29">
            <w:pPr>
              <w:pStyle w:val="FORMDATA"/>
              <w:rPr>
                <w:b/>
                <w:color w:val="auto"/>
              </w:rPr>
            </w:pPr>
            <w:r w:rsidRPr="00866D4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050F5B2" w14:textId="77777777" w:rsidR="00B97C29" w:rsidRPr="00866D4E" w:rsidRDefault="00B97C29">
            <w:pPr>
              <w:pStyle w:val="FORMDATA"/>
              <w:rPr>
                <w:b/>
                <w:color w:val="auto"/>
              </w:rPr>
            </w:pPr>
            <w:r w:rsidRPr="00866D4E">
              <w:rPr>
                <w:b/>
                <w:color w:val="auto"/>
              </w:rPr>
              <w:t>7062088568</w:t>
            </w:r>
          </w:p>
        </w:tc>
      </w:tr>
      <w:tr w:rsidR="00B97C29" w:rsidRPr="00866D4E" w14:paraId="57216D70" w14:textId="77777777">
        <w:tc>
          <w:tcPr>
            <w:tcW w:w="2160" w:type="dxa"/>
            <w:tcBorders>
              <w:top w:val="single" w:sz="6" w:space="0" w:color="auto"/>
              <w:left w:val="single" w:sz="6" w:space="0" w:color="auto"/>
              <w:bottom w:val="single" w:sz="6" w:space="0" w:color="auto"/>
              <w:right w:val="single" w:sz="6" w:space="0" w:color="auto"/>
            </w:tcBorders>
          </w:tcPr>
          <w:p w14:paraId="1B4632C3" w14:textId="77777777" w:rsidR="00B97C29" w:rsidRPr="00866D4E" w:rsidRDefault="00B97C29">
            <w:pPr>
              <w:pStyle w:val="FORMDATA"/>
              <w:rPr>
                <w:b/>
                <w:color w:val="auto"/>
              </w:rPr>
            </w:pPr>
            <w:r w:rsidRPr="00866D4E">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6F1614F7" w14:textId="77777777" w:rsidR="00B97C29" w:rsidRPr="00866D4E" w:rsidRDefault="00B97C29">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3D2F356D" w14:textId="77777777" w:rsidR="00B97C29" w:rsidRPr="00866D4E" w:rsidRDefault="00B97C29">
            <w:pPr>
              <w:pStyle w:val="FORMDATA"/>
              <w:rPr>
                <w:b/>
                <w:color w:val="auto"/>
              </w:rPr>
            </w:pPr>
            <w:r w:rsidRPr="00866D4E">
              <w:rPr>
                <w:b/>
                <w:color w:val="auto"/>
              </w:rPr>
              <w:t>Pirates</w:t>
            </w:r>
          </w:p>
        </w:tc>
      </w:tr>
      <w:tr w:rsidR="00B97C29" w:rsidRPr="00866D4E" w14:paraId="73BC835F" w14:textId="77777777">
        <w:tc>
          <w:tcPr>
            <w:tcW w:w="2160" w:type="dxa"/>
            <w:tcBorders>
              <w:top w:val="single" w:sz="6" w:space="0" w:color="auto"/>
              <w:left w:val="single" w:sz="6" w:space="0" w:color="auto"/>
              <w:bottom w:val="single" w:sz="6" w:space="0" w:color="auto"/>
              <w:right w:val="single" w:sz="6" w:space="0" w:color="auto"/>
            </w:tcBorders>
          </w:tcPr>
          <w:p w14:paraId="38704F88" w14:textId="77777777" w:rsidR="00B97C29" w:rsidRPr="00866D4E" w:rsidRDefault="00B97C29">
            <w:pPr>
              <w:pStyle w:val="FORMDATA"/>
              <w:rPr>
                <w:b/>
                <w:color w:val="auto"/>
              </w:rPr>
            </w:pPr>
            <w:r w:rsidRPr="00866D4E">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47A7F92F" w14:textId="77777777" w:rsidR="00B97C29" w:rsidRPr="00866D4E" w:rsidRDefault="00B97C29">
            <w:pPr>
              <w:pStyle w:val="FORMDATA"/>
              <w:rPr>
                <w:b/>
                <w:color w:val="auto"/>
              </w:rPr>
            </w:pPr>
            <w:r w:rsidRPr="00866D4E">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120F65AE" w14:textId="77777777" w:rsidR="00B97C29" w:rsidRPr="00866D4E" w:rsidRDefault="00B97C29">
            <w:pPr>
              <w:pStyle w:val="FORMDATA"/>
              <w:rPr>
                <w:b/>
                <w:color w:val="auto"/>
              </w:rPr>
            </w:pPr>
            <w:r w:rsidRPr="00866D4E">
              <w:rPr>
                <w:b/>
                <w:color w:val="auto"/>
              </w:rPr>
              <w:t>Den</w:t>
            </w:r>
          </w:p>
        </w:tc>
      </w:tr>
      <w:tr w:rsidR="00B97C29" w:rsidRPr="00866D4E" w14:paraId="25E9E6BB" w14:textId="77777777">
        <w:tc>
          <w:tcPr>
            <w:tcW w:w="2160" w:type="dxa"/>
            <w:tcBorders>
              <w:top w:val="single" w:sz="6" w:space="0" w:color="auto"/>
              <w:left w:val="single" w:sz="6" w:space="0" w:color="auto"/>
              <w:bottom w:val="single" w:sz="6" w:space="0" w:color="auto"/>
              <w:right w:val="single" w:sz="6" w:space="0" w:color="auto"/>
            </w:tcBorders>
          </w:tcPr>
          <w:p w14:paraId="2208D870" w14:textId="77777777" w:rsidR="00B97C29" w:rsidRPr="00866D4E" w:rsidRDefault="00B97C29">
            <w:pPr>
              <w:pStyle w:val="FORMDATA"/>
              <w:rPr>
                <w:b/>
                <w:color w:val="auto"/>
              </w:rPr>
            </w:pPr>
            <w:r w:rsidRPr="00866D4E">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4863FD28" w14:textId="77777777" w:rsidR="00B97C29" w:rsidRPr="00866D4E" w:rsidRDefault="00B97C29">
            <w:pPr>
              <w:pStyle w:val="FORMDATA"/>
              <w:rPr>
                <w:b/>
                <w:color w:val="auto"/>
              </w:rPr>
            </w:pPr>
            <w:r w:rsidRPr="00866D4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3EF3B169" w14:textId="77777777" w:rsidR="00B97C29" w:rsidRPr="00866D4E" w:rsidRDefault="00B97C29">
            <w:pPr>
              <w:pStyle w:val="FORMDATA"/>
              <w:rPr>
                <w:b/>
                <w:color w:val="auto"/>
              </w:rPr>
            </w:pPr>
            <w:r w:rsidRPr="00866D4E">
              <w:rPr>
                <w:b/>
                <w:color w:val="auto"/>
              </w:rPr>
              <w:t>130</w:t>
            </w:r>
          </w:p>
        </w:tc>
      </w:tr>
      <w:tr w:rsidR="00B97C29" w:rsidRPr="00866D4E" w14:paraId="778412E1" w14:textId="77777777">
        <w:tc>
          <w:tcPr>
            <w:tcW w:w="2160" w:type="dxa"/>
            <w:tcBorders>
              <w:top w:val="single" w:sz="6" w:space="0" w:color="auto"/>
              <w:left w:val="single" w:sz="6" w:space="0" w:color="auto"/>
              <w:bottom w:val="single" w:sz="6" w:space="0" w:color="auto"/>
              <w:right w:val="single" w:sz="6" w:space="0" w:color="auto"/>
            </w:tcBorders>
          </w:tcPr>
          <w:p w14:paraId="194568C1" w14:textId="77777777" w:rsidR="00B97C29" w:rsidRPr="00866D4E" w:rsidRDefault="00B97C29">
            <w:pPr>
              <w:pStyle w:val="FORMDATA"/>
              <w:rPr>
                <w:b/>
                <w:color w:val="auto"/>
              </w:rPr>
            </w:pPr>
            <w:r w:rsidRPr="00866D4E">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16D07F45" w14:textId="77777777" w:rsidR="00B97C29" w:rsidRPr="00866D4E" w:rsidRDefault="00B97C29">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57AF34A9" w14:textId="77777777" w:rsidR="00B97C29" w:rsidRPr="00866D4E" w:rsidRDefault="00B97C29">
            <w:pPr>
              <w:pStyle w:val="FORMDATA"/>
              <w:rPr>
                <w:b/>
                <w:color w:val="auto"/>
              </w:rPr>
            </w:pPr>
            <w:r w:rsidRPr="00866D4E">
              <w:rPr>
                <w:b/>
                <w:color w:val="auto"/>
              </w:rPr>
              <w:t>Reese</w:t>
            </w:r>
          </w:p>
        </w:tc>
      </w:tr>
      <w:tr w:rsidR="00B97C29" w:rsidRPr="00866D4E" w14:paraId="4D6806CD" w14:textId="77777777">
        <w:tc>
          <w:tcPr>
            <w:tcW w:w="2160" w:type="dxa"/>
            <w:tcBorders>
              <w:top w:val="single" w:sz="6" w:space="0" w:color="auto"/>
              <w:left w:val="single" w:sz="6" w:space="0" w:color="auto"/>
              <w:bottom w:val="single" w:sz="6" w:space="0" w:color="auto"/>
              <w:right w:val="single" w:sz="6" w:space="0" w:color="auto"/>
            </w:tcBorders>
          </w:tcPr>
          <w:p w14:paraId="20D539A0" w14:textId="77777777" w:rsidR="00B97C29" w:rsidRPr="00866D4E" w:rsidRDefault="00B97C29">
            <w:pPr>
              <w:pStyle w:val="FORMDATA"/>
              <w:rPr>
                <w:b/>
                <w:color w:val="auto"/>
              </w:rPr>
            </w:pPr>
            <w:r w:rsidRPr="00866D4E">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2F107A94" w14:textId="77777777" w:rsidR="00B97C29" w:rsidRPr="00866D4E" w:rsidRDefault="00B97C29">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263B563C" w14:textId="77777777" w:rsidR="00B97C29" w:rsidRPr="00866D4E" w:rsidRDefault="00B97C29">
            <w:pPr>
              <w:pStyle w:val="FORMDATA"/>
              <w:rPr>
                <w:b/>
                <w:color w:val="auto"/>
              </w:rPr>
            </w:pPr>
            <w:r w:rsidRPr="00866D4E">
              <w:rPr>
                <w:b/>
                <w:color w:val="auto"/>
              </w:rPr>
              <w:t>St</w:t>
            </w:r>
          </w:p>
        </w:tc>
      </w:tr>
      <w:tr w:rsidR="00B97C29" w:rsidRPr="00866D4E" w14:paraId="607BFADC" w14:textId="77777777">
        <w:tc>
          <w:tcPr>
            <w:tcW w:w="2160" w:type="dxa"/>
            <w:tcBorders>
              <w:top w:val="single" w:sz="6" w:space="0" w:color="auto"/>
              <w:left w:val="single" w:sz="6" w:space="0" w:color="auto"/>
              <w:bottom w:val="single" w:sz="6" w:space="0" w:color="auto"/>
              <w:right w:val="single" w:sz="6" w:space="0" w:color="auto"/>
            </w:tcBorders>
          </w:tcPr>
          <w:p w14:paraId="2AD9B97F" w14:textId="77777777" w:rsidR="00B97C29" w:rsidRPr="00866D4E" w:rsidRDefault="00B97C29">
            <w:pPr>
              <w:rPr>
                <w:rFonts w:ascii="Arial" w:hAnsi="Arial" w:cs="Arial"/>
                <w:b/>
                <w:bCs/>
              </w:rPr>
            </w:pPr>
            <w:r w:rsidRPr="00866D4E">
              <w:rPr>
                <w:rFonts w:ascii="Arial" w:hAnsi="Arial" w:cs="Arial"/>
                <w:b/>
                <w:bCs/>
              </w:rPr>
              <w:t>YPH</w:t>
            </w:r>
          </w:p>
        </w:tc>
        <w:tc>
          <w:tcPr>
            <w:tcW w:w="3960" w:type="dxa"/>
            <w:tcBorders>
              <w:top w:val="single" w:sz="6" w:space="0" w:color="auto"/>
              <w:left w:val="single" w:sz="6" w:space="0" w:color="auto"/>
              <w:bottom w:val="single" w:sz="6" w:space="0" w:color="auto"/>
              <w:right w:val="single" w:sz="6" w:space="0" w:color="auto"/>
            </w:tcBorders>
          </w:tcPr>
          <w:p w14:paraId="7DADFA80" w14:textId="77777777" w:rsidR="00B97C29" w:rsidRPr="00866D4E" w:rsidRDefault="00B97C29">
            <w:pPr>
              <w:rPr>
                <w:rFonts w:ascii="Arial" w:hAnsi="Arial" w:cs="Arial"/>
                <w:b/>
                <w:bCs/>
              </w:rPr>
            </w:pPr>
            <w:r w:rsidRPr="00866D4E">
              <w:rPr>
                <w:rFonts w:ascii="Arial" w:hAnsi="Arial" w:cs="Arial"/>
                <w:b/>
                <w:bCs/>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166FF7A4" w14:textId="77777777" w:rsidR="00B97C29" w:rsidRPr="00866D4E" w:rsidRDefault="00B97C29">
            <w:pPr>
              <w:rPr>
                <w:rFonts w:ascii="Arial" w:hAnsi="Arial" w:cs="Arial"/>
                <w:b/>
                <w:bCs/>
                <w:iCs/>
              </w:rPr>
            </w:pPr>
            <w:r w:rsidRPr="00866D4E">
              <w:rPr>
                <w:rFonts w:ascii="Arial" w:hAnsi="Arial" w:cs="Arial"/>
                <w:b/>
                <w:bCs/>
                <w:iCs/>
              </w:rPr>
              <w:t>999001</w:t>
            </w:r>
          </w:p>
        </w:tc>
      </w:tr>
      <w:tr w:rsidR="00B97C29" w:rsidRPr="00866D4E" w14:paraId="18C0CA5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F53B12D" w14:textId="77777777" w:rsidR="00B97C29" w:rsidRPr="00866D4E" w:rsidRDefault="00B97C29">
            <w:pPr>
              <w:pStyle w:val="Heading5"/>
              <w:rPr>
                <w:rFonts w:cs="Arial"/>
                <w:color w:val="auto"/>
              </w:rPr>
            </w:pPr>
            <w:r w:rsidRPr="00866D4E">
              <w:rPr>
                <w:rFonts w:cs="Arial"/>
                <w:color w:val="auto"/>
              </w:rPr>
              <w:t>Advertising Section</w:t>
            </w:r>
          </w:p>
        </w:tc>
      </w:tr>
      <w:tr w:rsidR="00B97C29" w:rsidRPr="00866D4E" w14:paraId="6B188CC8" w14:textId="77777777">
        <w:tc>
          <w:tcPr>
            <w:tcW w:w="2160" w:type="dxa"/>
            <w:tcBorders>
              <w:top w:val="single" w:sz="6" w:space="0" w:color="auto"/>
              <w:left w:val="single" w:sz="6" w:space="0" w:color="auto"/>
              <w:bottom w:val="single" w:sz="6" w:space="0" w:color="auto"/>
              <w:right w:val="single" w:sz="6" w:space="0" w:color="auto"/>
            </w:tcBorders>
          </w:tcPr>
          <w:p w14:paraId="37202269" w14:textId="77777777" w:rsidR="00B97C29" w:rsidRPr="00866D4E" w:rsidRDefault="00B97C29">
            <w:pPr>
              <w:rPr>
                <w:rFonts w:ascii="Arial" w:hAnsi="Arial" w:cs="Arial"/>
                <w:b/>
              </w:rPr>
            </w:pPr>
            <w:r w:rsidRPr="00866D4E">
              <w:rPr>
                <w:rFonts w:ascii="Arial" w:hAnsi="Arial" w:cs="Arial"/>
                <w:b/>
              </w:rPr>
              <w:t>SIC</w:t>
            </w:r>
          </w:p>
        </w:tc>
        <w:tc>
          <w:tcPr>
            <w:tcW w:w="3960" w:type="dxa"/>
            <w:tcBorders>
              <w:top w:val="single" w:sz="6" w:space="0" w:color="auto"/>
              <w:left w:val="single" w:sz="6" w:space="0" w:color="auto"/>
              <w:bottom w:val="single" w:sz="6" w:space="0" w:color="auto"/>
              <w:right w:val="single" w:sz="6" w:space="0" w:color="auto"/>
            </w:tcBorders>
          </w:tcPr>
          <w:p w14:paraId="66D4DAB4" w14:textId="77777777" w:rsidR="00B97C29" w:rsidRPr="00866D4E" w:rsidRDefault="00B97C29">
            <w:pPr>
              <w:rPr>
                <w:rFonts w:ascii="Arial" w:hAnsi="Arial" w:cs="Arial"/>
                <w:b/>
              </w:rPr>
            </w:pPr>
            <w:r w:rsidRPr="00866D4E">
              <w:rPr>
                <w:rFonts w:ascii="Arial" w:hAnsi="Arial" w:cs="Arial"/>
                <w:b/>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0ED70CF3" w14:textId="77777777" w:rsidR="00B97C29" w:rsidRPr="00866D4E" w:rsidRDefault="00B97C29">
            <w:pPr>
              <w:rPr>
                <w:rFonts w:ascii="Arial" w:hAnsi="Arial" w:cs="Arial"/>
                <w:b/>
                <w:iCs/>
              </w:rPr>
            </w:pPr>
            <w:r w:rsidRPr="00866D4E">
              <w:rPr>
                <w:rFonts w:ascii="Arial" w:hAnsi="Arial" w:cs="Arial"/>
                <w:b/>
                <w:iCs/>
              </w:rPr>
              <w:t>8711</w:t>
            </w:r>
          </w:p>
        </w:tc>
      </w:tr>
      <w:tr w:rsidR="00B97C29" w:rsidRPr="00866D4E" w14:paraId="03CBB2A4"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7DDD1F0" w14:textId="77777777" w:rsidR="00B97C29" w:rsidRPr="00866D4E" w:rsidRDefault="00B97C29">
            <w:pPr>
              <w:pStyle w:val="BodyText"/>
              <w:rPr>
                <w:rFonts w:ascii="Arial" w:hAnsi="Arial" w:cs="Arial"/>
                <w:color w:val="auto"/>
              </w:rPr>
            </w:pPr>
            <w:r w:rsidRPr="00866D4E">
              <w:rPr>
                <w:rFonts w:ascii="Arial" w:hAnsi="Arial" w:cs="Arial"/>
                <w:color w:val="auto"/>
              </w:rPr>
              <w:t>PS  FORM</w:t>
            </w:r>
          </w:p>
        </w:tc>
      </w:tr>
      <w:tr w:rsidR="00B97C29" w:rsidRPr="00866D4E" w14:paraId="2C820BFE"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890F7E0" w14:textId="77777777" w:rsidR="00B97C29" w:rsidRPr="00866D4E" w:rsidRDefault="00B97C29">
            <w:pPr>
              <w:pStyle w:val="Heading5"/>
              <w:rPr>
                <w:rFonts w:cs="Arial"/>
                <w:color w:val="auto"/>
              </w:rPr>
            </w:pPr>
            <w:r w:rsidRPr="00866D4E">
              <w:rPr>
                <w:rFonts w:cs="Arial"/>
                <w:color w:val="auto"/>
              </w:rPr>
              <w:t>Administrative Section</w:t>
            </w:r>
          </w:p>
        </w:tc>
      </w:tr>
      <w:tr w:rsidR="00B97C29" w:rsidRPr="00866D4E" w14:paraId="4E6F2F7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12CAEB" w14:textId="77777777" w:rsidR="00B97C29" w:rsidRPr="00866D4E" w:rsidRDefault="00B97C29">
            <w:pPr>
              <w:pStyle w:val="FORMDATA"/>
              <w:rPr>
                <w:b/>
                <w:color w:val="auto"/>
                <w:lang w:val="fr-FR"/>
              </w:rPr>
            </w:pPr>
            <w:r w:rsidRPr="00866D4E">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2FFF6354" w14:textId="77777777" w:rsidR="00B97C29" w:rsidRPr="00866D4E" w:rsidRDefault="00B97C29">
            <w:pPr>
              <w:pStyle w:val="FORMDATA"/>
              <w:rPr>
                <w:b/>
                <w:color w:val="auto"/>
                <w:lang w:val="fr-FR"/>
              </w:rPr>
            </w:pPr>
            <w:r w:rsidRPr="00866D4E">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73924BB4" w14:textId="77777777" w:rsidR="00B97C29" w:rsidRPr="00866D4E" w:rsidRDefault="00B97C29">
            <w:pPr>
              <w:pStyle w:val="FORMDATA"/>
              <w:rPr>
                <w:b/>
                <w:color w:val="auto"/>
              </w:rPr>
            </w:pPr>
            <w:r w:rsidRPr="00866D4E">
              <w:rPr>
                <w:b/>
                <w:color w:val="auto"/>
              </w:rPr>
              <w:t>002</w:t>
            </w:r>
          </w:p>
        </w:tc>
      </w:tr>
      <w:tr w:rsidR="00B97C29" w:rsidRPr="00866D4E" w14:paraId="2BCC9D6E"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A7C40BF" w14:textId="77777777" w:rsidR="00B97C29" w:rsidRPr="00866D4E" w:rsidRDefault="00B97C29">
            <w:pPr>
              <w:pStyle w:val="Heading5"/>
              <w:rPr>
                <w:rFonts w:cs="Arial"/>
                <w:color w:val="auto"/>
              </w:rPr>
            </w:pPr>
            <w:r w:rsidRPr="00866D4E">
              <w:rPr>
                <w:rFonts w:cs="Arial"/>
                <w:color w:val="auto"/>
              </w:rPr>
              <w:t>Service Details Section</w:t>
            </w:r>
          </w:p>
        </w:tc>
      </w:tr>
      <w:tr w:rsidR="00B97C29" w:rsidRPr="00866D4E" w14:paraId="5A25BF2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3C047B8" w14:textId="77777777" w:rsidR="00B97C29" w:rsidRPr="00866D4E" w:rsidRDefault="00B97C29">
            <w:pPr>
              <w:pStyle w:val="FORMDATA"/>
              <w:rPr>
                <w:b/>
                <w:color w:val="auto"/>
              </w:rPr>
            </w:pPr>
            <w:r w:rsidRPr="00866D4E">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28C57FA" w14:textId="77777777" w:rsidR="00B97C29" w:rsidRPr="00866D4E" w:rsidRDefault="00B97C29">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D17EE82" w14:textId="77777777" w:rsidR="00B97C29" w:rsidRPr="00866D4E" w:rsidRDefault="00B97C29">
            <w:pPr>
              <w:pStyle w:val="FORMDATA"/>
              <w:rPr>
                <w:b/>
                <w:color w:val="auto"/>
              </w:rPr>
            </w:pPr>
            <w:r w:rsidRPr="00866D4E">
              <w:rPr>
                <w:b/>
                <w:color w:val="auto"/>
              </w:rPr>
              <w:t>00001</w:t>
            </w:r>
          </w:p>
        </w:tc>
      </w:tr>
      <w:tr w:rsidR="00B97C29" w:rsidRPr="00866D4E" w14:paraId="52A2EAA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5231168" w14:textId="77777777" w:rsidR="00B97C29" w:rsidRPr="00866D4E" w:rsidRDefault="00B97C29">
            <w:pPr>
              <w:pStyle w:val="FORMDATA"/>
              <w:rPr>
                <w:b/>
                <w:color w:val="auto"/>
              </w:rPr>
            </w:pPr>
            <w:r w:rsidRPr="00866D4E">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5D5FC59B" w14:textId="77777777" w:rsidR="00B97C29" w:rsidRPr="00866D4E" w:rsidRDefault="00B97C29">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3E2CAAD8" w14:textId="77777777" w:rsidR="00B97C29" w:rsidRPr="00866D4E" w:rsidRDefault="00B97C29">
            <w:pPr>
              <w:pStyle w:val="FORMDATA"/>
              <w:rPr>
                <w:b/>
                <w:color w:val="auto"/>
              </w:rPr>
            </w:pPr>
            <w:r w:rsidRPr="00866D4E">
              <w:rPr>
                <w:b/>
                <w:color w:val="auto"/>
              </w:rPr>
              <w:t>V</w:t>
            </w:r>
          </w:p>
        </w:tc>
      </w:tr>
      <w:tr w:rsidR="00B97C29" w:rsidRPr="00866D4E" w14:paraId="1A289E1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10B566" w14:textId="77777777" w:rsidR="00B97C29" w:rsidRPr="00866D4E" w:rsidRDefault="00B97C29">
            <w:pPr>
              <w:pStyle w:val="FORMDATA"/>
              <w:rPr>
                <w:b/>
                <w:color w:val="auto"/>
              </w:rPr>
            </w:pPr>
            <w:r w:rsidRPr="00866D4E">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4F0BF4C1" w14:textId="77777777" w:rsidR="00B97C29" w:rsidRPr="00866D4E" w:rsidRDefault="00B97C29">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18B95CC5" w14:textId="77777777" w:rsidR="00B97C29" w:rsidRPr="00866D4E" w:rsidRDefault="00B97C29">
            <w:pPr>
              <w:pStyle w:val="FORMDATA"/>
              <w:rPr>
                <w:b/>
                <w:color w:val="auto"/>
              </w:rPr>
            </w:pPr>
            <w:r w:rsidRPr="00866D4E">
              <w:rPr>
                <w:b/>
                <w:color w:val="auto"/>
              </w:rPr>
              <w:t>7062088568</w:t>
            </w:r>
          </w:p>
        </w:tc>
      </w:tr>
      <w:tr w:rsidR="00B97C29" w:rsidRPr="00866D4E" w14:paraId="1C5C3C5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34514B3" w14:textId="77777777" w:rsidR="00B97C29" w:rsidRPr="00866D4E" w:rsidRDefault="00B97C29">
            <w:pPr>
              <w:pStyle w:val="FORMDATA"/>
              <w:rPr>
                <w:b/>
                <w:color w:val="auto"/>
              </w:rPr>
            </w:pPr>
            <w:r w:rsidRPr="00866D4E">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2C37C9AE" w14:textId="77777777" w:rsidR="00B97C29" w:rsidRPr="00866D4E" w:rsidRDefault="00B97C29">
            <w:pPr>
              <w:pStyle w:val="FORMDATA"/>
              <w:rPr>
                <w:b/>
                <w:color w:val="auto"/>
              </w:rPr>
            </w:pPr>
            <w:r w:rsidRPr="00866D4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7340E9F4" w14:textId="77777777" w:rsidR="00B97C29" w:rsidRPr="00866D4E" w:rsidRDefault="00B97C29">
            <w:pPr>
              <w:pStyle w:val="FORMDATA"/>
              <w:rPr>
                <w:b/>
                <w:color w:val="auto"/>
              </w:rPr>
            </w:pPr>
            <w:r w:rsidRPr="00866D4E">
              <w:rPr>
                <w:b/>
                <w:color w:val="auto"/>
              </w:rPr>
              <w:t>N</w:t>
            </w:r>
          </w:p>
        </w:tc>
      </w:tr>
      <w:tr w:rsidR="00B97C29" w:rsidRPr="00866D4E" w14:paraId="0F87FD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984860B" w14:textId="77777777" w:rsidR="00B97C29" w:rsidRPr="00866D4E" w:rsidRDefault="00B97C29">
            <w:pPr>
              <w:pStyle w:val="FORMDATA"/>
              <w:rPr>
                <w:b/>
                <w:color w:val="auto"/>
              </w:rPr>
            </w:pPr>
            <w:r w:rsidRPr="00866D4E">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0C1707B3" w14:textId="77777777" w:rsidR="00B97C29" w:rsidRPr="00866D4E" w:rsidRDefault="00B97C29">
            <w:pPr>
              <w:pStyle w:val="FORMDATA"/>
              <w:rPr>
                <w:b/>
                <w:color w:val="auto"/>
              </w:rPr>
            </w:pPr>
            <w:r w:rsidRPr="00866D4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A8F1E3D" w14:textId="77777777" w:rsidR="00B97C29" w:rsidRPr="00866D4E" w:rsidRDefault="00B97C29">
            <w:pPr>
              <w:pStyle w:val="FORMDATA"/>
              <w:rPr>
                <w:b/>
                <w:color w:val="auto"/>
              </w:rPr>
            </w:pPr>
            <w:r w:rsidRPr="00866D4E">
              <w:rPr>
                <w:b/>
                <w:color w:val="auto"/>
              </w:rPr>
              <w:t>ESX</w:t>
            </w:r>
          </w:p>
        </w:tc>
      </w:tr>
      <w:tr w:rsidR="00B97C29" w:rsidRPr="00866D4E" w14:paraId="5AA59D97"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F16D992" w14:textId="77777777" w:rsidR="00B97C29" w:rsidRPr="00866D4E" w:rsidRDefault="00B97C29">
            <w:pPr>
              <w:pStyle w:val="Heading5"/>
              <w:rPr>
                <w:rFonts w:cs="Arial"/>
                <w:color w:val="auto"/>
              </w:rPr>
            </w:pPr>
            <w:r w:rsidRPr="00866D4E">
              <w:rPr>
                <w:rFonts w:cs="Arial"/>
                <w:color w:val="auto"/>
              </w:rPr>
              <w:t>Service Details Section</w:t>
            </w:r>
          </w:p>
        </w:tc>
      </w:tr>
      <w:tr w:rsidR="00B97C29" w:rsidRPr="00866D4E" w14:paraId="0694E15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E9B84E5" w14:textId="77777777" w:rsidR="00B97C29" w:rsidRPr="00866D4E" w:rsidRDefault="00B97C29">
            <w:pPr>
              <w:pStyle w:val="FORMDATA"/>
              <w:rPr>
                <w:b/>
                <w:color w:val="auto"/>
              </w:rPr>
            </w:pPr>
            <w:r w:rsidRPr="00866D4E">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F461344" w14:textId="77777777" w:rsidR="00B97C29" w:rsidRPr="00866D4E" w:rsidRDefault="00B97C29">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5DFBE2" w14:textId="77777777" w:rsidR="00B97C29" w:rsidRPr="00866D4E" w:rsidRDefault="00B97C29">
            <w:pPr>
              <w:pStyle w:val="FORMDATA"/>
              <w:rPr>
                <w:b/>
                <w:color w:val="auto"/>
              </w:rPr>
            </w:pPr>
            <w:r w:rsidRPr="00866D4E">
              <w:rPr>
                <w:b/>
                <w:color w:val="auto"/>
              </w:rPr>
              <w:t>00002</w:t>
            </w:r>
          </w:p>
        </w:tc>
      </w:tr>
      <w:tr w:rsidR="00B97C29" w:rsidRPr="00866D4E" w14:paraId="6650B7C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894E6ED" w14:textId="77777777" w:rsidR="00B97C29" w:rsidRPr="00866D4E" w:rsidRDefault="00B97C29">
            <w:pPr>
              <w:pStyle w:val="FORMDATA"/>
              <w:rPr>
                <w:b/>
                <w:color w:val="auto"/>
              </w:rPr>
            </w:pPr>
            <w:r w:rsidRPr="00866D4E">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236BC74C" w14:textId="77777777" w:rsidR="00B97C29" w:rsidRPr="00866D4E" w:rsidRDefault="00B97C29">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78C98719" w14:textId="77777777" w:rsidR="00B97C29" w:rsidRPr="00866D4E" w:rsidRDefault="00B97C29">
            <w:pPr>
              <w:pStyle w:val="FORMDATA"/>
              <w:rPr>
                <w:b/>
                <w:color w:val="auto"/>
              </w:rPr>
            </w:pPr>
            <w:r w:rsidRPr="00866D4E">
              <w:rPr>
                <w:b/>
                <w:color w:val="auto"/>
              </w:rPr>
              <w:t>D</w:t>
            </w:r>
          </w:p>
        </w:tc>
      </w:tr>
      <w:tr w:rsidR="00B97C29" w:rsidRPr="00866D4E" w14:paraId="0A1D072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A72423" w14:textId="77777777" w:rsidR="00B97C29" w:rsidRPr="00866D4E" w:rsidRDefault="00B97C29">
            <w:pPr>
              <w:pStyle w:val="FORMDATA"/>
              <w:rPr>
                <w:b/>
                <w:color w:val="auto"/>
              </w:rPr>
            </w:pPr>
            <w:r w:rsidRPr="00866D4E">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44221A32" w14:textId="77777777" w:rsidR="00B97C29" w:rsidRPr="00866D4E" w:rsidRDefault="00B97C29">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6B53D4F1" w14:textId="77777777" w:rsidR="00B97C29" w:rsidRPr="00866D4E" w:rsidRDefault="00B97C29">
            <w:pPr>
              <w:pStyle w:val="FORMDATA"/>
              <w:rPr>
                <w:b/>
                <w:color w:val="auto"/>
              </w:rPr>
            </w:pPr>
            <w:r w:rsidRPr="00866D4E">
              <w:rPr>
                <w:b/>
                <w:color w:val="auto"/>
              </w:rPr>
              <w:t>7062088569</w:t>
            </w:r>
          </w:p>
        </w:tc>
      </w:tr>
    </w:tbl>
    <w:p w14:paraId="16A848B3" w14:textId="77777777" w:rsidR="007A1F83" w:rsidRDefault="007A1F83" w:rsidP="0054643D"/>
    <w:p w14:paraId="50F9B339" w14:textId="77777777" w:rsidR="00EB512F" w:rsidRDefault="00934730" w:rsidP="00866D4E">
      <w:r>
        <w:br w:type="page"/>
      </w:r>
    </w:p>
    <w:p w14:paraId="165D7464" w14:textId="77777777" w:rsidR="00EB512F" w:rsidRDefault="00EB512F" w:rsidP="00866D4E"/>
    <w:p w14:paraId="1A46DC46" w14:textId="77777777" w:rsidR="00EB512F" w:rsidRDefault="00EB512F" w:rsidP="00866D4E"/>
    <w:p w14:paraId="2B7D28E5" w14:textId="77777777" w:rsidR="00EB512F" w:rsidRDefault="00EB512F" w:rsidP="00866D4E"/>
    <w:p w14:paraId="7B96AD42" w14:textId="77777777" w:rsidR="00B752E4" w:rsidRPr="00866D4E" w:rsidRDefault="00B752E4" w:rsidP="00866D4E">
      <w:pPr>
        <w:rPr>
          <w:rFonts w:ascii="Arial" w:hAnsi="Arial" w:cs="Arial"/>
          <w:b/>
        </w:rPr>
      </w:pPr>
      <w:r w:rsidRPr="00866D4E">
        <w:rPr>
          <w:rFonts w:ascii="Arial" w:hAnsi="Arial" w:cs="Arial"/>
          <w:b/>
        </w:rPr>
        <w:t>TEST CASE M039: Scenario Description:*( Act=V) Conversion adding features on line—LNA=V;  coversion of existing back up line to a UNE-P – LNA=V;  (ELT=C)</w:t>
      </w:r>
    </w:p>
    <w:p w14:paraId="5E81B589" w14:textId="77777777" w:rsidR="00B752E4" w:rsidRPr="00866D4E" w:rsidRDefault="00B752E4">
      <w:pPr>
        <w:pStyle w:val="Heading3"/>
        <w:rPr>
          <w:i w:val="0"/>
          <w:iCs w:val="0"/>
        </w:rPr>
      </w:pPr>
      <w:r w:rsidRPr="00866D4E">
        <w:rPr>
          <w:i w:val="0"/>
          <w:iCs w:val="0"/>
        </w:rPr>
        <w:t xml:space="preserve">Type of Account:  Business / Multi-Line </w:t>
      </w:r>
    </w:p>
    <w:p w14:paraId="311E2CA6" w14:textId="77777777" w:rsidR="00866D4E" w:rsidRPr="00866D4E" w:rsidRDefault="00866D4E" w:rsidP="00866D4E"/>
    <w:p w14:paraId="6DA3BB03"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866D4E" w14:paraId="6D81FEC7"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D4A52B5" w14:textId="77777777" w:rsidR="00B752E4" w:rsidRPr="00866D4E" w:rsidRDefault="00866D4E" w:rsidP="00866D4E">
            <w:pPr>
              <w:jc w:val="center"/>
              <w:rPr>
                <w:rFonts w:ascii="Arial" w:hAnsi="Arial" w:cs="Arial"/>
                <w:b/>
              </w:rPr>
            </w:pPr>
            <w:r w:rsidRPr="00866D4E">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6753C3E4" w14:textId="77777777" w:rsidR="00B752E4" w:rsidRPr="00866D4E" w:rsidRDefault="00B752E4">
            <w:pPr>
              <w:jc w:val="center"/>
              <w:rPr>
                <w:rFonts w:ascii="Arial" w:hAnsi="Arial" w:cs="Arial"/>
                <w:b/>
              </w:rPr>
            </w:pPr>
            <w:r w:rsidRPr="00866D4E">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138EEF60"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8EC8344"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F180E62" w14:textId="77777777" w:rsidR="00B752E4" w:rsidRPr="00866D4E" w:rsidRDefault="00B752E4">
            <w:pPr>
              <w:pStyle w:val="Heading4"/>
              <w:rPr>
                <w:b/>
                <w:bCs/>
                <w:i w:val="0"/>
                <w:iCs w:val="0"/>
              </w:rPr>
            </w:pPr>
            <w:r w:rsidRPr="00866D4E">
              <w:rPr>
                <w:b/>
                <w:bCs/>
                <w:i w:val="0"/>
                <w:iCs w:val="0"/>
              </w:rPr>
              <w:t>LSR  FORM</w:t>
            </w:r>
          </w:p>
        </w:tc>
      </w:tr>
      <w:tr w:rsidR="00B752E4" w:rsidRPr="00866D4E" w14:paraId="7C37A2B4"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474B45A" w14:textId="77777777" w:rsidR="00B752E4" w:rsidRPr="00866D4E" w:rsidRDefault="00B752E4">
            <w:pPr>
              <w:pStyle w:val="Heading4"/>
              <w:rPr>
                <w:b/>
                <w:i w:val="0"/>
              </w:rPr>
            </w:pPr>
            <w:r w:rsidRPr="00866D4E">
              <w:rPr>
                <w:b/>
                <w:i w:val="0"/>
              </w:rPr>
              <w:t>Administrative Section</w:t>
            </w:r>
          </w:p>
        </w:tc>
      </w:tr>
      <w:tr w:rsidR="00B752E4" w:rsidRPr="00866D4E" w14:paraId="27B8101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69D490" w14:textId="77777777" w:rsidR="00B752E4" w:rsidRPr="00866D4E" w:rsidRDefault="00B752E4">
            <w:pPr>
              <w:pStyle w:val="FORMDATA"/>
              <w:rPr>
                <w:b/>
                <w:color w:val="auto"/>
              </w:rPr>
            </w:pPr>
            <w:r w:rsidRPr="00866D4E">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00C9E35" w14:textId="77777777" w:rsidR="00B752E4" w:rsidRPr="00866D4E" w:rsidRDefault="00B752E4">
            <w:pPr>
              <w:pStyle w:val="FORMDATA"/>
              <w:rPr>
                <w:b/>
                <w:color w:val="auto"/>
              </w:rPr>
            </w:pPr>
            <w:r w:rsidRPr="00866D4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F1E47DF" w14:textId="77777777" w:rsidR="00B752E4" w:rsidRPr="00866D4E" w:rsidRDefault="00B752E4">
            <w:pPr>
              <w:pStyle w:val="FORMDATA"/>
              <w:rPr>
                <w:b/>
                <w:color w:val="auto"/>
              </w:rPr>
            </w:pPr>
            <w:r w:rsidRPr="00866D4E">
              <w:rPr>
                <w:b/>
                <w:color w:val="auto"/>
              </w:rPr>
              <w:t>ZXL</w:t>
            </w:r>
          </w:p>
        </w:tc>
      </w:tr>
      <w:tr w:rsidR="00B752E4" w:rsidRPr="00866D4E" w14:paraId="081C7BC9" w14:textId="77777777">
        <w:tc>
          <w:tcPr>
            <w:tcW w:w="2160" w:type="dxa"/>
            <w:tcBorders>
              <w:top w:val="single" w:sz="6" w:space="0" w:color="auto"/>
              <w:left w:val="single" w:sz="6" w:space="0" w:color="auto"/>
              <w:bottom w:val="single" w:sz="6" w:space="0" w:color="auto"/>
              <w:right w:val="single" w:sz="6" w:space="0" w:color="auto"/>
            </w:tcBorders>
          </w:tcPr>
          <w:p w14:paraId="5B4D8F7A" w14:textId="77777777" w:rsidR="00B752E4" w:rsidRPr="00866D4E" w:rsidRDefault="00B752E4">
            <w:pPr>
              <w:pStyle w:val="FORMDATA"/>
              <w:rPr>
                <w:b/>
                <w:color w:val="auto"/>
              </w:rPr>
            </w:pPr>
            <w:r w:rsidRPr="00866D4E">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49862EB6" w14:textId="77777777" w:rsidR="00B752E4" w:rsidRPr="00866D4E" w:rsidRDefault="00B752E4">
            <w:pPr>
              <w:pStyle w:val="FORMDATA"/>
              <w:rPr>
                <w:b/>
                <w:color w:val="auto"/>
              </w:rPr>
            </w:pPr>
            <w:r w:rsidRPr="00866D4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3BBACB78" w14:textId="77777777" w:rsidR="00B752E4" w:rsidRPr="00866D4E" w:rsidRDefault="00B752E4">
            <w:pPr>
              <w:pStyle w:val="FORMDATA"/>
              <w:rPr>
                <w:b/>
                <w:color w:val="auto"/>
              </w:rPr>
            </w:pPr>
            <w:r w:rsidRPr="00866D4E">
              <w:rPr>
                <w:b/>
                <w:color w:val="auto"/>
              </w:rPr>
              <w:t>M39</w:t>
            </w:r>
          </w:p>
        </w:tc>
      </w:tr>
      <w:tr w:rsidR="00B752E4" w:rsidRPr="00866D4E" w14:paraId="680D5DFE" w14:textId="77777777">
        <w:tc>
          <w:tcPr>
            <w:tcW w:w="2160" w:type="dxa"/>
            <w:tcBorders>
              <w:top w:val="single" w:sz="6" w:space="0" w:color="auto"/>
              <w:left w:val="single" w:sz="6" w:space="0" w:color="auto"/>
              <w:bottom w:val="single" w:sz="6" w:space="0" w:color="auto"/>
              <w:right w:val="single" w:sz="6" w:space="0" w:color="auto"/>
            </w:tcBorders>
          </w:tcPr>
          <w:p w14:paraId="47C5828B" w14:textId="77777777" w:rsidR="00B752E4" w:rsidRPr="00866D4E" w:rsidRDefault="00B752E4">
            <w:pPr>
              <w:pStyle w:val="FORMDATA"/>
              <w:rPr>
                <w:b/>
                <w:color w:val="auto"/>
              </w:rPr>
            </w:pPr>
            <w:r w:rsidRPr="00866D4E">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7F2DF4FF" w14:textId="77777777" w:rsidR="00B752E4" w:rsidRPr="00866D4E" w:rsidRDefault="00B752E4">
            <w:pPr>
              <w:pStyle w:val="FORMDATA"/>
              <w:rPr>
                <w:b/>
                <w:color w:val="auto"/>
              </w:rPr>
            </w:pPr>
            <w:r w:rsidRPr="00866D4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211CC70F" w14:textId="77777777" w:rsidR="00B752E4" w:rsidRPr="00866D4E" w:rsidRDefault="00B752E4">
            <w:pPr>
              <w:pStyle w:val="FORMDATA"/>
              <w:rPr>
                <w:b/>
                <w:color w:val="auto"/>
              </w:rPr>
            </w:pPr>
            <w:r w:rsidRPr="00866D4E">
              <w:rPr>
                <w:b/>
                <w:color w:val="auto"/>
              </w:rPr>
              <w:t>9122014892</w:t>
            </w:r>
          </w:p>
        </w:tc>
      </w:tr>
      <w:tr w:rsidR="00B752E4" w:rsidRPr="00866D4E" w14:paraId="68164A1E" w14:textId="77777777">
        <w:tc>
          <w:tcPr>
            <w:tcW w:w="2160" w:type="dxa"/>
            <w:tcBorders>
              <w:top w:val="single" w:sz="6" w:space="0" w:color="auto"/>
              <w:left w:val="single" w:sz="6" w:space="0" w:color="auto"/>
              <w:bottom w:val="single" w:sz="6" w:space="0" w:color="auto"/>
              <w:right w:val="single" w:sz="6" w:space="0" w:color="auto"/>
            </w:tcBorders>
          </w:tcPr>
          <w:p w14:paraId="63DBC76B" w14:textId="77777777" w:rsidR="00B752E4" w:rsidRPr="00866D4E" w:rsidRDefault="00B752E4">
            <w:pPr>
              <w:pStyle w:val="FORMDATA"/>
              <w:rPr>
                <w:b/>
                <w:color w:val="auto"/>
              </w:rPr>
            </w:pPr>
            <w:r w:rsidRPr="00866D4E">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017E2E2A" w14:textId="77777777" w:rsidR="00B752E4" w:rsidRPr="00866D4E" w:rsidRDefault="00B752E4">
            <w:pPr>
              <w:pStyle w:val="FORMDATA"/>
              <w:rPr>
                <w:b/>
                <w:color w:val="auto"/>
              </w:rPr>
            </w:pPr>
            <w:r w:rsidRPr="00866D4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60BDB003" w14:textId="77777777" w:rsidR="00B752E4" w:rsidRPr="00866D4E" w:rsidRDefault="00B752E4">
            <w:pPr>
              <w:pStyle w:val="FORMDATA"/>
              <w:rPr>
                <w:b/>
                <w:color w:val="auto"/>
              </w:rPr>
            </w:pPr>
            <w:r w:rsidRPr="00866D4E">
              <w:rPr>
                <w:b/>
                <w:color w:val="auto"/>
              </w:rPr>
              <w:t>CAVENOBILL</w:t>
            </w:r>
          </w:p>
        </w:tc>
      </w:tr>
      <w:tr w:rsidR="00B752E4" w:rsidRPr="00866D4E" w14:paraId="78EFCEF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A263CD6" w14:textId="77777777" w:rsidR="00B752E4" w:rsidRPr="00866D4E" w:rsidRDefault="00B752E4">
            <w:pPr>
              <w:pStyle w:val="FORMDATA"/>
              <w:rPr>
                <w:b/>
                <w:color w:val="auto"/>
              </w:rPr>
            </w:pPr>
            <w:r w:rsidRPr="00866D4E">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7F8B2B5"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AECC935" w14:textId="77777777" w:rsidR="00B752E4" w:rsidRPr="00866D4E" w:rsidRDefault="00B752E4">
            <w:pPr>
              <w:pStyle w:val="FORMDATA"/>
              <w:rPr>
                <w:b/>
                <w:color w:val="auto"/>
              </w:rPr>
            </w:pPr>
            <w:r w:rsidRPr="00866D4E">
              <w:rPr>
                <w:b/>
                <w:color w:val="auto"/>
              </w:rPr>
              <w:t>LCSC</w:t>
            </w:r>
          </w:p>
        </w:tc>
      </w:tr>
      <w:tr w:rsidR="00B752E4" w:rsidRPr="00866D4E" w14:paraId="32B0A5A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2E3DC55" w14:textId="77777777" w:rsidR="00B752E4" w:rsidRPr="00866D4E" w:rsidRDefault="00B752E4">
            <w:pPr>
              <w:pStyle w:val="FORMDATA"/>
              <w:rPr>
                <w:b/>
                <w:color w:val="auto"/>
              </w:rPr>
            </w:pPr>
            <w:r w:rsidRPr="00866D4E">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A88736F" w14:textId="77777777" w:rsidR="00B752E4" w:rsidRPr="00866D4E" w:rsidRDefault="00B752E4">
            <w:pPr>
              <w:pStyle w:val="FORMDATA"/>
              <w:rPr>
                <w:b/>
                <w:color w:val="auto"/>
              </w:rPr>
            </w:pPr>
            <w:r w:rsidRPr="00866D4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FC138E5" w14:textId="77777777" w:rsidR="00B752E4" w:rsidRPr="00866D4E" w:rsidRDefault="00B752E4">
            <w:pPr>
              <w:pStyle w:val="FORMDATA"/>
              <w:rPr>
                <w:b/>
                <w:color w:val="auto"/>
              </w:rPr>
            </w:pPr>
            <w:r w:rsidRPr="00866D4E">
              <w:rPr>
                <w:b/>
                <w:color w:val="auto"/>
              </w:rPr>
              <w:t>20040110</w:t>
            </w:r>
          </w:p>
        </w:tc>
      </w:tr>
      <w:tr w:rsidR="00B752E4" w:rsidRPr="00866D4E" w14:paraId="25B87CE9" w14:textId="77777777">
        <w:tc>
          <w:tcPr>
            <w:tcW w:w="2160" w:type="dxa"/>
            <w:tcBorders>
              <w:top w:val="single" w:sz="6" w:space="0" w:color="auto"/>
              <w:left w:val="single" w:sz="6" w:space="0" w:color="auto"/>
              <w:bottom w:val="single" w:sz="6" w:space="0" w:color="auto"/>
              <w:right w:val="single" w:sz="6" w:space="0" w:color="auto"/>
            </w:tcBorders>
          </w:tcPr>
          <w:p w14:paraId="3DCF9FE8" w14:textId="77777777" w:rsidR="00B752E4" w:rsidRPr="00866D4E" w:rsidRDefault="00B752E4">
            <w:pPr>
              <w:pStyle w:val="FORMDATA"/>
              <w:rPr>
                <w:b/>
                <w:color w:val="auto"/>
              </w:rPr>
            </w:pPr>
            <w:r w:rsidRPr="00866D4E">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61364F83" w14:textId="77777777" w:rsidR="00B752E4" w:rsidRPr="00866D4E" w:rsidRDefault="00B752E4">
            <w:pPr>
              <w:pStyle w:val="FORMDATA"/>
              <w:rPr>
                <w:b/>
                <w:color w:val="auto"/>
              </w:rPr>
            </w:pPr>
            <w:r w:rsidRPr="00866D4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7B953252" w14:textId="77777777" w:rsidR="00B752E4" w:rsidRPr="00866D4E" w:rsidRDefault="00B752E4">
            <w:pPr>
              <w:pStyle w:val="FORMDATA"/>
              <w:rPr>
                <w:b/>
                <w:color w:val="auto"/>
              </w:rPr>
            </w:pPr>
            <w:r w:rsidRPr="00866D4E">
              <w:rPr>
                <w:b/>
                <w:color w:val="auto"/>
              </w:rPr>
              <w:t>20040212</w:t>
            </w:r>
          </w:p>
        </w:tc>
      </w:tr>
      <w:tr w:rsidR="00B752E4" w:rsidRPr="00866D4E" w14:paraId="0CB2F062" w14:textId="77777777">
        <w:tc>
          <w:tcPr>
            <w:tcW w:w="2160" w:type="dxa"/>
            <w:tcBorders>
              <w:top w:val="single" w:sz="6" w:space="0" w:color="auto"/>
              <w:left w:val="single" w:sz="6" w:space="0" w:color="auto"/>
              <w:bottom w:val="single" w:sz="6" w:space="0" w:color="auto"/>
              <w:right w:val="single" w:sz="6" w:space="0" w:color="auto"/>
            </w:tcBorders>
          </w:tcPr>
          <w:p w14:paraId="319CB9B5" w14:textId="77777777" w:rsidR="00B752E4" w:rsidRPr="00866D4E" w:rsidRDefault="00B752E4">
            <w:pPr>
              <w:pStyle w:val="FORMDATA"/>
              <w:rPr>
                <w:b/>
                <w:color w:val="auto"/>
              </w:rPr>
            </w:pPr>
            <w:r w:rsidRPr="00866D4E">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648D1E08" w14:textId="77777777" w:rsidR="00B752E4" w:rsidRPr="00866D4E" w:rsidRDefault="00B752E4">
            <w:pPr>
              <w:pStyle w:val="FORMDATA"/>
              <w:rPr>
                <w:b/>
                <w:color w:val="auto"/>
              </w:rPr>
            </w:pPr>
            <w:r w:rsidRPr="00866D4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14C60B79" w14:textId="77777777" w:rsidR="00B752E4" w:rsidRPr="00866D4E" w:rsidRDefault="00B752E4">
            <w:pPr>
              <w:pStyle w:val="FORMDATA"/>
              <w:rPr>
                <w:b/>
                <w:color w:val="auto"/>
              </w:rPr>
            </w:pPr>
            <w:r w:rsidRPr="00866D4E">
              <w:rPr>
                <w:b/>
                <w:color w:val="auto"/>
              </w:rPr>
              <w:t>MB</w:t>
            </w:r>
          </w:p>
        </w:tc>
      </w:tr>
      <w:tr w:rsidR="00B752E4" w:rsidRPr="00866D4E" w14:paraId="478632F4" w14:textId="77777777">
        <w:tc>
          <w:tcPr>
            <w:tcW w:w="2160" w:type="dxa"/>
            <w:tcBorders>
              <w:top w:val="single" w:sz="6" w:space="0" w:color="auto"/>
              <w:left w:val="single" w:sz="6" w:space="0" w:color="auto"/>
              <w:bottom w:val="single" w:sz="6" w:space="0" w:color="auto"/>
              <w:right w:val="single" w:sz="6" w:space="0" w:color="auto"/>
            </w:tcBorders>
          </w:tcPr>
          <w:p w14:paraId="47BCA7C2" w14:textId="77777777" w:rsidR="00B752E4" w:rsidRPr="00866D4E" w:rsidRDefault="00B752E4">
            <w:pPr>
              <w:pStyle w:val="FORMDATA"/>
              <w:rPr>
                <w:b/>
                <w:color w:val="auto"/>
              </w:rPr>
            </w:pPr>
            <w:r w:rsidRPr="00866D4E">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2B7C943F" w14:textId="77777777" w:rsidR="00B752E4" w:rsidRPr="00866D4E" w:rsidRDefault="00B752E4">
            <w:pPr>
              <w:pStyle w:val="FORMDATA"/>
              <w:rPr>
                <w:b/>
                <w:color w:val="auto"/>
              </w:rPr>
            </w:pPr>
            <w:r w:rsidRPr="00866D4E">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654FF566" w14:textId="77777777" w:rsidR="00B752E4" w:rsidRPr="00866D4E" w:rsidRDefault="00B752E4">
            <w:pPr>
              <w:pStyle w:val="FORMDATA"/>
              <w:rPr>
                <w:b/>
                <w:color w:val="auto"/>
              </w:rPr>
            </w:pPr>
            <w:r w:rsidRPr="00866D4E">
              <w:rPr>
                <w:b/>
                <w:color w:val="auto"/>
              </w:rPr>
              <w:t>C</w:t>
            </w:r>
          </w:p>
        </w:tc>
      </w:tr>
      <w:tr w:rsidR="00B752E4" w:rsidRPr="00866D4E" w14:paraId="18B1EFD4" w14:textId="77777777">
        <w:tc>
          <w:tcPr>
            <w:tcW w:w="2160" w:type="dxa"/>
            <w:tcBorders>
              <w:top w:val="single" w:sz="6" w:space="0" w:color="auto"/>
              <w:left w:val="single" w:sz="6" w:space="0" w:color="auto"/>
              <w:bottom w:val="single" w:sz="6" w:space="0" w:color="auto"/>
              <w:right w:val="single" w:sz="6" w:space="0" w:color="auto"/>
            </w:tcBorders>
          </w:tcPr>
          <w:p w14:paraId="025D9FDF" w14:textId="77777777" w:rsidR="00B752E4" w:rsidRPr="00866D4E" w:rsidRDefault="00B752E4">
            <w:pPr>
              <w:pStyle w:val="FORMDATA"/>
              <w:rPr>
                <w:b/>
                <w:color w:val="auto"/>
              </w:rPr>
            </w:pPr>
            <w:r w:rsidRPr="00866D4E">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5CCAF0B2" w14:textId="77777777" w:rsidR="00B752E4" w:rsidRPr="00866D4E" w:rsidRDefault="00B752E4">
            <w:pPr>
              <w:pStyle w:val="FORMDATA"/>
              <w:rPr>
                <w:b/>
                <w:color w:val="auto"/>
              </w:rPr>
            </w:pPr>
            <w:r w:rsidRPr="00866D4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7080CFD4" w14:textId="77777777" w:rsidR="00B752E4" w:rsidRPr="00866D4E" w:rsidRDefault="00B752E4">
            <w:pPr>
              <w:pStyle w:val="FORMDATA"/>
              <w:rPr>
                <w:b/>
                <w:color w:val="auto"/>
              </w:rPr>
            </w:pPr>
            <w:r w:rsidRPr="00866D4E">
              <w:rPr>
                <w:b/>
                <w:color w:val="auto"/>
              </w:rPr>
              <w:t>V</w:t>
            </w:r>
          </w:p>
        </w:tc>
      </w:tr>
      <w:tr w:rsidR="00B752E4" w:rsidRPr="00866D4E" w14:paraId="64725308" w14:textId="77777777">
        <w:tc>
          <w:tcPr>
            <w:tcW w:w="2160" w:type="dxa"/>
            <w:tcBorders>
              <w:top w:val="single" w:sz="6" w:space="0" w:color="auto"/>
              <w:left w:val="single" w:sz="6" w:space="0" w:color="auto"/>
              <w:bottom w:val="single" w:sz="6" w:space="0" w:color="auto"/>
              <w:right w:val="single" w:sz="6" w:space="0" w:color="auto"/>
            </w:tcBorders>
          </w:tcPr>
          <w:p w14:paraId="7D4A5C92" w14:textId="77777777" w:rsidR="00B752E4" w:rsidRPr="00866D4E" w:rsidRDefault="00B752E4">
            <w:pPr>
              <w:pStyle w:val="FORMDATA"/>
              <w:rPr>
                <w:b/>
                <w:color w:val="auto"/>
              </w:rPr>
            </w:pPr>
            <w:r w:rsidRPr="00866D4E">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28CE54F6" w14:textId="77777777" w:rsidR="00B752E4" w:rsidRPr="00866D4E" w:rsidRDefault="00B752E4">
            <w:pPr>
              <w:pStyle w:val="FORMDATA"/>
              <w:rPr>
                <w:b/>
                <w:color w:val="auto"/>
              </w:rPr>
            </w:pPr>
            <w:r w:rsidRPr="00866D4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0E9E2807" w14:textId="77777777" w:rsidR="00B752E4" w:rsidRPr="00866D4E" w:rsidRDefault="00B752E4">
            <w:pPr>
              <w:pStyle w:val="FORMDATA"/>
              <w:rPr>
                <w:b/>
                <w:color w:val="auto"/>
              </w:rPr>
            </w:pPr>
            <w:r w:rsidRPr="00866D4E">
              <w:rPr>
                <w:b/>
                <w:color w:val="auto"/>
              </w:rPr>
              <w:t>9999</w:t>
            </w:r>
          </w:p>
        </w:tc>
      </w:tr>
      <w:tr w:rsidR="00B752E4" w:rsidRPr="00866D4E" w14:paraId="6616C905" w14:textId="77777777">
        <w:tc>
          <w:tcPr>
            <w:tcW w:w="2160" w:type="dxa"/>
            <w:tcBorders>
              <w:top w:val="single" w:sz="6" w:space="0" w:color="auto"/>
              <w:left w:val="single" w:sz="6" w:space="0" w:color="auto"/>
              <w:bottom w:val="single" w:sz="6" w:space="0" w:color="auto"/>
              <w:right w:val="single" w:sz="6" w:space="0" w:color="auto"/>
            </w:tcBorders>
          </w:tcPr>
          <w:p w14:paraId="10E8467B" w14:textId="77777777" w:rsidR="00B752E4" w:rsidRPr="00866D4E" w:rsidRDefault="00B752E4">
            <w:pPr>
              <w:pStyle w:val="FORMDATA"/>
              <w:rPr>
                <w:b/>
                <w:color w:val="auto"/>
              </w:rPr>
            </w:pPr>
            <w:r w:rsidRPr="00866D4E">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39E497BA" w14:textId="77777777" w:rsidR="00B752E4" w:rsidRPr="00866D4E" w:rsidRDefault="00B752E4">
            <w:pPr>
              <w:pStyle w:val="FORMDATA"/>
              <w:rPr>
                <w:b/>
                <w:color w:val="auto"/>
              </w:rPr>
            </w:pPr>
            <w:r w:rsidRPr="00866D4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119D9982" w14:textId="77777777" w:rsidR="00B752E4" w:rsidRPr="00866D4E" w:rsidRDefault="00B752E4">
            <w:pPr>
              <w:pStyle w:val="FORMDATA"/>
              <w:rPr>
                <w:b/>
                <w:color w:val="auto"/>
              </w:rPr>
            </w:pPr>
            <w:r w:rsidRPr="00866D4E">
              <w:rPr>
                <w:b/>
                <w:color w:val="auto"/>
              </w:rPr>
              <w:t>1AM-</w:t>
            </w:r>
          </w:p>
        </w:tc>
      </w:tr>
      <w:tr w:rsidR="00B752E4" w:rsidRPr="00866D4E" w14:paraId="28C33BDA" w14:textId="77777777">
        <w:tc>
          <w:tcPr>
            <w:tcW w:w="2160" w:type="dxa"/>
            <w:tcBorders>
              <w:top w:val="single" w:sz="6" w:space="0" w:color="auto"/>
              <w:left w:val="single" w:sz="6" w:space="0" w:color="auto"/>
              <w:bottom w:val="single" w:sz="6" w:space="0" w:color="auto"/>
              <w:right w:val="single" w:sz="6" w:space="0" w:color="auto"/>
            </w:tcBorders>
          </w:tcPr>
          <w:p w14:paraId="132AB8E2" w14:textId="77777777" w:rsidR="00B752E4" w:rsidRPr="00866D4E" w:rsidRDefault="00B752E4">
            <w:pPr>
              <w:pStyle w:val="FORMDATA"/>
              <w:rPr>
                <w:b/>
                <w:color w:val="auto"/>
              </w:rPr>
            </w:pPr>
            <w:r w:rsidRPr="00866D4E">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69037770" w14:textId="77777777" w:rsidR="00B752E4" w:rsidRPr="00866D4E" w:rsidRDefault="00B752E4">
            <w:pPr>
              <w:pStyle w:val="FORMDATA"/>
              <w:rPr>
                <w:b/>
                <w:color w:val="auto"/>
              </w:rPr>
            </w:pPr>
            <w:r w:rsidRPr="00866D4E">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4509EC83" w14:textId="77777777" w:rsidR="00B752E4" w:rsidRPr="00866D4E" w:rsidRDefault="00B752E4">
            <w:pPr>
              <w:pStyle w:val="FORMDATA"/>
              <w:rPr>
                <w:b/>
                <w:color w:val="auto"/>
              </w:rPr>
            </w:pPr>
            <w:r w:rsidRPr="00866D4E">
              <w:rPr>
                <w:b/>
                <w:color w:val="auto"/>
              </w:rPr>
              <w:t>L</w:t>
            </w:r>
          </w:p>
        </w:tc>
      </w:tr>
      <w:tr w:rsidR="00B752E4" w:rsidRPr="00866D4E" w14:paraId="6253AFC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4DBE100" w14:textId="77777777" w:rsidR="00B752E4" w:rsidRPr="00866D4E" w:rsidRDefault="00B752E4">
            <w:pPr>
              <w:pStyle w:val="Heading4"/>
              <w:rPr>
                <w:b/>
                <w:i w:val="0"/>
              </w:rPr>
            </w:pPr>
            <w:r w:rsidRPr="00866D4E">
              <w:rPr>
                <w:b/>
                <w:i w:val="0"/>
              </w:rPr>
              <w:t>Billing Section</w:t>
            </w:r>
          </w:p>
        </w:tc>
      </w:tr>
      <w:tr w:rsidR="00B752E4" w:rsidRPr="00866D4E" w14:paraId="15DB1B2E" w14:textId="77777777">
        <w:tc>
          <w:tcPr>
            <w:tcW w:w="2160" w:type="dxa"/>
            <w:tcBorders>
              <w:top w:val="single" w:sz="6" w:space="0" w:color="auto"/>
              <w:left w:val="single" w:sz="6" w:space="0" w:color="auto"/>
              <w:bottom w:val="single" w:sz="6" w:space="0" w:color="auto"/>
              <w:right w:val="single" w:sz="6" w:space="0" w:color="auto"/>
            </w:tcBorders>
          </w:tcPr>
          <w:p w14:paraId="3F8BBCB6" w14:textId="77777777" w:rsidR="00B752E4" w:rsidRPr="00866D4E" w:rsidRDefault="00B752E4">
            <w:pPr>
              <w:pStyle w:val="FORMDATA"/>
              <w:rPr>
                <w:b/>
                <w:color w:val="auto"/>
              </w:rPr>
            </w:pPr>
            <w:r w:rsidRPr="00866D4E">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6ED37445" w14:textId="77777777" w:rsidR="00B752E4" w:rsidRPr="00866D4E" w:rsidRDefault="00B752E4">
            <w:pPr>
              <w:pStyle w:val="FORMDATA"/>
              <w:rPr>
                <w:b/>
                <w:color w:val="auto"/>
              </w:rPr>
            </w:pPr>
            <w:r w:rsidRPr="00866D4E">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41207952" w14:textId="77777777" w:rsidR="00B752E4" w:rsidRPr="00866D4E" w:rsidRDefault="00B752E4">
            <w:pPr>
              <w:pStyle w:val="FORMDATA"/>
              <w:rPr>
                <w:b/>
                <w:color w:val="auto"/>
                <w:lang w:val="fr-FR"/>
              </w:rPr>
            </w:pPr>
            <w:r w:rsidRPr="00866D4E">
              <w:rPr>
                <w:b/>
                <w:color w:val="auto"/>
                <w:lang w:val="fr-FR"/>
              </w:rPr>
              <w:t>706Q886621621</w:t>
            </w:r>
          </w:p>
        </w:tc>
      </w:tr>
      <w:tr w:rsidR="00B752E4" w:rsidRPr="00866D4E" w14:paraId="6A82D090"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1AE65C4" w14:textId="77777777" w:rsidR="00B752E4" w:rsidRPr="00866D4E" w:rsidRDefault="00B752E4">
            <w:pPr>
              <w:pStyle w:val="Heading4"/>
              <w:rPr>
                <w:b/>
                <w:i w:val="0"/>
              </w:rPr>
            </w:pPr>
            <w:r w:rsidRPr="00866D4E">
              <w:rPr>
                <w:b/>
                <w:i w:val="0"/>
              </w:rPr>
              <w:t>Contact Section</w:t>
            </w:r>
          </w:p>
        </w:tc>
      </w:tr>
      <w:tr w:rsidR="00B752E4" w:rsidRPr="00866D4E" w14:paraId="42A1C53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8825A4" w14:textId="77777777" w:rsidR="00B752E4" w:rsidRPr="00866D4E" w:rsidRDefault="00B752E4">
            <w:pPr>
              <w:pStyle w:val="FORMDATA"/>
              <w:rPr>
                <w:b/>
                <w:color w:val="auto"/>
              </w:rPr>
            </w:pPr>
            <w:r w:rsidRPr="00866D4E">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D18CBAF" w14:textId="77777777" w:rsidR="00B752E4" w:rsidRPr="00866D4E" w:rsidRDefault="00B752E4">
            <w:pPr>
              <w:pStyle w:val="FORMDATA"/>
              <w:rPr>
                <w:b/>
                <w:color w:val="auto"/>
              </w:rPr>
            </w:pPr>
            <w:r w:rsidRPr="00866D4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B4AE0E0" w14:textId="77777777" w:rsidR="00B752E4" w:rsidRPr="00866D4E" w:rsidRDefault="00B752E4">
            <w:pPr>
              <w:pStyle w:val="FORMDATA"/>
              <w:rPr>
                <w:b/>
                <w:color w:val="auto"/>
              </w:rPr>
            </w:pPr>
            <w:r w:rsidRPr="00866D4E">
              <w:rPr>
                <w:b/>
                <w:color w:val="auto"/>
              </w:rPr>
              <w:t>Bojangles</w:t>
            </w:r>
          </w:p>
        </w:tc>
      </w:tr>
      <w:tr w:rsidR="00B752E4" w:rsidRPr="00866D4E" w14:paraId="374B0A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317D8FF" w14:textId="77777777" w:rsidR="00B752E4" w:rsidRPr="00866D4E" w:rsidRDefault="00B752E4">
            <w:pPr>
              <w:pStyle w:val="FORMDATA"/>
              <w:rPr>
                <w:b/>
                <w:color w:val="auto"/>
              </w:rPr>
            </w:pPr>
            <w:r w:rsidRPr="00866D4E">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4EC9ECE" w14:textId="77777777" w:rsidR="00B752E4" w:rsidRPr="00866D4E" w:rsidRDefault="00B752E4">
            <w:pPr>
              <w:pStyle w:val="FORMDATA"/>
              <w:rPr>
                <w:b/>
                <w:color w:val="auto"/>
              </w:rPr>
            </w:pPr>
            <w:r w:rsidRPr="00866D4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4951B75" w14:textId="77777777" w:rsidR="00B752E4" w:rsidRPr="00866D4E" w:rsidRDefault="00B752E4">
            <w:pPr>
              <w:pStyle w:val="FORMDATA"/>
              <w:rPr>
                <w:b/>
                <w:color w:val="auto"/>
              </w:rPr>
            </w:pPr>
            <w:r w:rsidRPr="00866D4E">
              <w:rPr>
                <w:b/>
                <w:color w:val="auto"/>
              </w:rPr>
              <w:t>8884448888</w:t>
            </w:r>
          </w:p>
        </w:tc>
      </w:tr>
      <w:tr w:rsidR="00B752E4" w:rsidRPr="00866D4E" w14:paraId="0B592A3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4CE9268" w14:textId="77777777" w:rsidR="00B752E4" w:rsidRPr="00866D4E" w:rsidRDefault="00B752E4">
            <w:pPr>
              <w:pStyle w:val="FORMDATA"/>
              <w:rPr>
                <w:b/>
                <w:color w:val="auto"/>
              </w:rPr>
            </w:pPr>
            <w:r w:rsidRPr="00866D4E">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3D38443" w14:textId="77777777" w:rsidR="00B752E4" w:rsidRPr="00866D4E" w:rsidRDefault="00B752E4">
            <w:pPr>
              <w:pStyle w:val="FORMDATA"/>
              <w:rPr>
                <w:b/>
                <w:color w:val="auto"/>
              </w:rPr>
            </w:pPr>
            <w:r w:rsidRPr="00866D4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485C812"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76B8EA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6B4507F" w14:textId="77777777" w:rsidR="00B752E4" w:rsidRPr="00866D4E" w:rsidRDefault="00B752E4">
            <w:pPr>
              <w:pStyle w:val="FORMDATA"/>
              <w:rPr>
                <w:b/>
                <w:color w:val="auto"/>
                <w:lang w:val="fr-FR"/>
              </w:rPr>
            </w:pPr>
            <w:r w:rsidRPr="00866D4E">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E8108E6" w14:textId="77777777" w:rsidR="00B752E4" w:rsidRPr="00866D4E" w:rsidRDefault="00B752E4">
            <w:pPr>
              <w:pStyle w:val="FORMDATA"/>
              <w:rPr>
                <w:b/>
                <w:color w:val="auto"/>
                <w:lang w:val="fr-FR"/>
              </w:rPr>
            </w:pPr>
            <w:r w:rsidRPr="00866D4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73F6DFF" w14:textId="77777777" w:rsidR="00B752E4" w:rsidRPr="00866D4E" w:rsidRDefault="00B752E4">
            <w:pPr>
              <w:pStyle w:val="FORMDATA"/>
              <w:rPr>
                <w:b/>
                <w:color w:val="auto"/>
              </w:rPr>
            </w:pPr>
            <w:r w:rsidRPr="00866D4E">
              <w:rPr>
                <w:b/>
                <w:color w:val="auto"/>
              </w:rPr>
              <w:t>Dale</w:t>
            </w:r>
          </w:p>
        </w:tc>
      </w:tr>
      <w:tr w:rsidR="00B752E4" w:rsidRPr="00866D4E" w14:paraId="27BC933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44C6D4B" w14:textId="77777777" w:rsidR="00B752E4" w:rsidRPr="00866D4E" w:rsidRDefault="00B752E4">
            <w:pPr>
              <w:pStyle w:val="FORMDATA"/>
              <w:rPr>
                <w:b/>
                <w:color w:val="auto"/>
              </w:rPr>
            </w:pPr>
            <w:r w:rsidRPr="00866D4E">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3099ACE" w14:textId="77777777" w:rsidR="00B752E4" w:rsidRPr="00866D4E" w:rsidRDefault="00B752E4">
            <w:pPr>
              <w:pStyle w:val="FORMDATA"/>
              <w:rPr>
                <w:b/>
                <w:color w:val="auto"/>
              </w:rPr>
            </w:pPr>
            <w:r w:rsidRPr="00866D4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284B265" w14:textId="77777777" w:rsidR="00B752E4" w:rsidRPr="00866D4E" w:rsidRDefault="00B752E4">
            <w:pPr>
              <w:pStyle w:val="FORMDATA"/>
              <w:rPr>
                <w:b/>
                <w:color w:val="auto"/>
              </w:rPr>
            </w:pPr>
            <w:r w:rsidRPr="00866D4E">
              <w:rPr>
                <w:b/>
                <w:color w:val="auto"/>
              </w:rPr>
              <w:t>7701117777</w:t>
            </w:r>
          </w:p>
        </w:tc>
      </w:tr>
      <w:tr w:rsidR="00B752E4" w:rsidRPr="00866D4E" w14:paraId="1466FDD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0867E273"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1F3FEE88"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E25E7F1" w14:textId="77777777" w:rsidR="00B752E4" w:rsidRPr="00866D4E" w:rsidRDefault="00B752E4">
            <w:pPr>
              <w:pStyle w:val="Heading4"/>
              <w:rPr>
                <w:b/>
                <w:i w:val="0"/>
              </w:rPr>
            </w:pPr>
            <w:r w:rsidRPr="00866D4E">
              <w:rPr>
                <w:b/>
                <w:i w:val="0"/>
              </w:rPr>
              <w:t>Location and Access Section</w:t>
            </w:r>
          </w:p>
        </w:tc>
      </w:tr>
      <w:tr w:rsidR="00B752E4" w:rsidRPr="00866D4E" w14:paraId="67DD87FC" w14:textId="77777777">
        <w:tc>
          <w:tcPr>
            <w:tcW w:w="2160" w:type="dxa"/>
            <w:tcBorders>
              <w:top w:val="single" w:sz="6" w:space="0" w:color="auto"/>
              <w:left w:val="single" w:sz="6" w:space="0" w:color="auto"/>
              <w:bottom w:val="single" w:sz="6" w:space="0" w:color="auto"/>
              <w:right w:val="single" w:sz="6" w:space="0" w:color="auto"/>
            </w:tcBorders>
          </w:tcPr>
          <w:p w14:paraId="72AE930C" w14:textId="77777777" w:rsidR="00B752E4" w:rsidRPr="00866D4E" w:rsidRDefault="00B752E4">
            <w:pPr>
              <w:pStyle w:val="FORMDATA"/>
              <w:rPr>
                <w:b/>
                <w:color w:val="auto"/>
              </w:rPr>
            </w:pPr>
            <w:r w:rsidRPr="00866D4E">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2E4C23AE" w14:textId="77777777" w:rsidR="00B752E4" w:rsidRPr="00866D4E" w:rsidRDefault="00B752E4">
            <w:pPr>
              <w:pStyle w:val="FORMDATA"/>
              <w:rPr>
                <w:b/>
                <w:color w:val="auto"/>
              </w:rPr>
            </w:pPr>
            <w:r w:rsidRPr="00866D4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3A01887A"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Sandy</w:t>
                </w:r>
              </w:smartTag>
            </w:smartTag>
            <w:r w:rsidRPr="00866D4E">
              <w:rPr>
                <w:b/>
                <w:color w:val="auto"/>
              </w:rPr>
              <w:t xml:space="preserve"> Dollars Grill</w:t>
            </w:r>
          </w:p>
        </w:tc>
      </w:tr>
      <w:tr w:rsidR="00B752E4" w:rsidRPr="00866D4E" w14:paraId="00303379" w14:textId="77777777">
        <w:tc>
          <w:tcPr>
            <w:tcW w:w="2160" w:type="dxa"/>
            <w:tcBorders>
              <w:top w:val="single" w:sz="6" w:space="0" w:color="auto"/>
              <w:left w:val="single" w:sz="6" w:space="0" w:color="auto"/>
              <w:bottom w:val="single" w:sz="6" w:space="0" w:color="auto"/>
              <w:right w:val="single" w:sz="6" w:space="0" w:color="auto"/>
            </w:tcBorders>
          </w:tcPr>
          <w:p w14:paraId="38B6BC51" w14:textId="77777777" w:rsidR="00B752E4" w:rsidRPr="00866D4E" w:rsidRDefault="00B752E4">
            <w:pPr>
              <w:pStyle w:val="FORMDATA"/>
              <w:rPr>
                <w:b/>
                <w:color w:val="auto"/>
              </w:rPr>
            </w:pPr>
            <w:r w:rsidRPr="00866D4E">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55634D3C" w14:textId="77777777" w:rsidR="00B752E4" w:rsidRPr="00866D4E" w:rsidRDefault="00B752E4">
            <w:pPr>
              <w:pStyle w:val="FORMDATA"/>
              <w:rPr>
                <w:b/>
                <w:color w:val="auto"/>
              </w:rPr>
            </w:pPr>
            <w:r w:rsidRPr="00866D4E">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5D96E085" w14:textId="77777777" w:rsidR="00B752E4" w:rsidRPr="00866D4E" w:rsidRDefault="00B752E4">
            <w:pPr>
              <w:pStyle w:val="FORMDATA"/>
              <w:rPr>
                <w:b/>
                <w:color w:val="auto"/>
              </w:rPr>
            </w:pPr>
            <w:r w:rsidRPr="00866D4E">
              <w:rPr>
                <w:b/>
                <w:color w:val="auto"/>
              </w:rPr>
              <w:t>C</w:t>
            </w:r>
          </w:p>
        </w:tc>
      </w:tr>
      <w:tr w:rsidR="00B752E4" w:rsidRPr="00866D4E" w14:paraId="52AA11C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43364AD" w14:textId="77777777" w:rsidR="00B752E4" w:rsidRPr="00866D4E" w:rsidRDefault="00B752E4">
            <w:pPr>
              <w:pStyle w:val="Heading4"/>
              <w:rPr>
                <w:b/>
                <w:i w:val="0"/>
              </w:rPr>
            </w:pPr>
            <w:r w:rsidRPr="00866D4E">
              <w:rPr>
                <w:b/>
                <w:i w:val="0"/>
              </w:rPr>
              <w:t>Bill Section</w:t>
            </w:r>
          </w:p>
        </w:tc>
      </w:tr>
      <w:tr w:rsidR="00B752E4" w:rsidRPr="00866D4E" w14:paraId="2068F27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78A162" w14:textId="77777777" w:rsidR="00B752E4" w:rsidRPr="00866D4E" w:rsidRDefault="00B752E4">
            <w:pPr>
              <w:pStyle w:val="FORMDATA"/>
              <w:rPr>
                <w:b/>
                <w:color w:val="auto"/>
              </w:rPr>
            </w:pPr>
            <w:r w:rsidRPr="00866D4E">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BD41F3D" w14:textId="77777777" w:rsidR="00B752E4" w:rsidRPr="00866D4E" w:rsidRDefault="00B752E4">
            <w:pPr>
              <w:pStyle w:val="FORMDATA"/>
              <w:rPr>
                <w:b/>
                <w:color w:val="auto"/>
              </w:rPr>
            </w:pPr>
            <w:r w:rsidRPr="00866D4E">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3BF63EA" w14:textId="77777777" w:rsidR="00B752E4" w:rsidRPr="00866D4E" w:rsidRDefault="00B752E4">
            <w:pPr>
              <w:pStyle w:val="FORMDATA"/>
              <w:rPr>
                <w:b/>
                <w:color w:val="auto"/>
              </w:rPr>
            </w:pPr>
            <w:r w:rsidRPr="00866D4E">
              <w:rPr>
                <w:b/>
                <w:color w:val="auto"/>
              </w:rPr>
              <w:t>9122014892</w:t>
            </w:r>
          </w:p>
        </w:tc>
      </w:tr>
      <w:tr w:rsidR="00B752E4" w:rsidRPr="00866D4E" w14:paraId="15E1E8F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752B36CA" w14:textId="77777777" w:rsidR="00B752E4" w:rsidRPr="00866D4E" w:rsidRDefault="00B752E4">
            <w:pPr>
              <w:pStyle w:val="BodyText"/>
              <w:rPr>
                <w:color w:val="auto"/>
                <w:sz w:val="24"/>
              </w:rPr>
            </w:pPr>
            <w:r w:rsidRPr="00866D4E">
              <w:rPr>
                <w:color w:val="auto"/>
                <w:sz w:val="24"/>
              </w:rPr>
              <w:t xml:space="preserve">DL  FORM </w:t>
            </w:r>
          </w:p>
        </w:tc>
      </w:tr>
      <w:tr w:rsidR="00B752E4" w:rsidRPr="00866D4E" w14:paraId="07F0A3A6"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6B3B9EE" w14:textId="77777777" w:rsidR="00B752E4" w:rsidRPr="00866D4E" w:rsidRDefault="00B752E4">
            <w:pPr>
              <w:pStyle w:val="Heading5"/>
              <w:rPr>
                <w:color w:val="auto"/>
              </w:rPr>
            </w:pPr>
            <w:r w:rsidRPr="00866D4E">
              <w:rPr>
                <w:color w:val="auto"/>
              </w:rPr>
              <w:t>Listing Control Section</w:t>
            </w:r>
          </w:p>
        </w:tc>
      </w:tr>
      <w:tr w:rsidR="00B752E4" w:rsidRPr="00866D4E" w14:paraId="02F66FE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C2D605" w14:textId="77777777" w:rsidR="00B752E4" w:rsidRPr="00866D4E" w:rsidRDefault="00B752E4">
            <w:pPr>
              <w:pStyle w:val="FORMDATA"/>
              <w:rPr>
                <w:b/>
                <w:color w:val="auto"/>
              </w:rPr>
            </w:pPr>
            <w:r w:rsidRPr="00866D4E">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E9958EF"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BF57782" w14:textId="77777777" w:rsidR="00B752E4" w:rsidRPr="00866D4E" w:rsidRDefault="00B752E4">
            <w:pPr>
              <w:pStyle w:val="FORMDATA"/>
              <w:rPr>
                <w:b/>
                <w:color w:val="auto"/>
              </w:rPr>
            </w:pPr>
            <w:r w:rsidRPr="00866D4E">
              <w:rPr>
                <w:b/>
                <w:color w:val="auto"/>
              </w:rPr>
              <w:t>0001</w:t>
            </w:r>
          </w:p>
        </w:tc>
      </w:tr>
      <w:tr w:rsidR="00B752E4" w:rsidRPr="00866D4E" w14:paraId="4A205293" w14:textId="77777777">
        <w:tc>
          <w:tcPr>
            <w:tcW w:w="2160" w:type="dxa"/>
            <w:tcBorders>
              <w:top w:val="single" w:sz="6" w:space="0" w:color="auto"/>
              <w:left w:val="single" w:sz="6" w:space="0" w:color="auto"/>
              <w:bottom w:val="single" w:sz="6" w:space="0" w:color="auto"/>
              <w:right w:val="single" w:sz="6" w:space="0" w:color="auto"/>
            </w:tcBorders>
          </w:tcPr>
          <w:p w14:paraId="43308554" w14:textId="77777777" w:rsidR="00B752E4" w:rsidRPr="00866D4E" w:rsidRDefault="00B752E4">
            <w:pPr>
              <w:pStyle w:val="FORMDATA"/>
              <w:rPr>
                <w:b/>
                <w:color w:val="auto"/>
              </w:rPr>
            </w:pPr>
            <w:r w:rsidRPr="00866D4E">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3777C421"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08AC03F4" w14:textId="77777777" w:rsidR="00B752E4" w:rsidRPr="00866D4E" w:rsidRDefault="00B752E4">
            <w:pPr>
              <w:pStyle w:val="FORMDATA"/>
              <w:rPr>
                <w:b/>
                <w:color w:val="auto"/>
              </w:rPr>
            </w:pPr>
            <w:r w:rsidRPr="00866D4E">
              <w:rPr>
                <w:b/>
                <w:color w:val="auto"/>
              </w:rPr>
              <w:t>D</w:t>
            </w:r>
          </w:p>
        </w:tc>
      </w:tr>
      <w:tr w:rsidR="00B752E4" w:rsidRPr="00866D4E" w14:paraId="7887DC1F" w14:textId="77777777">
        <w:tc>
          <w:tcPr>
            <w:tcW w:w="2160" w:type="dxa"/>
            <w:tcBorders>
              <w:top w:val="single" w:sz="6" w:space="0" w:color="auto"/>
              <w:left w:val="single" w:sz="6" w:space="0" w:color="auto"/>
              <w:bottom w:val="single" w:sz="6" w:space="0" w:color="auto"/>
              <w:right w:val="single" w:sz="6" w:space="0" w:color="auto"/>
            </w:tcBorders>
          </w:tcPr>
          <w:p w14:paraId="550CAE50" w14:textId="77777777" w:rsidR="00B752E4" w:rsidRPr="00866D4E" w:rsidRDefault="00B752E4">
            <w:pPr>
              <w:pStyle w:val="FORMDATA"/>
              <w:rPr>
                <w:b/>
                <w:color w:val="auto"/>
              </w:rPr>
            </w:pPr>
            <w:r w:rsidRPr="00866D4E">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628815E4"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19BCBC13" w14:textId="77777777" w:rsidR="00B752E4" w:rsidRPr="00866D4E" w:rsidRDefault="00B752E4">
            <w:pPr>
              <w:pStyle w:val="FORMDATA"/>
              <w:rPr>
                <w:b/>
                <w:color w:val="auto"/>
              </w:rPr>
            </w:pPr>
            <w:r w:rsidRPr="00866D4E">
              <w:rPr>
                <w:b/>
                <w:color w:val="auto"/>
              </w:rPr>
              <w:t>LML</w:t>
            </w:r>
          </w:p>
        </w:tc>
      </w:tr>
      <w:tr w:rsidR="00B752E4" w:rsidRPr="00866D4E" w14:paraId="225CBC92"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F148C72" w14:textId="77777777" w:rsidR="00B752E4" w:rsidRPr="00866D4E" w:rsidRDefault="00B752E4">
            <w:pPr>
              <w:pStyle w:val="Heading4"/>
              <w:rPr>
                <w:b/>
                <w:i w:val="0"/>
              </w:rPr>
            </w:pPr>
            <w:r w:rsidRPr="00866D4E">
              <w:rPr>
                <w:b/>
                <w:i w:val="0"/>
              </w:rPr>
              <w:t>Listing Information Section</w:t>
            </w:r>
          </w:p>
        </w:tc>
      </w:tr>
      <w:tr w:rsidR="00B752E4" w:rsidRPr="00866D4E" w14:paraId="11588172" w14:textId="77777777">
        <w:tc>
          <w:tcPr>
            <w:tcW w:w="2160" w:type="dxa"/>
            <w:tcBorders>
              <w:top w:val="single" w:sz="6" w:space="0" w:color="auto"/>
              <w:left w:val="single" w:sz="6" w:space="0" w:color="auto"/>
              <w:bottom w:val="single" w:sz="6" w:space="0" w:color="auto"/>
              <w:right w:val="single" w:sz="6" w:space="0" w:color="auto"/>
            </w:tcBorders>
          </w:tcPr>
          <w:p w14:paraId="5ABAE7A2" w14:textId="77777777" w:rsidR="00B752E4" w:rsidRPr="00866D4E" w:rsidRDefault="00B752E4">
            <w:pPr>
              <w:pStyle w:val="FORMDATA"/>
              <w:rPr>
                <w:b/>
                <w:color w:val="auto"/>
              </w:rPr>
            </w:pPr>
            <w:r w:rsidRPr="00866D4E">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4F550D57" w14:textId="77777777" w:rsidR="00B752E4" w:rsidRPr="00866D4E" w:rsidRDefault="00B752E4">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0CED9422"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Sandy</w:t>
                </w:r>
              </w:smartTag>
            </w:smartTag>
          </w:p>
        </w:tc>
      </w:tr>
      <w:tr w:rsidR="00B752E4" w:rsidRPr="00866D4E" w14:paraId="14E99353"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B6AA286" w14:textId="77777777" w:rsidR="00B752E4" w:rsidRPr="00866D4E" w:rsidRDefault="00B752E4">
            <w:pPr>
              <w:pStyle w:val="Heading5"/>
              <w:rPr>
                <w:color w:val="auto"/>
              </w:rPr>
            </w:pPr>
            <w:r w:rsidRPr="00866D4E">
              <w:rPr>
                <w:color w:val="auto"/>
              </w:rPr>
              <w:t>Listing Control Section</w:t>
            </w:r>
          </w:p>
        </w:tc>
      </w:tr>
      <w:tr w:rsidR="00B752E4" w:rsidRPr="00866D4E" w14:paraId="2BE9364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FC583CF" w14:textId="77777777" w:rsidR="00B752E4" w:rsidRPr="00866D4E" w:rsidRDefault="00B752E4">
            <w:pPr>
              <w:pStyle w:val="FORMDATA"/>
              <w:rPr>
                <w:b/>
                <w:color w:val="auto"/>
              </w:rPr>
            </w:pPr>
            <w:r w:rsidRPr="00866D4E">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75E7FEE"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F5E9E3C" w14:textId="77777777" w:rsidR="00B752E4" w:rsidRPr="00866D4E" w:rsidRDefault="00B752E4">
            <w:pPr>
              <w:pStyle w:val="FORMDATA"/>
              <w:rPr>
                <w:b/>
                <w:color w:val="auto"/>
              </w:rPr>
            </w:pPr>
            <w:r w:rsidRPr="00866D4E">
              <w:rPr>
                <w:b/>
                <w:color w:val="auto"/>
              </w:rPr>
              <w:t>0002</w:t>
            </w:r>
          </w:p>
        </w:tc>
      </w:tr>
      <w:tr w:rsidR="00B752E4" w:rsidRPr="00866D4E" w14:paraId="15D9C3C3" w14:textId="77777777">
        <w:tc>
          <w:tcPr>
            <w:tcW w:w="2160" w:type="dxa"/>
            <w:tcBorders>
              <w:top w:val="single" w:sz="6" w:space="0" w:color="auto"/>
              <w:left w:val="single" w:sz="6" w:space="0" w:color="auto"/>
              <w:bottom w:val="single" w:sz="6" w:space="0" w:color="auto"/>
              <w:right w:val="single" w:sz="6" w:space="0" w:color="auto"/>
            </w:tcBorders>
          </w:tcPr>
          <w:p w14:paraId="2CD4B490" w14:textId="77777777" w:rsidR="00B752E4" w:rsidRPr="00866D4E" w:rsidRDefault="00B752E4">
            <w:pPr>
              <w:pStyle w:val="FORMDATA"/>
              <w:rPr>
                <w:b/>
                <w:color w:val="auto"/>
              </w:rPr>
            </w:pPr>
            <w:r w:rsidRPr="00866D4E">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771FBF91"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180513EA" w14:textId="77777777" w:rsidR="00B752E4" w:rsidRPr="00866D4E" w:rsidRDefault="00B752E4">
            <w:pPr>
              <w:pStyle w:val="FORMDATA"/>
              <w:rPr>
                <w:b/>
                <w:color w:val="auto"/>
              </w:rPr>
            </w:pPr>
            <w:r w:rsidRPr="00866D4E">
              <w:rPr>
                <w:b/>
                <w:color w:val="auto"/>
              </w:rPr>
              <w:t>N</w:t>
            </w:r>
          </w:p>
        </w:tc>
      </w:tr>
      <w:tr w:rsidR="00B752E4" w:rsidRPr="00866D4E" w14:paraId="3C18C67D" w14:textId="77777777">
        <w:tc>
          <w:tcPr>
            <w:tcW w:w="2160" w:type="dxa"/>
            <w:tcBorders>
              <w:top w:val="single" w:sz="6" w:space="0" w:color="auto"/>
              <w:left w:val="single" w:sz="6" w:space="0" w:color="auto"/>
              <w:bottom w:val="single" w:sz="6" w:space="0" w:color="auto"/>
              <w:right w:val="single" w:sz="6" w:space="0" w:color="auto"/>
            </w:tcBorders>
          </w:tcPr>
          <w:p w14:paraId="5E37DBD1" w14:textId="77777777" w:rsidR="00B752E4" w:rsidRPr="00866D4E" w:rsidRDefault="00B752E4">
            <w:pPr>
              <w:pStyle w:val="FORMDATA"/>
              <w:rPr>
                <w:b/>
                <w:color w:val="auto"/>
              </w:rPr>
            </w:pPr>
            <w:r w:rsidRPr="00866D4E">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1FF8C1CF"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252FF6B8" w14:textId="77777777" w:rsidR="00B752E4" w:rsidRPr="00866D4E" w:rsidRDefault="00B752E4">
            <w:pPr>
              <w:pStyle w:val="FORMDATA"/>
              <w:rPr>
                <w:b/>
                <w:color w:val="auto"/>
              </w:rPr>
            </w:pPr>
            <w:r w:rsidRPr="00866D4E">
              <w:rPr>
                <w:b/>
                <w:color w:val="auto"/>
              </w:rPr>
              <w:t>LML</w:t>
            </w:r>
          </w:p>
        </w:tc>
      </w:tr>
      <w:tr w:rsidR="00B752E4" w:rsidRPr="00866D4E" w14:paraId="4C4F13E8" w14:textId="77777777">
        <w:tc>
          <w:tcPr>
            <w:tcW w:w="2160" w:type="dxa"/>
            <w:tcBorders>
              <w:top w:val="single" w:sz="6" w:space="0" w:color="auto"/>
              <w:left w:val="single" w:sz="6" w:space="0" w:color="auto"/>
              <w:bottom w:val="single" w:sz="6" w:space="0" w:color="auto"/>
              <w:right w:val="single" w:sz="6" w:space="0" w:color="auto"/>
            </w:tcBorders>
          </w:tcPr>
          <w:p w14:paraId="1D83747E" w14:textId="77777777" w:rsidR="00B752E4" w:rsidRPr="00866D4E" w:rsidRDefault="00B752E4">
            <w:pPr>
              <w:pStyle w:val="FORMDATA"/>
              <w:rPr>
                <w:b/>
                <w:color w:val="auto"/>
              </w:rPr>
            </w:pPr>
            <w:r w:rsidRPr="00866D4E">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5718B966" w14:textId="77777777" w:rsidR="00B752E4" w:rsidRPr="00866D4E" w:rsidRDefault="00B752E4">
            <w:pPr>
              <w:pStyle w:val="FORMDATA"/>
              <w:rPr>
                <w:b/>
                <w:color w:val="auto"/>
              </w:rPr>
            </w:pPr>
            <w:r w:rsidRPr="00866D4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6A8D5DA9" w14:textId="77777777" w:rsidR="00B752E4" w:rsidRPr="00866D4E" w:rsidRDefault="00B752E4">
            <w:pPr>
              <w:pStyle w:val="FORMDATA"/>
              <w:rPr>
                <w:b/>
                <w:color w:val="auto"/>
                <w:lang w:val="fr-FR"/>
              </w:rPr>
            </w:pPr>
            <w:r w:rsidRPr="00866D4E">
              <w:rPr>
                <w:b/>
                <w:color w:val="auto"/>
                <w:lang w:val="fr-FR"/>
              </w:rPr>
              <w:t>1</w:t>
            </w:r>
          </w:p>
        </w:tc>
      </w:tr>
      <w:tr w:rsidR="00B752E4" w:rsidRPr="00866D4E" w14:paraId="782A9FCE" w14:textId="77777777">
        <w:tc>
          <w:tcPr>
            <w:tcW w:w="2160" w:type="dxa"/>
            <w:tcBorders>
              <w:top w:val="single" w:sz="6" w:space="0" w:color="auto"/>
              <w:left w:val="single" w:sz="6" w:space="0" w:color="auto"/>
              <w:bottom w:val="single" w:sz="6" w:space="0" w:color="auto"/>
              <w:right w:val="single" w:sz="6" w:space="0" w:color="auto"/>
            </w:tcBorders>
          </w:tcPr>
          <w:p w14:paraId="10BB7A42" w14:textId="77777777" w:rsidR="00B752E4" w:rsidRPr="00866D4E" w:rsidRDefault="00B752E4">
            <w:pPr>
              <w:pStyle w:val="FORMDATA"/>
              <w:rPr>
                <w:b/>
                <w:color w:val="auto"/>
                <w:lang w:val="fr-FR"/>
              </w:rPr>
            </w:pPr>
            <w:r w:rsidRPr="00866D4E">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034DFAB1" w14:textId="77777777" w:rsidR="00B752E4" w:rsidRPr="00866D4E" w:rsidRDefault="00B752E4">
            <w:pPr>
              <w:pStyle w:val="FORMDATA"/>
              <w:rPr>
                <w:b/>
                <w:color w:val="auto"/>
                <w:lang w:val="fr-FR"/>
              </w:rPr>
            </w:pPr>
            <w:r w:rsidRPr="00866D4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6196FB11" w14:textId="77777777" w:rsidR="00B752E4" w:rsidRPr="00866D4E" w:rsidRDefault="00B752E4">
            <w:pPr>
              <w:pStyle w:val="FORMDATA"/>
              <w:rPr>
                <w:b/>
                <w:color w:val="auto"/>
              </w:rPr>
            </w:pPr>
            <w:r w:rsidRPr="00866D4E">
              <w:rPr>
                <w:b/>
                <w:color w:val="auto"/>
              </w:rPr>
              <w:t>SL</w:t>
            </w:r>
          </w:p>
        </w:tc>
      </w:tr>
      <w:tr w:rsidR="00B752E4" w:rsidRPr="00866D4E" w14:paraId="7CD0503C" w14:textId="77777777">
        <w:tc>
          <w:tcPr>
            <w:tcW w:w="2160" w:type="dxa"/>
            <w:tcBorders>
              <w:top w:val="single" w:sz="6" w:space="0" w:color="auto"/>
              <w:left w:val="single" w:sz="6" w:space="0" w:color="auto"/>
              <w:bottom w:val="single" w:sz="6" w:space="0" w:color="auto"/>
              <w:right w:val="single" w:sz="6" w:space="0" w:color="auto"/>
            </w:tcBorders>
          </w:tcPr>
          <w:p w14:paraId="16419082" w14:textId="77777777" w:rsidR="00B752E4" w:rsidRPr="00866D4E" w:rsidRDefault="00B752E4">
            <w:pPr>
              <w:pStyle w:val="FORMDATA"/>
              <w:rPr>
                <w:b/>
                <w:color w:val="auto"/>
              </w:rPr>
            </w:pPr>
            <w:r w:rsidRPr="00866D4E">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6C5189A4" w14:textId="77777777" w:rsidR="00B752E4" w:rsidRPr="00866D4E" w:rsidRDefault="00B752E4">
            <w:pPr>
              <w:pStyle w:val="FORMDATA"/>
              <w:rPr>
                <w:b/>
                <w:color w:val="auto"/>
              </w:rPr>
            </w:pPr>
            <w:r w:rsidRPr="00866D4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0F1A3E2F" w14:textId="77777777" w:rsidR="00B752E4" w:rsidRPr="00866D4E" w:rsidRDefault="00B752E4">
            <w:pPr>
              <w:pStyle w:val="FORMDATA"/>
              <w:rPr>
                <w:b/>
                <w:color w:val="auto"/>
              </w:rPr>
            </w:pPr>
            <w:r w:rsidRPr="00866D4E">
              <w:rPr>
                <w:b/>
                <w:color w:val="auto"/>
              </w:rPr>
              <w:t>B</w:t>
            </w:r>
          </w:p>
        </w:tc>
      </w:tr>
      <w:tr w:rsidR="00B752E4" w:rsidRPr="00866D4E" w14:paraId="48A1122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A312B8" w14:textId="77777777" w:rsidR="00B752E4" w:rsidRPr="00866D4E" w:rsidRDefault="00B752E4">
            <w:pPr>
              <w:pStyle w:val="FORMDATA"/>
              <w:rPr>
                <w:b/>
                <w:color w:val="auto"/>
              </w:rPr>
            </w:pPr>
            <w:r w:rsidRPr="00866D4E">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111FFAD" w14:textId="77777777" w:rsidR="00B752E4" w:rsidRPr="00866D4E" w:rsidRDefault="00B752E4">
            <w:pPr>
              <w:pStyle w:val="FORMDATA"/>
              <w:rPr>
                <w:b/>
                <w:color w:val="auto"/>
              </w:rPr>
            </w:pPr>
            <w:r w:rsidRPr="00866D4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8A59BB" w14:textId="77777777" w:rsidR="00B752E4" w:rsidRPr="00866D4E" w:rsidRDefault="00B752E4">
            <w:pPr>
              <w:pStyle w:val="FORMDATA"/>
              <w:rPr>
                <w:b/>
                <w:color w:val="auto"/>
              </w:rPr>
            </w:pPr>
            <w:r w:rsidRPr="00866D4E">
              <w:rPr>
                <w:b/>
                <w:color w:val="auto"/>
              </w:rPr>
              <w:t>0</w:t>
            </w:r>
          </w:p>
        </w:tc>
      </w:tr>
      <w:tr w:rsidR="00B752E4" w:rsidRPr="00866D4E" w14:paraId="1B0410D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6425D59" w14:textId="77777777" w:rsidR="00B752E4" w:rsidRPr="00866D4E" w:rsidRDefault="00B752E4">
            <w:pPr>
              <w:pStyle w:val="Heading4"/>
              <w:rPr>
                <w:b/>
                <w:i w:val="0"/>
              </w:rPr>
            </w:pPr>
            <w:r w:rsidRPr="00866D4E">
              <w:rPr>
                <w:b/>
                <w:i w:val="0"/>
              </w:rPr>
              <w:t>Listing Information Section</w:t>
            </w:r>
          </w:p>
        </w:tc>
      </w:tr>
      <w:tr w:rsidR="00B752E4" w:rsidRPr="00866D4E" w14:paraId="51DD483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0735CB" w14:textId="77777777" w:rsidR="00B752E4" w:rsidRPr="00866D4E" w:rsidRDefault="00B752E4">
            <w:pPr>
              <w:pStyle w:val="FORMDATA"/>
              <w:rPr>
                <w:b/>
                <w:color w:val="auto"/>
              </w:rPr>
            </w:pPr>
            <w:r w:rsidRPr="00866D4E">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DA761DE" w14:textId="77777777" w:rsidR="00B752E4" w:rsidRPr="00866D4E" w:rsidRDefault="00B752E4">
            <w:pPr>
              <w:pStyle w:val="FORMDATA"/>
              <w:rPr>
                <w:b/>
                <w:color w:val="auto"/>
              </w:rPr>
            </w:pPr>
            <w:r w:rsidRPr="00866D4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9627988" w14:textId="77777777" w:rsidR="00B752E4" w:rsidRPr="00866D4E" w:rsidRDefault="00B752E4">
            <w:pPr>
              <w:pStyle w:val="FORMDATA"/>
              <w:rPr>
                <w:b/>
                <w:color w:val="auto"/>
              </w:rPr>
            </w:pPr>
            <w:r w:rsidRPr="00866D4E">
              <w:rPr>
                <w:b/>
                <w:color w:val="auto"/>
              </w:rPr>
              <w:t>9122014892</w:t>
            </w:r>
          </w:p>
        </w:tc>
      </w:tr>
      <w:tr w:rsidR="00B752E4" w:rsidRPr="00866D4E" w14:paraId="500B917D" w14:textId="77777777">
        <w:tc>
          <w:tcPr>
            <w:tcW w:w="2160" w:type="dxa"/>
            <w:tcBorders>
              <w:top w:val="single" w:sz="6" w:space="0" w:color="auto"/>
              <w:left w:val="single" w:sz="6" w:space="0" w:color="auto"/>
              <w:bottom w:val="single" w:sz="6" w:space="0" w:color="auto"/>
              <w:right w:val="single" w:sz="6" w:space="0" w:color="auto"/>
            </w:tcBorders>
          </w:tcPr>
          <w:p w14:paraId="31288940" w14:textId="77777777" w:rsidR="00B752E4" w:rsidRPr="00866D4E" w:rsidRDefault="00B752E4">
            <w:pPr>
              <w:pStyle w:val="FORMDATA"/>
              <w:rPr>
                <w:b/>
                <w:color w:val="auto"/>
              </w:rPr>
            </w:pPr>
            <w:r w:rsidRPr="00866D4E">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7B262E38" w14:textId="77777777" w:rsidR="00B752E4" w:rsidRPr="00866D4E" w:rsidRDefault="00B752E4">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02C80F9C"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Sandy</w:t>
                </w:r>
              </w:smartTag>
            </w:smartTag>
          </w:p>
        </w:tc>
      </w:tr>
      <w:tr w:rsidR="00B752E4" w:rsidRPr="00866D4E" w14:paraId="76030413" w14:textId="77777777">
        <w:tc>
          <w:tcPr>
            <w:tcW w:w="2160" w:type="dxa"/>
            <w:tcBorders>
              <w:top w:val="single" w:sz="6" w:space="0" w:color="auto"/>
              <w:left w:val="single" w:sz="6" w:space="0" w:color="auto"/>
              <w:bottom w:val="single" w:sz="6" w:space="0" w:color="auto"/>
              <w:right w:val="single" w:sz="6" w:space="0" w:color="auto"/>
            </w:tcBorders>
          </w:tcPr>
          <w:p w14:paraId="66D93CA1" w14:textId="77777777" w:rsidR="00B752E4" w:rsidRPr="00866D4E" w:rsidRDefault="00B752E4">
            <w:pPr>
              <w:pStyle w:val="FORMDATA"/>
              <w:rPr>
                <w:b/>
                <w:color w:val="auto"/>
              </w:rPr>
            </w:pPr>
            <w:r w:rsidRPr="00866D4E">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36F7E3A0" w14:textId="77777777" w:rsidR="00B752E4" w:rsidRPr="00866D4E" w:rsidRDefault="00B752E4">
            <w:pPr>
              <w:pStyle w:val="FORMDATA"/>
              <w:rPr>
                <w:b/>
                <w:color w:val="auto"/>
              </w:rPr>
            </w:pPr>
            <w:r w:rsidRPr="00866D4E">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5EE4439F" w14:textId="77777777" w:rsidR="00B752E4" w:rsidRPr="00866D4E" w:rsidRDefault="00B752E4">
            <w:pPr>
              <w:pStyle w:val="FORMDATA"/>
              <w:rPr>
                <w:b/>
                <w:color w:val="auto"/>
              </w:rPr>
            </w:pPr>
            <w:r w:rsidRPr="00866D4E">
              <w:rPr>
                <w:b/>
                <w:color w:val="auto"/>
              </w:rPr>
              <w:t>Dollar Grill</w:t>
            </w:r>
          </w:p>
        </w:tc>
      </w:tr>
      <w:tr w:rsidR="00B752E4" w:rsidRPr="00866D4E" w14:paraId="3FC86C9A" w14:textId="77777777">
        <w:tc>
          <w:tcPr>
            <w:tcW w:w="2160" w:type="dxa"/>
            <w:tcBorders>
              <w:top w:val="single" w:sz="6" w:space="0" w:color="auto"/>
              <w:left w:val="single" w:sz="6" w:space="0" w:color="auto"/>
              <w:bottom w:val="single" w:sz="6" w:space="0" w:color="auto"/>
              <w:right w:val="single" w:sz="6" w:space="0" w:color="auto"/>
            </w:tcBorders>
          </w:tcPr>
          <w:p w14:paraId="6CC03A85" w14:textId="77777777" w:rsidR="00B752E4" w:rsidRPr="00866D4E" w:rsidRDefault="00B752E4">
            <w:pPr>
              <w:pStyle w:val="FORMDATA"/>
              <w:rPr>
                <w:b/>
                <w:color w:val="auto"/>
              </w:rPr>
            </w:pPr>
            <w:r w:rsidRPr="00866D4E">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2591F6A1" w14:textId="77777777" w:rsidR="00B752E4" w:rsidRPr="00866D4E" w:rsidRDefault="00B752E4">
            <w:pPr>
              <w:pStyle w:val="FORMDATA"/>
              <w:rPr>
                <w:b/>
                <w:color w:val="auto"/>
              </w:rPr>
            </w:pPr>
            <w:r w:rsidRPr="00866D4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6BAF5122" w14:textId="77777777" w:rsidR="00B752E4" w:rsidRPr="00866D4E" w:rsidRDefault="00B752E4">
            <w:pPr>
              <w:pStyle w:val="FORMDATA"/>
              <w:rPr>
                <w:b/>
                <w:color w:val="auto"/>
              </w:rPr>
            </w:pPr>
            <w:r w:rsidRPr="00866D4E">
              <w:rPr>
                <w:b/>
                <w:color w:val="auto"/>
              </w:rPr>
              <w:t>1300</w:t>
            </w:r>
          </w:p>
        </w:tc>
      </w:tr>
      <w:tr w:rsidR="00B752E4" w:rsidRPr="00866D4E" w14:paraId="10E5F43C" w14:textId="77777777">
        <w:tc>
          <w:tcPr>
            <w:tcW w:w="2160" w:type="dxa"/>
            <w:tcBorders>
              <w:top w:val="single" w:sz="6" w:space="0" w:color="auto"/>
              <w:left w:val="single" w:sz="6" w:space="0" w:color="auto"/>
              <w:bottom w:val="single" w:sz="6" w:space="0" w:color="auto"/>
              <w:right w:val="single" w:sz="6" w:space="0" w:color="auto"/>
            </w:tcBorders>
          </w:tcPr>
          <w:p w14:paraId="06FB357A" w14:textId="77777777" w:rsidR="00B752E4" w:rsidRPr="00866D4E" w:rsidRDefault="00B752E4">
            <w:pPr>
              <w:pStyle w:val="FORMDATA"/>
              <w:rPr>
                <w:b/>
                <w:color w:val="auto"/>
              </w:rPr>
            </w:pPr>
            <w:r w:rsidRPr="00866D4E">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6E3F4184"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BC147A3" w14:textId="77777777" w:rsidR="00B752E4" w:rsidRPr="00866D4E" w:rsidRDefault="00B752E4">
            <w:pPr>
              <w:pStyle w:val="FORMDATA"/>
              <w:rPr>
                <w:b/>
                <w:color w:val="auto"/>
              </w:rPr>
            </w:pPr>
            <w:r w:rsidRPr="00866D4E">
              <w:rPr>
                <w:b/>
                <w:color w:val="auto"/>
              </w:rPr>
              <w:t>Bull</w:t>
            </w:r>
          </w:p>
        </w:tc>
      </w:tr>
      <w:tr w:rsidR="00B752E4" w:rsidRPr="00866D4E" w14:paraId="481DD944" w14:textId="77777777">
        <w:tc>
          <w:tcPr>
            <w:tcW w:w="2160" w:type="dxa"/>
            <w:tcBorders>
              <w:top w:val="single" w:sz="6" w:space="0" w:color="auto"/>
              <w:left w:val="single" w:sz="6" w:space="0" w:color="auto"/>
              <w:bottom w:val="single" w:sz="6" w:space="0" w:color="auto"/>
              <w:right w:val="single" w:sz="6" w:space="0" w:color="auto"/>
            </w:tcBorders>
          </w:tcPr>
          <w:p w14:paraId="60D7683A" w14:textId="77777777" w:rsidR="00B752E4" w:rsidRPr="00866D4E" w:rsidRDefault="00B752E4">
            <w:pPr>
              <w:pStyle w:val="FORMDATA"/>
              <w:rPr>
                <w:b/>
                <w:color w:val="auto"/>
              </w:rPr>
            </w:pPr>
            <w:r w:rsidRPr="00866D4E">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42C66F62"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51ABD52C" w14:textId="77777777" w:rsidR="00B752E4" w:rsidRPr="00866D4E" w:rsidRDefault="00B752E4">
            <w:pPr>
              <w:pStyle w:val="FORMDATA"/>
              <w:rPr>
                <w:b/>
                <w:color w:val="auto"/>
              </w:rPr>
            </w:pPr>
            <w:r w:rsidRPr="00866D4E">
              <w:rPr>
                <w:b/>
                <w:color w:val="auto"/>
              </w:rPr>
              <w:t>St</w:t>
            </w:r>
          </w:p>
        </w:tc>
      </w:tr>
      <w:tr w:rsidR="00B752E4" w:rsidRPr="00866D4E" w14:paraId="4668ABD8" w14:textId="77777777">
        <w:tc>
          <w:tcPr>
            <w:tcW w:w="2160" w:type="dxa"/>
            <w:tcBorders>
              <w:top w:val="single" w:sz="6" w:space="0" w:color="auto"/>
              <w:left w:val="single" w:sz="6" w:space="0" w:color="auto"/>
              <w:bottom w:val="single" w:sz="6" w:space="0" w:color="auto"/>
              <w:right w:val="single" w:sz="6" w:space="0" w:color="auto"/>
            </w:tcBorders>
          </w:tcPr>
          <w:p w14:paraId="3C24EF34" w14:textId="77777777" w:rsidR="00B752E4" w:rsidRPr="00866D4E" w:rsidRDefault="00B752E4">
            <w:pPr>
              <w:rPr>
                <w:rFonts w:ascii="Arial" w:hAnsi="Arial" w:cs="Arial"/>
                <w:b/>
              </w:rPr>
            </w:pPr>
            <w:r w:rsidRPr="00866D4E">
              <w:rPr>
                <w:rFonts w:ascii="Arial" w:hAnsi="Arial" w:cs="Arial"/>
                <w:b/>
              </w:rPr>
              <w:t>YPH</w:t>
            </w:r>
          </w:p>
        </w:tc>
        <w:tc>
          <w:tcPr>
            <w:tcW w:w="3960" w:type="dxa"/>
            <w:tcBorders>
              <w:top w:val="single" w:sz="6" w:space="0" w:color="auto"/>
              <w:left w:val="single" w:sz="6" w:space="0" w:color="auto"/>
              <w:bottom w:val="single" w:sz="6" w:space="0" w:color="auto"/>
              <w:right w:val="single" w:sz="6" w:space="0" w:color="auto"/>
            </w:tcBorders>
          </w:tcPr>
          <w:p w14:paraId="6FF96E23" w14:textId="77777777" w:rsidR="00B752E4" w:rsidRPr="00866D4E" w:rsidRDefault="00B752E4">
            <w:pPr>
              <w:rPr>
                <w:rFonts w:ascii="Arial" w:hAnsi="Arial" w:cs="Arial"/>
                <w:b/>
              </w:rPr>
            </w:pPr>
            <w:r w:rsidRPr="00866D4E">
              <w:rPr>
                <w:rFonts w:ascii="Arial" w:hAnsi="Arial" w:cs="Arial"/>
                <w:b/>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4F032329" w14:textId="77777777" w:rsidR="00B752E4" w:rsidRPr="00866D4E" w:rsidRDefault="00B752E4">
            <w:pPr>
              <w:rPr>
                <w:rFonts w:ascii="Arial" w:hAnsi="Arial" w:cs="Arial"/>
                <w:b/>
                <w:iCs/>
              </w:rPr>
            </w:pPr>
            <w:r w:rsidRPr="00866D4E">
              <w:rPr>
                <w:rFonts w:ascii="Arial" w:hAnsi="Arial" w:cs="Arial"/>
                <w:b/>
                <w:iCs/>
              </w:rPr>
              <w:t>999001</w:t>
            </w:r>
          </w:p>
        </w:tc>
      </w:tr>
      <w:tr w:rsidR="00B752E4" w:rsidRPr="00866D4E" w14:paraId="532C6FE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895500A" w14:textId="77777777" w:rsidR="00B752E4" w:rsidRPr="00866D4E" w:rsidRDefault="00B752E4">
            <w:pPr>
              <w:pStyle w:val="Heading5"/>
              <w:rPr>
                <w:color w:val="auto"/>
              </w:rPr>
            </w:pPr>
            <w:r w:rsidRPr="00866D4E">
              <w:rPr>
                <w:color w:val="auto"/>
              </w:rPr>
              <w:t>Advertising Section</w:t>
            </w:r>
          </w:p>
        </w:tc>
      </w:tr>
      <w:tr w:rsidR="00B752E4" w:rsidRPr="00866D4E" w14:paraId="63B15316" w14:textId="77777777">
        <w:tc>
          <w:tcPr>
            <w:tcW w:w="2160" w:type="dxa"/>
            <w:tcBorders>
              <w:top w:val="single" w:sz="6" w:space="0" w:color="auto"/>
              <w:left w:val="single" w:sz="6" w:space="0" w:color="auto"/>
              <w:bottom w:val="single" w:sz="6" w:space="0" w:color="auto"/>
              <w:right w:val="single" w:sz="6" w:space="0" w:color="auto"/>
            </w:tcBorders>
          </w:tcPr>
          <w:p w14:paraId="6ACE4D81" w14:textId="77777777" w:rsidR="00B752E4" w:rsidRPr="00866D4E" w:rsidRDefault="00B752E4">
            <w:pPr>
              <w:rPr>
                <w:rFonts w:ascii="Arial" w:hAnsi="Arial" w:cs="Arial"/>
                <w:b/>
              </w:rPr>
            </w:pPr>
            <w:r w:rsidRPr="00866D4E">
              <w:rPr>
                <w:rFonts w:ascii="Arial" w:hAnsi="Arial" w:cs="Arial"/>
                <w:b/>
              </w:rPr>
              <w:t>SIC</w:t>
            </w:r>
          </w:p>
        </w:tc>
        <w:tc>
          <w:tcPr>
            <w:tcW w:w="3960" w:type="dxa"/>
            <w:tcBorders>
              <w:top w:val="single" w:sz="6" w:space="0" w:color="auto"/>
              <w:left w:val="single" w:sz="6" w:space="0" w:color="auto"/>
              <w:bottom w:val="single" w:sz="6" w:space="0" w:color="auto"/>
              <w:right w:val="single" w:sz="6" w:space="0" w:color="auto"/>
            </w:tcBorders>
          </w:tcPr>
          <w:p w14:paraId="0780447B" w14:textId="77777777" w:rsidR="00B752E4" w:rsidRPr="00866D4E" w:rsidRDefault="00B752E4">
            <w:pPr>
              <w:rPr>
                <w:rFonts w:ascii="Arial" w:hAnsi="Arial" w:cs="Arial"/>
                <w:b/>
              </w:rPr>
            </w:pPr>
            <w:r w:rsidRPr="00866D4E">
              <w:rPr>
                <w:rFonts w:ascii="Arial" w:hAnsi="Arial" w:cs="Arial"/>
                <w:b/>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5ECFC47A" w14:textId="77777777" w:rsidR="00B752E4" w:rsidRPr="00866D4E" w:rsidRDefault="00B752E4">
            <w:pPr>
              <w:rPr>
                <w:rFonts w:ascii="Arial" w:hAnsi="Arial" w:cs="Arial"/>
                <w:b/>
                <w:iCs/>
              </w:rPr>
            </w:pPr>
            <w:r w:rsidRPr="00866D4E">
              <w:rPr>
                <w:rFonts w:ascii="Arial" w:hAnsi="Arial" w:cs="Arial"/>
                <w:b/>
                <w:iCs/>
              </w:rPr>
              <w:t>8711</w:t>
            </w:r>
          </w:p>
        </w:tc>
      </w:tr>
      <w:tr w:rsidR="00B752E4" w:rsidRPr="00866D4E" w14:paraId="74FD828C"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4CD59DF" w14:textId="77777777" w:rsidR="00B752E4" w:rsidRPr="00866D4E" w:rsidRDefault="00B752E4">
            <w:pPr>
              <w:pStyle w:val="BodyText"/>
              <w:rPr>
                <w:color w:val="auto"/>
              </w:rPr>
            </w:pPr>
            <w:r w:rsidRPr="00866D4E">
              <w:rPr>
                <w:rFonts w:ascii="Arial" w:hAnsi="Arial" w:cs="Arial"/>
                <w:color w:val="auto"/>
              </w:rPr>
              <w:t>PS  FORM</w:t>
            </w:r>
          </w:p>
        </w:tc>
      </w:tr>
      <w:tr w:rsidR="00B752E4" w:rsidRPr="00866D4E" w14:paraId="7FA3A71D"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C861A17" w14:textId="77777777" w:rsidR="00B752E4" w:rsidRPr="00866D4E" w:rsidRDefault="00B752E4">
            <w:pPr>
              <w:pStyle w:val="Heading5"/>
              <w:rPr>
                <w:color w:val="auto"/>
              </w:rPr>
            </w:pPr>
            <w:r w:rsidRPr="00866D4E">
              <w:rPr>
                <w:color w:val="auto"/>
              </w:rPr>
              <w:t>Administrative Section</w:t>
            </w:r>
          </w:p>
        </w:tc>
      </w:tr>
      <w:tr w:rsidR="00B752E4" w:rsidRPr="00866D4E" w14:paraId="28D269A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44EFDAB" w14:textId="77777777" w:rsidR="00B752E4" w:rsidRPr="00866D4E" w:rsidRDefault="00B752E4">
            <w:pPr>
              <w:pStyle w:val="FORMDATA"/>
              <w:rPr>
                <w:b/>
                <w:color w:val="auto"/>
                <w:lang w:val="fr-FR"/>
              </w:rPr>
            </w:pPr>
            <w:r w:rsidRPr="00866D4E">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256665F6" w14:textId="77777777" w:rsidR="00B752E4" w:rsidRPr="00866D4E" w:rsidRDefault="00B752E4">
            <w:pPr>
              <w:pStyle w:val="FORMDATA"/>
              <w:rPr>
                <w:b/>
                <w:color w:val="auto"/>
                <w:lang w:val="fr-FR"/>
              </w:rPr>
            </w:pPr>
            <w:r w:rsidRPr="00866D4E">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646243DD" w14:textId="77777777" w:rsidR="00B752E4" w:rsidRPr="00866D4E" w:rsidRDefault="00B752E4">
            <w:pPr>
              <w:pStyle w:val="FORMDATA"/>
              <w:rPr>
                <w:b/>
                <w:color w:val="auto"/>
              </w:rPr>
            </w:pPr>
            <w:r w:rsidRPr="00866D4E">
              <w:rPr>
                <w:b/>
                <w:color w:val="auto"/>
              </w:rPr>
              <w:t>002</w:t>
            </w:r>
          </w:p>
        </w:tc>
      </w:tr>
      <w:tr w:rsidR="00B752E4" w:rsidRPr="00866D4E" w14:paraId="4D9DBA4B"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B2BE284" w14:textId="77777777" w:rsidR="00B752E4" w:rsidRPr="00866D4E" w:rsidRDefault="00B752E4">
            <w:pPr>
              <w:pStyle w:val="Heading5"/>
              <w:rPr>
                <w:color w:val="auto"/>
              </w:rPr>
            </w:pPr>
            <w:r w:rsidRPr="00866D4E">
              <w:rPr>
                <w:color w:val="auto"/>
              </w:rPr>
              <w:t>Service Details Section</w:t>
            </w:r>
          </w:p>
        </w:tc>
      </w:tr>
      <w:tr w:rsidR="00B752E4" w:rsidRPr="00866D4E" w14:paraId="56F8790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700AF01" w14:textId="77777777" w:rsidR="00B752E4" w:rsidRPr="00866D4E" w:rsidRDefault="00B752E4">
            <w:pPr>
              <w:pStyle w:val="FORMDATA"/>
              <w:rPr>
                <w:b/>
                <w:color w:val="auto"/>
              </w:rPr>
            </w:pPr>
            <w:r w:rsidRPr="00866D4E">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0469873" w14:textId="77777777" w:rsidR="00B752E4" w:rsidRPr="00866D4E" w:rsidRDefault="00B752E4">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F533A83" w14:textId="77777777" w:rsidR="00B752E4" w:rsidRPr="00866D4E" w:rsidRDefault="00B752E4">
            <w:pPr>
              <w:pStyle w:val="FORMDATA"/>
              <w:rPr>
                <w:b/>
                <w:color w:val="auto"/>
              </w:rPr>
            </w:pPr>
            <w:r w:rsidRPr="00866D4E">
              <w:rPr>
                <w:b/>
                <w:color w:val="auto"/>
              </w:rPr>
              <w:t>00001</w:t>
            </w:r>
          </w:p>
        </w:tc>
      </w:tr>
      <w:tr w:rsidR="00B752E4" w:rsidRPr="00866D4E" w14:paraId="4C02332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48A9D0" w14:textId="77777777" w:rsidR="00B752E4" w:rsidRPr="00866D4E" w:rsidRDefault="00B752E4">
            <w:pPr>
              <w:pStyle w:val="FORMDATA"/>
              <w:rPr>
                <w:b/>
                <w:color w:val="auto"/>
              </w:rPr>
            </w:pPr>
            <w:r w:rsidRPr="00866D4E">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1FA74BFC" w14:textId="77777777" w:rsidR="00B752E4" w:rsidRPr="00866D4E" w:rsidRDefault="00B752E4">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701AB798" w14:textId="77777777" w:rsidR="00B752E4" w:rsidRPr="00866D4E" w:rsidRDefault="00B752E4">
            <w:pPr>
              <w:pStyle w:val="FORMDATA"/>
              <w:rPr>
                <w:b/>
                <w:color w:val="auto"/>
              </w:rPr>
            </w:pPr>
            <w:r w:rsidRPr="00866D4E">
              <w:rPr>
                <w:b/>
                <w:color w:val="auto"/>
              </w:rPr>
              <w:t>V</w:t>
            </w:r>
          </w:p>
        </w:tc>
      </w:tr>
      <w:tr w:rsidR="00B752E4" w:rsidRPr="00866D4E" w14:paraId="7586ADD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70955E" w14:textId="77777777" w:rsidR="00B752E4" w:rsidRPr="00866D4E" w:rsidRDefault="00B752E4">
            <w:pPr>
              <w:pStyle w:val="FORMDATA"/>
              <w:rPr>
                <w:b/>
                <w:color w:val="auto"/>
              </w:rPr>
            </w:pPr>
            <w:r w:rsidRPr="00866D4E">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791EEDD8" w14:textId="77777777" w:rsidR="00B752E4" w:rsidRPr="00866D4E" w:rsidRDefault="00B752E4">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3297683D" w14:textId="77777777" w:rsidR="00B752E4" w:rsidRPr="00866D4E" w:rsidRDefault="00B752E4">
            <w:pPr>
              <w:pStyle w:val="FORMDATA"/>
              <w:rPr>
                <w:b/>
                <w:color w:val="auto"/>
              </w:rPr>
            </w:pPr>
            <w:r w:rsidRPr="00866D4E">
              <w:rPr>
                <w:b/>
                <w:color w:val="auto"/>
              </w:rPr>
              <w:t>9122014892</w:t>
            </w:r>
          </w:p>
        </w:tc>
      </w:tr>
      <w:tr w:rsidR="00B752E4" w:rsidRPr="00866D4E" w14:paraId="36B70FE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C92950" w14:textId="77777777" w:rsidR="00B752E4" w:rsidRPr="00866D4E" w:rsidRDefault="00B752E4">
            <w:pPr>
              <w:pStyle w:val="FORMDATA"/>
              <w:rPr>
                <w:b/>
                <w:color w:val="auto"/>
              </w:rPr>
            </w:pPr>
            <w:r w:rsidRPr="00866D4E">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2242D215" w14:textId="77777777" w:rsidR="00B752E4" w:rsidRPr="00866D4E" w:rsidRDefault="00B752E4">
            <w:pPr>
              <w:pStyle w:val="FORMDATA"/>
              <w:rPr>
                <w:b/>
                <w:color w:val="auto"/>
              </w:rPr>
            </w:pPr>
            <w:r w:rsidRPr="00866D4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7882384E" w14:textId="77777777" w:rsidR="00B752E4" w:rsidRPr="00866D4E" w:rsidRDefault="00B752E4">
            <w:pPr>
              <w:pStyle w:val="FORMDATA"/>
              <w:rPr>
                <w:b/>
                <w:color w:val="auto"/>
              </w:rPr>
            </w:pPr>
            <w:r w:rsidRPr="00866D4E">
              <w:rPr>
                <w:b/>
                <w:color w:val="auto"/>
              </w:rPr>
              <w:t>N</w:t>
            </w:r>
          </w:p>
        </w:tc>
      </w:tr>
      <w:tr w:rsidR="00B752E4" w:rsidRPr="00866D4E" w14:paraId="43508FB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7E91B35" w14:textId="77777777" w:rsidR="00B752E4" w:rsidRPr="00866D4E" w:rsidRDefault="00B752E4">
            <w:pPr>
              <w:pStyle w:val="FORMDATA"/>
              <w:rPr>
                <w:b/>
                <w:color w:val="auto"/>
              </w:rPr>
            </w:pPr>
            <w:r w:rsidRPr="00866D4E">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34C58C62" w14:textId="77777777" w:rsidR="00B752E4" w:rsidRPr="00866D4E" w:rsidRDefault="00B752E4">
            <w:pPr>
              <w:pStyle w:val="FORMDATA"/>
              <w:rPr>
                <w:b/>
                <w:color w:val="auto"/>
              </w:rPr>
            </w:pPr>
            <w:r w:rsidRPr="00866D4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9A7540F" w14:textId="77777777" w:rsidR="00B752E4" w:rsidRPr="00866D4E" w:rsidRDefault="00B752E4">
            <w:pPr>
              <w:pStyle w:val="FORMDATA"/>
              <w:rPr>
                <w:b/>
                <w:color w:val="auto"/>
              </w:rPr>
            </w:pPr>
            <w:r w:rsidRPr="00866D4E">
              <w:rPr>
                <w:b/>
                <w:color w:val="auto"/>
              </w:rPr>
              <w:t>ESX</w:t>
            </w:r>
          </w:p>
        </w:tc>
      </w:tr>
      <w:tr w:rsidR="00B752E4" w:rsidRPr="00866D4E" w14:paraId="08ACCFC5"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4A6A8F7" w14:textId="77777777" w:rsidR="00B752E4" w:rsidRPr="00866D4E" w:rsidRDefault="00B752E4">
            <w:pPr>
              <w:pStyle w:val="Heading5"/>
              <w:rPr>
                <w:color w:val="auto"/>
              </w:rPr>
            </w:pPr>
            <w:r w:rsidRPr="00866D4E">
              <w:rPr>
                <w:color w:val="auto"/>
              </w:rPr>
              <w:t>Service Details Section</w:t>
            </w:r>
          </w:p>
        </w:tc>
      </w:tr>
      <w:tr w:rsidR="00B752E4" w:rsidRPr="00866D4E" w14:paraId="6844A88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8AB6958" w14:textId="77777777" w:rsidR="00B752E4" w:rsidRPr="00866D4E" w:rsidRDefault="00B752E4">
            <w:pPr>
              <w:pStyle w:val="FORMDATA"/>
              <w:rPr>
                <w:b/>
                <w:color w:val="auto"/>
              </w:rPr>
            </w:pPr>
            <w:r w:rsidRPr="00866D4E">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2F53854" w14:textId="77777777" w:rsidR="00B752E4" w:rsidRPr="00866D4E" w:rsidRDefault="00B752E4">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47E9C72" w14:textId="77777777" w:rsidR="00B752E4" w:rsidRPr="00866D4E" w:rsidRDefault="00B752E4">
            <w:pPr>
              <w:pStyle w:val="FORMDATA"/>
              <w:rPr>
                <w:b/>
                <w:color w:val="auto"/>
              </w:rPr>
            </w:pPr>
            <w:r w:rsidRPr="00866D4E">
              <w:rPr>
                <w:b/>
                <w:color w:val="auto"/>
              </w:rPr>
              <w:t>00002</w:t>
            </w:r>
          </w:p>
        </w:tc>
      </w:tr>
      <w:tr w:rsidR="00B752E4" w:rsidRPr="00866D4E" w14:paraId="10A31E1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01A765" w14:textId="77777777" w:rsidR="00B752E4" w:rsidRPr="00866D4E" w:rsidRDefault="00B752E4">
            <w:pPr>
              <w:pStyle w:val="FORMDATA"/>
              <w:rPr>
                <w:b/>
                <w:color w:val="auto"/>
              </w:rPr>
            </w:pPr>
            <w:r w:rsidRPr="00866D4E">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337FA68F" w14:textId="77777777" w:rsidR="00B752E4" w:rsidRPr="00866D4E" w:rsidRDefault="00B752E4">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3257FC2" w14:textId="77777777" w:rsidR="00B752E4" w:rsidRPr="00866D4E" w:rsidRDefault="00B752E4">
            <w:pPr>
              <w:pStyle w:val="FORMDATA"/>
              <w:rPr>
                <w:b/>
                <w:color w:val="auto"/>
              </w:rPr>
            </w:pPr>
            <w:r w:rsidRPr="00866D4E">
              <w:rPr>
                <w:b/>
                <w:color w:val="auto"/>
              </w:rPr>
              <w:t>V</w:t>
            </w:r>
          </w:p>
        </w:tc>
      </w:tr>
      <w:tr w:rsidR="00B752E4" w:rsidRPr="00866D4E" w14:paraId="150322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CC5AE9E" w14:textId="77777777" w:rsidR="00B752E4" w:rsidRPr="00866D4E" w:rsidRDefault="00B752E4">
            <w:pPr>
              <w:pStyle w:val="FORMDATA"/>
              <w:rPr>
                <w:b/>
                <w:color w:val="auto"/>
              </w:rPr>
            </w:pPr>
            <w:r w:rsidRPr="00866D4E">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26C8DCEF" w14:textId="77777777" w:rsidR="00B752E4" w:rsidRPr="00866D4E" w:rsidRDefault="00B752E4">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02D08822" w14:textId="77777777" w:rsidR="00B752E4" w:rsidRPr="00866D4E" w:rsidRDefault="00B752E4">
            <w:pPr>
              <w:pStyle w:val="FORMDATA"/>
              <w:rPr>
                <w:b/>
                <w:color w:val="auto"/>
              </w:rPr>
            </w:pPr>
            <w:r w:rsidRPr="00866D4E">
              <w:rPr>
                <w:b/>
                <w:color w:val="auto"/>
              </w:rPr>
              <w:t>9122014893</w:t>
            </w:r>
          </w:p>
        </w:tc>
      </w:tr>
    </w:tbl>
    <w:p w14:paraId="34501B91" w14:textId="77777777" w:rsidR="00B752E4" w:rsidRDefault="00B752E4"/>
    <w:p w14:paraId="003E4C97" w14:textId="77777777" w:rsidR="00C766AE" w:rsidRDefault="00C766AE" w:rsidP="00DE40B5"/>
    <w:p w14:paraId="710CF832" w14:textId="77777777" w:rsidR="00C766AE" w:rsidRDefault="00C766AE" w:rsidP="00DE40B5"/>
    <w:p w14:paraId="199A90FA" w14:textId="77777777" w:rsidR="00C766AE" w:rsidRDefault="00C766AE" w:rsidP="00DE40B5"/>
    <w:p w14:paraId="59B87D97" w14:textId="77777777" w:rsidR="00C766AE" w:rsidRDefault="00C766AE" w:rsidP="00DE40B5"/>
    <w:p w14:paraId="15B70198" w14:textId="77777777" w:rsidR="00C766AE" w:rsidRDefault="00C766AE" w:rsidP="00C766AE">
      <w:r>
        <w:t>XML INPUT:</w:t>
      </w:r>
    </w:p>
    <w:p w14:paraId="28C4E1BD" w14:textId="77777777" w:rsidR="00C766AE" w:rsidRDefault="00C766AE" w:rsidP="00C766AE"/>
    <w:p w14:paraId="44307D3F" w14:textId="77777777" w:rsidR="00C766AE" w:rsidRDefault="00C766AE" w:rsidP="00C766AE">
      <w:pPr>
        <w:ind w:hanging="480"/>
        <w:rPr>
          <w:rFonts w:ascii="Verdana" w:hAnsi="Verdana"/>
          <w:sz w:val="20"/>
          <w:szCs w:val="20"/>
        </w:rPr>
      </w:pPr>
      <w:hyperlink r:id="rId87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341C077" w14:textId="77777777" w:rsidR="00C766AE" w:rsidRDefault="00C766AE" w:rsidP="00C766AE">
      <w:pPr>
        <w:ind w:hanging="480"/>
        <w:rPr>
          <w:rFonts w:ascii="Verdana" w:hAnsi="Verdana"/>
          <w:sz w:val="20"/>
          <w:szCs w:val="20"/>
        </w:rPr>
      </w:pPr>
      <w:hyperlink r:id="rId87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C81624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AA34D5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2009-07-02T13:18:04-05:00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5DA50B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CVT0M039R31DC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356E447"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7805E4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2AE4FA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433269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95C560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65D4F5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200907020118PM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4B8AB2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B8B7B2B" w14:textId="77777777" w:rsidR="00C766AE" w:rsidRDefault="00C766AE" w:rsidP="00C766AE">
      <w:pPr>
        <w:ind w:hanging="480"/>
        <w:rPr>
          <w:rFonts w:ascii="Verdana" w:hAnsi="Verdana"/>
          <w:sz w:val="20"/>
          <w:szCs w:val="20"/>
        </w:rPr>
      </w:pPr>
      <w:hyperlink r:id="rId87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10105B3" w14:textId="77777777" w:rsidR="00C766AE" w:rsidRDefault="00C766AE" w:rsidP="00C766AE">
      <w:pPr>
        <w:ind w:hanging="480"/>
        <w:rPr>
          <w:rFonts w:ascii="Verdana" w:hAnsi="Verdana"/>
          <w:sz w:val="20"/>
          <w:szCs w:val="20"/>
        </w:rPr>
      </w:pPr>
      <w:hyperlink r:id="rId87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F447F2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1CE5D1F"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4D74E5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2E4746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151B036" w14:textId="77777777" w:rsidR="00C766AE" w:rsidRPr="008C51B0" w:rsidRDefault="00C766AE" w:rsidP="00C766A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5E1F4F1" w14:textId="77777777" w:rsidR="00C766AE" w:rsidRDefault="00C766AE" w:rsidP="00C766AE">
      <w:pPr>
        <w:ind w:hanging="480"/>
        <w:rPr>
          <w:rFonts w:ascii="Verdana" w:hAnsi="Verdana"/>
          <w:sz w:val="20"/>
          <w:szCs w:val="20"/>
        </w:rPr>
      </w:pPr>
      <w:hyperlink r:id="rId87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87E758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6707E4F"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4AA7F9A"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7BEE2E2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B6D8DFE"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4ED44FB" w14:textId="77777777" w:rsidR="00C766AE" w:rsidRDefault="00C766AE" w:rsidP="00C766AE">
      <w:pPr>
        <w:ind w:hanging="480"/>
        <w:rPr>
          <w:rFonts w:ascii="Verdana" w:hAnsi="Verdana"/>
          <w:sz w:val="20"/>
          <w:szCs w:val="20"/>
        </w:rPr>
      </w:pPr>
      <w:hyperlink r:id="rId87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D7C26D4"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706Q886621621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EEA5E1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02898B5" w14:textId="77777777" w:rsidR="00C766AE" w:rsidRDefault="00C766AE" w:rsidP="00C766AE">
      <w:pPr>
        <w:ind w:hanging="480"/>
        <w:rPr>
          <w:rFonts w:ascii="Verdana" w:hAnsi="Verdana"/>
          <w:sz w:val="20"/>
          <w:szCs w:val="20"/>
        </w:rPr>
      </w:pPr>
      <w:hyperlink r:id="rId87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077377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8969BC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4E3F8B0"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8C86363" w14:textId="77777777" w:rsidR="00C766AE" w:rsidRPr="008C51B0" w:rsidRDefault="00C766AE" w:rsidP="00C766A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5A999292" w14:textId="77777777" w:rsidR="00C766AE" w:rsidRPr="008C51B0" w:rsidRDefault="00C766AE" w:rsidP="00C766AE">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5098E16D" w14:textId="77777777" w:rsidR="00C766AE" w:rsidRDefault="00C766AE" w:rsidP="00C766AE">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40CEC2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ECBD6E0" w14:textId="77777777" w:rsidR="00C766AE" w:rsidRDefault="00C766AE" w:rsidP="00C766AE">
      <w:pPr>
        <w:ind w:hanging="480"/>
        <w:rPr>
          <w:rFonts w:ascii="Verdana" w:hAnsi="Verdana"/>
          <w:sz w:val="20"/>
          <w:szCs w:val="20"/>
        </w:rPr>
      </w:pPr>
      <w:hyperlink r:id="rId87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CFF393F" w14:textId="77777777" w:rsidR="00C766AE" w:rsidRDefault="00C766AE" w:rsidP="00C766AE">
      <w:pPr>
        <w:ind w:hanging="480"/>
        <w:rPr>
          <w:rFonts w:ascii="Verdana" w:hAnsi="Verdana"/>
          <w:sz w:val="20"/>
          <w:szCs w:val="20"/>
        </w:rPr>
      </w:pPr>
      <w:hyperlink r:id="rId87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64418F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5D7F08A8"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D7C0D10" w14:textId="77777777" w:rsidR="00C766AE" w:rsidRDefault="00C766AE" w:rsidP="00C766AE">
      <w:pPr>
        <w:ind w:hanging="480"/>
        <w:rPr>
          <w:rFonts w:ascii="Verdana" w:hAnsi="Verdana"/>
          <w:sz w:val="20"/>
          <w:szCs w:val="20"/>
        </w:rPr>
      </w:pPr>
      <w:hyperlink r:id="rId87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B0E1E91" w14:textId="77777777" w:rsidR="00C766AE" w:rsidRDefault="00C766AE" w:rsidP="00C766AE">
      <w:pPr>
        <w:ind w:hanging="480"/>
        <w:rPr>
          <w:rFonts w:ascii="Verdana" w:hAnsi="Verdana"/>
          <w:sz w:val="20"/>
          <w:szCs w:val="20"/>
        </w:rPr>
      </w:pPr>
      <w:hyperlink r:id="rId8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7B76EF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Sandy Dollars Grill</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3293F8A" w14:textId="77777777" w:rsidR="00C766AE" w:rsidRDefault="00C766AE" w:rsidP="00C766AE">
      <w:pPr>
        <w:ind w:hanging="480"/>
        <w:rPr>
          <w:rFonts w:ascii="Verdana" w:hAnsi="Verdana"/>
          <w:sz w:val="20"/>
          <w:szCs w:val="20"/>
        </w:rPr>
      </w:pPr>
      <w:hyperlink r:id="rId8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0777F5A"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35D80F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528E1CA"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C6AD15C"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8EE7B22"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FF6907C" w14:textId="77777777" w:rsidR="00C766AE" w:rsidRDefault="00C766AE" w:rsidP="00C766AE">
      <w:pPr>
        <w:ind w:hanging="480"/>
        <w:rPr>
          <w:rFonts w:ascii="Verdana" w:hAnsi="Verdana"/>
          <w:sz w:val="20"/>
          <w:szCs w:val="20"/>
        </w:rPr>
      </w:pPr>
      <w:hyperlink r:id="rId8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111A351" w14:textId="77777777" w:rsidR="00C766AE" w:rsidRDefault="00C766AE" w:rsidP="00C766AE">
      <w:pPr>
        <w:ind w:hanging="480"/>
        <w:rPr>
          <w:rFonts w:ascii="Verdana" w:hAnsi="Verdana"/>
          <w:sz w:val="20"/>
          <w:szCs w:val="20"/>
        </w:rPr>
      </w:pPr>
      <w:hyperlink r:id="rId8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CB30BB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BD5CC58"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40D0EEA" w14:textId="77777777" w:rsidR="00C766AE" w:rsidRDefault="00C766AE" w:rsidP="00C766AE">
      <w:pPr>
        <w:ind w:hanging="480"/>
        <w:rPr>
          <w:rFonts w:ascii="Verdana" w:hAnsi="Verdana"/>
          <w:sz w:val="20"/>
          <w:szCs w:val="20"/>
        </w:rPr>
      </w:pPr>
      <w:hyperlink r:id="rId8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34021F6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07AB1EA" w14:textId="77777777" w:rsidR="00C766AE" w:rsidRDefault="00C766AE" w:rsidP="00C766AE">
      <w:pPr>
        <w:ind w:hanging="480"/>
        <w:rPr>
          <w:rFonts w:ascii="Verdana" w:hAnsi="Verdana"/>
          <w:sz w:val="20"/>
          <w:szCs w:val="20"/>
        </w:rPr>
      </w:pPr>
      <w:hyperlink r:id="rId88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E084A8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F1F114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5E79A08"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10CDD79" w14:textId="77777777" w:rsidR="00C766AE" w:rsidRDefault="00C766AE" w:rsidP="00C766AE">
      <w:pPr>
        <w:ind w:hanging="480"/>
        <w:rPr>
          <w:rFonts w:ascii="Verdana" w:hAnsi="Verdana"/>
          <w:sz w:val="20"/>
          <w:szCs w:val="20"/>
        </w:rPr>
      </w:pPr>
      <w:hyperlink r:id="rId88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599707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A7CEC8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58B130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3666D9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B86A5C7" w14:textId="77777777" w:rsidR="00C766AE" w:rsidRDefault="00C766AE" w:rsidP="00C766AE">
      <w:pPr>
        <w:ind w:hanging="480"/>
        <w:rPr>
          <w:rFonts w:ascii="Verdana" w:hAnsi="Verdana"/>
          <w:sz w:val="20"/>
          <w:szCs w:val="20"/>
        </w:rPr>
      </w:pPr>
      <w:hyperlink r:id="rId88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792830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9122014893</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7ABAA007" w14:textId="77777777" w:rsidR="00C766AE" w:rsidRDefault="00C766AE" w:rsidP="00C766AE">
      <w:pPr>
        <w:ind w:hanging="480"/>
        <w:rPr>
          <w:rFonts w:ascii="Verdana" w:hAnsi="Verdana"/>
          <w:sz w:val="20"/>
          <w:szCs w:val="20"/>
        </w:rPr>
      </w:pPr>
      <w:hyperlink r:id="rId88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49A149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615D6C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EDD60E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DDBDBEE"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6911B0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7C65554" w14:textId="77777777" w:rsidR="00C766AE" w:rsidRDefault="00C766AE" w:rsidP="00C766AE">
      <w:pPr>
        <w:ind w:hanging="480"/>
        <w:rPr>
          <w:rFonts w:ascii="Verdana" w:hAnsi="Verdana"/>
          <w:sz w:val="20"/>
          <w:szCs w:val="20"/>
        </w:rPr>
      </w:pPr>
      <w:hyperlink r:id="rId88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EC42812" w14:textId="77777777" w:rsidR="00C766AE" w:rsidRDefault="00C766AE" w:rsidP="00C766AE">
      <w:pPr>
        <w:ind w:hanging="480"/>
        <w:rPr>
          <w:rFonts w:ascii="Verdana" w:hAnsi="Verdana"/>
          <w:sz w:val="20"/>
          <w:szCs w:val="20"/>
        </w:rPr>
      </w:pPr>
      <w:hyperlink r:id="rId89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364208F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E5FB292"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58524AA7" w14:textId="77777777" w:rsidR="00C766AE" w:rsidRDefault="00C766AE" w:rsidP="00C766AE">
      <w:pPr>
        <w:ind w:hanging="480"/>
        <w:rPr>
          <w:rFonts w:ascii="Verdana" w:hAnsi="Verdana"/>
          <w:sz w:val="20"/>
          <w:szCs w:val="20"/>
        </w:rPr>
      </w:pPr>
      <w:hyperlink r:id="rId89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806CAAC" w14:textId="77777777" w:rsidR="00C766AE" w:rsidRDefault="00C766AE" w:rsidP="00C766AE">
      <w:pPr>
        <w:ind w:hanging="480"/>
        <w:rPr>
          <w:rFonts w:ascii="Verdana" w:hAnsi="Verdana"/>
          <w:sz w:val="20"/>
          <w:szCs w:val="20"/>
        </w:rPr>
      </w:pPr>
      <w:hyperlink r:id="rId89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79A18C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DB65507"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6E8BE3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59D71C0D"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C5BFC29" w14:textId="77777777" w:rsidR="00C766AE" w:rsidRDefault="00C766AE" w:rsidP="00C766AE">
      <w:pPr>
        <w:ind w:hanging="480"/>
        <w:rPr>
          <w:rFonts w:ascii="Verdana" w:hAnsi="Verdana"/>
          <w:sz w:val="20"/>
          <w:szCs w:val="20"/>
        </w:rPr>
      </w:pPr>
      <w:hyperlink r:id="rId89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FE577C6"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0130E0B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4B28A025" w14:textId="77777777" w:rsidR="00C766AE" w:rsidRDefault="00C766AE" w:rsidP="00C766AE">
      <w:pPr>
        <w:ind w:hanging="480"/>
        <w:rPr>
          <w:rFonts w:ascii="Verdana" w:hAnsi="Verdana"/>
          <w:sz w:val="20"/>
          <w:szCs w:val="20"/>
        </w:rPr>
      </w:pPr>
      <w:hyperlink r:id="rId89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0948DF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City">
        <w:smartTag w:uri="urn:schemas-microsoft-com:office:smarttags" w:element="place">
          <w:r>
            <w:rPr>
              <w:rStyle w:val="tx1"/>
              <w:rFonts w:ascii="Verdana" w:hAnsi="Verdana"/>
              <w:sz w:val="20"/>
              <w:szCs w:val="20"/>
            </w:rPr>
            <w:t>Sandy</w:t>
          </w:r>
        </w:smartTag>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0E17694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32F2203"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23896AC"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FF90632" w14:textId="77777777" w:rsidR="00C766AE" w:rsidRDefault="00C766AE" w:rsidP="00C766AE">
      <w:pPr>
        <w:ind w:hanging="480"/>
        <w:rPr>
          <w:rFonts w:ascii="Verdana" w:hAnsi="Verdana"/>
          <w:sz w:val="20"/>
          <w:szCs w:val="20"/>
        </w:rPr>
      </w:pPr>
      <w:hyperlink r:id="rId89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F6F9177" w14:textId="77777777" w:rsidR="00C766AE" w:rsidRDefault="00C766AE" w:rsidP="00C766AE">
      <w:pPr>
        <w:ind w:hanging="480"/>
        <w:rPr>
          <w:rFonts w:ascii="Verdana" w:hAnsi="Verdana"/>
          <w:sz w:val="20"/>
          <w:szCs w:val="20"/>
        </w:rPr>
      </w:pPr>
      <w:hyperlink r:id="rId89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62C724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227C9E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B7A90A4"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80BD40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68D29C8F"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2CD0FB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FE18DD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B0A61C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8558A0C" w14:textId="77777777" w:rsidR="00C766AE" w:rsidRDefault="00C766AE" w:rsidP="00C766AE">
      <w:pPr>
        <w:ind w:hanging="480"/>
        <w:rPr>
          <w:rFonts w:ascii="Verdana" w:hAnsi="Verdana"/>
          <w:sz w:val="20"/>
          <w:szCs w:val="20"/>
        </w:rPr>
      </w:pPr>
      <w:hyperlink r:id="rId89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49DD324"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5B9CB5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63B9C7F4" w14:textId="77777777" w:rsidR="00C766AE" w:rsidRDefault="00C766AE" w:rsidP="00C766AE">
      <w:pPr>
        <w:ind w:hanging="480"/>
        <w:rPr>
          <w:rFonts w:ascii="Verdana" w:hAnsi="Verdana"/>
          <w:sz w:val="20"/>
          <w:szCs w:val="20"/>
        </w:rPr>
      </w:pPr>
      <w:hyperlink r:id="rId89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938BA3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City">
        <w:smartTag w:uri="urn:schemas-microsoft-com:office:smarttags" w:element="place">
          <w:r>
            <w:rPr>
              <w:rStyle w:val="tx1"/>
              <w:rFonts w:ascii="Verdana" w:hAnsi="Verdana"/>
              <w:sz w:val="20"/>
              <w:szCs w:val="20"/>
            </w:rPr>
            <w:t>Sandy</w:t>
          </w:r>
        </w:smartTag>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04C193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Dollar Grill</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26FE88F"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A399BC7" w14:textId="77777777" w:rsidR="00C766AE" w:rsidRDefault="00C766AE" w:rsidP="00C766AE">
      <w:pPr>
        <w:ind w:hanging="480"/>
        <w:rPr>
          <w:rFonts w:ascii="Verdana" w:hAnsi="Verdana"/>
          <w:sz w:val="20"/>
          <w:szCs w:val="20"/>
        </w:rPr>
      </w:pPr>
      <w:hyperlink r:id="rId89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F19F55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1300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51E6C2F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Bull</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1CD2FB1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4F6738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DBAA5EF"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C7C9BE3"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3753A0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3408506"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D3C068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2D35099" w14:textId="77777777" w:rsidR="00C766AE" w:rsidRDefault="00C766AE" w:rsidP="00C766AE"/>
    <w:p w14:paraId="4FC7B21B" w14:textId="77777777" w:rsidR="00C766AE" w:rsidRDefault="00C766AE" w:rsidP="00C766AE"/>
    <w:p w14:paraId="3B089C50" w14:textId="77777777" w:rsidR="00C766AE" w:rsidRDefault="00C766AE" w:rsidP="00C766AE">
      <w:r>
        <w:t>XML OUTPUT:</w:t>
      </w:r>
    </w:p>
    <w:p w14:paraId="54616F1F" w14:textId="77777777" w:rsidR="00C766AE" w:rsidRDefault="00C766AE" w:rsidP="00C766AE"/>
    <w:p w14:paraId="7C0B8C9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&lt;senderid&gt;ATT-OR-SAT&lt;/senderid&gt;</w:t>
      </w:r>
    </w:p>
    <w:p w14:paraId="621D04D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&lt;receiverid&gt;CTE-VALIDATOR&lt;/receiverid&gt;</w:t>
      </w:r>
    </w:p>
    <w:p w14:paraId="0E50C9A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&lt;messagetype&gt;LSRUOM&lt;/messagetype&gt;</w:t>
      </w:r>
    </w:p>
    <w:p w14:paraId="4C5437E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&lt;lsogversion&gt;10.05&lt;/lsogversion&gt;</w:t>
      </w:r>
    </w:p>
    <w:p w14:paraId="55F1498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&lt;ordertype&gt;ORDER&lt;/ordertype&gt;</w:t>
      </w:r>
    </w:p>
    <w:p w14:paraId="249F554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&lt;/header&gt;</w:t>
      </w:r>
    </w:p>
    <w:p w14:paraId="0F97615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&lt;m2:LSR_RESP xmlns:m2="http://lsr.att.com/obf/tML/UOM"&gt;</w:t>
      </w:r>
    </w:p>
    <w:p w14:paraId="3D7DB9D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&lt;m2:HDR&gt;</w:t>
      </w:r>
    </w:p>
    <w:p w14:paraId="1B50582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&lt;m2:MESSAGE_ID&gt;1246558684805820.8533614732597&lt;/m2:MESSAGE_ID&gt;</w:t>
      </w:r>
    </w:p>
    <w:p w14:paraId="7451EC1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&lt;m2:CCNA&gt;ZXL&lt;/m2:CCNA&gt;</w:t>
      </w:r>
    </w:p>
    <w:p w14:paraId="05DA083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&lt;m2:MSG_TIMESTAMP&gt;2009-07-02T13:18:05-05:00&lt;/m2:MSG_TIMESTAMP&gt;</w:t>
      </w:r>
    </w:p>
    <w:p w14:paraId="187AF1B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&lt;m2:PON&gt;CVT0M039R31DC&lt;/m2:PON&gt;</w:t>
      </w:r>
    </w:p>
    <w:p w14:paraId="3F96CB7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&lt;m2:VER&gt;00&lt;/m2:VER&gt;</w:t>
      </w:r>
    </w:p>
    <w:p w14:paraId="1709A9D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&lt;m2:ATN&gt;9122014892&lt;/m2:ATN&gt;</w:t>
      </w:r>
    </w:p>
    <w:p w14:paraId="68C4993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&lt;m2:LSR_NO&gt;20090702L00037-00&lt;/m2:LSR_NO&gt;</w:t>
      </w:r>
    </w:p>
    <w:p w14:paraId="5937524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&lt;m2:CC&gt;9999&lt;/m2:CC&gt;</w:t>
      </w:r>
    </w:p>
    <w:p w14:paraId="3A5BA86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&lt;m2:CLEC_APPL_ID&gt;CTE-VALIDATOR&lt;/m2:CLEC_APPL_ID&gt;</w:t>
      </w:r>
    </w:p>
    <w:p w14:paraId="6958965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&lt;m2:CLEC_APPL_PASSWORD&gt;PA$$WORD&lt;/m2:CLEC_APPL_PASSWORD&gt;</w:t>
      </w:r>
    </w:p>
    <w:p w14:paraId="068C6B6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&lt;m2:DTSENT&gt;200907020118PM&lt;/m2:DTSENT&gt;</w:t>
      </w:r>
    </w:p>
    <w:p w14:paraId="540172E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&lt;m2:ORD&gt;CP1259D6&lt;/m2:ORD&gt;</w:t>
      </w:r>
    </w:p>
    <w:p w14:paraId="56A13CD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&lt;m2:STATUS_CODE&gt;PD&lt;/m2:STATUS_CODE&gt;</w:t>
      </w:r>
    </w:p>
    <w:p w14:paraId="02A7DDC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&lt;m2:STATUS_MSG&gt;PENDING ORDER&lt;/m2:STATUS_MSG&gt;</w:t>
      </w:r>
    </w:p>
    <w:p w14:paraId="7CF49ED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&lt;m2:REMARKS&gt;Facilities have been checked&lt;/m2:REMARKS&gt;</w:t>
      </w:r>
    </w:p>
    <w:p w14:paraId="4F7EA61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&lt;m2:TRAN_ACK_TYPE&gt;AT&lt;/m2:TRAN_ACK_TYPE&gt;</w:t>
      </w:r>
    </w:p>
    <w:p w14:paraId="48B717E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&lt;m2:TRANS_SET_PURPOSE_CODE&gt;06&lt;/m2:TRANS_SET_PURPOSE_CODE&gt;</w:t>
      </w:r>
    </w:p>
    <w:p w14:paraId="331DA8D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&lt;/m2:HDR&gt;</w:t>
      </w:r>
    </w:p>
    <w:p w14:paraId="13E29CA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14:paraId="77A102D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14:paraId="76F5FCB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14:paraId="55EBFA6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&lt;m2:EATN&gt;9122014892&lt;/m2:EATN&gt;</w:t>
      </w:r>
    </w:p>
    <w:p w14:paraId="58F11A4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&lt;m2:INIT&gt;BOJANGLES&lt;/m2:INIT&gt;</w:t>
      </w:r>
    </w:p>
    <w:p w14:paraId="3489003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&lt;m2:INIT_TEL_NO&gt;8884448888&lt;/m2:INIT_TEL_NO&gt;</w:t>
      </w:r>
    </w:p>
    <w:p w14:paraId="06DAE8B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&lt;m2:REP&gt;LCSC&lt;/m2:REP&gt;</w:t>
      </w:r>
    </w:p>
    <w:p w14:paraId="171EBC6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&lt;m2:REP_TEL_NO&gt;8006670807&lt;/m2:REP_TEL_NO&gt;</w:t>
      </w:r>
    </w:p>
    <w:p w14:paraId="112E81E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&lt;m2:DD_CD&gt;20090731&lt;/m2:DD_CD&gt;</w:t>
      </w:r>
    </w:p>
    <w:p w14:paraId="403B380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&lt;m2:BAN1&gt;706Q886621621&lt;/m2:BAN1&gt;</w:t>
      </w:r>
    </w:p>
    <w:p w14:paraId="3AE0BFE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14:paraId="5B2EE19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3090AA6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14:paraId="38E52D3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&lt;m2:LNUM&gt;00001&lt;/m2:LNUM&gt;</w:t>
      </w:r>
    </w:p>
    <w:p w14:paraId="4B0593D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&lt;m2:TNS&gt;9122014892&lt;/m2:TNS&gt;</w:t>
      </w:r>
    </w:p>
    <w:p w14:paraId="300583A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5E98BB1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244E534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14:paraId="6BDC755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&lt;m2:LNUM&gt;00002&lt;/m2:LNUM&gt;</w:t>
      </w:r>
    </w:p>
    <w:p w14:paraId="038DB80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&lt;m2:TNS&gt;9122014893&lt;/m2:TNS&gt;</w:t>
      </w:r>
    </w:p>
    <w:p w14:paraId="6EDA04D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3CF78DB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14:paraId="0004333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&lt;m2:DLNUM&gt;0001&lt;/m2:DLNUM&gt;</w:t>
      </w:r>
    </w:p>
    <w:p w14:paraId="3C2CC1D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&lt;m2:LTN&gt;9122014892&lt;/m2:LTN&gt;</w:t>
      </w:r>
    </w:p>
    <w:p w14:paraId="1C15CD5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&lt;m2:LACT&gt;D&lt;/m2:LACT&gt;</w:t>
      </w:r>
    </w:p>
    <w:p w14:paraId="0B73880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&lt;m2:LISTNM&gt;Sandy&lt;/m2:LISTNM&gt;</w:t>
      </w:r>
    </w:p>
    <w:p w14:paraId="6A3747D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14:paraId="65CB08B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14:paraId="391B6FD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&lt;m2:DLNUM&gt;0002&lt;/m2:DLNUM&gt;</w:t>
      </w:r>
    </w:p>
    <w:p w14:paraId="6C9E468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&lt;m2:LTN&gt;9122014892&lt;/m2:LTN&gt;</w:t>
      </w:r>
    </w:p>
    <w:p w14:paraId="0F045E1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&lt;m2:LACT&gt;N&lt;/m2:LACT&gt;</w:t>
      </w:r>
    </w:p>
    <w:p w14:paraId="359A894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&lt;m2:LTY&gt;1&lt;/m2:LTY&gt;</w:t>
      </w:r>
    </w:p>
    <w:p w14:paraId="0491120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&lt;m2:STYC&gt;SL&lt;/m2:STYC&gt;</w:t>
      </w:r>
    </w:p>
    <w:p w14:paraId="4C6C867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&lt;m2:DOI&gt;0&lt;/m2:DOI&gt;</w:t>
      </w:r>
    </w:p>
    <w:p w14:paraId="7A6F050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&lt;m2:TOA&gt;B&lt;/m2:TOA&gt;</w:t>
      </w:r>
    </w:p>
    <w:p w14:paraId="1020C52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&lt;m2:LISTNM&gt;Sandy Dollar Grill&lt;/m2:LISTNM&gt;</w:t>
      </w:r>
    </w:p>
    <w:p w14:paraId="5438E48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&lt;m2:LISTADR&gt;1300 Bull St&lt;/m2:LISTADR&gt;</w:t>
      </w:r>
    </w:p>
    <w:p w14:paraId="25A4DE9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14:paraId="40FB6FB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14:paraId="08F98FC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14:paraId="690EA0E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&lt;/m2:LSR_RESP&gt;</w:t>
      </w:r>
    </w:p>
    <w:p w14:paraId="713EF02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&lt;/m1:ATT_LSR_ORD_RSP&gt;</w:t>
      </w:r>
    </w:p>
    <w:p w14:paraId="168F8074" w14:textId="77777777" w:rsidR="00C766AE" w:rsidRPr="0087076A" w:rsidRDefault="00C766AE" w:rsidP="00DE40B5"/>
    <w:p w14:paraId="1A3FA0DC" w14:textId="77777777" w:rsidR="00EB512F" w:rsidRDefault="00800C48" w:rsidP="00500E5A">
      <w:r>
        <w:br w:type="page"/>
      </w:r>
    </w:p>
    <w:p w14:paraId="160ACCAD" w14:textId="77777777" w:rsidR="00EB512F" w:rsidRDefault="00EB512F" w:rsidP="00500E5A"/>
    <w:p w14:paraId="375AB787" w14:textId="77777777" w:rsidR="00EB512F" w:rsidRDefault="00EB512F" w:rsidP="00500E5A"/>
    <w:p w14:paraId="2E3F961A" w14:textId="77777777" w:rsidR="00B752E4" w:rsidRPr="00A11C3E" w:rsidRDefault="00B752E4" w:rsidP="00500E5A">
      <w:pPr>
        <w:rPr>
          <w:rFonts w:ascii="Arial" w:hAnsi="Arial" w:cs="Arial"/>
          <w:b/>
        </w:rPr>
      </w:pPr>
      <w:r w:rsidRPr="00A11C3E">
        <w:rPr>
          <w:rFonts w:ascii="Arial" w:hAnsi="Arial" w:cs="Arial"/>
          <w:b/>
        </w:rPr>
        <w:t>TEST CASE M040: Scenario Description: * (Act=V) Conversion of multi-line account to another account and change the main telephone number using an existing number from the account that is not the main line.  LNA=V  Retain listings as-is (ELT=A)</w:t>
      </w:r>
    </w:p>
    <w:p w14:paraId="586E380A" w14:textId="77777777" w:rsidR="00B752E4" w:rsidRDefault="00B752E4">
      <w:pPr>
        <w:pStyle w:val="Heading3"/>
        <w:rPr>
          <w:i w:val="0"/>
          <w:iCs w:val="0"/>
        </w:rPr>
      </w:pPr>
      <w:r>
        <w:rPr>
          <w:i w:val="0"/>
          <w:iCs w:val="0"/>
        </w:rPr>
        <w:t>Type of Account:  Business / Multi-Line</w:t>
      </w:r>
    </w:p>
    <w:p w14:paraId="1768B43F" w14:textId="77777777" w:rsidR="00866D4E" w:rsidRPr="00866D4E" w:rsidRDefault="00866D4E" w:rsidP="00866D4E"/>
    <w:p w14:paraId="26D79BD8"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866D4E" w14:paraId="3BA2C991"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88287D5" w14:textId="77777777" w:rsidR="00B752E4" w:rsidRPr="00866D4E" w:rsidRDefault="00B752E4" w:rsidP="00866D4E">
            <w:pPr>
              <w:jc w:val="center"/>
              <w:rPr>
                <w:rFonts w:ascii="Arial" w:hAnsi="Arial" w:cs="Arial"/>
                <w:b/>
              </w:rPr>
            </w:pPr>
            <w:r w:rsidRPr="00866D4E">
              <w:rPr>
                <w:rFonts w:ascii="Arial" w:hAnsi="Arial" w:cs="Arial"/>
                <w:b/>
              </w:rPr>
              <w:t>FIEL</w:t>
            </w:r>
            <w:r w:rsidR="00866D4E" w:rsidRPr="00866D4E">
              <w:rPr>
                <w:rFonts w:ascii="Arial" w:hAnsi="Arial" w:cs="Arial"/>
                <w:b/>
              </w:rPr>
              <w:t>DS</w:t>
            </w:r>
          </w:p>
        </w:tc>
        <w:tc>
          <w:tcPr>
            <w:tcW w:w="4680" w:type="dxa"/>
            <w:tcBorders>
              <w:top w:val="single" w:sz="6" w:space="0" w:color="auto"/>
              <w:left w:val="single" w:sz="6" w:space="0" w:color="auto"/>
              <w:bottom w:val="single" w:sz="6" w:space="0" w:color="auto"/>
              <w:right w:val="single" w:sz="6" w:space="0" w:color="auto"/>
            </w:tcBorders>
          </w:tcPr>
          <w:p w14:paraId="02A1D278" w14:textId="77777777" w:rsidR="00B752E4" w:rsidRPr="00866D4E" w:rsidRDefault="00B752E4">
            <w:pPr>
              <w:jc w:val="center"/>
              <w:rPr>
                <w:rFonts w:ascii="Arial" w:hAnsi="Arial" w:cs="Arial"/>
                <w:b/>
              </w:rPr>
            </w:pPr>
            <w:r w:rsidRPr="00866D4E">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15140224"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0E8189C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F1B89C7" w14:textId="77777777" w:rsidR="00B752E4" w:rsidRPr="00866D4E" w:rsidRDefault="00B752E4">
            <w:pPr>
              <w:pStyle w:val="Heading4"/>
              <w:rPr>
                <w:b/>
                <w:bCs/>
                <w:i w:val="0"/>
                <w:iCs w:val="0"/>
              </w:rPr>
            </w:pPr>
            <w:r w:rsidRPr="00866D4E">
              <w:rPr>
                <w:b/>
                <w:bCs/>
                <w:i w:val="0"/>
                <w:iCs w:val="0"/>
              </w:rPr>
              <w:t>LSR  FORM</w:t>
            </w:r>
          </w:p>
        </w:tc>
      </w:tr>
      <w:tr w:rsidR="00B752E4" w:rsidRPr="00866D4E" w14:paraId="14D8909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8FAC7A"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4EB7A77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33013F9" w14:textId="77777777" w:rsidR="00B752E4" w:rsidRPr="00866D4E" w:rsidRDefault="00B752E4">
            <w:pPr>
              <w:pStyle w:val="FORMDATA"/>
              <w:rPr>
                <w:b/>
                <w:color w:val="auto"/>
              </w:rPr>
            </w:pPr>
            <w:r w:rsidRPr="00866D4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67B21DA" w14:textId="77777777" w:rsidR="00B752E4" w:rsidRPr="00866D4E" w:rsidRDefault="00B752E4">
            <w:pPr>
              <w:pStyle w:val="FORMDATA"/>
              <w:rPr>
                <w:b/>
                <w:color w:val="auto"/>
              </w:rPr>
            </w:pPr>
            <w:r w:rsidRPr="00866D4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CCEA5B3" w14:textId="77777777" w:rsidR="00B752E4" w:rsidRPr="00866D4E" w:rsidRDefault="00B752E4">
            <w:pPr>
              <w:pStyle w:val="FORMDATA"/>
              <w:rPr>
                <w:b/>
                <w:color w:val="auto"/>
              </w:rPr>
            </w:pPr>
            <w:r w:rsidRPr="00866D4E">
              <w:rPr>
                <w:b/>
                <w:color w:val="auto"/>
              </w:rPr>
              <w:t>ZXL</w:t>
            </w:r>
          </w:p>
        </w:tc>
      </w:tr>
      <w:tr w:rsidR="00B752E4" w:rsidRPr="00866D4E" w14:paraId="133E4232" w14:textId="77777777">
        <w:tc>
          <w:tcPr>
            <w:tcW w:w="2160" w:type="dxa"/>
            <w:tcBorders>
              <w:top w:val="single" w:sz="6" w:space="0" w:color="auto"/>
              <w:left w:val="single" w:sz="6" w:space="0" w:color="auto"/>
              <w:bottom w:val="single" w:sz="6" w:space="0" w:color="auto"/>
              <w:right w:val="single" w:sz="6" w:space="0" w:color="auto"/>
            </w:tcBorders>
          </w:tcPr>
          <w:p w14:paraId="76A00ED7" w14:textId="77777777" w:rsidR="00B752E4" w:rsidRPr="00866D4E" w:rsidRDefault="00B752E4">
            <w:pPr>
              <w:pStyle w:val="FORMDATA"/>
              <w:rPr>
                <w:b/>
                <w:color w:val="auto"/>
              </w:rPr>
            </w:pPr>
            <w:r w:rsidRPr="00866D4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7566380D" w14:textId="77777777" w:rsidR="00B752E4" w:rsidRPr="00866D4E" w:rsidRDefault="00B752E4">
            <w:pPr>
              <w:pStyle w:val="FORMDATA"/>
              <w:rPr>
                <w:b/>
                <w:color w:val="auto"/>
              </w:rPr>
            </w:pPr>
            <w:r w:rsidRPr="00866D4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6D8144EE" w14:textId="77777777" w:rsidR="00B752E4" w:rsidRPr="00866D4E" w:rsidRDefault="00B752E4">
            <w:pPr>
              <w:pStyle w:val="FORMDATA"/>
              <w:rPr>
                <w:b/>
                <w:color w:val="auto"/>
              </w:rPr>
            </w:pPr>
            <w:r w:rsidRPr="00866D4E">
              <w:rPr>
                <w:b/>
                <w:color w:val="auto"/>
              </w:rPr>
              <w:t>M40</w:t>
            </w:r>
          </w:p>
        </w:tc>
      </w:tr>
      <w:tr w:rsidR="00B752E4" w:rsidRPr="00866D4E" w14:paraId="35229D79" w14:textId="77777777">
        <w:tc>
          <w:tcPr>
            <w:tcW w:w="2160" w:type="dxa"/>
            <w:tcBorders>
              <w:top w:val="single" w:sz="6" w:space="0" w:color="auto"/>
              <w:left w:val="single" w:sz="6" w:space="0" w:color="auto"/>
              <w:bottom w:val="single" w:sz="6" w:space="0" w:color="auto"/>
              <w:right w:val="single" w:sz="6" w:space="0" w:color="auto"/>
            </w:tcBorders>
          </w:tcPr>
          <w:p w14:paraId="567E22A6" w14:textId="77777777" w:rsidR="00B752E4" w:rsidRPr="00866D4E" w:rsidRDefault="00B752E4">
            <w:pPr>
              <w:pStyle w:val="FORMDATA"/>
              <w:rPr>
                <w:b/>
                <w:color w:val="auto"/>
              </w:rPr>
            </w:pPr>
            <w:r w:rsidRPr="00866D4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400413C5" w14:textId="77777777" w:rsidR="00B752E4" w:rsidRPr="00866D4E" w:rsidRDefault="00B752E4">
            <w:pPr>
              <w:pStyle w:val="FORMDATA"/>
              <w:rPr>
                <w:b/>
                <w:color w:val="auto"/>
              </w:rPr>
            </w:pPr>
            <w:r w:rsidRPr="00866D4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777741C2" w14:textId="77777777" w:rsidR="00B752E4" w:rsidRPr="00866D4E" w:rsidRDefault="00B752E4">
            <w:pPr>
              <w:pStyle w:val="FORMDATA"/>
              <w:rPr>
                <w:b/>
                <w:color w:val="auto"/>
              </w:rPr>
            </w:pPr>
            <w:r w:rsidRPr="00866D4E">
              <w:rPr>
                <w:b/>
                <w:color w:val="auto"/>
              </w:rPr>
              <w:t>CAVENOBILL</w:t>
            </w:r>
          </w:p>
        </w:tc>
      </w:tr>
      <w:tr w:rsidR="00B752E4" w:rsidRPr="00866D4E" w14:paraId="48684F29" w14:textId="77777777">
        <w:tc>
          <w:tcPr>
            <w:tcW w:w="2160" w:type="dxa"/>
            <w:tcBorders>
              <w:top w:val="single" w:sz="6" w:space="0" w:color="auto"/>
              <w:left w:val="single" w:sz="6" w:space="0" w:color="auto"/>
              <w:bottom w:val="single" w:sz="6" w:space="0" w:color="auto"/>
              <w:right w:val="single" w:sz="6" w:space="0" w:color="auto"/>
            </w:tcBorders>
          </w:tcPr>
          <w:p w14:paraId="0BFFF750" w14:textId="77777777" w:rsidR="00B752E4" w:rsidRPr="00866D4E" w:rsidRDefault="00B752E4">
            <w:pPr>
              <w:pStyle w:val="FORMDATA"/>
              <w:rPr>
                <w:b/>
                <w:color w:val="auto"/>
              </w:rPr>
            </w:pPr>
            <w:r w:rsidRPr="00866D4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75BF6F0F" w14:textId="77777777" w:rsidR="00B752E4" w:rsidRPr="00866D4E" w:rsidRDefault="00B752E4">
            <w:pPr>
              <w:pStyle w:val="FORMDATA"/>
              <w:rPr>
                <w:b/>
                <w:color w:val="auto"/>
              </w:rPr>
            </w:pPr>
            <w:r w:rsidRPr="00866D4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4C1478BA" w14:textId="77777777" w:rsidR="00B752E4" w:rsidRPr="00866D4E" w:rsidRDefault="00B752E4">
            <w:pPr>
              <w:pStyle w:val="FORMDATA"/>
              <w:rPr>
                <w:b/>
                <w:color w:val="auto"/>
              </w:rPr>
            </w:pPr>
            <w:r w:rsidRPr="00866D4E">
              <w:rPr>
                <w:b/>
                <w:color w:val="auto"/>
              </w:rPr>
              <w:t>9042230211</w:t>
            </w:r>
          </w:p>
        </w:tc>
      </w:tr>
      <w:tr w:rsidR="00B752E4" w:rsidRPr="00866D4E" w14:paraId="2906C75A" w14:textId="77777777">
        <w:tc>
          <w:tcPr>
            <w:tcW w:w="2160" w:type="dxa"/>
            <w:tcBorders>
              <w:top w:val="single" w:sz="6" w:space="0" w:color="auto"/>
              <w:left w:val="single" w:sz="6" w:space="0" w:color="auto"/>
              <w:bottom w:val="single" w:sz="6" w:space="0" w:color="auto"/>
              <w:right w:val="single" w:sz="6" w:space="0" w:color="auto"/>
            </w:tcBorders>
          </w:tcPr>
          <w:p w14:paraId="64B1BEB2" w14:textId="77777777" w:rsidR="00B752E4" w:rsidRPr="00866D4E" w:rsidRDefault="00B752E4">
            <w:pPr>
              <w:pStyle w:val="FORMDATA"/>
              <w:rPr>
                <w:b/>
                <w:color w:val="auto"/>
              </w:rPr>
            </w:pPr>
            <w:r w:rsidRPr="00866D4E">
              <w:rPr>
                <w:b/>
                <w:color w:val="auto"/>
              </w:rPr>
              <w:t>NATN</w:t>
            </w:r>
          </w:p>
        </w:tc>
        <w:tc>
          <w:tcPr>
            <w:tcW w:w="4680" w:type="dxa"/>
            <w:tcBorders>
              <w:top w:val="single" w:sz="6" w:space="0" w:color="auto"/>
              <w:left w:val="single" w:sz="6" w:space="0" w:color="auto"/>
              <w:bottom w:val="single" w:sz="6" w:space="0" w:color="auto"/>
              <w:right w:val="single" w:sz="6" w:space="0" w:color="auto"/>
            </w:tcBorders>
          </w:tcPr>
          <w:p w14:paraId="11ED9499" w14:textId="77777777" w:rsidR="00B752E4" w:rsidRPr="00866D4E" w:rsidRDefault="00B752E4">
            <w:pPr>
              <w:pStyle w:val="FORMDATA"/>
              <w:rPr>
                <w:b/>
                <w:color w:val="auto"/>
              </w:rPr>
            </w:pPr>
            <w:r w:rsidRPr="00866D4E">
              <w:rPr>
                <w:b/>
                <w:color w:val="auto"/>
              </w:rPr>
              <w:t>New Account Telephone Number</w:t>
            </w:r>
          </w:p>
        </w:tc>
        <w:tc>
          <w:tcPr>
            <w:tcW w:w="2430" w:type="dxa"/>
            <w:tcBorders>
              <w:top w:val="single" w:sz="6" w:space="0" w:color="auto"/>
              <w:left w:val="single" w:sz="6" w:space="0" w:color="auto"/>
              <w:bottom w:val="single" w:sz="6" w:space="0" w:color="auto"/>
              <w:right w:val="single" w:sz="6" w:space="0" w:color="auto"/>
            </w:tcBorders>
          </w:tcPr>
          <w:p w14:paraId="626A7491" w14:textId="77777777" w:rsidR="00B752E4" w:rsidRPr="00866D4E" w:rsidRDefault="00B752E4">
            <w:pPr>
              <w:pStyle w:val="FORMDATA"/>
              <w:rPr>
                <w:b/>
                <w:color w:val="auto"/>
              </w:rPr>
            </w:pPr>
            <w:r w:rsidRPr="00866D4E">
              <w:rPr>
                <w:b/>
                <w:color w:val="auto"/>
              </w:rPr>
              <w:t>9042230387</w:t>
            </w:r>
          </w:p>
        </w:tc>
      </w:tr>
      <w:tr w:rsidR="00B752E4" w:rsidRPr="00866D4E" w14:paraId="25F4A18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41A9806" w14:textId="77777777" w:rsidR="00B752E4" w:rsidRPr="00866D4E" w:rsidRDefault="00B752E4">
            <w:pPr>
              <w:pStyle w:val="FORMDATA"/>
              <w:rPr>
                <w:b/>
                <w:color w:val="auto"/>
              </w:rPr>
            </w:pPr>
            <w:r w:rsidRPr="00866D4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B46C6DF"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547FE54" w14:textId="77777777" w:rsidR="00B752E4" w:rsidRPr="00866D4E" w:rsidRDefault="00B752E4">
            <w:pPr>
              <w:pStyle w:val="FORMDATA"/>
              <w:rPr>
                <w:b/>
                <w:color w:val="auto"/>
              </w:rPr>
            </w:pPr>
            <w:r w:rsidRPr="00866D4E">
              <w:rPr>
                <w:b/>
                <w:color w:val="auto"/>
              </w:rPr>
              <w:t>LCSC</w:t>
            </w:r>
          </w:p>
        </w:tc>
      </w:tr>
      <w:tr w:rsidR="00B752E4" w:rsidRPr="00866D4E" w14:paraId="60B1EB6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E576AF" w14:textId="77777777" w:rsidR="00B752E4" w:rsidRPr="00866D4E" w:rsidRDefault="00B752E4">
            <w:pPr>
              <w:pStyle w:val="FORMDATA"/>
              <w:rPr>
                <w:b/>
                <w:color w:val="auto"/>
              </w:rPr>
            </w:pPr>
            <w:r w:rsidRPr="00866D4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06EBB8" w14:textId="77777777" w:rsidR="00B752E4" w:rsidRPr="00866D4E" w:rsidRDefault="00B752E4">
            <w:pPr>
              <w:pStyle w:val="FORMDATA"/>
              <w:rPr>
                <w:b/>
                <w:color w:val="auto"/>
              </w:rPr>
            </w:pPr>
            <w:r w:rsidRPr="00866D4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E8DCB02" w14:textId="77777777" w:rsidR="00B752E4" w:rsidRPr="00866D4E" w:rsidRDefault="00B752E4">
            <w:pPr>
              <w:pStyle w:val="FORMDATA"/>
              <w:rPr>
                <w:b/>
                <w:color w:val="auto"/>
              </w:rPr>
            </w:pPr>
            <w:r w:rsidRPr="00866D4E">
              <w:rPr>
                <w:b/>
                <w:color w:val="auto"/>
              </w:rPr>
              <w:t>20040110</w:t>
            </w:r>
          </w:p>
        </w:tc>
      </w:tr>
      <w:tr w:rsidR="00B752E4" w:rsidRPr="00866D4E" w14:paraId="3C8FAFDC" w14:textId="77777777">
        <w:tc>
          <w:tcPr>
            <w:tcW w:w="2160" w:type="dxa"/>
            <w:tcBorders>
              <w:top w:val="single" w:sz="6" w:space="0" w:color="auto"/>
              <w:left w:val="single" w:sz="6" w:space="0" w:color="auto"/>
              <w:bottom w:val="single" w:sz="6" w:space="0" w:color="auto"/>
              <w:right w:val="single" w:sz="6" w:space="0" w:color="auto"/>
            </w:tcBorders>
          </w:tcPr>
          <w:p w14:paraId="24A0F343" w14:textId="77777777" w:rsidR="00B752E4" w:rsidRPr="00866D4E" w:rsidRDefault="00B752E4">
            <w:pPr>
              <w:pStyle w:val="FORMDATA"/>
              <w:rPr>
                <w:b/>
                <w:color w:val="auto"/>
              </w:rPr>
            </w:pPr>
            <w:r w:rsidRPr="00866D4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4DA11C31" w14:textId="77777777" w:rsidR="00B752E4" w:rsidRPr="00866D4E" w:rsidRDefault="00B752E4">
            <w:pPr>
              <w:pStyle w:val="FORMDATA"/>
              <w:rPr>
                <w:b/>
                <w:color w:val="auto"/>
              </w:rPr>
            </w:pPr>
            <w:r w:rsidRPr="00866D4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38C36F40" w14:textId="77777777" w:rsidR="00B752E4" w:rsidRPr="00866D4E" w:rsidRDefault="00B752E4">
            <w:pPr>
              <w:pStyle w:val="FORMDATA"/>
              <w:rPr>
                <w:b/>
                <w:color w:val="auto"/>
              </w:rPr>
            </w:pPr>
            <w:r w:rsidRPr="00866D4E">
              <w:rPr>
                <w:b/>
                <w:color w:val="auto"/>
              </w:rPr>
              <w:t>20040212</w:t>
            </w:r>
          </w:p>
        </w:tc>
      </w:tr>
      <w:tr w:rsidR="00B752E4" w:rsidRPr="00866D4E" w14:paraId="225860CB" w14:textId="77777777">
        <w:tc>
          <w:tcPr>
            <w:tcW w:w="2160" w:type="dxa"/>
            <w:tcBorders>
              <w:top w:val="single" w:sz="6" w:space="0" w:color="auto"/>
              <w:left w:val="single" w:sz="6" w:space="0" w:color="auto"/>
              <w:bottom w:val="single" w:sz="6" w:space="0" w:color="auto"/>
              <w:right w:val="single" w:sz="6" w:space="0" w:color="auto"/>
            </w:tcBorders>
          </w:tcPr>
          <w:p w14:paraId="6F5A5AF1" w14:textId="77777777" w:rsidR="00B752E4" w:rsidRPr="00866D4E" w:rsidRDefault="00B752E4">
            <w:pPr>
              <w:pStyle w:val="FORMDATA"/>
              <w:rPr>
                <w:b/>
                <w:color w:val="auto"/>
              </w:rPr>
            </w:pPr>
            <w:r w:rsidRPr="00866D4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785FCF73" w14:textId="77777777" w:rsidR="00B752E4" w:rsidRPr="00866D4E" w:rsidRDefault="00B752E4">
            <w:pPr>
              <w:pStyle w:val="FORMDATA"/>
              <w:rPr>
                <w:b/>
                <w:color w:val="auto"/>
              </w:rPr>
            </w:pPr>
            <w:r w:rsidRPr="00866D4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EA67161" w14:textId="77777777" w:rsidR="00B752E4" w:rsidRPr="00866D4E" w:rsidRDefault="00B752E4">
            <w:pPr>
              <w:pStyle w:val="FORMDATA"/>
              <w:rPr>
                <w:b/>
                <w:color w:val="auto"/>
              </w:rPr>
            </w:pPr>
            <w:r w:rsidRPr="00866D4E">
              <w:rPr>
                <w:b/>
                <w:color w:val="auto"/>
              </w:rPr>
              <w:t>MB</w:t>
            </w:r>
          </w:p>
        </w:tc>
      </w:tr>
      <w:tr w:rsidR="00B752E4" w:rsidRPr="00866D4E" w14:paraId="63F43BC0" w14:textId="77777777">
        <w:tc>
          <w:tcPr>
            <w:tcW w:w="2160" w:type="dxa"/>
            <w:tcBorders>
              <w:top w:val="single" w:sz="6" w:space="0" w:color="auto"/>
              <w:left w:val="single" w:sz="6" w:space="0" w:color="auto"/>
              <w:bottom w:val="single" w:sz="6" w:space="0" w:color="auto"/>
              <w:right w:val="single" w:sz="6" w:space="0" w:color="auto"/>
            </w:tcBorders>
          </w:tcPr>
          <w:p w14:paraId="33861B52" w14:textId="77777777" w:rsidR="00B752E4" w:rsidRPr="00866D4E" w:rsidRDefault="00B752E4">
            <w:pPr>
              <w:pStyle w:val="FORMDATA"/>
              <w:rPr>
                <w:b/>
                <w:color w:val="auto"/>
              </w:rPr>
            </w:pPr>
            <w:r w:rsidRPr="00866D4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AD2EEE2" w14:textId="77777777" w:rsidR="00B752E4" w:rsidRPr="00866D4E" w:rsidRDefault="00B752E4">
            <w:pPr>
              <w:pStyle w:val="FORMDATA"/>
              <w:rPr>
                <w:b/>
                <w:color w:val="auto"/>
              </w:rPr>
            </w:pPr>
            <w:r w:rsidRPr="00866D4E">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492322A0" w14:textId="77777777" w:rsidR="00B752E4" w:rsidRPr="00866D4E" w:rsidRDefault="00B752E4">
            <w:pPr>
              <w:pStyle w:val="FORMDATA"/>
              <w:rPr>
                <w:b/>
                <w:color w:val="auto"/>
              </w:rPr>
            </w:pPr>
            <w:r w:rsidRPr="00866D4E">
              <w:rPr>
                <w:b/>
                <w:color w:val="auto"/>
              </w:rPr>
              <w:t>D</w:t>
            </w:r>
          </w:p>
        </w:tc>
      </w:tr>
      <w:tr w:rsidR="00B752E4" w:rsidRPr="00866D4E" w14:paraId="1F27023F" w14:textId="77777777">
        <w:tc>
          <w:tcPr>
            <w:tcW w:w="2160" w:type="dxa"/>
            <w:tcBorders>
              <w:top w:val="single" w:sz="6" w:space="0" w:color="auto"/>
              <w:left w:val="single" w:sz="6" w:space="0" w:color="auto"/>
              <w:bottom w:val="single" w:sz="6" w:space="0" w:color="auto"/>
              <w:right w:val="single" w:sz="6" w:space="0" w:color="auto"/>
            </w:tcBorders>
          </w:tcPr>
          <w:p w14:paraId="2BA5169C" w14:textId="77777777" w:rsidR="00B752E4" w:rsidRPr="00866D4E" w:rsidRDefault="00B752E4">
            <w:pPr>
              <w:pStyle w:val="FORMDATA"/>
              <w:rPr>
                <w:b/>
                <w:color w:val="auto"/>
              </w:rPr>
            </w:pPr>
            <w:r w:rsidRPr="00866D4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77611AB0" w14:textId="77777777" w:rsidR="00B752E4" w:rsidRPr="00866D4E" w:rsidRDefault="00B752E4">
            <w:pPr>
              <w:pStyle w:val="FORMDATA"/>
              <w:rPr>
                <w:b/>
                <w:color w:val="auto"/>
              </w:rPr>
            </w:pPr>
            <w:r w:rsidRPr="00866D4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6349BEBB" w14:textId="77777777" w:rsidR="00B752E4" w:rsidRPr="00866D4E" w:rsidRDefault="00B752E4">
            <w:pPr>
              <w:pStyle w:val="FORMDATA"/>
              <w:rPr>
                <w:b/>
                <w:color w:val="auto"/>
              </w:rPr>
            </w:pPr>
            <w:r w:rsidRPr="00866D4E">
              <w:rPr>
                <w:b/>
                <w:color w:val="auto"/>
              </w:rPr>
              <w:t>V</w:t>
            </w:r>
          </w:p>
        </w:tc>
      </w:tr>
      <w:tr w:rsidR="00B752E4" w:rsidRPr="00866D4E" w14:paraId="38083F91" w14:textId="77777777">
        <w:tc>
          <w:tcPr>
            <w:tcW w:w="2160" w:type="dxa"/>
            <w:tcBorders>
              <w:top w:val="single" w:sz="6" w:space="0" w:color="auto"/>
              <w:left w:val="single" w:sz="6" w:space="0" w:color="auto"/>
              <w:bottom w:val="single" w:sz="6" w:space="0" w:color="auto"/>
              <w:right w:val="single" w:sz="6" w:space="0" w:color="auto"/>
            </w:tcBorders>
          </w:tcPr>
          <w:p w14:paraId="368DFD75" w14:textId="77777777" w:rsidR="00B752E4" w:rsidRPr="00866D4E" w:rsidRDefault="00B752E4">
            <w:pPr>
              <w:pStyle w:val="FORMDATA"/>
              <w:rPr>
                <w:b/>
                <w:color w:val="auto"/>
              </w:rPr>
            </w:pPr>
            <w:r w:rsidRPr="00866D4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04151CA" w14:textId="77777777" w:rsidR="00B752E4" w:rsidRPr="00866D4E" w:rsidRDefault="00B752E4">
            <w:pPr>
              <w:pStyle w:val="FORMDATA"/>
              <w:rPr>
                <w:b/>
                <w:color w:val="auto"/>
              </w:rPr>
            </w:pPr>
            <w:r w:rsidRPr="00866D4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64EB7584" w14:textId="77777777" w:rsidR="00B752E4" w:rsidRPr="00866D4E" w:rsidRDefault="00B752E4">
            <w:pPr>
              <w:pStyle w:val="FORMDATA"/>
              <w:rPr>
                <w:b/>
                <w:color w:val="auto"/>
              </w:rPr>
            </w:pPr>
            <w:r w:rsidRPr="00866D4E">
              <w:rPr>
                <w:b/>
                <w:color w:val="auto"/>
              </w:rPr>
              <w:t>9999</w:t>
            </w:r>
          </w:p>
        </w:tc>
      </w:tr>
      <w:tr w:rsidR="00B752E4" w:rsidRPr="00866D4E" w14:paraId="5657980E" w14:textId="77777777">
        <w:tc>
          <w:tcPr>
            <w:tcW w:w="2160" w:type="dxa"/>
            <w:tcBorders>
              <w:top w:val="single" w:sz="6" w:space="0" w:color="auto"/>
              <w:left w:val="single" w:sz="6" w:space="0" w:color="auto"/>
              <w:bottom w:val="single" w:sz="6" w:space="0" w:color="auto"/>
              <w:right w:val="single" w:sz="6" w:space="0" w:color="auto"/>
            </w:tcBorders>
          </w:tcPr>
          <w:p w14:paraId="2F7B7425" w14:textId="77777777" w:rsidR="00B752E4" w:rsidRPr="00866D4E" w:rsidRDefault="00B752E4">
            <w:pPr>
              <w:pStyle w:val="FORMDATA"/>
              <w:rPr>
                <w:b/>
                <w:color w:val="auto"/>
              </w:rPr>
            </w:pPr>
            <w:r w:rsidRPr="00866D4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2E237A72" w14:textId="77777777" w:rsidR="00B752E4" w:rsidRPr="00866D4E" w:rsidRDefault="00B752E4">
            <w:pPr>
              <w:pStyle w:val="FORMDATA"/>
              <w:rPr>
                <w:b/>
                <w:color w:val="auto"/>
              </w:rPr>
            </w:pPr>
            <w:r w:rsidRPr="00866D4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221D3A70" w14:textId="77777777" w:rsidR="00B752E4" w:rsidRPr="00866D4E" w:rsidRDefault="00B752E4">
            <w:pPr>
              <w:pStyle w:val="FORMDATA"/>
              <w:rPr>
                <w:b/>
                <w:color w:val="auto"/>
              </w:rPr>
            </w:pPr>
            <w:r w:rsidRPr="00866D4E">
              <w:rPr>
                <w:b/>
                <w:color w:val="auto"/>
              </w:rPr>
              <w:t>1AM-</w:t>
            </w:r>
          </w:p>
        </w:tc>
      </w:tr>
      <w:tr w:rsidR="00B752E4" w:rsidRPr="00866D4E" w14:paraId="0D343192" w14:textId="77777777">
        <w:tc>
          <w:tcPr>
            <w:tcW w:w="2160" w:type="dxa"/>
            <w:tcBorders>
              <w:top w:val="single" w:sz="6" w:space="0" w:color="auto"/>
              <w:left w:val="single" w:sz="6" w:space="0" w:color="auto"/>
              <w:bottom w:val="single" w:sz="6" w:space="0" w:color="auto"/>
              <w:right w:val="single" w:sz="6" w:space="0" w:color="auto"/>
            </w:tcBorders>
          </w:tcPr>
          <w:p w14:paraId="797121DB" w14:textId="77777777" w:rsidR="00B752E4" w:rsidRPr="00866D4E" w:rsidRDefault="00B752E4">
            <w:pPr>
              <w:pStyle w:val="FORMDATA"/>
              <w:rPr>
                <w:b/>
                <w:color w:val="auto"/>
              </w:rPr>
            </w:pPr>
            <w:r w:rsidRPr="00866D4E">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042CC76C" w14:textId="77777777" w:rsidR="00B752E4" w:rsidRPr="00866D4E" w:rsidRDefault="00B752E4">
            <w:pPr>
              <w:pStyle w:val="FORMDATA"/>
              <w:rPr>
                <w:b/>
                <w:color w:val="auto"/>
              </w:rPr>
            </w:pPr>
            <w:r w:rsidRPr="00866D4E">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44EB2D43" w14:textId="77777777" w:rsidR="00B752E4" w:rsidRPr="00866D4E" w:rsidRDefault="00B752E4">
            <w:pPr>
              <w:pStyle w:val="FORMDATA"/>
              <w:rPr>
                <w:b/>
                <w:color w:val="auto"/>
              </w:rPr>
            </w:pPr>
            <w:r w:rsidRPr="00866D4E">
              <w:rPr>
                <w:b/>
                <w:color w:val="auto"/>
              </w:rPr>
              <w:t>L</w:t>
            </w:r>
          </w:p>
        </w:tc>
      </w:tr>
      <w:tr w:rsidR="00B752E4" w:rsidRPr="00866D4E" w14:paraId="0BB36EF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65E536E" w14:textId="77777777" w:rsidR="00B752E4" w:rsidRPr="00866D4E" w:rsidRDefault="00B752E4">
            <w:pPr>
              <w:pStyle w:val="Heading4"/>
              <w:rPr>
                <w:b/>
                <w:i w:val="0"/>
              </w:rPr>
            </w:pPr>
            <w:r w:rsidRPr="00866D4E">
              <w:rPr>
                <w:b/>
                <w:i w:val="0"/>
              </w:rPr>
              <w:t>Billing Section</w:t>
            </w:r>
          </w:p>
        </w:tc>
      </w:tr>
      <w:tr w:rsidR="00B752E4" w:rsidRPr="00866D4E" w14:paraId="52F809DF" w14:textId="77777777">
        <w:tc>
          <w:tcPr>
            <w:tcW w:w="2160" w:type="dxa"/>
            <w:tcBorders>
              <w:top w:val="single" w:sz="6" w:space="0" w:color="auto"/>
              <w:left w:val="single" w:sz="6" w:space="0" w:color="auto"/>
              <w:bottom w:val="single" w:sz="6" w:space="0" w:color="auto"/>
              <w:right w:val="single" w:sz="6" w:space="0" w:color="auto"/>
            </w:tcBorders>
          </w:tcPr>
          <w:p w14:paraId="7DB3CE11" w14:textId="77777777" w:rsidR="00B752E4" w:rsidRPr="00866D4E" w:rsidRDefault="00B752E4">
            <w:pPr>
              <w:pStyle w:val="FORMDATA"/>
              <w:rPr>
                <w:b/>
                <w:color w:val="auto"/>
              </w:rPr>
            </w:pPr>
            <w:r w:rsidRPr="00866D4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75F55D0E" w14:textId="77777777" w:rsidR="00B752E4" w:rsidRPr="00866D4E" w:rsidRDefault="00B752E4">
            <w:pPr>
              <w:pStyle w:val="FORMDATA"/>
              <w:rPr>
                <w:b/>
                <w:color w:val="auto"/>
              </w:rPr>
            </w:pPr>
            <w:r w:rsidRPr="00866D4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60FFDE17" w14:textId="77777777" w:rsidR="00B752E4" w:rsidRPr="00866D4E" w:rsidRDefault="00B752E4">
            <w:pPr>
              <w:pStyle w:val="FORMDATA"/>
              <w:rPr>
                <w:b/>
                <w:color w:val="auto"/>
                <w:lang w:val="fr-FR"/>
              </w:rPr>
            </w:pPr>
            <w:r w:rsidRPr="00866D4E">
              <w:rPr>
                <w:b/>
                <w:color w:val="auto"/>
                <w:lang w:val="fr-FR"/>
              </w:rPr>
              <w:t>904Q886621621</w:t>
            </w:r>
          </w:p>
        </w:tc>
      </w:tr>
      <w:tr w:rsidR="00B752E4" w:rsidRPr="00866D4E" w14:paraId="5489559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09F90F9" w14:textId="77777777" w:rsidR="00B752E4" w:rsidRPr="00866D4E" w:rsidRDefault="00B752E4">
            <w:pPr>
              <w:pStyle w:val="Heading4"/>
              <w:rPr>
                <w:b/>
                <w:i w:val="0"/>
              </w:rPr>
            </w:pPr>
            <w:r w:rsidRPr="00866D4E">
              <w:rPr>
                <w:b/>
                <w:i w:val="0"/>
              </w:rPr>
              <w:t>Contact Section</w:t>
            </w:r>
          </w:p>
        </w:tc>
      </w:tr>
      <w:tr w:rsidR="00B752E4" w:rsidRPr="00866D4E" w14:paraId="54697FF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3A506A7" w14:textId="77777777" w:rsidR="00B752E4" w:rsidRPr="00866D4E" w:rsidRDefault="00B752E4">
            <w:pPr>
              <w:pStyle w:val="FORMDATA"/>
              <w:rPr>
                <w:b/>
                <w:color w:val="auto"/>
              </w:rPr>
            </w:pPr>
            <w:r w:rsidRPr="00866D4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CFD001F" w14:textId="77777777" w:rsidR="00B752E4" w:rsidRPr="00866D4E" w:rsidRDefault="00B752E4">
            <w:pPr>
              <w:pStyle w:val="FORMDATA"/>
              <w:rPr>
                <w:b/>
                <w:color w:val="auto"/>
              </w:rPr>
            </w:pPr>
            <w:r w:rsidRPr="00866D4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0FA7BBA" w14:textId="77777777" w:rsidR="00B752E4" w:rsidRPr="00866D4E" w:rsidRDefault="00B752E4">
            <w:pPr>
              <w:pStyle w:val="FORMDATA"/>
              <w:rPr>
                <w:b/>
                <w:color w:val="auto"/>
              </w:rPr>
            </w:pPr>
            <w:r w:rsidRPr="00866D4E">
              <w:rPr>
                <w:b/>
                <w:color w:val="auto"/>
              </w:rPr>
              <w:t>Bojangles</w:t>
            </w:r>
          </w:p>
        </w:tc>
      </w:tr>
      <w:tr w:rsidR="00B752E4" w:rsidRPr="00866D4E" w14:paraId="3199457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E5DED48" w14:textId="77777777" w:rsidR="00B752E4" w:rsidRPr="00866D4E" w:rsidRDefault="00B752E4">
            <w:pPr>
              <w:pStyle w:val="FORMDATA"/>
              <w:rPr>
                <w:b/>
                <w:color w:val="auto"/>
              </w:rPr>
            </w:pPr>
            <w:r w:rsidRPr="00866D4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464CDDB" w14:textId="77777777" w:rsidR="00B752E4" w:rsidRPr="00866D4E" w:rsidRDefault="00B752E4">
            <w:pPr>
              <w:pStyle w:val="FORMDATA"/>
              <w:rPr>
                <w:b/>
                <w:color w:val="auto"/>
              </w:rPr>
            </w:pPr>
            <w:r w:rsidRPr="00866D4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A3A1736" w14:textId="77777777" w:rsidR="00B752E4" w:rsidRPr="00866D4E" w:rsidRDefault="00B752E4">
            <w:pPr>
              <w:pStyle w:val="FORMDATA"/>
              <w:rPr>
                <w:b/>
                <w:color w:val="auto"/>
              </w:rPr>
            </w:pPr>
            <w:r w:rsidRPr="00866D4E">
              <w:rPr>
                <w:b/>
                <w:color w:val="auto"/>
              </w:rPr>
              <w:t>8884448888</w:t>
            </w:r>
          </w:p>
        </w:tc>
      </w:tr>
      <w:tr w:rsidR="00B752E4" w:rsidRPr="00866D4E" w14:paraId="24F08FE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0BA234" w14:textId="77777777" w:rsidR="00B752E4" w:rsidRPr="00866D4E" w:rsidRDefault="00B752E4">
            <w:pPr>
              <w:pStyle w:val="FORMDATA"/>
              <w:rPr>
                <w:b/>
                <w:color w:val="auto"/>
              </w:rPr>
            </w:pPr>
            <w:r w:rsidRPr="00866D4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95A7DE8" w14:textId="77777777" w:rsidR="00B752E4" w:rsidRPr="00866D4E" w:rsidRDefault="00B752E4">
            <w:pPr>
              <w:pStyle w:val="FORMDATA"/>
              <w:rPr>
                <w:b/>
                <w:color w:val="auto"/>
              </w:rPr>
            </w:pPr>
            <w:r w:rsidRPr="00866D4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F9CFF07"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5DE416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BCD5B06" w14:textId="77777777" w:rsidR="00B752E4" w:rsidRPr="00866D4E" w:rsidRDefault="00B752E4">
            <w:pPr>
              <w:pStyle w:val="FORMDATA"/>
              <w:rPr>
                <w:b/>
                <w:color w:val="auto"/>
                <w:lang w:val="fr-FR"/>
              </w:rPr>
            </w:pPr>
            <w:r w:rsidRPr="00866D4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029C14E" w14:textId="77777777" w:rsidR="00B752E4" w:rsidRPr="00866D4E" w:rsidRDefault="00B752E4">
            <w:pPr>
              <w:pStyle w:val="FORMDATA"/>
              <w:rPr>
                <w:b/>
                <w:color w:val="auto"/>
                <w:lang w:val="fr-FR"/>
              </w:rPr>
            </w:pPr>
            <w:r w:rsidRPr="00866D4E">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CE9BC27" w14:textId="77777777" w:rsidR="00B752E4" w:rsidRPr="00866D4E" w:rsidRDefault="00B752E4">
            <w:pPr>
              <w:pStyle w:val="FORMDATA"/>
              <w:rPr>
                <w:b/>
                <w:color w:val="auto"/>
              </w:rPr>
            </w:pPr>
            <w:r w:rsidRPr="00866D4E">
              <w:rPr>
                <w:b/>
                <w:color w:val="auto"/>
              </w:rPr>
              <w:t>Bugs Bunny</w:t>
            </w:r>
          </w:p>
        </w:tc>
      </w:tr>
      <w:tr w:rsidR="00B752E4" w:rsidRPr="00866D4E" w14:paraId="0C7893E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4BD9BF" w14:textId="77777777" w:rsidR="00B752E4" w:rsidRPr="00866D4E" w:rsidRDefault="00B752E4">
            <w:pPr>
              <w:pStyle w:val="FORMDATA"/>
              <w:rPr>
                <w:b/>
                <w:color w:val="auto"/>
              </w:rPr>
            </w:pPr>
            <w:r w:rsidRPr="00866D4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2ED2000" w14:textId="77777777" w:rsidR="00B752E4" w:rsidRPr="00866D4E" w:rsidRDefault="00B752E4">
            <w:pPr>
              <w:pStyle w:val="FORMDATA"/>
              <w:rPr>
                <w:b/>
                <w:color w:val="auto"/>
              </w:rPr>
            </w:pPr>
            <w:r w:rsidRPr="00866D4E">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DF14889" w14:textId="77777777" w:rsidR="00B752E4" w:rsidRPr="00866D4E" w:rsidRDefault="00B752E4">
            <w:pPr>
              <w:pStyle w:val="FORMDATA"/>
              <w:rPr>
                <w:b/>
                <w:color w:val="auto"/>
              </w:rPr>
            </w:pPr>
            <w:r w:rsidRPr="00866D4E">
              <w:rPr>
                <w:b/>
                <w:color w:val="auto"/>
              </w:rPr>
              <w:t>4041114444</w:t>
            </w:r>
          </w:p>
        </w:tc>
      </w:tr>
      <w:tr w:rsidR="00B752E4" w:rsidRPr="00866D4E" w14:paraId="5C95E7A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8CDDCA2"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7031DAD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DE5B3DB"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34470353" w14:textId="77777777">
        <w:tc>
          <w:tcPr>
            <w:tcW w:w="2160" w:type="dxa"/>
            <w:tcBorders>
              <w:top w:val="single" w:sz="6" w:space="0" w:color="auto"/>
              <w:left w:val="single" w:sz="6" w:space="0" w:color="auto"/>
              <w:bottom w:val="single" w:sz="6" w:space="0" w:color="auto"/>
              <w:right w:val="single" w:sz="6" w:space="0" w:color="auto"/>
            </w:tcBorders>
          </w:tcPr>
          <w:p w14:paraId="43A5FEF7" w14:textId="77777777" w:rsidR="00B752E4" w:rsidRPr="00866D4E" w:rsidRDefault="00B752E4">
            <w:pPr>
              <w:pStyle w:val="FORMDATA"/>
              <w:rPr>
                <w:b/>
                <w:color w:val="auto"/>
              </w:rPr>
            </w:pPr>
            <w:r w:rsidRPr="00866D4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523329DD" w14:textId="77777777" w:rsidR="00B752E4" w:rsidRPr="00866D4E" w:rsidRDefault="00B752E4">
            <w:pPr>
              <w:pStyle w:val="FORMDATA"/>
              <w:rPr>
                <w:b/>
                <w:color w:val="auto"/>
              </w:rPr>
            </w:pPr>
            <w:r w:rsidRPr="00866D4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0FD9DEDA" w14:textId="77777777" w:rsidR="00B752E4" w:rsidRPr="00866D4E" w:rsidRDefault="00B752E4">
            <w:pPr>
              <w:pStyle w:val="FORMDATA"/>
              <w:rPr>
                <w:b/>
                <w:color w:val="auto"/>
              </w:rPr>
            </w:pPr>
            <w:smartTag w:uri="urn:schemas-microsoft-com:office:smarttags" w:element="place">
              <w:r w:rsidRPr="00866D4E">
                <w:rPr>
                  <w:b/>
                  <w:color w:val="auto"/>
                </w:rPr>
                <w:t>Treasure Island</w:t>
              </w:r>
            </w:smartTag>
          </w:p>
        </w:tc>
      </w:tr>
      <w:tr w:rsidR="00B752E4" w:rsidRPr="00866D4E" w14:paraId="75612E7A" w14:textId="77777777">
        <w:tc>
          <w:tcPr>
            <w:tcW w:w="2160" w:type="dxa"/>
            <w:tcBorders>
              <w:top w:val="single" w:sz="6" w:space="0" w:color="auto"/>
              <w:left w:val="single" w:sz="6" w:space="0" w:color="auto"/>
              <w:bottom w:val="single" w:sz="6" w:space="0" w:color="auto"/>
              <w:right w:val="single" w:sz="6" w:space="0" w:color="auto"/>
            </w:tcBorders>
          </w:tcPr>
          <w:p w14:paraId="23574E7C" w14:textId="77777777" w:rsidR="00B752E4" w:rsidRPr="00866D4E" w:rsidRDefault="00B752E4">
            <w:pPr>
              <w:pStyle w:val="FORMDATA"/>
              <w:rPr>
                <w:b/>
                <w:color w:val="auto"/>
              </w:rPr>
            </w:pPr>
            <w:r w:rsidRPr="00866D4E">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76AC1E3" w14:textId="77777777" w:rsidR="00B752E4" w:rsidRPr="00866D4E" w:rsidRDefault="00B752E4">
            <w:pPr>
              <w:pStyle w:val="FORMDATA"/>
              <w:rPr>
                <w:b/>
                <w:color w:val="auto"/>
              </w:rPr>
            </w:pPr>
            <w:r w:rsidRPr="00866D4E">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059D0F50" w14:textId="77777777" w:rsidR="00B752E4" w:rsidRPr="00866D4E" w:rsidRDefault="00B752E4">
            <w:pPr>
              <w:pStyle w:val="FORMDATA"/>
              <w:rPr>
                <w:b/>
                <w:color w:val="auto"/>
              </w:rPr>
            </w:pPr>
            <w:r w:rsidRPr="00866D4E">
              <w:rPr>
                <w:b/>
                <w:color w:val="auto"/>
              </w:rPr>
              <w:t>B</w:t>
            </w:r>
          </w:p>
        </w:tc>
      </w:tr>
      <w:tr w:rsidR="00B752E4" w:rsidRPr="00866D4E" w14:paraId="5074BA4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C40E3ED" w14:textId="77777777" w:rsidR="00B752E4" w:rsidRPr="00866D4E" w:rsidRDefault="00B752E4">
            <w:pPr>
              <w:pStyle w:val="Heading4"/>
              <w:rPr>
                <w:b/>
                <w:i w:val="0"/>
              </w:rPr>
            </w:pPr>
            <w:r w:rsidRPr="00866D4E">
              <w:rPr>
                <w:b/>
                <w:i w:val="0"/>
              </w:rPr>
              <w:t>Bill Section</w:t>
            </w:r>
          </w:p>
        </w:tc>
      </w:tr>
      <w:tr w:rsidR="00B752E4" w:rsidRPr="00866D4E" w14:paraId="2FB7374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1A7AE7" w14:textId="77777777" w:rsidR="00B752E4" w:rsidRPr="00866D4E" w:rsidRDefault="00B752E4">
            <w:pPr>
              <w:pStyle w:val="FORMDATA"/>
              <w:rPr>
                <w:b/>
                <w:color w:val="auto"/>
              </w:rPr>
            </w:pPr>
            <w:r w:rsidRPr="00866D4E">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7E9AC3B" w14:textId="77777777" w:rsidR="00B752E4" w:rsidRPr="00866D4E" w:rsidRDefault="00B752E4">
            <w:pPr>
              <w:pStyle w:val="FORMDATA"/>
              <w:rPr>
                <w:b/>
                <w:color w:val="auto"/>
              </w:rPr>
            </w:pPr>
            <w:r w:rsidRPr="00866D4E">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A815C1A" w14:textId="77777777" w:rsidR="00B752E4" w:rsidRPr="00866D4E" w:rsidRDefault="00B752E4">
            <w:pPr>
              <w:pStyle w:val="FORMDATA"/>
              <w:rPr>
                <w:b/>
                <w:color w:val="auto"/>
              </w:rPr>
            </w:pPr>
            <w:r w:rsidRPr="00866D4E">
              <w:rPr>
                <w:b/>
                <w:color w:val="auto"/>
              </w:rPr>
              <w:t>9042233101</w:t>
            </w:r>
          </w:p>
        </w:tc>
      </w:tr>
      <w:tr w:rsidR="00B752E4" w:rsidRPr="00866D4E" w14:paraId="2C139CB3"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2D04C80" w14:textId="77777777" w:rsidR="00B752E4" w:rsidRPr="00866D4E" w:rsidRDefault="00B752E4">
            <w:pPr>
              <w:pStyle w:val="BodyText"/>
              <w:rPr>
                <w:color w:val="auto"/>
              </w:rPr>
            </w:pPr>
            <w:r w:rsidRPr="00866D4E">
              <w:rPr>
                <w:rFonts w:ascii="Arial" w:hAnsi="Arial" w:cs="Arial"/>
                <w:iCs/>
                <w:color w:val="auto"/>
              </w:rPr>
              <w:t>PS  FORM</w:t>
            </w:r>
          </w:p>
        </w:tc>
      </w:tr>
      <w:tr w:rsidR="00B752E4" w:rsidRPr="00866D4E" w14:paraId="516F9F56"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76F3C79"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866D4E" w14:paraId="1A3334F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40749E" w14:textId="77777777" w:rsidR="00B752E4" w:rsidRPr="00866D4E" w:rsidRDefault="00B752E4">
            <w:pPr>
              <w:pStyle w:val="FORMDATA"/>
              <w:rPr>
                <w:b/>
                <w:color w:val="auto"/>
                <w:lang w:val="fr-FR"/>
              </w:rPr>
            </w:pPr>
            <w:r w:rsidRPr="00866D4E">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3DC6AB17" w14:textId="77777777" w:rsidR="00B752E4" w:rsidRPr="00866D4E" w:rsidRDefault="00B752E4">
            <w:pPr>
              <w:pStyle w:val="FORMDATA"/>
              <w:rPr>
                <w:b/>
                <w:color w:val="auto"/>
                <w:lang w:val="fr-FR"/>
              </w:rPr>
            </w:pPr>
            <w:r w:rsidRPr="00866D4E">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099E5518" w14:textId="77777777" w:rsidR="00B752E4" w:rsidRPr="00866D4E" w:rsidRDefault="00B752E4">
            <w:pPr>
              <w:pStyle w:val="FORMDATA"/>
              <w:rPr>
                <w:b/>
                <w:color w:val="auto"/>
              </w:rPr>
            </w:pPr>
            <w:r w:rsidRPr="00866D4E">
              <w:rPr>
                <w:b/>
                <w:color w:val="auto"/>
              </w:rPr>
              <w:t>002</w:t>
            </w:r>
          </w:p>
        </w:tc>
      </w:tr>
      <w:tr w:rsidR="00B752E4" w:rsidRPr="00866D4E" w14:paraId="2F49F7C3"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9849B63" w14:textId="77777777" w:rsidR="00B752E4" w:rsidRPr="00866D4E" w:rsidRDefault="00B752E4">
            <w:pPr>
              <w:pStyle w:val="Heading5"/>
              <w:rPr>
                <w:color w:val="auto"/>
              </w:rPr>
            </w:pPr>
            <w:r w:rsidRPr="00866D4E">
              <w:rPr>
                <w:color w:val="auto"/>
              </w:rPr>
              <w:t>Service Details Section</w:t>
            </w:r>
          </w:p>
        </w:tc>
      </w:tr>
      <w:tr w:rsidR="00B752E4" w:rsidRPr="00866D4E" w14:paraId="22F3223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3B2C2AA"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BE2D0E5"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774B291" w14:textId="77777777" w:rsidR="00B752E4" w:rsidRPr="00866D4E" w:rsidRDefault="00B752E4">
            <w:pPr>
              <w:pStyle w:val="FORMDATA"/>
              <w:rPr>
                <w:b/>
                <w:color w:val="auto"/>
              </w:rPr>
            </w:pPr>
            <w:r w:rsidRPr="00866D4E">
              <w:rPr>
                <w:b/>
                <w:color w:val="auto"/>
              </w:rPr>
              <w:t>00001</w:t>
            </w:r>
          </w:p>
        </w:tc>
      </w:tr>
      <w:tr w:rsidR="00B752E4" w:rsidRPr="00866D4E" w14:paraId="301372F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739082"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07BBBD8"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65E22788" w14:textId="77777777" w:rsidR="00B752E4" w:rsidRPr="00866D4E" w:rsidRDefault="00B752E4">
            <w:pPr>
              <w:pStyle w:val="FORMDATA"/>
              <w:rPr>
                <w:b/>
                <w:color w:val="auto"/>
              </w:rPr>
            </w:pPr>
            <w:r w:rsidRPr="00866D4E">
              <w:rPr>
                <w:b/>
                <w:color w:val="auto"/>
              </w:rPr>
              <w:t>V</w:t>
            </w:r>
          </w:p>
        </w:tc>
      </w:tr>
      <w:tr w:rsidR="00B752E4" w:rsidRPr="00866D4E" w14:paraId="648005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52EFA92"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64FA8C1"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5909B560" w14:textId="77777777" w:rsidR="00B752E4" w:rsidRPr="00866D4E" w:rsidRDefault="00B752E4">
            <w:pPr>
              <w:pStyle w:val="FORMDATA"/>
              <w:rPr>
                <w:b/>
                <w:color w:val="auto"/>
              </w:rPr>
            </w:pPr>
            <w:r w:rsidRPr="00866D4E">
              <w:rPr>
                <w:b/>
                <w:color w:val="auto"/>
              </w:rPr>
              <w:t>9042233045</w:t>
            </w:r>
          </w:p>
        </w:tc>
      </w:tr>
      <w:tr w:rsidR="00B752E4" w:rsidRPr="00866D4E" w14:paraId="2B811696" w14:textId="77777777" w:rsidTr="00BB768A">
        <w:trPr>
          <w:trHeight w:val="642"/>
        </w:trPr>
        <w:tc>
          <w:tcPr>
            <w:tcW w:w="2160" w:type="dxa"/>
            <w:tcBorders>
              <w:top w:val="single" w:sz="6" w:space="0" w:color="auto"/>
              <w:left w:val="single" w:sz="6" w:space="0" w:color="auto"/>
              <w:bottom w:val="single" w:sz="6" w:space="0" w:color="auto"/>
              <w:right w:val="single" w:sz="6" w:space="0" w:color="auto"/>
            </w:tcBorders>
          </w:tcPr>
          <w:p w14:paraId="1E68B951" w14:textId="77777777" w:rsidR="00B752E4" w:rsidRPr="00866D4E" w:rsidRDefault="00B752E4">
            <w:pPr>
              <w:pStyle w:val="FORMDATA"/>
              <w:rPr>
                <w:b/>
                <w:color w:val="auto"/>
              </w:rPr>
            </w:pPr>
            <w:r w:rsidRPr="00866D4E">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29A1EDC" w14:textId="77777777" w:rsidR="00B752E4" w:rsidRPr="00866D4E" w:rsidRDefault="00B752E4">
            <w:pPr>
              <w:pStyle w:val="FORMDATA"/>
              <w:rPr>
                <w:b/>
                <w:color w:val="auto"/>
              </w:rPr>
            </w:pPr>
            <w:r w:rsidRPr="00866D4E">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5D9EADDE" w14:textId="77777777" w:rsidR="00B752E4" w:rsidRPr="00866D4E" w:rsidRDefault="00BB768A">
            <w:pPr>
              <w:pStyle w:val="FORMDATA"/>
              <w:rPr>
                <w:b/>
                <w:color w:val="auto"/>
              </w:rPr>
            </w:pPr>
            <w:r>
              <w:rPr>
                <w:b/>
                <w:color w:val="auto"/>
              </w:rPr>
              <w:t>NONE</w:t>
            </w:r>
          </w:p>
        </w:tc>
      </w:tr>
      <w:tr w:rsidR="00B752E4" w:rsidRPr="00866D4E" w14:paraId="2D0EC8E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24C326A" w14:textId="77777777" w:rsidR="00B752E4" w:rsidRPr="00866D4E" w:rsidRDefault="00B752E4">
            <w:pPr>
              <w:pStyle w:val="FORMDATA"/>
              <w:rPr>
                <w:b/>
                <w:color w:val="auto"/>
              </w:rPr>
            </w:pPr>
            <w:r w:rsidRPr="00866D4E">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1036CFA6" w14:textId="77777777" w:rsidR="00B752E4" w:rsidRPr="00866D4E" w:rsidRDefault="00B752E4">
            <w:pPr>
              <w:pStyle w:val="FORMDATA"/>
              <w:rPr>
                <w:b/>
                <w:color w:val="auto"/>
              </w:rPr>
            </w:pPr>
            <w:r w:rsidRPr="00866D4E">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21C8BD31" w14:textId="77777777" w:rsidR="00B752E4" w:rsidRPr="00866D4E" w:rsidRDefault="00BB768A">
            <w:pPr>
              <w:pStyle w:val="FORMDATA"/>
              <w:rPr>
                <w:b/>
                <w:color w:val="auto"/>
              </w:rPr>
            </w:pPr>
            <w:r>
              <w:rPr>
                <w:b/>
                <w:color w:val="auto"/>
              </w:rPr>
              <w:t>NONE</w:t>
            </w:r>
          </w:p>
        </w:tc>
      </w:tr>
      <w:tr w:rsidR="00B752E4" w:rsidRPr="00866D4E" w14:paraId="470568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B3D55E7"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B15438D"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29CD60C0" w14:textId="77777777" w:rsidR="00B752E4" w:rsidRPr="00866D4E" w:rsidRDefault="00B752E4">
            <w:pPr>
              <w:pStyle w:val="FORMDATA"/>
              <w:rPr>
                <w:b/>
                <w:color w:val="auto"/>
              </w:rPr>
            </w:pPr>
            <w:r w:rsidRPr="00866D4E">
              <w:rPr>
                <w:b/>
                <w:color w:val="auto"/>
              </w:rPr>
              <w:t>N</w:t>
            </w:r>
          </w:p>
        </w:tc>
      </w:tr>
      <w:tr w:rsidR="00B752E4" w:rsidRPr="00866D4E" w14:paraId="2480BED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7BBDE1"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730278B"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3D69F249" w14:textId="77777777" w:rsidR="00B752E4" w:rsidRPr="00866D4E" w:rsidRDefault="00B752E4">
            <w:pPr>
              <w:pStyle w:val="FORMDATA"/>
              <w:rPr>
                <w:b/>
                <w:color w:val="auto"/>
              </w:rPr>
            </w:pPr>
            <w:r w:rsidRPr="00866D4E">
              <w:rPr>
                <w:b/>
                <w:color w:val="auto"/>
              </w:rPr>
              <w:t>ESM</w:t>
            </w:r>
          </w:p>
        </w:tc>
      </w:tr>
      <w:tr w:rsidR="00B752E4" w:rsidRPr="00866D4E" w14:paraId="2F2FFDC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A266CFC" w14:textId="77777777" w:rsidR="00B752E4" w:rsidRPr="00866D4E" w:rsidRDefault="00B752E4">
            <w:pPr>
              <w:rPr>
                <w:rFonts w:ascii="Arial" w:hAnsi="Arial" w:cs="Arial"/>
                <w:b/>
                <w:bCs/>
                <w:iCs/>
              </w:rPr>
            </w:pPr>
            <w:r w:rsidRPr="00866D4E">
              <w:rPr>
                <w:rFonts w:ascii="Arial" w:hAnsi="Arial"/>
                <w:b/>
                <w:bCs/>
              </w:rPr>
              <w:t>Service Details Section</w:t>
            </w:r>
          </w:p>
        </w:tc>
      </w:tr>
      <w:tr w:rsidR="00B752E4" w:rsidRPr="00866D4E" w14:paraId="2560CB0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F287DDC"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F713957"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5B17EF9" w14:textId="77777777" w:rsidR="00B752E4" w:rsidRPr="00866D4E" w:rsidRDefault="00B752E4">
            <w:pPr>
              <w:pStyle w:val="FORMDATA"/>
              <w:rPr>
                <w:b/>
                <w:color w:val="auto"/>
              </w:rPr>
            </w:pPr>
            <w:r w:rsidRPr="00866D4E">
              <w:rPr>
                <w:b/>
                <w:color w:val="auto"/>
              </w:rPr>
              <w:t>00002</w:t>
            </w:r>
          </w:p>
        </w:tc>
      </w:tr>
      <w:tr w:rsidR="00B752E4" w:rsidRPr="00866D4E" w14:paraId="1664F26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D5AC58F"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6E59C0E2"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04499850" w14:textId="77777777" w:rsidR="00B752E4" w:rsidRPr="00866D4E" w:rsidRDefault="00B752E4">
            <w:pPr>
              <w:pStyle w:val="FORMDATA"/>
              <w:rPr>
                <w:b/>
                <w:color w:val="auto"/>
              </w:rPr>
            </w:pPr>
            <w:r w:rsidRPr="00866D4E">
              <w:rPr>
                <w:b/>
                <w:color w:val="auto"/>
              </w:rPr>
              <w:t>V</w:t>
            </w:r>
          </w:p>
        </w:tc>
      </w:tr>
      <w:tr w:rsidR="00B752E4" w:rsidRPr="00866D4E" w14:paraId="3374BA1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9B536BC"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78019CCA"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70E8F10F" w14:textId="77777777" w:rsidR="00B752E4" w:rsidRPr="00866D4E" w:rsidRDefault="00B752E4">
            <w:pPr>
              <w:pStyle w:val="FORMDATA"/>
              <w:rPr>
                <w:b/>
                <w:color w:val="auto"/>
              </w:rPr>
            </w:pPr>
            <w:r w:rsidRPr="00866D4E">
              <w:rPr>
                <w:b/>
                <w:color w:val="auto"/>
              </w:rPr>
              <w:t>9042233101</w:t>
            </w:r>
          </w:p>
        </w:tc>
      </w:tr>
      <w:tr w:rsidR="00B752E4" w:rsidRPr="00866D4E" w14:paraId="48E240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13147D" w14:textId="77777777" w:rsidR="00B752E4" w:rsidRPr="00866D4E" w:rsidRDefault="00B752E4">
            <w:pPr>
              <w:pStyle w:val="FORMDATA"/>
              <w:rPr>
                <w:b/>
                <w:color w:val="auto"/>
              </w:rPr>
            </w:pPr>
            <w:r w:rsidRPr="00866D4E">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1705D1FC" w14:textId="77777777" w:rsidR="00B752E4" w:rsidRPr="00866D4E" w:rsidRDefault="00B752E4">
            <w:pPr>
              <w:pStyle w:val="FORMDATA"/>
              <w:rPr>
                <w:b/>
                <w:color w:val="auto"/>
              </w:rPr>
            </w:pPr>
            <w:r w:rsidRPr="00866D4E">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55556A77" w14:textId="77777777" w:rsidR="00B752E4" w:rsidRPr="00866D4E" w:rsidRDefault="007D6DC0">
            <w:pPr>
              <w:pStyle w:val="FORMDATA"/>
              <w:rPr>
                <w:b/>
                <w:color w:val="auto"/>
              </w:rPr>
            </w:pPr>
            <w:r>
              <w:rPr>
                <w:b/>
                <w:color w:val="auto"/>
              </w:rPr>
              <w:t>NONE</w:t>
            </w:r>
          </w:p>
        </w:tc>
      </w:tr>
      <w:tr w:rsidR="00B752E4" w:rsidRPr="00866D4E" w14:paraId="674C70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DA162F" w14:textId="77777777" w:rsidR="00B752E4" w:rsidRPr="00866D4E" w:rsidRDefault="00B752E4">
            <w:pPr>
              <w:pStyle w:val="FORMDATA"/>
              <w:rPr>
                <w:b/>
                <w:color w:val="auto"/>
              </w:rPr>
            </w:pPr>
            <w:r w:rsidRPr="00866D4E">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0B91D129" w14:textId="77777777" w:rsidR="00B752E4" w:rsidRPr="00866D4E" w:rsidRDefault="00B752E4">
            <w:pPr>
              <w:pStyle w:val="FORMDATA"/>
              <w:rPr>
                <w:b/>
                <w:color w:val="auto"/>
              </w:rPr>
            </w:pPr>
            <w:r w:rsidRPr="00866D4E">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7411BB54" w14:textId="77777777" w:rsidR="00B752E4" w:rsidRPr="00866D4E" w:rsidRDefault="007D6DC0">
            <w:pPr>
              <w:pStyle w:val="FORMDATA"/>
              <w:rPr>
                <w:b/>
                <w:color w:val="auto"/>
              </w:rPr>
            </w:pPr>
            <w:r>
              <w:rPr>
                <w:b/>
                <w:color w:val="auto"/>
              </w:rPr>
              <w:t>NONE</w:t>
            </w:r>
          </w:p>
        </w:tc>
      </w:tr>
      <w:tr w:rsidR="00B752E4" w:rsidRPr="00866D4E" w14:paraId="3ED22C3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A853A1D"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4135348"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546EEEF6" w14:textId="77777777" w:rsidR="00B752E4" w:rsidRPr="00866D4E" w:rsidRDefault="00B752E4">
            <w:pPr>
              <w:pStyle w:val="FORMDATA"/>
              <w:rPr>
                <w:b/>
                <w:color w:val="auto"/>
              </w:rPr>
            </w:pPr>
            <w:r w:rsidRPr="00866D4E">
              <w:rPr>
                <w:b/>
                <w:color w:val="auto"/>
              </w:rPr>
              <w:t>N</w:t>
            </w:r>
          </w:p>
        </w:tc>
      </w:tr>
      <w:tr w:rsidR="00B752E4" w:rsidRPr="00866D4E" w14:paraId="5D109A3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F7BD9C"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E31CBE8"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57687300" w14:textId="77777777" w:rsidR="00B752E4" w:rsidRPr="00866D4E" w:rsidRDefault="00B752E4">
            <w:pPr>
              <w:pStyle w:val="FORMDATA"/>
              <w:rPr>
                <w:b/>
                <w:color w:val="auto"/>
              </w:rPr>
            </w:pPr>
            <w:r w:rsidRPr="00866D4E">
              <w:rPr>
                <w:b/>
                <w:color w:val="auto"/>
              </w:rPr>
              <w:t>ESM</w:t>
            </w:r>
          </w:p>
        </w:tc>
      </w:tr>
    </w:tbl>
    <w:p w14:paraId="60FA3528" w14:textId="77777777" w:rsidR="00B752E4" w:rsidRDefault="00B752E4"/>
    <w:p w14:paraId="79D62A4D" w14:textId="77777777" w:rsidR="00C766AE" w:rsidRDefault="00C766AE" w:rsidP="00DE40B5"/>
    <w:p w14:paraId="2821C5F5" w14:textId="77777777" w:rsidR="00C766AE" w:rsidRDefault="00C766AE" w:rsidP="00DE40B5"/>
    <w:p w14:paraId="32B416C1" w14:textId="77777777" w:rsidR="00C766AE" w:rsidRDefault="00C766AE" w:rsidP="00C766AE">
      <w:r>
        <w:t>XML INPUT:</w:t>
      </w:r>
    </w:p>
    <w:p w14:paraId="41D9C048" w14:textId="77777777" w:rsidR="00C766AE" w:rsidRDefault="00C766AE" w:rsidP="00C766AE"/>
    <w:p w14:paraId="1105556F" w14:textId="77777777" w:rsidR="00C766AE" w:rsidRDefault="00C766AE" w:rsidP="00C766AE">
      <w:pPr>
        <w:ind w:hanging="480"/>
        <w:rPr>
          <w:rFonts w:ascii="Verdana" w:hAnsi="Verdana"/>
          <w:sz w:val="20"/>
          <w:szCs w:val="20"/>
        </w:rPr>
      </w:pPr>
      <w:hyperlink r:id="rId90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4AB3BD3" w14:textId="77777777" w:rsidR="00C766AE" w:rsidRDefault="00C766AE" w:rsidP="00C766AE">
      <w:pPr>
        <w:ind w:hanging="480"/>
        <w:rPr>
          <w:rFonts w:ascii="Verdana" w:hAnsi="Verdana"/>
          <w:sz w:val="20"/>
          <w:szCs w:val="20"/>
        </w:rPr>
      </w:pPr>
      <w:hyperlink r:id="rId90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822BF7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818A38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2009-07-08T07:54:39-05:00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445733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CVT0M040R31DC5</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760E4C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B35BF8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9042230211</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8013C9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27F311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48A57C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A5752A0"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200907080754AM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309A75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4652E3D" w14:textId="77777777" w:rsidR="00C766AE" w:rsidRDefault="00C766AE" w:rsidP="00C766AE">
      <w:pPr>
        <w:ind w:hanging="480"/>
        <w:rPr>
          <w:rFonts w:ascii="Verdana" w:hAnsi="Verdana"/>
          <w:sz w:val="20"/>
          <w:szCs w:val="20"/>
        </w:rPr>
      </w:pPr>
      <w:hyperlink r:id="rId90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8ABA325" w14:textId="77777777" w:rsidR="00C766AE" w:rsidRDefault="00C766AE" w:rsidP="00C766AE">
      <w:pPr>
        <w:ind w:hanging="480"/>
        <w:rPr>
          <w:rFonts w:ascii="Verdana" w:hAnsi="Verdana"/>
          <w:sz w:val="20"/>
          <w:szCs w:val="20"/>
        </w:rPr>
      </w:pPr>
      <w:hyperlink r:id="rId90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B9E72C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8A5CF7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C1541F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690F8A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2A0CB0E" w14:textId="77777777" w:rsidR="00C766AE" w:rsidRPr="008C51B0" w:rsidRDefault="00C766AE" w:rsidP="00C766A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D</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5D9AB991" w14:textId="77777777" w:rsidR="00C766AE" w:rsidRDefault="00C766AE" w:rsidP="00C766AE">
      <w:pPr>
        <w:ind w:hanging="480"/>
        <w:rPr>
          <w:rFonts w:ascii="Verdana" w:hAnsi="Verdana"/>
          <w:sz w:val="20"/>
          <w:szCs w:val="20"/>
        </w:rPr>
      </w:pPr>
      <w:hyperlink r:id="rId90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3CDD59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Style w:val="tx1"/>
          <w:rFonts w:ascii="Verdana" w:hAnsi="Verdana"/>
          <w:sz w:val="20"/>
          <w:szCs w:val="20"/>
        </w:rPr>
        <w:t>9042230387</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Fonts w:ascii="Verdana" w:hAnsi="Verdana"/>
          <w:sz w:val="20"/>
          <w:szCs w:val="20"/>
        </w:rPr>
        <w:t xml:space="preserve"> </w:t>
      </w:r>
    </w:p>
    <w:p w14:paraId="5A8769C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7F2D1EA"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96BBBD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51161E0"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6E4882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847CF02" w14:textId="77777777" w:rsidR="00C766AE" w:rsidRDefault="00C766AE" w:rsidP="00C766AE">
      <w:pPr>
        <w:ind w:hanging="480"/>
        <w:rPr>
          <w:rFonts w:ascii="Verdana" w:hAnsi="Verdana"/>
          <w:sz w:val="20"/>
          <w:szCs w:val="20"/>
        </w:rPr>
      </w:pPr>
      <w:hyperlink r:id="rId90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5DD31D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1CE65E3"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627B2AC" w14:textId="77777777" w:rsidR="00C766AE" w:rsidRDefault="00C766AE" w:rsidP="00C766AE">
      <w:pPr>
        <w:ind w:hanging="480"/>
        <w:rPr>
          <w:rFonts w:ascii="Verdana" w:hAnsi="Verdana"/>
          <w:sz w:val="20"/>
          <w:szCs w:val="20"/>
        </w:rPr>
      </w:pPr>
      <w:hyperlink r:id="rId90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BFE37F6"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2B5E38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6E5D7E7"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A98A569" w14:textId="77777777" w:rsidR="00C766AE" w:rsidRPr="008C51B0" w:rsidRDefault="00C766AE" w:rsidP="00C766A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Bugs Bunny</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D0EADF1" w14:textId="77777777" w:rsidR="00C766AE" w:rsidRPr="008C51B0" w:rsidRDefault="00C766AE" w:rsidP="00C766AE">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4041114444</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733FFF8" w14:textId="77777777" w:rsidR="00C766AE" w:rsidRDefault="00C766AE" w:rsidP="00C766AE">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0EFAC0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5A767B3" w14:textId="77777777" w:rsidR="00C766AE" w:rsidRDefault="00C766AE" w:rsidP="00C766AE">
      <w:pPr>
        <w:ind w:hanging="480"/>
        <w:rPr>
          <w:rFonts w:ascii="Verdana" w:hAnsi="Verdana"/>
          <w:sz w:val="20"/>
          <w:szCs w:val="20"/>
        </w:rPr>
      </w:pPr>
      <w:hyperlink r:id="rId90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2423217" w14:textId="77777777" w:rsidR="00C766AE" w:rsidRDefault="00C766AE" w:rsidP="00C766AE">
      <w:pPr>
        <w:ind w:hanging="480"/>
        <w:rPr>
          <w:rFonts w:ascii="Verdana" w:hAnsi="Verdana"/>
          <w:sz w:val="20"/>
          <w:szCs w:val="20"/>
        </w:rPr>
      </w:pPr>
      <w:hyperlink r:id="rId90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088840F"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9042233101</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303EF5E9"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A6CC9E7" w14:textId="77777777" w:rsidR="00C766AE" w:rsidRDefault="00C766AE" w:rsidP="00C766AE">
      <w:pPr>
        <w:ind w:hanging="480"/>
        <w:rPr>
          <w:rFonts w:ascii="Verdana" w:hAnsi="Verdana"/>
          <w:sz w:val="20"/>
          <w:szCs w:val="20"/>
        </w:rPr>
      </w:pPr>
      <w:hyperlink r:id="rId90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A8A9017" w14:textId="77777777" w:rsidR="00C766AE" w:rsidRDefault="00C766AE" w:rsidP="00C766AE">
      <w:pPr>
        <w:ind w:hanging="480"/>
        <w:rPr>
          <w:rFonts w:ascii="Verdana" w:hAnsi="Verdana"/>
          <w:sz w:val="20"/>
          <w:szCs w:val="20"/>
        </w:rPr>
      </w:pPr>
      <w:hyperlink r:id="rId91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0C68ED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smartTag w:uri="urn:schemas-microsoft-com:office:smarttags" w:element="place">
        <w:r>
          <w:rPr>
            <w:rStyle w:val="tx1"/>
            <w:rFonts w:ascii="Verdana" w:hAnsi="Verdana"/>
            <w:sz w:val="20"/>
            <w:szCs w:val="20"/>
          </w:rPr>
          <w:t>Treasure Island</w:t>
        </w:r>
      </w:smartTag>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C6352DC" w14:textId="77777777" w:rsidR="00C766AE" w:rsidRDefault="00C766AE" w:rsidP="00C766AE">
      <w:pPr>
        <w:ind w:hanging="480"/>
        <w:rPr>
          <w:rFonts w:ascii="Verdana" w:hAnsi="Verdana"/>
          <w:sz w:val="20"/>
          <w:szCs w:val="20"/>
        </w:rPr>
      </w:pPr>
      <w:hyperlink r:id="rId91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96E799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E3B947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EBC31D6"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4D0C206"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7B02D81"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CCE9916" w14:textId="77777777" w:rsidR="00C766AE" w:rsidRDefault="00C766AE" w:rsidP="00C766AE">
      <w:pPr>
        <w:ind w:hanging="480"/>
        <w:rPr>
          <w:rFonts w:ascii="Verdana" w:hAnsi="Verdana"/>
          <w:sz w:val="20"/>
          <w:szCs w:val="20"/>
        </w:rPr>
      </w:pPr>
      <w:hyperlink r:id="rId91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5CD3B822" w14:textId="77777777" w:rsidR="00C766AE" w:rsidRDefault="00C766AE" w:rsidP="00C766AE">
      <w:pPr>
        <w:ind w:hanging="480"/>
        <w:rPr>
          <w:rFonts w:ascii="Verdana" w:hAnsi="Verdana"/>
          <w:sz w:val="20"/>
          <w:szCs w:val="20"/>
        </w:rPr>
      </w:pPr>
      <w:hyperlink r:id="rId91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414BD3B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5059B0D"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31A0277" w14:textId="77777777" w:rsidR="00C766AE" w:rsidRDefault="00C766AE" w:rsidP="00C766AE">
      <w:pPr>
        <w:ind w:hanging="480"/>
        <w:rPr>
          <w:rFonts w:ascii="Verdana" w:hAnsi="Verdana"/>
          <w:sz w:val="20"/>
          <w:szCs w:val="20"/>
        </w:rPr>
      </w:pPr>
      <w:hyperlink r:id="rId91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7DD404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9042233045</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2DF8EF91" w14:textId="77777777" w:rsidR="00C766AE" w:rsidRDefault="00C766AE" w:rsidP="00C766AE">
      <w:pPr>
        <w:ind w:hanging="480"/>
        <w:rPr>
          <w:rFonts w:ascii="Verdana" w:hAnsi="Verdana"/>
          <w:sz w:val="20"/>
          <w:szCs w:val="20"/>
        </w:rPr>
      </w:pPr>
      <w:hyperlink r:id="rId91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20B517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741EAA6"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6D3ABA9"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16D4591" w14:textId="77777777" w:rsidR="00C766AE" w:rsidRDefault="00C766AE" w:rsidP="00C766AE">
      <w:pPr>
        <w:ind w:hanging="480"/>
        <w:rPr>
          <w:rFonts w:ascii="Verdana" w:hAnsi="Verdana"/>
          <w:sz w:val="20"/>
          <w:szCs w:val="20"/>
        </w:rPr>
      </w:pPr>
      <w:hyperlink r:id="rId91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181296F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1C36E3B7"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00CAB6B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BD0CFD7" w14:textId="77777777" w:rsidR="00C766AE" w:rsidRDefault="00C766AE" w:rsidP="00C766AE">
      <w:pPr>
        <w:ind w:hanging="480"/>
        <w:rPr>
          <w:rFonts w:ascii="Verdana" w:hAnsi="Verdana"/>
          <w:sz w:val="20"/>
          <w:szCs w:val="20"/>
        </w:rPr>
      </w:pPr>
      <w:hyperlink r:id="rId91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4C255E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E6577F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5B86021"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D4C8F5A"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D2466D4" w14:textId="77777777" w:rsidR="00C766AE" w:rsidRDefault="00C766AE" w:rsidP="00C766AE">
      <w:pPr>
        <w:ind w:hanging="480"/>
        <w:rPr>
          <w:rFonts w:ascii="Verdana" w:hAnsi="Verdana"/>
          <w:sz w:val="20"/>
          <w:szCs w:val="20"/>
        </w:rPr>
      </w:pPr>
      <w:hyperlink r:id="rId91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889CBE0"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9042233101</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395F29B1" w14:textId="77777777" w:rsidR="00C766AE" w:rsidRDefault="00C766AE" w:rsidP="00C766AE">
      <w:pPr>
        <w:ind w:hanging="480"/>
        <w:rPr>
          <w:rFonts w:ascii="Verdana" w:hAnsi="Verdana"/>
          <w:sz w:val="20"/>
          <w:szCs w:val="20"/>
        </w:rPr>
      </w:pPr>
      <w:hyperlink r:id="rId91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2CF3290"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1D367D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642D542"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CFC0305" w14:textId="77777777" w:rsidR="00C766AE" w:rsidRDefault="00C766AE" w:rsidP="00C766AE">
      <w:pPr>
        <w:ind w:hanging="480"/>
        <w:rPr>
          <w:rFonts w:ascii="Verdana" w:hAnsi="Verdana"/>
          <w:sz w:val="20"/>
          <w:szCs w:val="20"/>
        </w:rPr>
      </w:pPr>
      <w:hyperlink r:id="rId92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B0C999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7D6C968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49D7E27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A177080" w14:textId="77777777" w:rsidR="00C766AE" w:rsidRDefault="00C766AE" w:rsidP="00C766AE">
      <w:pPr>
        <w:ind w:hanging="480"/>
        <w:rPr>
          <w:rFonts w:ascii="Verdana" w:hAnsi="Verdana"/>
          <w:sz w:val="20"/>
          <w:szCs w:val="20"/>
        </w:rPr>
      </w:pPr>
      <w:hyperlink r:id="rId92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043E21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744CB3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535E95C"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0462E30"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3F66B10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61A1CE8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77CF659"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0037DFD" w14:textId="77777777" w:rsidR="00C766AE" w:rsidRDefault="00C766AE" w:rsidP="00C766AE"/>
    <w:p w14:paraId="11051B98" w14:textId="77777777" w:rsidR="00C766AE" w:rsidRDefault="00C766AE" w:rsidP="00C766AE"/>
    <w:p w14:paraId="0C00510A" w14:textId="77777777" w:rsidR="00C766AE" w:rsidRDefault="00C766AE" w:rsidP="00C766AE"/>
    <w:p w14:paraId="0331B6AA" w14:textId="77777777" w:rsidR="00C766AE" w:rsidRDefault="00C766AE" w:rsidP="00C766AE">
      <w:r>
        <w:t>XML OUTPUT:</w:t>
      </w:r>
    </w:p>
    <w:p w14:paraId="25395CEB" w14:textId="77777777" w:rsidR="00C766AE" w:rsidRDefault="00C766AE" w:rsidP="00C766AE"/>
    <w:p w14:paraId="5309A02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&lt;header&gt;</w:t>
      </w:r>
    </w:p>
    <w:p w14:paraId="3352FBE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&lt;senderid&gt;ATT-OR-SAT&lt;/senderid&gt;</w:t>
      </w:r>
    </w:p>
    <w:p w14:paraId="1197663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&lt;receiverid&gt;CTE-VALIDATOR&lt;/receiverid&gt;</w:t>
      </w:r>
    </w:p>
    <w:p w14:paraId="783887B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&lt;messagetype&gt;LSRUOM&lt;/messagetype&gt;</w:t>
      </w:r>
    </w:p>
    <w:p w14:paraId="2BBB8BD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&lt;lsogversion&gt;10.05&lt;/lsogversion&gt;</w:t>
      </w:r>
    </w:p>
    <w:p w14:paraId="54F0837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&lt;ordertype&gt;ORDER&lt;/ordertype&gt;</w:t>
      </w:r>
    </w:p>
    <w:p w14:paraId="29EFFCD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&lt;/header&gt;</w:t>
      </w:r>
    </w:p>
    <w:p w14:paraId="76C4908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&lt;m2:LSR_RESP xmlns:m2="http://lsr.att.com/obf/tML/UOM"&gt;</w:t>
      </w:r>
    </w:p>
    <w:p w14:paraId="6DEABBD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&lt;m2:HDR&gt;</w:t>
      </w:r>
    </w:p>
    <w:p w14:paraId="613493D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&lt;m2:MESSAGE_ID&gt;1247057680129952.9790991371533&lt;/m2:MESSAGE_ID&gt;</w:t>
      </w:r>
    </w:p>
    <w:p w14:paraId="3918D1F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&lt;m2:CCNA&gt;ZXL&lt;/m2:CCNA&gt;</w:t>
      </w:r>
    </w:p>
    <w:p w14:paraId="083B93F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&lt;m2:MSG_TIMESTAMP&gt;2009-07-08T07:54:40-05:00&lt;/m2:MSG_TIMESTAMP&gt;</w:t>
      </w:r>
    </w:p>
    <w:p w14:paraId="70A792F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&lt;m2:PON&gt;CVT0M040R31DC5&lt;/m2:PON&gt;</w:t>
      </w:r>
    </w:p>
    <w:p w14:paraId="67BED93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&lt;m2:VER&gt;00&lt;/m2:VER&gt;</w:t>
      </w:r>
    </w:p>
    <w:p w14:paraId="1F9FDCA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&lt;m2:ATN&gt;9042230211&lt;/m2:ATN&gt;</w:t>
      </w:r>
    </w:p>
    <w:p w14:paraId="52E021E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&lt;m2:LSR_NO&gt;20090708L00026-00&lt;/m2:LSR_NO&gt;</w:t>
      </w:r>
    </w:p>
    <w:p w14:paraId="7B812F5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&lt;m2:CC&gt;9999&lt;/m2:CC&gt;</w:t>
      </w:r>
    </w:p>
    <w:p w14:paraId="26033FE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&lt;m2:CLEC_APPL_ID&gt;CTE-VALIDATOR&lt;/m2:CLEC_APPL_ID&gt;</w:t>
      </w:r>
    </w:p>
    <w:p w14:paraId="65B76C7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&lt;m2:CLEC_APPL_PASSWORD&gt;PA$$WORD&lt;/m2:CLEC_APPL_PASSWORD&gt;</w:t>
      </w:r>
    </w:p>
    <w:p w14:paraId="48C7F7A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&lt;m2:DTSENT&gt;200907080754AM&lt;/m2:DTSENT&gt;</w:t>
      </w:r>
    </w:p>
    <w:p w14:paraId="3A73A76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&lt;m2:ORD&gt;CY0DF5M7&lt;/m2:ORD&gt;</w:t>
      </w:r>
    </w:p>
    <w:p w14:paraId="01E9813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&lt;m2:STATUS_CODE&gt;PD&lt;/m2:STATUS_CODE&gt;</w:t>
      </w:r>
    </w:p>
    <w:p w14:paraId="7610002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&lt;m2:STATUS_MSG&gt;PENDING ORDER&lt;/m2:STATUS_MSG&gt;</w:t>
      </w:r>
    </w:p>
    <w:p w14:paraId="5EE3208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&lt;m2:REMARKS&gt;Facilities have been checked&lt;/m2:REMARKS&gt;</w:t>
      </w:r>
    </w:p>
    <w:p w14:paraId="4A63C0B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&lt;m2:TRAN_ACK_TYPE&gt;AT&lt;/m2:TRAN_ACK_TYPE&gt;</w:t>
      </w:r>
    </w:p>
    <w:p w14:paraId="6FE53F5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&lt;m2:TRANS_SET_PURPOSE_CODE&gt;06&lt;/m2:TRANS_SET_PURPOSE_CODE&gt;</w:t>
      </w:r>
    </w:p>
    <w:p w14:paraId="48BBC70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&lt;/m2:HDR&gt;</w:t>
      </w:r>
    </w:p>
    <w:p w14:paraId="66CFD42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14:paraId="4E09B56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14:paraId="6580175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14:paraId="7E0C3AE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&lt;m2:EATN&gt;9042233101&lt;/m2:EATN&gt;</w:t>
      </w:r>
    </w:p>
    <w:p w14:paraId="363D532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&lt;m2:INIT&gt;BOJANGLES&lt;/m2:INIT&gt;</w:t>
      </w:r>
    </w:p>
    <w:p w14:paraId="69AC4D9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&lt;m2:INIT_TEL_NO&gt;8884448888&lt;/m2:INIT_TEL_NO&gt;</w:t>
      </w:r>
    </w:p>
    <w:p w14:paraId="1229AA2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&lt;m2:REP&gt;LCSC&lt;/m2:REP&gt;</w:t>
      </w:r>
    </w:p>
    <w:p w14:paraId="6372075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&lt;m2:REP_TEL_NO&gt;8006670807&lt;/m2:REP_TEL_NO&gt;</w:t>
      </w:r>
    </w:p>
    <w:p w14:paraId="288F842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&lt;m2:DD_CD&gt;20091204&lt;/m2:DD_CD&gt;</w:t>
      </w:r>
    </w:p>
    <w:p w14:paraId="24CD517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&lt;m2:BAN1&gt;904Q886621621&lt;/m2:BAN1&gt;</w:t>
      </w:r>
    </w:p>
    <w:p w14:paraId="73BBFE4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&lt;m2:NATN&gt;9042230387&lt;/m2:NATN&gt;</w:t>
      </w:r>
    </w:p>
    <w:p w14:paraId="0E16C9C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14:paraId="1B47A4F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26918BF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14:paraId="38B3B84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&lt;m2:LNUM&gt;00001&lt;/m2:LNUM&gt;</w:t>
      </w:r>
    </w:p>
    <w:p w14:paraId="61B1806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&lt;m2:TNS&gt;9042233045&lt;/m2:TNS&gt;</w:t>
      </w:r>
    </w:p>
    <w:p w14:paraId="71984FA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7B3592A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51475B8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14:paraId="398FC5B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&lt;m2:LNUM&gt;00002&lt;/m2:LNUM&gt;</w:t>
      </w:r>
    </w:p>
    <w:p w14:paraId="5BA14F6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&lt;m2:TNS&gt;9042233101&lt;/m2:TNS&gt;</w:t>
      </w:r>
    </w:p>
    <w:p w14:paraId="5671072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492C34F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14:paraId="3FF9B53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14:paraId="69AAAB2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&lt;/m2:LSR_RESP&gt;</w:t>
      </w:r>
    </w:p>
    <w:p w14:paraId="537476F1" w14:textId="77777777" w:rsidR="00C766AE" w:rsidRPr="00C766AE" w:rsidRDefault="00C766AE" w:rsidP="00C766AE">
      <w:r w:rsidRPr="00C766AE">
        <w:t>&lt;/m1:ATT_LSR_ORD_RSP&gt;</w:t>
      </w:r>
    </w:p>
    <w:p w14:paraId="3603E6D9" w14:textId="77777777" w:rsidR="00C766AE" w:rsidRDefault="00C766AE" w:rsidP="00DE40B5"/>
    <w:p w14:paraId="4EBBF0DE" w14:textId="77777777" w:rsidR="00786E97" w:rsidRDefault="00786E97" w:rsidP="00934730"/>
    <w:p w14:paraId="1B144CEB" w14:textId="77777777" w:rsidR="006A41C6" w:rsidRPr="00481A49" w:rsidRDefault="006A41C6" w:rsidP="006A41C6">
      <w:pPr>
        <w:rPr>
          <w:b/>
        </w:rPr>
      </w:pPr>
    </w:p>
    <w:p w14:paraId="74D785CC" w14:textId="77777777" w:rsidR="00EB512F" w:rsidRDefault="00800C48">
      <w:pPr>
        <w:pStyle w:val="TCtxtTAG"/>
        <w:rPr>
          <w:b/>
          <w:bCs/>
          <w:sz w:val="24"/>
        </w:rPr>
      </w:pPr>
      <w:r>
        <w:rPr>
          <w:b/>
          <w:bCs/>
          <w:sz w:val="24"/>
        </w:rPr>
        <w:br w:type="page"/>
      </w:r>
    </w:p>
    <w:p w14:paraId="0B34C651" w14:textId="77777777" w:rsidR="00EB512F" w:rsidRDefault="00EB512F">
      <w:pPr>
        <w:pStyle w:val="TCtxtTAG"/>
        <w:rPr>
          <w:b/>
          <w:bCs/>
          <w:sz w:val="24"/>
        </w:rPr>
      </w:pPr>
    </w:p>
    <w:p w14:paraId="02A8D7CA" w14:textId="77777777" w:rsidR="00EB512F" w:rsidRDefault="00EB512F">
      <w:pPr>
        <w:pStyle w:val="TCtxtTAG"/>
        <w:rPr>
          <w:b/>
          <w:bCs/>
          <w:sz w:val="24"/>
        </w:rPr>
      </w:pPr>
    </w:p>
    <w:p w14:paraId="226B0300" w14:textId="77777777" w:rsidR="00EB512F" w:rsidRDefault="00EB512F">
      <w:pPr>
        <w:pStyle w:val="TCtxtTAG"/>
        <w:rPr>
          <w:b/>
          <w:bCs/>
          <w:sz w:val="24"/>
        </w:rPr>
      </w:pPr>
    </w:p>
    <w:p w14:paraId="7E5EEDB1" w14:textId="77777777" w:rsidR="00B752E4" w:rsidRDefault="00B752E4">
      <w:pPr>
        <w:pStyle w:val="TCtxtTAG"/>
        <w:rPr>
          <w:b/>
          <w:bCs/>
          <w:sz w:val="24"/>
        </w:rPr>
      </w:pPr>
      <w:r>
        <w:rPr>
          <w:b/>
          <w:bCs/>
          <w:sz w:val="24"/>
        </w:rPr>
        <w:t>TEST CASE M041: Scenario Description: * (Act=V) Conversion of multi-line account to another account and change the main telephone number using a new telephone number that is being added to the account.  LNA=V/N  Retain listings as-is (ELT=B)</w:t>
      </w:r>
    </w:p>
    <w:p w14:paraId="1AD19637" w14:textId="77777777" w:rsidR="00B752E4" w:rsidRDefault="00B752E4">
      <w:pPr>
        <w:pStyle w:val="Heading3"/>
        <w:rPr>
          <w:i w:val="0"/>
          <w:iCs w:val="0"/>
        </w:rPr>
      </w:pPr>
      <w:r>
        <w:rPr>
          <w:i w:val="0"/>
          <w:iCs w:val="0"/>
        </w:rPr>
        <w:t>Type of Account:  Business / Multi-Line</w:t>
      </w:r>
    </w:p>
    <w:p w14:paraId="757C79A5" w14:textId="77777777" w:rsidR="00866D4E" w:rsidRPr="00866D4E" w:rsidRDefault="00866D4E" w:rsidP="00866D4E"/>
    <w:p w14:paraId="43539B96"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866D4E" w14:paraId="76E0FBD1" w14:textId="77777777">
        <w:trPr>
          <w:tblHeader/>
        </w:trPr>
        <w:tc>
          <w:tcPr>
            <w:tcW w:w="2160" w:type="dxa"/>
            <w:tcBorders>
              <w:top w:val="single" w:sz="6" w:space="0" w:color="auto"/>
              <w:left w:val="single" w:sz="6" w:space="0" w:color="auto"/>
              <w:bottom w:val="single" w:sz="6" w:space="0" w:color="auto"/>
              <w:right w:val="single" w:sz="6" w:space="0" w:color="auto"/>
            </w:tcBorders>
          </w:tcPr>
          <w:p w14:paraId="7984B204"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72AE2C33" w14:textId="77777777" w:rsidR="00B752E4" w:rsidRPr="00866D4E" w:rsidRDefault="00B752E4">
            <w:pPr>
              <w:jc w:val="center"/>
              <w:rPr>
                <w:rFonts w:ascii="Arial" w:hAnsi="Arial" w:cs="Arial"/>
                <w:b/>
              </w:rPr>
            </w:pPr>
            <w:r w:rsidRPr="00866D4E">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1EE29E56"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109DAC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0297212" w14:textId="77777777" w:rsidR="00B752E4" w:rsidRPr="00866D4E" w:rsidRDefault="00B752E4">
            <w:pPr>
              <w:pStyle w:val="Heading4"/>
              <w:rPr>
                <w:b/>
                <w:bCs/>
                <w:i w:val="0"/>
                <w:iCs w:val="0"/>
              </w:rPr>
            </w:pPr>
            <w:r w:rsidRPr="00866D4E">
              <w:rPr>
                <w:b/>
                <w:bCs/>
                <w:i w:val="0"/>
                <w:iCs w:val="0"/>
              </w:rPr>
              <w:t>LSR  FORM</w:t>
            </w:r>
          </w:p>
        </w:tc>
      </w:tr>
      <w:tr w:rsidR="00B752E4" w:rsidRPr="00866D4E" w14:paraId="73B3644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21BE881"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7C8BAEE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41A88E0" w14:textId="77777777" w:rsidR="00B752E4" w:rsidRPr="00866D4E" w:rsidRDefault="00B752E4">
            <w:pPr>
              <w:pStyle w:val="FORMDATA"/>
              <w:rPr>
                <w:b/>
                <w:color w:val="auto"/>
              </w:rPr>
            </w:pPr>
            <w:r w:rsidRPr="00866D4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901E319" w14:textId="77777777" w:rsidR="00B752E4" w:rsidRPr="00866D4E" w:rsidRDefault="00B752E4">
            <w:pPr>
              <w:pStyle w:val="FORMDATA"/>
              <w:rPr>
                <w:b/>
                <w:color w:val="auto"/>
              </w:rPr>
            </w:pPr>
            <w:r w:rsidRPr="00866D4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8721B3C" w14:textId="77777777" w:rsidR="00B752E4" w:rsidRPr="00866D4E" w:rsidRDefault="00B752E4">
            <w:pPr>
              <w:pStyle w:val="FORMDATA"/>
              <w:rPr>
                <w:b/>
                <w:color w:val="auto"/>
              </w:rPr>
            </w:pPr>
            <w:r w:rsidRPr="00866D4E">
              <w:rPr>
                <w:b/>
                <w:color w:val="auto"/>
              </w:rPr>
              <w:t>ZXL</w:t>
            </w:r>
          </w:p>
        </w:tc>
      </w:tr>
      <w:tr w:rsidR="00B752E4" w:rsidRPr="00866D4E" w14:paraId="455F795D" w14:textId="77777777">
        <w:tc>
          <w:tcPr>
            <w:tcW w:w="2160" w:type="dxa"/>
            <w:tcBorders>
              <w:top w:val="single" w:sz="6" w:space="0" w:color="auto"/>
              <w:left w:val="single" w:sz="6" w:space="0" w:color="auto"/>
              <w:bottom w:val="single" w:sz="6" w:space="0" w:color="auto"/>
              <w:right w:val="single" w:sz="6" w:space="0" w:color="auto"/>
            </w:tcBorders>
          </w:tcPr>
          <w:p w14:paraId="15C0BEAA" w14:textId="77777777" w:rsidR="00B752E4" w:rsidRPr="00866D4E" w:rsidRDefault="00B752E4">
            <w:pPr>
              <w:pStyle w:val="FORMDATA"/>
              <w:rPr>
                <w:b/>
                <w:color w:val="auto"/>
              </w:rPr>
            </w:pPr>
            <w:r w:rsidRPr="00866D4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1E5F39D4" w14:textId="77777777" w:rsidR="00B752E4" w:rsidRPr="00866D4E" w:rsidRDefault="00B752E4">
            <w:pPr>
              <w:pStyle w:val="FORMDATA"/>
              <w:rPr>
                <w:b/>
                <w:color w:val="auto"/>
              </w:rPr>
            </w:pPr>
            <w:r w:rsidRPr="00866D4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463A4B17" w14:textId="77777777" w:rsidR="00B752E4" w:rsidRPr="00866D4E" w:rsidRDefault="00B752E4">
            <w:pPr>
              <w:pStyle w:val="FORMDATA"/>
              <w:rPr>
                <w:b/>
                <w:color w:val="auto"/>
              </w:rPr>
            </w:pPr>
            <w:r w:rsidRPr="00866D4E">
              <w:rPr>
                <w:b/>
                <w:color w:val="auto"/>
              </w:rPr>
              <w:t>M41</w:t>
            </w:r>
          </w:p>
        </w:tc>
      </w:tr>
      <w:tr w:rsidR="00B752E4" w:rsidRPr="00866D4E" w14:paraId="3A10B692" w14:textId="77777777">
        <w:tc>
          <w:tcPr>
            <w:tcW w:w="2160" w:type="dxa"/>
            <w:tcBorders>
              <w:top w:val="single" w:sz="6" w:space="0" w:color="auto"/>
              <w:left w:val="single" w:sz="6" w:space="0" w:color="auto"/>
              <w:bottom w:val="single" w:sz="6" w:space="0" w:color="auto"/>
              <w:right w:val="single" w:sz="6" w:space="0" w:color="auto"/>
            </w:tcBorders>
          </w:tcPr>
          <w:p w14:paraId="7ABFAD9D" w14:textId="77777777" w:rsidR="00B752E4" w:rsidRPr="00866D4E" w:rsidRDefault="00B752E4">
            <w:pPr>
              <w:pStyle w:val="FORMDATA"/>
              <w:rPr>
                <w:b/>
                <w:color w:val="auto"/>
              </w:rPr>
            </w:pPr>
            <w:r w:rsidRPr="00866D4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26744F28" w14:textId="77777777" w:rsidR="00B752E4" w:rsidRPr="00866D4E" w:rsidRDefault="00B752E4">
            <w:pPr>
              <w:pStyle w:val="FORMDATA"/>
              <w:rPr>
                <w:b/>
                <w:color w:val="auto"/>
              </w:rPr>
            </w:pPr>
            <w:r w:rsidRPr="00866D4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570D7364" w14:textId="77777777" w:rsidR="00B752E4" w:rsidRPr="00866D4E" w:rsidRDefault="00B752E4">
            <w:pPr>
              <w:pStyle w:val="FORMDATA"/>
              <w:rPr>
                <w:b/>
                <w:color w:val="auto"/>
              </w:rPr>
            </w:pPr>
            <w:r w:rsidRPr="00866D4E">
              <w:rPr>
                <w:b/>
                <w:color w:val="auto"/>
              </w:rPr>
              <w:t>CAVENOBILL</w:t>
            </w:r>
          </w:p>
        </w:tc>
      </w:tr>
      <w:tr w:rsidR="00B752E4" w:rsidRPr="00866D4E" w14:paraId="40FE1DE5" w14:textId="77777777">
        <w:tc>
          <w:tcPr>
            <w:tcW w:w="2160" w:type="dxa"/>
            <w:tcBorders>
              <w:top w:val="single" w:sz="6" w:space="0" w:color="auto"/>
              <w:left w:val="single" w:sz="6" w:space="0" w:color="auto"/>
              <w:bottom w:val="single" w:sz="6" w:space="0" w:color="auto"/>
              <w:right w:val="single" w:sz="6" w:space="0" w:color="auto"/>
            </w:tcBorders>
          </w:tcPr>
          <w:p w14:paraId="2E38C074" w14:textId="77777777" w:rsidR="00B752E4" w:rsidRPr="00866D4E" w:rsidRDefault="00B752E4">
            <w:pPr>
              <w:pStyle w:val="FORMDATA"/>
              <w:rPr>
                <w:b/>
                <w:color w:val="auto"/>
              </w:rPr>
            </w:pPr>
            <w:r w:rsidRPr="00866D4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523BEB92" w14:textId="77777777" w:rsidR="00B752E4" w:rsidRPr="00866D4E" w:rsidRDefault="00B752E4">
            <w:pPr>
              <w:pStyle w:val="FORMDATA"/>
              <w:rPr>
                <w:b/>
                <w:color w:val="auto"/>
              </w:rPr>
            </w:pPr>
            <w:r w:rsidRPr="00866D4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5FC91A2D" w14:textId="77777777" w:rsidR="00B752E4" w:rsidRPr="00866D4E" w:rsidRDefault="00B752E4">
            <w:pPr>
              <w:pStyle w:val="FORMDATA"/>
              <w:rPr>
                <w:b/>
                <w:color w:val="auto"/>
              </w:rPr>
            </w:pPr>
            <w:r w:rsidRPr="00866D4E">
              <w:rPr>
                <w:b/>
                <w:color w:val="auto"/>
              </w:rPr>
              <w:t>9042230211</w:t>
            </w:r>
          </w:p>
        </w:tc>
      </w:tr>
      <w:tr w:rsidR="00B752E4" w:rsidRPr="00866D4E" w14:paraId="131131EF" w14:textId="77777777">
        <w:tc>
          <w:tcPr>
            <w:tcW w:w="2160" w:type="dxa"/>
            <w:tcBorders>
              <w:top w:val="single" w:sz="6" w:space="0" w:color="auto"/>
              <w:left w:val="single" w:sz="6" w:space="0" w:color="auto"/>
              <w:bottom w:val="single" w:sz="6" w:space="0" w:color="auto"/>
              <w:right w:val="single" w:sz="6" w:space="0" w:color="auto"/>
            </w:tcBorders>
          </w:tcPr>
          <w:p w14:paraId="6FCDA318" w14:textId="77777777" w:rsidR="00B752E4" w:rsidRPr="00866D4E" w:rsidRDefault="00B752E4">
            <w:pPr>
              <w:pStyle w:val="FORMDATA"/>
              <w:rPr>
                <w:b/>
                <w:color w:val="auto"/>
              </w:rPr>
            </w:pPr>
            <w:r w:rsidRPr="00866D4E">
              <w:rPr>
                <w:b/>
                <w:color w:val="auto"/>
              </w:rPr>
              <w:t>NATN</w:t>
            </w:r>
          </w:p>
        </w:tc>
        <w:tc>
          <w:tcPr>
            <w:tcW w:w="4680" w:type="dxa"/>
            <w:tcBorders>
              <w:top w:val="single" w:sz="6" w:space="0" w:color="auto"/>
              <w:left w:val="single" w:sz="6" w:space="0" w:color="auto"/>
              <w:bottom w:val="single" w:sz="6" w:space="0" w:color="auto"/>
              <w:right w:val="single" w:sz="6" w:space="0" w:color="auto"/>
            </w:tcBorders>
          </w:tcPr>
          <w:p w14:paraId="3EF6C5CE" w14:textId="77777777" w:rsidR="00B752E4" w:rsidRPr="00866D4E" w:rsidRDefault="00B752E4">
            <w:pPr>
              <w:pStyle w:val="FORMDATA"/>
              <w:rPr>
                <w:b/>
                <w:color w:val="auto"/>
              </w:rPr>
            </w:pPr>
            <w:r w:rsidRPr="00866D4E">
              <w:rPr>
                <w:b/>
                <w:color w:val="auto"/>
              </w:rPr>
              <w:t>New Account Telephone Number</w:t>
            </w:r>
          </w:p>
        </w:tc>
        <w:tc>
          <w:tcPr>
            <w:tcW w:w="2430" w:type="dxa"/>
            <w:tcBorders>
              <w:top w:val="single" w:sz="6" w:space="0" w:color="auto"/>
              <w:left w:val="single" w:sz="6" w:space="0" w:color="auto"/>
              <w:bottom w:val="single" w:sz="6" w:space="0" w:color="auto"/>
              <w:right w:val="single" w:sz="6" w:space="0" w:color="auto"/>
            </w:tcBorders>
          </w:tcPr>
          <w:p w14:paraId="1C0F53DE" w14:textId="77777777" w:rsidR="00B752E4" w:rsidRPr="00866D4E" w:rsidRDefault="00B752E4">
            <w:pPr>
              <w:pStyle w:val="FORMDATA"/>
              <w:rPr>
                <w:b/>
                <w:color w:val="auto"/>
              </w:rPr>
            </w:pPr>
            <w:r w:rsidRPr="00866D4E">
              <w:rPr>
                <w:b/>
                <w:color w:val="auto"/>
              </w:rPr>
              <w:t>9042234484</w:t>
            </w:r>
          </w:p>
        </w:tc>
      </w:tr>
      <w:tr w:rsidR="00B752E4" w:rsidRPr="00866D4E" w14:paraId="0887C17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5B55FD7" w14:textId="77777777" w:rsidR="00B752E4" w:rsidRPr="00866D4E" w:rsidRDefault="00B752E4">
            <w:pPr>
              <w:pStyle w:val="FORMDATA"/>
              <w:rPr>
                <w:b/>
                <w:color w:val="auto"/>
              </w:rPr>
            </w:pPr>
            <w:r w:rsidRPr="00866D4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A2A6F8E"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9067A1E" w14:textId="77777777" w:rsidR="00B752E4" w:rsidRPr="00866D4E" w:rsidRDefault="00B752E4">
            <w:pPr>
              <w:pStyle w:val="FORMDATA"/>
              <w:rPr>
                <w:b/>
                <w:color w:val="auto"/>
              </w:rPr>
            </w:pPr>
            <w:r w:rsidRPr="00866D4E">
              <w:rPr>
                <w:b/>
                <w:color w:val="auto"/>
              </w:rPr>
              <w:t>LCSC</w:t>
            </w:r>
          </w:p>
        </w:tc>
      </w:tr>
      <w:tr w:rsidR="00B752E4" w:rsidRPr="00866D4E" w14:paraId="79E0473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14DF4B" w14:textId="77777777" w:rsidR="00B752E4" w:rsidRPr="00866D4E" w:rsidRDefault="00B752E4">
            <w:pPr>
              <w:pStyle w:val="FORMDATA"/>
              <w:rPr>
                <w:b/>
                <w:color w:val="auto"/>
              </w:rPr>
            </w:pPr>
            <w:r w:rsidRPr="00866D4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C738E1" w14:textId="77777777" w:rsidR="00B752E4" w:rsidRPr="00866D4E" w:rsidRDefault="00B752E4">
            <w:pPr>
              <w:pStyle w:val="FORMDATA"/>
              <w:rPr>
                <w:b/>
                <w:color w:val="auto"/>
              </w:rPr>
            </w:pPr>
            <w:r w:rsidRPr="00866D4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7DDFA83" w14:textId="77777777" w:rsidR="00B752E4" w:rsidRPr="00866D4E" w:rsidRDefault="00B752E4">
            <w:pPr>
              <w:pStyle w:val="FORMDATA"/>
              <w:rPr>
                <w:b/>
                <w:color w:val="auto"/>
              </w:rPr>
            </w:pPr>
            <w:r w:rsidRPr="00866D4E">
              <w:rPr>
                <w:b/>
                <w:color w:val="auto"/>
              </w:rPr>
              <w:t>20040110</w:t>
            </w:r>
          </w:p>
        </w:tc>
      </w:tr>
      <w:tr w:rsidR="00B752E4" w:rsidRPr="00866D4E" w14:paraId="5C7B5DC4" w14:textId="77777777">
        <w:tc>
          <w:tcPr>
            <w:tcW w:w="2160" w:type="dxa"/>
            <w:tcBorders>
              <w:top w:val="single" w:sz="6" w:space="0" w:color="auto"/>
              <w:left w:val="single" w:sz="6" w:space="0" w:color="auto"/>
              <w:bottom w:val="single" w:sz="6" w:space="0" w:color="auto"/>
              <w:right w:val="single" w:sz="6" w:space="0" w:color="auto"/>
            </w:tcBorders>
          </w:tcPr>
          <w:p w14:paraId="2C18B15E" w14:textId="77777777" w:rsidR="00B752E4" w:rsidRPr="00866D4E" w:rsidRDefault="00B752E4">
            <w:pPr>
              <w:pStyle w:val="FORMDATA"/>
              <w:rPr>
                <w:b/>
                <w:color w:val="auto"/>
              </w:rPr>
            </w:pPr>
            <w:r w:rsidRPr="00866D4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4A593964" w14:textId="77777777" w:rsidR="00B752E4" w:rsidRPr="00866D4E" w:rsidRDefault="00B752E4">
            <w:pPr>
              <w:pStyle w:val="FORMDATA"/>
              <w:rPr>
                <w:b/>
                <w:color w:val="auto"/>
              </w:rPr>
            </w:pPr>
            <w:r w:rsidRPr="00866D4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BFB8DCA" w14:textId="77777777" w:rsidR="00B752E4" w:rsidRPr="00866D4E" w:rsidRDefault="00B752E4">
            <w:pPr>
              <w:pStyle w:val="FORMDATA"/>
              <w:rPr>
                <w:b/>
                <w:color w:val="auto"/>
              </w:rPr>
            </w:pPr>
            <w:r w:rsidRPr="00866D4E">
              <w:rPr>
                <w:b/>
                <w:color w:val="auto"/>
              </w:rPr>
              <w:t>20040212</w:t>
            </w:r>
          </w:p>
        </w:tc>
      </w:tr>
      <w:tr w:rsidR="00B752E4" w:rsidRPr="00866D4E" w14:paraId="27A4858A" w14:textId="77777777">
        <w:tc>
          <w:tcPr>
            <w:tcW w:w="2160" w:type="dxa"/>
            <w:tcBorders>
              <w:top w:val="single" w:sz="6" w:space="0" w:color="auto"/>
              <w:left w:val="single" w:sz="6" w:space="0" w:color="auto"/>
              <w:bottom w:val="single" w:sz="6" w:space="0" w:color="auto"/>
              <w:right w:val="single" w:sz="6" w:space="0" w:color="auto"/>
            </w:tcBorders>
          </w:tcPr>
          <w:p w14:paraId="03C90AD0" w14:textId="77777777" w:rsidR="00B752E4" w:rsidRPr="00866D4E" w:rsidRDefault="00B752E4">
            <w:pPr>
              <w:pStyle w:val="FORMDATA"/>
              <w:rPr>
                <w:b/>
                <w:color w:val="auto"/>
              </w:rPr>
            </w:pPr>
            <w:r w:rsidRPr="00866D4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52B08289" w14:textId="77777777" w:rsidR="00B752E4" w:rsidRPr="00866D4E" w:rsidRDefault="00B752E4">
            <w:pPr>
              <w:pStyle w:val="FORMDATA"/>
              <w:rPr>
                <w:b/>
                <w:color w:val="auto"/>
              </w:rPr>
            </w:pPr>
            <w:r w:rsidRPr="00866D4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588CABB8" w14:textId="77777777" w:rsidR="00B752E4" w:rsidRPr="00866D4E" w:rsidRDefault="00B752E4">
            <w:pPr>
              <w:pStyle w:val="FORMDATA"/>
              <w:rPr>
                <w:b/>
                <w:color w:val="auto"/>
              </w:rPr>
            </w:pPr>
            <w:r w:rsidRPr="00866D4E">
              <w:rPr>
                <w:b/>
                <w:color w:val="auto"/>
              </w:rPr>
              <w:t>MB</w:t>
            </w:r>
          </w:p>
        </w:tc>
      </w:tr>
      <w:tr w:rsidR="00B752E4" w:rsidRPr="00866D4E" w14:paraId="47BBA52F" w14:textId="77777777">
        <w:tc>
          <w:tcPr>
            <w:tcW w:w="2160" w:type="dxa"/>
            <w:tcBorders>
              <w:top w:val="single" w:sz="6" w:space="0" w:color="auto"/>
              <w:left w:val="single" w:sz="6" w:space="0" w:color="auto"/>
              <w:bottom w:val="single" w:sz="6" w:space="0" w:color="auto"/>
              <w:right w:val="single" w:sz="6" w:space="0" w:color="auto"/>
            </w:tcBorders>
          </w:tcPr>
          <w:p w14:paraId="6DA3D4D9" w14:textId="77777777" w:rsidR="00B752E4" w:rsidRPr="00866D4E" w:rsidRDefault="00B752E4">
            <w:pPr>
              <w:pStyle w:val="FORMDATA"/>
              <w:rPr>
                <w:b/>
                <w:color w:val="auto"/>
              </w:rPr>
            </w:pPr>
            <w:r w:rsidRPr="00866D4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4129813E" w14:textId="77777777" w:rsidR="00B752E4" w:rsidRPr="00866D4E" w:rsidRDefault="00B752E4">
            <w:pPr>
              <w:pStyle w:val="FORMDATA"/>
              <w:rPr>
                <w:b/>
                <w:color w:val="auto"/>
              </w:rPr>
            </w:pPr>
            <w:r w:rsidRPr="00866D4E">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704FFD77" w14:textId="77777777" w:rsidR="00B752E4" w:rsidRPr="00866D4E" w:rsidRDefault="00B752E4">
            <w:pPr>
              <w:pStyle w:val="FORMDATA"/>
              <w:rPr>
                <w:b/>
                <w:color w:val="auto"/>
              </w:rPr>
            </w:pPr>
            <w:r w:rsidRPr="00866D4E">
              <w:rPr>
                <w:b/>
                <w:color w:val="auto"/>
              </w:rPr>
              <w:t>D</w:t>
            </w:r>
          </w:p>
        </w:tc>
      </w:tr>
      <w:tr w:rsidR="00B752E4" w:rsidRPr="00866D4E" w14:paraId="74768D5F" w14:textId="77777777">
        <w:tc>
          <w:tcPr>
            <w:tcW w:w="2160" w:type="dxa"/>
            <w:tcBorders>
              <w:top w:val="single" w:sz="6" w:space="0" w:color="auto"/>
              <w:left w:val="single" w:sz="6" w:space="0" w:color="auto"/>
              <w:bottom w:val="single" w:sz="6" w:space="0" w:color="auto"/>
              <w:right w:val="single" w:sz="6" w:space="0" w:color="auto"/>
            </w:tcBorders>
          </w:tcPr>
          <w:p w14:paraId="04BCC5BC" w14:textId="77777777" w:rsidR="00B752E4" w:rsidRPr="00866D4E" w:rsidRDefault="00B752E4">
            <w:pPr>
              <w:pStyle w:val="FORMDATA"/>
              <w:rPr>
                <w:b/>
                <w:color w:val="auto"/>
              </w:rPr>
            </w:pPr>
            <w:r w:rsidRPr="00866D4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58FA5F9D" w14:textId="77777777" w:rsidR="00B752E4" w:rsidRPr="00866D4E" w:rsidRDefault="00B752E4">
            <w:pPr>
              <w:pStyle w:val="FORMDATA"/>
              <w:rPr>
                <w:b/>
                <w:color w:val="auto"/>
              </w:rPr>
            </w:pPr>
            <w:r w:rsidRPr="00866D4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1832EB38" w14:textId="77777777" w:rsidR="00B752E4" w:rsidRPr="00866D4E" w:rsidRDefault="00B752E4">
            <w:pPr>
              <w:pStyle w:val="FORMDATA"/>
              <w:rPr>
                <w:b/>
                <w:color w:val="auto"/>
              </w:rPr>
            </w:pPr>
            <w:r w:rsidRPr="00866D4E">
              <w:rPr>
                <w:b/>
                <w:color w:val="auto"/>
              </w:rPr>
              <w:t>V</w:t>
            </w:r>
          </w:p>
        </w:tc>
      </w:tr>
      <w:tr w:rsidR="00B752E4" w:rsidRPr="00866D4E" w14:paraId="0B7D891C" w14:textId="77777777">
        <w:tc>
          <w:tcPr>
            <w:tcW w:w="2160" w:type="dxa"/>
            <w:tcBorders>
              <w:top w:val="single" w:sz="6" w:space="0" w:color="auto"/>
              <w:left w:val="single" w:sz="6" w:space="0" w:color="auto"/>
              <w:bottom w:val="single" w:sz="6" w:space="0" w:color="auto"/>
              <w:right w:val="single" w:sz="6" w:space="0" w:color="auto"/>
            </w:tcBorders>
          </w:tcPr>
          <w:p w14:paraId="031A610A" w14:textId="77777777" w:rsidR="00B752E4" w:rsidRPr="00866D4E" w:rsidRDefault="00B752E4">
            <w:pPr>
              <w:pStyle w:val="FORMDATA"/>
              <w:rPr>
                <w:b/>
                <w:color w:val="auto"/>
              </w:rPr>
            </w:pPr>
            <w:r w:rsidRPr="00866D4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260962EC" w14:textId="77777777" w:rsidR="00B752E4" w:rsidRPr="00866D4E" w:rsidRDefault="00B752E4">
            <w:pPr>
              <w:pStyle w:val="FORMDATA"/>
              <w:rPr>
                <w:b/>
                <w:color w:val="auto"/>
              </w:rPr>
            </w:pPr>
            <w:r w:rsidRPr="00866D4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5124CA9B" w14:textId="77777777" w:rsidR="00B752E4" w:rsidRPr="00866D4E" w:rsidRDefault="00B752E4">
            <w:pPr>
              <w:pStyle w:val="FORMDATA"/>
              <w:rPr>
                <w:b/>
                <w:color w:val="auto"/>
              </w:rPr>
            </w:pPr>
            <w:r w:rsidRPr="00866D4E">
              <w:rPr>
                <w:b/>
                <w:color w:val="auto"/>
              </w:rPr>
              <w:t>9999</w:t>
            </w:r>
          </w:p>
        </w:tc>
      </w:tr>
      <w:tr w:rsidR="00B752E4" w:rsidRPr="00866D4E" w14:paraId="70FFE613" w14:textId="77777777">
        <w:tc>
          <w:tcPr>
            <w:tcW w:w="2160" w:type="dxa"/>
            <w:tcBorders>
              <w:top w:val="single" w:sz="6" w:space="0" w:color="auto"/>
              <w:left w:val="single" w:sz="6" w:space="0" w:color="auto"/>
              <w:bottom w:val="single" w:sz="6" w:space="0" w:color="auto"/>
              <w:right w:val="single" w:sz="6" w:space="0" w:color="auto"/>
            </w:tcBorders>
          </w:tcPr>
          <w:p w14:paraId="6A01A0C1" w14:textId="77777777" w:rsidR="00B752E4" w:rsidRPr="00866D4E" w:rsidRDefault="00B752E4">
            <w:pPr>
              <w:pStyle w:val="FORMDATA"/>
              <w:rPr>
                <w:b/>
                <w:color w:val="auto"/>
              </w:rPr>
            </w:pPr>
            <w:r w:rsidRPr="00866D4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5B81050C" w14:textId="77777777" w:rsidR="00B752E4" w:rsidRPr="00866D4E" w:rsidRDefault="00B752E4">
            <w:pPr>
              <w:pStyle w:val="FORMDATA"/>
              <w:rPr>
                <w:b/>
                <w:color w:val="auto"/>
              </w:rPr>
            </w:pPr>
            <w:r w:rsidRPr="00866D4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7FAB7DA3" w14:textId="77777777" w:rsidR="00B752E4" w:rsidRPr="00866D4E" w:rsidRDefault="00B752E4">
            <w:pPr>
              <w:pStyle w:val="FORMDATA"/>
              <w:rPr>
                <w:b/>
                <w:color w:val="auto"/>
              </w:rPr>
            </w:pPr>
            <w:r w:rsidRPr="00866D4E">
              <w:rPr>
                <w:b/>
                <w:color w:val="auto"/>
              </w:rPr>
              <w:t>1AM-</w:t>
            </w:r>
          </w:p>
        </w:tc>
      </w:tr>
      <w:tr w:rsidR="00B752E4" w:rsidRPr="00866D4E" w14:paraId="32EDA711" w14:textId="77777777">
        <w:tc>
          <w:tcPr>
            <w:tcW w:w="2160" w:type="dxa"/>
            <w:tcBorders>
              <w:top w:val="single" w:sz="6" w:space="0" w:color="auto"/>
              <w:left w:val="single" w:sz="6" w:space="0" w:color="auto"/>
              <w:bottom w:val="single" w:sz="6" w:space="0" w:color="auto"/>
              <w:right w:val="single" w:sz="6" w:space="0" w:color="auto"/>
            </w:tcBorders>
          </w:tcPr>
          <w:p w14:paraId="242A5D84" w14:textId="77777777" w:rsidR="00B752E4" w:rsidRPr="00866D4E" w:rsidRDefault="00B752E4">
            <w:pPr>
              <w:pStyle w:val="FORMDATA"/>
              <w:rPr>
                <w:b/>
                <w:color w:val="auto"/>
              </w:rPr>
            </w:pPr>
            <w:r w:rsidRPr="00866D4E">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0852591D" w14:textId="77777777" w:rsidR="00B752E4" w:rsidRPr="00866D4E" w:rsidRDefault="00B752E4">
            <w:pPr>
              <w:pStyle w:val="FORMDATA"/>
              <w:rPr>
                <w:b/>
                <w:color w:val="auto"/>
              </w:rPr>
            </w:pPr>
            <w:r w:rsidRPr="00866D4E">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5A315DF0" w14:textId="77777777" w:rsidR="00B752E4" w:rsidRPr="00866D4E" w:rsidRDefault="00B752E4">
            <w:pPr>
              <w:pStyle w:val="FORMDATA"/>
              <w:rPr>
                <w:b/>
                <w:color w:val="auto"/>
              </w:rPr>
            </w:pPr>
            <w:r w:rsidRPr="00866D4E">
              <w:rPr>
                <w:b/>
                <w:color w:val="auto"/>
              </w:rPr>
              <w:t>L</w:t>
            </w:r>
          </w:p>
        </w:tc>
      </w:tr>
      <w:tr w:rsidR="00B752E4" w:rsidRPr="00866D4E" w14:paraId="3F2EA05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22EF9B6" w14:textId="77777777" w:rsidR="00B752E4" w:rsidRPr="00866D4E" w:rsidRDefault="00B752E4">
            <w:pPr>
              <w:pStyle w:val="Heading4"/>
              <w:rPr>
                <w:b/>
                <w:i w:val="0"/>
              </w:rPr>
            </w:pPr>
            <w:r w:rsidRPr="00866D4E">
              <w:rPr>
                <w:b/>
                <w:i w:val="0"/>
              </w:rPr>
              <w:t>Billing Section</w:t>
            </w:r>
          </w:p>
        </w:tc>
      </w:tr>
      <w:tr w:rsidR="00B752E4" w:rsidRPr="00866D4E" w14:paraId="73ED3DAC" w14:textId="77777777">
        <w:tc>
          <w:tcPr>
            <w:tcW w:w="2160" w:type="dxa"/>
            <w:tcBorders>
              <w:top w:val="single" w:sz="6" w:space="0" w:color="auto"/>
              <w:left w:val="single" w:sz="6" w:space="0" w:color="auto"/>
              <w:bottom w:val="single" w:sz="6" w:space="0" w:color="auto"/>
              <w:right w:val="single" w:sz="6" w:space="0" w:color="auto"/>
            </w:tcBorders>
          </w:tcPr>
          <w:p w14:paraId="7ACA3904" w14:textId="77777777" w:rsidR="00B752E4" w:rsidRPr="00866D4E" w:rsidRDefault="00B752E4">
            <w:pPr>
              <w:pStyle w:val="FORMDATA"/>
              <w:rPr>
                <w:b/>
                <w:color w:val="auto"/>
              </w:rPr>
            </w:pPr>
            <w:r w:rsidRPr="00866D4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AFA419E" w14:textId="77777777" w:rsidR="00B752E4" w:rsidRPr="00866D4E" w:rsidRDefault="00B752E4">
            <w:pPr>
              <w:pStyle w:val="FORMDATA"/>
              <w:rPr>
                <w:b/>
                <w:color w:val="auto"/>
              </w:rPr>
            </w:pPr>
            <w:r w:rsidRPr="00866D4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2DB42B48" w14:textId="77777777" w:rsidR="00B752E4" w:rsidRPr="00866D4E" w:rsidRDefault="00B752E4">
            <w:pPr>
              <w:pStyle w:val="FORMDATA"/>
              <w:rPr>
                <w:b/>
                <w:color w:val="auto"/>
                <w:lang w:val="fr-FR"/>
              </w:rPr>
            </w:pPr>
            <w:r w:rsidRPr="00866D4E">
              <w:rPr>
                <w:b/>
                <w:color w:val="auto"/>
                <w:lang w:val="fr-FR"/>
              </w:rPr>
              <w:t>904Q886621621</w:t>
            </w:r>
          </w:p>
        </w:tc>
      </w:tr>
      <w:tr w:rsidR="00B752E4" w:rsidRPr="00866D4E" w14:paraId="674E0BE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F63EB7D" w14:textId="77777777" w:rsidR="00B752E4" w:rsidRPr="00866D4E" w:rsidRDefault="00B752E4">
            <w:pPr>
              <w:pStyle w:val="Heading4"/>
              <w:rPr>
                <w:b/>
                <w:i w:val="0"/>
              </w:rPr>
            </w:pPr>
            <w:r w:rsidRPr="00866D4E">
              <w:rPr>
                <w:b/>
                <w:i w:val="0"/>
              </w:rPr>
              <w:t>Contact Section</w:t>
            </w:r>
          </w:p>
        </w:tc>
      </w:tr>
      <w:tr w:rsidR="00B752E4" w:rsidRPr="00866D4E" w14:paraId="2E149FC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82C6421" w14:textId="77777777" w:rsidR="00B752E4" w:rsidRPr="00866D4E" w:rsidRDefault="00B752E4">
            <w:pPr>
              <w:pStyle w:val="FORMDATA"/>
              <w:rPr>
                <w:b/>
                <w:color w:val="auto"/>
              </w:rPr>
            </w:pPr>
            <w:r w:rsidRPr="00866D4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A0A2872" w14:textId="77777777" w:rsidR="00B752E4" w:rsidRPr="00866D4E" w:rsidRDefault="00B752E4">
            <w:pPr>
              <w:pStyle w:val="FORMDATA"/>
              <w:rPr>
                <w:b/>
                <w:color w:val="auto"/>
              </w:rPr>
            </w:pPr>
            <w:r w:rsidRPr="00866D4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2BE6AD1" w14:textId="77777777" w:rsidR="00B752E4" w:rsidRPr="00866D4E" w:rsidRDefault="00B752E4">
            <w:pPr>
              <w:pStyle w:val="FORMDATA"/>
              <w:rPr>
                <w:b/>
                <w:color w:val="auto"/>
              </w:rPr>
            </w:pPr>
            <w:r w:rsidRPr="00866D4E">
              <w:rPr>
                <w:b/>
                <w:color w:val="auto"/>
              </w:rPr>
              <w:t>Bojangles</w:t>
            </w:r>
          </w:p>
        </w:tc>
      </w:tr>
      <w:tr w:rsidR="00B752E4" w:rsidRPr="00866D4E" w14:paraId="3422B5B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841820F" w14:textId="77777777" w:rsidR="00B752E4" w:rsidRPr="00866D4E" w:rsidRDefault="00B752E4">
            <w:pPr>
              <w:pStyle w:val="FORMDATA"/>
              <w:rPr>
                <w:b/>
                <w:color w:val="auto"/>
              </w:rPr>
            </w:pPr>
            <w:r w:rsidRPr="00866D4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4275636" w14:textId="77777777" w:rsidR="00B752E4" w:rsidRPr="00866D4E" w:rsidRDefault="00B752E4">
            <w:pPr>
              <w:pStyle w:val="FORMDATA"/>
              <w:rPr>
                <w:b/>
                <w:color w:val="auto"/>
              </w:rPr>
            </w:pPr>
            <w:r w:rsidRPr="00866D4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4232A82" w14:textId="77777777" w:rsidR="00B752E4" w:rsidRPr="00866D4E" w:rsidRDefault="00B752E4">
            <w:pPr>
              <w:pStyle w:val="FORMDATA"/>
              <w:rPr>
                <w:b/>
                <w:color w:val="auto"/>
              </w:rPr>
            </w:pPr>
            <w:r w:rsidRPr="00866D4E">
              <w:rPr>
                <w:b/>
                <w:color w:val="auto"/>
              </w:rPr>
              <w:t>8884448888</w:t>
            </w:r>
          </w:p>
        </w:tc>
      </w:tr>
      <w:tr w:rsidR="00B752E4" w:rsidRPr="00866D4E" w14:paraId="34F1907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A1E3F4" w14:textId="77777777" w:rsidR="00B752E4" w:rsidRPr="00866D4E" w:rsidRDefault="00B752E4">
            <w:pPr>
              <w:pStyle w:val="FORMDATA"/>
              <w:rPr>
                <w:b/>
                <w:color w:val="auto"/>
              </w:rPr>
            </w:pPr>
            <w:r w:rsidRPr="00866D4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7B2E382" w14:textId="77777777" w:rsidR="00B752E4" w:rsidRPr="00866D4E" w:rsidRDefault="00B752E4">
            <w:pPr>
              <w:pStyle w:val="FORMDATA"/>
              <w:rPr>
                <w:b/>
                <w:color w:val="auto"/>
              </w:rPr>
            </w:pPr>
            <w:r w:rsidRPr="00866D4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4CE99DC"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6796416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41307A" w14:textId="77777777" w:rsidR="00B752E4" w:rsidRPr="00866D4E" w:rsidRDefault="00B752E4">
            <w:pPr>
              <w:pStyle w:val="FORMDATA"/>
              <w:rPr>
                <w:b/>
                <w:color w:val="auto"/>
                <w:lang w:val="fr-FR"/>
              </w:rPr>
            </w:pPr>
            <w:r w:rsidRPr="00866D4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9ED9815" w14:textId="77777777" w:rsidR="00B752E4" w:rsidRPr="00866D4E" w:rsidRDefault="00B752E4">
            <w:pPr>
              <w:pStyle w:val="FORMDATA"/>
              <w:rPr>
                <w:b/>
                <w:color w:val="auto"/>
                <w:lang w:val="fr-FR"/>
              </w:rPr>
            </w:pPr>
            <w:r w:rsidRPr="00866D4E">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F01659" w14:textId="77777777" w:rsidR="00B752E4" w:rsidRPr="00866D4E" w:rsidRDefault="00B752E4">
            <w:pPr>
              <w:pStyle w:val="FORMDATA"/>
              <w:rPr>
                <w:b/>
                <w:color w:val="auto"/>
              </w:rPr>
            </w:pPr>
            <w:r w:rsidRPr="00866D4E">
              <w:rPr>
                <w:b/>
                <w:color w:val="auto"/>
              </w:rPr>
              <w:t>Bugs Bunny</w:t>
            </w:r>
          </w:p>
        </w:tc>
      </w:tr>
      <w:tr w:rsidR="00B752E4" w:rsidRPr="00866D4E" w14:paraId="417BEA7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A58DE6C" w14:textId="77777777" w:rsidR="00B752E4" w:rsidRPr="00866D4E" w:rsidRDefault="00B752E4">
            <w:pPr>
              <w:pStyle w:val="FORMDATA"/>
              <w:rPr>
                <w:b/>
                <w:color w:val="auto"/>
              </w:rPr>
            </w:pPr>
            <w:r w:rsidRPr="00866D4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E599753" w14:textId="77777777" w:rsidR="00B752E4" w:rsidRPr="00866D4E" w:rsidRDefault="00B752E4">
            <w:pPr>
              <w:pStyle w:val="FORMDATA"/>
              <w:rPr>
                <w:b/>
                <w:color w:val="auto"/>
              </w:rPr>
            </w:pPr>
            <w:r w:rsidRPr="00866D4E">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E0F0693" w14:textId="77777777" w:rsidR="00B752E4" w:rsidRPr="00866D4E" w:rsidRDefault="00B752E4">
            <w:pPr>
              <w:pStyle w:val="FORMDATA"/>
              <w:rPr>
                <w:b/>
                <w:color w:val="auto"/>
              </w:rPr>
            </w:pPr>
            <w:r w:rsidRPr="00866D4E">
              <w:rPr>
                <w:b/>
                <w:color w:val="auto"/>
              </w:rPr>
              <w:t>4041114444</w:t>
            </w:r>
          </w:p>
        </w:tc>
      </w:tr>
      <w:tr w:rsidR="00B752E4" w:rsidRPr="00866D4E" w14:paraId="6BB2323C"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9DE2EB2"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2101A03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E3E2441"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64EEC30D" w14:textId="77777777">
        <w:tc>
          <w:tcPr>
            <w:tcW w:w="2160" w:type="dxa"/>
            <w:tcBorders>
              <w:top w:val="single" w:sz="6" w:space="0" w:color="auto"/>
              <w:left w:val="single" w:sz="6" w:space="0" w:color="auto"/>
              <w:bottom w:val="single" w:sz="6" w:space="0" w:color="auto"/>
              <w:right w:val="single" w:sz="6" w:space="0" w:color="auto"/>
            </w:tcBorders>
          </w:tcPr>
          <w:p w14:paraId="566C2636" w14:textId="77777777" w:rsidR="00B752E4" w:rsidRPr="00866D4E" w:rsidRDefault="00B752E4">
            <w:pPr>
              <w:pStyle w:val="FORMDATA"/>
              <w:rPr>
                <w:b/>
                <w:color w:val="auto"/>
              </w:rPr>
            </w:pPr>
            <w:r w:rsidRPr="00866D4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0E02C35B" w14:textId="77777777" w:rsidR="00B752E4" w:rsidRPr="00866D4E" w:rsidRDefault="00B752E4">
            <w:pPr>
              <w:pStyle w:val="FORMDATA"/>
              <w:rPr>
                <w:b/>
                <w:color w:val="auto"/>
              </w:rPr>
            </w:pPr>
            <w:r w:rsidRPr="00866D4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1B0D3674" w14:textId="77777777" w:rsidR="00B752E4" w:rsidRPr="00866D4E" w:rsidRDefault="00B752E4">
            <w:pPr>
              <w:pStyle w:val="FORMDATA"/>
              <w:rPr>
                <w:b/>
                <w:color w:val="auto"/>
              </w:rPr>
            </w:pPr>
            <w:smartTag w:uri="urn:schemas-microsoft-com:office:smarttags" w:element="place">
              <w:r w:rsidRPr="00866D4E">
                <w:rPr>
                  <w:b/>
                  <w:color w:val="auto"/>
                </w:rPr>
                <w:t>Treasure Island</w:t>
              </w:r>
            </w:smartTag>
          </w:p>
        </w:tc>
      </w:tr>
      <w:tr w:rsidR="00B752E4" w:rsidRPr="00866D4E" w14:paraId="79A6D2B3" w14:textId="77777777">
        <w:tc>
          <w:tcPr>
            <w:tcW w:w="2160" w:type="dxa"/>
            <w:tcBorders>
              <w:top w:val="single" w:sz="6" w:space="0" w:color="auto"/>
              <w:left w:val="single" w:sz="6" w:space="0" w:color="auto"/>
              <w:bottom w:val="single" w:sz="6" w:space="0" w:color="auto"/>
              <w:right w:val="single" w:sz="6" w:space="0" w:color="auto"/>
            </w:tcBorders>
          </w:tcPr>
          <w:p w14:paraId="36BDAB6E" w14:textId="77777777" w:rsidR="00B752E4" w:rsidRPr="00866D4E" w:rsidRDefault="00B752E4">
            <w:pPr>
              <w:rPr>
                <w:rFonts w:ascii="Arial" w:hAnsi="Arial" w:cs="Arial"/>
                <w:b/>
                <w:lang w:val="fr-FR"/>
              </w:rPr>
            </w:pPr>
            <w:r w:rsidRPr="00866D4E">
              <w:rPr>
                <w:rFonts w:ascii="Arial" w:hAnsi="Arial" w:cs="Arial"/>
                <w:b/>
                <w:lang w:val="fr-FR"/>
              </w:rPr>
              <w:t>SANO</w:t>
            </w:r>
          </w:p>
        </w:tc>
        <w:tc>
          <w:tcPr>
            <w:tcW w:w="4680" w:type="dxa"/>
            <w:tcBorders>
              <w:top w:val="single" w:sz="6" w:space="0" w:color="auto"/>
              <w:left w:val="single" w:sz="6" w:space="0" w:color="auto"/>
              <w:bottom w:val="single" w:sz="6" w:space="0" w:color="auto"/>
              <w:right w:val="single" w:sz="6" w:space="0" w:color="auto"/>
            </w:tcBorders>
          </w:tcPr>
          <w:p w14:paraId="25666F68" w14:textId="77777777" w:rsidR="00B752E4" w:rsidRPr="00866D4E" w:rsidRDefault="00B752E4">
            <w:pPr>
              <w:rPr>
                <w:rFonts w:ascii="Arial" w:hAnsi="Arial" w:cs="Arial"/>
                <w:b/>
              </w:rPr>
            </w:pPr>
            <w:r w:rsidRPr="00866D4E">
              <w:rPr>
                <w:rFonts w:ascii="Arial" w:hAnsi="Arial" w:cs="Arial"/>
                <w:b/>
              </w:rPr>
              <w:t>Service Address House Number</w:t>
            </w:r>
          </w:p>
        </w:tc>
        <w:tc>
          <w:tcPr>
            <w:tcW w:w="2430" w:type="dxa"/>
            <w:tcBorders>
              <w:top w:val="single" w:sz="6" w:space="0" w:color="auto"/>
              <w:left w:val="single" w:sz="6" w:space="0" w:color="auto"/>
              <w:bottom w:val="single" w:sz="6" w:space="0" w:color="auto"/>
              <w:right w:val="single" w:sz="6" w:space="0" w:color="auto"/>
            </w:tcBorders>
          </w:tcPr>
          <w:p w14:paraId="65CCB774" w14:textId="77777777" w:rsidR="00B752E4" w:rsidRPr="00866D4E" w:rsidRDefault="00B752E4">
            <w:pPr>
              <w:pStyle w:val="FORMDATA"/>
              <w:rPr>
                <w:b/>
                <w:color w:val="auto"/>
              </w:rPr>
            </w:pPr>
            <w:r w:rsidRPr="00866D4E">
              <w:rPr>
                <w:b/>
                <w:color w:val="auto"/>
              </w:rPr>
              <w:t>3370</w:t>
            </w:r>
          </w:p>
        </w:tc>
      </w:tr>
      <w:tr w:rsidR="00B752E4" w:rsidRPr="00866D4E" w14:paraId="7E65F524" w14:textId="77777777">
        <w:tc>
          <w:tcPr>
            <w:tcW w:w="2160" w:type="dxa"/>
            <w:tcBorders>
              <w:top w:val="single" w:sz="6" w:space="0" w:color="auto"/>
              <w:left w:val="single" w:sz="6" w:space="0" w:color="auto"/>
              <w:bottom w:val="single" w:sz="6" w:space="0" w:color="auto"/>
              <w:right w:val="single" w:sz="6" w:space="0" w:color="auto"/>
            </w:tcBorders>
          </w:tcPr>
          <w:p w14:paraId="0FEE1D02" w14:textId="77777777" w:rsidR="00B752E4" w:rsidRPr="00866D4E" w:rsidRDefault="00B752E4">
            <w:pPr>
              <w:rPr>
                <w:rFonts w:ascii="Arial" w:hAnsi="Arial" w:cs="Arial"/>
                <w:b/>
              </w:rPr>
            </w:pPr>
            <w:r w:rsidRPr="00866D4E">
              <w:rPr>
                <w:rFonts w:ascii="Arial" w:hAnsi="Arial" w:cs="Arial"/>
                <w:b/>
              </w:rPr>
              <w:t>SASN</w:t>
            </w:r>
          </w:p>
        </w:tc>
        <w:tc>
          <w:tcPr>
            <w:tcW w:w="4680" w:type="dxa"/>
            <w:tcBorders>
              <w:top w:val="single" w:sz="6" w:space="0" w:color="auto"/>
              <w:left w:val="single" w:sz="6" w:space="0" w:color="auto"/>
              <w:bottom w:val="single" w:sz="6" w:space="0" w:color="auto"/>
              <w:right w:val="single" w:sz="6" w:space="0" w:color="auto"/>
            </w:tcBorders>
          </w:tcPr>
          <w:p w14:paraId="3CDB927E" w14:textId="77777777" w:rsidR="00B752E4" w:rsidRPr="00866D4E" w:rsidRDefault="00B752E4">
            <w:pPr>
              <w:rPr>
                <w:rFonts w:ascii="Arial" w:hAnsi="Arial" w:cs="Arial"/>
                <w:b/>
              </w:rPr>
            </w:pPr>
            <w:smartTag w:uri="urn:schemas-microsoft-com:office:smarttags" w:element="Street">
              <w:smartTag w:uri="urn:schemas-microsoft-com:office:smarttags" w:element="address">
                <w:r w:rsidRPr="00866D4E">
                  <w:rPr>
                    <w:rFonts w:ascii="Arial" w:hAnsi="Arial" w:cs="Arial"/>
                    <w:b/>
                  </w:rPr>
                  <w:t>Service Address Street</w:t>
                </w:r>
              </w:smartTag>
            </w:smartTag>
            <w:r w:rsidRPr="00866D4E">
              <w:rPr>
                <w:rFonts w:ascii="Arial" w:hAnsi="Arial" w:cs="Arial"/>
                <w:b/>
              </w:rPr>
              <w:t xml:space="preserve"> Name</w:t>
            </w:r>
          </w:p>
        </w:tc>
        <w:tc>
          <w:tcPr>
            <w:tcW w:w="2430" w:type="dxa"/>
            <w:tcBorders>
              <w:top w:val="single" w:sz="6" w:space="0" w:color="auto"/>
              <w:left w:val="single" w:sz="6" w:space="0" w:color="auto"/>
              <w:bottom w:val="single" w:sz="6" w:space="0" w:color="auto"/>
              <w:right w:val="single" w:sz="6" w:space="0" w:color="auto"/>
            </w:tcBorders>
          </w:tcPr>
          <w:p w14:paraId="4E8FD187" w14:textId="77777777" w:rsidR="00B752E4" w:rsidRPr="00866D4E" w:rsidRDefault="00B752E4">
            <w:pPr>
              <w:pStyle w:val="FORMDATA"/>
              <w:rPr>
                <w:b/>
                <w:color w:val="auto"/>
              </w:rPr>
            </w:pPr>
            <w:r w:rsidRPr="00866D4E">
              <w:rPr>
                <w:b/>
                <w:color w:val="auto"/>
              </w:rPr>
              <w:t>Thalia</w:t>
            </w:r>
          </w:p>
        </w:tc>
      </w:tr>
      <w:tr w:rsidR="00B752E4" w:rsidRPr="00866D4E" w14:paraId="52CEC1A0" w14:textId="77777777">
        <w:tc>
          <w:tcPr>
            <w:tcW w:w="2160" w:type="dxa"/>
            <w:tcBorders>
              <w:top w:val="single" w:sz="6" w:space="0" w:color="auto"/>
              <w:left w:val="single" w:sz="6" w:space="0" w:color="auto"/>
              <w:bottom w:val="single" w:sz="6" w:space="0" w:color="auto"/>
              <w:right w:val="single" w:sz="6" w:space="0" w:color="auto"/>
            </w:tcBorders>
          </w:tcPr>
          <w:p w14:paraId="287A62C3" w14:textId="77777777" w:rsidR="00B752E4" w:rsidRPr="00866D4E" w:rsidRDefault="00B752E4">
            <w:pPr>
              <w:rPr>
                <w:rFonts w:ascii="Arial" w:hAnsi="Arial" w:cs="Arial"/>
                <w:b/>
              </w:rPr>
            </w:pPr>
            <w:r w:rsidRPr="00866D4E">
              <w:rPr>
                <w:rFonts w:ascii="Arial" w:hAnsi="Arial" w:cs="Arial"/>
                <w:b/>
              </w:rPr>
              <w:t>SATH</w:t>
            </w:r>
          </w:p>
        </w:tc>
        <w:tc>
          <w:tcPr>
            <w:tcW w:w="4680" w:type="dxa"/>
            <w:tcBorders>
              <w:top w:val="single" w:sz="6" w:space="0" w:color="auto"/>
              <w:left w:val="single" w:sz="6" w:space="0" w:color="auto"/>
              <w:bottom w:val="single" w:sz="6" w:space="0" w:color="auto"/>
              <w:right w:val="single" w:sz="6" w:space="0" w:color="auto"/>
            </w:tcBorders>
          </w:tcPr>
          <w:p w14:paraId="7A2B8FE7" w14:textId="77777777" w:rsidR="00B752E4" w:rsidRPr="00866D4E" w:rsidRDefault="00B752E4">
            <w:pPr>
              <w:rPr>
                <w:rFonts w:ascii="Arial" w:hAnsi="Arial" w:cs="Arial"/>
                <w:b/>
              </w:rPr>
            </w:pPr>
            <w:smartTag w:uri="urn:schemas-microsoft-com:office:smarttags" w:element="Street">
              <w:smartTag w:uri="urn:schemas-microsoft-com:office:smarttags" w:element="address">
                <w:r w:rsidRPr="00866D4E">
                  <w:rPr>
                    <w:rFonts w:ascii="Arial" w:hAnsi="Arial" w:cs="Arial"/>
                    <w:b/>
                  </w:rPr>
                  <w:t>Service Address Street</w:t>
                </w:r>
              </w:smartTag>
            </w:smartTag>
            <w:r w:rsidRPr="00866D4E">
              <w:rPr>
                <w:rFonts w:ascii="Arial" w:hAnsi="Arial" w:cs="Arial"/>
                <w:b/>
              </w:rPr>
              <w:t xml:space="preserve"> Type</w:t>
            </w:r>
          </w:p>
        </w:tc>
        <w:tc>
          <w:tcPr>
            <w:tcW w:w="2430" w:type="dxa"/>
            <w:tcBorders>
              <w:top w:val="single" w:sz="6" w:space="0" w:color="auto"/>
              <w:left w:val="single" w:sz="6" w:space="0" w:color="auto"/>
              <w:bottom w:val="single" w:sz="6" w:space="0" w:color="auto"/>
              <w:right w:val="single" w:sz="6" w:space="0" w:color="auto"/>
            </w:tcBorders>
          </w:tcPr>
          <w:p w14:paraId="743C928B" w14:textId="77777777" w:rsidR="00B752E4" w:rsidRPr="00866D4E" w:rsidRDefault="00B752E4">
            <w:pPr>
              <w:pStyle w:val="FORMDATA"/>
              <w:rPr>
                <w:b/>
                <w:color w:val="auto"/>
              </w:rPr>
            </w:pPr>
            <w:r w:rsidRPr="00866D4E">
              <w:rPr>
                <w:b/>
                <w:color w:val="auto"/>
              </w:rPr>
              <w:t>Rd</w:t>
            </w:r>
          </w:p>
        </w:tc>
      </w:tr>
      <w:tr w:rsidR="00B752E4" w:rsidRPr="00866D4E" w14:paraId="663808DD" w14:textId="77777777">
        <w:tc>
          <w:tcPr>
            <w:tcW w:w="2160" w:type="dxa"/>
            <w:tcBorders>
              <w:top w:val="single" w:sz="6" w:space="0" w:color="auto"/>
              <w:left w:val="single" w:sz="6" w:space="0" w:color="auto"/>
              <w:bottom w:val="single" w:sz="6" w:space="0" w:color="auto"/>
              <w:right w:val="single" w:sz="6" w:space="0" w:color="auto"/>
            </w:tcBorders>
          </w:tcPr>
          <w:p w14:paraId="60E6FCF3" w14:textId="77777777" w:rsidR="00B752E4" w:rsidRPr="00866D4E" w:rsidRDefault="00B752E4">
            <w:pPr>
              <w:rPr>
                <w:rFonts w:ascii="Arial" w:hAnsi="Arial" w:cs="Arial"/>
                <w:b/>
              </w:rPr>
            </w:pPr>
            <w:r w:rsidRPr="00866D4E">
              <w:rPr>
                <w:rFonts w:ascii="Arial" w:hAnsi="Arial" w:cs="Arial"/>
                <w:b/>
              </w:rPr>
              <w:t>CITY</w:t>
            </w:r>
          </w:p>
        </w:tc>
        <w:tc>
          <w:tcPr>
            <w:tcW w:w="4680" w:type="dxa"/>
            <w:tcBorders>
              <w:top w:val="single" w:sz="6" w:space="0" w:color="auto"/>
              <w:left w:val="single" w:sz="6" w:space="0" w:color="auto"/>
              <w:bottom w:val="single" w:sz="6" w:space="0" w:color="auto"/>
              <w:right w:val="single" w:sz="6" w:space="0" w:color="auto"/>
            </w:tcBorders>
          </w:tcPr>
          <w:p w14:paraId="1882F0B7" w14:textId="77777777" w:rsidR="00B752E4" w:rsidRPr="00866D4E" w:rsidRDefault="00B752E4">
            <w:pPr>
              <w:rPr>
                <w:rFonts w:ascii="Arial" w:hAnsi="Arial" w:cs="Arial"/>
                <w:b/>
              </w:rPr>
            </w:pPr>
            <w:smartTag w:uri="urn:schemas-microsoft-com:office:smarttags" w:element="place">
              <w:smartTag w:uri="urn:schemas-microsoft-com:office:smarttags" w:element="PlaceName">
                <w:r w:rsidRPr="00866D4E">
                  <w:rPr>
                    <w:rFonts w:ascii="Arial" w:hAnsi="Arial" w:cs="Arial"/>
                    <w:b/>
                  </w:rPr>
                  <w:t>End</w:t>
                </w:r>
              </w:smartTag>
              <w:r w:rsidRPr="00866D4E">
                <w:rPr>
                  <w:rFonts w:ascii="Arial" w:hAnsi="Arial" w:cs="Arial"/>
                  <w:b/>
                </w:rPr>
                <w:t xml:space="preserve"> </w:t>
              </w:r>
              <w:smartTag w:uri="urn:schemas-microsoft-com:office:smarttags" w:element="PlaceName">
                <w:r w:rsidRPr="00866D4E">
                  <w:rPr>
                    <w:rFonts w:ascii="Arial" w:hAnsi="Arial" w:cs="Arial"/>
                    <w:b/>
                  </w:rPr>
                  <w:t>User</w:t>
                </w:r>
              </w:smartTag>
              <w:r w:rsidRPr="00866D4E">
                <w:rPr>
                  <w:rFonts w:ascii="Arial" w:hAnsi="Arial" w:cs="Arial"/>
                  <w:b/>
                </w:rPr>
                <w:t xml:space="preserve"> </w:t>
              </w:r>
              <w:smartTag w:uri="urn:schemas-microsoft-com:office:smarttags" w:element="PlaceType">
                <w:r w:rsidRPr="00866D4E">
                  <w:rPr>
                    <w:rFonts w:ascii="Arial" w:hAnsi="Arial" w:cs="Arial"/>
                    <w:b/>
                  </w:rPr>
                  <w:t>City</w:t>
                </w:r>
              </w:smartTag>
            </w:smartTag>
          </w:p>
        </w:tc>
        <w:tc>
          <w:tcPr>
            <w:tcW w:w="2430" w:type="dxa"/>
            <w:tcBorders>
              <w:top w:val="single" w:sz="6" w:space="0" w:color="auto"/>
              <w:left w:val="single" w:sz="6" w:space="0" w:color="auto"/>
              <w:bottom w:val="single" w:sz="6" w:space="0" w:color="auto"/>
              <w:right w:val="single" w:sz="6" w:space="0" w:color="auto"/>
            </w:tcBorders>
          </w:tcPr>
          <w:p w14:paraId="72594850"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Jacksonville</w:t>
                </w:r>
              </w:smartTag>
            </w:smartTag>
          </w:p>
        </w:tc>
      </w:tr>
      <w:tr w:rsidR="00B752E4" w:rsidRPr="00866D4E" w14:paraId="058A3E71" w14:textId="77777777">
        <w:tc>
          <w:tcPr>
            <w:tcW w:w="2160" w:type="dxa"/>
            <w:tcBorders>
              <w:top w:val="single" w:sz="6" w:space="0" w:color="auto"/>
              <w:left w:val="single" w:sz="6" w:space="0" w:color="auto"/>
              <w:bottom w:val="single" w:sz="6" w:space="0" w:color="auto"/>
              <w:right w:val="single" w:sz="6" w:space="0" w:color="auto"/>
            </w:tcBorders>
          </w:tcPr>
          <w:p w14:paraId="0EB90465" w14:textId="77777777" w:rsidR="00B752E4" w:rsidRPr="00866D4E" w:rsidRDefault="00B752E4">
            <w:pPr>
              <w:rPr>
                <w:rFonts w:ascii="Arial" w:hAnsi="Arial" w:cs="Arial"/>
                <w:b/>
              </w:rPr>
            </w:pPr>
            <w:r w:rsidRPr="00866D4E">
              <w:rPr>
                <w:rFonts w:ascii="Arial" w:hAnsi="Arial" w:cs="Arial"/>
                <w:b/>
              </w:rPr>
              <w:t>STATE</w:t>
            </w:r>
          </w:p>
        </w:tc>
        <w:tc>
          <w:tcPr>
            <w:tcW w:w="4680" w:type="dxa"/>
            <w:tcBorders>
              <w:top w:val="single" w:sz="6" w:space="0" w:color="auto"/>
              <w:left w:val="single" w:sz="6" w:space="0" w:color="auto"/>
              <w:bottom w:val="single" w:sz="6" w:space="0" w:color="auto"/>
              <w:right w:val="single" w:sz="6" w:space="0" w:color="auto"/>
            </w:tcBorders>
          </w:tcPr>
          <w:p w14:paraId="6AEA3EB3" w14:textId="77777777" w:rsidR="00B752E4" w:rsidRPr="00866D4E" w:rsidRDefault="00B752E4">
            <w:pPr>
              <w:rPr>
                <w:rFonts w:ascii="Arial" w:hAnsi="Arial" w:cs="Arial"/>
                <w:b/>
              </w:rPr>
            </w:pPr>
            <w:smartTag w:uri="urn:schemas-microsoft-com:office:smarttags" w:element="place">
              <w:smartTag w:uri="urn:schemas-microsoft-com:office:smarttags" w:element="PlaceName">
                <w:r w:rsidRPr="00866D4E">
                  <w:rPr>
                    <w:rFonts w:ascii="Arial" w:hAnsi="Arial" w:cs="Arial"/>
                    <w:b/>
                  </w:rPr>
                  <w:t>End</w:t>
                </w:r>
              </w:smartTag>
              <w:r w:rsidRPr="00866D4E">
                <w:rPr>
                  <w:rFonts w:ascii="Arial" w:hAnsi="Arial" w:cs="Arial"/>
                  <w:b/>
                </w:rPr>
                <w:t xml:space="preserve"> </w:t>
              </w:r>
              <w:smartTag w:uri="urn:schemas-microsoft-com:office:smarttags" w:element="PlaceName">
                <w:r w:rsidRPr="00866D4E">
                  <w:rPr>
                    <w:rFonts w:ascii="Arial" w:hAnsi="Arial" w:cs="Arial"/>
                    <w:b/>
                  </w:rPr>
                  <w:t>User</w:t>
                </w:r>
              </w:smartTag>
              <w:r w:rsidRPr="00866D4E">
                <w:rPr>
                  <w:rFonts w:ascii="Arial" w:hAnsi="Arial" w:cs="Arial"/>
                  <w:b/>
                </w:rPr>
                <w:t xml:space="preserve"> </w:t>
              </w:r>
              <w:smartTag w:uri="urn:schemas-microsoft-com:office:smarttags" w:element="PlaceType">
                <w:r w:rsidRPr="00866D4E">
                  <w:rPr>
                    <w:rFonts w:ascii="Arial" w:hAnsi="Arial" w:cs="Arial"/>
                    <w:b/>
                  </w:rPr>
                  <w:t>State</w:t>
                </w:r>
              </w:smartTag>
            </w:smartTag>
          </w:p>
        </w:tc>
        <w:tc>
          <w:tcPr>
            <w:tcW w:w="2430" w:type="dxa"/>
            <w:tcBorders>
              <w:top w:val="single" w:sz="6" w:space="0" w:color="auto"/>
              <w:left w:val="single" w:sz="6" w:space="0" w:color="auto"/>
              <w:bottom w:val="single" w:sz="6" w:space="0" w:color="auto"/>
              <w:right w:val="single" w:sz="6" w:space="0" w:color="auto"/>
            </w:tcBorders>
          </w:tcPr>
          <w:p w14:paraId="37745915" w14:textId="77777777" w:rsidR="00B752E4" w:rsidRPr="00866D4E" w:rsidRDefault="00B752E4">
            <w:pPr>
              <w:pStyle w:val="FORMDATA"/>
              <w:rPr>
                <w:b/>
                <w:color w:val="auto"/>
              </w:rPr>
            </w:pPr>
            <w:r w:rsidRPr="00866D4E">
              <w:rPr>
                <w:b/>
                <w:color w:val="auto"/>
              </w:rPr>
              <w:t>FL</w:t>
            </w:r>
          </w:p>
        </w:tc>
      </w:tr>
      <w:tr w:rsidR="00B752E4" w:rsidRPr="00866D4E" w14:paraId="3C88362F" w14:textId="77777777">
        <w:tc>
          <w:tcPr>
            <w:tcW w:w="2160" w:type="dxa"/>
            <w:tcBorders>
              <w:top w:val="single" w:sz="6" w:space="0" w:color="auto"/>
              <w:left w:val="single" w:sz="6" w:space="0" w:color="auto"/>
              <w:bottom w:val="single" w:sz="6" w:space="0" w:color="auto"/>
              <w:right w:val="single" w:sz="6" w:space="0" w:color="auto"/>
            </w:tcBorders>
          </w:tcPr>
          <w:p w14:paraId="238A374A" w14:textId="77777777" w:rsidR="00B752E4" w:rsidRPr="00866D4E" w:rsidRDefault="00B752E4">
            <w:pPr>
              <w:rPr>
                <w:rFonts w:ascii="Arial" w:hAnsi="Arial" w:cs="Arial"/>
                <w:b/>
                <w:lang w:val="fr-FR"/>
              </w:rPr>
            </w:pPr>
            <w:r w:rsidRPr="00866D4E">
              <w:rPr>
                <w:rFonts w:ascii="Arial" w:hAnsi="Arial" w:cs="Arial"/>
                <w:b/>
                <w:lang w:val="fr-FR"/>
              </w:rPr>
              <w:t>ZIP CODE</w:t>
            </w:r>
          </w:p>
        </w:tc>
        <w:tc>
          <w:tcPr>
            <w:tcW w:w="4680" w:type="dxa"/>
            <w:tcBorders>
              <w:top w:val="single" w:sz="6" w:space="0" w:color="auto"/>
              <w:left w:val="single" w:sz="6" w:space="0" w:color="auto"/>
              <w:bottom w:val="single" w:sz="6" w:space="0" w:color="auto"/>
              <w:right w:val="single" w:sz="6" w:space="0" w:color="auto"/>
            </w:tcBorders>
          </w:tcPr>
          <w:p w14:paraId="0877DB3E" w14:textId="77777777" w:rsidR="00B752E4" w:rsidRPr="00866D4E" w:rsidRDefault="00B752E4">
            <w:pPr>
              <w:rPr>
                <w:rFonts w:ascii="Arial" w:hAnsi="Arial" w:cs="Arial"/>
                <w:b/>
              </w:rPr>
            </w:pPr>
            <w:r w:rsidRPr="00866D4E">
              <w:rPr>
                <w:rFonts w:ascii="Arial" w:hAnsi="Arial" w:cs="Arial"/>
                <w:b/>
              </w:rPr>
              <w:t>End User Zip Code</w:t>
            </w:r>
          </w:p>
        </w:tc>
        <w:tc>
          <w:tcPr>
            <w:tcW w:w="2430" w:type="dxa"/>
            <w:tcBorders>
              <w:top w:val="single" w:sz="6" w:space="0" w:color="auto"/>
              <w:left w:val="single" w:sz="6" w:space="0" w:color="auto"/>
              <w:bottom w:val="single" w:sz="6" w:space="0" w:color="auto"/>
              <w:right w:val="single" w:sz="6" w:space="0" w:color="auto"/>
            </w:tcBorders>
          </w:tcPr>
          <w:p w14:paraId="79228654" w14:textId="77777777" w:rsidR="00B752E4" w:rsidRPr="00866D4E" w:rsidRDefault="00B752E4">
            <w:pPr>
              <w:pStyle w:val="FORMDATA"/>
              <w:rPr>
                <w:b/>
                <w:color w:val="auto"/>
              </w:rPr>
            </w:pPr>
            <w:r w:rsidRPr="00866D4E">
              <w:rPr>
                <w:b/>
                <w:color w:val="auto"/>
              </w:rPr>
              <w:t>32250</w:t>
            </w:r>
          </w:p>
        </w:tc>
      </w:tr>
      <w:tr w:rsidR="00B752E4" w:rsidRPr="00866D4E" w14:paraId="0FA38B8A" w14:textId="77777777">
        <w:tc>
          <w:tcPr>
            <w:tcW w:w="2160" w:type="dxa"/>
            <w:tcBorders>
              <w:top w:val="single" w:sz="6" w:space="0" w:color="auto"/>
              <w:left w:val="single" w:sz="6" w:space="0" w:color="auto"/>
              <w:bottom w:val="single" w:sz="6" w:space="0" w:color="auto"/>
              <w:right w:val="single" w:sz="6" w:space="0" w:color="auto"/>
            </w:tcBorders>
          </w:tcPr>
          <w:p w14:paraId="509371AE" w14:textId="77777777" w:rsidR="00B752E4" w:rsidRPr="00866D4E" w:rsidRDefault="00B752E4">
            <w:pPr>
              <w:pStyle w:val="FORMDATA"/>
              <w:rPr>
                <w:b/>
                <w:color w:val="auto"/>
              </w:rPr>
            </w:pPr>
            <w:r w:rsidRPr="00866D4E">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437CFA6D" w14:textId="77777777" w:rsidR="00B752E4" w:rsidRPr="00866D4E" w:rsidRDefault="00B752E4">
            <w:pPr>
              <w:pStyle w:val="FORMDATA"/>
              <w:rPr>
                <w:b/>
                <w:color w:val="auto"/>
              </w:rPr>
            </w:pPr>
            <w:r w:rsidRPr="00866D4E">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2C9FF5C0" w14:textId="77777777" w:rsidR="00B752E4" w:rsidRPr="00866D4E" w:rsidRDefault="00B752E4">
            <w:pPr>
              <w:pStyle w:val="FORMDATA"/>
              <w:rPr>
                <w:b/>
                <w:color w:val="auto"/>
              </w:rPr>
            </w:pPr>
            <w:r w:rsidRPr="00866D4E">
              <w:rPr>
                <w:b/>
                <w:color w:val="auto"/>
              </w:rPr>
              <w:t>B</w:t>
            </w:r>
          </w:p>
        </w:tc>
      </w:tr>
      <w:tr w:rsidR="00B752E4" w:rsidRPr="00866D4E" w14:paraId="233BE32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02CD6DF" w14:textId="77777777" w:rsidR="00B752E4" w:rsidRPr="00866D4E" w:rsidRDefault="00B752E4">
            <w:pPr>
              <w:pStyle w:val="Heading4"/>
              <w:rPr>
                <w:b/>
                <w:i w:val="0"/>
              </w:rPr>
            </w:pPr>
            <w:r w:rsidRPr="00866D4E">
              <w:rPr>
                <w:b/>
                <w:i w:val="0"/>
              </w:rPr>
              <w:t>Bill Section</w:t>
            </w:r>
          </w:p>
        </w:tc>
      </w:tr>
      <w:tr w:rsidR="00B752E4" w:rsidRPr="00866D4E" w14:paraId="4DF47BA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B864D92" w14:textId="77777777" w:rsidR="00B752E4" w:rsidRPr="00866D4E" w:rsidRDefault="00B752E4">
            <w:pPr>
              <w:pStyle w:val="FORMDATA"/>
              <w:rPr>
                <w:b/>
                <w:color w:val="auto"/>
              </w:rPr>
            </w:pPr>
            <w:r w:rsidRPr="00866D4E">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A5AC449" w14:textId="77777777" w:rsidR="00B752E4" w:rsidRPr="00866D4E" w:rsidRDefault="00B752E4">
            <w:pPr>
              <w:pStyle w:val="FORMDATA"/>
              <w:rPr>
                <w:b/>
                <w:color w:val="auto"/>
              </w:rPr>
            </w:pPr>
            <w:r w:rsidRPr="00866D4E">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7291417" w14:textId="77777777" w:rsidR="00B752E4" w:rsidRPr="00866D4E" w:rsidRDefault="00B752E4">
            <w:pPr>
              <w:pStyle w:val="FORMDATA"/>
              <w:rPr>
                <w:b/>
                <w:color w:val="auto"/>
              </w:rPr>
            </w:pPr>
            <w:r w:rsidRPr="00866D4E">
              <w:rPr>
                <w:b/>
                <w:color w:val="auto"/>
              </w:rPr>
              <w:t>9042233101</w:t>
            </w:r>
          </w:p>
        </w:tc>
      </w:tr>
      <w:tr w:rsidR="00B752E4" w:rsidRPr="00866D4E" w14:paraId="213F581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7390346" w14:textId="77777777" w:rsidR="00B752E4" w:rsidRPr="00866D4E" w:rsidRDefault="00B752E4">
            <w:pPr>
              <w:pStyle w:val="BodyText"/>
              <w:rPr>
                <w:color w:val="auto"/>
              </w:rPr>
            </w:pPr>
            <w:r w:rsidRPr="00866D4E">
              <w:rPr>
                <w:rFonts w:ascii="Arial" w:hAnsi="Arial" w:cs="Arial"/>
                <w:iCs/>
                <w:color w:val="auto"/>
              </w:rPr>
              <w:t>PS  FORM</w:t>
            </w:r>
          </w:p>
        </w:tc>
      </w:tr>
      <w:tr w:rsidR="00B752E4" w:rsidRPr="00866D4E" w14:paraId="621BA269"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6234506"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866D4E" w14:paraId="6A77AF4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9328EED" w14:textId="77777777" w:rsidR="00B752E4" w:rsidRPr="00866D4E" w:rsidRDefault="00B752E4">
            <w:pPr>
              <w:pStyle w:val="FORMDATA"/>
              <w:rPr>
                <w:b/>
                <w:color w:val="auto"/>
                <w:lang w:val="fr-FR"/>
              </w:rPr>
            </w:pPr>
            <w:r w:rsidRPr="00866D4E">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03A212D0" w14:textId="77777777" w:rsidR="00B752E4" w:rsidRPr="00866D4E" w:rsidRDefault="00B752E4">
            <w:pPr>
              <w:pStyle w:val="FORMDATA"/>
              <w:rPr>
                <w:b/>
                <w:color w:val="auto"/>
                <w:lang w:val="fr-FR"/>
              </w:rPr>
            </w:pPr>
            <w:r w:rsidRPr="00866D4E">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7BB85A93" w14:textId="77777777" w:rsidR="00B752E4" w:rsidRPr="00866D4E" w:rsidRDefault="00B752E4">
            <w:pPr>
              <w:pStyle w:val="FORMDATA"/>
              <w:rPr>
                <w:b/>
                <w:color w:val="auto"/>
              </w:rPr>
            </w:pPr>
            <w:r w:rsidRPr="00866D4E">
              <w:rPr>
                <w:b/>
                <w:color w:val="auto"/>
              </w:rPr>
              <w:t>003</w:t>
            </w:r>
          </w:p>
        </w:tc>
      </w:tr>
      <w:tr w:rsidR="00B752E4" w:rsidRPr="00866D4E" w14:paraId="618F818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C8B92E8" w14:textId="77777777" w:rsidR="00B752E4" w:rsidRPr="00866D4E" w:rsidRDefault="00B752E4">
            <w:pPr>
              <w:pStyle w:val="Heading5"/>
              <w:rPr>
                <w:color w:val="auto"/>
              </w:rPr>
            </w:pPr>
            <w:r w:rsidRPr="00866D4E">
              <w:rPr>
                <w:color w:val="auto"/>
              </w:rPr>
              <w:t>Service Details Section</w:t>
            </w:r>
          </w:p>
        </w:tc>
      </w:tr>
      <w:tr w:rsidR="00B752E4" w:rsidRPr="00866D4E" w14:paraId="390FC5F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9692189"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1386A86"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C5B63C8" w14:textId="77777777" w:rsidR="00B752E4" w:rsidRPr="00866D4E" w:rsidRDefault="00B752E4">
            <w:pPr>
              <w:pStyle w:val="FORMDATA"/>
              <w:rPr>
                <w:b/>
                <w:color w:val="auto"/>
              </w:rPr>
            </w:pPr>
            <w:r w:rsidRPr="00866D4E">
              <w:rPr>
                <w:b/>
                <w:color w:val="auto"/>
              </w:rPr>
              <w:t>00001</w:t>
            </w:r>
          </w:p>
        </w:tc>
      </w:tr>
      <w:tr w:rsidR="00B752E4" w:rsidRPr="00866D4E" w14:paraId="30225E0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2AC4E3"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5CD013BA"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591A98D" w14:textId="77777777" w:rsidR="00B752E4" w:rsidRPr="00866D4E" w:rsidRDefault="00B752E4">
            <w:pPr>
              <w:pStyle w:val="FORMDATA"/>
              <w:rPr>
                <w:b/>
                <w:color w:val="auto"/>
              </w:rPr>
            </w:pPr>
            <w:r w:rsidRPr="00866D4E">
              <w:rPr>
                <w:b/>
                <w:color w:val="auto"/>
              </w:rPr>
              <w:t>V</w:t>
            </w:r>
          </w:p>
        </w:tc>
      </w:tr>
      <w:tr w:rsidR="00B752E4" w:rsidRPr="00866D4E" w14:paraId="181474C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7E7AFA"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C409E63"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36092670" w14:textId="77777777" w:rsidR="00B752E4" w:rsidRPr="00866D4E" w:rsidRDefault="00B752E4">
            <w:pPr>
              <w:pStyle w:val="FORMDATA"/>
              <w:rPr>
                <w:b/>
                <w:color w:val="auto"/>
              </w:rPr>
            </w:pPr>
            <w:r w:rsidRPr="00866D4E">
              <w:rPr>
                <w:b/>
                <w:color w:val="auto"/>
              </w:rPr>
              <w:t>9042233101</w:t>
            </w:r>
          </w:p>
        </w:tc>
      </w:tr>
      <w:tr w:rsidR="00B752E4" w:rsidRPr="00866D4E" w14:paraId="787A72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D19557"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7A5B25A2"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5BFC1CC" w14:textId="77777777" w:rsidR="00B752E4" w:rsidRPr="00866D4E" w:rsidRDefault="00B752E4">
            <w:pPr>
              <w:pStyle w:val="FORMDATA"/>
              <w:rPr>
                <w:b/>
                <w:color w:val="auto"/>
              </w:rPr>
            </w:pPr>
            <w:r w:rsidRPr="00866D4E">
              <w:rPr>
                <w:b/>
                <w:color w:val="auto"/>
              </w:rPr>
              <w:t>N</w:t>
            </w:r>
          </w:p>
        </w:tc>
      </w:tr>
      <w:tr w:rsidR="00B752E4" w:rsidRPr="00866D4E" w14:paraId="3D16732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C750B87"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147E821"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3EA0E24D" w14:textId="77777777" w:rsidR="00B752E4" w:rsidRPr="00866D4E" w:rsidRDefault="00B752E4">
            <w:pPr>
              <w:pStyle w:val="FORMDATA"/>
              <w:rPr>
                <w:b/>
                <w:color w:val="auto"/>
              </w:rPr>
            </w:pPr>
            <w:r w:rsidRPr="00866D4E">
              <w:rPr>
                <w:b/>
                <w:color w:val="auto"/>
              </w:rPr>
              <w:t>ESM</w:t>
            </w:r>
          </w:p>
        </w:tc>
      </w:tr>
      <w:tr w:rsidR="00B752E4" w:rsidRPr="00866D4E" w14:paraId="2C38F4E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14D4411" w14:textId="77777777" w:rsidR="00B752E4" w:rsidRPr="00866D4E" w:rsidRDefault="00B752E4">
            <w:pPr>
              <w:rPr>
                <w:rFonts w:ascii="Arial" w:hAnsi="Arial" w:cs="Arial"/>
                <w:b/>
                <w:bCs/>
                <w:iCs/>
              </w:rPr>
            </w:pPr>
            <w:r w:rsidRPr="00866D4E">
              <w:rPr>
                <w:rFonts w:ascii="Arial" w:hAnsi="Arial"/>
                <w:b/>
                <w:bCs/>
              </w:rPr>
              <w:t>Service Details Section</w:t>
            </w:r>
          </w:p>
        </w:tc>
      </w:tr>
      <w:tr w:rsidR="00B752E4" w:rsidRPr="00866D4E" w14:paraId="05E9B86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018FD25"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9B42E22"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5AC950" w14:textId="77777777" w:rsidR="00B752E4" w:rsidRPr="00866D4E" w:rsidRDefault="00B752E4">
            <w:pPr>
              <w:pStyle w:val="FORMDATA"/>
              <w:rPr>
                <w:b/>
                <w:color w:val="auto"/>
              </w:rPr>
            </w:pPr>
            <w:r w:rsidRPr="00866D4E">
              <w:rPr>
                <w:b/>
                <w:color w:val="auto"/>
              </w:rPr>
              <w:t>00002</w:t>
            </w:r>
          </w:p>
        </w:tc>
      </w:tr>
      <w:tr w:rsidR="00B752E4" w:rsidRPr="00866D4E" w14:paraId="5E4EE24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2537BE3"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07C4B013"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1FA37F14" w14:textId="77777777" w:rsidR="00B752E4" w:rsidRPr="00866D4E" w:rsidRDefault="00B752E4">
            <w:pPr>
              <w:pStyle w:val="FORMDATA"/>
              <w:rPr>
                <w:b/>
                <w:color w:val="auto"/>
              </w:rPr>
            </w:pPr>
            <w:r w:rsidRPr="00866D4E">
              <w:rPr>
                <w:b/>
                <w:color w:val="auto"/>
              </w:rPr>
              <w:t>V</w:t>
            </w:r>
          </w:p>
        </w:tc>
      </w:tr>
      <w:tr w:rsidR="00B752E4" w:rsidRPr="00866D4E" w14:paraId="105CBF7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34AB61A"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3438B8CC"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7F162A2B" w14:textId="77777777" w:rsidR="00B752E4" w:rsidRPr="00866D4E" w:rsidRDefault="00B752E4">
            <w:pPr>
              <w:pStyle w:val="FORMDATA"/>
              <w:rPr>
                <w:b/>
                <w:color w:val="auto"/>
              </w:rPr>
            </w:pPr>
            <w:r w:rsidRPr="00866D4E">
              <w:rPr>
                <w:b/>
                <w:color w:val="auto"/>
              </w:rPr>
              <w:t>9042233045</w:t>
            </w:r>
          </w:p>
        </w:tc>
      </w:tr>
      <w:tr w:rsidR="00B752E4" w:rsidRPr="00866D4E" w14:paraId="7E3809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129036E"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D756156"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B23F9EF" w14:textId="77777777" w:rsidR="00B752E4" w:rsidRPr="00866D4E" w:rsidRDefault="00B752E4">
            <w:pPr>
              <w:pStyle w:val="FORMDATA"/>
              <w:rPr>
                <w:b/>
                <w:color w:val="auto"/>
              </w:rPr>
            </w:pPr>
            <w:r w:rsidRPr="00866D4E">
              <w:rPr>
                <w:b/>
                <w:color w:val="auto"/>
              </w:rPr>
              <w:t>N</w:t>
            </w:r>
          </w:p>
        </w:tc>
      </w:tr>
      <w:tr w:rsidR="00B752E4" w:rsidRPr="00866D4E" w14:paraId="4611CA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D39495"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DF7E5AE"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6A331DF9" w14:textId="77777777" w:rsidR="00B752E4" w:rsidRPr="00866D4E" w:rsidRDefault="00B752E4">
            <w:pPr>
              <w:pStyle w:val="FORMDATA"/>
              <w:rPr>
                <w:b/>
                <w:color w:val="auto"/>
              </w:rPr>
            </w:pPr>
            <w:r w:rsidRPr="00866D4E">
              <w:rPr>
                <w:b/>
                <w:color w:val="auto"/>
              </w:rPr>
              <w:t>ESM</w:t>
            </w:r>
          </w:p>
        </w:tc>
      </w:tr>
      <w:tr w:rsidR="00B752E4" w:rsidRPr="00866D4E" w14:paraId="3611A9A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3935431" w14:textId="77777777" w:rsidR="00B752E4" w:rsidRPr="00866D4E" w:rsidRDefault="00B752E4">
            <w:pPr>
              <w:rPr>
                <w:rFonts w:ascii="Arial" w:hAnsi="Arial" w:cs="Arial"/>
                <w:b/>
                <w:bCs/>
                <w:iCs/>
              </w:rPr>
            </w:pPr>
            <w:r w:rsidRPr="00866D4E">
              <w:rPr>
                <w:rFonts w:ascii="Arial" w:hAnsi="Arial"/>
                <w:b/>
                <w:bCs/>
              </w:rPr>
              <w:t>Service Details Section</w:t>
            </w:r>
          </w:p>
        </w:tc>
      </w:tr>
      <w:tr w:rsidR="00B752E4" w:rsidRPr="00866D4E" w14:paraId="26D7FA8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EA63AF1"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301023"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E7C75D" w14:textId="77777777" w:rsidR="00B752E4" w:rsidRPr="00866D4E" w:rsidRDefault="00B752E4">
            <w:pPr>
              <w:pStyle w:val="FORMDATA"/>
              <w:rPr>
                <w:b/>
                <w:color w:val="auto"/>
              </w:rPr>
            </w:pPr>
            <w:r w:rsidRPr="00866D4E">
              <w:rPr>
                <w:b/>
                <w:color w:val="auto"/>
              </w:rPr>
              <w:t>00003</w:t>
            </w:r>
          </w:p>
        </w:tc>
      </w:tr>
      <w:tr w:rsidR="00B752E4" w:rsidRPr="00866D4E" w14:paraId="2864C0E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B3BCCD"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85EEC8C"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6CA59C29" w14:textId="77777777" w:rsidR="00B752E4" w:rsidRPr="00866D4E" w:rsidRDefault="00B752E4">
            <w:pPr>
              <w:pStyle w:val="FORMDATA"/>
              <w:rPr>
                <w:b/>
                <w:color w:val="auto"/>
              </w:rPr>
            </w:pPr>
            <w:r w:rsidRPr="00866D4E">
              <w:rPr>
                <w:b/>
                <w:color w:val="auto"/>
              </w:rPr>
              <w:t>N</w:t>
            </w:r>
          </w:p>
        </w:tc>
      </w:tr>
      <w:tr w:rsidR="00B752E4" w:rsidRPr="00866D4E" w14:paraId="1DFAABA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4999C4"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6E9CB5FD"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CFE972F" w14:textId="77777777" w:rsidR="00B752E4" w:rsidRPr="00866D4E" w:rsidRDefault="00B752E4">
            <w:pPr>
              <w:pStyle w:val="FORMDATA"/>
              <w:rPr>
                <w:b/>
                <w:color w:val="auto"/>
              </w:rPr>
            </w:pPr>
            <w:r w:rsidRPr="00866D4E">
              <w:rPr>
                <w:b/>
                <w:color w:val="auto"/>
              </w:rPr>
              <w:t>9042234484</w:t>
            </w:r>
          </w:p>
        </w:tc>
      </w:tr>
      <w:tr w:rsidR="00B752E4" w:rsidRPr="00866D4E" w14:paraId="61DEFD4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4992899" w14:textId="77777777" w:rsidR="00B752E4" w:rsidRPr="00866D4E" w:rsidRDefault="00B752E4">
            <w:pPr>
              <w:pStyle w:val="FORMDATA"/>
              <w:rPr>
                <w:b/>
                <w:color w:val="auto"/>
              </w:rPr>
            </w:pPr>
            <w:r w:rsidRPr="00866D4E">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72B74F1E" w14:textId="77777777" w:rsidR="00B752E4" w:rsidRPr="00866D4E" w:rsidRDefault="00B752E4">
            <w:pPr>
              <w:pStyle w:val="FORMDATA"/>
              <w:rPr>
                <w:b/>
                <w:color w:val="auto"/>
              </w:rPr>
            </w:pPr>
            <w:r w:rsidRPr="00866D4E">
              <w:rPr>
                <w:b/>
                <w:color w:val="auto"/>
              </w:rPr>
              <w:t>Line Class of Service</w:t>
            </w:r>
          </w:p>
        </w:tc>
        <w:tc>
          <w:tcPr>
            <w:tcW w:w="2430" w:type="dxa"/>
            <w:tcBorders>
              <w:top w:val="single" w:sz="6" w:space="0" w:color="auto"/>
              <w:left w:val="single" w:sz="6" w:space="0" w:color="auto"/>
              <w:bottom w:val="single" w:sz="6" w:space="0" w:color="auto"/>
              <w:right w:val="single" w:sz="6" w:space="0" w:color="auto"/>
            </w:tcBorders>
          </w:tcPr>
          <w:p w14:paraId="7D63346C" w14:textId="77777777" w:rsidR="00B752E4" w:rsidRPr="00866D4E" w:rsidRDefault="00B752E4">
            <w:pPr>
              <w:pStyle w:val="FORMDATA"/>
              <w:rPr>
                <w:b/>
                <w:color w:val="auto"/>
              </w:rPr>
            </w:pPr>
            <w:r w:rsidRPr="00866D4E">
              <w:rPr>
                <w:b/>
                <w:color w:val="auto"/>
              </w:rPr>
              <w:t>UEPBL</w:t>
            </w:r>
          </w:p>
        </w:tc>
      </w:tr>
      <w:tr w:rsidR="00B752E4" w:rsidRPr="00866D4E" w14:paraId="4798881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A6A7B7" w14:textId="77777777" w:rsidR="00B752E4" w:rsidRPr="00866D4E" w:rsidRDefault="00B752E4">
            <w:pPr>
              <w:pStyle w:val="FORMDATA"/>
              <w:rPr>
                <w:b/>
                <w:color w:val="auto"/>
              </w:rPr>
            </w:pPr>
            <w:r w:rsidRPr="00866D4E">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0E7CF00D" w14:textId="77777777" w:rsidR="00B752E4" w:rsidRPr="00866D4E" w:rsidRDefault="00B752E4">
            <w:pPr>
              <w:pStyle w:val="FORMDATA"/>
              <w:rPr>
                <w:b/>
                <w:color w:val="auto"/>
              </w:rPr>
            </w:pPr>
            <w:r w:rsidRPr="00866D4E">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6A11CAA8" w14:textId="77777777" w:rsidR="00B752E4" w:rsidRPr="00866D4E" w:rsidRDefault="00B752E4">
            <w:pPr>
              <w:pStyle w:val="FORMDATA"/>
              <w:rPr>
                <w:b/>
                <w:color w:val="auto"/>
              </w:rPr>
            </w:pPr>
            <w:r w:rsidRPr="00866D4E">
              <w:rPr>
                <w:b/>
                <w:color w:val="auto"/>
              </w:rPr>
              <w:t>NONE</w:t>
            </w:r>
          </w:p>
        </w:tc>
      </w:tr>
      <w:tr w:rsidR="00B752E4" w:rsidRPr="00866D4E" w14:paraId="255276A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AAAEC1" w14:textId="77777777" w:rsidR="00B752E4" w:rsidRPr="00866D4E" w:rsidRDefault="00B752E4">
            <w:pPr>
              <w:pStyle w:val="FORMDATA"/>
              <w:rPr>
                <w:b/>
                <w:color w:val="auto"/>
              </w:rPr>
            </w:pPr>
            <w:r w:rsidRPr="00866D4E">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4BFF035F" w14:textId="77777777" w:rsidR="00B752E4" w:rsidRPr="00866D4E" w:rsidRDefault="00B752E4">
            <w:pPr>
              <w:pStyle w:val="FORMDATA"/>
              <w:rPr>
                <w:b/>
                <w:color w:val="auto"/>
              </w:rPr>
            </w:pPr>
            <w:r w:rsidRPr="00866D4E">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11312483" w14:textId="77777777" w:rsidR="00B752E4" w:rsidRPr="00866D4E" w:rsidRDefault="00B752E4">
            <w:pPr>
              <w:pStyle w:val="FORMDATA"/>
              <w:rPr>
                <w:b/>
                <w:color w:val="auto"/>
              </w:rPr>
            </w:pPr>
            <w:r w:rsidRPr="00866D4E">
              <w:rPr>
                <w:b/>
                <w:color w:val="auto"/>
              </w:rPr>
              <w:t>NONE</w:t>
            </w:r>
          </w:p>
        </w:tc>
      </w:tr>
      <w:tr w:rsidR="00B752E4" w:rsidRPr="00866D4E" w14:paraId="333A325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79DCB70"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B92766F"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2CD645A2" w14:textId="77777777" w:rsidR="00B752E4" w:rsidRPr="00866D4E" w:rsidRDefault="00B752E4">
            <w:pPr>
              <w:pStyle w:val="FORMDATA"/>
              <w:rPr>
                <w:b/>
                <w:color w:val="auto"/>
              </w:rPr>
            </w:pPr>
            <w:r w:rsidRPr="00866D4E">
              <w:rPr>
                <w:b/>
                <w:color w:val="auto"/>
              </w:rPr>
              <w:t>N</w:t>
            </w:r>
          </w:p>
        </w:tc>
      </w:tr>
      <w:tr w:rsidR="00B752E4" w:rsidRPr="00866D4E" w14:paraId="3F1CA99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AB03CF"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DBDF6DC"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BB44DE2" w14:textId="77777777" w:rsidR="00B752E4" w:rsidRPr="00866D4E" w:rsidRDefault="00B752E4">
            <w:pPr>
              <w:pStyle w:val="FORMDATA"/>
              <w:rPr>
                <w:b/>
                <w:color w:val="auto"/>
              </w:rPr>
            </w:pPr>
            <w:r w:rsidRPr="00866D4E">
              <w:rPr>
                <w:b/>
                <w:color w:val="auto"/>
              </w:rPr>
              <w:t>ESX</w:t>
            </w:r>
          </w:p>
        </w:tc>
      </w:tr>
      <w:tr w:rsidR="00B752E4" w:rsidRPr="00866D4E" w14:paraId="56FF484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9A32BE5"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13D7DDD1"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5B65446F" w14:textId="77777777" w:rsidR="00B752E4" w:rsidRPr="00866D4E" w:rsidRDefault="00B752E4">
            <w:pPr>
              <w:pStyle w:val="FORMDATA"/>
              <w:rPr>
                <w:b/>
                <w:color w:val="auto"/>
              </w:rPr>
            </w:pPr>
            <w:r w:rsidRPr="00866D4E">
              <w:rPr>
                <w:b/>
                <w:color w:val="auto"/>
              </w:rPr>
              <w:t>N</w:t>
            </w:r>
          </w:p>
        </w:tc>
      </w:tr>
      <w:tr w:rsidR="00B752E4" w:rsidRPr="00866D4E" w14:paraId="339A6BC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A85234A"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0A790A6"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3764DDB6" w14:textId="77777777" w:rsidR="00B752E4" w:rsidRPr="00866D4E" w:rsidRDefault="00B752E4">
            <w:pPr>
              <w:pStyle w:val="FORMDATA"/>
              <w:rPr>
                <w:b/>
                <w:color w:val="auto"/>
              </w:rPr>
            </w:pPr>
            <w:r w:rsidRPr="00866D4E">
              <w:rPr>
                <w:b/>
                <w:color w:val="auto"/>
              </w:rPr>
              <w:t>ESM</w:t>
            </w:r>
          </w:p>
        </w:tc>
      </w:tr>
    </w:tbl>
    <w:p w14:paraId="4626973A" w14:textId="77777777" w:rsidR="00800C48" w:rsidRPr="00866D4E" w:rsidRDefault="00800C48">
      <w:pPr>
        <w:rPr>
          <w:sz w:val="28"/>
          <w:szCs w:val="28"/>
        </w:rPr>
      </w:pPr>
    </w:p>
    <w:p w14:paraId="51845A4B" w14:textId="77777777" w:rsidR="007B14DE" w:rsidRDefault="007B14DE" w:rsidP="00DE40B5"/>
    <w:p w14:paraId="5D88E15C" w14:textId="77777777" w:rsidR="00EB512F" w:rsidRDefault="00EB512F" w:rsidP="00DE40B5"/>
    <w:p w14:paraId="673A78C3" w14:textId="77777777" w:rsidR="00EB512F" w:rsidRDefault="00EB512F" w:rsidP="00DE40B5"/>
    <w:p w14:paraId="4937B1B9" w14:textId="77777777" w:rsidR="00EB512F" w:rsidRDefault="00EB512F" w:rsidP="00DE40B5"/>
    <w:p w14:paraId="78A9DAB9" w14:textId="77777777" w:rsidR="00EB512F" w:rsidRDefault="00EB512F" w:rsidP="00DE40B5"/>
    <w:p w14:paraId="2738E737" w14:textId="77777777" w:rsidR="00EB512F" w:rsidRDefault="00EB512F" w:rsidP="00DE40B5"/>
    <w:p w14:paraId="4D0AF422" w14:textId="77777777" w:rsidR="00EB512F" w:rsidRDefault="00EB512F" w:rsidP="00DE40B5"/>
    <w:p w14:paraId="38449D4F" w14:textId="77777777" w:rsidR="00EB512F" w:rsidRDefault="00EB512F" w:rsidP="00DE40B5"/>
    <w:p w14:paraId="3B53BB30" w14:textId="77777777" w:rsidR="00EB512F" w:rsidRDefault="00EB512F" w:rsidP="00DE40B5"/>
    <w:p w14:paraId="1640F1F6" w14:textId="77777777" w:rsidR="007B14DE" w:rsidRDefault="007B14DE" w:rsidP="00DE40B5"/>
    <w:p w14:paraId="548F35D2" w14:textId="77777777" w:rsidR="007B14DE" w:rsidRPr="00572CF8" w:rsidRDefault="007B14DE" w:rsidP="00DE40B5"/>
    <w:p w14:paraId="15108FC2" w14:textId="77777777" w:rsidR="007B14DE" w:rsidRPr="00324DA2" w:rsidRDefault="007B14DE" w:rsidP="007B14DE">
      <w:r w:rsidRPr="00324DA2">
        <w:t>XML INPUT:</w:t>
      </w:r>
    </w:p>
    <w:p w14:paraId="3767D07B" w14:textId="77777777" w:rsidR="007B14DE" w:rsidRDefault="007B14DE" w:rsidP="007B14DE"/>
    <w:p w14:paraId="35FEDC5B" w14:textId="77777777" w:rsidR="007B14DE" w:rsidRPr="007B14DE" w:rsidRDefault="007B14DE" w:rsidP="007B14DE">
      <w:pPr>
        <w:ind w:hanging="480"/>
      </w:pPr>
      <w:hyperlink r:id="rId922" w:anchor="#" w:history="1">
        <w:r w:rsidRPr="007B14DE">
          <w:rPr>
            <w:b/>
            <w:bCs/>
            <w:color w:val="FF0000"/>
            <w:u w:val="single"/>
          </w:rPr>
          <w:t>-</w:t>
        </w:r>
      </w:hyperlink>
      <w:r w:rsidRPr="007B14DE">
        <w:t xml:space="preserve"> </w:t>
      </w:r>
      <w:r w:rsidRPr="007B14DE">
        <w:rPr>
          <w:color w:val="0000FF"/>
        </w:rPr>
        <w:t>&lt;</w:t>
      </w:r>
      <w:r w:rsidRPr="007B14DE">
        <w:rPr>
          <w:color w:val="990000"/>
        </w:rPr>
        <w:t>order:LSR_ORD_REQ</w:t>
      </w:r>
      <w:r w:rsidRPr="007B14DE">
        <w:rPr>
          <w:color w:val="0000FF"/>
        </w:rPr>
        <w:t>&gt;</w:t>
      </w:r>
    </w:p>
    <w:p w14:paraId="0D585FAF" w14:textId="77777777" w:rsidR="007B14DE" w:rsidRPr="007B14DE" w:rsidRDefault="007B14DE" w:rsidP="007B14DE">
      <w:pPr>
        <w:ind w:hanging="480"/>
      </w:pPr>
      <w:hyperlink r:id="rId923" w:anchor="#" w:history="1">
        <w:r w:rsidRPr="007B14DE">
          <w:rPr>
            <w:b/>
            <w:bCs/>
            <w:color w:val="FF0000"/>
            <w:u w:val="single"/>
          </w:rPr>
          <w:t>-</w:t>
        </w:r>
      </w:hyperlink>
      <w:r w:rsidRPr="007B14DE">
        <w:t xml:space="preserve"> </w:t>
      </w:r>
      <w:r w:rsidRPr="007B14DE">
        <w:rPr>
          <w:color w:val="0000FF"/>
        </w:rPr>
        <w:t>&lt;</w:t>
      </w:r>
      <w:r w:rsidRPr="007B14DE">
        <w:rPr>
          <w:color w:val="990000"/>
        </w:rPr>
        <w:t>order:HDR</w:t>
      </w:r>
      <w:r w:rsidRPr="007B14DE">
        <w:rPr>
          <w:color w:val="0000FF"/>
        </w:rPr>
        <w:t>&gt;</w:t>
      </w:r>
    </w:p>
    <w:p w14:paraId="125B812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order:CCNA</w:t>
      </w:r>
      <w:r w:rsidRPr="007B14DE">
        <w:rPr>
          <w:color w:val="0000FF"/>
        </w:rPr>
        <w:t>&gt;</w:t>
      </w:r>
      <w:r w:rsidRPr="007B14DE">
        <w:rPr>
          <w:b/>
          <w:bCs/>
        </w:rPr>
        <w:t>ZXL</w:t>
      </w:r>
      <w:r w:rsidRPr="007B14DE">
        <w:rPr>
          <w:color w:val="0000FF"/>
        </w:rPr>
        <w:t>&lt;/</w:t>
      </w:r>
      <w:r w:rsidRPr="007B14DE">
        <w:rPr>
          <w:color w:val="990000"/>
        </w:rPr>
        <w:t>order:CCNA</w:t>
      </w:r>
      <w:r w:rsidRPr="007B14DE">
        <w:rPr>
          <w:color w:val="0000FF"/>
        </w:rPr>
        <w:t>&gt;</w:t>
      </w:r>
      <w:r w:rsidRPr="007B14DE">
        <w:t xml:space="preserve"> </w:t>
      </w:r>
    </w:p>
    <w:p w14:paraId="5B75D6E8"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order:PON</w:t>
      </w:r>
      <w:r w:rsidRPr="007B14DE">
        <w:rPr>
          <w:color w:val="0000FF"/>
        </w:rPr>
        <w:t>&gt;</w:t>
      </w:r>
      <w:r w:rsidRPr="007B14DE">
        <w:rPr>
          <w:b/>
          <w:bCs/>
        </w:rPr>
        <w:t>CVT0M041R31</w:t>
      </w:r>
      <w:r w:rsidRPr="007B14DE">
        <w:rPr>
          <w:color w:val="0000FF"/>
        </w:rPr>
        <w:t>&lt;/</w:t>
      </w:r>
      <w:r w:rsidRPr="007B14DE">
        <w:rPr>
          <w:color w:val="990000"/>
        </w:rPr>
        <w:t>order:PON</w:t>
      </w:r>
      <w:r w:rsidRPr="007B14DE">
        <w:rPr>
          <w:color w:val="0000FF"/>
        </w:rPr>
        <w:t>&gt;</w:t>
      </w:r>
      <w:r w:rsidRPr="007B14DE">
        <w:t xml:space="preserve"> </w:t>
      </w:r>
    </w:p>
    <w:p w14:paraId="52C26F2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order:VER</w:t>
      </w:r>
      <w:r w:rsidRPr="007B14DE">
        <w:rPr>
          <w:color w:val="0000FF"/>
        </w:rPr>
        <w:t>&gt;</w:t>
      </w:r>
      <w:r w:rsidRPr="007B14DE">
        <w:rPr>
          <w:b/>
          <w:bCs/>
        </w:rPr>
        <w:t>00</w:t>
      </w:r>
      <w:r w:rsidRPr="007B14DE">
        <w:rPr>
          <w:color w:val="0000FF"/>
        </w:rPr>
        <w:t>&lt;/</w:t>
      </w:r>
      <w:r w:rsidRPr="007B14DE">
        <w:rPr>
          <w:color w:val="990000"/>
        </w:rPr>
        <w:t>order:VER</w:t>
      </w:r>
      <w:r w:rsidRPr="007B14DE">
        <w:rPr>
          <w:color w:val="0000FF"/>
        </w:rPr>
        <w:t>&gt;</w:t>
      </w:r>
      <w:r w:rsidRPr="007B14DE">
        <w:t xml:space="preserve"> </w:t>
      </w:r>
    </w:p>
    <w:p w14:paraId="082F021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order:ATN</w:t>
      </w:r>
      <w:r w:rsidRPr="007B14DE">
        <w:rPr>
          <w:color w:val="0000FF"/>
        </w:rPr>
        <w:t>&gt;</w:t>
      </w:r>
      <w:r w:rsidRPr="007B14DE">
        <w:rPr>
          <w:b/>
          <w:bCs/>
        </w:rPr>
        <w:t>9042230211</w:t>
      </w:r>
      <w:r w:rsidRPr="007B14DE">
        <w:rPr>
          <w:color w:val="0000FF"/>
        </w:rPr>
        <w:t>&lt;/</w:t>
      </w:r>
      <w:r w:rsidRPr="007B14DE">
        <w:rPr>
          <w:color w:val="990000"/>
        </w:rPr>
        <w:t>order:ATN</w:t>
      </w:r>
      <w:r w:rsidRPr="007B14DE">
        <w:rPr>
          <w:color w:val="0000FF"/>
        </w:rPr>
        <w:t>&gt;</w:t>
      </w:r>
      <w:r w:rsidRPr="007B14DE">
        <w:t xml:space="preserve"> </w:t>
      </w:r>
    </w:p>
    <w:p w14:paraId="0E6FD47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order:RVER</w:t>
      </w:r>
      <w:r w:rsidRPr="007B14DE">
        <w:rPr>
          <w:color w:val="0000FF"/>
        </w:rPr>
        <w:t>&gt;</w:t>
      </w:r>
      <w:r w:rsidRPr="007B14DE">
        <w:rPr>
          <w:b/>
          <w:bCs/>
        </w:rPr>
        <w:t>10.05</w:t>
      </w:r>
      <w:r w:rsidRPr="007B14DE">
        <w:rPr>
          <w:color w:val="0000FF"/>
        </w:rPr>
        <w:t>&lt;/</w:t>
      </w:r>
      <w:r w:rsidRPr="007B14DE">
        <w:rPr>
          <w:color w:val="990000"/>
        </w:rPr>
        <w:t>order:RVER</w:t>
      </w:r>
      <w:r w:rsidRPr="007B14DE">
        <w:rPr>
          <w:color w:val="0000FF"/>
        </w:rPr>
        <w:t>&gt;</w:t>
      </w:r>
      <w:r w:rsidRPr="007B14DE">
        <w:t xml:space="preserve"> </w:t>
      </w:r>
    </w:p>
    <w:p w14:paraId="7335D3B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order:CC</w:t>
      </w:r>
      <w:r w:rsidRPr="007B14DE">
        <w:rPr>
          <w:color w:val="0000FF"/>
        </w:rPr>
        <w:t>&gt;</w:t>
      </w:r>
      <w:r w:rsidRPr="007B14DE">
        <w:rPr>
          <w:b/>
          <w:bCs/>
        </w:rPr>
        <w:t>9999</w:t>
      </w:r>
      <w:r w:rsidRPr="007B14DE">
        <w:rPr>
          <w:color w:val="0000FF"/>
        </w:rPr>
        <w:t>&lt;/</w:t>
      </w:r>
      <w:r w:rsidRPr="007B14DE">
        <w:rPr>
          <w:color w:val="990000"/>
        </w:rPr>
        <w:t>order:CC</w:t>
      </w:r>
      <w:r w:rsidRPr="007B14DE">
        <w:rPr>
          <w:color w:val="0000FF"/>
        </w:rPr>
        <w:t>&gt;</w:t>
      </w:r>
      <w:r w:rsidRPr="007B14DE">
        <w:t xml:space="preserve"> </w:t>
      </w:r>
    </w:p>
    <w:p w14:paraId="7307ACB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FL</w:t>
      </w:r>
      <w:r w:rsidRPr="007B14DE">
        <w:rPr>
          <w:color w:val="0000FF"/>
        </w:rPr>
        <w:t>&lt;/</w:t>
      </w:r>
      <w:r w:rsidRPr="007B14DE">
        <w:rPr>
          <w:color w:val="990000"/>
        </w:rPr>
        <w:t>order:STATE</w:t>
      </w:r>
      <w:r w:rsidRPr="007B14DE">
        <w:rPr>
          <w:color w:val="0000FF"/>
        </w:rPr>
        <w:t>&gt;</w:t>
      </w:r>
      <w:r w:rsidRPr="007B14DE">
        <w:t xml:space="preserve"> </w:t>
      </w:r>
    </w:p>
    <w:p w14:paraId="087A640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order:MSG_TIMESTAMP</w:t>
      </w:r>
      <w:r w:rsidRPr="007B14DE">
        <w:rPr>
          <w:color w:val="0000FF"/>
        </w:rPr>
        <w:t>&gt;</w:t>
      </w:r>
      <w:r w:rsidRPr="007B14DE">
        <w:rPr>
          <w:b/>
          <w:bCs/>
        </w:rPr>
        <w:t>2009-07-01T15:26:16-05:00</w:t>
      </w:r>
      <w:r w:rsidRPr="007B14DE">
        <w:rPr>
          <w:color w:val="0000FF"/>
        </w:rPr>
        <w:t>&lt;/</w:t>
      </w:r>
      <w:r w:rsidRPr="007B14DE">
        <w:rPr>
          <w:color w:val="990000"/>
        </w:rPr>
        <w:t>order:MSG_TIMESTAMP</w:t>
      </w:r>
      <w:r w:rsidRPr="007B14DE">
        <w:rPr>
          <w:color w:val="0000FF"/>
        </w:rPr>
        <w:t>&gt;</w:t>
      </w:r>
      <w:r w:rsidRPr="007B14DE">
        <w:t xml:space="preserve"> </w:t>
      </w:r>
    </w:p>
    <w:p w14:paraId="5A5BBE7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order:DTSENT</w:t>
      </w:r>
      <w:r w:rsidRPr="007B14DE">
        <w:rPr>
          <w:color w:val="0000FF"/>
        </w:rPr>
        <w:t>&gt;</w:t>
      </w:r>
      <w:r w:rsidRPr="007B14DE">
        <w:rPr>
          <w:b/>
          <w:bCs/>
        </w:rPr>
        <w:t>200907010326PM</w:t>
      </w:r>
      <w:r w:rsidRPr="007B14DE">
        <w:rPr>
          <w:color w:val="0000FF"/>
        </w:rPr>
        <w:t>&lt;/</w:t>
      </w:r>
      <w:r w:rsidRPr="007B14DE">
        <w:rPr>
          <w:color w:val="990000"/>
        </w:rPr>
        <w:t>order:DTSENT</w:t>
      </w:r>
      <w:r w:rsidRPr="007B14DE">
        <w:rPr>
          <w:color w:val="0000FF"/>
        </w:rPr>
        <w:t>&gt;</w:t>
      </w:r>
      <w:r w:rsidRPr="007B14DE">
        <w:t xml:space="preserve"> </w:t>
      </w:r>
    </w:p>
    <w:p w14:paraId="0CA6292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order:HDR</w:t>
      </w:r>
      <w:r w:rsidRPr="007B14DE">
        <w:rPr>
          <w:color w:val="0000FF"/>
        </w:rPr>
        <w:t>&gt;</w:t>
      </w:r>
    </w:p>
    <w:p w14:paraId="5D8696A9" w14:textId="77777777" w:rsidR="007B14DE" w:rsidRPr="007B14DE" w:rsidRDefault="007B14DE" w:rsidP="007B14DE">
      <w:pPr>
        <w:ind w:hanging="480"/>
      </w:pPr>
      <w:hyperlink r:id="rId924" w:anchor="#" w:history="1">
        <w:r w:rsidRPr="007B14DE">
          <w:rPr>
            <w:b/>
            <w:bCs/>
            <w:color w:val="FF0000"/>
            <w:u w:val="single"/>
          </w:rPr>
          <w:t>-</w:t>
        </w:r>
      </w:hyperlink>
      <w:r w:rsidRPr="007B14DE">
        <w:t xml:space="preserve"> </w:t>
      </w:r>
      <w:r w:rsidRPr="007B14DE">
        <w:rPr>
          <w:color w:val="0000FF"/>
        </w:rPr>
        <w:t>&lt;</w:t>
      </w:r>
      <w:r w:rsidRPr="007B14DE">
        <w:rPr>
          <w:color w:val="990000"/>
        </w:rPr>
        <w:t>order:LSR</w:t>
      </w:r>
      <w:r w:rsidRPr="007B14DE">
        <w:rPr>
          <w:color w:val="0000FF"/>
        </w:rPr>
        <w:t>&gt;</w:t>
      </w:r>
    </w:p>
    <w:p w14:paraId="0F4EC024" w14:textId="77777777" w:rsidR="007B14DE" w:rsidRPr="007B14DE" w:rsidRDefault="007B14DE" w:rsidP="007B14DE">
      <w:pPr>
        <w:ind w:hanging="480"/>
      </w:pPr>
      <w:hyperlink r:id="rId925" w:anchor="#" w:history="1">
        <w:r w:rsidRPr="007B14DE">
          <w:rPr>
            <w:b/>
            <w:bCs/>
            <w:color w:val="FF0000"/>
            <w:u w:val="single"/>
          </w:rPr>
          <w:t>-</w:t>
        </w:r>
      </w:hyperlink>
      <w:r w:rsidRPr="007B14DE">
        <w:t xml:space="preserve"> </w:t>
      </w:r>
      <w:r w:rsidRPr="007B14DE">
        <w:rPr>
          <w:color w:val="0000FF"/>
        </w:rPr>
        <w:t>&lt;</w:t>
      </w:r>
      <w:r w:rsidRPr="007B14DE">
        <w:rPr>
          <w:color w:val="990000"/>
        </w:rPr>
        <w:t>order:LSR_ADMIN</w:t>
      </w:r>
      <w:r w:rsidRPr="007B14DE">
        <w:rPr>
          <w:color w:val="0000FF"/>
        </w:rPr>
        <w:t>&gt;</w:t>
      </w:r>
    </w:p>
    <w:p w14:paraId="5B2DEA6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order:SC</w:t>
      </w:r>
      <w:r w:rsidRPr="007B14DE">
        <w:rPr>
          <w:color w:val="0000FF"/>
        </w:rPr>
        <w:t>&gt;</w:t>
      </w:r>
      <w:r w:rsidRPr="007B14DE">
        <w:rPr>
          <w:b/>
          <w:bCs/>
        </w:rPr>
        <w:t>LCSC</w:t>
      </w:r>
      <w:r w:rsidRPr="007B14DE">
        <w:rPr>
          <w:color w:val="0000FF"/>
        </w:rPr>
        <w:t>&lt;/</w:t>
      </w:r>
      <w:r w:rsidRPr="007B14DE">
        <w:rPr>
          <w:color w:val="990000"/>
        </w:rPr>
        <w:t>order:SC</w:t>
      </w:r>
      <w:r w:rsidRPr="007B14DE">
        <w:rPr>
          <w:color w:val="0000FF"/>
        </w:rPr>
        <w:t>&gt;</w:t>
      </w:r>
      <w:r w:rsidRPr="007B14DE">
        <w:t xml:space="preserve"> </w:t>
      </w:r>
    </w:p>
    <w:p w14:paraId="0B85B27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order:PROJECT</w:t>
      </w:r>
      <w:r w:rsidRPr="007B14DE">
        <w:rPr>
          <w:color w:val="0000FF"/>
        </w:rPr>
        <w:t>&gt;</w:t>
      </w:r>
      <w:r w:rsidRPr="007B14DE">
        <w:rPr>
          <w:b/>
          <w:bCs/>
        </w:rPr>
        <w:t>CAVENOBILL</w:t>
      </w:r>
      <w:r w:rsidRPr="007B14DE">
        <w:rPr>
          <w:color w:val="0000FF"/>
        </w:rPr>
        <w:t>&lt;/</w:t>
      </w:r>
      <w:r w:rsidRPr="007B14DE">
        <w:rPr>
          <w:color w:val="990000"/>
        </w:rPr>
        <w:t>order:PROJECT</w:t>
      </w:r>
      <w:r w:rsidRPr="007B14DE">
        <w:rPr>
          <w:color w:val="0000FF"/>
        </w:rPr>
        <w:t>&gt;</w:t>
      </w:r>
      <w:r w:rsidRPr="007B14DE">
        <w:t xml:space="preserve"> </w:t>
      </w:r>
    </w:p>
    <w:p w14:paraId="231CDC5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order:REQTYP</w:t>
      </w:r>
      <w:r w:rsidRPr="007B14DE">
        <w:rPr>
          <w:color w:val="0000FF"/>
        </w:rPr>
        <w:t>&gt;</w:t>
      </w:r>
      <w:r w:rsidRPr="007B14DE">
        <w:rPr>
          <w:b/>
          <w:bCs/>
        </w:rPr>
        <w:t>MB</w:t>
      </w:r>
      <w:r w:rsidRPr="007B14DE">
        <w:rPr>
          <w:color w:val="0000FF"/>
        </w:rPr>
        <w:t>&lt;/</w:t>
      </w:r>
      <w:r w:rsidRPr="007B14DE">
        <w:rPr>
          <w:color w:val="990000"/>
        </w:rPr>
        <w:t>order:REQTYP</w:t>
      </w:r>
      <w:r w:rsidRPr="007B14DE">
        <w:rPr>
          <w:color w:val="0000FF"/>
        </w:rPr>
        <w:t>&gt;</w:t>
      </w:r>
      <w:r w:rsidRPr="007B14DE">
        <w:t xml:space="preserve"> </w:t>
      </w:r>
    </w:p>
    <w:p w14:paraId="253DF6A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order:ACT</w:t>
      </w:r>
      <w:r w:rsidRPr="007B14DE">
        <w:rPr>
          <w:color w:val="0000FF"/>
        </w:rPr>
        <w:t>&gt;</w:t>
      </w:r>
      <w:r w:rsidRPr="007B14DE">
        <w:rPr>
          <w:b/>
          <w:bCs/>
        </w:rPr>
        <w:t>V</w:t>
      </w:r>
      <w:r w:rsidRPr="007B14DE">
        <w:rPr>
          <w:color w:val="0000FF"/>
        </w:rPr>
        <w:t>&lt;/</w:t>
      </w:r>
      <w:r w:rsidRPr="007B14DE">
        <w:rPr>
          <w:color w:val="990000"/>
        </w:rPr>
        <w:t>order:ACT</w:t>
      </w:r>
      <w:r w:rsidRPr="007B14DE">
        <w:rPr>
          <w:color w:val="0000FF"/>
        </w:rPr>
        <w:t>&gt;</w:t>
      </w:r>
      <w:r w:rsidRPr="007B14DE">
        <w:t xml:space="preserve"> </w:t>
      </w:r>
    </w:p>
    <w:p w14:paraId="552B7673"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D</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7F6BEC32" w14:textId="77777777" w:rsidR="007B14DE" w:rsidRPr="007B14DE" w:rsidRDefault="007B14DE" w:rsidP="007B14DE">
      <w:pPr>
        <w:ind w:hanging="480"/>
      </w:pPr>
      <w:hyperlink r:id="rId926" w:anchor="#" w:history="1">
        <w:r w:rsidRPr="007B14DE">
          <w:rPr>
            <w:b/>
            <w:bCs/>
            <w:color w:val="FF0000"/>
            <w:u w:val="single"/>
          </w:rPr>
          <w:t>-</w:t>
        </w:r>
      </w:hyperlink>
      <w:r w:rsidRPr="007B14DE">
        <w:t xml:space="preserve"> </w:t>
      </w:r>
      <w:r w:rsidRPr="007B14DE">
        <w:rPr>
          <w:color w:val="0000FF"/>
        </w:rPr>
        <w:t>&lt;</w:t>
      </w:r>
      <w:r w:rsidRPr="007B14DE">
        <w:rPr>
          <w:color w:val="990000"/>
        </w:rPr>
        <w:t>order:AUTHORIZATION</w:t>
      </w:r>
      <w:r w:rsidRPr="007B14DE">
        <w:rPr>
          <w:color w:val="0000FF"/>
        </w:rPr>
        <w:t>&gt;</w:t>
      </w:r>
    </w:p>
    <w:p w14:paraId="6A5132D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order:NATN</w:t>
      </w:r>
      <w:r w:rsidRPr="007B14DE">
        <w:rPr>
          <w:color w:val="0000FF"/>
        </w:rPr>
        <w:t>&gt;</w:t>
      </w:r>
      <w:r w:rsidRPr="007B14DE">
        <w:rPr>
          <w:b/>
          <w:bCs/>
        </w:rPr>
        <w:t>9042234484</w:t>
      </w:r>
      <w:r w:rsidRPr="007B14DE">
        <w:rPr>
          <w:color w:val="0000FF"/>
        </w:rPr>
        <w:t>&lt;/</w:t>
      </w:r>
      <w:r w:rsidRPr="007B14DE">
        <w:rPr>
          <w:color w:val="990000"/>
        </w:rPr>
        <w:t>order:NATN</w:t>
      </w:r>
      <w:r w:rsidRPr="007B14DE">
        <w:rPr>
          <w:color w:val="0000FF"/>
        </w:rPr>
        <w:t>&gt;</w:t>
      </w:r>
      <w:r w:rsidRPr="007B14DE">
        <w:t xml:space="preserve"> </w:t>
      </w:r>
    </w:p>
    <w:p w14:paraId="481986D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order:TOS</w:t>
      </w:r>
      <w:r w:rsidRPr="007B14DE">
        <w:rPr>
          <w:color w:val="0000FF"/>
        </w:rPr>
        <w:t>&gt;</w:t>
      </w:r>
      <w:r w:rsidRPr="007B14DE">
        <w:rPr>
          <w:b/>
          <w:bCs/>
        </w:rPr>
        <w:t>1AM-</w:t>
      </w:r>
      <w:r w:rsidRPr="007B14DE">
        <w:rPr>
          <w:color w:val="0000FF"/>
        </w:rPr>
        <w:t>&lt;/</w:t>
      </w:r>
      <w:r w:rsidRPr="007B14DE">
        <w:rPr>
          <w:color w:val="990000"/>
        </w:rPr>
        <w:t>order:TOS</w:t>
      </w:r>
      <w:r w:rsidRPr="007B14DE">
        <w:rPr>
          <w:color w:val="0000FF"/>
        </w:rPr>
        <w:t>&gt;</w:t>
      </w:r>
      <w:r w:rsidRPr="007B14DE">
        <w:t xml:space="preserve"> </w:t>
      </w:r>
    </w:p>
    <w:p w14:paraId="1656497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order:DDD</w:t>
      </w:r>
      <w:r w:rsidRPr="007B14DE">
        <w:rPr>
          <w:color w:val="0000FF"/>
        </w:rPr>
        <w:t>&gt;</w:t>
      </w:r>
      <w:r w:rsidRPr="007B14DE">
        <w:rPr>
          <w:b/>
          <w:bCs/>
        </w:rPr>
        <w:t>20090731</w:t>
      </w:r>
      <w:r w:rsidRPr="007B14DE">
        <w:rPr>
          <w:color w:val="0000FF"/>
        </w:rPr>
        <w:t>&lt;/</w:t>
      </w:r>
      <w:r w:rsidRPr="007B14DE">
        <w:rPr>
          <w:color w:val="990000"/>
        </w:rPr>
        <w:t>order:DDD</w:t>
      </w:r>
      <w:r w:rsidRPr="007B14DE">
        <w:rPr>
          <w:color w:val="0000FF"/>
        </w:rPr>
        <w:t>&gt;</w:t>
      </w:r>
      <w:r w:rsidRPr="007B14DE">
        <w:t xml:space="preserve"> </w:t>
      </w:r>
    </w:p>
    <w:p w14:paraId="074DE50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order:PORTTYP</w:t>
      </w:r>
      <w:r w:rsidRPr="007B14DE">
        <w:rPr>
          <w:color w:val="0000FF"/>
        </w:rPr>
        <w:t>&gt;</w:t>
      </w:r>
      <w:r w:rsidRPr="007B14DE">
        <w:rPr>
          <w:b/>
          <w:bCs/>
        </w:rPr>
        <w:t>L</w:t>
      </w:r>
      <w:r w:rsidRPr="007B14DE">
        <w:rPr>
          <w:color w:val="0000FF"/>
        </w:rPr>
        <w:t>&lt;/</w:t>
      </w:r>
      <w:r w:rsidRPr="007B14DE">
        <w:rPr>
          <w:color w:val="990000"/>
        </w:rPr>
        <w:t>order:PORTTYP</w:t>
      </w:r>
      <w:r w:rsidRPr="007B14DE">
        <w:rPr>
          <w:color w:val="0000FF"/>
        </w:rPr>
        <w:t>&gt;</w:t>
      </w:r>
      <w:r w:rsidRPr="007B14DE">
        <w:t xml:space="preserve"> </w:t>
      </w:r>
    </w:p>
    <w:p w14:paraId="5258F6BE"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order:AUTHORIZATION</w:t>
      </w:r>
      <w:r w:rsidRPr="007B14DE">
        <w:rPr>
          <w:color w:val="0000FF"/>
        </w:rPr>
        <w:t>&gt;</w:t>
      </w:r>
    </w:p>
    <w:p w14:paraId="39FEBAC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order:LSR_ADMIN</w:t>
      </w:r>
      <w:r w:rsidRPr="007B14DE">
        <w:rPr>
          <w:color w:val="0000FF"/>
        </w:rPr>
        <w:t>&gt;</w:t>
      </w:r>
    </w:p>
    <w:p w14:paraId="7C4F4EE2" w14:textId="77777777" w:rsidR="007B14DE" w:rsidRPr="007B14DE" w:rsidRDefault="007B14DE" w:rsidP="007B14DE">
      <w:pPr>
        <w:ind w:hanging="480"/>
      </w:pPr>
      <w:hyperlink r:id="rId927" w:anchor="#" w:history="1">
        <w:r w:rsidRPr="007B14DE">
          <w:rPr>
            <w:b/>
            <w:bCs/>
            <w:color w:val="FF0000"/>
            <w:u w:val="single"/>
          </w:rPr>
          <w:t>-</w:t>
        </w:r>
      </w:hyperlink>
      <w:r w:rsidRPr="007B14DE">
        <w:t xml:space="preserve"> </w:t>
      </w:r>
      <w:r w:rsidRPr="007B14DE">
        <w:rPr>
          <w:color w:val="0000FF"/>
        </w:rPr>
        <w:t>&lt;</w:t>
      </w:r>
      <w:r w:rsidRPr="007B14DE">
        <w:rPr>
          <w:color w:val="990000"/>
        </w:rPr>
        <w:t>order:LSR_BILL</w:t>
      </w:r>
      <w:r w:rsidRPr="007B14DE">
        <w:rPr>
          <w:color w:val="0000FF"/>
        </w:rPr>
        <w:t>&gt;</w:t>
      </w:r>
    </w:p>
    <w:p w14:paraId="09922CF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order:BAN1</w:t>
      </w:r>
      <w:r w:rsidRPr="007B14DE">
        <w:rPr>
          <w:color w:val="0000FF"/>
        </w:rPr>
        <w:t>&gt;</w:t>
      </w:r>
      <w:r w:rsidRPr="007B14DE">
        <w:rPr>
          <w:b/>
          <w:bCs/>
        </w:rPr>
        <w:t>904Q886621621</w:t>
      </w:r>
      <w:r w:rsidRPr="007B14DE">
        <w:rPr>
          <w:color w:val="0000FF"/>
        </w:rPr>
        <w:t>&lt;/</w:t>
      </w:r>
      <w:r w:rsidRPr="007B14DE">
        <w:rPr>
          <w:color w:val="990000"/>
        </w:rPr>
        <w:t>order:BAN1</w:t>
      </w:r>
      <w:r w:rsidRPr="007B14DE">
        <w:rPr>
          <w:color w:val="0000FF"/>
        </w:rPr>
        <w:t>&gt;</w:t>
      </w:r>
      <w:r w:rsidRPr="007B14DE">
        <w:t xml:space="preserve"> </w:t>
      </w:r>
    </w:p>
    <w:p w14:paraId="47D3B2C2"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order:LSR_BILL</w:t>
      </w:r>
      <w:r w:rsidRPr="007B14DE">
        <w:rPr>
          <w:color w:val="0000FF"/>
        </w:rPr>
        <w:t>&gt;</w:t>
      </w:r>
    </w:p>
    <w:p w14:paraId="1F7D8AB4" w14:textId="77777777" w:rsidR="007B14DE" w:rsidRPr="007B14DE" w:rsidRDefault="007B14DE" w:rsidP="007B14DE">
      <w:pPr>
        <w:ind w:hanging="480"/>
      </w:pPr>
      <w:hyperlink r:id="rId928" w:anchor="#" w:history="1">
        <w:r w:rsidRPr="007B14DE">
          <w:rPr>
            <w:b/>
            <w:bCs/>
            <w:color w:val="FF0000"/>
            <w:u w:val="single"/>
          </w:rPr>
          <w:t>-</w:t>
        </w:r>
      </w:hyperlink>
      <w:r w:rsidRPr="007B14DE">
        <w:t xml:space="preserve"> </w:t>
      </w:r>
      <w:r w:rsidRPr="007B14DE">
        <w:rPr>
          <w:color w:val="0000FF"/>
        </w:rPr>
        <w:t>&lt;</w:t>
      </w:r>
      <w:r w:rsidRPr="007B14DE">
        <w:rPr>
          <w:color w:val="990000"/>
        </w:rPr>
        <w:t>order:CONTACT</w:t>
      </w:r>
      <w:r w:rsidRPr="007B14DE">
        <w:rPr>
          <w:color w:val="0000FF"/>
        </w:rPr>
        <w:t>&gt;</w:t>
      </w:r>
    </w:p>
    <w:p w14:paraId="2E3EE72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w:t>
      </w:r>
      <w:r w:rsidRPr="007B14DE">
        <w:rPr>
          <w:color w:val="0000FF"/>
        </w:rPr>
        <w:t>&gt;</w:t>
      </w:r>
      <w:r w:rsidRPr="007B14DE">
        <w:rPr>
          <w:b/>
          <w:bCs/>
        </w:rPr>
        <w:t>Bojangles</w:t>
      </w:r>
      <w:r w:rsidRPr="007B14DE">
        <w:rPr>
          <w:color w:val="0000FF"/>
        </w:rPr>
        <w:t>&lt;/</w:t>
      </w:r>
      <w:r w:rsidRPr="007B14DE">
        <w:rPr>
          <w:color w:val="990000"/>
        </w:rPr>
        <w:t>order:INIT</w:t>
      </w:r>
      <w:r w:rsidRPr="007B14DE">
        <w:rPr>
          <w:color w:val="0000FF"/>
        </w:rPr>
        <w:t>&gt;</w:t>
      </w:r>
      <w:r w:rsidRPr="007B14DE">
        <w:t xml:space="preserve"> </w:t>
      </w:r>
    </w:p>
    <w:p w14:paraId="3E36426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order:INIT_TEL_NO</w:t>
      </w:r>
      <w:r w:rsidRPr="007B14DE">
        <w:rPr>
          <w:color w:val="0000FF"/>
        </w:rPr>
        <w:t>&gt;</w:t>
      </w:r>
      <w:r w:rsidRPr="007B14DE">
        <w:rPr>
          <w:b/>
          <w:bCs/>
        </w:rPr>
        <w:t>8884448888</w:t>
      </w:r>
      <w:r w:rsidRPr="007B14DE">
        <w:rPr>
          <w:color w:val="0000FF"/>
        </w:rPr>
        <w:t>&lt;/</w:t>
      </w:r>
      <w:r w:rsidRPr="007B14DE">
        <w:rPr>
          <w:color w:val="990000"/>
        </w:rPr>
        <w:t>order:INIT_TEL_NO</w:t>
      </w:r>
      <w:r w:rsidRPr="007B14DE">
        <w:rPr>
          <w:color w:val="0000FF"/>
        </w:rPr>
        <w:t>&gt;</w:t>
      </w:r>
      <w:r w:rsidRPr="007B14DE">
        <w:t xml:space="preserve"> </w:t>
      </w:r>
    </w:p>
    <w:p w14:paraId="429EE3C1"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order:INIT_FAX_NO</w:t>
      </w:r>
      <w:r w:rsidRPr="007B14DE">
        <w:rPr>
          <w:color w:val="0000FF"/>
        </w:rPr>
        <w:t>&gt;</w:t>
      </w:r>
      <w:r w:rsidRPr="007B14DE">
        <w:rPr>
          <w:b/>
          <w:bCs/>
        </w:rPr>
        <w:t>4448884444</w:t>
      </w:r>
      <w:r w:rsidRPr="007B14DE">
        <w:rPr>
          <w:color w:val="0000FF"/>
        </w:rPr>
        <w:t>&lt;/</w:t>
      </w:r>
      <w:r w:rsidRPr="007B14DE">
        <w:rPr>
          <w:color w:val="990000"/>
        </w:rPr>
        <w:t>order:INIT_FAX_NO</w:t>
      </w:r>
      <w:r w:rsidRPr="007B14DE">
        <w:rPr>
          <w:color w:val="0000FF"/>
        </w:rPr>
        <w:t>&gt;</w:t>
      </w:r>
      <w:r w:rsidRPr="007B14DE">
        <w:t xml:space="preserve"> </w:t>
      </w:r>
    </w:p>
    <w:p w14:paraId="649437A1"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2527177F"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67BD2E36" w14:textId="77777777" w:rsidR="007B14DE" w:rsidRPr="007B14DE" w:rsidRDefault="007B14DE" w:rsidP="007B14DE">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order:CONTACT</w:t>
      </w:r>
      <w:r w:rsidRPr="007B14DE">
        <w:rPr>
          <w:color w:val="0000FF"/>
        </w:rPr>
        <w:t>&gt;</w:t>
      </w:r>
    </w:p>
    <w:p w14:paraId="5FA2CDF8"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w:t>
      </w:r>
      <w:r w:rsidRPr="007B14DE">
        <w:rPr>
          <w:color w:val="0000FF"/>
        </w:rPr>
        <w:t>&gt;</w:t>
      </w:r>
    </w:p>
    <w:p w14:paraId="03C482B5" w14:textId="77777777" w:rsidR="007B14DE" w:rsidRPr="007B14DE" w:rsidRDefault="007B14DE" w:rsidP="007B14DE">
      <w:pPr>
        <w:ind w:hanging="480"/>
      </w:pPr>
      <w:hyperlink r:id="rId929" w:anchor="#" w:history="1">
        <w:r w:rsidRPr="007B14DE">
          <w:rPr>
            <w:b/>
            <w:bCs/>
            <w:color w:val="FF0000"/>
            <w:u w:val="single"/>
          </w:rPr>
          <w:t>-</w:t>
        </w:r>
      </w:hyperlink>
      <w:r w:rsidRPr="007B14DE">
        <w:t xml:space="preserve"> </w:t>
      </w:r>
      <w:r w:rsidRPr="007B14DE">
        <w:rPr>
          <w:color w:val="0000FF"/>
        </w:rPr>
        <w:t>&lt;</w:t>
      </w:r>
      <w:r w:rsidRPr="007B14DE">
        <w:rPr>
          <w:color w:val="990000"/>
        </w:rPr>
        <w:t>order:EU</w:t>
      </w:r>
      <w:r w:rsidRPr="007B14DE">
        <w:rPr>
          <w:color w:val="0000FF"/>
        </w:rPr>
        <w:t>&gt;</w:t>
      </w:r>
    </w:p>
    <w:p w14:paraId="24D7048A" w14:textId="77777777" w:rsidR="007B14DE" w:rsidRPr="007B14DE" w:rsidRDefault="007B14DE" w:rsidP="007B14DE">
      <w:pPr>
        <w:ind w:hanging="480"/>
      </w:pPr>
      <w:hyperlink r:id="rId930" w:anchor="#" w:history="1">
        <w:r w:rsidRPr="007B14DE">
          <w:rPr>
            <w:b/>
            <w:bCs/>
            <w:color w:val="FF0000"/>
            <w:u w:val="single"/>
          </w:rPr>
          <w:t>-</w:t>
        </w:r>
      </w:hyperlink>
      <w:r w:rsidRPr="007B14DE">
        <w:t xml:space="preserve"> </w:t>
      </w:r>
      <w:r w:rsidRPr="007B14DE">
        <w:rPr>
          <w:color w:val="0000FF"/>
        </w:rPr>
        <w:t>&lt;</w:t>
      </w:r>
      <w:r w:rsidRPr="007B14DE">
        <w:rPr>
          <w:color w:val="990000"/>
        </w:rPr>
        <w:t>order:EU_BILL</w:t>
      </w:r>
      <w:r w:rsidRPr="007B14DE">
        <w:rPr>
          <w:color w:val="0000FF"/>
        </w:rPr>
        <w:t>&gt;</w:t>
      </w:r>
    </w:p>
    <w:p w14:paraId="67D5F11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order:EATN</w:t>
      </w:r>
      <w:r w:rsidRPr="007B14DE">
        <w:rPr>
          <w:color w:val="0000FF"/>
        </w:rPr>
        <w:t>&gt;</w:t>
      </w:r>
      <w:r w:rsidRPr="007B14DE">
        <w:rPr>
          <w:b/>
          <w:bCs/>
        </w:rPr>
        <w:t>9042233101</w:t>
      </w:r>
      <w:r w:rsidRPr="007B14DE">
        <w:rPr>
          <w:color w:val="0000FF"/>
        </w:rPr>
        <w:t>&lt;/</w:t>
      </w:r>
      <w:r w:rsidRPr="007B14DE">
        <w:rPr>
          <w:color w:val="990000"/>
        </w:rPr>
        <w:t>order:EATN</w:t>
      </w:r>
      <w:r w:rsidRPr="007B14DE">
        <w:rPr>
          <w:color w:val="0000FF"/>
        </w:rPr>
        <w:t>&gt;</w:t>
      </w:r>
      <w:r w:rsidRPr="007B14DE">
        <w:t xml:space="preserve"> </w:t>
      </w:r>
    </w:p>
    <w:p w14:paraId="158F83E2"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order:EU_BILL</w:t>
      </w:r>
      <w:r w:rsidRPr="007B14DE">
        <w:rPr>
          <w:color w:val="0000FF"/>
        </w:rPr>
        <w:t>&gt;</w:t>
      </w:r>
    </w:p>
    <w:p w14:paraId="3DC33E3B" w14:textId="77777777" w:rsidR="007B14DE" w:rsidRPr="007B14DE" w:rsidRDefault="007B14DE" w:rsidP="007B14DE">
      <w:pPr>
        <w:ind w:hanging="480"/>
      </w:pPr>
      <w:hyperlink r:id="rId931" w:anchor="#" w:history="1">
        <w:r w:rsidRPr="007B14DE">
          <w:rPr>
            <w:b/>
            <w:bCs/>
            <w:color w:val="FF0000"/>
            <w:u w:val="single"/>
          </w:rPr>
          <w:t>-</w:t>
        </w:r>
      </w:hyperlink>
      <w:r w:rsidRPr="007B14DE">
        <w:t xml:space="preserve"> </w:t>
      </w:r>
      <w:r w:rsidRPr="007B14DE">
        <w:rPr>
          <w:color w:val="0000FF"/>
        </w:rPr>
        <w:t>&lt;</w:t>
      </w:r>
      <w:r w:rsidRPr="007B14DE">
        <w:rPr>
          <w:color w:val="990000"/>
        </w:rPr>
        <w:t>order:LOC_ACCESS</w:t>
      </w:r>
      <w:r w:rsidRPr="007B14DE">
        <w:rPr>
          <w:color w:val="0000FF"/>
        </w:rPr>
        <w:t>&gt;</w:t>
      </w:r>
    </w:p>
    <w:p w14:paraId="06374211" w14:textId="77777777" w:rsidR="007B14DE" w:rsidRPr="007B14DE" w:rsidRDefault="007B14DE" w:rsidP="007B14DE">
      <w:pPr>
        <w:ind w:hanging="480"/>
      </w:pPr>
      <w:hyperlink r:id="rId932" w:anchor="#" w:history="1">
        <w:r w:rsidRPr="007B14DE">
          <w:rPr>
            <w:b/>
            <w:bCs/>
            <w:color w:val="FF0000"/>
            <w:u w:val="single"/>
          </w:rPr>
          <w:t>-</w:t>
        </w:r>
      </w:hyperlink>
      <w:r w:rsidRPr="007B14DE">
        <w:t xml:space="preserve"> </w:t>
      </w:r>
      <w:r w:rsidRPr="007B14DE">
        <w:rPr>
          <w:color w:val="0000FF"/>
        </w:rPr>
        <w:t>&lt;</w:t>
      </w:r>
      <w:r w:rsidRPr="007B14DE">
        <w:rPr>
          <w:color w:val="990000"/>
        </w:rPr>
        <w:t>order:LOC_ACCESS_HEADER_INFO</w:t>
      </w:r>
      <w:r w:rsidRPr="007B14DE">
        <w:rPr>
          <w:color w:val="0000FF"/>
        </w:rPr>
        <w:t>&gt;</w:t>
      </w:r>
    </w:p>
    <w:p w14:paraId="10EE377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order:NAME</w:t>
      </w:r>
      <w:r w:rsidRPr="007B14DE">
        <w:rPr>
          <w:color w:val="0000FF"/>
        </w:rPr>
        <w:t>&gt;</w:t>
      </w:r>
      <w:r w:rsidRPr="007B14DE">
        <w:rPr>
          <w:b/>
          <w:bCs/>
        </w:rPr>
        <w:t>Treasure Island</w:t>
      </w:r>
      <w:r w:rsidRPr="007B14DE">
        <w:rPr>
          <w:color w:val="0000FF"/>
        </w:rPr>
        <w:t>&lt;/</w:t>
      </w:r>
      <w:r w:rsidRPr="007B14DE">
        <w:rPr>
          <w:color w:val="990000"/>
        </w:rPr>
        <w:t>order:NAME</w:t>
      </w:r>
      <w:r w:rsidRPr="007B14DE">
        <w:rPr>
          <w:color w:val="0000FF"/>
        </w:rPr>
        <w:t>&gt;</w:t>
      </w:r>
      <w:r w:rsidRPr="007B14DE">
        <w:t xml:space="preserve"> </w:t>
      </w:r>
    </w:p>
    <w:p w14:paraId="1DD33118" w14:textId="77777777" w:rsidR="007B14DE" w:rsidRPr="007B14DE" w:rsidRDefault="007B14DE" w:rsidP="007B14DE">
      <w:pPr>
        <w:ind w:hanging="480"/>
      </w:pPr>
      <w:hyperlink r:id="rId933" w:anchor="#" w:history="1">
        <w:r w:rsidRPr="007B14DE">
          <w:rPr>
            <w:b/>
            <w:bCs/>
            <w:color w:val="FF0000"/>
            <w:u w:val="single"/>
          </w:rPr>
          <w:t>-</w:t>
        </w:r>
      </w:hyperlink>
      <w:r w:rsidRPr="007B14DE">
        <w:t xml:space="preserve"> </w:t>
      </w:r>
      <w:r w:rsidRPr="007B14DE">
        <w:rPr>
          <w:color w:val="0000FF"/>
        </w:rPr>
        <w:t>&lt;</w:t>
      </w:r>
      <w:r w:rsidRPr="007B14DE">
        <w:rPr>
          <w:color w:val="990000"/>
        </w:rPr>
        <w:t>order:LOC_ACCESS_INFO</w:t>
      </w:r>
      <w:r w:rsidRPr="007B14DE">
        <w:rPr>
          <w:color w:val="0000FF"/>
        </w:rPr>
        <w:t>&gt;</w:t>
      </w:r>
    </w:p>
    <w:p w14:paraId="4A0F1D2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order:ELT</w:t>
      </w:r>
      <w:r w:rsidRPr="007B14DE">
        <w:rPr>
          <w:color w:val="0000FF"/>
        </w:rPr>
        <w:t>&gt;</w:t>
      </w:r>
      <w:r w:rsidRPr="007B14DE">
        <w:rPr>
          <w:b/>
          <w:bCs/>
        </w:rPr>
        <w:t>B</w:t>
      </w:r>
      <w:r w:rsidRPr="007B14DE">
        <w:rPr>
          <w:color w:val="0000FF"/>
        </w:rPr>
        <w:t>&lt;/</w:t>
      </w:r>
      <w:r w:rsidRPr="007B14DE">
        <w:rPr>
          <w:color w:val="990000"/>
        </w:rPr>
        <w:t>order:ELT</w:t>
      </w:r>
      <w:r w:rsidRPr="007B14DE">
        <w:rPr>
          <w:color w:val="0000FF"/>
        </w:rPr>
        <w:t>&gt;</w:t>
      </w:r>
      <w:r w:rsidRPr="007B14DE">
        <w:t xml:space="preserve"> </w:t>
      </w:r>
    </w:p>
    <w:p w14:paraId="40DEBDF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order:LOC_ACCESS_INFO</w:t>
      </w:r>
      <w:r w:rsidRPr="007B14DE">
        <w:rPr>
          <w:color w:val="0000FF"/>
        </w:rPr>
        <w:t>&gt;</w:t>
      </w:r>
    </w:p>
    <w:p w14:paraId="3C2B2B56" w14:textId="77777777" w:rsidR="007B14DE" w:rsidRPr="007B14DE" w:rsidRDefault="007B14DE" w:rsidP="007B14DE">
      <w:pPr>
        <w:ind w:hanging="480"/>
      </w:pPr>
      <w:hyperlink r:id="rId934" w:anchor="#" w:history="1">
        <w:r w:rsidRPr="007B14DE">
          <w:rPr>
            <w:b/>
            <w:bCs/>
            <w:color w:val="FF0000"/>
            <w:u w:val="single"/>
          </w:rPr>
          <w:t>-</w:t>
        </w:r>
      </w:hyperlink>
      <w:r w:rsidRPr="007B14DE">
        <w:t xml:space="preserve"> </w:t>
      </w:r>
      <w:r w:rsidRPr="007B14DE">
        <w:rPr>
          <w:color w:val="0000FF"/>
        </w:rPr>
        <w:t>&lt;</w:t>
      </w:r>
      <w:r w:rsidRPr="007B14DE">
        <w:rPr>
          <w:color w:val="990000"/>
        </w:rPr>
        <w:t>order:ORD_SVC_ADDR_GRP</w:t>
      </w:r>
      <w:r w:rsidRPr="007B14DE">
        <w:rPr>
          <w:color w:val="0000FF"/>
        </w:rPr>
        <w:t>&gt;</w:t>
      </w:r>
    </w:p>
    <w:p w14:paraId="5F2A645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order:SANO</w:t>
      </w:r>
      <w:r w:rsidRPr="007B14DE">
        <w:rPr>
          <w:color w:val="0000FF"/>
        </w:rPr>
        <w:t>&gt;</w:t>
      </w:r>
      <w:r w:rsidRPr="007B14DE">
        <w:rPr>
          <w:b/>
          <w:bCs/>
        </w:rPr>
        <w:t>3370</w:t>
      </w:r>
      <w:r w:rsidRPr="007B14DE">
        <w:rPr>
          <w:color w:val="0000FF"/>
        </w:rPr>
        <w:t>&lt;/</w:t>
      </w:r>
      <w:r w:rsidRPr="007B14DE">
        <w:rPr>
          <w:color w:val="990000"/>
        </w:rPr>
        <w:t>order:SANO</w:t>
      </w:r>
      <w:r w:rsidRPr="007B14DE">
        <w:rPr>
          <w:color w:val="0000FF"/>
        </w:rPr>
        <w:t>&gt;</w:t>
      </w:r>
      <w:r w:rsidRPr="007B14DE">
        <w:t xml:space="preserve"> </w:t>
      </w:r>
    </w:p>
    <w:p w14:paraId="7857951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order:SASN</w:t>
      </w:r>
      <w:r w:rsidRPr="007B14DE">
        <w:rPr>
          <w:color w:val="0000FF"/>
        </w:rPr>
        <w:t>&gt;</w:t>
      </w:r>
      <w:r w:rsidRPr="007B14DE">
        <w:rPr>
          <w:b/>
          <w:bCs/>
        </w:rPr>
        <w:t>Thalia</w:t>
      </w:r>
      <w:r w:rsidRPr="007B14DE">
        <w:rPr>
          <w:color w:val="0000FF"/>
        </w:rPr>
        <w:t>&lt;/</w:t>
      </w:r>
      <w:r w:rsidRPr="007B14DE">
        <w:rPr>
          <w:color w:val="990000"/>
        </w:rPr>
        <w:t>order:SASN</w:t>
      </w:r>
      <w:r w:rsidRPr="007B14DE">
        <w:rPr>
          <w:color w:val="0000FF"/>
        </w:rPr>
        <w:t>&gt;</w:t>
      </w:r>
      <w:r w:rsidRPr="007B14DE">
        <w:t xml:space="preserve"> </w:t>
      </w:r>
    </w:p>
    <w:p w14:paraId="52FEDA5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order:SATH</w:t>
      </w:r>
      <w:r w:rsidRPr="007B14DE">
        <w:rPr>
          <w:color w:val="0000FF"/>
        </w:rPr>
        <w:t>&gt;</w:t>
      </w:r>
      <w:r w:rsidRPr="007B14DE">
        <w:rPr>
          <w:b/>
          <w:bCs/>
        </w:rPr>
        <w:t>Rd</w:t>
      </w:r>
      <w:r w:rsidRPr="007B14DE">
        <w:rPr>
          <w:color w:val="0000FF"/>
        </w:rPr>
        <w:t>&lt;/</w:t>
      </w:r>
      <w:r w:rsidRPr="007B14DE">
        <w:rPr>
          <w:color w:val="990000"/>
        </w:rPr>
        <w:t>order:SATH</w:t>
      </w:r>
      <w:r w:rsidRPr="007B14DE">
        <w:rPr>
          <w:color w:val="0000FF"/>
        </w:rPr>
        <w:t>&gt;</w:t>
      </w:r>
      <w:r w:rsidRPr="007B14DE">
        <w:t xml:space="preserve"> </w:t>
      </w:r>
    </w:p>
    <w:p w14:paraId="160AE66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order:CITY</w:t>
      </w:r>
      <w:r w:rsidRPr="007B14DE">
        <w:rPr>
          <w:color w:val="0000FF"/>
        </w:rPr>
        <w:t>&gt;</w:t>
      </w:r>
      <w:r w:rsidRPr="007B14DE">
        <w:rPr>
          <w:b/>
          <w:bCs/>
        </w:rPr>
        <w:t>Jacksonville</w:t>
      </w:r>
      <w:r w:rsidRPr="007B14DE">
        <w:rPr>
          <w:color w:val="0000FF"/>
        </w:rPr>
        <w:t>&lt;/</w:t>
      </w:r>
      <w:r w:rsidRPr="007B14DE">
        <w:rPr>
          <w:color w:val="990000"/>
        </w:rPr>
        <w:t>order:CITY</w:t>
      </w:r>
      <w:r w:rsidRPr="007B14DE">
        <w:rPr>
          <w:color w:val="0000FF"/>
        </w:rPr>
        <w:t>&gt;</w:t>
      </w:r>
      <w:r w:rsidRPr="007B14DE">
        <w:t xml:space="preserve"> </w:t>
      </w:r>
    </w:p>
    <w:p w14:paraId="3B35594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FL</w:t>
      </w:r>
      <w:r w:rsidRPr="007B14DE">
        <w:rPr>
          <w:color w:val="0000FF"/>
        </w:rPr>
        <w:t>&lt;/</w:t>
      </w:r>
      <w:r w:rsidRPr="007B14DE">
        <w:rPr>
          <w:color w:val="990000"/>
        </w:rPr>
        <w:t>order:STATE</w:t>
      </w:r>
      <w:r w:rsidRPr="007B14DE">
        <w:rPr>
          <w:color w:val="0000FF"/>
        </w:rPr>
        <w:t>&gt;</w:t>
      </w:r>
      <w:r w:rsidRPr="007B14DE">
        <w:t xml:space="preserve"> </w:t>
      </w:r>
    </w:p>
    <w:p w14:paraId="08AFCA0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order:ZIP</w:t>
      </w:r>
      <w:r w:rsidRPr="007B14DE">
        <w:rPr>
          <w:color w:val="0000FF"/>
        </w:rPr>
        <w:t>&gt;</w:t>
      </w:r>
      <w:r w:rsidRPr="007B14DE">
        <w:rPr>
          <w:b/>
          <w:bCs/>
        </w:rPr>
        <w:t>32250</w:t>
      </w:r>
      <w:r w:rsidRPr="007B14DE">
        <w:rPr>
          <w:color w:val="0000FF"/>
        </w:rPr>
        <w:t>&lt;/</w:t>
      </w:r>
      <w:r w:rsidRPr="007B14DE">
        <w:rPr>
          <w:color w:val="990000"/>
        </w:rPr>
        <w:t>order:ZIP</w:t>
      </w:r>
      <w:r w:rsidRPr="007B14DE">
        <w:rPr>
          <w:color w:val="0000FF"/>
        </w:rPr>
        <w:t>&gt;</w:t>
      </w:r>
      <w:r w:rsidRPr="007B14DE">
        <w:t xml:space="preserve"> </w:t>
      </w:r>
    </w:p>
    <w:p w14:paraId="5AE6F77D"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order:ORD_SVC_ADDR_GRP</w:t>
      </w:r>
      <w:r w:rsidRPr="007B14DE">
        <w:rPr>
          <w:color w:val="0000FF"/>
        </w:rPr>
        <w:t>&gt;</w:t>
      </w:r>
    </w:p>
    <w:p w14:paraId="69B15B0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order:LOC_ACCESS_HEADER_INFO</w:t>
      </w:r>
      <w:r w:rsidRPr="007B14DE">
        <w:rPr>
          <w:color w:val="0000FF"/>
        </w:rPr>
        <w:t>&gt;</w:t>
      </w:r>
    </w:p>
    <w:p w14:paraId="53FE664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w:t>
      </w:r>
      <w:r w:rsidRPr="007B14DE">
        <w:rPr>
          <w:color w:val="0000FF"/>
        </w:rPr>
        <w:t>&gt;</w:t>
      </w:r>
    </w:p>
    <w:p w14:paraId="61A75F6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order:EU</w:t>
      </w:r>
      <w:r w:rsidRPr="007B14DE">
        <w:rPr>
          <w:color w:val="0000FF"/>
        </w:rPr>
        <w:t>&gt;</w:t>
      </w:r>
    </w:p>
    <w:p w14:paraId="6D02EA0C" w14:textId="77777777" w:rsidR="007B14DE" w:rsidRPr="007B14DE" w:rsidRDefault="007B14DE" w:rsidP="007B14DE">
      <w:pPr>
        <w:ind w:hanging="480"/>
      </w:pPr>
      <w:hyperlink r:id="rId935" w:anchor="#" w:history="1">
        <w:r w:rsidRPr="007B14DE">
          <w:rPr>
            <w:b/>
            <w:bCs/>
            <w:color w:val="FF0000"/>
            <w:u w:val="single"/>
          </w:rPr>
          <w:t>-</w:t>
        </w:r>
      </w:hyperlink>
      <w:r w:rsidRPr="007B14DE">
        <w:t xml:space="preserve"> </w:t>
      </w:r>
      <w:r w:rsidRPr="007B14DE">
        <w:rPr>
          <w:color w:val="0000FF"/>
        </w:rPr>
        <w:t>&lt;</w:t>
      </w:r>
      <w:r w:rsidRPr="007B14DE">
        <w:rPr>
          <w:color w:val="990000"/>
        </w:rPr>
        <w:t>order:PS</w:t>
      </w:r>
      <w:r w:rsidRPr="007B14DE">
        <w:rPr>
          <w:color w:val="0000FF"/>
        </w:rPr>
        <w:t>&gt;</w:t>
      </w:r>
    </w:p>
    <w:p w14:paraId="23D9B816" w14:textId="77777777" w:rsidR="007B14DE" w:rsidRPr="007B14DE" w:rsidRDefault="007B14DE" w:rsidP="007B14DE">
      <w:pPr>
        <w:ind w:hanging="480"/>
      </w:pPr>
      <w:hyperlink r:id="rId936" w:anchor="#" w:history="1">
        <w:r w:rsidRPr="007B14DE">
          <w:rPr>
            <w:b/>
            <w:bCs/>
            <w:color w:val="FF0000"/>
            <w:u w:val="single"/>
          </w:rPr>
          <w:t>-</w:t>
        </w:r>
      </w:hyperlink>
      <w:r w:rsidRPr="007B14DE">
        <w:t xml:space="preserve"> </w:t>
      </w:r>
      <w:r w:rsidRPr="007B14DE">
        <w:rPr>
          <w:color w:val="0000FF"/>
        </w:rPr>
        <w:t>&lt;</w:t>
      </w:r>
      <w:r w:rsidRPr="007B14DE">
        <w:rPr>
          <w:color w:val="990000"/>
        </w:rPr>
        <w:t>order:PS_ADMIN</w:t>
      </w:r>
      <w:r w:rsidRPr="007B14DE">
        <w:rPr>
          <w:color w:val="0000FF"/>
        </w:rPr>
        <w:t>&gt;</w:t>
      </w:r>
    </w:p>
    <w:p w14:paraId="7277E2D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order:PQTY</w:t>
      </w:r>
      <w:r w:rsidRPr="007B14DE">
        <w:rPr>
          <w:color w:val="0000FF"/>
        </w:rPr>
        <w:t>&gt;</w:t>
      </w:r>
      <w:r w:rsidRPr="007B14DE">
        <w:rPr>
          <w:b/>
          <w:bCs/>
        </w:rPr>
        <w:t>003</w:t>
      </w:r>
      <w:r w:rsidRPr="007B14DE">
        <w:rPr>
          <w:color w:val="0000FF"/>
        </w:rPr>
        <w:t>&lt;/</w:t>
      </w:r>
      <w:r w:rsidRPr="007B14DE">
        <w:rPr>
          <w:color w:val="990000"/>
        </w:rPr>
        <w:t>order:PQTY</w:t>
      </w:r>
      <w:r w:rsidRPr="007B14DE">
        <w:rPr>
          <w:color w:val="0000FF"/>
        </w:rPr>
        <w:t>&gt;</w:t>
      </w:r>
      <w:r w:rsidRPr="007B14DE">
        <w:t xml:space="preserve"> </w:t>
      </w:r>
    </w:p>
    <w:p w14:paraId="7C46D49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order:PS_ADMIN</w:t>
      </w:r>
      <w:r w:rsidRPr="007B14DE">
        <w:rPr>
          <w:color w:val="0000FF"/>
        </w:rPr>
        <w:t>&gt;</w:t>
      </w:r>
    </w:p>
    <w:p w14:paraId="445731A0" w14:textId="77777777" w:rsidR="007B14DE" w:rsidRPr="007B14DE" w:rsidRDefault="007B14DE" w:rsidP="007B14DE">
      <w:pPr>
        <w:ind w:hanging="480"/>
      </w:pPr>
      <w:hyperlink r:id="rId937" w:anchor="#" w:history="1">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14:paraId="60178F9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9042233101</w:t>
      </w:r>
      <w:r w:rsidRPr="007B14DE">
        <w:rPr>
          <w:color w:val="0000FF"/>
        </w:rPr>
        <w:t>&lt;/</w:t>
      </w:r>
      <w:r w:rsidRPr="007B14DE">
        <w:rPr>
          <w:color w:val="990000"/>
        </w:rPr>
        <w:t>order:TNS</w:t>
      </w:r>
      <w:r w:rsidRPr="007B14DE">
        <w:rPr>
          <w:color w:val="0000FF"/>
        </w:rPr>
        <w:t>&gt;</w:t>
      </w:r>
      <w:r w:rsidRPr="007B14DE">
        <w:t xml:space="preserve"> </w:t>
      </w:r>
    </w:p>
    <w:p w14:paraId="02EC1369" w14:textId="77777777" w:rsidR="007B14DE" w:rsidRPr="007B14DE" w:rsidRDefault="007B14DE" w:rsidP="007B14DE">
      <w:pPr>
        <w:ind w:hanging="480"/>
      </w:pPr>
      <w:hyperlink r:id="rId938" w:anchor="#" w:history="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14:paraId="35B1532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00001</w:t>
      </w:r>
      <w:r w:rsidRPr="007B14DE">
        <w:rPr>
          <w:color w:val="0000FF"/>
        </w:rPr>
        <w:t>&lt;/</w:t>
      </w:r>
      <w:r w:rsidRPr="007B14DE">
        <w:rPr>
          <w:color w:val="990000"/>
        </w:rPr>
        <w:t>order:LNUM</w:t>
      </w:r>
      <w:r w:rsidRPr="007B14DE">
        <w:rPr>
          <w:color w:val="0000FF"/>
        </w:rPr>
        <w:t>&gt;</w:t>
      </w:r>
      <w:r w:rsidRPr="007B14DE">
        <w:t xml:space="preserve"> </w:t>
      </w:r>
    </w:p>
    <w:p w14:paraId="6ED0A96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V</w:t>
      </w:r>
      <w:r w:rsidRPr="007B14DE">
        <w:rPr>
          <w:color w:val="0000FF"/>
        </w:rPr>
        <w:t>&lt;/</w:t>
      </w:r>
      <w:r w:rsidRPr="007B14DE">
        <w:rPr>
          <w:color w:val="990000"/>
        </w:rPr>
        <w:t>order:LNA</w:t>
      </w:r>
      <w:r w:rsidRPr="007B14DE">
        <w:rPr>
          <w:color w:val="0000FF"/>
        </w:rPr>
        <w:t>&gt;</w:t>
      </w:r>
      <w:r w:rsidRPr="007B14DE">
        <w:t xml:space="preserve"> </w:t>
      </w:r>
    </w:p>
    <w:p w14:paraId="55FF02B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14:paraId="331933D4" w14:textId="77777777" w:rsidR="007B14DE" w:rsidRPr="007B14DE" w:rsidRDefault="007B14DE" w:rsidP="007B14DE">
      <w:pPr>
        <w:ind w:hanging="480"/>
      </w:pPr>
      <w:hyperlink r:id="rId939"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68E608B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5BE8E68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14:paraId="10E10D5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24CA320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14:paraId="7BED10F3" w14:textId="77777777" w:rsidR="007B14DE" w:rsidRPr="007B14DE" w:rsidRDefault="007B14DE" w:rsidP="007B14DE">
      <w:pPr>
        <w:ind w:hanging="480"/>
      </w:pPr>
      <w:hyperlink r:id="rId940" w:anchor="#" w:history="1">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14:paraId="50B02A2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9042233045</w:t>
      </w:r>
      <w:r w:rsidRPr="007B14DE">
        <w:rPr>
          <w:color w:val="0000FF"/>
        </w:rPr>
        <w:t>&lt;/</w:t>
      </w:r>
      <w:r w:rsidRPr="007B14DE">
        <w:rPr>
          <w:color w:val="990000"/>
        </w:rPr>
        <w:t>order:TNS</w:t>
      </w:r>
      <w:r w:rsidRPr="007B14DE">
        <w:rPr>
          <w:color w:val="0000FF"/>
        </w:rPr>
        <w:t>&gt;</w:t>
      </w:r>
      <w:r w:rsidRPr="007B14DE">
        <w:t xml:space="preserve"> </w:t>
      </w:r>
    </w:p>
    <w:p w14:paraId="114DAEA0" w14:textId="77777777" w:rsidR="007B14DE" w:rsidRPr="007B14DE" w:rsidRDefault="007B14DE" w:rsidP="007B14DE">
      <w:pPr>
        <w:ind w:hanging="480"/>
      </w:pPr>
      <w:hyperlink r:id="rId941" w:anchor="#" w:history="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14:paraId="6C30FA2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00002</w:t>
      </w:r>
      <w:r w:rsidRPr="007B14DE">
        <w:rPr>
          <w:color w:val="0000FF"/>
        </w:rPr>
        <w:t>&lt;/</w:t>
      </w:r>
      <w:r w:rsidRPr="007B14DE">
        <w:rPr>
          <w:color w:val="990000"/>
        </w:rPr>
        <w:t>order:LNUM</w:t>
      </w:r>
      <w:r w:rsidRPr="007B14DE">
        <w:rPr>
          <w:color w:val="0000FF"/>
        </w:rPr>
        <w:t>&gt;</w:t>
      </w:r>
      <w:r w:rsidRPr="007B14DE">
        <w:t xml:space="preserve"> </w:t>
      </w:r>
    </w:p>
    <w:p w14:paraId="2DF995B1"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V</w:t>
      </w:r>
      <w:r w:rsidRPr="007B14DE">
        <w:rPr>
          <w:color w:val="0000FF"/>
        </w:rPr>
        <w:t>&lt;/</w:t>
      </w:r>
      <w:r w:rsidRPr="007B14DE">
        <w:rPr>
          <w:color w:val="990000"/>
        </w:rPr>
        <w:t>order:LNA</w:t>
      </w:r>
      <w:r w:rsidRPr="007B14DE">
        <w:rPr>
          <w:color w:val="0000FF"/>
        </w:rPr>
        <w:t>&gt;</w:t>
      </w:r>
      <w:r w:rsidRPr="007B14DE">
        <w:t xml:space="preserve"> </w:t>
      </w:r>
    </w:p>
    <w:p w14:paraId="5AF073F3"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14:paraId="559D2A83" w14:textId="77777777" w:rsidR="007B14DE" w:rsidRPr="007B14DE" w:rsidRDefault="007B14DE" w:rsidP="007B14DE">
      <w:pPr>
        <w:ind w:hanging="480"/>
      </w:pPr>
      <w:hyperlink r:id="rId942"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0974B96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5DF8BD9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14:paraId="2A8F2826"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5103F3C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14:paraId="1FACC994" w14:textId="77777777" w:rsidR="007B14DE" w:rsidRPr="007B14DE" w:rsidRDefault="007B14DE" w:rsidP="007B14DE">
      <w:pPr>
        <w:ind w:hanging="480"/>
      </w:pPr>
      <w:hyperlink r:id="rId943" w:anchor="#" w:history="1">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14:paraId="42BDFEE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9042234484</w:t>
      </w:r>
      <w:r w:rsidRPr="007B14DE">
        <w:rPr>
          <w:color w:val="0000FF"/>
        </w:rPr>
        <w:t>&lt;/</w:t>
      </w:r>
      <w:r w:rsidRPr="007B14DE">
        <w:rPr>
          <w:color w:val="990000"/>
        </w:rPr>
        <w:t>order:TNS</w:t>
      </w:r>
      <w:r w:rsidRPr="007B14DE">
        <w:rPr>
          <w:color w:val="0000FF"/>
        </w:rPr>
        <w:t>&gt;</w:t>
      </w:r>
      <w:r w:rsidRPr="007B14DE">
        <w:t xml:space="preserve"> </w:t>
      </w:r>
    </w:p>
    <w:p w14:paraId="0DE85FA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order:LNECLSSVC</w:t>
      </w:r>
      <w:r w:rsidRPr="007B14DE">
        <w:rPr>
          <w:color w:val="0000FF"/>
        </w:rPr>
        <w:t>&gt;</w:t>
      </w:r>
      <w:r w:rsidRPr="007B14DE">
        <w:rPr>
          <w:b/>
          <w:bCs/>
        </w:rPr>
        <w:t>UEPBL</w:t>
      </w:r>
      <w:r w:rsidRPr="007B14DE">
        <w:rPr>
          <w:color w:val="0000FF"/>
        </w:rPr>
        <w:t>&lt;/</w:t>
      </w:r>
      <w:r w:rsidRPr="007B14DE">
        <w:rPr>
          <w:color w:val="990000"/>
        </w:rPr>
        <w:t>order:LNECLSSVC</w:t>
      </w:r>
      <w:r w:rsidRPr="007B14DE">
        <w:rPr>
          <w:color w:val="0000FF"/>
        </w:rPr>
        <w:t>&gt;</w:t>
      </w:r>
      <w:r w:rsidRPr="007B14DE">
        <w:t xml:space="preserve"> </w:t>
      </w:r>
    </w:p>
    <w:p w14:paraId="26AA2F95" w14:textId="77777777" w:rsidR="007B14DE" w:rsidRPr="007B14DE" w:rsidRDefault="007B14DE" w:rsidP="007B14DE">
      <w:pPr>
        <w:ind w:hanging="480"/>
      </w:pPr>
      <w:hyperlink r:id="rId944" w:anchor="#" w:history="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14:paraId="69F03D8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00003</w:t>
      </w:r>
      <w:r w:rsidRPr="007B14DE">
        <w:rPr>
          <w:color w:val="0000FF"/>
        </w:rPr>
        <w:t>&lt;/</w:t>
      </w:r>
      <w:r w:rsidRPr="007B14DE">
        <w:rPr>
          <w:color w:val="990000"/>
        </w:rPr>
        <w:t>order:LNUM</w:t>
      </w:r>
      <w:r w:rsidRPr="007B14DE">
        <w:rPr>
          <w:color w:val="0000FF"/>
        </w:rPr>
        <w:t>&gt;</w:t>
      </w:r>
      <w:r w:rsidRPr="007B14DE">
        <w:t xml:space="preserve"> </w:t>
      </w:r>
    </w:p>
    <w:p w14:paraId="407501B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N</w:t>
      </w:r>
      <w:r w:rsidRPr="007B14DE">
        <w:rPr>
          <w:color w:val="0000FF"/>
        </w:rPr>
        <w:t>&lt;/</w:t>
      </w:r>
      <w:r w:rsidRPr="007B14DE">
        <w:rPr>
          <w:color w:val="990000"/>
        </w:rPr>
        <w:t>order:LNA</w:t>
      </w:r>
      <w:r w:rsidRPr="007B14DE">
        <w:rPr>
          <w:color w:val="0000FF"/>
        </w:rPr>
        <w:t>&gt;</w:t>
      </w:r>
      <w:r w:rsidRPr="007B14DE">
        <w:t xml:space="preserve"> </w:t>
      </w:r>
    </w:p>
    <w:p w14:paraId="63CFA09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14:paraId="2F51D71E" w14:textId="77777777" w:rsidR="007B14DE" w:rsidRPr="007B14DE" w:rsidRDefault="007B14DE" w:rsidP="007B14DE">
      <w:pPr>
        <w:ind w:hanging="480"/>
      </w:pPr>
      <w:hyperlink r:id="rId945" w:anchor="#" w:history="1">
        <w:r w:rsidRPr="007B14DE">
          <w:rPr>
            <w:b/>
            <w:bCs/>
            <w:color w:val="FF0000"/>
            <w:u w:val="single"/>
          </w:rPr>
          <w:t>-</w:t>
        </w:r>
      </w:hyperlink>
      <w:r w:rsidRPr="007B14DE">
        <w:t xml:space="preserve"> </w:t>
      </w:r>
      <w:r w:rsidRPr="007B14DE">
        <w:rPr>
          <w:color w:val="0000FF"/>
        </w:rPr>
        <w:t>&lt;</w:t>
      </w:r>
      <w:r w:rsidRPr="007B14DE">
        <w:rPr>
          <w:color w:val="990000"/>
        </w:rPr>
        <w:t>order:LINE_RESTRICT_2_GRP</w:t>
      </w:r>
      <w:r w:rsidRPr="007B14DE">
        <w:rPr>
          <w:color w:val="0000FF"/>
        </w:rPr>
        <w:t>&gt;</w:t>
      </w:r>
    </w:p>
    <w:p w14:paraId="71B66E31"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order:PIC</w:t>
      </w:r>
      <w:r w:rsidRPr="007B14DE">
        <w:rPr>
          <w:color w:val="0000FF"/>
        </w:rPr>
        <w:t>&gt;</w:t>
      </w:r>
      <w:r w:rsidRPr="007B14DE">
        <w:rPr>
          <w:b/>
          <w:bCs/>
        </w:rPr>
        <w:t>NONE</w:t>
      </w:r>
      <w:r w:rsidRPr="007B14DE">
        <w:rPr>
          <w:color w:val="0000FF"/>
        </w:rPr>
        <w:t>&lt;/</w:t>
      </w:r>
      <w:r w:rsidRPr="007B14DE">
        <w:rPr>
          <w:color w:val="990000"/>
        </w:rPr>
        <w:t>order:PIC</w:t>
      </w:r>
      <w:r w:rsidRPr="007B14DE">
        <w:rPr>
          <w:color w:val="0000FF"/>
        </w:rPr>
        <w:t>&gt;</w:t>
      </w:r>
      <w:r w:rsidRPr="007B14DE">
        <w:t xml:space="preserve"> </w:t>
      </w:r>
    </w:p>
    <w:p w14:paraId="7EAE34E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order:LPIC</w:t>
      </w:r>
      <w:r w:rsidRPr="007B14DE">
        <w:rPr>
          <w:color w:val="0000FF"/>
        </w:rPr>
        <w:t>&gt;</w:t>
      </w:r>
      <w:r w:rsidRPr="007B14DE">
        <w:rPr>
          <w:b/>
          <w:bCs/>
        </w:rPr>
        <w:t>NONE</w:t>
      </w:r>
      <w:r w:rsidRPr="007B14DE">
        <w:rPr>
          <w:color w:val="0000FF"/>
        </w:rPr>
        <w:t>&lt;/</w:t>
      </w:r>
      <w:r w:rsidRPr="007B14DE">
        <w:rPr>
          <w:color w:val="990000"/>
        </w:rPr>
        <w:t>order:LPIC</w:t>
      </w:r>
      <w:r w:rsidRPr="007B14DE">
        <w:rPr>
          <w:color w:val="0000FF"/>
        </w:rPr>
        <w:t>&gt;</w:t>
      </w:r>
      <w:r w:rsidRPr="007B14DE">
        <w:t xml:space="preserve"> </w:t>
      </w:r>
    </w:p>
    <w:p w14:paraId="7C30595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order:LINE_RESTRICT_2_GRP</w:t>
      </w:r>
      <w:r w:rsidRPr="007B14DE">
        <w:rPr>
          <w:color w:val="0000FF"/>
        </w:rPr>
        <w:t>&gt;</w:t>
      </w:r>
    </w:p>
    <w:p w14:paraId="65E0F75C" w14:textId="77777777" w:rsidR="007B14DE" w:rsidRPr="007B14DE" w:rsidRDefault="007B14DE" w:rsidP="007B14DE">
      <w:pPr>
        <w:ind w:hanging="480"/>
      </w:pPr>
      <w:hyperlink r:id="rId946"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027E75A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4873D9A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ESX</w:t>
      </w:r>
      <w:r w:rsidRPr="007B14DE">
        <w:rPr>
          <w:color w:val="0000FF"/>
        </w:rPr>
        <w:t>&lt;/</w:t>
      </w:r>
      <w:r w:rsidRPr="007B14DE">
        <w:rPr>
          <w:color w:val="990000"/>
        </w:rPr>
        <w:t>order:FEATURE</w:t>
      </w:r>
      <w:r w:rsidRPr="007B14DE">
        <w:rPr>
          <w:color w:val="0000FF"/>
        </w:rPr>
        <w:t>&gt;</w:t>
      </w:r>
      <w:r w:rsidRPr="007B14DE">
        <w:t xml:space="preserve"> </w:t>
      </w:r>
    </w:p>
    <w:p w14:paraId="1F72145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7684412C" w14:textId="77777777" w:rsidR="007B14DE" w:rsidRPr="007B14DE" w:rsidRDefault="007B14DE" w:rsidP="007B14DE">
      <w:pPr>
        <w:ind w:hanging="480"/>
      </w:pPr>
      <w:hyperlink r:id="rId947"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4AC52BD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092EF46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14:paraId="6963CAF8"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346E6FF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14:paraId="0BCA822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w:t>
      </w:r>
      <w:r w:rsidRPr="007B14DE">
        <w:rPr>
          <w:color w:val="0000FF"/>
        </w:rPr>
        <w:t>&gt;</w:t>
      </w:r>
    </w:p>
    <w:p w14:paraId="72F075D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order:LSR_ORD_REQ</w:t>
      </w:r>
      <w:r w:rsidRPr="007B14DE">
        <w:rPr>
          <w:color w:val="0000FF"/>
        </w:rPr>
        <w:t>&gt;</w:t>
      </w:r>
    </w:p>
    <w:p w14:paraId="0DE6EC7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uom:ATT_LSR_ORD_REQ</w:t>
      </w:r>
      <w:r w:rsidRPr="007B14DE">
        <w:rPr>
          <w:color w:val="0000FF"/>
        </w:rPr>
        <w:t>&gt;</w:t>
      </w:r>
    </w:p>
    <w:p w14:paraId="6F096B69" w14:textId="77777777" w:rsidR="007B14DE" w:rsidRDefault="007B14DE" w:rsidP="007B14DE"/>
    <w:p w14:paraId="576A9C78" w14:textId="77777777" w:rsidR="007B14DE" w:rsidRDefault="007B14DE" w:rsidP="007B14DE"/>
    <w:p w14:paraId="30019537" w14:textId="77777777" w:rsidR="007B14DE" w:rsidRDefault="007B14DE" w:rsidP="007B14DE"/>
    <w:p w14:paraId="47C62EDB" w14:textId="77777777" w:rsidR="007B14DE" w:rsidRDefault="007B14DE" w:rsidP="007B14DE"/>
    <w:p w14:paraId="1900532A" w14:textId="77777777" w:rsidR="007B14DE" w:rsidRPr="007B14DE" w:rsidRDefault="007B14DE" w:rsidP="007B14DE"/>
    <w:p w14:paraId="3C83304D" w14:textId="77777777" w:rsidR="007B14DE" w:rsidRPr="007B14DE" w:rsidRDefault="007B14DE" w:rsidP="007B14DE"/>
    <w:p w14:paraId="0FE0BCBD" w14:textId="77777777" w:rsidR="007B14DE" w:rsidRPr="007B14DE" w:rsidRDefault="007B14DE" w:rsidP="007B14DE">
      <w:r w:rsidRPr="007B14DE">
        <w:t>XML OUTPUT:</w:t>
      </w:r>
    </w:p>
    <w:p w14:paraId="3BB54C11" w14:textId="77777777" w:rsidR="007B14DE" w:rsidRPr="007B14DE" w:rsidRDefault="007B14DE" w:rsidP="007B14DE"/>
    <w:p w14:paraId="58644D6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senderid</w:t>
      </w:r>
      <w:r w:rsidRPr="007B14DE">
        <w:rPr>
          <w:color w:val="0000FF"/>
        </w:rPr>
        <w:t>&gt;</w:t>
      </w:r>
      <w:r w:rsidRPr="007B14DE">
        <w:rPr>
          <w:b/>
          <w:bCs/>
        </w:rPr>
        <w:t>ATT-OR-SAT</w:t>
      </w:r>
      <w:r w:rsidRPr="007B14DE">
        <w:rPr>
          <w:color w:val="0000FF"/>
        </w:rPr>
        <w:t>&lt;/</w:t>
      </w:r>
      <w:r w:rsidRPr="007B14DE">
        <w:rPr>
          <w:color w:val="990000"/>
        </w:rPr>
        <w:t>senderid</w:t>
      </w:r>
      <w:r w:rsidRPr="007B14DE">
        <w:rPr>
          <w:color w:val="0000FF"/>
        </w:rPr>
        <w:t>&gt;</w:t>
      </w:r>
      <w:r w:rsidRPr="007B14DE">
        <w:t xml:space="preserve"> </w:t>
      </w:r>
    </w:p>
    <w:p w14:paraId="1AF9882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receiverid</w:t>
      </w:r>
      <w:r w:rsidRPr="007B14DE">
        <w:rPr>
          <w:color w:val="0000FF"/>
        </w:rPr>
        <w:t>&gt;</w:t>
      </w:r>
      <w:r w:rsidRPr="007B14DE">
        <w:rPr>
          <w:b/>
          <w:bCs/>
        </w:rPr>
        <w:t>CTE-VALIDATOR</w:t>
      </w:r>
      <w:r w:rsidRPr="007B14DE">
        <w:rPr>
          <w:color w:val="0000FF"/>
        </w:rPr>
        <w:t>&lt;/</w:t>
      </w:r>
      <w:r w:rsidRPr="007B14DE">
        <w:rPr>
          <w:color w:val="990000"/>
        </w:rPr>
        <w:t>receiverid</w:t>
      </w:r>
      <w:r w:rsidRPr="007B14DE">
        <w:rPr>
          <w:color w:val="0000FF"/>
        </w:rPr>
        <w:t>&gt;</w:t>
      </w:r>
      <w:r w:rsidRPr="007B14DE">
        <w:t xml:space="preserve"> </w:t>
      </w:r>
    </w:p>
    <w:p w14:paraId="71E870E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interfaceid</w:t>
      </w:r>
      <w:r w:rsidRPr="007B14DE">
        <w:rPr>
          <w:color w:val="0000FF"/>
        </w:rPr>
        <w:t>&gt;</w:t>
      </w:r>
      <w:r w:rsidRPr="007B14DE">
        <w:rPr>
          <w:b/>
          <w:bCs/>
        </w:rPr>
        <w:t>CTE-1005-OR-XML-IB</w:t>
      </w:r>
      <w:r w:rsidRPr="007B14DE">
        <w:rPr>
          <w:color w:val="0000FF"/>
        </w:rPr>
        <w:t>&lt;/</w:t>
      </w:r>
      <w:r w:rsidRPr="007B14DE">
        <w:rPr>
          <w:color w:val="990000"/>
        </w:rPr>
        <w:t>interfaceid</w:t>
      </w:r>
      <w:r w:rsidRPr="007B14DE">
        <w:rPr>
          <w:color w:val="0000FF"/>
        </w:rPr>
        <w:t>&gt;</w:t>
      </w:r>
      <w:r w:rsidRPr="007B14DE">
        <w:t xml:space="preserve"> </w:t>
      </w:r>
    </w:p>
    <w:p w14:paraId="7D3FD44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messagetype</w:t>
      </w:r>
      <w:r w:rsidRPr="007B14DE">
        <w:rPr>
          <w:color w:val="0000FF"/>
        </w:rPr>
        <w:t>&gt;</w:t>
      </w:r>
      <w:r w:rsidRPr="007B14DE">
        <w:rPr>
          <w:b/>
          <w:bCs/>
        </w:rPr>
        <w:t>LSRUOM</w:t>
      </w:r>
      <w:r w:rsidRPr="007B14DE">
        <w:rPr>
          <w:color w:val="0000FF"/>
        </w:rPr>
        <w:t>&lt;/</w:t>
      </w:r>
      <w:r w:rsidRPr="007B14DE">
        <w:rPr>
          <w:color w:val="990000"/>
        </w:rPr>
        <w:t>messagetype</w:t>
      </w:r>
      <w:r w:rsidRPr="007B14DE">
        <w:rPr>
          <w:color w:val="0000FF"/>
        </w:rPr>
        <w:t>&gt;</w:t>
      </w:r>
      <w:r w:rsidRPr="007B14DE">
        <w:t xml:space="preserve"> </w:t>
      </w:r>
    </w:p>
    <w:p w14:paraId="14BFDF4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lsogversion</w:t>
      </w:r>
      <w:r w:rsidRPr="007B14DE">
        <w:rPr>
          <w:color w:val="0000FF"/>
        </w:rPr>
        <w:t>&gt;</w:t>
      </w:r>
      <w:r w:rsidRPr="007B14DE">
        <w:rPr>
          <w:b/>
          <w:bCs/>
        </w:rPr>
        <w:t>10.05</w:t>
      </w:r>
      <w:r w:rsidRPr="007B14DE">
        <w:rPr>
          <w:color w:val="0000FF"/>
        </w:rPr>
        <w:t>&lt;/</w:t>
      </w:r>
      <w:r w:rsidRPr="007B14DE">
        <w:rPr>
          <w:color w:val="990000"/>
        </w:rPr>
        <w:t>lsogversion</w:t>
      </w:r>
      <w:r w:rsidRPr="007B14DE">
        <w:rPr>
          <w:color w:val="0000FF"/>
        </w:rPr>
        <w:t>&gt;</w:t>
      </w:r>
      <w:r w:rsidRPr="007B14DE">
        <w:t xml:space="preserve"> </w:t>
      </w:r>
    </w:p>
    <w:p w14:paraId="1FE613F1"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ordertype</w:t>
      </w:r>
      <w:r w:rsidRPr="007B14DE">
        <w:rPr>
          <w:color w:val="0000FF"/>
        </w:rPr>
        <w:t>&gt;</w:t>
      </w:r>
      <w:r w:rsidRPr="007B14DE">
        <w:rPr>
          <w:b/>
          <w:bCs/>
        </w:rPr>
        <w:t>ORDER</w:t>
      </w:r>
      <w:r w:rsidRPr="007B14DE">
        <w:rPr>
          <w:color w:val="0000FF"/>
        </w:rPr>
        <w:t>&lt;/</w:t>
      </w:r>
      <w:r w:rsidRPr="007B14DE">
        <w:rPr>
          <w:color w:val="990000"/>
        </w:rPr>
        <w:t>ordertype</w:t>
      </w:r>
      <w:r w:rsidRPr="007B14DE">
        <w:rPr>
          <w:color w:val="0000FF"/>
        </w:rPr>
        <w:t>&gt;</w:t>
      </w:r>
      <w:r w:rsidRPr="007B14DE">
        <w:t xml:space="preserve"> </w:t>
      </w:r>
    </w:p>
    <w:p w14:paraId="5897DA44"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header</w:t>
      </w:r>
      <w:r w:rsidRPr="007B14DE">
        <w:rPr>
          <w:color w:val="0000FF"/>
        </w:rPr>
        <w:t>&gt;</w:t>
      </w:r>
    </w:p>
    <w:p w14:paraId="549D5B1D" w14:textId="77777777" w:rsidR="007B14DE" w:rsidRPr="007B14DE" w:rsidRDefault="007B14DE" w:rsidP="007B14DE">
      <w:pPr>
        <w:ind w:hanging="480"/>
      </w:pPr>
      <w:hyperlink r:id="rId948" w:anchor="#" w:history="1">
        <w:r w:rsidRPr="007B14DE">
          <w:rPr>
            <w:b/>
            <w:bCs/>
            <w:color w:val="FF0000"/>
            <w:u w:val="single"/>
          </w:rPr>
          <w:t>-</w:t>
        </w:r>
      </w:hyperlink>
      <w:r w:rsidRPr="007B14DE">
        <w:t xml:space="preserve"> </w:t>
      </w:r>
      <w:r w:rsidRPr="007B14DE">
        <w:rPr>
          <w:color w:val="0000FF"/>
        </w:rPr>
        <w:t>&lt;</w:t>
      </w:r>
      <w:r w:rsidRPr="007B14DE">
        <w:rPr>
          <w:color w:val="990000"/>
        </w:rPr>
        <w:t>m2:LSR_RESP</w:t>
      </w:r>
      <w:r w:rsidRPr="007B14DE">
        <w:rPr>
          <w:color w:val="FF0000"/>
        </w:rPr>
        <w:t xml:space="preserve"> xmlns:m2</w:t>
      </w:r>
      <w:r w:rsidRPr="007B14DE">
        <w:rPr>
          <w:color w:val="0000FF"/>
        </w:rPr>
        <w:t>="</w:t>
      </w:r>
      <w:r w:rsidRPr="007B14DE">
        <w:rPr>
          <w:b/>
          <w:bCs/>
          <w:color w:val="FF0000"/>
        </w:rPr>
        <w:t>http://lsr.att.com/obf/tML/UOM</w:t>
      </w:r>
      <w:r w:rsidRPr="007B14DE">
        <w:rPr>
          <w:color w:val="0000FF"/>
        </w:rPr>
        <w:t>"&gt;</w:t>
      </w:r>
    </w:p>
    <w:p w14:paraId="33BD3D67" w14:textId="77777777" w:rsidR="007B14DE" w:rsidRPr="007B14DE" w:rsidRDefault="007B14DE" w:rsidP="007B14DE">
      <w:pPr>
        <w:ind w:hanging="480"/>
      </w:pPr>
      <w:hyperlink r:id="rId949" w:anchor="#" w:history="1">
        <w:r w:rsidRPr="007B14DE">
          <w:rPr>
            <w:b/>
            <w:bCs/>
            <w:color w:val="FF0000"/>
            <w:u w:val="single"/>
          </w:rPr>
          <w:t>-</w:t>
        </w:r>
      </w:hyperlink>
      <w:r w:rsidRPr="007B14DE">
        <w:t xml:space="preserve"> </w:t>
      </w:r>
      <w:r w:rsidRPr="007B14DE">
        <w:rPr>
          <w:color w:val="0000FF"/>
        </w:rPr>
        <w:t>&lt;</w:t>
      </w:r>
      <w:r w:rsidRPr="007B14DE">
        <w:rPr>
          <w:color w:val="990000"/>
        </w:rPr>
        <w:t>m2:HDR</w:t>
      </w:r>
      <w:r w:rsidRPr="007B14DE">
        <w:rPr>
          <w:color w:val="0000FF"/>
        </w:rPr>
        <w:t>&gt;</w:t>
      </w:r>
    </w:p>
    <w:p w14:paraId="7DE9786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m2:MESSAGE_ID</w:t>
      </w:r>
      <w:r w:rsidRPr="007B14DE">
        <w:rPr>
          <w:color w:val="0000FF"/>
        </w:rPr>
        <w:t>&gt;</w:t>
      </w:r>
      <w:r w:rsidRPr="007B14DE">
        <w:rPr>
          <w:b/>
          <w:bCs/>
        </w:rPr>
        <w:t>1246479976681166.34862770692328</w:t>
      </w:r>
      <w:r w:rsidRPr="007B14DE">
        <w:rPr>
          <w:color w:val="0000FF"/>
        </w:rPr>
        <w:t>&lt;/</w:t>
      </w:r>
      <w:r w:rsidRPr="007B14DE">
        <w:rPr>
          <w:color w:val="990000"/>
        </w:rPr>
        <w:t>m2:MESSAGE_ID</w:t>
      </w:r>
      <w:r w:rsidRPr="007B14DE">
        <w:rPr>
          <w:color w:val="0000FF"/>
        </w:rPr>
        <w:t>&gt;</w:t>
      </w:r>
      <w:r w:rsidRPr="007B14DE">
        <w:t xml:space="preserve"> </w:t>
      </w:r>
    </w:p>
    <w:p w14:paraId="00BCD50C"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6745E7BA" w14:textId="77777777" w:rsidR="007B14DE" w:rsidRPr="007B14DE" w:rsidRDefault="007B14DE" w:rsidP="007B14DE">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m2:MSG_TIMESTAMP</w:t>
      </w:r>
      <w:r w:rsidRPr="007B14DE">
        <w:rPr>
          <w:color w:val="0000FF"/>
        </w:rPr>
        <w:t>&gt;</w:t>
      </w:r>
      <w:r w:rsidRPr="007B14DE">
        <w:rPr>
          <w:b/>
          <w:bCs/>
        </w:rPr>
        <w:t>2009-07-01T15:26:16-05:00</w:t>
      </w:r>
      <w:r w:rsidRPr="007B14DE">
        <w:rPr>
          <w:color w:val="0000FF"/>
        </w:rPr>
        <w:t>&lt;/</w:t>
      </w:r>
      <w:r w:rsidRPr="007B14DE">
        <w:rPr>
          <w:color w:val="990000"/>
        </w:rPr>
        <w:t>m2:MSG_TIMESTAMP</w:t>
      </w:r>
      <w:r w:rsidRPr="007B14DE">
        <w:rPr>
          <w:color w:val="0000FF"/>
        </w:rPr>
        <w:t>&gt;</w:t>
      </w:r>
      <w:r w:rsidRPr="007B14DE">
        <w:t xml:space="preserve"> </w:t>
      </w:r>
    </w:p>
    <w:p w14:paraId="7FD7B78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m2:PON</w:t>
      </w:r>
      <w:r w:rsidRPr="007B14DE">
        <w:rPr>
          <w:color w:val="0000FF"/>
        </w:rPr>
        <w:t>&gt;</w:t>
      </w:r>
      <w:r w:rsidRPr="007B14DE">
        <w:rPr>
          <w:b/>
          <w:bCs/>
        </w:rPr>
        <w:t>CVT0M041R31</w:t>
      </w:r>
      <w:r w:rsidRPr="007B14DE">
        <w:rPr>
          <w:color w:val="0000FF"/>
        </w:rPr>
        <w:t>&lt;/</w:t>
      </w:r>
      <w:r w:rsidRPr="007B14DE">
        <w:rPr>
          <w:color w:val="990000"/>
        </w:rPr>
        <w:t>m2:PON</w:t>
      </w:r>
      <w:r w:rsidRPr="007B14DE">
        <w:rPr>
          <w:color w:val="0000FF"/>
        </w:rPr>
        <w:t>&gt;</w:t>
      </w:r>
      <w:r w:rsidRPr="007B14DE">
        <w:t xml:space="preserve"> </w:t>
      </w:r>
    </w:p>
    <w:p w14:paraId="11A82C4E"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7BB86ECB"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6D7F665E"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4B871178" w14:textId="77777777" w:rsidR="007B14DE" w:rsidRPr="007B14DE" w:rsidRDefault="007B14DE" w:rsidP="007B14DE">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m2:CC</w:t>
      </w:r>
      <w:r w:rsidRPr="007B14DE">
        <w:rPr>
          <w:color w:val="0000FF"/>
        </w:rPr>
        <w:t>&gt;</w:t>
      </w:r>
      <w:r w:rsidRPr="007B14DE">
        <w:rPr>
          <w:b/>
          <w:bCs/>
        </w:rPr>
        <w:t>9999</w:t>
      </w:r>
      <w:r w:rsidRPr="007B14DE">
        <w:rPr>
          <w:color w:val="0000FF"/>
        </w:rPr>
        <w:t>&lt;/</w:t>
      </w:r>
      <w:r w:rsidRPr="007B14DE">
        <w:rPr>
          <w:color w:val="990000"/>
        </w:rPr>
        <w:t>m2:CC</w:t>
      </w:r>
      <w:r w:rsidRPr="007B14DE">
        <w:rPr>
          <w:color w:val="0000FF"/>
        </w:rPr>
        <w:t>&gt;</w:t>
      </w:r>
      <w:r w:rsidRPr="007B14DE">
        <w:t xml:space="preserve"> </w:t>
      </w:r>
    </w:p>
    <w:p w14:paraId="17B6030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m2:CLEC_APPL_ID</w:t>
      </w:r>
      <w:r w:rsidRPr="007B14DE">
        <w:rPr>
          <w:color w:val="0000FF"/>
        </w:rPr>
        <w:t>&gt;</w:t>
      </w:r>
      <w:r w:rsidRPr="007B14DE">
        <w:rPr>
          <w:b/>
          <w:bCs/>
        </w:rPr>
        <w:t>CTE-VALIDATOR</w:t>
      </w:r>
      <w:r w:rsidRPr="007B14DE">
        <w:rPr>
          <w:color w:val="0000FF"/>
        </w:rPr>
        <w:t>&lt;/</w:t>
      </w:r>
      <w:r w:rsidRPr="007B14DE">
        <w:rPr>
          <w:color w:val="990000"/>
        </w:rPr>
        <w:t>m2:CLEC_APPL_ID</w:t>
      </w:r>
      <w:r w:rsidRPr="007B14DE">
        <w:rPr>
          <w:color w:val="0000FF"/>
        </w:rPr>
        <w:t>&gt;</w:t>
      </w:r>
      <w:r w:rsidRPr="007B14DE">
        <w:t xml:space="preserve"> </w:t>
      </w:r>
    </w:p>
    <w:p w14:paraId="3C9F2CF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m2:CLEC_APPL_PASSWORD</w:t>
      </w:r>
      <w:r w:rsidRPr="007B14DE">
        <w:rPr>
          <w:color w:val="0000FF"/>
        </w:rPr>
        <w:t>&gt;</w:t>
      </w:r>
      <w:r w:rsidRPr="007B14DE">
        <w:rPr>
          <w:b/>
          <w:bCs/>
        </w:rPr>
        <w:t>PA$$WORD</w:t>
      </w:r>
      <w:r w:rsidRPr="007B14DE">
        <w:rPr>
          <w:color w:val="0000FF"/>
        </w:rPr>
        <w:t>&lt;/</w:t>
      </w:r>
      <w:r w:rsidRPr="007B14DE">
        <w:rPr>
          <w:color w:val="990000"/>
        </w:rPr>
        <w:t>m2:CLEC_APPL_PASSWORD</w:t>
      </w:r>
      <w:r w:rsidRPr="007B14DE">
        <w:rPr>
          <w:color w:val="0000FF"/>
        </w:rPr>
        <w:t>&gt;</w:t>
      </w:r>
      <w:r w:rsidRPr="007B14DE">
        <w:t xml:space="preserve"> </w:t>
      </w:r>
    </w:p>
    <w:p w14:paraId="418CB82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m2:DTSENT</w:t>
      </w:r>
      <w:r w:rsidRPr="007B14DE">
        <w:rPr>
          <w:color w:val="0000FF"/>
        </w:rPr>
        <w:t>&gt;</w:t>
      </w:r>
      <w:r w:rsidRPr="007B14DE">
        <w:rPr>
          <w:b/>
          <w:bCs/>
        </w:rPr>
        <w:t>200907010326PM</w:t>
      </w:r>
      <w:r w:rsidRPr="007B14DE">
        <w:rPr>
          <w:color w:val="0000FF"/>
        </w:rPr>
        <w:t>&lt;/</w:t>
      </w:r>
      <w:r w:rsidRPr="007B14DE">
        <w:rPr>
          <w:color w:val="990000"/>
        </w:rPr>
        <w:t>m2:DTSENT</w:t>
      </w:r>
      <w:r w:rsidRPr="007B14DE">
        <w:rPr>
          <w:color w:val="0000FF"/>
        </w:rPr>
        <w:t>&gt;</w:t>
      </w:r>
      <w:r w:rsidRPr="007B14DE">
        <w:t xml:space="preserve"> </w:t>
      </w:r>
    </w:p>
    <w:p w14:paraId="4E81816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m2:ORD</w:t>
      </w:r>
      <w:r w:rsidRPr="007B14DE">
        <w:rPr>
          <w:color w:val="0000FF"/>
        </w:rPr>
        <w:t>&gt;</w:t>
      </w:r>
      <w:r w:rsidRPr="007B14DE">
        <w:rPr>
          <w:b/>
          <w:bCs/>
        </w:rPr>
        <w:t>CY05V7Q7</w:t>
      </w:r>
      <w:r w:rsidRPr="007B14DE">
        <w:rPr>
          <w:color w:val="0000FF"/>
        </w:rPr>
        <w:t>&lt;/</w:t>
      </w:r>
      <w:r w:rsidRPr="007B14DE">
        <w:rPr>
          <w:color w:val="990000"/>
        </w:rPr>
        <w:t>m2:ORD</w:t>
      </w:r>
      <w:r w:rsidRPr="007B14DE">
        <w:rPr>
          <w:color w:val="0000FF"/>
        </w:rPr>
        <w:t>&gt;</w:t>
      </w:r>
      <w:r w:rsidRPr="007B14DE">
        <w:t xml:space="preserve"> </w:t>
      </w:r>
    </w:p>
    <w:p w14:paraId="594DAF4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m2:STATUS_CODE</w:t>
      </w:r>
      <w:r w:rsidRPr="007B14DE">
        <w:rPr>
          <w:color w:val="0000FF"/>
        </w:rPr>
        <w:t>&gt;</w:t>
      </w:r>
      <w:r w:rsidRPr="007B14DE">
        <w:rPr>
          <w:b/>
          <w:bCs/>
        </w:rPr>
        <w:t>PD</w:t>
      </w:r>
      <w:r w:rsidRPr="007B14DE">
        <w:rPr>
          <w:color w:val="0000FF"/>
        </w:rPr>
        <w:t>&lt;/</w:t>
      </w:r>
      <w:r w:rsidRPr="007B14DE">
        <w:rPr>
          <w:color w:val="990000"/>
        </w:rPr>
        <w:t>m2:STATUS_CODE</w:t>
      </w:r>
      <w:r w:rsidRPr="007B14DE">
        <w:rPr>
          <w:color w:val="0000FF"/>
        </w:rPr>
        <w:t>&gt;</w:t>
      </w:r>
      <w:r w:rsidRPr="007B14DE">
        <w:t xml:space="preserve"> </w:t>
      </w:r>
    </w:p>
    <w:p w14:paraId="1449D10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m2:STATUS_MSG</w:t>
      </w:r>
      <w:r w:rsidRPr="007B14DE">
        <w:rPr>
          <w:color w:val="0000FF"/>
        </w:rPr>
        <w:t>&gt;</w:t>
      </w:r>
      <w:r w:rsidRPr="007B14DE">
        <w:rPr>
          <w:b/>
          <w:bCs/>
        </w:rPr>
        <w:t>PENDING ORDER</w:t>
      </w:r>
      <w:r w:rsidRPr="007B14DE">
        <w:rPr>
          <w:color w:val="0000FF"/>
        </w:rPr>
        <w:t>&lt;/</w:t>
      </w:r>
      <w:r w:rsidRPr="007B14DE">
        <w:rPr>
          <w:color w:val="990000"/>
        </w:rPr>
        <w:t>m2:STATUS_MSG</w:t>
      </w:r>
      <w:r w:rsidRPr="007B14DE">
        <w:rPr>
          <w:color w:val="0000FF"/>
        </w:rPr>
        <w:t>&gt;</w:t>
      </w:r>
      <w:r w:rsidRPr="007B14DE">
        <w:t xml:space="preserve"> </w:t>
      </w:r>
    </w:p>
    <w:p w14:paraId="6EE4765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m2:REMARKS</w:t>
      </w:r>
      <w:r w:rsidRPr="007B14DE">
        <w:rPr>
          <w:color w:val="0000FF"/>
        </w:rPr>
        <w:t>&gt;</w:t>
      </w:r>
      <w:r w:rsidRPr="007B14DE">
        <w:rPr>
          <w:b/>
          <w:bCs/>
        </w:rPr>
        <w:t>Facilities have been checked Dispatch is Required</w:t>
      </w:r>
      <w:r w:rsidRPr="007B14DE">
        <w:rPr>
          <w:color w:val="0000FF"/>
        </w:rPr>
        <w:t>&lt;/</w:t>
      </w:r>
      <w:r w:rsidRPr="007B14DE">
        <w:rPr>
          <w:color w:val="990000"/>
        </w:rPr>
        <w:t>m2:REMARKS</w:t>
      </w:r>
      <w:r w:rsidRPr="007B14DE">
        <w:rPr>
          <w:color w:val="0000FF"/>
        </w:rPr>
        <w:t>&gt;</w:t>
      </w:r>
      <w:r w:rsidRPr="007B14DE">
        <w:t xml:space="preserve"> </w:t>
      </w:r>
    </w:p>
    <w:p w14:paraId="4D9C08E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m2:TRAN_ACK_TYPE</w:t>
      </w:r>
      <w:r w:rsidRPr="007B14DE">
        <w:rPr>
          <w:color w:val="0000FF"/>
        </w:rPr>
        <w:t>&gt;</w:t>
      </w:r>
      <w:r w:rsidRPr="007B14DE">
        <w:rPr>
          <w:b/>
          <w:bCs/>
        </w:rPr>
        <w:t>AT</w:t>
      </w:r>
      <w:r w:rsidRPr="007B14DE">
        <w:rPr>
          <w:color w:val="0000FF"/>
        </w:rPr>
        <w:t>&lt;/</w:t>
      </w:r>
      <w:r w:rsidRPr="007B14DE">
        <w:rPr>
          <w:color w:val="990000"/>
        </w:rPr>
        <w:t>m2:TRAN_ACK_TYPE</w:t>
      </w:r>
      <w:r w:rsidRPr="007B14DE">
        <w:rPr>
          <w:color w:val="0000FF"/>
        </w:rPr>
        <w:t>&gt;</w:t>
      </w:r>
      <w:r w:rsidRPr="007B14DE">
        <w:t xml:space="preserve"> </w:t>
      </w:r>
    </w:p>
    <w:p w14:paraId="760E229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m2:TRANS_SET_PURPOSE_CODE</w:t>
      </w:r>
      <w:r w:rsidRPr="007B14DE">
        <w:rPr>
          <w:color w:val="0000FF"/>
        </w:rPr>
        <w:t>&gt;</w:t>
      </w:r>
      <w:r w:rsidRPr="007B14DE">
        <w:rPr>
          <w:b/>
          <w:bCs/>
        </w:rPr>
        <w:t>06</w:t>
      </w:r>
      <w:r w:rsidRPr="007B14DE">
        <w:rPr>
          <w:color w:val="0000FF"/>
        </w:rPr>
        <w:t>&lt;/</w:t>
      </w:r>
      <w:r w:rsidRPr="007B14DE">
        <w:rPr>
          <w:color w:val="990000"/>
        </w:rPr>
        <w:t>m2:TRANS_SET_PURPOSE_CODE</w:t>
      </w:r>
      <w:r w:rsidRPr="007B14DE">
        <w:rPr>
          <w:color w:val="0000FF"/>
        </w:rPr>
        <w:t>&gt;</w:t>
      </w:r>
      <w:r w:rsidRPr="007B14DE">
        <w:t xml:space="preserve"> </w:t>
      </w:r>
    </w:p>
    <w:p w14:paraId="1752D0AE"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m2:HDR</w:t>
      </w:r>
      <w:r w:rsidRPr="007B14DE">
        <w:rPr>
          <w:color w:val="0000FF"/>
        </w:rPr>
        <w:t>&gt;</w:t>
      </w:r>
    </w:p>
    <w:p w14:paraId="5F1C6F90" w14:textId="77777777" w:rsidR="007B14DE" w:rsidRPr="007B14DE" w:rsidRDefault="007B14DE" w:rsidP="007B14DE">
      <w:pPr>
        <w:ind w:hanging="480"/>
      </w:pPr>
      <w:hyperlink r:id="rId950" w:anchor="#" w:history="1">
        <w:r w:rsidRPr="007B14DE">
          <w:rPr>
            <w:b/>
            <w:bCs/>
            <w:color w:val="FF0000"/>
            <w:u w:val="single"/>
          </w:rPr>
          <w:t>-</w:t>
        </w:r>
      </w:hyperlink>
      <w:r w:rsidRPr="007B14DE">
        <w:t xml:space="preserve"> </w:t>
      </w:r>
      <w:r w:rsidRPr="007B14DE">
        <w:rPr>
          <w:color w:val="0000FF"/>
        </w:rPr>
        <w:t>&lt;</w:t>
      </w:r>
      <w:r w:rsidRPr="007B14DE">
        <w:rPr>
          <w:color w:val="990000"/>
        </w:rPr>
        <w:t>m2:NOTIFICATION</w:t>
      </w:r>
      <w:r w:rsidRPr="007B14DE">
        <w:rPr>
          <w:color w:val="0000FF"/>
        </w:rPr>
        <w:t>&gt;</w:t>
      </w:r>
    </w:p>
    <w:p w14:paraId="60F0C4AC" w14:textId="77777777" w:rsidR="007B14DE" w:rsidRPr="007B14DE" w:rsidRDefault="007B14DE" w:rsidP="007B14DE">
      <w:pPr>
        <w:ind w:hanging="480"/>
      </w:pPr>
      <w:hyperlink r:id="rId951" w:anchor="#" w:history="1">
        <w:r w:rsidRPr="007B14DE">
          <w:rPr>
            <w:b/>
            <w:bCs/>
            <w:color w:val="FF0000"/>
            <w:u w:val="single"/>
          </w:rPr>
          <w:t>-</w:t>
        </w:r>
      </w:hyperlink>
      <w:r w:rsidRPr="007B14DE">
        <w:t xml:space="preserve"> </w:t>
      </w:r>
      <w:r w:rsidRPr="007B14DE">
        <w:rPr>
          <w:color w:val="0000FF"/>
        </w:rPr>
        <w:t>&lt;</w:t>
      </w:r>
      <w:r w:rsidRPr="007B14DE">
        <w:rPr>
          <w:color w:val="990000"/>
        </w:rPr>
        <w:t>m2:FIRM_ORDER_NOTIFICATION</w:t>
      </w:r>
      <w:r w:rsidRPr="007B14DE">
        <w:rPr>
          <w:color w:val="0000FF"/>
        </w:rPr>
        <w:t>&gt;</w:t>
      </w:r>
    </w:p>
    <w:p w14:paraId="0FB5E0C4" w14:textId="77777777" w:rsidR="007B14DE" w:rsidRPr="007B14DE" w:rsidRDefault="007B14DE" w:rsidP="007B14DE">
      <w:pPr>
        <w:ind w:hanging="480"/>
      </w:pPr>
      <w:hyperlink r:id="rId952" w:anchor="#" w:history="1">
        <w:r w:rsidRPr="007B14DE">
          <w:rPr>
            <w:b/>
            <w:bCs/>
            <w:color w:val="FF0000"/>
            <w:u w:val="single"/>
          </w:rPr>
          <w:t>-</w:t>
        </w:r>
      </w:hyperlink>
      <w:r w:rsidRPr="007B14DE">
        <w:t xml:space="preserve"> </w:t>
      </w:r>
      <w:r w:rsidRPr="007B14DE">
        <w:rPr>
          <w:color w:val="0000FF"/>
        </w:rPr>
        <w:t>&lt;</w:t>
      </w:r>
      <w:r w:rsidRPr="007B14DE">
        <w:rPr>
          <w:color w:val="990000"/>
        </w:rPr>
        <w:t>m2:NOTIFICATION_ADMIN</w:t>
      </w:r>
      <w:r w:rsidRPr="007B14DE">
        <w:rPr>
          <w:color w:val="0000FF"/>
        </w:rPr>
        <w:t>&gt;</w:t>
      </w:r>
    </w:p>
    <w:p w14:paraId="4F7C705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m2:EATN</w:t>
      </w:r>
      <w:r w:rsidRPr="007B14DE">
        <w:rPr>
          <w:color w:val="0000FF"/>
        </w:rPr>
        <w:t>&gt;</w:t>
      </w:r>
      <w:r w:rsidRPr="007B14DE">
        <w:rPr>
          <w:b/>
          <w:bCs/>
        </w:rPr>
        <w:t>9042233101</w:t>
      </w:r>
      <w:r w:rsidRPr="007B14DE">
        <w:rPr>
          <w:color w:val="0000FF"/>
        </w:rPr>
        <w:t>&lt;/</w:t>
      </w:r>
      <w:r w:rsidRPr="007B14DE">
        <w:rPr>
          <w:color w:val="990000"/>
        </w:rPr>
        <w:t>m2:EATN</w:t>
      </w:r>
      <w:r w:rsidRPr="007B14DE">
        <w:rPr>
          <w:color w:val="0000FF"/>
        </w:rPr>
        <w:t>&gt;</w:t>
      </w:r>
      <w:r w:rsidRPr="007B14DE">
        <w:t xml:space="preserve"> </w:t>
      </w:r>
    </w:p>
    <w:p w14:paraId="73EF32E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m2:INIT</w:t>
      </w:r>
      <w:r w:rsidRPr="007B14DE">
        <w:rPr>
          <w:color w:val="0000FF"/>
        </w:rPr>
        <w:t>&gt;</w:t>
      </w:r>
      <w:r w:rsidRPr="007B14DE">
        <w:rPr>
          <w:b/>
          <w:bCs/>
        </w:rPr>
        <w:t>BOJANGLES</w:t>
      </w:r>
      <w:r w:rsidRPr="007B14DE">
        <w:rPr>
          <w:color w:val="0000FF"/>
        </w:rPr>
        <w:t>&lt;/</w:t>
      </w:r>
      <w:r w:rsidRPr="007B14DE">
        <w:rPr>
          <w:color w:val="990000"/>
        </w:rPr>
        <w:t>m2:INIT</w:t>
      </w:r>
      <w:r w:rsidRPr="007B14DE">
        <w:rPr>
          <w:color w:val="0000FF"/>
        </w:rPr>
        <w:t>&gt;</w:t>
      </w:r>
      <w:r w:rsidRPr="007B14DE">
        <w:t xml:space="preserve"> </w:t>
      </w:r>
    </w:p>
    <w:p w14:paraId="3A803AE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m2:INIT_TEL_NO</w:t>
      </w:r>
      <w:r w:rsidRPr="007B14DE">
        <w:rPr>
          <w:color w:val="0000FF"/>
        </w:rPr>
        <w:t>&gt;</w:t>
      </w:r>
      <w:r w:rsidRPr="007B14DE">
        <w:rPr>
          <w:b/>
          <w:bCs/>
        </w:rPr>
        <w:t>8884448888</w:t>
      </w:r>
      <w:r w:rsidRPr="007B14DE">
        <w:rPr>
          <w:color w:val="0000FF"/>
        </w:rPr>
        <w:t>&lt;/</w:t>
      </w:r>
      <w:r w:rsidRPr="007B14DE">
        <w:rPr>
          <w:color w:val="990000"/>
        </w:rPr>
        <w:t>m2:INIT_TEL_NO</w:t>
      </w:r>
      <w:r w:rsidRPr="007B14DE">
        <w:rPr>
          <w:color w:val="0000FF"/>
        </w:rPr>
        <w:t>&gt;</w:t>
      </w:r>
      <w:r w:rsidRPr="007B14DE">
        <w:t xml:space="preserve"> </w:t>
      </w:r>
    </w:p>
    <w:p w14:paraId="645FB2D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m2:REP</w:t>
      </w:r>
      <w:r w:rsidRPr="007B14DE">
        <w:rPr>
          <w:color w:val="0000FF"/>
        </w:rPr>
        <w:t>&gt;</w:t>
      </w:r>
      <w:r w:rsidRPr="007B14DE">
        <w:rPr>
          <w:b/>
          <w:bCs/>
        </w:rPr>
        <w:t>LCSC</w:t>
      </w:r>
      <w:r w:rsidRPr="007B14DE">
        <w:rPr>
          <w:color w:val="0000FF"/>
        </w:rPr>
        <w:t>&lt;/</w:t>
      </w:r>
      <w:r w:rsidRPr="007B14DE">
        <w:rPr>
          <w:color w:val="990000"/>
        </w:rPr>
        <w:t>m2:REP</w:t>
      </w:r>
      <w:r w:rsidRPr="007B14DE">
        <w:rPr>
          <w:color w:val="0000FF"/>
        </w:rPr>
        <w:t>&gt;</w:t>
      </w:r>
      <w:r w:rsidRPr="007B14DE">
        <w:t xml:space="preserve"> </w:t>
      </w:r>
    </w:p>
    <w:p w14:paraId="465D9C0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m2:REP_TEL_NO</w:t>
      </w:r>
      <w:r w:rsidRPr="007B14DE">
        <w:rPr>
          <w:color w:val="0000FF"/>
        </w:rPr>
        <w:t>&gt;</w:t>
      </w:r>
      <w:r w:rsidRPr="007B14DE">
        <w:rPr>
          <w:b/>
          <w:bCs/>
        </w:rPr>
        <w:t>8006670807</w:t>
      </w:r>
      <w:r w:rsidRPr="007B14DE">
        <w:rPr>
          <w:color w:val="0000FF"/>
        </w:rPr>
        <w:t>&lt;/</w:t>
      </w:r>
      <w:r w:rsidRPr="007B14DE">
        <w:rPr>
          <w:color w:val="990000"/>
        </w:rPr>
        <w:t>m2:REP_TEL_NO</w:t>
      </w:r>
      <w:r w:rsidRPr="007B14DE">
        <w:rPr>
          <w:color w:val="0000FF"/>
        </w:rPr>
        <w:t>&gt;</w:t>
      </w:r>
      <w:r w:rsidRPr="007B14DE">
        <w:t xml:space="preserve"> </w:t>
      </w:r>
    </w:p>
    <w:p w14:paraId="1038A1C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m2:DD_CD</w:t>
      </w:r>
      <w:r w:rsidRPr="007B14DE">
        <w:rPr>
          <w:color w:val="0000FF"/>
        </w:rPr>
        <w:t>&gt;</w:t>
      </w:r>
      <w:r w:rsidRPr="007B14DE">
        <w:rPr>
          <w:b/>
          <w:bCs/>
        </w:rPr>
        <w:t>20090731</w:t>
      </w:r>
      <w:r w:rsidRPr="007B14DE">
        <w:rPr>
          <w:color w:val="0000FF"/>
        </w:rPr>
        <w:t>&lt;/</w:t>
      </w:r>
      <w:r w:rsidRPr="007B14DE">
        <w:rPr>
          <w:color w:val="990000"/>
        </w:rPr>
        <w:t>m2:DD_CD</w:t>
      </w:r>
      <w:r w:rsidRPr="007B14DE">
        <w:rPr>
          <w:color w:val="0000FF"/>
        </w:rPr>
        <w:t>&gt;</w:t>
      </w:r>
      <w:r w:rsidRPr="007B14DE">
        <w:t xml:space="preserve"> </w:t>
      </w:r>
    </w:p>
    <w:p w14:paraId="67A2F6DA"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904Q886621621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14:paraId="71E505CC"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m2:NATN</w:t>
      </w:r>
      <w:r w:rsidRPr="008C51B0">
        <w:rPr>
          <w:color w:val="0000FF"/>
          <w:lang w:val="es-ES"/>
        </w:rPr>
        <w:t>&gt;</w:t>
      </w:r>
      <w:r w:rsidRPr="008C51B0">
        <w:rPr>
          <w:b/>
          <w:bCs/>
          <w:lang w:val="es-ES"/>
        </w:rPr>
        <w:t>9042234484</w:t>
      </w:r>
      <w:r w:rsidRPr="008C51B0">
        <w:rPr>
          <w:color w:val="0000FF"/>
          <w:lang w:val="es-ES"/>
        </w:rPr>
        <w:t>&lt;/</w:t>
      </w:r>
      <w:r w:rsidRPr="008C51B0">
        <w:rPr>
          <w:color w:val="990000"/>
          <w:lang w:val="es-ES"/>
        </w:rPr>
        <w:t>m2:NATN</w:t>
      </w:r>
      <w:r w:rsidRPr="008C51B0">
        <w:rPr>
          <w:color w:val="0000FF"/>
          <w:lang w:val="es-ES"/>
        </w:rPr>
        <w:t>&gt;</w:t>
      </w:r>
      <w:r w:rsidRPr="008C51B0">
        <w:rPr>
          <w:lang w:val="es-ES"/>
        </w:rPr>
        <w:t xml:space="preserve"> </w:t>
      </w:r>
    </w:p>
    <w:p w14:paraId="7A1C65EE" w14:textId="77777777" w:rsidR="007B14DE" w:rsidRPr="007B14DE" w:rsidRDefault="007B14DE" w:rsidP="007B14DE">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m2:NOTIFICATION_ADMIN</w:t>
      </w:r>
      <w:r w:rsidRPr="007B14DE">
        <w:rPr>
          <w:color w:val="0000FF"/>
        </w:rPr>
        <w:t>&gt;</w:t>
      </w:r>
    </w:p>
    <w:p w14:paraId="2E7F615C" w14:textId="77777777" w:rsidR="007B14DE" w:rsidRPr="007B14DE" w:rsidRDefault="007B14DE" w:rsidP="007B14DE">
      <w:pPr>
        <w:ind w:hanging="480"/>
      </w:pPr>
      <w:hyperlink r:id="rId953" w:anchor="#" w:history="1">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14:paraId="67C6D0A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14:paraId="514056E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00001</w:t>
      </w:r>
      <w:r w:rsidRPr="007B14DE">
        <w:rPr>
          <w:color w:val="0000FF"/>
        </w:rPr>
        <w:t>&lt;/</w:t>
      </w:r>
      <w:r w:rsidRPr="007B14DE">
        <w:rPr>
          <w:color w:val="990000"/>
        </w:rPr>
        <w:t>m2:LNUM</w:t>
      </w:r>
      <w:r w:rsidRPr="007B14DE">
        <w:rPr>
          <w:color w:val="0000FF"/>
        </w:rPr>
        <w:t>&gt;</w:t>
      </w:r>
      <w:r w:rsidRPr="007B14DE">
        <w:t xml:space="preserve"> </w:t>
      </w:r>
    </w:p>
    <w:p w14:paraId="2C530F3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9042233101</w:t>
      </w:r>
      <w:r w:rsidRPr="007B14DE">
        <w:rPr>
          <w:color w:val="0000FF"/>
        </w:rPr>
        <w:t>&lt;/</w:t>
      </w:r>
      <w:r w:rsidRPr="007B14DE">
        <w:rPr>
          <w:color w:val="990000"/>
        </w:rPr>
        <w:t>m2:TNS</w:t>
      </w:r>
      <w:r w:rsidRPr="007B14DE">
        <w:rPr>
          <w:color w:val="0000FF"/>
        </w:rPr>
        <w:t>&gt;</w:t>
      </w:r>
      <w:r w:rsidRPr="007B14DE">
        <w:t xml:space="preserve"> </w:t>
      </w:r>
    </w:p>
    <w:p w14:paraId="097BCABD"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14:paraId="6D1D5DA5" w14:textId="77777777" w:rsidR="007B14DE" w:rsidRPr="007B14DE" w:rsidRDefault="007B14DE" w:rsidP="007B14DE">
      <w:pPr>
        <w:ind w:hanging="480"/>
      </w:pPr>
      <w:hyperlink r:id="rId954" w:anchor="#" w:history="1">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14:paraId="1A9E6A7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14:paraId="4A683ED0"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00002</w:t>
      </w:r>
      <w:r w:rsidRPr="007B14DE">
        <w:rPr>
          <w:color w:val="0000FF"/>
        </w:rPr>
        <w:t>&lt;/</w:t>
      </w:r>
      <w:r w:rsidRPr="007B14DE">
        <w:rPr>
          <w:color w:val="990000"/>
        </w:rPr>
        <w:t>m2:LNUM</w:t>
      </w:r>
      <w:r w:rsidRPr="007B14DE">
        <w:rPr>
          <w:color w:val="0000FF"/>
        </w:rPr>
        <w:t>&gt;</w:t>
      </w:r>
      <w:r w:rsidRPr="007B14DE">
        <w:t xml:space="preserve"> </w:t>
      </w:r>
    </w:p>
    <w:p w14:paraId="1C3E7FA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9042233045</w:t>
      </w:r>
      <w:r w:rsidRPr="007B14DE">
        <w:rPr>
          <w:color w:val="0000FF"/>
        </w:rPr>
        <w:t>&lt;/</w:t>
      </w:r>
      <w:r w:rsidRPr="007B14DE">
        <w:rPr>
          <w:color w:val="990000"/>
        </w:rPr>
        <w:t>m2:TNS</w:t>
      </w:r>
      <w:r w:rsidRPr="007B14DE">
        <w:rPr>
          <w:color w:val="0000FF"/>
        </w:rPr>
        <w:t>&gt;</w:t>
      </w:r>
      <w:r w:rsidRPr="007B14DE">
        <w:t xml:space="preserve"> </w:t>
      </w:r>
    </w:p>
    <w:p w14:paraId="24B37465"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14:paraId="13851AEA" w14:textId="77777777" w:rsidR="007B14DE" w:rsidRPr="007B14DE" w:rsidRDefault="007B14DE" w:rsidP="007B14DE">
      <w:pPr>
        <w:ind w:hanging="480"/>
      </w:pPr>
      <w:hyperlink r:id="rId955" w:anchor="#" w:history="1">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14:paraId="74663CC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14:paraId="113679D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00003</w:t>
      </w:r>
      <w:r w:rsidRPr="007B14DE">
        <w:rPr>
          <w:color w:val="0000FF"/>
        </w:rPr>
        <w:t>&lt;/</w:t>
      </w:r>
      <w:r w:rsidRPr="007B14DE">
        <w:rPr>
          <w:color w:val="990000"/>
        </w:rPr>
        <w:t>m2:LNUM</w:t>
      </w:r>
      <w:r w:rsidRPr="007B14DE">
        <w:rPr>
          <w:color w:val="0000FF"/>
        </w:rPr>
        <w:t>&gt;</w:t>
      </w:r>
      <w:r w:rsidRPr="007B14DE">
        <w:t xml:space="preserve"> </w:t>
      </w:r>
    </w:p>
    <w:p w14:paraId="71ED9F3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9042234484</w:t>
      </w:r>
      <w:r w:rsidRPr="007B14DE">
        <w:rPr>
          <w:color w:val="0000FF"/>
        </w:rPr>
        <w:t>&lt;/</w:t>
      </w:r>
      <w:r w:rsidRPr="007B14DE">
        <w:rPr>
          <w:color w:val="990000"/>
        </w:rPr>
        <w:t>m2:TNS</w:t>
      </w:r>
      <w:r w:rsidRPr="007B14DE">
        <w:rPr>
          <w:color w:val="0000FF"/>
        </w:rPr>
        <w:t>&gt;</w:t>
      </w:r>
      <w:r w:rsidRPr="007B14DE">
        <w:t xml:space="preserve"> </w:t>
      </w:r>
    </w:p>
    <w:p w14:paraId="44013CC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14:paraId="7E862CD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m2:FIRM_ORDER_NOTIFICATION</w:t>
      </w:r>
      <w:r w:rsidRPr="007B14DE">
        <w:rPr>
          <w:color w:val="0000FF"/>
        </w:rPr>
        <w:t>&gt;</w:t>
      </w:r>
    </w:p>
    <w:p w14:paraId="7C73CA16"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m2:NOTIFICATION</w:t>
      </w:r>
      <w:r w:rsidRPr="007B14DE">
        <w:rPr>
          <w:color w:val="0000FF"/>
        </w:rPr>
        <w:t>&gt;</w:t>
      </w:r>
    </w:p>
    <w:p w14:paraId="011CAA0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m2:LSR_RESP</w:t>
      </w:r>
      <w:r w:rsidRPr="007B14DE">
        <w:rPr>
          <w:color w:val="0000FF"/>
        </w:rPr>
        <w:t>&gt;</w:t>
      </w:r>
    </w:p>
    <w:p w14:paraId="43B28D27"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m1:ATT_LSR_ORD_RSP</w:t>
      </w:r>
      <w:r w:rsidRPr="007B14DE">
        <w:rPr>
          <w:color w:val="0000FF"/>
        </w:rPr>
        <w:t>&gt;</w:t>
      </w:r>
    </w:p>
    <w:p w14:paraId="33DDF221" w14:textId="77777777" w:rsidR="00EB512F" w:rsidRDefault="00800C48" w:rsidP="00866D4E">
      <w:pPr>
        <w:rPr>
          <w:color w:val="FF0000"/>
          <w:sz w:val="28"/>
          <w:szCs w:val="28"/>
        </w:rPr>
      </w:pPr>
      <w:r>
        <w:rPr>
          <w:color w:val="FF0000"/>
          <w:sz w:val="28"/>
          <w:szCs w:val="28"/>
        </w:rPr>
        <w:br w:type="page"/>
      </w:r>
    </w:p>
    <w:p w14:paraId="649E9C93" w14:textId="77777777" w:rsidR="00EB512F" w:rsidRDefault="00EB512F" w:rsidP="00866D4E">
      <w:pPr>
        <w:rPr>
          <w:color w:val="FF0000"/>
          <w:sz w:val="28"/>
          <w:szCs w:val="28"/>
        </w:rPr>
      </w:pPr>
    </w:p>
    <w:p w14:paraId="33E9A345" w14:textId="77777777" w:rsidR="00EB512F" w:rsidRDefault="00EB512F" w:rsidP="00866D4E">
      <w:pPr>
        <w:rPr>
          <w:color w:val="FF0000"/>
          <w:sz w:val="28"/>
          <w:szCs w:val="28"/>
        </w:rPr>
      </w:pPr>
    </w:p>
    <w:p w14:paraId="25296F2D" w14:textId="77777777" w:rsidR="00B752E4" w:rsidRPr="00866D4E" w:rsidRDefault="00B752E4" w:rsidP="00866D4E">
      <w:pPr>
        <w:rPr>
          <w:rFonts w:ascii="Arial" w:hAnsi="Arial" w:cs="Arial"/>
          <w:b/>
        </w:rPr>
      </w:pPr>
      <w:r w:rsidRPr="00866D4E">
        <w:rPr>
          <w:rFonts w:ascii="Arial" w:hAnsi="Arial" w:cs="Arial"/>
          <w:b/>
        </w:rPr>
        <w:t>TEST CASE M042: Scenario Description:* (Act=C) Change merge 2 single line accounts at the same location owned by the same LSP with the same basic class of service on a single LSR. - LNA=C</w:t>
      </w:r>
    </w:p>
    <w:p w14:paraId="419AD469" w14:textId="77777777" w:rsidR="00B752E4" w:rsidRDefault="00B752E4">
      <w:pPr>
        <w:pStyle w:val="Heading3"/>
        <w:rPr>
          <w:i w:val="0"/>
          <w:iCs w:val="0"/>
        </w:rPr>
      </w:pPr>
      <w:r>
        <w:rPr>
          <w:i w:val="0"/>
          <w:iCs w:val="0"/>
        </w:rPr>
        <w:t>Type of Account:  Business / Single Line</w:t>
      </w:r>
    </w:p>
    <w:p w14:paraId="6BD3896C" w14:textId="77777777" w:rsidR="00866D4E" w:rsidRPr="00866D4E" w:rsidRDefault="00866D4E" w:rsidP="00866D4E"/>
    <w:p w14:paraId="2D4BE6CD" w14:textId="77777777" w:rsidR="00B752E4" w:rsidRDefault="00B752E4"/>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4338"/>
        <w:gridCol w:w="2412"/>
      </w:tblGrid>
      <w:tr w:rsidR="00B752E4" w:rsidRPr="00866D4E" w14:paraId="3DA3212E" w14:textId="77777777">
        <w:trPr>
          <w:tblHeader/>
        </w:trPr>
        <w:tc>
          <w:tcPr>
            <w:tcW w:w="2250" w:type="dxa"/>
            <w:tcBorders>
              <w:top w:val="single" w:sz="12" w:space="0" w:color="auto"/>
              <w:left w:val="single" w:sz="12" w:space="0" w:color="auto"/>
              <w:bottom w:val="single" w:sz="6" w:space="0" w:color="auto"/>
              <w:right w:val="single" w:sz="6" w:space="0" w:color="auto"/>
            </w:tcBorders>
          </w:tcPr>
          <w:p w14:paraId="53E215F8"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338" w:type="dxa"/>
            <w:tcBorders>
              <w:top w:val="single" w:sz="12" w:space="0" w:color="auto"/>
              <w:left w:val="single" w:sz="6" w:space="0" w:color="auto"/>
              <w:bottom w:val="single" w:sz="6" w:space="0" w:color="auto"/>
              <w:right w:val="single" w:sz="6" w:space="0" w:color="auto"/>
            </w:tcBorders>
          </w:tcPr>
          <w:p w14:paraId="2371C095" w14:textId="77777777" w:rsidR="00B752E4" w:rsidRPr="00866D4E" w:rsidRDefault="00B752E4">
            <w:pPr>
              <w:jc w:val="center"/>
              <w:rPr>
                <w:rFonts w:ascii="Arial" w:hAnsi="Arial" w:cs="Arial"/>
                <w:b/>
              </w:rPr>
            </w:pPr>
            <w:r w:rsidRPr="00866D4E">
              <w:rPr>
                <w:rFonts w:ascii="Arial" w:hAnsi="Arial" w:cs="Arial"/>
                <w:b/>
              </w:rPr>
              <w:t>FIELD NAME</w:t>
            </w:r>
          </w:p>
        </w:tc>
        <w:tc>
          <w:tcPr>
            <w:tcW w:w="2412" w:type="dxa"/>
            <w:tcBorders>
              <w:top w:val="single" w:sz="12" w:space="0" w:color="auto"/>
              <w:left w:val="single" w:sz="6" w:space="0" w:color="auto"/>
              <w:bottom w:val="single" w:sz="6" w:space="0" w:color="auto"/>
              <w:right w:val="single" w:sz="12" w:space="0" w:color="auto"/>
            </w:tcBorders>
          </w:tcPr>
          <w:p w14:paraId="5DF5E6C6"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54AE8DFA"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363CC717" w14:textId="77777777" w:rsidR="00B752E4" w:rsidRPr="00866D4E" w:rsidRDefault="00B752E4">
            <w:pPr>
              <w:pStyle w:val="Heading4"/>
              <w:rPr>
                <w:b/>
                <w:bCs/>
                <w:i w:val="0"/>
                <w:iCs w:val="0"/>
              </w:rPr>
            </w:pPr>
            <w:r w:rsidRPr="00866D4E">
              <w:rPr>
                <w:b/>
                <w:bCs/>
                <w:i w:val="0"/>
                <w:iCs w:val="0"/>
              </w:rPr>
              <w:t>LSR  FORM</w:t>
            </w:r>
          </w:p>
        </w:tc>
      </w:tr>
      <w:tr w:rsidR="00B752E4" w:rsidRPr="00866D4E" w14:paraId="05024C96"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47899ABE"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0DBA1923"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4440B6A3" w14:textId="77777777" w:rsidR="00B752E4" w:rsidRPr="00866D4E" w:rsidRDefault="00B752E4">
            <w:pPr>
              <w:pStyle w:val="FORMDATA"/>
              <w:rPr>
                <w:b/>
                <w:color w:val="auto"/>
              </w:rPr>
            </w:pPr>
            <w:r w:rsidRPr="00866D4E">
              <w:rPr>
                <w:b/>
                <w:color w:val="auto"/>
              </w:rPr>
              <w:t>CCNA</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01AB6223" w14:textId="77777777" w:rsidR="00B752E4" w:rsidRPr="00866D4E" w:rsidRDefault="00B752E4">
            <w:pPr>
              <w:pStyle w:val="FORMDATA"/>
              <w:rPr>
                <w:b/>
                <w:color w:val="auto"/>
              </w:rPr>
            </w:pPr>
            <w:r w:rsidRPr="00866D4E">
              <w:rPr>
                <w:b/>
                <w:color w:val="auto"/>
              </w:rPr>
              <w:t>Customer Carrier Name Abbreviation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6E080CE" w14:textId="77777777" w:rsidR="00B752E4" w:rsidRPr="00866D4E" w:rsidRDefault="00B752E4">
            <w:pPr>
              <w:pStyle w:val="FORMDATA"/>
              <w:rPr>
                <w:b/>
                <w:color w:val="auto"/>
              </w:rPr>
            </w:pPr>
            <w:r w:rsidRPr="00866D4E">
              <w:rPr>
                <w:b/>
                <w:color w:val="auto"/>
              </w:rPr>
              <w:t>ZXL</w:t>
            </w:r>
          </w:p>
        </w:tc>
      </w:tr>
      <w:tr w:rsidR="00B752E4" w:rsidRPr="00866D4E" w14:paraId="744C2EFC" w14:textId="77777777">
        <w:tc>
          <w:tcPr>
            <w:tcW w:w="2250" w:type="dxa"/>
            <w:tcBorders>
              <w:top w:val="single" w:sz="6" w:space="0" w:color="auto"/>
              <w:left w:val="single" w:sz="12" w:space="0" w:color="auto"/>
              <w:bottom w:val="single" w:sz="6" w:space="0" w:color="auto"/>
              <w:right w:val="single" w:sz="6" w:space="0" w:color="auto"/>
            </w:tcBorders>
          </w:tcPr>
          <w:p w14:paraId="376303F8" w14:textId="77777777" w:rsidR="00B752E4" w:rsidRPr="00866D4E" w:rsidRDefault="00B752E4">
            <w:pPr>
              <w:pStyle w:val="FORMDATA"/>
              <w:rPr>
                <w:b/>
                <w:color w:val="auto"/>
              </w:rPr>
            </w:pPr>
            <w:r w:rsidRPr="00866D4E">
              <w:rPr>
                <w:b/>
                <w:color w:val="auto"/>
              </w:rPr>
              <w:t>PON</w:t>
            </w:r>
          </w:p>
        </w:tc>
        <w:tc>
          <w:tcPr>
            <w:tcW w:w="4338" w:type="dxa"/>
            <w:tcBorders>
              <w:top w:val="single" w:sz="6" w:space="0" w:color="auto"/>
              <w:left w:val="single" w:sz="6" w:space="0" w:color="auto"/>
              <w:bottom w:val="single" w:sz="6" w:space="0" w:color="auto"/>
              <w:right w:val="single" w:sz="6" w:space="0" w:color="auto"/>
            </w:tcBorders>
          </w:tcPr>
          <w:p w14:paraId="6C9C1A08" w14:textId="77777777" w:rsidR="00B752E4" w:rsidRPr="00866D4E" w:rsidRDefault="00B752E4">
            <w:pPr>
              <w:pStyle w:val="FORMDATA"/>
              <w:rPr>
                <w:b/>
                <w:color w:val="auto"/>
              </w:rPr>
            </w:pPr>
            <w:r w:rsidRPr="00866D4E">
              <w:rPr>
                <w:b/>
                <w:color w:val="auto"/>
              </w:rPr>
              <w:t>Purchase Order Number</w:t>
            </w:r>
          </w:p>
        </w:tc>
        <w:tc>
          <w:tcPr>
            <w:tcW w:w="2412" w:type="dxa"/>
            <w:tcBorders>
              <w:top w:val="single" w:sz="6" w:space="0" w:color="auto"/>
              <w:left w:val="single" w:sz="6" w:space="0" w:color="auto"/>
              <w:bottom w:val="single" w:sz="6" w:space="0" w:color="auto"/>
              <w:right w:val="single" w:sz="12" w:space="0" w:color="auto"/>
            </w:tcBorders>
          </w:tcPr>
          <w:p w14:paraId="3B9F960C" w14:textId="77777777" w:rsidR="00B752E4" w:rsidRPr="00866D4E" w:rsidRDefault="00B752E4">
            <w:pPr>
              <w:pStyle w:val="FORMDATA"/>
              <w:rPr>
                <w:b/>
                <w:color w:val="auto"/>
              </w:rPr>
            </w:pPr>
            <w:r w:rsidRPr="00866D4E">
              <w:rPr>
                <w:b/>
                <w:color w:val="auto"/>
              </w:rPr>
              <w:t>M42</w:t>
            </w:r>
          </w:p>
        </w:tc>
      </w:tr>
      <w:tr w:rsidR="00B752E4" w:rsidRPr="00866D4E" w14:paraId="33F45A41" w14:textId="77777777">
        <w:tc>
          <w:tcPr>
            <w:tcW w:w="2250" w:type="dxa"/>
            <w:tcBorders>
              <w:top w:val="single" w:sz="6" w:space="0" w:color="auto"/>
              <w:left w:val="single" w:sz="12" w:space="0" w:color="auto"/>
              <w:bottom w:val="single" w:sz="6" w:space="0" w:color="auto"/>
              <w:right w:val="single" w:sz="6" w:space="0" w:color="auto"/>
            </w:tcBorders>
          </w:tcPr>
          <w:p w14:paraId="29B37794" w14:textId="77777777" w:rsidR="00B752E4" w:rsidRPr="00866D4E" w:rsidRDefault="00B752E4">
            <w:pPr>
              <w:pStyle w:val="FORMDATA"/>
              <w:rPr>
                <w:b/>
                <w:color w:val="auto"/>
              </w:rPr>
            </w:pPr>
            <w:r w:rsidRPr="00866D4E">
              <w:rPr>
                <w:b/>
                <w:color w:val="auto"/>
              </w:rPr>
              <w:t>PROJECT</w:t>
            </w:r>
          </w:p>
        </w:tc>
        <w:tc>
          <w:tcPr>
            <w:tcW w:w="4338" w:type="dxa"/>
            <w:tcBorders>
              <w:top w:val="single" w:sz="6" w:space="0" w:color="auto"/>
              <w:left w:val="single" w:sz="6" w:space="0" w:color="auto"/>
              <w:bottom w:val="single" w:sz="6" w:space="0" w:color="auto"/>
              <w:right w:val="single" w:sz="6" w:space="0" w:color="auto"/>
            </w:tcBorders>
          </w:tcPr>
          <w:p w14:paraId="64FF3052" w14:textId="77777777" w:rsidR="00B752E4" w:rsidRPr="00866D4E" w:rsidRDefault="00B752E4">
            <w:pPr>
              <w:pStyle w:val="FORMDATA"/>
              <w:rPr>
                <w:b/>
                <w:color w:val="auto"/>
              </w:rPr>
            </w:pPr>
            <w:r w:rsidRPr="00866D4E">
              <w:rPr>
                <w:b/>
                <w:color w:val="auto"/>
              </w:rPr>
              <w:t>Project</w:t>
            </w:r>
          </w:p>
        </w:tc>
        <w:tc>
          <w:tcPr>
            <w:tcW w:w="2412" w:type="dxa"/>
            <w:tcBorders>
              <w:top w:val="single" w:sz="6" w:space="0" w:color="auto"/>
              <w:left w:val="single" w:sz="6" w:space="0" w:color="auto"/>
              <w:bottom w:val="single" w:sz="6" w:space="0" w:color="auto"/>
              <w:right w:val="single" w:sz="12" w:space="0" w:color="auto"/>
            </w:tcBorders>
          </w:tcPr>
          <w:p w14:paraId="2CEDA58A" w14:textId="77777777" w:rsidR="00B752E4" w:rsidRPr="00866D4E" w:rsidRDefault="00B752E4">
            <w:pPr>
              <w:pStyle w:val="FORMDATA"/>
              <w:rPr>
                <w:b/>
                <w:color w:val="auto"/>
              </w:rPr>
            </w:pPr>
            <w:r w:rsidRPr="00866D4E">
              <w:rPr>
                <w:b/>
                <w:color w:val="auto"/>
              </w:rPr>
              <w:t>CAVENOBILL</w:t>
            </w:r>
          </w:p>
        </w:tc>
      </w:tr>
      <w:tr w:rsidR="00B752E4" w:rsidRPr="00866D4E" w14:paraId="3D9E53B2" w14:textId="77777777">
        <w:tc>
          <w:tcPr>
            <w:tcW w:w="2250" w:type="dxa"/>
            <w:tcBorders>
              <w:top w:val="single" w:sz="6" w:space="0" w:color="auto"/>
              <w:left w:val="single" w:sz="12" w:space="0" w:color="auto"/>
              <w:bottom w:val="single" w:sz="6" w:space="0" w:color="auto"/>
              <w:right w:val="single" w:sz="6" w:space="0" w:color="auto"/>
            </w:tcBorders>
          </w:tcPr>
          <w:p w14:paraId="40372F27" w14:textId="77777777" w:rsidR="00B752E4" w:rsidRPr="00866D4E" w:rsidRDefault="00B752E4">
            <w:pPr>
              <w:pStyle w:val="FORMDATA"/>
              <w:rPr>
                <w:b/>
                <w:color w:val="auto"/>
              </w:rPr>
            </w:pPr>
            <w:r w:rsidRPr="00866D4E">
              <w:rPr>
                <w:b/>
                <w:color w:val="auto"/>
              </w:rPr>
              <w:t>ATN</w:t>
            </w:r>
          </w:p>
        </w:tc>
        <w:tc>
          <w:tcPr>
            <w:tcW w:w="4338" w:type="dxa"/>
            <w:tcBorders>
              <w:top w:val="single" w:sz="6" w:space="0" w:color="auto"/>
              <w:left w:val="single" w:sz="6" w:space="0" w:color="auto"/>
              <w:bottom w:val="single" w:sz="6" w:space="0" w:color="auto"/>
              <w:right w:val="single" w:sz="6" w:space="0" w:color="auto"/>
            </w:tcBorders>
          </w:tcPr>
          <w:p w14:paraId="2018C635" w14:textId="77777777" w:rsidR="00B752E4" w:rsidRPr="00866D4E" w:rsidRDefault="00B752E4">
            <w:pPr>
              <w:pStyle w:val="FORMDATA"/>
              <w:rPr>
                <w:b/>
                <w:color w:val="auto"/>
              </w:rPr>
            </w:pPr>
            <w:r w:rsidRPr="00866D4E">
              <w:rPr>
                <w:b/>
                <w:color w:val="auto"/>
              </w:rPr>
              <w:t>Account Telephone Number</w:t>
            </w:r>
          </w:p>
        </w:tc>
        <w:tc>
          <w:tcPr>
            <w:tcW w:w="2412" w:type="dxa"/>
            <w:tcBorders>
              <w:top w:val="single" w:sz="6" w:space="0" w:color="auto"/>
              <w:left w:val="single" w:sz="6" w:space="0" w:color="auto"/>
              <w:bottom w:val="single" w:sz="6" w:space="0" w:color="auto"/>
              <w:right w:val="single" w:sz="12" w:space="0" w:color="auto"/>
            </w:tcBorders>
          </w:tcPr>
          <w:p w14:paraId="7178AD54" w14:textId="77777777" w:rsidR="00B752E4" w:rsidRPr="00866D4E" w:rsidRDefault="00B752E4">
            <w:pPr>
              <w:pStyle w:val="FORMDATA"/>
              <w:rPr>
                <w:b/>
                <w:color w:val="auto"/>
              </w:rPr>
            </w:pPr>
            <w:r w:rsidRPr="00866D4E">
              <w:rPr>
                <w:b/>
                <w:color w:val="auto"/>
              </w:rPr>
              <w:t>2287129014</w:t>
            </w:r>
          </w:p>
        </w:tc>
      </w:tr>
      <w:tr w:rsidR="00B752E4" w:rsidRPr="00866D4E" w14:paraId="14F2381E" w14:textId="77777777">
        <w:trPr>
          <w:trHeight w:val="72"/>
        </w:trPr>
        <w:tc>
          <w:tcPr>
            <w:tcW w:w="2250" w:type="dxa"/>
            <w:tcBorders>
              <w:top w:val="single" w:sz="6" w:space="0" w:color="auto"/>
              <w:left w:val="single" w:sz="12" w:space="0" w:color="auto"/>
              <w:bottom w:val="single" w:sz="6" w:space="0" w:color="auto"/>
              <w:right w:val="single" w:sz="6" w:space="0" w:color="auto"/>
            </w:tcBorders>
          </w:tcPr>
          <w:p w14:paraId="7DFDA7F4" w14:textId="77777777" w:rsidR="00B752E4" w:rsidRPr="00866D4E" w:rsidRDefault="00B752E4">
            <w:pPr>
              <w:pStyle w:val="FORMDATA"/>
              <w:rPr>
                <w:b/>
                <w:color w:val="auto"/>
              </w:rPr>
            </w:pPr>
            <w:r w:rsidRPr="00866D4E">
              <w:rPr>
                <w:b/>
                <w:color w:val="auto"/>
              </w:rPr>
              <w:t>SC</w:t>
            </w:r>
          </w:p>
        </w:tc>
        <w:tc>
          <w:tcPr>
            <w:tcW w:w="4338" w:type="dxa"/>
            <w:tcBorders>
              <w:top w:val="single" w:sz="6" w:space="0" w:color="auto"/>
              <w:left w:val="single" w:sz="6" w:space="0" w:color="auto"/>
              <w:bottom w:val="single" w:sz="6" w:space="0" w:color="auto"/>
              <w:right w:val="single" w:sz="6" w:space="0" w:color="auto"/>
            </w:tcBorders>
          </w:tcPr>
          <w:p w14:paraId="0721491C"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12" w:type="dxa"/>
            <w:tcBorders>
              <w:top w:val="single" w:sz="6" w:space="0" w:color="auto"/>
              <w:left w:val="single" w:sz="6" w:space="0" w:color="auto"/>
              <w:bottom w:val="single" w:sz="6" w:space="0" w:color="auto"/>
              <w:right w:val="single" w:sz="12" w:space="0" w:color="auto"/>
            </w:tcBorders>
          </w:tcPr>
          <w:p w14:paraId="22FE6841" w14:textId="77777777" w:rsidR="00B752E4" w:rsidRPr="00866D4E" w:rsidRDefault="00B752E4">
            <w:pPr>
              <w:pStyle w:val="FORMDATA"/>
              <w:rPr>
                <w:b/>
                <w:color w:val="auto"/>
              </w:rPr>
            </w:pPr>
            <w:r w:rsidRPr="00866D4E">
              <w:rPr>
                <w:b/>
                <w:color w:val="auto"/>
              </w:rPr>
              <w:t>LCSC</w:t>
            </w:r>
          </w:p>
        </w:tc>
      </w:tr>
      <w:tr w:rsidR="00B752E4" w:rsidRPr="00866D4E" w14:paraId="2F423BAE"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B5F9AB6" w14:textId="77777777" w:rsidR="00B752E4" w:rsidRPr="00866D4E" w:rsidRDefault="00B752E4">
            <w:pPr>
              <w:pStyle w:val="FORMDATA"/>
              <w:rPr>
                <w:b/>
                <w:color w:val="auto"/>
              </w:rPr>
            </w:pPr>
            <w:r w:rsidRPr="00866D4E">
              <w:rPr>
                <w:b/>
                <w:color w:val="auto"/>
              </w:rPr>
              <w:t>D/TSent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0DBEFA5B" w14:textId="77777777" w:rsidR="00B752E4" w:rsidRPr="00866D4E" w:rsidRDefault="00B752E4">
            <w:pPr>
              <w:pStyle w:val="FORMDATA"/>
              <w:rPr>
                <w:b/>
                <w:color w:val="auto"/>
              </w:rPr>
            </w:pPr>
            <w:r w:rsidRPr="00866D4E">
              <w:rPr>
                <w:b/>
                <w:color w:val="auto"/>
              </w:rPr>
              <w:t>Date &amp; Time Sent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72973E69" w14:textId="77777777" w:rsidR="00B752E4" w:rsidRPr="00866D4E" w:rsidRDefault="00B752E4">
            <w:pPr>
              <w:pStyle w:val="FORMDATA"/>
              <w:rPr>
                <w:b/>
                <w:color w:val="auto"/>
              </w:rPr>
            </w:pPr>
            <w:r w:rsidRPr="00866D4E">
              <w:rPr>
                <w:b/>
                <w:color w:val="auto"/>
              </w:rPr>
              <w:t>20040110</w:t>
            </w:r>
          </w:p>
        </w:tc>
      </w:tr>
      <w:tr w:rsidR="00B752E4" w:rsidRPr="00866D4E" w14:paraId="666C08EC"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1AF84DAB" w14:textId="77777777" w:rsidR="00B752E4" w:rsidRPr="00866D4E" w:rsidRDefault="00B752E4">
            <w:pPr>
              <w:pStyle w:val="FORMDATA"/>
              <w:rPr>
                <w:b/>
                <w:color w:val="auto"/>
              </w:rPr>
            </w:pPr>
            <w:r w:rsidRPr="00866D4E">
              <w:rPr>
                <w:b/>
                <w:color w:val="auto"/>
              </w:rPr>
              <w:t>DDD</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42C8493A" w14:textId="77777777" w:rsidR="00B752E4" w:rsidRPr="00866D4E" w:rsidRDefault="00B752E4">
            <w:pPr>
              <w:pStyle w:val="FORMDATA"/>
              <w:rPr>
                <w:b/>
                <w:color w:val="auto"/>
              </w:rPr>
            </w:pPr>
            <w:r w:rsidRPr="00866D4E">
              <w:rPr>
                <w:b/>
                <w:color w:val="auto"/>
              </w:rPr>
              <w:t>Desired Due Date</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8AE0114" w14:textId="77777777" w:rsidR="00B752E4" w:rsidRPr="00866D4E" w:rsidRDefault="00B752E4">
            <w:pPr>
              <w:pStyle w:val="FORMDATA"/>
              <w:rPr>
                <w:b/>
                <w:color w:val="auto"/>
              </w:rPr>
            </w:pPr>
            <w:r w:rsidRPr="00866D4E">
              <w:rPr>
                <w:b/>
                <w:color w:val="auto"/>
              </w:rPr>
              <w:t>20040212</w:t>
            </w:r>
          </w:p>
        </w:tc>
      </w:tr>
      <w:tr w:rsidR="00B752E4" w:rsidRPr="00866D4E" w14:paraId="04760C3E" w14:textId="77777777">
        <w:tc>
          <w:tcPr>
            <w:tcW w:w="2250" w:type="dxa"/>
            <w:tcBorders>
              <w:top w:val="single" w:sz="6" w:space="0" w:color="auto"/>
              <w:left w:val="single" w:sz="12" w:space="0" w:color="auto"/>
              <w:bottom w:val="single" w:sz="6" w:space="0" w:color="auto"/>
              <w:right w:val="single" w:sz="6" w:space="0" w:color="auto"/>
            </w:tcBorders>
          </w:tcPr>
          <w:p w14:paraId="599F2976" w14:textId="77777777" w:rsidR="00B752E4" w:rsidRPr="00866D4E" w:rsidRDefault="00B752E4">
            <w:pPr>
              <w:pStyle w:val="FORMDATA"/>
              <w:rPr>
                <w:b/>
                <w:color w:val="auto"/>
              </w:rPr>
            </w:pPr>
            <w:r w:rsidRPr="00866D4E">
              <w:rPr>
                <w:b/>
                <w:color w:val="auto"/>
              </w:rPr>
              <w:t>REQTYP</w:t>
            </w:r>
          </w:p>
        </w:tc>
        <w:tc>
          <w:tcPr>
            <w:tcW w:w="4338" w:type="dxa"/>
            <w:tcBorders>
              <w:top w:val="single" w:sz="6" w:space="0" w:color="auto"/>
              <w:left w:val="single" w:sz="6" w:space="0" w:color="auto"/>
              <w:bottom w:val="single" w:sz="6" w:space="0" w:color="auto"/>
              <w:right w:val="single" w:sz="6" w:space="0" w:color="auto"/>
            </w:tcBorders>
          </w:tcPr>
          <w:p w14:paraId="4A068B01" w14:textId="77777777" w:rsidR="00B752E4" w:rsidRPr="00866D4E" w:rsidRDefault="00B752E4">
            <w:pPr>
              <w:pStyle w:val="FORMDATA"/>
              <w:rPr>
                <w:b/>
                <w:color w:val="auto"/>
              </w:rPr>
            </w:pPr>
            <w:r w:rsidRPr="00866D4E">
              <w:rPr>
                <w:b/>
                <w:color w:val="auto"/>
              </w:rPr>
              <w:t>Request Type</w:t>
            </w:r>
          </w:p>
        </w:tc>
        <w:tc>
          <w:tcPr>
            <w:tcW w:w="2412" w:type="dxa"/>
            <w:tcBorders>
              <w:top w:val="single" w:sz="6" w:space="0" w:color="auto"/>
              <w:left w:val="single" w:sz="6" w:space="0" w:color="auto"/>
              <w:bottom w:val="single" w:sz="6" w:space="0" w:color="auto"/>
              <w:right w:val="single" w:sz="12" w:space="0" w:color="auto"/>
            </w:tcBorders>
          </w:tcPr>
          <w:p w14:paraId="780F77DB" w14:textId="77777777" w:rsidR="00B752E4" w:rsidRPr="00866D4E" w:rsidRDefault="00B752E4">
            <w:pPr>
              <w:pStyle w:val="FORMDATA"/>
              <w:rPr>
                <w:b/>
                <w:color w:val="auto"/>
              </w:rPr>
            </w:pPr>
            <w:r w:rsidRPr="00866D4E">
              <w:rPr>
                <w:b/>
                <w:color w:val="auto"/>
              </w:rPr>
              <w:t>MB</w:t>
            </w:r>
          </w:p>
        </w:tc>
      </w:tr>
      <w:tr w:rsidR="00B752E4" w:rsidRPr="00866D4E" w14:paraId="57514B50" w14:textId="77777777">
        <w:tc>
          <w:tcPr>
            <w:tcW w:w="2250" w:type="dxa"/>
            <w:tcBorders>
              <w:top w:val="single" w:sz="6" w:space="0" w:color="auto"/>
              <w:left w:val="single" w:sz="12" w:space="0" w:color="auto"/>
              <w:bottom w:val="single" w:sz="6" w:space="0" w:color="auto"/>
              <w:right w:val="single" w:sz="6" w:space="0" w:color="auto"/>
            </w:tcBorders>
          </w:tcPr>
          <w:p w14:paraId="3FC0476B" w14:textId="77777777" w:rsidR="00B752E4" w:rsidRPr="00866D4E" w:rsidRDefault="00B752E4">
            <w:pPr>
              <w:pStyle w:val="FORMDATA"/>
              <w:rPr>
                <w:b/>
                <w:color w:val="auto"/>
              </w:rPr>
            </w:pPr>
            <w:r w:rsidRPr="00866D4E">
              <w:rPr>
                <w:b/>
                <w:color w:val="auto"/>
              </w:rPr>
              <w:t>ACT</w:t>
            </w:r>
          </w:p>
        </w:tc>
        <w:tc>
          <w:tcPr>
            <w:tcW w:w="4338" w:type="dxa"/>
            <w:tcBorders>
              <w:top w:val="single" w:sz="6" w:space="0" w:color="auto"/>
              <w:left w:val="single" w:sz="6" w:space="0" w:color="auto"/>
              <w:bottom w:val="single" w:sz="6" w:space="0" w:color="auto"/>
              <w:right w:val="single" w:sz="6" w:space="0" w:color="auto"/>
            </w:tcBorders>
          </w:tcPr>
          <w:p w14:paraId="4E80A3BE" w14:textId="77777777" w:rsidR="00B752E4" w:rsidRPr="00866D4E" w:rsidRDefault="00B752E4">
            <w:pPr>
              <w:pStyle w:val="FORMDATA"/>
              <w:rPr>
                <w:b/>
                <w:color w:val="auto"/>
              </w:rPr>
            </w:pPr>
            <w:r w:rsidRPr="00866D4E">
              <w:rPr>
                <w:b/>
                <w:color w:val="auto"/>
              </w:rPr>
              <w:t>Activity Type</w:t>
            </w:r>
          </w:p>
        </w:tc>
        <w:tc>
          <w:tcPr>
            <w:tcW w:w="2412" w:type="dxa"/>
            <w:tcBorders>
              <w:top w:val="single" w:sz="6" w:space="0" w:color="auto"/>
              <w:left w:val="single" w:sz="6" w:space="0" w:color="auto"/>
              <w:bottom w:val="single" w:sz="6" w:space="0" w:color="auto"/>
              <w:right w:val="single" w:sz="12" w:space="0" w:color="auto"/>
            </w:tcBorders>
          </w:tcPr>
          <w:p w14:paraId="3816A1FD" w14:textId="77777777" w:rsidR="00B752E4" w:rsidRPr="00866D4E" w:rsidRDefault="00B752E4">
            <w:pPr>
              <w:pStyle w:val="FORMDATA"/>
              <w:rPr>
                <w:b/>
                <w:color w:val="auto"/>
              </w:rPr>
            </w:pPr>
            <w:r w:rsidRPr="00866D4E">
              <w:rPr>
                <w:b/>
                <w:color w:val="auto"/>
              </w:rPr>
              <w:t>C</w:t>
            </w:r>
          </w:p>
        </w:tc>
      </w:tr>
      <w:tr w:rsidR="00B752E4" w:rsidRPr="00866D4E" w14:paraId="394E0A7A" w14:textId="77777777">
        <w:tc>
          <w:tcPr>
            <w:tcW w:w="2250" w:type="dxa"/>
            <w:tcBorders>
              <w:top w:val="single" w:sz="6" w:space="0" w:color="auto"/>
              <w:left w:val="single" w:sz="12" w:space="0" w:color="auto"/>
              <w:bottom w:val="single" w:sz="6" w:space="0" w:color="auto"/>
              <w:right w:val="single" w:sz="6" w:space="0" w:color="auto"/>
            </w:tcBorders>
          </w:tcPr>
          <w:p w14:paraId="64C3252F" w14:textId="77777777" w:rsidR="00B752E4" w:rsidRPr="00866D4E" w:rsidRDefault="00B752E4">
            <w:pPr>
              <w:pStyle w:val="FORMDATA"/>
              <w:rPr>
                <w:b/>
                <w:color w:val="auto"/>
              </w:rPr>
            </w:pPr>
            <w:r w:rsidRPr="00866D4E">
              <w:rPr>
                <w:b/>
                <w:color w:val="auto"/>
              </w:rPr>
              <w:t>CC</w:t>
            </w:r>
          </w:p>
        </w:tc>
        <w:tc>
          <w:tcPr>
            <w:tcW w:w="4338" w:type="dxa"/>
            <w:tcBorders>
              <w:top w:val="single" w:sz="6" w:space="0" w:color="auto"/>
              <w:left w:val="single" w:sz="6" w:space="0" w:color="auto"/>
              <w:bottom w:val="single" w:sz="6" w:space="0" w:color="auto"/>
              <w:right w:val="single" w:sz="6" w:space="0" w:color="auto"/>
            </w:tcBorders>
          </w:tcPr>
          <w:p w14:paraId="2D767635" w14:textId="77777777" w:rsidR="00B752E4" w:rsidRPr="00866D4E" w:rsidRDefault="00B752E4">
            <w:pPr>
              <w:pStyle w:val="FORMDATA"/>
              <w:rPr>
                <w:b/>
                <w:color w:val="auto"/>
              </w:rPr>
            </w:pPr>
            <w:r w:rsidRPr="00866D4E">
              <w:rPr>
                <w:b/>
                <w:color w:val="auto"/>
              </w:rPr>
              <w:t>Company Code</w:t>
            </w:r>
          </w:p>
        </w:tc>
        <w:tc>
          <w:tcPr>
            <w:tcW w:w="2412" w:type="dxa"/>
            <w:tcBorders>
              <w:top w:val="single" w:sz="6" w:space="0" w:color="auto"/>
              <w:left w:val="single" w:sz="6" w:space="0" w:color="auto"/>
              <w:bottom w:val="single" w:sz="6" w:space="0" w:color="auto"/>
              <w:right w:val="single" w:sz="12" w:space="0" w:color="auto"/>
            </w:tcBorders>
          </w:tcPr>
          <w:p w14:paraId="34A1ABF1" w14:textId="77777777" w:rsidR="00B752E4" w:rsidRPr="00866D4E" w:rsidRDefault="00B752E4">
            <w:pPr>
              <w:pStyle w:val="FORMDATA"/>
              <w:rPr>
                <w:b/>
                <w:color w:val="auto"/>
              </w:rPr>
            </w:pPr>
            <w:r w:rsidRPr="00866D4E">
              <w:rPr>
                <w:b/>
                <w:color w:val="auto"/>
              </w:rPr>
              <w:t>9999</w:t>
            </w:r>
          </w:p>
        </w:tc>
      </w:tr>
      <w:tr w:rsidR="00B752E4" w:rsidRPr="00866D4E" w14:paraId="14B125AD" w14:textId="77777777">
        <w:tc>
          <w:tcPr>
            <w:tcW w:w="2250" w:type="dxa"/>
            <w:tcBorders>
              <w:top w:val="single" w:sz="6" w:space="0" w:color="auto"/>
              <w:left w:val="single" w:sz="12" w:space="0" w:color="auto"/>
              <w:bottom w:val="single" w:sz="6" w:space="0" w:color="auto"/>
              <w:right w:val="single" w:sz="6" w:space="0" w:color="auto"/>
            </w:tcBorders>
          </w:tcPr>
          <w:p w14:paraId="01F4C091" w14:textId="77777777" w:rsidR="00B752E4" w:rsidRPr="00866D4E" w:rsidRDefault="00B752E4">
            <w:pPr>
              <w:pStyle w:val="FORMDATA"/>
              <w:rPr>
                <w:b/>
                <w:color w:val="auto"/>
              </w:rPr>
            </w:pPr>
            <w:r w:rsidRPr="00866D4E">
              <w:rPr>
                <w:b/>
                <w:color w:val="auto"/>
              </w:rPr>
              <w:t>TOS</w:t>
            </w:r>
          </w:p>
        </w:tc>
        <w:tc>
          <w:tcPr>
            <w:tcW w:w="4338" w:type="dxa"/>
            <w:tcBorders>
              <w:top w:val="single" w:sz="6" w:space="0" w:color="auto"/>
              <w:left w:val="single" w:sz="6" w:space="0" w:color="auto"/>
              <w:bottom w:val="single" w:sz="6" w:space="0" w:color="auto"/>
              <w:right w:val="single" w:sz="6" w:space="0" w:color="auto"/>
            </w:tcBorders>
          </w:tcPr>
          <w:p w14:paraId="258C30C7" w14:textId="77777777" w:rsidR="00B752E4" w:rsidRPr="00866D4E" w:rsidRDefault="00B752E4">
            <w:pPr>
              <w:pStyle w:val="FORMDATA"/>
              <w:rPr>
                <w:b/>
                <w:color w:val="auto"/>
              </w:rPr>
            </w:pPr>
            <w:r w:rsidRPr="00866D4E">
              <w:rPr>
                <w:b/>
                <w:color w:val="auto"/>
              </w:rPr>
              <w:t>Type of Service</w:t>
            </w:r>
          </w:p>
        </w:tc>
        <w:tc>
          <w:tcPr>
            <w:tcW w:w="2412" w:type="dxa"/>
            <w:tcBorders>
              <w:top w:val="single" w:sz="6" w:space="0" w:color="auto"/>
              <w:left w:val="single" w:sz="6" w:space="0" w:color="auto"/>
              <w:bottom w:val="single" w:sz="6" w:space="0" w:color="auto"/>
              <w:right w:val="single" w:sz="12" w:space="0" w:color="auto"/>
            </w:tcBorders>
          </w:tcPr>
          <w:p w14:paraId="0E37FB52" w14:textId="77777777" w:rsidR="00B752E4" w:rsidRPr="00866D4E" w:rsidRDefault="00B752E4">
            <w:pPr>
              <w:pStyle w:val="FORMDATA"/>
              <w:rPr>
                <w:b/>
                <w:color w:val="auto"/>
                <w:lang w:val="fr-FR"/>
              </w:rPr>
            </w:pPr>
            <w:r w:rsidRPr="00866D4E">
              <w:rPr>
                <w:b/>
                <w:color w:val="auto"/>
                <w:lang w:val="fr-FR"/>
              </w:rPr>
              <w:t>1BM-</w:t>
            </w:r>
          </w:p>
        </w:tc>
      </w:tr>
      <w:tr w:rsidR="00B752E4" w:rsidRPr="00866D4E" w14:paraId="55261BE3"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6AFF09C1" w14:textId="77777777" w:rsidR="00B752E4" w:rsidRPr="00866D4E" w:rsidRDefault="00B752E4">
            <w:pPr>
              <w:pStyle w:val="Heading4"/>
              <w:rPr>
                <w:b/>
                <w:i w:val="0"/>
              </w:rPr>
            </w:pPr>
            <w:r w:rsidRPr="00866D4E">
              <w:rPr>
                <w:b/>
                <w:i w:val="0"/>
              </w:rPr>
              <w:t>Billing Section</w:t>
            </w:r>
          </w:p>
        </w:tc>
      </w:tr>
      <w:tr w:rsidR="00B752E4" w:rsidRPr="00866D4E" w14:paraId="0895DD80" w14:textId="77777777">
        <w:tc>
          <w:tcPr>
            <w:tcW w:w="2250" w:type="dxa"/>
            <w:tcBorders>
              <w:top w:val="single" w:sz="6" w:space="0" w:color="auto"/>
              <w:left w:val="single" w:sz="12" w:space="0" w:color="auto"/>
              <w:bottom w:val="single" w:sz="6" w:space="0" w:color="auto"/>
              <w:right w:val="single" w:sz="6" w:space="0" w:color="auto"/>
            </w:tcBorders>
          </w:tcPr>
          <w:p w14:paraId="3208A729" w14:textId="77777777" w:rsidR="00B752E4" w:rsidRPr="00866D4E" w:rsidRDefault="00B752E4">
            <w:pPr>
              <w:pStyle w:val="FORMDATA"/>
              <w:rPr>
                <w:b/>
                <w:color w:val="auto"/>
              </w:rPr>
            </w:pPr>
            <w:r w:rsidRPr="00866D4E">
              <w:rPr>
                <w:b/>
                <w:color w:val="auto"/>
              </w:rPr>
              <w:t>BAN1</w:t>
            </w:r>
          </w:p>
        </w:tc>
        <w:tc>
          <w:tcPr>
            <w:tcW w:w="4338" w:type="dxa"/>
            <w:tcBorders>
              <w:top w:val="single" w:sz="6" w:space="0" w:color="auto"/>
              <w:left w:val="single" w:sz="6" w:space="0" w:color="auto"/>
              <w:bottom w:val="single" w:sz="6" w:space="0" w:color="auto"/>
              <w:right w:val="single" w:sz="6" w:space="0" w:color="auto"/>
            </w:tcBorders>
          </w:tcPr>
          <w:p w14:paraId="1101A59E" w14:textId="77777777" w:rsidR="00B752E4" w:rsidRPr="00866D4E" w:rsidRDefault="00B752E4">
            <w:pPr>
              <w:pStyle w:val="FORMDATA"/>
              <w:rPr>
                <w:b/>
                <w:color w:val="auto"/>
              </w:rPr>
            </w:pPr>
            <w:r w:rsidRPr="00866D4E">
              <w:rPr>
                <w:b/>
                <w:color w:val="auto"/>
              </w:rPr>
              <w:t>Billing Account Number 1</w:t>
            </w:r>
          </w:p>
        </w:tc>
        <w:tc>
          <w:tcPr>
            <w:tcW w:w="2412" w:type="dxa"/>
            <w:tcBorders>
              <w:top w:val="single" w:sz="6" w:space="0" w:color="auto"/>
              <w:left w:val="single" w:sz="6" w:space="0" w:color="auto"/>
              <w:bottom w:val="single" w:sz="6" w:space="0" w:color="auto"/>
              <w:right w:val="single" w:sz="12" w:space="0" w:color="auto"/>
            </w:tcBorders>
          </w:tcPr>
          <w:p w14:paraId="073B4A16" w14:textId="77777777" w:rsidR="00B752E4" w:rsidRPr="00866D4E" w:rsidRDefault="00B752E4">
            <w:pPr>
              <w:pStyle w:val="FORMDATA"/>
              <w:rPr>
                <w:b/>
                <w:color w:val="auto"/>
                <w:lang w:val="fr-FR"/>
              </w:rPr>
            </w:pPr>
            <w:r w:rsidRPr="00866D4E">
              <w:rPr>
                <w:b/>
                <w:color w:val="auto"/>
                <w:lang w:val="fr-FR"/>
              </w:rPr>
              <w:t>601Q886621621</w:t>
            </w:r>
            <w:r w:rsidRPr="00866D4E">
              <w:rPr>
                <w:b/>
                <w:color w:val="auto"/>
                <w:lang w:val="fr-FR"/>
              </w:rPr>
              <w:tab/>
            </w:r>
          </w:p>
        </w:tc>
      </w:tr>
      <w:tr w:rsidR="00B752E4" w:rsidRPr="00866D4E" w14:paraId="76EC3FE2"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785F311E" w14:textId="77777777" w:rsidR="00B752E4" w:rsidRPr="00866D4E" w:rsidRDefault="00B752E4">
            <w:pPr>
              <w:pStyle w:val="Heading5"/>
              <w:tabs>
                <w:tab w:val="right" w:pos="2207"/>
              </w:tabs>
              <w:rPr>
                <w:rFonts w:cs="Arial"/>
                <w:color w:val="auto"/>
                <w:szCs w:val="24"/>
              </w:rPr>
            </w:pPr>
            <w:r w:rsidRPr="00866D4E">
              <w:rPr>
                <w:rFonts w:cs="Arial"/>
                <w:color w:val="auto"/>
                <w:szCs w:val="24"/>
              </w:rPr>
              <w:t>Contact Section</w:t>
            </w:r>
          </w:p>
        </w:tc>
      </w:tr>
      <w:tr w:rsidR="00B752E4" w:rsidRPr="00866D4E" w14:paraId="7FFA2EAA"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605BC832" w14:textId="77777777" w:rsidR="00B752E4" w:rsidRPr="00866D4E" w:rsidRDefault="00B752E4">
            <w:pPr>
              <w:pStyle w:val="FORMDATA"/>
              <w:rPr>
                <w:b/>
                <w:color w:val="auto"/>
              </w:rPr>
            </w:pPr>
            <w:r w:rsidRPr="00866D4E">
              <w:rPr>
                <w:b/>
                <w:color w:val="auto"/>
              </w:rPr>
              <w:t>INIT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C1C132F" w14:textId="77777777" w:rsidR="00B752E4" w:rsidRPr="00866D4E" w:rsidRDefault="00B752E4">
            <w:pPr>
              <w:pStyle w:val="FORMDATA"/>
              <w:rPr>
                <w:b/>
                <w:color w:val="auto"/>
              </w:rPr>
            </w:pPr>
            <w:r w:rsidRPr="00866D4E">
              <w:rPr>
                <w:b/>
                <w:color w:val="auto"/>
              </w:rPr>
              <w:t>Initiator Identification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C18D6EE" w14:textId="77777777" w:rsidR="00B752E4" w:rsidRPr="00866D4E" w:rsidRDefault="00B752E4">
            <w:pPr>
              <w:pStyle w:val="FORMDATA"/>
              <w:rPr>
                <w:b/>
                <w:color w:val="auto"/>
              </w:rPr>
            </w:pPr>
            <w:r w:rsidRPr="00866D4E">
              <w:rPr>
                <w:b/>
                <w:color w:val="auto"/>
              </w:rPr>
              <w:t>Bojangles</w:t>
            </w:r>
          </w:p>
        </w:tc>
      </w:tr>
      <w:tr w:rsidR="00B752E4" w:rsidRPr="00866D4E" w14:paraId="2BD4FFE3"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BDD3787" w14:textId="77777777" w:rsidR="00B752E4" w:rsidRPr="00866D4E" w:rsidRDefault="00B752E4">
            <w:pPr>
              <w:pStyle w:val="FORMDATA"/>
              <w:rPr>
                <w:b/>
                <w:color w:val="auto"/>
              </w:rPr>
            </w:pPr>
            <w:r w:rsidRPr="00866D4E">
              <w:rPr>
                <w:b/>
                <w:color w:val="auto"/>
              </w:rPr>
              <w:t>INIT-TEL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0A814FA" w14:textId="77777777" w:rsidR="00B752E4" w:rsidRPr="00866D4E" w:rsidRDefault="00B752E4">
            <w:pPr>
              <w:pStyle w:val="FORMDATA"/>
              <w:rPr>
                <w:b/>
                <w:color w:val="auto"/>
              </w:rPr>
            </w:pPr>
            <w:r w:rsidRPr="00866D4E">
              <w:rPr>
                <w:b/>
                <w:color w:val="auto"/>
              </w:rPr>
              <w:t>Initiator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B3999FB" w14:textId="77777777" w:rsidR="00B752E4" w:rsidRPr="00866D4E" w:rsidRDefault="00B752E4">
            <w:pPr>
              <w:pStyle w:val="FORMDATA"/>
              <w:rPr>
                <w:b/>
                <w:color w:val="auto"/>
              </w:rPr>
            </w:pPr>
            <w:r w:rsidRPr="00866D4E">
              <w:rPr>
                <w:b/>
                <w:color w:val="auto"/>
              </w:rPr>
              <w:t>8884448888</w:t>
            </w:r>
          </w:p>
        </w:tc>
      </w:tr>
      <w:tr w:rsidR="00B752E4" w:rsidRPr="00866D4E" w14:paraId="03113FD3"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56968CE" w14:textId="77777777" w:rsidR="00B752E4" w:rsidRPr="00866D4E" w:rsidRDefault="00B752E4">
            <w:pPr>
              <w:pStyle w:val="FORMDATA"/>
              <w:rPr>
                <w:b/>
                <w:color w:val="auto"/>
              </w:rPr>
            </w:pPr>
            <w:r w:rsidRPr="00866D4E">
              <w:rPr>
                <w:b/>
                <w:color w:val="auto"/>
              </w:rPr>
              <w:t>INIT-FAX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57E6694C" w14:textId="77777777" w:rsidR="00B752E4" w:rsidRPr="00866D4E" w:rsidRDefault="00B752E4">
            <w:pPr>
              <w:pStyle w:val="FORMDATA"/>
              <w:rPr>
                <w:b/>
                <w:color w:val="auto"/>
              </w:rPr>
            </w:pPr>
            <w:r w:rsidRPr="00866D4E">
              <w:rPr>
                <w:b/>
                <w:color w:val="auto"/>
              </w:rPr>
              <w:t>Initiator Facsimile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D6266DF"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41EB713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47CA27B7" w14:textId="77777777" w:rsidR="00B752E4" w:rsidRPr="00866D4E" w:rsidRDefault="00B752E4">
            <w:pPr>
              <w:pStyle w:val="FORMDATA"/>
              <w:rPr>
                <w:b/>
                <w:color w:val="auto"/>
                <w:lang w:val="fr-FR"/>
              </w:rPr>
            </w:pPr>
            <w:r w:rsidRPr="00866D4E">
              <w:rPr>
                <w:b/>
                <w:color w:val="auto"/>
                <w:lang w:val="fr-FR"/>
              </w:rPr>
              <w:t>IMPCON</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1627BD0" w14:textId="77777777" w:rsidR="00B752E4" w:rsidRPr="00866D4E" w:rsidRDefault="00B752E4">
            <w:pPr>
              <w:pStyle w:val="FORMDATA"/>
              <w:rPr>
                <w:b/>
                <w:color w:val="auto"/>
                <w:lang w:val="fr-FR"/>
              </w:rPr>
            </w:pPr>
            <w:r w:rsidRPr="00866D4E">
              <w:rPr>
                <w:b/>
                <w:color w:val="auto"/>
                <w:lang w:val="fr-FR"/>
              </w:rPr>
              <w:t>Implementation Contact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A34AD5C"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Woodstock</w:t>
                </w:r>
              </w:smartTag>
            </w:smartTag>
            <w:r w:rsidRPr="00866D4E">
              <w:rPr>
                <w:b/>
                <w:color w:val="auto"/>
              </w:rPr>
              <w:t xml:space="preserve"> Byrd</w:t>
            </w:r>
          </w:p>
        </w:tc>
      </w:tr>
      <w:tr w:rsidR="00B752E4" w:rsidRPr="00866D4E" w14:paraId="5418198A"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00645B07" w14:textId="77777777" w:rsidR="00B752E4" w:rsidRPr="00866D4E" w:rsidRDefault="00B752E4">
            <w:pPr>
              <w:pStyle w:val="FORMDATA"/>
              <w:rPr>
                <w:b/>
                <w:color w:val="auto"/>
              </w:rPr>
            </w:pPr>
            <w:r w:rsidRPr="00866D4E">
              <w:rPr>
                <w:b/>
                <w:color w:val="auto"/>
              </w:rPr>
              <w:t>IMPCON-TEL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2504C68E" w14:textId="77777777" w:rsidR="00B752E4" w:rsidRPr="00866D4E" w:rsidRDefault="00B752E4">
            <w:pPr>
              <w:pStyle w:val="FORMDATA"/>
              <w:rPr>
                <w:b/>
                <w:color w:val="auto"/>
              </w:rPr>
            </w:pPr>
            <w:r w:rsidRPr="00866D4E">
              <w:rPr>
                <w:b/>
                <w:color w:val="auto"/>
              </w:rPr>
              <w:t>Implementation Contact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4341F31B" w14:textId="77777777" w:rsidR="00B752E4" w:rsidRPr="00866D4E" w:rsidRDefault="00B752E4">
            <w:pPr>
              <w:pStyle w:val="FORMDATA"/>
              <w:rPr>
                <w:b/>
                <w:color w:val="auto"/>
              </w:rPr>
            </w:pPr>
            <w:r w:rsidRPr="00866D4E">
              <w:rPr>
                <w:b/>
                <w:color w:val="auto"/>
              </w:rPr>
              <w:t>6781114444</w:t>
            </w:r>
          </w:p>
        </w:tc>
      </w:tr>
      <w:tr w:rsidR="00B752E4" w:rsidRPr="00866D4E" w14:paraId="6B7CAF17"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3B98AEF5"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5F910533"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2955E723"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18B8D9C0" w14:textId="77777777">
        <w:tc>
          <w:tcPr>
            <w:tcW w:w="2250" w:type="dxa"/>
            <w:tcBorders>
              <w:top w:val="single" w:sz="6" w:space="0" w:color="auto"/>
              <w:left w:val="single" w:sz="12" w:space="0" w:color="auto"/>
              <w:bottom w:val="single" w:sz="6" w:space="0" w:color="auto"/>
              <w:right w:val="single" w:sz="6" w:space="0" w:color="auto"/>
            </w:tcBorders>
          </w:tcPr>
          <w:p w14:paraId="59816D69" w14:textId="77777777" w:rsidR="00B752E4" w:rsidRPr="00866D4E" w:rsidRDefault="00B752E4">
            <w:pPr>
              <w:pStyle w:val="FORMDATA"/>
              <w:rPr>
                <w:b/>
                <w:color w:val="auto"/>
              </w:rPr>
            </w:pPr>
            <w:r w:rsidRPr="00866D4E">
              <w:rPr>
                <w:b/>
                <w:color w:val="auto"/>
              </w:rPr>
              <w:t>NAME</w:t>
            </w:r>
          </w:p>
        </w:tc>
        <w:tc>
          <w:tcPr>
            <w:tcW w:w="4338" w:type="dxa"/>
            <w:tcBorders>
              <w:top w:val="single" w:sz="6" w:space="0" w:color="auto"/>
              <w:left w:val="single" w:sz="6" w:space="0" w:color="auto"/>
              <w:bottom w:val="single" w:sz="6" w:space="0" w:color="auto"/>
              <w:right w:val="single" w:sz="6" w:space="0" w:color="auto"/>
            </w:tcBorders>
          </w:tcPr>
          <w:p w14:paraId="554F46F6" w14:textId="77777777" w:rsidR="00B752E4" w:rsidRPr="00866D4E" w:rsidRDefault="00B752E4">
            <w:pPr>
              <w:pStyle w:val="FORMDATA"/>
              <w:rPr>
                <w:b/>
                <w:color w:val="auto"/>
              </w:rPr>
            </w:pPr>
            <w:r w:rsidRPr="00866D4E">
              <w:rPr>
                <w:b/>
                <w:color w:val="auto"/>
              </w:rPr>
              <w:t>End User Name</w:t>
            </w:r>
          </w:p>
        </w:tc>
        <w:tc>
          <w:tcPr>
            <w:tcW w:w="2412" w:type="dxa"/>
            <w:tcBorders>
              <w:top w:val="single" w:sz="6" w:space="0" w:color="auto"/>
              <w:left w:val="single" w:sz="6" w:space="0" w:color="auto"/>
              <w:bottom w:val="single" w:sz="6" w:space="0" w:color="auto"/>
              <w:right w:val="single" w:sz="12" w:space="0" w:color="auto"/>
            </w:tcBorders>
          </w:tcPr>
          <w:p w14:paraId="5D6221D5" w14:textId="77777777" w:rsidR="00B752E4" w:rsidRPr="00866D4E" w:rsidRDefault="00B752E4">
            <w:pPr>
              <w:pStyle w:val="FORMDATA"/>
              <w:rPr>
                <w:b/>
                <w:color w:val="auto"/>
              </w:rPr>
            </w:pPr>
            <w:smartTag w:uri="urn:schemas-microsoft-com:office:smarttags" w:element="place">
              <w:r w:rsidRPr="00866D4E">
                <w:rPr>
                  <w:b/>
                  <w:color w:val="auto"/>
                </w:rPr>
                <w:t>Bermuda</w:t>
              </w:r>
            </w:smartTag>
            <w:r w:rsidRPr="00866D4E">
              <w:rPr>
                <w:b/>
                <w:color w:val="auto"/>
              </w:rPr>
              <w:t xml:space="preserve"> Palms</w:t>
            </w:r>
          </w:p>
        </w:tc>
      </w:tr>
      <w:tr w:rsidR="00B752E4" w:rsidRPr="00866D4E" w14:paraId="686E4482"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06864769" w14:textId="77777777" w:rsidR="00B752E4" w:rsidRPr="00866D4E" w:rsidRDefault="00B752E4">
            <w:pPr>
              <w:pStyle w:val="BodyText"/>
              <w:rPr>
                <w:color w:val="auto"/>
              </w:rPr>
            </w:pPr>
            <w:r w:rsidRPr="00866D4E">
              <w:rPr>
                <w:rFonts w:ascii="Arial" w:hAnsi="Arial" w:cs="Arial"/>
                <w:color w:val="auto"/>
                <w:sz w:val="24"/>
                <w:szCs w:val="24"/>
              </w:rPr>
              <w:t>PS  FORM</w:t>
            </w:r>
          </w:p>
        </w:tc>
      </w:tr>
      <w:tr w:rsidR="00B752E4" w:rsidRPr="00866D4E" w14:paraId="69979047"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6947265C" w14:textId="77777777" w:rsidR="00B752E4" w:rsidRPr="00866D4E" w:rsidRDefault="00B752E4">
            <w:pPr>
              <w:pStyle w:val="Heading5"/>
              <w:rPr>
                <w:color w:val="auto"/>
                <w:lang w:val="fr-FR"/>
              </w:rPr>
            </w:pPr>
            <w:r w:rsidRPr="00866D4E">
              <w:rPr>
                <w:color w:val="auto"/>
                <w:lang w:val="fr-FR"/>
              </w:rPr>
              <w:t>Administrative Section</w:t>
            </w:r>
          </w:p>
        </w:tc>
      </w:tr>
      <w:tr w:rsidR="00B752E4" w:rsidRPr="00866D4E" w14:paraId="0D88E609"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7686F378" w14:textId="77777777" w:rsidR="00B752E4" w:rsidRPr="00866D4E" w:rsidRDefault="00B752E4">
            <w:pPr>
              <w:pStyle w:val="FORMDATA"/>
              <w:rPr>
                <w:b/>
                <w:color w:val="auto"/>
                <w:lang w:val="fr-FR"/>
              </w:rPr>
            </w:pPr>
            <w:r w:rsidRPr="00866D4E">
              <w:rPr>
                <w:b/>
                <w:color w:val="auto"/>
                <w:lang w:val="fr-FR"/>
              </w:rPr>
              <w:t>PQTY</w:t>
            </w:r>
          </w:p>
        </w:tc>
        <w:tc>
          <w:tcPr>
            <w:tcW w:w="4338" w:type="dxa"/>
            <w:tcBorders>
              <w:top w:val="single" w:sz="6" w:space="0" w:color="auto"/>
              <w:left w:val="single" w:sz="6" w:space="0" w:color="auto"/>
              <w:bottom w:val="single" w:sz="6" w:space="0" w:color="auto"/>
              <w:right w:val="single" w:sz="6" w:space="0" w:color="auto"/>
            </w:tcBorders>
          </w:tcPr>
          <w:p w14:paraId="32373037" w14:textId="77777777" w:rsidR="00B752E4" w:rsidRPr="00866D4E" w:rsidRDefault="00B752E4">
            <w:pPr>
              <w:pStyle w:val="FORMDATA"/>
              <w:rPr>
                <w:b/>
                <w:color w:val="auto"/>
                <w:lang w:val="fr-FR"/>
              </w:rPr>
            </w:pPr>
            <w:r w:rsidRPr="00866D4E">
              <w:rPr>
                <w:b/>
                <w:color w:val="auto"/>
                <w:lang w:val="fr-FR"/>
              </w:rPr>
              <w:t>Port Quantity</w:t>
            </w:r>
          </w:p>
        </w:tc>
        <w:tc>
          <w:tcPr>
            <w:tcW w:w="2412" w:type="dxa"/>
            <w:tcBorders>
              <w:top w:val="single" w:sz="6" w:space="0" w:color="auto"/>
              <w:left w:val="single" w:sz="6" w:space="0" w:color="auto"/>
              <w:bottom w:val="single" w:sz="6" w:space="0" w:color="auto"/>
              <w:right w:val="single" w:sz="12" w:space="0" w:color="auto"/>
            </w:tcBorders>
          </w:tcPr>
          <w:p w14:paraId="0A417DEF" w14:textId="77777777" w:rsidR="00B752E4" w:rsidRPr="00866D4E" w:rsidRDefault="00B752E4">
            <w:pPr>
              <w:pStyle w:val="FORMDATA"/>
              <w:rPr>
                <w:b/>
                <w:color w:val="auto"/>
              </w:rPr>
            </w:pPr>
            <w:r w:rsidRPr="00866D4E">
              <w:rPr>
                <w:b/>
                <w:color w:val="auto"/>
              </w:rPr>
              <w:t>001</w:t>
            </w:r>
          </w:p>
        </w:tc>
      </w:tr>
      <w:tr w:rsidR="00B752E4" w:rsidRPr="00866D4E" w14:paraId="524D97F0"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57EDA130" w14:textId="77777777" w:rsidR="00B752E4" w:rsidRPr="00866D4E" w:rsidRDefault="00B752E4">
            <w:pPr>
              <w:rPr>
                <w:rFonts w:ascii="Arial" w:hAnsi="Arial" w:cs="Arial"/>
                <w:b/>
                <w:bCs/>
                <w:iCs/>
              </w:rPr>
            </w:pPr>
            <w:r w:rsidRPr="00866D4E">
              <w:rPr>
                <w:rFonts w:ascii="Arial" w:hAnsi="Arial" w:cs="Arial"/>
                <w:b/>
                <w:bCs/>
                <w:iCs/>
              </w:rPr>
              <w:t>Service Details Section</w:t>
            </w:r>
          </w:p>
        </w:tc>
      </w:tr>
      <w:tr w:rsidR="00B752E4" w:rsidRPr="00866D4E" w14:paraId="4124F5C8" w14:textId="77777777">
        <w:trPr>
          <w:trHeight w:val="255"/>
        </w:trPr>
        <w:tc>
          <w:tcPr>
            <w:tcW w:w="2250" w:type="dxa"/>
            <w:tcBorders>
              <w:top w:val="single" w:sz="6" w:space="0" w:color="auto"/>
              <w:left w:val="single" w:sz="12" w:space="0" w:color="auto"/>
              <w:bottom w:val="single" w:sz="6" w:space="0" w:color="auto"/>
              <w:right w:val="single" w:sz="6" w:space="0" w:color="auto"/>
            </w:tcBorders>
            <w:shd w:val="clear" w:color="auto" w:fill="CC99FF"/>
          </w:tcPr>
          <w:p w14:paraId="05CAA271" w14:textId="77777777" w:rsidR="00B752E4" w:rsidRPr="00866D4E" w:rsidRDefault="00B752E4">
            <w:pPr>
              <w:pStyle w:val="FORMDATA"/>
              <w:rPr>
                <w:b/>
                <w:color w:val="auto"/>
              </w:rPr>
            </w:pPr>
            <w:r w:rsidRPr="00866D4E">
              <w:rPr>
                <w:b/>
                <w:color w:val="auto"/>
              </w:rPr>
              <w:t>LNUM</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49C66AC5" w14:textId="77777777" w:rsidR="00B752E4" w:rsidRPr="00866D4E" w:rsidRDefault="00B752E4">
            <w:pPr>
              <w:pStyle w:val="FORMDATA"/>
              <w:rPr>
                <w:b/>
                <w:color w:val="auto"/>
              </w:rPr>
            </w:pPr>
            <w:r w:rsidRPr="00866D4E">
              <w:rPr>
                <w:b/>
                <w:color w:val="auto"/>
              </w:rPr>
              <w:t>Line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5BFAD75D" w14:textId="77777777" w:rsidR="00B752E4" w:rsidRPr="00866D4E" w:rsidRDefault="00B752E4">
            <w:pPr>
              <w:pStyle w:val="FORMDATA"/>
              <w:rPr>
                <w:b/>
                <w:color w:val="auto"/>
              </w:rPr>
            </w:pPr>
            <w:r w:rsidRPr="00866D4E">
              <w:rPr>
                <w:b/>
                <w:color w:val="auto"/>
              </w:rPr>
              <w:t>00001</w:t>
            </w:r>
          </w:p>
        </w:tc>
      </w:tr>
      <w:tr w:rsidR="00B752E4" w:rsidRPr="00866D4E" w14:paraId="794FFCD2"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41F5E22E" w14:textId="77777777" w:rsidR="00B752E4" w:rsidRPr="00866D4E" w:rsidRDefault="00B752E4">
            <w:pPr>
              <w:pStyle w:val="FORMDATA"/>
              <w:rPr>
                <w:b/>
                <w:color w:val="auto"/>
              </w:rPr>
            </w:pPr>
            <w:r w:rsidRPr="00866D4E">
              <w:rPr>
                <w:b/>
                <w:color w:val="auto"/>
              </w:rPr>
              <w:t>LNA</w:t>
            </w:r>
          </w:p>
        </w:tc>
        <w:tc>
          <w:tcPr>
            <w:tcW w:w="4338" w:type="dxa"/>
            <w:tcBorders>
              <w:top w:val="single" w:sz="6" w:space="0" w:color="auto"/>
              <w:left w:val="single" w:sz="6" w:space="0" w:color="auto"/>
              <w:bottom w:val="single" w:sz="6" w:space="0" w:color="auto"/>
              <w:right w:val="single" w:sz="6" w:space="0" w:color="auto"/>
            </w:tcBorders>
          </w:tcPr>
          <w:p w14:paraId="10F2E777" w14:textId="77777777" w:rsidR="00B752E4" w:rsidRPr="00866D4E" w:rsidRDefault="00B752E4">
            <w:pPr>
              <w:pStyle w:val="FORMDATA"/>
              <w:rPr>
                <w:b/>
                <w:color w:val="auto"/>
              </w:rPr>
            </w:pPr>
            <w:r w:rsidRPr="00866D4E">
              <w:rPr>
                <w:b/>
                <w:color w:val="auto"/>
              </w:rPr>
              <w:t>Line Activity</w:t>
            </w:r>
          </w:p>
        </w:tc>
        <w:tc>
          <w:tcPr>
            <w:tcW w:w="2412" w:type="dxa"/>
            <w:tcBorders>
              <w:top w:val="single" w:sz="6" w:space="0" w:color="auto"/>
              <w:left w:val="single" w:sz="6" w:space="0" w:color="auto"/>
              <w:bottom w:val="single" w:sz="6" w:space="0" w:color="auto"/>
              <w:right w:val="single" w:sz="12" w:space="0" w:color="auto"/>
            </w:tcBorders>
          </w:tcPr>
          <w:p w14:paraId="51A67128" w14:textId="77777777" w:rsidR="00B752E4" w:rsidRPr="00866D4E" w:rsidRDefault="00B752E4">
            <w:pPr>
              <w:pStyle w:val="FORMDATA"/>
              <w:rPr>
                <w:b/>
                <w:color w:val="auto"/>
              </w:rPr>
            </w:pPr>
            <w:r w:rsidRPr="00866D4E">
              <w:rPr>
                <w:b/>
                <w:color w:val="auto"/>
              </w:rPr>
              <w:t>C</w:t>
            </w:r>
          </w:p>
        </w:tc>
      </w:tr>
      <w:tr w:rsidR="00B752E4" w:rsidRPr="00866D4E" w14:paraId="1C2586A5"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0CA2F6B5" w14:textId="77777777" w:rsidR="00B752E4" w:rsidRPr="00866D4E" w:rsidRDefault="00B752E4">
            <w:pPr>
              <w:pStyle w:val="FORMDATA"/>
              <w:rPr>
                <w:b/>
                <w:color w:val="auto"/>
              </w:rPr>
            </w:pPr>
            <w:r w:rsidRPr="00866D4E">
              <w:rPr>
                <w:b/>
                <w:color w:val="auto"/>
              </w:rPr>
              <w:t>LEATN</w:t>
            </w:r>
          </w:p>
        </w:tc>
        <w:tc>
          <w:tcPr>
            <w:tcW w:w="4338" w:type="dxa"/>
            <w:tcBorders>
              <w:top w:val="single" w:sz="6" w:space="0" w:color="auto"/>
              <w:left w:val="single" w:sz="6" w:space="0" w:color="auto"/>
              <w:bottom w:val="single" w:sz="6" w:space="0" w:color="auto"/>
              <w:right w:val="single" w:sz="6" w:space="0" w:color="auto"/>
            </w:tcBorders>
          </w:tcPr>
          <w:p w14:paraId="62DF3F50" w14:textId="77777777" w:rsidR="00B752E4" w:rsidRPr="00866D4E" w:rsidRDefault="00B752E4">
            <w:pPr>
              <w:pStyle w:val="FORMDATA"/>
              <w:rPr>
                <w:b/>
                <w:color w:val="auto"/>
              </w:rPr>
            </w:pPr>
            <w:r w:rsidRPr="00866D4E">
              <w:rPr>
                <w:b/>
                <w:color w:val="auto"/>
              </w:rPr>
              <w:t>Line ExistingTelephone Numbers</w:t>
            </w:r>
          </w:p>
        </w:tc>
        <w:tc>
          <w:tcPr>
            <w:tcW w:w="2412" w:type="dxa"/>
            <w:tcBorders>
              <w:top w:val="single" w:sz="6" w:space="0" w:color="auto"/>
              <w:left w:val="single" w:sz="6" w:space="0" w:color="auto"/>
              <w:bottom w:val="single" w:sz="6" w:space="0" w:color="auto"/>
              <w:right w:val="single" w:sz="12" w:space="0" w:color="auto"/>
            </w:tcBorders>
          </w:tcPr>
          <w:p w14:paraId="298CDDCB" w14:textId="77777777" w:rsidR="00B752E4" w:rsidRPr="00866D4E" w:rsidRDefault="00B752E4">
            <w:pPr>
              <w:pStyle w:val="FORMDATA"/>
              <w:rPr>
                <w:b/>
                <w:color w:val="auto"/>
              </w:rPr>
            </w:pPr>
            <w:r w:rsidRPr="00866D4E">
              <w:rPr>
                <w:b/>
                <w:color w:val="auto"/>
              </w:rPr>
              <w:t>2287129952</w:t>
            </w:r>
          </w:p>
        </w:tc>
      </w:tr>
      <w:tr w:rsidR="00B752E4" w:rsidRPr="00866D4E" w14:paraId="2682E40C"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66AB2FDF" w14:textId="77777777" w:rsidR="00B752E4" w:rsidRPr="00866D4E" w:rsidRDefault="00B752E4">
            <w:pPr>
              <w:pStyle w:val="FORMDATA"/>
              <w:rPr>
                <w:b/>
                <w:color w:val="auto"/>
              </w:rPr>
            </w:pPr>
            <w:r w:rsidRPr="00866D4E">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5058663C" w14:textId="77777777" w:rsidR="00B752E4" w:rsidRPr="00866D4E" w:rsidRDefault="00B752E4">
            <w:pPr>
              <w:pStyle w:val="FORMDATA"/>
              <w:rPr>
                <w:b/>
                <w:color w:val="auto"/>
              </w:rPr>
            </w:pPr>
            <w:r w:rsidRPr="00866D4E">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6A56FF09" w14:textId="77777777" w:rsidR="00B752E4" w:rsidRPr="00866D4E" w:rsidRDefault="00B752E4">
            <w:pPr>
              <w:pStyle w:val="FORMDATA"/>
              <w:rPr>
                <w:b/>
                <w:color w:val="auto"/>
              </w:rPr>
            </w:pPr>
            <w:r w:rsidRPr="00866D4E">
              <w:rPr>
                <w:b/>
                <w:color w:val="auto"/>
              </w:rPr>
              <w:t>N</w:t>
            </w:r>
          </w:p>
        </w:tc>
      </w:tr>
      <w:tr w:rsidR="00B752E4" w:rsidRPr="00866D4E" w14:paraId="77A6DA30"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067369CB" w14:textId="77777777" w:rsidR="00B752E4" w:rsidRPr="00866D4E" w:rsidRDefault="00B752E4">
            <w:pPr>
              <w:pStyle w:val="FORMDATA"/>
              <w:rPr>
                <w:b/>
                <w:color w:val="auto"/>
              </w:rPr>
            </w:pPr>
            <w:r w:rsidRPr="00866D4E">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14AE4486" w14:textId="77777777" w:rsidR="00B752E4" w:rsidRPr="00866D4E" w:rsidRDefault="00B752E4">
            <w:pPr>
              <w:pStyle w:val="FORMDATA"/>
              <w:rPr>
                <w:b/>
                <w:color w:val="auto"/>
              </w:rPr>
            </w:pPr>
            <w:r w:rsidRPr="00866D4E">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7C878FDC" w14:textId="77777777" w:rsidR="00B752E4" w:rsidRPr="00866D4E" w:rsidRDefault="00B752E4">
            <w:pPr>
              <w:pStyle w:val="FORMDATA"/>
              <w:rPr>
                <w:b/>
                <w:color w:val="auto"/>
              </w:rPr>
            </w:pPr>
            <w:r w:rsidRPr="00866D4E">
              <w:rPr>
                <w:b/>
                <w:color w:val="auto"/>
              </w:rPr>
              <w:t>ESM</w:t>
            </w:r>
          </w:p>
        </w:tc>
      </w:tr>
    </w:tbl>
    <w:p w14:paraId="570D5999" w14:textId="77777777" w:rsidR="00B752E4" w:rsidRDefault="00B752E4"/>
    <w:p w14:paraId="36332DA8" w14:textId="77777777" w:rsidR="007B14DE" w:rsidRDefault="007B14DE" w:rsidP="00DC2A26"/>
    <w:p w14:paraId="646B4F29" w14:textId="77777777" w:rsidR="007B14DE" w:rsidRDefault="007B14DE" w:rsidP="00DC2A26"/>
    <w:p w14:paraId="03C8BC87" w14:textId="77777777" w:rsidR="007B14DE" w:rsidRPr="007B14DE" w:rsidRDefault="007B14DE" w:rsidP="007B14DE">
      <w:r w:rsidRPr="007B14DE">
        <w:t>XML INPUT:</w:t>
      </w:r>
    </w:p>
    <w:p w14:paraId="46F53858" w14:textId="77777777" w:rsidR="007B14DE" w:rsidRPr="007B14DE" w:rsidRDefault="007B14DE" w:rsidP="007B14DE">
      <w:pPr>
        <w:rPr>
          <w:b/>
        </w:rPr>
      </w:pPr>
    </w:p>
    <w:p w14:paraId="4B110AC1" w14:textId="77777777" w:rsidR="007B14DE" w:rsidRPr="007B14DE" w:rsidRDefault="007B14DE" w:rsidP="007B14DE">
      <w:pPr>
        <w:ind w:hanging="480"/>
      </w:pPr>
      <w:hyperlink r:id="rId956" w:anchor="#" w:history="1">
        <w:r w:rsidRPr="007B14DE">
          <w:rPr>
            <w:b/>
            <w:bCs/>
            <w:color w:val="FF0000"/>
            <w:u w:val="single"/>
          </w:rPr>
          <w:t>-</w:t>
        </w:r>
      </w:hyperlink>
      <w:r w:rsidRPr="007B14DE">
        <w:t xml:space="preserve"> </w:t>
      </w:r>
      <w:r w:rsidRPr="007B14DE">
        <w:rPr>
          <w:color w:val="0000FF"/>
        </w:rPr>
        <w:t>&lt;</w:t>
      </w:r>
      <w:r w:rsidRPr="007B14DE">
        <w:rPr>
          <w:color w:val="990000"/>
        </w:rPr>
        <w:t>order:LSR_ORD_REQ</w:t>
      </w:r>
      <w:r w:rsidRPr="007B14DE">
        <w:rPr>
          <w:color w:val="0000FF"/>
        </w:rPr>
        <w:t>&gt;</w:t>
      </w:r>
    </w:p>
    <w:p w14:paraId="67D66E8B" w14:textId="77777777" w:rsidR="007B14DE" w:rsidRPr="007B14DE" w:rsidRDefault="007B14DE" w:rsidP="007B14DE">
      <w:pPr>
        <w:ind w:hanging="480"/>
      </w:pPr>
      <w:hyperlink r:id="rId957" w:anchor="#" w:history="1">
        <w:r w:rsidRPr="007B14DE">
          <w:rPr>
            <w:b/>
            <w:bCs/>
            <w:color w:val="FF0000"/>
            <w:u w:val="single"/>
          </w:rPr>
          <w:t>-</w:t>
        </w:r>
      </w:hyperlink>
      <w:r w:rsidRPr="007B14DE">
        <w:t xml:space="preserve"> </w:t>
      </w:r>
      <w:r w:rsidRPr="007B14DE">
        <w:rPr>
          <w:color w:val="0000FF"/>
        </w:rPr>
        <w:t>&lt;</w:t>
      </w:r>
      <w:r w:rsidRPr="007B14DE">
        <w:rPr>
          <w:color w:val="990000"/>
        </w:rPr>
        <w:t>order:HDR</w:t>
      </w:r>
      <w:r w:rsidRPr="007B14DE">
        <w:rPr>
          <w:color w:val="0000FF"/>
        </w:rPr>
        <w:t>&gt;</w:t>
      </w:r>
    </w:p>
    <w:p w14:paraId="285BC1E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order:CCNA</w:t>
      </w:r>
      <w:r w:rsidRPr="007B14DE">
        <w:rPr>
          <w:color w:val="0000FF"/>
        </w:rPr>
        <w:t>&gt;</w:t>
      </w:r>
      <w:r w:rsidRPr="007B14DE">
        <w:rPr>
          <w:b/>
          <w:bCs/>
        </w:rPr>
        <w:t>ZXL</w:t>
      </w:r>
      <w:r w:rsidRPr="007B14DE">
        <w:rPr>
          <w:color w:val="0000FF"/>
        </w:rPr>
        <w:t>&lt;/</w:t>
      </w:r>
      <w:r w:rsidRPr="007B14DE">
        <w:rPr>
          <w:color w:val="990000"/>
        </w:rPr>
        <w:t>order:CCNA</w:t>
      </w:r>
      <w:r w:rsidRPr="007B14DE">
        <w:rPr>
          <w:color w:val="0000FF"/>
        </w:rPr>
        <w:t>&gt;</w:t>
      </w:r>
      <w:r w:rsidRPr="007B14DE">
        <w:t xml:space="preserve"> </w:t>
      </w:r>
    </w:p>
    <w:p w14:paraId="632BB5D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order:PON</w:t>
      </w:r>
      <w:r w:rsidRPr="007B14DE">
        <w:rPr>
          <w:color w:val="0000FF"/>
        </w:rPr>
        <w:t>&gt;</w:t>
      </w:r>
      <w:r w:rsidRPr="007B14DE">
        <w:rPr>
          <w:b/>
          <w:bCs/>
        </w:rPr>
        <w:t>CVT0M042R31</w:t>
      </w:r>
      <w:r w:rsidRPr="007B14DE">
        <w:rPr>
          <w:color w:val="0000FF"/>
        </w:rPr>
        <w:t>&lt;/</w:t>
      </w:r>
      <w:r w:rsidRPr="007B14DE">
        <w:rPr>
          <w:color w:val="990000"/>
        </w:rPr>
        <w:t>order:PON</w:t>
      </w:r>
      <w:r w:rsidRPr="007B14DE">
        <w:rPr>
          <w:color w:val="0000FF"/>
        </w:rPr>
        <w:t>&gt;</w:t>
      </w:r>
      <w:r w:rsidRPr="007B14DE">
        <w:t xml:space="preserve"> </w:t>
      </w:r>
    </w:p>
    <w:p w14:paraId="1EEB753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order:VER</w:t>
      </w:r>
      <w:r w:rsidRPr="007B14DE">
        <w:rPr>
          <w:color w:val="0000FF"/>
        </w:rPr>
        <w:t>&gt;</w:t>
      </w:r>
      <w:r w:rsidRPr="007B14DE">
        <w:rPr>
          <w:b/>
          <w:bCs/>
        </w:rPr>
        <w:t>00</w:t>
      </w:r>
      <w:r w:rsidRPr="007B14DE">
        <w:rPr>
          <w:color w:val="0000FF"/>
        </w:rPr>
        <w:t>&lt;/</w:t>
      </w:r>
      <w:r w:rsidRPr="007B14DE">
        <w:rPr>
          <w:color w:val="990000"/>
        </w:rPr>
        <w:t>order:VER</w:t>
      </w:r>
      <w:r w:rsidRPr="007B14DE">
        <w:rPr>
          <w:color w:val="0000FF"/>
        </w:rPr>
        <w:t>&gt;</w:t>
      </w:r>
      <w:r w:rsidRPr="007B14DE">
        <w:t xml:space="preserve"> </w:t>
      </w:r>
    </w:p>
    <w:p w14:paraId="49FC615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order:ATN</w:t>
      </w:r>
      <w:r w:rsidRPr="007B14DE">
        <w:rPr>
          <w:color w:val="0000FF"/>
        </w:rPr>
        <w:t>&gt;</w:t>
      </w:r>
      <w:r w:rsidRPr="007B14DE">
        <w:rPr>
          <w:b/>
          <w:bCs/>
        </w:rPr>
        <w:t>2287129014</w:t>
      </w:r>
      <w:r w:rsidRPr="007B14DE">
        <w:rPr>
          <w:color w:val="0000FF"/>
        </w:rPr>
        <w:t>&lt;/</w:t>
      </w:r>
      <w:r w:rsidRPr="007B14DE">
        <w:rPr>
          <w:color w:val="990000"/>
        </w:rPr>
        <w:t>order:ATN</w:t>
      </w:r>
      <w:r w:rsidRPr="007B14DE">
        <w:rPr>
          <w:color w:val="0000FF"/>
        </w:rPr>
        <w:t>&gt;</w:t>
      </w:r>
      <w:r w:rsidRPr="007B14DE">
        <w:t xml:space="preserve"> </w:t>
      </w:r>
    </w:p>
    <w:p w14:paraId="723061A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order:RVER</w:t>
      </w:r>
      <w:r w:rsidRPr="007B14DE">
        <w:rPr>
          <w:color w:val="0000FF"/>
        </w:rPr>
        <w:t>&gt;</w:t>
      </w:r>
      <w:r w:rsidRPr="007B14DE">
        <w:rPr>
          <w:b/>
          <w:bCs/>
        </w:rPr>
        <w:t>10.05</w:t>
      </w:r>
      <w:r w:rsidRPr="007B14DE">
        <w:rPr>
          <w:color w:val="0000FF"/>
        </w:rPr>
        <w:t>&lt;/</w:t>
      </w:r>
      <w:r w:rsidRPr="007B14DE">
        <w:rPr>
          <w:color w:val="990000"/>
        </w:rPr>
        <w:t>order:RVER</w:t>
      </w:r>
      <w:r w:rsidRPr="007B14DE">
        <w:rPr>
          <w:color w:val="0000FF"/>
        </w:rPr>
        <w:t>&gt;</w:t>
      </w:r>
      <w:r w:rsidRPr="007B14DE">
        <w:t xml:space="preserve"> </w:t>
      </w:r>
    </w:p>
    <w:p w14:paraId="451F7CA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order:CC</w:t>
      </w:r>
      <w:r w:rsidRPr="007B14DE">
        <w:rPr>
          <w:color w:val="0000FF"/>
        </w:rPr>
        <w:t>&gt;</w:t>
      </w:r>
      <w:r w:rsidRPr="007B14DE">
        <w:rPr>
          <w:b/>
          <w:bCs/>
        </w:rPr>
        <w:t>9999</w:t>
      </w:r>
      <w:r w:rsidRPr="007B14DE">
        <w:rPr>
          <w:color w:val="0000FF"/>
        </w:rPr>
        <w:t>&lt;/</w:t>
      </w:r>
      <w:r w:rsidRPr="007B14DE">
        <w:rPr>
          <w:color w:val="990000"/>
        </w:rPr>
        <w:t>order:CC</w:t>
      </w:r>
      <w:r w:rsidRPr="007B14DE">
        <w:rPr>
          <w:color w:val="0000FF"/>
        </w:rPr>
        <w:t>&gt;</w:t>
      </w:r>
      <w:r w:rsidRPr="007B14DE">
        <w:t xml:space="preserve"> </w:t>
      </w:r>
    </w:p>
    <w:p w14:paraId="63FE71B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MS</w:t>
      </w:r>
      <w:r w:rsidRPr="007B14DE">
        <w:rPr>
          <w:color w:val="0000FF"/>
        </w:rPr>
        <w:t>&lt;/</w:t>
      </w:r>
      <w:r w:rsidRPr="007B14DE">
        <w:rPr>
          <w:color w:val="990000"/>
        </w:rPr>
        <w:t>order:STATE</w:t>
      </w:r>
      <w:r w:rsidRPr="007B14DE">
        <w:rPr>
          <w:color w:val="0000FF"/>
        </w:rPr>
        <w:t>&gt;</w:t>
      </w:r>
      <w:r w:rsidRPr="007B14DE">
        <w:t xml:space="preserve"> </w:t>
      </w:r>
    </w:p>
    <w:p w14:paraId="335DE2F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order:MSG_TIMESTAMP</w:t>
      </w:r>
      <w:r w:rsidRPr="007B14DE">
        <w:rPr>
          <w:color w:val="0000FF"/>
        </w:rPr>
        <w:t>&gt;</w:t>
      </w:r>
      <w:r w:rsidRPr="007B14DE">
        <w:rPr>
          <w:b/>
          <w:bCs/>
        </w:rPr>
        <w:t>2009-07-01T15:31:09-05:00</w:t>
      </w:r>
      <w:r w:rsidRPr="007B14DE">
        <w:rPr>
          <w:color w:val="0000FF"/>
        </w:rPr>
        <w:t>&lt;/</w:t>
      </w:r>
      <w:r w:rsidRPr="007B14DE">
        <w:rPr>
          <w:color w:val="990000"/>
        </w:rPr>
        <w:t>order:MSG_TIMESTAMP</w:t>
      </w:r>
      <w:r w:rsidRPr="007B14DE">
        <w:rPr>
          <w:color w:val="0000FF"/>
        </w:rPr>
        <w:t>&gt;</w:t>
      </w:r>
      <w:r w:rsidRPr="007B14DE">
        <w:t xml:space="preserve"> </w:t>
      </w:r>
    </w:p>
    <w:p w14:paraId="33D8AA8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order:DTSENT</w:t>
      </w:r>
      <w:r w:rsidRPr="007B14DE">
        <w:rPr>
          <w:color w:val="0000FF"/>
        </w:rPr>
        <w:t>&gt;</w:t>
      </w:r>
      <w:r w:rsidRPr="007B14DE">
        <w:rPr>
          <w:b/>
          <w:bCs/>
        </w:rPr>
        <w:t>200907010331PM</w:t>
      </w:r>
      <w:r w:rsidRPr="007B14DE">
        <w:rPr>
          <w:color w:val="0000FF"/>
        </w:rPr>
        <w:t>&lt;/</w:t>
      </w:r>
      <w:r w:rsidRPr="007B14DE">
        <w:rPr>
          <w:color w:val="990000"/>
        </w:rPr>
        <w:t>order:DTSENT</w:t>
      </w:r>
      <w:r w:rsidRPr="007B14DE">
        <w:rPr>
          <w:color w:val="0000FF"/>
        </w:rPr>
        <w:t>&gt;</w:t>
      </w:r>
      <w:r w:rsidRPr="007B14DE">
        <w:t xml:space="preserve"> </w:t>
      </w:r>
    </w:p>
    <w:p w14:paraId="1A1372A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order:HDR</w:t>
      </w:r>
      <w:r w:rsidRPr="007B14DE">
        <w:rPr>
          <w:color w:val="0000FF"/>
        </w:rPr>
        <w:t>&gt;</w:t>
      </w:r>
    </w:p>
    <w:p w14:paraId="772280E7" w14:textId="77777777" w:rsidR="007B14DE" w:rsidRPr="007B14DE" w:rsidRDefault="007B14DE" w:rsidP="007B14DE">
      <w:pPr>
        <w:ind w:hanging="480"/>
      </w:pPr>
      <w:hyperlink r:id="rId958" w:anchor="#" w:history="1">
        <w:r w:rsidRPr="007B14DE">
          <w:rPr>
            <w:b/>
            <w:bCs/>
            <w:color w:val="FF0000"/>
            <w:u w:val="single"/>
          </w:rPr>
          <w:t>-</w:t>
        </w:r>
      </w:hyperlink>
      <w:r w:rsidRPr="007B14DE">
        <w:t xml:space="preserve"> </w:t>
      </w:r>
      <w:r w:rsidRPr="007B14DE">
        <w:rPr>
          <w:color w:val="0000FF"/>
        </w:rPr>
        <w:t>&lt;</w:t>
      </w:r>
      <w:r w:rsidRPr="007B14DE">
        <w:rPr>
          <w:color w:val="990000"/>
        </w:rPr>
        <w:t>order:LSR</w:t>
      </w:r>
      <w:r w:rsidRPr="007B14DE">
        <w:rPr>
          <w:color w:val="0000FF"/>
        </w:rPr>
        <w:t>&gt;</w:t>
      </w:r>
    </w:p>
    <w:p w14:paraId="01B81103" w14:textId="77777777" w:rsidR="007B14DE" w:rsidRPr="007B14DE" w:rsidRDefault="007B14DE" w:rsidP="007B14DE">
      <w:pPr>
        <w:ind w:hanging="480"/>
      </w:pPr>
      <w:hyperlink r:id="rId959" w:anchor="#" w:history="1">
        <w:r w:rsidRPr="007B14DE">
          <w:rPr>
            <w:b/>
            <w:bCs/>
            <w:color w:val="FF0000"/>
            <w:u w:val="single"/>
          </w:rPr>
          <w:t>-</w:t>
        </w:r>
      </w:hyperlink>
      <w:r w:rsidRPr="007B14DE">
        <w:t xml:space="preserve"> </w:t>
      </w:r>
      <w:r w:rsidRPr="007B14DE">
        <w:rPr>
          <w:color w:val="0000FF"/>
        </w:rPr>
        <w:t>&lt;</w:t>
      </w:r>
      <w:r w:rsidRPr="007B14DE">
        <w:rPr>
          <w:color w:val="990000"/>
        </w:rPr>
        <w:t>order:LSR_ADMIN</w:t>
      </w:r>
      <w:r w:rsidRPr="007B14DE">
        <w:rPr>
          <w:color w:val="0000FF"/>
        </w:rPr>
        <w:t>&gt;</w:t>
      </w:r>
    </w:p>
    <w:p w14:paraId="0D71539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order:SC</w:t>
      </w:r>
      <w:r w:rsidRPr="007B14DE">
        <w:rPr>
          <w:color w:val="0000FF"/>
        </w:rPr>
        <w:t>&gt;</w:t>
      </w:r>
      <w:r w:rsidRPr="007B14DE">
        <w:rPr>
          <w:b/>
          <w:bCs/>
        </w:rPr>
        <w:t>LCSC</w:t>
      </w:r>
      <w:r w:rsidRPr="007B14DE">
        <w:rPr>
          <w:color w:val="0000FF"/>
        </w:rPr>
        <w:t>&lt;/</w:t>
      </w:r>
      <w:r w:rsidRPr="007B14DE">
        <w:rPr>
          <w:color w:val="990000"/>
        </w:rPr>
        <w:t>order:SC</w:t>
      </w:r>
      <w:r w:rsidRPr="007B14DE">
        <w:rPr>
          <w:color w:val="0000FF"/>
        </w:rPr>
        <w:t>&gt;</w:t>
      </w:r>
      <w:r w:rsidRPr="007B14DE">
        <w:t xml:space="preserve"> </w:t>
      </w:r>
    </w:p>
    <w:p w14:paraId="4F9FB35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order:PROJECT</w:t>
      </w:r>
      <w:r w:rsidRPr="007B14DE">
        <w:rPr>
          <w:color w:val="0000FF"/>
        </w:rPr>
        <w:t>&gt;</w:t>
      </w:r>
      <w:r w:rsidRPr="007B14DE">
        <w:rPr>
          <w:b/>
          <w:bCs/>
        </w:rPr>
        <w:t>CAVENOBILL</w:t>
      </w:r>
      <w:r w:rsidRPr="007B14DE">
        <w:rPr>
          <w:color w:val="0000FF"/>
        </w:rPr>
        <w:t>&lt;/</w:t>
      </w:r>
      <w:r w:rsidRPr="007B14DE">
        <w:rPr>
          <w:color w:val="990000"/>
        </w:rPr>
        <w:t>order:PROJECT</w:t>
      </w:r>
      <w:r w:rsidRPr="007B14DE">
        <w:rPr>
          <w:color w:val="0000FF"/>
        </w:rPr>
        <w:t>&gt;</w:t>
      </w:r>
      <w:r w:rsidRPr="007B14DE">
        <w:t xml:space="preserve"> </w:t>
      </w:r>
    </w:p>
    <w:p w14:paraId="3CB04DB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order:REQTYP</w:t>
      </w:r>
      <w:r w:rsidRPr="007B14DE">
        <w:rPr>
          <w:color w:val="0000FF"/>
        </w:rPr>
        <w:t>&gt;</w:t>
      </w:r>
      <w:r w:rsidRPr="007B14DE">
        <w:rPr>
          <w:b/>
          <w:bCs/>
        </w:rPr>
        <w:t>MB</w:t>
      </w:r>
      <w:r w:rsidRPr="007B14DE">
        <w:rPr>
          <w:color w:val="0000FF"/>
        </w:rPr>
        <w:t>&lt;/</w:t>
      </w:r>
      <w:r w:rsidRPr="007B14DE">
        <w:rPr>
          <w:color w:val="990000"/>
        </w:rPr>
        <w:t>order:REQTYP</w:t>
      </w:r>
      <w:r w:rsidRPr="007B14DE">
        <w:rPr>
          <w:color w:val="0000FF"/>
        </w:rPr>
        <w:t>&gt;</w:t>
      </w:r>
      <w:r w:rsidRPr="007B14DE">
        <w:t xml:space="preserve"> </w:t>
      </w:r>
    </w:p>
    <w:p w14:paraId="52A29DB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order:ACT</w:t>
      </w:r>
      <w:r w:rsidRPr="007B14DE">
        <w:rPr>
          <w:color w:val="0000FF"/>
        </w:rPr>
        <w:t>&gt;</w:t>
      </w:r>
      <w:r w:rsidRPr="007B14DE">
        <w:rPr>
          <w:b/>
          <w:bCs/>
        </w:rPr>
        <w:t>C</w:t>
      </w:r>
      <w:r w:rsidRPr="007B14DE">
        <w:rPr>
          <w:color w:val="0000FF"/>
        </w:rPr>
        <w:t>&lt;/</w:t>
      </w:r>
      <w:r w:rsidRPr="007B14DE">
        <w:rPr>
          <w:color w:val="990000"/>
        </w:rPr>
        <w:t>order:ACT</w:t>
      </w:r>
      <w:r w:rsidRPr="007B14DE">
        <w:rPr>
          <w:color w:val="0000FF"/>
        </w:rPr>
        <w:t>&gt;</w:t>
      </w:r>
      <w:r w:rsidRPr="007B14DE">
        <w:t xml:space="preserve"> </w:t>
      </w:r>
    </w:p>
    <w:p w14:paraId="4389DB83" w14:textId="77777777" w:rsidR="007B14DE" w:rsidRPr="007B14DE" w:rsidRDefault="007B14DE" w:rsidP="007B14DE">
      <w:pPr>
        <w:ind w:hanging="480"/>
      </w:pPr>
      <w:hyperlink r:id="rId960" w:anchor="#" w:history="1">
        <w:r w:rsidRPr="007B14DE">
          <w:rPr>
            <w:b/>
            <w:bCs/>
            <w:color w:val="FF0000"/>
            <w:u w:val="single"/>
          </w:rPr>
          <w:t>-</w:t>
        </w:r>
      </w:hyperlink>
      <w:r w:rsidRPr="007B14DE">
        <w:t xml:space="preserve"> </w:t>
      </w:r>
      <w:r w:rsidRPr="007B14DE">
        <w:rPr>
          <w:color w:val="0000FF"/>
        </w:rPr>
        <w:t>&lt;</w:t>
      </w:r>
      <w:r w:rsidRPr="007B14DE">
        <w:rPr>
          <w:color w:val="990000"/>
        </w:rPr>
        <w:t>order:AUTHORIZATION</w:t>
      </w:r>
      <w:r w:rsidRPr="007B14DE">
        <w:rPr>
          <w:color w:val="0000FF"/>
        </w:rPr>
        <w:t>&gt;</w:t>
      </w:r>
    </w:p>
    <w:p w14:paraId="1AB6FC7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order:TOS</w:t>
      </w:r>
      <w:r w:rsidRPr="007B14DE">
        <w:rPr>
          <w:color w:val="0000FF"/>
        </w:rPr>
        <w:t>&gt;</w:t>
      </w:r>
      <w:r w:rsidRPr="007B14DE">
        <w:rPr>
          <w:b/>
          <w:bCs/>
        </w:rPr>
        <w:t>1BM-</w:t>
      </w:r>
      <w:r w:rsidRPr="007B14DE">
        <w:rPr>
          <w:color w:val="0000FF"/>
        </w:rPr>
        <w:t>&lt;/</w:t>
      </w:r>
      <w:r w:rsidRPr="007B14DE">
        <w:rPr>
          <w:color w:val="990000"/>
        </w:rPr>
        <w:t>order:TOS</w:t>
      </w:r>
      <w:r w:rsidRPr="007B14DE">
        <w:rPr>
          <w:color w:val="0000FF"/>
        </w:rPr>
        <w:t>&gt;</w:t>
      </w:r>
      <w:r w:rsidRPr="007B14DE">
        <w:t xml:space="preserve"> </w:t>
      </w:r>
    </w:p>
    <w:p w14:paraId="790147A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order:DDD</w:t>
      </w:r>
      <w:r w:rsidRPr="007B14DE">
        <w:rPr>
          <w:color w:val="0000FF"/>
        </w:rPr>
        <w:t>&gt;</w:t>
      </w:r>
      <w:r w:rsidRPr="007B14DE">
        <w:rPr>
          <w:b/>
          <w:bCs/>
        </w:rPr>
        <w:t>20090731</w:t>
      </w:r>
      <w:r w:rsidRPr="007B14DE">
        <w:rPr>
          <w:color w:val="0000FF"/>
        </w:rPr>
        <w:t>&lt;/</w:t>
      </w:r>
      <w:r w:rsidRPr="007B14DE">
        <w:rPr>
          <w:color w:val="990000"/>
        </w:rPr>
        <w:t>order:DDD</w:t>
      </w:r>
      <w:r w:rsidRPr="007B14DE">
        <w:rPr>
          <w:color w:val="0000FF"/>
        </w:rPr>
        <w:t>&gt;</w:t>
      </w:r>
      <w:r w:rsidRPr="007B14DE">
        <w:t xml:space="preserve"> </w:t>
      </w:r>
    </w:p>
    <w:p w14:paraId="41280394"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order:AUTHORIZATION</w:t>
      </w:r>
      <w:r w:rsidRPr="007B14DE">
        <w:rPr>
          <w:color w:val="0000FF"/>
        </w:rPr>
        <w:t>&gt;</w:t>
      </w:r>
    </w:p>
    <w:p w14:paraId="371E1A1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order:LSR_ADMIN</w:t>
      </w:r>
      <w:r w:rsidRPr="007B14DE">
        <w:rPr>
          <w:color w:val="0000FF"/>
        </w:rPr>
        <w:t>&gt;</w:t>
      </w:r>
    </w:p>
    <w:p w14:paraId="18DC79BE" w14:textId="77777777" w:rsidR="007B14DE" w:rsidRPr="007B14DE" w:rsidRDefault="007B14DE" w:rsidP="007B14DE">
      <w:pPr>
        <w:ind w:hanging="480"/>
      </w:pPr>
      <w:hyperlink r:id="rId961" w:anchor="#" w:history="1">
        <w:r w:rsidRPr="007B14DE">
          <w:rPr>
            <w:b/>
            <w:bCs/>
            <w:color w:val="FF0000"/>
            <w:u w:val="single"/>
          </w:rPr>
          <w:t>-</w:t>
        </w:r>
      </w:hyperlink>
      <w:r w:rsidRPr="007B14DE">
        <w:t xml:space="preserve"> </w:t>
      </w:r>
      <w:r w:rsidRPr="007B14DE">
        <w:rPr>
          <w:color w:val="0000FF"/>
        </w:rPr>
        <w:t>&lt;</w:t>
      </w:r>
      <w:r w:rsidRPr="007B14DE">
        <w:rPr>
          <w:color w:val="990000"/>
        </w:rPr>
        <w:t>order:LSR_BILL</w:t>
      </w:r>
      <w:r w:rsidRPr="007B14DE">
        <w:rPr>
          <w:color w:val="0000FF"/>
        </w:rPr>
        <w:t>&gt;</w:t>
      </w:r>
    </w:p>
    <w:p w14:paraId="5D37322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order:BAN1</w:t>
      </w:r>
      <w:r w:rsidRPr="007B14DE">
        <w:rPr>
          <w:color w:val="0000FF"/>
        </w:rPr>
        <w:t>&gt;</w:t>
      </w:r>
      <w:r w:rsidRPr="007B14DE">
        <w:rPr>
          <w:b/>
          <w:bCs/>
        </w:rPr>
        <w:t>601Q886621621</w:t>
      </w:r>
      <w:r w:rsidRPr="007B14DE">
        <w:rPr>
          <w:color w:val="0000FF"/>
        </w:rPr>
        <w:t>&lt;/</w:t>
      </w:r>
      <w:r w:rsidRPr="007B14DE">
        <w:rPr>
          <w:color w:val="990000"/>
        </w:rPr>
        <w:t>order:BAN1</w:t>
      </w:r>
      <w:r w:rsidRPr="007B14DE">
        <w:rPr>
          <w:color w:val="0000FF"/>
        </w:rPr>
        <w:t>&gt;</w:t>
      </w:r>
      <w:r w:rsidRPr="007B14DE">
        <w:t xml:space="preserve"> </w:t>
      </w:r>
    </w:p>
    <w:p w14:paraId="298B2077"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order:LSR_BILL</w:t>
      </w:r>
      <w:r w:rsidRPr="007B14DE">
        <w:rPr>
          <w:color w:val="0000FF"/>
        </w:rPr>
        <w:t>&gt;</w:t>
      </w:r>
    </w:p>
    <w:p w14:paraId="59692E1A" w14:textId="77777777" w:rsidR="007B14DE" w:rsidRPr="007B14DE" w:rsidRDefault="007B14DE" w:rsidP="007B14DE">
      <w:pPr>
        <w:ind w:hanging="480"/>
      </w:pPr>
      <w:hyperlink r:id="rId962" w:anchor="#" w:history="1">
        <w:r w:rsidRPr="007B14DE">
          <w:rPr>
            <w:b/>
            <w:bCs/>
            <w:color w:val="FF0000"/>
            <w:u w:val="single"/>
          </w:rPr>
          <w:t>-</w:t>
        </w:r>
      </w:hyperlink>
      <w:r w:rsidRPr="007B14DE">
        <w:t xml:space="preserve"> </w:t>
      </w:r>
      <w:r w:rsidRPr="007B14DE">
        <w:rPr>
          <w:color w:val="0000FF"/>
        </w:rPr>
        <w:t>&lt;</w:t>
      </w:r>
      <w:r w:rsidRPr="007B14DE">
        <w:rPr>
          <w:color w:val="990000"/>
        </w:rPr>
        <w:t>order:CONTACT</w:t>
      </w:r>
      <w:r w:rsidRPr="007B14DE">
        <w:rPr>
          <w:color w:val="0000FF"/>
        </w:rPr>
        <w:t>&gt;</w:t>
      </w:r>
    </w:p>
    <w:p w14:paraId="331A701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w:t>
      </w:r>
      <w:r w:rsidRPr="007B14DE">
        <w:rPr>
          <w:color w:val="0000FF"/>
        </w:rPr>
        <w:t>&gt;</w:t>
      </w:r>
      <w:r w:rsidRPr="007B14DE">
        <w:rPr>
          <w:b/>
          <w:bCs/>
        </w:rPr>
        <w:t>Bojangles</w:t>
      </w:r>
      <w:r w:rsidRPr="007B14DE">
        <w:rPr>
          <w:color w:val="0000FF"/>
        </w:rPr>
        <w:t>&lt;/</w:t>
      </w:r>
      <w:r w:rsidRPr="007B14DE">
        <w:rPr>
          <w:color w:val="990000"/>
        </w:rPr>
        <w:t>order:INIT</w:t>
      </w:r>
      <w:r w:rsidRPr="007B14DE">
        <w:rPr>
          <w:color w:val="0000FF"/>
        </w:rPr>
        <w:t>&gt;</w:t>
      </w:r>
      <w:r w:rsidRPr="007B14DE">
        <w:t xml:space="preserve"> </w:t>
      </w:r>
    </w:p>
    <w:p w14:paraId="184BEC1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order:INIT_TEL_NO</w:t>
      </w:r>
      <w:r w:rsidRPr="007B14DE">
        <w:rPr>
          <w:color w:val="0000FF"/>
        </w:rPr>
        <w:t>&gt;</w:t>
      </w:r>
      <w:r w:rsidRPr="007B14DE">
        <w:rPr>
          <w:b/>
          <w:bCs/>
        </w:rPr>
        <w:t>8884448888</w:t>
      </w:r>
      <w:r w:rsidRPr="007B14DE">
        <w:rPr>
          <w:color w:val="0000FF"/>
        </w:rPr>
        <w:t>&lt;/</w:t>
      </w:r>
      <w:r w:rsidRPr="007B14DE">
        <w:rPr>
          <w:color w:val="990000"/>
        </w:rPr>
        <w:t>order:INIT_TEL_NO</w:t>
      </w:r>
      <w:r w:rsidRPr="007B14DE">
        <w:rPr>
          <w:color w:val="0000FF"/>
        </w:rPr>
        <w:t>&gt;</w:t>
      </w:r>
      <w:r w:rsidRPr="007B14DE">
        <w:t xml:space="preserve"> </w:t>
      </w:r>
    </w:p>
    <w:p w14:paraId="33ADFDB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order:INIT_FAX_NO</w:t>
      </w:r>
      <w:r w:rsidRPr="007B14DE">
        <w:rPr>
          <w:color w:val="0000FF"/>
        </w:rPr>
        <w:t>&gt;</w:t>
      </w:r>
      <w:r w:rsidRPr="007B14DE">
        <w:rPr>
          <w:b/>
          <w:bCs/>
        </w:rPr>
        <w:t>4448884444</w:t>
      </w:r>
      <w:r w:rsidRPr="007B14DE">
        <w:rPr>
          <w:color w:val="0000FF"/>
        </w:rPr>
        <w:t>&lt;/</w:t>
      </w:r>
      <w:r w:rsidRPr="007B14DE">
        <w:rPr>
          <w:color w:val="990000"/>
        </w:rPr>
        <w:t>order:INIT_FAX_NO</w:t>
      </w:r>
      <w:r w:rsidRPr="007B14DE">
        <w:rPr>
          <w:color w:val="0000FF"/>
        </w:rPr>
        <w:t>&gt;</w:t>
      </w:r>
      <w:r w:rsidRPr="007B14DE">
        <w:t xml:space="preserve"> </w:t>
      </w:r>
    </w:p>
    <w:p w14:paraId="34EBF00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order:IMPCON</w:t>
      </w:r>
      <w:r w:rsidRPr="007B14DE">
        <w:rPr>
          <w:color w:val="0000FF"/>
        </w:rPr>
        <w:t>&gt;</w:t>
      </w:r>
      <w:r w:rsidRPr="007B14DE">
        <w:rPr>
          <w:b/>
          <w:bCs/>
        </w:rPr>
        <w:t>Woodstock Byrd</w:t>
      </w:r>
      <w:r w:rsidRPr="007B14DE">
        <w:rPr>
          <w:color w:val="0000FF"/>
        </w:rPr>
        <w:t>&lt;/</w:t>
      </w:r>
      <w:r w:rsidRPr="007B14DE">
        <w:rPr>
          <w:color w:val="990000"/>
        </w:rPr>
        <w:t>order:IMPCON</w:t>
      </w:r>
      <w:r w:rsidRPr="007B14DE">
        <w:rPr>
          <w:color w:val="0000FF"/>
        </w:rPr>
        <w:t>&gt;</w:t>
      </w:r>
      <w:r w:rsidRPr="007B14DE">
        <w:t xml:space="preserve"> </w:t>
      </w:r>
    </w:p>
    <w:p w14:paraId="5A6461D5"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6781114444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80A1D0B" w14:textId="77777777" w:rsidR="007B14DE" w:rsidRPr="007B14DE" w:rsidRDefault="007B14DE" w:rsidP="007B14DE">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order:CONTACT</w:t>
      </w:r>
      <w:r w:rsidRPr="007B14DE">
        <w:rPr>
          <w:color w:val="0000FF"/>
        </w:rPr>
        <w:t>&gt;</w:t>
      </w:r>
    </w:p>
    <w:p w14:paraId="170901B8"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w:t>
      </w:r>
      <w:r w:rsidRPr="007B14DE">
        <w:rPr>
          <w:color w:val="0000FF"/>
        </w:rPr>
        <w:t>&gt;</w:t>
      </w:r>
    </w:p>
    <w:p w14:paraId="4F93B7B3" w14:textId="77777777" w:rsidR="007B14DE" w:rsidRPr="007B14DE" w:rsidRDefault="007B14DE" w:rsidP="007B14DE">
      <w:pPr>
        <w:ind w:hanging="480"/>
      </w:pPr>
      <w:hyperlink r:id="rId963" w:anchor="#" w:history="1">
        <w:r w:rsidRPr="007B14DE">
          <w:rPr>
            <w:b/>
            <w:bCs/>
            <w:color w:val="FF0000"/>
            <w:u w:val="single"/>
          </w:rPr>
          <w:t>-</w:t>
        </w:r>
      </w:hyperlink>
      <w:r w:rsidRPr="007B14DE">
        <w:t xml:space="preserve"> </w:t>
      </w:r>
      <w:r w:rsidRPr="007B14DE">
        <w:rPr>
          <w:color w:val="0000FF"/>
        </w:rPr>
        <w:t>&lt;</w:t>
      </w:r>
      <w:r w:rsidRPr="007B14DE">
        <w:rPr>
          <w:color w:val="990000"/>
        </w:rPr>
        <w:t>order:EU</w:t>
      </w:r>
      <w:r w:rsidRPr="007B14DE">
        <w:rPr>
          <w:color w:val="0000FF"/>
        </w:rPr>
        <w:t>&gt;</w:t>
      </w:r>
    </w:p>
    <w:p w14:paraId="70FB2F48" w14:textId="77777777" w:rsidR="007B14DE" w:rsidRPr="007B14DE" w:rsidRDefault="007B14DE" w:rsidP="007B14DE">
      <w:pPr>
        <w:ind w:hanging="480"/>
      </w:pPr>
      <w:hyperlink r:id="rId964" w:anchor="#" w:history="1">
        <w:r w:rsidRPr="007B14DE">
          <w:rPr>
            <w:b/>
            <w:bCs/>
            <w:color w:val="FF0000"/>
            <w:u w:val="single"/>
          </w:rPr>
          <w:t>-</w:t>
        </w:r>
      </w:hyperlink>
      <w:r w:rsidRPr="007B14DE">
        <w:t xml:space="preserve"> </w:t>
      </w:r>
      <w:r w:rsidRPr="007B14DE">
        <w:rPr>
          <w:color w:val="0000FF"/>
        </w:rPr>
        <w:t>&lt;</w:t>
      </w:r>
      <w:r w:rsidRPr="007B14DE">
        <w:rPr>
          <w:color w:val="990000"/>
        </w:rPr>
        <w:t>order:LOC_ACCESS</w:t>
      </w:r>
      <w:r w:rsidRPr="007B14DE">
        <w:rPr>
          <w:color w:val="0000FF"/>
        </w:rPr>
        <w:t>&gt;</w:t>
      </w:r>
    </w:p>
    <w:p w14:paraId="6F51D484" w14:textId="77777777" w:rsidR="007B14DE" w:rsidRPr="007B14DE" w:rsidRDefault="007B14DE" w:rsidP="007B14DE">
      <w:pPr>
        <w:ind w:hanging="480"/>
      </w:pPr>
      <w:hyperlink r:id="rId965" w:anchor="#" w:history="1">
        <w:r w:rsidRPr="007B14DE">
          <w:rPr>
            <w:b/>
            <w:bCs/>
            <w:color w:val="FF0000"/>
            <w:u w:val="single"/>
          </w:rPr>
          <w:t>-</w:t>
        </w:r>
      </w:hyperlink>
      <w:r w:rsidRPr="007B14DE">
        <w:t xml:space="preserve"> </w:t>
      </w:r>
      <w:r w:rsidRPr="007B14DE">
        <w:rPr>
          <w:color w:val="0000FF"/>
        </w:rPr>
        <w:t>&lt;</w:t>
      </w:r>
      <w:r w:rsidRPr="007B14DE">
        <w:rPr>
          <w:color w:val="990000"/>
        </w:rPr>
        <w:t>order:LOC_ACCESS_HEADER_INFO</w:t>
      </w:r>
      <w:r w:rsidRPr="007B14DE">
        <w:rPr>
          <w:color w:val="0000FF"/>
        </w:rPr>
        <w:t>&gt;</w:t>
      </w:r>
    </w:p>
    <w:p w14:paraId="3152B36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order:NAME</w:t>
      </w:r>
      <w:r w:rsidRPr="007B14DE">
        <w:rPr>
          <w:color w:val="0000FF"/>
        </w:rPr>
        <w:t>&gt;</w:t>
      </w:r>
      <w:r w:rsidRPr="007B14DE">
        <w:rPr>
          <w:b/>
          <w:bCs/>
        </w:rPr>
        <w:t>Bermuda Palms</w:t>
      </w:r>
      <w:r w:rsidRPr="007B14DE">
        <w:rPr>
          <w:color w:val="0000FF"/>
        </w:rPr>
        <w:t>&lt;/</w:t>
      </w:r>
      <w:r w:rsidRPr="007B14DE">
        <w:rPr>
          <w:color w:val="990000"/>
        </w:rPr>
        <w:t>order:NAME</w:t>
      </w:r>
      <w:r w:rsidRPr="007B14DE">
        <w:rPr>
          <w:color w:val="0000FF"/>
        </w:rPr>
        <w:t>&gt;</w:t>
      </w:r>
      <w:r w:rsidRPr="007B14DE">
        <w:t xml:space="preserve"> </w:t>
      </w:r>
    </w:p>
    <w:p w14:paraId="4CBA56F5"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order:LOC_ACCESS_HEADER_INFO</w:t>
      </w:r>
      <w:r w:rsidRPr="007B14DE">
        <w:rPr>
          <w:color w:val="0000FF"/>
        </w:rPr>
        <w:t>&gt;</w:t>
      </w:r>
    </w:p>
    <w:p w14:paraId="23A6C03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w:t>
      </w:r>
      <w:r w:rsidRPr="007B14DE">
        <w:rPr>
          <w:color w:val="0000FF"/>
        </w:rPr>
        <w:t>&gt;</w:t>
      </w:r>
    </w:p>
    <w:p w14:paraId="4F297F5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order:EU</w:t>
      </w:r>
      <w:r w:rsidRPr="007B14DE">
        <w:rPr>
          <w:color w:val="0000FF"/>
        </w:rPr>
        <w:t>&gt;</w:t>
      </w:r>
    </w:p>
    <w:p w14:paraId="0607C3CB" w14:textId="77777777" w:rsidR="007B14DE" w:rsidRPr="007B14DE" w:rsidRDefault="007B14DE" w:rsidP="007B14DE">
      <w:pPr>
        <w:ind w:hanging="480"/>
      </w:pPr>
      <w:hyperlink r:id="rId966" w:anchor="#" w:history="1">
        <w:r w:rsidRPr="007B14DE">
          <w:rPr>
            <w:b/>
            <w:bCs/>
            <w:color w:val="FF0000"/>
            <w:u w:val="single"/>
          </w:rPr>
          <w:t>-</w:t>
        </w:r>
      </w:hyperlink>
      <w:r w:rsidRPr="007B14DE">
        <w:t xml:space="preserve"> </w:t>
      </w:r>
      <w:r w:rsidRPr="007B14DE">
        <w:rPr>
          <w:color w:val="0000FF"/>
        </w:rPr>
        <w:t>&lt;</w:t>
      </w:r>
      <w:r w:rsidRPr="007B14DE">
        <w:rPr>
          <w:color w:val="990000"/>
        </w:rPr>
        <w:t>order:PS</w:t>
      </w:r>
      <w:r w:rsidRPr="007B14DE">
        <w:rPr>
          <w:color w:val="0000FF"/>
        </w:rPr>
        <w:t>&gt;</w:t>
      </w:r>
    </w:p>
    <w:p w14:paraId="72EEEE47" w14:textId="77777777" w:rsidR="007B14DE" w:rsidRPr="007B14DE" w:rsidRDefault="007B14DE" w:rsidP="007B14DE">
      <w:pPr>
        <w:ind w:hanging="480"/>
      </w:pPr>
      <w:hyperlink r:id="rId967" w:anchor="#" w:history="1">
        <w:r w:rsidRPr="007B14DE">
          <w:rPr>
            <w:b/>
            <w:bCs/>
            <w:color w:val="FF0000"/>
            <w:u w:val="single"/>
          </w:rPr>
          <w:t>-</w:t>
        </w:r>
      </w:hyperlink>
      <w:r w:rsidRPr="007B14DE">
        <w:t xml:space="preserve"> </w:t>
      </w:r>
      <w:r w:rsidRPr="007B14DE">
        <w:rPr>
          <w:color w:val="0000FF"/>
        </w:rPr>
        <w:t>&lt;</w:t>
      </w:r>
      <w:r w:rsidRPr="007B14DE">
        <w:rPr>
          <w:color w:val="990000"/>
        </w:rPr>
        <w:t>order:PS_ADMIN</w:t>
      </w:r>
      <w:r w:rsidRPr="007B14DE">
        <w:rPr>
          <w:color w:val="0000FF"/>
        </w:rPr>
        <w:t>&gt;</w:t>
      </w:r>
    </w:p>
    <w:p w14:paraId="5338081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order:PQTY</w:t>
      </w:r>
      <w:r w:rsidRPr="007B14DE">
        <w:rPr>
          <w:color w:val="0000FF"/>
        </w:rPr>
        <w:t>&gt;</w:t>
      </w:r>
      <w:r w:rsidRPr="007B14DE">
        <w:rPr>
          <w:b/>
          <w:bCs/>
        </w:rPr>
        <w:t>001</w:t>
      </w:r>
      <w:r w:rsidRPr="007B14DE">
        <w:rPr>
          <w:color w:val="0000FF"/>
        </w:rPr>
        <w:t>&lt;/</w:t>
      </w:r>
      <w:r w:rsidRPr="007B14DE">
        <w:rPr>
          <w:color w:val="990000"/>
        </w:rPr>
        <w:t>order:PQTY</w:t>
      </w:r>
      <w:r w:rsidRPr="007B14DE">
        <w:rPr>
          <w:color w:val="0000FF"/>
        </w:rPr>
        <w:t>&gt;</w:t>
      </w:r>
      <w:r w:rsidRPr="007B14DE">
        <w:t xml:space="preserve"> </w:t>
      </w:r>
    </w:p>
    <w:p w14:paraId="279B1C38"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order:PS_ADMIN</w:t>
      </w:r>
      <w:r w:rsidRPr="007B14DE">
        <w:rPr>
          <w:color w:val="0000FF"/>
        </w:rPr>
        <w:t>&gt;</w:t>
      </w:r>
    </w:p>
    <w:p w14:paraId="04965D39" w14:textId="77777777" w:rsidR="007B14DE" w:rsidRPr="007B14DE" w:rsidRDefault="007B14DE" w:rsidP="007B14DE">
      <w:pPr>
        <w:ind w:hanging="480"/>
      </w:pPr>
      <w:hyperlink r:id="rId968" w:anchor="#" w:history="1">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14:paraId="1783151F" w14:textId="77777777" w:rsidR="007B14DE" w:rsidRPr="007B14DE" w:rsidRDefault="007B14DE" w:rsidP="007B14DE">
      <w:pPr>
        <w:ind w:hanging="480"/>
      </w:pPr>
      <w:hyperlink r:id="rId969" w:anchor="#" w:history="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14:paraId="1ACE0FB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00001</w:t>
      </w:r>
      <w:r w:rsidRPr="007B14DE">
        <w:rPr>
          <w:color w:val="0000FF"/>
        </w:rPr>
        <w:t>&lt;/</w:t>
      </w:r>
      <w:r w:rsidRPr="007B14DE">
        <w:rPr>
          <w:color w:val="990000"/>
        </w:rPr>
        <w:t>order:LNUM</w:t>
      </w:r>
      <w:r w:rsidRPr="007B14DE">
        <w:rPr>
          <w:color w:val="0000FF"/>
        </w:rPr>
        <w:t>&gt;</w:t>
      </w:r>
      <w:r w:rsidRPr="007B14DE">
        <w:t xml:space="preserve"> </w:t>
      </w:r>
    </w:p>
    <w:p w14:paraId="6E3CD370"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C</w:t>
      </w:r>
      <w:r w:rsidRPr="007B14DE">
        <w:rPr>
          <w:color w:val="0000FF"/>
        </w:rPr>
        <w:t>&lt;/</w:t>
      </w:r>
      <w:r w:rsidRPr="007B14DE">
        <w:rPr>
          <w:color w:val="990000"/>
        </w:rPr>
        <w:t>order:LNA</w:t>
      </w:r>
      <w:r w:rsidRPr="007B14DE">
        <w:rPr>
          <w:color w:val="0000FF"/>
        </w:rPr>
        <w:t>&gt;</w:t>
      </w:r>
      <w:r w:rsidRPr="007B14DE">
        <w:t xml:space="preserve"> </w:t>
      </w:r>
    </w:p>
    <w:p w14:paraId="2E885D3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14:paraId="406D8FDA" w14:textId="77777777" w:rsidR="007B14DE" w:rsidRPr="007B14DE" w:rsidRDefault="007B14DE" w:rsidP="007B14DE">
      <w:pPr>
        <w:ind w:hanging="480"/>
      </w:pPr>
      <w:hyperlink r:id="rId970"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46347BD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66805C58"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14:paraId="6563895D"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3699961E" w14:textId="77777777" w:rsidR="007B14DE" w:rsidRPr="007B14DE" w:rsidRDefault="007B14DE" w:rsidP="007B14DE">
      <w:pPr>
        <w:ind w:hanging="480"/>
      </w:pPr>
      <w:hyperlink r:id="rId971" w:anchor="#" w:history="1">
        <w:r w:rsidRPr="007B14DE">
          <w:rPr>
            <w:b/>
            <w:bCs/>
            <w:color w:val="FF0000"/>
            <w:u w:val="single"/>
          </w:rPr>
          <w:t>-</w:t>
        </w:r>
      </w:hyperlink>
      <w:r w:rsidRPr="007B14DE">
        <w:t xml:space="preserve"> </w:t>
      </w:r>
      <w:r w:rsidRPr="007B14DE">
        <w:rPr>
          <w:color w:val="0000FF"/>
        </w:rPr>
        <w:t>&lt;</w:t>
      </w:r>
      <w:r w:rsidRPr="007B14DE">
        <w:rPr>
          <w:color w:val="990000"/>
        </w:rPr>
        <w:t>order:LEAN_GRP</w:t>
      </w:r>
      <w:r w:rsidRPr="007B14DE">
        <w:rPr>
          <w:color w:val="0000FF"/>
        </w:rPr>
        <w:t>&gt;</w:t>
      </w:r>
    </w:p>
    <w:p w14:paraId="3D20D4D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order:LEATN</w:t>
      </w:r>
      <w:r w:rsidRPr="007B14DE">
        <w:rPr>
          <w:color w:val="0000FF"/>
        </w:rPr>
        <w:t>&gt;</w:t>
      </w:r>
      <w:r w:rsidRPr="007B14DE">
        <w:rPr>
          <w:b/>
          <w:bCs/>
        </w:rPr>
        <w:t>2287129952</w:t>
      </w:r>
      <w:r w:rsidRPr="007B14DE">
        <w:rPr>
          <w:color w:val="0000FF"/>
        </w:rPr>
        <w:t>&lt;/</w:t>
      </w:r>
      <w:r w:rsidRPr="007B14DE">
        <w:rPr>
          <w:color w:val="990000"/>
        </w:rPr>
        <w:t>order:LEATN</w:t>
      </w:r>
      <w:r w:rsidRPr="007B14DE">
        <w:rPr>
          <w:color w:val="0000FF"/>
        </w:rPr>
        <w:t>&gt;</w:t>
      </w:r>
      <w:r w:rsidRPr="007B14DE">
        <w:t xml:space="preserve"> </w:t>
      </w:r>
    </w:p>
    <w:p w14:paraId="2F93059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order:LEAN_GRP</w:t>
      </w:r>
      <w:r w:rsidRPr="007B14DE">
        <w:rPr>
          <w:color w:val="0000FF"/>
        </w:rPr>
        <w:t>&gt;</w:t>
      </w:r>
    </w:p>
    <w:p w14:paraId="3649590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14:paraId="36E8403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w:t>
      </w:r>
      <w:r w:rsidRPr="007B14DE">
        <w:rPr>
          <w:color w:val="0000FF"/>
        </w:rPr>
        <w:t>&gt;</w:t>
      </w:r>
    </w:p>
    <w:p w14:paraId="06F4A1C7"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order:LSR_ORD_REQ</w:t>
      </w:r>
      <w:r w:rsidRPr="007B14DE">
        <w:rPr>
          <w:color w:val="0000FF"/>
        </w:rPr>
        <w:t>&gt;</w:t>
      </w:r>
    </w:p>
    <w:p w14:paraId="71EF0550"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uom:ATT_LSR_ORD_REQ</w:t>
      </w:r>
      <w:r w:rsidRPr="007B14DE">
        <w:rPr>
          <w:color w:val="0000FF"/>
        </w:rPr>
        <w:t>&gt;</w:t>
      </w:r>
    </w:p>
    <w:p w14:paraId="79ABCCD7" w14:textId="77777777" w:rsidR="007B14DE" w:rsidRPr="007B14DE" w:rsidRDefault="007B14DE" w:rsidP="007B14DE">
      <w:pPr>
        <w:rPr>
          <w:b/>
        </w:rPr>
      </w:pPr>
    </w:p>
    <w:p w14:paraId="4EDE3AD5" w14:textId="77777777" w:rsidR="007B14DE" w:rsidRPr="007B14DE" w:rsidRDefault="007B14DE" w:rsidP="007B14DE">
      <w:pPr>
        <w:rPr>
          <w:b/>
        </w:rPr>
      </w:pPr>
    </w:p>
    <w:p w14:paraId="3E83D86B" w14:textId="77777777" w:rsidR="007B14DE" w:rsidRPr="007B14DE" w:rsidRDefault="007B14DE" w:rsidP="007B14DE">
      <w:r w:rsidRPr="007B14DE">
        <w:t>XML OUTPUT:</w:t>
      </w:r>
    </w:p>
    <w:p w14:paraId="63124EF2" w14:textId="77777777" w:rsidR="007B14DE" w:rsidRPr="007B14DE" w:rsidRDefault="007B14DE" w:rsidP="007B14DE"/>
    <w:p w14:paraId="15EB825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senderid</w:t>
      </w:r>
      <w:r w:rsidRPr="007B14DE">
        <w:rPr>
          <w:color w:val="0000FF"/>
        </w:rPr>
        <w:t>&gt;</w:t>
      </w:r>
      <w:r w:rsidRPr="007B14DE">
        <w:rPr>
          <w:b/>
          <w:bCs/>
        </w:rPr>
        <w:t>ATT-OR-SAT</w:t>
      </w:r>
      <w:r w:rsidRPr="007B14DE">
        <w:rPr>
          <w:color w:val="0000FF"/>
        </w:rPr>
        <w:t>&lt;/</w:t>
      </w:r>
      <w:r w:rsidRPr="007B14DE">
        <w:rPr>
          <w:color w:val="990000"/>
        </w:rPr>
        <w:t>senderid</w:t>
      </w:r>
      <w:r w:rsidRPr="007B14DE">
        <w:rPr>
          <w:color w:val="0000FF"/>
        </w:rPr>
        <w:t>&gt;</w:t>
      </w:r>
      <w:r w:rsidRPr="007B14DE">
        <w:t xml:space="preserve"> </w:t>
      </w:r>
    </w:p>
    <w:p w14:paraId="06F48F30"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receiverid</w:t>
      </w:r>
      <w:r w:rsidRPr="007B14DE">
        <w:rPr>
          <w:color w:val="0000FF"/>
        </w:rPr>
        <w:t>&gt;</w:t>
      </w:r>
      <w:r w:rsidRPr="007B14DE">
        <w:rPr>
          <w:b/>
          <w:bCs/>
        </w:rPr>
        <w:t>CTE-VALIDATOR</w:t>
      </w:r>
      <w:r w:rsidRPr="007B14DE">
        <w:rPr>
          <w:color w:val="0000FF"/>
        </w:rPr>
        <w:t>&lt;/</w:t>
      </w:r>
      <w:r w:rsidRPr="007B14DE">
        <w:rPr>
          <w:color w:val="990000"/>
        </w:rPr>
        <w:t>receiverid</w:t>
      </w:r>
      <w:r w:rsidRPr="007B14DE">
        <w:rPr>
          <w:color w:val="0000FF"/>
        </w:rPr>
        <w:t>&gt;</w:t>
      </w:r>
      <w:r w:rsidRPr="007B14DE">
        <w:t xml:space="preserve"> </w:t>
      </w:r>
    </w:p>
    <w:p w14:paraId="6F25EBC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interfaceid</w:t>
      </w:r>
      <w:r w:rsidRPr="007B14DE">
        <w:rPr>
          <w:color w:val="0000FF"/>
        </w:rPr>
        <w:t>&gt;</w:t>
      </w:r>
      <w:r w:rsidRPr="007B14DE">
        <w:rPr>
          <w:b/>
          <w:bCs/>
        </w:rPr>
        <w:t>CTE-1005-OR-XML-IB</w:t>
      </w:r>
      <w:r w:rsidRPr="007B14DE">
        <w:rPr>
          <w:color w:val="0000FF"/>
        </w:rPr>
        <w:t>&lt;/</w:t>
      </w:r>
      <w:r w:rsidRPr="007B14DE">
        <w:rPr>
          <w:color w:val="990000"/>
        </w:rPr>
        <w:t>interfaceid</w:t>
      </w:r>
      <w:r w:rsidRPr="007B14DE">
        <w:rPr>
          <w:color w:val="0000FF"/>
        </w:rPr>
        <w:t>&gt;</w:t>
      </w:r>
      <w:r w:rsidRPr="007B14DE">
        <w:t xml:space="preserve"> </w:t>
      </w:r>
    </w:p>
    <w:p w14:paraId="1CD2BB6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messagetype</w:t>
      </w:r>
      <w:r w:rsidRPr="007B14DE">
        <w:rPr>
          <w:color w:val="0000FF"/>
        </w:rPr>
        <w:t>&gt;</w:t>
      </w:r>
      <w:r w:rsidRPr="007B14DE">
        <w:rPr>
          <w:b/>
          <w:bCs/>
        </w:rPr>
        <w:t>LSRUOM</w:t>
      </w:r>
      <w:r w:rsidRPr="007B14DE">
        <w:rPr>
          <w:color w:val="0000FF"/>
        </w:rPr>
        <w:t>&lt;/</w:t>
      </w:r>
      <w:r w:rsidRPr="007B14DE">
        <w:rPr>
          <w:color w:val="990000"/>
        </w:rPr>
        <w:t>messagetype</w:t>
      </w:r>
      <w:r w:rsidRPr="007B14DE">
        <w:rPr>
          <w:color w:val="0000FF"/>
        </w:rPr>
        <w:t>&gt;</w:t>
      </w:r>
      <w:r w:rsidRPr="007B14DE">
        <w:t xml:space="preserve"> </w:t>
      </w:r>
    </w:p>
    <w:p w14:paraId="5B6C72B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lsogversion</w:t>
      </w:r>
      <w:r w:rsidRPr="007B14DE">
        <w:rPr>
          <w:color w:val="0000FF"/>
        </w:rPr>
        <w:t>&gt;</w:t>
      </w:r>
      <w:r w:rsidRPr="007B14DE">
        <w:rPr>
          <w:b/>
          <w:bCs/>
        </w:rPr>
        <w:t>10.05</w:t>
      </w:r>
      <w:r w:rsidRPr="007B14DE">
        <w:rPr>
          <w:color w:val="0000FF"/>
        </w:rPr>
        <w:t>&lt;/</w:t>
      </w:r>
      <w:r w:rsidRPr="007B14DE">
        <w:rPr>
          <w:color w:val="990000"/>
        </w:rPr>
        <w:t>lsogversion</w:t>
      </w:r>
      <w:r w:rsidRPr="007B14DE">
        <w:rPr>
          <w:color w:val="0000FF"/>
        </w:rPr>
        <w:t>&gt;</w:t>
      </w:r>
      <w:r w:rsidRPr="007B14DE">
        <w:t xml:space="preserve"> </w:t>
      </w:r>
    </w:p>
    <w:p w14:paraId="6A7928C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ordertype</w:t>
      </w:r>
      <w:r w:rsidRPr="007B14DE">
        <w:rPr>
          <w:color w:val="0000FF"/>
        </w:rPr>
        <w:t>&gt;</w:t>
      </w:r>
      <w:r w:rsidRPr="007B14DE">
        <w:rPr>
          <w:b/>
          <w:bCs/>
        </w:rPr>
        <w:t>ORDER</w:t>
      </w:r>
      <w:r w:rsidRPr="007B14DE">
        <w:rPr>
          <w:color w:val="0000FF"/>
        </w:rPr>
        <w:t>&lt;/</w:t>
      </w:r>
      <w:r w:rsidRPr="007B14DE">
        <w:rPr>
          <w:color w:val="990000"/>
        </w:rPr>
        <w:t>ordertype</w:t>
      </w:r>
      <w:r w:rsidRPr="007B14DE">
        <w:rPr>
          <w:color w:val="0000FF"/>
        </w:rPr>
        <w:t>&gt;</w:t>
      </w:r>
      <w:r w:rsidRPr="007B14DE">
        <w:t xml:space="preserve"> </w:t>
      </w:r>
    </w:p>
    <w:p w14:paraId="451E156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header</w:t>
      </w:r>
      <w:r w:rsidRPr="007B14DE">
        <w:rPr>
          <w:color w:val="0000FF"/>
        </w:rPr>
        <w:t>&gt;</w:t>
      </w:r>
    </w:p>
    <w:p w14:paraId="2E28430C" w14:textId="77777777" w:rsidR="007B14DE" w:rsidRPr="007B14DE" w:rsidRDefault="007B14DE" w:rsidP="007B14DE">
      <w:pPr>
        <w:ind w:hanging="480"/>
      </w:pPr>
      <w:hyperlink r:id="rId972" w:anchor="#" w:history="1">
        <w:r w:rsidRPr="007B14DE">
          <w:rPr>
            <w:b/>
            <w:bCs/>
            <w:color w:val="FF0000"/>
            <w:u w:val="single"/>
          </w:rPr>
          <w:t>-</w:t>
        </w:r>
      </w:hyperlink>
      <w:r w:rsidRPr="007B14DE">
        <w:t xml:space="preserve"> </w:t>
      </w:r>
      <w:r w:rsidRPr="007B14DE">
        <w:rPr>
          <w:color w:val="0000FF"/>
        </w:rPr>
        <w:t>&lt;</w:t>
      </w:r>
      <w:r w:rsidRPr="007B14DE">
        <w:rPr>
          <w:color w:val="990000"/>
        </w:rPr>
        <w:t>m2:LSR_RESP</w:t>
      </w:r>
      <w:r w:rsidRPr="007B14DE">
        <w:rPr>
          <w:color w:val="FF0000"/>
        </w:rPr>
        <w:t xml:space="preserve"> xmlns:m2</w:t>
      </w:r>
      <w:r w:rsidRPr="007B14DE">
        <w:rPr>
          <w:color w:val="0000FF"/>
        </w:rPr>
        <w:t>="</w:t>
      </w:r>
      <w:r w:rsidRPr="007B14DE">
        <w:rPr>
          <w:b/>
          <w:bCs/>
          <w:color w:val="FF0000"/>
        </w:rPr>
        <w:t>http://lsr.att.com/obf/tML/UOM</w:t>
      </w:r>
      <w:r w:rsidRPr="007B14DE">
        <w:rPr>
          <w:color w:val="0000FF"/>
        </w:rPr>
        <w:t>"&gt;</w:t>
      </w:r>
    </w:p>
    <w:p w14:paraId="59A0FE65" w14:textId="77777777" w:rsidR="007B14DE" w:rsidRPr="007B14DE" w:rsidRDefault="007B14DE" w:rsidP="007B14DE">
      <w:pPr>
        <w:ind w:hanging="480"/>
      </w:pPr>
      <w:hyperlink r:id="rId973" w:anchor="#" w:history="1">
        <w:r w:rsidRPr="007B14DE">
          <w:rPr>
            <w:b/>
            <w:bCs/>
            <w:color w:val="FF0000"/>
            <w:u w:val="single"/>
          </w:rPr>
          <w:t>-</w:t>
        </w:r>
      </w:hyperlink>
      <w:r w:rsidRPr="007B14DE">
        <w:t xml:space="preserve"> </w:t>
      </w:r>
      <w:r w:rsidRPr="007B14DE">
        <w:rPr>
          <w:color w:val="0000FF"/>
        </w:rPr>
        <w:t>&lt;</w:t>
      </w:r>
      <w:r w:rsidRPr="007B14DE">
        <w:rPr>
          <w:color w:val="990000"/>
        </w:rPr>
        <w:t>m2:HDR</w:t>
      </w:r>
      <w:r w:rsidRPr="007B14DE">
        <w:rPr>
          <w:color w:val="0000FF"/>
        </w:rPr>
        <w:t>&gt;</w:t>
      </w:r>
    </w:p>
    <w:p w14:paraId="104C5D2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m2:MESSAGE_ID</w:t>
      </w:r>
      <w:r w:rsidRPr="007B14DE">
        <w:rPr>
          <w:color w:val="0000FF"/>
        </w:rPr>
        <w:t>&gt;</w:t>
      </w:r>
      <w:r w:rsidRPr="007B14DE">
        <w:rPr>
          <w:b/>
          <w:bCs/>
        </w:rPr>
        <w:t>1246480269857227.44071516921295</w:t>
      </w:r>
      <w:r w:rsidRPr="007B14DE">
        <w:rPr>
          <w:color w:val="0000FF"/>
        </w:rPr>
        <w:t>&lt;/</w:t>
      </w:r>
      <w:r w:rsidRPr="007B14DE">
        <w:rPr>
          <w:color w:val="990000"/>
        </w:rPr>
        <w:t>m2:MESSAGE_ID</w:t>
      </w:r>
      <w:r w:rsidRPr="007B14DE">
        <w:rPr>
          <w:color w:val="0000FF"/>
        </w:rPr>
        <w:t>&gt;</w:t>
      </w:r>
      <w:r w:rsidRPr="007B14DE">
        <w:t xml:space="preserve"> </w:t>
      </w:r>
    </w:p>
    <w:p w14:paraId="5C9D9F2A"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25F008D8" w14:textId="77777777" w:rsidR="007B14DE" w:rsidRPr="007B14DE" w:rsidRDefault="007B14DE" w:rsidP="007B14DE">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m2:MSG_TIMESTAMP</w:t>
      </w:r>
      <w:r w:rsidRPr="007B14DE">
        <w:rPr>
          <w:color w:val="0000FF"/>
        </w:rPr>
        <w:t>&gt;</w:t>
      </w:r>
      <w:r w:rsidRPr="007B14DE">
        <w:rPr>
          <w:b/>
          <w:bCs/>
        </w:rPr>
        <w:t>2009-07-01T15:31:10-05:00</w:t>
      </w:r>
      <w:r w:rsidRPr="007B14DE">
        <w:rPr>
          <w:color w:val="0000FF"/>
        </w:rPr>
        <w:t>&lt;/</w:t>
      </w:r>
      <w:r w:rsidRPr="007B14DE">
        <w:rPr>
          <w:color w:val="990000"/>
        </w:rPr>
        <w:t>m2:MSG_TIMESTAMP</w:t>
      </w:r>
      <w:r w:rsidRPr="007B14DE">
        <w:rPr>
          <w:color w:val="0000FF"/>
        </w:rPr>
        <w:t>&gt;</w:t>
      </w:r>
      <w:r w:rsidRPr="007B14DE">
        <w:t xml:space="preserve"> </w:t>
      </w:r>
    </w:p>
    <w:p w14:paraId="0490003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m2:PON</w:t>
      </w:r>
      <w:r w:rsidRPr="007B14DE">
        <w:rPr>
          <w:color w:val="0000FF"/>
        </w:rPr>
        <w:t>&gt;</w:t>
      </w:r>
      <w:r w:rsidRPr="007B14DE">
        <w:rPr>
          <w:b/>
          <w:bCs/>
        </w:rPr>
        <w:t>CVT0M042R31</w:t>
      </w:r>
      <w:r w:rsidRPr="007B14DE">
        <w:rPr>
          <w:color w:val="0000FF"/>
        </w:rPr>
        <w:t>&lt;/</w:t>
      </w:r>
      <w:r w:rsidRPr="007B14DE">
        <w:rPr>
          <w:color w:val="990000"/>
        </w:rPr>
        <w:t>m2:PON</w:t>
      </w:r>
      <w:r w:rsidRPr="007B14DE">
        <w:rPr>
          <w:color w:val="0000FF"/>
        </w:rPr>
        <w:t>&gt;</w:t>
      </w:r>
      <w:r w:rsidRPr="007B14DE">
        <w:t xml:space="preserve"> </w:t>
      </w:r>
    </w:p>
    <w:p w14:paraId="2365FFB9"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1B1034B3"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2287129014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7C27E5C"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5B766643" w14:textId="77777777" w:rsidR="007B14DE" w:rsidRPr="007B14DE" w:rsidRDefault="007B14DE" w:rsidP="007B14DE">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m2:CC</w:t>
      </w:r>
      <w:r w:rsidRPr="007B14DE">
        <w:rPr>
          <w:color w:val="0000FF"/>
        </w:rPr>
        <w:t>&gt;</w:t>
      </w:r>
      <w:r w:rsidRPr="007B14DE">
        <w:rPr>
          <w:b/>
          <w:bCs/>
        </w:rPr>
        <w:t>9999</w:t>
      </w:r>
      <w:r w:rsidRPr="007B14DE">
        <w:rPr>
          <w:color w:val="0000FF"/>
        </w:rPr>
        <w:t>&lt;/</w:t>
      </w:r>
      <w:r w:rsidRPr="007B14DE">
        <w:rPr>
          <w:color w:val="990000"/>
        </w:rPr>
        <w:t>m2:CC</w:t>
      </w:r>
      <w:r w:rsidRPr="007B14DE">
        <w:rPr>
          <w:color w:val="0000FF"/>
        </w:rPr>
        <w:t>&gt;</w:t>
      </w:r>
      <w:r w:rsidRPr="007B14DE">
        <w:t xml:space="preserve"> </w:t>
      </w:r>
    </w:p>
    <w:p w14:paraId="683E062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m2:CLEC_APPL_ID</w:t>
      </w:r>
      <w:r w:rsidRPr="007B14DE">
        <w:rPr>
          <w:color w:val="0000FF"/>
        </w:rPr>
        <w:t>&gt;</w:t>
      </w:r>
      <w:r w:rsidRPr="007B14DE">
        <w:rPr>
          <w:b/>
          <w:bCs/>
        </w:rPr>
        <w:t>CTE-VALIDATOR</w:t>
      </w:r>
      <w:r w:rsidRPr="007B14DE">
        <w:rPr>
          <w:color w:val="0000FF"/>
        </w:rPr>
        <w:t>&lt;/</w:t>
      </w:r>
      <w:r w:rsidRPr="007B14DE">
        <w:rPr>
          <w:color w:val="990000"/>
        </w:rPr>
        <w:t>m2:CLEC_APPL_ID</w:t>
      </w:r>
      <w:r w:rsidRPr="007B14DE">
        <w:rPr>
          <w:color w:val="0000FF"/>
        </w:rPr>
        <w:t>&gt;</w:t>
      </w:r>
      <w:r w:rsidRPr="007B14DE">
        <w:t xml:space="preserve"> </w:t>
      </w:r>
    </w:p>
    <w:p w14:paraId="2E801DD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m2:CLEC_APPL_PASSWORD</w:t>
      </w:r>
      <w:r w:rsidRPr="007B14DE">
        <w:rPr>
          <w:color w:val="0000FF"/>
        </w:rPr>
        <w:t>&gt;</w:t>
      </w:r>
      <w:r w:rsidRPr="007B14DE">
        <w:rPr>
          <w:b/>
          <w:bCs/>
        </w:rPr>
        <w:t>PA$$WORD</w:t>
      </w:r>
      <w:r w:rsidRPr="007B14DE">
        <w:rPr>
          <w:color w:val="0000FF"/>
        </w:rPr>
        <w:t>&lt;/</w:t>
      </w:r>
      <w:r w:rsidRPr="007B14DE">
        <w:rPr>
          <w:color w:val="990000"/>
        </w:rPr>
        <w:t>m2:CLEC_APPL_PASSWORD</w:t>
      </w:r>
      <w:r w:rsidRPr="007B14DE">
        <w:rPr>
          <w:color w:val="0000FF"/>
        </w:rPr>
        <w:t>&gt;</w:t>
      </w:r>
      <w:r w:rsidRPr="007B14DE">
        <w:t xml:space="preserve"> </w:t>
      </w:r>
    </w:p>
    <w:p w14:paraId="040619C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m2:DTSENT</w:t>
      </w:r>
      <w:r w:rsidRPr="007B14DE">
        <w:rPr>
          <w:color w:val="0000FF"/>
        </w:rPr>
        <w:t>&gt;</w:t>
      </w:r>
      <w:r w:rsidRPr="007B14DE">
        <w:rPr>
          <w:b/>
          <w:bCs/>
        </w:rPr>
        <w:t>200907010331PM</w:t>
      </w:r>
      <w:r w:rsidRPr="007B14DE">
        <w:rPr>
          <w:color w:val="0000FF"/>
        </w:rPr>
        <w:t>&lt;/</w:t>
      </w:r>
      <w:r w:rsidRPr="007B14DE">
        <w:rPr>
          <w:color w:val="990000"/>
        </w:rPr>
        <w:t>m2:DTSENT</w:t>
      </w:r>
      <w:r w:rsidRPr="007B14DE">
        <w:rPr>
          <w:color w:val="0000FF"/>
        </w:rPr>
        <w:t>&gt;</w:t>
      </w:r>
      <w:r w:rsidRPr="007B14DE">
        <w:t xml:space="preserve"> </w:t>
      </w:r>
    </w:p>
    <w:p w14:paraId="79188CA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m2:ORD</w:t>
      </w:r>
      <w:r w:rsidRPr="007B14DE">
        <w:rPr>
          <w:color w:val="0000FF"/>
        </w:rPr>
        <w:t>&gt;</w:t>
      </w:r>
      <w:r w:rsidRPr="007B14DE">
        <w:rPr>
          <w:b/>
          <w:bCs/>
        </w:rPr>
        <w:t>C6015P67</w:t>
      </w:r>
      <w:r w:rsidRPr="007B14DE">
        <w:rPr>
          <w:color w:val="0000FF"/>
        </w:rPr>
        <w:t>&lt;/</w:t>
      </w:r>
      <w:r w:rsidRPr="007B14DE">
        <w:rPr>
          <w:color w:val="990000"/>
        </w:rPr>
        <w:t>m2:ORD</w:t>
      </w:r>
      <w:r w:rsidRPr="007B14DE">
        <w:rPr>
          <w:color w:val="0000FF"/>
        </w:rPr>
        <w:t>&gt;</w:t>
      </w:r>
      <w:r w:rsidRPr="007B14DE">
        <w:t xml:space="preserve"> </w:t>
      </w:r>
    </w:p>
    <w:p w14:paraId="3DD827C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m2:STATUS_CODE</w:t>
      </w:r>
      <w:r w:rsidRPr="007B14DE">
        <w:rPr>
          <w:color w:val="0000FF"/>
        </w:rPr>
        <w:t>&gt;</w:t>
      </w:r>
      <w:r w:rsidRPr="007B14DE">
        <w:rPr>
          <w:b/>
          <w:bCs/>
        </w:rPr>
        <w:t>PD</w:t>
      </w:r>
      <w:r w:rsidRPr="007B14DE">
        <w:rPr>
          <w:color w:val="0000FF"/>
        </w:rPr>
        <w:t>&lt;/</w:t>
      </w:r>
      <w:r w:rsidRPr="007B14DE">
        <w:rPr>
          <w:color w:val="990000"/>
        </w:rPr>
        <w:t>m2:STATUS_CODE</w:t>
      </w:r>
      <w:r w:rsidRPr="007B14DE">
        <w:rPr>
          <w:color w:val="0000FF"/>
        </w:rPr>
        <w:t>&gt;</w:t>
      </w:r>
      <w:r w:rsidRPr="007B14DE">
        <w:t xml:space="preserve"> </w:t>
      </w:r>
    </w:p>
    <w:p w14:paraId="287AB9C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m2:STATUS_MSG</w:t>
      </w:r>
      <w:r w:rsidRPr="007B14DE">
        <w:rPr>
          <w:color w:val="0000FF"/>
        </w:rPr>
        <w:t>&gt;</w:t>
      </w:r>
      <w:r w:rsidRPr="007B14DE">
        <w:rPr>
          <w:b/>
          <w:bCs/>
        </w:rPr>
        <w:t>PENDING ORDER</w:t>
      </w:r>
      <w:r w:rsidRPr="007B14DE">
        <w:rPr>
          <w:color w:val="0000FF"/>
        </w:rPr>
        <w:t>&lt;/</w:t>
      </w:r>
      <w:r w:rsidRPr="007B14DE">
        <w:rPr>
          <w:color w:val="990000"/>
        </w:rPr>
        <w:t>m2:STATUS_MSG</w:t>
      </w:r>
      <w:r w:rsidRPr="007B14DE">
        <w:rPr>
          <w:color w:val="0000FF"/>
        </w:rPr>
        <w:t>&gt;</w:t>
      </w:r>
      <w:r w:rsidRPr="007B14DE">
        <w:t xml:space="preserve"> </w:t>
      </w:r>
    </w:p>
    <w:p w14:paraId="073537B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m2:REMARKS</w:t>
      </w:r>
      <w:r w:rsidRPr="007B14DE">
        <w:rPr>
          <w:color w:val="0000FF"/>
        </w:rPr>
        <w:t>&gt;</w:t>
      </w:r>
      <w:r w:rsidRPr="007B14DE">
        <w:rPr>
          <w:b/>
          <w:bCs/>
        </w:rPr>
        <w:t>Facilities have been checked</w:t>
      </w:r>
      <w:r w:rsidRPr="007B14DE">
        <w:rPr>
          <w:color w:val="0000FF"/>
        </w:rPr>
        <w:t>&lt;/</w:t>
      </w:r>
      <w:r w:rsidRPr="007B14DE">
        <w:rPr>
          <w:color w:val="990000"/>
        </w:rPr>
        <w:t>m2:REMARKS</w:t>
      </w:r>
      <w:r w:rsidRPr="007B14DE">
        <w:rPr>
          <w:color w:val="0000FF"/>
        </w:rPr>
        <w:t>&gt;</w:t>
      </w:r>
      <w:r w:rsidRPr="007B14DE">
        <w:t xml:space="preserve"> </w:t>
      </w:r>
    </w:p>
    <w:p w14:paraId="1FA76B6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m2:TRAN_ACK_TYPE</w:t>
      </w:r>
      <w:r w:rsidRPr="007B14DE">
        <w:rPr>
          <w:color w:val="0000FF"/>
        </w:rPr>
        <w:t>&gt;</w:t>
      </w:r>
      <w:r w:rsidRPr="007B14DE">
        <w:rPr>
          <w:b/>
          <w:bCs/>
        </w:rPr>
        <w:t>AT</w:t>
      </w:r>
      <w:r w:rsidRPr="007B14DE">
        <w:rPr>
          <w:color w:val="0000FF"/>
        </w:rPr>
        <w:t>&lt;/</w:t>
      </w:r>
      <w:r w:rsidRPr="007B14DE">
        <w:rPr>
          <w:color w:val="990000"/>
        </w:rPr>
        <w:t>m2:TRAN_ACK_TYPE</w:t>
      </w:r>
      <w:r w:rsidRPr="007B14DE">
        <w:rPr>
          <w:color w:val="0000FF"/>
        </w:rPr>
        <w:t>&gt;</w:t>
      </w:r>
      <w:r w:rsidRPr="007B14DE">
        <w:t xml:space="preserve"> </w:t>
      </w:r>
    </w:p>
    <w:p w14:paraId="74D12FC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m2:TRANS_SET_PURPOSE_CODE</w:t>
      </w:r>
      <w:r w:rsidRPr="007B14DE">
        <w:rPr>
          <w:color w:val="0000FF"/>
        </w:rPr>
        <w:t>&gt;</w:t>
      </w:r>
      <w:r w:rsidRPr="007B14DE">
        <w:rPr>
          <w:b/>
          <w:bCs/>
        </w:rPr>
        <w:t>06</w:t>
      </w:r>
      <w:r w:rsidRPr="007B14DE">
        <w:rPr>
          <w:color w:val="0000FF"/>
        </w:rPr>
        <w:t>&lt;/</w:t>
      </w:r>
      <w:r w:rsidRPr="007B14DE">
        <w:rPr>
          <w:color w:val="990000"/>
        </w:rPr>
        <w:t>m2:TRANS_SET_PURPOSE_CODE</w:t>
      </w:r>
      <w:r w:rsidRPr="007B14DE">
        <w:rPr>
          <w:color w:val="0000FF"/>
        </w:rPr>
        <w:t>&gt;</w:t>
      </w:r>
      <w:r w:rsidRPr="007B14DE">
        <w:t xml:space="preserve"> </w:t>
      </w:r>
    </w:p>
    <w:p w14:paraId="1822D6D0"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m2:HDR</w:t>
      </w:r>
      <w:r w:rsidRPr="007B14DE">
        <w:rPr>
          <w:color w:val="0000FF"/>
        </w:rPr>
        <w:t>&gt;</w:t>
      </w:r>
    </w:p>
    <w:p w14:paraId="0B97A43C" w14:textId="77777777" w:rsidR="007B14DE" w:rsidRPr="007B14DE" w:rsidRDefault="007B14DE" w:rsidP="007B14DE">
      <w:pPr>
        <w:ind w:hanging="480"/>
      </w:pPr>
      <w:hyperlink r:id="rId974" w:anchor="#" w:history="1">
        <w:r w:rsidRPr="007B14DE">
          <w:rPr>
            <w:b/>
            <w:bCs/>
            <w:color w:val="FF0000"/>
            <w:u w:val="single"/>
          </w:rPr>
          <w:t>-</w:t>
        </w:r>
      </w:hyperlink>
      <w:r w:rsidRPr="007B14DE">
        <w:t xml:space="preserve"> </w:t>
      </w:r>
      <w:r w:rsidRPr="007B14DE">
        <w:rPr>
          <w:color w:val="0000FF"/>
        </w:rPr>
        <w:t>&lt;</w:t>
      </w:r>
      <w:r w:rsidRPr="007B14DE">
        <w:rPr>
          <w:color w:val="990000"/>
        </w:rPr>
        <w:t>m2:NOTIFICATION</w:t>
      </w:r>
      <w:r w:rsidRPr="007B14DE">
        <w:rPr>
          <w:color w:val="0000FF"/>
        </w:rPr>
        <w:t>&gt;</w:t>
      </w:r>
    </w:p>
    <w:p w14:paraId="53844DE3" w14:textId="77777777" w:rsidR="007B14DE" w:rsidRPr="007B14DE" w:rsidRDefault="007B14DE" w:rsidP="007B14DE">
      <w:pPr>
        <w:ind w:hanging="480"/>
      </w:pPr>
      <w:hyperlink r:id="rId975" w:anchor="#" w:history="1">
        <w:r w:rsidRPr="007B14DE">
          <w:rPr>
            <w:b/>
            <w:bCs/>
            <w:color w:val="FF0000"/>
            <w:u w:val="single"/>
          </w:rPr>
          <w:t>-</w:t>
        </w:r>
      </w:hyperlink>
      <w:r w:rsidRPr="007B14DE">
        <w:t xml:space="preserve"> </w:t>
      </w:r>
      <w:r w:rsidRPr="007B14DE">
        <w:rPr>
          <w:color w:val="0000FF"/>
        </w:rPr>
        <w:t>&lt;</w:t>
      </w:r>
      <w:r w:rsidRPr="007B14DE">
        <w:rPr>
          <w:color w:val="990000"/>
        </w:rPr>
        <w:t>m2:FIRM_ORDER_NOTIFICATION</w:t>
      </w:r>
      <w:r w:rsidRPr="007B14DE">
        <w:rPr>
          <w:color w:val="0000FF"/>
        </w:rPr>
        <w:t>&gt;</w:t>
      </w:r>
    </w:p>
    <w:p w14:paraId="15ACF13B" w14:textId="77777777" w:rsidR="007B14DE" w:rsidRPr="007B14DE" w:rsidRDefault="007B14DE" w:rsidP="007B14DE">
      <w:pPr>
        <w:ind w:hanging="480"/>
      </w:pPr>
      <w:hyperlink r:id="rId976" w:anchor="#" w:history="1">
        <w:r w:rsidRPr="007B14DE">
          <w:rPr>
            <w:b/>
            <w:bCs/>
            <w:color w:val="FF0000"/>
            <w:u w:val="single"/>
          </w:rPr>
          <w:t>-</w:t>
        </w:r>
      </w:hyperlink>
      <w:r w:rsidRPr="007B14DE">
        <w:t xml:space="preserve"> </w:t>
      </w:r>
      <w:r w:rsidRPr="007B14DE">
        <w:rPr>
          <w:color w:val="0000FF"/>
        </w:rPr>
        <w:t>&lt;</w:t>
      </w:r>
      <w:r w:rsidRPr="007B14DE">
        <w:rPr>
          <w:color w:val="990000"/>
        </w:rPr>
        <w:t>m2:NOTIFICATION_ADMIN</w:t>
      </w:r>
      <w:r w:rsidRPr="007B14DE">
        <w:rPr>
          <w:color w:val="0000FF"/>
        </w:rPr>
        <w:t>&gt;</w:t>
      </w:r>
    </w:p>
    <w:p w14:paraId="26AF304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m2:INIT</w:t>
      </w:r>
      <w:r w:rsidRPr="007B14DE">
        <w:rPr>
          <w:color w:val="0000FF"/>
        </w:rPr>
        <w:t>&gt;</w:t>
      </w:r>
      <w:r w:rsidRPr="007B14DE">
        <w:rPr>
          <w:b/>
          <w:bCs/>
        </w:rPr>
        <w:t>BOJANGLES</w:t>
      </w:r>
      <w:r w:rsidRPr="007B14DE">
        <w:rPr>
          <w:color w:val="0000FF"/>
        </w:rPr>
        <w:t>&lt;/</w:t>
      </w:r>
      <w:r w:rsidRPr="007B14DE">
        <w:rPr>
          <w:color w:val="990000"/>
        </w:rPr>
        <w:t>m2:INIT</w:t>
      </w:r>
      <w:r w:rsidRPr="007B14DE">
        <w:rPr>
          <w:color w:val="0000FF"/>
        </w:rPr>
        <w:t>&gt;</w:t>
      </w:r>
      <w:r w:rsidRPr="007B14DE">
        <w:t xml:space="preserve"> </w:t>
      </w:r>
    </w:p>
    <w:p w14:paraId="29DB4D4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m2:INIT_TEL_NO</w:t>
      </w:r>
      <w:r w:rsidRPr="007B14DE">
        <w:rPr>
          <w:color w:val="0000FF"/>
        </w:rPr>
        <w:t>&gt;</w:t>
      </w:r>
      <w:r w:rsidRPr="007B14DE">
        <w:rPr>
          <w:b/>
          <w:bCs/>
        </w:rPr>
        <w:t>8884448888</w:t>
      </w:r>
      <w:r w:rsidRPr="007B14DE">
        <w:rPr>
          <w:color w:val="0000FF"/>
        </w:rPr>
        <w:t>&lt;/</w:t>
      </w:r>
      <w:r w:rsidRPr="007B14DE">
        <w:rPr>
          <w:color w:val="990000"/>
        </w:rPr>
        <w:t>m2:INIT_TEL_NO</w:t>
      </w:r>
      <w:r w:rsidRPr="007B14DE">
        <w:rPr>
          <w:color w:val="0000FF"/>
        </w:rPr>
        <w:t>&gt;</w:t>
      </w:r>
      <w:r w:rsidRPr="007B14DE">
        <w:t xml:space="preserve"> </w:t>
      </w:r>
    </w:p>
    <w:p w14:paraId="5D30C648"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m2:REP</w:t>
      </w:r>
      <w:r w:rsidRPr="007B14DE">
        <w:rPr>
          <w:color w:val="0000FF"/>
        </w:rPr>
        <w:t>&gt;</w:t>
      </w:r>
      <w:r w:rsidRPr="007B14DE">
        <w:rPr>
          <w:b/>
          <w:bCs/>
        </w:rPr>
        <w:t>LCSC</w:t>
      </w:r>
      <w:r w:rsidRPr="007B14DE">
        <w:rPr>
          <w:color w:val="0000FF"/>
        </w:rPr>
        <w:t>&lt;/</w:t>
      </w:r>
      <w:r w:rsidRPr="007B14DE">
        <w:rPr>
          <w:color w:val="990000"/>
        </w:rPr>
        <w:t>m2:REP</w:t>
      </w:r>
      <w:r w:rsidRPr="007B14DE">
        <w:rPr>
          <w:color w:val="0000FF"/>
        </w:rPr>
        <w:t>&gt;</w:t>
      </w:r>
      <w:r w:rsidRPr="007B14DE">
        <w:t xml:space="preserve"> </w:t>
      </w:r>
    </w:p>
    <w:p w14:paraId="33338D0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m2:REP_TEL_NO</w:t>
      </w:r>
      <w:r w:rsidRPr="007B14DE">
        <w:rPr>
          <w:color w:val="0000FF"/>
        </w:rPr>
        <w:t>&gt;</w:t>
      </w:r>
      <w:r w:rsidRPr="007B14DE">
        <w:rPr>
          <w:b/>
          <w:bCs/>
        </w:rPr>
        <w:t>8006670807</w:t>
      </w:r>
      <w:r w:rsidRPr="007B14DE">
        <w:rPr>
          <w:color w:val="0000FF"/>
        </w:rPr>
        <w:t>&lt;/</w:t>
      </w:r>
      <w:r w:rsidRPr="007B14DE">
        <w:rPr>
          <w:color w:val="990000"/>
        </w:rPr>
        <w:t>m2:REP_TEL_NO</w:t>
      </w:r>
      <w:r w:rsidRPr="007B14DE">
        <w:rPr>
          <w:color w:val="0000FF"/>
        </w:rPr>
        <w:t>&gt;</w:t>
      </w:r>
      <w:r w:rsidRPr="007B14DE">
        <w:t xml:space="preserve"> </w:t>
      </w:r>
    </w:p>
    <w:p w14:paraId="5BB6FDD8"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m2:DD_CD</w:t>
      </w:r>
      <w:r w:rsidRPr="007B14DE">
        <w:rPr>
          <w:color w:val="0000FF"/>
        </w:rPr>
        <w:t>&gt;</w:t>
      </w:r>
      <w:r w:rsidRPr="007B14DE">
        <w:rPr>
          <w:b/>
          <w:bCs/>
        </w:rPr>
        <w:t>20090731</w:t>
      </w:r>
      <w:r w:rsidRPr="007B14DE">
        <w:rPr>
          <w:color w:val="0000FF"/>
        </w:rPr>
        <w:t>&lt;/</w:t>
      </w:r>
      <w:r w:rsidRPr="007B14DE">
        <w:rPr>
          <w:color w:val="990000"/>
        </w:rPr>
        <w:t>m2:DD_CD</w:t>
      </w:r>
      <w:r w:rsidRPr="007B14DE">
        <w:rPr>
          <w:color w:val="0000FF"/>
        </w:rPr>
        <w:t>&gt;</w:t>
      </w:r>
      <w:r w:rsidRPr="007B14DE">
        <w:t xml:space="preserve"> </w:t>
      </w:r>
    </w:p>
    <w:p w14:paraId="1635244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m2:BAN1</w:t>
      </w:r>
      <w:r w:rsidRPr="007B14DE">
        <w:rPr>
          <w:color w:val="0000FF"/>
        </w:rPr>
        <w:t>&gt;</w:t>
      </w:r>
      <w:r w:rsidRPr="007B14DE">
        <w:rPr>
          <w:b/>
          <w:bCs/>
        </w:rPr>
        <w:t>601Q886621621</w:t>
      </w:r>
      <w:r w:rsidRPr="007B14DE">
        <w:rPr>
          <w:color w:val="0000FF"/>
        </w:rPr>
        <w:t>&lt;/</w:t>
      </w:r>
      <w:r w:rsidRPr="007B14DE">
        <w:rPr>
          <w:color w:val="990000"/>
        </w:rPr>
        <w:t>m2:BAN1</w:t>
      </w:r>
      <w:r w:rsidRPr="007B14DE">
        <w:rPr>
          <w:color w:val="0000FF"/>
        </w:rPr>
        <w:t>&gt;</w:t>
      </w:r>
      <w:r w:rsidRPr="007B14DE">
        <w:t xml:space="preserve"> </w:t>
      </w:r>
    </w:p>
    <w:p w14:paraId="0FBEA034"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m2:NOTIFICATION_ADMIN</w:t>
      </w:r>
      <w:r w:rsidRPr="007B14DE">
        <w:rPr>
          <w:color w:val="0000FF"/>
        </w:rPr>
        <w:t>&gt;</w:t>
      </w:r>
    </w:p>
    <w:p w14:paraId="1F149288" w14:textId="77777777" w:rsidR="007B14DE" w:rsidRPr="007B14DE" w:rsidRDefault="007B14DE" w:rsidP="007B14DE">
      <w:pPr>
        <w:ind w:hanging="480"/>
      </w:pPr>
      <w:hyperlink r:id="rId977" w:anchor="#" w:history="1">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14:paraId="73462240"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14:paraId="649CEFF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00001</w:t>
      </w:r>
      <w:r w:rsidRPr="007B14DE">
        <w:rPr>
          <w:color w:val="0000FF"/>
        </w:rPr>
        <w:t>&lt;/</w:t>
      </w:r>
      <w:r w:rsidRPr="007B14DE">
        <w:rPr>
          <w:color w:val="990000"/>
        </w:rPr>
        <w:t>m2:LNUM</w:t>
      </w:r>
      <w:r w:rsidRPr="007B14DE">
        <w:rPr>
          <w:color w:val="0000FF"/>
        </w:rPr>
        <w:t>&gt;</w:t>
      </w:r>
      <w:r w:rsidRPr="007B14DE">
        <w:t xml:space="preserve"> </w:t>
      </w:r>
    </w:p>
    <w:p w14:paraId="73AE437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m2:LEATN</w:t>
      </w:r>
      <w:r w:rsidRPr="007B14DE">
        <w:rPr>
          <w:color w:val="0000FF"/>
        </w:rPr>
        <w:t>&gt;</w:t>
      </w:r>
      <w:r w:rsidRPr="007B14DE">
        <w:rPr>
          <w:b/>
          <w:bCs/>
        </w:rPr>
        <w:t>2287129952</w:t>
      </w:r>
      <w:r w:rsidRPr="007B14DE">
        <w:rPr>
          <w:color w:val="0000FF"/>
        </w:rPr>
        <w:t>&lt;/</w:t>
      </w:r>
      <w:r w:rsidRPr="007B14DE">
        <w:rPr>
          <w:color w:val="990000"/>
        </w:rPr>
        <w:t>m2:LEATN</w:t>
      </w:r>
      <w:r w:rsidRPr="007B14DE">
        <w:rPr>
          <w:color w:val="0000FF"/>
        </w:rPr>
        <w:t>&gt;</w:t>
      </w:r>
      <w:r w:rsidRPr="007B14DE">
        <w:t xml:space="preserve"> </w:t>
      </w:r>
    </w:p>
    <w:p w14:paraId="7F5F5F0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14:paraId="08CCB8D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m2:FIRM_ORDER_NOTIFICATION</w:t>
      </w:r>
      <w:r w:rsidRPr="007B14DE">
        <w:rPr>
          <w:color w:val="0000FF"/>
        </w:rPr>
        <w:t>&gt;</w:t>
      </w:r>
    </w:p>
    <w:p w14:paraId="30DC570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m2:NOTIFICATION</w:t>
      </w:r>
      <w:r w:rsidRPr="007B14DE">
        <w:rPr>
          <w:color w:val="0000FF"/>
        </w:rPr>
        <w:t>&gt;</w:t>
      </w:r>
    </w:p>
    <w:p w14:paraId="1003FE4A"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m2:LSR_RESP</w:t>
      </w:r>
      <w:r w:rsidRPr="007B14DE">
        <w:rPr>
          <w:color w:val="0000FF"/>
        </w:rPr>
        <w:t>&gt;</w:t>
      </w:r>
    </w:p>
    <w:p w14:paraId="043F26B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m1:ATT_LSR_ORD_RSP</w:t>
      </w:r>
      <w:r w:rsidRPr="007B14DE">
        <w:rPr>
          <w:color w:val="0000FF"/>
        </w:rPr>
        <w:t>&gt;</w:t>
      </w:r>
    </w:p>
    <w:p w14:paraId="05BC048F" w14:textId="77777777" w:rsidR="00EB512F" w:rsidRDefault="00800C48" w:rsidP="00866D4E">
      <w:pPr>
        <w:rPr>
          <w:color w:val="FF0000"/>
        </w:rPr>
      </w:pPr>
      <w:r>
        <w:rPr>
          <w:color w:val="FF0000"/>
        </w:rPr>
        <w:br w:type="page"/>
      </w:r>
    </w:p>
    <w:p w14:paraId="19079487" w14:textId="77777777" w:rsidR="00EB512F" w:rsidRDefault="00EB512F" w:rsidP="00866D4E">
      <w:pPr>
        <w:rPr>
          <w:color w:val="FF0000"/>
        </w:rPr>
      </w:pPr>
    </w:p>
    <w:p w14:paraId="52D9C9D2" w14:textId="77777777" w:rsidR="00EB512F" w:rsidRDefault="00EB512F" w:rsidP="00866D4E">
      <w:pPr>
        <w:rPr>
          <w:color w:val="FF0000"/>
        </w:rPr>
      </w:pPr>
    </w:p>
    <w:p w14:paraId="082061C6" w14:textId="77777777" w:rsidR="00EB512F" w:rsidRDefault="00EB512F" w:rsidP="00866D4E">
      <w:pPr>
        <w:rPr>
          <w:color w:val="FF0000"/>
        </w:rPr>
      </w:pPr>
    </w:p>
    <w:p w14:paraId="5D538C4B" w14:textId="77777777" w:rsidR="00B752E4" w:rsidRPr="00866D4E" w:rsidRDefault="00B752E4" w:rsidP="00866D4E">
      <w:pPr>
        <w:rPr>
          <w:rFonts w:ascii="Arial" w:hAnsi="Arial" w:cs="Arial"/>
          <w:b/>
        </w:rPr>
      </w:pPr>
      <w:r w:rsidRPr="00866D4E">
        <w:rPr>
          <w:rFonts w:ascii="Arial" w:hAnsi="Arial" w:cs="Arial"/>
          <w:b/>
        </w:rPr>
        <w:t xml:space="preserve">TEST CASE M043: Scenario Description: (Act=N) New install with LSCP in </w:t>
      </w:r>
      <w:smartTag w:uri="urn:schemas-microsoft-com:office:smarttags" w:element="place">
        <w:smartTag w:uri="urn:schemas-microsoft-com:office:smarttags" w:element="State">
          <w:r w:rsidRPr="00866D4E">
            <w:rPr>
              <w:rFonts w:ascii="Arial" w:hAnsi="Arial" w:cs="Arial"/>
              <w:b/>
            </w:rPr>
            <w:t>Tennessee</w:t>
          </w:r>
        </w:smartTag>
      </w:smartTag>
      <w:r w:rsidRPr="00866D4E">
        <w:rPr>
          <w:rFonts w:ascii="Arial" w:hAnsi="Arial" w:cs="Arial"/>
          <w:b/>
        </w:rPr>
        <w:t>, features (ESCWT) , blocking codes (BA/BLOCK) – LNA=N</w:t>
      </w:r>
    </w:p>
    <w:p w14:paraId="693A0F42" w14:textId="77777777" w:rsidR="00B752E4" w:rsidRDefault="00B752E4">
      <w:pPr>
        <w:pStyle w:val="Heading3"/>
        <w:rPr>
          <w:i w:val="0"/>
        </w:rPr>
      </w:pPr>
      <w:r w:rsidRPr="00866D4E">
        <w:rPr>
          <w:i w:val="0"/>
        </w:rPr>
        <w:t>Type of Account:  Business / Single Line</w:t>
      </w:r>
    </w:p>
    <w:p w14:paraId="73683409" w14:textId="77777777" w:rsidR="00866D4E" w:rsidRPr="00866D4E" w:rsidRDefault="00866D4E" w:rsidP="00866D4E"/>
    <w:p w14:paraId="7FA12E08"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358"/>
      </w:tblGrid>
      <w:tr w:rsidR="00B752E4" w:rsidRPr="00866D4E" w14:paraId="12789991"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656FF758"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1370D05A" w14:textId="77777777" w:rsidR="00B752E4" w:rsidRPr="00866D4E" w:rsidRDefault="00B752E4">
            <w:pPr>
              <w:jc w:val="center"/>
              <w:rPr>
                <w:rFonts w:ascii="Arial" w:hAnsi="Arial" w:cs="Arial"/>
                <w:b/>
              </w:rPr>
            </w:pPr>
            <w:r w:rsidRPr="00866D4E">
              <w:rPr>
                <w:rFonts w:ascii="Arial" w:hAnsi="Arial" w:cs="Arial"/>
                <w:b/>
              </w:rPr>
              <w:t>FIELD NAME</w:t>
            </w:r>
          </w:p>
        </w:tc>
        <w:tc>
          <w:tcPr>
            <w:tcW w:w="2358" w:type="dxa"/>
            <w:tcBorders>
              <w:top w:val="single" w:sz="12" w:space="0" w:color="auto"/>
              <w:left w:val="single" w:sz="6" w:space="0" w:color="auto"/>
              <w:bottom w:val="single" w:sz="6" w:space="0" w:color="auto"/>
              <w:right w:val="single" w:sz="12" w:space="0" w:color="auto"/>
            </w:tcBorders>
          </w:tcPr>
          <w:p w14:paraId="69F5B6F4"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4B5D385"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37A80ADF" w14:textId="77777777" w:rsidR="00B752E4" w:rsidRPr="00866D4E" w:rsidRDefault="00B752E4">
            <w:pPr>
              <w:pStyle w:val="Heading4"/>
              <w:rPr>
                <w:b/>
                <w:bCs/>
                <w:i w:val="0"/>
                <w:iCs w:val="0"/>
              </w:rPr>
            </w:pPr>
            <w:r w:rsidRPr="00866D4E">
              <w:rPr>
                <w:b/>
                <w:bCs/>
                <w:i w:val="0"/>
                <w:iCs w:val="0"/>
              </w:rPr>
              <w:t>LSR  FORM</w:t>
            </w:r>
          </w:p>
        </w:tc>
      </w:tr>
      <w:tr w:rsidR="00B752E4" w:rsidRPr="00866D4E" w14:paraId="6FC5083F"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E806C3D"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260FBF6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4DA398B" w14:textId="77777777" w:rsidR="00B752E4" w:rsidRPr="00866D4E" w:rsidRDefault="00B752E4">
            <w:pPr>
              <w:pStyle w:val="FORMDATA"/>
              <w:rPr>
                <w:b/>
                <w:color w:val="auto"/>
              </w:rPr>
            </w:pPr>
            <w:r w:rsidRPr="00866D4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2DE6F9F" w14:textId="77777777" w:rsidR="00B752E4" w:rsidRPr="00866D4E" w:rsidRDefault="00B752E4">
            <w:pPr>
              <w:pStyle w:val="FORMDATA"/>
              <w:rPr>
                <w:b/>
                <w:color w:val="auto"/>
              </w:rPr>
            </w:pPr>
            <w:r w:rsidRPr="00866D4E">
              <w:rPr>
                <w:b/>
                <w:color w:val="auto"/>
              </w:rPr>
              <w:t>Customer Carrier Name Abbreviation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A6D16C7" w14:textId="77777777" w:rsidR="00B752E4" w:rsidRPr="00866D4E" w:rsidRDefault="00B752E4">
            <w:pPr>
              <w:pStyle w:val="FORMDATA"/>
              <w:rPr>
                <w:b/>
                <w:color w:val="auto"/>
              </w:rPr>
            </w:pPr>
            <w:r w:rsidRPr="00866D4E">
              <w:rPr>
                <w:b/>
                <w:color w:val="auto"/>
              </w:rPr>
              <w:t>ZXL</w:t>
            </w:r>
          </w:p>
        </w:tc>
      </w:tr>
      <w:tr w:rsidR="00B752E4" w:rsidRPr="00866D4E" w14:paraId="6040CF40" w14:textId="77777777">
        <w:tc>
          <w:tcPr>
            <w:tcW w:w="2160" w:type="dxa"/>
            <w:tcBorders>
              <w:top w:val="single" w:sz="6" w:space="0" w:color="auto"/>
              <w:left w:val="single" w:sz="12" w:space="0" w:color="auto"/>
              <w:bottom w:val="single" w:sz="6" w:space="0" w:color="auto"/>
              <w:right w:val="single" w:sz="6" w:space="0" w:color="auto"/>
            </w:tcBorders>
          </w:tcPr>
          <w:p w14:paraId="452F074B" w14:textId="77777777" w:rsidR="00B752E4" w:rsidRPr="00866D4E" w:rsidRDefault="00B752E4">
            <w:pPr>
              <w:pStyle w:val="FORMDATA"/>
              <w:rPr>
                <w:b/>
                <w:color w:val="auto"/>
              </w:rPr>
            </w:pPr>
            <w:r w:rsidRPr="00866D4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837B485" w14:textId="77777777" w:rsidR="00B752E4" w:rsidRPr="00866D4E" w:rsidRDefault="00B752E4">
            <w:pPr>
              <w:pStyle w:val="FORMDATA"/>
              <w:rPr>
                <w:b/>
                <w:color w:val="auto"/>
              </w:rPr>
            </w:pPr>
            <w:r w:rsidRPr="00866D4E">
              <w:rPr>
                <w:b/>
                <w:color w:val="auto"/>
              </w:rPr>
              <w:t>Purchase Order Number</w:t>
            </w:r>
          </w:p>
        </w:tc>
        <w:tc>
          <w:tcPr>
            <w:tcW w:w="2358" w:type="dxa"/>
            <w:tcBorders>
              <w:top w:val="single" w:sz="6" w:space="0" w:color="auto"/>
              <w:left w:val="single" w:sz="6" w:space="0" w:color="auto"/>
              <w:bottom w:val="single" w:sz="6" w:space="0" w:color="auto"/>
              <w:right w:val="single" w:sz="12" w:space="0" w:color="auto"/>
            </w:tcBorders>
          </w:tcPr>
          <w:p w14:paraId="4C1517D9" w14:textId="77777777" w:rsidR="00B752E4" w:rsidRPr="00866D4E" w:rsidRDefault="00B752E4">
            <w:pPr>
              <w:pStyle w:val="FORMDATA"/>
              <w:rPr>
                <w:b/>
                <w:color w:val="auto"/>
              </w:rPr>
            </w:pPr>
            <w:r w:rsidRPr="00866D4E">
              <w:rPr>
                <w:b/>
                <w:color w:val="auto"/>
              </w:rPr>
              <w:t>M</w:t>
            </w:r>
            <w:r w:rsidR="00BC475C">
              <w:rPr>
                <w:b/>
                <w:color w:val="auto"/>
              </w:rPr>
              <w:t>0</w:t>
            </w:r>
            <w:r w:rsidRPr="00866D4E">
              <w:rPr>
                <w:b/>
                <w:color w:val="auto"/>
              </w:rPr>
              <w:t>43</w:t>
            </w:r>
          </w:p>
        </w:tc>
      </w:tr>
      <w:tr w:rsidR="00B752E4" w:rsidRPr="00866D4E" w14:paraId="60526264" w14:textId="77777777">
        <w:tc>
          <w:tcPr>
            <w:tcW w:w="2160" w:type="dxa"/>
            <w:tcBorders>
              <w:top w:val="single" w:sz="6" w:space="0" w:color="auto"/>
              <w:left w:val="single" w:sz="12" w:space="0" w:color="auto"/>
              <w:bottom w:val="single" w:sz="6" w:space="0" w:color="auto"/>
              <w:right w:val="single" w:sz="6" w:space="0" w:color="auto"/>
            </w:tcBorders>
          </w:tcPr>
          <w:p w14:paraId="315BA7E9" w14:textId="77777777" w:rsidR="00B752E4" w:rsidRPr="00866D4E" w:rsidRDefault="00B752E4">
            <w:pPr>
              <w:pStyle w:val="FORMDATA"/>
              <w:rPr>
                <w:b/>
                <w:color w:val="auto"/>
              </w:rPr>
            </w:pPr>
            <w:r w:rsidRPr="00866D4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445716F" w14:textId="77777777" w:rsidR="00B752E4" w:rsidRPr="00866D4E" w:rsidRDefault="00B752E4">
            <w:pPr>
              <w:pStyle w:val="FORMDATA"/>
              <w:rPr>
                <w:b/>
                <w:color w:val="auto"/>
              </w:rPr>
            </w:pPr>
            <w:r w:rsidRPr="00866D4E">
              <w:rPr>
                <w:b/>
                <w:color w:val="auto"/>
              </w:rPr>
              <w:t>Project</w:t>
            </w:r>
          </w:p>
        </w:tc>
        <w:tc>
          <w:tcPr>
            <w:tcW w:w="2358" w:type="dxa"/>
            <w:tcBorders>
              <w:top w:val="single" w:sz="6" w:space="0" w:color="auto"/>
              <w:left w:val="single" w:sz="6" w:space="0" w:color="auto"/>
              <w:bottom w:val="single" w:sz="6" w:space="0" w:color="auto"/>
              <w:right w:val="single" w:sz="12" w:space="0" w:color="auto"/>
            </w:tcBorders>
          </w:tcPr>
          <w:p w14:paraId="171D765C" w14:textId="77777777" w:rsidR="00B752E4" w:rsidRPr="00866D4E" w:rsidRDefault="00B752E4">
            <w:pPr>
              <w:pStyle w:val="FORMDATA"/>
              <w:rPr>
                <w:b/>
                <w:color w:val="auto"/>
              </w:rPr>
            </w:pPr>
            <w:r w:rsidRPr="00866D4E">
              <w:rPr>
                <w:b/>
                <w:color w:val="auto"/>
              </w:rPr>
              <w:t>CAVENOBILL</w:t>
            </w:r>
          </w:p>
        </w:tc>
      </w:tr>
      <w:tr w:rsidR="00B752E4" w:rsidRPr="00866D4E" w14:paraId="5CB72F5F" w14:textId="77777777">
        <w:tc>
          <w:tcPr>
            <w:tcW w:w="2160" w:type="dxa"/>
            <w:tcBorders>
              <w:top w:val="single" w:sz="6" w:space="0" w:color="auto"/>
              <w:left w:val="single" w:sz="12" w:space="0" w:color="auto"/>
              <w:bottom w:val="single" w:sz="6" w:space="0" w:color="auto"/>
              <w:right w:val="single" w:sz="6" w:space="0" w:color="auto"/>
            </w:tcBorders>
          </w:tcPr>
          <w:p w14:paraId="53956E4B" w14:textId="77777777" w:rsidR="00B752E4" w:rsidRPr="00866D4E" w:rsidRDefault="00B752E4">
            <w:pPr>
              <w:pStyle w:val="FORMDATA"/>
              <w:rPr>
                <w:b/>
                <w:color w:val="auto"/>
              </w:rPr>
            </w:pPr>
            <w:r w:rsidRPr="00866D4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6B51687" w14:textId="77777777" w:rsidR="00B752E4" w:rsidRPr="00866D4E" w:rsidRDefault="00B752E4">
            <w:pPr>
              <w:pStyle w:val="FORMDATA"/>
              <w:rPr>
                <w:b/>
                <w:color w:val="auto"/>
              </w:rPr>
            </w:pPr>
            <w:r w:rsidRPr="00866D4E">
              <w:rPr>
                <w:b/>
                <w:color w:val="auto"/>
              </w:rPr>
              <w:t>Account Telephone Number</w:t>
            </w:r>
          </w:p>
        </w:tc>
        <w:tc>
          <w:tcPr>
            <w:tcW w:w="2358" w:type="dxa"/>
            <w:tcBorders>
              <w:top w:val="single" w:sz="6" w:space="0" w:color="auto"/>
              <w:left w:val="single" w:sz="6" w:space="0" w:color="auto"/>
              <w:bottom w:val="single" w:sz="6" w:space="0" w:color="auto"/>
              <w:right w:val="single" w:sz="12" w:space="0" w:color="auto"/>
            </w:tcBorders>
          </w:tcPr>
          <w:p w14:paraId="0C2E065F" w14:textId="77777777" w:rsidR="00B752E4" w:rsidRPr="00866D4E" w:rsidRDefault="00B752E4">
            <w:pPr>
              <w:pStyle w:val="FORMDATA"/>
              <w:rPr>
                <w:b/>
                <w:color w:val="auto"/>
              </w:rPr>
            </w:pPr>
            <w:r w:rsidRPr="00866D4E">
              <w:rPr>
                <w:b/>
                <w:color w:val="auto"/>
              </w:rPr>
              <w:t>9013706239</w:t>
            </w:r>
          </w:p>
        </w:tc>
      </w:tr>
      <w:tr w:rsidR="00B752E4" w:rsidRPr="00866D4E" w14:paraId="76CAA2B9"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AA12693" w14:textId="77777777" w:rsidR="00B752E4" w:rsidRPr="00866D4E" w:rsidRDefault="00B752E4">
            <w:pPr>
              <w:pStyle w:val="FORMDATA"/>
              <w:rPr>
                <w:b/>
                <w:color w:val="auto"/>
              </w:rPr>
            </w:pPr>
            <w:r w:rsidRPr="00866D4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351D828"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5DE28A9" w14:textId="77777777" w:rsidR="00B752E4" w:rsidRPr="00866D4E" w:rsidRDefault="00B752E4">
            <w:pPr>
              <w:pStyle w:val="FORMDATA"/>
              <w:rPr>
                <w:b/>
                <w:color w:val="auto"/>
              </w:rPr>
            </w:pPr>
            <w:r w:rsidRPr="00866D4E">
              <w:rPr>
                <w:b/>
                <w:color w:val="auto"/>
              </w:rPr>
              <w:t>LCSC</w:t>
            </w:r>
          </w:p>
        </w:tc>
      </w:tr>
      <w:tr w:rsidR="00B752E4" w:rsidRPr="00866D4E" w14:paraId="1954066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6D19069" w14:textId="77777777" w:rsidR="00B752E4" w:rsidRPr="00866D4E" w:rsidRDefault="00B752E4">
            <w:pPr>
              <w:pStyle w:val="FORMDATA"/>
              <w:rPr>
                <w:b/>
                <w:color w:val="auto"/>
              </w:rPr>
            </w:pPr>
            <w:r w:rsidRPr="00866D4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09DFA11" w14:textId="77777777" w:rsidR="00B752E4" w:rsidRPr="00866D4E" w:rsidRDefault="00B752E4">
            <w:pPr>
              <w:pStyle w:val="FORMDATA"/>
              <w:rPr>
                <w:b/>
                <w:color w:val="auto"/>
              </w:rPr>
            </w:pPr>
            <w:r w:rsidRPr="00866D4E">
              <w:rPr>
                <w:b/>
                <w:color w:val="auto"/>
              </w:rPr>
              <w:t>Date &amp; Time Sent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78F2390" w14:textId="77777777" w:rsidR="00B752E4" w:rsidRPr="00866D4E" w:rsidRDefault="00B752E4">
            <w:pPr>
              <w:pStyle w:val="FORMDATA"/>
              <w:rPr>
                <w:b/>
                <w:color w:val="auto"/>
              </w:rPr>
            </w:pPr>
            <w:r w:rsidRPr="00866D4E">
              <w:rPr>
                <w:b/>
                <w:color w:val="auto"/>
              </w:rPr>
              <w:t>20040524</w:t>
            </w:r>
          </w:p>
        </w:tc>
      </w:tr>
      <w:tr w:rsidR="00B752E4" w:rsidRPr="00866D4E" w14:paraId="6BC0673F" w14:textId="77777777">
        <w:tc>
          <w:tcPr>
            <w:tcW w:w="2160" w:type="dxa"/>
            <w:tcBorders>
              <w:top w:val="single" w:sz="6" w:space="0" w:color="auto"/>
              <w:left w:val="single" w:sz="12" w:space="0" w:color="auto"/>
              <w:bottom w:val="single" w:sz="6" w:space="0" w:color="auto"/>
              <w:right w:val="single" w:sz="6" w:space="0" w:color="auto"/>
            </w:tcBorders>
          </w:tcPr>
          <w:p w14:paraId="47878FDD" w14:textId="77777777" w:rsidR="00B752E4" w:rsidRPr="00866D4E" w:rsidRDefault="00B752E4">
            <w:pPr>
              <w:pStyle w:val="FORMDATA"/>
              <w:rPr>
                <w:b/>
                <w:color w:val="auto"/>
              </w:rPr>
            </w:pPr>
            <w:r w:rsidRPr="00866D4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6A6EC53" w14:textId="77777777" w:rsidR="00B752E4" w:rsidRPr="00866D4E" w:rsidRDefault="00B752E4">
            <w:pPr>
              <w:pStyle w:val="FORMDATA"/>
              <w:rPr>
                <w:b/>
                <w:color w:val="auto"/>
              </w:rPr>
            </w:pPr>
            <w:r w:rsidRPr="00866D4E">
              <w:rPr>
                <w:b/>
                <w:color w:val="auto"/>
              </w:rPr>
              <w:t>Desired Due Date</w:t>
            </w:r>
          </w:p>
        </w:tc>
        <w:tc>
          <w:tcPr>
            <w:tcW w:w="2358" w:type="dxa"/>
            <w:tcBorders>
              <w:top w:val="single" w:sz="6" w:space="0" w:color="auto"/>
              <w:left w:val="single" w:sz="6" w:space="0" w:color="auto"/>
              <w:bottom w:val="single" w:sz="6" w:space="0" w:color="auto"/>
              <w:right w:val="single" w:sz="12" w:space="0" w:color="auto"/>
            </w:tcBorders>
          </w:tcPr>
          <w:p w14:paraId="3CC4FA3A" w14:textId="77777777" w:rsidR="00B752E4" w:rsidRPr="00866D4E" w:rsidRDefault="00B752E4">
            <w:pPr>
              <w:pStyle w:val="FORMDATA"/>
              <w:rPr>
                <w:b/>
                <w:color w:val="auto"/>
              </w:rPr>
            </w:pPr>
            <w:r w:rsidRPr="00866D4E">
              <w:rPr>
                <w:b/>
                <w:color w:val="auto"/>
              </w:rPr>
              <w:t>20040601</w:t>
            </w:r>
          </w:p>
        </w:tc>
      </w:tr>
      <w:tr w:rsidR="00B752E4" w:rsidRPr="00866D4E" w14:paraId="7A1600D7" w14:textId="77777777">
        <w:tc>
          <w:tcPr>
            <w:tcW w:w="2160" w:type="dxa"/>
            <w:tcBorders>
              <w:top w:val="single" w:sz="6" w:space="0" w:color="auto"/>
              <w:left w:val="single" w:sz="12" w:space="0" w:color="auto"/>
              <w:bottom w:val="single" w:sz="6" w:space="0" w:color="auto"/>
              <w:right w:val="single" w:sz="6" w:space="0" w:color="auto"/>
            </w:tcBorders>
          </w:tcPr>
          <w:p w14:paraId="4F45D678" w14:textId="77777777" w:rsidR="00B752E4" w:rsidRPr="00866D4E" w:rsidRDefault="00B752E4">
            <w:pPr>
              <w:pStyle w:val="FORMDATA"/>
              <w:rPr>
                <w:b/>
                <w:color w:val="auto"/>
              </w:rPr>
            </w:pPr>
            <w:r w:rsidRPr="00866D4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54199BA" w14:textId="77777777" w:rsidR="00B752E4" w:rsidRPr="00866D4E" w:rsidRDefault="00B752E4">
            <w:pPr>
              <w:pStyle w:val="FORMDATA"/>
              <w:rPr>
                <w:b/>
                <w:color w:val="auto"/>
              </w:rPr>
            </w:pPr>
            <w:r w:rsidRPr="00866D4E">
              <w:rPr>
                <w:b/>
                <w:color w:val="auto"/>
              </w:rPr>
              <w:t>Request Type</w:t>
            </w:r>
          </w:p>
        </w:tc>
        <w:tc>
          <w:tcPr>
            <w:tcW w:w="2358" w:type="dxa"/>
            <w:tcBorders>
              <w:top w:val="single" w:sz="6" w:space="0" w:color="auto"/>
              <w:left w:val="single" w:sz="6" w:space="0" w:color="auto"/>
              <w:bottom w:val="single" w:sz="6" w:space="0" w:color="auto"/>
              <w:right w:val="single" w:sz="12" w:space="0" w:color="auto"/>
            </w:tcBorders>
          </w:tcPr>
          <w:p w14:paraId="00B35023" w14:textId="77777777" w:rsidR="00B752E4" w:rsidRPr="00866D4E" w:rsidRDefault="00B752E4">
            <w:pPr>
              <w:pStyle w:val="FORMDATA"/>
              <w:rPr>
                <w:b/>
                <w:color w:val="auto"/>
              </w:rPr>
            </w:pPr>
            <w:r w:rsidRPr="00866D4E">
              <w:rPr>
                <w:b/>
                <w:color w:val="auto"/>
              </w:rPr>
              <w:t>MB</w:t>
            </w:r>
          </w:p>
        </w:tc>
      </w:tr>
      <w:tr w:rsidR="00B752E4" w:rsidRPr="00866D4E" w14:paraId="7CDA5E38" w14:textId="77777777">
        <w:tc>
          <w:tcPr>
            <w:tcW w:w="2160" w:type="dxa"/>
            <w:tcBorders>
              <w:top w:val="single" w:sz="6" w:space="0" w:color="auto"/>
              <w:left w:val="single" w:sz="12" w:space="0" w:color="auto"/>
              <w:bottom w:val="single" w:sz="6" w:space="0" w:color="auto"/>
              <w:right w:val="single" w:sz="6" w:space="0" w:color="auto"/>
            </w:tcBorders>
          </w:tcPr>
          <w:p w14:paraId="392B25CD" w14:textId="77777777" w:rsidR="00B752E4" w:rsidRPr="00866D4E" w:rsidRDefault="00B752E4">
            <w:pPr>
              <w:pStyle w:val="FORMDATA"/>
              <w:rPr>
                <w:b/>
                <w:color w:val="auto"/>
              </w:rPr>
            </w:pPr>
            <w:r w:rsidRPr="00866D4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7560BDA" w14:textId="77777777" w:rsidR="00B752E4" w:rsidRPr="00866D4E" w:rsidRDefault="00B752E4">
            <w:pPr>
              <w:pStyle w:val="FORMDATA"/>
              <w:rPr>
                <w:b/>
                <w:color w:val="auto"/>
              </w:rPr>
            </w:pPr>
            <w:r w:rsidRPr="00866D4E">
              <w:rPr>
                <w:b/>
                <w:color w:val="auto"/>
              </w:rPr>
              <w:t>Activity Type</w:t>
            </w:r>
          </w:p>
        </w:tc>
        <w:tc>
          <w:tcPr>
            <w:tcW w:w="2358" w:type="dxa"/>
            <w:tcBorders>
              <w:top w:val="single" w:sz="6" w:space="0" w:color="auto"/>
              <w:left w:val="single" w:sz="6" w:space="0" w:color="auto"/>
              <w:bottom w:val="single" w:sz="6" w:space="0" w:color="auto"/>
              <w:right w:val="single" w:sz="12" w:space="0" w:color="auto"/>
            </w:tcBorders>
          </w:tcPr>
          <w:p w14:paraId="4B1196FE" w14:textId="77777777" w:rsidR="00B752E4" w:rsidRPr="00866D4E" w:rsidRDefault="00B752E4">
            <w:pPr>
              <w:pStyle w:val="FORMDATA"/>
              <w:rPr>
                <w:b/>
                <w:color w:val="auto"/>
              </w:rPr>
            </w:pPr>
            <w:r w:rsidRPr="00866D4E">
              <w:rPr>
                <w:b/>
                <w:color w:val="auto"/>
              </w:rPr>
              <w:t>N</w:t>
            </w:r>
          </w:p>
        </w:tc>
      </w:tr>
      <w:tr w:rsidR="00B752E4" w:rsidRPr="00866D4E" w14:paraId="2A44C099" w14:textId="77777777">
        <w:tc>
          <w:tcPr>
            <w:tcW w:w="2160" w:type="dxa"/>
            <w:tcBorders>
              <w:top w:val="single" w:sz="6" w:space="0" w:color="auto"/>
              <w:left w:val="single" w:sz="12" w:space="0" w:color="auto"/>
              <w:bottom w:val="single" w:sz="6" w:space="0" w:color="auto"/>
              <w:right w:val="single" w:sz="6" w:space="0" w:color="auto"/>
            </w:tcBorders>
          </w:tcPr>
          <w:p w14:paraId="605D8347" w14:textId="77777777" w:rsidR="00B752E4" w:rsidRPr="00866D4E" w:rsidRDefault="00B752E4">
            <w:pPr>
              <w:pStyle w:val="FORMDATA"/>
              <w:rPr>
                <w:b/>
                <w:color w:val="auto"/>
              </w:rPr>
            </w:pPr>
            <w:r w:rsidRPr="00866D4E">
              <w:rPr>
                <w:b/>
                <w:color w:val="auto"/>
              </w:rPr>
              <w:t>LSCP</w:t>
            </w:r>
          </w:p>
        </w:tc>
        <w:tc>
          <w:tcPr>
            <w:tcW w:w="4230" w:type="dxa"/>
            <w:tcBorders>
              <w:top w:val="single" w:sz="6" w:space="0" w:color="auto"/>
              <w:left w:val="single" w:sz="6" w:space="0" w:color="auto"/>
              <w:bottom w:val="single" w:sz="6" w:space="0" w:color="auto"/>
              <w:right w:val="single" w:sz="6" w:space="0" w:color="auto"/>
            </w:tcBorders>
          </w:tcPr>
          <w:p w14:paraId="7E821B39" w14:textId="77777777" w:rsidR="00B752E4" w:rsidRPr="00866D4E" w:rsidRDefault="00B752E4">
            <w:pPr>
              <w:pStyle w:val="FORMDATA"/>
              <w:rPr>
                <w:b/>
                <w:color w:val="auto"/>
              </w:rPr>
            </w:pPr>
            <w:r w:rsidRPr="00866D4E">
              <w:rPr>
                <w:b/>
                <w:color w:val="auto"/>
              </w:rPr>
              <w:t>Local Service Provider Change Prohibited</w:t>
            </w:r>
          </w:p>
        </w:tc>
        <w:tc>
          <w:tcPr>
            <w:tcW w:w="2358" w:type="dxa"/>
            <w:tcBorders>
              <w:top w:val="single" w:sz="6" w:space="0" w:color="auto"/>
              <w:left w:val="single" w:sz="6" w:space="0" w:color="auto"/>
              <w:bottom w:val="single" w:sz="6" w:space="0" w:color="auto"/>
              <w:right w:val="single" w:sz="12" w:space="0" w:color="auto"/>
            </w:tcBorders>
          </w:tcPr>
          <w:p w14:paraId="605B5124" w14:textId="77777777" w:rsidR="00B752E4" w:rsidRPr="00866D4E" w:rsidRDefault="00B752E4">
            <w:pPr>
              <w:pStyle w:val="FORMDATA"/>
              <w:rPr>
                <w:b/>
                <w:color w:val="auto"/>
              </w:rPr>
            </w:pPr>
            <w:r w:rsidRPr="00866D4E">
              <w:rPr>
                <w:b/>
                <w:color w:val="auto"/>
              </w:rPr>
              <w:t>A</w:t>
            </w:r>
          </w:p>
        </w:tc>
      </w:tr>
      <w:tr w:rsidR="00B752E4" w:rsidRPr="00866D4E" w14:paraId="63D86865" w14:textId="77777777">
        <w:tc>
          <w:tcPr>
            <w:tcW w:w="2160" w:type="dxa"/>
            <w:tcBorders>
              <w:top w:val="single" w:sz="6" w:space="0" w:color="auto"/>
              <w:left w:val="single" w:sz="12" w:space="0" w:color="auto"/>
              <w:bottom w:val="single" w:sz="6" w:space="0" w:color="auto"/>
              <w:right w:val="single" w:sz="6" w:space="0" w:color="auto"/>
            </w:tcBorders>
          </w:tcPr>
          <w:p w14:paraId="2A9D845A" w14:textId="77777777" w:rsidR="00B752E4" w:rsidRPr="00866D4E" w:rsidRDefault="00B752E4">
            <w:pPr>
              <w:pStyle w:val="FORMDATA"/>
              <w:rPr>
                <w:b/>
                <w:color w:val="auto"/>
              </w:rPr>
            </w:pPr>
            <w:r w:rsidRPr="00866D4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77EB3135" w14:textId="77777777" w:rsidR="00B752E4" w:rsidRPr="00866D4E" w:rsidRDefault="00B752E4">
            <w:pPr>
              <w:pStyle w:val="FORMDATA"/>
              <w:rPr>
                <w:b/>
                <w:color w:val="auto"/>
              </w:rPr>
            </w:pPr>
            <w:r w:rsidRPr="00866D4E">
              <w:rPr>
                <w:b/>
                <w:color w:val="auto"/>
              </w:rPr>
              <w:t>Company Code</w:t>
            </w:r>
          </w:p>
        </w:tc>
        <w:tc>
          <w:tcPr>
            <w:tcW w:w="2358" w:type="dxa"/>
            <w:tcBorders>
              <w:top w:val="single" w:sz="6" w:space="0" w:color="auto"/>
              <w:left w:val="single" w:sz="6" w:space="0" w:color="auto"/>
              <w:bottom w:val="single" w:sz="6" w:space="0" w:color="auto"/>
              <w:right w:val="single" w:sz="12" w:space="0" w:color="auto"/>
            </w:tcBorders>
          </w:tcPr>
          <w:p w14:paraId="14CBA728" w14:textId="77777777" w:rsidR="00B752E4" w:rsidRPr="00866D4E" w:rsidRDefault="00B752E4">
            <w:pPr>
              <w:pStyle w:val="FORMDATA"/>
              <w:rPr>
                <w:b/>
                <w:color w:val="auto"/>
              </w:rPr>
            </w:pPr>
            <w:r w:rsidRPr="00866D4E">
              <w:rPr>
                <w:b/>
                <w:color w:val="auto"/>
              </w:rPr>
              <w:t>9999</w:t>
            </w:r>
          </w:p>
        </w:tc>
      </w:tr>
      <w:tr w:rsidR="00B752E4" w:rsidRPr="00866D4E" w14:paraId="7223F9CD" w14:textId="77777777">
        <w:tc>
          <w:tcPr>
            <w:tcW w:w="2160" w:type="dxa"/>
            <w:tcBorders>
              <w:top w:val="single" w:sz="6" w:space="0" w:color="auto"/>
              <w:left w:val="single" w:sz="12" w:space="0" w:color="auto"/>
              <w:bottom w:val="single" w:sz="6" w:space="0" w:color="auto"/>
              <w:right w:val="single" w:sz="6" w:space="0" w:color="auto"/>
            </w:tcBorders>
          </w:tcPr>
          <w:p w14:paraId="0029D3BF" w14:textId="77777777" w:rsidR="00B752E4" w:rsidRPr="00866D4E" w:rsidRDefault="00B752E4">
            <w:pPr>
              <w:pStyle w:val="FORMDATA"/>
              <w:rPr>
                <w:b/>
                <w:color w:val="auto"/>
              </w:rPr>
            </w:pPr>
            <w:r w:rsidRPr="00866D4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FACECD3" w14:textId="77777777" w:rsidR="00B752E4" w:rsidRPr="00866D4E" w:rsidRDefault="00B752E4">
            <w:pPr>
              <w:pStyle w:val="FORMDATA"/>
              <w:rPr>
                <w:b/>
                <w:color w:val="auto"/>
              </w:rPr>
            </w:pPr>
            <w:r w:rsidRPr="00866D4E">
              <w:rPr>
                <w:b/>
                <w:color w:val="auto"/>
              </w:rPr>
              <w:t>Type of Service</w:t>
            </w:r>
          </w:p>
        </w:tc>
        <w:tc>
          <w:tcPr>
            <w:tcW w:w="2358" w:type="dxa"/>
            <w:tcBorders>
              <w:top w:val="single" w:sz="6" w:space="0" w:color="auto"/>
              <w:left w:val="single" w:sz="6" w:space="0" w:color="auto"/>
              <w:bottom w:val="single" w:sz="6" w:space="0" w:color="auto"/>
              <w:right w:val="single" w:sz="12" w:space="0" w:color="auto"/>
            </w:tcBorders>
          </w:tcPr>
          <w:p w14:paraId="08063B77" w14:textId="77777777" w:rsidR="00B752E4" w:rsidRPr="00866D4E" w:rsidRDefault="00B752E4">
            <w:pPr>
              <w:pStyle w:val="FORMDATA"/>
              <w:rPr>
                <w:b/>
                <w:color w:val="auto"/>
                <w:lang w:val="fr-FR"/>
              </w:rPr>
            </w:pPr>
            <w:r w:rsidRPr="00866D4E">
              <w:rPr>
                <w:b/>
                <w:color w:val="auto"/>
                <w:lang w:val="fr-FR"/>
              </w:rPr>
              <w:t>1BM-</w:t>
            </w:r>
          </w:p>
        </w:tc>
      </w:tr>
      <w:tr w:rsidR="00B752E4" w:rsidRPr="00866D4E" w14:paraId="279FBE95" w14:textId="77777777">
        <w:tc>
          <w:tcPr>
            <w:tcW w:w="2160" w:type="dxa"/>
            <w:tcBorders>
              <w:top w:val="single" w:sz="6" w:space="0" w:color="auto"/>
              <w:left w:val="single" w:sz="12" w:space="0" w:color="auto"/>
              <w:bottom w:val="single" w:sz="6" w:space="0" w:color="auto"/>
              <w:right w:val="single" w:sz="6" w:space="0" w:color="auto"/>
            </w:tcBorders>
          </w:tcPr>
          <w:p w14:paraId="693328CD" w14:textId="77777777" w:rsidR="00B752E4" w:rsidRPr="00866D4E" w:rsidRDefault="00B752E4">
            <w:pPr>
              <w:pStyle w:val="FORMDATA"/>
              <w:rPr>
                <w:b/>
                <w:color w:val="auto"/>
                <w:lang w:val="fr-FR"/>
              </w:rPr>
            </w:pPr>
            <w:r w:rsidRPr="00866D4E">
              <w:rPr>
                <w:b/>
                <w:color w:val="auto"/>
                <w:lang w:val="fr-FR"/>
              </w:rPr>
              <w:t>PORTTYP</w:t>
            </w:r>
          </w:p>
        </w:tc>
        <w:tc>
          <w:tcPr>
            <w:tcW w:w="4230" w:type="dxa"/>
            <w:tcBorders>
              <w:top w:val="single" w:sz="6" w:space="0" w:color="auto"/>
              <w:left w:val="single" w:sz="6" w:space="0" w:color="auto"/>
              <w:bottom w:val="single" w:sz="6" w:space="0" w:color="auto"/>
              <w:right w:val="single" w:sz="6" w:space="0" w:color="auto"/>
            </w:tcBorders>
          </w:tcPr>
          <w:p w14:paraId="6AB14013" w14:textId="77777777" w:rsidR="00B752E4" w:rsidRPr="00866D4E" w:rsidRDefault="00B752E4">
            <w:pPr>
              <w:pStyle w:val="FORMDATA"/>
              <w:rPr>
                <w:b/>
                <w:color w:val="auto"/>
                <w:lang w:val="fr-FR"/>
              </w:rPr>
            </w:pPr>
            <w:r w:rsidRPr="00866D4E">
              <w:rPr>
                <w:b/>
                <w:color w:val="auto"/>
                <w:lang w:val="fr-FR"/>
              </w:rPr>
              <w:t>Port Type</w:t>
            </w:r>
          </w:p>
        </w:tc>
        <w:tc>
          <w:tcPr>
            <w:tcW w:w="2358" w:type="dxa"/>
            <w:tcBorders>
              <w:top w:val="single" w:sz="6" w:space="0" w:color="auto"/>
              <w:left w:val="single" w:sz="6" w:space="0" w:color="auto"/>
              <w:bottom w:val="single" w:sz="6" w:space="0" w:color="auto"/>
              <w:right w:val="single" w:sz="12" w:space="0" w:color="auto"/>
            </w:tcBorders>
          </w:tcPr>
          <w:p w14:paraId="2CF3FF8E" w14:textId="77777777" w:rsidR="00B752E4" w:rsidRPr="00866D4E" w:rsidRDefault="00B752E4">
            <w:pPr>
              <w:pStyle w:val="FORMDATA"/>
              <w:rPr>
                <w:b/>
                <w:color w:val="auto"/>
              </w:rPr>
            </w:pPr>
            <w:r w:rsidRPr="00866D4E">
              <w:rPr>
                <w:b/>
                <w:color w:val="auto"/>
              </w:rPr>
              <w:t>L</w:t>
            </w:r>
          </w:p>
        </w:tc>
      </w:tr>
      <w:tr w:rsidR="00B752E4" w:rsidRPr="00866D4E" w14:paraId="7B28FBFB"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65F255C" w14:textId="77777777" w:rsidR="00B752E4" w:rsidRPr="00866D4E" w:rsidRDefault="00B752E4">
            <w:pPr>
              <w:pStyle w:val="FORMDATA"/>
              <w:rPr>
                <w:b/>
                <w:bCs/>
                <w:color w:val="auto"/>
              </w:rPr>
            </w:pPr>
            <w:r w:rsidRPr="00866D4E">
              <w:rPr>
                <w:b/>
                <w:bCs/>
                <w:color w:val="auto"/>
              </w:rPr>
              <w:t>Billing Section</w:t>
            </w:r>
          </w:p>
        </w:tc>
      </w:tr>
      <w:tr w:rsidR="00B752E4" w:rsidRPr="00866D4E" w14:paraId="1EE3EE7F" w14:textId="77777777">
        <w:tc>
          <w:tcPr>
            <w:tcW w:w="2160" w:type="dxa"/>
            <w:tcBorders>
              <w:top w:val="single" w:sz="6" w:space="0" w:color="auto"/>
              <w:left w:val="single" w:sz="12" w:space="0" w:color="auto"/>
              <w:bottom w:val="single" w:sz="6" w:space="0" w:color="auto"/>
              <w:right w:val="single" w:sz="6" w:space="0" w:color="auto"/>
            </w:tcBorders>
          </w:tcPr>
          <w:p w14:paraId="6E57C9E9" w14:textId="77777777" w:rsidR="00B752E4" w:rsidRPr="00866D4E" w:rsidRDefault="00B752E4">
            <w:pPr>
              <w:pStyle w:val="FORMDATA"/>
              <w:rPr>
                <w:b/>
                <w:color w:val="auto"/>
              </w:rPr>
            </w:pPr>
            <w:r w:rsidRPr="00866D4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8E9E80E" w14:textId="77777777" w:rsidR="00B752E4" w:rsidRPr="00866D4E" w:rsidRDefault="00B752E4">
            <w:pPr>
              <w:pStyle w:val="FORMDATA"/>
              <w:rPr>
                <w:b/>
                <w:color w:val="auto"/>
              </w:rPr>
            </w:pPr>
            <w:r w:rsidRPr="00866D4E">
              <w:rPr>
                <w:b/>
                <w:color w:val="auto"/>
              </w:rPr>
              <w:t>Billing Account Number 1</w:t>
            </w:r>
          </w:p>
        </w:tc>
        <w:tc>
          <w:tcPr>
            <w:tcW w:w="2358" w:type="dxa"/>
            <w:tcBorders>
              <w:top w:val="single" w:sz="6" w:space="0" w:color="auto"/>
              <w:left w:val="single" w:sz="6" w:space="0" w:color="auto"/>
              <w:bottom w:val="single" w:sz="6" w:space="0" w:color="auto"/>
              <w:right w:val="single" w:sz="12" w:space="0" w:color="auto"/>
            </w:tcBorders>
          </w:tcPr>
          <w:p w14:paraId="00783708" w14:textId="77777777" w:rsidR="00B752E4" w:rsidRPr="00866D4E" w:rsidRDefault="00B752E4">
            <w:pPr>
              <w:pStyle w:val="FORMDATA"/>
              <w:rPr>
                <w:b/>
                <w:color w:val="auto"/>
                <w:lang w:val="fr-FR"/>
              </w:rPr>
            </w:pPr>
            <w:r w:rsidRPr="00866D4E">
              <w:rPr>
                <w:b/>
                <w:color w:val="auto"/>
                <w:lang w:val="fr-FR"/>
              </w:rPr>
              <w:t>615Q886621621</w:t>
            </w:r>
          </w:p>
        </w:tc>
      </w:tr>
      <w:tr w:rsidR="00B752E4" w:rsidRPr="00866D4E" w14:paraId="48664B30"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94147A5" w14:textId="77777777" w:rsidR="00B752E4" w:rsidRPr="00866D4E" w:rsidRDefault="00B752E4">
            <w:pPr>
              <w:pStyle w:val="Heading5"/>
              <w:rPr>
                <w:color w:val="auto"/>
              </w:rPr>
            </w:pPr>
            <w:r w:rsidRPr="00866D4E">
              <w:rPr>
                <w:color w:val="auto"/>
              </w:rPr>
              <w:t>Contact Section</w:t>
            </w:r>
          </w:p>
        </w:tc>
      </w:tr>
      <w:tr w:rsidR="00B752E4" w:rsidRPr="00866D4E" w14:paraId="5AE15DE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75F4226" w14:textId="77777777" w:rsidR="00B752E4" w:rsidRPr="00866D4E" w:rsidRDefault="00B752E4">
            <w:pPr>
              <w:pStyle w:val="FORMDATA"/>
              <w:rPr>
                <w:b/>
                <w:color w:val="auto"/>
              </w:rPr>
            </w:pPr>
            <w:r w:rsidRPr="00866D4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797589" w14:textId="77777777" w:rsidR="00B752E4" w:rsidRPr="00866D4E" w:rsidRDefault="00B752E4">
            <w:pPr>
              <w:pStyle w:val="FORMDATA"/>
              <w:rPr>
                <w:b/>
                <w:color w:val="auto"/>
              </w:rPr>
            </w:pPr>
            <w:r w:rsidRPr="00866D4E">
              <w:rPr>
                <w:b/>
                <w:color w:val="auto"/>
              </w:rPr>
              <w:t>Initiator Identification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A9ED86C" w14:textId="77777777" w:rsidR="00B752E4" w:rsidRPr="00866D4E" w:rsidRDefault="00B752E4">
            <w:pPr>
              <w:pStyle w:val="FORMDATA"/>
              <w:rPr>
                <w:b/>
                <w:color w:val="auto"/>
              </w:rPr>
            </w:pPr>
            <w:r w:rsidRPr="00866D4E">
              <w:rPr>
                <w:b/>
                <w:color w:val="auto"/>
              </w:rPr>
              <w:t>Bojangles</w:t>
            </w:r>
          </w:p>
        </w:tc>
      </w:tr>
      <w:tr w:rsidR="00B752E4" w:rsidRPr="00866D4E" w14:paraId="5C92C42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2DD643B" w14:textId="77777777" w:rsidR="00B752E4" w:rsidRPr="00866D4E" w:rsidRDefault="00B752E4">
            <w:pPr>
              <w:pStyle w:val="FORMDATA"/>
              <w:rPr>
                <w:b/>
                <w:color w:val="auto"/>
              </w:rPr>
            </w:pPr>
            <w:r w:rsidRPr="00866D4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5AED12" w14:textId="77777777" w:rsidR="00B752E4" w:rsidRPr="00866D4E" w:rsidRDefault="00B752E4">
            <w:pPr>
              <w:pStyle w:val="FORMDATA"/>
              <w:rPr>
                <w:b/>
                <w:color w:val="auto"/>
              </w:rPr>
            </w:pPr>
            <w:r w:rsidRPr="00866D4E">
              <w:rPr>
                <w:b/>
                <w:color w:val="auto"/>
              </w:rPr>
              <w:t>Initiator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545A9E1" w14:textId="77777777" w:rsidR="00B752E4" w:rsidRPr="00866D4E" w:rsidRDefault="00B752E4">
            <w:pPr>
              <w:pStyle w:val="FORMDATA"/>
              <w:rPr>
                <w:b/>
                <w:color w:val="auto"/>
              </w:rPr>
            </w:pPr>
            <w:r w:rsidRPr="00866D4E">
              <w:rPr>
                <w:b/>
                <w:color w:val="auto"/>
              </w:rPr>
              <w:t>8884448888</w:t>
            </w:r>
          </w:p>
        </w:tc>
      </w:tr>
      <w:tr w:rsidR="00B752E4" w:rsidRPr="00866D4E" w14:paraId="652EFA4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57BD47A" w14:textId="77777777" w:rsidR="00B752E4" w:rsidRPr="00866D4E" w:rsidRDefault="00B752E4">
            <w:pPr>
              <w:pStyle w:val="FORMDATA"/>
              <w:rPr>
                <w:b/>
                <w:color w:val="auto"/>
              </w:rPr>
            </w:pPr>
            <w:r w:rsidRPr="00866D4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A930AA8" w14:textId="77777777" w:rsidR="00B752E4" w:rsidRPr="00866D4E" w:rsidRDefault="00B752E4">
            <w:pPr>
              <w:pStyle w:val="FORMDATA"/>
              <w:rPr>
                <w:b/>
                <w:color w:val="auto"/>
              </w:rPr>
            </w:pPr>
            <w:r w:rsidRPr="00866D4E">
              <w:rPr>
                <w:b/>
                <w:color w:val="auto"/>
              </w:rPr>
              <w:t>Initiator Facsimile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60CD407"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49ADC12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643E7EE" w14:textId="77777777" w:rsidR="00B752E4" w:rsidRPr="00866D4E" w:rsidRDefault="00B752E4">
            <w:pPr>
              <w:pStyle w:val="FORMDATA"/>
              <w:rPr>
                <w:b/>
                <w:color w:val="auto"/>
                <w:lang w:val="fr-FR"/>
              </w:rPr>
            </w:pPr>
            <w:r w:rsidRPr="00866D4E">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6257E84" w14:textId="77777777" w:rsidR="00B752E4" w:rsidRPr="00866D4E" w:rsidRDefault="00B752E4">
            <w:pPr>
              <w:pStyle w:val="FORMDATA"/>
              <w:rPr>
                <w:b/>
                <w:color w:val="auto"/>
                <w:lang w:val="fr-FR"/>
              </w:rPr>
            </w:pPr>
            <w:r w:rsidRPr="00866D4E">
              <w:rPr>
                <w:b/>
                <w:color w:val="auto"/>
                <w:lang w:val="fr-FR"/>
              </w:rPr>
              <w:t>Implementation Contact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7733464" w14:textId="77777777" w:rsidR="00B752E4" w:rsidRPr="00866D4E" w:rsidRDefault="00B752E4">
            <w:pPr>
              <w:pStyle w:val="FORMDATA"/>
              <w:rPr>
                <w:b/>
                <w:color w:val="auto"/>
              </w:rPr>
            </w:pPr>
            <w:r w:rsidRPr="00866D4E">
              <w:rPr>
                <w:b/>
                <w:color w:val="auto"/>
              </w:rPr>
              <w:t xml:space="preserve">Sylvester </w:t>
            </w:r>
          </w:p>
        </w:tc>
      </w:tr>
      <w:tr w:rsidR="00B752E4" w:rsidRPr="00866D4E" w14:paraId="785ED61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9D72944" w14:textId="77777777" w:rsidR="00B752E4" w:rsidRPr="00866D4E" w:rsidRDefault="00B752E4">
            <w:pPr>
              <w:pStyle w:val="FORMDATA"/>
              <w:rPr>
                <w:b/>
                <w:color w:val="auto"/>
              </w:rPr>
            </w:pPr>
            <w:r w:rsidRPr="00866D4E">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E56EF78" w14:textId="77777777" w:rsidR="00B752E4" w:rsidRPr="00866D4E" w:rsidRDefault="00B752E4">
            <w:pPr>
              <w:pStyle w:val="FORMDATA"/>
              <w:rPr>
                <w:b/>
                <w:color w:val="auto"/>
              </w:rPr>
            </w:pPr>
            <w:r w:rsidRPr="00866D4E">
              <w:rPr>
                <w:b/>
                <w:color w:val="auto"/>
              </w:rPr>
              <w:t>Implementation Contact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82D994D" w14:textId="77777777" w:rsidR="00B752E4" w:rsidRPr="00866D4E" w:rsidRDefault="00B752E4">
            <w:pPr>
              <w:pStyle w:val="FORMDATA"/>
              <w:rPr>
                <w:b/>
                <w:color w:val="auto"/>
              </w:rPr>
            </w:pPr>
            <w:r w:rsidRPr="00866D4E">
              <w:rPr>
                <w:b/>
                <w:color w:val="auto"/>
              </w:rPr>
              <w:t>7707773333</w:t>
            </w:r>
          </w:p>
        </w:tc>
      </w:tr>
      <w:tr w:rsidR="00B752E4" w:rsidRPr="00866D4E" w14:paraId="37EDF4E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6949311C"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0F5A068F"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ED869A7"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5F15E2FF" w14:textId="77777777">
        <w:tc>
          <w:tcPr>
            <w:tcW w:w="2160" w:type="dxa"/>
            <w:tcBorders>
              <w:top w:val="single" w:sz="6" w:space="0" w:color="auto"/>
              <w:left w:val="single" w:sz="12" w:space="0" w:color="auto"/>
              <w:bottom w:val="single" w:sz="6" w:space="0" w:color="auto"/>
              <w:right w:val="single" w:sz="6" w:space="0" w:color="auto"/>
            </w:tcBorders>
          </w:tcPr>
          <w:p w14:paraId="0BBA5C17" w14:textId="77777777" w:rsidR="00B752E4" w:rsidRPr="00866D4E" w:rsidRDefault="00B752E4">
            <w:pPr>
              <w:pStyle w:val="FORMDATA"/>
              <w:rPr>
                <w:b/>
                <w:color w:val="auto"/>
              </w:rPr>
            </w:pPr>
            <w:r w:rsidRPr="00866D4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076BA46B" w14:textId="77777777" w:rsidR="00B752E4" w:rsidRPr="00866D4E" w:rsidRDefault="00B752E4">
            <w:pPr>
              <w:pStyle w:val="FORMDATA"/>
              <w:rPr>
                <w:b/>
                <w:color w:val="auto"/>
              </w:rPr>
            </w:pPr>
            <w:r w:rsidRPr="00866D4E">
              <w:rPr>
                <w:b/>
                <w:color w:val="auto"/>
              </w:rPr>
              <w:t>End User Name</w:t>
            </w:r>
          </w:p>
        </w:tc>
        <w:tc>
          <w:tcPr>
            <w:tcW w:w="2358" w:type="dxa"/>
            <w:tcBorders>
              <w:top w:val="single" w:sz="6" w:space="0" w:color="auto"/>
              <w:left w:val="single" w:sz="6" w:space="0" w:color="auto"/>
              <w:bottom w:val="single" w:sz="6" w:space="0" w:color="auto"/>
              <w:right w:val="single" w:sz="12" w:space="0" w:color="auto"/>
            </w:tcBorders>
          </w:tcPr>
          <w:p w14:paraId="478F49FA" w14:textId="77777777" w:rsidR="00B752E4" w:rsidRPr="00866D4E" w:rsidRDefault="00B752E4">
            <w:pPr>
              <w:pStyle w:val="FORMDATA"/>
              <w:rPr>
                <w:b/>
                <w:color w:val="auto"/>
              </w:rPr>
            </w:pPr>
            <w:r w:rsidRPr="00866D4E">
              <w:rPr>
                <w:b/>
                <w:color w:val="auto"/>
              </w:rPr>
              <w:t>Talking Parrot</w:t>
            </w:r>
          </w:p>
        </w:tc>
      </w:tr>
      <w:tr w:rsidR="00B752E4" w:rsidRPr="00866D4E" w14:paraId="07947C81" w14:textId="77777777">
        <w:tc>
          <w:tcPr>
            <w:tcW w:w="2160" w:type="dxa"/>
            <w:tcBorders>
              <w:top w:val="single" w:sz="6" w:space="0" w:color="auto"/>
              <w:left w:val="single" w:sz="12" w:space="0" w:color="auto"/>
              <w:bottom w:val="single" w:sz="6" w:space="0" w:color="auto"/>
              <w:right w:val="single" w:sz="6" w:space="0" w:color="auto"/>
            </w:tcBorders>
          </w:tcPr>
          <w:p w14:paraId="65B22F0B" w14:textId="77777777" w:rsidR="00B752E4" w:rsidRPr="00866D4E" w:rsidRDefault="00B752E4">
            <w:pPr>
              <w:pStyle w:val="FORMDATA"/>
              <w:rPr>
                <w:b/>
                <w:color w:val="auto"/>
              </w:rPr>
            </w:pPr>
            <w:r w:rsidRPr="00866D4E">
              <w:rPr>
                <w:b/>
                <w:color w:val="auto"/>
              </w:rPr>
              <w:t>SANO</w:t>
            </w:r>
          </w:p>
        </w:tc>
        <w:tc>
          <w:tcPr>
            <w:tcW w:w="4230" w:type="dxa"/>
            <w:tcBorders>
              <w:top w:val="single" w:sz="6" w:space="0" w:color="auto"/>
              <w:left w:val="single" w:sz="6" w:space="0" w:color="auto"/>
              <w:bottom w:val="single" w:sz="6" w:space="0" w:color="auto"/>
              <w:right w:val="single" w:sz="6" w:space="0" w:color="auto"/>
            </w:tcBorders>
          </w:tcPr>
          <w:p w14:paraId="7FC3B41A" w14:textId="77777777" w:rsidR="00B752E4" w:rsidRPr="00866D4E" w:rsidRDefault="00B752E4">
            <w:pPr>
              <w:pStyle w:val="FORMDATA"/>
              <w:rPr>
                <w:b/>
                <w:color w:val="auto"/>
              </w:rPr>
            </w:pPr>
            <w:r w:rsidRPr="00866D4E">
              <w:rPr>
                <w:b/>
                <w:color w:val="auto"/>
              </w:rPr>
              <w:t>Service Address House Number</w:t>
            </w:r>
          </w:p>
        </w:tc>
        <w:tc>
          <w:tcPr>
            <w:tcW w:w="2358" w:type="dxa"/>
            <w:tcBorders>
              <w:top w:val="single" w:sz="6" w:space="0" w:color="auto"/>
              <w:left w:val="single" w:sz="6" w:space="0" w:color="auto"/>
              <w:bottom w:val="single" w:sz="6" w:space="0" w:color="auto"/>
              <w:right w:val="single" w:sz="12" w:space="0" w:color="auto"/>
            </w:tcBorders>
          </w:tcPr>
          <w:p w14:paraId="11E133FF" w14:textId="77777777" w:rsidR="00B752E4" w:rsidRPr="00866D4E" w:rsidRDefault="00B752E4">
            <w:pPr>
              <w:pStyle w:val="FORMDATA"/>
              <w:rPr>
                <w:b/>
                <w:color w:val="auto"/>
              </w:rPr>
            </w:pPr>
            <w:r w:rsidRPr="00866D4E">
              <w:rPr>
                <w:b/>
                <w:color w:val="auto"/>
              </w:rPr>
              <w:t>3705</w:t>
            </w:r>
          </w:p>
        </w:tc>
      </w:tr>
      <w:tr w:rsidR="00B752E4" w:rsidRPr="00866D4E" w14:paraId="63A73276" w14:textId="77777777">
        <w:tc>
          <w:tcPr>
            <w:tcW w:w="2160" w:type="dxa"/>
            <w:tcBorders>
              <w:top w:val="single" w:sz="6" w:space="0" w:color="auto"/>
              <w:left w:val="single" w:sz="12" w:space="0" w:color="auto"/>
              <w:bottom w:val="single" w:sz="6" w:space="0" w:color="auto"/>
              <w:right w:val="single" w:sz="6" w:space="0" w:color="auto"/>
            </w:tcBorders>
          </w:tcPr>
          <w:p w14:paraId="6679238C" w14:textId="77777777" w:rsidR="00B752E4" w:rsidRPr="00866D4E" w:rsidRDefault="00B752E4">
            <w:pPr>
              <w:pStyle w:val="FORMDATA"/>
              <w:rPr>
                <w:b/>
                <w:color w:val="auto"/>
              </w:rPr>
            </w:pPr>
            <w:r w:rsidRPr="00866D4E">
              <w:rPr>
                <w:b/>
                <w:color w:val="auto"/>
              </w:rPr>
              <w:t>SASN</w:t>
            </w:r>
          </w:p>
        </w:tc>
        <w:tc>
          <w:tcPr>
            <w:tcW w:w="4230" w:type="dxa"/>
            <w:tcBorders>
              <w:top w:val="single" w:sz="6" w:space="0" w:color="auto"/>
              <w:left w:val="single" w:sz="6" w:space="0" w:color="auto"/>
              <w:bottom w:val="single" w:sz="6" w:space="0" w:color="auto"/>
              <w:right w:val="single" w:sz="6" w:space="0" w:color="auto"/>
            </w:tcBorders>
          </w:tcPr>
          <w:p w14:paraId="5055A506" w14:textId="77777777" w:rsidR="00B752E4" w:rsidRPr="00866D4E" w:rsidRDefault="00B752E4">
            <w:pPr>
              <w:pStyle w:val="FORMDATA"/>
              <w:rPr>
                <w:b/>
                <w:color w:val="auto"/>
              </w:rPr>
            </w:pPr>
            <w:smartTag w:uri="urn:schemas-microsoft-com:office:smarttags" w:element="Street">
              <w:smartTag w:uri="urn:schemas-microsoft-com:office:smarttags" w:element="address">
                <w:r w:rsidRPr="00866D4E">
                  <w:rPr>
                    <w:b/>
                    <w:color w:val="auto"/>
                  </w:rPr>
                  <w:t>Service Address Street</w:t>
                </w:r>
              </w:smartTag>
            </w:smartTag>
            <w:r w:rsidRPr="00866D4E">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00A8B7FE" w14:textId="77777777" w:rsidR="00B752E4" w:rsidRPr="00866D4E" w:rsidRDefault="00B752E4">
            <w:pPr>
              <w:pStyle w:val="FORMDATA"/>
              <w:rPr>
                <w:b/>
                <w:color w:val="auto"/>
              </w:rPr>
            </w:pPr>
            <w:r w:rsidRPr="00866D4E">
              <w:rPr>
                <w:b/>
                <w:color w:val="auto"/>
              </w:rPr>
              <w:t>Outland</w:t>
            </w:r>
          </w:p>
        </w:tc>
      </w:tr>
      <w:tr w:rsidR="00B752E4" w:rsidRPr="00866D4E" w14:paraId="27291A48" w14:textId="77777777">
        <w:tc>
          <w:tcPr>
            <w:tcW w:w="2160" w:type="dxa"/>
            <w:tcBorders>
              <w:top w:val="single" w:sz="6" w:space="0" w:color="auto"/>
              <w:left w:val="single" w:sz="12" w:space="0" w:color="auto"/>
              <w:bottom w:val="single" w:sz="6" w:space="0" w:color="auto"/>
              <w:right w:val="single" w:sz="6" w:space="0" w:color="auto"/>
            </w:tcBorders>
          </w:tcPr>
          <w:p w14:paraId="2047B2A2" w14:textId="77777777" w:rsidR="00B752E4" w:rsidRPr="00866D4E" w:rsidRDefault="00B752E4">
            <w:pPr>
              <w:pStyle w:val="FORMDATA"/>
              <w:rPr>
                <w:b/>
                <w:color w:val="auto"/>
              </w:rPr>
            </w:pPr>
            <w:r w:rsidRPr="00866D4E">
              <w:rPr>
                <w:b/>
                <w:color w:val="auto"/>
              </w:rPr>
              <w:t>SATH</w:t>
            </w:r>
          </w:p>
        </w:tc>
        <w:tc>
          <w:tcPr>
            <w:tcW w:w="4230" w:type="dxa"/>
            <w:tcBorders>
              <w:top w:val="single" w:sz="6" w:space="0" w:color="auto"/>
              <w:left w:val="single" w:sz="6" w:space="0" w:color="auto"/>
              <w:bottom w:val="single" w:sz="6" w:space="0" w:color="auto"/>
              <w:right w:val="single" w:sz="6" w:space="0" w:color="auto"/>
            </w:tcBorders>
          </w:tcPr>
          <w:p w14:paraId="799CC704" w14:textId="77777777" w:rsidR="00B752E4" w:rsidRPr="00866D4E" w:rsidRDefault="00B752E4">
            <w:pPr>
              <w:pStyle w:val="FORMDATA"/>
              <w:rPr>
                <w:b/>
                <w:color w:val="auto"/>
              </w:rPr>
            </w:pPr>
            <w:smartTag w:uri="urn:schemas-microsoft-com:office:smarttags" w:element="Street">
              <w:smartTag w:uri="urn:schemas-microsoft-com:office:smarttags" w:element="address">
                <w:r w:rsidRPr="00866D4E">
                  <w:rPr>
                    <w:b/>
                    <w:color w:val="auto"/>
                  </w:rPr>
                  <w:t>Service Address Street</w:t>
                </w:r>
              </w:smartTag>
            </w:smartTag>
            <w:r w:rsidRPr="00866D4E">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0E8BE050" w14:textId="77777777" w:rsidR="00B752E4" w:rsidRPr="00866D4E" w:rsidRDefault="00B752E4">
            <w:pPr>
              <w:pStyle w:val="FORMDATA"/>
              <w:rPr>
                <w:b/>
                <w:color w:val="auto"/>
              </w:rPr>
            </w:pPr>
            <w:r w:rsidRPr="00866D4E">
              <w:rPr>
                <w:b/>
                <w:color w:val="auto"/>
              </w:rPr>
              <w:t>Rd</w:t>
            </w:r>
          </w:p>
        </w:tc>
      </w:tr>
      <w:tr w:rsidR="00B752E4" w:rsidRPr="00866D4E" w14:paraId="42729347" w14:textId="77777777">
        <w:tc>
          <w:tcPr>
            <w:tcW w:w="2160" w:type="dxa"/>
            <w:tcBorders>
              <w:top w:val="single" w:sz="6" w:space="0" w:color="auto"/>
              <w:left w:val="single" w:sz="12" w:space="0" w:color="auto"/>
              <w:bottom w:val="single" w:sz="6" w:space="0" w:color="auto"/>
              <w:right w:val="single" w:sz="6" w:space="0" w:color="auto"/>
            </w:tcBorders>
          </w:tcPr>
          <w:p w14:paraId="6EE1FEFD" w14:textId="77777777" w:rsidR="00B752E4" w:rsidRPr="00866D4E" w:rsidRDefault="00B752E4">
            <w:pPr>
              <w:pStyle w:val="FORMDATA"/>
              <w:rPr>
                <w:b/>
                <w:color w:val="auto"/>
              </w:rPr>
            </w:pPr>
            <w:r w:rsidRPr="00866D4E">
              <w:rPr>
                <w:b/>
                <w:color w:val="auto"/>
              </w:rPr>
              <w:t>CITY</w:t>
            </w:r>
          </w:p>
        </w:tc>
        <w:tc>
          <w:tcPr>
            <w:tcW w:w="4230" w:type="dxa"/>
            <w:tcBorders>
              <w:top w:val="single" w:sz="6" w:space="0" w:color="auto"/>
              <w:left w:val="single" w:sz="6" w:space="0" w:color="auto"/>
              <w:bottom w:val="single" w:sz="6" w:space="0" w:color="auto"/>
              <w:right w:val="single" w:sz="6" w:space="0" w:color="auto"/>
            </w:tcBorders>
          </w:tcPr>
          <w:p w14:paraId="6F003102"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City</w:t>
                </w:r>
              </w:smartTag>
            </w:smartTag>
          </w:p>
        </w:tc>
        <w:tc>
          <w:tcPr>
            <w:tcW w:w="2358" w:type="dxa"/>
            <w:tcBorders>
              <w:top w:val="single" w:sz="6" w:space="0" w:color="auto"/>
              <w:left w:val="single" w:sz="6" w:space="0" w:color="auto"/>
              <w:bottom w:val="single" w:sz="6" w:space="0" w:color="auto"/>
              <w:right w:val="single" w:sz="12" w:space="0" w:color="auto"/>
            </w:tcBorders>
          </w:tcPr>
          <w:p w14:paraId="756518BA" w14:textId="77777777" w:rsidR="00B752E4" w:rsidRPr="00866D4E" w:rsidRDefault="00B752E4">
            <w:pPr>
              <w:pStyle w:val="FORMDATA"/>
              <w:rPr>
                <w:b/>
                <w:color w:val="auto"/>
                <w:lang w:val="fr-FR"/>
              </w:rPr>
            </w:pPr>
            <w:r w:rsidRPr="00866D4E">
              <w:rPr>
                <w:b/>
                <w:color w:val="auto"/>
                <w:lang w:val="fr-FR"/>
              </w:rPr>
              <w:t>Memphis</w:t>
            </w:r>
          </w:p>
        </w:tc>
      </w:tr>
      <w:tr w:rsidR="00B752E4" w:rsidRPr="00866D4E" w14:paraId="5C4CB76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088E070" w14:textId="77777777" w:rsidR="00B752E4" w:rsidRPr="00866D4E" w:rsidRDefault="00B752E4">
            <w:pPr>
              <w:pStyle w:val="FORMDATA"/>
              <w:rPr>
                <w:b/>
                <w:color w:val="auto"/>
                <w:lang w:val="fr-FR"/>
              </w:rPr>
            </w:pPr>
            <w:r w:rsidRPr="00866D4E">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E16F3C4"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State</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31928031" w14:textId="77777777" w:rsidR="00B752E4" w:rsidRPr="00866D4E" w:rsidRDefault="00B752E4">
            <w:pPr>
              <w:pStyle w:val="FORMDATA"/>
              <w:rPr>
                <w:b/>
                <w:color w:val="auto"/>
                <w:lang w:val="fr-FR"/>
              </w:rPr>
            </w:pPr>
            <w:r w:rsidRPr="00866D4E">
              <w:rPr>
                <w:b/>
                <w:color w:val="auto"/>
                <w:lang w:val="fr-FR"/>
              </w:rPr>
              <w:t>TN</w:t>
            </w:r>
          </w:p>
        </w:tc>
      </w:tr>
      <w:tr w:rsidR="00B752E4" w:rsidRPr="00866D4E" w14:paraId="3B4B1900" w14:textId="77777777">
        <w:tc>
          <w:tcPr>
            <w:tcW w:w="2160" w:type="dxa"/>
            <w:tcBorders>
              <w:top w:val="single" w:sz="6" w:space="0" w:color="auto"/>
              <w:left w:val="single" w:sz="12" w:space="0" w:color="auto"/>
              <w:bottom w:val="single" w:sz="6" w:space="0" w:color="auto"/>
              <w:right w:val="single" w:sz="6" w:space="0" w:color="auto"/>
            </w:tcBorders>
          </w:tcPr>
          <w:p w14:paraId="0625084C" w14:textId="77777777" w:rsidR="00B752E4" w:rsidRPr="00866D4E" w:rsidRDefault="00B752E4">
            <w:pPr>
              <w:pStyle w:val="FORMDATA"/>
              <w:rPr>
                <w:b/>
                <w:color w:val="auto"/>
                <w:lang w:val="fr-FR"/>
              </w:rPr>
            </w:pPr>
            <w:r w:rsidRPr="00866D4E">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tcPr>
          <w:p w14:paraId="55BBF438" w14:textId="77777777" w:rsidR="00B752E4" w:rsidRPr="00866D4E" w:rsidRDefault="00B752E4">
            <w:pPr>
              <w:pStyle w:val="FORMDATA"/>
              <w:rPr>
                <w:b/>
                <w:color w:val="auto"/>
              </w:rPr>
            </w:pPr>
            <w:r w:rsidRPr="00866D4E">
              <w:rPr>
                <w:b/>
                <w:color w:val="auto"/>
              </w:rPr>
              <w:t>End User Zip Code</w:t>
            </w:r>
          </w:p>
        </w:tc>
        <w:tc>
          <w:tcPr>
            <w:tcW w:w="2358" w:type="dxa"/>
            <w:tcBorders>
              <w:top w:val="single" w:sz="6" w:space="0" w:color="auto"/>
              <w:left w:val="single" w:sz="6" w:space="0" w:color="auto"/>
              <w:bottom w:val="single" w:sz="6" w:space="0" w:color="auto"/>
              <w:right w:val="single" w:sz="12" w:space="0" w:color="auto"/>
            </w:tcBorders>
          </w:tcPr>
          <w:p w14:paraId="2694F36B" w14:textId="77777777" w:rsidR="00B752E4" w:rsidRPr="00866D4E" w:rsidRDefault="00B752E4">
            <w:pPr>
              <w:pStyle w:val="FORMDATA"/>
              <w:rPr>
                <w:b/>
                <w:color w:val="auto"/>
              </w:rPr>
            </w:pPr>
            <w:r w:rsidRPr="00866D4E">
              <w:rPr>
                <w:b/>
                <w:color w:val="auto"/>
              </w:rPr>
              <w:t>38118</w:t>
            </w:r>
          </w:p>
        </w:tc>
      </w:tr>
      <w:tr w:rsidR="00B752E4" w:rsidRPr="00866D4E" w14:paraId="7F176D27"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4B0AF9A1" w14:textId="77777777" w:rsidR="00B752E4" w:rsidRPr="00866D4E" w:rsidRDefault="00B752E4">
            <w:pPr>
              <w:pStyle w:val="BodyText"/>
              <w:rPr>
                <w:color w:val="auto"/>
              </w:rPr>
            </w:pPr>
            <w:r w:rsidRPr="00866D4E">
              <w:rPr>
                <w:rFonts w:ascii="Arial" w:hAnsi="Arial" w:cs="Arial"/>
                <w:color w:val="auto"/>
              </w:rPr>
              <w:t xml:space="preserve">DL  FORM </w:t>
            </w:r>
          </w:p>
        </w:tc>
      </w:tr>
      <w:tr w:rsidR="00B752E4" w:rsidRPr="00866D4E" w14:paraId="221DFB1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0C35EF0" w14:textId="77777777" w:rsidR="00B752E4" w:rsidRPr="00FB5077" w:rsidRDefault="00B752E4">
            <w:pPr>
              <w:pStyle w:val="Heading3"/>
              <w:rPr>
                <w:rFonts w:cs="Arial"/>
                <w:i w:val="0"/>
                <w:lang w:val="en-US" w:eastAsia="en-US"/>
              </w:rPr>
            </w:pPr>
            <w:r w:rsidRPr="00FB5077">
              <w:rPr>
                <w:rFonts w:cs="Arial"/>
                <w:i w:val="0"/>
                <w:iCs w:val="0"/>
                <w:lang w:val="en-US" w:eastAsia="en-US"/>
              </w:rPr>
              <w:t>Listing Control Section</w:t>
            </w:r>
          </w:p>
        </w:tc>
      </w:tr>
      <w:tr w:rsidR="00B752E4" w:rsidRPr="00866D4E" w14:paraId="7B7F1A4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335D23A" w14:textId="77777777" w:rsidR="00B752E4" w:rsidRPr="00866D4E" w:rsidRDefault="00B752E4">
            <w:pPr>
              <w:pStyle w:val="FORMDATA"/>
              <w:rPr>
                <w:b/>
                <w:color w:val="auto"/>
              </w:rPr>
            </w:pPr>
            <w:r w:rsidRPr="00866D4E">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2CF0277" w14:textId="77777777" w:rsidR="00B752E4" w:rsidRPr="00866D4E" w:rsidRDefault="00B752E4">
            <w:pPr>
              <w:pStyle w:val="FORMDATA"/>
              <w:rPr>
                <w:b/>
                <w:color w:val="auto"/>
              </w:rPr>
            </w:pPr>
            <w:r w:rsidRPr="00866D4E">
              <w:rPr>
                <w:b/>
                <w:color w:val="auto"/>
              </w:rPr>
              <w:t>Directory Listing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A9E71C4" w14:textId="77777777" w:rsidR="00B752E4" w:rsidRPr="00866D4E" w:rsidRDefault="00B752E4">
            <w:pPr>
              <w:pStyle w:val="FORMDATA"/>
              <w:rPr>
                <w:b/>
                <w:color w:val="auto"/>
              </w:rPr>
            </w:pPr>
            <w:r w:rsidRPr="00866D4E">
              <w:rPr>
                <w:b/>
                <w:color w:val="auto"/>
              </w:rPr>
              <w:t>0001</w:t>
            </w:r>
          </w:p>
        </w:tc>
      </w:tr>
      <w:tr w:rsidR="00B752E4" w:rsidRPr="00866D4E" w14:paraId="34EC6EF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6203131" w14:textId="77777777" w:rsidR="00B752E4" w:rsidRPr="00866D4E" w:rsidRDefault="00B752E4">
            <w:pPr>
              <w:pStyle w:val="FORMDATA"/>
              <w:rPr>
                <w:b/>
                <w:color w:val="auto"/>
              </w:rPr>
            </w:pPr>
            <w:r w:rsidRPr="00866D4E">
              <w:rPr>
                <w:b/>
                <w:color w:val="auto"/>
              </w:rPr>
              <w:t>LACT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C0C1A84" w14:textId="77777777" w:rsidR="00B752E4" w:rsidRPr="00866D4E" w:rsidRDefault="00B752E4">
            <w:pPr>
              <w:pStyle w:val="FORMDATA"/>
              <w:rPr>
                <w:b/>
                <w:color w:val="auto"/>
              </w:rPr>
            </w:pPr>
            <w:r w:rsidRPr="00866D4E">
              <w:rPr>
                <w:b/>
                <w:color w:val="auto"/>
              </w:rPr>
              <w:t>Listing Activity Indicator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761FB23" w14:textId="77777777" w:rsidR="00B752E4" w:rsidRPr="00866D4E" w:rsidRDefault="00B752E4">
            <w:pPr>
              <w:pStyle w:val="FORMDATA"/>
              <w:rPr>
                <w:b/>
                <w:color w:val="auto"/>
              </w:rPr>
            </w:pPr>
            <w:r w:rsidRPr="00866D4E">
              <w:rPr>
                <w:b/>
                <w:color w:val="auto"/>
              </w:rPr>
              <w:t>N</w:t>
            </w:r>
          </w:p>
        </w:tc>
      </w:tr>
      <w:tr w:rsidR="00B752E4" w:rsidRPr="00866D4E" w14:paraId="0D423F98" w14:textId="77777777">
        <w:tc>
          <w:tcPr>
            <w:tcW w:w="2160" w:type="dxa"/>
            <w:tcBorders>
              <w:top w:val="single" w:sz="6" w:space="0" w:color="auto"/>
              <w:left w:val="single" w:sz="12" w:space="0" w:color="auto"/>
              <w:bottom w:val="single" w:sz="6" w:space="0" w:color="auto"/>
              <w:right w:val="single" w:sz="6" w:space="0" w:color="auto"/>
            </w:tcBorders>
          </w:tcPr>
          <w:p w14:paraId="6D69E03B" w14:textId="77777777" w:rsidR="00B752E4" w:rsidRPr="00866D4E" w:rsidRDefault="00B752E4">
            <w:pPr>
              <w:pStyle w:val="FORMDATA"/>
              <w:rPr>
                <w:b/>
                <w:color w:val="auto"/>
              </w:rPr>
            </w:pPr>
            <w:r w:rsidRPr="00866D4E">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11CC23DC" w14:textId="77777777" w:rsidR="00B752E4" w:rsidRPr="00866D4E" w:rsidRDefault="00B752E4">
            <w:pPr>
              <w:pStyle w:val="FORMDATA"/>
              <w:rPr>
                <w:b/>
                <w:color w:val="auto"/>
              </w:rPr>
            </w:pPr>
            <w:r w:rsidRPr="00866D4E">
              <w:rPr>
                <w:b/>
                <w:color w:val="auto"/>
              </w:rPr>
              <w:t>Record Type</w:t>
            </w:r>
          </w:p>
        </w:tc>
        <w:tc>
          <w:tcPr>
            <w:tcW w:w="2358" w:type="dxa"/>
            <w:tcBorders>
              <w:top w:val="single" w:sz="6" w:space="0" w:color="auto"/>
              <w:left w:val="single" w:sz="6" w:space="0" w:color="auto"/>
              <w:bottom w:val="single" w:sz="6" w:space="0" w:color="auto"/>
              <w:right w:val="single" w:sz="12" w:space="0" w:color="auto"/>
            </w:tcBorders>
          </w:tcPr>
          <w:p w14:paraId="5F885C1A" w14:textId="77777777" w:rsidR="00B752E4" w:rsidRPr="00866D4E" w:rsidRDefault="00B752E4">
            <w:pPr>
              <w:pStyle w:val="FORMDATA"/>
              <w:rPr>
                <w:b/>
                <w:color w:val="auto"/>
              </w:rPr>
            </w:pPr>
            <w:r w:rsidRPr="00866D4E">
              <w:rPr>
                <w:b/>
                <w:color w:val="auto"/>
              </w:rPr>
              <w:t>LML</w:t>
            </w:r>
          </w:p>
        </w:tc>
      </w:tr>
      <w:tr w:rsidR="00B752E4" w:rsidRPr="00866D4E" w14:paraId="7CA8014A" w14:textId="77777777">
        <w:tc>
          <w:tcPr>
            <w:tcW w:w="2160" w:type="dxa"/>
            <w:tcBorders>
              <w:top w:val="single" w:sz="6" w:space="0" w:color="auto"/>
              <w:left w:val="single" w:sz="12" w:space="0" w:color="auto"/>
              <w:bottom w:val="single" w:sz="6" w:space="0" w:color="auto"/>
              <w:right w:val="single" w:sz="6" w:space="0" w:color="auto"/>
            </w:tcBorders>
          </w:tcPr>
          <w:p w14:paraId="418E5E25" w14:textId="77777777" w:rsidR="00B752E4" w:rsidRPr="00866D4E" w:rsidRDefault="00B752E4">
            <w:pPr>
              <w:pStyle w:val="FORMDATA"/>
              <w:rPr>
                <w:b/>
                <w:color w:val="auto"/>
              </w:rPr>
            </w:pPr>
            <w:r w:rsidRPr="00866D4E">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0DBE8690" w14:textId="77777777" w:rsidR="00B752E4" w:rsidRPr="00866D4E" w:rsidRDefault="00B752E4">
            <w:pPr>
              <w:pStyle w:val="FORMDATA"/>
              <w:rPr>
                <w:b/>
                <w:color w:val="auto"/>
              </w:rPr>
            </w:pPr>
            <w:r w:rsidRPr="00866D4E">
              <w:rPr>
                <w:b/>
                <w:color w:val="auto"/>
              </w:rPr>
              <w:t>Listing Type</w:t>
            </w:r>
          </w:p>
        </w:tc>
        <w:tc>
          <w:tcPr>
            <w:tcW w:w="2358" w:type="dxa"/>
            <w:tcBorders>
              <w:top w:val="single" w:sz="6" w:space="0" w:color="auto"/>
              <w:left w:val="single" w:sz="6" w:space="0" w:color="auto"/>
              <w:bottom w:val="single" w:sz="6" w:space="0" w:color="auto"/>
              <w:right w:val="single" w:sz="12" w:space="0" w:color="auto"/>
            </w:tcBorders>
          </w:tcPr>
          <w:p w14:paraId="613D02F9" w14:textId="77777777" w:rsidR="00B752E4" w:rsidRPr="00866D4E" w:rsidRDefault="00B752E4">
            <w:pPr>
              <w:pStyle w:val="FORMDATA"/>
              <w:rPr>
                <w:b/>
                <w:color w:val="auto"/>
                <w:lang w:val="fr-FR"/>
              </w:rPr>
            </w:pPr>
            <w:r w:rsidRPr="00866D4E">
              <w:rPr>
                <w:b/>
                <w:color w:val="auto"/>
                <w:lang w:val="fr-FR"/>
              </w:rPr>
              <w:t>1</w:t>
            </w:r>
          </w:p>
        </w:tc>
      </w:tr>
      <w:tr w:rsidR="00B752E4" w:rsidRPr="00866D4E" w14:paraId="352C4270" w14:textId="77777777">
        <w:tc>
          <w:tcPr>
            <w:tcW w:w="2160" w:type="dxa"/>
            <w:tcBorders>
              <w:top w:val="single" w:sz="6" w:space="0" w:color="auto"/>
              <w:left w:val="single" w:sz="12" w:space="0" w:color="auto"/>
              <w:bottom w:val="single" w:sz="6" w:space="0" w:color="auto"/>
              <w:right w:val="single" w:sz="6" w:space="0" w:color="auto"/>
            </w:tcBorders>
          </w:tcPr>
          <w:p w14:paraId="5446773B" w14:textId="77777777" w:rsidR="00B752E4" w:rsidRPr="00866D4E" w:rsidRDefault="00B752E4">
            <w:pPr>
              <w:pStyle w:val="FORMDATA"/>
              <w:rPr>
                <w:b/>
                <w:color w:val="auto"/>
                <w:lang w:val="fr-FR"/>
              </w:rPr>
            </w:pPr>
            <w:r w:rsidRPr="00866D4E">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tcPr>
          <w:p w14:paraId="2E58FC4F" w14:textId="77777777" w:rsidR="00B752E4" w:rsidRPr="00866D4E" w:rsidRDefault="00B752E4">
            <w:pPr>
              <w:pStyle w:val="FORMDATA"/>
              <w:rPr>
                <w:b/>
                <w:color w:val="auto"/>
                <w:lang w:val="fr-FR"/>
              </w:rPr>
            </w:pPr>
            <w:r w:rsidRPr="00866D4E">
              <w:rPr>
                <w:b/>
                <w:color w:val="auto"/>
                <w:lang w:val="fr-FR"/>
              </w:rPr>
              <w:t>Style Code</w:t>
            </w:r>
          </w:p>
        </w:tc>
        <w:tc>
          <w:tcPr>
            <w:tcW w:w="2358" w:type="dxa"/>
            <w:tcBorders>
              <w:top w:val="single" w:sz="6" w:space="0" w:color="auto"/>
              <w:left w:val="single" w:sz="6" w:space="0" w:color="auto"/>
              <w:bottom w:val="single" w:sz="6" w:space="0" w:color="auto"/>
              <w:right w:val="single" w:sz="12" w:space="0" w:color="auto"/>
            </w:tcBorders>
          </w:tcPr>
          <w:p w14:paraId="26D42F6D" w14:textId="77777777" w:rsidR="00B752E4" w:rsidRPr="00866D4E" w:rsidRDefault="00B752E4">
            <w:pPr>
              <w:pStyle w:val="FORMDATA"/>
              <w:rPr>
                <w:b/>
                <w:color w:val="auto"/>
              </w:rPr>
            </w:pPr>
            <w:r w:rsidRPr="00866D4E">
              <w:rPr>
                <w:b/>
                <w:color w:val="auto"/>
              </w:rPr>
              <w:t>SL</w:t>
            </w:r>
          </w:p>
        </w:tc>
      </w:tr>
      <w:tr w:rsidR="00B752E4" w:rsidRPr="00866D4E" w14:paraId="5E347C01" w14:textId="77777777">
        <w:tc>
          <w:tcPr>
            <w:tcW w:w="2160" w:type="dxa"/>
            <w:tcBorders>
              <w:top w:val="single" w:sz="6" w:space="0" w:color="auto"/>
              <w:left w:val="single" w:sz="12" w:space="0" w:color="auto"/>
              <w:bottom w:val="single" w:sz="6" w:space="0" w:color="auto"/>
              <w:right w:val="single" w:sz="6" w:space="0" w:color="auto"/>
            </w:tcBorders>
          </w:tcPr>
          <w:p w14:paraId="7DFD945B" w14:textId="77777777" w:rsidR="00B752E4" w:rsidRPr="00866D4E" w:rsidRDefault="00B752E4">
            <w:pPr>
              <w:pStyle w:val="FORMDATA"/>
              <w:rPr>
                <w:b/>
                <w:color w:val="auto"/>
              </w:rPr>
            </w:pPr>
            <w:r w:rsidRPr="00866D4E">
              <w:rPr>
                <w:b/>
                <w:color w:val="auto"/>
              </w:rPr>
              <w:t>TOA</w:t>
            </w:r>
          </w:p>
        </w:tc>
        <w:tc>
          <w:tcPr>
            <w:tcW w:w="4230" w:type="dxa"/>
            <w:tcBorders>
              <w:top w:val="single" w:sz="6" w:space="0" w:color="auto"/>
              <w:left w:val="single" w:sz="6" w:space="0" w:color="auto"/>
              <w:bottom w:val="single" w:sz="6" w:space="0" w:color="auto"/>
              <w:right w:val="single" w:sz="6" w:space="0" w:color="auto"/>
            </w:tcBorders>
          </w:tcPr>
          <w:p w14:paraId="043166D1" w14:textId="77777777" w:rsidR="00B752E4" w:rsidRPr="00866D4E" w:rsidRDefault="00B752E4">
            <w:pPr>
              <w:pStyle w:val="FORMDATA"/>
              <w:rPr>
                <w:b/>
                <w:color w:val="auto"/>
              </w:rPr>
            </w:pPr>
            <w:r w:rsidRPr="00866D4E">
              <w:rPr>
                <w:b/>
                <w:color w:val="auto"/>
              </w:rPr>
              <w:t>Type of Account</w:t>
            </w:r>
          </w:p>
        </w:tc>
        <w:tc>
          <w:tcPr>
            <w:tcW w:w="2358" w:type="dxa"/>
            <w:tcBorders>
              <w:top w:val="single" w:sz="6" w:space="0" w:color="auto"/>
              <w:left w:val="single" w:sz="6" w:space="0" w:color="auto"/>
              <w:bottom w:val="single" w:sz="6" w:space="0" w:color="auto"/>
              <w:right w:val="single" w:sz="12" w:space="0" w:color="auto"/>
            </w:tcBorders>
          </w:tcPr>
          <w:p w14:paraId="764207DC" w14:textId="77777777" w:rsidR="00B752E4" w:rsidRPr="00866D4E" w:rsidRDefault="00B752E4">
            <w:pPr>
              <w:pStyle w:val="FORMDATA"/>
              <w:rPr>
                <w:b/>
                <w:color w:val="auto"/>
              </w:rPr>
            </w:pPr>
            <w:r w:rsidRPr="00866D4E">
              <w:rPr>
                <w:b/>
                <w:color w:val="auto"/>
              </w:rPr>
              <w:t>B</w:t>
            </w:r>
          </w:p>
        </w:tc>
      </w:tr>
      <w:tr w:rsidR="00B752E4" w:rsidRPr="00866D4E" w14:paraId="28454FC5"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E862096" w14:textId="77777777" w:rsidR="00B752E4" w:rsidRPr="00866D4E" w:rsidRDefault="00B752E4">
            <w:pPr>
              <w:pStyle w:val="FORMDATA"/>
              <w:rPr>
                <w:b/>
                <w:color w:val="auto"/>
              </w:rPr>
            </w:pPr>
            <w:r w:rsidRPr="00866D4E">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A9CD563" w14:textId="77777777" w:rsidR="00B752E4" w:rsidRPr="00866D4E" w:rsidRDefault="00B752E4">
            <w:pPr>
              <w:pStyle w:val="FORMDATA"/>
              <w:rPr>
                <w:b/>
                <w:color w:val="auto"/>
              </w:rPr>
            </w:pPr>
            <w:r w:rsidRPr="00866D4E">
              <w:rPr>
                <w:b/>
                <w:color w:val="auto"/>
              </w:rPr>
              <w:t>Degree of Indent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DB307F7" w14:textId="77777777" w:rsidR="00B752E4" w:rsidRPr="00866D4E" w:rsidRDefault="00B752E4">
            <w:pPr>
              <w:pStyle w:val="FORMDATA"/>
              <w:rPr>
                <w:b/>
                <w:color w:val="auto"/>
              </w:rPr>
            </w:pPr>
            <w:r w:rsidRPr="00866D4E">
              <w:rPr>
                <w:b/>
                <w:color w:val="auto"/>
              </w:rPr>
              <w:t>0</w:t>
            </w:r>
          </w:p>
        </w:tc>
      </w:tr>
      <w:tr w:rsidR="00B752E4" w:rsidRPr="00866D4E" w14:paraId="7C6A87B2"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6120586" w14:textId="77777777" w:rsidR="00B752E4" w:rsidRPr="00866D4E" w:rsidRDefault="00B752E4">
            <w:pPr>
              <w:pStyle w:val="Heading5"/>
              <w:rPr>
                <w:bCs/>
                <w:iCs w:val="0"/>
                <w:color w:val="auto"/>
              </w:rPr>
            </w:pPr>
            <w:r w:rsidRPr="00866D4E">
              <w:rPr>
                <w:bCs/>
                <w:iCs w:val="0"/>
                <w:color w:val="auto"/>
              </w:rPr>
              <w:t>Listing Instruction Section</w:t>
            </w:r>
          </w:p>
        </w:tc>
      </w:tr>
      <w:tr w:rsidR="00B752E4" w:rsidRPr="00866D4E" w14:paraId="75DCD54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DE4A357" w14:textId="77777777" w:rsidR="00B752E4" w:rsidRPr="00866D4E" w:rsidRDefault="00B752E4">
            <w:pPr>
              <w:pStyle w:val="FORMDATA"/>
              <w:rPr>
                <w:b/>
                <w:color w:val="auto"/>
              </w:rPr>
            </w:pPr>
            <w:r w:rsidRPr="00866D4E">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75AF4D4" w14:textId="77777777" w:rsidR="00B752E4" w:rsidRPr="00866D4E" w:rsidRDefault="00B752E4">
            <w:pPr>
              <w:pStyle w:val="FORMDATA"/>
              <w:rPr>
                <w:b/>
                <w:color w:val="auto"/>
              </w:rPr>
            </w:pPr>
            <w:r w:rsidRPr="00866D4E">
              <w:rPr>
                <w:b/>
                <w:color w:val="auto"/>
              </w:rPr>
              <w:t>Listing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76F5A02" w14:textId="77777777" w:rsidR="00B752E4" w:rsidRPr="00866D4E" w:rsidRDefault="00B752E4">
            <w:pPr>
              <w:pStyle w:val="FORMDATA"/>
              <w:rPr>
                <w:b/>
                <w:color w:val="auto"/>
              </w:rPr>
            </w:pPr>
            <w:r w:rsidRPr="00866D4E">
              <w:rPr>
                <w:b/>
                <w:color w:val="auto"/>
              </w:rPr>
              <w:t>9013706239</w:t>
            </w:r>
          </w:p>
        </w:tc>
      </w:tr>
      <w:tr w:rsidR="00B752E4" w:rsidRPr="00866D4E" w14:paraId="604B439F" w14:textId="77777777">
        <w:tc>
          <w:tcPr>
            <w:tcW w:w="2160" w:type="dxa"/>
            <w:tcBorders>
              <w:top w:val="single" w:sz="6" w:space="0" w:color="auto"/>
              <w:left w:val="single" w:sz="12" w:space="0" w:color="auto"/>
              <w:bottom w:val="single" w:sz="6" w:space="0" w:color="auto"/>
              <w:right w:val="single" w:sz="6" w:space="0" w:color="auto"/>
            </w:tcBorders>
          </w:tcPr>
          <w:p w14:paraId="33EE8A0A" w14:textId="77777777" w:rsidR="00B752E4" w:rsidRPr="00866D4E" w:rsidRDefault="00B752E4">
            <w:pPr>
              <w:pStyle w:val="FORMDATA"/>
              <w:rPr>
                <w:b/>
                <w:color w:val="auto"/>
              </w:rPr>
            </w:pPr>
            <w:r w:rsidRPr="00866D4E">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613270AE" w14:textId="77777777" w:rsidR="00B752E4" w:rsidRPr="00866D4E" w:rsidRDefault="00B752E4">
            <w:pPr>
              <w:pStyle w:val="FORMDATA"/>
              <w:rPr>
                <w:b/>
                <w:color w:val="auto"/>
              </w:rPr>
            </w:pPr>
            <w:r w:rsidRPr="00866D4E">
              <w:rPr>
                <w:b/>
                <w:color w:val="auto"/>
              </w:rPr>
              <w:t xml:space="preserve">Listed Name Last </w:t>
            </w:r>
          </w:p>
        </w:tc>
        <w:tc>
          <w:tcPr>
            <w:tcW w:w="2358" w:type="dxa"/>
            <w:tcBorders>
              <w:top w:val="single" w:sz="6" w:space="0" w:color="auto"/>
              <w:left w:val="single" w:sz="6" w:space="0" w:color="auto"/>
              <w:bottom w:val="single" w:sz="6" w:space="0" w:color="auto"/>
              <w:right w:val="single" w:sz="12" w:space="0" w:color="auto"/>
            </w:tcBorders>
          </w:tcPr>
          <w:p w14:paraId="6719B540" w14:textId="77777777" w:rsidR="00B752E4" w:rsidRPr="00866D4E" w:rsidRDefault="00B752E4">
            <w:pPr>
              <w:pStyle w:val="FORMDATA"/>
              <w:rPr>
                <w:b/>
                <w:color w:val="auto"/>
              </w:rPr>
            </w:pPr>
            <w:r w:rsidRPr="00866D4E">
              <w:rPr>
                <w:b/>
                <w:color w:val="auto"/>
              </w:rPr>
              <w:t>Talking</w:t>
            </w:r>
          </w:p>
        </w:tc>
      </w:tr>
      <w:tr w:rsidR="00B752E4" w:rsidRPr="00866D4E" w14:paraId="044450D3" w14:textId="77777777">
        <w:tc>
          <w:tcPr>
            <w:tcW w:w="2160" w:type="dxa"/>
            <w:tcBorders>
              <w:top w:val="single" w:sz="6" w:space="0" w:color="auto"/>
              <w:left w:val="single" w:sz="12" w:space="0" w:color="auto"/>
              <w:bottom w:val="single" w:sz="6" w:space="0" w:color="auto"/>
              <w:right w:val="single" w:sz="6" w:space="0" w:color="auto"/>
            </w:tcBorders>
          </w:tcPr>
          <w:p w14:paraId="426E0FC4" w14:textId="77777777" w:rsidR="00B752E4" w:rsidRPr="00866D4E" w:rsidRDefault="00B752E4">
            <w:pPr>
              <w:pStyle w:val="FORMDATA"/>
              <w:rPr>
                <w:b/>
                <w:color w:val="auto"/>
              </w:rPr>
            </w:pPr>
            <w:r w:rsidRPr="00866D4E">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135FA65A" w14:textId="77777777" w:rsidR="00B752E4" w:rsidRPr="00866D4E" w:rsidRDefault="00B752E4">
            <w:pPr>
              <w:pStyle w:val="FORMDATA"/>
              <w:rPr>
                <w:b/>
                <w:color w:val="auto"/>
              </w:rPr>
            </w:pPr>
            <w:r w:rsidRPr="00866D4E">
              <w:rPr>
                <w:b/>
                <w:color w:val="auto"/>
              </w:rPr>
              <w:t xml:space="preserve">Listed Name First </w:t>
            </w:r>
          </w:p>
        </w:tc>
        <w:tc>
          <w:tcPr>
            <w:tcW w:w="2358" w:type="dxa"/>
            <w:tcBorders>
              <w:top w:val="single" w:sz="6" w:space="0" w:color="auto"/>
              <w:left w:val="single" w:sz="6" w:space="0" w:color="auto"/>
              <w:bottom w:val="single" w:sz="6" w:space="0" w:color="auto"/>
              <w:right w:val="single" w:sz="12" w:space="0" w:color="auto"/>
            </w:tcBorders>
          </w:tcPr>
          <w:p w14:paraId="577D7D7F" w14:textId="77777777" w:rsidR="00B752E4" w:rsidRPr="00866D4E" w:rsidRDefault="00B752E4">
            <w:pPr>
              <w:pStyle w:val="FORMDATA"/>
              <w:rPr>
                <w:b/>
                <w:color w:val="auto"/>
              </w:rPr>
            </w:pPr>
            <w:r w:rsidRPr="00866D4E">
              <w:rPr>
                <w:b/>
                <w:color w:val="auto"/>
              </w:rPr>
              <w:t>Parrot</w:t>
            </w:r>
          </w:p>
        </w:tc>
      </w:tr>
      <w:tr w:rsidR="00B752E4" w:rsidRPr="00866D4E" w14:paraId="6781B994" w14:textId="77777777">
        <w:tc>
          <w:tcPr>
            <w:tcW w:w="2160" w:type="dxa"/>
            <w:tcBorders>
              <w:top w:val="single" w:sz="6" w:space="0" w:color="auto"/>
              <w:left w:val="single" w:sz="12" w:space="0" w:color="auto"/>
              <w:bottom w:val="single" w:sz="6" w:space="0" w:color="auto"/>
              <w:right w:val="single" w:sz="6" w:space="0" w:color="auto"/>
            </w:tcBorders>
          </w:tcPr>
          <w:p w14:paraId="4BDD6068" w14:textId="77777777" w:rsidR="00B752E4" w:rsidRPr="00866D4E" w:rsidRDefault="00B752E4">
            <w:pPr>
              <w:pStyle w:val="FORMDATA"/>
              <w:rPr>
                <w:b/>
                <w:color w:val="auto"/>
              </w:rPr>
            </w:pPr>
            <w:r w:rsidRPr="00866D4E">
              <w:rPr>
                <w:b/>
                <w:color w:val="auto"/>
              </w:rPr>
              <w:t>LANO</w:t>
            </w:r>
          </w:p>
        </w:tc>
        <w:tc>
          <w:tcPr>
            <w:tcW w:w="4230" w:type="dxa"/>
            <w:tcBorders>
              <w:top w:val="single" w:sz="6" w:space="0" w:color="auto"/>
              <w:left w:val="single" w:sz="6" w:space="0" w:color="auto"/>
              <w:bottom w:val="single" w:sz="6" w:space="0" w:color="auto"/>
              <w:right w:val="single" w:sz="6" w:space="0" w:color="auto"/>
            </w:tcBorders>
          </w:tcPr>
          <w:p w14:paraId="06C840A3" w14:textId="77777777" w:rsidR="00B752E4" w:rsidRPr="00866D4E" w:rsidRDefault="00B752E4">
            <w:pPr>
              <w:pStyle w:val="FORMDATA"/>
              <w:rPr>
                <w:b/>
                <w:color w:val="auto"/>
              </w:rPr>
            </w:pPr>
            <w:r w:rsidRPr="00866D4E">
              <w:rPr>
                <w:b/>
                <w:color w:val="auto"/>
              </w:rPr>
              <w:t>Listed Address House Number</w:t>
            </w:r>
          </w:p>
        </w:tc>
        <w:tc>
          <w:tcPr>
            <w:tcW w:w="2358" w:type="dxa"/>
            <w:tcBorders>
              <w:top w:val="single" w:sz="6" w:space="0" w:color="auto"/>
              <w:left w:val="single" w:sz="6" w:space="0" w:color="auto"/>
              <w:bottom w:val="single" w:sz="6" w:space="0" w:color="auto"/>
              <w:right w:val="single" w:sz="12" w:space="0" w:color="auto"/>
            </w:tcBorders>
          </w:tcPr>
          <w:p w14:paraId="4B64724C" w14:textId="77777777" w:rsidR="00B752E4" w:rsidRPr="00866D4E" w:rsidRDefault="00B752E4">
            <w:pPr>
              <w:pStyle w:val="FORMDATA"/>
              <w:rPr>
                <w:b/>
                <w:color w:val="auto"/>
              </w:rPr>
            </w:pPr>
            <w:r w:rsidRPr="00866D4E">
              <w:rPr>
                <w:b/>
                <w:color w:val="auto"/>
              </w:rPr>
              <w:t>3705</w:t>
            </w:r>
          </w:p>
        </w:tc>
      </w:tr>
      <w:tr w:rsidR="00B752E4" w:rsidRPr="00866D4E" w14:paraId="7F7BBFC0" w14:textId="77777777">
        <w:tc>
          <w:tcPr>
            <w:tcW w:w="2160" w:type="dxa"/>
            <w:tcBorders>
              <w:top w:val="single" w:sz="6" w:space="0" w:color="auto"/>
              <w:left w:val="single" w:sz="12" w:space="0" w:color="auto"/>
              <w:bottom w:val="single" w:sz="6" w:space="0" w:color="auto"/>
              <w:right w:val="single" w:sz="6" w:space="0" w:color="auto"/>
            </w:tcBorders>
          </w:tcPr>
          <w:p w14:paraId="76B95926" w14:textId="77777777" w:rsidR="00B752E4" w:rsidRPr="00866D4E" w:rsidRDefault="00B752E4">
            <w:pPr>
              <w:pStyle w:val="FORMDATA"/>
              <w:rPr>
                <w:b/>
                <w:color w:val="auto"/>
              </w:rPr>
            </w:pPr>
            <w:r w:rsidRPr="00866D4E">
              <w:rPr>
                <w:b/>
                <w:color w:val="auto"/>
              </w:rPr>
              <w:t>LASN</w:t>
            </w:r>
          </w:p>
        </w:tc>
        <w:tc>
          <w:tcPr>
            <w:tcW w:w="4230" w:type="dxa"/>
            <w:tcBorders>
              <w:top w:val="single" w:sz="6" w:space="0" w:color="auto"/>
              <w:left w:val="single" w:sz="6" w:space="0" w:color="auto"/>
              <w:bottom w:val="single" w:sz="6" w:space="0" w:color="auto"/>
              <w:right w:val="single" w:sz="6" w:space="0" w:color="auto"/>
            </w:tcBorders>
          </w:tcPr>
          <w:p w14:paraId="3F9E06B5"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2C7429FE" w14:textId="77777777" w:rsidR="00B752E4" w:rsidRPr="00866D4E" w:rsidRDefault="00B752E4">
            <w:pPr>
              <w:pStyle w:val="FORMDATA"/>
              <w:rPr>
                <w:b/>
                <w:color w:val="auto"/>
              </w:rPr>
            </w:pPr>
            <w:r w:rsidRPr="00866D4E">
              <w:rPr>
                <w:b/>
                <w:color w:val="auto"/>
              </w:rPr>
              <w:t>Outland</w:t>
            </w:r>
          </w:p>
        </w:tc>
      </w:tr>
      <w:tr w:rsidR="00B752E4" w:rsidRPr="00866D4E" w14:paraId="4E57039F" w14:textId="77777777">
        <w:tc>
          <w:tcPr>
            <w:tcW w:w="2160" w:type="dxa"/>
            <w:tcBorders>
              <w:top w:val="single" w:sz="6" w:space="0" w:color="auto"/>
              <w:left w:val="single" w:sz="12" w:space="0" w:color="auto"/>
              <w:bottom w:val="single" w:sz="6" w:space="0" w:color="auto"/>
              <w:right w:val="single" w:sz="6" w:space="0" w:color="auto"/>
            </w:tcBorders>
          </w:tcPr>
          <w:p w14:paraId="497817B8" w14:textId="77777777" w:rsidR="00B752E4" w:rsidRPr="00866D4E" w:rsidRDefault="00B752E4">
            <w:pPr>
              <w:pStyle w:val="FORMDATA"/>
              <w:rPr>
                <w:b/>
                <w:color w:val="auto"/>
              </w:rPr>
            </w:pPr>
            <w:r w:rsidRPr="00866D4E">
              <w:rPr>
                <w:b/>
                <w:color w:val="auto"/>
              </w:rPr>
              <w:t>LATH</w:t>
            </w:r>
          </w:p>
        </w:tc>
        <w:tc>
          <w:tcPr>
            <w:tcW w:w="4230" w:type="dxa"/>
            <w:tcBorders>
              <w:top w:val="single" w:sz="6" w:space="0" w:color="auto"/>
              <w:left w:val="single" w:sz="6" w:space="0" w:color="auto"/>
              <w:bottom w:val="single" w:sz="6" w:space="0" w:color="auto"/>
              <w:right w:val="single" w:sz="6" w:space="0" w:color="auto"/>
            </w:tcBorders>
          </w:tcPr>
          <w:p w14:paraId="1F32C822"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7A349578" w14:textId="77777777" w:rsidR="00B752E4" w:rsidRPr="00866D4E" w:rsidRDefault="00B752E4">
            <w:pPr>
              <w:pStyle w:val="FORMDATA"/>
              <w:rPr>
                <w:b/>
                <w:color w:val="auto"/>
              </w:rPr>
            </w:pPr>
            <w:r w:rsidRPr="00866D4E">
              <w:rPr>
                <w:b/>
                <w:color w:val="auto"/>
              </w:rPr>
              <w:t>Rd</w:t>
            </w:r>
          </w:p>
        </w:tc>
      </w:tr>
      <w:tr w:rsidR="00B752E4" w:rsidRPr="00866D4E" w14:paraId="11C04936" w14:textId="77777777">
        <w:tc>
          <w:tcPr>
            <w:tcW w:w="2160" w:type="dxa"/>
            <w:tcBorders>
              <w:top w:val="single" w:sz="6" w:space="0" w:color="auto"/>
              <w:left w:val="single" w:sz="12" w:space="0" w:color="auto"/>
              <w:bottom w:val="single" w:sz="6" w:space="0" w:color="auto"/>
              <w:right w:val="single" w:sz="6" w:space="0" w:color="auto"/>
            </w:tcBorders>
          </w:tcPr>
          <w:p w14:paraId="7B32BB4E" w14:textId="77777777" w:rsidR="00B752E4" w:rsidRPr="00866D4E" w:rsidRDefault="00B752E4">
            <w:pPr>
              <w:pStyle w:val="FORMDATA"/>
              <w:rPr>
                <w:b/>
                <w:color w:val="auto"/>
              </w:rPr>
            </w:pPr>
            <w:r w:rsidRPr="00866D4E">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6448A9A7" w14:textId="77777777" w:rsidR="00B752E4" w:rsidRPr="00866D4E" w:rsidRDefault="00B752E4">
            <w:pPr>
              <w:pStyle w:val="FORMDATA"/>
              <w:rPr>
                <w:b/>
                <w:color w:val="auto"/>
              </w:rPr>
            </w:pPr>
            <w:r w:rsidRPr="00866D4E">
              <w:rPr>
                <w:b/>
                <w:color w:val="auto"/>
              </w:rPr>
              <w:t>Yellow Page Heading Code</w:t>
            </w:r>
          </w:p>
        </w:tc>
        <w:tc>
          <w:tcPr>
            <w:tcW w:w="2358" w:type="dxa"/>
            <w:tcBorders>
              <w:top w:val="single" w:sz="6" w:space="0" w:color="auto"/>
              <w:left w:val="single" w:sz="6" w:space="0" w:color="auto"/>
              <w:bottom w:val="single" w:sz="6" w:space="0" w:color="auto"/>
              <w:right w:val="single" w:sz="12" w:space="0" w:color="auto"/>
            </w:tcBorders>
          </w:tcPr>
          <w:p w14:paraId="52A1517F" w14:textId="77777777" w:rsidR="00B752E4" w:rsidRPr="00866D4E" w:rsidRDefault="00B752E4">
            <w:pPr>
              <w:pStyle w:val="FORMDATA"/>
              <w:rPr>
                <w:b/>
                <w:color w:val="auto"/>
              </w:rPr>
            </w:pPr>
            <w:r w:rsidRPr="00866D4E">
              <w:rPr>
                <w:b/>
                <w:color w:val="auto"/>
              </w:rPr>
              <w:t>999001</w:t>
            </w:r>
          </w:p>
        </w:tc>
      </w:tr>
      <w:tr w:rsidR="00B752E4" w:rsidRPr="00866D4E" w14:paraId="63794794"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18C54874" w14:textId="77777777" w:rsidR="00B752E4" w:rsidRPr="00866D4E" w:rsidRDefault="00B752E4">
            <w:pPr>
              <w:pStyle w:val="Heading5"/>
              <w:rPr>
                <w:bCs/>
                <w:iCs w:val="0"/>
                <w:color w:val="auto"/>
              </w:rPr>
            </w:pPr>
            <w:r w:rsidRPr="00866D4E">
              <w:rPr>
                <w:bCs/>
                <w:iCs w:val="0"/>
                <w:color w:val="auto"/>
              </w:rPr>
              <w:t>Advertising Section</w:t>
            </w:r>
          </w:p>
        </w:tc>
      </w:tr>
      <w:tr w:rsidR="00B752E4" w:rsidRPr="00866D4E" w14:paraId="626A12C4" w14:textId="77777777">
        <w:tc>
          <w:tcPr>
            <w:tcW w:w="2160" w:type="dxa"/>
            <w:tcBorders>
              <w:top w:val="single" w:sz="6" w:space="0" w:color="auto"/>
              <w:left w:val="single" w:sz="12" w:space="0" w:color="auto"/>
              <w:bottom w:val="single" w:sz="6" w:space="0" w:color="auto"/>
              <w:right w:val="single" w:sz="6" w:space="0" w:color="auto"/>
            </w:tcBorders>
          </w:tcPr>
          <w:p w14:paraId="3EBBF6DF" w14:textId="77777777" w:rsidR="00B752E4" w:rsidRPr="00866D4E" w:rsidRDefault="00B752E4">
            <w:pPr>
              <w:pStyle w:val="FORMDATA"/>
              <w:rPr>
                <w:b/>
                <w:color w:val="auto"/>
              </w:rPr>
            </w:pPr>
            <w:r w:rsidRPr="00866D4E">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4BFA9763" w14:textId="77777777" w:rsidR="00B752E4" w:rsidRPr="00866D4E" w:rsidRDefault="00B752E4">
            <w:pPr>
              <w:pStyle w:val="FORMDATA"/>
              <w:rPr>
                <w:b/>
                <w:color w:val="auto"/>
              </w:rPr>
            </w:pPr>
            <w:r w:rsidRPr="00866D4E">
              <w:rPr>
                <w:b/>
                <w:color w:val="auto"/>
              </w:rPr>
              <w:t>Standard Industry Classification</w:t>
            </w:r>
          </w:p>
        </w:tc>
        <w:tc>
          <w:tcPr>
            <w:tcW w:w="2358" w:type="dxa"/>
            <w:tcBorders>
              <w:top w:val="single" w:sz="6" w:space="0" w:color="auto"/>
              <w:left w:val="single" w:sz="6" w:space="0" w:color="auto"/>
              <w:bottom w:val="single" w:sz="6" w:space="0" w:color="auto"/>
              <w:right w:val="single" w:sz="12" w:space="0" w:color="auto"/>
            </w:tcBorders>
          </w:tcPr>
          <w:p w14:paraId="678E8AA7" w14:textId="77777777" w:rsidR="00B752E4" w:rsidRPr="00866D4E" w:rsidRDefault="00B752E4">
            <w:pPr>
              <w:pStyle w:val="FORMDATA"/>
              <w:rPr>
                <w:b/>
                <w:color w:val="auto"/>
              </w:rPr>
            </w:pPr>
            <w:r w:rsidRPr="00866D4E">
              <w:rPr>
                <w:b/>
                <w:color w:val="auto"/>
              </w:rPr>
              <w:t>8711</w:t>
            </w:r>
          </w:p>
        </w:tc>
      </w:tr>
      <w:tr w:rsidR="00B752E4" w:rsidRPr="00866D4E" w14:paraId="41984138"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1A5ECAD6" w14:textId="77777777" w:rsidR="00B752E4" w:rsidRPr="00866D4E" w:rsidRDefault="00B752E4">
            <w:pPr>
              <w:pStyle w:val="BodyText"/>
              <w:rPr>
                <w:color w:val="auto"/>
              </w:rPr>
            </w:pPr>
            <w:r w:rsidRPr="00866D4E">
              <w:rPr>
                <w:rFonts w:ascii="Arial" w:hAnsi="Arial" w:cs="Arial"/>
                <w:color w:val="auto"/>
              </w:rPr>
              <w:t>PS  FORM</w:t>
            </w:r>
          </w:p>
        </w:tc>
      </w:tr>
      <w:tr w:rsidR="00B752E4" w:rsidRPr="00866D4E" w14:paraId="7F7937E6"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90AD425"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866D4E" w14:paraId="770B3C33"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862760D" w14:textId="77777777" w:rsidR="00B752E4" w:rsidRPr="00866D4E" w:rsidRDefault="00B752E4">
            <w:pPr>
              <w:pStyle w:val="FORMDATA"/>
              <w:rPr>
                <w:b/>
                <w:color w:val="auto"/>
                <w:lang w:val="fr-FR"/>
              </w:rPr>
            </w:pPr>
            <w:r w:rsidRPr="00866D4E">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2457C889" w14:textId="77777777" w:rsidR="00B752E4" w:rsidRPr="00866D4E" w:rsidRDefault="00B752E4">
            <w:pPr>
              <w:pStyle w:val="FORMDATA"/>
              <w:rPr>
                <w:b/>
                <w:color w:val="auto"/>
                <w:lang w:val="fr-FR"/>
              </w:rPr>
            </w:pPr>
            <w:r w:rsidRPr="00866D4E">
              <w:rPr>
                <w:b/>
                <w:color w:val="auto"/>
                <w:lang w:val="fr-FR"/>
              </w:rPr>
              <w:t>Port Quantity</w:t>
            </w:r>
          </w:p>
        </w:tc>
        <w:tc>
          <w:tcPr>
            <w:tcW w:w="2358" w:type="dxa"/>
            <w:tcBorders>
              <w:top w:val="single" w:sz="6" w:space="0" w:color="auto"/>
              <w:left w:val="single" w:sz="6" w:space="0" w:color="auto"/>
              <w:bottom w:val="single" w:sz="6" w:space="0" w:color="auto"/>
              <w:right w:val="single" w:sz="12" w:space="0" w:color="auto"/>
            </w:tcBorders>
          </w:tcPr>
          <w:p w14:paraId="56B4F441" w14:textId="77777777" w:rsidR="00B752E4" w:rsidRPr="00866D4E" w:rsidRDefault="00B752E4">
            <w:pPr>
              <w:pStyle w:val="FORMDATA"/>
              <w:rPr>
                <w:b/>
                <w:color w:val="auto"/>
              </w:rPr>
            </w:pPr>
            <w:r w:rsidRPr="00866D4E">
              <w:rPr>
                <w:b/>
                <w:color w:val="auto"/>
              </w:rPr>
              <w:t>001</w:t>
            </w:r>
          </w:p>
        </w:tc>
      </w:tr>
      <w:tr w:rsidR="00B752E4" w:rsidRPr="00866D4E" w14:paraId="06D701DD"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5116186" w14:textId="77777777" w:rsidR="00B752E4" w:rsidRPr="00866D4E" w:rsidRDefault="00B752E4">
            <w:pPr>
              <w:pStyle w:val="Heading5"/>
              <w:rPr>
                <w:bCs/>
                <w:iCs w:val="0"/>
                <w:color w:val="auto"/>
              </w:rPr>
            </w:pPr>
            <w:r w:rsidRPr="00866D4E">
              <w:rPr>
                <w:bCs/>
                <w:iCs w:val="0"/>
                <w:color w:val="auto"/>
              </w:rPr>
              <w:t>Service Details Section</w:t>
            </w:r>
          </w:p>
        </w:tc>
      </w:tr>
      <w:tr w:rsidR="00B752E4" w:rsidRPr="00866D4E" w14:paraId="0E4DA3A0"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16F26E6" w14:textId="77777777" w:rsidR="00B752E4" w:rsidRPr="00866D4E" w:rsidRDefault="00B752E4">
            <w:pPr>
              <w:pStyle w:val="FORMDATA"/>
              <w:rPr>
                <w:b/>
                <w:color w:val="auto"/>
              </w:rPr>
            </w:pPr>
            <w:r w:rsidRPr="00866D4E">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033EE18" w14:textId="77777777" w:rsidR="00B752E4" w:rsidRPr="00866D4E" w:rsidRDefault="00B752E4">
            <w:pPr>
              <w:pStyle w:val="FORMDATA"/>
              <w:rPr>
                <w:b/>
                <w:color w:val="auto"/>
              </w:rPr>
            </w:pPr>
            <w:r w:rsidRPr="00866D4E">
              <w:rPr>
                <w:b/>
                <w:color w:val="auto"/>
              </w:rPr>
              <w:t>Line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341CC77" w14:textId="77777777" w:rsidR="00B752E4" w:rsidRPr="00866D4E" w:rsidRDefault="00B752E4">
            <w:pPr>
              <w:pStyle w:val="FORMDATA"/>
              <w:rPr>
                <w:b/>
                <w:color w:val="auto"/>
              </w:rPr>
            </w:pPr>
            <w:r w:rsidRPr="00866D4E">
              <w:rPr>
                <w:b/>
                <w:color w:val="auto"/>
              </w:rPr>
              <w:t>00001</w:t>
            </w:r>
          </w:p>
        </w:tc>
      </w:tr>
      <w:tr w:rsidR="00B752E4" w:rsidRPr="00866D4E" w14:paraId="526FF31D"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538AD74D" w14:textId="77777777" w:rsidR="00B752E4" w:rsidRPr="00866D4E" w:rsidRDefault="00B752E4">
            <w:pPr>
              <w:pStyle w:val="FORMDATA"/>
              <w:rPr>
                <w:b/>
                <w:color w:val="auto"/>
              </w:rPr>
            </w:pPr>
            <w:r w:rsidRPr="00866D4E">
              <w:rPr>
                <w:b/>
                <w:color w:val="auto"/>
              </w:rPr>
              <w:t>LNA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0729794" w14:textId="77777777" w:rsidR="00B752E4" w:rsidRPr="00866D4E" w:rsidRDefault="00B752E4">
            <w:pPr>
              <w:pStyle w:val="FORMDATA"/>
              <w:rPr>
                <w:b/>
                <w:color w:val="auto"/>
              </w:rPr>
            </w:pPr>
            <w:r w:rsidRPr="00866D4E">
              <w:rPr>
                <w:b/>
                <w:color w:val="auto"/>
              </w:rPr>
              <w:t>Line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72DC875" w14:textId="77777777" w:rsidR="00B752E4" w:rsidRPr="00866D4E" w:rsidRDefault="00B752E4">
            <w:pPr>
              <w:pStyle w:val="FORMDATA"/>
              <w:rPr>
                <w:b/>
                <w:color w:val="auto"/>
              </w:rPr>
            </w:pPr>
            <w:r w:rsidRPr="00866D4E">
              <w:rPr>
                <w:b/>
                <w:color w:val="auto"/>
              </w:rPr>
              <w:t>N</w:t>
            </w:r>
          </w:p>
        </w:tc>
      </w:tr>
      <w:tr w:rsidR="00B752E4" w:rsidRPr="00866D4E" w14:paraId="32315C27"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BCE8BBC" w14:textId="77777777" w:rsidR="00B752E4" w:rsidRPr="00866D4E" w:rsidRDefault="00B752E4">
            <w:pPr>
              <w:pStyle w:val="FORMDATA"/>
              <w:rPr>
                <w:b/>
                <w:color w:val="auto"/>
              </w:rPr>
            </w:pPr>
            <w:r w:rsidRPr="00866D4E">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2DD369DD" w14:textId="77777777" w:rsidR="00B752E4" w:rsidRPr="00866D4E" w:rsidRDefault="00B752E4">
            <w:pPr>
              <w:pStyle w:val="FORMDATA"/>
              <w:rPr>
                <w:b/>
                <w:color w:val="auto"/>
              </w:rPr>
            </w:pPr>
            <w:r w:rsidRPr="00866D4E">
              <w:rPr>
                <w:b/>
                <w:color w:val="auto"/>
              </w:rPr>
              <w:t>Line Class of Service</w:t>
            </w:r>
          </w:p>
        </w:tc>
        <w:tc>
          <w:tcPr>
            <w:tcW w:w="2358" w:type="dxa"/>
            <w:tcBorders>
              <w:top w:val="single" w:sz="6" w:space="0" w:color="auto"/>
              <w:left w:val="single" w:sz="6" w:space="0" w:color="auto"/>
              <w:bottom w:val="single" w:sz="6" w:space="0" w:color="auto"/>
              <w:right w:val="single" w:sz="12" w:space="0" w:color="auto"/>
            </w:tcBorders>
          </w:tcPr>
          <w:p w14:paraId="22911077" w14:textId="77777777" w:rsidR="00B752E4" w:rsidRPr="00866D4E" w:rsidRDefault="00B752E4">
            <w:pPr>
              <w:pStyle w:val="FORMDATA"/>
              <w:rPr>
                <w:b/>
                <w:color w:val="auto"/>
              </w:rPr>
            </w:pPr>
            <w:r w:rsidRPr="00866D4E">
              <w:rPr>
                <w:b/>
                <w:color w:val="auto"/>
              </w:rPr>
              <w:t>UEPBL</w:t>
            </w:r>
          </w:p>
        </w:tc>
      </w:tr>
      <w:tr w:rsidR="00B752E4" w:rsidRPr="00866D4E" w14:paraId="0F55407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AA9237A" w14:textId="77777777" w:rsidR="00B752E4" w:rsidRPr="00866D4E" w:rsidRDefault="00B752E4">
            <w:pPr>
              <w:pStyle w:val="FORMDATA"/>
              <w:rPr>
                <w:b/>
                <w:color w:val="auto"/>
              </w:rPr>
            </w:pPr>
            <w:r w:rsidRPr="00866D4E">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35C2DAF5" w14:textId="77777777" w:rsidR="00B752E4" w:rsidRPr="00866D4E" w:rsidRDefault="00B752E4">
            <w:pPr>
              <w:pStyle w:val="FORMDATA"/>
              <w:rPr>
                <w:b/>
                <w:color w:val="auto"/>
              </w:rPr>
            </w:pPr>
            <w:r w:rsidRPr="00866D4E">
              <w:rPr>
                <w:b/>
                <w:color w:val="auto"/>
              </w:rPr>
              <w:t>Telephone Numbers</w:t>
            </w:r>
          </w:p>
        </w:tc>
        <w:tc>
          <w:tcPr>
            <w:tcW w:w="2358" w:type="dxa"/>
            <w:tcBorders>
              <w:top w:val="single" w:sz="6" w:space="0" w:color="auto"/>
              <w:left w:val="single" w:sz="6" w:space="0" w:color="auto"/>
              <w:bottom w:val="single" w:sz="6" w:space="0" w:color="auto"/>
              <w:right w:val="single" w:sz="12" w:space="0" w:color="auto"/>
            </w:tcBorders>
          </w:tcPr>
          <w:p w14:paraId="0F56C877" w14:textId="77777777" w:rsidR="00B752E4" w:rsidRPr="00866D4E" w:rsidRDefault="00B752E4">
            <w:pPr>
              <w:pStyle w:val="FORMDATA"/>
              <w:rPr>
                <w:b/>
                <w:color w:val="auto"/>
              </w:rPr>
            </w:pPr>
            <w:r w:rsidRPr="00866D4E">
              <w:rPr>
                <w:b/>
                <w:color w:val="auto"/>
              </w:rPr>
              <w:t>9013706239</w:t>
            </w:r>
          </w:p>
        </w:tc>
      </w:tr>
      <w:tr w:rsidR="00B752E4" w:rsidRPr="00866D4E" w14:paraId="448A90F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4960644" w14:textId="77777777" w:rsidR="00B752E4" w:rsidRPr="00866D4E" w:rsidRDefault="00B752E4">
            <w:pPr>
              <w:pStyle w:val="FORMDATA"/>
              <w:rPr>
                <w:b/>
                <w:color w:val="auto"/>
              </w:rPr>
            </w:pPr>
            <w:r w:rsidRPr="00866D4E">
              <w:rPr>
                <w:b/>
                <w:color w:val="auto"/>
              </w:rPr>
              <w:t xml:space="preserve">PIC </w:t>
            </w:r>
          </w:p>
        </w:tc>
        <w:tc>
          <w:tcPr>
            <w:tcW w:w="4230" w:type="dxa"/>
            <w:tcBorders>
              <w:top w:val="single" w:sz="6" w:space="0" w:color="auto"/>
              <w:left w:val="single" w:sz="6" w:space="0" w:color="auto"/>
              <w:bottom w:val="single" w:sz="6" w:space="0" w:color="auto"/>
              <w:right w:val="single" w:sz="6" w:space="0" w:color="auto"/>
            </w:tcBorders>
          </w:tcPr>
          <w:p w14:paraId="1A7B4907" w14:textId="77777777" w:rsidR="00B752E4" w:rsidRPr="00866D4E" w:rsidRDefault="00B752E4">
            <w:pPr>
              <w:pStyle w:val="FORMDATA"/>
              <w:rPr>
                <w:b/>
                <w:color w:val="auto"/>
              </w:rPr>
            </w:pPr>
            <w:r w:rsidRPr="00866D4E">
              <w:rPr>
                <w:b/>
                <w:color w:val="auto"/>
              </w:rPr>
              <w:t>Inter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06AD61B8" w14:textId="77777777" w:rsidR="00B752E4" w:rsidRPr="00866D4E" w:rsidRDefault="00B752E4">
            <w:pPr>
              <w:pStyle w:val="FORMDATA"/>
              <w:rPr>
                <w:b/>
                <w:color w:val="auto"/>
              </w:rPr>
            </w:pPr>
            <w:r w:rsidRPr="00866D4E">
              <w:rPr>
                <w:b/>
                <w:color w:val="auto"/>
              </w:rPr>
              <w:t>NONE</w:t>
            </w:r>
          </w:p>
        </w:tc>
      </w:tr>
      <w:tr w:rsidR="00B752E4" w:rsidRPr="00866D4E" w14:paraId="49D89FC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2E7DAED" w14:textId="77777777" w:rsidR="00B752E4" w:rsidRPr="00866D4E" w:rsidRDefault="00B752E4">
            <w:pPr>
              <w:pStyle w:val="FORMDATA"/>
              <w:rPr>
                <w:b/>
                <w:color w:val="auto"/>
              </w:rPr>
            </w:pPr>
            <w:r w:rsidRPr="00866D4E">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63C67A5B" w14:textId="77777777" w:rsidR="00B752E4" w:rsidRPr="00866D4E" w:rsidRDefault="00B752E4">
            <w:pPr>
              <w:pStyle w:val="FORMDATA"/>
              <w:rPr>
                <w:b/>
                <w:color w:val="auto"/>
              </w:rPr>
            </w:pPr>
            <w:r w:rsidRPr="00866D4E">
              <w:rPr>
                <w:b/>
                <w:color w:val="auto"/>
              </w:rPr>
              <w:t>Intra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5050E11B" w14:textId="77777777" w:rsidR="00B752E4" w:rsidRPr="00866D4E" w:rsidRDefault="00B752E4">
            <w:pPr>
              <w:pStyle w:val="FORMDATA"/>
              <w:rPr>
                <w:b/>
                <w:color w:val="auto"/>
              </w:rPr>
            </w:pPr>
            <w:r w:rsidRPr="00866D4E">
              <w:rPr>
                <w:b/>
                <w:color w:val="auto"/>
              </w:rPr>
              <w:t>NONE</w:t>
            </w:r>
          </w:p>
        </w:tc>
      </w:tr>
      <w:tr w:rsidR="00B752E4" w:rsidRPr="00866D4E" w14:paraId="4F81EA59"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167750E5"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A67175C"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FF83123" w14:textId="77777777" w:rsidR="00B752E4" w:rsidRPr="00866D4E" w:rsidRDefault="00B752E4">
            <w:pPr>
              <w:pStyle w:val="FORMDATA"/>
              <w:rPr>
                <w:b/>
                <w:color w:val="auto"/>
              </w:rPr>
            </w:pPr>
            <w:r w:rsidRPr="00866D4E">
              <w:rPr>
                <w:b/>
                <w:color w:val="auto"/>
              </w:rPr>
              <w:t>N</w:t>
            </w:r>
          </w:p>
        </w:tc>
      </w:tr>
      <w:tr w:rsidR="00B752E4" w:rsidRPr="00866D4E" w14:paraId="3DB2B13E"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60841FB"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45D8185E"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0E2BB45B" w14:textId="77777777" w:rsidR="00B752E4" w:rsidRPr="00866D4E" w:rsidRDefault="00B752E4">
            <w:pPr>
              <w:pStyle w:val="FORMDATA"/>
              <w:rPr>
                <w:b/>
                <w:color w:val="auto"/>
              </w:rPr>
            </w:pPr>
            <w:r w:rsidRPr="00866D4E">
              <w:rPr>
                <w:b/>
                <w:color w:val="auto"/>
              </w:rPr>
              <w:t>CREX4</w:t>
            </w:r>
          </w:p>
        </w:tc>
      </w:tr>
      <w:tr w:rsidR="00B752E4" w:rsidRPr="00866D4E" w14:paraId="200365C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B467B7B"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tcPr>
          <w:p w14:paraId="29FBDD00"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tcPr>
          <w:p w14:paraId="3E5A0F22" w14:textId="77777777" w:rsidR="00B752E4" w:rsidRPr="00866D4E" w:rsidRDefault="00B752E4">
            <w:pPr>
              <w:pStyle w:val="FORMDATA"/>
              <w:rPr>
                <w:b/>
                <w:color w:val="auto"/>
              </w:rPr>
            </w:pPr>
            <w:r w:rsidRPr="00866D4E">
              <w:rPr>
                <w:b/>
                <w:color w:val="auto"/>
              </w:rPr>
              <w:t>N</w:t>
            </w:r>
          </w:p>
        </w:tc>
      </w:tr>
      <w:tr w:rsidR="00B752E4" w:rsidRPr="00866D4E" w14:paraId="2C775DA8"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D64D970"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60F67C78"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6B11FF2D" w14:textId="77777777" w:rsidR="00B752E4" w:rsidRPr="00866D4E" w:rsidRDefault="00B752E4">
            <w:pPr>
              <w:pStyle w:val="FORMDATA"/>
              <w:rPr>
                <w:b/>
                <w:color w:val="auto"/>
              </w:rPr>
            </w:pPr>
            <w:r w:rsidRPr="00866D4E">
              <w:rPr>
                <w:b/>
                <w:color w:val="auto"/>
              </w:rPr>
              <w:t>ESCWT</w:t>
            </w:r>
          </w:p>
        </w:tc>
      </w:tr>
      <w:tr w:rsidR="00B752E4" w:rsidRPr="00866D4E" w14:paraId="50D0FE9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A50B6B1"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7D9B24"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3EB56ADA" w14:textId="77777777" w:rsidR="00B752E4" w:rsidRPr="00866D4E" w:rsidRDefault="00B752E4">
            <w:pPr>
              <w:pStyle w:val="FORMDATA"/>
              <w:rPr>
                <w:b/>
                <w:color w:val="auto"/>
              </w:rPr>
            </w:pPr>
            <w:r w:rsidRPr="00866D4E">
              <w:rPr>
                <w:b/>
                <w:color w:val="auto"/>
              </w:rPr>
              <w:t>N</w:t>
            </w:r>
          </w:p>
        </w:tc>
      </w:tr>
      <w:tr w:rsidR="00B752E4" w:rsidRPr="00866D4E" w14:paraId="05709B5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CC2E48D"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5BC6FA4B"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7B7CFFDC" w14:textId="77777777" w:rsidR="00B752E4" w:rsidRPr="00866D4E" w:rsidRDefault="00BC475C">
            <w:pPr>
              <w:pStyle w:val="FORMDATA"/>
              <w:rPr>
                <w:b/>
                <w:color w:val="auto"/>
              </w:rPr>
            </w:pPr>
            <w:r>
              <w:rPr>
                <w:b/>
                <w:color w:val="auto"/>
              </w:rPr>
              <w:t>ESC</w:t>
            </w:r>
          </w:p>
        </w:tc>
      </w:tr>
      <w:tr w:rsidR="00B752E4" w:rsidRPr="00866D4E" w14:paraId="6E27FA55"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4C048C0F"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57DF669"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C63079E" w14:textId="77777777" w:rsidR="00B752E4" w:rsidRPr="00866D4E" w:rsidRDefault="00B752E4">
            <w:pPr>
              <w:pStyle w:val="FORMDATA"/>
              <w:rPr>
                <w:b/>
                <w:color w:val="auto"/>
              </w:rPr>
            </w:pPr>
            <w:r w:rsidRPr="00866D4E">
              <w:rPr>
                <w:b/>
                <w:color w:val="auto"/>
              </w:rPr>
              <w:t>N</w:t>
            </w:r>
          </w:p>
        </w:tc>
      </w:tr>
      <w:tr w:rsidR="00B752E4" w:rsidRPr="00866D4E" w14:paraId="785BC8A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EBB8917"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4B86F4B9"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13672DFC" w14:textId="77777777" w:rsidR="00B752E4" w:rsidRPr="00866D4E" w:rsidRDefault="00B752E4">
            <w:pPr>
              <w:pStyle w:val="FORMDATA"/>
              <w:rPr>
                <w:b/>
                <w:color w:val="auto"/>
              </w:rPr>
            </w:pPr>
            <w:r w:rsidRPr="00866D4E">
              <w:rPr>
                <w:b/>
                <w:color w:val="auto"/>
              </w:rPr>
              <w:t>ESX</w:t>
            </w:r>
          </w:p>
        </w:tc>
      </w:tr>
      <w:tr w:rsidR="00B752E4" w:rsidRPr="00866D4E" w14:paraId="5E2BFB4E"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42E9486" w14:textId="77777777" w:rsidR="00B752E4" w:rsidRPr="00866D4E" w:rsidRDefault="00B752E4">
            <w:pPr>
              <w:pStyle w:val="FORMDATA"/>
              <w:rPr>
                <w:b/>
                <w:color w:val="auto"/>
              </w:rPr>
            </w:pPr>
            <w:r w:rsidRPr="00866D4E">
              <w:rPr>
                <w:b/>
                <w:color w:val="auto"/>
              </w:rPr>
              <w:t>BLOCK ACTIVITY</w:t>
            </w:r>
          </w:p>
        </w:tc>
        <w:tc>
          <w:tcPr>
            <w:tcW w:w="4230" w:type="dxa"/>
            <w:tcBorders>
              <w:top w:val="single" w:sz="6" w:space="0" w:color="auto"/>
              <w:left w:val="single" w:sz="6" w:space="0" w:color="auto"/>
              <w:bottom w:val="single" w:sz="6" w:space="0" w:color="auto"/>
              <w:right w:val="single" w:sz="6" w:space="0" w:color="auto"/>
            </w:tcBorders>
          </w:tcPr>
          <w:p w14:paraId="3A04C64D" w14:textId="77777777" w:rsidR="00B752E4" w:rsidRPr="00866D4E" w:rsidRDefault="00B752E4">
            <w:pPr>
              <w:pStyle w:val="FORMDATA"/>
              <w:rPr>
                <w:b/>
                <w:color w:val="auto"/>
              </w:rPr>
            </w:pPr>
            <w:r w:rsidRPr="00866D4E">
              <w:rPr>
                <w:b/>
                <w:color w:val="auto"/>
              </w:rPr>
              <w:t>Block Activity</w:t>
            </w:r>
          </w:p>
        </w:tc>
        <w:tc>
          <w:tcPr>
            <w:tcW w:w="2358" w:type="dxa"/>
            <w:tcBorders>
              <w:top w:val="single" w:sz="6" w:space="0" w:color="auto"/>
              <w:left w:val="single" w:sz="6" w:space="0" w:color="auto"/>
              <w:bottom w:val="single" w:sz="6" w:space="0" w:color="auto"/>
              <w:right w:val="single" w:sz="12" w:space="0" w:color="auto"/>
            </w:tcBorders>
          </w:tcPr>
          <w:p w14:paraId="643847EB" w14:textId="77777777" w:rsidR="00B752E4" w:rsidRPr="00866D4E" w:rsidRDefault="00B752E4">
            <w:pPr>
              <w:pStyle w:val="FORMDATA"/>
              <w:rPr>
                <w:b/>
                <w:color w:val="auto"/>
              </w:rPr>
            </w:pPr>
            <w:r w:rsidRPr="00866D4E">
              <w:rPr>
                <w:b/>
                <w:color w:val="auto"/>
              </w:rPr>
              <w:t>A</w:t>
            </w:r>
          </w:p>
        </w:tc>
      </w:tr>
      <w:tr w:rsidR="00B752E4" w:rsidRPr="00866D4E" w14:paraId="1839F2EB"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5854BF9E" w14:textId="77777777" w:rsidR="00B752E4" w:rsidRPr="00866D4E" w:rsidRDefault="00B752E4">
            <w:pPr>
              <w:pStyle w:val="FORMDATA"/>
              <w:rPr>
                <w:b/>
                <w:color w:val="auto"/>
              </w:rPr>
            </w:pPr>
            <w:r w:rsidRPr="00866D4E">
              <w:rPr>
                <w:b/>
                <w:color w:val="auto"/>
              </w:rPr>
              <w:t>BLOCK</w:t>
            </w:r>
          </w:p>
        </w:tc>
        <w:tc>
          <w:tcPr>
            <w:tcW w:w="4230" w:type="dxa"/>
            <w:tcBorders>
              <w:top w:val="single" w:sz="6" w:space="0" w:color="auto"/>
              <w:left w:val="single" w:sz="6" w:space="0" w:color="auto"/>
              <w:bottom w:val="single" w:sz="12" w:space="0" w:color="auto"/>
              <w:right w:val="single" w:sz="6" w:space="0" w:color="auto"/>
            </w:tcBorders>
          </w:tcPr>
          <w:p w14:paraId="4647F9E6" w14:textId="77777777" w:rsidR="00B752E4" w:rsidRPr="00866D4E" w:rsidRDefault="00B752E4">
            <w:pPr>
              <w:pStyle w:val="FORMDATA"/>
              <w:rPr>
                <w:b/>
                <w:color w:val="auto"/>
              </w:rPr>
            </w:pPr>
            <w:r w:rsidRPr="00866D4E">
              <w:rPr>
                <w:b/>
                <w:color w:val="auto"/>
              </w:rPr>
              <w:t>Block</w:t>
            </w:r>
          </w:p>
        </w:tc>
        <w:tc>
          <w:tcPr>
            <w:tcW w:w="2358" w:type="dxa"/>
            <w:tcBorders>
              <w:top w:val="single" w:sz="6" w:space="0" w:color="auto"/>
              <w:left w:val="single" w:sz="6" w:space="0" w:color="auto"/>
              <w:bottom w:val="single" w:sz="12" w:space="0" w:color="auto"/>
              <w:right w:val="single" w:sz="12" w:space="0" w:color="auto"/>
            </w:tcBorders>
          </w:tcPr>
          <w:p w14:paraId="524ABCCD" w14:textId="77777777" w:rsidR="00B752E4" w:rsidRPr="00866D4E" w:rsidRDefault="00B752E4">
            <w:pPr>
              <w:pStyle w:val="FORMDATA"/>
              <w:rPr>
                <w:b/>
                <w:color w:val="auto"/>
              </w:rPr>
            </w:pPr>
            <w:r w:rsidRPr="00866D4E">
              <w:rPr>
                <w:b/>
                <w:color w:val="auto"/>
              </w:rPr>
              <w:t>C</w:t>
            </w:r>
          </w:p>
        </w:tc>
      </w:tr>
    </w:tbl>
    <w:p w14:paraId="0228F12C" w14:textId="77777777" w:rsidR="00800C48" w:rsidRDefault="00800C48"/>
    <w:p w14:paraId="77B8E99E" w14:textId="77777777" w:rsidR="001567C2" w:rsidRDefault="001567C2" w:rsidP="00DE40B5"/>
    <w:p w14:paraId="0BE73AEE" w14:textId="77777777" w:rsidR="001567C2" w:rsidRDefault="001567C2" w:rsidP="00DE40B5"/>
    <w:p w14:paraId="40CC6F7D" w14:textId="77777777" w:rsidR="001567C2" w:rsidRPr="003F04AC" w:rsidRDefault="001567C2" w:rsidP="001567C2">
      <w:r w:rsidRPr="003F04AC">
        <w:t>XML INPUT:</w:t>
      </w:r>
    </w:p>
    <w:p w14:paraId="7DDDDCA2" w14:textId="77777777" w:rsidR="001567C2" w:rsidRDefault="001567C2" w:rsidP="001567C2">
      <w:pPr>
        <w:rPr>
          <w:b/>
        </w:rPr>
      </w:pPr>
    </w:p>
    <w:p w14:paraId="6D8335EC" w14:textId="77777777" w:rsidR="001567C2" w:rsidRPr="00FF3089" w:rsidRDefault="001567C2" w:rsidP="001567C2">
      <w:pPr>
        <w:ind w:hanging="480"/>
        <w:rPr>
          <w:rFonts w:ascii="Verdana" w:hAnsi="Verdana" w:cs="Arial"/>
          <w:sz w:val="20"/>
          <w:szCs w:val="20"/>
        </w:rPr>
      </w:pPr>
      <w:hyperlink r:id="rId978"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order:LSR_ORD_REQ</w:t>
      </w:r>
      <w:r w:rsidRPr="00FF3089">
        <w:rPr>
          <w:rFonts w:ascii="Verdana" w:hAnsi="Verdana" w:cs="Arial"/>
          <w:color w:val="0000FF"/>
          <w:sz w:val="20"/>
        </w:rPr>
        <w:t>&gt;</w:t>
      </w:r>
    </w:p>
    <w:p w14:paraId="5DB88A7B" w14:textId="77777777" w:rsidR="001567C2" w:rsidRPr="00FF3089" w:rsidRDefault="001567C2" w:rsidP="001567C2">
      <w:pPr>
        <w:ind w:hanging="480"/>
        <w:rPr>
          <w:rFonts w:ascii="Verdana" w:hAnsi="Verdana" w:cs="Arial"/>
          <w:sz w:val="20"/>
          <w:szCs w:val="20"/>
        </w:rPr>
      </w:pPr>
      <w:hyperlink r:id="rId979"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order:HDR</w:t>
      </w:r>
      <w:r w:rsidRPr="00FF3089">
        <w:rPr>
          <w:rFonts w:ascii="Verdana" w:hAnsi="Verdana" w:cs="Arial"/>
          <w:color w:val="0000FF"/>
          <w:sz w:val="20"/>
        </w:rPr>
        <w:t>&gt;</w:t>
      </w:r>
    </w:p>
    <w:p w14:paraId="0BA5725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order:CCNA</w:t>
      </w:r>
      <w:r w:rsidRPr="00FF3089">
        <w:rPr>
          <w:rFonts w:ascii="Verdana" w:hAnsi="Verdana" w:cs="Arial"/>
          <w:color w:val="0000FF"/>
          <w:sz w:val="20"/>
        </w:rPr>
        <w:t>&gt;</w:t>
      </w:r>
      <w:r w:rsidRPr="00FF3089">
        <w:rPr>
          <w:rFonts w:ascii="Verdana" w:hAnsi="Verdana" w:cs="Arial"/>
          <w:b/>
          <w:bCs/>
          <w:sz w:val="20"/>
        </w:rPr>
        <w:t>ZXL</w:t>
      </w:r>
      <w:r w:rsidRPr="00FF3089">
        <w:rPr>
          <w:rFonts w:ascii="Verdana" w:hAnsi="Verdana" w:cs="Arial"/>
          <w:color w:val="0000FF"/>
          <w:sz w:val="20"/>
        </w:rPr>
        <w:t>&lt;/</w:t>
      </w:r>
      <w:r w:rsidRPr="00FF3089">
        <w:rPr>
          <w:rFonts w:ascii="Verdana" w:hAnsi="Verdana" w:cs="Arial"/>
          <w:color w:val="990000"/>
          <w:sz w:val="20"/>
        </w:rPr>
        <w:t>order:CCNA</w:t>
      </w:r>
      <w:r w:rsidRPr="00FF3089">
        <w:rPr>
          <w:rFonts w:ascii="Verdana" w:hAnsi="Verdana" w:cs="Arial"/>
          <w:color w:val="0000FF"/>
          <w:sz w:val="20"/>
        </w:rPr>
        <w:t>&gt;</w:t>
      </w:r>
      <w:r w:rsidRPr="00FF3089">
        <w:rPr>
          <w:rFonts w:ascii="Verdana" w:hAnsi="Verdana" w:cs="Arial"/>
          <w:sz w:val="20"/>
          <w:szCs w:val="20"/>
        </w:rPr>
        <w:t xml:space="preserve"> </w:t>
      </w:r>
    </w:p>
    <w:p w14:paraId="651F5AE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order:PON</w:t>
      </w:r>
      <w:r w:rsidRPr="00FF3089">
        <w:rPr>
          <w:rFonts w:ascii="Verdana" w:hAnsi="Verdana" w:cs="Arial"/>
          <w:color w:val="0000FF"/>
          <w:sz w:val="20"/>
        </w:rPr>
        <w:t>&gt;</w:t>
      </w:r>
      <w:r w:rsidRPr="00FF3089">
        <w:rPr>
          <w:rFonts w:ascii="Verdana" w:hAnsi="Verdana" w:cs="Arial"/>
          <w:b/>
          <w:bCs/>
          <w:sz w:val="20"/>
        </w:rPr>
        <w:t>CVT0M043R31</w:t>
      </w:r>
      <w:r w:rsidRPr="00FF3089">
        <w:rPr>
          <w:rFonts w:ascii="Verdana" w:hAnsi="Verdana" w:cs="Arial"/>
          <w:color w:val="0000FF"/>
          <w:sz w:val="20"/>
        </w:rPr>
        <w:t>&lt;/</w:t>
      </w:r>
      <w:r w:rsidRPr="00FF3089">
        <w:rPr>
          <w:rFonts w:ascii="Verdana" w:hAnsi="Verdana" w:cs="Arial"/>
          <w:color w:val="990000"/>
          <w:sz w:val="20"/>
        </w:rPr>
        <w:t>order:PON</w:t>
      </w:r>
      <w:r w:rsidRPr="00FF3089">
        <w:rPr>
          <w:rFonts w:ascii="Verdana" w:hAnsi="Verdana" w:cs="Arial"/>
          <w:color w:val="0000FF"/>
          <w:sz w:val="20"/>
        </w:rPr>
        <w:t>&gt;</w:t>
      </w:r>
      <w:r w:rsidRPr="00FF3089">
        <w:rPr>
          <w:rFonts w:ascii="Verdana" w:hAnsi="Verdana" w:cs="Arial"/>
          <w:sz w:val="20"/>
          <w:szCs w:val="20"/>
        </w:rPr>
        <w:t xml:space="preserve"> </w:t>
      </w:r>
    </w:p>
    <w:p w14:paraId="7EEF22B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order:VER</w:t>
      </w:r>
      <w:r w:rsidRPr="00FF3089">
        <w:rPr>
          <w:rFonts w:ascii="Verdana" w:hAnsi="Verdana" w:cs="Arial"/>
          <w:color w:val="0000FF"/>
          <w:sz w:val="20"/>
        </w:rPr>
        <w:t>&gt;</w:t>
      </w:r>
      <w:r w:rsidRPr="00FF3089">
        <w:rPr>
          <w:rFonts w:ascii="Verdana" w:hAnsi="Verdana" w:cs="Arial"/>
          <w:b/>
          <w:bCs/>
          <w:sz w:val="20"/>
        </w:rPr>
        <w:t>00</w:t>
      </w:r>
      <w:r w:rsidRPr="00FF3089">
        <w:rPr>
          <w:rFonts w:ascii="Verdana" w:hAnsi="Verdana" w:cs="Arial"/>
          <w:color w:val="0000FF"/>
          <w:sz w:val="20"/>
        </w:rPr>
        <w:t>&lt;/</w:t>
      </w:r>
      <w:r w:rsidRPr="00FF3089">
        <w:rPr>
          <w:rFonts w:ascii="Verdana" w:hAnsi="Verdana" w:cs="Arial"/>
          <w:color w:val="990000"/>
          <w:sz w:val="20"/>
        </w:rPr>
        <w:t>order:VER</w:t>
      </w:r>
      <w:r w:rsidRPr="00FF3089">
        <w:rPr>
          <w:rFonts w:ascii="Verdana" w:hAnsi="Verdana" w:cs="Arial"/>
          <w:color w:val="0000FF"/>
          <w:sz w:val="20"/>
        </w:rPr>
        <w:t>&gt;</w:t>
      </w:r>
      <w:r w:rsidRPr="00FF3089">
        <w:rPr>
          <w:rFonts w:ascii="Verdana" w:hAnsi="Verdana" w:cs="Arial"/>
          <w:sz w:val="20"/>
          <w:szCs w:val="20"/>
        </w:rPr>
        <w:t xml:space="preserve"> </w:t>
      </w:r>
    </w:p>
    <w:p w14:paraId="3713954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order:ATN</w:t>
      </w:r>
      <w:r w:rsidRPr="00FF3089">
        <w:rPr>
          <w:rFonts w:ascii="Verdana" w:hAnsi="Verdana" w:cs="Arial"/>
          <w:color w:val="0000FF"/>
          <w:sz w:val="20"/>
        </w:rPr>
        <w:t>&gt;</w:t>
      </w:r>
      <w:r w:rsidRPr="00FF3089">
        <w:rPr>
          <w:rFonts w:ascii="Verdana" w:hAnsi="Verdana" w:cs="Arial"/>
          <w:sz w:val="20"/>
          <w:szCs w:val="20"/>
        </w:rPr>
        <w:t xml:space="preserve"> </w:t>
      </w:r>
    </w:p>
    <w:p w14:paraId="0553AE7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order:RVER</w:t>
      </w:r>
      <w:r w:rsidRPr="00FF3089">
        <w:rPr>
          <w:rFonts w:ascii="Verdana" w:hAnsi="Verdana" w:cs="Arial"/>
          <w:color w:val="0000FF"/>
          <w:sz w:val="20"/>
        </w:rPr>
        <w:t>&gt;</w:t>
      </w:r>
      <w:r w:rsidRPr="00FF3089">
        <w:rPr>
          <w:rFonts w:ascii="Verdana" w:hAnsi="Verdana" w:cs="Arial"/>
          <w:b/>
          <w:bCs/>
          <w:sz w:val="20"/>
        </w:rPr>
        <w:t>10.05</w:t>
      </w:r>
      <w:r w:rsidRPr="00FF3089">
        <w:rPr>
          <w:rFonts w:ascii="Verdana" w:hAnsi="Verdana" w:cs="Arial"/>
          <w:color w:val="0000FF"/>
          <w:sz w:val="20"/>
        </w:rPr>
        <w:t>&lt;/</w:t>
      </w:r>
      <w:r w:rsidRPr="00FF3089">
        <w:rPr>
          <w:rFonts w:ascii="Verdana" w:hAnsi="Verdana" w:cs="Arial"/>
          <w:color w:val="990000"/>
          <w:sz w:val="20"/>
        </w:rPr>
        <w:t>order:RVER</w:t>
      </w:r>
      <w:r w:rsidRPr="00FF3089">
        <w:rPr>
          <w:rFonts w:ascii="Verdana" w:hAnsi="Verdana" w:cs="Arial"/>
          <w:color w:val="0000FF"/>
          <w:sz w:val="20"/>
        </w:rPr>
        <w:t>&gt;</w:t>
      </w:r>
      <w:r w:rsidRPr="00FF3089">
        <w:rPr>
          <w:rFonts w:ascii="Verdana" w:hAnsi="Verdana" w:cs="Arial"/>
          <w:sz w:val="20"/>
          <w:szCs w:val="20"/>
        </w:rPr>
        <w:t xml:space="preserve"> </w:t>
      </w:r>
    </w:p>
    <w:p w14:paraId="7659295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order:CC</w:t>
      </w:r>
      <w:r w:rsidRPr="00FF3089">
        <w:rPr>
          <w:rFonts w:ascii="Verdana" w:hAnsi="Verdana" w:cs="Arial"/>
          <w:color w:val="0000FF"/>
          <w:sz w:val="20"/>
        </w:rPr>
        <w:t>&gt;</w:t>
      </w:r>
      <w:r w:rsidRPr="00FF3089">
        <w:rPr>
          <w:rFonts w:ascii="Verdana" w:hAnsi="Verdana" w:cs="Arial"/>
          <w:b/>
          <w:bCs/>
          <w:sz w:val="20"/>
        </w:rPr>
        <w:t>9999</w:t>
      </w:r>
      <w:r w:rsidRPr="00FF3089">
        <w:rPr>
          <w:rFonts w:ascii="Verdana" w:hAnsi="Verdana" w:cs="Arial"/>
          <w:color w:val="0000FF"/>
          <w:sz w:val="20"/>
        </w:rPr>
        <w:t>&lt;/</w:t>
      </w:r>
      <w:r w:rsidRPr="00FF3089">
        <w:rPr>
          <w:rFonts w:ascii="Verdana" w:hAnsi="Verdana" w:cs="Arial"/>
          <w:color w:val="990000"/>
          <w:sz w:val="20"/>
        </w:rPr>
        <w:t>order:CC</w:t>
      </w:r>
      <w:r w:rsidRPr="00FF3089">
        <w:rPr>
          <w:rFonts w:ascii="Verdana" w:hAnsi="Verdana" w:cs="Arial"/>
          <w:color w:val="0000FF"/>
          <w:sz w:val="20"/>
        </w:rPr>
        <w:t>&gt;</w:t>
      </w:r>
      <w:r w:rsidRPr="00FF3089">
        <w:rPr>
          <w:rFonts w:ascii="Verdana" w:hAnsi="Verdana" w:cs="Arial"/>
          <w:sz w:val="20"/>
          <w:szCs w:val="20"/>
        </w:rPr>
        <w:t xml:space="preserve"> </w:t>
      </w:r>
    </w:p>
    <w:p w14:paraId="55935F65"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b/>
          <w:bCs/>
          <w:sz w:val="20"/>
        </w:rPr>
        <w:t>TN</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sz w:val="20"/>
          <w:szCs w:val="20"/>
        </w:rPr>
        <w:t xml:space="preserve"> </w:t>
      </w:r>
    </w:p>
    <w:p w14:paraId="11BF847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order:MSG_TIMESTAMP</w:t>
      </w:r>
      <w:r w:rsidRPr="00FF3089">
        <w:rPr>
          <w:rFonts w:ascii="Verdana" w:hAnsi="Verdana" w:cs="Arial"/>
          <w:color w:val="0000FF"/>
          <w:sz w:val="20"/>
        </w:rPr>
        <w:t>&gt;</w:t>
      </w:r>
      <w:r w:rsidRPr="00FF3089">
        <w:rPr>
          <w:rFonts w:ascii="Verdana" w:hAnsi="Verdana" w:cs="Arial"/>
          <w:b/>
          <w:bCs/>
          <w:sz w:val="20"/>
        </w:rPr>
        <w:t>2009-07-02T07:32:59-05:00</w:t>
      </w:r>
      <w:r w:rsidRPr="00FF3089">
        <w:rPr>
          <w:rFonts w:ascii="Verdana" w:hAnsi="Verdana" w:cs="Arial"/>
          <w:color w:val="0000FF"/>
          <w:sz w:val="20"/>
        </w:rPr>
        <w:t>&lt;/</w:t>
      </w:r>
      <w:r w:rsidRPr="00FF3089">
        <w:rPr>
          <w:rFonts w:ascii="Verdana" w:hAnsi="Verdana" w:cs="Arial"/>
          <w:color w:val="990000"/>
          <w:sz w:val="20"/>
        </w:rPr>
        <w:t>order:MSG_TIMESTAMP</w:t>
      </w:r>
      <w:r w:rsidRPr="00FF3089">
        <w:rPr>
          <w:rFonts w:ascii="Verdana" w:hAnsi="Verdana" w:cs="Arial"/>
          <w:color w:val="0000FF"/>
          <w:sz w:val="20"/>
        </w:rPr>
        <w:t>&gt;</w:t>
      </w:r>
      <w:r w:rsidRPr="00FF3089">
        <w:rPr>
          <w:rFonts w:ascii="Verdana" w:hAnsi="Verdana" w:cs="Arial"/>
          <w:sz w:val="20"/>
          <w:szCs w:val="20"/>
        </w:rPr>
        <w:t xml:space="preserve"> </w:t>
      </w:r>
    </w:p>
    <w:p w14:paraId="7B4A0D8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order:DTSENT</w:t>
      </w:r>
      <w:r w:rsidRPr="00FF3089">
        <w:rPr>
          <w:rFonts w:ascii="Verdana" w:hAnsi="Verdana" w:cs="Arial"/>
          <w:color w:val="0000FF"/>
          <w:sz w:val="20"/>
        </w:rPr>
        <w:t>&gt;</w:t>
      </w:r>
      <w:r w:rsidRPr="00FF3089">
        <w:rPr>
          <w:rFonts w:ascii="Verdana" w:hAnsi="Verdana" w:cs="Arial"/>
          <w:b/>
          <w:bCs/>
          <w:sz w:val="20"/>
        </w:rPr>
        <w:t>200907020732AM</w:t>
      </w:r>
      <w:r w:rsidRPr="00FF3089">
        <w:rPr>
          <w:rFonts w:ascii="Verdana" w:hAnsi="Verdana" w:cs="Arial"/>
          <w:color w:val="0000FF"/>
          <w:sz w:val="20"/>
        </w:rPr>
        <w:t>&lt;/</w:t>
      </w:r>
      <w:r w:rsidRPr="00FF3089">
        <w:rPr>
          <w:rFonts w:ascii="Verdana" w:hAnsi="Verdana" w:cs="Arial"/>
          <w:color w:val="990000"/>
          <w:sz w:val="20"/>
        </w:rPr>
        <w:t>order:DTSENT</w:t>
      </w:r>
      <w:r w:rsidRPr="00FF3089">
        <w:rPr>
          <w:rFonts w:ascii="Verdana" w:hAnsi="Verdana" w:cs="Arial"/>
          <w:color w:val="0000FF"/>
          <w:sz w:val="20"/>
        </w:rPr>
        <w:t>&gt;</w:t>
      </w:r>
      <w:r w:rsidRPr="00FF3089">
        <w:rPr>
          <w:rFonts w:ascii="Verdana" w:hAnsi="Verdana" w:cs="Arial"/>
          <w:sz w:val="20"/>
          <w:szCs w:val="20"/>
        </w:rPr>
        <w:t xml:space="preserve"> </w:t>
      </w:r>
    </w:p>
    <w:p w14:paraId="62F66370"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order:HDR</w:t>
      </w:r>
      <w:r w:rsidRPr="00FF3089">
        <w:rPr>
          <w:rFonts w:ascii="Verdana" w:hAnsi="Verdana" w:cs="Arial"/>
          <w:color w:val="0000FF"/>
          <w:sz w:val="20"/>
        </w:rPr>
        <w:t>&gt;</w:t>
      </w:r>
    </w:p>
    <w:p w14:paraId="2151A6B7" w14:textId="77777777" w:rsidR="001567C2" w:rsidRPr="00FF3089" w:rsidRDefault="001567C2" w:rsidP="001567C2">
      <w:pPr>
        <w:ind w:hanging="480"/>
        <w:rPr>
          <w:rFonts w:ascii="Verdana" w:hAnsi="Verdana" w:cs="Arial"/>
          <w:sz w:val="20"/>
          <w:szCs w:val="20"/>
        </w:rPr>
      </w:pPr>
      <w:hyperlink r:id="rId980"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w:t>
      </w:r>
      <w:r w:rsidRPr="00FF3089">
        <w:rPr>
          <w:rFonts w:ascii="Verdana" w:hAnsi="Verdana" w:cs="Arial"/>
          <w:color w:val="0000FF"/>
          <w:sz w:val="20"/>
        </w:rPr>
        <w:t>&gt;</w:t>
      </w:r>
    </w:p>
    <w:p w14:paraId="54758AF4" w14:textId="77777777" w:rsidR="001567C2" w:rsidRPr="00FF3089" w:rsidRDefault="001567C2" w:rsidP="001567C2">
      <w:pPr>
        <w:ind w:hanging="480"/>
        <w:rPr>
          <w:rFonts w:ascii="Verdana" w:hAnsi="Verdana" w:cs="Arial"/>
          <w:sz w:val="20"/>
          <w:szCs w:val="20"/>
        </w:rPr>
      </w:pPr>
      <w:hyperlink r:id="rId981"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order:LSR_ADMIN</w:t>
      </w:r>
      <w:r w:rsidRPr="00FF3089">
        <w:rPr>
          <w:rFonts w:ascii="Verdana" w:hAnsi="Verdana" w:cs="Arial"/>
          <w:color w:val="0000FF"/>
          <w:sz w:val="20"/>
        </w:rPr>
        <w:t>&gt;</w:t>
      </w:r>
    </w:p>
    <w:p w14:paraId="3C608FA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order:SC</w:t>
      </w:r>
      <w:r w:rsidRPr="00FF3089">
        <w:rPr>
          <w:rFonts w:ascii="Verdana" w:hAnsi="Verdana" w:cs="Arial"/>
          <w:color w:val="0000FF"/>
          <w:sz w:val="20"/>
        </w:rPr>
        <w:t>&gt;</w:t>
      </w:r>
      <w:r w:rsidRPr="00FF3089">
        <w:rPr>
          <w:rFonts w:ascii="Verdana" w:hAnsi="Verdana" w:cs="Arial"/>
          <w:b/>
          <w:bCs/>
          <w:sz w:val="20"/>
        </w:rPr>
        <w:t>LCSC</w:t>
      </w:r>
      <w:r w:rsidRPr="00FF3089">
        <w:rPr>
          <w:rFonts w:ascii="Verdana" w:hAnsi="Verdana" w:cs="Arial"/>
          <w:color w:val="0000FF"/>
          <w:sz w:val="20"/>
        </w:rPr>
        <w:t>&lt;/</w:t>
      </w:r>
      <w:r w:rsidRPr="00FF3089">
        <w:rPr>
          <w:rFonts w:ascii="Verdana" w:hAnsi="Verdana" w:cs="Arial"/>
          <w:color w:val="990000"/>
          <w:sz w:val="20"/>
        </w:rPr>
        <w:t>order:SC</w:t>
      </w:r>
      <w:r w:rsidRPr="00FF3089">
        <w:rPr>
          <w:rFonts w:ascii="Verdana" w:hAnsi="Verdana" w:cs="Arial"/>
          <w:color w:val="0000FF"/>
          <w:sz w:val="20"/>
        </w:rPr>
        <w:t>&gt;</w:t>
      </w:r>
      <w:r w:rsidRPr="00FF3089">
        <w:rPr>
          <w:rFonts w:ascii="Verdana" w:hAnsi="Verdana" w:cs="Arial"/>
          <w:sz w:val="20"/>
          <w:szCs w:val="20"/>
        </w:rPr>
        <w:t xml:space="preserve"> </w:t>
      </w:r>
    </w:p>
    <w:p w14:paraId="5F72D6E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order:PROJECT</w:t>
      </w:r>
      <w:r w:rsidRPr="00FF3089">
        <w:rPr>
          <w:rFonts w:ascii="Verdana" w:hAnsi="Verdana" w:cs="Arial"/>
          <w:color w:val="0000FF"/>
          <w:sz w:val="20"/>
        </w:rPr>
        <w:t>&gt;</w:t>
      </w:r>
      <w:r w:rsidRPr="00FF3089">
        <w:rPr>
          <w:rFonts w:ascii="Verdana" w:hAnsi="Verdana" w:cs="Arial"/>
          <w:b/>
          <w:bCs/>
          <w:sz w:val="20"/>
        </w:rPr>
        <w:t>CAVENOBILL</w:t>
      </w:r>
      <w:r w:rsidRPr="00FF3089">
        <w:rPr>
          <w:rFonts w:ascii="Verdana" w:hAnsi="Verdana" w:cs="Arial"/>
          <w:color w:val="0000FF"/>
          <w:sz w:val="20"/>
        </w:rPr>
        <w:t>&lt;/</w:t>
      </w:r>
      <w:r w:rsidRPr="00FF3089">
        <w:rPr>
          <w:rFonts w:ascii="Verdana" w:hAnsi="Verdana" w:cs="Arial"/>
          <w:color w:val="990000"/>
          <w:sz w:val="20"/>
        </w:rPr>
        <w:t>order:PROJECT</w:t>
      </w:r>
      <w:r w:rsidRPr="00FF3089">
        <w:rPr>
          <w:rFonts w:ascii="Verdana" w:hAnsi="Verdana" w:cs="Arial"/>
          <w:color w:val="0000FF"/>
          <w:sz w:val="20"/>
        </w:rPr>
        <w:t>&gt;</w:t>
      </w:r>
      <w:r w:rsidRPr="00FF3089">
        <w:rPr>
          <w:rFonts w:ascii="Verdana" w:hAnsi="Verdana" w:cs="Arial"/>
          <w:sz w:val="20"/>
          <w:szCs w:val="20"/>
        </w:rPr>
        <w:t xml:space="preserve"> </w:t>
      </w:r>
    </w:p>
    <w:p w14:paraId="53AC07D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order:LSCP</w:t>
      </w:r>
      <w:r w:rsidRPr="00FF3089">
        <w:rPr>
          <w:rFonts w:ascii="Verdana" w:hAnsi="Verdana" w:cs="Arial"/>
          <w:color w:val="0000FF"/>
          <w:sz w:val="20"/>
        </w:rPr>
        <w:t>&gt;</w:t>
      </w:r>
      <w:r w:rsidRPr="00FF3089">
        <w:rPr>
          <w:rFonts w:ascii="Verdana" w:hAnsi="Verdana" w:cs="Arial"/>
          <w:b/>
          <w:bCs/>
          <w:sz w:val="20"/>
        </w:rPr>
        <w:t>A</w:t>
      </w:r>
      <w:r w:rsidRPr="00FF3089">
        <w:rPr>
          <w:rFonts w:ascii="Verdana" w:hAnsi="Verdana" w:cs="Arial"/>
          <w:color w:val="0000FF"/>
          <w:sz w:val="20"/>
        </w:rPr>
        <w:t>&lt;/</w:t>
      </w:r>
      <w:r w:rsidRPr="00FF3089">
        <w:rPr>
          <w:rFonts w:ascii="Verdana" w:hAnsi="Verdana" w:cs="Arial"/>
          <w:color w:val="990000"/>
          <w:sz w:val="20"/>
        </w:rPr>
        <w:t>order:LSCP</w:t>
      </w:r>
      <w:r w:rsidRPr="00FF3089">
        <w:rPr>
          <w:rFonts w:ascii="Verdana" w:hAnsi="Verdana" w:cs="Arial"/>
          <w:color w:val="0000FF"/>
          <w:sz w:val="20"/>
        </w:rPr>
        <w:t>&gt;</w:t>
      </w:r>
      <w:r w:rsidRPr="00FF3089">
        <w:rPr>
          <w:rFonts w:ascii="Verdana" w:hAnsi="Verdana" w:cs="Arial"/>
          <w:sz w:val="20"/>
          <w:szCs w:val="20"/>
        </w:rPr>
        <w:t xml:space="preserve"> </w:t>
      </w:r>
    </w:p>
    <w:p w14:paraId="09B63A8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order:REQTYP</w:t>
      </w:r>
      <w:r w:rsidRPr="00FF3089">
        <w:rPr>
          <w:rFonts w:ascii="Verdana" w:hAnsi="Verdana" w:cs="Arial"/>
          <w:color w:val="0000FF"/>
          <w:sz w:val="20"/>
        </w:rPr>
        <w:t>&gt;</w:t>
      </w:r>
      <w:r w:rsidRPr="00FF3089">
        <w:rPr>
          <w:rFonts w:ascii="Verdana" w:hAnsi="Verdana" w:cs="Arial"/>
          <w:b/>
          <w:bCs/>
          <w:sz w:val="20"/>
        </w:rPr>
        <w:t>MB</w:t>
      </w:r>
      <w:r w:rsidRPr="00FF3089">
        <w:rPr>
          <w:rFonts w:ascii="Verdana" w:hAnsi="Verdana" w:cs="Arial"/>
          <w:color w:val="0000FF"/>
          <w:sz w:val="20"/>
        </w:rPr>
        <w:t>&lt;/</w:t>
      </w:r>
      <w:r w:rsidRPr="00FF3089">
        <w:rPr>
          <w:rFonts w:ascii="Verdana" w:hAnsi="Verdana" w:cs="Arial"/>
          <w:color w:val="990000"/>
          <w:sz w:val="20"/>
        </w:rPr>
        <w:t>order:REQTYP</w:t>
      </w:r>
      <w:r w:rsidRPr="00FF3089">
        <w:rPr>
          <w:rFonts w:ascii="Verdana" w:hAnsi="Verdana" w:cs="Arial"/>
          <w:color w:val="0000FF"/>
          <w:sz w:val="20"/>
        </w:rPr>
        <w:t>&gt;</w:t>
      </w:r>
      <w:r w:rsidRPr="00FF3089">
        <w:rPr>
          <w:rFonts w:ascii="Verdana" w:hAnsi="Verdana" w:cs="Arial"/>
          <w:sz w:val="20"/>
          <w:szCs w:val="20"/>
        </w:rPr>
        <w:t xml:space="preserve"> </w:t>
      </w:r>
    </w:p>
    <w:p w14:paraId="2EEFD19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order:ACT</w:t>
      </w:r>
      <w:r w:rsidRPr="00FF3089">
        <w:rPr>
          <w:rFonts w:ascii="Verdana" w:hAnsi="Verdana" w:cs="Arial"/>
          <w:color w:val="0000FF"/>
          <w:sz w:val="20"/>
        </w:rPr>
        <w:t>&gt;</w:t>
      </w:r>
      <w:r w:rsidRPr="00FF3089">
        <w:rPr>
          <w:rFonts w:ascii="Verdana" w:hAnsi="Verdana" w:cs="Arial"/>
          <w:sz w:val="20"/>
          <w:szCs w:val="20"/>
        </w:rPr>
        <w:t xml:space="preserve"> </w:t>
      </w:r>
    </w:p>
    <w:p w14:paraId="414950F2" w14:textId="77777777" w:rsidR="001567C2" w:rsidRPr="00FF3089" w:rsidRDefault="001567C2" w:rsidP="001567C2">
      <w:pPr>
        <w:ind w:hanging="480"/>
        <w:rPr>
          <w:rFonts w:ascii="Verdana" w:hAnsi="Verdana" w:cs="Arial"/>
          <w:sz w:val="20"/>
          <w:szCs w:val="20"/>
        </w:rPr>
      </w:pPr>
      <w:hyperlink r:id="rId982"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order:AUTHORIZATION</w:t>
      </w:r>
      <w:r w:rsidRPr="00FF3089">
        <w:rPr>
          <w:rFonts w:ascii="Verdana" w:hAnsi="Verdana" w:cs="Arial"/>
          <w:color w:val="0000FF"/>
          <w:sz w:val="20"/>
        </w:rPr>
        <w:t>&gt;</w:t>
      </w:r>
    </w:p>
    <w:p w14:paraId="34B336B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order:TOS</w:t>
      </w:r>
      <w:r w:rsidRPr="00FF3089">
        <w:rPr>
          <w:rFonts w:ascii="Verdana" w:hAnsi="Verdana" w:cs="Arial"/>
          <w:color w:val="0000FF"/>
          <w:sz w:val="20"/>
        </w:rPr>
        <w:t>&gt;</w:t>
      </w:r>
      <w:r w:rsidRPr="00FF3089">
        <w:rPr>
          <w:rFonts w:ascii="Verdana" w:hAnsi="Verdana" w:cs="Arial"/>
          <w:b/>
          <w:bCs/>
          <w:sz w:val="20"/>
        </w:rPr>
        <w:t>1BM-</w:t>
      </w:r>
      <w:r w:rsidRPr="00FF3089">
        <w:rPr>
          <w:rFonts w:ascii="Verdana" w:hAnsi="Verdana" w:cs="Arial"/>
          <w:color w:val="0000FF"/>
          <w:sz w:val="20"/>
        </w:rPr>
        <w:t>&lt;/</w:t>
      </w:r>
      <w:r w:rsidRPr="00FF3089">
        <w:rPr>
          <w:rFonts w:ascii="Verdana" w:hAnsi="Verdana" w:cs="Arial"/>
          <w:color w:val="990000"/>
          <w:sz w:val="20"/>
        </w:rPr>
        <w:t>order:TOS</w:t>
      </w:r>
      <w:r w:rsidRPr="00FF3089">
        <w:rPr>
          <w:rFonts w:ascii="Verdana" w:hAnsi="Verdana" w:cs="Arial"/>
          <w:color w:val="0000FF"/>
          <w:sz w:val="20"/>
        </w:rPr>
        <w:t>&gt;</w:t>
      </w:r>
      <w:r w:rsidRPr="00FF3089">
        <w:rPr>
          <w:rFonts w:ascii="Verdana" w:hAnsi="Verdana" w:cs="Arial"/>
          <w:sz w:val="20"/>
          <w:szCs w:val="20"/>
        </w:rPr>
        <w:t xml:space="preserve"> </w:t>
      </w:r>
    </w:p>
    <w:p w14:paraId="5A48074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order:DDD</w:t>
      </w:r>
      <w:r w:rsidRPr="00FF3089">
        <w:rPr>
          <w:rFonts w:ascii="Verdana" w:hAnsi="Verdana" w:cs="Arial"/>
          <w:color w:val="0000FF"/>
          <w:sz w:val="20"/>
        </w:rPr>
        <w:t>&gt;</w:t>
      </w:r>
      <w:r w:rsidRPr="00FF3089">
        <w:rPr>
          <w:rFonts w:ascii="Verdana" w:hAnsi="Verdana" w:cs="Arial"/>
          <w:b/>
          <w:bCs/>
          <w:sz w:val="20"/>
        </w:rPr>
        <w:t>20090731</w:t>
      </w:r>
      <w:r w:rsidRPr="00FF3089">
        <w:rPr>
          <w:rFonts w:ascii="Verdana" w:hAnsi="Verdana" w:cs="Arial"/>
          <w:color w:val="0000FF"/>
          <w:sz w:val="20"/>
        </w:rPr>
        <w:t>&lt;/</w:t>
      </w:r>
      <w:r w:rsidRPr="00FF3089">
        <w:rPr>
          <w:rFonts w:ascii="Verdana" w:hAnsi="Verdana" w:cs="Arial"/>
          <w:color w:val="990000"/>
          <w:sz w:val="20"/>
        </w:rPr>
        <w:t>order:DDD</w:t>
      </w:r>
      <w:r w:rsidRPr="00FF3089">
        <w:rPr>
          <w:rFonts w:ascii="Verdana" w:hAnsi="Verdana" w:cs="Arial"/>
          <w:color w:val="0000FF"/>
          <w:sz w:val="20"/>
        </w:rPr>
        <w:t>&gt;</w:t>
      </w:r>
      <w:r w:rsidRPr="00FF3089">
        <w:rPr>
          <w:rFonts w:ascii="Verdana" w:hAnsi="Verdana" w:cs="Arial"/>
          <w:sz w:val="20"/>
          <w:szCs w:val="20"/>
        </w:rPr>
        <w:t xml:space="preserve"> </w:t>
      </w:r>
    </w:p>
    <w:p w14:paraId="184B994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order:PORTTYP</w:t>
      </w:r>
      <w:r w:rsidRPr="00FF3089">
        <w:rPr>
          <w:rFonts w:ascii="Verdana" w:hAnsi="Verdana" w:cs="Arial"/>
          <w:color w:val="0000FF"/>
          <w:sz w:val="20"/>
        </w:rPr>
        <w:t>&gt;</w:t>
      </w:r>
      <w:r w:rsidRPr="00FF3089">
        <w:rPr>
          <w:rFonts w:ascii="Verdana" w:hAnsi="Verdana" w:cs="Arial"/>
          <w:b/>
          <w:bCs/>
          <w:sz w:val="20"/>
        </w:rPr>
        <w:t>L</w:t>
      </w:r>
      <w:r w:rsidRPr="00FF3089">
        <w:rPr>
          <w:rFonts w:ascii="Verdana" w:hAnsi="Verdana" w:cs="Arial"/>
          <w:color w:val="0000FF"/>
          <w:sz w:val="20"/>
        </w:rPr>
        <w:t>&lt;/</w:t>
      </w:r>
      <w:r w:rsidRPr="00FF3089">
        <w:rPr>
          <w:rFonts w:ascii="Verdana" w:hAnsi="Verdana" w:cs="Arial"/>
          <w:color w:val="990000"/>
          <w:sz w:val="20"/>
        </w:rPr>
        <w:t>order:PORTTYP</w:t>
      </w:r>
      <w:r w:rsidRPr="00FF3089">
        <w:rPr>
          <w:rFonts w:ascii="Verdana" w:hAnsi="Verdana" w:cs="Arial"/>
          <w:color w:val="0000FF"/>
          <w:sz w:val="20"/>
        </w:rPr>
        <w:t>&gt;</w:t>
      </w:r>
      <w:r w:rsidRPr="00FF3089">
        <w:rPr>
          <w:rFonts w:ascii="Verdana" w:hAnsi="Verdana" w:cs="Arial"/>
          <w:sz w:val="20"/>
          <w:szCs w:val="20"/>
        </w:rPr>
        <w:t xml:space="preserve"> </w:t>
      </w:r>
    </w:p>
    <w:p w14:paraId="274480B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order:AUTHORIZATION</w:t>
      </w:r>
      <w:r w:rsidRPr="00FF3089">
        <w:rPr>
          <w:rFonts w:ascii="Verdana" w:hAnsi="Verdana" w:cs="Arial"/>
          <w:color w:val="0000FF"/>
          <w:sz w:val="20"/>
        </w:rPr>
        <w:t>&gt;</w:t>
      </w:r>
    </w:p>
    <w:p w14:paraId="0A0A448C"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order:LSR_ADMIN</w:t>
      </w:r>
      <w:r w:rsidRPr="00FF3089">
        <w:rPr>
          <w:rFonts w:ascii="Verdana" w:hAnsi="Verdana" w:cs="Arial"/>
          <w:color w:val="0000FF"/>
          <w:sz w:val="20"/>
        </w:rPr>
        <w:t>&gt;</w:t>
      </w:r>
    </w:p>
    <w:p w14:paraId="46F46974" w14:textId="77777777" w:rsidR="001567C2" w:rsidRPr="00FF3089" w:rsidRDefault="001567C2" w:rsidP="001567C2">
      <w:pPr>
        <w:ind w:hanging="480"/>
        <w:rPr>
          <w:rFonts w:ascii="Verdana" w:hAnsi="Verdana" w:cs="Arial"/>
          <w:sz w:val="20"/>
          <w:szCs w:val="20"/>
        </w:rPr>
      </w:pPr>
      <w:hyperlink r:id="rId983"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order:LSR_BILL</w:t>
      </w:r>
      <w:r w:rsidRPr="00FF3089">
        <w:rPr>
          <w:rFonts w:ascii="Verdana" w:hAnsi="Verdana" w:cs="Arial"/>
          <w:color w:val="0000FF"/>
          <w:sz w:val="20"/>
        </w:rPr>
        <w:t>&gt;</w:t>
      </w:r>
    </w:p>
    <w:p w14:paraId="297E62A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order:BAN1</w:t>
      </w:r>
      <w:r w:rsidRPr="00FF3089">
        <w:rPr>
          <w:rFonts w:ascii="Verdana" w:hAnsi="Verdana" w:cs="Arial"/>
          <w:color w:val="0000FF"/>
          <w:sz w:val="20"/>
        </w:rPr>
        <w:t>&gt;</w:t>
      </w:r>
      <w:r w:rsidRPr="00FF3089">
        <w:rPr>
          <w:rFonts w:ascii="Verdana" w:hAnsi="Verdana" w:cs="Arial"/>
          <w:b/>
          <w:bCs/>
          <w:sz w:val="20"/>
        </w:rPr>
        <w:t>615Q886621621</w:t>
      </w:r>
      <w:r w:rsidRPr="00FF3089">
        <w:rPr>
          <w:rFonts w:ascii="Verdana" w:hAnsi="Verdana" w:cs="Arial"/>
          <w:color w:val="0000FF"/>
          <w:sz w:val="20"/>
        </w:rPr>
        <w:t>&lt;/</w:t>
      </w:r>
      <w:r w:rsidRPr="00FF3089">
        <w:rPr>
          <w:rFonts w:ascii="Verdana" w:hAnsi="Verdana" w:cs="Arial"/>
          <w:color w:val="990000"/>
          <w:sz w:val="20"/>
        </w:rPr>
        <w:t>order:BAN1</w:t>
      </w:r>
      <w:r w:rsidRPr="00FF3089">
        <w:rPr>
          <w:rFonts w:ascii="Verdana" w:hAnsi="Verdana" w:cs="Arial"/>
          <w:color w:val="0000FF"/>
          <w:sz w:val="20"/>
        </w:rPr>
        <w:t>&gt;</w:t>
      </w:r>
      <w:r w:rsidRPr="00FF3089">
        <w:rPr>
          <w:rFonts w:ascii="Verdana" w:hAnsi="Verdana" w:cs="Arial"/>
          <w:sz w:val="20"/>
          <w:szCs w:val="20"/>
        </w:rPr>
        <w:t xml:space="preserve"> </w:t>
      </w:r>
    </w:p>
    <w:p w14:paraId="709A8C02"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order:LSR_BILL</w:t>
      </w:r>
      <w:r w:rsidRPr="00FF3089">
        <w:rPr>
          <w:rFonts w:ascii="Verdana" w:hAnsi="Verdana" w:cs="Arial"/>
          <w:color w:val="0000FF"/>
          <w:sz w:val="20"/>
        </w:rPr>
        <w:t>&gt;</w:t>
      </w:r>
    </w:p>
    <w:p w14:paraId="73FA1A8A" w14:textId="77777777" w:rsidR="001567C2" w:rsidRPr="00FF3089" w:rsidRDefault="001567C2" w:rsidP="001567C2">
      <w:pPr>
        <w:ind w:hanging="480"/>
        <w:rPr>
          <w:rFonts w:ascii="Verdana" w:hAnsi="Verdana" w:cs="Arial"/>
          <w:sz w:val="20"/>
          <w:szCs w:val="20"/>
        </w:rPr>
      </w:pPr>
      <w:hyperlink r:id="rId984"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order:CONTACT</w:t>
      </w:r>
      <w:r w:rsidRPr="00FF3089">
        <w:rPr>
          <w:rFonts w:ascii="Verdana" w:hAnsi="Verdana" w:cs="Arial"/>
          <w:color w:val="0000FF"/>
          <w:sz w:val="20"/>
        </w:rPr>
        <w:t>&gt;</w:t>
      </w:r>
    </w:p>
    <w:p w14:paraId="5CD91D0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w:t>
      </w:r>
      <w:r w:rsidRPr="00FF3089">
        <w:rPr>
          <w:rFonts w:ascii="Verdana" w:hAnsi="Verdana" w:cs="Arial"/>
          <w:color w:val="0000FF"/>
          <w:sz w:val="20"/>
        </w:rPr>
        <w:t>&gt;</w:t>
      </w:r>
      <w:r w:rsidRPr="00FF3089">
        <w:rPr>
          <w:rFonts w:ascii="Verdana" w:hAnsi="Verdana" w:cs="Arial"/>
          <w:b/>
          <w:bCs/>
          <w:sz w:val="20"/>
        </w:rPr>
        <w:t>Bojangles</w:t>
      </w:r>
      <w:r w:rsidRPr="00FF3089">
        <w:rPr>
          <w:rFonts w:ascii="Verdana" w:hAnsi="Verdana" w:cs="Arial"/>
          <w:color w:val="0000FF"/>
          <w:sz w:val="20"/>
        </w:rPr>
        <w:t>&lt;/</w:t>
      </w:r>
      <w:r w:rsidRPr="00FF3089">
        <w:rPr>
          <w:rFonts w:ascii="Verdana" w:hAnsi="Verdana" w:cs="Arial"/>
          <w:color w:val="990000"/>
          <w:sz w:val="20"/>
        </w:rPr>
        <w:t>order:INIT</w:t>
      </w:r>
      <w:r w:rsidRPr="00FF3089">
        <w:rPr>
          <w:rFonts w:ascii="Verdana" w:hAnsi="Verdana" w:cs="Arial"/>
          <w:color w:val="0000FF"/>
          <w:sz w:val="20"/>
        </w:rPr>
        <w:t>&gt;</w:t>
      </w:r>
      <w:r w:rsidRPr="00FF3089">
        <w:rPr>
          <w:rFonts w:ascii="Verdana" w:hAnsi="Verdana" w:cs="Arial"/>
          <w:sz w:val="20"/>
          <w:szCs w:val="20"/>
        </w:rPr>
        <w:t xml:space="preserve"> </w:t>
      </w:r>
    </w:p>
    <w:p w14:paraId="103BDAA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order:INIT_TEL_NO</w:t>
      </w:r>
      <w:r w:rsidRPr="00FF3089">
        <w:rPr>
          <w:rFonts w:ascii="Verdana" w:hAnsi="Verdana" w:cs="Arial"/>
          <w:color w:val="0000FF"/>
          <w:sz w:val="20"/>
        </w:rPr>
        <w:t>&gt;</w:t>
      </w:r>
      <w:r w:rsidRPr="00FF3089">
        <w:rPr>
          <w:rFonts w:ascii="Verdana" w:hAnsi="Verdana" w:cs="Arial"/>
          <w:b/>
          <w:bCs/>
          <w:sz w:val="20"/>
        </w:rPr>
        <w:t>8884448888</w:t>
      </w:r>
      <w:r w:rsidRPr="00FF3089">
        <w:rPr>
          <w:rFonts w:ascii="Verdana" w:hAnsi="Verdana" w:cs="Arial"/>
          <w:color w:val="0000FF"/>
          <w:sz w:val="20"/>
        </w:rPr>
        <w:t>&lt;/</w:t>
      </w:r>
      <w:r w:rsidRPr="00FF3089">
        <w:rPr>
          <w:rFonts w:ascii="Verdana" w:hAnsi="Verdana" w:cs="Arial"/>
          <w:color w:val="990000"/>
          <w:sz w:val="20"/>
        </w:rPr>
        <w:t>order:INIT_TEL_NO</w:t>
      </w:r>
      <w:r w:rsidRPr="00FF3089">
        <w:rPr>
          <w:rFonts w:ascii="Verdana" w:hAnsi="Verdana" w:cs="Arial"/>
          <w:color w:val="0000FF"/>
          <w:sz w:val="20"/>
        </w:rPr>
        <w:t>&gt;</w:t>
      </w:r>
      <w:r w:rsidRPr="00FF3089">
        <w:rPr>
          <w:rFonts w:ascii="Verdana" w:hAnsi="Verdana" w:cs="Arial"/>
          <w:sz w:val="20"/>
          <w:szCs w:val="20"/>
        </w:rPr>
        <w:t xml:space="preserve"> </w:t>
      </w:r>
    </w:p>
    <w:p w14:paraId="63411B1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order:INIT_FAX_NO</w:t>
      </w:r>
      <w:r w:rsidRPr="00FF3089">
        <w:rPr>
          <w:rFonts w:ascii="Verdana" w:hAnsi="Verdana" w:cs="Arial"/>
          <w:color w:val="0000FF"/>
          <w:sz w:val="20"/>
        </w:rPr>
        <w:t>&gt;</w:t>
      </w:r>
      <w:r w:rsidRPr="00FF3089">
        <w:rPr>
          <w:rFonts w:ascii="Verdana" w:hAnsi="Verdana" w:cs="Arial"/>
          <w:b/>
          <w:bCs/>
          <w:sz w:val="20"/>
        </w:rPr>
        <w:t>4448884444</w:t>
      </w:r>
      <w:r w:rsidRPr="00FF3089">
        <w:rPr>
          <w:rFonts w:ascii="Verdana" w:hAnsi="Verdana" w:cs="Arial"/>
          <w:color w:val="0000FF"/>
          <w:sz w:val="20"/>
        </w:rPr>
        <w:t>&lt;/</w:t>
      </w:r>
      <w:r w:rsidRPr="00FF3089">
        <w:rPr>
          <w:rFonts w:ascii="Verdana" w:hAnsi="Verdana" w:cs="Arial"/>
          <w:color w:val="990000"/>
          <w:sz w:val="20"/>
        </w:rPr>
        <w:t>order:INIT_FAX_NO</w:t>
      </w:r>
      <w:r w:rsidRPr="00FF3089">
        <w:rPr>
          <w:rFonts w:ascii="Verdana" w:hAnsi="Verdana" w:cs="Arial"/>
          <w:color w:val="0000FF"/>
          <w:sz w:val="20"/>
        </w:rPr>
        <w:t>&gt;</w:t>
      </w:r>
      <w:r w:rsidRPr="00FF3089">
        <w:rPr>
          <w:rFonts w:ascii="Verdana" w:hAnsi="Verdana" w:cs="Arial"/>
          <w:sz w:val="20"/>
          <w:szCs w:val="20"/>
        </w:rPr>
        <w:t xml:space="preserve"> </w:t>
      </w:r>
    </w:p>
    <w:p w14:paraId="53B8AE3F" w14:textId="77777777" w:rsidR="001567C2" w:rsidRPr="008C51B0" w:rsidRDefault="001567C2" w:rsidP="001567C2">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order:IMPCON</w:t>
      </w:r>
      <w:r w:rsidRPr="008C51B0">
        <w:rPr>
          <w:rFonts w:ascii="Verdana" w:hAnsi="Verdana" w:cs="Arial"/>
          <w:color w:val="0000FF"/>
          <w:sz w:val="20"/>
          <w:lang w:val="es-ES"/>
        </w:rPr>
        <w:t>&gt;</w:t>
      </w:r>
      <w:r w:rsidRPr="008C51B0">
        <w:rPr>
          <w:rFonts w:ascii="Verdana" w:hAnsi="Verdana" w:cs="Arial"/>
          <w:b/>
          <w:bCs/>
          <w:sz w:val="20"/>
          <w:lang w:val="es-ES"/>
        </w:rPr>
        <w:t>Sylvester</w:t>
      </w:r>
      <w:r w:rsidRPr="008C51B0">
        <w:rPr>
          <w:rFonts w:ascii="Verdana" w:hAnsi="Verdana" w:cs="Arial"/>
          <w:color w:val="0000FF"/>
          <w:sz w:val="20"/>
          <w:lang w:val="es-ES"/>
        </w:rPr>
        <w:t>&lt;/</w:t>
      </w:r>
      <w:r w:rsidRPr="008C51B0">
        <w:rPr>
          <w:rFonts w:ascii="Verdana" w:hAnsi="Verdana" w:cs="Arial"/>
          <w:color w:val="990000"/>
          <w:sz w:val="20"/>
          <w:lang w:val="es-ES"/>
        </w:rPr>
        <w:t>order:IMPCON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6F019AE0" w14:textId="77777777" w:rsidR="001567C2" w:rsidRPr="008C51B0" w:rsidRDefault="001567C2" w:rsidP="001567C2">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order:IMPCON_TEL_NO</w:t>
      </w:r>
      <w:r w:rsidRPr="008C51B0">
        <w:rPr>
          <w:rFonts w:ascii="Verdana" w:hAnsi="Verdana" w:cs="Arial"/>
          <w:color w:val="0000FF"/>
          <w:sz w:val="20"/>
          <w:lang w:val="es-ES"/>
        </w:rPr>
        <w:t>&gt;</w:t>
      </w:r>
      <w:r w:rsidRPr="008C51B0">
        <w:rPr>
          <w:rFonts w:ascii="Verdana" w:hAnsi="Verdana" w:cs="Arial"/>
          <w:b/>
          <w:bCs/>
          <w:sz w:val="20"/>
          <w:lang w:val="es-ES"/>
        </w:rPr>
        <w:t>7707773333</w:t>
      </w:r>
      <w:r w:rsidRPr="008C51B0">
        <w:rPr>
          <w:rFonts w:ascii="Verdana" w:hAnsi="Verdana" w:cs="Arial"/>
          <w:color w:val="0000FF"/>
          <w:sz w:val="20"/>
          <w:lang w:val="es-ES"/>
        </w:rPr>
        <w:t>&lt;/</w:t>
      </w:r>
      <w:r w:rsidRPr="008C51B0">
        <w:rPr>
          <w:rFonts w:ascii="Verdana" w:hAnsi="Verdana" w:cs="Arial"/>
          <w:color w:val="990000"/>
          <w:sz w:val="20"/>
          <w:lang w:val="es-ES"/>
        </w:rPr>
        <w:t>order:IMPCON_TEL_NO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2B9F641C" w14:textId="77777777" w:rsidR="001567C2" w:rsidRPr="00FF3089" w:rsidRDefault="001567C2" w:rsidP="001567C2">
      <w:pPr>
        <w:ind w:hanging="24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order:CONTACT</w:t>
      </w:r>
      <w:r w:rsidRPr="00FF3089">
        <w:rPr>
          <w:rFonts w:ascii="Verdana" w:hAnsi="Verdana" w:cs="Arial"/>
          <w:color w:val="0000FF"/>
          <w:sz w:val="20"/>
        </w:rPr>
        <w:t>&gt;</w:t>
      </w:r>
    </w:p>
    <w:p w14:paraId="1CD04CD5"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w:t>
      </w:r>
      <w:r w:rsidRPr="00FF3089">
        <w:rPr>
          <w:rFonts w:ascii="Verdana" w:hAnsi="Verdana" w:cs="Arial"/>
          <w:color w:val="0000FF"/>
          <w:sz w:val="20"/>
        </w:rPr>
        <w:t>&gt;</w:t>
      </w:r>
    </w:p>
    <w:p w14:paraId="7E2045DE" w14:textId="77777777" w:rsidR="001567C2" w:rsidRPr="00FF3089" w:rsidRDefault="001567C2" w:rsidP="001567C2">
      <w:pPr>
        <w:ind w:hanging="480"/>
        <w:rPr>
          <w:rFonts w:ascii="Verdana" w:hAnsi="Verdana" w:cs="Arial"/>
          <w:sz w:val="20"/>
          <w:szCs w:val="20"/>
        </w:rPr>
      </w:pPr>
      <w:hyperlink r:id="rId985"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order:EU</w:t>
      </w:r>
      <w:r w:rsidRPr="00FF3089">
        <w:rPr>
          <w:rFonts w:ascii="Verdana" w:hAnsi="Verdana" w:cs="Arial"/>
          <w:color w:val="0000FF"/>
          <w:sz w:val="20"/>
        </w:rPr>
        <w:t>&gt;</w:t>
      </w:r>
    </w:p>
    <w:p w14:paraId="37254238" w14:textId="77777777" w:rsidR="001567C2" w:rsidRPr="00FF3089" w:rsidRDefault="001567C2" w:rsidP="001567C2">
      <w:pPr>
        <w:ind w:hanging="480"/>
        <w:rPr>
          <w:rFonts w:ascii="Verdana" w:hAnsi="Verdana" w:cs="Arial"/>
          <w:sz w:val="20"/>
          <w:szCs w:val="20"/>
        </w:rPr>
      </w:pPr>
      <w:hyperlink r:id="rId986"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w:t>
      </w:r>
      <w:r w:rsidRPr="00FF3089">
        <w:rPr>
          <w:rFonts w:ascii="Verdana" w:hAnsi="Verdana" w:cs="Arial"/>
          <w:color w:val="0000FF"/>
          <w:sz w:val="20"/>
        </w:rPr>
        <w:t>&gt;</w:t>
      </w:r>
    </w:p>
    <w:p w14:paraId="2B6A3FD4" w14:textId="77777777" w:rsidR="001567C2" w:rsidRPr="00FF3089" w:rsidRDefault="001567C2" w:rsidP="001567C2">
      <w:pPr>
        <w:ind w:hanging="480"/>
        <w:rPr>
          <w:rFonts w:ascii="Verdana" w:hAnsi="Verdana" w:cs="Arial"/>
          <w:sz w:val="20"/>
          <w:szCs w:val="20"/>
        </w:rPr>
      </w:pPr>
      <w:hyperlink r:id="rId987"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order:LOC_ACCESS_HEADER_INFO</w:t>
      </w:r>
      <w:r w:rsidRPr="00FF3089">
        <w:rPr>
          <w:rFonts w:ascii="Verdana" w:hAnsi="Verdana" w:cs="Arial"/>
          <w:color w:val="0000FF"/>
          <w:sz w:val="20"/>
        </w:rPr>
        <w:t>&gt;</w:t>
      </w:r>
    </w:p>
    <w:p w14:paraId="261F678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order:NAME</w:t>
      </w:r>
      <w:r w:rsidRPr="00FF3089">
        <w:rPr>
          <w:rFonts w:ascii="Verdana" w:hAnsi="Verdana" w:cs="Arial"/>
          <w:color w:val="0000FF"/>
          <w:sz w:val="20"/>
        </w:rPr>
        <w:t>&gt;</w:t>
      </w:r>
      <w:r w:rsidRPr="00FF3089">
        <w:rPr>
          <w:rFonts w:ascii="Verdana" w:hAnsi="Verdana" w:cs="Arial"/>
          <w:b/>
          <w:bCs/>
          <w:sz w:val="20"/>
        </w:rPr>
        <w:t>Talking Parrot</w:t>
      </w:r>
      <w:r w:rsidRPr="00FF3089">
        <w:rPr>
          <w:rFonts w:ascii="Verdana" w:hAnsi="Verdana" w:cs="Arial"/>
          <w:color w:val="0000FF"/>
          <w:sz w:val="20"/>
        </w:rPr>
        <w:t>&lt;/</w:t>
      </w:r>
      <w:r w:rsidRPr="00FF3089">
        <w:rPr>
          <w:rFonts w:ascii="Verdana" w:hAnsi="Verdana" w:cs="Arial"/>
          <w:color w:val="990000"/>
          <w:sz w:val="20"/>
        </w:rPr>
        <w:t>order:NAME</w:t>
      </w:r>
      <w:r w:rsidRPr="00FF3089">
        <w:rPr>
          <w:rFonts w:ascii="Verdana" w:hAnsi="Verdana" w:cs="Arial"/>
          <w:color w:val="0000FF"/>
          <w:sz w:val="20"/>
        </w:rPr>
        <w:t>&gt;</w:t>
      </w:r>
      <w:r w:rsidRPr="00FF3089">
        <w:rPr>
          <w:rFonts w:ascii="Verdana" w:hAnsi="Verdana" w:cs="Arial"/>
          <w:sz w:val="20"/>
          <w:szCs w:val="20"/>
        </w:rPr>
        <w:t xml:space="preserve"> </w:t>
      </w:r>
    </w:p>
    <w:p w14:paraId="1DD48DA0" w14:textId="77777777" w:rsidR="001567C2" w:rsidRPr="00FF3089" w:rsidRDefault="001567C2" w:rsidP="001567C2">
      <w:pPr>
        <w:ind w:hanging="480"/>
        <w:rPr>
          <w:rFonts w:ascii="Verdana" w:hAnsi="Verdana" w:cs="Arial"/>
          <w:sz w:val="20"/>
          <w:szCs w:val="20"/>
        </w:rPr>
      </w:pPr>
      <w:hyperlink r:id="rId988"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order:ORD_SVC_ADDR_GRP</w:t>
      </w:r>
      <w:r w:rsidRPr="00FF3089">
        <w:rPr>
          <w:rFonts w:ascii="Verdana" w:hAnsi="Verdana" w:cs="Arial"/>
          <w:color w:val="0000FF"/>
          <w:sz w:val="20"/>
        </w:rPr>
        <w:t>&gt;</w:t>
      </w:r>
    </w:p>
    <w:p w14:paraId="7E4A013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order:SANO</w:t>
      </w:r>
      <w:r w:rsidRPr="00FF3089">
        <w:rPr>
          <w:rFonts w:ascii="Verdana" w:hAnsi="Verdana" w:cs="Arial"/>
          <w:color w:val="0000FF"/>
          <w:sz w:val="20"/>
        </w:rPr>
        <w:t>&gt;</w:t>
      </w:r>
      <w:r w:rsidRPr="00FF3089">
        <w:rPr>
          <w:rFonts w:ascii="Verdana" w:hAnsi="Verdana" w:cs="Arial"/>
          <w:b/>
          <w:bCs/>
          <w:sz w:val="20"/>
        </w:rPr>
        <w:t>3705</w:t>
      </w:r>
      <w:r w:rsidRPr="00FF3089">
        <w:rPr>
          <w:rFonts w:ascii="Verdana" w:hAnsi="Verdana" w:cs="Arial"/>
          <w:color w:val="0000FF"/>
          <w:sz w:val="20"/>
        </w:rPr>
        <w:t>&lt;/</w:t>
      </w:r>
      <w:r w:rsidRPr="00FF3089">
        <w:rPr>
          <w:rFonts w:ascii="Verdana" w:hAnsi="Verdana" w:cs="Arial"/>
          <w:color w:val="990000"/>
          <w:sz w:val="20"/>
        </w:rPr>
        <w:t>order:SANO</w:t>
      </w:r>
      <w:r w:rsidRPr="00FF3089">
        <w:rPr>
          <w:rFonts w:ascii="Verdana" w:hAnsi="Verdana" w:cs="Arial"/>
          <w:color w:val="0000FF"/>
          <w:sz w:val="20"/>
        </w:rPr>
        <w:t>&gt;</w:t>
      </w:r>
      <w:r w:rsidRPr="00FF3089">
        <w:rPr>
          <w:rFonts w:ascii="Verdana" w:hAnsi="Verdana" w:cs="Arial"/>
          <w:sz w:val="20"/>
          <w:szCs w:val="20"/>
        </w:rPr>
        <w:t xml:space="preserve"> </w:t>
      </w:r>
    </w:p>
    <w:p w14:paraId="781CE5B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order:SASN</w:t>
      </w:r>
      <w:r w:rsidRPr="00FF3089">
        <w:rPr>
          <w:rFonts w:ascii="Verdana" w:hAnsi="Verdana" w:cs="Arial"/>
          <w:color w:val="0000FF"/>
          <w:sz w:val="20"/>
        </w:rPr>
        <w:t>&gt;</w:t>
      </w:r>
      <w:r w:rsidRPr="00FF3089">
        <w:rPr>
          <w:rFonts w:ascii="Verdana" w:hAnsi="Verdana" w:cs="Arial"/>
          <w:b/>
          <w:bCs/>
          <w:sz w:val="20"/>
        </w:rPr>
        <w:t>Outland</w:t>
      </w:r>
      <w:r w:rsidRPr="00FF3089">
        <w:rPr>
          <w:rFonts w:ascii="Verdana" w:hAnsi="Verdana" w:cs="Arial"/>
          <w:color w:val="0000FF"/>
          <w:sz w:val="20"/>
        </w:rPr>
        <w:t>&lt;/</w:t>
      </w:r>
      <w:r w:rsidRPr="00FF3089">
        <w:rPr>
          <w:rFonts w:ascii="Verdana" w:hAnsi="Verdana" w:cs="Arial"/>
          <w:color w:val="990000"/>
          <w:sz w:val="20"/>
        </w:rPr>
        <w:t>order:SASN</w:t>
      </w:r>
      <w:r w:rsidRPr="00FF3089">
        <w:rPr>
          <w:rFonts w:ascii="Verdana" w:hAnsi="Verdana" w:cs="Arial"/>
          <w:color w:val="0000FF"/>
          <w:sz w:val="20"/>
        </w:rPr>
        <w:t>&gt;</w:t>
      </w:r>
      <w:r w:rsidRPr="00FF3089">
        <w:rPr>
          <w:rFonts w:ascii="Verdana" w:hAnsi="Verdana" w:cs="Arial"/>
          <w:sz w:val="20"/>
          <w:szCs w:val="20"/>
        </w:rPr>
        <w:t xml:space="preserve"> </w:t>
      </w:r>
    </w:p>
    <w:p w14:paraId="07A5250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order:SATH</w:t>
      </w:r>
      <w:r w:rsidRPr="00FF3089">
        <w:rPr>
          <w:rFonts w:ascii="Verdana" w:hAnsi="Verdana" w:cs="Arial"/>
          <w:color w:val="0000FF"/>
          <w:sz w:val="20"/>
        </w:rPr>
        <w:t>&gt;</w:t>
      </w:r>
      <w:r w:rsidRPr="00FF3089">
        <w:rPr>
          <w:rFonts w:ascii="Verdana" w:hAnsi="Verdana" w:cs="Arial"/>
          <w:b/>
          <w:bCs/>
          <w:sz w:val="20"/>
        </w:rPr>
        <w:t>Rd</w:t>
      </w:r>
      <w:r w:rsidRPr="00FF3089">
        <w:rPr>
          <w:rFonts w:ascii="Verdana" w:hAnsi="Verdana" w:cs="Arial"/>
          <w:color w:val="0000FF"/>
          <w:sz w:val="20"/>
        </w:rPr>
        <w:t>&lt;/</w:t>
      </w:r>
      <w:r w:rsidRPr="00FF3089">
        <w:rPr>
          <w:rFonts w:ascii="Verdana" w:hAnsi="Verdana" w:cs="Arial"/>
          <w:color w:val="990000"/>
          <w:sz w:val="20"/>
        </w:rPr>
        <w:t>order:SATH</w:t>
      </w:r>
      <w:r w:rsidRPr="00FF3089">
        <w:rPr>
          <w:rFonts w:ascii="Verdana" w:hAnsi="Verdana" w:cs="Arial"/>
          <w:color w:val="0000FF"/>
          <w:sz w:val="20"/>
        </w:rPr>
        <w:t>&gt;</w:t>
      </w:r>
      <w:r w:rsidRPr="00FF3089">
        <w:rPr>
          <w:rFonts w:ascii="Verdana" w:hAnsi="Verdana" w:cs="Arial"/>
          <w:sz w:val="20"/>
          <w:szCs w:val="20"/>
        </w:rPr>
        <w:t xml:space="preserve"> </w:t>
      </w:r>
    </w:p>
    <w:p w14:paraId="658B248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order:CITY</w:t>
      </w:r>
      <w:r w:rsidRPr="00FF3089">
        <w:rPr>
          <w:rFonts w:ascii="Verdana" w:hAnsi="Verdana" w:cs="Arial"/>
          <w:color w:val="0000FF"/>
          <w:sz w:val="20"/>
        </w:rPr>
        <w:t>&gt;</w:t>
      </w:r>
      <w:smartTag w:uri="urn:schemas-microsoft-com:office:smarttags" w:element="City">
        <w:smartTag w:uri="urn:schemas-microsoft-com:office:smarttags" w:element="place">
          <w:r w:rsidRPr="00FF3089">
            <w:rPr>
              <w:rFonts w:ascii="Verdana" w:hAnsi="Verdana" w:cs="Arial"/>
              <w:b/>
              <w:bCs/>
              <w:sz w:val="20"/>
            </w:rPr>
            <w:t>Memphis</w:t>
          </w:r>
        </w:smartTag>
      </w:smartTag>
      <w:r w:rsidRPr="00FF3089">
        <w:rPr>
          <w:rFonts w:ascii="Verdana" w:hAnsi="Verdana" w:cs="Arial"/>
          <w:color w:val="0000FF"/>
          <w:sz w:val="20"/>
        </w:rPr>
        <w:t>&lt;/</w:t>
      </w:r>
      <w:r w:rsidRPr="00FF3089">
        <w:rPr>
          <w:rFonts w:ascii="Verdana" w:hAnsi="Verdana" w:cs="Arial"/>
          <w:color w:val="990000"/>
          <w:sz w:val="20"/>
        </w:rPr>
        <w:t>order:CITY</w:t>
      </w:r>
      <w:r w:rsidRPr="00FF3089">
        <w:rPr>
          <w:rFonts w:ascii="Verdana" w:hAnsi="Verdana" w:cs="Arial"/>
          <w:color w:val="0000FF"/>
          <w:sz w:val="20"/>
        </w:rPr>
        <w:t>&gt;</w:t>
      </w:r>
      <w:r w:rsidRPr="00FF3089">
        <w:rPr>
          <w:rFonts w:ascii="Verdana" w:hAnsi="Verdana" w:cs="Arial"/>
          <w:sz w:val="20"/>
          <w:szCs w:val="20"/>
        </w:rPr>
        <w:t xml:space="preserve"> </w:t>
      </w:r>
    </w:p>
    <w:p w14:paraId="26057A2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b/>
          <w:bCs/>
          <w:sz w:val="20"/>
        </w:rPr>
        <w:t>TN</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sz w:val="20"/>
          <w:szCs w:val="20"/>
        </w:rPr>
        <w:t xml:space="preserve"> </w:t>
      </w:r>
    </w:p>
    <w:p w14:paraId="3B2D0B75"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order:ZIP</w:t>
      </w:r>
      <w:r w:rsidRPr="00FF3089">
        <w:rPr>
          <w:rFonts w:ascii="Verdana" w:hAnsi="Verdana" w:cs="Arial"/>
          <w:color w:val="0000FF"/>
          <w:sz w:val="20"/>
        </w:rPr>
        <w:t>&gt;</w:t>
      </w:r>
      <w:r w:rsidRPr="00FF3089">
        <w:rPr>
          <w:rFonts w:ascii="Verdana" w:hAnsi="Verdana" w:cs="Arial"/>
          <w:b/>
          <w:bCs/>
          <w:sz w:val="20"/>
        </w:rPr>
        <w:t>38118</w:t>
      </w:r>
      <w:r w:rsidRPr="00FF3089">
        <w:rPr>
          <w:rFonts w:ascii="Verdana" w:hAnsi="Verdana" w:cs="Arial"/>
          <w:color w:val="0000FF"/>
          <w:sz w:val="20"/>
        </w:rPr>
        <w:t>&lt;/</w:t>
      </w:r>
      <w:r w:rsidRPr="00FF3089">
        <w:rPr>
          <w:rFonts w:ascii="Verdana" w:hAnsi="Verdana" w:cs="Arial"/>
          <w:color w:val="990000"/>
          <w:sz w:val="20"/>
        </w:rPr>
        <w:t>order:ZIP</w:t>
      </w:r>
      <w:r w:rsidRPr="00FF3089">
        <w:rPr>
          <w:rFonts w:ascii="Verdana" w:hAnsi="Verdana" w:cs="Arial"/>
          <w:color w:val="0000FF"/>
          <w:sz w:val="20"/>
        </w:rPr>
        <w:t>&gt;</w:t>
      </w:r>
      <w:r w:rsidRPr="00FF3089">
        <w:rPr>
          <w:rFonts w:ascii="Verdana" w:hAnsi="Verdana" w:cs="Arial"/>
          <w:sz w:val="20"/>
          <w:szCs w:val="20"/>
        </w:rPr>
        <w:t xml:space="preserve"> </w:t>
      </w:r>
    </w:p>
    <w:p w14:paraId="4A1D4BB0"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order:ORD_SVC_ADDR_GRP</w:t>
      </w:r>
      <w:r w:rsidRPr="00FF3089">
        <w:rPr>
          <w:rFonts w:ascii="Verdana" w:hAnsi="Verdana" w:cs="Arial"/>
          <w:color w:val="0000FF"/>
          <w:sz w:val="20"/>
        </w:rPr>
        <w:t>&gt;</w:t>
      </w:r>
    </w:p>
    <w:p w14:paraId="60ED840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order:LOC_ACCESS_HEADER_INFO</w:t>
      </w:r>
      <w:r w:rsidRPr="00FF3089">
        <w:rPr>
          <w:rFonts w:ascii="Verdana" w:hAnsi="Verdana" w:cs="Arial"/>
          <w:color w:val="0000FF"/>
          <w:sz w:val="20"/>
        </w:rPr>
        <w:t>&gt;</w:t>
      </w:r>
    </w:p>
    <w:p w14:paraId="12EE6892"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w:t>
      </w:r>
      <w:r w:rsidRPr="00FF3089">
        <w:rPr>
          <w:rFonts w:ascii="Verdana" w:hAnsi="Verdana" w:cs="Arial"/>
          <w:color w:val="0000FF"/>
          <w:sz w:val="20"/>
        </w:rPr>
        <w:t>&gt;</w:t>
      </w:r>
    </w:p>
    <w:p w14:paraId="5F2E57B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order:EU</w:t>
      </w:r>
      <w:r w:rsidRPr="00FF3089">
        <w:rPr>
          <w:rFonts w:ascii="Verdana" w:hAnsi="Verdana" w:cs="Arial"/>
          <w:color w:val="0000FF"/>
          <w:sz w:val="20"/>
        </w:rPr>
        <w:t>&gt;</w:t>
      </w:r>
    </w:p>
    <w:p w14:paraId="0FE80DE8" w14:textId="77777777" w:rsidR="001567C2" w:rsidRPr="00FF3089" w:rsidRDefault="001567C2" w:rsidP="001567C2">
      <w:pPr>
        <w:ind w:hanging="480"/>
        <w:rPr>
          <w:rFonts w:ascii="Verdana" w:hAnsi="Verdana" w:cs="Arial"/>
          <w:sz w:val="20"/>
          <w:szCs w:val="20"/>
        </w:rPr>
      </w:pPr>
      <w:hyperlink r:id="rId989"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w:t>
      </w:r>
      <w:r w:rsidRPr="00FF3089">
        <w:rPr>
          <w:rFonts w:ascii="Verdana" w:hAnsi="Verdana" w:cs="Arial"/>
          <w:color w:val="0000FF"/>
          <w:sz w:val="20"/>
        </w:rPr>
        <w:t>&gt;</w:t>
      </w:r>
    </w:p>
    <w:p w14:paraId="546A2B83" w14:textId="77777777" w:rsidR="001567C2" w:rsidRPr="00FF3089" w:rsidRDefault="001567C2" w:rsidP="001567C2">
      <w:pPr>
        <w:ind w:hanging="480"/>
        <w:rPr>
          <w:rFonts w:ascii="Verdana" w:hAnsi="Verdana" w:cs="Arial"/>
          <w:sz w:val="20"/>
          <w:szCs w:val="20"/>
        </w:rPr>
      </w:pPr>
      <w:hyperlink r:id="rId990"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order:PS_ADMIN</w:t>
      </w:r>
      <w:r w:rsidRPr="00FF3089">
        <w:rPr>
          <w:rFonts w:ascii="Verdana" w:hAnsi="Verdana" w:cs="Arial"/>
          <w:color w:val="0000FF"/>
          <w:sz w:val="20"/>
        </w:rPr>
        <w:t>&gt;</w:t>
      </w:r>
    </w:p>
    <w:p w14:paraId="08141D3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order:PQTY</w:t>
      </w:r>
      <w:r w:rsidRPr="00FF3089">
        <w:rPr>
          <w:rFonts w:ascii="Verdana" w:hAnsi="Verdana" w:cs="Arial"/>
          <w:color w:val="0000FF"/>
          <w:sz w:val="20"/>
        </w:rPr>
        <w:t>&gt;</w:t>
      </w:r>
      <w:r w:rsidRPr="00FF3089">
        <w:rPr>
          <w:rFonts w:ascii="Verdana" w:hAnsi="Verdana" w:cs="Arial"/>
          <w:b/>
          <w:bCs/>
          <w:sz w:val="20"/>
        </w:rPr>
        <w:t>001</w:t>
      </w:r>
      <w:r w:rsidRPr="00FF3089">
        <w:rPr>
          <w:rFonts w:ascii="Verdana" w:hAnsi="Verdana" w:cs="Arial"/>
          <w:color w:val="0000FF"/>
          <w:sz w:val="20"/>
        </w:rPr>
        <w:t>&lt;/</w:t>
      </w:r>
      <w:r w:rsidRPr="00FF3089">
        <w:rPr>
          <w:rFonts w:ascii="Verdana" w:hAnsi="Verdana" w:cs="Arial"/>
          <w:color w:val="990000"/>
          <w:sz w:val="20"/>
        </w:rPr>
        <w:t>order:PQTY</w:t>
      </w:r>
      <w:r w:rsidRPr="00FF3089">
        <w:rPr>
          <w:rFonts w:ascii="Verdana" w:hAnsi="Verdana" w:cs="Arial"/>
          <w:color w:val="0000FF"/>
          <w:sz w:val="20"/>
        </w:rPr>
        <w:t>&gt;</w:t>
      </w:r>
      <w:r w:rsidRPr="00FF3089">
        <w:rPr>
          <w:rFonts w:ascii="Verdana" w:hAnsi="Verdana" w:cs="Arial"/>
          <w:sz w:val="20"/>
          <w:szCs w:val="20"/>
        </w:rPr>
        <w:t xml:space="preserve"> </w:t>
      </w:r>
    </w:p>
    <w:p w14:paraId="06B11ADA"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order:PS_ADMIN</w:t>
      </w:r>
      <w:r w:rsidRPr="00FF3089">
        <w:rPr>
          <w:rFonts w:ascii="Verdana" w:hAnsi="Verdana" w:cs="Arial"/>
          <w:color w:val="0000FF"/>
          <w:sz w:val="20"/>
        </w:rPr>
        <w:t>&gt;</w:t>
      </w:r>
    </w:p>
    <w:p w14:paraId="535FD132" w14:textId="77777777" w:rsidR="001567C2" w:rsidRPr="00FF3089" w:rsidRDefault="001567C2" w:rsidP="001567C2">
      <w:pPr>
        <w:ind w:hanging="480"/>
        <w:rPr>
          <w:rFonts w:ascii="Verdana" w:hAnsi="Verdana" w:cs="Arial"/>
          <w:sz w:val="20"/>
          <w:szCs w:val="20"/>
        </w:rPr>
      </w:pPr>
      <w:hyperlink r:id="rId991"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order:PS_SVC_DET</w:t>
      </w:r>
      <w:r w:rsidRPr="00FF3089">
        <w:rPr>
          <w:rFonts w:ascii="Verdana" w:hAnsi="Verdana" w:cs="Arial"/>
          <w:color w:val="0000FF"/>
          <w:sz w:val="20"/>
        </w:rPr>
        <w:t>&gt;</w:t>
      </w:r>
    </w:p>
    <w:p w14:paraId="1DE9474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order:TNS</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order:TNS</w:t>
      </w:r>
      <w:r w:rsidRPr="00FF3089">
        <w:rPr>
          <w:rFonts w:ascii="Verdana" w:hAnsi="Verdana" w:cs="Arial"/>
          <w:color w:val="0000FF"/>
          <w:sz w:val="20"/>
        </w:rPr>
        <w:t>&gt;</w:t>
      </w:r>
      <w:r w:rsidRPr="00FF3089">
        <w:rPr>
          <w:rFonts w:ascii="Verdana" w:hAnsi="Verdana" w:cs="Arial"/>
          <w:sz w:val="20"/>
          <w:szCs w:val="20"/>
        </w:rPr>
        <w:t xml:space="preserve"> </w:t>
      </w:r>
    </w:p>
    <w:p w14:paraId="195F452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order:LNECLSSVC</w:t>
      </w:r>
      <w:r w:rsidRPr="00FF3089">
        <w:rPr>
          <w:rFonts w:ascii="Verdana" w:hAnsi="Verdana" w:cs="Arial"/>
          <w:color w:val="0000FF"/>
          <w:sz w:val="20"/>
        </w:rPr>
        <w:t>&gt;</w:t>
      </w:r>
      <w:r w:rsidRPr="00FF3089">
        <w:rPr>
          <w:rFonts w:ascii="Verdana" w:hAnsi="Verdana" w:cs="Arial"/>
          <w:b/>
          <w:bCs/>
          <w:sz w:val="20"/>
        </w:rPr>
        <w:t>UEPBL</w:t>
      </w:r>
      <w:r w:rsidRPr="00FF3089">
        <w:rPr>
          <w:rFonts w:ascii="Verdana" w:hAnsi="Verdana" w:cs="Arial"/>
          <w:color w:val="0000FF"/>
          <w:sz w:val="20"/>
        </w:rPr>
        <w:t>&lt;/</w:t>
      </w:r>
      <w:r w:rsidRPr="00FF3089">
        <w:rPr>
          <w:rFonts w:ascii="Verdana" w:hAnsi="Verdana" w:cs="Arial"/>
          <w:color w:val="990000"/>
          <w:sz w:val="20"/>
        </w:rPr>
        <w:t>order:LNECLSSVC</w:t>
      </w:r>
      <w:r w:rsidRPr="00FF3089">
        <w:rPr>
          <w:rFonts w:ascii="Verdana" w:hAnsi="Verdana" w:cs="Arial"/>
          <w:color w:val="0000FF"/>
          <w:sz w:val="20"/>
        </w:rPr>
        <w:t>&gt;</w:t>
      </w:r>
      <w:r w:rsidRPr="00FF3089">
        <w:rPr>
          <w:rFonts w:ascii="Verdana" w:hAnsi="Verdana" w:cs="Arial"/>
          <w:sz w:val="20"/>
          <w:szCs w:val="20"/>
        </w:rPr>
        <w:t xml:space="preserve"> </w:t>
      </w:r>
    </w:p>
    <w:p w14:paraId="76ECE060" w14:textId="77777777" w:rsidR="001567C2" w:rsidRPr="00FF3089" w:rsidRDefault="001567C2" w:rsidP="001567C2">
      <w:pPr>
        <w:ind w:hanging="480"/>
        <w:rPr>
          <w:rFonts w:ascii="Verdana" w:hAnsi="Verdana" w:cs="Arial"/>
          <w:sz w:val="20"/>
          <w:szCs w:val="20"/>
        </w:rPr>
      </w:pPr>
      <w:hyperlink r:id="rId992"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order:SVC_DET_GRP</w:t>
      </w:r>
      <w:r w:rsidRPr="00FF3089">
        <w:rPr>
          <w:rFonts w:ascii="Verdana" w:hAnsi="Verdana" w:cs="Arial"/>
          <w:color w:val="0000FF"/>
          <w:sz w:val="20"/>
        </w:rPr>
        <w:t>&gt;</w:t>
      </w:r>
    </w:p>
    <w:p w14:paraId="7868C2B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order:LNUM</w:t>
      </w:r>
      <w:r w:rsidRPr="00FF3089">
        <w:rPr>
          <w:rFonts w:ascii="Verdana" w:hAnsi="Verdana" w:cs="Arial"/>
          <w:color w:val="0000FF"/>
          <w:sz w:val="20"/>
        </w:rPr>
        <w:t>&gt;</w:t>
      </w:r>
      <w:r w:rsidRPr="00FF3089">
        <w:rPr>
          <w:rFonts w:ascii="Verdana" w:hAnsi="Verdana" w:cs="Arial"/>
          <w:b/>
          <w:bCs/>
          <w:sz w:val="20"/>
        </w:rPr>
        <w:t>00001</w:t>
      </w:r>
      <w:r w:rsidRPr="00FF3089">
        <w:rPr>
          <w:rFonts w:ascii="Verdana" w:hAnsi="Verdana" w:cs="Arial"/>
          <w:color w:val="0000FF"/>
          <w:sz w:val="20"/>
        </w:rPr>
        <w:t>&lt;/</w:t>
      </w:r>
      <w:r w:rsidRPr="00FF3089">
        <w:rPr>
          <w:rFonts w:ascii="Verdana" w:hAnsi="Verdana" w:cs="Arial"/>
          <w:color w:val="990000"/>
          <w:sz w:val="20"/>
        </w:rPr>
        <w:t>order:LNUM</w:t>
      </w:r>
      <w:r w:rsidRPr="00FF3089">
        <w:rPr>
          <w:rFonts w:ascii="Verdana" w:hAnsi="Verdana" w:cs="Arial"/>
          <w:color w:val="0000FF"/>
          <w:sz w:val="20"/>
        </w:rPr>
        <w:t>&gt;</w:t>
      </w:r>
      <w:r w:rsidRPr="00FF3089">
        <w:rPr>
          <w:rFonts w:ascii="Verdana" w:hAnsi="Verdana" w:cs="Arial"/>
          <w:sz w:val="20"/>
          <w:szCs w:val="20"/>
        </w:rPr>
        <w:t xml:space="preserve"> </w:t>
      </w:r>
    </w:p>
    <w:p w14:paraId="660248B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order:LNA</w:t>
      </w:r>
      <w:r w:rsidRPr="00FF3089">
        <w:rPr>
          <w:rFonts w:ascii="Verdana" w:hAnsi="Verdana" w:cs="Arial"/>
          <w:color w:val="0000FF"/>
          <w:sz w:val="20"/>
        </w:rPr>
        <w:t>&gt;</w:t>
      </w:r>
      <w:r w:rsidRPr="00FF3089">
        <w:rPr>
          <w:rFonts w:ascii="Verdana" w:hAnsi="Verdana" w:cs="Arial"/>
          <w:sz w:val="20"/>
          <w:szCs w:val="20"/>
        </w:rPr>
        <w:t xml:space="preserve"> </w:t>
      </w:r>
    </w:p>
    <w:p w14:paraId="00AD29F2"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order:SVC_DET_GRP</w:t>
      </w:r>
      <w:r w:rsidRPr="00FF3089">
        <w:rPr>
          <w:rFonts w:ascii="Verdana" w:hAnsi="Verdana" w:cs="Arial"/>
          <w:color w:val="0000FF"/>
          <w:sz w:val="20"/>
        </w:rPr>
        <w:t>&gt;</w:t>
      </w:r>
    </w:p>
    <w:p w14:paraId="0E2ECDA2" w14:textId="77777777" w:rsidR="001567C2" w:rsidRPr="00FF3089" w:rsidRDefault="001567C2" w:rsidP="001567C2">
      <w:pPr>
        <w:ind w:hanging="480"/>
        <w:rPr>
          <w:rFonts w:ascii="Verdana" w:hAnsi="Verdana" w:cs="Arial"/>
          <w:sz w:val="20"/>
          <w:szCs w:val="20"/>
        </w:rPr>
      </w:pPr>
      <w:hyperlink r:id="rId993"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order:LINE_RESTRICT_2_GRP</w:t>
      </w:r>
      <w:r w:rsidRPr="00FF3089">
        <w:rPr>
          <w:rFonts w:ascii="Verdana" w:hAnsi="Verdana" w:cs="Arial"/>
          <w:color w:val="0000FF"/>
          <w:sz w:val="20"/>
        </w:rPr>
        <w:t>&gt;</w:t>
      </w:r>
    </w:p>
    <w:p w14:paraId="3493737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order:PIC</w:t>
      </w:r>
      <w:r w:rsidRPr="00FF3089">
        <w:rPr>
          <w:rFonts w:ascii="Verdana" w:hAnsi="Verdana" w:cs="Arial"/>
          <w:color w:val="0000FF"/>
          <w:sz w:val="20"/>
        </w:rPr>
        <w:t>&gt;</w:t>
      </w:r>
      <w:r w:rsidRPr="00FF3089">
        <w:rPr>
          <w:rFonts w:ascii="Verdana" w:hAnsi="Verdana" w:cs="Arial"/>
          <w:b/>
          <w:bCs/>
          <w:sz w:val="20"/>
        </w:rPr>
        <w:t>NONE</w:t>
      </w:r>
      <w:r w:rsidRPr="00FF3089">
        <w:rPr>
          <w:rFonts w:ascii="Verdana" w:hAnsi="Verdana" w:cs="Arial"/>
          <w:color w:val="0000FF"/>
          <w:sz w:val="20"/>
        </w:rPr>
        <w:t>&lt;/</w:t>
      </w:r>
      <w:r w:rsidRPr="00FF3089">
        <w:rPr>
          <w:rFonts w:ascii="Verdana" w:hAnsi="Verdana" w:cs="Arial"/>
          <w:color w:val="990000"/>
          <w:sz w:val="20"/>
        </w:rPr>
        <w:t>order:PIC</w:t>
      </w:r>
      <w:r w:rsidRPr="00FF3089">
        <w:rPr>
          <w:rFonts w:ascii="Verdana" w:hAnsi="Verdana" w:cs="Arial"/>
          <w:color w:val="0000FF"/>
          <w:sz w:val="20"/>
        </w:rPr>
        <w:t>&gt;</w:t>
      </w:r>
      <w:r w:rsidRPr="00FF3089">
        <w:rPr>
          <w:rFonts w:ascii="Verdana" w:hAnsi="Verdana" w:cs="Arial"/>
          <w:sz w:val="20"/>
          <w:szCs w:val="20"/>
        </w:rPr>
        <w:t xml:space="preserve"> </w:t>
      </w:r>
    </w:p>
    <w:p w14:paraId="17C1FA6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order:LPIC</w:t>
      </w:r>
      <w:r w:rsidRPr="00FF3089">
        <w:rPr>
          <w:rFonts w:ascii="Verdana" w:hAnsi="Verdana" w:cs="Arial"/>
          <w:color w:val="0000FF"/>
          <w:sz w:val="20"/>
        </w:rPr>
        <w:t>&gt;</w:t>
      </w:r>
      <w:r w:rsidRPr="00FF3089">
        <w:rPr>
          <w:rFonts w:ascii="Verdana" w:hAnsi="Verdana" w:cs="Arial"/>
          <w:b/>
          <w:bCs/>
          <w:sz w:val="20"/>
        </w:rPr>
        <w:t>NONE</w:t>
      </w:r>
      <w:r w:rsidRPr="00FF3089">
        <w:rPr>
          <w:rFonts w:ascii="Verdana" w:hAnsi="Verdana" w:cs="Arial"/>
          <w:color w:val="0000FF"/>
          <w:sz w:val="20"/>
        </w:rPr>
        <w:t>&lt;/</w:t>
      </w:r>
      <w:r w:rsidRPr="00FF3089">
        <w:rPr>
          <w:rFonts w:ascii="Verdana" w:hAnsi="Verdana" w:cs="Arial"/>
          <w:color w:val="990000"/>
          <w:sz w:val="20"/>
        </w:rPr>
        <w:t>order:LPIC</w:t>
      </w:r>
      <w:r w:rsidRPr="00FF3089">
        <w:rPr>
          <w:rFonts w:ascii="Verdana" w:hAnsi="Verdana" w:cs="Arial"/>
          <w:color w:val="0000FF"/>
          <w:sz w:val="20"/>
        </w:rPr>
        <w:t>&gt;</w:t>
      </w:r>
      <w:r w:rsidRPr="00FF3089">
        <w:rPr>
          <w:rFonts w:ascii="Verdana" w:hAnsi="Verdana" w:cs="Arial"/>
          <w:sz w:val="20"/>
          <w:szCs w:val="20"/>
        </w:rPr>
        <w:t xml:space="preserve"> </w:t>
      </w:r>
    </w:p>
    <w:p w14:paraId="07B12DC3"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order:LINE_RESTRICT_2_GRP</w:t>
      </w:r>
      <w:r w:rsidRPr="00FF3089">
        <w:rPr>
          <w:rFonts w:ascii="Verdana" w:hAnsi="Verdana" w:cs="Arial"/>
          <w:color w:val="0000FF"/>
          <w:sz w:val="20"/>
        </w:rPr>
        <w:t>&gt;</w:t>
      </w:r>
    </w:p>
    <w:p w14:paraId="33353ADD" w14:textId="77777777" w:rsidR="001567C2" w:rsidRPr="00FF3089" w:rsidRDefault="001567C2" w:rsidP="001567C2">
      <w:pPr>
        <w:ind w:hanging="480"/>
        <w:rPr>
          <w:rFonts w:ascii="Verdana" w:hAnsi="Verdana" w:cs="Arial"/>
          <w:sz w:val="20"/>
          <w:szCs w:val="20"/>
        </w:rPr>
      </w:pPr>
      <w:hyperlink r:id="rId994"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order:BLOCK_GRP</w:t>
      </w:r>
      <w:r w:rsidRPr="00FF3089">
        <w:rPr>
          <w:rFonts w:ascii="Verdana" w:hAnsi="Verdana" w:cs="Arial"/>
          <w:color w:val="0000FF"/>
          <w:sz w:val="20"/>
        </w:rPr>
        <w:t>&gt;</w:t>
      </w:r>
    </w:p>
    <w:p w14:paraId="1C20082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order:BA</w:t>
      </w:r>
      <w:r w:rsidRPr="00FF3089">
        <w:rPr>
          <w:rFonts w:ascii="Verdana" w:hAnsi="Verdana" w:cs="Arial"/>
          <w:color w:val="0000FF"/>
          <w:sz w:val="20"/>
        </w:rPr>
        <w:t>&gt;</w:t>
      </w:r>
      <w:r w:rsidRPr="00FF3089">
        <w:rPr>
          <w:rFonts w:ascii="Verdana" w:hAnsi="Verdana" w:cs="Arial"/>
          <w:b/>
          <w:bCs/>
          <w:sz w:val="20"/>
        </w:rPr>
        <w:t>A</w:t>
      </w:r>
      <w:r w:rsidRPr="00FF3089">
        <w:rPr>
          <w:rFonts w:ascii="Verdana" w:hAnsi="Verdana" w:cs="Arial"/>
          <w:color w:val="0000FF"/>
          <w:sz w:val="20"/>
        </w:rPr>
        <w:t>&lt;/</w:t>
      </w:r>
      <w:r w:rsidRPr="00FF3089">
        <w:rPr>
          <w:rFonts w:ascii="Verdana" w:hAnsi="Verdana" w:cs="Arial"/>
          <w:color w:val="990000"/>
          <w:sz w:val="20"/>
        </w:rPr>
        <w:t>order:BA</w:t>
      </w:r>
      <w:r w:rsidRPr="00FF3089">
        <w:rPr>
          <w:rFonts w:ascii="Verdana" w:hAnsi="Verdana" w:cs="Arial"/>
          <w:color w:val="0000FF"/>
          <w:sz w:val="20"/>
        </w:rPr>
        <w:t>&gt;</w:t>
      </w:r>
      <w:r w:rsidRPr="00FF3089">
        <w:rPr>
          <w:rFonts w:ascii="Verdana" w:hAnsi="Verdana" w:cs="Arial"/>
          <w:sz w:val="20"/>
          <w:szCs w:val="20"/>
        </w:rPr>
        <w:t xml:space="preserve"> </w:t>
      </w:r>
    </w:p>
    <w:p w14:paraId="13E512B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w:t>
      </w:r>
      <w:r w:rsidRPr="00FF3089">
        <w:rPr>
          <w:rFonts w:ascii="Verdana" w:hAnsi="Verdana" w:cs="Arial"/>
          <w:color w:val="0000FF"/>
          <w:sz w:val="20"/>
        </w:rPr>
        <w:t>&gt;</w:t>
      </w:r>
      <w:r w:rsidRPr="00FF3089">
        <w:rPr>
          <w:rFonts w:ascii="Verdana" w:hAnsi="Verdana" w:cs="Arial"/>
          <w:b/>
          <w:bCs/>
          <w:sz w:val="20"/>
        </w:rPr>
        <w:t>C</w:t>
      </w:r>
      <w:r w:rsidRPr="00FF3089">
        <w:rPr>
          <w:rFonts w:ascii="Verdana" w:hAnsi="Verdana" w:cs="Arial"/>
          <w:color w:val="0000FF"/>
          <w:sz w:val="20"/>
        </w:rPr>
        <w:t>&lt;/</w:t>
      </w:r>
      <w:r w:rsidRPr="00FF3089">
        <w:rPr>
          <w:rFonts w:ascii="Verdana" w:hAnsi="Verdana" w:cs="Arial"/>
          <w:color w:val="990000"/>
          <w:sz w:val="20"/>
        </w:rPr>
        <w:t>order:BLOCK</w:t>
      </w:r>
      <w:r w:rsidRPr="00FF3089">
        <w:rPr>
          <w:rFonts w:ascii="Verdana" w:hAnsi="Verdana" w:cs="Arial"/>
          <w:color w:val="0000FF"/>
          <w:sz w:val="20"/>
        </w:rPr>
        <w:t>&gt;</w:t>
      </w:r>
      <w:r w:rsidRPr="00FF3089">
        <w:rPr>
          <w:rFonts w:ascii="Verdana" w:hAnsi="Verdana" w:cs="Arial"/>
          <w:sz w:val="20"/>
          <w:szCs w:val="20"/>
        </w:rPr>
        <w:t xml:space="preserve"> </w:t>
      </w:r>
    </w:p>
    <w:p w14:paraId="560C29E5"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order:BLOCK_GRP</w:t>
      </w:r>
      <w:r w:rsidRPr="00FF3089">
        <w:rPr>
          <w:rFonts w:ascii="Verdana" w:hAnsi="Verdana" w:cs="Arial"/>
          <w:color w:val="0000FF"/>
          <w:sz w:val="20"/>
        </w:rPr>
        <w:t>&gt;</w:t>
      </w:r>
    </w:p>
    <w:p w14:paraId="2BB020DA" w14:textId="77777777" w:rsidR="001567C2" w:rsidRPr="00FF3089" w:rsidRDefault="001567C2" w:rsidP="001567C2">
      <w:pPr>
        <w:ind w:hanging="480"/>
        <w:rPr>
          <w:rFonts w:ascii="Verdana" w:hAnsi="Verdana" w:cs="Arial"/>
          <w:sz w:val="20"/>
          <w:szCs w:val="20"/>
        </w:rPr>
      </w:pPr>
      <w:hyperlink r:id="rId995"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1EE9278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14:paraId="719D77A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CREX4</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14:paraId="4104EC55"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74EB539D" w14:textId="77777777" w:rsidR="001567C2" w:rsidRPr="00FF3089" w:rsidRDefault="001567C2" w:rsidP="001567C2">
      <w:pPr>
        <w:ind w:hanging="480"/>
        <w:rPr>
          <w:rFonts w:ascii="Verdana" w:hAnsi="Verdana" w:cs="Arial"/>
          <w:sz w:val="20"/>
          <w:szCs w:val="20"/>
        </w:rPr>
      </w:pPr>
      <w:hyperlink r:id="rId996"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02F3ACF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14:paraId="593F4E2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ESCWT</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14:paraId="6CA71B5E"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61D1E221" w14:textId="77777777" w:rsidR="001567C2" w:rsidRPr="00FF3089" w:rsidRDefault="001567C2" w:rsidP="001567C2">
      <w:pPr>
        <w:ind w:hanging="480"/>
        <w:rPr>
          <w:rFonts w:ascii="Verdana" w:hAnsi="Verdana" w:cs="Arial"/>
          <w:sz w:val="20"/>
          <w:szCs w:val="20"/>
        </w:rPr>
      </w:pPr>
      <w:hyperlink r:id="rId997"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4BDCE4E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14:paraId="7447493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00BC475C">
        <w:rPr>
          <w:rFonts w:ascii="Verdana" w:hAnsi="Verdana" w:cs="Arial"/>
          <w:b/>
          <w:bCs/>
          <w:sz w:val="20"/>
        </w:rPr>
        <w:t>ESC</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14:paraId="6DD18DA3"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1B339663" w14:textId="77777777" w:rsidR="001567C2" w:rsidRPr="00FF3089" w:rsidRDefault="001567C2" w:rsidP="001567C2">
      <w:pPr>
        <w:ind w:hanging="480"/>
        <w:rPr>
          <w:rFonts w:ascii="Verdana" w:hAnsi="Verdana" w:cs="Arial"/>
          <w:sz w:val="20"/>
          <w:szCs w:val="20"/>
        </w:rPr>
      </w:pPr>
      <w:hyperlink r:id="rId998"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251D044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14:paraId="653A912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ESX</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14:paraId="12DF7231"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212C804B"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order:PS_SVC_DET</w:t>
      </w:r>
      <w:r w:rsidRPr="00FF3089">
        <w:rPr>
          <w:rFonts w:ascii="Verdana" w:hAnsi="Verdana" w:cs="Arial"/>
          <w:color w:val="0000FF"/>
          <w:sz w:val="20"/>
        </w:rPr>
        <w:t>&gt;</w:t>
      </w:r>
    </w:p>
    <w:p w14:paraId="4342837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w:t>
      </w:r>
      <w:r w:rsidRPr="00FF3089">
        <w:rPr>
          <w:rFonts w:ascii="Verdana" w:hAnsi="Verdana" w:cs="Arial"/>
          <w:color w:val="0000FF"/>
          <w:sz w:val="20"/>
        </w:rPr>
        <w:t>&gt;</w:t>
      </w:r>
    </w:p>
    <w:p w14:paraId="69B9DA8C" w14:textId="77777777" w:rsidR="001567C2" w:rsidRPr="00FF3089" w:rsidRDefault="001567C2" w:rsidP="001567C2">
      <w:pPr>
        <w:ind w:hanging="480"/>
        <w:rPr>
          <w:rFonts w:ascii="Verdana" w:hAnsi="Verdana" w:cs="Arial"/>
          <w:sz w:val="20"/>
          <w:szCs w:val="20"/>
        </w:rPr>
      </w:pPr>
      <w:hyperlink r:id="rId999"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w:t>
      </w:r>
      <w:r w:rsidRPr="00FF3089">
        <w:rPr>
          <w:rFonts w:ascii="Verdana" w:hAnsi="Verdana" w:cs="Arial"/>
          <w:color w:val="0000FF"/>
          <w:sz w:val="20"/>
        </w:rPr>
        <w:t>&gt;</w:t>
      </w:r>
    </w:p>
    <w:p w14:paraId="1A020BCC" w14:textId="77777777" w:rsidR="001567C2" w:rsidRPr="00FF3089" w:rsidRDefault="001567C2" w:rsidP="001567C2">
      <w:pPr>
        <w:ind w:hanging="480"/>
        <w:rPr>
          <w:rFonts w:ascii="Verdana" w:hAnsi="Verdana" w:cs="Arial"/>
          <w:sz w:val="20"/>
          <w:szCs w:val="20"/>
        </w:rPr>
      </w:pPr>
      <w:hyperlink r:id="rId1000"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order:ADVERTISING</w:t>
      </w:r>
      <w:r w:rsidRPr="00FF3089">
        <w:rPr>
          <w:rFonts w:ascii="Verdana" w:hAnsi="Verdana" w:cs="Arial"/>
          <w:color w:val="0000FF"/>
          <w:sz w:val="20"/>
        </w:rPr>
        <w:t>&gt;</w:t>
      </w:r>
    </w:p>
    <w:p w14:paraId="5B8B49E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order:SIC</w:t>
      </w:r>
      <w:r w:rsidRPr="00FF3089">
        <w:rPr>
          <w:rFonts w:ascii="Verdana" w:hAnsi="Verdana" w:cs="Arial"/>
          <w:color w:val="0000FF"/>
          <w:sz w:val="20"/>
        </w:rPr>
        <w:t>&gt;</w:t>
      </w:r>
      <w:r w:rsidRPr="00FF3089">
        <w:rPr>
          <w:rFonts w:ascii="Verdana" w:hAnsi="Verdana" w:cs="Arial"/>
          <w:b/>
          <w:bCs/>
          <w:sz w:val="20"/>
        </w:rPr>
        <w:t>8711</w:t>
      </w:r>
      <w:r w:rsidRPr="00FF3089">
        <w:rPr>
          <w:rFonts w:ascii="Verdana" w:hAnsi="Verdana" w:cs="Arial"/>
          <w:color w:val="0000FF"/>
          <w:sz w:val="20"/>
        </w:rPr>
        <w:t>&lt;/</w:t>
      </w:r>
      <w:r w:rsidRPr="00FF3089">
        <w:rPr>
          <w:rFonts w:ascii="Verdana" w:hAnsi="Verdana" w:cs="Arial"/>
          <w:color w:val="990000"/>
          <w:sz w:val="20"/>
        </w:rPr>
        <w:t>order:SIC</w:t>
      </w:r>
      <w:r w:rsidRPr="00FF3089">
        <w:rPr>
          <w:rFonts w:ascii="Verdana" w:hAnsi="Verdana" w:cs="Arial"/>
          <w:color w:val="0000FF"/>
          <w:sz w:val="20"/>
        </w:rPr>
        <w:t>&gt;</w:t>
      </w:r>
      <w:r w:rsidRPr="00FF3089">
        <w:rPr>
          <w:rFonts w:ascii="Verdana" w:hAnsi="Verdana" w:cs="Arial"/>
          <w:sz w:val="20"/>
          <w:szCs w:val="20"/>
        </w:rPr>
        <w:t xml:space="preserve"> </w:t>
      </w:r>
    </w:p>
    <w:p w14:paraId="099F16FC"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order:ADVERTISING</w:t>
      </w:r>
      <w:r w:rsidRPr="00FF3089">
        <w:rPr>
          <w:rFonts w:ascii="Verdana" w:hAnsi="Verdana" w:cs="Arial"/>
          <w:color w:val="0000FF"/>
          <w:sz w:val="20"/>
        </w:rPr>
        <w:t>&gt;</w:t>
      </w:r>
    </w:p>
    <w:p w14:paraId="374182E3" w14:textId="77777777" w:rsidR="001567C2" w:rsidRPr="00FF3089" w:rsidRDefault="001567C2" w:rsidP="001567C2">
      <w:pPr>
        <w:ind w:hanging="480"/>
        <w:rPr>
          <w:rFonts w:ascii="Verdana" w:hAnsi="Verdana" w:cs="Arial"/>
          <w:sz w:val="20"/>
          <w:szCs w:val="20"/>
        </w:rPr>
      </w:pPr>
      <w:hyperlink r:id="rId1001"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order:LISTING_INFO</w:t>
      </w:r>
      <w:r w:rsidRPr="00FF3089">
        <w:rPr>
          <w:rFonts w:ascii="Verdana" w:hAnsi="Verdana" w:cs="Arial"/>
          <w:color w:val="0000FF"/>
          <w:sz w:val="20"/>
        </w:rPr>
        <w:t>&gt;</w:t>
      </w:r>
    </w:p>
    <w:p w14:paraId="674700ED" w14:textId="77777777" w:rsidR="001567C2" w:rsidRPr="00FF3089" w:rsidRDefault="001567C2" w:rsidP="001567C2">
      <w:pPr>
        <w:ind w:hanging="480"/>
        <w:rPr>
          <w:rFonts w:ascii="Verdana" w:hAnsi="Verdana" w:cs="Arial"/>
          <w:sz w:val="20"/>
          <w:szCs w:val="20"/>
        </w:rPr>
      </w:pPr>
      <w:hyperlink r:id="rId1002"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order:LISTING_CNTRL</w:t>
      </w:r>
      <w:r w:rsidRPr="00FF3089">
        <w:rPr>
          <w:rFonts w:ascii="Verdana" w:hAnsi="Verdana" w:cs="Arial"/>
          <w:color w:val="0000FF"/>
          <w:sz w:val="20"/>
        </w:rPr>
        <w:t>&gt;</w:t>
      </w:r>
    </w:p>
    <w:p w14:paraId="29FB625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order:LACT</w:t>
      </w:r>
      <w:r w:rsidRPr="00FF3089">
        <w:rPr>
          <w:rFonts w:ascii="Verdana" w:hAnsi="Verdana" w:cs="Arial"/>
          <w:color w:val="0000FF"/>
          <w:sz w:val="20"/>
        </w:rPr>
        <w:t>&gt;</w:t>
      </w:r>
      <w:r w:rsidRPr="00FF3089">
        <w:rPr>
          <w:rFonts w:ascii="Verdana" w:hAnsi="Verdana" w:cs="Arial"/>
          <w:sz w:val="20"/>
          <w:szCs w:val="20"/>
        </w:rPr>
        <w:t xml:space="preserve"> </w:t>
      </w:r>
    </w:p>
    <w:p w14:paraId="2BF92A3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order:RTY</w:t>
      </w:r>
      <w:r w:rsidRPr="00FF3089">
        <w:rPr>
          <w:rFonts w:ascii="Verdana" w:hAnsi="Verdana" w:cs="Arial"/>
          <w:color w:val="0000FF"/>
          <w:sz w:val="20"/>
        </w:rPr>
        <w:t>&gt;</w:t>
      </w:r>
      <w:r w:rsidRPr="00FF3089">
        <w:rPr>
          <w:rFonts w:ascii="Verdana" w:hAnsi="Verdana" w:cs="Arial"/>
          <w:b/>
          <w:bCs/>
          <w:sz w:val="20"/>
        </w:rPr>
        <w:t>LML</w:t>
      </w:r>
      <w:r w:rsidRPr="00FF3089">
        <w:rPr>
          <w:rFonts w:ascii="Verdana" w:hAnsi="Verdana" w:cs="Arial"/>
          <w:color w:val="0000FF"/>
          <w:sz w:val="20"/>
        </w:rPr>
        <w:t>&lt;/</w:t>
      </w:r>
      <w:r w:rsidRPr="00FF3089">
        <w:rPr>
          <w:rFonts w:ascii="Verdana" w:hAnsi="Verdana" w:cs="Arial"/>
          <w:color w:val="990000"/>
          <w:sz w:val="20"/>
        </w:rPr>
        <w:t>order:RTY</w:t>
      </w:r>
      <w:r w:rsidRPr="00FF3089">
        <w:rPr>
          <w:rFonts w:ascii="Verdana" w:hAnsi="Verdana" w:cs="Arial"/>
          <w:color w:val="0000FF"/>
          <w:sz w:val="20"/>
        </w:rPr>
        <w:t>&gt;</w:t>
      </w:r>
      <w:r w:rsidRPr="00FF3089">
        <w:rPr>
          <w:rFonts w:ascii="Verdana" w:hAnsi="Verdana" w:cs="Arial"/>
          <w:sz w:val="20"/>
          <w:szCs w:val="20"/>
        </w:rPr>
        <w:t xml:space="preserve"> </w:t>
      </w:r>
    </w:p>
    <w:p w14:paraId="10D5E5D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order:LTY</w:t>
      </w:r>
      <w:r w:rsidRPr="00FF3089">
        <w:rPr>
          <w:rFonts w:ascii="Verdana" w:hAnsi="Verdana" w:cs="Arial"/>
          <w:color w:val="0000FF"/>
          <w:sz w:val="20"/>
        </w:rPr>
        <w:t>&gt;</w:t>
      </w:r>
      <w:r w:rsidRPr="00FF3089">
        <w:rPr>
          <w:rFonts w:ascii="Verdana" w:hAnsi="Verdana" w:cs="Arial"/>
          <w:b/>
          <w:bCs/>
          <w:sz w:val="20"/>
        </w:rPr>
        <w:t>1</w:t>
      </w:r>
      <w:r w:rsidRPr="00FF3089">
        <w:rPr>
          <w:rFonts w:ascii="Verdana" w:hAnsi="Verdana" w:cs="Arial"/>
          <w:color w:val="0000FF"/>
          <w:sz w:val="20"/>
        </w:rPr>
        <w:t>&lt;/</w:t>
      </w:r>
      <w:r w:rsidRPr="00FF3089">
        <w:rPr>
          <w:rFonts w:ascii="Verdana" w:hAnsi="Verdana" w:cs="Arial"/>
          <w:color w:val="990000"/>
          <w:sz w:val="20"/>
        </w:rPr>
        <w:t>order:LTY</w:t>
      </w:r>
      <w:r w:rsidRPr="00FF3089">
        <w:rPr>
          <w:rFonts w:ascii="Verdana" w:hAnsi="Verdana" w:cs="Arial"/>
          <w:color w:val="0000FF"/>
          <w:sz w:val="20"/>
        </w:rPr>
        <w:t>&gt;</w:t>
      </w:r>
      <w:r w:rsidRPr="00FF3089">
        <w:rPr>
          <w:rFonts w:ascii="Verdana" w:hAnsi="Verdana" w:cs="Arial"/>
          <w:sz w:val="20"/>
          <w:szCs w:val="20"/>
        </w:rPr>
        <w:t xml:space="preserve"> </w:t>
      </w:r>
    </w:p>
    <w:p w14:paraId="78E00D3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order:STYC</w:t>
      </w:r>
      <w:r w:rsidRPr="00FF3089">
        <w:rPr>
          <w:rFonts w:ascii="Verdana" w:hAnsi="Verdana" w:cs="Arial"/>
          <w:color w:val="0000FF"/>
          <w:sz w:val="20"/>
        </w:rPr>
        <w:t>&gt;</w:t>
      </w:r>
      <w:r w:rsidRPr="00FF3089">
        <w:rPr>
          <w:rFonts w:ascii="Verdana" w:hAnsi="Verdana" w:cs="Arial"/>
          <w:b/>
          <w:bCs/>
          <w:sz w:val="20"/>
        </w:rPr>
        <w:t>SL</w:t>
      </w:r>
      <w:r w:rsidRPr="00FF3089">
        <w:rPr>
          <w:rFonts w:ascii="Verdana" w:hAnsi="Verdana" w:cs="Arial"/>
          <w:color w:val="0000FF"/>
          <w:sz w:val="20"/>
        </w:rPr>
        <w:t>&lt;/</w:t>
      </w:r>
      <w:r w:rsidRPr="00FF3089">
        <w:rPr>
          <w:rFonts w:ascii="Verdana" w:hAnsi="Verdana" w:cs="Arial"/>
          <w:color w:val="990000"/>
          <w:sz w:val="20"/>
        </w:rPr>
        <w:t>order:STYC</w:t>
      </w:r>
      <w:r w:rsidRPr="00FF3089">
        <w:rPr>
          <w:rFonts w:ascii="Verdana" w:hAnsi="Verdana" w:cs="Arial"/>
          <w:color w:val="0000FF"/>
          <w:sz w:val="20"/>
        </w:rPr>
        <w:t>&gt;</w:t>
      </w:r>
      <w:r w:rsidRPr="00FF3089">
        <w:rPr>
          <w:rFonts w:ascii="Verdana" w:hAnsi="Verdana" w:cs="Arial"/>
          <w:sz w:val="20"/>
          <w:szCs w:val="20"/>
        </w:rPr>
        <w:t xml:space="preserve"> </w:t>
      </w:r>
    </w:p>
    <w:p w14:paraId="4669326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order:TOA</w:t>
      </w:r>
      <w:r w:rsidRPr="00FF3089">
        <w:rPr>
          <w:rFonts w:ascii="Verdana" w:hAnsi="Verdana" w:cs="Arial"/>
          <w:color w:val="0000FF"/>
          <w:sz w:val="20"/>
        </w:rPr>
        <w:t>&gt;</w:t>
      </w:r>
      <w:r w:rsidRPr="00FF3089">
        <w:rPr>
          <w:rFonts w:ascii="Verdana" w:hAnsi="Verdana" w:cs="Arial"/>
          <w:b/>
          <w:bCs/>
          <w:sz w:val="20"/>
        </w:rPr>
        <w:t>B</w:t>
      </w:r>
      <w:r w:rsidRPr="00FF3089">
        <w:rPr>
          <w:rFonts w:ascii="Verdana" w:hAnsi="Verdana" w:cs="Arial"/>
          <w:color w:val="0000FF"/>
          <w:sz w:val="20"/>
        </w:rPr>
        <w:t>&lt;/</w:t>
      </w:r>
      <w:r w:rsidRPr="00FF3089">
        <w:rPr>
          <w:rFonts w:ascii="Verdana" w:hAnsi="Verdana" w:cs="Arial"/>
          <w:color w:val="990000"/>
          <w:sz w:val="20"/>
        </w:rPr>
        <w:t>order:TOA</w:t>
      </w:r>
      <w:r w:rsidRPr="00FF3089">
        <w:rPr>
          <w:rFonts w:ascii="Verdana" w:hAnsi="Verdana" w:cs="Arial"/>
          <w:color w:val="0000FF"/>
          <w:sz w:val="20"/>
        </w:rPr>
        <w:t>&gt;</w:t>
      </w:r>
      <w:r w:rsidRPr="00FF3089">
        <w:rPr>
          <w:rFonts w:ascii="Verdana" w:hAnsi="Verdana" w:cs="Arial"/>
          <w:sz w:val="20"/>
          <w:szCs w:val="20"/>
        </w:rPr>
        <w:t xml:space="preserve"> </w:t>
      </w:r>
    </w:p>
    <w:p w14:paraId="4CBF97D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order:DOI</w:t>
      </w:r>
      <w:r w:rsidRPr="00FF3089">
        <w:rPr>
          <w:rFonts w:ascii="Verdana" w:hAnsi="Verdana" w:cs="Arial"/>
          <w:color w:val="0000FF"/>
          <w:sz w:val="20"/>
        </w:rPr>
        <w:t>&gt;</w:t>
      </w:r>
      <w:r w:rsidRPr="00FF3089">
        <w:rPr>
          <w:rFonts w:ascii="Verdana" w:hAnsi="Verdana" w:cs="Arial"/>
          <w:b/>
          <w:bCs/>
          <w:sz w:val="20"/>
        </w:rPr>
        <w:t>0</w:t>
      </w:r>
      <w:r w:rsidRPr="00FF3089">
        <w:rPr>
          <w:rFonts w:ascii="Verdana" w:hAnsi="Verdana" w:cs="Arial"/>
          <w:color w:val="0000FF"/>
          <w:sz w:val="20"/>
        </w:rPr>
        <w:t>&lt;/</w:t>
      </w:r>
      <w:r w:rsidRPr="00FF3089">
        <w:rPr>
          <w:rFonts w:ascii="Verdana" w:hAnsi="Verdana" w:cs="Arial"/>
          <w:color w:val="990000"/>
          <w:sz w:val="20"/>
        </w:rPr>
        <w:t>order:DOI</w:t>
      </w:r>
      <w:r w:rsidRPr="00FF3089">
        <w:rPr>
          <w:rFonts w:ascii="Verdana" w:hAnsi="Verdana" w:cs="Arial"/>
          <w:color w:val="0000FF"/>
          <w:sz w:val="20"/>
        </w:rPr>
        <w:t>&gt;</w:t>
      </w:r>
      <w:r w:rsidRPr="00FF3089">
        <w:rPr>
          <w:rFonts w:ascii="Verdana" w:hAnsi="Verdana" w:cs="Arial"/>
          <w:sz w:val="20"/>
          <w:szCs w:val="20"/>
        </w:rPr>
        <w:t xml:space="preserve"> </w:t>
      </w:r>
    </w:p>
    <w:p w14:paraId="6D303D8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order:DLNUM</w:t>
      </w:r>
      <w:r w:rsidRPr="00FF3089">
        <w:rPr>
          <w:rFonts w:ascii="Verdana" w:hAnsi="Verdana" w:cs="Arial"/>
          <w:color w:val="0000FF"/>
          <w:sz w:val="20"/>
        </w:rPr>
        <w:t>&gt;</w:t>
      </w:r>
      <w:r w:rsidRPr="00FF3089">
        <w:rPr>
          <w:rFonts w:ascii="Verdana" w:hAnsi="Verdana" w:cs="Arial"/>
          <w:b/>
          <w:bCs/>
          <w:sz w:val="20"/>
        </w:rPr>
        <w:t>0001</w:t>
      </w:r>
      <w:r w:rsidRPr="00FF3089">
        <w:rPr>
          <w:rFonts w:ascii="Verdana" w:hAnsi="Verdana" w:cs="Arial"/>
          <w:color w:val="0000FF"/>
          <w:sz w:val="20"/>
        </w:rPr>
        <w:t>&lt;/</w:t>
      </w:r>
      <w:r w:rsidRPr="00FF3089">
        <w:rPr>
          <w:rFonts w:ascii="Verdana" w:hAnsi="Verdana" w:cs="Arial"/>
          <w:color w:val="990000"/>
          <w:sz w:val="20"/>
        </w:rPr>
        <w:t>order:DLNUM</w:t>
      </w:r>
      <w:r w:rsidRPr="00FF3089">
        <w:rPr>
          <w:rFonts w:ascii="Verdana" w:hAnsi="Verdana" w:cs="Arial"/>
          <w:color w:val="0000FF"/>
          <w:sz w:val="20"/>
        </w:rPr>
        <w:t>&gt;</w:t>
      </w:r>
      <w:r w:rsidRPr="00FF3089">
        <w:rPr>
          <w:rFonts w:ascii="Verdana" w:hAnsi="Verdana" w:cs="Arial"/>
          <w:sz w:val="20"/>
          <w:szCs w:val="20"/>
        </w:rPr>
        <w:t xml:space="preserve"> </w:t>
      </w:r>
    </w:p>
    <w:p w14:paraId="6EB5A056"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order:LISTING_CNTRL</w:t>
      </w:r>
      <w:r w:rsidRPr="00FF3089">
        <w:rPr>
          <w:rFonts w:ascii="Verdana" w:hAnsi="Verdana" w:cs="Arial"/>
          <w:color w:val="0000FF"/>
          <w:sz w:val="20"/>
        </w:rPr>
        <w:t>&gt;</w:t>
      </w:r>
    </w:p>
    <w:p w14:paraId="48D4EEEA" w14:textId="77777777" w:rsidR="001567C2" w:rsidRPr="00FF3089" w:rsidRDefault="001567C2" w:rsidP="001567C2">
      <w:pPr>
        <w:ind w:hanging="480"/>
        <w:rPr>
          <w:rFonts w:ascii="Verdana" w:hAnsi="Verdana" w:cs="Arial"/>
          <w:sz w:val="20"/>
          <w:szCs w:val="20"/>
        </w:rPr>
      </w:pPr>
      <w:hyperlink r:id="rId1003"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order:LISTING_INSTRUCTION</w:t>
      </w:r>
      <w:r w:rsidRPr="00FF3089">
        <w:rPr>
          <w:rFonts w:ascii="Verdana" w:hAnsi="Verdana" w:cs="Arial"/>
          <w:color w:val="0000FF"/>
          <w:sz w:val="20"/>
        </w:rPr>
        <w:t>&gt;</w:t>
      </w:r>
    </w:p>
    <w:p w14:paraId="2BDE619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order:LTN</w:t>
      </w:r>
      <w:r w:rsidRPr="00FF3089">
        <w:rPr>
          <w:rFonts w:ascii="Verdana" w:hAnsi="Verdana" w:cs="Arial"/>
          <w:color w:val="0000FF"/>
          <w:sz w:val="20"/>
        </w:rPr>
        <w:t>&gt;</w:t>
      </w:r>
      <w:r w:rsidRPr="00FF3089">
        <w:rPr>
          <w:rFonts w:ascii="Verdana" w:hAnsi="Verdana" w:cs="Arial"/>
          <w:sz w:val="20"/>
          <w:szCs w:val="20"/>
        </w:rPr>
        <w:t xml:space="preserve"> </w:t>
      </w:r>
    </w:p>
    <w:p w14:paraId="0D52F53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order:YPH</w:t>
      </w:r>
      <w:r w:rsidRPr="00FF3089">
        <w:rPr>
          <w:rFonts w:ascii="Verdana" w:hAnsi="Verdana" w:cs="Arial"/>
          <w:color w:val="0000FF"/>
          <w:sz w:val="20"/>
        </w:rPr>
        <w:t>&gt;</w:t>
      </w:r>
      <w:r w:rsidRPr="00FF3089">
        <w:rPr>
          <w:rFonts w:ascii="Verdana" w:hAnsi="Verdana" w:cs="Arial"/>
          <w:b/>
          <w:bCs/>
          <w:sz w:val="20"/>
        </w:rPr>
        <w:t>999001</w:t>
      </w:r>
      <w:r w:rsidRPr="00FF3089">
        <w:rPr>
          <w:rFonts w:ascii="Verdana" w:hAnsi="Verdana" w:cs="Arial"/>
          <w:color w:val="0000FF"/>
          <w:sz w:val="20"/>
        </w:rPr>
        <w:t>&lt;/</w:t>
      </w:r>
      <w:r w:rsidRPr="00FF3089">
        <w:rPr>
          <w:rFonts w:ascii="Verdana" w:hAnsi="Verdana" w:cs="Arial"/>
          <w:color w:val="990000"/>
          <w:sz w:val="20"/>
        </w:rPr>
        <w:t>order:YPH</w:t>
      </w:r>
      <w:r w:rsidRPr="00FF3089">
        <w:rPr>
          <w:rFonts w:ascii="Verdana" w:hAnsi="Verdana" w:cs="Arial"/>
          <w:color w:val="0000FF"/>
          <w:sz w:val="20"/>
        </w:rPr>
        <w:t>&gt;</w:t>
      </w:r>
      <w:r w:rsidRPr="00FF3089">
        <w:rPr>
          <w:rFonts w:ascii="Verdana" w:hAnsi="Verdana" w:cs="Arial"/>
          <w:sz w:val="20"/>
          <w:szCs w:val="20"/>
        </w:rPr>
        <w:t xml:space="preserve"> </w:t>
      </w:r>
    </w:p>
    <w:p w14:paraId="4295EF29" w14:textId="77777777" w:rsidR="001567C2" w:rsidRPr="00FF3089" w:rsidRDefault="001567C2" w:rsidP="001567C2">
      <w:pPr>
        <w:ind w:hanging="480"/>
        <w:rPr>
          <w:rFonts w:ascii="Verdana" w:hAnsi="Verdana" w:cs="Arial"/>
          <w:sz w:val="20"/>
          <w:szCs w:val="20"/>
        </w:rPr>
      </w:pPr>
      <w:hyperlink r:id="rId1004"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order:LIST_NAME_GRP</w:t>
      </w:r>
      <w:r w:rsidRPr="00FF3089">
        <w:rPr>
          <w:rFonts w:ascii="Verdana" w:hAnsi="Verdana" w:cs="Arial"/>
          <w:color w:val="0000FF"/>
          <w:sz w:val="20"/>
        </w:rPr>
        <w:t>&gt;</w:t>
      </w:r>
    </w:p>
    <w:p w14:paraId="0D04C9D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order:LNLN</w:t>
      </w:r>
      <w:r w:rsidRPr="00FF3089">
        <w:rPr>
          <w:rFonts w:ascii="Verdana" w:hAnsi="Verdana" w:cs="Arial"/>
          <w:color w:val="0000FF"/>
          <w:sz w:val="20"/>
        </w:rPr>
        <w:t>&gt;</w:t>
      </w:r>
      <w:r w:rsidRPr="00FF3089">
        <w:rPr>
          <w:rFonts w:ascii="Verdana" w:hAnsi="Verdana" w:cs="Arial"/>
          <w:b/>
          <w:bCs/>
          <w:sz w:val="20"/>
        </w:rPr>
        <w:t>Talking</w:t>
      </w:r>
      <w:r w:rsidRPr="00FF3089">
        <w:rPr>
          <w:rFonts w:ascii="Verdana" w:hAnsi="Verdana" w:cs="Arial"/>
          <w:color w:val="0000FF"/>
          <w:sz w:val="20"/>
        </w:rPr>
        <w:t>&lt;/</w:t>
      </w:r>
      <w:r w:rsidRPr="00FF3089">
        <w:rPr>
          <w:rFonts w:ascii="Verdana" w:hAnsi="Verdana" w:cs="Arial"/>
          <w:color w:val="990000"/>
          <w:sz w:val="20"/>
        </w:rPr>
        <w:t>order:LNLN</w:t>
      </w:r>
      <w:r w:rsidRPr="00FF3089">
        <w:rPr>
          <w:rFonts w:ascii="Verdana" w:hAnsi="Verdana" w:cs="Arial"/>
          <w:color w:val="0000FF"/>
          <w:sz w:val="20"/>
        </w:rPr>
        <w:t>&gt;</w:t>
      </w:r>
      <w:r w:rsidRPr="00FF3089">
        <w:rPr>
          <w:rFonts w:ascii="Verdana" w:hAnsi="Verdana" w:cs="Arial"/>
          <w:sz w:val="20"/>
          <w:szCs w:val="20"/>
        </w:rPr>
        <w:t xml:space="preserve"> </w:t>
      </w:r>
    </w:p>
    <w:p w14:paraId="0BC1188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order:LNFN</w:t>
      </w:r>
      <w:r w:rsidRPr="00FF3089">
        <w:rPr>
          <w:rFonts w:ascii="Verdana" w:hAnsi="Verdana" w:cs="Arial"/>
          <w:color w:val="0000FF"/>
          <w:sz w:val="20"/>
        </w:rPr>
        <w:t>&gt;</w:t>
      </w:r>
      <w:r w:rsidRPr="00FF3089">
        <w:rPr>
          <w:rFonts w:ascii="Verdana" w:hAnsi="Verdana" w:cs="Arial"/>
          <w:b/>
          <w:bCs/>
          <w:sz w:val="20"/>
        </w:rPr>
        <w:t>Parrot</w:t>
      </w:r>
      <w:r w:rsidRPr="00FF3089">
        <w:rPr>
          <w:rFonts w:ascii="Verdana" w:hAnsi="Verdana" w:cs="Arial"/>
          <w:color w:val="0000FF"/>
          <w:sz w:val="20"/>
        </w:rPr>
        <w:t>&lt;/</w:t>
      </w:r>
      <w:r w:rsidRPr="00FF3089">
        <w:rPr>
          <w:rFonts w:ascii="Verdana" w:hAnsi="Verdana" w:cs="Arial"/>
          <w:color w:val="990000"/>
          <w:sz w:val="20"/>
        </w:rPr>
        <w:t>order:LNFN</w:t>
      </w:r>
      <w:r w:rsidRPr="00FF3089">
        <w:rPr>
          <w:rFonts w:ascii="Verdana" w:hAnsi="Verdana" w:cs="Arial"/>
          <w:color w:val="0000FF"/>
          <w:sz w:val="20"/>
        </w:rPr>
        <w:t>&gt;</w:t>
      </w:r>
      <w:r w:rsidRPr="00FF3089">
        <w:rPr>
          <w:rFonts w:ascii="Verdana" w:hAnsi="Verdana" w:cs="Arial"/>
          <w:sz w:val="20"/>
          <w:szCs w:val="20"/>
        </w:rPr>
        <w:t xml:space="preserve"> </w:t>
      </w:r>
    </w:p>
    <w:p w14:paraId="09D796F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order:LIST_NAME_GRP</w:t>
      </w:r>
      <w:r w:rsidRPr="00FF3089">
        <w:rPr>
          <w:rFonts w:ascii="Verdana" w:hAnsi="Verdana" w:cs="Arial"/>
          <w:color w:val="0000FF"/>
          <w:sz w:val="20"/>
        </w:rPr>
        <w:t>&gt;</w:t>
      </w:r>
    </w:p>
    <w:p w14:paraId="2EC74EFC" w14:textId="77777777" w:rsidR="001567C2" w:rsidRPr="00FF3089" w:rsidRDefault="001567C2" w:rsidP="001567C2">
      <w:pPr>
        <w:ind w:hanging="480"/>
        <w:rPr>
          <w:rFonts w:ascii="Verdana" w:hAnsi="Verdana" w:cs="Arial"/>
          <w:sz w:val="20"/>
          <w:szCs w:val="20"/>
        </w:rPr>
      </w:pPr>
      <w:hyperlink r:id="rId1005"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order:LIST_ADDR_GRP</w:t>
      </w:r>
      <w:r w:rsidRPr="00FF3089">
        <w:rPr>
          <w:rFonts w:ascii="Verdana" w:hAnsi="Verdana" w:cs="Arial"/>
          <w:color w:val="0000FF"/>
          <w:sz w:val="20"/>
        </w:rPr>
        <w:t>&gt;</w:t>
      </w:r>
    </w:p>
    <w:p w14:paraId="2F2DD770"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order:LANO</w:t>
      </w:r>
      <w:r w:rsidRPr="00FF3089">
        <w:rPr>
          <w:rFonts w:ascii="Verdana" w:hAnsi="Verdana" w:cs="Arial"/>
          <w:color w:val="0000FF"/>
          <w:sz w:val="20"/>
        </w:rPr>
        <w:t>&gt;</w:t>
      </w:r>
      <w:r w:rsidRPr="00FF3089">
        <w:rPr>
          <w:rFonts w:ascii="Verdana" w:hAnsi="Verdana" w:cs="Arial"/>
          <w:b/>
          <w:bCs/>
          <w:sz w:val="20"/>
        </w:rPr>
        <w:t>3705</w:t>
      </w:r>
      <w:r w:rsidRPr="00FF3089">
        <w:rPr>
          <w:rFonts w:ascii="Verdana" w:hAnsi="Verdana" w:cs="Arial"/>
          <w:color w:val="0000FF"/>
          <w:sz w:val="20"/>
        </w:rPr>
        <w:t>&lt;/</w:t>
      </w:r>
      <w:r w:rsidRPr="00FF3089">
        <w:rPr>
          <w:rFonts w:ascii="Verdana" w:hAnsi="Verdana" w:cs="Arial"/>
          <w:color w:val="990000"/>
          <w:sz w:val="20"/>
        </w:rPr>
        <w:t>order:LANO</w:t>
      </w:r>
      <w:r w:rsidRPr="00FF3089">
        <w:rPr>
          <w:rFonts w:ascii="Verdana" w:hAnsi="Verdana" w:cs="Arial"/>
          <w:color w:val="0000FF"/>
          <w:sz w:val="20"/>
        </w:rPr>
        <w:t>&gt;</w:t>
      </w:r>
      <w:r w:rsidRPr="00FF3089">
        <w:rPr>
          <w:rFonts w:ascii="Verdana" w:hAnsi="Verdana" w:cs="Arial"/>
          <w:sz w:val="20"/>
          <w:szCs w:val="20"/>
        </w:rPr>
        <w:t xml:space="preserve"> </w:t>
      </w:r>
    </w:p>
    <w:p w14:paraId="0CAEBEE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order:LASN</w:t>
      </w:r>
      <w:r w:rsidRPr="00FF3089">
        <w:rPr>
          <w:rFonts w:ascii="Verdana" w:hAnsi="Verdana" w:cs="Arial"/>
          <w:color w:val="0000FF"/>
          <w:sz w:val="20"/>
        </w:rPr>
        <w:t>&gt;</w:t>
      </w:r>
      <w:r w:rsidRPr="00FF3089">
        <w:rPr>
          <w:rFonts w:ascii="Verdana" w:hAnsi="Verdana" w:cs="Arial"/>
          <w:b/>
          <w:bCs/>
          <w:sz w:val="20"/>
        </w:rPr>
        <w:t>Outland</w:t>
      </w:r>
      <w:r w:rsidRPr="00FF3089">
        <w:rPr>
          <w:rFonts w:ascii="Verdana" w:hAnsi="Verdana" w:cs="Arial"/>
          <w:color w:val="0000FF"/>
          <w:sz w:val="20"/>
        </w:rPr>
        <w:t>&lt;/</w:t>
      </w:r>
      <w:r w:rsidRPr="00FF3089">
        <w:rPr>
          <w:rFonts w:ascii="Verdana" w:hAnsi="Verdana" w:cs="Arial"/>
          <w:color w:val="990000"/>
          <w:sz w:val="20"/>
        </w:rPr>
        <w:t>order:LASN</w:t>
      </w:r>
      <w:r w:rsidRPr="00FF3089">
        <w:rPr>
          <w:rFonts w:ascii="Verdana" w:hAnsi="Verdana" w:cs="Arial"/>
          <w:color w:val="0000FF"/>
          <w:sz w:val="20"/>
        </w:rPr>
        <w:t>&gt;</w:t>
      </w:r>
      <w:r w:rsidRPr="00FF3089">
        <w:rPr>
          <w:rFonts w:ascii="Verdana" w:hAnsi="Verdana" w:cs="Arial"/>
          <w:sz w:val="20"/>
          <w:szCs w:val="20"/>
        </w:rPr>
        <w:t xml:space="preserve"> </w:t>
      </w:r>
    </w:p>
    <w:p w14:paraId="26DD736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order:LATH</w:t>
      </w:r>
      <w:r w:rsidRPr="00FF3089">
        <w:rPr>
          <w:rFonts w:ascii="Verdana" w:hAnsi="Verdana" w:cs="Arial"/>
          <w:color w:val="0000FF"/>
          <w:sz w:val="20"/>
        </w:rPr>
        <w:t>&gt;</w:t>
      </w:r>
      <w:r w:rsidRPr="00FF3089">
        <w:rPr>
          <w:rFonts w:ascii="Verdana" w:hAnsi="Verdana" w:cs="Arial"/>
          <w:b/>
          <w:bCs/>
          <w:sz w:val="20"/>
        </w:rPr>
        <w:t>Rd</w:t>
      </w:r>
      <w:r w:rsidRPr="00FF3089">
        <w:rPr>
          <w:rFonts w:ascii="Verdana" w:hAnsi="Verdana" w:cs="Arial"/>
          <w:color w:val="0000FF"/>
          <w:sz w:val="20"/>
        </w:rPr>
        <w:t>&lt;/</w:t>
      </w:r>
      <w:r w:rsidRPr="00FF3089">
        <w:rPr>
          <w:rFonts w:ascii="Verdana" w:hAnsi="Verdana" w:cs="Arial"/>
          <w:color w:val="990000"/>
          <w:sz w:val="20"/>
        </w:rPr>
        <w:t>order:LATH</w:t>
      </w:r>
      <w:r w:rsidRPr="00FF3089">
        <w:rPr>
          <w:rFonts w:ascii="Verdana" w:hAnsi="Verdana" w:cs="Arial"/>
          <w:color w:val="0000FF"/>
          <w:sz w:val="20"/>
        </w:rPr>
        <w:t>&gt;</w:t>
      </w:r>
      <w:r w:rsidRPr="00FF3089">
        <w:rPr>
          <w:rFonts w:ascii="Verdana" w:hAnsi="Verdana" w:cs="Arial"/>
          <w:sz w:val="20"/>
          <w:szCs w:val="20"/>
        </w:rPr>
        <w:t xml:space="preserve"> </w:t>
      </w:r>
    </w:p>
    <w:p w14:paraId="18A078E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order:LIST_ADDR_GRP</w:t>
      </w:r>
      <w:r w:rsidRPr="00FF3089">
        <w:rPr>
          <w:rFonts w:ascii="Verdana" w:hAnsi="Verdana" w:cs="Arial"/>
          <w:color w:val="0000FF"/>
          <w:sz w:val="20"/>
        </w:rPr>
        <w:t>&gt;</w:t>
      </w:r>
    </w:p>
    <w:p w14:paraId="5F4B0AE3"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order:LISTING_INSTRUCTION</w:t>
      </w:r>
      <w:r w:rsidRPr="00FF3089">
        <w:rPr>
          <w:rFonts w:ascii="Verdana" w:hAnsi="Verdana" w:cs="Arial"/>
          <w:color w:val="0000FF"/>
          <w:sz w:val="20"/>
        </w:rPr>
        <w:t>&gt;</w:t>
      </w:r>
    </w:p>
    <w:p w14:paraId="5CED7F8E"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order:LISTING_INFO</w:t>
      </w:r>
      <w:r w:rsidRPr="00FF3089">
        <w:rPr>
          <w:rFonts w:ascii="Verdana" w:hAnsi="Verdana" w:cs="Arial"/>
          <w:color w:val="0000FF"/>
          <w:sz w:val="20"/>
        </w:rPr>
        <w:t>&gt;</w:t>
      </w:r>
    </w:p>
    <w:p w14:paraId="1E43434E"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w:t>
      </w:r>
      <w:r w:rsidRPr="00FF3089">
        <w:rPr>
          <w:rFonts w:ascii="Verdana" w:hAnsi="Verdana" w:cs="Arial"/>
          <w:color w:val="0000FF"/>
          <w:sz w:val="20"/>
        </w:rPr>
        <w:t>&gt;</w:t>
      </w:r>
    </w:p>
    <w:p w14:paraId="1579BD36"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order:LSR_ORD_REQ</w:t>
      </w:r>
      <w:r w:rsidRPr="00FF3089">
        <w:rPr>
          <w:rFonts w:ascii="Verdana" w:hAnsi="Verdana" w:cs="Arial"/>
          <w:color w:val="0000FF"/>
          <w:sz w:val="20"/>
        </w:rPr>
        <w:t>&gt;</w:t>
      </w:r>
    </w:p>
    <w:p w14:paraId="7A5C8B1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uom:ATT_LSR_ORD_REQ</w:t>
      </w:r>
      <w:r w:rsidRPr="00FF3089">
        <w:rPr>
          <w:rFonts w:ascii="Verdana" w:hAnsi="Verdana" w:cs="Arial"/>
          <w:color w:val="0000FF"/>
          <w:sz w:val="20"/>
        </w:rPr>
        <w:t>&gt;</w:t>
      </w:r>
    </w:p>
    <w:p w14:paraId="4B5106B0" w14:textId="77777777" w:rsidR="001567C2" w:rsidRDefault="001567C2" w:rsidP="001567C2">
      <w:pPr>
        <w:rPr>
          <w:b/>
        </w:rPr>
      </w:pPr>
    </w:p>
    <w:p w14:paraId="7E7A6839" w14:textId="77777777" w:rsidR="001567C2" w:rsidRDefault="001567C2" w:rsidP="001567C2">
      <w:pPr>
        <w:rPr>
          <w:b/>
        </w:rPr>
      </w:pPr>
    </w:p>
    <w:p w14:paraId="38FD4E31" w14:textId="77777777" w:rsidR="001567C2" w:rsidRPr="003F04AC" w:rsidRDefault="001567C2" w:rsidP="001567C2">
      <w:r w:rsidRPr="003F04AC">
        <w:t>XML OUTPUT:</w:t>
      </w:r>
    </w:p>
    <w:p w14:paraId="68AD6E76" w14:textId="77777777" w:rsidR="001567C2" w:rsidRDefault="001567C2" w:rsidP="001567C2">
      <w:pPr>
        <w:rPr>
          <w:b/>
        </w:rPr>
      </w:pPr>
    </w:p>
    <w:p w14:paraId="1B8BBDAD" w14:textId="77777777" w:rsidR="001567C2" w:rsidRPr="00FF3089" w:rsidRDefault="001567C2" w:rsidP="001567C2">
      <w:pPr>
        <w:ind w:hanging="480"/>
        <w:rPr>
          <w:rFonts w:ascii="Verdana" w:hAnsi="Verdana" w:cs="Arial"/>
          <w:sz w:val="20"/>
          <w:szCs w:val="20"/>
        </w:rPr>
      </w:pPr>
      <w:hyperlink r:id="rId1006"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header</w:t>
      </w:r>
      <w:r w:rsidRPr="00FF3089">
        <w:rPr>
          <w:rFonts w:ascii="Verdana" w:hAnsi="Verdana" w:cs="Arial"/>
          <w:color w:val="0000FF"/>
          <w:sz w:val="20"/>
        </w:rPr>
        <w:t>&gt;</w:t>
      </w:r>
    </w:p>
    <w:p w14:paraId="5AF85B9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senderid</w:t>
      </w:r>
      <w:r w:rsidRPr="00FF3089">
        <w:rPr>
          <w:rFonts w:ascii="Verdana" w:hAnsi="Verdana" w:cs="Arial"/>
          <w:color w:val="0000FF"/>
          <w:sz w:val="20"/>
        </w:rPr>
        <w:t>&gt;</w:t>
      </w:r>
      <w:r w:rsidRPr="00FF3089">
        <w:rPr>
          <w:rFonts w:ascii="Verdana" w:hAnsi="Verdana" w:cs="Arial"/>
          <w:b/>
          <w:bCs/>
          <w:sz w:val="20"/>
        </w:rPr>
        <w:t>ATT-OR-SAT</w:t>
      </w:r>
      <w:r w:rsidRPr="00FF3089">
        <w:rPr>
          <w:rFonts w:ascii="Verdana" w:hAnsi="Verdana" w:cs="Arial"/>
          <w:color w:val="0000FF"/>
          <w:sz w:val="20"/>
        </w:rPr>
        <w:t>&lt;/</w:t>
      </w:r>
      <w:r w:rsidRPr="00FF3089">
        <w:rPr>
          <w:rFonts w:ascii="Verdana" w:hAnsi="Verdana" w:cs="Arial"/>
          <w:color w:val="990000"/>
          <w:sz w:val="20"/>
        </w:rPr>
        <w:t>senderid</w:t>
      </w:r>
      <w:r w:rsidRPr="00FF3089">
        <w:rPr>
          <w:rFonts w:ascii="Verdana" w:hAnsi="Verdana" w:cs="Arial"/>
          <w:color w:val="0000FF"/>
          <w:sz w:val="20"/>
        </w:rPr>
        <w:t>&gt;</w:t>
      </w:r>
      <w:r w:rsidRPr="00FF3089">
        <w:rPr>
          <w:rFonts w:ascii="Verdana" w:hAnsi="Verdana" w:cs="Arial"/>
          <w:sz w:val="20"/>
          <w:szCs w:val="20"/>
        </w:rPr>
        <w:t xml:space="preserve"> </w:t>
      </w:r>
    </w:p>
    <w:p w14:paraId="04DF274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receiverid</w:t>
      </w:r>
      <w:r w:rsidRPr="00FF3089">
        <w:rPr>
          <w:rFonts w:ascii="Verdana" w:hAnsi="Verdana" w:cs="Arial"/>
          <w:color w:val="0000FF"/>
          <w:sz w:val="20"/>
        </w:rPr>
        <w:t>&gt;</w:t>
      </w:r>
      <w:r w:rsidRPr="00FF3089">
        <w:rPr>
          <w:rFonts w:ascii="Verdana" w:hAnsi="Verdana" w:cs="Arial"/>
          <w:b/>
          <w:bCs/>
          <w:sz w:val="20"/>
        </w:rPr>
        <w:t>CTE-VALIDATOR</w:t>
      </w:r>
      <w:r w:rsidRPr="00FF3089">
        <w:rPr>
          <w:rFonts w:ascii="Verdana" w:hAnsi="Verdana" w:cs="Arial"/>
          <w:color w:val="0000FF"/>
          <w:sz w:val="20"/>
        </w:rPr>
        <w:t>&lt;/</w:t>
      </w:r>
      <w:r w:rsidRPr="00FF3089">
        <w:rPr>
          <w:rFonts w:ascii="Verdana" w:hAnsi="Verdana" w:cs="Arial"/>
          <w:color w:val="990000"/>
          <w:sz w:val="20"/>
        </w:rPr>
        <w:t>receiverid</w:t>
      </w:r>
      <w:r w:rsidRPr="00FF3089">
        <w:rPr>
          <w:rFonts w:ascii="Verdana" w:hAnsi="Verdana" w:cs="Arial"/>
          <w:color w:val="0000FF"/>
          <w:sz w:val="20"/>
        </w:rPr>
        <w:t>&gt;</w:t>
      </w:r>
      <w:r w:rsidRPr="00FF3089">
        <w:rPr>
          <w:rFonts w:ascii="Verdana" w:hAnsi="Verdana" w:cs="Arial"/>
          <w:sz w:val="20"/>
          <w:szCs w:val="20"/>
        </w:rPr>
        <w:t xml:space="preserve"> </w:t>
      </w:r>
    </w:p>
    <w:p w14:paraId="7FF2535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interfaceid</w:t>
      </w:r>
      <w:r w:rsidRPr="00FF3089">
        <w:rPr>
          <w:rFonts w:ascii="Verdana" w:hAnsi="Verdana" w:cs="Arial"/>
          <w:color w:val="0000FF"/>
          <w:sz w:val="20"/>
        </w:rPr>
        <w:t>&gt;</w:t>
      </w:r>
      <w:r w:rsidRPr="00FF3089">
        <w:rPr>
          <w:rFonts w:ascii="Verdana" w:hAnsi="Verdana" w:cs="Arial"/>
          <w:b/>
          <w:bCs/>
          <w:sz w:val="20"/>
        </w:rPr>
        <w:t>CTE-1005-OR-XML-IB</w:t>
      </w:r>
      <w:r w:rsidRPr="00FF3089">
        <w:rPr>
          <w:rFonts w:ascii="Verdana" w:hAnsi="Verdana" w:cs="Arial"/>
          <w:color w:val="0000FF"/>
          <w:sz w:val="20"/>
        </w:rPr>
        <w:t>&lt;/</w:t>
      </w:r>
      <w:r w:rsidRPr="00FF3089">
        <w:rPr>
          <w:rFonts w:ascii="Verdana" w:hAnsi="Verdana" w:cs="Arial"/>
          <w:color w:val="990000"/>
          <w:sz w:val="20"/>
        </w:rPr>
        <w:t>interfaceid</w:t>
      </w:r>
      <w:r w:rsidRPr="00FF3089">
        <w:rPr>
          <w:rFonts w:ascii="Verdana" w:hAnsi="Verdana" w:cs="Arial"/>
          <w:color w:val="0000FF"/>
          <w:sz w:val="20"/>
        </w:rPr>
        <w:t>&gt;</w:t>
      </w:r>
      <w:r w:rsidRPr="00FF3089">
        <w:rPr>
          <w:rFonts w:ascii="Verdana" w:hAnsi="Verdana" w:cs="Arial"/>
          <w:sz w:val="20"/>
          <w:szCs w:val="20"/>
        </w:rPr>
        <w:t xml:space="preserve"> </w:t>
      </w:r>
    </w:p>
    <w:p w14:paraId="0E74F3B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messagetype</w:t>
      </w:r>
      <w:r w:rsidRPr="00FF3089">
        <w:rPr>
          <w:rFonts w:ascii="Verdana" w:hAnsi="Verdana" w:cs="Arial"/>
          <w:color w:val="0000FF"/>
          <w:sz w:val="20"/>
        </w:rPr>
        <w:t>&gt;</w:t>
      </w:r>
      <w:r w:rsidRPr="00FF3089">
        <w:rPr>
          <w:rFonts w:ascii="Verdana" w:hAnsi="Verdana" w:cs="Arial"/>
          <w:b/>
          <w:bCs/>
          <w:sz w:val="20"/>
        </w:rPr>
        <w:t>LSRUOM</w:t>
      </w:r>
      <w:r w:rsidRPr="00FF3089">
        <w:rPr>
          <w:rFonts w:ascii="Verdana" w:hAnsi="Verdana" w:cs="Arial"/>
          <w:color w:val="0000FF"/>
          <w:sz w:val="20"/>
        </w:rPr>
        <w:t>&lt;/</w:t>
      </w:r>
      <w:r w:rsidRPr="00FF3089">
        <w:rPr>
          <w:rFonts w:ascii="Verdana" w:hAnsi="Verdana" w:cs="Arial"/>
          <w:color w:val="990000"/>
          <w:sz w:val="20"/>
        </w:rPr>
        <w:t>messagetype</w:t>
      </w:r>
      <w:r w:rsidRPr="00FF3089">
        <w:rPr>
          <w:rFonts w:ascii="Verdana" w:hAnsi="Verdana" w:cs="Arial"/>
          <w:color w:val="0000FF"/>
          <w:sz w:val="20"/>
        </w:rPr>
        <w:t>&gt;</w:t>
      </w:r>
      <w:r w:rsidRPr="00FF3089">
        <w:rPr>
          <w:rFonts w:ascii="Verdana" w:hAnsi="Verdana" w:cs="Arial"/>
          <w:sz w:val="20"/>
          <w:szCs w:val="20"/>
        </w:rPr>
        <w:t xml:space="preserve"> </w:t>
      </w:r>
    </w:p>
    <w:p w14:paraId="37B5D67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lsogversion</w:t>
      </w:r>
      <w:r w:rsidRPr="00FF3089">
        <w:rPr>
          <w:rFonts w:ascii="Verdana" w:hAnsi="Verdana" w:cs="Arial"/>
          <w:color w:val="0000FF"/>
          <w:sz w:val="20"/>
        </w:rPr>
        <w:t>&gt;</w:t>
      </w:r>
      <w:r w:rsidRPr="00FF3089">
        <w:rPr>
          <w:rFonts w:ascii="Verdana" w:hAnsi="Verdana" w:cs="Arial"/>
          <w:b/>
          <w:bCs/>
          <w:sz w:val="20"/>
        </w:rPr>
        <w:t>10.05</w:t>
      </w:r>
      <w:r w:rsidRPr="00FF3089">
        <w:rPr>
          <w:rFonts w:ascii="Verdana" w:hAnsi="Verdana" w:cs="Arial"/>
          <w:color w:val="0000FF"/>
          <w:sz w:val="20"/>
        </w:rPr>
        <w:t>&lt;/</w:t>
      </w:r>
      <w:r w:rsidRPr="00FF3089">
        <w:rPr>
          <w:rFonts w:ascii="Verdana" w:hAnsi="Verdana" w:cs="Arial"/>
          <w:color w:val="990000"/>
          <w:sz w:val="20"/>
        </w:rPr>
        <w:t>lsogversion</w:t>
      </w:r>
      <w:r w:rsidRPr="00FF3089">
        <w:rPr>
          <w:rFonts w:ascii="Verdana" w:hAnsi="Verdana" w:cs="Arial"/>
          <w:color w:val="0000FF"/>
          <w:sz w:val="20"/>
        </w:rPr>
        <w:t>&gt;</w:t>
      </w:r>
      <w:r w:rsidRPr="00FF3089">
        <w:rPr>
          <w:rFonts w:ascii="Verdana" w:hAnsi="Verdana" w:cs="Arial"/>
          <w:sz w:val="20"/>
          <w:szCs w:val="20"/>
        </w:rPr>
        <w:t xml:space="preserve"> </w:t>
      </w:r>
    </w:p>
    <w:p w14:paraId="55F2900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ordertype</w:t>
      </w:r>
      <w:r w:rsidRPr="00FF3089">
        <w:rPr>
          <w:rFonts w:ascii="Verdana" w:hAnsi="Verdana" w:cs="Arial"/>
          <w:color w:val="0000FF"/>
          <w:sz w:val="20"/>
        </w:rPr>
        <w:t>&gt;</w:t>
      </w:r>
      <w:r w:rsidRPr="00FF3089">
        <w:rPr>
          <w:rFonts w:ascii="Verdana" w:hAnsi="Verdana" w:cs="Arial"/>
          <w:b/>
          <w:bCs/>
          <w:sz w:val="20"/>
        </w:rPr>
        <w:t>ORDER</w:t>
      </w:r>
      <w:r w:rsidRPr="00FF3089">
        <w:rPr>
          <w:rFonts w:ascii="Verdana" w:hAnsi="Verdana" w:cs="Arial"/>
          <w:color w:val="0000FF"/>
          <w:sz w:val="20"/>
        </w:rPr>
        <w:t>&lt;/</w:t>
      </w:r>
      <w:r w:rsidRPr="00FF3089">
        <w:rPr>
          <w:rFonts w:ascii="Verdana" w:hAnsi="Verdana" w:cs="Arial"/>
          <w:color w:val="990000"/>
          <w:sz w:val="20"/>
        </w:rPr>
        <w:t>ordertype</w:t>
      </w:r>
      <w:r w:rsidRPr="00FF3089">
        <w:rPr>
          <w:rFonts w:ascii="Verdana" w:hAnsi="Verdana" w:cs="Arial"/>
          <w:color w:val="0000FF"/>
          <w:sz w:val="20"/>
        </w:rPr>
        <w:t>&gt;</w:t>
      </w:r>
      <w:r w:rsidRPr="00FF3089">
        <w:rPr>
          <w:rFonts w:ascii="Verdana" w:hAnsi="Verdana" w:cs="Arial"/>
          <w:sz w:val="20"/>
          <w:szCs w:val="20"/>
        </w:rPr>
        <w:t xml:space="preserve"> </w:t>
      </w:r>
    </w:p>
    <w:p w14:paraId="558BC70A"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header</w:t>
      </w:r>
      <w:r w:rsidRPr="00FF3089">
        <w:rPr>
          <w:rFonts w:ascii="Verdana" w:hAnsi="Verdana" w:cs="Arial"/>
          <w:color w:val="0000FF"/>
          <w:sz w:val="20"/>
        </w:rPr>
        <w:t>&gt;</w:t>
      </w:r>
    </w:p>
    <w:p w14:paraId="6E5F9F73" w14:textId="77777777" w:rsidR="001567C2" w:rsidRPr="00FF3089" w:rsidRDefault="001567C2" w:rsidP="001567C2">
      <w:pPr>
        <w:ind w:hanging="480"/>
        <w:rPr>
          <w:rFonts w:ascii="Verdana" w:hAnsi="Verdana" w:cs="Arial"/>
          <w:sz w:val="20"/>
          <w:szCs w:val="20"/>
        </w:rPr>
      </w:pPr>
      <w:hyperlink r:id="rId1007"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m2:LSR_RESP</w:t>
      </w:r>
      <w:r w:rsidRPr="00FF3089">
        <w:rPr>
          <w:rFonts w:ascii="Verdana" w:hAnsi="Verdana" w:cs="Arial"/>
          <w:color w:val="FF0000"/>
          <w:sz w:val="20"/>
        </w:rPr>
        <w:t xml:space="preserve"> xmlns:m2</w:t>
      </w:r>
      <w:r w:rsidRPr="00FF3089">
        <w:rPr>
          <w:rFonts w:ascii="Verdana" w:hAnsi="Verdana" w:cs="Arial"/>
          <w:color w:val="0000FF"/>
          <w:sz w:val="20"/>
        </w:rPr>
        <w:t>="</w:t>
      </w:r>
      <w:r w:rsidRPr="00FF3089">
        <w:rPr>
          <w:rFonts w:ascii="Verdana" w:hAnsi="Verdana" w:cs="Arial"/>
          <w:b/>
          <w:bCs/>
          <w:color w:val="FF0000"/>
          <w:sz w:val="20"/>
          <w:szCs w:val="20"/>
        </w:rPr>
        <w:t>http://lsr.att.com/obf/tML/UOM</w:t>
      </w:r>
      <w:r w:rsidRPr="00FF3089">
        <w:rPr>
          <w:rFonts w:ascii="Verdana" w:hAnsi="Verdana" w:cs="Arial"/>
          <w:color w:val="0000FF"/>
          <w:sz w:val="20"/>
        </w:rPr>
        <w:t>"&gt;</w:t>
      </w:r>
    </w:p>
    <w:p w14:paraId="6574F04B" w14:textId="77777777" w:rsidR="001567C2" w:rsidRPr="00FF3089" w:rsidRDefault="001567C2" w:rsidP="001567C2">
      <w:pPr>
        <w:ind w:hanging="480"/>
        <w:rPr>
          <w:rFonts w:ascii="Verdana" w:hAnsi="Verdana" w:cs="Arial"/>
          <w:sz w:val="20"/>
          <w:szCs w:val="20"/>
        </w:rPr>
      </w:pPr>
      <w:hyperlink r:id="rId1008"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m2:HDR</w:t>
      </w:r>
      <w:r w:rsidRPr="00FF3089">
        <w:rPr>
          <w:rFonts w:ascii="Verdana" w:hAnsi="Verdana" w:cs="Arial"/>
          <w:color w:val="0000FF"/>
          <w:sz w:val="20"/>
        </w:rPr>
        <w:t>&gt;</w:t>
      </w:r>
    </w:p>
    <w:p w14:paraId="52334E4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m2:MESSAGE_ID</w:t>
      </w:r>
      <w:r w:rsidRPr="00FF3089">
        <w:rPr>
          <w:rFonts w:ascii="Verdana" w:hAnsi="Verdana" w:cs="Arial"/>
          <w:color w:val="0000FF"/>
          <w:sz w:val="20"/>
        </w:rPr>
        <w:t>&gt;</w:t>
      </w:r>
      <w:r w:rsidRPr="00FF3089">
        <w:rPr>
          <w:rFonts w:ascii="Verdana" w:hAnsi="Verdana" w:cs="Arial"/>
          <w:b/>
          <w:bCs/>
          <w:sz w:val="20"/>
        </w:rPr>
        <w:t>1246537980005508.09709375744205</w:t>
      </w:r>
      <w:r w:rsidRPr="00FF3089">
        <w:rPr>
          <w:rFonts w:ascii="Verdana" w:hAnsi="Verdana" w:cs="Arial"/>
          <w:color w:val="0000FF"/>
          <w:sz w:val="20"/>
        </w:rPr>
        <w:t>&lt;/</w:t>
      </w:r>
      <w:r w:rsidRPr="00FF3089">
        <w:rPr>
          <w:rFonts w:ascii="Verdana" w:hAnsi="Verdana" w:cs="Arial"/>
          <w:color w:val="990000"/>
          <w:sz w:val="20"/>
        </w:rPr>
        <w:t>m2:MESSAGE_ID</w:t>
      </w:r>
      <w:r w:rsidRPr="00FF3089">
        <w:rPr>
          <w:rFonts w:ascii="Verdana" w:hAnsi="Verdana" w:cs="Arial"/>
          <w:color w:val="0000FF"/>
          <w:sz w:val="20"/>
        </w:rPr>
        <w:t>&gt;</w:t>
      </w:r>
      <w:r w:rsidRPr="00FF3089">
        <w:rPr>
          <w:rFonts w:ascii="Verdana" w:hAnsi="Verdana" w:cs="Arial"/>
          <w:sz w:val="20"/>
          <w:szCs w:val="20"/>
        </w:rPr>
        <w:t xml:space="preserve"> </w:t>
      </w:r>
    </w:p>
    <w:p w14:paraId="154EDC40" w14:textId="77777777" w:rsidR="001567C2" w:rsidRPr="008C51B0" w:rsidRDefault="001567C2" w:rsidP="001567C2">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0D6450A8" w14:textId="77777777" w:rsidR="001567C2" w:rsidRPr="00FF3089" w:rsidRDefault="001567C2" w:rsidP="001567C2">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m2:MSG_TIMESTAMP</w:t>
      </w:r>
      <w:r w:rsidRPr="00FF3089">
        <w:rPr>
          <w:rFonts w:ascii="Verdana" w:hAnsi="Verdana" w:cs="Arial"/>
          <w:color w:val="0000FF"/>
          <w:sz w:val="20"/>
        </w:rPr>
        <w:t>&gt;</w:t>
      </w:r>
      <w:r w:rsidRPr="00FF3089">
        <w:rPr>
          <w:rFonts w:ascii="Verdana" w:hAnsi="Verdana" w:cs="Arial"/>
          <w:b/>
          <w:bCs/>
          <w:sz w:val="20"/>
        </w:rPr>
        <w:t>2009-07-02T07:33:00-05:00</w:t>
      </w:r>
      <w:r w:rsidRPr="00FF3089">
        <w:rPr>
          <w:rFonts w:ascii="Verdana" w:hAnsi="Verdana" w:cs="Arial"/>
          <w:color w:val="0000FF"/>
          <w:sz w:val="20"/>
        </w:rPr>
        <w:t>&lt;/</w:t>
      </w:r>
      <w:r w:rsidRPr="00FF3089">
        <w:rPr>
          <w:rFonts w:ascii="Verdana" w:hAnsi="Verdana" w:cs="Arial"/>
          <w:color w:val="990000"/>
          <w:sz w:val="20"/>
        </w:rPr>
        <w:t>m2:MSG_TIMESTAMP</w:t>
      </w:r>
      <w:r w:rsidRPr="00FF3089">
        <w:rPr>
          <w:rFonts w:ascii="Verdana" w:hAnsi="Verdana" w:cs="Arial"/>
          <w:color w:val="0000FF"/>
          <w:sz w:val="20"/>
        </w:rPr>
        <w:t>&gt;</w:t>
      </w:r>
      <w:r w:rsidRPr="00FF3089">
        <w:rPr>
          <w:rFonts w:ascii="Verdana" w:hAnsi="Verdana" w:cs="Arial"/>
          <w:sz w:val="20"/>
          <w:szCs w:val="20"/>
        </w:rPr>
        <w:t xml:space="preserve"> </w:t>
      </w:r>
    </w:p>
    <w:p w14:paraId="5C76E27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m2:PON</w:t>
      </w:r>
      <w:r w:rsidRPr="00FF3089">
        <w:rPr>
          <w:rFonts w:ascii="Verdana" w:hAnsi="Verdana" w:cs="Arial"/>
          <w:color w:val="0000FF"/>
          <w:sz w:val="20"/>
        </w:rPr>
        <w:t>&gt;</w:t>
      </w:r>
      <w:r w:rsidRPr="00FF3089">
        <w:rPr>
          <w:rFonts w:ascii="Verdana" w:hAnsi="Verdana" w:cs="Arial"/>
          <w:b/>
          <w:bCs/>
          <w:sz w:val="20"/>
        </w:rPr>
        <w:t>CVT0M043R31</w:t>
      </w:r>
      <w:r w:rsidRPr="00FF3089">
        <w:rPr>
          <w:rFonts w:ascii="Verdana" w:hAnsi="Verdana" w:cs="Arial"/>
          <w:color w:val="0000FF"/>
          <w:sz w:val="20"/>
        </w:rPr>
        <w:t>&lt;/</w:t>
      </w:r>
      <w:r w:rsidRPr="00FF3089">
        <w:rPr>
          <w:rFonts w:ascii="Verdana" w:hAnsi="Verdana" w:cs="Arial"/>
          <w:color w:val="990000"/>
          <w:sz w:val="20"/>
        </w:rPr>
        <w:t>m2:PON</w:t>
      </w:r>
      <w:r w:rsidRPr="00FF3089">
        <w:rPr>
          <w:rFonts w:ascii="Verdana" w:hAnsi="Verdana" w:cs="Arial"/>
          <w:color w:val="0000FF"/>
          <w:sz w:val="20"/>
        </w:rPr>
        <w:t>&gt;</w:t>
      </w:r>
      <w:r w:rsidRPr="00FF3089">
        <w:rPr>
          <w:rFonts w:ascii="Verdana" w:hAnsi="Verdana" w:cs="Arial"/>
          <w:sz w:val="20"/>
          <w:szCs w:val="20"/>
        </w:rPr>
        <w:t xml:space="preserve"> </w:t>
      </w:r>
    </w:p>
    <w:p w14:paraId="57DBF515" w14:textId="77777777" w:rsidR="001567C2" w:rsidRPr="008C51B0" w:rsidRDefault="001567C2" w:rsidP="001567C2">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2C560364" w14:textId="77777777" w:rsidR="001567C2" w:rsidRPr="008C51B0" w:rsidRDefault="001567C2" w:rsidP="001567C2">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9013706239</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7ACCE838" w14:textId="77777777" w:rsidR="001567C2" w:rsidRPr="008C51B0" w:rsidRDefault="001567C2" w:rsidP="001567C2">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20090702L00017-00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21F5A4D5" w14:textId="77777777" w:rsidR="001567C2" w:rsidRPr="00FF3089" w:rsidRDefault="001567C2" w:rsidP="001567C2">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m2:CC</w:t>
      </w:r>
      <w:r w:rsidRPr="00FF3089">
        <w:rPr>
          <w:rFonts w:ascii="Verdana" w:hAnsi="Verdana" w:cs="Arial"/>
          <w:color w:val="0000FF"/>
          <w:sz w:val="20"/>
        </w:rPr>
        <w:t>&gt;</w:t>
      </w:r>
      <w:r w:rsidRPr="00FF3089">
        <w:rPr>
          <w:rFonts w:ascii="Verdana" w:hAnsi="Verdana" w:cs="Arial"/>
          <w:b/>
          <w:bCs/>
          <w:sz w:val="20"/>
        </w:rPr>
        <w:t>9999</w:t>
      </w:r>
      <w:r w:rsidRPr="00FF3089">
        <w:rPr>
          <w:rFonts w:ascii="Verdana" w:hAnsi="Verdana" w:cs="Arial"/>
          <w:color w:val="0000FF"/>
          <w:sz w:val="20"/>
        </w:rPr>
        <w:t>&lt;/</w:t>
      </w:r>
      <w:r w:rsidRPr="00FF3089">
        <w:rPr>
          <w:rFonts w:ascii="Verdana" w:hAnsi="Verdana" w:cs="Arial"/>
          <w:color w:val="990000"/>
          <w:sz w:val="20"/>
        </w:rPr>
        <w:t>m2:CC</w:t>
      </w:r>
      <w:r w:rsidRPr="00FF3089">
        <w:rPr>
          <w:rFonts w:ascii="Verdana" w:hAnsi="Verdana" w:cs="Arial"/>
          <w:color w:val="0000FF"/>
          <w:sz w:val="20"/>
        </w:rPr>
        <w:t>&gt;</w:t>
      </w:r>
      <w:r w:rsidRPr="00FF3089">
        <w:rPr>
          <w:rFonts w:ascii="Verdana" w:hAnsi="Verdana" w:cs="Arial"/>
          <w:sz w:val="20"/>
          <w:szCs w:val="20"/>
        </w:rPr>
        <w:t xml:space="preserve"> </w:t>
      </w:r>
    </w:p>
    <w:p w14:paraId="67C135D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m2:CLEC_APPL_ID</w:t>
      </w:r>
      <w:r w:rsidRPr="00FF3089">
        <w:rPr>
          <w:rFonts w:ascii="Verdana" w:hAnsi="Verdana" w:cs="Arial"/>
          <w:color w:val="0000FF"/>
          <w:sz w:val="20"/>
        </w:rPr>
        <w:t>&gt;</w:t>
      </w:r>
      <w:r w:rsidRPr="00FF3089">
        <w:rPr>
          <w:rFonts w:ascii="Verdana" w:hAnsi="Verdana" w:cs="Arial"/>
          <w:b/>
          <w:bCs/>
          <w:sz w:val="20"/>
        </w:rPr>
        <w:t>CTE-VALIDATOR</w:t>
      </w:r>
      <w:r w:rsidRPr="00FF3089">
        <w:rPr>
          <w:rFonts w:ascii="Verdana" w:hAnsi="Verdana" w:cs="Arial"/>
          <w:color w:val="0000FF"/>
          <w:sz w:val="20"/>
        </w:rPr>
        <w:t>&lt;/</w:t>
      </w:r>
      <w:r w:rsidRPr="00FF3089">
        <w:rPr>
          <w:rFonts w:ascii="Verdana" w:hAnsi="Verdana" w:cs="Arial"/>
          <w:color w:val="990000"/>
          <w:sz w:val="20"/>
        </w:rPr>
        <w:t>m2:CLEC_APPL_ID</w:t>
      </w:r>
      <w:r w:rsidRPr="00FF3089">
        <w:rPr>
          <w:rFonts w:ascii="Verdana" w:hAnsi="Verdana" w:cs="Arial"/>
          <w:color w:val="0000FF"/>
          <w:sz w:val="20"/>
        </w:rPr>
        <w:t>&gt;</w:t>
      </w:r>
      <w:r w:rsidRPr="00FF3089">
        <w:rPr>
          <w:rFonts w:ascii="Verdana" w:hAnsi="Verdana" w:cs="Arial"/>
          <w:sz w:val="20"/>
          <w:szCs w:val="20"/>
        </w:rPr>
        <w:t xml:space="preserve"> </w:t>
      </w:r>
    </w:p>
    <w:p w14:paraId="7A3BC80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m2:CLEC_APPL_PASSWORD</w:t>
      </w:r>
      <w:r w:rsidRPr="00FF3089">
        <w:rPr>
          <w:rFonts w:ascii="Verdana" w:hAnsi="Verdana" w:cs="Arial"/>
          <w:color w:val="0000FF"/>
          <w:sz w:val="20"/>
        </w:rPr>
        <w:t>&gt;</w:t>
      </w:r>
      <w:r w:rsidRPr="00FF3089">
        <w:rPr>
          <w:rFonts w:ascii="Verdana" w:hAnsi="Verdana" w:cs="Arial"/>
          <w:b/>
          <w:bCs/>
          <w:sz w:val="20"/>
        </w:rPr>
        <w:t>PA$$WORD</w:t>
      </w:r>
      <w:r w:rsidRPr="00FF3089">
        <w:rPr>
          <w:rFonts w:ascii="Verdana" w:hAnsi="Verdana" w:cs="Arial"/>
          <w:color w:val="0000FF"/>
          <w:sz w:val="20"/>
        </w:rPr>
        <w:t>&lt;/</w:t>
      </w:r>
      <w:r w:rsidRPr="00FF3089">
        <w:rPr>
          <w:rFonts w:ascii="Verdana" w:hAnsi="Verdana" w:cs="Arial"/>
          <w:color w:val="990000"/>
          <w:sz w:val="20"/>
        </w:rPr>
        <w:t>m2:CLEC_APPL_PASSWORD</w:t>
      </w:r>
      <w:r w:rsidRPr="00FF3089">
        <w:rPr>
          <w:rFonts w:ascii="Verdana" w:hAnsi="Verdana" w:cs="Arial"/>
          <w:color w:val="0000FF"/>
          <w:sz w:val="20"/>
        </w:rPr>
        <w:t>&gt;</w:t>
      </w:r>
      <w:r w:rsidRPr="00FF3089">
        <w:rPr>
          <w:rFonts w:ascii="Verdana" w:hAnsi="Verdana" w:cs="Arial"/>
          <w:sz w:val="20"/>
          <w:szCs w:val="20"/>
        </w:rPr>
        <w:t xml:space="preserve"> </w:t>
      </w:r>
    </w:p>
    <w:p w14:paraId="6276B57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m2:DTSENT</w:t>
      </w:r>
      <w:r w:rsidRPr="00FF3089">
        <w:rPr>
          <w:rFonts w:ascii="Verdana" w:hAnsi="Verdana" w:cs="Arial"/>
          <w:color w:val="0000FF"/>
          <w:sz w:val="20"/>
        </w:rPr>
        <w:t>&gt;</w:t>
      </w:r>
      <w:r w:rsidRPr="00FF3089">
        <w:rPr>
          <w:rFonts w:ascii="Verdana" w:hAnsi="Verdana" w:cs="Arial"/>
          <w:b/>
          <w:bCs/>
          <w:sz w:val="20"/>
        </w:rPr>
        <w:t>200907020732AM</w:t>
      </w:r>
      <w:r w:rsidRPr="00FF3089">
        <w:rPr>
          <w:rFonts w:ascii="Verdana" w:hAnsi="Verdana" w:cs="Arial"/>
          <w:color w:val="0000FF"/>
          <w:sz w:val="20"/>
        </w:rPr>
        <w:t>&lt;/</w:t>
      </w:r>
      <w:r w:rsidRPr="00FF3089">
        <w:rPr>
          <w:rFonts w:ascii="Verdana" w:hAnsi="Verdana" w:cs="Arial"/>
          <w:color w:val="990000"/>
          <w:sz w:val="20"/>
        </w:rPr>
        <w:t>m2:DTSENT</w:t>
      </w:r>
      <w:r w:rsidRPr="00FF3089">
        <w:rPr>
          <w:rFonts w:ascii="Verdana" w:hAnsi="Verdana" w:cs="Arial"/>
          <w:color w:val="0000FF"/>
          <w:sz w:val="20"/>
        </w:rPr>
        <w:t>&gt;</w:t>
      </w:r>
      <w:r w:rsidRPr="00FF3089">
        <w:rPr>
          <w:rFonts w:ascii="Verdana" w:hAnsi="Verdana" w:cs="Arial"/>
          <w:sz w:val="20"/>
          <w:szCs w:val="20"/>
        </w:rPr>
        <w:t xml:space="preserve"> </w:t>
      </w:r>
    </w:p>
    <w:p w14:paraId="7F1BDA0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m2:ORD</w:t>
      </w:r>
      <w:r w:rsidRPr="00FF3089">
        <w:rPr>
          <w:rFonts w:ascii="Verdana" w:hAnsi="Verdana" w:cs="Arial"/>
          <w:color w:val="0000FF"/>
          <w:sz w:val="20"/>
        </w:rPr>
        <w:t>&gt;</w:t>
      </w:r>
      <w:r w:rsidRPr="00FF3089">
        <w:rPr>
          <w:rFonts w:ascii="Verdana" w:hAnsi="Verdana" w:cs="Arial"/>
          <w:b/>
          <w:bCs/>
          <w:sz w:val="20"/>
        </w:rPr>
        <w:t>N97PJ6K0</w:t>
      </w:r>
      <w:r w:rsidRPr="00FF3089">
        <w:rPr>
          <w:rFonts w:ascii="Verdana" w:hAnsi="Verdana" w:cs="Arial"/>
          <w:color w:val="0000FF"/>
          <w:sz w:val="20"/>
        </w:rPr>
        <w:t>&lt;/</w:t>
      </w:r>
      <w:r w:rsidRPr="00FF3089">
        <w:rPr>
          <w:rFonts w:ascii="Verdana" w:hAnsi="Verdana" w:cs="Arial"/>
          <w:color w:val="990000"/>
          <w:sz w:val="20"/>
        </w:rPr>
        <w:t>m2:ORD</w:t>
      </w:r>
      <w:r w:rsidRPr="00FF3089">
        <w:rPr>
          <w:rFonts w:ascii="Verdana" w:hAnsi="Verdana" w:cs="Arial"/>
          <w:color w:val="0000FF"/>
          <w:sz w:val="20"/>
        </w:rPr>
        <w:t>&gt;</w:t>
      </w:r>
      <w:r w:rsidRPr="00FF3089">
        <w:rPr>
          <w:rFonts w:ascii="Verdana" w:hAnsi="Verdana" w:cs="Arial"/>
          <w:sz w:val="20"/>
          <w:szCs w:val="20"/>
        </w:rPr>
        <w:t xml:space="preserve"> </w:t>
      </w:r>
    </w:p>
    <w:p w14:paraId="6A89771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m2:STATUS_CODE</w:t>
      </w:r>
      <w:r w:rsidRPr="00FF3089">
        <w:rPr>
          <w:rFonts w:ascii="Verdana" w:hAnsi="Verdana" w:cs="Arial"/>
          <w:color w:val="0000FF"/>
          <w:sz w:val="20"/>
        </w:rPr>
        <w:t>&gt;</w:t>
      </w:r>
      <w:r w:rsidRPr="00FF3089">
        <w:rPr>
          <w:rFonts w:ascii="Verdana" w:hAnsi="Verdana" w:cs="Arial"/>
          <w:b/>
          <w:bCs/>
          <w:sz w:val="20"/>
        </w:rPr>
        <w:t>PD</w:t>
      </w:r>
      <w:r w:rsidRPr="00FF3089">
        <w:rPr>
          <w:rFonts w:ascii="Verdana" w:hAnsi="Verdana" w:cs="Arial"/>
          <w:color w:val="0000FF"/>
          <w:sz w:val="20"/>
        </w:rPr>
        <w:t>&lt;/</w:t>
      </w:r>
      <w:r w:rsidRPr="00FF3089">
        <w:rPr>
          <w:rFonts w:ascii="Verdana" w:hAnsi="Verdana" w:cs="Arial"/>
          <w:color w:val="990000"/>
          <w:sz w:val="20"/>
        </w:rPr>
        <w:t>m2:STATUS_CODE</w:t>
      </w:r>
      <w:r w:rsidRPr="00FF3089">
        <w:rPr>
          <w:rFonts w:ascii="Verdana" w:hAnsi="Verdana" w:cs="Arial"/>
          <w:color w:val="0000FF"/>
          <w:sz w:val="20"/>
        </w:rPr>
        <w:t>&gt;</w:t>
      </w:r>
      <w:r w:rsidRPr="00FF3089">
        <w:rPr>
          <w:rFonts w:ascii="Verdana" w:hAnsi="Verdana" w:cs="Arial"/>
          <w:sz w:val="20"/>
          <w:szCs w:val="20"/>
        </w:rPr>
        <w:t xml:space="preserve"> </w:t>
      </w:r>
    </w:p>
    <w:p w14:paraId="36ABBBE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m2:STATUS_MSG</w:t>
      </w:r>
      <w:r w:rsidRPr="00FF3089">
        <w:rPr>
          <w:rFonts w:ascii="Verdana" w:hAnsi="Verdana" w:cs="Arial"/>
          <w:color w:val="0000FF"/>
          <w:sz w:val="20"/>
        </w:rPr>
        <w:t>&gt;</w:t>
      </w:r>
      <w:r w:rsidRPr="00FF3089">
        <w:rPr>
          <w:rFonts w:ascii="Verdana" w:hAnsi="Verdana" w:cs="Arial"/>
          <w:b/>
          <w:bCs/>
          <w:sz w:val="20"/>
        </w:rPr>
        <w:t>PENDING ORDER</w:t>
      </w:r>
      <w:r w:rsidRPr="00FF3089">
        <w:rPr>
          <w:rFonts w:ascii="Verdana" w:hAnsi="Verdana" w:cs="Arial"/>
          <w:color w:val="0000FF"/>
          <w:sz w:val="20"/>
        </w:rPr>
        <w:t>&lt;/</w:t>
      </w:r>
      <w:r w:rsidRPr="00FF3089">
        <w:rPr>
          <w:rFonts w:ascii="Verdana" w:hAnsi="Verdana" w:cs="Arial"/>
          <w:color w:val="990000"/>
          <w:sz w:val="20"/>
        </w:rPr>
        <w:t>m2:STATUS_MSG</w:t>
      </w:r>
      <w:r w:rsidRPr="00FF3089">
        <w:rPr>
          <w:rFonts w:ascii="Verdana" w:hAnsi="Verdana" w:cs="Arial"/>
          <w:color w:val="0000FF"/>
          <w:sz w:val="20"/>
        </w:rPr>
        <w:t>&gt;</w:t>
      </w:r>
      <w:r w:rsidRPr="00FF3089">
        <w:rPr>
          <w:rFonts w:ascii="Verdana" w:hAnsi="Verdana" w:cs="Arial"/>
          <w:sz w:val="20"/>
          <w:szCs w:val="20"/>
        </w:rPr>
        <w:t xml:space="preserve"> </w:t>
      </w:r>
    </w:p>
    <w:p w14:paraId="7554460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m2:REMARKS</w:t>
      </w:r>
      <w:r w:rsidRPr="00FF3089">
        <w:rPr>
          <w:rFonts w:ascii="Verdana" w:hAnsi="Verdana" w:cs="Arial"/>
          <w:color w:val="0000FF"/>
          <w:sz w:val="20"/>
        </w:rPr>
        <w:t>&gt;</w:t>
      </w:r>
      <w:r w:rsidRPr="00FF3089">
        <w:rPr>
          <w:rFonts w:ascii="Verdana" w:hAnsi="Verdana" w:cs="Arial"/>
          <w:b/>
          <w:bCs/>
          <w:sz w:val="20"/>
        </w:rPr>
        <w:t>Facilities have been checked Dispatch is Required</w:t>
      </w:r>
      <w:r w:rsidRPr="00FF3089">
        <w:rPr>
          <w:rFonts w:ascii="Verdana" w:hAnsi="Verdana" w:cs="Arial"/>
          <w:color w:val="0000FF"/>
          <w:sz w:val="20"/>
        </w:rPr>
        <w:t>&lt;/</w:t>
      </w:r>
      <w:r w:rsidRPr="00FF3089">
        <w:rPr>
          <w:rFonts w:ascii="Verdana" w:hAnsi="Verdana" w:cs="Arial"/>
          <w:color w:val="990000"/>
          <w:sz w:val="20"/>
        </w:rPr>
        <w:t>m2:REMARKS</w:t>
      </w:r>
      <w:r w:rsidRPr="00FF3089">
        <w:rPr>
          <w:rFonts w:ascii="Verdana" w:hAnsi="Verdana" w:cs="Arial"/>
          <w:color w:val="0000FF"/>
          <w:sz w:val="20"/>
        </w:rPr>
        <w:t>&gt;</w:t>
      </w:r>
      <w:r w:rsidRPr="00FF3089">
        <w:rPr>
          <w:rFonts w:ascii="Verdana" w:hAnsi="Verdana" w:cs="Arial"/>
          <w:sz w:val="20"/>
          <w:szCs w:val="20"/>
        </w:rPr>
        <w:t xml:space="preserve"> </w:t>
      </w:r>
    </w:p>
    <w:p w14:paraId="3D0ECAA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m2:TRAN_ACK_TYPE</w:t>
      </w:r>
      <w:r w:rsidRPr="00FF3089">
        <w:rPr>
          <w:rFonts w:ascii="Verdana" w:hAnsi="Verdana" w:cs="Arial"/>
          <w:color w:val="0000FF"/>
          <w:sz w:val="20"/>
        </w:rPr>
        <w:t>&gt;</w:t>
      </w:r>
      <w:r w:rsidRPr="00FF3089">
        <w:rPr>
          <w:rFonts w:ascii="Verdana" w:hAnsi="Verdana" w:cs="Arial"/>
          <w:b/>
          <w:bCs/>
          <w:sz w:val="20"/>
        </w:rPr>
        <w:t>AT</w:t>
      </w:r>
      <w:r w:rsidRPr="00FF3089">
        <w:rPr>
          <w:rFonts w:ascii="Verdana" w:hAnsi="Verdana" w:cs="Arial"/>
          <w:color w:val="0000FF"/>
          <w:sz w:val="20"/>
        </w:rPr>
        <w:t>&lt;/</w:t>
      </w:r>
      <w:r w:rsidRPr="00FF3089">
        <w:rPr>
          <w:rFonts w:ascii="Verdana" w:hAnsi="Verdana" w:cs="Arial"/>
          <w:color w:val="990000"/>
          <w:sz w:val="20"/>
        </w:rPr>
        <w:t>m2:TRAN_ACK_TYPE</w:t>
      </w:r>
      <w:r w:rsidRPr="00FF3089">
        <w:rPr>
          <w:rFonts w:ascii="Verdana" w:hAnsi="Verdana" w:cs="Arial"/>
          <w:color w:val="0000FF"/>
          <w:sz w:val="20"/>
        </w:rPr>
        <w:t>&gt;</w:t>
      </w:r>
      <w:r w:rsidRPr="00FF3089">
        <w:rPr>
          <w:rFonts w:ascii="Verdana" w:hAnsi="Verdana" w:cs="Arial"/>
          <w:sz w:val="20"/>
          <w:szCs w:val="20"/>
        </w:rPr>
        <w:t xml:space="preserve"> </w:t>
      </w:r>
    </w:p>
    <w:p w14:paraId="7B81B30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m2:TRANS_SET_PURPOSE_CODE</w:t>
      </w:r>
      <w:r w:rsidRPr="00FF3089">
        <w:rPr>
          <w:rFonts w:ascii="Verdana" w:hAnsi="Verdana" w:cs="Arial"/>
          <w:color w:val="0000FF"/>
          <w:sz w:val="20"/>
        </w:rPr>
        <w:t>&gt;</w:t>
      </w:r>
      <w:r w:rsidRPr="00FF3089">
        <w:rPr>
          <w:rFonts w:ascii="Verdana" w:hAnsi="Verdana" w:cs="Arial"/>
          <w:b/>
          <w:bCs/>
          <w:sz w:val="20"/>
        </w:rPr>
        <w:t>06</w:t>
      </w:r>
      <w:r w:rsidRPr="00FF3089">
        <w:rPr>
          <w:rFonts w:ascii="Verdana" w:hAnsi="Verdana" w:cs="Arial"/>
          <w:color w:val="0000FF"/>
          <w:sz w:val="20"/>
        </w:rPr>
        <w:t>&lt;/</w:t>
      </w:r>
      <w:r w:rsidRPr="00FF3089">
        <w:rPr>
          <w:rFonts w:ascii="Verdana" w:hAnsi="Verdana" w:cs="Arial"/>
          <w:color w:val="990000"/>
          <w:sz w:val="20"/>
        </w:rPr>
        <w:t>m2:TRANS_SET_PURPOSE_CODE</w:t>
      </w:r>
      <w:r w:rsidRPr="00FF3089">
        <w:rPr>
          <w:rFonts w:ascii="Verdana" w:hAnsi="Verdana" w:cs="Arial"/>
          <w:color w:val="0000FF"/>
          <w:sz w:val="20"/>
        </w:rPr>
        <w:t>&gt;</w:t>
      </w:r>
      <w:r w:rsidRPr="00FF3089">
        <w:rPr>
          <w:rFonts w:ascii="Verdana" w:hAnsi="Verdana" w:cs="Arial"/>
          <w:sz w:val="20"/>
          <w:szCs w:val="20"/>
        </w:rPr>
        <w:t xml:space="preserve"> </w:t>
      </w:r>
    </w:p>
    <w:p w14:paraId="39BEC4A7"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m2:HDR</w:t>
      </w:r>
      <w:r w:rsidRPr="00FF3089">
        <w:rPr>
          <w:rFonts w:ascii="Verdana" w:hAnsi="Verdana" w:cs="Arial"/>
          <w:color w:val="0000FF"/>
          <w:sz w:val="20"/>
        </w:rPr>
        <w:t>&gt;</w:t>
      </w:r>
    </w:p>
    <w:p w14:paraId="668B06B8" w14:textId="77777777" w:rsidR="001567C2" w:rsidRPr="00FF3089" w:rsidRDefault="001567C2" w:rsidP="001567C2">
      <w:pPr>
        <w:ind w:hanging="480"/>
        <w:rPr>
          <w:rFonts w:ascii="Verdana" w:hAnsi="Verdana" w:cs="Arial"/>
          <w:sz w:val="20"/>
          <w:szCs w:val="20"/>
        </w:rPr>
      </w:pPr>
      <w:hyperlink r:id="rId1009"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w:t>
      </w:r>
      <w:r w:rsidRPr="00FF3089">
        <w:rPr>
          <w:rFonts w:ascii="Verdana" w:hAnsi="Verdana" w:cs="Arial"/>
          <w:color w:val="0000FF"/>
          <w:sz w:val="20"/>
        </w:rPr>
        <w:t>&gt;</w:t>
      </w:r>
    </w:p>
    <w:p w14:paraId="7E8DA8B1" w14:textId="77777777" w:rsidR="001567C2" w:rsidRPr="00FF3089" w:rsidRDefault="001567C2" w:rsidP="001567C2">
      <w:pPr>
        <w:ind w:hanging="480"/>
        <w:rPr>
          <w:rFonts w:ascii="Verdana" w:hAnsi="Verdana" w:cs="Arial"/>
          <w:sz w:val="20"/>
          <w:szCs w:val="20"/>
        </w:rPr>
      </w:pPr>
      <w:hyperlink r:id="rId1010"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m2:FIRM_ORDER_NOTIFICATION</w:t>
      </w:r>
      <w:r w:rsidRPr="00FF3089">
        <w:rPr>
          <w:rFonts w:ascii="Verdana" w:hAnsi="Verdana" w:cs="Arial"/>
          <w:color w:val="0000FF"/>
          <w:sz w:val="20"/>
        </w:rPr>
        <w:t>&gt;</w:t>
      </w:r>
    </w:p>
    <w:p w14:paraId="1B8D8511" w14:textId="77777777" w:rsidR="001567C2" w:rsidRPr="00FF3089" w:rsidRDefault="001567C2" w:rsidP="001567C2">
      <w:pPr>
        <w:ind w:hanging="480"/>
        <w:rPr>
          <w:rFonts w:ascii="Verdana" w:hAnsi="Verdana" w:cs="Arial"/>
          <w:sz w:val="20"/>
          <w:szCs w:val="20"/>
        </w:rPr>
      </w:pPr>
      <w:hyperlink r:id="rId1011"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m2:NOTIFICATION_ADMIN</w:t>
      </w:r>
      <w:r w:rsidRPr="00FF3089">
        <w:rPr>
          <w:rFonts w:ascii="Verdana" w:hAnsi="Verdana" w:cs="Arial"/>
          <w:color w:val="0000FF"/>
          <w:sz w:val="20"/>
        </w:rPr>
        <w:t>&gt;</w:t>
      </w:r>
    </w:p>
    <w:p w14:paraId="1F368CE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m2:INIT</w:t>
      </w:r>
      <w:r w:rsidRPr="00FF3089">
        <w:rPr>
          <w:rFonts w:ascii="Verdana" w:hAnsi="Verdana" w:cs="Arial"/>
          <w:color w:val="0000FF"/>
          <w:sz w:val="20"/>
        </w:rPr>
        <w:t>&gt;</w:t>
      </w:r>
      <w:r w:rsidRPr="00FF3089">
        <w:rPr>
          <w:rFonts w:ascii="Verdana" w:hAnsi="Verdana" w:cs="Arial"/>
          <w:b/>
          <w:bCs/>
          <w:sz w:val="20"/>
        </w:rPr>
        <w:t>BOJANGLES</w:t>
      </w:r>
      <w:r w:rsidRPr="00FF3089">
        <w:rPr>
          <w:rFonts w:ascii="Verdana" w:hAnsi="Verdana" w:cs="Arial"/>
          <w:color w:val="0000FF"/>
          <w:sz w:val="20"/>
        </w:rPr>
        <w:t>&lt;/</w:t>
      </w:r>
      <w:r w:rsidRPr="00FF3089">
        <w:rPr>
          <w:rFonts w:ascii="Verdana" w:hAnsi="Verdana" w:cs="Arial"/>
          <w:color w:val="990000"/>
          <w:sz w:val="20"/>
        </w:rPr>
        <w:t>m2:INIT</w:t>
      </w:r>
      <w:r w:rsidRPr="00FF3089">
        <w:rPr>
          <w:rFonts w:ascii="Verdana" w:hAnsi="Verdana" w:cs="Arial"/>
          <w:color w:val="0000FF"/>
          <w:sz w:val="20"/>
        </w:rPr>
        <w:t>&gt;</w:t>
      </w:r>
      <w:r w:rsidRPr="00FF3089">
        <w:rPr>
          <w:rFonts w:ascii="Verdana" w:hAnsi="Verdana" w:cs="Arial"/>
          <w:sz w:val="20"/>
          <w:szCs w:val="20"/>
        </w:rPr>
        <w:t xml:space="preserve"> </w:t>
      </w:r>
    </w:p>
    <w:p w14:paraId="0AC86EC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m2:INIT_TEL_NO</w:t>
      </w:r>
      <w:r w:rsidRPr="00FF3089">
        <w:rPr>
          <w:rFonts w:ascii="Verdana" w:hAnsi="Verdana" w:cs="Arial"/>
          <w:color w:val="0000FF"/>
          <w:sz w:val="20"/>
        </w:rPr>
        <w:t>&gt;</w:t>
      </w:r>
      <w:r w:rsidRPr="00FF3089">
        <w:rPr>
          <w:rFonts w:ascii="Verdana" w:hAnsi="Verdana" w:cs="Arial"/>
          <w:b/>
          <w:bCs/>
          <w:sz w:val="20"/>
        </w:rPr>
        <w:t>8884448888</w:t>
      </w:r>
      <w:r w:rsidRPr="00FF3089">
        <w:rPr>
          <w:rFonts w:ascii="Verdana" w:hAnsi="Verdana" w:cs="Arial"/>
          <w:color w:val="0000FF"/>
          <w:sz w:val="20"/>
        </w:rPr>
        <w:t>&lt;/</w:t>
      </w:r>
      <w:r w:rsidRPr="00FF3089">
        <w:rPr>
          <w:rFonts w:ascii="Verdana" w:hAnsi="Verdana" w:cs="Arial"/>
          <w:color w:val="990000"/>
          <w:sz w:val="20"/>
        </w:rPr>
        <w:t>m2:INIT_TEL_NO</w:t>
      </w:r>
      <w:r w:rsidRPr="00FF3089">
        <w:rPr>
          <w:rFonts w:ascii="Verdana" w:hAnsi="Verdana" w:cs="Arial"/>
          <w:color w:val="0000FF"/>
          <w:sz w:val="20"/>
        </w:rPr>
        <w:t>&gt;</w:t>
      </w:r>
      <w:r w:rsidRPr="00FF3089">
        <w:rPr>
          <w:rFonts w:ascii="Verdana" w:hAnsi="Verdana" w:cs="Arial"/>
          <w:sz w:val="20"/>
          <w:szCs w:val="20"/>
        </w:rPr>
        <w:t xml:space="preserve"> </w:t>
      </w:r>
    </w:p>
    <w:p w14:paraId="464FBC7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m2:REP</w:t>
      </w:r>
      <w:r w:rsidRPr="00FF3089">
        <w:rPr>
          <w:rFonts w:ascii="Verdana" w:hAnsi="Verdana" w:cs="Arial"/>
          <w:color w:val="0000FF"/>
          <w:sz w:val="20"/>
        </w:rPr>
        <w:t>&gt;</w:t>
      </w:r>
      <w:r w:rsidRPr="00FF3089">
        <w:rPr>
          <w:rFonts w:ascii="Verdana" w:hAnsi="Verdana" w:cs="Arial"/>
          <w:b/>
          <w:bCs/>
          <w:sz w:val="20"/>
        </w:rPr>
        <w:t>LCSC</w:t>
      </w:r>
      <w:r w:rsidRPr="00FF3089">
        <w:rPr>
          <w:rFonts w:ascii="Verdana" w:hAnsi="Verdana" w:cs="Arial"/>
          <w:color w:val="0000FF"/>
          <w:sz w:val="20"/>
        </w:rPr>
        <w:t>&lt;/</w:t>
      </w:r>
      <w:r w:rsidRPr="00FF3089">
        <w:rPr>
          <w:rFonts w:ascii="Verdana" w:hAnsi="Verdana" w:cs="Arial"/>
          <w:color w:val="990000"/>
          <w:sz w:val="20"/>
        </w:rPr>
        <w:t>m2:REP</w:t>
      </w:r>
      <w:r w:rsidRPr="00FF3089">
        <w:rPr>
          <w:rFonts w:ascii="Verdana" w:hAnsi="Verdana" w:cs="Arial"/>
          <w:color w:val="0000FF"/>
          <w:sz w:val="20"/>
        </w:rPr>
        <w:t>&gt;</w:t>
      </w:r>
      <w:r w:rsidRPr="00FF3089">
        <w:rPr>
          <w:rFonts w:ascii="Verdana" w:hAnsi="Verdana" w:cs="Arial"/>
          <w:sz w:val="20"/>
          <w:szCs w:val="20"/>
        </w:rPr>
        <w:t xml:space="preserve"> </w:t>
      </w:r>
    </w:p>
    <w:p w14:paraId="7BFDDCB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m2:REP_TEL_NO</w:t>
      </w:r>
      <w:r w:rsidRPr="00FF3089">
        <w:rPr>
          <w:rFonts w:ascii="Verdana" w:hAnsi="Verdana" w:cs="Arial"/>
          <w:color w:val="0000FF"/>
          <w:sz w:val="20"/>
        </w:rPr>
        <w:t>&gt;</w:t>
      </w:r>
      <w:r w:rsidRPr="00FF3089">
        <w:rPr>
          <w:rFonts w:ascii="Verdana" w:hAnsi="Verdana" w:cs="Arial"/>
          <w:b/>
          <w:bCs/>
          <w:sz w:val="20"/>
        </w:rPr>
        <w:t>8006670807</w:t>
      </w:r>
      <w:r w:rsidRPr="00FF3089">
        <w:rPr>
          <w:rFonts w:ascii="Verdana" w:hAnsi="Verdana" w:cs="Arial"/>
          <w:color w:val="0000FF"/>
          <w:sz w:val="20"/>
        </w:rPr>
        <w:t>&lt;/</w:t>
      </w:r>
      <w:r w:rsidRPr="00FF3089">
        <w:rPr>
          <w:rFonts w:ascii="Verdana" w:hAnsi="Verdana" w:cs="Arial"/>
          <w:color w:val="990000"/>
          <w:sz w:val="20"/>
        </w:rPr>
        <w:t>m2:REP_TEL_NO</w:t>
      </w:r>
      <w:r w:rsidRPr="00FF3089">
        <w:rPr>
          <w:rFonts w:ascii="Verdana" w:hAnsi="Verdana" w:cs="Arial"/>
          <w:color w:val="0000FF"/>
          <w:sz w:val="20"/>
        </w:rPr>
        <w:t>&gt;</w:t>
      </w:r>
      <w:r w:rsidRPr="00FF3089">
        <w:rPr>
          <w:rFonts w:ascii="Verdana" w:hAnsi="Verdana" w:cs="Arial"/>
          <w:sz w:val="20"/>
          <w:szCs w:val="20"/>
        </w:rPr>
        <w:t xml:space="preserve"> </w:t>
      </w:r>
    </w:p>
    <w:p w14:paraId="5509879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m2:DD_CD</w:t>
      </w:r>
      <w:r w:rsidRPr="00FF3089">
        <w:rPr>
          <w:rFonts w:ascii="Verdana" w:hAnsi="Verdana" w:cs="Arial"/>
          <w:color w:val="0000FF"/>
          <w:sz w:val="20"/>
        </w:rPr>
        <w:t>&gt;</w:t>
      </w:r>
      <w:r w:rsidRPr="00FF3089">
        <w:rPr>
          <w:rFonts w:ascii="Verdana" w:hAnsi="Verdana" w:cs="Arial"/>
          <w:b/>
          <w:bCs/>
          <w:sz w:val="20"/>
        </w:rPr>
        <w:t>20090731</w:t>
      </w:r>
      <w:r w:rsidRPr="00FF3089">
        <w:rPr>
          <w:rFonts w:ascii="Verdana" w:hAnsi="Verdana" w:cs="Arial"/>
          <w:color w:val="0000FF"/>
          <w:sz w:val="20"/>
        </w:rPr>
        <w:t>&lt;/</w:t>
      </w:r>
      <w:r w:rsidRPr="00FF3089">
        <w:rPr>
          <w:rFonts w:ascii="Verdana" w:hAnsi="Verdana" w:cs="Arial"/>
          <w:color w:val="990000"/>
          <w:sz w:val="20"/>
        </w:rPr>
        <w:t>m2:DD_CD</w:t>
      </w:r>
      <w:r w:rsidRPr="00FF3089">
        <w:rPr>
          <w:rFonts w:ascii="Verdana" w:hAnsi="Verdana" w:cs="Arial"/>
          <w:color w:val="0000FF"/>
          <w:sz w:val="20"/>
        </w:rPr>
        <w:t>&gt;</w:t>
      </w:r>
      <w:r w:rsidRPr="00FF3089">
        <w:rPr>
          <w:rFonts w:ascii="Verdana" w:hAnsi="Verdana" w:cs="Arial"/>
          <w:sz w:val="20"/>
          <w:szCs w:val="20"/>
        </w:rPr>
        <w:t xml:space="preserve"> </w:t>
      </w:r>
    </w:p>
    <w:p w14:paraId="69A3725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m2:BAN1</w:t>
      </w:r>
      <w:r w:rsidRPr="00FF3089">
        <w:rPr>
          <w:rFonts w:ascii="Verdana" w:hAnsi="Verdana" w:cs="Arial"/>
          <w:color w:val="0000FF"/>
          <w:sz w:val="20"/>
        </w:rPr>
        <w:t>&gt;</w:t>
      </w:r>
      <w:r w:rsidRPr="00FF3089">
        <w:rPr>
          <w:rFonts w:ascii="Verdana" w:hAnsi="Verdana" w:cs="Arial"/>
          <w:b/>
          <w:bCs/>
          <w:sz w:val="20"/>
        </w:rPr>
        <w:t>615Q886621621</w:t>
      </w:r>
      <w:r w:rsidRPr="00FF3089">
        <w:rPr>
          <w:rFonts w:ascii="Verdana" w:hAnsi="Verdana" w:cs="Arial"/>
          <w:color w:val="0000FF"/>
          <w:sz w:val="20"/>
        </w:rPr>
        <w:t>&lt;/</w:t>
      </w:r>
      <w:r w:rsidRPr="00FF3089">
        <w:rPr>
          <w:rFonts w:ascii="Verdana" w:hAnsi="Verdana" w:cs="Arial"/>
          <w:color w:val="990000"/>
          <w:sz w:val="20"/>
        </w:rPr>
        <w:t>m2:BAN1</w:t>
      </w:r>
      <w:r w:rsidRPr="00FF3089">
        <w:rPr>
          <w:rFonts w:ascii="Verdana" w:hAnsi="Verdana" w:cs="Arial"/>
          <w:color w:val="0000FF"/>
          <w:sz w:val="20"/>
        </w:rPr>
        <w:t>&gt;</w:t>
      </w:r>
      <w:r w:rsidRPr="00FF3089">
        <w:rPr>
          <w:rFonts w:ascii="Verdana" w:hAnsi="Verdana" w:cs="Arial"/>
          <w:sz w:val="20"/>
          <w:szCs w:val="20"/>
        </w:rPr>
        <w:t xml:space="preserve"> </w:t>
      </w:r>
    </w:p>
    <w:p w14:paraId="3E6730B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m2:NOTIFICATION_ADMIN</w:t>
      </w:r>
      <w:r w:rsidRPr="00FF3089">
        <w:rPr>
          <w:rFonts w:ascii="Verdana" w:hAnsi="Verdana" w:cs="Arial"/>
          <w:color w:val="0000FF"/>
          <w:sz w:val="20"/>
        </w:rPr>
        <w:t>&gt;</w:t>
      </w:r>
    </w:p>
    <w:p w14:paraId="17C437D8" w14:textId="77777777" w:rsidR="001567C2" w:rsidRPr="00FF3089" w:rsidRDefault="001567C2" w:rsidP="001567C2">
      <w:pPr>
        <w:ind w:hanging="480"/>
        <w:rPr>
          <w:rFonts w:ascii="Verdana" w:hAnsi="Verdana" w:cs="Arial"/>
          <w:sz w:val="20"/>
          <w:szCs w:val="20"/>
        </w:rPr>
      </w:pPr>
      <w:hyperlink r:id="rId1012"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m2:SERVICES_INFO</w:t>
      </w:r>
      <w:r w:rsidRPr="00FF3089">
        <w:rPr>
          <w:rFonts w:ascii="Verdana" w:hAnsi="Verdana" w:cs="Arial"/>
          <w:color w:val="0000FF"/>
          <w:sz w:val="20"/>
        </w:rPr>
        <w:t>&gt;</w:t>
      </w:r>
    </w:p>
    <w:p w14:paraId="5D9F13C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m2:LOCNUM_SVCS</w:t>
      </w:r>
      <w:r w:rsidRPr="00FF3089">
        <w:rPr>
          <w:rFonts w:ascii="Verdana" w:hAnsi="Verdana" w:cs="Arial"/>
          <w:color w:val="0000FF"/>
          <w:sz w:val="20"/>
        </w:rPr>
        <w:t>&gt;</w:t>
      </w:r>
      <w:r w:rsidRPr="00FF3089">
        <w:rPr>
          <w:rFonts w:ascii="Verdana" w:hAnsi="Verdana" w:cs="Arial"/>
          <w:b/>
          <w:bCs/>
          <w:sz w:val="20"/>
        </w:rPr>
        <w:t>000</w:t>
      </w:r>
      <w:r w:rsidRPr="00FF3089">
        <w:rPr>
          <w:rFonts w:ascii="Verdana" w:hAnsi="Verdana" w:cs="Arial"/>
          <w:color w:val="0000FF"/>
          <w:sz w:val="20"/>
        </w:rPr>
        <w:t>&lt;/</w:t>
      </w:r>
      <w:r w:rsidRPr="00FF3089">
        <w:rPr>
          <w:rFonts w:ascii="Verdana" w:hAnsi="Verdana" w:cs="Arial"/>
          <w:color w:val="990000"/>
          <w:sz w:val="20"/>
        </w:rPr>
        <w:t>m2:LOCNUM_SVCS</w:t>
      </w:r>
      <w:r w:rsidRPr="00FF3089">
        <w:rPr>
          <w:rFonts w:ascii="Verdana" w:hAnsi="Verdana" w:cs="Arial"/>
          <w:color w:val="0000FF"/>
          <w:sz w:val="20"/>
        </w:rPr>
        <w:t>&gt;</w:t>
      </w:r>
      <w:r w:rsidRPr="00FF3089">
        <w:rPr>
          <w:rFonts w:ascii="Verdana" w:hAnsi="Verdana" w:cs="Arial"/>
          <w:sz w:val="20"/>
          <w:szCs w:val="20"/>
        </w:rPr>
        <w:t xml:space="preserve"> </w:t>
      </w:r>
    </w:p>
    <w:p w14:paraId="3AC605D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m2:LNUM</w:t>
      </w:r>
      <w:r w:rsidRPr="00FF3089">
        <w:rPr>
          <w:rFonts w:ascii="Verdana" w:hAnsi="Verdana" w:cs="Arial"/>
          <w:color w:val="0000FF"/>
          <w:sz w:val="20"/>
        </w:rPr>
        <w:t>&gt;</w:t>
      </w:r>
      <w:r w:rsidRPr="00FF3089">
        <w:rPr>
          <w:rFonts w:ascii="Verdana" w:hAnsi="Verdana" w:cs="Arial"/>
          <w:b/>
          <w:bCs/>
          <w:sz w:val="20"/>
        </w:rPr>
        <w:t>00001</w:t>
      </w:r>
      <w:r w:rsidRPr="00FF3089">
        <w:rPr>
          <w:rFonts w:ascii="Verdana" w:hAnsi="Verdana" w:cs="Arial"/>
          <w:color w:val="0000FF"/>
          <w:sz w:val="20"/>
        </w:rPr>
        <w:t>&lt;/</w:t>
      </w:r>
      <w:r w:rsidRPr="00FF3089">
        <w:rPr>
          <w:rFonts w:ascii="Verdana" w:hAnsi="Verdana" w:cs="Arial"/>
          <w:color w:val="990000"/>
          <w:sz w:val="20"/>
        </w:rPr>
        <w:t>m2:LNUM</w:t>
      </w:r>
      <w:r w:rsidRPr="00FF3089">
        <w:rPr>
          <w:rFonts w:ascii="Verdana" w:hAnsi="Verdana" w:cs="Arial"/>
          <w:color w:val="0000FF"/>
          <w:sz w:val="20"/>
        </w:rPr>
        <w:t>&gt;</w:t>
      </w:r>
      <w:r w:rsidRPr="00FF3089">
        <w:rPr>
          <w:rFonts w:ascii="Verdana" w:hAnsi="Verdana" w:cs="Arial"/>
          <w:sz w:val="20"/>
          <w:szCs w:val="20"/>
        </w:rPr>
        <w:t xml:space="preserve"> </w:t>
      </w:r>
    </w:p>
    <w:p w14:paraId="59DA04E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m2:TNS</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m2:TNS</w:t>
      </w:r>
      <w:r w:rsidRPr="00FF3089">
        <w:rPr>
          <w:rFonts w:ascii="Verdana" w:hAnsi="Verdana" w:cs="Arial"/>
          <w:color w:val="0000FF"/>
          <w:sz w:val="20"/>
        </w:rPr>
        <w:t>&gt;</w:t>
      </w:r>
      <w:r w:rsidRPr="00FF3089">
        <w:rPr>
          <w:rFonts w:ascii="Verdana" w:hAnsi="Verdana" w:cs="Arial"/>
          <w:sz w:val="20"/>
          <w:szCs w:val="20"/>
        </w:rPr>
        <w:t xml:space="preserve"> </w:t>
      </w:r>
    </w:p>
    <w:p w14:paraId="1BFC0EC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m2:SERVICES_INFO</w:t>
      </w:r>
      <w:r w:rsidRPr="00FF3089">
        <w:rPr>
          <w:rFonts w:ascii="Verdana" w:hAnsi="Verdana" w:cs="Arial"/>
          <w:color w:val="0000FF"/>
          <w:sz w:val="20"/>
        </w:rPr>
        <w:t>&gt;</w:t>
      </w:r>
    </w:p>
    <w:p w14:paraId="2FCFCCD9" w14:textId="77777777" w:rsidR="001567C2" w:rsidRPr="00FF3089" w:rsidRDefault="001567C2" w:rsidP="001567C2">
      <w:pPr>
        <w:ind w:hanging="480"/>
        <w:rPr>
          <w:rFonts w:ascii="Verdana" w:hAnsi="Verdana" w:cs="Arial"/>
          <w:sz w:val="20"/>
          <w:szCs w:val="20"/>
        </w:rPr>
      </w:pPr>
      <w:hyperlink r:id="rId1013"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m2:DIRECTORY_INFO</w:t>
      </w:r>
      <w:r w:rsidRPr="00FF3089">
        <w:rPr>
          <w:rFonts w:ascii="Verdana" w:hAnsi="Verdana" w:cs="Arial"/>
          <w:color w:val="0000FF"/>
          <w:sz w:val="20"/>
        </w:rPr>
        <w:t>&gt;</w:t>
      </w:r>
    </w:p>
    <w:p w14:paraId="51F2718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m2:DLNUM</w:t>
      </w:r>
      <w:r w:rsidRPr="00FF3089">
        <w:rPr>
          <w:rFonts w:ascii="Verdana" w:hAnsi="Verdana" w:cs="Arial"/>
          <w:color w:val="0000FF"/>
          <w:sz w:val="20"/>
        </w:rPr>
        <w:t>&gt;</w:t>
      </w:r>
      <w:r w:rsidRPr="00FF3089">
        <w:rPr>
          <w:rFonts w:ascii="Verdana" w:hAnsi="Verdana" w:cs="Arial"/>
          <w:b/>
          <w:bCs/>
          <w:sz w:val="20"/>
        </w:rPr>
        <w:t>0001</w:t>
      </w:r>
      <w:r w:rsidRPr="00FF3089">
        <w:rPr>
          <w:rFonts w:ascii="Verdana" w:hAnsi="Verdana" w:cs="Arial"/>
          <w:color w:val="0000FF"/>
          <w:sz w:val="20"/>
        </w:rPr>
        <w:t>&lt;/</w:t>
      </w:r>
      <w:r w:rsidRPr="00FF3089">
        <w:rPr>
          <w:rFonts w:ascii="Verdana" w:hAnsi="Verdana" w:cs="Arial"/>
          <w:color w:val="990000"/>
          <w:sz w:val="20"/>
        </w:rPr>
        <w:t>m2:DLNUM</w:t>
      </w:r>
      <w:r w:rsidRPr="00FF3089">
        <w:rPr>
          <w:rFonts w:ascii="Verdana" w:hAnsi="Verdana" w:cs="Arial"/>
          <w:color w:val="0000FF"/>
          <w:sz w:val="20"/>
        </w:rPr>
        <w:t>&gt;</w:t>
      </w:r>
      <w:r w:rsidRPr="00FF3089">
        <w:rPr>
          <w:rFonts w:ascii="Verdana" w:hAnsi="Verdana" w:cs="Arial"/>
          <w:sz w:val="20"/>
          <w:szCs w:val="20"/>
        </w:rPr>
        <w:t xml:space="preserve"> </w:t>
      </w:r>
    </w:p>
    <w:p w14:paraId="5CFA39E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m2:LTN</w:t>
      </w:r>
      <w:r w:rsidRPr="00FF3089">
        <w:rPr>
          <w:rFonts w:ascii="Verdana" w:hAnsi="Verdana" w:cs="Arial"/>
          <w:color w:val="0000FF"/>
          <w:sz w:val="20"/>
        </w:rPr>
        <w:t>&gt;</w:t>
      </w:r>
      <w:r w:rsidRPr="00FF3089">
        <w:rPr>
          <w:rFonts w:ascii="Verdana" w:hAnsi="Verdana" w:cs="Arial"/>
          <w:sz w:val="20"/>
          <w:szCs w:val="20"/>
        </w:rPr>
        <w:t xml:space="preserve"> </w:t>
      </w:r>
    </w:p>
    <w:p w14:paraId="068D634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m2:LACT</w:t>
      </w:r>
      <w:r w:rsidRPr="00FF3089">
        <w:rPr>
          <w:rFonts w:ascii="Verdana" w:hAnsi="Verdana" w:cs="Arial"/>
          <w:color w:val="0000FF"/>
          <w:sz w:val="20"/>
        </w:rPr>
        <w:t>&gt;</w:t>
      </w:r>
      <w:r w:rsidRPr="00FF3089">
        <w:rPr>
          <w:rFonts w:ascii="Verdana" w:hAnsi="Verdana" w:cs="Arial"/>
          <w:sz w:val="20"/>
          <w:szCs w:val="20"/>
        </w:rPr>
        <w:t xml:space="preserve"> </w:t>
      </w:r>
    </w:p>
    <w:p w14:paraId="7925C83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m2:LTY</w:t>
      </w:r>
      <w:r w:rsidRPr="00FF3089">
        <w:rPr>
          <w:rFonts w:ascii="Verdana" w:hAnsi="Verdana" w:cs="Arial"/>
          <w:color w:val="0000FF"/>
          <w:sz w:val="20"/>
        </w:rPr>
        <w:t>&gt;</w:t>
      </w:r>
      <w:r w:rsidRPr="00FF3089">
        <w:rPr>
          <w:rFonts w:ascii="Verdana" w:hAnsi="Verdana" w:cs="Arial"/>
          <w:b/>
          <w:bCs/>
          <w:sz w:val="20"/>
        </w:rPr>
        <w:t>1</w:t>
      </w:r>
      <w:r w:rsidRPr="00FF3089">
        <w:rPr>
          <w:rFonts w:ascii="Verdana" w:hAnsi="Verdana" w:cs="Arial"/>
          <w:color w:val="0000FF"/>
          <w:sz w:val="20"/>
        </w:rPr>
        <w:t>&lt;/</w:t>
      </w:r>
      <w:r w:rsidRPr="00FF3089">
        <w:rPr>
          <w:rFonts w:ascii="Verdana" w:hAnsi="Verdana" w:cs="Arial"/>
          <w:color w:val="990000"/>
          <w:sz w:val="20"/>
        </w:rPr>
        <w:t>m2:LTY</w:t>
      </w:r>
      <w:r w:rsidRPr="00FF3089">
        <w:rPr>
          <w:rFonts w:ascii="Verdana" w:hAnsi="Verdana" w:cs="Arial"/>
          <w:color w:val="0000FF"/>
          <w:sz w:val="20"/>
        </w:rPr>
        <w:t>&gt;</w:t>
      </w:r>
      <w:r w:rsidRPr="00FF3089">
        <w:rPr>
          <w:rFonts w:ascii="Verdana" w:hAnsi="Verdana" w:cs="Arial"/>
          <w:sz w:val="20"/>
          <w:szCs w:val="20"/>
        </w:rPr>
        <w:t xml:space="preserve"> </w:t>
      </w:r>
    </w:p>
    <w:p w14:paraId="397F061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m2:STYC</w:t>
      </w:r>
      <w:r w:rsidRPr="00FF3089">
        <w:rPr>
          <w:rFonts w:ascii="Verdana" w:hAnsi="Verdana" w:cs="Arial"/>
          <w:color w:val="0000FF"/>
          <w:sz w:val="20"/>
        </w:rPr>
        <w:t>&gt;</w:t>
      </w:r>
      <w:r w:rsidRPr="00FF3089">
        <w:rPr>
          <w:rFonts w:ascii="Verdana" w:hAnsi="Verdana" w:cs="Arial"/>
          <w:b/>
          <w:bCs/>
          <w:sz w:val="20"/>
        </w:rPr>
        <w:t>SL</w:t>
      </w:r>
      <w:r w:rsidRPr="00FF3089">
        <w:rPr>
          <w:rFonts w:ascii="Verdana" w:hAnsi="Verdana" w:cs="Arial"/>
          <w:color w:val="0000FF"/>
          <w:sz w:val="20"/>
        </w:rPr>
        <w:t>&lt;/</w:t>
      </w:r>
      <w:r w:rsidRPr="00FF3089">
        <w:rPr>
          <w:rFonts w:ascii="Verdana" w:hAnsi="Verdana" w:cs="Arial"/>
          <w:color w:val="990000"/>
          <w:sz w:val="20"/>
        </w:rPr>
        <w:t>m2:STYC</w:t>
      </w:r>
      <w:r w:rsidRPr="00FF3089">
        <w:rPr>
          <w:rFonts w:ascii="Verdana" w:hAnsi="Verdana" w:cs="Arial"/>
          <w:color w:val="0000FF"/>
          <w:sz w:val="20"/>
        </w:rPr>
        <w:t>&gt;</w:t>
      </w:r>
      <w:r w:rsidRPr="00FF3089">
        <w:rPr>
          <w:rFonts w:ascii="Verdana" w:hAnsi="Verdana" w:cs="Arial"/>
          <w:sz w:val="20"/>
          <w:szCs w:val="20"/>
        </w:rPr>
        <w:t xml:space="preserve"> </w:t>
      </w:r>
    </w:p>
    <w:p w14:paraId="5919F3B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m2:DOI</w:t>
      </w:r>
      <w:r w:rsidRPr="00FF3089">
        <w:rPr>
          <w:rFonts w:ascii="Verdana" w:hAnsi="Verdana" w:cs="Arial"/>
          <w:color w:val="0000FF"/>
          <w:sz w:val="20"/>
        </w:rPr>
        <w:t>&gt;</w:t>
      </w:r>
      <w:r w:rsidRPr="00FF3089">
        <w:rPr>
          <w:rFonts w:ascii="Verdana" w:hAnsi="Verdana" w:cs="Arial"/>
          <w:b/>
          <w:bCs/>
          <w:sz w:val="20"/>
        </w:rPr>
        <w:t>0</w:t>
      </w:r>
      <w:r w:rsidRPr="00FF3089">
        <w:rPr>
          <w:rFonts w:ascii="Verdana" w:hAnsi="Verdana" w:cs="Arial"/>
          <w:color w:val="0000FF"/>
          <w:sz w:val="20"/>
        </w:rPr>
        <w:t>&lt;/</w:t>
      </w:r>
      <w:r w:rsidRPr="00FF3089">
        <w:rPr>
          <w:rFonts w:ascii="Verdana" w:hAnsi="Verdana" w:cs="Arial"/>
          <w:color w:val="990000"/>
          <w:sz w:val="20"/>
        </w:rPr>
        <w:t>m2:DOI</w:t>
      </w:r>
      <w:r w:rsidRPr="00FF3089">
        <w:rPr>
          <w:rFonts w:ascii="Verdana" w:hAnsi="Verdana" w:cs="Arial"/>
          <w:color w:val="0000FF"/>
          <w:sz w:val="20"/>
        </w:rPr>
        <w:t>&gt;</w:t>
      </w:r>
      <w:r w:rsidRPr="00FF3089">
        <w:rPr>
          <w:rFonts w:ascii="Verdana" w:hAnsi="Verdana" w:cs="Arial"/>
          <w:sz w:val="20"/>
          <w:szCs w:val="20"/>
        </w:rPr>
        <w:t xml:space="preserve"> </w:t>
      </w:r>
    </w:p>
    <w:p w14:paraId="53A8101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m2:TOA</w:t>
      </w:r>
      <w:r w:rsidRPr="00FF3089">
        <w:rPr>
          <w:rFonts w:ascii="Verdana" w:hAnsi="Verdana" w:cs="Arial"/>
          <w:color w:val="0000FF"/>
          <w:sz w:val="20"/>
        </w:rPr>
        <w:t>&gt;</w:t>
      </w:r>
      <w:r w:rsidRPr="00FF3089">
        <w:rPr>
          <w:rFonts w:ascii="Verdana" w:hAnsi="Verdana" w:cs="Arial"/>
          <w:b/>
          <w:bCs/>
          <w:sz w:val="20"/>
        </w:rPr>
        <w:t>B</w:t>
      </w:r>
      <w:r w:rsidRPr="00FF3089">
        <w:rPr>
          <w:rFonts w:ascii="Verdana" w:hAnsi="Verdana" w:cs="Arial"/>
          <w:color w:val="0000FF"/>
          <w:sz w:val="20"/>
        </w:rPr>
        <w:t>&lt;/</w:t>
      </w:r>
      <w:r w:rsidRPr="00FF3089">
        <w:rPr>
          <w:rFonts w:ascii="Verdana" w:hAnsi="Verdana" w:cs="Arial"/>
          <w:color w:val="990000"/>
          <w:sz w:val="20"/>
        </w:rPr>
        <w:t>m2:TOA</w:t>
      </w:r>
      <w:r w:rsidRPr="00FF3089">
        <w:rPr>
          <w:rFonts w:ascii="Verdana" w:hAnsi="Verdana" w:cs="Arial"/>
          <w:color w:val="0000FF"/>
          <w:sz w:val="20"/>
        </w:rPr>
        <w:t>&gt;</w:t>
      </w:r>
      <w:r w:rsidRPr="00FF3089">
        <w:rPr>
          <w:rFonts w:ascii="Verdana" w:hAnsi="Verdana" w:cs="Arial"/>
          <w:sz w:val="20"/>
          <w:szCs w:val="20"/>
        </w:rPr>
        <w:t xml:space="preserve"> </w:t>
      </w:r>
    </w:p>
    <w:p w14:paraId="717D52C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m2:LISTNM</w:t>
      </w:r>
      <w:r w:rsidRPr="00FF3089">
        <w:rPr>
          <w:rFonts w:ascii="Verdana" w:hAnsi="Verdana" w:cs="Arial"/>
          <w:color w:val="0000FF"/>
          <w:sz w:val="20"/>
        </w:rPr>
        <w:t>&gt;</w:t>
      </w:r>
      <w:r w:rsidRPr="00FF3089">
        <w:rPr>
          <w:rFonts w:ascii="Verdana" w:hAnsi="Verdana" w:cs="Arial"/>
          <w:b/>
          <w:bCs/>
          <w:sz w:val="20"/>
        </w:rPr>
        <w:t>Talking Parrot</w:t>
      </w:r>
      <w:r w:rsidRPr="00FF3089">
        <w:rPr>
          <w:rFonts w:ascii="Verdana" w:hAnsi="Verdana" w:cs="Arial"/>
          <w:color w:val="0000FF"/>
          <w:sz w:val="20"/>
        </w:rPr>
        <w:t>&lt;/</w:t>
      </w:r>
      <w:r w:rsidRPr="00FF3089">
        <w:rPr>
          <w:rFonts w:ascii="Verdana" w:hAnsi="Verdana" w:cs="Arial"/>
          <w:color w:val="990000"/>
          <w:sz w:val="20"/>
        </w:rPr>
        <w:t>m2:LISTNM</w:t>
      </w:r>
      <w:r w:rsidRPr="00FF3089">
        <w:rPr>
          <w:rFonts w:ascii="Verdana" w:hAnsi="Verdana" w:cs="Arial"/>
          <w:color w:val="0000FF"/>
          <w:sz w:val="20"/>
        </w:rPr>
        <w:t>&gt;</w:t>
      </w:r>
      <w:r w:rsidRPr="00FF3089">
        <w:rPr>
          <w:rFonts w:ascii="Verdana" w:hAnsi="Verdana" w:cs="Arial"/>
          <w:sz w:val="20"/>
          <w:szCs w:val="20"/>
        </w:rPr>
        <w:t xml:space="preserve"> </w:t>
      </w:r>
    </w:p>
    <w:p w14:paraId="6FDDD77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m2:LISTADR</w:t>
      </w:r>
      <w:r w:rsidRPr="00FF3089">
        <w:rPr>
          <w:rFonts w:ascii="Verdana" w:hAnsi="Verdana" w:cs="Arial"/>
          <w:color w:val="0000FF"/>
          <w:sz w:val="20"/>
        </w:rPr>
        <w:t>&gt;</w:t>
      </w:r>
      <w:smartTag w:uri="urn:schemas-microsoft-com:office:smarttags" w:element="Street">
        <w:smartTag w:uri="urn:schemas-microsoft-com:office:smarttags" w:element="address">
          <w:r w:rsidRPr="00FF3089">
            <w:rPr>
              <w:rFonts w:ascii="Verdana" w:hAnsi="Verdana" w:cs="Arial"/>
              <w:b/>
              <w:bCs/>
              <w:sz w:val="20"/>
            </w:rPr>
            <w:t>3705 Outland Rd</w:t>
          </w:r>
        </w:smartTag>
      </w:smartTag>
      <w:r w:rsidRPr="00FF3089">
        <w:rPr>
          <w:rFonts w:ascii="Verdana" w:hAnsi="Verdana" w:cs="Arial"/>
          <w:color w:val="0000FF"/>
          <w:sz w:val="20"/>
        </w:rPr>
        <w:t>&lt;/</w:t>
      </w:r>
      <w:r w:rsidRPr="00FF3089">
        <w:rPr>
          <w:rFonts w:ascii="Verdana" w:hAnsi="Verdana" w:cs="Arial"/>
          <w:color w:val="990000"/>
          <w:sz w:val="20"/>
        </w:rPr>
        <w:t>m2:LISTADR</w:t>
      </w:r>
      <w:r w:rsidRPr="00FF3089">
        <w:rPr>
          <w:rFonts w:ascii="Verdana" w:hAnsi="Verdana" w:cs="Arial"/>
          <w:color w:val="0000FF"/>
          <w:sz w:val="20"/>
        </w:rPr>
        <w:t>&gt;</w:t>
      </w:r>
      <w:r w:rsidRPr="00FF3089">
        <w:rPr>
          <w:rFonts w:ascii="Verdana" w:hAnsi="Verdana" w:cs="Arial"/>
          <w:sz w:val="20"/>
          <w:szCs w:val="20"/>
        </w:rPr>
        <w:t xml:space="preserve"> </w:t>
      </w:r>
    </w:p>
    <w:p w14:paraId="2C9FC02E"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m2:DIRECTORY_INFO</w:t>
      </w:r>
      <w:r w:rsidRPr="00FF3089">
        <w:rPr>
          <w:rFonts w:ascii="Verdana" w:hAnsi="Verdana" w:cs="Arial"/>
          <w:color w:val="0000FF"/>
          <w:sz w:val="20"/>
        </w:rPr>
        <w:t>&gt;</w:t>
      </w:r>
    </w:p>
    <w:p w14:paraId="079C775C"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m2:FIRM_ORDER_NOTIFICATION</w:t>
      </w:r>
      <w:r w:rsidRPr="00FF3089">
        <w:rPr>
          <w:rFonts w:ascii="Verdana" w:hAnsi="Verdana" w:cs="Arial"/>
          <w:color w:val="0000FF"/>
          <w:sz w:val="20"/>
        </w:rPr>
        <w:t>&gt;</w:t>
      </w:r>
    </w:p>
    <w:p w14:paraId="189BC550"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w:t>
      </w:r>
      <w:r w:rsidRPr="00FF3089">
        <w:rPr>
          <w:rFonts w:ascii="Verdana" w:hAnsi="Verdana" w:cs="Arial"/>
          <w:color w:val="0000FF"/>
          <w:sz w:val="20"/>
        </w:rPr>
        <w:t>&gt;</w:t>
      </w:r>
    </w:p>
    <w:p w14:paraId="2AED4D1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m2:LSR_RESP</w:t>
      </w:r>
      <w:r w:rsidRPr="00FF3089">
        <w:rPr>
          <w:rFonts w:ascii="Verdana" w:hAnsi="Verdana" w:cs="Arial"/>
          <w:color w:val="0000FF"/>
          <w:sz w:val="20"/>
        </w:rPr>
        <w:t>&gt;</w:t>
      </w:r>
    </w:p>
    <w:p w14:paraId="6CB2C8E3"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m1:ATT_LSR_ORD_RSP</w:t>
      </w:r>
      <w:r w:rsidRPr="00FF3089">
        <w:rPr>
          <w:rFonts w:ascii="Verdana" w:hAnsi="Verdana" w:cs="Arial"/>
          <w:color w:val="0000FF"/>
          <w:sz w:val="20"/>
        </w:rPr>
        <w:t>&gt;</w:t>
      </w:r>
    </w:p>
    <w:p w14:paraId="21D19764" w14:textId="77777777" w:rsidR="001567C2" w:rsidRDefault="001567C2" w:rsidP="00DE40B5"/>
    <w:p w14:paraId="00A9929A" w14:textId="77777777" w:rsidR="001567C2" w:rsidRDefault="001567C2" w:rsidP="00DE40B5"/>
    <w:p w14:paraId="0469C510" w14:textId="77777777" w:rsidR="00786E97" w:rsidRDefault="00786E97" w:rsidP="00786E97"/>
    <w:p w14:paraId="68B9A33E" w14:textId="77777777" w:rsidR="00786E97" w:rsidRDefault="00786E97" w:rsidP="00786E97"/>
    <w:p w14:paraId="34B88236" w14:textId="77777777" w:rsidR="00EB512F" w:rsidRDefault="00786E97" w:rsidP="00866D4E">
      <w:r>
        <w:br w:type="page"/>
      </w:r>
    </w:p>
    <w:p w14:paraId="25680F6F" w14:textId="77777777" w:rsidR="00EB512F" w:rsidRDefault="00EB512F" w:rsidP="00866D4E"/>
    <w:p w14:paraId="2424E98C" w14:textId="77777777" w:rsidR="00EB512F" w:rsidRDefault="00EB512F" w:rsidP="00866D4E"/>
    <w:p w14:paraId="372059A1" w14:textId="77777777" w:rsidR="00EB512F" w:rsidRDefault="00EB512F" w:rsidP="00866D4E"/>
    <w:p w14:paraId="6F1B510C" w14:textId="77777777" w:rsidR="00B752E4" w:rsidRPr="00866D4E" w:rsidRDefault="00B752E4" w:rsidP="00866D4E">
      <w:pPr>
        <w:rPr>
          <w:rFonts w:ascii="Arial" w:hAnsi="Arial" w:cs="Arial"/>
          <w:b/>
        </w:rPr>
      </w:pPr>
      <w:r w:rsidRPr="00866D4E">
        <w:rPr>
          <w:rFonts w:ascii="Arial" w:hAnsi="Arial" w:cs="Arial"/>
          <w:b/>
        </w:rPr>
        <w:t>Test Case M044:</w:t>
      </w:r>
      <w:r w:rsidRPr="00866D4E">
        <w:rPr>
          <w:rFonts w:ascii="Arial" w:hAnsi="Arial" w:cs="Arial"/>
          <w:b/>
          <w:color w:val="000000"/>
        </w:rPr>
        <w:t xml:space="preserve"> </w:t>
      </w:r>
      <w:r w:rsidRPr="00866D4E">
        <w:rPr>
          <w:rFonts w:ascii="Arial" w:hAnsi="Arial" w:cs="Arial"/>
          <w:b/>
        </w:rPr>
        <w:t>Scenario Description *(Act=N) New install of Remote Call Forwarding LNA=N</w:t>
      </w:r>
    </w:p>
    <w:p w14:paraId="06013838" w14:textId="77777777" w:rsidR="00B752E4" w:rsidRDefault="00B752E4">
      <w:pPr>
        <w:pStyle w:val="Heading2"/>
        <w:rPr>
          <w:sz w:val="24"/>
        </w:rPr>
      </w:pPr>
      <w:r>
        <w:rPr>
          <w:sz w:val="24"/>
        </w:rPr>
        <w:t xml:space="preserve">Type of Account:  Residence / Single Line </w:t>
      </w:r>
    </w:p>
    <w:p w14:paraId="77D65D62" w14:textId="77777777" w:rsidR="00866D4E" w:rsidRPr="00866D4E" w:rsidRDefault="00866D4E" w:rsidP="00866D4E"/>
    <w:p w14:paraId="75C97CC6" w14:textId="77777777" w:rsidR="00B752E4" w:rsidRDefault="00B752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B752E4" w:rsidRPr="00866D4E" w14:paraId="77BDD152" w14:textId="77777777">
        <w:trPr>
          <w:tblHeader/>
        </w:trPr>
        <w:tc>
          <w:tcPr>
            <w:tcW w:w="2070" w:type="dxa"/>
            <w:tcBorders>
              <w:top w:val="single" w:sz="6" w:space="0" w:color="auto"/>
              <w:left w:val="single" w:sz="6" w:space="0" w:color="auto"/>
              <w:bottom w:val="single" w:sz="6" w:space="0" w:color="auto"/>
              <w:right w:val="single" w:sz="6" w:space="0" w:color="auto"/>
            </w:tcBorders>
          </w:tcPr>
          <w:p w14:paraId="4DC4A1A7" w14:textId="77777777" w:rsidR="00B752E4" w:rsidRPr="00866D4E" w:rsidRDefault="00B752E4" w:rsidP="00866D4E">
            <w:pPr>
              <w:jc w:val="center"/>
              <w:rPr>
                <w:rFonts w:ascii="Arial" w:hAnsi="Arial" w:cs="Arial"/>
                <w:b/>
              </w:rPr>
            </w:pPr>
            <w:r w:rsidRPr="00866D4E">
              <w:rPr>
                <w:rFonts w:ascii="Arial" w:hAnsi="Arial" w:cs="Arial"/>
                <w:b/>
              </w:rPr>
              <w:t>FIELD</w:t>
            </w:r>
            <w:r w:rsidR="00866D4E" w:rsidRPr="00866D4E">
              <w:rPr>
                <w:rFonts w:ascii="Arial" w:hAnsi="Arial" w:cs="Arial"/>
                <w:b/>
              </w:rPr>
              <w:t>S</w:t>
            </w:r>
          </w:p>
        </w:tc>
        <w:tc>
          <w:tcPr>
            <w:tcW w:w="4320" w:type="dxa"/>
            <w:tcBorders>
              <w:top w:val="single" w:sz="6" w:space="0" w:color="auto"/>
              <w:left w:val="single" w:sz="6" w:space="0" w:color="auto"/>
              <w:bottom w:val="single" w:sz="6" w:space="0" w:color="auto"/>
              <w:right w:val="single" w:sz="6" w:space="0" w:color="auto"/>
            </w:tcBorders>
          </w:tcPr>
          <w:p w14:paraId="0B7A68E6" w14:textId="77777777" w:rsidR="00B752E4" w:rsidRPr="00866D4E" w:rsidRDefault="00B752E4">
            <w:pPr>
              <w:jc w:val="center"/>
              <w:rPr>
                <w:rFonts w:ascii="Arial" w:hAnsi="Arial" w:cs="Arial"/>
                <w:b/>
              </w:rPr>
            </w:pPr>
            <w:r w:rsidRPr="00866D4E">
              <w:rPr>
                <w:rFonts w:ascii="Arial" w:hAnsi="Arial" w:cs="Arial"/>
                <w:b/>
              </w:rPr>
              <w:t>FIELD DESCRIPTION</w:t>
            </w:r>
          </w:p>
        </w:tc>
        <w:tc>
          <w:tcPr>
            <w:tcW w:w="2358" w:type="dxa"/>
            <w:tcBorders>
              <w:top w:val="single" w:sz="6" w:space="0" w:color="auto"/>
              <w:left w:val="single" w:sz="6" w:space="0" w:color="auto"/>
              <w:bottom w:val="single" w:sz="6" w:space="0" w:color="auto"/>
              <w:right w:val="single" w:sz="6" w:space="0" w:color="auto"/>
            </w:tcBorders>
          </w:tcPr>
          <w:p w14:paraId="7217023D"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B9CB3DD"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48143E09" w14:textId="77777777" w:rsidR="00B752E4" w:rsidRPr="00866D4E" w:rsidRDefault="00B752E4">
            <w:pPr>
              <w:pStyle w:val="Heading4"/>
              <w:rPr>
                <w:b/>
                <w:bCs/>
                <w:i w:val="0"/>
                <w:iCs w:val="0"/>
              </w:rPr>
            </w:pPr>
            <w:r w:rsidRPr="00866D4E">
              <w:rPr>
                <w:b/>
                <w:bCs/>
                <w:i w:val="0"/>
                <w:iCs w:val="0"/>
              </w:rPr>
              <w:t>LSR  FORM</w:t>
            </w:r>
          </w:p>
        </w:tc>
      </w:tr>
      <w:tr w:rsidR="00B752E4" w:rsidRPr="00866D4E" w14:paraId="692E9B8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5AD01E5"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3867512B"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C10CAF4" w14:textId="77777777" w:rsidR="00B752E4" w:rsidRPr="00866D4E" w:rsidRDefault="00B752E4">
            <w:pPr>
              <w:pStyle w:val="FORMDATA"/>
              <w:rPr>
                <w:b/>
                <w:color w:val="auto"/>
              </w:rPr>
            </w:pPr>
            <w:r w:rsidRPr="00866D4E">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46CEBA" w14:textId="77777777" w:rsidR="00B752E4" w:rsidRPr="00866D4E" w:rsidRDefault="00B752E4">
            <w:pPr>
              <w:pStyle w:val="FORMDATA"/>
              <w:rPr>
                <w:b/>
                <w:color w:val="auto"/>
              </w:rPr>
            </w:pPr>
            <w:r w:rsidRPr="00866D4E">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675987B" w14:textId="77777777" w:rsidR="00B752E4" w:rsidRPr="00866D4E" w:rsidRDefault="00B752E4">
            <w:pPr>
              <w:pStyle w:val="FORMDATA"/>
              <w:rPr>
                <w:b/>
                <w:color w:val="auto"/>
              </w:rPr>
            </w:pPr>
            <w:r w:rsidRPr="00866D4E">
              <w:rPr>
                <w:b/>
                <w:color w:val="auto"/>
              </w:rPr>
              <w:t>ZXL</w:t>
            </w:r>
          </w:p>
        </w:tc>
      </w:tr>
      <w:tr w:rsidR="00B752E4" w:rsidRPr="00866D4E" w14:paraId="583954C3" w14:textId="77777777">
        <w:tc>
          <w:tcPr>
            <w:tcW w:w="2070" w:type="dxa"/>
            <w:tcBorders>
              <w:top w:val="single" w:sz="6" w:space="0" w:color="auto"/>
              <w:left w:val="single" w:sz="6" w:space="0" w:color="auto"/>
              <w:bottom w:val="single" w:sz="6" w:space="0" w:color="auto"/>
              <w:right w:val="single" w:sz="6" w:space="0" w:color="auto"/>
            </w:tcBorders>
          </w:tcPr>
          <w:p w14:paraId="6EA1B815" w14:textId="77777777" w:rsidR="00B752E4" w:rsidRPr="00866D4E" w:rsidRDefault="00B752E4">
            <w:pPr>
              <w:pStyle w:val="FORMDATA"/>
              <w:rPr>
                <w:b/>
                <w:color w:val="auto"/>
              </w:rPr>
            </w:pPr>
            <w:r w:rsidRPr="00866D4E">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4D1FF92F" w14:textId="77777777" w:rsidR="00B752E4" w:rsidRPr="00866D4E" w:rsidRDefault="00B752E4">
            <w:pPr>
              <w:pStyle w:val="FORMDATA"/>
              <w:rPr>
                <w:b/>
                <w:color w:val="auto"/>
              </w:rPr>
            </w:pPr>
            <w:r w:rsidRPr="00866D4E">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5EA76E24" w14:textId="77777777" w:rsidR="00B752E4" w:rsidRPr="00866D4E" w:rsidRDefault="00B752E4">
            <w:pPr>
              <w:pStyle w:val="FORMDATA"/>
              <w:rPr>
                <w:b/>
                <w:color w:val="auto"/>
              </w:rPr>
            </w:pPr>
            <w:r w:rsidRPr="00866D4E">
              <w:rPr>
                <w:b/>
                <w:color w:val="auto"/>
              </w:rPr>
              <w:t>M44</w:t>
            </w:r>
          </w:p>
        </w:tc>
      </w:tr>
      <w:tr w:rsidR="00B752E4" w:rsidRPr="00866D4E" w14:paraId="47389B74" w14:textId="77777777">
        <w:tc>
          <w:tcPr>
            <w:tcW w:w="2070" w:type="dxa"/>
            <w:tcBorders>
              <w:top w:val="single" w:sz="6" w:space="0" w:color="auto"/>
              <w:left w:val="single" w:sz="6" w:space="0" w:color="auto"/>
              <w:bottom w:val="single" w:sz="6" w:space="0" w:color="auto"/>
              <w:right w:val="single" w:sz="6" w:space="0" w:color="auto"/>
            </w:tcBorders>
          </w:tcPr>
          <w:p w14:paraId="2A759615" w14:textId="77777777" w:rsidR="00B752E4" w:rsidRPr="00866D4E" w:rsidRDefault="00B752E4">
            <w:pPr>
              <w:pStyle w:val="FORMDATA"/>
              <w:rPr>
                <w:b/>
                <w:color w:val="auto"/>
              </w:rPr>
            </w:pPr>
            <w:r w:rsidRPr="00866D4E">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C0B63EA" w14:textId="77777777" w:rsidR="00B752E4" w:rsidRPr="00866D4E" w:rsidRDefault="00B752E4">
            <w:pPr>
              <w:pStyle w:val="FORMDATA"/>
              <w:rPr>
                <w:b/>
                <w:color w:val="auto"/>
              </w:rPr>
            </w:pPr>
            <w:r w:rsidRPr="00866D4E">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5C05025D" w14:textId="77777777" w:rsidR="00B752E4" w:rsidRPr="00866D4E" w:rsidRDefault="00B752E4">
            <w:pPr>
              <w:pStyle w:val="FORMDATA"/>
              <w:rPr>
                <w:b/>
                <w:color w:val="auto"/>
              </w:rPr>
            </w:pPr>
            <w:r w:rsidRPr="00866D4E">
              <w:rPr>
                <w:b/>
                <w:color w:val="auto"/>
              </w:rPr>
              <w:t>2284369479</w:t>
            </w:r>
          </w:p>
        </w:tc>
      </w:tr>
      <w:tr w:rsidR="00B752E4" w:rsidRPr="00866D4E" w14:paraId="0238ABAB" w14:textId="77777777">
        <w:tc>
          <w:tcPr>
            <w:tcW w:w="2070" w:type="dxa"/>
            <w:tcBorders>
              <w:top w:val="single" w:sz="6" w:space="0" w:color="auto"/>
              <w:left w:val="single" w:sz="6" w:space="0" w:color="auto"/>
              <w:bottom w:val="single" w:sz="6" w:space="0" w:color="auto"/>
              <w:right w:val="single" w:sz="6" w:space="0" w:color="auto"/>
            </w:tcBorders>
          </w:tcPr>
          <w:p w14:paraId="61B079AB" w14:textId="77777777" w:rsidR="00B752E4" w:rsidRPr="00866D4E" w:rsidRDefault="00B752E4">
            <w:pPr>
              <w:pStyle w:val="FORMDATA"/>
              <w:rPr>
                <w:b/>
                <w:color w:val="auto"/>
              </w:rPr>
            </w:pPr>
            <w:r w:rsidRPr="00866D4E">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4A388EBB" w14:textId="77777777" w:rsidR="00B752E4" w:rsidRPr="00866D4E" w:rsidRDefault="00B752E4">
            <w:pPr>
              <w:pStyle w:val="FORMDATA"/>
              <w:rPr>
                <w:b/>
                <w:color w:val="auto"/>
              </w:rPr>
            </w:pPr>
            <w:r w:rsidRPr="00866D4E">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76C86E34" w14:textId="77777777" w:rsidR="00B752E4" w:rsidRPr="00866D4E" w:rsidRDefault="00B752E4">
            <w:pPr>
              <w:pStyle w:val="FORMDATA"/>
              <w:rPr>
                <w:b/>
                <w:color w:val="auto"/>
              </w:rPr>
            </w:pPr>
            <w:r w:rsidRPr="00866D4E">
              <w:rPr>
                <w:b/>
                <w:color w:val="auto"/>
              </w:rPr>
              <w:t>CAVENOBILL</w:t>
            </w:r>
          </w:p>
        </w:tc>
      </w:tr>
      <w:tr w:rsidR="00B752E4" w:rsidRPr="00866D4E" w14:paraId="5468C842"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31E6C74" w14:textId="77777777" w:rsidR="00B752E4" w:rsidRPr="00866D4E" w:rsidRDefault="00B752E4">
            <w:pPr>
              <w:pStyle w:val="FORMDATA"/>
              <w:rPr>
                <w:b/>
                <w:color w:val="auto"/>
              </w:rPr>
            </w:pPr>
            <w:r w:rsidRPr="00866D4E">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3373DC"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DF0A7F9" w14:textId="77777777" w:rsidR="00B752E4" w:rsidRPr="00866D4E" w:rsidRDefault="00B752E4">
            <w:pPr>
              <w:pStyle w:val="FORMDATA"/>
              <w:rPr>
                <w:b/>
                <w:color w:val="auto"/>
              </w:rPr>
            </w:pPr>
            <w:r w:rsidRPr="00866D4E">
              <w:rPr>
                <w:b/>
                <w:color w:val="auto"/>
              </w:rPr>
              <w:t>LCSC</w:t>
            </w:r>
          </w:p>
        </w:tc>
      </w:tr>
      <w:tr w:rsidR="00B752E4" w:rsidRPr="00866D4E" w14:paraId="25E9A38B"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2D76CC8" w14:textId="77777777" w:rsidR="00B752E4" w:rsidRPr="00866D4E" w:rsidRDefault="00B752E4">
            <w:pPr>
              <w:pStyle w:val="FORMDATA"/>
              <w:rPr>
                <w:b/>
                <w:color w:val="auto"/>
              </w:rPr>
            </w:pPr>
            <w:r w:rsidRPr="00866D4E">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752892" w14:textId="77777777" w:rsidR="00B752E4" w:rsidRPr="00866D4E" w:rsidRDefault="00B752E4">
            <w:pPr>
              <w:pStyle w:val="FORMDATA"/>
              <w:rPr>
                <w:b/>
                <w:color w:val="auto"/>
              </w:rPr>
            </w:pPr>
            <w:r w:rsidRPr="00866D4E">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2A242CF" w14:textId="77777777" w:rsidR="00B752E4" w:rsidRPr="00866D4E" w:rsidRDefault="00B752E4">
            <w:pPr>
              <w:pStyle w:val="FORMDATA"/>
              <w:rPr>
                <w:b/>
                <w:color w:val="auto"/>
              </w:rPr>
            </w:pPr>
            <w:r w:rsidRPr="00866D4E">
              <w:rPr>
                <w:b/>
                <w:color w:val="auto"/>
              </w:rPr>
              <w:t>20040524</w:t>
            </w:r>
          </w:p>
        </w:tc>
      </w:tr>
      <w:tr w:rsidR="00B752E4" w:rsidRPr="00866D4E" w14:paraId="02A9D4D6" w14:textId="77777777">
        <w:tc>
          <w:tcPr>
            <w:tcW w:w="2070" w:type="dxa"/>
            <w:tcBorders>
              <w:top w:val="single" w:sz="6" w:space="0" w:color="auto"/>
              <w:left w:val="single" w:sz="6" w:space="0" w:color="auto"/>
              <w:bottom w:val="single" w:sz="6" w:space="0" w:color="auto"/>
              <w:right w:val="single" w:sz="6" w:space="0" w:color="auto"/>
            </w:tcBorders>
          </w:tcPr>
          <w:p w14:paraId="0F33C2A6" w14:textId="77777777" w:rsidR="00B752E4" w:rsidRPr="00866D4E" w:rsidRDefault="00B752E4">
            <w:pPr>
              <w:pStyle w:val="FORMDATA"/>
              <w:rPr>
                <w:b/>
                <w:color w:val="auto"/>
              </w:rPr>
            </w:pPr>
            <w:r w:rsidRPr="00866D4E">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4FBF18CB" w14:textId="77777777" w:rsidR="00B752E4" w:rsidRPr="00866D4E" w:rsidRDefault="00B752E4">
            <w:pPr>
              <w:pStyle w:val="FORMDATA"/>
              <w:rPr>
                <w:b/>
                <w:color w:val="auto"/>
              </w:rPr>
            </w:pPr>
            <w:r w:rsidRPr="00866D4E">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71271051" w14:textId="77777777" w:rsidR="00B752E4" w:rsidRPr="00866D4E" w:rsidRDefault="00B752E4">
            <w:pPr>
              <w:pStyle w:val="FORMDATA"/>
              <w:rPr>
                <w:b/>
                <w:color w:val="auto"/>
              </w:rPr>
            </w:pPr>
            <w:r w:rsidRPr="00866D4E">
              <w:rPr>
                <w:b/>
                <w:color w:val="auto"/>
              </w:rPr>
              <w:t>20040601</w:t>
            </w:r>
          </w:p>
        </w:tc>
      </w:tr>
      <w:tr w:rsidR="00B752E4" w:rsidRPr="00866D4E" w14:paraId="69F2AFC7" w14:textId="77777777">
        <w:tc>
          <w:tcPr>
            <w:tcW w:w="2070" w:type="dxa"/>
            <w:tcBorders>
              <w:top w:val="single" w:sz="6" w:space="0" w:color="auto"/>
              <w:left w:val="single" w:sz="6" w:space="0" w:color="auto"/>
              <w:bottom w:val="single" w:sz="6" w:space="0" w:color="auto"/>
              <w:right w:val="single" w:sz="6" w:space="0" w:color="auto"/>
            </w:tcBorders>
          </w:tcPr>
          <w:p w14:paraId="4856CE50" w14:textId="77777777" w:rsidR="00B752E4" w:rsidRPr="00866D4E" w:rsidRDefault="00B752E4">
            <w:pPr>
              <w:pStyle w:val="FORMDATA"/>
              <w:rPr>
                <w:b/>
                <w:color w:val="auto"/>
              </w:rPr>
            </w:pPr>
            <w:r w:rsidRPr="00866D4E">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4535B239" w14:textId="77777777" w:rsidR="00B752E4" w:rsidRPr="00866D4E" w:rsidRDefault="00B752E4">
            <w:pPr>
              <w:pStyle w:val="FORMDATA"/>
              <w:rPr>
                <w:b/>
                <w:color w:val="auto"/>
              </w:rPr>
            </w:pPr>
            <w:r w:rsidRPr="00866D4E">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38031969" w14:textId="77777777" w:rsidR="00B752E4" w:rsidRPr="00866D4E" w:rsidRDefault="00B752E4">
            <w:pPr>
              <w:pStyle w:val="FORMDATA"/>
              <w:rPr>
                <w:b/>
                <w:color w:val="auto"/>
              </w:rPr>
            </w:pPr>
            <w:r w:rsidRPr="00866D4E">
              <w:rPr>
                <w:b/>
                <w:color w:val="auto"/>
              </w:rPr>
              <w:t>MB</w:t>
            </w:r>
          </w:p>
        </w:tc>
      </w:tr>
      <w:tr w:rsidR="00B752E4" w:rsidRPr="00866D4E" w14:paraId="67F3220C" w14:textId="77777777">
        <w:tc>
          <w:tcPr>
            <w:tcW w:w="2070" w:type="dxa"/>
            <w:tcBorders>
              <w:top w:val="single" w:sz="6" w:space="0" w:color="auto"/>
              <w:left w:val="single" w:sz="6" w:space="0" w:color="auto"/>
              <w:bottom w:val="single" w:sz="6" w:space="0" w:color="auto"/>
              <w:right w:val="single" w:sz="6" w:space="0" w:color="auto"/>
            </w:tcBorders>
          </w:tcPr>
          <w:p w14:paraId="1E4E4EF2" w14:textId="77777777" w:rsidR="00B752E4" w:rsidRPr="00866D4E" w:rsidRDefault="00B752E4">
            <w:pPr>
              <w:pStyle w:val="FORMDATA"/>
              <w:rPr>
                <w:b/>
                <w:color w:val="auto"/>
              </w:rPr>
            </w:pPr>
            <w:r w:rsidRPr="00866D4E">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3D3751BC" w14:textId="77777777" w:rsidR="00B752E4" w:rsidRPr="00866D4E" w:rsidRDefault="00B752E4">
            <w:pPr>
              <w:pStyle w:val="FORMDATA"/>
              <w:rPr>
                <w:b/>
                <w:color w:val="auto"/>
              </w:rPr>
            </w:pPr>
            <w:r w:rsidRPr="00866D4E">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0E477F81" w14:textId="77777777" w:rsidR="00B752E4" w:rsidRPr="00866D4E" w:rsidRDefault="00B752E4">
            <w:pPr>
              <w:pStyle w:val="FORMDATA"/>
              <w:rPr>
                <w:b/>
                <w:color w:val="auto"/>
              </w:rPr>
            </w:pPr>
            <w:r w:rsidRPr="00866D4E">
              <w:rPr>
                <w:b/>
                <w:color w:val="auto"/>
              </w:rPr>
              <w:t>N</w:t>
            </w:r>
          </w:p>
        </w:tc>
      </w:tr>
      <w:tr w:rsidR="00B752E4" w:rsidRPr="00866D4E" w14:paraId="5CC53FD7" w14:textId="77777777">
        <w:tc>
          <w:tcPr>
            <w:tcW w:w="2070" w:type="dxa"/>
            <w:tcBorders>
              <w:top w:val="single" w:sz="6" w:space="0" w:color="auto"/>
              <w:left w:val="single" w:sz="6" w:space="0" w:color="auto"/>
              <w:bottom w:val="single" w:sz="6" w:space="0" w:color="auto"/>
              <w:right w:val="single" w:sz="6" w:space="0" w:color="auto"/>
            </w:tcBorders>
          </w:tcPr>
          <w:p w14:paraId="756E0A50" w14:textId="77777777" w:rsidR="00B752E4" w:rsidRPr="00866D4E" w:rsidRDefault="00B752E4">
            <w:pPr>
              <w:pStyle w:val="FORMDATA"/>
              <w:rPr>
                <w:b/>
                <w:color w:val="auto"/>
              </w:rPr>
            </w:pPr>
            <w:r w:rsidRPr="00866D4E">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198E84BE" w14:textId="77777777" w:rsidR="00B752E4" w:rsidRPr="00866D4E" w:rsidRDefault="00B752E4">
            <w:pPr>
              <w:pStyle w:val="FORMDATA"/>
              <w:rPr>
                <w:b/>
                <w:color w:val="auto"/>
              </w:rPr>
            </w:pPr>
            <w:r w:rsidRPr="00866D4E">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0B87333C" w14:textId="77777777" w:rsidR="00B752E4" w:rsidRPr="00866D4E" w:rsidRDefault="00B752E4">
            <w:pPr>
              <w:pStyle w:val="FORMDATA"/>
              <w:rPr>
                <w:b/>
                <w:color w:val="auto"/>
              </w:rPr>
            </w:pPr>
            <w:r w:rsidRPr="00866D4E">
              <w:rPr>
                <w:b/>
                <w:color w:val="auto"/>
              </w:rPr>
              <w:t>9999</w:t>
            </w:r>
          </w:p>
        </w:tc>
      </w:tr>
      <w:tr w:rsidR="00B752E4" w:rsidRPr="00866D4E" w14:paraId="1030621E" w14:textId="77777777">
        <w:tc>
          <w:tcPr>
            <w:tcW w:w="2070" w:type="dxa"/>
            <w:tcBorders>
              <w:top w:val="single" w:sz="6" w:space="0" w:color="auto"/>
              <w:left w:val="single" w:sz="6" w:space="0" w:color="auto"/>
              <w:bottom w:val="single" w:sz="6" w:space="0" w:color="auto"/>
              <w:right w:val="single" w:sz="6" w:space="0" w:color="auto"/>
            </w:tcBorders>
          </w:tcPr>
          <w:p w14:paraId="162EFA0B" w14:textId="77777777" w:rsidR="00B752E4" w:rsidRPr="00866D4E" w:rsidRDefault="00B752E4">
            <w:pPr>
              <w:pStyle w:val="FORMDATA"/>
              <w:rPr>
                <w:b/>
                <w:color w:val="auto"/>
              </w:rPr>
            </w:pPr>
            <w:r w:rsidRPr="00866D4E">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233B30CB" w14:textId="77777777" w:rsidR="00B752E4" w:rsidRPr="00866D4E" w:rsidRDefault="00B752E4">
            <w:pPr>
              <w:pStyle w:val="FORMDATA"/>
              <w:rPr>
                <w:b/>
                <w:color w:val="auto"/>
              </w:rPr>
            </w:pPr>
            <w:r w:rsidRPr="00866D4E">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30CBA973" w14:textId="77777777" w:rsidR="00B752E4" w:rsidRPr="00866D4E" w:rsidRDefault="00B752E4">
            <w:pPr>
              <w:pStyle w:val="FORMDATA"/>
              <w:rPr>
                <w:b/>
                <w:color w:val="auto"/>
                <w:lang w:val="fr-FR"/>
              </w:rPr>
            </w:pPr>
            <w:r w:rsidRPr="00866D4E">
              <w:rPr>
                <w:b/>
                <w:color w:val="auto"/>
                <w:lang w:val="fr-FR"/>
              </w:rPr>
              <w:t>2BMR</w:t>
            </w:r>
          </w:p>
        </w:tc>
      </w:tr>
      <w:tr w:rsidR="00B752E4" w:rsidRPr="00866D4E" w14:paraId="548AE207" w14:textId="77777777">
        <w:tc>
          <w:tcPr>
            <w:tcW w:w="2070" w:type="dxa"/>
            <w:tcBorders>
              <w:top w:val="single" w:sz="6" w:space="0" w:color="auto"/>
              <w:left w:val="single" w:sz="6" w:space="0" w:color="auto"/>
              <w:bottom w:val="single" w:sz="6" w:space="0" w:color="auto"/>
              <w:right w:val="single" w:sz="6" w:space="0" w:color="auto"/>
            </w:tcBorders>
          </w:tcPr>
          <w:p w14:paraId="2B30DB5D" w14:textId="77777777" w:rsidR="00B752E4" w:rsidRPr="00866D4E" w:rsidRDefault="00B752E4">
            <w:pPr>
              <w:pStyle w:val="FORMDATA"/>
              <w:rPr>
                <w:b/>
                <w:color w:val="auto"/>
              </w:rPr>
            </w:pPr>
            <w:r w:rsidRPr="00866D4E">
              <w:rPr>
                <w:b/>
                <w:color w:val="auto"/>
              </w:rPr>
              <w:t>LSO</w:t>
            </w:r>
          </w:p>
        </w:tc>
        <w:tc>
          <w:tcPr>
            <w:tcW w:w="4320" w:type="dxa"/>
            <w:tcBorders>
              <w:top w:val="single" w:sz="6" w:space="0" w:color="auto"/>
              <w:left w:val="single" w:sz="6" w:space="0" w:color="auto"/>
              <w:bottom w:val="single" w:sz="6" w:space="0" w:color="auto"/>
              <w:right w:val="single" w:sz="6" w:space="0" w:color="auto"/>
            </w:tcBorders>
          </w:tcPr>
          <w:p w14:paraId="0C5C36AF" w14:textId="77777777" w:rsidR="00B752E4" w:rsidRPr="00866D4E" w:rsidRDefault="00B752E4">
            <w:pPr>
              <w:pStyle w:val="FORMDATA"/>
              <w:rPr>
                <w:b/>
                <w:color w:val="auto"/>
              </w:rPr>
            </w:pPr>
            <w:r w:rsidRPr="00866D4E">
              <w:rPr>
                <w:b/>
                <w:color w:val="auto"/>
              </w:rPr>
              <w:t>Local Serving Office</w:t>
            </w:r>
          </w:p>
        </w:tc>
        <w:tc>
          <w:tcPr>
            <w:tcW w:w="2358" w:type="dxa"/>
            <w:tcBorders>
              <w:top w:val="single" w:sz="6" w:space="0" w:color="auto"/>
              <w:left w:val="single" w:sz="6" w:space="0" w:color="auto"/>
              <w:bottom w:val="single" w:sz="6" w:space="0" w:color="auto"/>
              <w:right w:val="single" w:sz="6" w:space="0" w:color="auto"/>
            </w:tcBorders>
          </w:tcPr>
          <w:p w14:paraId="48AA9E62" w14:textId="77777777" w:rsidR="00B752E4" w:rsidRPr="00866D4E" w:rsidRDefault="00B752E4">
            <w:pPr>
              <w:pStyle w:val="FORMDATA"/>
              <w:rPr>
                <w:b/>
                <w:color w:val="auto"/>
                <w:lang w:val="fr-FR"/>
              </w:rPr>
            </w:pPr>
            <w:r w:rsidRPr="00866D4E">
              <w:rPr>
                <w:b/>
                <w:color w:val="auto"/>
                <w:lang w:val="fr-FR"/>
              </w:rPr>
              <w:t>228436</w:t>
            </w:r>
          </w:p>
        </w:tc>
      </w:tr>
      <w:tr w:rsidR="00B752E4" w:rsidRPr="00866D4E" w14:paraId="284769A5"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F0E0ADF" w14:textId="77777777" w:rsidR="00B752E4" w:rsidRPr="00866D4E" w:rsidRDefault="00B752E4">
            <w:pPr>
              <w:pStyle w:val="FORMDATA"/>
              <w:rPr>
                <w:b/>
                <w:color w:val="auto"/>
                <w:lang w:val="fr-FR"/>
              </w:rPr>
            </w:pPr>
            <w:r w:rsidRPr="00866D4E">
              <w:rPr>
                <w:b/>
                <w:color w:val="auto"/>
                <w:lang w:val="fr-FR"/>
              </w:rPr>
              <w:t>PORTTYP</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8C3EF2C" w14:textId="77777777" w:rsidR="00B752E4" w:rsidRPr="00866D4E" w:rsidRDefault="00B752E4">
            <w:pPr>
              <w:pStyle w:val="FORMDATA"/>
              <w:rPr>
                <w:b/>
                <w:color w:val="auto"/>
                <w:lang w:val="fr-FR"/>
              </w:rPr>
            </w:pPr>
            <w:r w:rsidRPr="00866D4E">
              <w:rPr>
                <w:b/>
                <w:color w:val="auto"/>
                <w:lang w:val="fr-FR"/>
              </w:rPr>
              <w:t>Port Type</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FBB1CA9" w14:textId="77777777" w:rsidR="00B752E4" w:rsidRPr="00866D4E" w:rsidRDefault="00B752E4">
            <w:pPr>
              <w:pStyle w:val="FORMDATA"/>
              <w:rPr>
                <w:b/>
                <w:color w:val="auto"/>
              </w:rPr>
            </w:pPr>
            <w:r w:rsidRPr="00866D4E">
              <w:rPr>
                <w:b/>
                <w:color w:val="auto"/>
              </w:rPr>
              <w:t>L</w:t>
            </w:r>
          </w:p>
        </w:tc>
      </w:tr>
      <w:tr w:rsidR="00B752E4" w:rsidRPr="00866D4E" w14:paraId="38BB7F0A"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6ACA825" w14:textId="77777777" w:rsidR="00B752E4" w:rsidRPr="00866D4E" w:rsidRDefault="00B752E4">
            <w:pPr>
              <w:pStyle w:val="Heading4"/>
              <w:rPr>
                <w:b/>
                <w:bCs/>
                <w:i w:val="0"/>
                <w:iCs w:val="0"/>
              </w:rPr>
            </w:pPr>
            <w:r w:rsidRPr="00866D4E">
              <w:rPr>
                <w:b/>
                <w:bCs/>
                <w:i w:val="0"/>
                <w:iCs w:val="0"/>
              </w:rPr>
              <w:t>Billing Section</w:t>
            </w:r>
          </w:p>
        </w:tc>
      </w:tr>
      <w:tr w:rsidR="00B752E4" w:rsidRPr="00866D4E" w14:paraId="0A37E0EF" w14:textId="77777777">
        <w:tc>
          <w:tcPr>
            <w:tcW w:w="2070" w:type="dxa"/>
            <w:tcBorders>
              <w:top w:val="single" w:sz="6" w:space="0" w:color="auto"/>
              <w:left w:val="single" w:sz="6" w:space="0" w:color="auto"/>
              <w:bottom w:val="single" w:sz="6" w:space="0" w:color="auto"/>
              <w:right w:val="single" w:sz="6" w:space="0" w:color="auto"/>
            </w:tcBorders>
          </w:tcPr>
          <w:p w14:paraId="0C05762E" w14:textId="77777777" w:rsidR="00B752E4" w:rsidRPr="00866D4E" w:rsidRDefault="00B752E4">
            <w:pPr>
              <w:pStyle w:val="FORMDATA"/>
              <w:rPr>
                <w:b/>
                <w:color w:val="auto"/>
              </w:rPr>
            </w:pPr>
            <w:r w:rsidRPr="00866D4E">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8938A7E" w14:textId="77777777" w:rsidR="00B752E4" w:rsidRPr="00866D4E" w:rsidRDefault="00B752E4">
            <w:pPr>
              <w:pStyle w:val="FORMDATA"/>
              <w:rPr>
                <w:b/>
                <w:color w:val="auto"/>
              </w:rPr>
            </w:pPr>
            <w:r w:rsidRPr="00866D4E">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5F34DE0F" w14:textId="77777777" w:rsidR="00B752E4" w:rsidRPr="00866D4E" w:rsidRDefault="00B752E4">
            <w:pPr>
              <w:pStyle w:val="FORMDATA"/>
              <w:rPr>
                <w:b/>
                <w:color w:val="auto"/>
                <w:lang w:val="fr-FR"/>
              </w:rPr>
            </w:pPr>
            <w:r w:rsidRPr="00866D4E">
              <w:rPr>
                <w:b/>
                <w:color w:val="auto"/>
                <w:lang w:val="fr-FR"/>
              </w:rPr>
              <w:t>601Q886621621</w:t>
            </w:r>
          </w:p>
        </w:tc>
      </w:tr>
      <w:tr w:rsidR="00B752E4" w:rsidRPr="00866D4E" w14:paraId="178918E3"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CBCF17D" w14:textId="77777777" w:rsidR="00B752E4" w:rsidRPr="00866D4E" w:rsidRDefault="00B752E4">
            <w:pPr>
              <w:pStyle w:val="Heading4"/>
              <w:rPr>
                <w:b/>
                <w:i w:val="0"/>
              </w:rPr>
            </w:pPr>
            <w:r w:rsidRPr="00866D4E">
              <w:rPr>
                <w:b/>
                <w:i w:val="0"/>
              </w:rPr>
              <w:t>Contact Section</w:t>
            </w:r>
          </w:p>
        </w:tc>
      </w:tr>
      <w:tr w:rsidR="00B752E4" w:rsidRPr="00866D4E" w14:paraId="2F87E75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18C7317" w14:textId="77777777" w:rsidR="00B752E4" w:rsidRPr="00866D4E" w:rsidRDefault="00B752E4">
            <w:pPr>
              <w:pStyle w:val="FORMDATA"/>
              <w:rPr>
                <w:b/>
                <w:color w:val="auto"/>
              </w:rPr>
            </w:pPr>
            <w:r w:rsidRPr="00866D4E">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427FCCB" w14:textId="77777777" w:rsidR="00B752E4" w:rsidRPr="00866D4E" w:rsidRDefault="00B752E4">
            <w:pPr>
              <w:pStyle w:val="FORMDATA"/>
              <w:rPr>
                <w:b/>
                <w:color w:val="auto"/>
              </w:rPr>
            </w:pPr>
            <w:r w:rsidRPr="00866D4E">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D19BD82" w14:textId="77777777" w:rsidR="00B752E4" w:rsidRPr="00866D4E" w:rsidRDefault="00B752E4">
            <w:pPr>
              <w:pStyle w:val="FORMDATA"/>
              <w:rPr>
                <w:b/>
                <w:color w:val="auto"/>
              </w:rPr>
            </w:pPr>
            <w:r w:rsidRPr="00866D4E">
              <w:rPr>
                <w:b/>
                <w:color w:val="auto"/>
              </w:rPr>
              <w:t>Bojangles</w:t>
            </w:r>
          </w:p>
        </w:tc>
      </w:tr>
      <w:tr w:rsidR="00B752E4" w:rsidRPr="00866D4E" w14:paraId="7FE08F1C"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BC20D1D" w14:textId="77777777" w:rsidR="00B752E4" w:rsidRPr="00866D4E" w:rsidRDefault="00B752E4">
            <w:pPr>
              <w:pStyle w:val="FORMDATA"/>
              <w:rPr>
                <w:b/>
                <w:color w:val="auto"/>
              </w:rPr>
            </w:pPr>
            <w:r w:rsidRPr="00866D4E">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7DD2CD" w14:textId="77777777" w:rsidR="00B752E4" w:rsidRPr="00866D4E" w:rsidRDefault="00B752E4">
            <w:pPr>
              <w:pStyle w:val="FORMDATA"/>
              <w:rPr>
                <w:b/>
                <w:color w:val="auto"/>
              </w:rPr>
            </w:pPr>
            <w:r w:rsidRPr="00866D4E">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C0CBDF8" w14:textId="77777777" w:rsidR="00B752E4" w:rsidRPr="00866D4E" w:rsidRDefault="00B752E4">
            <w:pPr>
              <w:pStyle w:val="FORMDATA"/>
              <w:rPr>
                <w:b/>
                <w:color w:val="auto"/>
              </w:rPr>
            </w:pPr>
            <w:r w:rsidRPr="00866D4E">
              <w:rPr>
                <w:b/>
                <w:color w:val="auto"/>
              </w:rPr>
              <w:t>8884448888</w:t>
            </w:r>
          </w:p>
        </w:tc>
      </w:tr>
      <w:tr w:rsidR="00B752E4" w:rsidRPr="00866D4E" w14:paraId="1BA6D1F6"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4DF11F7" w14:textId="77777777" w:rsidR="00B752E4" w:rsidRPr="00866D4E" w:rsidRDefault="00B752E4">
            <w:pPr>
              <w:pStyle w:val="FORMDATA"/>
              <w:rPr>
                <w:b/>
                <w:color w:val="auto"/>
              </w:rPr>
            </w:pPr>
            <w:r w:rsidRPr="00866D4E">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CC1270A" w14:textId="77777777" w:rsidR="00B752E4" w:rsidRPr="00866D4E" w:rsidRDefault="00B752E4">
            <w:pPr>
              <w:pStyle w:val="FORMDATA"/>
              <w:rPr>
                <w:b/>
                <w:color w:val="auto"/>
              </w:rPr>
            </w:pPr>
            <w:r w:rsidRPr="00866D4E">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903A390"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F373B6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9D18D93" w14:textId="77777777" w:rsidR="00B752E4" w:rsidRPr="00866D4E" w:rsidRDefault="00B752E4">
            <w:pPr>
              <w:pStyle w:val="FORMDATA"/>
              <w:rPr>
                <w:b/>
                <w:color w:val="auto"/>
                <w:lang w:val="fr-FR"/>
              </w:rPr>
            </w:pPr>
            <w:r w:rsidRPr="00866D4E">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7313DFC" w14:textId="77777777" w:rsidR="00B752E4" w:rsidRPr="00866D4E" w:rsidRDefault="00B752E4">
            <w:pPr>
              <w:pStyle w:val="FORMDATA"/>
              <w:rPr>
                <w:b/>
                <w:color w:val="auto"/>
                <w:lang w:val="fr-FR"/>
              </w:rPr>
            </w:pPr>
            <w:r w:rsidRPr="00866D4E">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723B082" w14:textId="77777777" w:rsidR="00B752E4" w:rsidRPr="00866D4E" w:rsidRDefault="00B752E4">
            <w:pPr>
              <w:pStyle w:val="FORMDATA"/>
              <w:rPr>
                <w:b/>
                <w:color w:val="auto"/>
              </w:rPr>
            </w:pPr>
            <w:r w:rsidRPr="00866D4E">
              <w:rPr>
                <w:b/>
                <w:color w:val="auto"/>
              </w:rPr>
              <w:t>Daisy Duck</w:t>
            </w:r>
          </w:p>
        </w:tc>
      </w:tr>
      <w:tr w:rsidR="00B752E4" w:rsidRPr="00866D4E" w14:paraId="44D1020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4EE9F88" w14:textId="77777777" w:rsidR="00B752E4" w:rsidRPr="00866D4E" w:rsidRDefault="00B752E4">
            <w:pPr>
              <w:pStyle w:val="FORMDATA"/>
              <w:rPr>
                <w:b/>
                <w:color w:val="auto"/>
              </w:rPr>
            </w:pPr>
            <w:r w:rsidRPr="00866D4E">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16AF853" w14:textId="77777777" w:rsidR="00B752E4" w:rsidRPr="00866D4E" w:rsidRDefault="00B752E4">
            <w:pPr>
              <w:pStyle w:val="FORMDATA"/>
              <w:rPr>
                <w:b/>
                <w:color w:val="auto"/>
              </w:rPr>
            </w:pPr>
            <w:r w:rsidRPr="00866D4E">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FC572C7" w14:textId="77777777" w:rsidR="00B752E4" w:rsidRPr="00866D4E" w:rsidRDefault="00B752E4">
            <w:pPr>
              <w:pStyle w:val="FORMDATA"/>
              <w:rPr>
                <w:b/>
                <w:color w:val="auto"/>
              </w:rPr>
            </w:pPr>
            <w:r w:rsidRPr="00866D4E">
              <w:rPr>
                <w:b/>
                <w:color w:val="auto"/>
              </w:rPr>
              <w:t>4045552222</w:t>
            </w:r>
          </w:p>
        </w:tc>
      </w:tr>
      <w:tr w:rsidR="00B752E4" w:rsidRPr="00866D4E" w14:paraId="76FD2CDE"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21488AAF" w14:textId="77777777" w:rsidR="00B752E4" w:rsidRPr="00866D4E" w:rsidRDefault="00B752E4">
            <w:pPr>
              <w:pStyle w:val="Heading9"/>
              <w:rPr>
                <w:color w:val="auto"/>
              </w:rPr>
            </w:pPr>
            <w:r w:rsidRPr="00866D4E">
              <w:rPr>
                <w:color w:val="auto"/>
              </w:rPr>
              <w:t>DL  FORM</w:t>
            </w:r>
          </w:p>
        </w:tc>
      </w:tr>
      <w:tr w:rsidR="00B752E4" w:rsidRPr="00866D4E" w14:paraId="03CD979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9AF43EC" w14:textId="77777777" w:rsidR="00B752E4" w:rsidRPr="00866D4E" w:rsidRDefault="00B752E4">
            <w:pPr>
              <w:pStyle w:val="Heading5"/>
              <w:rPr>
                <w:bCs/>
                <w:iCs w:val="0"/>
                <w:color w:val="auto"/>
              </w:rPr>
            </w:pPr>
            <w:r w:rsidRPr="00866D4E">
              <w:rPr>
                <w:bCs/>
                <w:iCs w:val="0"/>
                <w:color w:val="auto"/>
              </w:rPr>
              <w:t>Listing Control Section</w:t>
            </w:r>
          </w:p>
        </w:tc>
      </w:tr>
      <w:tr w:rsidR="00B752E4" w:rsidRPr="00866D4E" w14:paraId="6EC7D97C"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13C5F8F" w14:textId="77777777" w:rsidR="00B752E4" w:rsidRPr="00866D4E" w:rsidRDefault="00B752E4">
            <w:pPr>
              <w:pStyle w:val="FORMDATA"/>
              <w:rPr>
                <w:b/>
                <w:color w:val="auto"/>
              </w:rPr>
            </w:pPr>
            <w:r w:rsidRPr="00866D4E">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42AA82D" w14:textId="77777777" w:rsidR="00B752E4" w:rsidRPr="00866D4E" w:rsidRDefault="00B752E4">
            <w:pPr>
              <w:pStyle w:val="FORMDATA"/>
              <w:rPr>
                <w:b/>
                <w:color w:val="auto"/>
              </w:rPr>
            </w:pPr>
            <w:r w:rsidRPr="00866D4E">
              <w:rPr>
                <w:b/>
                <w:color w:val="auto"/>
              </w:rPr>
              <w:t>Directory Listing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38274CD" w14:textId="77777777" w:rsidR="00B752E4" w:rsidRPr="00866D4E" w:rsidRDefault="00B752E4">
            <w:pPr>
              <w:pStyle w:val="FORMDATA"/>
              <w:rPr>
                <w:b/>
                <w:color w:val="auto"/>
              </w:rPr>
            </w:pPr>
            <w:r w:rsidRPr="00866D4E">
              <w:rPr>
                <w:b/>
                <w:color w:val="auto"/>
              </w:rPr>
              <w:t>0001</w:t>
            </w:r>
          </w:p>
        </w:tc>
      </w:tr>
      <w:tr w:rsidR="00B752E4" w:rsidRPr="00866D4E" w14:paraId="4FE5D77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3EF5220" w14:textId="77777777" w:rsidR="00B752E4" w:rsidRPr="00866D4E" w:rsidRDefault="00B752E4">
            <w:pPr>
              <w:pStyle w:val="FORMDATA"/>
              <w:rPr>
                <w:b/>
                <w:color w:val="auto"/>
              </w:rPr>
            </w:pPr>
            <w:r w:rsidRPr="00866D4E">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2E54A5" w14:textId="77777777" w:rsidR="00B752E4" w:rsidRPr="00866D4E" w:rsidRDefault="00B752E4">
            <w:pPr>
              <w:pStyle w:val="FORMDATA"/>
              <w:rPr>
                <w:b/>
                <w:color w:val="auto"/>
              </w:rPr>
            </w:pPr>
            <w:r w:rsidRPr="00866D4E">
              <w:rPr>
                <w:b/>
                <w:color w:val="auto"/>
              </w:rPr>
              <w:t>Listing Activity Indicator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F71E833" w14:textId="77777777" w:rsidR="00B752E4" w:rsidRPr="00866D4E" w:rsidRDefault="00B752E4">
            <w:pPr>
              <w:pStyle w:val="FORMDATA"/>
              <w:rPr>
                <w:b/>
                <w:color w:val="auto"/>
              </w:rPr>
            </w:pPr>
            <w:r w:rsidRPr="00866D4E">
              <w:rPr>
                <w:b/>
                <w:color w:val="auto"/>
              </w:rPr>
              <w:t>N</w:t>
            </w:r>
          </w:p>
        </w:tc>
      </w:tr>
      <w:tr w:rsidR="00B752E4" w:rsidRPr="00866D4E" w14:paraId="030733C7" w14:textId="77777777">
        <w:tc>
          <w:tcPr>
            <w:tcW w:w="2070" w:type="dxa"/>
            <w:tcBorders>
              <w:top w:val="single" w:sz="6" w:space="0" w:color="auto"/>
              <w:left w:val="single" w:sz="6" w:space="0" w:color="auto"/>
              <w:bottom w:val="single" w:sz="6" w:space="0" w:color="auto"/>
              <w:right w:val="single" w:sz="6" w:space="0" w:color="auto"/>
            </w:tcBorders>
          </w:tcPr>
          <w:p w14:paraId="3F873869" w14:textId="77777777" w:rsidR="00B752E4" w:rsidRPr="00866D4E" w:rsidRDefault="00B752E4">
            <w:pPr>
              <w:pStyle w:val="FORMDATA"/>
              <w:rPr>
                <w:b/>
                <w:color w:val="auto"/>
              </w:rPr>
            </w:pPr>
            <w:r w:rsidRPr="00866D4E">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418BE19F" w14:textId="77777777" w:rsidR="00B752E4" w:rsidRPr="00866D4E" w:rsidRDefault="00B752E4">
            <w:pPr>
              <w:pStyle w:val="FORMDATA"/>
              <w:rPr>
                <w:b/>
                <w:color w:val="auto"/>
              </w:rPr>
            </w:pPr>
            <w:r w:rsidRPr="00866D4E">
              <w:rPr>
                <w:b/>
                <w:color w:val="auto"/>
              </w:rPr>
              <w:t>Record Type</w:t>
            </w:r>
          </w:p>
        </w:tc>
        <w:tc>
          <w:tcPr>
            <w:tcW w:w="2358" w:type="dxa"/>
            <w:tcBorders>
              <w:top w:val="single" w:sz="6" w:space="0" w:color="auto"/>
              <w:left w:val="single" w:sz="6" w:space="0" w:color="auto"/>
              <w:bottom w:val="single" w:sz="6" w:space="0" w:color="auto"/>
              <w:right w:val="single" w:sz="6" w:space="0" w:color="auto"/>
            </w:tcBorders>
          </w:tcPr>
          <w:p w14:paraId="2E5B638F" w14:textId="77777777" w:rsidR="00B752E4" w:rsidRPr="00866D4E" w:rsidRDefault="00B752E4">
            <w:pPr>
              <w:pStyle w:val="FORMDATA"/>
              <w:rPr>
                <w:b/>
                <w:color w:val="auto"/>
              </w:rPr>
            </w:pPr>
            <w:r w:rsidRPr="00866D4E">
              <w:rPr>
                <w:b/>
                <w:color w:val="auto"/>
              </w:rPr>
              <w:t>LML</w:t>
            </w:r>
          </w:p>
        </w:tc>
      </w:tr>
      <w:tr w:rsidR="00B752E4" w:rsidRPr="00866D4E" w14:paraId="66D8A4AA" w14:textId="77777777">
        <w:tc>
          <w:tcPr>
            <w:tcW w:w="2070" w:type="dxa"/>
            <w:tcBorders>
              <w:top w:val="single" w:sz="6" w:space="0" w:color="auto"/>
              <w:left w:val="single" w:sz="6" w:space="0" w:color="auto"/>
              <w:bottom w:val="single" w:sz="6" w:space="0" w:color="auto"/>
              <w:right w:val="single" w:sz="6" w:space="0" w:color="auto"/>
            </w:tcBorders>
          </w:tcPr>
          <w:p w14:paraId="465A1011" w14:textId="77777777" w:rsidR="00B752E4" w:rsidRPr="00866D4E" w:rsidRDefault="00B752E4">
            <w:pPr>
              <w:pStyle w:val="FORMDATA"/>
              <w:rPr>
                <w:b/>
                <w:color w:val="auto"/>
              </w:rPr>
            </w:pPr>
            <w:r w:rsidRPr="00866D4E">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08272D8E" w14:textId="77777777" w:rsidR="00B752E4" w:rsidRPr="00866D4E" w:rsidRDefault="00B752E4">
            <w:pPr>
              <w:pStyle w:val="FORMDATA"/>
              <w:rPr>
                <w:b/>
                <w:color w:val="auto"/>
              </w:rPr>
            </w:pPr>
            <w:r w:rsidRPr="00866D4E">
              <w:rPr>
                <w:b/>
                <w:color w:val="auto"/>
              </w:rPr>
              <w:t>Listing Type</w:t>
            </w:r>
          </w:p>
        </w:tc>
        <w:tc>
          <w:tcPr>
            <w:tcW w:w="2358" w:type="dxa"/>
            <w:tcBorders>
              <w:top w:val="single" w:sz="6" w:space="0" w:color="auto"/>
              <w:left w:val="single" w:sz="6" w:space="0" w:color="auto"/>
              <w:bottom w:val="single" w:sz="6" w:space="0" w:color="auto"/>
              <w:right w:val="single" w:sz="6" w:space="0" w:color="auto"/>
            </w:tcBorders>
          </w:tcPr>
          <w:p w14:paraId="620B4EBD" w14:textId="77777777" w:rsidR="00B752E4" w:rsidRPr="00866D4E" w:rsidRDefault="00B752E4">
            <w:pPr>
              <w:pStyle w:val="FORMDATA"/>
              <w:rPr>
                <w:b/>
                <w:color w:val="auto"/>
                <w:lang w:val="fr-FR"/>
              </w:rPr>
            </w:pPr>
            <w:r w:rsidRPr="00866D4E">
              <w:rPr>
                <w:b/>
                <w:color w:val="auto"/>
                <w:lang w:val="fr-FR"/>
              </w:rPr>
              <w:t>1</w:t>
            </w:r>
          </w:p>
        </w:tc>
      </w:tr>
      <w:tr w:rsidR="00B752E4" w:rsidRPr="00866D4E" w14:paraId="1217F977" w14:textId="77777777">
        <w:tc>
          <w:tcPr>
            <w:tcW w:w="2070" w:type="dxa"/>
            <w:tcBorders>
              <w:top w:val="single" w:sz="6" w:space="0" w:color="auto"/>
              <w:left w:val="single" w:sz="6" w:space="0" w:color="auto"/>
              <w:bottom w:val="single" w:sz="6" w:space="0" w:color="auto"/>
              <w:right w:val="single" w:sz="6" w:space="0" w:color="auto"/>
            </w:tcBorders>
          </w:tcPr>
          <w:p w14:paraId="2031FF34" w14:textId="77777777" w:rsidR="00B752E4" w:rsidRPr="00866D4E" w:rsidRDefault="00B752E4">
            <w:pPr>
              <w:pStyle w:val="FORMDATA"/>
              <w:rPr>
                <w:b/>
                <w:color w:val="auto"/>
                <w:lang w:val="fr-FR"/>
              </w:rPr>
            </w:pPr>
            <w:r w:rsidRPr="00866D4E">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39182184" w14:textId="77777777" w:rsidR="00B752E4" w:rsidRPr="00866D4E" w:rsidRDefault="00B752E4">
            <w:pPr>
              <w:pStyle w:val="FORMDATA"/>
              <w:rPr>
                <w:b/>
                <w:color w:val="auto"/>
                <w:lang w:val="fr-FR"/>
              </w:rPr>
            </w:pPr>
            <w:r w:rsidRPr="00866D4E">
              <w:rPr>
                <w:b/>
                <w:color w:val="auto"/>
                <w:lang w:val="fr-FR"/>
              </w:rPr>
              <w:t>Style Code</w:t>
            </w:r>
          </w:p>
        </w:tc>
        <w:tc>
          <w:tcPr>
            <w:tcW w:w="2358" w:type="dxa"/>
            <w:tcBorders>
              <w:top w:val="single" w:sz="6" w:space="0" w:color="auto"/>
              <w:left w:val="single" w:sz="6" w:space="0" w:color="auto"/>
              <w:bottom w:val="single" w:sz="6" w:space="0" w:color="auto"/>
              <w:right w:val="single" w:sz="6" w:space="0" w:color="auto"/>
            </w:tcBorders>
          </w:tcPr>
          <w:p w14:paraId="6DCAA48F" w14:textId="77777777" w:rsidR="00B752E4" w:rsidRPr="00866D4E" w:rsidRDefault="00B752E4">
            <w:pPr>
              <w:pStyle w:val="FORMDATA"/>
              <w:rPr>
                <w:b/>
                <w:color w:val="auto"/>
              </w:rPr>
            </w:pPr>
            <w:r w:rsidRPr="00866D4E">
              <w:rPr>
                <w:b/>
                <w:color w:val="auto"/>
              </w:rPr>
              <w:t>SL</w:t>
            </w:r>
          </w:p>
        </w:tc>
      </w:tr>
      <w:tr w:rsidR="00B752E4" w:rsidRPr="00866D4E" w14:paraId="11967AF1" w14:textId="77777777">
        <w:tc>
          <w:tcPr>
            <w:tcW w:w="2070" w:type="dxa"/>
            <w:tcBorders>
              <w:top w:val="single" w:sz="6" w:space="0" w:color="auto"/>
              <w:left w:val="single" w:sz="6" w:space="0" w:color="auto"/>
              <w:bottom w:val="single" w:sz="6" w:space="0" w:color="auto"/>
              <w:right w:val="single" w:sz="6" w:space="0" w:color="auto"/>
            </w:tcBorders>
          </w:tcPr>
          <w:p w14:paraId="3CC9F2EB" w14:textId="77777777" w:rsidR="00B752E4" w:rsidRPr="00866D4E" w:rsidRDefault="00B752E4">
            <w:pPr>
              <w:pStyle w:val="FORMDATA"/>
              <w:rPr>
                <w:b/>
                <w:color w:val="auto"/>
              </w:rPr>
            </w:pPr>
            <w:r w:rsidRPr="00866D4E">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2A78ED0D" w14:textId="77777777" w:rsidR="00B752E4" w:rsidRPr="00866D4E" w:rsidRDefault="00B752E4">
            <w:pPr>
              <w:pStyle w:val="FORMDATA"/>
              <w:rPr>
                <w:b/>
                <w:color w:val="auto"/>
              </w:rPr>
            </w:pPr>
            <w:r w:rsidRPr="00866D4E">
              <w:rPr>
                <w:b/>
                <w:color w:val="auto"/>
              </w:rPr>
              <w:t>Type of Account</w:t>
            </w:r>
          </w:p>
        </w:tc>
        <w:tc>
          <w:tcPr>
            <w:tcW w:w="2358" w:type="dxa"/>
            <w:tcBorders>
              <w:top w:val="single" w:sz="6" w:space="0" w:color="auto"/>
              <w:left w:val="single" w:sz="6" w:space="0" w:color="auto"/>
              <w:bottom w:val="single" w:sz="6" w:space="0" w:color="auto"/>
              <w:right w:val="single" w:sz="6" w:space="0" w:color="auto"/>
            </w:tcBorders>
          </w:tcPr>
          <w:p w14:paraId="7C2AD0BA" w14:textId="77777777" w:rsidR="00B752E4" w:rsidRPr="00866D4E" w:rsidRDefault="00B752E4">
            <w:pPr>
              <w:pStyle w:val="FORMDATA"/>
              <w:rPr>
                <w:b/>
                <w:color w:val="auto"/>
              </w:rPr>
            </w:pPr>
            <w:r w:rsidRPr="00866D4E">
              <w:rPr>
                <w:b/>
                <w:color w:val="auto"/>
              </w:rPr>
              <w:t>R</w:t>
            </w:r>
          </w:p>
        </w:tc>
      </w:tr>
      <w:tr w:rsidR="00B752E4" w:rsidRPr="00866D4E" w14:paraId="4A7B9354"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4F71D55" w14:textId="77777777" w:rsidR="00B752E4" w:rsidRPr="00866D4E" w:rsidRDefault="00B752E4">
            <w:pPr>
              <w:pStyle w:val="FORMDATA"/>
              <w:rPr>
                <w:b/>
                <w:color w:val="auto"/>
              </w:rPr>
            </w:pPr>
            <w:r w:rsidRPr="00866D4E">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72D1F0C" w14:textId="77777777" w:rsidR="00B752E4" w:rsidRPr="00866D4E" w:rsidRDefault="00B752E4">
            <w:pPr>
              <w:pStyle w:val="FORMDATA"/>
              <w:rPr>
                <w:b/>
                <w:color w:val="auto"/>
              </w:rPr>
            </w:pPr>
            <w:r w:rsidRPr="00866D4E">
              <w:rPr>
                <w:b/>
                <w:color w:val="auto"/>
              </w:rPr>
              <w:t>Degree of Indent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90CC8AF" w14:textId="77777777" w:rsidR="00B752E4" w:rsidRPr="00866D4E" w:rsidRDefault="00B752E4">
            <w:pPr>
              <w:pStyle w:val="FORMDATA"/>
              <w:rPr>
                <w:b/>
                <w:color w:val="auto"/>
              </w:rPr>
            </w:pPr>
            <w:r w:rsidRPr="00866D4E">
              <w:rPr>
                <w:b/>
                <w:color w:val="auto"/>
              </w:rPr>
              <w:t>0</w:t>
            </w:r>
          </w:p>
        </w:tc>
      </w:tr>
      <w:tr w:rsidR="00B752E4" w:rsidRPr="00866D4E" w14:paraId="1B46A999"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1CFC860" w14:textId="77777777" w:rsidR="00B752E4" w:rsidRPr="00866D4E" w:rsidRDefault="00B752E4">
            <w:pPr>
              <w:pStyle w:val="Heading5"/>
              <w:rPr>
                <w:color w:val="auto"/>
              </w:rPr>
            </w:pPr>
            <w:r w:rsidRPr="00866D4E">
              <w:rPr>
                <w:color w:val="auto"/>
              </w:rPr>
              <w:t>Listing Instruction Section</w:t>
            </w:r>
          </w:p>
        </w:tc>
      </w:tr>
      <w:tr w:rsidR="00B752E4" w:rsidRPr="00866D4E" w14:paraId="5653EAE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0E51832" w14:textId="77777777" w:rsidR="00B752E4" w:rsidRPr="00866D4E" w:rsidRDefault="00B752E4">
            <w:pPr>
              <w:pStyle w:val="FORMDATA"/>
              <w:rPr>
                <w:b/>
                <w:color w:val="auto"/>
              </w:rPr>
            </w:pPr>
            <w:r w:rsidRPr="00866D4E">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DDF6D3" w14:textId="77777777" w:rsidR="00B752E4" w:rsidRPr="00866D4E" w:rsidRDefault="00B752E4">
            <w:pPr>
              <w:pStyle w:val="FORMDATA"/>
              <w:rPr>
                <w:b/>
                <w:color w:val="auto"/>
              </w:rPr>
            </w:pPr>
            <w:r w:rsidRPr="00866D4E">
              <w:rPr>
                <w:b/>
                <w:color w:val="auto"/>
              </w:rPr>
              <w:t>Listing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152F37E" w14:textId="77777777" w:rsidR="00B752E4" w:rsidRPr="00866D4E" w:rsidRDefault="00B752E4">
            <w:pPr>
              <w:pStyle w:val="FORMDATA"/>
              <w:rPr>
                <w:b/>
                <w:color w:val="auto"/>
              </w:rPr>
            </w:pPr>
            <w:r w:rsidRPr="00866D4E">
              <w:rPr>
                <w:b/>
                <w:color w:val="auto"/>
              </w:rPr>
              <w:t>2284369479</w:t>
            </w:r>
          </w:p>
        </w:tc>
      </w:tr>
      <w:tr w:rsidR="00B752E4" w:rsidRPr="00866D4E" w14:paraId="1390A325" w14:textId="77777777">
        <w:tc>
          <w:tcPr>
            <w:tcW w:w="2070" w:type="dxa"/>
            <w:tcBorders>
              <w:top w:val="single" w:sz="6" w:space="0" w:color="auto"/>
              <w:left w:val="single" w:sz="6" w:space="0" w:color="auto"/>
              <w:bottom w:val="single" w:sz="6" w:space="0" w:color="auto"/>
              <w:right w:val="single" w:sz="6" w:space="0" w:color="auto"/>
            </w:tcBorders>
          </w:tcPr>
          <w:p w14:paraId="6C68BB92" w14:textId="77777777" w:rsidR="00B752E4" w:rsidRPr="00866D4E" w:rsidRDefault="00B752E4">
            <w:pPr>
              <w:pStyle w:val="FORMDATA"/>
              <w:rPr>
                <w:b/>
                <w:color w:val="auto"/>
              </w:rPr>
            </w:pPr>
            <w:r w:rsidRPr="00866D4E">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8F0CDB3" w14:textId="77777777" w:rsidR="00B752E4" w:rsidRPr="00866D4E" w:rsidRDefault="00B752E4">
            <w:pPr>
              <w:pStyle w:val="FORMDATA"/>
              <w:rPr>
                <w:b/>
                <w:color w:val="auto"/>
              </w:rPr>
            </w:pPr>
            <w:r w:rsidRPr="00866D4E">
              <w:rPr>
                <w:b/>
                <w:color w:val="auto"/>
              </w:rPr>
              <w:t xml:space="preserve">Listed Name Last </w:t>
            </w:r>
          </w:p>
        </w:tc>
        <w:tc>
          <w:tcPr>
            <w:tcW w:w="2358" w:type="dxa"/>
            <w:tcBorders>
              <w:top w:val="single" w:sz="6" w:space="0" w:color="auto"/>
              <w:left w:val="single" w:sz="6" w:space="0" w:color="auto"/>
              <w:bottom w:val="single" w:sz="6" w:space="0" w:color="auto"/>
              <w:right w:val="single" w:sz="6" w:space="0" w:color="auto"/>
            </w:tcBorders>
          </w:tcPr>
          <w:p w14:paraId="190FF0AC" w14:textId="77777777" w:rsidR="00B752E4" w:rsidRPr="00866D4E" w:rsidRDefault="00B752E4">
            <w:pPr>
              <w:pStyle w:val="FORMDATA"/>
              <w:rPr>
                <w:b/>
                <w:color w:val="auto"/>
              </w:rPr>
            </w:pPr>
            <w:r w:rsidRPr="00866D4E">
              <w:rPr>
                <w:b/>
                <w:color w:val="auto"/>
              </w:rPr>
              <w:t>Nites</w:t>
            </w:r>
          </w:p>
        </w:tc>
      </w:tr>
      <w:tr w:rsidR="00B752E4" w:rsidRPr="00866D4E" w14:paraId="3C647BF5" w14:textId="77777777">
        <w:tc>
          <w:tcPr>
            <w:tcW w:w="2070" w:type="dxa"/>
            <w:tcBorders>
              <w:top w:val="single" w:sz="6" w:space="0" w:color="auto"/>
              <w:left w:val="single" w:sz="6" w:space="0" w:color="auto"/>
              <w:bottom w:val="single" w:sz="6" w:space="0" w:color="auto"/>
              <w:right w:val="single" w:sz="6" w:space="0" w:color="auto"/>
            </w:tcBorders>
          </w:tcPr>
          <w:p w14:paraId="2ECF7FCF" w14:textId="77777777" w:rsidR="00B752E4" w:rsidRPr="00866D4E" w:rsidRDefault="00B752E4">
            <w:pPr>
              <w:pStyle w:val="FORMDATA"/>
              <w:rPr>
                <w:b/>
                <w:color w:val="auto"/>
              </w:rPr>
            </w:pPr>
            <w:r w:rsidRPr="00866D4E">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6966F8F8" w14:textId="77777777" w:rsidR="00B752E4" w:rsidRPr="00866D4E" w:rsidRDefault="00B752E4">
            <w:pPr>
              <w:pStyle w:val="FORMDATA"/>
              <w:rPr>
                <w:b/>
                <w:color w:val="auto"/>
              </w:rPr>
            </w:pPr>
            <w:r w:rsidRPr="00866D4E">
              <w:rPr>
                <w:b/>
                <w:color w:val="auto"/>
              </w:rPr>
              <w:t xml:space="preserve">Listed Name First </w:t>
            </w:r>
          </w:p>
        </w:tc>
        <w:tc>
          <w:tcPr>
            <w:tcW w:w="2358" w:type="dxa"/>
            <w:tcBorders>
              <w:top w:val="single" w:sz="6" w:space="0" w:color="auto"/>
              <w:left w:val="single" w:sz="6" w:space="0" w:color="auto"/>
              <w:bottom w:val="single" w:sz="6" w:space="0" w:color="auto"/>
              <w:right w:val="single" w:sz="6" w:space="0" w:color="auto"/>
            </w:tcBorders>
          </w:tcPr>
          <w:p w14:paraId="2E6A3AF4" w14:textId="77777777" w:rsidR="00B752E4" w:rsidRPr="00866D4E" w:rsidRDefault="00B752E4">
            <w:pPr>
              <w:pStyle w:val="FORMDATA"/>
              <w:rPr>
                <w:b/>
                <w:color w:val="auto"/>
              </w:rPr>
            </w:pPr>
            <w:r w:rsidRPr="00866D4E">
              <w:rPr>
                <w:b/>
                <w:color w:val="auto"/>
              </w:rPr>
              <w:t>Stormy</w:t>
            </w:r>
          </w:p>
        </w:tc>
      </w:tr>
      <w:tr w:rsidR="00B752E4" w:rsidRPr="00866D4E" w14:paraId="02F34847" w14:textId="77777777">
        <w:tc>
          <w:tcPr>
            <w:tcW w:w="2070" w:type="dxa"/>
            <w:tcBorders>
              <w:top w:val="single" w:sz="6" w:space="0" w:color="auto"/>
              <w:left w:val="single" w:sz="6" w:space="0" w:color="auto"/>
              <w:bottom w:val="single" w:sz="6" w:space="0" w:color="auto"/>
              <w:right w:val="single" w:sz="6" w:space="0" w:color="auto"/>
            </w:tcBorders>
          </w:tcPr>
          <w:p w14:paraId="75F42D42" w14:textId="77777777" w:rsidR="00B752E4" w:rsidRPr="00866D4E" w:rsidRDefault="00B752E4">
            <w:pPr>
              <w:pStyle w:val="FORMDATA"/>
              <w:rPr>
                <w:b/>
                <w:color w:val="auto"/>
              </w:rPr>
            </w:pPr>
            <w:r w:rsidRPr="00866D4E">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33793337" w14:textId="77777777" w:rsidR="00B752E4" w:rsidRPr="00866D4E" w:rsidRDefault="00B752E4">
            <w:pPr>
              <w:pStyle w:val="FORMDATA"/>
              <w:rPr>
                <w:b/>
                <w:color w:val="auto"/>
              </w:rPr>
            </w:pPr>
            <w:r w:rsidRPr="00866D4E">
              <w:rPr>
                <w:b/>
                <w:color w:val="auto"/>
              </w:rPr>
              <w:t>Listed Address House Number</w:t>
            </w:r>
          </w:p>
        </w:tc>
        <w:tc>
          <w:tcPr>
            <w:tcW w:w="2358" w:type="dxa"/>
            <w:tcBorders>
              <w:top w:val="single" w:sz="6" w:space="0" w:color="auto"/>
              <w:left w:val="single" w:sz="6" w:space="0" w:color="auto"/>
              <w:bottom w:val="single" w:sz="6" w:space="0" w:color="auto"/>
              <w:right w:val="single" w:sz="6" w:space="0" w:color="auto"/>
            </w:tcBorders>
          </w:tcPr>
          <w:p w14:paraId="4BAE90BC" w14:textId="77777777" w:rsidR="00B752E4" w:rsidRPr="00866D4E" w:rsidRDefault="00B752E4">
            <w:pPr>
              <w:pStyle w:val="FORMDATA"/>
              <w:rPr>
                <w:b/>
                <w:color w:val="auto"/>
              </w:rPr>
            </w:pPr>
            <w:r w:rsidRPr="00866D4E">
              <w:rPr>
                <w:b/>
                <w:color w:val="auto"/>
              </w:rPr>
              <w:t>968</w:t>
            </w:r>
          </w:p>
        </w:tc>
      </w:tr>
      <w:tr w:rsidR="00B752E4" w:rsidRPr="00866D4E" w14:paraId="47BC8B4E" w14:textId="77777777">
        <w:tc>
          <w:tcPr>
            <w:tcW w:w="2070" w:type="dxa"/>
            <w:tcBorders>
              <w:top w:val="single" w:sz="6" w:space="0" w:color="auto"/>
              <w:left w:val="single" w:sz="6" w:space="0" w:color="auto"/>
              <w:bottom w:val="single" w:sz="6" w:space="0" w:color="auto"/>
              <w:right w:val="single" w:sz="6" w:space="0" w:color="auto"/>
            </w:tcBorders>
          </w:tcPr>
          <w:p w14:paraId="4A288650" w14:textId="77777777" w:rsidR="00B752E4" w:rsidRPr="00866D4E" w:rsidRDefault="00B752E4">
            <w:pPr>
              <w:pStyle w:val="FORMDATA"/>
              <w:rPr>
                <w:b/>
                <w:color w:val="auto"/>
              </w:rPr>
            </w:pPr>
            <w:r w:rsidRPr="00866D4E">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0FB57F96"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40EC63C6" w14:textId="77777777" w:rsidR="00B752E4" w:rsidRPr="00866D4E" w:rsidRDefault="00B752E4">
            <w:pPr>
              <w:pStyle w:val="FORMDATA"/>
              <w:rPr>
                <w:b/>
                <w:color w:val="auto"/>
              </w:rPr>
            </w:pPr>
            <w:r w:rsidRPr="00866D4E">
              <w:rPr>
                <w:b/>
                <w:color w:val="auto"/>
              </w:rPr>
              <w:t>Howard</w:t>
            </w:r>
          </w:p>
        </w:tc>
      </w:tr>
      <w:tr w:rsidR="00B752E4" w:rsidRPr="00866D4E" w14:paraId="006CA41F" w14:textId="77777777">
        <w:tc>
          <w:tcPr>
            <w:tcW w:w="2070" w:type="dxa"/>
            <w:tcBorders>
              <w:top w:val="single" w:sz="6" w:space="0" w:color="auto"/>
              <w:left w:val="single" w:sz="6" w:space="0" w:color="auto"/>
              <w:bottom w:val="single" w:sz="6" w:space="0" w:color="auto"/>
              <w:right w:val="single" w:sz="6" w:space="0" w:color="auto"/>
            </w:tcBorders>
          </w:tcPr>
          <w:p w14:paraId="27390A27" w14:textId="77777777" w:rsidR="00B752E4" w:rsidRPr="00866D4E" w:rsidRDefault="00B752E4">
            <w:pPr>
              <w:pStyle w:val="FORMDATA"/>
              <w:rPr>
                <w:b/>
                <w:color w:val="auto"/>
              </w:rPr>
            </w:pPr>
            <w:r w:rsidRPr="00866D4E">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52473356"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10895ACA" w14:textId="77777777" w:rsidR="00B752E4" w:rsidRPr="00866D4E" w:rsidRDefault="00B752E4">
            <w:pPr>
              <w:pStyle w:val="FORMDATA"/>
              <w:rPr>
                <w:b/>
                <w:color w:val="auto"/>
              </w:rPr>
            </w:pPr>
            <w:r w:rsidRPr="00866D4E">
              <w:rPr>
                <w:b/>
                <w:color w:val="auto"/>
              </w:rPr>
              <w:t>Av</w:t>
            </w:r>
          </w:p>
        </w:tc>
      </w:tr>
      <w:tr w:rsidR="00B752E4" w:rsidRPr="00866D4E" w14:paraId="66ADE573"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62E0D73B"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866D4E" w14:paraId="4876654F"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8484B1D"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866D4E" w14:paraId="217D172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119765F" w14:textId="77777777" w:rsidR="00B752E4" w:rsidRPr="00866D4E" w:rsidRDefault="00B752E4">
            <w:pPr>
              <w:pStyle w:val="FORMDATA"/>
              <w:rPr>
                <w:b/>
                <w:color w:val="auto"/>
                <w:lang w:val="fr-FR"/>
              </w:rPr>
            </w:pPr>
            <w:r w:rsidRPr="00866D4E">
              <w:rPr>
                <w:b/>
                <w:color w:val="auto"/>
                <w:lang w:val="fr-FR"/>
              </w:rPr>
              <w:t>PQTY</w:t>
            </w:r>
          </w:p>
        </w:tc>
        <w:tc>
          <w:tcPr>
            <w:tcW w:w="4320" w:type="dxa"/>
            <w:tcBorders>
              <w:top w:val="single" w:sz="6" w:space="0" w:color="auto"/>
              <w:left w:val="single" w:sz="6" w:space="0" w:color="auto"/>
              <w:bottom w:val="single" w:sz="6" w:space="0" w:color="auto"/>
              <w:right w:val="single" w:sz="6" w:space="0" w:color="auto"/>
            </w:tcBorders>
          </w:tcPr>
          <w:p w14:paraId="48DED8DA" w14:textId="77777777" w:rsidR="00B752E4" w:rsidRPr="00866D4E" w:rsidRDefault="00B752E4">
            <w:pPr>
              <w:pStyle w:val="FORMDATA"/>
              <w:rPr>
                <w:b/>
                <w:color w:val="auto"/>
                <w:lang w:val="fr-FR"/>
              </w:rPr>
            </w:pPr>
            <w:r w:rsidRPr="00866D4E">
              <w:rPr>
                <w:b/>
                <w:color w:val="auto"/>
                <w:lang w:val="fr-FR"/>
              </w:rPr>
              <w:t>Port Quantity</w:t>
            </w:r>
          </w:p>
        </w:tc>
        <w:tc>
          <w:tcPr>
            <w:tcW w:w="2358" w:type="dxa"/>
            <w:tcBorders>
              <w:top w:val="single" w:sz="6" w:space="0" w:color="auto"/>
              <w:left w:val="single" w:sz="6" w:space="0" w:color="auto"/>
              <w:bottom w:val="single" w:sz="6" w:space="0" w:color="auto"/>
              <w:right w:val="single" w:sz="6" w:space="0" w:color="auto"/>
            </w:tcBorders>
          </w:tcPr>
          <w:p w14:paraId="283201D5" w14:textId="77777777" w:rsidR="00B752E4" w:rsidRPr="00866D4E" w:rsidRDefault="00B752E4">
            <w:pPr>
              <w:pStyle w:val="FORMDATA"/>
              <w:rPr>
                <w:b/>
                <w:color w:val="auto"/>
              </w:rPr>
            </w:pPr>
            <w:r w:rsidRPr="00866D4E">
              <w:rPr>
                <w:b/>
                <w:color w:val="auto"/>
              </w:rPr>
              <w:t>001</w:t>
            </w:r>
          </w:p>
        </w:tc>
      </w:tr>
      <w:tr w:rsidR="00B752E4" w:rsidRPr="00866D4E" w14:paraId="626A8B06"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6ED2328" w14:textId="77777777" w:rsidR="00B752E4" w:rsidRPr="00866D4E" w:rsidRDefault="00B752E4">
            <w:pPr>
              <w:pStyle w:val="Heading5"/>
              <w:rPr>
                <w:rFonts w:cs="Arial"/>
                <w:color w:val="auto"/>
                <w:szCs w:val="24"/>
              </w:rPr>
            </w:pPr>
            <w:r w:rsidRPr="00866D4E">
              <w:rPr>
                <w:rFonts w:cs="Arial"/>
                <w:color w:val="auto"/>
                <w:szCs w:val="24"/>
              </w:rPr>
              <w:t>Service Details Section</w:t>
            </w:r>
          </w:p>
        </w:tc>
      </w:tr>
      <w:tr w:rsidR="00B752E4" w:rsidRPr="00866D4E" w14:paraId="5BF1C8D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C6448B0" w14:textId="77777777" w:rsidR="00B752E4" w:rsidRPr="00866D4E" w:rsidRDefault="00B752E4">
            <w:pPr>
              <w:pStyle w:val="FORMDATA"/>
              <w:rPr>
                <w:b/>
                <w:color w:val="auto"/>
              </w:rPr>
            </w:pPr>
            <w:r w:rsidRPr="00866D4E">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E4543CF" w14:textId="77777777" w:rsidR="00B752E4" w:rsidRPr="00866D4E" w:rsidRDefault="00B752E4">
            <w:pPr>
              <w:pStyle w:val="FORMDATA"/>
              <w:rPr>
                <w:b/>
                <w:color w:val="auto"/>
              </w:rPr>
            </w:pPr>
            <w:r w:rsidRPr="00866D4E">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24714B2" w14:textId="77777777" w:rsidR="00B752E4" w:rsidRPr="00866D4E" w:rsidRDefault="00B752E4">
            <w:pPr>
              <w:pStyle w:val="FORMDATA"/>
              <w:rPr>
                <w:b/>
                <w:color w:val="auto"/>
              </w:rPr>
            </w:pPr>
            <w:r w:rsidRPr="00866D4E">
              <w:rPr>
                <w:b/>
                <w:color w:val="auto"/>
              </w:rPr>
              <w:t>00001</w:t>
            </w:r>
          </w:p>
        </w:tc>
      </w:tr>
      <w:tr w:rsidR="00B752E4" w:rsidRPr="00866D4E" w14:paraId="100206E6"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5B34B61" w14:textId="77777777" w:rsidR="00B752E4" w:rsidRPr="00866D4E" w:rsidRDefault="00B752E4">
            <w:pPr>
              <w:pStyle w:val="FORMDATA"/>
              <w:rPr>
                <w:b/>
                <w:color w:val="auto"/>
              </w:rPr>
            </w:pPr>
            <w:r w:rsidRPr="00866D4E">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A5FAF91" w14:textId="77777777" w:rsidR="00B752E4" w:rsidRPr="00866D4E" w:rsidRDefault="00B752E4">
            <w:pPr>
              <w:pStyle w:val="FORMDATA"/>
              <w:rPr>
                <w:b/>
                <w:color w:val="auto"/>
              </w:rPr>
            </w:pPr>
            <w:r w:rsidRPr="00866D4E">
              <w:rPr>
                <w:b/>
                <w:color w:val="auto"/>
              </w:rPr>
              <w:t>Line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3DF13A9" w14:textId="77777777" w:rsidR="00B752E4" w:rsidRPr="00866D4E" w:rsidRDefault="00B752E4">
            <w:pPr>
              <w:pStyle w:val="FORMDATA"/>
              <w:rPr>
                <w:b/>
                <w:color w:val="auto"/>
              </w:rPr>
            </w:pPr>
            <w:r w:rsidRPr="00866D4E">
              <w:rPr>
                <w:b/>
                <w:color w:val="auto"/>
              </w:rPr>
              <w:t>N</w:t>
            </w:r>
          </w:p>
        </w:tc>
      </w:tr>
      <w:tr w:rsidR="00B752E4" w:rsidRPr="00866D4E" w14:paraId="31D5380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8CF6A7D" w14:textId="77777777" w:rsidR="00B752E4" w:rsidRPr="00866D4E" w:rsidRDefault="00B752E4">
            <w:pPr>
              <w:pStyle w:val="FORMDATA"/>
              <w:rPr>
                <w:b/>
                <w:color w:val="auto"/>
              </w:rPr>
            </w:pPr>
            <w:r w:rsidRPr="00866D4E">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08351B73" w14:textId="77777777" w:rsidR="00B752E4" w:rsidRPr="00866D4E" w:rsidRDefault="00B752E4">
            <w:pPr>
              <w:pStyle w:val="FORMDATA"/>
              <w:rPr>
                <w:b/>
                <w:color w:val="auto"/>
              </w:rPr>
            </w:pPr>
            <w:r w:rsidRPr="00866D4E">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786ABCAD" w14:textId="77777777" w:rsidR="00B752E4" w:rsidRPr="00866D4E" w:rsidRDefault="00B752E4">
            <w:pPr>
              <w:pStyle w:val="FORMDATA"/>
              <w:rPr>
                <w:b/>
                <w:color w:val="auto"/>
              </w:rPr>
            </w:pPr>
            <w:r w:rsidRPr="00866D4E">
              <w:rPr>
                <w:b/>
                <w:color w:val="auto"/>
              </w:rPr>
              <w:t>UERLC</w:t>
            </w:r>
          </w:p>
        </w:tc>
      </w:tr>
      <w:tr w:rsidR="00B752E4" w:rsidRPr="00866D4E" w14:paraId="1FFCA65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BD23B47" w14:textId="77777777" w:rsidR="00B752E4" w:rsidRPr="00866D4E" w:rsidRDefault="00B752E4">
            <w:pPr>
              <w:pStyle w:val="FORMDATA"/>
              <w:rPr>
                <w:b/>
                <w:color w:val="auto"/>
              </w:rPr>
            </w:pPr>
            <w:r w:rsidRPr="00866D4E">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B39067C" w14:textId="77777777" w:rsidR="00B752E4" w:rsidRPr="00866D4E" w:rsidRDefault="00B752E4">
            <w:pPr>
              <w:pStyle w:val="FORMDATA"/>
              <w:rPr>
                <w:b/>
                <w:color w:val="auto"/>
              </w:rPr>
            </w:pPr>
            <w:r w:rsidRPr="00866D4E">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5BA87E8" w14:textId="77777777" w:rsidR="00B752E4" w:rsidRPr="00866D4E" w:rsidRDefault="00B752E4">
            <w:pPr>
              <w:pStyle w:val="FORMDATA"/>
              <w:rPr>
                <w:b/>
                <w:color w:val="auto"/>
              </w:rPr>
            </w:pPr>
            <w:r w:rsidRPr="00866D4E">
              <w:rPr>
                <w:b/>
                <w:color w:val="auto"/>
              </w:rPr>
              <w:t>2284369479</w:t>
            </w:r>
          </w:p>
        </w:tc>
      </w:tr>
      <w:tr w:rsidR="00B752E4" w:rsidRPr="00866D4E" w14:paraId="0BC6B95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A8680B8" w14:textId="77777777" w:rsidR="00B752E4" w:rsidRPr="00866D4E" w:rsidRDefault="00B752E4">
            <w:pPr>
              <w:pStyle w:val="FORMDATA"/>
              <w:rPr>
                <w:b/>
                <w:color w:val="auto"/>
              </w:rPr>
            </w:pPr>
            <w:r w:rsidRPr="00866D4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5504EB42"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38C229B4" w14:textId="77777777" w:rsidR="00B752E4" w:rsidRPr="00866D4E" w:rsidRDefault="00B752E4">
            <w:pPr>
              <w:pStyle w:val="FORMDATA"/>
              <w:rPr>
                <w:b/>
                <w:color w:val="auto"/>
              </w:rPr>
            </w:pPr>
            <w:r w:rsidRPr="00866D4E">
              <w:rPr>
                <w:b/>
                <w:color w:val="auto"/>
              </w:rPr>
              <w:t>N</w:t>
            </w:r>
          </w:p>
        </w:tc>
      </w:tr>
      <w:tr w:rsidR="00B752E4" w:rsidRPr="00866D4E" w14:paraId="41FD1267"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1C19F2A" w14:textId="77777777" w:rsidR="00B752E4" w:rsidRPr="00866D4E" w:rsidRDefault="00B752E4">
            <w:pPr>
              <w:pStyle w:val="FORMDATA"/>
              <w:rPr>
                <w:b/>
                <w:color w:val="auto"/>
              </w:rPr>
            </w:pPr>
            <w:r w:rsidRPr="00866D4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C03F68E"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1F169FCC" w14:textId="77777777" w:rsidR="00B752E4" w:rsidRPr="00866D4E" w:rsidRDefault="00B752E4">
            <w:pPr>
              <w:pStyle w:val="FORMDATA"/>
              <w:rPr>
                <w:b/>
                <w:color w:val="auto"/>
              </w:rPr>
            </w:pPr>
            <w:r w:rsidRPr="00866D4E">
              <w:rPr>
                <w:b/>
                <w:color w:val="auto"/>
              </w:rPr>
              <w:t>UERLC</w:t>
            </w:r>
          </w:p>
        </w:tc>
      </w:tr>
      <w:tr w:rsidR="00B752E4" w:rsidRPr="00866D4E" w14:paraId="206AE080"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4B7C339" w14:textId="77777777" w:rsidR="00B752E4" w:rsidRPr="00866D4E" w:rsidRDefault="00B752E4">
            <w:pPr>
              <w:pStyle w:val="FORMDATA"/>
              <w:rPr>
                <w:b/>
                <w:color w:val="auto"/>
              </w:rPr>
            </w:pPr>
            <w:r w:rsidRPr="00866D4E">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38C93853" w14:textId="77777777" w:rsidR="00B752E4" w:rsidRPr="00866D4E" w:rsidRDefault="00B752E4">
            <w:pPr>
              <w:pStyle w:val="FORMDATA"/>
              <w:rPr>
                <w:b/>
                <w:color w:val="auto"/>
              </w:rPr>
            </w:pPr>
            <w:r w:rsidRPr="00866D4E">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1A82A118" w14:textId="77777777" w:rsidR="00B752E4" w:rsidRPr="00866D4E" w:rsidRDefault="00B752E4">
            <w:pPr>
              <w:pStyle w:val="FORMDATA"/>
              <w:rPr>
                <w:b/>
                <w:color w:val="auto"/>
              </w:rPr>
            </w:pPr>
            <w:r w:rsidRPr="00866D4E">
              <w:rPr>
                <w:b/>
                <w:color w:val="auto"/>
              </w:rPr>
              <w:t>/SFG 123/ CFN 2281234567</w:t>
            </w:r>
          </w:p>
        </w:tc>
      </w:tr>
    </w:tbl>
    <w:p w14:paraId="3F334C9E" w14:textId="77777777" w:rsidR="00800C48" w:rsidRDefault="00800C48"/>
    <w:p w14:paraId="2E0F1321" w14:textId="77777777" w:rsidR="001567C2" w:rsidRDefault="001567C2" w:rsidP="00DE40B5"/>
    <w:p w14:paraId="135DA8A4" w14:textId="77777777" w:rsidR="001567C2" w:rsidRDefault="001567C2" w:rsidP="00DE40B5"/>
    <w:p w14:paraId="0B1B5248" w14:textId="77777777" w:rsidR="001567C2" w:rsidRPr="00D1290A" w:rsidRDefault="001567C2" w:rsidP="001567C2">
      <w:r w:rsidRPr="00D1290A">
        <w:t>XML INPUT:</w:t>
      </w:r>
    </w:p>
    <w:p w14:paraId="32303833" w14:textId="77777777" w:rsidR="001567C2" w:rsidRPr="00D1290A" w:rsidRDefault="001567C2" w:rsidP="001567C2"/>
    <w:p w14:paraId="14815774" w14:textId="77777777" w:rsidR="001567C2" w:rsidRPr="00D1290A" w:rsidRDefault="001567C2" w:rsidP="001567C2">
      <w:pPr>
        <w:ind w:hanging="480"/>
        <w:rPr>
          <w:rFonts w:cs="Arial"/>
          <w:szCs w:val="20"/>
        </w:rPr>
      </w:pPr>
      <w:hyperlink r:id="rId1014"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order:LSR_ORD_REQ</w:t>
      </w:r>
      <w:r w:rsidRPr="00D1290A">
        <w:rPr>
          <w:rFonts w:cs="Arial"/>
          <w:color w:val="0000FF"/>
        </w:rPr>
        <w:t>&gt;</w:t>
      </w:r>
    </w:p>
    <w:p w14:paraId="4104BCE8" w14:textId="77777777" w:rsidR="001567C2" w:rsidRPr="00D1290A" w:rsidRDefault="001567C2" w:rsidP="001567C2">
      <w:pPr>
        <w:ind w:hanging="480"/>
        <w:rPr>
          <w:rFonts w:cs="Arial"/>
          <w:szCs w:val="20"/>
        </w:rPr>
      </w:pPr>
      <w:hyperlink r:id="rId1015"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order:HDR</w:t>
      </w:r>
      <w:r w:rsidRPr="00D1290A">
        <w:rPr>
          <w:rFonts w:cs="Arial"/>
          <w:color w:val="0000FF"/>
        </w:rPr>
        <w:t>&gt;</w:t>
      </w:r>
    </w:p>
    <w:p w14:paraId="6DCFD9D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order:CCNA</w:t>
      </w:r>
      <w:r w:rsidRPr="00D1290A">
        <w:rPr>
          <w:rFonts w:cs="Arial"/>
          <w:color w:val="0000FF"/>
        </w:rPr>
        <w:t>&gt;</w:t>
      </w:r>
      <w:r w:rsidRPr="00D1290A">
        <w:rPr>
          <w:rFonts w:cs="Arial"/>
          <w:bCs/>
        </w:rPr>
        <w:t>ZXL</w:t>
      </w:r>
      <w:r w:rsidRPr="00D1290A">
        <w:rPr>
          <w:rFonts w:cs="Arial"/>
          <w:color w:val="0000FF"/>
        </w:rPr>
        <w:t>&lt;/</w:t>
      </w:r>
      <w:r w:rsidRPr="00D1290A">
        <w:rPr>
          <w:rFonts w:cs="Arial"/>
          <w:color w:val="990000"/>
        </w:rPr>
        <w:t>order:CCNA</w:t>
      </w:r>
      <w:r w:rsidRPr="00D1290A">
        <w:rPr>
          <w:rFonts w:cs="Arial"/>
          <w:color w:val="0000FF"/>
        </w:rPr>
        <w:t>&gt;</w:t>
      </w:r>
      <w:r w:rsidRPr="00D1290A">
        <w:rPr>
          <w:rFonts w:cs="Arial"/>
          <w:szCs w:val="20"/>
        </w:rPr>
        <w:t xml:space="preserve"> </w:t>
      </w:r>
    </w:p>
    <w:p w14:paraId="59E5B4FF"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order:PON</w:t>
      </w:r>
      <w:r w:rsidRPr="00D1290A">
        <w:rPr>
          <w:rFonts w:cs="Arial"/>
          <w:color w:val="0000FF"/>
        </w:rPr>
        <w:t>&gt;</w:t>
      </w:r>
      <w:r w:rsidRPr="00D1290A">
        <w:rPr>
          <w:rFonts w:cs="Arial"/>
          <w:bCs/>
        </w:rPr>
        <w:t>0710-M044</w:t>
      </w:r>
      <w:r w:rsidRPr="00D1290A">
        <w:rPr>
          <w:rFonts w:cs="Arial"/>
          <w:color w:val="0000FF"/>
        </w:rPr>
        <w:t>&lt;/</w:t>
      </w:r>
      <w:r w:rsidRPr="00D1290A">
        <w:rPr>
          <w:rFonts w:cs="Arial"/>
          <w:color w:val="990000"/>
        </w:rPr>
        <w:t>order:PON</w:t>
      </w:r>
      <w:r w:rsidRPr="00D1290A">
        <w:rPr>
          <w:rFonts w:cs="Arial"/>
          <w:color w:val="0000FF"/>
        </w:rPr>
        <w:t>&gt;</w:t>
      </w:r>
      <w:r w:rsidRPr="00D1290A">
        <w:rPr>
          <w:rFonts w:cs="Arial"/>
          <w:szCs w:val="20"/>
        </w:rPr>
        <w:t xml:space="preserve"> </w:t>
      </w:r>
    </w:p>
    <w:p w14:paraId="5C5D800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order:VER</w:t>
      </w:r>
      <w:r w:rsidRPr="00D1290A">
        <w:rPr>
          <w:rFonts w:cs="Arial"/>
          <w:color w:val="0000FF"/>
        </w:rPr>
        <w:t>&gt;</w:t>
      </w:r>
      <w:r w:rsidRPr="00D1290A">
        <w:rPr>
          <w:rFonts w:cs="Arial"/>
          <w:bCs/>
        </w:rPr>
        <w:t>00</w:t>
      </w:r>
      <w:r w:rsidRPr="00D1290A">
        <w:rPr>
          <w:rFonts w:cs="Arial"/>
          <w:color w:val="0000FF"/>
        </w:rPr>
        <w:t>&lt;/</w:t>
      </w:r>
      <w:r w:rsidRPr="00D1290A">
        <w:rPr>
          <w:rFonts w:cs="Arial"/>
          <w:color w:val="990000"/>
        </w:rPr>
        <w:t>order:VER</w:t>
      </w:r>
      <w:r w:rsidRPr="00D1290A">
        <w:rPr>
          <w:rFonts w:cs="Arial"/>
          <w:color w:val="0000FF"/>
        </w:rPr>
        <w:t>&gt;</w:t>
      </w:r>
      <w:r w:rsidRPr="00D1290A">
        <w:rPr>
          <w:rFonts w:cs="Arial"/>
          <w:szCs w:val="20"/>
        </w:rPr>
        <w:t xml:space="preserve"> </w:t>
      </w:r>
    </w:p>
    <w:p w14:paraId="0A04EA1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order:ATN</w:t>
      </w:r>
      <w:r w:rsidRPr="00D1290A">
        <w:rPr>
          <w:rFonts w:cs="Arial"/>
          <w:color w:val="0000FF"/>
        </w:rPr>
        <w:t>&gt;</w:t>
      </w:r>
      <w:r w:rsidRPr="00D1290A">
        <w:rPr>
          <w:rFonts w:cs="Arial"/>
          <w:szCs w:val="20"/>
        </w:rPr>
        <w:t xml:space="preserve"> </w:t>
      </w:r>
    </w:p>
    <w:p w14:paraId="7994C5D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order:RVER</w:t>
      </w:r>
      <w:r w:rsidRPr="00D1290A">
        <w:rPr>
          <w:rFonts w:cs="Arial"/>
          <w:color w:val="0000FF"/>
        </w:rPr>
        <w:t>&gt;</w:t>
      </w:r>
      <w:r w:rsidRPr="00D1290A">
        <w:rPr>
          <w:rFonts w:cs="Arial"/>
          <w:bCs/>
        </w:rPr>
        <w:t>10.05</w:t>
      </w:r>
      <w:r w:rsidRPr="00D1290A">
        <w:rPr>
          <w:rFonts w:cs="Arial"/>
          <w:color w:val="0000FF"/>
        </w:rPr>
        <w:t>&lt;/</w:t>
      </w:r>
      <w:r w:rsidRPr="00D1290A">
        <w:rPr>
          <w:rFonts w:cs="Arial"/>
          <w:color w:val="990000"/>
        </w:rPr>
        <w:t>order:RVER</w:t>
      </w:r>
      <w:r w:rsidRPr="00D1290A">
        <w:rPr>
          <w:rFonts w:cs="Arial"/>
          <w:color w:val="0000FF"/>
        </w:rPr>
        <w:t>&gt;</w:t>
      </w:r>
      <w:r w:rsidRPr="00D1290A">
        <w:rPr>
          <w:rFonts w:cs="Arial"/>
          <w:szCs w:val="20"/>
        </w:rPr>
        <w:t xml:space="preserve"> </w:t>
      </w:r>
    </w:p>
    <w:p w14:paraId="5B76113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order:CC</w:t>
      </w:r>
      <w:r w:rsidRPr="00D1290A">
        <w:rPr>
          <w:rFonts w:cs="Arial"/>
          <w:color w:val="0000FF"/>
        </w:rPr>
        <w:t>&gt;</w:t>
      </w:r>
      <w:r w:rsidRPr="00D1290A">
        <w:rPr>
          <w:rFonts w:cs="Arial"/>
          <w:bCs/>
        </w:rPr>
        <w:t>9999</w:t>
      </w:r>
      <w:r w:rsidRPr="00D1290A">
        <w:rPr>
          <w:rFonts w:cs="Arial"/>
          <w:color w:val="0000FF"/>
        </w:rPr>
        <w:t>&lt;/</w:t>
      </w:r>
      <w:r w:rsidRPr="00D1290A">
        <w:rPr>
          <w:rFonts w:cs="Arial"/>
          <w:color w:val="990000"/>
        </w:rPr>
        <w:t>order:CC</w:t>
      </w:r>
      <w:r w:rsidRPr="00D1290A">
        <w:rPr>
          <w:rFonts w:cs="Arial"/>
          <w:color w:val="0000FF"/>
        </w:rPr>
        <w:t>&gt;</w:t>
      </w:r>
      <w:r w:rsidRPr="00D1290A">
        <w:rPr>
          <w:rFonts w:cs="Arial"/>
          <w:szCs w:val="20"/>
        </w:rPr>
        <w:t xml:space="preserve"> </w:t>
      </w:r>
    </w:p>
    <w:p w14:paraId="5B7F0B4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order:STATE</w:t>
      </w:r>
      <w:r w:rsidRPr="00D1290A">
        <w:rPr>
          <w:rFonts w:cs="Arial"/>
          <w:color w:val="0000FF"/>
        </w:rPr>
        <w:t>&gt;</w:t>
      </w:r>
      <w:r w:rsidRPr="00D1290A">
        <w:rPr>
          <w:rFonts w:cs="Arial"/>
          <w:bCs/>
        </w:rPr>
        <w:t>MS</w:t>
      </w:r>
      <w:r w:rsidRPr="00D1290A">
        <w:rPr>
          <w:rFonts w:cs="Arial"/>
          <w:color w:val="0000FF"/>
        </w:rPr>
        <w:t>&lt;/</w:t>
      </w:r>
      <w:r w:rsidRPr="00D1290A">
        <w:rPr>
          <w:rFonts w:cs="Arial"/>
          <w:color w:val="990000"/>
        </w:rPr>
        <w:t>order:STATE</w:t>
      </w:r>
      <w:r w:rsidRPr="00D1290A">
        <w:rPr>
          <w:rFonts w:cs="Arial"/>
          <w:color w:val="0000FF"/>
        </w:rPr>
        <w:t>&gt;</w:t>
      </w:r>
      <w:r w:rsidRPr="00D1290A">
        <w:rPr>
          <w:rFonts w:cs="Arial"/>
          <w:szCs w:val="20"/>
        </w:rPr>
        <w:t xml:space="preserve"> </w:t>
      </w:r>
    </w:p>
    <w:p w14:paraId="33E0614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order:DTSENT</w:t>
      </w:r>
      <w:r w:rsidRPr="00D1290A">
        <w:rPr>
          <w:rFonts w:cs="Arial"/>
          <w:color w:val="0000FF"/>
        </w:rPr>
        <w:t>&gt;</w:t>
      </w:r>
      <w:r w:rsidRPr="00D1290A">
        <w:rPr>
          <w:rFonts w:cs="Arial"/>
          <w:bCs/>
        </w:rPr>
        <w:t>200907100826AM</w:t>
      </w:r>
      <w:r w:rsidRPr="00D1290A">
        <w:rPr>
          <w:rFonts w:cs="Arial"/>
          <w:color w:val="0000FF"/>
        </w:rPr>
        <w:t>&lt;/</w:t>
      </w:r>
      <w:r w:rsidRPr="00D1290A">
        <w:rPr>
          <w:rFonts w:cs="Arial"/>
          <w:color w:val="990000"/>
        </w:rPr>
        <w:t>order:DTSENT</w:t>
      </w:r>
      <w:r w:rsidRPr="00D1290A">
        <w:rPr>
          <w:rFonts w:cs="Arial"/>
          <w:color w:val="0000FF"/>
        </w:rPr>
        <w:t>&gt;</w:t>
      </w:r>
      <w:r w:rsidRPr="00D1290A">
        <w:rPr>
          <w:rFonts w:cs="Arial"/>
          <w:szCs w:val="20"/>
        </w:rPr>
        <w:t xml:space="preserve"> </w:t>
      </w:r>
    </w:p>
    <w:p w14:paraId="4200F3BA"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order:MSG_TIMESTAMP</w:t>
      </w:r>
      <w:r w:rsidRPr="00D1290A">
        <w:rPr>
          <w:rFonts w:cs="Arial"/>
          <w:color w:val="0000FF"/>
        </w:rPr>
        <w:t>&gt;</w:t>
      </w:r>
      <w:r w:rsidRPr="00D1290A">
        <w:rPr>
          <w:rFonts w:cs="Arial"/>
          <w:bCs/>
        </w:rPr>
        <w:t>2009-07-10T08:26:06-05:00</w:t>
      </w:r>
      <w:r w:rsidRPr="00D1290A">
        <w:rPr>
          <w:rFonts w:cs="Arial"/>
          <w:color w:val="0000FF"/>
        </w:rPr>
        <w:t>&lt;/</w:t>
      </w:r>
      <w:r w:rsidRPr="00D1290A">
        <w:rPr>
          <w:rFonts w:cs="Arial"/>
          <w:color w:val="990000"/>
        </w:rPr>
        <w:t>order:MSG_TIMESTAMP</w:t>
      </w:r>
      <w:r w:rsidRPr="00D1290A">
        <w:rPr>
          <w:rFonts w:cs="Arial"/>
          <w:color w:val="0000FF"/>
        </w:rPr>
        <w:t>&gt;</w:t>
      </w:r>
      <w:r w:rsidRPr="00D1290A">
        <w:rPr>
          <w:rFonts w:cs="Arial"/>
          <w:szCs w:val="20"/>
        </w:rPr>
        <w:t xml:space="preserve"> </w:t>
      </w:r>
    </w:p>
    <w:p w14:paraId="399307FA"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order:HDR</w:t>
      </w:r>
      <w:r w:rsidRPr="00D1290A">
        <w:rPr>
          <w:rFonts w:cs="Arial"/>
          <w:color w:val="0000FF"/>
        </w:rPr>
        <w:t>&gt;</w:t>
      </w:r>
    </w:p>
    <w:p w14:paraId="58A5E0C1" w14:textId="77777777" w:rsidR="001567C2" w:rsidRPr="00D1290A" w:rsidRDefault="001567C2" w:rsidP="001567C2">
      <w:pPr>
        <w:ind w:hanging="480"/>
        <w:rPr>
          <w:rFonts w:cs="Arial"/>
          <w:szCs w:val="20"/>
        </w:rPr>
      </w:pPr>
      <w:hyperlink r:id="rId1016"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w:t>
      </w:r>
      <w:r w:rsidRPr="00D1290A">
        <w:rPr>
          <w:rFonts w:cs="Arial"/>
          <w:color w:val="0000FF"/>
        </w:rPr>
        <w:t>&gt;</w:t>
      </w:r>
    </w:p>
    <w:p w14:paraId="6EAC2B45" w14:textId="77777777" w:rsidR="001567C2" w:rsidRPr="00D1290A" w:rsidRDefault="001567C2" w:rsidP="001567C2">
      <w:pPr>
        <w:ind w:hanging="480"/>
        <w:rPr>
          <w:rFonts w:cs="Arial"/>
          <w:szCs w:val="20"/>
        </w:rPr>
      </w:pPr>
      <w:hyperlink r:id="rId1017"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order:LSR_ADMIN</w:t>
      </w:r>
      <w:r w:rsidRPr="00D1290A">
        <w:rPr>
          <w:rFonts w:cs="Arial"/>
          <w:color w:val="0000FF"/>
        </w:rPr>
        <w:t>&gt;</w:t>
      </w:r>
    </w:p>
    <w:p w14:paraId="5E04EA21"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order:SC</w:t>
      </w:r>
      <w:r w:rsidRPr="00D1290A">
        <w:rPr>
          <w:rFonts w:cs="Arial"/>
          <w:color w:val="0000FF"/>
        </w:rPr>
        <w:t>&gt;</w:t>
      </w:r>
      <w:r w:rsidRPr="00D1290A">
        <w:rPr>
          <w:rFonts w:cs="Arial"/>
          <w:bCs/>
        </w:rPr>
        <w:t>LCSC</w:t>
      </w:r>
      <w:r w:rsidRPr="00D1290A">
        <w:rPr>
          <w:rFonts w:cs="Arial"/>
          <w:color w:val="0000FF"/>
        </w:rPr>
        <w:t>&lt;/</w:t>
      </w:r>
      <w:r w:rsidRPr="00D1290A">
        <w:rPr>
          <w:rFonts w:cs="Arial"/>
          <w:color w:val="990000"/>
        </w:rPr>
        <w:t>order:SC</w:t>
      </w:r>
      <w:r w:rsidRPr="00D1290A">
        <w:rPr>
          <w:rFonts w:cs="Arial"/>
          <w:color w:val="0000FF"/>
        </w:rPr>
        <w:t>&gt;</w:t>
      </w:r>
      <w:r w:rsidRPr="00D1290A">
        <w:rPr>
          <w:rFonts w:cs="Arial"/>
          <w:szCs w:val="20"/>
        </w:rPr>
        <w:t xml:space="preserve"> </w:t>
      </w:r>
    </w:p>
    <w:p w14:paraId="7D96DBC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order:PROJECT</w:t>
      </w:r>
      <w:r w:rsidRPr="00D1290A">
        <w:rPr>
          <w:rFonts w:cs="Arial"/>
          <w:color w:val="0000FF"/>
        </w:rPr>
        <w:t>&gt;</w:t>
      </w:r>
      <w:r w:rsidRPr="00D1290A">
        <w:rPr>
          <w:rFonts w:cs="Arial"/>
          <w:bCs/>
        </w:rPr>
        <w:t>CAVENOBILL</w:t>
      </w:r>
      <w:r w:rsidRPr="00D1290A">
        <w:rPr>
          <w:rFonts w:cs="Arial"/>
          <w:color w:val="0000FF"/>
        </w:rPr>
        <w:t>&lt;/</w:t>
      </w:r>
      <w:r w:rsidRPr="00D1290A">
        <w:rPr>
          <w:rFonts w:cs="Arial"/>
          <w:color w:val="990000"/>
        </w:rPr>
        <w:t>order:PROJECT</w:t>
      </w:r>
      <w:r w:rsidRPr="00D1290A">
        <w:rPr>
          <w:rFonts w:cs="Arial"/>
          <w:color w:val="0000FF"/>
        </w:rPr>
        <w:t>&gt;</w:t>
      </w:r>
      <w:r w:rsidRPr="00D1290A">
        <w:rPr>
          <w:rFonts w:cs="Arial"/>
          <w:szCs w:val="20"/>
        </w:rPr>
        <w:t xml:space="preserve"> </w:t>
      </w:r>
    </w:p>
    <w:p w14:paraId="1F79B7A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order:REQTYP</w:t>
      </w:r>
      <w:r w:rsidRPr="00D1290A">
        <w:rPr>
          <w:rFonts w:cs="Arial"/>
          <w:color w:val="0000FF"/>
        </w:rPr>
        <w:t>&gt;</w:t>
      </w:r>
      <w:r w:rsidRPr="00D1290A">
        <w:rPr>
          <w:rFonts w:cs="Arial"/>
          <w:bCs/>
        </w:rPr>
        <w:t>MB</w:t>
      </w:r>
      <w:r w:rsidRPr="00D1290A">
        <w:rPr>
          <w:rFonts w:cs="Arial"/>
          <w:color w:val="0000FF"/>
        </w:rPr>
        <w:t>&lt;/</w:t>
      </w:r>
      <w:r w:rsidRPr="00D1290A">
        <w:rPr>
          <w:rFonts w:cs="Arial"/>
          <w:color w:val="990000"/>
        </w:rPr>
        <w:t>order:REQTYP</w:t>
      </w:r>
      <w:r w:rsidRPr="00D1290A">
        <w:rPr>
          <w:rFonts w:cs="Arial"/>
          <w:color w:val="0000FF"/>
        </w:rPr>
        <w:t>&gt;</w:t>
      </w:r>
      <w:r w:rsidRPr="00D1290A">
        <w:rPr>
          <w:rFonts w:cs="Arial"/>
          <w:szCs w:val="20"/>
        </w:rPr>
        <w:t xml:space="preserve"> </w:t>
      </w:r>
    </w:p>
    <w:p w14:paraId="1B869BF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order:ACT</w:t>
      </w:r>
      <w:r w:rsidRPr="00D1290A">
        <w:rPr>
          <w:rFonts w:cs="Arial"/>
          <w:color w:val="0000FF"/>
        </w:rPr>
        <w:t>&gt;</w:t>
      </w:r>
      <w:r w:rsidRPr="00D1290A">
        <w:rPr>
          <w:rFonts w:cs="Arial"/>
          <w:szCs w:val="20"/>
        </w:rPr>
        <w:t xml:space="preserve"> </w:t>
      </w:r>
    </w:p>
    <w:p w14:paraId="161B2675" w14:textId="77777777" w:rsidR="001567C2" w:rsidRPr="00D1290A" w:rsidRDefault="001567C2" w:rsidP="001567C2">
      <w:pPr>
        <w:ind w:hanging="480"/>
        <w:rPr>
          <w:rFonts w:cs="Arial"/>
          <w:szCs w:val="20"/>
        </w:rPr>
      </w:pPr>
      <w:hyperlink r:id="rId1018"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order:AUTHORIZATION</w:t>
      </w:r>
      <w:r w:rsidRPr="00D1290A">
        <w:rPr>
          <w:rFonts w:cs="Arial"/>
          <w:color w:val="0000FF"/>
        </w:rPr>
        <w:t>&gt;</w:t>
      </w:r>
    </w:p>
    <w:p w14:paraId="2A9F1F6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order:TOS</w:t>
      </w:r>
      <w:r w:rsidRPr="00D1290A">
        <w:rPr>
          <w:rFonts w:cs="Arial"/>
          <w:color w:val="0000FF"/>
        </w:rPr>
        <w:t>&gt;</w:t>
      </w:r>
      <w:r w:rsidRPr="00D1290A">
        <w:rPr>
          <w:rFonts w:cs="Arial"/>
          <w:bCs/>
        </w:rPr>
        <w:t>2BMR</w:t>
      </w:r>
      <w:r w:rsidRPr="00D1290A">
        <w:rPr>
          <w:rFonts w:cs="Arial"/>
          <w:color w:val="0000FF"/>
        </w:rPr>
        <w:t>&lt;/</w:t>
      </w:r>
      <w:r w:rsidRPr="00D1290A">
        <w:rPr>
          <w:rFonts w:cs="Arial"/>
          <w:color w:val="990000"/>
        </w:rPr>
        <w:t>order:TOS</w:t>
      </w:r>
      <w:r w:rsidRPr="00D1290A">
        <w:rPr>
          <w:rFonts w:cs="Arial"/>
          <w:color w:val="0000FF"/>
        </w:rPr>
        <w:t>&gt;</w:t>
      </w:r>
      <w:r w:rsidRPr="00D1290A">
        <w:rPr>
          <w:rFonts w:cs="Arial"/>
          <w:szCs w:val="20"/>
        </w:rPr>
        <w:t xml:space="preserve"> </w:t>
      </w:r>
    </w:p>
    <w:p w14:paraId="3584CEDF"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order:DDD</w:t>
      </w:r>
      <w:r w:rsidRPr="00D1290A">
        <w:rPr>
          <w:rFonts w:cs="Arial"/>
          <w:color w:val="0000FF"/>
        </w:rPr>
        <w:t>&gt;</w:t>
      </w:r>
      <w:r w:rsidRPr="00D1290A">
        <w:rPr>
          <w:rFonts w:cs="Arial"/>
          <w:bCs/>
        </w:rPr>
        <w:t>20090731</w:t>
      </w:r>
      <w:r w:rsidRPr="00D1290A">
        <w:rPr>
          <w:rFonts w:cs="Arial"/>
          <w:color w:val="0000FF"/>
        </w:rPr>
        <w:t>&lt;/</w:t>
      </w:r>
      <w:r w:rsidRPr="00D1290A">
        <w:rPr>
          <w:rFonts w:cs="Arial"/>
          <w:color w:val="990000"/>
        </w:rPr>
        <w:t>order:DDD</w:t>
      </w:r>
      <w:r w:rsidRPr="00D1290A">
        <w:rPr>
          <w:rFonts w:cs="Arial"/>
          <w:color w:val="0000FF"/>
        </w:rPr>
        <w:t>&gt;</w:t>
      </w:r>
      <w:r w:rsidRPr="00D1290A">
        <w:rPr>
          <w:rFonts w:cs="Arial"/>
          <w:szCs w:val="20"/>
        </w:rPr>
        <w:t xml:space="preserve"> </w:t>
      </w:r>
    </w:p>
    <w:p w14:paraId="4300FEA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order:PORTTYP</w:t>
      </w:r>
      <w:r w:rsidRPr="00D1290A">
        <w:rPr>
          <w:rFonts w:cs="Arial"/>
          <w:color w:val="0000FF"/>
        </w:rPr>
        <w:t>&gt;</w:t>
      </w:r>
      <w:r w:rsidRPr="00D1290A">
        <w:rPr>
          <w:rFonts w:cs="Arial"/>
          <w:bCs/>
        </w:rPr>
        <w:t>L</w:t>
      </w:r>
      <w:r w:rsidRPr="00D1290A">
        <w:rPr>
          <w:rFonts w:cs="Arial"/>
          <w:color w:val="0000FF"/>
        </w:rPr>
        <w:t>&lt;/</w:t>
      </w:r>
      <w:r w:rsidRPr="00D1290A">
        <w:rPr>
          <w:rFonts w:cs="Arial"/>
          <w:color w:val="990000"/>
        </w:rPr>
        <w:t>order:PORTTYP</w:t>
      </w:r>
      <w:r w:rsidRPr="00D1290A">
        <w:rPr>
          <w:rFonts w:cs="Arial"/>
          <w:color w:val="0000FF"/>
        </w:rPr>
        <w:t>&gt;</w:t>
      </w:r>
      <w:r w:rsidRPr="00D1290A">
        <w:rPr>
          <w:rFonts w:cs="Arial"/>
          <w:szCs w:val="20"/>
        </w:rPr>
        <w:t xml:space="preserve"> </w:t>
      </w:r>
    </w:p>
    <w:p w14:paraId="18371F7F"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order:LSO</w:t>
      </w:r>
      <w:r w:rsidRPr="00D1290A">
        <w:rPr>
          <w:rFonts w:cs="Arial"/>
          <w:color w:val="0000FF"/>
        </w:rPr>
        <w:t>&gt;</w:t>
      </w:r>
      <w:r w:rsidRPr="00D1290A">
        <w:rPr>
          <w:rFonts w:cs="Arial"/>
          <w:bCs/>
        </w:rPr>
        <w:t>228436</w:t>
      </w:r>
      <w:r w:rsidRPr="00D1290A">
        <w:rPr>
          <w:rFonts w:cs="Arial"/>
          <w:color w:val="0000FF"/>
        </w:rPr>
        <w:t>&lt;/</w:t>
      </w:r>
      <w:r w:rsidRPr="00D1290A">
        <w:rPr>
          <w:rFonts w:cs="Arial"/>
          <w:color w:val="990000"/>
        </w:rPr>
        <w:t>order:LSO</w:t>
      </w:r>
      <w:r w:rsidRPr="00D1290A">
        <w:rPr>
          <w:rFonts w:cs="Arial"/>
          <w:color w:val="0000FF"/>
        </w:rPr>
        <w:t>&gt;</w:t>
      </w:r>
      <w:r w:rsidRPr="00D1290A">
        <w:rPr>
          <w:rFonts w:cs="Arial"/>
          <w:szCs w:val="20"/>
        </w:rPr>
        <w:t xml:space="preserve"> </w:t>
      </w:r>
    </w:p>
    <w:p w14:paraId="15C00D27"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order:AUTHORIZATION</w:t>
      </w:r>
      <w:r w:rsidRPr="00D1290A">
        <w:rPr>
          <w:rFonts w:cs="Arial"/>
          <w:color w:val="0000FF"/>
        </w:rPr>
        <w:t>&gt;</w:t>
      </w:r>
    </w:p>
    <w:p w14:paraId="03C5459F"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order:LSR_ADMIN</w:t>
      </w:r>
      <w:r w:rsidRPr="00D1290A">
        <w:rPr>
          <w:rFonts w:cs="Arial"/>
          <w:color w:val="0000FF"/>
        </w:rPr>
        <w:t>&gt;</w:t>
      </w:r>
    </w:p>
    <w:p w14:paraId="420C9DEF" w14:textId="77777777" w:rsidR="001567C2" w:rsidRPr="00D1290A" w:rsidRDefault="001567C2" w:rsidP="001567C2">
      <w:pPr>
        <w:ind w:hanging="480"/>
        <w:rPr>
          <w:rFonts w:cs="Arial"/>
          <w:szCs w:val="20"/>
        </w:rPr>
      </w:pPr>
      <w:hyperlink r:id="rId1019"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order:LSR_BILL</w:t>
      </w:r>
      <w:r w:rsidRPr="00D1290A">
        <w:rPr>
          <w:rFonts w:cs="Arial"/>
          <w:color w:val="0000FF"/>
        </w:rPr>
        <w:t>&gt;</w:t>
      </w:r>
    </w:p>
    <w:p w14:paraId="7913A40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order:BAN1</w:t>
      </w:r>
      <w:r w:rsidRPr="00D1290A">
        <w:rPr>
          <w:rFonts w:cs="Arial"/>
          <w:color w:val="0000FF"/>
        </w:rPr>
        <w:t>&gt;</w:t>
      </w:r>
      <w:r w:rsidRPr="00D1290A">
        <w:rPr>
          <w:rFonts w:cs="Arial"/>
          <w:bCs/>
        </w:rPr>
        <w:t>601Q886621621</w:t>
      </w:r>
      <w:r w:rsidRPr="00D1290A">
        <w:rPr>
          <w:rFonts w:cs="Arial"/>
          <w:color w:val="0000FF"/>
        </w:rPr>
        <w:t>&lt;/</w:t>
      </w:r>
      <w:r w:rsidRPr="00D1290A">
        <w:rPr>
          <w:rFonts w:cs="Arial"/>
          <w:color w:val="990000"/>
        </w:rPr>
        <w:t>order:BAN1</w:t>
      </w:r>
      <w:r w:rsidRPr="00D1290A">
        <w:rPr>
          <w:rFonts w:cs="Arial"/>
          <w:color w:val="0000FF"/>
        </w:rPr>
        <w:t>&gt;</w:t>
      </w:r>
      <w:r w:rsidRPr="00D1290A">
        <w:rPr>
          <w:rFonts w:cs="Arial"/>
          <w:szCs w:val="20"/>
        </w:rPr>
        <w:t xml:space="preserve"> </w:t>
      </w:r>
    </w:p>
    <w:p w14:paraId="01878D77"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order:LSR_BILL</w:t>
      </w:r>
      <w:r w:rsidRPr="00D1290A">
        <w:rPr>
          <w:rFonts w:cs="Arial"/>
          <w:color w:val="0000FF"/>
        </w:rPr>
        <w:t>&gt;</w:t>
      </w:r>
    </w:p>
    <w:p w14:paraId="484AAC47" w14:textId="77777777" w:rsidR="001567C2" w:rsidRPr="00D1290A" w:rsidRDefault="001567C2" w:rsidP="001567C2">
      <w:pPr>
        <w:ind w:hanging="480"/>
        <w:rPr>
          <w:rFonts w:cs="Arial"/>
          <w:szCs w:val="20"/>
        </w:rPr>
      </w:pPr>
      <w:hyperlink r:id="rId1020"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order:CONTACT</w:t>
      </w:r>
      <w:r w:rsidRPr="00D1290A">
        <w:rPr>
          <w:rFonts w:cs="Arial"/>
          <w:color w:val="0000FF"/>
        </w:rPr>
        <w:t>&gt;</w:t>
      </w:r>
    </w:p>
    <w:p w14:paraId="73BFF36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w:t>
      </w:r>
      <w:r w:rsidRPr="00D1290A">
        <w:rPr>
          <w:rFonts w:cs="Arial"/>
          <w:color w:val="0000FF"/>
        </w:rPr>
        <w:t>&gt;</w:t>
      </w:r>
      <w:r w:rsidRPr="00D1290A">
        <w:rPr>
          <w:rFonts w:cs="Arial"/>
          <w:bCs/>
        </w:rPr>
        <w:t>Bojangles</w:t>
      </w:r>
      <w:r w:rsidRPr="00D1290A">
        <w:rPr>
          <w:rFonts w:cs="Arial"/>
          <w:color w:val="0000FF"/>
        </w:rPr>
        <w:t>&lt;/</w:t>
      </w:r>
      <w:r w:rsidRPr="00D1290A">
        <w:rPr>
          <w:rFonts w:cs="Arial"/>
          <w:color w:val="990000"/>
        </w:rPr>
        <w:t>order:INIT</w:t>
      </w:r>
      <w:r w:rsidRPr="00D1290A">
        <w:rPr>
          <w:rFonts w:cs="Arial"/>
          <w:color w:val="0000FF"/>
        </w:rPr>
        <w:t>&gt;</w:t>
      </w:r>
      <w:r w:rsidRPr="00D1290A">
        <w:rPr>
          <w:rFonts w:cs="Arial"/>
          <w:szCs w:val="20"/>
        </w:rPr>
        <w:t xml:space="preserve"> </w:t>
      </w:r>
    </w:p>
    <w:p w14:paraId="25EA03B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order:INIT_TEL_NO</w:t>
      </w:r>
      <w:r w:rsidRPr="00D1290A">
        <w:rPr>
          <w:rFonts w:cs="Arial"/>
          <w:color w:val="0000FF"/>
        </w:rPr>
        <w:t>&gt;</w:t>
      </w:r>
      <w:r w:rsidRPr="00D1290A">
        <w:rPr>
          <w:rFonts w:cs="Arial"/>
          <w:bCs/>
        </w:rPr>
        <w:t>8884448888</w:t>
      </w:r>
      <w:r w:rsidRPr="00D1290A">
        <w:rPr>
          <w:rFonts w:cs="Arial"/>
          <w:color w:val="0000FF"/>
        </w:rPr>
        <w:t>&lt;/</w:t>
      </w:r>
      <w:r w:rsidRPr="00D1290A">
        <w:rPr>
          <w:rFonts w:cs="Arial"/>
          <w:color w:val="990000"/>
        </w:rPr>
        <w:t>order:INIT_TEL_NO</w:t>
      </w:r>
      <w:r w:rsidRPr="00D1290A">
        <w:rPr>
          <w:rFonts w:cs="Arial"/>
          <w:color w:val="0000FF"/>
        </w:rPr>
        <w:t>&gt;</w:t>
      </w:r>
      <w:r w:rsidRPr="00D1290A">
        <w:rPr>
          <w:rFonts w:cs="Arial"/>
          <w:szCs w:val="20"/>
        </w:rPr>
        <w:t xml:space="preserve"> </w:t>
      </w:r>
    </w:p>
    <w:p w14:paraId="1D9D9E5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order:INIT_FAX_NO</w:t>
      </w:r>
      <w:r w:rsidRPr="00D1290A">
        <w:rPr>
          <w:rFonts w:cs="Arial"/>
          <w:color w:val="0000FF"/>
        </w:rPr>
        <w:t>&gt;</w:t>
      </w:r>
      <w:r w:rsidRPr="00D1290A">
        <w:rPr>
          <w:rFonts w:cs="Arial"/>
          <w:bCs/>
        </w:rPr>
        <w:t>4448884444</w:t>
      </w:r>
      <w:r w:rsidRPr="00D1290A">
        <w:rPr>
          <w:rFonts w:cs="Arial"/>
          <w:color w:val="0000FF"/>
        </w:rPr>
        <w:t>&lt;/</w:t>
      </w:r>
      <w:r w:rsidRPr="00D1290A">
        <w:rPr>
          <w:rFonts w:cs="Arial"/>
          <w:color w:val="990000"/>
        </w:rPr>
        <w:t>order:INIT_FAX_NO</w:t>
      </w:r>
      <w:r w:rsidRPr="00D1290A">
        <w:rPr>
          <w:rFonts w:cs="Arial"/>
          <w:color w:val="0000FF"/>
        </w:rPr>
        <w:t>&gt;</w:t>
      </w:r>
      <w:r w:rsidRPr="00D1290A">
        <w:rPr>
          <w:rFonts w:cs="Arial"/>
          <w:szCs w:val="20"/>
        </w:rPr>
        <w:t xml:space="preserve"> </w:t>
      </w:r>
    </w:p>
    <w:p w14:paraId="42D0F43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order:IMPCON</w:t>
      </w:r>
      <w:r w:rsidRPr="00D1290A">
        <w:rPr>
          <w:rFonts w:cs="Arial"/>
          <w:color w:val="0000FF"/>
        </w:rPr>
        <w:t>&gt;</w:t>
      </w:r>
      <w:r w:rsidRPr="00D1290A">
        <w:rPr>
          <w:rFonts w:cs="Arial"/>
          <w:bCs/>
        </w:rPr>
        <w:t>Daisy Duck</w:t>
      </w:r>
      <w:r w:rsidRPr="00D1290A">
        <w:rPr>
          <w:rFonts w:cs="Arial"/>
          <w:color w:val="0000FF"/>
        </w:rPr>
        <w:t>&lt;/</w:t>
      </w:r>
      <w:r w:rsidRPr="00D1290A">
        <w:rPr>
          <w:rFonts w:cs="Arial"/>
          <w:color w:val="990000"/>
        </w:rPr>
        <w:t>order:IMPCON</w:t>
      </w:r>
      <w:r w:rsidRPr="00D1290A">
        <w:rPr>
          <w:rFonts w:cs="Arial"/>
          <w:color w:val="0000FF"/>
        </w:rPr>
        <w:t>&gt;</w:t>
      </w:r>
      <w:r w:rsidRPr="00D1290A">
        <w:rPr>
          <w:rFonts w:cs="Arial"/>
          <w:szCs w:val="20"/>
        </w:rPr>
        <w:t xml:space="preserve"> </w:t>
      </w:r>
    </w:p>
    <w:p w14:paraId="6535655A" w14:textId="77777777" w:rsidR="001567C2" w:rsidRPr="008C51B0" w:rsidRDefault="001567C2" w:rsidP="001567C2">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order:IMPCON_TEL_NO</w:t>
      </w:r>
      <w:r w:rsidRPr="008C51B0">
        <w:rPr>
          <w:rFonts w:cs="Arial"/>
          <w:color w:val="0000FF"/>
          <w:lang w:val="es-ES"/>
        </w:rPr>
        <w:t>&gt;</w:t>
      </w:r>
      <w:r w:rsidRPr="008C51B0">
        <w:rPr>
          <w:rFonts w:cs="Arial"/>
          <w:bCs/>
          <w:lang w:val="es-ES"/>
        </w:rPr>
        <w:t>4045552222</w:t>
      </w:r>
      <w:r w:rsidRPr="008C51B0">
        <w:rPr>
          <w:rFonts w:cs="Arial"/>
          <w:color w:val="0000FF"/>
          <w:lang w:val="es-ES"/>
        </w:rPr>
        <w:t>&lt;/</w:t>
      </w:r>
      <w:r w:rsidRPr="008C51B0">
        <w:rPr>
          <w:rFonts w:cs="Arial"/>
          <w:color w:val="990000"/>
          <w:lang w:val="es-ES"/>
        </w:rPr>
        <w:t>order:IMPCON_TEL_NO</w:t>
      </w:r>
      <w:r w:rsidRPr="008C51B0">
        <w:rPr>
          <w:rFonts w:cs="Arial"/>
          <w:color w:val="0000FF"/>
          <w:lang w:val="es-ES"/>
        </w:rPr>
        <w:t>&gt;</w:t>
      </w:r>
      <w:r w:rsidRPr="008C51B0">
        <w:rPr>
          <w:rFonts w:cs="Arial"/>
          <w:szCs w:val="20"/>
          <w:lang w:val="es-ES"/>
        </w:rPr>
        <w:t xml:space="preserve"> </w:t>
      </w:r>
    </w:p>
    <w:p w14:paraId="4C7E0E34" w14:textId="77777777" w:rsidR="001567C2" w:rsidRPr="00D1290A" w:rsidRDefault="001567C2" w:rsidP="001567C2">
      <w:pPr>
        <w:ind w:hanging="24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order:CONTACT</w:t>
      </w:r>
      <w:r w:rsidRPr="00D1290A">
        <w:rPr>
          <w:rFonts w:cs="Arial"/>
          <w:color w:val="0000FF"/>
        </w:rPr>
        <w:t>&gt;</w:t>
      </w:r>
    </w:p>
    <w:p w14:paraId="1AF3B8EF"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w:t>
      </w:r>
      <w:r w:rsidRPr="00D1290A">
        <w:rPr>
          <w:rFonts w:cs="Arial"/>
          <w:color w:val="0000FF"/>
        </w:rPr>
        <w:t>&gt;</w:t>
      </w:r>
    </w:p>
    <w:p w14:paraId="130A6CB6" w14:textId="77777777" w:rsidR="001567C2" w:rsidRPr="00D1290A" w:rsidRDefault="001567C2" w:rsidP="001567C2">
      <w:pPr>
        <w:ind w:hanging="480"/>
        <w:rPr>
          <w:rFonts w:cs="Arial"/>
          <w:szCs w:val="20"/>
        </w:rPr>
      </w:pPr>
      <w:hyperlink r:id="rId1021"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w:t>
      </w:r>
      <w:r w:rsidRPr="00D1290A">
        <w:rPr>
          <w:rFonts w:cs="Arial"/>
          <w:color w:val="0000FF"/>
        </w:rPr>
        <w:t>&gt;</w:t>
      </w:r>
    </w:p>
    <w:p w14:paraId="11F94B53" w14:textId="77777777" w:rsidR="001567C2" w:rsidRPr="00D1290A" w:rsidRDefault="001567C2" w:rsidP="001567C2">
      <w:pPr>
        <w:ind w:hanging="480"/>
        <w:rPr>
          <w:rFonts w:cs="Arial"/>
          <w:szCs w:val="20"/>
        </w:rPr>
      </w:pPr>
      <w:hyperlink r:id="rId1022"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order:PS_ADMIN</w:t>
      </w:r>
      <w:r w:rsidRPr="00D1290A">
        <w:rPr>
          <w:rFonts w:cs="Arial"/>
          <w:color w:val="0000FF"/>
        </w:rPr>
        <w:t>&gt;</w:t>
      </w:r>
    </w:p>
    <w:p w14:paraId="23CB746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order:PQTY</w:t>
      </w:r>
      <w:r w:rsidRPr="00D1290A">
        <w:rPr>
          <w:rFonts w:cs="Arial"/>
          <w:color w:val="0000FF"/>
        </w:rPr>
        <w:t>&gt;</w:t>
      </w:r>
      <w:r w:rsidRPr="00D1290A">
        <w:rPr>
          <w:rFonts w:cs="Arial"/>
          <w:bCs/>
        </w:rPr>
        <w:t>001</w:t>
      </w:r>
      <w:r w:rsidRPr="00D1290A">
        <w:rPr>
          <w:rFonts w:cs="Arial"/>
          <w:color w:val="0000FF"/>
        </w:rPr>
        <w:t>&lt;/</w:t>
      </w:r>
      <w:r w:rsidRPr="00D1290A">
        <w:rPr>
          <w:rFonts w:cs="Arial"/>
          <w:color w:val="990000"/>
        </w:rPr>
        <w:t>order:PQTY</w:t>
      </w:r>
      <w:r w:rsidRPr="00D1290A">
        <w:rPr>
          <w:rFonts w:cs="Arial"/>
          <w:color w:val="0000FF"/>
        </w:rPr>
        <w:t>&gt;</w:t>
      </w:r>
      <w:r w:rsidRPr="00D1290A">
        <w:rPr>
          <w:rFonts w:cs="Arial"/>
          <w:szCs w:val="20"/>
        </w:rPr>
        <w:t xml:space="preserve"> </w:t>
      </w:r>
    </w:p>
    <w:p w14:paraId="4F3CCD82"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order:PS_ADMIN</w:t>
      </w:r>
      <w:r w:rsidRPr="00D1290A">
        <w:rPr>
          <w:rFonts w:cs="Arial"/>
          <w:color w:val="0000FF"/>
        </w:rPr>
        <w:t>&gt;</w:t>
      </w:r>
    </w:p>
    <w:p w14:paraId="6AA4E25E" w14:textId="77777777" w:rsidR="001567C2" w:rsidRPr="00D1290A" w:rsidRDefault="001567C2" w:rsidP="001567C2">
      <w:pPr>
        <w:ind w:hanging="480"/>
        <w:rPr>
          <w:rFonts w:cs="Arial"/>
          <w:szCs w:val="20"/>
        </w:rPr>
      </w:pPr>
      <w:hyperlink r:id="rId1023"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order:PS_SVC_DET</w:t>
      </w:r>
      <w:r w:rsidRPr="00D1290A">
        <w:rPr>
          <w:rFonts w:cs="Arial"/>
          <w:color w:val="0000FF"/>
        </w:rPr>
        <w:t>&gt;</w:t>
      </w:r>
    </w:p>
    <w:p w14:paraId="528D30C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order:TNS</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order:TNS</w:t>
      </w:r>
      <w:r w:rsidRPr="00D1290A">
        <w:rPr>
          <w:rFonts w:cs="Arial"/>
          <w:color w:val="0000FF"/>
        </w:rPr>
        <w:t>&gt;</w:t>
      </w:r>
      <w:r w:rsidRPr="00D1290A">
        <w:rPr>
          <w:rFonts w:cs="Arial"/>
          <w:szCs w:val="20"/>
        </w:rPr>
        <w:t xml:space="preserve"> </w:t>
      </w:r>
    </w:p>
    <w:p w14:paraId="0D95FD98"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order:LNECLSSVC</w:t>
      </w:r>
      <w:r w:rsidRPr="00D1290A">
        <w:rPr>
          <w:rFonts w:cs="Arial"/>
          <w:color w:val="0000FF"/>
        </w:rPr>
        <w:t>&gt;</w:t>
      </w:r>
      <w:r w:rsidRPr="00D1290A">
        <w:rPr>
          <w:rFonts w:cs="Arial"/>
          <w:bCs/>
        </w:rPr>
        <w:t>UERLC</w:t>
      </w:r>
      <w:r w:rsidRPr="00D1290A">
        <w:rPr>
          <w:rFonts w:cs="Arial"/>
          <w:color w:val="0000FF"/>
        </w:rPr>
        <w:t>&lt;/</w:t>
      </w:r>
      <w:r w:rsidRPr="00D1290A">
        <w:rPr>
          <w:rFonts w:cs="Arial"/>
          <w:color w:val="990000"/>
        </w:rPr>
        <w:t>order:LNECLSSVC</w:t>
      </w:r>
      <w:r w:rsidRPr="00D1290A">
        <w:rPr>
          <w:rFonts w:cs="Arial"/>
          <w:color w:val="0000FF"/>
        </w:rPr>
        <w:t>&gt;</w:t>
      </w:r>
      <w:r w:rsidRPr="00D1290A">
        <w:rPr>
          <w:rFonts w:cs="Arial"/>
          <w:szCs w:val="20"/>
        </w:rPr>
        <w:t xml:space="preserve"> </w:t>
      </w:r>
    </w:p>
    <w:p w14:paraId="4E2E70E2" w14:textId="77777777" w:rsidR="001567C2" w:rsidRPr="00D1290A" w:rsidRDefault="001567C2" w:rsidP="001567C2">
      <w:pPr>
        <w:ind w:hanging="480"/>
        <w:rPr>
          <w:rFonts w:cs="Arial"/>
          <w:szCs w:val="20"/>
        </w:rPr>
      </w:pPr>
      <w:hyperlink r:id="rId1024"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order:SVC_DET_GRP</w:t>
      </w:r>
      <w:r w:rsidRPr="00D1290A">
        <w:rPr>
          <w:rFonts w:cs="Arial"/>
          <w:color w:val="0000FF"/>
        </w:rPr>
        <w:t>&gt;</w:t>
      </w:r>
    </w:p>
    <w:p w14:paraId="66AD5E9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order:LNUM</w:t>
      </w:r>
      <w:r w:rsidRPr="00D1290A">
        <w:rPr>
          <w:rFonts w:cs="Arial"/>
          <w:color w:val="0000FF"/>
        </w:rPr>
        <w:t>&gt;</w:t>
      </w:r>
      <w:r w:rsidRPr="00D1290A">
        <w:rPr>
          <w:rFonts w:cs="Arial"/>
          <w:bCs/>
        </w:rPr>
        <w:t>00001</w:t>
      </w:r>
      <w:r w:rsidRPr="00D1290A">
        <w:rPr>
          <w:rFonts w:cs="Arial"/>
          <w:color w:val="0000FF"/>
        </w:rPr>
        <w:t>&lt;/</w:t>
      </w:r>
      <w:r w:rsidRPr="00D1290A">
        <w:rPr>
          <w:rFonts w:cs="Arial"/>
          <w:color w:val="990000"/>
        </w:rPr>
        <w:t>order:LNUM</w:t>
      </w:r>
      <w:r w:rsidRPr="00D1290A">
        <w:rPr>
          <w:rFonts w:cs="Arial"/>
          <w:color w:val="0000FF"/>
        </w:rPr>
        <w:t>&gt;</w:t>
      </w:r>
      <w:r w:rsidRPr="00D1290A">
        <w:rPr>
          <w:rFonts w:cs="Arial"/>
          <w:szCs w:val="20"/>
        </w:rPr>
        <w:t xml:space="preserve"> </w:t>
      </w:r>
    </w:p>
    <w:p w14:paraId="24120A6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order:LNA</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order:LNA</w:t>
      </w:r>
      <w:r w:rsidRPr="00D1290A">
        <w:rPr>
          <w:rFonts w:cs="Arial"/>
          <w:color w:val="0000FF"/>
        </w:rPr>
        <w:t>&gt;</w:t>
      </w:r>
      <w:r w:rsidRPr="00D1290A">
        <w:rPr>
          <w:rFonts w:cs="Arial"/>
          <w:szCs w:val="20"/>
        </w:rPr>
        <w:t xml:space="preserve"> </w:t>
      </w:r>
    </w:p>
    <w:p w14:paraId="632561C3"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order:SVC_DET_GRP</w:t>
      </w:r>
      <w:r w:rsidRPr="00D1290A">
        <w:rPr>
          <w:rFonts w:cs="Arial"/>
          <w:color w:val="0000FF"/>
        </w:rPr>
        <w:t>&gt;</w:t>
      </w:r>
    </w:p>
    <w:p w14:paraId="2C2461F7" w14:textId="77777777" w:rsidR="001567C2" w:rsidRPr="00D1290A" w:rsidRDefault="001567C2" w:rsidP="001567C2">
      <w:pPr>
        <w:ind w:hanging="480"/>
        <w:rPr>
          <w:rFonts w:cs="Arial"/>
          <w:szCs w:val="20"/>
        </w:rPr>
      </w:pPr>
      <w:hyperlink r:id="rId1025"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order:FEATURE_GRP</w:t>
      </w:r>
      <w:r w:rsidRPr="00D1290A">
        <w:rPr>
          <w:rFonts w:cs="Arial"/>
          <w:color w:val="0000FF"/>
        </w:rPr>
        <w:t>&gt;</w:t>
      </w:r>
    </w:p>
    <w:p w14:paraId="0ACEF85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order:FA</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order:FA</w:t>
      </w:r>
      <w:r w:rsidRPr="00D1290A">
        <w:rPr>
          <w:rFonts w:cs="Arial"/>
          <w:color w:val="0000FF"/>
        </w:rPr>
        <w:t>&gt;</w:t>
      </w:r>
      <w:r w:rsidRPr="00D1290A">
        <w:rPr>
          <w:rFonts w:cs="Arial"/>
          <w:szCs w:val="20"/>
        </w:rPr>
        <w:t xml:space="preserve"> </w:t>
      </w:r>
    </w:p>
    <w:p w14:paraId="41197FD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w:t>
      </w:r>
      <w:r w:rsidRPr="00D1290A">
        <w:rPr>
          <w:rFonts w:cs="Arial"/>
          <w:color w:val="0000FF"/>
        </w:rPr>
        <w:t>&gt;</w:t>
      </w:r>
      <w:r w:rsidRPr="00D1290A">
        <w:rPr>
          <w:rFonts w:cs="Arial"/>
          <w:bCs/>
        </w:rPr>
        <w:t>UERLC</w:t>
      </w:r>
      <w:r w:rsidRPr="00D1290A">
        <w:rPr>
          <w:rFonts w:cs="Arial"/>
          <w:color w:val="0000FF"/>
        </w:rPr>
        <w:t>&lt;/</w:t>
      </w:r>
      <w:r w:rsidRPr="00D1290A">
        <w:rPr>
          <w:rFonts w:cs="Arial"/>
          <w:color w:val="990000"/>
        </w:rPr>
        <w:t>order:FEATURE</w:t>
      </w:r>
      <w:r w:rsidRPr="00D1290A">
        <w:rPr>
          <w:rFonts w:cs="Arial"/>
          <w:color w:val="0000FF"/>
        </w:rPr>
        <w:t>&gt;</w:t>
      </w:r>
      <w:r w:rsidRPr="00D1290A">
        <w:rPr>
          <w:rFonts w:cs="Arial"/>
          <w:szCs w:val="20"/>
        </w:rPr>
        <w:t xml:space="preserve"> </w:t>
      </w:r>
    </w:p>
    <w:p w14:paraId="0A492B7A"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order:FEATURE_DETAIL</w:t>
      </w:r>
      <w:r w:rsidRPr="00D1290A">
        <w:rPr>
          <w:rFonts w:cs="Arial"/>
          <w:color w:val="0000FF"/>
        </w:rPr>
        <w:t>&gt;</w:t>
      </w:r>
      <w:r w:rsidRPr="00D1290A">
        <w:rPr>
          <w:rFonts w:cs="Arial"/>
          <w:bCs/>
        </w:rPr>
        <w:t>/SFG 123/CFN 2281234567</w:t>
      </w:r>
      <w:r w:rsidRPr="00D1290A">
        <w:rPr>
          <w:rFonts w:cs="Arial"/>
          <w:color w:val="0000FF"/>
        </w:rPr>
        <w:t>&lt;/</w:t>
      </w:r>
      <w:r w:rsidRPr="00D1290A">
        <w:rPr>
          <w:rFonts w:cs="Arial"/>
          <w:color w:val="990000"/>
        </w:rPr>
        <w:t>order:FEATURE_DETAIL</w:t>
      </w:r>
      <w:r w:rsidRPr="00D1290A">
        <w:rPr>
          <w:rFonts w:cs="Arial"/>
          <w:color w:val="0000FF"/>
        </w:rPr>
        <w:t>&gt;</w:t>
      </w:r>
      <w:r w:rsidRPr="00D1290A">
        <w:rPr>
          <w:rFonts w:cs="Arial"/>
          <w:szCs w:val="20"/>
        </w:rPr>
        <w:t xml:space="preserve"> </w:t>
      </w:r>
    </w:p>
    <w:p w14:paraId="3415A3CA"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order:FEATURE_GRP</w:t>
      </w:r>
      <w:r w:rsidRPr="00D1290A">
        <w:rPr>
          <w:rFonts w:cs="Arial"/>
          <w:color w:val="0000FF"/>
        </w:rPr>
        <w:t>&gt;</w:t>
      </w:r>
    </w:p>
    <w:p w14:paraId="3D394643"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order:PS_SVC_DET</w:t>
      </w:r>
      <w:r w:rsidRPr="00D1290A">
        <w:rPr>
          <w:rFonts w:cs="Arial"/>
          <w:color w:val="0000FF"/>
        </w:rPr>
        <w:t>&gt;</w:t>
      </w:r>
    </w:p>
    <w:p w14:paraId="594955ED"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w:t>
      </w:r>
      <w:r w:rsidRPr="00D1290A">
        <w:rPr>
          <w:rFonts w:cs="Arial"/>
          <w:color w:val="0000FF"/>
        </w:rPr>
        <w:t>&gt;</w:t>
      </w:r>
    </w:p>
    <w:p w14:paraId="6D7239EA" w14:textId="77777777" w:rsidR="001567C2" w:rsidRPr="00D1290A" w:rsidRDefault="001567C2" w:rsidP="001567C2">
      <w:pPr>
        <w:ind w:hanging="480"/>
        <w:rPr>
          <w:rFonts w:cs="Arial"/>
          <w:szCs w:val="20"/>
        </w:rPr>
      </w:pPr>
      <w:hyperlink r:id="rId1026"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order:DL</w:t>
      </w:r>
      <w:r w:rsidRPr="00D1290A">
        <w:rPr>
          <w:rFonts w:cs="Arial"/>
          <w:color w:val="0000FF"/>
        </w:rPr>
        <w:t>&gt;</w:t>
      </w:r>
    </w:p>
    <w:p w14:paraId="5224B786" w14:textId="77777777" w:rsidR="001567C2" w:rsidRPr="00D1290A" w:rsidRDefault="001567C2" w:rsidP="001567C2">
      <w:pPr>
        <w:ind w:hanging="480"/>
        <w:rPr>
          <w:rFonts w:cs="Arial"/>
          <w:szCs w:val="20"/>
        </w:rPr>
      </w:pPr>
      <w:hyperlink r:id="rId1027"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order:LISTING_INFO</w:t>
      </w:r>
      <w:r w:rsidRPr="00D1290A">
        <w:rPr>
          <w:rFonts w:cs="Arial"/>
          <w:color w:val="0000FF"/>
        </w:rPr>
        <w:t>&gt;</w:t>
      </w:r>
    </w:p>
    <w:p w14:paraId="65A170B6" w14:textId="77777777" w:rsidR="001567C2" w:rsidRPr="00D1290A" w:rsidRDefault="001567C2" w:rsidP="001567C2">
      <w:pPr>
        <w:ind w:hanging="480"/>
        <w:rPr>
          <w:rFonts w:cs="Arial"/>
          <w:szCs w:val="20"/>
        </w:rPr>
      </w:pPr>
      <w:hyperlink r:id="rId1028"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order:LISTING_CNTRL</w:t>
      </w:r>
      <w:r w:rsidRPr="00D1290A">
        <w:rPr>
          <w:rFonts w:cs="Arial"/>
          <w:color w:val="0000FF"/>
        </w:rPr>
        <w:t>&gt;</w:t>
      </w:r>
    </w:p>
    <w:p w14:paraId="7D6DD89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order:LACT</w:t>
      </w:r>
      <w:r w:rsidRPr="00D1290A">
        <w:rPr>
          <w:rFonts w:cs="Arial"/>
          <w:color w:val="0000FF"/>
        </w:rPr>
        <w:t>&gt;</w:t>
      </w:r>
      <w:r w:rsidRPr="00D1290A">
        <w:rPr>
          <w:rFonts w:cs="Arial"/>
          <w:szCs w:val="20"/>
        </w:rPr>
        <w:t xml:space="preserve"> </w:t>
      </w:r>
    </w:p>
    <w:p w14:paraId="7A1A4CC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order:RTY</w:t>
      </w:r>
      <w:r w:rsidRPr="00D1290A">
        <w:rPr>
          <w:rFonts w:cs="Arial"/>
          <w:color w:val="0000FF"/>
        </w:rPr>
        <w:t>&gt;</w:t>
      </w:r>
      <w:r w:rsidRPr="00D1290A">
        <w:rPr>
          <w:rFonts w:cs="Arial"/>
          <w:bCs/>
        </w:rPr>
        <w:t>LML</w:t>
      </w:r>
      <w:r w:rsidRPr="00D1290A">
        <w:rPr>
          <w:rFonts w:cs="Arial"/>
          <w:color w:val="0000FF"/>
        </w:rPr>
        <w:t>&lt;/</w:t>
      </w:r>
      <w:r w:rsidRPr="00D1290A">
        <w:rPr>
          <w:rFonts w:cs="Arial"/>
          <w:color w:val="990000"/>
        </w:rPr>
        <w:t>order:RTY</w:t>
      </w:r>
      <w:r w:rsidRPr="00D1290A">
        <w:rPr>
          <w:rFonts w:cs="Arial"/>
          <w:color w:val="0000FF"/>
        </w:rPr>
        <w:t>&gt;</w:t>
      </w:r>
      <w:r w:rsidRPr="00D1290A">
        <w:rPr>
          <w:rFonts w:cs="Arial"/>
          <w:szCs w:val="20"/>
        </w:rPr>
        <w:t xml:space="preserve"> </w:t>
      </w:r>
    </w:p>
    <w:p w14:paraId="5E0146B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order:LTY</w:t>
      </w:r>
      <w:r w:rsidRPr="00D1290A">
        <w:rPr>
          <w:rFonts w:cs="Arial"/>
          <w:color w:val="0000FF"/>
        </w:rPr>
        <w:t>&gt;</w:t>
      </w:r>
      <w:r w:rsidRPr="00D1290A">
        <w:rPr>
          <w:rFonts w:cs="Arial"/>
          <w:bCs/>
        </w:rPr>
        <w:t>1</w:t>
      </w:r>
      <w:r w:rsidRPr="00D1290A">
        <w:rPr>
          <w:rFonts w:cs="Arial"/>
          <w:color w:val="0000FF"/>
        </w:rPr>
        <w:t>&lt;/</w:t>
      </w:r>
      <w:r w:rsidRPr="00D1290A">
        <w:rPr>
          <w:rFonts w:cs="Arial"/>
          <w:color w:val="990000"/>
        </w:rPr>
        <w:t>order:LTY</w:t>
      </w:r>
      <w:r w:rsidRPr="00D1290A">
        <w:rPr>
          <w:rFonts w:cs="Arial"/>
          <w:color w:val="0000FF"/>
        </w:rPr>
        <w:t>&gt;</w:t>
      </w:r>
      <w:r w:rsidRPr="00D1290A">
        <w:rPr>
          <w:rFonts w:cs="Arial"/>
          <w:szCs w:val="20"/>
        </w:rPr>
        <w:t xml:space="preserve"> </w:t>
      </w:r>
    </w:p>
    <w:p w14:paraId="72039AA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order:STYC</w:t>
      </w:r>
      <w:r w:rsidRPr="00D1290A">
        <w:rPr>
          <w:rFonts w:cs="Arial"/>
          <w:color w:val="0000FF"/>
        </w:rPr>
        <w:t>&gt;</w:t>
      </w:r>
      <w:r w:rsidRPr="00D1290A">
        <w:rPr>
          <w:rFonts w:cs="Arial"/>
          <w:bCs/>
        </w:rPr>
        <w:t>SL</w:t>
      </w:r>
      <w:r w:rsidRPr="00D1290A">
        <w:rPr>
          <w:rFonts w:cs="Arial"/>
          <w:color w:val="0000FF"/>
        </w:rPr>
        <w:t>&lt;/</w:t>
      </w:r>
      <w:r w:rsidRPr="00D1290A">
        <w:rPr>
          <w:rFonts w:cs="Arial"/>
          <w:color w:val="990000"/>
        </w:rPr>
        <w:t>order:STYC</w:t>
      </w:r>
      <w:r w:rsidRPr="00D1290A">
        <w:rPr>
          <w:rFonts w:cs="Arial"/>
          <w:color w:val="0000FF"/>
        </w:rPr>
        <w:t>&gt;</w:t>
      </w:r>
      <w:r w:rsidRPr="00D1290A">
        <w:rPr>
          <w:rFonts w:cs="Arial"/>
          <w:szCs w:val="20"/>
        </w:rPr>
        <w:t xml:space="preserve"> </w:t>
      </w:r>
    </w:p>
    <w:p w14:paraId="0F50B1E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order:TOA</w:t>
      </w:r>
      <w:r w:rsidRPr="00D1290A">
        <w:rPr>
          <w:rFonts w:cs="Arial"/>
          <w:color w:val="0000FF"/>
        </w:rPr>
        <w:t>&gt;</w:t>
      </w:r>
      <w:r w:rsidRPr="00D1290A">
        <w:rPr>
          <w:rFonts w:cs="Arial"/>
          <w:bCs/>
        </w:rPr>
        <w:t>R</w:t>
      </w:r>
      <w:r w:rsidRPr="00D1290A">
        <w:rPr>
          <w:rFonts w:cs="Arial"/>
          <w:color w:val="0000FF"/>
        </w:rPr>
        <w:t>&lt;/</w:t>
      </w:r>
      <w:r w:rsidRPr="00D1290A">
        <w:rPr>
          <w:rFonts w:cs="Arial"/>
          <w:color w:val="990000"/>
        </w:rPr>
        <w:t>order:TOA</w:t>
      </w:r>
      <w:r w:rsidRPr="00D1290A">
        <w:rPr>
          <w:rFonts w:cs="Arial"/>
          <w:color w:val="0000FF"/>
        </w:rPr>
        <w:t>&gt;</w:t>
      </w:r>
      <w:r w:rsidRPr="00D1290A">
        <w:rPr>
          <w:rFonts w:cs="Arial"/>
          <w:szCs w:val="20"/>
        </w:rPr>
        <w:t xml:space="preserve"> </w:t>
      </w:r>
    </w:p>
    <w:p w14:paraId="25C62F28"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order:DOI</w:t>
      </w:r>
      <w:r w:rsidRPr="00D1290A">
        <w:rPr>
          <w:rFonts w:cs="Arial"/>
          <w:color w:val="0000FF"/>
        </w:rPr>
        <w:t>&gt;</w:t>
      </w:r>
      <w:r w:rsidRPr="00D1290A">
        <w:rPr>
          <w:rFonts w:cs="Arial"/>
          <w:bCs/>
        </w:rPr>
        <w:t>0</w:t>
      </w:r>
      <w:r w:rsidRPr="00D1290A">
        <w:rPr>
          <w:rFonts w:cs="Arial"/>
          <w:color w:val="0000FF"/>
        </w:rPr>
        <w:t>&lt;/</w:t>
      </w:r>
      <w:r w:rsidRPr="00D1290A">
        <w:rPr>
          <w:rFonts w:cs="Arial"/>
          <w:color w:val="990000"/>
        </w:rPr>
        <w:t>order:DOI</w:t>
      </w:r>
      <w:r w:rsidRPr="00D1290A">
        <w:rPr>
          <w:rFonts w:cs="Arial"/>
          <w:color w:val="0000FF"/>
        </w:rPr>
        <w:t>&gt;</w:t>
      </w:r>
      <w:r w:rsidRPr="00D1290A">
        <w:rPr>
          <w:rFonts w:cs="Arial"/>
          <w:szCs w:val="20"/>
        </w:rPr>
        <w:t xml:space="preserve"> </w:t>
      </w:r>
    </w:p>
    <w:p w14:paraId="3F0BE08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order:DLNUM</w:t>
      </w:r>
      <w:r w:rsidRPr="00D1290A">
        <w:rPr>
          <w:rFonts w:cs="Arial"/>
          <w:color w:val="0000FF"/>
        </w:rPr>
        <w:t>&gt;</w:t>
      </w:r>
      <w:r w:rsidRPr="00D1290A">
        <w:rPr>
          <w:rFonts w:cs="Arial"/>
          <w:bCs/>
        </w:rPr>
        <w:t>0001</w:t>
      </w:r>
      <w:r w:rsidRPr="00D1290A">
        <w:rPr>
          <w:rFonts w:cs="Arial"/>
          <w:color w:val="0000FF"/>
        </w:rPr>
        <w:t>&lt;/</w:t>
      </w:r>
      <w:r w:rsidRPr="00D1290A">
        <w:rPr>
          <w:rFonts w:cs="Arial"/>
          <w:color w:val="990000"/>
        </w:rPr>
        <w:t>order:DLNUM</w:t>
      </w:r>
      <w:r w:rsidRPr="00D1290A">
        <w:rPr>
          <w:rFonts w:cs="Arial"/>
          <w:color w:val="0000FF"/>
        </w:rPr>
        <w:t>&gt;</w:t>
      </w:r>
      <w:r w:rsidRPr="00D1290A">
        <w:rPr>
          <w:rFonts w:cs="Arial"/>
          <w:szCs w:val="20"/>
        </w:rPr>
        <w:t xml:space="preserve"> </w:t>
      </w:r>
    </w:p>
    <w:p w14:paraId="45B09FF0"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order:LISTING_CNTRL</w:t>
      </w:r>
      <w:r w:rsidRPr="00D1290A">
        <w:rPr>
          <w:rFonts w:cs="Arial"/>
          <w:color w:val="0000FF"/>
        </w:rPr>
        <w:t>&gt;</w:t>
      </w:r>
    </w:p>
    <w:p w14:paraId="23F48352" w14:textId="77777777" w:rsidR="001567C2" w:rsidRPr="00D1290A" w:rsidRDefault="001567C2" w:rsidP="001567C2">
      <w:pPr>
        <w:ind w:hanging="480"/>
        <w:rPr>
          <w:rFonts w:cs="Arial"/>
          <w:szCs w:val="20"/>
        </w:rPr>
      </w:pPr>
      <w:hyperlink r:id="rId1029"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order:LISTING_INSTRUCTION</w:t>
      </w:r>
      <w:r w:rsidRPr="00D1290A">
        <w:rPr>
          <w:rFonts w:cs="Arial"/>
          <w:color w:val="0000FF"/>
        </w:rPr>
        <w:t>&gt;</w:t>
      </w:r>
    </w:p>
    <w:p w14:paraId="765E9F0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order:LTN</w:t>
      </w:r>
      <w:r w:rsidRPr="00D1290A">
        <w:rPr>
          <w:rFonts w:cs="Arial"/>
          <w:color w:val="0000FF"/>
        </w:rPr>
        <w:t>&gt;</w:t>
      </w:r>
      <w:r w:rsidRPr="00D1290A">
        <w:rPr>
          <w:rFonts w:cs="Arial"/>
          <w:szCs w:val="20"/>
        </w:rPr>
        <w:t xml:space="preserve"> </w:t>
      </w:r>
    </w:p>
    <w:p w14:paraId="2708B3C1" w14:textId="77777777" w:rsidR="001567C2" w:rsidRPr="00D1290A" w:rsidRDefault="001567C2" w:rsidP="001567C2">
      <w:pPr>
        <w:ind w:hanging="480"/>
        <w:rPr>
          <w:rFonts w:cs="Arial"/>
          <w:szCs w:val="20"/>
        </w:rPr>
      </w:pPr>
      <w:hyperlink r:id="rId1030"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order:LIST_NAME_GRP</w:t>
      </w:r>
      <w:r w:rsidRPr="00D1290A">
        <w:rPr>
          <w:rFonts w:cs="Arial"/>
          <w:color w:val="0000FF"/>
        </w:rPr>
        <w:t>&gt;</w:t>
      </w:r>
    </w:p>
    <w:p w14:paraId="13E4BAA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order:LNLN</w:t>
      </w:r>
      <w:r w:rsidRPr="00D1290A">
        <w:rPr>
          <w:rFonts w:cs="Arial"/>
          <w:color w:val="0000FF"/>
        </w:rPr>
        <w:t>&gt;</w:t>
      </w:r>
      <w:r w:rsidRPr="00D1290A">
        <w:rPr>
          <w:rFonts w:cs="Arial"/>
          <w:bCs/>
        </w:rPr>
        <w:t>Nites</w:t>
      </w:r>
      <w:r w:rsidRPr="00D1290A">
        <w:rPr>
          <w:rFonts w:cs="Arial"/>
          <w:color w:val="0000FF"/>
        </w:rPr>
        <w:t>&lt;/</w:t>
      </w:r>
      <w:r w:rsidRPr="00D1290A">
        <w:rPr>
          <w:rFonts w:cs="Arial"/>
          <w:color w:val="990000"/>
        </w:rPr>
        <w:t>order:LNLN</w:t>
      </w:r>
      <w:r w:rsidRPr="00D1290A">
        <w:rPr>
          <w:rFonts w:cs="Arial"/>
          <w:color w:val="0000FF"/>
        </w:rPr>
        <w:t>&gt;</w:t>
      </w:r>
      <w:r w:rsidRPr="00D1290A">
        <w:rPr>
          <w:rFonts w:cs="Arial"/>
          <w:szCs w:val="20"/>
        </w:rPr>
        <w:t xml:space="preserve"> </w:t>
      </w:r>
    </w:p>
    <w:p w14:paraId="48DA1DD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order:LNFN</w:t>
      </w:r>
      <w:r w:rsidRPr="00D1290A">
        <w:rPr>
          <w:rFonts w:cs="Arial"/>
          <w:color w:val="0000FF"/>
        </w:rPr>
        <w:t>&gt;</w:t>
      </w:r>
      <w:r w:rsidRPr="00D1290A">
        <w:rPr>
          <w:rFonts w:cs="Arial"/>
          <w:bCs/>
        </w:rPr>
        <w:t>Stormy</w:t>
      </w:r>
      <w:r w:rsidRPr="00D1290A">
        <w:rPr>
          <w:rFonts w:cs="Arial"/>
          <w:color w:val="0000FF"/>
        </w:rPr>
        <w:t>&lt;/</w:t>
      </w:r>
      <w:r w:rsidRPr="00D1290A">
        <w:rPr>
          <w:rFonts w:cs="Arial"/>
          <w:color w:val="990000"/>
        </w:rPr>
        <w:t>order:LNFN</w:t>
      </w:r>
      <w:r w:rsidRPr="00D1290A">
        <w:rPr>
          <w:rFonts w:cs="Arial"/>
          <w:color w:val="0000FF"/>
        </w:rPr>
        <w:t>&gt;</w:t>
      </w:r>
      <w:r w:rsidRPr="00D1290A">
        <w:rPr>
          <w:rFonts w:cs="Arial"/>
          <w:szCs w:val="20"/>
        </w:rPr>
        <w:t xml:space="preserve"> </w:t>
      </w:r>
    </w:p>
    <w:p w14:paraId="72B8AF21"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order:LIST_NAME_GRP</w:t>
      </w:r>
      <w:r w:rsidRPr="00D1290A">
        <w:rPr>
          <w:rFonts w:cs="Arial"/>
          <w:color w:val="0000FF"/>
        </w:rPr>
        <w:t>&gt;</w:t>
      </w:r>
    </w:p>
    <w:p w14:paraId="32236AE4" w14:textId="77777777" w:rsidR="001567C2" w:rsidRPr="00D1290A" w:rsidRDefault="001567C2" w:rsidP="001567C2">
      <w:pPr>
        <w:ind w:hanging="480"/>
        <w:rPr>
          <w:rFonts w:cs="Arial"/>
          <w:szCs w:val="20"/>
        </w:rPr>
      </w:pPr>
      <w:hyperlink r:id="rId1031"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order:LIST_ADDR_GRP</w:t>
      </w:r>
      <w:r w:rsidRPr="00D1290A">
        <w:rPr>
          <w:rFonts w:cs="Arial"/>
          <w:color w:val="0000FF"/>
        </w:rPr>
        <w:t>&gt;</w:t>
      </w:r>
    </w:p>
    <w:p w14:paraId="13C887D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order:LANO</w:t>
      </w:r>
      <w:r w:rsidRPr="00D1290A">
        <w:rPr>
          <w:rFonts w:cs="Arial"/>
          <w:color w:val="0000FF"/>
        </w:rPr>
        <w:t>&gt;</w:t>
      </w:r>
      <w:r w:rsidRPr="00D1290A">
        <w:rPr>
          <w:rFonts w:cs="Arial"/>
          <w:bCs/>
        </w:rPr>
        <w:t>968</w:t>
      </w:r>
      <w:r w:rsidRPr="00D1290A">
        <w:rPr>
          <w:rFonts w:cs="Arial"/>
          <w:color w:val="0000FF"/>
        </w:rPr>
        <w:t>&lt;/</w:t>
      </w:r>
      <w:r w:rsidRPr="00D1290A">
        <w:rPr>
          <w:rFonts w:cs="Arial"/>
          <w:color w:val="990000"/>
        </w:rPr>
        <w:t>order:LANO</w:t>
      </w:r>
      <w:r w:rsidRPr="00D1290A">
        <w:rPr>
          <w:rFonts w:cs="Arial"/>
          <w:color w:val="0000FF"/>
        </w:rPr>
        <w:t>&gt;</w:t>
      </w:r>
      <w:r w:rsidRPr="00D1290A">
        <w:rPr>
          <w:rFonts w:cs="Arial"/>
          <w:szCs w:val="20"/>
        </w:rPr>
        <w:t xml:space="preserve"> </w:t>
      </w:r>
    </w:p>
    <w:p w14:paraId="0F111DBA"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order:LASN</w:t>
      </w:r>
      <w:r w:rsidRPr="00D1290A">
        <w:rPr>
          <w:rFonts w:cs="Arial"/>
          <w:color w:val="0000FF"/>
        </w:rPr>
        <w:t>&gt;</w:t>
      </w:r>
      <w:r w:rsidRPr="00D1290A">
        <w:rPr>
          <w:rFonts w:cs="Arial"/>
          <w:bCs/>
        </w:rPr>
        <w:t>Howard</w:t>
      </w:r>
      <w:r w:rsidRPr="00D1290A">
        <w:rPr>
          <w:rFonts w:cs="Arial"/>
          <w:color w:val="0000FF"/>
        </w:rPr>
        <w:t>&lt;/</w:t>
      </w:r>
      <w:r w:rsidRPr="00D1290A">
        <w:rPr>
          <w:rFonts w:cs="Arial"/>
          <w:color w:val="990000"/>
        </w:rPr>
        <w:t>order:LASN</w:t>
      </w:r>
      <w:r w:rsidRPr="00D1290A">
        <w:rPr>
          <w:rFonts w:cs="Arial"/>
          <w:color w:val="0000FF"/>
        </w:rPr>
        <w:t>&gt;</w:t>
      </w:r>
      <w:r w:rsidRPr="00D1290A">
        <w:rPr>
          <w:rFonts w:cs="Arial"/>
          <w:szCs w:val="20"/>
        </w:rPr>
        <w:t xml:space="preserve"> </w:t>
      </w:r>
    </w:p>
    <w:p w14:paraId="1EAE266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order:LATH</w:t>
      </w:r>
      <w:r w:rsidRPr="00D1290A">
        <w:rPr>
          <w:rFonts w:cs="Arial"/>
          <w:color w:val="0000FF"/>
        </w:rPr>
        <w:t>&gt;</w:t>
      </w:r>
      <w:r w:rsidRPr="00D1290A">
        <w:rPr>
          <w:rFonts w:cs="Arial"/>
          <w:bCs/>
        </w:rPr>
        <w:t>Av</w:t>
      </w:r>
      <w:r w:rsidRPr="00D1290A">
        <w:rPr>
          <w:rFonts w:cs="Arial"/>
          <w:color w:val="0000FF"/>
        </w:rPr>
        <w:t>&lt;/</w:t>
      </w:r>
      <w:r w:rsidRPr="00D1290A">
        <w:rPr>
          <w:rFonts w:cs="Arial"/>
          <w:color w:val="990000"/>
        </w:rPr>
        <w:t>order:LATH</w:t>
      </w:r>
      <w:r w:rsidRPr="00D1290A">
        <w:rPr>
          <w:rFonts w:cs="Arial"/>
          <w:color w:val="0000FF"/>
        </w:rPr>
        <w:t>&gt;</w:t>
      </w:r>
      <w:r w:rsidRPr="00D1290A">
        <w:rPr>
          <w:rFonts w:cs="Arial"/>
          <w:szCs w:val="20"/>
        </w:rPr>
        <w:t xml:space="preserve"> </w:t>
      </w:r>
    </w:p>
    <w:p w14:paraId="1A037830"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order:LIST_ADDR_GRP</w:t>
      </w:r>
      <w:r w:rsidRPr="00D1290A">
        <w:rPr>
          <w:rFonts w:cs="Arial"/>
          <w:color w:val="0000FF"/>
        </w:rPr>
        <w:t>&gt;</w:t>
      </w:r>
    </w:p>
    <w:p w14:paraId="12268336"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order:LISTING_INSTRUCTION</w:t>
      </w:r>
      <w:r w:rsidRPr="00D1290A">
        <w:rPr>
          <w:rFonts w:cs="Arial"/>
          <w:color w:val="0000FF"/>
        </w:rPr>
        <w:t>&gt;</w:t>
      </w:r>
    </w:p>
    <w:p w14:paraId="6A8463D0"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order:LISTING_INFO</w:t>
      </w:r>
      <w:r w:rsidRPr="00D1290A">
        <w:rPr>
          <w:rFonts w:cs="Arial"/>
          <w:color w:val="0000FF"/>
        </w:rPr>
        <w:t>&gt;</w:t>
      </w:r>
    </w:p>
    <w:p w14:paraId="73F6216A"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order:DL</w:t>
      </w:r>
      <w:r w:rsidRPr="00D1290A">
        <w:rPr>
          <w:rFonts w:cs="Arial"/>
          <w:color w:val="0000FF"/>
        </w:rPr>
        <w:t>&gt;</w:t>
      </w:r>
    </w:p>
    <w:p w14:paraId="446CCD34"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order:LSR_ORD_REQ</w:t>
      </w:r>
      <w:r w:rsidRPr="00D1290A">
        <w:rPr>
          <w:rFonts w:cs="Arial"/>
          <w:color w:val="0000FF"/>
        </w:rPr>
        <w:t>&gt;</w:t>
      </w:r>
    </w:p>
    <w:p w14:paraId="1D091ABC"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uom:ATT_LSR_ORD_REQ</w:t>
      </w:r>
      <w:r w:rsidRPr="00D1290A">
        <w:rPr>
          <w:rFonts w:cs="Arial"/>
          <w:color w:val="0000FF"/>
        </w:rPr>
        <w:t>&gt;</w:t>
      </w:r>
    </w:p>
    <w:p w14:paraId="015365C8" w14:textId="77777777" w:rsidR="001567C2" w:rsidRPr="00D1290A" w:rsidRDefault="001567C2" w:rsidP="001567C2"/>
    <w:p w14:paraId="77746812" w14:textId="77777777" w:rsidR="001567C2" w:rsidRPr="00D1290A" w:rsidRDefault="001567C2" w:rsidP="001567C2"/>
    <w:p w14:paraId="47C96025" w14:textId="77777777" w:rsidR="001567C2" w:rsidRPr="00D1290A" w:rsidRDefault="001567C2" w:rsidP="001567C2">
      <w:r w:rsidRPr="00D1290A">
        <w:t>XML OUTPUT:</w:t>
      </w:r>
    </w:p>
    <w:p w14:paraId="137A3626" w14:textId="77777777" w:rsidR="001567C2" w:rsidRPr="00D1290A" w:rsidRDefault="001567C2" w:rsidP="001567C2"/>
    <w:p w14:paraId="0B1CE618"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senderid</w:t>
      </w:r>
      <w:r w:rsidRPr="00D1290A">
        <w:rPr>
          <w:rFonts w:cs="Arial"/>
          <w:color w:val="0000FF"/>
        </w:rPr>
        <w:t>&gt;</w:t>
      </w:r>
      <w:r w:rsidRPr="00D1290A">
        <w:rPr>
          <w:rFonts w:cs="Arial"/>
          <w:bCs/>
        </w:rPr>
        <w:t>ATT-OR-SAT</w:t>
      </w:r>
      <w:r w:rsidRPr="00D1290A">
        <w:rPr>
          <w:rFonts w:cs="Arial"/>
          <w:color w:val="0000FF"/>
        </w:rPr>
        <w:t>&lt;/</w:t>
      </w:r>
      <w:r w:rsidRPr="00D1290A">
        <w:rPr>
          <w:rFonts w:cs="Arial"/>
          <w:color w:val="990000"/>
        </w:rPr>
        <w:t>senderid</w:t>
      </w:r>
      <w:r w:rsidRPr="00D1290A">
        <w:rPr>
          <w:rFonts w:cs="Arial"/>
          <w:color w:val="0000FF"/>
        </w:rPr>
        <w:t>&gt;</w:t>
      </w:r>
      <w:r w:rsidRPr="00D1290A">
        <w:rPr>
          <w:rFonts w:cs="Arial"/>
          <w:szCs w:val="20"/>
        </w:rPr>
        <w:t xml:space="preserve"> </w:t>
      </w:r>
    </w:p>
    <w:p w14:paraId="6EB3ED4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receiverid</w:t>
      </w:r>
      <w:r w:rsidRPr="00D1290A">
        <w:rPr>
          <w:rFonts w:cs="Arial"/>
          <w:color w:val="0000FF"/>
        </w:rPr>
        <w:t>&gt;</w:t>
      </w:r>
      <w:r w:rsidRPr="00D1290A">
        <w:rPr>
          <w:rFonts w:cs="Arial"/>
          <w:bCs/>
        </w:rPr>
        <w:t>CTE-VALIDATOR</w:t>
      </w:r>
      <w:r w:rsidRPr="00D1290A">
        <w:rPr>
          <w:rFonts w:cs="Arial"/>
          <w:color w:val="0000FF"/>
        </w:rPr>
        <w:t>&lt;/</w:t>
      </w:r>
      <w:r w:rsidRPr="00D1290A">
        <w:rPr>
          <w:rFonts w:cs="Arial"/>
          <w:color w:val="990000"/>
        </w:rPr>
        <w:t>receiverid</w:t>
      </w:r>
      <w:r w:rsidRPr="00D1290A">
        <w:rPr>
          <w:rFonts w:cs="Arial"/>
          <w:color w:val="0000FF"/>
        </w:rPr>
        <w:t>&gt;</w:t>
      </w:r>
      <w:r w:rsidRPr="00D1290A">
        <w:rPr>
          <w:rFonts w:cs="Arial"/>
          <w:szCs w:val="20"/>
        </w:rPr>
        <w:t xml:space="preserve"> </w:t>
      </w:r>
    </w:p>
    <w:p w14:paraId="07A380D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interfaceid</w:t>
      </w:r>
      <w:r w:rsidRPr="00D1290A">
        <w:rPr>
          <w:rFonts w:cs="Arial"/>
          <w:color w:val="0000FF"/>
        </w:rPr>
        <w:t>&gt;</w:t>
      </w:r>
      <w:r w:rsidRPr="00D1290A">
        <w:rPr>
          <w:rFonts w:cs="Arial"/>
          <w:bCs/>
        </w:rPr>
        <w:t>CTE-1005-OR-XML-IB</w:t>
      </w:r>
      <w:r w:rsidRPr="00D1290A">
        <w:rPr>
          <w:rFonts w:cs="Arial"/>
          <w:color w:val="0000FF"/>
        </w:rPr>
        <w:t>&lt;/</w:t>
      </w:r>
      <w:r w:rsidRPr="00D1290A">
        <w:rPr>
          <w:rFonts w:cs="Arial"/>
          <w:color w:val="990000"/>
        </w:rPr>
        <w:t>interfaceid</w:t>
      </w:r>
      <w:r w:rsidRPr="00D1290A">
        <w:rPr>
          <w:rFonts w:cs="Arial"/>
          <w:color w:val="0000FF"/>
        </w:rPr>
        <w:t>&gt;</w:t>
      </w:r>
      <w:r w:rsidRPr="00D1290A">
        <w:rPr>
          <w:rFonts w:cs="Arial"/>
          <w:szCs w:val="20"/>
        </w:rPr>
        <w:t xml:space="preserve"> </w:t>
      </w:r>
    </w:p>
    <w:p w14:paraId="2693425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messagetype</w:t>
      </w:r>
      <w:r w:rsidRPr="00D1290A">
        <w:rPr>
          <w:rFonts w:cs="Arial"/>
          <w:color w:val="0000FF"/>
        </w:rPr>
        <w:t>&gt;</w:t>
      </w:r>
      <w:r w:rsidRPr="00D1290A">
        <w:rPr>
          <w:rFonts w:cs="Arial"/>
          <w:bCs/>
        </w:rPr>
        <w:t>LSRUOM</w:t>
      </w:r>
      <w:r w:rsidRPr="00D1290A">
        <w:rPr>
          <w:rFonts w:cs="Arial"/>
          <w:color w:val="0000FF"/>
        </w:rPr>
        <w:t>&lt;/</w:t>
      </w:r>
      <w:r w:rsidRPr="00D1290A">
        <w:rPr>
          <w:rFonts w:cs="Arial"/>
          <w:color w:val="990000"/>
        </w:rPr>
        <w:t>messagetype</w:t>
      </w:r>
      <w:r w:rsidRPr="00D1290A">
        <w:rPr>
          <w:rFonts w:cs="Arial"/>
          <w:color w:val="0000FF"/>
        </w:rPr>
        <w:t>&gt;</w:t>
      </w:r>
      <w:r w:rsidRPr="00D1290A">
        <w:rPr>
          <w:rFonts w:cs="Arial"/>
          <w:szCs w:val="20"/>
        </w:rPr>
        <w:t xml:space="preserve"> </w:t>
      </w:r>
    </w:p>
    <w:p w14:paraId="7A64522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lsogversion</w:t>
      </w:r>
      <w:r w:rsidRPr="00D1290A">
        <w:rPr>
          <w:rFonts w:cs="Arial"/>
          <w:color w:val="0000FF"/>
        </w:rPr>
        <w:t>&gt;</w:t>
      </w:r>
      <w:r w:rsidRPr="00D1290A">
        <w:rPr>
          <w:rFonts w:cs="Arial"/>
          <w:bCs/>
        </w:rPr>
        <w:t>10.05</w:t>
      </w:r>
      <w:r w:rsidRPr="00D1290A">
        <w:rPr>
          <w:rFonts w:cs="Arial"/>
          <w:color w:val="0000FF"/>
        </w:rPr>
        <w:t>&lt;/</w:t>
      </w:r>
      <w:r w:rsidRPr="00D1290A">
        <w:rPr>
          <w:rFonts w:cs="Arial"/>
          <w:color w:val="990000"/>
        </w:rPr>
        <w:t>lsogversion</w:t>
      </w:r>
      <w:r w:rsidRPr="00D1290A">
        <w:rPr>
          <w:rFonts w:cs="Arial"/>
          <w:color w:val="0000FF"/>
        </w:rPr>
        <w:t>&gt;</w:t>
      </w:r>
      <w:r w:rsidRPr="00D1290A">
        <w:rPr>
          <w:rFonts w:cs="Arial"/>
          <w:szCs w:val="20"/>
        </w:rPr>
        <w:t xml:space="preserve"> </w:t>
      </w:r>
    </w:p>
    <w:p w14:paraId="75B0808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ordertype</w:t>
      </w:r>
      <w:r w:rsidRPr="00D1290A">
        <w:rPr>
          <w:rFonts w:cs="Arial"/>
          <w:color w:val="0000FF"/>
        </w:rPr>
        <w:t>&gt;</w:t>
      </w:r>
      <w:r w:rsidRPr="00D1290A">
        <w:rPr>
          <w:rFonts w:cs="Arial"/>
          <w:bCs/>
        </w:rPr>
        <w:t>ORDER</w:t>
      </w:r>
      <w:r w:rsidRPr="00D1290A">
        <w:rPr>
          <w:rFonts w:cs="Arial"/>
          <w:color w:val="0000FF"/>
        </w:rPr>
        <w:t>&lt;/</w:t>
      </w:r>
      <w:r w:rsidRPr="00D1290A">
        <w:rPr>
          <w:rFonts w:cs="Arial"/>
          <w:color w:val="990000"/>
        </w:rPr>
        <w:t>ordertype</w:t>
      </w:r>
      <w:r w:rsidRPr="00D1290A">
        <w:rPr>
          <w:rFonts w:cs="Arial"/>
          <w:color w:val="0000FF"/>
        </w:rPr>
        <w:t>&gt;</w:t>
      </w:r>
      <w:r w:rsidRPr="00D1290A">
        <w:rPr>
          <w:rFonts w:cs="Arial"/>
          <w:szCs w:val="20"/>
        </w:rPr>
        <w:t xml:space="preserve"> </w:t>
      </w:r>
    </w:p>
    <w:p w14:paraId="0F3EA2B8"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header</w:t>
      </w:r>
      <w:r w:rsidRPr="00D1290A">
        <w:rPr>
          <w:rFonts w:cs="Arial"/>
          <w:color w:val="0000FF"/>
        </w:rPr>
        <w:t>&gt;</w:t>
      </w:r>
    </w:p>
    <w:p w14:paraId="70F515D4" w14:textId="77777777" w:rsidR="001567C2" w:rsidRPr="00D1290A" w:rsidRDefault="001567C2" w:rsidP="001567C2">
      <w:pPr>
        <w:ind w:hanging="480"/>
        <w:rPr>
          <w:rFonts w:cs="Arial"/>
          <w:szCs w:val="20"/>
        </w:rPr>
      </w:pPr>
      <w:hyperlink r:id="rId1032"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m2:LSR_RESP</w:t>
      </w:r>
      <w:r w:rsidRPr="00D1290A">
        <w:rPr>
          <w:rFonts w:cs="Arial"/>
          <w:color w:val="FF0000"/>
        </w:rPr>
        <w:t xml:space="preserve"> xmlns:m2</w:t>
      </w:r>
      <w:r w:rsidRPr="00D1290A">
        <w:rPr>
          <w:rFonts w:cs="Arial"/>
          <w:color w:val="0000FF"/>
        </w:rPr>
        <w:t>="</w:t>
      </w:r>
      <w:r w:rsidRPr="00D1290A">
        <w:rPr>
          <w:rFonts w:cs="Arial"/>
          <w:bCs/>
          <w:color w:val="FF0000"/>
          <w:szCs w:val="20"/>
        </w:rPr>
        <w:t>http://lsr.att.com/obf/tML/UOM</w:t>
      </w:r>
      <w:r w:rsidRPr="00D1290A">
        <w:rPr>
          <w:rFonts w:cs="Arial"/>
          <w:color w:val="0000FF"/>
        </w:rPr>
        <w:t>"&gt;</w:t>
      </w:r>
    </w:p>
    <w:p w14:paraId="05534D92" w14:textId="77777777" w:rsidR="001567C2" w:rsidRPr="00D1290A" w:rsidRDefault="001567C2" w:rsidP="001567C2">
      <w:pPr>
        <w:ind w:hanging="480"/>
        <w:rPr>
          <w:rFonts w:cs="Arial"/>
          <w:szCs w:val="20"/>
        </w:rPr>
      </w:pPr>
      <w:hyperlink r:id="rId1033"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m2:HDR</w:t>
      </w:r>
      <w:r w:rsidRPr="00D1290A">
        <w:rPr>
          <w:rFonts w:cs="Arial"/>
          <w:color w:val="0000FF"/>
        </w:rPr>
        <w:t>&gt;</w:t>
      </w:r>
    </w:p>
    <w:p w14:paraId="67D38EB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m2:MESSAGE_ID</w:t>
      </w:r>
      <w:r w:rsidRPr="00D1290A">
        <w:rPr>
          <w:rFonts w:cs="Arial"/>
          <w:color w:val="0000FF"/>
        </w:rPr>
        <w:t>&gt;</w:t>
      </w:r>
      <w:r w:rsidRPr="00D1290A">
        <w:rPr>
          <w:rFonts w:cs="Arial"/>
          <w:bCs/>
        </w:rPr>
        <w:t>1247232369276321.07348768396395</w:t>
      </w:r>
      <w:r w:rsidRPr="00D1290A">
        <w:rPr>
          <w:rFonts w:cs="Arial"/>
          <w:color w:val="0000FF"/>
        </w:rPr>
        <w:t>&lt;/</w:t>
      </w:r>
      <w:r w:rsidRPr="00D1290A">
        <w:rPr>
          <w:rFonts w:cs="Arial"/>
          <w:color w:val="990000"/>
        </w:rPr>
        <w:t>m2:MESSAGE_ID</w:t>
      </w:r>
      <w:r w:rsidRPr="00D1290A">
        <w:rPr>
          <w:rFonts w:cs="Arial"/>
          <w:color w:val="0000FF"/>
        </w:rPr>
        <w:t>&gt;</w:t>
      </w:r>
      <w:r w:rsidRPr="00D1290A">
        <w:rPr>
          <w:rFonts w:cs="Arial"/>
          <w:szCs w:val="20"/>
        </w:rPr>
        <w:t xml:space="preserve"> </w:t>
      </w:r>
    </w:p>
    <w:p w14:paraId="3A16D08E" w14:textId="77777777" w:rsidR="001567C2" w:rsidRPr="008C51B0" w:rsidRDefault="001567C2" w:rsidP="001567C2">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m2:CCNA</w:t>
      </w:r>
      <w:r w:rsidRPr="008C51B0">
        <w:rPr>
          <w:rFonts w:cs="Arial"/>
          <w:color w:val="0000FF"/>
          <w:lang w:val="es-ES"/>
        </w:rPr>
        <w:t>&gt;</w:t>
      </w:r>
      <w:r w:rsidRPr="008C51B0">
        <w:rPr>
          <w:rFonts w:cs="Arial"/>
          <w:bCs/>
          <w:lang w:val="es-ES"/>
        </w:rPr>
        <w:t>ZXL</w:t>
      </w:r>
      <w:r w:rsidRPr="008C51B0">
        <w:rPr>
          <w:rFonts w:cs="Arial"/>
          <w:color w:val="0000FF"/>
          <w:lang w:val="es-ES"/>
        </w:rPr>
        <w:t>&lt;/</w:t>
      </w:r>
      <w:r w:rsidRPr="008C51B0">
        <w:rPr>
          <w:rFonts w:cs="Arial"/>
          <w:color w:val="990000"/>
          <w:lang w:val="es-ES"/>
        </w:rPr>
        <w:t>m2:CCNA</w:t>
      </w:r>
      <w:r w:rsidRPr="008C51B0">
        <w:rPr>
          <w:rFonts w:cs="Arial"/>
          <w:color w:val="0000FF"/>
          <w:lang w:val="es-ES"/>
        </w:rPr>
        <w:t>&gt;</w:t>
      </w:r>
      <w:r w:rsidRPr="008C51B0">
        <w:rPr>
          <w:rFonts w:cs="Arial"/>
          <w:szCs w:val="20"/>
          <w:lang w:val="es-ES"/>
        </w:rPr>
        <w:t xml:space="preserve"> </w:t>
      </w:r>
    </w:p>
    <w:p w14:paraId="184BBBC5" w14:textId="77777777" w:rsidR="001567C2" w:rsidRPr="00D1290A" w:rsidRDefault="001567C2" w:rsidP="001567C2">
      <w:pPr>
        <w:ind w:hanging="48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m2:MSG_TIMESTAMP</w:t>
      </w:r>
      <w:r w:rsidRPr="00D1290A">
        <w:rPr>
          <w:rFonts w:cs="Arial"/>
          <w:color w:val="0000FF"/>
        </w:rPr>
        <w:t>&gt;</w:t>
      </w:r>
      <w:r w:rsidRPr="00D1290A">
        <w:rPr>
          <w:rFonts w:cs="Arial"/>
          <w:bCs/>
        </w:rPr>
        <w:t>2009-07-10T08:26:09-05:00</w:t>
      </w:r>
      <w:r w:rsidRPr="00D1290A">
        <w:rPr>
          <w:rFonts w:cs="Arial"/>
          <w:color w:val="0000FF"/>
        </w:rPr>
        <w:t>&lt;/</w:t>
      </w:r>
      <w:r w:rsidRPr="00D1290A">
        <w:rPr>
          <w:rFonts w:cs="Arial"/>
          <w:color w:val="990000"/>
        </w:rPr>
        <w:t>m2:MSG_TIMESTAMP</w:t>
      </w:r>
      <w:r w:rsidRPr="00D1290A">
        <w:rPr>
          <w:rFonts w:cs="Arial"/>
          <w:color w:val="0000FF"/>
        </w:rPr>
        <w:t>&gt;</w:t>
      </w:r>
      <w:r w:rsidRPr="00D1290A">
        <w:rPr>
          <w:rFonts w:cs="Arial"/>
          <w:szCs w:val="20"/>
        </w:rPr>
        <w:t xml:space="preserve"> </w:t>
      </w:r>
    </w:p>
    <w:p w14:paraId="2C6F226D" w14:textId="77777777" w:rsidR="001567C2" w:rsidRPr="008C51B0" w:rsidRDefault="001567C2" w:rsidP="001567C2">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m2:PON</w:t>
      </w:r>
      <w:r w:rsidRPr="008C51B0">
        <w:rPr>
          <w:rFonts w:cs="Arial"/>
          <w:color w:val="0000FF"/>
          <w:lang w:val="es-ES"/>
        </w:rPr>
        <w:t>&gt;</w:t>
      </w:r>
      <w:r w:rsidRPr="008C51B0">
        <w:rPr>
          <w:rFonts w:cs="Arial"/>
          <w:bCs/>
          <w:lang w:val="es-ES"/>
        </w:rPr>
        <w:t>0710-M044</w:t>
      </w:r>
      <w:r w:rsidRPr="008C51B0">
        <w:rPr>
          <w:rFonts w:cs="Arial"/>
          <w:color w:val="0000FF"/>
          <w:lang w:val="es-ES"/>
        </w:rPr>
        <w:t>&lt;/</w:t>
      </w:r>
      <w:r w:rsidRPr="008C51B0">
        <w:rPr>
          <w:rFonts w:cs="Arial"/>
          <w:color w:val="990000"/>
          <w:lang w:val="es-ES"/>
        </w:rPr>
        <w:t>m2:PON</w:t>
      </w:r>
      <w:r w:rsidRPr="008C51B0">
        <w:rPr>
          <w:rFonts w:cs="Arial"/>
          <w:color w:val="0000FF"/>
          <w:lang w:val="es-ES"/>
        </w:rPr>
        <w:t>&gt;</w:t>
      </w:r>
      <w:r w:rsidRPr="008C51B0">
        <w:rPr>
          <w:rFonts w:cs="Arial"/>
          <w:szCs w:val="20"/>
          <w:lang w:val="es-ES"/>
        </w:rPr>
        <w:t xml:space="preserve"> </w:t>
      </w:r>
    </w:p>
    <w:p w14:paraId="3E88695E" w14:textId="77777777" w:rsidR="001567C2" w:rsidRPr="008C51B0" w:rsidRDefault="001567C2" w:rsidP="001567C2">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m2:VER</w:t>
      </w:r>
      <w:r w:rsidRPr="008C51B0">
        <w:rPr>
          <w:rFonts w:cs="Arial"/>
          <w:color w:val="0000FF"/>
          <w:lang w:val="es-ES"/>
        </w:rPr>
        <w:t>&gt;</w:t>
      </w:r>
      <w:r w:rsidRPr="008C51B0">
        <w:rPr>
          <w:rFonts w:cs="Arial"/>
          <w:bCs/>
          <w:lang w:val="es-ES"/>
        </w:rPr>
        <w:t>00</w:t>
      </w:r>
      <w:r w:rsidRPr="008C51B0">
        <w:rPr>
          <w:rFonts w:cs="Arial"/>
          <w:color w:val="0000FF"/>
          <w:lang w:val="es-ES"/>
        </w:rPr>
        <w:t>&lt;/</w:t>
      </w:r>
      <w:r w:rsidRPr="008C51B0">
        <w:rPr>
          <w:rFonts w:cs="Arial"/>
          <w:color w:val="990000"/>
          <w:lang w:val="es-ES"/>
        </w:rPr>
        <w:t>m2:VER</w:t>
      </w:r>
      <w:r w:rsidRPr="008C51B0">
        <w:rPr>
          <w:rFonts w:cs="Arial"/>
          <w:color w:val="0000FF"/>
          <w:lang w:val="es-ES"/>
        </w:rPr>
        <w:t>&gt;</w:t>
      </w:r>
      <w:r w:rsidRPr="008C51B0">
        <w:rPr>
          <w:rFonts w:cs="Arial"/>
          <w:szCs w:val="20"/>
          <w:lang w:val="es-ES"/>
        </w:rPr>
        <w:t xml:space="preserve"> </w:t>
      </w:r>
    </w:p>
    <w:p w14:paraId="123F16B7" w14:textId="77777777" w:rsidR="001567C2" w:rsidRPr="008C51B0" w:rsidRDefault="001567C2" w:rsidP="001567C2">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m2:ATN</w:t>
      </w:r>
      <w:r w:rsidRPr="008C51B0">
        <w:rPr>
          <w:rFonts w:cs="Arial"/>
          <w:color w:val="0000FF"/>
          <w:lang w:val="es-ES"/>
        </w:rPr>
        <w:t>&gt;</w:t>
      </w:r>
      <w:r w:rsidRPr="008C51B0">
        <w:rPr>
          <w:rFonts w:cs="Arial"/>
          <w:bCs/>
          <w:lang w:val="es-ES"/>
        </w:rPr>
        <w:t>2284369479</w:t>
      </w:r>
      <w:r w:rsidRPr="008C51B0">
        <w:rPr>
          <w:rFonts w:cs="Arial"/>
          <w:color w:val="0000FF"/>
          <w:lang w:val="es-ES"/>
        </w:rPr>
        <w:t>&lt;/</w:t>
      </w:r>
      <w:r w:rsidRPr="008C51B0">
        <w:rPr>
          <w:rFonts w:cs="Arial"/>
          <w:color w:val="990000"/>
          <w:lang w:val="es-ES"/>
        </w:rPr>
        <w:t>m2:ATN</w:t>
      </w:r>
      <w:r w:rsidRPr="008C51B0">
        <w:rPr>
          <w:rFonts w:cs="Arial"/>
          <w:color w:val="0000FF"/>
          <w:lang w:val="es-ES"/>
        </w:rPr>
        <w:t>&gt;</w:t>
      </w:r>
      <w:r w:rsidRPr="008C51B0">
        <w:rPr>
          <w:rFonts w:cs="Arial"/>
          <w:szCs w:val="20"/>
          <w:lang w:val="es-ES"/>
        </w:rPr>
        <w:t xml:space="preserve"> </w:t>
      </w:r>
    </w:p>
    <w:p w14:paraId="19571C9C" w14:textId="77777777" w:rsidR="001567C2" w:rsidRPr="008C51B0" w:rsidRDefault="001567C2" w:rsidP="001567C2">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m2:LSR_NO</w:t>
      </w:r>
      <w:r w:rsidRPr="008C51B0">
        <w:rPr>
          <w:rFonts w:cs="Arial"/>
          <w:color w:val="0000FF"/>
          <w:lang w:val="es-ES"/>
        </w:rPr>
        <w:t>&gt;</w:t>
      </w:r>
      <w:r w:rsidRPr="008C51B0">
        <w:rPr>
          <w:rFonts w:cs="Arial"/>
          <w:bCs/>
          <w:lang w:val="es-ES"/>
        </w:rPr>
        <w:t>20090710L00037-00</w:t>
      </w:r>
      <w:r w:rsidRPr="008C51B0">
        <w:rPr>
          <w:rFonts w:cs="Arial"/>
          <w:color w:val="0000FF"/>
          <w:lang w:val="es-ES"/>
        </w:rPr>
        <w:t>&lt;/</w:t>
      </w:r>
      <w:r w:rsidRPr="008C51B0">
        <w:rPr>
          <w:rFonts w:cs="Arial"/>
          <w:color w:val="990000"/>
          <w:lang w:val="es-ES"/>
        </w:rPr>
        <w:t>m2:LSR_NO</w:t>
      </w:r>
      <w:r w:rsidRPr="008C51B0">
        <w:rPr>
          <w:rFonts w:cs="Arial"/>
          <w:color w:val="0000FF"/>
          <w:lang w:val="es-ES"/>
        </w:rPr>
        <w:t>&gt;</w:t>
      </w:r>
      <w:r w:rsidRPr="008C51B0">
        <w:rPr>
          <w:rFonts w:cs="Arial"/>
          <w:szCs w:val="20"/>
          <w:lang w:val="es-ES"/>
        </w:rPr>
        <w:t xml:space="preserve"> </w:t>
      </w:r>
    </w:p>
    <w:p w14:paraId="3DF15401" w14:textId="77777777" w:rsidR="001567C2" w:rsidRPr="00D1290A" w:rsidRDefault="001567C2" w:rsidP="001567C2">
      <w:pPr>
        <w:ind w:hanging="48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m2:CC</w:t>
      </w:r>
      <w:r w:rsidRPr="00D1290A">
        <w:rPr>
          <w:rFonts w:cs="Arial"/>
          <w:color w:val="0000FF"/>
        </w:rPr>
        <w:t>&gt;</w:t>
      </w:r>
      <w:r w:rsidRPr="00D1290A">
        <w:rPr>
          <w:rFonts w:cs="Arial"/>
          <w:bCs/>
        </w:rPr>
        <w:t>9999</w:t>
      </w:r>
      <w:r w:rsidRPr="00D1290A">
        <w:rPr>
          <w:rFonts w:cs="Arial"/>
          <w:color w:val="0000FF"/>
        </w:rPr>
        <w:t>&lt;/</w:t>
      </w:r>
      <w:r w:rsidRPr="00D1290A">
        <w:rPr>
          <w:rFonts w:cs="Arial"/>
          <w:color w:val="990000"/>
        </w:rPr>
        <w:t>m2:CC</w:t>
      </w:r>
      <w:r w:rsidRPr="00D1290A">
        <w:rPr>
          <w:rFonts w:cs="Arial"/>
          <w:color w:val="0000FF"/>
        </w:rPr>
        <w:t>&gt;</w:t>
      </w:r>
      <w:r w:rsidRPr="00D1290A">
        <w:rPr>
          <w:rFonts w:cs="Arial"/>
          <w:szCs w:val="20"/>
        </w:rPr>
        <w:t xml:space="preserve"> </w:t>
      </w:r>
    </w:p>
    <w:p w14:paraId="6E30813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m2:CLEC_APPL_ID</w:t>
      </w:r>
      <w:r w:rsidRPr="00D1290A">
        <w:rPr>
          <w:rFonts w:cs="Arial"/>
          <w:color w:val="0000FF"/>
        </w:rPr>
        <w:t>&gt;</w:t>
      </w:r>
      <w:r w:rsidRPr="00D1290A">
        <w:rPr>
          <w:rFonts w:cs="Arial"/>
          <w:bCs/>
        </w:rPr>
        <w:t>CTE-VALIDATOR</w:t>
      </w:r>
      <w:r w:rsidRPr="00D1290A">
        <w:rPr>
          <w:rFonts w:cs="Arial"/>
          <w:color w:val="0000FF"/>
        </w:rPr>
        <w:t>&lt;/</w:t>
      </w:r>
      <w:r w:rsidRPr="00D1290A">
        <w:rPr>
          <w:rFonts w:cs="Arial"/>
          <w:color w:val="990000"/>
        </w:rPr>
        <w:t>m2:CLEC_APPL_ID</w:t>
      </w:r>
      <w:r w:rsidRPr="00D1290A">
        <w:rPr>
          <w:rFonts w:cs="Arial"/>
          <w:color w:val="0000FF"/>
        </w:rPr>
        <w:t>&gt;</w:t>
      </w:r>
      <w:r w:rsidRPr="00D1290A">
        <w:rPr>
          <w:rFonts w:cs="Arial"/>
          <w:szCs w:val="20"/>
        </w:rPr>
        <w:t xml:space="preserve"> </w:t>
      </w:r>
    </w:p>
    <w:p w14:paraId="55D995B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m2:CLEC_APPL_PASSWORD</w:t>
      </w:r>
      <w:r w:rsidRPr="00D1290A">
        <w:rPr>
          <w:rFonts w:cs="Arial"/>
          <w:color w:val="0000FF"/>
        </w:rPr>
        <w:t>&gt;</w:t>
      </w:r>
      <w:r w:rsidRPr="00D1290A">
        <w:rPr>
          <w:rFonts w:cs="Arial"/>
          <w:bCs/>
        </w:rPr>
        <w:t>PA$$WORD</w:t>
      </w:r>
      <w:r w:rsidRPr="00D1290A">
        <w:rPr>
          <w:rFonts w:cs="Arial"/>
          <w:color w:val="0000FF"/>
        </w:rPr>
        <w:t>&lt;/</w:t>
      </w:r>
      <w:r w:rsidRPr="00D1290A">
        <w:rPr>
          <w:rFonts w:cs="Arial"/>
          <w:color w:val="990000"/>
        </w:rPr>
        <w:t>m2:CLEC_APPL_PASSWORD</w:t>
      </w:r>
      <w:r w:rsidRPr="00D1290A">
        <w:rPr>
          <w:rFonts w:cs="Arial"/>
          <w:color w:val="0000FF"/>
        </w:rPr>
        <w:t>&gt;</w:t>
      </w:r>
      <w:r w:rsidRPr="00D1290A">
        <w:rPr>
          <w:rFonts w:cs="Arial"/>
          <w:szCs w:val="20"/>
        </w:rPr>
        <w:t xml:space="preserve"> </w:t>
      </w:r>
    </w:p>
    <w:p w14:paraId="1752323A"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m2:DTSENT</w:t>
      </w:r>
      <w:r w:rsidRPr="00D1290A">
        <w:rPr>
          <w:rFonts w:cs="Arial"/>
          <w:color w:val="0000FF"/>
        </w:rPr>
        <w:t>&gt;</w:t>
      </w:r>
      <w:r w:rsidRPr="00D1290A">
        <w:rPr>
          <w:rFonts w:cs="Arial"/>
          <w:bCs/>
        </w:rPr>
        <w:t>200907100826AM</w:t>
      </w:r>
      <w:r w:rsidRPr="00D1290A">
        <w:rPr>
          <w:rFonts w:cs="Arial"/>
          <w:color w:val="0000FF"/>
        </w:rPr>
        <w:t>&lt;/</w:t>
      </w:r>
      <w:r w:rsidRPr="00D1290A">
        <w:rPr>
          <w:rFonts w:cs="Arial"/>
          <w:color w:val="990000"/>
        </w:rPr>
        <w:t>m2:DTSENT</w:t>
      </w:r>
      <w:r w:rsidRPr="00D1290A">
        <w:rPr>
          <w:rFonts w:cs="Arial"/>
          <w:color w:val="0000FF"/>
        </w:rPr>
        <w:t>&gt;</w:t>
      </w:r>
      <w:r w:rsidRPr="00D1290A">
        <w:rPr>
          <w:rFonts w:cs="Arial"/>
          <w:szCs w:val="20"/>
        </w:rPr>
        <w:t xml:space="preserve"> </w:t>
      </w:r>
    </w:p>
    <w:p w14:paraId="475DA83F"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m2:ORD</w:t>
      </w:r>
      <w:r w:rsidRPr="00D1290A">
        <w:rPr>
          <w:rFonts w:cs="Arial"/>
          <w:color w:val="0000FF"/>
        </w:rPr>
        <w:t>&gt;</w:t>
      </w:r>
      <w:r w:rsidRPr="00D1290A">
        <w:rPr>
          <w:rFonts w:cs="Arial"/>
          <w:bCs/>
        </w:rPr>
        <w:t>N69BNN49</w:t>
      </w:r>
      <w:r w:rsidRPr="00D1290A">
        <w:rPr>
          <w:rFonts w:cs="Arial"/>
          <w:color w:val="0000FF"/>
        </w:rPr>
        <w:t>&lt;/</w:t>
      </w:r>
      <w:r w:rsidRPr="00D1290A">
        <w:rPr>
          <w:rFonts w:cs="Arial"/>
          <w:color w:val="990000"/>
        </w:rPr>
        <w:t>m2:ORD</w:t>
      </w:r>
      <w:r w:rsidRPr="00D1290A">
        <w:rPr>
          <w:rFonts w:cs="Arial"/>
          <w:color w:val="0000FF"/>
        </w:rPr>
        <w:t>&gt;</w:t>
      </w:r>
      <w:r w:rsidRPr="00D1290A">
        <w:rPr>
          <w:rFonts w:cs="Arial"/>
          <w:szCs w:val="20"/>
        </w:rPr>
        <w:t xml:space="preserve"> </w:t>
      </w:r>
    </w:p>
    <w:p w14:paraId="6F0C562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m2:STATUS_CODE</w:t>
      </w:r>
      <w:r w:rsidRPr="00D1290A">
        <w:rPr>
          <w:rFonts w:cs="Arial"/>
          <w:color w:val="0000FF"/>
        </w:rPr>
        <w:t>&gt;</w:t>
      </w:r>
      <w:r w:rsidRPr="00D1290A">
        <w:rPr>
          <w:rFonts w:cs="Arial"/>
          <w:bCs/>
        </w:rPr>
        <w:t>PD</w:t>
      </w:r>
      <w:r w:rsidRPr="00D1290A">
        <w:rPr>
          <w:rFonts w:cs="Arial"/>
          <w:color w:val="0000FF"/>
        </w:rPr>
        <w:t>&lt;/</w:t>
      </w:r>
      <w:r w:rsidRPr="00D1290A">
        <w:rPr>
          <w:rFonts w:cs="Arial"/>
          <w:color w:val="990000"/>
        </w:rPr>
        <w:t>m2:STATUS_CODE</w:t>
      </w:r>
      <w:r w:rsidRPr="00D1290A">
        <w:rPr>
          <w:rFonts w:cs="Arial"/>
          <w:color w:val="0000FF"/>
        </w:rPr>
        <w:t>&gt;</w:t>
      </w:r>
      <w:r w:rsidRPr="00D1290A">
        <w:rPr>
          <w:rFonts w:cs="Arial"/>
          <w:szCs w:val="20"/>
        </w:rPr>
        <w:t xml:space="preserve"> </w:t>
      </w:r>
    </w:p>
    <w:p w14:paraId="4752B54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m2:STATUS_MSG</w:t>
      </w:r>
      <w:r w:rsidRPr="00D1290A">
        <w:rPr>
          <w:rFonts w:cs="Arial"/>
          <w:color w:val="0000FF"/>
        </w:rPr>
        <w:t>&gt;</w:t>
      </w:r>
      <w:r w:rsidRPr="00D1290A">
        <w:rPr>
          <w:rFonts w:cs="Arial"/>
          <w:bCs/>
        </w:rPr>
        <w:t>PENDING ORDER</w:t>
      </w:r>
      <w:r w:rsidRPr="00D1290A">
        <w:rPr>
          <w:rFonts w:cs="Arial"/>
          <w:color w:val="0000FF"/>
        </w:rPr>
        <w:t>&lt;/</w:t>
      </w:r>
      <w:r w:rsidRPr="00D1290A">
        <w:rPr>
          <w:rFonts w:cs="Arial"/>
          <w:color w:val="990000"/>
        </w:rPr>
        <w:t>m2:STATUS_MSG</w:t>
      </w:r>
      <w:r w:rsidRPr="00D1290A">
        <w:rPr>
          <w:rFonts w:cs="Arial"/>
          <w:color w:val="0000FF"/>
        </w:rPr>
        <w:t>&gt;</w:t>
      </w:r>
      <w:r w:rsidRPr="00D1290A">
        <w:rPr>
          <w:rFonts w:cs="Arial"/>
          <w:szCs w:val="20"/>
        </w:rPr>
        <w:t xml:space="preserve"> </w:t>
      </w:r>
    </w:p>
    <w:p w14:paraId="4B01D9E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m2:REMARKS</w:t>
      </w:r>
      <w:r w:rsidRPr="00D1290A">
        <w:rPr>
          <w:rFonts w:cs="Arial"/>
          <w:color w:val="0000FF"/>
        </w:rPr>
        <w:t>&gt;</w:t>
      </w:r>
      <w:r w:rsidRPr="00D1290A">
        <w:rPr>
          <w:rFonts w:cs="Arial"/>
          <w:bCs/>
        </w:rPr>
        <w:t>Facilities have been checked</w:t>
      </w:r>
      <w:r w:rsidRPr="00D1290A">
        <w:rPr>
          <w:rFonts w:cs="Arial"/>
          <w:color w:val="0000FF"/>
        </w:rPr>
        <w:t>&lt;/</w:t>
      </w:r>
      <w:r w:rsidRPr="00D1290A">
        <w:rPr>
          <w:rFonts w:cs="Arial"/>
          <w:color w:val="990000"/>
        </w:rPr>
        <w:t>m2:REMARKS</w:t>
      </w:r>
      <w:r w:rsidRPr="00D1290A">
        <w:rPr>
          <w:rFonts w:cs="Arial"/>
          <w:color w:val="0000FF"/>
        </w:rPr>
        <w:t>&gt;</w:t>
      </w:r>
      <w:r w:rsidRPr="00D1290A">
        <w:rPr>
          <w:rFonts w:cs="Arial"/>
          <w:szCs w:val="20"/>
        </w:rPr>
        <w:t xml:space="preserve"> </w:t>
      </w:r>
    </w:p>
    <w:p w14:paraId="2110929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m2:TRAN_ACK_TYPE</w:t>
      </w:r>
      <w:r w:rsidRPr="00D1290A">
        <w:rPr>
          <w:rFonts w:cs="Arial"/>
          <w:color w:val="0000FF"/>
        </w:rPr>
        <w:t>&gt;</w:t>
      </w:r>
      <w:r w:rsidRPr="00D1290A">
        <w:rPr>
          <w:rFonts w:cs="Arial"/>
          <w:bCs/>
        </w:rPr>
        <w:t>AT</w:t>
      </w:r>
      <w:r w:rsidRPr="00D1290A">
        <w:rPr>
          <w:rFonts w:cs="Arial"/>
          <w:color w:val="0000FF"/>
        </w:rPr>
        <w:t>&lt;/</w:t>
      </w:r>
      <w:r w:rsidRPr="00D1290A">
        <w:rPr>
          <w:rFonts w:cs="Arial"/>
          <w:color w:val="990000"/>
        </w:rPr>
        <w:t>m2:TRAN_ACK_TYPE</w:t>
      </w:r>
      <w:r w:rsidRPr="00D1290A">
        <w:rPr>
          <w:rFonts w:cs="Arial"/>
          <w:color w:val="0000FF"/>
        </w:rPr>
        <w:t>&gt;</w:t>
      </w:r>
      <w:r w:rsidRPr="00D1290A">
        <w:rPr>
          <w:rFonts w:cs="Arial"/>
          <w:szCs w:val="20"/>
        </w:rPr>
        <w:t xml:space="preserve"> </w:t>
      </w:r>
    </w:p>
    <w:p w14:paraId="13D36187"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m2:TRANS_SET_PURPOSE_CODE</w:t>
      </w:r>
      <w:r w:rsidRPr="00D1290A">
        <w:rPr>
          <w:rFonts w:cs="Arial"/>
          <w:color w:val="0000FF"/>
        </w:rPr>
        <w:t>&gt;</w:t>
      </w:r>
      <w:r w:rsidRPr="00D1290A">
        <w:rPr>
          <w:rFonts w:cs="Arial"/>
          <w:bCs/>
        </w:rPr>
        <w:t>06</w:t>
      </w:r>
      <w:r w:rsidRPr="00D1290A">
        <w:rPr>
          <w:rFonts w:cs="Arial"/>
          <w:color w:val="0000FF"/>
        </w:rPr>
        <w:t>&lt;/</w:t>
      </w:r>
      <w:r w:rsidRPr="00D1290A">
        <w:rPr>
          <w:rFonts w:cs="Arial"/>
          <w:color w:val="990000"/>
        </w:rPr>
        <w:t>m2:TRANS_SET_PURPOSE_CODE</w:t>
      </w:r>
      <w:r w:rsidRPr="00D1290A">
        <w:rPr>
          <w:rFonts w:cs="Arial"/>
          <w:color w:val="0000FF"/>
        </w:rPr>
        <w:t>&gt;</w:t>
      </w:r>
      <w:r w:rsidRPr="00D1290A">
        <w:rPr>
          <w:rFonts w:cs="Arial"/>
          <w:szCs w:val="20"/>
        </w:rPr>
        <w:t xml:space="preserve"> </w:t>
      </w:r>
    </w:p>
    <w:p w14:paraId="2F5128E6"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m2:HDR</w:t>
      </w:r>
      <w:r w:rsidRPr="00D1290A">
        <w:rPr>
          <w:rFonts w:cs="Arial"/>
          <w:color w:val="0000FF"/>
        </w:rPr>
        <w:t>&gt;</w:t>
      </w:r>
    </w:p>
    <w:p w14:paraId="579AC383" w14:textId="77777777" w:rsidR="001567C2" w:rsidRPr="00D1290A" w:rsidRDefault="001567C2" w:rsidP="001567C2">
      <w:pPr>
        <w:ind w:hanging="480"/>
        <w:rPr>
          <w:rFonts w:cs="Arial"/>
          <w:szCs w:val="20"/>
        </w:rPr>
      </w:pPr>
      <w:hyperlink r:id="rId1034"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m2:NOTIFICATION</w:t>
      </w:r>
      <w:r w:rsidRPr="00D1290A">
        <w:rPr>
          <w:rFonts w:cs="Arial"/>
          <w:color w:val="0000FF"/>
        </w:rPr>
        <w:t>&gt;</w:t>
      </w:r>
    </w:p>
    <w:p w14:paraId="674B6F20" w14:textId="77777777" w:rsidR="001567C2" w:rsidRPr="00D1290A" w:rsidRDefault="001567C2" w:rsidP="001567C2">
      <w:pPr>
        <w:ind w:hanging="480"/>
        <w:rPr>
          <w:rFonts w:cs="Arial"/>
          <w:szCs w:val="20"/>
        </w:rPr>
      </w:pPr>
      <w:hyperlink r:id="rId1035"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m2:FIRM_ORDER_NOTIFICATION</w:t>
      </w:r>
      <w:r w:rsidRPr="00D1290A">
        <w:rPr>
          <w:rFonts w:cs="Arial"/>
          <w:color w:val="0000FF"/>
        </w:rPr>
        <w:t>&gt;</w:t>
      </w:r>
    </w:p>
    <w:p w14:paraId="53F3061A" w14:textId="77777777" w:rsidR="001567C2" w:rsidRPr="00D1290A" w:rsidRDefault="001567C2" w:rsidP="001567C2">
      <w:pPr>
        <w:ind w:hanging="480"/>
        <w:rPr>
          <w:rFonts w:cs="Arial"/>
          <w:szCs w:val="20"/>
        </w:rPr>
      </w:pPr>
      <w:hyperlink r:id="rId1036"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m2:NOTIFICATION_ADMIN</w:t>
      </w:r>
      <w:r w:rsidRPr="00D1290A">
        <w:rPr>
          <w:rFonts w:cs="Arial"/>
          <w:color w:val="0000FF"/>
        </w:rPr>
        <w:t>&gt;</w:t>
      </w:r>
    </w:p>
    <w:p w14:paraId="2D3DE75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m2:INIT</w:t>
      </w:r>
      <w:r w:rsidRPr="00D1290A">
        <w:rPr>
          <w:rFonts w:cs="Arial"/>
          <w:color w:val="0000FF"/>
        </w:rPr>
        <w:t>&gt;</w:t>
      </w:r>
      <w:r w:rsidRPr="00D1290A">
        <w:rPr>
          <w:rFonts w:cs="Arial"/>
          <w:bCs/>
        </w:rPr>
        <w:t>BOJANGLES</w:t>
      </w:r>
      <w:r w:rsidRPr="00D1290A">
        <w:rPr>
          <w:rFonts w:cs="Arial"/>
          <w:color w:val="0000FF"/>
        </w:rPr>
        <w:t>&lt;/</w:t>
      </w:r>
      <w:r w:rsidRPr="00D1290A">
        <w:rPr>
          <w:rFonts w:cs="Arial"/>
          <w:color w:val="990000"/>
        </w:rPr>
        <w:t>m2:INIT</w:t>
      </w:r>
      <w:r w:rsidRPr="00D1290A">
        <w:rPr>
          <w:rFonts w:cs="Arial"/>
          <w:color w:val="0000FF"/>
        </w:rPr>
        <w:t>&gt;</w:t>
      </w:r>
      <w:r w:rsidRPr="00D1290A">
        <w:rPr>
          <w:rFonts w:cs="Arial"/>
          <w:szCs w:val="20"/>
        </w:rPr>
        <w:t xml:space="preserve"> </w:t>
      </w:r>
    </w:p>
    <w:p w14:paraId="3AE1C56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m2:INIT_TEL_NO</w:t>
      </w:r>
      <w:r w:rsidRPr="00D1290A">
        <w:rPr>
          <w:rFonts w:cs="Arial"/>
          <w:color w:val="0000FF"/>
        </w:rPr>
        <w:t>&gt;</w:t>
      </w:r>
      <w:r w:rsidRPr="00D1290A">
        <w:rPr>
          <w:rFonts w:cs="Arial"/>
          <w:bCs/>
        </w:rPr>
        <w:t>8884448888</w:t>
      </w:r>
      <w:r w:rsidRPr="00D1290A">
        <w:rPr>
          <w:rFonts w:cs="Arial"/>
          <w:color w:val="0000FF"/>
        </w:rPr>
        <w:t>&lt;/</w:t>
      </w:r>
      <w:r w:rsidRPr="00D1290A">
        <w:rPr>
          <w:rFonts w:cs="Arial"/>
          <w:color w:val="990000"/>
        </w:rPr>
        <w:t>m2:INIT_TEL_NO</w:t>
      </w:r>
      <w:r w:rsidRPr="00D1290A">
        <w:rPr>
          <w:rFonts w:cs="Arial"/>
          <w:color w:val="0000FF"/>
        </w:rPr>
        <w:t>&gt;</w:t>
      </w:r>
      <w:r w:rsidRPr="00D1290A">
        <w:rPr>
          <w:rFonts w:cs="Arial"/>
          <w:szCs w:val="20"/>
        </w:rPr>
        <w:t xml:space="preserve"> </w:t>
      </w:r>
    </w:p>
    <w:p w14:paraId="025F12D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m2:REP</w:t>
      </w:r>
      <w:r w:rsidRPr="00D1290A">
        <w:rPr>
          <w:rFonts w:cs="Arial"/>
          <w:color w:val="0000FF"/>
        </w:rPr>
        <w:t>&gt;</w:t>
      </w:r>
      <w:r w:rsidRPr="00D1290A">
        <w:rPr>
          <w:rFonts w:cs="Arial"/>
          <w:bCs/>
        </w:rPr>
        <w:t>LCSC</w:t>
      </w:r>
      <w:r w:rsidRPr="00D1290A">
        <w:rPr>
          <w:rFonts w:cs="Arial"/>
          <w:color w:val="0000FF"/>
        </w:rPr>
        <w:t>&lt;/</w:t>
      </w:r>
      <w:r w:rsidRPr="00D1290A">
        <w:rPr>
          <w:rFonts w:cs="Arial"/>
          <w:color w:val="990000"/>
        </w:rPr>
        <w:t>m2:REP</w:t>
      </w:r>
      <w:r w:rsidRPr="00D1290A">
        <w:rPr>
          <w:rFonts w:cs="Arial"/>
          <w:color w:val="0000FF"/>
        </w:rPr>
        <w:t>&gt;</w:t>
      </w:r>
      <w:r w:rsidRPr="00D1290A">
        <w:rPr>
          <w:rFonts w:cs="Arial"/>
          <w:szCs w:val="20"/>
        </w:rPr>
        <w:t xml:space="preserve"> </w:t>
      </w:r>
    </w:p>
    <w:p w14:paraId="1462260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m2:REP_TEL_NO</w:t>
      </w:r>
      <w:r w:rsidRPr="00D1290A">
        <w:rPr>
          <w:rFonts w:cs="Arial"/>
          <w:color w:val="0000FF"/>
        </w:rPr>
        <w:t>&gt;</w:t>
      </w:r>
      <w:r w:rsidRPr="00D1290A">
        <w:rPr>
          <w:rFonts w:cs="Arial"/>
          <w:bCs/>
        </w:rPr>
        <w:t>8006670807</w:t>
      </w:r>
      <w:r w:rsidRPr="00D1290A">
        <w:rPr>
          <w:rFonts w:cs="Arial"/>
          <w:color w:val="0000FF"/>
        </w:rPr>
        <w:t>&lt;/</w:t>
      </w:r>
      <w:r w:rsidRPr="00D1290A">
        <w:rPr>
          <w:rFonts w:cs="Arial"/>
          <w:color w:val="990000"/>
        </w:rPr>
        <w:t>m2:REP_TEL_NO</w:t>
      </w:r>
      <w:r w:rsidRPr="00D1290A">
        <w:rPr>
          <w:rFonts w:cs="Arial"/>
          <w:color w:val="0000FF"/>
        </w:rPr>
        <w:t>&gt;</w:t>
      </w:r>
      <w:r w:rsidRPr="00D1290A">
        <w:rPr>
          <w:rFonts w:cs="Arial"/>
          <w:szCs w:val="20"/>
        </w:rPr>
        <w:t xml:space="preserve"> </w:t>
      </w:r>
    </w:p>
    <w:p w14:paraId="1458F02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m2:DD_CD</w:t>
      </w:r>
      <w:r w:rsidRPr="00D1290A">
        <w:rPr>
          <w:rFonts w:cs="Arial"/>
          <w:color w:val="0000FF"/>
        </w:rPr>
        <w:t>&gt;</w:t>
      </w:r>
      <w:r w:rsidRPr="00D1290A">
        <w:rPr>
          <w:rFonts w:cs="Arial"/>
          <w:bCs/>
        </w:rPr>
        <w:t>20090731</w:t>
      </w:r>
      <w:r w:rsidRPr="00D1290A">
        <w:rPr>
          <w:rFonts w:cs="Arial"/>
          <w:color w:val="0000FF"/>
        </w:rPr>
        <w:t>&lt;/</w:t>
      </w:r>
      <w:r w:rsidRPr="00D1290A">
        <w:rPr>
          <w:rFonts w:cs="Arial"/>
          <w:color w:val="990000"/>
        </w:rPr>
        <w:t>m2:DD_CD</w:t>
      </w:r>
      <w:r w:rsidRPr="00D1290A">
        <w:rPr>
          <w:rFonts w:cs="Arial"/>
          <w:color w:val="0000FF"/>
        </w:rPr>
        <w:t>&gt;</w:t>
      </w:r>
      <w:r w:rsidRPr="00D1290A">
        <w:rPr>
          <w:rFonts w:cs="Arial"/>
          <w:szCs w:val="20"/>
        </w:rPr>
        <w:t xml:space="preserve"> </w:t>
      </w:r>
    </w:p>
    <w:p w14:paraId="3301AEF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m2:BAN1</w:t>
      </w:r>
      <w:r w:rsidRPr="00D1290A">
        <w:rPr>
          <w:rFonts w:cs="Arial"/>
          <w:color w:val="0000FF"/>
        </w:rPr>
        <w:t>&gt;</w:t>
      </w:r>
      <w:r w:rsidRPr="00D1290A">
        <w:rPr>
          <w:rFonts w:cs="Arial"/>
          <w:bCs/>
        </w:rPr>
        <w:t>601Q886621621</w:t>
      </w:r>
      <w:r w:rsidRPr="00D1290A">
        <w:rPr>
          <w:rFonts w:cs="Arial"/>
          <w:color w:val="0000FF"/>
        </w:rPr>
        <w:t>&lt;/</w:t>
      </w:r>
      <w:r w:rsidRPr="00D1290A">
        <w:rPr>
          <w:rFonts w:cs="Arial"/>
          <w:color w:val="990000"/>
        </w:rPr>
        <w:t>m2:BAN1</w:t>
      </w:r>
      <w:r w:rsidRPr="00D1290A">
        <w:rPr>
          <w:rFonts w:cs="Arial"/>
          <w:color w:val="0000FF"/>
        </w:rPr>
        <w:t>&gt;</w:t>
      </w:r>
      <w:r w:rsidRPr="00D1290A">
        <w:rPr>
          <w:rFonts w:cs="Arial"/>
          <w:szCs w:val="20"/>
        </w:rPr>
        <w:t xml:space="preserve"> </w:t>
      </w:r>
    </w:p>
    <w:p w14:paraId="62A2B078"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m2:NOTIFICATION_ADMIN</w:t>
      </w:r>
      <w:r w:rsidRPr="00D1290A">
        <w:rPr>
          <w:rFonts w:cs="Arial"/>
          <w:color w:val="0000FF"/>
        </w:rPr>
        <w:t>&gt;</w:t>
      </w:r>
    </w:p>
    <w:p w14:paraId="1658CAE8" w14:textId="77777777" w:rsidR="001567C2" w:rsidRPr="00D1290A" w:rsidRDefault="001567C2" w:rsidP="001567C2">
      <w:pPr>
        <w:ind w:hanging="480"/>
        <w:rPr>
          <w:rFonts w:cs="Arial"/>
          <w:szCs w:val="20"/>
        </w:rPr>
      </w:pPr>
      <w:hyperlink r:id="rId1037"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m2:SERVICES_INFO</w:t>
      </w:r>
      <w:r w:rsidRPr="00D1290A">
        <w:rPr>
          <w:rFonts w:cs="Arial"/>
          <w:color w:val="0000FF"/>
        </w:rPr>
        <w:t>&gt;</w:t>
      </w:r>
    </w:p>
    <w:p w14:paraId="676CDB8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m2:LNUM</w:t>
      </w:r>
      <w:r w:rsidRPr="00D1290A">
        <w:rPr>
          <w:rFonts w:cs="Arial"/>
          <w:color w:val="0000FF"/>
        </w:rPr>
        <w:t>&gt;</w:t>
      </w:r>
      <w:r w:rsidRPr="00D1290A">
        <w:rPr>
          <w:rFonts w:cs="Arial"/>
          <w:bCs/>
        </w:rPr>
        <w:t>00001</w:t>
      </w:r>
      <w:r w:rsidRPr="00D1290A">
        <w:rPr>
          <w:rFonts w:cs="Arial"/>
          <w:color w:val="0000FF"/>
        </w:rPr>
        <w:t>&lt;/</w:t>
      </w:r>
      <w:r w:rsidRPr="00D1290A">
        <w:rPr>
          <w:rFonts w:cs="Arial"/>
          <w:color w:val="990000"/>
        </w:rPr>
        <w:t>m2:LNUM</w:t>
      </w:r>
      <w:r w:rsidRPr="00D1290A">
        <w:rPr>
          <w:rFonts w:cs="Arial"/>
          <w:color w:val="0000FF"/>
        </w:rPr>
        <w:t>&gt;</w:t>
      </w:r>
      <w:r w:rsidRPr="00D1290A">
        <w:rPr>
          <w:rFonts w:cs="Arial"/>
          <w:szCs w:val="20"/>
        </w:rPr>
        <w:t xml:space="preserve"> </w:t>
      </w:r>
    </w:p>
    <w:p w14:paraId="562FB60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m2:TNS</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m2:TNS</w:t>
      </w:r>
      <w:r w:rsidRPr="00D1290A">
        <w:rPr>
          <w:rFonts w:cs="Arial"/>
          <w:color w:val="0000FF"/>
        </w:rPr>
        <w:t>&gt;</w:t>
      </w:r>
      <w:r w:rsidRPr="00D1290A">
        <w:rPr>
          <w:rFonts w:cs="Arial"/>
          <w:szCs w:val="20"/>
        </w:rPr>
        <w:t xml:space="preserve"> </w:t>
      </w:r>
    </w:p>
    <w:p w14:paraId="7F67AD91"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m2:SERVICES_INFO</w:t>
      </w:r>
      <w:r w:rsidRPr="00D1290A">
        <w:rPr>
          <w:rFonts w:cs="Arial"/>
          <w:color w:val="0000FF"/>
        </w:rPr>
        <w:t>&gt;</w:t>
      </w:r>
    </w:p>
    <w:p w14:paraId="477A9141" w14:textId="77777777" w:rsidR="001567C2" w:rsidRPr="00D1290A" w:rsidRDefault="001567C2" w:rsidP="001567C2">
      <w:pPr>
        <w:ind w:hanging="480"/>
        <w:rPr>
          <w:rFonts w:cs="Arial"/>
          <w:szCs w:val="20"/>
        </w:rPr>
      </w:pPr>
      <w:hyperlink r:id="rId1038"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m2:DIRECTORY_INFO</w:t>
      </w:r>
      <w:r w:rsidRPr="00D1290A">
        <w:rPr>
          <w:rFonts w:cs="Arial"/>
          <w:color w:val="0000FF"/>
        </w:rPr>
        <w:t>&gt;</w:t>
      </w:r>
    </w:p>
    <w:p w14:paraId="442354F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m2:DLNUM</w:t>
      </w:r>
      <w:r w:rsidRPr="00D1290A">
        <w:rPr>
          <w:rFonts w:cs="Arial"/>
          <w:color w:val="0000FF"/>
        </w:rPr>
        <w:t>&gt;</w:t>
      </w:r>
      <w:r w:rsidRPr="00D1290A">
        <w:rPr>
          <w:rFonts w:cs="Arial"/>
          <w:bCs/>
        </w:rPr>
        <w:t>0001</w:t>
      </w:r>
      <w:r w:rsidRPr="00D1290A">
        <w:rPr>
          <w:rFonts w:cs="Arial"/>
          <w:color w:val="0000FF"/>
        </w:rPr>
        <w:t>&lt;/</w:t>
      </w:r>
      <w:r w:rsidRPr="00D1290A">
        <w:rPr>
          <w:rFonts w:cs="Arial"/>
          <w:color w:val="990000"/>
        </w:rPr>
        <w:t>m2:DLNUM</w:t>
      </w:r>
      <w:r w:rsidRPr="00D1290A">
        <w:rPr>
          <w:rFonts w:cs="Arial"/>
          <w:color w:val="0000FF"/>
        </w:rPr>
        <w:t>&gt;</w:t>
      </w:r>
      <w:r w:rsidRPr="00D1290A">
        <w:rPr>
          <w:rFonts w:cs="Arial"/>
          <w:szCs w:val="20"/>
        </w:rPr>
        <w:t xml:space="preserve"> </w:t>
      </w:r>
    </w:p>
    <w:p w14:paraId="1A7E4B5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m2:LTN</w:t>
      </w:r>
      <w:r w:rsidRPr="00D1290A">
        <w:rPr>
          <w:rFonts w:cs="Arial"/>
          <w:color w:val="0000FF"/>
        </w:rPr>
        <w:t>&gt;</w:t>
      </w:r>
      <w:r w:rsidRPr="00D1290A">
        <w:rPr>
          <w:rFonts w:cs="Arial"/>
          <w:szCs w:val="20"/>
        </w:rPr>
        <w:t xml:space="preserve"> </w:t>
      </w:r>
    </w:p>
    <w:p w14:paraId="7A1DEFE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m2:LACT</w:t>
      </w:r>
      <w:r w:rsidRPr="00D1290A">
        <w:rPr>
          <w:rFonts w:cs="Arial"/>
          <w:color w:val="0000FF"/>
        </w:rPr>
        <w:t>&gt;</w:t>
      </w:r>
      <w:r w:rsidRPr="00D1290A">
        <w:rPr>
          <w:rFonts w:cs="Arial"/>
          <w:szCs w:val="20"/>
        </w:rPr>
        <w:t xml:space="preserve"> </w:t>
      </w:r>
    </w:p>
    <w:p w14:paraId="69891E7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m2:LTY</w:t>
      </w:r>
      <w:r w:rsidRPr="00D1290A">
        <w:rPr>
          <w:rFonts w:cs="Arial"/>
          <w:color w:val="0000FF"/>
        </w:rPr>
        <w:t>&gt;</w:t>
      </w:r>
      <w:r w:rsidRPr="00D1290A">
        <w:rPr>
          <w:rFonts w:cs="Arial"/>
          <w:bCs/>
        </w:rPr>
        <w:t>1</w:t>
      </w:r>
      <w:r w:rsidRPr="00D1290A">
        <w:rPr>
          <w:rFonts w:cs="Arial"/>
          <w:color w:val="0000FF"/>
        </w:rPr>
        <w:t>&lt;/</w:t>
      </w:r>
      <w:r w:rsidRPr="00D1290A">
        <w:rPr>
          <w:rFonts w:cs="Arial"/>
          <w:color w:val="990000"/>
        </w:rPr>
        <w:t>m2:LTY</w:t>
      </w:r>
      <w:r w:rsidRPr="00D1290A">
        <w:rPr>
          <w:rFonts w:cs="Arial"/>
          <w:color w:val="0000FF"/>
        </w:rPr>
        <w:t>&gt;</w:t>
      </w:r>
      <w:r w:rsidRPr="00D1290A">
        <w:rPr>
          <w:rFonts w:cs="Arial"/>
          <w:szCs w:val="20"/>
        </w:rPr>
        <w:t xml:space="preserve"> </w:t>
      </w:r>
    </w:p>
    <w:p w14:paraId="4C62F29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m2:STYC</w:t>
      </w:r>
      <w:r w:rsidRPr="00D1290A">
        <w:rPr>
          <w:rFonts w:cs="Arial"/>
          <w:color w:val="0000FF"/>
        </w:rPr>
        <w:t>&gt;</w:t>
      </w:r>
      <w:r w:rsidRPr="00D1290A">
        <w:rPr>
          <w:rFonts w:cs="Arial"/>
          <w:bCs/>
        </w:rPr>
        <w:t>SL</w:t>
      </w:r>
      <w:r w:rsidRPr="00D1290A">
        <w:rPr>
          <w:rFonts w:cs="Arial"/>
          <w:color w:val="0000FF"/>
        </w:rPr>
        <w:t>&lt;/</w:t>
      </w:r>
      <w:r w:rsidRPr="00D1290A">
        <w:rPr>
          <w:rFonts w:cs="Arial"/>
          <w:color w:val="990000"/>
        </w:rPr>
        <w:t>m2:STYC</w:t>
      </w:r>
      <w:r w:rsidRPr="00D1290A">
        <w:rPr>
          <w:rFonts w:cs="Arial"/>
          <w:color w:val="0000FF"/>
        </w:rPr>
        <w:t>&gt;</w:t>
      </w:r>
      <w:r w:rsidRPr="00D1290A">
        <w:rPr>
          <w:rFonts w:cs="Arial"/>
          <w:szCs w:val="20"/>
        </w:rPr>
        <w:t xml:space="preserve"> </w:t>
      </w:r>
    </w:p>
    <w:p w14:paraId="0B0103D1"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m2:DOI</w:t>
      </w:r>
      <w:r w:rsidRPr="00D1290A">
        <w:rPr>
          <w:rFonts w:cs="Arial"/>
          <w:color w:val="0000FF"/>
        </w:rPr>
        <w:t>&gt;</w:t>
      </w:r>
      <w:r w:rsidRPr="00D1290A">
        <w:rPr>
          <w:rFonts w:cs="Arial"/>
          <w:bCs/>
        </w:rPr>
        <w:t>0</w:t>
      </w:r>
      <w:r w:rsidRPr="00D1290A">
        <w:rPr>
          <w:rFonts w:cs="Arial"/>
          <w:color w:val="0000FF"/>
        </w:rPr>
        <w:t>&lt;/</w:t>
      </w:r>
      <w:r w:rsidRPr="00D1290A">
        <w:rPr>
          <w:rFonts w:cs="Arial"/>
          <w:color w:val="990000"/>
        </w:rPr>
        <w:t>m2:DOI</w:t>
      </w:r>
      <w:r w:rsidRPr="00D1290A">
        <w:rPr>
          <w:rFonts w:cs="Arial"/>
          <w:color w:val="0000FF"/>
        </w:rPr>
        <w:t>&gt;</w:t>
      </w:r>
      <w:r w:rsidRPr="00D1290A">
        <w:rPr>
          <w:rFonts w:cs="Arial"/>
          <w:szCs w:val="20"/>
        </w:rPr>
        <w:t xml:space="preserve"> </w:t>
      </w:r>
    </w:p>
    <w:p w14:paraId="40FC198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m2:TOA</w:t>
      </w:r>
      <w:r w:rsidRPr="00D1290A">
        <w:rPr>
          <w:rFonts w:cs="Arial"/>
          <w:color w:val="0000FF"/>
        </w:rPr>
        <w:t>&gt;</w:t>
      </w:r>
      <w:r w:rsidRPr="00D1290A">
        <w:rPr>
          <w:rFonts w:cs="Arial"/>
          <w:bCs/>
        </w:rPr>
        <w:t>R</w:t>
      </w:r>
      <w:r w:rsidRPr="00D1290A">
        <w:rPr>
          <w:rFonts w:cs="Arial"/>
          <w:color w:val="0000FF"/>
        </w:rPr>
        <w:t>&lt;/</w:t>
      </w:r>
      <w:r w:rsidRPr="00D1290A">
        <w:rPr>
          <w:rFonts w:cs="Arial"/>
          <w:color w:val="990000"/>
        </w:rPr>
        <w:t>m2:TOA</w:t>
      </w:r>
      <w:r w:rsidRPr="00D1290A">
        <w:rPr>
          <w:rFonts w:cs="Arial"/>
          <w:color w:val="0000FF"/>
        </w:rPr>
        <w:t>&gt;</w:t>
      </w:r>
      <w:r w:rsidRPr="00D1290A">
        <w:rPr>
          <w:rFonts w:cs="Arial"/>
          <w:szCs w:val="20"/>
        </w:rPr>
        <w:t xml:space="preserve"> </w:t>
      </w:r>
    </w:p>
    <w:p w14:paraId="226D320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m2:LISTNM</w:t>
      </w:r>
      <w:r w:rsidRPr="00D1290A">
        <w:rPr>
          <w:rFonts w:cs="Arial"/>
          <w:color w:val="0000FF"/>
        </w:rPr>
        <w:t>&gt;</w:t>
      </w:r>
      <w:r w:rsidRPr="00D1290A">
        <w:rPr>
          <w:rFonts w:cs="Arial"/>
          <w:bCs/>
        </w:rPr>
        <w:t>Nites Stormy</w:t>
      </w:r>
      <w:r w:rsidRPr="00D1290A">
        <w:rPr>
          <w:rFonts w:cs="Arial"/>
          <w:color w:val="0000FF"/>
        </w:rPr>
        <w:t>&lt;/</w:t>
      </w:r>
      <w:r w:rsidRPr="00D1290A">
        <w:rPr>
          <w:rFonts w:cs="Arial"/>
          <w:color w:val="990000"/>
        </w:rPr>
        <w:t>m2:LISTNM</w:t>
      </w:r>
      <w:r w:rsidRPr="00D1290A">
        <w:rPr>
          <w:rFonts w:cs="Arial"/>
          <w:color w:val="0000FF"/>
        </w:rPr>
        <w:t>&gt;</w:t>
      </w:r>
      <w:r w:rsidRPr="00D1290A">
        <w:rPr>
          <w:rFonts w:cs="Arial"/>
          <w:szCs w:val="20"/>
        </w:rPr>
        <w:t xml:space="preserve"> </w:t>
      </w:r>
    </w:p>
    <w:p w14:paraId="52242CE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m2:LISTADR</w:t>
      </w:r>
      <w:r w:rsidRPr="00D1290A">
        <w:rPr>
          <w:rFonts w:cs="Arial"/>
          <w:color w:val="0000FF"/>
        </w:rPr>
        <w:t>&gt;</w:t>
      </w:r>
      <w:r w:rsidRPr="00D1290A">
        <w:rPr>
          <w:rFonts w:cs="Arial"/>
          <w:bCs/>
        </w:rPr>
        <w:t>968 Howard Av</w:t>
      </w:r>
      <w:r w:rsidRPr="00D1290A">
        <w:rPr>
          <w:rFonts w:cs="Arial"/>
          <w:color w:val="0000FF"/>
        </w:rPr>
        <w:t>&lt;/</w:t>
      </w:r>
      <w:r w:rsidRPr="00D1290A">
        <w:rPr>
          <w:rFonts w:cs="Arial"/>
          <w:color w:val="990000"/>
        </w:rPr>
        <w:t>m2:LISTADR</w:t>
      </w:r>
      <w:r w:rsidRPr="00D1290A">
        <w:rPr>
          <w:rFonts w:cs="Arial"/>
          <w:color w:val="0000FF"/>
        </w:rPr>
        <w:t>&gt;</w:t>
      </w:r>
      <w:r w:rsidRPr="00D1290A">
        <w:rPr>
          <w:rFonts w:cs="Arial"/>
          <w:szCs w:val="20"/>
        </w:rPr>
        <w:t xml:space="preserve"> </w:t>
      </w:r>
    </w:p>
    <w:p w14:paraId="50DB59E8"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m2:DIRECTORY_INFO</w:t>
      </w:r>
      <w:r w:rsidRPr="00D1290A">
        <w:rPr>
          <w:rFonts w:cs="Arial"/>
          <w:color w:val="0000FF"/>
        </w:rPr>
        <w:t>&gt;</w:t>
      </w:r>
    </w:p>
    <w:p w14:paraId="0A14F7C5"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m2:FIRM_ORDER_NOTIFICATION</w:t>
      </w:r>
      <w:r w:rsidRPr="00D1290A">
        <w:rPr>
          <w:rFonts w:cs="Arial"/>
          <w:color w:val="0000FF"/>
        </w:rPr>
        <w:t>&gt;</w:t>
      </w:r>
    </w:p>
    <w:p w14:paraId="6171F5EA"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m2:NOTIFICATION</w:t>
      </w:r>
      <w:r w:rsidRPr="00D1290A">
        <w:rPr>
          <w:rFonts w:cs="Arial"/>
          <w:color w:val="0000FF"/>
        </w:rPr>
        <w:t>&gt;</w:t>
      </w:r>
    </w:p>
    <w:p w14:paraId="6BF3F86F"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m2:LSR_RESP</w:t>
      </w:r>
      <w:r w:rsidRPr="00D1290A">
        <w:rPr>
          <w:rFonts w:cs="Arial"/>
          <w:color w:val="0000FF"/>
        </w:rPr>
        <w:t>&gt;</w:t>
      </w:r>
    </w:p>
    <w:p w14:paraId="098E9FC8"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m1:ATT_LSR_ORD_RSP</w:t>
      </w:r>
      <w:r w:rsidRPr="00D1290A">
        <w:rPr>
          <w:rFonts w:cs="Arial"/>
          <w:color w:val="0000FF"/>
        </w:rPr>
        <w:t>&gt;</w:t>
      </w:r>
    </w:p>
    <w:p w14:paraId="3F946D09" w14:textId="77777777" w:rsidR="001567C2" w:rsidRPr="007A15EF" w:rsidRDefault="001567C2" w:rsidP="00DE40B5"/>
    <w:p w14:paraId="3C27C0A5" w14:textId="77777777" w:rsidR="00EB512F" w:rsidRDefault="00800C48" w:rsidP="00866D4E">
      <w:r>
        <w:br w:type="page"/>
      </w:r>
    </w:p>
    <w:p w14:paraId="5C1653A1" w14:textId="77777777" w:rsidR="00EB512F" w:rsidRDefault="00EB512F" w:rsidP="00866D4E"/>
    <w:p w14:paraId="5F933196" w14:textId="77777777" w:rsidR="00EB512F" w:rsidRDefault="00EB512F" w:rsidP="00866D4E"/>
    <w:p w14:paraId="2CE22920" w14:textId="77777777" w:rsidR="00B752E4" w:rsidRPr="00866D4E" w:rsidRDefault="00B752E4" w:rsidP="00866D4E">
      <w:pPr>
        <w:rPr>
          <w:rFonts w:ascii="Arial" w:hAnsi="Arial" w:cs="Arial"/>
          <w:b/>
        </w:rPr>
      </w:pPr>
      <w:r w:rsidRPr="00866D4E">
        <w:rPr>
          <w:rFonts w:ascii="Arial" w:hAnsi="Arial" w:cs="Arial"/>
          <w:b/>
        </w:rPr>
        <w:t>TEST CASE M045: Scenario Description:* (Act=C) Change to change the line class of service on a remote call fowarding - LNA=C</w:t>
      </w:r>
    </w:p>
    <w:p w14:paraId="7B507E19" w14:textId="77777777" w:rsidR="00B752E4" w:rsidRDefault="00B752E4">
      <w:pPr>
        <w:pStyle w:val="Heading3"/>
        <w:rPr>
          <w:i w:val="0"/>
          <w:iCs w:val="0"/>
        </w:rPr>
      </w:pPr>
      <w:r>
        <w:rPr>
          <w:i w:val="0"/>
          <w:iCs w:val="0"/>
        </w:rPr>
        <w:t>Type of Account:  Business / Single Line</w:t>
      </w:r>
    </w:p>
    <w:p w14:paraId="5A027E3D" w14:textId="77777777" w:rsidR="00866D4E" w:rsidRPr="00866D4E" w:rsidRDefault="00866D4E" w:rsidP="00866D4E"/>
    <w:p w14:paraId="2CB1DF6D" w14:textId="77777777" w:rsidR="00B752E4" w:rsidRDefault="00B752E4"/>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4338"/>
        <w:gridCol w:w="2412"/>
      </w:tblGrid>
      <w:tr w:rsidR="00B752E4" w:rsidRPr="00866D4E" w14:paraId="1D453BC1" w14:textId="77777777">
        <w:trPr>
          <w:tblHeader/>
        </w:trPr>
        <w:tc>
          <w:tcPr>
            <w:tcW w:w="2250" w:type="dxa"/>
            <w:tcBorders>
              <w:top w:val="single" w:sz="12" w:space="0" w:color="auto"/>
              <w:left w:val="single" w:sz="12" w:space="0" w:color="auto"/>
              <w:bottom w:val="single" w:sz="6" w:space="0" w:color="auto"/>
              <w:right w:val="single" w:sz="6" w:space="0" w:color="auto"/>
            </w:tcBorders>
          </w:tcPr>
          <w:p w14:paraId="3ED51657" w14:textId="77777777" w:rsidR="00B752E4" w:rsidRPr="00866D4E" w:rsidRDefault="00B752E4" w:rsidP="00866D4E">
            <w:pPr>
              <w:jc w:val="center"/>
              <w:rPr>
                <w:rFonts w:ascii="Arial" w:hAnsi="Arial" w:cs="Arial"/>
                <w:b/>
              </w:rPr>
            </w:pPr>
            <w:r w:rsidRPr="00866D4E">
              <w:rPr>
                <w:rFonts w:ascii="Arial" w:hAnsi="Arial" w:cs="Arial"/>
                <w:b/>
              </w:rPr>
              <w:t>FIEL</w:t>
            </w:r>
            <w:r w:rsidR="00866D4E" w:rsidRPr="00866D4E">
              <w:rPr>
                <w:rFonts w:ascii="Arial" w:hAnsi="Arial" w:cs="Arial"/>
                <w:b/>
              </w:rPr>
              <w:t>DS</w:t>
            </w:r>
          </w:p>
        </w:tc>
        <w:tc>
          <w:tcPr>
            <w:tcW w:w="4338" w:type="dxa"/>
            <w:tcBorders>
              <w:top w:val="single" w:sz="12" w:space="0" w:color="auto"/>
              <w:left w:val="single" w:sz="6" w:space="0" w:color="auto"/>
              <w:bottom w:val="single" w:sz="6" w:space="0" w:color="auto"/>
              <w:right w:val="single" w:sz="6" w:space="0" w:color="auto"/>
            </w:tcBorders>
          </w:tcPr>
          <w:p w14:paraId="0FC6D4DC" w14:textId="77777777" w:rsidR="00B752E4" w:rsidRPr="00866D4E" w:rsidRDefault="00B752E4">
            <w:pPr>
              <w:jc w:val="center"/>
              <w:rPr>
                <w:rFonts w:ascii="Arial" w:hAnsi="Arial" w:cs="Arial"/>
                <w:b/>
              </w:rPr>
            </w:pPr>
            <w:r w:rsidRPr="00866D4E">
              <w:rPr>
                <w:rFonts w:ascii="Arial" w:hAnsi="Arial" w:cs="Arial"/>
                <w:b/>
              </w:rPr>
              <w:t>FIELD NAME</w:t>
            </w:r>
          </w:p>
        </w:tc>
        <w:tc>
          <w:tcPr>
            <w:tcW w:w="2412" w:type="dxa"/>
            <w:tcBorders>
              <w:top w:val="single" w:sz="12" w:space="0" w:color="auto"/>
              <w:left w:val="single" w:sz="6" w:space="0" w:color="auto"/>
              <w:bottom w:val="single" w:sz="6" w:space="0" w:color="auto"/>
              <w:right w:val="single" w:sz="12" w:space="0" w:color="auto"/>
            </w:tcBorders>
          </w:tcPr>
          <w:p w14:paraId="59E0B9D0"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419E4C7"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041210C4" w14:textId="77777777" w:rsidR="00B752E4" w:rsidRPr="00866D4E" w:rsidRDefault="00B752E4">
            <w:pPr>
              <w:pStyle w:val="Heading4"/>
              <w:rPr>
                <w:b/>
                <w:bCs/>
                <w:i w:val="0"/>
                <w:iCs w:val="0"/>
              </w:rPr>
            </w:pPr>
            <w:r w:rsidRPr="00866D4E">
              <w:rPr>
                <w:b/>
                <w:bCs/>
                <w:i w:val="0"/>
                <w:iCs w:val="0"/>
              </w:rPr>
              <w:t>LSR  FORM</w:t>
            </w:r>
          </w:p>
        </w:tc>
      </w:tr>
      <w:tr w:rsidR="00B752E4" w:rsidRPr="00866D4E" w14:paraId="0007926F"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306A7B43"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3F3DB807"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D895EAD" w14:textId="77777777" w:rsidR="00B752E4" w:rsidRPr="00866D4E" w:rsidRDefault="00B752E4">
            <w:pPr>
              <w:pStyle w:val="FORMDATA"/>
              <w:rPr>
                <w:b/>
                <w:color w:val="auto"/>
              </w:rPr>
            </w:pPr>
            <w:r w:rsidRPr="00866D4E">
              <w:rPr>
                <w:b/>
                <w:color w:val="auto"/>
              </w:rPr>
              <w:t>CCNA</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5A01EF16" w14:textId="77777777" w:rsidR="00B752E4" w:rsidRPr="00866D4E" w:rsidRDefault="00B752E4">
            <w:pPr>
              <w:pStyle w:val="FORMDATA"/>
              <w:rPr>
                <w:b/>
                <w:color w:val="auto"/>
              </w:rPr>
            </w:pPr>
            <w:r w:rsidRPr="00866D4E">
              <w:rPr>
                <w:b/>
                <w:color w:val="auto"/>
              </w:rPr>
              <w:t>Customer Carrier Name Abbreviation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73DF71C" w14:textId="77777777" w:rsidR="00B752E4" w:rsidRPr="00866D4E" w:rsidRDefault="00B752E4">
            <w:pPr>
              <w:pStyle w:val="FORMDATA"/>
              <w:rPr>
                <w:b/>
                <w:color w:val="auto"/>
              </w:rPr>
            </w:pPr>
            <w:r w:rsidRPr="00866D4E">
              <w:rPr>
                <w:b/>
                <w:color w:val="auto"/>
              </w:rPr>
              <w:t>ZXL</w:t>
            </w:r>
          </w:p>
        </w:tc>
      </w:tr>
      <w:tr w:rsidR="00B752E4" w:rsidRPr="00866D4E" w14:paraId="190DBB5A" w14:textId="77777777">
        <w:tc>
          <w:tcPr>
            <w:tcW w:w="2250" w:type="dxa"/>
            <w:tcBorders>
              <w:top w:val="single" w:sz="6" w:space="0" w:color="auto"/>
              <w:left w:val="single" w:sz="12" w:space="0" w:color="auto"/>
              <w:bottom w:val="single" w:sz="6" w:space="0" w:color="auto"/>
              <w:right w:val="single" w:sz="6" w:space="0" w:color="auto"/>
            </w:tcBorders>
          </w:tcPr>
          <w:p w14:paraId="3DC9A9A1" w14:textId="77777777" w:rsidR="00B752E4" w:rsidRPr="00866D4E" w:rsidRDefault="00B752E4">
            <w:pPr>
              <w:pStyle w:val="FORMDATA"/>
              <w:rPr>
                <w:b/>
                <w:color w:val="auto"/>
              </w:rPr>
            </w:pPr>
            <w:r w:rsidRPr="00866D4E">
              <w:rPr>
                <w:b/>
                <w:color w:val="auto"/>
              </w:rPr>
              <w:t>PON</w:t>
            </w:r>
          </w:p>
        </w:tc>
        <w:tc>
          <w:tcPr>
            <w:tcW w:w="4338" w:type="dxa"/>
            <w:tcBorders>
              <w:top w:val="single" w:sz="6" w:space="0" w:color="auto"/>
              <w:left w:val="single" w:sz="6" w:space="0" w:color="auto"/>
              <w:bottom w:val="single" w:sz="6" w:space="0" w:color="auto"/>
              <w:right w:val="single" w:sz="6" w:space="0" w:color="auto"/>
            </w:tcBorders>
          </w:tcPr>
          <w:p w14:paraId="7C7D4B18" w14:textId="77777777" w:rsidR="00B752E4" w:rsidRPr="00866D4E" w:rsidRDefault="00B752E4">
            <w:pPr>
              <w:pStyle w:val="FORMDATA"/>
              <w:rPr>
                <w:b/>
                <w:color w:val="auto"/>
              </w:rPr>
            </w:pPr>
            <w:r w:rsidRPr="00866D4E">
              <w:rPr>
                <w:b/>
                <w:color w:val="auto"/>
              </w:rPr>
              <w:t>Purchase Order Number</w:t>
            </w:r>
          </w:p>
        </w:tc>
        <w:tc>
          <w:tcPr>
            <w:tcW w:w="2412" w:type="dxa"/>
            <w:tcBorders>
              <w:top w:val="single" w:sz="6" w:space="0" w:color="auto"/>
              <w:left w:val="single" w:sz="6" w:space="0" w:color="auto"/>
              <w:bottom w:val="single" w:sz="6" w:space="0" w:color="auto"/>
              <w:right w:val="single" w:sz="12" w:space="0" w:color="auto"/>
            </w:tcBorders>
          </w:tcPr>
          <w:p w14:paraId="6DB6CE1A" w14:textId="77777777" w:rsidR="00B752E4" w:rsidRPr="00866D4E" w:rsidRDefault="00B752E4">
            <w:pPr>
              <w:pStyle w:val="FORMDATA"/>
              <w:rPr>
                <w:b/>
                <w:color w:val="auto"/>
              </w:rPr>
            </w:pPr>
            <w:r w:rsidRPr="00866D4E">
              <w:rPr>
                <w:b/>
                <w:color w:val="auto"/>
              </w:rPr>
              <w:t>M45</w:t>
            </w:r>
          </w:p>
        </w:tc>
      </w:tr>
      <w:tr w:rsidR="00B752E4" w:rsidRPr="00866D4E" w14:paraId="5B933DF2" w14:textId="77777777">
        <w:tc>
          <w:tcPr>
            <w:tcW w:w="2250" w:type="dxa"/>
            <w:tcBorders>
              <w:top w:val="single" w:sz="6" w:space="0" w:color="auto"/>
              <w:left w:val="single" w:sz="12" w:space="0" w:color="auto"/>
              <w:bottom w:val="single" w:sz="6" w:space="0" w:color="auto"/>
              <w:right w:val="single" w:sz="6" w:space="0" w:color="auto"/>
            </w:tcBorders>
          </w:tcPr>
          <w:p w14:paraId="3ED92192" w14:textId="77777777" w:rsidR="00B752E4" w:rsidRPr="00866D4E" w:rsidRDefault="00B752E4">
            <w:pPr>
              <w:pStyle w:val="FORMDATA"/>
              <w:rPr>
                <w:b/>
                <w:color w:val="auto"/>
              </w:rPr>
            </w:pPr>
            <w:r w:rsidRPr="00866D4E">
              <w:rPr>
                <w:b/>
                <w:color w:val="auto"/>
              </w:rPr>
              <w:t>ATN</w:t>
            </w:r>
          </w:p>
        </w:tc>
        <w:tc>
          <w:tcPr>
            <w:tcW w:w="4338" w:type="dxa"/>
            <w:tcBorders>
              <w:top w:val="single" w:sz="6" w:space="0" w:color="auto"/>
              <w:left w:val="single" w:sz="6" w:space="0" w:color="auto"/>
              <w:bottom w:val="single" w:sz="6" w:space="0" w:color="auto"/>
              <w:right w:val="single" w:sz="6" w:space="0" w:color="auto"/>
            </w:tcBorders>
          </w:tcPr>
          <w:p w14:paraId="2AE9A885" w14:textId="77777777" w:rsidR="00B752E4" w:rsidRPr="00866D4E" w:rsidRDefault="00B752E4">
            <w:pPr>
              <w:pStyle w:val="FORMDATA"/>
              <w:rPr>
                <w:b/>
                <w:color w:val="auto"/>
              </w:rPr>
            </w:pPr>
            <w:r w:rsidRPr="00866D4E">
              <w:rPr>
                <w:b/>
                <w:color w:val="auto"/>
              </w:rPr>
              <w:t>Account Telephone Number</w:t>
            </w:r>
          </w:p>
        </w:tc>
        <w:tc>
          <w:tcPr>
            <w:tcW w:w="2412" w:type="dxa"/>
            <w:tcBorders>
              <w:top w:val="single" w:sz="6" w:space="0" w:color="auto"/>
              <w:left w:val="single" w:sz="6" w:space="0" w:color="auto"/>
              <w:bottom w:val="single" w:sz="6" w:space="0" w:color="auto"/>
              <w:right w:val="single" w:sz="12" w:space="0" w:color="auto"/>
            </w:tcBorders>
          </w:tcPr>
          <w:p w14:paraId="60F2BEEC" w14:textId="77777777" w:rsidR="00B752E4" w:rsidRPr="00866D4E" w:rsidRDefault="00B752E4">
            <w:pPr>
              <w:pStyle w:val="FORMDATA"/>
              <w:rPr>
                <w:b/>
                <w:color w:val="auto"/>
              </w:rPr>
            </w:pPr>
            <w:r w:rsidRPr="00866D4E">
              <w:rPr>
                <w:b/>
                <w:color w:val="auto"/>
              </w:rPr>
              <w:t>7705149412</w:t>
            </w:r>
          </w:p>
        </w:tc>
      </w:tr>
      <w:tr w:rsidR="00B752E4" w:rsidRPr="00866D4E" w14:paraId="0653ED8F" w14:textId="77777777">
        <w:tc>
          <w:tcPr>
            <w:tcW w:w="2250" w:type="dxa"/>
            <w:tcBorders>
              <w:top w:val="single" w:sz="6" w:space="0" w:color="auto"/>
              <w:left w:val="single" w:sz="12" w:space="0" w:color="auto"/>
              <w:bottom w:val="single" w:sz="6" w:space="0" w:color="auto"/>
              <w:right w:val="single" w:sz="6" w:space="0" w:color="auto"/>
            </w:tcBorders>
          </w:tcPr>
          <w:p w14:paraId="3ABC616E" w14:textId="77777777" w:rsidR="00B752E4" w:rsidRPr="00866D4E" w:rsidRDefault="00B752E4">
            <w:pPr>
              <w:pStyle w:val="FORMDATA"/>
              <w:rPr>
                <w:b/>
                <w:color w:val="auto"/>
              </w:rPr>
            </w:pPr>
            <w:r w:rsidRPr="00866D4E">
              <w:rPr>
                <w:b/>
                <w:color w:val="auto"/>
              </w:rPr>
              <w:t>PROJECT</w:t>
            </w:r>
          </w:p>
        </w:tc>
        <w:tc>
          <w:tcPr>
            <w:tcW w:w="4338" w:type="dxa"/>
            <w:tcBorders>
              <w:top w:val="single" w:sz="6" w:space="0" w:color="auto"/>
              <w:left w:val="single" w:sz="6" w:space="0" w:color="auto"/>
              <w:bottom w:val="single" w:sz="6" w:space="0" w:color="auto"/>
              <w:right w:val="single" w:sz="6" w:space="0" w:color="auto"/>
            </w:tcBorders>
          </w:tcPr>
          <w:p w14:paraId="67F27DBE" w14:textId="77777777" w:rsidR="00B752E4" w:rsidRPr="00866D4E" w:rsidRDefault="00B752E4">
            <w:pPr>
              <w:pStyle w:val="FORMDATA"/>
              <w:rPr>
                <w:b/>
                <w:color w:val="auto"/>
              </w:rPr>
            </w:pPr>
            <w:r w:rsidRPr="00866D4E">
              <w:rPr>
                <w:b/>
                <w:color w:val="auto"/>
              </w:rPr>
              <w:t>Project</w:t>
            </w:r>
          </w:p>
        </w:tc>
        <w:tc>
          <w:tcPr>
            <w:tcW w:w="2412" w:type="dxa"/>
            <w:tcBorders>
              <w:top w:val="single" w:sz="6" w:space="0" w:color="auto"/>
              <w:left w:val="single" w:sz="6" w:space="0" w:color="auto"/>
              <w:bottom w:val="single" w:sz="6" w:space="0" w:color="auto"/>
              <w:right w:val="single" w:sz="12" w:space="0" w:color="auto"/>
            </w:tcBorders>
          </w:tcPr>
          <w:p w14:paraId="5CCED87C" w14:textId="77777777" w:rsidR="00B752E4" w:rsidRPr="00866D4E" w:rsidRDefault="00B752E4">
            <w:pPr>
              <w:pStyle w:val="FORMDATA"/>
              <w:rPr>
                <w:b/>
                <w:color w:val="auto"/>
              </w:rPr>
            </w:pPr>
            <w:r w:rsidRPr="00866D4E">
              <w:rPr>
                <w:b/>
                <w:color w:val="auto"/>
              </w:rPr>
              <w:t>CAVENOBILL</w:t>
            </w:r>
          </w:p>
        </w:tc>
      </w:tr>
      <w:tr w:rsidR="00B752E4" w:rsidRPr="00866D4E" w14:paraId="708402DC" w14:textId="77777777">
        <w:trPr>
          <w:trHeight w:val="72"/>
        </w:trPr>
        <w:tc>
          <w:tcPr>
            <w:tcW w:w="2250" w:type="dxa"/>
            <w:tcBorders>
              <w:top w:val="single" w:sz="6" w:space="0" w:color="auto"/>
              <w:left w:val="single" w:sz="12" w:space="0" w:color="auto"/>
              <w:bottom w:val="single" w:sz="6" w:space="0" w:color="auto"/>
              <w:right w:val="single" w:sz="6" w:space="0" w:color="auto"/>
            </w:tcBorders>
          </w:tcPr>
          <w:p w14:paraId="5CCD38A0" w14:textId="77777777" w:rsidR="00B752E4" w:rsidRPr="00866D4E" w:rsidRDefault="00B752E4">
            <w:pPr>
              <w:pStyle w:val="FORMDATA"/>
              <w:rPr>
                <w:b/>
                <w:color w:val="auto"/>
              </w:rPr>
            </w:pPr>
            <w:r w:rsidRPr="00866D4E">
              <w:rPr>
                <w:b/>
                <w:color w:val="auto"/>
              </w:rPr>
              <w:t>SC</w:t>
            </w:r>
          </w:p>
        </w:tc>
        <w:tc>
          <w:tcPr>
            <w:tcW w:w="4338" w:type="dxa"/>
            <w:tcBorders>
              <w:top w:val="single" w:sz="6" w:space="0" w:color="auto"/>
              <w:left w:val="single" w:sz="6" w:space="0" w:color="auto"/>
              <w:bottom w:val="single" w:sz="6" w:space="0" w:color="auto"/>
              <w:right w:val="single" w:sz="6" w:space="0" w:color="auto"/>
            </w:tcBorders>
          </w:tcPr>
          <w:p w14:paraId="48023C60"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12" w:type="dxa"/>
            <w:tcBorders>
              <w:top w:val="single" w:sz="6" w:space="0" w:color="auto"/>
              <w:left w:val="single" w:sz="6" w:space="0" w:color="auto"/>
              <w:bottom w:val="single" w:sz="6" w:space="0" w:color="auto"/>
              <w:right w:val="single" w:sz="12" w:space="0" w:color="auto"/>
            </w:tcBorders>
          </w:tcPr>
          <w:p w14:paraId="18D2F815" w14:textId="77777777" w:rsidR="00B752E4" w:rsidRPr="00866D4E" w:rsidRDefault="00B752E4">
            <w:pPr>
              <w:pStyle w:val="FORMDATA"/>
              <w:rPr>
                <w:b/>
                <w:color w:val="auto"/>
              </w:rPr>
            </w:pPr>
            <w:r w:rsidRPr="00866D4E">
              <w:rPr>
                <w:b/>
                <w:color w:val="auto"/>
              </w:rPr>
              <w:t>LCSC</w:t>
            </w:r>
          </w:p>
        </w:tc>
      </w:tr>
      <w:tr w:rsidR="00B752E4" w:rsidRPr="00866D4E" w14:paraId="5C1BCF15"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136EABD5" w14:textId="77777777" w:rsidR="00B752E4" w:rsidRPr="00866D4E" w:rsidRDefault="00B752E4">
            <w:pPr>
              <w:pStyle w:val="FORMDATA"/>
              <w:rPr>
                <w:b/>
                <w:color w:val="auto"/>
              </w:rPr>
            </w:pPr>
            <w:r w:rsidRPr="00866D4E">
              <w:rPr>
                <w:b/>
                <w:color w:val="auto"/>
              </w:rPr>
              <w:t>D/TSent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17C2D23D" w14:textId="77777777" w:rsidR="00B752E4" w:rsidRPr="00866D4E" w:rsidRDefault="00B752E4">
            <w:pPr>
              <w:pStyle w:val="FORMDATA"/>
              <w:rPr>
                <w:b/>
                <w:color w:val="auto"/>
              </w:rPr>
            </w:pPr>
            <w:r w:rsidRPr="00866D4E">
              <w:rPr>
                <w:b/>
                <w:color w:val="auto"/>
              </w:rPr>
              <w:t>Date &amp; Time Sent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808290E" w14:textId="77777777" w:rsidR="00B752E4" w:rsidRPr="00866D4E" w:rsidRDefault="00B752E4">
            <w:pPr>
              <w:pStyle w:val="FORMDATA"/>
              <w:rPr>
                <w:b/>
                <w:color w:val="auto"/>
              </w:rPr>
            </w:pPr>
            <w:r w:rsidRPr="00866D4E">
              <w:rPr>
                <w:b/>
                <w:color w:val="auto"/>
              </w:rPr>
              <w:t>20040524</w:t>
            </w:r>
          </w:p>
        </w:tc>
      </w:tr>
      <w:tr w:rsidR="00B752E4" w:rsidRPr="00866D4E" w14:paraId="24ECACA6"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1E44008" w14:textId="77777777" w:rsidR="00B752E4" w:rsidRPr="00866D4E" w:rsidRDefault="00B752E4">
            <w:pPr>
              <w:pStyle w:val="FORMDATA"/>
              <w:rPr>
                <w:b/>
                <w:color w:val="auto"/>
              </w:rPr>
            </w:pPr>
            <w:r w:rsidRPr="00866D4E">
              <w:rPr>
                <w:b/>
                <w:color w:val="auto"/>
              </w:rPr>
              <w:t>DDD</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1C793FDC" w14:textId="77777777" w:rsidR="00B752E4" w:rsidRPr="00866D4E" w:rsidRDefault="00B752E4">
            <w:pPr>
              <w:pStyle w:val="FORMDATA"/>
              <w:rPr>
                <w:b/>
                <w:color w:val="auto"/>
              </w:rPr>
            </w:pPr>
            <w:r w:rsidRPr="00866D4E">
              <w:rPr>
                <w:b/>
                <w:color w:val="auto"/>
              </w:rPr>
              <w:t>Desired Due Date</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7293A34D" w14:textId="77777777" w:rsidR="00B752E4" w:rsidRPr="00866D4E" w:rsidRDefault="00B752E4">
            <w:pPr>
              <w:pStyle w:val="FORMDATA"/>
              <w:rPr>
                <w:b/>
                <w:color w:val="auto"/>
              </w:rPr>
            </w:pPr>
            <w:r w:rsidRPr="00866D4E">
              <w:rPr>
                <w:b/>
                <w:color w:val="auto"/>
              </w:rPr>
              <w:t>20040601</w:t>
            </w:r>
          </w:p>
        </w:tc>
      </w:tr>
      <w:tr w:rsidR="00B752E4" w:rsidRPr="00866D4E" w14:paraId="669CEC88" w14:textId="77777777">
        <w:tc>
          <w:tcPr>
            <w:tcW w:w="2250" w:type="dxa"/>
            <w:tcBorders>
              <w:top w:val="single" w:sz="6" w:space="0" w:color="auto"/>
              <w:left w:val="single" w:sz="12" w:space="0" w:color="auto"/>
              <w:bottom w:val="single" w:sz="6" w:space="0" w:color="auto"/>
              <w:right w:val="single" w:sz="6" w:space="0" w:color="auto"/>
            </w:tcBorders>
          </w:tcPr>
          <w:p w14:paraId="26A81088" w14:textId="77777777" w:rsidR="00B752E4" w:rsidRPr="00866D4E" w:rsidRDefault="00B752E4">
            <w:pPr>
              <w:pStyle w:val="FORMDATA"/>
              <w:rPr>
                <w:b/>
                <w:color w:val="auto"/>
              </w:rPr>
            </w:pPr>
            <w:r w:rsidRPr="00866D4E">
              <w:rPr>
                <w:b/>
                <w:color w:val="auto"/>
              </w:rPr>
              <w:t>REQTYP</w:t>
            </w:r>
          </w:p>
        </w:tc>
        <w:tc>
          <w:tcPr>
            <w:tcW w:w="4338" w:type="dxa"/>
            <w:tcBorders>
              <w:top w:val="single" w:sz="6" w:space="0" w:color="auto"/>
              <w:left w:val="single" w:sz="6" w:space="0" w:color="auto"/>
              <w:bottom w:val="single" w:sz="6" w:space="0" w:color="auto"/>
              <w:right w:val="single" w:sz="6" w:space="0" w:color="auto"/>
            </w:tcBorders>
          </w:tcPr>
          <w:p w14:paraId="188EFC0A" w14:textId="77777777" w:rsidR="00B752E4" w:rsidRPr="00866D4E" w:rsidRDefault="00B752E4">
            <w:pPr>
              <w:pStyle w:val="FORMDATA"/>
              <w:rPr>
                <w:b/>
                <w:color w:val="auto"/>
              </w:rPr>
            </w:pPr>
            <w:r w:rsidRPr="00866D4E">
              <w:rPr>
                <w:b/>
                <w:color w:val="auto"/>
              </w:rPr>
              <w:t>Request Type</w:t>
            </w:r>
          </w:p>
        </w:tc>
        <w:tc>
          <w:tcPr>
            <w:tcW w:w="2412" w:type="dxa"/>
            <w:tcBorders>
              <w:top w:val="single" w:sz="6" w:space="0" w:color="auto"/>
              <w:left w:val="single" w:sz="6" w:space="0" w:color="auto"/>
              <w:bottom w:val="single" w:sz="6" w:space="0" w:color="auto"/>
              <w:right w:val="single" w:sz="12" w:space="0" w:color="auto"/>
            </w:tcBorders>
          </w:tcPr>
          <w:p w14:paraId="4067BBD0" w14:textId="77777777" w:rsidR="00B752E4" w:rsidRPr="00866D4E" w:rsidRDefault="00B752E4">
            <w:pPr>
              <w:pStyle w:val="FORMDATA"/>
              <w:rPr>
                <w:b/>
                <w:color w:val="auto"/>
              </w:rPr>
            </w:pPr>
            <w:r w:rsidRPr="00866D4E">
              <w:rPr>
                <w:b/>
                <w:color w:val="auto"/>
              </w:rPr>
              <w:t>MB</w:t>
            </w:r>
          </w:p>
        </w:tc>
      </w:tr>
      <w:tr w:rsidR="00B752E4" w:rsidRPr="00866D4E" w14:paraId="3D34F20B" w14:textId="77777777">
        <w:tc>
          <w:tcPr>
            <w:tcW w:w="2250" w:type="dxa"/>
            <w:tcBorders>
              <w:top w:val="single" w:sz="6" w:space="0" w:color="auto"/>
              <w:left w:val="single" w:sz="12" w:space="0" w:color="auto"/>
              <w:bottom w:val="single" w:sz="6" w:space="0" w:color="auto"/>
              <w:right w:val="single" w:sz="6" w:space="0" w:color="auto"/>
            </w:tcBorders>
          </w:tcPr>
          <w:p w14:paraId="2D2B12AC" w14:textId="77777777" w:rsidR="00B752E4" w:rsidRPr="00866D4E" w:rsidRDefault="00B752E4">
            <w:pPr>
              <w:pStyle w:val="FORMDATA"/>
              <w:rPr>
                <w:b/>
                <w:color w:val="auto"/>
              </w:rPr>
            </w:pPr>
            <w:r w:rsidRPr="00866D4E">
              <w:rPr>
                <w:b/>
                <w:color w:val="auto"/>
              </w:rPr>
              <w:t>ACT</w:t>
            </w:r>
          </w:p>
        </w:tc>
        <w:tc>
          <w:tcPr>
            <w:tcW w:w="4338" w:type="dxa"/>
            <w:tcBorders>
              <w:top w:val="single" w:sz="6" w:space="0" w:color="auto"/>
              <w:left w:val="single" w:sz="6" w:space="0" w:color="auto"/>
              <w:bottom w:val="single" w:sz="6" w:space="0" w:color="auto"/>
              <w:right w:val="single" w:sz="6" w:space="0" w:color="auto"/>
            </w:tcBorders>
          </w:tcPr>
          <w:p w14:paraId="68780E39" w14:textId="77777777" w:rsidR="00B752E4" w:rsidRPr="00866D4E" w:rsidRDefault="00B752E4">
            <w:pPr>
              <w:pStyle w:val="FORMDATA"/>
              <w:rPr>
                <w:b/>
                <w:color w:val="auto"/>
              </w:rPr>
            </w:pPr>
            <w:r w:rsidRPr="00866D4E">
              <w:rPr>
                <w:b/>
                <w:color w:val="auto"/>
              </w:rPr>
              <w:t>Activity Type</w:t>
            </w:r>
          </w:p>
        </w:tc>
        <w:tc>
          <w:tcPr>
            <w:tcW w:w="2412" w:type="dxa"/>
            <w:tcBorders>
              <w:top w:val="single" w:sz="6" w:space="0" w:color="auto"/>
              <w:left w:val="single" w:sz="6" w:space="0" w:color="auto"/>
              <w:bottom w:val="single" w:sz="6" w:space="0" w:color="auto"/>
              <w:right w:val="single" w:sz="12" w:space="0" w:color="auto"/>
            </w:tcBorders>
          </w:tcPr>
          <w:p w14:paraId="60C69452" w14:textId="77777777" w:rsidR="00B752E4" w:rsidRPr="00866D4E" w:rsidRDefault="00B752E4">
            <w:pPr>
              <w:pStyle w:val="FORMDATA"/>
              <w:rPr>
                <w:b/>
                <w:color w:val="auto"/>
              </w:rPr>
            </w:pPr>
            <w:r w:rsidRPr="00866D4E">
              <w:rPr>
                <w:b/>
                <w:color w:val="auto"/>
              </w:rPr>
              <w:t>C</w:t>
            </w:r>
          </w:p>
        </w:tc>
      </w:tr>
      <w:tr w:rsidR="00B752E4" w:rsidRPr="00866D4E" w14:paraId="57AC206E" w14:textId="77777777">
        <w:tc>
          <w:tcPr>
            <w:tcW w:w="2250" w:type="dxa"/>
            <w:tcBorders>
              <w:top w:val="single" w:sz="6" w:space="0" w:color="auto"/>
              <w:left w:val="single" w:sz="12" w:space="0" w:color="auto"/>
              <w:bottom w:val="single" w:sz="6" w:space="0" w:color="auto"/>
              <w:right w:val="single" w:sz="6" w:space="0" w:color="auto"/>
            </w:tcBorders>
          </w:tcPr>
          <w:p w14:paraId="33366B2F" w14:textId="77777777" w:rsidR="00B752E4" w:rsidRPr="00866D4E" w:rsidRDefault="00B752E4">
            <w:pPr>
              <w:pStyle w:val="FORMDATA"/>
              <w:rPr>
                <w:b/>
                <w:color w:val="auto"/>
              </w:rPr>
            </w:pPr>
            <w:r w:rsidRPr="00866D4E">
              <w:rPr>
                <w:b/>
                <w:color w:val="auto"/>
              </w:rPr>
              <w:t>CC</w:t>
            </w:r>
          </w:p>
        </w:tc>
        <w:tc>
          <w:tcPr>
            <w:tcW w:w="4338" w:type="dxa"/>
            <w:tcBorders>
              <w:top w:val="single" w:sz="6" w:space="0" w:color="auto"/>
              <w:left w:val="single" w:sz="6" w:space="0" w:color="auto"/>
              <w:bottom w:val="single" w:sz="6" w:space="0" w:color="auto"/>
              <w:right w:val="single" w:sz="6" w:space="0" w:color="auto"/>
            </w:tcBorders>
          </w:tcPr>
          <w:p w14:paraId="49BAC616" w14:textId="77777777" w:rsidR="00B752E4" w:rsidRPr="00866D4E" w:rsidRDefault="00B752E4">
            <w:pPr>
              <w:pStyle w:val="FORMDATA"/>
              <w:rPr>
                <w:b/>
                <w:color w:val="auto"/>
              </w:rPr>
            </w:pPr>
            <w:r w:rsidRPr="00866D4E">
              <w:rPr>
                <w:b/>
                <w:color w:val="auto"/>
              </w:rPr>
              <w:t>Company Code</w:t>
            </w:r>
          </w:p>
        </w:tc>
        <w:tc>
          <w:tcPr>
            <w:tcW w:w="2412" w:type="dxa"/>
            <w:tcBorders>
              <w:top w:val="single" w:sz="6" w:space="0" w:color="auto"/>
              <w:left w:val="single" w:sz="6" w:space="0" w:color="auto"/>
              <w:bottom w:val="single" w:sz="6" w:space="0" w:color="auto"/>
              <w:right w:val="single" w:sz="12" w:space="0" w:color="auto"/>
            </w:tcBorders>
          </w:tcPr>
          <w:p w14:paraId="1D4E15EF" w14:textId="77777777" w:rsidR="00B752E4" w:rsidRPr="00866D4E" w:rsidRDefault="00B752E4">
            <w:pPr>
              <w:pStyle w:val="FORMDATA"/>
              <w:rPr>
                <w:b/>
                <w:color w:val="auto"/>
              </w:rPr>
            </w:pPr>
            <w:r w:rsidRPr="00866D4E">
              <w:rPr>
                <w:b/>
                <w:color w:val="auto"/>
              </w:rPr>
              <w:t>9999</w:t>
            </w:r>
          </w:p>
        </w:tc>
      </w:tr>
      <w:tr w:rsidR="00B752E4" w:rsidRPr="00866D4E" w14:paraId="502A1A14" w14:textId="77777777">
        <w:tc>
          <w:tcPr>
            <w:tcW w:w="2250" w:type="dxa"/>
            <w:tcBorders>
              <w:top w:val="single" w:sz="6" w:space="0" w:color="auto"/>
              <w:left w:val="single" w:sz="12" w:space="0" w:color="auto"/>
              <w:bottom w:val="single" w:sz="6" w:space="0" w:color="auto"/>
              <w:right w:val="single" w:sz="6" w:space="0" w:color="auto"/>
            </w:tcBorders>
          </w:tcPr>
          <w:p w14:paraId="0164F50E" w14:textId="77777777" w:rsidR="00B752E4" w:rsidRPr="00866D4E" w:rsidRDefault="00B752E4">
            <w:pPr>
              <w:pStyle w:val="FORMDATA"/>
              <w:rPr>
                <w:b/>
                <w:color w:val="auto"/>
              </w:rPr>
            </w:pPr>
            <w:r w:rsidRPr="00866D4E">
              <w:rPr>
                <w:b/>
                <w:color w:val="auto"/>
              </w:rPr>
              <w:t>LSO</w:t>
            </w:r>
          </w:p>
        </w:tc>
        <w:tc>
          <w:tcPr>
            <w:tcW w:w="4338" w:type="dxa"/>
            <w:tcBorders>
              <w:top w:val="single" w:sz="6" w:space="0" w:color="auto"/>
              <w:left w:val="single" w:sz="6" w:space="0" w:color="auto"/>
              <w:bottom w:val="single" w:sz="6" w:space="0" w:color="auto"/>
              <w:right w:val="single" w:sz="6" w:space="0" w:color="auto"/>
            </w:tcBorders>
          </w:tcPr>
          <w:p w14:paraId="1919CC71" w14:textId="77777777" w:rsidR="00B752E4" w:rsidRPr="00866D4E" w:rsidRDefault="00B752E4">
            <w:pPr>
              <w:pStyle w:val="FORMDATA"/>
              <w:rPr>
                <w:b/>
                <w:color w:val="auto"/>
              </w:rPr>
            </w:pPr>
            <w:r w:rsidRPr="00866D4E">
              <w:rPr>
                <w:b/>
                <w:color w:val="auto"/>
              </w:rPr>
              <w:t>Local Serving Office</w:t>
            </w:r>
          </w:p>
        </w:tc>
        <w:tc>
          <w:tcPr>
            <w:tcW w:w="2412" w:type="dxa"/>
            <w:tcBorders>
              <w:top w:val="single" w:sz="6" w:space="0" w:color="auto"/>
              <w:left w:val="single" w:sz="6" w:space="0" w:color="auto"/>
              <w:bottom w:val="single" w:sz="6" w:space="0" w:color="auto"/>
              <w:right w:val="single" w:sz="12" w:space="0" w:color="auto"/>
            </w:tcBorders>
          </w:tcPr>
          <w:p w14:paraId="0DC4C0EE" w14:textId="77777777" w:rsidR="00B752E4" w:rsidRPr="00866D4E" w:rsidRDefault="00B752E4">
            <w:pPr>
              <w:pStyle w:val="FORMDATA"/>
              <w:rPr>
                <w:b/>
                <w:color w:val="auto"/>
                <w:lang w:val="fr-FR"/>
              </w:rPr>
            </w:pPr>
            <w:r w:rsidRPr="00866D4E">
              <w:rPr>
                <w:b/>
                <w:color w:val="auto"/>
                <w:lang w:val="fr-FR"/>
              </w:rPr>
              <w:t>770514</w:t>
            </w:r>
          </w:p>
        </w:tc>
      </w:tr>
      <w:tr w:rsidR="00B752E4" w:rsidRPr="00866D4E" w14:paraId="1C8FF0D2" w14:textId="77777777">
        <w:tc>
          <w:tcPr>
            <w:tcW w:w="2250" w:type="dxa"/>
            <w:tcBorders>
              <w:top w:val="single" w:sz="6" w:space="0" w:color="auto"/>
              <w:left w:val="single" w:sz="12" w:space="0" w:color="auto"/>
              <w:bottom w:val="single" w:sz="6" w:space="0" w:color="auto"/>
              <w:right w:val="single" w:sz="6" w:space="0" w:color="auto"/>
            </w:tcBorders>
          </w:tcPr>
          <w:p w14:paraId="7A374884" w14:textId="77777777" w:rsidR="00B752E4" w:rsidRPr="00866D4E" w:rsidRDefault="00B752E4">
            <w:pPr>
              <w:pStyle w:val="FORMDATA"/>
              <w:rPr>
                <w:b/>
                <w:color w:val="auto"/>
              </w:rPr>
            </w:pPr>
            <w:r w:rsidRPr="00866D4E">
              <w:rPr>
                <w:b/>
                <w:color w:val="auto"/>
              </w:rPr>
              <w:t>TOS</w:t>
            </w:r>
          </w:p>
        </w:tc>
        <w:tc>
          <w:tcPr>
            <w:tcW w:w="4338" w:type="dxa"/>
            <w:tcBorders>
              <w:top w:val="single" w:sz="6" w:space="0" w:color="auto"/>
              <w:left w:val="single" w:sz="6" w:space="0" w:color="auto"/>
              <w:bottom w:val="single" w:sz="6" w:space="0" w:color="auto"/>
              <w:right w:val="single" w:sz="6" w:space="0" w:color="auto"/>
            </w:tcBorders>
          </w:tcPr>
          <w:p w14:paraId="35E5F0FB" w14:textId="77777777" w:rsidR="00B752E4" w:rsidRPr="00866D4E" w:rsidRDefault="00B752E4">
            <w:pPr>
              <w:pStyle w:val="FORMDATA"/>
              <w:rPr>
                <w:b/>
                <w:color w:val="auto"/>
              </w:rPr>
            </w:pPr>
            <w:r w:rsidRPr="00866D4E">
              <w:rPr>
                <w:b/>
                <w:color w:val="auto"/>
              </w:rPr>
              <w:t>Type of Service</w:t>
            </w:r>
          </w:p>
        </w:tc>
        <w:tc>
          <w:tcPr>
            <w:tcW w:w="2412" w:type="dxa"/>
            <w:tcBorders>
              <w:top w:val="single" w:sz="6" w:space="0" w:color="auto"/>
              <w:left w:val="single" w:sz="6" w:space="0" w:color="auto"/>
              <w:bottom w:val="single" w:sz="6" w:space="0" w:color="auto"/>
              <w:right w:val="single" w:sz="12" w:space="0" w:color="auto"/>
            </w:tcBorders>
          </w:tcPr>
          <w:p w14:paraId="515A9EEE" w14:textId="77777777" w:rsidR="00B752E4" w:rsidRPr="00866D4E" w:rsidRDefault="00B752E4">
            <w:pPr>
              <w:pStyle w:val="FORMDATA"/>
              <w:rPr>
                <w:b/>
                <w:color w:val="auto"/>
                <w:lang w:val="fr-FR"/>
              </w:rPr>
            </w:pPr>
            <w:r w:rsidRPr="00866D4E">
              <w:rPr>
                <w:b/>
                <w:color w:val="auto"/>
                <w:lang w:val="fr-FR"/>
              </w:rPr>
              <w:t>1BMR</w:t>
            </w:r>
          </w:p>
        </w:tc>
      </w:tr>
      <w:tr w:rsidR="00B752E4" w:rsidRPr="00866D4E" w14:paraId="4D2F58D1"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59167264" w14:textId="77777777" w:rsidR="00B752E4" w:rsidRPr="00866D4E" w:rsidRDefault="00B752E4">
            <w:pPr>
              <w:pStyle w:val="Heading4"/>
              <w:rPr>
                <w:b/>
                <w:i w:val="0"/>
              </w:rPr>
            </w:pPr>
            <w:r w:rsidRPr="00866D4E">
              <w:rPr>
                <w:b/>
                <w:i w:val="0"/>
              </w:rPr>
              <w:t>Billing Section</w:t>
            </w:r>
          </w:p>
        </w:tc>
      </w:tr>
      <w:tr w:rsidR="00B752E4" w:rsidRPr="00866D4E" w14:paraId="4E4DC734" w14:textId="77777777">
        <w:tc>
          <w:tcPr>
            <w:tcW w:w="2250" w:type="dxa"/>
            <w:tcBorders>
              <w:top w:val="single" w:sz="6" w:space="0" w:color="auto"/>
              <w:left w:val="single" w:sz="12" w:space="0" w:color="auto"/>
              <w:bottom w:val="single" w:sz="6" w:space="0" w:color="auto"/>
              <w:right w:val="single" w:sz="6" w:space="0" w:color="auto"/>
            </w:tcBorders>
          </w:tcPr>
          <w:p w14:paraId="2C6F38BF" w14:textId="77777777" w:rsidR="00B752E4" w:rsidRPr="00866D4E" w:rsidRDefault="00B752E4">
            <w:pPr>
              <w:pStyle w:val="FORMDATA"/>
              <w:rPr>
                <w:b/>
                <w:color w:val="auto"/>
              </w:rPr>
            </w:pPr>
            <w:r w:rsidRPr="00866D4E">
              <w:rPr>
                <w:b/>
                <w:color w:val="auto"/>
              </w:rPr>
              <w:t>BAN1</w:t>
            </w:r>
          </w:p>
        </w:tc>
        <w:tc>
          <w:tcPr>
            <w:tcW w:w="4338" w:type="dxa"/>
            <w:tcBorders>
              <w:top w:val="single" w:sz="6" w:space="0" w:color="auto"/>
              <w:left w:val="single" w:sz="6" w:space="0" w:color="auto"/>
              <w:bottom w:val="single" w:sz="6" w:space="0" w:color="auto"/>
              <w:right w:val="single" w:sz="6" w:space="0" w:color="auto"/>
            </w:tcBorders>
          </w:tcPr>
          <w:p w14:paraId="41E0C3AA" w14:textId="77777777" w:rsidR="00B752E4" w:rsidRPr="00866D4E" w:rsidRDefault="00B752E4">
            <w:pPr>
              <w:pStyle w:val="FORMDATA"/>
              <w:rPr>
                <w:b/>
                <w:color w:val="auto"/>
              </w:rPr>
            </w:pPr>
            <w:r w:rsidRPr="00866D4E">
              <w:rPr>
                <w:b/>
                <w:color w:val="auto"/>
              </w:rPr>
              <w:t>Billing Account Number 1</w:t>
            </w:r>
          </w:p>
        </w:tc>
        <w:tc>
          <w:tcPr>
            <w:tcW w:w="2412" w:type="dxa"/>
            <w:tcBorders>
              <w:top w:val="single" w:sz="6" w:space="0" w:color="auto"/>
              <w:left w:val="single" w:sz="6" w:space="0" w:color="auto"/>
              <w:bottom w:val="single" w:sz="6" w:space="0" w:color="auto"/>
              <w:right w:val="single" w:sz="12" w:space="0" w:color="auto"/>
            </w:tcBorders>
          </w:tcPr>
          <w:p w14:paraId="66BF2726" w14:textId="77777777" w:rsidR="00B752E4" w:rsidRPr="00866D4E" w:rsidRDefault="00B752E4">
            <w:pPr>
              <w:pStyle w:val="FORMDATA"/>
              <w:rPr>
                <w:b/>
                <w:color w:val="auto"/>
                <w:lang w:val="fr-FR"/>
              </w:rPr>
            </w:pPr>
            <w:r w:rsidRPr="00866D4E">
              <w:rPr>
                <w:b/>
                <w:color w:val="auto"/>
                <w:lang w:val="fr-FR"/>
              </w:rPr>
              <w:t>770Q886621621</w:t>
            </w:r>
            <w:r w:rsidRPr="00866D4E">
              <w:rPr>
                <w:b/>
                <w:color w:val="auto"/>
                <w:lang w:val="fr-FR"/>
              </w:rPr>
              <w:tab/>
            </w:r>
          </w:p>
        </w:tc>
      </w:tr>
      <w:tr w:rsidR="00B752E4" w:rsidRPr="00866D4E" w14:paraId="61952F42"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18DFED09" w14:textId="77777777" w:rsidR="00B752E4" w:rsidRPr="00866D4E" w:rsidRDefault="00B752E4">
            <w:pPr>
              <w:pStyle w:val="Heading5"/>
              <w:tabs>
                <w:tab w:val="right" w:pos="2207"/>
              </w:tabs>
              <w:rPr>
                <w:rFonts w:cs="Arial"/>
                <w:color w:val="auto"/>
                <w:szCs w:val="24"/>
              </w:rPr>
            </w:pPr>
            <w:r w:rsidRPr="00866D4E">
              <w:rPr>
                <w:rFonts w:cs="Arial"/>
                <w:color w:val="auto"/>
                <w:szCs w:val="24"/>
              </w:rPr>
              <w:t>Contact Section</w:t>
            </w:r>
          </w:p>
        </w:tc>
      </w:tr>
      <w:tr w:rsidR="00B752E4" w:rsidRPr="00866D4E" w14:paraId="1672D07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342F1A3" w14:textId="77777777" w:rsidR="00B752E4" w:rsidRPr="00866D4E" w:rsidRDefault="00B752E4">
            <w:pPr>
              <w:pStyle w:val="FORMDATA"/>
              <w:rPr>
                <w:b/>
                <w:color w:val="auto"/>
              </w:rPr>
            </w:pPr>
            <w:r w:rsidRPr="00866D4E">
              <w:rPr>
                <w:b/>
                <w:color w:val="auto"/>
              </w:rPr>
              <w:t>INIT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2A3CBAF4" w14:textId="77777777" w:rsidR="00B752E4" w:rsidRPr="00866D4E" w:rsidRDefault="00B752E4">
            <w:pPr>
              <w:pStyle w:val="FORMDATA"/>
              <w:rPr>
                <w:b/>
                <w:color w:val="auto"/>
              </w:rPr>
            </w:pPr>
            <w:r w:rsidRPr="00866D4E">
              <w:rPr>
                <w:b/>
                <w:color w:val="auto"/>
              </w:rPr>
              <w:t>Initiator Identification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76DCFA14" w14:textId="77777777" w:rsidR="00B752E4" w:rsidRPr="00866D4E" w:rsidRDefault="00B752E4">
            <w:pPr>
              <w:pStyle w:val="FORMDATA"/>
              <w:rPr>
                <w:b/>
                <w:color w:val="auto"/>
              </w:rPr>
            </w:pPr>
            <w:r w:rsidRPr="00866D4E">
              <w:rPr>
                <w:b/>
                <w:color w:val="auto"/>
              </w:rPr>
              <w:t>Bojangles</w:t>
            </w:r>
          </w:p>
        </w:tc>
      </w:tr>
      <w:tr w:rsidR="00B752E4" w:rsidRPr="00866D4E" w14:paraId="01C64A47"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4DB55C19" w14:textId="77777777" w:rsidR="00B752E4" w:rsidRPr="00866D4E" w:rsidRDefault="00B752E4">
            <w:pPr>
              <w:pStyle w:val="FORMDATA"/>
              <w:rPr>
                <w:b/>
                <w:color w:val="auto"/>
              </w:rPr>
            </w:pPr>
            <w:r w:rsidRPr="00866D4E">
              <w:rPr>
                <w:b/>
                <w:color w:val="auto"/>
              </w:rPr>
              <w:t>INIT-TEL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419AFB41" w14:textId="77777777" w:rsidR="00B752E4" w:rsidRPr="00866D4E" w:rsidRDefault="00B752E4">
            <w:pPr>
              <w:pStyle w:val="FORMDATA"/>
              <w:rPr>
                <w:b/>
                <w:color w:val="auto"/>
              </w:rPr>
            </w:pPr>
            <w:r w:rsidRPr="00866D4E">
              <w:rPr>
                <w:b/>
                <w:color w:val="auto"/>
              </w:rPr>
              <w:t>Initiator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71A5D416" w14:textId="77777777" w:rsidR="00B752E4" w:rsidRPr="00866D4E" w:rsidRDefault="00B752E4">
            <w:pPr>
              <w:pStyle w:val="FORMDATA"/>
              <w:rPr>
                <w:b/>
                <w:color w:val="auto"/>
              </w:rPr>
            </w:pPr>
            <w:r w:rsidRPr="00866D4E">
              <w:rPr>
                <w:b/>
                <w:color w:val="auto"/>
              </w:rPr>
              <w:t>8884448888</w:t>
            </w:r>
          </w:p>
        </w:tc>
      </w:tr>
      <w:tr w:rsidR="00B752E4" w:rsidRPr="00866D4E" w14:paraId="248FE7AB"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F1C4A0E" w14:textId="77777777" w:rsidR="00B752E4" w:rsidRPr="00866D4E" w:rsidRDefault="00B752E4">
            <w:pPr>
              <w:pStyle w:val="FORMDATA"/>
              <w:rPr>
                <w:b/>
                <w:color w:val="auto"/>
              </w:rPr>
            </w:pPr>
            <w:r w:rsidRPr="00866D4E">
              <w:rPr>
                <w:b/>
                <w:color w:val="auto"/>
              </w:rPr>
              <w:t>INIT-FAX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6B51C0C5" w14:textId="77777777" w:rsidR="00B752E4" w:rsidRPr="00866D4E" w:rsidRDefault="00B752E4">
            <w:pPr>
              <w:pStyle w:val="FORMDATA"/>
              <w:rPr>
                <w:b/>
                <w:color w:val="auto"/>
              </w:rPr>
            </w:pPr>
            <w:r w:rsidRPr="00866D4E">
              <w:rPr>
                <w:b/>
                <w:color w:val="auto"/>
              </w:rPr>
              <w:t>Initiator Facsimile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A5D3390"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CC6B61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FB7421E" w14:textId="77777777" w:rsidR="00B752E4" w:rsidRPr="00866D4E" w:rsidRDefault="00B752E4">
            <w:pPr>
              <w:pStyle w:val="FORMDATA"/>
              <w:rPr>
                <w:b/>
                <w:color w:val="auto"/>
                <w:lang w:val="fr-FR"/>
              </w:rPr>
            </w:pPr>
            <w:r w:rsidRPr="00866D4E">
              <w:rPr>
                <w:b/>
                <w:color w:val="auto"/>
                <w:lang w:val="fr-FR"/>
              </w:rPr>
              <w:t>IMPCON</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74705F2C" w14:textId="77777777" w:rsidR="00B752E4" w:rsidRPr="00866D4E" w:rsidRDefault="00B752E4">
            <w:pPr>
              <w:pStyle w:val="FORMDATA"/>
              <w:rPr>
                <w:b/>
                <w:color w:val="auto"/>
                <w:lang w:val="fr-FR"/>
              </w:rPr>
            </w:pPr>
            <w:r w:rsidRPr="00866D4E">
              <w:rPr>
                <w:b/>
                <w:color w:val="auto"/>
                <w:lang w:val="fr-FR"/>
              </w:rPr>
              <w:t>Implementation Contact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60018DE"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Woodstock</w:t>
                </w:r>
              </w:smartTag>
            </w:smartTag>
            <w:r w:rsidRPr="00866D4E">
              <w:rPr>
                <w:b/>
                <w:color w:val="auto"/>
              </w:rPr>
              <w:t xml:space="preserve"> Byrd</w:t>
            </w:r>
          </w:p>
        </w:tc>
      </w:tr>
      <w:tr w:rsidR="00B752E4" w:rsidRPr="00866D4E" w14:paraId="35AA4658"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0E4582F4" w14:textId="77777777" w:rsidR="00B752E4" w:rsidRPr="00866D4E" w:rsidRDefault="00B752E4">
            <w:pPr>
              <w:pStyle w:val="FORMDATA"/>
              <w:rPr>
                <w:b/>
                <w:color w:val="auto"/>
              </w:rPr>
            </w:pPr>
            <w:r w:rsidRPr="00866D4E">
              <w:rPr>
                <w:b/>
                <w:color w:val="auto"/>
              </w:rPr>
              <w:t>IMPCON-TEL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1BBD8D41" w14:textId="77777777" w:rsidR="00B752E4" w:rsidRPr="00866D4E" w:rsidRDefault="00B752E4">
            <w:pPr>
              <w:pStyle w:val="FORMDATA"/>
              <w:rPr>
                <w:b/>
                <w:color w:val="auto"/>
              </w:rPr>
            </w:pPr>
            <w:r w:rsidRPr="00866D4E">
              <w:rPr>
                <w:b/>
                <w:color w:val="auto"/>
              </w:rPr>
              <w:t>Implementation Contact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51E0BC72" w14:textId="77777777" w:rsidR="00B752E4" w:rsidRPr="00866D4E" w:rsidRDefault="00B752E4">
            <w:pPr>
              <w:pStyle w:val="FORMDATA"/>
              <w:rPr>
                <w:b/>
                <w:color w:val="auto"/>
              </w:rPr>
            </w:pPr>
            <w:r w:rsidRPr="00866D4E">
              <w:rPr>
                <w:b/>
                <w:color w:val="auto"/>
              </w:rPr>
              <w:t>6781114444</w:t>
            </w:r>
          </w:p>
        </w:tc>
      </w:tr>
      <w:tr w:rsidR="00B752E4" w:rsidRPr="00866D4E" w14:paraId="617047BA"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60596B25" w14:textId="77777777" w:rsidR="00B752E4" w:rsidRPr="00866D4E" w:rsidRDefault="00B752E4">
            <w:pPr>
              <w:pStyle w:val="BodyText"/>
              <w:rPr>
                <w:color w:val="auto"/>
              </w:rPr>
            </w:pPr>
            <w:r w:rsidRPr="00866D4E">
              <w:rPr>
                <w:rFonts w:ascii="Arial" w:hAnsi="Arial" w:cs="Arial"/>
                <w:color w:val="auto"/>
                <w:sz w:val="24"/>
                <w:szCs w:val="24"/>
              </w:rPr>
              <w:t>PS  FORM</w:t>
            </w:r>
          </w:p>
        </w:tc>
      </w:tr>
      <w:tr w:rsidR="00B752E4" w:rsidRPr="00866D4E" w14:paraId="63C25860"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2B7C89E1" w14:textId="77777777" w:rsidR="00B752E4" w:rsidRPr="00866D4E" w:rsidRDefault="00B752E4">
            <w:pPr>
              <w:pStyle w:val="Heading5"/>
              <w:rPr>
                <w:color w:val="auto"/>
                <w:lang w:val="fr-FR"/>
              </w:rPr>
            </w:pPr>
            <w:r w:rsidRPr="00866D4E">
              <w:rPr>
                <w:color w:val="auto"/>
                <w:lang w:val="fr-FR"/>
              </w:rPr>
              <w:t>Administrative Section</w:t>
            </w:r>
          </w:p>
        </w:tc>
      </w:tr>
      <w:tr w:rsidR="00B752E4" w:rsidRPr="00866D4E" w14:paraId="5E66BA61"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31C53A56" w14:textId="77777777" w:rsidR="00B752E4" w:rsidRPr="00866D4E" w:rsidRDefault="00B752E4">
            <w:pPr>
              <w:pStyle w:val="FORMDATA"/>
              <w:rPr>
                <w:b/>
                <w:color w:val="auto"/>
                <w:lang w:val="fr-FR"/>
              </w:rPr>
            </w:pPr>
            <w:r w:rsidRPr="00866D4E">
              <w:rPr>
                <w:b/>
                <w:color w:val="auto"/>
                <w:lang w:val="fr-FR"/>
              </w:rPr>
              <w:t>PQTY</w:t>
            </w:r>
          </w:p>
        </w:tc>
        <w:tc>
          <w:tcPr>
            <w:tcW w:w="4338" w:type="dxa"/>
            <w:tcBorders>
              <w:top w:val="single" w:sz="6" w:space="0" w:color="auto"/>
              <w:left w:val="single" w:sz="6" w:space="0" w:color="auto"/>
              <w:bottom w:val="single" w:sz="6" w:space="0" w:color="auto"/>
              <w:right w:val="single" w:sz="6" w:space="0" w:color="auto"/>
            </w:tcBorders>
          </w:tcPr>
          <w:p w14:paraId="765BB873" w14:textId="77777777" w:rsidR="00B752E4" w:rsidRPr="00866D4E" w:rsidRDefault="00B752E4">
            <w:pPr>
              <w:pStyle w:val="FORMDATA"/>
              <w:rPr>
                <w:b/>
                <w:color w:val="auto"/>
                <w:lang w:val="fr-FR"/>
              </w:rPr>
            </w:pPr>
            <w:r w:rsidRPr="00866D4E">
              <w:rPr>
                <w:b/>
                <w:color w:val="auto"/>
                <w:lang w:val="fr-FR"/>
              </w:rPr>
              <w:t>Port Quantity</w:t>
            </w:r>
          </w:p>
        </w:tc>
        <w:tc>
          <w:tcPr>
            <w:tcW w:w="2412" w:type="dxa"/>
            <w:tcBorders>
              <w:top w:val="single" w:sz="6" w:space="0" w:color="auto"/>
              <w:left w:val="single" w:sz="6" w:space="0" w:color="auto"/>
              <w:bottom w:val="single" w:sz="6" w:space="0" w:color="auto"/>
              <w:right w:val="single" w:sz="12" w:space="0" w:color="auto"/>
            </w:tcBorders>
          </w:tcPr>
          <w:p w14:paraId="37C0115C" w14:textId="77777777" w:rsidR="00B752E4" w:rsidRPr="00866D4E" w:rsidRDefault="00B752E4">
            <w:pPr>
              <w:pStyle w:val="FORMDATA"/>
              <w:rPr>
                <w:b/>
                <w:color w:val="auto"/>
              </w:rPr>
            </w:pPr>
            <w:r w:rsidRPr="00866D4E">
              <w:rPr>
                <w:b/>
                <w:color w:val="auto"/>
              </w:rPr>
              <w:t>001</w:t>
            </w:r>
          </w:p>
        </w:tc>
      </w:tr>
      <w:tr w:rsidR="00B752E4" w:rsidRPr="00866D4E" w14:paraId="44FBC068"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260911C7" w14:textId="77777777" w:rsidR="00B752E4" w:rsidRPr="00866D4E" w:rsidRDefault="00B752E4">
            <w:pPr>
              <w:rPr>
                <w:rFonts w:ascii="Arial" w:hAnsi="Arial" w:cs="Arial"/>
                <w:b/>
                <w:bCs/>
                <w:iCs/>
              </w:rPr>
            </w:pPr>
            <w:r w:rsidRPr="00866D4E">
              <w:rPr>
                <w:rFonts w:ascii="Arial" w:hAnsi="Arial" w:cs="Arial"/>
                <w:b/>
                <w:bCs/>
                <w:iCs/>
              </w:rPr>
              <w:t>Service Details Section</w:t>
            </w:r>
          </w:p>
        </w:tc>
      </w:tr>
      <w:tr w:rsidR="00B752E4" w:rsidRPr="00866D4E" w14:paraId="2037A1D7" w14:textId="77777777">
        <w:trPr>
          <w:trHeight w:val="255"/>
        </w:trPr>
        <w:tc>
          <w:tcPr>
            <w:tcW w:w="2250" w:type="dxa"/>
            <w:tcBorders>
              <w:top w:val="single" w:sz="6" w:space="0" w:color="auto"/>
              <w:left w:val="single" w:sz="12" w:space="0" w:color="auto"/>
              <w:bottom w:val="single" w:sz="6" w:space="0" w:color="auto"/>
              <w:right w:val="single" w:sz="6" w:space="0" w:color="auto"/>
            </w:tcBorders>
            <w:shd w:val="clear" w:color="auto" w:fill="CC99FF"/>
          </w:tcPr>
          <w:p w14:paraId="091129B4" w14:textId="77777777" w:rsidR="00B752E4" w:rsidRPr="00866D4E" w:rsidRDefault="00B752E4">
            <w:pPr>
              <w:pStyle w:val="FORMDATA"/>
              <w:rPr>
                <w:b/>
                <w:color w:val="auto"/>
              </w:rPr>
            </w:pPr>
            <w:r w:rsidRPr="00866D4E">
              <w:rPr>
                <w:b/>
                <w:color w:val="auto"/>
              </w:rPr>
              <w:t>LNUM</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7279A2A6" w14:textId="77777777" w:rsidR="00B752E4" w:rsidRPr="00866D4E" w:rsidRDefault="00B752E4">
            <w:pPr>
              <w:pStyle w:val="FORMDATA"/>
              <w:rPr>
                <w:b/>
                <w:color w:val="auto"/>
              </w:rPr>
            </w:pPr>
            <w:r w:rsidRPr="00866D4E">
              <w:rPr>
                <w:b/>
                <w:color w:val="auto"/>
              </w:rPr>
              <w:t>Line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F61A65A" w14:textId="77777777" w:rsidR="00B752E4" w:rsidRPr="00866D4E" w:rsidRDefault="00B752E4">
            <w:pPr>
              <w:pStyle w:val="FORMDATA"/>
              <w:rPr>
                <w:b/>
                <w:color w:val="auto"/>
              </w:rPr>
            </w:pPr>
            <w:r w:rsidRPr="00866D4E">
              <w:rPr>
                <w:b/>
                <w:color w:val="auto"/>
              </w:rPr>
              <w:t>00001</w:t>
            </w:r>
          </w:p>
        </w:tc>
      </w:tr>
      <w:tr w:rsidR="00B752E4" w:rsidRPr="00866D4E" w14:paraId="0FF67844"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1148721A" w14:textId="77777777" w:rsidR="00B752E4" w:rsidRPr="00866D4E" w:rsidRDefault="00B752E4">
            <w:pPr>
              <w:pStyle w:val="FORMDATA"/>
              <w:rPr>
                <w:b/>
                <w:color w:val="auto"/>
              </w:rPr>
            </w:pPr>
            <w:r w:rsidRPr="00866D4E">
              <w:rPr>
                <w:b/>
                <w:color w:val="auto"/>
              </w:rPr>
              <w:t>LNA</w:t>
            </w:r>
          </w:p>
        </w:tc>
        <w:tc>
          <w:tcPr>
            <w:tcW w:w="4338" w:type="dxa"/>
            <w:tcBorders>
              <w:top w:val="single" w:sz="6" w:space="0" w:color="auto"/>
              <w:left w:val="single" w:sz="6" w:space="0" w:color="auto"/>
              <w:bottom w:val="single" w:sz="6" w:space="0" w:color="auto"/>
              <w:right w:val="single" w:sz="6" w:space="0" w:color="auto"/>
            </w:tcBorders>
          </w:tcPr>
          <w:p w14:paraId="234DFD61" w14:textId="77777777" w:rsidR="00B752E4" w:rsidRPr="00866D4E" w:rsidRDefault="00B752E4">
            <w:pPr>
              <w:pStyle w:val="FORMDATA"/>
              <w:rPr>
                <w:b/>
                <w:color w:val="auto"/>
              </w:rPr>
            </w:pPr>
            <w:r w:rsidRPr="00866D4E">
              <w:rPr>
                <w:b/>
                <w:color w:val="auto"/>
              </w:rPr>
              <w:t>Line Activity</w:t>
            </w:r>
          </w:p>
        </w:tc>
        <w:tc>
          <w:tcPr>
            <w:tcW w:w="2412" w:type="dxa"/>
            <w:tcBorders>
              <w:top w:val="single" w:sz="6" w:space="0" w:color="auto"/>
              <w:left w:val="single" w:sz="6" w:space="0" w:color="auto"/>
              <w:bottom w:val="single" w:sz="6" w:space="0" w:color="auto"/>
              <w:right w:val="single" w:sz="12" w:space="0" w:color="auto"/>
            </w:tcBorders>
          </w:tcPr>
          <w:p w14:paraId="01FE32FB" w14:textId="77777777" w:rsidR="00B752E4" w:rsidRPr="00866D4E" w:rsidRDefault="00B752E4">
            <w:pPr>
              <w:pStyle w:val="FORMDATA"/>
              <w:rPr>
                <w:b/>
                <w:color w:val="auto"/>
              </w:rPr>
            </w:pPr>
            <w:r w:rsidRPr="00866D4E">
              <w:rPr>
                <w:b/>
                <w:color w:val="auto"/>
              </w:rPr>
              <w:t>C</w:t>
            </w:r>
          </w:p>
        </w:tc>
      </w:tr>
      <w:tr w:rsidR="00B752E4" w:rsidRPr="00866D4E" w14:paraId="3FDE824C"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7D707B34" w14:textId="77777777" w:rsidR="00B752E4" w:rsidRPr="00866D4E" w:rsidRDefault="00B752E4">
            <w:pPr>
              <w:pStyle w:val="FORMDATA"/>
              <w:rPr>
                <w:b/>
                <w:color w:val="auto"/>
              </w:rPr>
            </w:pPr>
            <w:r w:rsidRPr="00866D4E">
              <w:rPr>
                <w:b/>
                <w:color w:val="auto"/>
              </w:rPr>
              <w:t>TNS</w:t>
            </w:r>
          </w:p>
        </w:tc>
        <w:tc>
          <w:tcPr>
            <w:tcW w:w="4338" w:type="dxa"/>
            <w:tcBorders>
              <w:top w:val="single" w:sz="6" w:space="0" w:color="auto"/>
              <w:left w:val="single" w:sz="6" w:space="0" w:color="auto"/>
              <w:bottom w:val="single" w:sz="6" w:space="0" w:color="auto"/>
              <w:right w:val="single" w:sz="6" w:space="0" w:color="auto"/>
            </w:tcBorders>
          </w:tcPr>
          <w:p w14:paraId="5F337B11" w14:textId="77777777" w:rsidR="00B752E4" w:rsidRPr="00866D4E" w:rsidRDefault="00B752E4">
            <w:pPr>
              <w:pStyle w:val="FORMDATA"/>
              <w:rPr>
                <w:b/>
                <w:color w:val="auto"/>
              </w:rPr>
            </w:pPr>
            <w:r w:rsidRPr="00866D4E">
              <w:rPr>
                <w:b/>
                <w:color w:val="auto"/>
              </w:rPr>
              <w:t>Telephone Numbers</w:t>
            </w:r>
          </w:p>
        </w:tc>
        <w:tc>
          <w:tcPr>
            <w:tcW w:w="2412" w:type="dxa"/>
            <w:tcBorders>
              <w:top w:val="single" w:sz="6" w:space="0" w:color="auto"/>
              <w:left w:val="single" w:sz="6" w:space="0" w:color="auto"/>
              <w:bottom w:val="single" w:sz="6" w:space="0" w:color="auto"/>
              <w:right w:val="single" w:sz="12" w:space="0" w:color="auto"/>
            </w:tcBorders>
          </w:tcPr>
          <w:p w14:paraId="55051AB5" w14:textId="77777777" w:rsidR="00B752E4" w:rsidRPr="00866D4E" w:rsidRDefault="00B752E4">
            <w:pPr>
              <w:pStyle w:val="FORMDATA"/>
              <w:rPr>
                <w:b/>
                <w:color w:val="auto"/>
              </w:rPr>
            </w:pPr>
            <w:r w:rsidRPr="00866D4E">
              <w:rPr>
                <w:b/>
                <w:color w:val="auto"/>
              </w:rPr>
              <w:t>7705149412</w:t>
            </w:r>
          </w:p>
        </w:tc>
      </w:tr>
      <w:tr w:rsidR="00B752E4" w:rsidRPr="00866D4E" w14:paraId="199336AD"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63970B4" w14:textId="77777777" w:rsidR="00B752E4" w:rsidRPr="00866D4E" w:rsidRDefault="00B752E4">
            <w:pPr>
              <w:pStyle w:val="FORMDATA"/>
              <w:rPr>
                <w:b/>
                <w:color w:val="auto"/>
              </w:rPr>
            </w:pPr>
            <w:r w:rsidRPr="00866D4E">
              <w:rPr>
                <w:b/>
                <w:color w:val="auto"/>
              </w:rPr>
              <w:t>LNECLSSVC</w:t>
            </w:r>
          </w:p>
        </w:tc>
        <w:tc>
          <w:tcPr>
            <w:tcW w:w="4338" w:type="dxa"/>
            <w:tcBorders>
              <w:top w:val="single" w:sz="6" w:space="0" w:color="auto"/>
              <w:left w:val="single" w:sz="6" w:space="0" w:color="auto"/>
              <w:bottom w:val="single" w:sz="6" w:space="0" w:color="auto"/>
              <w:right w:val="single" w:sz="6" w:space="0" w:color="auto"/>
            </w:tcBorders>
          </w:tcPr>
          <w:p w14:paraId="74A59416" w14:textId="77777777" w:rsidR="00B752E4" w:rsidRPr="00866D4E" w:rsidRDefault="00B752E4">
            <w:pPr>
              <w:pStyle w:val="FORMDATA"/>
              <w:rPr>
                <w:b/>
                <w:color w:val="auto"/>
              </w:rPr>
            </w:pPr>
            <w:r w:rsidRPr="00866D4E">
              <w:rPr>
                <w:b/>
                <w:color w:val="auto"/>
              </w:rPr>
              <w:t>Line Class of Service</w:t>
            </w:r>
          </w:p>
        </w:tc>
        <w:tc>
          <w:tcPr>
            <w:tcW w:w="2412" w:type="dxa"/>
            <w:tcBorders>
              <w:top w:val="single" w:sz="6" w:space="0" w:color="auto"/>
              <w:left w:val="single" w:sz="6" w:space="0" w:color="auto"/>
              <w:bottom w:val="single" w:sz="6" w:space="0" w:color="auto"/>
              <w:right w:val="single" w:sz="12" w:space="0" w:color="auto"/>
            </w:tcBorders>
          </w:tcPr>
          <w:p w14:paraId="0F2F0303" w14:textId="77777777" w:rsidR="00B752E4" w:rsidRPr="00866D4E" w:rsidRDefault="00B752E4">
            <w:pPr>
              <w:pStyle w:val="FORMDATA"/>
              <w:rPr>
                <w:b/>
                <w:color w:val="auto"/>
              </w:rPr>
            </w:pPr>
            <w:r w:rsidRPr="00866D4E">
              <w:rPr>
                <w:b/>
                <w:color w:val="auto"/>
              </w:rPr>
              <w:t>UERVJ</w:t>
            </w:r>
          </w:p>
        </w:tc>
      </w:tr>
      <w:tr w:rsidR="00B752E4" w:rsidRPr="00866D4E" w14:paraId="70218320"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3FA5413F" w14:textId="77777777" w:rsidR="00B752E4" w:rsidRPr="00866D4E" w:rsidRDefault="00B752E4">
            <w:pPr>
              <w:pStyle w:val="FORMDATA"/>
              <w:rPr>
                <w:b/>
                <w:color w:val="auto"/>
              </w:rPr>
            </w:pPr>
            <w:r w:rsidRPr="00866D4E">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41C4E2C8" w14:textId="77777777" w:rsidR="00B752E4" w:rsidRPr="00866D4E" w:rsidRDefault="00B752E4">
            <w:pPr>
              <w:pStyle w:val="FORMDATA"/>
              <w:rPr>
                <w:b/>
                <w:color w:val="auto"/>
              </w:rPr>
            </w:pPr>
            <w:r w:rsidRPr="00866D4E">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393CE4C7" w14:textId="77777777" w:rsidR="00B752E4" w:rsidRPr="00866D4E" w:rsidRDefault="00B752E4">
            <w:pPr>
              <w:pStyle w:val="FORMDATA"/>
              <w:rPr>
                <w:b/>
                <w:color w:val="auto"/>
              </w:rPr>
            </w:pPr>
            <w:r w:rsidRPr="00866D4E">
              <w:rPr>
                <w:b/>
                <w:color w:val="auto"/>
              </w:rPr>
              <w:t>N</w:t>
            </w:r>
          </w:p>
        </w:tc>
      </w:tr>
      <w:tr w:rsidR="00B752E4" w:rsidRPr="00866D4E" w14:paraId="512A12FF"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0B064DA" w14:textId="77777777" w:rsidR="00B752E4" w:rsidRPr="00866D4E" w:rsidRDefault="00B752E4">
            <w:pPr>
              <w:pStyle w:val="FORMDATA"/>
              <w:rPr>
                <w:b/>
                <w:color w:val="auto"/>
              </w:rPr>
            </w:pPr>
            <w:r w:rsidRPr="00866D4E">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1A19CD59" w14:textId="77777777" w:rsidR="00B752E4" w:rsidRPr="00866D4E" w:rsidRDefault="00B752E4">
            <w:pPr>
              <w:pStyle w:val="FORMDATA"/>
              <w:rPr>
                <w:b/>
                <w:color w:val="auto"/>
              </w:rPr>
            </w:pPr>
            <w:r w:rsidRPr="00866D4E">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6AE7941D" w14:textId="77777777" w:rsidR="00B752E4" w:rsidRPr="00866D4E" w:rsidRDefault="00B752E4">
            <w:pPr>
              <w:pStyle w:val="FORMDATA"/>
              <w:rPr>
                <w:b/>
                <w:color w:val="auto"/>
              </w:rPr>
            </w:pPr>
            <w:r w:rsidRPr="00866D4E">
              <w:rPr>
                <w:b/>
                <w:color w:val="auto"/>
              </w:rPr>
              <w:t>UERVJ</w:t>
            </w:r>
          </w:p>
        </w:tc>
      </w:tr>
      <w:tr w:rsidR="00B752E4" w:rsidRPr="00866D4E" w14:paraId="2904C23C"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627A138" w14:textId="77777777" w:rsidR="00B752E4" w:rsidRPr="00866D4E" w:rsidRDefault="00B752E4">
            <w:pPr>
              <w:pStyle w:val="FORMDATA"/>
              <w:rPr>
                <w:b/>
                <w:color w:val="auto"/>
              </w:rPr>
            </w:pPr>
            <w:r w:rsidRPr="00866D4E">
              <w:rPr>
                <w:b/>
                <w:color w:val="auto"/>
              </w:rPr>
              <w:t>FEATURE DETAIL</w:t>
            </w:r>
          </w:p>
        </w:tc>
        <w:tc>
          <w:tcPr>
            <w:tcW w:w="4338" w:type="dxa"/>
            <w:tcBorders>
              <w:top w:val="single" w:sz="6" w:space="0" w:color="auto"/>
              <w:left w:val="single" w:sz="6" w:space="0" w:color="auto"/>
              <w:bottom w:val="single" w:sz="6" w:space="0" w:color="auto"/>
              <w:right w:val="single" w:sz="6" w:space="0" w:color="auto"/>
            </w:tcBorders>
          </w:tcPr>
          <w:p w14:paraId="4960C05A" w14:textId="77777777" w:rsidR="00B752E4" w:rsidRPr="00866D4E" w:rsidRDefault="00B752E4">
            <w:pPr>
              <w:pStyle w:val="FORMDATA"/>
              <w:rPr>
                <w:b/>
                <w:color w:val="auto"/>
              </w:rPr>
            </w:pPr>
            <w:r w:rsidRPr="00866D4E">
              <w:rPr>
                <w:b/>
                <w:color w:val="auto"/>
              </w:rPr>
              <w:t>Feature Detail</w:t>
            </w:r>
          </w:p>
        </w:tc>
        <w:tc>
          <w:tcPr>
            <w:tcW w:w="2412" w:type="dxa"/>
            <w:tcBorders>
              <w:top w:val="single" w:sz="6" w:space="0" w:color="auto"/>
              <w:left w:val="single" w:sz="6" w:space="0" w:color="auto"/>
              <w:bottom w:val="single" w:sz="6" w:space="0" w:color="auto"/>
              <w:right w:val="single" w:sz="12" w:space="0" w:color="auto"/>
            </w:tcBorders>
          </w:tcPr>
          <w:p w14:paraId="1FC022D3" w14:textId="77777777" w:rsidR="00B752E4" w:rsidRPr="00866D4E" w:rsidRDefault="00B752E4">
            <w:pPr>
              <w:pStyle w:val="FORMDATA"/>
              <w:rPr>
                <w:b/>
                <w:color w:val="auto"/>
              </w:rPr>
            </w:pPr>
            <w:r w:rsidRPr="00866D4E">
              <w:rPr>
                <w:b/>
                <w:color w:val="auto"/>
              </w:rPr>
              <w:t>/CFN 7705550000</w:t>
            </w:r>
          </w:p>
        </w:tc>
      </w:tr>
    </w:tbl>
    <w:p w14:paraId="369C3983" w14:textId="77777777" w:rsidR="00B752E4" w:rsidRDefault="00B752E4"/>
    <w:p w14:paraId="22571588" w14:textId="77777777" w:rsidR="004666D9" w:rsidRDefault="004666D9" w:rsidP="00DE40B5"/>
    <w:p w14:paraId="01E1CC11" w14:textId="77777777" w:rsidR="004666D9" w:rsidRDefault="004666D9" w:rsidP="00DE40B5"/>
    <w:p w14:paraId="4E5E4A7E" w14:textId="77777777" w:rsidR="004666D9" w:rsidRDefault="004666D9" w:rsidP="00DE40B5"/>
    <w:p w14:paraId="125CA4F6" w14:textId="77777777" w:rsidR="004666D9" w:rsidRDefault="004666D9" w:rsidP="004666D9">
      <w:r>
        <w:t>XML INPUT:</w:t>
      </w:r>
    </w:p>
    <w:p w14:paraId="07312C0A" w14:textId="77777777" w:rsidR="004666D9" w:rsidRDefault="004666D9" w:rsidP="004666D9"/>
    <w:p w14:paraId="1991C74A" w14:textId="77777777" w:rsidR="004666D9" w:rsidRDefault="004666D9" w:rsidP="004666D9">
      <w:pPr>
        <w:ind w:hanging="480"/>
        <w:rPr>
          <w:rFonts w:ascii="Verdana" w:hAnsi="Verdana"/>
          <w:sz w:val="20"/>
          <w:szCs w:val="20"/>
        </w:rPr>
      </w:pPr>
      <w:hyperlink r:id="rId103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8970E78" w14:textId="77777777" w:rsidR="004666D9" w:rsidRDefault="004666D9" w:rsidP="004666D9">
      <w:pPr>
        <w:ind w:hanging="480"/>
        <w:rPr>
          <w:rFonts w:ascii="Verdana" w:hAnsi="Verdana"/>
          <w:sz w:val="20"/>
          <w:szCs w:val="20"/>
        </w:rPr>
      </w:pPr>
      <w:hyperlink r:id="rId104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612C7F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98F302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2009-07-10T07:26:23-05:00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537B3B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CVT0M045R31DC5</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4F75CD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0B23FC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7705149412</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7145D004"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E4A2D0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EAE3DE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D88E6D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200907100726AM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80D6502"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4E8C476" w14:textId="77777777" w:rsidR="004666D9" w:rsidRDefault="004666D9" w:rsidP="004666D9">
      <w:pPr>
        <w:ind w:hanging="480"/>
        <w:rPr>
          <w:rFonts w:ascii="Verdana" w:hAnsi="Verdana"/>
          <w:sz w:val="20"/>
          <w:szCs w:val="20"/>
        </w:rPr>
      </w:pPr>
      <w:hyperlink r:id="rId104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0C5A854" w14:textId="77777777" w:rsidR="004666D9" w:rsidRDefault="004666D9" w:rsidP="004666D9">
      <w:pPr>
        <w:ind w:hanging="480"/>
        <w:rPr>
          <w:rFonts w:ascii="Verdana" w:hAnsi="Verdana"/>
          <w:sz w:val="20"/>
          <w:szCs w:val="20"/>
        </w:rPr>
      </w:pPr>
      <w:hyperlink r:id="rId104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9D7609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6A1D5B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9911BFC"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EEB5D1A"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65F7E04" w14:textId="77777777" w:rsidR="004666D9" w:rsidRDefault="004666D9" w:rsidP="004666D9">
      <w:pPr>
        <w:ind w:hanging="480"/>
        <w:rPr>
          <w:rFonts w:ascii="Verdana" w:hAnsi="Verdana"/>
          <w:sz w:val="20"/>
          <w:szCs w:val="20"/>
        </w:rPr>
      </w:pPr>
      <w:hyperlink r:id="rId104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8725BE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1BMR</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63CC82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4D8013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770514</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1DB4AFBF"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7C6EE8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5BA91F4" w14:textId="77777777" w:rsidR="004666D9" w:rsidRDefault="004666D9" w:rsidP="004666D9">
      <w:pPr>
        <w:ind w:hanging="480"/>
        <w:rPr>
          <w:rFonts w:ascii="Verdana" w:hAnsi="Verdana"/>
          <w:sz w:val="20"/>
          <w:szCs w:val="20"/>
        </w:rPr>
      </w:pPr>
      <w:hyperlink r:id="rId104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17E2BB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05FB87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33379EE" w14:textId="77777777" w:rsidR="004666D9" w:rsidRDefault="004666D9" w:rsidP="004666D9">
      <w:pPr>
        <w:ind w:hanging="480"/>
        <w:rPr>
          <w:rFonts w:ascii="Verdana" w:hAnsi="Verdana"/>
          <w:sz w:val="20"/>
          <w:szCs w:val="20"/>
        </w:rPr>
      </w:pPr>
      <w:hyperlink r:id="rId104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8D95FC0"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63B1CC0"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4CA969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B00ECF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Woodstock Byrd</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3D8F70BC" w14:textId="77777777" w:rsidR="004666D9" w:rsidRPr="008C51B0" w:rsidRDefault="004666D9" w:rsidP="004666D9">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6781114444</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42E4AE32" w14:textId="77777777" w:rsidR="004666D9" w:rsidRDefault="004666D9" w:rsidP="004666D9">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9FB7C18"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FD48CF2" w14:textId="77777777" w:rsidR="004666D9" w:rsidRDefault="004666D9" w:rsidP="004666D9">
      <w:pPr>
        <w:ind w:hanging="480"/>
        <w:rPr>
          <w:rFonts w:ascii="Verdana" w:hAnsi="Verdana"/>
          <w:sz w:val="20"/>
          <w:szCs w:val="20"/>
        </w:rPr>
      </w:pPr>
      <w:hyperlink r:id="rId104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382FECCB" w14:textId="77777777" w:rsidR="004666D9" w:rsidRDefault="004666D9" w:rsidP="004666D9">
      <w:pPr>
        <w:ind w:hanging="480"/>
        <w:rPr>
          <w:rFonts w:ascii="Verdana" w:hAnsi="Verdana"/>
          <w:sz w:val="20"/>
          <w:szCs w:val="20"/>
        </w:rPr>
      </w:pPr>
      <w:hyperlink r:id="rId104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219BE92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754C9352"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5BCB14B" w14:textId="77777777" w:rsidR="004666D9" w:rsidRDefault="004666D9" w:rsidP="004666D9">
      <w:pPr>
        <w:ind w:hanging="480"/>
        <w:rPr>
          <w:rFonts w:ascii="Verdana" w:hAnsi="Verdana"/>
          <w:sz w:val="20"/>
          <w:szCs w:val="20"/>
        </w:rPr>
      </w:pPr>
      <w:hyperlink r:id="rId104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2EA5182"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7705149412</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724591BC"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UERVJ</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71F4CB43" w14:textId="77777777" w:rsidR="004666D9" w:rsidRDefault="004666D9" w:rsidP="004666D9">
      <w:pPr>
        <w:ind w:hanging="480"/>
        <w:rPr>
          <w:rFonts w:ascii="Verdana" w:hAnsi="Verdana"/>
          <w:sz w:val="20"/>
          <w:szCs w:val="20"/>
        </w:rPr>
      </w:pPr>
      <w:hyperlink r:id="rId104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726C4BF"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556B38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6A31D0E0"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427203B" w14:textId="77777777" w:rsidR="004666D9" w:rsidRDefault="004666D9" w:rsidP="004666D9">
      <w:pPr>
        <w:ind w:hanging="480"/>
        <w:rPr>
          <w:rFonts w:ascii="Verdana" w:hAnsi="Verdana"/>
          <w:sz w:val="20"/>
          <w:szCs w:val="20"/>
        </w:rPr>
      </w:pPr>
      <w:hyperlink r:id="rId105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C0C3EC4"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CD0BC0C"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UERVJ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ECADFD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7705550000</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37FA1FE3"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1A606B5"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95C0CEC"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B6871E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0E79A25" w14:textId="77777777" w:rsidR="004666D9" w:rsidRDefault="004666D9" w:rsidP="004666D9">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0113962" w14:textId="77777777" w:rsidR="004666D9" w:rsidRDefault="004666D9" w:rsidP="004666D9">
      <w:pPr>
        <w:ind w:hanging="240"/>
        <w:rPr>
          <w:rStyle w:val="m1"/>
          <w:rFonts w:ascii="Verdana" w:hAnsi="Verdana"/>
          <w:sz w:val="20"/>
          <w:szCs w:val="20"/>
        </w:rPr>
      </w:pPr>
    </w:p>
    <w:p w14:paraId="3FD34A6E" w14:textId="77777777" w:rsidR="004666D9" w:rsidRDefault="004666D9" w:rsidP="004666D9">
      <w:pPr>
        <w:ind w:hanging="240"/>
        <w:rPr>
          <w:rStyle w:val="m1"/>
          <w:rFonts w:ascii="Verdana" w:hAnsi="Verdana"/>
          <w:sz w:val="20"/>
          <w:szCs w:val="20"/>
        </w:rPr>
      </w:pPr>
    </w:p>
    <w:p w14:paraId="27DB3D7F" w14:textId="77777777" w:rsidR="004666D9" w:rsidRPr="00952A34" w:rsidRDefault="004666D9" w:rsidP="004666D9">
      <w:pPr>
        <w:ind w:hanging="240"/>
        <w:rPr>
          <w:rStyle w:val="m1"/>
        </w:rPr>
      </w:pPr>
      <w:r w:rsidRPr="00952A34">
        <w:rPr>
          <w:rStyle w:val="m1"/>
        </w:rPr>
        <w:t>XML OUTPUT:</w:t>
      </w:r>
    </w:p>
    <w:p w14:paraId="20D2FB51" w14:textId="77777777" w:rsidR="004666D9" w:rsidRDefault="004666D9" w:rsidP="004666D9">
      <w:pPr>
        <w:ind w:hanging="240"/>
        <w:rPr>
          <w:rStyle w:val="m1"/>
          <w:rFonts w:ascii="Verdana" w:hAnsi="Verdana"/>
          <w:sz w:val="20"/>
          <w:szCs w:val="20"/>
        </w:rPr>
      </w:pPr>
    </w:p>
    <w:p w14:paraId="59002585" w14:textId="77777777" w:rsidR="004666D9" w:rsidRDefault="004666D9" w:rsidP="004666D9">
      <w:pPr>
        <w:ind w:hanging="240"/>
        <w:rPr>
          <w:rStyle w:val="m1"/>
          <w:rFonts w:ascii="Verdana" w:hAnsi="Verdana"/>
          <w:sz w:val="20"/>
          <w:szCs w:val="20"/>
        </w:rPr>
      </w:pPr>
    </w:p>
    <w:p w14:paraId="38FB06C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&lt;senderid&gt;ATT-OR-SAT&lt;/senderid&gt;</w:t>
      </w:r>
    </w:p>
    <w:p w14:paraId="113EF6F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&lt;receiverid&gt;CTE-VALIDATOR&lt;/receiverid&gt;</w:t>
      </w:r>
    </w:p>
    <w:p w14:paraId="3794A42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&lt;messagetype&gt;LSRUOM&lt;/messagetype&gt;</w:t>
      </w:r>
    </w:p>
    <w:p w14:paraId="5C69C71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&lt;lsogversion&gt;10.05&lt;/lsogversion&gt;</w:t>
      </w:r>
    </w:p>
    <w:p w14:paraId="6107277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&lt;ordertype&gt;ORDER&lt;/ordertype&gt;</w:t>
      </w:r>
    </w:p>
    <w:p w14:paraId="6A824BA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&lt;/header&gt;</w:t>
      </w:r>
    </w:p>
    <w:p w14:paraId="239D722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&lt;m2:LSR_RESP xmlns:m2="http://lsr.att.com/obf/tML/UOM"&gt;</w:t>
      </w:r>
    </w:p>
    <w:p w14:paraId="6A31214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&lt;m2:HDR&gt;</w:t>
      </w:r>
    </w:p>
    <w:p w14:paraId="79D5815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&lt;m2:MESSAGE_ID&gt;1247228783743688.3966432009831&lt;/m2:MESSAGE_ID&gt;</w:t>
      </w:r>
    </w:p>
    <w:p w14:paraId="0ECFF8C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&lt;m2:CCNA&gt;ZXL&lt;/m2:CCNA&gt;</w:t>
      </w:r>
    </w:p>
    <w:p w14:paraId="5B8845E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&lt;m2:MSG_TIMESTAMP&gt;2009-07-10T07:26:23-05:00&lt;/m2:MSG_TIMESTAMP&gt;</w:t>
      </w:r>
    </w:p>
    <w:p w14:paraId="15EEBE0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&lt;m2:PON&gt;CVT0M045R31DC5&lt;/m2:PON&gt;</w:t>
      </w:r>
    </w:p>
    <w:p w14:paraId="02FD103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&lt;m2:VER&gt;00&lt;/m2:VER&gt;</w:t>
      </w:r>
    </w:p>
    <w:p w14:paraId="41633F7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&lt;m2:ATN&gt;7705149412&lt;/m2:ATN&gt;</w:t>
      </w:r>
    </w:p>
    <w:p w14:paraId="1786379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&lt;m2:LSR_NO&gt;20090710L00025-00&lt;/m2:LSR_NO&gt;</w:t>
      </w:r>
    </w:p>
    <w:p w14:paraId="130E417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&lt;m2:CC&gt;9999&lt;/m2:CC&gt;</w:t>
      </w:r>
    </w:p>
    <w:p w14:paraId="24F1536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&lt;m2:CLEC_APPL_ID&gt;CTE-VALIDATOR&lt;/m2:CLEC_APPL_ID&gt;</w:t>
      </w:r>
    </w:p>
    <w:p w14:paraId="5918AD7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&lt;m2:CLEC_APPL_PASSWORD&gt;PA$$WORD&lt;/m2:CLEC_APPL_PASSWORD&gt;</w:t>
      </w:r>
    </w:p>
    <w:p w14:paraId="22C2B5E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&lt;m2:DTSENT&gt;200907100726AM&lt;/m2:DTSENT&gt;</w:t>
      </w:r>
    </w:p>
    <w:p w14:paraId="22C8F6F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&lt;m2:ORD&gt;CO2PRWM3&lt;/m2:ORD&gt;</w:t>
      </w:r>
    </w:p>
    <w:p w14:paraId="12B76DB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&lt;m2:STATUS_CODE&gt;PD&lt;/m2:STATUS_CODE&gt;</w:t>
      </w:r>
    </w:p>
    <w:p w14:paraId="21F82B3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&lt;m2:STATUS_MSG&gt;PENDING ORDER&lt;/m2:STATUS_MSG&gt;</w:t>
      </w:r>
    </w:p>
    <w:p w14:paraId="489DD55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&lt;m2:REMARKS&gt;Facilities have been checked&lt;/m2:REMARKS&gt;</w:t>
      </w:r>
    </w:p>
    <w:p w14:paraId="6A0F0D1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&lt;m2:TRAN_ACK_TYPE&gt;AT&lt;/m2:TRAN_ACK_TYPE&gt;</w:t>
      </w:r>
    </w:p>
    <w:p w14:paraId="5E7680C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&lt;m2:TRANS_SET_PURPOSE_CODE&gt;06&lt;/m2:TRANS_SET_PURPOSE_CODE&gt;</w:t>
      </w:r>
    </w:p>
    <w:p w14:paraId="03362B9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&lt;/m2:HDR&gt;</w:t>
      </w:r>
    </w:p>
    <w:p w14:paraId="5032A0D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14:paraId="415103F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14:paraId="5C1108FE"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14:paraId="1492ED5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&lt;m2:INIT&gt;BOJANGLES&lt;/m2:INIT&gt;</w:t>
      </w:r>
    </w:p>
    <w:p w14:paraId="63A6E54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&lt;m2:INIT_TEL_NO&gt;8884448888&lt;/m2:INIT_TEL_NO&gt;</w:t>
      </w:r>
    </w:p>
    <w:p w14:paraId="14B614F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&lt;m2:REP&gt;LCSC&lt;/m2:REP&gt;</w:t>
      </w:r>
    </w:p>
    <w:p w14:paraId="284EB7C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&lt;m2:REP_TEL_NO&gt;8006670807&lt;/m2:REP_TEL_NO&gt;</w:t>
      </w:r>
    </w:p>
    <w:p w14:paraId="6EECE65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&lt;m2:DD_CD&gt;20091204&lt;/m2:DD_CD&gt;</w:t>
      </w:r>
    </w:p>
    <w:p w14:paraId="114CA4E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&lt;m2:BAN1&gt;770Q886621621&lt;/m2:BAN1&gt;</w:t>
      </w:r>
    </w:p>
    <w:p w14:paraId="445E953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14:paraId="7B8F6FBD"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14:paraId="48BEA32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&lt;m2:LNUM&gt;00001&lt;/m2:LNUM&gt;</w:t>
      </w:r>
    </w:p>
    <w:p w14:paraId="548665B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&lt;m2:TNS&gt;7705149412&lt;/m2:TNS&gt;</w:t>
      </w:r>
    </w:p>
    <w:p w14:paraId="42F7EC3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14:paraId="3C2D438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14:paraId="2F83AA0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14:paraId="691F3D5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&lt;/m2:LSR_RESP&gt;</w:t>
      </w:r>
    </w:p>
    <w:p w14:paraId="6E81082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&lt;/m1:ATT_LSR_ORD_RSP&gt;</w:t>
      </w:r>
    </w:p>
    <w:p w14:paraId="67236A75" w14:textId="77777777" w:rsidR="00EB512F" w:rsidRDefault="00800C48" w:rsidP="00866D4E">
      <w:r>
        <w:br w:type="page"/>
      </w:r>
    </w:p>
    <w:p w14:paraId="54B7E8B0" w14:textId="77777777" w:rsidR="00EB512F" w:rsidRDefault="00EB512F" w:rsidP="00866D4E"/>
    <w:p w14:paraId="2E668E24" w14:textId="77777777" w:rsidR="00EB512F" w:rsidRDefault="00EB512F" w:rsidP="00866D4E"/>
    <w:p w14:paraId="2F67CBA1" w14:textId="77777777" w:rsidR="00B752E4" w:rsidRPr="00866D4E" w:rsidRDefault="00B752E4" w:rsidP="00866D4E">
      <w:pPr>
        <w:rPr>
          <w:rFonts w:ascii="Arial" w:hAnsi="Arial" w:cs="Arial"/>
          <w:b/>
        </w:rPr>
      </w:pPr>
      <w:r w:rsidRPr="00866D4E">
        <w:rPr>
          <w:rFonts w:ascii="Arial" w:hAnsi="Arial" w:cs="Arial"/>
          <w:b/>
        </w:rPr>
        <w:t>TEST CASE M046: Scenario Description: *(Act=T) Transfer (Move) UNE-P service to Central Office as a Remote Call Forwarding service– LNA=T</w:t>
      </w:r>
    </w:p>
    <w:p w14:paraId="3BFB9D14" w14:textId="77777777" w:rsidR="00B752E4" w:rsidRDefault="00B752E4">
      <w:pPr>
        <w:pStyle w:val="Heading3"/>
        <w:rPr>
          <w:i w:val="0"/>
        </w:rPr>
      </w:pPr>
      <w:r>
        <w:rPr>
          <w:i w:val="0"/>
        </w:rPr>
        <w:t>Type of Account:  Business / Single-Line</w:t>
      </w:r>
    </w:p>
    <w:p w14:paraId="3EC5EDF2" w14:textId="77777777" w:rsidR="00866D4E" w:rsidRPr="00866D4E" w:rsidRDefault="00866D4E" w:rsidP="00866D4E"/>
    <w:p w14:paraId="4A46230C" w14:textId="77777777" w:rsidR="00B752E4" w:rsidRDefault="00B752E4"/>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4500"/>
        <w:gridCol w:w="2700"/>
      </w:tblGrid>
      <w:tr w:rsidR="00B752E4" w:rsidRPr="00866D4E" w14:paraId="051726F7" w14:textId="77777777">
        <w:trPr>
          <w:tblHeader/>
        </w:trPr>
        <w:tc>
          <w:tcPr>
            <w:tcW w:w="1980" w:type="dxa"/>
            <w:tcBorders>
              <w:top w:val="single" w:sz="6" w:space="0" w:color="auto"/>
              <w:left w:val="single" w:sz="6" w:space="0" w:color="auto"/>
              <w:bottom w:val="single" w:sz="6" w:space="0" w:color="auto"/>
              <w:right w:val="single" w:sz="6" w:space="0" w:color="auto"/>
            </w:tcBorders>
          </w:tcPr>
          <w:p w14:paraId="7FBB5DCB"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500" w:type="dxa"/>
            <w:tcBorders>
              <w:top w:val="single" w:sz="6" w:space="0" w:color="auto"/>
              <w:left w:val="single" w:sz="6" w:space="0" w:color="auto"/>
              <w:bottom w:val="single" w:sz="6" w:space="0" w:color="auto"/>
              <w:right w:val="single" w:sz="6" w:space="0" w:color="auto"/>
            </w:tcBorders>
          </w:tcPr>
          <w:p w14:paraId="520A3E2A" w14:textId="77777777" w:rsidR="00B752E4" w:rsidRPr="00866D4E" w:rsidRDefault="00B752E4">
            <w:pPr>
              <w:jc w:val="center"/>
              <w:rPr>
                <w:rFonts w:ascii="Arial" w:hAnsi="Arial" w:cs="Arial"/>
                <w:b/>
              </w:rPr>
            </w:pPr>
            <w:r w:rsidRPr="00866D4E">
              <w:rPr>
                <w:rFonts w:ascii="Arial" w:hAnsi="Arial" w:cs="Arial"/>
                <w:b/>
              </w:rPr>
              <w:t>FIELD NAME</w:t>
            </w:r>
          </w:p>
        </w:tc>
        <w:tc>
          <w:tcPr>
            <w:tcW w:w="2700" w:type="dxa"/>
            <w:tcBorders>
              <w:top w:val="single" w:sz="6" w:space="0" w:color="auto"/>
              <w:left w:val="single" w:sz="6" w:space="0" w:color="auto"/>
              <w:bottom w:val="single" w:sz="6" w:space="0" w:color="auto"/>
              <w:right w:val="single" w:sz="6" w:space="0" w:color="auto"/>
            </w:tcBorders>
          </w:tcPr>
          <w:p w14:paraId="6DFFB031"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BBD289E"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0000FF"/>
          </w:tcPr>
          <w:p w14:paraId="643E7937" w14:textId="77777777" w:rsidR="00B752E4" w:rsidRPr="00866D4E" w:rsidRDefault="00B752E4">
            <w:pPr>
              <w:pStyle w:val="Heading4"/>
              <w:rPr>
                <w:b/>
                <w:bCs/>
                <w:i w:val="0"/>
                <w:iCs w:val="0"/>
              </w:rPr>
            </w:pPr>
            <w:r w:rsidRPr="00866D4E">
              <w:rPr>
                <w:b/>
                <w:bCs/>
                <w:i w:val="0"/>
                <w:iCs w:val="0"/>
              </w:rPr>
              <w:t>LSR  FORM</w:t>
            </w:r>
          </w:p>
        </w:tc>
      </w:tr>
      <w:tr w:rsidR="00B752E4" w:rsidRPr="00866D4E" w14:paraId="5A741D31"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32CC15FB"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0BE0620F"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3390C6EE" w14:textId="77777777" w:rsidR="00B752E4" w:rsidRPr="00866D4E" w:rsidRDefault="00B752E4">
            <w:pPr>
              <w:pStyle w:val="FORMDATA"/>
              <w:rPr>
                <w:b/>
                <w:color w:val="auto"/>
              </w:rPr>
            </w:pPr>
            <w:r w:rsidRPr="00866D4E">
              <w:rPr>
                <w:b/>
                <w:color w:val="auto"/>
              </w:rPr>
              <w:t>CCNA</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42C620A" w14:textId="77777777" w:rsidR="00B752E4" w:rsidRPr="00866D4E" w:rsidRDefault="00B752E4">
            <w:pPr>
              <w:pStyle w:val="FORMDATA"/>
              <w:rPr>
                <w:b/>
                <w:color w:val="auto"/>
              </w:rPr>
            </w:pPr>
            <w:r w:rsidRPr="00866D4E">
              <w:rPr>
                <w:b/>
                <w:color w:val="auto"/>
              </w:rPr>
              <w:t>Customer Carrier Name Abbreviation</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45BA01B5" w14:textId="77777777" w:rsidR="00B752E4" w:rsidRPr="00866D4E" w:rsidRDefault="00B752E4">
            <w:pPr>
              <w:pStyle w:val="FORMDATA"/>
              <w:rPr>
                <w:b/>
                <w:color w:val="auto"/>
              </w:rPr>
            </w:pPr>
            <w:r w:rsidRPr="00866D4E">
              <w:rPr>
                <w:b/>
                <w:color w:val="auto"/>
              </w:rPr>
              <w:t>ZXL</w:t>
            </w:r>
          </w:p>
        </w:tc>
      </w:tr>
      <w:tr w:rsidR="00B752E4" w:rsidRPr="00866D4E" w14:paraId="6A72E03F" w14:textId="77777777">
        <w:tc>
          <w:tcPr>
            <w:tcW w:w="1980" w:type="dxa"/>
            <w:tcBorders>
              <w:top w:val="single" w:sz="6" w:space="0" w:color="auto"/>
              <w:left w:val="single" w:sz="6" w:space="0" w:color="auto"/>
              <w:bottom w:val="single" w:sz="6" w:space="0" w:color="auto"/>
              <w:right w:val="single" w:sz="6" w:space="0" w:color="auto"/>
            </w:tcBorders>
          </w:tcPr>
          <w:p w14:paraId="3A1EA31B" w14:textId="77777777" w:rsidR="00B752E4" w:rsidRPr="00866D4E" w:rsidRDefault="00B752E4">
            <w:pPr>
              <w:pStyle w:val="FORMDATA"/>
              <w:rPr>
                <w:b/>
                <w:color w:val="auto"/>
              </w:rPr>
            </w:pPr>
            <w:r w:rsidRPr="00866D4E">
              <w:rPr>
                <w:b/>
                <w:color w:val="auto"/>
              </w:rPr>
              <w:t>PON</w:t>
            </w:r>
          </w:p>
        </w:tc>
        <w:tc>
          <w:tcPr>
            <w:tcW w:w="4500" w:type="dxa"/>
            <w:tcBorders>
              <w:top w:val="single" w:sz="6" w:space="0" w:color="auto"/>
              <w:left w:val="single" w:sz="6" w:space="0" w:color="auto"/>
              <w:bottom w:val="single" w:sz="6" w:space="0" w:color="auto"/>
              <w:right w:val="single" w:sz="6" w:space="0" w:color="auto"/>
            </w:tcBorders>
          </w:tcPr>
          <w:p w14:paraId="44640B7D" w14:textId="77777777" w:rsidR="00B752E4" w:rsidRPr="00866D4E" w:rsidRDefault="00B752E4">
            <w:pPr>
              <w:pStyle w:val="FORMDATA"/>
              <w:rPr>
                <w:b/>
                <w:color w:val="auto"/>
              </w:rPr>
            </w:pPr>
            <w:r w:rsidRPr="00866D4E">
              <w:rPr>
                <w:b/>
                <w:color w:val="auto"/>
              </w:rPr>
              <w:t>Purchase Order Number</w:t>
            </w:r>
          </w:p>
        </w:tc>
        <w:tc>
          <w:tcPr>
            <w:tcW w:w="2700" w:type="dxa"/>
            <w:tcBorders>
              <w:top w:val="single" w:sz="6" w:space="0" w:color="auto"/>
              <w:left w:val="single" w:sz="6" w:space="0" w:color="auto"/>
              <w:bottom w:val="single" w:sz="6" w:space="0" w:color="auto"/>
              <w:right w:val="single" w:sz="6" w:space="0" w:color="auto"/>
            </w:tcBorders>
          </w:tcPr>
          <w:p w14:paraId="4D199B97" w14:textId="77777777" w:rsidR="00B752E4" w:rsidRPr="00866D4E" w:rsidRDefault="00B752E4">
            <w:pPr>
              <w:pStyle w:val="FORMDATA"/>
              <w:rPr>
                <w:b/>
                <w:color w:val="auto"/>
              </w:rPr>
            </w:pPr>
            <w:r w:rsidRPr="00866D4E">
              <w:rPr>
                <w:b/>
                <w:color w:val="auto"/>
              </w:rPr>
              <w:t>M46</w:t>
            </w:r>
          </w:p>
        </w:tc>
      </w:tr>
      <w:tr w:rsidR="00B752E4" w:rsidRPr="00866D4E" w14:paraId="418ED116" w14:textId="77777777">
        <w:tc>
          <w:tcPr>
            <w:tcW w:w="1980" w:type="dxa"/>
            <w:tcBorders>
              <w:top w:val="single" w:sz="6" w:space="0" w:color="auto"/>
              <w:left w:val="single" w:sz="6" w:space="0" w:color="auto"/>
              <w:bottom w:val="single" w:sz="6" w:space="0" w:color="auto"/>
              <w:right w:val="single" w:sz="6" w:space="0" w:color="auto"/>
            </w:tcBorders>
          </w:tcPr>
          <w:p w14:paraId="5411BC68" w14:textId="77777777" w:rsidR="00B752E4" w:rsidRPr="00866D4E" w:rsidRDefault="00B752E4">
            <w:pPr>
              <w:pStyle w:val="FORMDATA"/>
              <w:rPr>
                <w:b/>
                <w:color w:val="auto"/>
              </w:rPr>
            </w:pPr>
            <w:r w:rsidRPr="00866D4E">
              <w:rPr>
                <w:b/>
                <w:color w:val="auto"/>
              </w:rPr>
              <w:t>ATN</w:t>
            </w:r>
          </w:p>
        </w:tc>
        <w:tc>
          <w:tcPr>
            <w:tcW w:w="4500" w:type="dxa"/>
            <w:tcBorders>
              <w:top w:val="single" w:sz="6" w:space="0" w:color="auto"/>
              <w:left w:val="single" w:sz="6" w:space="0" w:color="auto"/>
              <w:bottom w:val="single" w:sz="6" w:space="0" w:color="auto"/>
              <w:right w:val="single" w:sz="6" w:space="0" w:color="auto"/>
            </w:tcBorders>
          </w:tcPr>
          <w:p w14:paraId="4775D4B9" w14:textId="77777777" w:rsidR="00B752E4" w:rsidRPr="00866D4E" w:rsidRDefault="00B752E4">
            <w:pPr>
              <w:pStyle w:val="FORMDATA"/>
              <w:rPr>
                <w:b/>
                <w:color w:val="auto"/>
              </w:rPr>
            </w:pPr>
            <w:r w:rsidRPr="00866D4E">
              <w:rPr>
                <w:b/>
                <w:color w:val="auto"/>
              </w:rPr>
              <w:t>Account Telephone Number</w:t>
            </w:r>
          </w:p>
        </w:tc>
        <w:tc>
          <w:tcPr>
            <w:tcW w:w="2700" w:type="dxa"/>
            <w:tcBorders>
              <w:top w:val="single" w:sz="6" w:space="0" w:color="auto"/>
              <w:left w:val="single" w:sz="6" w:space="0" w:color="auto"/>
              <w:bottom w:val="single" w:sz="6" w:space="0" w:color="auto"/>
              <w:right w:val="single" w:sz="6" w:space="0" w:color="auto"/>
            </w:tcBorders>
          </w:tcPr>
          <w:p w14:paraId="0E6E891D" w14:textId="77777777" w:rsidR="00B752E4" w:rsidRPr="00866D4E" w:rsidRDefault="00B752E4">
            <w:pPr>
              <w:pStyle w:val="FORMDATA"/>
              <w:rPr>
                <w:b/>
                <w:color w:val="auto"/>
              </w:rPr>
            </w:pPr>
            <w:r w:rsidRPr="00866D4E">
              <w:rPr>
                <w:b/>
                <w:color w:val="auto"/>
              </w:rPr>
              <w:t>9102050199</w:t>
            </w:r>
          </w:p>
        </w:tc>
      </w:tr>
      <w:tr w:rsidR="00B752E4" w:rsidRPr="00866D4E" w14:paraId="0C85FE85" w14:textId="77777777">
        <w:tc>
          <w:tcPr>
            <w:tcW w:w="1980" w:type="dxa"/>
            <w:tcBorders>
              <w:top w:val="single" w:sz="6" w:space="0" w:color="auto"/>
              <w:left w:val="single" w:sz="6" w:space="0" w:color="auto"/>
              <w:bottom w:val="single" w:sz="6" w:space="0" w:color="auto"/>
              <w:right w:val="single" w:sz="6" w:space="0" w:color="auto"/>
            </w:tcBorders>
          </w:tcPr>
          <w:p w14:paraId="1EF811A2" w14:textId="77777777" w:rsidR="00B752E4" w:rsidRPr="00866D4E" w:rsidRDefault="00B752E4">
            <w:pPr>
              <w:pStyle w:val="FORMDATA"/>
              <w:rPr>
                <w:b/>
                <w:color w:val="auto"/>
              </w:rPr>
            </w:pPr>
            <w:r w:rsidRPr="00866D4E">
              <w:rPr>
                <w:b/>
                <w:color w:val="auto"/>
              </w:rPr>
              <w:t>PROJECT</w:t>
            </w:r>
          </w:p>
        </w:tc>
        <w:tc>
          <w:tcPr>
            <w:tcW w:w="4500" w:type="dxa"/>
            <w:tcBorders>
              <w:top w:val="single" w:sz="6" w:space="0" w:color="auto"/>
              <w:left w:val="single" w:sz="6" w:space="0" w:color="auto"/>
              <w:bottom w:val="single" w:sz="6" w:space="0" w:color="auto"/>
              <w:right w:val="single" w:sz="6" w:space="0" w:color="auto"/>
            </w:tcBorders>
          </w:tcPr>
          <w:p w14:paraId="2DC9491F" w14:textId="77777777" w:rsidR="00B752E4" w:rsidRPr="00866D4E" w:rsidRDefault="00B752E4">
            <w:pPr>
              <w:pStyle w:val="FORMDATA"/>
              <w:rPr>
                <w:b/>
                <w:color w:val="auto"/>
              </w:rPr>
            </w:pPr>
            <w:r w:rsidRPr="00866D4E">
              <w:rPr>
                <w:b/>
                <w:color w:val="auto"/>
              </w:rPr>
              <w:t>Project</w:t>
            </w:r>
          </w:p>
        </w:tc>
        <w:tc>
          <w:tcPr>
            <w:tcW w:w="2700" w:type="dxa"/>
            <w:tcBorders>
              <w:top w:val="single" w:sz="6" w:space="0" w:color="auto"/>
              <w:left w:val="single" w:sz="6" w:space="0" w:color="auto"/>
              <w:bottom w:val="single" w:sz="6" w:space="0" w:color="auto"/>
              <w:right w:val="single" w:sz="6" w:space="0" w:color="auto"/>
            </w:tcBorders>
          </w:tcPr>
          <w:p w14:paraId="1E06F8DD" w14:textId="77777777" w:rsidR="00B752E4" w:rsidRPr="00866D4E" w:rsidRDefault="00B752E4">
            <w:pPr>
              <w:pStyle w:val="FORMDATA"/>
              <w:rPr>
                <w:b/>
                <w:color w:val="auto"/>
              </w:rPr>
            </w:pPr>
            <w:r w:rsidRPr="00866D4E">
              <w:rPr>
                <w:b/>
                <w:color w:val="auto"/>
              </w:rPr>
              <w:t>CAVENOBILL</w:t>
            </w:r>
          </w:p>
        </w:tc>
      </w:tr>
      <w:tr w:rsidR="00B752E4" w:rsidRPr="00866D4E" w14:paraId="489EA51C" w14:textId="77777777">
        <w:trPr>
          <w:trHeight w:val="72"/>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0B81EBB1" w14:textId="77777777" w:rsidR="00B752E4" w:rsidRPr="00866D4E" w:rsidRDefault="00B752E4">
            <w:pPr>
              <w:pStyle w:val="FORMDATA"/>
              <w:rPr>
                <w:b/>
                <w:color w:val="auto"/>
              </w:rPr>
            </w:pPr>
            <w:r w:rsidRPr="00866D4E">
              <w:rPr>
                <w:b/>
                <w:color w:val="auto"/>
              </w:rPr>
              <w:t>SC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23BA1B2"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14B6EC94" w14:textId="77777777" w:rsidR="00B752E4" w:rsidRPr="00866D4E" w:rsidRDefault="00B752E4">
            <w:pPr>
              <w:pStyle w:val="FORMDATA"/>
              <w:rPr>
                <w:b/>
                <w:color w:val="auto"/>
              </w:rPr>
            </w:pPr>
            <w:r w:rsidRPr="00866D4E">
              <w:rPr>
                <w:b/>
                <w:color w:val="auto"/>
              </w:rPr>
              <w:t>LCSC</w:t>
            </w:r>
          </w:p>
        </w:tc>
      </w:tr>
      <w:tr w:rsidR="00B752E4" w:rsidRPr="00866D4E" w14:paraId="09CEF61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930F79F" w14:textId="77777777" w:rsidR="00B752E4" w:rsidRPr="00866D4E" w:rsidRDefault="00B752E4">
            <w:pPr>
              <w:pStyle w:val="FORMDATA"/>
              <w:rPr>
                <w:b/>
                <w:color w:val="auto"/>
              </w:rPr>
            </w:pPr>
            <w:r w:rsidRPr="00866D4E">
              <w:rPr>
                <w:b/>
                <w:color w:val="auto"/>
              </w:rPr>
              <w:t>D/TSent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6983713" w14:textId="77777777" w:rsidR="00B752E4" w:rsidRPr="00866D4E" w:rsidRDefault="00B752E4">
            <w:pPr>
              <w:pStyle w:val="FORMDATA"/>
              <w:rPr>
                <w:b/>
                <w:color w:val="auto"/>
              </w:rPr>
            </w:pPr>
            <w:r w:rsidRPr="00866D4E">
              <w:rPr>
                <w:b/>
                <w:color w:val="auto"/>
              </w:rPr>
              <w:t>Date &amp; Time Sent</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0885A31B" w14:textId="77777777" w:rsidR="00B752E4" w:rsidRPr="00866D4E" w:rsidRDefault="00B752E4">
            <w:pPr>
              <w:pStyle w:val="FORMDATA"/>
              <w:rPr>
                <w:b/>
                <w:color w:val="auto"/>
              </w:rPr>
            </w:pPr>
            <w:r w:rsidRPr="00866D4E">
              <w:rPr>
                <w:b/>
                <w:color w:val="auto"/>
              </w:rPr>
              <w:t>20040524</w:t>
            </w:r>
          </w:p>
        </w:tc>
      </w:tr>
      <w:tr w:rsidR="00B752E4" w:rsidRPr="00866D4E" w14:paraId="19203931" w14:textId="77777777">
        <w:tc>
          <w:tcPr>
            <w:tcW w:w="1980" w:type="dxa"/>
            <w:tcBorders>
              <w:top w:val="single" w:sz="6" w:space="0" w:color="auto"/>
              <w:left w:val="single" w:sz="6" w:space="0" w:color="auto"/>
              <w:bottom w:val="single" w:sz="6" w:space="0" w:color="auto"/>
              <w:right w:val="single" w:sz="6" w:space="0" w:color="auto"/>
            </w:tcBorders>
          </w:tcPr>
          <w:p w14:paraId="63C28094" w14:textId="77777777" w:rsidR="00B752E4" w:rsidRPr="00866D4E" w:rsidRDefault="00B752E4">
            <w:pPr>
              <w:pStyle w:val="FORMDATA"/>
              <w:rPr>
                <w:b/>
                <w:color w:val="auto"/>
              </w:rPr>
            </w:pPr>
            <w:r w:rsidRPr="00866D4E">
              <w:rPr>
                <w:b/>
                <w:color w:val="auto"/>
              </w:rPr>
              <w:t>DDD</w:t>
            </w:r>
          </w:p>
        </w:tc>
        <w:tc>
          <w:tcPr>
            <w:tcW w:w="4500" w:type="dxa"/>
            <w:tcBorders>
              <w:top w:val="single" w:sz="6" w:space="0" w:color="auto"/>
              <w:left w:val="single" w:sz="6" w:space="0" w:color="auto"/>
              <w:bottom w:val="single" w:sz="6" w:space="0" w:color="auto"/>
              <w:right w:val="single" w:sz="6" w:space="0" w:color="auto"/>
            </w:tcBorders>
          </w:tcPr>
          <w:p w14:paraId="37CB9385" w14:textId="77777777" w:rsidR="00B752E4" w:rsidRPr="00866D4E" w:rsidRDefault="00B752E4">
            <w:pPr>
              <w:pStyle w:val="FORMDATA"/>
              <w:rPr>
                <w:b/>
                <w:color w:val="auto"/>
              </w:rPr>
            </w:pPr>
            <w:r w:rsidRPr="00866D4E">
              <w:rPr>
                <w:b/>
                <w:color w:val="auto"/>
              </w:rPr>
              <w:t>Desired Due Date</w:t>
            </w:r>
          </w:p>
        </w:tc>
        <w:tc>
          <w:tcPr>
            <w:tcW w:w="2700" w:type="dxa"/>
            <w:tcBorders>
              <w:top w:val="single" w:sz="6" w:space="0" w:color="auto"/>
              <w:left w:val="single" w:sz="6" w:space="0" w:color="auto"/>
              <w:bottom w:val="single" w:sz="6" w:space="0" w:color="auto"/>
              <w:right w:val="single" w:sz="6" w:space="0" w:color="auto"/>
            </w:tcBorders>
          </w:tcPr>
          <w:p w14:paraId="17E7226C" w14:textId="77777777" w:rsidR="00B752E4" w:rsidRPr="00866D4E" w:rsidRDefault="00B752E4">
            <w:pPr>
              <w:pStyle w:val="FORMDATA"/>
              <w:rPr>
                <w:b/>
                <w:color w:val="auto"/>
              </w:rPr>
            </w:pPr>
            <w:r w:rsidRPr="00866D4E">
              <w:rPr>
                <w:b/>
                <w:color w:val="auto"/>
              </w:rPr>
              <w:t>20040601</w:t>
            </w:r>
          </w:p>
        </w:tc>
      </w:tr>
      <w:tr w:rsidR="00B752E4" w:rsidRPr="00866D4E" w14:paraId="664B8F04" w14:textId="77777777">
        <w:tc>
          <w:tcPr>
            <w:tcW w:w="1980" w:type="dxa"/>
            <w:tcBorders>
              <w:top w:val="single" w:sz="6" w:space="0" w:color="auto"/>
              <w:left w:val="single" w:sz="6" w:space="0" w:color="auto"/>
              <w:bottom w:val="single" w:sz="6" w:space="0" w:color="auto"/>
              <w:right w:val="single" w:sz="6" w:space="0" w:color="auto"/>
            </w:tcBorders>
          </w:tcPr>
          <w:p w14:paraId="043EC9DF" w14:textId="77777777" w:rsidR="00B752E4" w:rsidRPr="00866D4E" w:rsidRDefault="00B752E4">
            <w:pPr>
              <w:pStyle w:val="FORMDATA"/>
              <w:rPr>
                <w:b/>
                <w:color w:val="auto"/>
              </w:rPr>
            </w:pPr>
            <w:r w:rsidRPr="00866D4E">
              <w:rPr>
                <w:b/>
                <w:color w:val="auto"/>
              </w:rPr>
              <w:t>DDDO</w:t>
            </w:r>
          </w:p>
        </w:tc>
        <w:tc>
          <w:tcPr>
            <w:tcW w:w="4500" w:type="dxa"/>
            <w:tcBorders>
              <w:top w:val="single" w:sz="6" w:space="0" w:color="auto"/>
              <w:left w:val="single" w:sz="6" w:space="0" w:color="auto"/>
              <w:bottom w:val="single" w:sz="6" w:space="0" w:color="auto"/>
              <w:right w:val="single" w:sz="6" w:space="0" w:color="auto"/>
            </w:tcBorders>
          </w:tcPr>
          <w:p w14:paraId="77D324E8" w14:textId="77777777" w:rsidR="00B752E4" w:rsidRPr="00866D4E" w:rsidRDefault="00B752E4">
            <w:pPr>
              <w:pStyle w:val="FORMDATA"/>
              <w:rPr>
                <w:b/>
                <w:color w:val="auto"/>
              </w:rPr>
            </w:pPr>
            <w:r w:rsidRPr="00866D4E">
              <w:rPr>
                <w:b/>
                <w:color w:val="auto"/>
              </w:rPr>
              <w:t>Desired Due Date Out</w:t>
            </w:r>
          </w:p>
        </w:tc>
        <w:tc>
          <w:tcPr>
            <w:tcW w:w="2700" w:type="dxa"/>
            <w:tcBorders>
              <w:top w:val="single" w:sz="6" w:space="0" w:color="auto"/>
              <w:left w:val="single" w:sz="6" w:space="0" w:color="auto"/>
              <w:bottom w:val="single" w:sz="6" w:space="0" w:color="auto"/>
              <w:right w:val="single" w:sz="6" w:space="0" w:color="auto"/>
            </w:tcBorders>
          </w:tcPr>
          <w:p w14:paraId="7A3BE19F" w14:textId="77777777" w:rsidR="00B752E4" w:rsidRPr="00866D4E" w:rsidRDefault="00B752E4">
            <w:pPr>
              <w:pStyle w:val="FORMDATA"/>
              <w:rPr>
                <w:b/>
                <w:color w:val="auto"/>
              </w:rPr>
            </w:pPr>
            <w:r w:rsidRPr="00866D4E">
              <w:rPr>
                <w:b/>
                <w:color w:val="auto"/>
              </w:rPr>
              <w:t>20040601</w:t>
            </w:r>
          </w:p>
        </w:tc>
      </w:tr>
      <w:tr w:rsidR="00B752E4" w:rsidRPr="00866D4E" w14:paraId="24AF79F6" w14:textId="77777777">
        <w:tc>
          <w:tcPr>
            <w:tcW w:w="1980" w:type="dxa"/>
            <w:tcBorders>
              <w:top w:val="single" w:sz="6" w:space="0" w:color="auto"/>
              <w:left w:val="single" w:sz="6" w:space="0" w:color="auto"/>
              <w:bottom w:val="single" w:sz="6" w:space="0" w:color="auto"/>
              <w:right w:val="single" w:sz="6" w:space="0" w:color="auto"/>
            </w:tcBorders>
          </w:tcPr>
          <w:p w14:paraId="7BBA68D6" w14:textId="77777777" w:rsidR="00B752E4" w:rsidRPr="00866D4E" w:rsidRDefault="00B752E4">
            <w:pPr>
              <w:pStyle w:val="FORMDATA"/>
              <w:rPr>
                <w:b/>
                <w:color w:val="auto"/>
              </w:rPr>
            </w:pPr>
            <w:r w:rsidRPr="00866D4E">
              <w:rPr>
                <w:b/>
                <w:color w:val="auto"/>
              </w:rPr>
              <w:t>REQTYP</w:t>
            </w:r>
          </w:p>
        </w:tc>
        <w:tc>
          <w:tcPr>
            <w:tcW w:w="4500" w:type="dxa"/>
            <w:tcBorders>
              <w:top w:val="single" w:sz="6" w:space="0" w:color="auto"/>
              <w:left w:val="single" w:sz="6" w:space="0" w:color="auto"/>
              <w:bottom w:val="single" w:sz="6" w:space="0" w:color="auto"/>
              <w:right w:val="single" w:sz="6" w:space="0" w:color="auto"/>
            </w:tcBorders>
          </w:tcPr>
          <w:p w14:paraId="3954D886" w14:textId="77777777" w:rsidR="00B752E4" w:rsidRPr="00866D4E" w:rsidRDefault="00B752E4">
            <w:pPr>
              <w:pStyle w:val="FORMDATA"/>
              <w:rPr>
                <w:b/>
                <w:color w:val="auto"/>
              </w:rPr>
            </w:pPr>
            <w:r w:rsidRPr="00866D4E">
              <w:rPr>
                <w:b/>
                <w:color w:val="auto"/>
              </w:rPr>
              <w:t>Request Type</w:t>
            </w:r>
          </w:p>
        </w:tc>
        <w:tc>
          <w:tcPr>
            <w:tcW w:w="2700" w:type="dxa"/>
            <w:tcBorders>
              <w:top w:val="single" w:sz="6" w:space="0" w:color="auto"/>
              <w:left w:val="single" w:sz="6" w:space="0" w:color="auto"/>
              <w:bottom w:val="single" w:sz="6" w:space="0" w:color="auto"/>
              <w:right w:val="single" w:sz="6" w:space="0" w:color="auto"/>
            </w:tcBorders>
          </w:tcPr>
          <w:p w14:paraId="07034D0C" w14:textId="77777777" w:rsidR="00B752E4" w:rsidRPr="00866D4E" w:rsidRDefault="00B752E4">
            <w:pPr>
              <w:pStyle w:val="FORMDATA"/>
              <w:rPr>
                <w:b/>
                <w:color w:val="auto"/>
              </w:rPr>
            </w:pPr>
            <w:r w:rsidRPr="00866D4E">
              <w:rPr>
                <w:b/>
                <w:color w:val="auto"/>
              </w:rPr>
              <w:t>MB</w:t>
            </w:r>
          </w:p>
        </w:tc>
      </w:tr>
      <w:tr w:rsidR="00B752E4" w:rsidRPr="00866D4E" w14:paraId="2660AE05" w14:textId="77777777">
        <w:tc>
          <w:tcPr>
            <w:tcW w:w="1980" w:type="dxa"/>
            <w:tcBorders>
              <w:top w:val="single" w:sz="6" w:space="0" w:color="auto"/>
              <w:left w:val="single" w:sz="6" w:space="0" w:color="auto"/>
              <w:bottom w:val="single" w:sz="6" w:space="0" w:color="auto"/>
              <w:right w:val="single" w:sz="6" w:space="0" w:color="auto"/>
            </w:tcBorders>
          </w:tcPr>
          <w:p w14:paraId="7AE69979" w14:textId="77777777" w:rsidR="00B752E4" w:rsidRPr="00866D4E" w:rsidRDefault="00B752E4">
            <w:pPr>
              <w:pStyle w:val="FORMDATA"/>
              <w:rPr>
                <w:b/>
                <w:color w:val="auto"/>
              </w:rPr>
            </w:pPr>
            <w:r w:rsidRPr="00866D4E">
              <w:rPr>
                <w:b/>
                <w:color w:val="auto"/>
              </w:rPr>
              <w:t>ACT</w:t>
            </w:r>
          </w:p>
        </w:tc>
        <w:tc>
          <w:tcPr>
            <w:tcW w:w="4500" w:type="dxa"/>
            <w:tcBorders>
              <w:top w:val="single" w:sz="6" w:space="0" w:color="auto"/>
              <w:left w:val="single" w:sz="6" w:space="0" w:color="auto"/>
              <w:bottom w:val="single" w:sz="6" w:space="0" w:color="auto"/>
              <w:right w:val="single" w:sz="6" w:space="0" w:color="auto"/>
            </w:tcBorders>
          </w:tcPr>
          <w:p w14:paraId="7B9A9F41" w14:textId="77777777" w:rsidR="00B752E4" w:rsidRPr="00866D4E" w:rsidRDefault="00B752E4">
            <w:pPr>
              <w:pStyle w:val="FORMDATA"/>
              <w:rPr>
                <w:b/>
                <w:color w:val="auto"/>
              </w:rPr>
            </w:pPr>
            <w:r w:rsidRPr="00866D4E">
              <w:rPr>
                <w:b/>
                <w:color w:val="auto"/>
              </w:rPr>
              <w:t>Activity Type</w:t>
            </w:r>
          </w:p>
        </w:tc>
        <w:tc>
          <w:tcPr>
            <w:tcW w:w="2700" w:type="dxa"/>
            <w:tcBorders>
              <w:top w:val="single" w:sz="6" w:space="0" w:color="auto"/>
              <w:left w:val="single" w:sz="6" w:space="0" w:color="auto"/>
              <w:bottom w:val="single" w:sz="6" w:space="0" w:color="auto"/>
              <w:right w:val="single" w:sz="6" w:space="0" w:color="auto"/>
            </w:tcBorders>
          </w:tcPr>
          <w:p w14:paraId="75DC7AD2" w14:textId="77777777" w:rsidR="00B752E4" w:rsidRPr="00866D4E" w:rsidRDefault="00B752E4">
            <w:pPr>
              <w:pStyle w:val="FORMDATA"/>
              <w:rPr>
                <w:b/>
                <w:color w:val="auto"/>
              </w:rPr>
            </w:pPr>
            <w:r w:rsidRPr="00866D4E">
              <w:rPr>
                <w:b/>
                <w:color w:val="auto"/>
              </w:rPr>
              <w:t>T</w:t>
            </w:r>
          </w:p>
        </w:tc>
      </w:tr>
      <w:tr w:rsidR="00B752E4" w:rsidRPr="00866D4E" w14:paraId="721EF18C" w14:textId="77777777">
        <w:tc>
          <w:tcPr>
            <w:tcW w:w="1980" w:type="dxa"/>
            <w:tcBorders>
              <w:top w:val="single" w:sz="6" w:space="0" w:color="auto"/>
              <w:left w:val="single" w:sz="6" w:space="0" w:color="auto"/>
              <w:bottom w:val="single" w:sz="6" w:space="0" w:color="auto"/>
              <w:right w:val="single" w:sz="6" w:space="0" w:color="auto"/>
            </w:tcBorders>
          </w:tcPr>
          <w:p w14:paraId="6600C6A9" w14:textId="77777777" w:rsidR="00B752E4" w:rsidRPr="00866D4E" w:rsidRDefault="00B752E4">
            <w:pPr>
              <w:pStyle w:val="FORMDATA"/>
              <w:rPr>
                <w:b/>
                <w:color w:val="auto"/>
              </w:rPr>
            </w:pPr>
            <w:r w:rsidRPr="00866D4E">
              <w:rPr>
                <w:b/>
                <w:color w:val="auto"/>
              </w:rPr>
              <w:t>LSO</w:t>
            </w:r>
          </w:p>
        </w:tc>
        <w:tc>
          <w:tcPr>
            <w:tcW w:w="4500" w:type="dxa"/>
            <w:tcBorders>
              <w:top w:val="single" w:sz="6" w:space="0" w:color="auto"/>
              <w:left w:val="single" w:sz="6" w:space="0" w:color="auto"/>
              <w:bottom w:val="single" w:sz="6" w:space="0" w:color="auto"/>
              <w:right w:val="single" w:sz="6" w:space="0" w:color="auto"/>
            </w:tcBorders>
          </w:tcPr>
          <w:p w14:paraId="46D24139" w14:textId="77777777" w:rsidR="00B752E4" w:rsidRPr="00866D4E" w:rsidRDefault="00B752E4">
            <w:pPr>
              <w:pStyle w:val="FORMDATA"/>
              <w:rPr>
                <w:b/>
                <w:color w:val="auto"/>
              </w:rPr>
            </w:pPr>
            <w:r w:rsidRPr="00866D4E">
              <w:rPr>
                <w:b/>
                <w:color w:val="auto"/>
              </w:rPr>
              <w:t>Local Serving Office</w:t>
            </w:r>
          </w:p>
        </w:tc>
        <w:tc>
          <w:tcPr>
            <w:tcW w:w="2700" w:type="dxa"/>
            <w:tcBorders>
              <w:top w:val="single" w:sz="6" w:space="0" w:color="auto"/>
              <w:left w:val="single" w:sz="6" w:space="0" w:color="auto"/>
              <w:bottom w:val="single" w:sz="6" w:space="0" w:color="auto"/>
              <w:right w:val="single" w:sz="6" w:space="0" w:color="auto"/>
            </w:tcBorders>
          </w:tcPr>
          <w:p w14:paraId="0B1CFCE7" w14:textId="77777777" w:rsidR="00B752E4" w:rsidRPr="00866D4E" w:rsidRDefault="00B752E4">
            <w:pPr>
              <w:pStyle w:val="FORMDATA"/>
              <w:rPr>
                <w:b/>
                <w:color w:val="auto"/>
              </w:rPr>
            </w:pPr>
            <w:r w:rsidRPr="00866D4E">
              <w:rPr>
                <w:b/>
                <w:color w:val="auto"/>
              </w:rPr>
              <w:t>910205</w:t>
            </w:r>
          </w:p>
        </w:tc>
      </w:tr>
      <w:tr w:rsidR="00B752E4" w:rsidRPr="00866D4E" w14:paraId="7303694D" w14:textId="77777777">
        <w:tc>
          <w:tcPr>
            <w:tcW w:w="1980" w:type="dxa"/>
            <w:tcBorders>
              <w:top w:val="single" w:sz="6" w:space="0" w:color="auto"/>
              <w:left w:val="single" w:sz="6" w:space="0" w:color="auto"/>
              <w:bottom w:val="single" w:sz="6" w:space="0" w:color="auto"/>
              <w:right w:val="single" w:sz="6" w:space="0" w:color="auto"/>
            </w:tcBorders>
          </w:tcPr>
          <w:p w14:paraId="28257A94" w14:textId="77777777" w:rsidR="00B752E4" w:rsidRPr="00866D4E" w:rsidRDefault="00B752E4">
            <w:pPr>
              <w:pStyle w:val="FORMDATA"/>
              <w:rPr>
                <w:b/>
                <w:color w:val="auto"/>
              </w:rPr>
            </w:pPr>
            <w:r w:rsidRPr="00866D4E">
              <w:rPr>
                <w:b/>
                <w:color w:val="auto"/>
              </w:rPr>
              <w:t>CC</w:t>
            </w:r>
          </w:p>
        </w:tc>
        <w:tc>
          <w:tcPr>
            <w:tcW w:w="4500" w:type="dxa"/>
            <w:tcBorders>
              <w:top w:val="single" w:sz="6" w:space="0" w:color="auto"/>
              <w:left w:val="single" w:sz="6" w:space="0" w:color="auto"/>
              <w:bottom w:val="single" w:sz="6" w:space="0" w:color="auto"/>
              <w:right w:val="single" w:sz="6" w:space="0" w:color="auto"/>
            </w:tcBorders>
          </w:tcPr>
          <w:p w14:paraId="40DC36D7" w14:textId="77777777" w:rsidR="00B752E4" w:rsidRPr="00866D4E" w:rsidRDefault="00B752E4">
            <w:pPr>
              <w:pStyle w:val="FORMDATA"/>
              <w:rPr>
                <w:b/>
                <w:color w:val="auto"/>
              </w:rPr>
            </w:pPr>
            <w:r w:rsidRPr="00866D4E">
              <w:rPr>
                <w:b/>
                <w:color w:val="auto"/>
              </w:rPr>
              <w:t>Company Code</w:t>
            </w:r>
          </w:p>
        </w:tc>
        <w:tc>
          <w:tcPr>
            <w:tcW w:w="2700" w:type="dxa"/>
            <w:tcBorders>
              <w:top w:val="single" w:sz="6" w:space="0" w:color="auto"/>
              <w:left w:val="single" w:sz="6" w:space="0" w:color="auto"/>
              <w:bottom w:val="single" w:sz="6" w:space="0" w:color="auto"/>
              <w:right w:val="single" w:sz="6" w:space="0" w:color="auto"/>
            </w:tcBorders>
          </w:tcPr>
          <w:p w14:paraId="5B309CFC" w14:textId="77777777" w:rsidR="00B752E4" w:rsidRPr="00866D4E" w:rsidRDefault="00B752E4">
            <w:pPr>
              <w:pStyle w:val="FORMDATA"/>
              <w:rPr>
                <w:b/>
                <w:color w:val="auto"/>
              </w:rPr>
            </w:pPr>
            <w:r w:rsidRPr="00866D4E">
              <w:rPr>
                <w:b/>
                <w:color w:val="auto"/>
              </w:rPr>
              <w:t>9999</w:t>
            </w:r>
          </w:p>
        </w:tc>
      </w:tr>
      <w:tr w:rsidR="00B752E4" w:rsidRPr="00866D4E" w14:paraId="061070B8" w14:textId="77777777">
        <w:tc>
          <w:tcPr>
            <w:tcW w:w="1980" w:type="dxa"/>
            <w:tcBorders>
              <w:top w:val="single" w:sz="6" w:space="0" w:color="auto"/>
              <w:left w:val="single" w:sz="6" w:space="0" w:color="auto"/>
              <w:bottom w:val="single" w:sz="6" w:space="0" w:color="auto"/>
              <w:right w:val="single" w:sz="6" w:space="0" w:color="auto"/>
            </w:tcBorders>
          </w:tcPr>
          <w:p w14:paraId="64EBB58B" w14:textId="77777777" w:rsidR="00B752E4" w:rsidRPr="00866D4E" w:rsidRDefault="00B752E4">
            <w:pPr>
              <w:pStyle w:val="FORMDATA"/>
              <w:rPr>
                <w:b/>
                <w:color w:val="auto"/>
              </w:rPr>
            </w:pPr>
            <w:r w:rsidRPr="00866D4E">
              <w:rPr>
                <w:b/>
                <w:color w:val="auto"/>
              </w:rPr>
              <w:t>TOS</w:t>
            </w:r>
          </w:p>
        </w:tc>
        <w:tc>
          <w:tcPr>
            <w:tcW w:w="4500" w:type="dxa"/>
            <w:tcBorders>
              <w:top w:val="single" w:sz="6" w:space="0" w:color="auto"/>
              <w:left w:val="single" w:sz="6" w:space="0" w:color="auto"/>
              <w:bottom w:val="single" w:sz="6" w:space="0" w:color="auto"/>
              <w:right w:val="single" w:sz="6" w:space="0" w:color="auto"/>
            </w:tcBorders>
          </w:tcPr>
          <w:p w14:paraId="41A07807" w14:textId="77777777" w:rsidR="00B752E4" w:rsidRPr="00866D4E" w:rsidRDefault="00B752E4">
            <w:pPr>
              <w:pStyle w:val="FORMDATA"/>
              <w:rPr>
                <w:b/>
                <w:color w:val="auto"/>
              </w:rPr>
            </w:pPr>
            <w:r w:rsidRPr="00866D4E">
              <w:rPr>
                <w:b/>
                <w:color w:val="auto"/>
              </w:rPr>
              <w:t>Type of Service</w:t>
            </w:r>
          </w:p>
        </w:tc>
        <w:tc>
          <w:tcPr>
            <w:tcW w:w="2700" w:type="dxa"/>
            <w:tcBorders>
              <w:top w:val="single" w:sz="6" w:space="0" w:color="auto"/>
              <w:left w:val="single" w:sz="6" w:space="0" w:color="auto"/>
              <w:bottom w:val="single" w:sz="6" w:space="0" w:color="auto"/>
              <w:right w:val="single" w:sz="6" w:space="0" w:color="auto"/>
            </w:tcBorders>
          </w:tcPr>
          <w:p w14:paraId="442978EA" w14:textId="77777777" w:rsidR="00B752E4" w:rsidRPr="00866D4E" w:rsidRDefault="00B752E4">
            <w:pPr>
              <w:pStyle w:val="FORMDATA"/>
              <w:rPr>
                <w:b/>
                <w:color w:val="auto"/>
              </w:rPr>
            </w:pPr>
            <w:r w:rsidRPr="00866D4E">
              <w:rPr>
                <w:b/>
                <w:color w:val="auto"/>
              </w:rPr>
              <w:t>1BMR</w:t>
            </w:r>
          </w:p>
        </w:tc>
      </w:tr>
      <w:tr w:rsidR="00B752E4" w:rsidRPr="00866D4E" w14:paraId="1408D990" w14:textId="77777777">
        <w:tc>
          <w:tcPr>
            <w:tcW w:w="1980" w:type="dxa"/>
            <w:tcBorders>
              <w:top w:val="single" w:sz="6" w:space="0" w:color="auto"/>
              <w:left w:val="single" w:sz="6" w:space="0" w:color="auto"/>
              <w:bottom w:val="single" w:sz="6" w:space="0" w:color="auto"/>
              <w:right w:val="single" w:sz="6" w:space="0" w:color="auto"/>
            </w:tcBorders>
          </w:tcPr>
          <w:p w14:paraId="3FC0EFCD" w14:textId="77777777" w:rsidR="00B752E4" w:rsidRPr="00866D4E" w:rsidRDefault="00B752E4">
            <w:pPr>
              <w:pStyle w:val="FORMDATA"/>
              <w:rPr>
                <w:b/>
                <w:color w:val="auto"/>
              </w:rPr>
            </w:pPr>
            <w:r w:rsidRPr="00866D4E">
              <w:rPr>
                <w:b/>
                <w:color w:val="auto"/>
              </w:rPr>
              <w:t>PORTTYP</w:t>
            </w:r>
          </w:p>
        </w:tc>
        <w:tc>
          <w:tcPr>
            <w:tcW w:w="4500" w:type="dxa"/>
            <w:tcBorders>
              <w:top w:val="single" w:sz="6" w:space="0" w:color="auto"/>
              <w:left w:val="single" w:sz="6" w:space="0" w:color="auto"/>
              <w:bottom w:val="single" w:sz="6" w:space="0" w:color="auto"/>
              <w:right w:val="single" w:sz="6" w:space="0" w:color="auto"/>
            </w:tcBorders>
          </w:tcPr>
          <w:p w14:paraId="67BC64B6" w14:textId="77777777" w:rsidR="00B752E4" w:rsidRPr="00866D4E" w:rsidRDefault="00B752E4">
            <w:pPr>
              <w:pStyle w:val="FORMDATA"/>
              <w:rPr>
                <w:b/>
                <w:color w:val="auto"/>
              </w:rPr>
            </w:pPr>
            <w:r w:rsidRPr="00866D4E">
              <w:rPr>
                <w:b/>
                <w:color w:val="auto"/>
              </w:rPr>
              <w:t>Port Type</w:t>
            </w:r>
          </w:p>
        </w:tc>
        <w:tc>
          <w:tcPr>
            <w:tcW w:w="2700" w:type="dxa"/>
            <w:tcBorders>
              <w:top w:val="single" w:sz="6" w:space="0" w:color="auto"/>
              <w:left w:val="single" w:sz="6" w:space="0" w:color="auto"/>
              <w:bottom w:val="single" w:sz="6" w:space="0" w:color="auto"/>
              <w:right w:val="single" w:sz="6" w:space="0" w:color="auto"/>
            </w:tcBorders>
          </w:tcPr>
          <w:p w14:paraId="417080C5" w14:textId="77777777" w:rsidR="00B752E4" w:rsidRPr="00866D4E" w:rsidRDefault="00B752E4">
            <w:pPr>
              <w:pStyle w:val="FORMDATA"/>
              <w:rPr>
                <w:b/>
                <w:color w:val="auto"/>
              </w:rPr>
            </w:pPr>
            <w:r w:rsidRPr="00866D4E">
              <w:rPr>
                <w:b/>
                <w:color w:val="auto"/>
              </w:rPr>
              <w:t>L</w:t>
            </w:r>
          </w:p>
        </w:tc>
      </w:tr>
      <w:tr w:rsidR="00B752E4" w:rsidRPr="00866D4E" w14:paraId="3ADF7A0F"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328F348B" w14:textId="77777777" w:rsidR="00B752E4" w:rsidRPr="00866D4E" w:rsidRDefault="00B752E4">
            <w:pPr>
              <w:pStyle w:val="Heading4"/>
              <w:rPr>
                <w:b/>
                <w:i w:val="0"/>
              </w:rPr>
            </w:pPr>
            <w:r w:rsidRPr="00866D4E">
              <w:rPr>
                <w:b/>
                <w:i w:val="0"/>
              </w:rPr>
              <w:t>Billing Section</w:t>
            </w:r>
          </w:p>
        </w:tc>
      </w:tr>
      <w:tr w:rsidR="00B752E4" w:rsidRPr="00866D4E" w14:paraId="46EACD5B" w14:textId="77777777">
        <w:tc>
          <w:tcPr>
            <w:tcW w:w="1980" w:type="dxa"/>
            <w:tcBorders>
              <w:top w:val="single" w:sz="6" w:space="0" w:color="auto"/>
              <w:left w:val="single" w:sz="6" w:space="0" w:color="auto"/>
              <w:bottom w:val="single" w:sz="6" w:space="0" w:color="auto"/>
              <w:right w:val="single" w:sz="6" w:space="0" w:color="auto"/>
            </w:tcBorders>
          </w:tcPr>
          <w:p w14:paraId="2A5A68D1" w14:textId="77777777" w:rsidR="00B752E4" w:rsidRPr="00866D4E" w:rsidRDefault="00B752E4">
            <w:pPr>
              <w:pStyle w:val="FORMDATA"/>
              <w:rPr>
                <w:b/>
                <w:color w:val="auto"/>
              </w:rPr>
            </w:pPr>
            <w:r w:rsidRPr="00866D4E">
              <w:rPr>
                <w:b/>
                <w:color w:val="auto"/>
              </w:rPr>
              <w:t>BAN1</w:t>
            </w:r>
          </w:p>
        </w:tc>
        <w:tc>
          <w:tcPr>
            <w:tcW w:w="4500" w:type="dxa"/>
            <w:tcBorders>
              <w:top w:val="single" w:sz="6" w:space="0" w:color="auto"/>
              <w:left w:val="single" w:sz="6" w:space="0" w:color="auto"/>
              <w:bottom w:val="single" w:sz="6" w:space="0" w:color="auto"/>
              <w:right w:val="single" w:sz="6" w:space="0" w:color="auto"/>
            </w:tcBorders>
          </w:tcPr>
          <w:p w14:paraId="6973EBD2" w14:textId="77777777" w:rsidR="00B752E4" w:rsidRPr="00866D4E" w:rsidRDefault="00B752E4">
            <w:pPr>
              <w:pStyle w:val="FORMDATA"/>
              <w:rPr>
                <w:b/>
                <w:color w:val="auto"/>
              </w:rPr>
            </w:pPr>
            <w:r w:rsidRPr="00866D4E">
              <w:rPr>
                <w:b/>
                <w:color w:val="auto"/>
              </w:rPr>
              <w:t>Billing Account Number 1</w:t>
            </w:r>
          </w:p>
        </w:tc>
        <w:tc>
          <w:tcPr>
            <w:tcW w:w="2700" w:type="dxa"/>
            <w:tcBorders>
              <w:top w:val="single" w:sz="6" w:space="0" w:color="auto"/>
              <w:left w:val="single" w:sz="6" w:space="0" w:color="auto"/>
              <w:bottom w:val="single" w:sz="6" w:space="0" w:color="auto"/>
              <w:right w:val="single" w:sz="6" w:space="0" w:color="auto"/>
            </w:tcBorders>
          </w:tcPr>
          <w:p w14:paraId="1F2AC596" w14:textId="77777777" w:rsidR="00B752E4" w:rsidRPr="00866D4E" w:rsidRDefault="00B752E4">
            <w:pPr>
              <w:pStyle w:val="FORMDATA"/>
              <w:rPr>
                <w:b/>
                <w:color w:val="auto"/>
                <w:lang w:val="fr-FR"/>
              </w:rPr>
            </w:pPr>
            <w:r w:rsidRPr="00866D4E">
              <w:rPr>
                <w:b/>
                <w:color w:val="auto"/>
                <w:lang w:val="fr-FR"/>
              </w:rPr>
              <w:t>704Q886621621</w:t>
            </w:r>
          </w:p>
        </w:tc>
      </w:tr>
      <w:tr w:rsidR="00B752E4" w:rsidRPr="00866D4E" w14:paraId="5AF90099"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38D4E8F0" w14:textId="77777777" w:rsidR="00B752E4" w:rsidRPr="00866D4E" w:rsidRDefault="00B752E4">
            <w:pPr>
              <w:pStyle w:val="Heading4"/>
              <w:rPr>
                <w:b/>
                <w:i w:val="0"/>
              </w:rPr>
            </w:pPr>
            <w:r w:rsidRPr="00866D4E">
              <w:rPr>
                <w:b/>
                <w:i w:val="0"/>
              </w:rPr>
              <w:t>Control Section</w:t>
            </w:r>
          </w:p>
        </w:tc>
      </w:tr>
      <w:tr w:rsidR="00B752E4" w:rsidRPr="00866D4E" w14:paraId="7A514C1E"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1D98DD61" w14:textId="77777777" w:rsidR="00B752E4" w:rsidRPr="00866D4E" w:rsidRDefault="00B752E4">
            <w:pPr>
              <w:pStyle w:val="FORMDATA"/>
              <w:rPr>
                <w:b/>
                <w:color w:val="auto"/>
              </w:rPr>
            </w:pPr>
            <w:r w:rsidRPr="00866D4E">
              <w:rPr>
                <w:b/>
                <w:color w:val="auto"/>
              </w:rPr>
              <w:t>INIT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0C718604" w14:textId="77777777" w:rsidR="00B752E4" w:rsidRPr="00866D4E" w:rsidRDefault="00B752E4">
            <w:pPr>
              <w:pStyle w:val="FORMDATA"/>
              <w:rPr>
                <w:b/>
                <w:color w:val="auto"/>
              </w:rPr>
            </w:pPr>
            <w:r w:rsidRPr="00866D4E">
              <w:rPr>
                <w:b/>
                <w:color w:val="auto"/>
              </w:rPr>
              <w:t>Initiator Identification</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7A2F0EA2" w14:textId="77777777" w:rsidR="00B752E4" w:rsidRPr="00866D4E" w:rsidRDefault="00B752E4">
            <w:pPr>
              <w:pStyle w:val="FORMDATA"/>
              <w:rPr>
                <w:b/>
                <w:color w:val="auto"/>
              </w:rPr>
            </w:pPr>
            <w:r w:rsidRPr="00866D4E">
              <w:rPr>
                <w:b/>
                <w:color w:val="auto"/>
              </w:rPr>
              <w:t>Bojangles</w:t>
            </w:r>
          </w:p>
        </w:tc>
      </w:tr>
      <w:tr w:rsidR="00B752E4" w:rsidRPr="00866D4E" w14:paraId="498681D4"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1BE21110" w14:textId="77777777" w:rsidR="00B752E4" w:rsidRPr="00866D4E" w:rsidRDefault="00B752E4">
            <w:pPr>
              <w:pStyle w:val="FORMDATA"/>
              <w:rPr>
                <w:b/>
                <w:color w:val="auto"/>
              </w:rPr>
            </w:pPr>
            <w:r w:rsidRPr="00866D4E">
              <w:rPr>
                <w:b/>
                <w:color w:val="auto"/>
              </w:rPr>
              <w:t>INIT-TEL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AB55785" w14:textId="77777777" w:rsidR="00B752E4" w:rsidRPr="00866D4E" w:rsidRDefault="00B752E4">
            <w:pPr>
              <w:pStyle w:val="FORMDATA"/>
              <w:rPr>
                <w:b/>
                <w:color w:val="auto"/>
              </w:rPr>
            </w:pPr>
            <w:r w:rsidRPr="00866D4E">
              <w:rPr>
                <w:b/>
                <w:color w:val="auto"/>
              </w:rPr>
              <w:t>Initiator Telephone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29EB78D0" w14:textId="77777777" w:rsidR="00B752E4" w:rsidRPr="00866D4E" w:rsidRDefault="00B752E4">
            <w:pPr>
              <w:pStyle w:val="FORMDATA"/>
              <w:rPr>
                <w:b/>
                <w:color w:val="auto"/>
              </w:rPr>
            </w:pPr>
            <w:r w:rsidRPr="00866D4E">
              <w:rPr>
                <w:b/>
                <w:color w:val="auto"/>
              </w:rPr>
              <w:t>8884448888</w:t>
            </w:r>
          </w:p>
        </w:tc>
      </w:tr>
      <w:tr w:rsidR="00B752E4" w:rsidRPr="00866D4E" w14:paraId="51B9A8FF"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82F79AE" w14:textId="77777777" w:rsidR="00B752E4" w:rsidRPr="00866D4E" w:rsidRDefault="00B752E4">
            <w:pPr>
              <w:pStyle w:val="FORMDATA"/>
              <w:rPr>
                <w:b/>
                <w:color w:val="auto"/>
              </w:rPr>
            </w:pPr>
            <w:r w:rsidRPr="00866D4E">
              <w:rPr>
                <w:b/>
                <w:color w:val="auto"/>
              </w:rPr>
              <w:t>INIT-FAX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05BF5FB" w14:textId="77777777" w:rsidR="00B752E4" w:rsidRPr="00866D4E" w:rsidRDefault="00B752E4">
            <w:pPr>
              <w:pStyle w:val="FORMDATA"/>
              <w:rPr>
                <w:b/>
                <w:color w:val="auto"/>
              </w:rPr>
            </w:pPr>
            <w:r w:rsidRPr="00866D4E">
              <w:rPr>
                <w:b/>
                <w:color w:val="auto"/>
              </w:rPr>
              <w:t>Initiator Facsimile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42F87BFE"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6CC75499"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5A9523CA" w14:textId="77777777" w:rsidR="00B752E4" w:rsidRPr="00866D4E" w:rsidRDefault="00B752E4">
            <w:pPr>
              <w:pStyle w:val="FORMDATA"/>
              <w:rPr>
                <w:b/>
                <w:color w:val="auto"/>
                <w:lang w:val="fr-FR"/>
              </w:rPr>
            </w:pPr>
            <w:r w:rsidRPr="00866D4E">
              <w:rPr>
                <w:b/>
                <w:color w:val="auto"/>
                <w:lang w:val="fr-FR"/>
              </w:rPr>
              <w:t>IMPCON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68ADE77" w14:textId="77777777" w:rsidR="00B752E4" w:rsidRPr="00866D4E" w:rsidRDefault="00B752E4">
            <w:pPr>
              <w:pStyle w:val="FORMDATA"/>
              <w:rPr>
                <w:b/>
                <w:color w:val="auto"/>
                <w:lang w:val="fr-FR"/>
              </w:rPr>
            </w:pPr>
            <w:r w:rsidRPr="00866D4E">
              <w:rPr>
                <w:b/>
                <w:color w:val="auto"/>
                <w:lang w:val="fr-FR"/>
              </w:rPr>
              <w:t>Implementation Contact</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38854C27" w14:textId="77777777" w:rsidR="00B752E4" w:rsidRPr="00866D4E" w:rsidRDefault="00B752E4">
            <w:pPr>
              <w:pStyle w:val="FORMDATA"/>
              <w:rPr>
                <w:b/>
                <w:color w:val="auto"/>
              </w:rPr>
            </w:pPr>
            <w:r w:rsidRPr="00866D4E">
              <w:rPr>
                <w:b/>
                <w:color w:val="auto"/>
              </w:rPr>
              <w:t>Woodpecker</w:t>
            </w:r>
          </w:p>
        </w:tc>
      </w:tr>
      <w:tr w:rsidR="00B752E4" w:rsidRPr="00866D4E" w14:paraId="3484A896"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36056905" w14:textId="77777777" w:rsidR="00B752E4" w:rsidRPr="00866D4E" w:rsidRDefault="00B752E4">
            <w:pPr>
              <w:pStyle w:val="FORMDATA"/>
              <w:rPr>
                <w:b/>
                <w:color w:val="auto"/>
              </w:rPr>
            </w:pPr>
            <w:r w:rsidRPr="00866D4E">
              <w:rPr>
                <w:b/>
                <w:color w:val="auto"/>
              </w:rPr>
              <w:t>IMPCON-TEL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089AACFA" w14:textId="77777777" w:rsidR="00B752E4" w:rsidRPr="00866D4E" w:rsidRDefault="00B752E4">
            <w:pPr>
              <w:pStyle w:val="FORMDATA"/>
              <w:rPr>
                <w:b/>
                <w:color w:val="auto"/>
              </w:rPr>
            </w:pPr>
            <w:r w:rsidRPr="00866D4E">
              <w:rPr>
                <w:b/>
                <w:color w:val="auto"/>
              </w:rPr>
              <w:t>Implementation Contact Telephone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30EAA33A" w14:textId="77777777" w:rsidR="00B752E4" w:rsidRPr="00866D4E" w:rsidRDefault="00B752E4">
            <w:pPr>
              <w:pStyle w:val="FORMDATA"/>
              <w:rPr>
                <w:b/>
                <w:color w:val="auto"/>
              </w:rPr>
            </w:pPr>
            <w:r w:rsidRPr="00866D4E">
              <w:rPr>
                <w:b/>
                <w:color w:val="auto"/>
              </w:rPr>
              <w:t>4045552222</w:t>
            </w:r>
          </w:p>
        </w:tc>
      </w:tr>
      <w:tr w:rsidR="00B752E4" w:rsidRPr="00866D4E" w14:paraId="361902C6"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0000FF"/>
          </w:tcPr>
          <w:p w14:paraId="60444507"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33FF0233"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788C289D" w14:textId="77777777" w:rsidR="00B752E4" w:rsidRPr="00866D4E" w:rsidRDefault="00B752E4">
            <w:pPr>
              <w:pStyle w:val="Heading4"/>
              <w:rPr>
                <w:b/>
                <w:i w:val="0"/>
              </w:rPr>
            </w:pPr>
            <w:r w:rsidRPr="00866D4E">
              <w:rPr>
                <w:b/>
                <w:i w:val="0"/>
              </w:rPr>
              <w:t>Bill Section</w:t>
            </w:r>
          </w:p>
        </w:tc>
      </w:tr>
      <w:tr w:rsidR="00B752E4" w:rsidRPr="00866D4E" w14:paraId="72CB387E"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59043F69" w14:textId="77777777" w:rsidR="00B752E4" w:rsidRPr="00866D4E" w:rsidRDefault="00B752E4">
            <w:pPr>
              <w:pStyle w:val="FORMDATA"/>
              <w:rPr>
                <w:b/>
                <w:color w:val="auto"/>
              </w:rPr>
            </w:pPr>
            <w:r w:rsidRPr="00866D4E">
              <w:rPr>
                <w:b/>
                <w:color w:val="auto"/>
              </w:rPr>
              <w:t>EATN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30173AB" w14:textId="77777777" w:rsidR="00B752E4" w:rsidRPr="00866D4E" w:rsidRDefault="00B752E4">
            <w:pPr>
              <w:pStyle w:val="FORMDATA"/>
              <w:rPr>
                <w:b/>
                <w:color w:val="auto"/>
              </w:rPr>
            </w:pPr>
            <w:r w:rsidRPr="00866D4E">
              <w:rPr>
                <w:b/>
                <w:color w:val="auto"/>
              </w:rPr>
              <w:t>Existing Account Telephone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39BF1667" w14:textId="77777777" w:rsidR="00B752E4" w:rsidRPr="00866D4E" w:rsidRDefault="00B752E4">
            <w:pPr>
              <w:pStyle w:val="FORMDATA"/>
              <w:rPr>
                <w:b/>
                <w:color w:val="auto"/>
              </w:rPr>
            </w:pPr>
            <w:r w:rsidRPr="00866D4E">
              <w:rPr>
                <w:b/>
                <w:color w:val="auto"/>
              </w:rPr>
              <w:t>9102050199</w:t>
            </w:r>
          </w:p>
        </w:tc>
      </w:tr>
      <w:tr w:rsidR="00B752E4" w:rsidRPr="00866D4E" w14:paraId="2319BD4F"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0000FF"/>
          </w:tcPr>
          <w:p w14:paraId="79433A1F" w14:textId="77777777" w:rsidR="00B752E4" w:rsidRPr="00866D4E" w:rsidRDefault="00B752E4">
            <w:pPr>
              <w:pStyle w:val="BodyText"/>
              <w:rPr>
                <w:color w:val="auto"/>
              </w:rPr>
            </w:pPr>
            <w:r w:rsidRPr="00866D4E">
              <w:rPr>
                <w:rFonts w:ascii="Arial" w:hAnsi="Arial" w:cs="Arial"/>
                <w:color w:val="auto"/>
                <w:sz w:val="24"/>
                <w:szCs w:val="24"/>
              </w:rPr>
              <w:t xml:space="preserve">DL  FORM </w:t>
            </w:r>
          </w:p>
        </w:tc>
      </w:tr>
      <w:tr w:rsidR="00B752E4" w:rsidRPr="00866D4E" w14:paraId="2FB897A7"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2D8057E4" w14:textId="77777777" w:rsidR="00B752E4" w:rsidRPr="00866D4E" w:rsidRDefault="00B752E4">
            <w:pPr>
              <w:pStyle w:val="Heading5"/>
              <w:rPr>
                <w:color w:val="auto"/>
              </w:rPr>
            </w:pPr>
            <w:r w:rsidRPr="00866D4E">
              <w:rPr>
                <w:color w:val="auto"/>
              </w:rPr>
              <w:t>Listing Control Section</w:t>
            </w:r>
          </w:p>
        </w:tc>
      </w:tr>
      <w:tr w:rsidR="00B752E4" w:rsidRPr="00866D4E" w14:paraId="6BF271E5"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579EA2A1" w14:textId="77777777" w:rsidR="00B752E4" w:rsidRPr="00866D4E" w:rsidRDefault="00B752E4">
            <w:pPr>
              <w:pStyle w:val="FORMDATA"/>
              <w:rPr>
                <w:b/>
                <w:color w:val="auto"/>
              </w:rPr>
            </w:pPr>
            <w:r w:rsidRPr="00866D4E">
              <w:rPr>
                <w:b/>
                <w:color w:val="auto"/>
              </w:rPr>
              <w:t>DLNUM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BD1E6D5" w14:textId="77777777" w:rsidR="00B752E4" w:rsidRPr="00866D4E" w:rsidRDefault="00B752E4">
            <w:pPr>
              <w:pStyle w:val="FORMDATA"/>
              <w:rPr>
                <w:b/>
                <w:color w:val="auto"/>
              </w:rPr>
            </w:pPr>
            <w:r w:rsidRPr="00866D4E">
              <w:rPr>
                <w:b/>
                <w:color w:val="auto"/>
              </w:rPr>
              <w:t>Directory Listing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3E916C3F" w14:textId="77777777" w:rsidR="00B752E4" w:rsidRPr="00866D4E" w:rsidRDefault="00B752E4">
            <w:pPr>
              <w:pStyle w:val="FORMDATA"/>
              <w:rPr>
                <w:b/>
                <w:color w:val="auto"/>
              </w:rPr>
            </w:pPr>
            <w:r w:rsidRPr="00866D4E">
              <w:rPr>
                <w:b/>
                <w:color w:val="auto"/>
              </w:rPr>
              <w:t>0001</w:t>
            </w:r>
          </w:p>
        </w:tc>
      </w:tr>
      <w:tr w:rsidR="00B752E4" w:rsidRPr="00866D4E" w14:paraId="471F41F8"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F084332" w14:textId="77777777" w:rsidR="00B752E4" w:rsidRPr="00866D4E" w:rsidRDefault="00B752E4">
            <w:pPr>
              <w:pStyle w:val="FORMDATA"/>
              <w:rPr>
                <w:b/>
                <w:color w:val="auto"/>
              </w:rPr>
            </w:pPr>
            <w:r w:rsidRPr="00866D4E">
              <w:rPr>
                <w:b/>
                <w:color w:val="auto"/>
              </w:rPr>
              <w:t>LACT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0B06A950" w14:textId="77777777" w:rsidR="00B752E4" w:rsidRPr="00866D4E" w:rsidRDefault="00B752E4">
            <w:pPr>
              <w:pStyle w:val="FORMDATA"/>
              <w:rPr>
                <w:b/>
                <w:color w:val="auto"/>
              </w:rPr>
            </w:pPr>
            <w:r w:rsidRPr="00866D4E">
              <w:rPr>
                <w:b/>
                <w:color w:val="auto"/>
              </w:rPr>
              <w:t>Listing Activity Indicator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199A14DE" w14:textId="77777777" w:rsidR="00B752E4" w:rsidRPr="00866D4E" w:rsidRDefault="00B752E4">
            <w:pPr>
              <w:pStyle w:val="FORMDATA"/>
              <w:rPr>
                <w:b/>
                <w:color w:val="auto"/>
              </w:rPr>
            </w:pPr>
            <w:r w:rsidRPr="00866D4E">
              <w:rPr>
                <w:b/>
                <w:color w:val="auto"/>
              </w:rPr>
              <w:t>N</w:t>
            </w:r>
          </w:p>
        </w:tc>
      </w:tr>
      <w:tr w:rsidR="00B752E4" w:rsidRPr="00866D4E" w14:paraId="5B06E39A" w14:textId="77777777">
        <w:tc>
          <w:tcPr>
            <w:tcW w:w="1980" w:type="dxa"/>
            <w:tcBorders>
              <w:top w:val="single" w:sz="6" w:space="0" w:color="auto"/>
              <w:left w:val="single" w:sz="6" w:space="0" w:color="auto"/>
              <w:bottom w:val="single" w:sz="6" w:space="0" w:color="auto"/>
              <w:right w:val="single" w:sz="6" w:space="0" w:color="auto"/>
            </w:tcBorders>
          </w:tcPr>
          <w:p w14:paraId="15329F36" w14:textId="77777777" w:rsidR="00B752E4" w:rsidRPr="00866D4E" w:rsidRDefault="00B752E4">
            <w:pPr>
              <w:pStyle w:val="FORMDATA"/>
              <w:rPr>
                <w:b/>
                <w:color w:val="auto"/>
              </w:rPr>
            </w:pPr>
            <w:r w:rsidRPr="00866D4E">
              <w:rPr>
                <w:b/>
                <w:color w:val="auto"/>
              </w:rPr>
              <w:t>RTY</w:t>
            </w:r>
          </w:p>
        </w:tc>
        <w:tc>
          <w:tcPr>
            <w:tcW w:w="4500" w:type="dxa"/>
            <w:tcBorders>
              <w:top w:val="single" w:sz="6" w:space="0" w:color="auto"/>
              <w:left w:val="single" w:sz="6" w:space="0" w:color="auto"/>
              <w:bottom w:val="single" w:sz="6" w:space="0" w:color="auto"/>
              <w:right w:val="single" w:sz="6" w:space="0" w:color="auto"/>
            </w:tcBorders>
          </w:tcPr>
          <w:p w14:paraId="5212A578" w14:textId="77777777" w:rsidR="00B752E4" w:rsidRPr="00866D4E" w:rsidRDefault="00B752E4">
            <w:pPr>
              <w:pStyle w:val="FORMDATA"/>
              <w:rPr>
                <w:b/>
                <w:color w:val="auto"/>
              </w:rPr>
            </w:pPr>
            <w:r w:rsidRPr="00866D4E">
              <w:rPr>
                <w:b/>
                <w:color w:val="auto"/>
              </w:rPr>
              <w:t>Record Type</w:t>
            </w:r>
          </w:p>
        </w:tc>
        <w:tc>
          <w:tcPr>
            <w:tcW w:w="2700" w:type="dxa"/>
            <w:tcBorders>
              <w:top w:val="single" w:sz="6" w:space="0" w:color="auto"/>
              <w:left w:val="single" w:sz="6" w:space="0" w:color="auto"/>
              <w:bottom w:val="single" w:sz="6" w:space="0" w:color="auto"/>
              <w:right w:val="single" w:sz="6" w:space="0" w:color="auto"/>
            </w:tcBorders>
          </w:tcPr>
          <w:p w14:paraId="3062D80B" w14:textId="77777777" w:rsidR="00B752E4" w:rsidRPr="00866D4E" w:rsidRDefault="00B752E4">
            <w:pPr>
              <w:pStyle w:val="FORMDATA"/>
              <w:rPr>
                <w:b/>
                <w:color w:val="auto"/>
              </w:rPr>
            </w:pPr>
            <w:r w:rsidRPr="00866D4E">
              <w:rPr>
                <w:b/>
                <w:color w:val="auto"/>
              </w:rPr>
              <w:t>LML</w:t>
            </w:r>
          </w:p>
        </w:tc>
      </w:tr>
      <w:tr w:rsidR="00B752E4" w:rsidRPr="00866D4E" w14:paraId="36D898C8" w14:textId="77777777">
        <w:tc>
          <w:tcPr>
            <w:tcW w:w="1980" w:type="dxa"/>
            <w:tcBorders>
              <w:top w:val="single" w:sz="6" w:space="0" w:color="auto"/>
              <w:left w:val="single" w:sz="6" w:space="0" w:color="auto"/>
              <w:bottom w:val="single" w:sz="6" w:space="0" w:color="auto"/>
              <w:right w:val="single" w:sz="6" w:space="0" w:color="auto"/>
            </w:tcBorders>
          </w:tcPr>
          <w:p w14:paraId="32568155" w14:textId="77777777" w:rsidR="00B752E4" w:rsidRPr="00866D4E" w:rsidRDefault="00B752E4">
            <w:pPr>
              <w:pStyle w:val="FORMDATA"/>
              <w:rPr>
                <w:b/>
                <w:color w:val="auto"/>
              </w:rPr>
            </w:pPr>
            <w:r w:rsidRPr="00866D4E">
              <w:rPr>
                <w:b/>
                <w:color w:val="auto"/>
              </w:rPr>
              <w:t>LTY</w:t>
            </w:r>
          </w:p>
        </w:tc>
        <w:tc>
          <w:tcPr>
            <w:tcW w:w="4500" w:type="dxa"/>
            <w:tcBorders>
              <w:top w:val="single" w:sz="6" w:space="0" w:color="auto"/>
              <w:left w:val="single" w:sz="6" w:space="0" w:color="auto"/>
              <w:bottom w:val="single" w:sz="6" w:space="0" w:color="auto"/>
              <w:right w:val="single" w:sz="6" w:space="0" w:color="auto"/>
            </w:tcBorders>
          </w:tcPr>
          <w:p w14:paraId="3BAC736B" w14:textId="77777777" w:rsidR="00B752E4" w:rsidRPr="00866D4E" w:rsidRDefault="00B752E4">
            <w:pPr>
              <w:pStyle w:val="FORMDATA"/>
              <w:rPr>
                <w:b/>
                <w:color w:val="auto"/>
              </w:rPr>
            </w:pPr>
            <w:r w:rsidRPr="00866D4E">
              <w:rPr>
                <w:b/>
                <w:color w:val="auto"/>
              </w:rPr>
              <w:t>Listing Type</w:t>
            </w:r>
          </w:p>
        </w:tc>
        <w:tc>
          <w:tcPr>
            <w:tcW w:w="2700" w:type="dxa"/>
            <w:tcBorders>
              <w:top w:val="single" w:sz="6" w:space="0" w:color="auto"/>
              <w:left w:val="single" w:sz="6" w:space="0" w:color="auto"/>
              <w:bottom w:val="single" w:sz="6" w:space="0" w:color="auto"/>
              <w:right w:val="single" w:sz="6" w:space="0" w:color="auto"/>
            </w:tcBorders>
          </w:tcPr>
          <w:p w14:paraId="61D4AC08" w14:textId="77777777" w:rsidR="00B752E4" w:rsidRPr="00866D4E" w:rsidRDefault="00B752E4">
            <w:pPr>
              <w:pStyle w:val="FORMDATA"/>
              <w:rPr>
                <w:b/>
                <w:color w:val="auto"/>
                <w:lang w:val="fr-FR"/>
              </w:rPr>
            </w:pPr>
            <w:r w:rsidRPr="00866D4E">
              <w:rPr>
                <w:b/>
                <w:color w:val="auto"/>
                <w:lang w:val="fr-FR"/>
              </w:rPr>
              <w:t>1</w:t>
            </w:r>
          </w:p>
        </w:tc>
      </w:tr>
      <w:tr w:rsidR="00B752E4" w:rsidRPr="00866D4E" w14:paraId="6FF4D498" w14:textId="77777777">
        <w:tc>
          <w:tcPr>
            <w:tcW w:w="1980" w:type="dxa"/>
            <w:tcBorders>
              <w:top w:val="single" w:sz="6" w:space="0" w:color="auto"/>
              <w:left w:val="single" w:sz="6" w:space="0" w:color="auto"/>
              <w:bottom w:val="single" w:sz="6" w:space="0" w:color="auto"/>
              <w:right w:val="single" w:sz="6" w:space="0" w:color="auto"/>
            </w:tcBorders>
          </w:tcPr>
          <w:p w14:paraId="2E69FD62" w14:textId="77777777" w:rsidR="00B752E4" w:rsidRPr="00866D4E" w:rsidRDefault="00B752E4">
            <w:pPr>
              <w:pStyle w:val="FORMDATA"/>
              <w:rPr>
                <w:b/>
                <w:color w:val="auto"/>
                <w:lang w:val="fr-FR"/>
              </w:rPr>
            </w:pPr>
            <w:r w:rsidRPr="00866D4E">
              <w:rPr>
                <w:b/>
                <w:color w:val="auto"/>
                <w:lang w:val="fr-FR"/>
              </w:rPr>
              <w:t>STYC</w:t>
            </w:r>
          </w:p>
        </w:tc>
        <w:tc>
          <w:tcPr>
            <w:tcW w:w="4500" w:type="dxa"/>
            <w:tcBorders>
              <w:top w:val="single" w:sz="6" w:space="0" w:color="auto"/>
              <w:left w:val="single" w:sz="6" w:space="0" w:color="auto"/>
              <w:bottom w:val="single" w:sz="6" w:space="0" w:color="auto"/>
              <w:right w:val="single" w:sz="6" w:space="0" w:color="auto"/>
            </w:tcBorders>
          </w:tcPr>
          <w:p w14:paraId="332A7271" w14:textId="77777777" w:rsidR="00B752E4" w:rsidRPr="00866D4E" w:rsidRDefault="00B752E4">
            <w:pPr>
              <w:pStyle w:val="FORMDATA"/>
              <w:rPr>
                <w:b/>
                <w:color w:val="auto"/>
                <w:lang w:val="fr-FR"/>
              </w:rPr>
            </w:pPr>
            <w:r w:rsidRPr="00866D4E">
              <w:rPr>
                <w:b/>
                <w:color w:val="auto"/>
                <w:lang w:val="fr-FR"/>
              </w:rPr>
              <w:t>Style Code</w:t>
            </w:r>
          </w:p>
        </w:tc>
        <w:tc>
          <w:tcPr>
            <w:tcW w:w="2700" w:type="dxa"/>
            <w:tcBorders>
              <w:top w:val="single" w:sz="6" w:space="0" w:color="auto"/>
              <w:left w:val="single" w:sz="6" w:space="0" w:color="auto"/>
              <w:bottom w:val="single" w:sz="6" w:space="0" w:color="auto"/>
              <w:right w:val="single" w:sz="6" w:space="0" w:color="auto"/>
            </w:tcBorders>
          </w:tcPr>
          <w:p w14:paraId="7E752AB8" w14:textId="77777777" w:rsidR="00B752E4" w:rsidRPr="00866D4E" w:rsidRDefault="00B752E4">
            <w:pPr>
              <w:pStyle w:val="FORMDATA"/>
              <w:rPr>
                <w:b/>
                <w:color w:val="auto"/>
              </w:rPr>
            </w:pPr>
            <w:r w:rsidRPr="00866D4E">
              <w:rPr>
                <w:b/>
                <w:color w:val="auto"/>
              </w:rPr>
              <w:t>SL</w:t>
            </w:r>
          </w:p>
        </w:tc>
      </w:tr>
      <w:tr w:rsidR="00B752E4" w:rsidRPr="00866D4E" w14:paraId="1A3BBF60" w14:textId="77777777">
        <w:tc>
          <w:tcPr>
            <w:tcW w:w="1980" w:type="dxa"/>
            <w:tcBorders>
              <w:top w:val="single" w:sz="6" w:space="0" w:color="auto"/>
              <w:left w:val="single" w:sz="6" w:space="0" w:color="auto"/>
              <w:bottom w:val="single" w:sz="6" w:space="0" w:color="auto"/>
              <w:right w:val="single" w:sz="6" w:space="0" w:color="auto"/>
            </w:tcBorders>
          </w:tcPr>
          <w:p w14:paraId="1E8CBFE2" w14:textId="77777777" w:rsidR="00B752E4" w:rsidRPr="00866D4E" w:rsidRDefault="00B752E4">
            <w:pPr>
              <w:pStyle w:val="FORMDATA"/>
              <w:rPr>
                <w:b/>
                <w:color w:val="auto"/>
              </w:rPr>
            </w:pPr>
            <w:r w:rsidRPr="00866D4E">
              <w:rPr>
                <w:b/>
                <w:color w:val="auto"/>
              </w:rPr>
              <w:t>TOA</w:t>
            </w:r>
          </w:p>
        </w:tc>
        <w:tc>
          <w:tcPr>
            <w:tcW w:w="4500" w:type="dxa"/>
            <w:tcBorders>
              <w:top w:val="single" w:sz="6" w:space="0" w:color="auto"/>
              <w:left w:val="single" w:sz="6" w:space="0" w:color="auto"/>
              <w:bottom w:val="single" w:sz="6" w:space="0" w:color="auto"/>
              <w:right w:val="single" w:sz="6" w:space="0" w:color="auto"/>
            </w:tcBorders>
          </w:tcPr>
          <w:p w14:paraId="18AA13E6" w14:textId="77777777" w:rsidR="00B752E4" w:rsidRPr="00866D4E" w:rsidRDefault="00B752E4">
            <w:pPr>
              <w:pStyle w:val="FORMDATA"/>
              <w:rPr>
                <w:b/>
                <w:color w:val="auto"/>
              </w:rPr>
            </w:pPr>
            <w:r w:rsidRPr="00866D4E">
              <w:rPr>
                <w:b/>
                <w:color w:val="auto"/>
              </w:rPr>
              <w:t>Type of Account</w:t>
            </w:r>
          </w:p>
        </w:tc>
        <w:tc>
          <w:tcPr>
            <w:tcW w:w="2700" w:type="dxa"/>
            <w:tcBorders>
              <w:top w:val="single" w:sz="6" w:space="0" w:color="auto"/>
              <w:left w:val="single" w:sz="6" w:space="0" w:color="auto"/>
              <w:bottom w:val="single" w:sz="6" w:space="0" w:color="auto"/>
              <w:right w:val="single" w:sz="6" w:space="0" w:color="auto"/>
            </w:tcBorders>
          </w:tcPr>
          <w:p w14:paraId="4FCA2D61" w14:textId="77777777" w:rsidR="00B752E4" w:rsidRPr="00866D4E" w:rsidRDefault="00B752E4">
            <w:pPr>
              <w:pStyle w:val="FORMDATA"/>
              <w:rPr>
                <w:b/>
                <w:color w:val="auto"/>
              </w:rPr>
            </w:pPr>
            <w:r w:rsidRPr="00866D4E">
              <w:rPr>
                <w:b/>
                <w:color w:val="auto"/>
              </w:rPr>
              <w:t>B</w:t>
            </w:r>
          </w:p>
        </w:tc>
      </w:tr>
      <w:tr w:rsidR="00B752E4" w:rsidRPr="00866D4E" w14:paraId="23E9F6C4"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1299740" w14:textId="77777777" w:rsidR="00B752E4" w:rsidRPr="00866D4E" w:rsidRDefault="00B752E4">
            <w:pPr>
              <w:pStyle w:val="FORMDATA"/>
              <w:rPr>
                <w:b/>
                <w:color w:val="auto"/>
              </w:rPr>
            </w:pPr>
            <w:r w:rsidRPr="00866D4E">
              <w:rPr>
                <w:b/>
                <w:color w:val="auto"/>
              </w:rPr>
              <w:t>DOI</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39C2FC4" w14:textId="77777777" w:rsidR="00B752E4" w:rsidRPr="00866D4E" w:rsidRDefault="00B752E4">
            <w:pPr>
              <w:pStyle w:val="FORMDATA"/>
              <w:rPr>
                <w:b/>
                <w:color w:val="auto"/>
              </w:rPr>
            </w:pPr>
            <w:r w:rsidRPr="00866D4E">
              <w:rPr>
                <w:b/>
                <w:color w:val="auto"/>
              </w:rPr>
              <w:t>Degree of Indent</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09E150EB" w14:textId="77777777" w:rsidR="00B752E4" w:rsidRPr="00866D4E" w:rsidRDefault="00B752E4">
            <w:pPr>
              <w:pStyle w:val="FORMDATA"/>
              <w:rPr>
                <w:b/>
                <w:color w:val="auto"/>
              </w:rPr>
            </w:pPr>
            <w:r w:rsidRPr="00866D4E">
              <w:rPr>
                <w:b/>
                <w:color w:val="auto"/>
              </w:rPr>
              <w:t>0</w:t>
            </w:r>
          </w:p>
        </w:tc>
      </w:tr>
      <w:tr w:rsidR="00B752E4" w:rsidRPr="00866D4E" w14:paraId="31A62B36"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61AC7F8D" w14:textId="77777777" w:rsidR="00B752E4" w:rsidRPr="00866D4E" w:rsidRDefault="00B752E4">
            <w:pPr>
              <w:pStyle w:val="Heading5"/>
              <w:rPr>
                <w:bCs/>
                <w:iCs w:val="0"/>
                <w:color w:val="auto"/>
              </w:rPr>
            </w:pPr>
            <w:r w:rsidRPr="00866D4E">
              <w:rPr>
                <w:bCs/>
                <w:iCs w:val="0"/>
                <w:color w:val="auto"/>
              </w:rPr>
              <w:t>Listing Instruction Section</w:t>
            </w:r>
          </w:p>
        </w:tc>
      </w:tr>
      <w:tr w:rsidR="00B752E4" w:rsidRPr="00866D4E" w14:paraId="15F5172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ED496D3" w14:textId="77777777" w:rsidR="00B752E4" w:rsidRPr="00866D4E" w:rsidRDefault="00B752E4">
            <w:pPr>
              <w:pStyle w:val="FORMDATA"/>
              <w:rPr>
                <w:b/>
                <w:color w:val="auto"/>
              </w:rPr>
            </w:pPr>
            <w:r w:rsidRPr="00866D4E">
              <w:rPr>
                <w:b/>
                <w:color w:val="auto"/>
              </w:rPr>
              <w:t>LTN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CAAFF2F" w14:textId="77777777" w:rsidR="00B752E4" w:rsidRPr="00866D4E" w:rsidRDefault="00B752E4">
            <w:pPr>
              <w:pStyle w:val="FORMDATA"/>
              <w:rPr>
                <w:b/>
                <w:color w:val="auto"/>
              </w:rPr>
            </w:pPr>
            <w:r w:rsidRPr="00866D4E">
              <w:rPr>
                <w:b/>
                <w:color w:val="auto"/>
              </w:rPr>
              <w:t>Listing Telephone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570C8271" w14:textId="77777777" w:rsidR="00B752E4" w:rsidRPr="00866D4E" w:rsidRDefault="00B752E4">
            <w:pPr>
              <w:pStyle w:val="FORMDATA"/>
              <w:rPr>
                <w:b/>
                <w:color w:val="auto"/>
              </w:rPr>
            </w:pPr>
            <w:r w:rsidRPr="00866D4E">
              <w:rPr>
                <w:b/>
                <w:color w:val="auto"/>
              </w:rPr>
              <w:t>9102050199</w:t>
            </w:r>
          </w:p>
        </w:tc>
      </w:tr>
      <w:tr w:rsidR="00B752E4" w:rsidRPr="00866D4E" w14:paraId="4DAB6C56" w14:textId="77777777">
        <w:tc>
          <w:tcPr>
            <w:tcW w:w="1980" w:type="dxa"/>
            <w:tcBorders>
              <w:top w:val="single" w:sz="6" w:space="0" w:color="auto"/>
              <w:left w:val="single" w:sz="6" w:space="0" w:color="auto"/>
              <w:bottom w:val="single" w:sz="6" w:space="0" w:color="auto"/>
              <w:right w:val="single" w:sz="6" w:space="0" w:color="auto"/>
            </w:tcBorders>
          </w:tcPr>
          <w:p w14:paraId="7684D394" w14:textId="77777777" w:rsidR="00B752E4" w:rsidRPr="00866D4E" w:rsidRDefault="00B752E4">
            <w:pPr>
              <w:pStyle w:val="FORMDATA"/>
              <w:rPr>
                <w:b/>
                <w:color w:val="auto"/>
              </w:rPr>
            </w:pPr>
            <w:r w:rsidRPr="00866D4E">
              <w:rPr>
                <w:b/>
                <w:color w:val="auto"/>
              </w:rPr>
              <w:t>LNLN</w:t>
            </w:r>
          </w:p>
        </w:tc>
        <w:tc>
          <w:tcPr>
            <w:tcW w:w="4500" w:type="dxa"/>
            <w:tcBorders>
              <w:top w:val="single" w:sz="6" w:space="0" w:color="auto"/>
              <w:left w:val="single" w:sz="6" w:space="0" w:color="auto"/>
              <w:bottom w:val="single" w:sz="6" w:space="0" w:color="auto"/>
              <w:right w:val="single" w:sz="6" w:space="0" w:color="auto"/>
            </w:tcBorders>
          </w:tcPr>
          <w:p w14:paraId="60B5D45E" w14:textId="77777777" w:rsidR="00B752E4" w:rsidRPr="00866D4E" w:rsidRDefault="00B752E4">
            <w:pPr>
              <w:pStyle w:val="FORMDATA"/>
              <w:rPr>
                <w:b/>
                <w:color w:val="auto"/>
              </w:rPr>
            </w:pPr>
            <w:r w:rsidRPr="00866D4E">
              <w:rPr>
                <w:b/>
                <w:color w:val="auto"/>
              </w:rPr>
              <w:t xml:space="preserve">Listed Name Last </w:t>
            </w:r>
          </w:p>
        </w:tc>
        <w:tc>
          <w:tcPr>
            <w:tcW w:w="2700" w:type="dxa"/>
            <w:tcBorders>
              <w:top w:val="single" w:sz="6" w:space="0" w:color="auto"/>
              <w:left w:val="single" w:sz="6" w:space="0" w:color="auto"/>
              <w:bottom w:val="single" w:sz="6" w:space="0" w:color="auto"/>
              <w:right w:val="single" w:sz="6" w:space="0" w:color="auto"/>
            </w:tcBorders>
          </w:tcPr>
          <w:p w14:paraId="3AA100E0" w14:textId="77777777" w:rsidR="00B752E4" w:rsidRPr="00866D4E" w:rsidRDefault="00B752E4">
            <w:pPr>
              <w:pStyle w:val="FORMDATA"/>
              <w:rPr>
                <w:b/>
                <w:color w:val="auto"/>
              </w:rPr>
            </w:pPr>
            <w:r w:rsidRPr="00866D4E">
              <w:rPr>
                <w:b/>
                <w:color w:val="auto"/>
              </w:rPr>
              <w:t>Island</w:t>
            </w:r>
          </w:p>
        </w:tc>
      </w:tr>
      <w:tr w:rsidR="00B752E4" w:rsidRPr="00866D4E" w14:paraId="0F369623" w14:textId="77777777">
        <w:tc>
          <w:tcPr>
            <w:tcW w:w="1980" w:type="dxa"/>
            <w:tcBorders>
              <w:top w:val="single" w:sz="6" w:space="0" w:color="auto"/>
              <w:left w:val="single" w:sz="6" w:space="0" w:color="auto"/>
              <w:bottom w:val="single" w:sz="6" w:space="0" w:color="auto"/>
              <w:right w:val="single" w:sz="6" w:space="0" w:color="auto"/>
            </w:tcBorders>
          </w:tcPr>
          <w:p w14:paraId="44680CB6" w14:textId="77777777" w:rsidR="00B752E4" w:rsidRPr="00866D4E" w:rsidRDefault="00B752E4">
            <w:pPr>
              <w:pStyle w:val="FORMDATA"/>
              <w:rPr>
                <w:b/>
                <w:color w:val="auto"/>
              </w:rPr>
            </w:pPr>
            <w:r w:rsidRPr="00866D4E">
              <w:rPr>
                <w:b/>
                <w:color w:val="auto"/>
              </w:rPr>
              <w:t>LNFN</w:t>
            </w:r>
          </w:p>
        </w:tc>
        <w:tc>
          <w:tcPr>
            <w:tcW w:w="4500" w:type="dxa"/>
            <w:tcBorders>
              <w:top w:val="single" w:sz="6" w:space="0" w:color="auto"/>
              <w:left w:val="single" w:sz="6" w:space="0" w:color="auto"/>
              <w:bottom w:val="single" w:sz="6" w:space="0" w:color="auto"/>
              <w:right w:val="single" w:sz="6" w:space="0" w:color="auto"/>
            </w:tcBorders>
          </w:tcPr>
          <w:p w14:paraId="66BC8A6A" w14:textId="77777777" w:rsidR="00B752E4" w:rsidRPr="00866D4E" w:rsidRDefault="00B752E4">
            <w:pPr>
              <w:pStyle w:val="FORMDATA"/>
              <w:rPr>
                <w:b/>
                <w:color w:val="auto"/>
              </w:rPr>
            </w:pPr>
            <w:r w:rsidRPr="00866D4E">
              <w:rPr>
                <w:b/>
                <w:color w:val="auto"/>
              </w:rPr>
              <w:t xml:space="preserve">Listed Name First </w:t>
            </w:r>
          </w:p>
        </w:tc>
        <w:tc>
          <w:tcPr>
            <w:tcW w:w="2700" w:type="dxa"/>
            <w:tcBorders>
              <w:top w:val="single" w:sz="6" w:space="0" w:color="auto"/>
              <w:left w:val="single" w:sz="6" w:space="0" w:color="auto"/>
              <w:bottom w:val="single" w:sz="6" w:space="0" w:color="auto"/>
              <w:right w:val="single" w:sz="6" w:space="0" w:color="auto"/>
            </w:tcBorders>
          </w:tcPr>
          <w:p w14:paraId="6A16FEB7" w14:textId="77777777" w:rsidR="00B752E4" w:rsidRPr="00866D4E" w:rsidRDefault="00B752E4">
            <w:pPr>
              <w:pStyle w:val="FORMDATA"/>
              <w:rPr>
                <w:b/>
                <w:color w:val="auto"/>
              </w:rPr>
            </w:pPr>
            <w:r w:rsidRPr="00866D4E">
              <w:rPr>
                <w:b/>
                <w:color w:val="auto"/>
              </w:rPr>
              <w:t>Breeze</w:t>
            </w:r>
          </w:p>
        </w:tc>
      </w:tr>
      <w:tr w:rsidR="00B752E4" w:rsidRPr="00866D4E" w14:paraId="45E010FB" w14:textId="77777777">
        <w:tc>
          <w:tcPr>
            <w:tcW w:w="1980" w:type="dxa"/>
            <w:tcBorders>
              <w:top w:val="single" w:sz="6" w:space="0" w:color="auto"/>
              <w:left w:val="single" w:sz="6" w:space="0" w:color="auto"/>
              <w:bottom w:val="single" w:sz="6" w:space="0" w:color="auto"/>
              <w:right w:val="single" w:sz="6" w:space="0" w:color="auto"/>
            </w:tcBorders>
          </w:tcPr>
          <w:p w14:paraId="3C2A8685" w14:textId="77777777" w:rsidR="00B752E4" w:rsidRPr="00866D4E" w:rsidRDefault="00B752E4">
            <w:pPr>
              <w:pStyle w:val="FORMDATA"/>
              <w:rPr>
                <w:b/>
                <w:color w:val="auto"/>
              </w:rPr>
            </w:pPr>
            <w:r w:rsidRPr="00866D4E">
              <w:rPr>
                <w:b/>
                <w:color w:val="auto"/>
              </w:rPr>
              <w:t>LANO</w:t>
            </w:r>
          </w:p>
        </w:tc>
        <w:tc>
          <w:tcPr>
            <w:tcW w:w="4500" w:type="dxa"/>
            <w:tcBorders>
              <w:top w:val="single" w:sz="6" w:space="0" w:color="auto"/>
              <w:left w:val="single" w:sz="6" w:space="0" w:color="auto"/>
              <w:bottom w:val="single" w:sz="6" w:space="0" w:color="auto"/>
              <w:right w:val="single" w:sz="6" w:space="0" w:color="auto"/>
            </w:tcBorders>
          </w:tcPr>
          <w:p w14:paraId="467772EF" w14:textId="77777777" w:rsidR="00B752E4" w:rsidRPr="00866D4E" w:rsidRDefault="00B752E4">
            <w:pPr>
              <w:pStyle w:val="FORMDATA"/>
              <w:rPr>
                <w:b/>
                <w:color w:val="auto"/>
              </w:rPr>
            </w:pPr>
            <w:r w:rsidRPr="00866D4E">
              <w:rPr>
                <w:b/>
                <w:color w:val="auto"/>
              </w:rPr>
              <w:t>Listed Address House Number</w:t>
            </w:r>
          </w:p>
        </w:tc>
        <w:tc>
          <w:tcPr>
            <w:tcW w:w="2700" w:type="dxa"/>
            <w:tcBorders>
              <w:top w:val="single" w:sz="6" w:space="0" w:color="auto"/>
              <w:left w:val="single" w:sz="6" w:space="0" w:color="auto"/>
              <w:bottom w:val="single" w:sz="6" w:space="0" w:color="auto"/>
              <w:right w:val="single" w:sz="6" w:space="0" w:color="auto"/>
            </w:tcBorders>
          </w:tcPr>
          <w:p w14:paraId="6F8113C3" w14:textId="77777777" w:rsidR="00B752E4" w:rsidRPr="00866D4E" w:rsidRDefault="00B752E4">
            <w:pPr>
              <w:pStyle w:val="FORMDATA"/>
              <w:rPr>
                <w:b/>
                <w:color w:val="auto"/>
              </w:rPr>
            </w:pPr>
            <w:r w:rsidRPr="00866D4E">
              <w:rPr>
                <w:b/>
                <w:color w:val="auto"/>
              </w:rPr>
              <w:t>401</w:t>
            </w:r>
          </w:p>
        </w:tc>
      </w:tr>
      <w:tr w:rsidR="00B752E4" w:rsidRPr="00866D4E" w14:paraId="3A626BEB" w14:textId="77777777">
        <w:tc>
          <w:tcPr>
            <w:tcW w:w="1980" w:type="dxa"/>
            <w:tcBorders>
              <w:top w:val="single" w:sz="6" w:space="0" w:color="auto"/>
              <w:left w:val="single" w:sz="6" w:space="0" w:color="auto"/>
              <w:bottom w:val="single" w:sz="6" w:space="0" w:color="auto"/>
              <w:right w:val="single" w:sz="6" w:space="0" w:color="auto"/>
            </w:tcBorders>
          </w:tcPr>
          <w:p w14:paraId="3FF851D0" w14:textId="77777777" w:rsidR="00B752E4" w:rsidRPr="00866D4E" w:rsidRDefault="00B752E4">
            <w:pPr>
              <w:pStyle w:val="FORMDATA"/>
              <w:rPr>
                <w:b/>
                <w:color w:val="auto"/>
              </w:rPr>
            </w:pPr>
            <w:r w:rsidRPr="00866D4E">
              <w:rPr>
                <w:b/>
                <w:color w:val="auto"/>
              </w:rPr>
              <w:t>LASN</w:t>
            </w:r>
          </w:p>
        </w:tc>
        <w:tc>
          <w:tcPr>
            <w:tcW w:w="4500" w:type="dxa"/>
            <w:tcBorders>
              <w:top w:val="single" w:sz="6" w:space="0" w:color="auto"/>
              <w:left w:val="single" w:sz="6" w:space="0" w:color="auto"/>
              <w:bottom w:val="single" w:sz="6" w:space="0" w:color="auto"/>
              <w:right w:val="single" w:sz="6" w:space="0" w:color="auto"/>
            </w:tcBorders>
          </w:tcPr>
          <w:p w14:paraId="3467703B"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700" w:type="dxa"/>
            <w:tcBorders>
              <w:top w:val="single" w:sz="6" w:space="0" w:color="auto"/>
              <w:left w:val="single" w:sz="6" w:space="0" w:color="auto"/>
              <w:bottom w:val="single" w:sz="6" w:space="0" w:color="auto"/>
              <w:right w:val="single" w:sz="6" w:space="0" w:color="auto"/>
            </w:tcBorders>
          </w:tcPr>
          <w:p w14:paraId="7F494ED6" w14:textId="77777777" w:rsidR="00B752E4" w:rsidRPr="00866D4E" w:rsidRDefault="00B752E4">
            <w:pPr>
              <w:pStyle w:val="FORMDATA"/>
              <w:rPr>
                <w:b/>
                <w:color w:val="auto"/>
              </w:rPr>
            </w:pPr>
            <w:r w:rsidRPr="00866D4E">
              <w:rPr>
                <w:b/>
                <w:color w:val="auto"/>
              </w:rPr>
              <w:t>Lackey</w:t>
            </w:r>
          </w:p>
        </w:tc>
      </w:tr>
      <w:tr w:rsidR="00B752E4" w:rsidRPr="00866D4E" w14:paraId="690FDFA4" w14:textId="77777777">
        <w:tc>
          <w:tcPr>
            <w:tcW w:w="1980" w:type="dxa"/>
            <w:tcBorders>
              <w:top w:val="single" w:sz="6" w:space="0" w:color="auto"/>
              <w:left w:val="single" w:sz="6" w:space="0" w:color="auto"/>
              <w:bottom w:val="single" w:sz="6" w:space="0" w:color="auto"/>
              <w:right w:val="single" w:sz="6" w:space="0" w:color="auto"/>
            </w:tcBorders>
          </w:tcPr>
          <w:p w14:paraId="6CD2D9BB" w14:textId="77777777" w:rsidR="00B752E4" w:rsidRPr="00866D4E" w:rsidRDefault="00B752E4">
            <w:pPr>
              <w:pStyle w:val="FORMDATA"/>
              <w:rPr>
                <w:b/>
                <w:color w:val="auto"/>
              </w:rPr>
            </w:pPr>
            <w:r w:rsidRPr="00866D4E">
              <w:rPr>
                <w:b/>
                <w:color w:val="auto"/>
              </w:rPr>
              <w:t>LATH</w:t>
            </w:r>
          </w:p>
        </w:tc>
        <w:tc>
          <w:tcPr>
            <w:tcW w:w="4500" w:type="dxa"/>
            <w:tcBorders>
              <w:top w:val="single" w:sz="6" w:space="0" w:color="auto"/>
              <w:left w:val="single" w:sz="6" w:space="0" w:color="auto"/>
              <w:bottom w:val="single" w:sz="6" w:space="0" w:color="auto"/>
              <w:right w:val="single" w:sz="6" w:space="0" w:color="auto"/>
            </w:tcBorders>
          </w:tcPr>
          <w:p w14:paraId="6FF7C016"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700" w:type="dxa"/>
            <w:tcBorders>
              <w:top w:val="single" w:sz="6" w:space="0" w:color="auto"/>
              <w:left w:val="single" w:sz="6" w:space="0" w:color="auto"/>
              <w:bottom w:val="single" w:sz="6" w:space="0" w:color="auto"/>
              <w:right w:val="single" w:sz="6" w:space="0" w:color="auto"/>
            </w:tcBorders>
          </w:tcPr>
          <w:p w14:paraId="0E90EE3A" w14:textId="77777777" w:rsidR="00B752E4" w:rsidRPr="00866D4E" w:rsidRDefault="00B752E4">
            <w:pPr>
              <w:pStyle w:val="FORMDATA"/>
              <w:rPr>
                <w:b/>
                <w:color w:val="auto"/>
              </w:rPr>
            </w:pPr>
            <w:r w:rsidRPr="00866D4E">
              <w:rPr>
                <w:b/>
                <w:color w:val="auto"/>
              </w:rPr>
              <w:t>St</w:t>
            </w:r>
          </w:p>
        </w:tc>
      </w:tr>
      <w:tr w:rsidR="00B752E4" w:rsidRPr="00866D4E" w14:paraId="416D4416" w14:textId="77777777">
        <w:tc>
          <w:tcPr>
            <w:tcW w:w="1980" w:type="dxa"/>
            <w:tcBorders>
              <w:top w:val="single" w:sz="6" w:space="0" w:color="auto"/>
              <w:left w:val="single" w:sz="6" w:space="0" w:color="auto"/>
              <w:bottom w:val="single" w:sz="6" w:space="0" w:color="auto"/>
              <w:right w:val="single" w:sz="6" w:space="0" w:color="auto"/>
            </w:tcBorders>
          </w:tcPr>
          <w:p w14:paraId="210375BD" w14:textId="77777777" w:rsidR="00B752E4" w:rsidRPr="00866D4E" w:rsidRDefault="00B752E4">
            <w:pPr>
              <w:pStyle w:val="FORMDATA"/>
              <w:rPr>
                <w:b/>
                <w:color w:val="auto"/>
              </w:rPr>
            </w:pPr>
            <w:r w:rsidRPr="00866D4E">
              <w:rPr>
                <w:b/>
                <w:color w:val="auto"/>
              </w:rPr>
              <w:t>YPH</w:t>
            </w:r>
          </w:p>
        </w:tc>
        <w:tc>
          <w:tcPr>
            <w:tcW w:w="4500" w:type="dxa"/>
            <w:tcBorders>
              <w:top w:val="single" w:sz="6" w:space="0" w:color="auto"/>
              <w:left w:val="single" w:sz="6" w:space="0" w:color="auto"/>
              <w:bottom w:val="single" w:sz="6" w:space="0" w:color="auto"/>
              <w:right w:val="single" w:sz="6" w:space="0" w:color="auto"/>
            </w:tcBorders>
          </w:tcPr>
          <w:p w14:paraId="1CC8A15D" w14:textId="77777777" w:rsidR="00B752E4" w:rsidRPr="00866D4E" w:rsidRDefault="00B752E4">
            <w:pPr>
              <w:pStyle w:val="FORMDATA"/>
              <w:rPr>
                <w:b/>
                <w:color w:val="auto"/>
              </w:rPr>
            </w:pPr>
            <w:r w:rsidRPr="00866D4E">
              <w:rPr>
                <w:b/>
                <w:color w:val="auto"/>
              </w:rPr>
              <w:t>Yellow Page Heading Code</w:t>
            </w:r>
          </w:p>
        </w:tc>
        <w:tc>
          <w:tcPr>
            <w:tcW w:w="2700" w:type="dxa"/>
            <w:tcBorders>
              <w:top w:val="single" w:sz="6" w:space="0" w:color="auto"/>
              <w:left w:val="single" w:sz="6" w:space="0" w:color="auto"/>
              <w:bottom w:val="single" w:sz="6" w:space="0" w:color="auto"/>
              <w:right w:val="single" w:sz="6" w:space="0" w:color="auto"/>
            </w:tcBorders>
          </w:tcPr>
          <w:p w14:paraId="57E32E1F" w14:textId="77777777" w:rsidR="00B752E4" w:rsidRPr="00866D4E" w:rsidRDefault="00B752E4">
            <w:pPr>
              <w:pStyle w:val="FORMDATA"/>
              <w:rPr>
                <w:b/>
                <w:color w:val="auto"/>
              </w:rPr>
            </w:pPr>
            <w:r w:rsidRPr="00866D4E">
              <w:rPr>
                <w:b/>
                <w:color w:val="auto"/>
              </w:rPr>
              <w:t>999001</w:t>
            </w:r>
          </w:p>
        </w:tc>
      </w:tr>
      <w:tr w:rsidR="00B752E4" w:rsidRPr="00866D4E" w14:paraId="1C302A6C"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17D9DE41" w14:textId="77777777" w:rsidR="00B752E4" w:rsidRPr="00866D4E" w:rsidRDefault="00B752E4">
            <w:pPr>
              <w:rPr>
                <w:rFonts w:ascii="Arial" w:hAnsi="Arial" w:cs="Arial"/>
                <w:b/>
                <w:bCs/>
                <w:iCs/>
              </w:rPr>
            </w:pPr>
            <w:r w:rsidRPr="00866D4E">
              <w:rPr>
                <w:rFonts w:ascii="Arial" w:hAnsi="Arial" w:cs="Arial"/>
                <w:b/>
                <w:bCs/>
                <w:iCs/>
              </w:rPr>
              <w:t xml:space="preserve">Advertising </w:t>
            </w:r>
          </w:p>
        </w:tc>
      </w:tr>
      <w:tr w:rsidR="00B752E4" w:rsidRPr="00866D4E" w14:paraId="415D568C" w14:textId="77777777">
        <w:tc>
          <w:tcPr>
            <w:tcW w:w="1980" w:type="dxa"/>
            <w:tcBorders>
              <w:top w:val="single" w:sz="6" w:space="0" w:color="auto"/>
              <w:left w:val="single" w:sz="6" w:space="0" w:color="auto"/>
              <w:bottom w:val="single" w:sz="6" w:space="0" w:color="auto"/>
              <w:right w:val="single" w:sz="6" w:space="0" w:color="auto"/>
            </w:tcBorders>
          </w:tcPr>
          <w:p w14:paraId="7ED83DA8" w14:textId="77777777" w:rsidR="00B752E4" w:rsidRPr="00866D4E" w:rsidRDefault="00B752E4">
            <w:pPr>
              <w:pStyle w:val="FORMDATA"/>
              <w:rPr>
                <w:b/>
                <w:color w:val="auto"/>
              </w:rPr>
            </w:pPr>
            <w:r w:rsidRPr="00866D4E">
              <w:rPr>
                <w:b/>
                <w:color w:val="auto"/>
              </w:rPr>
              <w:t>SIC</w:t>
            </w:r>
          </w:p>
        </w:tc>
        <w:tc>
          <w:tcPr>
            <w:tcW w:w="4500" w:type="dxa"/>
            <w:tcBorders>
              <w:top w:val="single" w:sz="6" w:space="0" w:color="auto"/>
              <w:left w:val="single" w:sz="6" w:space="0" w:color="auto"/>
              <w:bottom w:val="single" w:sz="6" w:space="0" w:color="auto"/>
              <w:right w:val="single" w:sz="6" w:space="0" w:color="auto"/>
            </w:tcBorders>
          </w:tcPr>
          <w:p w14:paraId="48C260B9" w14:textId="77777777" w:rsidR="00B752E4" w:rsidRPr="00866D4E" w:rsidRDefault="00B752E4">
            <w:pPr>
              <w:pStyle w:val="FORMDATA"/>
              <w:rPr>
                <w:b/>
                <w:color w:val="auto"/>
              </w:rPr>
            </w:pPr>
            <w:r w:rsidRPr="00866D4E">
              <w:rPr>
                <w:b/>
                <w:color w:val="auto"/>
              </w:rPr>
              <w:t>Standard Industry Classification</w:t>
            </w:r>
          </w:p>
        </w:tc>
        <w:tc>
          <w:tcPr>
            <w:tcW w:w="2700" w:type="dxa"/>
            <w:tcBorders>
              <w:top w:val="single" w:sz="6" w:space="0" w:color="auto"/>
              <w:left w:val="single" w:sz="6" w:space="0" w:color="auto"/>
              <w:bottom w:val="single" w:sz="6" w:space="0" w:color="auto"/>
              <w:right w:val="single" w:sz="6" w:space="0" w:color="auto"/>
            </w:tcBorders>
          </w:tcPr>
          <w:p w14:paraId="64057B70" w14:textId="77777777" w:rsidR="00B752E4" w:rsidRPr="00866D4E" w:rsidRDefault="00B752E4">
            <w:pPr>
              <w:pStyle w:val="FORMDATA"/>
              <w:rPr>
                <w:b/>
                <w:color w:val="auto"/>
              </w:rPr>
            </w:pPr>
            <w:r w:rsidRPr="00866D4E">
              <w:rPr>
                <w:b/>
                <w:color w:val="auto"/>
              </w:rPr>
              <w:t>8711</w:t>
            </w:r>
          </w:p>
        </w:tc>
      </w:tr>
      <w:tr w:rsidR="00B752E4" w:rsidRPr="00866D4E" w14:paraId="6070F18B" w14:textId="77777777">
        <w:trPr>
          <w:cantSplit/>
          <w:trHeight w:val="255"/>
        </w:trPr>
        <w:tc>
          <w:tcPr>
            <w:tcW w:w="9180" w:type="dxa"/>
            <w:gridSpan w:val="3"/>
            <w:tcBorders>
              <w:top w:val="single" w:sz="6" w:space="0" w:color="auto"/>
              <w:left w:val="single" w:sz="6" w:space="0" w:color="auto"/>
              <w:bottom w:val="single" w:sz="6" w:space="0" w:color="auto"/>
              <w:right w:val="single" w:sz="6" w:space="0" w:color="auto"/>
            </w:tcBorders>
            <w:shd w:val="clear" w:color="auto" w:fill="0000FF"/>
          </w:tcPr>
          <w:p w14:paraId="34CE110D" w14:textId="77777777" w:rsidR="00B752E4" w:rsidRPr="00866D4E" w:rsidRDefault="00B752E4">
            <w:pPr>
              <w:pStyle w:val="BodyText"/>
              <w:rPr>
                <w:color w:val="auto"/>
              </w:rPr>
            </w:pPr>
            <w:r w:rsidRPr="00866D4E">
              <w:rPr>
                <w:rFonts w:ascii="Arial" w:hAnsi="Arial" w:cs="Arial"/>
                <w:color w:val="auto"/>
              </w:rPr>
              <w:t>PS  FORM</w:t>
            </w:r>
          </w:p>
        </w:tc>
      </w:tr>
      <w:tr w:rsidR="00B752E4" w:rsidRPr="00866D4E" w14:paraId="61C98CA2" w14:textId="77777777">
        <w:trPr>
          <w:cantSplit/>
          <w:trHeight w:val="255"/>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67EF48D2"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866D4E" w14:paraId="57C416C8"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0C2515B8" w14:textId="77777777" w:rsidR="00B752E4" w:rsidRPr="00866D4E" w:rsidRDefault="00B752E4">
            <w:pPr>
              <w:pStyle w:val="FORMDATA"/>
              <w:rPr>
                <w:b/>
                <w:color w:val="auto"/>
                <w:lang w:val="fr-FR"/>
              </w:rPr>
            </w:pPr>
            <w:r w:rsidRPr="00866D4E">
              <w:rPr>
                <w:b/>
                <w:color w:val="auto"/>
                <w:lang w:val="fr-FR"/>
              </w:rPr>
              <w:t>PQTY</w:t>
            </w:r>
          </w:p>
        </w:tc>
        <w:tc>
          <w:tcPr>
            <w:tcW w:w="4500" w:type="dxa"/>
            <w:tcBorders>
              <w:top w:val="single" w:sz="6" w:space="0" w:color="auto"/>
              <w:left w:val="single" w:sz="6" w:space="0" w:color="auto"/>
              <w:bottom w:val="single" w:sz="6" w:space="0" w:color="auto"/>
              <w:right w:val="single" w:sz="6" w:space="0" w:color="auto"/>
            </w:tcBorders>
          </w:tcPr>
          <w:p w14:paraId="05BEF8C8" w14:textId="77777777" w:rsidR="00B752E4" w:rsidRPr="00866D4E" w:rsidRDefault="00B752E4">
            <w:pPr>
              <w:pStyle w:val="FORMDATA"/>
              <w:rPr>
                <w:b/>
                <w:color w:val="auto"/>
                <w:lang w:val="fr-FR"/>
              </w:rPr>
            </w:pPr>
            <w:r w:rsidRPr="00866D4E">
              <w:rPr>
                <w:b/>
                <w:color w:val="auto"/>
                <w:lang w:val="fr-FR"/>
              </w:rPr>
              <w:t>Port Quantity</w:t>
            </w:r>
          </w:p>
        </w:tc>
        <w:tc>
          <w:tcPr>
            <w:tcW w:w="2700" w:type="dxa"/>
            <w:tcBorders>
              <w:top w:val="single" w:sz="6" w:space="0" w:color="auto"/>
              <w:left w:val="single" w:sz="6" w:space="0" w:color="auto"/>
              <w:bottom w:val="single" w:sz="6" w:space="0" w:color="auto"/>
              <w:right w:val="single" w:sz="6" w:space="0" w:color="auto"/>
            </w:tcBorders>
          </w:tcPr>
          <w:p w14:paraId="0A5AC855" w14:textId="77777777" w:rsidR="00B752E4" w:rsidRPr="00866D4E" w:rsidRDefault="00B752E4">
            <w:pPr>
              <w:pStyle w:val="FORMDATA"/>
              <w:rPr>
                <w:b/>
                <w:color w:val="auto"/>
              </w:rPr>
            </w:pPr>
            <w:r w:rsidRPr="00866D4E">
              <w:rPr>
                <w:b/>
                <w:color w:val="auto"/>
              </w:rPr>
              <w:t>001</w:t>
            </w:r>
          </w:p>
        </w:tc>
      </w:tr>
      <w:tr w:rsidR="00B752E4" w:rsidRPr="00866D4E" w14:paraId="6BE52B9E" w14:textId="77777777">
        <w:trPr>
          <w:cantSplit/>
          <w:trHeight w:val="255"/>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18AACF73" w14:textId="77777777" w:rsidR="00B752E4" w:rsidRPr="00866D4E" w:rsidRDefault="00B752E4">
            <w:pPr>
              <w:pStyle w:val="Heading5"/>
              <w:rPr>
                <w:bCs/>
                <w:iCs w:val="0"/>
                <w:color w:val="auto"/>
              </w:rPr>
            </w:pPr>
            <w:r w:rsidRPr="00866D4E">
              <w:rPr>
                <w:bCs/>
                <w:iCs w:val="0"/>
                <w:color w:val="auto"/>
              </w:rPr>
              <w:t>Service Details Section</w:t>
            </w:r>
          </w:p>
        </w:tc>
      </w:tr>
      <w:tr w:rsidR="00B752E4" w:rsidRPr="00866D4E" w14:paraId="129CFFC8"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51C7391E" w14:textId="77777777" w:rsidR="00B752E4" w:rsidRPr="00866D4E" w:rsidRDefault="00B752E4">
            <w:pPr>
              <w:pStyle w:val="FORMDATA"/>
              <w:rPr>
                <w:b/>
                <w:color w:val="auto"/>
              </w:rPr>
            </w:pPr>
            <w:r w:rsidRPr="00866D4E">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2E72351" w14:textId="77777777" w:rsidR="00B752E4" w:rsidRPr="00866D4E" w:rsidRDefault="00B752E4">
            <w:pPr>
              <w:pStyle w:val="FORMDATA"/>
              <w:rPr>
                <w:b/>
                <w:color w:val="auto"/>
              </w:rPr>
            </w:pPr>
            <w:r w:rsidRPr="00866D4E">
              <w:rPr>
                <w:b/>
                <w:color w:val="auto"/>
              </w:rPr>
              <w:t>Line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5842B816" w14:textId="77777777" w:rsidR="00B752E4" w:rsidRPr="00866D4E" w:rsidRDefault="00B752E4">
            <w:pPr>
              <w:pStyle w:val="FORMDATA"/>
              <w:rPr>
                <w:b/>
                <w:color w:val="auto"/>
              </w:rPr>
            </w:pPr>
            <w:r w:rsidRPr="00866D4E">
              <w:rPr>
                <w:b/>
                <w:color w:val="auto"/>
              </w:rPr>
              <w:t>00001</w:t>
            </w:r>
          </w:p>
        </w:tc>
      </w:tr>
      <w:tr w:rsidR="00B752E4" w:rsidRPr="00866D4E" w14:paraId="46161C30"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2C0D62B1" w14:textId="77777777" w:rsidR="00B752E4" w:rsidRPr="00866D4E" w:rsidRDefault="00B752E4">
            <w:pPr>
              <w:pStyle w:val="FORMDATA"/>
              <w:rPr>
                <w:b/>
                <w:color w:val="auto"/>
              </w:rPr>
            </w:pPr>
            <w:r w:rsidRPr="00866D4E">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188FDB46" w14:textId="77777777" w:rsidR="00B752E4" w:rsidRPr="00866D4E" w:rsidRDefault="00B752E4">
            <w:pPr>
              <w:pStyle w:val="FORMDATA"/>
              <w:rPr>
                <w:b/>
                <w:color w:val="auto"/>
              </w:rPr>
            </w:pPr>
            <w:r w:rsidRPr="00866D4E">
              <w:rPr>
                <w:b/>
                <w:color w:val="auto"/>
              </w:rPr>
              <w:t>Line Activity</w:t>
            </w:r>
          </w:p>
        </w:tc>
        <w:tc>
          <w:tcPr>
            <w:tcW w:w="2700" w:type="dxa"/>
            <w:tcBorders>
              <w:top w:val="single" w:sz="6" w:space="0" w:color="auto"/>
              <w:left w:val="single" w:sz="6" w:space="0" w:color="auto"/>
              <w:bottom w:val="single" w:sz="6" w:space="0" w:color="auto"/>
              <w:right w:val="single" w:sz="6" w:space="0" w:color="auto"/>
            </w:tcBorders>
          </w:tcPr>
          <w:p w14:paraId="61DBBE08" w14:textId="77777777" w:rsidR="00B752E4" w:rsidRPr="00866D4E" w:rsidRDefault="00B752E4">
            <w:pPr>
              <w:pStyle w:val="FORMDATA"/>
              <w:rPr>
                <w:b/>
                <w:color w:val="auto"/>
              </w:rPr>
            </w:pPr>
            <w:r w:rsidRPr="00866D4E">
              <w:rPr>
                <w:b/>
                <w:color w:val="auto"/>
              </w:rPr>
              <w:t>T</w:t>
            </w:r>
          </w:p>
        </w:tc>
      </w:tr>
      <w:tr w:rsidR="00B752E4" w:rsidRPr="00866D4E" w14:paraId="1C6E7621"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59442AC3" w14:textId="77777777" w:rsidR="00B752E4" w:rsidRPr="00866D4E" w:rsidRDefault="00B752E4">
            <w:pPr>
              <w:pStyle w:val="FORMDATA"/>
              <w:rPr>
                <w:b/>
                <w:color w:val="auto"/>
              </w:rPr>
            </w:pPr>
            <w:r w:rsidRPr="00866D4E">
              <w:rPr>
                <w:b/>
                <w:color w:val="auto"/>
              </w:rPr>
              <w:t>LNECLSSVC</w:t>
            </w:r>
          </w:p>
        </w:tc>
        <w:tc>
          <w:tcPr>
            <w:tcW w:w="4500" w:type="dxa"/>
            <w:tcBorders>
              <w:top w:val="single" w:sz="6" w:space="0" w:color="auto"/>
              <w:left w:val="single" w:sz="6" w:space="0" w:color="auto"/>
              <w:bottom w:val="single" w:sz="6" w:space="0" w:color="auto"/>
              <w:right w:val="single" w:sz="6" w:space="0" w:color="auto"/>
            </w:tcBorders>
          </w:tcPr>
          <w:p w14:paraId="27296610" w14:textId="77777777" w:rsidR="00B752E4" w:rsidRPr="00866D4E" w:rsidRDefault="00B752E4">
            <w:pPr>
              <w:pStyle w:val="FORMDATA"/>
              <w:rPr>
                <w:b/>
                <w:color w:val="auto"/>
              </w:rPr>
            </w:pPr>
            <w:r w:rsidRPr="00866D4E">
              <w:rPr>
                <w:b/>
                <w:color w:val="auto"/>
              </w:rPr>
              <w:t>Line Class of Service</w:t>
            </w:r>
          </w:p>
        </w:tc>
        <w:tc>
          <w:tcPr>
            <w:tcW w:w="2700" w:type="dxa"/>
            <w:tcBorders>
              <w:top w:val="single" w:sz="6" w:space="0" w:color="auto"/>
              <w:left w:val="single" w:sz="6" w:space="0" w:color="auto"/>
              <w:bottom w:val="single" w:sz="6" w:space="0" w:color="auto"/>
              <w:right w:val="single" w:sz="6" w:space="0" w:color="auto"/>
            </w:tcBorders>
          </w:tcPr>
          <w:p w14:paraId="7A3D4AE0" w14:textId="77777777" w:rsidR="00B752E4" w:rsidRPr="00866D4E" w:rsidRDefault="00B752E4">
            <w:pPr>
              <w:pStyle w:val="FORMDATA"/>
              <w:rPr>
                <w:b/>
                <w:color w:val="auto"/>
              </w:rPr>
            </w:pPr>
            <w:r w:rsidRPr="00866D4E">
              <w:rPr>
                <w:b/>
                <w:color w:val="auto"/>
              </w:rPr>
              <w:t>UERTR</w:t>
            </w:r>
          </w:p>
        </w:tc>
      </w:tr>
      <w:tr w:rsidR="00B752E4" w:rsidRPr="00866D4E" w14:paraId="482A2159"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54B6821D" w14:textId="77777777" w:rsidR="00B752E4" w:rsidRPr="00866D4E" w:rsidRDefault="00B752E4">
            <w:pPr>
              <w:pStyle w:val="FORMDATA"/>
              <w:rPr>
                <w:b/>
                <w:color w:val="auto"/>
              </w:rPr>
            </w:pPr>
            <w:r w:rsidRPr="00866D4E">
              <w:rPr>
                <w:b/>
                <w:color w:val="auto"/>
              </w:rPr>
              <w:t>TNS</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8AA803A" w14:textId="77777777" w:rsidR="00B752E4" w:rsidRPr="00866D4E" w:rsidRDefault="00B752E4">
            <w:pPr>
              <w:pStyle w:val="FORMDATA"/>
              <w:rPr>
                <w:b/>
                <w:color w:val="auto"/>
              </w:rPr>
            </w:pPr>
            <w:r w:rsidRPr="00866D4E">
              <w:rPr>
                <w:b/>
                <w:color w:val="auto"/>
              </w:rPr>
              <w:t>Telephone Numbers</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40062E47" w14:textId="77777777" w:rsidR="00B752E4" w:rsidRPr="00866D4E" w:rsidRDefault="00B752E4">
            <w:pPr>
              <w:pStyle w:val="FORMDATA"/>
              <w:rPr>
                <w:b/>
                <w:color w:val="auto"/>
              </w:rPr>
            </w:pPr>
            <w:r w:rsidRPr="00866D4E">
              <w:rPr>
                <w:b/>
                <w:color w:val="auto"/>
              </w:rPr>
              <w:t>9102050199</w:t>
            </w:r>
          </w:p>
        </w:tc>
      </w:tr>
      <w:tr w:rsidR="00B752E4" w:rsidRPr="00866D4E" w14:paraId="29815DEC"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134E3F15" w14:textId="77777777" w:rsidR="00B752E4" w:rsidRPr="00866D4E" w:rsidRDefault="00B752E4">
            <w:pPr>
              <w:pStyle w:val="FORMDATA"/>
              <w:rPr>
                <w:b/>
                <w:color w:val="auto"/>
              </w:rPr>
            </w:pPr>
            <w:r w:rsidRPr="00866D4E">
              <w:rPr>
                <w:b/>
                <w:color w:val="auto"/>
              </w:rPr>
              <w:t xml:space="preserve">PIC </w:t>
            </w:r>
          </w:p>
        </w:tc>
        <w:tc>
          <w:tcPr>
            <w:tcW w:w="4500" w:type="dxa"/>
            <w:tcBorders>
              <w:top w:val="single" w:sz="6" w:space="0" w:color="auto"/>
              <w:left w:val="single" w:sz="6" w:space="0" w:color="auto"/>
              <w:bottom w:val="single" w:sz="6" w:space="0" w:color="auto"/>
              <w:right w:val="single" w:sz="6" w:space="0" w:color="auto"/>
            </w:tcBorders>
          </w:tcPr>
          <w:p w14:paraId="3BD6C3BF" w14:textId="77777777" w:rsidR="00B752E4" w:rsidRPr="00866D4E" w:rsidRDefault="00B752E4">
            <w:pPr>
              <w:pStyle w:val="FORMDATA"/>
              <w:rPr>
                <w:b/>
                <w:color w:val="auto"/>
              </w:rPr>
            </w:pPr>
            <w:r w:rsidRPr="00866D4E">
              <w:rPr>
                <w:b/>
                <w:color w:val="auto"/>
              </w:rPr>
              <w:t>InterLATA Presubscription Indicator Code</w:t>
            </w:r>
          </w:p>
        </w:tc>
        <w:tc>
          <w:tcPr>
            <w:tcW w:w="2700" w:type="dxa"/>
            <w:tcBorders>
              <w:top w:val="single" w:sz="6" w:space="0" w:color="auto"/>
              <w:left w:val="single" w:sz="6" w:space="0" w:color="auto"/>
              <w:bottom w:val="single" w:sz="6" w:space="0" w:color="auto"/>
              <w:right w:val="single" w:sz="6" w:space="0" w:color="auto"/>
            </w:tcBorders>
          </w:tcPr>
          <w:p w14:paraId="39205C4A" w14:textId="77777777" w:rsidR="00B752E4" w:rsidRPr="00866D4E" w:rsidRDefault="00B752E4">
            <w:pPr>
              <w:pStyle w:val="FORMDATA"/>
              <w:rPr>
                <w:b/>
                <w:color w:val="auto"/>
              </w:rPr>
            </w:pPr>
            <w:r w:rsidRPr="00866D4E">
              <w:rPr>
                <w:b/>
                <w:color w:val="auto"/>
              </w:rPr>
              <w:t>NONE</w:t>
            </w:r>
          </w:p>
        </w:tc>
      </w:tr>
      <w:tr w:rsidR="00B752E4" w:rsidRPr="00866D4E" w14:paraId="44ECE6A3"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62FCF4CF" w14:textId="77777777" w:rsidR="00B752E4" w:rsidRPr="00866D4E" w:rsidRDefault="00B752E4">
            <w:pPr>
              <w:pStyle w:val="FORMDATA"/>
              <w:rPr>
                <w:b/>
                <w:color w:val="auto"/>
              </w:rPr>
            </w:pPr>
            <w:r w:rsidRPr="00866D4E">
              <w:rPr>
                <w:b/>
                <w:color w:val="auto"/>
              </w:rPr>
              <w:t>LPIC</w:t>
            </w:r>
          </w:p>
        </w:tc>
        <w:tc>
          <w:tcPr>
            <w:tcW w:w="4500" w:type="dxa"/>
            <w:tcBorders>
              <w:top w:val="single" w:sz="6" w:space="0" w:color="auto"/>
              <w:left w:val="single" w:sz="6" w:space="0" w:color="auto"/>
              <w:bottom w:val="single" w:sz="6" w:space="0" w:color="auto"/>
              <w:right w:val="single" w:sz="6" w:space="0" w:color="auto"/>
            </w:tcBorders>
          </w:tcPr>
          <w:p w14:paraId="1D488D61" w14:textId="77777777" w:rsidR="00B752E4" w:rsidRPr="00866D4E" w:rsidRDefault="00B752E4">
            <w:pPr>
              <w:pStyle w:val="FORMDATA"/>
              <w:rPr>
                <w:b/>
                <w:color w:val="auto"/>
              </w:rPr>
            </w:pPr>
            <w:r w:rsidRPr="00866D4E">
              <w:rPr>
                <w:b/>
                <w:color w:val="auto"/>
              </w:rPr>
              <w:t>IntraLATA Presubscription Indicator Code</w:t>
            </w:r>
          </w:p>
        </w:tc>
        <w:tc>
          <w:tcPr>
            <w:tcW w:w="2700" w:type="dxa"/>
            <w:tcBorders>
              <w:top w:val="single" w:sz="6" w:space="0" w:color="auto"/>
              <w:left w:val="single" w:sz="6" w:space="0" w:color="auto"/>
              <w:bottom w:val="single" w:sz="6" w:space="0" w:color="auto"/>
              <w:right w:val="single" w:sz="6" w:space="0" w:color="auto"/>
            </w:tcBorders>
          </w:tcPr>
          <w:p w14:paraId="03649676" w14:textId="77777777" w:rsidR="00B752E4" w:rsidRPr="00866D4E" w:rsidRDefault="00B752E4">
            <w:pPr>
              <w:pStyle w:val="FORMDATA"/>
              <w:rPr>
                <w:b/>
                <w:color w:val="auto"/>
              </w:rPr>
            </w:pPr>
            <w:r w:rsidRPr="00866D4E">
              <w:rPr>
                <w:b/>
                <w:color w:val="auto"/>
              </w:rPr>
              <w:t>NONE</w:t>
            </w:r>
          </w:p>
        </w:tc>
      </w:tr>
      <w:tr w:rsidR="00B752E4" w:rsidRPr="00866D4E" w14:paraId="57C18989"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4F58D6C7" w14:textId="77777777" w:rsidR="00B752E4" w:rsidRPr="00866D4E" w:rsidRDefault="00B752E4">
            <w:pPr>
              <w:pStyle w:val="FORMDATA"/>
              <w:rPr>
                <w:b/>
                <w:color w:val="auto"/>
              </w:rPr>
            </w:pPr>
            <w:r w:rsidRPr="00866D4E">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E3468C9" w14:textId="77777777" w:rsidR="00B752E4" w:rsidRPr="00866D4E" w:rsidRDefault="00B752E4">
            <w:pPr>
              <w:pStyle w:val="FORMDATA"/>
              <w:rPr>
                <w:b/>
                <w:color w:val="auto"/>
              </w:rPr>
            </w:pPr>
            <w:r w:rsidRPr="00866D4E">
              <w:rPr>
                <w:b/>
                <w:color w:val="auto"/>
              </w:rPr>
              <w:t>Feature Activity</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5BA4AE5A" w14:textId="77777777" w:rsidR="00B752E4" w:rsidRPr="00866D4E" w:rsidRDefault="00B752E4">
            <w:pPr>
              <w:pStyle w:val="FORMDATA"/>
              <w:rPr>
                <w:b/>
                <w:color w:val="auto"/>
              </w:rPr>
            </w:pPr>
            <w:r w:rsidRPr="00866D4E">
              <w:rPr>
                <w:b/>
                <w:color w:val="auto"/>
              </w:rPr>
              <w:t>N</w:t>
            </w:r>
          </w:p>
        </w:tc>
      </w:tr>
      <w:tr w:rsidR="00B752E4" w:rsidRPr="00866D4E" w14:paraId="496182C9"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36C63A9E" w14:textId="77777777" w:rsidR="00B752E4" w:rsidRPr="00866D4E" w:rsidRDefault="00B752E4">
            <w:pPr>
              <w:pStyle w:val="FORMDATA"/>
              <w:rPr>
                <w:b/>
                <w:color w:val="auto"/>
              </w:rPr>
            </w:pPr>
            <w:r w:rsidRPr="00866D4E">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6DC37DD0" w14:textId="77777777" w:rsidR="00B752E4" w:rsidRPr="00866D4E" w:rsidRDefault="00B752E4">
            <w:pPr>
              <w:pStyle w:val="FORMDATA"/>
              <w:rPr>
                <w:b/>
                <w:color w:val="auto"/>
              </w:rPr>
            </w:pPr>
            <w:r w:rsidRPr="00866D4E">
              <w:rPr>
                <w:b/>
                <w:color w:val="auto"/>
              </w:rPr>
              <w:t>Feature</w:t>
            </w:r>
          </w:p>
        </w:tc>
        <w:tc>
          <w:tcPr>
            <w:tcW w:w="2700" w:type="dxa"/>
            <w:tcBorders>
              <w:top w:val="single" w:sz="6" w:space="0" w:color="auto"/>
              <w:left w:val="single" w:sz="6" w:space="0" w:color="auto"/>
              <w:bottom w:val="single" w:sz="6" w:space="0" w:color="auto"/>
              <w:right w:val="single" w:sz="6" w:space="0" w:color="auto"/>
            </w:tcBorders>
          </w:tcPr>
          <w:p w14:paraId="7FBE7A29" w14:textId="77777777" w:rsidR="00B752E4" w:rsidRPr="00866D4E" w:rsidRDefault="00B752E4">
            <w:pPr>
              <w:pStyle w:val="FORMDATA"/>
              <w:rPr>
                <w:b/>
                <w:color w:val="auto"/>
              </w:rPr>
            </w:pPr>
            <w:r w:rsidRPr="00866D4E">
              <w:rPr>
                <w:b/>
                <w:color w:val="auto"/>
              </w:rPr>
              <w:t>UERTR</w:t>
            </w:r>
          </w:p>
        </w:tc>
      </w:tr>
      <w:tr w:rsidR="00B752E4" w:rsidRPr="00866D4E" w14:paraId="14C126F4"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3CE337A8" w14:textId="77777777" w:rsidR="00B752E4" w:rsidRPr="00866D4E" w:rsidRDefault="00B752E4">
            <w:pPr>
              <w:pStyle w:val="FORMDATA"/>
              <w:rPr>
                <w:b/>
                <w:color w:val="auto"/>
              </w:rPr>
            </w:pPr>
            <w:r w:rsidRPr="00866D4E">
              <w:rPr>
                <w:b/>
                <w:color w:val="auto"/>
              </w:rPr>
              <w:t>FEATURE DETAIL</w:t>
            </w:r>
          </w:p>
        </w:tc>
        <w:tc>
          <w:tcPr>
            <w:tcW w:w="4500" w:type="dxa"/>
            <w:tcBorders>
              <w:top w:val="single" w:sz="6" w:space="0" w:color="auto"/>
              <w:left w:val="single" w:sz="6" w:space="0" w:color="auto"/>
              <w:bottom w:val="single" w:sz="6" w:space="0" w:color="auto"/>
              <w:right w:val="single" w:sz="6" w:space="0" w:color="auto"/>
            </w:tcBorders>
          </w:tcPr>
          <w:p w14:paraId="73DAEB50" w14:textId="77777777" w:rsidR="00B752E4" w:rsidRPr="00866D4E" w:rsidRDefault="00B752E4">
            <w:pPr>
              <w:pStyle w:val="FORMDATA"/>
              <w:rPr>
                <w:b/>
                <w:color w:val="auto"/>
              </w:rPr>
            </w:pPr>
            <w:r w:rsidRPr="00866D4E">
              <w:rPr>
                <w:b/>
                <w:color w:val="auto"/>
              </w:rPr>
              <w:t>Feature Detail</w:t>
            </w:r>
          </w:p>
        </w:tc>
        <w:tc>
          <w:tcPr>
            <w:tcW w:w="2700" w:type="dxa"/>
            <w:tcBorders>
              <w:top w:val="single" w:sz="6" w:space="0" w:color="auto"/>
              <w:left w:val="single" w:sz="6" w:space="0" w:color="auto"/>
              <w:bottom w:val="single" w:sz="6" w:space="0" w:color="auto"/>
              <w:right w:val="single" w:sz="6" w:space="0" w:color="auto"/>
            </w:tcBorders>
          </w:tcPr>
          <w:p w14:paraId="3082609D" w14:textId="77777777" w:rsidR="00B752E4" w:rsidRPr="00866D4E" w:rsidRDefault="00B752E4">
            <w:pPr>
              <w:pStyle w:val="FORMDATA"/>
              <w:rPr>
                <w:b/>
                <w:color w:val="auto"/>
              </w:rPr>
            </w:pPr>
            <w:r w:rsidRPr="00866D4E">
              <w:rPr>
                <w:b/>
                <w:color w:val="auto"/>
              </w:rPr>
              <w:t>/CFN 9015551111</w:t>
            </w:r>
          </w:p>
        </w:tc>
      </w:tr>
    </w:tbl>
    <w:p w14:paraId="51000FCB" w14:textId="77777777" w:rsidR="00B752E4" w:rsidRDefault="00B752E4"/>
    <w:p w14:paraId="0A6ABE95" w14:textId="77777777" w:rsidR="004666D9" w:rsidRDefault="004666D9" w:rsidP="00DE40B5"/>
    <w:p w14:paraId="3C1E19D2" w14:textId="77777777" w:rsidR="004666D9" w:rsidRDefault="004666D9" w:rsidP="00DE40B5"/>
    <w:p w14:paraId="69D14FE6" w14:textId="77777777" w:rsidR="004666D9" w:rsidRDefault="004666D9" w:rsidP="00DE40B5"/>
    <w:p w14:paraId="1DF316C1" w14:textId="77777777" w:rsidR="004666D9" w:rsidRPr="009F2D43" w:rsidRDefault="004666D9" w:rsidP="004666D9">
      <w:r w:rsidRPr="009F2D43">
        <w:t>XML INPUT:</w:t>
      </w:r>
    </w:p>
    <w:p w14:paraId="11BCA8AE" w14:textId="77777777" w:rsidR="004666D9" w:rsidRDefault="004666D9" w:rsidP="004666D9"/>
    <w:p w14:paraId="698DA58E" w14:textId="77777777" w:rsidR="004666D9" w:rsidRDefault="004666D9" w:rsidP="004666D9">
      <w:pPr>
        <w:ind w:hanging="480"/>
        <w:rPr>
          <w:rFonts w:ascii="Verdana" w:hAnsi="Verdana"/>
          <w:sz w:val="20"/>
          <w:szCs w:val="20"/>
        </w:rPr>
      </w:pPr>
      <w:hyperlink r:id="rId105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A153A95" w14:textId="77777777" w:rsidR="004666D9" w:rsidRDefault="004666D9" w:rsidP="004666D9">
      <w:pPr>
        <w:ind w:hanging="480"/>
        <w:rPr>
          <w:rFonts w:ascii="Verdana" w:hAnsi="Verdana"/>
          <w:sz w:val="20"/>
          <w:szCs w:val="20"/>
        </w:rPr>
      </w:pPr>
      <w:hyperlink r:id="rId105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B756BF4"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2BB3301"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2009-07-11T16:05:17-05:00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2A06C2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CVT0M046R31DC9</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F61F640"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C30DD2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9A1DEB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1E9E462"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4EB252C"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BFDCAD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200907110405PM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25BCAB3"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67C2AD0" w14:textId="77777777" w:rsidR="004666D9" w:rsidRDefault="004666D9" w:rsidP="004666D9">
      <w:pPr>
        <w:ind w:hanging="480"/>
        <w:rPr>
          <w:rFonts w:ascii="Verdana" w:hAnsi="Verdana"/>
          <w:sz w:val="20"/>
          <w:szCs w:val="20"/>
        </w:rPr>
      </w:pPr>
      <w:hyperlink r:id="rId105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4835C16" w14:textId="77777777" w:rsidR="004666D9" w:rsidRDefault="004666D9" w:rsidP="004666D9">
      <w:pPr>
        <w:ind w:hanging="480"/>
        <w:rPr>
          <w:rFonts w:ascii="Verdana" w:hAnsi="Verdana"/>
          <w:sz w:val="20"/>
          <w:szCs w:val="20"/>
        </w:rPr>
      </w:pPr>
      <w:hyperlink r:id="rId105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E70687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964B171"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6F7FA7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2508CD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737ACE9" w14:textId="77777777" w:rsidR="004666D9" w:rsidRDefault="004666D9" w:rsidP="004666D9">
      <w:pPr>
        <w:ind w:hanging="480"/>
        <w:rPr>
          <w:rFonts w:ascii="Verdana" w:hAnsi="Verdana"/>
          <w:sz w:val="20"/>
          <w:szCs w:val="20"/>
        </w:rPr>
      </w:pPr>
      <w:hyperlink r:id="rId105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DF11ED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1BMR</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63900CA"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3E0016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Fonts w:ascii="Verdana" w:hAnsi="Verdana"/>
          <w:sz w:val="20"/>
          <w:szCs w:val="20"/>
        </w:rPr>
        <w:t xml:space="preserve"> </w:t>
      </w:r>
    </w:p>
    <w:p w14:paraId="73A292D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3EE88525"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910205</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7948AF16"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471C63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BCF1E0D" w14:textId="77777777" w:rsidR="004666D9" w:rsidRDefault="004666D9" w:rsidP="004666D9">
      <w:pPr>
        <w:ind w:hanging="480"/>
        <w:rPr>
          <w:rFonts w:ascii="Verdana" w:hAnsi="Verdana"/>
          <w:sz w:val="20"/>
          <w:szCs w:val="20"/>
        </w:rPr>
      </w:pPr>
      <w:hyperlink r:id="rId105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3C0B75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34707B4"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6FF88F1" w14:textId="77777777" w:rsidR="004666D9" w:rsidRDefault="004666D9" w:rsidP="004666D9">
      <w:pPr>
        <w:ind w:hanging="480"/>
        <w:rPr>
          <w:rFonts w:ascii="Verdana" w:hAnsi="Verdana"/>
          <w:sz w:val="20"/>
          <w:szCs w:val="20"/>
        </w:rPr>
      </w:pPr>
      <w:hyperlink r:id="rId105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435457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AB6BDBF"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F9A283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805D265"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Woodpecker</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226555AB" w14:textId="77777777" w:rsidR="004666D9" w:rsidRPr="008C51B0" w:rsidRDefault="004666D9" w:rsidP="004666D9">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4045552222</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249446F5" w14:textId="77777777" w:rsidR="004666D9" w:rsidRDefault="004666D9" w:rsidP="004666D9">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772E39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D912537" w14:textId="77777777" w:rsidR="004666D9" w:rsidRDefault="004666D9" w:rsidP="004666D9">
      <w:pPr>
        <w:ind w:hanging="480"/>
        <w:rPr>
          <w:rFonts w:ascii="Verdana" w:hAnsi="Verdana"/>
          <w:sz w:val="20"/>
          <w:szCs w:val="20"/>
        </w:rPr>
      </w:pPr>
      <w:hyperlink r:id="rId105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44D8C45" w14:textId="77777777" w:rsidR="004666D9" w:rsidRDefault="004666D9" w:rsidP="004666D9">
      <w:pPr>
        <w:ind w:hanging="480"/>
        <w:rPr>
          <w:rFonts w:ascii="Verdana" w:hAnsi="Verdana"/>
          <w:sz w:val="20"/>
          <w:szCs w:val="20"/>
        </w:rPr>
      </w:pPr>
      <w:hyperlink r:id="rId105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E0AEC0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740D0AB9"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3616108"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9D43344" w14:textId="77777777" w:rsidR="004666D9" w:rsidRDefault="004666D9" w:rsidP="004666D9">
      <w:pPr>
        <w:ind w:hanging="480"/>
        <w:rPr>
          <w:rFonts w:ascii="Verdana" w:hAnsi="Verdana"/>
          <w:sz w:val="20"/>
          <w:szCs w:val="20"/>
        </w:rPr>
      </w:pPr>
      <w:hyperlink r:id="rId106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CBF9CDC" w14:textId="77777777" w:rsidR="004666D9" w:rsidRDefault="004666D9" w:rsidP="004666D9">
      <w:pPr>
        <w:ind w:hanging="480"/>
        <w:rPr>
          <w:rFonts w:ascii="Verdana" w:hAnsi="Verdana"/>
          <w:sz w:val="20"/>
          <w:szCs w:val="20"/>
        </w:rPr>
      </w:pPr>
      <w:hyperlink r:id="rId106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DF15FA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2FEEE78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B33F9EE" w14:textId="77777777" w:rsidR="004666D9" w:rsidRDefault="004666D9" w:rsidP="004666D9">
      <w:pPr>
        <w:ind w:hanging="480"/>
        <w:rPr>
          <w:rFonts w:ascii="Verdana" w:hAnsi="Verdana"/>
          <w:sz w:val="20"/>
          <w:szCs w:val="20"/>
        </w:rPr>
      </w:pPr>
      <w:hyperlink r:id="rId106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140816E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15633DB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UERTR</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1B4345E3" w14:textId="77777777" w:rsidR="004666D9" w:rsidRDefault="004666D9" w:rsidP="004666D9">
      <w:pPr>
        <w:ind w:hanging="480"/>
        <w:rPr>
          <w:rFonts w:ascii="Verdana" w:hAnsi="Verdana"/>
          <w:sz w:val="20"/>
          <w:szCs w:val="20"/>
        </w:rPr>
      </w:pPr>
      <w:hyperlink r:id="rId106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EDCD5F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909C0B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6333813"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5FAF3A9" w14:textId="77777777" w:rsidR="004666D9" w:rsidRDefault="004666D9" w:rsidP="004666D9">
      <w:pPr>
        <w:ind w:hanging="480"/>
        <w:rPr>
          <w:rFonts w:ascii="Verdana" w:hAnsi="Verdana"/>
          <w:sz w:val="20"/>
          <w:szCs w:val="20"/>
        </w:rPr>
      </w:pPr>
      <w:hyperlink r:id="rId106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762948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5BE8DBE1"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0F48229B"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D643BF2" w14:textId="77777777" w:rsidR="004666D9" w:rsidRDefault="004666D9" w:rsidP="004666D9">
      <w:pPr>
        <w:ind w:hanging="480"/>
        <w:rPr>
          <w:rFonts w:ascii="Verdana" w:hAnsi="Verdana"/>
          <w:sz w:val="20"/>
          <w:szCs w:val="20"/>
        </w:rPr>
      </w:pPr>
      <w:hyperlink r:id="rId106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95C901F"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F11F3F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UERTR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EC92A7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9015551111</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566FDC7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C6ABADF"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458FC278"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37245E0B" w14:textId="77777777" w:rsidR="004666D9" w:rsidRDefault="004666D9" w:rsidP="004666D9">
      <w:pPr>
        <w:ind w:hanging="480"/>
        <w:rPr>
          <w:rFonts w:ascii="Verdana" w:hAnsi="Verdana"/>
          <w:sz w:val="20"/>
          <w:szCs w:val="20"/>
        </w:rPr>
      </w:pPr>
      <w:hyperlink r:id="rId106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938ADC8" w14:textId="77777777" w:rsidR="004666D9" w:rsidRDefault="004666D9" w:rsidP="004666D9">
      <w:pPr>
        <w:ind w:hanging="480"/>
        <w:rPr>
          <w:rFonts w:ascii="Verdana" w:hAnsi="Verdana"/>
          <w:sz w:val="20"/>
          <w:szCs w:val="20"/>
        </w:rPr>
      </w:pPr>
      <w:hyperlink r:id="rId106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5E6F86B4"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778F984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5AD2DE46" w14:textId="77777777" w:rsidR="004666D9" w:rsidRDefault="004666D9" w:rsidP="004666D9">
      <w:pPr>
        <w:ind w:hanging="480"/>
        <w:rPr>
          <w:rFonts w:ascii="Verdana" w:hAnsi="Verdana"/>
          <w:sz w:val="20"/>
          <w:szCs w:val="20"/>
        </w:rPr>
      </w:pPr>
      <w:hyperlink r:id="rId106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6A5F9AC" w14:textId="77777777" w:rsidR="004666D9" w:rsidRDefault="004666D9" w:rsidP="004666D9">
      <w:pPr>
        <w:ind w:hanging="480"/>
        <w:rPr>
          <w:rFonts w:ascii="Verdana" w:hAnsi="Verdana"/>
          <w:sz w:val="20"/>
          <w:szCs w:val="20"/>
        </w:rPr>
      </w:pPr>
      <w:hyperlink r:id="rId106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86817F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C6B7E4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2D90C3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3BB67552"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61BF8E5F"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0CC5CC9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1B45D2C2"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0B32E85"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50CA08C" w14:textId="77777777" w:rsidR="004666D9" w:rsidRDefault="004666D9" w:rsidP="004666D9">
      <w:pPr>
        <w:ind w:hanging="480"/>
        <w:rPr>
          <w:rFonts w:ascii="Verdana" w:hAnsi="Verdana"/>
          <w:sz w:val="20"/>
          <w:szCs w:val="20"/>
        </w:rPr>
      </w:pPr>
      <w:hyperlink r:id="rId107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077FAD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5DEFE1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6C6BF74" w14:textId="77777777" w:rsidR="004666D9" w:rsidRDefault="004666D9" w:rsidP="004666D9">
      <w:pPr>
        <w:ind w:hanging="480"/>
        <w:rPr>
          <w:rFonts w:ascii="Verdana" w:hAnsi="Verdana"/>
          <w:sz w:val="20"/>
          <w:szCs w:val="20"/>
        </w:rPr>
      </w:pPr>
      <w:hyperlink r:id="rId107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1AB8BC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place">
        <w:r>
          <w:rPr>
            <w:rStyle w:val="tx1"/>
            <w:rFonts w:ascii="Verdana" w:hAnsi="Verdana"/>
            <w:sz w:val="20"/>
            <w:szCs w:val="20"/>
          </w:rPr>
          <w:t>Island</w:t>
        </w:r>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D1EF5F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Breeze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7CECAF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34C3AAB" w14:textId="77777777" w:rsidR="004666D9" w:rsidRDefault="004666D9" w:rsidP="004666D9">
      <w:pPr>
        <w:ind w:hanging="480"/>
        <w:rPr>
          <w:rFonts w:ascii="Verdana" w:hAnsi="Verdana"/>
          <w:sz w:val="20"/>
          <w:szCs w:val="20"/>
        </w:rPr>
      </w:pPr>
      <w:hyperlink r:id="rId107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E73980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401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39BF93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Lackey</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1B4A76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A87980C"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EE0FEF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8A143AF"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DAE6C36"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77A3313"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60649A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A436447" w14:textId="77777777" w:rsidR="004666D9" w:rsidRDefault="004666D9" w:rsidP="004666D9"/>
    <w:p w14:paraId="466AD9E0" w14:textId="77777777" w:rsidR="004666D9" w:rsidRDefault="004666D9" w:rsidP="004666D9"/>
    <w:p w14:paraId="0C35374D" w14:textId="77777777" w:rsidR="004666D9" w:rsidRDefault="004666D9" w:rsidP="004666D9"/>
    <w:p w14:paraId="70973F0A" w14:textId="77777777" w:rsidR="004666D9" w:rsidRPr="004666D9" w:rsidRDefault="004666D9" w:rsidP="004666D9">
      <w:r w:rsidRPr="004666D9">
        <w:t>XML OUTPUT:</w:t>
      </w:r>
    </w:p>
    <w:p w14:paraId="755A5A11" w14:textId="77777777" w:rsidR="004666D9" w:rsidRPr="004666D9" w:rsidRDefault="004666D9" w:rsidP="004666D9"/>
    <w:p w14:paraId="263E2CB2" w14:textId="77777777" w:rsidR="004666D9" w:rsidRPr="004666D9" w:rsidRDefault="004666D9" w:rsidP="004666D9"/>
    <w:p w14:paraId="3A457F8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&lt;m1:ATT_LSR_ORD_RSP xmlns:m1="http://lsr.att.com/order"&gt;</w:t>
      </w:r>
    </w:p>
    <w:p w14:paraId="173965B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&lt;header&gt;</w:t>
      </w:r>
    </w:p>
    <w:p w14:paraId="0FFFB58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&lt;senderid&gt;ATT-OR-SAT&lt;/senderid&gt;</w:t>
      </w:r>
    </w:p>
    <w:p w14:paraId="5FE4080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&lt;receiverid&gt;CTE-VALIDATOR&lt;/receiverid&gt;</w:t>
      </w:r>
    </w:p>
    <w:p w14:paraId="4A141A4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&lt;messagetype&gt;LSRUOM&lt;/messagetype&gt;</w:t>
      </w:r>
    </w:p>
    <w:p w14:paraId="00400E2D"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&lt;lsogversion&gt;10.05&lt;/lsogversion&gt;</w:t>
      </w:r>
    </w:p>
    <w:p w14:paraId="346C90A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&lt;ordertype&gt;ORDER&lt;/ordertype&gt;</w:t>
      </w:r>
    </w:p>
    <w:p w14:paraId="43F6AC1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&lt;/header&gt;</w:t>
      </w:r>
    </w:p>
    <w:p w14:paraId="6933D60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&lt;m2:LSR_RESP xmlns:m2="http://lsr.att.com/obf/tML/UOM"&gt;</w:t>
      </w:r>
    </w:p>
    <w:p w14:paraId="04A699D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&lt;m2:HDR&gt;</w:t>
      </w:r>
    </w:p>
    <w:p w14:paraId="0667C78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&lt;m2:MESSAGE_ID&gt;1247346317292122.2495551463858&lt;/m2:MESSAGE_ID&gt;</w:t>
      </w:r>
    </w:p>
    <w:p w14:paraId="565DA53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&lt;m2:CCNA&gt;ZXL&lt;/m2:CCNA&gt;</w:t>
      </w:r>
    </w:p>
    <w:p w14:paraId="6198D4E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&lt;m2:MSG_TIMESTAMP&gt;2009-07-11T16:05:17-05:00&lt;/m2:MSG_TIMESTAMP&gt;</w:t>
      </w:r>
    </w:p>
    <w:p w14:paraId="3F2D51AD"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&lt;m2:PON&gt;CVT0M046R31DC9&lt;/m2:PON&gt;</w:t>
      </w:r>
    </w:p>
    <w:p w14:paraId="48A341E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&lt;m2:VER&gt;00&lt;/m2:VER&gt;</w:t>
      </w:r>
    </w:p>
    <w:p w14:paraId="3A24E00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&lt;m2:ATN&gt;9102050199&lt;/m2:ATN&gt;</w:t>
      </w:r>
    </w:p>
    <w:p w14:paraId="33B3A94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&lt;m2:LSR_NO&gt;20090711L00003-00&lt;/m2:LSR_NO&gt;</w:t>
      </w:r>
    </w:p>
    <w:p w14:paraId="0E72449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&lt;m2:CC&gt;9999&lt;/m2:CC&gt;</w:t>
      </w:r>
    </w:p>
    <w:p w14:paraId="50BD297E"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&lt;m2:CLEC_APPL_ID&gt;CTE-VALIDATOR&lt;/m2:CLEC_APPL_ID&gt;</w:t>
      </w:r>
    </w:p>
    <w:p w14:paraId="03EDB72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&lt;m2:CLEC_APPL_PASSWORD&gt;PA$$WORD&lt;/m2:CLEC_APPL_PASSWORD&gt;</w:t>
      </w:r>
    </w:p>
    <w:p w14:paraId="5198B1C7"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&lt;m2:DTSENT&gt;200907110405PM&lt;/m2:DTSENT&gt;</w:t>
      </w:r>
    </w:p>
    <w:p w14:paraId="69E9123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&lt;m2:ORD&gt;TX03GW13&lt;/m2:ORD&gt;</w:t>
      </w:r>
    </w:p>
    <w:p w14:paraId="2D6D53B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&lt;m2:STATUS_CODE&gt;PD&lt;/m2:STATUS_CODE&gt;</w:t>
      </w:r>
    </w:p>
    <w:p w14:paraId="5630D3F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&lt;m2:STATUS_MSG&gt;PENDING ORDER&lt;/m2:STATUS_MSG&gt;</w:t>
      </w:r>
    </w:p>
    <w:p w14:paraId="2A3F9D3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&lt;m2:REMARKS&gt;Facilities have been checked&lt;/m2:REMARKS&gt;</w:t>
      </w:r>
    </w:p>
    <w:p w14:paraId="657E361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&lt;m2:TRAN_ACK_TYPE&gt;NA&lt;/m2:TRAN_ACK_TYPE&gt;</w:t>
      </w:r>
    </w:p>
    <w:p w14:paraId="35ED1F2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&lt;m2:TRANS_SET_PURPOSE_CODE&gt;08&lt;/m2:TRANS_SET_PURPOSE_CODE&gt;</w:t>
      </w:r>
    </w:p>
    <w:p w14:paraId="64D0704F"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&lt;/m2:HDR&gt;</w:t>
      </w:r>
    </w:p>
    <w:p w14:paraId="2B71647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14:paraId="3826D91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14:paraId="4562BD8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14:paraId="780E38D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&lt;m2:EATN&gt;9102050199&lt;/m2:EATN&gt;</w:t>
      </w:r>
    </w:p>
    <w:p w14:paraId="54A7648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&lt;m2:INIT&gt;BOJANGLES&lt;/m2:INIT&gt;</w:t>
      </w:r>
    </w:p>
    <w:p w14:paraId="34C943F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&lt;m2:INIT_TEL_NO&gt;8884448888&lt;/m2:INIT_TEL_NO&gt;</w:t>
      </w:r>
    </w:p>
    <w:p w14:paraId="28417DA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&lt;m2:REP&gt;LCSC&lt;/m2:REP&gt;</w:t>
      </w:r>
    </w:p>
    <w:p w14:paraId="737D389E"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&lt;m2:REP_TEL_NO&gt;8006670807&lt;/m2:REP_TEL_NO&gt;</w:t>
      </w:r>
    </w:p>
    <w:p w14:paraId="25F1E8E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&lt;m2:FDT&gt;1800-1800&lt;/m2:FDT&gt;</w:t>
      </w:r>
    </w:p>
    <w:p w14:paraId="4C80C82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&lt;m2:DD_CD&gt;20091204&lt;/m2:DD_CD&gt;</w:t>
      </w:r>
    </w:p>
    <w:p w14:paraId="038B38A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&lt;m2:BAN1&gt;704Q886621621&lt;/m2:BAN1&gt;</w:t>
      </w:r>
    </w:p>
    <w:p w14:paraId="0F09A9F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14:paraId="00C9A11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14:paraId="5236236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&lt;m2:DIRECTORY_INFO/&gt;</w:t>
      </w:r>
    </w:p>
    <w:p w14:paraId="01F9392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14:paraId="51117EF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14:paraId="274039ED"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&lt;/m2:LSR_RESP&gt;</w:t>
      </w:r>
    </w:p>
    <w:p w14:paraId="65FAF71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&lt;/m1:ATT_LSR_ORD_RSP&gt;</w:t>
      </w:r>
    </w:p>
    <w:p w14:paraId="67E502F7" w14:textId="77777777" w:rsidR="00EB512F" w:rsidRDefault="00800C48" w:rsidP="007054B6">
      <w:pPr>
        <w:pStyle w:val="BodyText3"/>
        <w:ind w:firstLine="720"/>
      </w:pPr>
      <w:r>
        <w:br w:type="page"/>
      </w:r>
    </w:p>
    <w:p w14:paraId="57AFBBFC" w14:textId="77777777" w:rsidR="00EB512F" w:rsidRDefault="00EB512F">
      <w:pPr>
        <w:pStyle w:val="BodyText3"/>
      </w:pPr>
    </w:p>
    <w:p w14:paraId="0BCB8EDD" w14:textId="77777777" w:rsidR="00EB512F" w:rsidRPr="007B5F33" w:rsidRDefault="00EB512F" w:rsidP="00866D4E">
      <w:pPr>
        <w:rPr>
          <w:color w:val="FF0000"/>
        </w:rPr>
      </w:pPr>
    </w:p>
    <w:p w14:paraId="1B345F5F" w14:textId="77777777" w:rsidR="00EB512F" w:rsidRDefault="00EB512F" w:rsidP="00866D4E"/>
    <w:p w14:paraId="433B83FF" w14:textId="77777777" w:rsidR="00EB512F" w:rsidRDefault="00EB512F" w:rsidP="00866D4E"/>
    <w:p w14:paraId="5D43A839" w14:textId="77777777" w:rsidR="00B752E4" w:rsidRPr="00866D4E" w:rsidRDefault="00B752E4" w:rsidP="00866D4E">
      <w:pPr>
        <w:rPr>
          <w:rFonts w:ascii="Arial" w:hAnsi="Arial" w:cs="Arial"/>
          <w:b/>
        </w:rPr>
      </w:pPr>
      <w:r w:rsidRPr="00866D4E">
        <w:rPr>
          <w:rFonts w:ascii="Arial" w:hAnsi="Arial" w:cs="Arial"/>
          <w:b/>
        </w:rPr>
        <w:t>TEST CASE M049: Scenario Description: * (Act=V) Conversion of Remote Call Forwarding ; LNA=V;  Retain listings as-is (ELT=A)</w:t>
      </w:r>
    </w:p>
    <w:p w14:paraId="079983B4" w14:textId="77777777" w:rsidR="00B752E4" w:rsidRDefault="00B752E4">
      <w:pPr>
        <w:pStyle w:val="Heading3"/>
        <w:rPr>
          <w:i w:val="0"/>
          <w:iCs w:val="0"/>
        </w:rPr>
      </w:pPr>
      <w:r>
        <w:rPr>
          <w:i w:val="0"/>
          <w:iCs w:val="0"/>
        </w:rPr>
        <w:t>Type of Account:  Business/Single line</w:t>
      </w:r>
    </w:p>
    <w:p w14:paraId="275E4092" w14:textId="77777777" w:rsidR="00866D4E" w:rsidRPr="00866D4E" w:rsidRDefault="00866D4E" w:rsidP="00866D4E"/>
    <w:p w14:paraId="65DFF302"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866D4E" w14:paraId="16C851A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5B7A88FD" w14:textId="77777777" w:rsidR="00B752E4" w:rsidRPr="00866D4E" w:rsidRDefault="00866D4E" w:rsidP="00866D4E">
            <w:pPr>
              <w:jc w:val="center"/>
              <w:rPr>
                <w:rFonts w:ascii="Arial" w:hAnsi="Arial" w:cs="Arial"/>
                <w:b/>
              </w:rPr>
            </w:pPr>
            <w:r>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06E63605" w14:textId="77777777" w:rsidR="00B752E4" w:rsidRPr="00866D4E" w:rsidRDefault="00B752E4">
            <w:pPr>
              <w:jc w:val="center"/>
              <w:rPr>
                <w:rFonts w:ascii="Arial" w:hAnsi="Arial" w:cs="Arial"/>
                <w:b/>
              </w:rPr>
            </w:pPr>
            <w:r w:rsidRPr="00866D4E">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48B304B4"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1EB880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DF10222" w14:textId="77777777" w:rsidR="00B752E4" w:rsidRPr="00866D4E" w:rsidRDefault="00B752E4">
            <w:pPr>
              <w:pStyle w:val="Heading4"/>
              <w:rPr>
                <w:b/>
                <w:bCs/>
                <w:i w:val="0"/>
                <w:iCs w:val="0"/>
              </w:rPr>
            </w:pPr>
            <w:r w:rsidRPr="00866D4E">
              <w:rPr>
                <w:b/>
                <w:bCs/>
                <w:i w:val="0"/>
                <w:iCs w:val="0"/>
              </w:rPr>
              <w:t>LSR  FORM</w:t>
            </w:r>
          </w:p>
        </w:tc>
      </w:tr>
      <w:tr w:rsidR="00B752E4" w:rsidRPr="00866D4E" w14:paraId="74B4232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3CD43F1"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4F53885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DB58E9F" w14:textId="77777777" w:rsidR="00B752E4" w:rsidRPr="00866D4E" w:rsidRDefault="00B752E4">
            <w:pPr>
              <w:pStyle w:val="FORMDATA"/>
              <w:rPr>
                <w:b/>
                <w:color w:val="auto"/>
              </w:rPr>
            </w:pPr>
            <w:r w:rsidRPr="00866D4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92D428C" w14:textId="77777777" w:rsidR="00B752E4" w:rsidRPr="00866D4E" w:rsidRDefault="00B752E4">
            <w:pPr>
              <w:pStyle w:val="FORMDATA"/>
              <w:rPr>
                <w:b/>
                <w:color w:val="auto"/>
              </w:rPr>
            </w:pPr>
            <w:r w:rsidRPr="00866D4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5EFE6D" w14:textId="77777777" w:rsidR="00B752E4" w:rsidRPr="00866D4E" w:rsidRDefault="00B752E4">
            <w:pPr>
              <w:pStyle w:val="FORMDATA"/>
              <w:rPr>
                <w:b/>
                <w:color w:val="auto"/>
              </w:rPr>
            </w:pPr>
            <w:r w:rsidRPr="00866D4E">
              <w:rPr>
                <w:b/>
                <w:color w:val="auto"/>
              </w:rPr>
              <w:t>ZXL</w:t>
            </w:r>
          </w:p>
        </w:tc>
      </w:tr>
      <w:tr w:rsidR="00B752E4" w:rsidRPr="00866D4E" w14:paraId="640B401F" w14:textId="77777777">
        <w:tc>
          <w:tcPr>
            <w:tcW w:w="2160" w:type="dxa"/>
            <w:tcBorders>
              <w:top w:val="single" w:sz="6" w:space="0" w:color="auto"/>
              <w:left w:val="single" w:sz="6" w:space="0" w:color="auto"/>
              <w:bottom w:val="single" w:sz="6" w:space="0" w:color="auto"/>
              <w:right w:val="single" w:sz="6" w:space="0" w:color="auto"/>
            </w:tcBorders>
          </w:tcPr>
          <w:p w14:paraId="52A17AC5" w14:textId="77777777" w:rsidR="00B752E4" w:rsidRPr="00866D4E" w:rsidRDefault="00B752E4">
            <w:pPr>
              <w:pStyle w:val="FORMDATA"/>
              <w:rPr>
                <w:b/>
                <w:color w:val="auto"/>
              </w:rPr>
            </w:pPr>
            <w:r w:rsidRPr="00866D4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17EFAE43" w14:textId="77777777" w:rsidR="00B752E4" w:rsidRPr="00866D4E" w:rsidRDefault="00B752E4">
            <w:pPr>
              <w:pStyle w:val="FORMDATA"/>
              <w:rPr>
                <w:b/>
                <w:color w:val="auto"/>
              </w:rPr>
            </w:pPr>
            <w:r w:rsidRPr="00866D4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60FCF9E2" w14:textId="77777777" w:rsidR="00B752E4" w:rsidRPr="00866D4E" w:rsidRDefault="00B752E4">
            <w:pPr>
              <w:pStyle w:val="FORMDATA"/>
              <w:rPr>
                <w:b/>
                <w:color w:val="auto"/>
              </w:rPr>
            </w:pPr>
            <w:r w:rsidRPr="00866D4E">
              <w:rPr>
                <w:b/>
                <w:color w:val="auto"/>
              </w:rPr>
              <w:t>M49</w:t>
            </w:r>
          </w:p>
        </w:tc>
      </w:tr>
      <w:tr w:rsidR="00B752E4" w:rsidRPr="00866D4E" w14:paraId="1C0054EB" w14:textId="77777777">
        <w:tc>
          <w:tcPr>
            <w:tcW w:w="2160" w:type="dxa"/>
            <w:tcBorders>
              <w:top w:val="single" w:sz="6" w:space="0" w:color="auto"/>
              <w:left w:val="single" w:sz="6" w:space="0" w:color="auto"/>
              <w:bottom w:val="single" w:sz="6" w:space="0" w:color="auto"/>
              <w:right w:val="single" w:sz="6" w:space="0" w:color="auto"/>
            </w:tcBorders>
          </w:tcPr>
          <w:p w14:paraId="1EA7CA1E" w14:textId="77777777" w:rsidR="00B752E4" w:rsidRPr="00866D4E" w:rsidRDefault="00B752E4">
            <w:pPr>
              <w:pStyle w:val="FORMDATA"/>
              <w:rPr>
                <w:b/>
                <w:color w:val="auto"/>
              </w:rPr>
            </w:pPr>
            <w:r w:rsidRPr="00866D4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2601A71C" w14:textId="77777777" w:rsidR="00B752E4" w:rsidRPr="00866D4E" w:rsidRDefault="00B752E4">
            <w:pPr>
              <w:pStyle w:val="FORMDATA"/>
              <w:rPr>
                <w:b/>
                <w:color w:val="auto"/>
              </w:rPr>
            </w:pPr>
            <w:r w:rsidRPr="00866D4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28749838" w14:textId="77777777" w:rsidR="00B752E4" w:rsidRPr="00866D4E" w:rsidRDefault="00B752E4">
            <w:pPr>
              <w:pStyle w:val="FORMDATA"/>
              <w:rPr>
                <w:b/>
                <w:color w:val="auto"/>
              </w:rPr>
            </w:pPr>
            <w:r w:rsidRPr="00866D4E">
              <w:rPr>
                <w:b/>
                <w:color w:val="auto"/>
              </w:rPr>
              <w:t>3052943426</w:t>
            </w:r>
          </w:p>
        </w:tc>
      </w:tr>
      <w:tr w:rsidR="00B752E4" w:rsidRPr="00866D4E" w14:paraId="72AC2C3B" w14:textId="77777777">
        <w:tc>
          <w:tcPr>
            <w:tcW w:w="2160" w:type="dxa"/>
            <w:tcBorders>
              <w:top w:val="single" w:sz="6" w:space="0" w:color="auto"/>
              <w:left w:val="single" w:sz="6" w:space="0" w:color="auto"/>
              <w:bottom w:val="single" w:sz="6" w:space="0" w:color="auto"/>
              <w:right w:val="single" w:sz="6" w:space="0" w:color="auto"/>
            </w:tcBorders>
          </w:tcPr>
          <w:p w14:paraId="53C6742A" w14:textId="77777777" w:rsidR="00B752E4" w:rsidRPr="00866D4E" w:rsidRDefault="00B752E4">
            <w:pPr>
              <w:pStyle w:val="FORMDATA"/>
              <w:rPr>
                <w:b/>
                <w:color w:val="auto"/>
              </w:rPr>
            </w:pPr>
            <w:r w:rsidRPr="00866D4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7F636351" w14:textId="77777777" w:rsidR="00B752E4" w:rsidRPr="00866D4E" w:rsidRDefault="00B752E4">
            <w:pPr>
              <w:pStyle w:val="FORMDATA"/>
              <w:rPr>
                <w:b/>
                <w:color w:val="auto"/>
              </w:rPr>
            </w:pPr>
            <w:r w:rsidRPr="00866D4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22E6287E" w14:textId="77777777" w:rsidR="00B752E4" w:rsidRPr="00866D4E" w:rsidRDefault="00B752E4">
            <w:pPr>
              <w:pStyle w:val="FORMDATA"/>
              <w:rPr>
                <w:b/>
                <w:color w:val="auto"/>
              </w:rPr>
            </w:pPr>
            <w:r w:rsidRPr="00866D4E">
              <w:rPr>
                <w:b/>
                <w:color w:val="auto"/>
              </w:rPr>
              <w:t>CAVENOBILL</w:t>
            </w:r>
          </w:p>
        </w:tc>
      </w:tr>
      <w:tr w:rsidR="00B752E4" w:rsidRPr="00866D4E" w14:paraId="50D2058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229D80E" w14:textId="77777777" w:rsidR="00B752E4" w:rsidRPr="00866D4E" w:rsidRDefault="00B752E4">
            <w:pPr>
              <w:pStyle w:val="FORMDATA"/>
              <w:rPr>
                <w:b/>
                <w:color w:val="auto"/>
              </w:rPr>
            </w:pPr>
            <w:r w:rsidRPr="00866D4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527E68"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9C83625" w14:textId="77777777" w:rsidR="00B752E4" w:rsidRPr="00866D4E" w:rsidRDefault="00B752E4">
            <w:pPr>
              <w:pStyle w:val="FORMDATA"/>
              <w:rPr>
                <w:b/>
                <w:color w:val="auto"/>
              </w:rPr>
            </w:pPr>
            <w:r w:rsidRPr="00866D4E">
              <w:rPr>
                <w:b/>
                <w:color w:val="auto"/>
              </w:rPr>
              <w:t>LCSC</w:t>
            </w:r>
          </w:p>
        </w:tc>
      </w:tr>
      <w:tr w:rsidR="00B752E4" w:rsidRPr="00866D4E" w14:paraId="2EF4318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42AEEF3" w14:textId="77777777" w:rsidR="00B752E4" w:rsidRPr="00866D4E" w:rsidRDefault="00B752E4">
            <w:pPr>
              <w:pStyle w:val="FORMDATA"/>
              <w:rPr>
                <w:b/>
                <w:color w:val="auto"/>
              </w:rPr>
            </w:pPr>
            <w:r w:rsidRPr="00866D4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E1DB121" w14:textId="77777777" w:rsidR="00B752E4" w:rsidRPr="00866D4E" w:rsidRDefault="00B752E4">
            <w:pPr>
              <w:pStyle w:val="FORMDATA"/>
              <w:rPr>
                <w:b/>
                <w:color w:val="auto"/>
              </w:rPr>
            </w:pPr>
            <w:r w:rsidRPr="00866D4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420F216" w14:textId="77777777" w:rsidR="00B752E4" w:rsidRPr="00866D4E" w:rsidRDefault="00B752E4">
            <w:pPr>
              <w:pStyle w:val="FORMDATA"/>
              <w:rPr>
                <w:b/>
                <w:color w:val="auto"/>
              </w:rPr>
            </w:pPr>
            <w:r w:rsidRPr="00866D4E">
              <w:rPr>
                <w:b/>
                <w:color w:val="auto"/>
              </w:rPr>
              <w:t>20040524</w:t>
            </w:r>
          </w:p>
        </w:tc>
      </w:tr>
      <w:tr w:rsidR="00B752E4" w:rsidRPr="00866D4E" w14:paraId="2F1AD2D8" w14:textId="77777777">
        <w:tc>
          <w:tcPr>
            <w:tcW w:w="2160" w:type="dxa"/>
            <w:tcBorders>
              <w:top w:val="single" w:sz="6" w:space="0" w:color="auto"/>
              <w:left w:val="single" w:sz="6" w:space="0" w:color="auto"/>
              <w:bottom w:val="single" w:sz="6" w:space="0" w:color="auto"/>
              <w:right w:val="single" w:sz="6" w:space="0" w:color="auto"/>
            </w:tcBorders>
          </w:tcPr>
          <w:p w14:paraId="691DB5ED" w14:textId="77777777" w:rsidR="00B752E4" w:rsidRPr="00866D4E" w:rsidRDefault="00B752E4">
            <w:pPr>
              <w:pStyle w:val="FORMDATA"/>
              <w:rPr>
                <w:b/>
                <w:color w:val="auto"/>
              </w:rPr>
            </w:pPr>
            <w:r w:rsidRPr="00866D4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33D93EC8" w14:textId="77777777" w:rsidR="00B752E4" w:rsidRPr="00866D4E" w:rsidRDefault="00B752E4">
            <w:pPr>
              <w:pStyle w:val="FORMDATA"/>
              <w:rPr>
                <w:b/>
                <w:color w:val="auto"/>
              </w:rPr>
            </w:pPr>
            <w:r w:rsidRPr="00866D4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304A57E6" w14:textId="77777777" w:rsidR="00B752E4" w:rsidRPr="00866D4E" w:rsidRDefault="00B752E4">
            <w:pPr>
              <w:pStyle w:val="FORMDATA"/>
              <w:rPr>
                <w:b/>
                <w:color w:val="auto"/>
              </w:rPr>
            </w:pPr>
            <w:r w:rsidRPr="00866D4E">
              <w:rPr>
                <w:b/>
                <w:color w:val="auto"/>
              </w:rPr>
              <w:t>20040601</w:t>
            </w:r>
          </w:p>
        </w:tc>
      </w:tr>
      <w:tr w:rsidR="00B752E4" w:rsidRPr="00866D4E" w14:paraId="4D4D0F54" w14:textId="77777777">
        <w:tc>
          <w:tcPr>
            <w:tcW w:w="2160" w:type="dxa"/>
            <w:tcBorders>
              <w:top w:val="single" w:sz="6" w:space="0" w:color="auto"/>
              <w:left w:val="single" w:sz="6" w:space="0" w:color="auto"/>
              <w:bottom w:val="single" w:sz="6" w:space="0" w:color="auto"/>
              <w:right w:val="single" w:sz="6" w:space="0" w:color="auto"/>
            </w:tcBorders>
          </w:tcPr>
          <w:p w14:paraId="33177C77" w14:textId="77777777" w:rsidR="00B752E4" w:rsidRPr="00866D4E" w:rsidRDefault="00B752E4">
            <w:pPr>
              <w:pStyle w:val="FORMDATA"/>
              <w:rPr>
                <w:b/>
                <w:color w:val="auto"/>
              </w:rPr>
            </w:pPr>
            <w:r w:rsidRPr="00866D4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270EAC76" w14:textId="77777777" w:rsidR="00B752E4" w:rsidRPr="00866D4E" w:rsidRDefault="00B752E4">
            <w:pPr>
              <w:pStyle w:val="FORMDATA"/>
              <w:rPr>
                <w:b/>
                <w:color w:val="auto"/>
              </w:rPr>
            </w:pPr>
            <w:r w:rsidRPr="00866D4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78FAEC6D" w14:textId="77777777" w:rsidR="00B752E4" w:rsidRPr="00866D4E" w:rsidRDefault="00B752E4">
            <w:pPr>
              <w:pStyle w:val="FORMDATA"/>
              <w:rPr>
                <w:b/>
                <w:color w:val="auto"/>
              </w:rPr>
            </w:pPr>
            <w:r w:rsidRPr="00866D4E">
              <w:rPr>
                <w:b/>
                <w:color w:val="auto"/>
              </w:rPr>
              <w:t>MB</w:t>
            </w:r>
          </w:p>
        </w:tc>
      </w:tr>
      <w:tr w:rsidR="00B752E4" w:rsidRPr="00866D4E" w14:paraId="42662F5D" w14:textId="77777777">
        <w:tc>
          <w:tcPr>
            <w:tcW w:w="2160" w:type="dxa"/>
            <w:tcBorders>
              <w:top w:val="single" w:sz="6" w:space="0" w:color="auto"/>
              <w:left w:val="single" w:sz="6" w:space="0" w:color="auto"/>
              <w:bottom w:val="single" w:sz="6" w:space="0" w:color="auto"/>
              <w:right w:val="single" w:sz="6" w:space="0" w:color="auto"/>
            </w:tcBorders>
          </w:tcPr>
          <w:p w14:paraId="2051DB90" w14:textId="77777777" w:rsidR="00B752E4" w:rsidRPr="00866D4E" w:rsidRDefault="00B752E4">
            <w:pPr>
              <w:pStyle w:val="FORMDATA"/>
              <w:rPr>
                <w:b/>
                <w:color w:val="auto"/>
              </w:rPr>
            </w:pPr>
            <w:r w:rsidRPr="00866D4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7F60F92D" w14:textId="77777777" w:rsidR="00B752E4" w:rsidRPr="00866D4E" w:rsidRDefault="00B752E4">
            <w:pPr>
              <w:pStyle w:val="FORMDATA"/>
              <w:rPr>
                <w:b/>
                <w:color w:val="auto"/>
              </w:rPr>
            </w:pPr>
            <w:r w:rsidRPr="00866D4E">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464439B2" w14:textId="77777777" w:rsidR="00B752E4" w:rsidRPr="00866D4E" w:rsidRDefault="00B752E4">
            <w:pPr>
              <w:pStyle w:val="FORMDATA"/>
              <w:rPr>
                <w:b/>
                <w:color w:val="auto"/>
              </w:rPr>
            </w:pPr>
            <w:r w:rsidRPr="00866D4E">
              <w:rPr>
                <w:b/>
                <w:color w:val="auto"/>
              </w:rPr>
              <w:t>C</w:t>
            </w:r>
          </w:p>
        </w:tc>
      </w:tr>
      <w:tr w:rsidR="00B752E4" w:rsidRPr="00866D4E" w14:paraId="0E93803E" w14:textId="77777777">
        <w:tc>
          <w:tcPr>
            <w:tcW w:w="2160" w:type="dxa"/>
            <w:tcBorders>
              <w:top w:val="single" w:sz="6" w:space="0" w:color="auto"/>
              <w:left w:val="single" w:sz="6" w:space="0" w:color="auto"/>
              <w:bottom w:val="single" w:sz="6" w:space="0" w:color="auto"/>
              <w:right w:val="single" w:sz="6" w:space="0" w:color="auto"/>
            </w:tcBorders>
          </w:tcPr>
          <w:p w14:paraId="6533EA7C" w14:textId="77777777" w:rsidR="00B752E4" w:rsidRPr="00866D4E" w:rsidRDefault="00B752E4">
            <w:pPr>
              <w:pStyle w:val="FORMDATA"/>
              <w:rPr>
                <w:b/>
                <w:color w:val="auto"/>
              </w:rPr>
            </w:pPr>
            <w:r w:rsidRPr="00866D4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3B77FE0" w14:textId="77777777" w:rsidR="00B752E4" w:rsidRPr="00866D4E" w:rsidRDefault="00B752E4">
            <w:pPr>
              <w:pStyle w:val="FORMDATA"/>
              <w:rPr>
                <w:b/>
                <w:color w:val="auto"/>
              </w:rPr>
            </w:pPr>
            <w:r w:rsidRPr="00866D4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01B16C47" w14:textId="77777777" w:rsidR="00B752E4" w:rsidRPr="00866D4E" w:rsidRDefault="00B752E4">
            <w:pPr>
              <w:pStyle w:val="FORMDATA"/>
              <w:rPr>
                <w:b/>
                <w:color w:val="auto"/>
              </w:rPr>
            </w:pPr>
            <w:r w:rsidRPr="00866D4E">
              <w:rPr>
                <w:b/>
                <w:color w:val="auto"/>
              </w:rPr>
              <w:t>V</w:t>
            </w:r>
          </w:p>
        </w:tc>
      </w:tr>
      <w:tr w:rsidR="00B752E4" w:rsidRPr="00866D4E" w14:paraId="150B99BE" w14:textId="77777777">
        <w:tc>
          <w:tcPr>
            <w:tcW w:w="2160" w:type="dxa"/>
            <w:tcBorders>
              <w:top w:val="single" w:sz="6" w:space="0" w:color="auto"/>
              <w:left w:val="single" w:sz="6" w:space="0" w:color="auto"/>
              <w:bottom w:val="single" w:sz="6" w:space="0" w:color="auto"/>
              <w:right w:val="single" w:sz="6" w:space="0" w:color="auto"/>
            </w:tcBorders>
          </w:tcPr>
          <w:p w14:paraId="4BAB7097" w14:textId="77777777" w:rsidR="00B752E4" w:rsidRPr="00866D4E" w:rsidRDefault="00B752E4">
            <w:pPr>
              <w:pStyle w:val="FORMDATA"/>
              <w:rPr>
                <w:b/>
                <w:color w:val="auto"/>
              </w:rPr>
            </w:pPr>
            <w:r w:rsidRPr="00866D4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B0B25D4" w14:textId="77777777" w:rsidR="00B752E4" w:rsidRPr="00866D4E" w:rsidRDefault="00B752E4">
            <w:pPr>
              <w:pStyle w:val="FORMDATA"/>
              <w:rPr>
                <w:b/>
                <w:color w:val="auto"/>
              </w:rPr>
            </w:pPr>
            <w:r w:rsidRPr="00866D4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45B6E8BE" w14:textId="77777777" w:rsidR="00B752E4" w:rsidRPr="00866D4E" w:rsidRDefault="00B752E4">
            <w:pPr>
              <w:pStyle w:val="FORMDATA"/>
              <w:rPr>
                <w:b/>
                <w:color w:val="auto"/>
              </w:rPr>
            </w:pPr>
            <w:r w:rsidRPr="00866D4E">
              <w:rPr>
                <w:b/>
                <w:color w:val="auto"/>
              </w:rPr>
              <w:t>9999</w:t>
            </w:r>
          </w:p>
        </w:tc>
      </w:tr>
      <w:tr w:rsidR="00B752E4" w:rsidRPr="00866D4E" w14:paraId="18D5C955" w14:textId="77777777">
        <w:tc>
          <w:tcPr>
            <w:tcW w:w="2160" w:type="dxa"/>
            <w:tcBorders>
              <w:top w:val="single" w:sz="6" w:space="0" w:color="auto"/>
              <w:left w:val="single" w:sz="6" w:space="0" w:color="auto"/>
              <w:bottom w:val="single" w:sz="6" w:space="0" w:color="auto"/>
              <w:right w:val="single" w:sz="6" w:space="0" w:color="auto"/>
            </w:tcBorders>
          </w:tcPr>
          <w:p w14:paraId="7915C3E5" w14:textId="77777777" w:rsidR="00B752E4" w:rsidRPr="00866D4E" w:rsidRDefault="00B752E4">
            <w:pPr>
              <w:pStyle w:val="FORMDATA"/>
              <w:rPr>
                <w:b/>
                <w:color w:val="auto"/>
              </w:rPr>
            </w:pPr>
            <w:r w:rsidRPr="00866D4E">
              <w:rPr>
                <w:b/>
                <w:color w:val="auto"/>
              </w:rPr>
              <w:t>LSO</w:t>
            </w:r>
          </w:p>
        </w:tc>
        <w:tc>
          <w:tcPr>
            <w:tcW w:w="4680" w:type="dxa"/>
            <w:tcBorders>
              <w:top w:val="single" w:sz="6" w:space="0" w:color="auto"/>
              <w:left w:val="single" w:sz="6" w:space="0" w:color="auto"/>
              <w:bottom w:val="single" w:sz="6" w:space="0" w:color="auto"/>
              <w:right w:val="single" w:sz="6" w:space="0" w:color="auto"/>
            </w:tcBorders>
          </w:tcPr>
          <w:p w14:paraId="53091908" w14:textId="77777777" w:rsidR="00B752E4" w:rsidRPr="00866D4E" w:rsidRDefault="00B752E4">
            <w:pPr>
              <w:pStyle w:val="FORMDATA"/>
              <w:rPr>
                <w:b/>
                <w:color w:val="auto"/>
              </w:rPr>
            </w:pPr>
            <w:r w:rsidRPr="00866D4E">
              <w:rPr>
                <w:b/>
                <w:color w:val="auto"/>
              </w:rPr>
              <w:t>Local Serving Office</w:t>
            </w:r>
          </w:p>
        </w:tc>
        <w:tc>
          <w:tcPr>
            <w:tcW w:w="2430" w:type="dxa"/>
            <w:tcBorders>
              <w:top w:val="single" w:sz="6" w:space="0" w:color="auto"/>
              <w:left w:val="single" w:sz="6" w:space="0" w:color="auto"/>
              <w:bottom w:val="single" w:sz="6" w:space="0" w:color="auto"/>
              <w:right w:val="single" w:sz="6" w:space="0" w:color="auto"/>
            </w:tcBorders>
          </w:tcPr>
          <w:p w14:paraId="1F123707" w14:textId="77777777" w:rsidR="00B752E4" w:rsidRPr="00866D4E" w:rsidRDefault="00B752E4">
            <w:pPr>
              <w:pStyle w:val="FORMDATA"/>
              <w:rPr>
                <w:b/>
                <w:color w:val="auto"/>
              </w:rPr>
            </w:pPr>
            <w:r w:rsidRPr="00866D4E">
              <w:rPr>
                <w:b/>
                <w:color w:val="auto"/>
              </w:rPr>
              <w:t>305294</w:t>
            </w:r>
          </w:p>
        </w:tc>
      </w:tr>
      <w:tr w:rsidR="00B752E4" w:rsidRPr="00866D4E" w14:paraId="3231B042" w14:textId="77777777">
        <w:tc>
          <w:tcPr>
            <w:tcW w:w="2160" w:type="dxa"/>
            <w:tcBorders>
              <w:top w:val="single" w:sz="6" w:space="0" w:color="auto"/>
              <w:left w:val="single" w:sz="6" w:space="0" w:color="auto"/>
              <w:bottom w:val="single" w:sz="6" w:space="0" w:color="auto"/>
              <w:right w:val="single" w:sz="6" w:space="0" w:color="auto"/>
            </w:tcBorders>
          </w:tcPr>
          <w:p w14:paraId="5C9987C9" w14:textId="77777777" w:rsidR="00B752E4" w:rsidRPr="00866D4E" w:rsidRDefault="00B752E4">
            <w:pPr>
              <w:pStyle w:val="FORMDATA"/>
              <w:rPr>
                <w:b/>
                <w:color w:val="auto"/>
              </w:rPr>
            </w:pPr>
            <w:r w:rsidRPr="00866D4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08FB15EC" w14:textId="77777777" w:rsidR="00B752E4" w:rsidRPr="00866D4E" w:rsidRDefault="00B752E4">
            <w:pPr>
              <w:pStyle w:val="FORMDATA"/>
              <w:rPr>
                <w:b/>
                <w:color w:val="auto"/>
              </w:rPr>
            </w:pPr>
            <w:r w:rsidRPr="00866D4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2384A16E" w14:textId="77777777" w:rsidR="00B752E4" w:rsidRPr="00866D4E" w:rsidRDefault="00B752E4">
            <w:pPr>
              <w:pStyle w:val="FORMDATA"/>
              <w:rPr>
                <w:b/>
                <w:color w:val="auto"/>
              </w:rPr>
            </w:pPr>
            <w:r w:rsidRPr="00866D4E">
              <w:rPr>
                <w:b/>
                <w:color w:val="auto"/>
              </w:rPr>
              <w:t>1BMR</w:t>
            </w:r>
          </w:p>
        </w:tc>
      </w:tr>
      <w:tr w:rsidR="00B752E4" w:rsidRPr="00866D4E" w14:paraId="2F4E0DF5" w14:textId="77777777">
        <w:tc>
          <w:tcPr>
            <w:tcW w:w="2160" w:type="dxa"/>
            <w:tcBorders>
              <w:top w:val="single" w:sz="6" w:space="0" w:color="auto"/>
              <w:left w:val="single" w:sz="6" w:space="0" w:color="auto"/>
              <w:bottom w:val="single" w:sz="6" w:space="0" w:color="auto"/>
              <w:right w:val="single" w:sz="6" w:space="0" w:color="auto"/>
            </w:tcBorders>
          </w:tcPr>
          <w:p w14:paraId="3743AFC4" w14:textId="77777777" w:rsidR="00B752E4" w:rsidRPr="00866D4E" w:rsidRDefault="00B752E4">
            <w:pPr>
              <w:pStyle w:val="FORMDATA"/>
              <w:rPr>
                <w:b/>
                <w:color w:val="auto"/>
              </w:rPr>
            </w:pPr>
            <w:r w:rsidRPr="00866D4E">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3ABAB93C" w14:textId="77777777" w:rsidR="00B752E4" w:rsidRPr="00866D4E" w:rsidRDefault="00B752E4">
            <w:pPr>
              <w:pStyle w:val="FORMDATA"/>
              <w:rPr>
                <w:b/>
                <w:color w:val="auto"/>
              </w:rPr>
            </w:pPr>
            <w:r w:rsidRPr="00866D4E">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28611421" w14:textId="77777777" w:rsidR="00B752E4" w:rsidRPr="00866D4E" w:rsidRDefault="00B752E4">
            <w:pPr>
              <w:pStyle w:val="FORMDATA"/>
              <w:rPr>
                <w:b/>
                <w:color w:val="auto"/>
              </w:rPr>
            </w:pPr>
            <w:r w:rsidRPr="00866D4E">
              <w:rPr>
                <w:b/>
                <w:color w:val="auto"/>
              </w:rPr>
              <w:t>L</w:t>
            </w:r>
          </w:p>
        </w:tc>
      </w:tr>
      <w:tr w:rsidR="00B752E4" w:rsidRPr="00866D4E" w14:paraId="4A1A270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07A2CEB" w14:textId="77777777" w:rsidR="00B752E4" w:rsidRPr="00866D4E" w:rsidRDefault="00B752E4">
            <w:pPr>
              <w:pStyle w:val="Heading4"/>
              <w:rPr>
                <w:b/>
                <w:i w:val="0"/>
              </w:rPr>
            </w:pPr>
            <w:r w:rsidRPr="00866D4E">
              <w:rPr>
                <w:b/>
                <w:i w:val="0"/>
              </w:rPr>
              <w:t>Billing Section</w:t>
            </w:r>
          </w:p>
        </w:tc>
      </w:tr>
      <w:tr w:rsidR="00B752E4" w:rsidRPr="00866D4E" w14:paraId="5B6C1016" w14:textId="77777777">
        <w:tc>
          <w:tcPr>
            <w:tcW w:w="2160" w:type="dxa"/>
            <w:tcBorders>
              <w:top w:val="single" w:sz="6" w:space="0" w:color="auto"/>
              <w:left w:val="single" w:sz="6" w:space="0" w:color="auto"/>
              <w:bottom w:val="single" w:sz="6" w:space="0" w:color="auto"/>
              <w:right w:val="single" w:sz="6" w:space="0" w:color="auto"/>
            </w:tcBorders>
          </w:tcPr>
          <w:p w14:paraId="685955AB" w14:textId="77777777" w:rsidR="00B752E4" w:rsidRPr="00866D4E" w:rsidRDefault="00B752E4">
            <w:pPr>
              <w:pStyle w:val="FORMDATA"/>
              <w:rPr>
                <w:b/>
                <w:color w:val="auto"/>
              </w:rPr>
            </w:pPr>
            <w:r w:rsidRPr="00866D4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46387E8D" w14:textId="77777777" w:rsidR="00B752E4" w:rsidRPr="00866D4E" w:rsidRDefault="00B752E4">
            <w:pPr>
              <w:pStyle w:val="FORMDATA"/>
              <w:rPr>
                <w:b/>
                <w:color w:val="auto"/>
              </w:rPr>
            </w:pPr>
            <w:r w:rsidRPr="00866D4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005BC39D" w14:textId="77777777" w:rsidR="00B752E4" w:rsidRPr="00866D4E" w:rsidRDefault="00B752E4">
            <w:pPr>
              <w:pStyle w:val="FORMDATA"/>
              <w:rPr>
                <w:b/>
                <w:color w:val="auto"/>
                <w:lang w:val="fr-FR"/>
              </w:rPr>
            </w:pPr>
            <w:r w:rsidRPr="00866D4E">
              <w:rPr>
                <w:b/>
                <w:color w:val="auto"/>
                <w:lang w:val="fr-FR"/>
              </w:rPr>
              <w:t>305Q886621621</w:t>
            </w:r>
          </w:p>
        </w:tc>
      </w:tr>
      <w:tr w:rsidR="00B752E4" w:rsidRPr="00866D4E" w14:paraId="571F363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BB202B8" w14:textId="77777777" w:rsidR="00B752E4" w:rsidRPr="00866D4E" w:rsidRDefault="00B752E4">
            <w:pPr>
              <w:pStyle w:val="Heading4"/>
              <w:rPr>
                <w:b/>
                <w:i w:val="0"/>
              </w:rPr>
            </w:pPr>
            <w:r w:rsidRPr="00866D4E">
              <w:rPr>
                <w:b/>
                <w:i w:val="0"/>
              </w:rPr>
              <w:t>Contact Section</w:t>
            </w:r>
          </w:p>
        </w:tc>
      </w:tr>
      <w:tr w:rsidR="00B752E4" w:rsidRPr="00866D4E" w14:paraId="3AC171F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36EDE79" w14:textId="77777777" w:rsidR="00B752E4" w:rsidRPr="00866D4E" w:rsidRDefault="00B752E4">
            <w:pPr>
              <w:pStyle w:val="FORMDATA"/>
              <w:rPr>
                <w:b/>
                <w:color w:val="auto"/>
              </w:rPr>
            </w:pPr>
            <w:r w:rsidRPr="00866D4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F59BEA5" w14:textId="77777777" w:rsidR="00B752E4" w:rsidRPr="00866D4E" w:rsidRDefault="00B752E4">
            <w:pPr>
              <w:pStyle w:val="FORMDATA"/>
              <w:rPr>
                <w:b/>
                <w:color w:val="auto"/>
              </w:rPr>
            </w:pPr>
            <w:r w:rsidRPr="00866D4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0F38EFE" w14:textId="77777777" w:rsidR="00B752E4" w:rsidRPr="00866D4E" w:rsidRDefault="00B752E4">
            <w:pPr>
              <w:pStyle w:val="FORMDATA"/>
              <w:rPr>
                <w:b/>
                <w:color w:val="auto"/>
              </w:rPr>
            </w:pPr>
            <w:r w:rsidRPr="00866D4E">
              <w:rPr>
                <w:b/>
                <w:color w:val="auto"/>
              </w:rPr>
              <w:t>Bojangles</w:t>
            </w:r>
          </w:p>
        </w:tc>
      </w:tr>
      <w:tr w:rsidR="00B752E4" w:rsidRPr="00866D4E" w14:paraId="583A90A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A3D62A7" w14:textId="77777777" w:rsidR="00B752E4" w:rsidRPr="00866D4E" w:rsidRDefault="00B752E4">
            <w:pPr>
              <w:pStyle w:val="FORMDATA"/>
              <w:rPr>
                <w:b/>
                <w:color w:val="auto"/>
              </w:rPr>
            </w:pPr>
            <w:r w:rsidRPr="00866D4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FFE5F50" w14:textId="77777777" w:rsidR="00B752E4" w:rsidRPr="00866D4E" w:rsidRDefault="00B752E4">
            <w:pPr>
              <w:pStyle w:val="FORMDATA"/>
              <w:rPr>
                <w:b/>
                <w:color w:val="auto"/>
              </w:rPr>
            </w:pPr>
            <w:r w:rsidRPr="00866D4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C9B2DD8" w14:textId="77777777" w:rsidR="00B752E4" w:rsidRPr="00866D4E" w:rsidRDefault="00B752E4">
            <w:pPr>
              <w:pStyle w:val="FORMDATA"/>
              <w:rPr>
                <w:b/>
                <w:color w:val="auto"/>
              </w:rPr>
            </w:pPr>
            <w:r w:rsidRPr="00866D4E">
              <w:rPr>
                <w:b/>
                <w:color w:val="auto"/>
              </w:rPr>
              <w:t>8884448888</w:t>
            </w:r>
          </w:p>
        </w:tc>
      </w:tr>
      <w:tr w:rsidR="00B752E4" w:rsidRPr="00866D4E" w14:paraId="365426F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9CB7689" w14:textId="77777777" w:rsidR="00B752E4" w:rsidRPr="00866D4E" w:rsidRDefault="00B752E4">
            <w:pPr>
              <w:pStyle w:val="FORMDATA"/>
              <w:rPr>
                <w:b/>
                <w:color w:val="auto"/>
              </w:rPr>
            </w:pPr>
            <w:r w:rsidRPr="00866D4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D8F3DE2" w14:textId="77777777" w:rsidR="00B752E4" w:rsidRPr="00866D4E" w:rsidRDefault="00B752E4">
            <w:pPr>
              <w:pStyle w:val="FORMDATA"/>
              <w:rPr>
                <w:b/>
                <w:color w:val="auto"/>
              </w:rPr>
            </w:pPr>
            <w:r w:rsidRPr="00866D4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B45F852"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64E924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6704DA" w14:textId="77777777" w:rsidR="00B752E4" w:rsidRPr="00866D4E" w:rsidRDefault="00B752E4">
            <w:pPr>
              <w:pStyle w:val="FORMDATA"/>
              <w:rPr>
                <w:b/>
                <w:color w:val="auto"/>
                <w:lang w:val="fr-FR"/>
              </w:rPr>
            </w:pPr>
            <w:r w:rsidRPr="00866D4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C321175" w14:textId="77777777" w:rsidR="00B752E4" w:rsidRPr="00866D4E" w:rsidRDefault="00B752E4">
            <w:pPr>
              <w:pStyle w:val="FORMDATA"/>
              <w:rPr>
                <w:b/>
                <w:color w:val="auto"/>
                <w:lang w:val="fr-FR"/>
              </w:rPr>
            </w:pPr>
            <w:r w:rsidRPr="00866D4E">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7D4B5C8" w14:textId="77777777" w:rsidR="00B752E4" w:rsidRPr="00866D4E" w:rsidRDefault="00B752E4">
            <w:pPr>
              <w:pStyle w:val="FORMDATA"/>
              <w:rPr>
                <w:b/>
                <w:color w:val="auto"/>
              </w:rPr>
            </w:pPr>
            <w:r w:rsidRPr="00866D4E">
              <w:rPr>
                <w:b/>
                <w:color w:val="auto"/>
              </w:rPr>
              <w:t>Bugs Bunny</w:t>
            </w:r>
          </w:p>
        </w:tc>
      </w:tr>
      <w:tr w:rsidR="00B752E4" w:rsidRPr="00866D4E" w14:paraId="21255C7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F4F42E0" w14:textId="77777777" w:rsidR="00B752E4" w:rsidRPr="00866D4E" w:rsidRDefault="00B752E4">
            <w:pPr>
              <w:pStyle w:val="FORMDATA"/>
              <w:rPr>
                <w:b/>
                <w:color w:val="auto"/>
              </w:rPr>
            </w:pPr>
            <w:r w:rsidRPr="00866D4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C58056" w14:textId="77777777" w:rsidR="00B752E4" w:rsidRPr="00866D4E" w:rsidRDefault="00B752E4">
            <w:pPr>
              <w:pStyle w:val="FORMDATA"/>
              <w:rPr>
                <w:b/>
                <w:color w:val="auto"/>
              </w:rPr>
            </w:pPr>
            <w:r w:rsidRPr="00866D4E">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9D951D5" w14:textId="77777777" w:rsidR="00B752E4" w:rsidRPr="00866D4E" w:rsidRDefault="00B752E4">
            <w:pPr>
              <w:pStyle w:val="FORMDATA"/>
              <w:rPr>
                <w:b/>
                <w:color w:val="auto"/>
              </w:rPr>
            </w:pPr>
            <w:r w:rsidRPr="00866D4E">
              <w:rPr>
                <w:b/>
                <w:color w:val="auto"/>
              </w:rPr>
              <w:t>4041114444</w:t>
            </w:r>
          </w:p>
        </w:tc>
      </w:tr>
      <w:tr w:rsidR="00B752E4" w:rsidRPr="00866D4E" w14:paraId="55087D0C"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1599727"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678DA2B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1B212F2"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5E008C8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A8D173" w14:textId="77777777" w:rsidR="00B752E4" w:rsidRPr="00866D4E" w:rsidRDefault="00B752E4">
            <w:pPr>
              <w:pStyle w:val="FORMDATA"/>
              <w:rPr>
                <w:b/>
                <w:color w:val="auto"/>
              </w:rPr>
            </w:pPr>
            <w:r w:rsidRPr="00866D4E">
              <w:rPr>
                <w:b/>
                <w:color w:val="auto"/>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7809BC" w14:textId="77777777" w:rsidR="00B752E4" w:rsidRPr="00866D4E" w:rsidRDefault="00B752E4">
            <w:pPr>
              <w:pStyle w:val="FORMDATA"/>
              <w:rPr>
                <w:b/>
                <w:color w:val="auto"/>
              </w:rPr>
            </w:pPr>
            <w:r w:rsidRPr="00866D4E">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1A4CC8" w14:textId="77777777" w:rsidR="00B752E4" w:rsidRPr="00866D4E" w:rsidRDefault="00B752E4">
            <w:pPr>
              <w:pStyle w:val="FORMDATA"/>
              <w:rPr>
                <w:b/>
                <w:color w:val="auto"/>
              </w:rPr>
            </w:pPr>
            <w:r w:rsidRPr="00866D4E">
              <w:rPr>
                <w:b/>
                <w:color w:val="auto"/>
              </w:rPr>
              <w:t>A</w:t>
            </w:r>
          </w:p>
        </w:tc>
      </w:tr>
      <w:tr w:rsidR="00B752E4" w:rsidRPr="00866D4E" w14:paraId="1DCBEFB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61C7BF3" w14:textId="77777777" w:rsidR="00B752E4" w:rsidRPr="00866D4E" w:rsidRDefault="00B752E4">
            <w:pPr>
              <w:pStyle w:val="Heading4"/>
              <w:rPr>
                <w:b/>
                <w:i w:val="0"/>
              </w:rPr>
            </w:pPr>
            <w:r w:rsidRPr="00866D4E">
              <w:rPr>
                <w:b/>
                <w:i w:val="0"/>
              </w:rPr>
              <w:t>Bill Section</w:t>
            </w:r>
          </w:p>
        </w:tc>
      </w:tr>
      <w:tr w:rsidR="00B752E4" w:rsidRPr="00866D4E" w14:paraId="1B21009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3B93D64" w14:textId="77777777" w:rsidR="00B752E4" w:rsidRPr="00866D4E" w:rsidRDefault="00B752E4">
            <w:pPr>
              <w:pStyle w:val="FORMDATA"/>
              <w:rPr>
                <w:b/>
                <w:color w:val="auto"/>
              </w:rPr>
            </w:pPr>
            <w:r w:rsidRPr="00866D4E">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474F859" w14:textId="77777777" w:rsidR="00B752E4" w:rsidRPr="00866D4E" w:rsidRDefault="00B752E4">
            <w:pPr>
              <w:pStyle w:val="FORMDATA"/>
              <w:rPr>
                <w:b/>
                <w:color w:val="auto"/>
              </w:rPr>
            </w:pPr>
            <w:r w:rsidRPr="00866D4E">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668520F" w14:textId="77777777" w:rsidR="00B752E4" w:rsidRPr="00866D4E" w:rsidRDefault="00B752E4">
            <w:pPr>
              <w:pStyle w:val="FORMDATA"/>
              <w:rPr>
                <w:b/>
                <w:color w:val="auto"/>
              </w:rPr>
            </w:pPr>
            <w:r w:rsidRPr="00866D4E">
              <w:rPr>
                <w:b/>
                <w:color w:val="auto"/>
              </w:rPr>
              <w:t>3052943426</w:t>
            </w:r>
          </w:p>
        </w:tc>
      </w:tr>
      <w:tr w:rsidR="00B752E4" w:rsidRPr="00866D4E" w14:paraId="5E3C1EF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C204D23" w14:textId="77777777" w:rsidR="00B752E4" w:rsidRPr="00866D4E" w:rsidRDefault="00B752E4">
            <w:pPr>
              <w:pStyle w:val="BodyText"/>
              <w:rPr>
                <w:color w:val="auto"/>
              </w:rPr>
            </w:pPr>
            <w:r w:rsidRPr="00866D4E">
              <w:rPr>
                <w:rFonts w:ascii="Arial" w:hAnsi="Arial" w:cs="Arial"/>
                <w:iCs/>
                <w:color w:val="auto"/>
              </w:rPr>
              <w:t>PS  FORM</w:t>
            </w:r>
          </w:p>
        </w:tc>
      </w:tr>
      <w:tr w:rsidR="00B752E4" w:rsidRPr="00866D4E" w14:paraId="262235CC"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37CCF1C"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866D4E" w14:paraId="043C7AC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97697AC" w14:textId="77777777" w:rsidR="00B752E4" w:rsidRPr="00866D4E" w:rsidRDefault="00B752E4">
            <w:pPr>
              <w:pStyle w:val="FORMDATA"/>
              <w:rPr>
                <w:b/>
                <w:color w:val="auto"/>
                <w:lang w:val="fr-FR"/>
              </w:rPr>
            </w:pPr>
            <w:r w:rsidRPr="00866D4E">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25A55CAE" w14:textId="77777777" w:rsidR="00B752E4" w:rsidRPr="00866D4E" w:rsidRDefault="00B752E4">
            <w:pPr>
              <w:pStyle w:val="FORMDATA"/>
              <w:rPr>
                <w:b/>
                <w:color w:val="auto"/>
                <w:lang w:val="fr-FR"/>
              </w:rPr>
            </w:pPr>
            <w:r w:rsidRPr="00866D4E">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53E145B8" w14:textId="77777777" w:rsidR="00B752E4" w:rsidRPr="00866D4E" w:rsidRDefault="00B752E4">
            <w:pPr>
              <w:pStyle w:val="FORMDATA"/>
              <w:rPr>
                <w:b/>
                <w:color w:val="auto"/>
              </w:rPr>
            </w:pPr>
            <w:r w:rsidRPr="00866D4E">
              <w:rPr>
                <w:b/>
                <w:color w:val="auto"/>
              </w:rPr>
              <w:t>001</w:t>
            </w:r>
          </w:p>
        </w:tc>
      </w:tr>
      <w:tr w:rsidR="00B752E4" w:rsidRPr="00866D4E" w14:paraId="35F44C8B"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F3E594B" w14:textId="77777777" w:rsidR="00B752E4" w:rsidRPr="00866D4E" w:rsidRDefault="00B752E4">
            <w:pPr>
              <w:pStyle w:val="Heading5"/>
              <w:rPr>
                <w:color w:val="auto"/>
              </w:rPr>
            </w:pPr>
            <w:r w:rsidRPr="00866D4E">
              <w:rPr>
                <w:color w:val="auto"/>
              </w:rPr>
              <w:t>Service Details Section</w:t>
            </w:r>
          </w:p>
        </w:tc>
      </w:tr>
      <w:tr w:rsidR="00B752E4" w:rsidRPr="00866D4E" w14:paraId="3B9B385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29301B"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F27842D"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A06A2AB" w14:textId="77777777" w:rsidR="00B752E4" w:rsidRPr="00866D4E" w:rsidRDefault="00B752E4">
            <w:pPr>
              <w:pStyle w:val="FORMDATA"/>
              <w:rPr>
                <w:b/>
                <w:color w:val="auto"/>
              </w:rPr>
            </w:pPr>
            <w:r w:rsidRPr="00866D4E">
              <w:rPr>
                <w:b/>
                <w:color w:val="auto"/>
              </w:rPr>
              <w:t>00001</w:t>
            </w:r>
          </w:p>
        </w:tc>
      </w:tr>
      <w:tr w:rsidR="00B752E4" w:rsidRPr="00866D4E" w14:paraId="44D5656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CCC25C3"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ED1755E"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54907495" w14:textId="77777777" w:rsidR="00B752E4" w:rsidRPr="00866D4E" w:rsidRDefault="00B752E4">
            <w:pPr>
              <w:pStyle w:val="FORMDATA"/>
              <w:rPr>
                <w:b/>
                <w:color w:val="auto"/>
              </w:rPr>
            </w:pPr>
            <w:r w:rsidRPr="00866D4E">
              <w:rPr>
                <w:b/>
                <w:color w:val="auto"/>
              </w:rPr>
              <w:t>V</w:t>
            </w:r>
          </w:p>
        </w:tc>
      </w:tr>
      <w:tr w:rsidR="00B752E4" w:rsidRPr="00866D4E" w14:paraId="5630E6C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99EE745"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701B2246"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5BFEB9F6" w14:textId="77777777" w:rsidR="00B752E4" w:rsidRPr="00866D4E" w:rsidRDefault="00B752E4">
            <w:pPr>
              <w:pStyle w:val="FORMDATA"/>
              <w:rPr>
                <w:b/>
                <w:color w:val="auto"/>
              </w:rPr>
            </w:pPr>
            <w:r w:rsidRPr="00866D4E">
              <w:rPr>
                <w:b/>
                <w:color w:val="auto"/>
              </w:rPr>
              <w:t>3052943426</w:t>
            </w:r>
          </w:p>
        </w:tc>
      </w:tr>
      <w:tr w:rsidR="00B752E4" w:rsidRPr="00866D4E" w14:paraId="6931E66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13883D" w14:textId="77777777" w:rsidR="00B752E4" w:rsidRPr="00866D4E" w:rsidRDefault="00B752E4">
            <w:pPr>
              <w:pStyle w:val="FORMDATA"/>
              <w:rPr>
                <w:b/>
                <w:color w:val="auto"/>
              </w:rPr>
            </w:pPr>
            <w:r w:rsidRPr="00866D4E">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615E5B5C" w14:textId="77777777" w:rsidR="00B752E4" w:rsidRPr="00866D4E" w:rsidRDefault="00B752E4">
            <w:pPr>
              <w:pStyle w:val="FORMDATA"/>
              <w:rPr>
                <w:b/>
                <w:color w:val="auto"/>
              </w:rPr>
            </w:pPr>
            <w:r w:rsidRPr="00866D4E">
              <w:rPr>
                <w:b/>
                <w:color w:val="auto"/>
              </w:rPr>
              <w:t>Line Class of Service</w:t>
            </w:r>
          </w:p>
        </w:tc>
        <w:tc>
          <w:tcPr>
            <w:tcW w:w="2430" w:type="dxa"/>
            <w:tcBorders>
              <w:top w:val="single" w:sz="6" w:space="0" w:color="auto"/>
              <w:left w:val="single" w:sz="6" w:space="0" w:color="auto"/>
              <w:bottom w:val="single" w:sz="6" w:space="0" w:color="auto"/>
              <w:right w:val="single" w:sz="6" w:space="0" w:color="auto"/>
            </w:tcBorders>
          </w:tcPr>
          <w:p w14:paraId="7BE3B208" w14:textId="77777777" w:rsidR="00B752E4" w:rsidRPr="00866D4E" w:rsidRDefault="00B752E4">
            <w:pPr>
              <w:pStyle w:val="FORMDATA"/>
              <w:rPr>
                <w:b/>
                <w:color w:val="auto"/>
              </w:rPr>
            </w:pPr>
            <w:r w:rsidRPr="00866D4E">
              <w:rPr>
                <w:b/>
                <w:color w:val="auto"/>
              </w:rPr>
              <w:t>UERLC</w:t>
            </w:r>
          </w:p>
        </w:tc>
      </w:tr>
      <w:tr w:rsidR="00B752E4" w:rsidRPr="00866D4E" w14:paraId="1CB4B8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A60BCE2"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C3AFE2C"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E35B02E" w14:textId="77777777" w:rsidR="00B752E4" w:rsidRPr="00866D4E" w:rsidRDefault="00B752E4">
            <w:pPr>
              <w:pStyle w:val="FORMDATA"/>
              <w:rPr>
                <w:b/>
                <w:color w:val="auto"/>
              </w:rPr>
            </w:pPr>
            <w:r w:rsidRPr="00866D4E">
              <w:rPr>
                <w:b/>
                <w:color w:val="auto"/>
              </w:rPr>
              <w:t>N</w:t>
            </w:r>
          </w:p>
        </w:tc>
      </w:tr>
      <w:tr w:rsidR="00B752E4" w:rsidRPr="00866D4E" w14:paraId="03C16EE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C1777B1"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B57B60B"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3EEF7753" w14:textId="77777777" w:rsidR="00B752E4" w:rsidRPr="00866D4E" w:rsidRDefault="00B752E4">
            <w:pPr>
              <w:pStyle w:val="FORMDATA"/>
              <w:rPr>
                <w:b/>
                <w:color w:val="auto"/>
              </w:rPr>
            </w:pPr>
            <w:r w:rsidRPr="00866D4E">
              <w:rPr>
                <w:b/>
                <w:color w:val="auto"/>
              </w:rPr>
              <w:t>UERLC</w:t>
            </w:r>
          </w:p>
        </w:tc>
      </w:tr>
      <w:tr w:rsidR="00B752E4" w:rsidRPr="00866D4E" w14:paraId="593BE6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C7DC19" w14:textId="77777777" w:rsidR="00B752E4" w:rsidRPr="00866D4E" w:rsidRDefault="00B752E4">
            <w:pPr>
              <w:pStyle w:val="FORMDATA"/>
              <w:rPr>
                <w:b/>
                <w:color w:val="auto"/>
              </w:rPr>
            </w:pPr>
            <w:r w:rsidRPr="00866D4E">
              <w:rPr>
                <w:b/>
                <w:color w:val="auto"/>
              </w:rPr>
              <w:t>FEATURE DETAIL</w:t>
            </w:r>
          </w:p>
        </w:tc>
        <w:tc>
          <w:tcPr>
            <w:tcW w:w="4680" w:type="dxa"/>
            <w:tcBorders>
              <w:top w:val="single" w:sz="6" w:space="0" w:color="auto"/>
              <w:left w:val="single" w:sz="6" w:space="0" w:color="auto"/>
              <w:bottom w:val="single" w:sz="6" w:space="0" w:color="auto"/>
              <w:right w:val="single" w:sz="6" w:space="0" w:color="auto"/>
            </w:tcBorders>
          </w:tcPr>
          <w:p w14:paraId="4453788F" w14:textId="77777777" w:rsidR="00B752E4" w:rsidRPr="00866D4E" w:rsidRDefault="00B752E4">
            <w:pPr>
              <w:pStyle w:val="FORMDATA"/>
              <w:rPr>
                <w:b/>
                <w:color w:val="auto"/>
              </w:rPr>
            </w:pPr>
            <w:r w:rsidRPr="00866D4E">
              <w:rPr>
                <w:b/>
                <w:color w:val="auto"/>
              </w:rPr>
              <w:t>Feature Detail</w:t>
            </w:r>
          </w:p>
        </w:tc>
        <w:tc>
          <w:tcPr>
            <w:tcW w:w="2430" w:type="dxa"/>
            <w:tcBorders>
              <w:top w:val="single" w:sz="6" w:space="0" w:color="auto"/>
              <w:left w:val="single" w:sz="6" w:space="0" w:color="auto"/>
              <w:bottom w:val="single" w:sz="6" w:space="0" w:color="auto"/>
              <w:right w:val="single" w:sz="6" w:space="0" w:color="auto"/>
            </w:tcBorders>
          </w:tcPr>
          <w:p w14:paraId="5144D8BF" w14:textId="77777777" w:rsidR="00B752E4" w:rsidRPr="00866D4E" w:rsidRDefault="00B752E4">
            <w:pPr>
              <w:pStyle w:val="FORMDATA"/>
              <w:rPr>
                <w:b/>
                <w:color w:val="auto"/>
              </w:rPr>
            </w:pPr>
            <w:r w:rsidRPr="00866D4E">
              <w:rPr>
                <w:b/>
                <w:color w:val="auto"/>
              </w:rPr>
              <w:t>/SFG 345/CFN 3055557777</w:t>
            </w:r>
          </w:p>
        </w:tc>
      </w:tr>
    </w:tbl>
    <w:p w14:paraId="69FB82C0" w14:textId="77777777" w:rsidR="00E60911" w:rsidRPr="00866D4E" w:rsidRDefault="00E60911">
      <w:pPr>
        <w:rPr>
          <w:b/>
          <w:bCs/>
        </w:rPr>
      </w:pPr>
    </w:p>
    <w:p w14:paraId="70D3F77C" w14:textId="77777777" w:rsidR="007A1F83" w:rsidRPr="00866D4E" w:rsidRDefault="007A1F83">
      <w:pPr>
        <w:pStyle w:val="TCtxtTAG"/>
        <w:rPr>
          <w:bCs/>
          <w:sz w:val="24"/>
        </w:rPr>
      </w:pPr>
    </w:p>
    <w:p w14:paraId="0ECA33EE" w14:textId="77777777" w:rsidR="007A1F83" w:rsidRPr="00866D4E" w:rsidRDefault="007A1F83">
      <w:pPr>
        <w:pStyle w:val="TCtxtTAG"/>
        <w:rPr>
          <w:bCs/>
          <w:sz w:val="24"/>
        </w:rPr>
      </w:pPr>
    </w:p>
    <w:p w14:paraId="7E36E9E1" w14:textId="77777777" w:rsidR="00EB6538" w:rsidRPr="00C1435D" w:rsidRDefault="00EB6538" w:rsidP="00EB6538">
      <w:r w:rsidRPr="00C1435D">
        <w:t>XML INPUT:</w:t>
      </w:r>
    </w:p>
    <w:p w14:paraId="1BB75454" w14:textId="77777777" w:rsidR="00EB6538" w:rsidRPr="00C1435D" w:rsidRDefault="00EB6538" w:rsidP="00EB6538"/>
    <w:p w14:paraId="0CB94CFE" w14:textId="77777777" w:rsidR="00EB6538" w:rsidRPr="00C1435D" w:rsidRDefault="00EB6538" w:rsidP="00EB6538">
      <w:pPr>
        <w:ind w:hanging="480"/>
      </w:pPr>
      <w:hyperlink r:id="rId1073" w:anchor="#" w:history="1">
        <w:r w:rsidRPr="00C1435D">
          <w:rPr>
            <w:rStyle w:val="Hyperlink"/>
            <w:b/>
            <w:bCs/>
            <w:color w:val="FF0000"/>
          </w:rPr>
          <w:t>-</w:t>
        </w:r>
      </w:hyperlink>
      <w:r w:rsidRPr="00C1435D">
        <w:t xml:space="preserve"> </w:t>
      </w:r>
      <w:r w:rsidRPr="00C1435D">
        <w:rPr>
          <w:rStyle w:val="m1"/>
        </w:rPr>
        <w:t>&lt;</w:t>
      </w:r>
      <w:r w:rsidRPr="00C1435D">
        <w:rPr>
          <w:rStyle w:val="t1"/>
        </w:rPr>
        <w:t>order:LSR_ORD_REQ</w:t>
      </w:r>
      <w:r w:rsidRPr="00C1435D">
        <w:rPr>
          <w:rStyle w:val="m1"/>
        </w:rPr>
        <w:t>&gt;</w:t>
      </w:r>
    </w:p>
    <w:p w14:paraId="3BCB6718" w14:textId="77777777" w:rsidR="00EB6538" w:rsidRPr="00C1435D" w:rsidRDefault="00EB6538" w:rsidP="00EB6538">
      <w:pPr>
        <w:ind w:hanging="480"/>
      </w:pPr>
      <w:hyperlink r:id="rId1074" w:anchor="#" w:history="1">
        <w:r w:rsidRPr="00C1435D">
          <w:rPr>
            <w:rStyle w:val="Hyperlink"/>
            <w:b/>
            <w:bCs/>
            <w:color w:val="FF0000"/>
          </w:rPr>
          <w:t>-</w:t>
        </w:r>
      </w:hyperlink>
      <w:r w:rsidRPr="00C1435D">
        <w:t xml:space="preserve"> </w:t>
      </w:r>
      <w:r w:rsidRPr="00C1435D">
        <w:rPr>
          <w:rStyle w:val="m1"/>
        </w:rPr>
        <w:t>&lt;</w:t>
      </w:r>
      <w:r w:rsidRPr="00C1435D">
        <w:rPr>
          <w:rStyle w:val="t1"/>
        </w:rPr>
        <w:t>order:HDR</w:t>
      </w:r>
      <w:r w:rsidRPr="00C1435D">
        <w:rPr>
          <w:rStyle w:val="m1"/>
        </w:rPr>
        <w:t>&gt;</w:t>
      </w:r>
    </w:p>
    <w:p w14:paraId="053ECDC0"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order:CCNA</w:t>
      </w:r>
      <w:r w:rsidRPr="00C1435D">
        <w:rPr>
          <w:rStyle w:val="m1"/>
        </w:rPr>
        <w:t>&gt;</w:t>
      </w:r>
      <w:r w:rsidRPr="00C1435D">
        <w:rPr>
          <w:rStyle w:val="tx1"/>
        </w:rPr>
        <w:t>ZXL</w:t>
      </w:r>
      <w:r w:rsidRPr="00C1435D">
        <w:rPr>
          <w:rStyle w:val="m1"/>
        </w:rPr>
        <w:t>&lt;/</w:t>
      </w:r>
      <w:r w:rsidRPr="00C1435D">
        <w:rPr>
          <w:rStyle w:val="t1"/>
        </w:rPr>
        <w:t>order:CCNA</w:t>
      </w:r>
      <w:r w:rsidRPr="00C1435D">
        <w:rPr>
          <w:rStyle w:val="m1"/>
        </w:rPr>
        <w:t>&gt;</w:t>
      </w:r>
      <w:r w:rsidRPr="00C1435D">
        <w:t xml:space="preserve"> </w:t>
      </w:r>
    </w:p>
    <w:p w14:paraId="556803E8"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order:MSG_TIMESTAMP</w:t>
      </w:r>
      <w:r w:rsidRPr="00C1435D">
        <w:rPr>
          <w:rStyle w:val="m1"/>
        </w:rPr>
        <w:t>&gt;</w:t>
      </w:r>
      <w:r w:rsidRPr="00C1435D">
        <w:rPr>
          <w:rStyle w:val="tx1"/>
        </w:rPr>
        <w:t>2009-07-07T09:39:42-05:00</w:t>
      </w:r>
      <w:r w:rsidRPr="00C1435D">
        <w:rPr>
          <w:rStyle w:val="m1"/>
        </w:rPr>
        <w:t>&lt;/</w:t>
      </w:r>
      <w:r w:rsidRPr="00C1435D">
        <w:rPr>
          <w:rStyle w:val="t1"/>
        </w:rPr>
        <w:t>order:MSG_TIMESTAMP</w:t>
      </w:r>
      <w:r w:rsidRPr="00C1435D">
        <w:rPr>
          <w:rStyle w:val="m1"/>
        </w:rPr>
        <w:t>&gt;</w:t>
      </w:r>
      <w:r w:rsidRPr="00C1435D">
        <w:t xml:space="preserve"> </w:t>
      </w:r>
    </w:p>
    <w:p w14:paraId="126ACE39"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order:PON</w:t>
      </w:r>
      <w:r w:rsidRPr="00C1435D">
        <w:rPr>
          <w:rStyle w:val="m1"/>
        </w:rPr>
        <w:t>&gt;</w:t>
      </w:r>
      <w:r w:rsidRPr="00C1435D">
        <w:rPr>
          <w:rStyle w:val="tx1"/>
        </w:rPr>
        <w:t>CVT0M049R31DC</w:t>
      </w:r>
      <w:r w:rsidRPr="00C1435D">
        <w:rPr>
          <w:rStyle w:val="m1"/>
        </w:rPr>
        <w:t>&lt;/</w:t>
      </w:r>
      <w:r w:rsidRPr="00C1435D">
        <w:rPr>
          <w:rStyle w:val="t1"/>
        </w:rPr>
        <w:t>order:PON</w:t>
      </w:r>
      <w:r w:rsidRPr="00C1435D">
        <w:rPr>
          <w:rStyle w:val="m1"/>
        </w:rPr>
        <w:t>&gt;</w:t>
      </w:r>
      <w:r w:rsidRPr="00C1435D">
        <w:t xml:space="preserve"> </w:t>
      </w:r>
    </w:p>
    <w:p w14:paraId="26762C9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order:VER</w:t>
      </w:r>
      <w:r w:rsidRPr="00C1435D">
        <w:rPr>
          <w:rStyle w:val="m1"/>
        </w:rPr>
        <w:t>&gt;</w:t>
      </w:r>
      <w:r w:rsidRPr="00C1435D">
        <w:rPr>
          <w:rStyle w:val="tx1"/>
        </w:rPr>
        <w:t>00</w:t>
      </w:r>
      <w:r w:rsidRPr="00C1435D">
        <w:rPr>
          <w:rStyle w:val="m1"/>
        </w:rPr>
        <w:t>&lt;/</w:t>
      </w:r>
      <w:r w:rsidRPr="00C1435D">
        <w:rPr>
          <w:rStyle w:val="t1"/>
        </w:rPr>
        <w:t>order:VER</w:t>
      </w:r>
      <w:r w:rsidRPr="00C1435D">
        <w:rPr>
          <w:rStyle w:val="m1"/>
        </w:rPr>
        <w:t>&gt;</w:t>
      </w:r>
      <w:r w:rsidRPr="00C1435D">
        <w:t xml:space="preserve"> </w:t>
      </w:r>
    </w:p>
    <w:p w14:paraId="1E9A3697"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order:ATN</w:t>
      </w:r>
      <w:r w:rsidRPr="00C1435D">
        <w:rPr>
          <w:rStyle w:val="m1"/>
        </w:rPr>
        <w:t>&gt;</w:t>
      </w:r>
      <w:r w:rsidRPr="00C1435D">
        <w:rPr>
          <w:rStyle w:val="tx1"/>
        </w:rPr>
        <w:t>3052943426</w:t>
      </w:r>
      <w:r w:rsidRPr="00C1435D">
        <w:rPr>
          <w:rStyle w:val="m1"/>
        </w:rPr>
        <w:t>&lt;/</w:t>
      </w:r>
      <w:r w:rsidRPr="00C1435D">
        <w:rPr>
          <w:rStyle w:val="t1"/>
        </w:rPr>
        <w:t>order:ATN</w:t>
      </w:r>
      <w:r w:rsidRPr="00C1435D">
        <w:rPr>
          <w:rStyle w:val="m1"/>
        </w:rPr>
        <w:t>&gt;</w:t>
      </w:r>
      <w:r w:rsidRPr="00C1435D">
        <w:t xml:space="preserve"> </w:t>
      </w:r>
    </w:p>
    <w:p w14:paraId="1D2CF123"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order:RVER</w:t>
      </w:r>
      <w:r w:rsidRPr="00C1435D">
        <w:rPr>
          <w:rStyle w:val="m1"/>
        </w:rPr>
        <w:t>&gt;</w:t>
      </w:r>
      <w:r w:rsidRPr="00C1435D">
        <w:rPr>
          <w:rStyle w:val="tx1"/>
        </w:rPr>
        <w:t>10.05</w:t>
      </w:r>
      <w:r w:rsidRPr="00C1435D">
        <w:rPr>
          <w:rStyle w:val="m1"/>
        </w:rPr>
        <w:t>&lt;/</w:t>
      </w:r>
      <w:r w:rsidRPr="00C1435D">
        <w:rPr>
          <w:rStyle w:val="t1"/>
        </w:rPr>
        <w:t>order:RVER</w:t>
      </w:r>
      <w:r w:rsidRPr="00C1435D">
        <w:rPr>
          <w:rStyle w:val="m1"/>
        </w:rPr>
        <w:t>&gt;</w:t>
      </w:r>
      <w:r w:rsidRPr="00C1435D">
        <w:t xml:space="preserve"> </w:t>
      </w:r>
    </w:p>
    <w:p w14:paraId="602B7A9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order:CC</w:t>
      </w:r>
      <w:r w:rsidRPr="00C1435D">
        <w:rPr>
          <w:rStyle w:val="m1"/>
        </w:rPr>
        <w:t>&gt;</w:t>
      </w:r>
      <w:r w:rsidRPr="00C1435D">
        <w:rPr>
          <w:rStyle w:val="tx1"/>
        </w:rPr>
        <w:t>9999</w:t>
      </w:r>
      <w:r w:rsidRPr="00C1435D">
        <w:rPr>
          <w:rStyle w:val="m1"/>
        </w:rPr>
        <w:t>&lt;/</w:t>
      </w:r>
      <w:r w:rsidRPr="00C1435D">
        <w:rPr>
          <w:rStyle w:val="t1"/>
        </w:rPr>
        <w:t>order:CC</w:t>
      </w:r>
      <w:r w:rsidRPr="00C1435D">
        <w:rPr>
          <w:rStyle w:val="m1"/>
        </w:rPr>
        <w:t>&gt;</w:t>
      </w:r>
      <w:r w:rsidRPr="00C1435D">
        <w:t xml:space="preserve"> </w:t>
      </w:r>
    </w:p>
    <w:p w14:paraId="7F0BF45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order:STATE</w:t>
      </w:r>
      <w:r w:rsidRPr="00C1435D">
        <w:rPr>
          <w:rStyle w:val="m1"/>
        </w:rPr>
        <w:t>&gt;</w:t>
      </w:r>
      <w:r w:rsidRPr="00C1435D">
        <w:rPr>
          <w:rStyle w:val="tx1"/>
        </w:rPr>
        <w:t>FL</w:t>
      </w:r>
      <w:r w:rsidRPr="00C1435D">
        <w:rPr>
          <w:rStyle w:val="m1"/>
        </w:rPr>
        <w:t>&lt;/</w:t>
      </w:r>
      <w:r w:rsidRPr="00C1435D">
        <w:rPr>
          <w:rStyle w:val="t1"/>
        </w:rPr>
        <w:t>order:STATE</w:t>
      </w:r>
      <w:r w:rsidRPr="00C1435D">
        <w:rPr>
          <w:rStyle w:val="m1"/>
        </w:rPr>
        <w:t>&gt;</w:t>
      </w:r>
      <w:r w:rsidRPr="00C1435D">
        <w:t xml:space="preserve"> </w:t>
      </w:r>
    </w:p>
    <w:p w14:paraId="08AA5C05"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order:DTSENT</w:t>
      </w:r>
      <w:r w:rsidRPr="00C1435D">
        <w:rPr>
          <w:rStyle w:val="m1"/>
        </w:rPr>
        <w:t>&gt;</w:t>
      </w:r>
      <w:r w:rsidRPr="00C1435D">
        <w:rPr>
          <w:rStyle w:val="tx1"/>
        </w:rPr>
        <w:t>200907070939AM</w:t>
      </w:r>
      <w:r w:rsidRPr="00C1435D">
        <w:rPr>
          <w:rStyle w:val="m1"/>
        </w:rPr>
        <w:t>&lt;/</w:t>
      </w:r>
      <w:r w:rsidRPr="00C1435D">
        <w:rPr>
          <w:rStyle w:val="t1"/>
        </w:rPr>
        <w:t>order:DTSENT</w:t>
      </w:r>
      <w:r w:rsidRPr="00C1435D">
        <w:rPr>
          <w:rStyle w:val="m1"/>
        </w:rPr>
        <w:t>&gt;</w:t>
      </w:r>
      <w:r w:rsidRPr="00C1435D">
        <w:t xml:space="preserve"> </w:t>
      </w:r>
    </w:p>
    <w:p w14:paraId="0A98E331"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order:HDR</w:t>
      </w:r>
      <w:r w:rsidRPr="00C1435D">
        <w:rPr>
          <w:rStyle w:val="m1"/>
        </w:rPr>
        <w:t>&gt;</w:t>
      </w:r>
    </w:p>
    <w:p w14:paraId="26508B32" w14:textId="77777777" w:rsidR="00EB6538" w:rsidRPr="00C1435D" w:rsidRDefault="00EB6538" w:rsidP="00EB6538">
      <w:pPr>
        <w:ind w:hanging="480"/>
      </w:pPr>
      <w:hyperlink r:id="rId1075" w:anchor="#" w:history="1">
        <w:r w:rsidRPr="00C1435D">
          <w:rPr>
            <w:rStyle w:val="Hyperlink"/>
            <w:b/>
            <w:bCs/>
            <w:color w:val="FF0000"/>
          </w:rPr>
          <w:t>-</w:t>
        </w:r>
      </w:hyperlink>
      <w:r w:rsidRPr="00C1435D">
        <w:t xml:space="preserve"> </w:t>
      </w:r>
      <w:r w:rsidRPr="00C1435D">
        <w:rPr>
          <w:rStyle w:val="m1"/>
        </w:rPr>
        <w:t>&lt;</w:t>
      </w:r>
      <w:r w:rsidRPr="00C1435D">
        <w:rPr>
          <w:rStyle w:val="t1"/>
        </w:rPr>
        <w:t>order:LSR</w:t>
      </w:r>
      <w:r w:rsidRPr="00C1435D">
        <w:rPr>
          <w:rStyle w:val="m1"/>
        </w:rPr>
        <w:t>&gt;</w:t>
      </w:r>
    </w:p>
    <w:p w14:paraId="7AF8C012" w14:textId="77777777" w:rsidR="00EB6538" w:rsidRPr="00C1435D" w:rsidRDefault="00EB6538" w:rsidP="00EB6538">
      <w:pPr>
        <w:ind w:hanging="480"/>
      </w:pPr>
      <w:hyperlink r:id="rId1076" w:anchor="#" w:history="1">
        <w:r w:rsidRPr="00C1435D">
          <w:rPr>
            <w:rStyle w:val="Hyperlink"/>
            <w:b/>
            <w:bCs/>
            <w:color w:val="FF0000"/>
          </w:rPr>
          <w:t>-</w:t>
        </w:r>
      </w:hyperlink>
      <w:r w:rsidRPr="00C1435D">
        <w:t xml:space="preserve"> </w:t>
      </w:r>
      <w:r w:rsidRPr="00C1435D">
        <w:rPr>
          <w:rStyle w:val="m1"/>
        </w:rPr>
        <w:t>&lt;</w:t>
      </w:r>
      <w:r w:rsidRPr="00C1435D">
        <w:rPr>
          <w:rStyle w:val="t1"/>
        </w:rPr>
        <w:t>order:LSR_ADMIN</w:t>
      </w:r>
      <w:r w:rsidRPr="00C1435D">
        <w:rPr>
          <w:rStyle w:val="m1"/>
        </w:rPr>
        <w:t>&gt;</w:t>
      </w:r>
    </w:p>
    <w:p w14:paraId="33ED7A9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order:SC</w:t>
      </w:r>
      <w:r w:rsidRPr="00C1435D">
        <w:rPr>
          <w:rStyle w:val="m1"/>
        </w:rPr>
        <w:t>&gt;</w:t>
      </w:r>
      <w:r w:rsidRPr="00C1435D">
        <w:rPr>
          <w:rStyle w:val="tx1"/>
        </w:rPr>
        <w:t>LCSC</w:t>
      </w:r>
      <w:r w:rsidRPr="00C1435D">
        <w:rPr>
          <w:rStyle w:val="m1"/>
        </w:rPr>
        <w:t>&lt;/</w:t>
      </w:r>
      <w:r w:rsidRPr="00C1435D">
        <w:rPr>
          <w:rStyle w:val="t1"/>
        </w:rPr>
        <w:t>order:SC</w:t>
      </w:r>
      <w:r w:rsidRPr="00C1435D">
        <w:rPr>
          <w:rStyle w:val="m1"/>
        </w:rPr>
        <w:t>&gt;</w:t>
      </w:r>
      <w:r w:rsidRPr="00C1435D">
        <w:t xml:space="preserve"> </w:t>
      </w:r>
    </w:p>
    <w:p w14:paraId="3885871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order:PROJECT</w:t>
      </w:r>
      <w:r w:rsidRPr="00C1435D">
        <w:rPr>
          <w:rStyle w:val="m1"/>
        </w:rPr>
        <w:t>&gt;</w:t>
      </w:r>
      <w:r w:rsidRPr="00C1435D">
        <w:rPr>
          <w:rStyle w:val="tx1"/>
        </w:rPr>
        <w:t>CAVENOBILL</w:t>
      </w:r>
      <w:r w:rsidRPr="00C1435D">
        <w:rPr>
          <w:rStyle w:val="m1"/>
        </w:rPr>
        <w:t>&lt;/</w:t>
      </w:r>
      <w:r w:rsidRPr="00C1435D">
        <w:rPr>
          <w:rStyle w:val="t1"/>
        </w:rPr>
        <w:t>order:PROJECT</w:t>
      </w:r>
      <w:r w:rsidRPr="00C1435D">
        <w:rPr>
          <w:rStyle w:val="m1"/>
        </w:rPr>
        <w:t>&gt;</w:t>
      </w:r>
      <w:r w:rsidRPr="00C1435D">
        <w:t xml:space="preserve"> </w:t>
      </w:r>
    </w:p>
    <w:p w14:paraId="759D5892"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order:REQTYP</w:t>
      </w:r>
      <w:r w:rsidRPr="00C1435D">
        <w:rPr>
          <w:rStyle w:val="m1"/>
        </w:rPr>
        <w:t>&gt;</w:t>
      </w:r>
      <w:r w:rsidRPr="00C1435D">
        <w:rPr>
          <w:rStyle w:val="tx1"/>
        </w:rPr>
        <w:t>MB</w:t>
      </w:r>
      <w:r w:rsidRPr="00C1435D">
        <w:rPr>
          <w:rStyle w:val="m1"/>
        </w:rPr>
        <w:t>&lt;/</w:t>
      </w:r>
      <w:r w:rsidRPr="00C1435D">
        <w:rPr>
          <w:rStyle w:val="t1"/>
        </w:rPr>
        <w:t>order:REQTYP</w:t>
      </w:r>
      <w:r w:rsidRPr="00C1435D">
        <w:rPr>
          <w:rStyle w:val="m1"/>
        </w:rPr>
        <w:t>&gt;</w:t>
      </w:r>
      <w:r w:rsidRPr="00C1435D">
        <w:t xml:space="preserve"> </w:t>
      </w:r>
    </w:p>
    <w:p w14:paraId="305BCE9A"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order:ACT</w:t>
      </w:r>
      <w:r w:rsidRPr="00C1435D">
        <w:rPr>
          <w:rStyle w:val="m1"/>
        </w:rPr>
        <w:t>&gt;</w:t>
      </w:r>
      <w:r w:rsidRPr="00C1435D">
        <w:rPr>
          <w:rStyle w:val="tx1"/>
        </w:rPr>
        <w:t>V</w:t>
      </w:r>
      <w:r w:rsidRPr="00C1435D">
        <w:rPr>
          <w:rStyle w:val="m1"/>
        </w:rPr>
        <w:t>&lt;/</w:t>
      </w:r>
      <w:r w:rsidRPr="00C1435D">
        <w:rPr>
          <w:rStyle w:val="t1"/>
        </w:rPr>
        <w:t>order:ACT</w:t>
      </w:r>
      <w:r w:rsidRPr="00C1435D">
        <w:rPr>
          <w:rStyle w:val="m1"/>
        </w:rPr>
        <w:t>&gt;</w:t>
      </w:r>
      <w:r w:rsidRPr="00C1435D">
        <w:t xml:space="preserve"> </w:t>
      </w:r>
    </w:p>
    <w:p w14:paraId="4D11C3A2" w14:textId="77777777" w:rsidR="00EB6538" w:rsidRPr="008C51B0" w:rsidRDefault="00EB6538" w:rsidP="00EB6538">
      <w:pPr>
        <w:ind w:hanging="480"/>
        <w:rPr>
          <w:lang w:val="es-ES"/>
        </w:rPr>
      </w:pPr>
      <w:r w:rsidRPr="00C1435D">
        <w:rPr>
          <w:rStyle w:val="b1"/>
        </w:rPr>
        <w:t> </w:t>
      </w:r>
      <w:r w:rsidRPr="00C1435D">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14:paraId="3D8B07F3" w14:textId="77777777" w:rsidR="00EB6538" w:rsidRPr="00C1435D" w:rsidRDefault="00EB6538" w:rsidP="00EB6538">
      <w:pPr>
        <w:ind w:hanging="480"/>
      </w:pPr>
      <w:hyperlink r:id="rId1077" w:anchor="#" w:history="1">
        <w:r w:rsidRPr="00C1435D">
          <w:rPr>
            <w:rStyle w:val="Hyperlink"/>
            <w:b/>
            <w:bCs/>
            <w:color w:val="FF0000"/>
          </w:rPr>
          <w:t>-</w:t>
        </w:r>
      </w:hyperlink>
      <w:r w:rsidRPr="00C1435D">
        <w:t xml:space="preserve"> </w:t>
      </w:r>
      <w:r w:rsidRPr="00C1435D">
        <w:rPr>
          <w:rStyle w:val="m1"/>
        </w:rPr>
        <w:t>&lt;</w:t>
      </w:r>
      <w:r w:rsidRPr="00C1435D">
        <w:rPr>
          <w:rStyle w:val="t1"/>
        </w:rPr>
        <w:t>order:AUTHORIZATION</w:t>
      </w:r>
      <w:r w:rsidRPr="00C1435D">
        <w:rPr>
          <w:rStyle w:val="m1"/>
        </w:rPr>
        <w:t>&gt;</w:t>
      </w:r>
    </w:p>
    <w:p w14:paraId="19BCD6E9"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order:TOS</w:t>
      </w:r>
      <w:r w:rsidRPr="00C1435D">
        <w:rPr>
          <w:rStyle w:val="m1"/>
        </w:rPr>
        <w:t>&gt;</w:t>
      </w:r>
      <w:r w:rsidRPr="00C1435D">
        <w:rPr>
          <w:rStyle w:val="tx1"/>
        </w:rPr>
        <w:t>1BMR</w:t>
      </w:r>
      <w:r w:rsidRPr="00C1435D">
        <w:rPr>
          <w:rStyle w:val="m1"/>
        </w:rPr>
        <w:t>&lt;/</w:t>
      </w:r>
      <w:r w:rsidRPr="00C1435D">
        <w:rPr>
          <w:rStyle w:val="t1"/>
        </w:rPr>
        <w:t>order:TOS</w:t>
      </w:r>
      <w:r w:rsidRPr="00C1435D">
        <w:rPr>
          <w:rStyle w:val="m1"/>
        </w:rPr>
        <w:t>&gt;</w:t>
      </w:r>
      <w:r w:rsidRPr="00C1435D">
        <w:t xml:space="preserve"> </w:t>
      </w:r>
    </w:p>
    <w:p w14:paraId="7C8D761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order:DDD</w:t>
      </w:r>
      <w:r w:rsidRPr="00C1435D">
        <w:rPr>
          <w:rStyle w:val="m1"/>
        </w:rPr>
        <w:t>&gt;</w:t>
      </w:r>
      <w:r w:rsidRPr="00C1435D">
        <w:rPr>
          <w:rStyle w:val="tx1"/>
        </w:rPr>
        <w:t>20091204</w:t>
      </w:r>
      <w:r w:rsidRPr="00C1435D">
        <w:rPr>
          <w:rStyle w:val="m1"/>
        </w:rPr>
        <w:t>&lt;/</w:t>
      </w:r>
      <w:r w:rsidRPr="00C1435D">
        <w:rPr>
          <w:rStyle w:val="t1"/>
        </w:rPr>
        <w:t>order:DDD</w:t>
      </w:r>
      <w:r w:rsidRPr="00C1435D">
        <w:rPr>
          <w:rStyle w:val="m1"/>
        </w:rPr>
        <w:t>&gt;</w:t>
      </w:r>
      <w:r w:rsidRPr="00C1435D">
        <w:t xml:space="preserve"> </w:t>
      </w:r>
    </w:p>
    <w:p w14:paraId="59F9560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order:PORTTYP</w:t>
      </w:r>
      <w:r w:rsidRPr="00C1435D">
        <w:rPr>
          <w:rStyle w:val="m1"/>
        </w:rPr>
        <w:t>&gt;</w:t>
      </w:r>
      <w:r w:rsidRPr="00C1435D">
        <w:rPr>
          <w:rStyle w:val="tx1"/>
        </w:rPr>
        <w:t>L</w:t>
      </w:r>
      <w:r w:rsidRPr="00C1435D">
        <w:rPr>
          <w:rStyle w:val="m1"/>
        </w:rPr>
        <w:t>&lt;/</w:t>
      </w:r>
      <w:r w:rsidRPr="00C1435D">
        <w:rPr>
          <w:rStyle w:val="t1"/>
        </w:rPr>
        <w:t>order:PORTTYP</w:t>
      </w:r>
      <w:r w:rsidRPr="00C1435D">
        <w:rPr>
          <w:rStyle w:val="m1"/>
        </w:rPr>
        <w:t>&gt;</w:t>
      </w:r>
      <w:r w:rsidRPr="00C1435D">
        <w:t xml:space="preserve"> </w:t>
      </w:r>
    </w:p>
    <w:p w14:paraId="4D674C59"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order:LSO</w:t>
      </w:r>
      <w:r w:rsidRPr="00C1435D">
        <w:rPr>
          <w:rStyle w:val="m1"/>
        </w:rPr>
        <w:t>&gt;</w:t>
      </w:r>
      <w:r w:rsidRPr="00C1435D">
        <w:rPr>
          <w:rStyle w:val="tx1"/>
        </w:rPr>
        <w:t>305294</w:t>
      </w:r>
      <w:r w:rsidRPr="00C1435D">
        <w:rPr>
          <w:rStyle w:val="m1"/>
        </w:rPr>
        <w:t>&lt;/</w:t>
      </w:r>
      <w:r w:rsidRPr="00C1435D">
        <w:rPr>
          <w:rStyle w:val="t1"/>
        </w:rPr>
        <w:t>order:LSO</w:t>
      </w:r>
      <w:r w:rsidRPr="00C1435D">
        <w:rPr>
          <w:rStyle w:val="m1"/>
        </w:rPr>
        <w:t>&gt;</w:t>
      </w:r>
      <w:r w:rsidRPr="00C1435D">
        <w:t xml:space="preserve"> </w:t>
      </w:r>
    </w:p>
    <w:p w14:paraId="0EE8D671"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order:AUTHORIZATION</w:t>
      </w:r>
      <w:r w:rsidRPr="00C1435D">
        <w:rPr>
          <w:rStyle w:val="m1"/>
        </w:rPr>
        <w:t>&gt;</w:t>
      </w:r>
    </w:p>
    <w:p w14:paraId="157753F1"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order:LSR_ADMIN</w:t>
      </w:r>
      <w:r w:rsidRPr="00C1435D">
        <w:rPr>
          <w:rStyle w:val="m1"/>
        </w:rPr>
        <w:t>&gt;</w:t>
      </w:r>
    </w:p>
    <w:p w14:paraId="1DDC0272" w14:textId="77777777" w:rsidR="00EB6538" w:rsidRPr="00C1435D" w:rsidRDefault="00EB6538" w:rsidP="00EB6538">
      <w:pPr>
        <w:ind w:hanging="480"/>
      </w:pPr>
      <w:hyperlink r:id="rId1078" w:anchor="#" w:history="1">
        <w:r w:rsidRPr="00C1435D">
          <w:rPr>
            <w:rStyle w:val="Hyperlink"/>
            <w:b/>
            <w:bCs/>
            <w:color w:val="FF0000"/>
          </w:rPr>
          <w:t>-</w:t>
        </w:r>
      </w:hyperlink>
      <w:r w:rsidRPr="00C1435D">
        <w:t xml:space="preserve"> </w:t>
      </w:r>
      <w:r w:rsidRPr="00C1435D">
        <w:rPr>
          <w:rStyle w:val="m1"/>
        </w:rPr>
        <w:t>&lt;</w:t>
      </w:r>
      <w:r w:rsidRPr="00C1435D">
        <w:rPr>
          <w:rStyle w:val="t1"/>
        </w:rPr>
        <w:t>order:LSR_BILL</w:t>
      </w:r>
      <w:r w:rsidRPr="00C1435D">
        <w:rPr>
          <w:rStyle w:val="m1"/>
        </w:rPr>
        <w:t>&gt;</w:t>
      </w:r>
    </w:p>
    <w:p w14:paraId="1C56843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order:BAN1</w:t>
      </w:r>
      <w:r w:rsidRPr="00C1435D">
        <w:rPr>
          <w:rStyle w:val="m1"/>
        </w:rPr>
        <w:t>&gt;</w:t>
      </w:r>
      <w:r w:rsidRPr="00C1435D">
        <w:rPr>
          <w:rStyle w:val="tx1"/>
        </w:rPr>
        <w:t>305Q886621621</w:t>
      </w:r>
      <w:r w:rsidRPr="00C1435D">
        <w:rPr>
          <w:rStyle w:val="m1"/>
        </w:rPr>
        <w:t>&lt;/</w:t>
      </w:r>
      <w:r w:rsidRPr="00C1435D">
        <w:rPr>
          <w:rStyle w:val="t1"/>
        </w:rPr>
        <w:t>order:BAN1</w:t>
      </w:r>
      <w:r w:rsidRPr="00C1435D">
        <w:rPr>
          <w:rStyle w:val="m1"/>
        </w:rPr>
        <w:t>&gt;</w:t>
      </w:r>
      <w:r w:rsidRPr="00C1435D">
        <w:t xml:space="preserve"> </w:t>
      </w:r>
    </w:p>
    <w:p w14:paraId="3E1BF42C"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order:LSR_BILL</w:t>
      </w:r>
      <w:r w:rsidRPr="00C1435D">
        <w:rPr>
          <w:rStyle w:val="m1"/>
        </w:rPr>
        <w:t>&gt;</w:t>
      </w:r>
    </w:p>
    <w:p w14:paraId="517317EC" w14:textId="77777777" w:rsidR="00EB6538" w:rsidRPr="00C1435D" w:rsidRDefault="00EB6538" w:rsidP="00EB6538">
      <w:pPr>
        <w:ind w:hanging="480"/>
      </w:pPr>
      <w:hyperlink r:id="rId1079" w:anchor="#" w:history="1">
        <w:r w:rsidRPr="00C1435D">
          <w:rPr>
            <w:rStyle w:val="Hyperlink"/>
            <w:b/>
            <w:bCs/>
            <w:color w:val="FF0000"/>
          </w:rPr>
          <w:t>-</w:t>
        </w:r>
      </w:hyperlink>
      <w:r w:rsidRPr="00C1435D">
        <w:t xml:space="preserve"> </w:t>
      </w:r>
      <w:r w:rsidRPr="00C1435D">
        <w:rPr>
          <w:rStyle w:val="m1"/>
        </w:rPr>
        <w:t>&lt;</w:t>
      </w:r>
      <w:r w:rsidRPr="00C1435D">
        <w:rPr>
          <w:rStyle w:val="t1"/>
        </w:rPr>
        <w:t>order:CONTACT</w:t>
      </w:r>
      <w:r w:rsidRPr="00C1435D">
        <w:rPr>
          <w:rStyle w:val="m1"/>
        </w:rPr>
        <w:t>&gt;</w:t>
      </w:r>
    </w:p>
    <w:p w14:paraId="47698DB4"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order:INIT</w:t>
      </w:r>
      <w:r w:rsidRPr="00C1435D">
        <w:rPr>
          <w:rStyle w:val="m1"/>
        </w:rPr>
        <w:t>&gt;</w:t>
      </w:r>
      <w:r w:rsidRPr="00C1435D">
        <w:rPr>
          <w:rStyle w:val="tx1"/>
        </w:rPr>
        <w:t>Bojangles</w:t>
      </w:r>
      <w:r w:rsidRPr="00C1435D">
        <w:rPr>
          <w:rStyle w:val="m1"/>
        </w:rPr>
        <w:t>&lt;/</w:t>
      </w:r>
      <w:r w:rsidRPr="00C1435D">
        <w:rPr>
          <w:rStyle w:val="t1"/>
        </w:rPr>
        <w:t>order:INIT</w:t>
      </w:r>
      <w:r w:rsidRPr="00C1435D">
        <w:rPr>
          <w:rStyle w:val="m1"/>
        </w:rPr>
        <w:t>&gt;</w:t>
      </w:r>
      <w:r w:rsidRPr="00C1435D">
        <w:t xml:space="preserve"> </w:t>
      </w:r>
    </w:p>
    <w:p w14:paraId="376E0B7B"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order:INIT_TEL_NO</w:t>
      </w:r>
      <w:r w:rsidRPr="00C1435D">
        <w:rPr>
          <w:rStyle w:val="m1"/>
        </w:rPr>
        <w:t>&gt;</w:t>
      </w:r>
      <w:r w:rsidRPr="00C1435D">
        <w:rPr>
          <w:rStyle w:val="tx1"/>
        </w:rPr>
        <w:t>8884448888</w:t>
      </w:r>
      <w:r w:rsidRPr="00C1435D">
        <w:rPr>
          <w:rStyle w:val="m1"/>
        </w:rPr>
        <w:t>&lt;/</w:t>
      </w:r>
      <w:r w:rsidRPr="00C1435D">
        <w:rPr>
          <w:rStyle w:val="t1"/>
        </w:rPr>
        <w:t>order:INIT_TEL_NO</w:t>
      </w:r>
      <w:r w:rsidRPr="00C1435D">
        <w:rPr>
          <w:rStyle w:val="m1"/>
        </w:rPr>
        <w:t>&gt;</w:t>
      </w:r>
      <w:r w:rsidRPr="00C1435D">
        <w:t xml:space="preserve"> </w:t>
      </w:r>
    </w:p>
    <w:p w14:paraId="13BB4667"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order:INIT_FAX_NO</w:t>
      </w:r>
      <w:r w:rsidRPr="00C1435D">
        <w:rPr>
          <w:rStyle w:val="m1"/>
        </w:rPr>
        <w:t>&gt;</w:t>
      </w:r>
      <w:r w:rsidRPr="00C1435D">
        <w:rPr>
          <w:rStyle w:val="tx1"/>
        </w:rPr>
        <w:t>4448884444</w:t>
      </w:r>
      <w:r w:rsidRPr="00C1435D">
        <w:rPr>
          <w:rStyle w:val="m1"/>
        </w:rPr>
        <w:t>&lt;/</w:t>
      </w:r>
      <w:r w:rsidRPr="00C1435D">
        <w:rPr>
          <w:rStyle w:val="t1"/>
        </w:rPr>
        <w:t>order:INIT_FAX_NO</w:t>
      </w:r>
      <w:r w:rsidRPr="00C1435D">
        <w:rPr>
          <w:rStyle w:val="m1"/>
        </w:rPr>
        <w:t>&gt;</w:t>
      </w:r>
      <w:r w:rsidRPr="00C1435D">
        <w:t xml:space="preserve"> </w:t>
      </w:r>
    </w:p>
    <w:p w14:paraId="1288934B" w14:textId="77777777" w:rsidR="00EB6538" w:rsidRPr="008C51B0" w:rsidRDefault="00EB6538" w:rsidP="00EB6538">
      <w:pPr>
        <w:ind w:hanging="480"/>
        <w:rPr>
          <w:lang w:val="es-ES"/>
        </w:rPr>
      </w:pPr>
      <w:r w:rsidRPr="00C1435D">
        <w:rPr>
          <w:rStyle w:val="b1"/>
        </w:rPr>
        <w:t> </w:t>
      </w:r>
      <w:r w:rsidRPr="00C1435D">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Bugs Bunny</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14:paraId="1C876EBA" w14:textId="77777777" w:rsidR="00EB6538" w:rsidRPr="008C51B0" w:rsidRDefault="00EB6538" w:rsidP="00EB6538">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4041114444</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12AF9E2E" w14:textId="77777777" w:rsidR="00EB6538" w:rsidRPr="00C1435D" w:rsidRDefault="00EB6538" w:rsidP="00EB6538">
      <w:pPr>
        <w:ind w:hanging="240"/>
      </w:pPr>
      <w:r w:rsidRPr="008C51B0">
        <w:rPr>
          <w:rStyle w:val="b1"/>
          <w:lang w:val="es-ES"/>
        </w:rPr>
        <w:t> </w:t>
      </w:r>
      <w:r w:rsidRPr="008C51B0">
        <w:rPr>
          <w:lang w:val="es-ES"/>
        </w:rPr>
        <w:t xml:space="preserve"> </w:t>
      </w:r>
      <w:r w:rsidRPr="00C1435D">
        <w:rPr>
          <w:rStyle w:val="m1"/>
        </w:rPr>
        <w:t>&lt;/</w:t>
      </w:r>
      <w:r w:rsidRPr="00C1435D">
        <w:rPr>
          <w:rStyle w:val="t1"/>
        </w:rPr>
        <w:t>order:CONTACT</w:t>
      </w:r>
      <w:r w:rsidRPr="00C1435D">
        <w:rPr>
          <w:rStyle w:val="m1"/>
        </w:rPr>
        <w:t>&gt;</w:t>
      </w:r>
    </w:p>
    <w:p w14:paraId="7653FE8F"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order:LSR</w:t>
      </w:r>
      <w:r w:rsidRPr="00C1435D">
        <w:rPr>
          <w:rStyle w:val="m1"/>
        </w:rPr>
        <w:t>&gt;</w:t>
      </w:r>
    </w:p>
    <w:p w14:paraId="0F59A877" w14:textId="77777777" w:rsidR="00EB6538" w:rsidRPr="00C1435D" w:rsidRDefault="00EB6538" w:rsidP="00EB6538">
      <w:pPr>
        <w:ind w:hanging="480"/>
      </w:pPr>
      <w:hyperlink r:id="rId1080" w:anchor="#" w:history="1">
        <w:r w:rsidRPr="00C1435D">
          <w:rPr>
            <w:rStyle w:val="Hyperlink"/>
            <w:b/>
            <w:bCs/>
            <w:color w:val="FF0000"/>
          </w:rPr>
          <w:t>-</w:t>
        </w:r>
      </w:hyperlink>
      <w:r w:rsidRPr="00C1435D">
        <w:t xml:space="preserve"> </w:t>
      </w:r>
      <w:r w:rsidRPr="00C1435D">
        <w:rPr>
          <w:rStyle w:val="m1"/>
        </w:rPr>
        <w:t>&lt;</w:t>
      </w:r>
      <w:r w:rsidRPr="00C1435D">
        <w:rPr>
          <w:rStyle w:val="t1"/>
        </w:rPr>
        <w:t>order:EU</w:t>
      </w:r>
      <w:r w:rsidRPr="00C1435D">
        <w:rPr>
          <w:rStyle w:val="m1"/>
        </w:rPr>
        <w:t>&gt;</w:t>
      </w:r>
    </w:p>
    <w:p w14:paraId="7DA0A216" w14:textId="77777777" w:rsidR="00EB6538" w:rsidRPr="00C1435D" w:rsidRDefault="00EB6538" w:rsidP="00EB6538">
      <w:pPr>
        <w:ind w:hanging="480"/>
      </w:pPr>
      <w:hyperlink r:id="rId1081" w:anchor="#" w:history="1">
        <w:r w:rsidRPr="00C1435D">
          <w:rPr>
            <w:rStyle w:val="Hyperlink"/>
            <w:b/>
            <w:bCs/>
            <w:color w:val="FF0000"/>
          </w:rPr>
          <w:t>-</w:t>
        </w:r>
      </w:hyperlink>
      <w:r w:rsidRPr="00C1435D">
        <w:t xml:space="preserve"> </w:t>
      </w:r>
      <w:r w:rsidRPr="00C1435D">
        <w:rPr>
          <w:rStyle w:val="m1"/>
        </w:rPr>
        <w:t>&lt;</w:t>
      </w:r>
      <w:r w:rsidRPr="00C1435D">
        <w:rPr>
          <w:rStyle w:val="t1"/>
        </w:rPr>
        <w:t>order:EU_BILL</w:t>
      </w:r>
      <w:r w:rsidRPr="00C1435D">
        <w:rPr>
          <w:rStyle w:val="m1"/>
        </w:rPr>
        <w:t>&gt;</w:t>
      </w:r>
    </w:p>
    <w:p w14:paraId="1677236D"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order:EATN</w:t>
      </w:r>
      <w:r w:rsidRPr="00C1435D">
        <w:rPr>
          <w:rStyle w:val="m1"/>
        </w:rPr>
        <w:t>&gt;</w:t>
      </w:r>
      <w:r w:rsidRPr="00C1435D">
        <w:rPr>
          <w:rStyle w:val="tx1"/>
        </w:rPr>
        <w:t>3052943426</w:t>
      </w:r>
      <w:r w:rsidRPr="00C1435D">
        <w:rPr>
          <w:rStyle w:val="m1"/>
        </w:rPr>
        <w:t>&lt;/</w:t>
      </w:r>
      <w:r w:rsidRPr="00C1435D">
        <w:rPr>
          <w:rStyle w:val="t1"/>
        </w:rPr>
        <w:t>order:EATN</w:t>
      </w:r>
      <w:r w:rsidRPr="00C1435D">
        <w:rPr>
          <w:rStyle w:val="m1"/>
        </w:rPr>
        <w:t>&gt;</w:t>
      </w:r>
      <w:r w:rsidRPr="00C1435D">
        <w:t xml:space="preserve"> </w:t>
      </w:r>
    </w:p>
    <w:p w14:paraId="7396C2C5"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order:EU_BILL</w:t>
      </w:r>
      <w:r w:rsidRPr="00C1435D">
        <w:rPr>
          <w:rStyle w:val="m1"/>
        </w:rPr>
        <w:t>&gt;</w:t>
      </w:r>
    </w:p>
    <w:p w14:paraId="79BAE5EA" w14:textId="77777777" w:rsidR="00EB6538" w:rsidRPr="00C1435D" w:rsidRDefault="00EB6538" w:rsidP="00EB6538">
      <w:pPr>
        <w:ind w:hanging="480"/>
      </w:pPr>
      <w:hyperlink r:id="rId1082" w:anchor="#" w:history="1">
        <w:r w:rsidRPr="00C1435D">
          <w:rPr>
            <w:rStyle w:val="Hyperlink"/>
            <w:b/>
            <w:bCs/>
            <w:color w:val="FF0000"/>
          </w:rPr>
          <w:t>-</w:t>
        </w:r>
      </w:hyperlink>
      <w:r w:rsidRPr="00C1435D">
        <w:t xml:space="preserve"> </w:t>
      </w:r>
      <w:r w:rsidRPr="00C1435D">
        <w:rPr>
          <w:rStyle w:val="m1"/>
        </w:rPr>
        <w:t>&lt;</w:t>
      </w:r>
      <w:r w:rsidRPr="00C1435D">
        <w:rPr>
          <w:rStyle w:val="t1"/>
        </w:rPr>
        <w:t>order:LOC_ACCESS</w:t>
      </w:r>
      <w:r w:rsidRPr="00C1435D">
        <w:rPr>
          <w:rStyle w:val="m1"/>
        </w:rPr>
        <w:t>&gt;</w:t>
      </w:r>
    </w:p>
    <w:p w14:paraId="12134702" w14:textId="77777777" w:rsidR="00EB6538" w:rsidRPr="00C1435D" w:rsidRDefault="00EB6538" w:rsidP="00EB6538">
      <w:pPr>
        <w:ind w:hanging="480"/>
      </w:pPr>
      <w:hyperlink r:id="rId1083" w:anchor="#" w:history="1">
        <w:r w:rsidRPr="00C1435D">
          <w:rPr>
            <w:rStyle w:val="Hyperlink"/>
            <w:b/>
            <w:bCs/>
            <w:color w:val="FF0000"/>
          </w:rPr>
          <w:t>-</w:t>
        </w:r>
      </w:hyperlink>
      <w:r w:rsidRPr="00C1435D">
        <w:t xml:space="preserve"> </w:t>
      </w:r>
      <w:r w:rsidRPr="00C1435D">
        <w:rPr>
          <w:rStyle w:val="m1"/>
        </w:rPr>
        <w:t>&lt;</w:t>
      </w:r>
      <w:r w:rsidRPr="00C1435D">
        <w:rPr>
          <w:rStyle w:val="t1"/>
        </w:rPr>
        <w:t>order:LOC_ACCESS_HEADER_INFO</w:t>
      </w:r>
      <w:r w:rsidRPr="00C1435D">
        <w:rPr>
          <w:rStyle w:val="m1"/>
        </w:rPr>
        <w:t>&gt;</w:t>
      </w:r>
    </w:p>
    <w:p w14:paraId="0897DB17" w14:textId="77777777" w:rsidR="00EB6538" w:rsidRPr="00C1435D" w:rsidRDefault="00EB6538" w:rsidP="00EB6538">
      <w:pPr>
        <w:ind w:hanging="480"/>
      </w:pPr>
      <w:hyperlink r:id="rId1084" w:anchor="#" w:history="1">
        <w:r w:rsidRPr="00C1435D">
          <w:rPr>
            <w:rStyle w:val="Hyperlink"/>
            <w:b/>
            <w:bCs/>
            <w:color w:val="FF0000"/>
          </w:rPr>
          <w:t>-</w:t>
        </w:r>
      </w:hyperlink>
      <w:r w:rsidRPr="00C1435D">
        <w:t xml:space="preserve"> </w:t>
      </w:r>
      <w:r w:rsidRPr="00C1435D">
        <w:rPr>
          <w:rStyle w:val="m1"/>
        </w:rPr>
        <w:t>&lt;</w:t>
      </w:r>
      <w:r w:rsidRPr="00C1435D">
        <w:rPr>
          <w:rStyle w:val="t1"/>
        </w:rPr>
        <w:t>order:LOC_ACCESS_INFO</w:t>
      </w:r>
      <w:r w:rsidRPr="00C1435D">
        <w:rPr>
          <w:rStyle w:val="m1"/>
        </w:rPr>
        <w:t>&gt;</w:t>
      </w:r>
    </w:p>
    <w:p w14:paraId="44BCC025"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order:ELT</w:t>
      </w:r>
      <w:r w:rsidRPr="00C1435D">
        <w:rPr>
          <w:rStyle w:val="m1"/>
        </w:rPr>
        <w:t>&gt;</w:t>
      </w:r>
      <w:r w:rsidRPr="00C1435D">
        <w:rPr>
          <w:rStyle w:val="tx1"/>
        </w:rPr>
        <w:t>A</w:t>
      </w:r>
      <w:r w:rsidRPr="00C1435D">
        <w:rPr>
          <w:rStyle w:val="m1"/>
        </w:rPr>
        <w:t>&lt;/</w:t>
      </w:r>
      <w:r w:rsidRPr="00C1435D">
        <w:rPr>
          <w:rStyle w:val="t1"/>
        </w:rPr>
        <w:t>order:ELT</w:t>
      </w:r>
      <w:r w:rsidRPr="00C1435D">
        <w:rPr>
          <w:rStyle w:val="m1"/>
        </w:rPr>
        <w:t>&gt;</w:t>
      </w:r>
      <w:r w:rsidRPr="00C1435D">
        <w:t xml:space="preserve"> </w:t>
      </w:r>
    </w:p>
    <w:p w14:paraId="18242D86"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order:LOC_ACCESS_INFO</w:t>
      </w:r>
      <w:r w:rsidRPr="00C1435D">
        <w:rPr>
          <w:rStyle w:val="m1"/>
        </w:rPr>
        <w:t>&gt;</w:t>
      </w:r>
    </w:p>
    <w:p w14:paraId="3EF33E9A"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order:LOC_ACCESS_HEADER_INFO</w:t>
      </w:r>
      <w:r w:rsidRPr="00C1435D">
        <w:rPr>
          <w:rStyle w:val="m1"/>
        </w:rPr>
        <w:t>&gt;</w:t>
      </w:r>
    </w:p>
    <w:p w14:paraId="14B57A62"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order:LOC_ACCESS</w:t>
      </w:r>
      <w:r w:rsidRPr="00C1435D">
        <w:rPr>
          <w:rStyle w:val="m1"/>
        </w:rPr>
        <w:t>&gt;</w:t>
      </w:r>
    </w:p>
    <w:p w14:paraId="1124AC50"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order:EU</w:t>
      </w:r>
      <w:r w:rsidRPr="00C1435D">
        <w:rPr>
          <w:rStyle w:val="m1"/>
        </w:rPr>
        <w:t>&gt;</w:t>
      </w:r>
    </w:p>
    <w:p w14:paraId="46F34112" w14:textId="77777777" w:rsidR="00EB6538" w:rsidRPr="00C1435D" w:rsidRDefault="00EB6538" w:rsidP="00EB6538">
      <w:pPr>
        <w:ind w:hanging="480"/>
      </w:pPr>
      <w:hyperlink r:id="rId1085" w:anchor="#" w:history="1">
        <w:r w:rsidRPr="00C1435D">
          <w:rPr>
            <w:rStyle w:val="Hyperlink"/>
            <w:b/>
            <w:bCs/>
            <w:color w:val="FF0000"/>
          </w:rPr>
          <w:t>-</w:t>
        </w:r>
      </w:hyperlink>
      <w:r w:rsidRPr="00C1435D">
        <w:t xml:space="preserve"> </w:t>
      </w:r>
      <w:r w:rsidRPr="00C1435D">
        <w:rPr>
          <w:rStyle w:val="m1"/>
        </w:rPr>
        <w:t>&lt;</w:t>
      </w:r>
      <w:r w:rsidRPr="00C1435D">
        <w:rPr>
          <w:rStyle w:val="t1"/>
        </w:rPr>
        <w:t>order:PS</w:t>
      </w:r>
      <w:r w:rsidRPr="00C1435D">
        <w:rPr>
          <w:rStyle w:val="m1"/>
        </w:rPr>
        <w:t>&gt;</w:t>
      </w:r>
    </w:p>
    <w:p w14:paraId="7D14185E" w14:textId="77777777" w:rsidR="00EB6538" w:rsidRPr="00C1435D" w:rsidRDefault="00EB6538" w:rsidP="00EB6538">
      <w:pPr>
        <w:ind w:hanging="480"/>
      </w:pPr>
      <w:hyperlink r:id="rId1086" w:anchor="#" w:history="1">
        <w:r w:rsidRPr="00C1435D">
          <w:rPr>
            <w:rStyle w:val="Hyperlink"/>
            <w:b/>
            <w:bCs/>
            <w:color w:val="FF0000"/>
          </w:rPr>
          <w:t>-</w:t>
        </w:r>
      </w:hyperlink>
      <w:r w:rsidRPr="00C1435D">
        <w:t xml:space="preserve"> </w:t>
      </w:r>
      <w:r w:rsidRPr="00C1435D">
        <w:rPr>
          <w:rStyle w:val="m1"/>
        </w:rPr>
        <w:t>&lt;</w:t>
      </w:r>
      <w:r w:rsidRPr="00C1435D">
        <w:rPr>
          <w:rStyle w:val="t1"/>
        </w:rPr>
        <w:t>order:PS_ADMIN</w:t>
      </w:r>
      <w:r w:rsidRPr="00C1435D">
        <w:rPr>
          <w:rStyle w:val="m1"/>
        </w:rPr>
        <w:t>&gt;</w:t>
      </w:r>
    </w:p>
    <w:p w14:paraId="06F7BD45"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order:PQTY</w:t>
      </w:r>
      <w:r w:rsidRPr="00C1435D">
        <w:rPr>
          <w:rStyle w:val="m1"/>
        </w:rPr>
        <w:t>&gt;</w:t>
      </w:r>
      <w:r w:rsidRPr="00C1435D">
        <w:rPr>
          <w:rStyle w:val="tx1"/>
        </w:rPr>
        <w:t>001</w:t>
      </w:r>
      <w:r w:rsidRPr="00C1435D">
        <w:rPr>
          <w:rStyle w:val="m1"/>
        </w:rPr>
        <w:t>&lt;/</w:t>
      </w:r>
      <w:r w:rsidRPr="00C1435D">
        <w:rPr>
          <w:rStyle w:val="t1"/>
        </w:rPr>
        <w:t>order:PQTY</w:t>
      </w:r>
      <w:r w:rsidRPr="00C1435D">
        <w:rPr>
          <w:rStyle w:val="m1"/>
        </w:rPr>
        <w:t>&gt;</w:t>
      </w:r>
      <w:r w:rsidRPr="00C1435D">
        <w:t xml:space="preserve"> </w:t>
      </w:r>
    </w:p>
    <w:p w14:paraId="6924C1ED"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order:PS_ADMIN</w:t>
      </w:r>
      <w:r w:rsidRPr="00C1435D">
        <w:rPr>
          <w:rStyle w:val="m1"/>
        </w:rPr>
        <w:t>&gt;</w:t>
      </w:r>
    </w:p>
    <w:p w14:paraId="42309456" w14:textId="77777777" w:rsidR="00EB6538" w:rsidRPr="00C1435D" w:rsidRDefault="00EB6538" w:rsidP="00EB6538">
      <w:pPr>
        <w:ind w:hanging="480"/>
      </w:pPr>
      <w:hyperlink r:id="rId1087" w:anchor="#" w:history="1">
        <w:r w:rsidRPr="00C1435D">
          <w:rPr>
            <w:rStyle w:val="Hyperlink"/>
            <w:b/>
            <w:bCs/>
            <w:color w:val="FF0000"/>
          </w:rPr>
          <w:t>-</w:t>
        </w:r>
      </w:hyperlink>
      <w:r w:rsidRPr="00C1435D">
        <w:t xml:space="preserve"> </w:t>
      </w:r>
      <w:r w:rsidRPr="00C1435D">
        <w:rPr>
          <w:rStyle w:val="m1"/>
        </w:rPr>
        <w:t>&lt;</w:t>
      </w:r>
      <w:r w:rsidRPr="00C1435D">
        <w:rPr>
          <w:rStyle w:val="t1"/>
        </w:rPr>
        <w:t>order:PS_SVC_DET</w:t>
      </w:r>
      <w:r w:rsidRPr="00C1435D">
        <w:rPr>
          <w:rStyle w:val="m1"/>
        </w:rPr>
        <w:t>&gt;</w:t>
      </w:r>
    </w:p>
    <w:p w14:paraId="5CB78F04"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order:TNS</w:t>
      </w:r>
      <w:r w:rsidRPr="00C1435D">
        <w:rPr>
          <w:rStyle w:val="m1"/>
        </w:rPr>
        <w:t>&gt;</w:t>
      </w:r>
      <w:r w:rsidRPr="00C1435D">
        <w:rPr>
          <w:rStyle w:val="tx1"/>
        </w:rPr>
        <w:t>3052943426</w:t>
      </w:r>
      <w:r w:rsidRPr="00C1435D">
        <w:rPr>
          <w:rStyle w:val="m1"/>
        </w:rPr>
        <w:t>&lt;/</w:t>
      </w:r>
      <w:r w:rsidRPr="00C1435D">
        <w:rPr>
          <w:rStyle w:val="t1"/>
        </w:rPr>
        <w:t>order:TNS</w:t>
      </w:r>
      <w:r w:rsidRPr="00C1435D">
        <w:rPr>
          <w:rStyle w:val="m1"/>
        </w:rPr>
        <w:t>&gt;</w:t>
      </w:r>
      <w:r w:rsidRPr="00C1435D">
        <w:t xml:space="preserve"> </w:t>
      </w:r>
    </w:p>
    <w:p w14:paraId="08F67C40"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order:LNECLSSVC</w:t>
      </w:r>
      <w:r w:rsidRPr="00C1435D">
        <w:rPr>
          <w:rStyle w:val="m1"/>
        </w:rPr>
        <w:t>&gt;</w:t>
      </w:r>
      <w:r w:rsidRPr="00C1435D">
        <w:rPr>
          <w:rStyle w:val="tx1"/>
        </w:rPr>
        <w:t>UERLC</w:t>
      </w:r>
      <w:r w:rsidRPr="00C1435D">
        <w:rPr>
          <w:rStyle w:val="m1"/>
        </w:rPr>
        <w:t>&lt;/</w:t>
      </w:r>
      <w:r w:rsidRPr="00C1435D">
        <w:rPr>
          <w:rStyle w:val="t1"/>
        </w:rPr>
        <w:t>order:LNECLSSVC</w:t>
      </w:r>
      <w:r w:rsidRPr="00C1435D">
        <w:rPr>
          <w:rStyle w:val="m1"/>
        </w:rPr>
        <w:t>&gt;</w:t>
      </w:r>
      <w:r w:rsidRPr="00C1435D">
        <w:t xml:space="preserve"> </w:t>
      </w:r>
    </w:p>
    <w:p w14:paraId="73095706" w14:textId="77777777" w:rsidR="00EB6538" w:rsidRPr="00C1435D" w:rsidRDefault="00EB6538" w:rsidP="00EB6538">
      <w:pPr>
        <w:ind w:hanging="480"/>
      </w:pPr>
      <w:hyperlink r:id="rId1088" w:anchor="#" w:history="1">
        <w:r w:rsidRPr="00C1435D">
          <w:rPr>
            <w:rStyle w:val="Hyperlink"/>
            <w:b/>
            <w:bCs/>
            <w:color w:val="FF0000"/>
          </w:rPr>
          <w:t>-</w:t>
        </w:r>
      </w:hyperlink>
      <w:r w:rsidRPr="00C1435D">
        <w:t xml:space="preserve"> </w:t>
      </w:r>
      <w:r w:rsidRPr="00C1435D">
        <w:rPr>
          <w:rStyle w:val="m1"/>
        </w:rPr>
        <w:t>&lt;</w:t>
      </w:r>
      <w:r w:rsidRPr="00C1435D">
        <w:rPr>
          <w:rStyle w:val="t1"/>
        </w:rPr>
        <w:t>order:SVC_DET_GRP</w:t>
      </w:r>
      <w:r w:rsidRPr="00C1435D">
        <w:rPr>
          <w:rStyle w:val="m1"/>
        </w:rPr>
        <w:t>&gt;</w:t>
      </w:r>
    </w:p>
    <w:p w14:paraId="485C6EBA"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order:LNUM</w:t>
      </w:r>
      <w:r w:rsidRPr="00C1435D">
        <w:rPr>
          <w:rStyle w:val="m1"/>
        </w:rPr>
        <w:t>&gt;</w:t>
      </w:r>
      <w:r w:rsidRPr="00C1435D">
        <w:rPr>
          <w:rStyle w:val="tx1"/>
        </w:rPr>
        <w:t>00001</w:t>
      </w:r>
      <w:r w:rsidRPr="00C1435D">
        <w:rPr>
          <w:rStyle w:val="m1"/>
        </w:rPr>
        <w:t>&lt;/</w:t>
      </w:r>
      <w:r w:rsidRPr="00C1435D">
        <w:rPr>
          <w:rStyle w:val="t1"/>
        </w:rPr>
        <w:t>order:LNUM</w:t>
      </w:r>
      <w:r w:rsidRPr="00C1435D">
        <w:rPr>
          <w:rStyle w:val="m1"/>
        </w:rPr>
        <w:t>&gt;</w:t>
      </w:r>
      <w:r w:rsidRPr="00C1435D">
        <w:t xml:space="preserve"> </w:t>
      </w:r>
    </w:p>
    <w:p w14:paraId="1D109EA1"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order:LNA</w:t>
      </w:r>
      <w:r w:rsidRPr="00C1435D">
        <w:rPr>
          <w:rStyle w:val="m1"/>
        </w:rPr>
        <w:t>&gt;</w:t>
      </w:r>
      <w:r w:rsidRPr="00C1435D">
        <w:rPr>
          <w:rStyle w:val="tx1"/>
        </w:rPr>
        <w:t>V</w:t>
      </w:r>
      <w:r w:rsidRPr="00C1435D">
        <w:rPr>
          <w:rStyle w:val="m1"/>
        </w:rPr>
        <w:t>&lt;/</w:t>
      </w:r>
      <w:r w:rsidRPr="00C1435D">
        <w:rPr>
          <w:rStyle w:val="t1"/>
        </w:rPr>
        <w:t>order:LNA</w:t>
      </w:r>
      <w:r w:rsidRPr="00C1435D">
        <w:rPr>
          <w:rStyle w:val="m1"/>
        </w:rPr>
        <w:t>&gt;</w:t>
      </w:r>
      <w:r w:rsidRPr="00C1435D">
        <w:t xml:space="preserve"> </w:t>
      </w:r>
    </w:p>
    <w:p w14:paraId="21A23DCA"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order:SVC_DET_GRP</w:t>
      </w:r>
      <w:r w:rsidRPr="00C1435D">
        <w:rPr>
          <w:rStyle w:val="m1"/>
        </w:rPr>
        <w:t>&gt;</w:t>
      </w:r>
    </w:p>
    <w:p w14:paraId="682923CE" w14:textId="77777777" w:rsidR="00EB6538" w:rsidRPr="00C1435D" w:rsidRDefault="00EB6538" w:rsidP="00EB6538">
      <w:pPr>
        <w:ind w:hanging="480"/>
      </w:pPr>
      <w:hyperlink r:id="rId1089" w:anchor="#" w:history="1">
        <w:r w:rsidRPr="00C1435D">
          <w:rPr>
            <w:rStyle w:val="Hyperlink"/>
            <w:b/>
            <w:bCs/>
            <w:color w:val="FF0000"/>
          </w:rPr>
          <w:t>-</w:t>
        </w:r>
      </w:hyperlink>
      <w:r w:rsidRPr="00C1435D">
        <w:t xml:space="preserve"> </w:t>
      </w:r>
      <w:r w:rsidRPr="00C1435D">
        <w:rPr>
          <w:rStyle w:val="m1"/>
        </w:rPr>
        <w:t>&lt;</w:t>
      </w:r>
      <w:r w:rsidRPr="00C1435D">
        <w:rPr>
          <w:rStyle w:val="t1"/>
        </w:rPr>
        <w:t>order:FEATURE_GRP</w:t>
      </w:r>
      <w:r w:rsidRPr="00C1435D">
        <w:rPr>
          <w:rStyle w:val="m1"/>
        </w:rPr>
        <w:t>&gt;</w:t>
      </w:r>
    </w:p>
    <w:p w14:paraId="0D4F833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order:FA</w:t>
      </w:r>
      <w:r w:rsidRPr="00C1435D">
        <w:rPr>
          <w:rStyle w:val="m1"/>
        </w:rPr>
        <w:t>&gt;</w:t>
      </w:r>
      <w:r w:rsidRPr="00C1435D">
        <w:rPr>
          <w:rStyle w:val="tx1"/>
        </w:rPr>
        <w:t>N</w:t>
      </w:r>
      <w:r w:rsidRPr="00C1435D">
        <w:rPr>
          <w:rStyle w:val="m1"/>
        </w:rPr>
        <w:t>&lt;/</w:t>
      </w:r>
      <w:r w:rsidRPr="00C1435D">
        <w:rPr>
          <w:rStyle w:val="t1"/>
        </w:rPr>
        <w:t>order:FA</w:t>
      </w:r>
      <w:r w:rsidRPr="00C1435D">
        <w:rPr>
          <w:rStyle w:val="m1"/>
        </w:rPr>
        <w:t>&gt;</w:t>
      </w:r>
      <w:r w:rsidRPr="00C1435D">
        <w:t xml:space="preserve"> </w:t>
      </w:r>
    </w:p>
    <w:p w14:paraId="3E6A4FC4"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order:FEATURE</w:t>
      </w:r>
      <w:r w:rsidRPr="00C1435D">
        <w:rPr>
          <w:rStyle w:val="m1"/>
        </w:rPr>
        <w:t>&gt;</w:t>
      </w:r>
      <w:r w:rsidRPr="00C1435D">
        <w:rPr>
          <w:rStyle w:val="tx1"/>
        </w:rPr>
        <w:t>UERLC</w:t>
      </w:r>
      <w:r w:rsidRPr="00C1435D">
        <w:rPr>
          <w:rStyle w:val="m1"/>
        </w:rPr>
        <w:t>&lt;/</w:t>
      </w:r>
      <w:r w:rsidRPr="00C1435D">
        <w:rPr>
          <w:rStyle w:val="t1"/>
        </w:rPr>
        <w:t>order:FEATURE</w:t>
      </w:r>
      <w:r w:rsidRPr="00C1435D">
        <w:rPr>
          <w:rStyle w:val="m1"/>
        </w:rPr>
        <w:t>&gt;</w:t>
      </w:r>
      <w:r w:rsidRPr="00C1435D">
        <w:t xml:space="preserve"> </w:t>
      </w:r>
    </w:p>
    <w:p w14:paraId="0F82EA2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order:FEATURE_DETAIL</w:t>
      </w:r>
      <w:r w:rsidRPr="00C1435D">
        <w:rPr>
          <w:rStyle w:val="m1"/>
        </w:rPr>
        <w:t>&gt;</w:t>
      </w:r>
      <w:r w:rsidRPr="00C1435D">
        <w:rPr>
          <w:rStyle w:val="tx1"/>
        </w:rPr>
        <w:t>/SFG 345/CFN 3055557777</w:t>
      </w:r>
      <w:r w:rsidRPr="00C1435D">
        <w:rPr>
          <w:rStyle w:val="m1"/>
        </w:rPr>
        <w:t>&lt;/</w:t>
      </w:r>
      <w:r w:rsidRPr="00C1435D">
        <w:rPr>
          <w:rStyle w:val="t1"/>
        </w:rPr>
        <w:t>order:FEATURE_DETAIL</w:t>
      </w:r>
      <w:r w:rsidRPr="00C1435D">
        <w:rPr>
          <w:rStyle w:val="m1"/>
        </w:rPr>
        <w:t>&gt;</w:t>
      </w:r>
      <w:r w:rsidRPr="00C1435D">
        <w:t xml:space="preserve"> </w:t>
      </w:r>
    </w:p>
    <w:p w14:paraId="2C5E56E7"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order:FEATURE_GRP</w:t>
      </w:r>
      <w:r w:rsidRPr="00C1435D">
        <w:rPr>
          <w:rStyle w:val="m1"/>
        </w:rPr>
        <w:t>&gt;</w:t>
      </w:r>
    </w:p>
    <w:p w14:paraId="3A38A93F"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order:PS_SVC_DET</w:t>
      </w:r>
      <w:r w:rsidRPr="00C1435D">
        <w:rPr>
          <w:rStyle w:val="m1"/>
        </w:rPr>
        <w:t>&gt;</w:t>
      </w:r>
    </w:p>
    <w:p w14:paraId="2AC19ABF"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order:PS</w:t>
      </w:r>
      <w:r w:rsidRPr="00C1435D">
        <w:rPr>
          <w:rStyle w:val="m1"/>
        </w:rPr>
        <w:t>&gt;</w:t>
      </w:r>
    </w:p>
    <w:p w14:paraId="605A6874"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order:LSR_ORD_REQ</w:t>
      </w:r>
      <w:r w:rsidRPr="00C1435D">
        <w:rPr>
          <w:rStyle w:val="m1"/>
        </w:rPr>
        <w:t>&gt;</w:t>
      </w:r>
    </w:p>
    <w:p w14:paraId="07660688" w14:textId="77777777" w:rsidR="00EB6538" w:rsidRDefault="00EB6538" w:rsidP="00EB6538">
      <w:pPr>
        <w:ind w:hanging="240"/>
        <w:rPr>
          <w:rStyle w:val="m1"/>
        </w:rPr>
      </w:pPr>
      <w:r w:rsidRPr="00C1435D">
        <w:rPr>
          <w:rStyle w:val="b1"/>
        </w:rPr>
        <w:t> </w:t>
      </w:r>
      <w:r w:rsidRPr="00C1435D">
        <w:t xml:space="preserve"> </w:t>
      </w:r>
      <w:r w:rsidRPr="00C1435D">
        <w:rPr>
          <w:rStyle w:val="m1"/>
        </w:rPr>
        <w:t>&lt;/</w:t>
      </w:r>
      <w:r w:rsidRPr="00C1435D">
        <w:rPr>
          <w:rStyle w:val="t1"/>
        </w:rPr>
        <w:t>uom:ATT_LSR_ORD_REQ</w:t>
      </w:r>
      <w:r w:rsidRPr="00C1435D">
        <w:rPr>
          <w:rStyle w:val="m1"/>
        </w:rPr>
        <w:t>&gt;</w:t>
      </w:r>
    </w:p>
    <w:p w14:paraId="70154175" w14:textId="77777777" w:rsidR="00EB6538" w:rsidRPr="00C1435D" w:rsidRDefault="00EB6538" w:rsidP="00EB6538">
      <w:pPr>
        <w:ind w:hanging="240"/>
        <w:rPr>
          <w:rStyle w:val="m1"/>
        </w:rPr>
      </w:pPr>
    </w:p>
    <w:p w14:paraId="7A7D0C3A" w14:textId="77777777" w:rsidR="00EB6538" w:rsidRPr="00C1435D" w:rsidRDefault="00EB6538" w:rsidP="00EB6538">
      <w:pPr>
        <w:ind w:hanging="240"/>
        <w:rPr>
          <w:rStyle w:val="m1"/>
        </w:rPr>
      </w:pPr>
    </w:p>
    <w:p w14:paraId="2A4B0E79" w14:textId="77777777" w:rsidR="00EB6538" w:rsidRPr="00C1435D" w:rsidRDefault="00EB6538" w:rsidP="00EB6538">
      <w:pPr>
        <w:ind w:hanging="240"/>
        <w:rPr>
          <w:rStyle w:val="m1"/>
          <w:b/>
        </w:rPr>
      </w:pPr>
      <w:r w:rsidRPr="00C1435D">
        <w:rPr>
          <w:rStyle w:val="m1"/>
          <w:b/>
        </w:rPr>
        <w:t>XML OUTPUT:</w:t>
      </w:r>
    </w:p>
    <w:p w14:paraId="1C77061C" w14:textId="77777777" w:rsidR="00EB6538" w:rsidRPr="00C1435D" w:rsidRDefault="00EB6538" w:rsidP="00EB6538">
      <w:pPr>
        <w:ind w:hanging="240"/>
        <w:rPr>
          <w:rStyle w:val="m1"/>
        </w:rPr>
      </w:pPr>
    </w:p>
    <w:p w14:paraId="27C09B1B"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&lt;header&gt;</w:t>
      </w:r>
    </w:p>
    <w:p w14:paraId="230B14F4"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&lt;senderid&gt;ATT-OR-SAT&lt;/senderid&gt;</w:t>
      </w:r>
    </w:p>
    <w:p w14:paraId="7B2FACAE"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&lt;receiverid&gt;CTE-VALIDATOR&lt;/receiverid&gt;</w:t>
      </w:r>
    </w:p>
    <w:p w14:paraId="6F007975"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&lt;messagetype&gt;LSRUOM&lt;/messagetype&gt;</w:t>
      </w:r>
    </w:p>
    <w:p w14:paraId="00406D3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&lt;lsogversion&gt;10.05&lt;/lsogversion&gt;</w:t>
      </w:r>
    </w:p>
    <w:p w14:paraId="42AAF6F4"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&lt;ordertype&gt;ORDER&lt;/ordertype&gt;</w:t>
      </w:r>
    </w:p>
    <w:p w14:paraId="33D0C0E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&lt;/header&gt;</w:t>
      </w:r>
    </w:p>
    <w:p w14:paraId="6A85A3C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&lt;m2:LSR_RESP xmlns:m2="http://lsr.att.com/obf/tML/UOM"&gt;</w:t>
      </w:r>
    </w:p>
    <w:p w14:paraId="23E9E4A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&lt;m2:HDR&gt;</w:t>
      </w:r>
    </w:p>
    <w:p w14:paraId="5EF6048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&lt;m2:MESSAGE_ID&gt;1246977582276871.8005797120793&lt;/m2:MESSAGE_ID&gt;</w:t>
      </w:r>
    </w:p>
    <w:p w14:paraId="1F18A6C8"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&lt;m2:CCNA&gt;ZXL&lt;/m2:CCNA&gt;</w:t>
      </w:r>
    </w:p>
    <w:p w14:paraId="0FC3042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&lt;m2:MSG_TIMESTAMP&gt;2009-07-07T09:39:42-05:00&lt;/m2:MSG_TIMESTAMP&gt;</w:t>
      </w:r>
    </w:p>
    <w:p w14:paraId="4783EAB2"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&lt;m2:PON&gt;CVT0M049R31DC&lt;/m2:PON&gt;</w:t>
      </w:r>
    </w:p>
    <w:p w14:paraId="2ACF78EB"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&lt;m2:VER&gt;00&lt;/m2:VER&gt;</w:t>
      </w:r>
    </w:p>
    <w:p w14:paraId="745EA96F"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&lt;m2:ATN&gt;3052943426&lt;/m2:ATN&gt;</w:t>
      </w:r>
    </w:p>
    <w:p w14:paraId="6E96EDE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&lt;m2:LSR_NO&gt;20090707L00029-00&lt;/m2:LSR_NO&gt;</w:t>
      </w:r>
    </w:p>
    <w:p w14:paraId="2F318405"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&lt;m2:CC&gt;9999&lt;/m2:CC&gt;</w:t>
      </w:r>
    </w:p>
    <w:p w14:paraId="19A28A3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&lt;m2:CLEC_APPL_ID&gt;CTE-VALIDATOR&lt;/m2:CLEC_APPL_ID&gt;</w:t>
      </w:r>
    </w:p>
    <w:p w14:paraId="0B9CFDA8"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&lt;m2:CLEC_APPL_PASSWORD&gt;PA$$WORD&lt;/m2:CLEC_APPL_PASSWORD&gt;</w:t>
      </w:r>
    </w:p>
    <w:p w14:paraId="20BBC6D0"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&lt;m2:DTSENT&gt;200907070939AM&lt;/m2:DTSENT&gt;</w:t>
      </w:r>
    </w:p>
    <w:p w14:paraId="5EC6D68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&lt;m2:ORD&gt;NQ008WY6&lt;/m2:ORD&gt;</w:t>
      </w:r>
    </w:p>
    <w:p w14:paraId="0D21D9E2"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&lt;m2:STATUS_CODE&gt;PD&lt;/m2:STATUS_CODE&gt;</w:t>
      </w:r>
    </w:p>
    <w:p w14:paraId="66B073D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&lt;m2:STATUS_MSG&gt;PENDING ORDER&lt;/m2:STATUS_MSG&gt;</w:t>
      </w:r>
    </w:p>
    <w:p w14:paraId="1A58D68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&lt;m2:REMARKS&gt;Facilities have been checked&lt;/m2:REMARKS&gt;</w:t>
      </w:r>
    </w:p>
    <w:p w14:paraId="5D2B91B9"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&lt;m2:TRAN_ACK_TYPE&gt;AT&lt;/m2:TRAN_ACK_TYPE&gt;</w:t>
      </w:r>
    </w:p>
    <w:p w14:paraId="6B825061"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&lt;m2:TRANS_SET_PURPOSE_CODE&gt;06&lt;/m2:TRANS_SET_PURPOSE_CODE&gt;</w:t>
      </w:r>
    </w:p>
    <w:p w14:paraId="015281D8"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&lt;/m2:HDR&gt;</w:t>
      </w:r>
    </w:p>
    <w:p w14:paraId="554BDE7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&lt;m2:NOTIFICATION&gt;</w:t>
      </w:r>
    </w:p>
    <w:p w14:paraId="5AA2280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&lt;m2:FIRM_ORDER_NOTIFICATION&gt;</w:t>
      </w:r>
    </w:p>
    <w:p w14:paraId="19E6DE6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&lt;m2:NOTIFICATION_ADMIN&gt;</w:t>
      </w:r>
    </w:p>
    <w:p w14:paraId="48EED5EE"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&lt;m2:EATN&gt;3052943426&lt;/m2:EATN&gt;</w:t>
      </w:r>
    </w:p>
    <w:p w14:paraId="0D91F45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&lt;m2:INIT&gt;BOJANGLES&lt;/m2:INIT&gt;</w:t>
      </w:r>
    </w:p>
    <w:p w14:paraId="335852A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&lt;m2:INIT_TEL_NO&gt;8884448888&lt;/m2:INIT_TEL_NO&gt;</w:t>
      </w:r>
    </w:p>
    <w:p w14:paraId="5E67935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&lt;m2:REP&gt;LCSC&lt;/m2:REP&gt;</w:t>
      </w:r>
    </w:p>
    <w:p w14:paraId="468CD6DC"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&lt;m2:REP_TEL_NO&gt;8006670807&lt;/m2:REP_TEL_NO&gt;</w:t>
      </w:r>
    </w:p>
    <w:p w14:paraId="241B96BB"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&lt;m2:DD_CD&gt;20091204&lt;/m2:DD_CD&gt;</w:t>
      </w:r>
    </w:p>
    <w:p w14:paraId="5172517C"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&lt;m2:BAN1&gt;305Q886621621&lt;/m2:BAN1&gt;</w:t>
      </w:r>
    </w:p>
    <w:p w14:paraId="29ACDBD0"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&lt;/m2:NOTIFICATION_ADMIN&gt;</w:t>
      </w:r>
    </w:p>
    <w:p w14:paraId="67798544"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&lt;m2:SERVICES_INFO&gt;</w:t>
      </w:r>
    </w:p>
    <w:p w14:paraId="3BFA5F3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&lt;m2:LOCNUM_SVCS&gt;000&lt;/m2:LOCNUM_SVCS&gt;</w:t>
      </w:r>
    </w:p>
    <w:p w14:paraId="0F238ED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&lt;m2:LNUM&gt;00001&lt;/m2:LNUM&gt;</w:t>
      </w:r>
    </w:p>
    <w:p w14:paraId="622B50A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&lt;m2:TNS&gt;3052943426&lt;/m2:TNS&gt;</w:t>
      </w:r>
    </w:p>
    <w:p w14:paraId="32C1F740"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&lt;/m2:SERVICES_INFO&gt;</w:t>
      </w:r>
    </w:p>
    <w:p w14:paraId="56373142"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&lt;/m2:FIRM_ORDER_NOTIFICATION&gt;</w:t>
      </w:r>
    </w:p>
    <w:p w14:paraId="1E69971B"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&lt;/m2:NOTIFICATION&gt;</w:t>
      </w:r>
    </w:p>
    <w:p w14:paraId="53D6B063"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&lt;/m2:LSR_RESP&gt;</w:t>
      </w:r>
    </w:p>
    <w:p w14:paraId="6E39AE0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&lt;/m1:ATT_LSR_ORD_RSP&gt;</w:t>
      </w:r>
    </w:p>
    <w:p w14:paraId="35D69AF0" w14:textId="77777777" w:rsidR="007A1F83" w:rsidRPr="00866D4E" w:rsidRDefault="007A1F83">
      <w:pPr>
        <w:pStyle w:val="TCtxtTAG"/>
        <w:rPr>
          <w:bCs/>
          <w:sz w:val="24"/>
        </w:rPr>
      </w:pPr>
    </w:p>
    <w:p w14:paraId="0502B2D9" w14:textId="77777777" w:rsidR="007A1F83" w:rsidRPr="00866D4E" w:rsidRDefault="007A1F83">
      <w:pPr>
        <w:pStyle w:val="TCtxtTAG"/>
        <w:rPr>
          <w:bCs/>
          <w:sz w:val="24"/>
        </w:rPr>
      </w:pPr>
    </w:p>
    <w:p w14:paraId="5393D126" w14:textId="77777777" w:rsidR="007A1F83" w:rsidRPr="00866D4E" w:rsidRDefault="007A1F83">
      <w:pPr>
        <w:pStyle w:val="TCtxtTAG"/>
        <w:rPr>
          <w:bCs/>
          <w:sz w:val="24"/>
        </w:rPr>
      </w:pPr>
    </w:p>
    <w:p w14:paraId="68CB7FFC" w14:textId="77777777" w:rsidR="007A1F83" w:rsidRPr="00866D4E" w:rsidRDefault="007A1F83">
      <w:pPr>
        <w:pStyle w:val="TCtxtTAG"/>
        <w:rPr>
          <w:bCs/>
          <w:sz w:val="24"/>
        </w:rPr>
      </w:pPr>
    </w:p>
    <w:p w14:paraId="61F9D6F0" w14:textId="77777777" w:rsidR="007A1F83" w:rsidRPr="00866D4E" w:rsidRDefault="007A1F83">
      <w:pPr>
        <w:pStyle w:val="TCtxtTAG"/>
        <w:rPr>
          <w:bCs/>
          <w:sz w:val="24"/>
        </w:rPr>
      </w:pPr>
    </w:p>
    <w:p w14:paraId="48B7A0B6" w14:textId="77777777" w:rsidR="007A1F83" w:rsidRPr="00866D4E" w:rsidRDefault="007A1F83">
      <w:pPr>
        <w:pStyle w:val="TCtxtTAG"/>
        <w:rPr>
          <w:bCs/>
          <w:sz w:val="24"/>
        </w:rPr>
      </w:pPr>
    </w:p>
    <w:p w14:paraId="479D32B2" w14:textId="77777777" w:rsidR="007A1F83" w:rsidRPr="00866D4E" w:rsidRDefault="007A1F83">
      <w:pPr>
        <w:pStyle w:val="TCtxtTAG"/>
        <w:rPr>
          <w:bCs/>
          <w:sz w:val="24"/>
        </w:rPr>
      </w:pPr>
    </w:p>
    <w:p w14:paraId="74AEA290" w14:textId="77777777" w:rsidR="007A1F83" w:rsidRPr="00866D4E" w:rsidRDefault="007A1F83">
      <w:pPr>
        <w:pStyle w:val="TCtxtTAG"/>
        <w:rPr>
          <w:bCs/>
          <w:sz w:val="24"/>
        </w:rPr>
      </w:pPr>
    </w:p>
    <w:p w14:paraId="6A9F6E96" w14:textId="77777777" w:rsidR="007A1F83" w:rsidRPr="00866D4E" w:rsidRDefault="007A1F83">
      <w:pPr>
        <w:pStyle w:val="TCtxtTAG"/>
        <w:rPr>
          <w:bCs/>
          <w:sz w:val="24"/>
        </w:rPr>
      </w:pPr>
    </w:p>
    <w:p w14:paraId="01626F80" w14:textId="77777777" w:rsidR="007A1F83" w:rsidRPr="00866D4E" w:rsidRDefault="007A1F83">
      <w:pPr>
        <w:pStyle w:val="TCtxtTAG"/>
        <w:rPr>
          <w:bCs/>
          <w:sz w:val="24"/>
        </w:rPr>
      </w:pPr>
    </w:p>
    <w:p w14:paraId="385C3068" w14:textId="77777777" w:rsidR="007A1F83" w:rsidRPr="00866D4E" w:rsidRDefault="007A1F83">
      <w:pPr>
        <w:pStyle w:val="TCtxtTAG"/>
        <w:rPr>
          <w:bCs/>
          <w:sz w:val="24"/>
        </w:rPr>
      </w:pPr>
    </w:p>
    <w:p w14:paraId="43B9D462" w14:textId="77777777" w:rsidR="007A1F83" w:rsidRPr="00866D4E" w:rsidRDefault="007A1F83">
      <w:pPr>
        <w:pStyle w:val="TCtxtTAG"/>
        <w:rPr>
          <w:bCs/>
          <w:sz w:val="24"/>
        </w:rPr>
      </w:pPr>
    </w:p>
    <w:p w14:paraId="4B15874C" w14:textId="77777777" w:rsidR="007A1F83" w:rsidRPr="00866D4E" w:rsidRDefault="007A1F83">
      <w:pPr>
        <w:pStyle w:val="TCtxtTAG"/>
        <w:rPr>
          <w:bCs/>
          <w:sz w:val="24"/>
        </w:rPr>
      </w:pPr>
    </w:p>
    <w:p w14:paraId="13F44455" w14:textId="77777777" w:rsidR="007A1F83" w:rsidRPr="00866D4E" w:rsidRDefault="007A1F83">
      <w:pPr>
        <w:pStyle w:val="TCtxtTAG"/>
        <w:rPr>
          <w:bCs/>
          <w:sz w:val="24"/>
        </w:rPr>
      </w:pPr>
    </w:p>
    <w:p w14:paraId="1CEE1C91" w14:textId="77777777" w:rsidR="007A1F83" w:rsidRPr="00866D4E" w:rsidRDefault="007A1F83">
      <w:pPr>
        <w:pStyle w:val="TCtxtTAG"/>
        <w:rPr>
          <w:bCs/>
          <w:sz w:val="24"/>
        </w:rPr>
      </w:pPr>
    </w:p>
    <w:p w14:paraId="75CA962D" w14:textId="77777777" w:rsidR="007A1F83" w:rsidRPr="00866D4E" w:rsidRDefault="007A1F83">
      <w:pPr>
        <w:pStyle w:val="TCtxtTAG"/>
        <w:rPr>
          <w:bCs/>
          <w:sz w:val="24"/>
        </w:rPr>
      </w:pPr>
    </w:p>
    <w:p w14:paraId="77F042B1" w14:textId="77777777" w:rsidR="003E7E69" w:rsidRPr="00866D4E" w:rsidRDefault="003E7E69">
      <w:pPr>
        <w:pStyle w:val="TCtxtTAG"/>
        <w:rPr>
          <w:bCs/>
          <w:sz w:val="24"/>
        </w:rPr>
      </w:pPr>
    </w:p>
    <w:p w14:paraId="573B745D" w14:textId="77777777" w:rsidR="00EB512F" w:rsidRDefault="008D4C1F">
      <w:pPr>
        <w:pStyle w:val="TCtxtTAG"/>
        <w:rPr>
          <w:b/>
          <w:bCs/>
          <w:sz w:val="24"/>
        </w:rPr>
      </w:pPr>
      <w:r>
        <w:rPr>
          <w:b/>
          <w:bCs/>
          <w:sz w:val="24"/>
        </w:rPr>
        <w:br w:type="page"/>
      </w:r>
    </w:p>
    <w:p w14:paraId="1EEBFB90" w14:textId="77777777" w:rsidR="00EB512F" w:rsidRDefault="00EB512F">
      <w:pPr>
        <w:pStyle w:val="TCtxtTAG"/>
        <w:rPr>
          <w:b/>
          <w:bCs/>
          <w:sz w:val="24"/>
        </w:rPr>
      </w:pPr>
    </w:p>
    <w:p w14:paraId="5E1E8CBE" w14:textId="77777777" w:rsidR="00EB512F" w:rsidRDefault="00EB512F">
      <w:pPr>
        <w:pStyle w:val="TCtxtTAG"/>
        <w:rPr>
          <w:b/>
          <w:bCs/>
          <w:sz w:val="24"/>
        </w:rPr>
      </w:pPr>
    </w:p>
    <w:p w14:paraId="550A2F29" w14:textId="77777777" w:rsidR="00EB512F" w:rsidRDefault="00EB512F">
      <w:pPr>
        <w:pStyle w:val="TCtxtTAG"/>
        <w:rPr>
          <w:b/>
          <w:bCs/>
          <w:sz w:val="24"/>
        </w:rPr>
      </w:pPr>
    </w:p>
    <w:p w14:paraId="02C02572" w14:textId="77777777" w:rsidR="00B752E4" w:rsidRDefault="00B752E4">
      <w:pPr>
        <w:pStyle w:val="TCtxtTAG"/>
        <w:rPr>
          <w:b/>
          <w:bCs/>
          <w:sz w:val="24"/>
        </w:rPr>
      </w:pPr>
      <w:r>
        <w:rPr>
          <w:b/>
          <w:bCs/>
          <w:sz w:val="24"/>
        </w:rPr>
        <w:t>TEST CASE M050: Scenario Description:* (Act=C) Change Class of Service from residence to business and  add a line with features– LNA=N; Also, change listing (LACT O &amp; I).</w:t>
      </w:r>
    </w:p>
    <w:p w14:paraId="206928F5" w14:textId="77777777" w:rsidR="00B752E4" w:rsidRDefault="00B752E4">
      <w:pPr>
        <w:pStyle w:val="Heading3"/>
        <w:rPr>
          <w:i w:val="0"/>
          <w:iCs w:val="0"/>
        </w:rPr>
      </w:pPr>
      <w:r>
        <w:rPr>
          <w:i w:val="0"/>
          <w:iCs w:val="0"/>
        </w:rPr>
        <w:t>Type of Account:  Business / Multi-Line</w:t>
      </w:r>
    </w:p>
    <w:p w14:paraId="7D550EBA" w14:textId="77777777" w:rsidR="00866D4E" w:rsidRPr="00866D4E" w:rsidRDefault="00866D4E" w:rsidP="00866D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B752E4" w14:paraId="5F7FE89E" w14:textId="77777777">
        <w:tc>
          <w:tcPr>
            <w:tcW w:w="3348" w:type="dxa"/>
            <w:shd w:val="clear" w:color="auto" w:fill="C0C0C0"/>
          </w:tcPr>
          <w:p w14:paraId="4322F09A" w14:textId="77777777" w:rsidR="00B752E4" w:rsidRDefault="00B752E4">
            <w:pPr>
              <w:pStyle w:val="Heading1"/>
              <w:ind w:left="0"/>
              <w:rPr>
                <w:rFonts w:ascii="Arial" w:hAnsi="Arial" w:cs="Arial"/>
                <w:sz w:val="20"/>
              </w:rPr>
            </w:pPr>
            <w:r>
              <w:rPr>
                <w:rFonts w:ascii="Arial" w:hAnsi="Arial" w:cs="Arial"/>
                <w:sz w:val="20"/>
              </w:rPr>
              <w:t>Test Case Version:</w:t>
            </w:r>
          </w:p>
        </w:tc>
        <w:tc>
          <w:tcPr>
            <w:tcW w:w="1260" w:type="dxa"/>
          </w:tcPr>
          <w:p w14:paraId="2E7527AD" w14:textId="77777777" w:rsidR="00B752E4" w:rsidRDefault="00B752E4">
            <w:pPr>
              <w:pStyle w:val="Heading1"/>
              <w:ind w:left="0"/>
              <w:rPr>
                <w:rFonts w:ascii="Arial" w:hAnsi="Arial" w:cs="Arial"/>
                <w:b w:val="0"/>
                <w:bCs w:val="0"/>
                <w:sz w:val="20"/>
              </w:rPr>
            </w:pPr>
            <w:r>
              <w:rPr>
                <w:rFonts w:ascii="Arial" w:hAnsi="Arial" w:cs="Arial"/>
                <w:b w:val="0"/>
                <w:bCs w:val="0"/>
                <w:sz w:val="20"/>
              </w:rPr>
              <w:t>2.0</w:t>
            </w:r>
          </w:p>
        </w:tc>
      </w:tr>
      <w:tr w:rsidR="00B752E4" w14:paraId="0D7C8B82" w14:textId="77777777">
        <w:tc>
          <w:tcPr>
            <w:tcW w:w="3348" w:type="dxa"/>
            <w:shd w:val="clear" w:color="auto" w:fill="C0C0C0"/>
          </w:tcPr>
          <w:p w14:paraId="490BEE42" w14:textId="77777777" w:rsidR="00B752E4" w:rsidRDefault="00B752E4">
            <w:pPr>
              <w:pStyle w:val="Heading1"/>
              <w:ind w:left="0"/>
              <w:rPr>
                <w:rFonts w:ascii="Arial" w:hAnsi="Arial" w:cs="Arial"/>
                <w:sz w:val="20"/>
              </w:rPr>
            </w:pPr>
            <w:r>
              <w:rPr>
                <w:rFonts w:ascii="Arial" w:hAnsi="Arial" w:cs="Arial"/>
                <w:sz w:val="20"/>
              </w:rPr>
              <w:t xml:space="preserve">Date Last Modified: </w:t>
            </w:r>
          </w:p>
        </w:tc>
        <w:tc>
          <w:tcPr>
            <w:tcW w:w="1260" w:type="dxa"/>
          </w:tcPr>
          <w:p w14:paraId="69C0334A" w14:textId="77777777" w:rsidR="00B752E4" w:rsidRDefault="00B752E4">
            <w:pPr>
              <w:pStyle w:val="Heading1"/>
              <w:ind w:left="0"/>
              <w:rPr>
                <w:rFonts w:ascii="Arial" w:hAnsi="Arial" w:cs="Arial"/>
                <w:b w:val="0"/>
                <w:bCs w:val="0"/>
                <w:sz w:val="20"/>
              </w:rPr>
            </w:pPr>
            <w:smartTag w:uri="urn:schemas-microsoft-com:office:smarttags" w:element="date">
              <w:smartTagPr>
                <w:attr w:name="Month" w:val="12"/>
                <w:attr w:name="Day" w:val="6"/>
                <w:attr w:name="Year" w:val="2004"/>
              </w:smartTagPr>
              <w:r>
                <w:rPr>
                  <w:rFonts w:ascii="Arial" w:hAnsi="Arial" w:cs="Arial"/>
                  <w:b w:val="0"/>
                  <w:bCs w:val="0"/>
                  <w:sz w:val="20"/>
                </w:rPr>
                <w:t>12/6/04</w:t>
              </w:r>
            </w:smartTag>
          </w:p>
        </w:tc>
      </w:tr>
      <w:tr w:rsidR="00B752E4" w14:paraId="1751CFD2" w14:textId="77777777">
        <w:tc>
          <w:tcPr>
            <w:tcW w:w="3348" w:type="dxa"/>
            <w:shd w:val="clear" w:color="auto" w:fill="C0C0C0"/>
          </w:tcPr>
          <w:p w14:paraId="7E00A3BC" w14:textId="77777777" w:rsidR="00B752E4" w:rsidRDefault="00B752E4">
            <w:pPr>
              <w:pStyle w:val="Heading1"/>
              <w:ind w:left="0"/>
              <w:rPr>
                <w:rFonts w:ascii="Arial" w:hAnsi="Arial" w:cs="Arial"/>
                <w:sz w:val="20"/>
              </w:rPr>
            </w:pPr>
            <w:r>
              <w:rPr>
                <w:rFonts w:ascii="Arial" w:hAnsi="Arial" w:cs="Arial"/>
                <w:sz w:val="20"/>
              </w:rPr>
              <w:t>TCC Version in Which Modified:</w:t>
            </w:r>
          </w:p>
        </w:tc>
        <w:tc>
          <w:tcPr>
            <w:tcW w:w="1260" w:type="dxa"/>
          </w:tcPr>
          <w:p w14:paraId="79965542" w14:textId="77777777" w:rsidR="00B752E4" w:rsidRDefault="00B752E4">
            <w:pPr>
              <w:pStyle w:val="Heading1"/>
              <w:ind w:left="0"/>
              <w:rPr>
                <w:rFonts w:ascii="Arial" w:hAnsi="Arial" w:cs="Arial"/>
                <w:b w:val="0"/>
                <w:bCs w:val="0"/>
                <w:sz w:val="20"/>
              </w:rPr>
            </w:pPr>
            <w:r>
              <w:rPr>
                <w:rFonts w:ascii="Arial" w:hAnsi="Arial" w:cs="Arial"/>
                <w:b w:val="0"/>
                <w:bCs w:val="0"/>
                <w:sz w:val="20"/>
              </w:rPr>
              <w:t>TCC 8.0</w:t>
            </w:r>
          </w:p>
        </w:tc>
      </w:tr>
    </w:tbl>
    <w:p w14:paraId="389E7518" w14:textId="77777777" w:rsidR="00B752E4" w:rsidRDefault="00B752E4"/>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520"/>
      </w:tblGrid>
      <w:tr w:rsidR="00B752E4" w:rsidRPr="00866D4E" w14:paraId="637B3CAC"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31FEF056"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1C56EC2F" w14:textId="77777777" w:rsidR="00B752E4" w:rsidRPr="00866D4E" w:rsidRDefault="00B752E4">
            <w:pPr>
              <w:jc w:val="center"/>
              <w:rPr>
                <w:rFonts w:ascii="Arial" w:hAnsi="Arial" w:cs="Arial"/>
                <w:b/>
              </w:rPr>
            </w:pPr>
            <w:r w:rsidRPr="00866D4E">
              <w:rPr>
                <w:rFonts w:ascii="Arial" w:hAnsi="Arial" w:cs="Arial"/>
                <w:b/>
              </w:rPr>
              <w:t>FIELD DESCRIPTION</w:t>
            </w:r>
          </w:p>
        </w:tc>
        <w:tc>
          <w:tcPr>
            <w:tcW w:w="2520" w:type="dxa"/>
            <w:tcBorders>
              <w:top w:val="single" w:sz="12" w:space="0" w:color="auto"/>
              <w:left w:val="single" w:sz="6" w:space="0" w:color="auto"/>
              <w:bottom w:val="single" w:sz="6" w:space="0" w:color="auto"/>
              <w:right w:val="single" w:sz="12" w:space="0" w:color="auto"/>
            </w:tcBorders>
          </w:tcPr>
          <w:p w14:paraId="4DAF91DA"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1245376B"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09D38295" w14:textId="77777777" w:rsidR="00B752E4" w:rsidRPr="00866D4E" w:rsidRDefault="00B752E4">
            <w:pPr>
              <w:pStyle w:val="Heading4"/>
              <w:rPr>
                <w:b/>
                <w:bCs/>
                <w:i w:val="0"/>
                <w:iCs w:val="0"/>
              </w:rPr>
            </w:pPr>
            <w:r w:rsidRPr="00866D4E">
              <w:rPr>
                <w:b/>
                <w:bCs/>
                <w:i w:val="0"/>
                <w:iCs w:val="0"/>
              </w:rPr>
              <w:t>LSR  FORM</w:t>
            </w:r>
          </w:p>
        </w:tc>
      </w:tr>
      <w:tr w:rsidR="00B752E4" w:rsidRPr="00866D4E" w14:paraId="33E13D72"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46BBA93"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70654B8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2FF000D" w14:textId="77777777" w:rsidR="00B752E4" w:rsidRPr="00866D4E" w:rsidRDefault="00B752E4">
            <w:pPr>
              <w:pStyle w:val="FORMDATA"/>
              <w:rPr>
                <w:b/>
                <w:color w:val="auto"/>
              </w:rPr>
            </w:pPr>
            <w:r w:rsidRPr="00866D4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BB1D10E" w14:textId="77777777" w:rsidR="00B752E4" w:rsidRPr="00866D4E" w:rsidRDefault="00B752E4">
            <w:pPr>
              <w:pStyle w:val="FORMDATA"/>
              <w:rPr>
                <w:b/>
                <w:color w:val="auto"/>
              </w:rPr>
            </w:pPr>
            <w:r w:rsidRPr="00866D4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FADFA3A" w14:textId="77777777" w:rsidR="00B752E4" w:rsidRPr="00866D4E" w:rsidRDefault="00B752E4">
            <w:pPr>
              <w:pStyle w:val="FORMDATA"/>
              <w:rPr>
                <w:b/>
                <w:color w:val="auto"/>
              </w:rPr>
            </w:pPr>
            <w:r w:rsidRPr="00866D4E">
              <w:rPr>
                <w:b/>
                <w:color w:val="auto"/>
              </w:rPr>
              <w:t>ZXL</w:t>
            </w:r>
          </w:p>
        </w:tc>
      </w:tr>
      <w:tr w:rsidR="00B752E4" w:rsidRPr="00866D4E" w14:paraId="6FE36DF6" w14:textId="77777777">
        <w:tc>
          <w:tcPr>
            <w:tcW w:w="2160" w:type="dxa"/>
            <w:tcBorders>
              <w:top w:val="single" w:sz="6" w:space="0" w:color="auto"/>
              <w:left w:val="single" w:sz="12" w:space="0" w:color="auto"/>
              <w:bottom w:val="single" w:sz="6" w:space="0" w:color="auto"/>
              <w:right w:val="single" w:sz="6" w:space="0" w:color="auto"/>
            </w:tcBorders>
          </w:tcPr>
          <w:p w14:paraId="790F4651" w14:textId="77777777" w:rsidR="00B752E4" w:rsidRPr="00866D4E" w:rsidRDefault="00B752E4">
            <w:pPr>
              <w:pStyle w:val="FORMDATA"/>
              <w:rPr>
                <w:b/>
                <w:color w:val="auto"/>
              </w:rPr>
            </w:pPr>
            <w:r w:rsidRPr="00866D4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5A098E54" w14:textId="77777777" w:rsidR="00B752E4" w:rsidRPr="00866D4E" w:rsidRDefault="00B752E4">
            <w:pPr>
              <w:pStyle w:val="FORMDATA"/>
              <w:rPr>
                <w:b/>
                <w:color w:val="auto"/>
              </w:rPr>
            </w:pPr>
            <w:r w:rsidRPr="00866D4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3BA624ED" w14:textId="77777777" w:rsidR="00B752E4" w:rsidRPr="00866D4E" w:rsidRDefault="00B752E4">
            <w:pPr>
              <w:pStyle w:val="FORMDATA"/>
              <w:rPr>
                <w:b/>
                <w:color w:val="auto"/>
              </w:rPr>
            </w:pPr>
            <w:r w:rsidRPr="00866D4E">
              <w:rPr>
                <w:b/>
                <w:color w:val="auto"/>
              </w:rPr>
              <w:t>M50</w:t>
            </w:r>
          </w:p>
        </w:tc>
      </w:tr>
      <w:tr w:rsidR="00B752E4" w:rsidRPr="00866D4E" w14:paraId="40D5CE0C" w14:textId="77777777">
        <w:tc>
          <w:tcPr>
            <w:tcW w:w="2160" w:type="dxa"/>
            <w:tcBorders>
              <w:top w:val="single" w:sz="6" w:space="0" w:color="auto"/>
              <w:left w:val="single" w:sz="12" w:space="0" w:color="auto"/>
              <w:bottom w:val="single" w:sz="6" w:space="0" w:color="auto"/>
              <w:right w:val="single" w:sz="6" w:space="0" w:color="auto"/>
            </w:tcBorders>
          </w:tcPr>
          <w:p w14:paraId="02FE7CB8" w14:textId="77777777" w:rsidR="00B752E4" w:rsidRPr="00866D4E" w:rsidRDefault="00B752E4">
            <w:pPr>
              <w:pStyle w:val="FORMDATA"/>
              <w:rPr>
                <w:b/>
                <w:color w:val="auto"/>
              </w:rPr>
            </w:pPr>
            <w:r w:rsidRPr="00866D4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7803462E" w14:textId="77777777" w:rsidR="00B752E4" w:rsidRPr="00866D4E" w:rsidRDefault="00B752E4">
            <w:pPr>
              <w:pStyle w:val="FORMDATA"/>
              <w:rPr>
                <w:b/>
                <w:color w:val="auto"/>
              </w:rPr>
            </w:pPr>
            <w:r w:rsidRPr="00866D4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0A83A6A" w14:textId="77777777" w:rsidR="00B752E4" w:rsidRPr="00866D4E" w:rsidRDefault="00B752E4">
            <w:pPr>
              <w:pStyle w:val="FORMDATA"/>
              <w:rPr>
                <w:b/>
                <w:color w:val="auto"/>
              </w:rPr>
            </w:pPr>
            <w:r w:rsidRPr="00866D4E">
              <w:rPr>
                <w:b/>
                <w:color w:val="auto"/>
              </w:rPr>
              <w:t>4236981339</w:t>
            </w:r>
          </w:p>
        </w:tc>
      </w:tr>
      <w:tr w:rsidR="00B752E4" w:rsidRPr="00866D4E" w14:paraId="4A0436E2" w14:textId="77777777">
        <w:tc>
          <w:tcPr>
            <w:tcW w:w="2160" w:type="dxa"/>
            <w:tcBorders>
              <w:top w:val="single" w:sz="6" w:space="0" w:color="auto"/>
              <w:left w:val="single" w:sz="12" w:space="0" w:color="auto"/>
              <w:bottom w:val="single" w:sz="6" w:space="0" w:color="auto"/>
              <w:right w:val="single" w:sz="6" w:space="0" w:color="auto"/>
            </w:tcBorders>
          </w:tcPr>
          <w:p w14:paraId="654E7E85" w14:textId="77777777" w:rsidR="00B752E4" w:rsidRPr="00866D4E" w:rsidRDefault="00B752E4">
            <w:pPr>
              <w:pStyle w:val="FORMDATA"/>
              <w:rPr>
                <w:b/>
                <w:color w:val="auto"/>
              </w:rPr>
            </w:pPr>
            <w:r w:rsidRPr="00866D4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0F589E32" w14:textId="77777777" w:rsidR="00B752E4" w:rsidRPr="00866D4E" w:rsidRDefault="00B752E4">
            <w:pPr>
              <w:pStyle w:val="FORMDATA"/>
              <w:rPr>
                <w:b/>
                <w:color w:val="auto"/>
              </w:rPr>
            </w:pPr>
            <w:r w:rsidRPr="00866D4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55B98A87" w14:textId="77777777" w:rsidR="00B752E4" w:rsidRPr="00866D4E" w:rsidRDefault="00B752E4">
            <w:pPr>
              <w:pStyle w:val="FORMDATA"/>
              <w:rPr>
                <w:b/>
                <w:color w:val="auto"/>
              </w:rPr>
            </w:pPr>
            <w:r w:rsidRPr="00866D4E">
              <w:rPr>
                <w:b/>
                <w:color w:val="auto"/>
              </w:rPr>
              <w:t>CAVENOBILL</w:t>
            </w:r>
          </w:p>
        </w:tc>
      </w:tr>
      <w:tr w:rsidR="00B752E4" w:rsidRPr="00866D4E" w14:paraId="3D1A0B35"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1EBA4DC7" w14:textId="77777777" w:rsidR="00B752E4" w:rsidRPr="00866D4E" w:rsidRDefault="00B752E4">
            <w:pPr>
              <w:pStyle w:val="FORMDATA"/>
              <w:rPr>
                <w:b/>
                <w:color w:val="auto"/>
              </w:rPr>
            </w:pPr>
            <w:r w:rsidRPr="00866D4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C467E51"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768DE03" w14:textId="77777777" w:rsidR="00B752E4" w:rsidRPr="00866D4E" w:rsidRDefault="00B752E4">
            <w:pPr>
              <w:pStyle w:val="FORMDATA"/>
              <w:rPr>
                <w:b/>
                <w:color w:val="auto"/>
              </w:rPr>
            </w:pPr>
            <w:r w:rsidRPr="00866D4E">
              <w:rPr>
                <w:b/>
                <w:color w:val="auto"/>
              </w:rPr>
              <w:t>LCSC</w:t>
            </w:r>
          </w:p>
        </w:tc>
      </w:tr>
      <w:tr w:rsidR="00B752E4" w:rsidRPr="00866D4E" w14:paraId="7B91F88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B2CBC3C" w14:textId="77777777" w:rsidR="00B752E4" w:rsidRPr="00866D4E" w:rsidRDefault="00B752E4">
            <w:pPr>
              <w:pStyle w:val="FORMDATA"/>
              <w:rPr>
                <w:b/>
                <w:color w:val="auto"/>
              </w:rPr>
            </w:pPr>
            <w:r w:rsidRPr="00866D4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E3E0450" w14:textId="77777777" w:rsidR="00B752E4" w:rsidRPr="00866D4E" w:rsidRDefault="00B752E4">
            <w:pPr>
              <w:pStyle w:val="FORMDATA"/>
              <w:rPr>
                <w:b/>
                <w:color w:val="auto"/>
              </w:rPr>
            </w:pPr>
            <w:r w:rsidRPr="00866D4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C386BF2" w14:textId="77777777" w:rsidR="00B752E4" w:rsidRPr="00866D4E" w:rsidRDefault="00B752E4">
            <w:pPr>
              <w:pStyle w:val="FORMDATA"/>
              <w:rPr>
                <w:b/>
                <w:color w:val="auto"/>
              </w:rPr>
            </w:pPr>
            <w:r w:rsidRPr="00866D4E">
              <w:rPr>
                <w:b/>
                <w:color w:val="auto"/>
              </w:rPr>
              <w:t>20040524</w:t>
            </w:r>
          </w:p>
        </w:tc>
      </w:tr>
      <w:tr w:rsidR="00B752E4" w:rsidRPr="00866D4E" w14:paraId="39330662" w14:textId="77777777">
        <w:tc>
          <w:tcPr>
            <w:tcW w:w="2160" w:type="dxa"/>
            <w:tcBorders>
              <w:top w:val="single" w:sz="6" w:space="0" w:color="auto"/>
              <w:left w:val="single" w:sz="12" w:space="0" w:color="auto"/>
              <w:bottom w:val="single" w:sz="6" w:space="0" w:color="auto"/>
              <w:right w:val="single" w:sz="6" w:space="0" w:color="auto"/>
            </w:tcBorders>
          </w:tcPr>
          <w:p w14:paraId="29F95107" w14:textId="77777777" w:rsidR="00B752E4" w:rsidRPr="00866D4E" w:rsidRDefault="00B752E4">
            <w:pPr>
              <w:pStyle w:val="FORMDATA"/>
              <w:rPr>
                <w:b/>
                <w:color w:val="auto"/>
              </w:rPr>
            </w:pPr>
            <w:r w:rsidRPr="00866D4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CA653AE" w14:textId="77777777" w:rsidR="00B752E4" w:rsidRPr="00866D4E" w:rsidRDefault="00B752E4">
            <w:pPr>
              <w:pStyle w:val="FORMDATA"/>
              <w:rPr>
                <w:b/>
                <w:color w:val="auto"/>
              </w:rPr>
            </w:pPr>
            <w:r w:rsidRPr="00866D4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73E527C1" w14:textId="77777777" w:rsidR="00B752E4" w:rsidRPr="00866D4E" w:rsidRDefault="00B752E4">
            <w:pPr>
              <w:pStyle w:val="FORMDATA"/>
              <w:rPr>
                <w:b/>
                <w:color w:val="auto"/>
              </w:rPr>
            </w:pPr>
            <w:r w:rsidRPr="00866D4E">
              <w:rPr>
                <w:b/>
                <w:color w:val="auto"/>
              </w:rPr>
              <w:t>20040601</w:t>
            </w:r>
          </w:p>
        </w:tc>
      </w:tr>
      <w:tr w:rsidR="00B752E4" w:rsidRPr="00866D4E" w14:paraId="355A1DA3" w14:textId="77777777">
        <w:tc>
          <w:tcPr>
            <w:tcW w:w="2160" w:type="dxa"/>
            <w:tcBorders>
              <w:top w:val="single" w:sz="6" w:space="0" w:color="auto"/>
              <w:left w:val="single" w:sz="12" w:space="0" w:color="auto"/>
              <w:bottom w:val="single" w:sz="6" w:space="0" w:color="auto"/>
              <w:right w:val="single" w:sz="6" w:space="0" w:color="auto"/>
            </w:tcBorders>
          </w:tcPr>
          <w:p w14:paraId="7588AD66" w14:textId="77777777" w:rsidR="00B752E4" w:rsidRPr="00866D4E" w:rsidRDefault="00B752E4">
            <w:pPr>
              <w:pStyle w:val="FORMDATA"/>
              <w:rPr>
                <w:b/>
                <w:color w:val="auto"/>
              </w:rPr>
            </w:pPr>
            <w:r w:rsidRPr="00866D4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17710D0E" w14:textId="77777777" w:rsidR="00B752E4" w:rsidRPr="00866D4E" w:rsidRDefault="00B752E4">
            <w:pPr>
              <w:pStyle w:val="FORMDATA"/>
              <w:rPr>
                <w:b/>
                <w:color w:val="auto"/>
              </w:rPr>
            </w:pPr>
            <w:r w:rsidRPr="00866D4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670E943F" w14:textId="77777777" w:rsidR="00B752E4" w:rsidRPr="00866D4E" w:rsidRDefault="00B752E4">
            <w:pPr>
              <w:pStyle w:val="FORMDATA"/>
              <w:rPr>
                <w:b/>
                <w:color w:val="auto"/>
              </w:rPr>
            </w:pPr>
            <w:r w:rsidRPr="00866D4E">
              <w:rPr>
                <w:b/>
                <w:color w:val="auto"/>
              </w:rPr>
              <w:t>MB</w:t>
            </w:r>
          </w:p>
        </w:tc>
      </w:tr>
      <w:tr w:rsidR="00B752E4" w:rsidRPr="00866D4E" w14:paraId="360E94FB" w14:textId="77777777">
        <w:tc>
          <w:tcPr>
            <w:tcW w:w="2160" w:type="dxa"/>
            <w:tcBorders>
              <w:top w:val="single" w:sz="6" w:space="0" w:color="auto"/>
              <w:left w:val="single" w:sz="12" w:space="0" w:color="auto"/>
              <w:bottom w:val="single" w:sz="6" w:space="0" w:color="auto"/>
              <w:right w:val="single" w:sz="6" w:space="0" w:color="auto"/>
            </w:tcBorders>
          </w:tcPr>
          <w:p w14:paraId="5D2FCD81" w14:textId="77777777" w:rsidR="00B752E4" w:rsidRPr="00866D4E" w:rsidRDefault="00B752E4">
            <w:pPr>
              <w:pStyle w:val="FORMDATA"/>
              <w:rPr>
                <w:b/>
                <w:color w:val="auto"/>
              </w:rPr>
            </w:pPr>
            <w:r w:rsidRPr="00866D4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DEBBF29" w14:textId="77777777" w:rsidR="00B752E4" w:rsidRPr="00866D4E" w:rsidRDefault="00B752E4">
            <w:pPr>
              <w:pStyle w:val="FORMDATA"/>
              <w:rPr>
                <w:b/>
                <w:color w:val="auto"/>
              </w:rPr>
            </w:pPr>
            <w:r w:rsidRPr="00866D4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28112D96" w14:textId="77777777" w:rsidR="00B752E4" w:rsidRPr="00866D4E" w:rsidRDefault="00B752E4">
            <w:pPr>
              <w:pStyle w:val="FORMDATA"/>
              <w:rPr>
                <w:b/>
                <w:color w:val="auto"/>
              </w:rPr>
            </w:pPr>
            <w:r w:rsidRPr="00866D4E">
              <w:rPr>
                <w:b/>
                <w:color w:val="auto"/>
              </w:rPr>
              <w:t>C</w:t>
            </w:r>
          </w:p>
        </w:tc>
      </w:tr>
      <w:tr w:rsidR="00B752E4" w:rsidRPr="00866D4E" w14:paraId="0CFB992C" w14:textId="77777777">
        <w:tc>
          <w:tcPr>
            <w:tcW w:w="2160" w:type="dxa"/>
            <w:tcBorders>
              <w:top w:val="single" w:sz="6" w:space="0" w:color="auto"/>
              <w:left w:val="single" w:sz="12" w:space="0" w:color="auto"/>
              <w:bottom w:val="single" w:sz="6" w:space="0" w:color="auto"/>
              <w:right w:val="single" w:sz="6" w:space="0" w:color="auto"/>
            </w:tcBorders>
          </w:tcPr>
          <w:p w14:paraId="68763194" w14:textId="77777777" w:rsidR="00B752E4" w:rsidRPr="00866D4E" w:rsidRDefault="00B752E4">
            <w:pPr>
              <w:pStyle w:val="FORMDATA"/>
              <w:rPr>
                <w:b/>
                <w:color w:val="auto"/>
              </w:rPr>
            </w:pPr>
            <w:r w:rsidRPr="00866D4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958F726" w14:textId="77777777" w:rsidR="00B752E4" w:rsidRPr="00866D4E" w:rsidRDefault="00B752E4">
            <w:pPr>
              <w:pStyle w:val="FORMDATA"/>
              <w:rPr>
                <w:b/>
                <w:color w:val="auto"/>
              </w:rPr>
            </w:pPr>
            <w:r w:rsidRPr="00866D4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050E345D" w14:textId="77777777" w:rsidR="00B752E4" w:rsidRPr="00866D4E" w:rsidRDefault="00B752E4">
            <w:pPr>
              <w:pStyle w:val="FORMDATA"/>
              <w:rPr>
                <w:b/>
                <w:color w:val="auto"/>
              </w:rPr>
            </w:pPr>
            <w:r w:rsidRPr="00866D4E">
              <w:rPr>
                <w:b/>
                <w:color w:val="auto"/>
              </w:rPr>
              <w:t>9999</w:t>
            </w:r>
          </w:p>
        </w:tc>
      </w:tr>
      <w:tr w:rsidR="00B752E4" w:rsidRPr="00866D4E" w14:paraId="6F22C296" w14:textId="77777777">
        <w:tc>
          <w:tcPr>
            <w:tcW w:w="2160" w:type="dxa"/>
            <w:tcBorders>
              <w:top w:val="single" w:sz="6" w:space="0" w:color="auto"/>
              <w:left w:val="single" w:sz="12" w:space="0" w:color="auto"/>
              <w:bottom w:val="single" w:sz="6" w:space="0" w:color="auto"/>
              <w:right w:val="single" w:sz="6" w:space="0" w:color="auto"/>
            </w:tcBorders>
          </w:tcPr>
          <w:p w14:paraId="2B2FE81B" w14:textId="77777777" w:rsidR="00B752E4" w:rsidRPr="00866D4E" w:rsidRDefault="00B752E4">
            <w:pPr>
              <w:pStyle w:val="FORMDATA"/>
              <w:rPr>
                <w:b/>
                <w:color w:val="auto"/>
              </w:rPr>
            </w:pPr>
            <w:r w:rsidRPr="00866D4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67E81358" w14:textId="77777777" w:rsidR="00B752E4" w:rsidRPr="00866D4E" w:rsidRDefault="00B752E4">
            <w:pPr>
              <w:pStyle w:val="FORMDATA"/>
              <w:rPr>
                <w:b/>
                <w:color w:val="auto"/>
              </w:rPr>
            </w:pPr>
            <w:r w:rsidRPr="00866D4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4D3B185F" w14:textId="77777777" w:rsidR="00B752E4" w:rsidRPr="00866D4E" w:rsidRDefault="00B752E4">
            <w:pPr>
              <w:pStyle w:val="FORMDATA"/>
              <w:rPr>
                <w:b/>
                <w:color w:val="auto"/>
              </w:rPr>
            </w:pPr>
            <w:r w:rsidRPr="00866D4E">
              <w:rPr>
                <w:b/>
                <w:color w:val="auto"/>
              </w:rPr>
              <w:t>1AM-</w:t>
            </w:r>
          </w:p>
        </w:tc>
      </w:tr>
      <w:tr w:rsidR="00B752E4" w:rsidRPr="00866D4E" w14:paraId="607812C7"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238FD8AC" w14:textId="77777777" w:rsidR="00B752E4" w:rsidRPr="00866D4E" w:rsidRDefault="00B752E4">
            <w:pPr>
              <w:pStyle w:val="Heading4"/>
              <w:rPr>
                <w:b/>
                <w:i w:val="0"/>
              </w:rPr>
            </w:pPr>
            <w:r w:rsidRPr="00866D4E">
              <w:rPr>
                <w:b/>
                <w:i w:val="0"/>
              </w:rPr>
              <w:t>Billing Section</w:t>
            </w:r>
          </w:p>
        </w:tc>
      </w:tr>
      <w:tr w:rsidR="00B752E4" w:rsidRPr="00866D4E" w14:paraId="458E2E06" w14:textId="77777777">
        <w:tc>
          <w:tcPr>
            <w:tcW w:w="2160" w:type="dxa"/>
            <w:tcBorders>
              <w:top w:val="single" w:sz="6" w:space="0" w:color="auto"/>
              <w:left w:val="single" w:sz="12" w:space="0" w:color="auto"/>
              <w:bottom w:val="single" w:sz="6" w:space="0" w:color="auto"/>
              <w:right w:val="single" w:sz="6" w:space="0" w:color="auto"/>
            </w:tcBorders>
          </w:tcPr>
          <w:p w14:paraId="79754364" w14:textId="77777777" w:rsidR="00B752E4" w:rsidRPr="00866D4E" w:rsidRDefault="00B752E4">
            <w:pPr>
              <w:pStyle w:val="FORMDATA"/>
              <w:rPr>
                <w:b/>
                <w:color w:val="auto"/>
              </w:rPr>
            </w:pPr>
            <w:r w:rsidRPr="00866D4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22A75123" w14:textId="77777777" w:rsidR="00B752E4" w:rsidRPr="00866D4E" w:rsidRDefault="00B752E4">
            <w:pPr>
              <w:pStyle w:val="FORMDATA"/>
              <w:rPr>
                <w:b/>
                <w:color w:val="auto"/>
              </w:rPr>
            </w:pPr>
            <w:r w:rsidRPr="00866D4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07E05E4C" w14:textId="77777777" w:rsidR="00B752E4" w:rsidRPr="00866D4E" w:rsidRDefault="00B752E4">
            <w:pPr>
              <w:pStyle w:val="FORMDATA"/>
              <w:rPr>
                <w:b/>
                <w:color w:val="auto"/>
                <w:lang w:val="fr-FR"/>
              </w:rPr>
            </w:pPr>
            <w:r w:rsidRPr="00866D4E">
              <w:rPr>
                <w:b/>
                <w:color w:val="auto"/>
                <w:lang w:val="fr-FR"/>
              </w:rPr>
              <w:t>615Q886621621</w:t>
            </w:r>
            <w:r w:rsidRPr="00866D4E">
              <w:rPr>
                <w:b/>
                <w:color w:val="auto"/>
                <w:lang w:val="fr-FR"/>
              </w:rPr>
              <w:tab/>
            </w:r>
          </w:p>
        </w:tc>
      </w:tr>
      <w:tr w:rsidR="00B752E4" w:rsidRPr="00866D4E" w14:paraId="61BC9D1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A8880A8" w14:textId="77777777" w:rsidR="00B752E4" w:rsidRPr="00866D4E" w:rsidRDefault="00B752E4">
            <w:pPr>
              <w:pStyle w:val="Heading5"/>
              <w:tabs>
                <w:tab w:val="right" w:pos="2207"/>
              </w:tabs>
              <w:rPr>
                <w:rFonts w:cs="Arial"/>
                <w:bCs/>
                <w:iCs w:val="0"/>
                <w:color w:val="auto"/>
                <w:szCs w:val="24"/>
              </w:rPr>
            </w:pPr>
            <w:r w:rsidRPr="00866D4E">
              <w:rPr>
                <w:rFonts w:cs="Arial"/>
                <w:bCs/>
                <w:iCs w:val="0"/>
                <w:color w:val="auto"/>
                <w:szCs w:val="24"/>
              </w:rPr>
              <w:t>Contact Section</w:t>
            </w:r>
          </w:p>
        </w:tc>
      </w:tr>
      <w:tr w:rsidR="00B752E4" w:rsidRPr="00866D4E" w14:paraId="297C005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BE4A447" w14:textId="77777777" w:rsidR="00B752E4" w:rsidRPr="00866D4E" w:rsidRDefault="00B752E4">
            <w:pPr>
              <w:pStyle w:val="FORMDATA"/>
              <w:rPr>
                <w:b/>
                <w:color w:val="auto"/>
              </w:rPr>
            </w:pPr>
            <w:r w:rsidRPr="00866D4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D7EEE7E" w14:textId="77777777" w:rsidR="00B752E4" w:rsidRPr="00866D4E" w:rsidRDefault="00B752E4">
            <w:pPr>
              <w:pStyle w:val="FORMDATA"/>
              <w:rPr>
                <w:b/>
                <w:color w:val="auto"/>
              </w:rPr>
            </w:pPr>
            <w:r w:rsidRPr="00866D4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990222D" w14:textId="77777777" w:rsidR="00B752E4" w:rsidRPr="00866D4E" w:rsidRDefault="00B752E4">
            <w:pPr>
              <w:pStyle w:val="FORMDATA"/>
              <w:rPr>
                <w:b/>
                <w:color w:val="auto"/>
              </w:rPr>
            </w:pPr>
            <w:r w:rsidRPr="00866D4E">
              <w:rPr>
                <w:b/>
                <w:color w:val="auto"/>
              </w:rPr>
              <w:t>Bojangles</w:t>
            </w:r>
          </w:p>
        </w:tc>
      </w:tr>
      <w:tr w:rsidR="00B752E4" w:rsidRPr="00866D4E" w14:paraId="1FB558B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52634AB" w14:textId="77777777" w:rsidR="00B752E4" w:rsidRPr="00866D4E" w:rsidRDefault="00B752E4">
            <w:pPr>
              <w:pStyle w:val="FORMDATA"/>
              <w:rPr>
                <w:b/>
                <w:color w:val="auto"/>
              </w:rPr>
            </w:pPr>
            <w:r w:rsidRPr="00866D4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5BF51E5" w14:textId="77777777" w:rsidR="00B752E4" w:rsidRPr="00866D4E" w:rsidRDefault="00B752E4">
            <w:pPr>
              <w:pStyle w:val="FORMDATA"/>
              <w:rPr>
                <w:b/>
                <w:color w:val="auto"/>
              </w:rPr>
            </w:pPr>
            <w:r w:rsidRPr="00866D4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7B5ACDC" w14:textId="77777777" w:rsidR="00B752E4" w:rsidRPr="00866D4E" w:rsidRDefault="00B752E4">
            <w:pPr>
              <w:pStyle w:val="FORMDATA"/>
              <w:rPr>
                <w:b/>
                <w:color w:val="auto"/>
              </w:rPr>
            </w:pPr>
            <w:r w:rsidRPr="00866D4E">
              <w:rPr>
                <w:b/>
                <w:color w:val="auto"/>
              </w:rPr>
              <w:t>8884448888</w:t>
            </w:r>
          </w:p>
        </w:tc>
      </w:tr>
      <w:tr w:rsidR="00B752E4" w:rsidRPr="00866D4E" w14:paraId="1F3D13C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B18B0A2" w14:textId="77777777" w:rsidR="00B752E4" w:rsidRPr="00866D4E" w:rsidRDefault="00B752E4">
            <w:pPr>
              <w:pStyle w:val="FORMDATA"/>
              <w:rPr>
                <w:b/>
                <w:color w:val="auto"/>
              </w:rPr>
            </w:pPr>
            <w:r w:rsidRPr="00866D4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D3CF604" w14:textId="77777777" w:rsidR="00B752E4" w:rsidRPr="00866D4E" w:rsidRDefault="00B752E4">
            <w:pPr>
              <w:pStyle w:val="FORMDATA"/>
              <w:rPr>
                <w:b/>
                <w:color w:val="auto"/>
              </w:rPr>
            </w:pPr>
            <w:r w:rsidRPr="00866D4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6B6D603"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6373428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52C4EE0" w14:textId="77777777" w:rsidR="00B752E4" w:rsidRPr="00866D4E" w:rsidRDefault="00B752E4">
            <w:pPr>
              <w:pStyle w:val="FORMDATA"/>
              <w:rPr>
                <w:b/>
                <w:color w:val="auto"/>
                <w:lang w:val="fr-FR"/>
              </w:rPr>
            </w:pPr>
            <w:r w:rsidRPr="00866D4E">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FDAA6D8" w14:textId="77777777" w:rsidR="00B752E4" w:rsidRPr="00866D4E" w:rsidRDefault="00B752E4">
            <w:pPr>
              <w:pStyle w:val="FORMDATA"/>
              <w:rPr>
                <w:b/>
                <w:color w:val="auto"/>
                <w:lang w:val="fr-FR"/>
              </w:rPr>
            </w:pPr>
            <w:r w:rsidRPr="00866D4E">
              <w:rPr>
                <w:b/>
                <w:color w:val="auto"/>
                <w:lang w:val="fr-FR"/>
              </w:rPr>
              <w:t>Implementation Contact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23F5A2D" w14:textId="77777777" w:rsidR="00B752E4" w:rsidRPr="00866D4E" w:rsidRDefault="00B752E4">
            <w:pPr>
              <w:pStyle w:val="FORMDATA"/>
              <w:rPr>
                <w:b/>
                <w:color w:val="auto"/>
              </w:rPr>
            </w:pPr>
            <w:r w:rsidRPr="00866D4E">
              <w:rPr>
                <w:b/>
                <w:color w:val="auto"/>
              </w:rPr>
              <w:t>Peter Pan</w:t>
            </w:r>
          </w:p>
        </w:tc>
      </w:tr>
      <w:tr w:rsidR="00B752E4" w:rsidRPr="00866D4E" w14:paraId="6E37603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7CCB24D" w14:textId="77777777" w:rsidR="00B752E4" w:rsidRPr="00866D4E" w:rsidRDefault="00B752E4">
            <w:pPr>
              <w:pStyle w:val="FORMDATA"/>
              <w:rPr>
                <w:b/>
                <w:color w:val="auto"/>
              </w:rPr>
            </w:pPr>
            <w:r w:rsidRPr="00866D4E">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E10BB6" w14:textId="77777777" w:rsidR="00B752E4" w:rsidRPr="00866D4E" w:rsidRDefault="00B752E4">
            <w:pPr>
              <w:pStyle w:val="FORMDATA"/>
              <w:rPr>
                <w:b/>
                <w:color w:val="auto"/>
              </w:rPr>
            </w:pPr>
            <w:r w:rsidRPr="00866D4E">
              <w:rPr>
                <w:b/>
                <w:color w:val="auto"/>
              </w:rPr>
              <w:t>Implementation Contact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E8B39DA" w14:textId="77777777" w:rsidR="00B752E4" w:rsidRPr="00866D4E" w:rsidRDefault="00B752E4">
            <w:pPr>
              <w:pStyle w:val="FORMDATA"/>
              <w:rPr>
                <w:b/>
                <w:color w:val="auto"/>
              </w:rPr>
            </w:pPr>
            <w:r w:rsidRPr="00866D4E">
              <w:rPr>
                <w:b/>
                <w:color w:val="auto"/>
              </w:rPr>
              <w:t>4043337777</w:t>
            </w:r>
          </w:p>
        </w:tc>
      </w:tr>
      <w:tr w:rsidR="00B752E4" w:rsidRPr="00866D4E" w14:paraId="4F0A9720"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5D743B0F"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17641754"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45476F2"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6B17F5EC" w14:textId="77777777">
        <w:tc>
          <w:tcPr>
            <w:tcW w:w="2160" w:type="dxa"/>
            <w:tcBorders>
              <w:top w:val="single" w:sz="6" w:space="0" w:color="auto"/>
              <w:left w:val="single" w:sz="12" w:space="0" w:color="auto"/>
              <w:bottom w:val="single" w:sz="6" w:space="0" w:color="auto"/>
              <w:right w:val="single" w:sz="6" w:space="0" w:color="auto"/>
            </w:tcBorders>
          </w:tcPr>
          <w:p w14:paraId="75DFBD31" w14:textId="77777777" w:rsidR="00B752E4" w:rsidRPr="00866D4E" w:rsidRDefault="00B752E4">
            <w:pPr>
              <w:pStyle w:val="FORMDATA"/>
              <w:rPr>
                <w:b/>
                <w:color w:val="auto"/>
              </w:rPr>
            </w:pPr>
            <w:r w:rsidRPr="00866D4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2369EC2D" w14:textId="77777777" w:rsidR="00B752E4" w:rsidRPr="00866D4E" w:rsidRDefault="00B752E4">
            <w:pPr>
              <w:pStyle w:val="FORMDATA"/>
              <w:rPr>
                <w:b/>
                <w:color w:val="auto"/>
              </w:rPr>
            </w:pPr>
            <w:r w:rsidRPr="00866D4E">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31963910" w14:textId="77777777" w:rsidR="00B752E4" w:rsidRPr="00866D4E" w:rsidRDefault="00B752E4">
            <w:pPr>
              <w:pStyle w:val="FORMDATA"/>
              <w:rPr>
                <w:b/>
                <w:color w:val="auto"/>
              </w:rPr>
            </w:pPr>
            <w:r w:rsidRPr="00866D4E">
              <w:rPr>
                <w:b/>
                <w:color w:val="auto"/>
              </w:rPr>
              <w:t>Sandy’s Beach Feathers</w:t>
            </w:r>
          </w:p>
        </w:tc>
      </w:tr>
      <w:tr w:rsidR="00B752E4" w:rsidRPr="00866D4E" w14:paraId="21A6F33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1425A25" w14:textId="77777777" w:rsidR="00B752E4" w:rsidRPr="00866D4E" w:rsidRDefault="00B752E4">
            <w:pPr>
              <w:pStyle w:val="FORMDATA"/>
              <w:rPr>
                <w:b/>
                <w:color w:val="auto"/>
              </w:rPr>
            </w:pPr>
            <w:r w:rsidRPr="00866D4E">
              <w:rPr>
                <w:b/>
                <w:color w:val="auto"/>
              </w:rPr>
              <w:t>SANO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988F736" w14:textId="77777777" w:rsidR="00B752E4" w:rsidRPr="00866D4E" w:rsidRDefault="00B752E4">
            <w:pPr>
              <w:pStyle w:val="FORMDATA"/>
              <w:rPr>
                <w:b/>
                <w:color w:val="auto"/>
              </w:rPr>
            </w:pPr>
            <w:r w:rsidRPr="00866D4E">
              <w:rPr>
                <w:b/>
                <w:color w:val="auto"/>
              </w:rPr>
              <w:t>Service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680AE2E" w14:textId="77777777" w:rsidR="00B752E4" w:rsidRPr="00866D4E" w:rsidRDefault="00B752E4">
            <w:pPr>
              <w:pStyle w:val="FORMDATA"/>
              <w:rPr>
                <w:b/>
                <w:color w:val="auto"/>
              </w:rPr>
            </w:pPr>
            <w:r w:rsidRPr="00866D4E">
              <w:rPr>
                <w:b/>
                <w:color w:val="auto"/>
              </w:rPr>
              <w:t>2605</w:t>
            </w:r>
          </w:p>
        </w:tc>
      </w:tr>
      <w:tr w:rsidR="00B752E4" w:rsidRPr="00866D4E" w14:paraId="5ED78C5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CCCD93A" w14:textId="77777777" w:rsidR="00B752E4" w:rsidRPr="00866D4E" w:rsidRDefault="00B752E4">
            <w:pPr>
              <w:pStyle w:val="FORMDATA"/>
              <w:rPr>
                <w:b/>
                <w:color w:val="auto"/>
              </w:rPr>
            </w:pPr>
            <w:r w:rsidRPr="00866D4E">
              <w:rPr>
                <w:b/>
                <w:color w:val="auto"/>
              </w:rPr>
              <w:t>SASN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9B6368C" w14:textId="77777777" w:rsidR="00B752E4" w:rsidRPr="00866D4E" w:rsidRDefault="00B752E4">
            <w:pPr>
              <w:pStyle w:val="FORMDATA"/>
              <w:rPr>
                <w:b/>
                <w:color w:val="auto"/>
              </w:rPr>
            </w:pPr>
            <w:smartTag w:uri="urn:schemas-microsoft-com:office:smarttags" w:element="Street">
              <w:smartTag w:uri="urn:schemas-microsoft-com:office:smarttags" w:element="address">
                <w:r w:rsidRPr="00866D4E">
                  <w:rPr>
                    <w:b/>
                    <w:color w:val="auto"/>
                  </w:rPr>
                  <w:t>Service Address Street</w:t>
                </w:r>
              </w:smartTag>
            </w:smartTag>
            <w:r w:rsidRPr="00866D4E">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E5786B4"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Duncan</w:t>
                </w:r>
              </w:smartTag>
            </w:smartTag>
          </w:p>
        </w:tc>
      </w:tr>
      <w:tr w:rsidR="00B752E4" w:rsidRPr="00866D4E" w14:paraId="65200F7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E2EF2F8" w14:textId="77777777" w:rsidR="00B752E4" w:rsidRPr="00866D4E" w:rsidRDefault="00B752E4">
            <w:pPr>
              <w:pStyle w:val="FORMDATA"/>
              <w:rPr>
                <w:b/>
                <w:color w:val="auto"/>
              </w:rPr>
            </w:pPr>
            <w:r w:rsidRPr="00866D4E">
              <w:rPr>
                <w:b/>
                <w:color w:val="auto"/>
              </w:rPr>
              <w:t>SATH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A2BCB04" w14:textId="77777777" w:rsidR="00B752E4" w:rsidRPr="00866D4E" w:rsidRDefault="00B752E4">
            <w:pPr>
              <w:pStyle w:val="FORMDATA"/>
              <w:rPr>
                <w:b/>
                <w:color w:val="auto"/>
              </w:rPr>
            </w:pPr>
            <w:smartTag w:uri="urn:schemas-microsoft-com:office:smarttags" w:element="Street">
              <w:smartTag w:uri="urn:schemas-microsoft-com:office:smarttags" w:element="address">
                <w:r w:rsidRPr="00866D4E">
                  <w:rPr>
                    <w:b/>
                    <w:color w:val="auto"/>
                  </w:rPr>
                  <w:t>Service Address Street</w:t>
                </w:r>
              </w:smartTag>
            </w:smartTag>
            <w:r w:rsidRPr="00866D4E">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D1837C3" w14:textId="77777777" w:rsidR="00B752E4" w:rsidRPr="00866D4E" w:rsidRDefault="00B752E4">
            <w:pPr>
              <w:pStyle w:val="FORMDATA"/>
              <w:rPr>
                <w:b/>
                <w:color w:val="auto"/>
                <w:lang w:val="fr-FR"/>
              </w:rPr>
            </w:pPr>
            <w:r w:rsidRPr="00866D4E">
              <w:rPr>
                <w:b/>
                <w:color w:val="auto"/>
                <w:lang w:val="fr-FR"/>
              </w:rPr>
              <w:t>Av</w:t>
            </w:r>
          </w:p>
        </w:tc>
      </w:tr>
      <w:tr w:rsidR="00B752E4" w:rsidRPr="00866D4E" w14:paraId="10D4AC9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9FE9AC8" w14:textId="77777777" w:rsidR="00B752E4" w:rsidRPr="00866D4E" w:rsidRDefault="00B752E4">
            <w:pPr>
              <w:pStyle w:val="FORMDATA"/>
              <w:rPr>
                <w:b/>
                <w:color w:val="auto"/>
                <w:lang w:val="fr-FR"/>
              </w:rPr>
            </w:pPr>
            <w:r w:rsidRPr="00866D4E">
              <w:rPr>
                <w:b/>
                <w:color w:val="auto"/>
                <w:lang w:val="fr-FR"/>
              </w:rPr>
              <w:t>CITY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784ADDE"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City</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0EF4DE" w14:textId="77777777" w:rsidR="00B752E4" w:rsidRPr="00866D4E" w:rsidRDefault="00B752E4">
            <w:pPr>
              <w:pStyle w:val="FORMDATA"/>
              <w:rPr>
                <w:b/>
                <w:color w:val="auto"/>
                <w:lang w:val="fr-FR"/>
              </w:rPr>
            </w:pPr>
            <w:r w:rsidRPr="00866D4E">
              <w:rPr>
                <w:b/>
                <w:color w:val="auto"/>
                <w:lang w:val="fr-FR"/>
              </w:rPr>
              <w:t>Chattanooga</w:t>
            </w:r>
          </w:p>
        </w:tc>
      </w:tr>
      <w:tr w:rsidR="00B752E4" w:rsidRPr="00866D4E" w14:paraId="2EF1BA0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9EEACD8" w14:textId="77777777" w:rsidR="00B752E4" w:rsidRPr="00866D4E" w:rsidRDefault="00B752E4">
            <w:pPr>
              <w:pStyle w:val="FORMDATA"/>
              <w:rPr>
                <w:b/>
                <w:color w:val="auto"/>
                <w:lang w:val="fr-FR"/>
              </w:rPr>
            </w:pPr>
            <w:r w:rsidRPr="00866D4E">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469C1F1"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State</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84234D5" w14:textId="77777777" w:rsidR="00B752E4" w:rsidRPr="00866D4E" w:rsidRDefault="00B752E4">
            <w:pPr>
              <w:pStyle w:val="FORMDATA"/>
              <w:rPr>
                <w:b/>
                <w:color w:val="auto"/>
                <w:lang w:val="fr-FR"/>
              </w:rPr>
            </w:pPr>
            <w:r w:rsidRPr="00866D4E">
              <w:rPr>
                <w:b/>
                <w:color w:val="auto"/>
                <w:lang w:val="fr-FR"/>
              </w:rPr>
              <w:t>TN</w:t>
            </w:r>
          </w:p>
        </w:tc>
      </w:tr>
      <w:tr w:rsidR="00B752E4" w:rsidRPr="00866D4E" w14:paraId="7E71701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A797E0D" w14:textId="77777777" w:rsidR="00B752E4" w:rsidRPr="00866D4E" w:rsidRDefault="00B752E4">
            <w:pPr>
              <w:pStyle w:val="FORMDATA"/>
              <w:rPr>
                <w:b/>
                <w:color w:val="auto"/>
                <w:lang w:val="fr-FR"/>
              </w:rPr>
            </w:pPr>
            <w:r w:rsidRPr="00866D4E">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E56959" w14:textId="77777777" w:rsidR="00B752E4" w:rsidRPr="00866D4E" w:rsidRDefault="00B752E4">
            <w:pPr>
              <w:pStyle w:val="FORMDATA"/>
              <w:rPr>
                <w:b/>
                <w:color w:val="auto"/>
              </w:rPr>
            </w:pPr>
            <w:r w:rsidRPr="00866D4E">
              <w:rPr>
                <w:b/>
                <w:color w:val="auto"/>
              </w:rPr>
              <w:t>End User Zip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907771E" w14:textId="77777777" w:rsidR="00B752E4" w:rsidRPr="00866D4E" w:rsidRDefault="00B752E4">
            <w:pPr>
              <w:pStyle w:val="FORMDATA"/>
              <w:rPr>
                <w:b/>
                <w:color w:val="auto"/>
              </w:rPr>
            </w:pPr>
            <w:r w:rsidRPr="00866D4E">
              <w:rPr>
                <w:b/>
                <w:color w:val="auto"/>
              </w:rPr>
              <w:t>37404</w:t>
            </w:r>
          </w:p>
        </w:tc>
      </w:tr>
      <w:tr w:rsidR="00B752E4" w:rsidRPr="00866D4E" w14:paraId="572A3176"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60E548E4" w14:textId="77777777" w:rsidR="00B752E4" w:rsidRPr="00FB5077" w:rsidRDefault="00B752E4">
            <w:pPr>
              <w:pStyle w:val="Heading3"/>
              <w:rPr>
                <w:rFonts w:cs="Arial"/>
                <w:i w:val="0"/>
                <w:iCs w:val="0"/>
                <w:lang w:val="en-US" w:eastAsia="en-US"/>
              </w:rPr>
            </w:pPr>
            <w:r w:rsidRPr="00FB5077">
              <w:rPr>
                <w:rFonts w:cs="Arial"/>
                <w:i w:val="0"/>
                <w:iCs w:val="0"/>
                <w:lang w:val="en-US" w:eastAsia="en-US"/>
              </w:rPr>
              <w:t>DL  FORM</w:t>
            </w:r>
          </w:p>
        </w:tc>
      </w:tr>
      <w:tr w:rsidR="00B752E4" w:rsidRPr="00866D4E" w14:paraId="251B5724"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8B86585" w14:textId="77777777" w:rsidR="00B752E4" w:rsidRPr="00FB5077" w:rsidRDefault="00B752E4">
            <w:pPr>
              <w:pStyle w:val="Heading3"/>
              <w:rPr>
                <w:rFonts w:cs="Arial"/>
                <w:i w:val="0"/>
                <w:iCs w:val="0"/>
                <w:lang w:val="en-US" w:eastAsia="en-US"/>
              </w:rPr>
            </w:pPr>
            <w:r w:rsidRPr="00FB5077">
              <w:rPr>
                <w:rFonts w:cs="Arial"/>
                <w:i w:val="0"/>
                <w:iCs w:val="0"/>
                <w:lang w:val="en-US" w:eastAsia="en-US"/>
              </w:rPr>
              <w:t>Listing Control Section</w:t>
            </w:r>
          </w:p>
        </w:tc>
      </w:tr>
      <w:tr w:rsidR="00B752E4" w:rsidRPr="00866D4E" w14:paraId="31435ED5"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4EABFEB" w14:textId="77777777" w:rsidR="00B752E4" w:rsidRPr="00866D4E" w:rsidRDefault="00B752E4">
            <w:pPr>
              <w:pStyle w:val="FORMDATA"/>
              <w:rPr>
                <w:b/>
                <w:color w:val="auto"/>
              </w:rPr>
            </w:pPr>
            <w:r w:rsidRPr="00866D4E">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D16AEB"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8FF9D53" w14:textId="77777777" w:rsidR="00B752E4" w:rsidRPr="00866D4E" w:rsidRDefault="00B752E4">
            <w:pPr>
              <w:pStyle w:val="FORMDATA"/>
              <w:rPr>
                <w:b/>
                <w:color w:val="auto"/>
              </w:rPr>
            </w:pPr>
            <w:r w:rsidRPr="00866D4E">
              <w:rPr>
                <w:b/>
                <w:color w:val="auto"/>
              </w:rPr>
              <w:t>0001</w:t>
            </w:r>
          </w:p>
        </w:tc>
      </w:tr>
      <w:tr w:rsidR="00B752E4" w:rsidRPr="00866D4E" w14:paraId="34B439DE" w14:textId="77777777">
        <w:tc>
          <w:tcPr>
            <w:tcW w:w="2160" w:type="dxa"/>
            <w:tcBorders>
              <w:top w:val="single" w:sz="6" w:space="0" w:color="auto"/>
              <w:left w:val="single" w:sz="12" w:space="0" w:color="auto"/>
              <w:bottom w:val="single" w:sz="6" w:space="0" w:color="auto"/>
              <w:right w:val="single" w:sz="6" w:space="0" w:color="auto"/>
            </w:tcBorders>
          </w:tcPr>
          <w:p w14:paraId="0099D784" w14:textId="77777777" w:rsidR="00B752E4" w:rsidRPr="00866D4E" w:rsidRDefault="00B752E4">
            <w:pPr>
              <w:pStyle w:val="FORMDATA"/>
              <w:rPr>
                <w:b/>
                <w:color w:val="auto"/>
              </w:rPr>
            </w:pPr>
            <w:r w:rsidRPr="00866D4E">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28ED9708"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3DC7CA9A" w14:textId="77777777" w:rsidR="00B752E4" w:rsidRPr="00866D4E" w:rsidRDefault="00B752E4">
            <w:pPr>
              <w:pStyle w:val="FORMDATA"/>
              <w:rPr>
                <w:b/>
                <w:color w:val="auto"/>
              </w:rPr>
            </w:pPr>
            <w:r w:rsidRPr="00866D4E">
              <w:rPr>
                <w:b/>
                <w:color w:val="auto"/>
              </w:rPr>
              <w:t>O</w:t>
            </w:r>
          </w:p>
        </w:tc>
      </w:tr>
      <w:tr w:rsidR="00B752E4" w:rsidRPr="00866D4E" w14:paraId="182370EF" w14:textId="77777777">
        <w:tc>
          <w:tcPr>
            <w:tcW w:w="2160" w:type="dxa"/>
            <w:tcBorders>
              <w:top w:val="single" w:sz="6" w:space="0" w:color="auto"/>
              <w:left w:val="single" w:sz="12" w:space="0" w:color="auto"/>
              <w:bottom w:val="single" w:sz="6" w:space="0" w:color="auto"/>
              <w:right w:val="single" w:sz="6" w:space="0" w:color="auto"/>
            </w:tcBorders>
          </w:tcPr>
          <w:p w14:paraId="011CD990" w14:textId="77777777" w:rsidR="00B752E4" w:rsidRPr="00866D4E" w:rsidRDefault="00B752E4">
            <w:pPr>
              <w:pStyle w:val="FORMDATA"/>
              <w:rPr>
                <w:b/>
                <w:color w:val="auto"/>
              </w:rPr>
            </w:pPr>
            <w:r w:rsidRPr="00866D4E">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4AD3099B"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1D24642A" w14:textId="77777777" w:rsidR="00B752E4" w:rsidRPr="00866D4E" w:rsidRDefault="00B752E4">
            <w:pPr>
              <w:pStyle w:val="FORMDATA"/>
              <w:rPr>
                <w:b/>
                <w:color w:val="auto"/>
              </w:rPr>
            </w:pPr>
            <w:r w:rsidRPr="00866D4E">
              <w:rPr>
                <w:b/>
                <w:color w:val="auto"/>
              </w:rPr>
              <w:t>LML</w:t>
            </w:r>
          </w:p>
        </w:tc>
      </w:tr>
      <w:tr w:rsidR="00B752E4" w:rsidRPr="00866D4E" w14:paraId="502787E3" w14:textId="77777777">
        <w:tc>
          <w:tcPr>
            <w:tcW w:w="2160" w:type="dxa"/>
            <w:tcBorders>
              <w:top w:val="single" w:sz="6" w:space="0" w:color="auto"/>
              <w:left w:val="single" w:sz="12" w:space="0" w:color="auto"/>
              <w:bottom w:val="single" w:sz="6" w:space="0" w:color="auto"/>
              <w:right w:val="single" w:sz="6" w:space="0" w:color="auto"/>
            </w:tcBorders>
          </w:tcPr>
          <w:p w14:paraId="22B033DA" w14:textId="77777777" w:rsidR="00B752E4" w:rsidRPr="00866D4E" w:rsidRDefault="00B752E4">
            <w:pPr>
              <w:pStyle w:val="FORMDATA"/>
              <w:rPr>
                <w:b/>
                <w:color w:val="auto"/>
              </w:rPr>
            </w:pPr>
            <w:r w:rsidRPr="00866D4E">
              <w:rPr>
                <w:b/>
                <w:color w:val="auto"/>
              </w:rPr>
              <w:t>STYC</w:t>
            </w:r>
          </w:p>
        </w:tc>
        <w:tc>
          <w:tcPr>
            <w:tcW w:w="4230" w:type="dxa"/>
            <w:tcBorders>
              <w:top w:val="single" w:sz="6" w:space="0" w:color="auto"/>
              <w:left w:val="single" w:sz="6" w:space="0" w:color="auto"/>
              <w:bottom w:val="single" w:sz="6" w:space="0" w:color="auto"/>
              <w:right w:val="single" w:sz="6" w:space="0" w:color="auto"/>
            </w:tcBorders>
          </w:tcPr>
          <w:p w14:paraId="5CC2006B" w14:textId="77777777" w:rsidR="00B752E4" w:rsidRPr="00866D4E" w:rsidRDefault="00B752E4">
            <w:pPr>
              <w:pStyle w:val="FORMDATA"/>
              <w:rPr>
                <w:b/>
                <w:color w:val="auto"/>
              </w:rPr>
            </w:pPr>
            <w:r w:rsidRPr="00866D4E">
              <w:rPr>
                <w:b/>
                <w:color w:val="auto"/>
              </w:rPr>
              <w:t>Style Code</w:t>
            </w:r>
          </w:p>
        </w:tc>
        <w:tc>
          <w:tcPr>
            <w:tcW w:w="2520" w:type="dxa"/>
            <w:tcBorders>
              <w:top w:val="single" w:sz="6" w:space="0" w:color="auto"/>
              <w:left w:val="single" w:sz="6" w:space="0" w:color="auto"/>
              <w:bottom w:val="single" w:sz="6" w:space="0" w:color="auto"/>
              <w:right w:val="single" w:sz="12" w:space="0" w:color="auto"/>
            </w:tcBorders>
          </w:tcPr>
          <w:p w14:paraId="1996FAFD" w14:textId="77777777" w:rsidR="00B752E4" w:rsidRPr="00866D4E" w:rsidRDefault="00B752E4">
            <w:pPr>
              <w:pStyle w:val="FORMDATA"/>
              <w:rPr>
                <w:b/>
                <w:color w:val="auto"/>
              </w:rPr>
            </w:pPr>
            <w:r w:rsidRPr="00866D4E">
              <w:rPr>
                <w:b/>
                <w:color w:val="auto"/>
              </w:rPr>
              <w:t>SL</w:t>
            </w:r>
          </w:p>
        </w:tc>
      </w:tr>
      <w:tr w:rsidR="00B752E4" w:rsidRPr="00866D4E" w14:paraId="47D55ADA"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794F05A" w14:textId="77777777" w:rsidR="00B752E4" w:rsidRPr="00866D4E" w:rsidRDefault="00B752E4">
            <w:pPr>
              <w:pStyle w:val="Heading5"/>
              <w:rPr>
                <w:color w:val="auto"/>
              </w:rPr>
            </w:pPr>
            <w:r w:rsidRPr="00866D4E">
              <w:rPr>
                <w:color w:val="auto"/>
              </w:rPr>
              <w:t>Listing Instruction Section</w:t>
            </w:r>
          </w:p>
        </w:tc>
      </w:tr>
      <w:tr w:rsidR="00B752E4" w:rsidRPr="00866D4E" w14:paraId="041DCB6D" w14:textId="77777777">
        <w:tc>
          <w:tcPr>
            <w:tcW w:w="2160" w:type="dxa"/>
            <w:tcBorders>
              <w:top w:val="single" w:sz="6" w:space="0" w:color="auto"/>
              <w:left w:val="single" w:sz="12" w:space="0" w:color="auto"/>
              <w:bottom w:val="single" w:sz="6" w:space="0" w:color="auto"/>
              <w:right w:val="single" w:sz="6" w:space="0" w:color="auto"/>
            </w:tcBorders>
          </w:tcPr>
          <w:p w14:paraId="5F0B32D6" w14:textId="77777777" w:rsidR="00B752E4" w:rsidRPr="00866D4E" w:rsidRDefault="00B752E4">
            <w:pPr>
              <w:pStyle w:val="FORMDATA"/>
              <w:rPr>
                <w:b/>
                <w:color w:val="auto"/>
              </w:rPr>
            </w:pPr>
            <w:r w:rsidRPr="00866D4E">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4BAA2D2F" w14:textId="77777777" w:rsidR="00B752E4" w:rsidRPr="00866D4E" w:rsidRDefault="00B752E4">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5A943E10" w14:textId="77777777" w:rsidR="00B752E4" w:rsidRPr="00866D4E" w:rsidRDefault="00B752E4">
            <w:pPr>
              <w:pStyle w:val="FORMDATA"/>
              <w:rPr>
                <w:b/>
                <w:color w:val="auto"/>
              </w:rPr>
            </w:pPr>
            <w:r w:rsidRPr="00866D4E">
              <w:rPr>
                <w:b/>
                <w:color w:val="auto"/>
              </w:rPr>
              <w:t>Beach</w:t>
            </w:r>
          </w:p>
        </w:tc>
      </w:tr>
      <w:tr w:rsidR="00B752E4" w:rsidRPr="00866D4E" w14:paraId="71E7E193"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611BF63" w14:textId="77777777" w:rsidR="00B752E4" w:rsidRPr="00866D4E" w:rsidRDefault="00B752E4">
            <w:pPr>
              <w:pStyle w:val="Heading5"/>
              <w:rPr>
                <w:color w:val="auto"/>
              </w:rPr>
            </w:pPr>
            <w:r w:rsidRPr="00866D4E">
              <w:rPr>
                <w:color w:val="auto"/>
              </w:rPr>
              <w:t>Listing Control Section</w:t>
            </w:r>
          </w:p>
        </w:tc>
      </w:tr>
      <w:tr w:rsidR="00B752E4" w:rsidRPr="00866D4E" w14:paraId="7A9A3B5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7C5AF79" w14:textId="77777777" w:rsidR="00B752E4" w:rsidRPr="00866D4E" w:rsidRDefault="00B752E4">
            <w:pPr>
              <w:pStyle w:val="FORMDATA"/>
              <w:rPr>
                <w:b/>
                <w:color w:val="auto"/>
              </w:rPr>
            </w:pPr>
            <w:r w:rsidRPr="00866D4E">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5E9A487"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F599448" w14:textId="77777777" w:rsidR="00B752E4" w:rsidRPr="00866D4E" w:rsidRDefault="00B752E4">
            <w:pPr>
              <w:pStyle w:val="FORMDATA"/>
              <w:rPr>
                <w:b/>
                <w:color w:val="auto"/>
              </w:rPr>
            </w:pPr>
            <w:r w:rsidRPr="00866D4E">
              <w:rPr>
                <w:b/>
                <w:color w:val="auto"/>
              </w:rPr>
              <w:t>0002</w:t>
            </w:r>
          </w:p>
        </w:tc>
      </w:tr>
      <w:tr w:rsidR="00B752E4" w:rsidRPr="00866D4E" w14:paraId="2DB23AE5" w14:textId="77777777">
        <w:tc>
          <w:tcPr>
            <w:tcW w:w="2160" w:type="dxa"/>
            <w:tcBorders>
              <w:top w:val="single" w:sz="6" w:space="0" w:color="auto"/>
              <w:left w:val="single" w:sz="12" w:space="0" w:color="auto"/>
              <w:bottom w:val="single" w:sz="6" w:space="0" w:color="auto"/>
              <w:right w:val="single" w:sz="6" w:space="0" w:color="auto"/>
            </w:tcBorders>
          </w:tcPr>
          <w:p w14:paraId="09E34064" w14:textId="77777777" w:rsidR="00B752E4" w:rsidRPr="00866D4E" w:rsidRDefault="00B752E4">
            <w:pPr>
              <w:pStyle w:val="FORMDATA"/>
              <w:rPr>
                <w:b/>
                <w:color w:val="auto"/>
              </w:rPr>
            </w:pPr>
            <w:r w:rsidRPr="00866D4E">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6E29F067"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59F88279" w14:textId="77777777" w:rsidR="00B752E4" w:rsidRPr="00866D4E" w:rsidRDefault="00B752E4">
            <w:pPr>
              <w:pStyle w:val="FORMDATA"/>
              <w:rPr>
                <w:b/>
                <w:color w:val="auto"/>
              </w:rPr>
            </w:pPr>
            <w:r w:rsidRPr="00866D4E">
              <w:rPr>
                <w:b/>
                <w:color w:val="auto"/>
              </w:rPr>
              <w:t>I</w:t>
            </w:r>
          </w:p>
        </w:tc>
      </w:tr>
      <w:tr w:rsidR="00B752E4" w:rsidRPr="00866D4E" w14:paraId="24B08357" w14:textId="77777777">
        <w:tc>
          <w:tcPr>
            <w:tcW w:w="2160" w:type="dxa"/>
            <w:tcBorders>
              <w:top w:val="single" w:sz="6" w:space="0" w:color="auto"/>
              <w:left w:val="single" w:sz="12" w:space="0" w:color="auto"/>
              <w:bottom w:val="single" w:sz="6" w:space="0" w:color="auto"/>
              <w:right w:val="single" w:sz="6" w:space="0" w:color="auto"/>
            </w:tcBorders>
          </w:tcPr>
          <w:p w14:paraId="298A1BFD" w14:textId="77777777" w:rsidR="00B752E4" w:rsidRPr="00866D4E" w:rsidRDefault="00B752E4">
            <w:pPr>
              <w:pStyle w:val="FORMDATA"/>
              <w:rPr>
                <w:b/>
                <w:color w:val="auto"/>
              </w:rPr>
            </w:pPr>
            <w:r w:rsidRPr="00866D4E">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3260869D"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3C18F660" w14:textId="77777777" w:rsidR="00B752E4" w:rsidRPr="00866D4E" w:rsidRDefault="00B752E4">
            <w:pPr>
              <w:pStyle w:val="FORMDATA"/>
              <w:rPr>
                <w:b/>
                <w:color w:val="auto"/>
              </w:rPr>
            </w:pPr>
            <w:r w:rsidRPr="00866D4E">
              <w:rPr>
                <w:b/>
                <w:color w:val="auto"/>
              </w:rPr>
              <w:t>LML</w:t>
            </w:r>
          </w:p>
        </w:tc>
      </w:tr>
      <w:tr w:rsidR="00B752E4" w:rsidRPr="00866D4E" w14:paraId="691BC3F9" w14:textId="77777777">
        <w:tc>
          <w:tcPr>
            <w:tcW w:w="2160" w:type="dxa"/>
            <w:tcBorders>
              <w:top w:val="single" w:sz="6" w:space="0" w:color="auto"/>
              <w:left w:val="single" w:sz="12" w:space="0" w:color="auto"/>
              <w:bottom w:val="single" w:sz="6" w:space="0" w:color="auto"/>
              <w:right w:val="single" w:sz="6" w:space="0" w:color="auto"/>
            </w:tcBorders>
          </w:tcPr>
          <w:p w14:paraId="22AB5881" w14:textId="77777777" w:rsidR="00B752E4" w:rsidRPr="00866D4E" w:rsidRDefault="00B752E4">
            <w:pPr>
              <w:pStyle w:val="FORMDATA"/>
              <w:rPr>
                <w:b/>
                <w:color w:val="auto"/>
              </w:rPr>
            </w:pPr>
            <w:r w:rsidRPr="00866D4E">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226F13AC" w14:textId="77777777" w:rsidR="00B752E4" w:rsidRPr="00866D4E" w:rsidRDefault="00B752E4">
            <w:pPr>
              <w:pStyle w:val="FORMDATA"/>
              <w:rPr>
                <w:b/>
                <w:color w:val="auto"/>
              </w:rPr>
            </w:pPr>
            <w:r w:rsidRPr="00866D4E">
              <w:rPr>
                <w:b/>
                <w:color w:val="auto"/>
              </w:rPr>
              <w:t>Listing Type</w:t>
            </w:r>
          </w:p>
        </w:tc>
        <w:tc>
          <w:tcPr>
            <w:tcW w:w="2520" w:type="dxa"/>
            <w:tcBorders>
              <w:top w:val="single" w:sz="6" w:space="0" w:color="auto"/>
              <w:left w:val="single" w:sz="6" w:space="0" w:color="auto"/>
              <w:bottom w:val="single" w:sz="6" w:space="0" w:color="auto"/>
              <w:right w:val="single" w:sz="12" w:space="0" w:color="auto"/>
            </w:tcBorders>
          </w:tcPr>
          <w:p w14:paraId="1A5279EA" w14:textId="77777777" w:rsidR="00B752E4" w:rsidRPr="00866D4E" w:rsidRDefault="00B752E4">
            <w:pPr>
              <w:pStyle w:val="FORMDATA"/>
              <w:rPr>
                <w:b/>
                <w:color w:val="auto"/>
                <w:lang w:val="fr-FR"/>
              </w:rPr>
            </w:pPr>
            <w:r w:rsidRPr="00866D4E">
              <w:rPr>
                <w:b/>
                <w:color w:val="auto"/>
                <w:lang w:val="fr-FR"/>
              </w:rPr>
              <w:t>1</w:t>
            </w:r>
          </w:p>
        </w:tc>
      </w:tr>
      <w:tr w:rsidR="00B752E4" w:rsidRPr="00866D4E" w14:paraId="450D6897" w14:textId="77777777">
        <w:tc>
          <w:tcPr>
            <w:tcW w:w="2160" w:type="dxa"/>
            <w:tcBorders>
              <w:top w:val="single" w:sz="6" w:space="0" w:color="auto"/>
              <w:left w:val="single" w:sz="12" w:space="0" w:color="auto"/>
              <w:bottom w:val="single" w:sz="6" w:space="0" w:color="auto"/>
              <w:right w:val="single" w:sz="6" w:space="0" w:color="auto"/>
            </w:tcBorders>
          </w:tcPr>
          <w:p w14:paraId="693A099C" w14:textId="77777777" w:rsidR="00B752E4" w:rsidRPr="00866D4E" w:rsidRDefault="00B752E4">
            <w:pPr>
              <w:pStyle w:val="FORMDATA"/>
              <w:rPr>
                <w:b/>
                <w:color w:val="auto"/>
                <w:lang w:val="fr-FR"/>
              </w:rPr>
            </w:pPr>
            <w:r w:rsidRPr="00866D4E">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tcPr>
          <w:p w14:paraId="728FA3EC" w14:textId="77777777" w:rsidR="00B752E4" w:rsidRPr="00866D4E" w:rsidRDefault="00B752E4">
            <w:pPr>
              <w:pStyle w:val="FORMDATA"/>
              <w:rPr>
                <w:b/>
                <w:color w:val="auto"/>
                <w:lang w:val="fr-FR"/>
              </w:rPr>
            </w:pPr>
            <w:r w:rsidRPr="00866D4E">
              <w:rPr>
                <w:b/>
                <w:color w:val="auto"/>
                <w:lang w:val="fr-FR"/>
              </w:rPr>
              <w:t>Style Code</w:t>
            </w:r>
          </w:p>
        </w:tc>
        <w:tc>
          <w:tcPr>
            <w:tcW w:w="2520" w:type="dxa"/>
            <w:tcBorders>
              <w:top w:val="single" w:sz="6" w:space="0" w:color="auto"/>
              <w:left w:val="single" w:sz="6" w:space="0" w:color="auto"/>
              <w:bottom w:val="single" w:sz="6" w:space="0" w:color="auto"/>
              <w:right w:val="single" w:sz="12" w:space="0" w:color="auto"/>
            </w:tcBorders>
          </w:tcPr>
          <w:p w14:paraId="0B90976A" w14:textId="77777777" w:rsidR="00B752E4" w:rsidRPr="00866D4E" w:rsidRDefault="00B752E4">
            <w:pPr>
              <w:pStyle w:val="FORMDATA"/>
              <w:rPr>
                <w:b/>
                <w:color w:val="auto"/>
              </w:rPr>
            </w:pPr>
            <w:r w:rsidRPr="00866D4E">
              <w:rPr>
                <w:b/>
                <w:color w:val="auto"/>
              </w:rPr>
              <w:t>SL</w:t>
            </w:r>
          </w:p>
        </w:tc>
      </w:tr>
      <w:tr w:rsidR="00B752E4" w:rsidRPr="00866D4E" w14:paraId="3FE4B71B" w14:textId="77777777">
        <w:tc>
          <w:tcPr>
            <w:tcW w:w="2160" w:type="dxa"/>
            <w:tcBorders>
              <w:top w:val="single" w:sz="6" w:space="0" w:color="auto"/>
              <w:left w:val="single" w:sz="12" w:space="0" w:color="auto"/>
              <w:bottom w:val="single" w:sz="6" w:space="0" w:color="auto"/>
              <w:right w:val="single" w:sz="6" w:space="0" w:color="auto"/>
            </w:tcBorders>
          </w:tcPr>
          <w:p w14:paraId="2E7253B4" w14:textId="77777777" w:rsidR="00B752E4" w:rsidRPr="00866D4E" w:rsidRDefault="00B752E4">
            <w:pPr>
              <w:pStyle w:val="FORMDATA"/>
              <w:rPr>
                <w:b/>
                <w:color w:val="auto"/>
              </w:rPr>
            </w:pPr>
            <w:r w:rsidRPr="00866D4E">
              <w:rPr>
                <w:b/>
                <w:color w:val="auto"/>
              </w:rPr>
              <w:t>TOA</w:t>
            </w:r>
          </w:p>
        </w:tc>
        <w:tc>
          <w:tcPr>
            <w:tcW w:w="4230" w:type="dxa"/>
            <w:tcBorders>
              <w:top w:val="single" w:sz="6" w:space="0" w:color="auto"/>
              <w:left w:val="single" w:sz="6" w:space="0" w:color="auto"/>
              <w:bottom w:val="single" w:sz="6" w:space="0" w:color="auto"/>
              <w:right w:val="single" w:sz="6" w:space="0" w:color="auto"/>
            </w:tcBorders>
          </w:tcPr>
          <w:p w14:paraId="7301FAFA" w14:textId="77777777" w:rsidR="00B752E4" w:rsidRPr="00866D4E" w:rsidRDefault="00B752E4">
            <w:pPr>
              <w:pStyle w:val="FORMDATA"/>
              <w:rPr>
                <w:b/>
                <w:color w:val="auto"/>
              </w:rPr>
            </w:pPr>
            <w:r w:rsidRPr="00866D4E">
              <w:rPr>
                <w:b/>
                <w:color w:val="auto"/>
              </w:rPr>
              <w:t>Type of Account</w:t>
            </w:r>
          </w:p>
        </w:tc>
        <w:tc>
          <w:tcPr>
            <w:tcW w:w="2520" w:type="dxa"/>
            <w:tcBorders>
              <w:top w:val="single" w:sz="6" w:space="0" w:color="auto"/>
              <w:left w:val="single" w:sz="6" w:space="0" w:color="auto"/>
              <w:bottom w:val="single" w:sz="6" w:space="0" w:color="auto"/>
              <w:right w:val="single" w:sz="12" w:space="0" w:color="auto"/>
            </w:tcBorders>
          </w:tcPr>
          <w:p w14:paraId="2E0639D0" w14:textId="77777777" w:rsidR="00B752E4" w:rsidRPr="00866D4E" w:rsidRDefault="00B752E4">
            <w:pPr>
              <w:pStyle w:val="FORMDATA"/>
              <w:rPr>
                <w:b/>
                <w:color w:val="auto"/>
              </w:rPr>
            </w:pPr>
            <w:r w:rsidRPr="00866D4E">
              <w:rPr>
                <w:b/>
                <w:color w:val="auto"/>
              </w:rPr>
              <w:t>B</w:t>
            </w:r>
          </w:p>
        </w:tc>
      </w:tr>
      <w:tr w:rsidR="00B752E4" w:rsidRPr="00866D4E" w14:paraId="55CAE98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45158C8" w14:textId="77777777" w:rsidR="00B752E4" w:rsidRPr="00866D4E" w:rsidRDefault="00B752E4">
            <w:pPr>
              <w:pStyle w:val="FORMDATA"/>
              <w:rPr>
                <w:b/>
                <w:color w:val="auto"/>
              </w:rPr>
            </w:pPr>
            <w:r w:rsidRPr="00866D4E">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C7BF8D" w14:textId="77777777" w:rsidR="00B752E4" w:rsidRPr="00866D4E" w:rsidRDefault="00B752E4">
            <w:pPr>
              <w:pStyle w:val="FORMDATA"/>
              <w:rPr>
                <w:b/>
                <w:color w:val="auto"/>
              </w:rPr>
            </w:pPr>
            <w:r w:rsidRPr="00866D4E">
              <w:rPr>
                <w:b/>
                <w:color w:val="auto"/>
              </w:rPr>
              <w:t>Degree of Indent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D0C8EB1" w14:textId="77777777" w:rsidR="00B752E4" w:rsidRPr="00866D4E" w:rsidRDefault="00B752E4">
            <w:pPr>
              <w:pStyle w:val="FORMDATA"/>
              <w:rPr>
                <w:b/>
                <w:color w:val="auto"/>
              </w:rPr>
            </w:pPr>
            <w:r w:rsidRPr="00866D4E">
              <w:rPr>
                <w:b/>
                <w:color w:val="auto"/>
              </w:rPr>
              <w:t>0</w:t>
            </w:r>
          </w:p>
        </w:tc>
      </w:tr>
      <w:tr w:rsidR="00B752E4" w:rsidRPr="00866D4E" w14:paraId="048EE583"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46EAA7A" w14:textId="77777777" w:rsidR="00B752E4" w:rsidRPr="00866D4E" w:rsidRDefault="00B752E4">
            <w:pPr>
              <w:pStyle w:val="Heading5"/>
              <w:rPr>
                <w:color w:val="auto"/>
              </w:rPr>
            </w:pPr>
            <w:r w:rsidRPr="00866D4E">
              <w:rPr>
                <w:color w:val="auto"/>
              </w:rPr>
              <w:t>Listing Instruction Section</w:t>
            </w:r>
          </w:p>
        </w:tc>
      </w:tr>
      <w:tr w:rsidR="00B752E4" w:rsidRPr="00866D4E" w14:paraId="3FBB17A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907883C" w14:textId="77777777" w:rsidR="00B752E4" w:rsidRPr="00866D4E" w:rsidRDefault="00B752E4">
            <w:pPr>
              <w:pStyle w:val="FORMDATA"/>
              <w:rPr>
                <w:b/>
                <w:color w:val="auto"/>
              </w:rPr>
            </w:pPr>
            <w:r w:rsidRPr="00866D4E">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026819" w14:textId="77777777" w:rsidR="00B752E4" w:rsidRPr="00866D4E" w:rsidRDefault="00B752E4">
            <w:pPr>
              <w:pStyle w:val="FORMDATA"/>
              <w:rPr>
                <w:b/>
                <w:color w:val="auto"/>
              </w:rPr>
            </w:pPr>
            <w:r w:rsidRPr="00866D4E">
              <w:rPr>
                <w:b/>
                <w:color w:val="auto"/>
              </w:rPr>
              <w:t>Listing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4605C20" w14:textId="77777777" w:rsidR="00B752E4" w:rsidRPr="00866D4E" w:rsidRDefault="00B752E4">
            <w:pPr>
              <w:pStyle w:val="FORMDATA"/>
              <w:rPr>
                <w:b/>
                <w:color w:val="auto"/>
              </w:rPr>
            </w:pPr>
            <w:r w:rsidRPr="00866D4E">
              <w:rPr>
                <w:b/>
                <w:color w:val="auto"/>
              </w:rPr>
              <w:t>4236981339</w:t>
            </w:r>
          </w:p>
        </w:tc>
      </w:tr>
      <w:tr w:rsidR="00B752E4" w:rsidRPr="00866D4E" w14:paraId="249A457B" w14:textId="77777777">
        <w:tc>
          <w:tcPr>
            <w:tcW w:w="2160" w:type="dxa"/>
            <w:tcBorders>
              <w:top w:val="single" w:sz="6" w:space="0" w:color="auto"/>
              <w:left w:val="single" w:sz="12" w:space="0" w:color="auto"/>
              <w:bottom w:val="single" w:sz="6" w:space="0" w:color="auto"/>
              <w:right w:val="single" w:sz="6" w:space="0" w:color="auto"/>
            </w:tcBorders>
          </w:tcPr>
          <w:p w14:paraId="0788692C" w14:textId="77777777" w:rsidR="00B752E4" w:rsidRPr="00866D4E" w:rsidRDefault="00B752E4">
            <w:pPr>
              <w:pStyle w:val="FORMDATA"/>
              <w:rPr>
                <w:b/>
                <w:color w:val="auto"/>
              </w:rPr>
            </w:pPr>
            <w:r w:rsidRPr="00866D4E">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1737733C" w14:textId="77777777" w:rsidR="00B752E4" w:rsidRPr="00866D4E" w:rsidRDefault="00B752E4">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454C8BC1"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Sandy</w:t>
                </w:r>
              </w:smartTag>
            </w:smartTag>
            <w:r w:rsidRPr="00866D4E">
              <w:rPr>
                <w:b/>
                <w:color w:val="auto"/>
              </w:rPr>
              <w:t xml:space="preserve">’s </w:t>
            </w:r>
          </w:p>
        </w:tc>
      </w:tr>
      <w:tr w:rsidR="00B752E4" w:rsidRPr="00866D4E" w14:paraId="3AEAA97C" w14:textId="77777777">
        <w:tc>
          <w:tcPr>
            <w:tcW w:w="2160" w:type="dxa"/>
            <w:tcBorders>
              <w:top w:val="single" w:sz="6" w:space="0" w:color="auto"/>
              <w:left w:val="single" w:sz="12" w:space="0" w:color="auto"/>
              <w:bottom w:val="single" w:sz="6" w:space="0" w:color="auto"/>
              <w:right w:val="single" w:sz="6" w:space="0" w:color="auto"/>
            </w:tcBorders>
          </w:tcPr>
          <w:p w14:paraId="4D683568" w14:textId="77777777" w:rsidR="00B752E4" w:rsidRPr="00866D4E" w:rsidRDefault="00B752E4">
            <w:pPr>
              <w:pStyle w:val="FORMDATA"/>
              <w:rPr>
                <w:b/>
                <w:color w:val="auto"/>
              </w:rPr>
            </w:pPr>
            <w:r w:rsidRPr="00866D4E">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31D5B9B0" w14:textId="77777777" w:rsidR="00B752E4" w:rsidRPr="00866D4E" w:rsidRDefault="00B752E4">
            <w:pPr>
              <w:pStyle w:val="FORMDATA"/>
              <w:rPr>
                <w:b/>
                <w:color w:val="auto"/>
              </w:rPr>
            </w:pPr>
            <w:r w:rsidRPr="00866D4E">
              <w:rPr>
                <w:b/>
                <w:color w:val="auto"/>
              </w:rPr>
              <w:t xml:space="preserve">Listed Name First </w:t>
            </w:r>
          </w:p>
        </w:tc>
        <w:tc>
          <w:tcPr>
            <w:tcW w:w="2520" w:type="dxa"/>
            <w:tcBorders>
              <w:top w:val="single" w:sz="6" w:space="0" w:color="auto"/>
              <w:left w:val="single" w:sz="6" w:space="0" w:color="auto"/>
              <w:bottom w:val="single" w:sz="6" w:space="0" w:color="auto"/>
              <w:right w:val="single" w:sz="12" w:space="0" w:color="auto"/>
            </w:tcBorders>
          </w:tcPr>
          <w:p w14:paraId="6F4165C8" w14:textId="77777777" w:rsidR="00B752E4" w:rsidRPr="00866D4E" w:rsidRDefault="00B752E4">
            <w:pPr>
              <w:pStyle w:val="FORMDATA"/>
              <w:rPr>
                <w:b/>
                <w:color w:val="auto"/>
              </w:rPr>
            </w:pPr>
            <w:r w:rsidRPr="00866D4E">
              <w:rPr>
                <w:b/>
                <w:color w:val="auto"/>
              </w:rPr>
              <w:t>Beach Feathers</w:t>
            </w:r>
          </w:p>
        </w:tc>
      </w:tr>
      <w:tr w:rsidR="00B752E4" w:rsidRPr="00866D4E" w14:paraId="5334EADE" w14:textId="77777777">
        <w:tc>
          <w:tcPr>
            <w:tcW w:w="2160" w:type="dxa"/>
            <w:tcBorders>
              <w:top w:val="single" w:sz="6" w:space="0" w:color="auto"/>
              <w:left w:val="single" w:sz="12" w:space="0" w:color="auto"/>
              <w:bottom w:val="single" w:sz="6" w:space="0" w:color="auto"/>
              <w:right w:val="single" w:sz="6" w:space="0" w:color="auto"/>
            </w:tcBorders>
          </w:tcPr>
          <w:p w14:paraId="5774CF64" w14:textId="77777777" w:rsidR="00B752E4" w:rsidRPr="00866D4E" w:rsidRDefault="00B752E4">
            <w:pPr>
              <w:pStyle w:val="FORMDATA"/>
              <w:rPr>
                <w:b/>
                <w:color w:val="auto"/>
              </w:rPr>
            </w:pPr>
            <w:r w:rsidRPr="00866D4E">
              <w:rPr>
                <w:b/>
                <w:color w:val="auto"/>
              </w:rPr>
              <w:t>LANO</w:t>
            </w:r>
          </w:p>
        </w:tc>
        <w:tc>
          <w:tcPr>
            <w:tcW w:w="4230" w:type="dxa"/>
            <w:tcBorders>
              <w:top w:val="single" w:sz="6" w:space="0" w:color="auto"/>
              <w:left w:val="single" w:sz="6" w:space="0" w:color="auto"/>
              <w:bottom w:val="single" w:sz="6" w:space="0" w:color="auto"/>
              <w:right w:val="single" w:sz="6" w:space="0" w:color="auto"/>
            </w:tcBorders>
          </w:tcPr>
          <w:p w14:paraId="374504E6" w14:textId="77777777" w:rsidR="00B752E4" w:rsidRPr="00866D4E" w:rsidRDefault="00B752E4">
            <w:pPr>
              <w:pStyle w:val="FORMDATA"/>
              <w:rPr>
                <w:b/>
                <w:color w:val="auto"/>
              </w:rPr>
            </w:pPr>
            <w:r w:rsidRPr="00866D4E">
              <w:rPr>
                <w:b/>
                <w:color w:val="auto"/>
              </w:rPr>
              <w:t>Listed Address House Number</w:t>
            </w:r>
          </w:p>
        </w:tc>
        <w:tc>
          <w:tcPr>
            <w:tcW w:w="2520" w:type="dxa"/>
            <w:tcBorders>
              <w:top w:val="single" w:sz="6" w:space="0" w:color="auto"/>
              <w:left w:val="single" w:sz="6" w:space="0" w:color="auto"/>
              <w:bottom w:val="single" w:sz="6" w:space="0" w:color="auto"/>
              <w:right w:val="single" w:sz="12" w:space="0" w:color="auto"/>
            </w:tcBorders>
          </w:tcPr>
          <w:p w14:paraId="6DD9AFA9" w14:textId="77777777" w:rsidR="00B752E4" w:rsidRPr="00866D4E" w:rsidRDefault="00B752E4">
            <w:pPr>
              <w:pStyle w:val="FORMDATA"/>
              <w:rPr>
                <w:b/>
                <w:color w:val="auto"/>
              </w:rPr>
            </w:pPr>
            <w:r w:rsidRPr="00866D4E">
              <w:rPr>
                <w:b/>
                <w:color w:val="auto"/>
              </w:rPr>
              <w:t>2605</w:t>
            </w:r>
          </w:p>
        </w:tc>
      </w:tr>
      <w:tr w:rsidR="00B752E4" w:rsidRPr="00866D4E" w14:paraId="48BC14A4" w14:textId="77777777">
        <w:tc>
          <w:tcPr>
            <w:tcW w:w="2160" w:type="dxa"/>
            <w:tcBorders>
              <w:top w:val="single" w:sz="6" w:space="0" w:color="auto"/>
              <w:left w:val="single" w:sz="12" w:space="0" w:color="auto"/>
              <w:bottom w:val="single" w:sz="6" w:space="0" w:color="auto"/>
              <w:right w:val="single" w:sz="6" w:space="0" w:color="auto"/>
            </w:tcBorders>
          </w:tcPr>
          <w:p w14:paraId="302325E2" w14:textId="77777777" w:rsidR="00B752E4" w:rsidRPr="00866D4E" w:rsidRDefault="00B752E4">
            <w:pPr>
              <w:pStyle w:val="FORMDATA"/>
              <w:rPr>
                <w:b/>
                <w:color w:val="auto"/>
              </w:rPr>
            </w:pPr>
            <w:r w:rsidRPr="00866D4E">
              <w:rPr>
                <w:b/>
                <w:color w:val="auto"/>
              </w:rPr>
              <w:t>LASN</w:t>
            </w:r>
          </w:p>
        </w:tc>
        <w:tc>
          <w:tcPr>
            <w:tcW w:w="4230" w:type="dxa"/>
            <w:tcBorders>
              <w:top w:val="single" w:sz="6" w:space="0" w:color="auto"/>
              <w:left w:val="single" w:sz="6" w:space="0" w:color="auto"/>
              <w:bottom w:val="single" w:sz="6" w:space="0" w:color="auto"/>
              <w:right w:val="single" w:sz="6" w:space="0" w:color="auto"/>
            </w:tcBorders>
          </w:tcPr>
          <w:p w14:paraId="4F7123C5"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tcPr>
          <w:p w14:paraId="42762025" w14:textId="77777777" w:rsidR="00B752E4" w:rsidRPr="00866D4E" w:rsidRDefault="00B752E4">
            <w:pPr>
              <w:pStyle w:val="FORMDATA"/>
              <w:rPr>
                <w:b/>
                <w:color w:val="auto"/>
              </w:rPr>
            </w:pPr>
            <w:smartTag w:uri="urn:schemas-microsoft-com:office:smarttags" w:element="place">
              <w:smartTag w:uri="urn:schemas-microsoft-com:office:smarttags" w:element="City">
                <w:r w:rsidRPr="00866D4E">
                  <w:rPr>
                    <w:b/>
                    <w:color w:val="auto"/>
                  </w:rPr>
                  <w:t>Duncan</w:t>
                </w:r>
              </w:smartTag>
            </w:smartTag>
          </w:p>
        </w:tc>
      </w:tr>
      <w:tr w:rsidR="00B752E4" w:rsidRPr="00866D4E" w14:paraId="03C6CCDE" w14:textId="77777777">
        <w:tc>
          <w:tcPr>
            <w:tcW w:w="2160" w:type="dxa"/>
            <w:tcBorders>
              <w:top w:val="single" w:sz="6" w:space="0" w:color="auto"/>
              <w:left w:val="single" w:sz="12" w:space="0" w:color="auto"/>
              <w:bottom w:val="single" w:sz="6" w:space="0" w:color="auto"/>
              <w:right w:val="single" w:sz="6" w:space="0" w:color="auto"/>
            </w:tcBorders>
          </w:tcPr>
          <w:p w14:paraId="7270B250" w14:textId="77777777" w:rsidR="00B752E4" w:rsidRPr="00866D4E" w:rsidRDefault="00B752E4">
            <w:pPr>
              <w:pStyle w:val="FORMDATA"/>
              <w:rPr>
                <w:b/>
                <w:color w:val="auto"/>
              </w:rPr>
            </w:pPr>
            <w:r w:rsidRPr="00866D4E">
              <w:rPr>
                <w:b/>
                <w:color w:val="auto"/>
              </w:rPr>
              <w:t>LATH</w:t>
            </w:r>
          </w:p>
        </w:tc>
        <w:tc>
          <w:tcPr>
            <w:tcW w:w="4230" w:type="dxa"/>
            <w:tcBorders>
              <w:top w:val="single" w:sz="6" w:space="0" w:color="auto"/>
              <w:left w:val="single" w:sz="6" w:space="0" w:color="auto"/>
              <w:bottom w:val="single" w:sz="6" w:space="0" w:color="auto"/>
              <w:right w:val="single" w:sz="6" w:space="0" w:color="auto"/>
            </w:tcBorders>
          </w:tcPr>
          <w:p w14:paraId="6875A5FD" w14:textId="77777777" w:rsidR="00B752E4" w:rsidRPr="00866D4E" w:rsidRDefault="00B752E4">
            <w:pPr>
              <w:pStyle w:val="FORMDATA"/>
              <w:rPr>
                <w:b/>
                <w:color w:val="auto"/>
              </w:rPr>
            </w:pPr>
            <w:r w:rsidRPr="00866D4E">
              <w:rPr>
                <w:b/>
                <w:color w:val="auto"/>
              </w:rPr>
              <w:t xml:space="preserve">Listed </w:t>
            </w:r>
            <w:smartTag w:uri="urn:schemas-microsoft-com:office:smarttags" w:element="Street">
              <w:smartTag w:uri="urn:schemas-microsoft-com:office:smarttags" w:element="address">
                <w:r w:rsidRPr="00866D4E">
                  <w:rPr>
                    <w:b/>
                    <w:color w:val="auto"/>
                  </w:rPr>
                  <w:t>Address Street</w:t>
                </w:r>
              </w:smartTag>
            </w:smartTag>
            <w:r w:rsidRPr="00866D4E">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tcPr>
          <w:p w14:paraId="046DCFBA" w14:textId="77777777" w:rsidR="00B752E4" w:rsidRPr="00866D4E" w:rsidRDefault="00B752E4">
            <w:pPr>
              <w:pStyle w:val="FORMDATA"/>
              <w:rPr>
                <w:b/>
                <w:color w:val="auto"/>
              </w:rPr>
            </w:pPr>
            <w:r w:rsidRPr="00866D4E">
              <w:rPr>
                <w:b/>
                <w:color w:val="auto"/>
              </w:rPr>
              <w:t>Av</w:t>
            </w:r>
          </w:p>
        </w:tc>
      </w:tr>
      <w:tr w:rsidR="00B752E4" w:rsidRPr="00866D4E" w14:paraId="71F76112" w14:textId="77777777">
        <w:tc>
          <w:tcPr>
            <w:tcW w:w="2160" w:type="dxa"/>
            <w:tcBorders>
              <w:top w:val="single" w:sz="6" w:space="0" w:color="auto"/>
              <w:left w:val="single" w:sz="12" w:space="0" w:color="auto"/>
              <w:bottom w:val="single" w:sz="6" w:space="0" w:color="auto"/>
              <w:right w:val="single" w:sz="6" w:space="0" w:color="auto"/>
            </w:tcBorders>
          </w:tcPr>
          <w:p w14:paraId="7CAE2042" w14:textId="77777777" w:rsidR="00B752E4" w:rsidRPr="00866D4E" w:rsidRDefault="00B752E4">
            <w:pPr>
              <w:pStyle w:val="FORMDATA"/>
              <w:rPr>
                <w:b/>
                <w:color w:val="auto"/>
              </w:rPr>
            </w:pPr>
            <w:r w:rsidRPr="00866D4E">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3F188C59" w14:textId="77777777" w:rsidR="00B752E4" w:rsidRPr="00866D4E" w:rsidRDefault="00B752E4">
            <w:pPr>
              <w:pStyle w:val="FORMDATA"/>
              <w:rPr>
                <w:b/>
                <w:color w:val="auto"/>
              </w:rPr>
            </w:pPr>
            <w:r w:rsidRPr="00866D4E">
              <w:rPr>
                <w:b/>
                <w:color w:val="auto"/>
              </w:rPr>
              <w:t>Yellow Page Heading Code</w:t>
            </w:r>
          </w:p>
        </w:tc>
        <w:tc>
          <w:tcPr>
            <w:tcW w:w="2520" w:type="dxa"/>
            <w:tcBorders>
              <w:top w:val="single" w:sz="6" w:space="0" w:color="auto"/>
              <w:left w:val="single" w:sz="6" w:space="0" w:color="auto"/>
              <w:bottom w:val="single" w:sz="6" w:space="0" w:color="auto"/>
              <w:right w:val="single" w:sz="12" w:space="0" w:color="auto"/>
            </w:tcBorders>
          </w:tcPr>
          <w:p w14:paraId="2BCCFC4A" w14:textId="77777777" w:rsidR="00B752E4" w:rsidRPr="00866D4E" w:rsidRDefault="00B752E4">
            <w:pPr>
              <w:pStyle w:val="FORMDATA"/>
              <w:rPr>
                <w:b/>
                <w:color w:val="auto"/>
              </w:rPr>
            </w:pPr>
            <w:r w:rsidRPr="00866D4E">
              <w:rPr>
                <w:b/>
                <w:color w:val="auto"/>
              </w:rPr>
              <w:t>999001</w:t>
            </w:r>
          </w:p>
        </w:tc>
      </w:tr>
      <w:tr w:rsidR="00B752E4" w:rsidRPr="00866D4E" w14:paraId="3FC26D8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A53E69A" w14:textId="77777777" w:rsidR="00B752E4" w:rsidRPr="00866D4E" w:rsidRDefault="00B752E4">
            <w:pPr>
              <w:pStyle w:val="Heading5"/>
              <w:rPr>
                <w:color w:val="auto"/>
              </w:rPr>
            </w:pPr>
            <w:r w:rsidRPr="00866D4E">
              <w:rPr>
                <w:color w:val="auto"/>
              </w:rPr>
              <w:t>Advertising</w:t>
            </w:r>
          </w:p>
        </w:tc>
      </w:tr>
      <w:tr w:rsidR="00B752E4" w:rsidRPr="00866D4E" w14:paraId="382964B0" w14:textId="77777777">
        <w:tc>
          <w:tcPr>
            <w:tcW w:w="2160" w:type="dxa"/>
            <w:tcBorders>
              <w:top w:val="single" w:sz="6" w:space="0" w:color="auto"/>
              <w:left w:val="single" w:sz="12" w:space="0" w:color="auto"/>
              <w:bottom w:val="single" w:sz="6" w:space="0" w:color="auto"/>
              <w:right w:val="single" w:sz="6" w:space="0" w:color="auto"/>
            </w:tcBorders>
          </w:tcPr>
          <w:p w14:paraId="20F17844" w14:textId="77777777" w:rsidR="00B752E4" w:rsidRPr="00866D4E" w:rsidRDefault="00B752E4">
            <w:pPr>
              <w:pStyle w:val="FORMDATA"/>
              <w:rPr>
                <w:b/>
                <w:color w:val="auto"/>
              </w:rPr>
            </w:pPr>
            <w:r w:rsidRPr="00866D4E">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6A9F8B76" w14:textId="77777777" w:rsidR="00B752E4" w:rsidRPr="00866D4E" w:rsidRDefault="00B752E4">
            <w:pPr>
              <w:pStyle w:val="FORMDATA"/>
              <w:rPr>
                <w:b/>
                <w:color w:val="auto"/>
              </w:rPr>
            </w:pPr>
            <w:r w:rsidRPr="00866D4E">
              <w:rPr>
                <w:b/>
                <w:color w:val="auto"/>
              </w:rPr>
              <w:t>Standard Industry Classification</w:t>
            </w:r>
          </w:p>
        </w:tc>
        <w:tc>
          <w:tcPr>
            <w:tcW w:w="2520" w:type="dxa"/>
            <w:tcBorders>
              <w:top w:val="single" w:sz="6" w:space="0" w:color="auto"/>
              <w:left w:val="single" w:sz="6" w:space="0" w:color="auto"/>
              <w:bottom w:val="single" w:sz="6" w:space="0" w:color="auto"/>
              <w:right w:val="single" w:sz="12" w:space="0" w:color="auto"/>
            </w:tcBorders>
          </w:tcPr>
          <w:p w14:paraId="05B62801" w14:textId="77777777" w:rsidR="00B752E4" w:rsidRPr="00866D4E" w:rsidRDefault="00B752E4">
            <w:pPr>
              <w:pStyle w:val="FORMDATA"/>
              <w:rPr>
                <w:b/>
                <w:color w:val="auto"/>
              </w:rPr>
            </w:pPr>
            <w:r w:rsidRPr="00866D4E">
              <w:rPr>
                <w:b/>
                <w:color w:val="auto"/>
              </w:rPr>
              <w:t>8711</w:t>
            </w:r>
          </w:p>
        </w:tc>
      </w:tr>
      <w:tr w:rsidR="00B752E4" w:rsidRPr="00866D4E" w14:paraId="0C6AD188"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270881DD"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866D4E" w14:paraId="6ABAA83F"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8F50480"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866D4E" w14:paraId="58742129"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5D55B92" w14:textId="77777777" w:rsidR="00B752E4" w:rsidRPr="00866D4E" w:rsidRDefault="00B752E4">
            <w:pPr>
              <w:pStyle w:val="FORMDATA"/>
              <w:rPr>
                <w:b/>
                <w:color w:val="auto"/>
                <w:lang w:val="fr-FR"/>
              </w:rPr>
            </w:pPr>
            <w:r w:rsidRPr="00866D4E">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3526ABFC" w14:textId="77777777" w:rsidR="00B752E4" w:rsidRPr="00866D4E" w:rsidRDefault="00B752E4">
            <w:pPr>
              <w:pStyle w:val="FORMDATA"/>
              <w:rPr>
                <w:b/>
                <w:color w:val="auto"/>
                <w:lang w:val="fr-FR"/>
              </w:rPr>
            </w:pPr>
            <w:r w:rsidRPr="00866D4E">
              <w:rPr>
                <w:b/>
                <w:color w:val="auto"/>
                <w:lang w:val="fr-FR"/>
              </w:rPr>
              <w:t>Port Quantity</w:t>
            </w:r>
          </w:p>
        </w:tc>
        <w:tc>
          <w:tcPr>
            <w:tcW w:w="2520" w:type="dxa"/>
            <w:tcBorders>
              <w:top w:val="single" w:sz="6" w:space="0" w:color="auto"/>
              <w:left w:val="single" w:sz="6" w:space="0" w:color="auto"/>
              <w:bottom w:val="single" w:sz="6" w:space="0" w:color="auto"/>
              <w:right w:val="single" w:sz="12" w:space="0" w:color="auto"/>
            </w:tcBorders>
          </w:tcPr>
          <w:p w14:paraId="27A0A203" w14:textId="77777777" w:rsidR="00B752E4" w:rsidRPr="00866D4E" w:rsidRDefault="00B752E4">
            <w:pPr>
              <w:pStyle w:val="FORMDATA"/>
              <w:rPr>
                <w:b/>
                <w:color w:val="auto"/>
              </w:rPr>
            </w:pPr>
            <w:r w:rsidRPr="00866D4E">
              <w:rPr>
                <w:b/>
                <w:color w:val="auto"/>
              </w:rPr>
              <w:t>002</w:t>
            </w:r>
          </w:p>
        </w:tc>
      </w:tr>
      <w:tr w:rsidR="00B752E4" w:rsidRPr="00866D4E" w14:paraId="1028FA2A"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A28F416" w14:textId="77777777" w:rsidR="00B752E4" w:rsidRPr="00866D4E" w:rsidRDefault="00B752E4">
            <w:pPr>
              <w:pStyle w:val="Heading5"/>
              <w:rPr>
                <w:rFonts w:cs="Arial"/>
                <w:color w:val="auto"/>
                <w:szCs w:val="24"/>
              </w:rPr>
            </w:pPr>
            <w:r w:rsidRPr="00866D4E">
              <w:rPr>
                <w:rFonts w:cs="Arial"/>
                <w:color w:val="auto"/>
                <w:szCs w:val="24"/>
              </w:rPr>
              <w:t>Service Details Section</w:t>
            </w:r>
          </w:p>
        </w:tc>
      </w:tr>
      <w:tr w:rsidR="00B752E4" w:rsidRPr="00866D4E" w14:paraId="0B346999"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F11CEA4" w14:textId="77777777" w:rsidR="00B752E4" w:rsidRPr="00866D4E" w:rsidRDefault="00B752E4">
            <w:pPr>
              <w:pStyle w:val="FORMDATA"/>
              <w:rPr>
                <w:b/>
                <w:color w:val="auto"/>
              </w:rPr>
            </w:pPr>
            <w:r w:rsidRPr="00866D4E">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9311197" w14:textId="77777777" w:rsidR="00B752E4" w:rsidRPr="00866D4E" w:rsidRDefault="00B752E4">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A7CA78C" w14:textId="77777777" w:rsidR="00B752E4" w:rsidRPr="00866D4E" w:rsidRDefault="00B752E4">
            <w:pPr>
              <w:pStyle w:val="FORMDATA"/>
              <w:rPr>
                <w:b/>
                <w:color w:val="auto"/>
              </w:rPr>
            </w:pPr>
            <w:r w:rsidRPr="00866D4E">
              <w:rPr>
                <w:b/>
                <w:color w:val="auto"/>
              </w:rPr>
              <w:t>00001</w:t>
            </w:r>
          </w:p>
        </w:tc>
      </w:tr>
      <w:tr w:rsidR="00B752E4" w:rsidRPr="00866D4E" w14:paraId="5A1F26B9"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4C3CDD9" w14:textId="77777777" w:rsidR="00B752E4" w:rsidRPr="00866D4E" w:rsidRDefault="00B752E4">
            <w:pPr>
              <w:pStyle w:val="FORMDATA"/>
              <w:rPr>
                <w:b/>
                <w:color w:val="auto"/>
              </w:rPr>
            </w:pPr>
            <w:r w:rsidRPr="00866D4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16BCF1AD" w14:textId="77777777" w:rsidR="00B752E4" w:rsidRPr="00866D4E" w:rsidRDefault="00B752E4">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6990266E" w14:textId="77777777" w:rsidR="00B752E4" w:rsidRPr="00866D4E" w:rsidRDefault="00B752E4">
            <w:pPr>
              <w:pStyle w:val="FORMDATA"/>
              <w:rPr>
                <w:b/>
                <w:color w:val="auto"/>
              </w:rPr>
            </w:pPr>
            <w:r w:rsidRPr="00866D4E">
              <w:rPr>
                <w:b/>
                <w:color w:val="auto"/>
              </w:rPr>
              <w:t>C</w:t>
            </w:r>
          </w:p>
        </w:tc>
      </w:tr>
      <w:tr w:rsidR="00B752E4" w:rsidRPr="00866D4E" w14:paraId="55C8D373"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81D5C19" w14:textId="77777777" w:rsidR="00B752E4" w:rsidRPr="00866D4E" w:rsidRDefault="00B752E4">
            <w:pPr>
              <w:pStyle w:val="FORMDATA"/>
              <w:rPr>
                <w:b/>
                <w:color w:val="auto"/>
              </w:rPr>
            </w:pPr>
            <w:r w:rsidRPr="00866D4E">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19632392" w14:textId="77777777" w:rsidR="00B752E4" w:rsidRPr="00866D4E" w:rsidRDefault="00B752E4">
            <w:pPr>
              <w:pStyle w:val="FORMDATA"/>
              <w:rPr>
                <w:b/>
                <w:color w:val="auto"/>
              </w:rPr>
            </w:pPr>
            <w:r w:rsidRPr="00866D4E">
              <w:rPr>
                <w:b/>
                <w:color w:val="auto"/>
              </w:rPr>
              <w:t>Line Class of Service</w:t>
            </w:r>
          </w:p>
        </w:tc>
        <w:tc>
          <w:tcPr>
            <w:tcW w:w="2520" w:type="dxa"/>
            <w:tcBorders>
              <w:top w:val="single" w:sz="6" w:space="0" w:color="auto"/>
              <w:left w:val="single" w:sz="6" w:space="0" w:color="auto"/>
              <w:bottom w:val="single" w:sz="6" w:space="0" w:color="auto"/>
              <w:right w:val="single" w:sz="12" w:space="0" w:color="auto"/>
            </w:tcBorders>
          </w:tcPr>
          <w:p w14:paraId="0B584E84" w14:textId="77777777" w:rsidR="00B752E4" w:rsidRPr="00866D4E" w:rsidRDefault="00B752E4">
            <w:pPr>
              <w:pStyle w:val="FORMDATA"/>
              <w:rPr>
                <w:b/>
                <w:color w:val="auto"/>
              </w:rPr>
            </w:pPr>
            <w:r w:rsidRPr="00866D4E">
              <w:rPr>
                <w:b/>
                <w:color w:val="auto"/>
              </w:rPr>
              <w:t>UEPBL</w:t>
            </w:r>
          </w:p>
        </w:tc>
      </w:tr>
      <w:tr w:rsidR="00B752E4" w:rsidRPr="00866D4E" w14:paraId="5D41428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464D725" w14:textId="77777777" w:rsidR="00B752E4" w:rsidRPr="00866D4E" w:rsidRDefault="00B752E4">
            <w:pPr>
              <w:pStyle w:val="FORMDATA"/>
              <w:rPr>
                <w:b/>
                <w:color w:val="auto"/>
              </w:rPr>
            </w:pPr>
            <w:r w:rsidRPr="00866D4E">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7B9E5D49" w14:textId="77777777" w:rsidR="00B752E4" w:rsidRPr="00866D4E" w:rsidRDefault="00B752E4">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056DB83A" w14:textId="77777777" w:rsidR="00B752E4" w:rsidRPr="00866D4E" w:rsidRDefault="00B752E4">
            <w:pPr>
              <w:pStyle w:val="FORMDATA"/>
              <w:rPr>
                <w:b/>
                <w:color w:val="auto"/>
              </w:rPr>
            </w:pPr>
            <w:r w:rsidRPr="00866D4E">
              <w:rPr>
                <w:b/>
                <w:color w:val="auto"/>
              </w:rPr>
              <w:t>4236981339</w:t>
            </w:r>
          </w:p>
        </w:tc>
      </w:tr>
      <w:tr w:rsidR="00B752E4" w:rsidRPr="00866D4E" w14:paraId="0BB65E85"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BA28E30"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6358A0D" w14:textId="77777777" w:rsidR="00B752E4" w:rsidRPr="00866D4E" w:rsidRDefault="00B752E4">
            <w:pPr>
              <w:pStyle w:val="FORMDATA"/>
              <w:rPr>
                <w:b/>
                <w:color w:val="auto"/>
              </w:rPr>
            </w:pPr>
            <w:r w:rsidRPr="00866D4E">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EFDDA8F" w14:textId="77777777" w:rsidR="00B752E4" w:rsidRPr="00866D4E" w:rsidRDefault="00B752E4">
            <w:pPr>
              <w:pStyle w:val="FORMDATA"/>
              <w:rPr>
                <w:b/>
                <w:color w:val="auto"/>
              </w:rPr>
            </w:pPr>
            <w:r w:rsidRPr="00866D4E">
              <w:rPr>
                <w:b/>
                <w:color w:val="auto"/>
              </w:rPr>
              <w:t>N</w:t>
            </w:r>
          </w:p>
        </w:tc>
      </w:tr>
      <w:tr w:rsidR="00B752E4" w:rsidRPr="00866D4E" w14:paraId="3CDEA82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E54BB20"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439BBE46" w14:textId="77777777" w:rsidR="00B752E4" w:rsidRPr="00866D4E" w:rsidRDefault="00B752E4">
            <w:pPr>
              <w:pStyle w:val="FORMDATA"/>
              <w:rPr>
                <w:b/>
                <w:color w:val="auto"/>
              </w:rPr>
            </w:pPr>
            <w:r w:rsidRPr="00866D4E">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48DF62D0" w14:textId="77777777" w:rsidR="00B752E4" w:rsidRPr="00866D4E" w:rsidRDefault="00B752E4">
            <w:pPr>
              <w:pStyle w:val="FORMDATA"/>
              <w:rPr>
                <w:b/>
                <w:color w:val="auto"/>
              </w:rPr>
            </w:pPr>
            <w:r w:rsidRPr="00866D4E">
              <w:rPr>
                <w:b/>
                <w:color w:val="auto"/>
              </w:rPr>
              <w:t>ESX</w:t>
            </w:r>
          </w:p>
        </w:tc>
      </w:tr>
      <w:tr w:rsidR="00B752E4" w:rsidRPr="00866D4E" w14:paraId="535624F4"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4E654F5" w14:textId="77777777" w:rsidR="00B752E4" w:rsidRPr="00866D4E" w:rsidRDefault="00B752E4">
            <w:pPr>
              <w:pStyle w:val="Heading5"/>
              <w:rPr>
                <w:rFonts w:cs="Arial"/>
                <w:color w:val="auto"/>
                <w:szCs w:val="24"/>
              </w:rPr>
            </w:pPr>
            <w:r w:rsidRPr="00866D4E">
              <w:rPr>
                <w:rFonts w:cs="Arial"/>
                <w:color w:val="auto"/>
                <w:szCs w:val="24"/>
              </w:rPr>
              <w:t>Service Details Section</w:t>
            </w:r>
          </w:p>
        </w:tc>
      </w:tr>
      <w:tr w:rsidR="00B752E4" w:rsidRPr="00866D4E" w14:paraId="24131B61"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AD47856" w14:textId="77777777" w:rsidR="00B752E4" w:rsidRPr="00866D4E" w:rsidRDefault="00B752E4">
            <w:pPr>
              <w:pStyle w:val="FORMDATA"/>
              <w:rPr>
                <w:b/>
                <w:color w:val="auto"/>
              </w:rPr>
            </w:pPr>
            <w:r w:rsidRPr="00866D4E">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341950F6" w14:textId="77777777" w:rsidR="00B752E4" w:rsidRPr="00866D4E" w:rsidRDefault="00B752E4">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4A43BF6A" w14:textId="77777777" w:rsidR="00B752E4" w:rsidRPr="00866D4E" w:rsidRDefault="00B752E4">
            <w:pPr>
              <w:pStyle w:val="FORMDATA"/>
              <w:rPr>
                <w:b/>
                <w:color w:val="auto"/>
              </w:rPr>
            </w:pPr>
            <w:r w:rsidRPr="00866D4E">
              <w:rPr>
                <w:b/>
                <w:color w:val="auto"/>
              </w:rPr>
              <w:t>00002</w:t>
            </w:r>
          </w:p>
        </w:tc>
      </w:tr>
      <w:tr w:rsidR="00B752E4" w:rsidRPr="00866D4E" w14:paraId="55E11EC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C0E11DD" w14:textId="77777777" w:rsidR="00B752E4" w:rsidRPr="00866D4E" w:rsidRDefault="00B752E4">
            <w:pPr>
              <w:pStyle w:val="FORMDATA"/>
              <w:rPr>
                <w:b/>
                <w:color w:val="auto"/>
              </w:rPr>
            </w:pPr>
            <w:r w:rsidRPr="00866D4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12CFF28D" w14:textId="77777777" w:rsidR="00B752E4" w:rsidRPr="00866D4E" w:rsidRDefault="00B752E4">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4E98C597" w14:textId="77777777" w:rsidR="00B752E4" w:rsidRPr="00866D4E" w:rsidRDefault="00B752E4">
            <w:pPr>
              <w:pStyle w:val="FORMDATA"/>
              <w:rPr>
                <w:b/>
                <w:color w:val="auto"/>
              </w:rPr>
            </w:pPr>
            <w:r w:rsidRPr="00866D4E">
              <w:rPr>
                <w:b/>
                <w:color w:val="auto"/>
              </w:rPr>
              <w:t>N</w:t>
            </w:r>
          </w:p>
        </w:tc>
      </w:tr>
      <w:tr w:rsidR="00B752E4" w:rsidRPr="00866D4E" w14:paraId="623A002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8677C5C" w14:textId="77777777" w:rsidR="00B752E4" w:rsidRPr="00866D4E" w:rsidRDefault="00B752E4">
            <w:pPr>
              <w:pStyle w:val="FORMDATA"/>
              <w:rPr>
                <w:b/>
                <w:color w:val="auto"/>
              </w:rPr>
            </w:pPr>
            <w:r w:rsidRPr="00866D4E">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751A9FBF" w14:textId="77777777" w:rsidR="00B752E4" w:rsidRPr="00866D4E" w:rsidRDefault="00B752E4">
            <w:pPr>
              <w:pStyle w:val="FORMDATA"/>
              <w:rPr>
                <w:b/>
                <w:color w:val="auto"/>
              </w:rPr>
            </w:pPr>
            <w:r w:rsidRPr="00866D4E">
              <w:rPr>
                <w:b/>
                <w:color w:val="auto"/>
              </w:rPr>
              <w:t>Line Class of Service</w:t>
            </w:r>
          </w:p>
        </w:tc>
        <w:tc>
          <w:tcPr>
            <w:tcW w:w="2520" w:type="dxa"/>
            <w:tcBorders>
              <w:top w:val="single" w:sz="6" w:space="0" w:color="auto"/>
              <w:left w:val="single" w:sz="6" w:space="0" w:color="auto"/>
              <w:bottom w:val="single" w:sz="6" w:space="0" w:color="auto"/>
              <w:right w:val="single" w:sz="12" w:space="0" w:color="auto"/>
            </w:tcBorders>
          </w:tcPr>
          <w:p w14:paraId="196F69C9" w14:textId="77777777" w:rsidR="00B752E4" w:rsidRPr="00866D4E" w:rsidRDefault="00B752E4">
            <w:pPr>
              <w:pStyle w:val="FORMDATA"/>
              <w:rPr>
                <w:b/>
                <w:color w:val="auto"/>
              </w:rPr>
            </w:pPr>
            <w:r w:rsidRPr="00866D4E">
              <w:rPr>
                <w:b/>
                <w:color w:val="auto"/>
              </w:rPr>
              <w:t>UEPBL</w:t>
            </w:r>
          </w:p>
        </w:tc>
      </w:tr>
      <w:tr w:rsidR="00B752E4" w:rsidRPr="00866D4E" w14:paraId="3C7D0D2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62605CE" w14:textId="77777777" w:rsidR="00B752E4" w:rsidRPr="00866D4E" w:rsidRDefault="00B752E4">
            <w:pPr>
              <w:pStyle w:val="FORMDATA"/>
              <w:rPr>
                <w:b/>
                <w:color w:val="auto"/>
              </w:rPr>
            </w:pPr>
            <w:r w:rsidRPr="00866D4E">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5BB99DE7" w14:textId="77777777" w:rsidR="00B752E4" w:rsidRPr="00866D4E" w:rsidRDefault="00B752E4">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7AEBA099" w14:textId="77777777" w:rsidR="00B752E4" w:rsidRPr="00866D4E" w:rsidRDefault="00B752E4">
            <w:pPr>
              <w:pStyle w:val="FORMDATA"/>
              <w:rPr>
                <w:b/>
                <w:color w:val="auto"/>
              </w:rPr>
            </w:pPr>
            <w:r w:rsidRPr="00866D4E">
              <w:rPr>
                <w:b/>
                <w:color w:val="auto"/>
              </w:rPr>
              <w:t>4236983072</w:t>
            </w:r>
          </w:p>
        </w:tc>
      </w:tr>
      <w:tr w:rsidR="00B752E4" w:rsidRPr="00866D4E" w14:paraId="16DE042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46FAACE" w14:textId="77777777" w:rsidR="00B752E4" w:rsidRPr="00866D4E" w:rsidRDefault="00B752E4">
            <w:pPr>
              <w:pStyle w:val="FORMDATA"/>
              <w:rPr>
                <w:b/>
                <w:color w:val="auto"/>
              </w:rPr>
            </w:pPr>
            <w:r w:rsidRPr="00866D4E">
              <w:rPr>
                <w:b/>
                <w:color w:val="auto"/>
              </w:rPr>
              <w:t>PIC</w:t>
            </w:r>
          </w:p>
        </w:tc>
        <w:tc>
          <w:tcPr>
            <w:tcW w:w="4230" w:type="dxa"/>
            <w:tcBorders>
              <w:top w:val="single" w:sz="6" w:space="0" w:color="auto"/>
              <w:left w:val="single" w:sz="6" w:space="0" w:color="auto"/>
              <w:bottom w:val="single" w:sz="6" w:space="0" w:color="auto"/>
              <w:right w:val="single" w:sz="6" w:space="0" w:color="auto"/>
            </w:tcBorders>
          </w:tcPr>
          <w:p w14:paraId="6AF8556F" w14:textId="77777777" w:rsidR="00B752E4" w:rsidRPr="00866D4E" w:rsidRDefault="00B752E4">
            <w:pPr>
              <w:pStyle w:val="FORMDATA"/>
              <w:rPr>
                <w:b/>
                <w:color w:val="auto"/>
              </w:rPr>
            </w:pPr>
            <w:r w:rsidRPr="00866D4E">
              <w:rPr>
                <w:b/>
                <w:color w:val="auto"/>
              </w:rPr>
              <w:t>InterLATA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53F270CB" w14:textId="77777777" w:rsidR="00B752E4" w:rsidRPr="00866D4E" w:rsidRDefault="00B752E4">
            <w:pPr>
              <w:pStyle w:val="FORMDATA"/>
              <w:rPr>
                <w:b/>
                <w:color w:val="auto"/>
              </w:rPr>
            </w:pPr>
            <w:r w:rsidRPr="00866D4E">
              <w:rPr>
                <w:b/>
                <w:color w:val="auto"/>
              </w:rPr>
              <w:t>NONE</w:t>
            </w:r>
          </w:p>
        </w:tc>
      </w:tr>
      <w:tr w:rsidR="00B752E4" w:rsidRPr="00866D4E" w14:paraId="2CFC5DB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E50F413" w14:textId="77777777" w:rsidR="00B752E4" w:rsidRPr="00866D4E" w:rsidRDefault="00B752E4">
            <w:pPr>
              <w:pStyle w:val="FORMDATA"/>
              <w:rPr>
                <w:b/>
                <w:color w:val="auto"/>
              </w:rPr>
            </w:pPr>
            <w:r w:rsidRPr="00866D4E">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62B05C6F" w14:textId="77777777" w:rsidR="00B752E4" w:rsidRPr="00866D4E" w:rsidRDefault="00B752E4">
            <w:pPr>
              <w:pStyle w:val="FORMDATA"/>
              <w:rPr>
                <w:b/>
                <w:color w:val="auto"/>
              </w:rPr>
            </w:pPr>
            <w:r w:rsidRPr="00866D4E">
              <w:rPr>
                <w:b/>
                <w:color w:val="auto"/>
              </w:rPr>
              <w:t>IntraLATA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22D6FEDE" w14:textId="77777777" w:rsidR="00B752E4" w:rsidRPr="00866D4E" w:rsidRDefault="00B752E4">
            <w:pPr>
              <w:pStyle w:val="FORMDATA"/>
              <w:rPr>
                <w:b/>
                <w:color w:val="auto"/>
              </w:rPr>
            </w:pPr>
            <w:r w:rsidRPr="00866D4E">
              <w:rPr>
                <w:b/>
                <w:color w:val="auto"/>
              </w:rPr>
              <w:t>NONE</w:t>
            </w:r>
          </w:p>
        </w:tc>
      </w:tr>
      <w:tr w:rsidR="00B752E4" w:rsidRPr="00866D4E" w14:paraId="1864EC8B"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8A52CB8"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B181DC" w14:textId="77777777" w:rsidR="00B752E4" w:rsidRPr="00866D4E" w:rsidRDefault="00B752E4">
            <w:pPr>
              <w:pStyle w:val="FORMDATA"/>
              <w:rPr>
                <w:b/>
                <w:color w:val="auto"/>
              </w:rPr>
            </w:pPr>
            <w:r w:rsidRPr="00866D4E">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BCFA7CA" w14:textId="77777777" w:rsidR="00B752E4" w:rsidRPr="00866D4E" w:rsidRDefault="00B752E4">
            <w:pPr>
              <w:pStyle w:val="FORMDATA"/>
              <w:rPr>
                <w:b/>
                <w:color w:val="auto"/>
              </w:rPr>
            </w:pPr>
            <w:r w:rsidRPr="00866D4E">
              <w:rPr>
                <w:b/>
                <w:color w:val="auto"/>
              </w:rPr>
              <w:t>N</w:t>
            </w:r>
          </w:p>
        </w:tc>
      </w:tr>
      <w:tr w:rsidR="00B752E4" w:rsidRPr="00866D4E" w14:paraId="32A7F570"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72D34338"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12" w:space="0" w:color="auto"/>
              <w:right w:val="single" w:sz="6" w:space="0" w:color="auto"/>
            </w:tcBorders>
          </w:tcPr>
          <w:p w14:paraId="2DC6BA6C" w14:textId="77777777" w:rsidR="00B752E4" w:rsidRPr="00866D4E" w:rsidRDefault="00B752E4">
            <w:pPr>
              <w:pStyle w:val="FORMDATA"/>
              <w:rPr>
                <w:b/>
                <w:color w:val="auto"/>
              </w:rPr>
            </w:pPr>
            <w:r w:rsidRPr="00866D4E">
              <w:rPr>
                <w:b/>
                <w:color w:val="auto"/>
              </w:rPr>
              <w:t>Feature</w:t>
            </w:r>
          </w:p>
        </w:tc>
        <w:tc>
          <w:tcPr>
            <w:tcW w:w="2520" w:type="dxa"/>
            <w:tcBorders>
              <w:top w:val="single" w:sz="6" w:space="0" w:color="auto"/>
              <w:left w:val="single" w:sz="6" w:space="0" w:color="auto"/>
              <w:bottom w:val="single" w:sz="12" w:space="0" w:color="auto"/>
              <w:right w:val="single" w:sz="12" w:space="0" w:color="auto"/>
            </w:tcBorders>
          </w:tcPr>
          <w:p w14:paraId="3BEA9D79" w14:textId="77777777" w:rsidR="00B752E4" w:rsidRPr="00866D4E" w:rsidRDefault="00B752E4">
            <w:pPr>
              <w:pStyle w:val="FORMDATA"/>
              <w:rPr>
                <w:b/>
                <w:color w:val="auto"/>
              </w:rPr>
            </w:pPr>
            <w:r w:rsidRPr="00866D4E">
              <w:rPr>
                <w:b/>
                <w:color w:val="auto"/>
              </w:rPr>
              <w:t>ESX</w:t>
            </w:r>
          </w:p>
        </w:tc>
      </w:tr>
    </w:tbl>
    <w:p w14:paraId="707F924A" w14:textId="77777777" w:rsidR="00EB6538" w:rsidRDefault="00EB6538" w:rsidP="00DE40B5"/>
    <w:p w14:paraId="691C2175" w14:textId="77777777" w:rsidR="00EB6538" w:rsidRDefault="00EB6538" w:rsidP="00DE40B5"/>
    <w:p w14:paraId="773C7A04" w14:textId="77777777" w:rsidR="00EB6538" w:rsidRDefault="00EB6538" w:rsidP="00DE40B5"/>
    <w:p w14:paraId="6621D699" w14:textId="77777777" w:rsidR="00EB6538" w:rsidRPr="00730918" w:rsidRDefault="00EB6538" w:rsidP="00EB6538">
      <w:r w:rsidRPr="00730918">
        <w:t>XML INPUT:</w:t>
      </w:r>
    </w:p>
    <w:p w14:paraId="3B32A232" w14:textId="77777777" w:rsidR="00EB6538" w:rsidRPr="00730918" w:rsidRDefault="00EB6538" w:rsidP="00EB6538"/>
    <w:p w14:paraId="0068EAFB" w14:textId="77777777" w:rsidR="00EB6538" w:rsidRPr="00730918" w:rsidRDefault="00EB6538" w:rsidP="00EB6538">
      <w:pPr>
        <w:ind w:hanging="480"/>
      </w:pPr>
      <w:hyperlink r:id="rId1090" w:anchor="#" w:history="1">
        <w:r w:rsidRPr="00730918">
          <w:rPr>
            <w:rStyle w:val="Hyperlink"/>
            <w:b/>
            <w:bCs/>
            <w:color w:val="FF0000"/>
          </w:rPr>
          <w:t>-</w:t>
        </w:r>
      </w:hyperlink>
      <w:r w:rsidRPr="00730918">
        <w:t xml:space="preserve"> </w:t>
      </w:r>
      <w:r w:rsidRPr="00730918">
        <w:rPr>
          <w:rStyle w:val="m1"/>
        </w:rPr>
        <w:t>&lt;</w:t>
      </w:r>
      <w:r w:rsidRPr="00730918">
        <w:rPr>
          <w:rStyle w:val="t1"/>
        </w:rPr>
        <w:t>order:LSR_ORD_REQ</w:t>
      </w:r>
      <w:r w:rsidRPr="00730918">
        <w:rPr>
          <w:rStyle w:val="m1"/>
        </w:rPr>
        <w:t>&gt;</w:t>
      </w:r>
    </w:p>
    <w:p w14:paraId="540B3FC7" w14:textId="77777777" w:rsidR="00EB6538" w:rsidRPr="00730918" w:rsidRDefault="00EB6538" w:rsidP="00EB6538">
      <w:pPr>
        <w:ind w:hanging="480"/>
      </w:pPr>
      <w:hyperlink r:id="rId1091" w:anchor="#" w:history="1">
        <w:r w:rsidRPr="00730918">
          <w:rPr>
            <w:rStyle w:val="Hyperlink"/>
            <w:b/>
            <w:bCs/>
            <w:color w:val="FF0000"/>
          </w:rPr>
          <w:t>-</w:t>
        </w:r>
      </w:hyperlink>
      <w:r w:rsidRPr="00730918">
        <w:t xml:space="preserve"> </w:t>
      </w:r>
      <w:r w:rsidRPr="00730918">
        <w:rPr>
          <w:rStyle w:val="m1"/>
        </w:rPr>
        <w:t>&lt;</w:t>
      </w:r>
      <w:r w:rsidRPr="00730918">
        <w:rPr>
          <w:rStyle w:val="t1"/>
        </w:rPr>
        <w:t>order:HDR</w:t>
      </w:r>
      <w:r w:rsidRPr="00730918">
        <w:rPr>
          <w:rStyle w:val="m1"/>
        </w:rPr>
        <w:t>&gt;</w:t>
      </w:r>
    </w:p>
    <w:p w14:paraId="4E9A8FA8"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order:CCNA</w:t>
      </w:r>
      <w:r w:rsidRPr="00730918">
        <w:rPr>
          <w:rStyle w:val="m1"/>
        </w:rPr>
        <w:t>&gt;</w:t>
      </w:r>
      <w:r w:rsidRPr="00730918">
        <w:rPr>
          <w:rStyle w:val="tx1"/>
        </w:rPr>
        <w:t>ZXL</w:t>
      </w:r>
      <w:r w:rsidRPr="00730918">
        <w:rPr>
          <w:rStyle w:val="m1"/>
        </w:rPr>
        <w:t>&lt;/</w:t>
      </w:r>
      <w:r w:rsidRPr="00730918">
        <w:rPr>
          <w:rStyle w:val="t1"/>
        </w:rPr>
        <w:t>order:CCNA</w:t>
      </w:r>
      <w:r w:rsidRPr="00730918">
        <w:rPr>
          <w:rStyle w:val="m1"/>
        </w:rPr>
        <w:t>&gt;</w:t>
      </w:r>
      <w:r w:rsidRPr="00730918">
        <w:t xml:space="preserve"> </w:t>
      </w:r>
    </w:p>
    <w:p w14:paraId="1A860A8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order:MSG_TIMESTAMP</w:t>
      </w:r>
      <w:r w:rsidRPr="00730918">
        <w:rPr>
          <w:rStyle w:val="m1"/>
        </w:rPr>
        <w:t>&gt;</w:t>
      </w:r>
      <w:r w:rsidRPr="00730918">
        <w:rPr>
          <w:rStyle w:val="tx1"/>
        </w:rPr>
        <w:t>2009-07-07T10:24:11-05:00</w:t>
      </w:r>
      <w:r w:rsidRPr="00730918">
        <w:rPr>
          <w:rStyle w:val="m1"/>
        </w:rPr>
        <w:t>&lt;/</w:t>
      </w:r>
      <w:r w:rsidRPr="00730918">
        <w:rPr>
          <w:rStyle w:val="t1"/>
        </w:rPr>
        <w:t>order:MSG_TIMESTAMP</w:t>
      </w:r>
      <w:r w:rsidRPr="00730918">
        <w:rPr>
          <w:rStyle w:val="m1"/>
        </w:rPr>
        <w:t>&gt;</w:t>
      </w:r>
      <w:r w:rsidRPr="00730918">
        <w:t xml:space="preserve"> </w:t>
      </w:r>
    </w:p>
    <w:p w14:paraId="234DD4FA"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order:PON</w:t>
      </w:r>
      <w:r w:rsidRPr="00730918">
        <w:rPr>
          <w:rStyle w:val="m1"/>
        </w:rPr>
        <w:t>&gt;</w:t>
      </w:r>
      <w:r w:rsidRPr="00730918">
        <w:rPr>
          <w:rStyle w:val="tx1"/>
        </w:rPr>
        <w:t>CVT0M050R31DC</w:t>
      </w:r>
      <w:r w:rsidRPr="00730918">
        <w:rPr>
          <w:rStyle w:val="m1"/>
        </w:rPr>
        <w:t>&lt;/</w:t>
      </w:r>
      <w:r w:rsidRPr="00730918">
        <w:rPr>
          <w:rStyle w:val="t1"/>
        </w:rPr>
        <w:t>order:PON</w:t>
      </w:r>
      <w:r w:rsidRPr="00730918">
        <w:rPr>
          <w:rStyle w:val="m1"/>
        </w:rPr>
        <w:t>&gt;</w:t>
      </w:r>
      <w:r w:rsidRPr="00730918">
        <w:t xml:space="preserve"> </w:t>
      </w:r>
    </w:p>
    <w:p w14:paraId="7BF033B0"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order:VER</w:t>
      </w:r>
      <w:r w:rsidRPr="00730918">
        <w:rPr>
          <w:rStyle w:val="m1"/>
        </w:rPr>
        <w:t>&gt;</w:t>
      </w:r>
      <w:r w:rsidRPr="00730918">
        <w:rPr>
          <w:rStyle w:val="tx1"/>
        </w:rPr>
        <w:t>00</w:t>
      </w:r>
      <w:r w:rsidRPr="00730918">
        <w:rPr>
          <w:rStyle w:val="m1"/>
        </w:rPr>
        <w:t>&lt;/</w:t>
      </w:r>
      <w:r w:rsidRPr="00730918">
        <w:rPr>
          <w:rStyle w:val="t1"/>
        </w:rPr>
        <w:t>order:VER</w:t>
      </w:r>
      <w:r w:rsidRPr="00730918">
        <w:rPr>
          <w:rStyle w:val="m1"/>
        </w:rPr>
        <w:t>&gt;</w:t>
      </w:r>
      <w:r w:rsidRPr="00730918">
        <w:t xml:space="preserve"> </w:t>
      </w:r>
    </w:p>
    <w:p w14:paraId="48FBE1F8"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order:ATN</w:t>
      </w:r>
      <w:r w:rsidRPr="00730918">
        <w:rPr>
          <w:rStyle w:val="m1"/>
        </w:rPr>
        <w:t>&gt;</w:t>
      </w:r>
      <w:r w:rsidRPr="00730918">
        <w:rPr>
          <w:rStyle w:val="tx1"/>
        </w:rPr>
        <w:t>4236981339</w:t>
      </w:r>
      <w:r w:rsidRPr="00730918">
        <w:rPr>
          <w:rStyle w:val="m1"/>
        </w:rPr>
        <w:t>&lt;/</w:t>
      </w:r>
      <w:r w:rsidRPr="00730918">
        <w:rPr>
          <w:rStyle w:val="t1"/>
        </w:rPr>
        <w:t>order:ATN</w:t>
      </w:r>
      <w:r w:rsidRPr="00730918">
        <w:rPr>
          <w:rStyle w:val="m1"/>
        </w:rPr>
        <w:t>&gt;</w:t>
      </w:r>
      <w:r w:rsidRPr="00730918">
        <w:t xml:space="preserve"> </w:t>
      </w:r>
    </w:p>
    <w:p w14:paraId="0218CAD4"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order:RVER</w:t>
      </w:r>
      <w:r w:rsidRPr="00730918">
        <w:rPr>
          <w:rStyle w:val="m1"/>
        </w:rPr>
        <w:t>&gt;</w:t>
      </w:r>
      <w:r w:rsidRPr="00730918">
        <w:rPr>
          <w:rStyle w:val="tx1"/>
        </w:rPr>
        <w:t>10.05</w:t>
      </w:r>
      <w:r w:rsidRPr="00730918">
        <w:rPr>
          <w:rStyle w:val="m1"/>
        </w:rPr>
        <w:t>&lt;/</w:t>
      </w:r>
      <w:r w:rsidRPr="00730918">
        <w:rPr>
          <w:rStyle w:val="t1"/>
        </w:rPr>
        <w:t>order:RVER</w:t>
      </w:r>
      <w:r w:rsidRPr="00730918">
        <w:rPr>
          <w:rStyle w:val="m1"/>
        </w:rPr>
        <w:t>&gt;</w:t>
      </w:r>
      <w:r w:rsidRPr="00730918">
        <w:t xml:space="preserve"> </w:t>
      </w:r>
    </w:p>
    <w:p w14:paraId="0C29D16E"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order:CC</w:t>
      </w:r>
      <w:r w:rsidRPr="00730918">
        <w:rPr>
          <w:rStyle w:val="m1"/>
        </w:rPr>
        <w:t>&gt;</w:t>
      </w:r>
      <w:r w:rsidRPr="00730918">
        <w:rPr>
          <w:rStyle w:val="tx1"/>
        </w:rPr>
        <w:t>9999</w:t>
      </w:r>
      <w:r w:rsidRPr="00730918">
        <w:rPr>
          <w:rStyle w:val="m1"/>
        </w:rPr>
        <w:t>&lt;/</w:t>
      </w:r>
      <w:r w:rsidRPr="00730918">
        <w:rPr>
          <w:rStyle w:val="t1"/>
        </w:rPr>
        <w:t>order:CC</w:t>
      </w:r>
      <w:r w:rsidRPr="00730918">
        <w:rPr>
          <w:rStyle w:val="m1"/>
        </w:rPr>
        <w:t>&gt;</w:t>
      </w:r>
      <w:r w:rsidRPr="00730918">
        <w:t xml:space="preserve"> </w:t>
      </w:r>
    </w:p>
    <w:p w14:paraId="3B541519"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order:STATE</w:t>
      </w:r>
      <w:r w:rsidRPr="00730918">
        <w:rPr>
          <w:rStyle w:val="m1"/>
        </w:rPr>
        <w:t>&gt;</w:t>
      </w:r>
      <w:r w:rsidRPr="00730918">
        <w:rPr>
          <w:rStyle w:val="tx1"/>
        </w:rPr>
        <w:t>TN</w:t>
      </w:r>
      <w:r w:rsidRPr="00730918">
        <w:rPr>
          <w:rStyle w:val="m1"/>
        </w:rPr>
        <w:t>&lt;/</w:t>
      </w:r>
      <w:r w:rsidRPr="00730918">
        <w:rPr>
          <w:rStyle w:val="t1"/>
        </w:rPr>
        <w:t>order:STATE</w:t>
      </w:r>
      <w:r w:rsidRPr="00730918">
        <w:rPr>
          <w:rStyle w:val="m1"/>
        </w:rPr>
        <w:t>&gt;</w:t>
      </w:r>
      <w:r w:rsidRPr="00730918">
        <w:t xml:space="preserve"> </w:t>
      </w:r>
    </w:p>
    <w:p w14:paraId="23BA2A07"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order:DTSENT</w:t>
      </w:r>
      <w:r w:rsidRPr="00730918">
        <w:rPr>
          <w:rStyle w:val="m1"/>
        </w:rPr>
        <w:t>&gt;</w:t>
      </w:r>
      <w:r w:rsidRPr="00730918">
        <w:rPr>
          <w:rStyle w:val="tx1"/>
        </w:rPr>
        <w:t>200907071024AM</w:t>
      </w:r>
      <w:r w:rsidRPr="00730918">
        <w:rPr>
          <w:rStyle w:val="m1"/>
        </w:rPr>
        <w:t>&lt;/</w:t>
      </w:r>
      <w:r w:rsidRPr="00730918">
        <w:rPr>
          <w:rStyle w:val="t1"/>
        </w:rPr>
        <w:t>order:DTSENT</w:t>
      </w:r>
      <w:r w:rsidRPr="00730918">
        <w:rPr>
          <w:rStyle w:val="m1"/>
        </w:rPr>
        <w:t>&gt;</w:t>
      </w:r>
      <w:r w:rsidRPr="00730918">
        <w:t xml:space="preserve"> </w:t>
      </w:r>
    </w:p>
    <w:p w14:paraId="37EB23D0"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order:HDR</w:t>
      </w:r>
      <w:r w:rsidRPr="00730918">
        <w:rPr>
          <w:rStyle w:val="m1"/>
        </w:rPr>
        <w:t>&gt;</w:t>
      </w:r>
    </w:p>
    <w:p w14:paraId="52C9B129" w14:textId="77777777" w:rsidR="00EB6538" w:rsidRPr="00730918" w:rsidRDefault="00EB6538" w:rsidP="00EB6538">
      <w:pPr>
        <w:ind w:hanging="480"/>
      </w:pPr>
      <w:hyperlink r:id="rId1092" w:anchor="#" w:history="1">
        <w:r w:rsidRPr="00730918">
          <w:rPr>
            <w:rStyle w:val="Hyperlink"/>
            <w:b/>
            <w:bCs/>
            <w:color w:val="FF0000"/>
          </w:rPr>
          <w:t>-</w:t>
        </w:r>
      </w:hyperlink>
      <w:r w:rsidRPr="00730918">
        <w:t xml:space="preserve"> </w:t>
      </w:r>
      <w:r w:rsidRPr="00730918">
        <w:rPr>
          <w:rStyle w:val="m1"/>
        </w:rPr>
        <w:t>&lt;</w:t>
      </w:r>
      <w:r w:rsidRPr="00730918">
        <w:rPr>
          <w:rStyle w:val="t1"/>
        </w:rPr>
        <w:t>order:LSR</w:t>
      </w:r>
      <w:r w:rsidRPr="00730918">
        <w:rPr>
          <w:rStyle w:val="m1"/>
        </w:rPr>
        <w:t>&gt;</w:t>
      </w:r>
    </w:p>
    <w:p w14:paraId="1E9E607E" w14:textId="77777777" w:rsidR="00EB6538" w:rsidRPr="00730918" w:rsidRDefault="00EB6538" w:rsidP="00EB6538">
      <w:pPr>
        <w:ind w:hanging="480"/>
      </w:pPr>
      <w:hyperlink r:id="rId1093" w:anchor="#" w:history="1">
        <w:r w:rsidRPr="00730918">
          <w:rPr>
            <w:rStyle w:val="Hyperlink"/>
            <w:b/>
            <w:bCs/>
            <w:color w:val="FF0000"/>
          </w:rPr>
          <w:t>-</w:t>
        </w:r>
      </w:hyperlink>
      <w:r w:rsidRPr="00730918">
        <w:t xml:space="preserve"> </w:t>
      </w:r>
      <w:r w:rsidRPr="00730918">
        <w:rPr>
          <w:rStyle w:val="m1"/>
        </w:rPr>
        <w:t>&lt;</w:t>
      </w:r>
      <w:r w:rsidRPr="00730918">
        <w:rPr>
          <w:rStyle w:val="t1"/>
        </w:rPr>
        <w:t>order:LSR_ADMIN</w:t>
      </w:r>
      <w:r w:rsidRPr="00730918">
        <w:rPr>
          <w:rStyle w:val="m1"/>
        </w:rPr>
        <w:t>&gt;</w:t>
      </w:r>
    </w:p>
    <w:p w14:paraId="3CE8792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order:SC</w:t>
      </w:r>
      <w:r w:rsidRPr="00730918">
        <w:rPr>
          <w:rStyle w:val="m1"/>
        </w:rPr>
        <w:t>&gt;</w:t>
      </w:r>
      <w:r w:rsidRPr="00730918">
        <w:rPr>
          <w:rStyle w:val="tx1"/>
        </w:rPr>
        <w:t>LCSC</w:t>
      </w:r>
      <w:r w:rsidRPr="00730918">
        <w:rPr>
          <w:rStyle w:val="m1"/>
        </w:rPr>
        <w:t>&lt;/</w:t>
      </w:r>
      <w:r w:rsidRPr="00730918">
        <w:rPr>
          <w:rStyle w:val="t1"/>
        </w:rPr>
        <w:t>order:SC</w:t>
      </w:r>
      <w:r w:rsidRPr="00730918">
        <w:rPr>
          <w:rStyle w:val="m1"/>
        </w:rPr>
        <w:t>&gt;</w:t>
      </w:r>
      <w:r w:rsidRPr="00730918">
        <w:t xml:space="preserve"> </w:t>
      </w:r>
    </w:p>
    <w:p w14:paraId="3D7C6333"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order:PROJECT</w:t>
      </w:r>
      <w:r w:rsidRPr="00730918">
        <w:rPr>
          <w:rStyle w:val="m1"/>
        </w:rPr>
        <w:t>&gt;</w:t>
      </w:r>
      <w:r w:rsidRPr="00730918">
        <w:rPr>
          <w:rStyle w:val="tx1"/>
        </w:rPr>
        <w:t>CAVENOBILL</w:t>
      </w:r>
      <w:r w:rsidRPr="00730918">
        <w:rPr>
          <w:rStyle w:val="m1"/>
        </w:rPr>
        <w:t>&lt;/</w:t>
      </w:r>
      <w:r w:rsidRPr="00730918">
        <w:rPr>
          <w:rStyle w:val="t1"/>
        </w:rPr>
        <w:t>order:PROJECT</w:t>
      </w:r>
      <w:r w:rsidRPr="00730918">
        <w:rPr>
          <w:rStyle w:val="m1"/>
        </w:rPr>
        <w:t>&gt;</w:t>
      </w:r>
      <w:r w:rsidRPr="00730918">
        <w:t xml:space="preserve"> </w:t>
      </w:r>
    </w:p>
    <w:p w14:paraId="67F65E70"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order:REQTYP</w:t>
      </w:r>
      <w:r w:rsidRPr="00730918">
        <w:rPr>
          <w:rStyle w:val="m1"/>
        </w:rPr>
        <w:t>&gt;</w:t>
      </w:r>
      <w:r w:rsidRPr="00730918">
        <w:rPr>
          <w:rStyle w:val="tx1"/>
        </w:rPr>
        <w:t>MB</w:t>
      </w:r>
      <w:r w:rsidRPr="00730918">
        <w:rPr>
          <w:rStyle w:val="m1"/>
        </w:rPr>
        <w:t>&lt;/</w:t>
      </w:r>
      <w:r w:rsidRPr="00730918">
        <w:rPr>
          <w:rStyle w:val="t1"/>
        </w:rPr>
        <w:t>order:REQTYP</w:t>
      </w:r>
      <w:r w:rsidRPr="00730918">
        <w:rPr>
          <w:rStyle w:val="m1"/>
        </w:rPr>
        <w:t>&gt;</w:t>
      </w:r>
      <w:r w:rsidRPr="00730918">
        <w:t xml:space="preserve"> </w:t>
      </w:r>
    </w:p>
    <w:p w14:paraId="7191D064"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order:ACT</w:t>
      </w:r>
      <w:r w:rsidRPr="00730918">
        <w:rPr>
          <w:rStyle w:val="m1"/>
        </w:rPr>
        <w:t>&gt;</w:t>
      </w:r>
      <w:r w:rsidRPr="00730918">
        <w:rPr>
          <w:rStyle w:val="tx1"/>
        </w:rPr>
        <w:t>C</w:t>
      </w:r>
      <w:r w:rsidRPr="00730918">
        <w:rPr>
          <w:rStyle w:val="m1"/>
        </w:rPr>
        <w:t>&lt;/</w:t>
      </w:r>
      <w:r w:rsidRPr="00730918">
        <w:rPr>
          <w:rStyle w:val="t1"/>
        </w:rPr>
        <w:t>order:ACT</w:t>
      </w:r>
      <w:r w:rsidRPr="00730918">
        <w:rPr>
          <w:rStyle w:val="m1"/>
        </w:rPr>
        <w:t>&gt;</w:t>
      </w:r>
      <w:r w:rsidRPr="00730918">
        <w:t xml:space="preserve"> </w:t>
      </w:r>
    </w:p>
    <w:p w14:paraId="01F48724" w14:textId="77777777" w:rsidR="00EB6538" w:rsidRPr="00730918" w:rsidRDefault="00EB6538" w:rsidP="00EB6538">
      <w:pPr>
        <w:ind w:hanging="480"/>
      </w:pPr>
      <w:hyperlink r:id="rId1094" w:anchor="#" w:history="1">
        <w:r w:rsidRPr="00730918">
          <w:rPr>
            <w:rStyle w:val="Hyperlink"/>
            <w:b/>
            <w:bCs/>
            <w:color w:val="FF0000"/>
          </w:rPr>
          <w:t>-</w:t>
        </w:r>
      </w:hyperlink>
      <w:r w:rsidRPr="00730918">
        <w:t xml:space="preserve"> </w:t>
      </w:r>
      <w:r w:rsidRPr="00730918">
        <w:rPr>
          <w:rStyle w:val="m1"/>
        </w:rPr>
        <w:t>&lt;</w:t>
      </w:r>
      <w:r w:rsidRPr="00730918">
        <w:rPr>
          <w:rStyle w:val="t1"/>
        </w:rPr>
        <w:t>order:AUTHORIZATION</w:t>
      </w:r>
      <w:r w:rsidRPr="00730918">
        <w:rPr>
          <w:rStyle w:val="m1"/>
        </w:rPr>
        <w:t>&gt;</w:t>
      </w:r>
    </w:p>
    <w:p w14:paraId="1CF11878"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order:TOS</w:t>
      </w:r>
      <w:r w:rsidRPr="00730918">
        <w:rPr>
          <w:rStyle w:val="m1"/>
        </w:rPr>
        <w:t>&gt;</w:t>
      </w:r>
      <w:r w:rsidRPr="00730918">
        <w:rPr>
          <w:rStyle w:val="tx1"/>
        </w:rPr>
        <w:t>1AM-</w:t>
      </w:r>
      <w:r w:rsidRPr="00730918">
        <w:rPr>
          <w:rStyle w:val="m1"/>
        </w:rPr>
        <w:t>&lt;/</w:t>
      </w:r>
      <w:r w:rsidRPr="00730918">
        <w:rPr>
          <w:rStyle w:val="t1"/>
        </w:rPr>
        <w:t>order:TOS</w:t>
      </w:r>
      <w:r w:rsidRPr="00730918">
        <w:rPr>
          <w:rStyle w:val="m1"/>
        </w:rPr>
        <w:t>&gt;</w:t>
      </w:r>
      <w:r w:rsidRPr="00730918">
        <w:t xml:space="preserve"> </w:t>
      </w:r>
    </w:p>
    <w:p w14:paraId="6844636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order:DDD</w:t>
      </w:r>
      <w:r w:rsidRPr="00730918">
        <w:rPr>
          <w:rStyle w:val="m1"/>
        </w:rPr>
        <w:t>&gt;</w:t>
      </w:r>
      <w:r w:rsidRPr="00730918">
        <w:rPr>
          <w:rStyle w:val="tx1"/>
        </w:rPr>
        <w:t>20091204</w:t>
      </w:r>
      <w:r w:rsidRPr="00730918">
        <w:rPr>
          <w:rStyle w:val="m1"/>
        </w:rPr>
        <w:t>&lt;/</w:t>
      </w:r>
      <w:r w:rsidRPr="00730918">
        <w:rPr>
          <w:rStyle w:val="t1"/>
        </w:rPr>
        <w:t>order:DDD</w:t>
      </w:r>
      <w:r w:rsidRPr="00730918">
        <w:rPr>
          <w:rStyle w:val="m1"/>
        </w:rPr>
        <w:t>&gt;</w:t>
      </w:r>
      <w:r w:rsidRPr="00730918">
        <w:t xml:space="preserve"> </w:t>
      </w:r>
    </w:p>
    <w:p w14:paraId="22A62C8E"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order:AUTHORIZATION</w:t>
      </w:r>
      <w:r w:rsidRPr="00730918">
        <w:rPr>
          <w:rStyle w:val="m1"/>
        </w:rPr>
        <w:t>&gt;</w:t>
      </w:r>
    </w:p>
    <w:p w14:paraId="5C07F7A9"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order:LSR_ADMIN</w:t>
      </w:r>
      <w:r w:rsidRPr="00730918">
        <w:rPr>
          <w:rStyle w:val="m1"/>
        </w:rPr>
        <w:t>&gt;</w:t>
      </w:r>
    </w:p>
    <w:p w14:paraId="38B4F173" w14:textId="77777777" w:rsidR="00EB6538" w:rsidRPr="00730918" w:rsidRDefault="00EB6538" w:rsidP="00EB6538">
      <w:pPr>
        <w:ind w:hanging="480"/>
      </w:pPr>
      <w:hyperlink r:id="rId1095" w:anchor="#" w:history="1">
        <w:r w:rsidRPr="00730918">
          <w:rPr>
            <w:rStyle w:val="Hyperlink"/>
            <w:b/>
            <w:bCs/>
            <w:color w:val="FF0000"/>
          </w:rPr>
          <w:t>-</w:t>
        </w:r>
      </w:hyperlink>
      <w:r w:rsidRPr="00730918">
        <w:t xml:space="preserve"> </w:t>
      </w:r>
      <w:r w:rsidRPr="00730918">
        <w:rPr>
          <w:rStyle w:val="m1"/>
        </w:rPr>
        <w:t>&lt;</w:t>
      </w:r>
      <w:r w:rsidRPr="00730918">
        <w:rPr>
          <w:rStyle w:val="t1"/>
        </w:rPr>
        <w:t>order:LSR_BILL</w:t>
      </w:r>
      <w:r w:rsidRPr="00730918">
        <w:rPr>
          <w:rStyle w:val="m1"/>
        </w:rPr>
        <w:t>&gt;</w:t>
      </w:r>
    </w:p>
    <w:p w14:paraId="109FA791"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order:BAN1</w:t>
      </w:r>
      <w:r w:rsidRPr="00730918">
        <w:rPr>
          <w:rStyle w:val="m1"/>
        </w:rPr>
        <w:t>&gt;</w:t>
      </w:r>
      <w:r w:rsidRPr="00730918">
        <w:rPr>
          <w:rStyle w:val="tx1"/>
        </w:rPr>
        <w:t>615Q886621621</w:t>
      </w:r>
      <w:r w:rsidRPr="00730918">
        <w:rPr>
          <w:rStyle w:val="m1"/>
        </w:rPr>
        <w:t>&lt;/</w:t>
      </w:r>
      <w:r w:rsidRPr="00730918">
        <w:rPr>
          <w:rStyle w:val="t1"/>
        </w:rPr>
        <w:t>order:BAN1</w:t>
      </w:r>
      <w:r w:rsidRPr="00730918">
        <w:rPr>
          <w:rStyle w:val="m1"/>
        </w:rPr>
        <w:t>&gt;</w:t>
      </w:r>
      <w:r w:rsidRPr="00730918">
        <w:t xml:space="preserve"> </w:t>
      </w:r>
    </w:p>
    <w:p w14:paraId="57EC1089"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order:LSR_BILL</w:t>
      </w:r>
      <w:r w:rsidRPr="00730918">
        <w:rPr>
          <w:rStyle w:val="m1"/>
        </w:rPr>
        <w:t>&gt;</w:t>
      </w:r>
    </w:p>
    <w:p w14:paraId="16432DB7" w14:textId="77777777" w:rsidR="00EB6538" w:rsidRPr="00730918" w:rsidRDefault="00EB6538" w:rsidP="00EB6538">
      <w:pPr>
        <w:ind w:hanging="480"/>
      </w:pPr>
      <w:hyperlink r:id="rId1096" w:anchor="#" w:history="1">
        <w:r w:rsidRPr="00730918">
          <w:rPr>
            <w:rStyle w:val="Hyperlink"/>
            <w:b/>
            <w:bCs/>
            <w:color w:val="FF0000"/>
          </w:rPr>
          <w:t>-</w:t>
        </w:r>
      </w:hyperlink>
      <w:r w:rsidRPr="00730918">
        <w:t xml:space="preserve"> </w:t>
      </w:r>
      <w:r w:rsidRPr="00730918">
        <w:rPr>
          <w:rStyle w:val="m1"/>
        </w:rPr>
        <w:t>&lt;</w:t>
      </w:r>
      <w:r w:rsidRPr="00730918">
        <w:rPr>
          <w:rStyle w:val="t1"/>
        </w:rPr>
        <w:t>order:CONTACT</w:t>
      </w:r>
      <w:r w:rsidRPr="00730918">
        <w:rPr>
          <w:rStyle w:val="m1"/>
        </w:rPr>
        <w:t>&gt;</w:t>
      </w:r>
    </w:p>
    <w:p w14:paraId="2A3D861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order:INIT</w:t>
      </w:r>
      <w:r w:rsidRPr="00730918">
        <w:rPr>
          <w:rStyle w:val="m1"/>
        </w:rPr>
        <w:t>&gt;</w:t>
      </w:r>
      <w:r w:rsidRPr="00730918">
        <w:rPr>
          <w:rStyle w:val="tx1"/>
        </w:rPr>
        <w:t>Bojangles</w:t>
      </w:r>
      <w:r w:rsidRPr="00730918">
        <w:rPr>
          <w:rStyle w:val="m1"/>
        </w:rPr>
        <w:t>&lt;/</w:t>
      </w:r>
      <w:r w:rsidRPr="00730918">
        <w:rPr>
          <w:rStyle w:val="t1"/>
        </w:rPr>
        <w:t>order:INIT</w:t>
      </w:r>
      <w:r w:rsidRPr="00730918">
        <w:rPr>
          <w:rStyle w:val="m1"/>
        </w:rPr>
        <w:t>&gt;</w:t>
      </w:r>
      <w:r w:rsidRPr="00730918">
        <w:t xml:space="preserve"> </w:t>
      </w:r>
    </w:p>
    <w:p w14:paraId="154D2A0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order:INIT_TEL_NO</w:t>
      </w:r>
      <w:r w:rsidRPr="00730918">
        <w:rPr>
          <w:rStyle w:val="m1"/>
        </w:rPr>
        <w:t>&gt;</w:t>
      </w:r>
      <w:r w:rsidRPr="00730918">
        <w:rPr>
          <w:rStyle w:val="tx1"/>
        </w:rPr>
        <w:t>8884448888</w:t>
      </w:r>
      <w:r w:rsidRPr="00730918">
        <w:rPr>
          <w:rStyle w:val="m1"/>
        </w:rPr>
        <w:t>&lt;/</w:t>
      </w:r>
      <w:r w:rsidRPr="00730918">
        <w:rPr>
          <w:rStyle w:val="t1"/>
        </w:rPr>
        <w:t>order:INIT_TEL_NO</w:t>
      </w:r>
      <w:r w:rsidRPr="00730918">
        <w:rPr>
          <w:rStyle w:val="m1"/>
        </w:rPr>
        <w:t>&gt;</w:t>
      </w:r>
      <w:r w:rsidRPr="00730918">
        <w:t xml:space="preserve"> </w:t>
      </w:r>
    </w:p>
    <w:p w14:paraId="4C52C91A"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order:INIT_FAX_NO</w:t>
      </w:r>
      <w:r w:rsidRPr="00730918">
        <w:rPr>
          <w:rStyle w:val="m1"/>
        </w:rPr>
        <w:t>&gt;</w:t>
      </w:r>
      <w:r w:rsidRPr="00730918">
        <w:rPr>
          <w:rStyle w:val="tx1"/>
        </w:rPr>
        <w:t>4448884444</w:t>
      </w:r>
      <w:r w:rsidRPr="00730918">
        <w:rPr>
          <w:rStyle w:val="m1"/>
        </w:rPr>
        <w:t>&lt;/</w:t>
      </w:r>
      <w:r w:rsidRPr="00730918">
        <w:rPr>
          <w:rStyle w:val="t1"/>
        </w:rPr>
        <w:t>order:INIT_FAX_NO</w:t>
      </w:r>
      <w:r w:rsidRPr="00730918">
        <w:rPr>
          <w:rStyle w:val="m1"/>
        </w:rPr>
        <w:t>&gt;</w:t>
      </w:r>
      <w:r w:rsidRPr="00730918">
        <w:t xml:space="preserve"> </w:t>
      </w:r>
    </w:p>
    <w:p w14:paraId="1EF9D3DF" w14:textId="77777777" w:rsidR="00EB6538" w:rsidRPr="008C51B0" w:rsidRDefault="00EB6538" w:rsidP="00EB6538">
      <w:pPr>
        <w:ind w:hanging="480"/>
        <w:rPr>
          <w:lang w:val="es-ES"/>
        </w:rPr>
      </w:pPr>
      <w:r w:rsidRPr="00730918">
        <w:rPr>
          <w:rStyle w:val="b1"/>
        </w:rPr>
        <w:t> </w:t>
      </w:r>
      <w:r w:rsidRPr="00730918">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Peter Pan</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14:paraId="7141DB4A" w14:textId="77777777" w:rsidR="00EB6538" w:rsidRPr="008C51B0" w:rsidRDefault="00EB6538" w:rsidP="00EB6538">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4043337777</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06869874" w14:textId="77777777" w:rsidR="00EB6538" w:rsidRPr="00730918" w:rsidRDefault="00EB6538" w:rsidP="00EB6538">
      <w:pPr>
        <w:ind w:hanging="240"/>
      </w:pPr>
      <w:r w:rsidRPr="008C51B0">
        <w:rPr>
          <w:rStyle w:val="b1"/>
          <w:lang w:val="es-ES"/>
        </w:rPr>
        <w:t> </w:t>
      </w:r>
      <w:r w:rsidRPr="008C51B0">
        <w:rPr>
          <w:lang w:val="es-ES"/>
        </w:rPr>
        <w:t xml:space="preserve"> </w:t>
      </w:r>
      <w:r w:rsidRPr="00730918">
        <w:rPr>
          <w:rStyle w:val="m1"/>
        </w:rPr>
        <w:t>&lt;/</w:t>
      </w:r>
      <w:r w:rsidRPr="00730918">
        <w:rPr>
          <w:rStyle w:val="t1"/>
        </w:rPr>
        <w:t>order:CONTACT</w:t>
      </w:r>
      <w:r w:rsidRPr="00730918">
        <w:rPr>
          <w:rStyle w:val="m1"/>
        </w:rPr>
        <w:t>&gt;</w:t>
      </w:r>
    </w:p>
    <w:p w14:paraId="74934346"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order:LSR</w:t>
      </w:r>
      <w:r w:rsidRPr="00730918">
        <w:rPr>
          <w:rStyle w:val="m1"/>
        </w:rPr>
        <w:t>&gt;</w:t>
      </w:r>
    </w:p>
    <w:p w14:paraId="5088C9EB" w14:textId="77777777" w:rsidR="00EB6538" w:rsidRPr="00730918" w:rsidRDefault="00EB6538" w:rsidP="00EB6538">
      <w:pPr>
        <w:ind w:hanging="480"/>
      </w:pPr>
      <w:hyperlink r:id="rId1097" w:anchor="#" w:history="1">
        <w:r w:rsidRPr="00730918">
          <w:rPr>
            <w:rStyle w:val="Hyperlink"/>
            <w:b/>
            <w:bCs/>
            <w:color w:val="FF0000"/>
          </w:rPr>
          <w:t>-</w:t>
        </w:r>
      </w:hyperlink>
      <w:r w:rsidRPr="00730918">
        <w:t xml:space="preserve"> </w:t>
      </w:r>
      <w:r w:rsidRPr="00730918">
        <w:rPr>
          <w:rStyle w:val="m1"/>
        </w:rPr>
        <w:t>&lt;</w:t>
      </w:r>
      <w:r w:rsidRPr="00730918">
        <w:rPr>
          <w:rStyle w:val="t1"/>
        </w:rPr>
        <w:t>order:EU</w:t>
      </w:r>
      <w:r w:rsidRPr="00730918">
        <w:rPr>
          <w:rStyle w:val="m1"/>
        </w:rPr>
        <w:t>&gt;</w:t>
      </w:r>
    </w:p>
    <w:p w14:paraId="2AB70F05" w14:textId="77777777" w:rsidR="00EB6538" w:rsidRPr="00730918" w:rsidRDefault="00EB6538" w:rsidP="00EB6538">
      <w:pPr>
        <w:ind w:hanging="480"/>
      </w:pPr>
      <w:hyperlink r:id="rId1098" w:anchor="#" w:history="1">
        <w:r w:rsidRPr="00730918">
          <w:rPr>
            <w:rStyle w:val="Hyperlink"/>
            <w:b/>
            <w:bCs/>
            <w:color w:val="FF0000"/>
          </w:rPr>
          <w:t>-</w:t>
        </w:r>
      </w:hyperlink>
      <w:r w:rsidRPr="00730918">
        <w:t xml:space="preserve"> </w:t>
      </w:r>
      <w:r w:rsidRPr="00730918">
        <w:rPr>
          <w:rStyle w:val="m1"/>
        </w:rPr>
        <w:t>&lt;</w:t>
      </w:r>
      <w:r w:rsidRPr="00730918">
        <w:rPr>
          <w:rStyle w:val="t1"/>
        </w:rPr>
        <w:t>order:LOC_ACCESS</w:t>
      </w:r>
      <w:r w:rsidRPr="00730918">
        <w:rPr>
          <w:rStyle w:val="m1"/>
        </w:rPr>
        <w:t>&gt;</w:t>
      </w:r>
    </w:p>
    <w:p w14:paraId="4BC7F3B4" w14:textId="77777777" w:rsidR="00EB6538" w:rsidRPr="00730918" w:rsidRDefault="00EB6538" w:rsidP="00EB6538">
      <w:pPr>
        <w:ind w:hanging="480"/>
      </w:pPr>
      <w:hyperlink r:id="rId1099" w:anchor="#" w:history="1">
        <w:r w:rsidRPr="00730918">
          <w:rPr>
            <w:rStyle w:val="Hyperlink"/>
            <w:b/>
            <w:bCs/>
            <w:color w:val="FF0000"/>
          </w:rPr>
          <w:t>-</w:t>
        </w:r>
      </w:hyperlink>
      <w:r w:rsidRPr="00730918">
        <w:t xml:space="preserve"> </w:t>
      </w:r>
      <w:r w:rsidRPr="00730918">
        <w:rPr>
          <w:rStyle w:val="m1"/>
        </w:rPr>
        <w:t>&lt;</w:t>
      </w:r>
      <w:r w:rsidRPr="00730918">
        <w:rPr>
          <w:rStyle w:val="t1"/>
        </w:rPr>
        <w:t>order:LOC_ACCESS_HEADER_INFO</w:t>
      </w:r>
      <w:r w:rsidRPr="00730918">
        <w:rPr>
          <w:rStyle w:val="m1"/>
        </w:rPr>
        <w:t>&gt;</w:t>
      </w:r>
    </w:p>
    <w:p w14:paraId="50DD25C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order:NAME</w:t>
      </w:r>
      <w:r w:rsidRPr="00730918">
        <w:rPr>
          <w:rStyle w:val="m1"/>
        </w:rPr>
        <w:t>&gt;</w:t>
      </w:r>
      <w:r w:rsidRPr="00730918">
        <w:rPr>
          <w:rStyle w:val="tx1"/>
        </w:rPr>
        <w:t>Sandy's Beach Feathers</w:t>
      </w:r>
      <w:r w:rsidRPr="00730918">
        <w:rPr>
          <w:rStyle w:val="m1"/>
        </w:rPr>
        <w:t>&lt;/</w:t>
      </w:r>
      <w:r w:rsidRPr="00730918">
        <w:rPr>
          <w:rStyle w:val="t1"/>
        </w:rPr>
        <w:t>order:NAME</w:t>
      </w:r>
      <w:r w:rsidRPr="00730918">
        <w:rPr>
          <w:rStyle w:val="m1"/>
        </w:rPr>
        <w:t>&gt;</w:t>
      </w:r>
      <w:r w:rsidRPr="00730918">
        <w:t xml:space="preserve"> </w:t>
      </w:r>
    </w:p>
    <w:p w14:paraId="4EFEC730" w14:textId="77777777" w:rsidR="00EB6538" w:rsidRPr="00730918" w:rsidRDefault="00EB6538" w:rsidP="00EB6538">
      <w:pPr>
        <w:ind w:hanging="480"/>
      </w:pPr>
      <w:hyperlink r:id="rId1100" w:anchor="#" w:history="1">
        <w:r w:rsidRPr="00730918">
          <w:rPr>
            <w:rStyle w:val="Hyperlink"/>
            <w:b/>
            <w:bCs/>
            <w:color w:val="FF0000"/>
          </w:rPr>
          <w:t>-</w:t>
        </w:r>
      </w:hyperlink>
      <w:r w:rsidRPr="00730918">
        <w:t xml:space="preserve"> </w:t>
      </w:r>
      <w:r w:rsidRPr="00730918">
        <w:rPr>
          <w:rStyle w:val="m1"/>
        </w:rPr>
        <w:t>&lt;</w:t>
      </w:r>
      <w:r w:rsidRPr="00730918">
        <w:rPr>
          <w:rStyle w:val="t1"/>
        </w:rPr>
        <w:t>order:ORD_SVC_ADDR_GRP</w:t>
      </w:r>
      <w:r w:rsidRPr="00730918">
        <w:rPr>
          <w:rStyle w:val="m1"/>
        </w:rPr>
        <w:t>&gt;</w:t>
      </w:r>
    </w:p>
    <w:p w14:paraId="1F2C675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order:SANO</w:t>
      </w:r>
      <w:r w:rsidRPr="00730918">
        <w:rPr>
          <w:rStyle w:val="m1"/>
        </w:rPr>
        <w:t>&gt;</w:t>
      </w:r>
      <w:r w:rsidRPr="00730918">
        <w:rPr>
          <w:rStyle w:val="tx1"/>
        </w:rPr>
        <w:t>2605</w:t>
      </w:r>
      <w:r w:rsidRPr="00730918">
        <w:rPr>
          <w:rStyle w:val="m1"/>
        </w:rPr>
        <w:t>&lt;/</w:t>
      </w:r>
      <w:r w:rsidRPr="00730918">
        <w:rPr>
          <w:rStyle w:val="t1"/>
        </w:rPr>
        <w:t>order:SANO</w:t>
      </w:r>
      <w:r w:rsidRPr="00730918">
        <w:rPr>
          <w:rStyle w:val="m1"/>
        </w:rPr>
        <w:t>&gt;</w:t>
      </w:r>
      <w:r w:rsidRPr="00730918">
        <w:t xml:space="preserve"> </w:t>
      </w:r>
    </w:p>
    <w:p w14:paraId="058615FB"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order:SASN</w:t>
      </w:r>
      <w:r w:rsidRPr="00730918">
        <w:rPr>
          <w:rStyle w:val="m1"/>
        </w:rPr>
        <w:t>&gt;</w:t>
      </w:r>
      <w:r w:rsidRPr="00730918">
        <w:rPr>
          <w:rStyle w:val="tx1"/>
        </w:rPr>
        <w:t>Duncan</w:t>
      </w:r>
      <w:r w:rsidRPr="00730918">
        <w:rPr>
          <w:rStyle w:val="m1"/>
        </w:rPr>
        <w:t>&lt;/</w:t>
      </w:r>
      <w:r w:rsidRPr="00730918">
        <w:rPr>
          <w:rStyle w:val="t1"/>
        </w:rPr>
        <w:t>order:SASN</w:t>
      </w:r>
      <w:r w:rsidRPr="00730918">
        <w:rPr>
          <w:rStyle w:val="m1"/>
        </w:rPr>
        <w:t>&gt;</w:t>
      </w:r>
      <w:r w:rsidRPr="00730918">
        <w:t xml:space="preserve"> </w:t>
      </w:r>
    </w:p>
    <w:p w14:paraId="040604B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order:SATH</w:t>
      </w:r>
      <w:r w:rsidRPr="00730918">
        <w:rPr>
          <w:rStyle w:val="m1"/>
        </w:rPr>
        <w:t>&gt;</w:t>
      </w:r>
      <w:r w:rsidRPr="00730918">
        <w:rPr>
          <w:rStyle w:val="tx1"/>
        </w:rPr>
        <w:t>Av</w:t>
      </w:r>
      <w:r w:rsidRPr="00730918">
        <w:rPr>
          <w:rStyle w:val="m1"/>
        </w:rPr>
        <w:t>&lt;/</w:t>
      </w:r>
      <w:r w:rsidRPr="00730918">
        <w:rPr>
          <w:rStyle w:val="t1"/>
        </w:rPr>
        <w:t>order:SATH</w:t>
      </w:r>
      <w:r w:rsidRPr="00730918">
        <w:rPr>
          <w:rStyle w:val="m1"/>
        </w:rPr>
        <w:t>&gt;</w:t>
      </w:r>
      <w:r w:rsidRPr="00730918">
        <w:t xml:space="preserve"> </w:t>
      </w:r>
    </w:p>
    <w:p w14:paraId="75EED137"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order:CITY</w:t>
      </w:r>
      <w:r w:rsidRPr="00730918">
        <w:rPr>
          <w:rStyle w:val="m1"/>
        </w:rPr>
        <w:t>&gt;</w:t>
      </w:r>
      <w:r w:rsidRPr="00730918">
        <w:rPr>
          <w:rStyle w:val="tx1"/>
        </w:rPr>
        <w:t>Chattanooga</w:t>
      </w:r>
      <w:r w:rsidRPr="00730918">
        <w:rPr>
          <w:rStyle w:val="m1"/>
        </w:rPr>
        <w:t>&lt;/</w:t>
      </w:r>
      <w:r w:rsidRPr="00730918">
        <w:rPr>
          <w:rStyle w:val="t1"/>
        </w:rPr>
        <w:t>order:CITY</w:t>
      </w:r>
      <w:r w:rsidRPr="00730918">
        <w:rPr>
          <w:rStyle w:val="m1"/>
        </w:rPr>
        <w:t>&gt;</w:t>
      </w:r>
      <w:r w:rsidRPr="00730918">
        <w:t xml:space="preserve"> </w:t>
      </w:r>
    </w:p>
    <w:p w14:paraId="65DD1FCB"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order:STATE</w:t>
      </w:r>
      <w:r w:rsidRPr="00730918">
        <w:rPr>
          <w:rStyle w:val="m1"/>
        </w:rPr>
        <w:t>&gt;</w:t>
      </w:r>
      <w:r w:rsidRPr="00730918">
        <w:rPr>
          <w:rStyle w:val="tx1"/>
        </w:rPr>
        <w:t>TN</w:t>
      </w:r>
      <w:r w:rsidRPr="00730918">
        <w:rPr>
          <w:rStyle w:val="m1"/>
        </w:rPr>
        <w:t>&lt;/</w:t>
      </w:r>
      <w:r w:rsidRPr="00730918">
        <w:rPr>
          <w:rStyle w:val="t1"/>
        </w:rPr>
        <w:t>order:STATE</w:t>
      </w:r>
      <w:r w:rsidRPr="00730918">
        <w:rPr>
          <w:rStyle w:val="m1"/>
        </w:rPr>
        <w:t>&gt;</w:t>
      </w:r>
      <w:r w:rsidRPr="00730918">
        <w:t xml:space="preserve"> </w:t>
      </w:r>
    </w:p>
    <w:p w14:paraId="6F198F7A"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order:ZIP</w:t>
      </w:r>
      <w:r w:rsidRPr="00730918">
        <w:rPr>
          <w:rStyle w:val="m1"/>
        </w:rPr>
        <w:t>&gt;</w:t>
      </w:r>
      <w:r w:rsidRPr="00730918">
        <w:rPr>
          <w:rStyle w:val="tx1"/>
        </w:rPr>
        <w:t>37404</w:t>
      </w:r>
      <w:r w:rsidRPr="00730918">
        <w:rPr>
          <w:rStyle w:val="m1"/>
        </w:rPr>
        <w:t>&lt;/</w:t>
      </w:r>
      <w:r w:rsidRPr="00730918">
        <w:rPr>
          <w:rStyle w:val="t1"/>
        </w:rPr>
        <w:t>order:ZIP</w:t>
      </w:r>
      <w:r w:rsidRPr="00730918">
        <w:rPr>
          <w:rStyle w:val="m1"/>
        </w:rPr>
        <w:t>&gt;</w:t>
      </w:r>
      <w:r w:rsidRPr="00730918">
        <w:t xml:space="preserve"> </w:t>
      </w:r>
    </w:p>
    <w:p w14:paraId="42A22844"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order:ORD_SVC_ADDR_GRP</w:t>
      </w:r>
      <w:r w:rsidRPr="00730918">
        <w:rPr>
          <w:rStyle w:val="m1"/>
        </w:rPr>
        <w:t>&gt;</w:t>
      </w:r>
    </w:p>
    <w:p w14:paraId="61EF96BD"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order:LOC_ACCESS_HEADER_INFO</w:t>
      </w:r>
      <w:r w:rsidRPr="00730918">
        <w:rPr>
          <w:rStyle w:val="m1"/>
        </w:rPr>
        <w:t>&gt;</w:t>
      </w:r>
    </w:p>
    <w:p w14:paraId="3F76A8ED"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order:LOC_ACCESS</w:t>
      </w:r>
      <w:r w:rsidRPr="00730918">
        <w:rPr>
          <w:rStyle w:val="m1"/>
        </w:rPr>
        <w:t>&gt;</w:t>
      </w:r>
    </w:p>
    <w:p w14:paraId="463B64E3"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order:EU</w:t>
      </w:r>
      <w:r w:rsidRPr="00730918">
        <w:rPr>
          <w:rStyle w:val="m1"/>
        </w:rPr>
        <w:t>&gt;</w:t>
      </w:r>
    </w:p>
    <w:p w14:paraId="6F9A3BAB" w14:textId="77777777" w:rsidR="00EB6538" w:rsidRPr="00730918" w:rsidRDefault="00EB6538" w:rsidP="00EB6538">
      <w:pPr>
        <w:ind w:hanging="480"/>
      </w:pPr>
      <w:hyperlink r:id="rId1101" w:anchor="#" w:history="1">
        <w:r w:rsidRPr="00730918">
          <w:rPr>
            <w:rStyle w:val="Hyperlink"/>
            <w:b/>
            <w:bCs/>
            <w:color w:val="FF0000"/>
          </w:rPr>
          <w:t>-</w:t>
        </w:r>
      </w:hyperlink>
      <w:r w:rsidRPr="00730918">
        <w:t xml:space="preserve"> </w:t>
      </w:r>
      <w:r w:rsidRPr="00730918">
        <w:rPr>
          <w:rStyle w:val="m1"/>
        </w:rPr>
        <w:t>&lt;</w:t>
      </w:r>
      <w:r w:rsidRPr="00730918">
        <w:rPr>
          <w:rStyle w:val="t1"/>
        </w:rPr>
        <w:t>order:PS</w:t>
      </w:r>
      <w:r w:rsidRPr="00730918">
        <w:rPr>
          <w:rStyle w:val="m1"/>
        </w:rPr>
        <w:t>&gt;</w:t>
      </w:r>
    </w:p>
    <w:p w14:paraId="0AEFFBD8" w14:textId="77777777" w:rsidR="00EB6538" w:rsidRPr="00730918" w:rsidRDefault="00EB6538" w:rsidP="00EB6538">
      <w:pPr>
        <w:ind w:hanging="480"/>
      </w:pPr>
      <w:hyperlink r:id="rId1102" w:anchor="#" w:history="1">
        <w:r w:rsidRPr="00730918">
          <w:rPr>
            <w:rStyle w:val="Hyperlink"/>
            <w:b/>
            <w:bCs/>
            <w:color w:val="FF0000"/>
          </w:rPr>
          <w:t>-</w:t>
        </w:r>
      </w:hyperlink>
      <w:r w:rsidRPr="00730918">
        <w:t xml:space="preserve"> </w:t>
      </w:r>
      <w:r w:rsidRPr="00730918">
        <w:rPr>
          <w:rStyle w:val="m1"/>
        </w:rPr>
        <w:t>&lt;</w:t>
      </w:r>
      <w:r w:rsidRPr="00730918">
        <w:rPr>
          <w:rStyle w:val="t1"/>
        </w:rPr>
        <w:t>order:PS_ADMIN</w:t>
      </w:r>
      <w:r w:rsidRPr="00730918">
        <w:rPr>
          <w:rStyle w:val="m1"/>
        </w:rPr>
        <w:t>&gt;</w:t>
      </w:r>
    </w:p>
    <w:p w14:paraId="339D568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order:PQTY</w:t>
      </w:r>
      <w:r w:rsidRPr="00730918">
        <w:rPr>
          <w:rStyle w:val="m1"/>
        </w:rPr>
        <w:t>&gt;</w:t>
      </w:r>
      <w:r w:rsidRPr="00730918">
        <w:rPr>
          <w:rStyle w:val="tx1"/>
        </w:rPr>
        <w:t>002</w:t>
      </w:r>
      <w:r w:rsidRPr="00730918">
        <w:rPr>
          <w:rStyle w:val="m1"/>
        </w:rPr>
        <w:t>&lt;/</w:t>
      </w:r>
      <w:r w:rsidRPr="00730918">
        <w:rPr>
          <w:rStyle w:val="t1"/>
        </w:rPr>
        <w:t>order:PQTY</w:t>
      </w:r>
      <w:r w:rsidRPr="00730918">
        <w:rPr>
          <w:rStyle w:val="m1"/>
        </w:rPr>
        <w:t>&gt;</w:t>
      </w:r>
      <w:r w:rsidRPr="00730918">
        <w:t xml:space="preserve"> </w:t>
      </w:r>
    </w:p>
    <w:p w14:paraId="360D3057"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order:PS_ADMIN</w:t>
      </w:r>
      <w:r w:rsidRPr="00730918">
        <w:rPr>
          <w:rStyle w:val="m1"/>
        </w:rPr>
        <w:t>&gt;</w:t>
      </w:r>
    </w:p>
    <w:p w14:paraId="33045565" w14:textId="77777777" w:rsidR="00EB6538" w:rsidRPr="00730918" w:rsidRDefault="00EB6538" w:rsidP="00EB6538">
      <w:pPr>
        <w:ind w:hanging="480"/>
      </w:pPr>
      <w:hyperlink r:id="rId1103" w:anchor="#" w:history="1">
        <w:r w:rsidRPr="00730918">
          <w:rPr>
            <w:rStyle w:val="Hyperlink"/>
            <w:b/>
            <w:bCs/>
            <w:color w:val="FF0000"/>
          </w:rPr>
          <w:t>-</w:t>
        </w:r>
      </w:hyperlink>
      <w:r w:rsidRPr="00730918">
        <w:t xml:space="preserve"> </w:t>
      </w:r>
      <w:r w:rsidRPr="00730918">
        <w:rPr>
          <w:rStyle w:val="m1"/>
        </w:rPr>
        <w:t>&lt;</w:t>
      </w:r>
      <w:r w:rsidRPr="00730918">
        <w:rPr>
          <w:rStyle w:val="t1"/>
        </w:rPr>
        <w:t>order:PS_SVC_DET</w:t>
      </w:r>
      <w:r w:rsidRPr="00730918">
        <w:rPr>
          <w:rStyle w:val="m1"/>
        </w:rPr>
        <w:t>&gt;</w:t>
      </w:r>
    </w:p>
    <w:p w14:paraId="484CCAB9"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order:TNS</w:t>
      </w:r>
      <w:r w:rsidRPr="00730918">
        <w:rPr>
          <w:rStyle w:val="m1"/>
        </w:rPr>
        <w:t>&gt;</w:t>
      </w:r>
      <w:r w:rsidRPr="00730918">
        <w:rPr>
          <w:rStyle w:val="tx1"/>
        </w:rPr>
        <w:t>4236981339</w:t>
      </w:r>
      <w:r w:rsidRPr="00730918">
        <w:rPr>
          <w:rStyle w:val="m1"/>
        </w:rPr>
        <w:t>&lt;/</w:t>
      </w:r>
      <w:r w:rsidRPr="00730918">
        <w:rPr>
          <w:rStyle w:val="t1"/>
        </w:rPr>
        <w:t>order:TNS</w:t>
      </w:r>
      <w:r w:rsidRPr="00730918">
        <w:rPr>
          <w:rStyle w:val="m1"/>
        </w:rPr>
        <w:t>&gt;</w:t>
      </w:r>
      <w:r w:rsidRPr="00730918">
        <w:t xml:space="preserve"> </w:t>
      </w:r>
    </w:p>
    <w:p w14:paraId="4509FC8A"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order:LNECLSSVC</w:t>
      </w:r>
      <w:r w:rsidRPr="00730918">
        <w:rPr>
          <w:rStyle w:val="m1"/>
        </w:rPr>
        <w:t>&gt;</w:t>
      </w:r>
      <w:r w:rsidRPr="00730918">
        <w:rPr>
          <w:rStyle w:val="tx1"/>
        </w:rPr>
        <w:t>UEPBL</w:t>
      </w:r>
      <w:r w:rsidRPr="00730918">
        <w:rPr>
          <w:rStyle w:val="m1"/>
        </w:rPr>
        <w:t>&lt;/</w:t>
      </w:r>
      <w:r w:rsidRPr="00730918">
        <w:rPr>
          <w:rStyle w:val="t1"/>
        </w:rPr>
        <w:t>order:LNECLSSVC</w:t>
      </w:r>
      <w:r w:rsidRPr="00730918">
        <w:rPr>
          <w:rStyle w:val="m1"/>
        </w:rPr>
        <w:t>&gt;</w:t>
      </w:r>
      <w:r w:rsidRPr="00730918">
        <w:t xml:space="preserve"> </w:t>
      </w:r>
    </w:p>
    <w:p w14:paraId="2B2A121A" w14:textId="77777777" w:rsidR="00EB6538" w:rsidRPr="00730918" w:rsidRDefault="00EB6538" w:rsidP="00EB6538">
      <w:pPr>
        <w:ind w:hanging="480"/>
      </w:pPr>
      <w:hyperlink r:id="rId1104" w:anchor="#" w:history="1">
        <w:r w:rsidRPr="00730918">
          <w:rPr>
            <w:rStyle w:val="Hyperlink"/>
            <w:b/>
            <w:bCs/>
            <w:color w:val="FF0000"/>
          </w:rPr>
          <w:t>-</w:t>
        </w:r>
      </w:hyperlink>
      <w:r w:rsidRPr="00730918">
        <w:t xml:space="preserve"> </w:t>
      </w:r>
      <w:r w:rsidRPr="00730918">
        <w:rPr>
          <w:rStyle w:val="m1"/>
        </w:rPr>
        <w:t>&lt;</w:t>
      </w:r>
      <w:r w:rsidRPr="00730918">
        <w:rPr>
          <w:rStyle w:val="t1"/>
        </w:rPr>
        <w:t>order:SVC_DET_GRP</w:t>
      </w:r>
      <w:r w:rsidRPr="00730918">
        <w:rPr>
          <w:rStyle w:val="m1"/>
        </w:rPr>
        <w:t>&gt;</w:t>
      </w:r>
    </w:p>
    <w:p w14:paraId="08052C5E"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order:LNUM</w:t>
      </w:r>
      <w:r w:rsidRPr="00730918">
        <w:rPr>
          <w:rStyle w:val="m1"/>
        </w:rPr>
        <w:t>&gt;</w:t>
      </w:r>
      <w:r w:rsidRPr="00730918">
        <w:rPr>
          <w:rStyle w:val="tx1"/>
        </w:rPr>
        <w:t>00001</w:t>
      </w:r>
      <w:r w:rsidRPr="00730918">
        <w:rPr>
          <w:rStyle w:val="m1"/>
        </w:rPr>
        <w:t>&lt;/</w:t>
      </w:r>
      <w:r w:rsidRPr="00730918">
        <w:rPr>
          <w:rStyle w:val="t1"/>
        </w:rPr>
        <w:t>order:LNUM</w:t>
      </w:r>
      <w:r w:rsidRPr="00730918">
        <w:rPr>
          <w:rStyle w:val="m1"/>
        </w:rPr>
        <w:t>&gt;</w:t>
      </w:r>
      <w:r w:rsidRPr="00730918">
        <w:t xml:space="preserve"> </w:t>
      </w:r>
    </w:p>
    <w:p w14:paraId="4983B91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order:LNA</w:t>
      </w:r>
      <w:r w:rsidRPr="00730918">
        <w:rPr>
          <w:rStyle w:val="m1"/>
        </w:rPr>
        <w:t>&gt;</w:t>
      </w:r>
      <w:r w:rsidRPr="00730918">
        <w:rPr>
          <w:rStyle w:val="tx1"/>
        </w:rPr>
        <w:t>C</w:t>
      </w:r>
      <w:r w:rsidRPr="00730918">
        <w:rPr>
          <w:rStyle w:val="m1"/>
        </w:rPr>
        <w:t>&lt;/</w:t>
      </w:r>
      <w:r w:rsidRPr="00730918">
        <w:rPr>
          <w:rStyle w:val="t1"/>
        </w:rPr>
        <w:t>order:LNA</w:t>
      </w:r>
      <w:r w:rsidRPr="00730918">
        <w:rPr>
          <w:rStyle w:val="m1"/>
        </w:rPr>
        <w:t>&gt;</w:t>
      </w:r>
      <w:r w:rsidRPr="00730918">
        <w:t xml:space="preserve"> </w:t>
      </w:r>
    </w:p>
    <w:p w14:paraId="5D615265"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order:SVC_DET_GRP</w:t>
      </w:r>
      <w:r w:rsidRPr="00730918">
        <w:rPr>
          <w:rStyle w:val="m1"/>
        </w:rPr>
        <w:t>&gt;</w:t>
      </w:r>
    </w:p>
    <w:p w14:paraId="79A2C3C1" w14:textId="77777777" w:rsidR="00EB6538" w:rsidRPr="00730918" w:rsidRDefault="00EB6538" w:rsidP="00EB6538">
      <w:pPr>
        <w:ind w:hanging="480"/>
      </w:pPr>
      <w:hyperlink r:id="rId1105" w:anchor="#" w:history="1">
        <w:r w:rsidRPr="00730918">
          <w:rPr>
            <w:rStyle w:val="Hyperlink"/>
            <w:b/>
            <w:bCs/>
            <w:color w:val="FF0000"/>
          </w:rPr>
          <w:t>-</w:t>
        </w:r>
      </w:hyperlink>
      <w:r w:rsidRPr="00730918">
        <w:t xml:space="preserve"> </w:t>
      </w:r>
      <w:r w:rsidRPr="00730918">
        <w:rPr>
          <w:rStyle w:val="m1"/>
        </w:rPr>
        <w:t>&lt;</w:t>
      </w:r>
      <w:r w:rsidRPr="00730918">
        <w:rPr>
          <w:rStyle w:val="t1"/>
        </w:rPr>
        <w:t>order:FEATURE_GRP</w:t>
      </w:r>
      <w:r w:rsidRPr="00730918">
        <w:rPr>
          <w:rStyle w:val="m1"/>
        </w:rPr>
        <w:t>&gt;</w:t>
      </w:r>
    </w:p>
    <w:p w14:paraId="743CC5D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order:FA</w:t>
      </w:r>
      <w:r w:rsidRPr="00730918">
        <w:rPr>
          <w:rStyle w:val="m1"/>
        </w:rPr>
        <w:t>&gt;</w:t>
      </w:r>
      <w:r w:rsidRPr="00730918">
        <w:rPr>
          <w:rStyle w:val="tx1"/>
        </w:rPr>
        <w:t>N</w:t>
      </w:r>
      <w:r w:rsidRPr="00730918">
        <w:rPr>
          <w:rStyle w:val="m1"/>
        </w:rPr>
        <w:t>&lt;/</w:t>
      </w:r>
      <w:r w:rsidRPr="00730918">
        <w:rPr>
          <w:rStyle w:val="t1"/>
        </w:rPr>
        <w:t>order:FA</w:t>
      </w:r>
      <w:r w:rsidRPr="00730918">
        <w:rPr>
          <w:rStyle w:val="m1"/>
        </w:rPr>
        <w:t>&gt;</w:t>
      </w:r>
      <w:r w:rsidRPr="00730918">
        <w:t xml:space="preserve"> </w:t>
      </w:r>
    </w:p>
    <w:p w14:paraId="5A7F87C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order:FEATURE</w:t>
      </w:r>
      <w:r w:rsidRPr="00730918">
        <w:rPr>
          <w:rStyle w:val="m1"/>
        </w:rPr>
        <w:t>&gt;</w:t>
      </w:r>
      <w:r w:rsidRPr="00730918">
        <w:rPr>
          <w:rStyle w:val="tx1"/>
        </w:rPr>
        <w:t>ESX</w:t>
      </w:r>
      <w:r w:rsidRPr="00730918">
        <w:rPr>
          <w:rStyle w:val="m1"/>
        </w:rPr>
        <w:t>&lt;/</w:t>
      </w:r>
      <w:r w:rsidRPr="00730918">
        <w:rPr>
          <w:rStyle w:val="t1"/>
        </w:rPr>
        <w:t>order:FEATURE</w:t>
      </w:r>
      <w:r w:rsidRPr="00730918">
        <w:rPr>
          <w:rStyle w:val="m1"/>
        </w:rPr>
        <w:t>&gt;</w:t>
      </w:r>
      <w:r w:rsidRPr="00730918">
        <w:t xml:space="preserve"> </w:t>
      </w:r>
    </w:p>
    <w:p w14:paraId="6988A4B3"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order:FEATURE_GRP</w:t>
      </w:r>
      <w:r w:rsidRPr="00730918">
        <w:rPr>
          <w:rStyle w:val="m1"/>
        </w:rPr>
        <w:t>&gt;</w:t>
      </w:r>
    </w:p>
    <w:p w14:paraId="3A2344D7"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order:PS_SVC_DET</w:t>
      </w:r>
      <w:r w:rsidRPr="00730918">
        <w:rPr>
          <w:rStyle w:val="m1"/>
        </w:rPr>
        <w:t>&gt;</w:t>
      </w:r>
    </w:p>
    <w:p w14:paraId="7614AF77" w14:textId="77777777" w:rsidR="00EB6538" w:rsidRPr="00730918" w:rsidRDefault="00EB6538" w:rsidP="00EB6538">
      <w:pPr>
        <w:ind w:hanging="480"/>
      </w:pPr>
      <w:hyperlink r:id="rId1106" w:anchor="#" w:history="1">
        <w:r w:rsidRPr="00730918">
          <w:rPr>
            <w:rStyle w:val="Hyperlink"/>
            <w:b/>
            <w:bCs/>
            <w:color w:val="FF0000"/>
          </w:rPr>
          <w:t>-</w:t>
        </w:r>
      </w:hyperlink>
      <w:r w:rsidRPr="00730918">
        <w:t xml:space="preserve"> </w:t>
      </w:r>
      <w:r w:rsidRPr="00730918">
        <w:rPr>
          <w:rStyle w:val="m1"/>
        </w:rPr>
        <w:t>&lt;</w:t>
      </w:r>
      <w:r w:rsidRPr="00730918">
        <w:rPr>
          <w:rStyle w:val="t1"/>
        </w:rPr>
        <w:t>order:PS_SVC_DET</w:t>
      </w:r>
      <w:r w:rsidRPr="00730918">
        <w:rPr>
          <w:rStyle w:val="m1"/>
        </w:rPr>
        <w:t>&gt;</w:t>
      </w:r>
    </w:p>
    <w:p w14:paraId="129C4D63"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order:TNS</w:t>
      </w:r>
      <w:r w:rsidRPr="00730918">
        <w:rPr>
          <w:rStyle w:val="m1"/>
        </w:rPr>
        <w:t>&gt;</w:t>
      </w:r>
      <w:r w:rsidRPr="00730918">
        <w:rPr>
          <w:rStyle w:val="tx1"/>
        </w:rPr>
        <w:t>4236983072</w:t>
      </w:r>
      <w:r w:rsidRPr="00730918">
        <w:rPr>
          <w:rStyle w:val="m1"/>
        </w:rPr>
        <w:t>&lt;/</w:t>
      </w:r>
      <w:r w:rsidRPr="00730918">
        <w:rPr>
          <w:rStyle w:val="t1"/>
        </w:rPr>
        <w:t>order:TNS</w:t>
      </w:r>
      <w:r w:rsidRPr="00730918">
        <w:rPr>
          <w:rStyle w:val="m1"/>
        </w:rPr>
        <w:t>&gt;</w:t>
      </w:r>
      <w:r w:rsidRPr="00730918">
        <w:t xml:space="preserve"> </w:t>
      </w:r>
    </w:p>
    <w:p w14:paraId="11518AD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order:LNECLSSVC</w:t>
      </w:r>
      <w:r w:rsidRPr="00730918">
        <w:rPr>
          <w:rStyle w:val="m1"/>
        </w:rPr>
        <w:t>&gt;</w:t>
      </w:r>
      <w:r w:rsidRPr="00730918">
        <w:rPr>
          <w:rStyle w:val="tx1"/>
        </w:rPr>
        <w:t>UEPBL</w:t>
      </w:r>
      <w:r w:rsidRPr="00730918">
        <w:rPr>
          <w:rStyle w:val="m1"/>
        </w:rPr>
        <w:t>&lt;/</w:t>
      </w:r>
      <w:r w:rsidRPr="00730918">
        <w:rPr>
          <w:rStyle w:val="t1"/>
        </w:rPr>
        <w:t>order:LNECLSSVC</w:t>
      </w:r>
      <w:r w:rsidRPr="00730918">
        <w:rPr>
          <w:rStyle w:val="m1"/>
        </w:rPr>
        <w:t>&gt;</w:t>
      </w:r>
      <w:r w:rsidRPr="00730918">
        <w:t xml:space="preserve"> </w:t>
      </w:r>
    </w:p>
    <w:p w14:paraId="0047EC3E" w14:textId="77777777" w:rsidR="00EB6538" w:rsidRPr="00730918" w:rsidRDefault="00EB6538" w:rsidP="00EB6538">
      <w:pPr>
        <w:ind w:hanging="480"/>
      </w:pPr>
      <w:hyperlink r:id="rId1107" w:anchor="#" w:history="1">
        <w:r w:rsidRPr="00730918">
          <w:rPr>
            <w:rStyle w:val="Hyperlink"/>
            <w:b/>
            <w:bCs/>
            <w:color w:val="FF0000"/>
          </w:rPr>
          <w:t>-</w:t>
        </w:r>
      </w:hyperlink>
      <w:r w:rsidRPr="00730918">
        <w:t xml:space="preserve"> </w:t>
      </w:r>
      <w:r w:rsidRPr="00730918">
        <w:rPr>
          <w:rStyle w:val="m1"/>
        </w:rPr>
        <w:t>&lt;</w:t>
      </w:r>
      <w:r w:rsidRPr="00730918">
        <w:rPr>
          <w:rStyle w:val="t1"/>
        </w:rPr>
        <w:t>order:SVC_DET_GRP</w:t>
      </w:r>
      <w:r w:rsidRPr="00730918">
        <w:rPr>
          <w:rStyle w:val="m1"/>
        </w:rPr>
        <w:t>&gt;</w:t>
      </w:r>
    </w:p>
    <w:p w14:paraId="623EB859"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order:LNUM</w:t>
      </w:r>
      <w:r w:rsidRPr="00730918">
        <w:rPr>
          <w:rStyle w:val="m1"/>
        </w:rPr>
        <w:t>&gt;</w:t>
      </w:r>
      <w:r w:rsidRPr="00730918">
        <w:rPr>
          <w:rStyle w:val="tx1"/>
        </w:rPr>
        <w:t>00002</w:t>
      </w:r>
      <w:r w:rsidRPr="00730918">
        <w:rPr>
          <w:rStyle w:val="m1"/>
        </w:rPr>
        <w:t>&lt;/</w:t>
      </w:r>
      <w:r w:rsidRPr="00730918">
        <w:rPr>
          <w:rStyle w:val="t1"/>
        </w:rPr>
        <w:t>order:LNUM</w:t>
      </w:r>
      <w:r w:rsidRPr="00730918">
        <w:rPr>
          <w:rStyle w:val="m1"/>
        </w:rPr>
        <w:t>&gt;</w:t>
      </w:r>
      <w:r w:rsidRPr="00730918">
        <w:t xml:space="preserve"> </w:t>
      </w:r>
    </w:p>
    <w:p w14:paraId="1B33268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order:LNA</w:t>
      </w:r>
      <w:r w:rsidRPr="00730918">
        <w:rPr>
          <w:rStyle w:val="m1"/>
        </w:rPr>
        <w:t>&gt;</w:t>
      </w:r>
      <w:r w:rsidRPr="00730918">
        <w:rPr>
          <w:rStyle w:val="tx1"/>
        </w:rPr>
        <w:t>N</w:t>
      </w:r>
      <w:r w:rsidRPr="00730918">
        <w:rPr>
          <w:rStyle w:val="m1"/>
        </w:rPr>
        <w:t>&lt;/</w:t>
      </w:r>
      <w:r w:rsidRPr="00730918">
        <w:rPr>
          <w:rStyle w:val="t1"/>
        </w:rPr>
        <w:t>order:LNA</w:t>
      </w:r>
      <w:r w:rsidRPr="00730918">
        <w:rPr>
          <w:rStyle w:val="m1"/>
        </w:rPr>
        <w:t>&gt;</w:t>
      </w:r>
      <w:r w:rsidRPr="00730918">
        <w:t xml:space="preserve"> </w:t>
      </w:r>
    </w:p>
    <w:p w14:paraId="14598BAB"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order:SVC_DET_GRP</w:t>
      </w:r>
      <w:r w:rsidRPr="00730918">
        <w:rPr>
          <w:rStyle w:val="m1"/>
        </w:rPr>
        <w:t>&gt;</w:t>
      </w:r>
    </w:p>
    <w:p w14:paraId="4A4FE04F" w14:textId="77777777" w:rsidR="00EB6538" w:rsidRPr="00730918" w:rsidRDefault="00EB6538" w:rsidP="00EB6538">
      <w:pPr>
        <w:ind w:hanging="480"/>
      </w:pPr>
      <w:hyperlink r:id="rId1108" w:anchor="#" w:history="1">
        <w:r w:rsidRPr="00730918">
          <w:rPr>
            <w:rStyle w:val="Hyperlink"/>
            <w:b/>
            <w:bCs/>
            <w:color w:val="FF0000"/>
          </w:rPr>
          <w:t>-</w:t>
        </w:r>
      </w:hyperlink>
      <w:r w:rsidRPr="00730918">
        <w:t xml:space="preserve"> </w:t>
      </w:r>
      <w:r w:rsidRPr="00730918">
        <w:rPr>
          <w:rStyle w:val="m1"/>
        </w:rPr>
        <w:t>&lt;</w:t>
      </w:r>
      <w:r w:rsidRPr="00730918">
        <w:rPr>
          <w:rStyle w:val="t1"/>
        </w:rPr>
        <w:t>order:LINE_RESTRICT_2_GRP</w:t>
      </w:r>
      <w:r w:rsidRPr="00730918">
        <w:rPr>
          <w:rStyle w:val="m1"/>
        </w:rPr>
        <w:t>&gt;</w:t>
      </w:r>
    </w:p>
    <w:p w14:paraId="755D119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order:PIC</w:t>
      </w:r>
      <w:r w:rsidRPr="00730918">
        <w:rPr>
          <w:rStyle w:val="m1"/>
        </w:rPr>
        <w:t>&gt;</w:t>
      </w:r>
      <w:r w:rsidRPr="00730918">
        <w:rPr>
          <w:rStyle w:val="tx1"/>
        </w:rPr>
        <w:t>NONE</w:t>
      </w:r>
      <w:r w:rsidRPr="00730918">
        <w:rPr>
          <w:rStyle w:val="m1"/>
        </w:rPr>
        <w:t>&lt;/</w:t>
      </w:r>
      <w:r w:rsidRPr="00730918">
        <w:rPr>
          <w:rStyle w:val="t1"/>
        </w:rPr>
        <w:t>order:PIC</w:t>
      </w:r>
      <w:r w:rsidRPr="00730918">
        <w:rPr>
          <w:rStyle w:val="m1"/>
        </w:rPr>
        <w:t>&gt;</w:t>
      </w:r>
      <w:r w:rsidRPr="00730918">
        <w:t xml:space="preserve"> </w:t>
      </w:r>
    </w:p>
    <w:p w14:paraId="0E788DFF"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order:LPIC</w:t>
      </w:r>
      <w:r w:rsidRPr="00730918">
        <w:rPr>
          <w:rStyle w:val="m1"/>
        </w:rPr>
        <w:t>&gt;</w:t>
      </w:r>
      <w:r w:rsidRPr="00730918">
        <w:rPr>
          <w:rStyle w:val="tx1"/>
        </w:rPr>
        <w:t>NONE</w:t>
      </w:r>
      <w:r w:rsidRPr="00730918">
        <w:rPr>
          <w:rStyle w:val="m1"/>
        </w:rPr>
        <w:t>&lt;/</w:t>
      </w:r>
      <w:r w:rsidRPr="00730918">
        <w:rPr>
          <w:rStyle w:val="t1"/>
        </w:rPr>
        <w:t>order:LPIC</w:t>
      </w:r>
      <w:r w:rsidRPr="00730918">
        <w:rPr>
          <w:rStyle w:val="m1"/>
        </w:rPr>
        <w:t>&gt;</w:t>
      </w:r>
      <w:r w:rsidRPr="00730918">
        <w:t xml:space="preserve"> </w:t>
      </w:r>
    </w:p>
    <w:p w14:paraId="41EC35B2"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order:LINE_RESTRICT_2_GRP</w:t>
      </w:r>
      <w:r w:rsidRPr="00730918">
        <w:rPr>
          <w:rStyle w:val="m1"/>
        </w:rPr>
        <w:t>&gt;</w:t>
      </w:r>
    </w:p>
    <w:p w14:paraId="1DD4C123" w14:textId="77777777" w:rsidR="00EB6538" w:rsidRPr="00730918" w:rsidRDefault="00EB6538" w:rsidP="00EB6538">
      <w:pPr>
        <w:ind w:hanging="480"/>
      </w:pPr>
      <w:hyperlink r:id="rId1109" w:anchor="#" w:history="1">
        <w:r w:rsidRPr="00730918">
          <w:rPr>
            <w:rStyle w:val="Hyperlink"/>
            <w:b/>
            <w:bCs/>
            <w:color w:val="FF0000"/>
          </w:rPr>
          <w:t>-</w:t>
        </w:r>
      </w:hyperlink>
      <w:r w:rsidRPr="00730918">
        <w:t xml:space="preserve"> </w:t>
      </w:r>
      <w:r w:rsidRPr="00730918">
        <w:rPr>
          <w:rStyle w:val="m1"/>
        </w:rPr>
        <w:t>&lt;</w:t>
      </w:r>
      <w:r w:rsidRPr="00730918">
        <w:rPr>
          <w:rStyle w:val="t1"/>
        </w:rPr>
        <w:t>order:FEATURE_GRP</w:t>
      </w:r>
      <w:r w:rsidRPr="00730918">
        <w:rPr>
          <w:rStyle w:val="m1"/>
        </w:rPr>
        <w:t>&gt;</w:t>
      </w:r>
    </w:p>
    <w:p w14:paraId="06021C88"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order:FA</w:t>
      </w:r>
      <w:r w:rsidRPr="00730918">
        <w:rPr>
          <w:rStyle w:val="m1"/>
        </w:rPr>
        <w:t>&gt;</w:t>
      </w:r>
      <w:r w:rsidRPr="00730918">
        <w:rPr>
          <w:rStyle w:val="tx1"/>
        </w:rPr>
        <w:t>N</w:t>
      </w:r>
      <w:r w:rsidRPr="00730918">
        <w:rPr>
          <w:rStyle w:val="m1"/>
        </w:rPr>
        <w:t>&lt;/</w:t>
      </w:r>
      <w:r w:rsidRPr="00730918">
        <w:rPr>
          <w:rStyle w:val="t1"/>
        </w:rPr>
        <w:t>order:FA</w:t>
      </w:r>
      <w:r w:rsidRPr="00730918">
        <w:rPr>
          <w:rStyle w:val="m1"/>
        </w:rPr>
        <w:t>&gt;</w:t>
      </w:r>
      <w:r w:rsidRPr="00730918">
        <w:t xml:space="preserve"> </w:t>
      </w:r>
    </w:p>
    <w:p w14:paraId="1A0D457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order:FEATURE</w:t>
      </w:r>
      <w:r w:rsidRPr="00730918">
        <w:rPr>
          <w:rStyle w:val="m1"/>
        </w:rPr>
        <w:t>&gt;</w:t>
      </w:r>
      <w:r w:rsidRPr="00730918">
        <w:rPr>
          <w:rStyle w:val="tx1"/>
        </w:rPr>
        <w:t>ESX</w:t>
      </w:r>
      <w:r w:rsidRPr="00730918">
        <w:rPr>
          <w:rStyle w:val="m1"/>
        </w:rPr>
        <w:t>&lt;/</w:t>
      </w:r>
      <w:r w:rsidRPr="00730918">
        <w:rPr>
          <w:rStyle w:val="t1"/>
        </w:rPr>
        <w:t>order:FEATURE</w:t>
      </w:r>
      <w:r w:rsidRPr="00730918">
        <w:rPr>
          <w:rStyle w:val="m1"/>
        </w:rPr>
        <w:t>&gt;</w:t>
      </w:r>
      <w:r w:rsidRPr="00730918">
        <w:t xml:space="preserve"> </w:t>
      </w:r>
    </w:p>
    <w:p w14:paraId="0A2E47E3"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order:FEATURE_GRP</w:t>
      </w:r>
      <w:r w:rsidRPr="00730918">
        <w:rPr>
          <w:rStyle w:val="m1"/>
        </w:rPr>
        <w:t>&gt;</w:t>
      </w:r>
    </w:p>
    <w:p w14:paraId="2C8893A7"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order:PS_SVC_DET</w:t>
      </w:r>
      <w:r w:rsidRPr="00730918">
        <w:rPr>
          <w:rStyle w:val="m1"/>
        </w:rPr>
        <w:t>&gt;</w:t>
      </w:r>
    </w:p>
    <w:p w14:paraId="0E952C63"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order:PS</w:t>
      </w:r>
      <w:r w:rsidRPr="00730918">
        <w:rPr>
          <w:rStyle w:val="m1"/>
        </w:rPr>
        <w:t>&gt;</w:t>
      </w:r>
    </w:p>
    <w:p w14:paraId="0BD486B8" w14:textId="77777777" w:rsidR="00EB6538" w:rsidRPr="00730918" w:rsidRDefault="00EB6538" w:rsidP="00EB6538">
      <w:pPr>
        <w:ind w:hanging="480"/>
      </w:pPr>
      <w:hyperlink r:id="rId1110" w:anchor="#" w:history="1">
        <w:r w:rsidRPr="00730918">
          <w:rPr>
            <w:rStyle w:val="Hyperlink"/>
            <w:b/>
            <w:bCs/>
            <w:color w:val="FF0000"/>
          </w:rPr>
          <w:t>-</w:t>
        </w:r>
      </w:hyperlink>
      <w:r w:rsidRPr="00730918">
        <w:t xml:space="preserve"> </w:t>
      </w:r>
      <w:r w:rsidRPr="00730918">
        <w:rPr>
          <w:rStyle w:val="m1"/>
        </w:rPr>
        <w:t>&lt;</w:t>
      </w:r>
      <w:r w:rsidRPr="00730918">
        <w:rPr>
          <w:rStyle w:val="t1"/>
        </w:rPr>
        <w:t>order:DL</w:t>
      </w:r>
      <w:r w:rsidRPr="00730918">
        <w:rPr>
          <w:rStyle w:val="m1"/>
        </w:rPr>
        <w:t>&gt;</w:t>
      </w:r>
    </w:p>
    <w:p w14:paraId="7340EF85" w14:textId="77777777" w:rsidR="00EB6538" w:rsidRPr="00730918" w:rsidRDefault="00EB6538" w:rsidP="00EB6538">
      <w:pPr>
        <w:ind w:hanging="480"/>
      </w:pPr>
      <w:hyperlink r:id="rId1111" w:anchor="#" w:history="1">
        <w:r w:rsidRPr="00730918">
          <w:rPr>
            <w:rStyle w:val="Hyperlink"/>
            <w:b/>
            <w:bCs/>
            <w:color w:val="FF0000"/>
          </w:rPr>
          <w:t>-</w:t>
        </w:r>
      </w:hyperlink>
      <w:r w:rsidRPr="00730918">
        <w:t xml:space="preserve"> </w:t>
      </w:r>
      <w:r w:rsidRPr="00730918">
        <w:rPr>
          <w:rStyle w:val="m1"/>
        </w:rPr>
        <w:t>&lt;</w:t>
      </w:r>
      <w:r w:rsidRPr="00730918">
        <w:rPr>
          <w:rStyle w:val="t1"/>
        </w:rPr>
        <w:t>order:ADVERTISING</w:t>
      </w:r>
      <w:r w:rsidRPr="00730918">
        <w:rPr>
          <w:rStyle w:val="m1"/>
        </w:rPr>
        <w:t>&gt;</w:t>
      </w:r>
    </w:p>
    <w:p w14:paraId="1D31C7B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order:SIC</w:t>
      </w:r>
      <w:r w:rsidRPr="00730918">
        <w:rPr>
          <w:rStyle w:val="m1"/>
        </w:rPr>
        <w:t>&gt;</w:t>
      </w:r>
      <w:r w:rsidRPr="00730918">
        <w:rPr>
          <w:rStyle w:val="tx1"/>
        </w:rPr>
        <w:t>8711</w:t>
      </w:r>
      <w:r w:rsidRPr="00730918">
        <w:rPr>
          <w:rStyle w:val="m1"/>
        </w:rPr>
        <w:t>&lt;/</w:t>
      </w:r>
      <w:r w:rsidRPr="00730918">
        <w:rPr>
          <w:rStyle w:val="t1"/>
        </w:rPr>
        <w:t>order:SIC</w:t>
      </w:r>
      <w:r w:rsidRPr="00730918">
        <w:rPr>
          <w:rStyle w:val="m1"/>
        </w:rPr>
        <w:t>&gt;</w:t>
      </w:r>
      <w:r w:rsidRPr="00730918">
        <w:t xml:space="preserve"> </w:t>
      </w:r>
    </w:p>
    <w:p w14:paraId="19C87268"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order:ADVERTISING</w:t>
      </w:r>
      <w:r w:rsidRPr="00730918">
        <w:rPr>
          <w:rStyle w:val="m1"/>
        </w:rPr>
        <w:t>&gt;</w:t>
      </w:r>
    </w:p>
    <w:p w14:paraId="39D9C3F7" w14:textId="77777777" w:rsidR="00EB6538" w:rsidRPr="00730918" w:rsidRDefault="00EB6538" w:rsidP="00EB6538">
      <w:pPr>
        <w:ind w:hanging="480"/>
      </w:pPr>
      <w:hyperlink r:id="rId1112" w:anchor="#" w:history="1">
        <w:r w:rsidRPr="00730918">
          <w:rPr>
            <w:rStyle w:val="Hyperlink"/>
            <w:b/>
            <w:bCs/>
            <w:color w:val="FF0000"/>
          </w:rPr>
          <w:t>-</w:t>
        </w:r>
      </w:hyperlink>
      <w:r w:rsidRPr="00730918">
        <w:t xml:space="preserve"> </w:t>
      </w:r>
      <w:r w:rsidRPr="00730918">
        <w:rPr>
          <w:rStyle w:val="m1"/>
        </w:rPr>
        <w:t>&lt;</w:t>
      </w:r>
      <w:r w:rsidRPr="00730918">
        <w:rPr>
          <w:rStyle w:val="t1"/>
        </w:rPr>
        <w:t>order:LISTING_INFO</w:t>
      </w:r>
      <w:r w:rsidRPr="00730918">
        <w:rPr>
          <w:rStyle w:val="m1"/>
        </w:rPr>
        <w:t>&gt;</w:t>
      </w:r>
    </w:p>
    <w:p w14:paraId="723FBFCE" w14:textId="77777777" w:rsidR="00EB6538" w:rsidRPr="00730918" w:rsidRDefault="00EB6538" w:rsidP="00EB6538">
      <w:pPr>
        <w:ind w:hanging="480"/>
      </w:pPr>
      <w:hyperlink r:id="rId1113" w:anchor="#" w:history="1">
        <w:r w:rsidRPr="00730918">
          <w:rPr>
            <w:rStyle w:val="Hyperlink"/>
            <w:b/>
            <w:bCs/>
            <w:color w:val="FF0000"/>
          </w:rPr>
          <w:t>-</w:t>
        </w:r>
      </w:hyperlink>
      <w:r w:rsidRPr="00730918">
        <w:t xml:space="preserve"> </w:t>
      </w:r>
      <w:r w:rsidRPr="00730918">
        <w:rPr>
          <w:rStyle w:val="m1"/>
        </w:rPr>
        <w:t>&lt;</w:t>
      </w:r>
      <w:r w:rsidRPr="00730918">
        <w:rPr>
          <w:rStyle w:val="t1"/>
        </w:rPr>
        <w:t>order:LISTING_CNTRL</w:t>
      </w:r>
      <w:r w:rsidRPr="00730918">
        <w:rPr>
          <w:rStyle w:val="m1"/>
        </w:rPr>
        <w:t>&gt;</w:t>
      </w:r>
    </w:p>
    <w:p w14:paraId="12AE4351"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order:LACT</w:t>
      </w:r>
      <w:r w:rsidRPr="00730918">
        <w:rPr>
          <w:rStyle w:val="m1"/>
        </w:rPr>
        <w:t>&gt;</w:t>
      </w:r>
      <w:r w:rsidRPr="00730918">
        <w:rPr>
          <w:rStyle w:val="tx1"/>
        </w:rPr>
        <w:t>O</w:t>
      </w:r>
      <w:r w:rsidRPr="00730918">
        <w:rPr>
          <w:rStyle w:val="m1"/>
        </w:rPr>
        <w:t>&lt;/</w:t>
      </w:r>
      <w:r w:rsidRPr="00730918">
        <w:rPr>
          <w:rStyle w:val="t1"/>
        </w:rPr>
        <w:t>order:LACT</w:t>
      </w:r>
      <w:r w:rsidRPr="00730918">
        <w:rPr>
          <w:rStyle w:val="m1"/>
        </w:rPr>
        <w:t>&gt;</w:t>
      </w:r>
      <w:r w:rsidRPr="00730918">
        <w:t xml:space="preserve"> </w:t>
      </w:r>
    </w:p>
    <w:p w14:paraId="4259291B"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order:RTY</w:t>
      </w:r>
      <w:r w:rsidRPr="00730918">
        <w:rPr>
          <w:rStyle w:val="m1"/>
        </w:rPr>
        <w:t>&gt;</w:t>
      </w:r>
      <w:r w:rsidRPr="00730918">
        <w:rPr>
          <w:rStyle w:val="tx1"/>
        </w:rPr>
        <w:t>LML</w:t>
      </w:r>
      <w:r w:rsidRPr="00730918">
        <w:rPr>
          <w:rStyle w:val="m1"/>
        </w:rPr>
        <w:t>&lt;/</w:t>
      </w:r>
      <w:r w:rsidRPr="00730918">
        <w:rPr>
          <w:rStyle w:val="t1"/>
        </w:rPr>
        <w:t>order:RTY</w:t>
      </w:r>
      <w:r w:rsidRPr="00730918">
        <w:rPr>
          <w:rStyle w:val="m1"/>
        </w:rPr>
        <w:t>&gt;</w:t>
      </w:r>
      <w:r w:rsidRPr="00730918">
        <w:t xml:space="preserve"> </w:t>
      </w:r>
    </w:p>
    <w:p w14:paraId="718AD0D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order:STYC</w:t>
      </w:r>
      <w:r w:rsidRPr="00730918">
        <w:rPr>
          <w:rStyle w:val="m1"/>
        </w:rPr>
        <w:t>&gt;</w:t>
      </w:r>
      <w:r w:rsidRPr="00730918">
        <w:rPr>
          <w:rStyle w:val="tx1"/>
        </w:rPr>
        <w:t>SL</w:t>
      </w:r>
      <w:r w:rsidRPr="00730918">
        <w:rPr>
          <w:rStyle w:val="m1"/>
        </w:rPr>
        <w:t>&lt;/</w:t>
      </w:r>
      <w:r w:rsidRPr="00730918">
        <w:rPr>
          <w:rStyle w:val="t1"/>
        </w:rPr>
        <w:t>order:STYC</w:t>
      </w:r>
      <w:r w:rsidRPr="00730918">
        <w:rPr>
          <w:rStyle w:val="m1"/>
        </w:rPr>
        <w:t>&gt;</w:t>
      </w:r>
      <w:r w:rsidRPr="00730918">
        <w:t xml:space="preserve"> </w:t>
      </w:r>
    </w:p>
    <w:p w14:paraId="757BA93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order:DLNUM</w:t>
      </w:r>
      <w:r w:rsidRPr="00730918">
        <w:rPr>
          <w:rStyle w:val="m1"/>
        </w:rPr>
        <w:t>&gt;</w:t>
      </w:r>
      <w:r w:rsidRPr="00730918">
        <w:rPr>
          <w:rStyle w:val="tx1"/>
        </w:rPr>
        <w:t>0001</w:t>
      </w:r>
      <w:r w:rsidRPr="00730918">
        <w:rPr>
          <w:rStyle w:val="m1"/>
        </w:rPr>
        <w:t>&lt;/</w:t>
      </w:r>
      <w:r w:rsidRPr="00730918">
        <w:rPr>
          <w:rStyle w:val="t1"/>
        </w:rPr>
        <w:t>order:DLNUM</w:t>
      </w:r>
      <w:r w:rsidRPr="00730918">
        <w:rPr>
          <w:rStyle w:val="m1"/>
        </w:rPr>
        <w:t>&gt;</w:t>
      </w:r>
      <w:r w:rsidRPr="00730918">
        <w:t xml:space="preserve"> </w:t>
      </w:r>
    </w:p>
    <w:p w14:paraId="24188C36"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order:LISTING_CNTRL</w:t>
      </w:r>
      <w:r w:rsidRPr="00730918">
        <w:rPr>
          <w:rStyle w:val="m1"/>
        </w:rPr>
        <w:t>&gt;</w:t>
      </w:r>
    </w:p>
    <w:p w14:paraId="5CC7C19E" w14:textId="77777777" w:rsidR="00EB6538" w:rsidRPr="00730918" w:rsidRDefault="00EB6538" w:rsidP="00EB6538">
      <w:pPr>
        <w:ind w:hanging="480"/>
      </w:pPr>
      <w:hyperlink r:id="rId1114" w:anchor="#" w:history="1">
        <w:r w:rsidRPr="00730918">
          <w:rPr>
            <w:rStyle w:val="Hyperlink"/>
            <w:b/>
            <w:bCs/>
            <w:color w:val="FF0000"/>
          </w:rPr>
          <w:t>-</w:t>
        </w:r>
      </w:hyperlink>
      <w:r w:rsidRPr="00730918">
        <w:t xml:space="preserve"> </w:t>
      </w:r>
      <w:r w:rsidRPr="00730918">
        <w:rPr>
          <w:rStyle w:val="m1"/>
        </w:rPr>
        <w:t>&lt;</w:t>
      </w:r>
      <w:r w:rsidRPr="00730918">
        <w:rPr>
          <w:rStyle w:val="t1"/>
        </w:rPr>
        <w:t>order:LISTING_INSTRUCTION</w:t>
      </w:r>
      <w:r w:rsidRPr="00730918">
        <w:rPr>
          <w:rStyle w:val="m1"/>
        </w:rPr>
        <w:t>&gt;</w:t>
      </w:r>
    </w:p>
    <w:p w14:paraId="765BA79B"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order:YPH</w:t>
      </w:r>
      <w:r w:rsidRPr="00730918">
        <w:rPr>
          <w:rStyle w:val="m1"/>
        </w:rPr>
        <w:t>&gt;</w:t>
      </w:r>
      <w:r w:rsidRPr="00730918">
        <w:rPr>
          <w:rStyle w:val="tx1"/>
        </w:rPr>
        <w:t>999001</w:t>
      </w:r>
      <w:r w:rsidRPr="00730918">
        <w:rPr>
          <w:rStyle w:val="m1"/>
        </w:rPr>
        <w:t>&lt;/</w:t>
      </w:r>
      <w:r w:rsidRPr="00730918">
        <w:rPr>
          <w:rStyle w:val="t1"/>
        </w:rPr>
        <w:t>order:YPH</w:t>
      </w:r>
      <w:r w:rsidRPr="00730918">
        <w:rPr>
          <w:rStyle w:val="m1"/>
        </w:rPr>
        <w:t>&gt;</w:t>
      </w:r>
      <w:r w:rsidRPr="00730918">
        <w:t xml:space="preserve"> </w:t>
      </w:r>
    </w:p>
    <w:p w14:paraId="3539E403" w14:textId="77777777" w:rsidR="00EB6538" w:rsidRPr="00730918" w:rsidRDefault="00EB6538" w:rsidP="00EB6538">
      <w:pPr>
        <w:ind w:hanging="480"/>
      </w:pPr>
      <w:hyperlink r:id="rId1115" w:anchor="#" w:history="1">
        <w:r w:rsidRPr="00730918">
          <w:rPr>
            <w:rStyle w:val="Hyperlink"/>
            <w:b/>
            <w:bCs/>
            <w:color w:val="FF0000"/>
          </w:rPr>
          <w:t>-</w:t>
        </w:r>
      </w:hyperlink>
      <w:r w:rsidRPr="00730918">
        <w:t xml:space="preserve"> </w:t>
      </w:r>
      <w:r w:rsidRPr="00730918">
        <w:rPr>
          <w:rStyle w:val="m1"/>
        </w:rPr>
        <w:t>&lt;</w:t>
      </w:r>
      <w:r w:rsidRPr="00730918">
        <w:rPr>
          <w:rStyle w:val="t1"/>
        </w:rPr>
        <w:t>order:LIST_NAME_GRP</w:t>
      </w:r>
      <w:r w:rsidRPr="00730918">
        <w:rPr>
          <w:rStyle w:val="m1"/>
        </w:rPr>
        <w:t>&gt;</w:t>
      </w:r>
    </w:p>
    <w:p w14:paraId="08ED26E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order:LNLN</w:t>
      </w:r>
      <w:r w:rsidRPr="00730918">
        <w:rPr>
          <w:rStyle w:val="m1"/>
        </w:rPr>
        <w:t>&gt;</w:t>
      </w:r>
      <w:r w:rsidRPr="00730918">
        <w:rPr>
          <w:rStyle w:val="tx1"/>
        </w:rPr>
        <w:t>Beach</w:t>
      </w:r>
      <w:r w:rsidRPr="00730918">
        <w:rPr>
          <w:rStyle w:val="m1"/>
        </w:rPr>
        <w:t>&lt;/</w:t>
      </w:r>
      <w:r w:rsidRPr="00730918">
        <w:rPr>
          <w:rStyle w:val="t1"/>
        </w:rPr>
        <w:t>order:LNLN</w:t>
      </w:r>
      <w:r w:rsidRPr="00730918">
        <w:rPr>
          <w:rStyle w:val="m1"/>
        </w:rPr>
        <w:t>&gt;</w:t>
      </w:r>
      <w:r w:rsidRPr="00730918">
        <w:t xml:space="preserve"> </w:t>
      </w:r>
    </w:p>
    <w:p w14:paraId="0CFB11CA"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order:LIST_NAME_GRP</w:t>
      </w:r>
      <w:r w:rsidRPr="00730918">
        <w:rPr>
          <w:rStyle w:val="m1"/>
        </w:rPr>
        <w:t>&gt;</w:t>
      </w:r>
    </w:p>
    <w:p w14:paraId="16E634FF"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order:LISTING_INSTRUCTION</w:t>
      </w:r>
      <w:r w:rsidRPr="00730918">
        <w:rPr>
          <w:rStyle w:val="m1"/>
        </w:rPr>
        <w:t>&gt;</w:t>
      </w:r>
    </w:p>
    <w:p w14:paraId="188BE079"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order:LISTING_INFO</w:t>
      </w:r>
      <w:r w:rsidRPr="00730918">
        <w:rPr>
          <w:rStyle w:val="m1"/>
        </w:rPr>
        <w:t>&gt;</w:t>
      </w:r>
    </w:p>
    <w:p w14:paraId="492F4086" w14:textId="77777777" w:rsidR="00EB6538" w:rsidRPr="00730918" w:rsidRDefault="00EB6538" w:rsidP="00EB6538">
      <w:pPr>
        <w:ind w:hanging="480"/>
      </w:pPr>
      <w:hyperlink r:id="rId1116" w:anchor="#" w:history="1">
        <w:r w:rsidRPr="00730918">
          <w:rPr>
            <w:rStyle w:val="Hyperlink"/>
            <w:b/>
            <w:bCs/>
            <w:color w:val="FF0000"/>
          </w:rPr>
          <w:t>-</w:t>
        </w:r>
      </w:hyperlink>
      <w:r w:rsidRPr="00730918">
        <w:t xml:space="preserve"> </w:t>
      </w:r>
      <w:r w:rsidRPr="00730918">
        <w:rPr>
          <w:rStyle w:val="m1"/>
        </w:rPr>
        <w:t>&lt;</w:t>
      </w:r>
      <w:r w:rsidRPr="00730918">
        <w:rPr>
          <w:rStyle w:val="t1"/>
        </w:rPr>
        <w:t>order:LISTING_INFO</w:t>
      </w:r>
      <w:r w:rsidRPr="00730918">
        <w:rPr>
          <w:rStyle w:val="m1"/>
        </w:rPr>
        <w:t>&gt;</w:t>
      </w:r>
    </w:p>
    <w:p w14:paraId="34CB21DB" w14:textId="77777777" w:rsidR="00EB6538" w:rsidRPr="00730918" w:rsidRDefault="00EB6538" w:rsidP="00EB6538">
      <w:pPr>
        <w:ind w:hanging="480"/>
      </w:pPr>
      <w:hyperlink r:id="rId1117" w:anchor="#" w:history="1">
        <w:r w:rsidRPr="00730918">
          <w:rPr>
            <w:rStyle w:val="Hyperlink"/>
            <w:b/>
            <w:bCs/>
            <w:color w:val="FF0000"/>
          </w:rPr>
          <w:t>-</w:t>
        </w:r>
      </w:hyperlink>
      <w:r w:rsidRPr="00730918">
        <w:t xml:space="preserve"> </w:t>
      </w:r>
      <w:r w:rsidRPr="00730918">
        <w:rPr>
          <w:rStyle w:val="m1"/>
        </w:rPr>
        <w:t>&lt;</w:t>
      </w:r>
      <w:r w:rsidRPr="00730918">
        <w:rPr>
          <w:rStyle w:val="t1"/>
        </w:rPr>
        <w:t>order:LISTING_CNTRL</w:t>
      </w:r>
      <w:r w:rsidRPr="00730918">
        <w:rPr>
          <w:rStyle w:val="m1"/>
        </w:rPr>
        <w:t>&gt;</w:t>
      </w:r>
    </w:p>
    <w:p w14:paraId="6FDEABD7"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order:LACT</w:t>
      </w:r>
      <w:r w:rsidRPr="00730918">
        <w:rPr>
          <w:rStyle w:val="m1"/>
        </w:rPr>
        <w:t>&gt;</w:t>
      </w:r>
      <w:r w:rsidRPr="00730918">
        <w:rPr>
          <w:rStyle w:val="tx1"/>
        </w:rPr>
        <w:t>I</w:t>
      </w:r>
      <w:r w:rsidRPr="00730918">
        <w:rPr>
          <w:rStyle w:val="m1"/>
        </w:rPr>
        <w:t>&lt;/</w:t>
      </w:r>
      <w:r w:rsidRPr="00730918">
        <w:rPr>
          <w:rStyle w:val="t1"/>
        </w:rPr>
        <w:t>order:LACT</w:t>
      </w:r>
      <w:r w:rsidRPr="00730918">
        <w:rPr>
          <w:rStyle w:val="m1"/>
        </w:rPr>
        <w:t>&gt;</w:t>
      </w:r>
      <w:r w:rsidRPr="00730918">
        <w:t xml:space="preserve"> </w:t>
      </w:r>
    </w:p>
    <w:p w14:paraId="4C735CC7"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order:RTY</w:t>
      </w:r>
      <w:r w:rsidRPr="00730918">
        <w:rPr>
          <w:rStyle w:val="m1"/>
        </w:rPr>
        <w:t>&gt;</w:t>
      </w:r>
      <w:r w:rsidRPr="00730918">
        <w:rPr>
          <w:rStyle w:val="tx1"/>
        </w:rPr>
        <w:t>LML</w:t>
      </w:r>
      <w:r w:rsidRPr="00730918">
        <w:rPr>
          <w:rStyle w:val="m1"/>
        </w:rPr>
        <w:t>&lt;/</w:t>
      </w:r>
      <w:r w:rsidRPr="00730918">
        <w:rPr>
          <w:rStyle w:val="t1"/>
        </w:rPr>
        <w:t>order:RTY</w:t>
      </w:r>
      <w:r w:rsidRPr="00730918">
        <w:rPr>
          <w:rStyle w:val="m1"/>
        </w:rPr>
        <w:t>&gt;</w:t>
      </w:r>
      <w:r w:rsidRPr="00730918">
        <w:t xml:space="preserve"> </w:t>
      </w:r>
    </w:p>
    <w:p w14:paraId="00BB19EF"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order:LTY</w:t>
      </w:r>
      <w:r w:rsidRPr="00730918">
        <w:rPr>
          <w:rStyle w:val="m1"/>
        </w:rPr>
        <w:t>&gt;</w:t>
      </w:r>
      <w:r w:rsidRPr="00730918">
        <w:rPr>
          <w:rStyle w:val="tx1"/>
        </w:rPr>
        <w:t>1</w:t>
      </w:r>
      <w:r w:rsidRPr="00730918">
        <w:rPr>
          <w:rStyle w:val="m1"/>
        </w:rPr>
        <w:t>&lt;/</w:t>
      </w:r>
      <w:r w:rsidRPr="00730918">
        <w:rPr>
          <w:rStyle w:val="t1"/>
        </w:rPr>
        <w:t>order:LTY</w:t>
      </w:r>
      <w:r w:rsidRPr="00730918">
        <w:rPr>
          <w:rStyle w:val="m1"/>
        </w:rPr>
        <w:t>&gt;</w:t>
      </w:r>
      <w:r w:rsidRPr="00730918">
        <w:t xml:space="preserve"> </w:t>
      </w:r>
    </w:p>
    <w:p w14:paraId="24DE9EE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order:STYC</w:t>
      </w:r>
      <w:r w:rsidRPr="00730918">
        <w:rPr>
          <w:rStyle w:val="m1"/>
        </w:rPr>
        <w:t>&gt;</w:t>
      </w:r>
      <w:r w:rsidRPr="00730918">
        <w:rPr>
          <w:rStyle w:val="tx1"/>
        </w:rPr>
        <w:t>SL</w:t>
      </w:r>
      <w:r w:rsidRPr="00730918">
        <w:rPr>
          <w:rStyle w:val="m1"/>
        </w:rPr>
        <w:t>&lt;/</w:t>
      </w:r>
      <w:r w:rsidRPr="00730918">
        <w:rPr>
          <w:rStyle w:val="t1"/>
        </w:rPr>
        <w:t>order:STYC</w:t>
      </w:r>
      <w:r w:rsidRPr="00730918">
        <w:rPr>
          <w:rStyle w:val="m1"/>
        </w:rPr>
        <w:t>&gt;</w:t>
      </w:r>
      <w:r w:rsidRPr="00730918">
        <w:t xml:space="preserve"> </w:t>
      </w:r>
    </w:p>
    <w:p w14:paraId="0B8386F3"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order:TOA</w:t>
      </w:r>
      <w:r w:rsidRPr="00730918">
        <w:rPr>
          <w:rStyle w:val="m1"/>
        </w:rPr>
        <w:t>&gt;</w:t>
      </w:r>
      <w:r w:rsidRPr="00730918">
        <w:rPr>
          <w:rStyle w:val="tx1"/>
        </w:rPr>
        <w:t>B</w:t>
      </w:r>
      <w:r w:rsidRPr="00730918">
        <w:rPr>
          <w:rStyle w:val="m1"/>
        </w:rPr>
        <w:t>&lt;/</w:t>
      </w:r>
      <w:r w:rsidRPr="00730918">
        <w:rPr>
          <w:rStyle w:val="t1"/>
        </w:rPr>
        <w:t>order:TOA</w:t>
      </w:r>
      <w:r w:rsidRPr="00730918">
        <w:rPr>
          <w:rStyle w:val="m1"/>
        </w:rPr>
        <w:t>&gt;</w:t>
      </w:r>
      <w:r w:rsidRPr="00730918">
        <w:t xml:space="preserve"> </w:t>
      </w:r>
    </w:p>
    <w:p w14:paraId="4FDCD4A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order:DOI</w:t>
      </w:r>
      <w:r w:rsidRPr="00730918">
        <w:rPr>
          <w:rStyle w:val="m1"/>
        </w:rPr>
        <w:t>&gt;</w:t>
      </w:r>
      <w:r w:rsidRPr="00730918">
        <w:rPr>
          <w:rStyle w:val="tx1"/>
        </w:rPr>
        <w:t>0</w:t>
      </w:r>
      <w:r w:rsidRPr="00730918">
        <w:rPr>
          <w:rStyle w:val="m1"/>
        </w:rPr>
        <w:t>&lt;/</w:t>
      </w:r>
      <w:r w:rsidRPr="00730918">
        <w:rPr>
          <w:rStyle w:val="t1"/>
        </w:rPr>
        <w:t>order:DOI</w:t>
      </w:r>
      <w:r w:rsidRPr="00730918">
        <w:rPr>
          <w:rStyle w:val="m1"/>
        </w:rPr>
        <w:t>&gt;</w:t>
      </w:r>
      <w:r w:rsidRPr="00730918">
        <w:t xml:space="preserve"> </w:t>
      </w:r>
    </w:p>
    <w:p w14:paraId="65D61D7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order:DLNUM</w:t>
      </w:r>
      <w:r w:rsidRPr="00730918">
        <w:rPr>
          <w:rStyle w:val="m1"/>
        </w:rPr>
        <w:t>&gt;</w:t>
      </w:r>
      <w:r w:rsidRPr="00730918">
        <w:rPr>
          <w:rStyle w:val="tx1"/>
        </w:rPr>
        <w:t>0002</w:t>
      </w:r>
      <w:r w:rsidRPr="00730918">
        <w:rPr>
          <w:rStyle w:val="m1"/>
        </w:rPr>
        <w:t>&lt;/</w:t>
      </w:r>
      <w:r w:rsidRPr="00730918">
        <w:rPr>
          <w:rStyle w:val="t1"/>
        </w:rPr>
        <w:t>order:DLNUM</w:t>
      </w:r>
      <w:r w:rsidRPr="00730918">
        <w:rPr>
          <w:rStyle w:val="m1"/>
        </w:rPr>
        <w:t>&gt;</w:t>
      </w:r>
      <w:r w:rsidRPr="00730918">
        <w:t xml:space="preserve"> </w:t>
      </w:r>
    </w:p>
    <w:p w14:paraId="6235087D"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order:LISTING_CNTRL</w:t>
      </w:r>
      <w:r w:rsidRPr="00730918">
        <w:rPr>
          <w:rStyle w:val="m1"/>
        </w:rPr>
        <w:t>&gt;</w:t>
      </w:r>
    </w:p>
    <w:p w14:paraId="27938E56" w14:textId="77777777" w:rsidR="00EB6538" w:rsidRPr="00730918" w:rsidRDefault="00EB6538" w:rsidP="00EB6538">
      <w:pPr>
        <w:ind w:hanging="480"/>
      </w:pPr>
      <w:hyperlink r:id="rId1118" w:anchor="#" w:history="1">
        <w:r w:rsidRPr="00730918">
          <w:rPr>
            <w:rStyle w:val="Hyperlink"/>
            <w:b/>
            <w:bCs/>
            <w:color w:val="FF0000"/>
          </w:rPr>
          <w:t>-</w:t>
        </w:r>
      </w:hyperlink>
      <w:r w:rsidRPr="00730918">
        <w:t xml:space="preserve"> </w:t>
      </w:r>
      <w:r w:rsidRPr="00730918">
        <w:rPr>
          <w:rStyle w:val="m1"/>
        </w:rPr>
        <w:t>&lt;</w:t>
      </w:r>
      <w:r w:rsidRPr="00730918">
        <w:rPr>
          <w:rStyle w:val="t1"/>
        </w:rPr>
        <w:t>order:LISTING_INSTRUCTION</w:t>
      </w:r>
      <w:r w:rsidRPr="00730918">
        <w:rPr>
          <w:rStyle w:val="m1"/>
        </w:rPr>
        <w:t>&gt;</w:t>
      </w:r>
    </w:p>
    <w:p w14:paraId="62C8346F"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order:LTN</w:t>
      </w:r>
      <w:r w:rsidRPr="00730918">
        <w:rPr>
          <w:rStyle w:val="m1"/>
        </w:rPr>
        <w:t>&gt;</w:t>
      </w:r>
      <w:r w:rsidRPr="00730918">
        <w:rPr>
          <w:rStyle w:val="tx1"/>
        </w:rPr>
        <w:t>4236981339</w:t>
      </w:r>
      <w:r w:rsidRPr="00730918">
        <w:rPr>
          <w:rStyle w:val="m1"/>
        </w:rPr>
        <w:t>&lt;/</w:t>
      </w:r>
      <w:r w:rsidRPr="00730918">
        <w:rPr>
          <w:rStyle w:val="t1"/>
        </w:rPr>
        <w:t>order:LTN</w:t>
      </w:r>
      <w:r w:rsidRPr="00730918">
        <w:rPr>
          <w:rStyle w:val="m1"/>
        </w:rPr>
        <w:t>&gt;</w:t>
      </w:r>
      <w:r w:rsidRPr="00730918">
        <w:t xml:space="preserve"> </w:t>
      </w:r>
    </w:p>
    <w:p w14:paraId="3590733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order:YPH</w:t>
      </w:r>
      <w:r w:rsidRPr="00730918">
        <w:rPr>
          <w:rStyle w:val="m1"/>
        </w:rPr>
        <w:t>&gt;</w:t>
      </w:r>
      <w:r w:rsidRPr="00730918">
        <w:rPr>
          <w:rStyle w:val="tx1"/>
        </w:rPr>
        <w:t>999001</w:t>
      </w:r>
      <w:r w:rsidRPr="00730918">
        <w:rPr>
          <w:rStyle w:val="m1"/>
        </w:rPr>
        <w:t>&lt;/</w:t>
      </w:r>
      <w:r w:rsidRPr="00730918">
        <w:rPr>
          <w:rStyle w:val="t1"/>
        </w:rPr>
        <w:t>order:YPH</w:t>
      </w:r>
      <w:r w:rsidRPr="00730918">
        <w:rPr>
          <w:rStyle w:val="m1"/>
        </w:rPr>
        <w:t>&gt;</w:t>
      </w:r>
      <w:r w:rsidRPr="00730918">
        <w:t xml:space="preserve"> </w:t>
      </w:r>
    </w:p>
    <w:p w14:paraId="01A01C16" w14:textId="77777777" w:rsidR="00EB6538" w:rsidRPr="00730918" w:rsidRDefault="00EB6538" w:rsidP="00EB6538">
      <w:pPr>
        <w:ind w:hanging="480"/>
      </w:pPr>
      <w:hyperlink r:id="rId1119" w:anchor="#" w:history="1">
        <w:r w:rsidRPr="00730918">
          <w:rPr>
            <w:rStyle w:val="Hyperlink"/>
            <w:b/>
            <w:bCs/>
            <w:color w:val="FF0000"/>
          </w:rPr>
          <w:t>-</w:t>
        </w:r>
      </w:hyperlink>
      <w:r w:rsidRPr="00730918">
        <w:t xml:space="preserve"> </w:t>
      </w:r>
      <w:r w:rsidRPr="00730918">
        <w:rPr>
          <w:rStyle w:val="m1"/>
        </w:rPr>
        <w:t>&lt;</w:t>
      </w:r>
      <w:r w:rsidRPr="00730918">
        <w:rPr>
          <w:rStyle w:val="t1"/>
        </w:rPr>
        <w:t>order:LIST_NAME_GRP</w:t>
      </w:r>
      <w:r w:rsidRPr="00730918">
        <w:rPr>
          <w:rStyle w:val="m1"/>
        </w:rPr>
        <w:t>&gt;</w:t>
      </w:r>
    </w:p>
    <w:p w14:paraId="76622013"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order:LNLN</w:t>
      </w:r>
      <w:r w:rsidRPr="00730918">
        <w:rPr>
          <w:rStyle w:val="m1"/>
        </w:rPr>
        <w:t>&gt;</w:t>
      </w:r>
      <w:r w:rsidRPr="00730918">
        <w:rPr>
          <w:rStyle w:val="tx1"/>
        </w:rPr>
        <w:t>Sandy's</w:t>
      </w:r>
      <w:r w:rsidRPr="00730918">
        <w:rPr>
          <w:rStyle w:val="m1"/>
        </w:rPr>
        <w:t>&lt;/</w:t>
      </w:r>
      <w:r w:rsidRPr="00730918">
        <w:rPr>
          <w:rStyle w:val="t1"/>
        </w:rPr>
        <w:t>order:LNLN</w:t>
      </w:r>
      <w:r w:rsidRPr="00730918">
        <w:rPr>
          <w:rStyle w:val="m1"/>
        </w:rPr>
        <w:t>&gt;</w:t>
      </w:r>
      <w:r w:rsidRPr="00730918">
        <w:t xml:space="preserve"> </w:t>
      </w:r>
    </w:p>
    <w:p w14:paraId="2D757FE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order:LNFN</w:t>
      </w:r>
      <w:r w:rsidRPr="00730918">
        <w:rPr>
          <w:rStyle w:val="m1"/>
        </w:rPr>
        <w:t>&gt;</w:t>
      </w:r>
      <w:r w:rsidRPr="00730918">
        <w:rPr>
          <w:rStyle w:val="tx1"/>
        </w:rPr>
        <w:t>Beach Feathers</w:t>
      </w:r>
      <w:r w:rsidRPr="00730918">
        <w:rPr>
          <w:rStyle w:val="m1"/>
        </w:rPr>
        <w:t>&lt;/</w:t>
      </w:r>
      <w:r w:rsidRPr="00730918">
        <w:rPr>
          <w:rStyle w:val="t1"/>
        </w:rPr>
        <w:t>order:LNFN</w:t>
      </w:r>
      <w:r w:rsidRPr="00730918">
        <w:rPr>
          <w:rStyle w:val="m1"/>
        </w:rPr>
        <w:t>&gt;</w:t>
      </w:r>
      <w:r w:rsidRPr="00730918">
        <w:t xml:space="preserve"> </w:t>
      </w:r>
    </w:p>
    <w:p w14:paraId="0FB97241"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order:LIST_NAME_GRP</w:t>
      </w:r>
      <w:r w:rsidRPr="00730918">
        <w:rPr>
          <w:rStyle w:val="m1"/>
        </w:rPr>
        <w:t>&gt;</w:t>
      </w:r>
    </w:p>
    <w:p w14:paraId="5860E235" w14:textId="77777777" w:rsidR="00EB6538" w:rsidRPr="00730918" w:rsidRDefault="00EB6538" w:rsidP="00EB6538">
      <w:pPr>
        <w:ind w:hanging="480"/>
      </w:pPr>
      <w:hyperlink r:id="rId1120" w:anchor="#" w:history="1">
        <w:r w:rsidRPr="00730918">
          <w:rPr>
            <w:rStyle w:val="Hyperlink"/>
            <w:b/>
            <w:bCs/>
            <w:color w:val="FF0000"/>
          </w:rPr>
          <w:t>-</w:t>
        </w:r>
      </w:hyperlink>
      <w:r w:rsidRPr="00730918">
        <w:t xml:space="preserve"> </w:t>
      </w:r>
      <w:r w:rsidRPr="00730918">
        <w:rPr>
          <w:rStyle w:val="m1"/>
        </w:rPr>
        <w:t>&lt;</w:t>
      </w:r>
      <w:r w:rsidRPr="00730918">
        <w:rPr>
          <w:rStyle w:val="t1"/>
        </w:rPr>
        <w:t>order:LIST_ADDR_GRP</w:t>
      </w:r>
      <w:r w:rsidRPr="00730918">
        <w:rPr>
          <w:rStyle w:val="m1"/>
        </w:rPr>
        <w:t>&gt;</w:t>
      </w:r>
    </w:p>
    <w:p w14:paraId="17D2E6BE"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order:LANO</w:t>
      </w:r>
      <w:r w:rsidRPr="00730918">
        <w:rPr>
          <w:rStyle w:val="m1"/>
        </w:rPr>
        <w:t>&gt;</w:t>
      </w:r>
      <w:r w:rsidRPr="00730918">
        <w:rPr>
          <w:rStyle w:val="tx1"/>
        </w:rPr>
        <w:t>2605</w:t>
      </w:r>
      <w:r w:rsidRPr="00730918">
        <w:rPr>
          <w:rStyle w:val="m1"/>
        </w:rPr>
        <w:t>&lt;/</w:t>
      </w:r>
      <w:r w:rsidRPr="00730918">
        <w:rPr>
          <w:rStyle w:val="t1"/>
        </w:rPr>
        <w:t>order:LANO</w:t>
      </w:r>
      <w:r w:rsidRPr="00730918">
        <w:rPr>
          <w:rStyle w:val="m1"/>
        </w:rPr>
        <w:t>&gt;</w:t>
      </w:r>
      <w:r w:rsidRPr="00730918">
        <w:t xml:space="preserve"> </w:t>
      </w:r>
    </w:p>
    <w:p w14:paraId="10EAD88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order:LASN</w:t>
      </w:r>
      <w:r w:rsidRPr="00730918">
        <w:rPr>
          <w:rStyle w:val="m1"/>
        </w:rPr>
        <w:t>&gt;</w:t>
      </w:r>
      <w:r w:rsidRPr="00730918">
        <w:rPr>
          <w:rStyle w:val="tx1"/>
        </w:rPr>
        <w:t>Duncan</w:t>
      </w:r>
      <w:r w:rsidRPr="00730918">
        <w:rPr>
          <w:rStyle w:val="m1"/>
        </w:rPr>
        <w:t>&lt;/</w:t>
      </w:r>
      <w:r w:rsidRPr="00730918">
        <w:rPr>
          <w:rStyle w:val="t1"/>
        </w:rPr>
        <w:t>order:LASN</w:t>
      </w:r>
      <w:r w:rsidRPr="00730918">
        <w:rPr>
          <w:rStyle w:val="m1"/>
        </w:rPr>
        <w:t>&gt;</w:t>
      </w:r>
      <w:r w:rsidRPr="00730918">
        <w:t xml:space="preserve"> </w:t>
      </w:r>
    </w:p>
    <w:p w14:paraId="1C823E51"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order:LATH</w:t>
      </w:r>
      <w:r w:rsidRPr="00730918">
        <w:rPr>
          <w:rStyle w:val="m1"/>
        </w:rPr>
        <w:t>&gt;</w:t>
      </w:r>
      <w:r w:rsidRPr="00730918">
        <w:rPr>
          <w:rStyle w:val="tx1"/>
        </w:rPr>
        <w:t>Av</w:t>
      </w:r>
      <w:r w:rsidRPr="00730918">
        <w:rPr>
          <w:rStyle w:val="m1"/>
        </w:rPr>
        <w:t>&lt;/</w:t>
      </w:r>
      <w:r w:rsidRPr="00730918">
        <w:rPr>
          <w:rStyle w:val="t1"/>
        </w:rPr>
        <w:t>order:LATH</w:t>
      </w:r>
      <w:r w:rsidRPr="00730918">
        <w:rPr>
          <w:rStyle w:val="m1"/>
        </w:rPr>
        <w:t>&gt;</w:t>
      </w:r>
      <w:r w:rsidRPr="00730918">
        <w:t xml:space="preserve"> </w:t>
      </w:r>
    </w:p>
    <w:p w14:paraId="4B9D5988"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order:LIST_ADDR_GRP</w:t>
      </w:r>
      <w:r w:rsidRPr="00730918">
        <w:rPr>
          <w:rStyle w:val="m1"/>
        </w:rPr>
        <w:t>&gt;</w:t>
      </w:r>
    </w:p>
    <w:p w14:paraId="6E808168"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order:LISTING_INSTRUCTION</w:t>
      </w:r>
      <w:r w:rsidRPr="00730918">
        <w:rPr>
          <w:rStyle w:val="m1"/>
        </w:rPr>
        <w:t>&gt;</w:t>
      </w:r>
    </w:p>
    <w:p w14:paraId="52F16C2A"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order:LISTING_INFO</w:t>
      </w:r>
      <w:r w:rsidRPr="00730918">
        <w:rPr>
          <w:rStyle w:val="m1"/>
        </w:rPr>
        <w:t>&gt;</w:t>
      </w:r>
    </w:p>
    <w:p w14:paraId="12CF6AFE"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order:DL</w:t>
      </w:r>
      <w:r w:rsidRPr="00730918">
        <w:rPr>
          <w:rStyle w:val="m1"/>
        </w:rPr>
        <w:t>&gt;</w:t>
      </w:r>
    </w:p>
    <w:p w14:paraId="3A483CAF"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order:LSR_ORD_REQ</w:t>
      </w:r>
      <w:r w:rsidRPr="00730918">
        <w:rPr>
          <w:rStyle w:val="m1"/>
        </w:rPr>
        <w:t>&gt;</w:t>
      </w:r>
    </w:p>
    <w:p w14:paraId="004CD813" w14:textId="77777777" w:rsidR="00EB6538" w:rsidRPr="00730918" w:rsidRDefault="00EB6538" w:rsidP="00EB6538">
      <w:pPr>
        <w:ind w:hanging="240"/>
        <w:rPr>
          <w:rStyle w:val="m1"/>
        </w:rPr>
      </w:pPr>
      <w:r w:rsidRPr="00730918">
        <w:rPr>
          <w:rStyle w:val="b1"/>
        </w:rPr>
        <w:t> </w:t>
      </w:r>
      <w:r w:rsidRPr="00730918">
        <w:t xml:space="preserve"> </w:t>
      </w:r>
      <w:r w:rsidRPr="00730918">
        <w:rPr>
          <w:rStyle w:val="m1"/>
        </w:rPr>
        <w:t>&lt;/</w:t>
      </w:r>
      <w:r w:rsidRPr="00730918">
        <w:rPr>
          <w:rStyle w:val="t1"/>
        </w:rPr>
        <w:t>uom:ATT_LSR_ORD_REQ</w:t>
      </w:r>
      <w:r w:rsidRPr="00730918">
        <w:rPr>
          <w:rStyle w:val="m1"/>
        </w:rPr>
        <w:t>&gt;</w:t>
      </w:r>
    </w:p>
    <w:p w14:paraId="1F0A03DB" w14:textId="77777777" w:rsidR="00EB6538" w:rsidRPr="00730918" w:rsidRDefault="00EB6538" w:rsidP="00EB6538">
      <w:pPr>
        <w:ind w:hanging="240"/>
        <w:rPr>
          <w:rStyle w:val="m1"/>
        </w:rPr>
      </w:pPr>
    </w:p>
    <w:p w14:paraId="5E42AFD1" w14:textId="77777777" w:rsidR="00EB6538" w:rsidRPr="00730918" w:rsidRDefault="00EB6538" w:rsidP="00EB6538">
      <w:pPr>
        <w:ind w:hanging="240"/>
        <w:rPr>
          <w:rStyle w:val="m1"/>
        </w:rPr>
      </w:pPr>
    </w:p>
    <w:p w14:paraId="3F5FC330" w14:textId="77777777" w:rsidR="00EB6538" w:rsidRPr="00730918" w:rsidRDefault="00EB6538" w:rsidP="00EB6538">
      <w:pPr>
        <w:ind w:hanging="240"/>
        <w:rPr>
          <w:rStyle w:val="m1"/>
        </w:rPr>
      </w:pPr>
      <w:r w:rsidRPr="00730918">
        <w:rPr>
          <w:rStyle w:val="m1"/>
        </w:rPr>
        <w:t>XML OUTPUT:</w:t>
      </w:r>
    </w:p>
    <w:p w14:paraId="57CFCF3E" w14:textId="77777777" w:rsidR="00EB6538" w:rsidRPr="00730918" w:rsidRDefault="00EB6538" w:rsidP="00EB6538">
      <w:pPr>
        <w:ind w:hanging="240"/>
        <w:rPr>
          <w:rStyle w:val="m1"/>
        </w:rPr>
      </w:pPr>
    </w:p>
    <w:p w14:paraId="04D18B7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&lt;senderid&gt;ATT-OR-SAT&lt;/senderid&gt;</w:t>
      </w:r>
    </w:p>
    <w:p w14:paraId="75E0EBE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&lt;receiverid&gt;CTE-VALIDATOR&lt;/receiverid&gt;</w:t>
      </w:r>
    </w:p>
    <w:p w14:paraId="50C83280"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&lt;messagetype&gt;LSRUOM&lt;/messagetype&gt;</w:t>
      </w:r>
    </w:p>
    <w:p w14:paraId="2B4629F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&lt;lsogversion&gt;10.05&lt;/lsogversion&gt;</w:t>
      </w:r>
    </w:p>
    <w:p w14:paraId="3DC413C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&lt;ordertype&gt;ORDER&lt;/ordertype&gt;</w:t>
      </w:r>
    </w:p>
    <w:p w14:paraId="2636FA6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&lt;/header&gt;</w:t>
      </w:r>
    </w:p>
    <w:p w14:paraId="2632189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&lt;m2:LSR_RESP xmlns:m2="http://lsr.att.com/obf/tML/UOM"&gt;</w:t>
      </w:r>
    </w:p>
    <w:p w14:paraId="6AE62F6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&lt;m2:HDR&gt;</w:t>
      </w:r>
    </w:p>
    <w:p w14:paraId="1BB52E0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&lt;m2:MESSAGE_ID&gt;1246980252213187.02523810530136&lt;/m2:MESSAGE_ID&gt;</w:t>
      </w:r>
    </w:p>
    <w:p w14:paraId="10B39198"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&lt;m2:CCNA&gt;ZXL&lt;/m2:CCNA&gt;</w:t>
      </w:r>
    </w:p>
    <w:p w14:paraId="53E53FE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&lt;m2:MSG_TIMESTAMP&gt;2009-07-07T10:24:12-05:00&lt;/m2:MSG_TIMESTAMP&gt;</w:t>
      </w:r>
    </w:p>
    <w:p w14:paraId="1CD11F91"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&lt;m2:PON&gt;CVT0M050R31DC&lt;/m2:PON&gt;</w:t>
      </w:r>
    </w:p>
    <w:p w14:paraId="1DB4BC51"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&lt;m2:VER&gt;00&lt;/m2:VER&gt;</w:t>
      </w:r>
    </w:p>
    <w:p w14:paraId="39A9439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&lt;m2:ATN&gt;4236981339&lt;/m2:ATN&gt;</w:t>
      </w:r>
    </w:p>
    <w:p w14:paraId="2D92113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&lt;m2:LSR_NO&gt;20090707L00033-00&lt;/m2:LSR_NO&gt;</w:t>
      </w:r>
    </w:p>
    <w:p w14:paraId="57AAD79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&lt;m2:CC&gt;9999&lt;/m2:CC&gt;</w:t>
      </w:r>
    </w:p>
    <w:p w14:paraId="501CFA84"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&lt;m2:CLEC_APPL_ID&gt;CTE-VALIDATOR&lt;/m2:CLEC_APPL_ID&gt;</w:t>
      </w:r>
    </w:p>
    <w:p w14:paraId="02C38B2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&lt;m2:CLEC_APPL_PASSWORD&gt;PA$$WORD&lt;/m2:CLEC_APPL_PASSWORD&gt;</w:t>
      </w:r>
    </w:p>
    <w:p w14:paraId="22BEDC1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&lt;m2:DTSENT&gt;200907071024AM&lt;/m2:DTSENT&gt;</w:t>
      </w:r>
    </w:p>
    <w:p w14:paraId="0F0D642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&lt;m2:ORD&gt;C99JFHN4&lt;/m2:ORD&gt;</w:t>
      </w:r>
    </w:p>
    <w:p w14:paraId="0FC7ECD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&lt;m2:STATUS_CODE&gt;PD&lt;/m2:STATUS_CODE&gt;</w:t>
      </w:r>
    </w:p>
    <w:p w14:paraId="03D577DB"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&lt;m2:STATUS_MSG&gt;PENDING ORDER&lt;/m2:STATUS_MSG&gt;</w:t>
      </w:r>
    </w:p>
    <w:p w14:paraId="2F63C32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&lt;m2:REMARKS&gt;Facilities have been checked Dispatch is Required&lt;/m2:REMARKS&gt;</w:t>
      </w:r>
    </w:p>
    <w:p w14:paraId="2143A58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&lt;m2:TRAN_ACK_TYPE&gt;AT&lt;/m2:TRAN_ACK_TYPE&gt;</w:t>
      </w:r>
    </w:p>
    <w:p w14:paraId="3B315859"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&lt;m2:TRANS_SET_PURPOSE_CODE&gt;06&lt;/m2:TRANS_SET_PURPOSE_CODE&gt;</w:t>
      </w:r>
    </w:p>
    <w:p w14:paraId="6F172C4A"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&lt;/m2:HDR&gt;</w:t>
      </w:r>
    </w:p>
    <w:p w14:paraId="670B0A8B"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&lt;m2:NOTIFICATION&gt;</w:t>
      </w:r>
    </w:p>
    <w:p w14:paraId="2DA0537C"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&lt;m2:FIRM_ORDER_NOTIFICATION&gt;</w:t>
      </w:r>
    </w:p>
    <w:p w14:paraId="7AAF7F7B"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&lt;m2:NOTIFICATION_ADMIN&gt;</w:t>
      </w:r>
    </w:p>
    <w:p w14:paraId="39BA7DC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&lt;m2:INIT&gt;BOJANGLES&lt;/m2:INIT&gt;</w:t>
      </w:r>
    </w:p>
    <w:p w14:paraId="427925D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&lt;m2:INIT_TEL_NO&gt;8884448888&lt;/m2:INIT_TEL_NO&gt;</w:t>
      </w:r>
    </w:p>
    <w:p w14:paraId="3CAEB44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&lt;m2:REP&gt;LCSC&lt;/m2:REP&gt;</w:t>
      </w:r>
    </w:p>
    <w:p w14:paraId="1546E09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&lt;m2:REP_TEL_NO&gt;8006670807&lt;/m2:REP_TEL_NO&gt;</w:t>
      </w:r>
    </w:p>
    <w:p w14:paraId="5B22975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&lt;m2:DD_CD&gt;20091204&lt;/m2:DD_CD&gt;</w:t>
      </w:r>
    </w:p>
    <w:p w14:paraId="59148499"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&lt;m2:BAN1&gt;615Q886621621&lt;/m2:BAN1&gt;</w:t>
      </w:r>
    </w:p>
    <w:p w14:paraId="032FD0E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&lt;/m2:NOTIFICATION_ADMIN&gt;</w:t>
      </w:r>
    </w:p>
    <w:p w14:paraId="5C6EEACA"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14:paraId="2632274C"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&lt;m2:LOCNUM_SVCS&gt;000&lt;/m2:LOCNUM_SVCS&gt;</w:t>
      </w:r>
    </w:p>
    <w:p w14:paraId="6D1A45E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&lt;m2:LNUM&gt;00001&lt;/m2:LNUM&gt;</w:t>
      </w:r>
    </w:p>
    <w:p w14:paraId="23F8B11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&lt;m2:TNS&gt;4236981339&lt;/m2:TNS&gt;</w:t>
      </w:r>
    </w:p>
    <w:p w14:paraId="16ADC6A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14:paraId="23AA903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14:paraId="616C6E5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&lt;m2:LOCNUM_SVCS&gt;000&lt;/m2:LOCNUM_SVCS&gt;</w:t>
      </w:r>
    </w:p>
    <w:p w14:paraId="17D2EFC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&lt;m2:LNUM&gt;00002&lt;/m2:LNUM&gt;</w:t>
      </w:r>
    </w:p>
    <w:p w14:paraId="12467BA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&lt;m2:TNS&gt;4236983072&lt;/m2:TNS&gt;</w:t>
      </w:r>
    </w:p>
    <w:p w14:paraId="3502193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14:paraId="2C8D6C1B"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14:paraId="4879129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&lt;m2:DLNUM&gt;0001&lt;/m2:DLNUM&gt;</w:t>
      </w:r>
    </w:p>
    <w:p w14:paraId="67CAE8F8"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&lt;m2:LACT&gt;O&lt;/m2:LACT&gt;</w:t>
      </w:r>
    </w:p>
    <w:p w14:paraId="6E58622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&lt;m2:STYC&gt;SL&lt;/m2:STYC&gt;</w:t>
      </w:r>
    </w:p>
    <w:p w14:paraId="4FBB9B1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&lt;m2:LISTNM&gt;Beach&lt;/m2:LISTNM&gt;</w:t>
      </w:r>
    </w:p>
    <w:p w14:paraId="6B397820"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14:paraId="16C25B5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14:paraId="3937BC74"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&lt;m2:DLNUM&gt;0002&lt;/m2:DLNUM&gt;</w:t>
      </w:r>
    </w:p>
    <w:p w14:paraId="2A45746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&lt;m2:LTN&gt;4236981339&lt;/m2:LTN&gt;</w:t>
      </w:r>
    </w:p>
    <w:p w14:paraId="45903B9C"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&lt;m2:LACT&gt;I&lt;/m2:LACT&gt;</w:t>
      </w:r>
    </w:p>
    <w:p w14:paraId="494BAA7C"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&lt;m2:LTY&gt;1&lt;/m2:LTY&gt;</w:t>
      </w:r>
    </w:p>
    <w:p w14:paraId="76D83694"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&lt;m2:STYC&gt;SL&lt;/m2:STYC&gt;</w:t>
      </w:r>
    </w:p>
    <w:p w14:paraId="5FB2BC4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&lt;m2:DOI&gt;0&lt;/m2:DOI&gt;</w:t>
      </w:r>
    </w:p>
    <w:p w14:paraId="66EEF5F1"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&lt;m2:TOA&gt;B&lt;/m2:TOA&gt;</w:t>
      </w:r>
    </w:p>
    <w:p w14:paraId="785E172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&lt;m2:LISTNM&gt;Sandy's Beach Feathers&lt;/m2:LISTNM&gt;</w:t>
      </w:r>
    </w:p>
    <w:p w14:paraId="4CAC50D9"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&lt;m2:LISTADR&gt;2605 Duncan Av&lt;/m2:LISTADR&gt;</w:t>
      </w:r>
    </w:p>
    <w:p w14:paraId="09A66888"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14:paraId="5004D8C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&lt;/m2:FIRM_ORDER_NOTIFICATION&gt;</w:t>
      </w:r>
    </w:p>
    <w:p w14:paraId="64FC82E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&lt;/m2:NOTIFICATION&gt;</w:t>
      </w:r>
    </w:p>
    <w:p w14:paraId="4636145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&lt;/m2:LSR_RESP&gt;</w:t>
      </w:r>
    </w:p>
    <w:p w14:paraId="23B6E0D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&lt;/m1:ATT_LSR_ORD_RSP&gt;</w:t>
      </w:r>
    </w:p>
    <w:p w14:paraId="39DD4BE9" w14:textId="77777777" w:rsidR="00EB6538" w:rsidRPr="00730918" w:rsidRDefault="00EB6538" w:rsidP="00EB6538">
      <w:pPr>
        <w:pStyle w:val="HTMLPreformatted"/>
        <w:rPr>
          <w:rFonts w:ascii="Times New Roman" w:hAnsi="Times New Roman"/>
          <w:sz w:val="24"/>
          <w:szCs w:val="24"/>
        </w:rPr>
      </w:pPr>
    </w:p>
    <w:p w14:paraId="79B60A60" w14:textId="77777777" w:rsidR="00E7253C" w:rsidRDefault="00B752E4" w:rsidP="00FF3647">
      <w:r>
        <w:br w:type="page"/>
      </w:r>
    </w:p>
    <w:p w14:paraId="57B8F1D2" w14:textId="77777777" w:rsidR="00E7253C" w:rsidRDefault="00E7253C" w:rsidP="00FF3647"/>
    <w:p w14:paraId="6D21E352" w14:textId="77777777" w:rsidR="00E7253C" w:rsidRDefault="00E7253C" w:rsidP="00FF3647"/>
    <w:p w14:paraId="481ABF6B" w14:textId="77777777" w:rsidR="00B752E4" w:rsidRPr="00FF3647" w:rsidRDefault="00B752E4" w:rsidP="00FF3647">
      <w:pPr>
        <w:rPr>
          <w:rFonts w:ascii="Arial" w:hAnsi="Arial" w:cs="Arial"/>
          <w:b/>
        </w:rPr>
      </w:pPr>
      <w:r w:rsidRPr="00FF3647">
        <w:rPr>
          <w:rFonts w:ascii="Arial" w:hAnsi="Arial" w:cs="Arial"/>
          <w:b/>
        </w:rPr>
        <w:t>TEST CASE M051: Scenario Description:* (Act=C) Change Basic Class of Service from Business to Residence and change the main telephone number.  Disconnect the second line.  LNA:X/D</w:t>
      </w:r>
    </w:p>
    <w:p w14:paraId="452E44D0" w14:textId="77777777" w:rsidR="00B752E4" w:rsidRDefault="00B752E4">
      <w:pPr>
        <w:pStyle w:val="Heading3"/>
        <w:rPr>
          <w:i w:val="0"/>
          <w:iCs w:val="0"/>
        </w:rPr>
      </w:pPr>
      <w:r w:rsidRPr="00FF3647">
        <w:rPr>
          <w:i w:val="0"/>
          <w:iCs w:val="0"/>
        </w:rPr>
        <w:t>Type of Account:  Residence / Single line</w:t>
      </w:r>
    </w:p>
    <w:p w14:paraId="1B12AA58" w14:textId="77777777" w:rsidR="00FF3647" w:rsidRPr="00FF3647" w:rsidRDefault="00FF3647" w:rsidP="00FF3647"/>
    <w:p w14:paraId="361DB016" w14:textId="77777777" w:rsidR="00B752E4" w:rsidRDefault="00B752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B752E4" w:rsidRPr="00FF3647" w14:paraId="0090B52B" w14:textId="77777777">
        <w:trPr>
          <w:tblHeader/>
        </w:trPr>
        <w:tc>
          <w:tcPr>
            <w:tcW w:w="2070" w:type="dxa"/>
            <w:tcBorders>
              <w:bottom w:val="single" w:sz="6" w:space="0" w:color="auto"/>
            </w:tcBorders>
          </w:tcPr>
          <w:p w14:paraId="2BF905B9" w14:textId="77777777" w:rsidR="00B752E4" w:rsidRPr="00FF3647" w:rsidRDefault="00FF3647" w:rsidP="00FF3647">
            <w:pPr>
              <w:jc w:val="center"/>
              <w:rPr>
                <w:rFonts w:ascii="Arial" w:hAnsi="Arial" w:cs="Arial"/>
                <w:b/>
                <w:bCs/>
              </w:rPr>
            </w:pPr>
            <w:r w:rsidRPr="00FF3647">
              <w:rPr>
                <w:rFonts w:ascii="Arial" w:hAnsi="Arial" w:cs="Arial"/>
                <w:b/>
                <w:bCs/>
              </w:rPr>
              <w:t>FIELDS</w:t>
            </w:r>
          </w:p>
        </w:tc>
        <w:tc>
          <w:tcPr>
            <w:tcW w:w="4320" w:type="dxa"/>
            <w:tcBorders>
              <w:bottom w:val="single" w:sz="6" w:space="0" w:color="auto"/>
            </w:tcBorders>
          </w:tcPr>
          <w:p w14:paraId="0B5D59DC" w14:textId="77777777" w:rsidR="00B752E4" w:rsidRPr="00FF3647" w:rsidRDefault="00B752E4">
            <w:pPr>
              <w:jc w:val="center"/>
              <w:rPr>
                <w:rFonts w:ascii="Arial" w:hAnsi="Arial" w:cs="Arial"/>
                <w:b/>
                <w:bCs/>
              </w:rPr>
            </w:pPr>
            <w:r w:rsidRPr="00FF3647">
              <w:rPr>
                <w:rFonts w:ascii="Arial" w:hAnsi="Arial" w:cs="Arial"/>
                <w:b/>
                <w:bCs/>
              </w:rPr>
              <w:t>FIELD DESCRIPTION</w:t>
            </w:r>
          </w:p>
        </w:tc>
        <w:tc>
          <w:tcPr>
            <w:tcW w:w="2358" w:type="dxa"/>
            <w:tcBorders>
              <w:bottom w:val="single" w:sz="6" w:space="0" w:color="auto"/>
            </w:tcBorders>
          </w:tcPr>
          <w:p w14:paraId="174D039F" w14:textId="77777777" w:rsidR="00B752E4" w:rsidRPr="00FF3647" w:rsidRDefault="00B752E4">
            <w:pPr>
              <w:jc w:val="center"/>
              <w:rPr>
                <w:rFonts w:ascii="Arial" w:hAnsi="Arial" w:cs="Arial"/>
                <w:b/>
                <w:bCs/>
                <w:iCs/>
              </w:rPr>
            </w:pPr>
            <w:r w:rsidRPr="00FF3647">
              <w:rPr>
                <w:rFonts w:ascii="Arial" w:hAnsi="Arial" w:cs="Arial"/>
                <w:b/>
                <w:bCs/>
                <w:iCs/>
              </w:rPr>
              <w:t>INPUT</w:t>
            </w:r>
          </w:p>
        </w:tc>
      </w:tr>
      <w:tr w:rsidR="00B752E4" w:rsidRPr="00FF3647" w14:paraId="1CE16651" w14:textId="77777777">
        <w:trPr>
          <w:cantSplit/>
        </w:trPr>
        <w:tc>
          <w:tcPr>
            <w:tcW w:w="8748" w:type="dxa"/>
            <w:gridSpan w:val="3"/>
            <w:tcBorders>
              <w:bottom w:val="single" w:sz="6" w:space="0" w:color="auto"/>
            </w:tcBorders>
            <w:shd w:val="clear" w:color="auto" w:fill="0000FF"/>
          </w:tcPr>
          <w:p w14:paraId="4A82F442" w14:textId="77777777" w:rsidR="00B752E4" w:rsidRPr="00FF3647" w:rsidRDefault="00B752E4">
            <w:pPr>
              <w:pStyle w:val="Heading4"/>
              <w:rPr>
                <w:b/>
                <w:bCs/>
                <w:i w:val="0"/>
                <w:iCs w:val="0"/>
              </w:rPr>
            </w:pPr>
            <w:r w:rsidRPr="00FF3647">
              <w:rPr>
                <w:b/>
                <w:bCs/>
                <w:i w:val="0"/>
                <w:iCs w:val="0"/>
              </w:rPr>
              <w:t>LSR  FORM</w:t>
            </w:r>
          </w:p>
        </w:tc>
      </w:tr>
      <w:tr w:rsidR="00B752E4" w:rsidRPr="00FF3647" w14:paraId="522944A0" w14:textId="77777777">
        <w:trPr>
          <w:cantSplit/>
        </w:trPr>
        <w:tc>
          <w:tcPr>
            <w:tcW w:w="8748" w:type="dxa"/>
            <w:gridSpan w:val="3"/>
            <w:tcBorders>
              <w:bottom w:val="single" w:sz="6" w:space="0" w:color="auto"/>
            </w:tcBorders>
            <w:shd w:val="clear" w:color="auto" w:fill="99CCFF"/>
          </w:tcPr>
          <w:p w14:paraId="0E1EE44E" w14:textId="77777777" w:rsidR="00B752E4" w:rsidRPr="00FF3647" w:rsidRDefault="00B752E4">
            <w:pPr>
              <w:pStyle w:val="Heading4"/>
              <w:rPr>
                <w:b/>
                <w:i w:val="0"/>
              </w:rPr>
            </w:pPr>
            <w:r w:rsidRPr="00FF3647">
              <w:rPr>
                <w:b/>
                <w:i w:val="0"/>
              </w:rPr>
              <w:t>Administrative Section</w:t>
            </w:r>
          </w:p>
        </w:tc>
      </w:tr>
      <w:tr w:rsidR="00B752E4" w:rsidRPr="00FF3647" w14:paraId="18DF6B9C" w14:textId="77777777">
        <w:tc>
          <w:tcPr>
            <w:tcW w:w="2070" w:type="dxa"/>
            <w:shd w:val="clear" w:color="auto" w:fill="CC99FF"/>
          </w:tcPr>
          <w:p w14:paraId="143A821F" w14:textId="77777777" w:rsidR="00B752E4" w:rsidRPr="00FF3647" w:rsidRDefault="00B752E4">
            <w:pPr>
              <w:pStyle w:val="FormData0"/>
              <w:rPr>
                <w:b/>
                <w:color w:val="auto"/>
              </w:rPr>
            </w:pPr>
            <w:r w:rsidRPr="00FF3647">
              <w:rPr>
                <w:b/>
                <w:color w:val="auto"/>
              </w:rPr>
              <w:t>CCNA</w:t>
            </w:r>
          </w:p>
        </w:tc>
        <w:tc>
          <w:tcPr>
            <w:tcW w:w="4320" w:type="dxa"/>
            <w:shd w:val="clear" w:color="auto" w:fill="CC99FF"/>
          </w:tcPr>
          <w:p w14:paraId="239EAA7E" w14:textId="77777777" w:rsidR="00B752E4" w:rsidRPr="00FF3647" w:rsidRDefault="00B752E4">
            <w:pPr>
              <w:pStyle w:val="FormData0"/>
              <w:rPr>
                <w:b/>
                <w:color w:val="auto"/>
              </w:rPr>
            </w:pPr>
            <w:r w:rsidRPr="00FF3647">
              <w:rPr>
                <w:b/>
                <w:color w:val="auto"/>
              </w:rPr>
              <w:t>Customer Carrier Name Abbreviation</w:t>
            </w:r>
          </w:p>
        </w:tc>
        <w:tc>
          <w:tcPr>
            <w:tcW w:w="2358" w:type="dxa"/>
            <w:shd w:val="clear" w:color="auto" w:fill="CC99FF"/>
          </w:tcPr>
          <w:p w14:paraId="18FF6557" w14:textId="77777777" w:rsidR="00B752E4" w:rsidRPr="00FF3647" w:rsidRDefault="00B752E4">
            <w:pPr>
              <w:pStyle w:val="FormData0"/>
              <w:rPr>
                <w:b/>
                <w:color w:val="auto"/>
              </w:rPr>
            </w:pPr>
            <w:r w:rsidRPr="00FF3647">
              <w:rPr>
                <w:b/>
                <w:color w:val="auto"/>
              </w:rPr>
              <w:t>ZXL</w:t>
            </w:r>
          </w:p>
        </w:tc>
      </w:tr>
      <w:tr w:rsidR="00B752E4" w:rsidRPr="00FF3647" w14:paraId="3E6BDDAA" w14:textId="77777777">
        <w:tc>
          <w:tcPr>
            <w:tcW w:w="2070" w:type="dxa"/>
          </w:tcPr>
          <w:p w14:paraId="4E301191" w14:textId="77777777" w:rsidR="00B752E4" w:rsidRPr="00FF3647" w:rsidRDefault="00B752E4">
            <w:pPr>
              <w:pStyle w:val="FormData0"/>
              <w:rPr>
                <w:b/>
                <w:color w:val="auto"/>
              </w:rPr>
            </w:pPr>
            <w:r w:rsidRPr="00FF3647">
              <w:rPr>
                <w:b/>
                <w:color w:val="auto"/>
              </w:rPr>
              <w:t>PON</w:t>
            </w:r>
          </w:p>
        </w:tc>
        <w:tc>
          <w:tcPr>
            <w:tcW w:w="4320" w:type="dxa"/>
          </w:tcPr>
          <w:p w14:paraId="251ED5F9" w14:textId="77777777" w:rsidR="00B752E4" w:rsidRPr="00FF3647" w:rsidRDefault="00B752E4">
            <w:pPr>
              <w:pStyle w:val="FormData0"/>
              <w:rPr>
                <w:b/>
                <w:color w:val="auto"/>
              </w:rPr>
            </w:pPr>
            <w:r w:rsidRPr="00FF3647">
              <w:rPr>
                <w:b/>
                <w:color w:val="auto"/>
              </w:rPr>
              <w:t>Purchase Order Number</w:t>
            </w:r>
          </w:p>
        </w:tc>
        <w:tc>
          <w:tcPr>
            <w:tcW w:w="2358" w:type="dxa"/>
          </w:tcPr>
          <w:p w14:paraId="2B037352" w14:textId="77777777" w:rsidR="00B752E4" w:rsidRPr="00FF3647" w:rsidRDefault="00B752E4">
            <w:pPr>
              <w:pStyle w:val="FormData0"/>
              <w:rPr>
                <w:b/>
                <w:color w:val="auto"/>
              </w:rPr>
            </w:pPr>
            <w:r w:rsidRPr="00FF3647">
              <w:rPr>
                <w:b/>
                <w:color w:val="auto"/>
              </w:rPr>
              <w:t>M51</w:t>
            </w:r>
          </w:p>
        </w:tc>
      </w:tr>
      <w:tr w:rsidR="00B752E4" w:rsidRPr="00FF3647" w14:paraId="43C4184E" w14:textId="77777777">
        <w:tc>
          <w:tcPr>
            <w:tcW w:w="2070" w:type="dxa"/>
            <w:tcBorders>
              <w:bottom w:val="single" w:sz="6" w:space="0" w:color="auto"/>
            </w:tcBorders>
          </w:tcPr>
          <w:p w14:paraId="4B23AA88" w14:textId="77777777" w:rsidR="00B752E4" w:rsidRPr="00FF3647" w:rsidRDefault="00B752E4">
            <w:pPr>
              <w:pStyle w:val="FormData0"/>
              <w:rPr>
                <w:b/>
                <w:color w:val="auto"/>
              </w:rPr>
            </w:pPr>
            <w:r w:rsidRPr="00FF3647">
              <w:rPr>
                <w:b/>
                <w:color w:val="auto"/>
              </w:rPr>
              <w:t>ATN</w:t>
            </w:r>
          </w:p>
        </w:tc>
        <w:tc>
          <w:tcPr>
            <w:tcW w:w="4320" w:type="dxa"/>
            <w:tcBorders>
              <w:bottom w:val="single" w:sz="6" w:space="0" w:color="auto"/>
            </w:tcBorders>
          </w:tcPr>
          <w:p w14:paraId="32521333" w14:textId="77777777" w:rsidR="00B752E4" w:rsidRPr="00FF3647" w:rsidRDefault="00B752E4">
            <w:pPr>
              <w:pStyle w:val="FormData0"/>
              <w:rPr>
                <w:b/>
                <w:color w:val="auto"/>
              </w:rPr>
            </w:pPr>
            <w:r w:rsidRPr="00FF3647">
              <w:rPr>
                <w:b/>
                <w:color w:val="auto"/>
              </w:rPr>
              <w:t>Account Telephone Number</w:t>
            </w:r>
          </w:p>
        </w:tc>
        <w:tc>
          <w:tcPr>
            <w:tcW w:w="2358" w:type="dxa"/>
            <w:tcBorders>
              <w:bottom w:val="single" w:sz="6" w:space="0" w:color="auto"/>
            </w:tcBorders>
          </w:tcPr>
          <w:p w14:paraId="11B765AB" w14:textId="77777777" w:rsidR="00B752E4" w:rsidRPr="00FF3647" w:rsidRDefault="00B752E4">
            <w:pPr>
              <w:pStyle w:val="FormData0"/>
              <w:rPr>
                <w:b/>
                <w:color w:val="auto"/>
              </w:rPr>
            </w:pPr>
            <w:r w:rsidRPr="00FF3647">
              <w:rPr>
                <w:b/>
                <w:color w:val="auto"/>
              </w:rPr>
              <w:t>7062089519</w:t>
            </w:r>
          </w:p>
        </w:tc>
      </w:tr>
      <w:tr w:rsidR="00B752E4" w:rsidRPr="00FF3647" w14:paraId="5812E0BA" w14:textId="77777777">
        <w:tc>
          <w:tcPr>
            <w:tcW w:w="2070" w:type="dxa"/>
            <w:tcBorders>
              <w:bottom w:val="single" w:sz="6" w:space="0" w:color="auto"/>
            </w:tcBorders>
          </w:tcPr>
          <w:p w14:paraId="54E5313D" w14:textId="77777777" w:rsidR="00B752E4" w:rsidRPr="00FF3647" w:rsidRDefault="00B752E4">
            <w:pPr>
              <w:pStyle w:val="FormData0"/>
              <w:rPr>
                <w:b/>
                <w:color w:val="auto"/>
              </w:rPr>
            </w:pPr>
            <w:r w:rsidRPr="00FF3647">
              <w:rPr>
                <w:b/>
                <w:color w:val="auto"/>
              </w:rPr>
              <w:t>PROJECT</w:t>
            </w:r>
          </w:p>
        </w:tc>
        <w:tc>
          <w:tcPr>
            <w:tcW w:w="4320" w:type="dxa"/>
            <w:tcBorders>
              <w:bottom w:val="single" w:sz="6" w:space="0" w:color="auto"/>
            </w:tcBorders>
          </w:tcPr>
          <w:p w14:paraId="779EE73E" w14:textId="77777777" w:rsidR="00B752E4" w:rsidRPr="00FF3647" w:rsidRDefault="00B752E4">
            <w:pPr>
              <w:pStyle w:val="FormData0"/>
              <w:rPr>
                <w:b/>
                <w:color w:val="auto"/>
              </w:rPr>
            </w:pPr>
            <w:r w:rsidRPr="00FF3647">
              <w:rPr>
                <w:b/>
                <w:color w:val="auto"/>
              </w:rPr>
              <w:t>Project</w:t>
            </w:r>
          </w:p>
        </w:tc>
        <w:tc>
          <w:tcPr>
            <w:tcW w:w="2358" w:type="dxa"/>
            <w:tcBorders>
              <w:bottom w:val="single" w:sz="6" w:space="0" w:color="auto"/>
            </w:tcBorders>
          </w:tcPr>
          <w:p w14:paraId="261A3FEB" w14:textId="77777777" w:rsidR="00B752E4" w:rsidRPr="00FF3647" w:rsidRDefault="00B752E4">
            <w:pPr>
              <w:pStyle w:val="FormData0"/>
              <w:rPr>
                <w:b/>
                <w:color w:val="auto"/>
              </w:rPr>
            </w:pPr>
            <w:r w:rsidRPr="00FF3647">
              <w:rPr>
                <w:b/>
                <w:color w:val="auto"/>
              </w:rPr>
              <w:t>CAVENOBILL</w:t>
            </w:r>
          </w:p>
        </w:tc>
      </w:tr>
      <w:tr w:rsidR="00B752E4" w:rsidRPr="00FF3647" w14:paraId="1E74ACD9" w14:textId="77777777">
        <w:trPr>
          <w:trHeight w:val="72"/>
        </w:trPr>
        <w:tc>
          <w:tcPr>
            <w:tcW w:w="2070" w:type="dxa"/>
            <w:shd w:val="clear" w:color="auto" w:fill="CC99FF"/>
          </w:tcPr>
          <w:p w14:paraId="67442EE9" w14:textId="77777777" w:rsidR="00B752E4" w:rsidRPr="00FF3647" w:rsidRDefault="00B752E4">
            <w:pPr>
              <w:pStyle w:val="FormData0"/>
              <w:rPr>
                <w:b/>
                <w:color w:val="auto"/>
              </w:rPr>
            </w:pPr>
            <w:r w:rsidRPr="00FF3647">
              <w:rPr>
                <w:b/>
                <w:color w:val="auto"/>
              </w:rPr>
              <w:t>SC</w:t>
            </w:r>
          </w:p>
        </w:tc>
        <w:tc>
          <w:tcPr>
            <w:tcW w:w="4320" w:type="dxa"/>
            <w:shd w:val="clear" w:color="auto" w:fill="CC99FF"/>
          </w:tcPr>
          <w:p w14:paraId="3DC89DB3" w14:textId="77777777" w:rsidR="00B752E4" w:rsidRPr="00FF3647" w:rsidRDefault="00B752E4">
            <w:pPr>
              <w:pStyle w:val="FormData0"/>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358" w:type="dxa"/>
            <w:shd w:val="clear" w:color="auto" w:fill="CC99FF"/>
          </w:tcPr>
          <w:p w14:paraId="5456BBEF" w14:textId="77777777" w:rsidR="00B752E4" w:rsidRPr="00FF3647" w:rsidRDefault="00B752E4">
            <w:pPr>
              <w:pStyle w:val="FormData0"/>
              <w:rPr>
                <w:b/>
                <w:color w:val="auto"/>
              </w:rPr>
            </w:pPr>
            <w:r w:rsidRPr="00FF3647">
              <w:rPr>
                <w:b/>
                <w:color w:val="auto"/>
              </w:rPr>
              <w:t>LCSC</w:t>
            </w:r>
          </w:p>
        </w:tc>
      </w:tr>
      <w:tr w:rsidR="00B752E4" w:rsidRPr="00FF3647" w14:paraId="027366D3" w14:textId="77777777">
        <w:tc>
          <w:tcPr>
            <w:tcW w:w="2070" w:type="dxa"/>
            <w:shd w:val="clear" w:color="auto" w:fill="CC99FF"/>
          </w:tcPr>
          <w:p w14:paraId="7D17BF52" w14:textId="77777777" w:rsidR="00B752E4" w:rsidRPr="00FF3647" w:rsidRDefault="00B752E4">
            <w:pPr>
              <w:pStyle w:val="FormData0"/>
              <w:rPr>
                <w:b/>
                <w:color w:val="auto"/>
              </w:rPr>
            </w:pPr>
            <w:r w:rsidRPr="00FF3647">
              <w:rPr>
                <w:b/>
                <w:color w:val="auto"/>
              </w:rPr>
              <w:t>D/TSent</w:t>
            </w:r>
          </w:p>
        </w:tc>
        <w:tc>
          <w:tcPr>
            <w:tcW w:w="4320" w:type="dxa"/>
            <w:shd w:val="clear" w:color="auto" w:fill="CC99FF"/>
          </w:tcPr>
          <w:p w14:paraId="1313995D" w14:textId="77777777" w:rsidR="00B752E4" w:rsidRPr="00FF3647" w:rsidRDefault="00B752E4">
            <w:pPr>
              <w:pStyle w:val="FormData0"/>
              <w:rPr>
                <w:b/>
                <w:color w:val="auto"/>
              </w:rPr>
            </w:pPr>
            <w:r w:rsidRPr="00FF3647">
              <w:rPr>
                <w:b/>
                <w:color w:val="auto"/>
              </w:rPr>
              <w:t>Date &amp; Time Sent</w:t>
            </w:r>
          </w:p>
        </w:tc>
        <w:tc>
          <w:tcPr>
            <w:tcW w:w="2358" w:type="dxa"/>
            <w:shd w:val="clear" w:color="auto" w:fill="CC99FF"/>
          </w:tcPr>
          <w:p w14:paraId="71EF3FE7" w14:textId="77777777" w:rsidR="00B752E4" w:rsidRPr="00FF3647" w:rsidRDefault="00B752E4">
            <w:pPr>
              <w:pStyle w:val="FormData0"/>
              <w:rPr>
                <w:b/>
                <w:color w:val="auto"/>
              </w:rPr>
            </w:pPr>
            <w:r w:rsidRPr="00FF3647">
              <w:rPr>
                <w:b/>
                <w:color w:val="auto"/>
              </w:rPr>
              <w:t>20040524</w:t>
            </w:r>
          </w:p>
        </w:tc>
      </w:tr>
      <w:tr w:rsidR="00B752E4" w:rsidRPr="00FF3647" w14:paraId="21DF5FCA" w14:textId="77777777">
        <w:tc>
          <w:tcPr>
            <w:tcW w:w="2070" w:type="dxa"/>
          </w:tcPr>
          <w:p w14:paraId="203C6154" w14:textId="77777777" w:rsidR="00B752E4" w:rsidRPr="00FF3647" w:rsidRDefault="00B752E4">
            <w:pPr>
              <w:pStyle w:val="FormData0"/>
              <w:rPr>
                <w:b/>
                <w:color w:val="auto"/>
              </w:rPr>
            </w:pPr>
            <w:r w:rsidRPr="00FF3647">
              <w:rPr>
                <w:b/>
                <w:color w:val="auto"/>
              </w:rPr>
              <w:t>DDD</w:t>
            </w:r>
          </w:p>
        </w:tc>
        <w:tc>
          <w:tcPr>
            <w:tcW w:w="4320" w:type="dxa"/>
          </w:tcPr>
          <w:p w14:paraId="476EA198" w14:textId="77777777" w:rsidR="00B752E4" w:rsidRPr="00FF3647" w:rsidRDefault="00B752E4">
            <w:pPr>
              <w:pStyle w:val="FormData0"/>
              <w:rPr>
                <w:b/>
                <w:color w:val="auto"/>
              </w:rPr>
            </w:pPr>
            <w:r w:rsidRPr="00FF3647">
              <w:rPr>
                <w:b/>
                <w:color w:val="auto"/>
              </w:rPr>
              <w:t>Desired Due Date</w:t>
            </w:r>
          </w:p>
        </w:tc>
        <w:tc>
          <w:tcPr>
            <w:tcW w:w="2358" w:type="dxa"/>
          </w:tcPr>
          <w:p w14:paraId="7A3A1909" w14:textId="77777777" w:rsidR="00B752E4" w:rsidRPr="00FF3647" w:rsidRDefault="00B752E4">
            <w:pPr>
              <w:pStyle w:val="FormData0"/>
              <w:rPr>
                <w:b/>
                <w:color w:val="auto"/>
                <w:lang w:val="fr-FR"/>
              </w:rPr>
            </w:pPr>
            <w:r w:rsidRPr="00FF3647">
              <w:rPr>
                <w:b/>
                <w:color w:val="auto"/>
                <w:lang w:val="fr-FR"/>
              </w:rPr>
              <w:t>20040601</w:t>
            </w:r>
          </w:p>
        </w:tc>
      </w:tr>
      <w:tr w:rsidR="00B752E4" w:rsidRPr="00FF3647" w14:paraId="00F79A5E" w14:textId="77777777">
        <w:tc>
          <w:tcPr>
            <w:tcW w:w="2070" w:type="dxa"/>
            <w:tcBorders>
              <w:bottom w:val="single" w:sz="6" w:space="0" w:color="auto"/>
            </w:tcBorders>
          </w:tcPr>
          <w:p w14:paraId="116A830E" w14:textId="77777777" w:rsidR="00B752E4" w:rsidRPr="00FF3647" w:rsidRDefault="00B752E4">
            <w:pPr>
              <w:pStyle w:val="FormData0"/>
              <w:rPr>
                <w:b/>
                <w:color w:val="auto"/>
                <w:lang w:val="fr-FR"/>
              </w:rPr>
            </w:pPr>
            <w:r w:rsidRPr="00FF3647">
              <w:rPr>
                <w:b/>
                <w:color w:val="auto"/>
                <w:lang w:val="fr-FR"/>
              </w:rPr>
              <w:t>REQTYP</w:t>
            </w:r>
          </w:p>
        </w:tc>
        <w:tc>
          <w:tcPr>
            <w:tcW w:w="4320" w:type="dxa"/>
            <w:tcBorders>
              <w:bottom w:val="single" w:sz="6" w:space="0" w:color="auto"/>
            </w:tcBorders>
          </w:tcPr>
          <w:p w14:paraId="3E326C2E" w14:textId="77777777" w:rsidR="00B752E4" w:rsidRPr="00FF3647" w:rsidRDefault="00B752E4">
            <w:pPr>
              <w:pStyle w:val="FormData0"/>
              <w:rPr>
                <w:b/>
                <w:color w:val="auto"/>
                <w:lang w:val="fr-FR"/>
              </w:rPr>
            </w:pPr>
            <w:r w:rsidRPr="00FF3647">
              <w:rPr>
                <w:b/>
                <w:color w:val="auto"/>
                <w:lang w:val="fr-FR"/>
              </w:rPr>
              <w:t>Request Type</w:t>
            </w:r>
          </w:p>
        </w:tc>
        <w:tc>
          <w:tcPr>
            <w:tcW w:w="2358" w:type="dxa"/>
            <w:tcBorders>
              <w:bottom w:val="single" w:sz="6" w:space="0" w:color="auto"/>
            </w:tcBorders>
          </w:tcPr>
          <w:p w14:paraId="2F6CEE1D" w14:textId="77777777" w:rsidR="00B752E4" w:rsidRPr="00FF3647" w:rsidRDefault="00B752E4">
            <w:pPr>
              <w:pStyle w:val="FormData0"/>
              <w:rPr>
                <w:b/>
                <w:color w:val="auto"/>
                <w:lang w:val="fr-FR"/>
              </w:rPr>
            </w:pPr>
            <w:r w:rsidRPr="00FF3647">
              <w:rPr>
                <w:b/>
                <w:color w:val="auto"/>
                <w:lang w:val="fr-FR"/>
              </w:rPr>
              <w:t>MB</w:t>
            </w:r>
          </w:p>
        </w:tc>
      </w:tr>
      <w:tr w:rsidR="00B752E4" w:rsidRPr="00FF3647" w14:paraId="757DDF48" w14:textId="77777777">
        <w:tc>
          <w:tcPr>
            <w:tcW w:w="2070" w:type="dxa"/>
          </w:tcPr>
          <w:p w14:paraId="35E9B4BB" w14:textId="77777777" w:rsidR="00B752E4" w:rsidRPr="00FF3647" w:rsidRDefault="00B752E4">
            <w:pPr>
              <w:pStyle w:val="FormData0"/>
              <w:rPr>
                <w:b/>
                <w:color w:val="auto"/>
              </w:rPr>
            </w:pPr>
            <w:r w:rsidRPr="00FF3647">
              <w:rPr>
                <w:b/>
                <w:color w:val="auto"/>
              </w:rPr>
              <w:t>ACT</w:t>
            </w:r>
          </w:p>
        </w:tc>
        <w:tc>
          <w:tcPr>
            <w:tcW w:w="4320" w:type="dxa"/>
          </w:tcPr>
          <w:p w14:paraId="61C746B2" w14:textId="77777777" w:rsidR="00B752E4" w:rsidRPr="00FF3647" w:rsidRDefault="00B752E4">
            <w:pPr>
              <w:pStyle w:val="FormData0"/>
              <w:rPr>
                <w:b/>
                <w:color w:val="auto"/>
              </w:rPr>
            </w:pPr>
            <w:r w:rsidRPr="00FF3647">
              <w:rPr>
                <w:b/>
                <w:color w:val="auto"/>
              </w:rPr>
              <w:t>Activity Type</w:t>
            </w:r>
          </w:p>
        </w:tc>
        <w:tc>
          <w:tcPr>
            <w:tcW w:w="2358" w:type="dxa"/>
          </w:tcPr>
          <w:p w14:paraId="34EFFB06" w14:textId="77777777" w:rsidR="00B752E4" w:rsidRPr="00FF3647" w:rsidRDefault="00B752E4">
            <w:pPr>
              <w:pStyle w:val="FormData0"/>
              <w:rPr>
                <w:b/>
                <w:color w:val="auto"/>
              </w:rPr>
            </w:pPr>
            <w:r w:rsidRPr="00FF3647">
              <w:rPr>
                <w:b/>
                <w:color w:val="auto"/>
              </w:rPr>
              <w:t>C</w:t>
            </w:r>
          </w:p>
        </w:tc>
      </w:tr>
      <w:tr w:rsidR="00B752E4" w:rsidRPr="00FF3647" w14:paraId="2281A92A" w14:textId="77777777">
        <w:tc>
          <w:tcPr>
            <w:tcW w:w="2070" w:type="dxa"/>
          </w:tcPr>
          <w:p w14:paraId="78EBBFA5" w14:textId="77777777" w:rsidR="00B752E4" w:rsidRPr="00FF3647" w:rsidRDefault="00B752E4">
            <w:pPr>
              <w:pStyle w:val="FormData0"/>
              <w:rPr>
                <w:b/>
                <w:color w:val="auto"/>
              </w:rPr>
            </w:pPr>
            <w:r w:rsidRPr="00FF3647">
              <w:rPr>
                <w:b/>
                <w:color w:val="auto"/>
              </w:rPr>
              <w:t>CC</w:t>
            </w:r>
          </w:p>
        </w:tc>
        <w:tc>
          <w:tcPr>
            <w:tcW w:w="4320" w:type="dxa"/>
          </w:tcPr>
          <w:p w14:paraId="07240BC4" w14:textId="77777777" w:rsidR="00B752E4" w:rsidRPr="00FF3647" w:rsidRDefault="00B752E4">
            <w:pPr>
              <w:pStyle w:val="FormData0"/>
              <w:rPr>
                <w:b/>
                <w:color w:val="auto"/>
              </w:rPr>
            </w:pPr>
            <w:r w:rsidRPr="00FF3647">
              <w:rPr>
                <w:b/>
                <w:color w:val="auto"/>
              </w:rPr>
              <w:t>Company Code</w:t>
            </w:r>
          </w:p>
        </w:tc>
        <w:tc>
          <w:tcPr>
            <w:tcW w:w="2358" w:type="dxa"/>
          </w:tcPr>
          <w:p w14:paraId="0CE40432" w14:textId="77777777" w:rsidR="00B752E4" w:rsidRPr="00FF3647" w:rsidRDefault="00B752E4">
            <w:pPr>
              <w:pStyle w:val="FormData0"/>
              <w:rPr>
                <w:b/>
                <w:color w:val="auto"/>
              </w:rPr>
            </w:pPr>
            <w:r w:rsidRPr="00FF3647">
              <w:rPr>
                <w:b/>
                <w:color w:val="auto"/>
              </w:rPr>
              <w:t>9999</w:t>
            </w:r>
          </w:p>
        </w:tc>
      </w:tr>
      <w:tr w:rsidR="00B752E4" w:rsidRPr="00FF3647" w14:paraId="13D90FEF" w14:textId="77777777">
        <w:tc>
          <w:tcPr>
            <w:tcW w:w="2070" w:type="dxa"/>
            <w:tcBorders>
              <w:bottom w:val="single" w:sz="6" w:space="0" w:color="auto"/>
            </w:tcBorders>
          </w:tcPr>
          <w:p w14:paraId="6343702B" w14:textId="77777777" w:rsidR="00B752E4" w:rsidRPr="00FF3647" w:rsidRDefault="00B752E4">
            <w:pPr>
              <w:pStyle w:val="FormData0"/>
              <w:rPr>
                <w:b/>
                <w:color w:val="auto"/>
              </w:rPr>
            </w:pPr>
            <w:r w:rsidRPr="00FF3647">
              <w:rPr>
                <w:b/>
                <w:color w:val="auto"/>
              </w:rPr>
              <w:t>TOS</w:t>
            </w:r>
          </w:p>
        </w:tc>
        <w:tc>
          <w:tcPr>
            <w:tcW w:w="4320" w:type="dxa"/>
            <w:tcBorders>
              <w:bottom w:val="single" w:sz="6" w:space="0" w:color="auto"/>
            </w:tcBorders>
          </w:tcPr>
          <w:p w14:paraId="2D331F81" w14:textId="77777777" w:rsidR="00B752E4" w:rsidRPr="00FF3647" w:rsidRDefault="00B752E4">
            <w:pPr>
              <w:pStyle w:val="FormData0"/>
              <w:rPr>
                <w:b/>
                <w:color w:val="auto"/>
              </w:rPr>
            </w:pPr>
            <w:r w:rsidRPr="00FF3647">
              <w:rPr>
                <w:b/>
                <w:color w:val="auto"/>
              </w:rPr>
              <w:t>Type of Service</w:t>
            </w:r>
          </w:p>
        </w:tc>
        <w:tc>
          <w:tcPr>
            <w:tcW w:w="2358" w:type="dxa"/>
            <w:tcBorders>
              <w:bottom w:val="single" w:sz="6" w:space="0" w:color="auto"/>
            </w:tcBorders>
          </w:tcPr>
          <w:p w14:paraId="1D4C5156" w14:textId="77777777" w:rsidR="00B752E4" w:rsidRPr="00FF3647" w:rsidRDefault="00B752E4">
            <w:pPr>
              <w:pStyle w:val="FormData0"/>
              <w:rPr>
                <w:b/>
                <w:color w:val="auto"/>
              </w:rPr>
            </w:pPr>
            <w:r w:rsidRPr="00FF3647">
              <w:rPr>
                <w:b/>
                <w:color w:val="auto"/>
              </w:rPr>
              <w:t>2AM-</w:t>
            </w:r>
          </w:p>
        </w:tc>
      </w:tr>
      <w:tr w:rsidR="00B752E4" w:rsidRPr="00FF3647" w14:paraId="3814BC85" w14:textId="77777777">
        <w:trPr>
          <w:cantSplit/>
        </w:trPr>
        <w:tc>
          <w:tcPr>
            <w:tcW w:w="8748" w:type="dxa"/>
            <w:gridSpan w:val="3"/>
            <w:tcBorders>
              <w:bottom w:val="single" w:sz="6" w:space="0" w:color="auto"/>
            </w:tcBorders>
            <w:shd w:val="clear" w:color="auto" w:fill="99CCFF"/>
          </w:tcPr>
          <w:p w14:paraId="09450670" w14:textId="77777777" w:rsidR="00B752E4" w:rsidRPr="00FF3647" w:rsidRDefault="00B752E4">
            <w:pPr>
              <w:pStyle w:val="Heading4"/>
              <w:rPr>
                <w:b/>
                <w:i w:val="0"/>
              </w:rPr>
            </w:pPr>
            <w:r w:rsidRPr="00FF3647">
              <w:rPr>
                <w:b/>
                <w:i w:val="0"/>
              </w:rPr>
              <w:t>Billing Section</w:t>
            </w:r>
          </w:p>
        </w:tc>
      </w:tr>
      <w:tr w:rsidR="00B752E4" w:rsidRPr="00FF3647" w14:paraId="5BD83E77" w14:textId="77777777">
        <w:tc>
          <w:tcPr>
            <w:tcW w:w="2070" w:type="dxa"/>
            <w:tcBorders>
              <w:bottom w:val="single" w:sz="6" w:space="0" w:color="auto"/>
            </w:tcBorders>
          </w:tcPr>
          <w:p w14:paraId="0E911F40" w14:textId="77777777" w:rsidR="00B752E4" w:rsidRPr="00FF3647" w:rsidRDefault="00B752E4">
            <w:pPr>
              <w:pStyle w:val="FormData0"/>
              <w:rPr>
                <w:b/>
                <w:color w:val="auto"/>
              </w:rPr>
            </w:pPr>
            <w:r w:rsidRPr="00FF3647">
              <w:rPr>
                <w:b/>
                <w:color w:val="auto"/>
              </w:rPr>
              <w:t>BAN1</w:t>
            </w:r>
          </w:p>
        </w:tc>
        <w:tc>
          <w:tcPr>
            <w:tcW w:w="4320" w:type="dxa"/>
            <w:tcBorders>
              <w:bottom w:val="single" w:sz="6" w:space="0" w:color="auto"/>
            </w:tcBorders>
          </w:tcPr>
          <w:p w14:paraId="7068810F" w14:textId="77777777" w:rsidR="00B752E4" w:rsidRPr="00FF3647" w:rsidRDefault="00B752E4">
            <w:pPr>
              <w:pStyle w:val="FormData0"/>
              <w:rPr>
                <w:b/>
                <w:color w:val="auto"/>
              </w:rPr>
            </w:pPr>
            <w:r w:rsidRPr="00FF3647">
              <w:rPr>
                <w:b/>
                <w:color w:val="auto"/>
              </w:rPr>
              <w:t>Billing Account Number 1</w:t>
            </w:r>
          </w:p>
        </w:tc>
        <w:tc>
          <w:tcPr>
            <w:tcW w:w="2358" w:type="dxa"/>
            <w:tcBorders>
              <w:bottom w:val="single" w:sz="6" w:space="0" w:color="auto"/>
            </w:tcBorders>
          </w:tcPr>
          <w:p w14:paraId="742C2018" w14:textId="77777777" w:rsidR="00B752E4" w:rsidRPr="00FF3647" w:rsidRDefault="00B752E4">
            <w:pPr>
              <w:pStyle w:val="FormData0"/>
              <w:rPr>
                <w:b/>
                <w:color w:val="auto"/>
                <w:lang w:val="fr-FR"/>
              </w:rPr>
            </w:pPr>
            <w:r w:rsidRPr="00FF3647">
              <w:rPr>
                <w:b/>
                <w:color w:val="auto"/>
                <w:lang w:val="fr-FR"/>
              </w:rPr>
              <w:t>770Q886621621</w:t>
            </w:r>
          </w:p>
        </w:tc>
      </w:tr>
      <w:tr w:rsidR="00B752E4" w:rsidRPr="00FF3647" w14:paraId="0910F5F4" w14:textId="77777777">
        <w:trPr>
          <w:cantSplit/>
        </w:trPr>
        <w:tc>
          <w:tcPr>
            <w:tcW w:w="8748" w:type="dxa"/>
            <w:gridSpan w:val="3"/>
            <w:tcBorders>
              <w:bottom w:val="single" w:sz="6" w:space="0" w:color="auto"/>
            </w:tcBorders>
            <w:shd w:val="clear" w:color="auto" w:fill="99CCFF"/>
          </w:tcPr>
          <w:p w14:paraId="11E13DEA" w14:textId="77777777" w:rsidR="00B752E4" w:rsidRPr="00FF3647" w:rsidRDefault="00B752E4">
            <w:pPr>
              <w:pStyle w:val="Heading4"/>
              <w:rPr>
                <w:b/>
                <w:i w:val="0"/>
              </w:rPr>
            </w:pPr>
            <w:r w:rsidRPr="00FF3647">
              <w:rPr>
                <w:b/>
                <w:i w:val="0"/>
              </w:rPr>
              <w:t>Contact Section</w:t>
            </w:r>
          </w:p>
        </w:tc>
      </w:tr>
      <w:tr w:rsidR="00B752E4" w:rsidRPr="00FF3647" w14:paraId="513225A1" w14:textId="77777777">
        <w:tc>
          <w:tcPr>
            <w:tcW w:w="2070" w:type="dxa"/>
            <w:tcBorders>
              <w:bottom w:val="single" w:sz="6" w:space="0" w:color="auto"/>
            </w:tcBorders>
            <w:shd w:val="clear" w:color="auto" w:fill="CC99FF"/>
          </w:tcPr>
          <w:p w14:paraId="6AB8511A" w14:textId="77777777" w:rsidR="00B752E4" w:rsidRPr="00FF3647" w:rsidRDefault="00B752E4">
            <w:pPr>
              <w:pStyle w:val="FormData0"/>
              <w:rPr>
                <w:b/>
                <w:color w:val="auto"/>
              </w:rPr>
            </w:pPr>
            <w:r w:rsidRPr="00FF3647">
              <w:rPr>
                <w:b/>
                <w:color w:val="auto"/>
              </w:rPr>
              <w:t>INIT</w:t>
            </w:r>
          </w:p>
        </w:tc>
        <w:tc>
          <w:tcPr>
            <w:tcW w:w="4320" w:type="dxa"/>
            <w:tcBorders>
              <w:bottom w:val="single" w:sz="6" w:space="0" w:color="auto"/>
            </w:tcBorders>
            <w:shd w:val="clear" w:color="auto" w:fill="CC99FF"/>
          </w:tcPr>
          <w:p w14:paraId="3C0C4CE1" w14:textId="77777777" w:rsidR="00B752E4" w:rsidRPr="00FF3647" w:rsidRDefault="00B752E4">
            <w:pPr>
              <w:pStyle w:val="FormData0"/>
              <w:rPr>
                <w:b/>
                <w:color w:val="auto"/>
              </w:rPr>
            </w:pPr>
            <w:r w:rsidRPr="00FF3647">
              <w:rPr>
                <w:b/>
                <w:color w:val="auto"/>
              </w:rPr>
              <w:t>Initiator Identification</w:t>
            </w:r>
          </w:p>
        </w:tc>
        <w:tc>
          <w:tcPr>
            <w:tcW w:w="2358" w:type="dxa"/>
            <w:tcBorders>
              <w:bottom w:val="single" w:sz="6" w:space="0" w:color="auto"/>
            </w:tcBorders>
            <w:shd w:val="clear" w:color="auto" w:fill="CC99FF"/>
          </w:tcPr>
          <w:p w14:paraId="3EEE25EF" w14:textId="77777777" w:rsidR="00B752E4" w:rsidRPr="00FF3647" w:rsidRDefault="00B752E4">
            <w:pPr>
              <w:pStyle w:val="FormData0"/>
              <w:rPr>
                <w:b/>
                <w:color w:val="auto"/>
              </w:rPr>
            </w:pPr>
            <w:r w:rsidRPr="00FF3647">
              <w:rPr>
                <w:b/>
                <w:color w:val="auto"/>
              </w:rPr>
              <w:t>Bojangles</w:t>
            </w:r>
          </w:p>
        </w:tc>
      </w:tr>
      <w:tr w:rsidR="00B752E4" w:rsidRPr="00FF3647" w14:paraId="3F2E2E90" w14:textId="77777777">
        <w:tc>
          <w:tcPr>
            <w:tcW w:w="2070" w:type="dxa"/>
            <w:tcBorders>
              <w:bottom w:val="single" w:sz="6" w:space="0" w:color="auto"/>
            </w:tcBorders>
            <w:shd w:val="clear" w:color="auto" w:fill="CC99FF"/>
          </w:tcPr>
          <w:p w14:paraId="0BDA693C" w14:textId="77777777" w:rsidR="00B752E4" w:rsidRPr="00FF3647" w:rsidRDefault="00B752E4">
            <w:pPr>
              <w:pStyle w:val="FormData0"/>
              <w:rPr>
                <w:b/>
                <w:color w:val="auto"/>
              </w:rPr>
            </w:pPr>
            <w:r w:rsidRPr="00FF3647">
              <w:rPr>
                <w:b/>
                <w:color w:val="auto"/>
              </w:rPr>
              <w:t>INIT-TEL NO.</w:t>
            </w:r>
          </w:p>
        </w:tc>
        <w:tc>
          <w:tcPr>
            <w:tcW w:w="4320" w:type="dxa"/>
            <w:tcBorders>
              <w:bottom w:val="single" w:sz="6" w:space="0" w:color="auto"/>
            </w:tcBorders>
            <w:shd w:val="clear" w:color="auto" w:fill="CC99FF"/>
          </w:tcPr>
          <w:p w14:paraId="5503CACF" w14:textId="77777777" w:rsidR="00B752E4" w:rsidRPr="00FF3647" w:rsidRDefault="00B752E4">
            <w:pPr>
              <w:pStyle w:val="FormData0"/>
              <w:rPr>
                <w:b/>
                <w:color w:val="auto"/>
              </w:rPr>
            </w:pPr>
            <w:r w:rsidRPr="00FF3647">
              <w:rPr>
                <w:b/>
                <w:color w:val="auto"/>
              </w:rPr>
              <w:t>Initiator Telephone Number</w:t>
            </w:r>
          </w:p>
        </w:tc>
        <w:tc>
          <w:tcPr>
            <w:tcW w:w="2358" w:type="dxa"/>
            <w:tcBorders>
              <w:bottom w:val="single" w:sz="6" w:space="0" w:color="auto"/>
            </w:tcBorders>
            <w:shd w:val="clear" w:color="auto" w:fill="CC99FF"/>
          </w:tcPr>
          <w:p w14:paraId="0D8840E4" w14:textId="77777777" w:rsidR="00B752E4" w:rsidRPr="00FF3647" w:rsidRDefault="00B752E4">
            <w:pPr>
              <w:pStyle w:val="FormData0"/>
              <w:rPr>
                <w:b/>
                <w:color w:val="auto"/>
              </w:rPr>
            </w:pPr>
            <w:r w:rsidRPr="00FF3647">
              <w:rPr>
                <w:b/>
                <w:color w:val="auto"/>
              </w:rPr>
              <w:t>8884448888</w:t>
            </w:r>
          </w:p>
        </w:tc>
      </w:tr>
      <w:tr w:rsidR="00B752E4" w:rsidRPr="00FF3647" w14:paraId="2242FD74" w14:textId="77777777">
        <w:tc>
          <w:tcPr>
            <w:tcW w:w="2070" w:type="dxa"/>
            <w:tcBorders>
              <w:bottom w:val="single" w:sz="6" w:space="0" w:color="auto"/>
            </w:tcBorders>
            <w:shd w:val="clear" w:color="auto" w:fill="CC99FF"/>
          </w:tcPr>
          <w:p w14:paraId="69BD2BF1" w14:textId="77777777" w:rsidR="00B752E4" w:rsidRPr="00FF3647" w:rsidRDefault="00B752E4">
            <w:pPr>
              <w:pStyle w:val="FormData0"/>
              <w:rPr>
                <w:b/>
                <w:bCs/>
                <w:color w:val="auto"/>
              </w:rPr>
            </w:pPr>
            <w:r w:rsidRPr="00FF3647">
              <w:rPr>
                <w:b/>
                <w:bCs/>
                <w:color w:val="auto"/>
              </w:rPr>
              <w:t>INIT-FAX NO.</w:t>
            </w:r>
          </w:p>
        </w:tc>
        <w:tc>
          <w:tcPr>
            <w:tcW w:w="4320" w:type="dxa"/>
            <w:tcBorders>
              <w:bottom w:val="single" w:sz="6" w:space="0" w:color="auto"/>
            </w:tcBorders>
            <w:shd w:val="clear" w:color="auto" w:fill="CC99FF"/>
          </w:tcPr>
          <w:p w14:paraId="194BB065" w14:textId="77777777" w:rsidR="00B752E4" w:rsidRPr="00FF3647" w:rsidRDefault="00B752E4">
            <w:pPr>
              <w:pStyle w:val="FormData0"/>
              <w:rPr>
                <w:b/>
                <w:bCs/>
                <w:color w:val="auto"/>
              </w:rPr>
            </w:pPr>
            <w:r w:rsidRPr="00FF3647">
              <w:rPr>
                <w:b/>
                <w:bCs/>
                <w:color w:val="auto"/>
              </w:rPr>
              <w:t>Initiator Facsimile Number</w:t>
            </w:r>
          </w:p>
        </w:tc>
        <w:tc>
          <w:tcPr>
            <w:tcW w:w="2358" w:type="dxa"/>
            <w:tcBorders>
              <w:bottom w:val="single" w:sz="6" w:space="0" w:color="auto"/>
            </w:tcBorders>
            <w:shd w:val="clear" w:color="auto" w:fill="CC99FF"/>
          </w:tcPr>
          <w:p w14:paraId="07BABF21" w14:textId="77777777" w:rsidR="00B752E4" w:rsidRPr="00FF3647" w:rsidRDefault="00B752E4">
            <w:pPr>
              <w:pStyle w:val="FormData0"/>
              <w:rPr>
                <w:b/>
                <w:bCs/>
                <w:color w:val="auto"/>
              </w:rPr>
            </w:pPr>
            <w:r w:rsidRPr="00FF3647">
              <w:rPr>
                <w:b/>
                <w:bCs/>
                <w:color w:val="auto"/>
              </w:rPr>
              <w:t>4448884444</w:t>
            </w:r>
          </w:p>
        </w:tc>
      </w:tr>
      <w:tr w:rsidR="00B752E4" w:rsidRPr="00FF3647" w14:paraId="35802D5A" w14:textId="77777777">
        <w:tc>
          <w:tcPr>
            <w:tcW w:w="2070" w:type="dxa"/>
            <w:tcBorders>
              <w:bottom w:val="single" w:sz="6" w:space="0" w:color="auto"/>
            </w:tcBorders>
            <w:shd w:val="clear" w:color="auto" w:fill="CC99FF"/>
          </w:tcPr>
          <w:p w14:paraId="7F0201E9" w14:textId="77777777" w:rsidR="00B752E4" w:rsidRPr="00FF3647" w:rsidRDefault="00B752E4">
            <w:pPr>
              <w:pStyle w:val="FormData0"/>
              <w:rPr>
                <w:b/>
                <w:bCs/>
                <w:color w:val="auto"/>
              </w:rPr>
            </w:pPr>
            <w:r w:rsidRPr="00FF3647">
              <w:rPr>
                <w:b/>
                <w:bCs/>
                <w:color w:val="auto"/>
              </w:rPr>
              <w:t>IMPCON</w:t>
            </w:r>
          </w:p>
        </w:tc>
        <w:tc>
          <w:tcPr>
            <w:tcW w:w="4320" w:type="dxa"/>
            <w:tcBorders>
              <w:bottom w:val="single" w:sz="6" w:space="0" w:color="auto"/>
            </w:tcBorders>
            <w:shd w:val="clear" w:color="auto" w:fill="CC99FF"/>
          </w:tcPr>
          <w:p w14:paraId="0B103F62" w14:textId="77777777" w:rsidR="00B752E4" w:rsidRPr="00FF3647" w:rsidRDefault="00B752E4">
            <w:pPr>
              <w:pStyle w:val="FormData0"/>
              <w:rPr>
                <w:b/>
                <w:bCs/>
                <w:color w:val="auto"/>
              </w:rPr>
            </w:pPr>
            <w:r w:rsidRPr="00FF3647">
              <w:rPr>
                <w:b/>
                <w:bCs/>
                <w:color w:val="auto"/>
              </w:rPr>
              <w:t>Implementation Contact</w:t>
            </w:r>
          </w:p>
        </w:tc>
        <w:tc>
          <w:tcPr>
            <w:tcW w:w="2358" w:type="dxa"/>
            <w:tcBorders>
              <w:bottom w:val="single" w:sz="6" w:space="0" w:color="auto"/>
            </w:tcBorders>
            <w:shd w:val="clear" w:color="auto" w:fill="CC99FF"/>
          </w:tcPr>
          <w:p w14:paraId="095C5045" w14:textId="77777777" w:rsidR="00B752E4" w:rsidRPr="00FF3647" w:rsidRDefault="00B752E4">
            <w:pPr>
              <w:pStyle w:val="FormData0"/>
              <w:rPr>
                <w:b/>
                <w:bCs/>
                <w:color w:val="auto"/>
              </w:rPr>
            </w:pPr>
            <w:smartTag w:uri="urn:schemas-microsoft-com:office:smarttags" w:element="place">
              <w:smartTag w:uri="urn:schemas-microsoft-com:office:smarttags" w:element="City">
                <w:r w:rsidRPr="00FF3647">
                  <w:rPr>
                    <w:b/>
                    <w:bCs/>
                    <w:color w:val="auto"/>
                  </w:rPr>
                  <w:t>Casper</w:t>
                </w:r>
              </w:smartTag>
            </w:smartTag>
          </w:p>
        </w:tc>
      </w:tr>
      <w:tr w:rsidR="00B752E4" w:rsidRPr="00FF3647" w14:paraId="772B10CB" w14:textId="77777777">
        <w:tc>
          <w:tcPr>
            <w:tcW w:w="2070" w:type="dxa"/>
            <w:tcBorders>
              <w:bottom w:val="single" w:sz="6" w:space="0" w:color="auto"/>
            </w:tcBorders>
            <w:shd w:val="clear" w:color="auto" w:fill="CC99FF"/>
          </w:tcPr>
          <w:p w14:paraId="115897B6" w14:textId="77777777" w:rsidR="00B752E4" w:rsidRPr="00FF3647" w:rsidRDefault="00B752E4">
            <w:pPr>
              <w:pStyle w:val="FormData0"/>
              <w:rPr>
                <w:b/>
                <w:bCs/>
                <w:color w:val="auto"/>
              </w:rPr>
            </w:pPr>
            <w:r w:rsidRPr="00FF3647">
              <w:rPr>
                <w:b/>
                <w:bCs/>
                <w:color w:val="auto"/>
              </w:rPr>
              <w:t>IMPCON-TEL NO</w:t>
            </w:r>
          </w:p>
        </w:tc>
        <w:tc>
          <w:tcPr>
            <w:tcW w:w="4320" w:type="dxa"/>
            <w:tcBorders>
              <w:bottom w:val="single" w:sz="6" w:space="0" w:color="auto"/>
            </w:tcBorders>
            <w:shd w:val="clear" w:color="auto" w:fill="CC99FF"/>
          </w:tcPr>
          <w:p w14:paraId="0EC0D592" w14:textId="77777777" w:rsidR="00B752E4" w:rsidRPr="00FF3647" w:rsidRDefault="00B752E4">
            <w:pPr>
              <w:pStyle w:val="FormData0"/>
              <w:rPr>
                <w:b/>
                <w:bCs/>
                <w:color w:val="auto"/>
              </w:rPr>
            </w:pPr>
            <w:r w:rsidRPr="00FF3647">
              <w:rPr>
                <w:b/>
                <w:bCs/>
                <w:color w:val="auto"/>
              </w:rPr>
              <w:t>Implementation Contact Telephone Number</w:t>
            </w:r>
          </w:p>
        </w:tc>
        <w:tc>
          <w:tcPr>
            <w:tcW w:w="2358" w:type="dxa"/>
            <w:tcBorders>
              <w:bottom w:val="single" w:sz="6" w:space="0" w:color="auto"/>
            </w:tcBorders>
            <w:shd w:val="clear" w:color="auto" w:fill="CC99FF"/>
          </w:tcPr>
          <w:p w14:paraId="16CDFB36" w14:textId="77777777" w:rsidR="00B752E4" w:rsidRPr="00FF3647" w:rsidRDefault="00B752E4">
            <w:pPr>
              <w:pStyle w:val="FormData0"/>
              <w:rPr>
                <w:b/>
                <w:bCs/>
                <w:color w:val="auto"/>
              </w:rPr>
            </w:pPr>
            <w:r w:rsidRPr="00FF3647">
              <w:rPr>
                <w:b/>
                <w:bCs/>
                <w:color w:val="auto"/>
              </w:rPr>
              <w:t>7771118888</w:t>
            </w:r>
          </w:p>
        </w:tc>
      </w:tr>
      <w:tr w:rsidR="00B752E4" w:rsidRPr="00FF3647" w14:paraId="3675F6AA" w14:textId="77777777">
        <w:trPr>
          <w:cantSplit/>
        </w:trPr>
        <w:tc>
          <w:tcPr>
            <w:tcW w:w="8748" w:type="dxa"/>
            <w:gridSpan w:val="3"/>
            <w:tcBorders>
              <w:bottom w:val="single" w:sz="6" w:space="0" w:color="auto"/>
            </w:tcBorders>
            <w:shd w:val="clear" w:color="auto" w:fill="0000FF"/>
          </w:tcPr>
          <w:p w14:paraId="4A303534" w14:textId="77777777" w:rsidR="00B752E4" w:rsidRPr="00FF3647" w:rsidRDefault="00B752E4">
            <w:pPr>
              <w:pStyle w:val="Heading4"/>
              <w:rPr>
                <w:b/>
                <w:i w:val="0"/>
                <w:iCs w:val="0"/>
                <w:lang w:val="fr-FR"/>
              </w:rPr>
            </w:pPr>
            <w:r w:rsidRPr="00FF3647">
              <w:rPr>
                <w:b/>
                <w:i w:val="0"/>
                <w:iCs w:val="0"/>
                <w:lang w:val="fr-FR"/>
              </w:rPr>
              <w:t>EU  FORM</w:t>
            </w:r>
          </w:p>
        </w:tc>
      </w:tr>
      <w:tr w:rsidR="00B752E4" w:rsidRPr="00FF3647" w14:paraId="0AAF76FE" w14:textId="77777777">
        <w:trPr>
          <w:cantSplit/>
        </w:trPr>
        <w:tc>
          <w:tcPr>
            <w:tcW w:w="8748" w:type="dxa"/>
            <w:gridSpan w:val="3"/>
            <w:shd w:val="clear" w:color="auto" w:fill="99CCFF"/>
          </w:tcPr>
          <w:p w14:paraId="6684AB60" w14:textId="77777777" w:rsidR="00B752E4" w:rsidRPr="00FF3647" w:rsidRDefault="00B752E4">
            <w:pPr>
              <w:pStyle w:val="Heading4"/>
              <w:rPr>
                <w:b/>
                <w:i w:val="0"/>
              </w:rPr>
            </w:pPr>
            <w:r w:rsidRPr="00FF3647">
              <w:rPr>
                <w:b/>
                <w:i w:val="0"/>
              </w:rPr>
              <w:t>Location and Access Section</w:t>
            </w:r>
          </w:p>
        </w:tc>
      </w:tr>
      <w:tr w:rsidR="00B752E4" w:rsidRPr="00FF3647" w14:paraId="4E770A6A" w14:textId="77777777">
        <w:tc>
          <w:tcPr>
            <w:tcW w:w="2070" w:type="dxa"/>
            <w:tcBorders>
              <w:bottom w:val="single" w:sz="6" w:space="0" w:color="auto"/>
            </w:tcBorders>
          </w:tcPr>
          <w:p w14:paraId="08749E15" w14:textId="77777777" w:rsidR="00B752E4" w:rsidRPr="00FF3647" w:rsidRDefault="00B752E4">
            <w:pPr>
              <w:pStyle w:val="FormData0"/>
              <w:rPr>
                <w:b/>
                <w:color w:val="auto"/>
              </w:rPr>
            </w:pPr>
            <w:r w:rsidRPr="00FF3647">
              <w:rPr>
                <w:b/>
                <w:color w:val="auto"/>
              </w:rPr>
              <w:t>NAME</w:t>
            </w:r>
          </w:p>
        </w:tc>
        <w:tc>
          <w:tcPr>
            <w:tcW w:w="4320" w:type="dxa"/>
            <w:tcBorders>
              <w:bottom w:val="single" w:sz="6" w:space="0" w:color="auto"/>
            </w:tcBorders>
          </w:tcPr>
          <w:p w14:paraId="7CE13AC1" w14:textId="77777777" w:rsidR="00B752E4" w:rsidRPr="00FF3647" w:rsidRDefault="00B752E4">
            <w:pPr>
              <w:pStyle w:val="FormData0"/>
              <w:rPr>
                <w:b/>
                <w:color w:val="auto"/>
              </w:rPr>
            </w:pPr>
            <w:r w:rsidRPr="00FF3647">
              <w:rPr>
                <w:b/>
                <w:color w:val="auto"/>
              </w:rPr>
              <w:t>End User Name</w:t>
            </w:r>
          </w:p>
        </w:tc>
        <w:tc>
          <w:tcPr>
            <w:tcW w:w="2358" w:type="dxa"/>
            <w:tcBorders>
              <w:bottom w:val="single" w:sz="6" w:space="0" w:color="auto"/>
            </w:tcBorders>
          </w:tcPr>
          <w:p w14:paraId="679807FB" w14:textId="77777777" w:rsidR="00B752E4" w:rsidRPr="00FF3647" w:rsidRDefault="00B752E4">
            <w:pPr>
              <w:pStyle w:val="FormData0"/>
              <w:rPr>
                <w:b/>
                <w:color w:val="auto"/>
              </w:rPr>
            </w:pPr>
            <w:r w:rsidRPr="00FF3647">
              <w:rPr>
                <w:b/>
                <w:color w:val="auto"/>
              </w:rPr>
              <w:t>Palmer Breeze</w:t>
            </w:r>
          </w:p>
        </w:tc>
      </w:tr>
      <w:tr w:rsidR="00B752E4" w:rsidRPr="00FF3647" w14:paraId="4B6B98EC" w14:textId="77777777">
        <w:tc>
          <w:tcPr>
            <w:tcW w:w="2070" w:type="dxa"/>
            <w:tcBorders>
              <w:bottom w:val="single" w:sz="6" w:space="0" w:color="auto"/>
            </w:tcBorders>
          </w:tcPr>
          <w:p w14:paraId="47D7635E" w14:textId="77777777" w:rsidR="00B752E4" w:rsidRPr="00FF3647" w:rsidRDefault="00B752E4">
            <w:pPr>
              <w:pStyle w:val="FORMDATA"/>
              <w:rPr>
                <w:b/>
                <w:color w:val="auto"/>
              </w:rPr>
            </w:pPr>
            <w:r w:rsidRPr="00FF3647">
              <w:rPr>
                <w:b/>
                <w:color w:val="auto"/>
              </w:rPr>
              <w:t>SANO</w:t>
            </w:r>
          </w:p>
        </w:tc>
        <w:tc>
          <w:tcPr>
            <w:tcW w:w="4320" w:type="dxa"/>
            <w:tcBorders>
              <w:bottom w:val="single" w:sz="6" w:space="0" w:color="auto"/>
            </w:tcBorders>
          </w:tcPr>
          <w:p w14:paraId="2D0BE557" w14:textId="77777777" w:rsidR="00B752E4" w:rsidRPr="00FF3647" w:rsidRDefault="00B752E4">
            <w:pPr>
              <w:pStyle w:val="FORMDATA"/>
              <w:rPr>
                <w:b/>
                <w:color w:val="auto"/>
              </w:rPr>
            </w:pPr>
            <w:r w:rsidRPr="00FF3647">
              <w:rPr>
                <w:b/>
                <w:color w:val="auto"/>
              </w:rPr>
              <w:t>Service Address House Number</w:t>
            </w:r>
          </w:p>
        </w:tc>
        <w:tc>
          <w:tcPr>
            <w:tcW w:w="2358" w:type="dxa"/>
            <w:tcBorders>
              <w:bottom w:val="single" w:sz="6" w:space="0" w:color="auto"/>
            </w:tcBorders>
          </w:tcPr>
          <w:p w14:paraId="3C6A0C6D" w14:textId="77777777" w:rsidR="00B752E4" w:rsidRPr="00FF3647" w:rsidRDefault="00B752E4">
            <w:pPr>
              <w:pStyle w:val="FormData0"/>
              <w:rPr>
                <w:b/>
                <w:color w:val="auto"/>
              </w:rPr>
            </w:pPr>
            <w:r w:rsidRPr="00FF3647">
              <w:rPr>
                <w:b/>
                <w:color w:val="auto"/>
              </w:rPr>
              <w:t>125</w:t>
            </w:r>
          </w:p>
        </w:tc>
      </w:tr>
      <w:tr w:rsidR="00B752E4" w:rsidRPr="00FF3647" w14:paraId="4755836D" w14:textId="77777777">
        <w:tc>
          <w:tcPr>
            <w:tcW w:w="2070" w:type="dxa"/>
            <w:tcBorders>
              <w:bottom w:val="single" w:sz="6" w:space="0" w:color="auto"/>
            </w:tcBorders>
          </w:tcPr>
          <w:p w14:paraId="79D68214" w14:textId="77777777" w:rsidR="00B752E4" w:rsidRPr="00FF3647" w:rsidRDefault="00B752E4">
            <w:pPr>
              <w:pStyle w:val="FORMDATA"/>
              <w:rPr>
                <w:b/>
                <w:color w:val="auto"/>
              </w:rPr>
            </w:pPr>
            <w:r w:rsidRPr="00FF3647">
              <w:rPr>
                <w:b/>
                <w:color w:val="auto"/>
              </w:rPr>
              <w:t>SASN</w:t>
            </w:r>
          </w:p>
        </w:tc>
        <w:tc>
          <w:tcPr>
            <w:tcW w:w="4320" w:type="dxa"/>
            <w:tcBorders>
              <w:bottom w:val="single" w:sz="6" w:space="0" w:color="auto"/>
            </w:tcBorders>
          </w:tcPr>
          <w:p w14:paraId="35492C22" w14:textId="77777777" w:rsidR="00B752E4" w:rsidRPr="00FF3647" w:rsidRDefault="00B752E4">
            <w:pPr>
              <w:pStyle w:val="FORMDATA"/>
              <w:rPr>
                <w:b/>
                <w:color w:val="auto"/>
              </w:rPr>
            </w:pPr>
            <w:smartTag w:uri="urn:schemas-microsoft-com:office:smarttags" w:element="Street">
              <w:smartTag w:uri="urn:schemas-microsoft-com:office:smarttags" w:element="address">
                <w:r w:rsidRPr="00FF3647">
                  <w:rPr>
                    <w:b/>
                    <w:color w:val="auto"/>
                  </w:rPr>
                  <w:t>Service Address Street</w:t>
                </w:r>
              </w:smartTag>
            </w:smartTag>
            <w:r w:rsidRPr="00FF3647">
              <w:rPr>
                <w:b/>
                <w:color w:val="auto"/>
              </w:rPr>
              <w:t xml:space="preserve"> Name</w:t>
            </w:r>
          </w:p>
        </w:tc>
        <w:tc>
          <w:tcPr>
            <w:tcW w:w="2358" w:type="dxa"/>
            <w:tcBorders>
              <w:bottom w:val="single" w:sz="6" w:space="0" w:color="auto"/>
            </w:tcBorders>
          </w:tcPr>
          <w:p w14:paraId="532ED95C" w14:textId="77777777" w:rsidR="00B752E4" w:rsidRPr="00FF3647" w:rsidRDefault="00B752E4">
            <w:pPr>
              <w:pStyle w:val="FormData0"/>
              <w:rPr>
                <w:b/>
                <w:color w:val="auto"/>
              </w:rPr>
            </w:pPr>
            <w:r w:rsidRPr="00FF3647">
              <w:rPr>
                <w:b/>
                <w:color w:val="auto"/>
              </w:rPr>
              <w:t>Reese</w:t>
            </w:r>
          </w:p>
        </w:tc>
      </w:tr>
      <w:tr w:rsidR="00B752E4" w:rsidRPr="00FF3647" w14:paraId="0DFBCC61" w14:textId="77777777">
        <w:tc>
          <w:tcPr>
            <w:tcW w:w="2070" w:type="dxa"/>
            <w:tcBorders>
              <w:bottom w:val="single" w:sz="6" w:space="0" w:color="auto"/>
            </w:tcBorders>
          </w:tcPr>
          <w:p w14:paraId="369FC0BE" w14:textId="77777777" w:rsidR="00B752E4" w:rsidRPr="00FF3647" w:rsidRDefault="00B752E4">
            <w:pPr>
              <w:pStyle w:val="FORMDATA"/>
              <w:rPr>
                <w:b/>
                <w:color w:val="auto"/>
              </w:rPr>
            </w:pPr>
            <w:r w:rsidRPr="00FF3647">
              <w:rPr>
                <w:b/>
                <w:color w:val="auto"/>
              </w:rPr>
              <w:t>SATH</w:t>
            </w:r>
          </w:p>
        </w:tc>
        <w:tc>
          <w:tcPr>
            <w:tcW w:w="4320" w:type="dxa"/>
            <w:tcBorders>
              <w:bottom w:val="single" w:sz="6" w:space="0" w:color="auto"/>
            </w:tcBorders>
          </w:tcPr>
          <w:p w14:paraId="29B21231" w14:textId="77777777" w:rsidR="00B752E4" w:rsidRPr="00FF3647" w:rsidRDefault="00B752E4">
            <w:pPr>
              <w:pStyle w:val="FORMDATA"/>
              <w:rPr>
                <w:b/>
                <w:color w:val="auto"/>
              </w:rPr>
            </w:pPr>
            <w:smartTag w:uri="urn:schemas-microsoft-com:office:smarttags" w:element="Street">
              <w:smartTag w:uri="urn:schemas-microsoft-com:office:smarttags" w:element="address">
                <w:r w:rsidRPr="00FF3647">
                  <w:rPr>
                    <w:b/>
                    <w:color w:val="auto"/>
                  </w:rPr>
                  <w:t>Service Address Street</w:t>
                </w:r>
              </w:smartTag>
            </w:smartTag>
            <w:r w:rsidRPr="00FF3647">
              <w:rPr>
                <w:b/>
                <w:color w:val="auto"/>
              </w:rPr>
              <w:t xml:space="preserve"> Type</w:t>
            </w:r>
          </w:p>
        </w:tc>
        <w:tc>
          <w:tcPr>
            <w:tcW w:w="2358" w:type="dxa"/>
            <w:tcBorders>
              <w:bottom w:val="single" w:sz="6" w:space="0" w:color="auto"/>
            </w:tcBorders>
          </w:tcPr>
          <w:p w14:paraId="2F709B1F" w14:textId="77777777" w:rsidR="00B752E4" w:rsidRPr="00FF3647" w:rsidRDefault="00B752E4">
            <w:pPr>
              <w:pStyle w:val="FormData0"/>
              <w:rPr>
                <w:b/>
                <w:color w:val="auto"/>
              </w:rPr>
            </w:pPr>
            <w:r w:rsidRPr="00FF3647">
              <w:rPr>
                <w:b/>
                <w:color w:val="auto"/>
              </w:rPr>
              <w:t>St</w:t>
            </w:r>
          </w:p>
        </w:tc>
      </w:tr>
      <w:tr w:rsidR="00B752E4" w:rsidRPr="00FF3647" w14:paraId="02A0AE71" w14:textId="77777777">
        <w:tc>
          <w:tcPr>
            <w:tcW w:w="2070" w:type="dxa"/>
            <w:tcBorders>
              <w:bottom w:val="single" w:sz="6" w:space="0" w:color="auto"/>
            </w:tcBorders>
          </w:tcPr>
          <w:p w14:paraId="0FDC7018" w14:textId="77777777" w:rsidR="00B752E4" w:rsidRPr="00FF3647" w:rsidRDefault="00B752E4">
            <w:pPr>
              <w:pStyle w:val="FORMDATA"/>
              <w:rPr>
                <w:b/>
                <w:color w:val="auto"/>
                <w:lang w:val="fr-FR"/>
              </w:rPr>
            </w:pPr>
            <w:r w:rsidRPr="00FF3647">
              <w:rPr>
                <w:b/>
                <w:color w:val="auto"/>
                <w:lang w:val="fr-FR"/>
              </w:rPr>
              <w:t>CITY</w:t>
            </w:r>
          </w:p>
        </w:tc>
        <w:tc>
          <w:tcPr>
            <w:tcW w:w="4320" w:type="dxa"/>
            <w:tcBorders>
              <w:bottom w:val="single" w:sz="6" w:space="0" w:color="auto"/>
            </w:tcBorders>
          </w:tcPr>
          <w:p w14:paraId="16C50DCE"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City</w:t>
                </w:r>
              </w:smartTag>
            </w:smartTag>
          </w:p>
        </w:tc>
        <w:tc>
          <w:tcPr>
            <w:tcW w:w="2358" w:type="dxa"/>
            <w:tcBorders>
              <w:bottom w:val="single" w:sz="6" w:space="0" w:color="auto"/>
            </w:tcBorders>
          </w:tcPr>
          <w:p w14:paraId="20AF5D72" w14:textId="77777777" w:rsidR="00B752E4" w:rsidRPr="00FF3647" w:rsidRDefault="00B752E4">
            <w:pPr>
              <w:pStyle w:val="FormData0"/>
              <w:rPr>
                <w:b/>
                <w:color w:val="auto"/>
              </w:rPr>
            </w:pPr>
            <w:smartTag w:uri="urn:schemas-microsoft-com:office:smarttags" w:element="place">
              <w:smartTag w:uri="urn:schemas-microsoft-com:office:smarttags" w:element="City">
                <w:r w:rsidRPr="00FF3647">
                  <w:rPr>
                    <w:b/>
                    <w:color w:val="auto"/>
                  </w:rPr>
                  <w:t>Athens</w:t>
                </w:r>
              </w:smartTag>
            </w:smartTag>
          </w:p>
        </w:tc>
      </w:tr>
      <w:tr w:rsidR="00B752E4" w:rsidRPr="00FF3647" w14:paraId="4F7125B9" w14:textId="77777777">
        <w:tc>
          <w:tcPr>
            <w:tcW w:w="2070" w:type="dxa"/>
            <w:tcBorders>
              <w:bottom w:val="single" w:sz="6" w:space="0" w:color="auto"/>
            </w:tcBorders>
            <w:shd w:val="clear" w:color="auto" w:fill="CC99FF"/>
          </w:tcPr>
          <w:p w14:paraId="6950D83A" w14:textId="77777777" w:rsidR="00B752E4" w:rsidRPr="00FF3647" w:rsidRDefault="00B752E4">
            <w:pPr>
              <w:pStyle w:val="FORMDATA"/>
              <w:rPr>
                <w:b/>
                <w:color w:val="auto"/>
                <w:lang w:val="fr-FR"/>
              </w:rPr>
            </w:pPr>
            <w:r w:rsidRPr="00FF3647">
              <w:rPr>
                <w:b/>
                <w:color w:val="auto"/>
                <w:lang w:val="fr-FR"/>
              </w:rPr>
              <w:t>STATE</w:t>
            </w:r>
          </w:p>
        </w:tc>
        <w:tc>
          <w:tcPr>
            <w:tcW w:w="4320" w:type="dxa"/>
            <w:tcBorders>
              <w:bottom w:val="single" w:sz="6" w:space="0" w:color="auto"/>
            </w:tcBorders>
            <w:shd w:val="clear" w:color="auto" w:fill="CC99FF"/>
          </w:tcPr>
          <w:p w14:paraId="5D84053C"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State</w:t>
                </w:r>
              </w:smartTag>
            </w:smartTag>
          </w:p>
        </w:tc>
        <w:tc>
          <w:tcPr>
            <w:tcW w:w="2358" w:type="dxa"/>
            <w:tcBorders>
              <w:bottom w:val="single" w:sz="6" w:space="0" w:color="auto"/>
            </w:tcBorders>
            <w:shd w:val="clear" w:color="auto" w:fill="CC99FF"/>
          </w:tcPr>
          <w:p w14:paraId="2CC9A950" w14:textId="77777777" w:rsidR="00B752E4" w:rsidRPr="00FF3647" w:rsidRDefault="00B752E4">
            <w:pPr>
              <w:pStyle w:val="FormData0"/>
              <w:rPr>
                <w:b/>
                <w:color w:val="auto"/>
              </w:rPr>
            </w:pPr>
            <w:r w:rsidRPr="00FF3647">
              <w:rPr>
                <w:b/>
                <w:color w:val="auto"/>
              </w:rPr>
              <w:t>GA</w:t>
            </w:r>
          </w:p>
        </w:tc>
      </w:tr>
      <w:tr w:rsidR="00B752E4" w:rsidRPr="00FF3647" w14:paraId="79472210" w14:textId="77777777">
        <w:tc>
          <w:tcPr>
            <w:tcW w:w="2070" w:type="dxa"/>
            <w:tcBorders>
              <w:bottom w:val="single" w:sz="6" w:space="0" w:color="auto"/>
            </w:tcBorders>
          </w:tcPr>
          <w:p w14:paraId="42C104DF" w14:textId="77777777" w:rsidR="00B752E4" w:rsidRPr="00FF3647" w:rsidRDefault="00B752E4">
            <w:pPr>
              <w:pStyle w:val="FORMDATA"/>
              <w:rPr>
                <w:b/>
                <w:color w:val="auto"/>
                <w:lang w:val="fr-FR"/>
              </w:rPr>
            </w:pPr>
            <w:r w:rsidRPr="00FF3647">
              <w:rPr>
                <w:b/>
                <w:color w:val="auto"/>
                <w:lang w:val="fr-FR"/>
              </w:rPr>
              <w:t>ZIP CODE</w:t>
            </w:r>
          </w:p>
        </w:tc>
        <w:tc>
          <w:tcPr>
            <w:tcW w:w="4320" w:type="dxa"/>
            <w:tcBorders>
              <w:bottom w:val="single" w:sz="6" w:space="0" w:color="auto"/>
            </w:tcBorders>
          </w:tcPr>
          <w:p w14:paraId="01E4B09D" w14:textId="77777777" w:rsidR="00B752E4" w:rsidRPr="00FF3647" w:rsidRDefault="00B752E4">
            <w:pPr>
              <w:pStyle w:val="FORMDATA"/>
              <w:rPr>
                <w:b/>
                <w:color w:val="auto"/>
              </w:rPr>
            </w:pPr>
            <w:r w:rsidRPr="00FF3647">
              <w:rPr>
                <w:b/>
                <w:color w:val="auto"/>
              </w:rPr>
              <w:t>End User Zip Code</w:t>
            </w:r>
          </w:p>
        </w:tc>
        <w:tc>
          <w:tcPr>
            <w:tcW w:w="2358" w:type="dxa"/>
            <w:tcBorders>
              <w:bottom w:val="single" w:sz="6" w:space="0" w:color="auto"/>
            </w:tcBorders>
          </w:tcPr>
          <w:p w14:paraId="3D582318" w14:textId="77777777" w:rsidR="00B752E4" w:rsidRPr="00FF3647" w:rsidRDefault="00B752E4">
            <w:pPr>
              <w:pStyle w:val="FormData0"/>
              <w:rPr>
                <w:b/>
                <w:color w:val="auto"/>
              </w:rPr>
            </w:pPr>
            <w:r w:rsidRPr="00FF3647">
              <w:rPr>
                <w:b/>
                <w:color w:val="auto"/>
              </w:rPr>
              <w:t>30606</w:t>
            </w:r>
          </w:p>
        </w:tc>
      </w:tr>
      <w:tr w:rsidR="00B752E4" w:rsidRPr="00FF3647" w14:paraId="5504DC75" w14:textId="77777777">
        <w:trPr>
          <w:cantSplit/>
        </w:trPr>
        <w:tc>
          <w:tcPr>
            <w:tcW w:w="8748" w:type="dxa"/>
            <w:gridSpan w:val="3"/>
            <w:tcBorders>
              <w:bottom w:val="single" w:sz="6" w:space="0" w:color="auto"/>
            </w:tcBorders>
            <w:shd w:val="clear" w:color="auto" w:fill="0000FF"/>
          </w:tcPr>
          <w:p w14:paraId="38F2C88F" w14:textId="77777777" w:rsidR="00B752E4" w:rsidRPr="00FF3647" w:rsidRDefault="00B752E4">
            <w:pPr>
              <w:pStyle w:val="Heading4"/>
              <w:rPr>
                <w:b/>
                <w:i w:val="0"/>
              </w:rPr>
            </w:pPr>
            <w:r w:rsidRPr="00FF3647">
              <w:rPr>
                <w:b/>
                <w:i w:val="0"/>
              </w:rPr>
              <w:t>DL FORM</w:t>
            </w:r>
          </w:p>
        </w:tc>
      </w:tr>
      <w:tr w:rsidR="00B752E4" w:rsidRPr="00FF3647" w14:paraId="727C3CAE" w14:textId="77777777">
        <w:trPr>
          <w:cantSplit/>
        </w:trPr>
        <w:tc>
          <w:tcPr>
            <w:tcW w:w="8748" w:type="dxa"/>
            <w:gridSpan w:val="3"/>
            <w:tcBorders>
              <w:bottom w:val="single" w:sz="6" w:space="0" w:color="auto"/>
            </w:tcBorders>
            <w:shd w:val="clear" w:color="auto" w:fill="99CCFF"/>
          </w:tcPr>
          <w:p w14:paraId="368A4B6C" w14:textId="77777777" w:rsidR="00B752E4" w:rsidRPr="00FF3647" w:rsidRDefault="00B752E4">
            <w:pPr>
              <w:pStyle w:val="FormData0"/>
              <w:rPr>
                <w:b/>
                <w:bCs/>
                <w:color w:val="auto"/>
              </w:rPr>
            </w:pPr>
            <w:r w:rsidRPr="00FF3647">
              <w:rPr>
                <w:b/>
                <w:bCs/>
                <w:color w:val="auto"/>
              </w:rPr>
              <w:t>Listing Control Section</w:t>
            </w:r>
          </w:p>
        </w:tc>
      </w:tr>
      <w:tr w:rsidR="00B752E4" w:rsidRPr="00FF3647" w14:paraId="59B7BEE7" w14:textId="77777777">
        <w:tc>
          <w:tcPr>
            <w:tcW w:w="2070" w:type="dxa"/>
            <w:shd w:val="clear" w:color="auto" w:fill="CC99FF"/>
          </w:tcPr>
          <w:p w14:paraId="2330E63C" w14:textId="77777777" w:rsidR="00B752E4" w:rsidRPr="00FF3647" w:rsidRDefault="00B752E4">
            <w:pPr>
              <w:pStyle w:val="FormData0"/>
              <w:rPr>
                <w:b/>
                <w:color w:val="auto"/>
              </w:rPr>
            </w:pPr>
            <w:r w:rsidRPr="00FF3647">
              <w:rPr>
                <w:b/>
                <w:color w:val="auto"/>
              </w:rPr>
              <w:t>DLNUM</w:t>
            </w:r>
          </w:p>
        </w:tc>
        <w:tc>
          <w:tcPr>
            <w:tcW w:w="4320" w:type="dxa"/>
            <w:shd w:val="clear" w:color="auto" w:fill="CC99FF"/>
          </w:tcPr>
          <w:p w14:paraId="25FD4B90" w14:textId="77777777" w:rsidR="00B752E4" w:rsidRPr="00FF3647" w:rsidRDefault="00B752E4">
            <w:pPr>
              <w:pStyle w:val="FormData0"/>
              <w:rPr>
                <w:b/>
                <w:color w:val="auto"/>
              </w:rPr>
            </w:pPr>
            <w:r w:rsidRPr="00FF3647">
              <w:rPr>
                <w:b/>
                <w:color w:val="auto"/>
              </w:rPr>
              <w:t>Directory Listing Number</w:t>
            </w:r>
          </w:p>
        </w:tc>
        <w:tc>
          <w:tcPr>
            <w:tcW w:w="2358" w:type="dxa"/>
            <w:shd w:val="clear" w:color="auto" w:fill="CC99FF"/>
          </w:tcPr>
          <w:p w14:paraId="01489CE5" w14:textId="77777777" w:rsidR="00B752E4" w:rsidRPr="00FF3647" w:rsidRDefault="00B752E4">
            <w:pPr>
              <w:pStyle w:val="FormData0"/>
              <w:rPr>
                <w:b/>
                <w:bCs/>
                <w:color w:val="auto"/>
              </w:rPr>
            </w:pPr>
            <w:r w:rsidRPr="00FF3647">
              <w:rPr>
                <w:b/>
                <w:bCs/>
                <w:color w:val="auto"/>
              </w:rPr>
              <w:t>0001</w:t>
            </w:r>
          </w:p>
        </w:tc>
      </w:tr>
      <w:tr w:rsidR="00B752E4" w:rsidRPr="00FF3647" w14:paraId="0DB578B0" w14:textId="77777777">
        <w:tc>
          <w:tcPr>
            <w:tcW w:w="2070" w:type="dxa"/>
            <w:shd w:val="clear" w:color="auto" w:fill="CC99FF"/>
          </w:tcPr>
          <w:p w14:paraId="79238938" w14:textId="77777777" w:rsidR="00B752E4" w:rsidRPr="00FF3647" w:rsidRDefault="00B752E4">
            <w:pPr>
              <w:pStyle w:val="FormData0"/>
              <w:rPr>
                <w:b/>
                <w:color w:val="auto"/>
              </w:rPr>
            </w:pPr>
            <w:r w:rsidRPr="00FF3647">
              <w:rPr>
                <w:b/>
                <w:color w:val="auto"/>
              </w:rPr>
              <w:t>LACT *</w:t>
            </w:r>
          </w:p>
        </w:tc>
        <w:tc>
          <w:tcPr>
            <w:tcW w:w="4320" w:type="dxa"/>
            <w:shd w:val="clear" w:color="auto" w:fill="CC99FF"/>
          </w:tcPr>
          <w:p w14:paraId="635424D3" w14:textId="77777777" w:rsidR="00B752E4" w:rsidRPr="00FF3647" w:rsidRDefault="00B752E4">
            <w:pPr>
              <w:pStyle w:val="FormData0"/>
              <w:rPr>
                <w:b/>
                <w:color w:val="auto"/>
              </w:rPr>
            </w:pPr>
            <w:r w:rsidRPr="00FF3647">
              <w:rPr>
                <w:b/>
                <w:color w:val="auto"/>
              </w:rPr>
              <w:t>Listing Activity Indicator</w:t>
            </w:r>
          </w:p>
        </w:tc>
        <w:tc>
          <w:tcPr>
            <w:tcW w:w="2358" w:type="dxa"/>
            <w:shd w:val="clear" w:color="auto" w:fill="CC99FF"/>
          </w:tcPr>
          <w:p w14:paraId="2E1599AE" w14:textId="77777777" w:rsidR="00B752E4" w:rsidRPr="00FF3647" w:rsidRDefault="00B752E4">
            <w:pPr>
              <w:pStyle w:val="FormData0"/>
              <w:rPr>
                <w:b/>
                <w:color w:val="auto"/>
              </w:rPr>
            </w:pPr>
            <w:r w:rsidRPr="00FF3647">
              <w:rPr>
                <w:b/>
                <w:color w:val="auto"/>
              </w:rPr>
              <w:t>O</w:t>
            </w:r>
          </w:p>
        </w:tc>
      </w:tr>
      <w:tr w:rsidR="00B752E4" w:rsidRPr="00FF3647" w14:paraId="1C6D8D30" w14:textId="77777777">
        <w:tc>
          <w:tcPr>
            <w:tcW w:w="2070" w:type="dxa"/>
            <w:tcBorders>
              <w:bottom w:val="single" w:sz="6" w:space="0" w:color="auto"/>
            </w:tcBorders>
          </w:tcPr>
          <w:p w14:paraId="05E3AE90" w14:textId="77777777" w:rsidR="00B752E4" w:rsidRPr="00FF3647" w:rsidRDefault="00B752E4">
            <w:pPr>
              <w:pStyle w:val="FormData0"/>
              <w:rPr>
                <w:b/>
                <w:color w:val="auto"/>
              </w:rPr>
            </w:pPr>
            <w:r w:rsidRPr="00FF3647">
              <w:rPr>
                <w:b/>
                <w:color w:val="auto"/>
              </w:rPr>
              <w:t>RTY</w:t>
            </w:r>
          </w:p>
        </w:tc>
        <w:tc>
          <w:tcPr>
            <w:tcW w:w="4320" w:type="dxa"/>
            <w:tcBorders>
              <w:bottom w:val="single" w:sz="6" w:space="0" w:color="auto"/>
            </w:tcBorders>
          </w:tcPr>
          <w:p w14:paraId="0AAC8DC0" w14:textId="77777777" w:rsidR="00B752E4" w:rsidRPr="00FF3647" w:rsidRDefault="00B752E4">
            <w:pPr>
              <w:pStyle w:val="FormData0"/>
              <w:rPr>
                <w:b/>
                <w:color w:val="auto"/>
              </w:rPr>
            </w:pPr>
            <w:r w:rsidRPr="00FF3647">
              <w:rPr>
                <w:b/>
                <w:color w:val="auto"/>
              </w:rPr>
              <w:t>Record Type</w:t>
            </w:r>
          </w:p>
        </w:tc>
        <w:tc>
          <w:tcPr>
            <w:tcW w:w="2358" w:type="dxa"/>
            <w:tcBorders>
              <w:bottom w:val="single" w:sz="6" w:space="0" w:color="auto"/>
            </w:tcBorders>
          </w:tcPr>
          <w:p w14:paraId="18C6C483" w14:textId="77777777" w:rsidR="00B752E4" w:rsidRPr="00FF3647" w:rsidRDefault="00B752E4">
            <w:pPr>
              <w:pStyle w:val="FormData0"/>
              <w:rPr>
                <w:b/>
                <w:color w:val="auto"/>
              </w:rPr>
            </w:pPr>
            <w:r w:rsidRPr="00FF3647">
              <w:rPr>
                <w:b/>
                <w:color w:val="auto"/>
              </w:rPr>
              <w:t>LML</w:t>
            </w:r>
          </w:p>
        </w:tc>
      </w:tr>
      <w:tr w:rsidR="00B752E4" w:rsidRPr="00FF3647" w14:paraId="171551E0" w14:textId="77777777">
        <w:tc>
          <w:tcPr>
            <w:tcW w:w="2070" w:type="dxa"/>
          </w:tcPr>
          <w:p w14:paraId="31CE3BBC" w14:textId="77777777" w:rsidR="00B752E4" w:rsidRPr="00FF3647" w:rsidRDefault="00B752E4">
            <w:pPr>
              <w:pStyle w:val="FormData0"/>
              <w:rPr>
                <w:b/>
                <w:color w:val="auto"/>
              </w:rPr>
            </w:pPr>
            <w:r w:rsidRPr="00FF3647">
              <w:rPr>
                <w:b/>
                <w:color w:val="auto"/>
              </w:rPr>
              <w:t>STYC</w:t>
            </w:r>
          </w:p>
        </w:tc>
        <w:tc>
          <w:tcPr>
            <w:tcW w:w="4320" w:type="dxa"/>
          </w:tcPr>
          <w:p w14:paraId="4FD67835" w14:textId="77777777" w:rsidR="00B752E4" w:rsidRPr="00FF3647" w:rsidRDefault="00B752E4">
            <w:pPr>
              <w:pStyle w:val="FormData0"/>
              <w:rPr>
                <w:b/>
                <w:color w:val="auto"/>
              </w:rPr>
            </w:pPr>
            <w:r w:rsidRPr="00FF3647">
              <w:rPr>
                <w:b/>
                <w:color w:val="auto"/>
              </w:rPr>
              <w:t>Style code</w:t>
            </w:r>
          </w:p>
        </w:tc>
        <w:tc>
          <w:tcPr>
            <w:tcW w:w="2358" w:type="dxa"/>
          </w:tcPr>
          <w:p w14:paraId="71CE6C15" w14:textId="77777777" w:rsidR="00B752E4" w:rsidRPr="00FF3647" w:rsidRDefault="00B752E4">
            <w:pPr>
              <w:pStyle w:val="FormData0"/>
              <w:rPr>
                <w:b/>
                <w:color w:val="auto"/>
              </w:rPr>
            </w:pPr>
            <w:r w:rsidRPr="00FF3647">
              <w:rPr>
                <w:b/>
                <w:color w:val="auto"/>
              </w:rPr>
              <w:t>SL</w:t>
            </w:r>
          </w:p>
        </w:tc>
      </w:tr>
      <w:tr w:rsidR="00B752E4" w:rsidRPr="00FF3647" w14:paraId="25334325" w14:textId="77777777">
        <w:trPr>
          <w:cantSplit/>
        </w:trPr>
        <w:tc>
          <w:tcPr>
            <w:tcW w:w="8748" w:type="dxa"/>
            <w:gridSpan w:val="3"/>
            <w:tcBorders>
              <w:bottom w:val="single" w:sz="6" w:space="0" w:color="auto"/>
            </w:tcBorders>
            <w:shd w:val="clear" w:color="auto" w:fill="99CCFF"/>
          </w:tcPr>
          <w:p w14:paraId="27F2B5C0" w14:textId="77777777" w:rsidR="00B752E4" w:rsidRPr="00FF3647" w:rsidRDefault="00B752E4">
            <w:pPr>
              <w:pStyle w:val="FormData0"/>
              <w:rPr>
                <w:b/>
                <w:bCs/>
                <w:color w:val="auto"/>
              </w:rPr>
            </w:pPr>
            <w:r w:rsidRPr="00FF3647">
              <w:rPr>
                <w:b/>
                <w:bCs/>
                <w:color w:val="auto"/>
              </w:rPr>
              <w:t>Listing Instruction Section</w:t>
            </w:r>
          </w:p>
        </w:tc>
      </w:tr>
      <w:tr w:rsidR="00B752E4" w:rsidRPr="00FF3647" w14:paraId="04984AF7" w14:textId="77777777">
        <w:tc>
          <w:tcPr>
            <w:tcW w:w="2070" w:type="dxa"/>
            <w:tcBorders>
              <w:bottom w:val="single" w:sz="6" w:space="0" w:color="auto"/>
            </w:tcBorders>
          </w:tcPr>
          <w:p w14:paraId="3AA3A55A" w14:textId="77777777" w:rsidR="00B752E4" w:rsidRPr="00FF3647" w:rsidRDefault="00B752E4">
            <w:pPr>
              <w:pStyle w:val="FormData0"/>
              <w:rPr>
                <w:b/>
                <w:color w:val="auto"/>
              </w:rPr>
            </w:pPr>
            <w:r w:rsidRPr="00FF3647">
              <w:rPr>
                <w:b/>
                <w:color w:val="auto"/>
              </w:rPr>
              <w:t>LNLN</w:t>
            </w:r>
          </w:p>
        </w:tc>
        <w:tc>
          <w:tcPr>
            <w:tcW w:w="4320" w:type="dxa"/>
            <w:tcBorders>
              <w:bottom w:val="single" w:sz="6" w:space="0" w:color="auto"/>
            </w:tcBorders>
          </w:tcPr>
          <w:p w14:paraId="330B4F67" w14:textId="77777777" w:rsidR="00B752E4" w:rsidRPr="00FF3647" w:rsidRDefault="00B752E4">
            <w:pPr>
              <w:pStyle w:val="FormData0"/>
              <w:rPr>
                <w:b/>
                <w:color w:val="auto"/>
              </w:rPr>
            </w:pPr>
            <w:r w:rsidRPr="00FF3647">
              <w:rPr>
                <w:b/>
                <w:color w:val="auto"/>
              </w:rPr>
              <w:t>Listed Name Last Name</w:t>
            </w:r>
          </w:p>
        </w:tc>
        <w:tc>
          <w:tcPr>
            <w:tcW w:w="2358" w:type="dxa"/>
            <w:tcBorders>
              <w:bottom w:val="single" w:sz="6" w:space="0" w:color="auto"/>
            </w:tcBorders>
          </w:tcPr>
          <w:p w14:paraId="53F1F6DC" w14:textId="77777777" w:rsidR="00B752E4" w:rsidRPr="00FF3647" w:rsidRDefault="00B752E4">
            <w:pPr>
              <w:pStyle w:val="FormData0"/>
              <w:rPr>
                <w:b/>
                <w:color w:val="auto"/>
              </w:rPr>
            </w:pPr>
            <w:r w:rsidRPr="00FF3647">
              <w:rPr>
                <w:b/>
                <w:color w:val="auto"/>
              </w:rPr>
              <w:t>Palm</w:t>
            </w:r>
          </w:p>
        </w:tc>
      </w:tr>
      <w:tr w:rsidR="00B752E4" w:rsidRPr="00FF3647" w14:paraId="1BEA2A4B" w14:textId="77777777">
        <w:trPr>
          <w:cantSplit/>
        </w:trPr>
        <w:tc>
          <w:tcPr>
            <w:tcW w:w="8748" w:type="dxa"/>
            <w:gridSpan w:val="3"/>
            <w:tcBorders>
              <w:bottom w:val="single" w:sz="6" w:space="0" w:color="auto"/>
            </w:tcBorders>
            <w:shd w:val="clear" w:color="auto" w:fill="99CCFF"/>
          </w:tcPr>
          <w:p w14:paraId="61808E91" w14:textId="77777777" w:rsidR="00B752E4" w:rsidRPr="00FF3647" w:rsidRDefault="00B752E4">
            <w:pPr>
              <w:pStyle w:val="FormData0"/>
              <w:rPr>
                <w:b/>
                <w:bCs/>
                <w:color w:val="auto"/>
              </w:rPr>
            </w:pPr>
            <w:r w:rsidRPr="00FF3647">
              <w:rPr>
                <w:b/>
                <w:bCs/>
                <w:color w:val="auto"/>
              </w:rPr>
              <w:t>Listing Control Section</w:t>
            </w:r>
          </w:p>
        </w:tc>
      </w:tr>
      <w:tr w:rsidR="00B752E4" w:rsidRPr="00FF3647" w14:paraId="0039A5DD" w14:textId="77777777">
        <w:tc>
          <w:tcPr>
            <w:tcW w:w="2070" w:type="dxa"/>
            <w:tcBorders>
              <w:bottom w:val="single" w:sz="6" w:space="0" w:color="auto"/>
            </w:tcBorders>
            <w:shd w:val="clear" w:color="auto" w:fill="CC99FF"/>
          </w:tcPr>
          <w:p w14:paraId="01653C04" w14:textId="77777777" w:rsidR="00B752E4" w:rsidRPr="00FF3647" w:rsidRDefault="00B752E4">
            <w:pPr>
              <w:pStyle w:val="FormData0"/>
              <w:rPr>
                <w:b/>
                <w:color w:val="auto"/>
              </w:rPr>
            </w:pPr>
            <w:r w:rsidRPr="00FF3647">
              <w:rPr>
                <w:b/>
                <w:color w:val="auto"/>
              </w:rPr>
              <w:t>DLNUM</w:t>
            </w:r>
          </w:p>
        </w:tc>
        <w:tc>
          <w:tcPr>
            <w:tcW w:w="4320" w:type="dxa"/>
            <w:tcBorders>
              <w:bottom w:val="single" w:sz="6" w:space="0" w:color="auto"/>
            </w:tcBorders>
            <w:shd w:val="clear" w:color="auto" w:fill="CC99FF"/>
          </w:tcPr>
          <w:p w14:paraId="23BC24D8" w14:textId="77777777" w:rsidR="00B752E4" w:rsidRPr="00FF3647" w:rsidRDefault="00B752E4">
            <w:pPr>
              <w:pStyle w:val="FormData0"/>
              <w:rPr>
                <w:b/>
                <w:color w:val="auto"/>
              </w:rPr>
            </w:pPr>
            <w:r w:rsidRPr="00FF3647">
              <w:rPr>
                <w:b/>
                <w:color w:val="auto"/>
              </w:rPr>
              <w:t>Directory Listing Number</w:t>
            </w:r>
          </w:p>
        </w:tc>
        <w:tc>
          <w:tcPr>
            <w:tcW w:w="2358" w:type="dxa"/>
            <w:tcBorders>
              <w:bottom w:val="single" w:sz="6" w:space="0" w:color="auto"/>
            </w:tcBorders>
            <w:shd w:val="clear" w:color="auto" w:fill="CC99FF"/>
          </w:tcPr>
          <w:p w14:paraId="03DE3F93" w14:textId="77777777" w:rsidR="00B752E4" w:rsidRPr="00FF3647" w:rsidRDefault="00B752E4">
            <w:pPr>
              <w:pStyle w:val="FormData0"/>
              <w:rPr>
                <w:b/>
                <w:color w:val="auto"/>
              </w:rPr>
            </w:pPr>
            <w:r w:rsidRPr="00FF3647">
              <w:rPr>
                <w:b/>
                <w:color w:val="auto"/>
              </w:rPr>
              <w:t>0002</w:t>
            </w:r>
          </w:p>
        </w:tc>
      </w:tr>
      <w:tr w:rsidR="00B752E4" w:rsidRPr="00FF3647" w14:paraId="0693CA6D" w14:textId="77777777">
        <w:tc>
          <w:tcPr>
            <w:tcW w:w="2070" w:type="dxa"/>
          </w:tcPr>
          <w:p w14:paraId="3E9CB4A3" w14:textId="77777777" w:rsidR="00B752E4" w:rsidRPr="00FF3647" w:rsidRDefault="00B752E4">
            <w:pPr>
              <w:pStyle w:val="FormData0"/>
              <w:rPr>
                <w:b/>
                <w:color w:val="auto"/>
              </w:rPr>
            </w:pPr>
            <w:r w:rsidRPr="00FF3647">
              <w:rPr>
                <w:b/>
                <w:color w:val="auto"/>
              </w:rPr>
              <w:t>LACT *</w:t>
            </w:r>
          </w:p>
        </w:tc>
        <w:tc>
          <w:tcPr>
            <w:tcW w:w="4320" w:type="dxa"/>
          </w:tcPr>
          <w:p w14:paraId="1CCAACE5" w14:textId="77777777" w:rsidR="00B752E4" w:rsidRPr="00FF3647" w:rsidRDefault="00B752E4">
            <w:pPr>
              <w:pStyle w:val="FormData0"/>
              <w:rPr>
                <w:b/>
                <w:color w:val="auto"/>
              </w:rPr>
            </w:pPr>
            <w:r w:rsidRPr="00FF3647">
              <w:rPr>
                <w:b/>
                <w:color w:val="auto"/>
              </w:rPr>
              <w:t>Listing Activity Indicator</w:t>
            </w:r>
          </w:p>
        </w:tc>
        <w:tc>
          <w:tcPr>
            <w:tcW w:w="2358" w:type="dxa"/>
          </w:tcPr>
          <w:p w14:paraId="265784F1" w14:textId="77777777" w:rsidR="00B752E4" w:rsidRPr="00FF3647" w:rsidRDefault="00B752E4">
            <w:pPr>
              <w:pStyle w:val="FormData0"/>
              <w:rPr>
                <w:b/>
                <w:color w:val="auto"/>
              </w:rPr>
            </w:pPr>
            <w:r w:rsidRPr="00FF3647">
              <w:rPr>
                <w:b/>
                <w:color w:val="auto"/>
              </w:rPr>
              <w:t>I</w:t>
            </w:r>
          </w:p>
        </w:tc>
      </w:tr>
      <w:tr w:rsidR="00B752E4" w:rsidRPr="00FF3647" w14:paraId="1CDD6CDA" w14:textId="77777777">
        <w:tc>
          <w:tcPr>
            <w:tcW w:w="2070" w:type="dxa"/>
          </w:tcPr>
          <w:p w14:paraId="6EC965E7" w14:textId="77777777" w:rsidR="00B752E4" w:rsidRPr="00FF3647" w:rsidRDefault="00B752E4">
            <w:pPr>
              <w:pStyle w:val="FormData0"/>
              <w:rPr>
                <w:b/>
                <w:color w:val="auto"/>
              </w:rPr>
            </w:pPr>
            <w:r w:rsidRPr="00FF3647">
              <w:rPr>
                <w:b/>
                <w:color w:val="auto"/>
              </w:rPr>
              <w:t>RTY</w:t>
            </w:r>
          </w:p>
        </w:tc>
        <w:tc>
          <w:tcPr>
            <w:tcW w:w="4320" w:type="dxa"/>
          </w:tcPr>
          <w:p w14:paraId="3F57327F" w14:textId="77777777" w:rsidR="00B752E4" w:rsidRPr="00FF3647" w:rsidRDefault="00B752E4">
            <w:pPr>
              <w:pStyle w:val="FormData0"/>
              <w:rPr>
                <w:b/>
                <w:color w:val="auto"/>
              </w:rPr>
            </w:pPr>
            <w:r w:rsidRPr="00FF3647">
              <w:rPr>
                <w:b/>
                <w:color w:val="auto"/>
              </w:rPr>
              <w:t>Record Type</w:t>
            </w:r>
          </w:p>
        </w:tc>
        <w:tc>
          <w:tcPr>
            <w:tcW w:w="2358" w:type="dxa"/>
          </w:tcPr>
          <w:p w14:paraId="0F391B6A" w14:textId="77777777" w:rsidR="00B752E4" w:rsidRPr="00FF3647" w:rsidRDefault="00B752E4">
            <w:pPr>
              <w:pStyle w:val="FormData0"/>
              <w:rPr>
                <w:b/>
                <w:color w:val="auto"/>
              </w:rPr>
            </w:pPr>
            <w:r w:rsidRPr="00FF3647">
              <w:rPr>
                <w:b/>
                <w:color w:val="auto"/>
              </w:rPr>
              <w:t>LML</w:t>
            </w:r>
          </w:p>
        </w:tc>
      </w:tr>
      <w:tr w:rsidR="00B752E4" w:rsidRPr="00FF3647" w14:paraId="3A3339FE" w14:textId="77777777">
        <w:tc>
          <w:tcPr>
            <w:tcW w:w="2070" w:type="dxa"/>
          </w:tcPr>
          <w:p w14:paraId="75A5BBA3" w14:textId="77777777" w:rsidR="00B752E4" w:rsidRPr="00FF3647" w:rsidRDefault="00B752E4">
            <w:pPr>
              <w:pStyle w:val="FormData0"/>
              <w:rPr>
                <w:b/>
                <w:color w:val="auto"/>
              </w:rPr>
            </w:pPr>
            <w:r w:rsidRPr="00FF3647">
              <w:rPr>
                <w:b/>
                <w:color w:val="auto"/>
              </w:rPr>
              <w:t>LTY</w:t>
            </w:r>
          </w:p>
        </w:tc>
        <w:tc>
          <w:tcPr>
            <w:tcW w:w="4320" w:type="dxa"/>
          </w:tcPr>
          <w:p w14:paraId="721C5140" w14:textId="77777777" w:rsidR="00B752E4" w:rsidRPr="00FF3647" w:rsidRDefault="00B752E4">
            <w:pPr>
              <w:pStyle w:val="FormData0"/>
              <w:rPr>
                <w:b/>
                <w:color w:val="auto"/>
              </w:rPr>
            </w:pPr>
            <w:r w:rsidRPr="00FF3647">
              <w:rPr>
                <w:b/>
                <w:color w:val="auto"/>
              </w:rPr>
              <w:t>Listing Type</w:t>
            </w:r>
          </w:p>
        </w:tc>
        <w:tc>
          <w:tcPr>
            <w:tcW w:w="2358" w:type="dxa"/>
          </w:tcPr>
          <w:p w14:paraId="4365F9F6" w14:textId="77777777" w:rsidR="00B752E4" w:rsidRPr="00FF3647" w:rsidRDefault="00B752E4">
            <w:pPr>
              <w:pStyle w:val="FormData0"/>
              <w:rPr>
                <w:b/>
                <w:color w:val="auto"/>
              </w:rPr>
            </w:pPr>
            <w:r w:rsidRPr="00FF3647">
              <w:rPr>
                <w:b/>
                <w:color w:val="auto"/>
              </w:rPr>
              <w:t>1</w:t>
            </w:r>
          </w:p>
        </w:tc>
      </w:tr>
      <w:tr w:rsidR="00B752E4" w:rsidRPr="00FF3647" w14:paraId="179F84DE" w14:textId="77777777">
        <w:tc>
          <w:tcPr>
            <w:tcW w:w="2070" w:type="dxa"/>
          </w:tcPr>
          <w:p w14:paraId="5A44A721" w14:textId="77777777" w:rsidR="00B752E4" w:rsidRPr="00FF3647" w:rsidRDefault="00B752E4">
            <w:pPr>
              <w:pStyle w:val="FormData0"/>
              <w:rPr>
                <w:b/>
                <w:color w:val="auto"/>
              </w:rPr>
            </w:pPr>
            <w:r w:rsidRPr="00FF3647">
              <w:rPr>
                <w:b/>
                <w:color w:val="auto"/>
              </w:rPr>
              <w:t>STYC</w:t>
            </w:r>
          </w:p>
        </w:tc>
        <w:tc>
          <w:tcPr>
            <w:tcW w:w="4320" w:type="dxa"/>
          </w:tcPr>
          <w:p w14:paraId="16CC7F5F" w14:textId="77777777" w:rsidR="00B752E4" w:rsidRPr="00FF3647" w:rsidRDefault="00B752E4">
            <w:pPr>
              <w:pStyle w:val="FormData0"/>
              <w:rPr>
                <w:b/>
                <w:color w:val="auto"/>
              </w:rPr>
            </w:pPr>
            <w:r w:rsidRPr="00FF3647">
              <w:rPr>
                <w:b/>
                <w:color w:val="auto"/>
              </w:rPr>
              <w:t>Style code</w:t>
            </w:r>
          </w:p>
        </w:tc>
        <w:tc>
          <w:tcPr>
            <w:tcW w:w="2358" w:type="dxa"/>
          </w:tcPr>
          <w:p w14:paraId="3E3F25F2" w14:textId="77777777" w:rsidR="00B752E4" w:rsidRPr="00FF3647" w:rsidRDefault="00B752E4">
            <w:pPr>
              <w:pStyle w:val="FormData0"/>
              <w:rPr>
                <w:b/>
                <w:color w:val="auto"/>
              </w:rPr>
            </w:pPr>
            <w:r w:rsidRPr="00FF3647">
              <w:rPr>
                <w:b/>
                <w:color w:val="auto"/>
              </w:rPr>
              <w:t>SL</w:t>
            </w:r>
          </w:p>
        </w:tc>
      </w:tr>
      <w:tr w:rsidR="00B752E4" w:rsidRPr="00FF3647" w14:paraId="01B87490" w14:textId="77777777">
        <w:tc>
          <w:tcPr>
            <w:tcW w:w="2070" w:type="dxa"/>
          </w:tcPr>
          <w:p w14:paraId="5DB8E4DB" w14:textId="77777777" w:rsidR="00B752E4" w:rsidRPr="00FF3647" w:rsidRDefault="00B752E4">
            <w:pPr>
              <w:pStyle w:val="FormData0"/>
              <w:rPr>
                <w:b/>
                <w:color w:val="auto"/>
              </w:rPr>
            </w:pPr>
            <w:r w:rsidRPr="00FF3647">
              <w:rPr>
                <w:b/>
                <w:color w:val="auto"/>
              </w:rPr>
              <w:t>TOA</w:t>
            </w:r>
          </w:p>
        </w:tc>
        <w:tc>
          <w:tcPr>
            <w:tcW w:w="4320" w:type="dxa"/>
          </w:tcPr>
          <w:p w14:paraId="193085D8" w14:textId="77777777" w:rsidR="00B752E4" w:rsidRPr="00FF3647" w:rsidRDefault="00B752E4">
            <w:pPr>
              <w:pStyle w:val="FormData0"/>
              <w:rPr>
                <w:b/>
                <w:color w:val="auto"/>
              </w:rPr>
            </w:pPr>
            <w:r w:rsidRPr="00FF3647">
              <w:rPr>
                <w:b/>
                <w:color w:val="auto"/>
              </w:rPr>
              <w:t>Type of Account</w:t>
            </w:r>
          </w:p>
        </w:tc>
        <w:tc>
          <w:tcPr>
            <w:tcW w:w="2358" w:type="dxa"/>
          </w:tcPr>
          <w:p w14:paraId="758B729A" w14:textId="77777777" w:rsidR="00B752E4" w:rsidRPr="00FF3647" w:rsidRDefault="00B752E4">
            <w:pPr>
              <w:pStyle w:val="FormData0"/>
              <w:rPr>
                <w:b/>
                <w:color w:val="auto"/>
              </w:rPr>
            </w:pPr>
            <w:r w:rsidRPr="00FF3647">
              <w:rPr>
                <w:b/>
                <w:color w:val="auto"/>
              </w:rPr>
              <w:t>R</w:t>
            </w:r>
          </w:p>
        </w:tc>
      </w:tr>
      <w:tr w:rsidR="00B752E4" w:rsidRPr="00FF3647" w14:paraId="60C7AEFD" w14:textId="77777777">
        <w:tc>
          <w:tcPr>
            <w:tcW w:w="2070" w:type="dxa"/>
            <w:tcBorders>
              <w:bottom w:val="single" w:sz="6" w:space="0" w:color="auto"/>
            </w:tcBorders>
            <w:shd w:val="clear" w:color="auto" w:fill="CC99FF"/>
          </w:tcPr>
          <w:p w14:paraId="1C5C5A1C" w14:textId="77777777" w:rsidR="00B752E4" w:rsidRPr="00FF3647" w:rsidRDefault="00B752E4">
            <w:pPr>
              <w:pStyle w:val="FormData0"/>
              <w:rPr>
                <w:b/>
                <w:color w:val="auto"/>
              </w:rPr>
            </w:pPr>
            <w:r w:rsidRPr="00FF3647">
              <w:rPr>
                <w:b/>
                <w:color w:val="auto"/>
              </w:rPr>
              <w:t>DOI</w:t>
            </w:r>
          </w:p>
        </w:tc>
        <w:tc>
          <w:tcPr>
            <w:tcW w:w="4320" w:type="dxa"/>
            <w:tcBorders>
              <w:bottom w:val="single" w:sz="6" w:space="0" w:color="auto"/>
            </w:tcBorders>
            <w:shd w:val="clear" w:color="auto" w:fill="CC99FF"/>
          </w:tcPr>
          <w:p w14:paraId="1DF99495" w14:textId="77777777" w:rsidR="00B752E4" w:rsidRPr="00FF3647" w:rsidRDefault="00B752E4">
            <w:pPr>
              <w:pStyle w:val="FormData0"/>
              <w:rPr>
                <w:b/>
                <w:color w:val="auto"/>
              </w:rPr>
            </w:pPr>
            <w:r w:rsidRPr="00FF3647">
              <w:rPr>
                <w:b/>
                <w:color w:val="auto"/>
              </w:rPr>
              <w:t>Degree of Indent</w:t>
            </w:r>
          </w:p>
        </w:tc>
        <w:tc>
          <w:tcPr>
            <w:tcW w:w="2358" w:type="dxa"/>
            <w:tcBorders>
              <w:bottom w:val="single" w:sz="6" w:space="0" w:color="auto"/>
            </w:tcBorders>
            <w:shd w:val="clear" w:color="auto" w:fill="CC99FF"/>
          </w:tcPr>
          <w:p w14:paraId="0AC5C949" w14:textId="77777777" w:rsidR="00B752E4" w:rsidRPr="00FF3647" w:rsidRDefault="00B752E4">
            <w:pPr>
              <w:pStyle w:val="FormData0"/>
              <w:rPr>
                <w:b/>
                <w:color w:val="auto"/>
              </w:rPr>
            </w:pPr>
            <w:r w:rsidRPr="00FF3647">
              <w:rPr>
                <w:b/>
                <w:color w:val="auto"/>
              </w:rPr>
              <w:t>0</w:t>
            </w:r>
          </w:p>
        </w:tc>
      </w:tr>
      <w:tr w:rsidR="00B752E4" w:rsidRPr="00FF3647" w14:paraId="419E9758" w14:textId="77777777">
        <w:trPr>
          <w:cantSplit/>
        </w:trPr>
        <w:tc>
          <w:tcPr>
            <w:tcW w:w="8748" w:type="dxa"/>
            <w:gridSpan w:val="3"/>
            <w:tcBorders>
              <w:bottom w:val="single" w:sz="6" w:space="0" w:color="auto"/>
            </w:tcBorders>
            <w:shd w:val="clear" w:color="auto" w:fill="99CCFF"/>
          </w:tcPr>
          <w:p w14:paraId="679105F6" w14:textId="77777777" w:rsidR="00B752E4" w:rsidRPr="00FF3647" w:rsidRDefault="00B752E4">
            <w:pPr>
              <w:pStyle w:val="FormData0"/>
              <w:rPr>
                <w:b/>
                <w:bCs/>
                <w:color w:val="auto"/>
              </w:rPr>
            </w:pPr>
            <w:r w:rsidRPr="00FF3647">
              <w:rPr>
                <w:b/>
                <w:bCs/>
                <w:color w:val="auto"/>
              </w:rPr>
              <w:t>Listing Instruction Section</w:t>
            </w:r>
          </w:p>
        </w:tc>
      </w:tr>
      <w:tr w:rsidR="00B752E4" w:rsidRPr="00FF3647" w14:paraId="4F9BA560" w14:textId="77777777">
        <w:tc>
          <w:tcPr>
            <w:tcW w:w="2070" w:type="dxa"/>
            <w:tcBorders>
              <w:bottom w:val="single" w:sz="6" w:space="0" w:color="auto"/>
            </w:tcBorders>
            <w:shd w:val="clear" w:color="auto" w:fill="CC99FF"/>
          </w:tcPr>
          <w:p w14:paraId="7C20D0CC" w14:textId="77777777" w:rsidR="00B752E4" w:rsidRPr="00FF3647" w:rsidRDefault="00B752E4">
            <w:pPr>
              <w:pStyle w:val="FormData0"/>
              <w:rPr>
                <w:b/>
                <w:color w:val="auto"/>
              </w:rPr>
            </w:pPr>
            <w:r w:rsidRPr="00FF3647">
              <w:rPr>
                <w:b/>
                <w:color w:val="auto"/>
              </w:rPr>
              <w:t>LTN</w:t>
            </w:r>
          </w:p>
        </w:tc>
        <w:tc>
          <w:tcPr>
            <w:tcW w:w="4320" w:type="dxa"/>
            <w:tcBorders>
              <w:bottom w:val="single" w:sz="6" w:space="0" w:color="auto"/>
            </w:tcBorders>
            <w:shd w:val="clear" w:color="auto" w:fill="CC99FF"/>
          </w:tcPr>
          <w:p w14:paraId="11F72D67" w14:textId="77777777" w:rsidR="00B752E4" w:rsidRPr="00FF3647" w:rsidRDefault="00B752E4">
            <w:pPr>
              <w:pStyle w:val="FormData0"/>
              <w:rPr>
                <w:b/>
                <w:color w:val="auto"/>
              </w:rPr>
            </w:pPr>
            <w:r w:rsidRPr="00FF3647">
              <w:rPr>
                <w:b/>
                <w:color w:val="auto"/>
              </w:rPr>
              <w:t>Listed Telephone Number</w:t>
            </w:r>
          </w:p>
        </w:tc>
        <w:tc>
          <w:tcPr>
            <w:tcW w:w="2358" w:type="dxa"/>
            <w:tcBorders>
              <w:bottom w:val="single" w:sz="6" w:space="0" w:color="auto"/>
            </w:tcBorders>
            <w:shd w:val="clear" w:color="auto" w:fill="CC99FF"/>
          </w:tcPr>
          <w:p w14:paraId="529595AB" w14:textId="77777777" w:rsidR="00B752E4" w:rsidRPr="00FF3647" w:rsidRDefault="00B752E4">
            <w:pPr>
              <w:pStyle w:val="FormData0"/>
              <w:rPr>
                <w:b/>
                <w:color w:val="auto"/>
              </w:rPr>
            </w:pPr>
            <w:r w:rsidRPr="00FF3647">
              <w:rPr>
                <w:b/>
                <w:color w:val="auto"/>
              </w:rPr>
              <w:t>7062089519</w:t>
            </w:r>
          </w:p>
        </w:tc>
      </w:tr>
      <w:tr w:rsidR="00B752E4" w:rsidRPr="00FF3647" w14:paraId="3CCBBBD3" w14:textId="77777777">
        <w:tc>
          <w:tcPr>
            <w:tcW w:w="2070" w:type="dxa"/>
          </w:tcPr>
          <w:p w14:paraId="21242F11" w14:textId="77777777" w:rsidR="00B752E4" w:rsidRPr="00FF3647" w:rsidRDefault="00B752E4">
            <w:pPr>
              <w:pStyle w:val="FormData0"/>
              <w:rPr>
                <w:b/>
                <w:color w:val="auto"/>
              </w:rPr>
            </w:pPr>
            <w:r w:rsidRPr="00FF3647">
              <w:rPr>
                <w:b/>
                <w:color w:val="auto"/>
              </w:rPr>
              <w:t>LNLN</w:t>
            </w:r>
          </w:p>
        </w:tc>
        <w:tc>
          <w:tcPr>
            <w:tcW w:w="4320" w:type="dxa"/>
          </w:tcPr>
          <w:p w14:paraId="042E54D4" w14:textId="77777777" w:rsidR="00B752E4" w:rsidRPr="00FF3647" w:rsidRDefault="00B752E4">
            <w:pPr>
              <w:pStyle w:val="FormData0"/>
              <w:rPr>
                <w:b/>
                <w:color w:val="auto"/>
              </w:rPr>
            </w:pPr>
            <w:r w:rsidRPr="00FF3647">
              <w:rPr>
                <w:b/>
                <w:color w:val="auto"/>
              </w:rPr>
              <w:t>Listed Name Last Name</w:t>
            </w:r>
          </w:p>
        </w:tc>
        <w:tc>
          <w:tcPr>
            <w:tcW w:w="2358" w:type="dxa"/>
          </w:tcPr>
          <w:p w14:paraId="0078FE98" w14:textId="77777777" w:rsidR="00B752E4" w:rsidRPr="00FF3647" w:rsidRDefault="00B752E4">
            <w:pPr>
              <w:pStyle w:val="FormData0"/>
              <w:rPr>
                <w:b/>
                <w:color w:val="auto"/>
              </w:rPr>
            </w:pPr>
            <w:r w:rsidRPr="00FF3647">
              <w:rPr>
                <w:b/>
                <w:color w:val="auto"/>
              </w:rPr>
              <w:t>Breeze</w:t>
            </w:r>
          </w:p>
        </w:tc>
      </w:tr>
      <w:tr w:rsidR="00B752E4" w:rsidRPr="00FF3647" w14:paraId="15B5B82E" w14:textId="77777777">
        <w:tc>
          <w:tcPr>
            <w:tcW w:w="2070" w:type="dxa"/>
            <w:tcBorders>
              <w:bottom w:val="single" w:sz="6" w:space="0" w:color="auto"/>
            </w:tcBorders>
          </w:tcPr>
          <w:p w14:paraId="6EF166BE" w14:textId="77777777" w:rsidR="00B752E4" w:rsidRPr="00FF3647" w:rsidRDefault="00B752E4">
            <w:pPr>
              <w:pStyle w:val="FormData0"/>
              <w:rPr>
                <w:b/>
                <w:color w:val="auto"/>
              </w:rPr>
            </w:pPr>
            <w:r w:rsidRPr="00FF3647">
              <w:rPr>
                <w:b/>
                <w:color w:val="auto"/>
              </w:rPr>
              <w:t>LNFN</w:t>
            </w:r>
          </w:p>
        </w:tc>
        <w:tc>
          <w:tcPr>
            <w:tcW w:w="4320" w:type="dxa"/>
            <w:tcBorders>
              <w:bottom w:val="single" w:sz="6" w:space="0" w:color="auto"/>
            </w:tcBorders>
          </w:tcPr>
          <w:p w14:paraId="3DFF6B34" w14:textId="77777777" w:rsidR="00B752E4" w:rsidRPr="00FF3647" w:rsidRDefault="00B752E4">
            <w:pPr>
              <w:pStyle w:val="FormData0"/>
              <w:rPr>
                <w:b/>
                <w:color w:val="auto"/>
              </w:rPr>
            </w:pPr>
            <w:r w:rsidRPr="00FF3647">
              <w:rPr>
                <w:b/>
                <w:color w:val="auto"/>
              </w:rPr>
              <w:t>Listed Name First Name</w:t>
            </w:r>
          </w:p>
        </w:tc>
        <w:tc>
          <w:tcPr>
            <w:tcW w:w="2358" w:type="dxa"/>
            <w:tcBorders>
              <w:bottom w:val="single" w:sz="6" w:space="0" w:color="auto"/>
            </w:tcBorders>
          </w:tcPr>
          <w:p w14:paraId="0AC07E30" w14:textId="77777777" w:rsidR="00B752E4" w:rsidRPr="00FF3647" w:rsidRDefault="00B752E4">
            <w:pPr>
              <w:pStyle w:val="FormData0"/>
              <w:rPr>
                <w:b/>
                <w:color w:val="auto"/>
              </w:rPr>
            </w:pPr>
            <w:r w:rsidRPr="00FF3647">
              <w:rPr>
                <w:b/>
                <w:color w:val="auto"/>
              </w:rPr>
              <w:t>Palmer</w:t>
            </w:r>
          </w:p>
        </w:tc>
      </w:tr>
      <w:tr w:rsidR="00B752E4" w:rsidRPr="00FF3647" w14:paraId="48E3A5CA" w14:textId="77777777">
        <w:tc>
          <w:tcPr>
            <w:tcW w:w="2070" w:type="dxa"/>
          </w:tcPr>
          <w:p w14:paraId="77676DC9" w14:textId="77777777" w:rsidR="00B752E4" w:rsidRPr="00FF3647" w:rsidRDefault="00B752E4">
            <w:pPr>
              <w:pStyle w:val="FormData0"/>
              <w:rPr>
                <w:b/>
                <w:color w:val="auto"/>
              </w:rPr>
            </w:pPr>
            <w:r w:rsidRPr="00FF3647">
              <w:rPr>
                <w:b/>
                <w:color w:val="auto"/>
              </w:rPr>
              <w:t>LANO</w:t>
            </w:r>
          </w:p>
        </w:tc>
        <w:tc>
          <w:tcPr>
            <w:tcW w:w="4320" w:type="dxa"/>
          </w:tcPr>
          <w:p w14:paraId="55EBB73F" w14:textId="77777777" w:rsidR="00B752E4" w:rsidRPr="00FF3647" w:rsidRDefault="00B752E4">
            <w:pPr>
              <w:pStyle w:val="FormData0"/>
              <w:rPr>
                <w:b/>
                <w:color w:val="auto"/>
              </w:rPr>
            </w:pPr>
            <w:r w:rsidRPr="00FF3647">
              <w:rPr>
                <w:b/>
                <w:color w:val="auto"/>
              </w:rPr>
              <w:t>Listed Address House Number</w:t>
            </w:r>
          </w:p>
        </w:tc>
        <w:tc>
          <w:tcPr>
            <w:tcW w:w="2358" w:type="dxa"/>
          </w:tcPr>
          <w:p w14:paraId="4EE1D636" w14:textId="77777777" w:rsidR="00B752E4" w:rsidRPr="00FF3647" w:rsidRDefault="00B752E4">
            <w:pPr>
              <w:pStyle w:val="FormData0"/>
              <w:rPr>
                <w:b/>
                <w:color w:val="auto"/>
              </w:rPr>
            </w:pPr>
            <w:r w:rsidRPr="00FF3647">
              <w:rPr>
                <w:b/>
                <w:color w:val="auto"/>
              </w:rPr>
              <w:t>125</w:t>
            </w:r>
          </w:p>
        </w:tc>
      </w:tr>
      <w:tr w:rsidR="00B752E4" w:rsidRPr="00FF3647" w14:paraId="07E2199F" w14:textId="77777777">
        <w:tc>
          <w:tcPr>
            <w:tcW w:w="2070" w:type="dxa"/>
          </w:tcPr>
          <w:p w14:paraId="605C1DDB" w14:textId="77777777" w:rsidR="00B752E4" w:rsidRPr="00FF3647" w:rsidRDefault="00B752E4">
            <w:pPr>
              <w:pStyle w:val="FormData0"/>
              <w:rPr>
                <w:b/>
                <w:color w:val="auto"/>
              </w:rPr>
            </w:pPr>
            <w:r w:rsidRPr="00FF3647">
              <w:rPr>
                <w:b/>
                <w:color w:val="auto"/>
              </w:rPr>
              <w:t>LASN</w:t>
            </w:r>
          </w:p>
        </w:tc>
        <w:tc>
          <w:tcPr>
            <w:tcW w:w="4320" w:type="dxa"/>
          </w:tcPr>
          <w:p w14:paraId="48F254D7" w14:textId="77777777" w:rsidR="00B752E4" w:rsidRPr="00FF3647" w:rsidRDefault="00B752E4">
            <w:pPr>
              <w:pStyle w:val="FormData0"/>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Name</w:t>
            </w:r>
          </w:p>
        </w:tc>
        <w:tc>
          <w:tcPr>
            <w:tcW w:w="2358" w:type="dxa"/>
          </w:tcPr>
          <w:p w14:paraId="13ADA6BB" w14:textId="77777777" w:rsidR="00B752E4" w:rsidRPr="00FF3647" w:rsidRDefault="00B752E4">
            <w:pPr>
              <w:pStyle w:val="FormData0"/>
              <w:rPr>
                <w:b/>
                <w:color w:val="auto"/>
              </w:rPr>
            </w:pPr>
            <w:r w:rsidRPr="00FF3647">
              <w:rPr>
                <w:b/>
                <w:color w:val="auto"/>
              </w:rPr>
              <w:t>Reese</w:t>
            </w:r>
          </w:p>
        </w:tc>
      </w:tr>
      <w:tr w:rsidR="00B752E4" w:rsidRPr="00FF3647" w14:paraId="45240916" w14:textId="77777777">
        <w:tc>
          <w:tcPr>
            <w:tcW w:w="2070" w:type="dxa"/>
            <w:tcBorders>
              <w:bottom w:val="single" w:sz="6" w:space="0" w:color="auto"/>
            </w:tcBorders>
          </w:tcPr>
          <w:p w14:paraId="07FD9965" w14:textId="77777777" w:rsidR="00B752E4" w:rsidRPr="00FF3647" w:rsidRDefault="00B752E4">
            <w:pPr>
              <w:pStyle w:val="FormData0"/>
              <w:rPr>
                <w:b/>
                <w:color w:val="auto"/>
              </w:rPr>
            </w:pPr>
            <w:r w:rsidRPr="00FF3647">
              <w:rPr>
                <w:b/>
                <w:color w:val="auto"/>
              </w:rPr>
              <w:t>LATH</w:t>
            </w:r>
          </w:p>
        </w:tc>
        <w:tc>
          <w:tcPr>
            <w:tcW w:w="4320" w:type="dxa"/>
            <w:tcBorders>
              <w:bottom w:val="single" w:sz="6" w:space="0" w:color="auto"/>
            </w:tcBorders>
          </w:tcPr>
          <w:p w14:paraId="26F266C0" w14:textId="77777777" w:rsidR="00B752E4" w:rsidRPr="00FF3647" w:rsidRDefault="00B752E4">
            <w:pPr>
              <w:pStyle w:val="FormData0"/>
              <w:rPr>
                <w:b/>
                <w:color w:val="auto"/>
              </w:rPr>
            </w:pPr>
            <w:r w:rsidRPr="00FF3647">
              <w:rPr>
                <w:b/>
                <w:color w:val="auto"/>
              </w:rPr>
              <w:t>Listed Address Thoroughfare</w:t>
            </w:r>
          </w:p>
        </w:tc>
        <w:tc>
          <w:tcPr>
            <w:tcW w:w="2358" w:type="dxa"/>
            <w:tcBorders>
              <w:bottom w:val="single" w:sz="6" w:space="0" w:color="auto"/>
            </w:tcBorders>
          </w:tcPr>
          <w:p w14:paraId="3C5C89EC" w14:textId="77777777" w:rsidR="00B752E4" w:rsidRPr="00FF3647" w:rsidRDefault="00B752E4">
            <w:pPr>
              <w:pStyle w:val="FormData0"/>
              <w:rPr>
                <w:b/>
                <w:color w:val="auto"/>
              </w:rPr>
            </w:pPr>
            <w:r w:rsidRPr="00FF3647">
              <w:rPr>
                <w:b/>
                <w:color w:val="auto"/>
              </w:rPr>
              <w:t>St</w:t>
            </w:r>
          </w:p>
        </w:tc>
      </w:tr>
      <w:tr w:rsidR="00B752E4" w:rsidRPr="00FF3647" w14:paraId="712A7708" w14:textId="77777777">
        <w:trPr>
          <w:cantSplit/>
        </w:trPr>
        <w:tc>
          <w:tcPr>
            <w:tcW w:w="8748" w:type="dxa"/>
            <w:gridSpan w:val="3"/>
            <w:tcBorders>
              <w:bottom w:val="single" w:sz="6" w:space="0" w:color="auto"/>
            </w:tcBorders>
            <w:shd w:val="clear" w:color="auto" w:fill="0000FF"/>
          </w:tcPr>
          <w:p w14:paraId="127D6F7B" w14:textId="77777777" w:rsidR="00B752E4" w:rsidRPr="00FF3647" w:rsidRDefault="00632403">
            <w:pPr>
              <w:pStyle w:val="FormData0"/>
              <w:rPr>
                <w:b/>
                <w:bCs/>
                <w:color w:val="auto"/>
              </w:rPr>
            </w:pPr>
            <w:r>
              <w:rPr>
                <w:b/>
                <w:bCs/>
                <w:color w:val="auto"/>
              </w:rPr>
              <w:t>P</w:t>
            </w:r>
            <w:r w:rsidR="00B752E4" w:rsidRPr="00FF3647">
              <w:rPr>
                <w:b/>
                <w:bCs/>
                <w:color w:val="auto"/>
              </w:rPr>
              <w:t>S FORM</w:t>
            </w:r>
          </w:p>
        </w:tc>
      </w:tr>
      <w:tr w:rsidR="00B752E4" w:rsidRPr="00FF3647" w14:paraId="04212669" w14:textId="77777777">
        <w:trPr>
          <w:cantSplit/>
        </w:trPr>
        <w:tc>
          <w:tcPr>
            <w:tcW w:w="8748" w:type="dxa"/>
            <w:gridSpan w:val="3"/>
            <w:shd w:val="clear" w:color="auto" w:fill="99CCFF"/>
          </w:tcPr>
          <w:p w14:paraId="05255456" w14:textId="77777777" w:rsidR="00B752E4" w:rsidRPr="00FF3647" w:rsidRDefault="00B752E4">
            <w:pPr>
              <w:pStyle w:val="FormData0"/>
              <w:rPr>
                <w:b/>
                <w:bCs/>
                <w:color w:val="auto"/>
              </w:rPr>
            </w:pPr>
            <w:r w:rsidRPr="00FF3647">
              <w:rPr>
                <w:b/>
                <w:bCs/>
                <w:color w:val="auto"/>
              </w:rPr>
              <w:t>Administrative Section</w:t>
            </w:r>
          </w:p>
        </w:tc>
      </w:tr>
      <w:tr w:rsidR="00B752E4" w:rsidRPr="00FF3647" w14:paraId="4E1E647B" w14:textId="77777777">
        <w:tc>
          <w:tcPr>
            <w:tcW w:w="2070" w:type="dxa"/>
            <w:tcBorders>
              <w:bottom w:val="single" w:sz="6" w:space="0" w:color="auto"/>
            </w:tcBorders>
          </w:tcPr>
          <w:p w14:paraId="06CB4258" w14:textId="77777777" w:rsidR="00B752E4" w:rsidRPr="00FF3647" w:rsidRDefault="00632403" w:rsidP="00632403">
            <w:pPr>
              <w:pStyle w:val="FormData0"/>
              <w:rPr>
                <w:b/>
                <w:color w:val="auto"/>
              </w:rPr>
            </w:pPr>
            <w:r>
              <w:rPr>
                <w:b/>
                <w:color w:val="auto"/>
              </w:rPr>
              <w:t>PQTY</w:t>
            </w:r>
          </w:p>
        </w:tc>
        <w:tc>
          <w:tcPr>
            <w:tcW w:w="4320" w:type="dxa"/>
            <w:tcBorders>
              <w:bottom w:val="single" w:sz="6" w:space="0" w:color="auto"/>
            </w:tcBorders>
          </w:tcPr>
          <w:p w14:paraId="3EBCE649" w14:textId="77777777" w:rsidR="00B752E4" w:rsidRPr="00FF3647" w:rsidRDefault="00632403">
            <w:pPr>
              <w:pStyle w:val="FormData0"/>
              <w:rPr>
                <w:b/>
                <w:color w:val="auto"/>
              </w:rPr>
            </w:pPr>
            <w:r>
              <w:rPr>
                <w:b/>
                <w:color w:val="auto"/>
              </w:rPr>
              <w:t xml:space="preserve">Port </w:t>
            </w:r>
            <w:r w:rsidR="00B752E4" w:rsidRPr="00FF3647">
              <w:rPr>
                <w:b/>
                <w:color w:val="auto"/>
              </w:rPr>
              <w:t xml:space="preserve"> Quantity</w:t>
            </w:r>
          </w:p>
        </w:tc>
        <w:tc>
          <w:tcPr>
            <w:tcW w:w="2358" w:type="dxa"/>
            <w:tcBorders>
              <w:bottom w:val="single" w:sz="6" w:space="0" w:color="auto"/>
            </w:tcBorders>
          </w:tcPr>
          <w:p w14:paraId="6FDB60D3" w14:textId="77777777" w:rsidR="00B752E4" w:rsidRPr="00FF3647" w:rsidRDefault="00B752E4">
            <w:pPr>
              <w:pStyle w:val="FormData0"/>
              <w:rPr>
                <w:b/>
                <w:color w:val="auto"/>
              </w:rPr>
            </w:pPr>
            <w:r w:rsidRPr="00FF3647">
              <w:rPr>
                <w:b/>
                <w:color w:val="auto"/>
              </w:rPr>
              <w:t>002</w:t>
            </w:r>
          </w:p>
        </w:tc>
      </w:tr>
      <w:tr w:rsidR="00B752E4" w:rsidRPr="00FF3647" w14:paraId="7B041C2D" w14:textId="77777777">
        <w:trPr>
          <w:cantSplit/>
        </w:trPr>
        <w:tc>
          <w:tcPr>
            <w:tcW w:w="8748" w:type="dxa"/>
            <w:gridSpan w:val="3"/>
            <w:shd w:val="clear" w:color="auto" w:fill="99CCFF"/>
          </w:tcPr>
          <w:p w14:paraId="7F0196D3" w14:textId="77777777" w:rsidR="00B752E4" w:rsidRPr="00FF3647" w:rsidRDefault="00B752E4">
            <w:pPr>
              <w:pStyle w:val="FormData0"/>
              <w:rPr>
                <w:b/>
                <w:bCs/>
                <w:color w:val="auto"/>
              </w:rPr>
            </w:pPr>
            <w:r w:rsidRPr="00FF3647">
              <w:rPr>
                <w:b/>
                <w:bCs/>
                <w:color w:val="auto"/>
              </w:rPr>
              <w:t>Service Details Section</w:t>
            </w:r>
          </w:p>
        </w:tc>
      </w:tr>
      <w:tr w:rsidR="00B752E4" w:rsidRPr="00FF3647" w14:paraId="00637278" w14:textId="77777777">
        <w:tc>
          <w:tcPr>
            <w:tcW w:w="2070" w:type="dxa"/>
          </w:tcPr>
          <w:p w14:paraId="67B9F08B" w14:textId="77777777" w:rsidR="00B752E4" w:rsidRPr="00FF3647" w:rsidRDefault="00B752E4">
            <w:pPr>
              <w:pStyle w:val="FormData0"/>
              <w:rPr>
                <w:b/>
                <w:color w:val="auto"/>
              </w:rPr>
            </w:pPr>
            <w:r w:rsidRPr="00FF3647">
              <w:rPr>
                <w:b/>
                <w:color w:val="auto"/>
              </w:rPr>
              <w:t>LNUM</w:t>
            </w:r>
          </w:p>
        </w:tc>
        <w:tc>
          <w:tcPr>
            <w:tcW w:w="4320" w:type="dxa"/>
          </w:tcPr>
          <w:p w14:paraId="634DEA9F" w14:textId="77777777" w:rsidR="00B752E4" w:rsidRPr="00FF3647" w:rsidRDefault="00B752E4">
            <w:pPr>
              <w:pStyle w:val="FormData0"/>
              <w:rPr>
                <w:b/>
                <w:color w:val="auto"/>
              </w:rPr>
            </w:pPr>
            <w:r w:rsidRPr="00FF3647">
              <w:rPr>
                <w:b/>
                <w:color w:val="auto"/>
              </w:rPr>
              <w:t>Line Number</w:t>
            </w:r>
          </w:p>
        </w:tc>
        <w:tc>
          <w:tcPr>
            <w:tcW w:w="2358" w:type="dxa"/>
          </w:tcPr>
          <w:p w14:paraId="3F2EC5B4" w14:textId="77777777" w:rsidR="00B752E4" w:rsidRPr="00FF3647" w:rsidRDefault="00B752E4">
            <w:pPr>
              <w:pStyle w:val="FormData0"/>
              <w:rPr>
                <w:b/>
                <w:color w:val="auto"/>
              </w:rPr>
            </w:pPr>
            <w:r w:rsidRPr="00FF3647">
              <w:rPr>
                <w:b/>
                <w:color w:val="auto"/>
              </w:rPr>
              <w:t>00001</w:t>
            </w:r>
          </w:p>
        </w:tc>
      </w:tr>
      <w:tr w:rsidR="00B752E4" w:rsidRPr="00FF3647" w14:paraId="09342C22" w14:textId="77777777">
        <w:tc>
          <w:tcPr>
            <w:tcW w:w="2070" w:type="dxa"/>
          </w:tcPr>
          <w:p w14:paraId="022B248A" w14:textId="77777777" w:rsidR="00B752E4" w:rsidRPr="00FF3647" w:rsidRDefault="00B752E4">
            <w:pPr>
              <w:pStyle w:val="FormData0"/>
              <w:rPr>
                <w:b/>
                <w:color w:val="auto"/>
              </w:rPr>
            </w:pPr>
            <w:r w:rsidRPr="00FF3647">
              <w:rPr>
                <w:b/>
                <w:color w:val="auto"/>
              </w:rPr>
              <w:t>LNA</w:t>
            </w:r>
          </w:p>
        </w:tc>
        <w:tc>
          <w:tcPr>
            <w:tcW w:w="4320" w:type="dxa"/>
          </w:tcPr>
          <w:p w14:paraId="4C25656D" w14:textId="77777777" w:rsidR="00B752E4" w:rsidRPr="00FF3647" w:rsidRDefault="00B752E4">
            <w:pPr>
              <w:pStyle w:val="FormData0"/>
              <w:rPr>
                <w:b/>
                <w:color w:val="auto"/>
              </w:rPr>
            </w:pPr>
            <w:r w:rsidRPr="00FF3647">
              <w:rPr>
                <w:b/>
                <w:color w:val="auto"/>
              </w:rPr>
              <w:t>Line Activity</w:t>
            </w:r>
          </w:p>
        </w:tc>
        <w:tc>
          <w:tcPr>
            <w:tcW w:w="2358" w:type="dxa"/>
          </w:tcPr>
          <w:p w14:paraId="51B0DDA7" w14:textId="77777777" w:rsidR="00B752E4" w:rsidRPr="00FF3647" w:rsidRDefault="00B752E4">
            <w:pPr>
              <w:pStyle w:val="FormData0"/>
              <w:rPr>
                <w:b/>
                <w:color w:val="auto"/>
              </w:rPr>
            </w:pPr>
            <w:r w:rsidRPr="00FF3647">
              <w:rPr>
                <w:b/>
                <w:color w:val="auto"/>
              </w:rPr>
              <w:t>X</w:t>
            </w:r>
          </w:p>
        </w:tc>
      </w:tr>
      <w:tr w:rsidR="00B752E4" w:rsidRPr="00FF3647" w14:paraId="29DAF1BF" w14:textId="77777777">
        <w:tc>
          <w:tcPr>
            <w:tcW w:w="2070" w:type="dxa"/>
          </w:tcPr>
          <w:p w14:paraId="318DCD60" w14:textId="77777777" w:rsidR="00B752E4" w:rsidRPr="00FF3647" w:rsidRDefault="00B752E4">
            <w:pPr>
              <w:pStyle w:val="FormData0"/>
              <w:rPr>
                <w:b/>
                <w:color w:val="auto"/>
              </w:rPr>
            </w:pPr>
            <w:r w:rsidRPr="00FF3647">
              <w:rPr>
                <w:b/>
                <w:color w:val="auto"/>
              </w:rPr>
              <w:t>LNECLSSVC</w:t>
            </w:r>
          </w:p>
        </w:tc>
        <w:tc>
          <w:tcPr>
            <w:tcW w:w="4320" w:type="dxa"/>
          </w:tcPr>
          <w:p w14:paraId="280C981E" w14:textId="77777777" w:rsidR="00B752E4" w:rsidRPr="00FF3647" w:rsidRDefault="00B752E4">
            <w:pPr>
              <w:pStyle w:val="FormData0"/>
              <w:rPr>
                <w:b/>
                <w:color w:val="auto"/>
              </w:rPr>
            </w:pPr>
            <w:r w:rsidRPr="00FF3647">
              <w:rPr>
                <w:b/>
                <w:color w:val="auto"/>
              </w:rPr>
              <w:t>Line Class of Service</w:t>
            </w:r>
          </w:p>
        </w:tc>
        <w:tc>
          <w:tcPr>
            <w:tcW w:w="2358" w:type="dxa"/>
          </w:tcPr>
          <w:p w14:paraId="0634923D" w14:textId="77777777" w:rsidR="00B752E4" w:rsidRPr="00FF3647" w:rsidRDefault="00B752E4">
            <w:pPr>
              <w:pStyle w:val="FormData0"/>
              <w:rPr>
                <w:b/>
                <w:color w:val="auto"/>
              </w:rPr>
            </w:pPr>
            <w:r w:rsidRPr="00FF3647">
              <w:rPr>
                <w:b/>
                <w:color w:val="auto"/>
              </w:rPr>
              <w:t>UEPRL</w:t>
            </w:r>
          </w:p>
        </w:tc>
      </w:tr>
      <w:tr w:rsidR="00B752E4" w:rsidRPr="00FF3647" w14:paraId="3BC3FA2E" w14:textId="77777777">
        <w:tc>
          <w:tcPr>
            <w:tcW w:w="2070" w:type="dxa"/>
          </w:tcPr>
          <w:p w14:paraId="4F790015" w14:textId="77777777" w:rsidR="00B752E4" w:rsidRPr="00FF3647" w:rsidRDefault="00B752E4">
            <w:pPr>
              <w:pStyle w:val="FormData0"/>
              <w:rPr>
                <w:b/>
                <w:color w:val="auto"/>
              </w:rPr>
            </w:pPr>
            <w:r w:rsidRPr="00FF3647">
              <w:rPr>
                <w:b/>
                <w:color w:val="auto"/>
              </w:rPr>
              <w:t>TNS</w:t>
            </w:r>
          </w:p>
        </w:tc>
        <w:tc>
          <w:tcPr>
            <w:tcW w:w="4320" w:type="dxa"/>
          </w:tcPr>
          <w:p w14:paraId="7004FB58" w14:textId="77777777" w:rsidR="00B752E4" w:rsidRPr="00FF3647" w:rsidRDefault="00B752E4">
            <w:pPr>
              <w:pStyle w:val="FormData0"/>
              <w:rPr>
                <w:b/>
                <w:color w:val="auto"/>
              </w:rPr>
            </w:pPr>
            <w:r w:rsidRPr="00FF3647">
              <w:rPr>
                <w:b/>
                <w:color w:val="auto"/>
              </w:rPr>
              <w:t>Telephone Numbers</w:t>
            </w:r>
          </w:p>
        </w:tc>
        <w:tc>
          <w:tcPr>
            <w:tcW w:w="2358" w:type="dxa"/>
          </w:tcPr>
          <w:p w14:paraId="0A2B5762" w14:textId="77777777" w:rsidR="00B752E4" w:rsidRPr="00FF3647" w:rsidRDefault="00B752E4">
            <w:pPr>
              <w:pStyle w:val="FormData0"/>
              <w:rPr>
                <w:b/>
                <w:color w:val="auto"/>
              </w:rPr>
            </w:pPr>
            <w:r w:rsidRPr="00FF3647">
              <w:rPr>
                <w:b/>
                <w:color w:val="auto"/>
              </w:rPr>
              <w:t>7062089519</w:t>
            </w:r>
          </w:p>
        </w:tc>
      </w:tr>
      <w:tr w:rsidR="00B752E4" w:rsidRPr="00FF3647" w14:paraId="1A6509D7" w14:textId="77777777">
        <w:tc>
          <w:tcPr>
            <w:tcW w:w="2070" w:type="dxa"/>
          </w:tcPr>
          <w:p w14:paraId="68619DA9" w14:textId="77777777" w:rsidR="00B752E4" w:rsidRPr="00FF3647" w:rsidRDefault="00B752E4">
            <w:pPr>
              <w:pStyle w:val="FormData0"/>
              <w:rPr>
                <w:b/>
                <w:color w:val="auto"/>
              </w:rPr>
            </w:pPr>
            <w:r w:rsidRPr="00FF3647">
              <w:rPr>
                <w:b/>
                <w:color w:val="auto"/>
              </w:rPr>
              <w:t>OTN</w:t>
            </w:r>
          </w:p>
        </w:tc>
        <w:tc>
          <w:tcPr>
            <w:tcW w:w="4320" w:type="dxa"/>
          </w:tcPr>
          <w:p w14:paraId="03EA4C44" w14:textId="77777777" w:rsidR="00B752E4" w:rsidRPr="00FF3647" w:rsidRDefault="00B752E4">
            <w:pPr>
              <w:pStyle w:val="FormData0"/>
              <w:rPr>
                <w:b/>
                <w:color w:val="auto"/>
              </w:rPr>
            </w:pPr>
            <w:r w:rsidRPr="00FF3647">
              <w:rPr>
                <w:b/>
                <w:color w:val="auto"/>
              </w:rPr>
              <w:t>Out Telephone Number</w:t>
            </w:r>
          </w:p>
        </w:tc>
        <w:tc>
          <w:tcPr>
            <w:tcW w:w="2358" w:type="dxa"/>
          </w:tcPr>
          <w:p w14:paraId="4E7C8772" w14:textId="77777777" w:rsidR="00B752E4" w:rsidRPr="00FF3647" w:rsidRDefault="00B752E4">
            <w:pPr>
              <w:pStyle w:val="FormData0"/>
              <w:rPr>
                <w:b/>
                <w:color w:val="auto"/>
              </w:rPr>
            </w:pPr>
            <w:r w:rsidRPr="00FF3647">
              <w:rPr>
                <w:b/>
                <w:color w:val="auto"/>
              </w:rPr>
              <w:t>7062088331</w:t>
            </w:r>
          </w:p>
        </w:tc>
      </w:tr>
      <w:tr w:rsidR="00B752E4" w:rsidRPr="00FF3647" w14:paraId="3094102B" w14:textId="77777777">
        <w:trPr>
          <w:cantSplit/>
        </w:trPr>
        <w:tc>
          <w:tcPr>
            <w:tcW w:w="8748" w:type="dxa"/>
            <w:gridSpan w:val="3"/>
            <w:shd w:val="clear" w:color="auto" w:fill="99CCFF"/>
          </w:tcPr>
          <w:p w14:paraId="31374663" w14:textId="77777777" w:rsidR="00B752E4" w:rsidRPr="00FF3647" w:rsidRDefault="00B752E4">
            <w:pPr>
              <w:pStyle w:val="FormData0"/>
              <w:rPr>
                <w:b/>
                <w:bCs/>
                <w:color w:val="auto"/>
              </w:rPr>
            </w:pPr>
            <w:r w:rsidRPr="00FF3647">
              <w:rPr>
                <w:b/>
                <w:bCs/>
                <w:color w:val="auto"/>
              </w:rPr>
              <w:t>Service Details Section</w:t>
            </w:r>
          </w:p>
        </w:tc>
      </w:tr>
      <w:tr w:rsidR="00B752E4" w:rsidRPr="00FF3647" w14:paraId="1BA568B9" w14:textId="77777777">
        <w:tc>
          <w:tcPr>
            <w:tcW w:w="2070" w:type="dxa"/>
          </w:tcPr>
          <w:p w14:paraId="3B3D110C" w14:textId="77777777" w:rsidR="00B752E4" w:rsidRPr="00FF3647" w:rsidRDefault="00B752E4">
            <w:pPr>
              <w:pStyle w:val="FormData0"/>
              <w:rPr>
                <w:b/>
                <w:color w:val="auto"/>
              </w:rPr>
            </w:pPr>
            <w:r w:rsidRPr="00FF3647">
              <w:rPr>
                <w:b/>
                <w:color w:val="auto"/>
              </w:rPr>
              <w:t>LNUM</w:t>
            </w:r>
          </w:p>
        </w:tc>
        <w:tc>
          <w:tcPr>
            <w:tcW w:w="4320" w:type="dxa"/>
          </w:tcPr>
          <w:p w14:paraId="30C3C184" w14:textId="77777777" w:rsidR="00B752E4" w:rsidRPr="00FF3647" w:rsidRDefault="00B752E4">
            <w:pPr>
              <w:pStyle w:val="FormData0"/>
              <w:rPr>
                <w:b/>
                <w:color w:val="auto"/>
              </w:rPr>
            </w:pPr>
            <w:r w:rsidRPr="00FF3647">
              <w:rPr>
                <w:b/>
                <w:color w:val="auto"/>
              </w:rPr>
              <w:t>Line Number</w:t>
            </w:r>
          </w:p>
        </w:tc>
        <w:tc>
          <w:tcPr>
            <w:tcW w:w="2358" w:type="dxa"/>
          </w:tcPr>
          <w:p w14:paraId="60E3BBB8" w14:textId="77777777" w:rsidR="00B752E4" w:rsidRPr="00FF3647" w:rsidRDefault="00B752E4">
            <w:pPr>
              <w:pStyle w:val="FormData0"/>
              <w:rPr>
                <w:b/>
                <w:color w:val="auto"/>
              </w:rPr>
            </w:pPr>
            <w:r w:rsidRPr="00FF3647">
              <w:rPr>
                <w:b/>
                <w:color w:val="auto"/>
              </w:rPr>
              <w:t>00002</w:t>
            </w:r>
          </w:p>
        </w:tc>
      </w:tr>
      <w:tr w:rsidR="00B752E4" w:rsidRPr="00FF3647" w14:paraId="70E9F3C6" w14:textId="77777777">
        <w:tc>
          <w:tcPr>
            <w:tcW w:w="2070" w:type="dxa"/>
          </w:tcPr>
          <w:p w14:paraId="33AF43BF" w14:textId="77777777" w:rsidR="00B752E4" w:rsidRPr="00FF3647" w:rsidRDefault="00B752E4">
            <w:pPr>
              <w:pStyle w:val="FormData0"/>
              <w:rPr>
                <w:b/>
                <w:color w:val="auto"/>
              </w:rPr>
            </w:pPr>
            <w:r w:rsidRPr="00FF3647">
              <w:rPr>
                <w:b/>
                <w:color w:val="auto"/>
              </w:rPr>
              <w:t>LNA</w:t>
            </w:r>
          </w:p>
        </w:tc>
        <w:tc>
          <w:tcPr>
            <w:tcW w:w="4320" w:type="dxa"/>
          </w:tcPr>
          <w:p w14:paraId="65C6B540" w14:textId="77777777" w:rsidR="00B752E4" w:rsidRPr="00FF3647" w:rsidRDefault="00B752E4">
            <w:pPr>
              <w:pStyle w:val="FormData0"/>
              <w:rPr>
                <w:b/>
                <w:color w:val="auto"/>
              </w:rPr>
            </w:pPr>
            <w:r w:rsidRPr="00FF3647">
              <w:rPr>
                <w:b/>
                <w:color w:val="auto"/>
              </w:rPr>
              <w:t>Line Activity</w:t>
            </w:r>
          </w:p>
        </w:tc>
        <w:tc>
          <w:tcPr>
            <w:tcW w:w="2358" w:type="dxa"/>
          </w:tcPr>
          <w:p w14:paraId="1324414D" w14:textId="77777777" w:rsidR="00B752E4" w:rsidRPr="00FF3647" w:rsidRDefault="00B752E4">
            <w:pPr>
              <w:pStyle w:val="FormData0"/>
              <w:rPr>
                <w:b/>
                <w:color w:val="auto"/>
              </w:rPr>
            </w:pPr>
            <w:r w:rsidRPr="00FF3647">
              <w:rPr>
                <w:b/>
                <w:color w:val="auto"/>
              </w:rPr>
              <w:t>D</w:t>
            </w:r>
          </w:p>
        </w:tc>
      </w:tr>
      <w:tr w:rsidR="00632403" w:rsidRPr="00FF3647" w14:paraId="76604674" w14:textId="77777777">
        <w:tc>
          <w:tcPr>
            <w:tcW w:w="2070" w:type="dxa"/>
          </w:tcPr>
          <w:p w14:paraId="5A39D3BC" w14:textId="77777777" w:rsidR="00632403" w:rsidRPr="00FF3647" w:rsidRDefault="00632403">
            <w:pPr>
              <w:pStyle w:val="FormData0"/>
              <w:rPr>
                <w:b/>
                <w:color w:val="auto"/>
              </w:rPr>
            </w:pPr>
            <w:r>
              <w:rPr>
                <w:b/>
                <w:color w:val="auto"/>
              </w:rPr>
              <w:t>TNS</w:t>
            </w:r>
          </w:p>
        </w:tc>
        <w:tc>
          <w:tcPr>
            <w:tcW w:w="4320" w:type="dxa"/>
          </w:tcPr>
          <w:p w14:paraId="777CC735" w14:textId="77777777" w:rsidR="00632403" w:rsidRPr="00FF3647" w:rsidRDefault="00632403">
            <w:pPr>
              <w:pStyle w:val="FormData0"/>
              <w:rPr>
                <w:b/>
                <w:color w:val="auto"/>
              </w:rPr>
            </w:pPr>
            <w:r>
              <w:rPr>
                <w:b/>
                <w:color w:val="auto"/>
              </w:rPr>
              <w:t>Telephone Numbers</w:t>
            </w:r>
          </w:p>
        </w:tc>
        <w:tc>
          <w:tcPr>
            <w:tcW w:w="2358" w:type="dxa"/>
          </w:tcPr>
          <w:p w14:paraId="08F33C63" w14:textId="77777777" w:rsidR="00632403" w:rsidRPr="00FF3647" w:rsidRDefault="00632403">
            <w:pPr>
              <w:pStyle w:val="FormData0"/>
              <w:rPr>
                <w:b/>
                <w:color w:val="auto"/>
              </w:rPr>
            </w:pPr>
            <w:r>
              <w:rPr>
                <w:b/>
                <w:color w:val="auto"/>
              </w:rPr>
              <w:t>7062088248</w:t>
            </w:r>
          </w:p>
        </w:tc>
      </w:tr>
    </w:tbl>
    <w:p w14:paraId="667BBB96" w14:textId="77777777" w:rsidR="00A11C3E" w:rsidRDefault="00A11C3E">
      <w:pPr>
        <w:pStyle w:val="TCtxtTAG"/>
        <w:rPr>
          <w:rFonts w:ascii="Times New Roman" w:hAnsi="Times New Roman" w:cs="Times New Roman"/>
          <w:sz w:val="24"/>
          <w:szCs w:val="24"/>
        </w:rPr>
      </w:pPr>
    </w:p>
    <w:p w14:paraId="33D8559D" w14:textId="77777777" w:rsidR="00F02236" w:rsidRDefault="00F02236" w:rsidP="00DE40B5">
      <w:pPr>
        <w:pStyle w:val="TCtxtTAG"/>
        <w:rPr>
          <w:rFonts w:ascii="Times New Roman" w:hAnsi="Times New Roman" w:cs="Times New Roman"/>
          <w:sz w:val="24"/>
          <w:szCs w:val="24"/>
        </w:rPr>
      </w:pPr>
    </w:p>
    <w:p w14:paraId="0D594600" w14:textId="77777777" w:rsidR="00F02236" w:rsidRDefault="00F02236" w:rsidP="00DE40B5">
      <w:pPr>
        <w:pStyle w:val="TCtxtTAG"/>
        <w:rPr>
          <w:rFonts w:ascii="Times New Roman" w:hAnsi="Times New Roman" w:cs="Times New Roman"/>
          <w:sz w:val="24"/>
          <w:szCs w:val="24"/>
        </w:rPr>
      </w:pPr>
    </w:p>
    <w:p w14:paraId="34DF18EF" w14:textId="77777777" w:rsidR="00F02236" w:rsidRDefault="00F02236" w:rsidP="00F02236">
      <w:r w:rsidRPr="00CA7016">
        <w:t>XML INPUT:</w:t>
      </w:r>
    </w:p>
    <w:p w14:paraId="6DCC65BC" w14:textId="77777777" w:rsidR="00F02236" w:rsidRPr="00CA7016" w:rsidRDefault="00F02236" w:rsidP="00F02236"/>
    <w:p w14:paraId="7999B11A" w14:textId="77777777" w:rsidR="00F02236" w:rsidRPr="00CA7016" w:rsidRDefault="00F02236" w:rsidP="00F02236">
      <w:pPr>
        <w:ind w:hanging="480"/>
      </w:pPr>
      <w:hyperlink r:id="rId1121" w:history="1">
        <w:r w:rsidRPr="00CA7016">
          <w:rPr>
            <w:b/>
            <w:bCs/>
            <w:color w:val="FF0000"/>
            <w:u w:val="single"/>
          </w:rPr>
          <w:t>-</w:t>
        </w:r>
      </w:hyperlink>
      <w:r w:rsidRPr="00CA7016">
        <w:t xml:space="preserve"> </w:t>
      </w:r>
      <w:r w:rsidRPr="00CA7016">
        <w:rPr>
          <w:color w:val="0000FF"/>
        </w:rPr>
        <w:t>&lt;</w:t>
      </w:r>
      <w:r w:rsidRPr="00CA7016">
        <w:rPr>
          <w:color w:val="990000"/>
        </w:rPr>
        <w:t>order:LSR_ORD_REQ</w:t>
      </w:r>
      <w:r w:rsidRPr="00CA7016">
        <w:rPr>
          <w:color w:val="0000FF"/>
        </w:rPr>
        <w:t>&gt;</w:t>
      </w:r>
    </w:p>
    <w:p w14:paraId="182C2982" w14:textId="77777777" w:rsidR="00F02236" w:rsidRPr="00CA7016" w:rsidRDefault="00F02236" w:rsidP="00F02236">
      <w:pPr>
        <w:ind w:hanging="480"/>
      </w:pPr>
      <w:hyperlink r:id="rId1122" w:history="1">
        <w:r w:rsidRPr="00CA7016">
          <w:rPr>
            <w:b/>
            <w:bCs/>
            <w:color w:val="FF0000"/>
            <w:u w:val="single"/>
          </w:rPr>
          <w:t>-</w:t>
        </w:r>
      </w:hyperlink>
      <w:r w:rsidRPr="00CA7016">
        <w:t xml:space="preserve"> </w:t>
      </w:r>
      <w:r w:rsidRPr="00CA7016">
        <w:rPr>
          <w:color w:val="0000FF"/>
        </w:rPr>
        <w:t>&lt;</w:t>
      </w:r>
      <w:r w:rsidRPr="00CA7016">
        <w:rPr>
          <w:color w:val="990000"/>
        </w:rPr>
        <w:t>order:HDR</w:t>
      </w:r>
      <w:r w:rsidRPr="00CA7016">
        <w:rPr>
          <w:color w:val="0000FF"/>
        </w:rPr>
        <w:t>&gt;</w:t>
      </w:r>
    </w:p>
    <w:p w14:paraId="71412BD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order:CCNA</w:t>
      </w:r>
      <w:r w:rsidRPr="00CA7016">
        <w:rPr>
          <w:color w:val="0000FF"/>
        </w:rPr>
        <w:t>&gt;</w:t>
      </w:r>
      <w:r w:rsidRPr="00CA7016">
        <w:rPr>
          <w:b/>
          <w:bCs/>
        </w:rPr>
        <w:t>ZXL</w:t>
      </w:r>
      <w:r w:rsidRPr="00CA7016">
        <w:rPr>
          <w:color w:val="0000FF"/>
        </w:rPr>
        <w:t>&lt;/</w:t>
      </w:r>
      <w:r w:rsidRPr="00CA7016">
        <w:rPr>
          <w:color w:val="990000"/>
        </w:rPr>
        <w:t>order:CCNA</w:t>
      </w:r>
      <w:r w:rsidRPr="00CA7016">
        <w:rPr>
          <w:color w:val="0000FF"/>
        </w:rPr>
        <w:t>&gt;</w:t>
      </w:r>
      <w:r w:rsidRPr="00CA7016">
        <w:t xml:space="preserve"> </w:t>
      </w:r>
    </w:p>
    <w:p w14:paraId="6C3B486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order:MSG_TIMESTAMP</w:t>
      </w:r>
      <w:r w:rsidRPr="00CA7016">
        <w:rPr>
          <w:color w:val="0000FF"/>
        </w:rPr>
        <w:t>&gt;</w:t>
      </w:r>
      <w:r w:rsidRPr="00CA7016">
        <w:rPr>
          <w:b/>
          <w:bCs/>
        </w:rPr>
        <w:t>2009-07-06T12:43:28-05:00</w:t>
      </w:r>
      <w:r w:rsidRPr="00CA7016">
        <w:rPr>
          <w:color w:val="0000FF"/>
        </w:rPr>
        <w:t>&lt;/</w:t>
      </w:r>
      <w:r w:rsidRPr="00CA7016">
        <w:rPr>
          <w:color w:val="990000"/>
        </w:rPr>
        <w:t>order:MSG_TIMESTAMP</w:t>
      </w:r>
      <w:r w:rsidRPr="00CA7016">
        <w:rPr>
          <w:color w:val="0000FF"/>
        </w:rPr>
        <w:t>&gt;</w:t>
      </w:r>
      <w:r w:rsidRPr="00CA7016">
        <w:t xml:space="preserve"> </w:t>
      </w:r>
    </w:p>
    <w:p w14:paraId="395619F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order:PON</w:t>
      </w:r>
      <w:r w:rsidRPr="00CA7016">
        <w:rPr>
          <w:color w:val="0000FF"/>
        </w:rPr>
        <w:t>&gt;</w:t>
      </w:r>
      <w:r w:rsidRPr="00CA7016">
        <w:rPr>
          <w:b/>
          <w:bCs/>
        </w:rPr>
        <w:t>CVT0M051R31B</w:t>
      </w:r>
      <w:r w:rsidRPr="00CA7016">
        <w:rPr>
          <w:color w:val="0000FF"/>
        </w:rPr>
        <w:t>&lt;/</w:t>
      </w:r>
      <w:r w:rsidRPr="00CA7016">
        <w:rPr>
          <w:color w:val="990000"/>
        </w:rPr>
        <w:t>order:PON</w:t>
      </w:r>
      <w:r w:rsidRPr="00CA7016">
        <w:rPr>
          <w:color w:val="0000FF"/>
        </w:rPr>
        <w:t>&gt;</w:t>
      </w:r>
      <w:r w:rsidRPr="00CA7016">
        <w:t xml:space="preserve"> </w:t>
      </w:r>
    </w:p>
    <w:p w14:paraId="37301F7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order:VER</w:t>
      </w:r>
      <w:r w:rsidRPr="00CA7016">
        <w:rPr>
          <w:color w:val="0000FF"/>
        </w:rPr>
        <w:t>&gt;</w:t>
      </w:r>
      <w:r w:rsidRPr="00CA7016">
        <w:rPr>
          <w:b/>
          <w:bCs/>
        </w:rPr>
        <w:t>00</w:t>
      </w:r>
      <w:r w:rsidRPr="00CA7016">
        <w:rPr>
          <w:color w:val="0000FF"/>
        </w:rPr>
        <w:t>&lt;/</w:t>
      </w:r>
      <w:r w:rsidRPr="00CA7016">
        <w:rPr>
          <w:color w:val="990000"/>
        </w:rPr>
        <w:t>order:VER</w:t>
      </w:r>
      <w:r w:rsidRPr="00CA7016">
        <w:rPr>
          <w:color w:val="0000FF"/>
        </w:rPr>
        <w:t>&gt;</w:t>
      </w:r>
      <w:r w:rsidRPr="00CA7016">
        <w:t xml:space="preserve"> </w:t>
      </w:r>
    </w:p>
    <w:p w14:paraId="4C34955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order:ATN</w:t>
      </w:r>
      <w:r w:rsidRPr="00CA7016">
        <w:rPr>
          <w:color w:val="0000FF"/>
        </w:rPr>
        <w:t>&gt;</w:t>
      </w:r>
      <w:r w:rsidRPr="00CA7016">
        <w:rPr>
          <w:b/>
          <w:bCs/>
        </w:rPr>
        <w:t>7062089519</w:t>
      </w:r>
      <w:r w:rsidRPr="00CA7016">
        <w:rPr>
          <w:color w:val="0000FF"/>
        </w:rPr>
        <w:t>&lt;/</w:t>
      </w:r>
      <w:r w:rsidRPr="00CA7016">
        <w:rPr>
          <w:color w:val="990000"/>
        </w:rPr>
        <w:t>order:ATN</w:t>
      </w:r>
      <w:r w:rsidRPr="00CA7016">
        <w:rPr>
          <w:color w:val="0000FF"/>
        </w:rPr>
        <w:t>&gt;</w:t>
      </w:r>
      <w:r w:rsidRPr="00CA7016">
        <w:t xml:space="preserve"> </w:t>
      </w:r>
    </w:p>
    <w:p w14:paraId="1851F46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order:RVER</w:t>
      </w:r>
      <w:r w:rsidRPr="00CA7016">
        <w:rPr>
          <w:color w:val="0000FF"/>
        </w:rPr>
        <w:t>&gt;</w:t>
      </w:r>
      <w:r w:rsidRPr="00CA7016">
        <w:rPr>
          <w:b/>
          <w:bCs/>
        </w:rPr>
        <w:t>10.05</w:t>
      </w:r>
      <w:r w:rsidRPr="00CA7016">
        <w:rPr>
          <w:color w:val="0000FF"/>
        </w:rPr>
        <w:t>&lt;/</w:t>
      </w:r>
      <w:r w:rsidRPr="00CA7016">
        <w:rPr>
          <w:color w:val="990000"/>
        </w:rPr>
        <w:t>order:RVER</w:t>
      </w:r>
      <w:r w:rsidRPr="00CA7016">
        <w:rPr>
          <w:color w:val="0000FF"/>
        </w:rPr>
        <w:t>&gt;</w:t>
      </w:r>
      <w:r w:rsidRPr="00CA7016">
        <w:t xml:space="preserve"> </w:t>
      </w:r>
    </w:p>
    <w:p w14:paraId="1B1A36C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order:CC</w:t>
      </w:r>
      <w:r w:rsidRPr="00CA7016">
        <w:rPr>
          <w:color w:val="0000FF"/>
        </w:rPr>
        <w:t>&gt;</w:t>
      </w:r>
      <w:r w:rsidRPr="00CA7016">
        <w:rPr>
          <w:b/>
          <w:bCs/>
        </w:rPr>
        <w:t>9999</w:t>
      </w:r>
      <w:r w:rsidRPr="00CA7016">
        <w:rPr>
          <w:color w:val="0000FF"/>
        </w:rPr>
        <w:t>&lt;/</w:t>
      </w:r>
      <w:r w:rsidRPr="00CA7016">
        <w:rPr>
          <w:color w:val="990000"/>
        </w:rPr>
        <w:t>order:CC</w:t>
      </w:r>
      <w:r w:rsidRPr="00CA7016">
        <w:rPr>
          <w:color w:val="0000FF"/>
        </w:rPr>
        <w:t>&gt;</w:t>
      </w:r>
      <w:r w:rsidRPr="00CA7016">
        <w:t xml:space="preserve"> </w:t>
      </w:r>
    </w:p>
    <w:p w14:paraId="57B3AFC7"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order:STATE</w:t>
      </w:r>
      <w:r w:rsidRPr="00CA7016">
        <w:rPr>
          <w:color w:val="0000FF"/>
        </w:rPr>
        <w:t>&gt;</w:t>
      </w:r>
      <w:r w:rsidRPr="00CA7016">
        <w:rPr>
          <w:b/>
          <w:bCs/>
        </w:rPr>
        <w:t>GA</w:t>
      </w:r>
      <w:r w:rsidRPr="00CA7016">
        <w:rPr>
          <w:color w:val="0000FF"/>
        </w:rPr>
        <w:t>&lt;/</w:t>
      </w:r>
      <w:r w:rsidRPr="00CA7016">
        <w:rPr>
          <w:color w:val="990000"/>
        </w:rPr>
        <w:t>order:STATE</w:t>
      </w:r>
      <w:r w:rsidRPr="00CA7016">
        <w:rPr>
          <w:color w:val="0000FF"/>
        </w:rPr>
        <w:t>&gt;</w:t>
      </w:r>
      <w:r w:rsidRPr="00CA7016">
        <w:t xml:space="preserve"> </w:t>
      </w:r>
    </w:p>
    <w:p w14:paraId="236B567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order:DTSENT</w:t>
      </w:r>
      <w:r w:rsidRPr="00CA7016">
        <w:rPr>
          <w:color w:val="0000FF"/>
        </w:rPr>
        <w:t>&gt;</w:t>
      </w:r>
      <w:r w:rsidRPr="00CA7016">
        <w:rPr>
          <w:b/>
          <w:bCs/>
        </w:rPr>
        <w:t>200907061243PM</w:t>
      </w:r>
      <w:r w:rsidRPr="00CA7016">
        <w:rPr>
          <w:color w:val="0000FF"/>
        </w:rPr>
        <w:t>&lt;/</w:t>
      </w:r>
      <w:r w:rsidRPr="00CA7016">
        <w:rPr>
          <w:color w:val="990000"/>
        </w:rPr>
        <w:t>order:DTSENT</w:t>
      </w:r>
      <w:r w:rsidRPr="00CA7016">
        <w:rPr>
          <w:color w:val="0000FF"/>
        </w:rPr>
        <w:t>&gt;</w:t>
      </w:r>
      <w:r w:rsidRPr="00CA7016">
        <w:t xml:space="preserve"> </w:t>
      </w:r>
    </w:p>
    <w:p w14:paraId="67DFC4C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order:HDR</w:t>
      </w:r>
      <w:r w:rsidRPr="00CA7016">
        <w:rPr>
          <w:color w:val="0000FF"/>
        </w:rPr>
        <w:t>&gt;</w:t>
      </w:r>
    </w:p>
    <w:p w14:paraId="0E8DDC92" w14:textId="77777777" w:rsidR="00F02236" w:rsidRPr="00CA7016" w:rsidRDefault="00F02236" w:rsidP="00F02236">
      <w:pPr>
        <w:ind w:hanging="480"/>
      </w:pPr>
      <w:hyperlink r:id="rId1123" w:history="1">
        <w:r w:rsidRPr="00CA7016">
          <w:rPr>
            <w:b/>
            <w:bCs/>
            <w:color w:val="FF0000"/>
            <w:u w:val="single"/>
          </w:rPr>
          <w:t>-</w:t>
        </w:r>
      </w:hyperlink>
      <w:r w:rsidRPr="00CA7016">
        <w:t xml:space="preserve"> </w:t>
      </w:r>
      <w:r w:rsidRPr="00CA7016">
        <w:rPr>
          <w:color w:val="0000FF"/>
        </w:rPr>
        <w:t>&lt;</w:t>
      </w:r>
      <w:r w:rsidRPr="00CA7016">
        <w:rPr>
          <w:color w:val="990000"/>
        </w:rPr>
        <w:t>order:LSR</w:t>
      </w:r>
      <w:r w:rsidRPr="00CA7016">
        <w:rPr>
          <w:color w:val="0000FF"/>
        </w:rPr>
        <w:t>&gt;</w:t>
      </w:r>
    </w:p>
    <w:p w14:paraId="73537652" w14:textId="77777777" w:rsidR="00F02236" w:rsidRPr="00CA7016" w:rsidRDefault="00F02236" w:rsidP="00F02236">
      <w:pPr>
        <w:ind w:hanging="480"/>
      </w:pPr>
      <w:hyperlink r:id="rId1124" w:history="1">
        <w:r w:rsidRPr="00CA7016">
          <w:rPr>
            <w:b/>
            <w:bCs/>
            <w:color w:val="FF0000"/>
            <w:u w:val="single"/>
          </w:rPr>
          <w:t>-</w:t>
        </w:r>
      </w:hyperlink>
      <w:r w:rsidRPr="00CA7016">
        <w:t xml:space="preserve"> </w:t>
      </w:r>
      <w:r w:rsidRPr="00CA7016">
        <w:rPr>
          <w:color w:val="0000FF"/>
        </w:rPr>
        <w:t>&lt;</w:t>
      </w:r>
      <w:r w:rsidRPr="00CA7016">
        <w:rPr>
          <w:color w:val="990000"/>
        </w:rPr>
        <w:t>order:LSR_ADMIN</w:t>
      </w:r>
      <w:r w:rsidRPr="00CA7016">
        <w:rPr>
          <w:color w:val="0000FF"/>
        </w:rPr>
        <w:t>&gt;</w:t>
      </w:r>
    </w:p>
    <w:p w14:paraId="63EF2B3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order:SC</w:t>
      </w:r>
      <w:r w:rsidRPr="00CA7016">
        <w:rPr>
          <w:color w:val="0000FF"/>
        </w:rPr>
        <w:t>&gt;</w:t>
      </w:r>
      <w:r w:rsidRPr="00CA7016">
        <w:rPr>
          <w:b/>
          <w:bCs/>
        </w:rPr>
        <w:t>LCSC</w:t>
      </w:r>
      <w:r w:rsidRPr="00CA7016">
        <w:rPr>
          <w:color w:val="0000FF"/>
        </w:rPr>
        <w:t>&lt;/</w:t>
      </w:r>
      <w:r w:rsidRPr="00CA7016">
        <w:rPr>
          <w:color w:val="990000"/>
        </w:rPr>
        <w:t>order:SC</w:t>
      </w:r>
      <w:r w:rsidRPr="00CA7016">
        <w:rPr>
          <w:color w:val="0000FF"/>
        </w:rPr>
        <w:t>&gt;</w:t>
      </w:r>
      <w:r w:rsidRPr="00CA7016">
        <w:t xml:space="preserve"> </w:t>
      </w:r>
    </w:p>
    <w:p w14:paraId="6959A78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order:PROJECT</w:t>
      </w:r>
      <w:r w:rsidRPr="00CA7016">
        <w:rPr>
          <w:color w:val="0000FF"/>
        </w:rPr>
        <w:t>&gt;</w:t>
      </w:r>
      <w:r w:rsidRPr="00CA7016">
        <w:rPr>
          <w:b/>
          <w:bCs/>
        </w:rPr>
        <w:t>CAVENOBILL</w:t>
      </w:r>
      <w:r w:rsidRPr="00CA7016">
        <w:rPr>
          <w:color w:val="0000FF"/>
        </w:rPr>
        <w:t>&lt;/</w:t>
      </w:r>
      <w:r w:rsidRPr="00CA7016">
        <w:rPr>
          <w:color w:val="990000"/>
        </w:rPr>
        <w:t>order:PROJECT</w:t>
      </w:r>
      <w:r w:rsidRPr="00CA7016">
        <w:rPr>
          <w:color w:val="0000FF"/>
        </w:rPr>
        <w:t>&gt;</w:t>
      </w:r>
      <w:r w:rsidRPr="00CA7016">
        <w:t xml:space="preserve"> </w:t>
      </w:r>
    </w:p>
    <w:p w14:paraId="2F7D025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order:REQTYP</w:t>
      </w:r>
      <w:r w:rsidRPr="00CA7016">
        <w:rPr>
          <w:color w:val="0000FF"/>
        </w:rPr>
        <w:t>&gt;</w:t>
      </w:r>
      <w:r w:rsidRPr="00CA7016">
        <w:rPr>
          <w:b/>
          <w:bCs/>
        </w:rPr>
        <w:t>MB</w:t>
      </w:r>
      <w:r w:rsidRPr="00CA7016">
        <w:rPr>
          <w:color w:val="0000FF"/>
        </w:rPr>
        <w:t>&lt;/</w:t>
      </w:r>
      <w:r w:rsidRPr="00CA7016">
        <w:rPr>
          <w:color w:val="990000"/>
        </w:rPr>
        <w:t>order:REQTYP</w:t>
      </w:r>
      <w:r w:rsidRPr="00CA7016">
        <w:rPr>
          <w:color w:val="0000FF"/>
        </w:rPr>
        <w:t>&gt;</w:t>
      </w:r>
      <w:r w:rsidRPr="00CA7016">
        <w:t xml:space="preserve"> </w:t>
      </w:r>
    </w:p>
    <w:p w14:paraId="69CFC00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order:ACT</w:t>
      </w:r>
      <w:r w:rsidRPr="00CA7016">
        <w:rPr>
          <w:color w:val="0000FF"/>
        </w:rPr>
        <w:t>&gt;</w:t>
      </w:r>
      <w:r w:rsidRPr="00CA7016">
        <w:rPr>
          <w:b/>
          <w:bCs/>
        </w:rPr>
        <w:t>C</w:t>
      </w:r>
      <w:r w:rsidRPr="00CA7016">
        <w:rPr>
          <w:color w:val="0000FF"/>
        </w:rPr>
        <w:t>&lt;/</w:t>
      </w:r>
      <w:r w:rsidRPr="00CA7016">
        <w:rPr>
          <w:color w:val="990000"/>
        </w:rPr>
        <w:t>order:ACT</w:t>
      </w:r>
      <w:r w:rsidRPr="00CA7016">
        <w:rPr>
          <w:color w:val="0000FF"/>
        </w:rPr>
        <w:t>&gt;</w:t>
      </w:r>
      <w:r w:rsidRPr="00CA7016">
        <w:t xml:space="preserve"> </w:t>
      </w:r>
    </w:p>
    <w:p w14:paraId="6207F456" w14:textId="77777777" w:rsidR="00F02236" w:rsidRPr="00CA7016" w:rsidRDefault="00F02236" w:rsidP="00F02236">
      <w:pPr>
        <w:ind w:hanging="480"/>
      </w:pPr>
      <w:hyperlink r:id="rId1125" w:history="1">
        <w:r w:rsidRPr="00CA7016">
          <w:rPr>
            <w:b/>
            <w:bCs/>
            <w:color w:val="FF0000"/>
            <w:u w:val="single"/>
          </w:rPr>
          <w:t>-</w:t>
        </w:r>
      </w:hyperlink>
      <w:r w:rsidRPr="00CA7016">
        <w:t xml:space="preserve"> </w:t>
      </w:r>
      <w:r w:rsidRPr="00CA7016">
        <w:rPr>
          <w:color w:val="0000FF"/>
        </w:rPr>
        <w:t>&lt;</w:t>
      </w:r>
      <w:r w:rsidRPr="00CA7016">
        <w:rPr>
          <w:color w:val="990000"/>
        </w:rPr>
        <w:t>order:AUTHORIZATION</w:t>
      </w:r>
      <w:r w:rsidRPr="00CA7016">
        <w:rPr>
          <w:color w:val="0000FF"/>
        </w:rPr>
        <w:t>&gt;</w:t>
      </w:r>
    </w:p>
    <w:p w14:paraId="66356ED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order:TOS</w:t>
      </w:r>
      <w:r w:rsidRPr="00CA7016">
        <w:rPr>
          <w:color w:val="0000FF"/>
        </w:rPr>
        <w:t>&gt;</w:t>
      </w:r>
      <w:r w:rsidRPr="00CA7016">
        <w:rPr>
          <w:b/>
          <w:bCs/>
        </w:rPr>
        <w:t>2AM-</w:t>
      </w:r>
      <w:r w:rsidRPr="00CA7016">
        <w:rPr>
          <w:color w:val="0000FF"/>
        </w:rPr>
        <w:t>&lt;/</w:t>
      </w:r>
      <w:r w:rsidRPr="00CA7016">
        <w:rPr>
          <w:color w:val="990000"/>
        </w:rPr>
        <w:t>order:TOS</w:t>
      </w:r>
      <w:r w:rsidRPr="00CA7016">
        <w:rPr>
          <w:color w:val="0000FF"/>
        </w:rPr>
        <w:t>&gt;</w:t>
      </w:r>
      <w:r w:rsidRPr="00CA7016">
        <w:t xml:space="preserve"> </w:t>
      </w:r>
    </w:p>
    <w:p w14:paraId="2AEB1C82"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order:DDD</w:t>
      </w:r>
      <w:r w:rsidRPr="00CA7016">
        <w:rPr>
          <w:color w:val="0000FF"/>
        </w:rPr>
        <w:t>&gt;</w:t>
      </w:r>
      <w:r w:rsidRPr="00CA7016">
        <w:rPr>
          <w:b/>
          <w:bCs/>
        </w:rPr>
        <w:t>20090731</w:t>
      </w:r>
      <w:r w:rsidRPr="00CA7016">
        <w:rPr>
          <w:color w:val="0000FF"/>
        </w:rPr>
        <w:t>&lt;/</w:t>
      </w:r>
      <w:r w:rsidRPr="00CA7016">
        <w:rPr>
          <w:color w:val="990000"/>
        </w:rPr>
        <w:t>order:DDD</w:t>
      </w:r>
      <w:r w:rsidRPr="00CA7016">
        <w:rPr>
          <w:color w:val="0000FF"/>
        </w:rPr>
        <w:t>&gt;</w:t>
      </w:r>
      <w:r w:rsidRPr="00CA7016">
        <w:t xml:space="preserve"> </w:t>
      </w:r>
    </w:p>
    <w:p w14:paraId="18B1633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order:AUTHORIZATION</w:t>
      </w:r>
      <w:r w:rsidRPr="00CA7016">
        <w:rPr>
          <w:color w:val="0000FF"/>
        </w:rPr>
        <w:t>&gt;</w:t>
      </w:r>
    </w:p>
    <w:p w14:paraId="68392E51"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order:LSR_ADMIN</w:t>
      </w:r>
      <w:r w:rsidRPr="00CA7016">
        <w:rPr>
          <w:color w:val="0000FF"/>
        </w:rPr>
        <w:t>&gt;</w:t>
      </w:r>
    </w:p>
    <w:p w14:paraId="74B2CFBC" w14:textId="77777777" w:rsidR="00F02236" w:rsidRPr="00CA7016" w:rsidRDefault="00F02236" w:rsidP="00F02236">
      <w:pPr>
        <w:ind w:hanging="480"/>
      </w:pPr>
      <w:hyperlink r:id="rId1126" w:history="1">
        <w:r w:rsidRPr="00CA7016">
          <w:rPr>
            <w:b/>
            <w:bCs/>
            <w:color w:val="FF0000"/>
            <w:u w:val="single"/>
          </w:rPr>
          <w:t>-</w:t>
        </w:r>
      </w:hyperlink>
      <w:r w:rsidRPr="00CA7016">
        <w:t xml:space="preserve"> </w:t>
      </w:r>
      <w:r w:rsidRPr="00CA7016">
        <w:rPr>
          <w:color w:val="0000FF"/>
        </w:rPr>
        <w:t>&lt;</w:t>
      </w:r>
      <w:r w:rsidRPr="00CA7016">
        <w:rPr>
          <w:color w:val="990000"/>
        </w:rPr>
        <w:t>order:LSR_BILL</w:t>
      </w:r>
      <w:r w:rsidRPr="00CA7016">
        <w:rPr>
          <w:color w:val="0000FF"/>
        </w:rPr>
        <w:t>&gt;</w:t>
      </w:r>
    </w:p>
    <w:p w14:paraId="0AD8583C"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order:BAN1</w:t>
      </w:r>
      <w:r w:rsidRPr="00CA7016">
        <w:rPr>
          <w:color w:val="0000FF"/>
        </w:rPr>
        <w:t>&gt;</w:t>
      </w:r>
      <w:r w:rsidRPr="00CA7016">
        <w:rPr>
          <w:b/>
          <w:bCs/>
        </w:rPr>
        <w:t>706Q886621621</w:t>
      </w:r>
      <w:r w:rsidRPr="00CA7016">
        <w:rPr>
          <w:color w:val="0000FF"/>
        </w:rPr>
        <w:t>&lt;/</w:t>
      </w:r>
      <w:r w:rsidRPr="00CA7016">
        <w:rPr>
          <w:color w:val="990000"/>
        </w:rPr>
        <w:t>order:BAN1</w:t>
      </w:r>
      <w:r w:rsidRPr="00CA7016">
        <w:rPr>
          <w:color w:val="0000FF"/>
        </w:rPr>
        <w:t>&gt;</w:t>
      </w:r>
      <w:r w:rsidRPr="00CA7016">
        <w:t xml:space="preserve"> </w:t>
      </w:r>
    </w:p>
    <w:p w14:paraId="28BDAFD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order:LSR_BILL</w:t>
      </w:r>
      <w:r w:rsidRPr="00CA7016">
        <w:rPr>
          <w:color w:val="0000FF"/>
        </w:rPr>
        <w:t>&gt;</w:t>
      </w:r>
    </w:p>
    <w:p w14:paraId="1010A8B9" w14:textId="77777777" w:rsidR="00F02236" w:rsidRPr="00CA7016" w:rsidRDefault="00F02236" w:rsidP="00F02236">
      <w:pPr>
        <w:ind w:hanging="480"/>
      </w:pPr>
      <w:hyperlink r:id="rId1127" w:history="1">
        <w:r w:rsidRPr="00CA7016">
          <w:rPr>
            <w:b/>
            <w:bCs/>
            <w:color w:val="FF0000"/>
            <w:u w:val="single"/>
          </w:rPr>
          <w:t>-</w:t>
        </w:r>
      </w:hyperlink>
      <w:r w:rsidRPr="00CA7016">
        <w:t xml:space="preserve"> </w:t>
      </w:r>
      <w:r w:rsidRPr="00CA7016">
        <w:rPr>
          <w:color w:val="0000FF"/>
        </w:rPr>
        <w:t>&lt;</w:t>
      </w:r>
      <w:r w:rsidRPr="00CA7016">
        <w:rPr>
          <w:color w:val="990000"/>
        </w:rPr>
        <w:t>order:CONTACT</w:t>
      </w:r>
      <w:r w:rsidRPr="00CA7016">
        <w:rPr>
          <w:color w:val="0000FF"/>
        </w:rPr>
        <w:t>&gt;</w:t>
      </w:r>
    </w:p>
    <w:p w14:paraId="6A25893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order:INIT</w:t>
      </w:r>
      <w:r w:rsidRPr="00CA7016">
        <w:rPr>
          <w:color w:val="0000FF"/>
        </w:rPr>
        <w:t>&gt;</w:t>
      </w:r>
      <w:r w:rsidRPr="00CA7016">
        <w:rPr>
          <w:b/>
          <w:bCs/>
        </w:rPr>
        <w:t>Bojangles</w:t>
      </w:r>
      <w:r w:rsidRPr="00CA7016">
        <w:rPr>
          <w:color w:val="0000FF"/>
        </w:rPr>
        <w:t>&lt;/</w:t>
      </w:r>
      <w:r w:rsidRPr="00CA7016">
        <w:rPr>
          <w:color w:val="990000"/>
        </w:rPr>
        <w:t>order:INIT</w:t>
      </w:r>
      <w:r w:rsidRPr="00CA7016">
        <w:rPr>
          <w:color w:val="0000FF"/>
        </w:rPr>
        <w:t>&gt;</w:t>
      </w:r>
      <w:r w:rsidRPr="00CA7016">
        <w:t xml:space="preserve"> </w:t>
      </w:r>
    </w:p>
    <w:p w14:paraId="3D0DCBD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order:INIT_TEL_NO</w:t>
      </w:r>
      <w:r w:rsidRPr="00CA7016">
        <w:rPr>
          <w:color w:val="0000FF"/>
        </w:rPr>
        <w:t>&gt;</w:t>
      </w:r>
      <w:r w:rsidRPr="00CA7016">
        <w:rPr>
          <w:b/>
          <w:bCs/>
        </w:rPr>
        <w:t>8884448888</w:t>
      </w:r>
      <w:r w:rsidRPr="00CA7016">
        <w:rPr>
          <w:color w:val="0000FF"/>
        </w:rPr>
        <w:t>&lt;/</w:t>
      </w:r>
      <w:r w:rsidRPr="00CA7016">
        <w:rPr>
          <w:color w:val="990000"/>
        </w:rPr>
        <w:t>order:INIT_TEL_NO</w:t>
      </w:r>
      <w:r w:rsidRPr="00CA7016">
        <w:rPr>
          <w:color w:val="0000FF"/>
        </w:rPr>
        <w:t>&gt;</w:t>
      </w:r>
      <w:r w:rsidRPr="00CA7016">
        <w:t xml:space="preserve"> </w:t>
      </w:r>
    </w:p>
    <w:p w14:paraId="5550B351"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order:INIT_FAX_NO</w:t>
      </w:r>
      <w:r w:rsidRPr="00CA7016">
        <w:rPr>
          <w:color w:val="0000FF"/>
        </w:rPr>
        <w:t>&gt;</w:t>
      </w:r>
      <w:r w:rsidRPr="00CA7016">
        <w:rPr>
          <w:b/>
          <w:bCs/>
        </w:rPr>
        <w:t>4448884444</w:t>
      </w:r>
      <w:r w:rsidRPr="00CA7016">
        <w:rPr>
          <w:color w:val="0000FF"/>
        </w:rPr>
        <w:t>&lt;/</w:t>
      </w:r>
      <w:r w:rsidRPr="00CA7016">
        <w:rPr>
          <w:color w:val="990000"/>
        </w:rPr>
        <w:t>order:INIT_FAX_NO</w:t>
      </w:r>
      <w:r w:rsidRPr="00CA7016">
        <w:rPr>
          <w:color w:val="0000FF"/>
        </w:rPr>
        <w:t>&gt;</w:t>
      </w:r>
      <w:r w:rsidRPr="00CA7016">
        <w:t xml:space="preserve"> </w:t>
      </w:r>
    </w:p>
    <w:p w14:paraId="13FC1294" w14:textId="77777777" w:rsidR="00F02236" w:rsidRPr="008C51B0" w:rsidRDefault="00F02236" w:rsidP="00F02236">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Casper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48617DAC" w14:textId="77777777" w:rsidR="00F02236" w:rsidRPr="008C51B0" w:rsidRDefault="00F02236" w:rsidP="00F02236">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7771118888</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F1F1B61" w14:textId="77777777" w:rsidR="00F02236" w:rsidRPr="00CA7016" w:rsidRDefault="00F02236" w:rsidP="00F02236">
      <w:pPr>
        <w:ind w:hanging="240"/>
      </w:pPr>
      <w:r w:rsidRPr="008C51B0">
        <w:rPr>
          <w:b/>
          <w:bCs/>
          <w:color w:val="FF0000"/>
          <w:lang w:val="es-ES"/>
        </w:rPr>
        <w:t> </w:t>
      </w:r>
      <w:r w:rsidRPr="008C51B0">
        <w:rPr>
          <w:lang w:val="es-ES"/>
        </w:rPr>
        <w:t xml:space="preserve"> </w:t>
      </w:r>
      <w:r w:rsidRPr="00CA7016">
        <w:rPr>
          <w:color w:val="0000FF"/>
        </w:rPr>
        <w:t>&lt;/</w:t>
      </w:r>
      <w:r w:rsidRPr="00CA7016">
        <w:rPr>
          <w:color w:val="990000"/>
        </w:rPr>
        <w:t>order:CONTACT</w:t>
      </w:r>
      <w:r w:rsidRPr="00CA7016">
        <w:rPr>
          <w:color w:val="0000FF"/>
        </w:rPr>
        <w:t>&gt;</w:t>
      </w:r>
    </w:p>
    <w:p w14:paraId="476A47A8"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order:LSR</w:t>
      </w:r>
      <w:r w:rsidRPr="00CA7016">
        <w:rPr>
          <w:color w:val="0000FF"/>
        </w:rPr>
        <w:t>&gt;</w:t>
      </w:r>
    </w:p>
    <w:p w14:paraId="534BD5B1" w14:textId="77777777" w:rsidR="00F02236" w:rsidRPr="00CA7016" w:rsidRDefault="00F02236" w:rsidP="00F02236">
      <w:pPr>
        <w:ind w:hanging="480"/>
      </w:pPr>
      <w:hyperlink r:id="rId1128" w:history="1">
        <w:r w:rsidRPr="00CA7016">
          <w:rPr>
            <w:b/>
            <w:bCs/>
            <w:color w:val="FF0000"/>
            <w:u w:val="single"/>
          </w:rPr>
          <w:t>-</w:t>
        </w:r>
      </w:hyperlink>
      <w:r w:rsidRPr="00CA7016">
        <w:t xml:space="preserve"> </w:t>
      </w:r>
      <w:r w:rsidRPr="00CA7016">
        <w:rPr>
          <w:color w:val="0000FF"/>
        </w:rPr>
        <w:t>&lt;</w:t>
      </w:r>
      <w:r w:rsidRPr="00CA7016">
        <w:rPr>
          <w:color w:val="990000"/>
        </w:rPr>
        <w:t>order:EU</w:t>
      </w:r>
      <w:r w:rsidRPr="00CA7016">
        <w:rPr>
          <w:color w:val="0000FF"/>
        </w:rPr>
        <w:t>&gt;</w:t>
      </w:r>
    </w:p>
    <w:p w14:paraId="1F51C317" w14:textId="77777777" w:rsidR="00F02236" w:rsidRPr="00CA7016" w:rsidRDefault="00F02236" w:rsidP="00F02236">
      <w:pPr>
        <w:ind w:hanging="480"/>
      </w:pPr>
      <w:hyperlink r:id="rId1129" w:history="1">
        <w:r w:rsidRPr="00CA7016">
          <w:rPr>
            <w:b/>
            <w:bCs/>
            <w:color w:val="FF0000"/>
            <w:u w:val="single"/>
          </w:rPr>
          <w:t>-</w:t>
        </w:r>
      </w:hyperlink>
      <w:r w:rsidRPr="00CA7016">
        <w:t xml:space="preserve"> </w:t>
      </w:r>
      <w:r w:rsidRPr="00CA7016">
        <w:rPr>
          <w:color w:val="0000FF"/>
        </w:rPr>
        <w:t>&lt;</w:t>
      </w:r>
      <w:r w:rsidRPr="00CA7016">
        <w:rPr>
          <w:color w:val="990000"/>
        </w:rPr>
        <w:t>order:LOC_ACCESS</w:t>
      </w:r>
      <w:r w:rsidRPr="00CA7016">
        <w:rPr>
          <w:color w:val="0000FF"/>
        </w:rPr>
        <w:t>&gt;</w:t>
      </w:r>
    </w:p>
    <w:p w14:paraId="1EB61064" w14:textId="77777777" w:rsidR="00F02236" w:rsidRPr="00CA7016" w:rsidRDefault="00F02236" w:rsidP="00F02236">
      <w:pPr>
        <w:ind w:hanging="480"/>
      </w:pPr>
      <w:hyperlink r:id="rId1130" w:history="1">
        <w:r w:rsidRPr="00CA7016">
          <w:rPr>
            <w:b/>
            <w:bCs/>
            <w:color w:val="FF0000"/>
            <w:u w:val="single"/>
          </w:rPr>
          <w:t>-</w:t>
        </w:r>
      </w:hyperlink>
      <w:r w:rsidRPr="00CA7016">
        <w:t xml:space="preserve"> </w:t>
      </w:r>
      <w:r w:rsidRPr="00CA7016">
        <w:rPr>
          <w:color w:val="0000FF"/>
        </w:rPr>
        <w:t>&lt;</w:t>
      </w:r>
      <w:r w:rsidRPr="00CA7016">
        <w:rPr>
          <w:color w:val="990000"/>
        </w:rPr>
        <w:t>order:LOC_ACCESS_HEADER_INFO</w:t>
      </w:r>
      <w:r w:rsidRPr="00CA7016">
        <w:rPr>
          <w:color w:val="0000FF"/>
        </w:rPr>
        <w:t>&gt;</w:t>
      </w:r>
    </w:p>
    <w:p w14:paraId="499F874C"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order:NAME</w:t>
      </w:r>
      <w:r w:rsidRPr="00CA7016">
        <w:rPr>
          <w:color w:val="0000FF"/>
        </w:rPr>
        <w:t>&gt;</w:t>
      </w:r>
      <w:r w:rsidRPr="00CA7016">
        <w:rPr>
          <w:b/>
          <w:bCs/>
        </w:rPr>
        <w:t>Palmer Breeze`</w:t>
      </w:r>
      <w:r w:rsidRPr="00CA7016">
        <w:rPr>
          <w:color w:val="0000FF"/>
        </w:rPr>
        <w:t>&lt;/</w:t>
      </w:r>
      <w:r w:rsidRPr="00CA7016">
        <w:rPr>
          <w:color w:val="990000"/>
        </w:rPr>
        <w:t>order:NAME</w:t>
      </w:r>
      <w:r w:rsidRPr="00CA7016">
        <w:rPr>
          <w:color w:val="0000FF"/>
        </w:rPr>
        <w:t>&gt;</w:t>
      </w:r>
      <w:r w:rsidRPr="00CA7016">
        <w:t xml:space="preserve"> </w:t>
      </w:r>
    </w:p>
    <w:p w14:paraId="08164694" w14:textId="77777777" w:rsidR="00F02236" w:rsidRPr="00CA7016" w:rsidRDefault="00F02236" w:rsidP="00F02236">
      <w:pPr>
        <w:ind w:hanging="480"/>
      </w:pPr>
      <w:hyperlink r:id="rId1131" w:history="1">
        <w:r w:rsidRPr="00CA7016">
          <w:rPr>
            <w:b/>
            <w:bCs/>
            <w:color w:val="FF0000"/>
            <w:u w:val="single"/>
          </w:rPr>
          <w:t>-</w:t>
        </w:r>
      </w:hyperlink>
      <w:r w:rsidRPr="00CA7016">
        <w:t xml:space="preserve"> </w:t>
      </w:r>
      <w:r w:rsidRPr="00CA7016">
        <w:rPr>
          <w:color w:val="0000FF"/>
        </w:rPr>
        <w:t>&lt;</w:t>
      </w:r>
      <w:r w:rsidRPr="00CA7016">
        <w:rPr>
          <w:color w:val="990000"/>
        </w:rPr>
        <w:t>order:ORD_SVC_ADDR_GRP</w:t>
      </w:r>
      <w:r w:rsidRPr="00CA7016">
        <w:rPr>
          <w:color w:val="0000FF"/>
        </w:rPr>
        <w:t>&gt;</w:t>
      </w:r>
    </w:p>
    <w:p w14:paraId="599E58A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order:SANO</w:t>
      </w:r>
      <w:r w:rsidRPr="00CA7016">
        <w:rPr>
          <w:color w:val="0000FF"/>
        </w:rPr>
        <w:t>&gt;</w:t>
      </w:r>
      <w:r w:rsidRPr="00CA7016">
        <w:rPr>
          <w:b/>
          <w:bCs/>
        </w:rPr>
        <w:t>125</w:t>
      </w:r>
      <w:r w:rsidRPr="00CA7016">
        <w:rPr>
          <w:color w:val="0000FF"/>
        </w:rPr>
        <w:t>&lt;/</w:t>
      </w:r>
      <w:r w:rsidRPr="00CA7016">
        <w:rPr>
          <w:color w:val="990000"/>
        </w:rPr>
        <w:t>order:SANO</w:t>
      </w:r>
      <w:r w:rsidRPr="00CA7016">
        <w:rPr>
          <w:color w:val="0000FF"/>
        </w:rPr>
        <w:t>&gt;</w:t>
      </w:r>
      <w:r w:rsidRPr="00CA7016">
        <w:t xml:space="preserve"> </w:t>
      </w:r>
    </w:p>
    <w:p w14:paraId="2ABCFEE7"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order:SASN</w:t>
      </w:r>
      <w:r w:rsidRPr="00CA7016">
        <w:rPr>
          <w:color w:val="0000FF"/>
        </w:rPr>
        <w:t>&gt;</w:t>
      </w:r>
      <w:r w:rsidRPr="00CA7016">
        <w:rPr>
          <w:b/>
          <w:bCs/>
        </w:rPr>
        <w:t>Reese</w:t>
      </w:r>
      <w:r w:rsidRPr="00CA7016">
        <w:rPr>
          <w:color w:val="0000FF"/>
        </w:rPr>
        <w:t>&lt;/</w:t>
      </w:r>
      <w:r w:rsidRPr="00CA7016">
        <w:rPr>
          <w:color w:val="990000"/>
        </w:rPr>
        <w:t>order:SASN</w:t>
      </w:r>
      <w:r w:rsidRPr="00CA7016">
        <w:rPr>
          <w:color w:val="0000FF"/>
        </w:rPr>
        <w:t>&gt;</w:t>
      </w:r>
      <w:r w:rsidRPr="00CA7016">
        <w:t xml:space="preserve"> </w:t>
      </w:r>
    </w:p>
    <w:p w14:paraId="2F8BA8C7"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order:SATH</w:t>
      </w:r>
      <w:r w:rsidRPr="00CA7016">
        <w:rPr>
          <w:color w:val="0000FF"/>
        </w:rPr>
        <w:t>&gt;</w:t>
      </w:r>
      <w:r w:rsidRPr="00CA7016">
        <w:rPr>
          <w:b/>
          <w:bCs/>
        </w:rPr>
        <w:t>St</w:t>
      </w:r>
      <w:r w:rsidRPr="00CA7016">
        <w:rPr>
          <w:color w:val="0000FF"/>
        </w:rPr>
        <w:t>&lt;/</w:t>
      </w:r>
      <w:r w:rsidRPr="00CA7016">
        <w:rPr>
          <w:color w:val="990000"/>
        </w:rPr>
        <w:t>order:SATH</w:t>
      </w:r>
      <w:r w:rsidRPr="00CA7016">
        <w:rPr>
          <w:color w:val="0000FF"/>
        </w:rPr>
        <w:t>&gt;</w:t>
      </w:r>
      <w:r w:rsidRPr="00CA7016">
        <w:t xml:space="preserve"> </w:t>
      </w:r>
    </w:p>
    <w:p w14:paraId="1BD6B15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order:CITY</w:t>
      </w:r>
      <w:r w:rsidRPr="00CA7016">
        <w:rPr>
          <w:color w:val="0000FF"/>
        </w:rPr>
        <w:t>&gt;</w:t>
      </w:r>
      <w:r w:rsidRPr="00CA7016">
        <w:rPr>
          <w:b/>
          <w:bCs/>
        </w:rPr>
        <w:t>Athens</w:t>
      </w:r>
      <w:r w:rsidRPr="00CA7016">
        <w:rPr>
          <w:color w:val="0000FF"/>
        </w:rPr>
        <w:t>&lt;/</w:t>
      </w:r>
      <w:r w:rsidRPr="00CA7016">
        <w:rPr>
          <w:color w:val="990000"/>
        </w:rPr>
        <w:t>order:CITY</w:t>
      </w:r>
      <w:r w:rsidRPr="00CA7016">
        <w:rPr>
          <w:color w:val="0000FF"/>
        </w:rPr>
        <w:t>&gt;</w:t>
      </w:r>
      <w:r w:rsidRPr="00CA7016">
        <w:t xml:space="preserve"> </w:t>
      </w:r>
    </w:p>
    <w:p w14:paraId="165EF2D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order:STATE</w:t>
      </w:r>
      <w:r w:rsidRPr="00CA7016">
        <w:rPr>
          <w:color w:val="0000FF"/>
        </w:rPr>
        <w:t>&gt;</w:t>
      </w:r>
      <w:r w:rsidRPr="00CA7016">
        <w:rPr>
          <w:b/>
          <w:bCs/>
        </w:rPr>
        <w:t>GA</w:t>
      </w:r>
      <w:r w:rsidRPr="00CA7016">
        <w:rPr>
          <w:color w:val="0000FF"/>
        </w:rPr>
        <w:t>&lt;/</w:t>
      </w:r>
      <w:r w:rsidRPr="00CA7016">
        <w:rPr>
          <w:color w:val="990000"/>
        </w:rPr>
        <w:t>order:STATE</w:t>
      </w:r>
      <w:r w:rsidRPr="00CA7016">
        <w:rPr>
          <w:color w:val="0000FF"/>
        </w:rPr>
        <w:t>&gt;</w:t>
      </w:r>
      <w:r w:rsidRPr="00CA7016">
        <w:t xml:space="preserve"> </w:t>
      </w:r>
    </w:p>
    <w:p w14:paraId="5395C79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order:ZIP</w:t>
      </w:r>
      <w:r w:rsidRPr="00CA7016">
        <w:rPr>
          <w:color w:val="0000FF"/>
        </w:rPr>
        <w:t>&gt;</w:t>
      </w:r>
      <w:r w:rsidRPr="00CA7016">
        <w:rPr>
          <w:b/>
          <w:bCs/>
        </w:rPr>
        <w:t>30606</w:t>
      </w:r>
      <w:r w:rsidRPr="00CA7016">
        <w:rPr>
          <w:color w:val="0000FF"/>
        </w:rPr>
        <w:t>&lt;/</w:t>
      </w:r>
      <w:r w:rsidRPr="00CA7016">
        <w:rPr>
          <w:color w:val="990000"/>
        </w:rPr>
        <w:t>order:ZIP</w:t>
      </w:r>
      <w:r w:rsidRPr="00CA7016">
        <w:rPr>
          <w:color w:val="0000FF"/>
        </w:rPr>
        <w:t>&gt;</w:t>
      </w:r>
      <w:r w:rsidRPr="00CA7016">
        <w:t xml:space="preserve"> </w:t>
      </w:r>
    </w:p>
    <w:p w14:paraId="3417B8C3"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order:ORD_SVC_ADDR_GRP</w:t>
      </w:r>
      <w:r w:rsidRPr="00CA7016">
        <w:rPr>
          <w:color w:val="0000FF"/>
        </w:rPr>
        <w:t>&gt;</w:t>
      </w:r>
    </w:p>
    <w:p w14:paraId="0D17EBC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order:LOC_ACCESS_HEADER_INFO</w:t>
      </w:r>
      <w:r w:rsidRPr="00CA7016">
        <w:rPr>
          <w:color w:val="0000FF"/>
        </w:rPr>
        <w:t>&gt;</w:t>
      </w:r>
    </w:p>
    <w:p w14:paraId="69BE04F1"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order:LOC_ACCESS</w:t>
      </w:r>
      <w:r w:rsidRPr="00CA7016">
        <w:rPr>
          <w:color w:val="0000FF"/>
        </w:rPr>
        <w:t>&gt;</w:t>
      </w:r>
    </w:p>
    <w:p w14:paraId="39D079D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order:EU</w:t>
      </w:r>
      <w:r w:rsidRPr="00CA7016">
        <w:rPr>
          <w:color w:val="0000FF"/>
        </w:rPr>
        <w:t>&gt;</w:t>
      </w:r>
    </w:p>
    <w:p w14:paraId="0DDF740B" w14:textId="77777777" w:rsidR="00F02236" w:rsidRPr="00CA7016" w:rsidRDefault="00F02236" w:rsidP="00F02236">
      <w:pPr>
        <w:ind w:hanging="480"/>
      </w:pPr>
      <w:hyperlink r:id="rId1132" w:history="1">
        <w:r w:rsidRPr="00CA7016">
          <w:rPr>
            <w:b/>
            <w:bCs/>
            <w:color w:val="FF0000"/>
            <w:u w:val="single"/>
          </w:rPr>
          <w:t>-</w:t>
        </w:r>
      </w:hyperlink>
      <w:r w:rsidRPr="00CA7016">
        <w:t xml:space="preserve"> </w:t>
      </w:r>
      <w:r w:rsidRPr="00CA7016">
        <w:rPr>
          <w:color w:val="0000FF"/>
        </w:rPr>
        <w:t>&lt;</w:t>
      </w:r>
      <w:r w:rsidRPr="00CA7016">
        <w:rPr>
          <w:color w:val="990000"/>
        </w:rPr>
        <w:t>order:PS</w:t>
      </w:r>
      <w:r w:rsidRPr="00CA7016">
        <w:rPr>
          <w:color w:val="0000FF"/>
        </w:rPr>
        <w:t>&gt;</w:t>
      </w:r>
    </w:p>
    <w:p w14:paraId="50738749" w14:textId="77777777" w:rsidR="00F02236" w:rsidRPr="00CA7016" w:rsidRDefault="00F02236" w:rsidP="00F02236">
      <w:pPr>
        <w:ind w:hanging="480"/>
      </w:pPr>
      <w:hyperlink r:id="rId1133" w:history="1">
        <w:r w:rsidRPr="00CA7016">
          <w:rPr>
            <w:b/>
            <w:bCs/>
            <w:color w:val="FF0000"/>
            <w:u w:val="single"/>
          </w:rPr>
          <w:t>-</w:t>
        </w:r>
      </w:hyperlink>
      <w:r w:rsidRPr="00CA7016">
        <w:t xml:space="preserve"> </w:t>
      </w:r>
      <w:r w:rsidRPr="00CA7016">
        <w:rPr>
          <w:color w:val="0000FF"/>
        </w:rPr>
        <w:t>&lt;</w:t>
      </w:r>
      <w:r w:rsidRPr="00CA7016">
        <w:rPr>
          <w:color w:val="990000"/>
        </w:rPr>
        <w:t>order:PS_ADMIN</w:t>
      </w:r>
      <w:r w:rsidRPr="00CA7016">
        <w:rPr>
          <w:color w:val="0000FF"/>
        </w:rPr>
        <w:t>&gt;</w:t>
      </w:r>
    </w:p>
    <w:p w14:paraId="7B19EBA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order:PQTY</w:t>
      </w:r>
      <w:r w:rsidRPr="00CA7016">
        <w:rPr>
          <w:color w:val="0000FF"/>
        </w:rPr>
        <w:t>&gt;</w:t>
      </w:r>
      <w:r w:rsidRPr="00CA7016">
        <w:rPr>
          <w:b/>
          <w:bCs/>
        </w:rPr>
        <w:t>002</w:t>
      </w:r>
      <w:r w:rsidRPr="00CA7016">
        <w:rPr>
          <w:color w:val="0000FF"/>
        </w:rPr>
        <w:t>&lt;/</w:t>
      </w:r>
      <w:r w:rsidRPr="00CA7016">
        <w:rPr>
          <w:color w:val="990000"/>
        </w:rPr>
        <w:t>order:PQTY</w:t>
      </w:r>
      <w:r w:rsidRPr="00CA7016">
        <w:rPr>
          <w:color w:val="0000FF"/>
        </w:rPr>
        <w:t>&gt;</w:t>
      </w:r>
      <w:r w:rsidRPr="00CA7016">
        <w:t xml:space="preserve"> </w:t>
      </w:r>
    </w:p>
    <w:p w14:paraId="2C73958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order:PS_ADMIN</w:t>
      </w:r>
      <w:r w:rsidRPr="00CA7016">
        <w:rPr>
          <w:color w:val="0000FF"/>
        </w:rPr>
        <w:t>&gt;</w:t>
      </w:r>
    </w:p>
    <w:p w14:paraId="693D4186" w14:textId="77777777" w:rsidR="00F02236" w:rsidRPr="00CA7016" w:rsidRDefault="00F02236" w:rsidP="00F02236">
      <w:pPr>
        <w:ind w:hanging="480"/>
      </w:pPr>
      <w:hyperlink r:id="rId1134" w:history="1">
        <w:r w:rsidRPr="00CA7016">
          <w:rPr>
            <w:b/>
            <w:bCs/>
            <w:color w:val="FF0000"/>
            <w:u w:val="single"/>
          </w:rPr>
          <w:t>-</w:t>
        </w:r>
      </w:hyperlink>
      <w:r w:rsidRPr="00CA7016">
        <w:t xml:space="preserve"> </w:t>
      </w:r>
      <w:r w:rsidRPr="00CA7016">
        <w:rPr>
          <w:color w:val="0000FF"/>
        </w:rPr>
        <w:t>&lt;</w:t>
      </w:r>
      <w:r w:rsidRPr="00CA7016">
        <w:rPr>
          <w:color w:val="990000"/>
        </w:rPr>
        <w:t>order:PS_SVC_DET</w:t>
      </w:r>
      <w:r w:rsidRPr="00CA7016">
        <w:rPr>
          <w:color w:val="0000FF"/>
        </w:rPr>
        <w:t>&gt;</w:t>
      </w:r>
    </w:p>
    <w:p w14:paraId="6E07A2D2"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order:TNS</w:t>
      </w:r>
      <w:r w:rsidRPr="00CA7016">
        <w:rPr>
          <w:color w:val="0000FF"/>
        </w:rPr>
        <w:t>&gt;</w:t>
      </w:r>
      <w:r w:rsidRPr="00CA7016">
        <w:rPr>
          <w:b/>
          <w:bCs/>
        </w:rPr>
        <w:t>7062089519</w:t>
      </w:r>
      <w:r w:rsidRPr="00CA7016">
        <w:rPr>
          <w:color w:val="0000FF"/>
        </w:rPr>
        <w:t>&lt;/</w:t>
      </w:r>
      <w:r w:rsidRPr="00CA7016">
        <w:rPr>
          <w:color w:val="990000"/>
        </w:rPr>
        <w:t>order:TNS</w:t>
      </w:r>
      <w:r w:rsidRPr="00CA7016">
        <w:rPr>
          <w:color w:val="0000FF"/>
        </w:rPr>
        <w:t>&gt;</w:t>
      </w:r>
      <w:r w:rsidRPr="00CA7016">
        <w:t xml:space="preserve"> </w:t>
      </w:r>
    </w:p>
    <w:p w14:paraId="35FE36C5"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order:OTN</w:t>
      </w:r>
      <w:r w:rsidRPr="00CA7016">
        <w:rPr>
          <w:color w:val="0000FF"/>
        </w:rPr>
        <w:t>&gt;</w:t>
      </w:r>
      <w:r w:rsidRPr="00CA7016">
        <w:rPr>
          <w:b/>
          <w:bCs/>
        </w:rPr>
        <w:t>7062088331</w:t>
      </w:r>
      <w:r w:rsidRPr="00CA7016">
        <w:rPr>
          <w:color w:val="0000FF"/>
        </w:rPr>
        <w:t>&lt;/</w:t>
      </w:r>
      <w:r w:rsidRPr="00CA7016">
        <w:rPr>
          <w:color w:val="990000"/>
        </w:rPr>
        <w:t>order:OTN</w:t>
      </w:r>
      <w:r w:rsidRPr="00CA7016">
        <w:rPr>
          <w:color w:val="0000FF"/>
        </w:rPr>
        <w:t>&gt;</w:t>
      </w:r>
      <w:r w:rsidRPr="00CA7016">
        <w:t xml:space="preserve"> </w:t>
      </w:r>
    </w:p>
    <w:p w14:paraId="7487ED5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order:LNECLSSVC</w:t>
      </w:r>
      <w:r w:rsidRPr="00CA7016">
        <w:rPr>
          <w:color w:val="0000FF"/>
        </w:rPr>
        <w:t>&gt;</w:t>
      </w:r>
      <w:r w:rsidRPr="00CA7016">
        <w:rPr>
          <w:b/>
          <w:bCs/>
        </w:rPr>
        <w:t>UEPRL</w:t>
      </w:r>
      <w:r w:rsidRPr="00CA7016">
        <w:rPr>
          <w:color w:val="0000FF"/>
        </w:rPr>
        <w:t>&lt;/</w:t>
      </w:r>
      <w:r w:rsidRPr="00CA7016">
        <w:rPr>
          <w:color w:val="990000"/>
        </w:rPr>
        <w:t>order:LNECLSSVC</w:t>
      </w:r>
      <w:r w:rsidRPr="00CA7016">
        <w:rPr>
          <w:color w:val="0000FF"/>
        </w:rPr>
        <w:t>&gt;</w:t>
      </w:r>
      <w:r w:rsidRPr="00CA7016">
        <w:t xml:space="preserve"> </w:t>
      </w:r>
    </w:p>
    <w:p w14:paraId="1DAA2C22" w14:textId="77777777" w:rsidR="00F02236" w:rsidRPr="00CA7016" w:rsidRDefault="00F02236" w:rsidP="00F02236">
      <w:pPr>
        <w:ind w:hanging="480"/>
      </w:pPr>
      <w:hyperlink r:id="rId1135" w:history="1">
        <w:r w:rsidRPr="00CA7016">
          <w:rPr>
            <w:b/>
            <w:bCs/>
            <w:color w:val="FF0000"/>
            <w:u w:val="single"/>
          </w:rPr>
          <w:t>-</w:t>
        </w:r>
      </w:hyperlink>
      <w:r w:rsidRPr="00CA7016">
        <w:t xml:space="preserve"> </w:t>
      </w:r>
      <w:r w:rsidRPr="00CA7016">
        <w:rPr>
          <w:color w:val="0000FF"/>
        </w:rPr>
        <w:t>&lt;</w:t>
      </w:r>
      <w:r w:rsidRPr="00CA7016">
        <w:rPr>
          <w:color w:val="990000"/>
        </w:rPr>
        <w:t>order:SVC_DET_GRP</w:t>
      </w:r>
      <w:r w:rsidRPr="00CA7016">
        <w:rPr>
          <w:color w:val="0000FF"/>
        </w:rPr>
        <w:t>&gt;</w:t>
      </w:r>
    </w:p>
    <w:p w14:paraId="246BC6E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order:LNUM</w:t>
      </w:r>
      <w:r w:rsidRPr="00CA7016">
        <w:rPr>
          <w:color w:val="0000FF"/>
        </w:rPr>
        <w:t>&gt;</w:t>
      </w:r>
      <w:r w:rsidRPr="00CA7016">
        <w:rPr>
          <w:b/>
          <w:bCs/>
        </w:rPr>
        <w:t>00001</w:t>
      </w:r>
      <w:r w:rsidRPr="00CA7016">
        <w:rPr>
          <w:color w:val="0000FF"/>
        </w:rPr>
        <w:t>&lt;/</w:t>
      </w:r>
      <w:r w:rsidRPr="00CA7016">
        <w:rPr>
          <w:color w:val="990000"/>
        </w:rPr>
        <w:t>order:LNUM</w:t>
      </w:r>
      <w:r w:rsidRPr="00CA7016">
        <w:rPr>
          <w:color w:val="0000FF"/>
        </w:rPr>
        <w:t>&gt;</w:t>
      </w:r>
      <w:r w:rsidRPr="00CA7016">
        <w:t xml:space="preserve"> </w:t>
      </w:r>
    </w:p>
    <w:p w14:paraId="55BB633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order:LNA</w:t>
      </w:r>
      <w:r w:rsidRPr="00CA7016">
        <w:rPr>
          <w:color w:val="0000FF"/>
        </w:rPr>
        <w:t>&gt;</w:t>
      </w:r>
      <w:r w:rsidRPr="00CA7016">
        <w:rPr>
          <w:b/>
          <w:bCs/>
        </w:rPr>
        <w:t>X</w:t>
      </w:r>
      <w:r w:rsidRPr="00CA7016">
        <w:rPr>
          <w:color w:val="0000FF"/>
        </w:rPr>
        <w:t>&lt;/</w:t>
      </w:r>
      <w:r w:rsidRPr="00CA7016">
        <w:rPr>
          <w:color w:val="990000"/>
        </w:rPr>
        <w:t>order:LNA</w:t>
      </w:r>
      <w:r w:rsidRPr="00CA7016">
        <w:rPr>
          <w:color w:val="0000FF"/>
        </w:rPr>
        <w:t>&gt;</w:t>
      </w:r>
      <w:r w:rsidRPr="00CA7016">
        <w:t xml:space="preserve"> </w:t>
      </w:r>
    </w:p>
    <w:p w14:paraId="10DAFFA4"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order:SVC_DET_GRP</w:t>
      </w:r>
      <w:r w:rsidRPr="00CA7016">
        <w:rPr>
          <w:color w:val="0000FF"/>
        </w:rPr>
        <w:t>&gt;</w:t>
      </w:r>
    </w:p>
    <w:p w14:paraId="3C8E004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order:PS_SVC_DET</w:t>
      </w:r>
      <w:r w:rsidRPr="00CA7016">
        <w:rPr>
          <w:color w:val="0000FF"/>
        </w:rPr>
        <w:t>&gt;</w:t>
      </w:r>
    </w:p>
    <w:p w14:paraId="2EAEA659" w14:textId="77777777" w:rsidR="00F02236" w:rsidRPr="00CA7016" w:rsidRDefault="00F02236" w:rsidP="00F02236">
      <w:pPr>
        <w:ind w:hanging="480"/>
      </w:pPr>
      <w:hyperlink r:id="rId1136" w:history="1">
        <w:r w:rsidRPr="00CA7016">
          <w:rPr>
            <w:b/>
            <w:bCs/>
            <w:color w:val="FF0000"/>
            <w:u w:val="single"/>
          </w:rPr>
          <w:t>-</w:t>
        </w:r>
      </w:hyperlink>
      <w:r w:rsidRPr="00CA7016">
        <w:t xml:space="preserve"> </w:t>
      </w:r>
      <w:r w:rsidRPr="00CA7016">
        <w:rPr>
          <w:color w:val="0000FF"/>
        </w:rPr>
        <w:t>&lt;</w:t>
      </w:r>
      <w:r w:rsidRPr="00CA7016">
        <w:rPr>
          <w:color w:val="990000"/>
        </w:rPr>
        <w:t>order:PS_SVC_DET</w:t>
      </w:r>
      <w:r w:rsidRPr="00CA7016">
        <w:rPr>
          <w:color w:val="0000FF"/>
        </w:rPr>
        <w:t>&gt;</w:t>
      </w:r>
    </w:p>
    <w:p w14:paraId="7D30816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order:TNS</w:t>
      </w:r>
      <w:r w:rsidRPr="00CA7016">
        <w:rPr>
          <w:color w:val="0000FF"/>
        </w:rPr>
        <w:t>&gt;</w:t>
      </w:r>
      <w:r w:rsidRPr="00CA7016">
        <w:rPr>
          <w:b/>
          <w:bCs/>
        </w:rPr>
        <w:t>7062088248</w:t>
      </w:r>
      <w:r w:rsidRPr="00CA7016">
        <w:rPr>
          <w:color w:val="0000FF"/>
        </w:rPr>
        <w:t>&lt;/</w:t>
      </w:r>
      <w:r w:rsidRPr="00CA7016">
        <w:rPr>
          <w:color w:val="990000"/>
        </w:rPr>
        <w:t>order:TNS</w:t>
      </w:r>
      <w:r w:rsidRPr="00CA7016">
        <w:rPr>
          <w:color w:val="0000FF"/>
        </w:rPr>
        <w:t>&gt;</w:t>
      </w:r>
      <w:r w:rsidRPr="00CA7016">
        <w:t xml:space="preserve"> </w:t>
      </w:r>
    </w:p>
    <w:p w14:paraId="48E0CA18" w14:textId="77777777" w:rsidR="00F02236" w:rsidRPr="00CA7016" w:rsidRDefault="00F02236" w:rsidP="00F02236">
      <w:pPr>
        <w:ind w:hanging="480"/>
      </w:pPr>
      <w:hyperlink r:id="rId1137" w:history="1">
        <w:r w:rsidRPr="00CA7016">
          <w:rPr>
            <w:b/>
            <w:bCs/>
            <w:color w:val="FF0000"/>
            <w:u w:val="single"/>
          </w:rPr>
          <w:t>-</w:t>
        </w:r>
      </w:hyperlink>
      <w:r w:rsidRPr="00CA7016">
        <w:t xml:space="preserve"> </w:t>
      </w:r>
      <w:r w:rsidRPr="00CA7016">
        <w:rPr>
          <w:color w:val="0000FF"/>
        </w:rPr>
        <w:t>&lt;</w:t>
      </w:r>
      <w:r w:rsidRPr="00CA7016">
        <w:rPr>
          <w:color w:val="990000"/>
        </w:rPr>
        <w:t>order:SVC_DET_GRP</w:t>
      </w:r>
      <w:r w:rsidRPr="00CA7016">
        <w:rPr>
          <w:color w:val="0000FF"/>
        </w:rPr>
        <w:t>&gt;</w:t>
      </w:r>
    </w:p>
    <w:p w14:paraId="72B5E2C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order:LNUM</w:t>
      </w:r>
      <w:r w:rsidRPr="00CA7016">
        <w:rPr>
          <w:color w:val="0000FF"/>
        </w:rPr>
        <w:t>&gt;</w:t>
      </w:r>
      <w:r w:rsidRPr="00CA7016">
        <w:rPr>
          <w:b/>
          <w:bCs/>
        </w:rPr>
        <w:t>00002</w:t>
      </w:r>
      <w:r w:rsidRPr="00CA7016">
        <w:rPr>
          <w:color w:val="0000FF"/>
        </w:rPr>
        <w:t>&lt;/</w:t>
      </w:r>
      <w:r w:rsidRPr="00CA7016">
        <w:rPr>
          <w:color w:val="990000"/>
        </w:rPr>
        <w:t>order:LNUM</w:t>
      </w:r>
      <w:r w:rsidRPr="00CA7016">
        <w:rPr>
          <w:color w:val="0000FF"/>
        </w:rPr>
        <w:t>&gt;</w:t>
      </w:r>
      <w:r w:rsidRPr="00CA7016">
        <w:t xml:space="preserve"> </w:t>
      </w:r>
    </w:p>
    <w:p w14:paraId="46CA6B0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order:LNA</w:t>
      </w:r>
      <w:r w:rsidRPr="00CA7016">
        <w:rPr>
          <w:color w:val="0000FF"/>
        </w:rPr>
        <w:t>&gt;</w:t>
      </w:r>
      <w:r w:rsidRPr="00CA7016">
        <w:rPr>
          <w:b/>
          <w:bCs/>
        </w:rPr>
        <w:t>D</w:t>
      </w:r>
      <w:r w:rsidRPr="00CA7016">
        <w:rPr>
          <w:color w:val="0000FF"/>
        </w:rPr>
        <w:t>&lt;/</w:t>
      </w:r>
      <w:r w:rsidRPr="00CA7016">
        <w:rPr>
          <w:color w:val="990000"/>
        </w:rPr>
        <w:t>order:LNA</w:t>
      </w:r>
      <w:r w:rsidRPr="00CA7016">
        <w:rPr>
          <w:color w:val="0000FF"/>
        </w:rPr>
        <w:t>&gt;</w:t>
      </w:r>
      <w:r w:rsidRPr="00CA7016">
        <w:t xml:space="preserve"> </w:t>
      </w:r>
    </w:p>
    <w:p w14:paraId="5E799B60"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order:SVC_DET_GRP</w:t>
      </w:r>
      <w:r w:rsidRPr="00CA7016">
        <w:rPr>
          <w:color w:val="0000FF"/>
        </w:rPr>
        <w:t>&gt;</w:t>
      </w:r>
    </w:p>
    <w:p w14:paraId="7A4AA0E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order:PS_SVC_DET</w:t>
      </w:r>
      <w:r w:rsidRPr="00CA7016">
        <w:rPr>
          <w:color w:val="0000FF"/>
        </w:rPr>
        <w:t>&gt;</w:t>
      </w:r>
    </w:p>
    <w:p w14:paraId="1C0C388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order:PS</w:t>
      </w:r>
      <w:r w:rsidRPr="00CA7016">
        <w:rPr>
          <w:color w:val="0000FF"/>
        </w:rPr>
        <w:t>&gt;</w:t>
      </w:r>
    </w:p>
    <w:p w14:paraId="1BE269B1" w14:textId="77777777" w:rsidR="00F02236" w:rsidRPr="00CA7016" w:rsidRDefault="00F02236" w:rsidP="00F02236">
      <w:pPr>
        <w:ind w:hanging="480"/>
      </w:pPr>
      <w:hyperlink r:id="rId1138" w:history="1">
        <w:r w:rsidRPr="00CA7016">
          <w:rPr>
            <w:b/>
            <w:bCs/>
            <w:color w:val="FF0000"/>
            <w:u w:val="single"/>
          </w:rPr>
          <w:t>-</w:t>
        </w:r>
      </w:hyperlink>
      <w:r w:rsidRPr="00CA7016">
        <w:t xml:space="preserve"> </w:t>
      </w:r>
      <w:r w:rsidRPr="00CA7016">
        <w:rPr>
          <w:color w:val="0000FF"/>
        </w:rPr>
        <w:t>&lt;</w:t>
      </w:r>
      <w:r w:rsidRPr="00CA7016">
        <w:rPr>
          <w:color w:val="990000"/>
        </w:rPr>
        <w:t>order:DL</w:t>
      </w:r>
      <w:r w:rsidRPr="00CA7016">
        <w:rPr>
          <w:color w:val="0000FF"/>
        </w:rPr>
        <w:t>&gt;</w:t>
      </w:r>
    </w:p>
    <w:p w14:paraId="57FD776D" w14:textId="77777777" w:rsidR="00F02236" w:rsidRPr="00CA7016" w:rsidRDefault="00F02236" w:rsidP="00F02236">
      <w:pPr>
        <w:ind w:hanging="480"/>
      </w:pPr>
      <w:hyperlink r:id="rId1139" w:history="1">
        <w:r w:rsidRPr="00CA7016">
          <w:rPr>
            <w:b/>
            <w:bCs/>
            <w:color w:val="FF0000"/>
            <w:u w:val="single"/>
          </w:rPr>
          <w:t>-</w:t>
        </w:r>
      </w:hyperlink>
      <w:r w:rsidRPr="00CA7016">
        <w:t xml:space="preserve"> </w:t>
      </w:r>
      <w:r w:rsidRPr="00CA7016">
        <w:rPr>
          <w:color w:val="0000FF"/>
        </w:rPr>
        <w:t>&lt;</w:t>
      </w:r>
      <w:r w:rsidRPr="00CA7016">
        <w:rPr>
          <w:color w:val="990000"/>
        </w:rPr>
        <w:t>order:LISTING_INFO</w:t>
      </w:r>
      <w:r w:rsidRPr="00CA7016">
        <w:rPr>
          <w:color w:val="0000FF"/>
        </w:rPr>
        <w:t>&gt;</w:t>
      </w:r>
    </w:p>
    <w:p w14:paraId="31DB7F6B" w14:textId="77777777" w:rsidR="00F02236" w:rsidRPr="00CA7016" w:rsidRDefault="00F02236" w:rsidP="00F02236">
      <w:pPr>
        <w:ind w:hanging="480"/>
      </w:pPr>
      <w:hyperlink r:id="rId1140" w:history="1">
        <w:r w:rsidRPr="00CA7016">
          <w:rPr>
            <w:b/>
            <w:bCs/>
            <w:color w:val="FF0000"/>
            <w:u w:val="single"/>
          </w:rPr>
          <w:t>-</w:t>
        </w:r>
      </w:hyperlink>
      <w:r w:rsidRPr="00CA7016">
        <w:t xml:space="preserve"> </w:t>
      </w:r>
      <w:r w:rsidRPr="00CA7016">
        <w:rPr>
          <w:color w:val="0000FF"/>
        </w:rPr>
        <w:t>&lt;</w:t>
      </w:r>
      <w:r w:rsidRPr="00CA7016">
        <w:rPr>
          <w:color w:val="990000"/>
        </w:rPr>
        <w:t>order:LISTING_CNTRL</w:t>
      </w:r>
      <w:r w:rsidRPr="00CA7016">
        <w:rPr>
          <w:color w:val="0000FF"/>
        </w:rPr>
        <w:t>&gt;</w:t>
      </w:r>
    </w:p>
    <w:p w14:paraId="4CB3F82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order:LACT</w:t>
      </w:r>
      <w:r w:rsidRPr="00CA7016">
        <w:rPr>
          <w:color w:val="0000FF"/>
        </w:rPr>
        <w:t>&gt;</w:t>
      </w:r>
      <w:r w:rsidRPr="00CA7016">
        <w:rPr>
          <w:b/>
          <w:bCs/>
        </w:rPr>
        <w:t>O</w:t>
      </w:r>
      <w:r w:rsidRPr="00CA7016">
        <w:rPr>
          <w:color w:val="0000FF"/>
        </w:rPr>
        <w:t>&lt;/</w:t>
      </w:r>
      <w:r w:rsidRPr="00CA7016">
        <w:rPr>
          <w:color w:val="990000"/>
        </w:rPr>
        <w:t>order:LACT</w:t>
      </w:r>
      <w:r w:rsidRPr="00CA7016">
        <w:rPr>
          <w:color w:val="0000FF"/>
        </w:rPr>
        <w:t>&gt;</w:t>
      </w:r>
      <w:r w:rsidRPr="00CA7016">
        <w:t xml:space="preserve"> </w:t>
      </w:r>
    </w:p>
    <w:p w14:paraId="2F43A03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order:RTY</w:t>
      </w:r>
      <w:r w:rsidRPr="00CA7016">
        <w:rPr>
          <w:color w:val="0000FF"/>
        </w:rPr>
        <w:t>&gt;</w:t>
      </w:r>
      <w:r w:rsidRPr="00CA7016">
        <w:rPr>
          <w:b/>
          <w:bCs/>
        </w:rPr>
        <w:t>LML</w:t>
      </w:r>
      <w:r w:rsidRPr="00CA7016">
        <w:rPr>
          <w:color w:val="0000FF"/>
        </w:rPr>
        <w:t>&lt;/</w:t>
      </w:r>
      <w:r w:rsidRPr="00CA7016">
        <w:rPr>
          <w:color w:val="990000"/>
        </w:rPr>
        <w:t>order:RTY</w:t>
      </w:r>
      <w:r w:rsidRPr="00CA7016">
        <w:rPr>
          <w:color w:val="0000FF"/>
        </w:rPr>
        <w:t>&gt;</w:t>
      </w:r>
      <w:r w:rsidRPr="00CA7016">
        <w:t xml:space="preserve"> </w:t>
      </w:r>
    </w:p>
    <w:p w14:paraId="5065889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order:STYC</w:t>
      </w:r>
      <w:r w:rsidRPr="00CA7016">
        <w:rPr>
          <w:color w:val="0000FF"/>
        </w:rPr>
        <w:t>&gt;</w:t>
      </w:r>
      <w:r w:rsidRPr="00CA7016">
        <w:rPr>
          <w:b/>
          <w:bCs/>
        </w:rPr>
        <w:t>SL</w:t>
      </w:r>
      <w:r w:rsidRPr="00CA7016">
        <w:rPr>
          <w:color w:val="0000FF"/>
        </w:rPr>
        <w:t>&lt;/</w:t>
      </w:r>
      <w:r w:rsidRPr="00CA7016">
        <w:rPr>
          <w:color w:val="990000"/>
        </w:rPr>
        <w:t>order:STYC</w:t>
      </w:r>
      <w:r w:rsidRPr="00CA7016">
        <w:rPr>
          <w:color w:val="0000FF"/>
        </w:rPr>
        <w:t>&gt;</w:t>
      </w:r>
      <w:r w:rsidRPr="00CA7016">
        <w:t xml:space="preserve"> </w:t>
      </w:r>
    </w:p>
    <w:p w14:paraId="6234D37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order:DLNUM</w:t>
      </w:r>
      <w:r w:rsidRPr="00CA7016">
        <w:rPr>
          <w:color w:val="0000FF"/>
        </w:rPr>
        <w:t>&gt;</w:t>
      </w:r>
      <w:r w:rsidRPr="00CA7016">
        <w:rPr>
          <w:b/>
          <w:bCs/>
        </w:rPr>
        <w:t>0001</w:t>
      </w:r>
      <w:r w:rsidRPr="00CA7016">
        <w:rPr>
          <w:color w:val="0000FF"/>
        </w:rPr>
        <w:t>&lt;/</w:t>
      </w:r>
      <w:r w:rsidRPr="00CA7016">
        <w:rPr>
          <w:color w:val="990000"/>
        </w:rPr>
        <w:t>order:DLNUM</w:t>
      </w:r>
      <w:r w:rsidRPr="00CA7016">
        <w:rPr>
          <w:color w:val="0000FF"/>
        </w:rPr>
        <w:t>&gt;</w:t>
      </w:r>
      <w:r w:rsidRPr="00CA7016">
        <w:t xml:space="preserve"> </w:t>
      </w:r>
    </w:p>
    <w:p w14:paraId="1FA0EC7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order:LISTING_CNTRL</w:t>
      </w:r>
      <w:r w:rsidRPr="00CA7016">
        <w:rPr>
          <w:color w:val="0000FF"/>
        </w:rPr>
        <w:t>&gt;</w:t>
      </w:r>
    </w:p>
    <w:p w14:paraId="7B9D986E" w14:textId="77777777" w:rsidR="00F02236" w:rsidRPr="00CA7016" w:rsidRDefault="00F02236" w:rsidP="00F02236">
      <w:pPr>
        <w:ind w:hanging="480"/>
      </w:pPr>
      <w:hyperlink r:id="rId1141" w:history="1">
        <w:r w:rsidRPr="00CA7016">
          <w:rPr>
            <w:b/>
            <w:bCs/>
            <w:color w:val="FF0000"/>
            <w:u w:val="single"/>
          </w:rPr>
          <w:t>-</w:t>
        </w:r>
      </w:hyperlink>
      <w:r w:rsidRPr="00CA7016">
        <w:t xml:space="preserve"> </w:t>
      </w:r>
      <w:r w:rsidRPr="00CA7016">
        <w:rPr>
          <w:color w:val="0000FF"/>
        </w:rPr>
        <w:t>&lt;</w:t>
      </w:r>
      <w:r w:rsidRPr="00CA7016">
        <w:rPr>
          <w:color w:val="990000"/>
        </w:rPr>
        <w:t>order:LISTING_INSTRUCTION</w:t>
      </w:r>
      <w:r w:rsidRPr="00CA7016">
        <w:rPr>
          <w:color w:val="0000FF"/>
        </w:rPr>
        <w:t>&gt;</w:t>
      </w:r>
    </w:p>
    <w:p w14:paraId="67ED9B0F" w14:textId="77777777" w:rsidR="00F02236" w:rsidRPr="00CA7016" w:rsidRDefault="00F02236" w:rsidP="00F02236">
      <w:pPr>
        <w:ind w:hanging="480"/>
      </w:pPr>
      <w:hyperlink r:id="rId1142" w:history="1">
        <w:r w:rsidRPr="00CA7016">
          <w:rPr>
            <w:b/>
            <w:bCs/>
            <w:color w:val="FF0000"/>
            <w:u w:val="single"/>
          </w:rPr>
          <w:t>-</w:t>
        </w:r>
      </w:hyperlink>
      <w:r w:rsidRPr="00CA7016">
        <w:t xml:space="preserve"> </w:t>
      </w:r>
      <w:r w:rsidRPr="00CA7016">
        <w:rPr>
          <w:color w:val="0000FF"/>
        </w:rPr>
        <w:t>&lt;</w:t>
      </w:r>
      <w:r w:rsidRPr="00CA7016">
        <w:rPr>
          <w:color w:val="990000"/>
        </w:rPr>
        <w:t>order:LIST_NAME_GRP</w:t>
      </w:r>
      <w:r w:rsidRPr="00CA7016">
        <w:rPr>
          <w:color w:val="0000FF"/>
        </w:rPr>
        <w:t>&gt;</w:t>
      </w:r>
    </w:p>
    <w:p w14:paraId="21628C42"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order:LNLN</w:t>
      </w:r>
      <w:r w:rsidRPr="00CA7016">
        <w:rPr>
          <w:color w:val="0000FF"/>
        </w:rPr>
        <w:t>&gt;</w:t>
      </w:r>
      <w:r w:rsidRPr="00CA7016">
        <w:rPr>
          <w:b/>
          <w:bCs/>
        </w:rPr>
        <w:t>Palm</w:t>
      </w:r>
      <w:r w:rsidRPr="00CA7016">
        <w:rPr>
          <w:color w:val="0000FF"/>
        </w:rPr>
        <w:t>&lt;/</w:t>
      </w:r>
      <w:r w:rsidRPr="00CA7016">
        <w:rPr>
          <w:color w:val="990000"/>
        </w:rPr>
        <w:t>order:LNLN</w:t>
      </w:r>
      <w:r w:rsidRPr="00CA7016">
        <w:rPr>
          <w:color w:val="0000FF"/>
        </w:rPr>
        <w:t>&gt;</w:t>
      </w:r>
      <w:r w:rsidRPr="00CA7016">
        <w:t xml:space="preserve"> </w:t>
      </w:r>
    </w:p>
    <w:p w14:paraId="5CAB727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order:LIST_NAME_GRP</w:t>
      </w:r>
      <w:r w:rsidRPr="00CA7016">
        <w:rPr>
          <w:color w:val="0000FF"/>
        </w:rPr>
        <w:t>&gt;</w:t>
      </w:r>
    </w:p>
    <w:p w14:paraId="38539C7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order:LISTING_INSTRUCTION</w:t>
      </w:r>
      <w:r w:rsidRPr="00CA7016">
        <w:rPr>
          <w:color w:val="0000FF"/>
        </w:rPr>
        <w:t>&gt;</w:t>
      </w:r>
    </w:p>
    <w:p w14:paraId="7AA7765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order:LISTING_INFO</w:t>
      </w:r>
      <w:r w:rsidRPr="00CA7016">
        <w:rPr>
          <w:color w:val="0000FF"/>
        </w:rPr>
        <w:t>&gt;</w:t>
      </w:r>
    </w:p>
    <w:p w14:paraId="05750A3C" w14:textId="77777777" w:rsidR="00F02236" w:rsidRPr="00CA7016" w:rsidRDefault="00F02236" w:rsidP="00F02236">
      <w:pPr>
        <w:ind w:hanging="480"/>
      </w:pPr>
      <w:hyperlink r:id="rId1143" w:history="1">
        <w:r w:rsidRPr="00CA7016">
          <w:rPr>
            <w:b/>
            <w:bCs/>
            <w:color w:val="FF0000"/>
            <w:u w:val="single"/>
          </w:rPr>
          <w:t>-</w:t>
        </w:r>
      </w:hyperlink>
      <w:r w:rsidRPr="00CA7016">
        <w:t xml:space="preserve"> </w:t>
      </w:r>
      <w:r w:rsidRPr="00CA7016">
        <w:rPr>
          <w:color w:val="0000FF"/>
        </w:rPr>
        <w:t>&lt;</w:t>
      </w:r>
      <w:r w:rsidRPr="00CA7016">
        <w:rPr>
          <w:color w:val="990000"/>
        </w:rPr>
        <w:t>order:LISTING_INFO</w:t>
      </w:r>
      <w:r w:rsidRPr="00CA7016">
        <w:rPr>
          <w:color w:val="0000FF"/>
        </w:rPr>
        <w:t>&gt;</w:t>
      </w:r>
    </w:p>
    <w:p w14:paraId="76164CAD" w14:textId="77777777" w:rsidR="00F02236" w:rsidRPr="00CA7016" w:rsidRDefault="00F02236" w:rsidP="00F02236">
      <w:pPr>
        <w:ind w:hanging="480"/>
      </w:pPr>
      <w:hyperlink r:id="rId1144" w:history="1">
        <w:r w:rsidRPr="00CA7016">
          <w:rPr>
            <w:b/>
            <w:bCs/>
            <w:color w:val="FF0000"/>
            <w:u w:val="single"/>
          </w:rPr>
          <w:t>-</w:t>
        </w:r>
      </w:hyperlink>
      <w:r w:rsidRPr="00CA7016">
        <w:t xml:space="preserve"> </w:t>
      </w:r>
      <w:r w:rsidRPr="00CA7016">
        <w:rPr>
          <w:color w:val="0000FF"/>
        </w:rPr>
        <w:t>&lt;</w:t>
      </w:r>
      <w:r w:rsidRPr="00CA7016">
        <w:rPr>
          <w:color w:val="990000"/>
        </w:rPr>
        <w:t>order:LISTING_CNTRL</w:t>
      </w:r>
      <w:r w:rsidRPr="00CA7016">
        <w:rPr>
          <w:color w:val="0000FF"/>
        </w:rPr>
        <w:t>&gt;</w:t>
      </w:r>
    </w:p>
    <w:p w14:paraId="5088817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order:LACT</w:t>
      </w:r>
      <w:r w:rsidRPr="00CA7016">
        <w:rPr>
          <w:color w:val="0000FF"/>
        </w:rPr>
        <w:t>&gt;</w:t>
      </w:r>
      <w:r w:rsidRPr="00CA7016">
        <w:rPr>
          <w:b/>
          <w:bCs/>
        </w:rPr>
        <w:t>I</w:t>
      </w:r>
      <w:r w:rsidRPr="00CA7016">
        <w:rPr>
          <w:color w:val="0000FF"/>
        </w:rPr>
        <w:t>&lt;/</w:t>
      </w:r>
      <w:r w:rsidRPr="00CA7016">
        <w:rPr>
          <w:color w:val="990000"/>
        </w:rPr>
        <w:t>order:LACT</w:t>
      </w:r>
      <w:r w:rsidRPr="00CA7016">
        <w:rPr>
          <w:color w:val="0000FF"/>
        </w:rPr>
        <w:t>&gt;</w:t>
      </w:r>
      <w:r w:rsidRPr="00CA7016">
        <w:t xml:space="preserve"> </w:t>
      </w:r>
    </w:p>
    <w:p w14:paraId="1FDC369C"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order:RTY</w:t>
      </w:r>
      <w:r w:rsidRPr="00CA7016">
        <w:rPr>
          <w:color w:val="0000FF"/>
        </w:rPr>
        <w:t>&gt;</w:t>
      </w:r>
      <w:r w:rsidRPr="00CA7016">
        <w:rPr>
          <w:b/>
          <w:bCs/>
        </w:rPr>
        <w:t>LML</w:t>
      </w:r>
      <w:r w:rsidRPr="00CA7016">
        <w:rPr>
          <w:color w:val="0000FF"/>
        </w:rPr>
        <w:t>&lt;/</w:t>
      </w:r>
      <w:r w:rsidRPr="00CA7016">
        <w:rPr>
          <w:color w:val="990000"/>
        </w:rPr>
        <w:t>order:RTY</w:t>
      </w:r>
      <w:r w:rsidRPr="00CA7016">
        <w:rPr>
          <w:color w:val="0000FF"/>
        </w:rPr>
        <w:t>&gt;</w:t>
      </w:r>
      <w:r w:rsidRPr="00CA7016">
        <w:t xml:space="preserve"> </w:t>
      </w:r>
    </w:p>
    <w:p w14:paraId="5E27B9D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order:LTY</w:t>
      </w:r>
      <w:r w:rsidRPr="00CA7016">
        <w:rPr>
          <w:color w:val="0000FF"/>
        </w:rPr>
        <w:t>&gt;</w:t>
      </w:r>
      <w:r w:rsidRPr="00CA7016">
        <w:rPr>
          <w:b/>
          <w:bCs/>
        </w:rPr>
        <w:t>1</w:t>
      </w:r>
      <w:r w:rsidRPr="00CA7016">
        <w:rPr>
          <w:color w:val="0000FF"/>
        </w:rPr>
        <w:t>&lt;/</w:t>
      </w:r>
      <w:r w:rsidRPr="00CA7016">
        <w:rPr>
          <w:color w:val="990000"/>
        </w:rPr>
        <w:t>order:LTY</w:t>
      </w:r>
      <w:r w:rsidRPr="00CA7016">
        <w:rPr>
          <w:color w:val="0000FF"/>
        </w:rPr>
        <w:t>&gt;</w:t>
      </w:r>
      <w:r w:rsidRPr="00CA7016">
        <w:t xml:space="preserve"> </w:t>
      </w:r>
    </w:p>
    <w:p w14:paraId="3512402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order:STYC</w:t>
      </w:r>
      <w:r w:rsidRPr="00CA7016">
        <w:rPr>
          <w:color w:val="0000FF"/>
        </w:rPr>
        <w:t>&gt;</w:t>
      </w:r>
      <w:r w:rsidRPr="00CA7016">
        <w:rPr>
          <w:b/>
          <w:bCs/>
        </w:rPr>
        <w:t>SL</w:t>
      </w:r>
      <w:r w:rsidRPr="00CA7016">
        <w:rPr>
          <w:color w:val="0000FF"/>
        </w:rPr>
        <w:t>&lt;/</w:t>
      </w:r>
      <w:r w:rsidRPr="00CA7016">
        <w:rPr>
          <w:color w:val="990000"/>
        </w:rPr>
        <w:t>order:STYC</w:t>
      </w:r>
      <w:r w:rsidRPr="00CA7016">
        <w:rPr>
          <w:color w:val="0000FF"/>
        </w:rPr>
        <w:t>&gt;</w:t>
      </w:r>
      <w:r w:rsidRPr="00CA7016">
        <w:t xml:space="preserve"> </w:t>
      </w:r>
    </w:p>
    <w:p w14:paraId="1834157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order:TOA</w:t>
      </w:r>
      <w:r w:rsidRPr="00CA7016">
        <w:rPr>
          <w:color w:val="0000FF"/>
        </w:rPr>
        <w:t>&gt;</w:t>
      </w:r>
      <w:r w:rsidRPr="00CA7016">
        <w:rPr>
          <w:b/>
          <w:bCs/>
        </w:rPr>
        <w:t>R</w:t>
      </w:r>
      <w:r w:rsidRPr="00CA7016">
        <w:rPr>
          <w:color w:val="0000FF"/>
        </w:rPr>
        <w:t>&lt;/</w:t>
      </w:r>
      <w:r w:rsidRPr="00CA7016">
        <w:rPr>
          <w:color w:val="990000"/>
        </w:rPr>
        <w:t>order:TOA</w:t>
      </w:r>
      <w:r w:rsidRPr="00CA7016">
        <w:rPr>
          <w:color w:val="0000FF"/>
        </w:rPr>
        <w:t>&gt;</w:t>
      </w:r>
      <w:r w:rsidRPr="00CA7016">
        <w:t xml:space="preserve"> </w:t>
      </w:r>
    </w:p>
    <w:p w14:paraId="2127AB3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order:DOI</w:t>
      </w:r>
      <w:r w:rsidRPr="00CA7016">
        <w:rPr>
          <w:color w:val="0000FF"/>
        </w:rPr>
        <w:t>&gt;</w:t>
      </w:r>
      <w:r w:rsidRPr="00CA7016">
        <w:rPr>
          <w:b/>
          <w:bCs/>
        </w:rPr>
        <w:t>0</w:t>
      </w:r>
      <w:r w:rsidRPr="00CA7016">
        <w:rPr>
          <w:color w:val="0000FF"/>
        </w:rPr>
        <w:t>&lt;/</w:t>
      </w:r>
      <w:r w:rsidRPr="00CA7016">
        <w:rPr>
          <w:color w:val="990000"/>
        </w:rPr>
        <w:t>order:DOI</w:t>
      </w:r>
      <w:r w:rsidRPr="00CA7016">
        <w:rPr>
          <w:color w:val="0000FF"/>
        </w:rPr>
        <w:t>&gt;</w:t>
      </w:r>
      <w:r w:rsidRPr="00CA7016">
        <w:t xml:space="preserve"> </w:t>
      </w:r>
    </w:p>
    <w:p w14:paraId="09E0B0B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order:DLNUM</w:t>
      </w:r>
      <w:r w:rsidRPr="00CA7016">
        <w:rPr>
          <w:color w:val="0000FF"/>
        </w:rPr>
        <w:t>&gt;</w:t>
      </w:r>
      <w:r w:rsidRPr="00CA7016">
        <w:rPr>
          <w:b/>
          <w:bCs/>
        </w:rPr>
        <w:t>0002</w:t>
      </w:r>
      <w:r w:rsidRPr="00CA7016">
        <w:rPr>
          <w:color w:val="0000FF"/>
        </w:rPr>
        <w:t>&lt;/</w:t>
      </w:r>
      <w:r w:rsidRPr="00CA7016">
        <w:rPr>
          <w:color w:val="990000"/>
        </w:rPr>
        <w:t>order:DLNUM</w:t>
      </w:r>
      <w:r w:rsidRPr="00CA7016">
        <w:rPr>
          <w:color w:val="0000FF"/>
        </w:rPr>
        <w:t>&gt;</w:t>
      </w:r>
      <w:r w:rsidRPr="00CA7016">
        <w:t xml:space="preserve"> </w:t>
      </w:r>
    </w:p>
    <w:p w14:paraId="0BE8B58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order:LISTING_CNTRL</w:t>
      </w:r>
      <w:r w:rsidRPr="00CA7016">
        <w:rPr>
          <w:color w:val="0000FF"/>
        </w:rPr>
        <w:t>&gt;</w:t>
      </w:r>
    </w:p>
    <w:p w14:paraId="79899DDD" w14:textId="77777777" w:rsidR="00F02236" w:rsidRPr="00CA7016" w:rsidRDefault="00F02236" w:rsidP="00F02236">
      <w:pPr>
        <w:ind w:hanging="480"/>
      </w:pPr>
      <w:hyperlink r:id="rId1145" w:history="1">
        <w:r w:rsidRPr="00CA7016">
          <w:rPr>
            <w:b/>
            <w:bCs/>
            <w:color w:val="FF0000"/>
            <w:u w:val="single"/>
          </w:rPr>
          <w:t>-</w:t>
        </w:r>
      </w:hyperlink>
      <w:r w:rsidRPr="00CA7016">
        <w:t xml:space="preserve"> </w:t>
      </w:r>
      <w:r w:rsidRPr="00CA7016">
        <w:rPr>
          <w:color w:val="0000FF"/>
        </w:rPr>
        <w:t>&lt;</w:t>
      </w:r>
      <w:r w:rsidRPr="00CA7016">
        <w:rPr>
          <w:color w:val="990000"/>
        </w:rPr>
        <w:t>order:LISTING_INSTRUCTION</w:t>
      </w:r>
      <w:r w:rsidRPr="00CA7016">
        <w:rPr>
          <w:color w:val="0000FF"/>
        </w:rPr>
        <w:t>&gt;</w:t>
      </w:r>
    </w:p>
    <w:p w14:paraId="2F7A179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order:LTN</w:t>
      </w:r>
      <w:r w:rsidRPr="00CA7016">
        <w:rPr>
          <w:color w:val="0000FF"/>
        </w:rPr>
        <w:t>&gt;</w:t>
      </w:r>
      <w:r w:rsidRPr="00CA7016">
        <w:rPr>
          <w:b/>
          <w:bCs/>
        </w:rPr>
        <w:t>7062089519</w:t>
      </w:r>
      <w:r w:rsidRPr="00CA7016">
        <w:rPr>
          <w:color w:val="0000FF"/>
        </w:rPr>
        <w:t>&lt;/</w:t>
      </w:r>
      <w:r w:rsidRPr="00CA7016">
        <w:rPr>
          <w:color w:val="990000"/>
        </w:rPr>
        <w:t>order:LTN</w:t>
      </w:r>
      <w:r w:rsidRPr="00CA7016">
        <w:rPr>
          <w:color w:val="0000FF"/>
        </w:rPr>
        <w:t>&gt;</w:t>
      </w:r>
      <w:r w:rsidRPr="00CA7016">
        <w:t xml:space="preserve"> </w:t>
      </w:r>
    </w:p>
    <w:p w14:paraId="79E85392" w14:textId="77777777" w:rsidR="00F02236" w:rsidRPr="00CA7016" w:rsidRDefault="00F02236" w:rsidP="00F02236">
      <w:pPr>
        <w:ind w:hanging="480"/>
      </w:pPr>
      <w:hyperlink r:id="rId1146" w:history="1">
        <w:r w:rsidRPr="00CA7016">
          <w:rPr>
            <w:b/>
            <w:bCs/>
            <w:color w:val="FF0000"/>
            <w:u w:val="single"/>
          </w:rPr>
          <w:t>-</w:t>
        </w:r>
      </w:hyperlink>
      <w:r w:rsidRPr="00CA7016">
        <w:t xml:space="preserve"> </w:t>
      </w:r>
      <w:r w:rsidRPr="00CA7016">
        <w:rPr>
          <w:color w:val="0000FF"/>
        </w:rPr>
        <w:t>&lt;</w:t>
      </w:r>
      <w:r w:rsidRPr="00CA7016">
        <w:rPr>
          <w:color w:val="990000"/>
        </w:rPr>
        <w:t>order:LIST_NAME_GRP</w:t>
      </w:r>
      <w:r w:rsidRPr="00CA7016">
        <w:rPr>
          <w:color w:val="0000FF"/>
        </w:rPr>
        <w:t>&gt;</w:t>
      </w:r>
    </w:p>
    <w:p w14:paraId="60DB0611"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order:LNLN</w:t>
      </w:r>
      <w:r w:rsidRPr="00CA7016">
        <w:rPr>
          <w:color w:val="0000FF"/>
        </w:rPr>
        <w:t>&gt;</w:t>
      </w:r>
      <w:r w:rsidRPr="00CA7016">
        <w:rPr>
          <w:b/>
          <w:bCs/>
        </w:rPr>
        <w:t>Breeze</w:t>
      </w:r>
      <w:r w:rsidRPr="00CA7016">
        <w:rPr>
          <w:color w:val="0000FF"/>
        </w:rPr>
        <w:t>&lt;/</w:t>
      </w:r>
      <w:r w:rsidRPr="00CA7016">
        <w:rPr>
          <w:color w:val="990000"/>
        </w:rPr>
        <w:t>order:LNLN</w:t>
      </w:r>
      <w:r w:rsidRPr="00CA7016">
        <w:rPr>
          <w:color w:val="0000FF"/>
        </w:rPr>
        <w:t>&gt;</w:t>
      </w:r>
      <w:r w:rsidRPr="00CA7016">
        <w:t xml:space="preserve"> </w:t>
      </w:r>
    </w:p>
    <w:p w14:paraId="4D84A81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order:LNFN</w:t>
      </w:r>
      <w:r w:rsidRPr="00CA7016">
        <w:rPr>
          <w:color w:val="0000FF"/>
        </w:rPr>
        <w:t>&gt;</w:t>
      </w:r>
      <w:r w:rsidRPr="00CA7016">
        <w:rPr>
          <w:b/>
          <w:bCs/>
        </w:rPr>
        <w:t>Palmer</w:t>
      </w:r>
      <w:r w:rsidRPr="00CA7016">
        <w:rPr>
          <w:color w:val="0000FF"/>
        </w:rPr>
        <w:t>&lt;/</w:t>
      </w:r>
      <w:r w:rsidRPr="00CA7016">
        <w:rPr>
          <w:color w:val="990000"/>
        </w:rPr>
        <w:t>order:LNFN</w:t>
      </w:r>
      <w:r w:rsidRPr="00CA7016">
        <w:rPr>
          <w:color w:val="0000FF"/>
        </w:rPr>
        <w:t>&gt;</w:t>
      </w:r>
      <w:r w:rsidRPr="00CA7016">
        <w:t xml:space="preserve"> </w:t>
      </w:r>
    </w:p>
    <w:p w14:paraId="75318C76"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order:LIST_NAME_GRP</w:t>
      </w:r>
      <w:r w:rsidRPr="00CA7016">
        <w:rPr>
          <w:color w:val="0000FF"/>
        </w:rPr>
        <w:t>&gt;</w:t>
      </w:r>
    </w:p>
    <w:p w14:paraId="08E692B7" w14:textId="77777777" w:rsidR="00F02236" w:rsidRPr="00CA7016" w:rsidRDefault="00F02236" w:rsidP="00F02236">
      <w:pPr>
        <w:ind w:hanging="480"/>
      </w:pPr>
      <w:hyperlink r:id="rId1147" w:history="1">
        <w:r w:rsidRPr="00CA7016">
          <w:rPr>
            <w:b/>
            <w:bCs/>
            <w:color w:val="FF0000"/>
            <w:u w:val="single"/>
          </w:rPr>
          <w:t>-</w:t>
        </w:r>
      </w:hyperlink>
      <w:r w:rsidRPr="00CA7016">
        <w:t xml:space="preserve"> </w:t>
      </w:r>
      <w:r w:rsidRPr="00CA7016">
        <w:rPr>
          <w:color w:val="0000FF"/>
        </w:rPr>
        <w:t>&lt;</w:t>
      </w:r>
      <w:r w:rsidRPr="00CA7016">
        <w:rPr>
          <w:color w:val="990000"/>
        </w:rPr>
        <w:t>order:LIST_ADDR_GRP</w:t>
      </w:r>
      <w:r w:rsidRPr="00CA7016">
        <w:rPr>
          <w:color w:val="0000FF"/>
        </w:rPr>
        <w:t>&gt;</w:t>
      </w:r>
    </w:p>
    <w:p w14:paraId="10973619"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order:LANO</w:t>
      </w:r>
      <w:r w:rsidRPr="00CA7016">
        <w:rPr>
          <w:color w:val="0000FF"/>
        </w:rPr>
        <w:t>&gt;</w:t>
      </w:r>
      <w:r w:rsidRPr="00CA7016">
        <w:rPr>
          <w:b/>
          <w:bCs/>
        </w:rPr>
        <w:t>125</w:t>
      </w:r>
      <w:r w:rsidRPr="00CA7016">
        <w:rPr>
          <w:color w:val="0000FF"/>
        </w:rPr>
        <w:t>&lt;/</w:t>
      </w:r>
      <w:r w:rsidRPr="00CA7016">
        <w:rPr>
          <w:color w:val="990000"/>
        </w:rPr>
        <w:t>order:LANO</w:t>
      </w:r>
      <w:r w:rsidRPr="00CA7016">
        <w:rPr>
          <w:color w:val="0000FF"/>
        </w:rPr>
        <w:t>&gt;</w:t>
      </w:r>
      <w:r w:rsidRPr="00CA7016">
        <w:t xml:space="preserve"> </w:t>
      </w:r>
    </w:p>
    <w:p w14:paraId="140318B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order:LASN</w:t>
      </w:r>
      <w:r w:rsidRPr="00CA7016">
        <w:rPr>
          <w:color w:val="0000FF"/>
        </w:rPr>
        <w:t>&gt;</w:t>
      </w:r>
      <w:r w:rsidRPr="00CA7016">
        <w:rPr>
          <w:b/>
          <w:bCs/>
        </w:rPr>
        <w:t>Reese</w:t>
      </w:r>
      <w:r w:rsidRPr="00CA7016">
        <w:rPr>
          <w:color w:val="0000FF"/>
        </w:rPr>
        <w:t>&lt;/</w:t>
      </w:r>
      <w:r w:rsidRPr="00CA7016">
        <w:rPr>
          <w:color w:val="990000"/>
        </w:rPr>
        <w:t>order:LASN</w:t>
      </w:r>
      <w:r w:rsidRPr="00CA7016">
        <w:rPr>
          <w:color w:val="0000FF"/>
        </w:rPr>
        <w:t>&gt;</w:t>
      </w:r>
      <w:r w:rsidRPr="00CA7016">
        <w:t xml:space="preserve"> </w:t>
      </w:r>
    </w:p>
    <w:p w14:paraId="55D8618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order:LATH</w:t>
      </w:r>
      <w:r w:rsidRPr="00CA7016">
        <w:rPr>
          <w:color w:val="0000FF"/>
        </w:rPr>
        <w:t>&gt;</w:t>
      </w:r>
      <w:r w:rsidRPr="00CA7016">
        <w:rPr>
          <w:b/>
          <w:bCs/>
        </w:rPr>
        <w:t>St</w:t>
      </w:r>
      <w:r w:rsidRPr="00CA7016">
        <w:rPr>
          <w:color w:val="0000FF"/>
        </w:rPr>
        <w:t>&lt;/</w:t>
      </w:r>
      <w:r w:rsidRPr="00CA7016">
        <w:rPr>
          <w:color w:val="990000"/>
        </w:rPr>
        <w:t>order:LATH</w:t>
      </w:r>
      <w:r w:rsidRPr="00CA7016">
        <w:rPr>
          <w:color w:val="0000FF"/>
        </w:rPr>
        <w:t>&gt;</w:t>
      </w:r>
      <w:r w:rsidRPr="00CA7016">
        <w:t xml:space="preserve"> </w:t>
      </w:r>
    </w:p>
    <w:p w14:paraId="6922363B"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order:LIST_ADDR_GRP</w:t>
      </w:r>
      <w:r w:rsidRPr="00CA7016">
        <w:rPr>
          <w:color w:val="0000FF"/>
        </w:rPr>
        <w:t>&gt;</w:t>
      </w:r>
    </w:p>
    <w:p w14:paraId="60876C7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order:LISTING_INSTRUCTION</w:t>
      </w:r>
      <w:r w:rsidRPr="00CA7016">
        <w:rPr>
          <w:color w:val="0000FF"/>
        </w:rPr>
        <w:t>&gt;</w:t>
      </w:r>
    </w:p>
    <w:p w14:paraId="465A0FA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order:LISTING_INFO</w:t>
      </w:r>
      <w:r w:rsidRPr="00CA7016">
        <w:rPr>
          <w:color w:val="0000FF"/>
        </w:rPr>
        <w:t>&gt;</w:t>
      </w:r>
    </w:p>
    <w:p w14:paraId="0817CA32"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order:DL</w:t>
      </w:r>
      <w:r w:rsidRPr="00CA7016">
        <w:rPr>
          <w:color w:val="0000FF"/>
        </w:rPr>
        <w:t>&gt;</w:t>
      </w:r>
    </w:p>
    <w:p w14:paraId="13B4A70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order:LSR_ORD_REQ</w:t>
      </w:r>
      <w:r w:rsidRPr="00CA7016">
        <w:rPr>
          <w:color w:val="0000FF"/>
        </w:rPr>
        <w:t>&gt;</w:t>
      </w:r>
    </w:p>
    <w:p w14:paraId="14794AC2"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uom:ATT_LSR_ORD_REQ</w:t>
      </w:r>
      <w:r w:rsidRPr="00CA7016">
        <w:rPr>
          <w:color w:val="0000FF"/>
        </w:rPr>
        <w:t>&gt;</w:t>
      </w:r>
    </w:p>
    <w:p w14:paraId="0C35AE53" w14:textId="77777777" w:rsidR="00F02236" w:rsidRPr="00CA7016" w:rsidRDefault="00F02236" w:rsidP="00F02236"/>
    <w:p w14:paraId="026D6253" w14:textId="77777777" w:rsidR="00F02236" w:rsidRPr="00CA7016" w:rsidRDefault="00F02236" w:rsidP="00F02236"/>
    <w:p w14:paraId="3961B829" w14:textId="77777777" w:rsidR="00F02236" w:rsidRDefault="00F02236" w:rsidP="00F02236">
      <w:r w:rsidRPr="00CA7016">
        <w:t>XML  OUTPUT:</w:t>
      </w:r>
    </w:p>
    <w:p w14:paraId="74E2C49A" w14:textId="77777777" w:rsidR="00F02236" w:rsidRPr="00CA7016" w:rsidRDefault="00F02236" w:rsidP="00F02236"/>
    <w:p w14:paraId="462A430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senderid</w:t>
      </w:r>
      <w:r w:rsidRPr="00CA7016">
        <w:rPr>
          <w:color w:val="0000FF"/>
        </w:rPr>
        <w:t>&gt;</w:t>
      </w:r>
      <w:r w:rsidRPr="00CA7016">
        <w:rPr>
          <w:b/>
          <w:bCs/>
        </w:rPr>
        <w:t>ATT-OR-SAT</w:t>
      </w:r>
      <w:r w:rsidRPr="00CA7016">
        <w:rPr>
          <w:color w:val="0000FF"/>
        </w:rPr>
        <w:t>&lt;/</w:t>
      </w:r>
      <w:r w:rsidRPr="00CA7016">
        <w:rPr>
          <w:color w:val="990000"/>
        </w:rPr>
        <w:t>senderid</w:t>
      </w:r>
      <w:r w:rsidRPr="00CA7016">
        <w:rPr>
          <w:color w:val="0000FF"/>
        </w:rPr>
        <w:t>&gt;</w:t>
      </w:r>
      <w:r w:rsidRPr="00CA7016">
        <w:t xml:space="preserve"> </w:t>
      </w:r>
    </w:p>
    <w:p w14:paraId="5E5A282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receiverid</w:t>
      </w:r>
      <w:r w:rsidRPr="00CA7016">
        <w:rPr>
          <w:color w:val="0000FF"/>
        </w:rPr>
        <w:t>&gt;</w:t>
      </w:r>
      <w:r w:rsidRPr="00CA7016">
        <w:rPr>
          <w:b/>
          <w:bCs/>
        </w:rPr>
        <w:t>CTE-VALIDATOR</w:t>
      </w:r>
      <w:r w:rsidRPr="00CA7016">
        <w:rPr>
          <w:color w:val="0000FF"/>
        </w:rPr>
        <w:t>&lt;/</w:t>
      </w:r>
      <w:r w:rsidRPr="00CA7016">
        <w:rPr>
          <w:color w:val="990000"/>
        </w:rPr>
        <w:t>receiverid</w:t>
      </w:r>
      <w:r w:rsidRPr="00CA7016">
        <w:rPr>
          <w:color w:val="0000FF"/>
        </w:rPr>
        <w:t>&gt;</w:t>
      </w:r>
      <w:r w:rsidRPr="00CA7016">
        <w:t xml:space="preserve"> </w:t>
      </w:r>
    </w:p>
    <w:p w14:paraId="43C42ED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interfaceid</w:t>
      </w:r>
      <w:r w:rsidRPr="00CA7016">
        <w:rPr>
          <w:color w:val="0000FF"/>
        </w:rPr>
        <w:t>&gt;</w:t>
      </w:r>
      <w:r w:rsidRPr="00CA7016">
        <w:rPr>
          <w:b/>
          <w:bCs/>
        </w:rPr>
        <w:t>CTE-1005-OR-XML-IB</w:t>
      </w:r>
      <w:r w:rsidRPr="00CA7016">
        <w:rPr>
          <w:color w:val="0000FF"/>
        </w:rPr>
        <w:t>&lt;/</w:t>
      </w:r>
      <w:r w:rsidRPr="00CA7016">
        <w:rPr>
          <w:color w:val="990000"/>
        </w:rPr>
        <w:t>interfaceid</w:t>
      </w:r>
      <w:r w:rsidRPr="00CA7016">
        <w:rPr>
          <w:color w:val="0000FF"/>
        </w:rPr>
        <w:t>&gt;</w:t>
      </w:r>
      <w:r w:rsidRPr="00CA7016">
        <w:t xml:space="preserve"> </w:t>
      </w:r>
    </w:p>
    <w:p w14:paraId="584709C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messagetype</w:t>
      </w:r>
      <w:r w:rsidRPr="00CA7016">
        <w:rPr>
          <w:color w:val="0000FF"/>
        </w:rPr>
        <w:t>&gt;</w:t>
      </w:r>
      <w:r w:rsidRPr="00CA7016">
        <w:rPr>
          <w:b/>
          <w:bCs/>
        </w:rPr>
        <w:t>LSRUOM</w:t>
      </w:r>
      <w:r w:rsidRPr="00CA7016">
        <w:rPr>
          <w:color w:val="0000FF"/>
        </w:rPr>
        <w:t>&lt;/</w:t>
      </w:r>
      <w:r w:rsidRPr="00CA7016">
        <w:rPr>
          <w:color w:val="990000"/>
        </w:rPr>
        <w:t>messagetype</w:t>
      </w:r>
      <w:r w:rsidRPr="00CA7016">
        <w:rPr>
          <w:color w:val="0000FF"/>
        </w:rPr>
        <w:t>&gt;</w:t>
      </w:r>
      <w:r w:rsidRPr="00CA7016">
        <w:t xml:space="preserve"> </w:t>
      </w:r>
    </w:p>
    <w:p w14:paraId="384E5522"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lsogversion</w:t>
      </w:r>
      <w:r w:rsidRPr="00CA7016">
        <w:rPr>
          <w:color w:val="0000FF"/>
        </w:rPr>
        <w:t>&gt;</w:t>
      </w:r>
      <w:r w:rsidRPr="00CA7016">
        <w:rPr>
          <w:b/>
          <w:bCs/>
        </w:rPr>
        <w:t>10.05</w:t>
      </w:r>
      <w:r w:rsidRPr="00CA7016">
        <w:rPr>
          <w:color w:val="0000FF"/>
        </w:rPr>
        <w:t>&lt;/</w:t>
      </w:r>
      <w:r w:rsidRPr="00CA7016">
        <w:rPr>
          <w:color w:val="990000"/>
        </w:rPr>
        <w:t>lsogversion</w:t>
      </w:r>
      <w:r w:rsidRPr="00CA7016">
        <w:rPr>
          <w:color w:val="0000FF"/>
        </w:rPr>
        <w:t>&gt;</w:t>
      </w:r>
      <w:r w:rsidRPr="00CA7016">
        <w:t xml:space="preserve"> </w:t>
      </w:r>
    </w:p>
    <w:p w14:paraId="3024C44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ordertype</w:t>
      </w:r>
      <w:r w:rsidRPr="00CA7016">
        <w:rPr>
          <w:color w:val="0000FF"/>
        </w:rPr>
        <w:t>&gt;</w:t>
      </w:r>
      <w:r w:rsidRPr="00CA7016">
        <w:rPr>
          <w:b/>
          <w:bCs/>
        </w:rPr>
        <w:t>ORDER</w:t>
      </w:r>
      <w:r w:rsidRPr="00CA7016">
        <w:rPr>
          <w:color w:val="0000FF"/>
        </w:rPr>
        <w:t>&lt;/</w:t>
      </w:r>
      <w:r w:rsidRPr="00CA7016">
        <w:rPr>
          <w:color w:val="990000"/>
        </w:rPr>
        <w:t>ordertype</w:t>
      </w:r>
      <w:r w:rsidRPr="00CA7016">
        <w:rPr>
          <w:color w:val="0000FF"/>
        </w:rPr>
        <w:t>&gt;</w:t>
      </w:r>
      <w:r w:rsidRPr="00CA7016">
        <w:t xml:space="preserve"> </w:t>
      </w:r>
    </w:p>
    <w:p w14:paraId="0D8ACA36"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header</w:t>
      </w:r>
      <w:r w:rsidRPr="00CA7016">
        <w:rPr>
          <w:color w:val="0000FF"/>
        </w:rPr>
        <w:t>&gt;</w:t>
      </w:r>
    </w:p>
    <w:p w14:paraId="207C3B1B" w14:textId="77777777" w:rsidR="00F02236" w:rsidRPr="00CA7016" w:rsidRDefault="00F02236" w:rsidP="00F02236">
      <w:pPr>
        <w:ind w:hanging="480"/>
      </w:pPr>
      <w:hyperlink r:id="rId1148" w:history="1">
        <w:r w:rsidRPr="00CA7016">
          <w:rPr>
            <w:b/>
            <w:bCs/>
            <w:color w:val="FF0000"/>
            <w:u w:val="single"/>
          </w:rPr>
          <w:t>-</w:t>
        </w:r>
      </w:hyperlink>
      <w:r w:rsidRPr="00CA7016">
        <w:t xml:space="preserve"> </w:t>
      </w:r>
      <w:r w:rsidRPr="00CA7016">
        <w:rPr>
          <w:color w:val="0000FF"/>
        </w:rPr>
        <w:t>&lt;</w:t>
      </w:r>
      <w:r w:rsidRPr="00CA7016">
        <w:rPr>
          <w:color w:val="990000"/>
        </w:rPr>
        <w:t>m2:LSR_RESP</w:t>
      </w:r>
      <w:r w:rsidRPr="00CA7016">
        <w:rPr>
          <w:color w:val="FF0000"/>
        </w:rPr>
        <w:t xml:space="preserve"> xmlns:m2</w:t>
      </w:r>
      <w:r w:rsidRPr="00CA7016">
        <w:rPr>
          <w:color w:val="0000FF"/>
        </w:rPr>
        <w:t>="</w:t>
      </w:r>
      <w:r w:rsidRPr="00CA7016">
        <w:rPr>
          <w:b/>
          <w:bCs/>
          <w:color w:val="FF0000"/>
        </w:rPr>
        <w:t>http://lsr.att.com/obf/tML/UOM</w:t>
      </w:r>
      <w:r w:rsidRPr="00CA7016">
        <w:rPr>
          <w:color w:val="0000FF"/>
        </w:rPr>
        <w:t>"&gt;</w:t>
      </w:r>
    </w:p>
    <w:p w14:paraId="58F44B35" w14:textId="77777777" w:rsidR="00F02236" w:rsidRPr="00CA7016" w:rsidRDefault="00F02236" w:rsidP="00F02236">
      <w:pPr>
        <w:ind w:hanging="480"/>
      </w:pPr>
      <w:hyperlink r:id="rId1149" w:history="1">
        <w:r w:rsidRPr="00CA7016">
          <w:rPr>
            <w:b/>
            <w:bCs/>
            <w:color w:val="FF0000"/>
            <w:u w:val="single"/>
          </w:rPr>
          <w:t>-</w:t>
        </w:r>
      </w:hyperlink>
      <w:r w:rsidRPr="00CA7016">
        <w:t xml:space="preserve"> </w:t>
      </w:r>
      <w:r w:rsidRPr="00CA7016">
        <w:rPr>
          <w:color w:val="0000FF"/>
        </w:rPr>
        <w:t>&lt;</w:t>
      </w:r>
      <w:r w:rsidRPr="00CA7016">
        <w:rPr>
          <w:color w:val="990000"/>
        </w:rPr>
        <w:t>m2:HDR</w:t>
      </w:r>
      <w:r w:rsidRPr="00CA7016">
        <w:rPr>
          <w:color w:val="0000FF"/>
        </w:rPr>
        <w:t>&gt;</w:t>
      </w:r>
    </w:p>
    <w:p w14:paraId="2EF6064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m2:MESSAGE_ID</w:t>
      </w:r>
      <w:r w:rsidRPr="00CA7016">
        <w:rPr>
          <w:color w:val="0000FF"/>
        </w:rPr>
        <w:t>&gt;</w:t>
      </w:r>
      <w:r w:rsidRPr="00CA7016">
        <w:rPr>
          <w:b/>
          <w:bCs/>
        </w:rPr>
        <w:t>1246902208365692.45947897591</w:t>
      </w:r>
      <w:r w:rsidRPr="00CA7016">
        <w:rPr>
          <w:color w:val="0000FF"/>
        </w:rPr>
        <w:t>&lt;/</w:t>
      </w:r>
      <w:r w:rsidRPr="00CA7016">
        <w:rPr>
          <w:color w:val="990000"/>
        </w:rPr>
        <w:t>m2:MESSAGE_ID</w:t>
      </w:r>
      <w:r w:rsidRPr="00CA7016">
        <w:rPr>
          <w:color w:val="0000FF"/>
        </w:rPr>
        <w:t>&gt;</w:t>
      </w:r>
      <w:r w:rsidRPr="00CA7016">
        <w:t xml:space="preserve"> </w:t>
      </w:r>
    </w:p>
    <w:p w14:paraId="2F5B72FD" w14:textId="77777777" w:rsidR="00F02236" w:rsidRPr="008C51B0" w:rsidRDefault="00F02236" w:rsidP="00F02236">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6257194B" w14:textId="77777777" w:rsidR="00F02236" w:rsidRPr="00CA7016" w:rsidRDefault="00F02236" w:rsidP="00F02236">
      <w:pPr>
        <w:ind w:hanging="480"/>
      </w:pPr>
      <w:r w:rsidRPr="008C51B0">
        <w:rPr>
          <w:b/>
          <w:bCs/>
          <w:color w:val="FF0000"/>
          <w:lang w:val="es-ES"/>
        </w:rPr>
        <w:t> </w:t>
      </w:r>
      <w:r w:rsidRPr="008C51B0">
        <w:rPr>
          <w:lang w:val="es-ES"/>
        </w:rPr>
        <w:t xml:space="preserve"> </w:t>
      </w:r>
      <w:r w:rsidRPr="00CA7016">
        <w:rPr>
          <w:color w:val="0000FF"/>
        </w:rPr>
        <w:t>&lt;</w:t>
      </w:r>
      <w:r w:rsidRPr="00CA7016">
        <w:rPr>
          <w:color w:val="990000"/>
        </w:rPr>
        <w:t>m2:MSG_TIMESTAMP</w:t>
      </w:r>
      <w:r w:rsidRPr="00CA7016">
        <w:rPr>
          <w:color w:val="0000FF"/>
        </w:rPr>
        <w:t>&gt;</w:t>
      </w:r>
      <w:r w:rsidRPr="00CA7016">
        <w:rPr>
          <w:b/>
          <w:bCs/>
        </w:rPr>
        <w:t>2009-07-06T12:43:28-05:00</w:t>
      </w:r>
      <w:r w:rsidRPr="00CA7016">
        <w:rPr>
          <w:color w:val="0000FF"/>
        </w:rPr>
        <w:t>&lt;/</w:t>
      </w:r>
      <w:r w:rsidRPr="00CA7016">
        <w:rPr>
          <w:color w:val="990000"/>
        </w:rPr>
        <w:t>m2:MSG_TIMESTAMP</w:t>
      </w:r>
      <w:r w:rsidRPr="00CA7016">
        <w:rPr>
          <w:color w:val="0000FF"/>
        </w:rPr>
        <w:t>&gt;</w:t>
      </w:r>
      <w:r w:rsidRPr="00CA7016">
        <w:t xml:space="preserve"> </w:t>
      </w:r>
    </w:p>
    <w:p w14:paraId="427233B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m2:PON</w:t>
      </w:r>
      <w:r w:rsidRPr="00CA7016">
        <w:rPr>
          <w:color w:val="0000FF"/>
        </w:rPr>
        <w:t>&gt;</w:t>
      </w:r>
      <w:r w:rsidRPr="00CA7016">
        <w:rPr>
          <w:b/>
          <w:bCs/>
        </w:rPr>
        <w:t>CVT0M051R31B</w:t>
      </w:r>
      <w:r w:rsidRPr="00CA7016">
        <w:rPr>
          <w:color w:val="0000FF"/>
        </w:rPr>
        <w:t>&lt;/</w:t>
      </w:r>
      <w:r w:rsidRPr="00CA7016">
        <w:rPr>
          <w:color w:val="990000"/>
        </w:rPr>
        <w:t>m2:PON</w:t>
      </w:r>
      <w:r w:rsidRPr="00CA7016">
        <w:rPr>
          <w:color w:val="0000FF"/>
        </w:rPr>
        <w:t>&gt;</w:t>
      </w:r>
      <w:r w:rsidRPr="00CA7016">
        <w:t xml:space="preserve"> </w:t>
      </w:r>
    </w:p>
    <w:p w14:paraId="32374C79" w14:textId="77777777" w:rsidR="00F02236" w:rsidRPr="008C51B0" w:rsidRDefault="00F02236" w:rsidP="00F02236">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E7D9900" w14:textId="77777777" w:rsidR="00F02236" w:rsidRPr="008C51B0" w:rsidRDefault="00F02236" w:rsidP="00F02236">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7062089519</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3633CB7" w14:textId="77777777" w:rsidR="00F02236" w:rsidRPr="008C51B0" w:rsidRDefault="00F02236" w:rsidP="00F02236">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20090706L00033-00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111CF64D" w14:textId="77777777" w:rsidR="00F02236" w:rsidRPr="00CA7016" w:rsidRDefault="00F02236" w:rsidP="00F02236">
      <w:pPr>
        <w:ind w:hanging="480"/>
      </w:pPr>
      <w:r w:rsidRPr="008C51B0">
        <w:rPr>
          <w:b/>
          <w:bCs/>
          <w:color w:val="FF0000"/>
          <w:lang w:val="es-ES"/>
        </w:rPr>
        <w:t> </w:t>
      </w:r>
      <w:r w:rsidRPr="008C51B0">
        <w:rPr>
          <w:lang w:val="es-ES"/>
        </w:rPr>
        <w:t xml:space="preserve"> </w:t>
      </w:r>
      <w:r w:rsidRPr="00CA7016">
        <w:rPr>
          <w:color w:val="0000FF"/>
        </w:rPr>
        <w:t>&lt;</w:t>
      </w:r>
      <w:r w:rsidRPr="00CA7016">
        <w:rPr>
          <w:color w:val="990000"/>
        </w:rPr>
        <w:t>m2:CC</w:t>
      </w:r>
      <w:r w:rsidRPr="00CA7016">
        <w:rPr>
          <w:color w:val="0000FF"/>
        </w:rPr>
        <w:t>&gt;</w:t>
      </w:r>
      <w:r w:rsidRPr="00CA7016">
        <w:rPr>
          <w:b/>
          <w:bCs/>
        </w:rPr>
        <w:t>9999</w:t>
      </w:r>
      <w:r w:rsidRPr="00CA7016">
        <w:rPr>
          <w:color w:val="0000FF"/>
        </w:rPr>
        <w:t>&lt;/</w:t>
      </w:r>
      <w:r w:rsidRPr="00CA7016">
        <w:rPr>
          <w:color w:val="990000"/>
        </w:rPr>
        <w:t>m2:CC</w:t>
      </w:r>
      <w:r w:rsidRPr="00CA7016">
        <w:rPr>
          <w:color w:val="0000FF"/>
        </w:rPr>
        <w:t>&gt;</w:t>
      </w:r>
      <w:r w:rsidRPr="00CA7016">
        <w:t xml:space="preserve"> </w:t>
      </w:r>
    </w:p>
    <w:p w14:paraId="1F2195D5"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m2:CLEC_APPL_ID</w:t>
      </w:r>
      <w:r w:rsidRPr="00CA7016">
        <w:rPr>
          <w:color w:val="0000FF"/>
        </w:rPr>
        <w:t>&gt;</w:t>
      </w:r>
      <w:r w:rsidRPr="00CA7016">
        <w:rPr>
          <w:b/>
          <w:bCs/>
        </w:rPr>
        <w:t>CTE-VALIDATOR</w:t>
      </w:r>
      <w:r w:rsidRPr="00CA7016">
        <w:rPr>
          <w:color w:val="0000FF"/>
        </w:rPr>
        <w:t>&lt;/</w:t>
      </w:r>
      <w:r w:rsidRPr="00CA7016">
        <w:rPr>
          <w:color w:val="990000"/>
        </w:rPr>
        <w:t>m2:CLEC_APPL_ID</w:t>
      </w:r>
      <w:r w:rsidRPr="00CA7016">
        <w:rPr>
          <w:color w:val="0000FF"/>
        </w:rPr>
        <w:t>&gt;</w:t>
      </w:r>
      <w:r w:rsidRPr="00CA7016">
        <w:t xml:space="preserve"> </w:t>
      </w:r>
    </w:p>
    <w:p w14:paraId="667DC62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m2:CLEC_APPL_PASSWORD</w:t>
      </w:r>
      <w:r w:rsidRPr="00CA7016">
        <w:rPr>
          <w:color w:val="0000FF"/>
        </w:rPr>
        <w:t>&gt;</w:t>
      </w:r>
      <w:r w:rsidRPr="00CA7016">
        <w:rPr>
          <w:b/>
          <w:bCs/>
        </w:rPr>
        <w:t>PA$$WORD</w:t>
      </w:r>
      <w:r w:rsidRPr="00CA7016">
        <w:rPr>
          <w:color w:val="0000FF"/>
        </w:rPr>
        <w:t>&lt;/</w:t>
      </w:r>
      <w:r w:rsidRPr="00CA7016">
        <w:rPr>
          <w:color w:val="990000"/>
        </w:rPr>
        <w:t>m2:CLEC_APPL_PASSWORD</w:t>
      </w:r>
      <w:r w:rsidRPr="00CA7016">
        <w:rPr>
          <w:color w:val="0000FF"/>
        </w:rPr>
        <w:t>&gt;</w:t>
      </w:r>
      <w:r w:rsidRPr="00CA7016">
        <w:t xml:space="preserve"> </w:t>
      </w:r>
    </w:p>
    <w:p w14:paraId="02277B5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m2:DTSENT</w:t>
      </w:r>
      <w:r w:rsidRPr="00CA7016">
        <w:rPr>
          <w:color w:val="0000FF"/>
        </w:rPr>
        <w:t>&gt;</w:t>
      </w:r>
      <w:r w:rsidRPr="00CA7016">
        <w:rPr>
          <w:b/>
          <w:bCs/>
        </w:rPr>
        <w:t>200907061243PM</w:t>
      </w:r>
      <w:r w:rsidRPr="00CA7016">
        <w:rPr>
          <w:color w:val="0000FF"/>
        </w:rPr>
        <w:t>&lt;/</w:t>
      </w:r>
      <w:r w:rsidRPr="00CA7016">
        <w:rPr>
          <w:color w:val="990000"/>
        </w:rPr>
        <w:t>m2:DTSENT</w:t>
      </w:r>
      <w:r w:rsidRPr="00CA7016">
        <w:rPr>
          <w:color w:val="0000FF"/>
        </w:rPr>
        <w:t>&gt;</w:t>
      </w:r>
      <w:r w:rsidRPr="00CA7016">
        <w:t xml:space="preserve"> </w:t>
      </w:r>
    </w:p>
    <w:p w14:paraId="3FB49DA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m2:ORD</w:t>
      </w:r>
      <w:r w:rsidRPr="00CA7016">
        <w:rPr>
          <w:color w:val="0000FF"/>
        </w:rPr>
        <w:t>&gt;</w:t>
      </w:r>
      <w:r w:rsidRPr="00CA7016">
        <w:rPr>
          <w:b/>
          <w:bCs/>
        </w:rPr>
        <w:t>CP09H221</w:t>
      </w:r>
      <w:r w:rsidRPr="00CA7016">
        <w:rPr>
          <w:color w:val="0000FF"/>
        </w:rPr>
        <w:t>&lt;/</w:t>
      </w:r>
      <w:r w:rsidRPr="00CA7016">
        <w:rPr>
          <w:color w:val="990000"/>
        </w:rPr>
        <w:t>m2:ORD</w:t>
      </w:r>
      <w:r w:rsidRPr="00CA7016">
        <w:rPr>
          <w:color w:val="0000FF"/>
        </w:rPr>
        <w:t>&gt;</w:t>
      </w:r>
      <w:r w:rsidRPr="00CA7016">
        <w:t xml:space="preserve"> </w:t>
      </w:r>
    </w:p>
    <w:p w14:paraId="0F1063E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m2:STATUS_CODE</w:t>
      </w:r>
      <w:r w:rsidRPr="00CA7016">
        <w:rPr>
          <w:color w:val="0000FF"/>
        </w:rPr>
        <w:t>&gt;</w:t>
      </w:r>
      <w:r w:rsidRPr="00CA7016">
        <w:rPr>
          <w:b/>
          <w:bCs/>
        </w:rPr>
        <w:t>PD</w:t>
      </w:r>
      <w:r w:rsidRPr="00CA7016">
        <w:rPr>
          <w:color w:val="0000FF"/>
        </w:rPr>
        <w:t>&lt;/</w:t>
      </w:r>
      <w:r w:rsidRPr="00CA7016">
        <w:rPr>
          <w:color w:val="990000"/>
        </w:rPr>
        <w:t>m2:STATUS_CODE</w:t>
      </w:r>
      <w:r w:rsidRPr="00CA7016">
        <w:rPr>
          <w:color w:val="0000FF"/>
        </w:rPr>
        <w:t>&gt;</w:t>
      </w:r>
      <w:r w:rsidRPr="00CA7016">
        <w:t xml:space="preserve"> </w:t>
      </w:r>
    </w:p>
    <w:p w14:paraId="02D5CF7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m2:STATUS_MSG</w:t>
      </w:r>
      <w:r w:rsidRPr="00CA7016">
        <w:rPr>
          <w:color w:val="0000FF"/>
        </w:rPr>
        <w:t>&gt;</w:t>
      </w:r>
      <w:r w:rsidRPr="00CA7016">
        <w:rPr>
          <w:b/>
          <w:bCs/>
        </w:rPr>
        <w:t>PENDING ORDER</w:t>
      </w:r>
      <w:r w:rsidRPr="00CA7016">
        <w:rPr>
          <w:color w:val="0000FF"/>
        </w:rPr>
        <w:t>&lt;/</w:t>
      </w:r>
      <w:r w:rsidRPr="00CA7016">
        <w:rPr>
          <w:color w:val="990000"/>
        </w:rPr>
        <w:t>m2:STATUS_MSG</w:t>
      </w:r>
      <w:r w:rsidRPr="00CA7016">
        <w:rPr>
          <w:color w:val="0000FF"/>
        </w:rPr>
        <w:t>&gt;</w:t>
      </w:r>
      <w:r w:rsidRPr="00CA7016">
        <w:t xml:space="preserve"> </w:t>
      </w:r>
    </w:p>
    <w:p w14:paraId="5F85D33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m2:REMARKS</w:t>
      </w:r>
      <w:r w:rsidRPr="00CA7016">
        <w:rPr>
          <w:color w:val="0000FF"/>
        </w:rPr>
        <w:t>&gt;</w:t>
      </w:r>
      <w:r w:rsidRPr="00CA7016">
        <w:rPr>
          <w:b/>
          <w:bCs/>
        </w:rPr>
        <w:t>Facilities have been checked</w:t>
      </w:r>
      <w:r w:rsidRPr="00CA7016">
        <w:rPr>
          <w:color w:val="0000FF"/>
        </w:rPr>
        <w:t>&lt;/</w:t>
      </w:r>
      <w:r w:rsidRPr="00CA7016">
        <w:rPr>
          <w:color w:val="990000"/>
        </w:rPr>
        <w:t>m2:REMARKS</w:t>
      </w:r>
      <w:r w:rsidRPr="00CA7016">
        <w:rPr>
          <w:color w:val="0000FF"/>
        </w:rPr>
        <w:t>&gt;</w:t>
      </w:r>
      <w:r w:rsidRPr="00CA7016">
        <w:t xml:space="preserve"> </w:t>
      </w:r>
    </w:p>
    <w:p w14:paraId="2C03BE0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m2:TRAN_ACK_TYPE</w:t>
      </w:r>
      <w:r w:rsidRPr="00CA7016">
        <w:rPr>
          <w:color w:val="0000FF"/>
        </w:rPr>
        <w:t>&gt;</w:t>
      </w:r>
      <w:r w:rsidRPr="00CA7016">
        <w:rPr>
          <w:b/>
          <w:bCs/>
        </w:rPr>
        <w:t>AT</w:t>
      </w:r>
      <w:r w:rsidRPr="00CA7016">
        <w:rPr>
          <w:color w:val="0000FF"/>
        </w:rPr>
        <w:t>&lt;/</w:t>
      </w:r>
      <w:r w:rsidRPr="00CA7016">
        <w:rPr>
          <w:color w:val="990000"/>
        </w:rPr>
        <w:t>m2:TRAN_ACK_TYPE</w:t>
      </w:r>
      <w:r w:rsidRPr="00CA7016">
        <w:rPr>
          <w:color w:val="0000FF"/>
        </w:rPr>
        <w:t>&gt;</w:t>
      </w:r>
      <w:r w:rsidRPr="00CA7016">
        <w:t xml:space="preserve"> </w:t>
      </w:r>
    </w:p>
    <w:p w14:paraId="269E822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m2:TRANS_SET_PURPOSE_CODE</w:t>
      </w:r>
      <w:r w:rsidRPr="00CA7016">
        <w:rPr>
          <w:color w:val="0000FF"/>
        </w:rPr>
        <w:t>&gt;</w:t>
      </w:r>
      <w:r w:rsidRPr="00CA7016">
        <w:rPr>
          <w:b/>
          <w:bCs/>
        </w:rPr>
        <w:t>06</w:t>
      </w:r>
      <w:r w:rsidRPr="00CA7016">
        <w:rPr>
          <w:color w:val="0000FF"/>
        </w:rPr>
        <w:t>&lt;/</w:t>
      </w:r>
      <w:r w:rsidRPr="00CA7016">
        <w:rPr>
          <w:color w:val="990000"/>
        </w:rPr>
        <w:t>m2:TRANS_SET_PURPOSE_CODE</w:t>
      </w:r>
      <w:r w:rsidRPr="00CA7016">
        <w:rPr>
          <w:color w:val="0000FF"/>
        </w:rPr>
        <w:t>&gt;</w:t>
      </w:r>
      <w:r w:rsidRPr="00CA7016">
        <w:t xml:space="preserve"> </w:t>
      </w:r>
    </w:p>
    <w:p w14:paraId="29F45AC1"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m2:HDR</w:t>
      </w:r>
      <w:r w:rsidRPr="00CA7016">
        <w:rPr>
          <w:color w:val="0000FF"/>
        </w:rPr>
        <w:t>&gt;</w:t>
      </w:r>
    </w:p>
    <w:p w14:paraId="1E4A5B42" w14:textId="77777777" w:rsidR="00F02236" w:rsidRPr="00CA7016" w:rsidRDefault="00F02236" w:rsidP="00F02236">
      <w:pPr>
        <w:ind w:hanging="480"/>
      </w:pPr>
      <w:hyperlink r:id="rId1150" w:history="1">
        <w:r w:rsidRPr="00CA7016">
          <w:rPr>
            <w:b/>
            <w:bCs/>
            <w:color w:val="FF0000"/>
            <w:u w:val="single"/>
          </w:rPr>
          <w:t>-</w:t>
        </w:r>
      </w:hyperlink>
      <w:r w:rsidRPr="00CA7016">
        <w:t xml:space="preserve"> </w:t>
      </w:r>
      <w:r w:rsidRPr="00CA7016">
        <w:rPr>
          <w:color w:val="0000FF"/>
        </w:rPr>
        <w:t>&lt;</w:t>
      </w:r>
      <w:r w:rsidRPr="00CA7016">
        <w:rPr>
          <w:color w:val="990000"/>
        </w:rPr>
        <w:t>m2:NOTIFICATION</w:t>
      </w:r>
      <w:r w:rsidRPr="00CA7016">
        <w:rPr>
          <w:color w:val="0000FF"/>
        </w:rPr>
        <w:t>&gt;</w:t>
      </w:r>
    </w:p>
    <w:p w14:paraId="259BAED9" w14:textId="77777777" w:rsidR="00F02236" w:rsidRPr="00CA7016" w:rsidRDefault="00F02236" w:rsidP="00F02236">
      <w:pPr>
        <w:ind w:hanging="480"/>
      </w:pPr>
      <w:hyperlink r:id="rId1151" w:history="1">
        <w:r w:rsidRPr="00CA7016">
          <w:rPr>
            <w:b/>
            <w:bCs/>
            <w:color w:val="FF0000"/>
            <w:u w:val="single"/>
          </w:rPr>
          <w:t>-</w:t>
        </w:r>
      </w:hyperlink>
      <w:r w:rsidRPr="00CA7016">
        <w:t xml:space="preserve"> </w:t>
      </w:r>
      <w:r w:rsidRPr="00CA7016">
        <w:rPr>
          <w:color w:val="0000FF"/>
        </w:rPr>
        <w:t>&lt;</w:t>
      </w:r>
      <w:r w:rsidRPr="00CA7016">
        <w:rPr>
          <w:color w:val="990000"/>
        </w:rPr>
        <w:t>m2:FIRM_ORDER_NOTIFICATION</w:t>
      </w:r>
      <w:r w:rsidRPr="00CA7016">
        <w:rPr>
          <w:color w:val="0000FF"/>
        </w:rPr>
        <w:t>&gt;</w:t>
      </w:r>
    </w:p>
    <w:p w14:paraId="608F7354" w14:textId="77777777" w:rsidR="00F02236" w:rsidRPr="00CA7016" w:rsidRDefault="00F02236" w:rsidP="00F02236">
      <w:pPr>
        <w:ind w:hanging="480"/>
      </w:pPr>
      <w:hyperlink r:id="rId1152" w:history="1">
        <w:r w:rsidRPr="00CA7016">
          <w:rPr>
            <w:b/>
            <w:bCs/>
            <w:color w:val="FF0000"/>
            <w:u w:val="single"/>
          </w:rPr>
          <w:t>-</w:t>
        </w:r>
      </w:hyperlink>
      <w:r w:rsidRPr="00CA7016">
        <w:t xml:space="preserve"> </w:t>
      </w:r>
      <w:r w:rsidRPr="00CA7016">
        <w:rPr>
          <w:color w:val="0000FF"/>
        </w:rPr>
        <w:t>&lt;</w:t>
      </w:r>
      <w:r w:rsidRPr="00CA7016">
        <w:rPr>
          <w:color w:val="990000"/>
        </w:rPr>
        <w:t>m2:NOTIFICATION_ADMIN</w:t>
      </w:r>
      <w:r w:rsidRPr="00CA7016">
        <w:rPr>
          <w:color w:val="0000FF"/>
        </w:rPr>
        <w:t>&gt;</w:t>
      </w:r>
    </w:p>
    <w:p w14:paraId="7A4835B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m2:INIT</w:t>
      </w:r>
      <w:r w:rsidRPr="00CA7016">
        <w:rPr>
          <w:color w:val="0000FF"/>
        </w:rPr>
        <w:t>&gt;</w:t>
      </w:r>
      <w:r w:rsidRPr="00CA7016">
        <w:rPr>
          <w:b/>
          <w:bCs/>
        </w:rPr>
        <w:t>BOJANGLES</w:t>
      </w:r>
      <w:r w:rsidRPr="00CA7016">
        <w:rPr>
          <w:color w:val="0000FF"/>
        </w:rPr>
        <w:t>&lt;/</w:t>
      </w:r>
      <w:r w:rsidRPr="00CA7016">
        <w:rPr>
          <w:color w:val="990000"/>
        </w:rPr>
        <w:t>m2:INIT</w:t>
      </w:r>
      <w:r w:rsidRPr="00CA7016">
        <w:rPr>
          <w:color w:val="0000FF"/>
        </w:rPr>
        <w:t>&gt;</w:t>
      </w:r>
      <w:r w:rsidRPr="00CA7016">
        <w:t xml:space="preserve"> </w:t>
      </w:r>
    </w:p>
    <w:p w14:paraId="3F41329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m2:INIT_TEL_NO</w:t>
      </w:r>
      <w:r w:rsidRPr="00CA7016">
        <w:rPr>
          <w:color w:val="0000FF"/>
        </w:rPr>
        <w:t>&gt;</w:t>
      </w:r>
      <w:r w:rsidRPr="00CA7016">
        <w:rPr>
          <w:b/>
          <w:bCs/>
        </w:rPr>
        <w:t>8884448888</w:t>
      </w:r>
      <w:r w:rsidRPr="00CA7016">
        <w:rPr>
          <w:color w:val="0000FF"/>
        </w:rPr>
        <w:t>&lt;/</w:t>
      </w:r>
      <w:r w:rsidRPr="00CA7016">
        <w:rPr>
          <w:color w:val="990000"/>
        </w:rPr>
        <w:t>m2:INIT_TEL_NO</w:t>
      </w:r>
      <w:r w:rsidRPr="00CA7016">
        <w:rPr>
          <w:color w:val="0000FF"/>
        </w:rPr>
        <w:t>&gt;</w:t>
      </w:r>
      <w:r w:rsidRPr="00CA7016">
        <w:t xml:space="preserve"> </w:t>
      </w:r>
    </w:p>
    <w:p w14:paraId="433E18B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m2:REP</w:t>
      </w:r>
      <w:r w:rsidRPr="00CA7016">
        <w:rPr>
          <w:color w:val="0000FF"/>
        </w:rPr>
        <w:t>&gt;</w:t>
      </w:r>
      <w:r w:rsidRPr="00CA7016">
        <w:rPr>
          <w:b/>
          <w:bCs/>
        </w:rPr>
        <w:t>LCSC</w:t>
      </w:r>
      <w:r w:rsidRPr="00CA7016">
        <w:rPr>
          <w:color w:val="0000FF"/>
        </w:rPr>
        <w:t>&lt;/</w:t>
      </w:r>
      <w:r w:rsidRPr="00CA7016">
        <w:rPr>
          <w:color w:val="990000"/>
        </w:rPr>
        <w:t>m2:REP</w:t>
      </w:r>
      <w:r w:rsidRPr="00CA7016">
        <w:rPr>
          <w:color w:val="0000FF"/>
        </w:rPr>
        <w:t>&gt;</w:t>
      </w:r>
      <w:r w:rsidRPr="00CA7016">
        <w:t xml:space="preserve"> </w:t>
      </w:r>
    </w:p>
    <w:p w14:paraId="404783E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m2:REP_TEL_NO</w:t>
      </w:r>
      <w:r w:rsidRPr="00CA7016">
        <w:rPr>
          <w:color w:val="0000FF"/>
        </w:rPr>
        <w:t>&gt;</w:t>
      </w:r>
      <w:r w:rsidRPr="00CA7016">
        <w:rPr>
          <w:b/>
          <w:bCs/>
        </w:rPr>
        <w:t>8006670807</w:t>
      </w:r>
      <w:r w:rsidRPr="00CA7016">
        <w:rPr>
          <w:color w:val="0000FF"/>
        </w:rPr>
        <w:t>&lt;/</w:t>
      </w:r>
      <w:r w:rsidRPr="00CA7016">
        <w:rPr>
          <w:color w:val="990000"/>
        </w:rPr>
        <w:t>m2:REP_TEL_NO</w:t>
      </w:r>
      <w:r w:rsidRPr="00CA7016">
        <w:rPr>
          <w:color w:val="0000FF"/>
        </w:rPr>
        <w:t>&gt;</w:t>
      </w:r>
      <w:r w:rsidRPr="00CA7016">
        <w:t xml:space="preserve"> </w:t>
      </w:r>
    </w:p>
    <w:p w14:paraId="129C9AE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m2:DD_CD</w:t>
      </w:r>
      <w:r w:rsidRPr="00CA7016">
        <w:rPr>
          <w:color w:val="0000FF"/>
        </w:rPr>
        <w:t>&gt;</w:t>
      </w:r>
      <w:r w:rsidRPr="00CA7016">
        <w:rPr>
          <w:b/>
          <w:bCs/>
        </w:rPr>
        <w:t>20090731</w:t>
      </w:r>
      <w:r w:rsidRPr="00CA7016">
        <w:rPr>
          <w:color w:val="0000FF"/>
        </w:rPr>
        <w:t>&lt;/</w:t>
      </w:r>
      <w:r w:rsidRPr="00CA7016">
        <w:rPr>
          <w:color w:val="990000"/>
        </w:rPr>
        <w:t>m2:DD_CD</w:t>
      </w:r>
      <w:r w:rsidRPr="00CA7016">
        <w:rPr>
          <w:color w:val="0000FF"/>
        </w:rPr>
        <w:t>&gt;</w:t>
      </w:r>
      <w:r w:rsidRPr="00CA7016">
        <w:t xml:space="preserve"> </w:t>
      </w:r>
    </w:p>
    <w:p w14:paraId="1CEE485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m2:BAN1</w:t>
      </w:r>
      <w:r w:rsidRPr="00CA7016">
        <w:rPr>
          <w:color w:val="0000FF"/>
        </w:rPr>
        <w:t>&gt;</w:t>
      </w:r>
      <w:r w:rsidRPr="00CA7016">
        <w:rPr>
          <w:b/>
          <w:bCs/>
        </w:rPr>
        <w:t>706Q886621621</w:t>
      </w:r>
      <w:r w:rsidRPr="00CA7016">
        <w:rPr>
          <w:color w:val="0000FF"/>
        </w:rPr>
        <w:t>&lt;/</w:t>
      </w:r>
      <w:r w:rsidRPr="00CA7016">
        <w:rPr>
          <w:color w:val="990000"/>
        </w:rPr>
        <w:t>m2:BAN1</w:t>
      </w:r>
      <w:r w:rsidRPr="00CA7016">
        <w:rPr>
          <w:color w:val="0000FF"/>
        </w:rPr>
        <w:t>&gt;</w:t>
      </w:r>
      <w:r w:rsidRPr="00CA7016">
        <w:t xml:space="preserve"> </w:t>
      </w:r>
    </w:p>
    <w:p w14:paraId="7C58DCBB"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m2:NOTIFICATION_ADMIN</w:t>
      </w:r>
      <w:r w:rsidRPr="00CA7016">
        <w:rPr>
          <w:color w:val="0000FF"/>
        </w:rPr>
        <w:t>&gt;</w:t>
      </w:r>
    </w:p>
    <w:p w14:paraId="7818F08F" w14:textId="77777777" w:rsidR="00F02236" w:rsidRPr="00CA7016" w:rsidRDefault="00F02236" w:rsidP="00F02236">
      <w:pPr>
        <w:ind w:hanging="480"/>
      </w:pPr>
      <w:hyperlink r:id="rId1153" w:history="1">
        <w:r w:rsidRPr="00CA7016">
          <w:rPr>
            <w:b/>
            <w:bCs/>
            <w:color w:val="FF0000"/>
            <w:u w:val="single"/>
          </w:rPr>
          <w:t>-</w:t>
        </w:r>
      </w:hyperlink>
      <w:r w:rsidRPr="00CA7016">
        <w:t xml:space="preserve"> </w:t>
      </w:r>
      <w:r w:rsidRPr="00CA7016">
        <w:rPr>
          <w:color w:val="0000FF"/>
        </w:rPr>
        <w:t>&lt;</w:t>
      </w:r>
      <w:r w:rsidRPr="00CA7016">
        <w:rPr>
          <w:color w:val="990000"/>
        </w:rPr>
        <w:t>m2:SERVICES_INFO</w:t>
      </w:r>
      <w:r w:rsidRPr="00CA7016">
        <w:rPr>
          <w:color w:val="0000FF"/>
        </w:rPr>
        <w:t>&gt;</w:t>
      </w:r>
    </w:p>
    <w:p w14:paraId="6FD19D4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m2:LOCNUM_SVCS</w:t>
      </w:r>
      <w:r w:rsidRPr="00CA7016">
        <w:rPr>
          <w:color w:val="0000FF"/>
        </w:rPr>
        <w:t>&gt;</w:t>
      </w:r>
      <w:r w:rsidRPr="00CA7016">
        <w:rPr>
          <w:b/>
          <w:bCs/>
        </w:rPr>
        <w:t>000</w:t>
      </w:r>
      <w:r w:rsidRPr="00CA7016">
        <w:rPr>
          <w:color w:val="0000FF"/>
        </w:rPr>
        <w:t>&lt;/</w:t>
      </w:r>
      <w:r w:rsidRPr="00CA7016">
        <w:rPr>
          <w:color w:val="990000"/>
        </w:rPr>
        <w:t>m2:LOCNUM_SVCS</w:t>
      </w:r>
      <w:r w:rsidRPr="00CA7016">
        <w:rPr>
          <w:color w:val="0000FF"/>
        </w:rPr>
        <w:t>&gt;</w:t>
      </w:r>
      <w:r w:rsidRPr="00CA7016">
        <w:t xml:space="preserve"> </w:t>
      </w:r>
    </w:p>
    <w:p w14:paraId="578A9177"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m2:LNUM</w:t>
      </w:r>
      <w:r w:rsidRPr="00CA7016">
        <w:rPr>
          <w:color w:val="0000FF"/>
        </w:rPr>
        <w:t>&gt;</w:t>
      </w:r>
      <w:r w:rsidRPr="00CA7016">
        <w:rPr>
          <w:b/>
          <w:bCs/>
        </w:rPr>
        <w:t>00001</w:t>
      </w:r>
      <w:r w:rsidRPr="00CA7016">
        <w:rPr>
          <w:color w:val="0000FF"/>
        </w:rPr>
        <w:t>&lt;/</w:t>
      </w:r>
      <w:r w:rsidRPr="00CA7016">
        <w:rPr>
          <w:color w:val="990000"/>
        </w:rPr>
        <w:t>m2:LNUM</w:t>
      </w:r>
      <w:r w:rsidRPr="00CA7016">
        <w:rPr>
          <w:color w:val="0000FF"/>
        </w:rPr>
        <w:t>&gt;</w:t>
      </w:r>
      <w:r w:rsidRPr="00CA7016">
        <w:t xml:space="preserve"> </w:t>
      </w:r>
    </w:p>
    <w:p w14:paraId="79FB6DC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m2:TNS</w:t>
      </w:r>
      <w:r w:rsidRPr="00CA7016">
        <w:rPr>
          <w:color w:val="0000FF"/>
        </w:rPr>
        <w:t>&gt;</w:t>
      </w:r>
      <w:r w:rsidRPr="00CA7016">
        <w:rPr>
          <w:b/>
          <w:bCs/>
        </w:rPr>
        <w:t>7062089519</w:t>
      </w:r>
      <w:r w:rsidRPr="00CA7016">
        <w:rPr>
          <w:color w:val="0000FF"/>
        </w:rPr>
        <w:t>&lt;/</w:t>
      </w:r>
      <w:r w:rsidRPr="00CA7016">
        <w:rPr>
          <w:color w:val="990000"/>
        </w:rPr>
        <w:t>m2:TNS</w:t>
      </w:r>
      <w:r w:rsidRPr="00CA7016">
        <w:rPr>
          <w:color w:val="0000FF"/>
        </w:rPr>
        <w:t>&gt;</w:t>
      </w:r>
      <w:r w:rsidRPr="00CA7016">
        <w:t xml:space="preserve"> </w:t>
      </w:r>
    </w:p>
    <w:p w14:paraId="3DAE51B1"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m2:OTN</w:t>
      </w:r>
      <w:r w:rsidRPr="00CA7016">
        <w:rPr>
          <w:color w:val="0000FF"/>
        </w:rPr>
        <w:t>&gt;</w:t>
      </w:r>
      <w:r w:rsidRPr="00CA7016">
        <w:rPr>
          <w:b/>
          <w:bCs/>
        </w:rPr>
        <w:t>7062088331</w:t>
      </w:r>
      <w:r w:rsidRPr="00CA7016">
        <w:rPr>
          <w:color w:val="0000FF"/>
        </w:rPr>
        <w:t>&lt;/</w:t>
      </w:r>
      <w:r w:rsidRPr="00CA7016">
        <w:rPr>
          <w:color w:val="990000"/>
        </w:rPr>
        <w:t>m2:OTN</w:t>
      </w:r>
      <w:r w:rsidRPr="00CA7016">
        <w:rPr>
          <w:color w:val="0000FF"/>
        </w:rPr>
        <w:t>&gt;</w:t>
      </w:r>
      <w:r w:rsidRPr="00CA7016">
        <w:t xml:space="preserve"> </w:t>
      </w:r>
    </w:p>
    <w:p w14:paraId="6380BF5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m2:SERVICES_INFO</w:t>
      </w:r>
      <w:r w:rsidRPr="00CA7016">
        <w:rPr>
          <w:color w:val="0000FF"/>
        </w:rPr>
        <w:t>&gt;</w:t>
      </w:r>
    </w:p>
    <w:p w14:paraId="5D39C78B" w14:textId="77777777" w:rsidR="00F02236" w:rsidRPr="00CA7016" w:rsidRDefault="00F02236" w:rsidP="00F02236">
      <w:pPr>
        <w:ind w:hanging="480"/>
      </w:pPr>
      <w:hyperlink r:id="rId1154" w:history="1">
        <w:r w:rsidRPr="00CA7016">
          <w:rPr>
            <w:b/>
            <w:bCs/>
            <w:color w:val="FF0000"/>
            <w:u w:val="single"/>
          </w:rPr>
          <w:t>-</w:t>
        </w:r>
      </w:hyperlink>
      <w:r w:rsidRPr="00CA7016">
        <w:t xml:space="preserve"> </w:t>
      </w:r>
      <w:r w:rsidRPr="00CA7016">
        <w:rPr>
          <w:color w:val="0000FF"/>
        </w:rPr>
        <w:t>&lt;</w:t>
      </w:r>
      <w:r w:rsidRPr="00CA7016">
        <w:rPr>
          <w:color w:val="990000"/>
        </w:rPr>
        <w:t>m2:SERVICES_INFO</w:t>
      </w:r>
      <w:r w:rsidRPr="00CA7016">
        <w:rPr>
          <w:color w:val="0000FF"/>
        </w:rPr>
        <w:t>&gt;</w:t>
      </w:r>
    </w:p>
    <w:p w14:paraId="0CA9164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m2:LOCNUM_SVCS</w:t>
      </w:r>
      <w:r w:rsidRPr="00CA7016">
        <w:rPr>
          <w:color w:val="0000FF"/>
        </w:rPr>
        <w:t>&gt;</w:t>
      </w:r>
      <w:r w:rsidRPr="00CA7016">
        <w:rPr>
          <w:b/>
          <w:bCs/>
        </w:rPr>
        <w:t>000</w:t>
      </w:r>
      <w:r w:rsidRPr="00CA7016">
        <w:rPr>
          <w:color w:val="0000FF"/>
        </w:rPr>
        <w:t>&lt;/</w:t>
      </w:r>
      <w:r w:rsidRPr="00CA7016">
        <w:rPr>
          <w:color w:val="990000"/>
        </w:rPr>
        <w:t>m2:LOCNUM_SVCS</w:t>
      </w:r>
      <w:r w:rsidRPr="00CA7016">
        <w:rPr>
          <w:color w:val="0000FF"/>
        </w:rPr>
        <w:t>&gt;</w:t>
      </w:r>
      <w:r w:rsidRPr="00CA7016">
        <w:t xml:space="preserve"> </w:t>
      </w:r>
    </w:p>
    <w:p w14:paraId="4DC7B7F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m2:LNUM</w:t>
      </w:r>
      <w:r w:rsidRPr="00CA7016">
        <w:rPr>
          <w:color w:val="0000FF"/>
        </w:rPr>
        <w:t>&gt;</w:t>
      </w:r>
      <w:r w:rsidRPr="00CA7016">
        <w:rPr>
          <w:b/>
          <w:bCs/>
        </w:rPr>
        <w:t>00002</w:t>
      </w:r>
      <w:r w:rsidRPr="00CA7016">
        <w:rPr>
          <w:color w:val="0000FF"/>
        </w:rPr>
        <w:t>&lt;/</w:t>
      </w:r>
      <w:r w:rsidRPr="00CA7016">
        <w:rPr>
          <w:color w:val="990000"/>
        </w:rPr>
        <w:t>m2:LNUM</w:t>
      </w:r>
      <w:r w:rsidRPr="00CA7016">
        <w:rPr>
          <w:color w:val="0000FF"/>
        </w:rPr>
        <w:t>&gt;</w:t>
      </w:r>
      <w:r w:rsidRPr="00CA7016">
        <w:t xml:space="preserve"> </w:t>
      </w:r>
    </w:p>
    <w:p w14:paraId="01EA793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m2:TNS</w:t>
      </w:r>
      <w:r w:rsidRPr="00CA7016">
        <w:rPr>
          <w:color w:val="0000FF"/>
        </w:rPr>
        <w:t>&gt;</w:t>
      </w:r>
      <w:r w:rsidRPr="00CA7016">
        <w:rPr>
          <w:b/>
          <w:bCs/>
        </w:rPr>
        <w:t>7062088248</w:t>
      </w:r>
      <w:r w:rsidRPr="00CA7016">
        <w:rPr>
          <w:color w:val="0000FF"/>
        </w:rPr>
        <w:t>&lt;/</w:t>
      </w:r>
      <w:r w:rsidRPr="00CA7016">
        <w:rPr>
          <w:color w:val="990000"/>
        </w:rPr>
        <w:t>m2:TNS</w:t>
      </w:r>
      <w:r w:rsidRPr="00CA7016">
        <w:rPr>
          <w:color w:val="0000FF"/>
        </w:rPr>
        <w:t>&gt;</w:t>
      </w:r>
      <w:r w:rsidRPr="00CA7016">
        <w:t xml:space="preserve"> </w:t>
      </w:r>
    </w:p>
    <w:p w14:paraId="1B38388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m2:SERVICES_INFO</w:t>
      </w:r>
      <w:r w:rsidRPr="00CA7016">
        <w:rPr>
          <w:color w:val="0000FF"/>
        </w:rPr>
        <w:t>&gt;</w:t>
      </w:r>
    </w:p>
    <w:p w14:paraId="56DE3458" w14:textId="77777777" w:rsidR="00F02236" w:rsidRPr="00CA7016" w:rsidRDefault="00F02236" w:rsidP="00F02236">
      <w:pPr>
        <w:ind w:hanging="480"/>
      </w:pPr>
      <w:hyperlink r:id="rId1155" w:history="1">
        <w:r w:rsidRPr="00CA7016">
          <w:rPr>
            <w:b/>
            <w:bCs/>
            <w:color w:val="FF0000"/>
            <w:u w:val="single"/>
          </w:rPr>
          <w:t>-</w:t>
        </w:r>
      </w:hyperlink>
      <w:r w:rsidRPr="00CA7016">
        <w:t xml:space="preserve"> </w:t>
      </w:r>
      <w:r w:rsidRPr="00CA7016">
        <w:rPr>
          <w:color w:val="0000FF"/>
        </w:rPr>
        <w:t>&lt;</w:t>
      </w:r>
      <w:r w:rsidRPr="00CA7016">
        <w:rPr>
          <w:color w:val="990000"/>
        </w:rPr>
        <w:t>m2:DIRECTORY_INFO</w:t>
      </w:r>
      <w:r w:rsidRPr="00CA7016">
        <w:rPr>
          <w:color w:val="0000FF"/>
        </w:rPr>
        <w:t>&gt;</w:t>
      </w:r>
    </w:p>
    <w:p w14:paraId="258AEA8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m2:DLNUM</w:t>
      </w:r>
      <w:r w:rsidRPr="00CA7016">
        <w:rPr>
          <w:color w:val="0000FF"/>
        </w:rPr>
        <w:t>&gt;</w:t>
      </w:r>
      <w:r w:rsidRPr="00CA7016">
        <w:rPr>
          <w:b/>
          <w:bCs/>
        </w:rPr>
        <w:t>0001</w:t>
      </w:r>
      <w:r w:rsidRPr="00CA7016">
        <w:rPr>
          <w:color w:val="0000FF"/>
        </w:rPr>
        <w:t>&lt;/</w:t>
      </w:r>
      <w:r w:rsidRPr="00CA7016">
        <w:rPr>
          <w:color w:val="990000"/>
        </w:rPr>
        <w:t>m2:DLNUM</w:t>
      </w:r>
      <w:r w:rsidRPr="00CA7016">
        <w:rPr>
          <w:color w:val="0000FF"/>
        </w:rPr>
        <w:t>&gt;</w:t>
      </w:r>
      <w:r w:rsidRPr="00CA7016">
        <w:t xml:space="preserve"> </w:t>
      </w:r>
    </w:p>
    <w:p w14:paraId="5D53758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m2:LACT</w:t>
      </w:r>
      <w:r w:rsidRPr="00CA7016">
        <w:rPr>
          <w:color w:val="0000FF"/>
        </w:rPr>
        <w:t>&gt;</w:t>
      </w:r>
      <w:r w:rsidRPr="00CA7016">
        <w:rPr>
          <w:b/>
          <w:bCs/>
        </w:rPr>
        <w:t>O</w:t>
      </w:r>
      <w:r w:rsidRPr="00CA7016">
        <w:rPr>
          <w:color w:val="0000FF"/>
        </w:rPr>
        <w:t>&lt;/</w:t>
      </w:r>
      <w:r w:rsidRPr="00CA7016">
        <w:rPr>
          <w:color w:val="990000"/>
        </w:rPr>
        <w:t>m2:LACT</w:t>
      </w:r>
      <w:r w:rsidRPr="00CA7016">
        <w:rPr>
          <w:color w:val="0000FF"/>
        </w:rPr>
        <w:t>&gt;</w:t>
      </w:r>
      <w:r w:rsidRPr="00CA7016">
        <w:t xml:space="preserve"> </w:t>
      </w:r>
    </w:p>
    <w:p w14:paraId="65D1E43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m2:STYC</w:t>
      </w:r>
      <w:r w:rsidRPr="00CA7016">
        <w:rPr>
          <w:color w:val="0000FF"/>
        </w:rPr>
        <w:t>&gt;</w:t>
      </w:r>
      <w:r w:rsidRPr="00CA7016">
        <w:rPr>
          <w:b/>
          <w:bCs/>
        </w:rPr>
        <w:t>SL</w:t>
      </w:r>
      <w:r w:rsidRPr="00CA7016">
        <w:rPr>
          <w:color w:val="0000FF"/>
        </w:rPr>
        <w:t>&lt;/</w:t>
      </w:r>
      <w:r w:rsidRPr="00CA7016">
        <w:rPr>
          <w:color w:val="990000"/>
        </w:rPr>
        <w:t>m2:STYC</w:t>
      </w:r>
      <w:r w:rsidRPr="00CA7016">
        <w:rPr>
          <w:color w:val="0000FF"/>
        </w:rPr>
        <w:t>&gt;</w:t>
      </w:r>
      <w:r w:rsidRPr="00CA7016">
        <w:t xml:space="preserve"> </w:t>
      </w:r>
    </w:p>
    <w:p w14:paraId="402CCFB9"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m2:LISTNM</w:t>
      </w:r>
      <w:r w:rsidRPr="00CA7016">
        <w:rPr>
          <w:color w:val="0000FF"/>
        </w:rPr>
        <w:t>&gt;</w:t>
      </w:r>
      <w:r w:rsidRPr="00CA7016">
        <w:rPr>
          <w:b/>
          <w:bCs/>
        </w:rPr>
        <w:t>Palm</w:t>
      </w:r>
      <w:r w:rsidRPr="00CA7016">
        <w:rPr>
          <w:color w:val="0000FF"/>
        </w:rPr>
        <w:t>&lt;/</w:t>
      </w:r>
      <w:r w:rsidRPr="00CA7016">
        <w:rPr>
          <w:color w:val="990000"/>
        </w:rPr>
        <w:t>m2:LISTNM</w:t>
      </w:r>
      <w:r w:rsidRPr="00CA7016">
        <w:rPr>
          <w:color w:val="0000FF"/>
        </w:rPr>
        <w:t>&gt;</w:t>
      </w:r>
      <w:r w:rsidRPr="00CA7016">
        <w:t xml:space="preserve"> </w:t>
      </w:r>
    </w:p>
    <w:p w14:paraId="1229B976"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m2:DIRECTORY_INFO</w:t>
      </w:r>
      <w:r w:rsidRPr="00CA7016">
        <w:rPr>
          <w:color w:val="0000FF"/>
        </w:rPr>
        <w:t>&gt;</w:t>
      </w:r>
    </w:p>
    <w:p w14:paraId="65BCA1C2" w14:textId="77777777" w:rsidR="00F02236" w:rsidRPr="00CA7016" w:rsidRDefault="00F02236" w:rsidP="00F02236">
      <w:pPr>
        <w:ind w:hanging="480"/>
      </w:pPr>
      <w:hyperlink r:id="rId1156" w:history="1">
        <w:r w:rsidRPr="00CA7016">
          <w:rPr>
            <w:b/>
            <w:bCs/>
            <w:color w:val="FF0000"/>
            <w:u w:val="single"/>
          </w:rPr>
          <w:t>-</w:t>
        </w:r>
      </w:hyperlink>
      <w:r w:rsidRPr="00CA7016">
        <w:t xml:space="preserve"> </w:t>
      </w:r>
      <w:r w:rsidRPr="00CA7016">
        <w:rPr>
          <w:color w:val="0000FF"/>
        </w:rPr>
        <w:t>&lt;</w:t>
      </w:r>
      <w:r w:rsidRPr="00CA7016">
        <w:rPr>
          <w:color w:val="990000"/>
        </w:rPr>
        <w:t>m2:DIRECTORY_INFO</w:t>
      </w:r>
      <w:r w:rsidRPr="00CA7016">
        <w:rPr>
          <w:color w:val="0000FF"/>
        </w:rPr>
        <w:t>&gt;</w:t>
      </w:r>
    </w:p>
    <w:p w14:paraId="10966AA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m2:DLNUM</w:t>
      </w:r>
      <w:r w:rsidRPr="00CA7016">
        <w:rPr>
          <w:color w:val="0000FF"/>
        </w:rPr>
        <w:t>&gt;</w:t>
      </w:r>
      <w:r w:rsidRPr="00CA7016">
        <w:rPr>
          <w:b/>
          <w:bCs/>
        </w:rPr>
        <w:t>0002</w:t>
      </w:r>
      <w:r w:rsidRPr="00CA7016">
        <w:rPr>
          <w:color w:val="0000FF"/>
        </w:rPr>
        <w:t>&lt;/</w:t>
      </w:r>
      <w:r w:rsidRPr="00CA7016">
        <w:rPr>
          <w:color w:val="990000"/>
        </w:rPr>
        <w:t>m2:DLNUM</w:t>
      </w:r>
      <w:r w:rsidRPr="00CA7016">
        <w:rPr>
          <w:color w:val="0000FF"/>
        </w:rPr>
        <w:t>&gt;</w:t>
      </w:r>
      <w:r w:rsidRPr="00CA7016">
        <w:t xml:space="preserve"> </w:t>
      </w:r>
    </w:p>
    <w:p w14:paraId="7586D7C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m2:LTN</w:t>
      </w:r>
      <w:r w:rsidRPr="00CA7016">
        <w:rPr>
          <w:color w:val="0000FF"/>
        </w:rPr>
        <w:t>&gt;</w:t>
      </w:r>
      <w:r w:rsidRPr="00CA7016">
        <w:rPr>
          <w:b/>
          <w:bCs/>
        </w:rPr>
        <w:t>7062089519</w:t>
      </w:r>
      <w:r w:rsidRPr="00CA7016">
        <w:rPr>
          <w:color w:val="0000FF"/>
        </w:rPr>
        <w:t>&lt;/</w:t>
      </w:r>
      <w:r w:rsidRPr="00CA7016">
        <w:rPr>
          <w:color w:val="990000"/>
        </w:rPr>
        <w:t>m2:LTN</w:t>
      </w:r>
      <w:r w:rsidRPr="00CA7016">
        <w:rPr>
          <w:color w:val="0000FF"/>
        </w:rPr>
        <w:t>&gt;</w:t>
      </w:r>
      <w:r w:rsidRPr="00CA7016">
        <w:t xml:space="preserve"> </w:t>
      </w:r>
    </w:p>
    <w:p w14:paraId="51107C81"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m2:LACT</w:t>
      </w:r>
      <w:r w:rsidRPr="00CA7016">
        <w:rPr>
          <w:color w:val="0000FF"/>
        </w:rPr>
        <w:t>&gt;</w:t>
      </w:r>
      <w:r w:rsidRPr="00CA7016">
        <w:rPr>
          <w:b/>
          <w:bCs/>
        </w:rPr>
        <w:t>I</w:t>
      </w:r>
      <w:r w:rsidRPr="00CA7016">
        <w:rPr>
          <w:color w:val="0000FF"/>
        </w:rPr>
        <w:t>&lt;/</w:t>
      </w:r>
      <w:r w:rsidRPr="00CA7016">
        <w:rPr>
          <w:color w:val="990000"/>
        </w:rPr>
        <w:t>m2:LACT</w:t>
      </w:r>
      <w:r w:rsidRPr="00CA7016">
        <w:rPr>
          <w:color w:val="0000FF"/>
        </w:rPr>
        <w:t>&gt;</w:t>
      </w:r>
      <w:r w:rsidRPr="00CA7016">
        <w:t xml:space="preserve"> </w:t>
      </w:r>
    </w:p>
    <w:p w14:paraId="008535E9"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m2:LTY</w:t>
      </w:r>
      <w:r w:rsidRPr="00CA7016">
        <w:rPr>
          <w:color w:val="0000FF"/>
        </w:rPr>
        <w:t>&gt;</w:t>
      </w:r>
      <w:r w:rsidRPr="00CA7016">
        <w:rPr>
          <w:b/>
          <w:bCs/>
        </w:rPr>
        <w:t>1</w:t>
      </w:r>
      <w:r w:rsidRPr="00CA7016">
        <w:rPr>
          <w:color w:val="0000FF"/>
        </w:rPr>
        <w:t>&lt;/</w:t>
      </w:r>
      <w:r w:rsidRPr="00CA7016">
        <w:rPr>
          <w:color w:val="990000"/>
        </w:rPr>
        <w:t>m2:LTY</w:t>
      </w:r>
      <w:r w:rsidRPr="00CA7016">
        <w:rPr>
          <w:color w:val="0000FF"/>
        </w:rPr>
        <w:t>&gt;</w:t>
      </w:r>
      <w:r w:rsidRPr="00CA7016">
        <w:t xml:space="preserve"> </w:t>
      </w:r>
    </w:p>
    <w:p w14:paraId="1171E55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m2:STYC</w:t>
      </w:r>
      <w:r w:rsidRPr="00CA7016">
        <w:rPr>
          <w:color w:val="0000FF"/>
        </w:rPr>
        <w:t>&gt;</w:t>
      </w:r>
      <w:r w:rsidRPr="00CA7016">
        <w:rPr>
          <w:b/>
          <w:bCs/>
        </w:rPr>
        <w:t>SL</w:t>
      </w:r>
      <w:r w:rsidRPr="00CA7016">
        <w:rPr>
          <w:color w:val="0000FF"/>
        </w:rPr>
        <w:t>&lt;/</w:t>
      </w:r>
      <w:r w:rsidRPr="00CA7016">
        <w:rPr>
          <w:color w:val="990000"/>
        </w:rPr>
        <w:t>m2:STYC</w:t>
      </w:r>
      <w:r w:rsidRPr="00CA7016">
        <w:rPr>
          <w:color w:val="0000FF"/>
        </w:rPr>
        <w:t>&gt;</w:t>
      </w:r>
      <w:r w:rsidRPr="00CA7016">
        <w:t xml:space="preserve"> </w:t>
      </w:r>
    </w:p>
    <w:p w14:paraId="59780F3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m2:DOI</w:t>
      </w:r>
      <w:r w:rsidRPr="00CA7016">
        <w:rPr>
          <w:color w:val="0000FF"/>
        </w:rPr>
        <w:t>&gt;</w:t>
      </w:r>
      <w:r w:rsidRPr="00CA7016">
        <w:rPr>
          <w:b/>
          <w:bCs/>
        </w:rPr>
        <w:t>0</w:t>
      </w:r>
      <w:r w:rsidRPr="00CA7016">
        <w:rPr>
          <w:color w:val="0000FF"/>
        </w:rPr>
        <w:t>&lt;/</w:t>
      </w:r>
      <w:r w:rsidRPr="00CA7016">
        <w:rPr>
          <w:color w:val="990000"/>
        </w:rPr>
        <w:t>m2:DOI</w:t>
      </w:r>
      <w:r w:rsidRPr="00CA7016">
        <w:rPr>
          <w:color w:val="0000FF"/>
        </w:rPr>
        <w:t>&gt;</w:t>
      </w:r>
      <w:r w:rsidRPr="00CA7016">
        <w:t xml:space="preserve"> </w:t>
      </w:r>
    </w:p>
    <w:p w14:paraId="6DEBFFA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m2:TOA</w:t>
      </w:r>
      <w:r w:rsidRPr="00CA7016">
        <w:rPr>
          <w:color w:val="0000FF"/>
        </w:rPr>
        <w:t>&gt;</w:t>
      </w:r>
      <w:r w:rsidRPr="00CA7016">
        <w:rPr>
          <w:b/>
          <w:bCs/>
        </w:rPr>
        <w:t>R</w:t>
      </w:r>
      <w:r w:rsidRPr="00CA7016">
        <w:rPr>
          <w:color w:val="0000FF"/>
        </w:rPr>
        <w:t>&lt;/</w:t>
      </w:r>
      <w:r w:rsidRPr="00CA7016">
        <w:rPr>
          <w:color w:val="990000"/>
        </w:rPr>
        <w:t>m2:TOA</w:t>
      </w:r>
      <w:r w:rsidRPr="00CA7016">
        <w:rPr>
          <w:color w:val="0000FF"/>
        </w:rPr>
        <w:t>&gt;</w:t>
      </w:r>
      <w:r w:rsidRPr="00CA7016">
        <w:t xml:space="preserve"> </w:t>
      </w:r>
    </w:p>
    <w:p w14:paraId="11BB0C2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m2:LISTNM</w:t>
      </w:r>
      <w:r w:rsidRPr="00CA7016">
        <w:rPr>
          <w:color w:val="0000FF"/>
        </w:rPr>
        <w:t>&gt;</w:t>
      </w:r>
      <w:r w:rsidRPr="00CA7016">
        <w:rPr>
          <w:b/>
          <w:bCs/>
        </w:rPr>
        <w:t>Breeze Palmer</w:t>
      </w:r>
      <w:r w:rsidRPr="00CA7016">
        <w:rPr>
          <w:color w:val="0000FF"/>
        </w:rPr>
        <w:t>&lt;/</w:t>
      </w:r>
      <w:r w:rsidRPr="00CA7016">
        <w:rPr>
          <w:color w:val="990000"/>
        </w:rPr>
        <w:t>m2:LISTNM</w:t>
      </w:r>
      <w:r w:rsidRPr="00CA7016">
        <w:rPr>
          <w:color w:val="0000FF"/>
        </w:rPr>
        <w:t>&gt;</w:t>
      </w:r>
      <w:r w:rsidRPr="00CA7016">
        <w:t xml:space="preserve"> </w:t>
      </w:r>
    </w:p>
    <w:p w14:paraId="4FCDD21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m2:LISTADR</w:t>
      </w:r>
      <w:r w:rsidRPr="00CA7016">
        <w:rPr>
          <w:color w:val="0000FF"/>
        </w:rPr>
        <w:t>&gt;</w:t>
      </w:r>
      <w:r w:rsidRPr="00CA7016">
        <w:rPr>
          <w:b/>
          <w:bCs/>
        </w:rPr>
        <w:t>125 Reese St</w:t>
      </w:r>
      <w:r w:rsidRPr="00CA7016">
        <w:rPr>
          <w:color w:val="0000FF"/>
        </w:rPr>
        <w:t>&lt;/</w:t>
      </w:r>
      <w:r w:rsidRPr="00CA7016">
        <w:rPr>
          <w:color w:val="990000"/>
        </w:rPr>
        <w:t>m2:LISTADR</w:t>
      </w:r>
      <w:r w:rsidRPr="00CA7016">
        <w:rPr>
          <w:color w:val="0000FF"/>
        </w:rPr>
        <w:t>&gt;</w:t>
      </w:r>
      <w:r w:rsidRPr="00CA7016">
        <w:t xml:space="preserve"> </w:t>
      </w:r>
    </w:p>
    <w:p w14:paraId="26009BDC"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m2:DIRECTORY_INFO</w:t>
      </w:r>
      <w:r w:rsidRPr="00CA7016">
        <w:rPr>
          <w:color w:val="0000FF"/>
        </w:rPr>
        <w:t>&gt;</w:t>
      </w:r>
    </w:p>
    <w:p w14:paraId="00681DEB"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m2:FIRM_ORDER_NOTIFICATION</w:t>
      </w:r>
      <w:r w:rsidRPr="00CA7016">
        <w:rPr>
          <w:color w:val="0000FF"/>
        </w:rPr>
        <w:t>&gt;</w:t>
      </w:r>
    </w:p>
    <w:p w14:paraId="35506F6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m2:NOTIFICATION</w:t>
      </w:r>
      <w:r w:rsidRPr="00CA7016">
        <w:rPr>
          <w:color w:val="0000FF"/>
        </w:rPr>
        <w:t>&gt;</w:t>
      </w:r>
    </w:p>
    <w:p w14:paraId="69CF8522"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m2:LSR_RESP</w:t>
      </w:r>
      <w:r w:rsidRPr="00CA7016">
        <w:rPr>
          <w:color w:val="0000FF"/>
        </w:rPr>
        <w:t>&gt;</w:t>
      </w:r>
    </w:p>
    <w:p w14:paraId="59335E17"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m1:ATT_LSR_ORD_RSP</w:t>
      </w:r>
      <w:r w:rsidRPr="00CA7016">
        <w:rPr>
          <w:color w:val="0000FF"/>
        </w:rPr>
        <w:t>&gt;</w:t>
      </w:r>
    </w:p>
    <w:p w14:paraId="22AD720C" w14:textId="77777777" w:rsidR="00F02236" w:rsidRPr="00DE40B5" w:rsidRDefault="00F02236" w:rsidP="00DE40B5">
      <w:pPr>
        <w:pStyle w:val="TCtxtTAG"/>
        <w:rPr>
          <w:rFonts w:ascii="Times New Roman" w:hAnsi="Times New Roman" w:cs="Times New Roman"/>
          <w:sz w:val="24"/>
          <w:szCs w:val="24"/>
        </w:rPr>
      </w:pPr>
    </w:p>
    <w:p w14:paraId="72FCFA17" w14:textId="77777777" w:rsidR="00572CF8" w:rsidRDefault="00572CF8" w:rsidP="00572CF8">
      <w:pPr>
        <w:pStyle w:val="TCtxtTAG"/>
        <w:rPr>
          <w:rFonts w:ascii="Times New Roman" w:hAnsi="Times New Roman" w:cs="Times New Roman"/>
          <w:sz w:val="24"/>
          <w:szCs w:val="24"/>
        </w:rPr>
      </w:pPr>
    </w:p>
    <w:p w14:paraId="6E134C59" w14:textId="77777777" w:rsidR="0054449F" w:rsidRPr="00FF3647" w:rsidRDefault="0054449F">
      <w:pPr>
        <w:pStyle w:val="TCtxtTAG"/>
        <w:rPr>
          <w:rFonts w:ascii="Times New Roman" w:hAnsi="Times New Roman" w:cs="Times New Roman"/>
          <w:b/>
          <w:sz w:val="24"/>
          <w:szCs w:val="24"/>
        </w:rPr>
      </w:pPr>
    </w:p>
    <w:p w14:paraId="7564E63E" w14:textId="77777777" w:rsidR="00E7253C" w:rsidRDefault="00E7253C">
      <w:pPr>
        <w:pStyle w:val="BodyText3"/>
      </w:pPr>
    </w:p>
    <w:p w14:paraId="3AE1D8BA" w14:textId="77777777" w:rsidR="00E7253C" w:rsidRDefault="00E7253C">
      <w:pPr>
        <w:pStyle w:val="BodyText3"/>
      </w:pPr>
    </w:p>
    <w:p w14:paraId="05442952" w14:textId="77777777" w:rsidR="00E7253C" w:rsidRDefault="00E7253C">
      <w:pPr>
        <w:pStyle w:val="BodyText3"/>
      </w:pPr>
    </w:p>
    <w:p w14:paraId="22F1E8C9" w14:textId="77777777" w:rsidR="00E7253C" w:rsidRDefault="00E7253C">
      <w:pPr>
        <w:pStyle w:val="BodyText3"/>
      </w:pPr>
    </w:p>
    <w:p w14:paraId="357C3120" w14:textId="77777777" w:rsidR="00B752E4" w:rsidRPr="00FF3647" w:rsidRDefault="00B752E4">
      <w:pPr>
        <w:pStyle w:val="BodyText3"/>
      </w:pPr>
      <w:r w:rsidRPr="00FF3647">
        <w:t>TEST CASE M052: Scenario Description:*( Act=V) Conversion and changing from residence to business, adding features on multiple existing lines—LNA=V; MI=C  (ELT=C)</w:t>
      </w:r>
    </w:p>
    <w:p w14:paraId="787564C0" w14:textId="77777777" w:rsidR="00B752E4" w:rsidRDefault="00B752E4">
      <w:pPr>
        <w:pStyle w:val="Heading3"/>
        <w:rPr>
          <w:i w:val="0"/>
          <w:iCs w:val="0"/>
        </w:rPr>
      </w:pPr>
      <w:r w:rsidRPr="00FF3647">
        <w:rPr>
          <w:i w:val="0"/>
          <w:iCs w:val="0"/>
        </w:rPr>
        <w:t xml:space="preserve">Type of Account:  Business / Multi-Line </w:t>
      </w:r>
    </w:p>
    <w:p w14:paraId="4AA70892" w14:textId="77777777" w:rsidR="00FF3647" w:rsidRPr="00FF3647" w:rsidRDefault="00FF3647" w:rsidP="00FF3647"/>
    <w:p w14:paraId="05009565"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FF3647" w14:paraId="32EA77F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026FFAB1" w14:textId="77777777" w:rsidR="00B752E4" w:rsidRPr="00FF3647" w:rsidRDefault="00FF3647" w:rsidP="00FF3647">
            <w:pPr>
              <w:jc w:val="center"/>
              <w:rPr>
                <w:rFonts w:ascii="Arial" w:hAnsi="Arial" w:cs="Arial"/>
                <w:b/>
              </w:rPr>
            </w:pPr>
            <w:r w:rsidRPr="00FF3647">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1CF11838" w14:textId="77777777" w:rsidR="00B752E4" w:rsidRPr="00FF3647" w:rsidRDefault="00B752E4">
            <w:pPr>
              <w:jc w:val="center"/>
              <w:rPr>
                <w:rFonts w:ascii="Arial" w:hAnsi="Arial" w:cs="Arial"/>
                <w:b/>
              </w:rPr>
            </w:pPr>
            <w:r w:rsidRPr="00FF3647">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683ACD7F"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4BF8A0D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68096871" w14:textId="77777777" w:rsidR="00B752E4" w:rsidRPr="00FF3647" w:rsidRDefault="00B752E4">
            <w:pPr>
              <w:pStyle w:val="Heading4"/>
              <w:rPr>
                <w:b/>
                <w:bCs/>
                <w:i w:val="0"/>
                <w:iCs w:val="0"/>
              </w:rPr>
            </w:pPr>
            <w:r w:rsidRPr="00FF3647">
              <w:rPr>
                <w:b/>
                <w:bCs/>
                <w:i w:val="0"/>
                <w:iCs w:val="0"/>
              </w:rPr>
              <w:t>LSR  FORM</w:t>
            </w:r>
          </w:p>
        </w:tc>
      </w:tr>
      <w:tr w:rsidR="00B752E4" w:rsidRPr="00FF3647" w14:paraId="4DA8BE9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C3F90F5" w14:textId="77777777" w:rsidR="00B752E4" w:rsidRPr="00FF3647" w:rsidRDefault="00B752E4">
            <w:pPr>
              <w:pStyle w:val="Heading4"/>
              <w:rPr>
                <w:b/>
                <w:i w:val="0"/>
              </w:rPr>
            </w:pPr>
            <w:r w:rsidRPr="00FF3647">
              <w:rPr>
                <w:b/>
                <w:i w:val="0"/>
              </w:rPr>
              <w:t>Administrative Section</w:t>
            </w:r>
          </w:p>
        </w:tc>
      </w:tr>
      <w:tr w:rsidR="00B752E4" w:rsidRPr="00FF3647" w14:paraId="6B8A4F6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A4EB3E" w14:textId="77777777" w:rsidR="00B752E4" w:rsidRPr="00FF3647" w:rsidRDefault="00B752E4">
            <w:pPr>
              <w:pStyle w:val="FORMDATA"/>
              <w:rPr>
                <w:b/>
                <w:color w:val="auto"/>
              </w:rPr>
            </w:pPr>
            <w:r w:rsidRPr="00FF3647">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AE18670" w14:textId="77777777" w:rsidR="00B752E4" w:rsidRPr="00FF3647" w:rsidRDefault="00B752E4">
            <w:pPr>
              <w:pStyle w:val="FORMDATA"/>
              <w:rPr>
                <w:b/>
                <w:color w:val="auto"/>
              </w:rPr>
            </w:pPr>
            <w:r w:rsidRPr="00FF3647">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8EF3327" w14:textId="77777777" w:rsidR="00B752E4" w:rsidRPr="00FF3647" w:rsidRDefault="00B752E4">
            <w:pPr>
              <w:pStyle w:val="FORMDATA"/>
              <w:rPr>
                <w:b/>
                <w:color w:val="auto"/>
              </w:rPr>
            </w:pPr>
            <w:r w:rsidRPr="00FF3647">
              <w:rPr>
                <w:b/>
                <w:color w:val="auto"/>
              </w:rPr>
              <w:t>ZXL</w:t>
            </w:r>
          </w:p>
        </w:tc>
      </w:tr>
      <w:tr w:rsidR="00B752E4" w:rsidRPr="00FF3647" w14:paraId="067E9C8E" w14:textId="77777777">
        <w:tc>
          <w:tcPr>
            <w:tcW w:w="2160" w:type="dxa"/>
            <w:tcBorders>
              <w:top w:val="single" w:sz="6" w:space="0" w:color="auto"/>
              <w:left w:val="single" w:sz="6" w:space="0" w:color="auto"/>
              <w:bottom w:val="single" w:sz="6" w:space="0" w:color="auto"/>
              <w:right w:val="single" w:sz="6" w:space="0" w:color="auto"/>
            </w:tcBorders>
          </w:tcPr>
          <w:p w14:paraId="34154CBB" w14:textId="77777777" w:rsidR="00B752E4" w:rsidRPr="00FF3647" w:rsidRDefault="00B752E4">
            <w:pPr>
              <w:pStyle w:val="FORMDATA"/>
              <w:rPr>
                <w:b/>
                <w:color w:val="auto"/>
              </w:rPr>
            </w:pPr>
            <w:r w:rsidRPr="00FF3647">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302D76D4" w14:textId="77777777" w:rsidR="00B752E4" w:rsidRPr="00FF3647" w:rsidRDefault="00B752E4">
            <w:pPr>
              <w:pStyle w:val="FORMDATA"/>
              <w:rPr>
                <w:b/>
                <w:color w:val="auto"/>
              </w:rPr>
            </w:pPr>
            <w:r w:rsidRPr="00FF3647">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5B347523" w14:textId="77777777" w:rsidR="00B752E4" w:rsidRPr="00FF3647" w:rsidRDefault="00B752E4">
            <w:pPr>
              <w:pStyle w:val="FORMDATA"/>
              <w:rPr>
                <w:b/>
                <w:color w:val="auto"/>
              </w:rPr>
            </w:pPr>
            <w:r w:rsidRPr="00FF3647">
              <w:rPr>
                <w:b/>
                <w:color w:val="auto"/>
              </w:rPr>
              <w:t>M52</w:t>
            </w:r>
          </w:p>
        </w:tc>
      </w:tr>
      <w:tr w:rsidR="00B752E4" w:rsidRPr="00FF3647" w14:paraId="2F597464" w14:textId="77777777">
        <w:tc>
          <w:tcPr>
            <w:tcW w:w="2160" w:type="dxa"/>
            <w:tcBorders>
              <w:top w:val="single" w:sz="6" w:space="0" w:color="auto"/>
              <w:left w:val="single" w:sz="6" w:space="0" w:color="auto"/>
              <w:bottom w:val="single" w:sz="6" w:space="0" w:color="auto"/>
              <w:right w:val="single" w:sz="6" w:space="0" w:color="auto"/>
            </w:tcBorders>
          </w:tcPr>
          <w:p w14:paraId="4248A916" w14:textId="77777777" w:rsidR="00B752E4" w:rsidRPr="00FF3647" w:rsidRDefault="00B752E4">
            <w:pPr>
              <w:pStyle w:val="FORMDATA"/>
              <w:rPr>
                <w:b/>
                <w:color w:val="auto"/>
              </w:rPr>
            </w:pPr>
            <w:r w:rsidRPr="00FF3647">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788B7EFD" w14:textId="77777777" w:rsidR="00B752E4" w:rsidRPr="00FF3647" w:rsidRDefault="00B752E4">
            <w:pPr>
              <w:pStyle w:val="FORMDATA"/>
              <w:rPr>
                <w:b/>
                <w:color w:val="auto"/>
              </w:rPr>
            </w:pPr>
            <w:r w:rsidRPr="00FF3647">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1A93B37D" w14:textId="77777777" w:rsidR="00B752E4" w:rsidRPr="00FF3647" w:rsidRDefault="00B752E4">
            <w:pPr>
              <w:pStyle w:val="FORMDATA"/>
              <w:rPr>
                <w:b/>
                <w:color w:val="auto"/>
              </w:rPr>
            </w:pPr>
            <w:r w:rsidRPr="00FF3647">
              <w:rPr>
                <w:b/>
                <w:color w:val="auto"/>
              </w:rPr>
              <w:t>2054085997</w:t>
            </w:r>
          </w:p>
        </w:tc>
      </w:tr>
      <w:tr w:rsidR="00B752E4" w:rsidRPr="00FF3647" w14:paraId="381B0EA5" w14:textId="77777777">
        <w:tc>
          <w:tcPr>
            <w:tcW w:w="2160" w:type="dxa"/>
            <w:tcBorders>
              <w:top w:val="single" w:sz="6" w:space="0" w:color="auto"/>
              <w:left w:val="single" w:sz="6" w:space="0" w:color="auto"/>
              <w:bottom w:val="single" w:sz="6" w:space="0" w:color="auto"/>
              <w:right w:val="single" w:sz="6" w:space="0" w:color="auto"/>
            </w:tcBorders>
          </w:tcPr>
          <w:p w14:paraId="15D2D9BA" w14:textId="77777777" w:rsidR="00B752E4" w:rsidRPr="00FF3647" w:rsidRDefault="00B752E4">
            <w:pPr>
              <w:pStyle w:val="FORMDATA"/>
              <w:rPr>
                <w:b/>
                <w:color w:val="auto"/>
              </w:rPr>
            </w:pPr>
            <w:r w:rsidRPr="00FF3647">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54F76D4A" w14:textId="77777777" w:rsidR="00B752E4" w:rsidRPr="00FF3647" w:rsidRDefault="00B752E4">
            <w:pPr>
              <w:pStyle w:val="FORMDATA"/>
              <w:rPr>
                <w:b/>
                <w:color w:val="auto"/>
              </w:rPr>
            </w:pPr>
            <w:r w:rsidRPr="00FF3647">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33289CFB" w14:textId="77777777" w:rsidR="00B752E4" w:rsidRPr="00FF3647" w:rsidRDefault="00B752E4">
            <w:pPr>
              <w:pStyle w:val="FORMDATA"/>
              <w:rPr>
                <w:b/>
                <w:color w:val="auto"/>
              </w:rPr>
            </w:pPr>
            <w:r w:rsidRPr="00FF3647">
              <w:rPr>
                <w:b/>
                <w:color w:val="auto"/>
              </w:rPr>
              <w:t>CAVENOBILL</w:t>
            </w:r>
          </w:p>
        </w:tc>
      </w:tr>
      <w:tr w:rsidR="00B752E4" w:rsidRPr="00FF3647" w14:paraId="426E87BB"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10D9208" w14:textId="77777777" w:rsidR="00B752E4" w:rsidRPr="00FF3647" w:rsidRDefault="00B752E4">
            <w:pPr>
              <w:pStyle w:val="FORMDATA"/>
              <w:rPr>
                <w:b/>
                <w:color w:val="auto"/>
              </w:rPr>
            </w:pPr>
            <w:r w:rsidRPr="00FF3647">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0A7F854"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6EE6391" w14:textId="77777777" w:rsidR="00B752E4" w:rsidRPr="00FF3647" w:rsidRDefault="00B752E4">
            <w:pPr>
              <w:pStyle w:val="FORMDATA"/>
              <w:rPr>
                <w:b/>
                <w:color w:val="auto"/>
              </w:rPr>
            </w:pPr>
            <w:r w:rsidRPr="00FF3647">
              <w:rPr>
                <w:b/>
                <w:color w:val="auto"/>
              </w:rPr>
              <w:t>LCSC</w:t>
            </w:r>
          </w:p>
        </w:tc>
      </w:tr>
      <w:tr w:rsidR="00B752E4" w:rsidRPr="00FF3647" w14:paraId="679DCF2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559D831" w14:textId="77777777" w:rsidR="00B752E4" w:rsidRPr="00FF3647" w:rsidRDefault="00B752E4">
            <w:pPr>
              <w:pStyle w:val="FORMDATA"/>
              <w:rPr>
                <w:b/>
                <w:color w:val="auto"/>
              </w:rPr>
            </w:pPr>
            <w:r w:rsidRPr="00FF3647">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2C79FAE" w14:textId="77777777" w:rsidR="00B752E4" w:rsidRPr="00FF3647" w:rsidRDefault="00B752E4">
            <w:pPr>
              <w:pStyle w:val="FORMDATA"/>
              <w:rPr>
                <w:b/>
                <w:color w:val="auto"/>
              </w:rPr>
            </w:pPr>
            <w:r w:rsidRPr="00FF3647">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F457B73" w14:textId="77777777" w:rsidR="00B752E4" w:rsidRPr="00FF3647" w:rsidRDefault="00B752E4">
            <w:pPr>
              <w:pStyle w:val="FORMDATA"/>
              <w:rPr>
                <w:b/>
                <w:color w:val="auto"/>
              </w:rPr>
            </w:pPr>
            <w:r w:rsidRPr="00FF3647">
              <w:rPr>
                <w:b/>
                <w:color w:val="auto"/>
              </w:rPr>
              <w:t>20040524</w:t>
            </w:r>
          </w:p>
        </w:tc>
      </w:tr>
      <w:tr w:rsidR="00B752E4" w:rsidRPr="00FF3647" w14:paraId="001832F9" w14:textId="77777777">
        <w:tc>
          <w:tcPr>
            <w:tcW w:w="2160" w:type="dxa"/>
            <w:tcBorders>
              <w:top w:val="single" w:sz="6" w:space="0" w:color="auto"/>
              <w:left w:val="single" w:sz="6" w:space="0" w:color="auto"/>
              <w:bottom w:val="single" w:sz="6" w:space="0" w:color="auto"/>
              <w:right w:val="single" w:sz="6" w:space="0" w:color="auto"/>
            </w:tcBorders>
          </w:tcPr>
          <w:p w14:paraId="2C2217D7" w14:textId="77777777" w:rsidR="00B752E4" w:rsidRPr="00FF3647" w:rsidRDefault="00B752E4">
            <w:pPr>
              <w:pStyle w:val="FORMDATA"/>
              <w:rPr>
                <w:b/>
                <w:color w:val="auto"/>
              </w:rPr>
            </w:pPr>
            <w:r w:rsidRPr="00FF3647">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32F95DCF" w14:textId="77777777" w:rsidR="00B752E4" w:rsidRPr="00FF3647" w:rsidRDefault="00B752E4">
            <w:pPr>
              <w:pStyle w:val="FORMDATA"/>
              <w:rPr>
                <w:b/>
                <w:color w:val="auto"/>
              </w:rPr>
            </w:pPr>
            <w:r w:rsidRPr="00FF3647">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2390ABB6" w14:textId="77777777" w:rsidR="00B752E4" w:rsidRPr="00FF3647" w:rsidRDefault="00B752E4">
            <w:pPr>
              <w:pStyle w:val="FORMDATA"/>
              <w:rPr>
                <w:b/>
                <w:color w:val="auto"/>
              </w:rPr>
            </w:pPr>
            <w:r w:rsidRPr="00FF3647">
              <w:rPr>
                <w:b/>
                <w:color w:val="auto"/>
              </w:rPr>
              <w:t>20040601</w:t>
            </w:r>
          </w:p>
        </w:tc>
      </w:tr>
      <w:tr w:rsidR="00B752E4" w:rsidRPr="00FF3647" w14:paraId="2418D525" w14:textId="77777777">
        <w:tc>
          <w:tcPr>
            <w:tcW w:w="2160" w:type="dxa"/>
            <w:tcBorders>
              <w:top w:val="single" w:sz="6" w:space="0" w:color="auto"/>
              <w:left w:val="single" w:sz="6" w:space="0" w:color="auto"/>
              <w:bottom w:val="single" w:sz="6" w:space="0" w:color="auto"/>
              <w:right w:val="single" w:sz="6" w:space="0" w:color="auto"/>
            </w:tcBorders>
          </w:tcPr>
          <w:p w14:paraId="3B68235E" w14:textId="77777777" w:rsidR="00B752E4" w:rsidRPr="00FF3647" w:rsidRDefault="00B752E4">
            <w:pPr>
              <w:pStyle w:val="FORMDATA"/>
              <w:rPr>
                <w:b/>
                <w:color w:val="auto"/>
              </w:rPr>
            </w:pPr>
            <w:r w:rsidRPr="00FF3647">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2521ADBC" w14:textId="77777777" w:rsidR="00B752E4" w:rsidRPr="00FF3647" w:rsidRDefault="00B752E4">
            <w:pPr>
              <w:pStyle w:val="FORMDATA"/>
              <w:rPr>
                <w:b/>
                <w:color w:val="auto"/>
              </w:rPr>
            </w:pPr>
            <w:r w:rsidRPr="00FF3647">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1812CB95" w14:textId="77777777" w:rsidR="00B752E4" w:rsidRPr="00FF3647" w:rsidRDefault="00B752E4">
            <w:pPr>
              <w:pStyle w:val="FORMDATA"/>
              <w:rPr>
                <w:b/>
                <w:color w:val="auto"/>
              </w:rPr>
            </w:pPr>
            <w:r w:rsidRPr="00FF3647">
              <w:rPr>
                <w:b/>
                <w:color w:val="auto"/>
              </w:rPr>
              <w:t>MB</w:t>
            </w:r>
          </w:p>
        </w:tc>
      </w:tr>
      <w:tr w:rsidR="00B752E4" w:rsidRPr="00FF3647" w14:paraId="3F3A05D4" w14:textId="77777777">
        <w:tc>
          <w:tcPr>
            <w:tcW w:w="2160" w:type="dxa"/>
            <w:tcBorders>
              <w:top w:val="single" w:sz="6" w:space="0" w:color="auto"/>
              <w:left w:val="single" w:sz="6" w:space="0" w:color="auto"/>
              <w:bottom w:val="single" w:sz="6" w:space="0" w:color="auto"/>
              <w:right w:val="single" w:sz="6" w:space="0" w:color="auto"/>
            </w:tcBorders>
          </w:tcPr>
          <w:p w14:paraId="67B5A0E4" w14:textId="77777777" w:rsidR="00B752E4" w:rsidRPr="00FF3647" w:rsidRDefault="00B752E4">
            <w:pPr>
              <w:pStyle w:val="FORMDATA"/>
              <w:rPr>
                <w:b/>
                <w:color w:val="auto"/>
              </w:rPr>
            </w:pPr>
            <w:r w:rsidRPr="00FF3647">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3DEA2A5D" w14:textId="77777777" w:rsidR="00B752E4" w:rsidRPr="00FF3647" w:rsidRDefault="00B752E4">
            <w:pPr>
              <w:pStyle w:val="FORMDATA"/>
              <w:rPr>
                <w:b/>
                <w:color w:val="auto"/>
              </w:rPr>
            </w:pPr>
            <w:r w:rsidRPr="00FF3647">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5B67FBF6" w14:textId="77777777" w:rsidR="00B752E4" w:rsidRPr="00FF3647" w:rsidRDefault="00B752E4">
            <w:pPr>
              <w:pStyle w:val="FORMDATA"/>
              <w:rPr>
                <w:b/>
                <w:color w:val="auto"/>
              </w:rPr>
            </w:pPr>
            <w:r w:rsidRPr="00FF3647">
              <w:rPr>
                <w:b/>
                <w:color w:val="auto"/>
              </w:rPr>
              <w:t>C</w:t>
            </w:r>
          </w:p>
        </w:tc>
      </w:tr>
      <w:tr w:rsidR="00B752E4" w:rsidRPr="00FF3647" w14:paraId="507B98AF" w14:textId="77777777">
        <w:tc>
          <w:tcPr>
            <w:tcW w:w="2160" w:type="dxa"/>
            <w:tcBorders>
              <w:top w:val="single" w:sz="6" w:space="0" w:color="auto"/>
              <w:left w:val="single" w:sz="6" w:space="0" w:color="auto"/>
              <w:bottom w:val="single" w:sz="6" w:space="0" w:color="auto"/>
              <w:right w:val="single" w:sz="6" w:space="0" w:color="auto"/>
            </w:tcBorders>
          </w:tcPr>
          <w:p w14:paraId="2FFE5A5A" w14:textId="77777777" w:rsidR="00B752E4" w:rsidRPr="00FF3647" w:rsidRDefault="00B752E4">
            <w:pPr>
              <w:pStyle w:val="FORMDATA"/>
              <w:rPr>
                <w:b/>
                <w:color w:val="auto"/>
              </w:rPr>
            </w:pPr>
            <w:r w:rsidRPr="00FF3647">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4BDCFB59" w14:textId="77777777" w:rsidR="00B752E4" w:rsidRPr="00FF3647" w:rsidRDefault="00B752E4">
            <w:pPr>
              <w:pStyle w:val="FORMDATA"/>
              <w:rPr>
                <w:b/>
                <w:color w:val="auto"/>
              </w:rPr>
            </w:pPr>
            <w:r w:rsidRPr="00FF3647">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77A35833" w14:textId="77777777" w:rsidR="00B752E4" w:rsidRPr="00FF3647" w:rsidRDefault="00B752E4">
            <w:pPr>
              <w:pStyle w:val="FORMDATA"/>
              <w:rPr>
                <w:b/>
                <w:color w:val="auto"/>
              </w:rPr>
            </w:pPr>
            <w:r w:rsidRPr="00FF3647">
              <w:rPr>
                <w:b/>
                <w:color w:val="auto"/>
              </w:rPr>
              <w:t>V</w:t>
            </w:r>
          </w:p>
        </w:tc>
      </w:tr>
      <w:tr w:rsidR="00B752E4" w:rsidRPr="00FF3647" w14:paraId="2B8D62A5" w14:textId="77777777">
        <w:tc>
          <w:tcPr>
            <w:tcW w:w="2160" w:type="dxa"/>
            <w:tcBorders>
              <w:top w:val="single" w:sz="6" w:space="0" w:color="auto"/>
              <w:left w:val="single" w:sz="6" w:space="0" w:color="auto"/>
              <w:bottom w:val="single" w:sz="6" w:space="0" w:color="auto"/>
              <w:right w:val="single" w:sz="6" w:space="0" w:color="auto"/>
            </w:tcBorders>
          </w:tcPr>
          <w:p w14:paraId="309D4AAA" w14:textId="77777777" w:rsidR="00B752E4" w:rsidRPr="00FF3647" w:rsidRDefault="00B752E4">
            <w:pPr>
              <w:pStyle w:val="FORMDATA"/>
              <w:rPr>
                <w:b/>
                <w:color w:val="auto"/>
              </w:rPr>
            </w:pPr>
            <w:r w:rsidRPr="00FF3647">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1D46347A" w14:textId="77777777" w:rsidR="00B752E4" w:rsidRPr="00FF3647" w:rsidRDefault="00B752E4">
            <w:pPr>
              <w:pStyle w:val="FORMDATA"/>
              <w:rPr>
                <w:b/>
                <w:color w:val="auto"/>
              </w:rPr>
            </w:pPr>
            <w:r w:rsidRPr="00FF3647">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2957E232" w14:textId="77777777" w:rsidR="00B752E4" w:rsidRPr="00FF3647" w:rsidRDefault="00B752E4">
            <w:pPr>
              <w:pStyle w:val="FORMDATA"/>
              <w:rPr>
                <w:b/>
                <w:color w:val="auto"/>
              </w:rPr>
            </w:pPr>
            <w:r w:rsidRPr="00FF3647">
              <w:rPr>
                <w:b/>
                <w:color w:val="auto"/>
              </w:rPr>
              <w:t>9999</w:t>
            </w:r>
          </w:p>
        </w:tc>
      </w:tr>
      <w:tr w:rsidR="00B752E4" w:rsidRPr="00FF3647" w14:paraId="218051DF" w14:textId="77777777">
        <w:tc>
          <w:tcPr>
            <w:tcW w:w="2160" w:type="dxa"/>
            <w:tcBorders>
              <w:top w:val="single" w:sz="6" w:space="0" w:color="auto"/>
              <w:left w:val="single" w:sz="6" w:space="0" w:color="auto"/>
              <w:bottom w:val="single" w:sz="6" w:space="0" w:color="auto"/>
              <w:right w:val="single" w:sz="6" w:space="0" w:color="auto"/>
            </w:tcBorders>
          </w:tcPr>
          <w:p w14:paraId="6A0E1C8B" w14:textId="77777777" w:rsidR="00B752E4" w:rsidRPr="00FF3647" w:rsidRDefault="00B752E4">
            <w:pPr>
              <w:pStyle w:val="FORMDATA"/>
              <w:rPr>
                <w:b/>
                <w:color w:val="auto"/>
              </w:rPr>
            </w:pPr>
            <w:r w:rsidRPr="00FF3647">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3A6A0113" w14:textId="77777777" w:rsidR="00B752E4" w:rsidRPr="00FF3647" w:rsidRDefault="00B752E4">
            <w:pPr>
              <w:pStyle w:val="FORMDATA"/>
              <w:rPr>
                <w:b/>
                <w:color w:val="auto"/>
              </w:rPr>
            </w:pPr>
            <w:r w:rsidRPr="00FF3647">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0FB8040E" w14:textId="77777777" w:rsidR="00B752E4" w:rsidRPr="00FF3647" w:rsidRDefault="00B752E4">
            <w:pPr>
              <w:pStyle w:val="FORMDATA"/>
              <w:rPr>
                <w:b/>
                <w:color w:val="auto"/>
              </w:rPr>
            </w:pPr>
            <w:r w:rsidRPr="00FF3647">
              <w:rPr>
                <w:b/>
                <w:color w:val="auto"/>
              </w:rPr>
              <w:t>1AM-</w:t>
            </w:r>
          </w:p>
        </w:tc>
      </w:tr>
      <w:tr w:rsidR="00B752E4" w:rsidRPr="00FF3647" w14:paraId="69254A7F" w14:textId="77777777">
        <w:tc>
          <w:tcPr>
            <w:tcW w:w="2160" w:type="dxa"/>
            <w:tcBorders>
              <w:top w:val="single" w:sz="6" w:space="0" w:color="auto"/>
              <w:left w:val="single" w:sz="6" w:space="0" w:color="auto"/>
              <w:bottom w:val="single" w:sz="6" w:space="0" w:color="auto"/>
              <w:right w:val="single" w:sz="6" w:space="0" w:color="auto"/>
            </w:tcBorders>
          </w:tcPr>
          <w:p w14:paraId="52D1A81C" w14:textId="77777777" w:rsidR="00B752E4" w:rsidRPr="00FF3647" w:rsidRDefault="00B752E4">
            <w:pPr>
              <w:pStyle w:val="FORMDATA"/>
              <w:rPr>
                <w:b/>
                <w:color w:val="auto"/>
              </w:rPr>
            </w:pPr>
            <w:r w:rsidRPr="00FF3647">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502B1AAE" w14:textId="77777777" w:rsidR="00B752E4" w:rsidRPr="00FF3647" w:rsidRDefault="00B752E4">
            <w:pPr>
              <w:pStyle w:val="FORMDATA"/>
              <w:rPr>
                <w:b/>
                <w:color w:val="auto"/>
              </w:rPr>
            </w:pPr>
            <w:r w:rsidRPr="00FF3647">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20AB5D41" w14:textId="77777777" w:rsidR="00B752E4" w:rsidRPr="00FF3647" w:rsidRDefault="00B752E4">
            <w:pPr>
              <w:pStyle w:val="FORMDATA"/>
              <w:rPr>
                <w:b/>
                <w:color w:val="auto"/>
              </w:rPr>
            </w:pPr>
            <w:r w:rsidRPr="00FF3647">
              <w:rPr>
                <w:b/>
                <w:color w:val="auto"/>
              </w:rPr>
              <w:t>L</w:t>
            </w:r>
          </w:p>
        </w:tc>
      </w:tr>
      <w:tr w:rsidR="00B752E4" w:rsidRPr="00FF3647" w14:paraId="0057B9F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6A7D9B4" w14:textId="77777777" w:rsidR="00B752E4" w:rsidRPr="00FF3647" w:rsidRDefault="00B752E4">
            <w:pPr>
              <w:pStyle w:val="Heading4"/>
              <w:rPr>
                <w:b/>
                <w:i w:val="0"/>
              </w:rPr>
            </w:pPr>
            <w:r w:rsidRPr="00FF3647">
              <w:rPr>
                <w:b/>
                <w:i w:val="0"/>
              </w:rPr>
              <w:t>Billing Section</w:t>
            </w:r>
          </w:p>
        </w:tc>
      </w:tr>
      <w:tr w:rsidR="00B752E4" w:rsidRPr="00FF3647" w14:paraId="7E83AD7C" w14:textId="77777777">
        <w:tc>
          <w:tcPr>
            <w:tcW w:w="2160" w:type="dxa"/>
            <w:tcBorders>
              <w:top w:val="single" w:sz="6" w:space="0" w:color="auto"/>
              <w:left w:val="single" w:sz="6" w:space="0" w:color="auto"/>
              <w:bottom w:val="single" w:sz="6" w:space="0" w:color="auto"/>
              <w:right w:val="single" w:sz="6" w:space="0" w:color="auto"/>
            </w:tcBorders>
          </w:tcPr>
          <w:p w14:paraId="4086F275" w14:textId="77777777" w:rsidR="00B752E4" w:rsidRPr="00FF3647" w:rsidRDefault="00B752E4">
            <w:pPr>
              <w:pStyle w:val="FORMDATA"/>
              <w:rPr>
                <w:b/>
                <w:color w:val="auto"/>
              </w:rPr>
            </w:pPr>
            <w:r w:rsidRPr="00FF3647">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14103A4A" w14:textId="77777777" w:rsidR="00B752E4" w:rsidRPr="00FF3647" w:rsidRDefault="00B752E4">
            <w:pPr>
              <w:pStyle w:val="FORMDATA"/>
              <w:rPr>
                <w:b/>
                <w:color w:val="auto"/>
              </w:rPr>
            </w:pPr>
            <w:r w:rsidRPr="00FF3647">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4D98EB32" w14:textId="77777777" w:rsidR="00B752E4" w:rsidRPr="00FF3647" w:rsidRDefault="00B752E4">
            <w:pPr>
              <w:pStyle w:val="FORMDATA"/>
              <w:rPr>
                <w:b/>
                <w:color w:val="auto"/>
                <w:lang w:val="fr-FR"/>
              </w:rPr>
            </w:pPr>
            <w:r w:rsidRPr="00FF3647">
              <w:rPr>
                <w:b/>
                <w:color w:val="auto"/>
                <w:lang w:val="fr-FR"/>
              </w:rPr>
              <w:t>205Q886621621</w:t>
            </w:r>
          </w:p>
        </w:tc>
      </w:tr>
      <w:tr w:rsidR="00B752E4" w:rsidRPr="00FF3647" w14:paraId="432B719F"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CA36376" w14:textId="77777777" w:rsidR="00B752E4" w:rsidRPr="00FF3647" w:rsidRDefault="00B752E4">
            <w:pPr>
              <w:pStyle w:val="Heading4"/>
              <w:rPr>
                <w:b/>
                <w:i w:val="0"/>
              </w:rPr>
            </w:pPr>
            <w:r w:rsidRPr="00FF3647">
              <w:rPr>
                <w:b/>
                <w:i w:val="0"/>
              </w:rPr>
              <w:t>Contact Section</w:t>
            </w:r>
          </w:p>
        </w:tc>
      </w:tr>
      <w:tr w:rsidR="00B752E4" w:rsidRPr="00FF3647" w14:paraId="623E1AF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B2ACBC" w14:textId="77777777" w:rsidR="00B752E4" w:rsidRPr="00FF3647" w:rsidRDefault="00B752E4">
            <w:pPr>
              <w:pStyle w:val="FORMDATA"/>
              <w:rPr>
                <w:b/>
                <w:color w:val="auto"/>
              </w:rPr>
            </w:pPr>
            <w:r w:rsidRPr="00FF3647">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599AF8C" w14:textId="77777777" w:rsidR="00B752E4" w:rsidRPr="00FF3647" w:rsidRDefault="00B752E4">
            <w:pPr>
              <w:pStyle w:val="FORMDATA"/>
              <w:rPr>
                <w:b/>
                <w:color w:val="auto"/>
              </w:rPr>
            </w:pPr>
            <w:r w:rsidRPr="00FF3647">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F03C16" w14:textId="77777777" w:rsidR="00B752E4" w:rsidRPr="00FF3647" w:rsidRDefault="00B752E4">
            <w:pPr>
              <w:pStyle w:val="FORMDATA"/>
              <w:rPr>
                <w:b/>
                <w:color w:val="auto"/>
              </w:rPr>
            </w:pPr>
            <w:r w:rsidRPr="00FF3647">
              <w:rPr>
                <w:b/>
                <w:color w:val="auto"/>
              </w:rPr>
              <w:t>Bojangles</w:t>
            </w:r>
          </w:p>
        </w:tc>
      </w:tr>
      <w:tr w:rsidR="00B752E4" w:rsidRPr="00FF3647" w14:paraId="15414E2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9D630E" w14:textId="77777777" w:rsidR="00B752E4" w:rsidRPr="00FF3647" w:rsidRDefault="00B752E4">
            <w:pPr>
              <w:pStyle w:val="FORMDATA"/>
              <w:rPr>
                <w:b/>
                <w:color w:val="auto"/>
              </w:rPr>
            </w:pPr>
            <w:r w:rsidRPr="00FF3647">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7EDC416" w14:textId="77777777" w:rsidR="00B752E4" w:rsidRPr="00FF3647" w:rsidRDefault="00B752E4">
            <w:pPr>
              <w:pStyle w:val="FORMDATA"/>
              <w:rPr>
                <w:b/>
                <w:color w:val="auto"/>
              </w:rPr>
            </w:pPr>
            <w:r w:rsidRPr="00FF3647">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885C15" w14:textId="77777777" w:rsidR="00B752E4" w:rsidRPr="00FF3647" w:rsidRDefault="00B752E4">
            <w:pPr>
              <w:pStyle w:val="FORMDATA"/>
              <w:rPr>
                <w:b/>
                <w:color w:val="auto"/>
              </w:rPr>
            </w:pPr>
            <w:r w:rsidRPr="00FF3647">
              <w:rPr>
                <w:b/>
                <w:color w:val="auto"/>
              </w:rPr>
              <w:t>8884448888</w:t>
            </w:r>
          </w:p>
        </w:tc>
      </w:tr>
      <w:tr w:rsidR="00B752E4" w:rsidRPr="00FF3647" w14:paraId="1851627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60BED6" w14:textId="77777777" w:rsidR="00B752E4" w:rsidRPr="00FF3647" w:rsidRDefault="00B752E4">
            <w:pPr>
              <w:pStyle w:val="FORMDATA"/>
              <w:rPr>
                <w:b/>
                <w:color w:val="auto"/>
              </w:rPr>
            </w:pPr>
            <w:r w:rsidRPr="00FF3647">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B85CAD7" w14:textId="77777777" w:rsidR="00B752E4" w:rsidRPr="00FF3647" w:rsidRDefault="00B752E4">
            <w:pPr>
              <w:pStyle w:val="FORMDATA"/>
              <w:rPr>
                <w:b/>
                <w:color w:val="auto"/>
              </w:rPr>
            </w:pPr>
            <w:r w:rsidRPr="00FF3647">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6C395AB"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3452775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3B428E" w14:textId="77777777" w:rsidR="00B752E4" w:rsidRPr="00FF3647" w:rsidRDefault="00B752E4">
            <w:pPr>
              <w:pStyle w:val="FORMDATA"/>
              <w:rPr>
                <w:b/>
                <w:color w:val="auto"/>
                <w:lang w:val="fr-FR"/>
              </w:rPr>
            </w:pPr>
            <w:r w:rsidRPr="00FF3647">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D74F476" w14:textId="77777777" w:rsidR="00B752E4" w:rsidRPr="00FF3647" w:rsidRDefault="00B752E4">
            <w:pPr>
              <w:pStyle w:val="FORMDATA"/>
              <w:rPr>
                <w:b/>
                <w:color w:val="auto"/>
                <w:lang w:val="fr-FR"/>
              </w:rPr>
            </w:pPr>
            <w:r w:rsidRPr="00FF3647">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D33986" w14:textId="77777777" w:rsidR="00B752E4" w:rsidRPr="00FF3647" w:rsidRDefault="00B752E4">
            <w:pPr>
              <w:pStyle w:val="FORMDATA"/>
              <w:rPr>
                <w:b/>
                <w:color w:val="auto"/>
              </w:rPr>
            </w:pPr>
            <w:r w:rsidRPr="00FF3647">
              <w:rPr>
                <w:b/>
                <w:color w:val="auto"/>
              </w:rPr>
              <w:t>Dale</w:t>
            </w:r>
          </w:p>
        </w:tc>
      </w:tr>
      <w:tr w:rsidR="00B752E4" w:rsidRPr="00FF3647" w14:paraId="7C05F59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B8034A" w14:textId="77777777" w:rsidR="00B752E4" w:rsidRPr="00FF3647" w:rsidRDefault="00B752E4">
            <w:pPr>
              <w:pStyle w:val="FORMDATA"/>
              <w:rPr>
                <w:b/>
                <w:color w:val="auto"/>
              </w:rPr>
            </w:pPr>
            <w:r w:rsidRPr="00FF3647">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06315CF" w14:textId="77777777" w:rsidR="00B752E4" w:rsidRPr="00FF3647" w:rsidRDefault="00B752E4">
            <w:pPr>
              <w:pStyle w:val="FORMDATA"/>
              <w:rPr>
                <w:b/>
                <w:color w:val="auto"/>
              </w:rPr>
            </w:pPr>
            <w:r w:rsidRPr="00FF3647">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4487D91" w14:textId="77777777" w:rsidR="00B752E4" w:rsidRPr="00FF3647" w:rsidRDefault="00B752E4">
            <w:pPr>
              <w:pStyle w:val="FORMDATA"/>
              <w:rPr>
                <w:b/>
                <w:color w:val="auto"/>
              </w:rPr>
            </w:pPr>
            <w:r w:rsidRPr="00FF3647">
              <w:rPr>
                <w:b/>
                <w:color w:val="auto"/>
              </w:rPr>
              <w:t>7701117777</w:t>
            </w:r>
          </w:p>
        </w:tc>
      </w:tr>
      <w:tr w:rsidR="00B752E4" w:rsidRPr="00FF3647" w14:paraId="3307351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0BAAD056"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5E1F365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68D19B0" w14:textId="77777777" w:rsidR="00B752E4" w:rsidRPr="00FF3647" w:rsidRDefault="00B752E4">
            <w:pPr>
              <w:pStyle w:val="Heading4"/>
              <w:rPr>
                <w:b/>
                <w:i w:val="0"/>
              </w:rPr>
            </w:pPr>
            <w:r w:rsidRPr="00FF3647">
              <w:rPr>
                <w:b/>
                <w:i w:val="0"/>
              </w:rPr>
              <w:t>Location and Access Section</w:t>
            </w:r>
          </w:p>
        </w:tc>
      </w:tr>
      <w:tr w:rsidR="00B752E4" w:rsidRPr="00FF3647" w14:paraId="04264DBF" w14:textId="77777777">
        <w:tc>
          <w:tcPr>
            <w:tcW w:w="2160" w:type="dxa"/>
            <w:tcBorders>
              <w:top w:val="single" w:sz="6" w:space="0" w:color="auto"/>
              <w:left w:val="single" w:sz="6" w:space="0" w:color="auto"/>
              <w:bottom w:val="single" w:sz="6" w:space="0" w:color="auto"/>
              <w:right w:val="single" w:sz="6" w:space="0" w:color="auto"/>
            </w:tcBorders>
          </w:tcPr>
          <w:p w14:paraId="6E74E41F" w14:textId="77777777" w:rsidR="00B752E4" w:rsidRPr="00FF3647" w:rsidRDefault="00B752E4">
            <w:pPr>
              <w:pStyle w:val="FORMDATA"/>
              <w:rPr>
                <w:b/>
                <w:color w:val="auto"/>
              </w:rPr>
            </w:pPr>
            <w:r w:rsidRPr="00FF3647">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156079C4" w14:textId="77777777" w:rsidR="00B752E4" w:rsidRPr="00FF3647" w:rsidRDefault="00B752E4">
            <w:pPr>
              <w:pStyle w:val="FORMDATA"/>
              <w:rPr>
                <w:b/>
                <w:color w:val="auto"/>
              </w:rPr>
            </w:pPr>
            <w:r w:rsidRPr="00FF3647">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312C1B76" w14:textId="77777777" w:rsidR="00B752E4" w:rsidRPr="00FF3647" w:rsidRDefault="00B752E4">
            <w:pPr>
              <w:pStyle w:val="FORMDATA"/>
              <w:rPr>
                <w:b/>
                <w:color w:val="auto"/>
              </w:rPr>
            </w:pPr>
            <w:r w:rsidRPr="00FF3647">
              <w:rPr>
                <w:b/>
                <w:color w:val="auto"/>
              </w:rPr>
              <w:t>Rainy Dayz</w:t>
            </w:r>
          </w:p>
        </w:tc>
      </w:tr>
      <w:tr w:rsidR="00B752E4" w:rsidRPr="00FF3647" w14:paraId="487BD864" w14:textId="77777777">
        <w:tc>
          <w:tcPr>
            <w:tcW w:w="2160" w:type="dxa"/>
            <w:tcBorders>
              <w:top w:val="single" w:sz="6" w:space="0" w:color="auto"/>
              <w:left w:val="single" w:sz="6" w:space="0" w:color="auto"/>
              <w:bottom w:val="single" w:sz="6" w:space="0" w:color="auto"/>
              <w:right w:val="single" w:sz="6" w:space="0" w:color="auto"/>
            </w:tcBorders>
          </w:tcPr>
          <w:p w14:paraId="4C813DA0" w14:textId="77777777" w:rsidR="00B752E4" w:rsidRPr="00FF3647" w:rsidRDefault="00B752E4">
            <w:pPr>
              <w:pStyle w:val="FORMDATA"/>
              <w:rPr>
                <w:b/>
                <w:color w:val="auto"/>
              </w:rPr>
            </w:pPr>
            <w:r w:rsidRPr="00FF3647">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15260788" w14:textId="77777777" w:rsidR="00B752E4" w:rsidRPr="00FF3647" w:rsidRDefault="00B752E4">
            <w:pPr>
              <w:pStyle w:val="FORMDATA"/>
              <w:rPr>
                <w:b/>
                <w:color w:val="auto"/>
              </w:rPr>
            </w:pPr>
            <w:r w:rsidRPr="00FF3647">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6EFBAF2A" w14:textId="77777777" w:rsidR="00B752E4" w:rsidRPr="00FF3647" w:rsidRDefault="00B752E4">
            <w:pPr>
              <w:pStyle w:val="FORMDATA"/>
              <w:rPr>
                <w:b/>
                <w:color w:val="auto"/>
              </w:rPr>
            </w:pPr>
            <w:r w:rsidRPr="00FF3647">
              <w:rPr>
                <w:b/>
                <w:color w:val="auto"/>
              </w:rPr>
              <w:t>C</w:t>
            </w:r>
          </w:p>
        </w:tc>
      </w:tr>
      <w:tr w:rsidR="00B752E4" w:rsidRPr="00FF3647" w14:paraId="161B941F"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229512A" w14:textId="77777777" w:rsidR="00B752E4" w:rsidRPr="00FF3647" w:rsidRDefault="00B752E4">
            <w:pPr>
              <w:pStyle w:val="Heading4"/>
              <w:rPr>
                <w:b/>
                <w:i w:val="0"/>
              </w:rPr>
            </w:pPr>
            <w:r w:rsidRPr="00FF3647">
              <w:rPr>
                <w:b/>
                <w:i w:val="0"/>
              </w:rPr>
              <w:t>Bill Section</w:t>
            </w:r>
          </w:p>
        </w:tc>
      </w:tr>
      <w:tr w:rsidR="00B752E4" w:rsidRPr="00FF3647" w14:paraId="1F355B1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B0E3743" w14:textId="77777777" w:rsidR="00B752E4" w:rsidRPr="00FF3647" w:rsidRDefault="00B752E4">
            <w:pPr>
              <w:pStyle w:val="FORMDATA"/>
              <w:rPr>
                <w:b/>
                <w:color w:val="auto"/>
              </w:rPr>
            </w:pPr>
            <w:r w:rsidRPr="00FF3647">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B6AE28D" w14:textId="77777777" w:rsidR="00B752E4" w:rsidRPr="00FF3647" w:rsidRDefault="00B752E4">
            <w:pPr>
              <w:pStyle w:val="FORMDATA"/>
              <w:rPr>
                <w:b/>
                <w:color w:val="auto"/>
              </w:rPr>
            </w:pPr>
            <w:r w:rsidRPr="00FF3647">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E821390" w14:textId="77777777" w:rsidR="00B752E4" w:rsidRPr="00FF3647" w:rsidRDefault="00B752E4">
            <w:pPr>
              <w:pStyle w:val="FORMDATA"/>
              <w:rPr>
                <w:b/>
                <w:color w:val="auto"/>
              </w:rPr>
            </w:pPr>
            <w:r w:rsidRPr="00FF3647">
              <w:rPr>
                <w:b/>
                <w:color w:val="auto"/>
              </w:rPr>
              <w:t>2054085997</w:t>
            </w:r>
          </w:p>
        </w:tc>
      </w:tr>
      <w:tr w:rsidR="00B752E4" w:rsidRPr="00FF3647" w14:paraId="0965E0D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5CF3A09F" w14:textId="77777777" w:rsidR="00B752E4" w:rsidRPr="00FF3647" w:rsidRDefault="00B752E4">
            <w:pPr>
              <w:pStyle w:val="BodyText"/>
              <w:rPr>
                <w:color w:val="auto"/>
                <w:sz w:val="24"/>
              </w:rPr>
            </w:pPr>
            <w:r w:rsidRPr="00FF3647">
              <w:rPr>
                <w:color w:val="auto"/>
                <w:sz w:val="24"/>
              </w:rPr>
              <w:t xml:space="preserve">DL  FORM </w:t>
            </w:r>
          </w:p>
        </w:tc>
      </w:tr>
      <w:tr w:rsidR="00B752E4" w:rsidRPr="00FF3647" w14:paraId="7C23FAAF"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4701D62" w14:textId="77777777" w:rsidR="00B752E4" w:rsidRPr="00FF3647" w:rsidRDefault="00B752E4">
            <w:pPr>
              <w:pStyle w:val="Heading5"/>
              <w:rPr>
                <w:color w:val="auto"/>
              </w:rPr>
            </w:pPr>
            <w:r w:rsidRPr="00FF3647">
              <w:rPr>
                <w:color w:val="auto"/>
              </w:rPr>
              <w:t>Listing Control Section</w:t>
            </w:r>
          </w:p>
        </w:tc>
      </w:tr>
      <w:tr w:rsidR="00B752E4" w:rsidRPr="00FF3647" w14:paraId="54EE8DD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B5513B9" w14:textId="77777777" w:rsidR="00B752E4" w:rsidRPr="00FF3647" w:rsidRDefault="00B752E4">
            <w:pPr>
              <w:pStyle w:val="FORMDATA"/>
              <w:rPr>
                <w:b/>
                <w:color w:val="auto"/>
              </w:rPr>
            </w:pPr>
            <w:r w:rsidRPr="00FF3647">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9E25554" w14:textId="77777777" w:rsidR="00B752E4" w:rsidRPr="00FF3647" w:rsidRDefault="00B752E4">
            <w:pPr>
              <w:pStyle w:val="FORMDATA"/>
              <w:rPr>
                <w:b/>
                <w:color w:val="auto"/>
              </w:rPr>
            </w:pPr>
            <w:r w:rsidRPr="00FF3647">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AF06F66" w14:textId="77777777" w:rsidR="00B752E4" w:rsidRPr="00FF3647" w:rsidRDefault="00B752E4">
            <w:pPr>
              <w:pStyle w:val="FORMDATA"/>
              <w:rPr>
                <w:b/>
                <w:color w:val="auto"/>
              </w:rPr>
            </w:pPr>
            <w:r w:rsidRPr="00FF3647">
              <w:rPr>
                <w:b/>
                <w:color w:val="auto"/>
              </w:rPr>
              <w:t>0001</w:t>
            </w:r>
          </w:p>
        </w:tc>
      </w:tr>
      <w:tr w:rsidR="00B752E4" w:rsidRPr="00FF3647" w14:paraId="589EE7BB" w14:textId="77777777">
        <w:tc>
          <w:tcPr>
            <w:tcW w:w="2160" w:type="dxa"/>
            <w:tcBorders>
              <w:top w:val="single" w:sz="6" w:space="0" w:color="auto"/>
              <w:left w:val="single" w:sz="6" w:space="0" w:color="auto"/>
              <w:bottom w:val="single" w:sz="6" w:space="0" w:color="auto"/>
              <w:right w:val="single" w:sz="6" w:space="0" w:color="auto"/>
            </w:tcBorders>
          </w:tcPr>
          <w:p w14:paraId="5EC57A7A" w14:textId="77777777" w:rsidR="00B752E4" w:rsidRPr="00FF3647" w:rsidRDefault="00B752E4">
            <w:pPr>
              <w:pStyle w:val="FORMDATA"/>
              <w:rPr>
                <w:b/>
                <w:color w:val="auto"/>
              </w:rPr>
            </w:pPr>
            <w:r w:rsidRPr="00FF3647">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58F88BB0" w14:textId="77777777" w:rsidR="00B752E4" w:rsidRPr="00FF3647" w:rsidRDefault="00B752E4">
            <w:pPr>
              <w:pStyle w:val="FORMDATA"/>
              <w:rPr>
                <w:b/>
                <w:color w:val="auto"/>
              </w:rPr>
            </w:pPr>
            <w:r w:rsidRPr="00FF3647">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5213B1F5" w14:textId="77777777" w:rsidR="00B752E4" w:rsidRPr="00FF3647" w:rsidRDefault="00B752E4">
            <w:pPr>
              <w:pStyle w:val="FORMDATA"/>
              <w:rPr>
                <w:b/>
                <w:color w:val="auto"/>
              </w:rPr>
            </w:pPr>
            <w:r w:rsidRPr="00FF3647">
              <w:rPr>
                <w:b/>
                <w:color w:val="auto"/>
              </w:rPr>
              <w:t>D</w:t>
            </w:r>
          </w:p>
        </w:tc>
      </w:tr>
      <w:tr w:rsidR="00B752E4" w:rsidRPr="00FF3647" w14:paraId="373860C0" w14:textId="77777777">
        <w:tc>
          <w:tcPr>
            <w:tcW w:w="2160" w:type="dxa"/>
            <w:tcBorders>
              <w:top w:val="single" w:sz="6" w:space="0" w:color="auto"/>
              <w:left w:val="single" w:sz="6" w:space="0" w:color="auto"/>
              <w:bottom w:val="single" w:sz="6" w:space="0" w:color="auto"/>
              <w:right w:val="single" w:sz="6" w:space="0" w:color="auto"/>
            </w:tcBorders>
          </w:tcPr>
          <w:p w14:paraId="632CE811" w14:textId="77777777" w:rsidR="00B752E4" w:rsidRPr="00FF3647" w:rsidRDefault="00B752E4">
            <w:pPr>
              <w:pStyle w:val="FORMDATA"/>
              <w:rPr>
                <w:b/>
                <w:color w:val="auto"/>
              </w:rPr>
            </w:pPr>
            <w:r w:rsidRPr="00FF3647">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4CCFCD09" w14:textId="77777777" w:rsidR="00B752E4" w:rsidRPr="00FF3647" w:rsidRDefault="00B752E4">
            <w:pPr>
              <w:pStyle w:val="FORMDATA"/>
              <w:rPr>
                <w:b/>
                <w:color w:val="auto"/>
              </w:rPr>
            </w:pPr>
            <w:r w:rsidRPr="00FF3647">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5AF9AB95" w14:textId="77777777" w:rsidR="00B752E4" w:rsidRPr="00FF3647" w:rsidRDefault="00B752E4">
            <w:pPr>
              <w:pStyle w:val="FORMDATA"/>
              <w:rPr>
                <w:b/>
                <w:color w:val="auto"/>
              </w:rPr>
            </w:pPr>
            <w:r w:rsidRPr="00FF3647">
              <w:rPr>
                <w:b/>
                <w:color w:val="auto"/>
              </w:rPr>
              <w:t>LML</w:t>
            </w:r>
          </w:p>
        </w:tc>
      </w:tr>
      <w:tr w:rsidR="00B752E4" w:rsidRPr="00FF3647" w14:paraId="3F8146B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8E475A1" w14:textId="77777777" w:rsidR="00B752E4" w:rsidRPr="00FF3647" w:rsidRDefault="00B752E4">
            <w:pPr>
              <w:pStyle w:val="Heading4"/>
              <w:rPr>
                <w:b/>
                <w:i w:val="0"/>
              </w:rPr>
            </w:pPr>
            <w:r w:rsidRPr="00FF3647">
              <w:rPr>
                <w:b/>
                <w:i w:val="0"/>
              </w:rPr>
              <w:t>Listing Information Section</w:t>
            </w:r>
          </w:p>
        </w:tc>
      </w:tr>
      <w:tr w:rsidR="00B752E4" w:rsidRPr="00FF3647" w14:paraId="591A353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8331F9" w14:textId="77777777" w:rsidR="00B752E4" w:rsidRPr="00FF3647" w:rsidRDefault="00B752E4">
            <w:pPr>
              <w:pStyle w:val="FORMDATA"/>
              <w:rPr>
                <w:b/>
                <w:color w:val="auto"/>
              </w:rPr>
            </w:pPr>
            <w:r w:rsidRPr="00FF3647">
              <w:rPr>
                <w:b/>
                <w:color w:val="auto"/>
              </w:rPr>
              <w:t>LNLN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D210696" w14:textId="77777777" w:rsidR="00B752E4" w:rsidRPr="00FF3647" w:rsidRDefault="00B752E4">
            <w:pPr>
              <w:pStyle w:val="FORMDATA"/>
              <w:rPr>
                <w:b/>
                <w:color w:val="auto"/>
              </w:rPr>
            </w:pPr>
            <w:r w:rsidRPr="00FF3647">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70655E6" w14:textId="77777777" w:rsidR="00B752E4" w:rsidRPr="00FF3647" w:rsidRDefault="00B752E4">
            <w:pPr>
              <w:pStyle w:val="FORMDATA"/>
              <w:rPr>
                <w:b/>
                <w:color w:val="auto"/>
              </w:rPr>
            </w:pPr>
            <w:r w:rsidRPr="00FF3647">
              <w:rPr>
                <w:b/>
                <w:color w:val="auto"/>
              </w:rPr>
              <w:t>Day</w:t>
            </w:r>
          </w:p>
        </w:tc>
      </w:tr>
      <w:tr w:rsidR="00B752E4" w:rsidRPr="00FF3647" w14:paraId="13696706"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D795973" w14:textId="77777777" w:rsidR="00B752E4" w:rsidRPr="00FF3647" w:rsidRDefault="00B752E4">
            <w:pPr>
              <w:pStyle w:val="Heading5"/>
              <w:rPr>
                <w:color w:val="auto"/>
              </w:rPr>
            </w:pPr>
            <w:r w:rsidRPr="00FF3647">
              <w:rPr>
                <w:color w:val="auto"/>
              </w:rPr>
              <w:t>Listing Control Section</w:t>
            </w:r>
          </w:p>
        </w:tc>
      </w:tr>
      <w:tr w:rsidR="00B752E4" w:rsidRPr="00FF3647" w14:paraId="17E189F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DA20747" w14:textId="77777777" w:rsidR="00B752E4" w:rsidRPr="00FF3647" w:rsidRDefault="00B752E4">
            <w:pPr>
              <w:pStyle w:val="FORMDATA"/>
              <w:rPr>
                <w:b/>
                <w:color w:val="auto"/>
              </w:rPr>
            </w:pPr>
            <w:r w:rsidRPr="00FF3647">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BFE0E2D" w14:textId="77777777" w:rsidR="00B752E4" w:rsidRPr="00FF3647" w:rsidRDefault="00B752E4">
            <w:pPr>
              <w:pStyle w:val="FORMDATA"/>
              <w:rPr>
                <w:b/>
                <w:color w:val="auto"/>
              </w:rPr>
            </w:pPr>
            <w:r w:rsidRPr="00FF3647">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C72B6F4" w14:textId="77777777" w:rsidR="00B752E4" w:rsidRPr="00FF3647" w:rsidRDefault="00B752E4">
            <w:pPr>
              <w:pStyle w:val="FORMDATA"/>
              <w:rPr>
                <w:b/>
                <w:color w:val="auto"/>
              </w:rPr>
            </w:pPr>
            <w:r w:rsidRPr="00FF3647">
              <w:rPr>
                <w:b/>
                <w:color w:val="auto"/>
              </w:rPr>
              <w:t>0002</w:t>
            </w:r>
          </w:p>
        </w:tc>
      </w:tr>
      <w:tr w:rsidR="00B752E4" w:rsidRPr="00FF3647" w14:paraId="36CF0B7F" w14:textId="77777777">
        <w:tc>
          <w:tcPr>
            <w:tcW w:w="2160" w:type="dxa"/>
            <w:tcBorders>
              <w:top w:val="single" w:sz="6" w:space="0" w:color="auto"/>
              <w:left w:val="single" w:sz="6" w:space="0" w:color="auto"/>
              <w:bottom w:val="single" w:sz="6" w:space="0" w:color="auto"/>
              <w:right w:val="single" w:sz="6" w:space="0" w:color="auto"/>
            </w:tcBorders>
          </w:tcPr>
          <w:p w14:paraId="427725C5" w14:textId="77777777" w:rsidR="00B752E4" w:rsidRPr="00FF3647" w:rsidRDefault="00B752E4">
            <w:pPr>
              <w:pStyle w:val="FORMDATA"/>
              <w:rPr>
                <w:b/>
                <w:color w:val="auto"/>
              </w:rPr>
            </w:pPr>
            <w:r w:rsidRPr="00FF3647">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6FF0CA42" w14:textId="77777777" w:rsidR="00B752E4" w:rsidRPr="00FF3647" w:rsidRDefault="00B752E4">
            <w:pPr>
              <w:pStyle w:val="FORMDATA"/>
              <w:rPr>
                <w:b/>
                <w:color w:val="auto"/>
              </w:rPr>
            </w:pPr>
            <w:r w:rsidRPr="00FF3647">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038C4210" w14:textId="77777777" w:rsidR="00B752E4" w:rsidRPr="00FF3647" w:rsidRDefault="00B752E4">
            <w:pPr>
              <w:pStyle w:val="FORMDATA"/>
              <w:rPr>
                <w:b/>
                <w:color w:val="auto"/>
              </w:rPr>
            </w:pPr>
            <w:r w:rsidRPr="00FF3647">
              <w:rPr>
                <w:b/>
                <w:color w:val="auto"/>
              </w:rPr>
              <w:t>N</w:t>
            </w:r>
          </w:p>
        </w:tc>
      </w:tr>
      <w:tr w:rsidR="00B752E4" w:rsidRPr="00FF3647" w14:paraId="7D0E55BC" w14:textId="77777777">
        <w:tc>
          <w:tcPr>
            <w:tcW w:w="2160" w:type="dxa"/>
            <w:tcBorders>
              <w:top w:val="single" w:sz="6" w:space="0" w:color="auto"/>
              <w:left w:val="single" w:sz="6" w:space="0" w:color="auto"/>
              <w:bottom w:val="single" w:sz="6" w:space="0" w:color="auto"/>
              <w:right w:val="single" w:sz="6" w:space="0" w:color="auto"/>
            </w:tcBorders>
          </w:tcPr>
          <w:p w14:paraId="3FF8DD01" w14:textId="77777777" w:rsidR="00B752E4" w:rsidRPr="00FF3647" w:rsidRDefault="00B752E4">
            <w:pPr>
              <w:pStyle w:val="FORMDATA"/>
              <w:rPr>
                <w:b/>
                <w:color w:val="auto"/>
              </w:rPr>
            </w:pPr>
            <w:r w:rsidRPr="00FF3647">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49434F59" w14:textId="77777777" w:rsidR="00B752E4" w:rsidRPr="00FF3647" w:rsidRDefault="00B752E4">
            <w:pPr>
              <w:pStyle w:val="FORMDATA"/>
              <w:rPr>
                <w:b/>
                <w:color w:val="auto"/>
              </w:rPr>
            </w:pPr>
            <w:r w:rsidRPr="00FF3647">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647D6F5" w14:textId="77777777" w:rsidR="00B752E4" w:rsidRPr="00FF3647" w:rsidRDefault="00B752E4">
            <w:pPr>
              <w:pStyle w:val="FORMDATA"/>
              <w:rPr>
                <w:b/>
                <w:color w:val="auto"/>
              </w:rPr>
            </w:pPr>
            <w:r w:rsidRPr="00FF3647">
              <w:rPr>
                <w:b/>
                <w:color w:val="auto"/>
              </w:rPr>
              <w:t>LML</w:t>
            </w:r>
          </w:p>
        </w:tc>
      </w:tr>
      <w:tr w:rsidR="00B752E4" w:rsidRPr="00FF3647" w14:paraId="4015CEC5" w14:textId="77777777">
        <w:tc>
          <w:tcPr>
            <w:tcW w:w="2160" w:type="dxa"/>
            <w:tcBorders>
              <w:top w:val="single" w:sz="6" w:space="0" w:color="auto"/>
              <w:left w:val="single" w:sz="6" w:space="0" w:color="auto"/>
              <w:bottom w:val="single" w:sz="6" w:space="0" w:color="auto"/>
              <w:right w:val="single" w:sz="6" w:space="0" w:color="auto"/>
            </w:tcBorders>
          </w:tcPr>
          <w:p w14:paraId="29FBFA3F" w14:textId="77777777" w:rsidR="00B752E4" w:rsidRPr="00FF3647" w:rsidRDefault="00B752E4">
            <w:pPr>
              <w:pStyle w:val="FORMDATA"/>
              <w:rPr>
                <w:b/>
                <w:color w:val="auto"/>
              </w:rPr>
            </w:pPr>
            <w:r w:rsidRPr="00FF3647">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42BBFA8F" w14:textId="77777777" w:rsidR="00B752E4" w:rsidRPr="00FF3647" w:rsidRDefault="00B752E4">
            <w:pPr>
              <w:pStyle w:val="FORMDATA"/>
              <w:rPr>
                <w:b/>
                <w:color w:val="auto"/>
              </w:rPr>
            </w:pPr>
            <w:r w:rsidRPr="00FF3647">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40881837" w14:textId="77777777" w:rsidR="00B752E4" w:rsidRPr="00FF3647" w:rsidRDefault="00B752E4">
            <w:pPr>
              <w:pStyle w:val="FORMDATA"/>
              <w:rPr>
                <w:b/>
                <w:color w:val="auto"/>
                <w:lang w:val="fr-FR"/>
              </w:rPr>
            </w:pPr>
            <w:r w:rsidRPr="00FF3647">
              <w:rPr>
                <w:b/>
                <w:color w:val="auto"/>
                <w:lang w:val="fr-FR"/>
              </w:rPr>
              <w:t>1</w:t>
            </w:r>
          </w:p>
        </w:tc>
      </w:tr>
      <w:tr w:rsidR="00B752E4" w:rsidRPr="00FF3647" w14:paraId="6F34AFFA" w14:textId="77777777">
        <w:tc>
          <w:tcPr>
            <w:tcW w:w="2160" w:type="dxa"/>
            <w:tcBorders>
              <w:top w:val="single" w:sz="6" w:space="0" w:color="auto"/>
              <w:left w:val="single" w:sz="6" w:space="0" w:color="auto"/>
              <w:bottom w:val="single" w:sz="6" w:space="0" w:color="auto"/>
              <w:right w:val="single" w:sz="6" w:space="0" w:color="auto"/>
            </w:tcBorders>
          </w:tcPr>
          <w:p w14:paraId="1FAA3EC6" w14:textId="77777777" w:rsidR="00B752E4" w:rsidRPr="00FF3647" w:rsidRDefault="00B752E4">
            <w:pPr>
              <w:pStyle w:val="FORMDATA"/>
              <w:rPr>
                <w:b/>
                <w:color w:val="auto"/>
                <w:lang w:val="fr-FR"/>
              </w:rPr>
            </w:pPr>
            <w:r w:rsidRPr="00FF3647">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6136F849" w14:textId="77777777" w:rsidR="00B752E4" w:rsidRPr="00FF3647" w:rsidRDefault="00B752E4">
            <w:pPr>
              <w:pStyle w:val="FORMDATA"/>
              <w:rPr>
                <w:b/>
                <w:color w:val="auto"/>
                <w:lang w:val="fr-FR"/>
              </w:rPr>
            </w:pPr>
            <w:r w:rsidRPr="00FF3647">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14DFF7DE" w14:textId="77777777" w:rsidR="00B752E4" w:rsidRPr="00FF3647" w:rsidRDefault="00B752E4">
            <w:pPr>
              <w:pStyle w:val="FORMDATA"/>
              <w:rPr>
                <w:b/>
                <w:color w:val="auto"/>
              </w:rPr>
            </w:pPr>
            <w:r w:rsidRPr="00FF3647">
              <w:rPr>
                <w:b/>
                <w:color w:val="auto"/>
              </w:rPr>
              <w:t>SL</w:t>
            </w:r>
          </w:p>
        </w:tc>
      </w:tr>
      <w:tr w:rsidR="00B752E4" w:rsidRPr="00FF3647" w14:paraId="7C091652" w14:textId="77777777">
        <w:tc>
          <w:tcPr>
            <w:tcW w:w="2160" w:type="dxa"/>
            <w:tcBorders>
              <w:top w:val="single" w:sz="6" w:space="0" w:color="auto"/>
              <w:left w:val="single" w:sz="6" w:space="0" w:color="auto"/>
              <w:bottom w:val="single" w:sz="6" w:space="0" w:color="auto"/>
              <w:right w:val="single" w:sz="6" w:space="0" w:color="auto"/>
            </w:tcBorders>
          </w:tcPr>
          <w:p w14:paraId="534FE9BA" w14:textId="77777777" w:rsidR="00B752E4" w:rsidRPr="00FF3647" w:rsidRDefault="00B752E4">
            <w:pPr>
              <w:pStyle w:val="FORMDATA"/>
              <w:rPr>
                <w:b/>
                <w:color w:val="auto"/>
              </w:rPr>
            </w:pPr>
            <w:r w:rsidRPr="00FF3647">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3BC67197" w14:textId="77777777" w:rsidR="00B752E4" w:rsidRPr="00FF3647" w:rsidRDefault="00B752E4">
            <w:pPr>
              <w:pStyle w:val="FORMDATA"/>
              <w:rPr>
                <w:b/>
                <w:color w:val="auto"/>
              </w:rPr>
            </w:pPr>
            <w:r w:rsidRPr="00FF3647">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470092B5" w14:textId="77777777" w:rsidR="00B752E4" w:rsidRPr="00FF3647" w:rsidRDefault="00B752E4">
            <w:pPr>
              <w:pStyle w:val="FORMDATA"/>
              <w:rPr>
                <w:b/>
                <w:color w:val="auto"/>
              </w:rPr>
            </w:pPr>
            <w:r w:rsidRPr="00FF3647">
              <w:rPr>
                <w:b/>
                <w:color w:val="auto"/>
              </w:rPr>
              <w:t>B</w:t>
            </w:r>
          </w:p>
        </w:tc>
      </w:tr>
      <w:tr w:rsidR="00B752E4" w:rsidRPr="00FF3647" w14:paraId="7C34B80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AA4F90" w14:textId="77777777" w:rsidR="00B752E4" w:rsidRPr="00FF3647" w:rsidRDefault="00B752E4">
            <w:pPr>
              <w:pStyle w:val="FORMDATA"/>
              <w:rPr>
                <w:b/>
                <w:color w:val="auto"/>
              </w:rPr>
            </w:pPr>
            <w:r w:rsidRPr="00FF3647">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7BAFFE2" w14:textId="77777777" w:rsidR="00B752E4" w:rsidRPr="00FF3647" w:rsidRDefault="00B752E4">
            <w:pPr>
              <w:pStyle w:val="FORMDATA"/>
              <w:rPr>
                <w:b/>
                <w:color w:val="auto"/>
              </w:rPr>
            </w:pPr>
            <w:r w:rsidRPr="00FF3647">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BF76043" w14:textId="77777777" w:rsidR="00B752E4" w:rsidRPr="00FF3647" w:rsidRDefault="00B752E4">
            <w:pPr>
              <w:pStyle w:val="FORMDATA"/>
              <w:rPr>
                <w:b/>
                <w:color w:val="auto"/>
              </w:rPr>
            </w:pPr>
            <w:r w:rsidRPr="00FF3647">
              <w:rPr>
                <w:b/>
                <w:color w:val="auto"/>
              </w:rPr>
              <w:t>0</w:t>
            </w:r>
          </w:p>
        </w:tc>
      </w:tr>
      <w:tr w:rsidR="00B752E4" w:rsidRPr="00FF3647" w14:paraId="4BDB88B4"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D853F56" w14:textId="77777777" w:rsidR="00B752E4" w:rsidRPr="00FF3647" w:rsidRDefault="00B752E4">
            <w:pPr>
              <w:pStyle w:val="Heading4"/>
              <w:rPr>
                <w:b/>
                <w:i w:val="0"/>
              </w:rPr>
            </w:pPr>
            <w:r w:rsidRPr="00FF3647">
              <w:rPr>
                <w:b/>
                <w:i w:val="0"/>
              </w:rPr>
              <w:t>Listing Information Section</w:t>
            </w:r>
          </w:p>
        </w:tc>
      </w:tr>
      <w:tr w:rsidR="00B752E4" w:rsidRPr="00FF3647" w14:paraId="5D23F7B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183FA7" w14:textId="77777777" w:rsidR="00B752E4" w:rsidRPr="00FF3647" w:rsidRDefault="00B752E4">
            <w:pPr>
              <w:pStyle w:val="FORMDATA"/>
              <w:rPr>
                <w:b/>
                <w:color w:val="auto"/>
              </w:rPr>
            </w:pPr>
            <w:r w:rsidRPr="00FF3647">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D4EB079" w14:textId="77777777" w:rsidR="00B752E4" w:rsidRPr="00FF3647" w:rsidRDefault="00B752E4">
            <w:pPr>
              <w:pStyle w:val="FORMDATA"/>
              <w:rPr>
                <w:b/>
                <w:color w:val="auto"/>
              </w:rPr>
            </w:pPr>
            <w:r w:rsidRPr="00FF3647">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D504BF" w14:textId="77777777" w:rsidR="00B752E4" w:rsidRPr="00FF3647" w:rsidRDefault="00B752E4">
            <w:pPr>
              <w:pStyle w:val="FORMDATA"/>
              <w:rPr>
                <w:b/>
                <w:color w:val="auto"/>
              </w:rPr>
            </w:pPr>
            <w:r w:rsidRPr="00FF3647">
              <w:rPr>
                <w:b/>
                <w:color w:val="auto"/>
              </w:rPr>
              <w:t>2054085997</w:t>
            </w:r>
          </w:p>
        </w:tc>
      </w:tr>
      <w:tr w:rsidR="00B752E4" w:rsidRPr="00FF3647" w14:paraId="735118B5" w14:textId="77777777">
        <w:tc>
          <w:tcPr>
            <w:tcW w:w="2160" w:type="dxa"/>
            <w:tcBorders>
              <w:top w:val="single" w:sz="6" w:space="0" w:color="auto"/>
              <w:left w:val="single" w:sz="6" w:space="0" w:color="auto"/>
              <w:bottom w:val="single" w:sz="6" w:space="0" w:color="auto"/>
              <w:right w:val="single" w:sz="6" w:space="0" w:color="auto"/>
            </w:tcBorders>
          </w:tcPr>
          <w:p w14:paraId="47E309A3" w14:textId="77777777" w:rsidR="00B752E4" w:rsidRPr="00FF3647" w:rsidRDefault="00B752E4">
            <w:pPr>
              <w:pStyle w:val="FORMDATA"/>
              <w:rPr>
                <w:b/>
                <w:color w:val="auto"/>
              </w:rPr>
            </w:pPr>
            <w:r w:rsidRPr="00FF3647">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6BF58A1A" w14:textId="77777777" w:rsidR="00B752E4" w:rsidRPr="00FF3647" w:rsidRDefault="00B752E4">
            <w:pPr>
              <w:pStyle w:val="FORMDATA"/>
              <w:rPr>
                <w:b/>
                <w:color w:val="auto"/>
              </w:rPr>
            </w:pPr>
            <w:r w:rsidRPr="00FF3647">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45C00A1F" w14:textId="77777777" w:rsidR="00B752E4" w:rsidRPr="00FF3647" w:rsidRDefault="00B752E4">
            <w:pPr>
              <w:pStyle w:val="FORMDATA"/>
              <w:rPr>
                <w:b/>
                <w:color w:val="auto"/>
              </w:rPr>
            </w:pPr>
            <w:r w:rsidRPr="00FF3647">
              <w:rPr>
                <w:b/>
                <w:color w:val="auto"/>
              </w:rPr>
              <w:t>Dayz</w:t>
            </w:r>
          </w:p>
        </w:tc>
      </w:tr>
      <w:tr w:rsidR="00B752E4" w:rsidRPr="00FF3647" w14:paraId="00506562" w14:textId="77777777">
        <w:tc>
          <w:tcPr>
            <w:tcW w:w="2160" w:type="dxa"/>
            <w:tcBorders>
              <w:top w:val="single" w:sz="6" w:space="0" w:color="auto"/>
              <w:left w:val="single" w:sz="6" w:space="0" w:color="auto"/>
              <w:bottom w:val="single" w:sz="6" w:space="0" w:color="auto"/>
              <w:right w:val="single" w:sz="6" w:space="0" w:color="auto"/>
            </w:tcBorders>
          </w:tcPr>
          <w:p w14:paraId="092DC29B" w14:textId="77777777" w:rsidR="00B752E4" w:rsidRPr="00FF3647" w:rsidRDefault="00B752E4">
            <w:pPr>
              <w:pStyle w:val="FORMDATA"/>
              <w:rPr>
                <w:b/>
                <w:color w:val="auto"/>
              </w:rPr>
            </w:pPr>
            <w:r w:rsidRPr="00FF3647">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3B8F68AF" w14:textId="77777777" w:rsidR="00B752E4" w:rsidRPr="00FF3647" w:rsidRDefault="00B752E4">
            <w:pPr>
              <w:pStyle w:val="FORMDATA"/>
              <w:rPr>
                <w:b/>
                <w:color w:val="auto"/>
              </w:rPr>
            </w:pPr>
            <w:r w:rsidRPr="00FF3647">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07AFDA25" w14:textId="77777777" w:rsidR="00B752E4" w:rsidRPr="00FF3647" w:rsidRDefault="00B752E4">
            <w:pPr>
              <w:pStyle w:val="FORMDATA"/>
              <w:rPr>
                <w:b/>
                <w:color w:val="auto"/>
              </w:rPr>
            </w:pPr>
            <w:r w:rsidRPr="00FF3647">
              <w:rPr>
                <w:b/>
                <w:color w:val="auto"/>
              </w:rPr>
              <w:t>Rainy</w:t>
            </w:r>
          </w:p>
        </w:tc>
      </w:tr>
      <w:tr w:rsidR="00B752E4" w:rsidRPr="00FF3647" w14:paraId="5FB5640C" w14:textId="77777777">
        <w:tc>
          <w:tcPr>
            <w:tcW w:w="2160" w:type="dxa"/>
            <w:tcBorders>
              <w:top w:val="single" w:sz="6" w:space="0" w:color="auto"/>
              <w:left w:val="single" w:sz="6" w:space="0" w:color="auto"/>
              <w:bottom w:val="single" w:sz="6" w:space="0" w:color="auto"/>
              <w:right w:val="single" w:sz="6" w:space="0" w:color="auto"/>
            </w:tcBorders>
          </w:tcPr>
          <w:p w14:paraId="274E0CF6" w14:textId="77777777" w:rsidR="00B752E4" w:rsidRPr="00FF3647" w:rsidRDefault="00B752E4">
            <w:pPr>
              <w:pStyle w:val="FORMDATA"/>
              <w:rPr>
                <w:b/>
                <w:color w:val="auto"/>
              </w:rPr>
            </w:pPr>
            <w:r w:rsidRPr="00FF3647">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78540139" w14:textId="77777777" w:rsidR="00B752E4" w:rsidRPr="00FF3647" w:rsidRDefault="00B752E4">
            <w:pPr>
              <w:pStyle w:val="FORMDATA"/>
              <w:rPr>
                <w:b/>
                <w:color w:val="auto"/>
              </w:rPr>
            </w:pPr>
            <w:r w:rsidRPr="00FF3647">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49BFD75A" w14:textId="77777777" w:rsidR="00B752E4" w:rsidRPr="00FF3647" w:rsidRDefault="00B752E4">
            <w:pPr>
              <w:pStyle w:val="FORMDATA"/>
              <w:rPr>
                <w:b/>
                <w:color w:val="auto"/>
              </w:rPr>
            </w:pPr>
            <w:r w:rsidRPr="00FF3647">
              <w:rPr>
                <w:b/>
                <w:color w:val="auto"/>
              </w:rPr>
              <w:t>5332</w:t>
            </w:r>
          </w:p>
        </w:tc>
      </w:tr>
      <w:tr w:rsidR="00B752E4" w:rsidRPr="00FF3647" w14:paraId="68ACB020" w14:textId="77777777">
        <w:tc>
          <w:tcPr>
            <w:tcW w:w="2160" w:type="dxa"/>
            <w:tcBorders>
              <w:top w:val="single" w:sz="6" w:space="0" w:color="auto"/>
              <w:left w:val="single" w:sz="6" w:space="0" w:color="auto"/>
              <w:bottom w:val="single" w:sz="6" w:space="0" w:color="auto"/>
              <w:right w:val="single" w:sz="6" w:space="0" w:color="auto"/>
            </w:tcBorders>
          </w:tcPr>
          <w:p w14:paraId="4CCBFDB8" w14:textId="77777777" w:rsidR="00B752E4" w:rsidRPr="00FF3647" w:rsidRDefault="00B752E4">
            <w:pPr>
              <w:pStyle w:val="FORMDATA"/>
              <w:rPr>
                <w:b/>
                <w:color w:val="auto"/>
              </w:rPr>
            </w:pPr>
            <w:r w:rsidRPr="00FF3647">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48D1621F" w14:textId="77777777" w:rsidR="00B752E4" w:rsidRPr="00FF3647" w:rsidRDefault="00B752E4">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23AE16C8" w14:textId="77777777" w:rsidR="00B752E4" w:rsidRPr="00FF3647" w:rsidRDefault="00B752E4">
            <w:pPr>
              <w:pStyle w:val="FORMDATA"/>
              <w:rPr>
                <w:b/>
                <w:color w:val="auto"/>
              </w:rPr>
            </w:pPr>
            <w:r w:rsidRPr="00FF3647">
              <w:rPr>
                <w:b/>
                <w:color w:val="auto"/>
              </w:rPr>
              <w:t>Highway 280</w:t>
            </w:r>
          </w:p>
        </w:tc>
      </w:tr>
      <w:tr w:rsidR="00B752E4" w:rsidRPr="00FF3647" w14:paraId="25422FFA" w14:textId="77777777">
        <w:tc>
          <w:tcPr>
            <w:tcW w:w="2160" w:type="dxa"/>
            <w:tcBorders>
              <w:top w:val="single" w:sz="6" w:space="0" w:color="auto"/>
              <w:left w:val="single" w:sz="6" w:space="0" w:color="auto"/>
              <w:bottom w:val="single" w:sz="6" w:space="0" w:color="auto"/>
              <w:right w:val="single" w:sz="6" w:space="0" w:color="auto"/>
            </w:tcBorders>
          </w:tcPr>
          <w:p w14:paraId="43EDA1AD" w14:textId="77777777" w:rsidR="00B752E4" w:rsidRPr="00FF3647" w:rsidRDefault="00B752E4">
            <w:pPr>
              <w:rPr>
                <w:rFonts w:ascii="Arial" w:hAnsi="Arial" w:cs="Arial"/>
                <w:b/>
              </w:rPr>
            </w:pPr>
            <w:r w:rsidRPr="00FF3647">
              <w:rPr>
                <w:rFonts w:ascii="Arial" w:hAnsi="Arial" w:cs="Arial"/>
                <w:b/>
              </w:rPr>
              <w:t>YPH</w:t>
            </w:r>
          </w:p>
        </w:tc>
        <w:tc>
          <w:tcPr>
            <w:tcW w:w="3960" w:type="dxa"/>
            <w:tcBorders>
              <w:top w:val="single" w:sz="6" w:space="0" w:color="auto"/>
              <w:left w:val="single" w:sz="6" w:space="0" w:color="auto"/>
              <w:bottom w:val="single" w:sz="6" w:space="0" w:color="auto"/>
              <w:right w:val="single" w:sz="6" w:space="0" w:color="auto"/>
            </w:tcBorders>
          </w:tcPr>
          <w:p w14:paraId="0E6052D3" w14:textId="77777777" w:rsidR="00B752E4" w:rsidRPr="00FF3647" w:rsidRDefault="00B752E4">
            <w:pPr>
              <w:rPr>
                <w:rFonts w:ascii="Arial" w:hAnsi="Arial" w:cs="Arial"/>
                <w:b/>
              </w:rPr>
            </w:pPr>
            <w:r w:rsidRPr="00FF3647">
              <w:rPr>
                <w:rFonts w:ascii="Arial" w:hAnsi="Arial" w:cs="Arial"/>
                <w:b/>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20562E7D" w14:textId="77777777" w:rsidR="00B752E4" w:rsidRPr="00FF3647" w:rsidRDefault="00B752E4">
            <w:pPr>
              <w:rPr>
                <w:rFonts w:ascii="Arial" w:hAnsi="Arial" w:cs="Arial"/>
                <w:b/>
              </w:rPr>
            </w:pPr>
            <w:r w:rsidRPr="00FF3647">
              <w:rPr>
                <w:rFonts w:ascii="Arial" w:hAnsi="Arial" w:cs="Arial"/>
                <w:b/>
              </w:rPr>
              <w:t>999001</w:t>
            </w:r>
          </w:p>
        </w:tc>
      </w:tr>
      <w:tr w:rsidR="00B752E4" w:rsidRPr="00FF3647" w14:paraId="211151E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73756FE" w14:textId="77777777" w:rsidR="00B752E4" w:rsidRPr="00FF3647" w:rsidRDefault="00B752E4">
            <w:pPr>
              <w:pStyle w:val="Heading5"/>
              <w:rPr>
                <w:color w:val="auto"/>
              </w:rPr>
            </w:pPr>
            <w:r w:rsidRPr="00FF3647">
              <w:rPr>
                <w:color w:val="auto"/>
              </w:rPr>
              <w:t>Advertising Section</w:t>
            </w:r>
          </w:p>
        </w:tc>
      </w:tr>
      <w:tr w:rsidR="00B752E4" w:rsidRPr="00FF3647" w14:paraId="467B797A" w14:textId="77777777">
        <w:tc>
          <w:tcPr>
            <w:tcW w:w="2160" w:type="dxa"/>
            <w:tcBorders>
              <w:top w:val="single" w:sz="6" w:space="0" w:color="auto"/>
              <w:left w:val="single" w:sz="6" w:space="0" w:color="auto"/>
              <w:bottom w:val="single" w:sz="6" w:space="0" w:color="auto"/>
              <w:right w:val="single" w:sz="6" w:space="0" w:color="auto"/>
            </w:tcBorders>
          </w:tcPr>
          <w:p w14:paraId="3080AA1F" w14:textId="77777777" w:rsidR="00B752E4" w:rsidRPr="00FF3647" w:rsidRDefault="00B752E4">
            <w:pPr>
              <w:rPr>
                <w:rFonts w:ascii="Arial" w:hAnsi="Arial" w:cs="Arial"/>
                <w:b/>
              </w:rPr>
            </w:pPr>
            <w:r w:rsidRPr="00FF3647">
              <w:rPr>
                <w:rFonts w:ascii="Arial" w:hAnsi="Arial" w:cs="Arial"/>
                <w:b/>
              </w:rPr>
              <w:t>SIC</w:t>
            </w:r>
          </w:p>
        </w:tc>
        <w:tc>
          <w:tcPr>
            <w:tcW w:w="3960" w:type="dxa"/>
            <w:tcBorders>
              <w:top w:val="single" w:sz="6" w:space="0" w:color="auto"/>
              <w:left w:val="single" w:sz="6" w:space="0" w:color="auto"/>
              <w:bottom w:val="single" w:sz="6" w:space="0" w:color="auto"/>
              <w:right w:val="single" w:sz="6" w:space="0" w:color="auto"/>
            </w:tcBorders>
          </w:tcPr>
          <w:p w14:paraId="530B2381" w14:textId="77777777" w:rsidR="00B752E4" w:rsidRPr="00FF3647" w:rsidRDefault="00B752E4">
            <w:pPr>
              <w:rPr>
                <w:rFonts w:ascii="Arial" w:hAnsi="Arial" w:cs="Arial"/>
                <w:b/>
              </w:rPr>
            </w:pPr>
            <w:r w:rsidRPr="00FF3647">
              <w:rPr>
                <w:rFonts w:ascii="Arial" w:hAnsi="Arial" w:cs="Arial"/>
                <w:b/>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6D5DE733" w14:textId="77777777" w:rsidR="00B752E4" w:rsidRPr="00FF3647" w:rsidRDefault="00B752E4">
            <w:pPr>
              <w:rPr>
                <w:rFonts w:ascii="Arial" w:hAnsi="Arial" w:cs="Arial"/>
                <w:b/>
              </w:rPr>
            </w:pPr>
            <w:r w:rsidRPr="00FF3647">
              <w:rPr>
                <w:rFonts w:ascii="Arial" w:hAnsi="Arial" w:cs="Arial"/>
                <w:b/>
              </w:rPr>
              <w:t>8711</w:t>
            </w:r>
          </w:p>
        </w:tc>
      </w:tr>
      <w:tr w:rsidR="00B752E4" w:rsidRPr="00FF3647" w14:paraId="59CF5BE9"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09F0112B" w14:textId="77777777" w:rsidR="00B752E4" w:rsidRPr="00FF3647" w:rsidRDefault="00B752E4">
            <w:pPr>
              <w:pStyle w:val="BodyText"/>
              <w:rPr>
                <w:color w:val="auto"/>
              </w:rPr>
            </w:pPr>
            <w:r w:rsidRPr="00FF3647">
              <w:rPr>
                <w:rFonts w:ascii="Arial" w:hAnsi="Arial" w:cs="Arial"/>
                <w:color w:val="auto"/>
              </w:rPr>
              <w:t>PS  FORM</w:t>
            </w:r>
          </w:p>
        </w:tc>
      </w:tr>
      <w:tr w:rsidR="00B752E4" w:rsidRPr="00FF3647" w14:paraId="14E7A72F"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305E9D1" w14:textId="77777777" w:rsidR="00B752E4" w:rsidRPr="00FF3647" w:rsidRDefault="00B752E4">
            <w:pPr>
              <w:pStyle w:val="Heading5"/>
              <w:rPr>
                <w:color w:val="auto"/>
              </w:rPr>
            </w:pPr>
            <w:r w:rsidRPr="00FF3647">
              <w:rPr>
                <w:color w:val="auto"/>
              </w:rPr>
              <w:t>Administrative Section</w:t>
            </w:r>
          </w:p>
        </w:tc>
      </w:tr>
      <w:tr w:rsidR="00B752E4" w:rsidRPr="00FF3647" w14:paraId="30D2AD5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60568A8" w14:textId="77777777" w:rsidR="00B752E4" w:rsidRPr="00FF3647" w:rsidRDefault="00B752E4">
            <w:pPr>
              <w:pStyle w:val="FORMDATA"/>
              <w:rPr>
                <w:b/>
                <w:color w:val="auto"/>
                <w:lang w:val="fr-FR"/>
              </w:rPr>
            </w:pPr>
            <w:r w:rsidRPr="00FF3647">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688CB072" w14:textId="77777777" w:rsidR="00B752E4" w:rsidRPr="00FF3647" w:rsidRDefault="00B752E4">
            <w:pPr>
              <w:pStyle w:val="FORMDATA"/>
              <w:rPr>
                <w:b/>
                <w:color w:val="auto"/>
                <w:lang w:val="fr-FR"/>
              </w:rPr>
            </w:pPr>
            <w:r w:rsidRPr="00FF3647">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785A0730" w14:textId="77777777" w:rsidR="00B752E4" w:rsidRPr="00FF3647" w:rsidRDefault="00B752E4">
            <w:pPr>
              <w:pStyle w:val="FORMDATA"/>
              <w:rPr>
                <w:b/>
                <w:color w:val="auto"/>
              </w:rPr>
            </w:pPr>
            <w:r w:rsidRPr="00FF3647">
              <w:rPr>
                <w:b/>
                <w:color w:val="auto"/>
              </w:rPr>
              <w:t>002</w:t>
            </w:r>
          </w:p>
        </w:tc>
      </w:tr>
      <w:tr w:rsidR="00B752E4" w:rsidRPr="00FF3647" w14:paraId="52D23BD0"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D514BB6" w14:textId="77777777" w:rsidR="00B752E4" w:rsidRPr="00FF3647" w:rsidRDefault="00B752E4">
            <w:pPr>
              <w:pStyle w:val="Heading5"/>
              <w:rPr>
                <w:color w:val="auto"/>
              </w:rPr>
            </w:pPr>
            <w:r w:rsidRPr="00FF3647">
              <w:rPr>
                <w:color w:val="auto"/>
              </w:rPr>
              <w:t>Service Details Section</w:t>
            </w:r>
          </w:p>
        </w:tc>
      </w:tr>
      <w:tr w:rsidR="00B752E4" w:rsidRPr="00FF3647" w14:paraId="0EBDD7A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64D8B54" w14:textId="77777777" w:rsidR="00B752E4" w:rsidRPr="00FF3647" w:rsidRDefault="00B752E4">
            <w:pPr>
              <w:pStyle w:val="FORMDATA"/>
              <w:rPr>
                <w:b/>
                <w:color w:val="auto"/>
              </w:rPr>
            </w:pPr>
            <w:r w:rsidRPr="00FF3647">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7E6FD84" w14:textId="77777777" w:rsidR="00B752E4" w:rsidRPr="00FF3647" w:rsidRDefault="00B752E4">
            <w:pPr>
              <w:pStyle w:val="FORMDATA"/>
              <w:rPr>
                <w:b/>
                <w:color w:val="auto"/>
              </w:rPr>
            </w:pPr>
            <w:r w:rsidRPr="00FF3647">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3988F4B" w14:textId="77777777" w:rsidR="00B752E4" w:rsidRPr="00FF3647" w:rsidRDefault="00B752E4">
            <w:pPr>
              <w:pStyle w:val="FORMDATA"/>
              <w:rPr>
                <w:b/>
                <w:color w:val="auto"/>
              </w:rPr>
            </w:pPr>
            <w:r w:rsidRPr="00FF3647">
              <w:rPr>
                <w:b/>
                <w:color w:val="auto"/>
              </w:rPr>
              <w:t>00001</w:t>
            </w:r>
          </w:p>
        </w:tc>
      </w:tr>
      <w:tr w:rsidR="00B752E4" w:rsidRPr="00FF3647" w14:paraId="1073355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0736B4" w14:textId="77777777" w:rsidR="00B752E4" w:rsidRPr="00FF3647" w:rsidRDefault="00B752E4">
            <w:pPr>
              <w:pStyle w:val="FORMDATA"/>
              <w:rPr>
                <w:b/>
                <w:color w:val="auto"/>
              </w:rPr>
            </w:pPr>
            <w:r w:rsidRPr="00FF3647">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43CA55BB" w14:textId="77777777" w:rsidR="00B752E4" w:rsidRPr="00FF3647" w:rsidRDefault="00B752E4">
            <w:pPr>
              <w:pStyle w:val="FORMDATA"/>
              <w:rPr>
                <w:b/>
                <w:color w:val="auto"/>
              </w:rPr>
            </w:pPr>
            <w:r w:rsidRPr="00FF3647">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447C591" w14:textId="77777777" w:rsidR="00B752E4" w:rsidRPr="00FF3647" w:rsidRDefault="00B752E4">
            <w:pPr>
              <w:pStyle w:val="FORMDATA"/>
              <w:rPr>
                <w:b/>
                <w:color w:val="auto"/>
              </w:rPr>
            </w:pPr>
            <w:r w:rsidRPr="00FF3647">
              <w:rPr>
                <w:b/>
                <w:color w:val="auto"/>
              </w:rPr>
              <w:t>V</w:t>
            </w:r>
          </w:p>
        </w:tc>
      </w:tr>
      <w:tr w:rsidR="00B752E4" w:rsidRPr="00FF3647" w14:paraId="2B7F8E5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D18F57" w14:textId="77777777" w:rsidR="00B752E4" w:rsidRPr="00FF3647" w:rsidRDefault="00B752E4">
            <w:pPr>
              <w:pStyle w:val="FORMDATA"/>
              <w:rPr>
                <w:b/>
                <w:color w:val="auto"/>
              </w:rPr>
            </w:pPr>
            <w:r w:rsidRPr="00FF3647">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3874BC72" w14:textId="77777777" w:rsidR="00B752E4" w:rsidRPr="00FF3647" w:rsidRDefault="00B752E4">
            <w:pPr>
              <w:pStyle w:val="FORMDATA"/>
              <w:rPr>
                <w:b/>
                <w:color w:val="auto"/>
              </w:rPr>
            </w:pPr>
            <w:r w:rsidRPr="00FF3647">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716E31F6" w14:textId="77777777" w:rsidR="00B752E4" w:rsidRPr="00FF3647" w:rsidRDefault="00B752E4">
            <w:pPr>
              <w:pStyle w:val="FORMDATA"/>
              <w:rPr>
                <w:b/>
                <w:color w:val="auto"/>
              </w:rPr>
            </w:pPr>
            <w:r w:rsidRPr="00FF3647">
              <w:rPr>
                <w:b/>
                <w:color w:val="auto"/>
              </w:rPr>
              <w:t>2054085997</w:t>
            </w:r>
          </w:p>
        </w:tc>
      </w:tr>
      <w:tr w:rsidR="00B752E4" w:rsidRPr="00FF3647" w14:paraId="102AC4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783C59E" w14:textId="77777777" w:rsidR="00B752E4" w:rsidRPr="00FF3647" w:rsidRDefault="00B752E4">
            <w:pPr>
              <w:pStyle w:val="FORMDATA"/>
              <w:rPr>
                <w:b/>
                <w:color w:val="auto"/>
              </w:rPr>
            </w:pPr>
            <w:r w:rsidRPr="00FF3647">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75411277" w14:textId="77777777" w:rsidR="00B752E4" w:rsidRPr="00FF3647" w:rsidRDefault="00B752E4">
            <w:pPr>
              <w:pStyle w:val="FORMDATA"/>
              <w:rPr>
                <w:b/>
                <w:color w:val="auto"/>
              </w:rPr>
            </w:pPr>
            <w:r w:rsidRPr="00FF3647">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5C6E57CA" w14:textId="77777777" w:rsidR="00B752E4" w:rsidRPr="00FF3647" w:rsidRDefault="00B752E4">
            <w:pPr>
              <w:pStyle w:val="FORMDATA"/>
              <w:rPr>
                <w:b/>
                <w:color w:val="auto"/>
              </w:rPr>
            </w:pPr>
            <w:r w:rsidRPr="00FF3647">
              <w:rPr>
                <w:b/>
                <w:color w:val="auto"/>
              </w:rPr>
              <w:t>N</w:t>
            </w:r>
          </w:p>
        </w:tc>
      </w:tr>
      <w:tr w:rsidR="00B752E4" w:rsidRPr="00FF3647" w14:paraId="37F401A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3B81D0C" w14:textId="77777777" w:rsidR="00B752E4" w:rsidRPr="00FF3647" w:rsidRDefault="00B752E4">
            <w:pPr>
              <w:pStyle w:val="FORMDATA"/>
              <w:rPr>
                <w:b/>
                <w:color w:val="auto"/>
              </w:rPr>
            </w:pPr>
            <w:r w:rsidRPr="00FF3647">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593F45FA" w14:textId="77777777" w:rsidR="00B752E4" w:rsidRPr="00FF3647" w:rsidRDefault="00B752E4">
            <w:pPr>
              <w:pStyle w:val="FORMDATA"/>
              <w:rPr>
                <w:b/>
                <w:color w:val="auto"/>
              </w:rPr>
            </w:pPr>
            <w:r w:rsidRPr="00FF3647">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B6C61E2" w14:textId="77777777" w:rsidR="00B752E4" w:rsidRPr="00FF3647" w:rsidRDefault="00B752E4">
            <w:pPr>
              <w:pStyle w:val="FORMDATA"/>
              <w:rPr>
                <w:b/>
                <w:color w:val="auto"/>
              </w:rPr>
            </w:pPr>
            <w:r w:rsidRPr="00FF3647">
              <w:rPr>
                <w:b/>
                <w:color w:val="auto"/>
              </w:rPr>
              <w:t>ESX</w:t>
            </w:r>
          </w:p>
        </w:tc>
      </w:tr>
      <w:tr w:rsidR="00B752E4" w:rsidRPr="00FF3647" w14:paraId="0EC7936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6F13D50" w14:textId="77777777" w:rsidR="00B752E4" w:rsidRPr="00FF3647" w:rsidRDefault="00B752E4">
            <w:pPr>
              <w:pStyle w:val="FORMDATA"/>
              <w:rPr>
                <w:b/>
                <w:color w:val="auto"/>
              </w:rPr>
            </w:pPr>
            <w:r w:rsidRPr="00FF3647">
              <w:rPr>
                <w:b/>
                <w:color w:val="auto"/>
              </w:rPr>
              <w:t>LNECLSSVC</w:t>
            </w:r>
          </w:p>
        </w:tc>
        <w:tc>
          <w:tcPr>
            <w:tcW w:w="3960" w:type="dxa"/>
            <w:tcBorders>
              <w:top w:val="single" w:sz="6" w:space="0" w:color="auto"/>
              <w:left w:val="single" w:sz="6" w:space="0" w:color="auto"/>
              <w:bottom w:val="single" w:sz="6" w:space="0" w:color="auto"/>
              <w:right w:val="single" w:sz="6" w:space="0" w:color="auto"/>
            </w:tcBorders>
          </w:tcPr>
          <w:p w14:paraId="0FC9FC62" w14:textId="77777777" w:rsidR="00B752E4" w:rsidRPr="00FF3647" w:rsidRDefault="00B752E4">
            <w:pPr>
              <w:pStyle w:val="FORMDATA"/>
              <w:rPr>
                <w:b/>
                <w:color w:val="auto"/>
              </w:rPr>
            </w:pPr>
            <w:r w:rsidRPr="00FF3647">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52E3F8AB" w14:textId="77777777" w:rsidR="00B752E4" w:rsidRPr="00FF3647" w:rsidRDefault="00B752E4">
            <w:pPr>
              <w:pStyle w:val="FORMDATA"/>
              <w:rPr>
                <w:b/>
                <w:color w:val="auto"/>
              </w:rPr>
            </w:pPr>
            <w:r w:rsidRPr="00FF3647">
              <w:rPr>
                <w:b/>
                <w:color w:val="auto"/>
              </w:rPr>
              <w:t>UEPBL</w:t>
            </w:r>
          </w:p>
        </w:tc>
      </w:tr>
      <w:tr w:rsidR="00B752E4" w:rsidRPr="00FF3647" w14:paraId="2B0CA0F2"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96DF996" w14:textId="77777777" w:rsidR="00B752E4" w:rsidRPr="00FF3647" w:rsidRDefault="00B752E4">
            <w:pPr>
              <w:pStyle w:val="Heading5"/>
              <w:rPr>
                <w:color w:val="auto"/>
              </w:rPr>
            </w:pPr>
            <w:r w:rsidRPr="00FF3647">
              <w:rPr>
                <w:color w:val="auto"/>
              </w:rPr>
              <w:t>Service Details Section</w:t>
            </w:r>
          </w:p>
        </w:tc>
      </w:tr>
      <w:tr w:rsidR="00B752E4" w:rsidRPr="00FF3647" w14:paraId="43406C3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E873942" w14:textId="77777777" w:rsidR="00B752E4" w:rsidRPr="00FF3647" w:rsidRDefault="00B752E4">
            <w:pPr>
              <w:pStyle w:val="FORMDATA"/>
              <w:rPr>
                <w:b/>
                <w:color w:val="auto"/>
              </w:rPr>
            </w:pPr>
            <w:r w:rsidRPr="00FF3647">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4AC6E8B" w14:textId="77777777" w:rsidR="00B752E4" w:rsidRPr="00FF3647" w:rsidRDefault="00B752E4">
            <w:pPr>
              <w:pStyle w:val="FORMDATA"/>
              <w:rPr>
                <w:b/>
                <w:color w:val="auto"/>
              </w:rPr>
            </w:pPr>
            <w:r w:rsidRPr="00FF3647">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619B4F9" w14:textId="77777777" w:rsidR="00B752E4" w:rsidRPr="00FF3647" w:rsidRDefault="00B752E4">
            <w:pPr>
              <w:pStyle w:val="FORMDATA"/>
              <w:rPr>
                <w:b/>
                <w:color w:val="auto"/>
              </w:rPr>
            </w:pPr>
            <w:r w:rsidRPr="00FF3647">
              <w:rPr>
                <w:b/>
                <w:color w:val="auto"/>
              </w:rPr>
              <w:t>00002</w:t>
            </w:r>
          </w:p>
        </w:tc>
      </w:tr>
      <w:tr w:rsidR="00B752E4" w:rsidRPr="00FF3647" w14:paraId="48EA45E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983E621" w14:textId="77777777" w:rsidR="00B752E4" w:rsidRPr="00FF3647" w:rsidRDefault="00B752E4">
            <w:pPr>
              <w:pStyle w:val="FORMDATA"/>
              <w:rPr>
                <w:b/>
                <w:color w:val="auto"/>
              </w:rPr>
            </w:pPr>
            <w:r w:rsidRPr="00FF3647">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74202E4B" w14:textId="77777777" w:rsidR="00B752E4" w:rsidRPr="00FF3647" w:rsidRDefault="00B752E4">
            <w:pPr>
              <w:pStyle w:val="FORMDATA"/>
              <w:rPr>
                <w:b/>
                <w:color w:val="auto"/>
              </w:rPr>
            </w:pPr>
            <w:r w:rsidRPr="00FF3647">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119CD6D4" w14:textId="77777777" w:rsidR="00B752E4" w:rsidRPr="00FF3647" w:rsidRDefault="00B752E4">
            <w:pPr>
              <w:pStyle w:val="FORMDATA"/>
              <w:rPr>
                <w:b/>
                <w:color w:val="auto"/>
              </w:rPr>
            </w:pPr>
            <w:r w:rsidRPr="00FF3647">
              <w:rPr>
                <w:b/>
                <w:color w:val="auto"/>
              </w:rPr>
              <w:t>V</w:t>
            </w:r>
          </w:p>
        </w:tc>
      </w:tr>
      <w:tr w:rsidR="00B752E4" w:rsidRPr="00FF3647" w14:paraId="17A4CB9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8976CD" w14:textId="77777777" w:rsidR="00B752E4" w:rsidRPr="00FF3647" w:rsidRDefault="00B752E4">
            <w:pPr>
              <w:pStyle w:val="FORMDATA"/>
              <w:rPr>
                <w:b/>
                <w:color w:val="auto"/>
              </w:rPr>
            </w:pPr>
            <w:r w:rsidRPr="00FF3647">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5A9F9147" w14:textId="77777777" w:rsidR="00B752E4" w:rsidRPr="00FF3647" w:rsidRDefault="00B752E4">
            <w:pPr>
              <w:pStyle w:val="FORMDATA"/>
              <w:rPr>
                <w:b/>
                <w:color w:val="auto"/>
              </w:rPr>
            </w:pPr>
            <w:r w:rsidRPr="00FF3647">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369545D5" w14:textId="77777777" w:rsidR="00B752E4" w:rsidRPr="00FF3647" w:rsidRDefault="00B752E4">
            <w:pPr>
              <w:pStyle w:val="FORMDATA"/>
              <w:rPr>
                <w:b/>
                <w:color w:val="auto"/>
              </w:rPr>
            </w:pPr>
            <w:r w:rsidRPr="00FF3647">
              <w:rPr>
                <w:b/>
                <w:color w:val="auto"/>
              </w:rPr>
              <w:t>2054084685</w:t>
            </w:r>
          </w:p>
        </w:tc>
      </w:tr>
      <w:tr w:rsidR="00B752E4" w:rsidRPr="00FF3647" w14:paraId="35E0440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822C662" w14:textId="77777777" w:rsidR="00B752E4" w:rsidRPr="00FF3647" w:rsidRDefault="00B752E4">
            <w:pPr>
              <w:pStyle w:val="FORMDATA"/>
              <w:rPr>
                <w:b/>
                <w:color w:val="auto"/>
              </w:rPr>
            </w:pPr>
            <w:r w:rsidRPr="00FF3647">
              <w:rPr>
                <w:b/>
                <w:color w:val="auto"/>
              </w:rPr>
              <w:t>LNECLSSVC</w:t>
            </w:r>
          </w:p>
        </w:tc>
        <w:tc>
          <w:tcPr>
            <w:tcW w:w="3960" w:type="dxa"/>
            <w:tcBorders>
              <w:top w:val="single" w:sz="6" w:space="0" w:color="auto"/>
              <w:left w:val="single" w:sz="6" w:space="0" w:color="auto"/>
              <w:bottom w:val="single" w:sz="6" w:space="0" w:color="auto"/>
              <w:right w:val="single" w:sz="6" w:space="0" w:color="auto"/>
            </w:tcBorders>
          </w:tcPr>
          <w:p w14:paraId="59215A5E" w14:textId="77777777" w:rsidR="00B752E4" w:rsidRPr="00FF3647" w:rsidRDefault="00B752E4">
            <w:pPr>
              <w:pStyle w:val="FORMDATA"/>
              <w:rPr>
                <w:b/>
                <w:color w:val="auto"/>
              </w:rPr>
            </w:pPr>
            <w:r w:rsidRPr="00FF3647">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6F94ADE6" w14:textId="77777777" w:rsidR="00B752E4" w:rsidRPr="00FF3647" w:rsidRDefault="00B752E4">
            <w:pPr>
              <w:pStyle w:val="FORMDATA"/>
              <w:rPr>
                <w:b/>
                <w:color w:val="auto"/>
              </w:rPr>
            </w:pPr>
            <w:r w:rsidRPr="00FF3647">
              <w:rPr>
                <w:b/>
                <w:color w:val="auto"/>
              </w:rPr>
              <w:t>UEPBL</w:t>
            </w:r>
          </w:p>
        </w:tc>
      </w:tr>
      <w:tr w:rsidR="00B752E4" w:rsidRPr="00FF3647" w14:paraId="22B196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9E4A35" w14:textId="77777777" w:rsidR="00B752E4" w:rsidRPr="00FF3647" w:rsidRDefault="00B752E4">
            <w:pPr>
              <w:pStyle w:val="FORMDATA"/>
              <w:rPr>
                <w:b/>
                <w:color w:val="auto"/>
              </w:rPr>
            </w:pPr>
            <w:r w:rsidRPr="00FF3647">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0E91BDA8" w14:textId="77777777" w:rsidR="00B752E4" w:rsidRPr="00FF3647" w:rsidRDefault="00B752E4">
            <w:pPr>
              <w:pStyle w:val="FORMDATA"/>
              <w:rPr>
                <w:b/>
                <w:color w:val="auto"/>
              </w:rPr>
            </w:pPr>
            <w:r w:rsidRPr="00FF3647">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082586D0" w14:textId="77777777" w:rsidR="00B752E4" w:rsidRPr="00FF3647" w:rsidRDefault="00B752E4">
            <w:pPr>
              <w:pStyle w:val="FORMDATA"/>
              <w:rPr>
                <w:b/>
                <w:color w:val="auto"/>
              </w:rPr>
            </w:pPr>
            <w:r w:rsidRPr="00FF3647">
              <w:rPr>
                <w:b/>
                <w:color w:val="auto"/>
              </w:rPr>
              <w:t>N</w:t>
            </w:r>
          </w:p>
        </w:tc>
      </w:tr>
      <w:tr w:rsidR="00B752E4" w:rsidRPr="00FF3647" w14:paraId="431251B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E999E2" w14:textId="77777777" w:rsidR="00B752E4" w:rsidRPr="00FF3647" w:rsidRDefault="00B752E4">
            <w:pPr>
              <w:pStyle w:val="FORMDATA"/>
              <w:rPr>
                <w:b/>
                <w:color w:val="auto"/>
              </w:rPr>
            </w:pPr>
            <w:r w:rsidRPr="00FF3647">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49C133D7" w14:textId="77777777" w:rsidR="00B752E4" w:rsidRPr="00FF3647" w:rsidRDefault="00B752E4">
            <w:pPr>
              <w:pStyle w:val="FORMDATA"/>
              <w:rPr>
                <w:b/>
                <w:color w:val="auto"/>
              </w:rPr>
            </w:pPr>
            <w:r w:rsidRPr="00FF3647">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3EE968D" w14:textId="77777777" w:rsidR="00B752E4" w:rsidRPr="00FF3647" w:rsidRDefault="00B752E4">
            <w:pPr>
              <w:pStyle w:val="FORMDATA"/>
              <w:rPr>
                <w:b/>
                <w:color w:val="auto"/>
              </w:rPr>
            </w:pPr>
            <w:r w:rsidRPr="00FF3647">
              <w:rPr>
                <w:b/>
                <w:color w:val="auto"/>
              </w:rPr>
              <w:t>ESX</w:t>
            </w:r>
          </w:p>
        </w:tc>
      </w:tr>
    </w:tbl>
    <w:p w14:paraId="30D61062" w14:textId="77777777" w:rsidR="00FF3647" w:rsidRDefault="00FF3647">
      <w:pPr>
        <w:pStyle w:val="TCtxtTAG"/>
        <w:rPr>
          <w:rFonts w:ascii="Times New Roman" w:hAnsi="Times New Roman" w:cs="Times New Roman"/>
          <w:sz w:val="24"/>
          <w:szCs w:val="24"/>
        </w:rPr>
      </w:pPr>
    </w:p>
    <w:p w14:paraId="1F3F41D7" w14:textId="77777777" w:rsidR="00FF3647" w:rsidRDefault="00FF3647">
      <w:pPr>
        <w:pStyle w:val="TCtxtTAG"/>
        <w:rPr>
          <w:rFonts w:ascii="Times New Roman" w:hAnsi="Times New Roman" w:cs="Times New Roman"/>
          <w:sz w:val="24"/>
          <w:szCs w:val="24"/>
        </w:rPr>
      </w:pPr>
    </w:p>
    <w:p w14:paraId="58CD9E76" w14:textId="77777777" w:rsidR="00FF3647" w:rsidRDefault="00FF3647">
      <w:pPr>
        <w:pStyle w:val="TCtxtTAG"/>
        <w:rPr>
          <w:rFonts w:ascii="Times New Roman" w:hAnsi="Times New Roman" w:cs="Times New Roman"/>
          <w:sz w:val="24"/>
          <w:szCs w:val="24"/>
        </w:rPr>
      </w:pPr>
    </w:p>
    <w:p w14:paraId="6344E809" w14:textId="77777777" w:rsidR="007314EA" w:rsidRDefault="007314EA" w:rsidP="00FF3647">
      <w:pPr>
        <w:pStyle w:val="TCtxtTAG"/>
        <w:rPr>
          <w:sz w:val="28"/>
          <w:szCs w:val="28"/>
        </w:rPr>
      </w:pPr>
    </w:p>
    <w:p w14:paraId="658692EF" w14:textId="77777777" w:rsidR="007314EA" w:rsidRDefault="007314EA" w:rsidP="00FF3647">
      <w:pPr>
        <w:pStyle w:val="TCtxtTAG"/>
        <w:rPr>
          <w:sz w:val="28"/>
          <w:szCs w:val="28"/>
        </w:rPr>
      </w:pPr>
    </w:p>
    <w:p w14:paraId="76BFC9B7" w14:textId="77777777" w:rsidR="007314EA" w:rsidRDefault="007314EA" w:rsidP="007314EA">
      <w:r w:rsidRPr="009E738E">
        <w:t>XML INPUT:</w:t>
      </w:r>
    </w:p>
    <w:p w14:paraId="36AA6B17" w14:textId="77777777" w:rsidR="007314EA" w:rsidRPr="009E738E" w:rsidRDefault="007314EA" w:rsidP="007314EA"/>
    <w:p w14:paraId="6A4BF18A" w14:textId="77777777" w:rsidR="007314EA" w:rsidRPr="009E738E" w:rsidRDefault="007314EA" w:rsidP="007314EA">
      <w:pPr>
        <w:ind w:hanging="480"/>
      </w:pPr>
      <w:hyperlink r:id="rId1157" w:history="1">
        <w:r w:rsidRPr="009E738E">
          <w:rPr>
            <w:b/>
            <w:bCs/>
            <w:color w:val="FF0000"/>
            <w:u w:val="single"/>
          </w:rPr>
          <w:t>-</w:t>
        </w:r>
      </w:hyperlink>
      <w:r w:rsidRPr="009E738E">
        <w:t xml:space="preserve"> </w:t>
      </w:r>
      <w:r w:rsidRPr="009E738E">
        <w:rPr>
          <w:color w:val="0000FF"/>
        </w:rPr>
        <w:t>&lt;</w:t>
      </w:r>
      <w:r w:rsidRPr="009E738E">
        <w:rPr>
          <w:color w:val="990000"/>
        </w:rPr>
        <w:t>order:LSR_ORD_REQ</w:t>
      </w:r>
      <w:r w:rsidRPr="009E738E">
        <w:rPr>
          <w:color w:val="0000FF"/>
        </w:rPr>
        <w:t>&gt;</w:t>
      </w:r>
    </w:p>
    <w:p w14:paraId="7E7E20F5" w14:textId="77777777" w:rsidR="007314EA" w:rsidRPr="009E738E" w:rsidRDefault="007314EA" w:rsidP="007314EA">
      <w:pPr>
        <w:ind w:hanging="480"/>
      </w:pPr>
      <w:hyperlink r:id="rId1158" w:history="1">
        <w:r w:rsidRPr="009E738E">
          <w:rPr>
            <w:b/>
            <w:bCs/>
            <w:color w:val="FF0000"/>
            <w:u w:val="single"/>
          </w:rPr>
          <w:t>-</w:t>
        </w:r>
      </w:hyperlink>
      <w:r w:rsidRPr="009E738E">
        <w:t xml:space="preserve"> </w:t>
      </w:r>
      <w:r w:rsidRPr="009E738E">
        <w:rPr>
          <w:color w:val="0000FF"/>
        </w:rPr>
        <w:t>&lt;</w:t>
      </w:r>
      <w:r w:rsidRPr="009E738E">
        <w:rPr>
          <w:color w:val="990000"/>
        </w:rPr>
        <w:t>order:HDR</w:t>
      </w:r>
      <w:r w:rsidRPr="009E738E">
        <w:rPr>
          <w:color w:val="0000FF"/>
        </w:rPr>
        <w:t>&gt;</w:t>
      </w:r>
    </w:p>
    <w:p w14:paraId="47C3517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order:CCNA</w:t>
      </w:r>
      <w:r w:rsidRPr="009E738E">
        <w:rPr>
          <w:color w:val="0000FF"/>
        </w:rPr>
        <w:t>&gt;</w:t>
      </w:r>
      <w:r w:rsidRPr="009E738E">
        <w:rPr>
          <w:b/>
          <w:bCs/>
        </w:rPr>
        <w:t>ZXL</w:t>
      </w:r>
      <w:r w:rsidRPr="009E738E">
        <w:rPr>
          <w:color w:val="0000FF"/>
        </w:rPr>
        <w:t>&lt;/</w:t>
      </w:r>
      <w:r w:rsidRPr="009E738E">
        <w:rPr>
          <w:color w:val="990000"/>
        </w:rPr>
        <w:t>order:CCNA</w:t>
      </w:r>
      <w:r w:rsidRPr="009E738E">
        <w:rPr>
          <w:color w:val="0000FF"/>
        </w:rPr>
        <w:t>&gt;</w:t>
      </w:r>
      <w:r w:rsidRPr="009E738E">
        <w:t xml:space="preserve"> </w:t>
      </w:r>
    </w:p>
    <w:p w14:paraId="2B18080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order:MSG_TIMESTAMP</w:t>
      </w:r>
      <w:r w:rsidRPr="009E738E">
        <w:rPr>
          <w:color w:val="0000FF"/>
        </w:rPr>
        <w:t>&gt;</w:t>
      </w:r>
      <w:r w:rsidRPr="009E738E">
        <w:rPr>
          <w:b/>
          <w:bCs/>
        </w:rPr>
        <w:t>2009-07-06T13:44:46-05:00</w:t>
      </w:r>
      <w:r w:rsidRPr="009E738E">
        <w:rPr>
          <w:color w:val="0000FF"/>
        </w:rPr>
        <w:t>&lt;/</w:t>
      </w:r>
      <w:r w:rsidRPr="009E738E">
        <w:rPr>
          <w:color w:val="990000"/>
        </w:rPr>
        <w:t>order:MSG_TIMESTAMP</w:t>
      </w:r>
      <w:r w:rsidRPr="009E738E">
        <w:rPr>
          <w:color w:val="0000FF"/>
        </w:rPr>
        <w:t>&gt;</w:t>
      </w:r>
      <w:r w:rsidRPr="009E738E">
        <w:t xml:space="preserve"> </w:t>
      </w:r>
    </w:p>
    <w:p w14:paraId="53F90CA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order:PON</w:t>
      </w:r>
      <w:r w:rsidRPr="009E738E">
        <w:rPr>
          <w:color w:val="0000FF"/>
        </w:rPr>
        <w:t>&gt;</w:t>
      </w:r>
      <w:r w:rsidRPr="009E738E">
        <w:rPr>
          <w:b/>
          <w:bCs/>
        </w:rPr>
        <w:t>CVT0M052R31</w:t>
      </w:r>
      <w:r w:rsidRPr="009E738E">
        <w:rPr>
          <w:color w:val="0000FF"/>
        </w:rPr>
        <w:t>&lt;/</w:t>
      </w:r>
      <w:r w:rsidRPr="009E738E">
        <w:rPr>
          <w:color w:val="990000"/>
        </w:rPr>
        <w:t>order:PON</w:t>
      </w:r>
      <w:r w:rsidRPr="009E738E">
        <w:rPr>
          <w:color w:val="0000FF"/>
        </w:rPr>
        <w:t>&gt;</w:t>
      </w:r>
      <w:r w:rsidRPr="009E738E">
        <w:t xml:space="preserve"> </w:t>
      </w:r>
    </w:p>
    <w:p w14:paraId="14670BC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order:VER</w:t>
      </w:r>
      <w:r w:rsidRPr="009E738E">
        <w:rPr>
          <w:color w:val="0000FF"/>
        </w:rPr>
        <w:t>&gt;</w:t>
      </w:r>
      <w:r w:rsidRPr="009E738E">
        <w:rPr>
          <w:b/>
          <w:bCs/>
        </w:rPr>
        <w:t>00</w:t>
      </w:r>
      <w:r w:rsidRPr="009E738E">
        <w:rPr>
          <w:color w:val="0000FF"/>
        </w:rPr>
        <w:t>&lt;/</w:t>
      </w:r>
      <w:r w:rsidRPr="009E738E">
        <w:rPr>
          <w:color w:val="990000"/>
        </w:rPr>
        <w:t>order:VER</w:t>
      </w:r>
      <w:r w:rsidRPr="009E738E">
        <w:rPr>
          <w:color w:val="0000FF"/>
        </w:rPr>
        <w:t>&gt;</w:t>
      </w:r>
      <w:r w:rsidRPr="009E738E">
        <w:t xml:space="preserve"> </w:t>
      </w:r>
    </w:p>
    <w:p w14:paraId="503CACF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order:ATN</w:t>
      </w:r>
      <w:r w:rsidRPr="009E738E">
        <w:rPr>
          <w:color w:val="0000FF"/>
        </w:rPr>
        <w:t>&gt;</w:t>
      </w:r>
      <w:r w:rsidRPr="009E738E">
        <w:rPr>
          <w:b/>
          <w:bCs/>
        </w:rPr>
        <w:t>2054085997</w:t>
      </w:r>
      <w:r w:rsidRPr="009E738E">
        <w:rPr>
          <w:color w:val="0000FF"/>
        </w:rPr>
        <w:t>&lt;/</w:t>
      </w:r>
      <w:r w:rsidRPr="009E738E">
        <w:rPr>
          <w:color w:val="990000"/>
        </w:rPr>
        <w:t>order:ATN</w:t>
      </w:r>
      <w:r w:rsidRPr="009E738E">
        <w:rPr>
          <w:color w:val="0000FF"/>
        </w:rPr>
        <w:t>&gt;</w:t>
      </w:r>
      <w:r w:rsidRPr="009E738E">
        <w:t xml:space="preserve"> </w:t>
      </w:r>
    </w:p>
    <w:p w14:paraId="42C42C0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order:RVER</w:t>
      </w:r>
      <w:r w:rsidRPr="009E738E">
        <w:rPr>
          <w:color w:val="0000FF"/>
        </w:rPr>
        <w:t>&gt;</w:t>
      </w:r>
      <w:r w:rsidRPr="009E738E">
        <w:rPr>
          <w:b/>
          <w:bCs/>
        </w:rPr>
        <w:t>10.05</w:t>
      </w:r>
      <w:r w:rsidRPr="009E738E">
        <w:rPr>
          <w:color w:val="0000FF"/>
        </w:rPr>
        <w:t>&lt;/</w:t>
      </w:r>
      <w:r w:rsidRPr="009E738E">
        <w:rPr>
          <w:color w:val="990000"/>
        </w:rPr>
        <w:t>order:RVER</w:t>
      </w:r>
      <w:r w:rsidRPr="009E738E">
        <w:rPr>
          <w:color w:val="0000FF"/>
        </w:rPr>
        <w:t>&gt;</w:t>
      </w:r>
      <w:r w:rsidRPr="009E738E">
        <w:t xml:space="preserve"> </w:t>
      </w:r>
    </w:p>
    <w:p w14:paraId="7AD9565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order:CC</w:t>
      </w:r>
      <w:r w:rsidRPr="009E738E">
        <w:rPr>
          <w:color w:val="0000FF"/>
        </w:rPr>
        <w:t>&gt;</w:t>
      </w:r>
      <w:r w:rsidRPr="009E738E">
        <w:rPr>
          <w:b/>
          <w:bCs/>
        </w:rPr>
        <w:t>9999</w:t>
      </w:r>
      <w:r w:rsidRPr="009E738E">
        <w:rPr>
          <w:color w:val="0000FF"/>
        </w:rPr>
        <w:t>&lt;/</w:t>
      </w:r>
      <w:r w:rsidRPr="009E738E">
        <w:rPr>
          <w:color w:val="990000"/>
        </w:rPr>
        <w:t>order:CC</w:t>
      </w:r>
      <w:r w:rsidRPr="009E738E">
        <w:rPr>
          <w:color w:val="0000FF"/>
        </w:rPr>
        <w:t>&gt;</w:t>
      </w:r>
      <w:r w:rsidRPr="009E738E">
        <w:t xml:space="preserve"> </w:t>
      </w:r>
    </w:p>
    <w:p w14:paraId="7ED22CF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order:STATE</w:t>
      </w:r>
      <w:r w:rsidRPr="009E738E">
        <w:rPr>
          <w:color w:val="0000FF"/>
        </w:rPr>
        <w:t>&gt;</w:t>
      </w:r>
      <w:r w:rsidRPr="009E738E">
        <w:rPr>
          <w:b/>
          <w:bCs/>
        </w:rPr>
        <w:t>AL</w:t>
      </w:r>
      <w:r w:rsidRPr="009E738E">
        <w:rPr>
          <w:color w:val="0000FF"/>
        </w:rPr>
        <w:t>&lt;/</w:t>
      </w:r>
      <w:r w:rsidRPr="009E738E">
        <w:rPr>
          <w:color w:val="990000"/>
        </w:rPr>
        <w:t>order:STATE</w:t>
      </w:r>
      <w:r w:rsidRPr="009E738E">
        <w:rPr>
          <w:color w:val="0000FF"/>
        </w:rPr>
        <w:t>&gt;</w:t>
      </w:r>
      <w:r w:rsidRPr="009E738E">
        <w:t xml:space="preserve"> </w:t>
      </w:r>
    </w:p>
    <w:p w14:paraId="6014903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order:DTSENT</w:t>
      </w:r>
      <w:r w:rsidRPr="009E738E">
        <w:rPr>
          <w:color w:val="0000FF"/>
        </w:rPr>
        <w:t>&gt;</w:t>
      </w:r>
      <w:r w:rsidRPr="009E738E">
        <w:rPr>
          <w:b/>
          <w:bCs/>
        </w:rPr>
        <w:t>200907060144PM</w:t>
      </w:r>
      <w:r w:rsidRPr="009E738E">
        <w:rPr>
          <w:color w:val="0000FF"/>
        </w:rPr>
        <w:t>&lt;/</w:t>
      </w:r>
      <w:r w:rsidRPr="009E738E">
        <w:rPr>
          <w:color w:val="990000"/>
        </w:rPr>
        <w:t>order:DTSENT</w:t>
      </w:r>
      <w:r w:rsidRPr="009E738E">
        <w:rPr>
          <w:color w:val="0000FF"/>
        </w:rPr>
        <w:t>&gt;</w:t>
      </w:r>
      <w:r w:rsidRPr="009E738E">
        <w:t xml:space="preserve"> </w:t>
      </w:r>
    </w:p>
    <w:p w14:paraId="0FEE8C7E"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order:HDR</w:t>
      </w:r>
      <w:r w:rsidRPr="009E738E">
        <w:rPr>
          <w:color w:val="0000FF"/>
        </w:rPr>
        <w:t>&gt;</w:t>
      </w:r>
    </w:p>
    <w:p w14:paraId="4D907BD0" w14:textId="77777777" w:rsidR="007314EA" w:rsidRPr="009E738E" w:rsidRDefault="007314EA" w:rsidP="007314EA">
      <w:pPr>
        <w:ind w:hanging="480"/>
      </w:pPr>
      <w:hyperlink r:id="rId1159" w:history="1">
        <w:r w:rsidRPr="009E738E">
          <w:rPr>
            <w:b/>
            <w:bCs/>
            <w:color w:val="FF0000"/>
            <w:u w:val="single"/>
          </w:rPr>
          <w:t>-</w:t>
        </w:r>
      </w:hyperlink>
      <w:r w:rsidRPr="009E738E">
        <w:t xml:space="preserve"> </w:t>
      </w:r>
      <w:r w:rsidRPr="009E738E">
        <w:rPr>
          <w:color w:val="0000FF"/>
        </w:rPr>
        <w:t>&lt;</w:t>
      </w:r>
      <w:r w:rsidRPr="009E738E">
        <w:rPr>
          <w:color w:val="990000"/>
        </w:rPr>
        <w:t>order:LSR</w:t>
      </w:r>
      <w:r w:rsidRPr="009E738E">
        <w:rPr>
          <w:color w:val="0000FF"/>
        </w:rPr>
        <w:t>&gt;</w:t>
      </w:r>
    </w:p>
    <w:p w14:paraId="3AEAC3B0" w14:textId="77777777" w:rsidR="007314EA" w:rsidRPr="009E738E" w:rsidRDefault="007314EA" w:rsidP="007314EA">
      <w:pPr>
        <w:ind w:hanging="480"/>
      </w:pPr>
      <w:hyperlink r:id="rId1160" w:history="1">
        <w:r w:rsidRPr="009E738E">
          <w:rPr>
            <w:b/>
            <w:bCs/>
            <w:color w:val="FF0000"/>
            <w:u w:val="single"/>
          </w:rPr>
          <w:t>-</w:t>
        </w:r>
      </w:hyperlink>
      <w:r w:rsidRPr="009E738E">
        <w:t xml:space="preserve"> </w:t>
      </w:r>
      <w:r w:rsidRPr="009E738E">
        <w:rPr>
          <w:color w:val="0000FF"/>
        </w:rPr>
        <w:t>&lt;</w:t>
      </w:r>
      <w:r w:rsidRPr="009E738E">
        <w:rPr>
          <w:color w:val="990000"/>
        </w:rPr>
        <w:t>order:LSR_ADMIN</w:t>
      </w:r>
      <w:r w:rsidRPr="009E738E">
        <w:rPr>
          <w:color w:val="0000FF"/>
        </w:rPr>
        <w:t>&gt;</w:t>
      </w:r>
    </w:p>
    <w:p w14:paraId="5B620AB5"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order:SC</w:t>
      </w:r>
      <w:r w:rsidRPr="009E738E">
        <w:rPr>
          <w:color w:val="0000FF"/>
        </w:rPr>
        <w:t>&gt;</w:t>
      </w:r>
      <w:r w:rsidRPr="009E738E">
        <w:rPr>
          <w:b/>
          <w:bCs/>
        </w:rPr>
        <w:t>LCSC</w:t>
      </w:r>
      <w:r w:rsidRPr="009E738E">
        <w:rPr>
          <w:color w:val="0000FF"/>
        </w:rPr>
        <w:t>&lt;/</w:t>
      </w:r>
      <w:r w:rsidRPr="009E738E">
        <w:rPr>
          <w:color w:val="990000"/>
        </w:rPr>
        <w:t>order:SC</w:t>
      </w:r>
      <w:r w:rsidRPr="009E738E">
        <w:rPr>
          <w:color w:val="0000FF"/>
        </w:rPr>
        <w:t>&gt;</w:t>
      </w:r>
      <w:r w:rsidRPr="009E738E">
        <w:t xml:space="preserve"> </w:t>
      </w:r>
    </w:p>
    <w:p w14:paraId="5B419E7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order:PROJECT</w:t>
      </w:r>
      <w:r w:rsidRPr="009E738E">
        <w:rPr>
          <w:color w:val="0000FF"/>
        </w:rPr>
        <w:t>&gt;</w:t>
      </w:r>
      <w:r w:rsidRPr="009E738E">
        <w:rPr>
          <w:b/>
          <w:bCs/>
        </w:rPr>
        <w:t>CAVENOBILL</w:t>
      </w:r>
      <w:r w:rsidRPr="009E738E">
        <w:rPr>
          <w:color w:val="0000FF"/>
        </w:rPr>
        <w:t>&lt;/</w:t>
      </w:r>
      <w:r w:rsidRPr="009E738E">
        <w:rPr>
          <w:color w:val="990000"/>
        </w:rPr>
        <w:t>order:PROJECT</w:t>
      </w:r>
      <w:r w:rsidRPr="009E738E">
        <w:rPr>
          <w:color w:val="0000FF"/>
        </w:rPr>
        <w:t>&gt;</w:t>
      </w:r>
      <w:r w:rsidRPr="009E738E">
        <w:t xml:space="preserve"> </w:t>
      </w:r>
    </w:p>
    <w:p w14:paraId="7F6822F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order:REQTYP</w:t>
      </w:r>
      <w:r w:rsidRPr="009E738E">
        <w:rPr>
          <w:color w:val="0000FF"/>
        </w:rPr>
        <w:t>&gt;</w:t>
      </w:r>
      <w:r w:rsidRPr="009E738E">
        <w:rPr>
          <w:b/>
          <w:bCs/>
        </w:rPr>
        <w:t>MB</w:t>
      </w:r>
      <w:r w:rsidRPr="009E738E">
        <w:rPr>
          <w:color w:val="0000FF"/>
        </w:rPr>
        <w:t>&lt;/</w:t>
      </w:r>
      <w:r w:rsidRPr="009E738E">
        <w:rPr>
          <w:color w:val="990000"/>
        </w:rPr>
        <w:t>order:REQTYP</w:t>
      </w:r>
      <w:r w:rsidRPr="009E738E">
        <w:rPr>
          <w:color w:val="0000FF"/>
        </w:rPr>
        <w:t>&gt;</w:t>
      </w:r>
      <w:r w:rsidRPr="009E738E">
        <w:t xml:space="preserve"> </w:t>
      </w:r>
    </w:p>
    <w:p w14:paraId="5912A71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order:ACT</w:t>
      </w:r>
      <w:r w:rsidRPr="009E738E">
        <w:rPr>
          <w:color w:val="0000FF"/>
        </w:rPr>
        <w:t>&gt;</w:t>
      </w:r>
      <w:r w:rsidRPr="009E738E">
        <w:rPr>
          <w:b/>
          <w:bCs/>
        </w:rPr>
        <w:t>V</w:t>
      </w:r>
      <w:r w:rsidRPr="009E738E">
        <w:rPr>
          <w:color w:val="0000FF"/>
        </w:rPr>
        <w:t>&lt;/</w:t>
      </w:r>
      <w:r w:rsidRPr="009E738E">
        <w:rPr>
          <w:color w:val="990000"/>
        </w:rPr>
        <w:t>order:ACT</w:t>
      </w:r>
      <w:r w:rsidRPr="009E738E">
        <w:rPr>
          <w:color w:val="0000FF"/>
        </w:rPr>
        <w:t>&gt;</w:t>
      </w:r>
      <w:r w:rsidRPr="009E738E">
        <w:t xml:space="preserve"> </w:t>
      </w:r>
    </w:p>
    <w:p w14:paraId="3B9FED59" w14:textId="77777777" w:rsidR="007314EA" w:rsidRPr="008C51B0" w:rsidRDefault="007314EA" w:rsidP="007314EA">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016155B0" w14:textId="77777777" w:rsidR="007314EA" w:rsidRPr="009E738E" w:rsidRDefault="007314EA" w:rsidP="007314EA">
      <w:pPr>
        <w:ind w:hanging="480"/>
      </w:pPr>
      <w:hyperlink r:id="rId1161" w:history="1">
        <w:r w:rsidRPr="009E738E">
          <w:rPr>
            <w:b/>
            <w:bCs/>
            <w:color w:val="FF0000"/>
            <w:u w:val="single"/>
          </w:rPr>
          <w:t>-</w:t>
        </w:r>
      </w:hyperlink>
      <w:r w:rsidRPr="009E738E">
        <w:t xml:space="preserve"> </w:t>
      </w:r>
      <w:r w:rsidRPr="009E738E">
        <w:rPr>
          <w:color w:val="0000FF"/>
        </w:rPr>
        <w:t>&lt;</w:t>
      </w:r>
      <w:r w:rsidRPr="009E738E">
        <w:rPr>
          <w:color w:val="990000"/>
        </w:rPr>
        <w:t>order:AUTHORIZATION</w:t>
      </w:r>
      <w:r w:rsidRPr="009E738E">
        <w:rPr>
          <w:color w:val="0000FF"/>
        </w:rPr>
        <w:t>&gt;</w:t>
      </w:r>
    </w:p>
    <w:p w14:paraId="0E20F91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order:TOS</w:t>
      </w:r>
      <w:r w:rsidRPr="009E738E">
        <w:rPr>
          <w:color w:val="0000FF"/>
        </w:rPr>
        <w:t>&gt;</w:t>
      </w:r>
      <w:r w:rsidRPr="009E738E">
        <w:rPr>
          <w:b/>
          <w:bCs/>
        </w:rPr>
        <w:t>1AM-</w:t>
      </w:r>
      <w:r w:rsidRPr="009E738E">
        <w:rPr>
          <w:color w:val="0000FF"/>
        </w:rPr>
        <w:t>&lt;/</w:t>
      </w:r>
      <w:r w:rsidRPr="009E738E">
        <w:rPr>
          <w:color w:val="990000"/>
        </w:rPr>
        <w:t>order:TOS</w:t>
      </w:r>
      <w:r w:rsidRPr="009E738E">
        <w:rPr>
          <w:color w:val="0000FF"/>
        </w:rPr>
        <w:t>&gt;</w:t>
      </w:r>
      <w:r w:rsidRPr="009E738E">
        <w:t xml:space="preserve"> </w:t>
      </w:r>
    </w:p>
    <w:p w14:paraId="21FF902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order:DDD</w:t>
      </w:r>
      <w:r w:rsidRPr="009E738E">
        <w:rPr>
          <w:color w:val="0000FF"/>
        </w:rPr>
        <w:t>&gt;</w:t>
      </w:r>
      <w:r w:rsidRPr="009E738E">
        <w:rPr>
          <w:b/>
          <w:bCs/>
        </w:rPr>
        <w:t>20090731</w:t>
      </w:r>
      <w:r w:rsidRPr="009E738E">
        <w:rPr>
          <w:color w:val="0000FF"/>
        </w:rPr>
        <w:t>&lt;/</w:t>
      </w:r>
      <w:r w:rsidRPr="009E738E">
        <w:rPr>
          <w:color w:val="990000"/>
        </w:rPr>
        <w:t>order:DDD</w:t>
      </w:r>
      <w:r w:rsidRPr="009E738E">
        <w:rPr>
          <w:color w:val="0000FF"/>
        </w:rPr>
        <w:t>&gt;</w:t>
      </w:r>
      <w:r w:rsidRPr="009E738E">
        <w:t xml:space="preserve"> </w:t>
      </w:r>
    </w:p>
    <w:p w14:paraId="644A66D2"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order:PORTTYP</w:t>
      </w:r>
      <w:r w:rsidRPr="009E738E">
        <w:rPr>
          <w:color w:val="0000FF"/>
        </w:rPr>
        <w:t>&gt;</w:t>
      </w:r>
      <w:r w:rsidRPr="009E738E">
        <w:rPr>
          <w:b/>
          <w:bCs/>
        </w:rPr>
        <w:t>L</w:t>
      </w:r>
      <w:r w:rsidRPr="009E738E">
        <w:rPr>
          <w:color w:val="0000FF"/>
        </w:rPr>
        <w:t>&lt;/</w:t>
      </w:r>
      <w:r w:rsidRPr="009E738E">
        <w:rPr>
          <w:color w:val="990000"/>
        </w:rPr>
        <w:t>order:PORTTYP</w:t>
      </w:r>
      <w:r w:rsidRPr="009E738E">
        <w:rPr>
          <w:color w:val="0000FF"/>
        </w:rPr>
        <w:t>&gt;</w:t>
      </w:r>
      <w:r w:rsidRPr="009E738E">
        <w:t xml:space="preserve"> </w:t>
      </w:r>
    </w:p>
    <w:p w14:paraId="15577A65"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order:AUTHORIZATION</w:t>
      </w:r>
      <w:r w:rsidRPr="009E738E">
        <w:rPr>
          <w:color w:val="0000FF"/>
        </w:rPr>
        <w:t>&gt;</w:t>
      </w:r>
    </w:p>
    <w:p w14:paraId="57FF264B"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order:LSR_ADMIN</w:t>
      </w:r>
      <w:r w:rsidRPr="009E738E">
        <w:rPr>
          <w:color w:val="0000FF"/>
        </w:rPr>
        <w:t>&gt;</w:t>
      </w:r>
    </w:p>
    <w:p w14:paraId="726CEE86" w14:textId="77777777" w:rsidR="007314EA" w:rsidRPr="009E738E" w:rsidRDefault="007314EA" w:rsidP="007314EA">
      <w:pPr>
        <w:ind w:hanging="480"/>
      </w:pPr>
      <w:hyperlink r:id="rId1162" w:history="1">
        <w:r w:rsidRPr="009E738E">
          <w:rPr>
            <w:b/>
            <w:bCs/>
            <w:color w:val="FF0000"/>
            <w:u w:val="single"/>
          </w:rPr>
          <w:t>-</w:t>
        </w:r>
      </w:hyperlink>
      <w:r w:rsidRPr="009E738E">
        <w:t xml:space="preserve"> </w:t>
      </w:r>
      <w:r w:rsidRPr="009E738E">
        <w:rPr>
          <w:color w:val="0000FF"/>
        </w:rPr>
        <w:t>&lt;</w:t>
      </w:r>
      <w:r w:rsidRPr="009E738E">
        <w:rPr>
          <w:color w:val="990000"/>
        </w:rPr>
        <w:t>order:LSR_BILL</w:t>
      </w:r>
      <w:r w:rsidRPr="009E738E">
        <w:rPr>
          <w:color w:val="0000FF"/>
        </w:rPr>
        <w:t>&gt;</w:t>
      </w:r>
    </w:p>
    <w:p w14:paraId="58077E5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order:BAN1</w:t>
      </w:r>
      <w:r w:rsidRPr="009E738E">
        <w:rPr>
          <w:color w:val="0000FF"/>
        </w:rPr>
        <w:t>&gt;</w:t>
      </w:r>
      <w:r w:rsidRPr="009E738E">
        <w:rPr>
          <w:b/>
          <w:bCs/>
        </w:rPr>
        <w:t>205Q886621621</w:t>
      </w:r>
      <w:r w:rsidRPr="009E738E">
        <w:rPr>
          <w:color w:val="0000FF"/>
        </w:rPr>
        <w:t>&lt;/</w:t>
      </w:r>
      <w:r w:rsidRPr="009E738E">
        <w:rPr>
          <w:color w:val="990000"/>
        </w:rPr>
        <w:t>order:BAN1</w:t>
      </w:r>
      <w:r w:rsidRPr="009E738E">
        <w:rPr>
          <w:color w:val="0000FF"/>
        </w:rPr>
        <w:t>&gt;</w:t>
      </w:r>
      <w:r w:rsidRPr="009E738E">
        <w:t xml:space="preserve"> </w:t>
      </w:r>
    </w:p>
    <w:p w14:paraId="3287C75F"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order:LSR_BILL</w:t>
      </w:r>
      <w:r w:rsidRPr="009E738E">
        <w:rPr>
          <w:color w:val="0000FF"/>
        </w:rPr>
        <w:t>&gt;</w:t>
      </w:r>
    </w:p>
    <w:p w14:paraId="1DF85E95" w14:textId="77777777" w:rsidR="007314EA" w:rsidRPr="009E738E" w:rsidRDefault="007314EA" w:rsidP="007314EA">
      <w:pPr>
        <w:ind w:hanging="480"/>
      </w:pPr>
      <w:hyperlink r:id="rId1163" w:history="1">
        <w:r w:rsidRPr="009E738E">
          <w:rPr>
            <w:b/>
            <w:bCs/>
            <w:color w:val="FF0000"/>
            <w:u w:val="single"/>
          </w:rPr>
          <w:t>-</w:t>
        </w:r>
      </w:hyperlink>
      <w:r w:rsidRPr="009E738E">
        <w:t xml:space="preserve"> </w:t>
      </w:r>
      <w:r w:rsidRPr="009E738E">
        <w:rPr>
          <w:color w:val="0000FF"/>
        </w:rPr>
        <w:t>&lt;</w:t>
      </w:r>
      <w:r w:rsidRPr="009E738E">
        <w:rPr>
          <w:color w:val="990000"/>
        </w:rPr>
        <w:t>order:CONTACT</w:t>
      </w:r>
      <w:r w:rsidRPr="009E738E">
        <w:rPr>
          <w:color w:val="0000FF"/>
        </w:rPr>
        <w:t>&gt;</w:t>
      </w:r>
    </w:p>
    <w:p w14:paraId="5C51302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order:INIT</w:t>
      </w:r>
      <w:r w:rsidRPr="009E738E">
        <w:rPr>
          <w:color w:val="0000FF"/>
        </w:rPr>
        <w:t>&gt;</w:t>
      </w:r>
      <w:r w:rsidRPr="009E738E">
        <w:rPr>
          <w:b/>
          <w:bCs/>
        </w:rPr>
        <w:t>Bojangles</w:t>
      </w:r>
      <w:r w:rsidRPr="009E738E">
        <w:rPr>
          <w:color w:val="0000FF"/>
        </w:rPr>
        <w:t>&lt;/</w:t>
      </w:r>
      <w:r w:rsidRPr="009E738E">
        <w:rPr>
          <w:color w:val="990000"/>
        </w:rPr>
        <w:t>order:INIT</w:t>
      </w:r>
      <w:r w:rsidRPr="009E738E">
        <w:rPr>
          <w:color w:val="0000FF"/>
        </w:rPr>
        <w:t>&gt;</w:t>
      </w:r>
      <w:r w:rsidRPr="009E738E">
        <w:t xml:space="preserve"> </w:t>
      </w:r>
    </w:p>
    <w:p w14:paraId="31B1209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order:INIT_TEL_NO</w:t>
      </w:r>
      <w:r w:rsidRPr="009E738E">
        <w:rPr>
          <w:color w:val="0000FF"/>
        </w:rPr>
        <w:t>&gt;</w:t>
      </w:r>
      <w:r w:rsidRPr="009E738E">
        <w:rPr>
          <w:b/>
          <w:bCs/>
        </w:rPr>
        <w:t>8884448888</w:t>
      </w:r>
      <w:r w:rsidRPr="009E738E">
        <w:rPr>
          <w:color w:val="0000FF"/>
        </w:rPr>
        <w:t>&lt;/</w:t>
      </w:r>
      <w:r w:rsidRPr="009E738E">
        <w:rPr>
          <w:color w:val="990000"/>
        </w:rPr>
        <w:t>order:INIT_TEL_NO</w:t>
      </w:r>
      <w:r w:rsidRPr="009E738E">
        <w:rPr>
          <w:color w:val="0000FF"/>
        </w:rPr>
        <w:t>&gt;</w:t>
      </w:r>
      <w:r w:rsidRPr="009E738E">
        <w:t xml:space="preserve"> </w:t>
      </w:r>
    </w:p>
    <w:p w14:paraId="733BDAD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order:INIT_FAX_NO</w:t>
      </w:r>
      <w:r w:rsidRPr="009E738E">
        <w:rPr>
          <w:color w:val="0000FF"/>
        </w:rPr>
        <w:t>&gt;</w:t>
      </w:r>
      <w:r w:rsidRPr="009E738E">
        <w:rPr>
          <w:b/>
          <w:bCs/>
        </w:rPr>
        <w:t>4448884444</w:t>
      </w:r>
      <w:r w:rsidRPr="009E738E">
        <w:rPr>
          <w:color w:val="0000FF"/>
        </w:rPr>
        <w:t>&lt;/</w:t>
      </w:r>
      <w:r w:rsidRPr="009E738E">
        <w:rPr>
          <w:color w:val="990000"/>
        </w:rPr>
        <w:t>order:INIT_FAX_NO</w:t>
      </w:r>
      <w:r w:rsidRPr="009E738E">
        <w:rPr>
          <w:color w:val="0000FF"/>
        </w:rPr>
        <w:t>&gt;</w:t>
      </w:r>
      <w:r w:rsidRPr="009E738E">
        <w:t xml:space="preserve"> </w:t>
      </w:r>
    </w:p>
    <w:p w14:paraId="5A47DE85" w14:textId="77777777" w:rsidR="007314EA" w:rsidRPr="008C51B0" w:rsidRDefault="007314EA" w:rsidP="007314EA">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Dale</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123081F1" w14:textId="77777777" w:rsidR="007314EA" w:rsidRPr="008C51B0" w:rsidRDefault="007314EA" w:rsidP="007314EA">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69F5A40F" w14:textId="77777777" w:rsidR="007314EA" w:rsidRPr="009E738E" w:rsidRDefault="007314EA" w:rsidP="007314EA">
      <w:pPr>
        <w:ind w:hanging="240"/>
      </w:pPr>
      <w:r w:rsidRPr="008C51B0">
        <w:rPr>
          <w:b/>
          <w:bCs/>
          <w:color w:val="FF0000"/>
          <w:lang w:val="es-ES"/>
        </w:rPr>
        <w:t> </w:t>
      </w:r>
      <w:r w:rsidRPr="008C51B0">
        <w:rPr>
          <w:lang w:val="es-ES"/>
        </w:rPr>
        <w:t xml:space="preserve"> </w:t>
      </w:r>
      <w:r w:rsidRPr="009E738E">
        <w:rPr>
          <w:color w:val="0000FF"/>
        </w:rPr>
        <w:t>&lt;/</w:t>
      </w:r>
      <w:r w:rsidRPr="009E738E">
        <w:rPr>
          <w:color w:val="990000"/>
        </w:rPr>
        <w:t>order:CONTACT</w:t>
      </w:r>
      <w:r w:rsidRPr="009E738E">
        <w:rPr>
          <w:color w:val="0000FF"/>
        </w:rPr>
        <w:t>&gt;</w:t>
      </w:r>
    </w:p>
    <w:p w14:paraId="0FA3C56B"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order:LSR</w:t>
      </w:r>
      <w:r w:rsidRPr="009E738E">
        <w:rPr>
          <w:color w:val="0000FF"/>
        </w:rPr>
        <w:t>&gt;</w:t>
      </w:r>
    </w:p>
    <w:p w14:paraId="18D957EA" w14:textId="77777777" w:rsidR="007314EA" w:rsidRPr="009E738E" w:rsidRDefault="007314EA" w:rsidP="007314EA">
      <w:pPr>
        <w:ind w:hanging="480"/>
      </w:pPr>
      <w:hyperlink r:id="rId1164" w:history="1">
        <w:r w:rsidRPr="009E738E">
          <w:rPr>
            <w:b/>
            <w:bCs/>
            <w:color w:val="FF0000"/>
            <w:u w:val="single"/>
          </w:rPr>
          <w:t>-</w:t>
        </w:r>
      </w:hyperlink>
      <w:r w:rsidRPr="009E738E">
        <w:t xml:space="preserve"> </w:t>
      </w:r>
      <w:r w:rsidRPr="009E738E">
        <w:rPr>
          <w:color w:val="0000FF"/>
        </w:rPr>
        <w:t>&lt;</w:t>
      </w:r>
      <w:r w:rsidRPr="009E738E">
        <w:rPr>
          <w:color w:val="990000"/>
        </w:rPr>
        <w:t>order:EU</w:t>
      </w:r>
      <w:r w:rsidRPr="009E738E">
        <w:rPr>
          <w:color w:val="0000FF"/>
        </w:rPr>
        <w:t>&gt;</w:t>
      </w:r>
    </w:p>
    <w:p w14:paraId="650E6EC4" w14:textId="77777777" w:rsidR="007314EA" w:rsidRPr="009E738E" w:rsidRDefault="007314EA" w:rsidP="007314EA">
      <w:pPr>
        <w:ind w:hanging="480"/>
      </w:pPr>
      <w:hyperlink r:id="rId1165" w:history="1">
        <w:r w:rsidRPr="009E738E">
          <w:rPr>
            <w:b/>
            <w:bCs/>
            <w:color w:val="FF0000"/>
            <w:u w:val="single"/>
          </w:rPr>
          <w:t>-</w:t>
        </w:r>
      </w:hyperlink>
      <w:r w:rsidRPr="009E738E">
        <w:t xml:space="preserve"> </w:t>
      </w:r>
      <w:r w:rsidRPr="009E738E">
        <w:rPr>
          <w:color w:val="0000FF"/>
        </w:rPr>
        <w:t>&lt;</w:t>
      </w:r>
      <w:r w:rsidRPr="009E738E">
        <w:rPr>
          <w:color w:val="990000"/>
        </w:rPr>
        <w:t>order:EU_BILL</w:t>
      </w:r>
      <w:r w:rsidRPr="009E738E">
        <w:rPr>
          <w:color w:val="0000FF"/>
        </w:rPr>
        <w:t>&gt;</w:t>
      </w:r>
    </w:p>
    <w:p w14:paraId="75BC4F55"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order:EATN</w:t>
      </w:r>
      <w:r w:rsidRPr="009E738E">
        <w:rPr>
          <w:color w:val="0000FF"/>
        </w:rPr>
        <w:t>&gt;</w:t>
      </w:r>
      <w:r w:rsidRPr="009E738E">
        <w:rPr>
          <w:b/>
          <w:bCs/>
        </w:rPr>
        <w:t>2054085997</w:t>
      </w:r>
      <w:r w:rsidRPr="009E738E">
        <w:rPr>
          <w:color w:val="0000FF"/>
        </w:rPr>
        <w:t>&lt;/</w:t>
      </w:r>
      <w:r w:rsidRPr="009E738E">
        <w:rPr>
          <w:color w:val="990000"/>
        </w:rPr>
        <w:t>order:EATN</w:t>
      </w:r>
      <w:r w:rsidRPr="009E738E">
        <w:rPr>
          <w:color w:val="0000FF"/>
        </w:rPr>
        <w:t>&gt;</w:t>
      </w:r>
      <w:r w:rsidRPr="009E738E">
        <w:t xml:space="preserve"> </w:t>
      </w:r>
    </w:p>
    <w:p w14:paraId="543C72ED"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order:EU_BILL</w:t>
      </w:r>
      <w:r w:rsidRPr="009E738E">
        <w:rPr>
          <w:color w:val="0000FF"/>
        </w:rPr>
        <w:t>&gt;</w:t>
      </w:r>
    </w:p>
    <w:p w14:paraId="2E11E276" w14:textId="77777777" w:rsidR="007314EA" w:rsidRPr="009E738E" w:rsidRDefault="007314EA" w:rsidP="007314EA">
      <w:pPr>
        <w:ind w:hanging="480"/>
      </w:pPr>
      <w:hyperlink r:id="rId1166" w:history="1">
        <w:r w:rsidRPr="009E738E">
          <w:rPr>
            <w:b/>
            <w:bCs/>
            <w:color w:val="FF0000"/>
            <w:u w:val="single"/>
          </w:rPr>
          <w:t>-</w:t>
        </w:r>
      </w:hyperlink>
      <w:r w:rsidRPr="009E738E">
        <w:t xml:space="preserve"> </w:t>
      </w:r>
      <w:r w:rsidRPr="009E738E">
        <w:rPr>
          <w:color w:val="0000FF"/>
        </w:rPr>
        <w:t>&lt;</w:t>
      </w:r>
      <w:r w:rsidRPr="009E738E">
        <w:rPr>
          <w:color w:val="990000"/>
        </w:rPr>
        <w:t>order:LOC_ACCESS</w:t>
      </w:r>
      <w:r w:rsidRPr="009E738E">
        <w:rPr>
          <w:color w:val="0000FF"/>
        </w:rPr>
        <w:t>&gt;</w:t>
      </w:r>
    </w:p>
    <w:p w14:paraId="7F29A613" w14:textId="77777777" w:rsidR="007314EA" w:rsidRPr="009E738E" w:rsidRDefault="007314EA" w:rsidP="007314EA">
      <w:pPr>
        <w:ind w:hanging="480"/>
      </w:pPr>
      <w:hyperlink r:id="rId1167" w:history="1">
        <w:r w:rsidRPr="009E738E">
          <w:rPr>
            <w:b/>
            <w:bCs/>
            <w:color w:val="FF0000"/>
            <w:u w:val="single"/>
          </w:rPr>
          <w:t>-</w:t>
        </w:r>
      </w:hyperlink>
      <w:r w:rsidRPr="009E738E">
        <w:t xml:space="preserve"> </w:t>
      </w:r>
      <w:r w:rsidRPr="009E738E">
        <w:rPr>
          <w:color w:val="0000FF"/>
        </w:rPr>
        <w:t>&lt;</w:t>
      </w:r>
      <w:r w:rsidRPr="009E738E">
        <w:rPr>
          <w:color w:val="990000"/>
        </w:rPr>
        <w:t>order:LOC_ACCESS_HEADER_INFO</w:t>
      </w:r>
      <w:r w:rsidRPr="009E738E">
        <w:rPr>
          <w:color w:val="0000FF"/>
        </w:rPr>
        <w:t>&gt;</w:t>
      </w:r>
    </w:p>
    <w:p w14:paraId="7BD5259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order:NAME</w:t>
      </w:r>
      <w:r w:rsidRPr="009E738E">
        <w:rPr>
          <w:color w:val="0000FF"/>
        </w:rPr>
        <w:t>&gt;</w:t>
      </w:r>
      <w:r w:rsidRPr="009E738E">
        <w:rPr>
          <w:b/>
          <w:bCs/>
        </w:rPr>
        <w:t>Rainy Dayz</w:t>
      </w:r>
      <w:r w:rsidRPr="009E738E">
        <w:rPr>
          <w:color w:val="0000FF"/>
        </w:rPr>
        <w:t>&lt;/</w:t>
      </w:r>
      <w:r w:rsidRPr="009E738E">
        <w:rPr>
          <w:color w:val="990000"/>
        </w:rPr>
        <w:t>order:NAME</w:t>
      </w:r>
      <w:r w:rsidRPr="009E738E">
        <w:rPr>
          <w:color w:val="0000FF"/>
        </w:rPr>
        <w:t>&gt;</w:t>
      </w:r>
      <w:r w:rsidRPr="009E738E">
        <w:t xml:space="preserve"> </w:t>
      </w:r>
    </w:p>
    <w:p w14:paraId="3B108B24" w14:textId="77777777" w:rsidR="007314EA" w:rsidRPr="009E738E" w:rsidRDefault="007314EA" w:rsidP="007314EA">
      <w:pPr>
        <w:ind w:hanging="480"/>
      </w:pPr>
      <w:hyperlink r:id="rId1168" w:history="1">
        <w:r w:rsidRPr="009E738E">
          <w:rPr>
            <w:b/>
            <w:bCs/>
            <w:color w:val="FF0000"/>
            <w:u w:val="single"/>
          </w:rPr>
          <w:t>-</w:t>
        </w:r>
      </w:hyperlink>
      <w:r w:rsidRPr="009E738E">
        <w:t xml:space="preserve"> </w:t>
      </w:r>
      <w:r w:rsidRPr="009E738E">
        <w:rPr>
          <w:color w:val="0000FF"/>
        </w:rPr>
        <w:t>&lt;</w:t>
      </w:r>
      <w:r w:rsidRPr="009E738E">
        <w:rPr>
          <w:color w:val="990000"/>
        </w:rPr>
        <w:t>order:LOC_ACCESS_INFO</w:t>
      </w:r>
      <w:r w:rsidRPr="009E738E">
        <w:rPr>
          <w:color w:val="0000FF"/>
        </w:rPr>
        <w:t>&gt;</w:t>
      </w:r>
    </w:p>
    <w:p w14:paraId="04B6CA3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order:ELT</w:t>
      </w:r>
      <w:r w:rsidRPr="009E738E">
        <w:rPr>
          <w:color w:val="0000FF"/>
        </w:rPr>
        <w:t>&gt;</w:t>
      </w:r>
      <w:r w:rsidRPr="009E738E">
        <w:rPr>
          <w:b/>
          <w:bCs/>
        </w:rPr>
        <w:t>C</w:t>
      </w:r>
      <w:r w:rsidRPr="009E738E">
        <w:rPr>
          <w:color w:val="0000FF"/>
        </w:rPr>
        <w:t>&lt;/</w:t>
      </w:r>
      <w:r w:rsidRPr="009E738E">
        <w:rPr>
          <w:color w:val="990000"/>
        </w:rPr>
        <w:t>order:ELT</w:t>
      </w:r>
      <w:r w:rsidRPr="009E738E">
        <w:rPr>
          <w:color w:val="0000FF"/>
        </w:rPr>
        <w:t>&gt;</w:t>
      </w:r>
      <w:r w:rsidRPr="009E738E">
        <w:t xml:space="preserve"> </w:t>
      </w:r>
    </w:p>
    <w:p w14:paraId="73781CD5"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order:LOC_ACCESS_INFO</w:t>
      </w:r>
      <w:r w:rsidRPr="009E738E">
        <w:rPr>
          <w:color w:val="0000FF"/>
        </w:rPr>
        <w:t>&gt;</w:t>
      </w:r>
    </w:p>
    <w:p w14:paraId="61F6FF74"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order:LOC_ACCESS_HEADER_INFO</w:t>
      </w:r>
      <w:r w:rsidRPr="009E738E">
        <w:rPr>
          <w:color w:val="0000FF"/>
        </w:rPr>
        <w:t>&gt;</w:t>
      </w:r>
    </w:p>
    <w:p w14:paraId="5BB2EA84"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order:LOC_ACCESS</w:t>
      </w:r>
      <w:r w:rsidRPr="009E738E">
        <w:rPr>
          <w:color w:val="0000FF"/>
        </w:rPr>
        <w:t>&gt;</w:t>
      </w:r>
    </w:p>
    <w:p w14:paraId="79DBC0F0"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order:EU</w:t>
      </w:r>
      <w:r w:rsidRPr="009E738E">
        <w:rPr>
          <w:color w:val="0000FF"/>
        </w:rPr>
        <w:t>&gt;</w:t>
      </w:r>
    </w:p>
    <w:p w14:paraId="7E85A21B" w14:textId="77777777" w:rsidR="007314EA" w:rsidRPr="009E738E" w:rsidRDefault="007314EA" w:rsidP="007314EA">
      <w:pPr>
        <w:ind w:hanging="480"/>
      </w:pPr>
      <w:hyperlink r:id="rId1169" w:history="1">
        <w:r w:rsidRPr="009E738E">
          <w:rPr>
            <w:b/>
            <w:bCs/>
            <w:color w:val="FF0000"/>
            <w:u w:val="single"/>
          </w:rPr>
          <w:t>-</w:t>
        </w:r>
      </w:hyperlink>
      <w:r w:rsidRPr="009E738E">
        <w:t xml:space="preserve"> </w:t>
      </w:r>
      <w:r w:rsidRPr="009E738E">
        <w:rPr>
          <w:color w:val="0000FF"/>
        </w:rPr>
        <w:t>&lt;</w:t>
      </w:r>
      <w:r w:rsidRPr="009E738E">
        <w:rPr>
          <w:color w:val="990000"/>
        </w:rPr>
        <w:t>order:PS</w:t>
      </w:r>
      <w:r w:rsidRPr="009E738E">
        <w:rPr>
          <w:color w:val="0000FF"/>
        </w:rPr>
        <w:t>&gt;</w:t>
      </w:r>
    </w:p>
    <w:p w14:paraId="67A8EDCD" w14:textId="77777777" w:rsidR="007314EA" w:rsidRPr="009E738E" w:rsidRDefault="007314EA" w:rsidP="007314EA">
      <w:pPr>
        <w:ind w:hanging="480"/>
      </w:pPr>
      <w:hyperlink r:id="rId1170" w:history="1">
        <w:r w:rsidRPr="009E738E">
          <w:rPr>
            <w:b/>
            <w:bCs/>
            <w:color w:val="FF0000"/>
            <w:u w:val="single"/>
          </w:rPr>
          <w:t>-</w:t>
        </w:r>
      </w:hyperlink>
      <w:r w:rsidRPr="009E738E">
        <w:t xml:space="preserve"> </w:t>
      </w:r>
      <w:r w:rsidRPr="009E738E">
        <w:rPr>
          <w:color w:val="0000FF"/>
        </w:rPr>
        <w:t>&lt;</w:t>
      </w:r>
      <w:r w:rsidRPr="009E738E">
        <w:rPr>
          <w:color w:val="990000"/>
        </w:rPr>
        <w:t>order:PS_ADMIN</w:t>
      </w:r>
      <w:r w:rsidRPr="009E738E">
        <w:rPr>
          <w:color w:val="0000FF"/>
        </w:rPr>
        <w:t>&gt;</w:t>
      </w:r>
    </w:p>
    <w:p w14:paraId="56B7C56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order:PQTY</w:t>
      </w:r>
      <w:r w:rsidRPr="009E738E">
        <w:rPr>
          <w:color w:val="0000FF"/>
        </w:rPr>
        <w:t>&gt;</w:t>
      </w:r>
      <w:r w:rsidRPr="009E738E">
        <w:rPr>
          <w:b/>
          <w:bCs/>
        </w:rPr>
        <w:t>002</w:t>
      </w:r>
      <w:r w:rsidRPr="009E738E">
        <w:rPr>
          <w:color w:val="0000FF"/>
        </w:rPr>
        <w:t>&lt;/</w:t>
      </w:r>
      <w:r w:rsidRPr="009E738E">
        <w:rPr>
          <w:color w:val="990000"/>
        </w:rPr>
        <w:t>order:PQTY</w:t>
      </w:r>
      <w:r w:rsidRPr="009E738E">
        <w:rPr>
          <w:color w:val="0000FF"/>
        </w:rPr>
        <w:t>&gt;</w:t>
      </w:r>
      <w:r w:rsidRPr="009E738E">
        <w:t xml:space="preserve"> </w:t>
      </w:r>
    </w:p>
    <w:p w14:paraId="631C40B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order:PS_ADMIN</w:t>
      </w:r>
      <w:r w:rsidRPr="009E738E">
        <w:rPr>
          <w:color w:val="0000FF"/>
        </w:rPr>
        <w:t>&gt;</w:t>
      </w:r>
    </w:p>
    <w:p w14:paraId="4DEC10A3" w14:textId="77777777" w:rsidR="007314EA" w:rsidRPr="009E738E" w:rsidRDefault="007314EA" w:rsidP="007314EA">
      <w:pPr>
        <w:ind w:hanging="480"/>
      </w:pPr>
      <w:hyperlink r:id="rId1171" w:history="1">
        <w:r w:rsidRPr="009E738E">
          <w:rPr>
            <w:b/>
            <w:bCs/>
            <w:color w:val="FF0000"/>
            <w:u w:val="single"/>
          </w:rPr>
          <w:t>-</w:t>
        </w:r>
      </w:hyperlink>
      <w:r w:rsidRPr="009E738E">
        <w:t xml:space="preserve"> </w:t>
      </w:r>
      <w:r w:rsidRPr="009E738E">
        <w:rPr>
          <w:color w:val="0000FF"/>
        </w:rPr>
        <w:t>&lt;</w:t>
      </w:r>
      <w:r w:rsidRPr="009E738E">
        <w:rPr>
          <w:color w:val="990000"/>
        </w:rPr>
        <w:t>order:PS_SVC_DET</w:t>
      </w:r>
      <w:r w:rsidRPr="009E738E">
        <w:rPr>
          <w:color w:val="0000FF"/>
        </w:rPr>
        <w:t>&gt;</w:t>
      </w:r>
    </w:p>
    <w:p w14:paraId="74471AB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order:TNS</w:t>
      </w:r>
      <w:r w:rsidRPr="009E738E">
        <w:rPr>
          <w:color w:val="0000FF"/>
        </w:rPr>
        <w:t>&gt;</w:t>
      </w:r>
      <w:r w:rsidRPr="009E738E">
        <w:rPr>
          <w:b/>
          <w:bCs/>
        </w:rPr>
        <w:t>2054085997</w:t>
      </w:r>
      <w:r w:rsidRPr="009E738E">
        <w:rPr>
          <w:color w:val="0000FF"/>
        </w:rPr>
        <w:t>&lt;/</w:t>
      </w:r>
      <w:r w:rsidRPr="009E738E">
        <w:rPr>
          <w:color w:val="990000"/>
        </w:rPr>
        <w:t>order:TNS</w:t>
      </w:r>
      <w:r w:rsidRPr="009E738E">
        <w:rPr>
          <w:color w:val="0000FF"/>
        </w:rPr>
        <w:t>&gt;</w:t>
      </w:r>
      <w:r w:rsidRPr="009E738E">
        <w:t xml:space="preserve"> </w:t>
      </w:r>
    </w:p>
    <w:p w14:paraId="66D91F6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order:LNECLSSVC</w:t>
      </w:r>
      <w:r w:rsidRPr="009E738E">
        <w:rPr>
          <w:color w:val="0000FF"/>
        </w:rPr>
        <w:t>&gt;</w:t>
      </w:r>
      <w:r w:rsidRPr="009E738E">
        <w:rPr>
          <w:b/>
          <w:bCs/>
        </w:rPr>
        <w:t>UEPBL</w:t>
      </w:r>
      <w:r w:rsidRPr="009E738E">
        <w:rPr>
          <w:color w:val="0000FF"/>
        </w:rPr>
        <w:t>&lt;/</w:t>
      </w:r>
      <w:r w:rsidRPr="009E738E">
        <w:rPr>
          <w:color w:val="990000"/>
        </w:rPr>
        <w:t>order:LNECLSSVC</w:t>
      </w:r>
      <w:r w:rsidRPr="009E738E">
        <w:rPr>
          <w:color w:val="0000FF"/>
        </w:rPr>
        <w:t>&gt;</w:t>
      </w:r>
      <w:r w:rsidRPr="009E738E">
        <w:t xml:space="preserve"> </w:t>
      </w:r>
    </w:p>
    <w:p w14:paraId="32974196" w14:textId="77777777" w:rsidR="007314EA" w:rsidRPr="009E738E" w:rsidRDefault="007314EA" w:rsidP="007314EA">
      <w:pPr>
        <w:ind w:hanging="480"/>
      </w:pPr>
      <w:hyperlink r:id="rId1172" w:history="1">
        <w:r w:rsidRPr="009E738E">
          <w:rPr>
            <w:b/>
            <w:bCs/>
            <w:color w:val="FF0000"/>
            <w:u w:val="single"/>
          </w:rPr>
          <w:t>-</w:t>
        </w:r>
      </w:hyperlink>
      <w:r w:rsidRPr="009E738E">
        <w:t xml:space="preserve"> </w:t>
      </w:r>
      <w:r w:rsidRPr="009E738E">
        <w:rPr>
          <w:color w:val="0000FF"/>
        </w:rPr>
        <w:t>&lt;</w:t>
      </w:r>
      <w:r w:rsidRPr="009E738E">
        <w:rPr>
          <w:color w:val="990000"/>
        </w:rPr>
        <w:t>order:SVC_DET_GRP</w:t>
      </w:r>
      <w:r w:rsidRPr="009E738E">
        <w:rPr>
          <w:color w:val="0000FF"/>
        </w:rPr>
        <w:t>&gt;</w:t>
      </w:r>
    </w:p>
    <w:p w14:paraId="6FBBD8A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order:LNUM</w:t>
      </w:r>
      <w:r w:rsidRPr="009E738E">
        <w:rPr>
          <w:color w:val="0000FF"/>
        </w:rPr>
        <w:t>&gt;</w:t>
      </w:r>
      <w:r w:rsidRPr="009E738E">
        <w:rPr>
          <w:b/>
          <w:bCs/>
        </w:rPr>
        <w:t>00001</w:t>
      </w:r>
      <w:r w:rsidRPr="009E738E">
        <w:rPr>
          <w:color w:val="0000FF"/>
        </w:rPr>
        <w:t>&lt;/</w:t>
      </w:r>
      <w:r w:rsidRPr="009E738E">
        <w:rPr>
          <w:color w:val="990000"/>
        </w:rPr>
        <w:t>order:LNUM</w:t>
      </w:r>
      <w:r w:rsidRPr="009E738E">
        <w:rPr>
          <w:color w:val="0000FF"/>
        </w:rPr>
        <w:t>&gt;</w:t>
      </w:r>
      <w:r w:rsidRPr="009E738E">
        <w:t xml:space="preserve"> </w:t>
      </w:r>
    </w:p>
    <w:p w14:paraId="1474661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order:LNA</w:t>
      </w:r>
      <w:r w:rsidRPr="009E738E">
        <w:rPr>
          <w:color w:val="0000FF"/>
        </w:rPr>
        <w:t>&gt;</w:t>
      </w:r>
      <w:r w:rsidRPr="009E738E">
        <w:rPr>
          <w:b/>
          <w:bCs/>
        </w:rPr>
        <w:t>V</w:t>
      </w:r>
      <w:r w:rsidRPr="009E738E">
        <w:rPr>
          <w:color w:val="0000FF"/>
        </w:rPr>
        <w:t>&lt;/</w:t>
      </w:r>
      <w:r w:rsidRPr="009E738E">
        <w:rPr>
          <w:color w:val="990000"/>
        </w:rPr>
        <w:t>order:LNA</w:t>
      </w:r>
      <w:r w:rsidRPr="009E738E">
        <w:rPr>
          <w:color w:val="0000FF"/>
        </w:rPr>
        <w:t>&gt;</w:t>
      </w:r>
      <w:r w:rsidRPr="009E738E">
        <w:t xml:space="preserve"> </w:t>
      </w:r>
    </w:p>
    <w:p w14:paraId="507DB3A8"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order:SVC_DET_GRP</w:t>
      </w:r>
      <w:r w:rsidRPr="009E738E">
        <w:rPr>
          <w:color w:val="0000FF"/>
        </w:rPr>
        <w:t>&gt;</w:t>
      </w:r>
    </w:p>
    <w:p w14:paraId="0162276D" w14:textId="77777777" w:rsidR="007314EA" w:rsidRPr="009E738E" w:rsidRDefault="007314EA" w:rsidP="007314EA">
      <w:pPr>
        <w:ind w:hanging="480"/>
      </w:pPr>
      <w:hyperlink r:id="rId1173" w:history="1">
        <w:r w:rsidRPr="009E738E">
          <w:rPr>
            <w:b/>
            <w:bCs/>
            <w:color w:val="FF0000"/>
            <w:u w:val="single"/>
          </w:rPr>
          <w:t>-</w:t>
        </w:r>
      </w:hyperlink>
      <w:r w:rsidRPr="009E738E">
        <w:t xml:space="preserve"> </w:t>
      </w:r>
      <w:r w:rsidRPr="009E738E">
        <w:rPr>
          <w:color w:val="0000FF"/>
        </w:rPr>
        <w:t>&lt;</w:t>
      </w:r>
      <w:r w:rsidRPr="009E738E">
        <w:rPr>
          <w:color w:val="990000"/>
        </w:rPr>
        <w:t>order:FEATURE_GRP</w:t>
      </w:r>
      <w:r w:rsidRPr="009E738E">
        <w:rPr>
          <w:color w:val="0000FF"/>
        </w:rPr>
        <w:t>&gt;</w:t>
      </w:r>
    </w:p>
    <w:p w14:paraId="2D8F299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order:FA</w:t>
      </w:r>
      <w:r w:rsidRPr="009E738E">
        <w:rPr>
          <w:color w:val="0000FF"/>
        </w:rPr>
        <w:t>&gt;</w:t>
      </w:r>
      <w:r w:rsidRPr="009E738E">
        <w:rPr>
          <w:b/>
          <w:bCs/>
        </w:rPr>
        <w:t>N</w:t>
      </w:r>
      <w:r w:rsidRPr="009E738E">
        <w:rPr>
          <w:color w:val="0000FF"/>
        </w:rPr>
        <w:t>&lt;/</w:t>
      </w:r>
      <w:r w:rsidRPr="009E738E">
        <w:rPr>
          <w:color w:val="990000"/>
        </w:rPr>
        <w:t>order:FA</w:t>
      </w:r>
      <w:r w:rsidRPr="009E738E">
        <w:rPr>
          <w:color w:val="0000FF"/>
        </w:rPr>
        <w:t>&gt;</w:t>
      </w:r>
      <w:r w:rsidRPr="009E738E">
        <w:t xml:space="preserve"> </w:t>
      </w:r>
    </w:p>
    <w:p w14:paraId="683B20A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order:FEATURE</w:t>
      </w:r>
      <w:r w:rsidRPr="009E738E">
        <w:rPr>
          <w:color w:val="0000FF"/>
        </w:rPr>
        <w:t>&gt;</w:t>
      </w:r>
      <w:r w:rsidRPr="009E738E">
        <w:rPr>
          <w:b/>
          <w:bCs/>
        </w:rPr>
        <w:t>ESX</w:t>
      </w:r>
      <w:r w:rsidRPr="009E738E">
        <w:rPr>
          <w:color w:val="0000FF"/>
        </w:rPr>
        <w:t>&lt;/</w:t>
      </w:r>
      <w:r w:rsidRPr="009E738E">
        <w:rPr>
          <w:color w:val="990000"/>
        </w:rPr>
        <w:t>order:FEATURE</w:t>
      </w:r>
      <w:r w:rsidRPr="009E738E">
        <w:rPr>
          <w:color w:val="0000FF"/>
        </w:rPr>
        <w:t>&gt;</w:t>
      </w:r>
      <w:r w:rsidRPr="009E738E">
        <w:t xml:space="preserve"> </w:t>
      </w:r>
    </w:p>
    <w:p w14:paraId="3F61999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order:FEATURE_GRP</w:t>
      </w:r>
      <w:r w:rsidRPr="009E738E">
        <w:rPr>
          <w:color w:val="0000FF"/>
        </w:rPr>
        <w:t>&gt;</w:t>
      </w:r>
    </w:p>
    <w:p w14:paraId="1E4E77C6"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order:PS_SVC_DET</w:t>
      </w:r>
      <w:r w:rsidRPr="009E738E">
        <w:rPr>
          <w:color w:val="0000FF"/>
        </w:rPr>
        <w:t>&gt;</w:t>
      </w:r>
    </w:p>
    <w:p w14:paraId="43559DB4" w14:textId="77777777" w:rsidR="007314EA" w:rsidRPr="009E738E" w:rsidRDefault="007314EA" w:rsidP="007314EA">
      <w:pPr>
        <w:ind w:hanging="480"/>
      </w:pPr>
      <w:hyperlink r:id="rId1174" w:history="1">
        <w:r w:rsidRPr="009E738E">
          <w:rPr>
            <w:b/>
            <w:bCs/>
            <w:color w:val="FF0000"/>
            <w:u w:val="single"/>
          </w:rPr>
          <w:t>-</w:t>
        </w:r>
      </w:hyperlink>
      <w:r w:rsidRPr="009E738E">
        <w:t xml:space="preserve"> </w:t>
      </w:r>
      <w:r w:rsidRPr="009E738E">
        <w:rPr>
          <w:color w:val="0000FF"/>
        </w:rPr>
        <w:t>&lt;</w:t>
      </w:r>
      <w:r w:rsidRPr="009E738E">
        <w:rPr>
          <w:color w:val="990000"/>
        </w:rPr>
        <w:t>order:PS_SVC_DET</w:t>
      </w:r>
      <w:r w:rsidRPr="009E738E">
        <w:rPr>
          <w:color w:val="0000FF"/>
        </w:rPr>
        <w:t>&gt;</w:t>
      </w:r>
    </w:p>
    <w:p w14:paraId="468FD3C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order:TNS</w:t>
      </w:r>
      <w:r w:rsidRPr="009E738E">
        <w:rPr>
          <w:color w:val="0000FF"/>
        </w:rPr>
        <w:t>&gt;</w:t>
      </w:r>
      <w:r w:rsidRPr="009E738E">
        <w:rPr>
          <w:b/>
          <w:bCs/>
        </w:rPr>
        <w:t>2054084685</w:t>
      </w:r>
      <w:r w:rsidRPr="009E738E">
        <w:rPr>
          <w:color w:val="0000FF"/>
        </w:rPr>
        <w:t>&lt;/</w:t>
      </w:r>
      <w:r w:rsidRPr="009E738E">
        <w:rPr>
          <w:color w:val="990000"/>
        </w:rPr>
        <w:t>order:TNS</w:t>
      </w:r>
      <w:r w:rsidRPr="009E738E">
        <w:rPr>
          <w:color w:val="0000FF"/>
        </w:rPr>
        <w:t>&gt;</w:t>
      </w:r>
      <w:r w:rsidRPr="009E738E">
        <w:t xml:space="preserve"> </w:t>
      </w:r>
    </w:p>
    <w:p w14:paraId="16BBC3B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order:LNECLSSVC</w:t>
      </w:r>
      <w:r w:rsidRPr="009E738E">
        <w:rPr>
          <w:color w:val="0000FF"/>
        </w:rPr>
        <w:t>&gt;</w:t>
      </w:r>
      <w:r w:rsidRPr="009E738E">
        <w:rPr>
          <w:b/>
          <w:bCs/>
        </w:rPr>
        <w:t>UEPBL</w:t>
      </w:r>
      <w:r w:rsidRPr="009E738E">
        <w:rPr>
          <w:color w:val="0000FF"/>
        </w:rPr>
        <w:t>&lt;/</w:t>
      </w:r>
      <w:r w:rsidRPr="009E738E">
        <w:rPr>
          <w:color w:val="990000"/>
        </w:rPr>
        <w:t>order:LNECLSSVC</w:t>
      </w:r>
      <w:r w:rsidRPr="009E738E">
        <w:rPr>
          <w:color w:val="0000FF"/>
        </w:rPr>
        <w:t>&gt;</w:t>
      </w:r>
      <w:r w:rsidRPr="009E738E">
        <w:t xml:space="preserve"> </w:t>
      </w:r>
    </w:p>
    <w:p w14:paraId="3C50488E" w14:textId="77777777" w:rsidR="007314EA" w:rsidRPr="009E738E" w:rsidRDefault="007314EA" w:rsidP="007314EA">
      <w:pPr>
        <w:ind w:hanging="480"/>
      </w:pPr>
      <w:hyperlink r:id="rId1175" w:history="1">
        <w:r w:rsidRPr="009E738E">
          <w:rPr>
            <w:b/>
            <w:bCs/>
            <w:color w:val="FF0000"/>
            <w:u w:val="single"/>
          </w:rPr>
          <w:t>-</w:t>
        </w:r>
      </w:hyperlink>
      <w:r w:rsidRPr="009E738E">
        <w:t xml:space="preserve"> </w:t>
      </w:r>
      <w:r w:rsidRPr="009E738E">
        <w:rPr>
          <w:color w:val="0000FF"/>
        </w:rPr>
        <w:t>&lt;</w:t>
      </w:r>
      <w:r w:rsidRPr="009E738E">
        <w:rPr>
          <w:color w:val="990000"/>
        </w:rPr>
        <w:t>order:SVC_DET_GRP</w:t>
      </w:r>
      <w:r w:rsidRPr="009E738E">
        <w:rPr>
          <w:color w:val="0000FF"/>
        </w:rPr>
        <w:t>&gt;</w:t>
      </w:r>
    </w:p>
    <w:p w14:paraId="6EFC39D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order:LNUM</w:t>
      </w:r>
      <w:r w:rsidRPr="009E738E">
        <w:rPr>
          <w:color w:val="0000FF"/>
        </w:rPr>
        <w:t>&gt;</w:t>
      </w:r>
      <w:r w:rsidRPr="009E738E">
        <w:rPr>
          <w:b/>
          <w:bCs/>
        </w:rPr>
        <w:t>00002</w:t>
      </w:r>
      <w:r w:rsidRPr="009E738E">
        <w:rPr>
          <w:color w:val="0000FF"/>
        </w:rPr>
        <w:t>&lt;/</w:t>
      </w:r>
      <w:r w:rsidRPr="009E738E">
        <w:rPr>
          <w:color w:val="990000"/>
        </w:rPr>
        <w:t>order:LNUM</w:t>
      </w:r>
      <w:r w:rsidRPr="009E738E">
        <w:rPr>
          <w:color w:val="0000FF"/>
        </w:rPr>
        <w:t>&gt;</w:t>
      </w:r>
      <w:r w:rsidRPr="009E738E">
        <w:t xml:space="preserve"> </w:t>
      </w:r>
    </w:p>
    <w:p w14:paraId="5D43C72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order:LNA</w:t>
      </w:r>
      <w:r w:rsidRPr="009E738E">
        <w:rPr>
          <w:color w:val="0000FF"/>
        </w:rPr>
        <w:t>&gt;</w:t>
      </w:r>
      <w:r w:rsidRPr="009E738E">
        <w:rPr>
          <w:b/>
          <w:bCs/>
        </w:rPr>
        <w:t>V</w:t>
      </w:r>
      <w:r w:rsidRPr="009E738E">
        <w:rPr>
          <w:color w:val="0000FF"/>
        </w:rPr>
        <w:t>&lt;/</w:t>
      </w:r>
      <w:r w:rsidRPr="009E738E">
        <w:rPr>
          <w:color w:val="990000"/>
        </w:rPr>
        <w:t>order:LNA</w:t>
      </w:r>
      <w:r w:rsidRPr="009E738E">
        <w:rPr>
          <w:color w:val="0000FF"/>
        </w:rPr>
        <w:t>&gt;</w:t>
      </w:r>
      <w:r w:rsidRPr="009E738E">
        <w:t xml:space="preserve"> </w:t>
      </w:r>
    </w:p>
    <w:p w14:paraId="0C3CA35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order:SVC_DET_GRP</w:t>
      </w:r>
      <w:r w:rsidRPr="009E738E">
        <w:rPr>
          <w:color w:val="0000FF"/>
        </w:rPr>
        <w:t>&gt;</w:t>
      </w:r>
    </w:p>
    <w:p w14:paraId="0D53684C" w14:textId="77777777" w:rsidR="007314EA" w:rsidRPr="009E738E" w:rsidRDefault="007314EA" w:rsidP="007314EA">
      <w:pPr>
        <w:ind w:hanging="480"/>
      </w:pPr>
      <w:hyperlink r:id="rId1176" w:history="1">
        <w:r w:rsidRPr="009E738E">
          <w:rPr>
            <w:b/>
            <w:bCs/>
            <w:color w:val="FF0000"/>
            <w:u w:val="single"/>
          </w:rPr>
          <w:t>-</w:t>
        </w:r>
      </w:hyperlink>
      <w:r w:rsidRPr="009E738E">
        <w:t xml:space="preserve"> </w:t>
      </w:r>
      <w:r w:rsidRPr="009E738E">
        <w:rPr>
          <w:color w:val="0000FF"/>
        </w:rPr>
        <w:t>&lt;</w:t>
      </w:r>
      <w:r w:rsidRPr="009E738E">
        <w:rPr>
          <w:color w:val="990000"/>
        </w:rPr>
        <w:t>order:FEATURE_GRP</w:t>
      </w:r>
      <w:r w:rsidRPr="009E738E">
        <w:rPr>
          <w:color w:val="0000FF"/>
        </w:rPr>
        <w:t>&gt;</w:t>
      </w:r>
    </w:p>
    <w:p w14:paraId="53D4F2B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order:FA</w:t>
      </w:r>
      <w:r w:rsidRPr="009E738E">
        <w:rPr>
          <w:color w:val="0000FF"/>
        </w:rPr>
        <w:t>&gt;</w:t>
      </w:r>
      <w:r w:rsidRPr="009E738E">
        <w:rPr>
          <w:b/>
          <w:bCs/>
        </w:rPr>
        <w:t>N</w:t>
      </w:r>
      <w:r w:rsidRPr="009E738E">
        <w:rPr>
          <w:color w:val="0000FF"/>
        </w:rPr>
        <w:t>&lt;/</w:t>
      </w:r>
      <w:r w:rsidRPr="009E738E">
        <w:rPr>
          <w:color w:val="990000"/>
        </w:rPr>
        <w:t>order:FA</w:t>
      </w:r>
      <w:r w:rsidRPr="009E738E">
        <w:rPr>
          <w:color w:val="0000FF"/>
        </w:rPr>
        <w:t>&gt;</w:t>
      </w:r>
      <w:r w:rsidRPr="009E738E">
        <w:t xml:space="preserve"> </w:t>
      </w:r>
    </w:p>
    <w:p w14:paraId="2B703EC8"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order:FEATURE</w:t>
      </w:r>
      <w:r w:rsidRPr="009E738E">
        <w:rPr>
          <w:color w:val="0000FF"/>
        </w:rPr>
        <w:t>&gt;</w:t>
      </w:r>
      <w:r w:rsidRPr="009E738E">
        <w:rPr>
          <w:b/>
          <w:bCs/>
        </w:rPr>
        <w:t>ESX</w:t>
      </w:r>
      <w:r w:rsidRPr="009E738E">
        <w:rPr>
          <w:color w:val="0000FF"/>
        </w:rPr>
        <w:t>&lt;/</w:t>
      </w:r>
      <w:r w:rsidRPr="009E738E">
        <w:rPr>
          <w:color w:val="990000"/>
        </w:rPr>
        <w:t>order:FEATURE</w:t>
      </w:r>
      <w:r w:rsidRPr="009E738E">
        <w:rPr>
          <w:color w:val="0000FF"/>
        </w:rPr>
        <w:t>&gt;</w:t>
      </w:r>
      <w:r w:rsidRPr="009E738E">
        <w:t xml:space="preserve"> </w:t>
      </w:r>
    </w:p>
    <w:p w14:paraId="0C255281"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order:FEATURE_GRP</w:t>
      </w:r>
      <w:r w:rsidRPr="009E738E">
        <w:rPr>
          <w:color w:val="0000FF"/>
        </w:rPr>
        <w:t>&gt;</w:t>
      </w:r>
    </w:p>
    <w:p w14:paraId="0EDADC28"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order:PS_SVC_DET</w:t>
      </w:r>
      <w:r w:rsidRPr="009E738E">
        <w:rPr>
          <w:color w:val="0000FF"/>
        </w:rPr>
        <w:t>&gt;</w:t>
      </w:r>
    </w:p>
    <w:p w14:paraId="7D3CB455"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order:PS</w:t>
      </w:r>
      <w:r w:rsidRPr="009E738E">
        <w:rPr>
          <w:color w:val="0000FF"/>
        </w:rPr>
        <w:t>&gt;</w:t>
      </w:r>
    </w:p>
    <w:p w14:paraId="1CDF1DDD" w14:textId="77777777" w:rsidR="007314EA" w:rsidRPr="009E738E" w:rsidRDefault="007314EA" w:rsidP="007314EA">
      <w:pPr>
        <w:ind w:hanging="480"/>
      </w:pPr>
      <w:hyperlink r:id="rId1177" w:history="1">
        <w:r w:rsidRPr="009E738E">
          <w:rPr>
            <w:b/>
            <w:bCs/>
            <w:color w:val="FF0000"/>
            <w:u w:val="single"/>
          </w:rPr>
          <w:t>-</w:t>
        </w:r>
      </w:hyperlink>
      <w:r w:rsidRPr="009E738E">
        <w:t xml:space="preserve"> </w:t>
      </w:r>
      <w:r w:rsidRPr="009E738E">
        <w:rPr>
          <w:color w:val="0000FF"/>
        </w:rPr>
        <w:t>&lt;</w:t>
      </w:r>
      <w:r w:rsidRPr="009E738E">
        <w:rPr>
          <w:color w:val="990000"/>
        </w:rPr>
        <w:t>order:DL</w:t>
      </w:r>
      <w:r w:rsidRPr="009E738E">
        <w:rPr>
          <w:color w:val="0000FF"/>
        </w:rPr>
        <w:t>&gt;</w:t>
      </w:r>
    </w:p>
    <w:p w14:paraId="368959DD" w14:textId="77777777" w:rsidR="007314EA" w:rsidRPr="009E738E" w:rsidRDefault="007314EA" w:rsidP="007314EA">
      <w:pPr>
        <w:ind w:hanging="480"/>
      </w:pPr>
      <w:hyperlink r:id="rId1178" w:history="1">
        <w:r w:rsidRPr="009E738E">
          <w:rPr>
            <w:b/>
            <w:bCs/>
            <w:color w:val="FF0000"/>
            <w:u w:val="single"/>
          </w:rPr>
          <w:t>-</w:t>
        </w:r>
      </w:hyperlink>
      <w:r w:rsidRPr="009E738E">
        <w:t xml:space="preserve"> </w:t>
      </w:r>
      <w:r w:rsidRPr="009E738E">
        <w:rPr>
          <w:color w:val="0000FF"/>
        </w:rPr>
        <w:t>&lt;</w:t>
      </w:r>
      <w:r w:rsidRPr="009E738E">
        <w:rPr>
          <w:color w:val="990000"/>
        </w:rPr>
        <w:t>order:ADVERTISING</w:t>
      </w:r>
      <w:r w:rsidRPr="009E738E">
        <w:rPr>
          <w:color w:val="0000FF"/>
        </w:rPr>
        <w:t>&gt;</w:t>
      </w:r>
    </w:p>
    <w:p w14:paraId="4E493E1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order:SIC</w:t>
      </w:r>
      <w:r w:rsidRPr="009E738E">
        <w:rPr>
          <w:color w:val="0000FF"/>
        </w:rPr>
        <w:t>&gt;</w:t>
      </w:r>
      <w:r w:rsidRPr="009E738E">
        <w:rPr>
          <w:b/>
          <w:bCs/>
        </w:rPr>
        <w:t>8711</w:t>
      </w:r>
      <w:r w:rsidRPr="009E738E">
        <w:rPr>
          <w:color w:val="0000FF"/>
        </w:rPr>
        <w:t>&lt;/</w:t>
      </w:r>
      <w:r w:rsidRPr="009E738E">
        <w:rPr>
          <w:color w:val="990000"/>
        </w:rPr>
        <w:t>order:SIC</w:t>
      </w:r>
      <w:r w:rsidRPr="009E738E">
        <w:rPr>
          <w:color w:val="0000FF"/>
        </w:rPr>
        <w:t>&gt;</w:t>
      </w:r>
      <w:r w:rsidRPr="009E738E">
        <w:t xml:space="preserve"> </w:t>
      </w:r>
    </w:p>
    <w:p w14:paraId="6ADED04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order:ADVERTISING</w:t>
      </w:r>
      <w:r w:rsidRPr="009E738E">
        <w:rPr>
          <w:color w:val="0000FF"/>
        </w:rPr>
        <w:t>&gt;</w:t>
      </w:r>
    </w:p>
    <w:p w14:paraId="00E996FB" w14:textId="77777777" w:rsidR="007314EA" w:rsidRPr="009E738E" w:rsidRDefault="007314EA" w:rsidP="007314EA">
      <w:pPr>
        <w:ind w:hanging="480"/>
      </w:pPr>
      <w:hyperlink r:id="rId1179" w:history="1">
        <w:r w:rsidRPr="009E738E">
          <w:rPr>
            <w:b/>
            <w:bCs/>
            <w:color w:val="FF0000"/>
            <w:u w:val="single"/>
          </w:rPr>
          <w:t>-</w:t>
        </w:r>
      </w:hyperlink>
      <w:r w:rsidRPr="009E738E">
        <w:t xml:space="preserve"> </w:t>
      </w:r>
      <w:r w:rsidRPr="009E738E">
        <w:rPr>
          <w:color w:val="0000FF"/>
        </w:rPr>
        <w:t>&lt;</w:t>
      </w:r>
      <w:r w:rsidRPr="009E738E">
        <w:rPr>
          <w:color w:val="990000"/>
        </w:rPr>
        <w:t>order:LISTING_INFO</w:t>
      </w:r>
      <w:r w:rsidRPr="009E738E">
        <w:rPr>
          <w:color w:val="0000FF"/>
        </w:rPr>
        <w:t>&gt;</w:t>
      </w:r>
    </w:p>
    <w:p w14:paraId="1C51C479" w14:textId="77777777" w:rsidR="007314EA" w:rsidRPr="009E738E" w:rsidRDefault="007314EA" w:rsidP="007314EA">
      <w:pPr>
        <w:ind w:hanging="480"/>
      </w:pPr>
      <w:hyperlink r:id="rId1180" w:history="1">
        <w:r w:rsidRPr="009E738E">
          <w:rPr>
            <w:b/>
            <w:bCs/>
            <w:color w:val="FF0000"/>
            <w:u w:val="single"/>
          </w:rPr>
          <w:t>-</w:t>
        </w:r>
      </w:hyperlink>
      <w:r w:rsidRPr="009E738E">
        <w:t xml:space="preserve"> </w:t>
      </w:r>
      <w:r w:rsidRPr="009E738E">
        <w:rPr>
          <w:color w:val="0000FF"/>
        </w:rPr>
        <w:t>&lt;</w:t>
      </w:r>
      <w:r w:rsidRPr="009E738E">
        <w:rPr>
          <w:color w:val="990000"/>
        </w:rPr>
        <w:t>order:LISTING_CNTRL</w:t>
      </w:r>
      <w:r w:rsidRPr="009E738E">
        <w:rPr>
          <w:color w:val="0000FF"/>
        </w:rPr>
        <w:t>&gt;</w:t>
      </w:r>
    </w:p>
    <w:p w14:paraId="07EB0CA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order:LACT</w:t>
      </w:r>
      <w:r w:rsidRPr="009E738E">
        <w:rPr>
          <w:color w:val="0000FF"/>
        </w:rPr>
        <w:t>&gt;</w:t>
      </w:r>
      <w:r w:rsidRPr="009E738E">
        <w:rPr>
          <w:b/>
          <w:bCs/>
        </w:rPr>
        <w:t>D</w:t>
      </w:r>
      <w:r w:rsidRPr="009E738E">
        <w:rPr>
          <w:color w:val="0000FF"/>
        </w:rPr>
        <w:t>&lt;/</w:t>
      </w:r>
      <w:r w:rsidRPr="009E738E">
        <w:rPr>
          <w:color w:val="990000"/>
        </w:rPr>
        <w:t>order:LACT</w:t>
      </w:r>
      <w:r w:rsidRPr="009E738E">
        <w:rPr>
          <w:color w:val="0000FF"/>
        </w:rPr>
        <w:t>&gt;</w:t>
      </w:r>
      <w:r w:rsidRPr="009E738E">
        <w:t xml:space="preserve"> </w:t>
      </w:r>
    </w:p>
    <w:p w14:paraId="5F515EEF"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order:RTY</w:t>
      </w:r>
      <w:r w:rsidRPr="009E738E">
        <w:rPr>
          <w:color w:val="0000FF"/>
        </w:rPr>
        <w:t>&gt;</w:t>
      </w:r>
      <w:r w:rsidRPr="009E738E">
        <w:rPr>
          <w:b/>
          <w:bCs/>
        </w:rPr>
        <w:t>LML</w:t>
      </w:r>
      <w:r w:rsidRPr="009E738E">
        <w:rPr>
          <w:color w:val="0000FF"/>
        </w:rPr>
        <w:t>&lt;/</w:t>
      </w:r>
      <w:r w:rsidRPr="009E738E">
        <w:rPr>
          <w:color w:val="990000"/>
        </w:rPr>
        <w:t>order:RTY</w:t>
      </w:r>
      <w:r w:rsidRPr="009E738E">
        <w:rPr>
          <w:color w:val="0000FF"/>
        </w:rPr>
        <w:t>&gt;</w:t>
      </w:r>
      <w:r w:rsidRPr="009E738E">
        <w:t xml:space="preserve"> </w:t>
      </w:r>
    </w:p>
    <w:p w14:paraId="4FB3ED7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order:DLNUM</w:t>
      </w:r>
      <w:r w:rsidRPr="009E738E">
        <w:rPr>
          <w:color w:val="0000FF"/>
        </w:rPr>
        <w:t>&gt;</w:t>
      </w:r>
      <w:r w:rsidRPr="009E738E">
        <w:rPr>
          <w:b/>
          <w:bCs/>
        </w:rPr>
        <w:t>0001</w:t>
      </w:r>
      <w:r w:rsidRPr="009E738E">
        <w:rPr>
          <w:color w:val="0000FF"/>
        </w:rPr>
        <w:t>&lt;/</w:t>
      </w:r>
      <w:r w:rsidRPr="009E738E">
        <w:rPr>
          <w:color w:val="990000"/>
        </w:rPr>
        <w:t>order:DLNUM</w:t>
      </w:r>
      <w:r w:rsidRPr="009E738E">
        <w:rPr>
          <w:color w:val="0000FF"/>
        </w:rPr>
        <w:t>&gt;</w:t>
      </w:r>
      <w:r w:rsidRPr="009E738E">
        <w:t xml:space="preserve"> </w:t>
      </w:r>
    </w:p>
    <w:p w14:paraId="44AA19AB"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order:LISTING_CNTRL</w:t>
      </w:r>
      <w:r w:rsidRPr="009E738E">
        <w:rPr>
          <w:color w:val="0000FF"/>
        </w:rPr>
        <w:t>&gt;</w:t>
      </w:r>
    </w:p>
    <w:p w14:paraId="4CA77F60" w14:textId="77777777" w:rsidR="007314EA" w:rsidRPr="009E738E" w:rsidRDefault="007314EA" w:rsidP="007314EA">
      <w:pPr>
        <w:ind w:hanging="480"/>
      </w:pPr>
      <w:hyperlink r:id="rId1181" w:history="1">
        <w:r w:rsidRPr="009E738E">
          <w:rPr>
            <w:b/>
            <w:bCs/>
            <w:color w:val="FF0000"/>
            <w:u w:val="single"/>
          </w:rPr>
          <w:t>-</w:t>
        </w:r>
      </w:hyperlink>
      <w:r w:rsidRPr="009E738E">
        <w:t xml:space="preserve"> </w:t>
      </w:r>
      <w:r w:rsidRPr="009E738E">
        <w:rPr>
          <w:color w:val="0000FF"/>
        </w:rPr>
        <w:t>&lt;</w:t>
      </w:r>
      <w:r w:rsidRPr="009E738E">
        <w:rPr>
          <w:color w:val="990000"/>
        </w:rPr>
        <w:t>order:LISTING_INSTRUCTION</w:t>
      </w:r>
      <w:r w:rsidRPr="009E738E">
        <w:rPr>
          <w:color w:val="0000FF"/>
        </w:rPr>
        <w:t>&gt;</w:t>
      </w:r>
    </w:p>
    <w:p w14:paraId="50CE5FF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order:LTN</w:t>
      </w:r>
      <w:r w:rsidRPr="009E738E">
        <w:rPr>
          <w:color w:val="0000FF"/>
        </w:rPr>
        <w:t>&gt;</w:t>
      </w:r>
      <w:r w:rsidRPr="009E738E">
        <w:rPr>
          <w:b/>
          <w:bCs/>
        </w:rPr>
        <w:t>2054085997</w:t>
      </w:r>
      <w:r w:rsidRPr="009E738E">
        <w:rPr>
          <w:color w:val="0000FF"/>
        </w:rPr>
        <w:t>&lt;/</w:t>
      </w:r>
      <w:r w:rsidRPr="009E738E">
        <w:rPr>
          <w:color w:val="990000"/>
        </w:rPr>
        <w:t>order:LTN</w:t>
      </w:r>
      <w:r w:rsidRPr="009E738E">
        <w:rPr>
          <w:color w:val="0000FF"/>
        </w:rPr>
        <w:t>&gt;</w:t>
      </w:r>
      <w:r w:rsidRPr="009E738E">
        <w:t xml:space="preserve"> </w:t>
      </w:r>
    </w:p>
    <w:p w14:paraId="184360C4" w14:textId="77777777" w:rsidR="007314EA" w:rsidRPr="009E738E" w:rsidRDefault="007314EA" w:rsidP="007314EA">
      <w:pPr>
        <w:ind w:hanging="480"/>
      </w:pPr>
      <w:hyperlink r:id="rId1182" w:history="1">
        <w:r w:rsidRPr="009E738E">
          <w:rPr>
            <w:b/>
            <w:bCs/>
            <w:color w:val="FF0000"/>
            <w:u w:val="single"/>
          </w:rPr>
          <w:t>-</w:t>
        </w:r>
      </w:hyperlink>
      <w:r w:rsidRPr="009E738E">
        <w:t xml:space="preserve"> </w:t>
      </w:r>
      <w:r w:rsidRPr="009E738E">
        <w:rPr>
          <w:color w:val="0000FF"/>
        </w:rPr>
        <w:t>&lt;</w:t>
      </w:r>
      <w:r w:rsidRPr="009E738E">
        <w:rPr>
          <w:color w:val="990000"/>
        </w:rPr>
        <w:t>order:LIST_NAME_GRP</w:t>
      </w:r>
      <w:r w:rsidRPr="009E738E">
        <w:rPr>
          <w:color w:val="0000FF"/>
        </w:rPr>
        <w:t>&gt;</w:t>
      </w:r>
    </w:p>
    <w:p w14:paraId="6BE40C3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order:LNLN</w:t>
      </w:r>
      <w:r w:rsidRPr="009E738E">
        <w:rPr>
          <w:color w:val="0000FF"/>
        </w:rPr>
        <w:t>&gt;</w:t>
      </w:r>
      <w:r w:rsidRPr="009E738E">
        <w:rPr>
          <w:b/>
          <w:bCs/>
        </w:rPr>
        <w:t>Day</w:t>
      </w:r>
      <w:r w:rsidRPr="009E738E">
        <w:rPr>
          <w:color w:val="0000FF"/>
        </w:rPr>
        <w:t>&lt;/</w:t>
      </w:r>
      <w:r w:rsidRPr="009E738E">
        <w:rPr>
          <w:color w:val="990000"/>
        </w:rPr>
        <w:t>order:LNLN</w:t>
      </w:r>
      <w:r w:rsidRPr="009E738E">
        <w:rPr>
          <w:color w:val="0000FF"/>
        </w:rPr>
        <w:t>&gt;</w:t>
      </w:r>
      <w:r w:rsidRPr="009E738E">
        <w:t xml:space="preserve"> </w:t>
      </w:r>
    </w:p>
    <w:p w14:paraId="26B602C9"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order:LIST_NAME_GRP</w:t>
      </w:r>
      <w:r w:rsidRPr="009E738E">
        <w:rPr>
          <w:color w:val="0000FF"/>
        </w:rPr>
        <w:t>&gt;</w:t>
      </w:r>
    </w:p>
    <w:p w14:paraId="2F959A49"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order:LISTING_INSTRUCTION</w:t>
      </w:r>
      <w:r w:rsidRPr="009E738E">
        <w:rPr>
          <w:color w:val="0000FF"/>
        </w:rPr>
        <w:t>&gt;</w:t>
      </w:r>
    </w:p>
    <w:p w14:paraId="194C9E04"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order:LISTING_INFO</w:t>
      </w:r>
      <w:r w:rsidRPr="009E738E">
        <w:rPr>
          <w:color w:val="0000FF"/>
        </w:rPr>
        <w:t>&gt;</w:t>
      </w:r>
    </w:p>
    <w:p w14:paraId="2B56BB79" w14:textId="77777777" w:rsidR="007314EA" w:rsidRPr="009E738E" w:rsidRDefault="007314EA" w:rsidP="007314EA">
      <w:pPr>
        <w:ind w:hanging="480"/>
      </w:pPr>
      <w:hyperlink r:id="rId1183" w:history="1">
        <w:r w:rsidRPr="009E738E">
          <w:rPr>
            <w:b/>
            <w:bCs/>
            <w:color w:val="FF0000"/>
            <w:u w:val="single"/>
          </w:rPr>
          <w:t>-</w:t>
        </w:r>
      </w:hyperlink>
      <w:r w:rsidRPr="009E738E">
        <w:t xml:space="preserve"> </w:t>
      </w:r>
      <w:r w:rsidRPr="009E738E">
        <w:rPr>
          <w:color w:val="0000FF"/>
        </w:rPr>
        <w:t>&lt;</w:t>
      </w:r>
      <w:r w:rsidRPr="009E738E">
        <w:rPr>
          <w:color w:val="990000"/>
        </w:rPr>
        <w:t>order:LISTING_INFO</w:t>
      </w:r>
      <w:r w:rsidRPr="009E738E">
        <w:rPr>
          <w:color w:val="0000FF"/>
        </w:rPr>
        <w:t>&gt;</w:t>
      </w:r>
    </w:p>
    <w:p w14:paraId="3962D764" w14:textId="77777777" w:rsidR="007314EA" w:rsidRPr="009E738E" w:rsidRDefault="007314EA" w:rsidP="007314EA">
      <w:pPr>
        <w:ind w:hanging="480"/>
      </w:pPr>
      <w:hyperlink r:id="rId1184" w:history="1">
        <w:r w:rsidRPr="009E738E">
          <w:rPr>
            <w:b/>
            <w:bCs/>
            <w:color w:val="FF0000"/>
            <w:u w:val="single"/>
          </w:rPr>
          <w:t>-</w:t>
        </w:r>
      </w:hyperlink>
      <w:r w:rsidRPr="009E738E">
        <w:t xml:space="preserve"> </w:t>
      </w:r>
      <w:r w:rsidRPr="009E738E">
        <w:rPr>
          <w:color w:val="0000FF"/>
        </w:rPr>
        <w:t>&lt;</w:t>
      </w:r>
      <w:r w:rsidRPr="009E738E">
        <w:rPr>
          <w:color w:val="990000"/>
        </w:rPr>
        <w:t>order:LISTING_CNTRL</w:t>
      </w:r>
      <w:r w:rsidRPr="009E738E">
        <w:rPr>
          <w:color w:val="0000FF"/>
        </w:rPr>
        <w:t>&gt;</w:t>
      </w:r>
    </w:p>
    <w:p w14:paraId="1FEDE74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order:LACT</w:t>
      </w:r>
      <w:r w:rsidRPr="009E738E">
        <w:rPr>
          <w:color w:val="0000FF"/>
        </w:rPr>
        <w:t>&gt;</w:t>
      </w:r>
      <w:r w:rsidRPr="009E738E">
        <w:rPr>
          <w:b/>
          <w:bCs/>
        </w:rPr>
        <w:t>N</w:t>
      </w:r>
      <w:r w:rsidRPr="009E738E">
        <w:rPr>
          <w:color w:val="0000FF"/>
        </w:rPr>
        <w:t>&lt;/</w:t>
      </w:r>
      <w:r w:rsidRPr="009E738E">
        <w:rPr>
          <w:color w:val="990000"/>
        </w:rPr>
        <w:t>order:LACT</w:t>
      </w:r>
      <w:r w:rsidRPr="009E738E">
        <w:rPr>
          <w:color w:val="0000FF"/>
        </w:rPr>
        <w:t>&gt;</w:t>
      </w:r>
      <w:r w:rsidRPr="009E738E">
        <w:t xml:space="preserve"> </w:t>
      </w:r>
    </w:p>
    <w:p w14:paraId="04CE615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order:RTY</w:t>
      </w:r>
      <w:r w:rsidRPr="009E738E">
        <w:rPr>
          <w:color w:val="0000FF"/>
        </w:rPr>
        <w:t>&gt;</w:t>
      </w:r>
      <w:r w:rsidRPr="009E738E">
        <w:rPr>
          <w:b/>
          <w:bCs/>
        </w:rPr>
        <w:t>LML</w:t>
      </w:r>
      <w:r w:rsidRPr="009E738E">
        <w:rPr>
          <w:color w:val="0000FF"/>
        </w:rPr>
        <w:t>&lt;/</w:t>
      </w:r>
      <w:r w:rsidRPr="009E738E">
        <w:rPr>
          <w:color w:val="990000"/>
        </w:rPr>
        <w:t>order:RTY</w:t>
      </w:r>
      <w:r w:rsidRPr="009E738E">
        <w:rPr>
          <w:color w:val="0000FF"/>
        </w:rPr>
        <w:t>&gt;</w:t>
      </w:r>
      <w:r w:rsidRPr="009E738E">
        <w:t xml:space="preserve"> </w:t>
      </w:r>
    </w:p>
    <w:p w14:paraId="7C7A0D1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order:LTY</w:t>
      </w:r>
      <w:r w:rsidRPr="009E738E">
        <w:rPr>
          <w:color w:val="0000FF"/>
        </w:rPr>
        <w:t>&gt;</w:t>
      </w:r>
      <w:r w:rsidRPr="009E738E">
        <w:rPr>
          <w:b/>
          <w:bCs/>
        </w:rPr>
        <w:t>1</w:t>
      </w:r>
      <w:r w:rsidRPr="009E738E">
        <w:rPr>
          <w:color w:val="0000FF"/>
        </w:rPr>
        <w:t>&lt;/</w:t>
      </w:r>
      <w:r w:rsidRPr="009E738E">
        <w:rPr>
          <w:color w:val="990000"/>
        </w:rPr>
        <w:t>order:LTY</w:t>
      </w:r>
      <w:r w:rsidRPr="009E738E">
        <w:rPr>
          <w:color w:val="0000FF"/>
        </w:rPr>
        <w:t>&gt;</w:t>
      </w:r>
      <w:r w:rsidRPr="009E738E">
        <w:t xml:space="preserve"> </w:t>
      </w:r>
    </w:p>
    <w:p w14:paraId="71542EAC"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order:STYC</w:t>
      </w:r>
      <w:r w:rsidRPr="009E738E">
        <w:rPr>
          <w:color w:val="0000FF"/>
        </w:rPr>
        <w:t>&gt;</w:t>
      </w:r>
      <w:r w:rsidRPr="009E738E">
        <w:rPr>
          <w:b/>
          <w:bCs/>
        </w:rPr>
        <w:t>SL</w:t>
      </w:r>
      <w:r w:rsidRPr="009E738E">
        <w:rPr>
          <w:color w:val="0000FF"/>
        </w:rPr>
        <w:t>&lt;/</w:t>
      </w:r>
      <w:r w:rsidRPr="009E738E">
        <w:rPr>
          <w:color w:val="990000"/>
        </w:rPr>
        <w:t>order:STYC</w:t>
      </w:r>
      <w:r w:rsidRPr="009E738E">
        <w:rPr>
          <w:color w:val="0000FF"/>
        </w:rPr>
        <w:t>&gt;</w:t>
      </w:r>
      <w:r w:rsidRPr="009E738E">
        <w:t xml:space="preserve"> </w:t>
      </w:r>
    </w:p>
    <w:p w14:paraId="458F731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order:TOA</w:t>
      </w:r>
      <w:r w:rsidRPr="009E738E">
        <w:rPr>
          <w:color w:val="0000FF"/>
        </w:rPr>
        <w:t>&gt;</w:t>
      </w:r>
      <w:r w:rsidRPr="009E738E">
        <w:rPr>
          <w:b/>
          <w:bCs/>
        </w:rPr>
        <w:t>B</w:t>
      </w:r>
      <w:r w:rsidRPr="009E738E">
        <w:rPr>
          <w:color w:val="0000FF"/>
        </w:rPr>
        <w:t>&lt;/</w:t>
      </w:r>
      <w:r w:rsidRPr="009E738E">
        <w:rPr>
          <w:color w:val="990000"/>
        </w:rPr>
        <w:t>order:TOA</w:t>
      </w:r>
      <w:r w:rsidRPr="009E738E">
        <w:rPr>
          <w:color w:val="0000FF"/>
        </w:rPr>
        <w:t>&gt;</w:t>
      </w:r>
      <w:r w:rsidRPr="009E738E">
        <w:t xml:space="preserve"> </w:t>
      </w:r>
    </w:p>
    <w:p w14:paraId="2B3F4E3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order:DOI</w:t>
      </w:r>
      <w:r w:rsidRPr="009E738E">
        <w:rPr>
          <w:color w:val="0000FF"/>
        </w:rPr>
        <w:t>&gt;</w:t>
      </w:r>
      <w:r w:rsidRPr="009E738E">
        <w:rPr>
          <w:b/>
          <w:bCs/>
        </w:rPr>
        <w:t>0</w:t>
      </w:r>
      <w:r w:rsidRPr="009E738E">
        <w:rPr>
          <w:color w:val="0000FF"/>
        </w:rPr>
        <w:t>&lt;/</w:t>
      </w:r>
      <w:r w:rsidRPr="009E738E">
        <w:rPr>
          <w:color w:val="990000"/>
        </w:rPr>
        <w:t>order:DOI</w:t>
      </w:r>
      <w:r w:rsidRPr="009E738E">
        <w:rPr>
          <w:color w:val="0000FF"/>
        </w:rPr>
        <w:t>&gt;</w:t>
      </w:r>
      <w:r w:rsidRPr="009E738E">
        <w:t xml:space="preserve"> </w:t>
      </w:r>
    </w:p>
    <w:p w14:paraId="36A950E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order:DLNUM</w:t>
      </w:r>
      <w:r w:rsidRPr="009E738E">
        <w:rPr>
          <w:color w:val="0000FF"/>
        </w:rPr>
        <w:t>&gt;</w:t>
      </w:r>
      <w:r w:rsidRPr="009E738E">
        <w:rPr>
          <w:b/>
          <w:bCs/>
        </w:rPr>
        <w:t>0002</w:t>
      </w:r>
      <w:r w:rsidRPr="009E738E">
        <w:rPr>
          <w:color w:val="0000FF"/>
        </w:rPr>
        <w:t>&lt;/</w:t>
      </w:r>
      <w:r w:rsidRPr="009E738E">
        <w:rPr>
          <w:color w:val="990000"/>
        </w:rPr>
        <w:t>order:DLNUM</w:t>
      </w:r>
      <w:r w:rsidRPr="009E738E">
        <w:rPr>
          <w:color w:val="0000FF"/>
        </w:rPr>
        <w:t>&gt;</w:t>
      </w:r>
      <w:r w:rsidRPr="009E738E">
        <w:t xml:space="preserve"> </w:t>
      </w:r>
    </w:p>
    <w:p w14:paraId="18927AF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order:LISTING_CNTRL</w:t>
      </w:r>
      <w:r w:rsidRPr="009E738E">
        <w:rPr>
          <w:color w:val="0000FF"/>
        </w:rPr>
        <w:t>&gt;</w:t>
      </w:r>
    </w:p>
    <w:p w14:paraId="46848B5B" w14:textId="77777777" w:rsidR="007314EA" w:rsidRPr="009E738E" w:rsidRDefault="007314EA" w:rsidP="007314EA">
      <w:pPr>
        <w:ind w:hanging="480"/>
      </w:pPr>
      <w:hyperlink r:id="rId1185" w:history="1">
        <w:r w:rsidRPr="009E738E">
          <w:rPr>
            <w:b/>
            <w:bCs/>
            <w:color w:val="FF0000"/>
            <w:u w:val="single"/>
          </w:rPr>
          <w:t>-</w:t>
        </w:r>
      </w:hyperlink>
      <w:r w:rsidRPr="009E738E">
        <w:t xml:space="preserve"> </w:t>
      </w:r>
      <w:r w:rsidRPr="009E738E">
        <w:rPr>
          <w:color w:val="0000FF"/>
        </w:rPr>
        <w:t>&lt;</w:t>
      </w:r>
      <w:r w:rsidRPr="009E738E">
        <w:rPr>
          <w:color w:val="990000"/>
        </w:rPr>
        <w:t>order:LISTING_INSTRUCTION</w:t>
      </w:r>
      <w:r w:rsidRPr="009E738E">
        <w:rPr>
          <w:color w:val="0000FF"/>
        </w:rPr>
        <w:t>&gt;</w:t>
      </w:r>
    </w:p>
    <w:p w14:paraId="65E3074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order:LTN</w:t>
      </w:r>
      <w:r w:rsidRPr="009E738E">
        <w:rPr>
          <w:color w:val="0000FF"/>
        </w:rPr>
        <w:t>&gt;</w:t>
      </w:r>
      <w:r w:rsidRPr="009E738E">
        <w:rPr>
          <w:b/>
          <w:bCs/>
        </w:rPr>
        <w:t>2054085997</w:t>
      </w:r>
      <w:r w:rsidRPr="009E738E">
        <w:rPr>
          <w:color w:val="0000FF"/>
        </w:rPr>
        <w:t>&lt;/</w:t>
      </w:r>
      <w:r w:rsidRPr="009E738E">
        <w:rPr>
          <w:color w:val="990000"/>
        </w:rPr>
        <w:t>order:LTN</w:t>
      </w:r>
      <w:r w:rsidRPr="009E738E">
        <w:rPr>
          <w:color w:val="0000FF"/>
        </w:rPr>
        <w:t>&gt;</w:t>
      </w:r>
      <w:r w:rsidRPr="009E738E">
        <w:t xml:space="preserve"> </w:t>
      </w:r>
    </w:p>
    <w:p w14:paraId="519B649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order:YPH</w:t>
      </w:r>
      <w:r w:rsidRPr="009E738E">
        <w:rPr>
          <w:color w:val="0000FF"/>
        </w:rPr>
        <w:t>&gt;</w:t>
      </w:r>
      <w:r w:rsidRPr="009E738E">
        <w:rPr>
          <w:b/>
          <w:bCs/>
        </w:rPr>
        <w:t>999001</w:t>
      </w:r>
      <w:r w:rsidRPr="009E738E">
        <w:rPr>
          <w:color w:val="0000FF"/>
        </w:rPr>
        <w:t>&lt;/</w:t>
      </w:r>
      <w:r w:rsidRPr="009E738E">
        <w:rPr>
          <w:color w:val="990000"/>
        </w:rPr>
        <w:t>order:YPH</w:t>
      </w:r>
      <w:r w:rsidRPr="009E738E">
        <w:rPr>
          <w:color w:val="0000FF"/>
        </w:rPr>
        <w:t>&gt;</w:t>
      </w:r>
      <w:r w:rsidRPr="009E738E">
        <w:t xml:space="preserve"> </w:t>
      </w:r>
    </w:p>
    <w:p w14:paraId="516E01D7" w14:textId="77777777" w:rsidR="007314EA" w:rsidRPr="009E738E" w:rsidRDefault="007314EA" w:rsidP="007314EA">
      <w:pPr>
        <w:ind w:hanging="480"/>
      </w:pPr>
      <w:hyperlink r:id="rId1186" w:history="1">
        <w:r w:rsidRPr="009E738E">
          <w:rPr>
            <w:b/>
            <w:bCs/>
            <w:color w:val="FF0000"/>
            <w:u w:val="single"/>
          </w:rPr>
          <w:t>-</w:t>
        </w:r>
      </w:hyperlink>
      <w:r w:rsidRPr="009E738E">
        <w:t xml:space="preserve"> </w:t>
      </w:r>
      <w:r w:rsidRPr="009E738E">
        <w:rPr>
          <w:color w:val="0000FF"/>
        </w:rPr>
        <w:t>&lt;</w:t>
      </w:r>
      <w:r w:rsidRPr="009E738E">
        <w:rPr>
          <w:color w:val="990000"/>
        </w:rPr>
        <w:t>order:LIST_NAME_GRP</w:t>
      </w:r>
      <w:r w:rsidRPr="009E738E">
        <w:rPr>
          <w:color w:val="0000FF"/>
        </w:rPr>
        <w:t>&gt;</w:t>
      </w:r>
    </w:p>
    <w:p w14:paraId="044975E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order:LNLN</w:t>
      </w:r>
      <w:r w:rsidRPr="009E738E">
        <w:rPr>
          <w:color w:val="0000FF"/>
        </w:rPr>
        <w:t>&gt;</w:t>
      </w:r>
      <w:r w:rsidRPr="009E738E">
        <w:rPr>
          <w:b/>
          <w:bCs/>
        </w:rPr>
        <w:t>Dayz</w:t>
      </w:r>
      <w:r w:rsidRPr="009E738E">
        <w:rPr>
          <w:color w:val="0000FF"/>
        </w:rPr>
        <w:t>&lt;/</w:t>
      </w:r>
      <w:r w:rsidRPr="009E738E">
        <w:rPr>
          <w:color w:val="990000"/>
        </w:rPr>
        <w:t>order:LNLN</w:t>
      </w:r>
      <w:r w:rsidRPr="009E738E">
        <w:rPr>
          <w:color w:val="0000FF"/>
        </w:rPr>
        <w:t>&gt;</w:t>
      </w:r>
      <w:r w:rsidRPr="009E738E">
        <w:t xml:space="preserve"> </w:t>
      </w:r>
    </w:p>
    <w:p w14:paraId="113D5F9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order:LNFN</w:t>
      </w:r>
      <w:r w:rsidRPr="009E738E">
        <w:rPr>
          <w:color w:val="0000FF"/>
        </w:rPr>
        <w:t>&gt;</w:t>
      </w:r>
      <w:r w:rsidRPr="009E738E">
        <w:rPr>
          <w:b/>
          <w:bCs/>
        </w:rPr>
        <w:t>Rainy</w:t>
      </w:r>
      <w:r w:rsidRPr="009E738E">
        <w:rPr>
          <w:color w:val="0000FF"/>
        </w:rPr>
        <w:t>&lt;/</w:t>
      </w:r>
      <w:r w:rsidRPr="009E738E">
        <w:rPr>
          <w:color w:val="990000"/>
        </w:rPr>
        <w:t>order:LNFN</w:t>
      </w:r>
      <w:r w:rsidRPr="009E738E">
        <w:rPr>
          <w:color w:val="0000FF"/>
        </w:rPr>
        <w:t>&gt;</w:t>
      </w:r>
      <w:r w:rsidRPr="009E738E">
        <w:t xml:space="preserve"> </w:t>
      </w:r>
    </w:p>
    <w:p w14:paraId="7A87CAB6"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order:LIST_NAME_GRP</w:t>
      </w:r>
      <w:r w:rsidRPr="009E738E">
        <w:rPr>
          <w:color w:val="0000FF"/>
        </w:rPr>
        <w:t>&gt;</w:t>
      </w:r>
    </w:p>
    <w:p w14:paraId="4678992F" w14:textId="77777777" w:rsidR="007314EA" w:rsidRPr="009E738E" w:rsidRDefault="007314EA" w:rsidP="007314EA">
      <w:pPr>
        <w:ind w:hanging="480"/>
      </w:pPr>
      <w:hyperlink r:id="rId1187" w:history="1">
        <w:r w:rsidRPr="009E738E">
          <w:rPr>
            <w:b/>
            <w:bCs/>
            <w:color w:val="FF0000"/>
            <w:u w:val="single"/>
          </w:rPr>
          <w:t>-</w:t>
        </w:r>
      </w:hyperlink>
      <w:r w:rsidRPr="009E738E">
        <w:t xml:space="preserve"> </w:t>
      </w:r>
      <w:r w:rsidRPr="009E738E">
        <w:rPr>
          <w:color w:val="0000FF"/>
        </w:rPr>
        <w:t>&lt;</w:t>
      </w:r>
      <w:r w:rsidRPr="009E738E">
        <w:rPr>
          <w:color w:val="990000"/>
        </w:rPr>
        <w:t>order:LIST_ADDR_GRP</w:t>
      </w:r>
      <w:r w:rsidRPr="009E738E">
        <w:rPr>
          <w:color w:val="0000FF"/>
        </w:rPr>
        <w:t>&gt;</w:t>
      </w:r>
    </w:p>
    <w:p w14:paraId="1B997DA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order:LANO</w:t>
      </w:r>
      <w:r w:rsidRPr="009E738E">
        <w:rPr>
          <w:color w:val="0000FF"/>
        </w:rPr>
        <w:t>&gt;</w:t>
      </w:r>
      <w:r w:rsidRPr="009E738E">
        <w:rPr>
          <w:b/>
          <w:bCs/>
        </w:rPr>
        <w:t>5332</w:t>
      </w:r>
      <w:r w:rsidRPr="009E738E">
        <w:rPr>
          <w:color w:val="0000FF"/>
        </w:rPr>
        <w:t>&lt;/</w:t>
      </w:r>
      <w:r w:rsidRPr="009E738E">
        <w:rPr>
          <w:color w:val="990000"/>
        </w:rPr>
        <w:t>order:LANO</w:t>
      </w:r>
      <w:r w:rsidRPr="009E738E">
        <w:rPr>
          <w:color w:val="0000FF"/>
        </w:rPr>
        <w:t>&gt;</w:t>
      </w:r>
      <w:r w:rsidRPr="009E738E">
        <w:t xml:space="preserve"> </w:t>
      </w:r>
    </w:p>
    <w:p w14:paraId="6A76913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order:LASN</w:t>
      </w:r>
      <w:r w:rsidRPr="009E738E">
        <w:rPr>
          <w:color w:val="0000FF"/>
        </w:rPr>
        <w:t>&gt;</w:t>
      </w:r>
      <w:r w:rsidRPr="009E738E">
        <w:rPr>
          <w:b/>
          <w:bCs/>
        </w:rPr>
        <w:t>Highway 280</w:t>
      </w:r>
      <w:r w:rsidRPr="009E738E">
        <w:rPr>
          <w:color w:val="0000FF"/>
        </w:rPr>
        <w:t>&lt;/</w:t>
      </w:r>
      <w:r w:rsidRPr="009E738E">
        <w:rPr>
          <w:color w:val="990000"/>
        </w:rPr>
        <w:t>order:LASN</w:t>
      </w:r>
      <w:r w:rsidRPr="009E738E">
        <w:rPr>
          <w:color w:val="0000FF"/>
        </w:rPr>
        <w:t>&gt;</w:t>
      </w:r>
      <w:r w:rsidRPr="009E738E">
        <w:t xml:space="preserve"> </w:t>
      </w:r>
    </w:p>
    <w:p w14:paraId="61ADB622"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order:LIST_ADDR_GRP</w:t>
      </w:r>
      <w:r w:rsidRPr="009E738E">
        <w:rPr>
          <w:color w:val="0000FF"/>
        </w:rPr>
        <w:t>&gt;</w:t>
      </w:r>
    </w:p>
    <w:p w14:paraId="6031174F"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order:LISTING_INSTRUCTION</w:t>
      </w:r>
      <w:r w:rsidRPr="009E738E">
        <w:rPr>
          <w:color w:val="0000FF"/>
        </w:rPr>
        <w:t>&gt;</w:t>
      </w:r>
    </w:p>
    <w:p w14:paraId="56580D30"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order:LISTING_INFO</w:t>
      </w:r>
      <w:r w:rsidRPr="009E738E">
        <w:rPr>
          <w:color w:val="0000FF"/>
        </w:rPr>
        <w:t>&gt;</w:t>
      </w:r>
    </w:p>
    <w:p w14:paraId="0AFEBBF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order:DL</w:t>
      </w:r>
      <w:r w:rsidRPr="009E738E">
        <w:rPr>
          <w:color w:val="0000FF"/>
        </w:rPr>
        <w:t>&gt;</w:t>
      </w:r>
    </w:p>
    <w:p w14:paraId="697D97D1"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order:LSR_ORD_REQ</w:t>
      </w:r>
      <w:r w:rsidRPr="009E738E">
        <w:rPr>
          <w:color w:val="0000FF"/>
        </w:rPr>
        <w:t>&gt;</w:t>
      </w:r>
    </w:p>
    <w:p w14:paraId="123629C2" w14:textId="77777777" w:rsidR="007314EA" w:rsidRPr="009E738E" w:rsidRDefault="007314EA" w:rsidP="007314EA">
      <w:pPr>
        <w:ind w:hanging="240"/>
        <w:rPr>
          <w:color w:val="0000FF"/>
        </w:rPr>
      </w:pPr>
      <w:r w:rsidRPr="009E738E">
        <w:rPr>
          <w:b/>
          <w:bCs/>
          <w:color w:val="FF0000"/>
        </w:rPr>
        <w:t> </w:t>
      </w:r>
      <w:r w:rsidRPr="009E738E">
        <w:t xml:space="preserve"> </w:t>
      </w:r>
      <w:r w:rsidRPr="009E738E">
        <w:rPr>
          <w:color w:val="0000FF"/>
        </w:rPr>
        <w:t>&lt;/</w:t>
      </w:r>
      <w:r w:rsidRPr="009E738E">
        <w:rPr>
          <w:color w:val="990000"/>
        </w:rPr>
        <w:t>uom:ATT_LSR_ORD_REQ</w:t>
      </w:r>
      <w:r w:rsidRPr="009E738E">
        <w:rPr>
          <w:color w:val="0000FF"/>
        </w:rPr>
        <w:t>&gt;</w:t>
      </w:r>
    </w:p>
    <w:p w14:paraId="42ECC27B" w14:textId="77777777" w:rsidR="007314EA" w:rsidRPr="009E738E" w:rsidRDefault="007314EA" w:rsidP="007314EA">
      <w:pPr>
        <w:ind w:hanging="240"/>
        <w:rPr>
          <w:color w:val="0000FF"/>
        </w:rPr>
      </w:pPr>
    </w:p>
    <w:p w14:paraId="0FEDBBB5" w14:textId="77777777" w:rsidR="007314EA" w:rsidRPr="009E738E" w:rsidRDefault="007314EA" w:rsidP="007314EA">
      <w:pPr>
        <w:ind w:hanging="240"/>
        <w:rPr>
          <w:color w:val="0000FF"/>
        </w:rPr>
      </w:pPr>
    </w:p>
    <w:p w14:paraId="2E46CC1F" w14:textId="77777777" w:rsidR="007314EA" w:rsidRPr="009E738E" w:rsidRDefault="007314EA" w:rsidP="007314EA">
      <w:pPr>
        <w:ind w:hanging="240"/>
        <w:rPr>
          <w:color w:val="0000FF"/>
        </w:rPr>
      </w:pPr>
    </w:p>
    <w:p w14:paraId="6D119208" w14:textId="77777777" w:rsidR="007314EA" w:rsidRPr="009E738E" w:rsidRDefault="007314EA" w:rsidP="007314EA">
      <w:pPr>
        <w:ind w:hanging="240"/>
        <w:rPr>
          <w:color w:val="0000FF"/>
        </w:rPr>
      </w:pPr>
    </w:p>
    <w:p w14:paraId="561C35C4" w14:textId="77777777" w:rsidR="007314EA" w:rsidRPr="009E738E" w:rsidRDefault="007314EA" w:rsidP="007314EA">
      <w:pPr>
        <w:ind w:hanging="240"/>
        <w:rPr>
          <w:color w:val="0000FF"/>
        </w:rPr>
      </w:pPr>
    </w:p>
    <w:p w14:paraId="13477998" w14:textId="77777777" w:rsidR="00E7253C" w:rsidRDefault="00E7253C" w:rsidP="007314EA">
      <w:pPr>
        <w:ind w:hanging="240"/>
      </w:pPr>
    </w:p>
    <w:p w14:paraId="38108A72" w14:textId="77777777" w:rsidR="00E7253C" w:rsidRDefault="00E7253C" w:rsidP="007314EA">
      <w:pPr>
        <w:ind w:hanging="240"/>
      </w:pPr>
    </w:p>
    <w:p w14:paraId="6D9C032A" w14:textId="77777777" w:rsidR="00E7253C" w:rsidRDefault="00E7253C" w:rsidP="007314EA">
      <w:pPr>
        <w:ind w:hanging="240"/>
      </w:pPr>
    </w:p>
    <w:p w14:paraId="1532549A" w14:textId="77777777" w:rsidR="00E7253C" w:rsidRDefault="00E7253C" w:rsidP="007314EA">
      <w:pPr>
        <w:ind w:hanging="240"/>
      </w:pPr>
    </w:p>
    <w:p w14:paraId="46E4529D" w14:textId="77777777" w:rsidR="00E7253C" w:rsidRDefault="00E7253C" w:rsidP="007314EA">
      <w:pPr>
        <w:ind w:hanging="240"/>
      </w:pPr>
    </w:p>
    <w:p w14:paraId="4042337E" w14:textId="77777777" w:rsidR="00E7253C" w:rsidRDefault="00E7253C" w:rsidP="007314EA">
      <w:pPr>
        <w:ind w:hanging="240"/>
      </w:pPr>
    </w:p>
    <w:p w14:paraId="46BE362D" w14:textId="77777777" w:rsidR="00E7253C" w:rsidRDefault="00E7253C" w:rsidP="007314EA">
      <w:pPr>
        <w:ind w:hanging="240"/>
      </w:pPr>
    </w:p>
    <w:p w14:paraId="0A31282E" w14:textId="77777777" w:rsidR="00E7253C" w:rsidRDefault="00E7253C" w:rsidP="007314EA">
      <w:pPr>
        <w:ind w:hanging="240"/>
      </w:pPr>
    </w:p>
    <w:p w14:paraId="1ADF194C" w14:textId="77777777" w:rsidR="007314EA" w:rsidRPr="009E738E" w:rsidRDefault="007314EA" w:rsidP="007314EA">
      <w:pPr>
        <w:ind w:hanging="240"/>
      </w:pPr>
      <w:r w:rsidRPr="009E738E">
        <w:t>XML OUTPUT:</w:t>
      </w:r>
    </w:p>
    <w:p w14:paraId="7BDA2F01" w14:textId="77777777" w:rsidR="007314EA" w:rsidRPr="009E738E" w:rsidRDefault="007314EA" w:rsidP="007314EA">
      <w:pPr>
        <w:ind w:hanging="240"/>
      </w:pPr>
    </w:p>
    <w:p w14:paraId="13B93FD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senderid</w:t>
      </w:r>
      <w:r w:rsidRPr="009E738E">
        <w:rPr>
          <w:color w:val="0000FF"/>
        </w:rPr>
        <w:t>&gt;</w:t>
      </w:r>
      <w:r w:rsidRPr="009E738E">
        <w:rPr>
          <w:b/>
          <w:bCs/>
        </w:rPr>
        <w:t>ATT-OR-SAT</w:t>
      </w:r>
      <w:r w:rsidRPr="009E738E">
        <w:rPr>
          <w:color w:val="0000FF"/>
        </w:rPr>
        <w:t>&lt;/</w:t>
      </w:r>
      <w:r w:rsidRPr="009E738E">
        <w:rPr>
          <w:color w:val="990000"/>
        </w:rPr>
        <w:t>senderid</w:t>
      </w:r>
      <w:r w:rsidRPr="009E738E">
        <w:rPr>
          <w:color w:val="0000FF"/>
        </w:rPr>
        <w:t>&gt;</w:t>
      </w:r>
      <w:r w:rsidRPr="009E738E">
        <w:t xml:space="preserve"> </w:t>
      </w:r>
    </w:p>
    <w:p w14:paraId="44D1D8D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receiverid</w:t>
      </w:r>
      <w:r w:rsidRPr="009E738E">
        <w:rPr>
          <w:color w:val="0000FF"/>
        </w:rPr>
        <w:t>&gt;</w:t>
      </w:r>
      <w:r w:rsidRPr="009E738E">
        <w:rPr>
          <w:b/>
          <w:bCs/>
        </w:rPr>
        <w:t>CTE-VALIDATOR</w:t>
      </w:r>
      <w:r w:rsidRPr="009E738E">
        <w:rPr>
          <w:color w:val="0000FF"/>
        </w:rPr>
        <w:t>&lt;/</w:t>
      </w:r>
      <w:r w:rsidRPr="009E738E">
        <w:rPr>
          <w:color w:val="990000"/>
        </w:rPr>
        <w:t>receiverid</w:t>
      </w:r>
      <w:r w:rsidRPr="009E738E">
        <w:rPr>
          <w:color w:val="0000FF"/>
        </w:rPr>
        <w:t>&gt;</w:t>
      </w:r>
      <w:r w:rsidRPr="009E738E">
        <w:t xml:space="preserve"> </w:t>
      </w:r>
    </w:p>
    <w:p w14:paraId="4177A3F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interfaceid</w:t>
      </w:r>
      <w:r w:rsidRPr="009E738E">
        <w:rPr>
          <w:color w:val="0000FF"/>
        </w:rPr>
        <w:t>&gt;</w:t>
      </w:r>
      <w:r w:rsidRPr="009E738E">
        <w:rPr>
          <w:b/>
          <w:bCs/>
        </w:rPr>
        <w:t>CTE-1005-OR-XML-IB</w:t>
      </w:r>
      <w:r w:rsidRPr="009E738E">
        <w:rPr>
          <w:color w:val="0000FF"/>
        </w:rPr>
        <w:t>&lt;/</w:t>
      </w:r>
      <w:r w:rsidRPr="009E738E">
        <w:rPr>
          <w:color w:val="990000"/>
        </w:rPr>
        <w:t>interfaceid</w:t>
      </w:r>
      <w:r w:rsidRPr="009E738E">
        <w:rPr>
          <w:color w:val="0000FF"/>
        </w:rPr>
        <w:t>&gt;</w:t>
      </w:r>
      <w:r w:rsidRPr="009E738E">
        <w:t xml:space="preserve"> </w:t>
      </w:r>
    </w:p>
    <w:p w14:paraId="25DB077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messagetype</w:t>
      </w:r>
      <w:r w:rsidRPr="009E738E">
        <w:rPr>
          <w:color w:val="0000FF"/>
        </w:rPr>
        <w:t>&gt;</w:t>
      </w:r>
      <w:r w:rsidRPr="009E738E">
        <w:rPr>
          <w:b/>
          <w:bCs/>
        </w:rPr>
        <w:t>LSRUOM</w:t>
      </w:r>
      <w:r w:rsidRPr="009E738E">
        <w:rPr>
          <w:color w:val="0000FF"/>
        </w:rPr>
        <w:t>&lt;/</w:t>
      </w:r>
      <w:r w:rsidRPr="009E738E">
        <w:rPr>
          <w:color w:val="990000"/>
        </w:rPr>
        <w:t>messagetype</w:t>
      </w:r>
      <w:r w:rsidRPr="009E738E">
        <w:rPr>
          <w:color w:val="0000FF"/>
        </w:rPr>
        <w:t>&gt;</w:t>
      </w:r>
      <w:r w:rsidRPr="009E738E">
        <w:t xml:space="preserve"> </w:t>
      </w:r>
    </w:p>
    <w:p w14:paraId="5EBB136F"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lsogversion</w:t>
      </w:r>
      <w:r w:rsidRPr="009E738E">
        <w:rPr>
          <w:color w:val="0000FF"/>
        </w:rPr>
        <w:t>&gt;</w:t>
      </w:r>
      <w:r w:rsidRPr="009E738E">
        <w:rPr>
          <w:b/>
          <w:bCs/>
        </w:rPr>
        <w:t>10.05</w:t>
      </w:r>
      <w:r w:rsidRPr="009E738E">
        <w:rPr>
          <w:color w:val="0000FF"/>
        </w:rPr>
        <w:t>&lt;/</w:t>
      </w:r>
      <w:r w:rsidRPr="009E738E">
        <w:rPr>
          <w:color w:val="990000"/>
        </w:rPr>
        <w:t>lsogversion</w:t>
      </w:r>
      <w:r w:rsidRPr="009E738E">
        <w:rPr>
          <w:color w:val="0000FF"/>
        </w:rPr>
        <w:t>&gt;</w:t>
      </w:r>
      <w:r w:rsidRPr="009E738E">
        <w:t xml:space="preserve"> </w:t>
      </w:r>
    </w:p>
    <w:p w14:paraId="49E57F0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ordertype</w:t>
      </w:r>
      <w:r w:rsidRPr="009E738E">
        <w:rPr>
          <w:color w:val="0000FF"/>
        </w:rPr>
        <w:t>&gt;</w:t>
      </w:r>
      <w:r w:rsidRPr="009E738E">
        <w:rPr>
          <w:b/>
          <w:bCs/>
        </w:rPr>
        <w:t>ORDER</w:t>
      </w:r>
      <w:r w:rsidRPr="009E738E">
        <w:rPr>
          <w:color w:val="0000FF"/>
        </w:rPr>
        <w:t>&lt;/</w:t>
      </w:r>
      <w:r w:rsidRPr="009E738E">
        <w:rPr>
          <w:color w:val="990000"/>
        </w:rPr>
        <w:t>ordertype</w:t>
      </w:r>
      <w:r w:rsidRPr="009E738E">
        <w:rPr>
          <w:color w:val="0000FF"/>
        </w:rPr>
        <w:t>&gt;</w:t>
      </w:r>
      <w:r w:rsidRPr="009E738E">
        <w:t xml:space="preserve"> </w:t>
      </w:r>
    </w:p>
    <w:p w14:paraId="044763D3"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header</w:t>
      </w:r>
      <w:r w:rsidRPr="009E738E">
        <w:rPr>
          <w:color w:val="0000FF"/>
        </w:rPr>
        <w:t>&gt;</w:t>
      </w:r>
    </w:p>
    <w:p w14:paraId="41CD4A2D" w14:textId="77777777" w:rsidR="007314EA" w:rsidRPr="009E738E" w:rsidRDefault="007314EA" w:rsidP="007314EA">
      <w:pPr>
        <w:ind w:hanging="480"/>
      </w:pPr>
      <w:hyperlink r:id="rId1188" w:history="1">
        <w:r w:rsidRPr="009E738E">
          <w:rPr>
            <w:b/>
            <w:bCs/>
            <w:color w:val="FF0000"/>
            <w:u w:val="single"/>
          </w:rPr>
          <w:t>-</w:t>
        </w:r>
      </w:hyperlink>
      <w:r w:rsidRPr="009E738E">
        <w:t xml:space="preserve"> </w:t>
      </w:r>
      <w:r w:rsidRPr="009E738E">
        <w:rPr>
          <w:color w:val="0000FF"/>
        </w:rPr>
        <w:t>&lt;</w:t>
      </w:r>
      <w:r w:rsidRPr="009E738E">
        <w:rPr>
          <w:color w:val="990000"/>
        </w:rPr>
        <w:t>m2:LSR_RESP</w:t>
      </w:r>
      <w:r w:rsidRPr="009E738E">
        <w:rPr>
          <w:color w:val="FF0000"/>
        </w:rPr>
        <w:t xml:space="preserve"> xmlns:m2</w:t>
      </w:r>
      <w:r w:rsidRPr="009E738E">
        <w:rPr>
          <w:color w:val="0000FF"/>
        </w:rPr>
        <w:t>="</w:t>
      </w:r>
      <w:r w:rsidRPr="009E738E">
        <w:rPr>
          <w:b/>
          <w:bCs/>
          <w:color w:val="FF0000"/>
        </w:rPr>
        <w:t>http://lsr.att.com/obf/tML/UOM</w:t>
      </w:r>
      <w:r w:rsidRPr="009E738E">
        <w:rPr>
          <w:color w:val="0000FF"/>
        </w:rPr>
        <w:t>"&gt;</w:t>
      </w:r>
    </w:p>
    <w:p w14:paraId="7BA386D9" w14:textId="77777777" w:rsidR="007314EA" w:rsidRPr="009E738E" w:rsidRDefault="007314EA" w:rsidP="007314EA">
      <w:pPr>
        <w:ind w:hanging="480"/>
      </w:pPr>
      <w:hyperlink r:id="rId1189" w:history="1">
        <w:r w:rsidRPr="009E738E">
          <w:rPr>
            <w:b/>
            <w:bCs/>
            <w:color w:val="FF0000"/>
            <w:u w:val="single"/>
          </w:rPr>
          <w:t>-</w:t>
        </w:r>
      </w:hyperlink>
      <w:r w:rsidRPr="009E738E">
        <w:t xml:space="preserve"> </w:t>
      </w:r>
      <w:r w:rsidRPr="009E738E">
        <w:rPr>
          <w:color w:val="0000FF"/>
        </w:rPr>
        <w:t>&lt;</w:t>
      </w:r>
      <w:r w:rsidRPr="009E738E">
        <w:rPr>
          <w:color w:val="990000"/>
        </w:rPr>
        <w:t>m2:HDR</w:t>
      </w:r>
      <w:r w:rsidRPr="009E738E">
        <w:rPr>
          <w:color w:val="0000FF"/>
        </w:rPr>
        <w:t>&gt;</w:t>
      </w:r>
    </w:p>
    <w:p w14:paraId="4B791F4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m2:MESSAGE_ID</w:t>
      </w:r>
      <w:r w:rsidRPr="009E738E">
        <w:rPr>
          <w:color w:val="0000FF"/>
        </w:rPr>
        <w:t>&gt;</w:t>
      </w:r>
      <w:r w:rsidRPr="009E738E">
        <w:rPr>
          <w:b/>
          <w:bCs/>
        </w:rPr>
        <w:t>1246905886483491.2185194337334</w:t>
      </w:r>
      <w:r w:rsidRPr="009E738E">
        <w:rPr>
          <w:color w:val="0000FF"/>
        </w:rPr>
        <w:t>&lt;/</w:t>
      </w:r>
      <w:r w:rsidRPr="009E738E">
        <w:rPr>
          <w:color w:val="990000"/>
        </w:rPr>
        <w:t>m2:MESSAGE_ID</w:t>
      </w:r>
      <w:r w:rsidRPr="009E738E">
        <w:rPr>
          <w:color w:val="0000FF"/>
        </w:rPr>
        <w:t>&gt;</w:t>
      </w:r>
      <w:r w:rsidRPr="009E738E">
        <w:t xml:space="preserve"> </w:t>
      </w:r>
    </w:p>
    <w:p w14:paraId="00B0D42A" w14:textId="77777777" w:rsidR="007314EA" w:rsidRPr="008C51B0" w:rsidRDefault="007314EA" w:rsidP="007314EA">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1AC7F0AE" w14:textId="77777777" w:rsidR="007314EA" w:rsidRPr="009E738E" w:rsidRDefault="007314EA" w:rsidP="007314EA">
      <w:pPr>
        <w:ind w:hanging="480"/>
      </w:pPr>
      <w:r w:rsidRPr="008C51B0">
        <w:rPr>
          <w:b/>
          <w:bCs/>
          <w:color w:val="FF0000"/>
          <w:lang w:val="es-ES"/>
        </w:rPr>
        <w:t> </w:t>
      </w:r>
      <w:r w:rsidRPr="008C51B0">
        <w:rPr>
          <w:lang w:val="es-ES"/>
        </w:rPr>
        <w:t xml:space="preserve"> </w:t>
      </w:r>
      <w:r w:rsidRPr="009E738E">
        <w:rPr>
          <w:color w:val="0000FF"/>
        </w:rPr>
        <w:t>&lt;</w:t>
      </w:r>
      <w:r w:rsidRPr="009E738E">
        <w:rPr>
          <w:color w:val="990000"/>
        </w:rPr>
        <w:t>m2:MSG_TIMESTAMP</w:t>
      </w:r>
      <w:r w:rsidRPr="009E738E">
        <w:rPr>
          <w:color w:val="0000FF"/>
        </w:rPr>
        <w:t>&gt;</w:t>
      </w:r>
      <w:r w:rsidRPr="009E738E">
        <w:rPr>
          <w:b/>
          <w:bCs/>
        </w:rPr>
        <w:t>2009-07-06T13:44:46-05:00</w:t>
      </w:r>
      <w:r w:rsidRPr="009E738E">
        <w:rPr>
          <w:color w:val="0000FF"/>
        </w:rPr>
        <w:t>&lt;/</w:t>
      </w:r>
      <w:r w:rsidRPr="009E738E">
        <w:rPr>
          <w:color w:val="990000"/>
        </w:rPr>
        <w:t>m2:MSG_TIMESTAMP</w:t>
      </w:r>
      <w:r w:rsidRPr="009E738E">
        <w:rPr>
          <w:color w:val="0000FF"/>
        </w:rPr>
        <w:t>&gt;</w:t>
      </w:r>
      <w:r w:rsidRPr="009E738E">
        <w:t xml:space="preserve"> </w:t>
      </w:r>
    </w:p>
    <w:p w14:paraId="0368F72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m2:PON</w:t>
      </w:r>
      <w:r w:rsidRPr="009E738E">
        <w:rPr>
          <w:color w:val="0000FF"/>
        </w:rPr>
        <w:t>&gt;</w:t>
      </w:r>
      <w:r w:rsidRPr="009E738E">
        <w:rPr>
          <w:b/>
          <w:bCs/>
        </w:rPr>
        <w:t>CVT0M052R31</w:t>
      </w:r>
      <w:r w:rsidRPr="009E738E">
        <w:rPr>
          <w:color w:val="0000FF"/>
        </w:rPr>
        <w:t>&lt;/</w:t>
      </w:r>
      <w:r w:rsidRPr="009E738E">
        <w:rPr>
          <w:color w:val="990000"/>
        </w:rPr>
        <w:t>m2:PON</w:t>
      </w:r>
      <w:r w:rsidRPr="009E738E">
        <w:rPr>
          <w:color w:val="0000FF"/>
        </w:rPr>
        <w:t>&gt;</w:t>
      </w:r>
      <w:r w:rsidRPr="009E738E">
        <w:t xml:space="preserve"> </w:t>
      </w:r>
    </w:p>
    <w:p w14:paraId="6CDDDA55" w14:textId="77777777" w:rsidR="007314EA" w:rsidRPr="008C51B0" w:rsidRDefault="007314EA" w:rsidP="007314EA">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160DE48F" w14:textId="77777777" w:rsidR="007314EA" w:rsidRPr="008C51B0" w:rsidRDefault="007314EA" w:rsidP="007314EA">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2054085997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2E05EC96" w14:textId="77777777" w:rsidR="007314EA" w:rsidRPr="008C51B0" w:rsidRDefault="007314EA" w:rsidP="007314EA">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20090706L00037-00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451F788" w14:textId="77777777" w:rsidR="007314EA" w:rsidRPr="009E738E" w:rsidRDefault="007314EA" w:rsidP="007314EA">
      <w:pPr>
        <w:ind w:hanging="480"/>
      </w:pPr>
      <w:r w:rsidRPr="008C51B0">
        <w:rPr>
          <w:b/>
          <w:bCs/>
          <w:color w:val="FF0000"/>
          <w:lang w:val="es-ES"/>
        </w:rPr>
        <w:t> </w:t>
      </w:r>
      <w:r w:rsidRPr="008C51B0">
        <w:rPr>
          <w:lang w:val="es-ES"/>
        </w:rPr>
        <w:t xml:space="preserve"> </w:t>
      </w:r>
      <w:r w:rsidRPr="009E738E">
        <w:rPr>
          <w:color w:val="0000FF"/>
        </w:rPr>
        <w:t>&lt;</w:t>
      </w:r>
      <w:r w:rsidRPr="009E738E">
        <w:rPr>
          <w:color w:val="990000"/>
        </w:rPr>
        <w:t>m2:CC</w:t>
      </w:r>
      <w:r w:rsidRPr="009E738E">
        <w:rPr>
          <w:color w:val="0000FF"/>
        </w:rPr>
        <w:t>&gt;</w:t>
      </w:r>
      <w:r w:rsidRPr="009E738E">
        <w:rPr>
          <w:b/>
          <w:bCs/>
        </w:rPr>
        <w:t>9999</w:t>
      </w:r>
      <w:r w:rsidRPr="009E738E">
        <w:rPr>
          <w:color w:val="0000FF"/>
        </w:rPr>
        <w:t>&lt;/</w:t>
      </w:r>
      <w:r w:rsidRPr="009E738E">
        <w:rPr>
          <w:color w:val="990000"/>
        </w:rPr>
        <w:t>m2:CC</w:t>
      </w:r>
      <w:r w:rsidRPr="009E738E">
        <w:rPr>
          <w:color w:val="0000FF"/>
        </w:rPr>
        <w:t>&gt;</w:t>
      </w:r>
      <w:r w:rsidRPr="009E738E">
        <w:t xml:space="preserve"> </w:t>
      </w:r>
    </w:p>
    <w:p w14:paraId="4791E95C"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m2:CLEC_APPL_ID</w:t>
      </w:r>
      <w:r w:rsidRPr="009E738E">
        <w:rPr>
          <w:color w:val="0000FF"/>
        </w:rPr>
        <w:t>&gt;</w:t>
      </w:r>
      <w:r w:rsidRPr="009E738E">
        <w:rPr>
          <w:b/>
          <w:bCs/>
        </w:rPr>
        <w:t>CTE-VALIDATOR</w:t>
      </w:r>
      <w:r w:rsidRPr="009E738E">
        <w:rPr>
          <w:color w:val="0000FF"/>
        </w:rPr>
        <w:t>&lt;/</w:t>
      </w:r>
      <w:r w:rsidRPr="009E738E">
        <w:rPr>
          <w:color w:val="990000"/>
        </w:rPr>
        <w:t>m2:CLEC_APPL_ID</w:t>
      </w:r>
      <w:r w:rsidRPr="009E738E">
        <w:rPr>
          <w:color w:val="0000FF"/>
        </w:rPr>
        <w:t>&gt;</w:t>
      </w:r>
      <w:r w:rsidRPr="009E738E">
        <w:t xml:space="preserve"> </w:t>
      </w:r>
    </w:p>
    <w:p w14:paraId="43B236C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m2:CLEC_APPL_PASSWORD</w:t>
      </w:r>
      <w:r w:rsidRPr="009E738E">
        <w:rPr>
          <w:color w:val="0000FF"/>
        </w:rPr>
        <w:t>&gt;</w:t>
      </w:r>
      <w:r w:rsidRPr="009E738E">
        <w:rPr>
          <w:b/>
          <w:bCs/>
        </w:rPr>
        <w:t>PA$$WORD</w:t>
      </w:r>
      <w:r w:rsidRPr="009E738E">
        <w:rPr>
          <w:color w:val="0000FF"/>
        </w:rPr>
        <w:t>&lt;/</w:t>
      </w:r>
      <w:r w:rsidRPr="009E738E">
        <w:rPr>
          <w:color w:val="990000"/>
        </w:rPr>
        <w:t>m2:CLEC_APPL_PASSWORD</w:t>
      </w:r>
      <w:r w:rsidRPr="009E738E">
        <w:rPr>
          <w:color w:val="0000FF"/>
        </w:rPr>
        <w:t>&gt;</w:t>
      </w:r>
      <w:r w:rsidRPr="009E738E">
        <w:t xml:space="preserve"> </w:t>
      </w:r>
    </w:p>
    <w:p w14:paraId="26ED4225"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m2:DTSENT</w:t>
      </w:r>
      <w:r w:rsidRPr="009E738E">
        <w:rPr>
          <w:color w:val="0000FF"/>
        </w:rPr>
        <w:t>&gt;</w:t>
      </w:r>
      <w:r w:rsidRPr="009E738E">
        <w:rPr>
          <w:b/>
          <w:bCs/>
        </w:rPr>
        <w:t>200907060144PM</w:t>
      </w:r>
      <w:r w:rsidRPr="009E738E">
        <w:rPr>
          <w:color w:val="0000FF"/>
        </w:rPr>
        <w:t>&lt;/</w:t>
      </w:r>
      <w:r w:rsidRPr="009E738E">
        <w:rPr>
          <w:color w:val="990000"/>
        </w:rPr>
        <w:t>m2:DTSENT</w:t>
      </w:r>
      <w:r w:rsidRPr="009E738E">
        <w:rPr>
          <w:color w:val="0000FF"/>
        </w:rPr>
        <w:t>&gt;</w:t>
      </w:r>
      <w:r w:rsidRPr="009E738E">
        <w:t xml:space="preserve"> </w:t>
      </w:r>
    </w:p>
    <w:p w14:paraId="770F5FF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m2:ORD</w:t>
      </w:r>
      <w:r w:rsidRPr="009E738E">
        <w:rPr>
          <w:color w:val="0000FF"/>
        </w:rPr>
        <w:t>&gt;</w:t>
      </w:r>
      <w:r w:rsidRPr="009E738E">
        <w:rPr>
          <w:b/>
          <w:bCs/>
        </w:rPr>
        <w:t>N1023PQ5</w:t>
      </w:r>
      <w:r w:rsidRPr="009E738E">
        <w:rPr>
          <w:color w:val="0000FF"/>
        </w:rPr>
        <w:t>&lt;/</w:t>
      </w:r>
      <w:r w:rsidRPr="009E738E">
        <w:rPr>
          <w:color w:val="990000"/>
        </w:rPr>
        <w:t>m2:ORD</w:t>
      </w:r>
      <w:r w:rsidRPr="009E738E">
        <w:rPr>
          <w:color w:val="0000FF"/>
        </w:rPr>
        <w:t>&gt;</w:t>
      </w:r>
      <w:r w:rsidRPr="009E738E">
        <w:t xml:space="preserve"> </w:t>
      </w:r>
    </w:p>
    <w:p w14:paraId="23E0FDA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m2:STATUS_CODE</w:t>
      </w:r>
      <w:r w:rsidRPr="009E738E">
        <w:rPr>
          <w:color w:val="0000FF"/>
        </w:rPr>
        <w:t>&gt;</w:t>
      </w:r>
      <w:r w:rsidRPr="009E738E">
        <w:rPr>
          <w:b/>
          <w:bCs/>
        </w:rPr>
        <w:t>PD</w:t>
      </w:r>
      <w:r w:rsidRPr="009E738E">
        <w:rPr>
          <w:color w:val="0000FF"/>
        </w:rPr>
        <w:t>&lt;/</w:t>
      </w:r>
      <w:r w:rsidRPr="009E738E">
        <w:rPr>
          <w:color w:val="990000"/>
        </w:rPr>
        <w:t>m2:STATUS_CODE</w:t>
      </w:r>
      <w:r w:rsidRPr="009E738E">
        <w:rPr>
          <w:color w:val="0000FF"/>
        </w:rPr>
        <w:t>&gt;</w:t>
      </w:r>
      <w:r w:rsidRPr="009E738E">
        <w:t xml:space="preserve"> </w:t>
      </w:r>
    </w:p>
    <w:p w14:paraId="09703D8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m2:STATUS_MSG</w:t>
      </w:r>
      <w:r w:rsidRPr="009E738E">
        <w:rPr>
          <w:color w:val="0000FF"/>
        </w:rPr>
        <w:t>&gt;</w:t>
      </w:r>
      <w:r w:rsidRPr="009E738E">
        <w:rPr>
          <w:b/>
          <w:bCs/>
        </w:rPr>
        <w:t>PENDING ORDER</w:t>
      </w:r>
      <w:r w:rsidRPr="009E738E">
        <w:rPr>
          <w:color w:val="0000FF"/>
        </w:rPr>
        <w:t>&lt;/</w:t>
      </w:r>
      <w:r w:rsidRPr="009E738E">
        <w:rPr>
          <w:color w:val="990000"/>
        </w:rPr>
        <w:t>m2:STATUS_MSG</w:t>
      </w:r>
      <w:r w:rsidRPr="009E738E">
        <w:rPr>
          <w:color w:val="0000FF"/>
        </w:rPr>
        <w:t>&gt;</w:t>
      </w:r>
      <w:r w:rsidRPr="009E738E">
        <w:t xml:space="preserve"> </w:t>
      </w:r>
    </w:p>
    <w:p w14:paraId="31F409B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m2:REMARKS</w:t>
      </w:r>
      <w:r w:rsidRPr="009E738E">
        <w:rPr>
          <w:color w:val="0000FF"/>
        </w:rPr>
        <w:t>&gt;</w:t>
      </w:r>
      <w:r w:rsidRPr="009E738E">
        <w:rPr>
          <w:b/>
          <w:bCs/>
        </w:rPr>
        <w:t>Facilities have been checked</w:t>
      </w:r>
      <w:r w:rsidRPr="009E738E">
        <w:rPr>
          <w:color w:val="0000FF"/>
        </w:rPr>
        <w:t>&lt;/</w:t>
      </w:r>
      <w:r w:rsidRPr="009E738E">
        <w:rPr>
          <w:color w:val="990000"/>
        </w:rPr>
        <w:t>m2:REMARKS</w:t>
      </w:r>
      <w:r w:rsidRPr="009E738E">
        <w:rPr>
          <w:color w:val="0000FF"/>
        </w:rPr>
        <w:t>&gt;</w:t>
      </w:r>
      <w:r w:rsidRPr="009E738E">
        <w:t xml:space="preserve"> </w:t>
      </w:r>
    </w:p>
    <w:p w14:paraId="7A250CB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m2:TRAN_ACK_TYPE</w:t>
      </w:r>
      <w:r w:rsidRPr="009E738E">
        <w:rPr>
          <w:color w:val="0000FF"/>
        </w:rPr>
        <w:t>&gt;</w:t>
      </w:r>
      <w:r w:rsidRPr="009E738E">
        <w:rPr>
          <w:b/>
          <w:bCs/>
        </w:rPr>
        <w:t>AT</w:t>
      </w:r>
      <w:r w:rsidRPr="009E738E">
        <w:rPr>
          <w:color w:val="0000FF"/>
        </w:rPr>
        <w:t>&lt;/</w:t>
      </w:r>
      <w:r w:rsidRPr="009E738E">
        <w:rPr>
          <w:color w:val="990000"/>
        </w:rPr>
        <w:t>m2:TRAN_ACK_TYPE</w:t>
      </w:r>
      <w:r w:rsidRPr="009E738E">
        <w:rPr>
          <w:color w:val="0000FF"/>
        </w:rPr>
        <w:t>&gt;</w:t>
      </w:r>
      <w:r w:rsidRPr="009E738E">
        <w:t xml:space="preserve"> </w:t>
      </w:r>
    </w:p>
    <w:p w14:paraId="7A64B505"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m2:TRANS_SET_PURPOSE_CODE</w:t>
      </w:r>
      <w:r w:rsidRPr="009E738E">
        <w:rPr>
          <w:color w:val="0000FF"/>
        </w:rPr>
        <w:t>&gt;</w:t>
      </w:r>
      <w:r w:rsidRPr="009E738E">
        <w:rPr>
          <w:b/>
          <w:bCs/>
        </w:rPr>
        <w:t>06</w:t>
      </w:r>
      <w:r w:rsidRPr="009E738E">
        <w:rPr>
          <w:color w:val="0000FF"/>
        </w:rPr>
        <w:t>&lt;/</w:t>
      </w:r>
      <w:r w:rsidRPr="009E738E">
        <w:rPr>
          <w:color w:val="990000"/>
        </w:rPr>
        <w:t>m2:TRANS_SET_PURPOSE_CODE</w:t>
      </w:r>
      <w:r w:rsidRPr="009E738E">
        <w:rPr>
          <w:color w:val="0000FF"/>
        </w:rPr>
        <w:t>&gt;</w:t>
      </w:r>
      <w:r w:rsidRPr="009E738E">
        <w:t xml:space="preserve"> </w:t>
      </w:r>
    </w:p>
    <w:p w14:paraId="04816F0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m2:HDR</w:t>
      </w:r>
      <w:r w:rsidRPr="009E738E">
        <w:rPr>
          <w:color w:val="0000FF"/>
        </w:rPr>
        <w:t>&gt;</w:t>
      </w:r>
    </w:p>
    <w:p w14:paraId="748D8D99" w14:textId="77777777" w:rsidR="007314EA" w:rsidRPr="009E738E" w:rsidRDefault="007314EA" w:rsidP="007314EA">
      <w:pPr>
        <w:ind w:hanging="480"/>
      </w:pPr>
      <w:hyperlink r:id="rId1190" w:history="1">
        <w:r w:rsidRPr="009E738E">
          <w:rPr>
            <w:b/>
            <w:bCs/>
            <w:color w:val="FF0000"/>
            <w:u w:val="single"/>
          </w:rPr>
          <w:t>-</w:t>
        </w:r>
      </w:hyperlink>
      <w:r w:rsidRPr="009E738E">
        <w:t xml:space="preserve"> </w:t>
      </w:r>
      <w:r w:rsidRPr="009E738E">
        <w:rPr>
          <w:color w:val="0000FF"/>
        </w:rPr>
        <w:t>&lt;</w:t>
      </w:r>
      <w:r w:rsidRPr="009E738E">
        <w:rPr>
          <w:color w:val="990000"/>
        </w:rPr>
        <w:t>m2:NOTIFICATION</w:t>
      </w:r>
      <w:r w:rsidRPr="009E738E">
        <w:rPr>
          <w:color w:val="0000FF"/>
        </w:rPr>
        <w:t>&gt;</w:t>
      </w:r>
    </w:p>
    <w:p w14:paraId="757E24E9" w14:textId="77777777" w:rsidR="007314EA" w:rsidRPr="009E738E" w:rsidRDefault="007314EA" w:rsidP="007314EA">
      <w:pPr>
        <w:ind w:hanging="480"/>
      </w:pPr>
      <w:hyperlink r:id="rId1191" w:history="1">
        <w:r w:rsidRPr="009E738E">
          <w:rPr>
            <w:b/>
            <w:bCs/>
            <w:color w:val="FF0000"/>
            <w:u w:val="single"/>
          </w:rPr>
          <w:t>-</w:t>
        </w:r>
      </w:hyperlink>
      <w:r w:rsidRPr="009E738E">
        <w:t xml:space="preserve"> </w:t>
      </w:r>
      <w:r w:rsidRPr="009E738E">
        <w:rPr>
          <w:color w:val="0000FF"/>
        </w:rPr>
        <w:t>&lt;</w:t>
      </w:r>
      <w:r w:rsidRPr="009E738E">
        <w:rPr>
          <w:color w:val="990000"/>
        </w:rPr>
        <w:t>m2:FIRM_ORDER_NOTIFICATION</w:t>
      </w:r>
      <w:r w:rsidRPr="009E738E">
        <w:rPr>
          <w:color w:val="0000FF"/>
        </w:rPr>
        <w:t>&gt;</w:t>
      </w:r>
    </w:p>
    <w:p w14:paraId="035AE214" w14:textId="77777777" w:rsidR="007314EA" w:rsidRPr="009E738E" w:rsidRDefault="007314EA" w:rsidP="007314EA">
      <w:pPr>
        <w:ind w:hanging="480"/>
      </w:pPr>
      <w:hyperlink r:id="rId1192" w:history="1">
        <w:r w:rsidRPr="009E738E">
          <w:rPr>
            <w:b/>
            <w:bCs/>
            <w:color w:val="FF0000"/>
            <w:u w:val="single"/>
          </w:rPr>
          <w:t>-</w:t>
        </w:r>
      </w:hyperlink>
      <w:r w:rsidRPr="009E738E">
        <w:t xml:space="preserve"> </w:t>
      </w:r>
      <w:r w:rsidRPr="009E738E">
        <w:rPr>
          <w:color w:val="0000FF"/>
        </w:rPr>
        <w:t>&lt;</w:t>
      </w:r>
      <w:r w:rsidRPr="009E738E">
        <w:rPr>
          <w:color w:val="990000"/>
        </w:rPr>
        <w:t>m2:NOTIFICATION_ADMIN</w:t>
      </w:r>
      <w:r w:rsidRPr="009E738E">
        <w:rPr>
          <w:color w:val="0000FF"/>
        </w:rPr>
        <w:t>&gt;</w:t>
      </w:r>
    </w:p>
    <w:p w14:paraId="509FCE3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m2:EATN</w:t>
      </w:r>
      <w:r w:rsidRPr="009E738E">
        <w:rPr>
          <w:color w:val="0000FF"/>
        </w:rPr>
        <w:t>&gt;</w:t>
      </w:r>
      <w:r w:rsidRPr="009E738E">
        <w:rPr>
          <w:b/>
          <w:bCs/>
        </w:rPr>
        <w:t>2054085997</w:t>
      </w:r>
      <w:r w:rsidRPr="009E738E">
        <w:rPr>
          <w:color w:val="0000FF"/>
        </w:rPr>
        <w:t>&lt;/</w:t>
      </w:r>
      <w:r w:rsidRPr="009E738E">
        <w:rPr>
          <w:color w:val="990000"/>
        </w:rPr>
        <w:t>m2:EATN</w:t>
      </w:r>
      <w:r w:rsidRPr="009E738E">
        <w:rPr>
          <w:color w:val="0000FF"/>
        </w:rPr>
        <w:t>&gt;</w:t>
      </w:r>
      <w:r w:rsidRPr="009E738E">
        <w:t xml:space="preserve"> </w:t>
      </w:r>
    </w:p>
    <w:p w14:paraId="1DB7E41C"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m2:INIT</w:t>
      </w:r>
      <w:r w:rsidRPr="009E738E">
        <w:rPr>
          <w:color w:val="0000FF"/>
        </w:rPr>
        <w:t>&gt;</w:t>
      </w:r>
      <w:r w:rsidRPr="009E738E">
        <w:rPr>
          <w:b/>
          <w:bCs/>
        </w:rPr>
        <w:t>BOJANGLES</w:t>
      </w:r>
      <w:r w:rsidRPr="009E738E">
        <w:rPr>
          <w:color w:val="0000FF"/>
        </w:rPr>
        <w:t>&lt;/</w:t>
      </w:r>
      <w:r w:rsidRPr="009E738E">
        <w:rPr>
          <w:color w:val="990000"/>
        </w:rPr>
        <w:t>m2:INIT</w:t>
      </w:r>
      <w:r w:rsidRPr="009E738E">
        <w:rPr>
          <w:color w:val="0000FF"/>
        </w:rPr>
        <w:t>&gt;</w:t>
      </w:r>
      <w:r w:rsidRPr="009E738E">
        <w:t xml:space="preserve"> </w:t>
      </w:r>
    </w:p>
    <w:p w14:paraId="32B6D9D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m2:INIT_TEL_NO</w:t>
      </w:r>
      <w:r w:rsidRPr="009E738E">
        <w:rPr>
          <w:color w:val="0000FF"/>
        </w:rPr>
        <w:t>&gt;</w:t>
      </w:r>
      <w:r w:rsidRPr="009E738E">
        <w:rPr>
          <w:b/>
          <w:bCs/>
        </w:rPr>
        <w:t>8884448888</w:t>
      </w:r>
      <w:r w:rsidRPr="009E738E">
        <w:rPr>
          <w:color w:val="0000FF"/>
        </w:rPr>
        <w:t>&lt;/</w:t>
      </w:r>
      <w:r w:rsidRPr="009E738E">
        <w:rPr>
          <w:color w:val="990000"/>
        </w:rPr>
        <w:t>m2:INIT_TEL_NO</w:t>
      </w:r>
      <w:r w:rsidRPr="009E738E">
        <w:rPr>
          <w:color w:val="0000FF"/>
        </w:rPr>
        <w:t>&gt;</w:t>
      </w:r>
      <w:r w:rsidRPr="009E738E">
        <w:t xml:space="preserve"> </w:t>
      </w:r>
    </w:p>
    <w:p w14:paraId="2BD0EF5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m2:REP</w:t>
      </w:r>
      <w:r w:rsidRPr="009E738E">
        <w:rPr>
          <w:color w:val="0000FF"/>
        </w:rPr>
        <w:t>&gt;</w:t>
      </w:r>
      <w:r w:rsidRPr="009E738E">
        <w:rPr>
          <w:b/>
          <w:bCs/>
        </w:rPr>
        <w:t>LCSC</w:t>
      </w:r>
      <w:r w:rsidRPr="009E738E">
        <w:rPr>
          <w:color w:val="0000FF"/>
        </w:rPr>
        <w:t>&lt;/</w:t>
      </w:r>
      <w:r w:rsidRPr="009E738E">
        <w:rPr>
          <w:color w:val="990000"/>
        </w:rPr>
        <w:t>m2:REP</w:t>
      </w:r>
      <w:r w:rsidRPr="009E738E">
        <w:rPr>
          <w:color w:val="0000FF"/>
        </w:rPr>
        <w:t>&gt;</w:t>
      </w:r>
      <w:r w:rsidRPr="009E738E">
        <w:t xml:space="preserve"> </w:t>
      </w:r>
    </w:p>
    <w:p w14:paraId="097BBB3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m2:REP_TEL_NO</w:t>
      </w:r>
      <w:r w:rsidRPr="009E738E">
        <w:rPr>
          <w:color w:val="0000FF"/>
        </w:rPr>
        <w:t>&gt;</w:t>
      </w:r>
      <w:r w:rsidRPr="009E738E">
        <w:rPr>
          <w:b/>
          <w:bCs/>
        </w:rPr>
        <w:t>8006670807</w:t>
      </w:r>
      <w:r w:rsidRPr="009E738E">
        <w:rPr>
          <w:color w:val="0000FF"/>
        </w:rPr>
        <w:t>&lt;/</w:t>
      </w:r>
      <w:r w:rsidRPr="009E738E">
        <w:rPr>
          <w:color w:val="990000"/>
        </w:rPr>
        <w:t>m2:REP_TEL_NO</w:t>
      </w:r>
      <w:r w:rsidRPr="009E738E">
        <w:rPr>
          <w:color w:val="0000FF"/>
        </w:rPr>
        <w:t>&gt;</w:t>
      </w:r>
      <w:r w:rsidRPr="009E738E">
        <w:t xml:space="preserve"> </w:t>
      </w:r>
    </w:p>
    <w:p w14:paraId="6AC94308"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m2:DD_CD</w:t>
      </w:r>
      <w:r w:rsidRPr="009E738E">
        <w:rPr>
          <w:color w:val="0000FF"/>
        </w:rPr>
        <w:t>&gt;</w:t>
      </w:r>
      <w:r w:rsidRPr="009E738E">
        <w:rPr>
          <w:b/>
          <w:bCs/>
        </w:rPr>
        <w:t>20090731</w:t>
      </w:r>
      <w:r w:rsidRPr="009E738E">
        <w:rPr>
          <w:color w:val="0000FF"/>
        </w:rPr>
        <w:t>&lt;/</w:t>
      </w:r>
      <w:r w:rsidRPr="009E738E">
        <w:rPr>
          <w:color w:val="990000"/>
        </w:rPr>
        <w:t>m2:DD_CD</w:t>
      </w:r>
      <w:r w:rsidRPr="009E738E">
        <w:rPr>
          <w:color w:val="0000FF"/>
        </w:rPr>
        <w:t>&gt;</w:t>
      </w:r>
      <w:r w:rsidRPr="009E738E">
        <w:t xml:space="preserve"> </w:t>
      </w:r>
    </w:p>
    <w:p w14:paraId="461D69E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m2:BAN1</w:t>
      </w:r>
      <w:r w:rsidRPr="009E738E">
        <w:rPr>
          <w:color w:val="0000FF"/>
        </w:rPr>
        <w:t>&gt;</w:t>
      </w:r>
      <w:r w:rsidRPr="009E738E">
        <w:rPr>
          <w:b/>
          <w:bCs/>
        </w:rPr>
        <w:t>205Q886621621</w:t>
      </w:r>
      <w:r w:rsidRPr="009E738E">
        <w:rPr>
          <w:color w:val="0000FF"/>
        </w:rPr>
        <w:t>&lt;/</w:t>
      </w:r>
      <w:r w:rsidRPr="009E738E">
        <w:rPr>
          <w:color w:val="990000"/>
        </w:rPr>
        <w:t>m2:BAN1</w:t>
      </w:r>
      <w:r w:rsidRPr="009E738E">
        <w:rPr>
          <w:color w:val="0000FF"/>
        </w:rPr>
        <w:t>&gt;</w:t>
      </w:r>
      <w:r w:rsidRPr="009E738E">
        <w:t xml:space="preserve"> </w:t>
      </w:r>
    </w:p>
    <w:p w14:paraId="71741D8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m2:NOTIFICATION_ADMIN</w:t>
      </w:r>
      <w:r w:rsidRPr="009E738E">
        <w:rPr>
          <w:color w:val="0000FF"/>
        </w:rPr>
        <w:t>&gt;</w:t>
      </w:r>
    </w:p>
    <w:p w14:paraId="0E9DABBF" w14:textId="77777777" w:rsidR="007314EA" w:rsidRPr="009E738E" w:rsidRDefault="007314EA" w:rsidP="007314EA">
      <w:pPr>
        <w:ind w:hanging="480"/>
      </w:pPr>
      <w:hyperlink r:id="rId1193" w:history="1">
        <w:r w:rsidRPr="009E738E">
          <w:rPr>
            <w:b/>
            <w:bCs/>
            <w:color w:val="FF0000"/>
            <w:u w:val="single"/>
          </w:rPr>
          <w:t>-</w:t>
        </w:r>
      </w:hyperlink>
      <w:r w:rsidRPr="009E738E">
        <w:t xml:space="preserve"> </w:t>
      </w:r>
      <w:r w:rsidRPr="009E738E">
        <w:rPr>
          <w:color w:val="0000FF"/>
        </w:rPr>
        <w:t>&lt;</w:t>
      </w:r>
      <w:r w:rsidRPr="009E738E">
        <w:rPr>
          <w:color w:val="990000"/>
        </w:rPr>
        <w:t>m2:SERVICES_INFO</w:t>
      </w:r>
      <w:r w:rsidRPr="009E738E">
        <w:rPr>
          <w:color w:val="0000FF"/>
        </w:rPr>
        <w:t>&gt;</w:t>
      </w:r>
    </w:p>
    <w:p w14:paraId="51D280D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m2:LOCNUM_SVCS</w:t>
      </w:r>
      <w:r w:rsidRPr="009E738E">
        <w:rPr>
          <w:color w:val="0000FF"/>
        </w:rPr>
        <w:t>&gt;</w:t>
      </w:r>
      <w:r w:rsidRPr="009E738E">
        <w:rPr>
          <w:b/>
          <w:bCs/>
        </w:rPr>
        <w:t>000</w:t>
      </w:r>
      <w:r w:rsidRPr="009E738E">
        <w:rPr>
          <w:color w:val="0000FF"/>
        </w:rPr>
        <w:t>&lt;/</w:t>
      </w:r>
      <w:r w:rsidRPr="009E738E">
        <w:rPr>
          <w:color w:val="990000"/>
        </w:rPr>
        <w:t>m2:LOCNUM_SVCS</w:t>
      </w:r>
      <w:r w:rsidRPr="009E738E">
        <w:rPr>
          <w:color w:val="0000FF"/>
        </w:rPr>
        <w:t>&gt;</w:t>
      </w:r>
      <w:r w:rsidRPr="009E738E">
        <w:t xml:space="preserve"> </w:t>
      </w:r>
    </w:p>
    <w:p w14:paraId="13A5E318"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m2:LNUM</w:t>
      </w:r>
      <w:r w:rsidRPr="009E738E">
        <w:rPr>
          <w:color w:val="0000FF"/>
        </w:rPr>
        <w:t>&gt;</w:t>
      </w:r>
      <w:r w:rsidRPr="009E738E">
        <w:rPr>
          <w:b/>
          <w:bCs/>
        </w:rPr>
        <w:t>00001</w:t>
      </w:r>
      <w:r w:rsidRPr="009E738E">
        <w:rPr>
          <w:color w:val="0000FF"/>
        </w:rPr>
        <w:t>&lt;/</w:t>
      </w:r>
      <w:r w:rsidRPr="009E738E">
        <w:rPr>
          <w:color w:val="990000"/>
        </w:rPr>
        <w:t>m2:LNUM</w:t>
      </w:r>
      <w:r w:rsidRPr="009E738E">
        <w:rPr>
          <w:color w:val="0000FF"/>
        </w:rPr>
        <w:t>&gt;</w:t>
      </w:r>
      <w:r w:rsidRPr="009E738E">
        <w:t xml:space="preserve"> </w:t>
      </w:r>
    </w:p>
    <w:p w14:paraId="5E05D68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m2:TNS</w:t>
      </w:r>
      <w:r w:rsidRPr="009E738E">
        <w:rPr>
          <w:color w:val="0000FF"/>
        </w:rPr>
        <w:t>&gt;</w:t>
      </w:r>
      <w:r w:rsidRPr="009E738E">
        <w:rPr>
          <w:b/>
          <w:bCs/>
        </w:rPr>
        <w:t>2054085997</w:t>
      </w:r>
      <w:r w:rsidRPr="009E738E">
        <w:rPr>
          <w:color w:val="0000FF"/>
        </w:rPr>
        <w:t>&lt;/</w:t>
      </w:r>
      <w:r w:rsidRPr="009E738E">
        <w:rPr>
          <w:color w:val="990000"/>
        </w:rPr>
        <w:t>m2:TNS</w:t>
      </w:r>
      <w:r w:rsidRPr="009E738E">
        <w:rPr>
          <w:color w:val="0000FF"/>
        </w:rPr>
        <w:t>&gt;</w:t>
      </w:r>
      <w:r w:rsidRPr="009E738E">
        <w:t xml:space="preserve"> </w:t>
      </w:r>
    </w:p>
    <w:p w14:paraId="2103C579"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m2:SERVICES_INFO</w:t>
      </w:r>
      <w:r w:rsidRPr="009E738E">
        <w:rPr>
          <w:color w:val="0000FF"/>
        </w:rPr>
        <w:t>&gt;</w:t>
      </w:r>
    </w:p>
    <w:p w14:paraId="28BB70ED" w14:textId="77777777" w:rsidR="007314EA" w:rsidRPr="009E738E" w:rsidRDefault="007314EA" w:rsidP="007314EA">
      <w:pPr>
        <w:ind w:hanging="480"/>
      </w:pPr>
      <w:hyperlink r:id="rId1194" w:history="1">
        <w:r w:rsidRPr="009E738E">
          <w:rPr>
            <w:b/>
            <w:bCs/>
            <w:color w:val="FF0000"/>
            <w:u w:val="single"/>
          </w:rPr>
          <w:t>-</w:t>
        </w:r>
      </w:hyperlink>
      <w:r w:rsidRPr="009E738E">
        <w:t xml:space="preserve"> </w:t>
      </w:r>
      <w:r w:rsidRPr="009E738E">
        <w:rPr>
          <w:color w:val="0000FF"/>
        </w:rPr>
        <w:t>&lt;</w:t>
      </w:r>
      <w:r w:rsidRPr="009E738E">
        <w:rPr>
          <w:color w:val="990000"/>
        </w:rPr>
        <w:t>m2:SERVICES_INFO</w:t>
      </w:r>
      <w:r w:rsidRPr="009E738E">
        <w:rPr>
          <w:color w:val="0000FF"/>
        </w:rPr>
        <w:t>&gt;</w:t>
      </w:r>
    </w:p>
    <w:p w14:paraId="39E7EFE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m2:LOCNUM_SVCS</w:t>
      </w:r>
      <w:r w:rsidRPr="009E738E">
        <w:rPr>
          <w:color w:val="0000FF"/>
        </w:rPr>
        <w:t>&gt;</w:t>
      </w:r>
      <w:r w:rsidRPr="009E738E">
        <w:rPr>
          <w:b/>
          <w:bCs/>
        </w:rPr>
        <w:t>000</w:t>
      </w:r>
      <w:r w:rsidRPr="009E738E">
        <w:rPr>
          <w:color w:val="0000FF"/>
        </w:rPr>
        <w:t>&lt;/</w:t>
      </w:r>
      <w:r w:rsidRPr="009E738E">
        <w:rPr>
          <w:color w:val="990000"/>
        </w:rPr>
        <w:t>m2:LOCNUM_SVCS</w:t>
      </w:r>
      <w:r w:rsidRPr="009E738E">
        <w:rPr>
          <w:color w:val="0000FF"/>
        </w:rPr>
        <w:t>&gt;</w:t>
      </w:r>
      <w:r w:rsidRPr="009E738E">
        <w:t xml:space="preserve"> </w:t>
      </w:r>
    </w:p>
    <w:p w14:paraId="11EAD5B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m2:LNUM</w:t>
      </w:r>
      <w:r w:rsidRPr="009E738E">
        <w:rPr>
          <w:color w:val="0000FF"/>
        </w:rPr>
        <w:t>&gt;</w:t>
      </w:r>
      <w:r w:rsidRPr="009E738E">
        <w:rPr>
          <w:b/>
          <w:bCs/>
        </w:rPr>
        <w:t>00002</w:t>
      </w:r>
      <w:r w:rsidRPr="009E738E">
        <w:rPr>
          <w:color w:val="0000FF"/>
        </w:rPr>
        <w:t>&lt;/</w:t>
      </w:r>
      <w:r w:rsidRPr="009E738E">
        <w:rPr>
          <w:color w:val="990000"/>
        </w:rPr>
        <w:t>m2:LNUM</w:t>
      </w:r>
      <w:r w:rsidRPr="009E738E">
        <w:rPr>
          <w:color w:val="0000FF"/>
        </w:rPr>
        <w:t>&gt;</w:t>
      </w:r>
      <w:r w:rsidRPr="009E738E">
        <w:t xml:space="preserve"> </w:t>
      </w:r>
    </w:p>
    <w:p w14:paraId="7915D02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m2:TNS</w:t>
      </w:r>
      <w:r w:rsidRPr="009E738E">
        <w:rPr>
          <w:color w:val="0000FF"/>
        </w:rPr>
        <w:t>&gt;</w:t>
      </w:r>
      <w:r w:rsidRPr="009E738E">
        <w:rPr>
          <w:b/>
          <w:bCs/>
        </w:rPr>
        <w:t>2054084685</w:t>
      </w:r>
      <w:r w:rsidRPr="009E738E">
        <w:rPr>
          <w:color w:val="0000FF"/>
        </w:rPr>
        <w:t>&lt;/</w:t>
      </w:r>
      <w:r w:rsidRPr="009E738E">
        <w:rPr>
          <w:color w:val="990000"/>
        </w:rPr>
        <w:t>m2:TNS</w:t>
      </w:r>
      <w:r w:rsidRPr="009E738E">
        <w:rPr>
          <w:color w:val="0000FF"/>
        </w:rPr>
        <w:t>&gt;</w:t>
      </w:r>
      <w:r w:rsidRPr="009E738E">
        <w:t xml:space="preserve"> </w:t>
      </w:r>
    </w:p>
    <w:p w14:paraId="54DF5FF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m2:SERVICES_INFO</w:t>
      </w:r>
      <w:r w:rsidRPr="009E738E">
        <w:rPr>
          <w:color w:val="0000FF"/>
        </w:rPr>
        <w:t>&gt;</w:t>
      </w:r>
    </w:p>
    <w:p w14:paraId="1871E4BF" w14:textId="77777777" w:rsidR="007314EA" w:rsidRPr="009E738E" w:rsidRDefault="007314EA" w:rsidP="007314EA">
      <w:pPr>
        <w:ind w:hanging="480"/>
      </w:pPr>
      <w:hyperlink r:id="rId1195" w:history="1">
        <w:r w:rsidRPr="009E738E">
          <w:rPr>
            <w:b/>
            <w:bCs/>
            <w:color w:val="FF0000"/>
            <w:u w:val="single"/>
          </w:rPr>
          <w:t>-</w:t>
        </w:r>
      </w:hyperlink>
      <w:r w:rsidRPr="009E738E">
        <w:t xml:space="preserve"> </w:t>
      </w:r>
      <w:r w:rsidRPr="009E738E">
        <w:rPr>
          <w:color w:val="0000FF"/>
        </w:rPr>
        <w:t>&lt;</w:t>
      </w:r>
      <w:r w:rsidRPr="009E738E">
        <w:rPr>
          <w:color w:val="990000"/>
        </w:rPr>
        <w:t>m2:DIRECTORY_INFO</w:t>
      </w:r>
      <w:r w:rsidRPr="009E738E">
        <w:rPr>
          <w:color w:val="0000FF"/>
        </w:rPr>
        <w:t>&gt;</w:t>
      </w:r>
    </w:p>
    <w:p w14:paraId="64612E9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m2:DLNUM</w:t>
      </w:r>
      <w:r w:rsidRPr="009E738E">
        <w:rPr>
          <w:color w:val="0000FF"/>
        </w:rPr>
        <w:t>&gt;</w:t>
      </w:r>
      <w:r w:rsidRPr="009E738E">
        <w:rPr>
          <w:b/>
          <w:bCs/>
        </w:rPr>
        <w:t>0001</w:t>
      </w:r>
      <w:r w:rsidRPr="009E738E">
        <w:rPr>
          <w:color w:val="0000FF"/>
        </w:rPr>
        <w:t>&lt;/</w:t>
      </w:r>
      <w:r w:rsidRPr="009E738E">
        <w:rPr>
          <w:color w:val="990000"/>
        </w:rPr>
        <w:t>m2:DLNUM</w:t>
      </w:r>
      <w:r w:rsidRPr="009E738E">
        <w:rPr>
          <w:color w:val="0000FF"/>
        </w:rPr>
        <w:t>&gt;</w:t>
      </w:r>
      <w:r w:rsidRPr="009E738E">
        <w:t xml:space="preserve"> </w:t>
      </w:r>
    </w:p>
    <w:p w14:paraId="7F44D0A2"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m2:LTN</w:t>
      </w:r>
      <w:r w:rsidRPr="009E738E">
        <w:rPr>
          <w:color w:val="0000FF"/>
        </w:rPr>
        <w:t>&gt;</w:t>
      </w:r>
      <w:r w:rsidRPr="009E738E">
        <w:rPr>
          <w:b/>
          <w:bCs/>
        </w:rPr>
        <w:t>2054085997</w:t>
      </w:r>
      <w:r w:rsidRPr="009E738E">
        <w:rPr>
          <w:color w:val="0000FF"/>
        </w:rPr>
        <w:t>&lt;/</w:t>
      </w:r>
      <w:r w:rsidRPr="009E738E">
        <w:rPr>
          <w:color w:val="990000"/>
        </w:rPr>
        <w:t>m2:LTN</w:t>
      </w:r>
      <w:r w:rsidRPr="009E738E">
        <w:rPr>
          <w:color w:val="0000FF"/>
        </w:rPr>
        <w:t>&gt;</w:t>
      </w:r>
      <w:r w:rsidRPr="009E738E">
        <w:t xml:space="preserve"> </w:t>
      </w:r>
    </w:p>
    <w:p w14:paraId="0E04D42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m2:LACT</w:t>
      </w:r>
      <w:r w:rsidRPr="009E738E">
        <w:rPr>
          <w:color w:val="0000FF"/>
        </w:rPr>
        <w:t>&gt;</w:t>
      </w:r>
      <w:r w:rsidRPr="009E738E">
        <w:rPr>
          <w:b/>
          <w:bCs/>
        </w:rPr>
        <w:t>D</w:t>
      </w:r>
      <w:r w:rsidRPr="009E738E">
        <w:rPr>
          <w:color w:val="0000FF"/>
        </w:rPr>
        <w:t>&lt;/</w:t>
      </w:r>
      <w:r w:rsidRPr="009E738E">
        <w:rPr>
          <w:color w:val="990000"/>
        </w:rPr>
        <w:t>m2:LACT</w:t>
      </w:r>
      <w:r w:rsidRPr="009E738E">
        <w:rPr>
          <w:color w:val="0000FF"/>
        </w:rPr>
        <w:t>&gt;</w:t>
      </w:r>
      <w:r w:rsidRPr="009E738E">
        <w:t xml:space="preserve"> </w:t>
      </w:r>
    </w:p>
    <w:p w14:paraId="6A4AEAC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m2:LISTNM</w:t>
      </w:r>
      <w:r w:rsidRPr="009E738E">
        <w:rPr>
          <w:color w:val="0000FF"/>
        </w:rPr>
        <w:t>&gt;</w:t>
      </w:r>
      <w:r w:rsidRPr="009E738E">
        <w:rPr>
          <w:b/>
          <w:bCs/>
        </w:rPr>
        <w:t>Day</w:t>
      </w:r>
      <w:r w:rsidRPr="009E738E">
        <w:rPr>
          <w:color w:val="0000FF"/>
        </w:rPr>
        <w:t>&lt;/</w:t>
      </w:r>
      <w:r w:rsidRPr="009E738E">
        <w:rPr>
          <w:color w:val="990000"/>
        </w:rPr>
        <w:t>m2:LISTNM</w:t>
      </w:r>
      <w:r w:rsidRPr="009E738E">
        <w:rPr>
          <w:color w:val="0000FF"/>
        </w:rPr>
        <w:t>&gt;</w:t>
      </w:r>
      <w:r w:rsidRPr="009E738E">
        <w:t xml:space="preserve"> </w:t>
      </w:r>
    </w:p>
    <w:p w14:paraId="571E9B21"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m2:DIRECTORY_INFO</w:t>
      </w:r>
      <w:r w:rsidRPr="009E738E">
        <w:rPr>
          <w:color w:val="0000FF"/>
        </w:rPr>
        <w:t>&gt;</w:t>
      </w:r>
    </w:p>
    <w:p w14:paraId="4C3226F7" w14:textId="77777777" w:rsidR="007314EA" w:rsidRPr="009E738E" w:rsidRDefault="007314EA" w:rsidP="007314EA">
      <w:pPr>
        <w:ind w:hanging="480"/>
      </w:pPr>
      <w:hyperlink r:id="rId1196" w:history="1">
        <w:r w:rsidRPr="009E738E">
          <w:rPr>
            <w:b/>
            <w:bCs/>
            <w:color w:val="FF0000"/>
            <w:u w:val="single"/>
          </w:rPr>
          <w:t>-</w:t>
        </w:r>
      </w:hyperlink>
      <w:r w:rsidRPr="009E738E">
        <w:t xml:space="preserve"> </w:t>
      </w:r>
      <w:r w:rsidRPr="009E738E">
        <w:rPr>
          <w:color w:val="0000FF"/>
        </w:rPr>
        <w:t>&lt;</w:t>
      </w:r>
      <w:r w:rsidRPr="009E738E">
        <w:rPr>
          <w:color w:val="990000"/>
        </w:rPr>
        <w:t>m2:DIRECTORY_INFO</w:t>
      </w:r>
      <w:r w:rsidRPr="009E738E">
        <w:rPr>
          <w:color w:val="0000FF"/>
        </w:rPr>
        <w:t>&gt;</w:t>
      </w:r>
    </w:p>
    <w:p w14:paraId="3B0DB3B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m2:DLNUM</w:t>
      </w:r>
      <w:r w:rsidRPr="009E738E">
        <w:rPr>
          <w:color w:val="0000FF"/>
        </w:rPr>
        <w:t>&gt;</w:t>
      </w:r>
      <w:r w:rsidRPr="009E738E">
        <w:rPr>
          <w:b/>
          <w:bCs/>
        </w:rPr>
        <w:t>0002</w:t>
      </w:r>
      <w:r w:rsidRPr="009E738E">
        <w:rPr>
          <w:color w:val="0000FF"/>
        </w:rPr>
        <w:t>&lt;/</w:t>
      </w:r>
      <w:r w:rsidRPr="009E738E">
        <w:rPr>
          <w:color w:val="990000"/>
        </w:rPr>
        <w:t>m2:DLNUM</w:t>
      </w:r>
      <w:r w:rsidRPr="009E738E">
        <w:rPr>
          <w:color w:val="0000FF"/>
        </w:rPr>
        <w:t>&gt;</w:t>
      </w:r>
      <w:r w:rsidRPr="009E738E">
        <w:t xml:space="preserve"> </w:t>
      </w:r>
    </w:p>
    <w:p w14:paraId="17B5239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m2:LTN</w:t>
      </w:r>
      <w:r w:rsidRPr="009E738E">
        <w:rPr>
          <w:color w:val="0000FF"/>
        </w:rPr>
        <w:t>&gt;</w:t>
      </w:r>
      <w:r w:rsidRPr="009E738E">
        <w:rPr>
          <w:b/>
          <w:bCs/>
        </w:rPr>
        <w:t>2054085997</w:t>
      </w:r>
      <w:r w:rsidRPr="009E738E">
        <w:rPr>
          <w:color w:val="0000FF"/>
        </w:rPr>
        <w:t>&lt;/</w:t>
      </w:r>
      <w:r w:rsidRPr="009E738E">
        <w:rPr>
          <w:color w:val="990000"/>
        </w:rPr>
        <w:t>m2:LTN</w:t>
      </w:r>
      <w:r w:rsidRPr="009E738E">
        <w:rPr>
          <w:color w:val="0000FF"/>
        </w:rPr>
        <w:t>&gt;</w:t>
      </w:r>
      <w:r w:rsidRPr="009E738E">
        <w:t xml:space="preserve"> </w:t>
      </w:r>
    </w:p>
    <w:p w14:paraId="1B24229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m2:LACT</w:t>
      </w:r>
      <w:r w:rsidRPr="009E738E">
        <w:rPr>
          <w:color w:val="0000FF"/>
        </w:rPr>
        <w:t>&gt;</w:t>
      </w:r>
      <w:r w:rsidRPr="009E738E">
        <w:rPr>
          <w:b/>
          <w:bCs/>
        </w:rPr>
        <w:t>N</w:t>
      </w:r>
      <w:r w:rsidRPr="009E738E">
        <w:rPr>
          <w:color w:val="0000FF"/>
        </w:rPr>
        <w:t>&lt;/</w:t>
      </w:r>
      <w:r w:rsidRPr="009E738E">
        <w:rPr>
          <w:color w:val="990000"/>
        </w:rPr>
        <w:t>m2:LACT</w:t>
      </w:r>
      <w:r w:rsidRPr="009E738E">
        <w:rPr>
          <w:color w:val="0000FF"/>
        </w:rPr>
        <w:t>&gt;</w:t>
      </w:r>
      <w:r w:rsidRPr="009E738E">
        <w:t xml:space="preserve"> </w:t>
      </w:r>
    </w:p>
    <w:p w14:paraId="544FCB8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m2:LTY</w:t>
      </w:r>
      <w:r w:rsidRPr="009E738E">
        <w:rPr>
          <w:color w:val="0000FF"/>
        </w:rPr>
        <w:t>&gt;</w:t>
      </w:r>
      <w:r w:rsidRPr="009E738E">
        <w:rPr>
          <w:b/>
          <w:bCs/>
        </w:rPr>
        <w:t>1</w:t>
      </w:r>
      <w:r w:rsidRPr="009E738E">
        <w:rPr>
          <w:color w:val="0000FF"/>
        </w:rPr>
        <w:t>&lt;/</w:t>
      </w:r>
      <w:r w:rsidRPr="009E738E">
        <w:rPr>
          <w:color w:val="990000"/>
        </w:rPr>
        <w:t>m2:LTY</w:t>
      </w:r>
      <w:r w:rsidRPr="009E738E">
        <w:rPr>
          <w:color w:val="0000FF"/>
        </w:rPr>
        <w:t>&gt;</w:t>
      </w:r>
      <w:r w:rsidRPr="009E738E">
        <w:t xml:space="preserve"> </w:t>
      </w:r>
    </w:p>
    <w:p w14:paraId="1440D21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m2:STYC</w:t>
      </w:r>
      <w:r w:rsidRPr="009E738E">
        <w:rPr>
          <w:color w:val="0000FF"/>
        </w:rPr>
        <w:t>&gt;</w:t>
      </w:r>
      <w:r w:rsidRPr="009E738E">
        <w:rPr>
          <w:b/>
          <w:bCs/>
        </w:rPr>
        <w:t>SL</w:t>
      </w:r>
      <w:r w:rsidRPr="009E738E">
        <w:rPr>
          <w:color w:val="0000FF"/>
        </w:rPr>
        <w:t>&lt;/</w:t>
      </w:r>
      <w:r w:rsidRPr="009E738E">
        <w:rPr>
          <w:color w:val="990000"/>
        </w:rPr>
        <w:t>m2:STYC</w:t>
      </w:r>
      <w:r w:rsidRPr="009E738E">
        <w:rPr>
          <w:color w:val="0000FF"/>
        </w:rPr>
        <w:t>&gt;</w:t>
      </w:r>
      <w:r w:rsidRPr="009E738E">
        <w:t xml:space="preserve"> </w:t>
      </w:r>
    </w:p>
    <w:p w14:paraId="15C97FF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m2:DOI</w:t>
      </w:r>
      <w:r w:rsidRPr="009E738E">
        <w:rPr>
          <w:color w:val="0000FF"/>
        </w:rPr>
        <w:t>&gt;</w:t>
      </w:r>
      <w:r w:rsidRPr="009E738E">
        <w:rPr>
          <w:b/>
          <w:bCs/>
        </w:rPr>
        <w:t>0</w:t>
      </w:r>
      <w:r w:rsidRPr="009E738E">
        <w:rPr>
          <w:color w:val="0000FF"/>
        </w:rPr>
        <w:t>&lt;/</w:t>
      </w:r>
      <w:r w:rsidRPr="009E738E">
        <w:rPr>
          <w:color w:val="990000"/>
        </w:rPr>
        <w:t>m2:DOI</w:t>
      </w:r>
      <w:r w:rsidRPr="009E738E">
        <w:rPr>
          <w:color w:val="0000FF"/>
        </w:rPr>
        <w:t>&gt;</w:t>
      </w:r>
      <w:r w:rsidRPr="009E738E">
        <w:t xml:space="preserve"> </w:t>
      </w:r>
    </w:p>
    <w:p w14:paraId="6E3F3A5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m2:TOA</w:t>
      </w:r>
      <w:r w:rsidRPr="009E738E">
        <w:rPr>
          <w:color w:val="0000FF"/>
        </w:rPr>
        <w:t>&gt;</w:t>
      </w:r>
      <w:r w:rsidRPr="009E738E">
        <w:rPr>
          <w:b/>
          <w:bCs/>
        </w:rPr>
        <w:t>B</w:t>
      </w:r>
      <w:r w:rsidRPr="009E738E">
        <w:rPr>
          <w:color w:val="0000FF"/>
        </w:rPr>
        <w:t>&lt;/</w:t>
      </w:r>
      <w:r w:rsidRPr="009E738E">
        <w:rPr>
          <w:color w:val="990000"/>
        </w:rPr>
        <w:t>m2:TOA</w:t>
      </w:r>
      <w:r w:rsidRPr="009E738E">
        <w:rPr>
          <w:color w:val="0000FF"/>
        </w:rPr>
        <w:t>&gt;</w:t>
      </w:r>
      <w:r w:rsidRPr="009E738E">
        <w:t xml:space="preserve"> </w:t>
      </w:r>
    </w:p>
    <w:p w14:paraId="0AADEF0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m2:LISTNM</w:t>
      </w:r>
      <w:r w:rsidRPr="009E738E">
        <w:rPr>
          <w:color w:val="0000FF"/>
        </w:rPr>
        <w:t>&gt;</w:t>
      </w:r>
      <w:r w:rsidRPr="009E738E">
        <w:rPr>
          <w:b/>
          <w:bCs/>
        </w:rPr>
        <w:t>Dayz Rainy</w:t>
      </w:r>
      <w:r w:rsidRPr="009E738E">
        <w:rPr>
          <w:color w:val="0000FF"/>
        </w:rPr>
        <w:t>&lt;/</w:t>
      </w:r>
      <w:r w:rsidRPr="009E738E">
        <w:rPr>
          <w:color w:val="990000"/>
        </w:rPr>
        <w:t>m2:LISTNM</w:t>
      </w:r>
      <w:r w:rsidRPr="009E738E">
        <w:rPr>
          <w:color w:val="0000FF"/>
        </w:rPr>
        <w:t>&gt;</w:t>
      </w:r>
      <w:r w:rsidRPr="009E738E">
        <w:t xml:space="preserve"> </w:t>
      </w:r>
    </w:p>
    <w:p w14:paraId="4DB6B348"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m2:LISTADR</w:t>
      </w:r>
      <w:r w:rsidRPr="009E738E">
        <w:rPr>
          <w:color w:val="0000FF"/>
        </w:rPr>
        <w:t>&gt;</w:t>
      </w:r>
      <w:r w:rsidRPr="009E738E">
        <w:rPr>
          <w:b/>
          <w:bCs/>
        </w:rPr>
        <w:t>5332 Highway 280</w:t>
      </w:r>
      <w:r w:rsidRPr="009E738E">
        <w:rPr>
          <w:color w:val="0000FF"/>
        </w:rPr>
        <w:t>&lt;/</w:t>
      </w:r>
      <w:r w:rsidRPr="009E738E">
        <w:rPr>
          <w:color w:val="990000"/>
        </w:rPr>
        <w:t>m2:LISTADR</w:t>
      </w:r>
      <w:r w:rsidRPr="009E738E">
        <w:rPr>
          <w:color w:val="0000FF"/>
        </w:rPr>
        <w:t>&gt;</w:t>
      </w:r>
      <w:r w:rsidRPr="009E738E">
        <w:t xml:space="preserve"> </w:t>
      </w:r>
    </w:p>
    <w:p w14:paraId="7508BAA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m2:DIRECTORY_INFO</w:t>
      </w:r>
      <w:r w:rsidRPr="009E738E">
        <w:rPr>
          <w:color w:val="0000FF"/>
        </w:rPr>
        <w:t>&gt;</w:t>
      </w:r>
    </w:p>
    <w:p w14:paraId="6AED8F4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m2:FIRM_ORDER_NOTIFICATION</w:t>
      </w:r>
      <w:r w:rsidRPr="009E738E">
        <w:rPr>
          <w:color w:val="0000FF"/>
        </w:rPr>
        <w:t>&gt;</w:t>
      </w:r>
    </w:p>
    <w:p w14:paraId="369E8550"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m2:NOTIFICATION</w:t>
      </w:r>
      <w:r w:rsidRPr="009E738E">
        <w:rPr>
          <w:color w:val="0000FF"/>
        </w:rPr>
        <w:t>&gt;</w:t>
      </w:r>
    </w:p>
    <w:p w14:paraId="7A6D24E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m2:LSR_RESP</w:t>
      </w:r>
      <w:r w:rsidRPr="009E738E">
        <w:rPr>
          <w:color w:val="0000FF"/>
        </w:rPr>
        <w:t>&gt;</w:t>
      </w:r>
    </w:p>
    <w:p w14:paraId="482D9FC3"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m1:ATT_LSR_ORD_RSP</w:t>
      </w:r>
      <w:r w:rsidRPr="009E738E">
        <w:rPr>
          <w:color w:val="0000FF"/>
        </w:rPr>
        <w:t>&gt;</w:t>
      </w:r>
    </w:p>
    <w:p w14:paraId="1956E0C5" w14:textId="77777777" w:rsidR="00E7253C" w:rsidRDefault="00572CF8" w:rsidP="00FF3647">
      <w:pPr>
        <w:pStyle w:val="TCtxtTAG"/>
        <w:rPr>
          <w:sz w:val="28"/>
          <w:szCs w:val="28"/>
        </w:rPr>
      </w:pPr>
      <w:r>
        <w:rPr>
          <w:sz w:val="28"/>
          <w:szCs w:val="28"/>
        </w:rPr>
        <w:br w:type="page"/>
      </w:r>
    </w:p>
    <w:p w14:paraId="34F9B2BE" w14:textId="77777777" w:rsidR="00E7253C" w:rsidRDefault="00E7253C" w:rsidP="00FF3647">
      <w:pPr>
        <w:pStyle w:val="TCtxtTAG"/>
        <w:rPr>
          <w:sz w:val="28"/>
          <w:szCs w:val="28"/>
        </w:rPr>
      </w:pPr>
    </w:p>
    <w:p w14:paraId="6A4B004F" w14:textId="77777777" w:rsidR="00E7253C" w:rsidRDefault="00E7253C" w:rsidP="00FF3647">
      <w:pPr>
        <w:pStyle w:val="TCtxtTAG"/>
        <w:rPr>
          <w:sz w:val="28"/>
          <w:szCs w:val="28"/>
        </w:rPr>
      </w:pPr>
    </w:p>
    <w:p w14:paraId="5A57B602" w14:textId="77777777" w:rsidR="00E7253C" w:rsidRDefault="00E7253C" w:rsidP="00FF3647">
      <w:pPr>
        <w:pStyle w:val="TCtxtTAG"/>
        <w:rPr>
          <w:sz w:val="28"/>
          <w:szCs w:val="28"/>
        </w:rPr>
      </w:pPr>
    </w:p>
    <w:p w14:paraId="71EE465C" w14:textId="77777777" w:rsidR="00B752E4" w:rsidRPr="00FF3647" w:rsidRDefault="00B752E4" w:rsidP="00FF3647">
      <w:pPr>
        <w:pStyle w:val="TCtxtTAG"/>
        <w:rPr>
          <w:b/>
          <w:sz w:val="24"/>
          <w:szCs w:val="24"/>
        </w:rPr>
      </w:pPr>
      <w:r w:rsidRPr="00FF3647">
        <w:rPr>
          <w:b/>
          <w:sz w:val="24"/>
          <w:szCs w:val="24"/>
        </w:rPr>
        <w:t>TEST CASE M053: Scenario Description:*( Act=V) Conversion and changing from business to residence, adding features—LNA=V; MI=C  (ELT=C)</w:t>
      </w:r>
    </w:p>
    <w:p w14:paraId="5D0E3D3E" w14:textId="77777777" w:rsidR="00FF3647" w:rsidRDefault="00B752E4">
      <w:pPr>
        <w:pStyle w:val="Heading3"/>
        <w:rPr>
          <w:i w:val="0"/>
          <w:iCs w:val="0"/>
        </w:rPr>
      </w:pPr>
      <w:r>
        <w:rPr>
          <w:i w:val="0"/>
          <w:iCs w:val="0"/>
        </w:rPr>
        <w:t>Type of Account:  Residence/Single line</w:t>
      </w:r>
    </w:p>
    <w:p w14:paraId="06505D40" w14:textId="77777777" w:rsidR="00B752E4" w:rsidRDefault="00B752E4">
      <w:pPr>
        <w:pStyle w:val="Heading3"/>
        <w:rPr>
          <w:i w:val="0"/>
          <w:iCs w:val="0"/>
        </w:rPr>
      </w:pPr>
      <w:r>
        <w:rPr>
          <w:i w:val="0"/>
          <w:iCs w:val="0"/>
        </w:rPr>
        <w:t xml:space="preserve"> </w:t>
      </w:r>
    </w:p>
    <w:p w14:paraId="54161F0A"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FF3647" w14:paraId="55694844"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FB1A4B6" w14:textId="77777777" w:rsidR="00B752E4" w:rsidRPr="00FF3647" w:rsidRDefault="00FF3647" w:rsidP="00FF3647">
            <w:pPr>
              <w:jc w:val="center"/>
              <w:rPr>
                <w:rFonts w:ascii="Arial" w:hAnsi="Arial" w:cs="Arial"/>
                <w:b/>
              </w:rPr>
            </w:pPr>
            <w:r w:rsidRPr="00FF3647">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0D08D168" w14:textId="77777777" w:rsidR="00B752E4" w:rsidRPr="00FF3647" w:rsidRDefault="00B752E4">
            <w:pPr>
              <w:jc w:val="center"/>
              <w:rPr>
                <w:rFonts w:ascii="Arial" w:hAnsi="Arial" w:cs="Arial"/>
                <w:b/>
              </w:rPr>
            </w:pPr>
            <w:r w:rsidRPr="00FF3647">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26563CDA"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62E16CB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43064713" w14:textId="77777777" w:rsidR="00B752E4" w:rsidRPr="00FF3647" w:rsidRDefault="00B752E4">
            <w:pPr>
              <w:pStyle w:val="Heading4"/>
              <w:rPr>
                <w:b/>
                <w:bCs/>
                <w:i w:val="0"/>
                <w:iCs w:val="0"/>
              </w:rPr>
            </w:pPr>
            <w:r w:rsidRPr="00FF3647">
              <w:rPr>
                <w:b/>
                <w:bCs/>
                <w:i w:val="0"/>
                <w:iCs w:val="0"/>
              </w:rPr>
              <w:t>LSR  FORM</w:t>
            </w:r>
          </w:p>
        </w:tc>
      </w:tr>
      <w:tr w:rsidR="00B752E4" w:rsidRPr="00FF3647" w14:paraId="3107A7E0"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D15310D" w14:textId="77777777" w:rsidR="00B752E4" w:rsidRPr="00FF3647" w:rsidRDefault="00B752E4">
            <w:pPr>
              <w:pStyle w:val="Heading4"/>
              <w:rPr>
                <w:b/>
                <w:i w:val="0"/>
              </w:rPr>
            </w:pPr>
            <w:r w:rsidRPr="00FF3647">
              <w:rPr>
                <w:b/>
                <w:i w:val="0"/>
              </w:rPr>
              <w:t>Administrative Section</w:t>
            </w:r>
          </w:p>
        </w:tc>
      </w:tr>
      <w:tr w:rsidR="00B752E4" w:rsidRPr="00FF3647" w14:paraId="28EAED2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C00270" w14:textId="77777777" w:rsidR="00B752E4" w:rsidRPr="00FF3647" w:rsidRDefault="00B752E4">
            <w:pPr>
              <w:pStyle w:val="FORMDATA"/>
              <w:rPr>
                <w:b/>
                <w:color w:val="auto"/>
              </w:rPr>
            </w:pPr>
            <w:r w:rsidRPr="00FF3647">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A2A2FCC" w14:textId="77777777" w:rsidR="00B752E4" w:rsidRPr="00FF3647" w:rsidRDefault="00B752E4">
            <w:pPr>
              <w:pStyle w:val="FORMDATA"/>
              <w:rPr>
                <w:b/>
                <w:color w:val="auto"/>
              </w:rPr>
            </w:pPr>
            <w:r w:rsidRPr="00FF3647">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F7865EC" w14:textId="77777777" w:rsidR="00B752E4" w:rsidRPr="00FF3647" w:rsidRDefault="00B752E4">
            <w:pPr>
              <w:pStyle w:val="FORMDATA"/>
              <w:rPr>
                <w:b/>
                <w:color w:val="auto"/>
              </w:rPr>
            </w:pPr>
            <w:r w:rsidRPr="00FF3647">
              <w:rPr>
                <w:b/>
                <w:color w:val="auto"/>
              </w:rPr>
              <w:t>ZXL</w:t>
            </w:r>
          </w:p>
        </w:tc>
      </w:tr>
      <w:tr w:rsidR="00B752E4" w:rsidRPr="00FF3647" w14:paraId="43E2A538" w14:textId="77777777">
        <w:tc>
          <w:tcPr>
            <w:tcW w:w="2160" w:type="dxa"/>
            <w:tcBorders>
              <w:top w:val="single" w:sz="6" w:space="0" w:color="auto"/>
              <w:left w:val="single" w:sz="6" w:space="0" w:color="auto"/>
              <w:bottom w:val="single" w:sz="6" w:space="0" w:color="auto"/>
              <w:right w:val="single" w:sz="6" w:space="0" w:color="auto"/>
            </w:tcBorders>
          </w:tcPr>
          <w:p w14:paraId="5798792F" w14:textId="77777777" w:rsidR="00B752E4" w:rsidRPr="00FF3647" w:rsidRDefault="00B752E4">
            <w:pPr>
              <w:pStyle w:val="FORMDATA"/>
              <w:rPr>
                <w:b/>
                <w:color w:val="auto"/>
              </w:rPr>
            </w:pPr>
            <w:r w:rsidRPr="00FF3647">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0F6DEAA0" w14:textId="77777777" w:rsidR="00B752E4" w:rsidRPr="00FF3647" w:rsidRDefault="00B752E4">
            <w:pPr>
              <w:pStyle w:val="FORMDATA"/>
              <w:rPr>
                <w:b/>
                <w:color w:val="auto"/>
              </w:rPr>
            </w:pPr>
            <w:r w:rsidRPr="00FF3647">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06CEBAD8" w14:textId="77777777" w:rsidR="00B752E4" w:rsidRPr="00FF3647" w:rsidRDefault="00B752E4">
            <w:pPr>
              <w:pStyle w:val="FORMDATA"/>
              <w:rPr>
                <w:b/>
                <w:color w:val="auto"/>
              </w:rPr>
            </w:pPr>
            <w:r w:rsidRPr="00FF3647">
              <w:rPr>
                <w:b/>
                <w:color w:val="auto"/>
              </w:rPr>
              <w:t>M53</w:t>
            </w:r>
          </w:p>
        </w:tc>
      </w:tr>
      <w:tr w:rsidR="00B752E4" w:rsidRPr="00FF3647" w14:paraId="5440D28A" w14:textId="77777777">
        <w:tc>
          <w:tcPr>
            <w:tcW w:w="2160" w:type="dxa"/>
            <w:tcBorders>
              <w:top w:val="single" w:sz="6" w:space="0" w:color="auto"/>
              <w:left w:val="single" w:sz="6" w:space="0" w:color="auto"/>
              <w:bottom w:val="single" w:sz="6" w:space="0" w:color="auto"/>
              <w:right w:val="single" w:sz="6" w:space="0" w:color="auto"/>
            </w:tcBorders>
          </w:tcPr>
          <w:p w14:paraId="68E92A63" w14:textId="77777777" w:rsidR="00B752E4" w:rsidRPr="00FF3647" w:rsidRDefault="00B752E4">
            <w:pPr>
              <w:pStyle w:val="FORMDATA"/>
              <w:rPr>
                <w:b/>
                <w:color w:val="auto"/>
              </w:rPr>
            </w:pPr>
            <w:r w:rsidRPr="00FF3647">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540BF806" w14:textId="77777777" w:rsidR="00B752E4" w:rsidRPr="00FF3647" w:rsidRDefault="00B752E4">
            <w:pPr>
              <w:pStyle w:val="FORMDATA"/>
              <w:rPr>
                <w:b/>
                <w:color w:val="auto"/>
              </w:rPr>
            </w:pPr>
            <w:r w:rsidRPr="00FF3647">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6A36D2C5" w14:textId="77777777" w:rsidR="00B752E4" w:rsidRPr="00FF3647" w:rsidRDefault="00B752E4">
            <w:pPr>
              <w:pStyle w:val="FORMDATA"/>
              <w:rPr>
                <w:b/>
                <w:color w:val="auto"/>
              </w:rPr>
            </w:pPr>
            <w:r w:rsidRPr="00FF3647">
              <w:rPr>
                <w:b/>
                <w:color w:val="auto"/>
              </w:rPr>
              <w:t>9043847449</w:t>
            </w:r>
          </w:p>
        </w:tc>
      </w:tr>
      <w:tr w:rsidR="00B752E4" w:rsidRPr="00FF3647" w14:paraId="4535522F" w14:textId="77777777">
        <w:tc>
          <w:tcPr>
            <w:tcW w:w="2160" w:type="dxa"/>
            <w:tcBorders>
              <w:top w:val="single" w:sz="6" w:space="0" w:color="auto"/>
              <w:left w:val="single" w:sz="6" w:space="0" w:color="auto"/>
              <w:bottom w:val="single" w:sz="6" w:space="0" w:color="auto"/>
              <w:right w:val="single" w:sz="6" w:space="0" w:color="auto"/>
            </w:tcBorders>
          </w:tcPr>
          <w:p w14:paraId="55D9E574" w14:textId="77777777" w:rsidR="00B752E4" w:rsidRPr="00FF3647" w:rsidRDefault="00B752E4">
            <w:pPr>
              <w:pStyle w:val="FORMDATA"/>
              <w:rPr>
                <w:b/>
                <w:color w:val="auto"/>
              </w:rPr>
            </w:pPr>
            <w:r w:rsidRPr="00FF3647">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23446D82" w14:textId="77777777" w:rsidR="00B752E4" w:rsidRPr="00FF3647" w:rsidRDefault="00B752E4">
            <w:pPr>
              <w:pStyle w:val="FORMDATA"/>
              <w:rPr>
                <w:b/>
                <w:color w:val="auto"/>
              </w:rPr>
            </w:pPr>
            <w:r w:rsidRPr="00FF3647">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1329C9F4" w14:textId="77777777" w:rsidR="00B752E4" w:rsidRPr="00FF3647" w:rsidRDefault="00B752E4">
            <w:pPr>
              <w:pStyle w:val="FORMDATA"/>
              <w:rPr>
                <w:b/>
                <w:color w:val="auto"/>
              </w:rPr>
            </w:pPr>
            <w:r w:rsidRPr="00FF3647">
              <w:rPr>
                <w:b/>
                <w:color w:val="auto"/>
              </w:rPr>
              <w:t>CAVENOBILL</w:t>
            </w:r>
          </w:p>
        </w:tc>
      </w:tr>
      <w:tr w:rsidR="00B752E4" w:rsidRPr="00FF3647" w14:paraId="3605DDD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99EA5EC" w14:textId="77777777" w:rsidR="00B752E4" w:rsidRPr="00FF3647" w:rsidRDefault="00B752E4">
            <w:pPr>
              <w:pStyle w:val="FORMDATA"/>
              <w:rPr>
                <w:b/>
                <w:color w:val="auto"/>
              </w:rPr>
            </w:pPr>
            <w:r w:rsidRPr="00FF3647">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6502833"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C2301B9" w14:textId="77777777" w:rsidR="00B752E4" w:rsidRPr="00FF3647" w:rsidRDefault="00B752E4">
            <w:pPr>
              <w:pStyle w:val="FORMDATA"/>
              <w:rPr>
                <w:b/>
                <w:color w:val="auto"/>
              </w:rPr>
            </w:pPr>
            <w:r w:rsidRPr="00FF3647">
              <w:rPr>
                <w:b/>
                <w:color w:val="auto"/>
              </w:rPr>
              <w:t>LCSC</w:t>
            </w:r>
          </w:p>
        </w:tc>
      </w:tr>
      <w:tr w:rsidR="00B752E4" w:rsidRPr="00FF3647" w14:paraId="7B95ADD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1C4D76" w14:textId="77777777" w:rsidR="00B752E4" w:rsidRPr="00FF3647" w:rsidRDefault="00B752E4">
            <w:pPr>
              <w:pStyle w:val="FORMDATA"/>
              <w:rPr>
                <w:b/>
                <w:color w:val="auto"/>
              </w:rPr>
            </w:pPr>
            <w:r w:rsidRPr="00FF3647">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AD45EDD" w14:textId="77777777" w:rsidR="00B752E4" w:rsidRPr="00FF3647" w:rsidRDefault="00B752E4">
            <w:pPr>
              <w:pStyle w:val="FORMDATA"/>
              <w:rPr>
                <w:b/>
                <w:color w:val="auto"/>
              </w:rPr>
            </w:pPr>
            <w:r w:rsidRPr="00FF3647">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0482A90" w14:textId="77777777" w:rsidR="00B752E4" w:rsidRPr="00FF3647" w:rsidRDefault="00B752E4">
            <w:pPr>
              <w:pStyle w:val="FORMDATA"/>
              <w:rPr>
                <w:b/>
                <w:color w:val="auto"/>
              </w:rPr>
            </w:pPr>
            <w:r w:rsidRPr="00FF3647">
              <w:rPr>
                <w:b/>
                <w:color w:val="auto"/>
              </w:rPr>
              <w:t>20040524</w:t>
            </w:r>
          </w:p>
        </w:tc>
      </w:tr>
      <w:tr w:rsidR="00B752E4" w:rsidRPr="00FF3647" w14:paraId="209524FE" w14:textId="77777777">
        <w:tc>
          <w:tcPr>
            <w:tcW w:w="2160" w:type="dxa"/>
            <w:tcBorders>
              <w:top w:val="single" w:sz="6" w:space="0" w:color="auto"/>
              <w:left w:val="single" w:sz="6" w:space="0" w:color="auto"/>
              <w:bottom w:val="single" w:sz="6" w:space="0" w:color="auto"/>
              <w:right w:val="single" w:sz="6" w:space="0" w:color="auto"/>
            </w:tcBorders>
          </w:tcPr>
          <w:p w14:paraId="383A7DDA" w14:textId="77777777" w:rsidR="00B752E4" w:rsidRPr="00FF3647" w:rsidRDefault="00B752E4">
            <w:pPr>
              <w:pStyle w:val="FORMDATA"/>
              <w:rPr>
                <w:b/>
                <w:color w:val="auto"/>
              </w:rPr>
            </w:pPr>
            <w:r w:rsidRPr="00FF3647">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36FAD3F6" w14:textId="77777777" w:rsidR="00B752E4" w:rsidRPr="00FF3647" w:rsidRDefault="00B752E4">
            <w:pPr>
              <w:pStyle w:val="FORMDATA"/>
              <w:rPr>
                <w:b/>
                <w:color w:val="auto"/>
              </w:rPr>
            </w:pPr>
            <w:r w:rsidRPr="00FF3647">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4FA24DF2" w14:textId="77777777" w:rsidR="00B752E4" w:rsidRPr="00FF3647" w:rsidRDefault="00B752E4">
            <w:pPr>
              <w:pStyle w:val="FORMDATA"/>
              <w:rPr>
                <w:b/>
                <w:color w:val="auto"/>
              </w:rPr>
            </w:pPr>
            <w:r w:rsidRPr="00FF3647">
              <w:rPr>
                <w:b/>
                <w:color w:val="auto"/>
              </w:rPr>
              <w:t>20040601</w:t>
            </w:r>
          </w:p>
        </w:tc>
      </w:tr>
      <w:tr w:rsidR="00B752E4" w:rsidRPr="00FF3647" w14:paraId="7233615F" w14:textId="77777777">
        <w:tc>
          <w:tcPr>
            <w:tcW w:w="2160" w:type="dxa"/>
            <w:tcBorders>
              <w:top w:val="single" w:sz="6" w:space="0" w:color="auto"/>
              <w:left w:val="single" w:sz="6" w:space="0" w:color="auto"/>
              <w:bottom w:val="single" w:sz="6" w:space="0" w:color="auto"/>
              <w:right w:val="single" w:sz="6" w:space="0" w:color="auto"/>
            </w:tcBorders>
          </w:tcPr>
          <w:p w14:paraId="14B8E337" w14:textId="77777777" w:rsidR="00B752E4" w:rsidRPr="00FF3647" w:rsidRDefault="00B752E4">
            <w:pPr>
              <w:pStyle w:val="FORMDATA"/>
              <w:rPr>
                <w:b/>
                <w:color w:val="auto"/>
              </w:rPr>
            </w:pPr>
            <w:r w:rsidRPr="00FF3647">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13F17EA3" w14:textId="77777777" w:rsidR="00B752E4" w:rsidRPr="00FF3647" w:rsidRDefault="00B752E4">
            <w:pPr>
              <w:pStyle w:val="FORMDATA"/>
              <w:rPr>
                <w:b/>
                <w:color w:val="auto"/>
              </w:rPr>
            </w:pPr>
            <w:r w:rsidRPr="00FF3647">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3293FBE5" w14:textId="77777777" w:rsidR="00B752E4" w:rsidRPr="00FF3647" w:rsidRDefault="00B752E4">
            <w:pPr>
              <w:pStyle w:val="FORMDATA"/>
              <w:rPr>
                <w:b/>
                <w:color w:val="auto"/>
              </w:rPr>
            </w:pPr>
            <w:r w:rsidRPr="00FF3647">
              <w:rPr>
                <w:b/>
                <w:color w:val="auto"/>
              </w:rPr>
              <w:t>MB</w:t>
            </w:r>
          </w:p>
        </w:tc>
      </w:tr>
      <w:tr w:rsidR="00B752E4" w:rsidRPr="00FF3647" w14:paraId="140C798B" w14:textId="77777777">
        <w:tc>
          <w:tcPr>
            <w:tcW w:w="2160" w:type="dxa"/>
            <w:tcBorders>
              <w:top w:val="single" w:sz="6" w:space="0" w:color="auto"/>
              <w:left w:val="single" w:sz="6" w:space="0" w:color="auto"/>
              <w:bottom w:val="single" w:sz="6" w:space="0" w:color="auto"/>
              <w:right w:val="single" w:sz="6" w:space="0" w:color="auto"/>
            </w:tcBorders>
          </w:tcPr>
          <w:p w14:paraId="382B69E8" w14:textId="77777777" w:rsidR="00B752E4" w:rsidRPr="00FF3647" w:rsidRDefault="00B752E4">
            <w:pPr>
              <w:pStyle w:val="FORMDATA"/>
              <w:rPr>
                <w:b/>
                <w:color w:val="auto"/>
              </w:rPr>
            </w:pPr>
            <w:r w:rsidRPr="00FF3647">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748AAE70" w14:textId="77777777" w:rsidR="00B752E4" w:rsidRPr="00FF3647" w:rsidRDefault="00B752E4">
            <w:pPr>
              <w:pStyle w:val="FORMDATA"/>
              <w:rPr>
                <w:b/>
                <w:color w:val="auto"/>
              </w:rPr>
            </w:pPr>
            <w:r w:rsidRPr="00FF3647">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0752F1A2" w14:textId="77777777" w:rsidR="00B752E4" w:rsidRPr="00FF3647" w:rsidRDefault="00B752E4">
            <w:pPr>
              <w:pStyle w:val="FORMDATA"/>
              <w:rPr>
                <w:b/>
                <w:color w:val="auto"/>
              </w:rPr>
            </w:pPr>
            <w:r w:rsidRPr="00FF3647">
              <w:rPr>
                <w:b/>
                <w:color w:val="auto"/>
              </w:rPr>
              <w:t>C</w:t>
            </w:r>
          </w:p>
        </w:tc>
      </w:tr>
      <w:tr w:rsidR="00B752E4" w:rsidRPr="00FF3647" w14:paraId="39E6CA62" w14:textId="77777777">
        <w:tc>
          <w:tcPr>
            <w:tcW w:w="2160" w:type="dxa"/>
            <w:tcBorders>
              <w:top w:val="single" w:sz="6" w:space="0" w:color="auto"/>
              <w:left w:val="single" w:sz="6" w:space="0" w:color="auto"/>
              <w:bottom w:val="single" w:sz="6" w:space="0" w:color="auto"/>
              <w:right w:val="single" w:sz="6" w:space="0" w:color="auto"/>
            </w:tcBorders>
          </w:tcPr>
          <w:p w14:paraId="3D9F8AFC" w14:textId="77777777" w:rsidR="00B752E4" w:rsidRPr="00FF3647" w:rsidRDefault="00B752E4">
            <w:pPr>
              <w:pStyle w:val="FORMDATA"/>
              <w:rPr>
                <w:b/>
                <w:color w:val="auto"/>
              </w:rPr>
            </w:pPr>
            <w:r w:rsidRPr="00FF3647">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2CA3B5F2" w14:textId="77777777" w:rsidR="00B752E4" w:rsidRPr="00FF3647" w:rsidRDefault="00B752E4">
            <w:pPr>
              <w:pStyle w:val="FORMDATA"/>
              <w:rPr>
                <w:b/>
                <w:color w:val="auto"/>
              </w:rPr>
            </w:pPr>
            <w:r w:rsidRPr="00FF3647">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F87DAEF" w14:textId="77777777" w:rsidR="00B752E4" w:rsidRPr="00FF3647" w:rsidRDefault="00B752E4">
            <w:pPr>
              <w:pStyle w:val="FORMDATA"/>
              <w:rPr>
                <w:b/>
                <w:color w:val="auto"/>
              </w:rPr>
            </w:pPr>
            <w:r w:rsidRPr="00FF3647">
              <w:rPr>
                <w:b/>
                <w:color w:val="auto"/>
              </w:rPr>
              <w:t>V</w:t>
            </w:r>
          </w:p>
        </w:tc>
      </w:tr>
      <w:tr w:rsidR="00B752E4" w:rsidRPr="00FF3647" w14:paraId="51899574" w14:textId="77777777">
        <w:tc>
          <w:tcPr>
            <w:tcW w:w="2160" w:type="dxa"/>
            <w:tcBorders>
              <w:top w:val="single" w:sz="6" w:space="0" w:color="auto"/>
              <w:left w:val="single" w:sz="6" w:space="0" w:color="auto"/>
              <w:bottom w:val="single" w:sz="6" w:space="0" w:color="auto"/>
              <w:right w:val="single" w:sz="6" w:space="0" w:color="auto"/>
            </w:tcBorders>
          </w:tcPr>
          <w:p w14:paraId="65EED6FC" w14:textId="77777777" w:rsidR="00B752E4" w:rsidRPr="00FF3647" w:rsidRDefault="00B752E4">
            <w:pPr>
              <w:pStyle w:val="FORMDATA"/>
              <w:rPr>
                <w:b/>
                <w:color w:val="auto"/>
              </w:rPr>
            </w:pPr>
            <w:r w:rsidRPr="00FF3647">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16BA6308" w14:textId="77777777" w:rsidR="00B752E4" w:rsidRPr="00FF3647" w:rsidRDefault="00B752E4">
            <w:pPr>
              <w:pStyle w:val="FORMDATA"/>
              <w:rPr>
                <w:b/>
                <w:color w:val="auto"/>
              </w:rPr>
            </w:pPr>
            <w:r w:rsidRPr="00FF3647">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0775E973" w14:textId="77777777" w:rsidR="00B752E4" w:rsidRPr="00FF3647" w:rsidRDefault="00B752E4">
            <w:pPr>
              <w:pStyle w:val="FORMDATA"/>
              <w:rPr>
                <w:b/>
                <w:color w:val="auto"/>
              </w:rPr>
            </w:pPr>
            <w:r w:rsidRPr="00FF3647">
              <w:rPr>
                <w:b/>
                <w:color w:val="auto"/>
              </w:rPr>
              <w:t>9999</w:t>
            </w:r>
          </w:p>
        </w:tc>
      </w:tr>
      <w:tr w:rsidR="00B752E4" w:rsidRPr="00FF3647" w14:paraId="36F9F4AB" w14:textId="77777777">
        <w:tc>
          <w:tcPr>
            <w:tcW w:w="2160" w:type="dxa"/>
            <w:tcBorders>
              <w:top w:val="single" w:sz="6" w:space="0" w:color="auto"/>
              <w:left w:val="single" w:sz="6" w:space="0" w:color="auto"/>
              <w:bottom w:val="single" w:sz="6" w:space="0" w:color="auto"/>
              <w:right w:val="single" w:sz="6" w:space="0" w:color="auto"/>
            </w:tcBorders>
          </w:tcPr>
          <w:p w14:paraId="26375138" w14:textId="77777777" w:rsidR="00B752E4" w:rsidRPr="00FF3647" w:rsidRDefault="00B752E4">
            <w:pPr>
              <w:pStyle w:val="FORMDATA"/>
              <w:rPr>
                <w:b/>
                <w:color w:val="auto"/>
              </w:rPr>
            </w:pPr>
            <w:r w:rsidRPr="00FF3647">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33338F29" w14:textId="77777777" w:rsidR="00B752E4" w:rsidRPr="00FF3647" w:rsidRDefault="00B752E4">
            <w:pPr>
              <w:pStyle w:val="FORMDATA"/>
              <w:rPr>
                <w:b/>
                <w:color w:val="auto"/>
              </w:rPr>
            </w:pPr>
            <w:r w:rsidRPr="00FF3647">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5C07EC1D" w14:textId="77777777" w:rsidR="00B752E4" w:rsidRPr="00FF3647" w:rsidRDefault="00B752E4">
            <w:pPr>
              <w:pStyle w:val="FORMDATA"/>
              <w:rPr>
                <w:b/>
                <w:color w:val="auto"/>
              </w:rPr>
            </w:pPr>
            <w:r w:rsidRPr="00FF3647">
              <w:rPr>
                <w:b/>
                <w:color w:val="auto"/>
              </w:rPr>
              <w:t>2BM-</w:t>
            </w:r>
          </w:p>
        </w:tc>
      </w:tr>
      <w:tr w:rsidR="00B752E4" w:rsidRPr="00FF3647" w14:paraId="3A0F3612" w14:textId="77777777">
        <w:tc>
          <w:tcPr>
            <w:tcW w:w="2160" w:type="dxa"/>
            <w:tcBorders>
              <w:top w:val="single" w:sz="6" w:space="0" w:color="auto"/>
              <w:left w:val="single" w:sz="6" w:space="0" w:color="auto"/>
              <w:bottom w:val="single" w:sz="6" w:space="0" w:color="auto"/>
              <w:right w:val="single" w:sz="6" w:space="0" w:color="auto"/>
            </w:tcBorders>
          </w:tcPr>
          <w:p w14:paraId="2E2C1FAF" w14:textId="77777777" w:rsidR="00B752E4" w:rsidRPr="00FF3647" w:rsidRDefault="00B752E4">
            <w:pPr>
              <w:pStyle w:val="FORMDATA"/>
              <w:rPr>
                <w:b/>
                <w:color w:val="auto"/>
              </w:rPr>
            </w:pPr>
            <w:r w:rsidRPr="00FF3647">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6DC85510" w14:textId="77777777" w:rsidR="00B752E4" w:rsidRPr="00FF3647" w:rsidRDefault="00B752E4">
            <w:pPr>
              <w:pStyle w:val="FORMDATA"/>
              <w:rPr>
                <w:b/>
                <w:color w:val="auto"/>
              </w:rPr>
            </w:pPr>
            <w:r w:rsidRPr="00FF3647">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39743482" w14:textId="77777777" w:rsidR="00B752E4" w:rsidRPr="00FF3647" w:rsidRDefault="00B752E4">
            <w:pPr>
              <w:pStyle w:val="FORMDATA"/>
              <w:rPr>
                <w:b/>
                <w:color w:val="auto"/>
              </w:rPr>
            </w:pPr>
            <w:r w:rsidRPr="00FF3647">
              <w:rPr>
                <w:b/>
                <w:color w:val="auto"/>
              </w:rPr>
              <w:t>L</w:t>
            </w:r>
          </w:p>
        </w:tc>
      </w:tr>
      <w:tr w:rsidR="00B752E4" w:rsidRPr="00FF3647" w14:paraId="56985C98"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49A1805" w14:textId="77777777" w:rsidR="00B752E4" w:rsidRPr="00FF3647" w:rsidRDefault="00B752E4">
            <w:pPr>
              <w:pStyle w:val="Heading4"/>
              <w:rPr>
                <w:b/>
                <w:i w:val="0"/>
              </w:rPr>
            </w:pPr>
            <w:r w:rsidRPr="00FF3647">
              <w:rPr>
                <w:b/>
                <w:i w:val="0"/>
              </w:rPr>
              <w:t>Billing Section</w:t>
            </w:r>
          </w:p>
        </w:tc>
      </w:tr>
      <w:tr w:rsidR="00B752E4" w:rsidRPr="00FF3647" w14:paraId="2F90B4EE" w14:textId="77777777">
        <w:tc>
          <w:tcPr>
            <w:tcW w:w="2160" w:type="dxa"/>
            <w:tcBorders>
              <w:top w:val="single" w:sz="6" w:space="0" w:color="auto"/>
              <w:left w:val="single" w:sz="6" w:space="0" w:color="auto"/>
              <w:bottom w:val="single" w:sz="6" w:space="0" w:color="auto"/>
              <w:right w:val="single" w:sz="6" w:space="0" w:color="auto"/>
            </w:tcBorders>
          </w:tcPr>
          <w:p w14:paraId="2E2518E6" w14:textId="77777777" w:rsidR="00B752E4" w:rsidRPr="00FF3647" w:rsidRDefault="00B752E4">
            <w:pPr>
              <w:pStyle w:val="FORMDATA"/>
              <w:rPr>
                <w:b/>
                <w:color w:val="auto"/>
              </w:rPr>
            </w:pPr>
            <w:r w:rsidRPr="00FF3647">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6038F5B0" w14:textId="77777777" w:rsidR="00B752E4" w:rsidRPr="00FF3647" w:rsidRDefault="00B752E4">
            <w:pPr>
              <w:pStyle w:val="FORMDATA"/>
              <w:rPr>
                <w:b/>
                <w:color w:val="auto"/>
              </w:rPr>
            </w:pPr>
            <w:r w:rsidRPr="00FF3647">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04363B61" w14:textId="77777777" w:rsidR="00B752E4" w:rsidRPr="00FF3647" w:rsidRDefault="00B752E4">
            <w:pPr>
              <w:pStyle w:val="FORMDATA"/>
              <w:rPr>
                <w:b/>
                <w:color w:val="auto"/>
                <w:lang w:val="fr-FR"/>
              </w:rPr>
            </w:pPr>
            <w:r w:rsidRPr="00FF3647">
              <w:rPr>
                <w:b/>
                <w:color w:val="auto"/>
                <w:lang w:val="fr-FR"/>
              </w:rPr>
              <w:t>904Q886621621</w:t>
            </w:r>
          </w:p>
        </w:tc>
      </w:tr>
      <w:tr w:rsidR="00B752E4" w:rsidRPr="00FF3647" w14:paraId="298F5B1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D79ED3E" w14:textId="77777777" w:rsidR="00B752E4" w:rsidRPr="00FF3647" w:rsidRDefault="00B752E4">
            <w:pPr>
              <w:pStyle w:val="Heading4"/>
              <w:rPr>
                <w:b/>
                <w:i w:val="0"/>
              </w:rPr>
            </w:pPr>
            <w:r w:rsidRPr="00FF3647">
              <w:rPr>
                <w:b/>
                <w:i w:val="0"/>
              </w:rPr>
              <w:t>Contact Section</w:t>
            </w:r>
          </w:p>
        </w:tc>
      </w:tr>
      <w:tr w:rsidR="00B752E4" w:rsidRPr="00FF3647" w14:paraId="09898F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BA7171C" w14:textId="77777777" w:rsidR="00B752E4" w:rsidRPr="00FF3647" w:rsidRDefault="00B752E4">
            <w:pPr>
              <w:pStyle w:val="FORMDATA"/>
              <w:rPr>
                <w:b/>
                <w:color w:val="auto"/>
              </w:rPr>
            </w:pPr>
            <w:r w:rsidRPr="00FF3647">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42E9A7C" w14:textId="77777777" w:rsidR="00B752E4" w:rsidRPr="00FF3647" w:rsidRDefault="00B752E4">
            <w:pPr>
              <w:pStyle w:val="FORMDATA"/>
              <w:rPr>
                <w:b/>
                <w:color w:val="auto"/>
              </w:rPr>
            </w:pPr>
            <w:r w:rsidRPr="00FF3647">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E97711" w14:textId="77777777" w:rsidR="00B752E4" w:rsidRPr="00FF3647" w:rsidRDefault="00B752E4">
            <w:pPr>
              <w:pStyle w:val="FORMDATA"/>
              <w:rPr>
                <w:b/>
                <w:color w:val="auto"/>
              </w:rPr>
            </w:pPr>
            <w:r w:rsidRPr="00FF3647">
              <w:rPr>
                <w:b/>
                <w:color w:val="auto"/>
              </w:rPr>
              <w:t>Bojangles</w:t>
            </w:r>
          </w:p>
        </w:tc>
      </w:tr>
      <w:tr w:rsidR="00B752E4" w:rsidRPr="00FF3647" w14:paraId="5E18B7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60A5BD" w14:textId="77777777" w:rsidR="00B752E4" w:rsidRPr="00FF3647" w:rsidRDefault="00B752E4">
            <w:pPr>
              <w:pStyle w:val="FORMDATA"/>
              <w:rPr>
                <w:b/>
                <w:color w:val="auto"/>
              </w:rPr>
            </w:pPr>
            <w:r w:rsidRPr="00FF3647">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FC3340D" w14:textId="77777777" w:rsidR="00B752E4" w:rsidRPr="00FF3647" w:rsidRDefault="00B752E4">
            <w:pPr>
              <w:pStyle w:val="FORMDATA"/>
              <w:rPr>
                <w:b/>
                <w:color w:val="auto"/>
              </w:rPr>
            </w:pPr>
            <w:r w:rsidRPr="00FF3647">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EB0C23E" w14:textId="77777777" w:rsidR="00B752E4" w:rsidRPr="00FF3647" w:rsidRDefault="00B752E4">
            <w:pPr>
              <w:pStyle w:val="FORMDATA"/>
              <w:rPr>
                <w:b/>
                <w:color w:val="auto"/>
              </w:rPr>
            </w:pPr>
            <w:r w:rsidRPr="00FF3647">
              <w:rPr>
                <w:b/>
                <w:color w:val="auto"/>
              </w:rPr>
              <w:t>8884448888</w:t>
            </w:r>
          </w:p>
        </w:tc>
      </w:tr>
      <w:tr w:rsidR="00B752E4" w:rsidRPr="00FF3647" w14:paraId="42B1BF8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545FC13" w14:textId="77777777" w:rsidR="00B752E4" w:rsidRPr="00FF3647" w:rsidRDefault="00B752E4">
            <w:pPr>
              <w:pStyle w:val="FORMDATA"/>
              <w:rPr>
                <w:b/>
                <w:color w:val="auto"/>
              </w:rPr>
            </w:pPr>
            <w:r w:rsidRPr="00FF3647">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8E46808" w14:textId="77777777" w:rsidR="00B752E4" w:rsidRPr="00FF3647" w:rsidRDefault="00B752E4">
            <w:pPr>
              <w:pStyle w:val="FORMDATA"/>
              <w:rPr>
                <w:b/>
                <w:color w:val="auto"/>
              </w:rPr>
            </w:pPr>
            <w:r w:rsidRPr="00FF3647">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D77A997"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0843A3B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80E58D1" w14:textId="77777777" w:rsidR="00B752E4" w:rsidRPr="00FF3647" w:rsidRDefault="00B752E4">
            <w:pPr>
              <w:pStyle w:val="FORMDATA"/>
              <w:rPr>
                <w:b/>
                <w:color w:val="auto"/>
                <w:lang w:val="fr-FR"/>
              </w:rPr>
            </w:pPr>
            <w:r w:rsidRPr="00FF3647">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972268A" w14:textId="77777777" w:rsidR="00B752E4" w:rsidRPr="00FF3647" w:rsidRDefault="00B752E4">
            <w:pPr>
              <w:pStyle w:val="FORMDATA"/>
              <w:rPr>
                <w:b/>
                <w:color w:val="auto"/>
                <w:lang w:val="fr-FR"/>
              </w:rPr>
            </w:pPr>
            <w:r w:rsidRPr="00FF3647">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B3D4317" w14:textId="77777777" w:rsidR="00B752E4" w:rsidRPr="00FF3647" w:rsidRDefault="00B752E4">
            <w:pPr>
              <w:pStyle w:val="FORMDATA"/>
              <w:rPr>
                <w:b/>
                <w:color w:val="auto"/>
              </w:rPr>
            </w:pPr>
            <w:r w:rsidRPr="00FF3647">
              <w:rPr>
                <w:b/>
                <w:color w:val="auto"/>
              </w:rPr>
              <w:t>Dale</w:t>
            </w:r>
          </w:p>
        </w:tc>
      </w:tr>
      <w:tr w:rsidR="00B752E4" w:rsidRPr="00FF3647" w14:paraId="73DB8C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5ECA5EF" w14:textId="77777777" w:rsidR="00B752E4" w:rsidRPr="00FF3647" w:rsidRDefault="00B752E4">
            <w:pPr>
              <w:pStyle w:val="FORMDATA"/>
              <w:rPr>
                <w:b/>
                <w:color w:val="auto"/>
              </w:rPr>
            </w:pPr>
            <w:r w:rsidRPr="00FF3647">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2A67E5F" w14:textId="77777777" w:rsidR="00B752E4" w:rsidRPr="00FF3647" w:rsidRDefault="00B752E4">
            <w:pPr>
              <w:pStyle w:val="FORMDATA"/>
              <w:rPr>
                <w:b/>
                <w:color w:val="auto"/>
              </w:rPr>
            </w:pPr>
            <w:r w:rsidRPr="00FF3647">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84AACFF" w14:textId="77777777" w:rsidR="00B752E4" w:rsidRPr="00FF3647" w:rsidRDefault="00B752E4">
            <w:pPr>
              <w:pStyle w:val="FORMDATA"/>
              <w:rPr>
                <w:b/>
                <w:color w:val="auto"/>
              </w:rPr>
            </w:pPr>
            <w:r w:rsidRPr="00FF3647">
              <w:rPr>
                <w:b/>
                <w:color w:val="auto"/>
              </w:rPr>
              <w:t>7701117777</w:t>
            </w:r>
          </w:p>
        </w:tc>
      </w:tr>
      <w:tr w:rsidR="00B752E4" w:rsidRPr="00FF3647" w14:paraId="7104518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489AADA4"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1BB70DD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DB7B567" w14:textId="77777777" w:rsidR="00B752E4" w:rsidRPr="00FF3647" w:rsidRDefault="00B752E4">
            <w:pPr>
              <w:pStyle w:val="Heading4"/>
              <w:rPr>
                <w:b/>
                <w:i w:val="0"/>
              </w:rPr>
            </w:pPr>
            <w:r w:rsidRPr="00FF3647">
              <w:rPr>
                <w:b/>
                <w:i w:val="0"/>
              </w:rPr>
              <w:t>Location and Access Section</w:t>
            </w:r>
          </w:p>
        </w:tc>
      </w:tr>
      <w:tr w:rsidR="00B752E4" w:rsidRPr="00FF3647" w14:paraId="3D4C9E4B" w14:textId="77777777">
        <w:tc>
          <w:tcPr>
            <w:tcW w:w="2160" w:type="dxa"/>
            <w:tcBorders>
              <w:top w:val="single" w:sz="6" w:space="0" w:color="auto"/>
              <w:left w:val="single" w:sz="6" w:space="0" w:color="auto"/>
              <w:bottom w:val="single" w:sz="6" w:space="0" w:color="auto"/>
              <w:right w:val="single" w:sz="6" w:space="0" w:color="auto"/>
            </w:tcBorders>
          </w:tcPr>
          <w:p w14:paraId="589B5171" w14:textId="77777777" w:rsidR="00B752E4" w:rsidRPr="00FF3647" w:rsidRDefault="00B752E4">
            <w:pPr>
              <w:pStyle w:val="FORMDATA"/>
              <w:rPr>
                <w:b/>
                <w:color w:val="auto"/>
              </w:rPr>
            </w:pPr>
            <w:r w:rsidRPr="00FF3647">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59902F72" w14:textId="77777777" w:rsidR="00B752E4" w:rsidRPr="00FF3647" w:rsidRDefault="00B752E4">
            <w:pPr>
              <w:pStyle w:val="FORMDATA"/>
              <w:rPr>
                <w:b/>
                <w:color w:val="auto"/>
              </w:rPr>
            </w:pPr>
            <w:r w:rsidRPr="00FF3647">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0B7908A0" w14:textId="77777777" w:rsidR="00B752E4" w:rsidRPr="00FF3647" w:rsidRDefault="00B752E4">
            <w:pPr>
              <w:pStyle w:val="FORMDATA"/>
              <w:rPr>
                <w:b/>
                <w:color w:val="auto"/>
              </w:rPr>
            </w:pPr>
            <w:r w:rsidRPr="00FF3647">
              <w:rPr>
                <w:b/>
                <w:color w:val="auto"/>
              </w:rPr>
              <w:t>Snow White</w:t>
            </w:r>
          </w:p>
        </w:tc>
      </w:tr>
      <w:tr w:rsidR="00B752E4" w:rsidRPr="00FF3647" w14:paraId="6D2CFE3A" w14:textId="77777777">
        <w:tc>
          <w:tcPr>
            <w:tcW w:w="2160" w:type="dxa"/>
            <w:tcBorders>
              <w:top w:val="single" w:sz="6" w:space="0" w:color="auto"/>
              <w:left w:val="single" w:sz="6" w:space="0" w:color="auto"/>
              <w:bottom w:val="single" w:sz="6" w:space="0" w:color="auto"/>
              <w:right w:val="single" w:sz="6" w:space="0" w:color="auto"/>
            </w:tcBorders>
          </w:tcPr>
          <w:p w14:paraId="3F61779E" w14:textId="77777777" w:rsidR="00B752E4" w:rsidRPr="00FF3647" w:rsidRDefault="00B752E4">
            <w:pPr>
              <w:pStyle w:val="FORMDATA"/>
              <w:rPr>
                <w:b/>
                <w:color w:val="auto"/>
              </w:rPr>
            </w:pPr>
            <w:r w:rsidRPr="00FF3647">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1936B01C" w14:textId="77777777" w:rsidR="00B752E4" w:rsidRPr="00FF3647" w:rsidRDefault="00B752E4">
            <w:pPr>
              <w:pStyle w:val="FORMDATA"/>
              <w:rPr>
                <w:b/>
                <w:color w:val="auto"/>
              </w:rPr>
            </w:pPr>
            <w:r w:rsidRPr="00FF3647">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620ECF21" w14:textId="77777777" w:rsidR="00B752E4" w:rsidRPr="00FF3647" w:rsidRDefault="00B752E4">
            <w:pPr>
              <w:pStyle w:val="FORMDATA"/>
              <w:rPr>
                <w:b/>
                <w:color w:val="auto"/>
              </w:rPr>
            </w:pPr>
            <w:r w:rsidRPr="00FF3647">
              <w:rPr>
                <w:b/>
                <w:color w:val="auto"/>
              </w:rPr>
              <w:t>C</w:t>
            </w:r>
          </w:p>
        </w:tc>
      </w:tr>
      <w:tr w:rsidR="00B752E4" w:rsidRPr="00FF3647" w14:paraId="1843D65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221DDB8" w14:textId="77777777" w:rsidR="00B752E4" w:rsidRPr="00FF3647" w:rsidRDefault="00B752E4">
            <w:pPr>
              <w:pStyle w:val="Heading4"/>
              <w:rPr>
                <w:b/>
                <w:i w:val="0"/>
              </w:rPr>
            </w:pPr>
            <w:r w:rsidRPr="00FF3647">
              <w:rPr>
                <w:b/>
                <w:i w:val="0"/>
              </w:rPr>
              <w:t>Bill Section</w:t>
            </w:r>
          </w:p>
        </w:tc>
      </w:tr>
      <w:tr w:rsidR="00B752E4" w:rsidRPr="00FF3647" w14:paraId="7055E86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8313EE" w14:textId="77777777" w:rsidR="00B752E4" w:rsidRPr="00FF3647" w:rsidRDefault="00B752E4">
            <w:pPr>
              <w:pStyle w:val="FORMDATA"/>
              <w:rPr>
                <w:b/>
                <w:color w:val="auto"/>
              </w:rPr>
            </w:pPr>
            <w:r w:rsidRPr="00FF3647">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8A09E7A" w14:textId="77777777" w:rsidR="00B752E4" w:rsidRPr="00FF3647" w:rsidRDefault="00B752E4">
            <w:pPr>
              <w:pStyle w:val="FORMDATA"/>
              <w:rPr>
                <w:b/>
                <w:color w:val="auto"/>
              </w:rPr>
            </w:pPr>
            <w:r w:rsidRPr="00FF3647">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4EC8277" w14:textId="77777777" w:rsidR="00B752E4" w:rsidRPr="00FF3647" w:rsidRDefault="00B752E4">
            <w:pPr>
              <w:pStyle w:val="FORMDATA"/>
              <w:rPr>
                <w:b/>
                <w:color w:val="auto"/>
              </w:rPr>
            </w:pPr>
            <w:r w:rsidRPr="00FF3647">
              <w:rPr>
                <w:b/>
                <w:color w:val="auto"/>
              </w:rPr>
              <w:t>9043847449</w:t>
            </w:r>
          </w:p>
        </w:tc>
      </w:tr>
      <w:tr w:rsidR="00B752E4" w:rsidRPr="00FF3647" w14:paraId="544F1D1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AC14A60" w14:textId="77777777" w:rsidR="00B752E4" w:rsidRPr="00FF3647" w:rsidRDefault="00B752E4">
            <w:pPr>
              <w:pStyle w:val="BodyText"/>
              <w:rPr>
                <w:color w:val="auto"/>
                <w:sz w:val="24"/>
              </w:rPr>
            </w:pPr>
            <w:r w:rsidRPr="00FF3647">
              <w:rPr>
                <w:color w:val="auto"/>
                <w:sz w:val="24"/>
              </w:rPr>
              <w:t xml:space="preserve">DL  FORM </w:t>
            </w:r>
          </w:p>
        </w:tc>
      </w:tr>
      <w:tr w:rsidR="00B752E4" w:rsidRPr="00FF3647" w14:paraId="751CABF6"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A1AE6FF" w14:textId="77777777" w:rsidR="00B752E4" w:rsidRPr="00FF3647" w:rsidRDefault="00B752E4">
            <w:pPr>
              <w:pStyle w:val="Heading5"/>
              <w:rPr>
                <w:color w:val="auto"/>
              </w:rPr>
            </w:pPr>
            <w:r w:rsidRPr="00FF3647">
              <w:rPr>
                <w:color w:val="auto"/>
              </w:rPr>
              <w:t>Listing Control Section</w:t>
            </w:r>
          </w:p>
        </w:tc>
      </w:tr>
      <w:tr w:rsidR="00B752E4" w:rsidRPr="00FF3647" w14:paraId="575EEED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7FDE8C9" w14:textId="77777777" w:rsidR="00B752E4" w:rsidRPr="00FF3647" w:rsidRDefault="00B752E4">
            <w:pPr>
              <w:pStyle w:val="FORMDATA"/>
              <w:rPr>
                <w:b/>
                <w:color w:val="auto"/>
              </w:rPr>
            </w:pPr>
            <w:r w:rsidRPr="00FF3647">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2D860EE" w14:textId="77777777" w:rsidR="00B752E4" w:rsidRPr="00FF3647" w:rsidRDefault="00B752E4">
            <w:pPr>
              <w:pStyle w:val="FORMDATA"/>
              <w:rPr>
                <w:b/>
                <w:color w:val="auto"/>
              </w:rPr>
            </w:pPr>
            <w:r w:rsidRPr="00FF3647">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20B523F" w14:textId="77777777" w:rsidR="00B752E4" w:rsidRPr="00FF3647" w:rsidRDefault="00B752E4">
            <w:pPr>
              <w:pStyle w:val="FORMDATA"/>
              <w:rPr>
                <w:b/>
                <w:color w:val="auto"/>
              </w:rPr>
            </w:pPr>
            <w:r w:rsidRPr="00FF3647">
              <w:rPr>
                <w:b/>
                <w:color w:val="auto"/>
              </w:rPr>
              <w:t>0001</w:t>
            </w:r>
          </w:p>
        </w:tc>
      </w:tr>
      <w:tr w:rsidR="00B752E4" w:rsidRPr="00FF3647" w14:paraId="00A43FB6" w14:textId="77777777">
        <w:tc>
          <w:tcPr>
            <w:tcW w:w="2160" w:type="dxa"/>
            <w:tcBorders>
              <w:top w:val="single" w:sz="6" w:space="0" w:color="auto"/>
              <w:left w:val="single" w:sz="6" w:space="0" w:color="auto"/>
              <w:bottom w:val="single" w:sz="6" w:space="0" w:color="auto"/>
              <w:right w:val="single" w:sz="6" w:space="0" w:color="auto"/>
            </w:tcBorders>
          </w:tcPr>
          <w:p w14:paraId="6FFC76AE" w14:textId="77777777" w:rsidR="00B752E4" w:rsidRPr="00FF3647" w:rsidRDefault="00B752E4">
            <w:pPr>
              <w:pStyle w:val="FORMDATA"/>
              <w:rPr>
                <w:b/>
                <w:color w:val="auto"/>
              </w:rPr>
            </w:pPr>
            <w:r w:rsidRPr="00FF3647">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4361D83D" w14:textId="77777777" w:rsidR="00B752E4" w:rsidRPr="00FF3647" w:rsidRDefault="00B752E4">
            <w:pPr>
              <w:pStyle w:val="FORMDATA"/>
              <w:rPr>
                <w:b/>
                <w:color w:val="auto"/>
              </w:rPr>
            </w:pPr>
            <w:r w:rsidRPr="00FF3647">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1BB16CB6" w14:textId="77777777" w:rsidR="00B752E4" w:rsidRPr="00FF3647" w:rsidRDefault="00B752E4">
            <w:pPr>
              <w:pStyle w:val="FORMDATA"/>
              <w:rPr>
                <w:b/>
                <w:color w:val="auto"/>
              </w:rPr>
            </w:pPr>
            <w:r w:rsidRPr="00FF3647">
              <w:rPr>
                <w:b/>
                <w:color w:val="auto"/>
              </w:rPr>
              <w:t>D</w:t>
            </w:r>
          </w:p>
        </w:tc>
      </w:tr>
      <w:tr w:rsidR="00B752E4" w:rsidRPr="00FF3647" w14:paraId="777D96D1" w14:textId="77777777">
        <w:tc>
          <w:tcPr>
            <w:tcW w:w="2160" w:type="dxa"/>
            <w:tcBorders>
              <w:top w:val="single" w:sz="6" w:space="0" w:color="auto"/>
              <w:left w:val="single" w:sz="6" w:space="0" w:color="auto"/>
              <w:bottom w:val="single" w:sz="6" w:space="0" w:color="auto"/>
              <w:right w:val="single" w:sz="6" w:space="0" w:color="auto"/>
            </w:tcBorders>
          </w:tcPr>
          <w:p w14:paraId="382CE86F" w14:textId="77777777" w:rsidR="00B752E4" w:rsidRPr="00FF3647" w:rsidRDefault="00B752E4">
            <w:pPr>
              <w:pStyle w:val="FORMDATA"/>
              <w:rPr>
                <w:b/>
                <w:color w:val="auto"/>
              </w:rPr>
            </w:pPr>
            <w:r w:rsidRPr="00FF3647">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2DDDB076" w14:textId="77777777" w:rsidR="00B752E4" w:rsidRPr="00FF3647" w:rsidRDefault="00B752E4">
            <w:pPr>
              <w:pStyle w:val="FORMDATA"/>
              <w:rPr>
                <w:b/>
                <w:color w:val="auto"/>
              </w:rPr>
            </w:pPr>
            <w:r w:rsidRPr="00FF3647">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2CC75E68" w14:textId="77777777" w:rsidR="00B752E4" w:rsidRPr="00FF3647" w:rsidRDefault="00B752E4">
            <w:pPr>
              <w:pStyle w:val="FORMDATA"/>
              <w:rPr>
                <w:b/>
                <w:color w:val="auto"/>
              </w:rPr>
            </w:pPr>
            <w:r w:rsidRPr="00FF3647">
              <w:rPr>
                <w:b/>
                <w:color w:val="auto"/>
              </w:rPr>
              <w:t>LML</w:t>
            </w:r>
          </w:p>
        </w:tc>
      </w:tr>
      <w:tr w:rsidR="00B752E4" w:rsidRPr="00FF3647" w14:paraId="7FED081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80FC45E" w14:textId="77777777" w:rsidR="00B752E4" w:rsidRPr="00FF3647" w:rsidRDefault="00B752E4">
            <w:pPr>
              <w:pStyle w:val="Heading4"/>
              <w:rPr>
                <w:b/>
                <w:i w:val="0"/>
              </w:rPr>
            </w:pPr>
            <w:r w:rsidRPr="00FF3647">
              <w:rPr>
                <w:b/>
                <w:i w:val="0"/>
              </w:rPr>
              <w:t>Listing Information Section</w:t>
            </w:r>
          </w:p>
        </w:tc>
      </w:tr>
      <w:tr w:rsidR="00B752E4" w:rsidRPr="00FF3647" w14:paraId="6B5D59C3" w14:textId="77777777">
        <w:tc>
          <w:tcPr>
            <w:tcW w:w="2160" w:type="dxa"/>
            <w:tcBorders>
              <w:top w:val="single" w:sz="6" w:space="0" w:color="auto"/>
              <w:left w:val="single" w:sz="6" w:space="0" w:color="auto"/>
              <w:bottom w:val="single" w:sz="6" w:space="0" w:color="auto"/>
              <w:right w:val="single" w:sz="6" w:space="0" w:color="auto"/>
            </w:tcBorders>
          </w:tcPr>
          <w:p w14:paraId="435D22B1" w14:textId="77777777" w:rsidR="00B752E4" w:rsidRPr="00FF3647" w:rsidRDefault="00B752E4">
            <w:pPr>
              <w:pStyle w:val="FORMDATA"/>
              <w:rPr>
                <w:b/>
                <w:color w:val="auto"/>
              </w:rPr>
            </w:pPr>
            <w:r w:rsidRPr="00FF3647">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6708B857" w14:textId="77777777" w:rsidR="00B752E4" w:rsidRPr="00FF3647" w:rsidRDefault="00B752E4">
            <w:pPr>
              <w:pStyle w:val="FORMDATA"/>
              <w:rPr>
                <w:b/>
                <w:color w:val="auto"/>
              </w:rPr>
            </w:pPr>
            <w:r w:rsidRPr="00FF3647">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5494CBDA" w14:textId="77777777" w:rsidR="00B752E4" w:rsidRPr="00FF3647" w:rsidRDefault="00B752E4">
            <w:pPr>
              <w:pStyle w:val="FORMDATA"/>
              <w:rPr>
                <w:b/>
                <w:color w:val="auto"/>
              </w:rPr>
            </w:pPr>
            <w:r w:rsidRPr="00FF3647">
              <w:rPr>
                <w:b/>
                <w:color w:val="auto"/>
              </w:rPr>
              <w:t>Dwarf</w:t>
            </w:r>
          </w:p>
        </w:tc>
      </w:tr>
      <w:tr w:rsidR="00435358" w:rsidRPr="00FF3647" w14:paraId="2DAF51ED" w14:textId="77777777">
        <w:tc>
          <w:tcPr>
            <w:tcW w:w="2160" w:type="dxa"/>
            <w:tcBorders>
              <w:top w:val="single" w:sz="6" w:space="0" w:color="auto"/>
              <w:left w:val="single" w:sz="6" w:space="0" w:color="auto"/>
              <w:bottom w:val="single" w:sz="6" w:space="0" w:color="auto"/>
              <w:right w:val="single" w:sz="6" w:space="0" w:color="auto"/>
            </w:tcBorders>
          </w:tcPr>
          <w:p w14:paraId="7749796F" w14:textId="77777777" w:rsidR="00435358" w:rsidRPr="00FF3647" w:rsidRDefault="00435358">
            <w:pPr>
              <w:pStyle w:val="FORMDATA"/>
              <w:rPr>
                <w:b/>
                <w:color w:val="auto"/>
              </w:rPr>
            </w:pPr>
            <w:r>
              <w:rPr>
                <w:b/>
                <w:color w:val="auto"/>
              </w:rPr>
              <w:t>LTN</w:t>
            </w:r>
          </w:p>
        </w:tc>
        <w:tc>
          <w:tcPr>
            <w:tcW w:w="3960" w:type="dxa"/>
            <w:tcBorders>
              <w:top w:val="single" w:sz="6" w:space="0" w:color="auto"/>
              <w:left w:val="single" w:sz="6" w:space="0" w:color="auto"/>
              <w:bottom w:val="single" w:sz="6" w:space="0" w:color="auto"/>
              <w:right w:val="single" w:sz="6" w:space="0" w:color="auto"/>
            </w:tcBorders>
          </w:tcPr>
          <w:p w14:paraId="58C4913B" w14:textId="77777777" w:rsidR="00435358" w:rsidRPr="00FF3647" w:rsidRDefault="00435358">
            <w:pPr>
              <w:pStyle w:val="FORMDATA"/>
              <w:rPr>
                <w:b/>
                <w:color w:val="auto"/>
              </w:rPr>
            </w:pPr>
            <w:r>
              <w:rPr>
                <w:b/>
                <w:color w:val="auto"/>
              </w:rPr>
              <w:t>Listed Telephone Number</w:t>
            </w:r>
          </w:p>
        </w:tc>
        <w:tc>
          <w:tcPr>
            <w:tcW w:w="2520" w:type="dxa"/>
            <w:tcBorders>
              <w:top w:val="single" w:sz="6" w:space="0" w:color="auto"/>
              <w:left w:val="single" w:sz="6" w:space="0" w:color="auto"/>
              <w:bottom w:val="single" w:sz="6" w:space="0" w:color="auto"/>
              <w:right w:val="single" w:sz="6" w:space="0" w:color="auto"/>
            </w:tcBorders>
          </w:tcPr>
          <w:p w14:paraId="080472A8" w14:textId="77777777" w:rsidR="00435358" w:rsidRPr="00FF3647" w:rsidRDefault="00435358">
            <w:pPr>
              <w:pStyle w:val="FORMDATA"/>
              <w:rPr>
                <w:b/>
                <w:color w:val="auto"/>
              </w:rPr>
            </w:pPr>
            <w:r>
              <w:rPr>
                <w:b/>
                <w:color w:val="auto"/>
              </w:rPr>
              <w:t>9043847449</w:t>
            </w:r>
          </w:p>
        </w:tc>
      </w:tr>
      <w:tr w:rsidR="00B752E4" w:rsidRPr="00FF3647" w14:paraId="64B0FA1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9E6C219" w14:textId="77777777" w:rsidR="00B752E4" w:rsidRPr="00FF3647" w:rsidRDefault="00B752E4">
            <w:pPr>
              <w:pStyle w:val="Heading5"/>
              <w:rPr>
                <w:color w:val="auto"/>
              </w:rPr>
            </w:pPr>
            <w:r w:rsidRPr="00FF3647">
              <w:rPr>
                <w:color w:val="auto"/>
              </w:rPr>
              <w:t>Listing Control Section</w:t>
            </w:r>
          </w:p>
        </w:tc>
      </w:tr>
      <w:tr w:rsidR="00B752E4" w:rsidRPr="00FF3647" w14:paraId="7510FDF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784436" w14:textId="77777777" w:rsidR="00B752E4" w:rsidRPr="00FF3647" w:rsidRDefault="00B752E4">
            <w:pPr>
              <w:pStyle w:val="FORMDATA"/>
              <w:rPr>
                <w:b/>
                <w:color w:val="auto"/>
              </w:rPr>
            </w:pPr>
            <w:r w:rsidRPr="00FF3647">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4DDBA5C" w14:textId="77777777" w:rsidR="00B752E4" w:rsidRPr="00FF3647" w:rsidRDefault="00B752E4">
            <w:pPr>
              <w:pStyle w:val="FORMDATA"/>
              <w:rPr>
                <w:b/>
                <w:color w:val="auto"/>
              </w:rPr>
            </w:pPr>
            <w:r w:rsidRPr="00FF3647">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943473F" w14:textId="77777777" w:rsidR="00B752E4" w:rsidRPr="00FF3647" w:rsidRDefault="00B752E4">
            <w:pPr>
              <w:pStyle w:val="FORMDATA"/>
              <w:rPr>
                <w:b/>
                <w:color w:val="auto"/>
              </w:rPr>
            </w:pPr>
            <w:r w:rsidRPr="00FF3647">
              <w:rPr>
                <w:b/>
                <w:color w:val="auto"/>
              </w:rPr>
              <w:t>0002</w:t>
            </w:r>
          </w:p>
        </w:tc>
      </w:tr>
      <w:tr w:rsidR="00B752E4" w:rsidRPr="00FF3647" w14:paraId="50609B78" w14:textId="77777777">
        <w:tc>
          <w:tcPr>
            <w:tcW w:w="2160" w:type="dxa"/>
            <w:tcBorders>
              <w:top w:val="single" w:sz="6" w:space="0" w:color="auto"/>
              <w:left w:val="single" w:sz="6" w:space="0" w:color="auto"/>
              <w:bottom w:val="single" w:sz="6" w:space="0" w:color="auto"/>
              <w:right w:val="single" w:sz="6" w:space="0" w:color="auto"/>
            </w:tcBorders>
          </w:tcPr>
          <w:p w14:paraId="27EC1B3E" w14:textId="77777777" w:rsidR="00B752E4" w:rsidRPr="00FF3647" w:rsidRDefault="00B752E4">
            <w:pPr>
              <w:pStyle w:val="FORMDATA"/>
              <w:rPr>
                <w:b/>
                <w:color w:val="auto"/>
              </w:rPr>
            </w:pPr>
            <w:r w:rsidRPr="00FF3647">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27DDCEA6" w14:textId="77777777" w:rsidR="00B752E4" w:rsidRPr="00FF3647" w:rsidRDefault="00B752E4">
            <w:pPr>
              <w:pStyle w:val="FORMDATA"/>
              <w:rPr>
                <w:b/>
                <w:color w:val="auto"/>
              </w:rPr>
            </w:pPr>
            <w:r w:rsidRPr="00FF3647">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034D87D5" w14:textId="77777777" w:rsidR="00B752E4" w:rsidRPr="00FF3647" w:rsidRDefault="00B752E4">
            <w:pPr>
              <w:pStyle w:val="FORMDATA"/>
              <w:rPr>
                <w:b/>
                <w:color w:val="auto"/>
              </w:rPr>
            </w:pPr>
            <w:r w:rsidRPr="00FF3647">
              <w:rPr>
                <w:b/>
                <w:color w:val="auto"/>
              </w:rPr>
              <w:t>N</w:t>
            </w:r>
          </w:p>
        </w:tc>
      </w:tr>
      <w:tr w:rsidR="00B752E4" w:rsidRPr="00FF3647" w14:paraId="1A458D14" w14:textId="77777777">
        <w:tc>
          <w:tcPr>
            <w:tcW w:w="2160" w:type="dxa"/>
            <w:tcBorders>
              <w:top w:val="single" w:sz="6" w:space="0" w:color="auto"/>
              <w:left w:val="single" w:sz="6" w:space="0" w:color="auto"/>
              <w:bottom w:val="single" w:sz="6" w:space="0" w:color="auto"/>
              <w:right w:val="single" w:sz="6" w:space="0" w:color="auto"/>
            </w:tcBorders>
          </w:tcPr>
          <w:p w14:paraId="25392111" w14:textId="77777777" w:rsidR="00B752E4" w:rsidRPr="00FF3647" w:rsidRDefault="00B752E4">
            <w:pPr>
              <w:pStyle w:val="FORMDATA"/>
              <w:rPr>
                <w:b/>
                <w:color w:val="auto"/>
              </w:rPr>
            </w:pPr>
            <w:r w:rsidRPr="00FF3647">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1BB644D2" w14:textId="77777777" w:rsidR="00B752E4" w:rsidRPr="00FF3647" w:rsidRDefault="00B752E4">
            <w:pPr>
              <w:pStyle w:val="FORMDATA"/>
              <w:rPr>
                <w:b/>
                <w:color w:val="auto"/>
              </w:rPr>
            </w:pPr>
            <w:r w:rsidRPr="00FF3647">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A7AF63E" w14:textId="77777777" w:rsidR="00B752E4" w:rsidRPr="00FF3647" w:rsidRDefault="00B752E4">
            <w:pPr>
              <w:pStyle w:val="FORMDATA"/>
              <w:rPr>
                <w:b/>
                <w:color w:val="auto"/>
              </w:rPr>
            </w:pPr>
            <w:r w:rsidRPr="00FF3647">
              <w:rPr>
                <w:b/>
                <w:color w:val="auto"/>
              </w:rPr>
              <w:t>LML</w:t>
            </w:r>
          </w:p>
        </w:tc>
      </w:tr>
      <w:tr w:rsidR="00B752E4" w:rsidRPr="00FF3647" w14:paraId="707F7576" w14:textId="77777777">
        <w:tc>
          <w:tcPr>
            <w:tcW w:w="2160" w:type="dxa"/>
            <w:tcBorders>
              <w:top w:val="single" w:sz="6" w:space="0" w:color="auto"/>
              <w:left w:val="single" w:sz="6" w:space="0" w:color="auto"/>
              <w:bottom w:val="single" w:sz="6" w:space="0" w:color="auto"/>
              <w:right w:val="single" w:sz="6" w:space="0" w:color="auto"/>
            </w:tcBorders>
          </w:tcPr>
          <w:p w14:paraId="794208F6" w14:textId="77777777" w:rsidR="00B752E4" w:rsidRPr="00FF3647" w:rsidRDefault="00B752E4">
            <w:pPr>
              <w:pStyle w:val="FORMDATA"/>
              <w:rPr>
                <w:b/>
                <w:color w:val="auto"/>
              </w:rPr>
            </w:pPr>
            <w:r w:rsidRPr="00FF3647">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755EB741" w14:textId="77777777" w:rsidR="00B752E4" w:rsidRPr="00FF3647" w:rsidRDefault="00B752E4">
            <w:pPr>
              <w:pStyle w:val="FORMDATA"/>
              <w:rPr>
                <w:b/>
                <w:color w:val="auto"/>
              </w:rPr>
            </w:pPr>
            <w:r w:rsidRPr="00FF3647">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4DA93C69" w14:textId="77777777" w:rsidR="00B752E4" w:rsidRPr="00FF3647" w:rsidRDefault="00B752E4">
            <w:pPr>
              <w:pStyle w:val="FORMDATA"/>
              <w:rPr>
                <w:b/>
                <w:color w:val="auto"/>
                <w:lang w:val="fr-FR"/>
              </w:rPr>
            </w:pPr>
            <w:r w:rsidRPr="00FF3647">
              <w:rPr>
                <w:b/>
                <w:color w:val="auto"/>
                <w:lang w:val="fr-FR"/>
              </w:rPr>
              <w:t>1</w:t>
            </w:r>
          </w:p>
        </w:tc>
      </w:tr>
      <w:tr w:rsidR="00B752E4" w:rsidRPr="00FF3647" w14:paraId="2E274127" w14:textId="77777777">
        <w:tc>
          <w:tcPr>
            <w:tcW w:w="2160" w:type="dxa"/>
            <w:tcBorders>
              <w:top w:val="single" w:sz="6" w:space="0" w:color="auto"/>
              <w:left w:val="single" w:sz="6" w:space="0" w:color="auto"/>
              <w:bottom w:val="single" w:sz="6" w:space="0" w:color="auto"/>
              <w:right w:val="single" w:sz="6" w:space="0" w:color="auto"/>
            </w:tcBorders>
          </w:tcPr>
          <w:p w14:paraId="64CA3098" w14:textId="77777777" w:rsidR="00B752E4" w:rsidRPr="00FF3647" w:rsidRDefault="00B752E4">
            <w:pPr>
              <w:pStyle w:val="FORMDATA"/>
              <w:rPr>
                <w:b/>
                <w:color w:val="auto"/>
                <w:lang w:val="fr-FR"/>
              </w:rPr>
            </w:pPr>
            <w:r w:rsidRPr="00FF3647">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3BB71375" w14:textId="77777777" w:rsidR="00B752E4" w:rsidRPr="00FF3647" w:rsidRDefault="00B752E4">
            <w:pPr>
              <w:pStyle w:val="FORMDATA"/>
              <w:rPr>
                <w:b/>
                <w:color w:val="auto"/>
                <w:lang w:val="fr-FR"/>
              </w:rPr>
            </w:pPr>
            <w:r w:rsidRPr="00FF3647">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797239FB" w14:textId="77777777" w:rsidR="00B752E4" w:rsidRPr="00FF3647" w:rsidRDefault="00B752E4">
            <w:pPr>
              <w:pStyle w:val="FORMDATA"/>
              <w:rPr>
                <w:b/>
                <w:color w:val="auto"/>
              </w:rPr>
            </w:pPr>
            <w:r w:rsidRPr="00FF3647">
              <w:rPr>
                <w:b/>
                <w:color w:val="auto"/>
              </w:rPr>
              <w:t>SL</w:t>
            </w:r>
          </w:p>
        </w:tc>
      </w:tr>
      <w:tr w:rsidR="00B752E4" w:rsidRPr="00FF3647" w14:paraId="753F37EE" w14:textId="77777777">
        <w:tc>
          <w:tcPr>
            <w:tcW w:w="2160" w:type="dxa"/>
            <w:tcBorders>
              <w:top w:val="single" w:sz="6" w:space="0" w:color="auto"/>
              <w:left w:val="single" w:sz="6" w:space="0" w:color="auto"/>
              <w:bottom w:val="single" w:sz="6" w:space="0" w:color="auto"/>
              <w:right w:val="single" w:sz="6" w:space="0" w:color="auto"/>
            </w:tcBorders>
          </w:tcPr>
          <w:p w14:paraId="32FB4F75" w14:textId="77777777" w:rsidR="00B752E4" w:rsidRPr="00FF3647" w:rsidRDefault="00B752E4">
            <w:pPr>
              <w:pStyle w:val="FORMDATA"/>
              <w:rPr>
                <w:b/>
                <w:color w:val="auto"/>
              </w:rPr>
            </w:pPr>
            <w:r w:rsidRPr="00FF3647">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6E24109F" w14:textId="77777777" w:rsidR="00B752E4" w:rsidRPr="00FF3647" w:rsidRDefault="00B752E4">
            <w:pPr>
              <w:pStyle w:val="FORMDATA"/>
              <w:rPr>
                <w:b/>
                <w:color w:val="auto"/>
              </w:rPr>
            </w:pPr>
            <w:r w:rsidRPr="00FF3647">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789E8AC9" w14:textId="77777777" w:rsidR="00B752E4" w:rsidRPr="00FF3647" w:rsidRDefault="00B752E4">
            <w:pPr>
              <w:pStyle w:val="FORMDATA"/>
              <w:rPr>
                <w:b/>
                <w:color w:val="auto"/>
              </w:rPr>
            </w:pPr>
            <w:r w:rsidRPr="00FF3647">
              <w:rPr>
                <w:b/>
                <w:color w:val="auto"/>
              </w:rPr>
              <w:t>R</w:t>
            </w:r>
          </w:p>
        </w:tc>
      </w:tr>
      <w:tr w:rsidR="00B752E4" w:rsidRPr="00FF3647" w14:paraId="2380E5B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551897E" w14:textId="77777777" w:rsidR="00B752E4" w:rsidRPr="00FF3647" w:rsidRDefault="00B752E4">
            <w:pPr>
              <w:pStyle w:val="FORMDATA"/>
              <w:rPr>
                <w:b/>
                <w:color w:val="auto"/>
              </w:rPr>
            </w:pPr>
            <w:r w:rsidRPr="00FF3647">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4146D21" w14:textId="77777777" w:rsidR="00B752E4" w:rsidRPr="00FF3647" w:rsidRDefault="00B752E4">
            <w:pPr>
              <w:pStyle w:val="FORMDATA"/>
              <w:rPr>
                <w:b/>
                <w:color w:val="auto"/>
              </w:rPr>
            </w:pPr>
            <w:r w:rsidRPr="00FF3647">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AB7A55" w14:textId="77777777" w:rsidR="00B752E4" w:rsidRPr="00FF3647" w:rsidRDefault="00B752E4">
            <w:pPr>
              <w:pStyle w:val="FORMDATA"/>
              <w:rPr>
                <w:b/>
                <w:color w:val="auto"/>
              </w:rPr>
            </w:pPr>
            <w:r w:rsidRPr="00FF3647">
              <w:rPr>
                <w:b/>
                <w:color w:val="auto"/>
              </w:rPr>
              <w:t>0</w:t>
            </w:r>
          </w:p>
        </w:tc>
      </w:tr>
      <w:tr w:rsidR="00B752E4" w:rsidRPr="00FF3647" w14:paraId="602291B7"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2F9B1B1" w14:textId="77777777" w:rsidR="00B752E4" w:rsidRPr="00FF3647" w:rsidRDefault="00B752E4">
            <w:pPr>
              <w:pStyle w:val="Heading4"/>
              <w:rPr>
                <w:b/>
                <w:i w:val="0"/>
              </w:rPr>
            </w:pPr>
            <w:r w:rsidRPr="00FF3647">
              <w:rPr>
                <w:b/>
                <w:i w:val="0"/>
              </w:rPr>
              <w:t>Listing Information Section</w:t>
            </w:r>
          </w:p>
        </w:tc>
      </w:tr>
      <w:tr w:rsidR="00B752E4" w:rsidRPr="00FF3647" w14:paraId="2CD93C0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3CFF16" w14:textId="77777777" w:rsidR="00B752E4" w:rsidRPr="00FF3647" w:rsidRDefault="00B752E4">
            <w:pPr>
              <w:pStyle w:val="FORMDATA"/>
              <w:rPr>
                <w:b/>
                <w:color w:val="auto"/>
              </w:rPr>
            </w:pPr>
            <w:r w:rsidRPr="00FF3647">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412AE29" w14:textId="77777777" w:rsidR="00B752E4" w:rsidRPr="00FF3647" w:rsidRDefault="00B752E4">
            <w:pPr>
              <w:pStyle w:val="FORMDATA"/>
              <w:rPr>
                <w:b/>
                <w:color w:val="auto"/>
              </w:rPr>
            </w:pPr>
            <w:r w:rsidRPr="00FF3647">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BB01316" w14:textId="77777777" w:rsidR="00B752E4" w:rsidRPr="00FF3647" w:rsidRDefault="00B752E4">
            <w:pPr>
              <w:pStyle w:val="FORMDATA"/>
              <w:rPr>
                <w:b/>
                <w:color w:val="auto"/>
              </w:rPr>
            </w:pPr>
            <w:r w:rsidRPr="00FF3647">
              <w:rPr>
                <w:b/>
                <w:color w:val="auto"/>
              </w:rPr>
              <w:t>9043847449</w:t>
            </w:r>
          </w:p>
        </w:tc>
      </w:tr>
      <w:tr w:rsidR="00B752E4" w:rsidRPr="00FF3647" w14:paraId="61EFCE43" w14:textId="77777777">
        <w:tc>
          <w:tcPr>
            <w:tcW w:w="2160" w:type="dxa"/>
            <w:tcBorders>
              <w:top w:val="single" w:sz="6" w:space="0" w:color="auto"/>
              <w:left w:val="single" w:sz="6" w:space="0" w:color="auto"/>
              <w:bottom w:val="single" w:sz="6" w:space="0" w:color="auto"/>
              <w:right w:val="single" w:sz="6" w:space="0" w:color="auto"/>
            </w:tcBorders>
          </w:tcPr>
          <w:p w14:paraId="24E107A7" w14:textId="77777777" w:rsidR="00B752E4" w:rsidRPr="00FF3647" w:rsidRDefault="00B752E4">
            <w:pPr>
              <w:pStyle w:val="FORMDATA"/>
              <w:rPr>
                <w:b/>
                <w:color w:val="auto"/>
              </w:rPr>
            </w:pPr>
            <w:r w:rsidRPr="00FF3647">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67EF5819" w14:textId="77777777" w:rsidR="00B752E4" w:rsidRPr="00FF3647" w:rsidRDefault="00B752E4">
            <w:pPr>
              <w:pStyle w:val="FORMDATA"/>
              <w:rPr>
                <w:b/>
                <w:color w:val="auto"/>
              </w:rPr>
            </w:pPr>
            <w:r w:rsidRPr="00FF3647">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6413AD64" w14:textId="77777777" w:rsidR="00B752E4" w:rsidRPr="00FF3647" w:rsidRDefault="00B752E4">
            <w:pPr>
              <w:pStyle w:val="FORMDATA"/>
              <w:rPr>
                <w:b/>
                <w:color w:val="auto"/>
              </w:rPr>
            </w:pPr>
            <w:r w:rsidRPr="00FF3647">
              <w:rPr>
                <w:b/>
                <w:color w:val="auto"/>
              </w:rPr>
              <w:t>White</w:t>
            </w:r>
          </w:p>
        </w:tc>
      </w:tr>
      <w:tr w:rsidR="00B752E4" w:rsidRPr="00FF3647" w14:paraId="4619C003" w14:textId="77777777">
        <w:tc>
          <w:tcPr>
            <w:tcW w:w="2160" w:type="dxa"/>
            <w:tcBorders>
              <w:top w:val="single" w:sz="6" w:space="0" w:color="auto"/>
              <w:left w:val="single" w:sz="6" w:space="0" w:color="auto"/>
              <w:bottom w:val="single" w:sz="6" w:space="0" w:color="auto"/>
              <w:right w:val="single" w:sz="6" w:space="0" w:color="auto"/>
            </w:tcBorders>
          </w:tcPr>
          <w:p w14:paraId="47C8C09F" w14:textId="77777777" w:rsidR="00B752E4" w:rsidRPr="00FF3647" w:rsidRDefault="00B752E4">
            <w:pPr>
              <w:pStyle w:val="FORMDATA"/>
              <w:rPr>
                <w:b/>
                <w:color w:val="auto"/>
              </w:rPr>
            </w:pPr>
            <w:r w:rsidRPr="00FF3647">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7B927D42" w14:textId="77777777" w:rsidR="00B752E4" w:rsidRPr="00FF3647" w:rsidRDefault="00B752E4">
            <w:pPr>
              <w:pStyle w:val="FORMDATA"/>
              <w:rPr>
                <w:b/>
                <w:color w:val="auto"/>
              </w:rPr>
            </w:pPr>
            <w:r w:rsidRPr="00FF3647">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3DDC4397" w14:textId="77777777" w:rsidR="00B752E4" w:rsidRPr="00FF3647" w:rsidRDefault="00B752E4">
            <w:pPr>
              <w:pStyle w:val="FORMDATA"/>
              <w:rPr>
                <w:b/>
                <w:color w:val="auto"/>
              </w:rPr>
            </w:pPr>
            <w:r w:rsidRPr="00FF3647">
              <w:rPr>
                <w:b/>
                <w:color w:val="auto"/>
              </w:rPr>
              <w:t>Snow</w:t>
            </w:r>
          </w:p>
        </w:tc>
      </w:tr>
      <w:tr w:rsidR="00B752E4" w:rsidRPr="00FF3647" w14:paraId="61C093EF" w14:textId="77777777">
        <w:tc>
          <w:tcPr>
            <w:tcW w:w="2160" w:type="dxa"/>
            <w:tcBorders>
              <w:top w:val="single" w:sz="6" w:space="0" w:color="auto"/>
              <w:left w:val="single" w:sz="6" w:space="0" w:color="auto"/>
              <w:bottom w:val="single" w:sz="6" w:space="0" w:color="auto"/>
              <w:right w:val="single" w:sz="6" w:space="0" w:color="auto"/>
            </w:tcBorders>
          </w:tcPr>
          <w:p w14:paraId="64E809DB" w14:textId="77777777" w:rsidR="00B752E4" w:rsidRPr="00FF3647" w:rsidRDefault="00B752E4">
            <w:pPr>
              <w:pStyle w:val="FORMDATA"/>
              <w:rPr>
                <w:b/>
                <w:color w:val="auto"/>
              </w:rPr>
            </w:pPr>
            <w:r w:rsidRPr="00FF3647">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34CEFD70" w14:textId="77777777" w:rsidR="00B752E4" w:rsidRPr="00FF3647" w:rsidRDefault="00B752E4">
            <w:pPr>
              <w:pStyle w:val="FORMDATA"/>
              <w:rPr>
                <w:b/>
                <w:color w:val="auto"/>
              </w:rPr>
            </w:pPr>
            <w:r w:rsidRPr="00FF3647">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03DD743A" w14:textId="77777777" w:rsidR="00B752E4" w:rsidRPr="00FF3647" w:rsidRDefault="00B752E4">
            <w:pPr>
              <w:pStyle w:val="FORMDATA"/>
              <w:rPr>
                <w:b/>
                <w:color w:val="auto"/>
              </w:rPr>
            </w:pPr>
            <w:r w:rsidRPr="00FF3647">
              <w:rPr>
                <w:b/>
                <w:color w:val="auto"/>
              </w:rPr>
              <w:t>1710</w:t>
            </w:r>
          </w:p>
        </w:tc>
      </w:tr>
      <w:tr w:rsidR="00B752E4" w:rsidRPr="00FF3647" w14:paraId="4C73FD15" w14:textId="77777777">
        <w:tc>
          <w:tcPr>
            <w:tcW w:w="2160" w:type="dxa"/>
            <w:tcBorders>
              <w:top w:val="single" w:sz="6" w:space="0" w:color="auto"/>
              <w:left w:val="single" w:sz="6" w:space="0" w:color="auto"/>
              <w:bottom w:val="single" w:sz="6" w:space="0" w:color="auto"/>
              <w:right w:val="single" w:sz="6" w:space="0" w:color="auto"/>
            </w:tcBorders>
          </w:tcPr>
          <w:p w14:paraId="33F820E0" w14:textId="77777777" w:rsidR="00B752E4" w:rsidRPr="00FF3647" w:rsidRDefault="00B752E4">
            <w:pPr>
              <w:pStyle w:val="FORMDATA"/>
              <w:rPr>
                <w:b/>
                <w:color w:val="auto"/>
              </w:rPr>
            </w:pPr>
            <w:r w:rsidRPr="00FF3647">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5111FE2D" w14:textId="77777777" w:rsidR="00B752E4" w:rsidRPr="00FF3647" w:rsidRDefault="00B752E4">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3A50E528" w14:textId="77777777" w:rsidR="00B752E4" w:rsidRPr="00FF3647" w:rsidRDefault="00B752E4">
            <w:pPr>
              <w:pStyle w:val="FORMDATA"/>
              <w:rPr>
                <w:b/>
                <w:color w:val="auto"/>
              </w:rPr>
            </w:pPr>
            <w:r w:rsidRPr="00FF3647">
              <w:rPr>
                <w:b/>
                <w:color w:val="auto"/>
              </w:rPr>
              <w:t>Talbot</w:t>
            </w:r>
          </w:p>
        </w:tc>
      </w:tr>
      <w:tr w:rsidR="00B752E4" w:rsidRPr="00FF3647" w14:paraId="3F2B35BE" w14:textId="77777777">
        <w:tc>
          <w:tcPr>
            <w:tcW w:w="2160" w:type="dxa"/>
            <w:tcBorders>
              <w:top w:val="single" w:sz="6" w:space="0" w:color="auto"/>
              <w:left w:val="single" w:sz="6" w:space="0" w:color="auto"/>
              <w:bottom w:val="single" w:sz="6" w:space="0" w:color="auto"/>
              <w:right w:val="single" w:sz="6" w:space="0" w:color="auto"/>
            </w:tcBorders>
          </w:tcPr>
          <w:p w14:paraId="18C0E865" w14:textId="77777777" w:rsidR="00B752E4" w:rsidRPr="00FF3647" w:rsidRDefault="00B752E4">
            <w:pPr>
              <w:pStyle w:val="FORMDATA"/>
              <w:rPr>
                <w:b/>
                <w:color w:val="auto"/>
              </w:rPr>
            </w:pPr>
            <w:r w:rsidRPr="00FF3647">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3BA03565" w14:textId="77777777" w:rsidR="00B752E4" w:rsidRPr="00FF3647" w:rsidRDefault="00B752E4">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0C2D4135" w14:textId="77777777" w:rsidR="00B752E4" w:rsidRPr="00FF3647" w:rsidRDefault="00B752E4">
            <w:pPr>
              <w:pStyle w:val="FORMDATA"/>
              <w:rPr>
                <w:b/>
                <w:color w:val="auto"/>
              </w:rPr>
            </w:pPr>
            <w:r w:rsidRPr="00FF3647">
              <w:rPr>
                <w:b/>
                <w:color w:val="auto"/>
              </w:rPr>
              <w:t>Av</w:t>
            </w:r>
          </w:p>
        </w:tc>
      </w:tr>
      <w:tr w:rsidR="00B752E4" w:rsidRPr="00FF3647" w14:paraId="23D50932"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77B9894B" w14:textId="77777777" w:rsidR="00B752E4" w:rsidRPr="00FF3647" w:rsidRDefault="00B752E4">
            <w:pPr>
              <w:pStyle w:val="BodyText"/>
              <w:rPr>
                <w:color w:val="auto"/>
              </w:rPr>
            </w:pPr>
            <w:r w:rsidRPr="00FF3647">
              <w:rPr>
                <w:rFonts w:ascii="Arial" w:hAnsi="Arial" w:cs="Arial"/>
                <w:color w:val="auto"/>
              </w:rPr>
              <w:t>PS  FORM</w:t>
            </w:r>
          </w:p>
        </w:tc>
      </w:tr>
      <w:tr w:rsidR="00B752E4" w:rsidRPr="00FF3647" w14:paraId="12737A33"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ECE7BE3" w14:textId="77777777" w:rsidR="00B752E4" w:rsidRPr="00FF3647" w:rsidRDefault="00B752E4">
            <w:pPr>
              <w:pStyle w:val="Heading5"/>
              <w:rPr>
                <w:color w:val="auto"/>
              </w:rPr>
            </w:pPr>
            <w:r w:rsidRPr="00FF3647">
              <w:rPr>
                <w:color w:val="auto"/>
              </w:rPr>
              <w:t>Administrative Section</w:t>
            </w:r>
          </w:p>
        </w:tc>
      </w:tr>
      <w:tr w:rsidR="00B752E4" w:rsidRPr="00FF3647" w14:paraId="3514460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323BBFC" w14:textId="77777777" w:rsidR="00B752E4" w:rsidRPr="00FF3647" w:rsidRDefault="00B752E4">
            <w:pPr>
              <w:pStyle w:val="FORMDATA"/>
              <w:rPr>
                <w:b/>
                <w:color w:val="auto"/>
                <w:lang w:val="fr-FR"/>
              </w:rPr>
            </w:pPr>
            <w:r w:rsidRPr="00FF3647">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3CEF9AFF" w14:textId="77777777" w:rsidR="00B752E4" w:rsidRPr="00FF3647" w:rsidRDefault="00B752E4">
            <w:pPr>
              <w:pStyle w:val="FORMDATA"/>
              <w:rPr>
                <w:b/>
                <w:color w:val="auto"/>
                <w:lang w:val="fr-FR"/>
              </w:rPr>
            </w:pPr>
            <w:r w:rsidRPr="00FF3647">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4F1A0A91" w14:textId="77777777" w:rsidR="00B752E4" w:rsidRPr="00FF3647" w:rsidRDefault="00B752E4">
            <w:pPr>
              <w:pStyle w:val="FORMDATA"/>
              <w:rPr>
                <w:b/>
                <w:color w:val="auto"/>
              </w:rPr>
            </w:pPr>
            <w:r w:rsidRPr="00FF3647">
              <w:rPr>
                <w:b/>
                <w:color w:val="auto"/>
              </w:rPr>
              <w:t>001</w:t>
            </w:r>
          </w:p>
        </w:tc>
      </w:tr>
      <w:tr w:rsidR="00B752E4" w:rsidRPr="00FF3647" w14:paraId="5A5E6DE1"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5CF3CDA" w14:textId="77777777" w:rsidR="00B752E4" w:rsidRPr="00FF3647" w:rsidRDefault="00B752E4">
            <w:pPr>
              <w:pStyle w:val="Heading5"/>
              <w:rPr>
                <w:color w:val="auto"/>
              </w:rPr>
            </w:pPr>
            <w:r w:rsidRPr="00FF3647">
              <w:rPr>
                <w:color w:val="auto"/>
              </w:rPr>
              <w:t>Service Details Section</w:t>
            </w:r>
          </w:p>
        </w:tc>
      </w:tr>
      <w:tr w:rsidR="00B752E4" w:rsidRPr="00FF3647" w14:paraId="4F78BAD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3AA4626" w14:textId="77777777" w:rsidR="00B752E4" w:rsidRPr="00FF3647" w:rsidRDefault="00B752E4">
            <w:pPr>
              <w:pStyle w:val="FORMDATA"/>
              <w:rPr>
                <w:b/>
                <w:color w:val="auto"/>
              </w:rPr>
            </w:pPr>
            <w:r w:rsidRPr="00FF3647">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65211D8" w14:textId="77777777" w:rsidR="00B752E4" w:rsidRPr="00FF3647" w:rsidRDefault="00B752E4">
            <w:pPr>
              <w:pStyle w:val="FORMDATA"/>
              <w:rPr>
                <w:b/>
                <w:color w:val="auto"/>
              </w:rPr>
            </w:pPr>
            <w:r w:rsidRPr="00FF3647">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58376FD" w14:textId="77777777" w:rsidR="00B752E4" w:rsidRPr="00FF3647" w:rsidRDefault="00B752E4">
            <w:pPr>
              <w:pStyle w:val="FORMDATA"/>
              <w:rPr>
                <w:b/>
                <w:color w:val="auto"/>
              </w:rPr>
            </w:pPr>
            <w:r w:rsidRPr="00FF3647">
              <w:rPr>
                <w:b/>
                <w:color w:val="auto"/>
              </w:rPr>
              <w:t>00001</w:t>
            </w:r>
          </w:p>
        </w:tc>
      </w:tr>
      <w:tr w:rsidR="00B752E4" w:rsidRPr="00FF3647" w14:paraId="55F7117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A5093F" w14:textId="77777777" w:rsidR="00B752E4" w:rsidRPr="00FF3647" w:rsidRDefault="00B752E4">
            <w:pPr>
              <w:pStyle w:val="FORMDATA"/>
              <w:rPr>
                <w:b/>
                <w:color w:val="auto"/>
              </w:rPr>
            </w:pPr>
            <w:r w:rsidRPr="00FF3647">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07609DBE" w14:textId="77777777" w:rsidR="00B752E4" w:rsidRPr="00FF3647" w:rsidRDefault="00B752E4">
            <w:pPr>
              <w:pStyle w:val="FORMDATA"/>
              <w:rPr>
                <w:b/>
                <w:color w:val="auto"/>
              </w:rPr>
            </w:pPr>
            <w:r w:rsidRPr="00FF3647">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20902C0F" w14:textId="77777777" w:rsidR="00B752E4" w:rsidRPr="00FF3647" w:rsidRDefault="00B752E4">
            <w:pPr>
              <w:pStyle w:val="FORMDATA"/>
              <w:rPr>
                <w:b/>
                <w:color w:val="auto"/>
              </w:rPr>
            </w:pPr>
            <w:r w:rsidRPr="00FF3647">
              <w:rPr>
                <w:b/>
                <w:color w:val="auto"/>
              </w:rPr>
              <w:t>V</w:t>
            </w:r>
          </w:p>
        </w:tc>
      </w:tr>
      <w:tr w:rsidR="00B752E4" w:rsidRPr="00FF3647" w14:paraId="24D2A54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65F028" w14:textId="77777777" w:rsidR="00B752E4" w:rsidRPr="00FF3647" w:rsidRDefault="00B752E4">
            <w:pPr>
              <w:pStyle w:val="FORMDATA"/>
              <w:rPr>
                <w:b/>
                <w:color w:val="auto"/>
              </w:rPr>
            </w:pPr>
            <w:r w:rsidRPr="00FF3647">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1BBACD8E" w14:textId="77777777" w:rsidR="00B752E4" w:rsidRPr="00FF3647" w:rsidRDefault="00B752E4">
            <w:pPr>
              <w:pStyle w:val="FORMDATA"/>
              <w:rPr>
                <w:b/>
                <w:color w:val="auto"/>
              </w:rPr>
            </w:pPr>
            <w:r w:rsidRPr="00FF3647">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686C7BB4" w14:textId="77777777" w:rsidR="00B752E4" w:rsidRPr="00FF3647" w:rsidRDefault="00B752E4">
            <w:pPr>
              <w:pStyle w:val="FORMDATA"/>
              <w:rPr>
                <w:b/>
                <w:color w:val="auto"/>
              </w:rPr>
            </w:pPr>
            <w:r w:rsidRPr="00FF3647">
              <w:rPr>
                <w:b/>
                <w:color w:val="auto"/>
              </w:rPr>
              <w:t>9043847449</w:t>
            </w:r>
          </w:p>
        </w:tc>
      </w:tr>
      <w:tr w:rsidR="00B752E4" w:rsidRPr="00FF3647" w14:paraId="6D8016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1C2695" w14:textId="77777777" w:rsidR="00B752E4" w:rsidRPr="00FF3647" w:rsidRDefault="00B752E4">
            <w:pPr>
              <w:pStyle w:val="FORMDATA"/>
              <w:rPr>
                <w:b/>
                <w:color w:val="auto"/>
              </w:rPr>
            </w:pPr>
            <w:r w:rsidRPr="00FF3647">
              <w:rPr>
                <w:b/>
                <w:color w:val="auto"/>
              </w:rPr>
              <w:t>LNECLSSVC</w:t>
            </w:r>
          </w:p>
        </w:tc>
        <w:tc>
          <w:tcPr>
            <w:tcW w:w="3960" w:type="dxa"/>
            <w:tcBorders>
              <w:top w:val="single" w:sz="6" w:space="0" w:color="auto"/>
              <w:left w:val="single" w:sz="6" w:space="0" w:color="auto"/>
              <w:bottom w:val="single" w:sz="6" w:space="0" w:color="auto"/>
              <w:right w:val="single" w:sz="6" w:space="0" w:color="auto"/>
            </w:tcBorders>
          </w:tcPr>
          <w:p w14:paraId="1300F108" w14:textId="77777777" w:rsidR="00B752E4" w:rsidRPr="00FF3647" w:rsidRDefault="00B752E4">
            <w:pPr>
              <w:pStyle w:val="FORMDATA"/>
              <w:rPr>
                <w:b/>
                <w:color w:val="auto"/>
              </w:rPr>
            </w:pPr>
            <w:r w:rsidRPr="00FF3647">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262B7DA6" w14:textId="77777777" w:rsidR="00B752E4" w:rsidRPr="00FF3647" w:rsidRDefault="00B752E4">
            <w:pPr>
              <w:pStyle w:val="FORMDATA"/>
              <w:rPr>
                <w:b/>
                <w:color w:val="auto"/>
              </w:rPr>
            </w:pPr>
            <w:r w:rsidRPr="00FF3647">
              <w:rPr>
                <w:b/>
                <w:color w:val="auto"/>
              </w:rPr>
              <w:t>UEPRL</w:t>
            </w:r>
          </w:p>
        </w:tc>
      </w:tr>
      <w:tr w:rsidR="00B752E4" w:rsidRPr="00FF3647" w14:paraId="063460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EE29D7" w14:textId="77777777" w:rsidR="00B752E4" w:rsidRPr="00FF3647" w:rsidRDefault="00B752E4">
            <w:pPr>
              <w:pStyle w:val="FORMDATA"/>
              <w:rPr>
                <w:b/>
                <w:color w:val="auto"/>
              </w:rPr>
            </w:pPr>
            <w:r w:rsidRPr="00FF3647">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7CC7F871" w14:textId="77777777" w:rsidR="00B752E4" w:rsidRPr="00FF3647" w:rsidRDefault="00B752E4">
            <w:pPr>
              <w:pStyle w:val="FORMDATA"/>
              <w:rPr>
                <w:b/>
                <w:color w:val="auto"/>
              </w:rPr>
            </w:pPr>
            <w:r w:rsidRPr="00FF3647">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E92F100" w14:textId="77777777" w:rsidR="00B752E4" w:rsidRPr="00FF3647" w:rsidRDefault="00B752E4">
            <w:pPr>
              <w:pStyle w:val="FORMDATA"/>
              <w:rPr>
                <w:b/>
                <w:color w:val="auto"/>
              </w:rPr>
            </w:pPr>
            <w:r w:rsidRPr="00FF3647">
              <w:rPr>
                <w:b/>
                <w:color w:val="auto"/>
              </w:rPr>
              <w:t>N</w:t>
            </w:r>
          </w:p>
        </w:tc>
      </w:tr>
      <w:tr w:rsidR="00B752E4" w:rsidRPr="00FF3647" w14:paraId="229977B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2742220" w14:textId="77777777" w:rsidR="00B752E4" w:rsidRPr="00FF3647" w:rsidRDefault="00B752E4">
            <w:pPr>
              <w:pStyle w:val="FORMDATA"/>
              <w:rPr>
                <w:b/>
                <w:color w:val="auto"/>
              </w:rPr>
            </w:pPr>
            <w:r w:rsidRPr="00FF3647">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5C4DEF6E" w14:textId="77777777" w:rsidR="00B752E4" w:rsidRPr="00FF3647" w:rsidRDefault="00B752E4">
            <w:pPr>
              <w:pStyle w:val="FORMDATA"/>
              <w:rPr>
                <w:b/>
                <w:color w:val="auto"/>
              </w:rPr>
            </w:pPr>
            <w:r w:rsidRPr="00FF3647">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4E72594" w14:textId="77777777" w:rsidR="00B752E4" w:rsidRPr="00FF3647" w:rsidRDefault="00B752E4">
            <w:pPr>
              <w:pStyle w:val="FORMDATA"/>
              <w:rPr>
                <w:b/>
                <w:color w:val="auto"/>
              </w:rPr>
            </w:pPr>
            <w:r w:rsidRPr="00FF3647">
              <w:rPr>
                <w:b/>
                <w:color w:val="auto"/>
              </w:rPr>
              <w:t>ESX</w:t>
            </w:r>
          </w:p>
        </w:tc>
      </w:tr>
    </w:tbl>
    <w:p w14:paraId="74922588" w14:textId="77777777" w:rsidR="00A11C3E" w:rsidRDefault="00A11C3E" w:rsidP="00A11C3E"/>
    <w:p w14:paraId="25B6B6E3" w14:textId="77777777" w:rsidR="00062429" w:rsidRDefault="00062429" w:rsidP="00572CF8"/>
    <w:p w14:paraId="6D92EC44" w14:textId="77777777" w:rsidR="00E7253C" w:rsidRDefault="00E7253C" w:rsidP="00572CF8"/>
    <w:p w14:paraId="387EE9AF" w14:textId="77777777" w:rsidR="00E7253C" w:rsidRDefault="00E7253C" w:rsidP="00572CF8"/>
    <w:p w14:paraId="77D7B783" w14:textId="77777777" w:rsidR="00E7253C" w:rsidRDefault="00E7253C" w:rsidP="00572CF8"/>
    <w:p w14:paraId="29A80DBC" w14:textId="77777777" w:rsidR="00E7253C" w:rsidRDefault="00E7253C" w:rsidP="00572CF8"/>
    <w:p w14:paraId="2F23A390" w14:textId="77777777" w:rsidR="00E7253C" w:rsidRDefault="00E7253C" w:rsidP="00572CF8"/>
    <w:p w14:paraId="0546A2FC" w14:textId="77777777" w:rsidR="00A11C3E" w:rsidRDefault="00A11C3E" w:rsidP="00A11C3E"/>
    <w:p w14:paraId="01E73E98" w14:textId="77777777" w:rsidR="00A11C3E" w:rsidRDefault="00A11C3E" w:rsidP="00A11C3E"/>
    <w:p w14:paraId="1F5904AB" w14:textId="77777777" w:rsidR="00E60911" w:rsidRPr="00CB364F" w:rsidRDefault="00E60911" w:rsidP="00E60911">
      <w:pPr>
        <w:rPr>
          <w:b/>
        </w:rPr>
      </w:pPr>
    </w:p>
    <w:p w14:paraId="3514D77C" w14:textId="77777777" w:rsidR="00E60911" w:rsidRDefault="00E60911" w:rsidP="00E60911">
      <w:pPr>
        <w:rPr>
          <w:b/>
          <w:u w:val="single"/>
        </w:rPr>
      </w:pPr>
    </w:p>
    <w:p w14:paraId="7B9B85D6" w14:textId="77777777" w:rsidR="00E60911" w:rsidRDefault="00E60911" w:rsidP="00E60911">
      <w:pPr>
        <w:rPr>
          <w:b/>
          <w:u w:val="single"/>
        </w:rPr>
      </w:pPr>
    </w:p>
    <w:p w14:paraId="186A621F" w14:textId="77777777" w:rsidR="00E60911" w:rsidRDefault="00E60911" w:rsidP="00E60911">
      <w:pPr>
        <w:rPr>
          <w:b/>
          <w:u w:val="single"/>
        </w:rPr>
      </w:pPr>
    </w:p>
    <w:p w14:paraId="44431102" w14:textId="77777777" w:rsidR="007314EA" w:rsidRDefault="007314EA" w:rsidP="007314EA">
      <w:r w:rsidRPr="008D358C">
        <w:t>XML INPUT:</w:t>
      </w:r>
    </w:p>
    <w:p w14:paraId="5BF05A15" w14:textId="77777777" w:rsidR="00E7253C" w:rsidRDefault="00E7253C" w:rsidP="00ED761D">
      <w:pPr>
        <w:ind w:hanging="240"/>
        <w:rPr>
          <w:rStyle w:val="m1"/>
          <w:rFonts w:ascii="Verdana" w:hAnsi="Verdana"/>
          <w:sz w:val="20"/>
          <w:szCs w:val="20"/>
        </w:rPr>
      </w:pPr>
    </w:p>
    <w:p w14:paraId="34934EEB" w14:textId="77777777" w:rsidR="00ED761D" w:rsidRDefault="00ED761D" w:rsidP="00ED761D">
      <w:pPr>
        <w:ind w:hanging="480"/>
        <w:rPr>
          <w:rFonts w:ascii="Verdana" w:hAnsi="Verdana"/>
          <w:sz w:val="20"/>
          <w:szCs w:val="20"/>
        </w:rPr>
      </w:pPr>
      <w:hyperlink r:id="rId1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2476B7C" w14:textId="77777777" w:rsidR="00ED761D" w:rsidRDefault="00ED761D" w:rsidP="00ED761D">
      <w:pPr>
        <w:ind w:hanging="480"/>
        <w:rPr>
          <w:rFonts w:ascii="Verdana" w:hAnsi="Verdana"/>
          <w:sz w:val="20"/>
          <w:szCs w:val="20"/>
        </w:rPr>
      </w:pPr>
      <w:hyperlink r:id="rId1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F32CE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40F080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2009-07-06T14:17:38-05:00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FB44B3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CVT0M053R31B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2B63FD1"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4BB0FA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754C55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A22CF7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47D67D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A06512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200907060217PM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F63B356"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EE3BB3D" w14:textId="77777777" w:rsidR="00ED761D" w:rsidRDefault="00ED761D" w:rsidP="00ED761D">
      <w:pPr>
        <w:ind w:hanging="480"/>
        <w:rPr>
          <w:rFonts w:ascii="Verdana" w:hAnsi="Verdana"/>
          <w:sz w:val="20"/>
          <w:szCs w:val="20"/>
        </w:rPr>
      </w:pPr>
      <w:hyperlink r:id="rId1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192FA90" w14:textId="77777777" w:rsidR="00ED761D" w:rsidRDefault="00ED761D" w:rsidP="00ED761D">
      <w:pPr>
        <w:ind w:hanging="480"/>
        <w:rPr>
          <w:rFonts w:ascii="Verdana" w:hAnsi="Verdana"/>
          <w:sz w:val="20"/>
          <w:szCs w:val="20"/>
        </w:rPr>
      </w:pPr>
      <w:hyperlink r:id="rId1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EA3334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5F2801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328917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660D13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4B477FDA"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100A99C" w14:textId="77777777" w:rsidR="00ED761D" w:rsidRDefault="00ED761D" w:rsidP="00ED761D">
      <w:pPr>
        <w:ind w:hanging="480"/>
        <w:rPr>
          <w:rFonts w:ascii="Verdana" w:hAnsi="Verdana"/>
          <w:sz w:val="20"/>
          <w:szCs w:val="20"/>
        </w:rPr>
      </w:pPr>
      <w:hyperlink r:id="rId1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177903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2E4D0A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F252008"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2E4AC7CC"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5DF9E60"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ECB845E" w14:textId="77777777" w:rsidR="00ED761D" w:rsidRDefault="00ED761D" w:rsidP="00ED761D">
      <w:pPr>
        <w:ind w:hanging="480"/>
        <w:rPr>
          <w:rFonts w:ascii="Verdana" w:hAnsi="Verdana"/>
          <w:sz w:val="20"/>
          <w:szCs w:val="20"/>
        </w:rPr>
      </w:pPr>
      <w:hyperlink r:id="rId1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0A1EC88"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EFBE3EA"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0635EEE" w14:textId="77777777" w:rsidR="00ED761D" w:rsidRDefault="00ED761D" w:rsidP="00ED761D">
      <w:pPr>
        <w:ind w:hanging="480"/>
        <w:rPr>
          <w:rFonts w:ascii="Verdana" w:hAnsi="Verdana"/>
          <w:sz w:val="20"/>
          <w:szCs w:val="20"/>
        </w:rPr>
      </w:pPr>
      <w:hyperlink r:id="rId1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F3D788C"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446738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DCA74E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AF4B077"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822B58D" w14:textId="77777777" w:rsidR="00ED761D" w:rsidRPr="008C51B0" w:rsidRDefault="00ED761D" w:rsidP="00ED761D">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69BA07E" w14:textId="77777777" w:rsidR="00ED761D" w:rsidRDefault="00ED761D" w:rsidP="00ED761D">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B68B31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AAACDAD" w14:textId="77777777" w:rsidR="00ED761D" w:rsidRDefault="00ED761D" w:rsidP="00ED761D">
      <w:pPr>
        <w:ind w:hanging="480"/>
        <w:rPr>
          <w:rFonts w:ascii="Verdana" w:hAnsi="Verdana"/>
          <w:sz w:val="20"/>
          <w:szCs w:val="20"/>
        </w:rPr>
      </w:pPr>
      <w:hyperlink r:id="rId1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5A11D4C" w14:textId="77777777" w:rsidR="00ED761D" w:rsidRDefault="00ED761D" w:rsidP="00ED761D">
      <w:pPr>
        <w:ind w:hanging="480"/>
        <w:rPr>
          <w:rFonts w:ascii="Verdana" w:hAnsi="Verdana"/>
          <w:sz w:val="20"/>
          <w:szCs w:val="20"/>
        </w:rPr>
      </w:pPr>
      <w:hyperlink r:id="rId1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0EDAFF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2984A240"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0512CF7" w14:textId="77777777" w:rsidR="00ED761D" w:rsidRDefault="00ED761D" w:rsidP="00ED761D">
      <w:pPr>
        <w:ind w:hanging="480"/>
        <w:rPr>
          <w:rFonts w:ascii="Verdana" w:hAnsi="Verdana"/>
          <w:sz w:val="20"/>
          <w:szCs w:val="20"/>
        </w:rPr>
      </w:pPr>
      <w:hyperlink r:id="rId1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536F705" w14:textId="77777777" w:rsidR="00ED761D" w:rsidRDefault="00ED761D" w:rsidP="00ED761D">
      <w:pPr>
        <w:ind w:hanging="480"/>
        <w:rPr>
          <w:rFonts w:ascii="Verdana" w:hAnsi="Verdana"/>
          <w:sz w:val="20"/>
          <w:szCs w:val="20"/>
        </w:rPr>
      </w:pPr>
      <w:hyperlink r:id="rId1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8AF34E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Snow White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48CB98B" w14:textId="77777777" w:rsidR="00ED761D" w:rsidRDefault="00ED761D" w:rsidP="00ED761D">
      <w:pPr>
        <w:ind w:hanging="480"/>
        <w:rPr>
          <w:rFonts w:ascii="Verdana" w:hAnsi="Verdana"/>
          <w:sz w:val="20"/>
          <w:szCs w:val="20"/>
        </w:rPr>
      </w:pPr>
      <w:hyperlink r:id="rId1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5B6AB2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6BD04CE8"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1234F67"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2A9E448"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AA76B09"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3C1F9AF" w14:textId="77777777" w:rsidR="00ED761D" w:rsidRDefault="00ED761D" w:rsidP="00ED761D">
      <w:pPr>
        <w:ind w:hanging="480"/>
        <w:rPr>
          <w:rFonts w:ascii="Verdana" w:hAnsi="Verdana"/>
          <w:sz w:val="20"/>
          <w:szCs w:val="20"/>
        </w:rPr>
      </w:pPr>
      <w:hyperlink r:id="rId1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3947802" w14:textId="77777777" w:rsidR="00ED761D" w:rsidRDefault="00ED761D" w:rsidP="00ED761D">
      <w:pPr>
        <w:ind w:hanging="480"/>
        <w:rPr>
          <w:rFonts w:ascii="Verdana" w:hAnsi="Verdana"/>
          <w:sz w:val="20"/>
          <w:szCs w:val="20"/>
        </w:rPr>
      </w:pPr>
      <w:hyperlink r:id="rId1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1CC9880"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5103540B"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7BC196B" w14:textId="77777777" w:rsidR="00ED761D" w:rsidRDefault="00ED761D" w:rsidP="00ED761D">
      <w:pPr>
        <w:ind w:hanging="480"/>
        <w:rPr>
          <w:rFonts w:ascii="Verdana" w:hAnsi="Verdana"/>
          <w:sz w:val="20"/>
          <w:szCs w:val="20"/>
        </w:rPr>
      </w:pPr>
      <w:hyperlink r:id="rId1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627D52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129AE68"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4714B92D" w14:textId="77777777" w:rsidR="00ED761D" w:rsidRDefault="00ED761D" w:rsidP="00ED761D">
      <w:pPr>
        <w:ind w:hanging="480"/>
        <w:rPr>
          <w:rFonts w:ascii="Verdana" w:hAnsi="Verdana"/>
          <w:sz w:val="20"/>
          <w:szCs w:val="20"/>
        </w:rPr>
      </w:pPr>
      <w:hyperlink r:id="rId1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110D4A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DBBEF2C"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DD374A1"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42E1D6E" w14:textId="77777777" w:rsidR="00ED761D" w:rsidRDefault="00ED761D" w:rsidP="00ED761D">
      <w:pPr>
        <w:ind w:hanging="480"/>
        <w:rPr>
          <w:rFonts w:ascii="Verdana" w:hAnsi="Verdana"/>
          <w:sz w:val="20"/>
          <w:szCs w:val="20"/>
        </w:rPr>
      </w:pPr>
      <w:hyperlink r:id="rId1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82BCFB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3CD6A2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5A6DB0CE"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D24C4D9"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46A095E5"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9A33C99" w14:textId="77777777" w:rsidR="00ED761D" w:rsidRDefault="00ED761D" w:rsidP="00ED761D">
      <w:pPr>
        <w:ind w:hanging="480"/>
        <w:rPr>
          <w:rFonts w:ascii="Verdana" w:hAnsi="Verdana"/>
          <w:sz w:val="20"/>
          <w:szCs w:val="20"/>
        </w:rPr>
      </w:pPr>
      <w:hyperlink r:id="rId1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6587B39" w14:textId="77777777" w:rsidR="00ED761D" w:rsidRDefault="00ED761D" w:rsidP="00ED761D">
      <w:pPr>
        <w:ind w:hanging="480"/>
        <w:rPr>
          <w:rFonts w:ascii="Verdana" w:hAnsi="Verdana"/>
          <w:sz w:val="20"/>
          <w:szCs w:val="20"/>
        </w:rPr>
      </w:pPr>
      <w:hyperlink r:id="rId1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B7BF1AE" w14:textId="77777777" w:rsidR="00ED761D" w:rsidRDefault="00ED761D" w:rsidP="00ED761D">
      <w:pPr>
        <w:ind w:hanging="480"/>
        <w:rPr>
          <w:rFonts w:ascii="Verdana" w:hAnsi="Verdana"/>
          <w:sz w:val="20"/>
          <w:szCs w:val="20"/>
        </w:rPr>
      </w:pPr>
      <w:hyperlink r:id="rId1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CF36DFC"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31CF4B38"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88561A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30015536"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E2EBBFA" w14:textId="77777777" w:rsidR="00ED761D" w:rsidRDefault="00ED761D" w:rsidP="00ED761D">
      <w:pPr>
        <w:ind w:hanging="480"/>
        <w:rPr>
          <w:rFonts w:ascii="Verdana" w:hAnsi="Verdana"/>
          <w:sz w:val="20"/>
          <w:szCs w:val="20"/>
        </w:rPr>
      </w:pPr>
      <w:hyperlink r:id="rId1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1EE4AF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DBF148A" w14:textId="77777777" w:rsidR="00ED761D" w:rsidRDefault="00ED761D" w:rsidP="00ED761D">
      <w:pPr>
        <w:ind w:hanging="480"/>
        <w:rPr>
          <w:rFonts w:ascii="Verdana" w:hAnsi="Verdana"/>
          <w:sz w:val="20"/>
          <w:szCs w:val="20"/>
        </w:rPr>
      </w:pPr>
      <w:hyperlink r:id="rId1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683C30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Dwarf</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7DED08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9F24F6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FDC777D"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7E0A6D0" w14:textId="77777777" w:rsidR="00ED761D" w:rsidRDefault="00ED761D" w:rsidP="00ED761D">
      <w:pPr>
        <w:ind w:hanging="480"/>
        <w:rPr>
          <w:rFonts w:ascii="Verdana" w:hAnsi="Verdana"/>
          <w:sz w:val="20"/>
          <w:szCs w:val="20"/>
        </w:rPr>
      </w:pPr>
      <w:hyperlink r:id="rId1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06C6071" w14:textId="77777777" w:rsidR="00ED761D" w:rsidRDefault="00ED761D" w:rsidP="00ED761D">
      <w:pPr>
        <w:ind w:hanging="480"/>
        <w:rPr>
          <w:rFonts w:ascii="Verdana" w:hAnsi="Verdana"/>
          <w:sz w:val="20"/>
          <w:szCs w:val="20"/>
        </w:rPr>
      </w:pPr>
      <w:hyperlink r:id="rId1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8BC919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52A0CB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3936D7E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80538F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B68491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AC8782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77B7567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F7D512C"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59FF082" w14:textId="77777777" w:rsidR="00ED761D" w:rsidRDefault="00ED761D" w:rsidP="00ED761D">
      <w:pPr>
        <w:ind w:hanging="480"/>
        <w:rPr>
          <w:rFonts w:ascii="Verdana" w:hAnsi="Verdana"/>
          <w:sz w:val="20"/>
          <w:szCs w:val="20"/>
        </w:rPr>
      </w:pPr>
      <w:hyperlink r:id="rId1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3DA77C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5F32E5BD" w14:textId="77777777" w:rsidR="00ED761D" w:rsidRDefault="00ED761D" w:rsidP="00ED761D">
      <w:pPr>
        <w:ind w:hanging="480"/>
        <w:rPr>
          <w:rFonts w:ascii="Verdana" w:hAnsi="Verdana"/>
          <w:sz w:val="20"/>
          <w:szCs w:val="20"/>
        </w:rPr>
      </w:pPr>
      <w:hyperlink r:id="rId1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EA45D9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White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2A6A90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Snow</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EAFE045"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C3B5F4E" w14:textId="77777777" w:rsidR="00ED761D" w:rsidRDefault="00ED761D" w:rsidP="00ED761D">
      <w:pPr>
        <w:ind w:hanging="480"/>
        <w:rPr>
          <w:rFonts w:ascii="Verdana" w:hAnsi="Verdana"/>
          <w:sz w:val="20"/>
          <w:szCs w:val="20"/>
        </w:rPr>
      </w:pPr>
      <w:hyperlink r:id="rId1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CC3FB91"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6596C76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46CE9E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415605D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1C2A77BA"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43FC8A7"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E017D58"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A32682B"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D3133C"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E95C7ED" w14:textId="77777777" w:rsidR="00ED761D" w:rsidRDefault="00ED761D" w:rsidP="007314EA"/>
    <w:p w14:paraId="0323B4DB" w14:textId="77777777" w:rsidR="00ED761D" w:rsidRDefault="00ED761D" w:rsidP="007314EA"/>
    <w:p w14:paraId="0BDDDC73" w14:textId="77777777" w:rsidR="00ED761D" w:rsidRDefault="00ED761D" w:rsidP="007314EA"/>
    <w:p w14:paraId="595EE5AB" w14:textId="77777777" w:rsidR="00ED761D" w:rsidRDefault="00ED761D" w:rsidP="007314EA"/>
    <w:p w14:paraId="289DC34E" w14:textId="77777777" w:rsidR="00ED761D" w:rsidRDefault="00ED761D" w:rsidP="007314EA"/>
    <w:p w14:paraId="475A4AFF" w14:textId="77777777" w:rsidR="00ED761D" w:rsidRDefault="00ED761D" w:rsidP="007314EA"/>
    <w:p w14:paraId="6DFBF34C" w14:textId="77777777" w:rsidR="00ED761D" w:rsidRDefault="00ED761D" w:rsidP="007314EA"/>
    <w:p w14:paraId="75B1A291" w14:textId="77777777" w:rsidR="007314EA" w:rsidRDefault="007314EA" w:rsidP="007314EA">
      <w:r w:rsidRPr="008D358C">
        <w:t>XML OUTPUT:</w:t>
      </w:r>
    </w:p>
    <w:p w14:paraId="3AB68D89" w14:textId="77777777" w:rsidR="007314EA" w:rsidRPr="008D358C" w:rsidRDefault="007314EA" w:rsidP="007314EA"/>
    <w:p w14:paraId="08609A2A" w14:textId="77777777" w:rsidR="00E60911" w:rsidRDefault="00E60911" w:rsidP="00E60911">
      <w:pPr>
        <w:rPr>
          <w:b/>
          <w:u w:val="single"/>
        </w:rPr>
      </w:pPr>
    </w:p>
    <w:p w14:paraId="6F251FB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E3E7FE0"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EBCB0D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7D8A9F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DFDCA6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C4B223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96D875B"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9EE77F0" w14:textId="77777777" w:rsidR="00ED761D" w:rsidRDefault="00ED761D" w:rsidP="00ED761D">
      <w:pPr>
        <w:ind w:hanging="480"/>
        <w:rPr>
          <w:rFonts w:ascii="Verdana" w:hAnsi="Verdana"/>
          <w:sz w:val="20"/>
          <w:szCs w:val="20"/>
        </w:rPr>
      </w:pPr>
      <w:hyperlink r:id="rId1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C7C0FC7" w14:textId="77777777" w:rsidR="00ED761D" w:rsidRDefault="00ED761D" w:rsidP="00ED761D">
      <w:pPr>
        <w:ind w:hanging="480"/>
        <w:rPr>
          <w:rFonts w:ascii="Verdana" w:hAnsi="Verdana"/>
          <w:sz w:val="20"/>
          <w:szCs w:val="20"/>
        </w:rPr>
      </w:pPr>
      <w:hyperlink r:id="rId1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E75F3C0"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124690785827789.95102416451073</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5E14D7E7"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0AB99E0" w14:textId="77777777" w:rsidR="00ED761D" w:rsidRDefault="00ED761D" w:rsidP="00ED761D">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2009-07-06T14:17:38-05:00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323B01D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CVT0M053R31B</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1CC34CCF"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B666CA8" w14:textId="77777777" w:rsidR="00ED761D" w:rsidRPr="008C51B0" w:rsidRDefault="00ED761D" w:rsidP="00ED761D">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9043847449</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3631922" w14:textId="77777777" w:rsidR="00ED761D" w:rsidRPr="008C51B0" w:rsidRDefault="00ED761D" w:rsidP="00ED761D">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20090706L00040-00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BC81EB8" w14:textId="77777777" w:rsidR="00ED761D" w:rsidRDefault="00ED761D" w:rsidP="00ED761D">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074F4BF1"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082120E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79F7711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200907060217PM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24BB5EC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NY066CC4</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432F8182"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10883F2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55EC9137"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14:paraId="6F8BCC1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6121516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563D3F3A"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6AF673F" w14:textId="77777777" w:rsidR="00ED761D" w:rsidRDefault="00ED761D" w:rsidP="00ED761D">
      <w:pPr>
        <w:ind w:hanging="480"/>
        <w:rPr>
          <w:rFonts w:ascii="Verdana" w:hAnsi="Verdana"/>
          <w:sz w:val="20"/>
          <w:szCs w:val="20"/>
        </w:rPr>
      </w:pPr>
      <w:hyperlink r:id="rId1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121880D4" w14:textId="77777777" w:rsidR="00ED761D" w:rsidRDefault="00ED761D" w:rsidP="00ED761D">
      <w:pPr>
        <w:ind w:hanging="480"/>
        <w:rPr>
          <w:rFonts w:ascii="Verdana" w:hAnsi="Verdana"/>
          <w:sz w:val="20"/>
          <w:szCs w:val="20"/>
        </w:rPr>
      </w:pPr>
      <w:hyperlink r:id="rId1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51130D8C" w14:textId="77777777" w:rsidR="00ED761D" w:rsidRDefault="00ED761D" w:rsidP="00ED761D">
      <w:pPr>
        <w:ind w:hanging="480"/>
        <w:rPr>
          <w:rFonts w:ascii="Verdana" w:hAnsi="Verdana"/>
          <w:sz w:val="20"/>
          <w:szCs w:val="20"/>
        </w:rPr>
      </w:pPr>
      <w:hyperlink r:id="rId1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62FB871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Fonts w:ascii="Verdana" w:hAnsi="Verdana"/>
          <w:sz w:val="20"/>
          <w:szCs w:val="20"/>
        </w:rPr>
        <w:t xml:space="preserve"> </w:t>
      </w:r>
    </w:p>
    <w:p w14:paraId="667AE91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144C8F0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58184640"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364BFA5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1BD097F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2C62412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506998DB"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7E19EBC9" w14:textId="77777777" w:rsidR="00ED761D" w:rsidRDefault="00ED761D" w:rsidP="00ED761D">
      <w:pPr>
        <w:ind w:hanging="480"/>
        <w:rPr>
          <w:rFonts w:ascii="Verdana" w:hAnsi="Verdana"/>
          <w:sz w:val="20"/>
          <w:szCs w:val="20"/>
        </w:rPr>
      </w:pPr>
      <w:hyperlink r:id="rId1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4377833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5AF2B9D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2CD1330C"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70A00C1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46FC485C" w14:textId="77777777" w:rsidR="00ED761D" w:rsidRDefault="00ED761D" w:rsidP="00ED761D">
      <w:pPr>
        <w:ind w:hanging="480"/>
        <w:rPr>
          <w:rFonts w:ascii="Verdana" w:hAnsi="Verdana"/>
          <w:sz w:val="20"/>
          <w:szCs w:val="20"/>
        </w:rPr>
      </w:pPr>
      <w:hyperlink r:id="rId1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5770DD3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14:paraId="1FE47BF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1B74E13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6DF1BC92"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Dwarf</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6DDC1DF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30760FA7" w14:textId="77777777" w:rsidR="00ED761D" w:rsidRDefault="00ED761D" w:rsidP="00ED761D">
      <w:pPr>
        <w:ind w:hanging="480"/>
        <w:rPr>
          <w:rFonts w:ascii="Verdana" w:hAnsi="Verdana"/>
          <w:sz w:val="20"/>
          <w:szCs w:val="20"/>
        </w:rPr>
      </w:pPr>
      <w:hyperlink r:id="rId1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3C4356C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14:paraId="7E65EE3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27704B2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19FF362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14:paraId="6ECCADE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14:paraId="3D39A621"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14:paraId="67A7270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14:paraId="129094E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White Snow</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4FAE2515"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m2:LISTADR</w:t>
      </w:r>
      <w:r w:rsidRPr="008C51B0">
        <w:rPr>
          <w:rStyle w:val="m1"/>
          <w:rFonts w:ascii="Verdana" w:hAnsi="Verdana"/>
          <w:sz w:val="20"/>
          <w:szCs w:val="20"/>
          <w:lang w:val="es-ES"/>
        </w:rPr>
        <w:t>&gt;</w:t>
      </w:r>
      <w:r w:rsidRPr="008C51B0">
        <w:rPr>
          <w:rStyle w:val="tx1"/>
          <w:rFonts w:ascii="Verdana" w:hAnsi="Verdana"/>
          <w:sz w:val="20"/>
          <w:szCs w:val="20"/>
          <w:lang w:val="es-ES"/>
        </w:rPr>
        <w:t>1710 Talbot Av</w:t>
      </w:r>
      <w:r w:rsidRPr="008C51B0">
        <w:rPr>
          <w:rStyle w:val="m1"/>
          <w:rFonts w:ascii="Verdana" w:hAnsi="Verdana"/>
          <w:sz w:val="20"/>
          <w:szCs w:val="20"/>
          <w:lang w:val="es-ES"/>
        </w:rPr>
        <w:t>&lt;/</w:t>
      </w:r>
      <w:r w:rsidRPr="008C51B0">
        <w:rPr>
          <w:rStyle w:val="t1"/>
          <w:rFonts w:ascii="Verdana" w:hAnsi="Verdana"/>
          <w:sz w:val="20"/>
          <w:szCs w:val="20"/>
          <w:lang w:val="es-ES"/>
        </w:rPr>
        <w:t>m2:LISTADR</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6D1806D" w14:textId="77777777" w:rsidR="00ED761D" w:rsidRDefault="00ED761D" w:rsidP="00ED761D">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0E38C1B9"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326C8DCE"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0988E923"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64649A43"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027EDF2D" w14:textId="77777777" w:rsidR="00E7253C" w:rsidRDefault="00B752E4" w:rsidP="00FF3647">
      <w:r>
        <w:br w:type="page"/>
      </w:r>
    </w:p>
    <w:p w14:paraId="584464DD" w14:textId="77777777" w:rsidR="00E7253C" w:rsidRDefault="00E7253C" w:rsidP="00FF3647"/>
    <w:p w14:paraId="52DE4FDF" w14:textId="77777777" w:rsidR="00E7253C" w:rsidRDefault="00E7253C" w:rsidP="00FF3647"/>
    <w:p w14:paraId="35AB09D6" w14:textId="77777777" w:rsidR="00E7253C" w:rsidRDefault="00E7253C" w:rsidP="00FF3647"/>
    <w:p w14:paraId="7DA518D3" w14:textId="77777777" w:rsidR="00B752E4" w:rsidRPr="00FF3647" w:rsidRDefault="00B752E4" w:rsidP="00FF3647">
      <w:pPr>
        <w:rPr>
          <w:rFonts w:ascii="Arial" w:hAnsi="Arial" w:cs="Arial"/>
          <w:b/>
        </w:rPr>
      </w:pPr>
      <w:r w:rsidRPr="00FF3647">
        <w:rPr>
          <w:rFonts w:ascii="Arial" w:hAnsi="Arial" w:cs="Arial"/>
          <w:b/>
        </w:rPr>
        <w:t>TEST CASE M054: Scenario Description: (Act=C) Change to remove LSCP and add ESM – LNA=C</w:t>
      </w:r>
    </w:p>
    <w:p w14:paraId="41B65ECC" w14:textId="77777777" w:rsidR="00B752E4" w:rsidRDefault="00B752E4">
      <w:pPr>
        <w:pStyle w:val="Heading3"/>
        <w:rPr>
          <w:i w:val="0"/>
          <w:iCs w:val="0"/>
        </w:rPr>
      </w:pPr>
      <w:r>
        <w:rPr>
          <w:i w:val="0"/>
          <w:iCs w:val="0"/>
        </w:rPr>
        <w:t>Type of Account:  Residence / Single Line</w:t>
      </w:r>
    </w:p>
    <w:p w14:paraId="0C5F939A" w14:textId="77777777" w:rsidR="00FF3647" w:rsidRPr="00FF3647" w:rsidRDefault="00FF3647" w:rsidP="00FF3647"/>
    <w:p w14:paraId="49AE261B" w14:textId="77777777" w:rsidR="00B752E4" w:rsidRDefault="00B752E4"/>
    <w:tbl>
      <w:tblPr>
        <w:tblW w:w="909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500"/>
        <w:gridCol w:w="2430"/>
      </w:tblGrid>
      <w:tr w:rsidR="00B752E4" w:rsidRPr="00FF3647" w14:paraId="1FF846EA"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38F8A543" w14:textId="77777777" w:rsidR="00B752E4" w:rsidRPr="00FF3647" w:rsidRDefault="00FF3647" w:rsidP="00FF3647">
            <w:pPr>
              <w:jc w:val="center"/>
              <w:rPr>
                <w:rFonts w:ascii="Arial" w:hAnsi="Arial" w:cs="Arial"/>
                <w:b/>
              </w:rPr>
            </w:pPr>
            <w:r w:rsidRPr="00FF3647">
              <w:rPr>
                <w:rFonts w:ascii="Arial" w:hAnsi="Arial" w:cs="Arial"/>
                <w:b/>
              </w:rPr>
              <w:t>FIELDS</w:t>
            </w:r>
          </w:p>
        </w:tc>
        <w:tc>
          <w:tcPr>
            <w:tcW w:w="4500" w:type="dxa"/>
            <w:tcBorders>
              <w:top w:val="single" w:sz="12" w:space="0" w:color="auto"/>
              <w:left w:val="single" w:sz="6" w:space="0" w:color="auto"/>
              <w:bottom w:val="single" w:sz="6" w:space="0" w:color="auto"/>
              <w:right w:val="single" w:sz="6" w:space="0" w:color="auto"/>
            </w:tcBorders>
          </w:tcPr>
          <w:p w14:paraId="35E8D1CF" w14:textId="77777777" w:rsidR="00B752E4" w:rsidRPr="00FF3647" w:rsidRDefault="00B752E4">
            <w:pPr>
              <w:jc w:val="center"/>
              <w:rPr>
                <w:rFonts w:ascii="Arial" w:hAnsi="Arial" w:cs="Arial"/>
                <w:b/>
              </w:rPr>
            </w:pPr>
            <w:r w:rsidRPr="00FF3647">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3FC5BD34"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33A9FFA6"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12C53C61" w14:textId="77777777" w:rsidR="00B752E4" w:rsidRPr="00FF3647" w:rsidRDefault="00B752E4">
            <w:pPr>
              <w:pStyle w:val="Heading4"/>
              <w:rPr>
                <w:b/>
                <w:bCs/>
                <w:i w:val="0"/>
                <w:iCs w:val="0"/>
              </w:rPr>
            </w:pPr>
            <w:r w:rsidRPr="00FF3647">
              <w:rPr>
                <w:b/>
                <w:bCs/>
                <w:i w:val="0"/>
                <w:iCs w:val="0"/>
              </w:rPr>
              <w:t>LSR  FORM</w:t>
            </w:r>
          </w:p>
        </w:tc>
      </w:tr>
      <w:tr w:rsidR="00B752E4" w:rsidRPr="00FF3647" w14:paraId="630572C9"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1BC155CE" w14:textId="77777777" w:rsidR="00B752E4" w:rsidRPr="00FF3647" w:rsidRDefault="00B752E4">
            <w:pPr>
              <w:pStyle w:val="Heading4"/>
              <w:rPr>
                <w:b/>
                <w:bCs/>
                <w:i w:val="0"/>
                <w:iCs w:val="0"/>
              </w:rPr>
            </w:pPr>
            <w:r w:rsidRPr="00FF3647">
              <w:rPr>
                <w:b/>
                <w:bCs/>
                <w:i w:val="0"/>
                <w:iCs w:val="0"/>
              </w:rPr>
              <w:t>Administrative Section</w:t>
            </w:r>
          </w:p>
        </w:tc>
      </w:tr>
      <w:tr w:rsidR="00B752E4" w:rsidRPr="00FF3647" w14:paraId="0CC6BF6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31176A3" w14:textId="77777777" w:rsidR="00B752E4" w:rsidRPr="00FF3647" w:rsidRDefault="00B752E4">
            <w:pPr>
              <w:pStyle w:val="FORMDATA"/>
              <w:rPr>
                <w:b/>
                <w:color w:val="auto"/>
              </w:rPr>
            </w:pPr>
            <w:r w:rsidRPr="00FF3647">
              <w:rPr>
                <w:b/>
                <w:color w:val="auto"/>
              </w:rPr>
              <w:t>CCNA</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0014174" w14:textId="77777777" w:rsidR="00B752E4" w:rsidRPr="00FF3647" w:rsidRDefault="00B752E4">
            <w:pPr>
              <w:pStyle w:val="FORMDATA"/>
              <w:rPr>
                <w:b/>
                <w:color w:val="auto"/>
              </w:rPr>
            </w:pPr>
            <w:r w:rsidRPr="00FF3647">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B38CABE" w14:textId="77777777" w:rsidR="00B752E4" w:rsidRPr="00FF3647" w:rsidRDefault="00B752E4">
            <w:pPr>
              <w:pStyle w:val="FORMDATA"/>
              <w:rPr>
                <w:b/>
                <w:color w:val="auto"/>
              </w:rPr>
            </w:pPr>
            <w:r w:rsidRPr="00FF3647">
              <w:rPr>
                <w:b/>
                <w:color w:val="auto"/>
              </w:rPr>
              <w:t>ZXL</w:t>
            </w:r>
          </w:p>
        </w:tc>
      </w:tr>
      <w:tr w:rsidR="00B752E4" w:rsidRPr="00FF3647" w14:paraId="6A098126" w14:textId="77777777">
        <w:tc>
          <w:tcPr>
            <w:tcW w:w="2160" w:type="dxa"/>
            <w:tcBorders>
              <w:top w:val="single" w:sz="6" w:space="0" w:color="auto"/>
              <w:left w:val="single" w:sz="12" w:space="0" w:color="auto"/>
              <w:bottom w:val="single" w:sz="6" w:space="0" w:color="auto"/>
              <w:right w:val="single" w:sz="6" w:space="0" w:color="auto"/>
            </w:tcBorders>
          </w:tcPr>
          <w:p w14:paraId="3FAAA1B9" w14:textId="77777777" w:rsidR="00B752E4" w:rsidRPr="00FF3647" w:rsidRDefault="00B752E4">
            <w:pPr>
              <w:pStyle w:val="FORMDATA"/>
              <w:rPr>
                <w:b/>
                <w:color w:val="auto"/>
              </w:rPr>
            </w:pPr>
            <w:r w:rsidRPr="00FF3647">
              <w:rPr>
                <w:b/>
                <w:color w:val="auto"/>
              </w:rPr>
              <w:t>PON</w:t>
            </w:r>
          </w:p>
        </w:tc>
        <w:tc>
          <w:tcPr>
            <w:tcW w:w="4500" w:type="dxa"/>
            <w:tcBorders>
              <w:top w:val="single" w:sz="6" w:space="0" w:color="auto"/>
              <w:left w:val="single" w:sz="6" w:space="0" w:color="auto"/>
              <w:bottom w:val="single" w:sz="6" w:space="0" w:color="auto"/>
              <w:right w:val="single" w:sz="6" w:space="0" w:color="auto"/>
            </w:tcBorders>
          </w:tcPr>
          <w:p w14:paraId="100B09FB" w14:textId="77777777" w:rsidR="00B752E4" w:rsidRPr="00FF3647" w:rsidRDefault="00B752E4">
            <w:pPr>
              <w:pStyle w:val="FORMDATA"/>
              <w:rPr>
                <w:b/>
                <w:color w:val="auto"/>
              </w:rPr>
            </w:pPr>
            <w:r w:rsidRPr="00FF3647">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128A9882" w14:textId="77777777" w:rsidR="00B752E4" w:rsidRPr="00FF3647" w:rsidRDefault="00B752E4">
            <w:pPr>
              <w:pStyle w:val="FORMDATA"/>
              <w:rPr>
                <w:b/>
                <w:color w:val="auto"/>
              </w:rPr>
            </w:pPr>
            <w:r w:rsidRPr="00FF3647">
              <w:rPr>
                <w:b/>
                <w:color w:val="auto"/>
              </w:rPr>
              <w:t>M54</w:t>
            </w:r>
          </w:p>
        </w:tc>
      </w:tr>
      <w:tr w:rsidR="00B752E4" w:rsidRPr="00FF3647" w14:paraId="2E9C8CE8" w14:textId="77777777">
        <w:tc>
          <w:tcPr>
            <w:tcW w:w="2160" w:type="dxa"/>
            <w:tcBorders>
              <w:top w:val="single" w:sz="6" w:space="0" w:color="auto"/>
              <w:left w:val="single" w:sz="12" w:space="0" w:color="auto"/>
              <w:bottom w:val="single" w:sz="6" w:space="0" w:color="auto"/>
              <w:right w:val="single" w:sz="6" w:space="0" w:color="auto"/>
            </w:tcBorders>
          </w:tcPr>
          <w:p w14:paraId="09AC8B6A" w14:textId="77777777" w:rsidR="00B752E4" w:rsidRPr="00FF3647" w:rsidRDefault="00B752E4">
            <w:pPr>
              <w:pStyle w:val="FORMDATA"/>
              <w:rPr>
                <w:b/>
                <w:color w:val="auto"/>
              </w:rPr>
            </w:pPr>
            <w:r w:rsidRPr="00FF3647">
              <w:rPr>
                <w:b/>
                <w:color w:val="auto"/>
              </w:rPr>
              <w:t>ATN</w:t>
            </w:r>
          </w:p>
        </w:tc>
        <w:tc>
          <w:tcPr>
            <w:tcW w:w="4500" w:type="dxa"/>
            <w:tcBorders>
              <w:top w:val="single" w:sz="6" w:space="0" w:color="auto"/>
              <w:left w:val="single" w:sz="6" w:space="0" w:color="auto"/>
              <w:bottom w:val="single" w:sz="6" w:space="0" w:color="auto"/>
              <w:right w:val="single" w:sz="6" w:space="0" w:color="auto"/>
            </w:tcBorders>
          </w:tcPr>
          <w:p w14:paraId="3B6D179B" w14:textId="77777777" w:rsidR="00B752E4" w:rsidRPr="00FF3647" w:rsidRDefault="00B752E4">
            <w:pPr>
              <w:pStyle w:val="FORMDATA"/>
              <w:rPr>
                <w:b/>
                <w:color w:val="auto"/>
              </w:rPr>
            </w:pPr>
            <w:r w:rsidRPr="00FF3647">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32F74B1" w14:textId="77777777" w:rsidR="00B752E4" w:rsidRPr="00FF3647" w:rsidRDefault="00B752E4">
            <w:pPr>
              <w:pStyle w:val="FORMDATA"/>
              <w:rPr>
                <w:b/>
                <w:color w:val="auto"/>
              </w:rPr>
            </w:pPr>
            <w:r w:rsidRPr="00FF3647">
              <w:rPr>
                <w:b/>
                <w:color w:val="auto"/>
              </w:rPr>
              <w:t>5022685444</w:t>
            </w:r>
          </w:p>
        </w:tc>
      </w:tr>
      <w:tr w:rsidR="00B752E4" w:rsidRPr="00FF3647" w14:paraId="25491A43" w14:textId="77777777">
        <w:tc>
          <w:tcPr>
            <w:tcW w:w="2160" w:type="dxa"/>
            <w:tcBorders>
              <w:top w:val="single" w:sz="6" w:space="0" w:color="auto"/>
              <w:left w:val="single" w:sz="12" w:space="0" w:color="auto"/>
              <w:bottom w:val="single" w:sz="6" w:space="0" w:color="auto"/>
              <w:right w:val="single" w:sz="6" w:space="0" w:color="auto"/>
            </w:tcBorders>
          </w:tcPr>
          <w:p w14:paraId="46D67B9E" w14:textId="77777777" w:rsidR="00B752E4" w:rsidRPr="00FF3647" w:rsidRDefault="00B752E4">
            <w:pPr>
              <w:pStyle w:val="FORMDATA"/>
              <w:rPr>
                <w:b/>
                <w:color w:val="auto"/>
              </w:rPr>
            </w:pPr>
            <w:r w:rsidRPr="00FF3647">
              <w:rPr>
                <w:b/>
                <w:color w:val="auto"/>
              </w:rPr>
              <w:t>PROJECT</w:t>
            </w:r>
          </w:p>
        </w:tc>
        <w:tc>
          <w:tcPr>
            <w:tcW w:w="4500" w:type="dxa"/>
            <w:tcBorders>
              <w:top w:val="single" w:sz="6" w:space="0" w:color="auto"/>
              <w:left w:val="single" w:sz="6" w:space="0" w:color="auto"/>
              <w:bottom w:val="single" w:sz="6" w:space="0" w:color="auto"/>
              <w:right w:val="single" w:sz="6" w:space="0" w:color="auto"/>
            </w:tcBorders>
          </w:tcPr>
          <w:p w14:paraId="2D514659" w14:textId="77777777" w:rsidR="00B752E4" w:rsidRPr="00FF3647" w:rsidRDefault="00B752E4">
            <w:pPr>
              <w:pStyle w:val="FORMDATA"/>
              <w:rPr>
                <w:b/>
                <w:color w:val="auto"/>
              </w:rPr>
            </w:pPr>
            <w:r w:rsidRPr="00FF3647">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22049807" w14:textId="77777777" w:rsidR="00B752E4" w:rsidRPr="00FF3647" w:rsidRDefault="00B752E4">
            <w:pPr>
              <w:pStyle w:val="FORMDATA"/>
              <w:rPr>
                <w:b/>
                <w:color w:val="auto"/>
              </w:rPr>
            </w:pPr>
            <w:r w:rsidRPr="00FF3647">
              <w:rPr>
                <w:b/>
                <w:color w:val="auto"/>
              </w:rPr>
              <w:t>CAVENOBILL</w:t>
            </w:r>
          </w:p>
        </w:tc>
      </w:tr>
      <w:tr w:rsidR="00B752E4" w:rsidRPr="00FF3647" w14:paraId="3CF15106"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0814E64" w14:textId="77777777" w:rsidR="00B752E4" w:rsidRPr="00FF3647" w:rsidRDefault="00B752E4">
            <w:pPr>
              <w:pStyle w:val="FORMDATA"/>
              <w:rPr>
                <w:b/>
                <w:color w:val="auto"/>
              </w:rPr>
            </w:pPr>
            <w:r w:rsidRPr="00FF3647">
              <w:rPr>
                <w:b/>
                <w:color w:val="auto"/>
              </w:rPr>
              <w:t>SC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BA901D4"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DB8285E" w14:textId="77777777" w:rsidR="00B752E4" w:rsidRPr="00FF3647" w:rsidRDefault="00B752E4">
            <w:pPr>
              <w:pStyle w:val="FORMDATA"/>
              <w:rPr>
                <w:b/>
                <w:color w:val="auto"/>
              </w:rPr>
            </w:pPr>
            <w:r w:rsidRPr="00FF3647">
              <w:rPr>
                <w:b/>
                <w:color w:val="auto"/>
              </w:rPr>
              <w:t>LCSC</w:t>
            </w:r>
          </w:p>
        </w:tc>
      </w:tr>
      <w:tr w:rsidR="00B752E4" w:rsidRPr="00FF3647" w14:paraId="4828975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0BE39D6" w14:textId="77777777" w:rsidR="00B752E4" w:rsidRPr="00FF3647" w:rsidRDefault="00B752E4">
            <w:pPr>
              <w:pStyle w:val="FORMDATA"/>
              <w:rPr>
                <w:b/>
                <w:color w:val="auto"/>
              </w:rPr>
            </w:pPr>
            <w:r w:rsidRPr="00FF3647">
              <w:rPr>
                <w:b/>
                <w:color w:val="auto"/>
              </w:rPr>
              <w:t>D/TSent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CBD745F" w14:textId="77777777" w:rsidR="00B752E4" w:rsidRPr="00FF3647" w:rsidRDefault="00B752E4">
            <w:pPr>
              <w:pStyle w:val="FORMDATA"/>
              <w:rPr>
                <w:b/>
                <w:color w:val="auto"/>
              </w:rPr>
            </w:pPr>
            <w:r w:rsidRPr="00FF3647">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B26521B" w14:textId="77777777" w:rsidR="00B752E4" w:rsidRPr="00FF3647" w:rsidRDefault="00B752E4">
            <w:pPr>
              <w:pStyle w:val="FORMDATA"/>
              <w:rPr>
                <w:b/>
                <w:color w:val="auto"/>
              </w:rPr>
            </w:pPr>
            <w:r w:rsidRPr="00FF3647">
              <w:rPr>
                <w:b/>
                <w:color w:val="auto"/>
              </w:rPr>
              <w:t>20040727</w:t>
            </w:r>
          </w:p>
        </w:tc>
      </w:tr>
      <w:tr w:rsidR="00B752E4" w:rsidRPr="00FF3647" w14:paraId="5C66EBAA" w14:textId="77777777">
        <w:tc>
          <w:tcPr>
            <w:tcW w:w="2160" w:type="dxa"/>
            <w:tcBorders>
              <w:top w:val="single" w:sz="6" w:space="0" w:color="auto"/>
              <w:left w:val="single" w:sz="12" w:space="0" w:color="auto"/>
              <w:bottom w:val="single" w:sz="6" w:space="0" w:color="auto"/>
              <w:right w:val="single" w:sz="6" w:space="0" w:color="auto"/>
            </w:tcBorders>
          </w:tcPr>
          <w:p w14:paraId="5843EEE0" w14:textId="77777777" w:rsidR="00B752E4" w:rsidRPr="00FF3647" w:rsidRDefault="00B752E4">
            <w:pPr>
              <w:pStyle w:val="FORMDATA"/>
              <w:rPr>
                <w:b/>
                <w:color w:val="auto"/>
              </w:rPr>
            </w:pPr>
            <w:r w:rsidRPr="00FF3647">
              <w:rPr>
                <w:b/>
                <w:color w:val="auto"/>
              </w:rPr>
              <w:t>DDD</w:t>
            </w:r>
          </w:p>
        </w:tc>
        <w:tc>
          <w:tcPr>
            <w:tcW w:w="4500" w:type="dxa"/>
            <w:tcBorders>
              <w:top w:val="single" w:sz="6" w:space="0" w:color="auto"/>
              <w:left w:val="single" w:sz="6" w:space="0" w:color="auto"/>
              <w:bottom w:val="single" w:sz="6" w:space="0" w:color="auto"/>
              <w:right w:val="single" w:sz="6" w:space="0" w:color="auto"/>
            </w:tcBorders>
          </w:tcPr>
          <w:p w14:paraId="412FFFA3" w14:textId="77777777" w:rsidR="00B752E4" w:rsidRPr="00FF3647" w:rsidRDefault="00B752E4">
            <w:pPr>
              <w:pStyle w:val="FORMDATA"/>
              <w:rPr>
                <w:b/>
                <w:color w:val="auto"/>
              </w:rPr>
            </w:pPr>
            <w:r w:rsidRPr="00FF3647">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696ED825" w14:textId="77777777" w:rsidR="00B752E4" w:rsidRPr="00FF3647" w:rsidRDefault="00B752E4">
            <w:pPr>
              <w:pStyle w:val="FORMDATA"/>
              <w:rPr>
                <w:b/>
                <w:color w:val="auto"/>
              </w:rPr>
            </w:pPr>
            <w:r w:rsidRPr="00FF3647">
              <w:rPr>
                <w:b/>
                <w:color w:val="auto"/>
              </w:rPr>
              <w:t>20040817</w:t>
            </w:r>
          </w:p>
        </w:tc>
      </w:tr>
      <w:tr w:rsidR="00B752E4" w:rsidRPr="00FF3647" w14:paraId="78FB5532" w14:textId="77777777">
        <w:tc>
          <w:tcPr>
            <w:tcW w:w="2160" w:type="dxa"/>
            <w:tcBorders>
              <w:top w:val="single" w:sz="6" w:space="0" w:color="auto"/>
              <w:left w:val="single" w:sz="12" w:space="0" w:color="auto"/>
              <w:bottom w:val="single" w:sz="6" w:space="0" w:color="auto"/>
              <w:right w:val="single" w:sz="6" w:space="0" w:color="auto"/>
            </w:tcBorders>
          </w:tcPr>
          <w:p w14:paraId="736BCBFF" w14:textId="77777777" w:rsidR="00B752E4" w:rsidRPr="00FF3647" w:rsidRDefault="00B752E4">
            <w:pPr>
              <w:pStyle w:val="FORMDATA"/>
              <w:rPr>
                <w:b/>
                <w:color w:val="auto"/>
              </w:rPr>
            </w:pPr>
            <w:r w:rsidRPr="00FF3647">
              <w:rPr>
                <w:b/>
                <w:color w:val="auto"/>
              </w:rPr>
              <w:t>REQTYP</w:t>
            </w:r>
          </w:p>
        </w:tc>
        <w:tc>
          <w:tcPr>
            <w:tcW w:w="4500" w:type="dxa"/>
            <w:tcBorders>
              <w:top w:val="single" w:sz="6" w:space="0" w:color="auto"/>
              <w:left w:val="single" w:sz="6" w:space="0" w:color="auto"/>
              <w:bottom w:val="single" w:sz="6" w:space="0" w:color="auto"/>
              <w:right w:val="single" w:sz="6" w:space="0" w:color="auto"/>
            </w:tcBorders>
          </w:tcPr>
          <w:p w14:paraId="097DDD6B" w14:textId="77777777" w:rsidR="00B752E4" w:rsidRPr="00FF3647" w:rsidRDefault="00B752E4">
            <w:pPr>
              <w:pStyle w:val="FORMDATA"/>
              <w:rPr>
                <w:b/>
                <w:color w:val="auto"/>
              </w:rPr>
            </w:pPr>
            <w:r w:rsidRPr="00FF3647">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3CA3F503" w14:textId="77777777" w:rsidR="00B752E4" w:rsidRPr="00FF3647" w:rsidRDefault="00B752E4">
            <w:pPr>
              <w:pStyle w:val="FORMDATA"/>
              <w:rPr>
                <w:b/>
                <w:color w:val="auto"/>
              </w:rPr>
            </w:pPr>
            <w:r w:rsidRPr="00FF3647">
              <w:rPr>
                <w:b/>
                <w:color w:val="auto"/>
              </w:rPr>
              <w:t>MB</w:t>
            </w:r>
          </w:p>
        </w:tc>
      </w:tr>
      <w:tr w:rsidR="00B752E4" w:rsidRPr="00FF3647" w14:paraId="77D1B4D5" w14:textId="77777777">
        <w:tc>
          <w:tcPr>
            <w:tcW w:w="2160" w:type="dxa"/>
            <w:tcBorders>
              <w:top w:val="single" w:sz="6" w:space="0" w:color="auto"/>
              <w:left w:val="single" w:sz="12" w:space="0" w:color="auto"/>
              <w:bottom w:val="single" w:sz="6" w:space="0" w:color="auto"/>
              <w:right w:val="single" w:sz="6" w:space="0" w:color="auto"/>
            </w:tcBorders>
          </w:tcPr>
          <w:p w14:paraId="5D004896" w14:textId="77777777" w:rsidR="00B752E4" w:rsidRPr="00FF3647" w:rsidRDefault="00B752E4">
            <w:pPr>
              <w:pStyle w:val="FORMDATA"/>
              <w:rPr>
                <w:b/>
                <w:color w:val="auto"/>
              </w:rPr>
            </w:pPr>
            <w:r w:rsidRPr="00FF3647">
              <w:rPr>
                <w:b/>
                <w:color w:val="auto"/>
              </w:rPr>
              <w:t>ACT</w:t>
            </w:r>
          </w:p>
        </w:tc>
        <w:tc>
          <w:tcPr>
            <w:tcW w:w="4500" w:type="dxa"/>
            <w:tcBorders>
              <w:top w:val="single" w:sz="6" w:space="0" w:color="auto"/>
              <w:left w:val="single" w:sz="6" w:space="0" w:color="auto"/>
              <w:bottom w:val="single" w:sz="6" w:space="0" w:color="auto"/>
              <w:right w:val="single" w:sz="6" w:space="0" w:color="auto"/>
            </w:tcBorders>
          </w:tcPr>
          <w:p w14:paraId="6EED9235" w14:textId="77777777" w:rsidR="00B752E4" w:rsidRPr="00FF3647" w:rsidRDefault="00B752E4">
            <w:pPr>
              <w:pStyle w:val="FORMDATA"/>
              <w:rPr>
                <w:b/>
                <w:color w:val="auto"/>
              </w:rPr>
            </w:pPr>
            <w:r w:rsidRPr="00FF3647">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2B0EF4CA" w14:textId="77777777" w:rsidR="00B752E4" w:rsidRPr="00FF3647" w:rsidRDefault="00B752E4">
            <w:pPr>
              <w:pStyle w:val="FORMDATA"/>
              <w:rPr>
                <w:b/>
                <w:color w:val="auto"/>
              </w:rPr>
            </w:pPr>
            <w:r w:rsidRPr="00FF3647">
              <w:rPr>
                <w:b/>
                <w:color w:val="auto"/>
              </w:rPr>
              <w:t>C</w:t>
            </w:r>
          </w:p>
        </w:tc>
      </w:tr>
      <w:tr w:rsidR="00B752E4" w:rsidRPr="00FF3647" w14:paraId="17ABEC2B" w14:textId="77777777">
        <w:tc>
          <w:tcPr>
            <w:tcW w:w="2160" w:type="dxa"/>
            <w:tcBorders>
              <w:top w:val="single" w:sz="6" w:space="0" w:color="auto"/>
              <w:left w:val="single" w:sz="12" w:space="0" w:color="auto"/>
              <w:bottom w:val="single" w:sz="6" w:space="0" w:color="auto"/>
              <w:right w:val="single" w:sz="6" w:space="0" w:color="auto"/>
            </w:tcBorders>
          </w:tcPr>
          <w:p w14:paraId="43134C36" w14:textId="77777777" w:rsidR="00B752E4" w:rsidRPr="00FF3647" w:rsidRDefault="00B752E4">
            <w:pPr>
              <w:pStyle w:val="FORMDATA"/>
              <w:rPr>
                <w:b/>
                <w:color w:val="auto"/>
              </w:rPr>
            </w:pPr>
            <w:r w:rsidRPr="00FF3647">
              <w:rPr>
                <w:b/>
                <w:color w:val="auto"/>
              </w:rPr>
              <w:t>LSCP</w:t>
            </w:r>
          </w:p>
        </w:tc>
        <w:tc>
          <w:tcPr>
            <w:tcW w:w="4500" w:type="dxa"/>
            <w:tcBorders>
              <w:top w:val="single" w:sz="6" w:space="0" w:color="auto"/>
              <w:left w:val="single" w:sz="6" w:space="0" w:color="auto"/>
              <w:bottom w:val="single" w:sz="6" w:space="0" w:color="auto"/>
              <w:right w:val="single" w:sz="6" w:space="0" w:color="auto"/>
            </w:tcBorders>
          </w:tcPr>
          <w:p w14:paraId="565F7EC5" w14:textId="77777777" w:rsidR="00B752E4" w:rsidRPr="00FF3647" w:rsidRDefault="00B752E4">
            <w:pPr>
              <w:pStyle w:val="FORMDATA"/>
              <w:rPr>
                <w:b/>
                <w:color w:val="auto"/>
              </w:rPr>
            </w:pPr>
            <w:r w:rsidRPr="00FF3647">
              <w:rPr>
                <w:b/>
                <w:color w:val="auto"/>
              </w:rPr>
              <w:t>Local Service Provider Freeze</w:t>
            </w:r>
          </w:p>
        </w:tc>
        <w:tc>
          <w:tcPr>
            <w:tcW w:w="2430" w:type="dxa"/>
            <w:tcBorders>
              <w:top w:val="single" w:sz="6" w:space="0" w:color="auto"/>
              <w:left w:val="single" w:sz="6" w:space="0" w:color="auto"/>
              <w:bottom w:val="single" w:sz="6" w:space="0" w:color="auto"/>
              <w:right w:val="single" w:sz="12" w:space="0" w:color="auto"/>
            </w:tcBorders>
          </w:tcPr>
          <w:p w14:paraId="288F2C86" w14:textId="77777777" w:rsidR="00B752E4" w:rsidRPr="00FF3647" w:rsidRDefault="00B752E4">
            <w:pPr>
              <w:pStyle w:val="FORMDATA"/>
              <w:rPr>
                <w:b/>
                <w:color w:val="auto"/>
              </w:rPr>
            </w:pPr>
            <w:r w:rsidRPr="00FF3647">
              <w:rPr>
                <w:b/>
                <w:color w:val="auto"/>
              </w:rPr>
              <w:t>B</w:t>
            </w:r>
          </w:p>
        </w:tc>
      </w:tr>
      <w:tr w:rsidR="00B752E4" w:rsidRPr="00FF3647" w14:paraId="3BFCCA66" w14:textId="77777777">
        <w:tc>
          <w:tcPr>
            <w:tcW w:w="2160" w:type="dxa"/>
            <w:tcBorders>
              <w:top w:val="single" w:sz="6" w:space="0" w:color="auto"/>
              <w:left w:val="single" w:sz="12" w:space="0" w:color="auto"/>
              <w:bottom w:val="single" w:sz="6" w:space="0" w:color="auto"/>
              <w:right w:val="single" w:sz="6" w:space="0" w:color="auto"/>
            </w:tcBorders>
          </w:tcPr>
          <w:p w14:paraId="398FFF25" w14:textId="77777777" w:rsidR="00B752E4" w:rsidRPr="00FF3647" w:rsidRDefault="00B752E4">
            <w:pPr>
              <w:pStyle w:val="FORMDATA"/>
              <w:rPr>
                <w:b/>
                <w:color w:val="auto"/>
              </w:rPr>
            </w:pPr>
            <w:r w:rsidRPr="00FF3647">
              <w:rPr>
                <w:b/>
                <w:color w:val="auto"/>
              </w:rPr>
              <w:t>CC</w:t>
            </w:r>
          </w:p>
        </w:tc>
        <w:tc>
          <w:tcPr>
            <w:tcW w:w="4500" w:type="dxa"/>
            <w:tcBorders>
              <w:top w:val="single" w:sz="6" w:space="0" w:color="auto"/>
              <w:left w:val="single" w:sz="6" w:space="0" w:color="auto"/>
              <w:bottom w:val="single" w:sz="6" w:space="0" w:color="auto"/>
              <w:right w:val="single" w:sz="6" w:space="0" w:color="auto"/>
            </w:tcBorders>
          </w:tcPr>
          <w:p w14:paraId="643BF9E4" w14:textId="77777777" w:rsidR="00B752E4" w:rsidRPr="00FF3647" w:rsidRDefault="00B752E4">
            <w:pPr>
              <w:pStyle w:val="FORMDATA"/>
              <w:rPr>
                <w:b/>
                <w:color w:val="auto"/>
              </w:rPr>
            </w:pPr>
            <w:r w:rsidRPr="00FF3647">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6BEE9CA8" w14:textId="77777777" w:rsidR="00B752E4" w:rsidRPr="00FF3647" w:rsidRDefault="00B752E4">
            <w:pPr>
              <w:pStyle w:val="FORMDATA"/>
              <w:rPr>
                <w:b/>
                <w:color w:val="auto"/>
              </w:rPr>
            </w:pPr>
            <w:r w:rsidRPr="00FF3647">
              <w:rPr>
                <w:b/>
                <w:color w:val="auto"/>
              </w:rPr>
              <w:t>9999</w:t>
            </w:r>
          </w:p>
        </w:tc>
      </w:tr>
      <w:tr w:rsidR="00B752E4" w:rsidRPr="00FF3647" w14:paraId="1D8E89D4" w14:textId="77777777">
        <w:tc>
          <w:tcPr>
            <w:tcW w:w="2160" w:type="dxa"/>
            <w:tcBorders>
              <w:top w:val="single" w:sz="6" w:space="0" w:color="auto"/>
              <w:left w:val="single" w:sz="12" w:space="0" w:color="auto"/>
              <w:bottom w:val="single" w:sz="6" w:space="0" w:color="auto"/>
              <w:right w:val="single" w:sz="6" w:space="0" w:color="auto"/>
            </w:tcBorders>
          </w:tcPr>
          <w:p w14:paraId="6BED7E26" w14:textId="77777777" w:rsidR="00B752E4" w:rsidRPr="00FF3647" w:rsidRDefault="00B752E4">
            <w:pPr>
              <w:pStyle w:val="FORMDATA"/>
              <w:rPr>
                <w:b/>
                <w:color w:val="auto"/>
              </w:rPr>
            </w:pPr>
            <w:r w:rsidRPr="00FF3647">
              <w:rPr>
                <w:b/>
                <w:color w:val="auto"/>
              </w:rPr>
              <w:t>TOS</w:t>
            </w:r>
          </w:p>
        </w:tc>
        <w:tc>
          <w:tcPr>
            <w:tcW w:w="4500" w:type="dxa"/>
            <w:tcBorders>
              <w:top w:val="single" w:sz="6" w:space="0" w:color="auto"/>
              <w:left w:val="single" w:sz="6" w:space="0" w:color="auto"/>
              <w:bottom w:val="single" w:sz="6" w:space="0" w:color="auto"/>
              <w:right w:val="single" w:sz="6" w:space="0" w:color="auto"/>
            </w:tcBorders>
          </w:tcPr>
          <w:p w14:paraId="110D6281" w14:textId="77777777" w:rsidR="00B752E4" w:rsidRPr="00FF3647" w:rsidRDefault="00B752E4">
            <w:pPr>
              <w:pStyle w:val="FORMDATA"/>
              <w:rPr>
                <w:b/>
                <w:color w:val="auto"/>
              </w:rPr>
            </w:pPr>
            <w:r w:rsidRPr="00FF3647">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988BB84" w14:textId="77777777" w:rsidR="00B752E4" w:rsidRPr="00FF3647" w:rsidRDefault="00B752E4">
            <w:pPr>
              <w:pStyle w:val="FORMDATA"/>
              <w:rPr>
                <w:b/>
                <w:color w:val="auto"/>
                <w:lang w:val="fr-FR"/>
              </w:rPr>
            </w:pPr>
            <w:r w:rsidRPr="00FF3647">
              <w:rPr>
                <w:b/>
                <w:color w:val="auto"/>
                <w:lang w:val="fr-FR"/>
              </w:rPr>
              <w:t>2BM-</w:t>
            </w:r>
          </w:p>
        </w:tc>
      </w:tr>
      <w:tr w:rsidR="00B752E4" w:rsidRPr="00FF3647" w14:paraId="3A8AA36E"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004A3973" w14:textId="77777777" w:rsidR="00B752E4" w:rsidRPr="00FF3647" w:rsidRDefault="00B752E4">
            <w:pPr>
              <w:pStyle w:val="Heading4"/>
              <w:rPr>
                <w:b/>
                <w:bCs/>
                <w:i w:val="0"/>
                <w:iCs w:val="0"/>
              </w:rPr>
            </w:pPr>
            <w:r w:rsidRPr="00FF3647">
              <w:rPr>
                <w:b/>
                <w:bCs/>
                <w:i w:val="0"/>
                <w:iCs w:val="0"/>
              </w:rPr>
              <w:t>Billing Section</w:t>
            </w:r>
          </w:p>
        </w:tc>
      </w:tr>
      <w:tr w:rsidR="00B752E4" w:rsidRPr="00FF3647" w14:paraId="60267874" w14:textId="77777777">
        <w:tc>
          <w:tcPr>
            <w:tcW w:w="2160" w:type="dxa"/>
            <w:tcBorders>
              <w:top w:val="single" w:sz="6" w:space="0" w:color="auto"/>
              <w:left w:val="single" w:sz="12" w:space="0" w:color="auto"/>
              <w:bottom w:val="single" w:sz="6" w:space="0" w:color="auto"/>
              <w:right w:val="single" w:sz="6" w:space="0" w:color="auto"/>
            </w:tcBorders>
          </w:tcPr>
          <w:p w14:paraId="73AC84B5" w14:textId="77777777" w:rsidR="00B752E4" w:rsidRPr="00FF3647" w:rsidRDefault="00B752E4">
            <w:pPr>
              <w:pStyle w:val="FORMDATA"/>
              <w:rPr>
                <w:b/>
                <w:color w:val="auto"/>
              </w:rPr>
            </w:pPr>
            <w:r w:rsidRPr="00FF3647">
              <w:rPr>
                <w:b/>
                <w:color w:val="auto"/>
              </w:rPr>
              <w:t>BAN1</w:t>
            </w:r>
          </w:p>
        </w:tc>
        <w:tc>
          <w:tcPr>
            <w:tcW w:w="4500" w:type="dxa"/>
            <w:tcBorders>
              <w:top w:val="single" w:sz="6" w:space="0" w:color="auto"/>
              <w:left w:val="single" w:sz="6" w:space="0" w:color="auto"/>
              <w:bottom w:val="single" w:sz="6" w:space="0" w:color="auto"/>
              <w:right w:val="single" w:sz="6" w:space="0" w:color="auto"/>
            </w:tcBorders>
          </w:tcPr>
          <w:p w14:paraId="3C6C0280" w14:textId="77777777" w:rsidR="00B752E4" w:rsidRPr="00FF3647" w:rsidRDefault="00B752E4">
            <w:pPr>
              <w:pStyle w:val="FORMDATA"/>
              <w:rPr>
                <w:b/>
                <w:color w:val="auto"/>
              </w:rPr>
            </w:pPr>
            <w:r w:rsidRPr="00FF3647">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16A8ADF6" w14:textId="77777777" w:rsidR="00B752E4" w:rsidRPr="00FF3647" w:rsidRDefault="00B752E4">
            <w:pPr>
              <w:pStyle w:val="FORMDATA"/>
              <w:rPr>
                <w:b/>
                <w:color w:val="auto"/>
                <w:lang w:val="fr-FR"/>
              </w:rPr>
            </w:pPr>
            <w:r w:rsidRPr="00FF3647">
              <w:rPr>
                <w:b/>
                <w:color w:val="auto"/>
                <w:lang w:val="fr-FR"/>
              </w:rPr>
              <w:t>502Q886621621</w:t>
            </w:r>
          </w:p>
        </w:tc>
      </w:tr>
      <w:tr w:rsidR="00B752E4" w:rsidRPr="00FF3647" w14:paraId="5FECC825"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3EE7DBEC" w14:textId="77777777" w:rsidR="00B752E4" w:rsidRPr="00FF3647" w:rsidRDefault="00B752E4">
            <w:pPr>
              <w:pStyle w:val="Heading4"/>
              <w:rPr>
                <w:b/>
                <w:bCs/>
                <w:i w:val="0"/>
                <w:iCs w:val="0"/>
              </w:rPr>
            </w:pPr>
            <w:r w:rsidRPr="00FF3647">
              <w:rPr>
                <w:b/>
                <w:bCs/>
                <w:i w:val="0"/>
                <w:iCs w:val="0"/>
              </w:rPr>
              <w:t>Contact Section</w:t>
            </w:r>
          </w:p>
        </w:tc>
      </w:tr>
      <w:tr w:rsidR="00B752E4" w:rsidRPr="00FF3647" w14:paraId="23993C7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9C7245C" w14:textId="77777777" w:rsidR="00B752E4" w:rsidRPr="00FF3647" w:rsidRDefault="00B752E4">
            <w:pPr>
              <w:pStyle w:val="FORMDATA"/>
              <w:rPr>
                <w:b/>
                <w:color w:val="auto"/>
              </w:rPr>
            </w:pPr>
            <w:r w:rsidRPr="00FF3647">
              <w:rPr>
                <w:b/>
                <w:color w:val="auto"/>
              </w:rPr>
              <w:t>INIT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07CAAD00" w14:textId="77777777" w:rsidR="00B752E4" w:rsidRPr="00FF3647" w:rsidRDefault="00B752E4">
            <w:pPr>
              <w:pStyle w:val="FORMDATA"/>
              <w:rPr>
                <w:b/>
                <w:color w:val="auto"/>
              </w:rPr>
            </w:pPr>
            <w:r w:rsidRPr="00FF3647">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55B88BC" w14:textId="77777777" w:rsidR="00B752E4" w:rsidRPr="00FF3647" w:rsidRDefault="00B752E4">
            <w:pPr>
              <w:pStyle w:val="FORMDATA"/>
              <w:rPr>
                <w:b/>
                <w:color w:val="auto"/>
              </w:rPr>
            </w:pPr>
            <w:r w:rsidRPr="00FF3647">
              <w:rPr>
                <w:b/>
                <w:color w:val="auto"/>
              </w:rPr>
              <w:t>Bojangles</w:t>
            </w:r>
          </w:p>
        </w:tc>
      </w:tr>
      <w:tr w:rsidR="00B752E4" w:rsidRPr="00FF3647" w14:paraId="5F3988A0"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8B13C21" w14:textId="77777777" w:rsidR="00B752E4" w:rsidRPr="00FF3647" w:rsidRDefault="00B752E4">
            <w:pPr>
              <w:pStyle w:val="FORMDATA"/>
              <w:rPr>
                <w:b/>
                <w:color w:val="auto"/>
              </w:rPr>
            </w:pPr>
            <w:r w:rsidRPr="00FF3647">
              <w:rPr>
                <w:b/>
                <w:color w:val="auto"/>
              </w:rPr>
              <w:t>INIT-TEL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25C9FD8" w14:textId="77777777" w:rsidR="00B752E4" w:rsidRPr="00FF3647" w:rsidRDefault="00B752E4">
            <w:pPr>
              <w:pStyle w:val="FORMDATA"/>
              <w:rPr>
                <w:b/>
                <w:color w:val="auto"/>
              </w:rPr>
            </w:pPr>
            <w:r w:rsidRPr="00FF3647">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66D03D9" w14:textId="77777777" w:rsidR="00B752E4" w:rsidRPr="00FF3647" w:rsidRDefault="00B752E4">
            <w:pPr>
              <w:pStyle w:val="FORMDATA"/>
              <w:rPr>
                <w:b/>
                <w:color w:val="auto"/>
              </w:rPr>
            </w:pPr>
            <w:r w:rsidRPr="00FF3647">
              <w:rPr>
                <w:b/>
                <w:color w:val="auto"/>
              </w:rPr>
              <w:t>8884448888</w:t>
            </w:r>
          </w:p>
        </w:tc>
      </w:tr>
      <w:tr w:rsidR="00B752E4" w:rsidRPr="00FF3647" w14:paraId="350A6C7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D3B5870" w14:textId="77777777" w:rsidR="00B752E4" w:rsidRPr="00FF3647" w:rsidRDefault="00B752E4">
            <w:pPr>
              <w:pStyle w:val="FORMDATA"/>
              <w:rPr>
                <w:b/>
                <w:color w:val="auto"/>
              </w:rPr>
            </w:pPr>
            <w:r w:rsidRPr="00FF3647">
              <w:rPr>
                <w:b/>
                <w:color w:val="auto"/>
              </w:rPr>
              <w:t>INIT-FAX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8BC9343" w14:textId="77777777" w:rsidR="00B752E4" w:rsidRPr="00FF3647" w:rsidRDefault="00B752E4">
            <w:pPr>
              <w:pStyle w:val="FORMDATA"/>
              <w:rPr>
                <w:b/>
                <w:color w:val="auto"/>
              </w:rPr>
            </w:pPr>
            <w:r w:rsidRPr="00FF3647">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56A2B42"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1D17C04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BF05491" w14:textId="77777777" w:rsidR="00B752E4" w:rsidRPr="00FF3647" w:rsidRDefault="00B752E4">
            <w:pPr>
              <w:pStyle w:val="FORMDATA"/>
              <w:rPr>
                <w:b/>
                <w:color w:val="auto"/>
                <w:lang w:val="fr-FR"/>
              </w:rPr>
            </w:pPr>
            <w:r w:rsidRPr="00FF3647">
              <w:rPr>
                <w:b/>
                <w:color w:val="auto"/>
                <w:lang w:val="fr-FR"/>
              </w:rPr>
              <w:t>IMPCON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DE92D1E" w14:textId="77777777" w:rsidR="00B752E4" w:rsidRPr="00FF3647" w:rsidRDefault="00B752E4">
            <w:pPr>
              <w:pStyle w:val="FORMDATA"/>
              <w:rPr>
                <w:b/>
                <w:color w:val="auto"/>
                <w:lang w:val="fr-FR"/>
              </w:rPr>
            </w:pPr>
            <w:r w:rsidRPr="00FF3647">
              <w:rPr>
                <w:b/>
                <w:color w:val="auto"/>
                <w:lang w:val="fr-FR"/>
              </w:rPr>
              <w:t>Implementation Contact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74CE35" w14:textId="77777777" w:rsidR="00B752E4" w:rsidRPr="00FF3647" w:rsidRDefault="00B752E4">
            <w:pPr>
              <w:pStyle w:val="FORMDATA"/>
              <w:rPr>
                <w:b/>
                <w:color w:val="auto"/>
              </w:rPr>
            </w:pPr>
            <w:r w:rsidRPr="00FF3647">
              <w:rPr>
                <w:b/>
                <w:color w:val="auto"/>
              </w:rPr>
              <w:t>Popeye Sailor</w:t>
            </w:r>
          </w:p>
        </w:tc>
      </w:tr>
      <w:tr w:rsidR="00B752E4" w:rsidRPr="00FF3647" w14:paraId="1A19C51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337B1AB" w14:textId="77777777" w:rsidR="00B752E4" w:rsidRPr="00FF3647" w:rsidRDefault="00B752E4">
            <w:pPr>
              <w:pStyle w:val="FORMDATA"/>
              <w:rPr>
                <w:b/>
                <w:color w:val="auto"/>
              </w:rPr>
            </w:pPr>
            <w:r w:rsidRPr="00FF3647">
              <w:rPr>
                <w:b/>
                <w:color w:val="auto"/>
              </w:rPr>
              <w:t>IMPCON-TEL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AA7B31A" w14:textId="77777777" w:rsidR="00B752E4" w:rsidRPr="00FF3647" w:rsidRDefault="00B752E4">
            <w:pPr>
              <w:pStyle w:val="FORMDATA"/>
              <w:rPr>
                <w:b/>
                <w:color w:val="auto"/>
              </w:rPr>
            </w:pPr>
            <w:r w:rsidRPr="00FF3647">
              <w:rPr>
                <w:b/>
                <w:color w:val="auto"/>
              </w:rPr>
              <w:t>Implementation Contact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E8EDF50" w14:textId="77777777" w:rsidR="00B752E4" w:rsidRPr="00FF3647" w:rsidRDefault="00B752E4">
            <w:pPr>
              <w:pStyle w:val="FORMDATA"/>
              <w:rPr>
                <w:b/>
                <w:color w:val="auto"/>
              </w:rPr>
            </w:pPr>
            <w:r w:rsidRPr="00FF3647">
              <w:rPr>
                <w:b/>
                <w:color w:val="auto"/>
              </w:rPr>
              <w:t>6012225555</w:t>
            </w:r>
          </w:p>
        </w:tc>
      </w:tr>
      <w:tr w:rsidR="00B752E4" w:rsidRPr="00FF3647" w14:paraId="3FE230A4"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69AA288A"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7BD144B4"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6370DCBE" w14:textId="77777777" w:rsidR="00B752E4" w:rsidRPr="00FF3647" w:rsidRDefault="00B752E4">
            <w:pPr>
              <w:pStyle w:val="Heading4"/>
              <w:rPr>
                <w:b/>
                <w:bCs/>
                <w:i w:val="0"/>
                <w:iCs w:val="0"/>
              </w:rPr>
            </w:pPr>
            <w:r w:rsidRPr="00FF3647">
              <w:rPr>
                <w:b/>
                <w:bCs/>
                <w:i w:val="0"/>
                <w:iCs w:val="0"/>
              </w:rPr>
              <w:t>Location and Access Section</w:t>
            </w:r>
          </w:p>
        </w:tc>
      </w:tr>
      <w:tr w:rsidR="00B752E4" w:rsidRPr="00FF3647" w14:paraId="6D952AE7" w14:textId="77777777">
        <w:tc>
          <w:tcPr>
            <w:tcW w:w="2160" w:type="dxa"/>
            <w:tcBorders>
              <w:top w:val="single" w:sz="6" w:space="0" w:color="auto"/>
              <w:left w:val="single" w:sz="12" w:space="0" w:color="auto"/>
              <w:bottom w:val="single" w:sz="6" w:space="0" w:color="auto"/>
              <w:right w:val="single" w:sz="6" w:space="0" w:color="auto"/>
            </w:tcBorders>
          </w:tcPr>
          <w:p w14:paraId="2645ABDF" w14:textId="77777777" w:rsidR="00B752E4" w:rsidRPr="00FF3647" w:rsidRDefault="00B752E4">
            <w:pPr>
              <w:pStyle w:val="FORMDATA"/>
              <w:rPr>
                <w:b/>
                <w:color w:val="auto"/>
              </w:rPr>
            </w:pPr>
            <w:r w:rsidRPr="00FF3647">
              <w:rPr>
                <w:b/>
                <w:color w:val="auto"/>
              </w:rPr>
              <w:t>NAME</w:t>
            </w:r>
          </w:p>
        </w:tc>
        <w:tc>
          <w:tcPr>
            <w:tcW w:w="4500" w:type="dxa"/>
            <w:tcBorders>
              <w:top w:val="single" w:sz="6" w:space="0" w:color="auto"/>
              <w:left w:val="single" w:sz="6" w:space="0" w:color="auto"/>
              <w:bottom w:val="single" w:sz="6" w:space="0" w:color="auto"/>
              <w:right w:val="single" w:sz="6" w:space="0" w:color="auto"/>
            </w:tcBorders>
          </w:tcPr>
          <w:p w14:paraId="59DF54DD" w14:textId="77777777" w:rsidR="00B752E4" w:rsidRPr="00FF3647" w:rsidRDefault="00B752E4">
            <w:pPr>
              <w:pStyle w:val="FORMDATA"/>
              <w:rPr>
                <w:b/>
                <w:color w:val="auto"/>
              </w:rPr>
            </w:pPr>
            <w:r w:rsidRPr="00FF3647">
              <w:rPr>
                <w:b/>
                <w:color w:val="auto"/>
              </w:rPr>
              <w:t>End User Name</w:t>
            </w:r>
          </w:p>
        </w:tc>
        <w:tc>
          <w:tcPr>
            <w:tcW w:w="2430" w:type="dxa"/>
            <w:tcBorders>
              <w:top w:val="single" w:sz="6" w:space="0" w:color="auto"/>
              <w:left w:val="single" w:sz="6" w:space="0" w:color="auto"/>
              <w:bottom w:val="single" w:sz="6" w:space="0" w:color="auto"/>
              <w:right w:val="single" w:sz="12" w:space="0" w:color="auto"/>
            </w:tcBorders>
          </w:tcPr>
          <w:p w14:paraId="67C78DBB" w14:textId="77777777" w:rsidR="00B752E4" w:rsidRPr="00FF3647" w:rsidRDefault="00B752E4">
            <w:pPr>
              <w:pStyle w:val="FORMDATA"/>
              <w:rPr>
                <w:b/>
                <w:color w:val="auto"/>
              </w:rPr>
            </w:pPr>
            <w:r w:rsidRPr="00FF3647">
              <w:rPr>
                <w:b/>
                <w:color w:val="auto"/>
              </w:rPr>
              <w:t>Buford Bear</w:t>
            </w:r>
          </w:p>
        </w:tc>
      </w:tr>
      <w:tr w:rsidR="00B752E4" w:rsidRPr="00FF3647" w14:paraId="0B7947E1"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0E9BD64F" w14:textId="77777777" w:rsidR="00B752E4" w:rsidRPr="00FF3647" w:rsidRDefault="00B752E4">
            <w:pPr>
              <w:pStyle w:val="BodyText"/>
              <w:rPr>
                <w:color w:val="auto"/>
              </w:rPr>
            </w:pPr>
            <w:r w:rsidRPr="00FF3647">
              <w:rPr>
                <w:rFonts w:ascii="Arial" w:hAnsi="Arial" w:cs="Arial"/>
                <w:color w:val="auto"/>
                <w:sz w:val="24"/>
                <w:szCs w:val="24"/>
              </w:rPr>
              <w:t>PS  FORM</w:t>
            </w:r>
          </w:p>
        </w:tc>
      </w:tr>
      <w:tr w:rsidR="00B752E4" w:rsidRPr="00FF3647" w14:paraId="63D0C9A4"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46C73889" w14:textId="77777777" w:rsidR="00B752E4" w:rsidRPr="00FF3647" w:rsidRDefault="00B752E4">
            <w:pPr>
              <w:pStyle w:val="Heading5"/>
              <w:rPr>
                <w:color w:val="auto"/>
                <w:lang w:val="fr-FR"/>
              </w:rPr>
            </w:pPr>
            <w:r w:rsidRPr="00FF3647">
              <w:rPr>
                <w:color w:val="auto"/>
                <w:lang w:val="fr-FR"/>
              </w:rPr>
              <w:t>Administrative Section</w:t>
            </w:r>
          </w:p>
        </w:tc>
      </w:tr>
      <w:tr w:rsidR="00B752E4" w:rsidRPr="00FF3647" w14:paraId="445DA406"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BD48BAB" w14:textId="77777777" w:rsidR="00B752E4" w:rsidRPr="00FF3647" w:rsidRDefault="00B752E4">
            <w:pPr>
              <w:pStyle w:val="FORMDATA"/>
              <w:rPr>
                <w:b/>
                <w:color w:val="auto"/>
                <w:lang w:val="fr-FR"/>
              </w:rPr>
            </w:pPr>
            <w:r w:rsidRPr="00FF3647">
              <w:rPr>
                <w:b/>
                <w:color w:val="auto"/>
                <w:lang w:val="fr-FR"/>
              </w:rPr>
              <w:t>PQTY</w:t>
            </w:r>
          </w:p>
        </w:tc>
        <w:tc>
          <w:tcPr>
            <w:tcW w:w="4500" w:type="dxa"/>
            <w:tcBorders>
              <w:top w:val="single" w:sz="6" w:space="0" w:color="auto"/>
              <w:left w:val="single" w:sz="6" w:space="0" w:color="auto"/>
              <w:bottom w:val="single" w:sz="6" w:space="0" w:color="auto"/>
              <w:right w:val="single" w:sz="6" w:space="0" w:color="auto"/>
            </w:tcBorders>
          </w:tcPr>
          <w:p w14:paraId="03FEF8F7" w14:textId="77777777" w:rsidR="00B752E4" w:rsidRPr="00FF3647" w:rsidRDefault="00B752E4">
            <w:pPr>
              <w:pStyle w:val="FORMDATA"/>
              <w:rPr>
                <w:b/>
                <w:color w:val="auto"/>
                <w:lang w:val="fr-FR"/>
              </w:rPr>
            </w:pPr>
            <w:r w:rsidRPr="00FF3647">
              <w:rPr>
                <w:b/>
                <w:color w:val="auto"/>
                <w:lang w:val="fr-FR"/>
              </w:rPr>
              <w:t>Port Quantity</w:t>
            </w:r>
          </w:p>
        </w:tc>
        <w:tc>
          <w:tcPr>
            <w:tcW w:w="2430" w:type="dxa"/>
            <w:tcBorders>
              <w:top w:val="single" w:sz="6" w:space="0" w:color="auto"/>
              <w:left w:val="single" w:sz="6" w:space="0" w:color="auto"/>
              <w:bottom w:val="single" w:sz="6" w:space="0" w:color="auto"/>
              <w:right w:val="single" w:sz="12" w:space="0" w:color="auto"/>
            </w:tcBorders>
          </w:tcPr>
          <w:p w14:paraId="67A1C709" w14:textId="77777777" w:rsidR="00B752E4" w:rsidRPr="00FF3647" w:rsidRDefault="00B752E4">
            <w:pPr>
              <w:pStyle w:val="FORMDATA"/>
              <w:rPr>
                <w:b/>
                <w:color w:val="auto"/>
              </w:rPr>
            </w:pPr>
            <w:r w:rsidRPr="00FF3647">
              <w:rPr>
                <w:b/>
                <w:color w:val="auto"/>
              </w:rPr>
              <w:t>001</w:t>
            </w:r>
          </w:p>
        </w:tc>
      </w:tr>
      <w:tr w:rsidR="00B752E4" w:rsidRPr="00FF3647" w14:paraId="23688989"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576A4867" w14:textId="77777777" w:rsidR="00B752E4" w:rsidRPr="00FF3647" w:rsidRDefault="00B752E4">
            <w:pPr>
              <w:pStyle w:val="Heading5"/>
              <w:rPr>
                <w:bCs/>
                <w:iCs w:val="0"/>
                <w:color w:val="auto"/>
              </w:rPr>
            </w:pPr>
            <w:r w:rsidRPr="00FF3647">
              <w:rPr>
                <w:bCs/>
                <w:iCs w:val="0"/>
                <w:color w:val="auto"/>
              </w:rPr>
              <w:t>Service Details Section</w:t>
            </w:r>
          </w:p>
        </w:tc>
      </w:tr>
      <w:tr w:rsidR="00B752E4" w:rsidRPr="00FF3647" w14:paraId="6AFDC70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C7118BE" w14:textId="77777777" w:rsidR="00B752E4" w:rsidRPr="00FF3647" w:rsidRDefault="00B752E4">
            <w:pPr>
              <w:pStyle w:val="FORMDATA"/>
              <w:rPr>
                <w:b/>
                <w:color w:val="auto"/>
              </w:rPr>
            </w:pPr>
            <w:r w:rsidRPr="00FF3647">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9CF3846" w14:textId="77777777" w:rsidR="00B752E4" w:rsidRPr="00FF3647" w:rsidRDefault="00B752E4">
            <w:pPr>
              <w:pStyle w:val="FORMDATA"/>
              <w:rPr>
                <w:b/>
                <w:color w:val="auto"/>
              </w:rPr>
            </w:pPr>
            <w:r w:rsidRPr="00FF3647">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DAE83A9" w14:textId="77777777" w:rsidR="00B752E4" w:rsidRPr="00FF3647" w:rsidRDefault="00B752E4">
            <w:pPr>
              <w:pStyle w:val="FORMDATA"/>
              <w:rPr>
                <w:b/>
                <w:color w:val="auto"/>
              </w:rPr>
            </w:pPr>
            <w:r w:rsidRPr="00FF3647">
              <w:rPr>
                <w:b/>
                <w:color w:val="auto"/>
              </w:rPr>
              <w:t>00001</w:t>
            </w:r>
          </w:p>
        </w:tc>
      </w:tr>
      <w:tr w:rsidR="00B752E4" w:rsidRPr="00FF3647" w14:paraId="3C7B323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4C85EB0" w14:textId="77777777" w:rsidR="00B752E4" w:rsidRPr="00FF3647" w:rsidRDefault="00B752E4">
            <w:pPr>
              <w:pStyle w:val="FORMDATA"/>
              <w:rPr>
                <w:b/>
                <w:color w:val="auto"/>
              </w:rPr>
            </w:pPr>
            <w:r w:rsidRPr="00FF3647">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35E53A03" w14:textId="77777777" w:rsidR="00B752E4" w:rsidRPr="00FF3647" w:rsidRDefault="00B752E4">
            <w:pPr>
              <w:pStyle w:val="FORMDATA"/>
              <w:rPr>
                <w:b/>
                <w:color w:val="auto"/>
              </w:rPr>
            </w:pPr>
            <w:r w:rsidRPr="00FF3647">
              <w:rPr>
                <w:b/>
                <w:color w:val="auto"/>
              </w:rPr>
              <w:t>Line Activity</w:t>
            </w:r>
          </w:p>
        </w:tc>
        <w:tc>
          <w:tcPr>
            <w:tcW w:w="2430" w:type="dxa"/>
            <w:tcBorders>
              <w:top w:val="single" w:sz="6" w:space="0" w:color="auto"/>
              <w:left w:val="single" w:sz="6" w:space="0" w:color="auto"/>
              <w:bottom w:val="single" w:sz="6" w:space="0" w:color="auto"/>
              <w:right w:val="single" w:sz="12" w:space="0" w:color="auto"/>
            </w:tcBorders>
          </w:tcPr>
          <w:p w14:paraId="35EF6825" w14:textId="77777777" w:rsidR="00B752E4" w:rsidRPr="00FF3647" w:rsidRDefault="00B752E4">
            <w:pPr>
              <w:pStyle w:val="FORMDATA"/>
              <w:rPr>
                <w:b/>
                <w:color w:val="auto"/>
              </w:rPr>
            </w:pPr>
            <w:r w:rsidRPr="00FF3647">
              <w:rPr>
                <w:b/>
                <w:color w:val="auto"/>
              </w:rPr>
              <w:t>C</w:t>
            </w:r>
          </w:p>
        </w:tc>
      </w:tr>
      <w:tr w:rsidR="00B752E4" w:rsidRPr="00FF3647" w14:paraId="5293C4D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D42AC4B" w14:textId="77777777" w:rsidR="00B752E4" w:rsidRPr="00FF3647" w:rsidRDefault="00B752E4">
            <w:pPr>
              <w:pStyle w:val="FORMDATA"/>
              <w:rPr>
                <w:b/>
                <w:color w:val="auto"/>
              </w:rPr>
            </w:pPr>
            <w:r w:rsidRPr="00FF3647">
              <w:rPr>
                <w:b/>
                <w:color w:val="auto"/>
              </w:rPr>
              <w:t>TNS</w:t>
            </w:r>
          </w:p>
        </w:tc>
        <w:tc>
          <w:tcPr>
            <w:tcW w:w="4500" w:type="dxa"/>
            <w:tcBorders>
              <w:top w:val="single" w:sz="6" w:space="0" w:color="auto"/>
              <w:left w:val="single" w:sz="6" w:space="0" w:color="auto"/>
              <w:bottom w:val="single" w:sz="6" w:space="0" w:color="auto"/>
              <w:right w:val="single" w:sz="6" w:space="0" w:color="auto"/>
            </w:tcBorders>
          </w:tcPr>
          <w:p w14:paraId="61D88F30" w14:textId="77777777" w:rsidR="00B752E4" w:rsidRPr="00FF3647" w:rsidRDefault="00B752E4">
            <w:pPr>
              <w:pStyle w:val="FORMDATA"/>
              <w:rPr>
                <w:b/>
                <w:color w:val="auto"/>
              </w:rPr>
            </w:pPr>
            <w:r w:rsidRPr="00FF3647">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tcPr>
          <w:p w14:paraId="4BFA0B63" w14:textId="77777777" w:rsidR="00B752E4" w:rsidRPr="00FF3647" w:rsidRDefault="00B752E4">
            <w:pPr>
              <w:pStyle w:val="FORMDATA"/>
              <w:rPr>
                <w:b/>
                <w:color w:val="auto"/>
              </w:rPr>
            </w:pPr>
            <w:r w:rsidRPr="00FF3647">
              <w:rPr>
                <w:b/>
                <w:color w:val="auto"/>
              </w:rPr>
              <w:t>5022685444</w:t>
            </w:r>
          </w:p>
        </w:tc>
      </w:tr>
      <w:tr w:rsidR="00B752E4" w:rsidRPr="00FF3647" w14:paraId="23B23D5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9F3007D" w14:textId="77777777" w:rsidR="00B752E4" w:rsidRPr="00FF3647" w:rsidRDefault="00B752E4">
            <w:pPr>
              <w:pStyle w:val="FORMDATA"/>
              <w:rPr>
                <w:b/>
                <w:color w:val="auto"/>
              </w:rPr>
            </w:pPr>
            <w:r w:rsidRPr="00FF3647">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tcPr>
          <w:p w14:paraId="4A667E78" w14:textId="77777777" w:rsidR="00B752E4" w:rsidRPr="00FF3647" w:rsidRDefault="00B752E4">
            <w:pPr>
              <w:pStyle w:val="FORMDATA"/>
              <w:rPr>
                <w:b/>
                <w:color w:val="auto"/>
              </w:rPr>
            </w:pPr>
            <w:r w:rsidRPr="00FF3647">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590EB13C" w14:textId="77777777" w:rsidR="00B752E4" w:rsidRPr="00FF3647" w:rsidRDefault="00B752E4">
            <w:pPr>
              <w:pStyle w:val="FORMDATA"/>
              <w:rPr>
                <w:b/>
                <w:color w:val="auto"/>
              </w:rPr>
            </w:pPr>
            <w:r w:rsidRPr="00FF3647">
              <w:rPr>
                <w:b/>
                <w:color w:val="auto"/>
              </w:rPr>
              <w:t>N</w:t>
            </w:r>
          </w:p>
        </w:tc>
      </w:tr>
      <w:tr w:rsidR="00B752E4" w:rsidRPr="00FF3647" w14:paraId="2AB76C8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7E8E837" w14:textId="77777777" w:rsidR="00B752E4" w:rsidRPr="00FF3647" w:rsidRDefault="00B752E4">
            <w:pPr>
              <w:pStyle w:val="FORMDATA"/>
              <w:rPr>
                <w:b/>
                <w:color w:val="auto"/>
              </w:rPr>
            </w:pPr>
            <w:r w:rsidRPr="00FF3647">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0D2127C7" w14:textId="77777777" w:rsidR="00B752E4" w:rsidRPr="00FF3647" w:rsidRDefault="00B752E4">
            <w:pPr>
              <w:pStyle w:val="FORMDATA"/>
              <w:rPr>
                <w:b/>
                <w:color w:val="auto"/>
              </w:rPr>
            </w:pPr>
            <w:r w:rsidRPr="00FF3647">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4BFFADB2" w14:textId="77777777" w:rsidR="00B752E4" w:rsidRPr="00FF3647" w:rsidRDefault="00B752E4">
            <w:pPr>
              <w:pStyle w:val="FORMDATA"/>
              <w:rPr>
                <w:b/>
                <w:color w:val="auto"/>
              </w:rPr>
            </w:pPr>
            <w:r w:rsidRPr="00FF3647">
              <w:rPr>
                <w:b/>
                <w:color w:val="auto"/>
              </w:rPr>
              <w:t>ESM</w:t>
            </w:r>
          </w:p>
        </w:tc>
      </w:tr>
    </w:tbl>
    <w:p w14:paraId="59CBD308" w14:textId="77777777" w:rsidR="00303083" w:rsidRDefault="00303083" w:rsidP="00586CA3"/>
    <w:p w14:paraId="7B6BBF22" w14:textId="77777777" w:rsidR="00303083" w:rsidRDefault="00303083" w:rsidP="00586CA3"/>
    <w:p w14:paraId="6F906466" w14:textId="77777777" w:rsidR="00303083" w:rsidRDefault="00303083" w:rsidP="00586CA3"/>
    <w:p w14:paraId="1168905F" w14:textId="77777777" w:rsidR="00303083" w:rsidRDefault="00303083" w:rsidP="00586CA3"/>
    <w:p w14:paraId="737754F7" w14:textId="77777777" w:rsidR="00303083" w:rsidRDefault="00303083" w:rsidP="00586CA3">
      <w:r>
        <w:t>XML INPUT:</w:t>
      </w:r>
    </w:p>
    <w:p w14:paraId="44037A5F" w14:textId="77777777" w:rsidR="00303083" w:rsidRDefault="00303083" w:rsidP="00586CA3"/>
    <w:p w14:paraId="3B2F9255" w14:textId="77777777" w:rsidR="00303083" w:rsidRDefault="00303083" w:rsidP="00303083">
      <w:pPr>
        <w:ind w:hanging="480"/>
        <w:rPr>
          <w:rFonts w:ascii="Verdana" w:hAnsi="Verdana"/>
          <w:sz w:val="20"/>
          <w:szCs w:val="20"/>
        </w:rPr>
      </w:pPr>
      <w:hyperlink r:id="rId1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B0DA271" w14:textId="77777777" w:rsidR="00303083" w:rsidRDefault="00303083" w:rsidP="00303083">
      <w:pPr>
        <w:ind w:hanging="480"/>
        <w:rPr>
          <w:rFonts w:ascii="Verdana" w:hAnsi="Verdana"/>
          <w:sz w:val="20"/>
          <w:szCs w:val="20"/>
        </w:rPr>
      </w:pPr>
      <w:hyperlink r:id="rId1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51DA18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CCB18D5"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2010-06-04T07:25:25-05:00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68453D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M054JGM</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D91E668"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140E23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21327DC5"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90FADB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988BD7E"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DDA6D7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201006040725AM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FA5DD72"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92D443E" w14:textId="77777777" w:rsidR="00303083" w:rsidRDefault="00303083" w:rsidP="00303083">
      <w:pPr>
        <w:ind w:hanging="480"/>
        <w:rPr>
          <w:rFonts w:ascii="Verdana" w:hAnsi="Verdana"/>
          <w:sz w:val="20"/>
          <w:szCs w:val="20"/>
        </w:rPr>
      </w:pPr>
      <w:hyperlink r:id="rId1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9FD2AA" w14:textId="77777777" w:rsidR="00303083" w:rsidRDefault="00303083" w:rsidP="00303083">
      <w:pPr>
        <w:ind w:hanging="480"/>
        <w:rPr>
          <w:rFonts w:ascii="Verdana" w:hAnsi="Verdana"/>
          <w:sz w:val="20"/>
          <w:szCs w:val="20"/>
        </w:rPr>
      </w:pPr>
      <w:hyperlink r:id="rId1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661C349"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F8DA73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8544E0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order:LSCP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order:LSCP</w:t>
      </w:r>
      <w:r>
        <w:rPr>
          <w:rStyle w:val="m1"/>
          <w:rFonts w:ascii="Verdana" w:hAnsi="Verdana"/>
          <w:sz w:val="20"/>
          <w:szCs w:val="20"/>
        </w:rPr>
        <w:t>&gt;</w:t>
      </w:r>
      <w:r>
        <w:rPr>
          <w:rFonts w:ascii="Verdana" w:hAnsi="Verdana"/>
          <w:sz w:val="20"/>
          <w:szCs w:val="20"/>
        </w:rPr>
        <w:t xml:space="preserve"> </w:t>
      </w:r>
    </w:p>
    <w:p w14:paraId="55416D9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A15B24A"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D658D76" w14:textId="77777777" w:rsidR="00303083" w:rsidRDefault="00303083" w:rsidP="00303083">
      <w:pPr>
        <w:ind w:hanging="480"/>
        <w:rPr>
          <w:rFonts w:ascii="Verdana" w:hAnsi="Verdana"/>
          <w:sz w:val="20"/>
          <w:szCs w:val="20"/>
        </w:rPr>
      </w:pPr>
      <w:hyperlink r:id="rId12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BF0B3C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C2D667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4C1555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7F3266C"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615CBD5"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D3998F8" w14:textId="77777777" w:rsidR="00303083" w:rsidRDefault="00303083" w:rsidP="00303083">
      <w:pPr>
        <w:ind w:hanging="480"/>
        <w:rPr>
          <w:rFonts w:ascii="Verdana" w:hAnsi="Verdana"/>
          <w:sz w:val="20"/>
          <w:szCs w:val="20"/>
        </w:rPr>
      </w:pPr>
      <w:hyperlink r:id="rId12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5AE663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502Q886621621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E9348A2"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35638BC" w14:textId="77777777" w:rsidR="00303083" w:rsidRDefault="00303083" w:rsidP="00303083">
      <w:pPr>
        <w:ind w:hanging="480"/>
        <w:rPr>
          <w:rFonts w:ascii="Verdana" w:hAnsi="Verdana"/>
          <w:sz w:val="20"/>
          <w:szCs w:val="20"/>
        </w:rPr>
      </w:pPr>
      <w:hyperlink r:id="rId12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DCB3B8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8B7322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70B33DF"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3D1AC9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3DD791CC" w14:textId="77777777" w:rsidR="00303083" w:rsidRPr="008C51B0" w:rsidRDefault="00303083" w:rsidP="003030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4049273333</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20110A2" w14:textId="77777777" w:rsidR="00303083" w:rsidRDefault="00303083" w:rsidP="00303083">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DE7E24E"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3E1A0CD" w14:textId="77777777" w:rsidR="00303083" w:rsidRDefault="00303083" w:rsidP="00303083">
      <w:pPr>
        <w:ind w:hanging="480"/>
        <w:rPr>
          <w:rFonts w:ascii="Verdana" w:hAnsi="Verdana"/>
          <w:sz w:val="20"/>
          <w:szCs w:val="20"/>
        </w:rPr>
      </w:pPr>
      <w:hyperlink r:id="rId12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1E2C9D8" w14:textId="77777777" w:rsidR="00303083" w:rsidRDefault="00303083" w:rsidP="00303083">
      <w:pPr>
        <w:ind w:hanging="480"/>
        <w:rPr>
          <w:rFonts w:ascii="Verdana" w:hAnsi="Verdana"/>
          <w:sz w:val="20"/>
          <w:szCs w:val="20"/>
        </w:rPr>
      </w:pPr>
      <w:hyperlink r:id="rId12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4661020" w14:textId="77777777" w:rsidR="00303083" w:rsidRDefault="00303083" w:rsidP="00303083">
      <w:pPr>
        <w:ind w:hanging="480"/>
        <w:rPr>
          <w:rFonts w:ascii="Verdana" w:hAnsi="Verdana"/>
          <w:sz w:val="20"/>
          <w:szCs w:val="20"/>
        </w:rPr>
      </w:pPr>
      <w:hyperlink r:id="rId12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A857F5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E7396D6"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36E3BE1"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6FBD9B1"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6DB228E" w14:textId="77777777" w:rsidR="00303083" w:rsidRDefault="00303083" w:rsidP="00303083">
      <w:pPr>
        <w:ind w:hanging="480"/>
        <w:rPr>
          <w:rFonts w:ascii="Verdana" w:hAnsi="Verdana"/>
          <w:sz w:val="20"/>
          <w:szCs w:val="20"/>
        </w:rPr>
      </w:pPr>
      <w:hyperlink r:id="rId12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FC997D2" w14:textId="77777777" w:rsidR="00303083" w:rsidRDefault="00303083" w:rsidP="00303083">
      <w:pPr>
        <w:ind w:hanging="480"/>
        <w:rPr>
          <w:rFonts w:ascii="Verdana" w:hAnsi="Verdana"/>
          <w:sz w:val="20"/>
          <w:szCs w:val="20"/>
        </w:rPr>
      </w:pPr>
      <w:hyperlink r:id="rId12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3D24569"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34BD72C2"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62E85D5B" w14:textId="77777777" w:rsidR="00303083" w:rsidRDefault="00303083" w:rsidP="00303083">
      <w:pPr>
        <w:ind w:hanging="480"/>
        <w:rPr>
          <w:rFonts w:ascii="Verdana" w:hAnsi="Verdana"/>
          <w:sz w:val="20"/>
          <w:szCs w:val="20"/>
        </w:rPr>
      </w:pPr>
      <w:hyperlink r:id="rId12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75266F2"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7F440131" w14:textId="77777777" w:rsidR="00303083" w:rsidRDefault="00303083" w:rsidP="00303083">
      <w:pPr>
        <w:ind w:hanging="480"/>
        <w:rPr>
          <w:rFonts w:ascii="Verdana" w:hAnsi="Verdana"/>
          <w:sz w:val="20"/>
          <w:szCs w:val="20"/>
        </w:rPr>
      </w:pPr>
      <w:hyperlink r:id="rId12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EEEA63D"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46C72A9"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F77AB03"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CE88855" w14:textId="77777777" w:rsidR="00303083" w:rsidRDefault="00303083" w:rsidP="00303083">
      <w:pPr>
        <w:ind w:hanging="480"/>
        <w:rPr>
          <w:rFonts w:ascii="Verdana" w:hAnsi="Verdana"/>
          <w:sz w:val="20"/>
          <w:szCs w:val="20"/>
        </w:rPr>
      </w:pPr>
      <w:hyperlink r:id="rId12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FC2CA1E"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ED0C54D"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A2E0419"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26006ED"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8F695C0"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26DBD6EB"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D0CC10"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73161B9" w14:textId="77777777" w:rsidR="00303083" w:rsidRDefault="00303083" w:rsidP="00586CA3"/>
    <w:p w14:paraId="5C7EBCDD" w14:textId="77777777" w:rsidR="00303083" w:rsidRDefault="00303083" w:rsidP="00586CA3"/>
    <w:p w14:paraId="05204F24" w14:textId="77777777" w:rsidR="00303083" w:rsidRDefault="00303083" w:rsidP="00586CA3"/>
    <w:p w14:paraId="4388DE49" w14:textId="77777777" w:rsidR="00303083" w:rsidRDefault="00303083" w:rsidP="00586CA3"/>
    <w:p w14:paraId="74C477EC" w14:textId="77777777" w:rsidR="00303083" w:rsidRDefault="00303083" w:rsidP="00586CA3"/>
    <w:p w14:paraId="30399E08" w14:textId="77777777" w:rsidR="00303083" w:rsidRDefault="00303083" w:rsidP="00586CA3"/>
    <w:p w14:paraId="2D707824" w14:textId="77777777" w:rsidR="00303083" w:rsidRDefault="00303083" w:rsidP="00586CA3"/>
    <w:p w14:paraId="4EBDD1BF" w14:textId="77777777" w:rsidR="00303083" w:rsidRDefault="00303083" w:rsidP="00586CA3"/>
    <w:p w14:paraId="63246FF7" w14:textId="77777777" w:rsidR="00303083" w:rsidRDefault="00303083" w:rsidP="00586CA3"/>
    <w:p w14:paraId="07E83FEF" w14:textId="77777777" w:rsidR="00303083" w:rsidRDefault="00303083" w:rsidP="00586CA3"/>
    <w:p w14:paraId="73E96832" w14:textId="77777777" w:rsidR="00303083" w:rsidRDefault="00303083" w:rsidP="00586CA3"/>
    <w:p w14:paraId="5C4F4517" w14:textId="77777777" w:rsidR="00303083" w:rsidRDefault="00303083" w:rsidP="00586CA3"/>
    <w:p w14:paraId="681A782B" w14:textId="77777777" w:rsidR="00303083" w:rsidRDefault="00303083" w:rsidP="00586CA3"/>
    <w:p w14:paraId="5A80EA47" w14:textId="77777777" w:rsidR="00303083" w:rsidRDefault="00303083" w:rsidP="00586CA3"/>
    <w:p w14:paraId="1EA88BC6" w14:textId="77777777" w:rsidR="00303083" w:rsidRDefault="00303083" w:rsidP="00586CA3"/>
    <w:p w14:paraId="4306E693" w14:textId="77777777" w:rsidR="00303083" w:rsidRDefault="00303083" w:rsidP="00586CA3"/>
    <w:p w14:paraId="7AC85F5A" w14:textId="77777777" w:rsidR="00303083" w:rsidRDefault="00303083" w:rsidP="00586CA3">
      <w:r>
        <w:t>XML OUTPUT:</w:t>
      </w:r>
    </w:p>
    <w:p w14:paraId="73FF0A9C" w14:textId="77777777" w:rsidR="00303083" w:rsidRDefault="00303083" w:rsidP="00586CA3"/>
    <w:p w14:paraId="38D66BBE" w14:textId="2FC51841" w:rsidR="00303083" w:rsidRDefault="00303083" w:rsidP="00303083">
      <w:pPr>
        <w:ind w:hanging="480"/>
        <w:rPr>
          <w:rFonts w:ascii="Verdana" w:hAnsi="Verdana"/>
          <w:sz w:val="20"/>
          <w:szCs w:val="20"/>
        </w:rPr>
      </w:pPr>
      <w:r>
        <w:rPr>
          <w:rStyle w:val="m1"/>
          <w:rFonts w:ascii="Verdana" w:hAnsi="Verdana"/>
          <w:sz w:val="20"/>
          <w:szCs w:val="20"/>
        </w:rPr>
        <w:t>&gt;</w:t>
      </w:r>
    </w:p>
    <w:p w14:paraId="14F01B89"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A5D237F"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22798FA"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424807F"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7623B2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E84887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D74C8CD"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4482C74" w14:textId="77777777" w:rsidR="00303083" w:rsidRDefault="00303083" w:rsidP="00303083">
      <w:pPr>
        <w:ind w:hanging="480"/>
        <w:rPr>
          <w:rFonts w:ascii="Verdana" w:hAnsi="Verdana"/>
          <w:sz w:val="20"/>
          <w:szCs w:val="20"/>
        </w:rPr>
      </w:pPr>
      <w:hyperlink r:id="rId12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FDE18A8" w14:textId="77777777" w:rsidR="00303083" w:rsidRDefault="00303083" w:rsidP="00303083">
      <w:pPr>
        <w:ind w:hanging="480"/>
        <w:rPr>
          <w:rFonts w:ascii="Verdana" w:hAnsi="Verdana"/>
          <w:sz w:val="20"/>
          <w:szCs w:val="20"/>
        </w:rPr>
      </w:pPr>
      <w:hyperlink r:id="rId12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664DFE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127565432548947.135370530327904</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66EEE9A6" w14:textId="77777777" w:rsidR="00303083" w:rsidRPr="008C51B0" w:rsidRDefault="00303083" w:rsidP="003030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68676BE" w14:textId="77777777" w:rsidR="00303083" w:rsidRDefault="00303083" w:rsidP="00303083">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2010-06-04T07:20:41-06:00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1F86576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M054JGM</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7FD2DD8E" w14:textId="77777777" w:rsidR="00303083" w:rsidRPr="008C51B0" w:rsidRDefault="00303083" w:rsidP="003030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578A8F10" w14:textId="77777777" w:rsidR="00303083" w:rsidRPr="008C51B0" w:rsidRDefault="00303083" w:rsidP="00303083">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5022685444</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99F4A07" w14:textId="77777777" w:rsidR="00303083" w:rsidRPr="008C51B0" w:rsidRDefault="00303083" w:rsidP="00303083">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20100604L00009-00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EE7D9FD" w14:textId="77777777" w:rsidR="00303083" w:rsidRDefault="00303083" w:rsidP="00303083">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FA2AB08"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2E882FF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39A408D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201006040820AM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64F312B7"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C422XLL9</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5C21D9AF"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19A8FB4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02BD5B98"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14:paraId="356F868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128988C6"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4150CB3A"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53914BDB" w14:textId="77777777" w:rsidR="00303083" w:rsidRDefault="00303083" w:rsidP="00303083">
      <w:pPr>
        <w:ind w:hanging="480"/>
        <w:rPr>
          <w:rFonts w:ascii="Verdana" w:hAnsi="Verdana"/>
          <w:sz w:val="20"/>
          <w:szCs w:val="20"/>
        </w:rPr>
      </w:pPr>
      <w:hyperlink r:id="rId12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0817FDF5" w14:textId="77777777" w:rsidR="00303083" w:rsidRDefault="00303083" w:rsidP="00303083">
      <w:pPr>
        <w:ind w:hanging="480"/>
        <w:rPr>
          <w:rFonts w:ascii="Verdana" w:hAnsi="Verdana"/>
          <w:sz w:val="20"/>
          <w:szCs w:val="20"/>
        </w:rPr>
      </w:pPr>
      <w:hyperlink r:id="rId12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1B765AFA" w14:textId="77777777" w:rsidR="00303083" w:rsidRDefault="00303083" w:rsidP="00303083">
      <w:pPr>
        <w:ind w:hanging="480"/>
        <w:rPr>
          <w:rFonts w:ascii="Verdana" w:hAnsi="Verdana"/>
          <w:sz w:val="20"/>
          <w:szCs w:val="20"/>
        </w:rPr>
      </w:pPr>
      <w:hyperlink r:id="rId12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268CDA6D"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4A44485"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2CE54948"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7339140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6FC1B48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20110103</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75372EDA"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502Q886621621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610D479F"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581844A" w14:textId="77777777" w:rsidR="00303083" w:rsidRDefault="00303083" w:rsidP="00303083">
      <w:pPr>
        <w:ind w:hanging="480"/>
        <w:rPr>
          <w:rFonts w:ascii="Verdana" w:hAnsi="Verdana"/>
          <w:sz w:val="20"/>
          <w:szCs w:val="20"/>
        </w:rPr>
      </w:pPr>
      <w:hyperlink r:id="rId12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4BCE97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3E5476B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495BC63D"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60D0F7FC"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4BC678FB"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181C0762"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0653F80C"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5E5F95BC"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1400420A" w14:textId="77777777" w:rsidR="00E7253C" w:rsidRDefault="00586CA3" w:rsidP="00586CA3">
      <w:r>
        <w:br w:type="page"/>
      </w:r>
    </w:p>
    <w:p w14:paraId="68F22CF5" w14:textId="77777777" w:rsidR="00E7253C" w:rsidRDefault="00E7253C" w:rsidP="00586CA3"/>
    <w:p w14:paraId="2DB39D1B" w14:textId="77777777" w:rsidR="00E7253C" w:rsidRDefault="00E7253C" w:rsidP="00586CA3"/>
    <w:p w14:paraId="5E9ED013" w14:textId="77777777" w:rsidR="00E7253C" w:rsidRDefault="00E7253C" w:rsidP="00586CA3"/>
    <w:p w14:paraId="0DA15CBF" w14:textId="77777777" w:rsidR="00B752E4" w:rsidRPr="00FF3647" w:rsidRDefault="00E7253C" w:rsidP="00586CA3">
      <w:pPr>
        <w:rPr>
          <w:rFonts w:ascii="Arial" w:hAnsi="Arial" w:cs="Arial"/>
          <w:b/>
        </w:rPr>
      </w:pPr>
      <w:r>
        <w:rPr>
          <w:rFonts w:ascii="Arial" w:hAnsi="Arial" w:cs="Arial"/>
          <w:b/>
        </w:rPr>
        <w:t>T</w:t>
      </w:r>
      <w:r w:rsidR="00B752E4" w:rsidRPr="00FF3647">
        <w:rPr>
          <w:rFonts w:ascii="Arial" w:hAnsi="Arial" w:cs="Arial"/>
          <w:b/>
        </w:rPr>
        <w:t>EST CASE M055: Scenario Description: *(Act=V) Conversion adding features on multiple existing lines with toll denied—LNA=V;  Retain listings as-is (ELT=A)</w:t>
      </w:r>
    </w:p>
    <w:p w14:paraId="026FB7D3" w14:textId="77777777" w:rsidR="00B752E4" w:rsidRDefault="00B752E4">
      <w:pPr>
        <w:pStyle w:val="Heading3"/>
        <w:rPr>
          <w:i w:val="0"/>
          <w:iCs w:val="0"/>
        </w:rPr>
      </w:pPr>
      <w:r>
        <w:rPr>
          <w:i w:val="0"/>
          <w:iCs w:val="0"/>
        </w:rPr>
        <w:t>Type of Account:  Business / Multi-Line</w:t>
      </w:r>
    </w:p>
    <w:p w14:paraId="12EBC21E" w14:textId="77777777" w:rsidR="00FF3647" w:rsidRPr="00FF3647" w:rsidRDefault="00FF3647" w:rsidP="00FF3647"/>
    <w:p w14:paraId="7982AFAC"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FF3647" w14:paraId="29CD457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59A41DD" w14:textId="77777777" w:rsidR="00B752E4" w:rsidRPr="00FF3647" w:rsidRDefault="00FF3647" w:rsidP="00FF3647">
            <w:pPr>
              <w:jc w:val="center"/>
              <w:rPr>
                <w:rFonts w:ascii="Arial" w:hAnsi="Arial" w:cs="Arial"/>
                <w:b/>
              </w:rPr>
            </w:pPr>
            <w:r w:rsidRPr="00FF3647">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29DD6FD0" w14:textId="77777777" w:rsidR="00B752E4" w:rsidRPr="00FF3647" w:rsidRDefault="00B752E4">
            <w:pPr>
              <w:jc w:val="center"/>
              <w:rPr>
                <w:rFonts w:ascii="Arial" w:hAnsi="Arial" w:cs="Arial"/>
                <w:b/>
              </w:rPr>
            </w:pPr>
            <w:r w:rsidRPr="00FF3647">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2F173EB4"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4457F81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2EE203F" w14:textId="77777777" w:rsidR="00B752E4" w:rsidRPr="00FF3647" w:rsidRDefault="00B752E4">
            <w:pPr>
              <w:pStyle w:val="Heading4"/>
              <w:rPr>
                <w:b/>
                <w:bCs/>
                <w:i w:val="0"/>
                <w:iCs w:val="0"/>
              </w:rPr>
            </w:pPr>
            <w:r w:rsidRPr="00FF3647">
              <w:rPr>
                <w:b/>
                <w:bCs/>
                <w:i w:val="0"/>
                <w:iCs w:val="0"/>
              </w:rPr>
              <w:t>LSR  FORM</w:t>
            </w:r>
          </w:p>
        </w:tc>
      </w:tr>
      <w:tr w:rsidR="00B752E4" w:rsidRPr="00FF3647" w14:paraId="56E2CB7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DD45C38" w14:textId="77777777" w:rsidR="00B752E4" w:rsidRPr="00FF3647" w:rsidRDefault="00B752E4">
            <w:pPr>
              <w:pStyle w:val="Heading4"/>
              <w:rPr>
                <w:b/>
                <w:i w:val="0"/>
              </w:rPr>
            </w:pPr>
            <w:r w:rsidRPr="00FF3647">
              <w:rPr>
                <w:b/>
                <w:i w:val="0"/>
              </w:rPr>
              <w:t>Administrative Section</w:t>
            </w:r>
          </w:p>
        </w:tc>
      </w:tr>
      <w:tr w:rsidR="00B752E4" w:rsidRPr="00FF3647" w14:paraId="097C001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A3E566" w14:textId="77777777" w:rsidR="00B752E4" w:rsidRPr="00FF3647" w:rsidRDefault="00B752E4">
            <w:pPr>
              <w:pStyle w:val="FORMDATA"/>
              <w:rPr>
                <w:b/>
                <w:color w:val="auto"/>
              </w:rPr>
            </w:pPr>
            <w:r w:rsidRPr="00FF3647">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BA4661B" w14:textId="77777777" w:rsidR="00B752E4" w:rsidRPr="00FF3647" w:rsidRDefault="00B752E4">
            <w:pPr>
              <w:pStyle w:val="FORMDATA"/>
              <w:rPr>
                <w:b/>
                <w:color w:val="auto"/>
              </w:rPr>
            </w:pPr>
            <w:r w:rsidRPr="00FF3647">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CEDCA70" w14:textId="77777777" w:rsidR="00B752E4" w:rsidRPr="00FF3647" w:rsidRDefault="00B752E4">
            <w:pPr>
              <w:pStyle w:val="FORMDATA"/>
              <w:rPr>
                <w:b/>
                <w:color w:val="auto"/>
              </w:rPr>
            </w:pPr>
            <w:r w:rsidRPr="00FF3647">
              <w:rPr>
                <w:b/>
                <w:color w:val="auto"/>
              </w:rPr>
              <w:t>ZXL</w:t>
            </w:r>
          </w:p>
        </w:tc>
      </w:tr>
      <w:tr w:rsidR="00B752E4" w:rsidRPr="00FF3647" w14:paraId="39BA6EF5" w14:textId="77777777">
        <w:tc>
          <w:tcPr>
            <w:tcW w:w="2160" w:type="dxa"/>
            <w:tcBorders>
              <w:top w:val="single" w:sz="6" w:space="0" w:color="auto"/>
              <w:left w:val="single" w:sz="6" w:space="0" w:color="auto"/>
              <w:bottom w:val="single" w:sz="6" w:space="0" w:color="auto"/>
              <w:right w:val="single" w:sz="6" w:space="0" w:color="auto"/>
            </w:tcBorders>
          </w:tcPr>
          <w:p w14:paraId="751CE858" w14:textId="77777777" w:rsidR="00B752E4" w:rsidRPr="00FF3647" w:rsidRDefault="00B752E4">
            <w:pPr>
              <w:pStyle w:val="FORMDATA"/>
              <w:rPr>
                <w:b/>
                <w:color w:val="auto"/>
              </w:rPr>
            </w:pPr>
            <w:r w:rsidRPr="00FF3647">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710A5E51" w14:textId="77777777" w:rsidR="00B752E4" w:rsidRPr="00FF3647" w:rsidRDefault="00B752E4">
            <w:pPr>
              <w:pStyle w:val="FORMDATA"/>
              <w:rPr>
                <w:b/>
                <w:color w:val="auto"/>
              </w:rPr>
            </w:pPr>
            <w:r w:rsidRPr="00FF3647">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35D14E6D" w14:textId="77777777" w:rsidR="00B752E4" w:rsidRPr="00FF3647" w:rsidRDefault="00B752E4">
            <w:pPr>
              <w:pStyle w:val="FORMDATA"/>
              <w:rPr>
                <w:b/>
                <w:color w:val="auto"/>
              </w:rPr>
            </w:pPr>
            <w:r w:rsidRPr="00FF3647">
              <w:rPr>
                <w:b/>
                <w:color w:val="auto"/>
              </w:rPr>
              <w:t>M55</w:t>
            </w:r>
          </w:p>
        </w:tc>
      </w:tr>
      <w:tr w:rsidR="00B752E4" w:rsidRPr="00FF3647" w14:paraId="6ECEEC6F" w14:textId="77777777">
        <w:tc>
          <w:tcPr>
            <w:tcW w:w="2160" w:type="dxa"/>
            <w:tcBorders>
              <w:top w:val="single" w:sz="6" w:space="0" w:color="auto"/>
              <w:left w:val="single" w:sz="6" w:space="0" w:color="auto"/>
              <w:bottom w:val="single" w:sz="6" w:space="0" w:color="auto"/>
              <w:right w:val="single" w:sz="6" w:space="0" w:color="auto"/>
            </w:tcBorders>
          </w:tcPr>
          <w:p w14:paraId="403F9228" w14:textId="77777777" w:rsidR="00B752E4" w:rsidRPr="00FF3647" w:rsidRDefault="00B752E4">
            <w:pPr>
              <w:pStyle w:val="FORMDATA"/>
              <w:rPr>
                <w:b/>
                <w:color w:val="auto"/>
              </w:rPr>
            </w:pPr>
            <w:r w:rsidRPr="00FF3647">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61D6EA9C" w14:textId="77777777" w:rsidR="00B752E4" w:rsidRPr="00FF3647" w:rsidRDefault="00B752E4">
            <w:pPr>
              <w:pStyle w:val="FORMDATA"/>
              <w:rPr>
                <w:b/>
                <w:color w:val="auto"/>
              </w:rPr>
            </w:pPr>
            <w:r w:rsidRPr="00FF3647">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CF359F6" w14:textId="77777777" w:rsidR="00B752E4" w:rsidRPr="00FF3647" w:rsidRDefault="00B752E4">
            <w:pPr>
              <w:pStyle w:val="FORMDATA"/>
              <w:rPr>
                <w:b/>
                <w:color w:val="auto"/>
              </w:rPr>
            </w:pPr>
            <w:r w:rsidRPr="00FF3647">
              <w:rPr>
                <w:b/>
                <w:color w:val="auto"/>
              </w:rPr>
              <w:t>9015450362</w:t>
            </w:r>
          </w:p>
        </w:tc>
      </w:tr>
      <w:tr w:rsidR="00B752E4" w:rsidRPr="00FF3647" w14:paraId="608EB84B" w14:textId="77777777">
        <w:tc>
          <w:tcPr>
            <w:tcW w:w="2160" w:type="dxa"/>
            <w:tcBorders>
              <w:top w:val="single" w:sz="6" w:space="0" w:color="auto"/>
              <w:left w:val="single" w:sz="6" w:space="0" w:color="auto"/>
              <w:bottom w:val="single" w:sz="6" w:space="0" w:color="auto"/>
              <w:right w:val="single" w:sz="6" w:space="0" w:color="auto"/>
            </w:tcBorders>
          </w:tcPr>
          <w:p w14:paraId="135155C3" w14:textId="77777777" w:rsidR="00B752E4" w:rsidRPr="00FF3647" w:rsidRDefault="00B752E4">
            <w:pPr>
              <w:pStyle w:val="FORMDATA"/>
              <w:rPr>
                <w:b/>
                <w:color w:val="auto"/>
              </w:rPr>
            </w:pPr>
            <w:r w:rsidRPr="00FF3647">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3253E1FF" w14:textId="77777777" w:rsidR="00B752E4" w:rsidRPr="00FF3647" w:rsidRDefault="00B752E4">
            <w:pPr>
              <w:pStyle w:val="FORMDATA"/>
              <w:rPr>
                <w:b/>
                <w:color w:val="auto"/>
              </w:rPr>
            </w:pPr>
            <w:r w:rsidRPr="00FF3647">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5711CA67" w14:textId="77777777" w:rsidR="00B752E4" w:rsidRPr="00FF3647" w:rsidRDefault="00B752E4">
            <w:pPr>
              <w:pStyle w:val="FORMDATA"/>
              <w:rPr>
                <w:b/>
                <w:color w:val="auto"/>
              </w:rPr>
            </w:pPr>
            <w:r w:rsidRPr="00FF3647">
              <w:rPr>
                <w:b/>
                <w:color w:val="auto"/>
              </w:rPr>
              <w:t>CAVENOBILL</w:t>
            </w:r>
          </w:p>
        </w:tc>
      </w:tr>
      <w:tr w:rsidR="00B752E4" w:rsidRPr="00FF3647" w14:paraId="16480FF0"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E40FE25" w14:textId="77777777" w:rsidR="00B752E4" w:rsidRPr="00FF3647" w:rsidRDefault="00B752E4">
            <w:pPr>
              <w:pStyle w:val="FORMDATA"/>
              <w:rPr>
                <w:b/>
                <w:color w:val="auto"/>
              </w:rPr>
            </w:pPr>
            <w:r w:rsidRPr="00FF3647">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62B6AB"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C06A72C" w14:textId="77777777" w:rsidR="00B752E4" w:rsidRPr="00FF3647" w:rsidRDefault="00B752E4">
            <w:pPr>
              <w:pStyle w:val="FORMDATA"/>
              <w:rPr>
                <w:b/>
                <w:color w:val="auto"/>
              </w:rPr>
            </w:pPr>
            <w:r w:rsidRPr="00FF3647">
              <w:rPr>
                <w:b/>
                <w:color w:val="auto"/>
              </w:rPr>
              <w:t>LCSC</w:t>
            </w:r>
          </w:p>
        </w:tc>
      </w:tr>
      <w:tr w:rsidR="00B752E4" w:rsidRPr="00FF3647" w14:paraId="2C9C087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5983291" w14:textId="77777777" w:rsidR="00B752E4" w:rsidRPr="00FF3647" w:rsidRDefault="00B752E4">
            <w:pPr>
              <w:pStyle w:val="FORMDATA"/>
              <w:rPr>
                <w:b/>
                <w:color w:val="auto"/>
              </w:rPr>
            </w:pPr>
            <w:r w:rsidRPr="00FF3647">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AD8D05A" w14:textId="77777777" w:rsidR="00B752E4" w:rsidRPr="00FF3647" w:rsidRDefault="00B752E4">
            <w:pPr>
              <w:pStyle w:val="FORMDATA"/>
              <w:rPr>
                <w:b/>
                <w:color w:val="auto"/>
              </w:rPr>
            </w:pPr>
            <w:r w:rsidRPr="00FF3647">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ABDC0D9" w14:textId="77777777" w:rsidR="00B752E4" w:rsidRPr="00FF3647" w:rsidRDefault="00B752E4">
            <w:pPr>
              <w:pStyle w:val="FORMDATA"/>
              <w:rPr>
                <w:b/>
                <w:color w:val="auto"/>
              </w:rPr>
            </w:pPr>
            <w:r w:rsidRPr="00FF3647">
              <w:rPr>
                <w:b/>
                <w:color w:val="auto"/>
              </w:rPr>
              <w:t>20030328</w:t>
            </w:r>
          </w:p>
        </w:tc>
      </w:tr>
      <w:tr w:rsidR="00B752E4" w:rsidRPr="00FF3647" w14:paraId="7DAA67C4" w14:textId="77777777">
        <w:tc>
          <w:tcPr>
            <w:tcW w:w="2160" w:type="dxa"/>
            <w:tcBorders>
              <w:top w:val="single" w:sz="6" w:space="0" w:color="auto"/>
              <w:left w:val="single" w:sz="6" w:space="0" w:color="auto"/>
              <w:bottom w:val="single" w:sz="6" w:space="0" w:color="auto"/>
              <w:right w:val="single" w:sz="6" w:space="0" w:color="auto"/>
            </w:tcBorders>
          </w:tcPr>
          <w:p w14:paraId="78FEA46F" w14:textId="77777777" w:rsidR="00B752E4" w:rsidRPr="00FF3647" w:rsidRDefault="00B752E4">
            <w:pPr>
              <w:pStyle w:val="FORMDATA"/>
              <w:rPr>
                <w:b/>
                <w:color w:val="auto"/>
              </w:rPr>
            </w:pPr>
            <w:r w:rsidRPr="00FF3647">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BF72E48" w14:textId="77777777" w:rsidR="00B752E4" w:rsidRPr="00FF3647" w:rsidRDefault="00B752E4">
            <w:pPr>
              <w:pStyle w:val="FORMDATA"/>
              <w:rPr>
                <w:b/>
                <w:color w:val="auto"/>
              </w:rPr>
            </w:pPr>
            <w:r w:rsidRPr="00FF3647">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34B77904" w14:textId="77777777" w:rsidR="00B752E4" w:rsidRPr="00FF3647" w:rsidRDefault="00B752E4">
            <w:pPr>
              <w:pStyle w:val="FORMDATA"/>
              <w:rPr>
                <w:b/>
                <w:color w:val="auto"/>
              </w:rPr>
            </w:pPr>
            <w:r w:rsidRPr="00FF3647">
              <w:rPr>
                <w:b/>
                <w:color w:val="auto"/>
              </w:rPr>
              <w:t>20030428</w:t>
            </w:r>
          </w:p>
        </w:tc>
      </w:tr>
      <w:tr w:rsidR="00B752E4" w:rsidRPr="00FF3647" w14:paraId="3F2A273D" w14:textId="77777777">
        <w:tc>
          <w:tcPr>
            <w:tcW w:w="2160" w:type="dxa"/>
            <w:tcBorders>
              <w:top w:val="single" w:sz="6" w:space="0" w:color="auto"/>
              <w:left w:val="single" w:sz="6" w:space="0" w:color="auto"/>
              <w:bottom w:val="single" w:sz="6" w:space="0" w:color="auto"/>
              <w:right w:val="single" w:sz="6" w:space="0" w:color="auto"/>
            </w:tcBorders>
          </w:tcPr>
          <w:p w14:paraId="0D5BB7D4" w14:textId="77777777" w:rsidR="00B752E4" w:rsidRPr="00FF3647" w:rsidRDefault="00B752E4">
            <w:pPr>
              <w:pStyle w:val="FORMDATA"/>
              <w:rPr>
                <w:b/>
                <w:color w:val="auto"/>
              </w:rPr>
            </w:pPr>
            <w:r w:rsidRPr="00FF3647">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12A7E99B" w14:textId="77777777" w:rsidR="00B752E4" w:rsidRPr="00FF3647" w:rsidRDefault="00B752E4">
            <w:pPr>
              <w:pStyle w:val="FORMDATA"/>
              <w:rPr>
                <w:b/>
                <w:color w:val="auto"/>
              </w:rPr>
            </w:pPr>
            <w:r w:rsidRPr="00FF3647">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4EB98B84" w14:textId="77777777" w:rsidR="00B752E4" w:rsidRPr="00FF3647" w:rsidRDefault="00B752E4">
            <w:pPr>
              <w:pStyle w:val="FORMDATA"/>
              <w:rPr>
                <w:b/>
                <w:color w:val="auto"/>
              </w:rPr>
            </w:pPr>
            <w:r w:rsidRPr="00FF3647">
              <w:rPr>
                <w:b/>
                <w:color w:val="auto"/>
              </w:rPr>
              <w:t>MB</w:t>
            </w:r>
          </w:p>
        </w:tc>
      </w:tr>
      <w:tr w:rsidR="00B752E4" w:rsidRPr="00FF3647" w14:paraId="65D31B2A" w14:textId="77777777">
        <w:tc>
          <w:tcPr>
            <w:tcW w:w="2160" w:type="dxa"/>
            <w:tcBorders>
              <w:top w:val="single" w:sz="6" w:space="0" w:color="auto"/>
              <w:left w:val="single" w:sz="6" w:space="0" w:color="auto"/>
              <w:bottom w:val="single" w:sz="6" w:space="0" w:color="auto"/>
              <w:right w:val="single" w:sz="6" w:space="0" w:color="auto"/>
            </w:tcBorders>
          </w:tcPr>
          <w:p w14:paraId="4F30124C" w14:textId="77777777" w:rsidR="00B752E4" w:rsidRPr="00FF3647" w:rsidRDefault="00B752E4">
            <w:pPr>
              <w:pStyle w:val="FORMDATA"/>
              <w:rPr>
                <w:b/>
                <w:color w:val="auto"/>
              </w:rPr>
            </w:pPr>
            <w:r w:rsidRPr="00FF3647">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023ABDDD" w14:textId="77777777" w:rsidR="00B752E4" w:rsidRPr="00FF3647" w:rsidRDefault="00B752E4">
            <w:pPr>
              <w:pStyle w:val="FORMDATA"/>
              <w:rPr>
                <w:b/>
                <w:color w:val="auto"/>
              </w:rPr>
            </w:pPr>
            <w:r w:rsidRPr="00FF3647">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2926901" w14:textId="77777777" w:rsidR="00B752E4" w:rsidRPr="00FF3647" w:rsidRDefault="00B752E4">
            <w:pPr>
              <w:pStyle w:val="FORMDATA"/>
              <w:rPr>
                <w:b/>
                <w:color w:val="auto"/>
              </w:rPr>
            </w:pPr>
            <w:r w:rsidRPr="00FF3647">
              <w:rPr>
                <w:b/>
                <w:color w:val="auto"/>
              </w:rPr>
              <w:t>V</w:t>
            </w:r>
          </w:p>
        </w:tc>
      </w:tr>
      <w:tr w:rsidR="00B752E4" w:rsidRPr="00FF3647" w14:paraId="5286CCB2" w14:textId="77777777">
        <w:tc>
          <w:tcPr>
            <w:tcW w:w="2160" w:type="dxa"/>
            <w:tcBorders>
              <w:top w:val="single" w:sz="6" w:space="0" w:color="auto"/>
              <w:left w:val="single" w:sz="6" w:space="0" w:color="auto"/>
              <w:bottom w:val="single" w:sz="6" w:space="0" w:color="auto"/>
              <w:right w:val="single" w:sz="6" w:space="0" w:color="auto"/>
            </w:tcBorders>
          </w:tcPr>
          <w:p w14:paraId="6EC5F5E5" w14:textId="77777777" w:rsidR="00B752E4" w:rsidRPr="00FF3647" w:rsidRDefault="00B752E4">
            <w:pPr>
              <w:pStyle w:val="FORMDATA"/>
              <w:rPr>
                <w:b/>
                <w:color w:val="auto"/>
              </w:rPr>
            </w:pPr>
            <w:r w:rsidRPr="00FF3647">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B7731A7" w14:textId="77777777" w:rsidR="00B752E4" w:rsidRPr="00FF3647" w:rsidRDefault="00B752E4">
            <w:pPr>
              <w:pStyle w:val="FORMDATA"/>
              <w:rPr>
                <w:b/>
                <w:color w:val="auto"/>
              </w:rPr>
            </w:pPr>
            <w:r w:rsidRPr="00FF3647">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66B89707" w14:textId="77777777" w:rsidR="00B752E4" w:rsidRPr="00FF3647" w:rsidRDefault="00B752E4">
            <w:pPr>
              <w:pStyle w:val="FORMDATA"/>
              <w:rPr>
                <w:b/>
                <w:color w:val="auto"/>
              </w:rPr>
            </w:pPr>
            <w:r w:rsidRPr="00FF3647">
              <w:rPr>
                <w:b/>
                <w:color w:val="auto"/>
              </w:rPr>
              <w:t>C</w:t>
            </w:r>
          </w:p>
        </w:tc>
      </w:tr>
      <w:tr w:rsidR="00B752E4" w:rsidRPr="00FF3647" w14:paraId="2E45A66D" w14:textId="77777777">
        <w:tc>
          <w:tcPr>
            <w:tcW w:w="2160" w:type="dxa"/>
            <w:tcBorders>
              <w:top w:val="single" w:sz="6" w:space="0" w:color="auto"/>
              <w:left w:val="single" w:sz="6" w:space="0" w:color="auto"/>
              <w:bottom w:val="single" w:sz="6" w:space="0" w:color="auto"/>
              <w:right w:val="single" w:sz="6" w:space="0" w:color="auto"/>
            </w:tcBorders>
          </w:tcPr>
          <w:p w14:paraId="1867AABF" w14:textId="77777777" w:rsidR="00B752E4" w:rsidRPr="00FF3647" w:rsidRDefault="00B752E4">
            <w:pPr>
              <w:pStyle w:val="FORMDATA"/>
              <w:rPr>
                <w:b/>
                <w:color w:val="auto"/>
              </w:rPr>
            </w:pPr>
            <w:r w:rsidRPr="00FF3647">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5C0E324F" w14:textId="77777777" w:rsidR="00B752E4" w:rsidRPr="00FF3647" w:rsidRDefault="00B752E4">
            <w:pPr>
              <w:pStyle w:val="FORMDATA"/>
              <w:rPr>
                <w:b/>
                <w:color w:val="auto"/>
              </w:rPr>
            </w:pPr>
            <w:r w:rsidRPr="00FF3647">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27ACE122" w14:textId="77777777" w:rsidR="00B752E4" w:rsidRPr="00FF3647" w:rsidRDefault="00B752E4">
            <w:pPr>
              <w:pStyle w:val="FORMDATA"/>
              <w:rPr>
                <w:b/>
                <w:color w:val="auto"/>
              </w:rPr>
            </w:pPr>
            <w:r w:rsidRPr="00FF3647">
              <w:rPr>
                <w:b/>
                <w:color w:val="auto"/>
              </w:rPr>
              <w:t>9999</w:t>
            </w:r>
          </w:p>
        </w:tc>
      </w:tr>
      <w:tr w:rsidR="00B752E4" w:rsidRPr="00FF3647" w14:paraId="7FD29E87" w14:textId="77777777">
        <w:tc>
          <w:tcPr>
            <w:tcW w:w="2160" w:type="dxa"/>
            <w:tcBorders>
              <w:top w:val="single" w:sz="6" w:space="0" w:color="auto"/>
              <w:left w:val="single" w:sz="6" w:space="0" w:color="auto"/>
              <w:bottom w:val="single" w:sz="6" w:space="0" w:color="auto"/>
              <w:right w:val="single" w:sz="6" w:space="0" w:color="auto"/>
            </w:tcBorders>
          </w:tcPr>
          <w:p w14:paraId="410E6B9B" w14:textId="77777777" w:rsidR="00B752E4" w:rsidRPr="00FF3647" w:rsidRDefault="00B752E4">
            <w:pPr>
              <w:pStyle w:val="FORMDATA"/>
              <w:rPr>
                <w:b/>
                <w:color w:val="auto"/>
              </w:rPr>
            </w:pPr>
            <w:r w:rsidRPr="00FF3647">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142E223" w14:textId="77777777" w:rsidR="00B752E4" w:rsidRPr="00FF3647" w:rsidRDefault="00B752E4">
            <w:pPr>
              <w:pStyle w:val="FORMDATA"/>
              <w:rPr>
                <w:b/>
                <w:color w:val="auto"/>
              </w:rPr>
            </w:pPr>
            <w:r w:rsidRPr="00FF3647">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5DEA47D5" w14:textId="77777777" w:rsidR="00B752E4" w:rsidRPr="00FF3647" w:rsidRDefault="00B752E4">
            <w:pPr>
              <w:pStyle w:val="FORMDATA"/>
              <w:rPr>
                <w:b/>
                <w:color w:val="auto"/>
              </w:rPr>
            </w:pPr>
            <w:r w:rsidRPr="00FF3647">
              <w:rPr>
                <w:b/>
                <w:color w:val="auto"/>
              </w:rPr>
              <w:t>1AM-</w:t>
            </w:r>
          </w:p>
        </w:tc>
      </w:tr>
      <w:tr w:rsidR="00B752E4" w:rsidRPr="00FF3647" w14:paraId="7689ADC8" w14:textId="77777777">
        <w:tc>
          <w:tcPr>
            <w:tcW w:w="2160" w:type="dxa"/>
            <w:tcBorders>
              <w:top w:val="single" w:sz="6" w:space="0" w:color="auto"/>
              <w:left w:val="single" w:sz="6" w:space="0" w:color="auto"/>
              <w:bottom w:val="single" w:sz="6" w:space="0" w:color="auto"/>
              <w:right w:val="single" w:sz="6" w:space="0" w:color="auto"/>
            </w:tcBorders>
          </w:tcPr>
          <w:p w14:paraId="4E188D50" w14:textId="77777777" w:rsidR="00B752E4" w:rsidRPr="00FF3647" w:rsidRDefault="00B752E4">
            <w:pPr>
              <w:pStyle w:val="FORMDATA"/>
              <w:rPr>
                <w:b/>
                <w:color w:val="auto"/>
              </w:rPr>
            </w:pPr>
            <w:r w:rsidRPr="00FF3647">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1EF22209" w14:textId="77777777" w:rsidR="00B752E4" w:rsidRPr="00FF3647" w:rsidRDefault="00B752E4">
            <w:pPr>
              <w:pStyle w:val="FORMDATA"/>
              <w:rPr>
                <w:b/>
                <w:color w:val="auto"/>
              </w:rPr>
            </w:pPr>
            <w:r w:rsidRPr="00FF3647">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4A10834B" w14:textId="77777777" w:rsidR="00B752E4" w:rsidRPr="00FF3647" w:rsidRDefault="00B752E4">
            <w:pPr>
              <w:pStyle w:val="FORMDATA"/>
              <w:rPr>
                <w:b/>
                <w:color w:val="auto"/>
              </w:rPr>
            </w:pPr>
            <w:r w:rsidRPr="00FF3647">
              <w:rPr>
                <w:b/>
                <w:color w:val="auto"/>
              </w:rPr>
              <w:t>L</w:t>
            </w:r>
          </w:p>
        </w:tc>
      </w:tr>
      <w:tr w:rsidR="00B752E4" w:rsidRPr="00FF3647" w14:paraId="24C4D2B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DCD42F" w14:textId="77777777" w:rsidR="00B752E4" w:rsidRPr="00FF3647" w:rsidRDefault="00B752E4">
            <w:pPr>
              <w:pStyle w:val="Heading4"/>
              <w:rPr>
                <w:b/>
                <w:bCs/>
                <w:i w:val="0"/>
                <w:iCs w:val="0"/>
              </w:rPr>
            </w:pPr>
            <w:r w:rsidRPr="00FF3647">
              <w:rPr>
                <w:b/>
                <w:bCs/>
                <w:i w:val="0"/>
                <w:iCs w:val="0"/>
              </w:rPr>
              <w:t>Billing Section</w:t>
            </w:r>
          </w:p>
        </w:tc>
      </w:tr>
      <w:tr w:rsidR="00B752E4" w:rsidRPr="00FF3647" w14:paraId="37139684" w14:textId="77777777">
        <w:tc>
          <w:tcPr>
            <w:tcW w:w="2160" w:type="dxa"/>
            <w:tcBorders>
              <w:top w:val="single" w:sz="6" w:space="0" w:color="auto"/>
              <w:left w:val="single" w:sz="6" w:space="0" w:color="auto"/>
              <w:bottom w:val="single" w:sz="6" w:space="0" w:color="auto"/>
              <w:right w:val="single" w:sz="6" w:space="0" w:color="auto"/>
            </w:tcBorders>
          </w:tcPr>
          <w:p w14:paraId="2DD550F6" w14:textId="77777777" w:rsidR="00B752E4" w:rsidRPr="00FF3647" w:rsidRDefault="00B752E4">
            <w:pPr>
              <w:pStyle w:val="FORMDATA"/>
              <w:rPr>
                <w:b/>
                <w:color w:val="auto"/>
              </w:rPr>
            </w:pPr>
            <w:r w:rsidRPr="00FF3647">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6B8FBEF6" w14:textId="77777777" w:rsidR="00B752E4" w:rsidRPr="00FF3647" w:rsidRDefault="00B752E4">
            <w:pPr>
              <w:pStyle w:val="FORMDATA"/>
              <w:rPr>
                <w:b/>
                <w:color w:val="auto"/>
              </w:rPr>
            </w:pPr>
            <w:r w:rsidRPr="00FF3647">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049DDC28" w14:textId="77777777" w:rsidR="00B752E4" w:rsidRPr="00FF3647" w:rsidRDefault="00B752E4">
            <w:pPr>
              <w:pStyle w:val="FORMDATA"/>
              <w:rPr>
                <w:b/>
                <w:color w:val="auto"/>
                <w:lang w:val="fr-FR"/>
              </w:rPr>
            </w:pPr>
            <w:r w:rsidRPr="00FF3647">
              <w:rPr>
                <w:b/>
                <w:color w:val="auto"/>
                <w:lang w:val="fr-FR"/>
              </w:rPr>
              <w:t>615Q886621621</w:t>
            </w:r>
          </w:p>
        </w:tc>
      </w:tr>
      <w:tr w:rsidR="00B752E4" w:rsidRPr="00FF3647" w14:paraId="69DFB96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5821156" w14:textId="77777777" w:rsidR="00B752E4" w:rsidRPr="00FF3647" w:rsidRDefault="00B752E4">
            <w:pPr>
              <w:pStyle w:val="Heading4"/>
              <w:rPr>
                <w:b/>
                <w:i w:val="0"/>
              </w:rPr>
            </w:pPr>
            <w:r w:rsidRPr="00FF3647">
              <w:rPr>
                <w:b/>
                <w:i w:val="0"/>
              </w:rPr>
              <w:t>Contact Section</w:t>
            </w:r>
          </w:p>
        </w:tc>
      </w:tr>
      <w:tr w:rsidR="00B752E4" w:rsidRPr="00FF3647" w14:paraId="180E06F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6D78D5D" w14:textId="77777777" w:rsidR="00B752E4" w:rsidRPr="00FF3647" w:rsidRDefault="00B752E4">
            <w:pPr>
              <w:pStyle w:val="FORMDATA"/>
              <w:rPr>
                <w:b/>
                <w:color w:val="auto"/>
              </w:rPr>
            </w:pPr>
            <w:r w:rsidRPr="00FF3647">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656FB6E" w14:textId="77777777" w:rsidR="00B752E4" w:rsidRPr="00FF3647" w:rsidRDefault="00B752E4">
            <w:pPr>
              <w:pStyle w:val="FORMDATA"/>
              <w:rPr>
                <w:b/>
                <w:color w:val="auto"/>
              </w:rPr>
            </w:pPr>
            <w:r w:rsidRPr="00FF3647">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1F89236" w14:textId="77777777" w:rsidR="00B752E4" w:rsidRPr="00FF3647" w:rsidRDefault="00B752E4">
            <w:pPr>
              <w:pStyle w:val="FORMDATA"/>
              <w:rPr>
                <w:b/>
                <w:color w:val="auto"/>
              </w:rPr>
            </w:pPr>
            <w:r w:rsidRPr="00FF3647">
              <w:rPr>
                <w:b/>
                <w:color w:val="auto"/>
              </w:rPr>
              <w:t>Bojangles</w:t>
            </w:r>
          </w:p>
        </w:tc>
      </w:tr>
      <w:tr w:rsidR="00B752E4" w:rsidRPr="00FF3647" w14:paraId="01CF1AE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2F3542" w14:textId="77777777" w:rsidR="00B752E4" w:rsidRPr="00FF3647" w:rsidRDefault="00B752E4">
            <w:pPr>
              <w:pStyle w:val="FORMDATA"/>
              <w:rPr>
                <w:b/>
                <w:color w:val="auto"/>
              </w:rPr>
            </w:pPr>
            <w:r w:rsidRPr="00FF3647">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71B0FE6" w14:textId="77777777" w:rsidR="00B752E4" w:rsidRPr="00FF3647" w:rsidRDefault="00B752E4">
            <w:pPr>
              <w:pStyle w:val="FORMDATA"/>
              <w:rPr>
                <w:b/>
                <w:color w:val="auto"/>
              </w:rPr>
            </w:pPr>
            <w:r w:rsidRPr="00FF3647">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43DCC2F" w14:textId="77777777" w:rsidR="00B752E4" w:rsidRPr="00FF3647" w:rsidRDefault="00B752E4">
            <w:pPr>
              <w:pStyle w:val="FORMDATA"/>
              <w:rPr>
                <w:b/>
                <w:color w:val="auto"/>
              </w:rPr>
            </w:pPr>
            <w:r w:rsidRPr="00FF3647">
              <w:rPr>
                <w:b/>
                <w:color w:val="auto"/>
              </w:rPr>
              <w:t>8884448888</w:t>
            </w:r>
          </w:p>
        </w:tc>
      </w:tr>
      <w:tr w:rsidR="00B752E4" w:rsidRPr="00FF3647" w14:paraId="6C01000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14855F5" w14:textId="77777777" w:rsidR="00B752E4" w:rsidRPr="00FF3647" w:rsidRDefault="00B752E4">
            <w:pPr>
              <w:pStyle w:val="FORMDATA"/>
              <w:rPr>
                <w:b/>
                <w:color w:val="auto"/>
              </w:rPr>
            </w:pPr>
            <w:r w:rsidRPr="00FF3647">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164E67" w14:textId="77777777" w:rsidR="00B752E4" w:rsidRPr="00FF3647" w:rsidRDefault="00B752E4">
            <w:pPr>
              <w:pStyle w:val="FORMDATA"/>
              <w:rPr>
                <w:b/>
                <w:color w:val="auto"/>
              </w:rPr>
            </w:pPr>
            <w:r w:rsidRPr="00FF3647">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5CAB150"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626ADF6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6A4489" w14:textId="77777777" w:rsidR="00B752E4" w:rsidRPr="00FF3647" w:rsidRDefault="00B752E4">
            <w:pPr>
              <w:pStyle w:val="FORMDATA"/>
              <w:rPr>
                <w:b/>
                <w:color w:val="auto"/>
                <w:lang w:val="fr-FR"/>
              </w:rPr>
            </w:pPr>
            <w:r w:rsidRPr="00FF3647">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D426B1" w14:textId="77777777" w:rsidR="00B752E4" w:rsidRPr="00FF3647" w:rsidRDefault="00B752E4">
            <w:pPr>
              <w:pStyle w:val="FORMDATA"/>
              <w:rPr>
                <w:b/>
                <w:color w:val="auto"/>
                <w:lang w:val="fr-FR"/>
              </w:rPr>
            </w:pPr>
            <w:r w:rsidRPr="00FF3647">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5DD35EF" w14:textId="77777777" w:rsidR="00B752E4" w:rsidRPr="00FF3647" w:rsidRDefault="00B752E4">
            <w:pPr>
              <w:pStyle w:val="FORMDATA"/>
              <w:rPr>
                <w:b/>
                <w:color w:val="auto"/>
              </w:rPr>
            </w:pPr>
            <w:r w:rsidRPr="00FF3647">
              <w:rPr>
                <w:b/>
                <w:color w:val="auto"/>
              </w:rPr>
              <w:t>Mermaid</w:t>
            </w:r>
          </w:p>
        </w:tc>
      </w:tr>
      <w:tr w:rsidR="00B752E4" w:rsidRPr="00FF3647" w14:paraId="79A621F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083FA4" w14:textId="77777777" w:rsidR="00B752E4" w:rsidRPr="00FF3647" w:rsidRDefault="00B752E4">
            <w:pPr>
              <w:pStyle w:val="FORMDATA"/>
              <w:rPr>
                <w:b/>
                <w:color w:val="auto"/>
              </w:rPr>
            </w:pPr>
            <w:r w:rsidRPr="00FF3647">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7E4149" w14:textId="77777777" w:rsidR="00B752E4" w:rsidRPr="00FF3647" w:rsidRDefault="00B752E4">
            <w:pPr>
              <w:pStyle w:val="FORMDATA"/>
              <w:rPr>
                <w:b/>
                <w:color w:val="auto"/>
              </w:rPr>
            </w:pPr>
            <w:r w:rsidRPr="00FF3647">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29B44AA" w14:textId="77777777" w:rsidR="00B752E4" w:rsidRPr="00FF3647" w:rsidRDefault="00B752E4">
            <w:pPr>
              <w:pStyle w:val="FORMDATA"/>
              <w:rPr>
                <w:b/>
                <w:color w:val="auto"/>
              </w:rPr>
            </w:pPr>
            <w:r w:rsidRPr="00FF3647">
              <w:rPr>
                <w:b/>
                <w:color w:val="auto"/>
              </w:rPr>
              <w:t>7701114444</w:t>
            </w:r>
          </w:p>
        </w:tc>
      </w:tr>
      <w:tr w:rsidR="00B752E4" w:rsidRPr="00FF3647" w14:paraId="35C512A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5721CBA"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4F46E72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469F0C7" w14:textId="77777777" w:rsidR="00B752E4" w:rsidRPr="00FF3647" w:rsidRDefault="00B752E4">
            <w:pPr>
              <w:pStyle w:val="Heading4"/>
              <w:rPr>
                <w:b/>
                <w:i w:val="0"/>
              </w:rPr>
            </w:pPr>
            <w:r w:rsidRPr="00FF3647">
              <w:rPr>
                <w:b/>
                <w:i w:val="0"/>
              </w:rPr>
              <w:t>Location and Access Section</w:t>
            </w:r>
          </w:p>
        </w:tc>
      </w:tr>
      <w:tr w:rsidR="00B752E4" w:rsidRPr="00FF3647" w14:paraId="6F5B5FB2" w14:textId="77777777">
        <w:tc>
          <w:tcPr>
            <w:tcW w:w="2160" w:type="dxa"/>
            <w:tcBorders>
              <w:top w:val="single" w:sz="6" w:space="0" w:color="auto"/>
              <w:left w:val="single" w:sz="6" w:space="0" w:color="auto"/>
              <w:bottom w:val="single" w:sz="6" w:space="0" w:color="auto"/>
              <w:right w:val="single" w:sz="6" w:space="0" w:color="auto"/>
            </w:tcBorders>
          </w:tcPr>
          <w:p w14:paraId="6E1E6303" w14:textId="77777777" w:rsidR="00B752E4" w:rsidRPr="00FF3647" w:rsidRDefault="00B752E4">
            <w:pPr>
              <w:pStyle w:val="FORMDATA"/>
              <w:rPr>
                <w:b/>
                <w:color w:val="auto"/>
              </w:rPr>
            </w:pPr>
            <w:r w:rsidRPr="00FF3647">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1EC94B80" w14:textId="77777777" w:rsidR="00B752E4" w:rsidRPr="00FF3647" w:rsidRDefault="00B752E4">
            <w:pPr>
              <w:pStyle w:val="FORMDATA"/>
              <w:rPr>
                <w:b/>
                <w:color w:val="auto"/>
              </w:rPr>
            </w:pPr>
            <w:r w:rsidRPr="00FF3647">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2B622613" w14:textId="77777777" w:rsidR="00B752E4" w:rsidRPr="00FF3647" w:rsidRDefault="00B752E4">
            <w:pPr>
              <w:pStyle w:val="FORMDATA"/>
              <w:rPr>
                <w:b/>
                <w:color w:val="auto"/>
              </w:rPr>
            </w:pPr>
            <w:r w:rsidRPr="00FF3647">
              <w:rPr>
                <w:b/>
                <w:color w:val="auto"/>
              </w:rPr>
              <w:t>Horse Feathers</w:t>
            </w:r>
          </w:p>
        </w:tc>
      </w:tr>
      <w:tr w:rsidR="00B752E4" w:rsidRPr="00FF3647" w14:paraId="24C843F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F7323BB" w14:textId="77777777" w:rsidR="00B752E4" w:rsidRPr="00FF3647" w:rsidRDefault="00B752E4">
            <w:pPr>
              <w:pStyle w:val="FORMDATA"/>
              <w:rPr>
                <w:b/>
                <w:color w:val="auto"/>
              </w:rPr>
            </w:pPr>
            <w:r w:rsidRPr="00FF3647">
              <w:rPr>
                <w:b/>
                <w:color w:val="auto"/>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2E7E59" w14:textId="77777777" w:rsidR="00B752E4" w:rsidRPr="00FF3647" w:rsidRDefault="00B752E4">
            <w:pPr>
              <w:pStyle w:val="FORMDATA"/>
              <w:rPr>
                <w:b/>
                <w:color w:val="auto"/>
              </w:rPr>
            </w:pPr>
            <w:r w:rsidRPr="00FF3647">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5B1E5C3" w14:textId="77777777" w:rsidR="00B752E4" w:rsidRPr="00FF3647" w:rsidRDefault="00B752E4">
            <w:pPr>
              <w:pStyle w:val="FORMDATA"/>
              <w:rPr>
                <w:b/>
                <w:color w:val="auto"/>
              </w:rPr>
            </w:pPr>
            <w:r w:rsidRPr="00FF3647">
              <w:rPr>
                <w:b/>
                <w:color w:val="auto"/>
              </w:rPr>
              <w:t>A</w:t>
            </w:r>
          </w:p>
        </w:tc>
      </w:tr>
      <w:tr w:rsidR="00B752E4" w:rsidRPr="00FF3647" w14:paraId="2EF4CE0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1E4BB5E" w14:textId="77777777" w:rsidR="00B752E4" w:rsidRPr="00FF3647" w:rsidRDefault="00B752E4">
            <w:pPr>
              <w:pStyle w:val="Heading4"/>
              <w:rPr>
                <w:b/>
                <w:i w:val="0"/>
              </w:rPr>
            </w:pPr>
            <w:r w:rsidRPr="00FF3647">
              <w:rPr>
                <w:b/>
                <w:i w:val="0"/>
              </w:rPr>
              <w:t>Bill Section</w:t>
            </w:r>
          </w:p>
        </w:tc>
      </w:tr>
      <w:tr w:rsidR="00B752E4" w:rsidRPr="00FF3647" w14:paraId="3818106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091BED0" w14:textId="77777777" w:rsidR="00B752E4" w:rsidRPr="00FF3647" w:rsidRDefault="00B752E4">
            <w:pPr>
              <w:pStyle w:val="FORMDATA"/>
              <w:rPr>
                <w:b/>
                <w:color w:val="auto"/>
              </w:rPr>
            </w:pPr>
            <w:r w:rsidRPr="00FF3647">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251EF3A" w14:textId="77777777" w:rsidR="00B752E4" w:rsidRPr="00FF3647" w:rsidRDefault="00B752E4">
            <w:pPr>
              <w:pStyle w:val="FORMDATA"/>
              <w:rPr>
                <w:b/>
                <w:color w:val="auto"/>
              </w:rPr>
            </w:pPr>
            <w:r w:rsidRPr="00FF3647">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C5370B8" w14:textId="77777777" w:rsidR="00B752E4" w:rsidRPr="00FF3647" w:rsidRDefault="00B752E4">
            <w:pPr>
              <w:pStyle w:val="FORMDATA"/>
              <w:rPr>
                <w:b/>
                <w:color w:val="auto"/>
              </w:rPr>
            </w:pPr>
            <w:r w:rsidRPr="00FF3647">
              <w:rPr>
                <w:b/>
                <w:color w:val="auto"/>
              </w:rPr>
              <w:t>9015450362</w:t>
            </w:r>
          </w:p>
        </w:tc>
      </w:tr>
      <w:tr w:rsidR="00B752E4" w:rsidRPr="00FF3647" w14:paraId="5A656F3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E39CC75" w14:textId="77777777" w:rsidR="00B752E4" w:rsidRPr="00FF3647" w:rsidRDefault="00B752E4">
            <w:pPr>
              <w:pStyle w:val="BodyText"/>
              <w:rPr>
                <w:color w:val="auto"/>
              </w:rPr>
            </w:pPr>
            <w:r w:rsidRPr="00FF3647">
              <w:rPr>
                <w:rFonts w:ascii="Arial" w:hAnsi="Arial" w:cs="Arial"/>
                <w:color w:val="auto"/>
              </w:rPr>
              <w:t>PS  FORM</w:t>
            </w:r>
          </w:p>
        </w:tc>
      </w:tr>
      <w:tr w:rsidR="00B752E4" w:rsidRPr="00FF3647" w14:paraId="35E42A0E"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06821C5" w14:textId="77777777" w:rsidR="00B752E4" w:rsidRPr="00FF3647" w:rsidRDefault="00B752E4">
            <w:pPr>
              <w:rPr>
                <w:rFonts w:ascii="Arial" w:hAnsi="Arial" w:cs="Arial"/>
                <w:b/>
                <w:bCs/>
                <w:iCs/>
              </w:rPr>
            </w:pPr>
            <w:r w:rsidRPr="00FF3647">
              <w:rPr>
                <w:rFonts w:ascii="Arial" w:hAnsi="Arial" w:cs="Arial"/>
                <w:b/>
                <w:bCs/>
                <w:iCs/>
              </w:rPr>
              <w:t>Administrative Section</w:t>
            </w:r>
          </w:p>
        </w:tc>
      </w:tr>
      <w:tr w:rsidR="00B752E4" w:rsidRPr="00FF3647" w14:paraId="508BAAA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D2E2A5D" w14:textId="77777777" w:rsidR="00B752E4" w:rsidRPr="00FF3647" w:rsidRDefault="00B752E4">
            <w:pPr>
              <w:pStyle w:val="FORMDATA"/>
              <w:rPr>
                <w:b/>
                <w:color w:val="auto"/>
                <w:lang w:val="fr-FR"/>
              </w:rPr>
            </w:pPr>
            <w:r w:rsidRPr="00FF3647">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3F1BFA64" w14:textId="77777777" w:rsidR="00B752E4" w:rsidRPr="00FF3647" w:rsidRDefault="00B752E4">
            <w:pPr>
              <w:pStyle w:val="FORMDATA"/>
              <w:rPr>
                <w:b/>
                <w:color w:val="auto"/>
                <w:lang w:val="fr-FR"/>
              </w:rPr>
            </w:pPr>
            <w:r w:rsidRPr="00FF3647">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2F61A88B" w14:textId="77777777" w:rsidR="00B752E4" w:rsidRPr="00FF3647" w:rsidRDefault="00B752E4">
            <w:pPr>
              <w:pStyle w:val="FORMDATA"/>
              <w:rPr>
                <w:b/>
                <w:color w:val="auto"/>
              </w:rPr>
            </w:pPr>
            <w:r w:rsidRPr="00FF3647">
              <w:rPr>
                <w:b/>
                <w:color w:val="auto"/>
              </w:rPr>
              <w:t>002</w:t>
            </w:r>
          </w:p>
        </w:tc>
      </w:tr>
      <w:tr w:rsidR="00B752E4" w:rsidRPr="00FF3647" w14:paraId="3E65AD74"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91E6717" w14:textId="77777777" w:rsidR="00B752E4" w:rsidRPr="00FF3647" w:rsidRDefault="00B752E4">
            <w:pPr>
              <w:pStyle w:val="Heading5"/>
              <w:rPr>
                <w:color w:val="auto"/>
              </w:rPr>
            </w:pPr>
            <w:r w:rsidRPr="00FF3647">
              <w:rPr>
                <w:color w:val="auto"/>
              </w:rPr>
              <w:t>Service Details Section</w:t>
            </w:r>
          </w:p>
        </w:tc>
      </w:tr>
      <w:tr w:rsidR="00B752E4" w:rsidRPr="00FF3647" w14:paraId="4FA69E8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BC1BA6" w14:textId="77777777" w:rsidR="00B752E4" w:rsidRPr="00FF3647" w:rsidRDefault="00B752E4">
            <w:pPr>
              <w:pStyle w:val="FORMDATA"/>
              <w:rPr>
                <w:b/>
                <w:color w:val="auto"/>
              </w:rPr>
            </w:pPr>
            <w:r w:rsidRPr="00FF3647">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47D8759" w14:textId="77777777" w:rsidR="00B752E4" w:rsidRPr="00FF3647" w:rsidRDefault="00B752E4">
            <w:pPr>
              <w:pStyle w:val="FORMDATA"/>
              <w:rPr>
                <w:b/>
                <w:color w:val="auto"/>
              </w:rPr>
            </w:pPr>
            <w:r w:rsidRPr="00FF3647">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EBE2538" w14:textId="77777777" w:rsidR="00B752E4" w:rsidRPr="00FF3647" w:rsidRDefault="00B752E4">
            <w:pPr>
              <w:pStyle w:val="FORMDATA"/>
              <w:rPr>
                <w:b/>
                <w:color w:val="auto"/>
              </w:rPr>
            </w:pPr>
            <w:r w:rsidRPr="00FF3647">
              <w:rPr>
                <w:b/>
                <w:color w:val="auto"/>
              </w:rPr>
              <w:t>00001</w:t>
            </w:r>
          </w:p>
        </w:tc>
      </w:tr>
      <w:tr w:rsidR="00B752E4" w:rsidRPr="00FF3647" w14:paraId="5DCA794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1D4C75" w14:textId="77777777" w:rsidR="00B752E4" w:rsidRPr="00FF3647" w:rsidRDefault="00B752E4">
            <w:pPr>
              <w:pStyle w:val="FORMDATA"/>
              <w:rPr>
                <w:b/>
                <w:color w:val="auto"/>
              </w:rPr>
            </w:pPr>
            <w:r w:rsidRPr="00FF3647">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6D0AF80C" w14:textId="77777777" w:rsidR="00B752E4" w:rsidRPr="00FF3647" w:rsidRDefault="00B752E4">
            <w:pPr>
              <w:pStyle w:val="FORMDATA"/>
              <w:rPr>
                <w:b/>
                <w:color w:val="auto"/>
              </w:rPr>
            </w:pPr>
            <w:r w:rsidRPr="00FF3647">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58DAD281" w14:textId="77777777" w:rsidR="00B752E4" w:rsidRPr="00FF3647" w:rsidRDefault="00B752E4">
            <w:pPr>
              <w:pStyle w:val="FORMDATA"/>
              <w:rPr>
                <w:b/>
                <w:color w:val="auto"/>
              </w:rPr>
            </w:pPr>
            <w:r w:rsidRPr="00FF3647">
              <w:rPr>
                <w:b/>
                <w:color w:val="auto"/>
              </w:rPr>
              <w:t>V</w:t>
            </w:r>
          </w:p>
        </w:tc>
      </w:tr>
      <w:tr w:rsidR="00B752E4" w:rsidRPr="00FF3647" w14:paraId="2EB8009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9C6207" w14:textId="77777777" w:rsidR="00B752E4" w:rsidRPr="00FF3647" w:rsidRDefault="00B752E4">
            <w:pPr>
              <w:pStyle w:val="FORMDATA"/>
              <w:rPr>
                <w:b/>
                <w:color w:val="auto"/>
              </w:rPr>
            </w:pPr>
            <w:r w:rsidRPr="00FF3647">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79698553" w14:textId="77777777" w:rsidR="00B752E4" w:rsidRPr="00FF3647" w:rsidRDefault="00B752E4">
            <w:pPr>
              <w:pStyle w:val="FORMDATA"/>
              <w:rPr>
                <w:b/>
                <w:color w:val="auto"/>
              </w:rPr>
            </w:pPr>
            <w:r w:rsidRPr="00FF3647">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602CB8BC" w14:textId="77777777" w:rsidR="00B752E4" w:rsidRPr="00FF3647" w:rsidRDefault="00B752E4">
            <w:pPr>
              <w:pStyle w:val="FORMDATA"/>
              <w:rPr>
                <w:b/>
                <w:color w:val="auto"/>
              </w:rPr>
            </w:pPr>
            <w:r w:rsidRPr="00FF3647">
              <w:rPr>
                <w:b/>
                <w:color w:val="auto"/>
              </w:rPr>
              <w:t>9015450362</w:t>
            </w:r>
          </w:p>
        </w:tc>
      </w:tr>
      <w:tr w:rsidR="00B752E4" w:rsidRPr="00FF3647" w14:paraId="45B3BC0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FBFAE5" w14:textId="77777777" w:rsidR="00B752E4" w:rsidRPr="00FF3647" w:rsidRDefault="00B752E4">
            <w:pPr>
              <w:pStyle w:val="FORMDATA"/>
              <w:rPr>
                <w:b/>
                <w:color w:val="auto"/>
              </w:rPr>
            </w:pPr>
            <w:r w:rsidRPr="00FF3647">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54D5130F" w14:textId="77777777" w:rsidR="00B752E4" w:rsidRPr="00FF3647" w:rsidRDefault="00B752E4">
            <w:pPr>
              <w:pStyle w:val="FORMDATA"/>
              <w:rPr>
                <w:b/>
                <w:color w:val="auto"/>
              </w:rPr>
            </w:pPr>
            <w:r w:rsidRPr="00FF3647">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D49078F" w14:textId="77777777" w:rsidR="00B752E4" w:rsidRPr="00FF3647" w:rsidRDefault="00B752E4">
            <w:pPr>
              <w:pStyle w:val="FORMDATA"/>
              <w:rPr>
                <w:b/>
                <w:color w:val="auto"/>
              </w:rPr>
            </w:pPr>
            <w:r w:rsidRPr="00FF3647">
              <w:rPr>
                <w:b/>
                <w:color w:val="auto"/>
              </w:rPr>
              <w:t>N</w:t>
            </w:r>
          </w:p>
        </w:tc>
      </w:tr>
      <w:tr w:rsidR="00B752E4" w:rsidRPr="00FF3647" w14:paraId="3132EB7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B40885F" w14:textId="77777777" w:rsidR="00B752E4" w:rsidRPr="00FF3647" w:rsidRDefault="00B752E4">
            <w:pPr>
              <w:pStyle w:val="FORMDATA"/>
              <w:rPr>
                <w:b/>
                <w:color w:val="auto"/>
              </w:rPr>
            </w:pPr>
            <w:r w:rsidRPr="00FF3647">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5BC70B7" w14:textId="77777777" w:rsidR="00B752E4" w:rsidRPr="00FF3647" w:rsidRDefault="00B752E4">
            <w:pPr>
              <w:pStyle w:val="FORMDATA"/>
              <w:rPr>
                <w:b/>
                <w:color w:val="auto"/>
              </w:rPr>
            </w:pPr>
            <w:r w:rsidRPr="00FF3647">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93CEBE7" w14:textId="77777777" w:rsidR="00B752E4" w:rsidRPr="00FF3647" w:rsidRDefault="00B752E4">
            <w:pPr>
              <w:pStyle w:val="FORMDATA"/>
              <w:rPr>
                <w:b/>
                <w:color w:val="auto"/>
              </w:rPr>
            </w:pPr>
            <w:r w:rsidRPr="00FF3647">
              <w:rPr>
                <w:b/>
                <w:color w:val="auto"/>
              </w:rPr>
              <w:t>ESM</w:t>
            </w:r>
          </w:p>
        </w:tc>
      </w:tr>
      <w:tr w:rsidR="00B752E4" w:rsidRPr="00FF3647" w14:paraId="67F76EE3"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97EFE88" w14:textId="77777777" w:rsidR="00B752E4" w:rsidRPr="00FF3647" w:rsidRDefault="00B752E4">
            <w:pPr>
              <w:rPr>
                <w:rFonts w:ascii="Arial" w:hAnsi="Arial" w:cs="Arial"/>
                <w:b/>
                <w:bCs/>
                <w:iCs/>
              </w:rPr>
            </w:pPr>
            <w:r w:rsidRPr="00FF3647">
              <w:rPr>
                <w:rFonts w:ascii="Arial" w:hAnsi="Arial" w:cs="Arial"/>
                <w:b/>
                <w:iCs/>
              </w:rPr>
              <w:t>Service Details Section</w:t>
            </w:r>
          </w:p>
        </w:tc>
      </w:tr>
      <w:tr w:rsidR="00B752E4" w:rsidRPr="00FF3647" w14:paraId="6DD70EB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A65DF3F" w14:textId="77777777" w:rsidR="00B752E4" w:rsidRPr="00FF3647" w:rsidRDefault="00B752E4">
            <w:pPr>
              <w:pStyle w:val="FORMDATA"/>
              <w:rPr>
                <w:b/>
                <w:color w:val="auto"/>
              </w:rPr>
            </w:pPr>
            <w:r w:rsidRPr="00FF3647">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1323320" w14:textId="77777777" w:rsidR="00B752E4" w:rsidRPr="00FF3647" w:rsidRDefault="00B752E4">
            <w:pPr>
              <w:pStyle w:val="FORMDATA"/>
              <w:rPr>
                <w:b/>
                <w:color w:val="auto"/>
              </w:rPr>
            </w:pPr>
            <w:r w:rsidRPr="00FF3647">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DE03828" w14:textId="77777777" w:rsidR="00B752E4" w:rsidRPr="00FF3647" w:rsidRDefault="00B752E4">
            <w:pPr>
              <w:pStyle w:val="FORMDATA"/>
              <w:rPr>
                <w:b/>
                <w:color w:val="auto"/>
              </w:rPr>
            </w:pPr>
            <w:r w:rsidRPr="00FF3647">
              <w:rPr>
                <w:b/>
                <w:color w:val="auto"/>
              </w:rPr>
              <w:t>00002</w:t>
            </w:r>
          </w:p>
        </w:tc>
      </w:tr>
      <w:tr w:rsidR="00B752E4" w:rsidRPr="00FF3647" w14:paraId="5308926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E5CD840" w14:textId="77777777" w:rsidR="00B752E4" w:rsidRPr="00FF3647" w:rsidRDefault="00B752E4">
            <w:pPr>
              <w:pStyle w:val="FORMDATA"/>
              <w:rPr>
                <w:b/>
                <w:color w:val="auto"/>
              </w:rPr>
            </w:pPr>
            <w:r w:rsidRPr="00FF3647">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AE0F1A1" w14:textId="77777777" w:rsidR="00B752E4" w:rsidRPr="00FF3647" w:rsidRDefault="00B752E4">
            <w:pPr>
              <w:pStyle w:val="FORMDATA"/>
              <w:rPr>
                <w:b/>
                <w:color w:val="auto"/>
              </w:rPr>
            </w:pPr>
            <w:r w:rsidRPr="00FF3647">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22A29A5C" w14:textId="77777777" w:rsidR="00B752E4" w:rsidRPr="00FF3647" w:rsidRDefault="00B752E4">
            <w:pPr>
              <w:pStyle w:val="FORMDATA"/>
              <w:rPr>
                <w:b/>
                <w:color w:val="auto"/>
              </w:rPr>
            </w:pPr>
            <w:r w:rsidRPr="00FF3647">
              <w:rPr>
                <w:b/>
                <w:color w:val="auto"/>
              </w:rPr>
              <w:t>V</w:t>
            </w:r>
          </w:p>
        </w:tc>
      </w:tr>
      <w:tr w:rsidR="00B752E4" w:rsidRPr="00FF3647" w14:paraId="746427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AE5C1EE" w14:textId="77777777" w:rsidR="00B752E4" w:rsidRPr="00FF3647" w:rsidRDefault="00B752E4">
            <w:pPr>
              <w:pStyle w:val="FORMDATA"/>
              <w:rPr>
                <w:b/>
                <w:color w:val="auto"/>
              </w:rPr>
            </w:pPr>
            <w:r w:rsidRPr="00FF3647">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B4D7DA3" w14:textId="77777777" w:rsidR="00B752E4" w:rsidRPr="00FF3647" w:rsidRDefault="00B752E4">
            <w:pPr>
              <w:pStyle w:val="FORMDATA"/>
              <w:rPr>
                <w:b/>
                <w:color w:val="auto"/>
              </w:rPr>
            </w:pPr>
            <w:r w:rsidRPr="00FF3647">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56D99634" w14:textId="77777777" w:rsidR="00B752E4" w:rsidRPr="00FF3647" w:rsidRDefault="00B752E4">
            <w:pPr>
              <w:pStyle w:val="FORMDATA"/>
              <w:rPr>
                <w:b/>
                <w:color w:val="auto"/>
              </w:rPr>
            </w:pPr>
            <w:r w:rsidRPr="00FF3647">
              <w:rPr>
                <w:b/>
                <w:color w:val="auto"/>
              </w:rPr>
              <w:t>9015450363</w:t>
            </w:r>
          </w:p>
        </w:tc>
      </w:tr>
      <w:tr w:rsidR="00B752E4" w:rsidRPr="00FF3647" w14:paraId="47E20F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476996" w14:textId="77777777" w:rsidR="00B752E4" w:rsidRPr="00FF3647" w:rsidRDefault="00B752E4">
            <w:pPr>
              <w:pStyle w:val="FORMDATA"/>
              <w:rPr>
                <w:b/>
                <w:color w:val="auto"/>
              </w:rPr>
            </w:pPr>
            <w:r w:rsidRPr="00FF3647">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BAA85EB" w14:textId="77777777" w:rsidR="00B752E4" w:rsidRPr="00FF3647" w:rsidRDefault="00B752E4">
            <w:pPr>
              <w:pStyle w:val="FORMDATA"/>
              <w:rPr>
                <w:b/>
                <w:color w:val="auto"/>
              </w:rPr>
            </w:pPr>
            <w:r w:rsidRPr="00FF3647">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7E06DD4" w14:textId="77777777" w:rsidR="00B752E4" w:rsidRPr="00FF3647" w:rsidRDefault="00B752E4">
            <w:pPr>
              <w:pStyle w:val="FORMDATA"/>
              <w:rPr>
                <w:b/>
                <w:color w:val="auto"/>
              </w:rPr>
            </w:pPr>
            <w:r w:rsidRPr="00FF3647">
              <w:rPr>
                <w:b/>
                <w:color w:val="auto"/>
              </w:rPr>
              <w:t>N</w:t>
            </w:r>
          </w:p>
        </w:tc>
      </w:tr>
      <w:tr w:rsidR="00B752E4" w:rsidRPr="00FF3647" w14:paraId="4A16BA3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756411" w14:textId="77777777" w:rsidR="00B752E4" w:rsidRPr="00FF3647" w:rsidRDefault="00B752E4">
            <w:pPr>
              <w:pStyle w:val="FORMDATA"/>
              <w:rPr>
                <w:b/>
                <w:color w:val="auto"/>
              </w:rPr>
            </w:pPr>
            <w:r w:rsidRPr="00FF3647">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08CB9DE" w14:textId="77777777" w:rsidR="00B752E4" w:rsidRPr="00FF3647" w:rsidRDefault="00B752E4">
            <w:pPr>
              <w:pStyle w:val="FORMDATA"/>
              <w:rPr>
                <w:b/>
                <w:color w:val="auto"/>
              </w:rPr>
            </w:pPr>
            <w:r w:rsidRPr="00FF3647">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51C33D62" w14:textId="77777777" w:rsidR="00B752E4" w:rsidRPr="00FF3647" w:rsidRDefault="00B752E4">
            <w:pPr>
              <w:pStyle w:val="FORMDATA"/>
              <w:rPr>
                <w:b/>
                <w:color w:val="auto"/>
              </w:rPr>
            </w:pPr>
            <w:r w:rsidRPr="00FF3647">
              <w:rPr>
                <w:b/>
                <w:color w:val="auto"/>
              </w:rPr>
              <w:t>ESM</w:t>
            </w:r>
          </w:p>
        </w:tc>
      </w:tr>
    </w:tbl>
    <w:p w14:paraId="64F35D45" w14:textId="77777777" w:rsidR="00B752E4" w:rsidRDefault="00B752E4">
      <w:pPr>
        <w:rPr>
          <w:rFonts w:ascii="Arial" w:hAnsi="Arial" w:cs="Arial"/>
        </w:rPr>
      </w:pPr>
    </w:p>
    <w:p w14:paraId="674E1939" w14:textId="77777777" w:rsidR="004954A7" w:rsidRDefault="004954A7"/>
    <w:p w14:paraId="3A2A94E5" w14:textId="77777777" w:rsidR="004954A7" w:rsidRDefault="004954A7"/>
    <w:p w14:paraId="0E9EF255" w14:textId="77777777" w:rsidR="004954A7" w:rsidRDefault="004954A7" w:rsidP="004954A7">
      <w:r w:rsidRPr="00CA00CF">
        <w:t>XML INPUT:</w:t>
      </w:r>
    </w:p>
    <w:p w14:paraId="02C351E4" w14:textId="77777777" w:rsidR="004954A7" w:rsidRPr="00CA00CF" w:rsidRDefault="004954A7" w:rsidP="004954A7"/>
    <w:p w14:paraId="3FF327EE" w14:textId="77777777" w:rsidR="004954A7" w:rsidRPr="00CA00CF" w:rsidRDefault="004954A7" w:rsidP="004954A7">
      <w:pPr>
        <w:ind w:hanging="480"/>
      </w:pPr>
      <w:hyperlink r:id="rId1253" w:history="1">
        <w:r w:rsidRPr="00CA00CF">
          <w:rPr>
            <w:b/>
            <w:bCs/>
            <w:color w:val="FF0000"/>
            <w:u w:val="single"/>
          </w:rPr>
          <w:t>-</w:t>
        </w:r>
      </w:hyperlink>
      <w:r w:rsidRPr="00CA00CF">
        <w:t xml:space="preserve"> </w:t>
      </w:r>
      <w:r w:rsidRPr="00CA00CF">
        <w:rPr>
          <w:color w:val="0000FF"/>
        </w:rPr>
        <w:t>&lt;</w:t>
      </w:r>
      <w:r w:rsidRPr="00CA00CF">
        <w:rPr>
          <w:color w:val="990000"/>
        </w:rPr>
        <w:t>order:LSR_ORD_REQ</w:t>
      </w:r>
      <w:r w:rsidRPr="00CA00CF">
        <w:rPr>
          <w:color w:val="0000FF"/>
        </w:rPr>
        <w:t>&gt;</w:t>
      </w:r>
    </w:p>
    <w:p w14:paraId="6E4F9DD7" w14:textId="77777777" w:rsidR="004954A7" w:rsidRPr="00CA00CF" w:rsidRDefault="004954A7" w:rsidP="004954A7">
      <w:pPr>
        <w:ind w:hanging="480"/>
      </w:pPr>
      <w:hyperlink r:id="rId1254" w:history="1">
        <w:r w:rsidRPr="00CA00CF">
          <w:rPr>
            <w:b/>
            <w:bCs/>
            <w:color w:val="FF0000"/>
            <w:u w:val="single"/>
          </w:rPr>
          <w:t>-</w:t>
        </w:r>
      </w:hyperlink>
      <w:r w:rsidRPr="00CA00CF">
        <w:t xml:space="preserve"> </w:t>
      </w:r>
      <w:r w:rsidRPr="00CA00CF">
        <w:rPr>
          <w:color w:val="0000FF"/>
        </w:rPr>
        <w:t>&lt;</w:t>
      </w:r>
      <w:r w:rsidRPr="00CA00CF">
        <w:rPr>
          <w:color w:val="990000"/>
        </w:rPr>
        <w:t>order:HDR</w:t>
      </w:r>
      <w:r w:rsidRPr="00CA00CF">
        <w:rPr>
          <w:color w:val="0000FF"/>
        </w:rPr>
        <w:t>&gt;</w:t>
      </w:r>
    </w:p>
    <w:p w14:paraId="7F672CC6"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order:CCNA</w:t>
      </w:r>
      <w:r w:rsidRPr="00CA00CF">
        <w:rPr>
          <w:color w:val="0000FF"/>
        </w:rPr>
        <w:t>&gt;</w:t>
      </w:r>
      <w:r w:rsidRPr="00CA00CF">
        <w:rPr>
          <w:b/>
          <w:bCs/>
        </w:rPr>
        <w:t>ZXL</w:t>
      </w:r>
      <w:r w:rsidRPr="00CA00CF">
        <w:rPr>
          <w:color w:val="0000FF"/>
        </w:rPr>
        <w:t>&lt;/</w:t>
      </w:r>
      <w:r w:rsidRPr="00CA00CF">
        <w:rPr>
          <w:color w:val="990000"/>
        </w:rPr>
        <w:t>order:CCNA</w:t>
      </w:r>
      <w:r w:rsidRPr="00CA00CF">
        <w:rPr>
          <w:color w:val="0000FF"/>
        </w:rPr>
        <w:t>&gt;</w:t>
      </w:r>
      <w:r w:rsidRPr="00CA00CF">
        <w:t xml:space="preserve"> </w:t>
      </w:r>
    </w:p>
    <w:p w14:paraId="342DA8E2"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order:PON</w:t>
      </w:r>
      <w:r w:rsidRPr="00CA00CF">
        <w:rPr>
          <w:color w:val="0000FF"/>
        </w:rPr>
        <w:t>&gt;</w:t>
      </w:r>
      <w:r w:rsidRPr="00CA00CF">
        <w:rPr>
          <w:b/>
          <w:bCs/>
        </w:rPr>
        <w:t>CVT0M055R31</w:t>
      </w:r>
      <w:r w:rsidRPr="00CA00CF">
        <w:rPr>
          <w:color w:val="0000FF"/>
        </w:rPr>
        <w:t>&lt;/</w:t>
      </w:r>
      <w:r w:rsidRPr="00CA00CF">
        <w:rPr>
          <w:color w:val="990000"/>
        </w:rPr>
        <w:t>order:PON</w:t>
      </w:r>
      <w:r w:rsidRPr="00CA00CF">
        <w:rPr>
          <w:color w:val="0000FF"/>
        </w:rPr>
        <w:t>&gt;</w:t>
      </w:r>
      <w:r w:rsidRPr="00CA00CF">
        <w:t xml:space="preserve"> </w:t>
      </w:r>
    </w:p>
    <w:p w14:paraId="56B4B0CE"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order:VER</w:t>
      </w:r>
      <w:r w:rsidRPr="00CA00CF">
        <w:rPr>
          <w:color w:val="0000FF"/>
        </w:rPr>
        <w:t>&gt;</w:t>
      </w:r>
      <w:r w:rsidRPr="00CA00CF">
        <w:rPr>
          <w:b/>
          <w:bCs/>
        </w:rPr>
        <w:t>00</w:t>
      </w:r>
      <w:r w:rsidRPr="00CA00CF">
        <w:rPr>
          <w:color w:val="0000FF"/>
        </w:rPr>
        <w:t>&lt;/</w:t>
      </w:r>
      <w:r w:rsidRPr="00CA00CF">
        <w:rPr>
          <w:color w:val="990000"/>
        </w:rPr>
        <w:t>order:VER</w:t>
      </w:r>
      <w:r w:rsidRPr="00CA00CF">
        <w:rPr>
          <w:color w:val="0000FF"/>
        </w:rPr>
        <w:t>&gt;</w:t>
      </w:r>
      <w:r w:rsidRPr="00CA00CF">
        <w:t xml:space="preserve"> </w:t>
      </w:r>
    </w:p>
    <w:p w14:paraId="6CEFAC5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order:ATN</w:t>
      </w:r>
      <w:r w:rsidRPr="00CA00CF">
        <w:rPr>
          <w:color w:val="0000FF"/>
        </w:rPr>
        <w:t>&gt;</w:t>
      </w:r>
      <w:r w:rsidRPr="00CA00CF">
        <w:rPr>
          <w:b/>
          <w:bCs/>
        </w:rPr>
        <w:t>9015450362</w:t>
      </w:r>
      <w:r w:rsidRPr="00CA00CF">
        <w:rPr>
          <w:color w:val="0000FF"/>
        </w:rPr>
        <w:t>&lt;/</w:t>
      </w:r>
      <w:r w:rsidRPr="00CA00CF">
        <w:rPr>
          <w:color w:val="990000"/>
        </w:rPr>
        <w:t>order:ATN</w:t>
      </w:r>
      <w:r w:rsidRPr="00CA00CF">
        <w:rPr>
          <w:color w:val="0000FF"/>
        </w:rPr>
        <w:t>&gt;</w:t>
      </w:r>
      <w:r w:rsidRPr="00CA00CF">
        <w:t xml:space="preserve"> </w:t>
      </w:r>
    </w:p>
    <w:p w14:paraId="41B3A02F"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order:RVER</w:t>
      </w:r>
      <w:r w:rsidRPr="00CA00CF">
        <w:rPr>
          <w:color w:val="0000FF"/>
        </w:rPr>
        <w:t>&gt;</w:t>
      </w:r>
      <w:r w:rsidRPr="00CA00CF">
        <w:rPr>
          <w:b/>
          <w:bCs/>
        </w:rPr>
        <w:t>10.05</w:t>
      </w:r>
      <w:r w:rsidRPr="00CA00CF">
        <w:rPr>
          <w:color w:val="0000FF"/>
        </w:rPr>
        <w:t>&lt;/</w:t>
      </w:r>
      <w:r w:rsidRPr="00CA00CF">
        <w:rPr>
          <w:color w:val="990000"/>
        </w:rPr>
        <w:t>order:RVER</w:t>
      </w:r>
      <w:r w:rsidRPr="00CA00CF">
        <w:rPr>
          <w:color w:val="0000FF"/>
        </w:rPr>
        <w:t>&gt;</w:t>
      </w:r>
      <w:r w:rsidRPr="00CA00CF">
        <w:t xml:space="preserve"> </w:t>
      </w:r>
    </w:p>
    <w:p w14:paraId="2314FA6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order:CC</w:t>
      </w:r>
      <w:r w:rsidRPr="00CA00CF">
        <w:rPr>
          <w:color w:val="0000FF"/>
        </w:rPr>
        <w:t>&gt;</w:t>
      </w:r>
      <w:r w:rsidRPr="00CA00CF">
        <w:rPr>
          <w:b/>
          <w:bCs/>
        </w:rPr>
        <w:t>9999</w:t>
      </w:r>
      <w:r w:rsidRPr="00CA00CF">
        <w:rPr>
          <w:color w:val="0000FF"/>
        </w:rPr>
        <w:t>&lt;/</w:t>
      </w:r>
      <w:r w:rsidRPr="00CA00CF">
        <w:rPr>
          <w:color w:val="990000"/>
        </w:rPr>
        <w:t>order:CC</w:t>
      </w:r>
      <w:r w:rsidRPr="00CA00CF">
        <w:rPr>
          <w:color w:val="0000FF"/>
        </w:rPr>
        <w:t>&gt;</w:t>
      </w:r>
      <w:r w:rsidRPr="00CA00CF">
        <w:t xml:space="preserve"> </w:t>
      </w:r>
    </w:p>
    <w:p w14:paraId="76D7E8C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order:STATE</w:t>
      </w:r>
      <w:r w:rsidRPr="00CA00CF">
        <w:rPr>
          <w:color w:val="0000FF"/>
        </w:rPr>
        <w:t>&gt;</w:t>
      </w:r>
      <w:r w:rsidRPr="00CA00CF">
        <w:rPr>
          <w:b/>
          <w:bCs/>
        </w:rPr>
        <w:t>TN</w:t>
      </w:r>
      <w:r w:rsidRPr="00CA00CF">
        <w:rPr>
          <w:color w:val="0000FF"/>
        </w:rPr>
        <w:t>&lt;/</w:t>
      </w:r>
      <w:r w:rsidRPr="00CA00CF">
        <w:rPr>
          <w:color w:val="990000"/>
        </w:rPr>
        <w:t>order:STATE</w:t>
      </w:r>
      <w:r w:rsidRPr="00CA00CF">
        <w:rPr>
          <w:color w:val="0000FF"/>
        </w:rPr>
        <w:t>&gt;</w:t>
      </w:r>
      <w:r w:rsidRPr="00CA00CF">
        <w:t xml:space="preserve"> </w:t>
      </w:r>
    </w:p>
    <w:p w14:paraId="540A41E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order:MSG_TIMESTAMP</w:t>
      </w:r>
      <w:r w:rsidRPr="00CA00CF">
        <w:rPr>
          <w:color w:val="0000FF"/>
        </w:rPr>
        <w:t>&gt;</w:t>
      </w:r>
      <w:r w:rsidRPr="00CA00CF">
        <w:rPr>
          <w:b/>
          <w:bCs/>
        </w:rPr>
        <w:t>2009-07-06T14:25:53-05:00</w:t>
      </w:r>
      <w:r w:rsidRPr="00CA00CF">
        <w:rPr>
          <w:color w:val="0000FF"/>
        </w:rPr>
        <w:t>&lt;/</w:t>
      </w:r>
      <w:r w:rsidRPr="00CA00CF">
        <w:rPr>
          <w:color w:val="990000"/>
        </w:rPr>
        <w:t>order:MSG_TIMESTAMP</w:t>
      </w:r>
      <w:r w:rsidRPr="00CA00CF">
        <w:rPr>
          <w:color w:val="0000FF"/>
        </w:rPr>
        <w:t>&gt;</w:t>
      </w:r>
      <w:r w:rsidRPr="00CA00CF">
        <w:t xml:space="preserve"> </w:t>
      </w:r>
    </w:p>
    <w:p w14:paraId="288F47D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order:DTSENT</w:t>
      </w:r>
      <w:r w:rsidRPr="00CA00CF">
        <w:rPr>
          <w:color w:val="0000FF"/>
        </w:rPr>
        <w:t>&gt;</w:t>
      </w:r>
      <w:r w:rsidRPr="00CA00CF">
        <w:rPr>
          <w:b/>
          <w:bCs/>
        </w:rPr>
        <w:t>200907060225PM</w:t>
      </w:r>
      <w:r w:rsidRPr="00CA00CF">
        <w:rPr>
          <w:color w:val="0000FF"/>
        </w:rPr>
        <w:t>&lt;/</w:t>
      </w:r>
      <w:r w:rsidRPr="00CA00CF">
        <w:rPr>
          <w:color w:val="990000"/>
        </w:rPr>
        <w:t>order:DTSENT</w:t>
      </w:r>
      <w:r w:rsidRPr="00CA00CF">
        <w:rPr>
          <w:color w:val="0000FF"/>
        </w:rPr>
        <w:t>&gt;</w:t>
      </w:r>
      <w:r w:rsidRPr="00CA00CF">
        <w:t xml:space="preserve"> </w:t>
      </w:r>
    </w:p>
    <w:p w14:paraId="1BC48FF3"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order:HDR</w:t>
      </w:r>
      <w:r w:rsidRPr="00CA00CF">
        <w:rPr>
          <w:color w:val="0000FF"/>
        </w:rPr>
        <w:t>&gt;</w:t>
      </w:r>
    </w:p>
    <w:p w14:paraId="5ED32CA0" w14:textId="77777777" w:rsidR="004954A7" w:rsidRPr="00CA00CF" w:rsidRDefault="004954A7" w:rsidP="004954A7">
      <w:pPr>
        <w:ind w:hanging="480"/>
      </w:pPr>
      <w:hyperlink r:id="rId1255" w:history="1">
        <w:r w:rsidRPr="00CA00CF">
          <w:rPr>
            <w:b/>
            <w:bCs/>
            <w:color w:val="FF0000"/>
            <w:u w:val="single"/>
          </w:rPr>
          <w:t>-</w:t>
        </w:r>
      </w:hyperlink>
      <w:r w:rsidRPr="00CA00CF">
        <w:t xml:space="preserve"> </w:t>
      </w:r>
      <w:r w:rsidRPr="00CA00CF">
        <w:rPr>
          <w:color w:val="0000FF"/>
        </w:rPr>
        <w:t>&lt;</w:t>
      </w:r>
      <w:r w:rsidRPr="00CA00CF">
        <w:rPr>
          <w:color w:val="990000"/>
        </w:rPr>
        <w:t>order:LSR</w:t>
      </w:r>
      <w:r w:rsidRPr="00CA00CF">
        <w:rPr>
          <w:color w:val="0000FF"/>
        </w:rPr>
        <w:t>&gt;</w:t>
      </w:r>
    </w:p>
    <w:p w14:paraId="6663DDAD" w14:textId="77777777" w:rsidR="004954A7" w:rsidRPr="00CA00CF" w:rsidRDefault="004954A7" w:rsidP="004954A7">
      <w:pPr>
        <w:ind w:hanging="480"/>
      </w:pPr>
      <w:hyperlink r:id="rId1256" w:history="1">
        <w:r w:rsidRPr="00CA00CF">
          <w:rPr>
            <w:b/>
            <w:bCs/>
            <w:color w:val="FF0000"/>
            <w:u w:val="single"/>
          </w:rPr>
          <w:t>-</w:t>
        </w:r>
      </w:hyperlink>
      <w:r w:rsidRPr="00CA00CF">
        <w:t xml:space="preserve"> </w:t>
      </w:r>
      <w:r w:rsidRPr="00CA00CF">
        <w:rPr>
          <w:color w:val="0000FF"/>
        </w:rPr>
        <w:t>&lt;</w:t>
      </w:r>
      <w:r w:rsidRPr="00CA00CF">
        <w:rPr>
          <w:color w:val="990000"/>
        </w:rPr>
        <w:t>order:LSR_ADMIN</w:t>
      </w:r>
      <w:r w:rsidRPr="00CA00CF">
        <w:rPr>
          <w:color w:val="0000FF"/>
        </w:rPr>
        <w:t>&gt;</w:t>
      </w:r>
    </w:p>
    <w:p w14:paraId="203C10B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order:SC</w:t>
      </w:r>
      <w:r w:rsidRPr="00CA00CF">
        <w:rPr>
          <w:color w:val="0000FF"/>
        </w:rPr>
        <w:t>&gt;</w:t>
      </w:r>
      <w:r w:rsidRPr="00CA00CF">
        <w:rPr>
          <w:b/>
          <w:bCs/>
        </w:rPr>
        <w:t>LCSC</w:t>
      </w:r>
      <w:r w:rsidRPr="00CA00CF">
        <w:rPr>
          <w:color w:val="0000FF"/>
        </w:rPr>
        <w:t>&lt;/</w:t>
      </w:r>
      <w:r w:rsidRPr="00CA00CF">
        <w:rPr>
          <w:color w:val="990000"/>
        </w:rPr>
        <w:t>order:SC</w:t>
      </w:r>
      <w:r w:rsidRPr="00CA00CF">
        <w:rPr>
          <w:color w:val="0000FF"/>
        </w:rPr>
        <w:t>&gt;</w:t>
      </w:r>
      <w:r w:rsidRPr="00CA00CF">
        <w:t xml:space="preserve"> </w:t>
      </w:r>
    </w:p>
    <w:p w14:paraId="3B5AE2C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order:PROJECT</w:t>
      </w:r>
      <w:r w:rsidRPr="00CA00CF">
        <w:rPr>
          <w:color w:val="0000FF"/>
        </w:rPr>
        <w:t>&gt;</w:t>
      </w:r>
      <w:r w:rsidRPr="00CA00CF">
        <w:rPr>
          <w:b/>
          <w:bCs/>
        </w:rPr>
        <w:t>CAVENOBILL</w:t>
      </w:r>
      <w:r w:rsidRPr="00CA00CF">
        <w:rPr>
          <w:color w:val="0000FF"/>
        </w:rPr>
        <w:t>&lt;/</w:t>
      </w:r>
      <w:r w:rsidRPr="00CA00CF">
        <w:rPr>
          <w:color w:val="990000"/>
        </w:rPr>
        <w:t>order:PROJECT</w:t>
      </w:r>
      <w:r w:rsidRPr="00CA00CF">
        <w:rPr>
          <w:color w:val="0000FF"/>
        </w:rPr>
        <w:t>&gt;</w:t>
      </w:r>
      <w:r w:rsidRPr="00CA00CF">
        <w:t xml:space="preserve"> </w:t>
      </w:r>
    </w:p>
    <w:p w14:paraId="28BB988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order:REQTYP</w:t>
      </w:r>
      <w:r w:rsidRPr="00CA00CF">
        <w:rPr>
          <w:color w:val="0000FF"/>
        </w:rPr>
        <w:t>&gt;</w:t>
      </w:r>
      <w:r w:rsidRPr="00CA00CF">
        <w:rPr>
          <w:b/>
          <w:bCs/>
        </w:rPr>
        <w:t>MB</w:t>
      </w:r>
      <w:r w:rsidRPr="00CA00CF">
        <w:rPr>
          <w:color w:val="0000FF"/>
        </w:rPr>
        <w:t>&lt;/</w:t>
      </w:r>
      <w:r w:rsidRPr="00CA00CF">
        <w:rPr>
          <w:color w:val="990000"/>
        </w:rPr>
        <w:t>order:REQTYP</w:t>
      </w:r>
      <w:r w:rsidRPr="00CA00CF">
        <w:rPr>
          <w:color w:val="0000FF"/>
        </w:rPr>
        <w:t>&gt;</w:t>
      </w:r>
      <w:r w:rsidRPr="00CA00CF">
        <w:t xml:space="preserve"> </w:t>
      </w:r>
    </w:p>
    <w:p w14:paraId="3FD76CE0"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order:ACT</w:t>
      </w:r>
      <w:r w:rsidRPr="00CA00CF">
        <w:rPr>
          <w:color w:val="0000FF"/>
        </w:rPr>
        <w:t>&gt;</w:t>
      </w:r>
      <w:r w:rsidRPr="00CA00CF">
        <w:rPr>
          <w:b/>
          <w:bCs/>
        </w:rPr>
        <w:t>V</w:t>
      </w:r>
      <w:r w:rsidRPr="00CA00CF">
        <w:rPr>
          <w:color w:val="0000FF"/>
        </w:rPr>
        <w:t>&lt;/</w:t>
      </w:r>
      <w:r w:rsidRPr="00CA00CF">
        <w:rPr>
          <w:color w:val="990000"/>
        </w:rPr>
        <w:t>order:ACT</w:t>
      </w:r>
      <w:r w:rsidRPr="00CA00CF">
        <w:rPr>
          <w:color w:val="0000FF"/>
        </w:rPr>
        <w:t>&gt;</w:t>
      </w:r>
      <w:r w:rsidRPr="00CA00CF">
        <w:t xml:space="preserve"> </w:t>
      </w:r>
    </w:p>
    <w:p w14:paraId="4678B48D" w14:textId="77777777" w:rsidR="004954A7" w:rsidRPr="008C51B0" w:rsidRDefault="004954A7" w:rsidP="004954A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1FB363A2" w14:textId="77777777" w:rsidR="004954A7" w:rsidRPr="00CA00CF" w:rsidRDefault="004954A7" w:rsidP="004954A7">
      <w:pPr>
        <w:ind w:hanging="480"/>
      </w:pPr>
      <w:hyperlink r:id="rId1257" w:history="1">
        <w:r w:rsidRPr="00CA00CF">
          <w:rPr>
            <w:b/>
            <w:bCs/>
            <w:color w:val="FF0000"/>
            <w:u w:val="single"/>
          </w:rPr>
          <w:t>-</w:t>
        </w:r>
      </w:hyperlink>
      <w:r w:rsidRPr="00CA00CF">
        <w:t xml:space="preserve"> </w:t>
      </w:r>
      <w:r w:rsidRPr="00CA00CF">
        <w:rPr>
          <w:color w:val="0000FF"/>
        </w:rPr>
        <w:t>&lt;</w:t>
      </w:r>
      <w:r w:rsidRPr="00CA00CF">
        <w:rPr>
          <w:color w:val="990000"/>
        </w:rPr>
        <w:t>order:AUTHORIZATION</w:t>
      </w:r>
      <w:r w:rsidRPr="00CA00CF">
        <w:rPr>
          <w:color w:val="0000FF"/>
        </w:rPr>
        <w:t>&gt;</w:t>
      </w:r>
    </w:p>
    <w:p w14:paraId="40021299"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order:TOS</w:t>
      </w:r>
      <w:r w:rsidRPr="00CA00CF">
        <w:rPr>
          <w:color w:val="0000FF"/>
        </w:rPr>
        <w:t>&gt;</w:t>
      </w:r>
      <w:r w:rsidRPr="00CA00CF">
        <w:rPr>
          <w:b/>
          <w:bCs/>
        </w:rPr>
        <w:t>1AM-</w:t>
      </w:r>
      <w:r w:rsidRPr="00CA00CF">
        <w:rPr>
          <w:color w:val="0000FF"/>
        </w:rPr>
        <w:t>&lt;/</w:t>
      </w:r>
      <w:r w:rsidRPr="00CA00CF">
        <w:rPr>
          <w:color w:val="990000"/>
        </w:rPr>
        <w:t>order:TOS</w:t>
      </w:r>
      <w:r w:rsidRPr="00CA00CF">
        <w:rPr>
          <w:color w:val="0000FF"/>
        </w:rPr>
        <w:t>&gt;</w:t>
      </w:r>
      <w:r w:rsidRPr="00CA00CF">
        <w:t xml:space="preserve"> </w:t>
      </w:r>
    </w:p>
    <w:p w14:paraId="2A903BC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order:DDD</w:t>
      </w:r>
      <w:r w:rsidRPr="00CA00CF">
        <w:rPr>
          <w:color w:val="0000FF"/>
        </w:rPr>
        <w:t>&gt;</w:t>
      </w:r>
      <w:r w:rsidRPr="00CA00CF">
        <w:rPr>
          <w:b/>
          <w:bCs/>
        </w:rPr>
        <w:t>20090731</w:t>
      </w:r>
      <w:r w:rsidRPr="00CA00CF">
        <w:rPr>
          <w:color w:val="0000FF"/>
        </w:rPr>
        <w:t>&lt;/</w:t>
      </w:r>
      <w:r w:rsidRPr="00CA00CF">
        <w:rPr>
          <w:color w:val="990000"/>
        </w:rPr>
        <w:t>order:DDD</w:t>
      </w:r>
      <w:r w:rsidRPr="00CA00CF">
        <w:rPr>
          <w:color w:val="0000FF"/>
        </w:rPr>
        <w:t>&gt;</w:t>
      </w:r>
      <w:r w:rsidRPr="00CA00CF">
        <w:t xml:space="preserve"> </w:t>
      </w:r>
    </w:p>
    <w:p w14:paraId="7A51B34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order:PORTTYP</w:t>
      </w:r>
      <w:r w:rsidRPr="00CA00CF">
        <w:rPr>
          <w:color w:val="0000FF"/>
        </w:rPr>
        <w:t>&gt;</w:t>
      </w:r>
      <w:r w:rsidRPr="00CA00CF">
        <w:rPr>
          <w:b/>
          <w:bCs/>
        </w:rPr>
        <w:t>L</w:t>
      </w:r>
      <w:r w:rsidRPr="00CA00CF">
        <w:rPr>
          <w:color w:val="0000FF"/>
        </w:rPr>
        <w:t>&lt;/</w:t>
      </w:r>
      <w:r w:rsidRPr="00CA00CF">
        <w:rPr>
          <w:color w:val="990000"/>
        </w:rPr>
        <w:t>order:PORTTYP</w:t>
      </w:r>
      <w:r w:rsidRPr="00CA00CF">
        <w:rPr>
          <w:color w:val="0000FF"/>
        </w:rPr>
        <w:t>&gt;</w:t>
      </w:r>
      <w:r w:rsidRPr="00CA00CF">
        <w:t xml:space="preserve"> </w:t>
      </w:r>
    </w:p>
    <w:p w14:paraId="2B57AC45"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order:AUTHORIZATION</w:t>
      </w:r>
      <w:r w:rsidRPr="00CA00CF">
        <w:rPr>
          <w:color w:val="0000FF"/>
        </w:rPr>
        <w:t>&gt;</w:t>
      </w:r>
    </w:p>
    <w:p w14:paraId="5D78A81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order:LSR_ADMIN</w:t>
      </w:r>
      <w:r w:rsidRPr="00CA00CF">
        <w:rPr>
          <w:color w:val="0000FF"/>
        </w:rPr>
        <w:t>&gt;</w:t>
      </w:r>
    </w:p>
    <w:p w14:paraId="78D61A3A" w14:textId="77777777" w:rsidR="004954A7" w:rsidRPr="00CA00CF" w:rsidRDefault="004954A7" w:rsidP="004954A7">
      <w:pPr>
        <w:ind w:hanging="480"/>
      </w:pPr>
      <w:hyperlink r:id="rId1258" w:history="1">
        <w:r w:rsidRPr="00CA00CF">
          <w:rPr>
            <w:b/>
            <w:bCs/>
            <w:color w:val="FF0000"/>
            <w:u w:val="single"/>
          </w:rPr>
          <w:t>-</w:t>
        </w:r>
      </w:hyperlink>
      <w:r w:rsidRPr="00CA00CF">
        <w:t xml:space="preserve"> </w:t>
      </w:r>
      <w:r w:rsidRPr="00CA00CF">
        <w:rPr>
          <w:color w:val="0000FF"/>
        </w:rPr>
        <w:t>&lt;</w:t>
      </w:r>
      <w:r w:rsidRPr="00CA00CF">
        <w:rPr>
          <w:color w:val="990000"/>
        </w:rPr>
        <w:t>order:LSR_BILL</w:t>
      </w:r>
      <w:r w:rsidRPr="00CA00CF">
        <w:rPr>
          <w:color w:val="0000FF"/>
        </w:rPr>
        <w:t>&gt;</w:t>
      </w:r>
    </w:p>
    <w:p w14:paraId="48B91E0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order:BAN1</w:t>
      </w:r>
      <w:r w:rsidRPr="00CA00CF">
        <w:rPr>
          <w:color w:val="0000FF"/>
        </w:rPr>
        <w:t>&gt;</w:t>
      </w:r>
      <w:r w:rsidRPr="00CA00CF">
        <w:rPr>
          <w:b/>
          <w:bCs/>
        </w:rPr>
        <w:t>615Q886621621</w:t>
      </w:r>
      <w:r w:rsidRPr="00CA00CF">
        <w:rPr>
          <w:color w:val="0000FF"/>
        </w:rPr>
        <w:t>&lt;/</w:t>
      </w:r>
      <w:r w:rsidRPr="00CA00CF">
        <w:rPr>
          <w:color w:val="990000"/>
        </w:rPr>
        <w:t>order:BAN1</w:t>
      </w:r>
      <w:r w:rsidRPr="00CA00CF">
        <w:rPr>
          <w:color w:val="0000FF"/>
        </w:rPr>
        <w:t>&gt;</w:t>
      </w:r>
      <w:r w:rsidRPr="00CA00CF">
        <w:t xml:space="preserve"> </w:t>
      </w:r>
    </w:p>
    <w:p w14:paraId="00C1CF3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order:LSR_BILL</w:t>
      </w:r>
      <w:r w:rsidRPr="00CA00CF">
        <w:rPr>
          <w:color w:val="0000FF"/>
        </w:rPr>
        <w:t>&gt;</w:t>
      </w:r>
    </w:p>
    <w:p w14:paraId="2637D85C" w14:textId="77777777" w:rsidR="004954A7" w:rsidRPr="00CA00CF" w:rsidRDefault="004954A7" w:rsidP="004954A7">
      <w:pPr>
        <w:ind w:hanging="480"/>
      </w:pPr>
      <w:hyperlink r:id="rId1259" w:history="1">
        <w:r w:rsidRPr="00CA00CF">
          <w:rPr>
            <w:b/>
            <w:bCs/>
            <w:color w:val="FF0000"/>
            <w:u w:val="single"/>
          </w:rPr>
          <w:t>-</w:t>
        </w:r>
      </w:hyperlink>
      <w:r w:rsidRPr="00CA00CF">
        <w:t xml:space="preserve"> </w:t>
      </w:r>
      <w:r w:rsidRPr="00CA00CF">
        <w:rPr>
          <w:color w:val="0000FF"/>
        </w:rPr>
        <w:t>&lt;</w:t>
      </w:r>
      <w:r w:rsidRPr="00CA00CF">
        <w:rPr>
          <w:color w:val="990000"/>
        </w:rPr>
        <w:t>order:CONTACT</w:t>
      </w:r>
      <w:r w:rsidRPr="00CA00CF">
        <w:rPr>
          <w:color w:val="0000FF"/>
        </w:rPr>
        <w:t>&gt;</w:t>
      </w:r>
    </w:p>
    <w:p w14:paraId="477417AA"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order:INIT</w:t>
      </w:r>
      <w:r w:rsidRPr="00CA00CF">
        <w:rPr>
          <w:color w:val="0000FF"/>
        </w:rPr>
        <w:t>&gt;</w:t>
      </w:r>
      <w:r w:rsidRPr="00CA00CF">
        <w:rPr>
          <w:b/>
          <w:bCs/>
        </w:rPr>
        <w:t>Bojangles</w:t>
      </w:r>
      <w:r w:rsidRPr="00CA00CF">
        <w:rPr>
          <w:color w:val="0000FF"/>
        </w:rPr>
        <w:t>&lt;/</w:t>
      </w:r>
      <w:r w:rsidRPr="00CA00CF">
        <w:rPr>
          <w:color w:val="990000"/>
        </w:rPr>
        <w:t>order:INIT</w:t>
      </w:r>
      <w:r w:rsidRPr="00CA00CF">
        <w:rPr>
          <w:color w:val="0000FF"/>
        </w:rPr>
        <w:t>&gt;</w:t>
      </w:r>
      <w:r w:rsidRPr="00CA00CF">
        <w:t xml:space="preserve"> </w:t>
      </w:r>
    </w:p>
    <w:p w14:paraId="4BBCBCB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order:INIT_TEL_NO</w:t>
      </w:r>
      <w:r w:rsidRPr="00CA00CF">
        <w:rPr>
          <w:color w:val="0000FF"/>
        </w:rPr>
        <w:t>&gt;</w:t>
      </w:r>
      <w:r w:rsidRPr="00CA00CF">
        <w:rPr>
          <w:b/>
          <w:bCs/>
        </w:rPr>
        <w:t>8884448888</w:t>
      </w:r>
      <w:r w:rsidRPr="00CA00CF">
        <w:rPr>
          <w:color w:val="0000FF"/>
        </w:rPr>
        <w:t>&lt;/</w:t>
      </w:r>
      <w:r w:rsidRPr="00CA00CF">
        <w:rPr>
          <w:color w:val="990000"/>
        </w:rPr>
        <w:t>order:INIT_TEL_NO</w:t>
      </w:r>
      <w:r w:rsidRPr="00CA00CF">
        <w:rPr>
          <w:color w:val="0000FF"/>
        </w:rPr>
        <w:t>&gt;</w:t>
      </w:r>
      <w:r w:rsidRPr="00CA00CF">
        <w:t xml:space="preserve"> </w:t>
      </w:r>
    </w:p>
    <w:p w14:paraId="22A0CCD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order:INIT_FAX_NO</w:t>
      </w:r>
      <w:r w:rsidRPr="00CA00CF">
        <w:rPr>
          <w:color w:val="0000FF"/>
        </w:rPr>
        <w:t>&gt;</w:t>
      </w:r>
      <w:r w:rsidRPr="00CA00CF">
        <w:rPr>
          <w:b/>
          <w:bCs/>
        </w:rPr>
        <w:t>4448884444</w:t>
      </w:r>
      <w:r w:rsidRPr="00CA00CF">
        <w:rPr>
          <w:color w:val="0000FF"/>
        </w:rPr>
        <w:t>&lt;/</w:t>
      </w:r>
      <w:r w:rsidRPr="00CA00CF">
        <w:rPr>
          <w:color w:val="990000"/>
        </w:rPr>
        <w:t>order:INIT_FAX_NO</w:t>
      </w:r>
      <w:r w:rsidRPr="00CA00CF">
        <w:rPr>
          <w:color w:val="0000FF"/>
        </w:rPr>
        <w:t>&gt;</w:t>
      </w:r>
      <w:r w:rsidRPr="00CA00CF">
        <w:t xml:space="preserve"> </w:t>
      </w:r>
    </w:p>
    <w:p w14:paraId="0DDF2076" w14:textId="77777777" w:rsidR="004954A7" w:rsidRPr="008C51B0" w:rsidRDefault="004954A7" w:rsidP="004954A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Mermaid</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43ED05DD"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7706D58F" w14:textId="77777777" w:rsidR="004954A7" w:rsidRPr="00CA00CF" w:rsidRDefault="004954A7" w:rsidP="004954A7">
      <w:pPr>
        <w:ind w:hanging="240"/>
      </w:pPr>
      <w:r w:rsidRPr="008C51B0">
        <w:rPr>
          <w:b/>
          <w:bCs/>
          <w:color w:val="FF0000"/>
          <w:lang w:val="es-ES"/>
        </w:rPr>
        <w:t> </w:t>
      </w:r>
      <w:r w:rsidRPr="008C51B0">
        <w:rPr>
          <w:lang w:val="es-ES"/>
        </w:rPr>
        <w:t xml:space="preserve"> </w:t>
      </w:r>
      <w:r w:rsidRPr="00CA00CF">
        <w:rPr>
          <w:color w:val="0000FF"/>
        </w:rPr>
        <w:t>&lt;/</w:t>
      </w:r>
      <w:r w:rsidRPr="00CA00CF">
        <w:rPr>
          <w:color w:val="990000"/>
        </w:rPr>
        <w:t>order:CONTACT</w:t>
      </w:r>
      <w:r w:rsidRPr="00CA00CF">
        <w:rPr>
          <w:color w:val="0000FF"/>
        </w:rPr>
        <w:t>&gt;</w:t>
      </w:r>
    </w:p>
    <w:p w14:paraId="5C3BCCD4"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order:LSR</w:t>
      </w:r>
      <w:r w:rsidRPr="00CA00CF">
        <w:rPr>
          <w:color w:val="0000FF"/>
        </w:rPr>
        <w:t>&gt;</w:t>
      </w:r>
    </w:p>
    <w:p w14:paraId="7D2DC0D8" w14:textId="77777777" w:rsidR="004954A7" w:rsidRPr="00CA00CF" w:rsidRDefault="004954A7" w:rsidP="004954A7">
      <w:pPr>
        <w:ind w:hanging="480"/>
      </w:pPr>
      <w:hyperlink r:id="rId1260" w:history="1">
        <w:r w:rsidRPr="00CA00CF">
          <w:rPr>
            <w:b/>
            <w:bCs/>
            <w:color w:val="FF0000"/>
            <w:u w:val="single"/>
          </w:rPr>
          <w:t>-</w:t>
        </w:r>
      </w:hyperlink>
      <w:r w:rsidRPr="00CA00CF">
        <w:t xml:space="preserve"> </w:t>
      </w:r>
      <w:r w:rsidRPr="00CA00CF">
        <w:rPr>
          <w:color w:val="0000FF"/>
        </w:rPr>
        <w:t>&lt;</w:t>
      </w:r>
      <w:r w:rsidRPr="00CA00CF">
        <w:rPr>
          <w:color w:val="990000"/>
        </w:rPr>
        <w:t>order:EU</w:t>
      </w:r>
      <w:r w:rsidRPr="00CA00CF">
        <w:rPr>
          <w:color w:val="0000FF"/>
        </w:rPr>
        <w:t>&gt;</w:t>
      </w:r>
    </w:p>
    <w:p w14:paraId="5F4C2AE2" w14:textId="77777777" w:rsidR="004954A7" w:rsidRPr="00CA00CF" w:rsidRDefault="004954A7" w:rsidP="004954A7">
      <w:pPr>
        <w:ind w:hanging="480"/>
      </w:pPr>
      <w:hyperlink r:id="rId1261" w:history="1">
        <w:r w:rsidRPr="00CA00CF">
          <w:rPr>
            <w:b/>
            <w:bCs/>
            <w:color w:val="FF0000"/>
            <w:u w:val="single"/>
          </w:rPr>
          <w:t>-</w:t>
        </w:r>
      </w:hyperlink>
      <w:r w:rsidRPr="00CA00CF">
        <w:t xml:space="preserve"> </w:t>
      </w:r>
      <w:r w:rsidRPr="00CA00CF">
        <w:rPr>
          <w:color w:val="0000FF"/>
        </w:rPr>
        <w:t>&lt;</w:t>
      </w:r>
      <w:r w:rsidRPr="00CA00CF">
        <w:rPr>
          <w:color w:val="990000"/>
        </w:rPr>
        <w:t>order:EU_BILL</w:t>
      </w:r>
      <w:r w:rsidRPr="00CA00CF">
        <w:rPr>
          <w:color w:val="0000FF"/>
        </w:rPr>
        <w:t>&gt;</w:t>
      </w:r>
    </w:p>
    <w:p w14:paraId="0816093B"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order:EATN</w:t>
      </w:r>
      <w:r w:rsidRPr="00CA00CF">
        <w:rPr>
          <w:color w:val="0000FF"/>
        </w:rPr>
        <w:t>&gt;</w:t>
      </w:r>
      <w:r w:rsidRPr="00CA00CF">
        <w:rPr>
          <w:b/>
          <w:bCs/>
        </w:rPr>
        <w:t>9015450362</w:t>
      </w:r>
      <w:r w:rsidRPr="00CA00CF">
        <w:rPr>
          <w:color w:val="0000FF"/>
        </w:rPr>
        <w:t>&lt;/</w:t>
      </w:r>
      <w:r w:rsidRPr="00CA00CF">
        <w:rPr>
          <w:color w:val="990000"/>
        </w:rPr>
        <w:t>order:EATN</w:t>
      </w:r>
      <w:r w:rsidRPr="00CA00CF">
        <w:rPr>
          <w:color w:val="0000FF"/>
        </w:rPr>
        <w:t>&gt;</w:t>
      </w:r>
      <w:r w:rsidRPr="00CA00CF">
        <w:t xml:space="preserve"> </w:t>
      </w:r>
    </w:p>
    <w:p w14:paraId="506CC9D7"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order:EU_BILL</w:t>
      </w:r>
      <w:r w:rsidRPr="00CA00CF">
        <w:rPr>
          <w:color w:val="0000FF"/>
        </w:rPr>
        <w:t>&gt;</w:t>
      </w:r>
    </w:p>
    <w:p w14:paraId="788819CA" w14:textId="77777777" w:rsidR="004954A7" w:rsidRPr="00CA00CF" w:rsidRDefault="004954A7" w:rsidP="004954A7">
      <w:pPr>
        <w:ind w:hanging="480"/>
      </w:pPr>
      <w:hyperlink r:id="rId1262" w:history="1">
        <w:r w:rsidRPr="00CA00CF">
          <w:rPr>
            <w:b/>
            <w:bCs/>
            <w:color w:val="FF0000"/>
            <w:u w:val="single"/>
          </w:rPr>
          <w:t>-</w:t>
        </w:r>
      </w:hyperlink>
      <w:r w:rsidRPr="00CA00CF">
        <w:t xml:space="preserve"> </w:t>
      </w:r>
      <w:r w:rsidRPr="00CA00CF">
        <w:rPr>
          <w:color w:val="0000FF"/>
        </w:rPr>
        <w:t>&lt;</w:t>
      </w:r>
      <w:r w:rsidRPr="00CA00CF">
        <w:rPr>
          <w:color w:val="990000"/>
        </w:rPr>
        <w:t>order:LOC_ACCESS</w:t>
      </w:r>
      <w:r w:rsidRPr="00CA00CF">
        <w:rPr>
          <w:color w:val="0000FF"/>
        </w:rPr>
        <w:t>&gt;</w:t>
      </w:r>
    </w:p>
    <w:p w14:paraId="18524EAD" w14:textId="77777777" w:rsidR="004954A7" w:rsidRPr="00CA00CF" w:rsidRDefault="004954A7" w:rsidP="004954A7">
      <w:pPr>
        <w:ind w:hanging="480"/>
      </w:pPr>
      <w:hyperlink r:id="rId1263" w:history="1">
        <w:r w:rsidRPr="00CA00CF">
          <w:rPr>
            <w:b/>
            <w:bCs/>
            <w:color w:val="FF0000"/>
            <w:u w:val="single"/>
          </w:rPr>
          <w:t>-</w:t>
        </w:r>
      </w:hyperlink>
      <w:r w:rsidRPr="00CA00CF">
        <w:t xml:space="preserve"> </w:t>
      </w:r>
      <w:r w:rsidRPr="00CA00CF">
        <w:rPr>
          <w:color w:val="0000FF"/>
        </w:rPr>
        <w:t>&lt;</w:t>
      </w:r>
      <w:r w:rsidRPr="00CA00CF">
        <w:rPr>
          <w:color w:val="990000"/>
        </w:rPr>
        <w:t>order:LOC_ACCESS_HEADER_INFO</w:t>
      </w:r>
      <w:r w:rsidRPr="00CA00CF">
        <w:rPr>
          <w:color w:val="0000FF"/>
        </w:rPr>
        <w:t>&gt;</w:t>
      </w:r>
    </w:p>
    <w:p w14:paraId="28A0F2BB"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order:NAME</w:t>
      </w:r>
      <w:r w:rsidRPr="00CA00CF">
        <w:rPr>
          <w:color w:val="0000FF"/>
        </w:rPr>
        <w:t>&gt;</w:t>
      </w:r>
      <w:r w:rsidRPr="00CA00CF">
        <w:rPr>
          <w:b/>
          <w:bCs/>
        </w:rPr>
        <w:t>Horse Feathers</w:t>
      </w:r>
      <w:r w:rsidRPr="00CA00CF">
        <w:rPr>
          <w:color w:val="0000FF"/>
        </w:rPr>
        <w:t>&lt;/</w:t>
      </w:r>
      <w:r w:rsidRPr="00CA00CF">
        <w:rPr>
          <w:color w:val="990000"/>
        </w:rPr>
        <w:t>order:NAME</w:t>
      </w:r>
      <w:r w:rsidRPr="00CA00CF">
        <w:rPr>
          <w:color w:val="0000FF"/>
        </w:rPr>
        <w:t>&gt;</w:t>
      </w:r>
      <w:r w:rsidRPr="00CA00CF">
        <w:t xml:space="preserve"> </w:t>
      </w:r>
    </w:p>
    <w:p w14:paraId="418CA608" w14:textId="77777777" w:rsidR="004954A7" w:rsidRPr="00CA00CF" w:rsidRDefault="004954A7" w:rsidP="004954A7">
      <w:pPr>
        <w:ind w:hanging="480"/>
      </w:pPr>
      <w:hyperlink r:id="rId1264" w:history="1">
        <w:r w:rsidRPr="00CA00CF">
          <w:rPr>
            <w:b/>
            <w:bCs/>
            <w:color w:val="FF0000"/>
            <w:u w:val="single"/>
          </w:rPr>
          <w:t>-</w:t>
        </w:r>
      </w:hyperlink>
      <w:r w:rsidRPr="00CA00CF">
        <w:t xml:space="preserve"> </w:t>
      </w:r>
      <w:r w:rsidRPr="00CA00CF">
        <w:rPr>
          <w:color w:val="0000FF"/>
        </w:rPr>
        <w:t>&lt;</w:t>
      </w:r>
      <w:r w:rsidRPr="00CA00CF">
        <w:rPr>
          <w:color w:val="990000"/>
        </w:rPr>
        <w:t>order:LOC_ACCESS_INFO</w:t>
      </w:r>
      <w:r w:rsidRPr="00CA00CF">
        <w:rPr>
          <w:color w:val="0000FF"/>
        </w:rPr>
        <w:t>&gt;</w:t>
      </w:r>
    </w:p>
    <w:p w14:paraId="4BCA604A"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order:ELT</w:t>
      </w:r>
      <w:r w:rsidRPr="00CA00CF">
        <w:rPr>
          <w:color w:val="0000FF"/>
        </w:rPr>
        <w:t>&gt;</w:t>
      </w:r>
      <w:r w:rsidRPr="00CA00CF">
        <w:rPr>
          <w:b/>
          <w:bCs/>
        </w:rPr>
        <w:t>A</w:t>
      </w:r>
      <w:r w:rsidRPr="00CA00CF">
        <w:rPr>
          <w:color w:val="0000FF"/>
        </w:rPr>
        <w:t>&lt;/</w:t>
      </w:r>
      <w:r w:rsidRPr="00CA00CF">
        <w:rPr>
          <w:color w:val="990000"/>
        </w:rPr>
        <w:t>order:ELT</w:t>
      </w:r>
      <w:r w:rsidRPr="00CA00CF">
        <w:rPr>
          <w:color w:val="0000FF"/>
        </w:rPr>
        <w:t>&gt;</w:t>
      </w:r>
      <w:r w:rsidRPr="00CA00CF">
        <w:t xml:space="preserve"> </w:t>
      </w:r>
    </w:p>
    <w:p w14:paraId="2DDCD97D"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order:LOC_ACCESS_INFO</w:t>
      </w:r>
      <w:r w:rsidRPr="00CA00CF">
        <w:rPr>
          <w:color w:val="0000FF"/>
        </w:rPr>
        <w:t>&gt;</w:t>
      </w:r>
    </w:p>
    <w:p w14:paraId="0C906BC0"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order:LOC_ACCESS_HEADER_INFO</w:t>
      </w:r>
      <w:r w:rsidRPr="00CA00CF">
        <w:rPr>
          <w:color w:val="0000FF"/>
        </w:rPr>
        <w:t>&gt;</w:t>
      </w:r>
    </w:p>
    <w:p w14:paraId="1B826856"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order:LOC_ACCESS</w:t>
      </w:r>
      <w:r w:rsidRPr="00CA00CF">
        <w:rPr>
          <w:color w:val="0000FF"/>
        </w:rPr>
        <w:t>&gt;</w:t>
      </w:r>
    </w:p>
    <w:p w14:paraId="74E97EEF"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order:EU</w:t>
      </w:r>
      <w:r w:rsidRPr="00CA00CF">
        <w:rPr>
          <w:color w:val="0000FF"/>
        </w:rPr>
        <w:t>&gt;</w:t>
      </w:r>
    </w:p>
    <w:p w14:paraId="3CB792E8" w14:textId="77777777" w:rsidR="004954A7" w:rsidRPr="00CA00CF" w:rsidRDefault="004954A7" w:rsidP="004954A7">
      <w:pPr>
        <w:ind w:hanging="480"/>
      </w:pPr>
      <w:hyperlink r:id="rId1265" w:history="1">
        <w:r w:rsidRPr="00CA00CF">
          <w:rPr>
            <w:b/>
            <w:bCs/>
            <w:color w:val="FF0000"/>
            <w:u w:val="single"/>
          </w:rPr>
          <w:t>-</w:t>
        </w:r>
      </w:hyperlink>
      <w:r w:rsidRPr="00CA00CF">
        <w:t xml:space="preserve"> </w:t>
      </w:r>
      <w:r w:rsidRPr="00CA00CF">
        <w:rPr>
          <w:color w:val="0000FF"/>
        </w:rPr>
        <w:t>&lt;</w:t>
      </w:r>
      <w:r w:rsidRPr="00CA00CF">
        <w:rPr>
          <w:color w:val="990000"/>
        </w:rPr>
        <w:t>order:PS</w:t>
      </w:r>
      <w:r w:rsidRPr="00CA00CF">
        <w:rPr>
          <w:color w:val="0000FF"/>
        </w:rPr>
        <w:t>&gt;</w:t>
      </w:r>
    </w:p>
    <w:p w14:paraId="698BA053" w14:textId="77777777" w:rsidR="004954A7" w:rsidRPr="00CA00CF" w:rsidRDefault="004954A7" w:rsidP="004954A7">
      <w:pPr>
        <w:ind w:hanging="480"/>
      </w:pPr>
      <w:hyperlink r:id="rId1266" w:history="1">
        <w:r w:rsidRPr="00CA00CF">
          <w:rPr>
            <w:b/>
            <w:bCs/>
            <w:color w:val="FF0000"/>
            <w:u w:val="single"/>
          </w:rPr>
          <w:t>-</w:t>
        </w:r>
      </w:hyperlink>
      <w:r w:rsidRPr="00CA00CF">
        <w:t xml:space="preserve"> </w:t>
      </w:r>
      <w:r w:rsidRPr="00CA00CF">
        <w:rPr>
          <w:color w:val="0000FF"/>
        </w:rPr>
        <w:t>&lt;</w:t>
      </w:r>
      <w:r w:rsidRPr="00CA00CF">
        <w:rPr>
          <w:color w:val="990000"/>
        </w:rPr>
        <w:t>order:PS_ADMIN</w:t>
      </w:r>
      <w:r w:rsidRPr="00CA00CF">
        <w:rPr>
          <w:color w:val="0000FF"/>
        </w:rPr>
        <w:t>&gt;</w:t>
      </w:r>
    </w:p>
    <w:p w14:paraId="2C928C6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order:PQTY</w:t>
      </w:r>
      <w:r w:rsidRPr="00CA00CF">
        <w:rPr>
          <w:color w:val="0000FF"/>
        </w:rPr>
        <w:t>&gt;</w:t>
      </w:r>
      <w:r w:rsidRPr="00CA00CF">
        <w:rPr>
          <w:b/>
          <w:bCs/>
        </w:rPr>
        <w:t>002</w:t>
      </w:r>
      <w:r w:rsidRPr="00CA00CF">
        <w:rPr>
          <w:color w:val="0000FF"/>
        </w:rPr>
        <w:t>&lt;/</w:t>
      </w:r>
      <w:r w:rsidRPr="00CA00CF">
        <w:rPr>
          <w:color w:val="990000"/>
        </w:rPr>
        <w:t>order:PQTY</w:t>
      </w:r>
      <w:r w:rsidRPr="00CA00CF">
        <w:rPr>
          <w:color w:val="0000FF"/>
        </w:rPr>
        <w:t>&gt;</w:t>
      </w:r>
      <w:r w:rsidRPr="00CA00CF">
        <w:t xml:space="preserve"> </w:t>
      </w:r>
    </w:p>
    <w:p w14:paraId="0D206B97"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order:PS_ADMIN</w:t>
      </w:r>
      <w:r w:rsidRPr="00CA00CF">
        <w:rPr>
          <w:color w:val="0000FF"/>
        </w:rPr>
        <w:t>&gt;</w:t>
      </w:r>
    </w:p>
    <w:p w14:paraId="2FCC271F" w14:textId="77777777" w:rsidR="004954A7" w:rsidRPr="00CA00CF" w:rsidRDefault="004954A7" w:rsidP="004954A7">
      <w:pPr>
        <w:ind w:hanging="480"/>
      </w:pPr>
      <w:hyperlink r:id="rId1267" w:history="1">
        <w:r w:rsidRPr="00CA00CF">
          <w:rPr>
            <w:b/>
            <w:bCs/>
            <w:color w:val="FF0000"/>
            <w:u w:val="single"/>
          </w:rPr>
          <w:t>-</w:t>
        </w:r>
      </w:hyperlink>
      <w:r w:rsidRPr="00CA00CF">
        <w:t xml:space="preserve"> </w:t>
      </w:r>
      <w:r w:rsidRPr="00CA00CF">
        <w:rPr>
          <w:color w:val="0000FF"/>
        </w:rPr>
        <w:t>&lt;</w:t>
      </w:r>
      <w:r w:rsidRPr="00CA00CF">
        <w:rPr>
          <w:color w:val="990000"/>
        </w:rPr>
        <w:t>order:PS_SVC_DET</w:t>
      </w:r>
      <w:r w:rsidRPr="00CA00CF">
        <w:rPr>
          <w:color w:val="0000FF"/>
        </w:rPr>
        <w:t>&gt;</w:t>
      </w:r>
    </w:p>
    <w:p w14:paraId="46058AA1"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order:TNS</w:t>
      </w:r>
      <w:r w:rsidRPr="00CA00CF">
        <w:rPr>
          <w:color w:val="0000FF"/>
        </w:rPr>
        <w:t>&gt;</w:t>
      </w:r>
      <w:r w:rsidRPr="00CA00CF">
        <w:rPr>
          <w:b/>
          <w:bCs/>
        </w:rPr>
        <w:t>9015450362</w:t>
      </w:r>
      <w:r w:rsidRPr="00CA00CF">
        <w:rPr>
          <w:color w:val="0000FF"/>
        </w:rPr>
        <w:t>&lt;/</w:t>
      </w:r>
      <w:r w:rsidRPr="00CA00CF">
        <w:rPr>
          <w:color w:val="990000"/>
        </w:rPr>
        <w:t>order:TNS</w:t>
      </w:r>
      <w:r w:rsidRPr="00CA00CF">
        <w:rPr>
          <w:color w:val="0000FF"/>
        </w:rPr>
        <w:t>&gt;</w:t>
      </w:r>
      <w:r w:rsidRPr="00CA00CF">
        <w:t xml:space="preserve"> </w:t>
      </w:r>
    </w:p>
    <w:p w14:paraId="5DA42F6F" w14:textId="77777777" w:rsidR="004954A7" w:rsidRPr="00CA00CF" w:rsidRDefault="004954A7" w:rsidP="004954A7">
      <w:pPr>
        <w:ind w:hanging="480"/>
      </w:pPr>
      <w:hyperlink r:id="rId1268" w:history="1">
        <w:r w:rsidRPr="00CA00CF">
          <w:rPr>
            <w:b/>
            <w:bCs/>
            <w:color w:val="FF0000"/>
            <w:u w:val="single"/>
          </w:rPr>
          <w:t>-</w:t>
        </w:r>
      </w:hyperlink>
      <w:r w:rsidRPr="00CA00CF">
        <w:t xml:space="preserve"> </w:t>
      </w:r>
      <w:r w:rsidRPr="00CA00CF">
        <w:rPr>
          <w:color w:val="0000FF"/>
        </w:rPr>
        <w:t>&lt;</w:t>
      </w:r>
      <w:r w:rsidRPr="00CA00CF">
        <w:rPr>
          <w:color w:val="990000"/>
        </w:rPr>
        <w:t>order:SVC_DET_GRP</w:t>
      </w:r>
      <w:r w:rsidRPr="00CA00CF">
        <w:rPr>
          <w:color w:val="0000FF"/>
        </w:rPr>
        <w:t>&gt;</w:t>
      </w:r>
    </w:p>
    <w:p w14:paraId="7EBC933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order:LNUM</w:t>
      </w:r>
      <w:r w:rsidRPr="00CA00CF">
        <w:rPr>
          <w:color w:val="0000FF"/>
        </w:rPr>
        <w:t>&gt;</w:t>
      </w:r>
      <w:r w:rsidRPr="00CA00CF">
        <w:rPr>
          <w:b/>
          <w:bCs/>
        </w:rPr>
        <w:t>00001</w:t>
      </w:r>
      <w:r w:rsidRPr="00CA00CF">
        <w:rPr>
          <w:color w:val="0000FF"/>
        </w:rPr>
        <w:t>&lt;/</w:t>
      </w:r>
      <w:r w:rsidRPr="00CA00CF">
        <w:rPr>
          <w:color w:val="990000"/>
        </w:rPr>
        <w:t>order:LNUM</w:t>
      </w:r>
      <w:r w:rsidRPr="00CA00CF">
        <w:rPr>
          <w:color w:val="0000FF"/>
        </w:rPr>
        <w:t>&gt;</w:t>
      </w:r>
      <w:r w:rsidRPr="00CA00CF">
        <w:t xml:space="preserve"> </w:t>
      </w:r>
    </w:p>
    <w:p w14:paraId="236848F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order:LNA</w:t>
      </w:r>
      <w:r w:rsidRPr="00CA00CF">
        <w:rPr>
          <w:color w:val="0000FF"/>
        </w:rPr>
        <w:t>&gt;</w:t>
      </w:r>
      <w:r w:rsidRPr="00CA00CF">
        <w:rPr>
          <w:b/>
          <w:bCs/>
        </w:rPr>
        <w:t>V</w:t>
      </w:r>
      <w:r w:rsidRPr="00CA00CF">
        <w:rPr>
          <w:color w:val="0000FF"/>
        </w:rPr>
        <w:t>&lt;/</w:t>
      </w:r>
      <w:r w:rsidRPr="00CA00CF">
        <w:rPr>
          <w:color w:val="990000"/>
        </w:rPr>
        <w:t>order:LNA</w:t>
      </w:r>
      <w:r w:rsidRPr="00CA00CF">
        <w:rPr>
          <w:color w:val="0000FF"/>
        </w:rPr>
        <w:t>&gt;</w:t>
      </w:r>
      <w:r w:rsidRPr="00CA00CF">
        <w:t xml:space="preserve"> </w:t>
      </w:r>
    </w:p>
    <w:p w14:paraId="72C34CF2"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order:SVC_DET_GRP</w:t>
      </w:r>
      <w:r w:rsidRPr="00CA00CF">
        <w:rPr>
          <w:color w:val="0000FF"/>
        </w:rPr>
        <w:t>&gt;</w:t>
      </w:r>
    </w:p>
    <w:p w14:paraId="496BC25F" w14:textId="77777777" w:rsidR="004954A7" w:rsidRPr="00CA00CF" w:rsidRDefault="004954A7" w:rsidP="004954A7">
      <w:pPr>
        <w:ind w:hanging="480"/>
      </w:pPr>
      <w:hyperlink r:id="rId1269" w:history="1">
        <w:r w:rsidRPr="00CA00CF">
          <w:rPr>
            <w:b/>
            <w:bCs/>
            <w:color w:val="FF0000"/>
            <w:u w:val="single"/>
          </w:rPr>
          <w:t>-</w:t>
        </w:r>
      </w:hyperlink>
      <w:r w:rsidRPr="00CA00CF">
        <w:t xml:space="preserve"> </w:t>
      </w:r>
      <w:r w:rsidRPr="00CA00CF">
        <w:rPr>
          <w:color w:val="0000FF"/>
        </w:rPr>
        <w:t>&lt;</w:t>
      </w:r>
      <w:r w:rsidRPr="00CA00CF">
        <w:rPr>
          <w:color w:val="990000"/>
        </w:rPr>
        <w:t>order:FEATURE_GRP</w:t>
      </w:r>
      <w:r w:rsidRPr="00CA00CF">
        <w:rPr>
          <w:color w:val="0000FF"/>
        </w:rPr>
        <w:t>&gt;</w:t>
      </w:r>
    </w:p>
    <w:p w14:paraId="460C8410"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order:FA</w:t>
      </w:r>
      <w:r w:rsidRPr="00CA00CF">
        <w:rPr>
          <w:color w:val="0000FF"/>
        </w:rPr>
        <w:t>&gt;</w:t>
      </w:r>
      <w:r w:rsidRPr="00CA00CF">
        <w:rPr>
          <w:b/>
          <w:bCs/>
        </w:rPr>
        <w:t>N</w:t>
      </w:r>
      <w:r w:rsidRPr="00CA00CF">
        <w:rPr>
          <w:color w:val="0000FF"/>
        </w:rPr>
        <w:t>&lt;/</w:t>
      </w:r>
      <w:r w:rsidRPr="00CA00CF">
        <w:rPr>
          <w:color w:val="990000"/>
        </w:rPr>
        <w:t>order:FA</w:t>
      </w:r>
      <w:r w:rsidRPr="00CA00CF">
        <w:rPr>
          <w:color w:val="0000FF"/>
        </w:rPr>
        <w:t>&gt;</w:t>
      </w:r>
      <w:r w:rsidRPr="00CA00CF">
        <w:t xml:space="preserve"> </w:t>
      </w:r>
    </w:p>
    <w:p w14:paraId="6933339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order:FEATURE</w:t>
      </w:r>
      <w:r w:rsidRPr="00CA00CF">
        <w:rPr>
          <w:color w:val="0000FF"/>
        </w:rPr>
        <w:t>&gt;</w:t>
      </w:r>
      <w:r w:rsidRPr="00CA00CF">
        <w:rPr>
          <w:b/>
          <w:bCs/>
        </w:rPr>
        <w:t>ESM</w:t>
      </w:r>
      <w:r w:rsidRPr="00CA00CF">
        <w:rPr>
          <w:color w:val="0000FF"/>
        </w:rPr>
        <w:t>&lt;/</w:t>
      </w:r>
      <w:r w:rsidRPr="00CA00CF">
        <w:rPr>
          <w:color w:val="990000"/>
        </w:rPr>
        <w:t>order:FEATURE</w:t>
      </w:r>
      <w:r w:rsidRPr="00CA00CF">
        <w:rPr>
          <w:color w:val="0000FF"/>
        </w:rPr>
        <w:t>&gt;</w:t>
      </w:r>
      <w:r w:rsidRPr="00CA00CF">
        <w:t xml:space="preserve"> </w:t>
      </w:r>
    </w:p>
    <w:p w14:paraId="6C4E7F77"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order:FEATURE_GRP</w:t>
      </w:r>
      <w:r w:rsidRPr="00CA00CF">
        <w:rPr>
          <w:color w:val="0000FF"/>
        </w:rPr>
        <w:t>&gt;</w:t>
      </w:r>
    </w:p>
    <w:p w14:paraId="1A7CFC1B"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order:PS_SVC_DET</w:t>
      </w:r>
      <w:r w:rsidRPr="00CA00CF">
        <w:rPr>
          <w:color w:val="0000FF"/>
        </w:rPr>
        <w:t>&gt;</w:t>
      </w:r>
    </w:p>
    <w:p w14:paraId="47E065A9" w14:textId="77777777" w:rsidR="004954A7" w:rsidRPr="00CA00CF" w:rsidRDefault="004954A7" w:rsidP="004954A7">
      <w:pPr>
        <w:ind w:hanging="480"/>
      </w:pPr>
      <w:hyperlink r:id="rId1270" w:history="1">
        <w:r w:rsidRPr="00CA00CF">
          <w:rPr>
            <w:b/>
            <w:bCs/>
            <w:color w:val="FF0000"/>
            <w:u w:val="single"/>
          </w:rPr>
          <w:t>-</w:t>
        </w:r>
      </w:hyperlink>
      <w:r w:rsidRPr="00CA00CF">
        <w:t xml:space="preserve"> </w:t>
      </w:r>
      <w:r w:rsidRPr="00CA00CF">
        <w:rPr>
          <w:color w:val="0000FF"/>
        </w:rPr>
        <w:t>&lt;</w:t>
      </w:r>
      <w:r w:rsidRPr="00CA00CF">
        <w:rPr>
          <w:color w:val="990000"/>
        </w:rPr>
        <w:t>order:PS_SVC_DET</w:t>
      </w:r>
      <w:r w:rsidRPr="00CA00CF">
        <w:rPr>
          <w:color w:val="0000FF"/>
        </w:rPr>
        <w:t>&gt;</w:t>
      </w:r>
    </w:p>
    <w:p w14:paraId="06A8D3A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order:TNS</w:t>
      </w:r>
      <w:r w:rsidRPr="00CA00CF">
        <w:rPr>
          <w:color w:val="0000FF"/>
        </w:rPr>
        <w:t>&gt;</w:t>
      </w:r>
      <w:r w:rsidRPr="00CA00CF">
        <w:rPr>
          <w:b/>
          <w:bCs/>
        </w:rPr>
        <w:t>9015450363</w:t>
      </w:r>
      <w:r w:rsidRPr="00CA00CF">
        <w:rPr>
          <w:color w:val="0000FF"/>
        </w:rPr>
        <w:t>&lt;/</w:t>
      </w:r>
      <w:r w:rsidRPr="00CA00CF">
        <w:rPr>
          <w:color w:val="990000"/>
        </w:rPr>
        <w:t>order:TNS</w:t>
      </w:r>
      <w:r w:rsidRPr="00CA00CF">
        <w:rPr>
          <w:color w:val="0000FF"/>
        </w:rPr>
        <w:t>&gt;</w:t>
      </w:r>
      <w:r w:rsidRPr="00CA00CF">
        <w:t xml:space="preserve"> </w:t>
      </w:r>
    </w:p>
    <w:p w14:paraId="15CD27B5" w14:textId="77777777" w:rsidR="004954A7" w:rsidRPr="00CA00CF" w:rsidRDefault="004954A7" w:rsidP="004954A7">
      <w:pPr>
        <w:ind w:hanging="480"/>
      </w:pPr>
      <w:hyperlink r:id="rId1271" w:history="1">
        <w:r w:rsidRPr="00CA00CF">
          <w:rPr>
            <w:b/>
            <w:bCs/>
            <w:color w:val="FF0000"/>
            <w:u w:val="single"/>
          </w:rPr>
          <w:t>-</w:t>
        </w:r>
      </w:hyperlink>
      <w:r w:rsidRPr="00CA00CF">
        <w:t xml:space="preserve"> </w:t>
      </w:r>
      <w:r w:rsidRPr="00CA00CF">
        <w:rPr>
          <w:color w:val="0000FF"/>
        </w:rPr>
        <w:t>&lt;</w:t>
      </w:r>
      <w:r w:rsidRPr="00CA00CF">
        <w:rPr>
          <w:color w:val="990000"/>
        </w:rPr>
        <w:t>order:SVC_DET_GRP</w:t>
      </w:r>
      <w:r w:rsidRPr="00CA00CF">
        <w:rPr>
          <w:color w:val="0000FF"/>
        </w:rPr>
        <w:t>&gt;</w:t>
      </w:r>
    </w:p>
    <w:p w14:paraId="7A79036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order:LNUM</w:t>
      </w:r>
      <w:r w:rsidRPr="00CA00CF">
        <w:rPr>
          <w:color w:val="0000FF"/>
        </w:rPr>
        <w:t>&gt;</w:t>
      </w:r>
      <w:r w:rsidRPr="00CA00CF">
        <w:rPr>
          <w:b/>
          <w:bCs/>
        </w:rPr>
        <w:t>00002</w:t>
      </w:r>
      <w:r w:rsidRPr="00CA00CF">
        <w:rPr>
          <w:color w:val="0000FF"/>
        </w:rPr>
        <w:t>&lt;/</w:t>
      </w:r>
      <w:r w:rsidRPr="00CA00CF">
        <w:rPr>
          <w:color w:val="990000"/>
        </w:rPr>
        <w:t>order:LNUM</w:t>
      </w:r>
      <w:r w:rsidRPr="00CA00CF">
        <w:rPr>
          <w:color w:val="0000FF"/>
        </w:rPr>
        <w:t>&gt;</w:t>
      </w:r>
      <w:r w:rsidRPr="00CA00CF">
        <w:t xml:space="preserve"> </w:t>
      </w:r>
    </w:p>
    <w:p w14:paraId="0F84462F"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order:LNA</w:t>
      </w:r>
      <w:r w:rsidRPr="00CA00CF">
        <w:rPr>
          <w:color w:val="0000FF"/>
        </w:rPr>
        <w:t>&gt;</w:t>
      </w:r>
      <w:r w:rsidRPr="00CA00CF">
        <w:rPr>
          <w:b/>
          <w:bCs/>
        </w:rPr>
        <w:t>V</w:t>
      </w:r>
      <w:r w:rsidRPr="00CA00CF">
        <w:rPr>
          <w:color w:val="0000FF"/>
        </w:rPr>
        <w:t>&lt;/</w:t>
      </w:r>
      <w:r w:rsidRPr="00CA00CF">
        <w:rPr>
          <w:color w:val="990000"/>
        </w:rPr>
        <w:t>order:LNA</w:t>
      </w:r>
      <w:r w:rsidRPr="00CA00CF">
        <w:rPr>
          <w:color w:val="0000FF"/>
        </w:rPr>
        <w:t>&gt;</w:t>
      </w:r>
      <w:r w:rsidRPr="00CA00CF">
        <w:t xml:space="preserve"> </w:t>
      </w:r>
    </w:p>
    <w:p w14:paraId="608542BA"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order:SVC_DET_GRP</w:t>
      </w:r>
      <w:r w:rsidRPr="00CA00CF">
        <w:rPr>
          <w:color w:val="0000FF"/>
        </w:rPr>
        <w:t>&gt;</w:t>
      </w:r>
    </w:p>
    <w:p w14:paraId="735DC89C" w14:textId="77777777" w:rsidR="004954A7" w:rsidRPr="00CA00CF" w:rsidRDefault="004954A7" w:rsidP="004954A7">
      <w:pPr>
        <w:ind w:hanging="480"/>
      </w:pPr>
      <w:hyperlink r:id="rId1272" w:history="1">
        <w:r w:rsidRPr="00CA00CF">
          <w:rPr>
            <w:b/>
            <w:bCs/>
            <w:color w:val="FF0000"/>
            <w:u w:val="single"/>
          </w:rPr>
          <w:t>-</w:t>
        </w:r>
      </w:hyperlink>
      <w:r w:rsidRPr="00CA00CF">
        <w:t xml:space="preserve"> </w:t>
      </w:r>
      <w:r w:rsidRPr="00CA00CF">
        <w:rPr>
          <w:color w:val="0000FF"/>
        </w:rPr>
        <w:t>&lt;</w:t>
      </w:r>
      <w:r w:rsidRPr="00CA00CF">
        <w:rPr>
          <w:color w:val="990000"/>
        </w:rPr>
        <w:t>order:FEATURE_GRP</w:t>
      </w:r>
      <w:r w:rsidRPr="00CA00CF">
        <w:rPr>
          <w:color w:val="0000FF"/>
        </w:rPr>
        <w:t>&gt;</w:t>
      </w:r>
    </w:p>
    <w:p w14:paraId="6FE6103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order:FA</w:t>
      </w:r>
      <w:r w:rsidRPr="00CA00CF">
        <w:rPr>
          <w:color w:val="0000FF"/>
        </w:rPr>
        <w:t>&gt;</w:t>
      </w:r>
      <w:r w:rsidRPr="00CA00CF">
        <w:rPr>
          <w:b/>
          <w:bCs/>
        </w:rPr>
        <w:t>N</w:t>
      </w:r>
      <w:r w:rsidRPr="00CA00CF">
        <w:rPr>
          <w:color w:val="0000FF"/>
        </w:rPr>
        <w:t>&lt;/</w:t>
      </w:r>
      <w:r w:rsidRPr="00CA00CF">
        <w:rPr>
          <w:color w:val="990000"/>
        </w:rPr>
        <w:t>order:FA</w:t>
      </w:r>
      <w:r w:rsidRPr="00CA00CF">
        <w:rPr>
          <w:color w:val="0000FF"/>
        </w:rPr>
        <w:t>&gt;</w:t>
      </w:r>
      <w:r w:rsidRPr="00CA00CF">
        <w:t xml:space="preserve"> </w:t>
      </w:r>
    </w:p>
    <w:p w14:paraId="6808FE72"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order:FEATURE</w:t>
      </w:r>
      <w:r w:rsidRPr="00CA00CF">
        <w:rPr>
          <w:color w:val="0000FF"/>
        </w:rPr>
        <w:t>&gt;</w:t>
      </w:r>
      <w:r w:rsidRPr="00CA00CF">
        <w:rPr>
          <w:b/>
          <w:bCs/>
        </w:rPr>
        <w:t>ESM</w:t>
      </w:r>
      <w:r w:rsidRPr="00CA00CF">
        <w:rPr>
          <w:color w:val="0000FF"/>
        </w:rPr>
        <w:t>&lt;/</w:t>
      </w:r>
      <w:r w:rsidRPr="00CA00CF">
        <w:rPr>
          <w:color w:val="990000"/>
        </w:rPr>
        <w:t>order:FEATURE</w:t>
      </w:r>
      <w:r w:rsidRPr="00CA00CF">
        <w:rPr>
          <w:color w:val="0000FF"/>
        </w:rPr>
        <w:t>&gt;</w:t>
      </w:r>
      <w:r w:rsidRPr="00CA00CF">
        <w:t xml:space="preserve"> </w:t>
      </w:r>
    </w:p>
    <w:p w14:paraId="3C164DFB"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order:FEATURE_GRP</w:t>
      </w:r>
      <w:r w:rsidRPr="00CA00CF">
        <w:rPr>
          <w:color w:val="0000FF"/>
        </w:rPr>
        <w:t>&gt;</w:t>
      </w:r>
    </w:p>
    <w:p w14:paraId="3EBA659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order:PS_SVC_DET</w:t>
      </w:r>
      <w:r w:rsidRPr="00CA00CF">
        <w:rPr>
          <w:color w:val="0000FF"/>
        </w:rPr>
        <w:t>&gt;</w:t>
      </w:r>
    </w:p>
    <w:p w14:paraId="0FD8D9D5"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order:PS</w:t>
      </w:r>
      <w:r w:rsidRPr="00CA00CF">
        <w:rPr>
          <w:color w:val="0000FF"/>
        </w:rPr>
        <w:t>&gt;</w:t>
      </w:r>
    </w:p>
    <w:p w14:paraId="0D2970C9"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order:LSR_ORD_REQ</w:t>
      </w:r>
      <w:r w:rsidRPr="00CA00CF">
        <w:rPr>
          <w:color w:val="0000FF"/>
        </w:rPr>
        <w:t>&gt;</w:t>
      </w:r>
    </w:p>
    <w:p w14:paraId="09D88F89"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uom:ATT_LSR_ORD_REQ</w:t>
      </w:r>
      <w:r w:rsidRPr="00CA00CF">
        <w:rPr>
          <w:color w:val="0000FF"/>
        </w:rPr>
        <w:t>&gt;</w:t>
      </w:r>
    </w:p>
    <w:p w14:paraId="54073D4E" w14:textId="77777777" w:rsidR="004954A7" w:rsidRDefault="004954A7" w:rsidP="004954A7"/>
    <w:p w14:paraId="34C7BE91" w14:textId="77777777" w:rsidR="004954A7" w:rsidRDefault="004954A7" w:rsidP="004954A7"/>
    <w:p w14:paraId="6DE6835C" w14:textId="77777777" w:rsidR="004954A7" w:rsidRDefault="004954A7" w:rsidP="004954A7"/>
    <w:p w14:paraId="3F4A5396" w14:textId="77777777" w:rsidR="004954A7" w:rsidRPr="00CA00CF" w:rsidRDefault="004954A7" w:rsidP="004954A7"/>
    <w:p w14:paraId="21758260" w14:textId="77777777" w:rsidR="004954A7" w:rsidRPr="00CA00CF" w:rsidRDefault="004954A7" w:rsidP="004954A7"/>
    <w:p w14:paraId="34177165" w14:textId="77777777" w:rsidR="004954A7" w:rsidRDefault="004954A7" w:rsidP="004954A7">
      <w:r w:rsidRPr="00CA00CF">
        <w:t>XML OUTPUT:</w:t>
      </w:r>
    </w:p>
    <w:p w14:paraId="02660557" w14:textId="77777777" w:rsidR="004954A7" w:rsidRPr="00CA00CF" w:rsidRDefault="004954A7" w:rsidP="004954A7"/>
    <w:p w14:paraId="68BB2A5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senderid</w:t>
      </w:r>
      <w:r w:rsidRPr="00CA00CF">
        <w:rPr>
          <w:color w:val="0000FF"/>
        </w:rPr>
        <w:t>&gt;</w:t>
      </w:r>
      <w:r w:rsidRPr="00CA00CF">
        <w:rPr>
          <w:b/>
          <w:bCs/>
        </w:rPr>
        <w:t>ATT-OR-SAT</w:t>
      </w:r>
      <w:r w:rsidRPr="00CA00CF">
        <w:rPr>
          <w:color w:val="0000FF"/>
        </w:rPr>
        <w:t>&lt;/</w:t>
      </w:r>
      <w:r w:rsidRPr="00CA00CF">
        <w:rPr>
          <w:color w:val="990000"/>
        </w:rPr>
        <w:t>senderid</w:t>
      </w:r>
      <w:r w:rsidRPr="00CA00CF">
        <w:rPr>
          <w:color w:val="0000FF"/>
        </w:rPr>
        <w:t>&gt;</w:t>
      </w:r>
      <w:r w:rsidRPr="00CA00CF">
        <w:t xml:space="preserve"> </w:t>
      </w:r>
    </w:p>
    <w:p w14:paraId="6F55019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receiverid</w:t>
      </w:r>
      <w:r w:rsidRPr="00CA00CF">
        <w:rPr>
          <w:color w:val="0000FF"/>
        </w:rPr>
        <w:t>&gt;</w:t>
      </w:r>
      <w:r w:rsidRPr="00CA00CF">
        <w:rPr>
          <w:b/>
          <w:bCs/>
        </w:rPr>
        <w:t>CTE-VALIDATOR</w:t>
      </w:r>
      <w:r w:rsidRPr="00CA00CF">
        <w:rPr>
          <w:color w:val="0000FF"/>
        </w:rPr>
        <w:t>&lt;/</w:t>
      </w:r>
      <w:r w:rsidRPr="00CA00CF">
        <w:rPr>
          <w:color w:val="990000"/>
        </w:rPr>
        <w:t>receiverid</w:t>
      </w:r>
      <w:r w:rsidRPr="00CA00CF">
        <w:rPr>
          <w:color w:val="0000FF"/>
        </w:rPr>
        <w:t>&gt;</w:t>
      </w:r>
      <w:r w:rsidRPr="00CA00CF">
        <w:t xml:space="preserve"> </w:t>
      </w:r>
    </w:p>
    <w:p w14:paraId="2B2A9C21"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interfaceid</w:t>
      </w:r>
      <w:r w:rsidRPr="00CA00CF">
        <w:rPr>
          <w:color w:val="0000FF"/>
        </w:rPr>
        <w:t>&gt;</w:t>
      </w:r>
      <w:r w:rsidRPr="00CA00CF">
        <w:rPr>
          <w:b/>
          <w:bCs/>
        </w:rPr>
        <w:t>CTE-1005-OR-XML-IB</w:t>
      </w:r>
      <w:r w:rsidRPr="00CA00CF">
        <w:rPr>
          <w:color w:val="0000FF"/>
        </w:rPr>
        <w:t>&lt;/</w:t>
      </w:r>
      <w:r w:rsidRPr="00CA00CF">
        <w:rPr>
          <w:color w:val="990000"/>
        </w:rPr>
        <w:t>interfaceid</w:t>
      </w:r>
      <w:r w:rsidRPr="00CA00CF">
        <w:rPr>
          <w:color w:val="0000FF"/>
        </w:rPr>
        <w:t>&gt;</w:t>
      </w:r>
      <w:r w:rsidRPr="00CA00CF">
        <w:t xml:space="preserve"> </w:t>
      </w:r>
    </w:p>
    <w:p w14:paraId="1CB4602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messagetype</w:t>
      </w:r>
      <w:r w:rsidRPr="00CA00CF">
        <w:rPr>
          <w:color w:val="0000FF"/>
        </w:rPr>
        <w:t>&gt;</w:t>
      </w:r>
      <w:r w:rsidRPr="00CA00CF">
        <w:rPr>
          <w:b/>
          <w:bCs/>
        </w:rPr>
        <w:t>LSRUOM</w:t>
      </w:r>
      <w:r w:rsidRPr="00CA00CF">
        <w:rPr>
          <w:color w:val="0000FF"/>
        </w:rPr>
        <w:t>&lt;/</w:t>
      </w:r>
      <w:r w:rsidRPr="00CA00CF">
        <w:rPr>
          <w:color w:val="990000"/>
        </w:rPr>
        <w:t>messagetype</w:t>
      </w:r>
      <w:r w:rsidRPr="00CA00CF">
        <w:rPr>
          <w:color w:val="0000FF"/>
        </w:rPr>
        <w:t>&gt;</w:t>
      </w:r>
      <w:r w:rsidRPr="00CA00CF">
        <w:t xml:space="preserve"> </w:t>
      </w:r>
    </w:p>
    <w:p w14:paraId="4ED97A8E"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lsogversion</w:t>
      </w:r>
      <w:r w:rsidRPr="00CA00CF">
        <w:rPr>
          <w:color w:val="0000FF"/>
        </w:rPr>
        <w:t>&gt;</w:t>
      </w:r>
      <w:r w:rsidRPr="00CA00CF">
        <w:rPr>
          <w:b/>
          <w:bCs/>
        </w:rPr>
        <w:t>10.05</w:t>
      </w:r>
      <w:r w:rsidRPr="00CA00CF">
        <w:rPr>
          <w:color w:val="0000FF"/>
        </w:rPr>
        <w:t>&lt;/</w:t>
      </w:r>
      <w:r w:rsidRPr="00CA00CF">
        <w:rPr>
          <w:color w:val="990000"/>
        </w:rPr>
        <w:t>lsogversion</w:t>
      </w:r>
      <w:r w:rsidRPr="00CA00CF">
        <w:rPr>
          <w:color w:val="0000FF"/>
        </w:rPr>
        <w:t>&gt;</w:t>
      </w:r>
      <w:r w:rsidRPr="00CA00CF">
        <w:t xml:space="preserve"> </w:t>
      </w:r>
    </w:p>
    <w:p w14:paraId="083F70E2"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ordertype</w:t>
      </w:r>
      <w:r w:rsidRPr="00CA00CF">
        <w:rPr>
          <w:color w:val="0000FF"/>
        </w:rPr>
        <w:t>&gt;</w:t>
      </w:r>
      <w:r w:rsidRPr="00CA00CF">
        <w:rPr>
          <w:b/>
          <w:bCs/>
        </w:rPr>
        <w:t>ORDER</w:t>
      </w:r>
      <w:r w:rsidRPr="00CA00CF">
        <w:rPr>
          <w:color w:val="0000FF"/>
        </w:rPr>
        <w:t>&lt;/</w:t>
      </w:r>
      <w:r w:rsidRPr="00CA00CF">
        <w:rPr>
          <w:color w:val="990000"/>
        </w:rPr>
        <w:t>ordertype</w:t>
      </w:r>
      <w:r w:rsidRPr="00CA00CF">
        <w:rPr>
          <w:color w:val="0000FF"/>
        </w:rPr>
        <w:t>&gt;</w:t>
      </w:r>
      <w:r w:rsidRPr="00CA00CF">
        <w:t xml:space="preserve"> </w:t>
      </w:r>
    </w:p>
    <w:p w14:paraId="04DA32A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header</w:t>
      </w:r>
      <w:r w:rsidRPr="00CA00CF">
        <w:rPr>
          <w:color w:val="0000FF"/>
        </w:rPr>
        <w:t>&gt;</w:t>
      </w:r>
    </w:p>
    <w:p w14:paraId="41D6962C" w14:textId="77777777" w:rsidR="004954A7" w:rsidRPr="00CA00CF" w:rsidRDefault="004954A7" w:rsidP="004954A7">
      <w:pPr>
        <w:ind w:hanging="480"/>
      </w:pPr>
      <w:hyperlink r:id="rId1273" w:history="1">
        <w:r w:rsidRPr="00CA00CF">
          <w:rPr>
            <w:b/>
            <w:bCs/>
            <w:color w:val="FF0000"/>
            <w:u w:val="single"/>
          </w:rPr>
          <w:t>-</w:t>
        </w:r>
      </w:hyperlink>
      <w:r w:rsidRPr="00CA00CF">
        <w:t xml:space="preserve"> </w:t>
      </w:r>
      <w:r w:rsidRPr="00CA00CF">
        <w:rPr>
          <w:color w:val="0000FF"/>
        </w:rPr>
        <w:t>&lt;</w:t>
      </w:r>
      <w:r w:rsidRPr="00CA00CF">
        <w:rPr>
          <w:color w:val="990000"/>
        </w:rPr>
        <w:t>m2:LSR_RESP</w:t>
      </w:r>
      <w:r w:rsidRPr="00CA00CF">
        <w:rPr>
          <w:color w:val="FF0000"/>
        </w:rPr>
        <w:t xml:space="preserve"> xmlns:m2</w:t>
      </w:r>
      <w:r w:rsidRPr="00CA00CF">
        <w:rPr>
          <w:color w:val="0000FF"/>
        </w:rPr>
        <w:t>="</w:t>
      </w:r>
      <w:r w:rsidRPr="00CA00CF">
        <w:rPr>
          <w:b/>
          <w:bCs/>
          <w:color w:val="FF0000"/>
        </w:rPr>
        <w:t>http://lsr.att.com/obf/tML/UOM</w:t>
      </w:r>
      <w:r w:rsidRPr="00CA00CF">
        <w:rPr>
          <w:color w:val="0000FF"/>
        </w:rPr>
        <w:t>"&gt;</w:t>
      </w:r>
    </w:p>
    <w:p w14:paraId="604BFDD5" w14:textId="77777777" w:rsidR="004954A7" w:rsidRPr="00CA00CF" w:rsidRDefault="004954A7" w:rsidP="004954A7">
      <w:pPr>
        <w:ind w:hanging="480"/>
      </w:pPr>
      <w:hyperlink r:id="rId1274" w:history="1">
        <w:r w:rsidRPr="00CA00CF">
          <w:rPr>
            <w:b/>
            <w:bCs/>
            <w:color w:val="FF0000"/>
            <w:u w:val="single"/>
          </w:rPr>
          <w:t>-</w:t>
        </w:r>
      </w:hyperlink>
      <w:r w:rsidRPr="00CA00CF">
        <w:t xml:space="preserve"> </w:t>
      </w:r>
      <w:r w:rsidRPr="00CA00CF">
        <w:rPr>
          <w:color w:val="0000FF"/>
        </w:rPr>
        <w:t>&lt;</w:t>
      </w:r>
      <w:r w:rsidRPr="00CA00CF">
        <w:rPr>
          <w:color w:val="990000"/>
        </w:rPr>
        <w:t>m2:HDR</w:t>
      </w:r>
      <w:r w:rsidRPr="00CA00CF">
        <w:rPr>
          <w:color w:val="0000FF"/>
        </w:rPr>
        <w:t>&gt;</w:t>
      </w:r>
    </w:p>
    <w:p w14:paraId="5E55CB24"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m2:MESSAGE_ID</w:t>
      </w:r>
      <w:r w:rsidRPr="00CA00CF">
        <w:rPr>
          <w:color w:val="0000FF"/>
        </w:rPr>
        <w:t>&gt;</w:t>
      </w:r>
      <w:r w:rsidRPr="00CA00CF">
        <w:rPr>
          <w:b/>
          <w:bCs/>
        </w:rPr>
        <w:t>1246908353502873.2813179351849</w:t>
      </w:r>
      <w:r w:rsidRPr="00CA00CF">
        <w:rPr>
          <w:color w:val="0000FF"/>
        </w:rPr>
        <w:t>&lt;/</w:t>
      </w:r>
      <w:r w:rsidRPr="00CA00CF">
        <w:rPr>
          <w:color w:val="990000"/>
        </w:rPr>
        <w:t>m2:MESSAGE_ID</w:t>
      </w:r>
      <w:r w:rsidRPr="00CA00CF">
        <w:rPr>
          <w:color w:val="0000FF"/>
        </w:rPr>
        <w:t>&gt;</w:t>
      </w:r>
      <w:r w:rsidRPr="00CA00CF">
        <w:t xml:space="preserve"> </w:t>
      </w:r>
    </w:p>
    <w:p w14:paraId="1C5EFA19" w14:textId="77777777" w:rsidR="004954A7" w:rsidRPr="008C51B0" w:rsidRDefault="004954A7" w:rsidP="004954A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02AD58A5" w14:textId="77777777" w:rsidR="004954A7" w:rsidRPr="00CA00CF" w:rsidRDefault="004954A7" w:rsidP="004954A7">
      <w:pPr>
        <w:ind w:hanging="480"/>
      </w:pPr>
      <w:r w:rsidRPr="008C51B0">
        <w:rPr>
          <w:b/>
          <w:bCs/>
          <w:color w:val="FF0000"/>
          <w:lang w:val="es-ES"/>
        </w:rPr>
        <w:t> </w:t>
      </w:r>
      <w:r w:rsidRPr="008C51B0">
        <w:rPr>
          <w:lang w:val="es-ES"/>
        </w:rPr>
        <w:t xml:space="preserve"> </w:t>
      </w:r>
      <w:r w:rsidRPr="00CA00CF">
        <w:rPr>
          <w:color w:val="0000FF"/>
        </w:rPr>
        <w:t>&lt;</w:t>
      </w:r>
      <w:r w:rsidRPr="00CA00CF">
        <w:rPr>
          <w:color w:val="990000"/>
        </w:rPr>
        <w:t>m2:MSG_TIMESTAMP</w:t>
      </w:r>
      <w:r w:rsidRPr="00CA00CF">
        <w:rPr>
          <w:color w:val="0000FF"/>
        </w:rPr>
        <w:t>&gt;</w:t>
      </w:r>
      <w:r w:rsidRPr="00CA00CF">
        <w:rPr>
          <w:b/>
          <w:bCs/>
        </w:rPr>
        <w:t>2009-07-06T14:25:53-05:00</w:t>
      </w:r>
      <w:r w:rsidRPr="00CA00CF">
        <w:rPr>
          <w:color w:val="0000FF"/>
        </w:rPr>
        <w:t>&lt;/</w:t>
      </w:r>
      <w:r w:rsidRPr="00CA00CF">
        <w:rPr>
          <w:color w:val="990000"/>
        </w:rPr>
        <w:t>m2:MSG_TIMESTAMP</w:t>
      </w:r>
      <w:r w:rsidRPr="00CA00CF">
        <w:rPr>
          <w:color w:val="0000FF"/>
        </w:rPr>
        <w:t>&gt;</w:t>
      </w:r>
      <w:r w:rsidRPr="00CA00CF">
        <w:t xml:space="preserve"> </w:t>
      </w:r>
    </w:p>
    <w:p w14:paraId="4F2E50F6"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m2:PON</w:t>
      </w:r>
      <w:r w:rsidRPr="00CA00CF">
        <w:rPr>
          <w:color w:val="0000FF"/>
        </w:rPr>
        <w:t>&gt;</w:t>
      </w:r>
      <w:r w:rsidRPr="00CA00CF">
        <w:rPr>
          <w:b/>
          <w:bCs/>
        </w:rPr>
        <w:t>CVT0M055R31</w:t>
      </w:r>
      <w:r w:rsidRPr="00CA00CF">
        <w:rPr>
          <w:color w:val="0000FF"/>
        </w:rPr>
        <w:t>&lt;/</w:t>
      </w:r>
      <w:r w:rsidRPr="00CA00CF">
        <w:rPr>
          <w:color w:val="990000"/>
        </w:rPr>
        <w:t>m2:PON</w:t>
      </w:r>
      <w:r w:rsidRPr="00CA00CF">
        <w:rPr>
          <w:color w:val="0000FF"/>
        </w:rPr>
        <w:t>&gt;</w:t>
      </w:r>
      <w:r w:rsidRPr="00CA00CF">
        <w:t xml:space="preserve"> </w:t>
      </w:r>
    </w:p>
    <w:p w14:paraId="3EE4CEDA" w14:textId="77777777" w:rsidR="004954A7" w:rsidRPr="008C51B0" w:rsidRDefault="004954A7" w:rsidP="004954A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6AE057BC"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9015450362</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3B92BFA2"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7CE78E8" w14:textId="77777777" w:rsidR="004954A7" w:rsidRPr="00CA00CF" w:rsidRDefault="004954A7" w:rsidP="004954A7">
      <w:pPr>
        <w:ind w:hanging="480"/>
      </w:pPr>
      <w:r w:rsidRPr="008C51B0">
        <w:rPr>
          <w:b/>
          <w:bCs/>
          <w:color w:val="FF0000"/>
          <w:lang w:val="es-ES"/>
        </w:rPr>
        <w:t> </w:t>
      </w:r>
      <w:r w:rsidRPr="008C51B0">
        <w:rPr>
          <w:lang w:val="es-ES"/>
        </w:rPr>
        <w:t xml:space="preserve"> </w:t>
      </w:r>
      <w:r w:rsidRPr="00CA00CF">
        <w:rPr>
          <w:color w:val="0000FF"/>
        </w:rPr>
        <w:t>&lt;</w:t>
      </w:r>
      <w:r w:rsidRPr="00CA00CF">
        <w:rPr>
          <w:color w:val="990000"/>
        </w:rPr>
        <w:t>m2:CC</w:t>
      </w:r>
      <w:r w:rsidRPr="00CA00CF">
        <w:rPr>
          <w:color w:val="0000FF"/>
        </w:rPr>
        <w:t>&gt;</w:t>
      </w:r>
      <w:r w:rsidRPr="00CA00CF">
        <w:rPr>
          <w:b/>
          <w:bCs/>
        </w:rPr>
        <w:t>9999</w:t>
      </w:r>
      <w:r w:rsidRPr="00CA00CF">
        <w:rPr>
          <w:color w:val="0000FF"/>
        </w:rPr>
        <w:t>&lt;/</w:t>
      </w:r>
      <w:r w:rsidRPr="00CA00CF">
        <w:rPr>
          <w:color w:val="990000"/>
        </w:rPr>
        <w:t>m2:CC</w:t>
      </w:r>
      <w:r w:rsidRPr="00CA00CF">
        <w:rPr>
          <w:color w:val="0000FF"/>
        </w:rPr>
        <w:t>&gt;</w:t>
      </w:r>
      <w:r w:rsidRPr="00CA00CF">
        <w:t xml:space="preserve"> </w:t>
      </w:r>
    </w:p>
    <w:p w14:paraId="17010199"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m2:CLEC_APPL_ID</w:t>
      </w:r>
      <w:r w:rsidRPr="00CA00CF">
        <w:rPr>
          <w:color w:val="0000FF"/>
        </w:rPr>
        <w:t>&gt;</w:t>
      </w:r>
      <w:r w:rsidRPr="00CA00CF">
        <w:rPr>
          <w:b/>
          <w:bCs/>
        </w:rPr>
        <w:t>CTE-VALIDATOR</w:t>
      </w:r>
      <w:r w:rsidRPr="00CA00CF">
        <w:rPr>
          <w:color w:val="0000FF"/>
        </w:rPr>
        <w:t>&lt;/</w:t>
      </w:r>
      <w:r w:rsidRPr="00CA00CF">
        <w:rPr>
          <w:color w:val="990000"/>
        </w:rPr>
        <w:t>m2:CLEC_APPL_ID</w:t>
      </w:r>
      <w:r w:rsidRPr="00CA00CF">
        <w:rPr>
          <w:color w:val="0000FF"/>
        </w:rPr>
        <w:t>&gt;</w:t>
      </w:r>
      <w:r w:rsidRPr="00CA00CF">
        <w:t xml:space="preserve"> </w:t>
      </w:r>
    </w:p>
    <w:p w14:paraId="1CA70F9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m2:CLEC_APPL_PASSWORD</w:t>
      </w:r>
      <w:r w:rsidRPr="00CA00CF">
        <w:rPr>
          <w:color w:val="0000FF"/>
        </w:rPr>
        <w:t>&gt;</w:t>
      </w:r>
      <w:r w:rsidRPr="00CA00CF">
        <w:rPr>
          <w:b/>
          <w:bCs/>
        </w:rPr>
        <w:t>PA$$WORD</w:t>
      </w:r>
      <w:r w:rsidRPr="00CA00CF">
        <w:rPr>
          <w:color w:val="0000FF"/>
        </w:rPr>
        <w:t>&lt;/</w:t>
      </w:r>
      <w:r w:rsidRPr="00CA00CF">
        <w:rPr>
          <w:color w:val="990000"/>
        </w:rPr>
        <w:t>m2:CLEC_APPL_PASSWORD</w:t>
      </w:r>
      <w:r w:rsidRPr="00CA00CF">
        <w:rPr>
          <w:color w:val="0000FF"/>
        </w:rPr>
        <w:t>&gt;</w:t>
      </w:r>
      <w:r w:rsidRPr="00CA00CF">
        <w:t xml:space="preserve"> </w:t>
      </w:r>
    </w:p>
    <w:p w14:paraId="500DF8D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m2:DTSENT</w:t>
      </w:r>
      <w:r w:rsidRPr="00CA00CF">
        <w:rPr>
          <w:color w:val="0000FF"/>
        </w:rPr>
        <w:t>&gt;</w:t>
      </w:r>
      <w:r w:rsidRPr="00CA00CF">
        <w:rPr>
          <w:b/>
          <w:bCs/>
        </w:rPr>
        <w:t>200907060225PM</w:t>
      </w:r>
      <w:r w:rsidRPr="00CA00CF">
        <w:rPr>
          <w:color w:val="0000FF"/>
        </w:rPr>
        <w:t>&lt;/</w:t>
      </w:r>
      <w:r w:rsidRPr="00CA00CF">
        <w:rPr>
          <w:color w:val="990000"/>
        </w:rPr>
        <w:t>m2:DTSENT</w:t>
      </w:r>
      <w:r w:rsidRPr="00CA00CF">
        <w:rPr>
          <w:color w:val="0000FF"/>
        </w:rPr>
        <w:t>&gt;</w:t>
      </w:r>
      <w:r w:rsidRPr="00CA00CF">
        <w:t xml:space="preserve"> </w:t>
      </w:r>
    </w:p>
    <w:p w14:paraId="4310E411"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m2:ORD</w:t>
      </w:r>
      <w:r w:rsidRPr="00CA00CF">
        <w:rPr>
          <w:color w:val="0000FF"/>
        </w:rPr>
        <w:t>&gt;</w:t>
      </w:r>
      <w:r w:rsidRPr="00CA00CF">
        <w:rPr>
          <w:b/>
          <w:bCs/>
        </w:rPr>
        <w:t>C9FVFY39</w:t>
      </w:r>
      <w:r w:rsidRPr="00CA00CF">
        <w:rPr>
          <w:color w:val="0000FF"/>
        </w:rPr>
        <w:t>&lt;/</w:t>
      </w:r>
      <w:r w:rsidRPr="00CA00CF">
        <w:rPr>
          <w:color w:val="990000"/>
        </w:rPr>
        <w:t>m2:ORD</w:t>
      </w:r>
      <w:r w:rsidRPr="00CA00CF">
        <w:rPr>
          <w:color w:val="0000FF"/>
        </w:rPr>
        <w:t>&gt;</w:t>
      </w:r>
      <w:r w:rsidRPr="00CA00CF">
        <w:t xml:space="preserve"> </w:t>
      </w:r>
    </w:p>
    <w:p w14:paraId="7A0A3956"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m2:STATUS_CODE</w:t>
      </w:r>
      <w:r w:rsidRPr="00CA00CF">
        <w:rPr>
          <w:color w:val="0000FF"/>
        </w:rPr>
        <w:t>&gt;</w:t>
      </w:r>
      <w:r w:rsidRPr="00CA00CF">
        <w:rPr>
          <w:b/>
          <w:bCs/>
        </w:rPr>
        <w:t>PD</w:t>
      </w:r>
      <w:r w:rsidRPr="00CA00CF">
        <w:rPr>
          <w:color w:val="0000FF"/>
        </w:rPr>
        <w:t>&lt;/</w:t>
      </w:r>
      <w:r w:rsidRPr="00CA00CF">
        <w:rPr>
          <w:color w:val="990000"/>
        </w:rPr>
        <w:t>m2:STATUS_CODE</w:t>
      </w:r>
      <w:r w:rsidRPr="00CA00CF">
        <w:rPr>
          <w:color w:val="0000FF"/>
        </w:rPr>
        <w:t>&gt;</w:t>
      </w:r>
      <w:r w:rsidRPr="00CA00CF">
        <w:t xml:space="preserve"> </w:t>
      </w:r>
    </w:p>
    <w:p w14:paraId="75469E49"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m2:STATUS_MSG</w:t>
      </w:r>
      <w:r w:rsidRPr="00CA00CF">
        <w:rPr>
          <w:color w:val="0000FF"/>
        </w:rPr>
        <w:t>&gt;</w:t>
      </w:r>
      <w:r w:rsidRPr="00CA00CF">
        <w:rPr>
          <w:b/>
          <w:bCs/>
        </w:rPr>
        <w:t>PENDING ORDER</w:t>
      </w:r>
      <w:r w:rsidRPr="00CA00CF">
        <w:rPr>
          <w:color w:val="0000FF"/>
        </w:rPr>
        <w:t>&lt;/</w:t>
      </w:r>
      <w:r w:rsidRPr="00CA00CF">
        <w:rPr>
          <w:color w:val="990000"/>
        </w:rPr>
        <w:t>m2:STATUS_MSG</w:t>
      </w:r>
      <w:r w:rsidRPr="00CA00CF">
        <w:rPr>
          <w:color w:val="0000FF"/>
        </w:rPr>
        <w:t>&gt;</w:t>
      </w:r>
      <w:r w:rsidRPr="00CA00CF">
        <w:t xml:space="preserve"> </w:t>
      </w:r>
    </w:p>
    <w:p w14:paraId="3133551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m2:REMARKS</w:t>
      </w:r>
      <w:r w:rsidRPr="00CA00CF">
        <w:rPr>
          <w:color w:val="0000FF"/>
        </w:rPr>
        <w:t>&gt;</w:t>
      </w:r>
      <w:r w:rsidRPr="00CA00CF">
        <w:rPr>
          <w:b/>
          <w:bCs/>
        </w:rPr>
        <w:t>Facilities have been checked</w:t>
      </w:r>
      <w:r w:rsidRPr="00CA00CF">
        <w:rPr>
          <w:color w:val="0000FF"/>
        </w:rPr>
        <w:t>&lt;/</w:t>
      </w:r>
      <w:r w:rsidRPr="00CA00CF">
        <w:rPr>
          <w:color w:val="990000"/>
        </w:rPr>
        <w:t>m2:REMARKS</w:t>
      </w:r>
      <w:r w:rsidRPr="00CA00CF">
        <w:rPr>
          <w:color w:val="0000FF"/>
        </w:rPr>
        <w:t>&gt;</w:t>
      </w:r>
      <w:r w:rsidRPr="00CA00CF">
        <w:t xml:space="preserve"> </w:t>
      </w:r>
    </w:p>
    <w:p w14:paraId="19538BC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m2:TRAN_ACK_TYPE</w:t>
      </w:r>
      <w:r w:rsidRPr="00CA00CF">
        <w:rPr>
          <w:color w:val="0000FF"/>
        </w:rPr>
        <w:t>&gt;</w:t>
      </w:r>
      <w:r w:rsidRPr="00CA00CF">
        <w:rPr>
          <w:b/>
          <w:bCs/>
        </w:rPr>
        <w:t>AT</w:t>
      </w:r>
      <w:r w:rsidRPr="00CA00CF">
        <w:rPr>
          <w:color w:val="0000FF"/>
        </w:rPr>
        <w:t>&lt;/</w:t>
      </w:r>
      <w:r w:rsidRPr="00CA00CF">
        <w:rPr>
          <w:color w:val="990000"/>
        </w:rPr>
        <w:t>m2:TRAN_ACK_TYPE</w:t>
      </w:r>
      <w:r w:rsidRPr="00CA00CF">
        <w:rPr>
          <w:color w:val="0000FF"/>
        </w:rPr>
        <w:t>&gt;</w:t>
      </w:r>
      <w:r w:rsidRPr="00CA00CF">
        <w:t xml:space="preserve"> </w:t>
      </w:r>
    </w:p>
    <w:p w14:paraId="3526FF6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m2:TRANS_SET_PURPOSE_CODE</w:t>
      </w:r>
      <w:r w:rsidRPr="00CA00CF">
        <w:rPr>
          <w:color w:val="0000FF"/>
        </w:rPr>
        <w:t>&gt;</w:t>
      </w:r>
      <w:r w:rsidRPr="00CA00CF">
        <w:rPr>
          <w:b/>
          <w:bCs/>
        </w:rPr>
        <w:t>06</w:t>
      </w:r>
      <w:r w:rsidRPr="00CA00CF">
        <w:rPr>
          <w:color w:val="0000FF"/>
        </w:rPr>
        <w:t>&lt;/</w:t>
      </w:r>
      <w:r w:rsidRPr="00CA00CF">
        <w:rPr>
          <w:color w:val="990000"/>
        </w:rPr>
        <w:t>m2:TRANS_SET_PURPOSE_CODE</w:t>
      </w:r>
      <w:r w:rsidRPr="00CA00CF">
        <w:rPr>
          <w:color w:val="0000FF"/>
        </w:rPr>
        <w:t>&gt;</w:t>
      </w:r>
      <w:r w:rsidRPr="00CA00CF">
        <w:t xml:space="preserve"> </w:t>
      </w:r>
    </w:p>
    <w:p w14:paraId="3420FAA5"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m2:HDR</w:t>
      </w:r>
      <w:r w:rsidRPr="00CA00CF">
        <w:rPr>
          <w:color w:val="0000FF"/>
        </w:rPr>
        <w:t>&gt;</w:t>
      </w:r>
    </w:p>
    <w:p w14:paraId="703C58D1" w14:textId="77777777" w:rsidR="004954A7" w:rsidRPr="00CA00CF" w:rsidRDefault="004954A7" w:rsidP="004954A7">
      <w:pPr>
        <w:ind w:hanging="480"/>
      </w:pPr>
      <w:hyperlink r:id="rId1275" w:history="1">
        <w:r w:rsidRPr="00CA00CF">
          <w:rPr>
            <w:b/>
            <w:bCs/>
            <w:color w:val="FF0000"/>
            <w:u w:val="single"/>
          </w:rPr>
          <w:t>-</w:t>
        </w:r>
      </w:hyperlink>
      <w:r w:rsidRPr="00CA00CF">
        <w:t xml:space="preserve"> </w:t>
      </w:r>
      <w:r w:rsidRPr="00CA00CF">
        <w:rPr>
          <w:color w:val="0000FF"/>
        </w:rPr>
        <w:t>&lt;</w:t>
      </w:r>
      <w:r w:rsidRPr="00CA00CF">
        <w:rPr>
          <w:color w:val="990000"/>
        </w:rPr>
        <w:t>m2:NOTIFICATION</w:t>
      </w:r>
      <w:r w:rsidRPr="00CA00CF">
        <w:rPr>
          <w:color w:val="0000FF"/>
        </w:rPr>
        <w:t>&gt;</w:t>
      </w:r>
    </w:p>
    <w:p w14:paraId="562831B3" w14:textId="77777777" w:rsidR="004954A7" w:rsidRPr="00CA00CF" w:rsidRDefault="004954A7" w:rsidP="004954A7">
      <w:pPr>
        <w:ind w:hanging="480"/>
      </w:pPr>
      <w:hyperlink r:id="rId1276" w:history="1">
        <w:r w:rsidRPr="00CA00CF">
          <w:rPr>
            <w:b/>
            <w:bCs/>
            <w:color w:val="FF0000"/>
            <w:u w:val="single"/>
          </w:rPr>
          <w:t>-</w:t>
        </w:r>
      </w:hyperlink>
      <w:r w:rsidRPr="00CA00CF">
        <w:t xml:space="preserve"> </w:t>
      </w:r>
      <w:r w:rsidRPr="00CA00CF">
        <w:rPr>
          <w:color w:val="0000FF"/>
        </w:rPr>
        <w:t>&lt;</w:t>
      </w:r>
      <w:r w:rsidRPr="00CA00CF">
        <w:rPr>
          <w:color w:val="990000"/>
        </w:rPr>
        <w:t>m2:FIRM_ORDER_NOTIFICATION</w:t>
      </w:r>
      <w:r w:rsidRPr="00CA00CF">
        <w:rPr>
          <w:color w:val="0000FF"/>
        </w:rPr>
        <w:t>&gt;</w:t>
      </w:r>
    </w:p>
    <w:p w14:paraId="5F078FE5" w14:textId="77777777" w:rsidR="004954A7" w:rsidRPr="00CA00CF" w:rsidRDefault="004954A7" w:rsidP="004954A7">
      <w:pPr>
        <w:ind w:hanging="480"/>
      </w:pPr>
      <w:hyperlink r:id="rId1277" w:history="1">
        <w:r w:rsidRPr="00CA00CF">
          <w:rPr>
            <w:b/>
            <w:bCs/>
            <w:color w:val="FF0000"/>
            <w:u w:val="single"/>
          </w:rPr>
          <w:t>-</w:t>
        </w:r>
      </w:hyperlink>
      <w:r w:rsidRPr="00CA00CF">
        <w:t xml:space="preserve"> </w:t>
      </w:r>
      <w:r w:rsidRPr="00CA00CF">
        <w:rPr>
          <w:color w:val="0000FF"/>
        </w:rPr>
        <w:t>&lt;</w:t>
      </w:r>
      <w:r w:rsidRPr="00CA00CF">
        <w:rPr>
          <w:color w:val="990000"/>
        </w:rPr>
        <w:t>m2:NOTIFICATION_ADMIN</w:t>
      </w:r>
      <w:r w:rsidRPr="00CA00CF">
        <w:rPr>
          <w:color w:val="0000FF"/>
        </w:rPr>
        <w:t>&gt;</w:t>
      </w:r>
    </w:p>
    <w:p w14:paraId="4028254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m2:EATN</w:t>
      </w:r>
      <w:r w:rsidRPr="00CA00CF">
        <w:rPr>
          <w:color w:val="0000FF"/>
        </w:rPr>
        <w:t>&gt;</w:t>
      </w:r>
      <w:r w:rsidRPr="00CA00CF">
        <w:rPr>
          <w:b/>
          <w:bCs/>
        </w:rPr>
        <w:t>9015450362</w:t>
      </w:r>
      <w:r w:rsidRPr="00CA00CF">
        <w:rPr>
          <w:color w:val="0000FF"/>
        </w:rPr>
        <w:t>&lt;/</w:t>
      </w:r>
      <w:r w:rsidRPr="00CA00CF">
        <w:rPr>
          <w:color w:val="990000"/>
        </w:rPr>
        <w:t>m2:EATN</w:t>
      </w:r>
      <w:r w:rsidRPr="00CA00CF">
        <w:rPr>
          <w:color w:val="0000FF"/>
        </w:rPr>
        <w:t>&gt;</w:t>
      </w:r>
      <w:r w:rsidRPr="00CA00CF">
        <w:t xml:space="preserve"> </w:t>
      </w:r>
    </w:p>
    <w:p w14:paraId="5F2BBE0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m2:INIT</w:t>
      </w:r>
      <w:r w:rsidRPr="00CA00CF">
        <w:rPr>
          <w:color w:val="0000FF"/>
        </w:rPr>
        <w:t>&gt;</w:t>
      </w:r>
      <w:r w:rsidRPr="00CA00CF">
        <w:rPr>
          <w:b/>
          <w:bCs/>
        </w:rPr>
        <w:t>BOJANGLES</w:t>
      </w:r>
      <w:r w:rsidRPr="00CA00CF">
        <w:rPr>
          <w:color w:val="0000FF"/>
        </w:rPr>
        <w:t>&lt;/</w:t>
      </w:r>
      <w:r w:rsidRPr="00CA00CF">
        <w:rPr>
          <w:color w:val="990000"/>
        </w:rPr>
        <w:t>m2:INIT</w:t>
      </w:r>
      <w:r w:rsidRPr="00CA00CF">
        <w:rPr>
          <w:color w:val="0000FF"/>
        </w:rPr>
        <w:t>&gt;</w:t>
      </w:r>
      <w:r w:rsidRPr="00CA00CF">
        <w:t xml:space="preserve"> </w:t>
      </w:r>
    </w:p>
    <w:p w14:paraId="2C26288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m2:INIT_TEL_NO</w:t>
      </w:r>
      <w:r w:rsidRPr="00CA00CF">
        <w:rPr>
          <w:color w:val="0000FF"/>
        </w:rPr>
        <w:t>&gt;</w:t>
      </w:r>
      <w:r w:rsidRPr="00CA00CF">
        <w:rPr>
          <w:b/>
          <w:bCs/>
        </w:rPr>
        <w:t>8884448888</w:t>
      </w:r>
      <w:r w:rsidRPr="00CA00CF">
        <w:rPr>
          <w:color w:val="0000FF"/>
        </w:rPr>
        <w:t>&lt;/</w:t>
      </w:r>
      <w:r w:rsidRPr="00CA00CF">
        <w:rPr>
          <w:color w:val="990000"/>
        </w:rPr>
        <w:t>m2:INIT_TEL_NO</w:t>
      </w:r>
      <w:r w:rsidRPr="00CA00CF">
        <w:rPr>
          <w:color w:val="0000FF"/>
        </w:rPr>
        <w:t>&gt;</w:t>
      </w:r>
      <w:r w:rsidRPr="00CA00CF">
        <w:t xml:space="preserve"> </w:t>
      </w:r>
    </w:p>
    <w:p w14:paraId="4EEE756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m2:REP</w:t>
      </w:r>
      <w:r w:rsidRPr="00CA00CF">
        <w:rPr>
          <w:color w:val="0000FF"/>
        </w:rPr>
        <w:t>&gt;</w:t>
      </w:r>
      <w:r w:rsidRPr="00CA00CF">
        <w:rPr>
          <w:b/>
          <w:bCs/>
        </w:rPr>
        <w:t>LCSC</w:t>
      </w:r>
      <w:r w:rsidRPr="00CA00CF">
        <w:rPr>
          <w:color w:val="0000FF"/>
        </w:rPr>
        <w:t>&lt;/</w:t>
      </w:r>
      <w:r w:rsidRPr="00CA00CF">
        <w:rPr>
          <w:color w:val="990000"/>
        </w:rPr>
        <w:t>m2:REP</w:t>
      </w:r>
      <w:r w:rsidRPr="00CA00CF">
        <w:rPr>
          <w:color w:val="0000FF"/>
        </w:rPr>
        <w:t>&gt;</w:t>
      </w:r>
      <w:r w:rsidRPr="00CA00CF">
        <w:t xml:space="preserve"> </w:t>
      </w:r>
    </w:p>
    <w:p w14:paraId="2D1BA606"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m2:REP_TEL_NO</w:t>
      </w:r>
      <w:r w:rsidRPr="00CA00CF">
        <w:rPr>
          <w:color w:val="0000FF"/>
        </w:rPr>
        <w:t>&gt;</w:t>
      </w:r>
      <w:r w:rsidRPr="00CA00CF">
        <w:rPr>
          <w:b/>
          <w:bCs/>
        </w:rPr>
        <w:t>8006670807</w:t>
      </w:r>
      <w:r w:rsidRPr="00CA00CF">
        <w:rPr>
          <w:color w:val="0000FF"/>
        </w:rPr>
        <w:t>&lt;/</w:t>
      </w:r>
      <w:r w:rsidRPr="00CA00CF">
        <w:rPr>
          <w:color w:val="990000"/>
        </w:rPr>
        <w:t>m2:REP_TEL_NO</w:t>
      </w:r>
      <w:r w:rsidRPr="00CA00CF">
        <w:rPr>
          <w:color w:val="0000FF"/>
        </w:rPr>
        <w:t>&gt;</w:t>
      </w:r>
      <w:r w:rsidRPr="00CA00CF">
        <w:t xml:space="preserve"> </w:t>
      </w:r>
    </w:p>
    <w:p w14:paraId="18BCFC5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m2:DD_CD</w:t>
      </w:r>
      <w:r w:rsidRPr="00CA00CF">
        <w:rPr>
          <w:color w:val="0000FF"/>
        </w:rPr>
        <w:t>&gt;</w:t>
      </w:r>
      <w:r w:rsidRPr="00CA00CF">
        <w:rPr>
          <w:b/>
          <w:bCs/>
        </w:rPr>
        <w:t>20090731</w:t>
      </w:r>
      <w:r w:rsidRPr="00CA00CF">
        <w:rPr>
          <w:color w:val="0000FF"/>
        </w:rPr>
        <w:t>&lt;/</w:t>
      </w:r>
      <w:r w:rsidRPr="00CA00CF">
        <w:rPr>
          <w:color w:val="990000"/>
        </w:rPr>
        <w:t>m2:DD_CD</w:t>
      </w:r>
      <w:r w:rsidRPr="00CA00CF">
        <w:rPr>
          <w:color w:val="0000FF"/>
        </w:rPr>
        <w:t>&gt;</w:t>
      </w:r>
      <w:r w:rsidRPr="00CA00CF">
        <w:t xml:space="preserve"> </w:t>
      </w:r>
    </w:p>
    <w:p w14:paraId="2529460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m2:BAN1</w:t>
      </w:r>
      <w:r w:rsidRPr="00CA00CF">
        <w:rPr>
          <w:color w:val="0000FF"/>
        </w:rPr>
        <w:t>&gt;</w:t>
      </w:r>
      <w:r w:rsidRPr="00CA00CF">
        <w:rPr>
          <w:b/>
          <w:bCs/>
        </w:rPr>
        <w:t>615Q886621621</w:t>
      </w:r>
      <w:r w:rsidRPr="00CA00CF">
        <w:rPr>
          <w:color w:val="0000FF"/>
        </w:rPr>
        <w:t>&lt;/</w:t>
      </w:r>
      <w:r w:rsidRPr="00CA00CF">
        <w:rPr>
          <w:color w:val="990000"/>
        </w:rPr>
        <w:t>m2:BAN1</w:t>
      </w:r>
      <w:r w:rsidRPr="00CA00CF">
        <w:rPr>
          <w:color w:val="0000FF"/>
        </w:rPr>
        <w:t>&gt;</w:t>
      </w:r>
      <w:r w:rsidRPr="00CA00CF">
        <w:t xml:space="preserve"> </w:t>
      </w:r>
    </w:p>
    <w:p w14:paraId="3B6FA19B"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m2:NOTIFICATION_ADMIN</w:t>
      </w:r>
      <w:r w:rsidRPr="00CA00CF">
        <w:rPr>
          <w:color w:val="0000FF"/>
        </w:rPr>
        <w:t>&gt;</w:t>
      </w:r>
    </w:p>
    <w:p w14:paraId="449779D8" w14:textId="77777777" w:rsidR="004954A7" w:rsidRPr="00CA00CF" w:rsidRDefault="004954A7" w:rsidP="004954A7">
      <w:pPr>
        <w:ind w:hanging="480"/>
      </w:pPr>
      <w:hyperlink r:id="rId1278" w:history="1">
        <w:r w:rsidRPr="00CA00CF">
          <w:rPr>
            <w:b/>
            <w:bCs/>
            <w:color w:val="FF0000"/>
            <w:u w:val="single"/>
          </w:rPr>
          <w:t>-</w:t>
        </w:r>
      </w:hyperlink>
      <w:r w:rsidRPr="00CA00CF">
        <w:t xml:space="preserve"> </w:t>
      </w:r>
      <w:r w:rsidRPr="00CA00CF">
        <w:rPr>
          <w:color w:val="0000FF"/>
        </w:rPr>
        <w:t>&lt;</w:t>
      </w:r>
      <w:r w:rsidRPr="00CA00CF">
        <w:rPr>
          <w:color w:val="990000"/>
        </w:rPr>
        <w:t>m2:SERVICES_INFO</w:t>
      </w:r>
      <w:r w:rsidRPr="00CA00CF">
        <w:rPr>
          <w:color w:val="0000FF"/>
        </w:rPr>
        <w:t>&gt;</w:t>
      </w:r>
    </w:p>
    <w:p w14:paraId="022A38B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m2:LOCNUM_SVCS</w:t>
      </w:r>
      <w:r w:rsidRPr="00CA00CF">
        <w:rPr>
          <w:color w:val="0000FF"/>
        </w:rPr>
        <w:t>&gt;</w:t>
      </w:r>
      <w:r w:rsidRPr="00CA00CF">
        <w:rPr>
          <w:b/>
          <w:bCs/>
        </w:rPr>
        <w:t>000</w:t>
      </w:r>
      <w:r w:rsidRPr="00CA00CF">
        <w:rPr>
          <w:color w:val="0000FF"/>
        </w:rPr>
        <w:t>&lt;/</w:t>
      </w:r>
      <w:r w:rsidRPr="00CA00CF">
        <w:rPr>
          <w:color w:val="990000"/>
        </w:rPr>
        <w:t>m2:LOCNUM_SVCS</w:t>
      </w:r>
      <w:r w:rsidRPr="00CA00CF">
        <w:rPr>
          <w:color w:val="0000FF"/>
        </w:rPr>
        <w:t>&gt;</w:t>
      </w:r>
      <w:r w:rsidRPr="00CA00CF">
        <w:t xml:space="preserve"> </w:t>
      </w:r>
    </w:p>
    <w:p w14:paraId="28CDEDB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m2:LNUM</w:t>
      </w:r>
      <w:r w:rsidRPr="00CA00CF">
        <w:rPr>
          <w:color w:val="0000FF"/>
        </w:rPr>
        <w:t>&gt;</w:t>
      </w:r>
      <w:r w:rsidRPr="00CA00CF">
        <w:rPr>
          <w:b/>
          <w:bCs/>
        </w:rPr>
        <w:t>00001</w:t>
      </w:r>
      <w:r w:rsidRPr="00CA00CF">
        <w:rPr>
          <w:color w:val="0000FF"/>
        </w:rPr>
        <w:t>&lt;/</w:t>
      </w:r>
      <w:r w:rsidRPr="00CA00CF">
        <w:rPr>
          <w:color w:val="990000"/>
        </w:rPr>
        <w:t>m2:LNUM</w:t>
      </w:r>
      <w:r w:rsidRPr="00CA00CF">
        <w:rPr>
          <w:color w:val="0000FF"/>
        </w:rPr>
        <w:t>&gt;</w:t>
      </w:r>
      <w:r w:rsidRPr="00CA00CF">
        <w:t xml:space="preserve"> </w:t>
      </w:r>
    </w:p>
    <w:p w14:paraId="7F25524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m2:TNS</w:t>
      </w:r>
      <w:r w:rsidRPr="00CA00CF">
        <w:rPr>
          <w:color w:val="0000FF"/>
        </w:rPr>
        <w:t>&gt;</w:t>
      </w:r>
      <w:r w:rsidRPr="00CA00CF">
        <w:rPr>
          <w:b/>
          <w:bCs/>
        </w:rPr>
        <w:t>9015450362</w:t>
      </w:r>
      <w:r w:rsidRPr="00CA00CF">
        <w:rPr>
          <w:color w:val="0000FF"/>
        </w:rPr>
        <w:t>&lt;/</w:t>
      </w:r>
      <w:r w:rsidRPr="00CA00CF">
        <w:rPr>
          <w:color w:val="990000"/>
        </w:rPr>
        <w:t>m2:TNS</w:t>
      </w:r>
      <w:r w:rsidRPr="00CA00CF">
        <w:rPr>
          <w:color w:val="0000FF"/>
        </w:rPr>
        <w:t>&gt;</w:t>
      </w:r>
      <w:r w:rsidRPr="00CA00CF">
        <w:t xml:space="preserve"> </w:t>
      </w:r>
    </w:p>
    <w:p w14:paraId="55D28BF7"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m2:SERVICES_INFO</w:t>
      </w:r>
      <w:r w:rsidRPr="00CA00CF">
        <w:rPr>
          <w:color w:val="0000FF"/>
        </w:rPr>
        <w:t>&gt;</w:t>
      </w:r>
    </w:p>
    <w:p w14:paraId="09506DA8" w14:textId="77777777" w:rsidR="004954A7" w:rsidRPr="00CA00CF" w:rsidRDefault="004954A7" w:rsidP="004954A7">
      <w:pPr>
        <w:ind w:hanging="480"/>
      </w:pPr>
      <w:hyperlink r:id="rId1279" w:history="1">
        <w:r w:rsidRPr="00CA00CF">
          <w:rPr>
            <w:b/>
            <w:bCs/>
            <w:color w:val="FF0000"/>
            <w:u w:val="single"/>
          </w:rPr>
          <w:t>-</w:t>
        </w:r>
      </w:hyperlink>
      <w:r w:rsidRPr="00CA00CF">
        <w:t xml:space="preserve"> </w:t>
      </w:r>
      <w:r w:rsidRPr="00CA00CF">
        <w:rPr>
          <w:color w:val="0000FF"/>
        </w:rPr>
        <w:t>&lt;</w:t>
      </w:r>
      <w:r w:rsidRPr="00CA00CF">
        <w:rPr>
          <w:color w:val="990000"/>
        </w:rPr>
        <w:t>m2:SERVICES_INFO</w:t>
      </w:r>
      <w:r w:rsidRPr="00CA00CF">
        <w:rPr>
          <w:color w:val="0000FF"/>
        </w:rPr>
        <w:t>&gt;</w:t>
      </w:r>
    </w:p>
    <w:p w14:paraId="6D8B8139"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m2:LOCNUM_SVCS</w:t>
      </w:r>
      <w:r w:rsidRPr="00CA00CF">
        <w:rPr>
          <w:color w:val="0000FF"/>
        </w:rPr>
        <w:t>&gt;</w:t>
      </w:r>
      <w:r w:rsidRPr="00CA00CF">
        <w:rPr>
          <w:b/>
          <w:bCs/>
        </w:rPr>
        <w:t>000</w:t>
      </w:r>
      <w:r w:rsidRPr="00CA00CF">
        <w:rPr>
          <w:color w:val="0000FF"/>
        </w:rPr>
        <w:t>&lt;/</w:t>
      </w:r>
      <w:r w:rsidRPr="00CA00CF">
        <w:rPr>
          <w:color w:val="990000"/>
        </w:rPr>
        <w:t>m2:LOCNUM_SVCS</w:t>
      </w:r>
      <w:r w:rsidRPr="00CA00CF">
        <w:rPr>
          <w:color w:val="0000FF"/>
        </w:rPr>
        <w:t>&gt;</w:t>
      </w:r>
      <w:r w:rsidRPr="00CA00CF">
        <w:t xml:space="preserve"> </w:t>
      </w:r>
    </w:p>
    <w:p w14:paraId="1BE9549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m2:LNUM</w:t>
      </w:r>
      <w:r w:rsidRPr="00CA00CF">
        <w:rPr>
          <w:color w:val="0000FF"/>
        </w:rPr>
        <w:t>&gt;</w:t>
      </w:r>
      <w:r w:rsidRPr="00CA00CF">
        <w:rPr>
          <w:b/>
          <w:bCs/>
        </w:rPr>
        <w:t>00002</w:t>
      </w:r>
      <w:r w:rsidRPr="00CA00CF">
        <w:rPr>
          <w:color w:val="0000FF"/>
        </w:rPr>
        <w:t>&lt;/</w:t>
      </w:r>
      <w:r w:rsidRPr="00CA00CF">
        <w:rPr>
          <w:color w:val="990000"/>
        </w:rPr>
        <w:t>m2:LNUM</w:t>
      </w:r>
      <w:r w:rsidRPr="00CA00CF">
        <w:rPr>
          <w:color w:val="0000FF"/>
        </w:rPr>
        <w:t>&gt;</w:t>
      </w:r>
      <w:r w:rsidRPr="00CA00CF">
        <w:t xml:space="preserve"> </w:t>
      </w:r>
    </w:p>
    <w:p w14:paraId="615E88C1"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m2:TNS</w:t>
      </w:r>
      <w:r w:rsidRPr="00CA00CF">
        <w:rPr>
          <w:color w:val="0000FF"/>
        </w:rPr>
        <w:t>&gt;</w:t>
      </w:r>
      <w:r w:rsidRPr="00CA00CF">
        <w:rPr>
          <w:b/>
          <w:bCs/>
        </w:rPr>
        <w:t>9015450363</w:t>
      </w:r>
      <w:r w:rsidRPr="00CA00CF">
        <w:rPr>
          <w:color w:val="0000FF"/>
        </w:rPr>
        <w:t>&lt;/</w:t>
      </w:r>
      <w:r w:rsidRPr="00CA00CF">
        <w:rPr>
          <w:color w:val="990000"/>
        </w:rPr>
        <w:t>m2:TNS</w:t>
      </w:r>
      <w:r w:rsidRPr="00CA00CF">
        <w:rPr>
          <w:color w:val="0000FF"/>
        </w:rPr>
        <w:t>&gt;</w:t>
      </w:r>
      <w:r w:rsidRPr="00CA00CF">
        <w:t xml:space="preserve"> </w:t>
      </w:r>
    </w:p>
    <w:p w14:paraId="02B14FE6"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m2:SERVICES_INFO</w:t>
      </w:r>
      <w:r w:rsidRPr="00CA00CF">
        <w:rPr>
          <w:color w:val="0000FF"/>
        </w:rPr>
        <w:t>&gt;</w:t>
      </w:r>
    </w:p>
    <w:p w14:paraId="6752E0BA"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m2:FIRM_ORDER_NOTIFICATION</w:t>
      </w:r>
      <w:r w:rsidRPr="00CA00CF">
        <w:rPr>
          <w:color w:val="0000FF"/>
        </w:rPr>
        <w:t>&gt;</w:t>
      </w:r>
    </w:p>
    <w:p w14:paraId="718425E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m2:NOTIFICATION</w:t>
      </w:r>
      <w:r w:rsidRPr="00CA00CF">
        <w:rPr>
          <w:color w:val="0000FF"/>
        </w:rPr>
        <w:t>&gt;</w:t>
      </w:r>
    </w:p>
    <w:p w14:paraId="75AFC438"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m2:LSR_RESP</w:t>
      </w:r>
      <w:r w:rsidRPr="00CA00CF">
        <w:rPr>
          <w:color w:val="0000FF"/>
        </w:rPr>
        <w:t>&gt;</w:t>
      </w:r>
    </w:p>
    <w:p w14:paraId="7307915A"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m1:ATT_LSR_ORD_RSP</w:t>
      </w:r>
      <w:r w:rsidRPr="00CA00CF">
        <w:rPr>
          <w:color w:val="0000FF"/>
        </w:rPr>
        <w:t>&gt;</w:t>
      </w:r>
    </w:p>
    <w:p w14:paraId="04601107" w14:textId="77777777" w:rsidR="004954A7" w:rsidRPr="00CA00CF" w:rsidRDefault="004954A7" w:rsidP="004954A7"/>
    <w:p w14:paraId="7479D93C" w14:textId="77777777" w:rsidR="00A72BB7" w:rsidRDefault="00586CA3">
      <w:r>
        <w:br w:type="page"/>
      </w:r>
    </w:p>
    <w:p w14:paraId="018FCCA2" w14:textId="77777777" w:rsidR="00B752E4" w:rsidRPr="00E60911" w:rsidRDefault="00B752E4">
      <w:pPr>
        <w:rPr>
          <w:b/>
          <w:sz w:val="28"/>
          <w:szCs w:val="28"/>
        </w:rPr>
      </w:pPr>
      <w:r w:rsidRPr="00E60911">
        <w:rPr>
          <w:b/>
          <w:sz w:val="28"/>
          <w:szCs w:val="28"/>
        </w:rPr>
        <w:t>CASE M56 DELETED</w:t>
      </w:r>
    </w:p>
    <w:p w14:paraId="04AA23D1" w14:textId="77777777" w:rsidR="00B752E4" w:rsidRDefault="00B752E4"/>
    <w:p w14:paraId="0E2CCEEA" w14:textId="77777777" w:rsidR="00B752E4" w:rsidRDefault="00B752E4"/>
    <w:p w14:paraId="680A98A4" w14:textId="77777777" w:rsidR="00B752E4" w:rsidRDefault="00B752E4"/>
    <w:p w14:paraId="798EBDE6" w14:textId="77777777" w:rsidR="00E7253C" w:rsidRDefault="00B752E4">
      <w:pPr>
        <w:pStyle w:val="TCtxtTAG"/>
        <w:rPr>
          <w:b/>
          <w:bCs/>
          <w:sz w:val="22"/>
        </w:rPr>
      </w:pPr>
      <w:r>
        <w:rPr>
          <w:b/>
          <w:bCs/>
          <w:sz w:val="22"/>
        </w:rPr>
        <w:br w:type="page"/>
      </w:r>
    </w:p>
    <w:p w14:paraId="7418094D" w14:textId="77777777" w:rsidR="00E7253C" w:rsidRDefault="00E7253C">
      <w:pPr>
        <w:pStyle w:val="TCtxtTAG"/>
        <w:rPr>
          <w:b/>
          <w:bCs/>
          <w:sz w:val="22"/>
        </w:rPr>
      </w:pPr>
    </w:p>
    <w:p w14:paraId="5929CCC7" w14:textId="77777777" w:rsidR="00E7253C" w:rsidRDefault="00E7253C">
      <w:pPr>
        <w:pStyle w:val="TCtxtTAG"/>
        <w:rPr>
          <w:b/>
          <w:bCs/>
          <w:sz w:val="22"/>
        </w:rPr>
      </w:pPr>
    </w:p>
    <w:p w14:paraId="33A1C73C" w14:textId="77777777" w:rsidR="00E7253C" w:rsidRDefault="00E7253C">
      <w:pPr>
        <w:pStyle w:val="TCtxtTAG"/>
        <w:rPr>
          <w:b/>
          <w:bCs/>
          <w:sz w:val="22"/>
        </w:rPr>
      </w:pPr>
    </w:p>
    <w:p w14:paraId="60651393" w14:textId="77777777" w:rsidR="00B752E4" w:rsidRPr="00FF3647" w:rsidRDefault="00B752E4">
      <w:pPr>
        <w:pStyle w:val="TCtxtTAG"/>
        <w:rPr>
          <w:b/>
          <w:bCs/>
          <w:sz w:val="24"/>
          <w:szCs w:val="24"/>
        </w:rPr>
      </w:pPr>
      <w:r w:rsidRPr="00FF3647">
        <w:rPr>
          <w:b/>
          <w:bCs/>
          <w:sz w:val="24"/>
          <w:szCs w:val="24"/>
        </w:rPr>
        <w:t>TEST CASE M057-01: Scenario Description: (Act=T) Transfer (Move) service of line with features and RPON – LNA=T</w:t>
      </w:r>
    </w:p>
    <w:p w14:paraId="20ACD2E2" w14:textId="77777777" w:rsidR="00B752E4" w:rsidRDefault="00B752E4">
      <w:pPr>
        <w:pStyle w:val="Heading3"/>
        <w:rPr>
          <w:i w:val="0"/>
        </w:rPr>
      </w:pPr>
      <w:r>
        <w:rPr>
          <w:i w:val="0"/>
        </w:rPr>
        <w:t>Type of Account:  Residence / Single Line</w:t>
      </w:r>
    </w:p>
    <w:p w14:paraId="2122F1D5" w14:textId="77777777" w:rsidR="00FF3647" w:rsidRPr="00FF3647" w:rsidRDefault="00FF3647" w:rsidP="00FF3647"/>
    <w:p w14:paraId="54A44807" w14:textId="77777777" w:rsidR="00B752E4" w:rsidRDefault="00B752E4"/>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050"/>
        <w:gridCol w:w="2610"/>
      </w:tblGrid>
      <w:tr w:rsidR="00B752E4" w:rsidRPr="00FF3647" w14:paraId="751D8C3B"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D6C119B" w14:textId="77777777" w:rsidR="00B752E4" w:rsidRPr="00FF3647" w:rsidRDefault="00FF3647" w:rsidP="00FF3647">
            <w:pPr>
              <w:jc w:val="center"/>
              <w:rPr>
                <w:rFonts w:ascii="Arial" w:hAnsi="Arial" w:cs="Arial"/>
                <w:b/>
              </w:rPr>
            </w:pPr>
            <w:r w:rsidRPr="00FF3647">
              <w:rPr>
                <w:rFonts w:ascii="Arial" w:hAnsi="Arial" w:cs="Arial"/>
                <w:b/>
              </w:rPr>
              <w:t>FIELDS</w:t>
            </w:r>
          </w:p>
        </w:tc>
        <w:tc>
          <w:tcPr>
            <w:tcW w:w="4050" w:type="dxa"/>
            <w:tcBorders>
              <w:top w:val="single" w:sz="6" w:space="0" w:color="auto"/>
              <w:left w:val="single" w:sz="6" w:space="0" w:color="auto"/>
              <w:bottom w:val="single" w:sz="6" w:space="0" w:color="auto"/>
              <w:right w:val="single" w:sz="6" w:space="0" w:color="auto"/>
            </w:tcBorders>
          </w:tcPr>
          <w:p w14:paraId="75EC31B6" w14:textId="77777777" w:rsidR="00B752E4" w:rsidRPr="00FF3647" w:rsidRDefault="00B752E4">
            <w:pPr>
              <w:jc w:val="center"/>
              <w:rPr>
                <w:rFonts w:ascii="Arial" w:hAnsi="Arial" w:cs="Arial"/>
                <w:b/>
              </w:rPr>
            </w:pPr>
            <w:r w:rsidRPr="00FF3647">
              <w:rPr>
                <w:rFonts w:ascii="Arial" w:hAnsi="Arial" w:cs="Arial"/>
                <w:b/>
              </w:rPr>
              <w:t>FIELD DESCRIPTION</w:t>
            </w:r>
          </w:p>
        </w:tc>
        <w:tc>
          <w:tcPr>
            <w:tcW w:w="2610" w:type="dxa"/>
            <w:tcBorders>
              <w:top w:val="single" w:sz="6" w:space="0" w:color="auto"/>
              <w:left w:val="single" w:sz="6" w:space="0" w:color="auto"/>
              <w:bottom w:val="single" w:sz="6" w:space="0" w:color="auto"/>
              <w:right w:val="single" w:sz="6" w:space="0" w:color="auto"/>
            </w:tcBorders>
          </w:tcPr>
          <w:p w14:paraId="013BFB1F"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66BE863F"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0999A794" w14:textId="77777777" w:rsidR="00B752E4" w:rsidRPr="00FF3647" w:rsidRDefault="00B752E4">
            <w:pPr>
              <w:pStyle w:val="Heading4"/>
              <w:rPr>
                <w:b/>
                <w:bCs/>
                <w:i w:val="0"/>
                <w:iCs w:val="0"/>
              </w:rPr>
            </w:pPr>
            <w:r w:rsidRPr="00FF3647">
              <w:rPr>
                <w:b/>
                <w:bCs/>
                <w:i w:val="0"/>
                <w:iCs w:val="0"/>
              </w:rPr>
              <w:t>LSR  FORM</w:t>
            </w:r>
          </w:p>
        </w:tc>
      </w:tr>
      <w:tr w:rsidR="00B752E4" w:rsidRPr="00FF3647" w14:paraId="113B584E"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631028B" w14:textId="77777777" w:rsidR="00B752E4" w:rsidRPr="00FF3647" w:rsidRDefault="00B752E4">
            <w:pPr>
              <w:pStyle w:val="Heading4"/>
              <w:rPr>
                <w:b/>
                <w:bCs/>
                <w:i w:val="0"/>
                <w:iCs w:val="0"/>
              </w:rPr>
            </w:pPr>
            <w:r w:rsidRPr="00FF3647">
              <w:rPr>
                <w:b/>
                <w:bCs/>
                <w:i w:val="0"/>
                <w:iCs w:val="0"/>
              </w:rPr>
              <w:t>Administrative Section</w:t>
            </w:r>
          </w:p>
        </w:tc>
      </w:tr>
      <w:tr w:rsidR="00B752E4" w:rsidRPr="00FF3647" w14:paraId="541B0DF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B75897" w14:textId="77777777" w:rsidR="00B752E4" w:rsidRPr="00FF3647" w:rsidRDefault="00B752E4">
            <w:pPr>
              <w:pStyle w:val="FORMDATA"/>
              <w:rPr>
                <w:b/>
                <w:color w:val="auto"/>
              </w:rPr>
            </w:pPr>
            <w:r w:rsidRPr="00FF3647">
              <w:rPr>
                <w:b/>
                <w:color w:val="auto"/>
              </w:rPr>
              <w:t>CCNA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0CE71CC" w14:textId="77777777" w:rsidR="00B752E4" w:rsidRPr="00FF3647" w:rsidRDefault="00B752E4">
            <w:pPr>
              <w:pStyle w:val="FORMDATA"/>
              <w:rPr>
                <w:b/>
                <w:color w:val="auto"/>
              </w:rPr>
            </w:pPr>
            <w:r w:rsidRPr="00FF3647">
              <w:rPr>
                <w:b/>
                <w:color w:val="auto"/>
              </w:rPr>
              <w:t>Customer Carrier Name Abbreviation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AF069E3" w14:textId="77777777" w:rsidR="00B752E4" w:rsidRPr="00FF3647" w:rsidRDefault="00B752E4">
            <w:pPr>
              <w:pStyle w:val="FORMDATA"/>
              <w:rPr>
                <w:b/>
                <w:color w:val="auto"/>
              </w:rPr>
            </w:pPr>
            <w:r w:rsidRPr="00FF3647">
              <w:rPr>
                <w:b/>
                <w:color w:val="auto"/>
              </w:rPr>
              <w:t>ZXL</w:t>
            </w:r>
          </w:p>
        </w:tc>
      </w:tr>
      <w:tr w:rsidR="00B752E4" w:rsidRPr="00FF3647" w14:paraId="36ADD9ED" w14:textId="77777777">
        <w:tc>
          <w:tcPr>
            <w:tcW w:w="2160" w:type="dxa"/>
            <w:tcBorders>
              <w:top w:val="single" w:sz="6" w:space="0" w:color="auto"/>
              <w:left w:val="single" w:sz="6" w:space="0" w:color="auto"/>
              <w:bottom w:val="single" w:sz="6" w:space="0" w:color="auto"/>
              <w:right w:val="single" w:sz="6" w:space="0" w:color="auto"/>
            </w:tcBorders>
          </w:tcPr>
          <w:p w14:paraId="2CF2C6A5" w14:textId="77777777" w:rsidR="00B752E4" w:rsidRPr="00FF3647" w:rsidRDefault="00B752E4">
            <w:pPr>
              <w:pStyle w:val="FORMDATA"/>
              <w:rPr>
                <w:b/>
                <w:color w:val="auto"/>
              </w:rPr>
            </w:pPr>
            <w:r w:rsidRPr="00FF3647">
              <w:rPr>
                <w:b/>
                <w:color w:val="auto"/>
              </w:rPr>
              <w:t>PON</w:t>
            </w:r>
          </w:p>
        </w:tc>
        <w:tc>
          <w:tcPr>
            <w:tcW w:w="4050" w:type="dxa"/>
            <w:tcBorders>
              <w:top w:val="single" w:sz="6" w:space="0" w:color="auto"/>
              <w:left w:val="single" w:sz="6" w:space="0" w:color="auto"/>
              <w:bottom w:val="single" w:sz="6" w:space="0" w:color="auto"/>
              <w:right w:val="single" w:sz="6" w:space="0" w:color="auto"/>
            </w:tcBorders>
          </w:tcPr>
          <w:p w14:paraId="78BB7796" w14:textId="77777777" w:rsidR="00B752E4" w:rsidRPr="00FF3647" w:rsidRDefault="00B752E4">
            <w:pPr>
              <w:pStyle w:val="FORMDATA"/>
              <w:rPr>
                <w:b/>
                <w:color w:val="auto"/>
              </w:rPr>
            </w:pPr>
            <w:r w:rsidRPr="00FF3647">
              <w:rPr>
                <w:b/>
                <w:color w:val="auto"/>
              </w:rPr>
              <w:t>Purchase Order Number</w:t>
            </w:r>
          </w:p>
        </w:tc>
        <w:tc>
          <w:tcPr>
            <w:tcW w:w="2610" w:type="dxa"/>
            <w:tcBorders>
              <w:top w:val="single" w:sz="6" w:space="0" w:color="auto"/>
              <w:left w:val="single" w:sz="6" w:space="0" w:color="auto"/>
              <w:bottom w:val="single" w:sz="6" w:space="0" w:color="auto"/>
              <w:right w:val="single" w:sz="6" w:space="0" w:color="auto"/>
            </w:tcBorders>
          </w:tcPr>
          <w:p w14:paraId="4AE7B8EB" w14:textId="77777777" w:rsidR="00B752E4" w:rsidRPr="00FF3647" w:rsidRDefault="00B752E4">
            <w:pPr>
              <w:pStyle w:val="FORMDATA"/>
              <w:rPr>
                <w:b/>
                <w:color w:val="auto"/>
              </w:rPr>
            </w:pPr>
            <w:r w:rsidRPr="00FF3647">
              <w:rPr>
                <w:b/>
                <w:color w:val="auto"/>
              </w:rPr>
              <w:t>M57-01</w:t>
            </w:r>
          </w:p>
        </w:tc>
      </w:tr>
      <w:tr w:rsidR="00B752E4" w:rsidRPr="00FF3647" w14:paraId="46B8CE82" w14:textId="77777777">
        <w:tc>
          <w:tcPr>
            <w:tcW w:w="2160" w:type="dxa"/>
            <w:tcBorders>
              <w:top w:val="single" w:sz="6" w:space="0" w:color="auto"/>
              <w:left w:val="single" w:sz="6" w:space="0" w:color="auto"/>
              <w:bottom w:val="single" w:sz="6" w:space="0" w:color="auto"/>
              <w:right w:val="single" w:sz="6" w:space="0" w:color="auto"/>
            </w:tcBorders>
          </w:tcPr>
          <w:p w14:paraId="468E28AC" w14:textId="77777777" w:rsidR="00B752E4" w:rsidRPr="00FF3647" w:rsidRDefault="00B752E4">
            <w:pPr>
              <w:pStyle w:val="FORMDATA"/>
              <w:rPr>
                <w:b/>
                <w:color w:val="auto"/>
              </w:rPr>
            </w:pPr>
            <w:r w:rsidRPr="00FF3647">
              <w:rPr>
                <w:b/>
                <w:color w:val="auto"/>
              </w:rPr>
              <w:t>ATN</w:t>
            </w:r>
          </w:p>
        </w:tc>
        <w:tc>
          <w:tcPr>
            <w:tcW w:w="4050" w:type="dxa"/>
            <w:tcBorders>
              <w:top w:val="single" w:sz="6" w:space="0" w:color="auto"/>
              <w:left w:val="single" w:sz="6" w:space="0" w:color="auto"/>
              <w:bottom w:val="single" w:sz="6" w:space="0" w:color="auto"/>
              <w:right w:val="single" w:sz="6" w:space="0" w:color="auto"/>
            </w:tcBorders>
          </w:tcPr>
          <w:p w14:paraId="56BB2493" w14:textId="77777777" w:rsidR="00B752E4" w:rsidRPr="00FF3647" w:rsidRDefault="00B752E4">
            <w:pPr>
              <w:pStyle w:val="FORMDATA"/>
              <w:rPr>
                <w:b/>
                <w:color w:val="auto"/>
              </w:rPr>
            </w:pPr>
            <w:r w:rsidRPr="00FF3647">
              <w:rPr>
                <w:b/>
                <w:color w:val="auto"/>
              </w:rPr>
              <w:t>Account Telephone Number</w:t>
            </w:r>
          </w:p>
        </w:tc>
        <w:tc>
          <w:tcPr>
            <w:tcW w:w="2610" w:type="dxa"/>
            <w:tcBorders>
              <w:top w:val="single" w:sz="6" w:space="0" w:color="auto"/>
              <w:left w:val="single" w:sz="6" w:space="0" w:color="auto"/>
              <w:bottom w:val="single" w:sz="6" w:space="0" w:color="auto"/>
              <w:right w:val="single" w:sz="6" w:space="0" w:color="auto"/>
            </w:tcBorders>
          </w:tcPr>
          <w:p w14:paraId="6477104A" w14:textId="77777777" w:rsidR="00B752E4" w:rsidRPr="00FF3647" w:rsidRDefault="00B752E4">
            <w:pPr>
              <w:pStyle w:val="FORMDATA"/>
              <w:rPr>
                <w:b/>
                <w:color w:val="auto"/>
              </w:rPr>
            </w:pPr>
            <w:r w:rsidRPr="00FF3647">
              <w:rPr>
                <w:b/>
                <w:color w:val="auto"/>
              </w:rPr>
              <w:t>3052922917</w:t>
            </w:r>
          </w:p>
        </w:tc>
      </w:tr>
      <w:tr w:rsidR="00B752E4" w:rsidRPr="00FF3647" w14:paraId="41EEE0A1" w14:textId="77777777">
        <w:tc>
          <w:tcPr>
            <w:tcW w:w="2160" w:type="dxa"/>
            <w:tcBorders>
              <w:top w:val="single" w:sz="6" w:space="0" w:color="auto"/>
              <w:left w:val="single" w:sz="6" w:space="0" w:color="auto"/>
              <w:bottom w:val="single" w:sz="6" w:space="0" w:color="auto"/>
              <w:right w:val="single" w:sz="6" w:space="0" w:color="auto"/>
            </w:tcBorders>
          </w:tcPr>
          <w:p w14:paraId="3AD73315" w14:textId="77777777" w:rsidR="00B752E4" w:rsidRPr="00FF3647" w:rsidRDefault="00B752E4">
            <w:pPr>
              <w:pStyle w:val="FORMDATA"/>
              <w:rPr>
                <w:b/>
                <w:color w:val="auto"/>
              </w:rPr>
            </w:pPr>
            <w:r w:rsidRPr="00FF3647">
              <w:rPr>
                <w:b/>
                <w:color w:val="auto"/>
              </w:rPr>
              <w:t>PROJECT</w:t>
            </w:r>
          </w:p>
        </w:tc>
        <w:tc>
          <w:tcPr>
            <w:tcW w:w="4050" w:type="dxa"/>
            <w:tcBorders>
              <w:top w:val="single" w:sz="6" w:space="0" w:color="auto"/>
              <w:left w:val="single" w:sz="6" w:space="0" w:color="auto"/>
              <w:bottom w:val="single" w:sz="6" w:space="0" w:color="auto"/>
              <w:right w:val="single" w:sz="6" w:space="0" w:color="auto"/>
            </w:tcBorders>
          </w:tcPr>
          <w:p w14:paraId="6CCF8F02" w14:textId="77777777" w:rsidR="00B752E4" w:rsidRPr="00FF3647" w:rsidRDefault="00B752E4">
            <w:pPr>
              <w:pStyle w:val="FORMDATA"/>
              <w:rPr>
                <w:b/>
                <w:color w:val="auto"/>
              </w:rPr>
            </w:pPr>
            <w:r w:rsidRPr="00FF3647">
              <w:rPr>
                <w:b/>
                <w:color w:val="auto"/>
              </w:rPr>
              <w:t>Project</w:t>
            </w:r>
          </w:p>
        </w:tc>
        <w:tc>
          <w:tcPr>
            <w:tcW w:w="2610" w:type="dxa"/>
            <w:tcBorders>
              <w:top w:val="single" w:sz="6" w:space="0" w:color="auto"/>
              <w:left w:val="single" w:sz="6" w:space="0" w:color="auto"/>
              <w:bottom w:val="single" w:sz="6" w:space="0" w:color="auto"/>
              <w:right w:val="single" w:sz="6" w:space="0" w:color="auto"/>
            </w:tcBorders>
          </w:tcPr>
          <w:p w14:paraId="71AE2C85" w14:textId="77777777" w:rsidR="00B752E4" w:rsidRPr="00FF3647" w:rsidRDefault="00B752E4">
            <w:pPr>
              <w:pStyle w:val="FORMDATA"/>
              <w:rPr>
                <w:b/>
                <w:color w:val="auto"/>
              </w:rPr>
            </w:pPr>
            <w:r w:rsidRPr="00FF3647">
              <w:rPr>
                <w:b/>
                <w:color w:val="auto"/>
              </w:rPr>
              <w:t>CAVENOBILL</w:t>
            </w:r>
          </w:p>
        </w:tc>
      </w:tr>
      <w:tr w:rsidR="00B752E4" w:rsidRPr="00FF3647" w14:paraId="383A8BC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42C5323" w14:textId="77777777" w:rsidR="00B752E4" w:rsidRPr="00FF3647" w:rsidRDefault="00B752E4">
            <w:pPr>
              <w:pStyle w:val="FORMDATA"/>
              <w:rPr>
                <w:b/>
                <w:color w:val="auto"/>
              </w:rPr>
            </w:pPr>
            <w:r w:rsidRPr="00FF3647">
              <w:rPr>
                <w:b/>
                <w:color w:val="auto"/>
              </w:rPr>
              <w:t>SC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337E269B"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99BC754" w14:textId="77777777" w:rsidR="00B752E4" w:rsidRPr="00FF3647" w:rsidRDefault="00B752E4">
            <w:pPr>
              <w:pStyle w:val="FORMDATA"/>
              <w:rPr>
                <w:b/>
                <w:color w:val="auto"/>
              </w:rPr>
            </w:pPr>
            <w:r w:rsidRPr="00FF3647">
              <w:rPr>
                <w:b/>
                <w:color w:val="auto"/>
              </w:rPr>
              <w:t>LCSC</w:t>
            </w:r>
          </w:p>
        </w:tc>
      </w:tr>
      <w:tr w:rsidR="00B752E4" w:rsidRPr="00FF3647" w14:paraId="5992A9A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1115DA" w14:textId="77777777" w:rsidR="00B752E4" w:rsidRPr="00FF3647" w:rsidRDefault="00B752E4">
            <w:pPr>
              <w:pStyle w:val="FORMDATA"/>
              <w:rPr>
                <w:b/>
                <w:color w:val="auto"/>
              </w:rPr>
            </w:pPr>
            <w:r w:rsidRPr="00FF3647">
              <w:rPr>
                <w:b/>
                <w:color w:val="auto"/>
              </w:rPr>
              <w:t>D/TSent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F802DC0" w14:textId="77777777" w:rsidR="00B752E4" w:rsidRPr="00FF3647" w:rsidRDefault="00B752E4">
            <w:pPr>
              <w:pStyle w:val="FORMDATA"/>
              <w:rPr>
                <w:b/>
                <w:color w:val="auto"/>
              </w:rPr>
            </w:pPr>
            <w:r w:rsidRPr="00FF3647">
              <w:rPr>
                <w:b/>
                <w:color w:val="auto"/>
              </w:rPr>
              <w:t>Date &amp; Time Sent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3680B9F" w14:textId="77777777" w:rsidR="00B752E4" w:rsidRPr="00FF3647" w:rsidRDefault="00B752E4">
            <w:pPr>
              <w:pStyle w:val="FORMDATA"/>
              <w:rPr>
                <w:b/>
                <w:color w:val="auto"/>
              </w:rPr>
            </w:pPr>
            <w:r w:rsidRPr="00FF3647">
              <w:rPr>
                <w:b/>
                <w:color w:val="auto"/>
              </w:rPr>
              <w:t>20040920</w:t>
            </w:r>
          </w:p>
        </w:tc>
      </w:tr>
      <w:tr w:rsidR="00B752E4" w:rsidRPr="00FF3647" w14:paraId="12445F1D" w14:textId="77777777">
        <w:tc>
          <w:tcPr>
            <w:tcW w:w="2160" w:type="dxa"/>
            <w:tcBorders>
              <w:top w:val="single" w:sz="6" w:space="0" w:color="auto"/>
              <w:left w:val="single" w:sz="6" w:space="0" w:color="auto"/>
              <w:bottom w:val="single" w:sz="6" w:space="0" w:color="auto"/>
              <w:right w:val="single" w:sz="6" w:space="0" w:color="auto"/>
            </w:tcBorders>
          </w:tcPr>
          <w:p w14:paraId="6A8446A9" w14:textId="77777777" w:rsidR="00B752E4" w:rsidRPr="00FF3647" w:rsidRDefault="00B752E4">
            <w:pPr>
              <w:pStyle w:val="FORMDATA"/>
              <w:rPr>
                <w:b/>
                <w:color w:val="auto"/>
              </w:rPr>
            </w:pPr>
            <w:r w:rsidRPr="00FF3647">
              <w:rPr>
                <w:b/>
                <w:color w:val="auto"/>
              </w:rPr>
              <w:t>DDD</w:t>
            </w:r>
          </w:p>
        </w:tc>
        <w:tc>
          <w:tcPr>
            <w:tcW w:w="4050" w:type="dxa"/>
            <w:tcBorders>
              <w:top w:val="single" w:sz="6" w:space="0" w:color="auto"/>
              <w:left w:val="single" w:sz="6" w:space="0" w:color="auto"/>
              <w:bottom w:val="single" w:sz="6" w:space="0" w:color="auto"/>
              <w:right w:val="single" w:sz="6" w:space="0" w:color="auto"/>
            </w:tcBorders>
          </w:tcPr>
          <w:p w14:paraId="6F97A20D" w14:textId="77777777" w:rsidR="00B752E4" w:rsidRPr="00FF3647" w:rsidRDefault="00B752E4">
            <w:pPr>
              <w:pStyle w:val="FORMDATA"/>
              <w:rPr>
                <w:b/>
                <w:color w:val="auto"/>
              </w:rPr>
            </w:pPr>
            <w:r w:rsidRPr="00FF3647">
              <w:rPr>
                <w:b/>
                <w:color w:val="auto"/>
              </w:rPr>
              <w:t>Desired Due Date</w:t>
            </w:r>
          </w:p>
        </w:tc>
        <w:tc>
          <w:tcPr>
            <w:tcW w:w="2610" w:type="dxa"/>
            <w:tcBorders>
              <w:top w:val="single" w:sz="6" w:space="0" w:color="auto"/>
              <w:left w:val="single" w:sz="6" w:space="0" w:color="auto"/>
              <w:bottom w:val="single" w:sz="6" w:space="0" w:color="auto"/>
              <w:right w:val="single" w:sz="6" w:space="0" w:color="auto"/>
            </w:tcBorders>
          </w:tcPr>
          <w:p w14:paraId="2730B2B4" w14:textId="77777777" w:rsidR="00B752E4" w:rsidRPr="00FF3647" w:rsidRDefault="00B752E4">
            <w:pPr>
              <w:pStyle w:val="FORMDATA"/>
              <w:rPr>
                <w:b/>
                <w:color w:val="auto"/>
              </w:rPr>
            </w:pPr>
            <w:r w:rsidRPr="00FF3647">
              <w:rPr>
                <w:b/>
                <w:color w:val="auto"/>
              </w:rPr>
              <w:t>20041001</w:t>
            </w:r>
          </w:p>
        </w:tc>
      </w:tr>
      <w:tr w:rsidR="00B752E4" w:rsidRPr="00FF3647" w14:paraId="7CEF1687" w14:textId="77777777">
        <w:tc>
          <w:tcPr>
            <w:tcW w:w="2160" w:type="dxa"/>
            <w:tcBorders>
              <w:top w:val="single" w:sz="6" w:space="0" w:color="auto"/>
              <w:left w:val="single" w:sz="6" w:space="0" w:color="auto"/>
              <w:bottom w:val="single" w:sz="6" w:space="0" w:color="auto"/>
              <w:right w:val="single" w:sz="6" w:space="0" w:color="auto"/>
            </w:tcBorders>
          </w:tcPr>
          <w:p w14:paraId="64018618" w14:textId="77777777" w:rsidR="00B752E4" w:rsidRPr="00FF3647" w:rsidRDefault="00B752E4">
            <w:pPr>
              <w:pStyle w:val="FORMDATA"/>
              <w:rPr>
                <w:b/>
                <w:color w:val="auto"/>
              </w:rPr>
            </w:pPr>
            <w:r w:rsidRPr="00FF3647">
              <w:rPr>
                <w:b/>
                <w:color w:val="auto"/>
              </w:rPr>
              <w:t>DDDO</w:t>
            </w:r>
          </w:p>
        </w:tc>
        <w:tc>
          <w:tcPr>
            <w:tcW w:w="4050" w:type="dxa"/>
            <w:tcBorders>
              <w:top w:val="single" w:sz="6" w:space="0" w:color="auto"/>
              <w:left w:val="single" w:sz="6" w:space="0" w:color="auto"/>
              <w:bottom w:val="single" w:sz="6" w:space="0" w:color="auto"/>
              <w:right w:val="single" w:sz="6" w:space="0" w:color="auto"/>
            </w:tcBorders>
          </w:tcPr>
          <w:p w14:paraId="29822727" w14:textId="77777777" w:rsidR="00B752E4" w:rsidRPr="00FF3647" w:rsidRDefault="00B752E4">
            <w:pPr>
              <w:pStyle w:val="FORMDATA"/>
              <w:rPr>
                <w:b/>
                <w:color w:val="auto"/>
              </w:rPr>
            </w:pPr>
            <w:r w:rsidRPr="00FF3647">
              <w:rPr>
                <w:b/>
                <w:color w:val="auto"/>
              </w:rPr>
              <w:t>Desired Due Date Out</w:t>
            </w:r>
          </w:p>
        </w:tc>
        <w:tc>
          <w:tcPr>
            <w:tcW w:w="2610" w:type="dxa"/>
            <w:tcBorders>
              <w:top w:val="single" w:sz="6" w:space="0" w:color="auto"/>
              <w:left w:val="single" w:sz="6" w:space="0" w:color="auto"/>
              <w:bottom w:val="single" w:sz="6" w:space="0" w:color="auto"/>
              <w:right w:val="single" w:sz="6" w:space="0" w:color="auto"/>
            </w:tcBorders>
          </w:tcPr>
          <w:p w14:paraId="0124D43F" w14:textId="77777777" w:rsidR="00B752E4" w:rsidRPr="00FF3647" w:rsidRDefault="00B752E4">
            <w:pPr>
              <w:pStyle w:val="FORMDATA"/>
              <w:rPr>
                <w:b/>
                <w:color w:val="auto"/>
              </w:rPr>
            </w:pPr>
            <w:r w:rsidRPr="00FF3647">
              <w:rPr>
                <w:b/>
                <w:color w:val="auto"/>
              </w:rPr>
              <w:t>20041001</w:t>
            </w:r>
          </w:p>
        </w:tc>
      </w:tr>
      <w:tr w:rsidR="00B752E4" w:rsidRPr="00FF3647" w14:paraId="77C806D5" w14:textId="77777777">
        <w:tc>
          <w:tcPr>
            <w:tcW w:w="2160" w:type="dxa"/>
            <w:tcBorders>
              <w:top w:val="single" w:sz="6" w:space="0" w:color="auto"/>
              <w:left w:val="single" w:sz="6" w:space="0" w:color="auto"/>
              <w:bottom w:val="single" w:sz="6" w:space="0" w:color="auto"/>
              <w:right w:val="single" w:sz="6" w:space="0" w:color="auto"/>
            </w:tcBorders>
          </w:tcPr>
          <w:p w14:paraId="7B40283C" w14:textId="77777777" w:rsidR="00B752E4" w:rsidRPr="00FF3647" w:rsidRDefault="00B752E4">
            <w:pPr>
              <w:pStyle w:val="FORMDATA"/>
              <w:rPr>
                <w:b/>
                <w:color w:val="auto"/>
              </w:rPr>
            </w:pPr>
            <w:r w:rsidRPr="00FF3647">
              <w:rPr>
                <w:b/>
                <w:color w:val="auto"/>
              </w:rPr>
              <w:t>REQTYP</w:t>
            </w:r>
          </w:p>
        </w:tc>
        <w:tc>
          <w:tcPr>
            <w:tcW w:w="4050" w:type="dxa"/>
            <w:tcBorders>
              <w:top w:val="single" w:sz="6" w:space="0" w:color="auto"/>
              <w:left w:val="single" w:sz="6" w:space="0" w:color="auto"/>
              <w:bottom w:val="single" w:sz="6" w:space="0" w:color="auto"/>
              <w:right w:val="single" w:sz="6" w:space="0" w:color="auto"/>
            </w:tcBorders>
          </w:tcPr>
          <w:p w14:paraId="67548074" w14:textId="77777777" w:rsidR="00B752E4" w:rsidRPr="00FF3647" w:rsidRDefault="00B752E4">
            <w:pPr>
              <w:pStyle w:val="FORMDATA"/>
              <w:rPr>
                <w:b/>
                <w:color w:val="auto"/>
              </w:rPr>
            </w:pPr>
            <w:r w:rsidRPr="00FF3647">
              <w:rPr>
                <w:b/>
                <w:color w:val="auto"/>
              </w:rPr>
              <w:t>Request Type</w:t>
            </w:r>
          </w:p>
        </w:tc>
        <w:tc>
          <w:tcPr>
            <w:tcW w:w="2610" w:type="dxa"/>
            <w:tcBorders>
              <w:top w:val="single" w:sz="6" w:space="0" w:color="auto"/>
              <w:left w:val="single" w:sz="6" w:space="0" w:color="auto"/>
              <w:bottom w:val="single" w:sz="6" w:space="0" w:color="auto"/>
              <w:right w:val="single" w:sz="6" w:space="0" w:color="auto"/>
            </w:tcBorders>
          </w:tcPr>
          <w:p w14:paraId="2FD0C951" w14:textId="77777777" w:rsidR="00B752E4" w:rsidRPr="00FF3647" w:rsidRDefault="00B752E4">
            <w:pPr>
              <w:pStyle w:val="FORMDATA"/>
              <w:rPr>
                <w:b/>
                <w:color w:val="auto"/>
              </w:rPr>
            </w:pPr>
            <w:r w:rsidRPr="00FF3647">
              <w:rPr>
                <w:b/>
                <w:color w:val="auto"/>
              </w:rPr>
              <w:t>MB</w:t>
            </w:r>
          </w:p>
        </w:tc>
      </w:tr>
      <w:tr w:rsidR="00B752E4" w:rsidRPr="00FF3647" w14:paraId="30A13F9D" w14:textId="77777777">
        <w:tc>
          <w:tcPr>
            <w:tcW w:w="2160" w:type="dxa"/>
            <w:tcBorders>
              <w:top w:val="single" w:sz="6" w:space="0" w:color="auto"/>
              <w:left w:val="single" w:sz="6" w:space="0" w:color="auto"/>
              <w:bottom w:val="single" w:sz="6" w:space="0" w:color="auto"/>
              <w:right w:val="single" w:sz="6" w:space="0" w:color="auto"/>
            </w:tcBorders>
          </w:tcPr>
          <w:p w14:paraId="4FBB147C" w14:textId="77777777" w:rsidR="00B752E4" w:rsidRPr="00FF3647" w:rsidRDefault="00B752E4">
            <w:pPr>
              <w:pStyle w:val="FORMDATA"/>
              <w:rPr>
                <w:b/>
                <w:color w:val="auto"/>
              </w:rPr>
            </w:pPr>
            <w:r w:rsidRPr="00FF3647">
              <w:rPr>
                <w:b/>
                <w:color w:val="auto"/>
              </w:rPr>
              <w:t>ACT</w:t>
            </w:r>
          </w:p>
        </w:tc>
        <w:tc>
          <w:tcPr>
            <w:tcW w:w="4050" w:type="dxa"/>
            <w:tcBorders>
              <w:top w:val="single" w:sz="6" w:space="0" w:color="auto"/>
              <w:left w:val="single" w:sz="6" w:space="0" w:color="auto"/>
              <w:bottom w:val="single" w:sz="6" w:space="0" w:color="auto"/>
              <w:right w:val="single" w:sz="6" w:space="0" w:color="auto"/>
            </w:tcBorders>
          </w:tcPr>
          <w:p w14:paraId="570DC3AB" w14:textId="77777777" w:rsidR="00B752E4" w:rsidRPr="00FF3647" w:rsidRDefault="00B752E4">
            <w:pPr>
              <w:pStyle w:val="FORMDATA"/>
              <w:rPr>
                <w:b/>
                <w:color w:val="auto"/>
              </w:rPr>
            </w:pPr>
            <w:r w:rsidRPr="00FF3647">
              <w:rPr>
                <w:b/>
                <w:color w:val="auto"/>
              </w:rPr>
              <w:t>Activity Type</w:t>
            </w:r>
          </w:p>
        </w:tc>
        <w:tc>
          <w:tcPr>
            <w:tcW w:w="2610" w:type="dxa"/>
            <w:tcBorders>
              <w:top w:val="single" w:sz="6" w:space="0" w:color="auto"/>
              <w:left w:val="single" w:sz="6" w:space="0" w:color="auto"/>
              <w:bottom w:val="single" w:sz="6" w:space="0" w:color="auto"/>
              <w:right w:val="single" w:sz="6" w:space="0" w:color="auto"/>
            </w:tcBorders>
          </w:tcPr>
          <w:p w14:paraId="4618632B" w14:textId="77777777" w:rsidR="00B752E4" w:rsidRPr="00FF3647" w:rsidRDefault="00B752E4">
            <w:pPr>
              <w:pStyle w:val="FORMDATA"/>
              <w:rPr>
                <w:b/>
                <w:color w:val="auto"/>
              </w:rPr>
            </w:pPr>
            <w:r w:rsidRPr="00FF3647">
              <w:rPr>
                <w:b/>
                <w:color w:val="auto"/>
              </w:rPr>
              <w:t>T</w:t>
            </w:r>
          </w:p>
        </w:tc>
      </w:tr>
      <w:tr w:rsidR="00B752E4" w:rsidRPr="00FF3647" w14:paraId="53991303" w14:textId="77777777">
        <w:tc>
          <w:tcPr>
            <w:tcW w:w="2160" w:type="dxa"/>
            <w:tcBorders>
              <w:top w:val="single" w:sz="6" w:space="0" w:color="auto"/>
              <w:left w:val="single" w:sz="6" w:space="0" w:color="auto"/>
              <w:bottom w:val="single" w:sz="6" w:space="0" w:color="auto"/>
              <w:right w:val="single" w:sz="6" w:space="0" w:color="auto"/>
            </w:tcBorders>
          </w:tcPr>
          <w:p w14:paraId="35123F74" w14:textId="77777777" w:rsidR="00B752E4" w:rsidRPr="00FF3647" w:rsidRDefault="00B752E4">
            <w:pPr>
              <w:pStyle w:val="FORMDATA"/>
              <w:rPr>
                <w:b/>
                <w:color w:val="auto"/>
              </w:rPr>
            </w:pPr>
            <w:r w:rsidRPr="00FF3647">
              <w:rPr>
                <w:b/>
                <w:color w:val="auto"/>
              </w:rPr>
              <w:t>RPON</w:t>
            </w:r>
          </w:p>
        </w:tc>
        <w:tc>
          <w:tcPr>
            <w:tcW w:w="4050" w:type="dxa"/>
            <w:tcBorders>
              <w:top w:val="single" w:sz="6" w:space="0" w:color="auto"/>
              <w:left w:val="single" w:sz="6" w:space="0" w:color="auto"/>
              <w:bottom w:val="single" w:sz="6" w:space="0" w:color="auto"/>
              <w:right w:val="single" w:sz="6" w:space="0" w:color="auto"/>
            </w:tcBorders>
          </w:tcPr>
          <w:p w14:paraId="181921AE" w14:textId="77777777" w:rsidR="00B752E4" w:rsidRPr="00FF3647" w:rsidRDefault="00B752E4">
            <w:pPr>
              <w:pStyle w:val="FORMDATA"/>
              <w:rPr>
                <w:b/>
                <w:color w:val="auto"/>
              </w:rPr>
            </w:pPr>
            <w:r w:rsidRPr="00FF3647">
              <w:rPr>
                <w:b/>
                <w:color w:val="auto"/>
              </w:rPr>
              <w:t>Related Purchase Order Number</w:t>
            </w:r>
          </w:p>
        </w:tc>
        <w:tc>
          <w:tcPr>
            <w:tcW w:w="2610" w:type="dxa"/>
            <w:tcBorders>
              <w:top w:val="single" w:sz="6" w:space="0" w:color="auto"/>
              <w:left w:val="single" w:sz="6" w:space="0" w:color="auto"/>
              <w:bottom w:val="single" w:sz="6" w:space="0" w:color="auto"/>
              <w:right w:val="single" w:sz="6" w:space="0" w:color="auto"/>
            </w:tcBorders>
          </w:tcPr>
          <w:p w14:paraId="172DD034" w14:textId="77777777" w:rsidR="00B752E4" w:rsidRPr="00FF3647" w:rsidRDefault="00B752E4">
            <w:pPr>
              <w:pStyle w:val="FORMDATA"/>
              <w:rPr>
                <w:b/>
                <w:color w:val="auto"/>
              </w:rPr>
            </w:pPr>
            <w:r w:rsidRPr="00FF3647">
              <w:rPr>
                <w:b/>
                <w:color w:val="auto"/>
              </w:rPr>
              <w:t>M57-01</w:t>
            </w:r>
          </w:p>
        </w:tc>
      </w:tr>
      <w:tr w:rsidR="00B752E4" w:rsidRPr="00FF3647" w14:paraId="5AC50451" w14:textId="77777777">
        <w:tc>
          <w:tcPr>
            <w:tcW w:w="2160" w:type="dxa"/>
            <w:tcBorders>
              <w:top w:val="single" w:sz="6" w:space="0" w:color="auto"/>
              <w:left w:val="single" w:sz="6" w:space="0" w:color="auto"/>
              <w:bottom w:val="single" w:sz="6" w:space="0" w:color="auto"/>
              <w:right w:val="single" w:sz="6" w:space="0" w:color="auto"/>
            </w:tcBorders>
          </w:tcPr>
          <w:p w14:paraId="327B35CE" w14:textId="77777777" w:rsidR="00B752E4" w:rsidRPr="00FF3647" w:rsidRDefault="00B752E4">
            <w:pPr>
              <w:pStyle w:val="FORMDATA"/>
              <w:rPr>
                <w:b/>
                <w:color w:val="auto"/>
              </w:rPr>
            </w:pPr>
            <w:r w:rsidRPr="00FF3647">
              <w:rPr>
                <w:b/>
                <w:color w:val="auto"/>
              </w:rPr>
              <w:t>NOR</w:t>
            </w:r>
          </w:p>
        </w:tc>
        <w:tc>
          <w:tcPr>
            <w:tcW w:w="4050" w:type="dxa"/>
            <w:tcBorders>
              <w:top w:val="single" w:sz="6" w:space="0" w:color="auto"/>
              <w:left w:val="single" w:sz="6" w:space="0" w:color="auto"/>
              <w:bottom w:val="single" w:sz="6" w:space="0" w:color="auto"/>
              <w:right w:val="single" w:sz="6" w:space="0" w:color="auto"/>
            </w:tcBorders>
          </w:tcPr>
          <w:p w14:paraId="3BCBDFE6" w14:textId="77777777" w:rsidR="00B752E4" w:rsidRPr="00FF3647" w:rsidRDefault="00B752E4">
            <w:pPr>
              <w:pStyle w:val="FORMDATA"/>
              <w:rPr>
                <w:b/>
                <w:color w:val="auto"/>
              </w:rPr>
            </w:pPr>
            <w:r w:rsidRPr="00FF3647">
              <w:rPr>
                <w:b/>
                <w:color w:val="auto"/>
              </w:rPr>
              <w:t>Number of Requests</w:t>
            </w:r>
          </w:p>
        </w:tc>
        <w:tc>
          <w:tcPr>
            <w:tcW w:w="2610" w:type="dxa"/>
            <w:tcBorders>
              <w:top w:val="single" w:sz="6" w:space="0" w:color="auto"/>
              <w:left w:val="single" w:sz="6" w:space="0" w:color="auto"/>
              <w:bottom w:val="single" w:sz="6" w:space="0" w:color="auto"/>
              <w:right w:val="single" w:sz="6" w:space="0" w:color="auto"/>
            </w:tcBorders>
          </w:tcPr>
          <w:p w14:paraId="17596003" w14:textId="77777777" w:rsidR="00B752E4" w:rsidRPr="00FF3647" w:rsidRDefault="00B752E4">
            <w:pPr>
              <w:pStyle w:val="FORMDATA"/>
              <w:rPr>
                <w:b/>
                <w:color w:val="auto"/>
              </w:rPr>
            </w:pPr>
            <w:r w:rsidRPr="00FF3647">
              <w:rPr>
                <w:b/>
                <w:color w:val="auto"/>
              </w:rPr>
              <w:t>01-02</w:t>
            </w:r>
          </w:p>
        </w:tc>
      </w:tr>
      <w:tr w:rsidR="00B752E4" w:rsidRPr="00FF3647" w14:paraId="6C99C501" w14:textId="77777777">
        <w:tc>
          <w:tcPr>
            <w:tcW w:w="2160" w:type="dxa"/>
            <w:tcBorders>
              <w:top w:val="single" w:sz="6" w:space="0" w:color="auto"/>
              <w:left w:val="single" w:sz="6" w:space="0" w:color="auto"/>
              <w:bottom w:val="single" w:sz="6" w:space="0" w:color="auto"/>
              <w:right w:val="single" w:sz="6" w:space="0" w:color="auto"/>
            </w:tcBorders>
          </w:tcPr>
          <w:p w14:paraId="53437E3A" w14:textId="77777777" w:rsidR="00B752E4" w:rsidRPr="00FF3647" w:rsidRDefault="00B752E4">
            <w:pPr>
              <w:pStyle w:val="FORMDATA"/>
              <w:rPr>
                <w:b/>
                <w:color w:val="auto"/>
              </w:rPr>
            </w:pPr>
            <w:r w:rsidRPr="00FF3647">
              <w:rPr>
                <w:b/>
                <w:color w:val="auto"/>
              </w:rPr>
              <w:t>RCC</w:t>
            </w:r>
          </w:p>
        </w:tc>
        <w:tc>
          <w:tcPr>
            <w:tcW w:w="4050" w:type="dxa"/>
            <w:tcBorders>
              <w:top w:val="single" w:sz="6" w:space="0" w:color="auto"/>
              <w:left w:val="single" w:sz="6" w:space="0" w:color="auto"/>
              <w:bottom w:val="single" w:sz="6" w:space="0" w:color="auto"/>
              <w:right w:val="single" w:sz="6" w:space="0" w:color="auto"/>
            </w:tcBorders>
          </w:tcPr>
          <w:p w14:paraId="5F4E5900" w14:textId="77777777" w:rsidR="00B752E4" w:rsidRPr="00FF3647" w:rsidRDefault="00B752E4">
            <w:pPr>
              <w:pStyle w:val="FORMDATA"/>
              <w:rPr>
                <w:b/>
                <w:color w:val="auto"/>
              </w:rPr>
            </w:pPr>
            <w:r w:rsidRPr="00FF3647">
              <w:rPr>
                <w:b/>
                <w:color w:val="auto"/>
              </w:rPr>
              <w:t>Related Company Code</w:t>
            </w:r>
          </w:p>
        </w:tc>
        <w:tc>
          <w:tcPr>
            <w:tcW w:w="2610" w:type="dxa"/>
            <w:tcBorders>
              <w:top w:val="single" w:sz="6" w:space="0" w:color="auto"/>
              <w:left w:val="single" w:sz="6" w:space="0" w:color="auto"/>
              <w:bottom w:val="single" w:sz="6" w:space="0" w:color="auto"/>
              <w:right w:val="single" w:sz="6" w:space="0" w:color="auto"/>
            </w:tcBorders>
          </w:tcPr>
          <w:p w14:paraId="5BB93E59" w14:textId="77777777" w:rsidR="00B752E4" w:rsidRPr="00FF3647" w:rsidRDefault="00B752E4">
            <w:pPr>
              <w:pStyle w:val="FORMDATA"/>
              <w:rPr>
                <w:b/>
                <w:color w:val="auto"/>
              </w:rPr>
            </w:pPr>
            <w:r w:rsidRPr="00FF3647">
              <w:rPr>
                <w:b/>
                <w:color w:val="auto"/>
              </w:rPr>
              <w:t>999R</w:t>
            </w:r>
          </w:p>
        </w:tc>
      </w:tr>
      <w:tr w:rsidR="00B752E4" w:rsidRPr="00FF3647" w14:paraId="3E044FAE" w14:textId="77777777">
        <w:tc>
          <w:tcPr>
            <w:tcW w:w="2160" w:type="dxa"/>
            <w:tcBorders>
              <w:top w:val="single" w:sz="6" w:space="0" w:color="auto"/>
              <w:left w:val="single" w:sz="6" w:space="0" w:color="auto"/>
              <w:bottom w:val="single" w:sz="6" w:space="0" w:color="auto"/>
              <w:right w:val="single" w:sz="6" w:space="0" w:color="auto"/>
            </w:tcBorders>
          </w:tcPr>
          <w:p w14:paraId="6227AE0C" w14:textId="77777777" w:rsidR="00B752E4" w:rsidRPr="00FF3647" w:rsidRDefault="00B752E4">
            <w:pPr>
              <w:pStyle w:val="FORMDATA"/>
              <w:rPr>
                <w:b/>
                <w:color w:val="auto"/>
              </w:rPr>
            </w:pPr>
            <w:r w:rsidRPr="00FF3647">
              <w:rPr>
                <w:b/>
                <w:color w:val="auto"/>
              </w:rPr>
              <w:t>CC</w:t>
            </w:r>
          </w:p>
        </w:tc>
        <w:tc>
          <w:tcPr>
            <w:tcW w:w="4050" w:type="dxa"/>
            <w:tcBorders>
              <w:top w:val="single" w:sz="6" w:space="0" w:color="auto"/>
              <w:left w:val="single" w:sz="6" w:space="0" w:color="auto"/>
              <w:bottom w:val="single" w:sz="6" w:space="0" w:color="auto"/>
              <w:right w:val="single" w:sz="6" w:space="0" w:color="auto"/>
            </w:tcBorders>
          </w:tcPr>
          <w:p w14:paraId="274CF7C6" w14:textId="77777777" w:rsidR="00B752E4" w:rsidRPr="00FF3647" w:rsidRDefault="00B752E4">
            <w:pPr>
              <w:pStyle w:val="FORMDATA"/>
              <w:rPr>
                <w:b/>
                <w:color w:val="auto"/>
              </w:rPr>
            </w:pPr>
            <w:r w:rsidRPr="00FF3647">
              <w:rPr>
                <w:b/>
                <w:color w:val="auto"/>
              </w:rPr>
              <w:t>Company Code</w:t>
            </w:r>
          </w:p>
        </w:tc>
        <w:tc>
          <w:tcPr>
            <w:tcW w:w="2610" w:type="dxa"/>
            <w:tcBorders>
              <w:top w:val="single" w:sz="6" w:space="0" w:color="auto"/>
              <w:left w:val="single" w:sz="6" w:space="0" w:color="auto"/>
              <w:bottom w:val="single" w:sz="6" w:space="0" w:color="auto"/>
              <w:right w:val="single" w:sz="6" w:space="0" w:color="auto"/>
            </w:tcBorders>
          </w:tcPr>
          <w:p w14:paraId="4ECA329B" w14:textId="77777777" w:rsidR="00B752E4" w:rsidRPr="00FF3647" w:rsidRDefault="00B752E4">
            <w:pPr>
              <w:pStyle w:val="FORMDATA"/>
              <w:rPr>
                <w:b/>
                <w:color w:val="auto"/>
              </w:rPr>
            </w:pPr>
            <w:r w:rsidRPr="00FF3647">
              <w:rPr>
                <w:b/>
                <w:color w:val="auto"/>
              </w:rPr>
              <w:t>999R</w:t>
            </w:r>
          </w:p>
        </w:tc>
      </w:tr>
      <w:tr w:rsidR="00B752E4" w:rsidRPr="00FF3647" w14:paraId="6D913210" w14:textId="77777777">
        <w:tc>
          <w:tcPr>
            <w:tcW w:w="2160" w:type="dxa"/>
            <w:tcBorders>
              <w:top w:val="single" w:sz="6" w:space="0" w:color="auto"/>
              <w:left w:val="single" w:sz="6" w:space="0" w:color="auto"/>
              <w:bottom w:val="single" w:sz="6" w:space="0" w:color="auto"/>
              <w:right w:val="single" w:sz="6" w:space="0" w:color="auto"/>
            </w:tcBorders>
          </w:tcPr>
          <w:p w14:paraId="4671AB37" w14:textId="77777777" w:rsidR="00B752E4" w:rsidRPr="00FF3647" w:rsidRDefault="00B752E4">
            <w:pPr>
              <w:pStyle w:val="FORMDATA"/>
              <w:rPr>
                <w:b/>
                <w:color w:val="auto"/>
              </w:rPr>
            </w:pPr>
            <w:r w:rsidRPr="00FF3647">
              <w:rPr>
                <w:b/>
                <w:color w:val="auto"/>
              </w:rPr>
              <w:t>TOS</w:t>
            </w:r>
          </w:p>
        </w:tc>
        <w:tc>
          <w:tcPr>
            <w:tcW w:w="4050" w:type="dxa"/>
            <w:tcBorders>
              <w:top w:val="single" w:sz="6" w:space="0" w:color="auto"/>
              <w:left w:val="single" w:sz="6" w:space="0" w:color="auto"/>
              <w:bottom w:val="single" w:sz="6" w:space="0" w:color="auto"/>
              <w:right w:val="single" w:sz="6" w:space="0" w:color="auto"/>
            </w:tcBorders>
          </w:tcPr>
          <w:p w14:paraId="11C23121" w14:textId="77777777" w:rsidR="00B752E4" w:rsidRPr="00FF3647" w:rsidRDefault="00B752E4">
            <w:pPr>
              <w:pStyle w:val="FORMDATA"/>
              <w:rPr>
                <w:b/>
                <w:color w:val="auto"/>
              </w:rPr>
            </w:pPr>
            <w:r w:rsidRPr="00FF3647">
              <w:rPr>
                <w:b/>
                <w:color w:val="auto"/>
              </w:rPr>
              <w:t>Type of Service</w:t>
            </w:r>
          </w:p>
        </w:tc>
        <w:tc>
          <w:tcPr>
            <w:tcW w:w="2610" w:type="dxa"/>
            <w:tcBorders>
              <w:top w:val="single" w:sz="6" w:space="0" w:color="auto"/>
              <w:left w:val="single" w:sz="6" w:space="0" w:color="auto"/>
              <w:bottom w:val="single" w:sz="6" w:space="0" w:color="auto"/>
              <w:right w:val="single" w:sz="6" w:space="0" w:color="auto"/>
            </w:tcBorders>
          </w:tcPr>
          <w:p w14:paraId="61E371CA" w14:textId="77777777" w:rsidR="00B752E4" w:rsidRPr="00FF3647" w:rsidRDefault="00B752E4">
            <w:pPr>
              <w:pStyle w:val="FORMDATA"/>
              <w:rPr>
                <w:b/>
                <w:color w:val="auto"/>
                <w:lang w:val="fr-FR"/>
              </w:rPr>
            </w:pPr>
            <w:r w:rsidRPr="00FF3647">
              <w:rPr>
                <w:b/>
                <w:color w:val="auto"/>
                <w:lang w:val="fr-FR"/>
              </w:rPr>
              <w:t>2BM-</w:t>
            </w:r>
          </w:p>
        </w:tc>
      </w:tr>
      <w:tr w:rsidR="00B752E4" w:rsidRPr="00FF3647" w14:paraId="7D48D6E2" w14:textId="77777777">
        <w:tc>
          <w:tcPr>
            <w:tcW w:w="2160" w:type="dxa"/>
            <w:tcBorders>
              <w:top w:val="single" w:sz="6" w:space="0" w:color="auto"/>
              <w:left w:val="single" w:sz="6" w:space="0" w:color="auto"/>
              <w:bottom w:val="single" w:sz="6" w:space="0" w:color="auto"/>
              <w:right w:val="single" w:sz="6" w:space="0" w:color="auto"/>
            </w:tcBorders>
          </w:tcPr>
          <w:p w14:paraId="763A8E4A" w14:textId="77777777" w:rsidR="00B752E4" w:rsidRPr="00FF3647" w:rsidRDefault="00B752E4">
            <w:pPr>
              <w:pStyle w:val="FORMDATA"/>
              <w:rPr>
                <w:b/>
                <w:color w:val="auto"/>
                <w:lang w:val="fr-FR"/>
              </w:rPr>
            </w:pPr>
            <w:r w:rsidRPr="00FF3647">
              <w:rPr>
                <w:b/>
                <w:color w:val="auto"/>
                <w:lang w:val="fr-FR"/>
              </w:rPr>
              <w:t>PORTTYP</w:t>
            </w:r>
          </w:p>
        </w:tc>
        <w:tc>
          <w:tcPr>
            <w:tcW w:w="4050" w:type="dxa"/>
            <w:tcBorders>
              <w:top w:val="single" w:sz="6" w:space="0" w:color="auto"/>
              <w:left w:val="single" w:sz="6" w:space="0" w:color="auto"/>
              <w:bottom w:val="single" w:sz="6" w:space="0" w:color="auto"/>
              <w:right w:val="single" w:sz="6" w:space="0" w:color="auto"/>
            </w:tcBorders>
          </w:tcPr>
          <w:p w14:paraId="3F719E1A" w14:textId="77777777" w:rsidR="00B752E4" w:rsidRPr="00FF3647" w:rsidRDefault="00B752E4">
            <w:pPr>
              <w:pStyle w:val="FORMDATA"/>
              <w:rPr>
                <w:b/>
                <w:color w:val="auto"/>
                <w:lang w:val="fr-FR"/>
              </w:rPr>
            </w:pPr>
            <w:r w:rsidRPr="00FF3647">
              <w:rPr>
                <w:b/>
                <w:color w:val="auto"/>
                <w:lang w:val="fr-FR"/>
              </w:rPr>
              <w:t>Port Type</w:t>
            </w:r>
          </w:p>
        </w:tc>
        <w:tc>
          <w:tcPr>
            <w:tcW w:w="2610" w:type="dxa"/>
            <w:tcBorders>
              <w:top w:val="single" w:sz="6" w:space="0" w:color="auto"/>
              <w:left w:val="single" w:sz="6" w:space="0" w:color="auto"/>
              <w:bottom w:val="single" w:sz="6" w:space="0" w:color="auto"/>
              <w:right w:val="single" w:sz="6" w:space="0" w:color="auto"/>
            </w:tcBorders>
          </w:tcPr>
          <w:p w14:paraId="04CB109C" w14:textId="77777777" w:rsidR="00B752E4" w:rsidRPr="00FF3647" w:rsidRDefault="00B752E4">
            <w:pPr>
              <w:pStyle w:val="FORMDATA"/>
              <w:rPr>
                <w:b/>
                <w:color w:val="auto"/>
              </w:rPr>
            </w:pPr>
            <w:r w:rsidRPr="00FF3647">
              <w:rPr>
                <w:b/>
                <w:color w:val="auto"/>
              </w:rPr>
              <w:t>L</w:t>
            </w:r>
          </w:p>
        </w:tc>
      </w:tr>
      <w:tr w:rsidR="00B752E4" w:rsidRPr="00FF3647" w14:paraId="3C2A8623"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E688E5D" w14:textId="77777777" w:rsidR="00B752E4" w:rsidRPr="00FF3647" w:rsidRDefault="00B752E4">
            <w:pPr>
              <w:pStyle w:val="Heading4"/>
              <w:rPr>
                <w:b/>
                <w:i w:val="0"/>
              </w:rPr>
            </w:pPr>
            <w:r w:rsidRPr="00FF3647">
              <w:rPr>
                <w:b/>
                <w:i w:val="0"/>
              </w:rPr>
              <w:t>Billing Section</w:t>
            </w:r>
          </w:p>
        </w:tc>
      </w:tr>
      <w:tr w:rsidR="00B752E4" w:rsidRPr="00FF3647" w14:paraId="61A27C30" w14:textId="77777777">
        <w:tc>
          <w:tcPr>
            <w:tcW w:w="2160" w:type="dxa"/>
            <w:tcBorders>
              <w:top w:val="single" w:sz="6" w:space="0" w:color="auto"/>
              <w:left w:val="single" w:sz="6" w:space="0" w:color="auto"/>
              <w:bottom w:val="single" w:sz="6" w:space="0" w:color="auto"/>
              <w:right w:val="single" w:sz="6" w:space="0" w:color="auto"/>
            </w:tcBorders>
          </w:tcPr>
          <w:p w14:paraId="4668CC66" w14:textId="77777777" w:rsidR="00B752E4" w:rsidRPr="00FF3647" w:rsidRDefault="00B752E4">
            <w:pPr>
              <w:pStyle w:val="FORMDATA"/>
              <w:rPr>
                <w:b/>
                <w:color w:val="auto"/>
              </w:rPr>
            </w:pPr>
            <w:r w:rsidRPr="00FF3647">
              <w:rPr>
                <w:b/>
                <w:color w:val="auto"/>
              </w:rPr>
              <w:t>BAN1</w:t>
            </w:r>
          </w:p>
        </w:tc>
        <w:tc>
          <w:tcPr>
            <w:tcW w:w="4050" w:type="dxa"/>
            <w:tcBorders>
              <w:top w:val="single" w:sz="6" w:space="0" w:color="auto"/>
              <w:left w:val="single" w:sz="6" w:space="0" w:color="auto"/>
              <w:bottom w:val="single" w:sz="6" w:space="0" w:color="auto"/>
              <w:right w:val="single" w:sz="6" w:space="0" w:color="auto"/>
            </w:tcBorders>
          </w:tcPr>
          <w:p w14:paraId="3D763D2C" w14:textId="77777777" w:rsidR="00B752E4" w:rsidRPr="00FF3647" w:rsidRDefault="00B752E4">
            <w:pPr>
              <w:pStyle w:val="FORMDATA"/>
              <w:rPr>
                <w:b/>
                <w:color w:val="auto"/>
              </w:rPr>
            </w:pPr>
            <w:r w:rsidRPr="00FF3647">
              <w:rPr>
                <w:b/>
                <w:color w:val="auto"/>
              </w:rPr>
              <w:t>Billing Account Number 1</w:t>
            </w:r>
          </w:p>
        </w:tc>
        <w:tc>
          <w:tcPr>
            <w:tcW w:w="2610" w:type="dxa"/>
            <w:tcBorders>
              <w:top w:val="single" w:sz="6" w:space="0" w:color="auto"/>
              <w:left w:val="single" w:sz="6" w:space="0" w:color="auto"/>
              <w:bottom w:val="single" w:sz="6" w:space="0" w:color="auto"/>
              <w:right w:val="single" w:sz="6" w:space="0" w:color="auto"/>
            </w:tcBorders>
          </w:tcPr>
          <w:p w14:paraId="7C158BD6" w14:textId="77777777" w:rsidR="00B752E4" w:rsidRPr="00FF3647" w:rsidRDefault="00B752E4" w:rsidP="00435358">
            <w:pPr>
              <w:pStyle w:val="FORMDATA"/>
              <w:rPr>
                <w:b/>
                <w:color w:val="auto"/>
                <w:lang w:val="fr-FR"/>
              </w:rPr>
            </w:pPr>
            <w:r w:rsidRPr="00FF3647">
              <w:rPr>
                <w:b/>
                <w:color w:val="auto"/>
                <w:lang w:val="fr-FR"/>
              </w:rPr>
              <w:t>305</w:t>
            </w:r>
            <w:r w:rsidR="00435358">
              <w:rPr>
                <w:b/>
                <w:color w:val="auto"/>
                <w:lang w:val="fr-FR"/>
              </w:rPr>
              <w:t>Q861917917</w:t>
            </w:r>
          </w:p>
        </w:tc>
      </w:tr>
      <w:tr w:rsidR="00B752E4" w:rsidRPr="00FF3647" w14:paraId="0FDE30EA"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183298F" w14:textId="77777777" w:rsidR="00B752E4" w:rsidRPr="00FF3647" w:rsidRDefault="00B752E4">
            <w:pPr>
              <w:pStyle w:val="Heading4"/>
              <w:rPr>
                <w:b/>
                <w:i w:val="0"/>
              </w:rPr>
            </w:pPr>
          </w:p>
        </w:tc>
      </w:tr>
      <w:tr w:rsidR="00B752E4" w:rsidRPr="00FF3647" w14:paraId="538A6AE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072BF1" w14:textId="77777777" w:rsidR="00B752E4" w:rsidRPr="00FF3647" w:rsidRDefault="00B752E4">
            <w:pPr>
              <w:pStyle w:val="FORMDATA"/>
              <w:rPr>
                <w:b/>
                <w:color w:val="auto"/>
              </w:rPr>
            </w:pPr>
            <w:r w:rsidRPr="00FF3647">
              <w:rPr>
                <w:b/>
                <w:color w:val="auto"/>
              </w:rPr>
              <w:t>INIT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02D9976" w14:textId="77777777" w:rsidR="00B752E4" w:rsidRPr="00FF3647" w:rsidRDefault="00B752E4">
            <w:pPr>
              <w:pStyle w:val="FORMDATA"/>
              <w:rPr>
                <w:b/>
                <w:color w:val="auto"/>
              </w:rPr>
            </w:pPr>
            <w:r w:rsidRPr="00FF3647">
              <w:rPr>
                <w:b/>
                <w:color w:val="auto"/>
              </w:rPr>
              <w:t>Initiator Identification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06526B2" w14:textId="77777777" w:rsidR="00B752E4" w:rsidRPr="00FF3647" w:rsidRDefault="00B752E4">
            <w:pPr>
              <w:pStyle w:val="FORMDATA"/>
              <w:rPr>
                <w:b/>
                <w:color w:val="auto"/>
              </w:rPr>
            </w:pPr>
            <w:r w:rsidRPr="00FF3647">
              <w:rPr>
                <w:b/>
                <w:color w:val="auto"/>
              </w:rPr>
              <w:t>Bojangles</w:t>
            </w:r>
          </w:p>
        </w:tc>
      </w:tr>
      <w:tr w:rsidR="00B752E4" w:rsidRPr="00FF3647" w14:paraId="22BECC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03423DF" w14:textId="77777777" w:rsidR="00B752E4" w:rsidRPr="00FF3647" w:rsidRDefault="00B752E4">
            <w:pPr>
              <w:pStyle w:val="FORMDATA"/>
              <w:rPr>
                <w:b/>
                <w:color w:val="auto"/>
              </w:rPr>
            </w:pPr>
            <w:r w:rsidRPr="00FF3647">
              <w:rPr>
                <w:b/>
                <w:color w:val="auto"/>
              </w:rPr>
              <w:t>INIT-TEL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B50D077" w14:textId="77777777" w:rsidR="00B752E4" w:rsidRPr="00FF3647" w:rsidRDefault="00B752E4">
            <w:pPr>
              <w:pStyle w:val="FORMDATA"/>
              <w:rPr>
                <w:b/>
                <w:color w:val="auto"/>
              </w:rPr>
            </w:pPr>
            <w:r w:rsidRPr="00FF3647">
              <w:rPr>
                <w:b/>
                <w:color w:val="auto"/>
              </w:rPr>
              <w:t>Initiator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65A56C0" w14:textId="77777777" w:rsidR="00B752E4" w:rsidRPr="00FF3647" w:rsidRDefault="00B752E4">
            <w:pPr>
              <w:pStyle w:val="FORMDATA"/>
              <w:rPr>
                <w:b/>
                <w:color w:val="auto"/>
              </w:rPr>
            </w:pPr>
            <w:r w:rsidRPr="00FF3647">
              <w:rPr>
                <w:b/>
                <w:color w:val="auto"/>
              </w:rPr>
              <w:t>8884448888</w:t>
            </w:r>
          </w:p>
        </w:tc>
      </w:tr>
      <w:tr w:rsidR="00B752E4" w:rsidRPr="00FF3647" w14:paraId="22F2855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C3D880" w14:textId="77777777" w:rsidR="00B752E4" w:rsidRPr="00FF3647" w:rsidRDefault="00B752E4">
            <w:pPr>
              <w:pStyle w:val="FORMDATA"/>
              <w:rPr>
                <w:b/>
                <w:color w:val="auto"/>
              </w:rPr>
            </w:pPr>
            <w:r w:rsidRPr="00FF3647">
              <w:rPr>
                <w:b/>
                <w:color w:val="auto"/>
              </w:rPr>
              <w:t>INIT-FAX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0555BEC" w14:textId="77777777" w:rsidR="00B752E4" w:rsidRPr="00FF3647" w:rsidRDefault="00B752E4">
            <w:pPr>
              <w:pStyle w:val="FORMDATA"/>
              <w:rPr>
                <w:b/>
                <w:color w:val="auto"/>
              </w:rPr>
            </w:pPr>
            <w:r w:rsidRPr="00FF3647">
              <w:rPr>
                <w:b/>
                <w:color w:val="auto"/>
              </w:rPr>
              <w:t>Initiator Facsimile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5B45A20"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578DC5E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CF172D4" w14:textId="77777777" w:rsidR="00B752E4" w:rsidRPr="00FF3647" w:rsidRDefault="00B752E4">
            <w:pPr>
              <w:pStyle w:val="FORMDATA"/>
              <w:rPr>
                <w:b/>
                <w:color w:val="auto"/>
                <w:lang w:val="fr-FR"/>
              </w:rPr>
            </w:pPr>
            <w:r w:rsidRPr="00FF3647">
              <w:rPr>
                <w:b/>
                <w:color w:val="auto"/>
                <w:lang w:val="fr-FR"/>
              </w:rPr>
              <w:t>IMPCON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5CF1943" w14:textId="77777777" w:rsidR="00B752E4" w:rsidRPr="00FF3647" w:rsidRDefault="00B752E4">
            <w:pPr>
              <w:pStyle w:val="FORMDATA"/>
              <w:rPr>
                <w:b/>
                <w:color w:val="auto"/>
                <w:lang w:val="fr-FR"/>
              </w:rPr>
            </w:pPr>
            <w:r w:rsidRPr="00FF3647">
              <w:rPr>
                <w:b/>
                <w:color w:val="auto"/>
                <w:lang w:val="fr-FR"/>
              </w:rPr>
              <w:t>Implementation Contact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5090EE8" w14:textId="77777777" w:rsidR="00B752E4" w:rsidRPr="00FF3647" w:rsidRDefault="00B752E4">
            <w:pPr>
              <w:pStyle w:val="FORMDATA"/>
              <w:rPr>
                <w:b/>
                <w:color w:val="auto"/>
              </w:rPr>
            </w:pPr>
            <w:r w:rsidRPr="00FF3647">
              <w:rPr>
                <w:b/>
                <w:color w:val="auto"/>
              </w:rPr>
              <w:t>Donald Duck</w:t>
            </w:r>
          </w:p>
        </w:tc>
      </w:tr>
      <w:tr w:rsidR="00B752E4" w:rsidRPr="00FF3647" w14:paraId="3CC9F73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ED1C48" w14:textId="77777777" w:rsidR="00B752E4" w:rsidRPr="00FF3647" w:rsidRDefault="00B752E4">
            <w:pPr>
              <w:pStyle w:val="FORMDATA"/>
              <w:rPr>
                <w:b/>
                <w:color w:val="auto"/>
              </w:rPr>
            </w:pPr>
            <w:r w:rsidRPr="00FF3647">
              <w:rPr>
                <w:b/>
                <w:color w:val="auto"/>
              </w:rPr>
              <w:t>IMPCON-TEL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762E44D" w14:textId="77777777" w:rsidR="00B752E4" w:rsidRPr="00FF3647" w:rsidRDefault="00B752E4">
            <w:pPr>
              <w:pStyle w:val="FORMDATA"/>
              <w:rPr>
                <w:b/>
                <w:color w:val="auto"/>
              </w:rPr>
            </w:pPr>
            <w:r w:rsidRPr="00FF3647">
              <w:rPr>
                <w:b/>
                <w:color w:val="auto"/>
              </w:rPr>
              <w:t>Implementation Contact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7DD3869" w14:textId="77777777" w:rsidR="00B752E4" w:rsidRPr="00FF3647" w:rsidRDefault="00B752E4">
            <w:pPr>
              <w:pStyle w:val="FORMDATA"/>
              <w:rPr>
                <w:b/>
                <w:color w:val="auto"/>
              </w:rPr>
            </w:pPr>
            <w:r w:rsidRPr="00FF3647">
              <w:rPr>
                <w:b/>
                <w:color w:val="auto"/>
              </w:rPr>
              <w:t>4045552222</w:t>
            </w:r>
          </w:p>
        </w:tc>
      </w:tr>
      <w:tr w:rsidR="00B752E4" w:rsidRPr="00FF3647" w14:paraId="1BEC544A"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2B1D3E50"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0CB777D2"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546A4A76" w14:textId="77777777" w:rsidR="00B752E4" w:rsidRPr="00FF3647" w:rsidRDefault="00B752E4">
            <w:pPr>
              <w:pStyle w:val="Heading4"/>
              <w:rPr>
                <w:b/>
                <w:bCs/>
                <w:i w:val="0"/>
                <w:iCs w:val="0"/>
              </w:rPr>
            </w:pPr>
            <w:r w:rsidRPr="00FF3647">
              <w:rPr>
                <w:b/>
                <w:bCs/>
                <w:i w:val="0"/>
                <w:iCs w:val="0"/>
              </w:rPr>
              <w:t>Location and Access Section</w:t>
            </w:r>
          </w:p>
        </w:tc>
      </w:tr>
      <w:tr w:rsidR="00B752E4" w:rsidRPr="00FF3647" w14:paraId="7F14790A" w14:textId="77777777">
        <w:tc>
          <w:tcPr>
            <w:tcW w:w="2160" w:type="dxa"/>
            <w:tcBorders>
              <w:top w:val="single" w:sz="6" w:space="0" w:color="auto"/>
              <w:left w:val="single" w:sz="6" w:space="0" w:color="auto"/>
              <w:bottom w:val="single" w:sz="6" w:space="0" w:color="auto"/>
              <w:right w:val="single" w:sz="6" w:space="0" w:color="auto"/>
            </w:tcBorders>
          </w:tcPr>
          <w:p w14:paraId="757C7CCA" w14:textId="77777777" w:rsidR="00B752E4" w:rsidRPr="00FF3647" w:rsidRDefault="00B752E4">
            <w:pPr>
              <w:pStyle w:val="FORMDATA"/>
              <w:rPr>
                <w:b/>
                <w:color w:val="auto"/>
              </w:rPr>
            </w:pPr>
            <w:r w:rsidRPr="00FF3647">
              <w:rPr>
                <w:b/>
                <w:color w:val="auto"/>
              </w:rPr>
              <w:t>NAME</w:t>
            </w:r>
          </w:p>
        </w:tc>
        <w:tc>
          <w:tcPr>
            <w:tcW w:w="4050" w:type="dxa"/>
            <w:tcBorders>
              <w:top w:val="single" w:sz="6" w:space="0" w:color="auto"/>
              <w:left w:val="single" w:sz="6" w:space="0" w:color="auto"/>
              <w:bottom w:val="single" w:sz="6" w:space="0" w:color="auto"/>
              <w:right w:val="single" w:sz="6" w:space="0" w:color="auto"/>
            </w:tcBorders>
          </w:tcPr>
          <w:p w14:paraId="43CC58DA" w14:textId="77777777" w:rsidR="00B752E4" w:rsidRPr="00FF3647" w:rsidRDefault="00B752E4">
            <w:pPr>
              <w:pStyle w:val="FORMDATA"/>
              <w:rPr>
                <w:b/>
                <w:color w:val="auto"/>
              </w:rPr>
            </w:pPr>
            <w:r w:rsidRPr="00FF3647">
              <w:rPr>
                <w:b/>
                <w:color w:val="auto"/>
              </w:rPr>
              <w:t>End User Name</w:t>
            </w:r>
          </w:p>
        </w:tc>
        <w:tc>
          <w:tcPr>
            <w:tcW w:w="2610" w:type="dxa"/>
            <w:tcBorders>
              <w:top w:val="single" w:sz="6" w:space="0" w:color="auto"/>
              <w:left w:val="single" w:sz="6" w:space="0" w:color="auto"/>
              <w:bottom w:val="single" w:sz="6" w:space="0" w:color="auto"/>
              <w:right w:val="single" w:sz="6" w:space="0" w:color="auto"/>
            </w:tcBorders>
          </w:tcPr>
          <w:p w14:paraId="11798C9F" w14:textId="77777777" w:rsidR="00B752E4" w:rsidRPr="00FF3647" w:rsidRDefault="00B752E4">
            <w:pPr>
              <w:pStyle w:val="FORMDATA"/>
              <w:rPr>
                <w:b/>
                <w:color w:val="auto"/>
                <w:lang w:val="fr-FR"/>
              </w:rPr>
            </w:pPr>
            <w:r w:rsidRPr="00FF3647">
              <w:rPr>
                <w:b/>
                <w:color w:val="auto"/>
                <w:lang w:val="fr-FR"/>
              </w:rPr>
              <w:t>Rosie Jetson</w:t>
            </w:r>
          </w:p>
        </w:tc>
      </w:tr>
      <w:tr w:rsidR="00B752E4" w:rsidRPr="00FF3647" w14:paraId="492218C4" w14:textId="77777777">
        <w:tc>
          <w:tcPr>
            <w:tcW w:w="2160" w:type="dxa"/>
            <w:tcBorders>
              <w:top w:val="single" w:sz="6" w:space="0" w:color="auto"/>
              <w:left w:val="single" w:sz="6" w:space="0" w:color="auto"/>
              <w:bottom w:val="single" w:sz="6" w:space="0" w:color="auto"/>
              <w:right w:val="single" w:sz="6" w:space="0" w:color="auto"/>
            </w:tcBorders>
          </w:tcPr>
          <w:p w14:paraId="4F746733" w14:textId="77777777" w:rsidR="00B752E4" w:rsidRPr="00FF3647" w:rsidRDefault="00B752E4">
            <w:pPr>
              <w:pStyle w:val="FORMDATA"/>
              <w:rPr>
                <w:b/>
                <w:color w:val="auto"/>
                <w:lang w:val="fr-FR"/>
              </w:rPr>
            </w:pPr>
            <w:r w:rsidRPr="00FF3647">
              <w:rPr>
                <w:b/>
                <w:color w:val="auto"/>
                <w:lang w:val="fr-FR"/>
              </w:rPr>
              <w:t>SANO</w:t>
            </w:r>
          </w:p>
        </w:tc>
        <w:tc>
          <w:tcPr>
            <w:tcW w:w="4050" w:type="dxa"/>
            <w:tcBorders>
              <w:top w:val="single" w:sz="6" w:space="0" w:color="auto"/>
              <w:left w:val="single" w:sz="6" w:space="0" w:color="auto"/>
              <w:bottom w:val="single" w:sz="6" w:space="0" w:color="auto"/>
              <w:right w:val="single" w:sz="6" w:space="0" w:color="auto"/>
            </w:tcBorders>
          </w:tcPr>
          <w:p w14:paraId="3FA7DF07" w14:textId="77777777" w:rsidR="00B752E4" w:rsidRPr="00FF3647" w:rsidRDefault="00B752E4">
            <w:pPr>
              <w:pStyle w:val="FORMDATA"/>
              <w:rPr>
                <w:b/>
                <w:color w:val="auto"/>
              </w:rPr>
            </w:pPr>
            <w:r w:rsidRPr="00FF3647">
              <w:rPr>
                <w:b/>
                <w:color w:val="auto"/>
              </w:rPr>
              <w:t>Service Address House Number</w:t>
            </w:r>
          </w:p>
        </w:tc>
        <w:tc>
          <w:tcPr>
            <w:tcW w:w="2610" w:type="dxa"/>
            <w:tcBorders>
              <w:top w:val="single" w:sz="6" w:space="0" w:color="auto"/>
              <w:left w:val="single" w:sz="6" w:space="0" w:color="auto"/>
              <w:bottom w:val="single" w:sz="6" w:space="0" w:color="auto"/>
              <w:right w:val="single" w:sz="6" w:space="0" w:color="auto"/>
            </w:tcBorders>
          </w:tcPr>
          <w:p w14:paraId="2623DEAB" w14:textId="77777777" w:rsidR="00B752E4" w:rsidRPr="00FF3647" w:rsidRDefault="00B752E4">
            <w:pPr>
              <w:pStyle w:val="FORMDATA"/>
              <w:rPr>
                <w:b/>
                <w:color w:val="auto"/>
              </w:rPr>
            </w:pPr>
            <w:r w:rsidRPr="00FF3647">
              <w:rPr>
                <w:b/>
                <w:color w:val="auto"/>
              </w:rPr>
              <w:t>550</w:t>
            </w:r>
          </w:p>
        </w:tc>
      </w:tr>
      <w:tr w:rsidR="00B752E4" w:rsidRPr="00FF3647" w14:paraId="1D7B9D1D" w14:textId="77777777">
        <w:tc>
          <w:tcPr>
            <w:tcW w:w="2160" w:type="dxa"/>
            <w:tcBorders>
              <w:top w:val="single" w:sz="6" w:space="0" w:color="auto"/>
              <w:left w:val="single" w:sz="6" w:space="0" w:color="auto"/>
              <w:bottom w:val="single" w:sz="6" w:space="0" w:color="auto"/>
              <w:right w:val="single" w:sz="6" w:space="0" w:color="auto"/>
            </w:tcBorders>
          </w:tcPr>
          <w:p w14:paraId="3C1CFE74" w14:textId="77777777" w:rsidR="00B752E4" w:rsidRPr="00FF3647" w:rsidRDefault="00B752E4">
            <w:pPr>
              <w:pStyle w:val="FORMDATA"/>
              <w:rPr>
                <w:b/>
                <w:color w:val="auto"/>
              </w:rPr>
            </w:pPr>
            <w:r w:rsidRPr="00FF3647">
              <w:rPr>
                <w:b/>
                <w:color w:val="auto"/>
              </w:rPr>
              <w:t>SASN</w:t>
            </w:r>
          </w:p>
        </w:tc>
        <w:tc>
          <w:tcPr>
            <w:tcW w:w="4050" w:type="dxa"/>
            <w:tcBorders>
              <w:top w:val="single" w:sz="6" w:space="0" w:color="auto"/>
              <w:left w:val="single" w:sz="6" w:space="0" w:color="auto"/>
              <w:bottom w:val="single" w:sz="6" w:space="0" w:color="auto"/>
              <w:right w:val="single" w:sz="6" w:space="0" w:color="auto"/>
            </w:tcBorders>
          </w:tcPr>
          <w:p w14:paraId="3F5A8D85" w14:textId="77777777" w:rsidR="00B752E4" w:rsidRPr="00FF3647" w:rsidRDefault="00B752E4">
            <w:pPr>
              <w:pStyle w:val="FORMDATA"/>
              <w:rPr>
                <w:b/>
                <w:color w:val="auto"/>
              </w:rPr>
            </w:pPr>
            <w:smartTag w:uri="urn:schemas-microsoft-com:office:smarttags" w:element="Street">
              <w:smartTag w:uri="urn:schemas-microsoft-com:office:smarttags" w:element="address">
                <w:r w:rsidRPr="00FF3647">
                  <w:rPr>
                    <w:b/>
                    <w:color w:val="auto"/>
                  </w:rPr>
                  <w:t>Service Address Street</w:t>
                </w:r>
              </w:smartTag>
            </w:smartTag>
            <w:r w:rsidRPr="00FF3647">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0FF3F7F1" w14:textId="77777777" w:rsidR="00B752E4" w:rsidRPr="00FF3647" w:rsidRDefault="00B752E4">
            <w:pPr>
              <w:pStyle w:val="FORMDATA"/>
              <w:rPr>
                <w:b/>
                <w:color w:val="auto"/>
              </w:rPr>
            </w:pPr>
            <w:r w:rsidRPr="00FF3647">
              <w:rPr>
                <w:b/>
                <w:color w:val="auto"/>
              </w:rPr>
              <w:t>Southard</w:t>
            </w:r>
          </w:p>
        </w:tc>
      </w:tr>
      <w:tr w:rsidR="00B752E4" w:rsidRPr="00FF3647" w14:paraId="7B28418A" w14:textId="77777777">
        <w:tc>
          <w:tcPr>
            <w:tcW w:w="2160" w:type="dxa"/>
            <w:tcBorders>
              <w:top w:val="single" w:sz="6" w:space="0" w:color="auto"/>
              <w:left w:val="single" w:sz="6" w:space="0" w:color="auto"/>
              <w:bottom w:val="single" w:sz="6" w:space="0" w:color="auto"/>
              <w:right w:val="single" w:sz="6" w:space="0" w:color="auto"/>
            </w:tcBorders>
          </w:tcPr>
          <w:p w14:paraId="2A471CBB" w14:textId="77777777" w:rsidR="00B752E4" w:rsidRPr="00FF3647" w:rsidRDefault="00B752E4">
            <w:pPr>
              <w:pStyle w:val="FORMDATA"/>
              <w:rPr>
                <w:b/>
                <w:color w:val="auto"/>
              </w:rPr>
            </w:pPr>
            <w:r w:rsidRPr="00FF3647">
              <w:rPr>
                <w:b/>
                <w:color w:val="auto"/>
              </w:rPr>
              <w:t>SATH</w:t>
            </w:r>
          </w:p>
        </w:tc>
        <w:tc>
          <w:tcPr>
            <w:tcW w:w="4050" w:type="dxa"/>
            <w:tcBorders>
              <w:top w:val="single" w:sz="6" w:space="0" w:color="auto"/>
              <w:left w:val="single" w:sz="6" w:space="0" w:color="auto"/>
              <w:bottom w:val="single" w:sz="6" w:space="0" w:color="auto"/>
              <w:right w:val="single" w:sz="6" w:space="0" w:color="auto"/>
            </w:tcBorders>
          </w:tcPr>
          <w:p w14:paraId="0525F872" w14:textId="77777777" w:rsidR="00B752E4" w:rsidRPr="00FF3647" w:rsidRDefault="00B752E4">
            <w:pPr>
              <w:pStyle w:val="FORMDATA"/>
              <w:rPr>
                <w:b/>
                <w:color w:val="auto"/>
              </w:rPr>
            </w:pPr>
            <w:smartTag w:uri="urn:schemas-microsoft-com:office:smarttags" w:element="Street">
              <w:smartTag w:uri="urn:schemas-microsoft-com:office:smarttags" w:element="address">
                <w:r w:rsidRPr="00FF3647">
                  <w:rPr>
                    <w:b/>
                    <w:color w:val="auto"/>
                  </w:rPr>
                  <w:t>Service Address Street</w:t>
                </w:r>
              </w:smartTag>
            </w:smartTag>
            <w:r w:rsidRPr="00FF3647">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1CB8DDF8" w14:textId="77777777" w:rsidR="00B752E4" w:rsidRPr="00FF3647" w:rsidRDefault="00B752E4">
            <w:pPr>
              <w:pStyle w:val="FORMDATA"/>
              <w:rPr>
                <w:b/>
                <w:color w:val="auto"/>
              </w:rPr>
            </w:pPr>
            <w:r w:rsidRPr="00FF3647">
              <w:rPr>
                <w:b/>
                <w:color w:val="auto"/>
              </w:rPr>
              <w:t>St</w:t>
            </w:r>
          </w:p>
        </w:tc>
      </w:tr>
      <w:tr w:rsidR="00B752E4" w:rsidRPr="00FF3647" w14:paraId="4D9C3A83" w14:textId="77777777">
        <w:tc>
          <w:tcPr>
            <w:tcW w:w="2160" w:type="dxa"/>
            <w:tcBorders>
              <w:top w:val="single" w:sz="6" w:space="0" w:color="auto"/>
              <w:left w:val="single" w:sz="6" w:space="0" w:color="auto"/>
              <w:bottom w:val="single" w:sz="6" w:space="0" w:color="auto"/>
              <w:right w:val="single" w:sz="6" w:space="0" w:color="auto"/>
            </w:tcBorders>
          </w:tcPr>
          <w:p w14:paraId="52675227" w14:textId="77777777" w:rsidR="00B752E4" w:rsidRPr="00FF3647" w:rsidRDefault="00B752E4">
            <w:pPr>
              <w:pStyle w:val="FORMDATA"/>
              <w:rPr>
                <w:b/>
                <w:color w:val="auto"/>
              </w:rPr>
            </w:pPr>
            <w:r w:rsidRPr="00FF3647">
              <w:rPr>
                <w:b/>
                <w:color w:val="auto"/>
              </w:rPr>
              <w:t>CITY</w:t>
            </w:r>
          </w:p>
        </w:tc>
        <w:tc>
          <w:tcPr>
            <w:tcW w:w="4050" w:type="dxa"/>
            <w:tcBorders>
              <w:top w:val="single" w:sz="6" w:space="0" w:color="auto"/>
              <w:left w:val="single" w:sz="6" w:space="0" w:color="auto"/>
              <w:bottom w:val="single" w:sz="6" w:space="0" w:color="auto"/>
              <w:right w:val="single" w:sz="6" w:space="0" w:color="auto"/>
            </w:tcBorders>
          </w:tcPr>
          <w:p w14:paraId="60C7884B"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City</w:t>
                </w:r>
              </w:smartTag>
            </w:smartTag>
          </w:p>
        </w:tc>
        <w:tc>
          <w:tcPr>
            <w:tcW w:w="2610" w:type="dxa"/>
            <w:tcBorders>
              <w:top w:val="single" w:sz="6" w:space="0" w:color="auto"/>
              <w:left w:val="single" w:sz="6" w:space="0" w:color="auto"/>
              <w:bottom w:val="single" w:sz="6" w:space="0" w:color="auto"/>
              <w:right w:val="single" w:sz="6" w:space="0" w:color="auto"/>
            </w:tcBorders>
          </w:tcPr>
          <w:p w14:paraId="61C49530" w14:textId="77777777" w:rsidR="00B752E4" w:rsidRPr="00FF3647" w:rsidRDefault="00B752E4">
            <w:pPr>
              <w:pStyle w:val="FORMDATA"/>
              <w:rPr>
                <w:b/>
                <w:color w:val="auto"/>
                <w:lang w:val="fr-FR"/>
              </w:rPr>
            </w:pPr>
            <w:r w:rsidRPr="00FF3647">
              <w:rPr>
                <w:b/>
                <w:color w:val="auto"/>
                <w:lang w:val="fr-FR"/>
              </w:rPr>
              <w:t>Key West</w:t>
            </w:r>
          </w:p>
        </w:tc>
      </w:tr>
      <w:tr w:rsidR="00B752E4" w:rsidRPr="00FF3647" w14:paraId="1267BDA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7D98E4" w14:textId="77777777" w:rsidR="00B752E4" w:rsidRPr="00FF3647" w:rsidRDefault="00B752E4">
            <w:pPr>
              <w:pStyle w:val="FORMDATA"/>
              <w:rPr>
                <w:b/>
                <w:color w:val="auto"/>
                <w:lang w:val="fr-FR"/>
              </w:rPr>
            </w:pPr>
            <w:r w:rsidRPr="00FF3647">
              <w:rPr>
                <w:b/>
                <w:color w:val="auto"/>
                <w:lang w:val="fr-FR"/>
              </w:rPr>
              <w:t>STATE</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65F52D8"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State</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1FA1797" w14:textId="77777777" w:rsidR="00B752E4" w:rsidRPr="00FF3647" w:rsidRDefault="00B752E4">
            <w:pPr>
              <w:pStyle w:val="FORMDATA"/>
              <w:rPr>
                <w:b/>
                <w:color w:val="auto"/>
                <w:lang w:val="fr-FR"/>
              </w:rPr>
            </w:pPr>
            <w:r w:rsidRPr="00FF3647">
              <w:rPr>
                <w:b/>
                <w:color w:val="auto"/>
                <w:lang w:val="fr-FR"/>
              </w:rPr>
              <w:t>FL</w:t>
            </w:r>
          </w:p>
        </w:tc>
      </w:tr>
      <w:tr w:rsidR="00B752E4" w:rsidRPr="00FF3647" w14:paraId="5DA65592" w14:textId="77777777">
        <w:tc>
          <w:tcPr>
            <w:tcW w:w="2160" w:type="dxa"/>
            <w:tcBorders>
              <w:top w:val="single" w:sz="6" w:space="0" w:color="auto"/>
              <w:left w:val="single" w:sz="6" w:space="0" w:color="auto"/>
              <w:bottom w:val="single" w:sz="6" w:space="0" w:color="auto"/>
              <w:right w:val="single" w:sz="6" w:space="0" w:color="auto"/>
            </w:tcBorders>
          </w:tcPr>
          <w:p w14:paraId="30E328DA" w14:textId="77777777" w:rsidR="00B752E4" w:rsidRPr="00FF3647" w:rsidRDefault="00B752E4">
            <w:pPr>
              <w:pStyle w:val="FORMDATA"/>
              <w:rPr>
                <w:b/>
                <w:color w:val="auto"/>
                <w:lang w:val="fr-FR"/>
              </w:rPr>
            </w:pPr>
            <w:r w:rsidRPr="00FF3647">
              <w:rPr>
                <w:b/>
                <w:color w:val="auto"/>
                <w:lang w:val="fr-FR"/>
              </w:rPr>
              <w:t>ZIP CODE</w:t>
            </w:r>
          </w:p>
        </w:tc>
        <w:tc>
          <w:tcPr>
            <w:tcW w:w="4050" w:type="dxa"/>
            <w:tcBorders>
              <w:top w:val="single" w:sz="6" w:space="0" w:color="auto"/>
              <w:left w:val="single" w:sz="6" w:space="0" w:color="auto"/>
              <w:bottom w:val="single" w:sz="6" w:space="0" w:color="auto"/>
              <w:right w:val="single" w:sz="6" w:space="0" w:color="auto"/>
            </w:tcBorders>
          </w:tcPr>
          <w:p w14:paraId="15A2F8BB" w14:textId="77777777" w:rsidR="00B752E4" w:rsidRPr="00FF3647" w:rsidRDefault="00B752E4">
            <w:pPr>
              <w:pStyle w:val="FORMDATA"/>
              <w:rPr>
                <w:b/>
                <w:color w:val="auto"/>
              </w:rPr>
            </w:pPr>
            <w:r w:rsidRPr="00FF3647">
              <w:rPr>
                <w:b/>
                <w:color w:val="auto"/>
              </w:rPr>
              <w:t>End User Zip Code</w:t>
            </w:r>
          </w:p>
        </w:tc>
        <w:tc>
          <w:tcPr>
            <w:tcW w:w="2610" w:type="dxa"/>
            <w:tcBorders>
              <w:top w:val="single" w:sz="6" w:space="0" w:color="auto"/>
              <w:left w:val="single" w:sz="6" w:space="0" w:color="auto"/>
              <w:bottom w:val="single" w:sz="6" w:space="0" w:color="auto"/>
              <w:right w:val="single" w:sz="6" w:space="0" w:color="auto"/>
            </w:tcBorders>
          </w:tcPr>
          <w:p w14:paraId="282CE6FE" w14:textId="77777777" w:rsidR="00B752E4" w:rsidRPr="00FF3647" w:rsidRDefault="00B752E4">
            <w:pPr>
              <w:pStyle w:val="FORMDATA"/>
              <w:rPr>
                <w:b/>
                <w:color w:val="auto"/>
              </w:rPr>
            </w:pPr>
            <w:r w:rsidRPr="00FF3647">
              <w:rPr>
                <w:b/>
                <w:color w:val="auto"/>
              </w:rPr>
              <w:t>33040</w:t>
            </w:r>
          </w:p>
        </w:tc>
      </w:tr>
      <w:tr w:rsidR="00B752E4" w:rsidRPr="00FF3647" w14:paraId="5E0C950C"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512D9DD3" w14:textId="77777777" w:rsidR="00B752E4" w:rsidRPr="00FF3647" w:rsidRDefault="00B752E4">
            <w:pPr>
              <w:pStyle w:val="Heading4"/>
              <w:rPr>
                <w:b/>
                <w:i w:val="0"/>
              </w:rPr>
            </w:pPr>
            <w:r w:rsidRPr="00FF3647">
              <w:rPr>
                <w:b/>
                <w:i w:val="0"/>
              </w:rPr>
              <w:t>Bill Section</w:t>
            </w:r>
          </w:p>
        </w:tc>
      </w:tr>
      <w:tr w:rsidR="00B752E4" w:rsidRPr="00FF3647" w14:paraId="715F4BD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BECEB1" w14:textId="77777777" w:rsidR="00B752E4" w:rsidRPr="00FF3647" w:rsidRDefault="00B752E4">
            <w:pPr>
              <w:pStyle w:val="FORMDATA"/>
              <w:rPr>
                <w:b/>
                <w:color w:val="auto"/>
              </w:rPr>
            </w:pPr>
            <w:r w:rsidRPr="00FF3647">
              <w:rPr>
                <w:b/>
                <w:color w:val="auto"/>
              </w:rPr>
              <w:t>EATN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A0C3444" w14:textId="77777777" w:rsidR="00B752E4" w:rsidRPr="00FF3647" w:rsidRDefault="00B752E4">
            <w:pPr>
              <w:pStyle w:val="FORMDATA"/>
              <w:rPr>
                <w:b/>
                <w:color w:val="auto"/>
              </w:rPr>
            </w:pPr>
            <w:r w:rsidRPr="00FF3647">
              <w:rPr>
                <w:b/>
                <w:color w:val="auto"/>
              </w:rPr>
              <w:t>Existing Account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13DF7FB" w14:textId="77777777" w:rsidR="00B752E4" w:rsidRPr="00FF3647" w:rsidRDefault="00B752E4">
            <w:pPr>
              <w:pStyle w:val="FORMDATA"/>
              <w:rPr>
                <w:b/>
                <w:color w:val="auto"/>
              </w:rPr>
            </w:pPr>
            <w:r w:rsidRPr="00FF3647">
              <w:rPr>
                <w:b/>
                <w:color w:val="auto"/>
              </w:rPr>
              <w:t>3052922917</w:t>
            </w:r>
          </w:p>
        </w:tc>
      </w:tr>
      <w:tr w:rsidR="00B752E4" w:rsidRPr="00FF3647" w14:paraId="2EDFF5F1"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6FEE953B" w14:textId="77777777" w:rsidR="00B752E4" w:rsidRPr="00FF3647" w:rsidRDefault="00B752E4">
            <w:pPr>
              <w:pStyle w:val="Heading9"/>
              <w:rPr>
                <w:color w:val="auto"/>
              </w:rPr>
            </w:pPr>
            <w:r w:rsidRPr="00FF3647">
              <w:rPr>
                <w:color w:val="auto"/>
              </w:rPr>
              <w:t>DL  FORM</w:t>
            </w:r>
          </w:p>
        </w:tc>
      </w:tr>
      <w:tr w:rsidR="00B752E4" w:rsidRPr="00FF3647" w14:paraId="2CF817AA"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0EADB9E" w14:textId="77777777" w:rsidR="00B752E4" w:rsidRPr="00FF3647" w:rsidRDefault="00B752E4">
            <w:pPr>
              <w:pStyle w:val="Heading5"/>
              <w:rPr>
                <w:color w:val="auto"/>
              </w:rPr>
            </w:pPr>
            <w:r w:rsidRPr="00FF3647">
              <w:rPr>
                <w:color w:val="auto"/>
              </w:rPr>
              <w:t>Listing Control Section</w:t>
            </w:r>
          </w:p>
        </w:tc>
      </w:tr>
      <w:tr w:rsidR="00B752E4" w:rsidRPr="00FF3647" w14:paraId="43E0FD8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4B09160" w14:textId="77777777" w:rsidR="00B752E4" w:rsidRPr="00FF3647" w:rsidRDefault="00B752E4">
            <w:pPr>
              <w:pStyle w:val="FORMDATA"/>
              <w:rPr>
                <w:b/>
                <w:color w:val="auto"/>
              </w:rPr>
            </w:pPr>
            <w:r w:rsidRPr="00FF3647">
              <w:rPr>
                <w:b/>
                <w:color w:val="auto"/>
              </w:rPr>
              <w:t>DLNUM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4C5E7B1" w14:textId="77777777" w:rsidR="00B752E4" w:rsidRPr="00FF3647" w:rsidRDefault="00B752E4">
            <w:pPr>
              <w:pStyle w:val="FORMDATA"/>
              <w:rPr>
                <w:b/>
                <w:color w:val="auto"/>
              </w:rPr>
            </w:pPr>
            <w:r w:rsidRPr="00FF3647">
              <w:rPr>
                <w:b/>
                <w:color w:val="auto"/>
              </w:rPr>
              <w:t>Directory Listing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75646A4" w14:textId="77777777" w:rsidR="00B752E4" w:rsidRPr="00FF3647" w:rsidRDefault="00B752E4">
            <w:pPr>
              <w:pStyle w:val="FORMDATA"/>
              <w:rPr>
                <w:b/>
                <w:color w:val="auto"/>
              </w:rPr>
            </w:pPr>
            <w:r w:rsidRPr="00FF3647">
              <w:rPr>
                <w:b/>
                <w:color w:val="auto"/>
              </w:rPr>
              <w:t>0001</w:t>
            </w:r>
          </w:p>
        </w:tc>
      </w:tr>
      <w:tr w:rsidR="00B752E4" w:rsidRPr="00FF3647" w14:paraId="7C86E76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6A4EDA" w14:textId="77777777" w:rsidR="00B752E4" w:rsidRPr="00FF3647" w:rsidRDefault="00B752E4">
            <w:pPr>
              <w:pStyle w:val="FORMDATA"/>
              <w:rPr>
                <w:b/>
                <w:color w:val="auto"/>
              </w:rPr>
            </w:pPr>
            <w:r w:rsidRPr="00FF3647">
              <w:rPr>
                <w:b/>
                <w:color w:val="auto"/>
              </w:rPr>
              <w:t>LACT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E5FC6E0" w14:textId="77777777" w:rsidR="00B752E4" w:rsidRPr="00FF3647" w:rsidRDefault="00B752E4">
            <w:pPr>
              <w:pStyle w:val="FORMDATA"/>
              <w:rPr>
                <w:b/>
                <w:color w:val="auto"/>
              </w:rPr>
            </w:pPr>
            <w:r w:rsidRPr="00FF3647">
              <w:rPr>
                <w:b/>
                <w:color w:val="auto"/>
              </w:rPr>
              <w:t>Listing Activity Indicator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B5D7CBA" w14:textId="77777777" w:rsidR="00B752E4" w:rsidRPr="00FF3647" w:rsidRDefault="00B752E4">
            <w:pPr>
              <w:pStyle w:val="FORMDATA"/>
              <w:rPr>
                <w:b/>
                <w:color w:val="auto"/>
              </w:rPr>
            </w:pPr>
            <w:r w:rsidRPr="00FF3647">
              <w:rPr>
                <w:b/>
                <w:color w:val="auto"/>
              </w:rPr>
              <w:t>N</w:t>
            </w:r>
          </w:p>
        </w:tc>
      </w:tr>
      <w:tr w:rsidR="00B752E4" w:rsidRPr="00FF3647" w14:paraId="7039640A" w14:textId="77777777">
        <w:tc>
          <w:tcPr>
            <w:tcW w:w="2160" w:type="dxa"/>
            <w:tcBorders>
              <w:top w:val="single" w:sz="6" w:space="0" w:color="auto"/>
              <w:left w:val="single" w:sz="6" w:space="0" w:color="auto"/>
              <w:bottom w:val="single" w:sz="6" w:space="0" w:color="auto"/>
              <w:right w:val="single" w:sz="6" w:space="0" w:color="auto"/>
            </w:tcBorders>
          </w:tcPr>
          <w:p w14:paraId="5E69242D" w14:textId="77777777" w:rsidR="00B752E4" w:rsidRPr="00FF3647" w:rsidRDefault="00B752E4">
            <w:pPr>
              <w:pStyle w:val="FORMDATA"/>
              <w:rPr>
                <w:b/>
                <w:color w:val="auto"/>
              </w:rPr>
            </w:pPr>
            <w:r w:rsidRPr="00FF3647">
              <w:rPr>
                <w:b/>
                <w:color w:val="auto"/>
              </w:rPr>
              <w:t>RTY</w:t>
            </w:r>
          </w:p>
        </w:tc>
        <w:tc>
          <w:tcPr>
            <w:tcW w:w="4050" w:type="dxa"/>
            <w:tcBorders>
              <w:top w:val="single" w:sz="6" w:space="0" w:color="auto"/>
              <w:left w:val="single" w:sz="6" w:space="0" w:color="auto"/>
              <w:bottom w:val="single" w:sz="6" w:space="0" w:color="auto"/>
              <w:right w:val="single" w:sz="6" w:space="0" w:color="auto"/>
            </w:tcBorders>
          </w:tcPr>
          <w:p w14:paraId="029DBBA0" w14:textId="77777777" w:rsidR="00B752E4" w:rsidRPr="00FF3647" w:rsidRDefault="00B752E4">
            <w:pPr>
              <w:pStyle w:val="FORMDATA"/>
              <w:rPr>
                <w:b/>
                <w:color w:val="auto"/>
              </w:rPr>
            </w:pPr>
            <w:r w:rsidRPr="00FF3647">
              <w:rPr>
                <w:b/>
                <w:color w:val="auto"/>
              </w:rPr>
              <w:t>Record Type</w:t>
            </w:r>
          </w:p>
        </w:tc>
        <w:tc>
          <w:tcPr>
            <w:tcW w:w="2610" w:type="dxa"/>
            <w:tcBorders>
              <w:top w:val="single" w:sz="6" w:space="0" w:color="auto"/>
              <w:left w:val="single" w:sz="6" w:space="0" w:color="auto"/>
              <w:bottom w:val="single" w:sz="6" w:space="0" w:color="auto"/>
              <w:right w:val="single" w:sz="6" w:space="0" w:color="auto"/>
            </w:tcBorders>
          </w:tcPr>
          <w:p w14:paraId="7833A477" w14:textId="77777777" w:rsidR="00B752E4" w:rsidRPr="00FF3647" w:rsidRDefault="00B752E4">
            <w:pPr>
              <w:pStyle w:val="FORMDATA"/>
              <w:rPr>
                <w:b/>
                <w:color w:val="auto"/>
              </w:rPr>
            </w:pPr>
            <w:r w:rsidRPr="00FF3647">
              <w:rPr>
                <w:b/>
                <w:color w:val="auto"/>
              </w:rPr>
              <w:t>LML</w:t>
            </w:r>
          </w:p>
        </w:tc>
      </w:tr>
      <w:tr w:rsidR="00B752E4" w:rsidRPr="00FF3647" w14:paraId="2B8D10E5" w14:textId="77777777">
        <w:tc>
          <w:tcPr>
            <w:tcW w:w="2160" w:type="dxa"/>
            <w:tcBorders>
              <w:top w:val="single" w:sz="6" w:space="0" w:color="auto"/>
              <w:left w:val="single" w:sz="6" w:space="0" w:color="auto"/>
              <w:bottom w:val="single" w:sz="6" w:space="0" w:color="auto"/>
              <w:right w:val="single" w:sz="6" w:space="0" w:color="auto"/>
            </w:tcBorders>
          </w:tcPr>
          <w:p w14:paraId="64BFB94F" w14:textId="77777777" w:rsidR="00B752E4" w:rsidRPr="00FF3647" w:rsidRDefault="00B752E4">
            <w:pPr>
              <w:pStyle w:val="FORMDATA"/>
              <w:rPr>
                <w:b/>
                <w:color w:val="auto"/>
              </w:rPr>
            </w:pPr>
            <w:r w:rsidRPr="00FF3647">
              <w:rPr>
                <w:b/>
                <w:color w:val="auto"/>
              </w:rPr>
              <w:t>LTY</w:t>
            </w:r>
          </w:p>
        </w:tc>
        <w:tc>
          <w:tcPr>
            <w:tcW w:w="4050" w:type="dxa"/>
            <w:tcBorders>
              <w:top w:val="single" w:sz="6" w:space="0" w:color="auto"/>
              <w:left w:val="single" w:sz="6" w:space="0" w:color="auto"/>
              <w:bottom w:val="single" w:sz="6" w:space="0" w:color="auto"/>
              <w:right w:val="single" w:sz="6" w:space="0" w:color="auto"/>
            </w:tcBorders>
          </w:tcPr>
          <w:p w14:paraId="2A34F846" w14:textId="77777777" w:rsidR="00B752E4" w:rsidRPr="00FF3647" w:rsidRDefault="00B752E4">
            <w:pPr>
              <w:pStyle w:val="FORMDATA"/>
              <w:rPr>
                <w:b/>
                <w:color w:val="auto"/>
              </w:rPr>
            </w:pPr>
            <w:r w:rsidRPr="00FF3647">
              <w:rPr>
                <w:b/>
                <w:color w:val="auto"/>
              </w:rPr>
              <w:t>Listing Type</w:t>
            </w:r>
          </w:p>
        </w:tc>
        <w:tc>
          <w:tcPr>
            <w:tcW w:w="2610" w:type="dxa"/>
            <w:tcBorders>
              <w:top w:val="single" w:sz="6" w:space="0" w:color="auto"/>
              <w:left w:val="single" w:sz="6" w:space="0" w:color="auto"/>
              <w:bottom w:val="single" w:sz="6" w:space="0" w:color="auto"/>
              <w:right w:val="single" w:sz="6" w:space="0" w:color="auto"/>
            </w:tcBorders>
          </w:tcPr>
          <w:p w14:paraId="4D255079" w14:textId="77777777" w:rsidR="00B752E4" w:rsidRPr="00FF3647" w:rsidRDefault="00B752E4">
            <w:pPr>
              <w:pStyle w:val="FORMDATA"/>
              <w:rPr>
                <w:b/>
                <w:color w:val="auto"/>
                <w:lang w:val="fr-FR"/>
              </w:rPr>
            </w:pPr>
            <w:r w:rsidRPr="00FF3647">
              <w:rPr>
                <w:b/>
                <w:color w:val="auto"/>
                <w:lang w:val="fr-FR"/>
              </w:rPr>
              <w:t>1</w:t>
            </w:r>
          </w:p>
        </w:tc>
      </w:tr>
      <w:tr w:rsidR="00B752E4" w:rsidRPr="00FF3647" w14:paraId="30733956" w14:textId="77777777">
        <w:tc>
          <w:tcPr>
            <w:tcW w:w="2160" w:type="dxa"/>
            <w:tcBorders>
              <w:top w:val="single" w:sz="6" w:space="0" w:color="auto"/>
              <w:left w:val="single" w:sz="6" w:space="0" w:color="auto"/>
              <w:bottom w:val="single" w:sz="6" w:space="0" w:color="auto"/>
              <w:right w:val="single" w:sz="6" w:space="0" w:color="auto"/>
            </w:tcBorders>
          </w:tcPr>
          <w:p w14:paraId="5DCDD9FC" w14:textId="77777777" w:rsidR="00B752E4" w:rsidRPr="00FF3647" w:rsidRDefault="00B752E4">
            <w:pPr>
              <w:pStyle w:val="FORMDATA"/>
              <w:rPr>
                <w:b/>
                <w:color w:val="auto"/>
                <w:lang w:val="fr-FR"/>
              </w:rPr>
            </w:pPr>
            <w:r w:rsidRPr="00FF3647">
              <w:rPr>
                <w:b/>
                <w:color w:val="auto"/>
                <w:lang w:val="fr-FR"/>
              </w:rPr>
              <w:t>STYC</w:t>
            </w:r>
          </w:p>
        </w:tc>
        <w:tc>
          <w:tcPr>
            <w:tcW w:w="4050" w:type="dxa"/>
            <w:tcBorders>
              <w:top w:val="single" w:sz="6" w:space="0" w:color="auto"/>
              <w:left w:val="single" w:sz="6" w:space="0" w:color="auto"/>
              <w:bottom w:val="single" w:sz="6" w:space="0" w:color="auto"/>
              <w:right w:val="single" w:sz="6" w:space="0" w:color="auto"/>
            </w:tcBorders>
          </w:tcPr>
          <w:p w14:paraId="3D308C9C" w14:textId="77777777" w:rsidR="00B752E4" w:rsidRPr="00FF3647" w:rsidRDefault="00B752E4">
            <w:pPr>
              <w:pStyle w:val="FORMDATA"/>
              <w:rPr>
                <w:b/>
                <w:color w:val="auto"/>
                <w:lang w:val="fr-FR"/>
              </w:rPr>
            </w:pPr>
            <w:r w:rsidRPr="00FF3647">
              <w:rPr>
                <w:b/>
                <w:color w:val="auto"/>
                <w:lang w:val="fr-FR"/>
              </w:rPr>
              <w:t>Style Code</w:t>
            </w:r>
          </w:p>
        </w:tc>
        <w:tc>
          <w:tcPr>
            <w:tcW w:w="2610" w:type="dxa"/>
            <w:tcBorders>
              <w:top w:val="single" w:sz="6" w:space="0" w:color="auto"/>
              <w:left w:val="single" w:sz="6" w:space="0" w:color="auto"/>
              <w:bottom w:val="single" w:sz="6" w:space="0" w:color="auto"/>
              <w:right w:val="single" w:sz="6" w:space="0" w:color="auto"/>
            </w:tcBorders>
          </w:tcPr>
          <w:p w14:paraId="0A8F2460" w14:textId="77777777" w:rsidR="00B752E4" w:rsidRPr="00FF3647" w:rsidRDefault="00B752E4">
            <w:pPr>
              <w:pStyle w:val="FORMDATA"/>
              <w:rPr>
                <w:b/>
                <w:color w:val="auto"/>
              </w:rPr>
            </w:pPr>
            <w:r w:rsidRPr="00FF3647">
              <w:rPr>
                <w:b/>
                <w:color w:val="auto"/>
              </w:rPr>
              <w:t>SL</w:t>
            </w:r>
          </w:p>
        </w:tc>
      </w:tr>
      <w:tr w:rsidR="00B752E4" w:rsidRPr="00FF3647" w14:paraId="1A4C59FA" w14:textId="77777777">
        <w:tc>
          <w:tcPr>
            <w:tcW w:w="2160" w:type="dxa"/>
            <w:tcBorders>
              <w:top w:val="single" w:sz="6" w:space="0" w:color="auto"/>
              <w:left w:val="single" w:sz="6" w:space="0" w:color="auto"/>
              <w:bottom w:val="single" w:sz="6" w:space="0" w:color="auto"/>
              <w:right w:val="single" w:sz="6" w:space="0" w:color="auto"/>
            </w:tcBorders>
          </w:tcPr>
          <w:p w14:paraId="4F6B7680" w14:textId="77777777" w:rsidR="00B752E4" w:rsidRPr="00FF3647" w:rsidRDefault="00B752E4">
            <w:pPr>
              <w:pStyle w:val="FORMDATA"/>
              <w:rPr>
                <w:b/>
                <w:color w:val="auto"/>
              </w:rPr>
            </w:pPr>
            <w:r w:rsidRPr="00FF3647">
              <w:rPr>
                <w:b/>
                <w:color w:val="auto"/>
              </w:rPr>
              <w:t>TOA</w:t>
            </w:r>
          </w:p>
        </w:tc>
        <w:tc>
          <w:tcPr>
            <w:tcW w:w="4050" w:type="dxa"/>
            <w:tcBorders>
              <w:top w:val="single" w:sz="6" w:space="0" w:color="auto"/>
              <w:left w:val="single" w:sz="6" w:space="0" w:color="auto"/>
              <w:bottom w:val="single" w:sz="6" w:space="0" w:color="auto"/>
              <w:right w:val="single" w:sz="6" w:space="0" w:color="auto"/>
            </w:tcBorders>
          </w:tcPr>
          <w:p w14:paraId="68ADF9AB" w14:textId="77777777" w:rsidR="00B752E4" w:rsidRPr="00FF3647" w:rsidRDefault="00B752E4">
            <w:pPr>
              <w:pStyle w:val="FORMDATA"/>
              <w:rPr>
                <w:b/>
                <w:color w:val="auto"/>
              </w:rPr>
            </w:pPr>
            <w:r w:rsidRPr="00FF3647">
              <w:rPr>
                <w:b/>
                <w:color w:val="auto"/>
              </w:rPr>
              <w:t>Type of Account</w:t>
            </w:r>
          </w:p>
        </w:tc>
        <w:tc>
          <w:tcPr>
            <w:tcW w:w="2610" w:type="dxa"/>
            <w:tcBorders>
              <w:top w:val="single" w:sz="6" w:space="0" w:color="auto"/>
              <w:left w:val="single" w:sz="6" w:space="0" w:color="auto"/>
              <w:bottom w:val="single" w:sz="6" w:space="0" w:color="auto"/>
              <w:right w:val="single" w:sz="6" w:space="0" w:color="auto"/>
            </w:tcBorders>
          </w:tcPr>
          <w:p w14:paraId="755007E9" w14:textId="77777777" w:rsidR="00B752E4" w:rsidRPr="00FF3647" w:rsidRDefault="00B752E4">
            <w:pPr>
              <w:pStyle w:val="FORMDATA"/>
              <w:rPr>
                <w:b/>
                <w:color w:val="auto"/>
              </w:rPr>
            </w:pPr>
            <w:r w:rsidRPr="00FF3647">
              <w:rPr>
                <w:b/>
                <w:color w:val="auto"/>
              </w:rPr>
              <w:t>R</w:t>
            </w:r>
          </w:p>
        </w:tc>
      </w:tr>
      <w:tr w:rsidR="00B752E4" w:rsidRPr="00FF3647" w14:paraId="3D63EE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E2487AF" w14:textId="77777777" w:rsidR="00B752E4" w:rsidRPr="00FF3647" w:rsidRDefault="00B752E4">
            <w:pPr>
              <w:pStyle w:val="FORMDATA"/>
              <w:rPr>
                <w:b/>
                <w:color w:val="auto"/>
              </w:rPr>
            </w:pPr>
            <w:r w:rsidRPr="00FF3647">
              <w:rPr>
                <w:b/>
                <w:color w:val="auto"/>
              </w:rPr>
              <w:t>DOI</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A7649CC" w14:textId="77777777" w:rsidR="00B752E4" w:rsidRPr="00FF3647" w:rsidRDefault="00B752E4">
            <w:pPr>
              <w:pStyle w:val="FORMDATA"/>
              <w:rPr>
                <w:b/>
                <w:color w:val="auto"/>
              </w:rPr>
            </w:pPr>
            <w:r w:rsidRPr="00FF3647">
              <w:rPr>
                <w:b/>
                <w:color w:val="auto"/>
              </w:rPr>
              <w:t>Degree of Indent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6F9EF74" w14:textId="77777777" w:rsidR="00B752E4" w:rsidRPr="00FF3647" w:rsidRDefault="00B752E4">
            <w:pPr>
              <w:pStyle w:val="FORMDATA"/>
              <w:rPr>
                <w:b/>
                <w:color w:val="auto"/>
              </w:rPr>
            </w:pPr>
            <w:r w:rsidRPr="00FF3647">
              <w:rPr>
                <w:b/>
                <w:color w:val="auto"/>
              </w:rPr>
              <w:t>0</w:t>
            </w:r>
          </w:p>
        </w:tc>
      </w:tr>
      <w:tr w:rsidR="00B752E4" w:rsidRPr="00FF3647" w14:paraId="779F844A"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DC2DCDB" w14:textId="77777777" w:rsidR="00B752E4" w:rsidRPr="00FF3647" w:rsidRDefault="00B752E4">
            <w:pPr>
              <w:pStyle w:val="Heading5"/>
              <w:rPr>
                <w:bCs/>
                <w:iCs w:val="0"/>
                <w:color w:val="auto"/>
              </w:rPr>
            </w:pPr>
            <w:r w:rsidRPr="00FF3647">
              <w:rPr>
                <w:bCs/>
                <w:iCs w:val="0"/>
                <w:color w:val="auto"/>
              </w:rPr>
              <w:t>Listing Instruction Section</w:t>
            </w:r>
          </w:p>
        </w:tc>
      </w:tr>
      <w:tr w:rsidR="00B752E4" w:rsidRPr="00FF3647" w14:paraId="0358D5C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DA2F6B5" w14:textId="77777777" w:rsidR="00B752E4" w:rsidRPr="00FF3647" w:rsidRDefault="00B752E4">
            <w:pPr>
              <w:pStyle w:val="FORMDATA"/>
              <w:rPr>
                <w:b/>
                <w:color w:val="auto"/>
              </w:rPr>
            </w:pPr>
            <w:r w:rsidRPr="00FF3647">
              <w:rPr>
                <w:b/>
                <w:color w:val="auto"/>
              </w:rPr>
              <w:t>LTN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FDF3FEB" w14:textId="77777777" w:rsidR="00B752E4" w:rsidRPr="00FF3647" w:rsidRDefault="00B752E4">
            <w:pPr>
              <w:pStyle w:val="FORMDATA"/>
              <w:rPr>
                <w:b/>
                <w:color w:val="auto"/>
              </w:rPr>
            </w:pPr>
            <w:r w:rsidRPr="00FF3647">
              <w:rPr>
                <w:b/>
                <w:color w:val="auto"/>
              </w:rPr>
              <w:t>Listing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2A3DCC2" w14:textId="77777777" w:rsidR="00B752E4" w:rsidRPr="00FF3647" w:rsidRDefault="00B752E4">
            <w:pPr>
              <w:pStyle w:val="FORMDATA"/>
              <w:rPr>
                <w:b/>
                <w:color w:val="auto"/>
              </w:rPr>
            </w:pPr>
            <w:r w:rsidRPr="00FF3647">
              <w:rPr>
                <w:b/>
                <w:color w:val="auto"/>
              </w:rPr>
              <w:t>3052922917</w:t>
            </w:r>
          </w:p>
        </w:tc>
      </w:tr>
      <w:tr w:rsidR="00B752E4" w:rsidRPr="00FF3647" w14:paraId="0428FC4A" w14:textId="77777777">
        <w:tc>
          <w:tcPr>
            <w:tcW w:w="2160" w:type="dxa"/>
            <w:tcBorders>
              <w:top w:val="single" w:sz="6" w:space="0" w:color="auto"/>
              <w:left w:val="single" w:sz="6" w:space="0" w:color="auto"/>
              <w:bottom w:val="single" w:sz="6" w:space="0" w:color="auto"/>
              <w:right w:val="single" w:sz="6" w:space="0" w:color="auto"/>
            </w:tcBorders>
          </w:tcPr>
          <w:p w14:paraId="020DB180" w14:textId="77777777" w:rsidR="00B752E4" w:rsidRPr="00FF3647" w:rsidRDefault="00B752E4">
            <w:pPr>
              <w:pStyle w:val="FORMDATA"/>
              <w:rPr>
                <w:b/>
                <w:color w:val="auto"/>
              </w:rPr>
            </w:pPr>
            <w:r w:rsidRPr="00FF3647">
              <w:rPr>
                <w:b/>
                <w:color w:val="auto"/>
              </w:rPr>
              <w:t>LNLN</w:t>
            </w:r>
          </w:p>
        </w:tc>
        <w:tc>
          <w:tcPr>
            <w:tcW w:w="4050" w:type="dxa"/>
            <w:tcBorders>
              <w:top w:val="single" w:sz="6" w:space="0" w:color="auto"/>
              <w:left w:val="single" w:sz="6" w:space="0" w:color="auto"/>
              <w:bottom w:val="single" w:sz="6" w:space="0" w:color="auto"/>
              <w:right w:val="single" w:sz="6" w:space="0" w:color="auto"/>
            </w:tcBorders>
          </w:tcPr>
          <w:p w14:paraId="625F2130" w14:textId="77777777" w:rsidR="00B752E4" w:rsidRPr="00FF3647" w:rsidRDefault="00B752E4">
            <w:pPr>
              <w:pStyle w:val="FORMDATA"/>
              <w:rPr>
                <w:b/>
                <w:color w:val="auto"/>
              </w:rPr>
            </w:pPr>
            <w:r w:rsidRPr="00FF3647">
              <w:rPr>
                <w:b/>
                <w:color w:val="auto"/>
              </w:rPr>
              <w:t xml:space="preserve">Listed Name Last </w:t>
            </w:r>
          </w:p>
        </w:tc>
        <w:tc>
          <w:tcPr>
            <w:tcW w:w="2610" w:type="dxa"/>
            <w:tcBorders>
              <w:top w:val="single" w:sz="6" w:space="0" w:color="auto"/>
              <w:left w:val="single" w:sz="6" w:space="0" w:color="auto"/>
              <w:bottom w:val="single" w:sz="6" w:space="0" w:color="auto"/>
              <w:right w:val="single" w:sz="6" w:space="0" w:color="auto"/>
            </w:tcBorders>
          </w:tcPr>
          <w:p w14:paraId="7689164A" w14:textId="77777777" w:rsidR="00B752E4" w:rsidRPr="00FF3647" w:rsidRDefault="00B752E4">
            <w:pPr>
              <w:pStyle w:val="FORMDATA"/>
              <w:rPr>
                <w:b/>
                <w:color w:val="auto"/>
              </w:rPr>
            </w:pPr>
            <w:r w:rsidRPr="00FF3647">
              <w:rPr>
                <w:b/>
                <w:color w:val="auto"/>
              </w:rPr>
              <w:t>Jetson</w:t>
            </w:r>
          </w:p>
        </w:tc>
      </w:tr>
      <w:tr w:rsidR="00B752E4" w:rsidRPr="00FF3647" w14:paraId="3923E886" w14:textId="77777777">
        <w:tc>
          <w:tcPr>
            <w:tcW w:w="2160" w:type="dxa"/>
            <w:tcBorders>
              <w:top w:val="single" w:sz="6" w:space="0" w:color="auto"/>
              <w:left w:val="single" w:sz="6" w:space="0" w:color="auto"/>
              <w:bottom w:val="single" w:sz="6" w:space="0" w:color="auto"/>
              <w:right w:val="single" w:sz="6" w:space="0" w:color="auto"/>
            </w:tcBorders>
          </w:tcPr>
          <w:p w14:paraId="33634979" w14:textId="77777777" w:rsidR="00B752E4" w:rsidRPr="00FF3647" w:rsidRDefault="00B752E4">
            <w:pPr>
              <w:pStyle w:val="FORMDATA"/>
              <w:rPr>
                <w:b/>
                <w:color w:val="auto"/>
              </w:rPr>
            </w:pPr>
            <w:r w:rsidRPr="00FF3647">
              <w:rPr>
                <w:b/>
                <w:color w:val="auto"/>
              </w:rPr>
              <w:t>LNFN</w:t>
            </w:r>
          </w:p>
        </w:tc>
        <w:tc>
          <w:tcPr>
            <w:tcW w:w="4050" w:type="dxa"/>
            <w:tcBorders>
              <w:top w:val="single" w:sz="6" w:space="0" w:color="auto"/>
              <w:left w:val="single" w:sz="6" w:space="0" w:color="auto"/>
              <w:bottom w:val="single" w:sz="6" w:space="0" w:color="auto"/>
              <w:right w:val="single" w:sz="6" w:space="0" w:color="auto"/>
            </w:tcBorders>
          </w:tcPr>
          <w:p w14:paraId="03066F58" w14:textId="77777777" w:rsidR="00B752E4" w:rsidRPr="00FF3647" w:rsidRDefault="00B752E4">
            <w:pPr>
              <w:pStyle w:val="FORMDATA"/>
              <w:rPr>
                <w:b/>
                <w:color w:val="auto"/>
              </w:rPr>
            </w:pPr>
            <w:r w:rsidRPr="00FF3647">
              <w:rPr>
                <w:b/>
                <w:color w:val="auto"/>
              </w:rPr>
              <w:t xml:space="preserve">Listed Name First </w:t>
            </w:r>
          </w:p>
        </w:tc>
        <w:tc>
          <w:tcPr>
            <w:tcW w:w="2610" w:type="dxa"/>
            <w:tcBorders>
              <w:top w:val="single" w:sz="6" w:space="0" w:color="auto"/>
              <w:left w:val="single" w:sz="6" w:space="0" w:color="auto"/>
              <w:bottom w:val="single" w:sz="6" w:space="0" w:color="auto"/>
              <w:right w:val="single" w:sz="6" w:space="0" w:color="auto"/>
            </w:tcBorders>
          </w:tcPr>
          <w:p w14:paraId="28EA21EA" w14:textId="77777777" w:rsidR="00B752E4" w:rsidRPr="00FF3647" w:rsidRDefault="00B752E4">
            <w:pPr>
              <w:pStyle w:val="FORMDATA"/>
              <w:rPr>
                <w:b/>
                <w:color w:val="auto"/>
              </w:rPr>
            </w:pPr>
            <w:r w:rsidRPr="00FF3647">
              <w:rPr>
                <w:b/>
                <w:color w:val="auto"/>
              </w:rPr>
              <w:t>Rosie</w:t>
            </w:r>
          </w:p>
        </w:tc>
      </w:tr>
      <w:tr w:rsidR="00B752E4" w:rsidRPr="00FF3647" w14:paraId="28B8A66E" w14:textId="77777777">
        <w:tc>
          <w:tcPr>
            <w:tcW w:w="2160" w:type="dxa"/>
            <w:tcBorders>
              <w:top w:val="single" w:sz="6" w:space="0" w:color="auto"/>
              <w:left w:val="single" w:sz="6" w:space="0" w:color="auto"/>
              <w:bottom w:val="single" w:sz="6" w:space="0" w:color="auto"/>
              <w:right w:val="single" w:sz="6" w:space="0" w:color="auto"/>
            </w:tcBorders>
          </w:tcPr>
          <w:p w14:paraId="319C3758" w14:textId="77777777" w:rsidR="00B752E4" w:rsidRPr="00FF3647" w:rsidRDefault="00B752E4">
            <w:pPr>
              <w:pStyle w:val="FORMDATA"/>
              <w:rPr>
                <w:b/>
                <w:color w:val="auto"/>
              </w:rPr>
            </w:pPr>
            <w:r w:rsidRPr="00FF3647">
              <w:rPr>
                <w:b/>
                <w:color w:val="auto"/>
              </w:rPr>
              <w:t>LANO</w:t>
            </w:r>
          </w:p>
        </w:tc>
        <w:tc>
          <w:tcPr>
            <w:tcW w:w="4050" w:type="dxa"/>
            <w:tcBorders>
              <w:top w:val="single" w:sz="6" w:space="0" w:color="auto"/>
              <w:left w:val="single" w:sz="6" w:space="0" w:color="auto"/>
              <w:bottom w:val="single" w:sz="6" w:space="0" w:color="auto"/>
              <w:right w:val="single" w:sz="6" w:space="0" w:color="auto"/>
            </w:tcBorders>
          </w:tcPr>
          <w:p w14:paraId="5103FC91" w14:textId="77777777" w:rsidR="00B752E4" w:rsidRPr="00FF3647" w:rsidRDefault="00B752E4">
            <w:pPr>
              <w:pStyle w:val="FORMDATA"/>
              <w:rPr>
                <w:b/>
                <w:color w:val="auto"/>
              </w:rPr>
            </w:pPr>
            <w:r w:rsidRPr="00FF3647">
              <w:rPr>
                <w:b/>
                <w:color w:val="auto"/>
              </w:rPr>
              <w:t>Listed Address House Number</w:t>
            </w:r>
          </w:p>
        </w:tc>
        <w:tc>
          <w:tcPr>
            <w:tcW w:w="2610" w:type="dxa"/>
            <w:tcBorders>
              <w:top w:val="single" w:sz="6" w:space="0" w:color="auto"/>
              <w:left w:val="single" w:sz="6" w:space="0" w:color="auto"/>
              <w:bottom w:val="single" w:sz="6" w:space="0" w:color="auto"/>
              <w:right w:val="single" w:sz="6" w:space="0" w:color="auto"/>
            </w:tcBorders>
          </w:tcPr>
          <w:p w14:paraId="20FD1919" w14:textId="77777777" w:rsidR="00B752E4" w:rsidRPr="00FF3647" w:rsidRDefault="00B752E4">
            <w:pPr>
              <w:pStyle w:val="FORMDATA"/>
              <w:rPr>
                <w:b/>
                <w:color w:val="auto"/>
              </w:rPr>
            </w:pPr>
            <w:r w:rsidRPr="00FF3647">
              <w:rPr>
                <w:b/>
                <w:color w:val="auto"/>
              </w:rPr>
              <w:t>550</w:t>
            </w:r>
          </w:p>
        </w:tc>
      </w:tr>
      <w:tr w:rsidR="00B752E4" w:rsidRPr="00FF3647" w14:paraId="69C01F78" w14:textId="77777777">
        <w:tc>
          <w:tcPr>
            <w:tcW w:w="2160" w:type="dxa"/>
            <w:tcBorders>
              <w:top w:val="single" w:sz="6" w:space="0" w:color="auto"/>
              <w:left w:val="single" w:sz="6" w:space="0" w:color="auto"/>
              <w:bottom w:val="single" w:sz="6" w:space="0" w:color="auto"/>
              <w:right w:val="single" w:sz="6" w:space="0" w:color="auto"/>
            </w:tcBorders>
          </w:tcPr>
          <w:p w14:paraId="4ED59557" w14:textId="77777777" w:rsidR="00B752E4" w:rsidRPr="00FF3647" w:rsidRDefault="00B752E4">
            <w:pPr>
              <w:pStyle w:val="FORMDATA"/>
              <w:rPr>
                <w:b/>
                <w:color w:val="auto"/>
              </w:rPr>
            </w:pPr>
            <w:r w:rsidRPr="00FF3647">
              <w:rPr>
                <w:b/>
                <w:color w:val="auto"/>
              </w:rPr>
              <w:t>LASN</w:t>
            </w:r>
          </w:p>
        </w:tc>
        <w:tc>
          <w:tcPr>
            <w:tcW w:w="4050" w:type="dxa"/>
            <w:tcBorders>
              <w:top w:val="single" w:sz="6" w:space="0" w:color="auto"/>
              <w:left w:val="single" w:sz="6" w:space="0" w:color="auto"/>
              <w:bottom w:val="single" w:sz="6" w:space="0" w:color="auto"/>
              <w:right w:val="single" w:sz="6" w:space="0" w:color="auto"/>
            </w:tcBorders>
          </w:tcPr>
          <w:p w14:paraId="72CEFA1A" w14:textId="77777777" w:rsidR="00B752E4" w:rsidRPr="00FF3647" w:rsidRDefault="00B752E4">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095DACF0" w14:textId="77777777" w:rsidR="00B752E4" w:rsidRPr="00FF3647" w:rsidRDefault="00B752E4">
            <w:pPr>
              <w:pStyle w:val="FORMDATA"/>
              <w:rPr>
                <w:b/>
                <w:color w:val="auto"/>
              </w:rPr>
            </w:pPr>
            <w:r w:rsidRPr="00FF3647">
              <w:rPr>
                <w:b/>
                <w:color w:val="auto"/>
              </w:rPr>
              <w:t xml:space="preserve">Southard </w:t>
            </w:r>
          </w:p>
        </w:tc>
      </w:tr>
      <w:tr w:rsidR="00B752E4" w:rsidRPr="00FF3647" w14:paraId="63B18210" w14:textId="77777777">
        <w:tc>
          <w:tcPr>
            <w:tcW w:w="2160" w:type="dxa"/>
            <w:tcBorders>
              <w:top w:val="single" w:sz="6" w:space="0" w:color="auto"/>
              <w:left w:val="single" w:sz="6" w:space="0" w:color="auto"/>
              <w:bottom w:val="single" w:sz="6" w:space="0" w:color="auto"/>
              <w:right w:val="single" w:sz="6" w:space="0" w:color="auto"/>
            </w:tcBorders>
          </w:tcPr>
          <w:p w14:paraId="0A8425D9" w14:textId="77777777" w:rsidR="00B752E4" w:rsidRPr="00FF3647" w:rsidRDefault="00B752E4">
            <w:pPr>
              <w:pStyle w:val="FORMDATA"/>
              <w:rPr>
                <w:b/>
                <w:color w:val="auto"/>
              </w:rPr>
            </w:pPr>
            <w:r w:rsidRPr="00FF3647">
              <w:rPr>
                <w:b/>
                <w:color w:val="auto"/>
              </w:rPr>
              <w:t>LATH</w:t>
            </w:r>
          </w:p>
        </w:tc>
        <w:tc>
          <w:tcPr>
            <w:tcW w:w="4050" w:type="dxa"/>
            <w:tcBorders>
              <w:top w:val="single" w:sz="6" w:space="0" w:color="auto"/>
              <w:left w:val="single" w:sz="6" w:space="0" w:color="auto"/>
              <w:bottom w:val="single" w:sz="6" w:space="0" w:color="auto"/>
              <w:right w:val="single" w:sz="6" w:space="0" w:color="auto"/>
            </w:tcBorders>
          </w:tcPr>
          <w:p w14:paraId="0AACB4DA" w14:textId="77777777" w:rsidR="00B752E4" w:rsidRPr="00FF3647" w:rsidRDefault="00B752E4">
            <w:pPr>
              <w:pStyle w:val="FORMDATA"/>
              <w:rPr>
                <w:b/>
                <w:color w:val="auto"/>
              </w:rPr>
            </w:pPr>
            <w:r w:rsidRPr="00FF3647">
              <w:rPr>
                <w:b/>
                <w:color w:val="auto"/>
              </w:rPr>
              <w:t xml:space="preserve">Listed </w:t>
            </w:r>
            <w:smartTag w:uri="urn:schemas-microsoft-com:office:smarttags" w:element="Street">
              <w:smartTag w:uri="urn:schemas-microsoft-com:office:smarttags" w:element="address">
                <w:r w:rsidRPr="00FF3647">
                  <w:rPr>
                    <w:b/>
                    <w:color w:val="auto"/>
                  </w:rPr>
                  <w:t>Address Street</w:t>
                </w:r>
              </w:smartTag>
            </w:smartTag>
            <w:r w:rsidRPr="00FF3647">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1EA2B975" w14:textId="77777777" w:rsidR="00B752E4" w:rsidRPr="00FF3647" w:rsidRDefault="00B752E4">
            <w:pPr>
              <w:pStyle w:val="FORMDATA"/>
              <w:rPr>
                <w:b/>
                <w:color w:val="auto"/>
              </w:rPr>
            </w:pPr>
            <w:r w:rsidRPr="00FF3647">
              <w:rPr>
                <w:b/>
                <w:color w:val="auto"/>
              </w:rPr>
              <w:t>St</w:t>
            </w:r>
          </w:p>
        </w:tc>
      </w:tr>
      <w:tr w:rsidR="00B752E4" w:rsidRPr="00FF3647" w14:paraId="058AE006"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2BD7815F"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FF3647" w14:paraId="74C658BE"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BC0F6BC"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FF3647" w14:paraId="1385F7D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47780B" w14:textId="77777777" w:rsidR="00B752E4" w:rsidRPr="00FF3647" w:rsidRDefault="00B752E4">
            <w:pPr>
              <w:pStyle w:val="FORMDATA"/>
              <w:rPr>
                <w:b/>
                <w:color w:val="auto"/>
                <w:lang w:val="fr-FR"/>
              </w:rPr>
            </w:pPr>
            <w:r w:rsidRPr="00FF3647">
              <w:rPr>
                <w:b/>
                <w:color w:val="auto"/>
                <w:lang w:val="fr-FR"/>
              </w:rPr>
              <w:t>PQTY</w:t>
            </w:r>
          </w:p>
        </w:tc>
        <w:tc>
          <w:tcPr>
            <w:tcW w:w="4050" w:type="dxa"/>
            <w:tcBorders>
              <w:top w:val="single" w:sz="6" w:space="0" w:color="auto"/>
              <w:left w:val="single" w:sz="6" w:space="0" w:color="auto"/>
              <w:bottom w:val="single" w:sz="6" w:space="0" w:color="auto"/>
              <w:right w:val="single" w:sz="6" w:space="0" w:color="auto"/>
            </w:tcBorders>
          </w:tcPr>
          <w:p w14:paraId="68D5241F" w14:textId="77777777" w:rsidR="00B752E4" w:rsidRPr="00FF3647" w:rsidRDefault="00B752E4">
            <w:pPr>
              <w:pStyle w:val="FORMDATA"/>
              <w:rPr>
                <w:b/>
                <w:color w:val="auto"/>
                <w:lang w:val="fr-FR"/>
              </w:rPr>
            </w:pPr>
            <w:r w:rsidRPr="00FF3647">
              <w:rPr>
                <w:b/>
                <w:color w:val="auto"/>
                <w:lang w:val="fr-FR"/>
              </w:rPr>
              <w:t>Port Quantity</w:t>
            </w:r>
          </w:p>
        </w:tc>
        <w:tc>
          <w:tcPr>
            <w:tcW w:w="2610" w:type="dxa"/>
            <w:tcBorders>
              <w:top w:val="single" w:sz="6" w:space="0" w:color="auto"/>
              <w:left w:val="single" w:sz="6" w:space="0" w:color="auto"/>
              <w:bottom w:val="single" w:sz="6" w:space="0" w:color="auto"/>
              <w:right w:val="single" w:sz="6" w:space="0" w:color="auto"/>
            </w:tcBorders>
          </w:tcPr>
          <w:p w14:paraId="53D7A947" w14:textId="77777777" w:rsidR="00B752E4" w:rsidRPr="00FF3647" w:rsidRDefault="00B752E4">
            <w:pPr>
              <w:pStyle w:val="FORMDATA"/>
              <w:rPr>
                <w:b/>
                <w:color w:val="auto"/>
              </w:rPr>
            </w:pPr>
            <w:r w:rsidRPr="00FF3647">
              <w:rPr>
                <w:b/>
                <w:color w:val="auto"/>
              </w:rPr>
              <w:t>001</w:t>
            </w:r>
          </w:p>
        </w:tc>
      </w:tr>
      <w:tr w:rsidR="00B752E4" w:rsidRPr="00FF3647" w14:paraId="2AFA2721"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581ADED" w14:textId="77777777" w:rsidR="00B752E4" w:rsidRPr="00FF3647" w:rsidRDefault="00B752E4">
            <w:pPr>
              <w:pStyle w:val="Heading5"/>
              <w:rPr>
                <w:bCs/>
                <w:iCs w:val="0"/>
                <w:color w:val="auto"/>
              </w:rPr>
            </w:pPr>
            <w:r w:rsidRPr="00FF3647">
              <w:rPr>
                <w:bCs/>
                <w:iCs w:val="0"/>
                <w:color w:val="auto"/>
              </w:rPr>
              <w:t>Service Details Section</w:t>
            </w:r>
          </w:p>
        </w:tc>
      </w:tr>
      <w:tr w:rsidR="00B752E4" w:rsidRPr="00FF3647" w14:paraId="422435C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9BBE225" w14:textId="77777777" w:rsidR="00B752E4" w:rsidRPr="00FF3647" w:rsidRDefault="00B752E4">
            <w:pPr>
              <w:pStyle w:val="FORMDATA"/>
              <w:rPr>
                <w:b/>
                <w:color w:val="auto"/>
              </w:rPr>
            </w:pPr>
            <w:r w:rsidRPr="00FF3647">
              <w:rPr>
                <w:b/>
                <w:color w:val="auto"/>
              </w:rPr>
              <w:t>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7DF9862" w14:textId="77777777" w:rsidR="00B752E4" w:rsidRPr="00FF3647" w:rsidRDefault="00B752E4">
            <w:pPr>
              <w:pStyle w:val="FORMDATA"/>
              <w:rPr>
                <w:b/>
                <w:color w:val="auto"/>
              </w:rPr>
            </w:pPr>
            <w:r w:rsidRPr="00FF3647">
              <w:rPr>
                <w:b/>
                <w:color w:val="auto"/>
              </w:rPr>
              <w:t>Line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7E5B380" w14:textId="77777777" w:rsidR="00B752E4" w:rsidRPr="00FF3647" w:rsidRDefault="00B752E4">
            <w:pPr>
              <w:pStyle w:val="FORMDATA"/>
              <w:rPr>
                <w:b/>
                <w:color w:val="auto"/>
              </w:rPr>
            </w:pPr>
            <w:r w:rsidRPr="00FF3647">
              <w:rPr>
                <w:b/>
                <w:color w:val="auto"/>
              </w:rPr>
              <w:t>00001</w:t>
            </w:r>
          </w:p>
        </w:tc>
      </w:tr>
      <w:tr w:rsidR="00B752E4" w:rsidRPr="00FF3647" w14:paraId="28A0810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22FEBF0" w14:textId="77777777" w:rsidR="00B752E4" w:rsidRPr="00FF3647" w:rsidRDefault="00B752E4">
            <w:pPr>
              <w:pStyle w:val="FORMDATA"/>
              <w:rPr>
                <w:b/>
                <w:color w:val="auto"/>
              </w:rPr>
            </w:pPr>
            <w:r w:rsidRPr="00FF3647">
              <w:rPr>
                <w:b/>
                <w:color w:val="auto"/>
              </w:rPr>
              <w:t>LNA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37B0519" w14:textId="77777777" w:rsidR="00B752E4" w:rsidRPr="00FF3647" w:rsidRDefault="00B752E4">
            <w:pPr>
              <w:pStyle w:val="FORMDATA"/>
              <w:rPr>
                <w:b/>
                <w:color w:val="auto"/>
              </w:rPr>
            </w:pPr>
            <w:r w:rsidRPr="00FF3647">
              <w:rPr>
                <w:b/>
                <w:color w:val="auto"/>
              </w:rPr>
              <w:t>Line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17F3853" w14:textId="77777777" w:rsidR="00B752E4" w:rsidRPr="00FF3647" w:rsidRDefault="00B752E4">
            <w:pPr>
              <w:pStyle w:val="FORMDATA"/>
              <w:rPr>
                <w:b/>
                <w:color w:val="auto"/>
              </w:rPr>
            </w:pPr>
            <w:r w:rsidRPr="00FF3647">
              <w:rPr>
                <w:b/>
                <w:color w:val="auto"/>
              </w:rPr>
              <w:t>T</w:t>
            </w:r>
          </w:p>
        </w:tc>
      </w:tr>
      <w:tr w:rsidR="00B752E4" w:rsidRPr="00FF3647" w14:paraId="068905D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0823BE0" w14:textId="77777777" w:rsidR="00B752E4" w:rsidRPr="00FF3647" w:rsidRDefault="00B752E4">
            <w:pPr>
              <w:pStyle w:val="FORMDATA"/>
              <w:rPr>
                <w:b/>
                <w:color w:val="auto"/>
              </w:rPr>
            </w:pPr>
            <w:r w:rsidRPr="00FF3647">
              <w:rPr>
                <w:b/>
                <w:color w:val="auto"/>
              </w:rPr>
              <w:t>LNECLSSVC</w:t>
            </w:r>
          </w:p>
        </w:tc>
        <w:tc>
          <w:tcPr>
            <w:tcW w:w="4050" w:type="dxa"/>
            <w:tcBorders>
              <w:top w:val="single" w:sz="6" w:space="0" w:color="auto"/>
              <w:left w:val="single" w:sz="6" w:space="0" w:color="auto"/>
              <w:bottom w:val="single" w:sz="6" w:space="0" w:color="auto"/>
              <w:right w:val="single" w:sz="6" w:space="0" w:color="auto"/>
            </w:tcBorders>
          </w:tcPr>
          <w:p w14:paraId="0F3FD22A" w14:textId="77777777" w:rsidR="00B752E4" w:rsidRPr="00FF3647" w:rsidRDefault="00B752E4">
            <w:pPr>
              <w:pStyle w:val="FORMDATA"/>
              <w:rPr>
                <w:b/>
                <w:color w:val="auto"/>
              </w:rPr>
            </w:pPr>
            <w:r w:rsidRPr="00FF3647">
              <w:rPr>
                <w:b/>
                <w:color w:val="auto"/>
              </w:rPr>
              <w:t>Line Class of Service</w:t>
            </w:r>
          </w:p>
        </w:tc>
        <w:tc>
          <w:tcPr>
            <w:tcW w:w="2610" w:type="dxa"/>
            <w:tcBorders>
              <w:top w:val="single" w:sz="6" w:space="0" w:color="auto"/>
              <w:left w:val="single" w:sz="6" w:space="0" w:color="auto"/>
              <w:bottom w:val="single" w:sz="6" w:space="0" w:color="auto"/>
              <w:right w:val="single" w:sz="6" w:space="0" w:color="auto"/>
            </w:tcBorders>
          </w:tcPr>
          <w:p w14:paraId="1E6E3F8F" w14:textId="77777777" w:rsidR="00B752E4" w:rsidRPr="00FF3647" w:rsidRDefault="00B752E4">
            <w:pPr>
              <w:pStyle w:val="FORMDATA"/>
              <w:rPr>
                <w:b/>
                <w:color w:val="auto"/>
              </w:rPr>
            </w:pPr>
            <w:r w:rsidRPr="00FF3647">
              <w:rPr>
                <w:b/>
                <w:color w:val="auto"/>
              </w:rPr>
              <w:t>UEPRL</w:t>
            </w:r>
          </w:p>
        </w:tc>
      </w:tr>
      <w:tr w:rsidR="00B752E4" w:rsidRPr="00FF3647" w14:paraId="0DB6E71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1B0C8E0" w14:textId="77777777" w:rsidR="00B752E4" w:rsidRPr="00FF3647" w:rsidRDefault="00B752E4">
            <w:pPr>
              <w:pStyle w:val="FORMDATA"/>
              <w:rPr>
                <w:b/>
                <w:color w:val="auto"/>
              </w:rPr>
            </w:pPr>
            <w:r w:rsidRPr="00FF3647">
              <w:rPr>
                <w:b/>
                <w:color w:val="auto"/>
              </w:rPr>
              <w:t>TNS</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6172670" w14:textId="77777777" w:rsidR="00B752E4" w:rsidRPr="00FF3647" w:rsidRDefault="00B752E4">
            <w:pPr>
              <w:pStyle w:val="FORMDATA"/>
              <w:rPr>
                <w:b/>
                <w:color w:val="auto"/>
              </w:rPr>
            </w:pPr>
            <w:r w:rsidRPr="00FF3647">
              <w:rPr>
                <w:b/>
                <w:color w:val="auto"/>
              </w:rPr>
              <w:t>Telephone Numbers</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12A4571" w14:textId="77777777" w:rsidR="00B752E4" w:rsidRPr="00FF3647" w:rsidRDefault="00B752E4">
            <w:pPr>
              <w:pStyle w:val="FORMDATA"/>
              <w:rPr>
                <w:b/>
                <w:color w:val="auto"/>
              </w:rPr>
            </w:pPr>
            <w:r w:rsidRPr="00FF3647">
              <w:rPr>
                <w:b/>
                <w:color w:val="auto"/>
              </w:rPr>
              <w:t>3052922917</w:t>
            </w:r>
          </w:p>
        </w:tc>
      </w:tr>
      <w:tr w:rsidR="00B752E4" w:rsidRPr="00FF3647" w14:paraId="015AFEC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CBBABD" w14:textId="77777777" w:rsidR="00B752E4" w:rsidRPr="00FF3647" w:rsidRDefault="00B752E4">
            <w:pPr>
              <w:pStyle w:val="FORMDATA"/>
              <w:rPr>
                <w:b/>
                <w:color w:val="auto"/>
              </w:rPr>
            </w:pPr>
            <w:r w:rsidRPr="00FF3647">
              <w:rPr>
                <w:b/>
                <w:color w:val="auto"/>
              </w:rPr>
              <w:t xml:space="preserve">PIC </w:t>
            </w:r>
          </w:p>
        </w:tc>
        <w:tc>
          <w:tcPr>
            <w:tcW w:w="4050" w:type="dxa"/>
            <w:tcBorders>
              <w:top w:val="single" w:sz="6" w:space="0" w:color="auto"/>
              <w:left w:val="single" w:sz="6" w:space="0" w:color="auto"/>
              <w:bottom w:val="single" w:sz="6" w:space="0" w:color="auto"/>
              <w:right w:val="single" w:sz="6" w:space="0" w:color="auto"/>
            </w:tcBorders>
          </w:tcPr>
          <w:p w14:paraId="6EC7C1A5" w14:textId="77777777" w:rsidR="00B752E4" w:rsidRPr="00FF3647" w:rsidRDefault="00B752E4">
            <w:pPr>
              <w:pStyle w:val="FORMDATA"/>
              <w:rPr>
                <w:b/>
                <w:color w:val="auto"/>
              </w:rPr>
            </w:pPr>
            <w:r w:rsidRPr="00FF3647">
              <w:rPr>
                <w:b/>
                <w:color w:val="auto"/>
              </w:rPr>
              <w:t>InterLATA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005CC0BF" w14:textId="77777777" w:rsidR="00B752E4" w:rsidRPr="00FF3647" w:rsidRDefault="00B752E4">
            <w:pPr>
              <w:pStyle w:val="FORMDATA"/>
              <w:rPr>
                <w:b/>
                <w:color w:val="auto"/>
              </w:rPr>
            </w:pPr>
            <w:r w:rsidRPr="00FF3647">
              <w:rPr>
                <w:b/>
                <w:color w:val="auto"/>
              </w:rPr>
              <w:t>NONE</w:t>
            </w:r>
          </w:p>
        </w:tc>
      </w:tr>
      <w:tr w:rsidR="00B752E4" w:rsidRPr="00FF3647" w14:paraId="13DF6E8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AED1C9F" w14:textId="77777777" w:rsidR="00B752E4" w:rsidRPr="00FF3647" w:rsidRDefault="00B752E4">
            <w:pPr>
              <w:pStyle w:val="FORMDATA"/>
              <w:rPr>
                <w:b/>
                <w:color w:val="auto"/>
              </w:rPr>
            </w:pPr>
            <w:r w:rsidRPr="00FF3647">
              <w:rPr>
                <w:b/>
                <w:color w:val="auto"/>
              </w:rPr>
              <w:t>LPIC</w:t>
            </w:r>
          </w:p>
        </w:tc>
        <w:tc>
          <w:tcPr>
            <w:tcW w:w="4050" w:type="dxa"/>
            <w:tcBorders>
              <w:top w:val="single" w:sz="6" w:space="0" w:color="auto"/>
              <w:left w:val="single" w:sz="6" w:space="0" w:color="auto"/>
              <w:bottom w:val="single" w:sz="6" w:space="0" w:color="auto"/>
              <w:right w:val="single" w:sz="6" w:space="0" w:color="auto"/>
            </w:tcBorders>
          </w:tcPr>
          <w:p w14:paraId="156FB912" w14:textId="77777777" w:rsidR="00B752E4" w:rsidRPr="00FF3647" w:rsidRDefault="00B752E4">
            <w:pPr>
              <w:pStyle w:val="FORMDATA"/>
              <w:rPr>
                <w:b/>
                <w:color w:val="auto"/>
              </w:rPr>
            </w:pPr>
            <w:r w:rsidRPr="00FF3647">
              <w:rPr>
                <w:b/>
                <w:color w:val="auto"/>
              </w:rPr>
              <w:t>IntraLATA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7A1BB443" w14:textId="77777777" w:rsidR="00B752E4" w:rsidRPr="00FF3647" w:rsidRDefault="00B752E4">
            <w:pPr>
              <w:pStyle w:val="FORMDATA"/>
              <w:rPr>
                <w:b/>
                <w:color w:val="auto"/>
              </w:rPr>
            </w:pPr>
            <w:r w:rsidRPr="00FF3647">
              <w:rPr>
                <w:b/>
                <w:color w:val="auto"/>
              </w:rPr>
              <w:t>NONE</w:t>
            </w:r>
          </w:p>
        </w:tc>
      </w:tr>
      <w:tr w:rsidR="00B752E4" w:rsidRPr="00FF3647" w14:paraId="61698B1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DA09C3D" w14:textId="77777777" w:rsidR="00B752E4" w:rsidRPr="00FF3647" w:rsidRDefault="00B752E4">
            <w:pPr>
              <w:pStyle w:val="FORMDATA"/>
              <w:rPr>
                <w:b/>
                <w:color w:val="auto"/>
              </w:rPr>
            </w:pPr>
            <w:r w:rsidRPr="00FF3647">
              <w:rPr>
                <w:b/>
                <w:color w:val="auto"/>
              </w:rPr>
              <w:t>FEATURE ACTIVITY</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596D6E2" w14:textId="77777777" w:rsidR="00B752E4" w:rsidRPr="00FF3647" w:rsidRDefault="00B752E4">
            <w:pPr>
              <w:pStyle w:val="FORMDATA"/>
              <w:rPr>
                <w:b/>
                <w:color w:val="auto"/>
              </w:rPr>
            </w:pPr>
            <w:r w:rsidRPr="00FF3647">
              <w:rPr>
                <w:b/>
                <w:color w:val="auto"/>
              </w:rPr>
              <w:t>Feature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6BE665B" w14:textId="77777777" w:rsidR="00B752E4" w:rsidRPr="00FF3647" w:rsidRDefault="00B752E4">
            <w:pPr>
              <w:pStyle w:val="FORMDATA"/>
              <w:rPr>
                <w:b/>
                <w:color w:val="auto"/>
              </w:rPr>
            </w:pPr>
            <w:r w:rsidRPr="00FF3647">
              <w:rPr>
                <w:b/>
                <w:color w:val="auto"/>
              </w:rPr>
              <w:t>N</w:t>
            </w:r>
          </w:p>
        </w:tc>
      </w:tr>
      <w:tr w:rsidR="00B752E4" w:rsidRPr="00FF3647" w14:paraId="1203C49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0B0AD7" w14:textId="77777777" w:rsidR="00B752E4" w:rsidRPr="00FF3647" w:rsidRDefault="00B752E4">
            <w:pPr>
              <w:pStyle w:val="FORMDATA"/>
              <w:rPr>
                <w:b/>
                <w:color w:val="auto"/>
              </w:rPr>
            </w:pPr>
            <w:r w:rsidRPr="00FF3647">
              <w:rPr>
                <w:b/>
                <w:color w:val="auto"/>
              </w:rPr>
              <w:t>FEATURE</w:t>
            </w:r>
          </w:p>
        </w:tc>
        <w:tc>
          <w:tcPr>
            <w:tcW w:w="4050" w:type="dxa"/>
            <w:tcBorders>
              <w:top w:val="single" w:sz="6" w:space="0" w:color="auto"/>
              <w:left w:val="single" w:sz="6" w:space="0" w:color="auto"/>
              <w:bottom w:val="single" w:sz="6" w:space="0" w:color="auto"/>
              <w:right w:val="single" w:sz="6" w:space="0" w:color="auto"/>
            </w:tcBorders>
          </w:tcPr>
          <w:p w14:paraId="27ABA722" w14:textId="77777777" w:rsidR="00B752E4" w:rsidRPr="00FF3647" w:rsidRDefault="00B752E4">
            <w:pPr>
              <w:pStyle w:val="FORMDATA"/>
              <w:rPr>
                <w:b/>
                <w:color w:val="auto"/>
              </w:rPr>
            </w:pPr>
            <w:r w:rsidRPr="00FF3647">
              <w:rPr>
                <w:b/>
                <w:color w:val="auto"/>
              </w:rPr>
              <w:t>Feature</w:t>
            </w:r>
          </w:p>
        </w:tc>
        <w:tc>
          <w:tcPr>
            <w:tcW w:w="2610" w:type="dxa"/>
            <w:tcBorders>
              <w:top w:val="single" w:sz="6" w:space="0" w:color="auto"/>
              <w:left w:val="single" w:sz="6" w:space="0" w:color="auto"/>
              <w:bottom w:val="single" w:sz="6" w:space="0" w:color="auto"/>
              <w:right w:val="single" w:sz="6" w:space="0" w:color="auto"/>
            </w:tcBorders>
          </w:tcPr>
          <w:p w14:paraId="7F3792B2" w14:textId="77777777" w:rsidR="00B752E4" w:rsidRPr="00FF3647" w:rsidRDefault="00B752E4">
            <w:pPr>
              <w:pStyle w:val="FORMDATA"/>
              <w:rPr>
                <w:b/>
                <w:color w:val="auto"/>
              </w:rPr>
            </w:pPr>
            <w:r w:rsidRPr="00FF3647">
              <w:rPr>
                <w:b/>
                <w:color w:val="auto"/>
              </w:rPr>
              <w:t>ESM</w:t>
            </w:r>
          </w:p>
        </w:tc>
      </w:tr>
    </w:tbl>
    <w:p w14:paraId="35993CCE" w14:textId="77777777" w:rsidR="00B752E4" w:rsidRDefault="00B752E4">
      <w:pPr>
        <w:rPr>
          <w:rFonts w:ascii="Arial" w:hAnsi="Arial" w:cs="Arial"/>
        </w:rPr>
      </w:pPr>
    </w:p>
    <w:p w14:paraId="52BE78E9" w14:textId="77777777" w:rsidR="007314EA" w:rsidRDefault="007314EA">
      <w:pPr>
        <w:rPr>
          <w:rFonts w:ascii="Arial" w:hAnsi="Arial" w:cs="Arial"/>
        </w:rPr>
      </w:pPr>
    </w:p>
    <w:p w14:paraId="703166D2" w14:textId="77777777" w:rsidR="007314EA" w:rsidRDefault="007314EA">
      <w:pPr>
        <w:rPr>
          <w:rFonts w:ascii="Arial" w:hAnsi="Arial" w:cs="Arial"/>
        </w:rPr>
      </w:pPr>
    </w:p>
    <w:p w14:paraId="324280DF" w14:textId="77777777" w:rsidR="007314EA" w:rsidRDefault="007314EA">
      <w:pPr>
        <w:rPr>
          <w:rFonts w:ascii="Arial" w:hAnsi="Arial" w:cs="Arial"/>
        </w:rPr>
      </w:pPr>
    </w:p>
    <w:p w14:paraId="3C56CB25" w14:textId="77777777" w:rsidR="004954A7" w:rsidRDefault="004954A7" w:rsidP="00090DEA"/>
    <w:p w14:paraId="68BC2600" w14:textId="77777777" w:rsidR="004954A7" w:rsidRDefault="004954A7" w:rsidP="00090DEA"/>
    <w:p w14:paraId="150ACCDB" w14:textId="77777777" w:rsidR="004954A7" w:rsidRDefault="004954A7" w:rsidP="00090DEA"/>
    <w:p w14:paraId="5A61B4E4" w14:textId="77777777" w:rsidR="004954A7" w:rsidRDefault="004954A7" w:rsidP="00090DEA"/>
    <w:p w14:paraId="716565AB" w14:textId="77777777" w:rsidR="004954A7" w:rsidRDefault="004954A7" w:rsidP="004954A7">
      <w:r w:rsidRPr="00F3169A">
        <w:t>XML  INPUT:</w:t>
      </w:r>
    </w:p>
    <w:p w14:paraId="59FA3EF7" w14:textId="77777777" w:rsidR="004954A7" w:rsidRPr="00F3169A" w:rsidRDefault="004954A7" w:rsidP="004954A7"/>
    <w:p w14:paraId="0800A9BB" w14:textId="77777777" w:rsidR="004954A7" w:rsidRPr="00F3169A" w:rsidRDefault="004954A7" w:rsidP="004954A7">
      <w:pPr>
        <w:ind w:hanging="480"/>
      </w:pPr>
      <w:hyperlink r:id="rId1280" w:history="1">
        <w:r w:rsidRPr="00F3169A">
          <w:rPr>
            <w:b/>
            <w:bCs/>
            <w:color w:val="FF0000"/>
            <w:u w:val="single"/>
          </w:rPr>
          <w:t>-</w:t>
        </w:r>
      </w:hyperlink>
      <w:r w:rsidRPr="00F3169A">
        <w:t xml:space="preserve"> </w:t>
      </w:r>
      <w:r w:rsidRPr="00F3169A">
        <w:rPr>
          <w:color w:val="0000FF"/>
        </w:rPr>
        <w:t>&lt;</w:t>
      </w:r>
      <w:r w:rsidRPr="00F3169A">
        <w:rPr>
          <w:color w:val="990000"/>
        </w:rPr>
        <w:t>order:LSR_ORD_REQ</w:t>
      </w:r>
      <w:r w:rsidRPr="00F3169A">
        <w:rPr>
          <w:color w:val="0000FF"/>
        </w:rPr>
        <w:t>&gt;</w:t>
      </w:r>
    </w:p>
    <w:p w14:paraId="1C7C271A" w14:textId="77777777" w:rsidR="004954A7" w:rsidRPr="00F3169A" w:rsidRDefault="004954A7" w:rsidP="004954A7">
      <w:pPr>
        <w:ind w:hanging="480"/>
      </w:pPr>
      <w:hyperlink r:id="rId1281" w:history="1">
        <w:r w:rsidRPr="00F3169A">
          <w:rPr>
            <w:b/>
            <w:bCs/>
            <w:color w:val="FF0000"/>
            <w:u w:val="single"/>
          </w:rPr>
          <w:t>-</w:t>
        </w:r>
      </w:hyperlink>
      <w:r w:rsidRPr="00F3169A">
        <w:t xml:space="preserve"> </w:t>
      </w:r>
      <w:r w:rsidRPr="00F3169A">
        <w:rPr>
          <w:color w:val="0000FF"/>
        </w:rPr>
        <w:t>&lt;</w:t>
      </w:r>
      <w:r w:rsidRPr="00F3169A">
        <w:rPr>
          <w:color w:val="990000"/>
        </w:rPr>
        <w:t>order:HDR</w:t>
      </w:r>
      <w:r w:rsidRPr="00F3169A">
        <w:rPr>
          <w:color w:val="0000FF"/>
        </w:rPr>
        <w:t>&gt;</w:t>
      </w:r>
    </w:p>
    <w:p w14:paraId="61F4E4D0"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order:CCNA</w:t>
      </w:r>
      <w:r w:rsidRPr="00F3169A">
        <w:rPr>
          <w:color w:val="0000FF"/>
        </w:rPr>
        <w:t>&gt;</w:t>
      </w:r>
      <w:r w:rsidRPr="00F3169A">
        <w:rPr>
          <w:b/>
          <w:bCs/>
        </w:rPr>
        <w:t>ZXL</w:t>
      </w:r>
      <w:r w:rsidRPr="00F3169A">
        <w:rPr>
          <w:color w:val="0000FF"/>
        </w:rPr>
        <w:t>&lt;/</w:t>
      </w:r>
      <w:r w:rsidRPr="00F3169A">
        <w:rPr>
          <w:color w:val="990000"/>
        </w:rPr>
        <w:t>order:CCNA</w:t>
      </w:r>
      <w:r w:rsidRPr="00F3169A">
        <w:rPr>
          <w:color w:val="0000FF"/>
        </w:rPr>
        <w:t>&gt;</w:t>
      </w:r>
      <w:r w:rsidRPr="00F3169A">
        <w:t xml:space="preserve"> </w:t>
      </w:r>
    </w:p>
    <w:p w14:paraId="0AFAEDA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order:MSG_TIMESTAMP</w:t>
      </w:r>
      <w:r w:rsidRPr="00F3169A">
        <w:rPr>
          <w:color w:val="0000FF"/>
        </w:rPr>
        <w:t>&gt;</w:t>
      </w:r>
      <w:r w:rsidRPr="00F3169A">
        <w:rPr>
          <w:b/>
          <w:bCs/>
        </w:rPr>
        <w:t>2009-07-06T15:28:56-05:00</w:t>
      </w:r>
      <w:r w:rsidRPr="00F3169A">
        <w:rPr>
          <w:color w:val="0000FF"/>
        </w:rPr>
        <w:t>&lt;/</w:t>
      </w:r>
      <w:r w:rsidRPr="00F3169A">
        <w:rPr>
          <w:color w:val="990000"/>
        </w:rPr>
        <w:t>order:MSG_TIMESTAMP</w:t>
      </w:r>
      <w:r w:rsidRPr="00F3169A">
        <w:rPr>
          <w:color w:val="0000FF"/>
        </w:rPr>
        <w:t>&gt;</w:t>
      </w:r>
      <w:r w:rsidRPr="00F3169A">
        <w:t xml:space="preserve"> </w:t>
      </w:r>
    </w:p>
    <w:p w14:paraId="577B332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order:PON</w:t>
      </w:r>
      <w:r w:rsidRPr="00F3169A">
        <w:rPr>
          <w:color w:val="0000FF"/>
        </w:rPr>
        <w:t>&gt;</w:t>
      </w:r>
      <w:r w:rsidRPr="00F3169A">
        <w:rPr>
          <w:b/>
          <w:bCs/>
        </w:rPr>
        <w:t>CVT0M057-01R31A</w:t>
      </w:r>
      <w:r w:rsidRPr="00F3169A">
        <w:rPr>
          <w:color w:val="0000FF"/>
        </w:rPr>
        <w:t>&lt;/</w:t>
      </w:r>
      <w:r w:rsidRPr="00F3169A">
        <w:rPr>
          <w:color w:val="990000"/>
        </w:rPr>
        <w:t>order:PON</w:t>
      </w:r>
      <w:r w:rsidRPr="00F3169A">
        <w:rPr>
          <w:color w:val="0000FF"/>
        </w:rPr>
        <w:t>&gt;</w:t>
      </w:r>
      <w:r w:rsidRPr="00F3169A">
        <w:t xml:space="preserve"> </w:t>
      </w:r>
    </w:p>
    <w:p w14:paraId="2C66F83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order:VER</w:t>
      </w:r>
      <w:r w:rsidRPr="00F3169A">
        <w:rPr>
          <w:color w:val="0000FF"/>
        </w:rPr>
        <w:t>&gt;</w:t>
      </w:r>
      <w:r w:rsidRPr="00F3169A">
        <w:rPr>
          <w:b/>
          <w:bCs/>
        </w:rPr>
        <w:t>00</w:t>
      </w:r>
      <w:r w:rsidRPr="00F3169A">
        <w:rPr>
          <w:color w:val="0000FF"/>
        </w:rPr>
        <w:t>&lt;/</w:t>
      </w:r>
      <w:r w:rsidRPr="00F3169A">
        <w:rPr>
          <w:color w:val="990000"/>
        </w:rPr>
        <w:t>order:VER</w:t>
      </w:r>
      <w:r w:rsidRPr="00F3169A">
        <w:rPr>
          <w:color w:val="0000FF"/>
        </w:rPr>
        <w:t>&gt;</w:t>
      </w:r>
      <w:r w:rsidRPr="00F3169A">
        <w:t xml:space="preserve"> </w:t>
      </w:r>
    </w:p>
    <w:p w14:paraId="054D895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order:ATN</w:t>
      </w:r>
      <w:r w:rsidRPr="00F3169A">
        <w:rPr>
          <w:color w:val="0000FF"/>
        </w:rPr>
        <w:t>&gt;</w:t>
      </w:r>
      <w:r w:rsidRPr="00F3169A">
        <w:rPr>
          <w:b/>
          <w:bCs/>
        </w:rPr>
        <w:t>3052922917</w:t>
      </w:r>
      <w:r w:rsidRPr="00F3169A">
        <w:rPr>
          <w:color w:val="0000FF"/>
        </w:rPr>
        <w:t>&lt;/</w:t>
      </w:r>
      <w:r w:rsidRPr="00F3169A">
        <w:rPr>
          <w:color w:val="990000"/>
        </w:rPr>
        <w:t>order:ATN</w:t>
      </w:r>
      <w:r w:rsidRPr="00F3169A">
        <w:rPr>
          <w:color w:val="0000FF"/>
        </w:rPr>
        <w:t>&gt;</w:t>
      </w:r>
      <w:r w:rsidRPr="00F3169A">
        <w:t xml:space="preserve"> </w:t>
      </w:r>
    </w:p>
    <w:p w14:paraId="0A9B626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order:RVER</w:t>
      </w:r>
      <w:r w:rsidRPr="00F3169A">
        <w:rPr>
          <w:color w:val="0000FF"/>
        </w:rPr>
        <w:t>&gt;</w:t>
      </w:r>
      <w:r w:rsidRPr="00F3169A">
        <w:rPr>
          <w:b/>
          <w:bCs/>
        </w:rPr>
        <w:t>10.05</w:t>
      </w:r>
      <w:r w:rsidRPr="00F3169A">
        <w:rPr>
          <w:color w:val="0000FF"/>
        </w:rPr>
        <w:t>&lt;/</w:t>
      </w:r>
      <w:r w:rsidRPr="00F3169A">
        <w:rPr>
          <w:color w:val="990000"/>
        </w:rPr>
        <w:t>order:RVER</w:t>
      </w:r>
      <w:r w:rsidRPr="00F3169A">
        <w:rPr>
          <w:color w:val="0000FF"/>
        </w:rPr>
        <w:t>&gt;</w:t>
      </w:r>
      <w:r w:rsidRPr="00F3169A">
        <w:t xml:space="preserve"> </w:t>
      </w:r>
    </w:p>
    <w:p w14:paraId="061B6E1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order:CC</w:t>
      </w:r>
      <w:r w:rsidRPr="00F3169A">
        <w:rPr>
          <w:color w:val="0000FF"/>
        </w:rPr>
        <w:t>&gt;</w:t>
      </w:r>
      <w:r w:rsidRPr="00F3169A">
        <w:rPr>
          <w:b/>
          <w:bCs/>
        </w:rPr>
        <w:t>999R</w:t>
      </w:r>
      <w:r w:rsidRPr="00F3169A">
        <w:rPr>
          <w:color w:val="0000FF"/>
        </w:rPr>
        <w:t>&lt;/</w:t>
      </w:r>
      <w:r w:rsidRPr="00F3169A">
        <w:rPr>
          <w:color w:val="990000"/>
        </w:rPr>
        <w:t>order:CC</w:t>
      </w:r>
      <w:r w:rsidRPr="00F3169A">
        <w:rPr>
          <w:color w:val="0000FF"/>
        </w:rPr>
        <w:t>&gt;</w:t>
      </w:r>
      <w:r w:rsidRPr="00F3169A">
        <w:t xml:space="preserve"> </w:t>
      </w:r>
    </w:p>
    <w:p w14:paraId="655B9D0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order:STATE</w:t>
      </w:r>
      <w:r w:rsidRPr="00F3169A">
        <w:rPr>
          <w:color w:val="0000FF"/>
        </w:rPr>
        <w:t>&gt;</w:t>
      </w:r>
      <w:r w:rsidRPr="00F3169A">
        <w:rPr>
          <w:b/>
          <w:bCs/>
        </w:rPr>
        <w:t>FL</w:t>
      </w:r>
      <w:r w:rsidRPr="00F3169A">
        <w:rPr>
          <w:color w:val="0000FF"/>
        </w:rPr>
        <w:t>&lt;/</w:t>
      </w:r>
      <w:r w:rsidRPr="00F3169A">
        <w:rPr>
          <w:color w:val="990000"/>
        </w:rPr>
        <w:t>order:STATE</w:t>
      </w:r>
      <w:r w:rsidRPr="00F3169A">
        <w:rPr>
          <w:color w:val="0000FF"/>
        </w:rPr>
        <w:t>&gt;</w:t>
      </w:r>
      <w:r w:rsidRPr="00F3169A">
        <w:t xml:space="preserve"> </w:t>
      </w:r>
    </w:p>
    <w:p w14:paraId="06A32D1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order:DTSENT</w:t>
      </w:r>
      <w:r w:rsidRPr="00F3169A">
        <w:rPr>
          <w:color w:val="0000FF"/>
        </w:rPr>
        <w:t>&gt;</w:t>
      </w:r>
      <w:r w:rsidRPr="00F3169A">
        <w:rPr>
          <w:b/>
          <w:bCs/>
        </w:rPr>
        <w:t>200907060328PM</w:t>
      </w:r>
      <w:r w:rsidRPr="00F3169A">
        <w:rPr>
          <w:color w:val="0000FF"/>
        </w:rPr>
        <w:t>&lt;/</w:t>
      </w:r>
      <w:r w:rsidRPr="00F3169A">
        <w:rPr>
          <w:color w:val="990000"/>
        </w:rPr>
        <w:t>order:DTSENT</w:t>
      </w:r>
      <w:r w:rsidRPr="00F3169A">
        <w:rPr>
          <w:color w:val="0000FF"/>
        </w:rPr>
        <w:t>&gt;</w:t>
      </w:r>
      <w:r w:rsidRPr="00F3169A">
        <w:t xml:space="preserve"> </w:t>
      </w:r>
    </w:p>
    <w:p w14:paraId="3D05C39E"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order:HDR</w:t>
      </w:r>
      <w:r w:rsidRPr="00F3169A">
        <w:rPr>
          <w:color w:val="0000FF"/>
        </w:rPr>
        <w:t>&gt;</w:t>
      </w:r>
    </w:p>
    <w:p w14:paraId="212E4C55" w14:textId="77777777" w:rsidR="004954A7" w:rsidRPr="00F3169A" w:rsidRDefault="004954A7" w:rsidP="004954A7">
      <w:pPr>
        <w:ind w:hanging="480"/>
      </w:pPr>
      <w:hyperlink r:id="rId1282" w:history="1">
        <w:r w:rsidRPr="00F3169A">
          <w:rPr>
            <w:b/>
            <w:bCs/>
            <w:color w:val="FF0000"/>
            <w:u w:val="single"/>
          </w:rPr>
          <w:t>-</w:t>
        </w:r>
      </w:hyperlink>
      <w:r w:rsidRPr="00F3169A">
        <w:t xml:space="preserve"> </w:t>
      </w:r>
      <w:r w:rsidRPr="00F3169A">
        <w:rPr>
          <w:color w:val="0000FF"/>
        </w:rPr>
        <w:t>&lt;</w:t>
      </w:r>
      <w:r w:rsidRPr="00F3169A">
        <w:rPr>
          <w:color w:val="990000"/>
        </w:rPr>
        <w:t>order:LSR</w:t>
      </w:r>
      <w:r w:rsidRPr="00F3169A">
        <w:rPr>
          <w:color w:val="0000FF"/>
        </w:rPr>
        <w:t>&gt;</w:t>
      </w:r>
    </w:p>
    <w:p w14:paraId="08331ABF" w14:textId="77777777" w:rsidR="004954A7" w:rsidRPr="00F3169A" w:rsidRDefault="004954A7" w:rsidP="004954A7">
      <w:pPr>
        <w:ind w:hanging="480"/>
      </w:pPr>
      <w:hyperlink r:id="rId1283" w:history="1">
        <w:r w:rsidRPr="00F3169A">
          <w:rPr>
            <w:b/>
            <w:bCs/>
            <w:color w:val="FF0000"/>
            <w:u w:val="single"/>
          </w:rPr>
          <w:t>-</w:t>
        </w:r>
      </w:hyperlink>
      <w:r w:rsidRPr="00F3169A">
        <w:t xml:space="preserve"> </w:t>
      </w:r>
      <w:r w:rsidRPr="00F3169A">
        <w:rPr>
          <w:color w:val="0000FF"/>
        </w:rPr>
        <w:t>&lt;</w:t>
      </w:r>
      <w:r w:rsidRPr="00F3169A">
        <w:rPr>
          <w:color w:val="990000"/>
        </w:rPr>
        <w:t>order:LSR_ADMIN</w:t>
      </w:r>
      <w:r w:rsidRPr="00F3169A">
        <w:rPr>
          <w:color w:val="0000FF"/>
        </w:rPr>
        <w:t>&gt;</w:t>
      </w:r>
    </w:p>
    <w:p w14:paraId="2B95B7E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order:SC</w:t>
      </w:r>
      <w:r w:rsidRPr="00F3169A">
        <w:rPr>
          <w:color w:val="0000FF"/>
        </w:rPr>
        <w:t>&gt;</w:t>
      </w:r>
      <w:r w:rsidRPr="00F3169A">
        <w:rPr>
          <w:b/>
          <w:bCs/>
        </w:rPr>
        <w:t>LCSC</w:t>
      </w:r>
      <w:r w:rsidRPr="00F3169A">
        <w:rPr>
          <w:color w:val="0000FF"/>
        </w:rPr>
        <w:t>&lt;/</w:t>
      </w:r>
      <w:r w:rsidRPr="00F3169A">
        <w:rPr>
          <w:color w:val="990000"/>
        </w:rPr>
        <w:t>order:SC</w:t>
      </w:r>
      <w:r w:rsidRPr="00F3169A">
        <w:rPr>
          <w:color w:val="0000FF"/>
        </w:rPr>
        <w:t>&gt;</w:t>
      </w:r>
      <w:r w:rsidRPr="00F3169A">
        <w:t xml:space="preserve"> </w:t>
      </w:r>
    </w:p>
    <w:p w14:paraId="29BCDA5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order:NOR</w:t>
      </w:r>
      <w:r w:rsidRPr="00F3169A">
        <w:rPr>
          <w:color w:val="0000FF"/>
        </w:rPr>
        <w:t>&gt;</w:t>
      </w:r>
      <w:r w:rsidRPr="00F3169A">
        <w:rPr>
          <w:b/>
          <w:bCs/>
        </w:rPr>
        <w:t>01-02</w:t>
      </w:r>
      <w:r w:rsidRPr="00F3169A">
        <w:rPr>
          <w:color w:val="0000FF"/>
        </w:rPr>
        <w:t>&lt;/</w:t>
      </w:r>
      <w:r w:rsidRPr="00F3169A">
        <w:rPr>
          <w:color w:val="990000"/>
        </w:rPr>
        <w:t>order:NOR</w:t>
      </w:r>
      <w:r w:rsidRPr="00F3169A">
        <w:rPr>
          <w:color w:val="0000FF"/>
        </w:rPr>
        <w:t>&gt;</w:t>
      </w:r>
      <w:r w:rsidRPr="00F3169A">
        <w:t xml:space="preserve"> </w:t>
      </w:r>
    </w:p>
    <w:p w14:paraId="4D10B84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order:PROJECT</w:t>
      </w:r>
      <w:r w:rsidRPr="00F3169A">
        <w:rPr>
          <w:color w:val="0000FF"/>
        </w:rPr>
        <w:t>&gt;</w:t>
      </w:r>
      <w:r w:rsidRPr="00F3169A">
        <w:rPr>
          <w:b/>
          <w:bCs/>
        </w:rPr>
        <w:t>CAVENOBILL</w:t>
      </w:r>
      <w:r w:rsidRPr="00F3169A">
        <w:rPr>
          <w:color w:val="0000FF"/>
        </w:rPr>
        <w:t>&lt;/</w:t>
      </w:r>
      <w:r w:rsidRPr="00F3169A">
        <w:rPr>
          <w:color w:val="990000"/>
        </w:rPr>
        <w:t>order:PROJECT</w:t>
      </w:r>
      <w:r w:rsidRPr="00F3169A">
        <w:rPr>
          <w:color w:val="0000FF"/>
        </w:rPr>
        <w:t>&gt;</w:t>
      </w:r>
      <w:r w:rsidRPr="00F3169A">
        <w:t xml:space="preserve"> </w:t>
      </w:r>
    </w:p>
    <w:p w14:paraId="157B88D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order:REQTYP</w:t>
      </w:r>
      <w:r w:rsidRPr="00F3169A">
        <w:rPr>
          <w:color w:val="0000FF"/>
        </w:rPr>
        <w:t>&gt;</w:t>
      </w:r>
      <w:r w:rsidRPr="00F3169A">
        <w:rPr>
          <w:b/>
          <w:bCs/>
        </w:rPr>
        <w:t>MB</w:t>
      </w:r>
      <w:r w:rsidRPr="00F3169A">
        <w:rPr>
          <w:color w:val="0000FF"/>
        </w:rPr>
        <w:t>&lt;/</w:t>
      </w:r>
      <w:r w:rsidRPr="00F3169A">
        <w:rPr>
          <w:color w:val="990000"/>
        </w:rPr>
        <w:t>order:REQTYP</w:t>
      </w:r>
      <w:r w:rsidRPr="00F3169A">
        <w:rPr>
          <w:color w:val="0000FF"/>
        </w:rPr>
        <w:t>&gt;</w:t>
      </w:r>
      <w:r w:rsidRPr="00F3169A">
        <w:t xml:space="preserve"> </w:t>
      </w:r>
    </w:p>
    <w:p w14:paraId="3F3D674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order:ACT</w:t>
      </w:r>
      <w:r w:rsidRPr="00F3169A">
        <w:rPr>
          <w:color w:val="0000FF"/>
        </w:rPr>
        <w:t>&gt;</w:t>
      </w:r>
      <w:r w:rsidRPr="00F3169A">
        <w:rPr>
          <w:b/>
          <w:bCs/>
        </w:rPr>
        <w:t>T</w:t>
      </w:r>
      <w:r w:rsidRPr="00F3169A">
        <w:rPr>
          <w:color w:val="0000FF"/>
        </w:rPr>
        <w:t>&lt;/</w:t>
      </w:r>
      <w:r w:rsidRPr="00F3169A">
        <w:rPr>
          <w:color w:val="990000"/>
        </w:rPr>
        <w:t>order:ACT</w:t>
      </w:r>
      <w:r w:rsidRPr="00F3169A">
        <w:rPr>
          <w:color w:val="0000FF"/>
        </w:rPr>
        <w:t>&gt;</w:t>
      </w:r>
      <w:r w:rsidRPr="00F3169A">
        <w:t xml:space="preserve"> </w:t>
      </w:r>
    </w:p>
    <w:p w14:paraId="31B04AC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order:RPON</w:t>
      </w:r>
      <w:r w:rsidRPr="00F3169A">
        <w:rPr>
          <w:color w:val="0000FF"/>
        </w:rPr>
        <w:t>&gt;</w:t>
      </w:r>
      <w:r w:rsidRPr="00F3169A">
        <w:rPr>
          <w:b/>
          <w:bCs/>
        </w:rPr>
        <w:t>CVT0M057-01R31A</w:t>
      </w:r>
      <w:r w:rsidRPr="00F3169A">
        <w:rPr>
          <w:color w:val="0000FF"/>
        </w:rPr>
        <w:t>&lt;/</w:t>
      </w:r>
      <w:r w:rsidRPr="00F3169A">
        <w:rPr>
          <w:color w:val="990000"/>
        </w:rPr>
        <w:t>order:RPON</w:t>
      </w:r>
      <w:r w:rsidRPr="00F3169A">
        <w:rPr>
          <w:color w:val="0000FF"/>
        </w:rPr>
        <w:t>&gt;</w:t>
      </w:r>
      <w:r w:rsidRPr="00F3169A">
        <w:t xml:space="preserve"> </w:t>
      </w:r>
    </w:p>
    <w:p w14:paraId="5331F71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order:RCC</w:t>
      </w:r>
      <w:r w:rsidRPr="00F3169A">
        <w:rPr>
          <w:color w:val="0000FF"/>
        </w:rPr>
        <w:t>&gt;</w:t>
      </w:r>
      <w:r w:rsidRPr="00F3169A">
        <w:rPr>
          <w:b/>
          <w:bCs/>
        </w:rPr>
        <w:t>999R</w:t>
      </w:r>
      <w:r w:rsidRPr="00F3169A">
        <w:rPr>
          <w:color w:val="0000FF"/>
        </w:rPr>
        <w:t>&lt;/</w:t>
      </w:r>
      <w:r w:rsidRPr="00F3169A">
        <w:rPr>
          <w:color w:val="990000"/>
        </w:rPr>
        <w:t>order:RCC</w:t>
      </w:r>
      <w:r w:rsidRPr="00F3169A">
        <w:rPr>
          <w:color w:val="0000FF"/>
        </w:rPr>
        <w:t>&gt;</w:t>
      </w:r>
      <w:r w:rsidRPr="00F3169A">
        <w:t xml:space="preserve"> </w:t>
      </w:r>
    </w:p>
    <w:p w14:paraId="3EE1AAD7" w14:textId="77777777" w:rsidR="004954A7" w:rsidRPr="00F3169A" w:rsidRDefault="004954A7" w:rsidP="004954A7">
      <w:pPr>
        <w:ind w:hanging="480"/>
      </w:pPr>
      <w:hyperlink r:id="rId1284" w:history="1">
        <w:r w:rsidRPr="00F3169A">
          <w:rPr>
            <w:b/>
            <w:bCs/>
            <w:color w:val="FF0000"/>
            <w:u w:val="single"/>
          </w:rPr>
          <w:t>-</w:t>
        </w:r>
      </w:hyperlink>
      <w:r w:rsidRPr="00F3169A">
        <w:t xml:space="preserve"> </w:t>
      </w:r>
      <w:r w:rsidRPr="00F3169A">
        <w:rPr>
          <w:color w:val="0000FF"/>
        </w:rPr>
        <w:t>&lt;</w:t>
      </w:r>
      <w:r w:rsidRPr="00F3169A">
        <w:rPr>
          <w:color w:val="990000"/>
        </w:rPr>
        <w:t>order:AUTHORIZATION</w:t>
      </w:r>
      <w:r w:rsidRPr="00F3169A">
        <w:rPr>
          <w:color w:val="0000FF"/>
        </w:rPr>
        <w:t>&gt;</w:t>
      </w:r>
    </w:p>
    <w:p w14:paraId="7263C06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order:TOS</w:t>
      </w:r>
      <w:r w:rsidRPr="00F3169A">
        <w:rPr>
          <w:color w:val="0000FF"/>
        </w:rPr>
        <w:t>&gt;</w:t>
      </w:r>
      <w:r w:rsidRPr="00F3169A">
        <w:rPr>
          <w:b/>
          <w:bCs/>
        </w:rPr>
        <w:t>2BM-</w:t>
      </w:r>
      <w:r w:rsidRPr="00F3169A">
        <w:rPr>
          <w:color w:val="0000FF"/>
        </w:rPr>
        <w:t>&lt;/</w:t>
      </w:r>
      <w:r w:rsidRPr="00F3169A">
        <w:rPr>
          <w:color w:val="990000"/>
        </w:rPr>
        <w:t>order:TOS</w:t>
      </w:r>
      <w:r w:rsidRPr="00F3169A">
        <w:rPr>
          <w:color w:val="0000FF"/>
        </w:rPr>
        <w:t>&gt;</w:t>
      </w:r>
      <w:r w:rsidRPr="00F3169A">
        <w:t xml:space="preserve"> </w:t>
      </w:r>
    </w:p>
    <w:p w14:paraId="77D87E5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order:DDD</w:t>
      </w:r>
      <w:r w:rsidRPr="00F3169A">
        <w:rPr>
          <w:color w:val="0000FF"/>
        </w:rPr>
        <w:t>&gt;</w:t>
      </w:r>
      <w:r w:rsidRPr="00F3169A">
        <w:rPr>
          <w:b/>
          <w:bCs/>
        </w:rPr>
        <w:t>20090731</w:t>
      </w:r>
      <w:r w:rsidRPr="00F3169A">
        <w:rPr>
          <w:color w:val="0000FF"/>
        </w:rPr>
        <w:t>&lt;/</w:t>
      </w:r>
      <w:r w:rsidRPr="00F3169A">
        <w:rPr>
          <w:color w:val="990000"/>
        </w:rPr>
        <w:t>order:DDD</w:t>
      </w:r>
      <w:r w:rsidRPr="00F3169A">
        <w:rPr>
          <w:color w:val="0000FF"/>
        </w:rPr>
        <w:t>&gt;</w:t>
      </w:r>
      <w:r w:rsidRPr="00F3169A">
        <w:t xml:space="preserve"> </w:t>
      </w:r>
    </w:p>
    <w:p w14:paraId="4773AA7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order:DDDO</w:t>
      </w:r>
      <w:r w:rsidRPr="00F3169A">
        <w:rPr>
          <w:color w:val="0000FF"/>
        </w:rPr>
        <w:t>&gt;</w:t>
      </w:r>
      <w:r w:rsidRPr="00F3169A">
        <w:rPr>
          <w:b/>
          <w:bCs/>
        </w:rPr>
        <w:t>20090731</w:t>
      </w:r>
      <w:r w:rsidRPr="00F3169A">
        <w:rPr>
          <w:color w:val="0000FF"/>
        </w:rPr>
        <w:t>&lt;/</w:t>
      </w:r>
      <w:r w:rsidRPr="00F3169A">
        <w:rPr>
          <w:color w:val="990000"/>
        </w:rPr>
        <w:t>order:DDDO</w:t>
      </w:r>
      <w:r w:rsidRPr="00F3169A">
        <w:rPr>
          <w:color w:val="0000FF"/>
        </w:rPr>
        <w:t>&gt;</w:t>
      </w:r>
      <w:r w:rsidRPr="00F3169A">
        <w:t xml:space="preserve"> </w:t>
      </w:r>
    </w:p>
    <w:p w14:paraId="3B608A5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order:PORTTYP</w:t>
      </w:r>
      <w:r w:rsidRPr="00F3169A">
        <w:rPr>
          <w:color w:val="0000FF"/>
        </w:rPr>
        <w:t>&gt;</w:t>
      </w:r>
      <w:r w:rsidRPr="00F3169A">
        <w:rPr>
          <w:b/>
          <w:bCs/>
        </w:rPr>
        <w:t>L</w:t>
      </w:r>
      <w:r w:rsidRPr="00F3169A">
        <w:rPr>
          <w:color w:val="0000FF"/>
        </w:rPr>
        <w:t>&lt;/</w:t>
      </w:r>
      <w:r w:rsidRPr="00F3169A">
        <w:rPr>
          <w:color w:val="990000"/>
        </w:rPr>
        <w:t>order:PORTTYP</w:t>
      </w:r>
      <w:r w:rsidRPr="00F3169A">
        <w:rPr>
          <w:color w:val="0000FF"/>
        </w:rPr>
        <w:t>&gt;</w:t>
      </w:r>
      <w:r w:rsidRPr="00F3169A">
        <w:t xml:space="preserve"> </w:t>
      </w:r>
    </w:p>
    <w:p w14:paraId="01A86BBA"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order:AUTHORIZATION</w:t>
      </w:r>
      <w:r w:rsidRPr="00F3169A">
        <w:rPr>
          <w:color w:val="0000FF"/>
        </w:rPr>
        <w:t>&gt;</w:t>
      </w:r>
    </w:p>
    <w:p w14:paraId="3539678F"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order:LSR_ADMIN</w:t>
      </w:r>
      <w:r w:rsidRPr="00F3169A">
        <w:rPr>
          <w:color w:val="0000FF"/>
        </w:rPr>
        <w:t>&gt;</w:t>
      </w:r>
    </w:p>
    <w:p w14:paraId="76469A23" w14:textId="77777777" w:rsidR="004954A7" w:rsidRPr="00F3169A" w:rsidRDefault="004954A7" w:rsidP="004954A7">
      <w:pPr>
        <w:ind w:hanging="480"/>
      </w:pPr>
      <w:hyperlink r:id="rId1285" w:history="1">
        <w:r w:rsidRPr="00F3169A">
          <w:rPr>
            <w:b/>
            <w:bCs/>
            <w:color w:val="FF0000"/>
            <w:u w:val="single"/>
          </w:rPr>
          <w:t>-</w:t>
        </w:r>
      </w:hyperlink>
      <w:r w:rsidRPr="00F3169A">
        <w:t xml:space="preserve"> </w:t>
      </w:r>
      <w:r w:rsidRPr="00F3169A">
        <w:rPr>
          <w:color w:val="0000FF"/>
        </w:rPr>
        <w:t>&lt;</w:t>
      </w:r>
      <w:r w:rsidRPr="00F3169A">
        <w:rPr>
          <w:color w:val="990000"/>
        </w:rPr>
        <w:t>order:LSR_BILL</w:t>
      </w:r>
      <w:r w:rsidRPr="00F3169A">
        <w:rPr>
          <w:color w:val="0000FF"/>
        </w:rPr>
        <w:t>&gt;</w:t>
      </w:r>
    </w:p>
    <w:p w14:paraId="0D94171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order:BAN1</w:t>
      </w:r>
      <w:r w:rsidRPr="00F3169A">
        <w:rPr>
          <w:color w:val="0000FF"/>
        </w:rPr>
        <w:t>&gt;</w:t>
      </w:r>
      <w:r w:rsidRPr="00F3169A">
        <w:rPr>
          <w:b/>
          <w:bCs/>
        </w:rPr>
        <w:t>305Q861917917</w:t>
      </w:r>
      <w:r w:rsidRPr="00F3169A">
        <w:rPr>
          <w:color w:val="0000FF"/>
        </w:rPr>
        <w:t>&lt;/</w:t>
      </w:r>
      <w:r w:rsidRPr="00F3169A">
        <w:rPr>
          <w:color w:val="990000"/>
        </w:rPr>
        <w:t>order:BAN1</w:t>
      </w:r>
      <w:r w:rsidRPr="00F3169A">
        <w:rPr>
          <w:color w:val="0000FF"/>
        </w:rPr>
        <w:t>&gt;</w:t>
      </w:r>
      <w:r w:rsidRPr="00F3169A">
        <w:t xml:space="preserve"> </w:t>
      </w:r>
    </w:p>
    <w:p w14:paraId="054735B6"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order:LSR_BILL</w:t>
      </w:r>
      <w:r w:rsidRPr="00F3169A">
        <w:rPr>
          <w:color w:val="0000FF"/>
        </w:rPr>
        <w:t>&gt;</w:t>
      </w:r>
    </w:p>
    <w:p w14:paraId="17E444DC" w14:textId="77777777" w:rsidR="004954A7" w:rsidRPr="00F3169A" w:rsidRDefault="004954A7" w:rsidP="004954A7">
      <w:pPr>
        <w:ind w:hanging="480"/>
      </w:pPr>
      <w:hyperlink r:id="rId1286" w:history="1">
        <w:r w:rsidRPr="00F3169A">
          <w:rPr>
            <w:b/>
            <w:bCs/>
            <w:color w:val="FF0000"/>
            <w:u w:val="single"/>
          </w:rPr>
          <w:t>-</w:t>
        </w:r>
      </w:hyperlink>
      <w:r w:rsidRPr="00F3169A">
        <w:t xml:space="preserve"> </w:t>
      </w:r>
      <w:r w:rsidRPr="00F3169A">
        <w:rPr>
          <w:color w:val="0000FF"/>
        </w:rPr>
        <w:t>&lt;</w:t>
      </w:r>
      <w:r w:rsidRPr="00F3169A">
        <w:rPr>
          <w:color w:val="990000"/>
        </w:rPr>
        <w:t>order:CONTACT</w:t>
      </w:r>
      <w:r w:rsidRPr="00F3169A">
        <w:rPr>
          <w:color w:val="0000FF"/>
        </w:rPr>
        <w:t>&gt;</w:t>
      </w:r>
    </w:p>
    <w:p w14:paraId="2B32792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order:INIT</w:t>
      </w:r>
      <w:r w:rsidRPr="00F3169A">
        <w:rPr>
          <w:color w:val="0000FF"/>
        </w:rPr>
        <w:t>&gt;</w:t>
      </w:r>
      <w:r w:rsidRPr="00F3169A">
        <w:rPr>
          <w:b/>
          <w:bCs/>
        </w:rPr>
        <w:t>Bojangles</w:t>
      </w:r>
      <w:r w:rsidRPr="00F3169A">
        <w:rPr>
          <w:color w:val="0000FF"/>
        </w:rPr>
        <w:t>&lt;/</w:t>
      </w:r>
      <w:r w:rsidRPr="00F3169A">
        <w:rPr>
          <w:color w:val="990000"/>
        </w:rPr>
        <w:t>order:INIT</w:t>
      </w:r>
      <w:r w:rsidRPr="00F3169A">
        <w:rPr>
          <w:color w:val="0000FF"/>
        </w:rPr>
        <w:t>&gt;</w:t>
      </w:r>
      <w:r w:rsidRPr="00F3169A">
        <w:t xml:space="preserve"> </w:t>
      </w:r>
    </w:p>
    <w:p w14:paraId="4A5F713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order:INIT_TEL_NO</w:t>
      </w:r>
      <w:r w:rsidRPr="00F3169A">
        <w:rPr>
          <w:color w:val="0000FF"/>
        </w:rPr>
        <w:t>&gt;</w:t>
      </w:r>
      <w:r w:rsidRPr="00F3169A">
        <w:rPr>
          <w:b/>
          <w:bCs/>
        </w:rPr>
        <w:t>8884448888</w:t>
      </w:r>
      <w:r w:rsidRPr="00F3169A">
        <w:rPr>
          <w:color w:val="0000FF"/>
        </w:rPr>
        <w:t>&lt;/</w:t>
      </w:r>
      <w:r w:rsidRPr="00F3169A">
        <w:rPr>
          <w:color w:val="990000"/>
        </w:rPr>
        <w:t>order:INIT_TEL_NO</w:t>
      </w:r>
      <w:r w:rsidRPr="00F3169A">
        <w:rPr>
          <w:color w:val="0000FF"/>
        </w:rPr>
        <w:t>&gt;</w:t>
      </w:r>
      <w:r w:rsidRPr="00F3169A">
        <w:t xml:space="preserve"> </w:t>
      </w:r>
    </w:p>
    <w:p w14:paraId="4A880C5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order:INIT_FAX_NO</w:t>
      </w:r>
      <w:r w:rsidRPr="00F3169A">
        <w:rPr>
          <w:color w:val="0000FF"/>
        </w:rPr>
        <w:t>&gt;</w:t>
      </w:r>
      <w:r w:rsidRPr="00F3169A">
        <w:rPr>
          <w:b/>
          <w:bCs/>
        </w:rPr>
        <w:t>4448884444</w:t>
      </w:r>
      <w:r w:rsidRPr="00F3169A">
        <w:rPr>
          <w:color w:val="0000FF"/>
        </w:rPr>
        <w:t>&lt;/</w:t>
      </w:r>
      <w:r w:rsidRPr="00F3169A">
        <w:rPr>
          <w:color w:val="990000"/>
        </w:rPr>
        <w:t>order:INIT_FAX_NO</w:t>
      </w:r>
      <w:r w:rsidRPr="00F3169A">
        <w:rPr>
          <w:color w:val="0000FF"/>
        </w:rPr>
        <w:t>&gt;</w:t>
      </w:r>
      <w:r w:rsidRPr="00F3169A">
        <w:t xml:space="preserve"> </w:t>
      </w:r>
    </w:p>
    <w:p w14:paraId="604E8E58"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order:IMPCON</w:t>
      </w:r>
      <w:r w:rsidRPr="00F3169A">
        <w:rPr>
          <w:color w:val="0000FF"/>
        </w:rPr>
        <w:t>&gt;</w:t>
      </w:r>
      <w:r w:rsidRPr="00F3169A">
        <w:rPr>
          <w:b/>
          <w:bCs/>
        </w:rPr>
        <w:t>Donald Duck</w:t>
      </w:r>
      <w:r w:rsidRPr="00F3169A">
        <w:rPr>
          <w:color w:val="0000FF"/>
        </w:rPr>
        <w:t>&lt;/</w:t>
      </w:r>
      <w:r w:rsidRPr="00F3169A">
        <w:rPr>
          <w:color w:val="990000"/>
        </w:rPr>
        <w:t>order:IMPCON</w:t>
      </w:r>
      <w:r w:rsidRPr="00F3169A">
        <w:rPr>
          <w:color w:val="0000FF"/>
        </w:rPr>
        <w:t>&gt;</w:t>
      </w:r>
      <w:r w:rsidRPr="00F3169A">
        <w:t xml:space="preserve"> </w:t>
      </w:r>
    </w:p>
    <w:p w14:paraId="40B7A1E8" w14:textId="77777777" w:rsidR="004954A7" w:rsidRPr="008C51B0" w:rsidRDefault="004954A7" w:rsidP="004954A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FCB1640" w14:textId="77777777" w:rsidR="004954A7" w:rsidRPr="00F3169A" w:rsidRDefault="004954A7" w:rsidP="004954A7">
      <w:pPr>
        <w:ind w:hanging="240"/>
      </w:pPr>
      <w:r w:rsidRPr="008C51B0">
        <w:rPr>
          <w:b/>
          <w:bCs/>
          <w:color w:val="FF0000"/>
          <w:lang w:val="es-ES"/>
        </w:rPr>
        <w:t> </w:t>
      </w:r>
      <w:r w:rsidRPr="008C51B0">
        <w:rPr>
          <w:lang w:val="es-ES"/>
        </w:rPr>
        <w:t xml:space="preserve"> </w:t>
      </w:r>
      <w:r w:rsidRPr="00F3169A">
        <w:rPr>
          <w:color w:val="0000FF"/>
        </w:rPr>
        <w:t>&lt;/</w:t>
      </w:r>
      <w:r w:rsidRPr="00F3169A">
        <w:rPr>
          <w:color w:val="990000"/>
        </w:rPr>
        <w:t>order:CONTACT</w:t>
      </w:r>
      <w:r w:rsidRPr="00F3169A">
        <w:rPr>
          <w:color w:val="0000FF"/>
        </w:rPr>
        <w:t>&gt;</w:t>
      </w:r>
    </w:p>
    <w:p w14:paraId="0D216E58"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order:LSR</w:t>
      </w:r>
      <w:r w:rsidRPr="00F3169A">
        <w:rPr>
          <w:color w:val="0000FF"/>
        </w:rPr>
        <w:t>&gt;</w:t>
      </w:r>
    </w:p>
    <w:p w14:paraId="5692D852" w14:textId="77777777" w:rsidR="004954A7" w:rsidRPr="00F3169A" w:rsidRDefault="004954A7" w:rsidP="004954A7">
      <w:pPr>
        <w:ind w:hanging="480"/>
      </w:pPr>
      <w:hyperlink r:id="rId1287" w:history="1">
        <w:r w:rsidRPr="00F3169A">
          <w:rPr>
            <w:b/>
            <w:bCs/>
            <w:color w:val="FF0000"/>
            <w:u w:val="single"/>
          </w:rPr>
          <w:t>-</w:t>
        </w:r>
      </w:hyperlink>
      <w:r w:rsidRPr="00F3169A">
        <w:t xml:space="preserve"> </w:t>
      </w:r>
      <w:r w:rsidRPr="00F3169A">
        <w:rPr>
          <w:color w:val="0000FF"/>
        </w:rPr>
        <w:t>&lt;</w:t>
      </w:r>
      <w:r w:rsidRPr="00F3169A">
        <w:rPr>
          <w:color w:val="990000"/>
        </w:rPr>
        <w:t>order:EU</w:t>
      </w:r>
      <w:r w:rsidRPr="00F3169A">
        <w:rPr>
          <w:color w:val="0000FF"/>
        </w:rPr>
        <w:t>&gt;</w:t>
      </w:r>
    </w:p>
    <w:p w14:paraId="5A819E06" w14:textId="77777777" w:rsidR="004954A7" w:rsidRPr="00F3169A" w:rsidRDefault="004954A7" w:rsidP="004954A7">
      <w:pPr>
        <w:ind w:hanging="480"/>
      </w:pPr>
      <w:hyperlink r:id="rId1288" w:history="1">
        <w:r w:rsidRPr="00F3169A">
          <w:rPr>
            <w:b/>
            <w:bCs/>
            <w:color w:val="FF0000"/>
            <w:u w:val="single"/>
          </w:rPr>
          <w:t>-</w:t>
        </w:r>
      </w:hyperlink>
      <w:r w:rsidRPr="00F3169A">
        <w:t xml:space="preserve"> </w:t>
      </w:r>
      <w:r w:rsidRPr="00F3169A">
        <w:rPr>
          <w:color w:val="0000FF"/>
        </w:rPr>
        <w:t>&lt;</w:t>
      </w:r>
      <w:r w:rsidRPr="00F3169A">
        <w:rPr>
          <w:color w:val="990000"/>
        </w:rPr>
        <w:t>order:EU_BILL</w:t>
      </w:r>
      <w:r w:rsidRPr="00F3169A">
        <w:rPr>
          <w:color w:val="0000FF"/>
        </w:rPr>
        <w:t>&gt;</w:t>
      </w:r>
    </w:p>
    <w:p w14:paraId="39983D0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order:EATN</w:t>
      </w:r>
      <w:r w:rsidRPr="00F3169A">
        <w:rPr>
          <w:color w:val="0000FF"/>
        </w:rPr>
        <w:t>&gt;</w:t>
      </w:r>
      <w:r w:rsidRPr="00F3169A">
        <w:rPr>
          <w:b/>
          <w:bCs/>
        </w:rPr>
        <w:t>3052922917</w:t>
      </w:r>
      <w:r w:rsidRPr="00F3169A">
        <w:rPr>
          <w:color w:val="0000FF"/>
        </w:rPr>
        <w:t>&lt;/</w:t>
      </w:r>
      <w:r w:rsidRPr="00F3169A">
        <w:rPr>
          <w:color w:val="990000"/>
        </w:rPr>
        <w:t>order:EATN</w:t>
      </w:r>
      <w:r w:rsidRPr="00F3169A">
        <w:rPr>
          <w:color w:val="0000FF"/>
        </w:rPr>
        <w:t>&gt;</w:t>
      </w:r>
      <w:r w:rsidRPr="00F3169A">
        <w:t xml:space="preserve"> </w:t>
      </w:r>
    </w:p>
    <w:p w14:paraId="2069D7CA"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order:EU_BILL</w:t>
      </w:r>
      <w:r w:rsidRPr="00F3169A">
        <w:rPr>
          <w:color w:val="0000FF"/>
        </w:rPr>
        <w:t>&gt;</w:t>
      </w:r>
    </w:p>
    <w:p w14:paraId="1788143C" w14:textId="77777777" w:rsidR="004954A7" w:rsidRPr="00F3169A" w:rsidRDefault="004954A7" w:rsidP="004954A7">
      <w:pPr>
        <w:ind w:hanging="480"/>
      </w:pPr>
      <w:hyperlink r:id="rId1289" w:history="1">
        <w:r w:rsidRPr="00F3169A">
          <w:rPr>
            <w:b/>
            <w:bCs/>
            <w:color w:val="FF0000"/>
            <w:u w:val="single"/>
          </w:rPr>
          <w:t>-</w:t>
        </w:r>
      </w:hyperlink>
      <w:r w:rsidRPr="00F3169A">
        <w:t xml:space="preserve"> </w:t>
      </w:r>
      <w:r w:rsidRPr="00F3169A">
        <w:rPr>
          <w:color w:val="0000FF"/>
        </w:rPr>
        <w:t>&lt;</w:t>
      </w:r>
      <w:r w:rsidRPr="00F3169A">
        <w:rPr>
          <w:color w:val="990000"/>
        </w:rPr>
        <w:t>order:LOC_ACCESS</w:t>
      </w:r>
      <w:r w:rsidRPr="00F3169A">
        <w:rPr>
          <w:color w:val="0000FF"/>
        </w:rPr>
        <w:t>&gt;</w:t>
      </w:r>
    </w:p>
    <w:p w14:paraId="5A7D0FF2" w14:textId="77777777" w:rsidR="004954A7" w:rsidRPr="00F3169A" w:rsidRDefault="004954A7" w:rsidP="004954A7">
      <w:pPr>
        <w:ind w:hanging="480"/>
      </w:pPr>
      <w:hyperlink r:id="rId1290" w:history="1">
        <w:r w:rsidRPr="00F3169A">
          <w:rPr>
            <w:b/>
            <w:bCs/>
            <w:color w:val="FF0000"/>
            <w:u w:val="single"/>
          </w:rPr>
          <w:t>-</w:t>
        </w:r>
      </w:hyperlink>
      <w:r w:rsidRPr="00F3169A">
        <w:t xml:space="preserve"> </w:t>
      </w:r>
      <w:r w:rsidRPr="00F3169A">
        <w:rPr>
          <w:color w:val="0000FF"/>
        </w:rPr>
        <w:t>&lt;</w:t>
      </w:r>
      <w:r w:rsidRPr="00F3169A">
        <w:rPr>
          <w:color w:val="990000"/>
        </w:rPr>
        <w:t>order:LOC_ACCESS_HEADER_INFO</w:t>
      </w:r>
      <w:r w:rsidRPr="00F3169A">
        <w:rPr>
          <w:color w:val="0000FF"/>
        </w:rPr>
        <w:t>&gt;</w:t>
      </w:r>
    </w:p>
    <w:p w14:paraId="0AD9A21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order:NAME</w:t>
      </w:r>
      <w:r w:rsidRPr="00F3169A">
        <w:rPr>
          <w:color w:val="0000FF"/>
        </w:rPr>
        <w:t>&gt;</w:t>
      </w:r>
      <w:r w:rsidRPr="00F3169A">
        <w:rPr>
          <w:b/>
          <w:bCs/>
        </w:rPr>
        <w:t>Rosie Jetson</w:t>
      </w:r>
      <w:r w:rsidRPr="00F3169A">
        <w:rPr>
          <w:color w:val="0000FF"/>
        </w:rPr>
        <w:t>&lt;/</w:t>
      </w:r>
      <w:r w:rsidRPr="00F3169A">
        <w:rPr>
          <w:color w:val="990000"/>
        </w:rPr>
        <w:t>order:NAME</w:t>
      </w:r>
      <w:r w:rsidRPr="00F3169A">
        <w:rPr>
          <w:color w:val="0000FF"/>
        </w:rPr>
        <w:t>&gt;</w:t>
      </w:r>
      <w:r w:rsidRPr="00F3169A">
        <w:t xml:space="preserve"> </w:t>
      </w:r>
    </w:p>
    <w:p w14:paraId="5A2B0FE9" w14:textId="77777777" w:rsidR="004954A7" w:rsidRPr="00F3169A" w:rsidRDefault="004954A7" w:rsidP="004954A7">
      <w:pPr>
        <w:ind w:hanging="480"/>
      </w:pPr>
      <w:hyperlink r:id="rId1291" w:history="1">
        <w:r w:rsidRPr="00F3169A">
          <w:rPr>
            <w:b/>
            <w:bCs/>
            <w:color w:val="FF0000"/>
            <w:u w:val="single"/>
          </w:rPr>
          <w:t>-</w:t>
        </w:r>
      </w:hyperlink>
      <w:r w:rsidRPr="00F3169A">
        <w:t xml:space="preserve"> </w:t>
      </w:r>
      <w:r w:rsidRPr="00F3169A">
        <w:rPr>
          <w:color w:val="0000FF"/>
        </w:rPr>
        <w:t>&lt;</w:t>
      </w:r>
      <w:r w:rsidRPr="00F3169A">
        <w:rPr>
          <w:color w:val="990000"/>
        </w:rPr>
        <w:t>order:ORD_SVC_ADDR_GRP</w:t>
      </w:r>
      <w:r w:rsidRPr="00F3169A">
        <w:rPr>
          <w:color w:val="0000FF"/>
        </w:rPr>
        <w:t>&gt;</w:t>
      </w:r>
    </w:p>
    <w:p w14:paraId="410E3E2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order:SANO</w:t>
      </w:r>
      <w:r w:rsidRPr="00F3169A">
        <w:rPr>
          <w:color w:val="0000FF"/>
        </w:rPr>
        <w:t>&gt;</w:t>
      </w:r>
      <w:r w:rsidRPr="00F3169A">
        <w:rPr>
          <w:b/>
          <w:bCs/>
        </w:rPr>
        <w:t>550</w:t>
      </w:r>
      <w:r w:rsidRPr="00F3169A">
        <w:rPr>
          <w:color w:val="0000FF"/>
        </w:rPr>
        <w:t>&lt;/</w:t>
      </w:r>
      <w:r w:rsidRPr="00F3169A">
        <w:rPr>
          <w:color w:val="990000"/>
        </w:rPr>
        <w:t>order:SANO</w:t>
      </w:r>
      <w:r w:rsidRPr="00F3169A">
        <w:rPr>
          <w:color w:val="0000FF"/>
        </w:rPr>
        <w:t>&gt;</w:t>
      </w:r>
      <w:r w:rsidRPr="00F3169A">
        <w:t xml:space="preserve"> </w:t>
      </w:r>
    </w:p>
    <w:p w14:paraId="5A73363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order:SASN</w:t>
      </w:r>
      <w:r w:rsidRPr="00F3169A">
        <w:rPr>
          <w:color w:val="0000FF"/>
        </w:rPr>
        <w:t>&gt;</w:t>
      </w:r>
      <w:r w:rsidRPr="00F3169A">
        <w:rPr>
          <w:b/>
          <w:bCs/>
        </w:rPr>
        <w:t>Southard</w:t>
      </w:r>
      <w:r w:rsidRPr="00F3169A">
        <w:rPr>
          <w:color w:val="0000FF"/>
        </w:rPr>
        <w:t>&lt;/</w:t>
      </w:r>
      <w:r w:rsidRPr="00F3169A">
        <w:rPr>
          <w:color w:val="990000"/>
        </w:rPr>
        <w:t>order:SASN</w:t>
      </w:r>
      <w:r w:rsidRPr="00F3169A">
        <w:rPr>
          <w:color w:val="0000FF"/>
        </w:rPr>
        <w:t>&gt;</w:t>
      </w:r>
      <w:r w:rsidRPr="00F3169A">
        <w:t xml:space="preserve"> </w:t>
      </w:r>
    </w:p>
    <w:p w14:paraId="10F3798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order:SATH</w:t>
      </w:r>
      <w:r w:rsidRPr="00F3169A">
        <w:rPr>
          <w:color w:val="0000FF"/>
        </w:rPr>
        <w:t>&gt;</w:t>
      </w:r>
      <w:r w:rsidRPr="00F3169A">
        <w:rPr>
          <w:b/>
          <w:bCs/>
        </w:rPr>
        <w:t>St</w:t>
      </w:r>
      <w:r w:rsidRPr="00F3169A">
        <w:rPr>
          <w:color w:val="0000FF"/>
        </w:rPr>
        <w:t>&lt;/</w:t>
      </w:r>
      <w:r w:rsidRPr="00F3169A">
        <w:rPr>
          <w:color w:val="990000"/>
        </w:rPr>
        <w:t>order:SATH</w:t>
      </w:r>
      <w:r w:rsidRPr="00F3169A">
        <w:rPr>
          <w:color w:val="0000FF"/>
        </w:rPr>
        <w:t>&gt;</w:t>
      </w:r>
      <w:r w:rsidRPr="00F3169A">
        <w:t xml:space="preserve"> </w:t>
      </w:r>
    </w:p>
    <w:p w14:paraId="6789131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order:CITY</w:t>
      </w:r>
      <w:r w:rsidRPr="00F3169A">
        <w:rPr>
          <w:color w:val="0000FF"/>
        </w:rPr>
        <w:t>&gt;</w:t>
      </w:r>
      <w:r w:rsidRPr="00F3169A">
        <w:rPr>
          <w:b/>
          <w:bCs/>
        </w:rPr>
        <w:t>Key West</w:t>
      </w:r>
      <w:r w:rsidRPr="00F3169A">
        <w:rPr>
          <w:color w:val="0000FF"/>
        </w:rPr>
        <w:t>&lt;/</w:t>
      </w:r>
      <w:r w:rsidRPr="00F3169A">
        <w:rPr>
          <w:color w:val="990000"/>
        </w:rPr>
        <w:t>order:CITY</w:t>
      </w:r>
      <w:r w:rsidRPr="00F3169A">
        <w:rPr>
          <w:color w:val="0000FF"/>
        </w:rPr>
        <w:t>&gt;</w:t>
      </w:r>
      <w:r w:rsidRPr="00F3169A">
        <w:t xml:space="preserve"> </w:t>
      </w:r>
    </w:p>
    <w:p w14:paraId="10AD5EC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order:STATE</w:t>
      </w:r>
      <w:r w:rsidRPr="00F3169A">
        <w:rPr>
          <w:color w:val="0000FF"/>
        </w:rPr>
        <w:t>&gt;</w:t>
      </w:r>
      <w:r w:rsidRPr="00F3169A">
        <w:rPr>
          <w:b/>
          <w:bCs/>
        </w:rPr>
        <w:t>FL</w:t>
      </w:r>
      <w:r w:rsidRPr="00F3169A">
        <w:rPr>
          <w:color w:val="0000FF"/>
        </w:rPr>
        <w:t>&lt;/</w:t>
      </w:r>
      <w:r w:rsidRPr="00F3169A">
        <w:rPr>
          <w:color w:val="990000"/>
        </w:rPr>
        <w:t>order:STATE</w:t>
      </w:r>
      <w:r w:rsidRPr="00F3169A">
        <w:rPr>
          <w:color w:val="0000FF"/>
        </w:rPr>
        <w:t>&gt;</w:t>
      </w:r>
      <w:r w:rsidRPr="00F3169A">
        <w:t xml:space="preserve"> </w:t>
      </w:r>
    </w:p>
    <w:p w14:paraId="6619A57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order:ZIP</w:t>
      </w:r>
      <w:r w:rsidRPr="00F3169A">
        <w:rPr>
          <w:color w:val="0000FF"/>
        </w:rPr>
        <w:t>&gt;</w:t>
      </w:r>
      <w:r w:rsidRPr="00F3169A">
        <w:rPr>
          <w:b/>
          <w:bCs/>
        </w:rPr>
        <w:t>33040</w:t>
      </w:r>
      <w:r w:rsidRPr="00F3169A">
        <w:rPr>
          <w:color w:val="0000FF"/>
        </w:rPr>
        <w:t>&lt;/</w:t>
      </w:r>
      <w:r w:rsidRPr="00F3169A">
        <w:rPr>
          <w:color w:val="990000"/>
        </w:rPr>
        <w:t>order:ZIP</w:t>
      </w:r>
      <w:r w:rsidRPr="00F3169A">
        <w:rPr>
          <w:color w:val="0000FF"/>
        </w:rPr>
        <w:t>&gt;</w:t>
      </w:r>
      <w:r w:rsidRPr="00F3169A">
        <w:t xml:space="preserve"> </w:t>
      </w:r>
    </w:p>
    <w:p w14:paraId="00EE011B"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order:ORD_SVC_ADDR_GRP</w:t>
      </w:r>
      <w:r w:rsidRPr="00F3169A">
        <w:rPr>
          <w:color w:val="0000FF"/>
        </w:rPr>
        <w:t>&gt;</w:t>
      </w:r>
    </w:p>
    <w:p w14:paraId="45AD1CBC"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order:LOC_ACCESS_HEADER_INFO</w:t>
      </w:r>
      <w:r w:rsidRPr="00F3169A">
        <w:rPr>
          <w:color w:val="0000FF"/>
        </w:rPr>
        <w:t>&gt;</w:t>
      </w:r>
    </w:p>
    <w:p w14:paraId="1D342D6B"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order:LOC_ACCESS</w:t>
      </w:r>
      <w:r w:rsidRPr="00F3169A">
        <w:rPr>
          <w:color w:val="0000FF"/>
        </w:rPr>
        <w:t>&gt;</w:t>
      </w:r>
    </w:p>
    <w:p w14:paraId="75BF2DFF"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order:EU</w:t>
      </w:r>
      <w:r w:rsidRPr="00F3169A">
        <w:rPr>
          <w:color w:val="0000FF"/>
        </w:rPr>
        <w:t>&gt;</w:t>
      </w:r>
    </w:p>
    <w:p w14:paraId="42547E75" w14:textId="77777777" w:rsidR="004954A7" w:rsidRPr="00F3169A" w:rsidRDefault="004954A7" w:rsidP="004954A7">
      <w:pPr>
        <w:ind w:hanging="480"/>
      </w:pPr>
      <w:hyperlink r:id="rId1292" w:history="1">
        <w:r w:rsidRPr="00F3169A">
          <w:rPr>
            <w:b/>
            <w:bCs/>
            <w:color w:val="FF0000"/>
            <w:u w:val="single"/>
          </w:rPr>
          <w:t>-</w:t>
        </w:r>
      </w:hyperlink>
      <w:r w:rsidRPr="00F3169A">
        <w:t xml:space="preserve"> </w:t>
      </w:r>
      <w:r w:rsidRPr="00F3169A">
        <w:rPr>
          <w:color w:val="0000FF"/>
        </w:rPr>
        <w:t>&lt;</w:t>
      </w:r>
      <w:r w:rsidRPr="00F3169A">
        <w:rPr>
          <w:color w:val="990000"/>
        </w:rPr>
        <w:t>order:PS</w:t>
      </w:r>
      <w:r w:rsidRPr="00F3169A">
        <w:rPr>
          <w:color w:val="0000FF"/>
        </w:rPr>
        <w:t>&gt;</w:t>
      </w:r>
    </w:p>
    <w:p w14:paraId="3E841ADB" w14:textId="77777777" w:rsidR="004954A7" w:rsidRPr="00F3169A" w:rsidRDefault="004954A7" w:rsidP="004954A7">
      <w:pPr>
        <w:ind w:hanging="480"/>
      </w:pPr>
      <w:hyperlink r:id="rId1293" w:history="1">
        <w:r w:rsidRPr="00F3169A">
          <w:rPr>
            <w:b/>
            <w:bCs/>
            <w:color w:val="FF0000"/>
            <w:u w:val="single"/>
          </w:rPr>
          <w:t>-</w:t>
        </w:r>
      </w:hyperlink>
      <w:r w:rsidRPr="00F3169A">
        <w:t xml:space="preserve"> </w:t>
      </w:r>
      <w:r w:rsidRPr="00F3169A">
        <w:rPr>
          <w:color w:val="0000FF"/>
        </w:rPr>
        <w:t>&lt;</w:t>
      </w:r>
      <w:r w:rsidRPr="00F3169A">
        <w:rPr>
          <w:color w:val="990000"/>
        </w:rPr>
        <w:t>order:PS_ADMIN</w:t>
      </w:r>
      <w:r w:rsidRPr="00F3169A">
        <w:rPr>
          <w:color w:val="0000FF"/>
        </w:rPr>
        <w:t>&gt;</w:t>
      </w:r>
    </w:p>
    <w:p w14:paraId="6D0720E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order:PQTY</w:t>
      </w:r>
      <w:r w:rsidRPr="00F3169A">
        <w:rPr>
          <w:color w:val="0000FF"/>
        </w:rPr>
        <w:t>&gt;</w:t>
      </w:r>
      <w:r w:rsidRPr="00F3169A">
        <w:rPr>
          <w:b/>
          <w:bCs/>
        </w:rPr>
        <w:t>001</w:t>
      </w:r>
      <w:r w:rsidRPr="00F3169A">
        <w:rPr>
          <w:color w:val="0000FF"/>
        </w:rPr>
        <w:t>&lt;/</w:t>
      </w:r>
      <w:r w:rsidRPr="00F3169A">
        <w:rPr>
          <w:color w:val="990000"/>
        </w:rPr>
        <w:t>order:PQTY</w:t>
      </w:r>
      <w:r w:rsidRPr="00F3169A">
        <w:rPr>
          <w:color w:val="0000FF"/>
        </w:rPr>
        <w:t>&gt;</w:t>
      </w:r>
      <w:r w:rsidRPr="00F3169A">
        <w:t xml:space="preserve"> </w:t>
      </w:r>
    </w:p>
    <w:p w14:paraId="4586BDA6"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order:PS_ADMIN</w:t>
      </w:r>
      <w:r w:rsidRPr="00F3169A">
        <w:rPr>
          <w:color w:val="0000FF"/>
        </w:rPr>
        <w:t>&gt;</w:t>
      </w:r>
    </w:p>
    <w:p w14:paraId="5D2660E5" w14:textId="77777777" w:rsidR="004954A7" w:rsidRPr="00F3169A" w:rsidRDefault="004954A7" w:rsidP="004954A7">
      <w:pPr>
        <w:ind w:hanging="480"/>
      </w:pPr>
      <w:hyperlink r:id="rId1294" w:history="1">
        <w:r w:rsidRPr="00F3169A">
          <w:rPr>
            <w:b/>
            <w:bCs/>
            <w:color w:val="FF0000"/>
            <w:u w:val="single"/>
          </w:rPr>
          <w:t>-</w:t>
        </w:r>
      </w:hyperlink>
      <w:r w:rsidRPr="00F3169A">
        <w:t xml:space="preserve"> </w:t>
      </w:r>
      <w:r w:rsidRPr="00F3169A">
        <w:rPr>
          <w:color w:val="0000FF"/>
        </w:rPr>
        <w:t>&lt;</w:t>
      </w:r>
      <w:r w:rsidRPr="00F3169A">
        <w:rPr>
          <w:color w:val="990000"/>
        </w:rPr>
        <w:t>order:PS_SVC_DET</w:t>
      </w:r>
      <w:r w:rsidRPr="00F3169A">
        <w:rPr>
          <w:color w:val="0000FF"/>
        </w:rPr>
        <w:t>&gt;</w:t>
      </w:r>
    </w:p>
    <w:p w14:paraId="246017F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order:TNS</w:t>
      </w:r>
      <w:r w:rsidRPr="00F3169A">
        <w:rPr>
          <w:color w:val="0000FF"/>
        </w:rPr>
        <w:t>&gt;</w:t>
      </w:r>
      <w:r w:rsidRPr="00F3169A">
        <w:rPr>
          <w:b/>
          <w:bCs/>
        </w:rPr>
        <w:t>3052922917</w:t>
      </w:r>
      <w:r w:rsidRPr="00F3169A">
        <w:rPr>
          <w:color w:val="0000FF"/>
        </w:rPr>
        <w:t>&lt;/</w:t>
      </w:r>
      <w:r w:rsidRPr="00F3169A">
        <w:rPr>
          <w:color w:val="990000"/>
        </w:rPr>
        <w:t>order:TNS</w:t>
      </w:r>
      <w:r w:rsidRPr="00F3169A">
        <w:rPr>
          <w:color w:val="0000FF"/>
        </w:rPr>
        <w:t>&gt;</w:t>
      </w:r>
      <w:r w:rsidRPr="00F3169A">
        <w:t xml:space="preserve"> </w:t>
      </w:r>
    </w:p>
    <w:p w14:paraId="15854D3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order:LNECLSSVC</w:t>
      </w:r>
      <w:r w:rsidRPr="00F3169A">
        <w:rPr>
          <w:color w:val="0000FF"/>
        </w:rPr>
        <w:t>&gt;</w:t>
      </w:r>
      <w:r w:rsidRPr="00F3169A">
        <w:rPr>
          <w:b/>
          <w:bCs/>
        </w:rPr>
        <w:t>UEPRL</w:t>
      </w:r>
      <w:r w:rsidRPr="00F3169A">
        <w:rPr>
          <w:color w:val="0000FF"/>
        </w:rPr>
        <w:t>&lt;/</w:t>
      </w:r>
      <w:r w:rsidRPr="00F3169A">
        <w:rPr>
          <w:color w:val="990000"/>
        </w:rPr>
        <w:t>order:LNECLSSVC</w:t>
      </w:r>
      <w:r w:rsidRPr="00F3169A">
        <w:rPr>
          <w:color w:val="0000FF"/>
        </w:rPr>
        <w:t>&gt;</w:t>
      </w:r>
      <w:r w:rsidRPr="00F3169A">
        <w:t xml:space="preserve"> </w:t>
      </w:r>
    </w:p>
    <w:p w14:paraId="35EFAD3E" w14:textId="77777777" w:rsidR="004954A7" w:rsidRPr="00F3169A" w:rsidRDefault="004954A7" w:rsidP="004954A7">
      <w:pPr>
        <w:ind w:hanging="480"/>
      </w:pPr>
      <w:hyperlink r:id="rId1295" w:history="1">
        <w:r w:rsidRPr="00F3169A">
          <w:rPr>
            <w:b/>
            <w:bCs/>
            <w:color w:val="FF0000"/>
            <w:u w:val="single"/>
          </w:rPr>
          <w:t>-</w:t>
        </w:r>
      </w:hyperlink>
      <w:r w:rsidRPr="00F3169A">
        <w:t xml:space="preserve"> </w:t>
      </w:r>
      <w:r w:rsidRPr="00F3169A">
        <w:rPr>
          <w:color w:val="0000FF"/>
        </w:rPr>
        <w:t>&lt;</w:t>
      </w:r>
      <w:r w:rsidRPr="00F3169A">
        <w:rPr>
          <w:color w:val="990000"/>
        </w:rPr>
        <w:t>order:SVC_DET_GRP</w:t>
      </w:r>
      <w:r w:rsidRPr="00F3169A">
        <w:rPr>
          <w:color w:val="0000FF"/>
        </w:rPr>
        <w:t>&gt;</w:t>
      </w:r>
    </w:p>
    <w:p w14:paraId="46D5E5D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order:LNUM</w:t>
      </w:r>
      <w:r w:rsidRPr="00F3169A">
        <w:rPr>
          <w:color w:val="0000FF"/>
        </w:rPr>
        <w:t>&gt;</w:t>
      </w:r>
      <w:r w:rsidRPr="00F3169A">
        <w:rPr>
          <w:b/>
          <w:bCs/>
        </w:rPr>
        <w:t>00001</w:t>
      </w:r>
      <w:r w:rsidRPr="00F3169A">
        <w:rPr>
          <w:color w:val="0000FF"/>
        </w:rPr>
        <w:t>&lt;/</w:t>
      </w:r>
      <w:r w:rsidRPr="00F3169A">
        <w:rPr>
          <w:color w:val="990000"/>
        </w:rPr>
        <w:t>order:LNUM</w:t>
      </w:r>
      <w:r w:rsidRPr="00F3169A">
        <w:rPr>
          <w:color w:val="0000FF"/>
        </w:rPr>
        <w:t>&gt;</w:t>
      </w:r>
      <w:r w:rsidRPr="00F3169A">
        <w:t xml:space="preserve"> </w:t>
      </w:r>
    </w:p>
    <w:p w14:paraId="16DF131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order:LNA</w:t>
      </w:r>
      <w:r w:rsidRPr="00F3169A">
        <w:rPr>
          <w:color w:val="0000FF"/>
        </w:rPr>
        <w:t>&gt;</w:t>
      </w:r>
      <w:r w:rsidRPr="00F3169A">
        <w:rPr>
          <w:b/>
          <w:bCs/>
        </w:rPr>
        <w:t>T</w:t>
      </w:r>
      <w:r w:rsidRPr="00F3169A">
        <w:rPr>
          <w:color w:val="0000FF"/>
        </w:rPr>
        <w:t>&lt;/</w:t>
      </w:r>
      <w:r w:rsidRPr="00F3169A">
        <w:rPr>
          <w:color w:val="990000"/>
        </w:rPr>
        <w:t>order:LNA</w:t>
      </w:r>
      <w:r w:rsidRPr="00F3169A">
        <w:rPr>
          <w:color w:val="0000FF"/>
        </w:rPr>
        <w:t>&gt;</w:t>
      </w:r>
      <w:r w:rsidRPr="00F3169A">
        <w:t xml:space="preserve"> </w:t>
      </w:r>
    </w:p>
    <w:p w14:paraId="06EB423B"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order:SVC_DET_GRP</w:t>
      </w:r>
      <w:r w:rsidRPr="00F3169A">
        <w:rPr>
          <w:color w:val="0000FF"/>
        </w:rPr>
        <w:t>&gt;</w:t>
      </w:r>
    </w:p>
    <w:p w14:paraId="0A5876C0" w14:textId="77777777" w:rsidR="004954A7" w:rsidRPr="00F3169A" w:rsidRDefault="004954A7" w:rsidP="004954A7">
      <w:pPr>
        <w:ind w:hanging="480"/>
      </w:pPr>
      <w:hyperlink r:id="rId1296" w:history="1">
        <w:r w:rsidRPr="00F3169A">
          <w:rPr>
            <w:b/>
            <w:bCs/>
            <w:color w:val="FF0000"/>
            <w:u w:val="single"/>
          </w:rPr>
          <w:t>-</w:t>
        </w:r>
      </w:hyperlink>
      <w:r w:rsidRPr="00F3169A">
        <w:t xml:space="preserve"> </w:t>
      </w:r>
      <w:r w:rsidRPr="00F3169A">
        <w:rPr>
          <w:color w:val="0000FF"/>
        </w:rPr>
        <w:t>&lt;</w:t>
      </w:r>
      <w:r w:rsidRPr="00F3169A">
        <w:rPr>
          <w:color w:val="990000"/>
        </w:rPr>
        <w:t>order:LINE_RESTRICT_2_GRP</w:t>
      </w:r>
      <w:r w:rsidRPr="00F3169A">
        <w:rPr>
          <w:color w:val="0000FF"/>
        </w:rPr>
        <w:t>&gt;</w:t>
      </w:r>
    </w:p>
    <w:p w14:paraId="7ED068C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order:PIC</w:t>
      </w:r>
      <w:r w:rsidRPr="00F3169A">
        <w:rPr>
          <w:color w:val="0000FF"/>
        </w:rPr>
        <w:t>&gt;</w:t>
      </w:r>
      <w:r w:rsidRPr="00F3169A">
        <w:rPr>
          <w:b/>
          <w:bCs/>
        </w:rPr>
        <w:t>NONE</w:t>
      </w:r>
      <w:r w:rsidRPr="00F3169A">
        <w:rPr>
          <w:color w:val="0000FF"/>
        </w:rPr>
        <w:t>&lt;/</w:t>
      </w:r>
      <w:r w:rsidRPr="00F3169A">
        <w:rPr>
          <w:color w:val="990000"/>
        </w:rPr>
        <w:t>order:PIC</w:t>
      </w:r>
      <w:r w:rsidRPr="00F3169A">
        <w:rPr>
          <w:color w:val="0000FF"/>
        </w:rPr>
        <w:t>&gt;</w:t>
      </w:r>
      <w:r w:rsidRPr="00F3169A">
        <w:t xml:space="preserve"> </w:t>
      </w:r>
    </w:p>
    <w:p w14:paraId="1C4FBF7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order:LPIC</w:t>
      </w:r>
      <w:r w:rsidRPr="00F3169A">
        <w:rPr>
          <w:color w:val="0000FF"/>
        </w:rPr>
        <w:t>&gt;</w:t>
      </w:r>
      <w:r w:rsidRPr="00F3169A">
        <w:rPr>
          <w:b/>
          <w:bCs/>
        </w:rPr>
        <w:t>NONE</w:t>
      </w:r>
      <w:r w:rsidRPr="00F3169A">
        <w:rPr>
          <w:color w:val="0000FF"/>
        </w:rPr>
        <w:t>&lt;/</w:t>
      </w:r>
      <w:r w:rsidRPr="00F3169A">
        <w:rPr>
          <w:color w:val="990000"/>
        </w:rPr>
        <w:t>order:LPIC</w:t>
      </w:r>
      <w:r w:rsidRPr="00F3169A">
        <w:rPr>
          <w:color w:val="0000FF"/>
        </w:rPr>
        <w:t>&gt;</w:t>
      </w:r>
      <w:r w:rsidRPr="00F3169A">
        <w:t xml:space="preserve"> </w:t>
      </w:r>
    </w:p>
    <w:p w14:paraId="3A71A5D4"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order:LINE_RESTRICT_2_GRP</w:t>
      </w:r>
      <w:r w:rsidRPr="00F3169A">
        <w:rPr>
          <w:color w:val="0000FF"/>
        </w:rPr>
        <w:t>&gt;</w:t>
      </w:r>
    </w:p>
    <w:p w14:paraId="34F38F2E" w14:textId="77777777" w:rsidR="004954A7" w:rsidRPr="00F3169A" w:rsidRDefault="004954A7" w:rsidP="004954A7">
      <w:pPr>
        <w:ind w:hanging="480"/>
      </w:pPr>
      <w:hyperlink r:id="rId1297" w:history="1">
        <w:r w:rsidRPr="00F3169A">
          <w:rPr>
            <w:b/>
            <w:bCs/>
            <w:color w:val="FF0000"/>
            <w:u w:val="single"/>
          </w:rPr>
          <w:t>-</w:t>
        </w:r>
      </w:hyperlink>
      <w:r w:rsidRPr="00F3169A">
        <w:t xml:space="preserve"> </w:t>
      </w:r>
      <w:r w:rsidRPr="00F3169A">
        <w:rPr>
          <w:color w:val="0000FF"/>
        </w:rPr>
        <w:t>&lt;</w:t>
      </w:r>
      <w:r w:rsidRPr="00F3169A">
        <w:rPr>
          <w:color w:val="990000"/>
        </w:rPr>
        <w:t>order:FEATURE_GRP</w:t>
      </w:r>
      <w:r w:rsidRPr="00F3169A">
        <w:rPr>
          <w:color w:val="0000FF"/>
        </w:rPr>
        <w:t>&gt;</w:t>
      </w:r>
    </w:p>
    <w:p w14:paraId="7EC8B76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order:FA</w:t>
      </w:r>
      <w:r w:rsidRPr="00F3169A">
        <w:rPr>
          <w:color w:val="0000FF"/>
        </w:rPr>
        <w:t>&gt;</w:t>
      </w:r>
      <w:r w:rsidRPr="00F3169A">
        <w:rPr>
          <w:b/>
          <w:bCs/>
        </w:rPr>
        <w:t>N</w:t>
      </w:r>
      <w:r w:rsidRPr="00F3169A">
        <w:rPr>
          <w:color w:val="0000FF"/>
        </w:rPr>
        <w:t>&lt;/</w:t>
      </w:r>
      <w:r w:rsidRPr="00F3169A">
        <w:rPr>
          <w:color w:val="990000"/>
        </w:rPr>
        <w:t>order:FA</w:t>
      </w:r>
      <w:r w:rsidRPr="00F3169A">
        <w:rPr>
          <w:color w:val="0000FF"/>
        </w:rPr>
        <w:t>&gt;</w:t>
      </w:r>
      <w:r w:rsidRPr="00F3169A">
        <w:t xml:space="preserve"> </w:t>
      </w:r>
    </w:p>
    <w:p w14:paraId="753075C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order:FEATURE</w:t>
      </w:r>
      <w:r w:rsidRPr="00F3169A">
        <w:rPr>
          <w:color w:val="0000FF"/>
        </w:rPr>
        <w:t>&gt;</w:t>
      </w:r>
      <w:r w:rsidRPr="00F3169A">
        <w:rPr>
          <w:b/>
          <w:bCs/>
        </w:rPr>
        <w:t>ESM</w:t>
      </w:r>
      <w:r w:rsidRPr="00F3169A">
        <w:rPr>
          <w:color w:val="0000FF"/>
        </w:rPr>
        <w:t>&lt;/</w:t>
      </w:r>
      <w:r w:rsidRPr="00F3169A">
        <w:rPr>
          <w:color w:val="990000"/>
        </w:rPr>
        <w:t>order:FEATURE</w:t>
      </w:r>
      <w:r w:rsidRPr="00F3169A">
        <w:rPr>
          <w:color w:val="0000FF"/>
        </w:rPr>
        <w:t>&gt;</w:t>
      </w:r>
      <w:r w:rsidRPr="00F3169A">
        <w:t xml:space="preserve"> </w:t>
      </w:r>
    </w:p>
    <w:p w14:paraId="5F24510D"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order:FEATURE_GRP</w:t>
      </w:r>
      <w:r w:rsidRPr="00F3169A">
        <w:rPr>
          <w:color w:val="0000FF"/>
        </w:rPr>
        <w:t>&gt;</w:t>
      </w:r>
    </w:p>
    <w:p w14:paraId="0F464B40"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order:PS_SVC_DET</w:t>
      </w:r>
      <w:r w:rsidRPr="00F3169A">
        <w:rPr>
          <w:color w:val="0000FF"/>
        </w:rPr>
        <w:t>&gt;</w:t>
      </w:r>
    </w:p>
    <w:p w14:paraId="16C17C77"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order:PS</w:t>
      </w:r>
      <w:r w:rsidRPr="00F3169A">
        <w:rPr>
          <w:color w:val="0000FF"/>
        </w:rPr>
        <w:t>&gt;</w:t>
      </w:r>
    </w:p>
    <w:p w14:paraId="17D0AD23" w14:textId="77777777" w:rsidR="004954A7" w:rsidRPr="00F3169A" w:rsidRDefault="004954A7" w:rsidP="004954A7">
      <w:pPr>
        <w:ind w:hanging="480"/>
      </w:pPr>
      <w:hyperlink r:id="rId1298" w:history="1">
        <w:r w:rsidRPr="00F3169A">
          <w:rPr>
            <w:b/>
            <w:bCs/>
            <w:color w:val="FF0000"/>
            <w:u w:val="single"/>
          </w:rPr>
          <w:t>-</w:t>
        </w:r>
      </w:hyperlink>
      <w:r w:rsidRPr="00F3169A">
        <w:t xml:space="preserve"> </w:t>
      </w:r>
      <w:r w:rsidRPr="00F3169A">
        <w:rPr>
          <w:color w:val="0000FF"/>
        </w:rPr>
        <w:t>&lt;</w:t>
      </w:r>
      <w:r w:rsidRPr="00F3169A">
        <w:rPr>
          <w:color w:val="990000"/>
        </w:rPr>
        <w:t>order:DL</w:t>
      </w:r>
      <w:r w:rsidRPr="00F3169A">
        <w:rPr>
          <w:color w:val="0000FF"/>
        </w:rPr>
        <w:t>&gt;</w:t>
      </w:r>
    </w:p>
    <w:p w14:paraId="3B8ECB44" w14:textId="77777777" w:rsidR="004954A7" w:rsidRPr="00F3169A" w:rsidRDefault="004954A7" w:rsidP="004954A7">
      <w:pPr>
        <w:ind w:hanging="480"/>
      </w:pPr>
      <w:hyperlink r:id="rId1299" w:history="1">
        <w:r w:rsidRPr="00F3169A">
          <w:rPr>
            <w:b/>
            <w:bCs/>
            <w:color w:val="FF0000"/>
            <w:u w:val="single"/>
          </w:rPr>
          <w:t>-</w:t>
        </w:r>
      </w:hyperlink>
      <w:r w:rsidRPr="00F3169A">
        <w:t xml:space="preserve"> </w:t>
      </w:r>
      <w:r w:rsidRPr="00F3169A">
        <w:rPr>
          <w:color w:val="0000FF"/>
        </w:rPr>
        <w:t>&lt;</w:t>
      </w:r>
      <w:r w:rsidRPr="00F3169A">
        <w:rPr>
          <w:color w:val="990000"/>
        </w:rPr>
        <w:t>order:LISTING_INFO</w:t>
      </w:r>
      <w:r w:rsidRPr="00F3169A">
        <w:rPr>
          <w:color w:val="0000FF"/>
        </w:rPr>
        <w:t>&gt;</w:t>
      </w:r>
    </w:p>
    <w:p w14:paraId="7018C857" w14:textId="77777777" w:rsidR="004954A7" w:rsidRPr="00F3169A" w:rsidRDefault="004954A7" w:rsidP="004954A7">
      <w:pPr>
        <w:ind w:hanging="480"/>
      </w:pPr>
      <w:hyperlink r:id="rId1300" w:history="1">
        <w:r w:rsidRPr="00F3169A">
          <w:rPr>
            <w:b/>
            <w:bCs/>
            <w:color w:val="FF0000"/>
            <w:u w:val="single"/>
          </w:rPr>
          <w:t>-</w:t>
        </w:r>
      </w:hyperlink>
      <w:r w:rsidRPr="00F3169A">
        <w:t xml:space="preserve"> </w:t>
      </w:r>
      <w:r w:rsidRPr="00F3169A">
        <w:rPr>
          <w:color w:val="0000FF"/>
        </w:rPr>
        <w:t>&lt;</w:t>
      </w:r>
      <w:r w:rsidRPr="00F3169A">
        <w:rPr>
          <w:color w:val="990000"/>
        </w:rPr>
        <w:t>order:LISTING_CNTRL</w:t>
      </w:r>
      <w:r w:rsidRPr="00F3169A">
        <w:rPr>
          <w:color w:val="0000FF"/>
        </w:rPr>
        <w:t>&gt;</w:t>
      </w:r>
    </w:p>
    <w:p w14:paraId="01CAAD3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order:LACT</w:t>
      </w:r>
      <w:r w:rsidRPr="00F3169A">
        <w:rPr>
          <w:color w:val="0000FF"/>
        </w:rPr>
        <w:t>&gt;</w:t>
      </w:r>
      <w:r w:rsidRPr="00F3169A">
        <w:rPr>
          <w:b/>
          <w:bCs/>
        </w:rPr>
        <w:t>N</w:t>
      </w:r>
      <w:r w:rsidRPr="00F3169A">
        <w:rPr>
          <w:color w:val="0000FF"/>
        </w:rPr>
        <w:t>&lt;/</w:t>
      </w:r>
      <w:r w:rsidRPr="00F3169A">
        <w:rPr>
          <w:color w:val="990000"/>
        </w:rPr>
        <w:t>order:LACT</w:t>
      </w:r>
      <w:r w:rsidRPr="00F3169A">
        <w:rPr>
          <w:color w:val="0000FF"/>
        </w:rPr>
        <w:t>&gt;</w:t>
      </w:r>
      <w:r w:rsidRPr="00F3169A">
        <w:t xml:space="preserve"> </w:t>
      </w:r>
    </w:p>
    <w:p w14:paraId="5764CBE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order:RTY</w:t>
      </w:r>
      <w:r w:rsidRPr="00F3169A">
        <w:rPr>
          <w:color w:val="0000FF"/>
        </w:rPr>
        <w:t>&gt;</w:t>
      </w:r>
      <w:r w:rsidRPr="00F3169A">
        <w:rPr>
          <w:b/>
          <w:bCs/>
        </w:rPr>
        <w:t>LML</w:t>
      </w:r>
      <w:r w:rsidRPr="00F3169A">
        <w:rPr>
          <w:color w:val="0000FF"/>
        </w:rPr>
        <w:t>&lt;/</w:t>
      </w:r>
      <w:r w:rsidRPr="00F3169A">
        <w:rPr>
          <w:color w:val="990000"/>
        </w:rPr>
        <w:t>order:RTY</w:t>
      </w:r>
      <w:r w:rsidRPr="00F3169A">
        <w:rPr>
          <w:color w:val="0000FF"/>
        </w:rPr>
        <w:t>&gt;</w:t>
      </w:r>
      <w:r w:rsidRPr="00F3169A">
        <w:t xml:space="preserve"> </w:t>
      </w:r>
    </w:p>
    <w:p w14:paraId="50EF7FD0"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order:LTY</w:t>
      </w:r>
      <w:r w:rsidRPr="00F3169A">
        <w:rPr>
          <w:color w:val="0000FF"/>
        </w:rPr>
        <w:t>&gt;</w:t>
      </w:r>
      <w:r w:rsidRPr="00F3169A">
        <w:rPr>
          <w:b/>
          <w:bCs/>
        </w:rPr>
        <w:t>1</w:t>
      </w:r>
      <w:r w:rsidRPr="00F3169A">
        <w:rPr>
          <w:color w:val="0000FF"/>
        </w:rPr>
        <w:t>&lt;/</w:t>
      </w:r>
      <w:r w:rsidRPr="00F3169A">
        <w:rPr>
          <w:color w:val="990000"/>
        </w:rPr>
        <w:t>order:LTY</w:t>
      </w:r>
      <w:r w:rsidRPr="00F3169A">
        <w:rPr>
          <w:color w:val="0000FF"/>
        </w:rPr>
        <w:t>&gt;</w:t>
      </w:r>
      <w:r w:rsidRPr="00F3169A">
        <w:t xml:space="preserve"> </w:t>
      </w:r>
    </w:p>
    <w:p w14:paraId="0F073B10"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order:STYC</w:t>
      </w:r>
      <w:r w:rsidRPr="00F3169A">
        <w:rPr>
          <w:color w:val="0000FF"/>
        </w:rPr>
        <w:t>&gt;</w:t>
      </w:r>
      <w:r w:rsidRPr="00F3169A">
        <w:rPr>
          <w:b/>
          <w:bCs/>
        </w:rPr>
        <w:t>SL</w:t>
      </w:r>
      <w:r w:rsidRPr="00F3169A">
        <w:rPr>
          <w:color w:val="0000FF"/>
        </w:rPr>
        <w:t>&lt;/</w:t>
      </w:r>
      <w:r w:rsidRPr="00F3169A">
        <w:rPr>
          <w:color w:val="990000"/>
        </w:rPr>
        <w:t>order:STYC</w:t>
      </w:r>
      <w:r w:rsidRPr="00F3169A">
        <w:rPr>
          <w:color w:val="0000FF"/>
        </w:rPr>
        <w:t>&gt;</w:t>
      </w:r>
      <w:r w:rsidRPr="00F3169A">
        <w:t xml:space="preserve"> </w:t>
      </w:r>
    </w:p>
    <w:p w14:paraId="237188E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order:TOA</w:t>
      </w:r>
      <w:r w:rsidRPr="00F3169A">
        <w:rPr>
          <w:color w:val="0000FF"/>
        </w:rPr>
        <w:t>&gt;</w:t>
      </w:r>
      <w:r w:rsidRPr="00F3169A">
        <w:rPr>
          <w:b/>
          <w:bCs/>
        </w:rPr>
        <w:t>R</w:t>
      </w:r>
      <w:r w:rsidRPr="00F3169A">
        <w:rPr>
          <w:color w:val="0000FF"/>
        </w:rPr>
        <w:t>&lt;/</w:t>
      </w:r>
      <w:r w:rsidRPr="00F3169A">
        <w:rPr>
          <w:color w:val="990000"/>
        </w:rPr>
        <w:t>order:TOA</w:t>
      </w:r>
      <w:r w:rsidRPr="00F3169A">
        <w:rPr>
          <w:color w:val="0000FF"/>
        </w:rPr>
        <w:t>&gt;</w:t>
      </w:r>
      <w:r w:rsidRPr="00F3169A">
        <w:t xml:space="preserve"> </w:t>
      </w:r>
    </w:p>
    <w:p w14:paraId="559D4F8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order:DOI</w:t>
      </w:r>
      <w:r w:rsidRPr="00F3169A">
        <w:rPr>
          <w:color w:val="0000FF"/>
        </w:rPr>
        <w:t>&gt;</w:t>
      </w:r>
      <w:r w:rsidRPr="00F3169A">
        <w:rPr>
          <w:b/>
          <w:bCs/>
        </w:rPr>
        <w:t>0</w:t>
      </w:r>
      <w:r w:rsidRPr="00F3169A">
        <w:rPr>
          <w:color w:val="0000FF"/>
        </w:rPr>
        <w:t>&lt;/</w:t>
      </w:r>
      <w:r w:rsidRPr="00F3169A">
        <w:rPr>
          <w:color w:val="990000"/>
        </w:rPr>
        <w:t>order:DOI</w:t>
      </w:r>
      <w:r w:rsidRPr="00F3169A">
        <w:rPr>
          <w:color w:val="0000FF"/>
        </w:rPr>
        <w:t>&gt;</w:t>
      </w:r>
      <w:r w:rsidRPr="00F3169A">
        <w:t xml:space="preserve"> </w:t>
      </w:r>
    </w:p>
    <w:p w14:paraId="0F00801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order:DLNUM</w:t>
      </w:r>
      <w:r w:rsidRPr="00F3169A">
        <w:rPr>
          <w:color w:val="0000FF"/>
        </w:rPr>
        <w:t>&gt;</w:t>
      </w:r>
      <w:r w:rsidRPr="00F3169A">
        <w:rPr>
          <w:b/>
          <w:bCs/>
        </w:rPr>
        <w:t>0001</w:t>
      </w:r>
      <w:r w:rsidRPr="00F3169A">
        <w:rPr>
          <w:color w:val="0000FF"/>
        </w:rPr>
        <w:t>&lt;/</w:t>
      </w:r>
      <w:r w:rsidRPr="00F3169A">
        <w:rPr>
          <w:color w:val="990000"/>
        </w:rPr>
        <w:t>order:DLNUM</w:t>
      </w:r>
      <w:r w:rsidRPr="00F3169A">
        <w:rPr>
          <w:color w:val="0000FF"/>
        </w:rPr>
        <w:t>&gt;</w:t>
      </w:r>
      <w:r w:rsidRPr="00F3169A">
        <w:t xml:space="preserve"> </w:t>
      </w:r>
    </w:p>
    <w:p w14:paraId="213F36AB"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order:LISTING_CNTRL</w:t>
      </w:r>
      <w:r w:rsidRPr="00F3169A">
        <w:rPr>
          <w:color w:val="0000FF"/>
        </w:rPr>
        <w:t>&gt;</w:t>
      </w:r>
    </w:p>
    <w:p w14:paraId="11211411" w14:textId="77777777" w:rsidR="004954A7" w:rsidRPr="00F3169A" w:rsidRDefault="004954A7" w:rsidP="004954A7">
      <w:pPr>
        <w:ind w:hanging="480"/>
      </w:pPr>
      <w:hyperlink r:id="rId1301" w:history="1">
        <w:r w:rsidRPr="00F3169A">
          <w:rPr>
            <w:b/>
            <w:bCs/>
            <w:color w:val="FF0000"/>
            <w:u w:val="single"/>
          </w:rPr>
          <w:t>-</w:t>
        </w:r>
      </w:hyperlink>
      <w:r w:rsidRPr="00F3169A">
        <w:t xml:space="preserve"> </w:t>
      </w:r>
      <w:r w:rsidRPr="00F3169A">
        <w:rPr>
          <w:color w:val="0000FF"/>
        </w:rPr>
        <w:t>&lt;</w:t>
      </w:r>
      <w:r w:rsidRPr="00F3169A">
        <w:rPr>
          <w:color w:val="990000"/>
        </w:rPr>
        <w:t>order:LISTING_INSTRUCTION</w:t>
      </w:r>
      <w:r w:rsidRPr="00F3169A">
        <w:rPr>
          <w:color w:val="0000FF"/>
        </w:rPr>
        <w:t>&gt;</w:t>
      </w:r>
    </w:p>
    <w:p w14:paraId="3D0B90C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order:LTN</w:t>
      </w:r>
      <w:r w:rsidRPr="00F3169A">
        <w:rPr>
          <w:color w:val="0000FF"/>
        </w:rPr>
        <w:t>&gt;</w:t>
      </w:r>
      <w:r w:rsidRPr="00F3169A">
        <w:rPr>
          <w:b/>
          <w:bCs/>
        </w:rPr>
        <w:t>3052922917</w:t>
      </w:r>
      <w:r w:rsidRPr="00F3169A">
        <w:rPr>
          <w:color w:val="0000FF"/>
        </w:rPr>
        <w:t>&lt;/</w:t>
      </w:r>
      <w:r w:rsidRPr="00F3169A">
        <w:rPr>
          <w:color w:val="990000"/>
        </w:rPr>
        <w:t>order:LTN</w:t>
      </w:r>
      <w:r w:rsidRPr="00F3169A">
        <w:rPr>
          <w:color w:val="0000FF"/>
        </w:rPr>
        <w:t>&gt;</w:t>
      </w:r>
      <w:r w:rsidRPr="00F3169A">
        <w:t xml:space="preserve"> </w:t>
      </w:r>
    </w:p>
    <w:p w14:paraId="7FBD78B4" w14:textId="77777777" w:rsidR="004954A7" w:rsidRPr="00F3169A" w:rsidRDefault="004954A7" w:rsidP="004954A7">
      <w:pPr>
        <w:ind w:hanging="480"/>
      </w:pPr>
      <w:hyperlink r:id="rId1302" w:history="1">
        <w:r w:rsidRPr="00F3169A">
          <w:rPr>
            <w:b/>
            <w:bCs/>
            <w:color w:val="FF0000"/>
            <w:u w:val="single"/>
          </w:rPr>
          <w:t>-</w:t>
        </w:r>
      </w:hyperlink>
      <w:r w:rsidRPr="00F3169A">
        <w:t xml:space="preserve"> </w:t>
      </w:r>
      <w:r w:rsidRPr="00F3169A">
        <w:rPr>
          <w:color w:val="0000FF"/>
        </w:rPr>
        <w:t>&lt;</w:t>
      </w:r>
      <w:r w:rsidRPr="00F3169A">
        <w:rPr>
          <w:color w:val="990000"/>
        </w:rPr>
        <w:t>order:LIST_NAME_GRP</w:t>
      </w:r>
      <w:r w:rsidRPr="00F3169A">
        <w:rPr>
          <w:color w:val="0000FF"/>
        </w:rPr>
        <w:t>&gt;</w:t>
      </w:r>
    </w:p>
    <w:p w14:paraId="22CC98D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order:LNLN</w:t>
      </w:r>
      <w:r w:rsidRPr="00F3169A">
        <w:rPr>
          <w:color w:val="0000FF"/>
        </w:rPr>
        <w:t>&gt;</w:t>
      </w:r>
      <w:r w:rsidRPr="00F3169A">
        <w:rPr>
          <w:b/>
          <w:bCs/>
        </w:rPr>
        <w:t>Jetson</w:t>
      </w:r>
      <w:r w:rsidRPr="00F3169A">
        <w:rPr>
          <w:color w:val="0000FF"/>
        </w:rPr>
        <w:t>&lt;/</w:t>
      </w:r>
      <w:r w:rsidRPr="00F3169A">
        <w:rPr>
          <w:color w:val="990000"/>
        </w:rPr>
        <w:t>order:LNLN</w:t>
      </w:r>
      <w:r w:rsidRPr="00F3169A">
        <w:rPr>
          <w:color w:val="0000FF"/>
        </w:rPr>
        <w:t>&gt;</w:t>
      </w:r>
      <w:r w:rsidRPr="00F3169A">
        <w:t xml:space="preserve"> </w:t>
      </w:r>
    </w:p>
    <w:p w14:paraId="1E11195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order:LNFN</w:t>
      </w:r>
      <w:r w:rsidRPr="00F3169A">
        <w:rPr>
          <w:color w:val="0000FF"/>
        </w:rPr>
        <w:t>&gt;</w:t>
      </w:r>
      <w:r w:rsidRPr="00F3169A">
        <w:rPr>
          <w:b/>
          <w:bCs/>
        </w:rPr>
        <w:t>Rosie</w:t>
      </w:r>
      <w:r w:rsidRPr="00F3169A">
        <w:rPr>
          <w:color w:val="0000FF"/>
        </w:rPr>
        <w:t>&lt;/</w:t>
      </w:r>
      <w:r w:rsidRPr="00F3169A">
        <w:rPr>
          <w:color w:val="990000"/>
        </w:rPr>
        <w:t>order:LNFN</w:t>
      </w:r>
      <w:r w:rsidRPr="00F3169A">
        <w:rPr>
          <w:color w:val="0000FF"/>
        </w:rPr>
        <w:t>&gt;</w:t>
      </w:r>
      <w:r w:rsidRPr="00F3169A">
        <w:t xml:space="preserve"> </w:t>
      </w:r>
    </w:p>
    <w:p w14:paraId="1106349D"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order:LIST_NAME_GRP</w:t>
      </w:r>
      <w:r w:rsidRPr="00F3169A">
        <w:rPr>
          <w:color w:val="0000FF"/>
        </w:rPr>
        <w:t>&gt;</w:t>
      </w:r>
    </w:p>
    <w:p w14:paraId="361D373D" w14:textId="77777777" w:rsidR="004954A7" w:rsidRPr="00F3169A" w:rsidRDefault="004954A7" w:rsidP="004954A7">
      <w:pPr>
        <w:ind w:hanging="480"/>
      </w:pPr>
      <w:hyperlink r:id="rId1303" w:history="1">
        <w:r w:rsidRPr="00F3169A">
          <w:rPr>
            <w:b/>
            <w:bCs/>
            <w:color w:val="FF0000"/>
            <w:u w:val="single"/>
          </w:rPr>
          <w:t>-</w:t>
        </w:r>
      </w:hyperlink>
      <w:r w:rsidRPr="00F3169A">
        <w:t xml:space="preserve"> </w:t>
      </w:r>
      <w:r w:rsidRPr="00F3169A">
        <w:rPr>
          <w:color w:val="0000FF"/>
        </w:rPr>
        <w:t>&lt;</w:t>
      </w:r>
      <w:r w:rsidRPr="00F3169A">
        <w:rPr>
          <w:color w:val="990000"/>
        </w:rPr>
        <w:t>order:LIST_ADDR_GRP</w:t>
      </w:r>
      <w:r w:rsidRPr="00F3169A">
        <w:rPr>
          <w:color w:val="0000FF"/>
        </w:rPr>
        <w:t>&gt;</w:t>
      </w:r>
    </w:p>
    <w:p w14:paraId="19DCEE9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order:LANO</w:t>
      </w:r>
      <w:r w:rsidRPr="00F3169A">
        <w:rPr>
          <w:color w:val="0000FF"/>
        </w:rPr>
        <w:t>&gt;</w:t>
      </w:r>
      <w:r w:rsidRPr="00F3169A">
        <w:rPr>
          <w:b/>
          <w:bCs/>
        </w:rPr>
        <w:t>550</w:t>
      </w:r>
      <w:r w:rsidRPr="00F3169A">
        <w:rPr>
          <w:color w:val="0000FF"/>
        </w:rPr>
        <w:t>&lt;/</w:t>
      </w:r>
      <w:r w:rsidRPr="00F3169A">
        <w:rPr>
          <w:color w:val="990000"/>
        </w:rPr>
        <w:t>order:LANO</w:t>
      </w:r>
      <w:r w:rsidRPr="00F3169A">
        <w:rPr>
          <w:color w:val="0000FF"/>
        </w:rPr>
        <w:t>&gt;</w:t>
      </w:r>
      <w:r w:rsidRPr="00F3169A">
        <w:t xml:space="preserve"> </w:t>
      </w:r>
    </w:p>
    <w:p w14:paraId="4BB9B8A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order:LASN</w:t>
      </w:r>
      <w:r w:rsidRPr="00F3169A">
        <w:rPr>
          <w:color w:val="0000FF"/>
        </w:rPr>
        <w:t>&gt;</w:t>
      </w:r>
      <w:r w:rsidRPr="00F3169A">
        <w:rPr>
          <w:b/>
          <w:bCs/>
        </w:rPr>
        <w:t>Southard</w:t>
      </w:r>
      <w:r w:rsidRPr="00F3169A">
        <w:rPr>
          <w:color w:val="0000FF"/>
        </w:rPr>
        <w:t>&lt;/</w:t>
      </w:r>
      <w:r w:rsidRPr="00F3169A">
        <w:rPr>
          <w:color w:val="990000"/>
        </w:rPr>
        <w:t>order:LASN</w:t>
      </w:r>
      <w:r w:rsidRPr="00F3169A">
        <w:rPr>
          <w:color w:val="0000FF"/>
        </w:rPr>
        <w:t>&gt;</w:t>
      </w:r>
      <w:r w:rsidRPr="00F3169A">
        <w:t xml:space="preserve"> </w:t>
      </w:r>
    </w:p>
    <w:p w14:paraId="2EED8F1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order:LATH</w:t>
      </w:r>
      <w:r w:rsidRPr="00F3169A">
        <w:rPr>
          <w:color w:val="0000FF"/>
        </w:rPr>
        <w:t>&gt;</w:t>
      </w:r>
      <w:r w:rsidRPr="00F3169A">
        <w:rPr>
          <w:b/>
          <w:bCs/>
        </w:rPr>
        <w:t>St</w:t>
      </w:r>
      <w:r w:rsidRPr="00F3169A">
        <w:rPr>
          <w:color w:val="0000FF"/>
        </w:rPr>
        <w:t>&lt;/</w:t>
      </w:r>
      <w:r w:rsidRPr="00F3169A">
        <w:rPr>
          <w:color w:val="990000"/>
        </w:rPr>
        <w:t>order:LATH</w:t>
      </w:r>
      <w:r w:rsidRPr="00F3169A">
        <w:rPr>
          <w:color w:val="0000FF"/>
        </w:rPr>
        <w:t>&gt;</w:t>
      </w:r>
      <w:r w:rsidRPr="00F3169A">
        <w:t xml:space="preserve"> </w:t>
      </w:r>
    </w:p>
    <w:p w14:paraId="6A968C6A"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order:LIST_ADDR_GRP</w:t>
      </w:r>
      <w:r w:rsidRPr="00F3169A">
        <w:rPr>
          <w:color w:val="0000FF"/>
        </w:rPr>
        <w:t>&gt;</w:t>
      </w:r>
    </w:p>
    <w:p w14:paraId="2C95A769"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order:LISTING_INSTRUCTION</w:t>
      </w:r>
      <w:r w:rsidRPr="00F3169A">
        <w:rPr>
          <w:color w:val="0000FF"/>
        </w:rPr>
        <w:t>&gt;</w:t>
      </w:r>
    </w:p>
    <w:p w14:paraId="04442603"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order:LISTING_INFO</w:t>
      </w:r>
      <w:r w:rsidRPr="00F3169A">
        <w:rPr>
          <w:color w:val="0000FF"/>
        </w:rPr>
        <w:t>&gt;</w:t>
      </w:r>
    </w:p>
    <w:p w14:paraId="457303C7"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order:DL</w:t>
      </w:r>
      <w:r w:rsidRPr="00F3169A">
        <w:rPr>
          <w:color w:val="0000FF"/>
        </w:rPr>
        <w:t>&gt;</w:t>
      </w:r>
    </w:p>
    <w:p w14:paraId="6864B618"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order:LSR_ORD_REQ</w:t>
      </w:r>
      <w:r w:rsidRPr="00F3169A">
        <w:rPr>
          <w:color w:val="0000FF"/>
        </w:rPr>
        <w:t>&gt;</w:t>
      </w:r>
    </w:p>
    <w:p w14:paraId="7AAA9786"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uom:ATT_LSR_ORD_REQ</w:t>
      </w:r>
      <w:r w:rsidRPr="00F3169A">
        <w:rPr>
          <w:color w:val="0000FF"/>
        </w:rPr>
        <w:t>&gt;</w:t>
      </w:r>
    </w:p>
    <w:p w14:paraId="7D83E397" w14:textId="77777777" w:rsidR="004954A7" w:rsidRPr="00F3169A" w:rsidRDefault="004954A7" w:rsidP="004954A7"/>
    <w:p w14:paraId="47BF180F" w14:textId="77777777" w:rsidR="004954A7" w:rsidRPr="00F3169A" w:rsidRDefault="004954A7" w:rsidP="004954A7"/>
    <w:p w14:paraId="090AC933" w14:textId="77777777" w:rsidR="004954A7" w:rsidRDefault="004954A7" w:rsidP="004954A7">
      <w:r w:rsidRPr="00F3169A">
        <w:t>XML OUTPUT:</w:t>
      </w:r>
    </w:p>
    <w:p w14:paraId="7DD56385" w14:textId="77777777" w:rsidR="004954A7" w:rsidRPr="00F3169A" w:rsidRDefault="004954A7" w:rsidP="004954A7"/>
    <w:p w14:paraId="1B831E6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senderid</w:t>
      </w:r>
      <w:r w:rsidRPr="00F3169A">
        <w:rPr>
          <w:color w:val="0000FF"/>
        </w:rPr>
        <w:t>&gt;</w:t>
      </w:r>
      <w:r w:rsidRPr="00F3169A">
        <w:rPr>
          <w:b/>
          <w:bCs/>
        </w:rPr>
        <w:t>ATT-OR-SAT</w:t>
      </w:r>
      <w:r w:rsidRPr="00F3169A">
        <w:rPr>
          <w:color w:val="0000FF"/>
        </w:rPr>
        <w:t>&lt;/</w:t>
      </w:r>
      <w:r w:rsidRPr="00F3169A">
        <w:rPr>
          <w:color w:val="990000"/>
        </w:rPr>
        <w:t>senderid</w:t>
      </w:r>
      <w:r w:rsidRPr="00F3169A">
        <w:rPr>
          <w:color w:val="0000FF"/>
        </w:rPr>
        <w:t>&gt;</w:t>
      </w:r>
      <w:r w:rsidRPr="00F3169A">
        <w:t xml:space="preserve"> </w:t>
      </w:r>
    </w:p>
    <w:p w14:paraId="103141E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receiverid</w:t>
      </w:r>
      <w:r w:rsidRPr="00F3169A">
        <w:rPr>
          <w:color w:val="0000FF"/>
        </w:rPr>
        <w:t>&gt;</w:t>
      </w:r>
      <w:r w:rsidRPr="00F3169A">
        <w:rPr>
          <w:b/>
          <w:bCs/>
        </w:rPr>
        <w:t>CTE-VALIDATOR</w:t>
      </w:r>
      <w:r w:rsidRPr="00F3169A">
        <w:rPr>
          <w:color w:val="0000FF"/>
        </w:rPr>
        <w:t>&lt;/</w:t>
      </w:r>
      <w:r w:rsidRPr="00F3169A">
        <w:rPr>
          <w:color w:val="990000"/>
        </w:rPr>
        <w:t>receiverid</w:t>
      </w:r>
      <w:r w:rsidRPr="00F3169A">
        <w:rPr>
          <w:color w:val="0000FF"/>
        </w:rPr>
        <w:t>&gt;</w:t>
      </w:r>
      <w:r w:rsidRPr="00F3169A">
        <w:t xml:space="preserve"> </w:t>
      </w:r>
    </w:p>
    <w:p w14:paraId="4CB9625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interfaceid</w:t>
      </w:r>
      <w:r w:rsidRPr="00F3169A">
        <w:rPr>
          <w:color w:val="0000FF"/>
        </w:rPr>
        <w:t>&gt;</w:t>
      </w:r>
      <w:r w:rsidRPr="00F3169A">
        <w:rPr>
          <w:b/>
          <w:bCs/>
        </w:rPr>
        <w:t>CTE-1005-OR-XML-IB</w:t>
      </w:r>
      <w:r w:rsidRPr="00F3169A">
        <w:rPr>
          <w:color w:val="0000FF"/>
        </w:rPr>
        <w:t>&lt;/</w:t>
      </w:r>
      <w:r w:rsidRPr="00F3169A">
        <w:rPr>
          <w:color w:val="990000"/>
        </w:rPr>
        <w:t>interfaceid</w:t>
      </w:r>
      <w:r w:rsidRPr="00F3169A">
        <w:rPr>
          <w:color w:val="0000FF"/>
        </w:rPr>
        <w:t>&gt;</w:t>
      </w:r>
      <w:r w:rsidRPr="00F3169A">
        <w:t xml:space="preserve"> </w:t>
      </w:r>
    </w:p>
    <w:p w14:paraId="7EFEFC12"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messagetype</w:t>
      </w:r>
      <w:r w:rsidRPr="00F3169A">
        <w:rPr>
          <w:color w:val="0000FF"/>
        </w:rPr>
        <w:t>&gt;</w:t>
      </w:r>
      <w:r w:rsidRPr="00F3169A">
        <w:rPr>
          <w:b/>
          <w:bCs/>
        </w:rPr>
        <w:t>LSRUOM</w:t>
      </w:r>
      <w:r w:rsidRPr="00F3169A">
        <w:rPr>
          <w:color w:val="0000FF"/>
        </w:rPr>
        <w:t>&lt;/</w:t>
      </w:r>
      <w:r w:rsidRPr="00F3169A">
        <w:rPr>
          <w:color w:val="990000"/>
        </w:rPr>
        <w:t>messagetype</w:t>
      </w:r>
      <w:r w:rsidRPr="00F3169A">
        <w:rPr>
          <w:color w:val="0000FF"/>
        </w:rPr>
        <w:t>&gt;</w:t>
      </w:r>
      <w:r w:rsidRPr="00F3169A">
        <w:t xml:space="preserve"> </w:t>
      </w:r>
    </w:p>
    <w:p w14:paraId="1719358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lsogversion</w:t>
      </w:r>
      <w:r w:rsidRPr="00F3169A">
        <w:rPr>
          <w:color w:val="0000FF"/>
        </w:rPr>
        <w:t>&gt;</w:t>
      </w:r>
      <w:r w:rsidRPr="00F3169A">
        <w:rPr>
          <w:b/>
          <w:bCs/>
        </w:rPr>
        <w:t>10.05</w:t>
      </w:r>
      <w:r w:rsidRPr="00F3169A">
        <w:rPr>
          <w:color w:val="0000FF"/>
        </w:rPr>
        <w:t>&lt;/</w:t>
      </w:r>
      <w:r w:rsidRPr="00F3169A">
        <w:rPr>
          <w:color w:val="990000"/>
        </w:rPr>
        <w:t>lsogversion</w:t>
      </w:r>
      <w:r w:rsidRPr="00F3169A">
        <w:rPr>
          <w:color w:val="0000FF"/>
        </w:rPr>
        <w:t>&gt;</w:t>
      </w:r>
      <w:r w:rsidRPr="00F3169A">
        <w:t xml:space="preserve"> </w:t>
      </w:r>
    </w:p>
    <w:p w14:paraId="3D27409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ordertype</w:t>
      </w:r>
      <w:r w:rsidRPr="00F3169A">
        <w:rPr>
          <w:color w:val="0000FF"/>
        </w:rPr>
        <w:t>&gt;</w:t>
      </w:r>
      <w:r w:rsidRPr="00F3169A">
        <w:rPr>
          <w:b/>
          <w:bCs/>
        </w:rPr>
        <w:t>ORDER</w:t>
      </w:r>
      <w:r w:rsidRPr="00F3169A">
        <w:rPr>
          <w:color w:val="0000FF"/>
        </w:rPr>
        <w:t>&lt;/</w:t>
      </w:r>
      <w:r w:rsidRPr="00F3169A">
        <w:rPr>
          <w:color w:val="990000"/>
        </w:rPr>
        <w:t>ordertype</w:t>
      </w:r>
      <w:r w:rsidRPr="00F3169A">
        <w:rPr>
          <w:color w:val="0000FF"/>
        </w:rPr>
        <w:t>&gt;</w:t>
      </w:r>
      <w:r w:rsidRPr="00F3169A">
        <w:t xml:space="preserve"> </w:t>
      </w:r>
    </w:p>
    <w:p w14:paraId="25E63581"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header</w:t>
      </w:r>
      <w:r w:rsidRPr="00F3169A">
        <w:rPr>
          <w:color w:val="0000FF"/>
        </w:rPr>
        <w:t>&gt;</w:t>
      </w:r>
    </w:p>
    <w:p w14:paraId="0B9F5C60" w14:textId="77777777" w:rsidR="004954A7" w:rsidRPr="00F3169A" w:rsidRDefault="004954A7" w:rsidP="004954A7">
      <w:pPr>
        <w:ind w:hanging="480"/>
      </w:pPr>
      <w:hyperlink r:id="rId1304" w:history="1">
        <w:r w:rsidRPr="00F3169A">
          <w:rPr>
            <w:b/>
            <w:bCs/>
            <w:color w:val="FF0000"/>
            <w:u w:val="single"/>
          </w:rPr>
          <w:t>-</w:t>
        </w:r>
      </w:hyperlink>
      <w:r w:rsidRPr="00F3169A">
        <w:t xml:space="preserve"> </w:t>
      </w:r>
      <w:r w:rsidRPr="00F3169A">
        <w:rPr>
          <w:color w:val="0000FF"/>
        </w:rPr>
        <w:t>&lt;</w:t>
      </w:r>
      <w:r w:rsidRPr="00F3169A">
        <w:rPr>
          <w:color w:val="990000"/>
        </w:rPr>
        <w:t>m2:LSR_RESP</w:t>
      </w:r>
      <w:r w:rsidRPr="00F3169A">
        <w:rPr>
          <w:color w:val="FF0000"/>
        </w:rPr>
        <w:t xml:space="preserve"> xmlns:m2</w:t>
      </w:r>
      <w:r w:rsidRPr="00F3169A">
        <w:rPr>
          <w:color w:val="0000FF"/>
        </w:rPr>
        <w:t>="</w:t>
      </w:r>
      <w:r w:rsidRPr="00F3169A">
        <w:rPr>
          <w:b/>
          <w:bCs/>
          <w:color w:val="FF0000"/>
        </w:rPr>
        <w:t>http://lsr.att.com/obf/tML/UOM</w:t>
      </w:r>
      <w:r w:rsidRPr="00F3169A">
        <w:rPr>
          <w:color w:val="0000FF"/>
        </w:rPr>
        <w:t>"&gt;</w:t>
      </w:r>
    </w:p>
    <w:p w14:paraId="7BA77F6D" w14:textId="77777777" w:rsidR="004954A7" w:rsidRPr="00F3169A" w:rsidRDefault="004954A7" w:rsidP="004954A7">
      <w:pPr>
        <w:ind w:hanging="480"/>
      </w:pPr>
      <w:hyperlink r:id="rId1305" w:history="1">
        <w:r w:rsidRPr="00F3169A">
          <w:rPr>
            <w:b/>
            <w:bCs/>
            <w:color w:val="FF0000"/>
            <w:u w:val="single"/>
          </w:rPr>
          <w:t>-</w:t>
        </w:r>
      </w:hyperlink>
      <w:r w:rsidRPr="00F3169A">
        <w:t xml:space="preserve"> </w:t>
      </w:r>
      <w:r w:rsidRPr="00F3169A">
        <w:rPr>
          <w:color w:val="0000FF"/>
        </w:rPr>
        <w:t>&lt;</w:t>
      </w:r>
      <w:r w:rsidRPr="00F3169A">
        <w:rPr>
          <w:color w:val="990000"/>
        </w:rPr>
        <w:t>m2:HDR</w:t>
      </w:r>
      <w:r w:rsidRPr="00F3169A">
        <w:rPr>
          <w:color w:val="0000FF"/>
        </w:rPr>
        <w:t>&gt;</w:t>
      </w:r>
    </w:p>
    <w:p w14:paraId="63D06D6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m2:MESSAGE_ID</w:t>
      </w:r>
      <w:r w:rsidRPr="00F3169A">
        <w:rPr>
          <w:color w:val="0000FF"/>
        </w:rPr>
        <w:t>&gt;</w:t>
      </w:r>
      <w:r w:rsidRPr="00F3169A">
        <w:rPr>
          <w:b/>
          <w:bCs/>
        </w:rPr>
        <w:t>1246912136726503.5159929608142</w:t>
      </w:r>
      <w:r w:rsidRPr="00F3169A">
        <w:rPr>
          <w:color w:val="0000FF"/>
        </w:rPr>
        <w:t>&lt;/</w:t>
      </w:r>
      <w:r w:rsidRPr="00F3169A">
        <w:rPr>
          <w:color w:val="990000"/>
        </w:rPr>
        <w:t>m2:MESSAGE_ID</w:t>
      </w:r>
      <w:r w:rsidRPr="00F3169A">
        <w:rPr>
          <w:color w:val="0000FF"/>
        </w:rPr>
        <w:t>&gt;</w:t>
      </w:r>
      <w:r w:rsidRPr="00F3169A">
        <w:t xml:space="preserve"> </w:t>
      </w:r>
    </w:p>
    <w:p w14:paraId="4E0235E0" w14:textId="77777777" w:rsidR="004954A7" w:rsidRPr="008C51B0" w:rsidRDefault="004954A7" w:rsidP="004954A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5D9BF52" w14:textId="77777777" w:rsidR="004954A7" w:rsidRPr="00F3169A" w:rsidRDefault="004954A7" w:rsidP="004954A7">
      <w:pPr>
        <w:ind w:hanging="480"/>
      </w:pPr>
      <w:r w:rsidRPr="008C51B0">
        <w:rPr>
          <w:b/>
          <w:bCs/>
          <w:color w:val="FF0000"/>
          <w:lang w:val="es-ES"/>
        </w:rPr>
        <w:t> </w:t>
      </w:r>
      <w:r w:rsidRPr="008C51B0">
        <w:rPr>
          <w:lang w:val="es-ES"/>
        </w:rPr>
        <w:t xml:space="preserve"> </w:t>
      </w:r>
      <w:r w:rsidRPr="00F3169A">
        <w:rPr>
          <w:color w:val="0000FF"/>
        </w:rPr>
        <w:t>&lt;</w:t>
      </w:r>
      <w:r w:rsidRPr="00F3169A">
        <w:rPr>
          <w:color w:val="990000"/>
        </w:rPr>
        <w:t>m2:MSG_TIMESTAMP</w:t>
      </w:r>
      <w:r w:rsidRPr="00F3169A">
        <w:rPr>
          <w:color w:val="0000FF"/>
        </w:rPr>
        <w:t>&gt;</w:t>
      </w:r>
      <w:r w:rsidRPr="00F3169A">
        <w:rPr>
          <w:b/>
          <w:bCs/>
        </w:rPr>
        <w:t>2009-07-06T15:28:56-05:00</w:t>
      </w:r>
      <w:r w:rsidRPr="00F3169A">
        <w:rPr>
          <w:color w:val="0000FF"/>
        </w:rPr>
        <w:t>&lt;/</w:t>
      </w:r>
      <w:r w:rsidRPr="00F3169A">
        <w:rPr>
          <w:color w:val="990000"/>
        </w:rPr>
        <w:t>m2:MSG_TIMESTAMP</w:t>
      </w:r>
      <w:r w:rsidRPr="00F3169A">
        <w:rPr>
          <w:color w:val="0000FF"/>
        </w:rPr>
        <w:t>&gt;</w:t>
      </w:r>
      <w:r w:rsidRPr="00F3169A">
        <w:t xml:space="preserve"> </w:t>
      </w:r>
    </w:p>
    <w:p w14:paraId="4D8D8AA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m2:PON</w:t>
      </w:r>
      <w:r w:rsidRPr="00F3169A">
        <w:rPr>
          <w:color w:val="0000FF"/>
        </w:rPr>
        <w:t>&gt;</w:t>
      </w:r>
      <w:r w:rsidRPr="00F3169A">
        <w:rPr>
          <w:b/>
          <w:bCs/>
        </w:rPr>
        <w:t>CVT0M057-01R31A</w:t>
      </w:r>
      <w:r w:rsidRPr="00F3169A">
        <w:rPr>
          <w:color w:val="0000FF"/>
        </w:rPr>
        <w:t>&lt;/</w:t>
      </w:r>
      <w:r w:rsidRPr="00F3169A">
        <w:rPr>
          <w:color w:val="990000"/>
        </w:rPr>
        <w:t>m2:PON</w:t>
      </w:r>
      <w:r w:rsidRPr="00F3169A">
        <w:rPr>
          <w:color w:val="0000FF"/>
        </w:rPr>
        <w:t>&gt;</w:t>
      </w:r>
      <w:r w:rsidRPr="00F3169A">
        <w:t xml:space="preserve"> </w:t>
      </w:r>
    </w:p>
    <w:p w14:paraId="4A0DD92D" w14:textId="77777777" w:rsidR="004954A7" w:rsidRPr="008C51B0" w:rsidRDefault="004954A7" w:rsidP="004954A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10517462"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3052922917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1FEA8FB2"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4976D12" w14:textId="77777777" w:rsidR="004954A7" w:rsidRPr="00F3169A" w:rsidRDefault="004954A7" w:rsidP="004954A7">
      <w:pPr>
        <w:ind w:hanging="480"/>
      </w:pPr>
      <w:r w:rsidRPr="008C51B0">
        <w:rPr>
          <w:b/>
          <w:bCs/>
          <w:color w:val="FF0000"/>
          <w:lang w:val="es-ES"/>
        </w:rPr>
        <w:t> </w:t>
      </w:r>
      <w:r w:rsidRPr="008C51B0">
        <w:rPr>
          <w:lang w:val="es-ES"/>
        </w:rPr>
        <w:t xml:space="preserve"> </w:t>
      </w:r>
      <w:r w:rsidRPr="00F3169A">
        <w:rPr>
          <w:color w:val="0000FF"/>
        </w:rPr>
        <w:t>&lt;</w:t>
      </w:r>
      <w:r w:rsidRPr="00F3169A">
        <w:rPr>
          <w:color w:val="990000"/>
        </w:rPr>
        <w:t>m2:CC</w:t>
      </w:r>
      <w:r w:rsidRPr="00F3169A">
        <w:rPr>
          <w:color w:val="0000FF"/>
        </w:rPr>
        <w:t>&gt;</w:t>
      </w:r>
      <w:r w:rsidRPr="00F3169A">
        <w:rPr>
          <w:b/>
          <w:bCs/>
        </w:rPr>
        <w:t>999R</w:t>
      </w:r>
      <w:r w:rsidRPr="00F3169A">
        <w:rPr>
          <w:color w:val="0000FF"/>
        </w:rPr>
        <w:t>&lt;/</w:t>
      </w:r>
      <w:r w:rsidRPr="00F3169A">
        <w:rPr>
          <w:color w:val="990000"/>
        </w:rPr>
        <w:t>m2:CC</w:t>
      </w:r>
      <w:r w:rsidRPr="00F3169A">
        <w:rPr>
          <w:color w:val="0000FF"/>
        </w:rPr>
        <w:t>&gt;</w:t>
      </w:r>
      <w:r w:rsidRPr="00F3169A">
        <w:t xml:space="preserve"> </w:t>
      </w:r>
    </w:p>
    <w:p w14:paraId="403FF10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m2:CLEC_APPL_ID</w:t>
      </w:r>
      <w:r w:rsidRPr="00F3169A">
        <w:rPr>
          <w:color w:val="0000FF"/>
        </w:rPr>
        <w:t>&gt;</w:t>
      </w:r>
      <w:r w:rsidRPr="00F3169A">
        <w:rPr>
          <w:b/>
          <w:bCs/>
        </w:rPr>
        <w:t>CTE-VALIDATOR</w:t>
      </w:r>
      <w:r w:rsidRPr="00F3169A">
        <w:rPr>
          <w:color w:val="0000FF"/>
        </w:rPr>
        <w:t>&lt;/</w:t>
      </w:r>
      <w:r w:rsidRPr="00F3169A">
        <w:rPr>
          <w:color w:val="990000"/>
        </w:rPr>
        <w:t>m2:CLEC_APPL_ID</w:t>
      </w:r>
      <w:r w:rsidRPr="00F3169A">
        <w:rPr>
          <w:color w:val="0000FF"/>
        </w:rPr>
        <w:t>&gt;</w:t>
      </w:r>
      <w:r w:rsidRPr="00F3169A">
        <w:t xml:space="preserve"> </w:t>
      </w:r>
    </w:p>
    <w:p w14:paraId="700D864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m2:CLEC_APPL_PASSWORD</w:t>
      </w:r>
      <w:r w:rsidRPr="00F3169A">
        <w:rPr>
          <w:color w:val="0000FF"/>
        </w:rPr>
        <w:t>&gt;</w:t>
      </w:r>
      <w:r w:rsidRPr="00F3169A">
        <w:rPr>
          <w:b/>
          <w:bCs/>
        </w:rPr>
        <w:t>PA$$WORD</w:t>
      </w:r>
      <w:r w:rsidRPr="00F3169A">
        <w:rPr>
          <w:color w:val="0000FF"/>
        </w:rPr>
        <w:t>&lt;/</w:t>
      </w:r>
      <w:r w:rsidRPr="00F3169A">
        <w:rPr>
          <w:color w:val="990000"/>
        </w:rPr>
        <w:t>m2:CLEC_APPL_PASSWORD</w:t>
      </w:r>
      <w:r w:rsidRPr="00F3169A">
        <w:rPr>
          <w:color w:val="0000FF"/>
        </w:rPr>
        <w:t>&gt;</w:t>
      </w:r>
      <w:r w:rsidRPr="00F3169A">
        <w:t xml:space="preserve"> </w:t>
      </w:r>
    </w:p>
    <w:p w14:paraId="51E6617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m2:DTSENT</w:t>
      </w:r>
      <w:r w:rsidRPr="00F3169A">
        <w:rPr>
          <w:color w:val="0000FF"/>
        </w:rPr>
        <w:t>&gt;</w:t>
      </w:r>
      <w:r w:rsidRPr="00F3169A">
        <w:rPr>
          <w:b/>
          <w:bCs/>
        </w:rPr>
        <w:t>200907060328PM</w:t>
      </w:r>
      <w:r w:rsidRPr="00F3169A">
        <w:rPr>
          <w:color w:val="0000FF"/>
        </w:rPr>
        <w:t>&lt;/</w:t>
      </w:r>
      <w:r w:rsidRPr="00F3169A">
        <w:rPr>
          <w:color w:val="990000"/>
        </w:rPr>
        <w:t>m2:DTSENT</w:t>
      </w:r>
      <w:r w:rsidRPr="00F3169A">
        <w:rPr>
          <w:color w:val="0000FF"/>
        </w:rPr>
        <w:t>&gt;</w:t>
      </w:r>
      <w:r w:rsidRPr="00F3169A">
        <w:t xml:space="preserve"> </w:t>
      </w:r>
    </w:p>
    <w:p w14:paraId="0E35C0E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m2:ORD</w:t>
      </w:r>
      <w:r w:rsidRPr="00F3169A">
        <w:rPr>
          <w:color w:val="0000FF"/>
        </w:rPr>
        <w:t>&gt;</w:t>
      </w:r>
      <w:r w:rsidRPr="00F3169A">
        <w:rPr>
          <w:b/>
          <w:bCs/>
        </w:rPr>
        <w:t>TQ02MGX4</w:t>
      </w:r>
      <w:r w:rsidRPr="00F3169A">
        <w:rPr>
          <w:color w:val="0000FF"/>
        </w:rPr>
        <w:t>&lt;/</w:t>
      </w:r>
      <w:r w:rsidRPr="00F3169A">
        <w:rPr>
          <w:color w:val="990000"/>
        </w:rPr>
        <w:t>m2:ORD</w:t>
      </w:r>
      <w:r w:rsidRPr="00F3169A">
        <w:rPr>
          <w:color w:val="0000FF"/>
        </w:rPr>
        <w:t>&gt;</w:t>
      </w:r>
      <w:r w:rsidRPr="00F3169A">
        <w:t xml:space="preserve"> </w:t>
      </w:r>
    </w:p>
    <w:p w14:paraId="3F368AB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m2:STATUS_CODE</w:t>
      </w:r>
      <w:r w:rsidRPr="00F3169A">
        <w:rPr>
          <w:color w:val="0000FF"/>
        </w:rPr>
        <w:t>&gt;</w:t>
      </w:r>
      <w:r w:rsidRPr="00F3169A">
        <w:rPr>
          <w:b/>
          <w:bCs/>
        </w:rPr>
        <w:t>PD</w:t>
      </w:r>
      <w:r w:rsidRPr="00F3169A">
        <w:rPr>
          <w:color w:val="0000FF"/>
        </w:rPr>
        <w:t>&lt;/</w:t>
      </w:r>
      <w:r w:rsidRPr="00F3169A">
        <w:rPr>
          <w:color w:val="990000"/>
        </w:rPr>
        <w:t>m2:STATUS_CODE</w:t>
      </w:r>
      <w:r w:rsidRPr="00F3169A">
        <w:rPr>
          <w:color w:val="0000FF"/>
        </w:rPr>
        <w:t>&gt;</w:t>
      </w:r>
      <w:r w:rsidRPr="00F3169A">
        <w:t xml:space="preserve"> </w:t>
      </w:r>
    </w:p>
    <w:p w14:paraId="2A73EFF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m2:STATUS_MSG</w:t>
      </w:r>
      <w:r w:rsidRPr="00F3169A">
        <w:rPr>
          <w:color w:val="0000FF"/>
        </w:rPr>
        <w:t>&gt;</w:t>
      </w:r>
      <w:r w:rsidRPr="00F3169A">
        <w:rPr>
          <w:b/>
          <w:bCs/>
        </w:rPr>
        <w:t>PENDING ORDER</w:t>
      </w:r>
      <w:r w:rsidRPr="00F3169A">
        <w:rPr>
          <w:color w:val="0000FF"/>
        </w:rPr>
        <w:t>&lt;/</w:t>
      </w:r>
      <w:r w:rsidRPr="00F3169A">
        <w:rPr>
          <w:color w:val="990000"/>
        </w:rPr>
        <w:t>m2:STATUS_MSG</w:t>
      </w:r>
      <w:r w:rsidRPr="00F3169A">
        <w:rPr>
          <w:color w:val="0000FF"/>
        </w:rPr>
        <w:t>&gt;</w:t>
      </w:r>
      <w:r w:rsidRPr="00F3169A">
        <w:t xml:space="preserve"> </w:t>
      </w:r>
    </w:p>
    <w:p w14:paraId="3CCA732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m2:REMARKS</w:t>
      </w:r>
      <w:r w:rsidRPr="00F3169A">
        <w:rPr>
          <w:color w:val="0000FF"/>
        </w:rPr>
        <w:t>&gt;</w:t>
      </w:r>
      <w:r w:rsidRPr="00F3169A">
        <w:rPr>
          <w:b/>
          <w:bCs/>
        </w:rPr>
        <w:t>Facilities have been checked</w:t>
      </w:r>
      <w:r w:rsidRPr="00F3169A">
        <w:rPr>
          <w:color w:val="0000FF"/>
        </w:rPr>
        <w:t>&lt;/</w:t>
      </w:r>
      <w:r w:rsidRPr="00F3169A">
        <w:rPr>
          <w:color w:val="990000"/>
        </w:rPr>
        <w:t>m2:REMARKS</w:t>
      </w:r>
      <w:r w:rsidRPr="00F3169A">
        <w:rPr>
          <w:color w:val="0000FF"/>
        </w:rPr>
        <w:t>&gt;</w:t>
      </w:r>
      <w:r w:rsidRPr="00F3169A">
        <w:t xml:space="preserve"> </w:t>
      </w:r>
    </w:p>
    <w:p w14:paraId="3DB0B2D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m2:TRAN_ACK_TYPE</w:t>
      </w:r>
      <w:r w:rsidRPr="00F3169A">
        <w:rPr>
          <w:color w:val="0000FF"/>
        </w:rPr>
        <w:t>&gt;</w:t>
      </w:r>
      <w:r w:rsidRPr="00F3169A">
        <w:rPr>
          <w:b/>
          <w:bCs/>
        </w:rPr>
        <w:t>AT</w:t>
      </w:r>
      <w:r w:rsidRPr="00F3169A">
        <w:rPr>
          <w:color w:val="0000FF"/>
        </w:rPr>
        <w:t>&lt;/</w:t>
      </w:r>
      <w:r w:rsidRPr="00F3169A">
        <w:rPr>
          <w:color w:val="990000"/>
        </w:rPr>
        <w:t>m2:TRAN_ACK_TYPE</w:t>
      </w:r>
      <w:r w:rsidRPr="00F3169A">
        <w:rPr>
          <w:color w:val="0000FF"/>
        </w:rPr>
        <w:t>&gt;</w:t>
      </w:r>
      <w:r w:rsidRPr="00F3169A">
        <w:t xml:space="preserve"> </w:t>
      </w:r>
    </w:p>
    <w:p w14:paraId="3ECA2F8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m2:TRANS_SET_PURPOSE_CODE</w:t>
      </w:r>
      <w:r w:rsidRPr="00F3169A">
        <w:rPr>
          <w:color w:val="0000FF"/>
        </w:rPr>
        <w:t>&gt;</w:t>
      </w:r>
      <w:r w:rsidRPr="00F3169A">
        <w:rPr>
          <w:b/>
          <w:bCs/>
        </w:rPr>
        <w:t>06</w:t>
      </w:r>
      <w:r w:rsidRPr="00F3169A">
        <w:rPr>
          <w:color w:val="0000FF"/>
        </w:rPr>
        <w:t>&lt;/</w:t>
      </w:r>
      <w:r w:rsidRPr="00F3169A">
        <w:rPr>
          <w:color w:val="990000"/>
        </w:rPr>
        <w:t>m2:TRANS_SET_PURPOSE_CODE</w:t>
      </w:r>
      <w:r w:rsidRPr="00F3169A">
        <w:rPr>
          <w:color w:val="0000FF"/>
        </w:rPr>
        <w:t>&gt;</w:t>
      </w:r>
      <w:r w:rsidRPr="00F3169A">
        <w:t xml:space="preserve"> </w:t>
      </w:r>
    </w:p>
    <w:p w14:paraId="6D8F5D09"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m2:HDR</w:t>
      </w:r>
      <w:r w:rsidRPr="00F3169A">
        <w:rPr>
          <w:color w:val="0000FF"/>
        </w:rPr>
        <w:t>&gt;</w:t>
      </w:r>
    </w:p>
    <w:p w14:paraId="2FF1052D" w14:textId="77777777" w:rsidR="004954A7" w:rsidRPr="00F3169A" w:rsidRDefault="004954A7" w:rsidP="004954A7">
      <w:pPr>
        <w:ind w:hanging="480"/>
      </w:pPr>
      <w:hyperlink r:id="rId1306" w:history="1">
        <w:r w:rsidRPr="00F3169A">
          <w:rPr>
            <w:b/>
            <w:bCs/>
            <w:color w:val="FF0000"/>
            <w:u w:val="single"/>
          </w:rPr>
          <w:t>-</w:t>
        </w:r>
      </w:hyperlink>
      <w:r w:rsidRPr="00F3169A">
        <w:t xml:space="preserve"> </w:t>
      </w:r>
      <w:r w:rsidRPr="00F3169A">
        <w:rPr>
          <w:color w:val="0000FF"/>
        </w:rPr>
        <w:t>&lt;</w:t>
      </w:r>
      <w:r w:rsidRPr="00F3169A">
        <w:rPr>
          <w:color w:val="990000"/>
        </w:rPr>
        <w:t>m2:NOTIFICATION</w:t>
      </w:r>
      <w:r w:rsidRPr="00F3169A">
        <w:rPr>
          <w:color w:val="0000FF"/>
        </w:rPr>
        <w:t>&gt;</w:t>
      </w:r>
    </w:p>
    <w:p w14:paraId="4C606032" w14:textId="77777777" w:rsidR="004954A7" w:rsidRPr="00F3169A" w:rsidRDefault="004954A7" w:rsidP="004954A7">
      <w:pPr>
        <w:ind w:hanging="480"/>
      </w:pPr>
      <w:hyperlink r:id="rId1307" w:history="1">
        <w:r w:rsidRPr="00F3169A">
          <w:rPr>
            <w:b/>
            <w:bCs/>
            <w:color w:val="FF0000"/>
            <w:u w:val="single"/>
          </w:rPr>
          <w:t>-</w:t>
        </w:r>
      </w:hyperlink>
      <w:r w:rsidRPr="00F3169A">
        <w:t xml:space="preserve"> </w:t>
      </w:r>
      <w:r w:rsidRPr="00F3169A">
        <w:rPr>
          <w:color w:val="0000FF"/>
        </w:rPr>
        <w:t>&lt;</w:t>
      </w:r>
      <w:r w:rsidRPr="00F3169A">
        <w:rPr>
          <w:color w:val="990000"/>
        </w:rPr>
        <w:t>m2:FIRM_ORDER_NOTIFICATION</w:t>
      </w:r>
      <w:r w:rsidRPr="00F3169A">
        <w:rPr>
          <w:color w:val="0000FF"/>
        </w:rPr>
        <w:t>&gt;</w:t>
      </w:r>
    </w:p>
    <w:p w14:paraId="285737A1" w14:textId="77777777" w:rsidR="004954A7" w:rsidRPr="00F3169A" w:rsidRDefault="004954A7" w:rsidP="004954A7">
      <w:pPr>
        <w:ind w:hanging="480"/>
      </w:pPr>
      <w:hyperlink r:id="rId1308" w:history="1">
        <w:r w:rsidRPr="00F3169A">
          <w:rPr>
            <w:b/>
            <w:bCs/>
            <w:color w:val="FF0000"/>
            <w:u w:val="single"/>
          </w:rPr>
          <w:t>-</w:t>
        </w:r>
      </w:hyperlink>
      <w:r w:rsidRPr="00F3169A">
        <w:t xml:space="preserve"> </w:t>
      </w:r>
      <w:r w:rsidRPr="00F3169A">
        <w:rPr>
          <w:color w:val="0000FF"/>
        </w:rPr>
        <w:t>&lt;</w:t>
      </w:r>
      <w:r w:rsidRPr="00F3169A">
        <w:rPr>
          <w:color w:val="990000"/>
        </w:rPr>
        <w:t>m2:NOTIFICATION_ADMIN</w:t>
      </w:r>
      <w:r w:rsidRPr="00F3169A">
        <w:rPr>
          <w:color w:val="0000FF"/>
        </w:rPr>
        <w:t>&gt;</w:t>
      </w:r>
    </w:p>
    <w:p w14:paraId="34FDF0A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m2:EATN</w:t>
      </w:r>
      <w:r w:rsidRPr="00F3169A">
        <w:rPr>
          <w:color w:val="0000FF"/>
        </w:rPr>
        <w:t>&gt;</w:t>
      </w:r>
      <w:r w:rsidRPr="00F3169A">
        <w:rPr>
          <w:b/>
          <w:bCs/>
        </w:rPr>
        <w:t>3052922917</w:t>
      </w:r>
      <w:r w:rsidRPr="00F3169A">
        <w:rPr>
          <w:color w:val="0000FF"/>
        </w:rPr>
        <w:t>&lt;/</w:t>
      </w:r>
      <w:r w:rsidRPr="00F3169A">
        <w:rPr>
          <w:color w:val="990000"/>
        </w:rPr>
        <w:t>m2:EATN</w:t>
      </w:r>
      <w:r w:rsidRPr="00F3169A">
        <w:rPr>
          <w:color w:val="0000FF"/>
        </w:rPr>
        <w:t>&gt;</w:t>
      </w:r>
      <w:r w:rsidRPr="00F3169A">
        <w:t xml:space="preserve"> </w:t>
      </w:r>
    </w:p>
    <w:p w14:paraId="0D07313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m2:INIT</w:t>
      </w:r>
      <w:r w:rsidRPr="00F3169A">
        <w:rPr>
          <w:color w:val="0000FF"/>
        </w:rPr>
        <w:t>&gt;</w:t>
      </w:r>
      <w:r w:rsidRPr="00F3169A">
        <w:rPr>
          <w:b/>
          <w:bCs/>
        </w:rPr>
        <w:t>BOJANGLES</w:t>
      </w:r>
      <w:r w:rsidRPr="00F3169A">
        <w:rPr>
          <w:color w:val="0000FF"/>
        </w:rPr>
        <w:t>&lt;/</w:t>
      </w:r>
      <w:r w:rsidRPr="00F3169A">
        <w:rPr>
          <w:color w:val="990000"/>
        </w:rPr>
        <w:t>m2:INIT</w:t>
      </w:r>
      <w:r w:rsidRPr="00F3169A">
        <w:rPr>
          <w:color w:val="0000FF"/>
        </w:rPr>
        <w:t>&gt;</w:t>
      </w:r>
      <w:r w:rsidRPr="00F3169A">
        <w:t xml:space="preserve"> </w:t>
      </w:r>
    </w:p>
    <w:p w14:paraId="67F78A9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m2:INIT_TEL_NO</w:t>
      </w:r>
      <w:r w:rsidRPr="00F3169A">
        <w:rPr>
          <w:color w:val="0000FF"/>
        </w:rPr>
        <w:t>&gt;</w:t>
      </w:r>
      <w:r w:rsidRPr="00F3169A">
        <w:rPr>
          <w:b/>
          <w:bCs/>
        </w:rPr>
        <w:t>8884448888</w:t>
      </w:r>
      <w:r w:rsidRPr="00F3169A">
        <w:rPr>
          <w:color w:val="0000FF"/>
        </w:rPr>
        <w:t>&lt;/</w:t>
      </w:r>
      <w:r w:rsidRPr="00F3169A">
        <w:rPr>
          <w:color w:val="990000"/>
        </w:rPr>
        <w:t>m2:INIT_TEL_NO</w:t>
      </w:r>
      <w:r w:rsidRPr="00F3169A">
        <w:rPr>
          <w:color w:val="0000FF"/>
        </w:rPr>
        <w:t>&gt;</w:t>
      </w:r>
      <w:r w:rsidRPr="00F3169A">
        <w:t xml:space="preserve"> </w:t>
      </w:r>
    </w:p>
    <w:p w14:paraId="1E8D39A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m2:REP</w:t>
      </w:r>
      <w:r w:rsidRPr="00F3169A">
        <w:rPr>
          <w:color w:val="0000FF"/>
        </w:rPr>
        <w:t>&gt;</w:t>
      </w:r>
      <w:r w:rsidRPr="00F3169A">
        <w:rPr>
          <w:b/>
          <w:bCs/>
        </w:rPr>
        <w:t>LCSC</w:t>
      </w:r>
      <w:r w:rsidRPr="00F3169A">
        <w:rPr>
          <w:color w:val="0000FF"/>
        </w:rPr>
        <w:t>&lt;/</w:t>
      </w:r>
      <w:r w:rsidRPr="00F3169A">
        <w:rPr>
          <w:color w:val="990000"/>
        </w:rPr>
        <w:t>m2:REP</w:t>
      </w:r>
      <w:r w:rsidRPr="00F3169A">
        <w:rPr>
          <w:color w:val="0000FF"/>
        </w:rPr>
        <w:t>&gt;</w:t>
      </w:r>
      <w:r w:rsidRPr="00F3169A">
        <w:t xml:space="preserve"> </w:t>
      </w:r>
    </w:p>
    <w:p w14:paraId="2AEA3B6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m2:REP_TEL_NO</w:t>
      </w:r>
      <w:r w:rsidRPr="00F3169A">
        <w:rPr>
          <w:color w:val="0000FF"/>
        </w:rPr>
        <w:t>&gt;</w:t>
      </w:r>
      <w:r w:rsidRPr="00F3169A">
        <w:rPr>
          <w:b/>
          <w:bCs/>
        </w:rPr>
        <w:t>8006670807</w:t>
      </w:r>
      <w:r w:rsidRPr="00F3169A">
        <w:rPr>
          <w:color w:val="0000FF"/>
        </w:rPr>
        <w:t>&lt;/</w:t>
      </w:r>
      <w:r w:rsidRPr="00F3169A">
        <w:rPr>
          <w:color w:val="990000"/>
        </w:rPr>
        <w:t>m2:REP_TEL_NO</w:t>
      </w:r>
      <w:r w:rsidRPr="00F3169A">
        <w:rPr>
          <w:color w:val="0000FF"/>
        </w:rPr>
        <w:t>&gt;</w:t>
      </w:r>
      <w:r w:rsidRPr="00F3169A">
        <w:t xml:space="preserve"> </w:t>
      </w:r>
    </w:p>
    <w:p w14:paraId="76F58F9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m2:FDT</w:t>
      </w:r>
      <w:r w:rsidRPr="00F3169A">
        <w:rPr>
          <w:color w:val="0000FF"/>
        </w:rPr>
        <w:t>&gt;</w:t>
      </w:r>
      <w:r w:rsidRPr="00F3169A">
        <w:rPr>
          <w:b/>
          <w:bCs/>
        </w:rPr>
        <w:t>1700-1700</w:t>
      </w:r>
      <w:r w:rsidRPr="00F3169A">
        <w:rPr>
          <w:color w:val="0000FF"/>
        </w:rPr>
        <w:t>&lt;/</w:t>
      </w:r>
      <w:r w:rsidRPr="00F3169A">
        <w:rPr>
          <w:color w:val="990000"/>
        </w:rPr>
        <w:t>m2:FDT</w:t>
      </w:r>
      <w:r w:rsidRPr="00F3169A">
        <w:rPr>
          <w:color w:val="0000FF"/>
        </w:rPr>
        <w:t>&gt;</w:t>
      </w:r>
      <w:r w:rsidRPr="00F3169A">
        <w:t xml:space="preserve"> </w:t>
      </w:r>
    </w:p>
    <w:p w14:paraId="4591B3D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m2:DD_CD</w:t>
      </w:r>
      <w:r w:rsidRPr="00F3169A">
        <w:rPr>
          <w:color w:val="0000FF"/>
        </w:rPr>
        <w:t>&gt;</w:t>
      </w:r>
      <w:r w:rsidRPr="00F3169A">
        <w:rPr>
          <w:b/>
          <w:bCs/>
        </w:rPr>
        <w:t>20090731</w:t>
      </w:r>
      <w:r w:rsidRPr="00F3169A">
        <w:rPr>
          <w:color w:val="0000FF"/>
        </w:rPr>
        <w:t>&lt;/</w:t>
      </w:r>
      <w:r w:rsidRPr="00F3169A">
        <w:rPr>
          <w:color w:val="990000"/>
        </w:rPr>
        <w:t>m2:DD_CD</w:t>
      </w:r>
      <w:r w:rsidRPr="00F3169A">
        <w:rPr>
          <w:color w:val="0000FF"/>
        </w:rPr>
        <w:t>&gt;</w:t>
      </w:r>
      <w:r w:rsidRPr="00F3169A">
        <w:t xml:space="preserve"> </w:t>
      </w:r>
    </w:p>
    <w:p w14:paraId="01AE582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m2:BAN1</w:t>
      </w:r>
      <w:r w:rsidRPr="00F3169A">
        <w:rPr>
          <w:color w:val="0000FF"/>
        </w:rPr>
        <w:t>&gt;</w:t>
      </w:r>
      <w:r w:rsidRPr="00F3169A">
        <w:rPr>
          <w:b/>
          <w:bCs/>
        </w:rPr>
        <w:t>305Q861917917</w:t>
      </w:r>
      <w:r w:rsidRPr="00F3169A">
        <w:rPr>
          <w:color w:val="0000FF"/>
        </w:rPr>
        <w:t>&lt;/</w:t>
      </w:r>
      <w:r w:rsidRPr="00F3169A">
        <w:rPr>
          <w:color w:val="990000"/>
        </w:rPr>
        <w:t>m2:BAN1</w:t>
      </w:r>
      <w:r w:rsidRPr="00F3169A">
        <w:rPr>
          <w:color w:val="0000FF"/>
        </w:rPr>
        <w:t>&gt;</w:t>
      </w:r>
      <w:r w:rsidRPr="00F3169A">
        <w:t xml:space="preserve"> </w:t>
      </w:r>
    </w:p>
    <w:p w14:paraId="187826A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m2:NOR</w:t>
      </w:r>
      <w:r w:rsidRPr="00F3169A">
        <w:rPr>
          <w:color w:val="0000FF"/>
        </w:rPr>
        <w:t>&gt;</w:t>
      </w:r>
      <w:r w:rsidRPr="00F3169A">
        <w:rPr>
          <w:b/>
          <w:bCs/>
        </w:rPr>
        <w:t>01-02</w:t>
      </w:r>
      <w:r w:rsidRPr="00F3169A">
        <w:rPr>
          <w:color w:val="0000FF"/>
        </w:rPr>
        <w:t>&lt;/</w:t>
      </w:r>
      <w:r w:rsidRPr="00F3169A">
        <w:rPr>
          <w:color w:val="990000"/>
        </w:rPr>
        <w:t>m2:NOR</w:t>
      </w:r>
      <w:r w:rsidRPr="00F3169A">
        <w:rPr>
          <w:color w:val="0000FF"/>
        </w:rPr>
        <w:t>&gt;</w:t>
      </w:r>
      <w:r w:rsidRPr="00F3169A">
        <w:t xml:space="preserve"> </w:t>
      </w:r>
    </w:p>
    <w:p w14:paraId="546FE31C"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m2:NOTIFICATION_ADMIN</w:t>
      </w:r>
      <w:r w:rsidRPr="00F3169A">
        <w:rPr>
          <w:color w:val="0000FF"/>
        </w:rPr>
        <w:t>&gt;</w:t>
      </w:r>
    </w:p>
    <w:p w14:paraId="63687F1D" w14:textId="77777777" w:rsidR="004954A7" w:rsidRPr="00F3169A" w:rsidRDefault="004954A7" w:rsidP="004954A7">
      <w:pPr>
        <w:ind w:hanging="480"/>
      </w:pPr>
      <w:hyperlink r:id="rId1309" w:history="1">
        <w:r w:rsidRPr="00F3169A">
          <w:rPr>
            <w:b/>
            <w:bCs/>
            <w:color w:val="FF0000"/>
            <w:u w:val="single"/>
          </w:rPr>
          <w:t>-</w:t>
        </w:r>
      </w:hyperlink>
      <w:r w:rsidRPr="00F3169A">
        <w:t xml:space="preserve"> </w:t>
      </w:r>
      <w:r w:rsidRPr="00F3169A">
        <w:rPr>
          <w:color w:val="0000FF"/>
        </w:rPr>
        <w:t>&lt;</w:t>
      </w:r>
      <w:r w:rsidRPr="00F3169A">
        <w:rPr>
          <w:color w:val="990000"/>
        </w:rPr>
        <w:t>m2:SERVICES_INFO</w:t>
      </w:r>
      <w:r w:rsidRPr="00F3169A">
        <w:rPr>
          <w:color w:val="0000FF"/>
        </w:rPr>
        <w:t>&gt;</w:t>
      </w:r>
    </w:p>
    <w:p w14:paraId="3AE1627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m2:LOCNUM_SVCS</w:t>
      </w:r>
      <w:r w:rsidRPr="00F3169A">
        <w:rPr>
          <w:color w:val="0000FF"/>
        </w:rPr>
        <w:t>&gt;</w:t>
      </w:r>
      <w:r w:rsidRPr="00F3169A">
        <w:rPr>
          <w:b/>
          <w:bCs/>
        </w:rPr>
        <w:t>000</w:t>
      </w:r>
      <w:r w:rsidRPr="00F3169A">
        <w:rPr>
          <w:color w:val="0000FF"/>
        </w:rPr>
        <w:t>&lt;/</w:t>
      </w:r>
      <w:r w:rsidRPr="00F3169A">
        <w:rPr>
          <w:color w:val="990000"/>
        </w:rPr>
        <w:t>m2:LOCNUM_SVCS</w:t>
      </w:r>
      <w:r w:rsidRPr="00F3169A">
        <w:rPr>
          <w:color w:val="0000FF"/>
        </w:rPr>
        <w:t>&gt;</w:t>
      </w:r>
      <w:r w:rsidRPr="00F3169A">
        <w:t xml:space="preserve"> </w:t>
      </w:r>
    </w:p>
    <w:p w14:paraId="738C1EE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m2:LNUM</w:t>
      </w:r>
      <w:r w:rsidRPr="00F3169A">
        <w:rPr>
          <w:color w:val="0000FF"/>
        </w:rPr>
        <w:t>&gt;</w:t>
      </w:r>
      <w:r w:rsidRPr="00F3169A">
        <w:rPr>
          <w:b/>
          <w:bCs/>
        </w:rPr>
        <w:t>00001</w:t>
      </w:r>
      <w:r w:rsidRPr="00F3169A">
        <w:rPr>
          <w:color w:val="0000FF"/>
        </w:rPr>
        <w:t>&lt;/</w:t>
      </w:r>
      <w:r w:rsidRPr="00F3169A">
        <w:rPr>
          <w:color w:val="990000"/>
        </w:rPr>
        <w:t>m2:LNUM</w:t>
      </w:r>
      <w:r w:rsidRPr="00F3169A">
        <w:rPr>
          <w:color w:val="0000FF"/>
        </w:rPr>
        <w:t>&gt;</w:t>
      </w:r>
      <w:r w:rsidRPr="00F3169A">
        <w:t xml:space="preserve"> </w:t>
      </w:r>
    </w:p>
    <w:p w14:paraId="618AD81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m2:TNS</w:t>
      </w:r>
      <w:r w:rsidRPr="00F3169A">
        <w:rPr>
          <w:color w:val="0000FF"/>
        </w:rPr>
        <w:t>&gt;</w:t>
      </w:r>
      <w:r w:rsidRPr="00F3169A">
        <w:rPr>
          <w:b/>
          <w:bCs/>
        </w:rPr>
        <w:t>3052922917</w:t>
      </w:r>
      <w:r w:rsidRPr="00F3169A">
        <w:rPr>
          <w:color w:val="0000FF"/>
        </w:rPr>
        <w:t>&lt;/</w:t>
      </w:r>
      <w:r w:rsidRPr="00F3169A">
        <w:rPr>
          <w:color w:val="990000"/>
        </w:rPr>
        <w:t>m2:TNS</w:t>
      </w:r>
      <w:r w:rsidRPr="00F3169A">
        <w:rPr>
          <w:color w:val="0000FF"/>
        </w:rPr>
        <w:t>&gt;</w:t>
      </w:r>
      <w:r w:rsidRPr="00F3169A">
        <w:t xml:space="preserve"> </w:t>
      </w:r>
    </w:p>
    <w:p w14:paraId="2691B9F6"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m2:SERVICES_INFO</w:t>
      </w:r>
      <w:r w:rsidRPr="00F3169A">
        <w:rPr>
          <w:color w:val="0000FF"/>
        </w:rPr>
        <w:t>&gt;</w:t>
      </w:r>
    </w:p>
    <w:p w14:paraId="3F97DBA6" w14:textId="77777777" w:rsidR="004954A7" w:rsidRPr="00F3169A" w:rsidRDefault="004954A7" w:rsidP="004954A7">
      <w:pPr>
        <w:ind w:hanging="480"/>
      </w:pPr>
      <w:hyperlink r:id="rId1310" w:history="1">
        <w:r w:rsidRPr="00F3169A">
          <w:rPr>
            <w:b/>
            <w:bCs/>
            <w:color w:val="FF0000"/>
            <w:u w:val="single"/>
          </w:rPr>
          <w:t>-</w:t>
        </w:r>
      </w:hyperlink>
      <w:r w:rsidRPr="00F3169A">
        <w:t xml:space="preserve"> </w:t>
      </w:r>
      <w:r w:rsidRPr="00F3169A">
        <w:rPr>
          <w:color w:val="0000FF"/>
        </w:rPr>
        <w:t>&lt;</w:t>
      </w:r>
      <w:r w:rsidRPr="00F3169A">
        <w:rPr>
          <w:color w:val="990000"/>
        </w:rPr>
        <w:t>m2:DIRECTORY_INFO</w:t>
      </w:r>
      <w:r w:rsidRPr="00F3169A">
        <w:rPr>
          <w:color w:val="0000FF"/>
        </w:rPr>
        <w:t>&gt;</w:t>
      </w:r>
    </w:p>
    <w:p w14:paraId="3FD23B82"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m2:DLNUM</w:t>
      </w:r>
      <w:r w:rsidRPr="00F3169A">
        <w:rPr>
          <w:color w:val="0000FF"/>
        </w:rPr>
        <w:t>&gt;</w:t>
      </w:r>
      <w:r w:rsidRPr="00F3169A">
        <w:rPr>
          <w:b/>
          <w:bCs/>
        </w:rPr>
        <w:t>0001</w:t>
      </w:r>
      <w:r w:rsidRPr="00F3169A">
        <w:rPr>
          <w:color w:val="0000FF"/>
        </w:rPr>
        <w:t>&lt;/</w:t>
      </w:r>
      <w:r w:rsidRPr="00F3169A">
        <w:rPr>
          <w:color w:val="990000"/>
        </w:rPr>
        <w:t>m2:DLNUM</w:t>
      </w:r>
      <w:r w:rsidRPr="00F3169A">
        <w:rPr>
          <w:color w:val="0000FF"/>
        </w:rPr>
        <w:t>&gt;</w:t>
      </w:r>
      <w:r w:rsidRPr="00F3169A">
        <w:t xml:space="preserve"> </w:t>
      </w:r>
    </w:p>
    <w:p w14:paraId="7F41B9A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m2:LTN</w:t>
      </w:r>
      <w:r w:rsidRPr="00F3169A">
        <w:rPr>
          <w:color w:val="0000FF"/>
        </w:rPr>
        <w:t>&gt;</w:t>
      </w:r>
      <w:r w:rsidRPr="00F3169A">
        <w:rPr>
          <w:b/>
          <w:bCs/>
        </w:rPr>
        <w:t>3052922917</w:t>
      </w:r>
      <w:r w:rsidRPr="00F3169A">
        <w:rPr>
          <w:color w:val="0000FF"/>
        </w:rPr>
        <w:t>&lt;/</w:t>
      </w:r>
      <w:r w:rsidRPr="00F3169A">
        <w:rPr>
          <w:color w:val="990000"/>
        </w:rPr>
        <w:t>m2:LTN</w:t>
      </w:r>
      <w:r w:rsidRPr="00F3169A">
        <w:rPr>
          <w:color w:val="0000FF"/>
        </w:rPr>
        <w:t>&gt;</w:t>
      </w:r>
      <w:r w:rsidRPr="00F3169A">
        <w:t xml:space="preserve"> </w:t>
      </w:r>
    </w:p>
    <w:p w14:paraId="177C03D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m2:LACT</w:t>
      </w:r>
      <w:r w:rsidRPr="00F3169A">
        <w:rPr>
          <w:color w:val="0000FF"/>
        </w:rPr>
        <w:t>&gt;</w:t>
      </w:r>
      <w:r w:rsidRPr="00F3169A">
        <w:rPr>
          <w:b/>
          <w:bCs/>
        </w:rPr>
        <w:t>N</w:t>
      </w:r>
      <w:r w:rsidRPr="00F3169A">
        <w:rPr>
          <w:color w:val="0000FF"/>
        </w:rPr>
        <w:t>&lt;/</w:t>
      </w:r>
      <w:r w:rsidRPr="00F3169A">
        <w:rPr>
          <w:color w:val="990000"/>
        </w:rPr>
        <w:t>m2:LACT</w:t>
      </w:r>
      <w:r w:rsidRPr="00F3169A">
        <w:rPr>
          <w:color w:val="0000FF"/>
        </w:rPr>
        <w:t>&gt;</w:t>
      </w:r>
      <w:r w:rsidRPr="00F3169A">
        <w:t xml:space="preserve"> </w:t>
      </w:r>
    </w:p>
    <w:p w14:paraId="0BAB8C7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m2:LTY</w:t>
      </w:r>
      <w:r w:rsidRPr="00F3169A">
        <w:rPr>
          <w:color w:val="0000FF"/>
        </w:rPr>
        <w:t>&gt;</w:t>
      </w:r>
      <w:r w:rsidRPr="00F3169A">
        <w:rPr>
          <w:b/>
          <w:bCs/>
        </w:rPr>
        <w:t>1</w:t>
      </w:r>
      <w:r w:rsidRPr="00F3169A">
        <w:rPr>
          <w:color w:val="0000FF"/>
        </w:rPr>
        <w:t>&lt;/</w:t>
      </w:r>
      <w:r w:rsidRPr="00F3169A">
        <w:rPr>
          <w:color w:val="990000"/>
        </w:rPr>
        <w:t>m2:LTY</w:t>
      </w:r>
      <w:r w:rsidRPr="00F3169A">
        <w:rPr>
          <w:color w:val="0000FF"/>
        </w:rPr>
        <w:t>&gt;</w:t>
      </w:r>
      <w:r w:rsidRPr="00F3169A">
        <w:t xml:space="preserve"> </w:t>
      </w:r>
    </w:p>
    <w:p w14:paraId="4F39AB9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m2:STYC</w:t>
      </w:r>
      <w:r w:rsidRPr="00F3169A">
        <w:rPr>
          <w:color w:val="0000FF"/>
        </w:rPr>
        <w:t>&gt;</w:t>
      </w:r>
      <w:r w:rsidRPr="00F3169A">
        <w:rPr>
          <w:b/>
          <w:bCs/>
        </w:rPr>
        <w:t>SL</w:t>
      </w:r>
      <w:r w:rsidRPr="00F3169A">
        <w:rPr>
          <w:color w:val="0000FF"/>
        </w:rPr>
        <w:t>&lt;/</w:t>
      </w:r>
      <w:r w:rsidRPr="00F3169A">
        <w:rPr>
          <w:color w:val="990000"/>
        </w:rPr>
        <w:t>m2:STYC</w:t>
      </w:r>
      <w:r w:rsidRPr="00F3169A">
        <w:rPr>
          <w:color w:val="0000FF"/>
        </w:rPr>
        <w:t>&gt;</w:t>
      </w:r>
      <w:r w:rsidRPr="00F3169A">
        <w:t xml:space="preserve"> </w:t>
      </w:r>
    </w:p>
    <w:p w14:paraId="7279B12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m2:DOI</w:t>
      </w:r>
      <w:r w:rsidRPr="00F3169A">
        <w:rPr>
          <w:color w:val="0000FF"/>
        </w:rPr>
        <w:t>&gt;</w:t>
      </w:r>
      <w:r w:rsidRPr="00F3169A">
        <w:rPr>
          <w:b/>
          <w:bCs/>
        </w:rPr>
        <w:t>0</w:t>
      </w:r>
      <w:r w:rsidRPr="00F3169A">
        <w:rPr>
          <w:color w:val="0000FF"/>
        </w:rPr>
        <w:t>&lt;/</w:t>
      </w:r>
      <w:r w:rsidRPr="00F3169A">
        <w:rPr>
          <w:color w:val="990000"/>
        </w:rPr>
        <w:t>m2:DOI</w:t>
      </w:r>
      <w:r w:rsidRPr="00F3169A">
        <w:rPr>
          <w:color w:val="0000FF"/>
        </w:rPr>
        <w:t>&gt;</w:t>
      </w:r>
      <w:r w:rsidRPr="00F3169A">
        <w:t xml:space="preserve"> </w:t>
      </w:r>
    </w:p>
    <w:p w14:paraId="418EF0F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m2:TOA</w:t>
      </w:r>
      <w:r w:rsidRPr="00F3169A">
        <w:rPr>
          <w:color w:val="0000FF"/>
        </w:rPr>
        <w:t>&gt;</w:t>
      </w:r>
      <w:r w:rsidRPr="00F3169A">
        <w:rPr>
          <w:b/>
          <w:bCs/>
        </w:rPr>
        <w:t>R</w:t>
      </w:r>
      <w:r w:rsidRPr="00F3169A">
        <w:rPr>
          <w:color w:val="0000FF"/>
        </w:rPr>
        <w:t>&lt;/</w:t>
      </w:r>
      <w:r w:rsidRPr="00F3169A">
        <w:rPr>
          <w:color w:val="990000"/>
        </w:rPr>
        <w:t>m2:TOA</w:t>
      </w:r>
      <w:r w:rsidRPr="00F3169A">
        <w:rPr>
          <w:color w:val="0000FF"/>
        </w:rPr>
        <w:t>&gt;</w:t>
      </w:r>
      <w:r w:rsidRPr="00F3169A">
        <w:t xml:space="preserve"> </w:t>
      </w:r>
    </w:p>
    <w:p w14:paraId="23BE7FC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m2:LISTNM</w:t>
      </w:r>
      <w:r w:rsidRPr="00F3169A">
        <w:rPr>
          <w:color w:val="0000FF"/>
        </w:rPr>
        <w:t>&gt;</w:t>
      </w:r>
      <w:r w:rsidRPr="00F3169A">
        <w:rPr>
          <w:b/>
          <w:bCs/>
        </w:rPr>
        <w:t>Jetson Rosie</w:t>
      </w:r>
      <w:r w:rsidRPr="00F3169A">
        <w:rPr>
          <w:color w:val="0000FF"/>
        </w:rPr>
        <w:t>&lt;/</w:t>
      </w:r>
      <w:r w:rsidRPr="00F3169A">
        <w:rPr>
          <w:color w:val="990000"/>
        </w:rPr>
        <w:t>m2:LISTNM</w:t>
      </w:r>
      <w:r w:rsidRPr="00F3169A">
        <w:rPr>
          <w:color w:val="0000FF"/>
        </w:rPr>
        <w:t>&gt;</w:t>
      </w:r>
      <w:r w:rsidRPr="00F3169A">
        <w:t xml:space="preserve"> </w:t>
      </w:r>
    </w:p>
    <w:p w14:paraId="5E39E06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m2:LISTADR</w:t>
      </w:r>
      <w:r w:rsidRPr="00F3169A">
        <w:rPr>
          <w:color w:val="0000FF"/>
        </w:rPr>
        <w:t>&gt;</w:t>
      </w:r>
      <w:r w:rsidRPr="00F3169A">
        <w:rPr>
          <w:b/>
          <w:bCs/>
        </w:rPr>
        <w:t>550 Southard St</w:t>
      </w:r>
      <w:r w:rsidRPr="00F3169A">
        <w:rPr>
          <w:color w:val="0000FF"/>
        </w:rPr>
        <w:t>&lt;/</w:t>
      </w:r>
      <w:r w:rsidRPr="00F3169A">
        <w:rPr>
          <w:color w:val="990000"/>
        </w:rPr>
        <w:t>m2:LISTADR</w:t>
      </w:r>
      <w:r w:rsidRPr="00F3169A">
        <w:rPr>
          <w:color w:val="0000FF"/>
        </w:rPr>
        <w:t>&gt;</w:t>
      </w:r>
      <w:r w:rsidRPr="00F3169A">
        <w:t xml:space="preserve"> </w:t>
      </w:r>
    </w:p>
    <w:p w14:paraId="6D62655F"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m2:DIRECTORY_INFO</w:t>
      </w:r>
      <w:r w:rsidRPr="00F3169A">
        <w:rPr>
          <w:color w:val="0000FF"/>
        </w:rPr>
        <w:t>&gt;</w:t>
      </w:r>
    </w:p>
    <w:p w14:paraId="72D7CFD1"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m2:FIRM_ORDER_NOTIFICATION</w:t>
      </w:r>
      <w:r w:rsidRPr="00F3169A">
        <w:rPr>
          <w:color w:val="0000FF"/>
        </w:rPr>
        <w:t>&gt;</w:t>
      </w:r>
    </w:p>
    <w:p w14:paraId="5C4C6AC0"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m2:NOTIFICATION</w:t>
      </w:r>
      <w:r w:rsidRPr="00F3169A">
        <w:rPr>
          <w:color w:val="0000FF"/>
        </w:rPr>
        <w:t>&gt;</w:t>
      </w:r>
    </w:p>
    <w:p w14:paraId="7AA84241"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m2:LSR_RESP</w:t>
      </w:r>
      <w:r w:rsidRPr="00F3169A">
        <w:rPr>
          <w:color w:val="0000FF"/>
        </w:rPr>
        <w:t>&gt;</w:t>
      </w:r>
    </w:p>
    <w:p w14:paraId="2402B725"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m1:ATT_LSR_ORD_RSP</w:t>
      </w:r>
      <w:r w:rsidRPr="00F3169A">
        <w:rPr>
          <w:color w:val="0000FF"/>
        </w:rPr>
        <w:t>&gt;</w:t>
      </w:r>
    </w:p>
    <w:p w14:paraId="1738BFEA" w14:textId="77777777" w:rsidR="004954A7" w:rsidRDefault="004954A7" w:rsidP="00090DEA"/>
    <w:p w14:paraId="772733B2" w14:textId="77777777" w:rsidR="004954A7" w:rsidRDefault="004954A7" w:rsidP="00090DEA"/>
    <w:p w14:paraId="35F71CA4" w14:textId="77777777" w:rsidR="004954A7" w:rsidRDefault="004954A7" w:rsidP="00090DEA"/>
    <w:p w14:paraId="6412857C" w14:textId="77777777" w:rsidR="004954A7" w:rsidRDefault="004954A7" w:rsidP="00090DEA"/>
    <w:p w14:paraId="3597D1F2" w14:textId="77777777" w:rsidR="004954A7" w:rsidRDefault="004954A7" w:rsidP="00090DEA"/>
    <w:p w14:paraId="1C5DF9F9" w14:textId="77777777" w:rsidR="00E7253C" w:rsidRDefault="008D4C1F" w:rsidP="00090DEA">
      <w:r>
        <w:br w:type="page"/>
      </w:r>
    </w:p>
    <w:p w14:paraId="5C4B7CC1" w14:textId="77777777" w:rsidR="00E7253C" w:rsidRDefault="00E7253C" w:rsidP="00090DEA"/>
    <w:p w14:paraId="56FDD3E6" w14:textId="77777777" w:rsidR="00E7253C" w:rsidRDefault="00E7253C" w:rsidP="00090DEA"/>
    <w:p w14:paraId="62B70BF3" w14:textId="77777777" w:rsidR="00E7253C" w:rsidRDefault="00E7253C" w:rsidP="00090DEA"/>
    <w:p w14:paraId="23524A9C" w14:textId="77777777" w:rsidR="00B752E4" w:rsidRPr="00090DEA" w:rsidRDefault="00B752E4" w:rsidP="00090DEA">
      <w:pPr>
        <w:rPr>
          <w:rFonts w:ascii="Arial" w:hAnsi="Arial" w:cs="Arial"/>
          <w:b/>
        </w:rPr>
      </w:pPr>
      <w:r w:rsidRPr="00090DEA">
        <w:rPr>
          <w:rFonts w:ascii="Arial" w:hAnsi="Arial" w:cs="Arial"/>
          <w:b/>
        </w:rPr>
        <w:t>TEST CASE M057-02: Scenario Description: (Act=T) Transfer (Move) service of line with features and RPON – LNA=T</w:t>
      </w:r>
    </w:p>
    <w:p w14:paraId="27051AA4" w14:textId="77777777" w:rsidR="00B752E4" w:rsidRDefault="00B752E4">
      <w:pPr>
        <w:pStyle w:val="Heading3"/>
        <w:rPr>
          <w:i w:val="0"/>
        </w:rPr>
      </w:pPr>
      <w:r>
        <w:rPr>
          <w:i w:val="0"/>
        </w:rPr>
        <w:t>Type of Account:  Residence / Single Line</w:t>
      </w:r>
    </w:p>
    <w:p w14:paraId="09DBC280" w14:textId="77777777" w:rsidR="00090DEA" w:rsidRPr="00090DEA" w:rsidRDefault="00090DEA" w:rsidP="00090DEA"/>
    <w:p w14:paraId="4EC14F76" w14:textId="77777777" w:rsidR="00B752E4" w:rsidRDefault="00B752E4"/>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050"/>
        <w:gridCol w:w="2610"/>
      </w:tblGrid>
      <w:tr w:rsidR="00B752E4" w:rsidRPr="00090DEA" w14:paraId="51857D40"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9124D16"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050" w:type="dxa"/>
            <w:tcBorders>
              <w:top w:val="single" w:sz="6" w:space="0" w:color="auto"/>
              <w:left w:val="single" w:sz="6" w:space="0" w:color="auto"/>
              <w:bottom w:val="single" w:sz="6" w:space="0" w:color="auto"/>
              <w:right w:val="single" w:sz="6" w:space="0" w:color="auto"/>
            </w:tcBorders>
          </w:tcPr>
          <w:p w14:paraId="7E24426B" w14:textId="77777777" w:rsidR="00B752E4" w:rsidRPr="00090DEA" w:rsidRDefault="00B752E4">
            <w:pPr>
              <w:jc w:val="center"/>
              <w:rPr>
                <w:rFonts w:ascii="Arial" w:hAnsi="Arial" w:cs="Arial"/>
                <w:b/>
              </w:rPr>
            </w:pPr>
            <w:r w:rsidRPr="00090DEA">
              <w:rPr>
                <w:rFonts w:ascii="Arial" w:hAnsi="Arial" w:cs="Arial"/>
                <w:b/>
              </w:rPr>
              <w:t>FIELD DESCRIPTION</w:t>
            </w:r>
          </w:p>
        </w:tc>
        <w:tc>
          <w:tcPr>
            <w:tcW w:w="2610" w:type="dxa"/>
            <w:tcBorders>
              <w:top w:val="single" w:sz="6" w:space="0" w:color="auto"/>
              <w:left w:val="single" w:sz="6" w:space="0" w:color="auto"/>
              <w:bottom w:val="single" w:sz="6" w:space="0" w:color="auto"/>
              <w:right w:val="single" w:sz="6" w:space="0" w:color="auto"/>
            </w:tcBorders>
          </w:tcPr>
          <w:p w14:paraId="5015059F"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1C0F33C2"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0922EDF3" w14:textId="77777777" w:rsidR="00B752E4" w:rsidRPr="00090DEA" w:rsidRDefault="00B752E4">
            <w:pPr>
              <w:pStyle w:val="Heading4"/>
              <w:rPr>
                <w:b/>
                <w:bCs/>
                <w:i w:val="0"/>
                <w:iCs w:val="0"/>
              </w:rPr>
            </w:pPr>
            <w:r w:rsidRPr="00090DEA">
              <w:rPr>
                <w:b/>
                <w:bCs/>
                <w:i w:val="0"/>
                <w:iCs w:val="0"/>
              </w:rPr>
              <w:t>LSR  FORM</w:t>
            </w:r>
          </w:p>
        </w:tc>
      </w:tr>
      <w:tr w:rsidR="00B752E4" w:rsidRPr="00090DEA" w14:paraId="7D317BC7"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0E4160F6"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48D60A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E668D42" w14:textId="77777777" w:rsidR="00B752E4" w:rsidRPr="00090DEA" w:rsidRDefault="00B752E4">
            <w:pPr>
              <w:pStyle w:val="FORMDATA"/>
              <w:rPr>
                <w:b/>
                <w:color w:val="auto"/>
              </w:rPr>
            </w:pPr>
            <w:r w:rsidRPr="00090DEA">
              <w:rPr>
                <w:b/>
                <w:color w:val="auto"/>
              </w:rPr>
              <w:t>CCNA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F460280" w14:textId="77777777" w:rsidR="00B752E4" w:rsidRPr="00090DEA" w:rsidRDefault="00B752E4">
            <w:pPr>
              <w:pStyle w:val="FORMDATA"/>
              <w:rPr>
                <w:b/>
                <w:color w:val="auto"/>
              </w:rPr>
            </w:pPr>
            <w:r w:rsidRPr="00090DEA">
              <w:rPr>
                <w:b/>
                <w:color w:val="auto"/>
              </w:rPr>
              <w:t>Customer Carrier Name Abbreviation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BDAED7F" w14:textId="77777777" w:rsidR="00B752E4" w:rsidRPr="00090DEA" w:rsidRDefault="00B752E4">
            <w:pPr>
              <w:pStyle w:val="FORMDATA"/>
              <w:rPr>
                <w:b/>
                <w:color w:val="auto"/>
              </w:rPr>
            </w:pPr>
            <w:r w:rsidRPr="00090DEA">
              <w:rPr>
                <w:b/>
                <w:color w:val="auto"/>
              </w:rPr>
              <w:t>ZXL</w:t>
            </w:r>
          </w:p>
        </w:tc>
      </w:tr>
      <w:tr w:rsidR="00B752E4" w:rsidRPr="00090DEA" w14:paraId="7BBF754D" w14:textId="77777777">
        <w:tc>
          <w:tcPr>
            <w:tcW w:w="2160" w:type="dxa"/>
            <w:tcBorders>
              <w:top w:val="single" w:sz="6" w:space="0" w:color="auto"/>
              <w:left w:val="single" w:sz="6" w:space="0" w:color="auto"/>
              <w:bottom w:val="single" w:sz="6" w:space="0" w:color="auto"/>
              <w:right w:val="single" w:sz="6" w:space="0" w:color="auto"/>
            </w:tcBorders>
          </w:tcPr>
          <w:p w14:paraId="566B7F26" w14:textId="77777777" w:rsidR="00B752E4" w:rsidRPr="00090DEA" w:rsidRDefault="00B752E4">
            <w:pPr>
              <w:pStyle w:val="FORMDATA"/>
              <w:rPr>
                <w:b/>
                <w:color w:val="auto"/>
              </w:rPr>
            </w:pPr>
            <w:r w:rsidRPr="00090DEA">
              <w:rPr>
                <w:b/>
                <w:color w:val="auto"/>
              </w:rPr>
              <w:t>PON</w:t>
            </w:r>
          </w:p>
        </w:tc>
        <w:tc>
          <w:tcPr>
            <w:tcW w:w="4050" w:type="dxa"/>
            <w:tcBorders>
              <w:top w:val="single" w:sz="6" w:space="0" w:color="auto"/>
              <w:left w:val="single" w:sz="6" w:space="0" w:color="auto"/>
              <w:bottom w:val="single" w:sz="6" w:space="0" w:color="auto"/>
              <w:right w:val="single" w:sz="6" w:space="0" w:color="auto"/>
            </w:tcBorders>
          </w:tcPr>
          <w:p w14:paraId="74F9BDDA" w14:textId="77777777" w:rsidR="00B752E4" w:rsidRPr="00090DEA" w:rsidRDefault="00B752E4">
            <w:pPr>
              <w:pStyle w:val="FORMDATA"/>
              <w:rPr>
                <w:b/>
                <w:color w:val="auto"/>
              </w:rPr>
            </w:pPr>
            <w:r w:rsidRPr="00090DEA">
              <w:rPr>
                <w:b/>
                <w:color w:val="auto"/>
              </w:rPr>
              <w:t>Purchase Order Number</w:t>
            </w:r>
          </w:p>
        </w:tc>
        <w:tc>
          <w:tcPr>
            <w:tcW w:w="2610" w:type="dxa"/>
            <w:tcBorders>
              <w:top w:val="single" w:sz="6" w:space="0" w:color="auto"/>
              <w:left w:val="single" w:sz="6" w:space="0" w:color="auto"/>
              <w:bottom w:val="single" w:sz="6" w:space="0" w:color="auto"/>
              <w:right w:val="single" w:sz="6" w:space="0" w:color="auto"/>
            </w:tcBorders>
          </w:tcPr>
          <w:p w14:paraId="2BF5475D" w14:textId="77777777" w:rsidR="00B752E4" w:rsidRPr="00090DEA" w:rsidRDefault="00B752E4">
            <w:pPr>
              <w:pStyle w:val="FORMDATA"/>
              <w:rPr>
                <w:b/>
                <w:color w:val="auto"/>
              </w:rPr>
            </w:pPr>
            <w:r w:rsidRPr="00090DEA">
              <w:rPr>
                <w:b/>
                <w:color w:val="auto"/>
              </w:rPr>
              <w:t>M57-02</w:t>
            </w:r>
          </w:p>
        </w:tc>
      </w:tr>
      <w:tr w:rsidR="00B752E4" w:rsidRPr="00090DEA" w14:paraId="4DEC3CF4" w14:textId="77777777">
        <w:tc>
          <w:tcPr>
            <w:tcW w:w="2160" w:type="dxa"/>
            <w:tcBorders>
              <w:top w:val="single" w:sz="6" w:space="0" w:color="auto"/>
              <w:left w:val="single" w:sz="6" w:space="0" w:color="auto"/>
              <w:bottom w:val="single" w:sz="6" w:space="0" w:color="auto"/>
              <w:right w:val="single" w:sz="6" w:space="0" w:color="auto"/>
            </w:tcBorders>
          </w:tcPr>
          <w:p w14:paraId="7B0405DA" w14:textId="77777777" w:rsidR="00B752E4" w:rsidRPr="00090DEA" w:rsidRDefault="00B752E4">
            <w:pPr>
              <w:pStyle w:val="FORMDATA"/>
              <w:rPr>
                <w:b/>
                <w:color w:val="auto"/>
              </w:rPr>
            </w:pPr>
            <w:r w:rsidRPr="00090DEA">
              <w:rPr>
                <w:b/>
                <w:color w:val="auto"/>
              </w:rPr>
              <w:t>ATN</w:t>
            </w:r>
          </w:p>
        </w:tc>
        <w:tc>
          <w:tcPr>
            <w:tcW w:w="4050" w:type="dxa"/>
            <w:tcBorders>
              <w:top w:val="single" w:sz="6" w:space="0" w:color="auto"/>
              <w:left w:val="single" w:sz="6" w:space="0" w:color="auto"/>
              <w:bottom w:val="single" w:sz="6" w:space="0" w:color="auto"/>
              <w:right w:val="single" w:sz="6" w:space="0" w:color="auto"/>
            </w:tcBorders>
          </w:tcPr>
          <w:p w14:paraId="64617833" w14:textId="77777777" w:rsidR="00B752E4" w:rsidRPr="00090DEA" w:rsidRDefault="00B752E4">
            <w:pPr>
              <w:pStyle w:val="FORMDATA"/>
              <w:rPr>
                <w:b/>
                <w:color w:val="auto"/>
              </w:rPr>
            </w:pPr>
            <w:r w:rsidRPr="00090DEA">
              <w:rPr>
                <w:b/>
                <w:color w:val="auto"/>
              </w:rPr>
              <w:t>Account Telephone Number</w:t>
            </w:r>
          </w:p>
        </w:tc>
        <w:tc>
          <w:tcPr>
            <w:tcW w:w="2610" w:type="dxa"/>
            <w:tcBorders>
              <w:top w:val="single" w:sz="6" w:space="0" w:color="auto"/>
              <w:left w:val="single" w:sz="6" w:space="0" w:color="auto"/>
              <w:bottom w:val="single" w:sz="6" w:space="0" w:color="auto"/>
              <w:right w:val="single" w:sz="6" w:space="0" w:color="auto"/>
            </w:tcBorders>
          </w:tcPr>
          <w:p w14:paraId="0A4D2E0C" w14:textId="77777777" w:rsidR="00B752E4" w:rsidRPr="00090DEA" w:rsidRDefault="00B752E4">
            <w:pPr>
              <w:pStyle w:val="FORMDATA"/>
              <w:rPr>
                <w:b/>
                <w:color w:val="auto"/>
              </w:rPr>
            </w:pPr>
            <w:r w:rsidRPr="00090DEA">
              <w:rPr>
                <w:b/>
                <w:color w:val="auto"/>
              </w:rPr>
              <w:t>3052922951</w:t>
            </w:r>
          </w:p>
        </w:tc>
      </w:tr>
      <w:tr w:rsidR="00B752E4" w:rsidRPr="00090DEA" w14:paraId="73454876" w14:textId="77777777">
        <w:tc>
          <w:tcPr>
            <w:tcW w:w="2160" w:type="dxa"/>
            <w:tcBorders>
              <w:top w:val="single" w:sz="6" w:space="0" w:color="auto"/>
              <w:left w:val="single" w:sz="6" w:space="0" w:color="auto"/>
              <w:bottom w:val="single" w:sz="6" w:space="0" w:color="auto"/>
              <w:right w:val="single" w:sz="6" w:space="0" w:color="auto"/>
            </w:tcBorders>
          </w:tcPr>
          <w:p w14:paraId="7AEB3820" w14:textId="77777777" w:rsidR="00B752E4" w:rsidRPr="00090DEA" w:rsidRDefault="00B752E4">
            <w:pPr>
              <w:pStyle w:val="FORMDATA"/>
              <w:rPr>
                <w:b/>
                <w:color w:val="auto"/>
              </w:rPr>
            </w:pPr>
            <w:r w:rsidRPr="00090DEA">
              <w:rPr>
                <w:b/>
                <w:color w:val="auto"/>
              </w:rPr>
              <w:t>PROJECT</w:t>
            </w:r>
          </w:p>
        </w:tc>
        <w:tc>
          <w:tcPr>
            <w:tcW w:w="4050" w:type="dxa"/>
            <w:tcBorders>
              <w:top w:val="single" w:sz="6" w:space="0" w:color="auto"/>
              <w:left w:val="single" w:sz="6" w:space="0" w:color="auto"/>
              <w:bottom w:val="single" w:sz="6" w:space="0" w:color="auto"/>
              <w:right w:val="single" w:sz="6" w:space="0" w:color="auto"/>
            </w:tcBorders>
          </w:tcPr>
          <w:p w14:paraId="2CD51B83" w14:textId="77777777" w:rsidR="00B752E4" w:rsidRPr="00090DEA" w:rsidRDefault="00B752E4">
            <w:pPr>
              <w:pStyle w:val="FORMDATA"/>
              <w:rPr>
                <w:b/>
                <w:color w:val="auto"/>
              </w:rPr>
            </w:pPr>
            <w:r w:rsidRPr="00090DEA">
              <w:rPr>
                <w:b/>
                <w:color w:val="auto"/>
              </w:rPr>
              <w:t>Project</w:t>
            </w:r>
          </w:p>
        </w:tc>
        <w:tc>
          <w:tcPr>
            <w:tcW w:w="2610" w:type="dxa"/>
            <w:tcBorders>
              <w:top w:val="single" w:sz="6" w:space="0" w:color="auto"/>
              <w:left w:val="single" w:sz="6" w:space="0" w:color="auto"/>
              <w:bottom w:val="single" w:sz="6" w:space="0" w:color="auto"/>
              <w:right w:val="single" w:sz="6" w:space="0" w:color="auto"/>
            </w:tcBorders>
          </w:tcPr>
          <w:p w14:paraId="068D3C0C" w14:textId="77777777" w:rsidR="00B752E4" w:rsidRPr="00090DEA" w:rsidRDefault="00B752E4">
            <w:pPr>
              <w:pStyle w:val="FORMDATA"/>
              <w:rPr>
                <w:b/>
                <w:color w:val="auto"/>
              </w:rPr>
            </w:pPr>
            <w:r w:rsidRPr="00090DEA">
              <w:rPr>
                <w:b/>
                <w:color w:val="auto"/>
              </w:rPr>
              <w:t>CAVENOBILL</w:t>
            </w:r>
          </w:p>
        </w:tc>
      </w:tr>
      <w:tr w:rsidR="00B752E4" w:rsidRPr="00090DEA" w14:paraId="572AE0B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3F9C83C" w14:textId="77777777" w:rsidR="00B752E4" w:rsidRPr="00090DEA" w:rsidRDefault="00B752E4">
            <w:pPr>
              <w:pStyle w:val="FORMDATA"/>
              <w:rPr>
                <w:b/>
                <w:color w:val="auto"/>
              </w:rPr>
            </w:pPr>
            <w:r w:rsidRPr="00090DEA">
              <w:rPr>
                <w:b/>
                <w:color w:val="auto"/>
              </w:rPr>
              <w:t>SC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08378E4"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EC1AD87" w14:textId="77777777" w:rsidR="00B752E4" w:rsidRPr="00090DEA" w:rsidRDefault="00B752E4">
            <w:pPr>
              <w:pStyle w:val="FORMDATA"/>
              <w:rPr>
                <w:b/>
                <w:color w:val="auto"/>
              </w:rPr>
            </w:pPr>
            <w:r w:rsidRPr="00090DEA">
              <w:rPr>
                <w:b/>
                <w:color w:val="auto"/>
              </w:rPr>
              <w:t>LCSC</w:t>
            </w:r>
          </w:p>
        </w:tc>
      </w:tr>
      <w:tr w:rsidR="00B752E4" w:rsidRPr="00090DEA" w14:paraId="5EC2614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2FADF89" w14:textId="77777777" w:rsidR="00B752E4" w:rsidRPr="00090DEA" w:rsidRDefault="00B752E4">
            <w:pPr>
              <w:pStyle w:val="FORMDATA"/>
              <w:rPr>
                <w:b/>
                <w:color w:val="auto"/>
              </w:rPr>
            </w:pPr>
            <w:r w:rsidRPr="00090DEA">
              <w:rPr>
                <w:b/>
                <w:color w:val="auto"/>
              </w:rPr>
              <w:t>D/TSent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D5E6091" w14:textId="77777777" w:rsidR="00B752E4" w:rsidRPr="00090DEA" w:rsidRDefault="00B752E4">
            <w:pPr>
              <w:pStyle w:val="FORMDATA"/>
              <w:rPr>
                <w:b/>
                <w:color w:val="auto"/>
              </w:rPr>
            </w:pPr>
            <w:r w:rsidRPr="00090DEA">
              <w:rPr>
                <w:b/>
                <w:color w:val="auto"/>
              </w:rPr>
              <w:t>Date &amp; Time Sent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8AB4D53" w14:textId="77777777" w:rsidR="00B752E4" w:rsidRPr="00090DEA" w:rsidRDefault="00B752E4">
            <w:pPr>
              <w:pStyle w:val="FORMDATA"/>
              <w:rPr>
                <w:b/>
                <w:color w:val="auto"/>
              </w:rPr>
            </w:pPr>
            <w:r w:rsidRPr="00090DEA">
              <w:rPr>
                <w:b/>
                <w:color w:val="auto"/>
              </w:rPr>
              <w:t>20040920</w:t>
            </w:r>
          </w:p>
        </w:tc>
      </w:tr>
      <w:tr w:rsidR="00B752E4" w:rsidRPr="00090DEA" w14:paraId="4DC16357" w14:textId="77777777">
        <w:tc>
          <w:tcPr>
            <w:tcW w:w="2160" w:type="dxa"/>
            <w:tcBorders>
              <w:top w:val="single" w:sz="6" w:space="0" w:color="auto"/>
              <w:left w:val="single" w:sz="6" w:space="0" w:color="auto"/>
              <w:bottom w:val="single" w:sz="6" w:space="0" w:color="auto"/>
              <w:right w:val="single" w:sz="6" w:space="0" w:color="auto"/>
            </w:tcBorders>
          </w:tcPr>
          <w:p w14:paraId="621A27C5" w14:textId="77777777" w:rsidR="00B752E4" w:rsidRPr="00090DEA" w:rsidRDefault="00B752E4">
            <w:pPr>
              <w:pStyle w:val="FORMDATA"/>
              <w:rPr>
                <w:b/>
                <w:color w:val="auto"/>
              </w:rPr>
            </w:pPr>
            <w:r w:rsidRPr="00090DEA">
              <w:rPr>
                <w:b/>
                <w:color w:val="auto"/>
              </w:rPr>
              <w:t>DDD</w:t>
            </w:r>
          </w:p>
        </w:tc>
        <w:tc>
          <w:tcPr>
            <w:tcW w:w="4050" w:type="dxa"/>
            <w:tcBorders>
              <w:top w:val="single" w:sz="6" w:space="0" w:color="auto"/>
              <w:left w:val="single" w:sz="6" w:space="0" w:color="auto"/>
              <w:bottom w:val="single" w:sz="6" w:space="0" w:color="auto"/>
              <w:right w:val="single" w:sz="6" w:space="0" w:color="auto"/>
            </w:tcBorders>
          </w:tcPr>
          <w:p w14:paraId="2074A801" w14:textId="77777777" w:rsidR="00B752E4" w:rsidRPr="00090DEA" w:rsidRDefault="00B752E4">
            <w:pPr>
              <w:pStyle w:val="FORMDATA"/>
              <w:rPr>
                <w:b/>
                <w:color w:val="auto"/>
              </w:rPr>
            </w:pPr>
            <w:r w:rsidRPr="00090DEA">
              <w:rPr>
                <w:b/>
                <w:color w:val="auto"/>
              </w:rPr>
              <w:t>Desired Due Date</w:t>
            </w:r>
          </w:p>
        </w:tc>
        <w:tc>
          <w:tcPr>
            <w:tcW w:w="2610" w:type="dxa"/>
            <w:tcBorders>
              <w:top w:val="single" w:sz="6" w:space="0" w:color="auto"/>
              <w:left w:val="single" w:sz="6" w:space="0" w:color="auto"/>
              <w:bottom w:val="single" w:sz="6" w:space="0" w:color="auto"/>
              <w:right w:val="single" w:sz="6" w:space="0" w:color="auto"/>
            </w:tcBorders>
          </w:tcPr>
          <w:p w14:paraId="365DF65F" w14:textId="77777777" w:rsidR="00B752E4" w:rsidRPr="00090DEA" w:rsidRDefault="00B752E4">
            <w:pPr>
              <w:pStyle w:val="FORMDATA"/>
              <w:rPr>
                <w:b/>
                <w:color w:val="auto"/>
              </w:rPr>
            </w:pPr>
            <w:r w:rsidRPr="00090DEA">
              <w:rPr>
                <w:b/>
                <w:color w:val="auto"/>
              </w:rPr>
              <w:t>20041001</w:t>
            </w:r>
          </w:p>
        </w:tc>
      </w:tr>
      <w:tr w:rsidR="00B752E4" w:rsidRPr="00090DEA" w14:paraId="38B5897D" w14:textId="77777777">
        <w:tc>
          <w:tcPr>
            <w:tcW w:w="2160" w:type="dxa"/>
            <w:tcBorders>
              <w:top w:val="single" w:sz="6" w:space="0" w:color="auto"/>
              <w:left w:val="single" w:sz="6" w:space="0" w:color="auto"/>
              <w:bottom w:val="single" w:sz="6" w:space="0" w:color="auto"/>
              <w:right w:val="single" w:sz="6" w:space="0" w:color="auto"/>
            </w:tcBorders>
          </w:tcPr>
          <w:p w14:paraId="0F0CEFBA" w14:textId="77777777" w:rsidR="00B752E4" w:rsidRPr="00090DEA" w:rsidRDefault="00B752E4">
            <w:pPr>
              <w:pStyle w:val="FORMDATA"/>
              <w:rPr>
                <w:b/>
                <w:color w:val="auto"/>
              </w:rPr>
            </w:pPr>
            <w:r w:rsidRPr="00090DEA">
              <w:rPr>
                <w:b/>
                <w:color w:val="auto"/>
              </w:rPr>
              <w:t>DDDO</w:t>
            </w:r>
          </w:p>
        </w:tc>
        <w:tc>
          <w:tcPr>
            <w:tcW w:w="4050" w:type="dxa"/>
            <w:tcBorders>
              <w:top w:val="single" w:sz="6" w:space="0" w:color="auto"/>
              <w:left w:val="single" w:sz="6" w:space="0" w:color="auto"/>
              <w:bottom w:val="single" w:sz="6" w:space="0" w:color="auto"/>
              <w:right w:val="single" w:sz="6" w:space="0" w:color="auto"/>
            </w:tcBorders>
          </w:tcPr>
          <w:p w14:paraId="7E55745B" w14:textId="77777777" w:rsidR="00B752E4" w:rsidRPr="00090DEA" w:rsidRDefault="00B752E4">
            <w:pPr>
              <w:pStyle w:val="FORMDATA"/>
              <w:rPr>
                <w:b/>
                <w:color w:val="auto"/>
              </w:rPr>
            </w:pPr>
            <w:r w:rsidRPr="00090DEA">
              <w:rPr>
                <w:b/>
                <w:color w:val="auto"/>
              </w:rPr>
              <w:t>Desired Due Date Out</w:t>
            </w:r>
          </w:p>
        </w:tc>
        <w:tc>
          <w:tcPr>
            <w:tcW w:w="2610" w:type="dxa"/>
            <w:tcBorders>
              <w:top w:val="single" w:sz="6" w:space="0" w:color="auto"/>
              <w:left w:val="single" w:sz="6" w:space="0" w:color="auto"/>
              <w:bottom w:val="single" w:sz="6" w:space="0" w:color="auto"/>
              <w:right w:val="single" w:sz="6" w:space="0" w:color="auto"/>
            </w:tcBorders>
          </w:tcPr>
          <w:p w14:paraId="2F5DB355" w14:textId="77777777" w:rsidR="00B752E4" w:rsidRPr="00090DEA" w:rsidRDefault="00B752E4">
            <w:pPr>
              <w:pStyle w:val="FORMDATA"/>
              <w:rPr>
                <w:b/>
                <w:color w:val="auto"/>
              </w:rPr>
            </w:pPr>
            <w:r w:rsidRPr="00090DEA">
              <w:rPr>
                <w:b/>
                <w:color w:val="auto"/>
              </w:rPr>
              <w:t>20041001</w:t>
            </w:r>
          </w:p>
        </w:tc>
      </w:tr>
      <w:tr w:rsidR="00B752E4" w:rsidRPr="00090DEA" w14:paraId="546BF449" w14:textId="77777777">
        <w:tc>
          <w:tcPr>
            <w:tcW w:w="2160" w:type="dxa"/>
            <w:tcBorders>
              <w:top w:val="single" w:sz="6" w:space="0" w:color="auto"/>
              <w:left w:val="single" w:sz="6" w:space="0" w:color="auto"/>
              <w:bottom w:val="single" w:sz="6" w:space="0" w:color="auto"/>
              <w:right w:val="single" w:sz="6" w:space="0" w:color="auto"/>
            </w:tcBorders>
          </w:tcPr>
          <w:p w14:paraId="2768506F" w14:textId="77777777" w:rsidR="00B752E4" w:rsidRPr="00090DEA" w:rsidRDefault="00B752E4">
            <w:pPr>
              <w:pStyle w:val="FORMDATA"/>
              <w:rPr>
                <w:b/>
                <w:color w:val="auto"/>
              </w:rPr>
            </w:pPr>
            <w:r w:rsidRPr="00090DEA">
              <w:rPr>
                <w:b/>
                <w:color w:val="auto"/>
              </w:rPr>
              <w:t>REQTYP</w:t>
            </w:r>
          </w:p>
        </w:tc>
        <w:tc>
          <w:tcPr>
            <w:tcW w:w="4050" w:type="dxa"/>
            <w:tcBorders>
              <w:top w:val="single" w:sz="6" w:space="0" w:color="auto"/>
              <w:left w:val="single" w:sz="6" w:space="0" w:color="auto"/>
              <w:bottom w:val="single" w:sz="6" w:space="0" w:color="auto"/>
              <w:right w:val="single" w:sz="6" w:space="0" w:color="auto"/>
            </w:tcBorders>
          </w:tcPr>
          <w:p w14:paraId="67E28BDD" w14:textId="77777777" w:rsidR="00B752E4" w:rsidRPr="00090DEA" w:rsidRDefault="00B752E4">
            <w:pPr>
              <w:pStyle w:val="FORMDATA"/>
              <w:rPr>
                <w:b/>
                <w:color w:val="auto"/>
              </w:rPr>
            </w:pPr>
            <w:r w:rsidRPr="00090DEA">
              <w:rPr>
                <w:b/>
                <w:color w:val="auto"/>
              </w:rPr>
              <w:t>Request Type</w:t>
            </w:r>
          </w:p>
        </w:tc>
        <w:tc>
          <w:tcPr>
            <w:tcW w:w="2610" w:type="dxa"/>
            <w:tcBorders>
              <w:top w:val="single" w:sz="6" w:space="0" w:color="auto"/>
              <w:left w:val="single" w:sz="6" w:space="0" w:color="auto"/>
              <w:bottom w:val="single" w:sz="6" w:space="0" w:color="auto"/>
              <w:right w:val="single" w:sz="6" w:space="0" w:color="auto"/>
            </w:tcBorders>
          </w:tcPr>
          <w:p w14:paraId="791C7972" w14:textId="77777777" w:rsidR="00B752E4" w:rsidRPr="00090DEA" w:rsidRDefault="00B752E4">
            <w:pPr>
              <w:pStyle w:val="FORMDATA"/>
              <w:rPr>
                <w:b/>
                <w:color w:val="auto"/>
              </w:rPr>
            </w:pPr>
            <w:r w:rsidRPr="00090DEA">
              <w:rPr>
                <w:b/>
                <w:color w:val="auto"/>
              </w:rPr>
              <w:t>MB</w:t>
            </w:r>
          </w:p>
        </w:tc>
      </w:tr>
      <w:tr w:rsidR="00B752E4" w:rsidRPr="00090DEA" w14:paraId="43A027EF" w14:textId="77777777">
        <w:tc>
          <w:tcPr>
            <w:tcW w:w="2160" w:type="dxa"/>
            <w:tcBorders>
              <w:top w:val="single" w:sz="6" w:space="0" w:color="auto"/>
              <w:left w:val="single" w:sz="6" w:space="0" w:color="auto"/>
              <w:bottom w:val="single" w:sz="6" w:space="0" w:color="auto"/>
              <w:right w:val="single" w:sz="6" w:space="0" w:color="auto"/>
            </w:tcBorders>
          </w:tcPr>
          <w:p w14:paraId="4C8787AF" w14:textId="77777777" w:rsidR="00B752E4" w:rsidRPr="00090DEA" w:rsidRDefault="00B752E4">
            <w:pPr>
              <w:pStyle w:val="FORMDATA"/>
              <w:rPr>
                <w:b/>
                <w:color w:val="auto"/>
              </w:rPr>
            </w:pPr>
            <w:r w:rsidRPr="00090DEA">
              <w:rPr>
                <w:b/>
                <w:color w:val="auto"/>
              </w:rPr>
              <w:t>ACT</w:t>
            </w:r>
          </w:p>
        </w:tc>
        <w:tc>
          <w:tcPr>
            <w:tcW w:w="4050" w:type="dxa"/>
            <w:tcBorders>
              <w:top w:val="single" w:sz="6" w:space="0" w:color="auto"/>
              <w:left w:val="single" w:sz="6" w:space="0" w:color="auto"/>
              <w:bottom w:val="single" w:sz="6" w:space="0" w:color="auto"/>
              <w:right w:val="single" w:sz="6" w:space="0" w:color="auto"/>
            </w:tcBorders>
          </w:tcPr>
          <w:p w14:paraId="066D2563" w14:textId="77777777" w:rsidR="00B752E4" w:rsidRPr="00090DEA" w:rsidRDefault="00B752E4">
            <w:pPr>
              <w:pStyle w:val="FORMDATA"/>
              <w:rPr>
                <w:b/>
                <w:color w:val="auto"/>
              </w:rPr>
            </w:pPr>
            <w:r w:rsidRPr="00090DEA">
              <w:rPr>
                <w:b/>
                <w:color w:val="auto"/>
              </w:rPr>
              <w:t>Activity Type</w:t>
            </w:r>
          </w:p>
        </w:tc>
        <w:tc>
          <w:tcPr>
            <w:tcW w:w="2610" w:type="dxa"/>
            <w:tcBorders>
              <w:top w:val="single" w:sz="6" w:space="0" w:color="auto"/>
              <w:left w:val="single" w:sz="6" w:space="0" w:color="auto"/>
              <w:bottom w:val="single" w:sz="6" w:space="0" w:color="auto"/>
              <w:right w:val="single" w:sz="6" w:space="0" w:color="auto"/>
            </w:tcBorders>
          </w:tcPr>
          <w:p w14:paraId="243FEE28" w14:textId="77777777" w:rsidR="00B752E4" w:rsidRPr="00090DEA" w:rsidRDefault="00B752E4">
            <w:pPr>
              <w:pStyle w:val="FORMDATA"/>
              <w:rPr>
                <w:b/>
                <w:color w:val="auto"/>
              </w:rPr>
            </w:pPr>
            <w:r w:rsidRPr="00090DEA">
              <w:rPr>
                <w:b/>
                <w:color w:val="auto"/>
              </w:rPr>
              <w:t>T</w:t>
            </w:r>
          </w:p>
        </w:tc>
      </w:tr>
      <w:tr w:rsidR="00B752E4" w:rsidRPr="00090DEA" w14:paraId="70CCEEF5" w14:textId="77777777">
        <w:tc>
          <w:tcPr>
            <w:tcW w:w="2160" w:type="dxa"/>
            <w:tcBorders>
              <w:top w:val="single" w:sz="6" w:space="0" w:color="auto"/>
              <w:left w:val="single" w:sz="6" w:space="0" w:color="auto"/>
              <w:bottom w:val="single" w:sz="6" w:space="0" w:color="auto"/>
              <w:right w:val="single" w:sz="6" w:space="0" w:color="auto"/>
            </w:tcBorders>
          </w:tcPr>
          <w:p w14:paraId="7228C686" w14:textId="77777777" w:rsidR="00B752E4" w:rsidRPr="00090DEA" w:rsidRDefault="00B752E4">
            <w:pPr>
              <w:pStyle w:val="FORMDATA"/>
              <w:rPr>
                <w:b/>
                <w:color w:val="auto"/>
              </w:rPr>
            </w:pPr>
            <w:r w:rsidRPr="00090DEA">
              <w:rPr>
                <w:b/>
                <w:color w:val="auto"/>
              </w:rPr>
              <w:t>RPON</w:t>
            </w:r>
          </w:p>
        </w:tc>
        <w:tc>
          <w:tcPr>
            <w:tcW w:w="4050" w:type="dxa"/>
            <w:tcBorders>
              <w:top w:val="single" w:sz="6" w:space="0" w:color="auto"/>
              <w:left w:val="single" w:sz="6" w:space="0" w:color="auto"/>
              <w:bottom w:val="single" w:sz="6" w:space="0" w:color="auto"/>
              <w:right w:val="single" w:sz="6" w:space="0" w:color="auto"/>
            </w:tcBorders>
          </w:tcPr>
          <w:p w14:paraId="2155068E" w14:textId="77777777" w:rsidR="00B752E4" w:rsidRPr="00090DEA" w:rsidRDefault="00B752E4">
            <w:pPr>
              <w:pStyle w:val="FORMDATA"/>
              <w:rPr>
                <w:b/>
                <w:color w:val="auto"/>
              </w:rPr>
            </w:pPr>
            <w:r w:rsidRPr="00090DEA">
              <w:rPr>
                <w:b/>
                <w:color w:val="auto"/>
              </w:rPr>
              <w:t>Related Purchase Order Number</w:t>
            </w:r>
          </w:p>
        </w:tc>
        <w:tc>
          <w:tcPr>
            <w:tcW w:w="2610" w:type="dxa"/>
            <w:tcBorders>
              <w:top w:val="single" w:sz="6" w:space="0" w:color="auto"/>
              <w:left w:val="single" w:sz="6" w:space="0" w:color="auto"/>
              <w:bottom w:val="single" w:sz="6" w:space="0" w:color="auto"/>
              <w:right w:val="single" w:sz="6" w:space="0" w:color="auto"/>
            </w:tcBorders>
          </w:tcPr>
          <w:p w14:paraId="55E9436F" w14:textId="77777777" w:rsidR="00B752E4" w:rsidRPr="00090DEA" w:rsidRDefault="00B752E4">
            <w:pPr>
              <w:pStyle w:val="FORMDATA"/>
              <w:rPr>
                <w:b/>
                <w:color w:val="auto"/>
              </w:rPr>
            </w:pPr>
            <w:r w:rsidRPr="00090DEA">
              <w:rPr>
                <w:b/>
                <w:color w:val="auto"/>
              </w:rPr>
              <w:t>M57-01</w:t>
            </w:r>
          </w:p>
        </w:tc>
      </w:tr>
      <w:tr w:rsidR="00B752E4" w:rsidRPr="00090DEA" w14:paraId="14212D3E" w14:textId="77777777">
        <w:tc>
          <w:tcPr>
            <w:tcW w:w="2160" w:type="dxa"/>
            <w:tcBorders>
              <w:top w:val="single" w:sz="6" w:space="0" w:color="auto"/>
              <w:left w:val="single" w:sz="6" w:space="0" w:color="auto"/>
              <w:bottom w:val="single" w:sz="6" w:space="0" w:color="auto"/>
              <w:right w:val="single" w:sz="6" w:space="0" w:color="auto"/>
            </w:tcBorders>
          </w:tcPr>
          <w:p w14:paraId="00F833F4" w14:textId="77777777" w:rsidR="00B752E4" w:rsidRPr="00090DEA" w:rsidRDefault="00B752E4">
            <w:pPr>
              <w:pStyle w:val="FORMDATA"/>
              <w:rPr>
                <w:b/>
                <w:color w:val="auto"/>
              </w:rPr>
            </w:pPr>
            <w:r w:rsidRPr="00090DEA">
              <w:rPr>
                <w:b/>
                <w:color w:val="auto"/>
              </w:rPr>
              <w:t>NOR</w:t>
            </w:r>
          </w:p>
        </w:tc>
        <w:tc>
          <w:tcPr>
            <w:tcW w:w="4050" w:type="dxa"/>
            <w:tcBorders>
              <w:top w:val="single" w:sz="6" w:space="0" w:color="auto"/>
              <w:left w:val="single" w:sz="6" w:space="0" w:color="auto"/>
              <w:bottom w:val="single" w:sz="6" w:space="0" w:color="auto"/>
              <w:right w:val="single" w:sz="6" w:space="0" w:color="auto"/>
            </w:tcBorders>
          </w:tcPr>
          <w:p w14:paraId="4CEDD05C" w14:textId="77777777" w:rsidR="00B752E4" w:rsidRPr="00090DEA" w:rsidRDefault="00B752E4">
            <w:pPr>
              <w:pStyle w:val="FORMDATA"/>
              <w:rPr>
                <w:b/>
                <w:color w:val="auto"/>
              </w:rPr>
            </w:pPr>
            <w:r w:rsidRPr="00090DEA">
              <w:rPr>
                <w:b/>
                <w:color w:val="auto"/>
              </w:rPr>
              <w:t>Number of Requests</w:t>
            </w:r>
          </w:p>
        </w:tc>
        <w:tc>
          <w:tcPr>
            <w:tcW w:w="2610" w:type="dxa"/>
            <w:tcBorders>
              <w:top w:val="single" w:sz="6" w:space="0" w:color="auto"/>
              <w:left w:val="single" w:sz="6" w:space="0" w:color="auto"/>
              <w:bottom w:val="single" w:sz="6" w:space="0" w:color="auto"/>
              <w:right w:val="single" w:sz="6" w:space="0" w:color="auto"/>
            </w:tcBorders>
          </w:tcPr>
          <w:p w14:paraId="5A5F4684" w14:textId="77777777" w:rsidR="00B752E4" w:rsidRPr="00090DEA" w:rsidRDefault="00B752E4">
            <w:pPr>
              <w:pStyle w:val="FORMDATA"/>
              <w:rPr>
                <w:b/>
                <w:color w:val="auto"/>
              </w:rPr>
            </w:pPr>
            <w:r w:rsidRPr="00090DEA">
              <w:rPr>
                <w:b/>
                <w:color w:val="auto"/>
              </w:rPr>
              <w:t>02-02</w:t>
            </w:r>
          </w:p>
        </w:tc>
      </w:tr>
      <w:tr w:rsidR="00B752E4" w:rsidRPr="00090DEA" w14:paraId="70778071" w14:textId="77777777">
        <w:tc>
          <w:tcPr>
            <w:tcW w:w="2160" w:type="dxa"/>
            <w:tcBorders>
              <w:top w:val="single" w:sz="6" w:space="0" w:color="auto"/>
              <w:left w:val="single" w:sz="6" w:space="0" w:color="auto"/>
              <w:bottom w:val="single" w:sz="6" w:space="0" w:color="auto"/>
              <w:right w:val="single" w:sz="6" w:space="0" w:color="auto"/>
            </w:tcBorders>
          </w:tcPr>
          <w:p w14:paraId="57D15D97" w14:textId="77777777" w:rsidR="00B752E4" w:rsidRPr="00090DEA" w:rsidRDefault="00B752E4">
            <w:pPr>
              <w:pStyle w:val="FORMDATA"/>
              <w:rPr>
                <w:b/>
                <w:color w:val="auto"/>
              </w:rPr>
            </w:pPr>
            <w:r w:rsidRPr="00090DEA">
              <w:rPr>
                <w:b/>
                <w:color w:val="auto"/>
              </w:rPr>
              <w:t>RCC</w:t>
            </w:r>
          </w:p>
        </w:tc>
        <w:tc>
          <w:tcPr>
            <w:tcW w:w="4050" w:type="dxa"/>
            <w:tcBorders>
              <w:top w:val="single" w:sz="6" w:space="0" w:color="auto"/>
              <w:left w:val="single" w:sz="6" w:space="0" w:color="auto"/>
              <w:bottom w:val="single" w:sz="6" w:space="0" w:color="auto"/>
              <w:right w:val="single" w:sz="6" w:space="0" w:color="auto"/>
            </w:tcBorders>
          </w:tcPr>
          <w:p w14:paraId="1600614B" w14:textId="77777777" w:rsidR="00B752E4" w:rsidRPr="00090DEA" w:rsidRDefault="00B752E4">
            <w:pPr>
              <w:pStyle w:val="FORMDATA"/>
              <w:rPr>
                <w:b/>
                <w:color w:val="auto"/>
              </w:rPr>
            </w:pPr>
            <w:r w:rsidRPr="00090DEA">
              <w:rPr>
                <w:b/>
                <w:color w:val="auto"/>
              </w:rPr>
              <w:t>Related Company Code</w:t>
            </w:r>
          </w:p>
        </w:tc>
        <w:tc>
          <w:tcPr>
            <w:tcW w:w="2610" w:type="dxa"/>
            <w:tcBorders>
              <w:top w:val="single" w:sz="6" w:space="0" w:color="auto"/>
              <w:left w:val="single" w:sz="6" w:space="0" w:color="auto"/>
              <w:bottom w:val="single" w:sz="6" w:space="0" w:color="auto"/>
              <w:right w:val="single" w:sz="6" w:space="0" w:color="auto"/>
            </w:tcBorders>
          </w:tcPr>
          <w:p w14:paraId="27A14241" w14:textId="77777777" w:rsidR="00B752E4" w:rsidRPr="00090DEA" w:rsidRDefault="00B752E4">
            <w:pPr>
              <w:pStyle w:val="FORMDATA"/>
              <w:rPr>
                <w:b/>
                <w:color w:val="auto"/>
              </w:rPr>
            </w:pPr>
            <w:r w:rsidRPr="00090DEA">
              <w:rPr>
                <w:b/>
                <w:color w:val="auto"/>
              </w:rPr>
              <w:t>999R</w:t>
            </w:r>
          </w:p>
        </w:tc>
      </w:tr>
      <w:tr w:rsidR="00B752E4" w:rsidRPr="00090DEA" w14:paraId="639F2BAD" w14:textId="77777777">
        <w:tc>
          <w:tcPr>
            <w:tcW w:w="2160" w:type="dxa"/>
            <w:tcBorders>
              <w:top w:val="single" w:sz="6" w:space="0" w:color="auto"/>
              <w:left w:val="single" w:sz="6" w:space="0" w:color="auto"/>
              <w:bottom w:val="single" w:sz="6" w:space="0" w:color="auto"/>
              <w:right w:val="single" w:sz="6" w:space="0" w:color="auto"/>
            </w:tcBorders>
          </w:tcPr>
          <w:p w14:paraId="33875E2C" w14:textId="77777777" w:rsidR="00B752E4" w:rsidRPr="00090DEA" w:rsidRDefault="00B752E4">
            <w:pPr>
              <w:pStyle w:val="FORMDATA"/>
              <w:rPr>
                <w:b/>
                <w:color w:val="auto"/>
              </w:rPr>
            </w:pPr>
            <w:r w:rsidRPr="00090DEA">
              <w:rPr>
                <w:b/>
                <w:color w:val="auto"/>
              </w:rPr>
              <w:t>CC</w:t>
            </w:r>
          </w:p>
        </w:tc>
        <w:tc>
          <w:tcPr>
            <w:tcW w:w="4050" w:type="dxa"/>
            <w:tcBorders>
              <w:top w:val="single" w:sz="6" w:space="0" w:color="auto"/>
              <w:left w:val="single" w:sz="6" w:space="0" w:color="auto"/>
              <w:bottom w:val="single" w:sz="6" w:space="0" w:color="auto"/>
              <w:right w:val="single" w:sz="6" w:space="0" w:color="auto"/>
            </w:tcBorders>
          </w:tcPr>
          <w:p w14:paraId="6B347FD8" w14:textId="77777777" w:rsidR="00B752E4" w:rsidRPr="00090DEA" w:rsidRDefault="00B752E4">
            <w:pPr>
              <w:pStyle w:val="FORMDATA"/>
              <w:rPr>
                <w:b/>
                <w:color w:val="auto"/>
              </w:rPr>
            </w:pPr>
            <w:r w:rsidRPr="00090DEA">
              <w:rPr>
                <w:b/>
                <w:color w:val="auto"/>
              </w:rPr>
              <w:t>Company Code</w:t>
            </w:r>
          </w:p>
        </w:tc>
        <w:tc>
          <w:tcPr>
            <w:tcW w:w="2610" w:type="dxa"/>
            <w:tcBorders>
              <w:top w:val="single" w:sz="6" w:space="0" w:color="auto"/>
              <w:left w:val="single" w:sz="6" w:space="0" w:color="auto"/>
              <w:bottom w:val="single" w:sz="6" w:space="0" w:color="auto"/>
              <w:right w:val="single" w:sz="6" w:space="0" w:color="auto"/>
            </w:tcBorders>
          </w:tcPr>
          <w:p w14:paraId="581974B5" w14:textId="77777777" w:rsidR="00B752E4" w:rsidRPr="00090DEA" w:rsidRDefault="00B752E4">
            <w:pPr>
              <w:pStyle w:val="FORMDATA"/>
              <w:rPr>
                <w:b/>
                <w:color w:val="auto"/>
              </w:rPr>
            </w:pPr>
            <w:r w:rsidRPr="00090DEA">
              <w:rPr>
                <w:b/>
                <w:color w:val="auto"/>
              </w:rPr>
              <w:t>9998</w:t>
            </w:r>
          </w:p>
        </w:tc>
      </w:tr>
      <w:tr w:rsidR="00B752E4" w:rsidRPr="00090DEA" w14:paraId="1744A909" w14:textId="77777777">
        <w:tc>
          <w:tcPr>
            <w:tcW w:w="2160" w:type="dxa"/>
            <w:tcBorders>
              <w:top w:val="single" w:sz="6" w:space="0" w:color="auto"/>
              <w:left w:val="single" w:sz="6" w:space="0" w:color="auto"/>
              <w:bottom w:val="single" w:sz="6" w:space="0" w:color="auto"/>
              <w:right w:val="single" w:sz="6" w:space="0" w:color="auto"/>
            </w:tcBorders>
          </w:tcPr>
          <w:p w14:paraId="6C5B8993" w14:textId="77777777" w:rsidR="00B752E4" w:rsidRPr="00090DEA" w:rsidRDefault="00B752E4">
            <w:pPr>
              <w:pStyle w:val="FORMDATA"/>
              <w:rPr>
                <w:b/>
                <w:color w:val="auto"/>
              </w:rPr>
            </w:pPr>
            <w:r w:rsidRPr="00090DEA">
              <w:rPr>
                <w:b/>
                <w:color w:val="auto"/>
              </w:rPr>
              <w:t>TOS</w:t>
            </w:r>
          </w:p>
        </w:tc>
        <w:tc>
          <w:tcPr>
            <w:tcW w:w="4050" w:type="dxa"/>
            <w:tcBorders>
              <w:top w:val="single" w:sz="6" w:space="0" w:color="auto"/>
              <w:left w:val="single" w:sz="6" w:space="0" w:color="auto"/>
              <w:bottom w:val="single" w:sz="6" w:space="0" w:color="auto"/>
              <w:right w:val="single" w:sz="6" w:space="0" w:color="auto"/>
            </w:tcBorders>
          </w:tcPr>
          <w:p w14:paraId="0EB9C4AA" w14:textId="77777777" w:rsidR="00B752E4" w:rsidRPr="00090DEA" w:rsidRDefault="00B752E4">
            <w:pPr>
              <w:pStyle w:val="FORMDATA"/>
              <w:rPr>
                <w:b/>
                <w:color w:val="auto"/>
              </w:rPr>
            </w:pPr>
            <w:r w:rsidRPr="00090DEA">
              <w:rPr>
                <w:b/>
                <w:color w:val="auto"/>
              </w:rPr>
              <w:t>Type of Service</w:t>
            </w:r>
          </w:p>
        </w:tc>
        <w:tc>
          <w:tcPr>
            <w:tcW w:w="2610" w:type="dxa"/>
            <w:tcBorders>
              <w:top w:val="single" w:sz="6" w:space="0" w:color="auto"/>
              <w:left w:val="single" w:sz="6" w:space="0" w:color="auto"/>
              <w:bottom w:val="single" w:sz="6" w:space="0" w:color="auto"/>
              <w:right w:val="single" w:sz="6" w:space="0" w:color="auto"/>
            </w:tcBorders>
          </w:tcPr>
          <w:p w14:paraId="07BA75C5" w14:textId="77777777" w:rsidR="00B752E4" w:rsidRPr="00090DEA" w:rsidRDefault="00B752E4">
            <w:pPr>
              <w:pStyle w:val="FORMDATA"/>
              <w:rPr>
                <w:b/>
                <w:color w:val="auto"/>
                <w:lang w:val="fr-FR"/>
              </w:rPr>
            </w:pPr>
            <w:r w:rsidRPr="00090DEA">
              <w:rPr>
                <w:b/>
                <w:color w:val="auto"/>
                <w:lang w:val="fr-FR"/>
              </w:rPr>
              <w:t>2BM-</w:t>
            </w:r>
          </w:p>
        </w:tc>
      </w:tr>
      <w:tr w:rsidR="00B752E4" w:rsidRPr="00090DEA" w14:paraId="348BA5EB" w14:textId="77777777">
        <w:tc>
          <w:tcPr>
            <w:tcW w:w="2160" w:type="dxa"/>
            <w:tcBorders>
              <w:top w:val="single" w:sz="6" w:space="0" w:color="auto"/>
              <w:left w:val="single" w:sz="6" w:space="0" w:color="auto"/>
              <w:bottom w:val="single" w:sz="6" w:space="0" w:color="auto"/>
              <w:right w:val="single" w:sz="6" w:space="0" w:color="auto"/>
            </w:tcBorders>
          </w:tcPr>
          <w:p w14:paraId="40158706" w14:textId="77777777" w:rsidR="00B752E4" w:rsidRPr="00090DEA" w:rsidRDefault="00B752E4">
            <w:pPr>
              <w:pStyle w:val="FORMDATA"/>
              <w:rPr>
                <w:b/>
                <w:color w:val="auto"/>
                <w:lang w:val="fr-FR"/>
              </w:rPr>
            </w:pPr>
            <w:r w:rsidRPr="00090DEA">
              <w:rPr>
                <w:b/>
                <w:color w:val="auto"/>
                <w:lang w:val="fr-FR"/>
              </w:rPr>
              <w:t>PORTTYP</w:t>
            </w:r>
          </w:p>
        </w:tc>
        <w:tc>
          <w:tcPr>
            <w:tcW w:w="4050" w:type="dxa"/>
            <w:tcBorders>
              <w:top w:val="single" w:sz="6" w:space="0" w:color="auto"/>
              <w:left w:val="single" w:sz="6" w:space="0" w:color="auto"/>
              <w:bottom w:val="single" w:sz="6" w:space="0" w:color="auto"/>
              <w:right w:val="single" w:sz="6" w:space="0" w:color="auto"/>
            </w:tcBorders>
          </w:tcPr>
          <w:p w14:paraId="14E9D955" w14:textId="77777777" w:rsidR="00B752E4" w:rsidRPr="00090DEA" w:rsidRDefault="00B752E4">
            <w:pPr>
              <w:pStyle w:val="FORMDATA"/>
              <w:rPr>
                <w:b/>
                <w:color w:val="auto"/>
                <w:lang w:val="fr-FR"/>
              </w:rPr>
            </w:pPr>
            <w:r w:rsidRPr="00090DEA">
              <w:rPr>
                <w:b/>
                <w:color w:val="auto"/>
                <w:lang w:val="fr-FR"/>
              </w:rPr>
              <w:t>Port Type</w:t>
            </w:r>
          </w:p>
        </w:tc>
        <w:tc>
          <w:tcPr>
            <w:tcW w:w="2610" w:type="dxa"/>
            <w:tcBorders>
              <w:top w:val="single" w:sz="6" w:space="0" w:color="auto"/>
              <w:left w:val="single" w:sz="6" w:space="0" w:color="auto"/>
              <w:bottom w:val="single" w:sz="6" w:space="0" w:color="auto"/>
              <w:right w:val="single" w:sz="6" w:space="0" w:color="auto"/>
            </w:tcBorders>
          </w:tcPr>
          <w:p w14:paraId="6A4357C9" w14:textId="77777777" w:rsidR="00B752E4" w:rsidRPr="00090DEA" w:rsidRDefault="00B752E4">
            <w:pPr>
              <w:pStyle w:val="FORMDATA"/>
              <w:rPr>
                <w:b/>
                <w:color w:val="auto"/>
              </w:rPr>
            </w:pPr>
            <w:r w:rsidRPr="00090DEA">
              <w:rPr>
                <w:b/>
                <w:color w:val="auto"/>
              </w:rPr>
              <w:t>L</w:t>
            </w:r>
          </w:p>
        </w:tc>
      </w:tr>
      <w:tr w:rsidR="00B752E4" w:rsidRPr="00090DEA" w14:paraId="1102C043"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C68F16C" w14:textId="77777777" w:rsidR="00B752E4" w:rsidRPr="00090DEA" w:rsidRDefault="00B752E4">
            <w:pPr>
              <w:pStyle w:val="Heading4"/>
              <w:rPr>
                <w:b/>
                <w:i w:val="0"/>
              </w:rPr>
            </w:pPr>
            <w:r w:rsidRPr="00090DEA">
              <w:rPr>
                <w:b/>
                <w:i w:val="0"/>
              </w:rPr>
              <w:t>Billing Section</w:t>
            </w:r>
          </w:p>
        </w:tc>
      </w:tr>
      <w:tr w:rsidR="00B752E4" w:rsidRPr="00090DEA" w14:paraId="3C04BE6F" w14:textId="77777777">
        <w:tc>
          <w:tcPr>
            <w:tcW w:w="2160" w:type="dxa"/>
            <w:tcBorders>
              <w:top w:val="single" w:sz="6" w:space="0" w:color="auto"/>
              <w:left w:val="single" w:sz="6" w:space="0" w:color="auto"/>
              <w:bottom w:val="single" w:sz="6" w:space="0" w:color="auto"/>
              <w:right w:val="single" w:sz="6" w:space="0" w:color="auto"/>
            </w:tcBorders>
          </w:tcPr>
          <w:p w14:paraId="31967FEA" w14:textId="77777777" w:rsidR="00B752E4" w:rsidRPr="00090DEA" w:rsidRDefault="00B752E4">
            <w:pPr>
              <w:pStyle w:val="FORMDATA"/>
              <w:rPr>
                <w:b/>
                <w:color w:val="auto"/>
              </w:rPr>
            </w:pPr>
            <w:r w:rsidRPr="00090DEA">
              <w:rPr>
                <w:b/>
                <w:color w:val="auto"/>
              </w:rPr>
              <w:t>BAN1</w:t>
            </w:r>
          </w:p>
        </w:tc>
        <w:tc>
          <w:tcPr>
            <w:tcW w:w="4050" w:type="dxa"/>
            <w:tcBorders>
              <w:top w:val="single" w:sz="6" w:space="0" w:color="auto"/>
              <w:left w:val="single" w:sz="6" w:space="0" w:color="auto"/>
              <w:bottom w:val="single" w:sz="6" w:space="0" w:color="auto"/>
              <w:right w:val="single" w:sz="6" w:space="0" w:color="auto"/>
            </w:tcBorders>
          </w:tcPr>
          <w:p w14:paraId="75B608F9" w14:textId="77777777" w:rsidR="00B752E4" w:rsidRPr="00090DEA" w:rsidRDefault="00B752E4">
            <w:pPr>
              <w:pStyle w:val="FORMDATA"/>
              <w:rPr>
                <w:b/>
                <w:color w:val="auto"/>
              </w:rPr>
            </w:pPr>
            <w:r w:rsidRPr="00090DEA">
              <w:rPr>
                <w:b/>
                <w:color w:val="auto"/>
              </w:rPr>
              <w:t>Billing Account Number 1</w:t>
            </w:r>
          </w:p>
        </w:tc>
        <w:tc>
          <w:tcPr>
            <w:tcW w:w="2610" w:type="dxa"/>
            <w:tcBorders>
              <w:top w:val="single" w:sz="6" w:space="0" w:color="auto"/>
              <w:left w:val="single" w:sz="6" w:space="0" w:color="auto"/>
              <w:bottom w:val="single" w:sz="6" w:space="0" w:color="auto"/>
              <w:right w:val="single" w:sz="6" w:space="0" w:color="auto"/>
            </w:tcBorders>
          </w:tcPr>
          <w:p w14:paraId="638337E9" w14:textId="77777777" w:rsidR="00B752E4" w:rsidRPr="00090DEA" w:rsidRDefault="00B752E4" w:rsidP="00435358">
            <w:pPr>
              <w:pStyle w:val="FORMDATA"/>
              <w:rPr>
                <w:b/>
                <w:color w:val="auto"/>
                <w:lang w:val="fr-FR"/>
              </w:rPr>
            </w:pPr>
            <w:r w:rsidRPr="00090DEA">
              <w:rPr>
                <w:b/>
                <w:color w:val="auto"/>
                <w:lang w:val="fr-FR"/>
              </w:rPr>
              <w:t>305Q</w:t>
            </w:r>
            <w:r w:rsidR="00435358">
              <w:rPr>
                <w:b/>
                <w:color w:val="auto"/>
                <w:lang w:val="fr-FR"/>
              </w:rPr>
              <w:t>988280280</w:t>
            </w:r>
          </w:p>
        </w:tc>
      </w:tr>
      <w:tr w:rsidR="00B752E4" w:rsidRPr="00090DEA" w14:paraId="3897A6C4"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D0A8B88" w14:textId="77777777" w:rsidR="00B752E4" w:rsidRPr="00090DEA" w:rsidRDefault="00B752E4">
            <w:pPr>
              <w:pStyle w:val="Heading4"/>
              <w:rPr>
                <w:b/>
                <w:i w:val="0"/>
              </w:rPr>
            </w:pPr>
            <w:r w:rsidRPr="00090DEA">
              <w:rPr>
                <w:b/>
                <w:i w:val="0"/>
              </w:rPr>
              <w:t>Contact Section</w:t>
            </w:r>
          </w:p>
        </w:tc>
      </w:tr>
      <w:tr w:rsidR="00B752E4" w:rsidRPr="00090DEA" w14:paraId="7427F93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E5762F" w14:textId="77777777" w:rsidR="00B752E4" w:rsidRPr="00090DEA" w:rsidRDefault="00B752E4">
            <w:pPr>
              <w:pStyle w:val="FORMDATA"/>
              <w:rPr>
                <w:b/>
                <w:color w:val="auto"/>
              </w:rPr>
            </w:pPr>
            <w:r w:rsidRPr="00090DEA">
              <w:rPr>
                <w:b/>
                <w:color w:val="auto"/>
              </w:rPr>
              <w:t>INIT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9F3BFC3" w14:textId="77777777" w:rsidR="00B752E4" w:rsidRPr="00090DEA" w:rsidRDefault="00B752E4">
            <w:pPr>
              <w:pStyle w:val="FORMDATA"/>
              <w:rPr>
                <w:b/>
                <w:color w:val="auto"/>
              </w:rPr>
            </w:pPr>
            <w:r w:rsidRPr="00090DEA">
              <w:rPr>
                <w:b/>
                <w:color w:val="auto"/>
              </w:rPr>
              <w:t>Initiator Identification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710A21D" w14:textId="77777777" w:rsidR="00B752E4" w:rsidRPr="00090DEA" w:rsidRDefault="00B752E4">
            <w:pPr>
              <w:pStyle w:val="FORMDATA"/>
              <w:rPr>
                <w:b/>
                <w:color w:val="auto"/>
              </w:rPr>
            </w:pPr>
            <w:r w:rsidRPr="00090DEA">
              <w:rPr>
                <w:b/>
                <w:color w:val="auto"/>
              </w:rPr>
              <w:t>Bojangles</w:t>
            </w:r>
          </w:p>
        </w:tc>
      </w:tr>
      <w:tr w:rsidR="00B752E4" w:rsidRPr="00090DEA" w14:paraId="09B67E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C8FB1A8" w14:textId="77777777" w:rsidR="00B752E4" w:rsidRPr="00090DEA" w:rsidRDefault="00B752E4">
            <w:pPr>
              <w:pStyle w:val="FORMDATA"/>
              <w:rPr>
                <w:b/>
                <w:color w:val="auto"/>
              </w:rPr>
            </w:pPr>
            <w:r w:rsidRPr="00090DEA">
              <w:rPr>
                <w:b/>
                <w:color w:val="auto"/>
              </w:rPr>
              <w:t>INIT-TEL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F9F4063" w14:textId="77777777" w:rsidR="00B752E4" w:rsidRPr="00090DEA" w:rsidRDefault="00B752E4">
            <w:pPr>
              <w:pStyle w:val="FORMDATA"/>
              <w:rPr>
                <w:b/>
                <w:color w:val="auto"/>
              </w:rPr>
            </w:pPr>
            <w:r w:rsidRPr="00090DEA">
              <w:rPr>
                <w:b/>
                <w:color w:val="auto"/>
              </w:rPr>
              <w:t>Initiator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B76054F" w14:textId="77777777" w:rsidR="00B752E4" w:rsidRPr="00090DEA" w:rsidRDefault="00B752E4">
            <w:pPr>
              <w:pStyle w:val="FORMDATA"/>
              <w:rPr>
                <w:b/>
                <w:color w:val="auto"/>
              </w:rPr>
            </w:pPr>
            <w:r w:rsidRPr="00090DEA">
              <w:rPr>
                <w:b/>
                <w:color w:val="auto"/>
              </w:rPr>
              <w:t>8884448888</w:t>
            </w:r>
          </w:p>
        </w:tc>
      </w:tr>
      <w:tr w:rsidR="00B752E4" w:rsidRPr="00090DEA" w14:paraId="5990EF9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2161FA" w14:textId="77777777" w:rsidR="00B752E4" w:rsidRPr="00090DEA" w:rsidRDefault="00B752E4">
            <w:pPr>
              <w:pStyle w:val="FORMDATA"/>
              <w:rPr>
                <w:b/>
                <w:color w:val="auto"/>
              </w:rPr>
            </w:pPr>
            <w:r w:rsidRPr="00090DEA">
              <w:rPr>
                <w:b/>
                <w:color w:val="auto"/>
              </w:rPr>
              <w:t>INIT-FAX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0B89899" w14:textId="77777777" w:rsidR="00B752E4" w:rsidRPr="00090DEA" w:rsidRDefault="00B752E4">
            <w:pPr>
              <w:pStyle w:val="FORMDATA"/>
              <w:rPr>
                <w:b/>
                <w:color w:val="auto"/>
              </w:rPr>
            </w:pPr>
            <w:r w:rsidRPr="00090DEA">
              <w:rPr>
                <w:b/>
                <w:color w:val="auto"/>
              </w:rPr>
              <w:t>Initiator Facsimile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4C30B2F"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7794C4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844C582" w14:textId="77777777" w:rsidR="00B752E4" w:rsidRPr="00090DEA" w:rsidRDefault="00B752E4">
            <w:pPr>
              <w:pStyle w:val="FORMDATA"/>
              <w:rPr>
                <w:b/>
                <w:color w:val="auto"/>
                <w:lang w:val="fr-FR"/>
              </w:rPr>
            </w:pPr>
            <w:r w:rsidRPr="00090DEA">
              <w:rPr>
                <w:b/>
                <w:color w:val="auto"/>
                <w:lang w:val="fr-FR"/>
              </w:rPr>
              <w:t>IMPCON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159C88B" w14:textId="77777777" w:rsidR="00B752E4" w:rsidRPr="00090DEA" w:rsidRDefault="00B752E4">
            <w:pPr>
              <w:pStyle w:val="FORMDATA"/>
              <w:rPr>
                <w:b/>
                <w:color w:val="auto"/>
                <w:lang w:val="fr-FR"/>
              </w:rPr>
            </w:pPr>
            <w:r w:rsidRPr="00090DEA">
              <w:rPr>
                <w:b/>
                <w:color w:val="auto"/>
                <w:lang w:val="fr-FR"/>
              </w:rPr>
              <w:t>Implementation Contact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C6F5ECE" w14:textId="77777777" w:rsidR="00B752E4" w:rsidRPr="00090DEA" w:rsidRDefault="00B752E4">
            <w:pPr>
              <w:pStyle w:val="FORMDATA"/>
              <w:rPr>
                <w:b/>
                <w:color w:val="auto"/>
              </w:rPr>
            </w:pPr>
            <w:r w:rsidRPr="00090DEA">
              <w:rPr>
                <w:b/>
                <w:color w:val="auto"/>
              </w:rPr>
              <w:t>Donald Duck</w:t>
            </w:r>
          </w:p>
        </w:tc>
      </w:tr>
      <w:tr w:rsidR="00B752E4" w:rsidRPr="00090DEA" w14:paraId="49FA66D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3B920B" w14:textId="77777777" w:rsidR="00B752E4" w:rsidRPr="00090DEA" w:rsidRDefault="00B752E4">
            <w:pPr>
              <w:pStyle w:val="FORMDATA"/>
              <w:rPr>
                <w:b/>
                <w:color w:val="auto"/>
              </w:rPr>
            </w:pPr>
            <w:r w:rsidRPr="00090DEA">
              <w:rPr>
                <w:b/>
                <w:color w:val="auto"/>
              </w:rPr>
              <w:t>IMPCON-TEL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55E8259" w14:textId="77777777" w:rsidR="00B752E4" w:rsidRPr="00090DEA" w:rsidRDefault="00B752E4">
            <w:pPr>
              <w:pStyle w:val="FORMDATA"/>
              <w:rPr>
                <w:b/>
                <w:color w:val="auto"/>
              </w:rPr>
            </w:pPr>
            <w:r w:rsidRPr="00090DEA">
              <w:rPr>
                <w:b/>
                <w:color w:val="auto"/>
              </w:rPr>
              <w:t>Implementation Contact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5BB3559" w14:textId="77777777" w:rsidR="00B752E4" w:rsidRPr="00090DEA" w:rsidRDefault="00B752E4">
            <w:pPr>
              <w:pStyle w:val="FORMDATA"/>
              <w:rPr>
                <w:b/>
                <w:color w:val="auto"/>
              </w:rPr>
            </w:pPr>
            <w:r w:rsidRPr="00090DEA">
              <w:rPr>
                <w:b/>
                <w:color w:val="auto"/>
              </w:rPr>
              <w:t>4045552222</w:t>
            </w:r>
          </w:p>
        </w:tc>
      </w:tr>
      <w:tr w:rsidR="00B752E4" w:rsidRPr="00090DEA" w14:paraId="2AE3CF83"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2647C881"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121F4EB4"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009C957B"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6D7B1F25" w14:textId="77777777">
        <w:tc>
          <w:tcPr>
            <w:tcW w:w="2160" w:type="dxa"/>
            <w:tcBorders>
              <w:top w:val="single" w:sz="6" w:space="0" w:color="auto"/>
              <w:left w:val="single" w:sz="6" w:space="0" w:color="auto"/>
              <w:bottom w:val="single" w:sz="6" w:space="0" w:color="auto"/>
              <w:right w:val="single" w:sz="6" w:space="0" w:color="auto"/>
            </w:tcBorders>
          </w:tcPr>
          <w:p w14:paraId="561AF9A6" w14:textId="77777777" w:rsidR="00B752E4" w:rsidRPr="00090DEA" w:rsidRDefault="00B752E4">
            <w:pPr>
              <w:pStyle w:val="FORMDATA"/>
              <w:rPr>
                <w:b/>
                <w:color w:val="auto"/>
              </w:rPr>
            </w:pPr>
            <w:r w:rsidRPr="00090DEA">
              <w:rPr>
                <w:b/>
                <w:color w:val="auto"/>
              </w:rPr>
              <w:t>NAME</w:t>
            </w:r>
          </w:p>
        </w:tc>
        <w:tc>
          <w:tcPr>
            <w:tcW w:w="4050" w:type="dxa"/>
            <w:tcBorders>
              <w:top w:val="single" w:sz="6" w:space="0" w:color="auto"/>
              <w:left w:val="single" w:sz="6" w:space="0" w:color="auto"/>
              <w:bottom w:val="single" w:sz="6" w:space="0" w:color="auto"/>
              <w:right w:val="single" w:sz="6" w:space="0" w:color="auto"/>
            </w:tcBorders>
          </w:tcPr>
          <w:p w14:paraId="63E84BBA" w14:textId="77777777" w:rsidR="00B752E4" w:rsidRPr="00090DEA" w:rsidRDefault="00B752E4">
            <w:pPr>
              <w:pStyle w:val="FORMDATA"/>
              <w:rPr>
                <w:b/>
                <w:color w:val="auto"/>
              </w:rPr>
            </w:pPr>
            <w:r w:rsidRPr="00090DEA">
              <w:rPr>
                <w:b/>
                <w:color w:val="auto"/>
              </w:rPr>
              <w:t>End User Name</w:t>
            </w:r>
          </w:p>
        </w:tc>
        <w:tc>
          <w:tcPr>
            <w:tcW w:w="2610" w:type="dxa"/>
            <w:tcBorders>
              <w:top w:val="single" w:sz="6" w:space="0" w:color="auto"/>
              <w:left w:val="single" w:sz="6" w:space="0" w:color="auto"/>
              <w:bottom w:val="single" w:sz="6" w:space="0" w:color="auto"/>
              <w:right w:val="single" w:sz="6" w:space="0" w:color="auto"/>
            </w:tcBorders>
          </w:tcPr>
          <w:p w14:paraId="61AE0ED0" w14:textId="77777777" w:rsidR="00B752E4" w:rsidRPr="00090DEA" w:rsidRDefault="00B752E4">
            <w:pPr>
              <w:pStyle w:val="FORMDATA"/>
              <w:rPr>
                <w:b/>
                <w:color w:val="auto"/>
                <w:lang w:val="fr-FR"/>
              </w:rPr>
            </w:pPr>
            <w:r w:rsidRPr="00090DEA">
              <w:rPr>
                <w:b/>
                <w:color w:val="auto"/>
                <w:lang w:val="fr-FR"/>
              </w:rPr>
              <w:t>Elroy Jetson</w:t>
            </w:r>
          </w:p>
        </w:tc>
      </w:tr>
      <w:tr w:rsidR="00B752E4" w:rsidRPr="00090DEA" w14:paraId="1DA62F3D" w14:textId="77777777">
        <w:tc>
          <w:tcPr>
            <w:tcW w:w="2160" w:type="dxa"/>
            <w:tcBorders>
              <w:top w:val="single" w:sz="6" w:space="0" w:color="auto"/>
              <w:left w:val="single" w:sz="6" w:space="0" w:color="auto"/>
              <w:bottom w:val="single" w:sz="6" w:space="0" w:color="auto"/>
              <w:right w:val="single" w:sz="6" w:space="0" w:color="auto"/>
            </w:tcBorders>
          </w:tcPr>
          <w:p w14:paraId="2766C9A0" w14:textId="77777777" w:rsidR="00B752E4" w:rsidRPr="00090DEA" w:rsidRDefault="00B752E4">
            <w:pPr>
              <w:pStyle w:val="FORMDATA"/>
              <w:rPr>
                <w:b/>
                <w:color w:val="auto"/>
                <w:lang w:val="fr-FR"/>
              </w:rPr>
            </w:pPr>
            <w:r w:rsidRPr="00090DEA">
              <w:rPr>
                <w:b/>
                <w:color w:val="auto"/>
                <w:lang w:val="fr-FR"/>
              </w:rPr>
              <w:t>SANO</w:t>
            </w:r>
          </w:p>
        </w:tc>
        <w:tc>
          <w:tcPr>
            <w:tcW w:w="4050" w:type="dxa"/>
            <w:tcBorders>
              <w:top w:val="single" w:sz="6" w:space="0" w:color="auto"/>
              <w:left w:val="single" w:sz="6" w:space="0" w:color="auto"/>
              <w:bottom w:val="single" w:sz="6" w:space="0" w:color="auto"/>
              <w:right w:val="single" w:sz="6" w:space="0" w:color="auto"/>
            </w:tcBorders>
          </w:tcPr>
          <w:p w14:paraId="2D51CA48" w14:textId="77777777" w:rsidR="00B752E4" w:rsidRPr="00090DEA" w:rsidRDefault="00B752E4">
            <w:pPr>
              <w:pStyle w:val="FORMDATA"/>
              <w:rPr>
                <w:b/>
                <w:color w:val="auto"/>
              </w:rPr>
            </w:pPr>
            <w:r w:rsidRPr="00090DEA">
              <w:rPr>
                <w:b/>
                <w:color w:val="auto"/>
              </w:rPr>
              <w:t>Service Address House Number</w:t>
            </w:r>
          </w:p>
        </w:tc>
        <w:tc>
          <w:tcPr>
            <w:tcW w:w="2610" w:type="dxa"/>
            <w:tcBorders>
              <w:top w:val="single" w:sz="6" w:space="0" w:color="auto"/>
              <w:left w:val="single" w:sz="6" w:space="0" w:color="auto"/>
              <w:bottom w:val="single" w:sz="6" w:space="0" w:color="auto"/>
              <w:right w:val="single" w:sz="6" w:space="0" w:color="auto"/>
            </w:tcBorders>
          </w:tcPr>
          <w:p w14:paraId="35C9E6C0" w14:textId="77777777" w:rsidR="00B752E4" w:rsidRPr="00090DEA" w:rsidRDefault="00B752E4">
            <w:pPr>
              <w:pStyle w:val="FORMDATA"/>
              <w:rPr>
                <w:b/>
                <w:color w:val="auto"/>
              </w:rPr>
            </w:pPr>
            <w:r w:rsidRPr="00090DEA">
              <w:rPr>
                <w:b/>
                <w:color w:val="auto"/>
              </w:rPr>
              <w:t>550</w:t>
            </w:r>
          </w:p>
        </w:tc>
      </w:tr>
      <w:tr w:rsidR="00B752E4" w:rsidRPr="00090DEA" w14:paraId="6989CA17" w14:textId="77777777">
        <w:tc>
          <w:tcPr>
            <w:tcW w:w="2160" w:type="dxa"/>
            <w:tcBorders>
              <w:top w:val="single" w:sz="6" w:space="0" w:color="auto"/>
              <w:left w:val="single" w:sz="6" w:space="0" w:color="auto"/>
              <w:bottom w:val="single" w:sz="6" w:space="0" w:color="auto"/>
              <w:right w:val="single" w:sz="6" w:space="0" w:color="auto"/>
            </w:tcBorders>
          </w:tcPr>
          <w:p w14:paraId="0B6F08B0" w14:textId="77777777" w:rsidR="00B752E4" w:rsidRPr="00090DEA" w:rsidRDefault="00B752E4">
            <w:pPr>
              <w:pStyle w:val="FORMDATA"/>
              <w:rPr>
                <w:b/>
                <w:color w:val="auto"/>
              </w:rPr>
            </w:pPr>
            <w:r w:rsidRPr="00090DEA">
              <w:rPr>
                <w:b/>
                <w:color w:val="auto"/>
              </w:rPr>
              <w:t>SASN</w:t>
            </w:r>
          </w:p>
        </w:tc>
        <w:tc>
          <w:tcPr>
            <w:tcW w:w="4050" w:type="dxa"/>
            <w:tcBorders>
              <w:top w:val="single" w:sz="6" w:space="0" w:color="auto"/>
              <w:left w:val="single" w:sz="6" w:space="0" w:color="auto"/>
              <w:bottom w:val="single" w:sz="6" w:space="0" w:color="auto"/>
              <w:right w:val="single" w:sz="6" w:space="0" w:color="auto"/>
            </w:tcBorders>
          </w:tcPr>
          <w:p w14:paraId="3DACED07" w14:textId="77777777" w:rsidR="00B752E4" w:rsidRPr="00090DEA" w:rsidRDefault="00B752E4">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2E0DFC03" w14:textId="77777777" w:rsidR="00B752E4" w:rsidRPr="00090DEA" w:rsidRDefault="00B752E4">
            <w:pPr>
              <w:pStyle w:val="FORMDATA"/>
              <w:rPr>
                <w:b/>
                <w:color w:val="auto"/>
              </w:rPr>
            </w:pPr>
            <w:r w:rsidRPr="00090DEA">
              <w:rPr>
                <w:b/>
                <w:color w:val="auto"/>
              </w:rPr>
              <w:t>Southard</w:t>
            </w:r>
          </w:p>
        </w:tc>
      </w:tr>
      <w:tr w:rsidR="00B752E4" w:rsidRPr="00090DEA" w14:paraId="047F97F2" w14:textId="77777777">
        <w:tc>
          <w:tcPr>
            <w:tcW w:w="2160" w:type="dxa"/>
            <w:tcBorders>
              <w:top w:val="single" w:sz="6" w:space="0" w:color="auto"/>
              <w:left w:val="single" w:sz="6" w:space="0" w:color="auto"/>
              <w:bottom w:val="single" w:sz="6" w:space="0" w:color="auto"/>
              <w:right w:val="single" w:sz="6" w:space="0" w:color="auto"/>
            </w:tcBorders>
          </w:tcPr>
          <w:p w14:paraId="661ACDBD" w14:textId="77777777" w:rsidR="00B752E4" w:rsidRPr="00090DEA" w:rsidRDefault="00B752E4">
            <w:pPr>
              <w:pStyle w:val="FORMDATA"/>
              <w:rPr>
                <w:b/>
                <w:color w:val="auto"/>
              </w:rPr>
            </w:pPr>
            <w:r w:rsidRPr="00090DEA">
              <w:rPr>
                <w:b/>
                <w:color w:val="auto"/>
              </w:rPr>
              <w:t>SATH</w:t>
            </w:r>
          </w:p>
        </w:tc>
        <w:tc>
          <w:tcPr>
            <w:tcW w:w="4050" w:type="dxa"/>
            <w:tcBorders>
              <w:top w:val="single" w:sz="6" w:space="0" w:color="auto"/>
              <w:left w:val="single" w:sz="6" w:space="0" w:color="auto"/>
              <w:bottom w:val="single" w:sz="6" w:space="0" w:color="auto"/>
              <w:right w:val="single" w:sz="6" w:space="0" w:color="auto"/>
            </w:tcBorders>
          </w:tcPr>
          <w:p w14:paraId="2D53AF64" w14:textId="77777777" w:rsidR="00B752E4" w:rsidRPr="00090DEA" w:rsidRDefault="00B752E4">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7E7C6019" w14:textId="77777777" w:rsidR="00B752E4" w:rsidRPr="00090DEA" w:rsidRDefault="00B752E4">
            <w:pPr>
              <w:pStyle w:val="FORMDATA"/>
              <w:rPr>
                <w:b/>
                <w:color w:val="auto"/>
              </w:rPr>
            </w:pPr>
            <w:r w:rsidRPr="00090DEA">
              <w:rPr>
                <w:b/>
                <w:color w:val="auto"/>
              </w:rPr>
              <w:t>St</w:t>
            </w:r>
          </w:p>
        </w:tc>
      </w:tr>
      <w:tr w:rsidR="00B752E4" w:rsidRPr="00090DEA" w14:paraId="04F59657" w14:textId="77777777">
        <w:tc>
          <w:tcPr>
            <w:tcW w:w="2160" w:type="dxa"/>
            <w:tcBorders>
              <w:top w:val="single" w:sz="6" w:space="0" w:color="auto"/>
              <w:left w:val="single" w:sz="6" w:space="0" w:color="auto"/>
              <w:bottom w:val="single" w:sz="6" w:space="0" w:color="auto"/>
              <w:right w:val="single" w:sz="6" w:space="0" w:color="auto"/>
            </w:tcBorders>
          </w:tcPr>
          <w:p w14:paraId="2DF4D1F1" w14:textId="77777777" w:rsidR="00B752E4" w:rsidRPr="00090DEA" w:rsidRDefault="00B752E4">
            <w:pPr>
              <w:pStyle w:val="FORMDATA"/>
              <w:rPr>
                <w:b/>
                <w:color w:val="auto"/>
              </w:rPr>
            </w:pPr>
            <w:r w:rsidRPr="00090DEA">
              <w:rPr>
                <w:b/>
                <w:color w:val="auto"/>
              </w:rPr>
              <w:t>CITY</w:t>
            </w:r>
          </w:p>
        </w:tc>
        <w:tc>
          <w:tcPr>
            <w:tcW w:w="4050" w:type="dxa"/>
            <w:tcBorders>
              <w:top w:val="single" w:sz="6" w:space="0" w:color="auto"/>
              <w:left w:val="single" w:sz="6" w:space="0" w:color="auto"/>
              <w:bottom w:val="single" w:sz="6" w:space="0" w:color="auto"/>
              <w:right w:val="single" w:sz="6" w:space="0" w:color="auto"/>
            </w:tcBorders>
          </w:tcPr>
          <w:p w14:paraId="2426D8C7"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610" w:type="dxa"/>
            <w:tcBorders>
              <w:top w:val="single" w:sz="6" w:space="0" w:color="auto"/>
              <w:left w:val="single" w:sz="6" w:space="0" w:color="auto"/>
              <w:bottom w:val="single" w:sz="6" w:space="0" w:color="auto"/>
              <w:right w:val="single" w:sz="6" w:space="0" w:color="auto"/>
            </w:tcBorders>
          </w:tcPr>
          <w:p w14:paraId="0157160D" w14:textId="77777777" w:rsidR="00B752E4" w:rsidRPr="00090DEA" w:rsidRDefault="00B752E4">
            <w:pPr>
              <w:pStyle w:val="FORMDATA"/>
              <w:rPr>
                <w:b/>
                <w:color w:val="auto"/>
                <w:lang w:val="fr-FR"/>
              </w:rPr>
            </w:pPr>
            <w:r w:rsidRPr="00090DEA">
              <w:rPr>
                <w:b/>
                <w:color w:val="auto"/>
                <w:lang w:val="fr-FR"/>
              </w:rPr>
              <w:t>Key West</w:t>
            </w:r>
          </w:p>
        </w:tc>
      </w:tr>
      <w:tr w:rsidR="00B752E4" w:rsidRPr="00090DEA" w14:paraId="37E93BA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954220" w14:textId="77777777" w:rsidR="00B752E4" w:rsidRPr="00090DEA" w:rsidRDefault="00B752E4">
            <w:pPr>
              <w:pStyle w:val="FORMDATA"/>
              <w:rPr>
                <w:b/>
                <w:color w:val="auto"/>
                <w:lang w:val="fr-FR"/>
              </w:rPr>
            </w:pPr>
            <w:r w:rsidRPr="00090DEA">
              <w:rPr>
                <w:b/>
                <w:color w:val="auto"/>
                <w:lang w:val="fr-FR"/>
              </w:rPr>
              <w:t>STATE</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516A5A4"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0DD6144" w14:textId="77777777" w:rsidR="00B752E4" w:rsidRPr="00090DEA" w:rsidRDefault="00B752E4">
            <w:pPr>
              <w:pStyle w:val="FORMDATA"/>
              <w:rPr>
                <w:b/>
                <w:color w:val="auto"/>
                <w:lang w:val="fr-FR"/>
              </w:rPr>
            </w:pPr>
            <w:r w:rsidRPr="00090DEA">
              <w:rPr>
                <w:b/>
                <w:color w:val="auto"/>
                <w:lang w:val="fr-FR"/>
              </w:rPr>
              <w:t>FL</w:t>
            </w:r>
          </w:p>
        </w:tc>
      </w:tr>
      <w:tr w:rsidR="00B752E4" w:rsidRPr="00090DEA" w14:paraId="428AE082" w14:textId="77777777">
        <w:tc>
          <w:tcPr>
            <w:tcW w:w="2160" w:type="dxa"/>
            <w:tcBorders>
              <w:top w:val="single" w:sz="6" w:space="0" w:color="auto"/>
              <w:left w:val="single" w:sz="6" w:space="0" w:color="auto"/>
              <w:bottom w:val="single" w:sz="6" w:space="0" w:color="auto"/>
              <w:right w:val="single" w:sz="6" w:space="0" w:color="auto"/>
            </w:tcBorders>
          </w:tcPr>
          <w:p w14:paraId="09A165BC" w14:textId="77777777" w:rsidR="00B752E4" w:rsidRPr="00090DEA" w:rsidRDefault="00B752E4">
            <w:pPr>
              <w:pStyle w:val="FORMDATA"/>
              <w:rPr>
                <w:b/>
                <w:color w:val="auto"/>
                <w:lang w:val="fr-FR"/>
              </w:rPr>
            </w:pPr>
            <w:r w:rsidRPr="00090DEA">
              <w:rPr>
                <w:b/>
                <w:color w:val="auto"/>
                <w:lang w:val="fr-FR"/>
              </w:rPr>
              <w:t>ZIP CODE</w:t>
            </w:r>
          </w:p>
        </w:tc>
        <w:tc>
          <w:tcPr>
            <w:tcW w:w="4050" w:type="dxa"/>
            <w:tcBorders>
              <w:top w:val="single" w:sz="6" w:space="0" w:color="auto"/>
              <w:left w:val="single" w:sz="6" w:space="0" w:color="auto"/>
              <w:bottom w:val="single" w:sz="6" w:space="0" w:color="auto"/>
              <w:right w:val="single" w:sz="6" w:space="0" w:color="auto"/>
            </w:tcBorders>
          </w:tcPr>
          <w:p w14:paraId="0FC89366" w14:textId="77777777" w:rsidR="00B752E4" w:rsidRPr="00090DEA" w:rsidRDefault="00B752E4">
            <w:pPr>
              <w:pStyle w:val="FORMDATA"/>
              <w:rPr>
                <w:b/>
                <w:color w:val="auto"/>
              </w:rPr>
            </w:pPr>
            <w:r w:rsidRPr="00090DEA">
              <w:rPr>
                <w:b/>
                <w:color w:val="auto"/>
              </w:rPr>
              <w:t>End User Zip Code</w:t>
            </w:r>
          </w:p>
        </w:tc>
        <w:tc>
          <w:tcPr>
            <w:tcW w:w="2610" w:type="dxa"/>
            <w:tcBorders>
              <w:top w:val="single" w:sz="6" w:space="0" w:color="auto"/>
              <w:left w:val="single" w:sz="6" w:space="0" w:color="auto"/>
              <w:bottom w:val="single" w:sz="6" w:space="0" w:color="auto"/>
              <w:right w:val="single" w:sz="6" w:space="0" w:color="auto"/>
            </w:tcBorders>
          </w:tcPr>
          <w:p w14:paraId="1CCB6914" w14:textId="77777777" w:rsidR="00B752E4" w:rsidRPr="00090DEA" w:rsidRDefault="00B752E4">
            <w:pPr>
              <w:pStyle w:val="FORMDATA"/>
              <w:rPr>
                <w:b/>
                <w:color w:val="auto"/>
              </w:rPr>
            </w:pPr>
            <w:r w:rsidRPr="00090DEA">
              <w:rPr>
                <w:b/>
                <w:color w:val="auto"/>
              </w:rPr>
              <w:t>33040</w:t>
            </w:r>
          </w:p>
        </w:tc>
      </w:tr>
      <w:tr w:rsidR="00B752E4" w:rsidRPr="00090DEA" w14:paraId="290F9C43"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4D3B690" w14:textId="77777777" w:rsidR="00B752E4" w:rsidRPr="00090DEA" w:rsidRDefault="00B752E4">
            <w:pPr>
              <w:pStyle w:val="Heading4"/>
              <w:rPr>
                <w:b/>
                <w:i w:val="0"/>
              </w:rPr>
            </w:pPr>
            <w:r w:rsidRPr="00090DEA">
              <w:rPr>
                <w:b/>
                <w:i w:val="0"/>
              </w:rPr>
              <w:t>Bill Section</w:t>
            </w:r>
          </w:p>
        </w:tc>
      </w:tr>
      <w:tr w:rsidR="00B752E4" w:rsidRPr="00090DEA" w14:paraId="38DE4BF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6EA8A09" w14:textId="77777777" w:rsidR="00B752E4" w:rsidRPr="00090DEA" w:rsidRDefault="00B752E4">
            <w:pPr>
              <w:pStyle w:val="FORMDATA"/>
              <w:rPr>
                <w:b/>
                <w:color w:val="auto"/>
              </w:rPr>
            </w:pPr>
            <w:r w:rsidRPr="00090DEA">
              <w:rPr>
                <w:b/>
                <w:color w:val="auto"/>
              </w:rPr>
              <w:t>EATN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EBE50FC" w14:textId="77777777" w:rsidR="00B752E4" w:rsidRPr="00090DEA" w:rsidRDefault="00B752E4">
            <w:pPr>
              <w:pStyle w:val="FORMDATA"/>
              <w:rPr>
                <w:b/>
                <w:color w:val="auto"/>
              </w:rPr>
            </w:pPr>
            <w:r w:rsidRPr="00090DEA">
              <w:rPr>
                <w:b/>
                <w:color w:val="auto"/>
              </w:rPr>
              <w:t>Existing Account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635CBF4" w14:textId="77777777" w:rsidR="00B752E4" w:rsidRPr="00090DEA" w:rsidRDefault="00B752E4">
            <w:pPr>
              <w:pStyle w:val="FORMDATA"/>
              <w:rPr>
                <w:b/>
                <w:color w:val="auto"/>
              </w:rPr>
            </w:pPr>
            <w:r w:rsidRPr="00090DEA">
              <w:rPr>
                <w:b/>
                <w:color w:val="auto"/>
              </w:rPr>
              <w:t>3052922951</w:t>
            </w:r>
          </w:p>
        </w:tc>
      </w:tr>
      <w:tr w:rsidR="00B752E4" w:rsidRPr="00090DEA" w14:paraId="012E3328"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431469DE" w14:textId="77777777" w:rsidR="00B752E4" w:rsidRPr="00090DEA" w:rsidRDefault="00B752E4">
            <w:pPr>
              <w:pStyle w:val="Heading9"/>
              <w:rPr>
                <w:color w:val="auto"/>
              </w:rPr>
            </w:pPr>
            <w:r w:rsidRPr="00090DEA">
              <w:rPr>
                <w:color w:val="auto"/>
              </w:rPr>
              <w:t>DL  FORM</w:t>
            </w:r>
          </w:p>
        </w:tc>
      </w:tr>
      <w:tr w:rsidR="00B752E4" w:rsidRPr="00090DEA" w14:paraId="4E47A6DB"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46D4046" w14:textId="77777777" w:rsidR="00B752E4" w:rsidRPr="00090DEA" w:rsidRDefault="00B752E4">
            <w:pPr>
              <w:pStyle w:val="Heading5"/>
              <w:rPr>
                <w:color w:val="auto"/>
              </w:rPr>
            </w:pPr>
            <w:r w:rsidRPr="00090DEA">
              <w:rPr>
                <w:color w:val="auto"/>
              </w:rPr>
              <w:t>Listing Control Section</w:t>
            </w:r>
          </w:p>
        </w:tc>
      </w:tr>
      <w:tr w:rsidR="00B752E4" w:rsidRPr="00090DEA" w14:paraId="350E7CE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DD8F44E" w14:textId="77777777" w:rsidR="00B752E4" w:rsidRPr="00090DEA" w:rsidRDefault="00B752E4">
            <w:pPr>
              <w:pStyle w:val="FORMDATA"/>
              <w:rPr>
                <w:b/>
                <w:color w:val="auto"/>
              </w:rPr>
            </w:pPr>
            <w:r w:rsidRPr="00090DEA">
              <w:rPr>
                <w:b/>
                <w:color w:val="auto"/>
              </w:rPr>
              <w:t>DLNUM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7211885" w14:textId="77777777" w:rsidR="00B752E4" w:rsidRPr="00090DEA" w:rsidRDefault="00B752E4">
            <w:pPr>
              <w:pStyle w:val="FORMDATA"/>
              <w:rPr>
                <w:b/>
                <w:color w:val="auto"/>
              </w:rPr>
            </w:pPr>
            <w:r w:rsidRPr="00090DEA">
              <w:rPr>
                <w:b/>
                <w:color w:val="auto"/>
              </w:rPr>
              <w:t>Directory Listing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BB68B65" w14:textId="77777777" w:rsidR="00B752E4" w:rsidRPr="00090DEA" w:rsidRDefault="00B752E4">
            <w:pPr>
              <w:pStyle w:val="FORMDATA"/>
              <w:rPr>
                <w:b/>
                <w:color w:val="auto"/>
              </w:rPr>
            </w:pPr>
            <w:r w:rsidRPr="00090DEA">
              <w:rPr>
                <w:b/>
                <w:color w:val="auto"/>
              </w:rPr>
              <w:t>0001</w:t>
            </w:r>
          </w:p>
        </w:tc>
      </w:tr>
      <w:tr w:rsidR="00B752E4" w:rsidRPr="00090DEA" w14:paraId="312A055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D99FC1" w14:textId="77777777" w:rsidR="00B752E4" w:rsidRPr="00090DEA" w:rsidRDefault="00B752E4">
            <w:pPr>
              <w:pStyle w:val="FORMDATA"/>
              <w:rPr>
                <w:b/>
                <w:color w:val="auto"/>
              </w:rPr>
            </w:pPr>
            <w:r w:rsidRPr="00090DEA">
              <w:rPr>
                <w:b/>
                <w:color w:val="auto"/>
              </w:rPr>
              <w:t>LACT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2D264B0" w14:textId="77777777" w:rsidR="00B752E4" w:rsidRPr="00090DEA" w:rsidRDefault="00B752E4">
            <w:pPr>
              <w:pStyle w:val="FORMDATA"/>
              <w:rPr>
                <w:b/>
                <w:color w:val="auto"/>
              </w:rPr>
            </w:pPr>
            <w:r w:rsidRPr="00090DEA">
              <w:rPr>
                <w:b/>
                <w:color w:val="auto"/>
              </w:rPr>
              <w:t>Listing Activity Indicator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C6D88E9" w14:textId="77777777" w:rsidR="00B752E4" w:rsidRPr="00090DEA" w:rsidRDefault="00B752E4">
            <w:pPr>
              <w:pStyle w:val="FORMDATA"/>
              <w:rPr>
                <w:b/>
                <w:color w:val="auto"/>
              </w:rPr>
            </w:pPr>
            <w:r w:rsidRPr="00090DEA">
              <w:rPr>
                <w:b/>
                <w:color w:val="auto"/>
              </w:rPr>
              <w:t>N</w:t>
            </w:r>
          </w:p>
        </w:tc>
      </w:tr>
      <w:tr w:rsidR="00B752E4" w:rsidRPr="00090DEA" w14:paraId="25315D52" w14:textId="77777777">
        <w:tc>
          <w:tcPr>
            <w:tcW w:w="2160" w:type="dxa"/>
            <w:tcBorders>
              <w:top w:val="single" w:sz="6" w:space="0" w:color="auto"/>
              <w:left w:val="single" w:sz="6" w:space="0" w:color="auto"/>
              <w:bottom w:val="single" w:sz="6" w:space="0" w:color="auto"/>
              <w:right w:val="single" w:sz="6" w:space="0" w:color="auto"/>
            </w:tcBorders>
          </w:tcPr>
          <w:p w14:paraId="341CE63A" w14:textId="77777777" w:rsidR="00B752E4" w:rsidRPr="00090DEA" w:rsidRDefault="00B752E4">
            <w:pPr>
              <w:pStyle w:val="FORMDATA"/>
              <w:rPr>
                <w:b/>
                <w:color w:val="auto"/>
              </w:rPr>
            </w:pPr>
            <w:r w:rsidRPr="00090DEA">
              <w:rPr>
                <w:b/>
                <w:color w:val="auto"/>
              </w:rPr>
              <w:t>RTY</w:t>
            </w:r>
          </w:p>
        </w:tc>
        <w:tc>
          <w:tcPr>
            <w:tcW w:w="4050" w:type="dxa"/>
            <w:tcBorders>
              <w:top w:val="single" w:sz="6" w:space="0" w:color="auto"/>
              <w:left w:val="single" w:sz="6" w:space="0" w:color="auto"/>
              <w:bottom w:val="single" w:sz="6" w:space="0" w:color="auto"/>
              <w:right w:val="single" w:sz="6" w:space="0" w:color="auto"/>
            </w:tcBorders>
          </w:tcPr>
          <w:p w14:paraId="53B91B4E" w14:textId="77777777" w:rsidR="00B752E4" w:rsidRPr="00090DEA" w:rsidRDefault="00B752E4">
            <w:pPr>
              <w:pStyle w:val="FORMDATA"/>
              <w:rPr>
                <w:b/>
                <w:color w:val="auto"/>
              </w:rPr>
            </w:pPr>
            <w:r w:rsidRPr="00090DEA">
              <w:rPr>
                <w:b/>
                <w:color w:val="auto"/>
              </w:rPr>
              <w:t>Record Type</w:t>
            </w:r>
          </w:p>
        </w:tc>
        <w:tc>
          <w:tcPr>
            <w:tcW w:w="2610" w:type="dxa"/>
            <w:tcBorders>
              <w:top w:val="single" w:sz="6" w:space="0" w:color="auto"/>
              <w:left w:val="single" w:sz="6" w:space="0" w:color="auto"/>
              <w:bottom w:val="single" w:sz="6" w:space="0" w:color="auto"/>
              <w:right w:val="single" w:sz="6" w:space="0" w:color="auto"/>
            </w:tcBorders>
          </w:tcPr>
          <w:p w14:paraId="7F59702D" w14:textId="77777777" w:rsidR="00B752E4" w:rsidRPr="00090DEA" w:rsidRDefault="00B752E4">
            <w:pPr>
              <w:pStyle w:val="FORMDATA"/>
              <w:rPr>
                <w:b/>
                <w:color w:val="auto"/>
              </w:rPr>
            </w:pPr>
            <w:r w:rsidRPr="00090DEA">
              <w:rPr>
                <w:b/>
                <w:color w:val="auto"/>
              </w:rPr>
              <w:t>LML</w:t>
            </w:r>
          </w:p>
        </w:tc>
      </w:tr>
      <w:tr w:rsidR="00B752E4" w:rsidRPr="00090DEA" w14:paraId="40151C25" w14:textId="77777777">
        <w:tc>
          <w:tcPr>
            <w:tcW w:w="2160" w:type="dxa"/>
            <w:tcBorders>
              <w:top w:val="single" w:sz="6" w:space="0" w:color="auto"/>
              <w:left w:val="single" w:sz="6" w:space="0" w:color="auto"/>
              <w:bottom w:val="single" w:sz="6" w:space="0" w:color="auto"/>
              <w:right w:val="single" w:sz="6" w:space="0" w:color="auto"/>
            </w:tcBorders>
          </w:tcPr>
          <w:p w14:paraId="71D5C6B6" w14:textId="77777777" w:rsidR="00B752E4" w:rsidRPr="00090DEA" w:rsidRDefault="00B752E4">
            <w:pPr>
              <w:pStyle w:val="FORMDATA"/>
              <w:rPr>
                <w:b/>
                <w:color w:val="auto"/>
              </w:rPr>
            </w:pPr>
            <w:r w:rsidRPr="00090DEA">
              <w:rPr>
                <w:b/>
                <w:color w:val="auto"/>
              </w:rPr>
              <w:t>LTY</w:t>
            </w:r>
          </w:p>
        </w:tc>
        <w:tc>
          <w:tcPr>
            <w:tcW w:w="4050" w:type="dxa"/>
            <w:tcBorders>
              <w:top w:val="single" w:sz="6" w:space="0" w:color="auto"/>
              <w:left w:val="single" w:sz="6" w:space="0" w:color="auto"/>
              <w:bottom w:val="single" w:sz="6" w:space="0" w:color="auto"/>
              <w:right w:val="single" w:sz="6" w:space="0" w:color="auto"/>
            </w:tcBorders>
          </w:tcPr>
          <w:p w14:paraId="31352F9A" w14:textId="77777777" w:rsidR="00B752E4" w:rsidRPr="00090DEA" w:rsidRDefault="00B752E4">
            <w:pPr>
              <w:pStyle w:val="FORMDATA"/>
              <w:rPr>
                <w:b/>
                <w:color w:val="auto"/>
              </w:rPr>
            </w:pPr>
            <w:r w:rsidRPr="00090DEA">
              <w:rPr>
                <w:b/>
                <w:color w:val="auto"/>
              </w:rPr>
              <w:t>Listing Type</w:t>
            </w:r>
          </w:p>
        </w:tc>
        <w:tc>
          <w:tcPr>
            <w:tcW w:w="2610" w:type="dxa"/>
            <w:tcBorders>
              <w:top w:val="single" w:sz="6" w:space="0" w:color="auto"/>
              <w:left w:val="single" w:sz="6" w:space="0" w:color="auto"/>
              <w:bottom w:val="single" w:sz="6" w:space="0" w:color="auto"/>
              <w:right w:val="single" w:sz="6" w:space="0" w:color="auto"/>
            </w:tcBorders>
          </w:tcPr>
          <w:p w14:paraId="606FE79B" w14:textId="77777777" w:rsidR="00B752E4" w:rsidRPr="00090DEA" w:rsidRDefault="00B752E4">
            <w:pPr>
              <w:pStyle w:val="FORMDATA"/>
              <w:rPr>
                <w:b/>
                <w:color w:val="auto"/>
                <w:lang w:val="fr-FR"/>
              </w:rPr>
            </w:pPr>
            <w:r w:rsidRPr="00090DEA">
              <w:rPr>
                <w:b/>
                <w:color w:val="auto"/>
                <w:lang w:val="fr-FR"/>
              </w:rPr>
              <w:t>1</w:t>
            </w:r>
          </w:p>
        </w:tc>
      </w:tr>
      <w:tr w:rsidR="00B752E4" w:rsidRPr="00090DEA" w14:paraId="71067A98" w14:textId="77777777">
        <w:tc>
          <w:tcPr>
            <w:tcW w:w="2160" w:type="dxa"/>
            <w:tcBorders>
              <w:top w:val="single" w:sz="6" w:space="0" w:color="auto"/>
              <w:left w:val="single" w:sz="6" w:space="0" w:color="auto"/>
              <w:bottom w:val="single" w:sz="6" w:space="0" w:color="auto"/>
              <w:right w:val="single" w:sz="6" w:space="0" w:color="auto"/>
            </w:tcBorders>
          </w:tcPr>
          <w:p w14:paraId="04E5946E" w14:textId="77777777" w:rsidR="00B752E4" w:rsidRPr="00090DEA" w:rsidRDefault="00B752E4">
            <w:pPr>
              <w:pStyle w:val="FORMDATA"/>
              <w:rPr>
                <w:b/>
                <w:color w:val="auto"/>
                <w:lang w:val="fr-FR"/>
              </w:rPr>
            </w:pPr>
            <w:r w:rsidRPr="00090DEA">
              <w:rPr>
                <w:b/>
                <w:color w:val="auto"/>
                <w:lang w:val="fr-FR"/>
              </w:rPr>
              <w:t>STYC</w:t>
            </w:r>
          </w:p>
        </w:tc>
        <w:tc>
          <w:tcPr>
            <w:tcW w:w="4050" w:type="dxa"/>
            <w:tcBorders>
              <w:top w:val="single" w:sz="6" w:space="0" w:color="auto"/>
              <w:left w:val="single" w:sz="6" w:space="0" w:color="auto"/>
              <w:bottom w:val="single" w:sz="6" w:space="0" w:color="auto"/>
              <w:right w:val="single" w:sz="6" w:space="0" w:color="auto"/>
            </w:tcBorders>
          </w:tcPr>
          <w:p w14:paraId="767C0365" w14:textId="77777777" w:rsidR="00B752E4" w:rsidRPr="00090DEA" w:rsidRDefault="00B752E4">
            <w:pPr>
              <w:pStyle w:val="FORMDATA"/>
              <w:rPr>
                <w:b/>
                <w:color w:val="auto"/>
                <w:lang w:val="fr-FR"/>
              </w:rPr>
            </w:pPr>
            <w:r w:rsidRPr="00090DEA">
              <w:rPr>
                <w:b/>
                <w:color w:val="auto"/>
                <w:lang w:val="fr-FR"/>
              </w:rPr>
              <w:t>Style Code</w:t>
            </w:r>
          </w:p>
        </w:tc>
        <w:tc>
          <w:tcPr>
            <w:tcW w:w="2610" w:type="dxa"/>
            <w:tcBorders>
              <w:top w:val="single" w:sz="6" w:space="0" w:color="auto"/>
              <w:left w:val="single" w:sz="6" w:space="0" w:color="auto"/>
              <w:bottom w:val="single" w:sz="6" w:space="0" w:color="auto"/>
              <w:right w:val="single" w:sz="6" w:space="0" w:color="auto"/>
            </w:tcBorders>
          </w:tcPr>
          <w:p w14:paraId="0E9B25D1" w14:textId="77777777" w:rsidR="00B752E4" w:rsidRPr="00090DEA" w:rsidRDefault="00B752E4">
            <w:pPr>
              <w:pStyle w:val="FORMDATA"/>
              <w:rPr>
                <w:b/>
                <w:color w:val="auto"/>
              </w:rPr>
            </w:pPr>
            <w:r w:rsidRPr="00090DEA">
              <w:rPr>
                <w:b/>
                <w:color w:val="auto"/>
              </w:rPr>
              <w:t>SL</w:t>
            </w:r>
          </w:p>
        </w:tc>
      </w:tr>
      <w:tr w:rsidR="00B752E4" w:rsidRPr="00090DEA" w14:paraId="785A5A3B" w14:textId="77777777">
        <w:tc>
          <w:tcPr>
            <w:tcW w:w="2160" w:type="dxa"/>
            <w:tcBorders>
              <w:top w:val="single" w:sz="6" w:space="0" w:color="auto"/>
              <w:left w:val="single" w:sz="6" w:space="0" w:color="auto"/>
              <w:bottom w:val="single" w:sz="6" w:space="0" w:color="auto"/>
              <w:right w:val="single" w:sz="6" w:space="0" w:color="auto"/>
            </w:tcBorders>
          </w:tcPr>
          <w:p w14:paraId="209A17DA" w14:textId="77777777" w:rsidR="00B752E4" w:rsidRPr="00090DEA" w:rsidRDefault="00B752E4">
            <w:pPr>
              <w:pStyle w:val="FORMDATA"/>
              <w:rPr>
                <w:b/>
                <w:color w:val="auto"/>
              </w:rPr>
            </w:pPr>
            <w:r w:rsidRPr="00090DEA">
              <w:rPr>
                <w:b/>
                <w:color w:val="auto"/>
              </w:rPr>
              <w:t>TOA</w:t>
            </w:r>
          </w:p>
        </w:tc>
        <w:tc>
          <w:tcPr>
            <w:tcW w:w="4050" w:type="dxa"/>
            <w:tcBorders>
              <w:top w:val="single" w:sz="6" w:space="0" w:color="auto"/>
              <w:left w:val="single" w:sz="6" w:space="0" w:color="auto"/>
              <w:bottom w:val="single" w:sz="6" w:space="0" w:color="auto"/>
              <w:right w:val="single" w:sz="6" w:space="0" w:color="auto"/>
            </w:tcBorders>
          </w:tcPr>
          <w:p w14:paraId="5291B8C5" w14:textId="77777777" w:rsidR="00B752E4" w:rsidRPr="00090DEA" w:rsidRDefault="00B752E4">
            <w:pPr>
              <w:pStyle w:val="FORMDATA"/>
              <w:rPr>
                <w:b/>
                <w:color w:val="auto"/>
              </w:rPr>
            </w:pPr>
            <w:r w:rsidRPr="00090DEA">
              <w:rPr>
                <w:b/>
                <w:color w:val="auto"/>
              </w:rPr>
              <w:t>Type of Account</w:t>
            </w:r>
          </w:p>
        </w:tc>
        <w:tc>
          <w:tcPr>
            <w:tcW w:w="2610" w:type="dxa"/>
            <w:tcBorders>
              <w:top w:val="single" w:sz="6" w:space="0" w:color="auto"/>
              <w:left w:val="single" w:sz="6" w:space="0" w:color="auto"/>
              <w:bottom w:val="single" w:sz="6" w:space="0" w:color="auto"/>
              <w:right w:val="single" w:sz="6" w:space="0" w:color="auto"/>
            </w:tcBorders>
          </w:tcPr>
          <w:p w14:paraId="3B6A4EB5" w14:textId="77777777" w:rsidR="00B752E4" w:rsidRPr="00090DEA" w:rsidRDefault="00B752E4">
            <w:pPr>
              <w:pStyle w:val="FORMDATA"/>
              <w:rPr>
                <w:b/>
                <w:color w:val="auto"/>
              </w:rPr>
            </w:pPr>
            <w:r w:rsidRPr="00090DEA">
              <w:rPr>
                <w:b/>
                <w:color w:val="auto"/>
              </w:rPr>
              <w:t>R</w:t>
            </w:r>
          </w:p>
        </w:tc>
      </w:tr>
      <w:tr w:rsidR="00B752E4" w:rsidRPr="00090DEA" w14:paraId="644CE83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D447987" w14:textId="77777777" w:rsidR="00B752E4" w:rsidRPr="00090DEA" w:rsidRDefault="00B752E4">
            <w:pPr>
              <w:pStyle w:val="FORMDATA"/>
              <w:rPr>
                <w:b/>
                <w:color w:val="auto"/>
              </w:rPr>
            </w:pPr>
            <w:r w:rsidRPr="00090DEA">
              <w:rPr>
                <w:b/>
                <w:color w:val="auto"/>
              </w:rPr>
              <w:t>DOI</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6F6FFB2" w14:textId="77777777" w:rsidR="00B752E4" w:rsidRPr="00090DEA" w:rsidRDefault="00B752E4">
            <w:pPr>
              <w:pStyle w:val="FORMDATA"/>
              <w:rPr>
                <w:b/>
                <w:color w:val="auto"/>
              </w:rPr>
            </w:pPr>
            <w:r w:rsidRPr="00090DEA">
              <w:rPr>
                <w:b/>
                <w:color w:val="auto"/>
              </w:rPr>
              <w:t>Degree of Indent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CBC065C" w14:textId="77777777" w:rsidR="00B752E4" w:rsidRPr="00090DEA" w:rsidRDefault="00B752E4">
            <w:pPr>
              <w:pStyle w:val="FORMDATA"/>
              <w:rPr>
                <w:b/>
                <w:color w:val="auto"/>
              </w:rPr>
            </w:pPr>
            <w:r w:rsidRPr="00090DEA">
              <w:rPr>
                <w:b/>
                <w:color w:val="auto"/>
              </w:rPr>
              <w:t>0</w:t>
            </w:r>
          </w:p>
        </w:tc>
      </w:tr>
      <w:tr w:rsidR="00B752E4" w:rsidRPr="00090DEA" w14:paraId="0CCAE407"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7574616F" w14:textId="77777777" w:rsidR="00B752E4" w:rsidRPr="00090DEA" w:rsidRDefault="00B752E4">
            <w:pPr>
              <w:pStyle w:val="Heading5"/>
              <w:rPr>
                <w:bCs/>
                <w:iCs w:val="0"/>
                <w:color w:val="auto"/>
              </w:rPr>
            </w:pPr>
            <w:r w:rsidRPr="00090DEA">
              <w:rPr>
                <w:bCs/>
                <w:iCs w:val="0"/>
                <w:color w:val="auto"/>
              </w:rPr>
              <w:t>Listing Instruction Section</w:t>
            </w:r>
          </w:p>
        </w:tc>
      </w:tr>
      <w:tr w:rsidR="00B752E4" w:rsidRPr="00090DEA" w14:paraId="1F42E74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9A8807" w14:textId="77777777" w:rsidR="00B752E4" w:rsidRPr="00090DEA" w:rsidRDefault="00B752E4">
            <w:pPr>
              <w:pStyle w:val="FORMDATA"/>
              <w:rPr>
                <w:b/>
                <w:color w:val="auto"/>
              </w:rPr>
            </w:pPr>
            <w:r w:rsidRPr="00090DEA">
              <w:rPr>
                <w:b/>
                <w:color w:val="auto"/>
              </w:rPr>
              <w:t>LTN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9616A2E" w14:textId="77777777" w:rsidR="00B752E4" w:rsidRPr="00090DEA" w:rsidRDefault="00B752E4">
            <w:pPr>
              <w:pStyle w:val="FORMDATA"/>
              <w:rPr>
                <w:b/>
                <w:color w:val="auto"/>
              </w:rPr>
            </w:pPr>
            <w:r w:rsidRPr="00090DEA">
              <w:rPr>
                <w:b/>
                <w:color w:val="auto"/>
              </w:rPr>
              <w:t>Listing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933474B" w14:textId="77777777" w:rsidR="00B752E4" w:rsidRPr="00090DEA" w:rsidRDefault="00B752E4">
            <w:pPr>
              <w:pStyle w:val="FORMDATA"/>
              <w:rPr>
                <w:b/>
                <w:color w:val="auto"/>
              </w:rPr>
            </w:pPr>
            <w:r w:rsidRPr="00090DEA">
              <w:rPr>
                <w:b/>
                <w:color w:val="auto"/>
              </w:rPr>
              <w:t>3052922951</w:t>
            </w:r>
          </w:p>
        </w:tc>
      </w:tr>
      <w:tr w:rsidR="00B752E4" w:rsidRPr="00090DEA" w14:paraId="35FFC91F" w14:textId="77777777">
        <w:tc>
          <w:tcPr>
            <w:tcW w:w="2160" w:type="dxa"/>
            <w:tcBorders>
              <w:top w:val="single" w:sz="6" w:space="0" w:color="auto"/>
              <w:left w:val="single" w:sz="6" w:space="0" w:color="auto"/>
              <w:bottom w:val="single" w:sz="6" w:space="0" w:color="auto"/>
              <w:right w:val="single" w:sz="6" w:space="0" w:color="auto"/>
            </w:tcBorders>
          </w:tcPr>
          <w:p w14:paraId="64AE8EBD" w14:textId="77777777" w:rsidR="00B752E4" w:rsidRPr="00090DEA" w:rsidRDefault="00B752E4">
            <w:pPr>
              <w:pStyle w:val="FORMDATA"/>
              <w:rPr>
                <w:b/>
                <w:color w:val="auto"/>
              </w:rPr>
            </w:pPr>
            <w:r w:rsidRPr="00090DEA">
              <w:rPr>
                <w:b/>
                <w:color w:val="auto"/>
              </w:rPr>
              <w:t>LNLN</w:t>
            </w:r>
          </w:p>
        </w:tc>
        <w:tc>
          <w:tcPr>
            <w:tcW w:w="4050" w:type="dxa"/>
            <w:tcBorders>
              <w:top w:val="single" w:sz="6" w:space="0" w:color="auto"/>
              <w:left w:val="single" w:sz="6" w:space="0" w:color="auto"/>
              <w:bottom w:val="single" w:sz="6" w:space="0" w:color="auto"/>
              <w:right w:val="single" w:sz="6" w:space="0" w:color="auto"/>
            </w:tcBorders>
          </w:tcPr>
          <w:p w14:paraId="17A6D89B" w14:textId="77777777" w:rsidR="00B752E4" w:rsidRPr="00090DEA" w:rsidRDefault="00B752E4">
            <w:pPr>
              <w:pStyle w:val="FORMDATA"/>
              <w:rPr>
                <w:b/>
                <w:color w:val="auto"/>
              </w:rPr>
            </w:pPr>
            <w:r w:rsidRPr="00090DEA">
              <w:rPr>
                <w:b/>
                <w:color w:val="auto"/>
              </w:rPr>
              <w:t xml:space="preserve">Listed Name Last </w:t>
            </w:r>
          </w:p>
        </w:tc>
        <w:tc>
          <w:tcPr>
            <w:tcW w:w="2610" w:type="dxa"/>
            <w:tcBorders>
              <w:top w:val="single" w:sz="6" w:space="0" w:color="auto"/>
              <w:left w:val="single" w:sz="6" w:space="0" w:color="auto"/>
              <w:bottom w:val="single" w:sz="6" w:space="0" w:color="auto"/>
              <w:right w:val="single" w:sz="6" w:space="0" w:color="auto"/>
            </w:tcBorders>
          </w:tcPr>
          <w:p w14:paraId="76D07405" w14:textId="77777777" w:rsidR="00B752E4" w:rsidRPr="00090DEA" w:rsidRDefault="00B752E4">
            <w:pPr>
              <w:pStyle w:val="FORMDATA"/>
              <w:rPr>
                <w:b/>
                <w:color w:val="auto"/>
              </w:rPr>
            </w:pPr>
            <w:r w:rsidRPr="00090DEA">
              <w:rPr>
                <w:b/>
                <w:color w:val="auto"/>
              </w:rPr>
              <w:t>Jetson</w:t>
            </w:r>
          </w:p>
        </w:tc>
      </w:tr>
      <w:tr w:rsidR="00B752E4" w:rsidRPr="00090DEA" w14:paraId="5A8D744F" w14:textId="77777777">
        <w:tc>
          <w:tcPr>
            <w:tcW w:w="2160" w:type="dxa"/>
            <w:tcBorders>
              <w:top w:val="single" w:sz="6" w:space="0" w:color="auto"/>
              <w:left w:val="single" w:sz="6" w:space="0" w:color="auto"/>
              <w:bottom w:val="single" w:sz="6" w:space="0" w:color="auto"/>
              <w:right w:val="single" w:sz="6" w:space="0" w:color="auto"/>
            </w:tcBorders>
          </w:tcPr>
          <w:p w14:paraId="30D373EB" w14:textId="77777777" w:rsidR="00B752E4" w:rsidRPr="00090DEA" w:rsidRDefault="00B752E4">
            <w:pPr>
              <w:pStyle w:val="FORMDATA"/>
              <w:rPr>
                <w:b/>
                <w:color w:val="auto"/>
              </w:rPr>
            </w:pPr>
            <w:r w:rsidRPr="00090DEA">
              <w:rPr>
                <w:b/>
                <w:color w:val="auto"/>
              </w:rPr>
              <w:t>LNFN</w:t>
            </w:r>
          </w:p>
        </w:tc>
        <w:tc>
          <w:tcPr>
            <w:tcW w:w="4050" w:type="dxa"/>
            <w:tcBorders>
              <w:top w:val="single" w:sz="6" w:space="0" w:color="auto"/>
              <w:left w:val="single" w:sz="6" w:space="0" w:color="auto"/>
              <w:bottom w:val="single" w:sz="6" w:space="0" w:color="auto"/>
              <w:right w:val="single" w:sz="6" w:space="0" w:color="auto"/>
            </w:tcBorders>
          </w:tcPr>
          <w:p w14:paraId="3B12C70D" w14:textId="77777777" w:rsidR="00B752E4" w:rsidRPr="00090DEA" w:rsidRDefault="00B752E4">
            <w:pPr>
              <w:pStyle w:val="FORMDATA"/>
              <w:rPr>
                <w:b/>
                <w:color w:val="auto"/>
              </w:rPr>
            </w:pPr>
            <w:r w:rsidRPr="00090DEA">
              <w:rPr>
                <w:b/>
                <w:color w:val="auto"/>
              </w:rPr>
              <w:t xml:space="preserve">Listed Name First </w:t>
            </w:r>
          </w:p>
        </w:tc>
        <w:tc>
          <w:tcPr>
            <w:tcW w:w="2610" w:type="dxa"/>
            <w:tcBorders>
              <w:top w:val="single" w:sz="6" w:space="0" w:color="auto"/>
              <w:left w:val="single" w:sz="6" w:space="0" w:color="auto"/>
              <w:bottom w:val="single" w:sz="6" w:space="0" w:color="auto"/>
              <w:right w:val="single" w:sz="6" w:space="0" w:color="auto"/>
            </w:tcBorders>
          </w:tcPr>
          <w:p w14:paraId="5A6B1EE7" w14:textId="77777777" w:rsidR="00B752E4" w:rsidRPr="00090DEA" w:rsidRDefault="00B752E4">
            <w:pPr>
              <w:pStyle w:val="FORMDATA"/>
              <w:rPr>
                <w:b/>
                <w:color w:val="auto"/>
              </w:rPr>
            </w:pPr>
            <w:r w:rsidRPr="00090DEA">
              <w:rPr>
                <w:b/>
                <w:color w:val="auto"/>
              </w:rPr>
              <w:t>Elroy</w:t>
            </w:r>
          </w:p>
        </w:tc>
      </w:tr>
      <w:tr w:rsidR="00B752E4" w:rsidRPr="00090DEA" w14:paraId="02D9E1E5" w14:textId="77777777">
        <w:tc>
          <w:tcPr>
            <w:tcW w:w="2160" w:type="dxa"/>
            <w:tcBorders>
              <w:top w:val="single" w:sz="6" w:space="0" w:color="auto"/>
              <w:left w:val="single" w:sz="6" w:space="0" w:color="auto"/>
              <w:bottom w:val="single" w:sz="6" w:space="0" w:color="auto"/>
              <w:right w:val="single" w:sz="6" w:space="0" w:color="auto"/>
            </w:tcBorders>
          </w:tcPr>
          <w:p w14:paraId="7FB3E638" w14:textId="77777777" w:rsidR="00B752E4" w:rsidRPr="00090DEA" w:rsidRDefault="00B752E4">
            <w:pPr>
              <w:pStyle w:val="FORMDATA"/>
              <w:rPr>
                <w:b/>
                <w:color w:val="auto"/>
              </w:rPr>
            </w:pPr>
            <w:r w:rsidRPr="00090DEA">
              <w:rPr>
                <w:b/>
                <w:color w:val="auto"/>
              </w:rPr>
              <w:t>LANO</w:t>
            </w:r>
          </w:p>
        </w:tc>
        <w:tc>
          <w:tcPr>
            <w:tcW w:w="4050" w:type="dxa"/>
            <w:tcBorders>
              <w:top w:val="single" w:sz="6" w:space="0" w:color="auto"/>
              <w:left w:val="single" w:sz="6" w:space="0" w:color="auto"/>
              <w:bottom w:val="single" w:sz="6" w:space="0" w:color="auto"/>
              <w:right w:val="single" w:sz="6" w:space="0" w:color="auto"/>
            </w:tcBorders>
          </w:tcPr>
          <w:p w14:paraId="3393E549" w14:textId="77777777" w:rsidR="00B752E4" w:rsidRPr="00090DEA" w:rsidRDefault="00B752E4">
            <w:pPr>
              <w:pStyle w:val="FORMDATA"/>
              <w:rPr>
                <w:b/>
                <w:color w:val="auto"/>
              </w:rPr>
            </w:pPr>
            <w:r w:rsidRPr="00090DEA">
              <w:rPr>
                <w:b/>
                <w:color w:val="auto"/>
              </w:rPr>
              <w:t>Listed Address House Number</w:t>
            </w:r>
          </w:p>
        </w:tc>
        <w:tc>
          <w:tcPr>
            <w:tcW w:w="2610" w:type="dxa"/>
            <w:tcBorders>
              <w:top w:val="single" w:sz="6" w:space="0" w:color="auto"/>
              <w:left w:val="single" w:sz="6" w:space="0" w:color="auto"/>
              <w:bottom w:val="single" w:sz="6" w:space="0" w:color="auto"/>
              <w:right w:val="single" w:sz="6" w:space="0" w:color="auto"/>
            </w:tcBorders>
          </w:tcPr>
          <w:p w14:paraId="4BCFED92" w14:textId="77777777" w:rsidR="00B752E4" w:rsidRPr="00090DEA" w:rsidRDefault="00B752E4">
            <w:pPr>
              <w:pStyle w:val="FORMDATA"/>
              <w:rPr>
                <w:b/>
                <w:color w:val="auto"/>
              </w:rPr>
            </w:pPr>
            <w:r w:rsidRPr="00090DEA">
              <w:rPr>
                <w:b/>
                <w:color w:val="auto"/>
              </w:rPr>
              <w:t>550</w:t>
            </w:r>
          </w:p>
        </w:tc>
      </w:tr>
      <w:tr w:rsidR="00B752E4" w:rsidRPr="00090DEA" w14:paraId="77FC7AA2" w14:textId="77777777">
        <w:tc>
          <w:tcPr>
            <w:tcW w:w="2160" w:type="dxa"/>
            <w:tcBorders>
              <w:top w:val="single" w:sz="6" w:space="0" w:color="auto"/>
              <w:left w:val="single" w:sz="6" w:space="0" w:color="auto"/>
              <w:bottom w:val="single" w:sz="6" w:space="0" w:color="auto"/>
              <w:right w:val="single" w:sz="6" w:space="0" w:color="auto"/>
            </w:tcBorders>
          </w:tcPr>
          <w:p w14:paraId="7BBBB839" w14:textId="77777777" w:rsidR="00B752E4" w:rsidRPr="00090DEA" w:rsidRDefault="00B752E4">
            <w:pPr>
              <w:pStyle w:val="FORMDATA"/>
              <w:rPr>
                <w:b/>
                <w:color w:val="auto"/>
              </w:rPr>
            </w:pPr>
            <w:r w:rsidRPr="00090DEA">
              <w:rPr>
                <w:b/>
                <w:color w:val="auto"/>
              </w:rPr>
              <w:t>LASN</w:t>
            </w:r>
          </w:p>
        </w:tc>
        <w:tc>
          <w:tcPr>
            <w:tcW w:w="4050" w:type="dxa"/>
            <w:tcBorders>
              <w:top w:val="single" w:sz="6" w:space="0" w:color="auto"/>
              <w:left w:val="single" w:sz="6" w:space="0" w:color="auto"/>
              <w:bottom w:val="single" w:sz="6" w:space="0" w:color="auto"/>
              <w:right w:val="single" w:sz="6" w:space="0" w:color="auto"/>
            </w:tcBorders>
          </w:tcPr>
          <w:p w14:paraId="6B975F17"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2927D3FE" w14:textId="77777777" w:rsidR="00B752E4" w:rsidRPr="00090DEA" w:rsidRDefault="00B752E4">
            <w:pPr>
              <w:pStyle w:val="FORMDATA"/>
              <w:rPr>
                <w:b/>
                <w:color w:val="auto"/>
              </w:rPr>
            </w:pPr>
            <w:r w:rsidRPr="00090DEA">
              <w:rPr>
                <w:b/>
                <w:color w:val="auto"/>
              </w:rPr>
              <w:t xml:space="preserve">Southard </w:t>
            </w:r>
          </w:p>
        </w:tc>
      </w:tr>
      <w:tr w:rsidR="00B752E4" w:rsidRPr="00090DEA" w14:paraId="3619E375" w14:textId="77777777">
        <w:tc>
          <w:tcPr>
            <w:tcW w:w="2160" w:type="dxa"/>
            <w:tcBorders>
              <w:top w:val="single" w:sz="6" w:space="0" w:color="auto"/>
              <w:left w:val="single" w:sz="6" w:space="0" w:color="auto"/>
              <w:bottom w:val="single" w:sz="6" w:space="0" w:color="auto"/>
              <w:right w:val="single" w:sz="6" w:space="0" w:color="auto"/>
            </w:tcBorders>
          </w:tcPr>
          <w:p w14:paraId="2BF97E02" w14:textId="77777777" w:rsidR="00B752E4" w:rsidRPr="00090DEA" w:rsidRDefault="00B752E4">
            <w:pPr>
              <w:pStyle w:val="FORMDATA"/>
              <w:rPr>
                <w:b/>
                <w:color w:val="auto"/>
              </w:rPr>
            </w:pPr>
            <w:r w:rsidRPr="00090DEA">
              <w:rPr>
                <w:b/>
                <w:color w:val="auto"/>
              </w:rPr>
              <w:t>LATH</w:t>
            </w:r>
          </w:p>
        </w:tc>
        <w:tc>
          <w:tcPr>
            <w:tcW w:w="4050" w:type="dxa"/>
            <w:tcBorders>
              <w:top w:val="single" w:sz="6" w:space="0" w:color="auto"/>
              <w:left w:val="single" w:sz="6" w:space="0" w:color="auto"/>
              <w:bottom w:val="single" w:sz="6" w:space="0" w:color="auto"/>
              <w:right w:val="single" w:sz="6" w:space="0" w:color="auto"/>
            </w:tcBorders>
          </w:tcPr>
          <w:p w14:paraId="1D63CE99"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18F97C15" w14:textId="77777777" w:rsidR="00B752E4" w:rsidRPr="00090DEA" w:rsidRDefault="00B752E4">
            <w:pPr>
              <w:pStyle w:val="FORMDATA"/>
              <w:rPr>
                <w:b/>
                <w:color w:val="auto"/>
              </w:rPr>
            </w:pPr>
            <w:r w:rsidRPr="00090DEA">
              <w:rPr>
                <w:b/>
                <w:color w:val="auto"/>
              </w:rPr>
              <w:t>St</w:t>
            </w:r>
          </w:p>
        </w:tc>
      </w:tr>
      <w:tr w:rsidR="00B752E4" w:rsidRPr="00090DEA" w14:paraId="6A66447A"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1A37D154"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090DEA" w14:paraId="5DB3B49F"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705DE8AA"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090DEA" w14:paraId="2456332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2252322" w14:textId="77777777" w:rsidR="00B752E4" w:rsidRPr="00090DEA" w:rsidRDefault="00B752E4">
            <w:pPr>
              <w:pStyle w:val="FORMDATA"/>
              <w:rPr>
                <w:b/>
                <w:color w:val="auto"/>
                <w:lang w:val="fr-FR"/>
              </w:rPr>
            </w:pPr>
            <w:r w:rsidRPr="00090DEA">
              <w:rPr>
                <w:b/>
                <w:color w:val="auto"/>
                <w:lang w:val="fr-FR"/>
              </w:rPr>
              <w:t>PQTY</w:t>
            </w:r>
          </w:p>
        </w:tc>
        <w:tc>
          <w:tcPr>
            <w:tcW w:w="4050" w:type="dxa"/>
            <w:tcBorders>
              <w:top w:val="single" w:sz="6" w:space="0" w:color="auto"/>
              <w:left w:val="single" w:sz="6" w:space="0" w:color="auto"/>
              <w:bottom w:val="single" w:sz="6" w:space="0" w:color="auto"/>
              <w:right w:val="single" w:sz="6" w:space="0" w:color="auto"/>
            </w:tcBorders>
          </w:tcPr>
          <w:p w14:paraId="75C1B45A" w14:textId="77777777" w:rsidR="00B752E4" w:rsidRPr="00090DEA" w:rsidRDefault="00B752E4">
            <w:pPr>
              <w:pStyle w:val="FORMDATA"/>
              <w:rPr>
                <w:b/>
                <w:color w:val="auto"/>
                <w:lang w:val="fr-FR"/>
              </w:rPr>
            </w:pPr>
            <w:r w:rsidRPr="00090DEA">
              <w:rPr>
                <w:b/>
                <w:color w:val="auto"/>
                <w:lang w:val="fr-FR"/>
              </w:rPr>
              <w:t>Port Quantity</w:t>
            </w:r>
          </w:p>
        </w:tc>
        <w:tc>
          <w:tcPr>
            <w:tcW w:w="2610" w:type="dxa"/>
            <w:tcBorders>
              <w:top w:val="single" w:sz="6" w:space="0" w:color="auto"/>
              <w:left w:val="single" w:sz="6" w:space="0" w:color="auto"/>
              <w:bottom w:val="single" w:sz="6" w:space="0" w:color="auto"/>
              <w:right w:val="single" w:sz="6" w:space="0" w:color="auto"/>
            </w:tcBorders>
          </w:tcPr>
          <w:p w14:paraId="2330DB35" w14:textId="77777777" w:rsidR="00B752E4" w:rsidRPr="00090DEA" w:rsidRDefault="00B752E4">
            <w:pPr>
              <w:pStyle w:val="FORMDATA"/>
              <w:rPr>
                <w:b/>
                <w:color w:val="auto"/>
              </w:rPr>
            </w:pPr>
            <w:r w:rsidRPr="00090DEA">
              <w:rPr>
                <w:b/>
                <w:color w:val="auto"/>
              </w:rPr>
              <w:t>001</w:t>
            </w:r>
          </w:p>
        </w:tc>
      </w:tr>
      <w:tr w:rsidR="00B752E4" w:rsidRPr="00090DEA" w14:paraId="4F05EA92"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9F45FA5" w14:textId="77777777" w:rsidR="00B752E4" w:rsidRPr="00090DEA" w:rsidRDefault="00B752E4">
            <w:pPr>
              <w:pStyle w:val="Heading5"/>
              <w:rPr>
                <w:bCs/>
                <w:iCs w:val="0"/>
                <w:color w:val="auto"/>
              </w:rPr>
            </w:pPr>
            <w:r w:rsidRPr="00090DEA">
              <w:rPr>
                <w:bCs/>
                <w:iCs w:val="0"/>
                <w:color w:val="auto"/>
              </w:rPr>
              <w:t>Service Details Section</w:t>
            </w:r>
          </w:p>
        </w:tc>
      </w:tr>
      <w:tr w:rsidR="00B752E4" w:rsidRPr="00090DEA" w14:paraId="4DC7044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104D4A2" w14:textId="77777777" w:rsidR="00B752E4" w:rsidRPr="00090DEA" w:rsidRDefault="00B752E4">
            <w:pPr>
              <w:pStyle w:val="FORMDATA"/>
              <w:rPr>
                <w:b/>
                <w:color w:val="auto"/>
              </w:rPr>
            </w:pPr>
            <w:r w:rsidRPr="00090DEA">
              <w:rPr>
                <w:b/>
                <w:color w:val="auto"/>
              </w:rPr>
              <w:t>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15E0C6B" w14:textId="77777777" w:rsidR="00B752E4" w:rsidRPr="00090DEA" w:rsidRDefault="00B752E4">
            <w:pPr>
              <w:pStyle w:val="FORMDATA"/>
              <w:rPr>
                <w:b/>
                <w:color w:val="auto"/>
              </w:rPr>
            </w:pPr>
            <w:r w:rsidRPr="00090DEA">
              <w:rPr>
                <w:b/>
                <w:color w:val="auto"/>
              </w:rPr>
              <w:t>Line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00F15E0" w14:textId="77777777" w:rsidR="00B752E4" w:rsidRPr="00090DEA" w:rsidRDefault="00B752E4">
            <w:pPr>
              <w:pStyle w:val="FORMDATA"/>
              <w:rPr>
                <w:b/>
                <w:color w:val="auto"/>
              </w:rPr>
            </w:pPr>
            <w:r w:rsidRPr="00090DEA">
              <w:rPr>
                <w:b/>
                <w:color w:val="auto"/>
              </w:rPr>
              <w:t>00001</w:t>
            </w:r>
          </w:p>
        </w:tc>
      </w:tr>
      <w:tr w:rsidR="00B752E4" w:rsidRPr="00090DEA" w14:paraId="41863B7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6FBB95C" w14:textId="77777777" w:rsidR="00B752E4" w:rsidRPr="00090DEA" w:rsidRDefault="00B752E4">
            <w:pPr>
              <w:pStyle w:val="FORMDATA"/>
              <w:rPr>
                <w:b/>
                <w:color w:val="auto"/>
              </w:rPr>
            </w:pPr>
            <w:r w:rsidRPr="00090DEA">
              <w:rPr>
                <w:b/>
                <w:color w:val="auto"/>
              </w:rPr>
              <w:t>LNA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202E6A5" w14:textId="77777777" w:rsidR="00B752E4" w:rsidRPr="00090DEA" w:rsidRDefault="00B752E4">
            <w:pPr>
              <w:pStyle w:val="FORMDATA"/>
              <w:rPr>
                <w:b/>
                <w:color w:val="auto"/>
              </w:rPr>
            </w:pPr>
            <w:r w:rsidRPr="00090DEA">
              <w:rPr>
                <w:b/>
                <w:color w:val="auto"/>
              </w:rPr>
              <w:t>Line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4573B2F" w14:textId="77777777" w:rsidR="00B752E4" w:rsidRPr="00090DEA" w:rsidRDefault="00B752E4">
            <w:pPr>
              <w:pStyle w:val="FORMDATA"/>
              <w:rPr>
                <w:b/>
                <w:color w:val="auto"/>
              </w:rPr>
            </w:pPr>
            <w:r w:rsidRPr="00090DEA">
              <w:rPr>
                <w:b/>
                <w:color w:val="auto"/>
              </w:rPr>
              <w:t>T</w:t>
            </w:r>
          </w:p>
        </w:tc>
      </w:tr>
      <w:tr w:rsidR="00B752E4" w:rsidRPr="00090DEA" w14:paraId="1C2FB47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5A4F3D7" w14:textId="77777777" w:rsidR="00B752E4" w:rsidRPr="00090DEA" w:rsidRDefault="00B752E4">
            <w:pPr>
              <w:pStyle w:val="FORMDATA"/>
              <w:rPr>
                <w:b/>
                <w:color w:val="auto"/>
              </w:rPr>
            </w:pPr>
            <w:r w:rsidRPr="00090DEA">
              <w:rPr>
                <w:b/>
                <w:color w:val="auto"/>
              </w:rPr>
              <w:t>LNECLSSVC</w:t>
            </w:r>
          </w:p>
        </w:tc>
        <w:tc>
          <w:tcPr>
            <w:tcW w:w="4050" w:type="dxa"/>
            <w:tcBorders>
              <w:top w:val="single" w:sz="6" w:space="0" w:color="auto"/>
              <w:left w:val="single" w:sz="6" w:space="0" w:color="auto"/>
              <w:bottom w:val="single" w:sz="6" w:space="0" w:color="auto"/>
              <w:right w:val="single" w:sz="6" w:space="0" w:color="auto"/>
            </w:tcBorders>
          </w:tcPr>
          <w:p w14:paraId="342B593F" w14:textId="77777777" w:rsidR="00B752E4" w:rsidRPr="00090DEA" w:rsidRDefault="00B752E4">
            <w:pPr>
              <w:pStyle w:val="FORMDATA"/>
              <w:rPr>
                <w:b/>
                <w:color w:val="auto"/>
              </w:rPr>
            </w:pPr>
            <w:r w:rsidRPr="00090DEA">
              <w:rPr>
                <w:b/>
                <w:color w:val="auto"/>
              </w:rPr>
              <w:t>Line Class of Service</w:t>
            </w:r>
          </w:p>
        </w:tc>
        <w:tc>
          <w:tcPr>
            <w:tcW w:w="2610" w:type="dxa"/>
            <w:tcBorders>
              <w:top w:val="single" w:sz="6" w:space="0" w:color="auto"/>
              <w:left w:val="single" w:sz="6" w:space="0" w:color="auto"/>
              <w:bottom w:val="single" w:sz="6" w:space="0" w:color="auto"/>
              <w:right w:val="single" w:sz="6" w:space="0" w:color="auto"/>
            </w:tcBorders>
          </w:tcPr>
          <w:p w14:paraId="7E0B8D11" w14:textId="77777777" w:rsidR="00B752E4" w:rsidRPr="00090DEA" w:rsidRDefault="00B752E4">
            <w:pPr>
              <w:pStyle w:val="FORMDATA"/>
              <w:rPr>
                <w:b/>
                <w:color w:val="auto"/>
              </w:rPr>
            </w:pPr>
            <w:r w:rsidRPr="00090DEA">
              <w:rPr>
                <w:b/>
                <w:color w:val="auto"/>
              </w:rPr>
              <w:t>UEPRL</w:t>
            </w:r>
          </w:p>
        </w:tc>
      </w:tr>
      <w:tr w:rsidR="00B752E4" w:rsidRPr="00090DEA" w14:paraId="79ACA8B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D2A4936" w14:textId="77777777" w:rsidR="00B752E4" w:rsidRPr="00090DEA" w:rsidRDefault="00B752E4">
            <w:pPr>
              <w:pStyle w:val="FORMDATA"/>
              <w:rPr>
                <w:b/>
                <w:color w:val="auto"/>
              </w:rPr>
            </w:pPr>
            <w:r w:rsidRPr="00090DEA">
              <w:rPr>
                <w:b/>
                <w:color w:val="auto"/>
              </w:rPr>
              <w:t>TNS</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A47879E" w14:textId="77777777" w:rsidR="00B752E4" w:rsidRPr="00090DEA" w:rsidRDefault="00B752E4">
            <w:pPr>
              <w:pStyle w:val="FORMDATA"/>
              <w:rPr>
                <w:b/>
                <w:color w:val="auto"/>
              </w:rPr>
            </w:pPr>
            <w:r w:rsidRPr="00090DEA">
              <w:rPr>
                <w:b/>
                <w:color w:val="auto"/>
              </w:rPr>
              <w:t>Telephone Numbers</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52A7A8F" w14:textId="77777777" w:rsidR="00B752E4" w:rsidRPr="00090DEA" w:rsidRDefault="00B752E4">
            <w:pPr>
              <w:pStyle w:val="FORMDATA"/>
              <w:rPr>
                <w:b/>
                <w:color w:val="auto"/>
              </w:rPr>
            </w:pPr>
            <w:r w:rsidRPr="00090DEA">
              <w:rPr>
                <w:b/>
                <w:color w:val="auto"/>
              </w:rPr>
              <w:t>3052922951</w:t>
            </w:r>
          </w:p>
        </w:tc>
      </w:tr>
      <w:tr w:rsidR="00B752E4" w:rsidRPr="00090DEA" w14:paraId="124777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FD0B277" w14:textId="77777777" w:rsidR="00B752E4" w:rsidRPr="00090DEA" w:rsidRDefault="00B752E4">
            <w:pPr>
              <w:pStyle w:val="FORMDATA"/>
              <w:rPr>
                <w:b/>
                <w:color w:val="auto"/>
              </w:rPr>
            </w:pPr>
            <w:r w:rsidRPr="00090DEA">
              <w:rPr>
                <w:b/>
                <w:color w:val="auto"/>
              </w:rPr>
              <w:t xml:space="preserve">PIC </w:t>
            </w:r>
          </w:p>
        </w:tc>
        <w:tc>
          <w:tcPr>
            <w:tcW w:w="4050" w:type="dxa"/>
            <w:tcBorders>
              <w:top w:val="single" w:sz="6" w:space="0" w:color="auto"/>
              <w:left w:val="single" w:sz="6" w:space="0" w:color="auto"/>
              <w:bottom w:val="single" w:sz="6" w:space="0" w:color="auto"/>
              <w:right w:val="single" w:sz="6" w:space="0" w:color="auto"/>
            </w:tcBorders>
          </w:tcPr>
          <w:p w14:paraId="345B7E89" w14:textId="77777777" w:rsidR="00B752E4" w:rsidRPr="00090DEA" w:rsidRDefault="00B752E4">
            <w:pPr>
              <w:pStyle w:val="FORMDATA"/>
              <w:rPr>
                <w:b/>
                <w:color w:val="auto"/>
              </w:rPr>
            </w:pPr>
            <w:r w:rsidRPr="00090DEA">
              <w:rPr>
                <w:b/>
                <w:color w:val="auto"/>
              </w:rPr>
              <w:t>InterLATA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351218A0" w14:textId="77777777" w:rsidR="00B752E4" w:rsidRPr="00090DEA" w:rsidRDefault="00B752E4">
            <w:pPr>
              <w:pStyle w:val="FORMDATA"/>
              <w:rPr>
                <w:b/>
                <w:color w:val="auto"/>
              </w:rPr>
            </w:pPr>
            <w:r w:rsidRPr="00090DEA">
              <w:rPr>
                <w:b/>
                <w:color w:val="auto"/>
              </w:rPr>
              <w:t>NONE</w:t>
            </w:r>
          </w:p>
        </w:tc>
      </w:tr>
      <w:tr w:rsidR="00B752E4" w:rsidRPr="00090DEA" w14:paraId="4C64EB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B51839" w14:textId="77777777" w:rsidR="00B752E4" w:rsidRPr="00090DEA" w:rsidRDefault="00B752E4">
            <w:pPr>
              <w:pStyle w:val="FORMDATA"/>
              <w:rPr>
                <w:b/>
                <w:color w:val="auto"/>
              </w:rPr>
            </w:pPr>
            <w:r w:rsidRPr="00090DEA">
              <w:rPr>
                <w:b/>
                <w:color w:val="auto"/>
              </w:rPr>
              <w:t>LPIC</w:t>
            </w:r>
          </w:p>
        </w:tc>
        <w:tc>
          <w:tcPr>
            <w:tcW w:w="4050" w:type="dxa"/>
            <w:tcBorders>
              <w:top w:val="single" w:sz="6" w:space="0" w:color="auto"/>
              <w:left w:val="single" w:sz="6" w:space="0" w:color="auto"/>
              <w:bottom w:val="single" w:sz="6" w:space="0" w:color="auto"/>
              <w:right w:val="single" w:sz="6" w:space="0" w:color="auto"/>
            </w:tcBorders>
          </w:tcPr>
          <w:p w14:paraId="706F3917" w14:textId="77777777" w:rsidR="00B752E4" w:rsidRPr="00090DEA" w:rsidRDefault="00B752E4">
            <w:pPr>
              <w:pStyle w:val="FORMDATA"/>
              <w:rPr>
                <w:b/>
                <w:color w:val="auto"/>
              </w:rPr>
            </w:pPr>
            <w:r w:rsidRPr="00090DEA">
              <w:rPr>
                <w:b/>
                <w:color w:val="auto"/>
              </w:rPr>
              <w:t>IntraLATA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75EE2741" w14:textId="77777777" w:rsidR="00B752E4" w:rsidRPr="00090DEA" w:rsidRDefault="00B752E4">
            <w:pPr>
              <w:pStyle w:val="FORMDATA"/>
              <w:rPr>
                <w:b/>
                <w:color w:val="auto"/>
              </w:rPr>
            </w:pPr>
            <w:r w:rsidRPr="00090DEA">
              <w:rPr>
                <w:b/>
                <w:color w:val="auto"/>
              </w:rPr>
              <w:t>NONE</w:t>
            </w:r>
          </w:p>
        </w:tc>
      </w:tr>
      <w:tr w:rsidR="00B752E4" w:rsidRPr="00090DEA" w14:paraId="0A69B45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6A06788" w14:textId="77777777" w:rsidR="00B752E4" w:rsidRPr="00090DEA" w:rsidRDefault="00B752E4">
            <w:pPr>
              <w:pStyle w:val="FORMDATA"/>
              <w:rPr>
                <w:b/>
                <w:color w:val="auto"/>
              </w:rPr>
            </w:pPr>
            <w:r w:rsidRPr="00090DEA">
              <w:rPr>
                <w:b/>
                <w:color w:val="auto"/>
              </w:rPr>
              <w:t>FEATURE ACTIVITY</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2B0C257" w14:textId="77777777" w:rsidR="00B752E4" w:rsidRPr="00090DEA" w:rsidRDefault="00B752E4">
            <w:pPr>
              <w:pStyle w:val="FORMDATA"/>
              <w:rPr>
                <w:b/>
                <w:color w:val="auto"/>
              </w:rPr>
            </w:pPr>
            <w:r w:rsidRPr="00090DEA">
              <w:rPr>
                <w:b/>
                <w:color w:val="auto"/>
              </w:rPr>
              <w:t>Feature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21C8010" w14:textId="77777777" w:rsidR="00B752E4" w:rsidRPr="00090DEA" w:rsidRDefault="00B752E4">
            <w:pPr>
              <w:pStyle w:val="FORMDATA"/>
              <w:rPr>
                <w:b/>
                <w:color w:val="auto"/>
              </w:rPr>
            </w:pPr>
            <w:r w:rsidRPr="00090DEA">
              <w:rPr>
                <w:b/>
                <w:color w:val="auto"/>
              </w:rPr>
              <w:t>N</w:t>
            </w:r>
          </w:p>
        </w:tc>
      </w:tr>
      <w:tr w:rsidR="00B752E4" w:rsidRPr="00090DEA" w14:paraId="3446EE5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382EDF" w14:textId="77777777" w:rsidR="00B752E4" w:rsidRPr="00090DEA" w:rsidRDefault="00B752E4">
            <w:pPr>
              <w:pStyle w:val="FORMDATA"/>
              <w:rPr>
                <w:b/>
                <w:color w:val="auto"/>
              </w:rPr>
            </w:pPr>
            <w:r w:rsidRPr="00090DEA">
              <w:rPr>
                <w:b/>
                <w:color w:val="auto"/>
              </w:rPr>
              <w:t>FEATURE</w:t>
            </w:r>
          </w:p>
        </w:tc>
        <w:tc>
          <w:tcPr>
            <w:tcW w:w="4050" w:type="dxa"/>
            <w:tcBorders>
              <w:top w:val="single" w:sz="6" w:space="0" w:color="auto"/>
              <w:left w:val="single" w:sz="6" w:space="0" w:color="auto"/>
              <w:bottom w:val="single" w:sz="6" w:space="0" w:color="auto"/>
              <w:right w:val="single" w:sz="6" w:space="0" w:color="auto"/>
            </w:tcBorders>
          </w:tcPr>
          <w:p w14:paraId="4A6ADC81" w14:textId="77777777" w:rsidR="00B752E4" w:rsidRPr="00090DEA" w:rsidRDefault="00B752E4">
            <w:pPr>
              <w:pStyle w:val="FORMDATA"/>
              <w:rPr>
                <w:b/>
                <w:color w:val="auto"/>
              </w:rPr>
            </w:pPr>
            <w:r w:rsidRPr="00090DEA">
              <w:rPr>
                <w:b/>
                <w:color w:val="auto"/>
              </w:rPr>
              <w:t>Feature</w:t>
            </w:r>
          </w:p>
        </w:tc>
        <w:tc>
          <w:tcPr>
            <w:tcW w:w="2610" w:type="dxa"/>
            <w:tcBorders>
              <w:top w:val="single" w:sz="6" w:space="0" w:color="auto"/>
              <w:left w:val="single" w:sz="6" w:space="0" w:color="auto"/>
              <w:bottom w:val="single" w:sz="6" w:space="0" w:color="auto"/>
              <w:right w:val="single" w:sz="6" w:space="0" w:color="auto"/>
            </w:tcBorders>
          </w:tcPr>
          <w:p w14:paraId="009A2340" w14:textId="77777777" w:rsidR="00B752E4" w:rsidRPr="00090DEA" w:rsidRDefault="00B752E4">
            <w:pPr>
              <w:pStyle w:val="FORMDATA"/>
              <w:rPr>
                <w:b/>
                <w:color w:val="auto"/>
              </w:rPr>
            </w:pPr>
            <w:r w:rsidRPr="00090DEA">
              <w:rPr>
                <w:b/>
                <w:color w:val="auto"/>
              </w:rPr>
              <w:t>ESM</w:t>
            </w:r>
          </w:p>
        </w:tc>
      </w:tr>
    </w:tbl>
    <w:p w14:paraId="20318FBE" w14:textId="77777777" w:rsidR="00B752E4" w:rsidRDefault="00B752E4">
      <w:pPr>
        <w:rPr>
          <w:rFonts w:ascii="Arial" w:hAnsi="Arial" w:cs="Arial"/>
        </w:rPr>
      </w:pPr>
    </w:p>
    <w:p w14:paraId="286423BC" w14:textId="77777777" w:rsidR="004954A7" w:rsidRDefault="004954A7">
      <w:pPr>
        <w:pStyle w:val="TCtxtTAG"/>
        <w:rPr>
          <w:rFonts w:ascii="Times New Roman" w:hAnsi="Times New Roman" w:cs="Times New Roman"/>
          <w:bCs/>
          <w:sz w:val="24"/>
        </w:rPr>
      </w:pPr>
    </w:p>
    <w:p w14:paraId="24BBABDE" w14:textId="77777777" w:rsidR="004954A7" w:rsidRDefault="004954A7">
      <w:pPr>
        <w:pStyle w:val="TCtxtTAG"/>
        <w:rPr>
          <w:rFonts w:ascii="Times New Roman" w:hAnsi="Times New Roman" w:cs="Times New Roman"/>
          <w:bCs/>
          <w:sz w:val="24"/>
        </w:rPr>
      </w:pPr>
    </w:p>
    <w:p w14:paraId="4EBD2732" w14:textId="77777777" w:rsidR="004954A7" w:rsidRDefault="004954A7">
      <w:pPr>
        <w:pStyle w:val="TCtxtTAG"/>
        <w:rPr>
          <w:rFonts w:ascii="Times New Roman" w:hAnsi="Times New Roman" w:cs="Times New Roman"/>
          <w:bCs/>
          <w:sz w:val="24"/>
        </w:rPr>
      </w:pPr>
    </w:p>
    <w:p w14:paraId="49958C8E" w14:textId="77777777" w:rsidR="004954A7" w:rsidRDefault="004954A7">
      <w:pPr>
        <w:pStyle w:val="TCtxtTAG"/>
        <w:rPr>
          <w:rFonts w:ascii="Times New Roman" w:hAnsi="Times New Roman" w:cs="Times New Roman"/>
          <w:bCs/>
          <w:sz w:val="24"/>
        </w:rPr>
      </w:pPr>
    </w:p>
    <w:p w14:paraId="093E0E96" w14:textId="77777777" w:rsidR="004954A7" w:rsidRDefault="004954A7">
      <w:pPr>
        <w:pStyle w:val="TCtxtTAG"/>
        <w:rPr>
          <w:rFonts w:ascii="Times New Roman" w:hAnsi="Times New Roman" w:cs="Times New Roman"/>
          <w:bCs/>
          <w:sz w:val="24"/>
        </w:rPr>
      </w:pPr>
    </w:p>
    <w:p w14:paraId="2CC252A8" w14:textId="77777777" w:rsidR="004954A7" w:rsidRDefault="004954A7">
      <w:pPr>
        <w:pStyle w:val="TCtxtTAG"/>
        <w:rPr>
          <w:rFonts w:ascii="Times New Roman" w:hAnsi="Times New Roman" w:cs="Times New Roman"/>
          <w:bCs/>
          <w:sz w:val="24"/>
        </w:rPr>
      </w:pPr>
    </w:p>
    <w:p w14:paraId="35E9B96B" w14:textId="77777777" w:rsidR="004954A7" w:rsidRDefault="004954A7">
      <w:pPr>
        <w:pStyle w:val="TCtxtTAG"/>
        <w:rPr>
          <w:rFonts w:ascii="Times New Roman" w:hAnsi="Times New Roman" w:cs="Times New Roman"/>
          <w:bCs/>
          <w:sz w:val="24"/>
        </w:rPr>
      </w:pPr>
    </w:p>
    <w:p w14:paraId="627B1529" w14:textId="37403D05" w:rsidR="004954A7" w:rsidRDefault="004954A7" w:rsidP="004954A7">
      <w:r w:rsidRPr="00363C72">
        <w:t>XML INPUT:</w:t>
      </w:r>
    </w:p>
    <w:p w14:paraId="3671C6A1" w14:textId="77777777" w:rsidR="00A549EC" w:rsidRPr="00363C72" w:rsidRDefault="00A549EC" w:rsidP="004954A7"/>
    <w:p w14:paraId="4DE8B3C4" w14:textId="77777777" w:rsidR="004954A7" w:rsidRPr="00363C72" w:rsidRDefault="004954A7" w:rsidP="004954A7">
      <w:pPr>
        <w:ind w:hanging="480"/>
      </w:pPr>
      <w:hyperlink r:id="rId1311" w:history="1">
        <w:r w:rsidRPr="00363C72">
          <w:rPr>
            <w:b/>
            <w:bCs/>
            <w:color w:val="FF0000"/>
            <w:u w:val="single"/>
          </w:rPr>
          <w:t>-</w:t>
        </w:r>
      </w:hyperlink>
      <w:r w:rsidRPr="00363C72">
        <w:t xml:space="preserve"> </w:t>
      </w:r>
      <w:r w:rsidRPr="00363C72">
        <w:rPr>
          <w:color w:val="0000FF"/>
        </w:rPr>
        <w:t>&lt;</w:t>
      </w:r>
      <w:r w:rsidRPr="00363C72">
        <w:rPr>
          <w:color w:val="990000"/>
        </w:rPr>
        <w:t>order:LSR_ORD_REQ</w:t>
      </w:r>
      <w:r w:rsidRPr="00363C72">
        <w:rPr>
          <w:color w:val="0000FF"/>
        </w:rPr>
        <w:t>&gt;</w:t>
      </w:r>
    </w:p>
    <w:p w14:paraId="734551F2" w14:textId="77777777" w:rsidR="004954A7" w:rsidRPr="00363C72" w:rsidRDefault="004954A7" w:rsidP="004954A7">
      <w:pPr>
        <w:ind w:hanging="480"/>
      </w:pPr>
      <w:hyperlink r:id="rId1312" w:history="1">
        <w:r w:rsidRPr="00363C72">
          <w:rPr>
            <w:b/>
            <w:bCs/>
            <w:color w:val="FF0000"/>
            <w:u w:val="single"/>
          </w:rPr>
          <w:t>-</w:t>
        </w:r>
      </w:hyperlink>
      <w:r w:rsidRPr="00363C72">
        <w:t xml:space="preserve"> </w:t>
      </w:r>
      <w:r w:rsidRPr="00363C72">
        <w:rPr>
          <w:color w:val="0000FF"/>
        </w:rPr>
        <w:t>&lt;</w:t>
      </w:r>
      <w:r w:rsidRPr="00363C72">
        <w:rPr>
          <w:color w:val="990000"/>
        </w:rPr>
        <w:t>order:HDR</w:t>
      </w:r>
      <w:r w:rsidRPr="00363C72">
        <w:rPr>
          <w:color w:val="0000FF"/>
        </w:rPr>
        <w:t>&gt;</w:t>
      </w:r>
    </w:p>
    <w:p w14:paraId="4565B8C2"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order:CCNA</w:t>
      </w:r>
      <w:r w:rsidRPr="00363C72">
        <w:rPr>
          <w:color w:val="0000FF"/>
        </w:rPr>
        <w:t>&gt;</w:t>
      </w:r>
      <w:r w:rsidRPr="00363C72">
        <w:rPr>
          <w:b/>
          <w:bCs/>
        </w:rPr>
        <w:t>ZXL</w:t>
      </w:r>
      <w:r w:rsidRPr="00363C72">
        <w:rPr>
          <w:color w:val="0000FF"/>
        </w:rPr>
        <w:t>&lt;/</w:t>
      </w:r>
      <w:r w:rsidRPr="00363C72">
        <w:rPr>
          <w:color w:val="990000"/>
        </w:rPr>
        <w:t>order:CCNA</w:t>
      </w:r>
      <w:r w:rsidRPr="00363C72">
        <w:rPr>
          <w:color w:val="0000FF"/>
        </w:rPr>
        <w:t>&gt;</w:t>
      </w:r>
      <w:r w:rsidRPr="00363C72">
        <w:t xml:space="preserve"> </w:t>
      </w:r>
    </w:p>
    <w:p w14:paraId="6A6DD07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order:MSG_TIMESTAMP</w:t>
      </w:r>
      <w:r w:rsidRPr="00363C72">
        <w:rPr>
          <w:color w:val="0000FF"/>
        </w:rPr>
        <w:t>&gt;</w:t>
      </w:r>
      <w:r w:rsidRPr="00363C72">
        <w:rPr>
          <w:b/>
          <w:bCs/>
        </w:rPr>
        <w:t>2009-07-06T15:28:56-05:00</w:t>
      </w:r>
      <w:r w:rsidRPr="00363C72">
        <w:rPr>
          <w:color w:val="0000FF"/>
        </w:rPr>
        <w:t>&lt;/</w:t>
      </w:r>
      <w:r w:rsidRPr="00363C72">
        <w:rPr>
          <w:color w:val="990000"/>
        </w:rPr>
        <w:t>order:MSG_TIMESTAMP</w:t>
      </w:r>
      <w:r w:rsidRPr="00363C72">
        <w:rPr>
          <w:color w:val="0000FF"/>
        </w:rPr>
        <w:t>&gt;</w:t>
      </w:r>
      <w:r w:rsidRPr="00363C72">
        <w:t xml:space="preserve"> </w:t>
      </w:r>
    </w:p>
    <w:p w14:paraId="11E2D42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order:PON</w:t>
      </w:r>
      <w:r w:rsidRPr="00363C72">
        <w:rPr>
          <w:color w:val="0000FF"/>
        </w:rPr>
        <w:t>&gt;</w:t>
      </w:r>
      <w:r w:rsidRPr="00363C72">
        <w:rPr>
          <w:b/>
          <w:bCs/>
        </w:rPr>
        <w:t>CVT0M057-02R31A</w:t>
      </w:r>
      <w:r w:rsidRPr="00363C72">
        <w:rPr>
          <w:color w:val="0000FF"/>
        </w:rPr>
        <w:t>&lt;/</w:t>
      </w:r>
      <w:r w:rsidRPr="00363C72">
        <w:rPr>
          <w:color w:val="990000"/>
        </w:rPr>
        <w:t>order:PON</w:t>
      </w:r>
      <w:r w:rsidRPr="00363C72">
        <w:rPr>
          <w:color w:val="0000FF"/>
        </w:rPr>
        <w:t>&gt;</w:t>
      </w:r>
      <w:r w:rsidRPr="00363C72">
        <w:t xml:space="preserve"> </w:t>
      </w:r>
    </w:p>
    <w:p w14:paraId="45F17FC2"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order:VER</w:t>
      </w:r>
      <w:r w:rsidRPr="00363C72">
        <w:rPr>
          <w:color w:val="0000FF"/>
        </w:rPr>
        <w:t>&gt;</w:t>
      </w:r>
      <w:r w:rsidRPr="00363C72">
        <w:rPr>
          <w:b/>
          <w:bCs/>
        </w:rPr>
        <w:t>00</w:t>
      </w:r>
      <w:r w:rsidRPr="00363C72">
        <w:rPr>
          <w:color w:val="0000FF"/>
        </w:rPr>
        <w:t>&lt;/</w:t>
      </w:r>
      <w:r w:rsidRPr="00363C72">
        <w:rPr>
          <w:color w:val="990000"/>
        </w:rPr>
        <w:t>order:VER</w:t>
      </w:r>
      <w:r w:rsidRPr="00363C72">
        <w:rPr>
          <w:color w:val="0000FF"/>
        </w:rPr>
        <w:t>&gt;</w:t>
      </w:r>
      <w:r w:rsidRPr="00363C72">
        <w:t xml:space="preserve"> </w:t>
      </w:r>
    </w:p>
    <w:p w14:paraId="5CBF1A0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order:ATN</w:t>
      </w:r>
      <w:r w:rsidRPr="00363C72">
        <w:rPr>
          <w:color w:val="0000FF"/>
        </w:rPr>
        <w:t>&gt;</w:t>
      </w:r>
      <w:r w:rsidRPr="00363C72">
        <w:rPr>
          <w:b/>
          <w:bCs/>
        </w:rPr>
        <w:t>3052922951</w:t>
      </w:r>
      <w:r w:rsidRPr="00363C72">
        <w:rPr>
          <w:color w:val="0000FF"/>
        </w:rPr>
        <w:t>&lt;/</w:t>
      </w:r>
      <w:r w:rsidRPr="00363C72">
        <w:rPr>
          <w:color w:val="990000"/>
        </w:rPr>
        <w:t>order:ATN</w:t>
      </w:r>
      <w:r w:rsidRPr="00363C72">
        <w:rPr>
          <w:color w:val="0000FF"/>
        </w:rPr>
        <w:t>&gt;</w:t>
      </w:r>
      <w:r w:rsidRPr="00363C72">
        <w:t xml:space="preserve"> </w:t>
      </w:r>
    </w:p>
    <w:p w14:paraId="2A56759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order:RVER</w:t>
      </w:r>
      <w:r w:rsidRPr="00363C72">
        <w:rPr>
          <w:color w:val="0000FF"/>
        </w:rPr>
        <w:t>&gt;</w:t>
      </w:r>
      <w:r w:rsidRPr="00363C72">
        <w:rPr>
          <w:b/>
          <w:bCs/>
        </w:rPr>
        <w:t>10.05</w:t>
      </w:r>
      <w:r w:rsidRPr="00363C72">
        <w:rPr>
          <w:color w:val="0000FF"/>
        </w:rPr>
        <w:t>&lt;/</w:t>
      </w:r>
      <w:r w:rsidRPr="00363C72">
        <w:rPr>
          <w:color w:val="990000"/>
        </w:rPr>
        <w:t>order:RVER</w:t>
      </w:r>
      <w:r w:rsidRPr="00363C72">
        <w:rPr>
          <w:color w:val="0000FF"/>
        </w:rPr>
        <w:t>&gt;</w:t>
      </w:r>
      <w:r w:rsidRPr="00363C72">
        <w:t xml:space="preserve"> </w:t>
      </w:r>
    </w:p>
    <w:p w14:paraId="51EA86D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order:CC</w:t>
      </w:r>
      <w:r w:rsidRPr="00363C72">
        <w:rPr>
          <w:color w:val="0000FF"/>
        </w:rPr>
        <w:t>&gt;</w:t>
      </w:r>
      <w:r w:rsidRPr="00363C72">
        <w:rPr>
          <w:b/>
          <w:bCs/>
        </w:rPr>
        <w:t>9998</w:t>
      </w:r>
      <w:r w:rsidRPr="00363C72">
        <w:rPr>
          <w:color w:val="0000FF"/>
        </w:rPr>
        <w:t>&lt;/</w:t>
      </w:r>
      <w:r w:rsidRPr="00363C72">
        <w:rPr>
          <w:color w:val="990000"/>
        </w:rPr>
        <w:t>order:CC</w:t>
      </w:r>
      <w:r w:rsidRPr="00363C72">
        <w:rPr>
          <w:color w:val="0000FF"/>
        </w:rPr>
        <w:t>&gt;</w:t>
      </w:r>
      <w:r w:rsidRPr="00363C72">
        <w:t xml:space="preserve"> </w:t>
      </w:r>
    </w:p>
    <w:p w14:paraId="2D439D2E"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order:STATE</w:t>
      </w:r>
      <w:r w:rsidRPr="00363C72">
        <w:rPr>
          <w:color w:val="0000FF"/>
        </w:rPr>
        <w:t>&gt;</w:t>
      </w:r>
      <w:r w:rsidRPr="00363C72">
        <w:rPr>
          <w:b/>
          <w:bCs/>
        </w:rPr>
        <w:t>FL</w:t>
      </w:r>
      <w:r w:rsidRPr="00363C72">
        <w:rPr>
          <w:color w:val="0000FF"/>
        </w:rPr>
        <w:t>&lt;/</w:t>
      </w:r>
      <w:r w:rsidRPr="00363C72">
        <w:rPr>
          <w:color w:val="990000"/>
        </w:rPr>
        <w:t>order:STATE</w:t>
      </w:r>
      <w:r w:rsidRPr="00363C72">
        <w:rPr>
          <w:color w:val="0000FF"/>
        </w:rPr>
        <w:t>&gt;</w:t>
      </w:r>
      <w:r w:rsidRPr="00363C72">
        <w:t xml:space="preserve"> </w:t>
      </w:r>
    </w:p>
    <w:p w14:paraId="15F1B49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order:DTSENT</w:t>
      </w:r>
      <w:r w:rsidRPr="00363C72">
        <w:rPr>
          <w:color w:val="0000FF"/>
        </w:rPr>
        <w:t>&gt;</w:t>
      </w:r>
      <w:r w:rsidRPr="00363C72">
        <w:rPr>
          <w:b/>
          <w:bCs/>
        </w:rPr>
        <w:t>200907060328PM</w:t>
      </w:r>
      <w:r w:rsidRPr="00363C72">
        <w:rPr>
          <w:color w:val="0000FF"/>
        </w:rPr>
        <w:t>&lt;/</w:t>
      </w:r>
      <w:r w:rsidRPr="00363C72">
        <w:rPr>
          <w:color w:val="990000"/>
        </w:rPr>
        <w:t>order:DTSENT</w:t>
      </w:r>
      <w:r w:rsidRPr="00363C72">
        <w:rPr>
          <w:color w:val="0000FF"/>
        </w:rPr>
        <w:t>&gt;</w:t>
      </w:r>
      <w:r w:rsidRPr="00363C72">
        <w:t xml:space="preserve"> </w:t>
      </w:r>
    </w:p>
    <w:p w14:paraId="74A9FE9C"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order:HDR</w:t>
      </w:r>
      <w:r w:rsidRPr="00363C72">
        <w:rPr>
          <w:color w:val="0000FF"/>
        </w:rPr>
        <w:t>&gt;</w:t>
      </w:r>
    </w:p>
    <w:p w14:paraId="3899AD3E" w14:textId="77777777" w:rsidR="004954A7" w:rsidRPr="00363C72" w:rsidRDefault="004954A7" w:rsidP="004954A7">
      <w:pPr>
        <w:ind w:hanging="480"/>
      </w:pPr>
      <w:hyperlink r:id="rId1313" w:history="1">
        <w:r w:rsidRPr="00363C72">
          <w:rPr>
            <w:b/>
            <w:bCs/>
            <w:color w:val="FF0000"/>
            <w:u w:val="single"/>
          </w:rPr>
          <w:t>-</w:t>
        </w:r>
      </w:hyperlink>
      <w:r w:rsidRPr="00363C72">
        <w:t xml:space="preserve"> </w:t>
      </w:r>
      <w:r w:rsidRPr="00363C72">
        <w:rPr>
          <w:color w:val="0000FF"/>
        </w:rPr>
        <w:t>&lt;</w:t>
      </w:r>
      <w:r w:rsidRPr="00363C72">
        <w:rPr>
          <w:color w:val="990000"/>
        </w:rPr>
        <w:t>order:LSR</w:t>
      </w:r>
      <w:r w:rsidRPr="00363C72">
        <w:rPr>
          <w:color w:val="0000FF"/>
        </w:rPr>
        <w:t>&gt;</w:t>
      </w:r>
    </w:p>
    <w:p w14:paraId="7A98060D" w14:textId="77777777" w:rsidR="004954A7" w:rsidRPr="00363C72" w:rsidRDefault="004954A7" w:rsidP="004954A7">
      <w:pPr>
        <w:ind w:hanging="480"/>
      </w:pPr>
      <w:hyperlink r:id="rId1314" w:history="1">
        <w:r w:rsidRPr="00363C72">
          <w:rPr>
            <w:b/>
            <w:bCs/>
            <w:color w:val="FF0000"/>
            <w:u w:val="single"/>
          </w:rPr>
          <w:t>-</w:t>
        </w:r>
      </w:hyperlink>
      <w:r w:rsidRPr="00363C72">
        <w:t xml:space="preserve"> </w:t>
      </w:r>
      <w:r w:rsidRPr="00363C72">
        <w:rPr>
          <w:color w:val="0000FF"/>
        </w:rPr>
        <w:t>&lt;</w:t>
      </w:r>
      <w:r w:rsidRPr="00363C72">
        <w:rPr>
          <w:color w:val="990000"/>
        </w:rPr>
        <w:t>order:LSR_ADMIN</w:t>
      </w:r>
      <w:r w:rsidRPr="00363C72">
        <w:rPr>
          <w:color w:val="0000FF"/>
        </w:rPr>
        <w:t>&gt;</w:t>
      </w:r>
    </w:p>
    <w:p w14:paraId="352D1B7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order:SC</w:t>
      </w:r>
      <w:r w:rsidRPr="00363C72">
        <w:rPr>
          <w:color w:val="0000FF"/>
        </w:rPr>
        <w:t>&gt;</w:t>
      </w:r>
      <w:r w:rsidRPr="00363C72">
        <w:rPr>
          <w:b/>
          <w:bCs/>
        </w:rPr>
        <w:t>LCSC</w:t>
      </w:r>
      <w:r w:rsidRPr="00363C72">
        <w:rPr>
          <w:color w:val="0000FF"/>
        </w:rPr>
        <w:t>&lt;/</w:t>
      </w:r>
      <w:r w:rsidRPr="00363C72">
        <w:rPr>
          <w:color w:val="990000"/>
        </w:rPr>
        <w:t>order:SC</w:t>
      </w:r>
      <w:r w:rsidRPr="00363C72">
        <w:rPr>
          <w:color w:val="0000FF"/>
        </w:rPr>
        <w:t>&gt;</w:t>
      </w:r>
      <w:r w:rsidRPr="00363C72">
        <w:t xml:space="preserve"> </w:t>
      </w:r>
    </w:p>
    <w:p w14:paraId="1E831F5D"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order:NOR</w:t>
      </w:r>
      <w:r w:rsidRPr="00363C72">
        <w:rPr>
          <w:color w:val="0000FF"/>
        </w:rPr>
        <w:t>&gt;</w:t>
      </w:r>
      <w:r w:rsidRPr="00363C72">
        <w:rPr>
          <w:b/>
          <w:bCs/>
        </w:rPr>
        <w:t>02-02</w:t>
      </w:r>
      <w:r w:rsidRPr="00363C72">
        <w:rPr>
          <w:color w:val="0000FF"/>
        </w:rPr>
        <w:t>&lt;/</w:t>
      </w:r>
      <w:r w:rsidRPr="00363C72">
        <w:rPr>
          <w:color w:val="990000"/>
        </w:rPr>
        <w:t>order:NOR</w:t>
      </w:r>
      <w:r w:rsidRPr="00363C72">
        <w:rPr>
          <w:color w:val="0000FF"/>
        </w:rPr>
        <w:t>&gt;</w:t>
      </w:r>
      <w:r w:rsidRPr="00363C72">
        <w:t xml:space="preserve"> </w:t>
      </w:r>
    </w:p>
    <w:p w14:paraId="2756EDAE"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order:PROJECT</w:t>
      </w:r>
      <w:r w:rsidRPr="00363C72">
        <w:rPr>
          <w:color w:val="0000FF"/>
        </w:rPr>
        <w:t>&gt;</w:t>
      </w:r>
      <w:r w:rsidRPr="00363C72">
        <w:rPr>
          <w:b/>
          <w:bCs/>
        </w:rPr>
        <w:t>CAVENOBILL</w:t>
      </w:r>
      <w:r w:rsidRPr="00363C72">
        <w:rPr>
          <w:color w:val="0000FF"/>
        </w:rPr>
        <w:t>&lt;/</w:t>
      </w:r>
      <w:r w:rsidRPr="00363C72">
        <w:rPr>
          <w:color w:val="990000"/>
        </w:rPr>
        <w:t>order:PROJECT</w:t>
      </w:r>
      <w:r w:rsidRPr="00363C72">
        <w:rPr>
          <w:color w:val="0000FF"/>
        </w:rPr>
        <w:t>&gt;</w:t>
      </w:r>
      <w:r w:rsidRPr="00363C72">
        <w:t xml:space="preserve"> </w:t>
      </w:r>
    </w:p>
    <w:p w14:paraId="4CE8FD3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order:REQTYP</w:t>
      </w:r>
      <w:r w:rsidRPr="00363C72">
        <w:rPr>
          <w:color w:val="0000FF"/>
        </w:rPr>
        <w:t>&gt;</w:t>
      </w:r>
      <w:r w:rsidRPr="00363C72">
        <w:rPr>
          <w:b/>
          <w:bCs/>
        </w:rPr>
        <w:t>MB</w:t>
      </w:r>
      <w:r w:rsidRPr="00363C72">
        <w:rPr>
          <w:color w:val="0000FF"/>
        </w:rPr>
        <w:t>&lt;/</w:t>
      </w:r>
      <w:r w:rsidRPr="00363C72">
        <w:rPr>
          <w:color w:val="990000"/>
        </w:rPr>
        <w:t>order:REQTYP</w:t>
      </w:r>
      <w:r w:rsidRPr="00363C72">
        <w:rPr>
          <w:color w:val="0000FF"/>
        </w:rPr>
        <w:t>&gt;</w:t>
      </w:r>
      <w:r w:rsidRPr="00363C72">
        <w:t xml:space="preserve"> </w:t>
      </w:r>
    </w:p>
    <w:p w14:paraId="2146C1A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order:ACT</w:t>
      </w:r>
      <w:r w:rsidRPr="00363C72">
        <w:rPr>
          <w:color w:val="0000FF"/>
        </w:rPr>
        <w:t>&gt;</w:t>
      </w:r>
      <w:r w:rsidRPr="00363C72">
        <w:rPr>
          <w:b/>
          <w:bCs/>
        </w:rPr>
        <w:t>T</w:t>
      </w:r>
      <w:r w:rsidRPr="00363C72">
        <w:rPr>
          <w:color w:val="0000FF"/>
        </w:rPr>
        <w:t>&lt;/</w:t>
      </w:r>
      <w:r w:rsidRPr="00363C72">
        <w:rPr>
          <w:color w:val="990000"/>
        </w:rPr>
        <w:t>order:ACT</w:t>
      </w:r>
      <w:r w:rsidRPr="00363C72">
        <w:rPr>
          <w:color w:val="0000FF"/>
        </w:rPr>
        <w:t>&gt;</w:t>
      </w:r>
      <w:r w:rsidRPr="00363C72">
        <w:t xml:space="preserve"> </w:t>
      </w:r>
    </w:p>
    <w:p w14:paraId="328016F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order:RPON</w:t>
      </w:r>
      <w:r w:rsidRPr="00363C72">
        <w:rPr>
          <w:color w:val="0000FF"/>
        </w:rPr>
        <w:t>&gt;</w:t>
      </w:r>
      <w:r w:rsidRPr="00363C72">
        <w:rPr>
          <w:b/>
          <w:bCs/>
        </w:rPr>
        <w:t>CVT0M057-01R31A</w:t>
      </w:r>
      <w:r w:rsidRPr="00363C72">
        <w:rPr>
          <w:color w:val="0000FF"/>
        </w:rPr>
        <w:t>&lt;/</w:t>
      </w:r>
      <w:r w:rsidRPr="00363C72">
        <w:rPr>
          <w:color w:val="990000"/>
        </w:rPr>
        <w:t>order:RPON</w:t>
      </w:r>
      <w:r w:rsidRPr="00363C72">
        <w:rPr>
          <w:color w:val="0000FF"/>
        </w:rPr>
        <w:t>&gt;</w:t>
      </w:r>
      <w:r w:rsidRPr="00363C72">
        <w:t xml:space="preserve"> </w:t>
      </w:r>
    </w:p>
    <w:p w14:paraId="76FE89ED"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order:RCC</w:t>
      </w:r>
      <w:r w:rsidRPr="00363C72">
        <w:rPr>
          <w:color w:val="0000FF"/>
        </w:rPr>
        <w:t>&gt;</w:t>
      </w:r>
      <w:r w:rsidRPr="00363C72">
        <w:rPr>
          <w:b/>
          <w:bCs/>
        </w:rPr>
        <w:t>999R</w:t>
      </w:r>
      <w:r w:rsidRPr="00363C72">
        <w:rPr>
          <w:color w:val="0000FF"/>
        </w:rPr>
        <w:t>&lt;/</w:t>
      </w:r>
      <w:r w:rsidRPr="00363C72">
        <w:rPr>
          <w:color w:val="990000"/>
        </w:rPr>
        <w:t>order:RCC</w:t>
      </w:r>
      <w:r w:rsidRPr="00363C72">
        <w:rPr>
          <w:color w:val="0000FF"/>
        </w:rPr>
        <w:t>&gt;</w:t>
      </w:r>
      <w:r w:rsidRPr="00363C72">
        <w:t xml:space="preserve"> </w:t>
      </w:r>
    </w:p>
    <w:p w14:paraId="1DFE34C6" w14:textId="77777777" w:rsidR="004954A7" w:rsidRPr="00363C72" w:rsidRDefault="004954A7" w:rsidP="004954A7">
      <w:pPr>
        <w:ind w:hanging="480"/>
      </w:pPr>
      <w:hyperlink r:id="rId1315" w:history="1">
        <w:r w:rsidRPr="00363C72">
          <w:rPr>
            <w:b/>
            <w:bCs/>
            <w:color w:val="FF0000"/>
            <w:u w:val="single"/>
          </w:rPr>
          <w:t>-</w:t>
        </w:r>
      </w:hyperlink>
      <w:r w:rsidRPr="00363C72">
        <w:t xml:space="preserve"> </w:t>
      </w:r>
      <w:r w:rsidRPr="00363C72">
        <w:rPr>
          <w:color w:val="0000FF"/>
        </w:rPr>
        <w:t>&lt;</w:t>
      </w:r>
      <w:r w:rsidRPr="00363C72">
        <w:rPr>
          <w:color w:val="990000"/>
        </w:rPr>
        <w:t>order:AUTHORIZATION</w:t>
      </w:r>
      <w:r w:rsidRPr="00363C72">
        <w:rPr>
          <w:color w:val="0000FF"/>
        </w:rPr>
        <w:t>&gt;</w:t>
      </w:r>
    </w:p>
    <w:p w14:paraId="3C3B442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order:TOS</w:t>
      </w:r>
      <w:r w:rsidRPr="00363C72">
        <w:rPr>
          <w:color w:val="0000FF"/>
        </w:rPr>
        <w:t>&gt;</w:t>
      </w:r>
      <w:r w:rsidRPr="00363C72">
        <w:rPr>
          <w:b/>
          <w:bCs/>
        </w:rPr>
        <w:t>2BM-</w:t>
      </w:r>
      <w:r w:rsidRPr="00363C72">
        <w:rPr>
          <w:color w:val="0000FF"/>
        </w:rPr>
        <w:t>&lt;/</w:t>
      </w:r>
      <w:r w:rsidRPr="00363C72">
        <w:rPr>
          <w:color w:val="990000"/>
        </w:rPr>
        <w:t>order:TOS</w:t>
      </w:r>
      <w:r w:rsidRPr="00363C72">
        <w:rPr>
          <w:color w:val="0000FF"/>
        </w:rPr>
        <w:t>&gt;</w:t>
      </w:r>
      <w:r w:rsidRPr="00363C72">
        <w:t xml:space="preserve"> </w:t>
      </w:r>
    </w:p>
    <w:p w14:paraId="48B27D2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order:DDD</w:t>
      </w:r>
      <w:r w:rsidRPr="00363C72">
        <w:rPr>
          <w:color w:val="0000FF"/>
        </w:rPr>
        <w:t>&gt;</w:t>
      </w:r>
      <w:r w:rsidRPr="00363C72">
        <w:rPr>
          <w:b/>
          <w:bCs/>
        </w:rPr>
        <w:t>20090731</w:t>
      </w:r>
      <w:r w:rsidRPr="00363C72">
        <w:rPr>
          <w:color w:val="0000FF"/>
        </w:rPr>
        <w:t>&lt;/</w:t>
      </w:r>
      <w:r w:rsidRPr="00363C72">
        <w:rPr>
          <w:color w:val="990000"/>
        </w:rPr>
        <w:t>order:DDD</w:t>
      </w:r>
      <w:r w:rsidRPr="00363C72">
        <w:rPr>
          <w:color w:val="0000FF"/>
        </w:rPr>
        <w:t>&gt;</w:t>
      </w:r>
      <w:r w:rsidRPr="00363C72">
        <w:t xml:space="preserve"> </w:t>
      </w:r>
    </w:p>
    <w:p w14:paraId="0278647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order:DDDO</w:t>
      </w:r>
      <w:r w:rsidRPr="00363C72">
        <w:rPr>
          <w:color w:val="0000FF"/>
        </w:rPr>
        <w:t>&gt;</w:t>
      </w:r>
      <w:r w:rsidRPr="00363C72">
        <w:rPr>
          <w:b/>
          <w:bCs/>
        </w:rPr>
        <w:t>20090731</w:t>
      </w:r>
      <w:r w:rsidRPr="00363C72">
        <w:rPr>
          <w:color w:val="0000FF"/>
        </w:rPr>
        <w:t>&lt;/</w:t>
      </w:r>
      <w:r w:rsidRPr="00363C72">
        <w:rPr>
          <w:color w:val="990000"/>
        </w:rPr>
        <w:t>order:DDDO</w:t>
      </w:r>
      <w:r w:rsidRPr="00363C72">
        <w:rPr>
          <w:color w:val="0000FF"/>
        </w:rPr>
        <w:t>&gt;</w:t>
      </w:r>
      <w:r w:rsidRPr="00363C72">
        <w:t xml:space="preserve"> </w:t>
      </w:r>
    </w:p>
    <w:p w14:paraId="5FB1EEA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order:PORTTYP</w:t>
      </w:r>
      <w:r w:rsidRPr="00363C72">
        <w:rPr>
          <w:color w:val="0000FF"/>
        </w:rPr>
        <w:t>&gt;</w:t>
      </w:r>
      <w:r w:rsidRPr="00363C72">
        <w:rPr>
          <w:b/>
          <w:bCs/>
        </w:rPr>
        <w:t>L</w:t>
      </w:r>
      <w:r w:rsidRPr="00363C72">
        <w:rPr>
          <w:color w:val="0000FF"/>
        </w:rPr>
        <w:t>&lt;/</w:t>
      </w:r>
      <w:r w:rsidRPr="00363C72">
        <w:rPr>
          <w:color w:val="990000"/>
        </w:rPr>
        <w:t>order:PORTTYP</w:t>
      </w:r>
      <w:r w:rsidRPr="00363C72">
        <w:rPr>
          <w:color w:val="0000FF"/>
        </w:rPr>
        <w:t>&gt;</w:t>
      </w:r>
      <w:r w:rsidRPr="00363C72">
        <w:t xml:space="preserve"> </w:t>
      </w:r>
    </w:p>
    <w:p w14:paraId="481D984C"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order:AUTHORIZATION</w:t>
      </w:r>
      <w:r w:rsidRPr="00363C72">
        <w:rPr>
          <w:color w:val="0000FF"/>
        </w:rPr>
        <w:t>&gt;</w:t>
      </w:r>
    </w:p>
    <w:p w14:paraId="3268705B"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order:LSR_ADMIN</w:t>
      </w:r>
      <w:r w:rsidRPr="00363C72">
        <w:rPr>
          <w:color w:val="0000FF"/>
        </w:rPr>
        <w:t>&gt;</w:t>
      </w:r>
    </w:p>
    <w:p w14:paraId="6BAB173E" w14:textId="77777777" w:rsidR="004954A7" w:rsidRPr="00363C72" w:rsidRDefault="004954A7" w:rsidP="004954A7">
      <w:pPr>
        <w:ind w:hanging="480"/>
      </w:pPr>
      <w:hyperlink r:id="rId1316" w:history="1">
        <w:r w:rsidRPr="00363C72">
          <w:rPr>
            <w:b/>
            <w:bCs/>
            <w:color w:val="FF0000"/>
            <w:u w:val="single"/>
          </w:rPr>
          <w:t>-</w:t>
        </w:r>
      </w:hyperlink>
      <w:r w:rsidRPr="00363C72">
        <w:t xml:space="preserve"> </w:t>
      </w:r>
      <w:r w:rsidRPr="00363C72">
        <w:rPr>
          <w:color w:val="0000FF"/>
        </w:rPr>
        <w:t>&lt;</w:t>
      </w:r>
      <w:r w:rsidRPr="00363C72">
        <w:rPr>
          <w:color w:val="990000"/>
        </w:rPr>
        <w:t>order:LSR_BILL</w:t>
      </w:r>
      <w:r w:rsidRPr="00363C72">
        <w:rPr>
          <w:color w:val="0000FF"/>
        </w:rPr>
        <w:t>&gt;</w:t>
      </w:r>
    </w:p>
    <w:p w14:paraId="1DA78A9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order:BAN1</w:t>
      </w:r>
      <w:r w:rsidRPr="00363C72">
        <w:rPr>
          <w:color w:val="0000FF"/>
        </w:rPr>
        <w:t>&gt;</w:t>
      </w:r>
      <w:r w:rsidRPr="00363C72">
        <w:rPr>
          <w:b/>
          <w:bCs/>
        </w:rPr>
        <w:t>305Q988280280</w:t>
      </w:r>
      <w:r w:rsidRPr="00363C72">
        <w:rPr>
          <w:color w:val="0000FF"/>
        </w:rPr>
        <w:t>&lt;/</w:t>
      </w:r>
      <w:r w:rsidRPr="00363C72">
        <w:rPr>
          <w:color w:val="990000"/>
        </w:rPr>
        <w:t>order:BAN1</w:t>
      </w:r>
      <w:r w:rsidRPr="00363C72">
        <w:rPr>
          <w:color w:val="0000FF"/>
        </w:rPr>
        <w:t>&gt;</w:t>
      </w:r>
      <w:r w:rsidRPr="00363C72">
        <w:t xml:space="preserve"> </w:t>
      </w:r>
    </w:p>
    <w:p w14:paraId="3F7D1122"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order:LSR_BILL</w:t>
      </w:r>
      <w:r w:rsidRPr="00363C72">
        <w:rPr>
          <w:color w:val="0000FF"/>
        </w:rPr>
        <w:t>&gt;</w:t>
      </w:r>
    </w:p>
    <w:p w14:paraId="3C07215D" w14:textId="77777777" w:rsidR="004954A7" w:rsidRPr="00363C72" w:rsidRDefault="004954A7" w:rsidP="004954A7">
      <w:pPr>
        <w:ind w:hanging="480"/>
      </w:pPr>
      <w:hyperlink r:id="rId1317" w:history="1">
        <w:r w:rsidRPr="00363C72">
          <w:rPr>
            <w:b/>
            <w:bCs/>
            <w:color w:val="FF0000"/>
            <w:u w:val="single"/>
          </w:rPr>
          <w:t>-</w:t>
        </w:r>
      </w:hyperlink>
      <w:r w:rsidRPr="00363C72">
        <w:t xml:space="preserve"> </w:t>
      </w:r>
      <w:r w:rsidRPr="00363C72">
        <w:rPr>
          <w:color w:val="0000FF"/>
        </w:rPr>
        <w:t>&lt;</w:t>
      </w:r>
      <w:r w:rsidRPr="00363C72">
        <w:rPr>
          <w:color w:val="990000"/>
        </w:rPr>
        <w:t>order:CONTACT</w:t>
      </w:r>
      <w:r w:rsidRPr="00363C72">
        <w:rPr>
          <w:color w:val="0000FF"/>
        </w:rPr>
        <w:t>&gt;</w:t>
      </w:r>
    </w:p>
    <w:p w14:paraId="7897C8B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order:INIT</w:t>
      </w:r>
      <w:r w:rsidRPr="00363C72">
        <w:rPr>
          <w:color w:val="0000FF"/>
        </w:rPr>
        <w:t>&gt;</w:t>
      </w:r>
      <w:r w:rsidRPr="00363C72">
        <w:rPr>
          <w:b/>
          <w:bCs/>
        </w:rPr>
        <w:t>Bojangles</w:t>
      </w:r>
      <w:r w:rsidRPr="00363C72">
        <w:rPr>
          <w:color w:val="0000FF"/>
        </w:rPr>
        <w:t>&lt;/</w:t>
      </w:r>
      <w:r w:rsidRPr="00363C72">
        <w:rPr>
          <w:color w:val="990000"/>
        </w:rPr>
        <w:t>order:INIT</w:t>
      </w:r>
      <w:r w:rsidRPr="00363C72">
        <w:rPr>
          <w:color w:val="0000FF"/>
        </w:rPr>
        <w:t>&gt;</w:t>
      </w:r>
      <w:r w:rsidRPr="00363C72">
        <w:t xml:space="preserve"> </w:t>
      </w:r>
    </w:p>
    <w:p w14:paraId="71FC362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order:INIT_TEL_NO</w:t>
      </w:r>
      <w:r w:rsidRPr="00363C72">
        <w:rPr>
          <w:color w:val="0000FF"/>
        </w:rPr>
        <w:t>&gt;</w:t>
      </w:r>
      <w:r w:rsidRPr="00363C72">
        <w:rPr>
          <w:b/>
          <w:bCs/>
        </w:rPr>
        <w:t>8884448888</w:t>
      </w:r>
      <w:r w:rsidRPr="00363C72">
        <w:rPr>
          <w:color w:val="0000FF"/>
        </w:rPr>
        <w:t>&lt;/</w:t>
      </w:r>
      <w:r w:rsidRPr="00363C72">
        <w:rPr>
          <w:color w:val="990000"/>
        </w:rPr>
        <w:t>order:INIT_TEL_NO</w:t>
      </w:r>
      <w:r w:rsidRPr="00363C72">
        <w:rPr>
          <w:color w:val="0000FF"/>
        </w:rPr>
        <w:t>&gt;</w:t>
      </w:r>
      <w:r w:rsidRPr="00363C72">
        <w:t xml:space="preserve"> </w:t>
      </w:r>
    </w:p>
    <w:p w14:paraId="73B7359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order:INIT_FAX_NO</w:t>
      </w:r>
      <w:r w:rsidRPr="00363C72">
        <w:rPr>
          <w:color w:val="0000FF"/>
        </w:rPr>
        <w:t>&gt;</w:t>
      </w:r>
      <w:r w:rsidRPr="00363C72">
        <w:rPr>
          <w:b/>
          <w:bCs/>
        </w:rPr>
        <w:t>4448884444</w:t>
      </w:r>
      <w:r w:rsidRPr="00363C72">
        <w:rPr>
          <w:color w:val="0000FF"/>
        </w:rPr>
        <w:t>&lt;/</w:t>
      </w:r>
      <w:r w:rsidRPr="00363C72">
        <w:rPr>
          <w:color w:val="990000"/>
        </w:rPr>
        <w:t>order:INIT_FAX_NO</w:t>
      </w:r>
      <w:r w:rsidRPr="00363C72">
        <w:rPr>
          <w:color w:val="0000FF"/>
        </w:rPr>
        <w:t>&gt;</w:t>
      </w:r>
      <w:r w:rsidRPr="00363C72">
        <w:t xml:space="preserve"> </w:t>
      </w:r>
    </w:p>
    <w:p w14:paraId="568FA23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order:IMPCON</w:t>
      </w:r>
      <w:r w:rsidRPr="00363C72">
        <w:rPr>
          <w:color w:val="0000FF"/>
        </w:rPr>
        <w:t>&gt;</w:t>
      </w:r>
      <w:r w:rsidRPr="00363C72">
        <w:rPr>
          <w:b/>
          <w:bCs/>
        </w:rPr>
        <w:t>Donald Duck</w:t>
      </w:r>
      <w:r w:rsidRPr="00363C72">
        <w:rPr>
          <w:color w:val="0000FF"/>
        </w:rPr>
        <w:t>&lt;/</w:t>
      </w:r>
      <w:r w:rsidRPr="00363C72">
        <w:rPr>
          <w:color w:val="990000"/>
        </w:rPr>
        <w:t>order:IMPCON</w:t>
      </w:r>
      <w:r w:rsidRPr="00363C72">
        <w:rPr>
          <w:color w:val="0000FF"/>
        </w:rPr>
        <w:t>&gt;</w:t>
      </w:r>
      <w:r w:rsidRPr="00363C72">
        <w:t xml:space="preserve"> </w:t>
      </w:r>
    </w:p>
    <w:p w14:paraId="5F4F1961" w14:textId="77777777" w:rsidR="004954A7" w:rsidRPr="008C51B0" w:rsidRDefault="004954A7" w:rsidP="004954A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788D92AC" w14:textId="77777777" w:rsidR="004954A7" w:rsidRPr="00363C72" w:rsidRDefault="004954A7" w:rsidP="004954A7">
      <w:pPr>
        <w:ind w:hanging="240"/>
      </w:pPr>
      <w:r w:rsidRPr="008C51B0">
        <w:rPr>
          <w:b/>
          <w:bCs/>
          <w:color w:val="FF0000"/>
          <w:lang w:val="es-ES"/>
        </w:rPr>
        <w:t> </w:t>
      </w:r>
      <w:r w:rsidRPr="008C51B0">
        <w:rPr>
          <w:lang w:val="es-ES"/>
        </w:rPr>
        <w:t xml:space="preserve"> </w:t>
      </w:r>
      <w:r w:rsidRPr="00363C72">
        <w:rPr>
          <w:color w:val="0000FF"/>
        </w:rPr>
        <w:t>&lt;/</w:t>
      </w:r>
      <w:r w:rsidRPr="00363C72">
        <w:rPr>
          <w:color w:val="990000"/>
        </w:rPr>
        <w:t>order:CONTACT</w:t>
      </w:r>
      <w:r w:rsidRPr="00363C72">
        <w:rPr>
          <w:color w:val="0000FF"/>
        </w:rPr>
        <w:t>&gt;</w:t>
      </w:r>
    </w:p>
    <w:p w14:paraId="6A40DB06"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order:LSR</w:t>
      </w:r>
      <w:r w:rsidRPr="00363C72">
        <w:rPr>
          <w:color w:val="0000FF"/>
        </w:rPr>
        <w:t>&gt;</w:t>
      </w:r>
    </w:p>
    <w:p w14:paraId="551F6FD6" w14:textId="77777777" w:rsidR="004954A7" w:rsidRPr="00363C72" w:rsidRDefault="004954A7" w:rsidP="004954A7">
      <w:pPr>
        <w:ind w:hanging="480"/>
      </w:pPr>
      <w:hyperlink r:id="rId1318" w:history="1">
        <w:r w:rsidRPr="00363C72">
          <w:rPr>
            <w:b/>
            <w:bCs/>
            <w:color w:val="FF0000"/>
            <w:u w:val="single"/>
          </w:rPr>
          <w:t>-</w:t>
        </w:r>
      </w:hyperlink>
      <w:r w:rsidRPr="00363C72">
        <w:t xml:space="preserve"> </w:t>
      </w:r>
      <w:r w:rsidRPr="00363C72">
        <w:rPr>
          <w:color w:val="0000FF"/>
        </w:rPr>
        <w:t>&lt;</w:t>
      </w:r>
      <w:r w:rsidRPr="00363C72">
        <w:rPr>
          <w:color w:val="990000"/>
        </w:rPr>
        <w:t>order:EU</w:t>
      </w:r>
      <w:r w:rsidRPr="00363C72">
        <w:rPr>
          <w:color w:val="0000FF"/>
        </w:rPr>
        <w:t>&gt;</w:t>
      </w:r>
    </w:p>
    <w:p w14:paraId="32124BD8" w14:textId="77777777" w:rsidR="004954A7" w:rsidRPr="00363C72" w:rsidRDefault="004954A7" w:rsidP="004954A7">
      <w:pPr>
        <w:ind w:hanging="480"/>
      </w:pPr>
      <w:hyperlink r:id="rId1319" w:history="1">
        <w:r w:rsidRPr="00363C72">
          <w:rPr>
            <w:b/>
            <w:bCs/>
            <w:color w:val="FF0000"/>
            <w:u w:val="single"/>
          </w:rPr>
          <w:t>-</w:t>
        </w:r>
      </w:hyperlink>
      <w:r w:rsidRPr="00363C72">
        <w:t xml:space="preserve"> </w:t>
      </w:r>
      <w:r w:rsidRPr="00363C72">
        <w:rPr>
          <w:color w:val="0000FF"/>
        </w:rPr>
        <w:t>&lt;</w:t>
      </w:r>
      <w:r w:rsidRPr="00363C72">
        <w:rPr>
          <w:color w:val="990000"/>
        </w:rPr>
        <w:t>order:EU_BILL</w:t>
      </w:r>
      <w:r w:rsidRPr="00363C72">
        <w:rPr>
          <w:color w:val="0000FF"/>
        </w:rPr>
        <w:t>&gt;</w:t>
      </w:r>
    </w:p>
    <w:p w14:paraId="02F474E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order:EATN</w:t>
      </w:r>
      <w:r w:rsidRPr="00363C72">
        <w:rPr>
          <w:color w:val="0000FF"/>
        </w:rPr>
        <w:t>&gt;</w:t>
      </w:r>
      <w:r w:rsidRPr="00363C72">
        <w:rPr>
          <w:b/>
          <w:bCs/>
        </w:rPr>
        <w:t>3052922951</w:t>
      </w:r>
      <w:r w:rsidRPr="00363C72">
        <w:rPr>
          <w:color w:val="0000FF"/>
        </w:rPr>
        <w:t>&lt;/</w:t>
      </w:r>
      <w:r w:rsidRPr="00363C72">
        <w:rPr>
          <w:color w:val="990000"/>
        </w:rPr>
        <w:t>order:EATN</w:t>
      </w:r>
      <w:r w:rsidRPr="00363C72">
        <w:rPr>
          <w:color w:val="0000FF"/>
        </w:rPr>
        <w:t>&gt;</w:t>
      </w:r>
      <w:r w:rsidRPr="00363C72">
        <w:t xml:space="preserve"> </w:t>
      </w:r>
    </w:p>
    <w:p w14:paraId="7735E782"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order:EU_BILL</w:t>
      </w:r>
      <w:r w:rsidRPr="00363C72">
        <w:rPr>
          <w:color w:val="0000FF"/>
        </w:rPr>
        <w:t>&gt;</w:t>
      </w:r>
    </w:p>
    <w:p w14:paraId="69FF5066" w14:textId="77777777" w:rsidR="004954A7" w:rsidRPr="00363C72" w:rsidRDefault="004954A7" w:rsidP="004954A7">
      <w:pPr>
        <w:ind w:hanging="480"/>
      </w:pPr>
      <w:hyperlink r:id="rId1320" w:history="1">
        <w:r w:rsidRPr="00363C72">
          <w:rPr>
            <w:b/>
            <w:bCs/>
            <w:color w:val="FF0000"/>
            <w:u w:val="single"/>
          </w:rPr>
          <w:t>-</w:t>
        </w:r>
      </w:hyperlink>
      <w:r w:rsidRPr="00363C72">
        <w:t xml:space="preserve"> </w:t>
      </w:r>
      <w:r w:rsidRPr="00363C72">
        <w:rPr>
          <w:color w:val="0000FF"/>
        </w:rPr>
        <w:t>&lt;</w:t>
      </w:r>
      <w:r w:rsidRPr="00363C72">
        <w:rPr>
          <w:color w:val="990000"/>
        </w:rPr>
        <w:t>order:LOC_ACCESS</w:t>
      </w:r>
      <w:r w:rsidRPr="00363C72">
        <w:rPr>
          <w:color w:val="0000FF"/>
        </w:rPr>
        <w:t>&gt;</w:t>
      </w:r>
    </w:p>
    <w:p w14:paraId="02BC58A9" w14:textId="77777777" w:rsidR="004954A7" w:rsidRPr="00363C72" w:rsidRDefault="004954A7" w:rsidP="004954A7">
      <w:pPr>
        <w:ind w:hanging="480"/>
      </w:pPr>
      <w:hyperlink r:id="rId1321" w:history="1">
        <w:r w:rsidRPr="00363C72">
          <w:rPr>
            <w:b/>
            <w:bCs/>
            <w:color w:val="FF0000"/>
            <w:u w:val="single"/>
          </w:rPr>
          <w:t>-</w:t>
        </w:r>
      </w:hyperlink>
      <w:r w:rsidRPr="00363C72">
        <w:t xml:space="preserve"> </w:t>
      </w:r>
      <w:r w:rsidRPr="00363C72">
        <w:rPr>
          <w:color w:val="0000FF"/>
        </w:rPr>
        <w:t>&lt;</w:t>
      </w:r>
      <w:r w:rsidRPr="00363C72">
        <w:rPr>
          <w:color w:val="990000"/>
        </w:rPr>
        <w:t>order:LOC_ACCESS_HEADER_INFO</w:t>
      </w:r>
      <w:r w:rsidRPr="00363C72">
        <w:rPr>
          <w:color w:val="0000FF"/>
        </w:rPr>
        <w:t>&gt;</w:t>
      </w:r>
    </w:p>
    <w:p w14:paraId="0EA20BB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order:NAME</w:t>
      </w:r>
      <w:r w:rsidRPr="00363C72">
        <w:rPr>
          <w:color w:val="0000FF"/>
        </w:rPr>
        <w:t>&gt;</w:t>
      </w:r>
      <w:r w:rsidRPr="00363C72">
        <w:rPr>
          <w:b/>
          <w:bCs/>
        </w:rPr>
        <w:t>Elroy Jetson</w:t>
      </w:r>
      <w:r w:rsidRPr="00363C72">
        <w:rPr>
          <w:color w:val="0000FF"/>
        </w:rPr>
        <w:t>&lt;/</w:t>
      </w:r>
      <w:r w:rsidRPr="00363C72">
        <w:rPr>
          <w:color w:val="990000"/>
        </w:rPr>
        <w:t>order:NAME</w:t>
      </w:r>
      <w:r w:rsidRPr="00363C72">
        <w:rPr>
          <w:color w:val="0000FF"/>
        </w:rPr>
        <w:t>&gt;</w:t>
      </w:r>
      <w:r w:rsidRPr="00363C72">
        <w:t xml:space="preserve"> </w:t>
      </w:r>
    </w:p>
    <w:p w14:paraId="79A70C91" w14:textId="77777777" w:rsidR="004954A7" w:rsidRPr="00363C72" w:rsidRDefault="004954A7" w:rsidP="004954A7">
      <w:pPr>
        <w:ind w:hanging="480"/>
      </w:pPr>
      <w:hyperlink r:id="rId1322" w:history="1">
        <w:r w:rsidRPr="00363C72">
          <w:rPr>
            <w:b/>
            <w:bCs/>
            <w:color w:val="FF0000"/>
            <w:u w:val="single"/>
          </w:rPr>
          <w:t>-</w:t>
        </w:r>
      </w:hyperlink>
      <w:r w:rsidRPr="00363C72">
        <w:t xml:space="preserve"> </w:t>
      </w:r>
      <w:r w:rsidRPr="00363C72">
        <w:rPr>
          <w:color w:val="0000FF"/>
        </w:rPr>
        <w:t>&lt;</w:t>
      </w:r>
      <w:r w:rsidRPr="00363C72">
        <w:rPr>
          <w:color w:val="990000"/>
        </w:rPr>
        <w:t>order:ORD_SVC_ADDR_GRP</w:t>
      </w:r>
      <w:r w:rsidRPr="00363C72">
        <w:rPr>
          <w:color w:val="0000FF"/>
        </w:rPr>
        <w:t>&gt;</w:t>
      </w:r>
    </w:p>
    <w:p w14:paraId="189A1F4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order:SANO</w:t>
      </w:r>
      <w:r w:rsidRPr="00363C72">
        <w:rPr>
          <w:color w:val="0000FF"/>
        </w:rPr>
        <w:t>&gt;</w:t>
      </w:r>
      <w:r w:rsidRPr="00363C72">
        <w:rPr>
          <w:b/>
          <w:bCs/>
        </w:rPr>
        <w:t>550</w:t>
      </w:r>
      <w:r w:rsidRPr="00363C72">
        <w:rPr>
          <w:color w:val="0000FF"/>
        </w:rPr>
        <w:t>&lt;/</w:t>
      </w:r>
      <w:r w:rsidRPr="00363C72">
        <w:rPr>
          <w:color w:val="990000"/>
        </w:rPr>
        <w:t>order:SANO</w:t>
      </w:r>
      <w:r w:rsidRPr="00363C72">
        <w:rPr>
          <w:color w:val="0000FF"/>
        </w:rPr>
        <w:t>&gt;</w:t>
      </w:r>
      <w:r w:rsidRPr="00363C72">
        <w:t xml:space="preserve"> </w:t>
      </w:r>
    </w:p>
    <w:p w14:paraId="6BAE790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order:SASN</w:t>
      </w:r>
      <w:r w:rsidRPr="00363C72">
        <w:rPr>
          <w:color w:val="0000FF"/>
        </w:rPr>
        <w:t>&gt;</w:t>
      </w:r>
      <w:r w:rsidRPr="00363C72">
        <w:rPr>
          <w:b/>
          <w:bCs/>
        </w:rPr>
        <w:t>Southard</w:t>
      </w:r>
      <w:r w:rsidRPr="00363C72">
        <w:rPr>
          <w:color w:val="0000FF"/>
        </w:rPr>
        <w:t>&lt;/</w:t>
      </w:r>
      <w:r w:rsidRPr="00363C72">
        <w:rPr>
          <w:color w:val="990000"/>
        </w:rPr>
        <w:t>order:SASN</w:t>
      </w:r>
      <w:r w:rsidRPr="00363C72">
        <w:rPr>
          <w:color w:val="0000FF"/>
        </w:rPr>
        <w:t>&gt;</w:t>
      </w:r>
      <w:r w:rsidRPr="00363C72">
        <w:t xml:space="preserve"> </w:t>
      </w:r>
    </w:p>
    <w:p w14:paraId="1F64D42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order:SATH</w:t>
      </w:r>
      <w:r w:rsidRPr="00363C72">
        <w:rPr>
          <w:color w:val="0000FF"/>
        </w:rPr>
        <w:t>&gt;</w:t>
      </w:r>
      <w:r w:rsidRPr="00363C72">
        <w:rPr>
          <w:b/>
          <w:bCs/>
        </w:rPr>
        <w:t>St</w:t>
      </w:r>
      <w:r w:rsidRPr="00363C72">
        <w:rPr>
          <w:color w:val="0000FF"/>
        </w:rPr>
        <w:t>&lt;/</w:t>
      </w:r>
      <w:r w:rsidRPr="00363C72">
        <w:rPr>
          <w:color w:val="990000"/>
        </w:rPr>
        <w:t>order:SATH</w:t>
      </w:r>
      <w:r w:rsidRPr="00363C72">
        <w:rPr>
          <w:color w:val="0000FF"/>
        </w:rPr>
        <w:t>&gt;</w:t>
      </w:r>
      <w:r w:rsidRPr="00363C72">
        <w:t xml:space="preserve"> </w:t>
      </w:r>
    </w:p>
    <w:p w14:paraId="7A2BF6BE"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order:CITY</w:t>
      </w:r>
      <w:r w:rsidRPr="00363C72">
        <w:rPr>
          <w:color w:val="0000FF"/>
        </w:rPr>
        <w:t>&gt;</w:t>
      </w:r>
      <w:r w:rsidRPr="00363C72">
        <w:rPr>
          <w:b/>
          <w:bCs/>
        </w:rPr>
        <w:t>Key West</w:t>
      </w:r>
      <w:r w:rsidRPr="00363C72">
        <w:rPr>
          <w:color w:val="0000FF"/>
        </w:rPr>
        <w:t>&lt;/</w:t>
      </w:r>
      <w:r w:rsidRPr="00363C72">
        <w:rPr>
          <w:color w:val="990000"/>
        </w:rPr>
        <w:t>order:CITY</w:t>
      </w:r>
      <w:r w:rsidRPr="00363C72">
        <w:rPr>
          <w:color w:val="0000FF"/>
        </w:rPr>
        <w:t>&gt;</w:t>
      </w:r>
      <w:r w:rsidRPr="00363C72">
        <w:t xml:space="preserve"> </w:t>
      </w:r>
    </w:p>
    <w:p w14:paraId="03A5CCA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order:STATE</w:t>
      </w:r>
      <w:r w:rsidRPr="00363C72">
        <w:rPr>
          <w:color w:val="0000FF"/>
        </w:rPr>
        <w:t>&gt;</w:t>
      </w:r>
      <w:r w:rsidRPr="00363C72">
        <w:rPr>
          <w:b/>
          <w:bCs/>
        </w:rPr>
        <w:t>FL</w:t>
      </w:r>
      <w:r w:rsidRPr="00363C72">
        <w:rPr>
          <w:color w:val="0000FF"/>
        </w:rPr>
        <w:t>&lt;/</w:t>
      </w:r>
      <w:r w:rsidRPr="00363C72">
        <w:rPr>
          <w:color w:val="990000"/>
        </w:rPr>
        <w:t>order:STATE</w:t>
      </w:r>
      <w:r w:rsidRPr="00363C72">
        <w:rPr>
          <w:color w:val="0000FF"/>
        </w:rPr>
        <w:t>&gt;</w:t>
      </w:r>
      <w:r w:rsidRPr="00363C72">
        <w:t xml:space="preserve"> </w:t>
      </w:r>
    </w:p>
    <w:p w14:paraId="0AA9502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order:ZIP</w:t>
      </w:r>
      <w:r w:rsidRPr="00363C72">
        <w:rPr>
          <w:color w:val="0000FF"/>
        </w:rPr>
        <w:t>&gt;</w:t>
      </w:r>
      <w:r w:rsidRPr="00363C72">
        <w:rPr>
          <w:b/>
          <w:bCs/>
        </w:rPr>
        <w:t>33040</w:t>
      </w:r>
      <w:r w:rsidRPr="00363C72">
        <w:rPr>
          <w:color w:val="0000FF"/>
        </w:rPr>
        <w:t>&lt;/</w:t>
      </w:r>
      <w:r w:rsidRPr="00363C72">
        <w:rPr>
          <w:color w:val="990000"/>
        </w:rPr>
        <w:t>order:ZIP</w:t>
      </w:r>
      <w:r w:rsidRPr="00363C72">
        <w:rPr>
          <w:color w:val="0000FF"/>
        </w:rPr>
        <w:t>&gt;</w:t>
      </w:r>
      <w:r w:rsidRPr="00363C72">
        <w:t xml:space="preserve"> </w:t>
      </w:r>
    </w:p>
    <w:p w14:paraId="1C73C893"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order:ORD_SVC_ADDR_GRP</w:t>
      </w:r>
      <w:r w:rsidRPr="00363C72">
        <w:rPr>
          <w:color w:val="0000FF"/>
        </w:rPr>
        <w:t>&gt;</w:t>
      </w:r>
    </w:p>
    <w:p w14:paraId="20E266ED"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order:LOC_ACCESS_HEADER_INFO</w:t>
      </w:r>
      <w:r w:rsidRPr="00363C72">
        <w:rPr>
          <w:color w:val="0000FF"/>
        </w:rPr>
        <w:t>&gt;</w:t>
      </w:r>
    </w:p>
    <w:p w14:paraId="28935C6E"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order:LOC_ACCESS</w:t>
      </w:r>
      <w:r w:rsidRPr="00363C72">
        <w:rPr>
          <w:color w:val="0000FF"/>
        </w:rPr>
        <w:t>&gt;</w:t>
      </w:r>
    </w:p>
    <w:p w14:paraId="384DA2A1"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order:EU</w:t>
      </w:r>
      <w:r w:rsidRPr="00363C72">
        <w:rPr>
          <w:color w:val="0000FF"/>
        </w:rPr>
        <w:t>&gt;</w:t>
      </w:r>
    </w:p>
    <w:p w14:paraId="1564DCF2" w14:textId="77777777" w:rsidR="004954A7" w:rsidRPr="00363C72" w:rsidRDefault="004954A7" w:rsidP="004954A7">
      <w:pPr>
        <w:ind w:hanging="480"/>
      </w:pPr>
      <w:hyperlink r:id="rId1323" w:history="1">
        <w:r w:rsidRPr="00363C72">
          <w:rPr>
            <w:b/>
            <w:bCs/>
            <w:color w:val="FF0000"/>
            <w:u w:val="single"/>
          </w:rPr>
          <w:t>-</w:t>
        </w:r>
      </w:hyperlink>
      <w:r w:rsidRPr="00363C72">
        <w:t xml:space="preserve"> </w:t>
      </w:r>
      <w:r w:rsidRPr="00363C72">
        <w:rPr>
          <w:color w:val="0000FF"/>
        </w:rPr>
        <w:t>&lt;</w:t>
      </w:r>
      <w:r w:rsidRPr="00363C72">
        <w:rPr>
          <w:color w:val="990000"/>
        </w:rPr>
        <w:t>order:PS</w:t>
      </w:r>
      <w:r w:rsidRPr="00363C72">
        <w:rPr>
          <w:color w:val="0000FF"/>
        </w:rPr>
        <w:t>&gt;</w:t>
      </w:r>
    </w:p>
    <w:p w14:paraId="597CFD50" w14:textId="77777777" w:rsidR="004954A7" w:rsidRPr="00363C72" w:rsidRDefault="004954A7" w:rsidP="004954A7">
      <w:pPr>
        <w:ind w:hanging="480"/>
      </w:pPr>
      <w:hyperlink r:id="rId1324" w:history="1">
        <w:r w:rsidRPr="00363C72">
          <w:rPr>
            <w:b/>
            <w:bCs/>
            <w:color w:val="FF0000"/>
            <w:u w:val="single"/>
          </w:rPr>
          <w:t>-</w:t>
        </w:r>
      </w:hyperlink>
      <w:r w:rsidRPr="00363C72">
        <w:t xml:space="preserve"> </w:t>
      </w:r>
      <w:r w:rsidRPr="00363C72">
        <w:rPr>
          <w:color w:val="0000FF"/>
        </w:rPr>
        <w:t>&lt;</w:t>
      </w:r>
      <w:r w:rsidRPr="00363C72">
        <w:rPr>
          <w:color w:val="990000"/>
        </w:rPr>
        <w:t>order:PS_ADMIN</w:t>
      </w:r>
      <w:r w:rsidRPr="00363C72">
        <w:rPr>
          <w:color w:val="0000FF"/>
        </w:rPr>
        <w:t>&gt;</w:t>
      </w:r>
    </w:p>
    <w:p w14:paraId="2B0ED84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order:PQTY</w:t>
      </w:r>
      <w:r w:rsidRPr="00363C72">
        <w:rPr>
          <w:color w:val="0000FF"/>
        </w:rPr>
        <w:t>&gt;</w:t>
      </w:r>
      <w:r w:rsidRPr="00363C72">
        <w:rPr>
          <w:b/>
          <w:bCs/>
        </w:rPr>
        <w:t>001</w:t>
      </w:r>
      <w:r w:rsidRPr="00363C72">
        <w:rPr>
          <w:color w:val="0000FF"/>
        </w:rPr>
        <w:t>&lt;/</w:t>
      </w:r>
      <w:r w:rsidRPr="00363C72">
        <w:rPr>
          <w:color w:val="990000"/>
        </w:rPr>
        <w:t>order:PQTY</w:t>
      </w:r>
      <w:r w:rsidRPr="00363C72">
        <w:rPr>
          <w:color w:val="0000FF"/>
        </w:rPr>
        <w:t>&gt;</w:t>
      </w:r>
      <w:r w:rsidRPr="00363C72">
        <w:t xml:space="preserve"> </w:t>
      </w:r>
    </w:p>
    <w:p w14:paraId="738B088E"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order:PS_ADMIN</w:t>
      </w:r>
      <w:r w:rsidRPr="00363C72">
        <w:rPr>
          <w:color w:val="0000FF"/>
        </w:rPr>
        <w:t>&gt;</w:t>
      </w:r>
    </w:p>
    <w:p w14:paraId="37D432B6" w14:textId="77777777" w:rsidR="004954A7" w:rsidRPr="00363C72" w:rsidRDefault="004954A7" w:rsidP="004954A7">
      <w:pPr>
        <w:ind w:hanging="480"/>
      </w:pPr>
      <w:hyperlink r:id="rId1325" w:history="1">
        <w:r w:rsidRPr="00363C72">
          <w:rPr>
            <w:b/>
            <w:bCs/>
            <w:color w:val="FF0000"/>
            <w:u w:val="single"/>
          </w:rPr>
          <w:t>-</w:t>
        </w:r>
      </w:hyperlink>
      <w:r w:rsidRPr="00363C72">
        <w:t xml:space="preserve"> </w:t>
      </w:r>
      <w:r w:rsidRPr="00363C72">
        <w:rPr>
          <w:color w:val="0000FF"/>
        </w:rPr>
        <w:t>&lt;</w:t>
      </w:r>
      <w:r w:rsidRPr="00363C72">
        <w:rPr>
          <w:color w:val="990000"/>
        </w:rPr>
        <w:t>order:PS_SVC_DET</w:t>
      </w:r>
      <w:r w:rsidRPr="00363C72">
        <w:rPr>
          <w:color w:val="0000FF"/>
        </w:rPr>
        <w:t>&gt;</w:t>
      </w:r>
    </w:p>
    <w:p w14:paraId="62AA452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order:TNS</w:t>
      </w:r>
      <w:r w:rsidRPr="00363C72">
        <w:rPr>
          <w:color w:val="0000FF"/>
        </w:rPr>
        <w:t>&gt;</w:t>
      </w:r>
      <w:r w:rsidRPr="00363C72">
        <w:rPr>
          <w:b/>
          <w:bCs/>
        </w:rPr>
        <w:t>3052922951</w:t>
      </w:r>
      <w:r w:rsidRPr="00363C72">
        <w:rPr>
          <w:color w:val="0000FF"/>
        </w:rPr>
        <w:t>&lt;/</w:t>
      </w:r>
      <w:r w:rsidRPr="00363C72">
        <w:rPr>
          <w:color w:val="990000"/>
        </w:rPr>
        <w:t>order:TNS</w:t>
      </w:r>
      <w:r w:rsidRPr="00363C72">
        <w:rPr>
          <w:color w:val="0000FF"/>
        </w:rPr>
        <w:t>&gt;</w:t>
      </w:r>
      <w:r w:rsidRPr="00363C72">
        <w:t xml:space="preserve"> </w:t>
      </w:r>
    </w:p>
    <w:p w14:paraId="392C15F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order:LNECLSSVC</w:t>
      </w:r>
      <w:r w:rsidRPr="00363C72">
        <w:rPr>
          <w:color w:val="0000FF"/>
        </w:rPr>
        <w:t>&gt;</w:t>
      </w:r>
      <w:r w:rsidRPr="00363C72">
        <w:rPr>
          <w:b/>
          <w:bCs/>
        </w:rPr>
        <w:t>UEPRL</w:t>
      </w:r>
      <w:r w:rsidRPr="00363C72">
        <w:rPr>
          <w:color w:val="0000FF"/>
        </w:rPr>
        <w:t>&lt;/</w:t>
      </w:r>
      <w:r w:rsidRPr="00363C72">
        <w:rPr>
          <w:color w:val="990000"/>
        </w:rPr>
        <w:t>order:LNECLSSVC</w:t>
      </w:r>
      <w:r w:rsidRPr="00363C72">
        <w:rPr>
          <w:color w:val="0000FF"/>
        </w:rPr>
        <w:t>&gt;</w:t>
      </w:r>
      <w:r w:rsidRPr="00363C72">
        <w:t xml:space="preserve"> </w:t>
      </w:r>
    </w:p>
    <w:p w14:paraId="6B53063B" w14:textId="77777777" w:rsidR="004954A7" w:rsidRPr="00363C72" w:rsidRDefault="004954A7" w:rsidP="004954A7">
      <w:pPr>
        <w:ind w:hanging="480"/>
      </w:pPr>
      <w:hyperlink r:id="rId1326" w:history="1">
        <w:r w:rsidRPr="00363C72">
          <w:rPr>
            <w:b/>
            <w:bCs/>
            <w:color w:val="FF0000"/>
            <w:u w:val="single"/>
          </w:rPr>
          <w:t>-</w:t>
        </w:r>
      </w:hyperlink>
      <w:r w:rsidRPr="00363C72">
        <w:t xml:space="preserve"> </w:t>
      </w:r>
      <w:r w:rsidRPr="00363C72">
        <w:rPr>
          <w:color w:val="0000FF"/>
        </w:rPr>
        <w:t>&lt;</w:t>
      </w:r>
      <w:r w:rsidRPr="00363C72">
        <w:rPr>
          <w:color w:val="990000"/>
        </w:rPr>
        <w:t>order:SVC_DET_GRP</w:t>
      </w:r>
      <w:r w:rsidRPr="00363C72">
        <w:rPr>
          <w:color w:val="0000FF"/>
        </w:rPr>
        <w:t>&gt;</w:t>
      </w:r>
    </w:p>
    <w:p w14:paraId="6B23086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order:LNUM</w:t>
      </w:r>
      <w:r w:rsidRPr="00363C72">
        <w:rPr>
          <w:color w:val="0000FF"/>
        </w:rPr>
        <w:t>&gt;</w:t>
      </w:r>
      <w:r w:rsidRPr="00363C72">
        <w:rPr>
          <w:b/>
          <w:bCs/>
        </w:rPr>
        <w:t>00001</w:t>
      </w:r>
      <w:r w:rsidRPr="00363C72">
        <w:rPr>
          <w:color w:val="0000FF"/>
        </w:rPr>
        <w:t>&lt;/</w:t>
      </w:r>
      <w:r w:rsidRPr="00363C72">
        <w:rPr>
          <w:color w:val="990000"/>
        </w:rPr>
        <w:t>order:LNUM</w:t>
      </w:r>
      <w:r w:rsidRPr="00363C72">
        <w:rPr>
          <w:color w:val="0000FF"/>
        </w:rPr>
        <w:t>&gt;</w:t>
      </w:r>
      <w:r w:rsidRPr="00363C72">
        <w:t xml:space="preserve"> </w:t>
      </w:r>
    </w:p>
    <w:p w14:paraId="3A066B1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order:LNA</w:t>
      </w:r>
      <w:r w:rsidRPr="00363C72">
        <w:rPr>
          <w:color w:val="0000FF"/>
        </w:rPr>
        <w:t>&gt;</w:t>
      </w:r>
      <w:r w:rsidRPr="00363C72">
        <w:rPr>
          <w:b/>
          <w:bCs/>
        </w:rPr>
        <w:t>T</w:t>
      </w:r>
      <w:r w:rsidRPr="00363C72">
        <w:rPr>
          <w:color w:val="0000FF"/>
        </w:rPr>
        <w:t>&lt;/</w:t>
      </w:r>
      <w:r w:rsidRPr="00363C72">
        <w:rPr>
          <w:color w:val="990000"/>
        </w:rPr>
        <w:t>order:LNA</w:t>
      </w:r>
      <w:r w:rsidRPr="00363C72">
        <w:rPr>
          <w:color w:val="0000FF"/>
        </w:rPr>
        <w:t>&gt;</w:t>
      </w:r>
      <w:r w:rsidRPr="00363C72">
        <w:t xml:space="preserve"> </w:t>
      </w:r>
    </w:p>
    <w:p w14:paraId="23479EE3"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order:SVC_DET_GRP</w:t>
      </w:r>
      <w:r w:rsidRPr="00363C72">
        <w:rPr>
          <w:color w:val="0000FF"/>
        </w:rPr>
        <w:t>&gt;</w:t>
      </w:r>
    </w:p>
    <w:p w14:paraId="0DA72729" w14:textId="77777777" w:rsidR="004954A7" w:rsidRPr="00363C72" w:rsidRDefault="004954A7" w:rsidP="004954A7">
      <w:pPr>
        <w:ind w:hanging="480"/>
      </w:pPr>
      <w:hyperlink r:id="rId1327" w:history="1">
        <w:r w:rsidRPr="00363C72">
          <w:rPr>
            <w:b/>
            <w:bCs/>
            <w:color w:val="FF0000"/>
            <w:u w:val="single"/>
          </w:rPr>
          <w:t>-</w:t>
        </w:r>
      </w:hyperlink>
      <w:r w:rsidRPr="00363C72">
        <w:t xml:space="preserve"> </w:t>
      </w:r>
      <w:r w:rsidRPr="00363C72">
        <w:rPr>
          <w:color w:val="0000FF"/>
        </w:rPr>
        <w:t>&lt;</w:t>
      </w:r>
      <w:r w:rsidRPr="00363C72">
        <w:rPr>
          <w:color w:val="990000"/>
        </w:rPr>
        <w:t>order:LINE_RESTRICT_2_GRP</w:t>
      </w:r>
      <w:r w:rsidRPr="00363C72">
        <w:rPr>
          <w:color w:val="0000FF"/>
        </w:rPr>
        <w:t>&gt;</w:t>
      </w:r>
    </w:p>
    <w:p w14:paraId="6096085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order:PIC</w:t>
      </w:r>
      <w:r w:rsidRPr="00363C72">
        <w:rPr>
          <w:color w:val="0000FF"/>
        </w:rPr>
        <w:t>&gt;</w:t>
      </w:r>
      <w:r w:rsidRPr="00363C72">
        <w:rPr>
          <w:b/>
          <w:bCs/>
        </w:rPr>
        <w:t>NONE</w:t>
      </w:r>
      <w:r w:rsidRPr="00363C72">
        <w:rPr>
          <w:color w:val="0000FF"/>
        </w:rPr>
        <w:t>&lt;/</w:t>
      </w:r>
      <w:r w:rsidRPr="00363C72">
        <w:rPr>
          <w:color w:val="990000"/>
        </w:rPr>
        <w:t>order:PIC</w:t>
      </w:r>
      <w:r w:rsidRPr="00363C72">
        <w:rPr>
          <w:color w:val="0000FF"/>
        </w:rPr>
        <w:t>&gt;</w:t>
      </w:r>
      <w:r w:rsidRPr="00363C72">
        <w:t xml:space="preserve"> </w:t>
      </w:r>
    </w:p>
    <w:p w14:paraId="76C9DCA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order:LPIC</w:t>
      </w:r>
      <w:r w:rsidRPr="00363C72">
        <w:rPr>
          <w:color w:val="0000FF"/>
        </w:rPr>
        <w:t>&gt;</w:t>
      </w:r>
      <w:r w:rsidRPr="00363C72">
        <w:rPr>
          <w:b/>
          <w:bCs/>
        </w:rPr>
        <w:t>NONE</w:t>
      </w:r>
      <w:r w:rsidRPr="00363C72">
        <w:rPr>
          <w:color w:val="0000FF"/>
        </w:rPr>
        <w:t>&lt;/</w:t>
      </w:r>
      <w:r w:rsidRPr="00363C72">
        <w:rPr>
          <w:color w:val="990000"/>
        </w:rPr>
        <w:t>order:LPIC</w:t>
      </w:r>
      <w:r w:rsidRPr="00363C72">
        <w:rPr>
          <w:color w:val="0000FF"/>
        </w:rPr>
        <w:t>&gt;</w:t>
      </w:r>
      <w:r w:rsidRPr="00363C72">
        <w:t xml:space="preserve"> </w:t>
      </w:r>
    </w:p>
    <w:p w14:paraId="3922A240"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order:LINE_RESTRICT_2_GRP</w:t>
      </w:r>
      <w:r w:rsidRPr="00363C72">
        <w:rPr>
          <w:color w:val="0000FF"/>
        </w:rPr>
        <w:t>&gt;</w:t>
      </w:r>
    </w:p>
    <w:p w14:paraId="00B731EB" w14:textId="77777777" w:rsidR="004954A7" w:rsidRPr="00363C72" w:rsidRDefault="004954A7" w:rsidP="004954A7">
      <w:pPr>
        <w:ind w:hanging="480"/>
      </w:pPr>
      <w:hyperlink r:id="rId1328" w:history="1">
        <w:r w:rsidRPr="00363C72">
          <w:rPr>
            <w:b/>
            <w:bCs/>
            <w:color w:val="FF0000"/>
            <w:u w:val="single"/>
          </w:rPr>
          <w:t>-</w:t>
        </w:r>
      </w:hyperlink>
      <w:r w:rsidRPr="00363C72">
        <w:t xml:space="preserve"> </w:t>
      </w:r>
      <w:r w:rsidRPr="00363C72">
        <w:rPr>
          <w:color w:val="0000FF"/>
        </w:rPr>
        <w:t>&lt;</w:t>
      </w:r>
      <w:r w:rsidRPr="00363C72">
        <w:rPr>
          <w:color w:val="990000"/>
        </w:rPr>
        <w:t>order:FEATURE_GRP</w:t>
      </w:r>
      <w:r w:rsidRPr="00363C72">
        <w:rPr>
          <w:color w:val="0000FF"/>
        </w:rPr>
        <w:t>&gt;</w:t>
      </w:r>
    </w:p>
    <w:p w14:paraId="0F02AE7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order:FA</w:t>
      </w:r>
      <w:r w:rsidRPr="00363C72">
        <w:rPr>
          <w:color w:val="0000FF"/>
        </w:rPr>
        <w:t>&gt;</w:t>
      </w:r>
      <w:r w:rsidRPr="00363C72">
        <w:rPr>
          <w:b/>
          <w:bCs/>
        </w:rPr>
        <w:t>N</w:t>
      </w:r>
      <w:r w:rsidRPr="00363C72">
        <w:rPr>
          <w:color w:val="0000FF"/>
        </w:rPr>
        <w:t>&lt;/</w:t>
      </w:r>
      <w:r w:rsidRPr="00363C72">
        <w:rPr>
          <w:color w:val="990000"/>
        </w:rPr>
        <w:t>order:FA</w:t>
      </w:r>
      <w:r w:rsidRPr="00363C72">
        <w:rPr>
          <w:color w:val="0000FF"/>
        </w:rPr>
        <w:t>&gt;</w:t>
      </w:r>
      <w:r w:rsidRPr="00363C72">
        <w:t xml:space="preserve"> </w:t>
      </w:r>
    </w:p>
    <w:p w14:paraId="74EC81A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order:FEATURE</w:t>
      </w:r>
      <w:r w:rsidRPr="00363C72">
        <w:rPr>
          <w:color w:val="0000FF"/>
        </w:rPr>
        <w:t>&gt;</w:t>
      </w:r>
      <w:r w:rsidRPr="00363C72">
        <w:rPr>
          <w:b/>
          <w:bCs/>
        </w:rPr>
        <w:t>ESM</w:t>
      </w:r>
      <w:r w:rsidRPr="00363C72">
        <w:rPr>
          <w:color w:val="0000FF"/>
        </w:rPr>
        <w:t>&lt;/</w:t>
      </w:r>
      <w:r w:rsidRPr="00363C72">
        <w:rPr>
          <w:color w:val="990000"/>
        </w:rPr>
        <w:t>order:FEATURE</w:t>
      </w:r>
      <w:r w:rsidRPr="00363C72">
        <w:rPr>
          <w:color w:val="0000FF"/>
        </w:rPr>
        <w:t>&gt;</w:t>
      </w:r>
      <w:r w:rsidRPr="00363C72">
        <w:t xml:space="preserve"> </w:t>
      </w:r>
    </w:p>
    <w:p w14:paraId="3037726C"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order:FEATURE_GRP</w:t>
      </w:r>
      <w:r w:rsidRPr="00363C72">
        <w:rPr>
          <w:color w:val="0000FF"/>
        </w:rPr>
        <w:t>&gt;</w:t>
      </w:r>
    </w:p>
    <w:p w14:paraId="5A2D6DAD"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order:PS_SVC_DET</w:t>
      </w:r>
      <w:r w:rsidRPr="00363C72">
        <w:rPr>
          <w:color w:val="0000FF"/>
        </w:rPr>
        <w:t>&gt;</w:t>
      </w:r>
    </w:p>
    <w:p w14:paraId="1BD57AE3"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order:PS</w:t>
      </w:r>
      <w:r w:rsidRPr="00363C72">
        <w:rPr>
          <w:color w:val="0000FF"/>
        </w:rPr>
        <w:t>&gt;</w:t>
      </w:r>
    </w:p>
    <w:p w14:paraId="67D825A9" w14:textId="77777777" w:rsidR="004954A7" w:rsidRPr="00363C72" w:rsidRDefault="004954A7" w:rsidP="004954A7">
      <w:pPr>
        <w:ind w:hanging="480"/>
      </w:pPr>
      <w:hyperlink r:id="rId1329" w:history="1">
        <w:r w:rsidRPr="00363C72">
          <w:rPr>
            <w:b/>
            <w:bCs/>
            <w:color w:val="FF0000"/>
            <w:u w:val="single"/>
          </w:rPr>
          <w:t>-</w:t>
        </w:r>
      </w:hyperlink>
      <w:r w:rsidRPr="00363C72">
        <w:t xml:space="preserve"> </w:t>
      </w:r>
      <w:r w:rsidRPr="00363C72">
        <w:rPr>
          <w:color w:val="0000FF"/>
        </w:rPr>
        <w:t>&lt;</w:t>
      </w:r>
      <w:r w:rsidRPr="00363C72">
        <w:rPr>
          <w:color w:val="990000"/>
        </w:rPr>
        <w:t>order:DL</w:t>
      </w:r>
      <w:r w:rsidRPr="00363C72">
        <w:rPr>
          <w:color w:val="0000FF"/>
        </w:rPr>
        <w:t>&gt;</w:t>
      </w:r>
    </w:p>
    <w:p w14:paraId="6A29C45F" w14:textId="77777777" w:rsidR="004954A7" w:rsidRPr="00363C72" w:rsidRDefault="004954A7" w:rsidP="004954A7">
      <w:pPr>
        <w:ind w:hanging="480"/>
      </w:pPr>
      <w:hyperlink r:id="rId1330" w:history="1">
        <w:r w:rsidRPr="00363C72">
          <w:rPr>
            <w:b/>
            <w:bCs/>
            <w:color w:val="FF0000"/>
            <w:u w:val="single"/>
          </w:rPr>
          <w:t>-</w:t>
        </w:r>
      </w:hyperlink>
      <w:r w:rsidRPr="00363C72">
        <w:t xml:space="preserve"> </w:t>
      </w:r>
      <w:r w:rsidRPr="00363C72">
        <w:rPr>
          <w:color w:val="0000FF"/>
        </w:rPr>
        <w:t>&lt;</w:t>
      </w:r>
      <w:r w:rsidRPr="00363C72">
        <w:rPr>
          <w:color w:val="990000"/>
        </w:rPr>
        <w:t>order:LISTING_INFO</w:t>
      </w:r>
      <w:r w:rsidRPr="00363C72">
        <w:rPr>
          <w:color w:val="0000FF"/>
        </w:rPr>
        <w:t>&gt;</w:t>
      </w:r>
    </w:p>
    <w:p w14:paraId="5F5F53A4" w14:textId="77777777" w:rsidR="004954A7" w:rsidRPr="00363C72" w:rsidRDefault="004954A7" w:rsidP="004954A7">
      <w:pPr>
        <w:ind w:hanging="480"/>
      </w:pPr>
      <w:hyperlink r:id="rId1331" w:history="1">
        <w:r w:rsidRPr="00363C72">
          <w:rPr>
            <w:b/>
            <w:bCs/>
            <w:color w:val="FF0000"/>
            <w:u w:val="single"/>
          </w:rPr>
          <w:t>-</w:t>
        </w:r>
      </w:hyperlink>
      <w:r w:rsidRPr="00363C72">
        <w:t xml:space="preserve"> </w:t>
      </w:r>
      <w:r w:rsidRPr="00363C72">
        <w:rPr>
          <w:color w:val="0000FF"/>
        </w:rPr>
        <w:t>&lt;</w:t>
      </w:r>
      <w:r w:rsidRPr="00363C72">
        <w:rPr>
          <w:color w:val="990000"/>
        </w:rPr>
        <w:t>order:LISTING_CNTRL</w:t>
      </w:r>
      <w:r w:rsidRPr="00363C72">
        <w:rPr>
          <w:color w:val="0000FF"/>
        </w:rPr>
        <w:t>&gt;</w:t>
      </w:r>
    </w:p>
    <w:p w14:paraId="6718A05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order:LACT</w:t>
      </w:r>
      <w:r w:rsidRPr="00363C72">
        <w:rPr>
          <w:color w:val="0000FF"/>
        </w:rPr>
        <w:t>&gt;</w:t>
      </w:r>
      <w:r w:rsidRPr="00363C72">
        <w:rPr>
          <w:b/>
          <w:bCs/>
        </w:rPr>
        <w:t>N</w:t>
      </w:r>
      <w:r w:rsidRPr="00363C72">
        <w:rPr>
          <w:color w:val="0000FF"/>
        </w:rPr>
        <w:t>&lt;/</w:t>
      </w:r>
      <w:r w:rsidRPr="00363C72">
        <w:rPr>
          <w:color w:val="990000"/>
        </w:rPr>
        <w:t>order:LACT</w:t>
      </w:r>
      <w:r w:rsidRPr="00363C72">
        <w:rPr>
          <w:color w:val="0000FF"/>
        </w:rPr>
        <w:t>&gt;</w:t>
      </w:r>
      <w:r w:rsidRPr="00363C72">
        <w:t xml:space="preserve"> </w:t>
      </w:r>
    </w:p>
    <w:p w14:paraId="36CBA9F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order:RTY</w:t>
      </w:r>
      <w:r w:rsidRPr="00363C72">
        <w:rPr>
          <w:color w:val="0000FF"/>
        </w:rPr>
        <w:t>&gt;</w:t>
      </w:r>
      <w:r w:rsidRPr="00363C72">
        <w:rPr>
          <w:b/>
          <w:bCs/>
        </w:rPr>
        <w:t>LML</w:t>
      </w:r>
      <w:r w:rsidRPr="00363C72">
        <w:rPr>
          <w:color w:val="0000FF"/>
        </w:rPr>
        <w:t>&lt;/</w:t>
      </w:r>
      <w:r w:rsidRPr="00363C72">
        <w:rPr>
          <w:color w:val="990000"/>
        </w:rPr>
        <w:t>order:RTY</w:t>
      </w:r>
      <w:r w:rsidRPr="00363C72">
        <w:rPr>
          <w:color w:val="0000FF"/>
        </w:rPr>
        <w:t>&gt;</w:t>
      </w:r>
      <w:r w:rsidRPr="00363C72">
        <w:t xml:space="preserve"> </w:t>
      </w:r>
    </w:p>
    <w:p w14:paraId="3E44D88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order:LTY</w:t>
      </w:r>
      <w:r w:rsidRPr="00363C72">
        <w:rPr>
          <w:color w:val="0000FF"/>
        </w:rPr>
        <w:t>&gt;</w:t>
      </w:r>
      <w:r w:rsidRPr="00363C72">
        <w:rPr>
          <w:b/>
          <w:bCs/>
        </w:rPr>
        <w:t>1</w:t>
      </w:r>
      <w:r w:rsidRPr="00363C72">
        <w:rPr>
          <w:color w:val="0000FF"/>
        </w:rPr>
        <w:t>&lt;/</w:t>
      </w:r>
      <w:r w:rsidRPr="00363C72">
        <w:rPr>
          <w:color w:val="990000"/>
        </w:rPr>
        <w:t>order:LTY</w:t>
      </w:r>
      <w:r w:rsidRPr="00363C72">
        <w:rPr>
          <w:color w:val="0000FF"/>
        </w:rPr>
        <w:t>&gt;</w:t>
      </w:r>
      <w:r w:rsidRPr="00363C72">
        <w:t xml:space="preserve"> </w:t>
      </w:r>
    </w:p>
    <w:p w14:paraId="723289ED"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order:STYC</w:t>
      </w:r>
      <w:r w:rsidRPr="00363C72">
        <w:rPr>
          <w:color w:val="0000FF"/>
        </w:rPr>
        <w:t>&gt;</w:t>
      </w:r>
      <w:r w:rsidRPr="00363C72">
        <w:rPr>
          <w:b/>
          <w:bCs/>
        </w:rPr>
        <w:t>SL</w:t>
      </w:r>
      <w:r w:rsidRPr="00363C72">
        <w:rPr>
          <w:color w:val="0000FF"/>
        </w:rPr>
        <w:t>&lt;/</w:t>
      </w:r>
      <w:r w:rsidRPr="00363C72">
        <w:rPr>
          <w:color w:val="990000"/>
        </w:rPr>
        <w:t>order:STYC</w:t>
      </w:r>
      <w:r w:rsidRPr="00363C72">
        <w:rPr>
          <w:color w:val="0000FF"/>
        </w:rPr>
        <w:t>&gt;</w:t>
      </w:r>
      <w:r w:rsidRPr="00363C72">
        <w:t xml:space="preserve"> </w:t>
      </w:r>
    </w:p>
    <w:p w14:paraId="17E24AB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order:TOA</w:t>
      </w:r>
      <w:r w:rsidRPr="00363C72">
        <w:rPr>
          <w:color w:val="0000FF"/>
        </w:rPr>
        <w:t>&gt;</w:t>
      </w:r>
      <w:r w:rsidRPr="00363C72">
        <w:rPr>
          <w:b/>
          <w:bCs/>
        </w:rPr>
        <w:t>R</w:t>
      </w:r>
      <w:r w:rsidRPr="00363C72">
        <w:rPr>
          <w:color w:val="0000FF"/>
        </w:rPr>
        <w:t>&lt;/</w:t>
      </w:r>
      <w:r w:rsidRPr="00363C72">
        <w:rPr>
          <w:color w:val="990000"/>
        </w:rPr>
        <w:t>order:TOA</w:t>
      </w:r>
      <w:r w:rsidRPr="00363C72">
        <w:rPr>
          <w:color w:val="0000FF"/>
        </w:rPr>
        <w:t>&gt;</w:t>
      </w:r>
      <w:r w:rsidRPr="00363C72">
        <w:t xml:space="preserve"> </w:t>
      </w:r>
    </w:p>
    <w:p w14:paraId="5F597E5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order:DOI</w:t>
      </w:r>
      <w:r w:rsidRPr="00363C72">
        <w:rPr>
          <w:color w:val="0000FF"/>
        </w:rPr>
        <w:t>&gt;</w:t>
      </w:r>
      <w:r w:rsidRPr="00363C72">
        <w:rPr>
          <w:b/>
          <w:bCs/>
        </w:rPr>
        <w:t>0</w:t>
      </w:r>
      <w:r w:rsidRPr="00363C72">
        <w:rPr>
          <w:color w:val="0000FF"/>
        </w:rPr>
        <w:t>&lt;/</w:t>
      </w:r>
      <w:r w:rsidRPr="00363C72">
        <w:rPr>
          <w:color w:val="990000"/>
        </w:rPr>
        <w:t>order:DOI</w:t>
      </w:r>
      <w:r w:rsidRPr="00363C72">
        <w:rPr>
          <w:color w:val="0000FF"/>
        </w:rPr>
        <w:t>&gt;</w:t>
      </w:r>
      <w:r w:rsidRPr="00363C72">
        <w:t xml:space="preserve"> </w:t>
      </w:r>
    </w:p>
    <w:p w14:paraId="07508F0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order:DLNUM</w:t>
      </w:r>
      <w:r w:rsidRPr="00363C72">
        <w:rPr>
          <w:color w:val="0000FF"/>
        </w:rPr>
        <w:t>&gt;</w:t>
      </w:r>
      <w:r w:rsidRPr="00363C72">
        <w:rPr>
          <w:b/>
          <w:bCs/>
        </w:rPr>
        <w:t>0001</w:t>
      </w:r>
      <w:r w:rsidRPr="00363C72">
        <w:rPr>
          <w:color w:val="0000FF"/>
        </w:rPr>
        <w:t>&lt;/</w:t>
      </w:r>
      <w:r w:rsidRPr="00363C72">
        <w:rPr>
          <w:color w:val="990000"/>
        </w:rPr>
        <w:t>order:DLNUM</w:t>
      </w:r>
      <w:r w:rsidRPr="00363C72">
        <w:rPr>
          <w:color w:val="0000FF"/>
        </w:rPr>
        <w:t>&gt;</w:t>
      </w:r>
      <w:r w:rsidRPr="00363C72">
        <w:t xml:space="preserve"> </w:t>
      </w:r>
    </w:p>
    <w:p w14:paraId="388A99BD"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order:LISTING_CNTRL</w:t>
      </w:r>
      <w:r w:rsidRPr="00363C72">
        <w:rPr>
          <w:color w:val="0000FF"/>
        </w:rPr>
        <w:t>&gt;</w:t>
      </w:r>
    </w:p>
    <w:p w14:paraId="3838BDFA" w14:textId="77777777" w:rsidR="004954A7" w:rsidRPr="00363C72" w:rsidRDefault="004954A7" w:rsidP="004954A7">
      <w:pPr>
        <w:ind w:hanging="480"/>
      </w:pPr>
      <w:hyperlink r:id="rId1332" w:history="1">
        <w:r w:rsidRPr="00363C72">
          <w:rPr>
            <w:b/>
            <w:bCs/>
            <w:color w:val="FF0000"/>
            <w:u w:val="single"/>
          </w:rPr>
          <w:t>-</w:t>
        </w:r>
      </w:hyperlink>
      <w:r w:rsidRPr="00363C72">
        <w:t xml:space="preserve"> </w:t>
      </w:r>
      <w:r w:rsidRPr="00363C72">
        <w:rPr>
          <w:color w:val="0000FF"/>
        </w:rPr>
        <w:t>&lt;</w:t>
      </w:r>
      <w:r w:rsidRPr="00363C72">
        <w:rPr>
          <w:color w:val="990000"/>
        </w:rPr>
        <w:t>order:LISTING_INSTRUCTION</w:t>
      </w:r>
      <w:r w:rsidRPr="00363C72">
        <w:rPr>
          <w:color w:val="0000FF"/>
        </w:rPr>
        <w:t>&gt;</w:t>
      </w:r>
    </w:p>
    <w:p w14:paraId="73DD033F"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order:LTN</w:t>
      </w:r>
      <w:r w:rsidRPr="00363C72">
        <w:rPr>
          <w:color w:val="0000FF"/>
        </w:rPr>
        <w:t>&gt;</w:t>
      </w:r>
      <w:r w:rsidRPr="00363C72">
        <w:rPr>
          <w:b/>
          <w:bCs/>
        </w:rPr>
        <w:t>3052922951</w:t>
      </w:r>
      <w:r w:rsidRPr="00363C72">
        <w:rPr>
          <w:color w:val="0000FF"/>
        </w:rPr>
        <w:t>&lt;/</w:t>
      </w:r>
      <w:r w:rsidRPr="00363C72">
        <w:rPr>
          <w:color w:val="990000"/>
        </w:rPr>
        <w:t>order:LTN</w:t>
      </w:r>
      <w:r w:rsidRPr="00363C72">
        <w:rPr>
          <w:color w:val="0000FF"/>
        </w:rPr>
        <w:t>&gt;</w:t>
      </w:r>
      <w:r w:rsidRPr="00363C72">
        <w:t xml:space="preserve"> </w:t>
      </w:r>
    </w:p>
    <w:p w14:paraId="00D28984" w14:textId="77777777" w:rsidR="004954A7" w:rsidRPr="00363C72" w:rsidRDefault="004954A7" w:rsidP="004954A7">
      <w:pPr>
        <w:ind w:hanging="480"/>
      </w:pPr>
      <w:hyperlink r:id="rId1333" w:history="1">
        <w:r w:rsidRPr="00363C72">
          <w:rPr>
            <w:b/>
            <w:bCs/>
            <w:color w:val="FF0000"/>
            <w:u w:val="single"/>
          </w:rPr>
          <w:t>-</w:t>
        </w:r>
      </w:hyperlink>
      <w:r w:rsidRPr="00363C72">
        <w:t xml:space="preserve"> </w:t>
      </w:r>
      <w:r w:rsidRPr="00363C72">
        <w:rPr>
          <w:color w:val="0000FF"/>
        </w:rPr>
        <w:t>&lt;</w:t>
      </w:r>
      <w:r w:rsidRPr="00363C72">
        <w:rPr>
          <w:color w:val="990000"/>
        </w:rPr>
        <w:t>order:LIST_NAME_GRP</w:t>
      </w:r>
      <w:r w:rsidRPr="00363C72">
        <w:rPr>
          <w:color w:val="0000FF"/>
        </w:rPr>
        <w:t>&gt;</w:t>
      </w:r>
    </w:p>
    <w:p w14:paraId="27F249B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order:LNLN</w:t>
      </w:r>
      <w:r w:rsidRPr="00363C72">
        <w:rPr>
          <w:color w:val="0000FF"/>
        </w:rPr>
        <w:t>&gt;</w:t>
      </w:r>
      <w:r w:rsidRPr="00363C72">
        <w:rPr>
          <w:b/>
          <w:bCs/>
        </w:rPr>
        <w:t>Jetson</w:t>
      </w:r>
      <w:r w:rsidRPr="00363C72">
        <w:rPr>
          <w:color w:val="0000FF"/>
        </w:rPr>
        <w:t>&lt;/</w:t>
      </w:r>
      <w:r w:rsidRPr="00363C72">
        <w:rPr>
          <w:color w:val="990000"/>
        </w:rPr>
        <w:t>order:LNLN</w:t>
      </w:r>
      <w:r w:rsidRPr="00363C72">
        <w:rPr>
          <w:color w:val="0000FF"/>
        </w:rPr>
        <w:t>&gt;</w:t>
      </w:r>
      <w:r w:rsidRPr="00363C72">
        <w:t xml:space="preserve"> </w:t>
      </w:r>
    </w:p>
    <w:p w14:paraId="1502FD9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order:LNFN</w:t>
      </w:r>
      <w:r w:rsidRPr="00363C72">
        <w:rPr>
          <w:color w:val="0000FF"/>
        </w:rPr>
        <w:t>&gt;</w:t>
      </w:r>
      <w:r w:rsidRPr="00363C72">
        <w:rPr>
          <w:b/>
          <w:bCs/>
        </w:rPr>
        <w:t>Elroy</w:t>
      </w:r>
      <w:r w:rsidRPr="00363C72">
        <w:rPr>
          <w:color w:val="0000FF"/>
        </w:rPr>
        <w:t>&lt;/</w:t>
      </w:r>
      <w:r w:rsidRPr="00363C72">
        <w:rPr>
          <w:color w:val="990000"/>
        </w:rPr>
        <w:t>order:LNFN</w:t>
      </w:r>
      <w:r w:rsidRPr="00363C72">
        <w:rPr>
          <w:color w:val="0000FF"/>
        </w:rPr>
        <w:t>&gt;</w:t>
      </w:r>
      <w:r w:rsidRPr="00363C72">
        <w:t xml:space="preserve"> </w:t>
      </w:r>
    </w:p>
    <w:p w14:paraId="2EC7AF30"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order:LIST_NAME_GRP</w:t>
      </w:r>
      <w:r w:rsidRPr="00363C72">
        <w:rPr>
          <w:color w:val="0000FF"/>
        </w:rPr>
        <w:t>&gt;</w:t>
      </w:r>
    </w:p>
    <w:p w14:paraId="3D98830A" w14:textId="77777777" w:rsidR="004954A7" w:rsidRPr="00363C72" w:rsidRDefault="004954A7" w:rsidP="004954A7">
      <w:pPr>
        <w:ind w:hanging="480"/>
      </w:pPr>
      <w:hyperlink r:id="rId1334" w:history="1">
        <w:r w:rsidRPr="00363C72">
          <w:rPr>
            <w:b/>
            <w:bCs/>
            <w:color w:val="FF0000"/>
            <w:u w:val="single"/>
          </w:rPr>
          <w:t>-</w:t>
        </w:r>
      </w:hyperlink>
      <w:r w:rsidRPr="00363C72">
        <w:t xml:space="preserve"> </w:t>
      </w:r>
      <w:r w:rsidRPr="00363C72">
        <w:rPr>
          <w:color w:val="0000FF"/>
        </w:rPr>
        <w:t>&lt;</w:t>
      </w:r>
      <w:r w:rsidRPr="00363C72">
        <w:rPr>
          <w:color w:val="990000"/>
        </w:rPr>
        <w:t>order:LIST_ADDR_GRP</w:t>
      </w:r>
      <w:r w:rsidRPr="00363C72">
        <w:rPr>
          <w:color w:val="0000FF"/>
        </w:rPr>
        <w:t>&gt;</w:t>
      </w:r>
    </w:p>
    <w:p w14:paraId="1EE7FA7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order:LANO</w:t>
      </w:r>
      <w:r w:rsidRPr="00363C72">
        <w:rPr>
          <w:color w:val="0000FF"/>
        </w:rPr>
        <w:t>&gt;</w:t>
      </w:r>
      <w:r w:rsidRPr="00363C72">
        <w:rPr>
          <w:b/>
          <w:bCs/>
        </w:rPr>
        <w:t>550</w:t>
      </w:r>
      <w:r w:rsidRPr="00363C72">
        <w:rPr>
          <w:color w:val="0000FF"/>
        </w:rPr>
        <w:t>&lt;/</w:t>
      </w:r>
      <w:r w:rsidRPr="00363C72">
        <w:rPr>
          <w:color w:val="990000"/>
        </w:rPr>
        <w:t>order:LANO</w:t>
      </w:r>
      <w:r w:rsidRPr="00363C72">
        <w:rPr>
          <w:color w:val="0000FF"/>
        </w:rPr>
        <w:t>&gt;</w:t>
      </w:r>
      <w:r w:rsidRPr="00363C72">
        <w:t xml:space="preserve"> </w:t>
      </w:r>
    </w:p>
    <w:p w14:paraId="4480E26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order:LASN</w:t>
      </w:r>
      <w:r w:rsidRPr="00363C72">
        <w:rPr>
          <w:color w:val="0000FF"/>
        </w:rPr>
        <w:t>&gt;</w:t>
      </w:r>
      <w:r w:rsidRPr="00363C72">
        <w:rPr>
          <w:b/>
          <w:bCs/>
        </w:rPr>
        <w:t>Southard</w:t>
      </w:r>
      <w:r w:rsidRPr="00363C72">
        <w:rPr>
          <w:color w:val="0000FF"/>
        </w:rPr>
        <w:t>&lt;/</w:t>
      </w:r>
      <w:r w:rsidRPr="00363C72">
        <w:rPr>
          <w:color w:val="990000"/>
        </w:rPr>
        <w:t>order:LASN</w:t>
      </w:r>
      <w:r w:rsidRPr="00363C72">
        <w:rPr>
          <w:color w:val="0000FF"/>
        </w:rPr>
        <w:t>&gt;</w:t>
      </w:r>
      <w:r w:rsidRPr="00363C72">
        <w:t xml:space="preserve"> </w:t>
      </w:r>
    </w:p>
    <w:p w14:paraId="1F7A593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order:LATH</w:t>
      </w:r>
      <w:r w:rsidRPr="00363C72">
        <w:rPr>
          <w:color w:val="0000FF"/>
        </w:rPr>
        <w:t>&gt;</w:t>
      </w:r>
      <w:r w:rsidRPr="00363C72">
        <w:rPr>
          <w:b/>
          <w:bCs/>
        </w:rPr>
        <w:t>St</w:t>
      </w:r>
      <w:r w:rsidRPr="00363C72">
        <w:rPr>
          <w:color w:val="0000FF"/>
        </w:rPr>
        <w:t>&lt;/</w:t>
      </w:r>
      <w:r w:rsidRPr="00363C72">
        <w:rPr>
          <w:color w:val="990000"/>
        </w:rPr>
        <w:t>order:LATH</w:t>
      </w:r>
      <w:r w:rsidRPr="00363C72">
        <w:rPr>
          <w:color w:val="0000FF"/>
        </w:rPr>
        <w:t>&gt;</w:t>
      </w:r>
      <w:r w:rsidRPr="00363C72">
        <w:t xml:space="preserve"> </w:t>
      </w:r>
    </w:p>
    <w:p w14:paraId="33BD7DFB"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order:LIST_ADDR_GRP</w:t>
      </w:r>
      <w:r w:rsidRPr="00363C72">
        <w:rPr>
          <w:color w:val="0000FF"/>
        </w:rPr>
        <w:t>&gt;</w:t>
      </w:r>
    </w:p>
    <w:p w14:paraId="0796C859"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order:LISTING_INSTRUCTION</w:t>
      </w:r>
      <w:r w:rsidRPr="00363C72">
        <w:rPr>
          <w:color w:val="0000FF"/>
        </w:rPr>
        <w:t>&gt;</w:t>
      </w:r>
    </w:p>
    <w:p w14:paraId="3E90C0B8"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order:LISTING_INFO</w:t>
      </w:r>
      <w:r w:rsidRPr="00363C72">
        <w:rPr>
          <w:color w:val="0000FF"/>
        </w:rPr>
        <w:t>&gt;</w:t>
      </w:r>
    </w:p>
    <w:p w14:paraId="523E2A22"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order:DL</w:t>
      </w:r>
      <w:r w:rsidRPr="00363C72">
        <w:rPr>
          <w:color w:val="0000FF"/>
        </w:rPr>
        <w:t>&gt;</w:t>
      </w:r>
    </w:p>
    <w:p w14:paraId="35E34BA5"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order:LSR_ORD_REQ</w:t>
      </w:r>
      <w:r w:rsidRPr="00363C72">
        <w:rPr>
          <w:color w:val="0000FF"/>
        </w:rPr>
        <w:t>&gt;</w:t>
      </w:r>
    </w:p>
    <w:p w14:paraId="6BD9C4FE"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uom:ATT_LSR_ORD_REQ</w:t>
      </w:r>
      <w:r w:rsidRPr="00363C72">
        <w:rPr>
          <w:color w:val="0000FF"/>
        </w:rPr>
        <w:t>&gt;</w:t>
      </w:r>
    </w:p>
    <w:p w14:paraId="1C672C20" w14:textId="77777777" w:rsidR="004954A7" w:rsidRPr="00363C72" w:rsidRDefault="004954A7" w:rsidP="004954A7"/>
    <w:p w14:paraId="3D14982C" w14:textId="77777777" w:rsidR="004954A7" w:rsidRPr="00363C72" w:rsidRDefault="004954A7" w:rsidP="004954A7">
      <w:r w:rsidRPr="00363C72">
        <w:t>XML OUTPUT:</w:t>
      </w:r>
    </w:p>
    <w:p w14:paraId="279AB01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senderid</w:t>
      </w:r>
      <w:r w:rsidRPr="00363C72">
        <w:rPr>
          <w:color w:val="0000FF"/>
        </w:rPr>
        <w:t>&gt;</w:t>
      </w:r>
      <w:r w:rsidRPr="00363C72">
        <w:rPr>
          <w:b/>
          <w:bCs/>
        </w:rPr>
        <w:t>ATT-OR-SAT</w:t>
      </w:r>
      <w:r w:rsidRPr="00363C72">
        <w:rPr>
          <w:color w:val="0000FF"/>
        </w:rPr>
        <w:t>&lt;/</w:t>
      </w:r>
      <w:r w:rsidRPr="00363C72">
        <w:rPr>
          <w:color w:val="990000"/>
        </w:rPr>
        <w:t>senderid</w:t>
      </w:r>
      <w:r w:rsidRPr="00363C72">
        <w:rPr>
          <w:color w:val="0000FF"/>
        </w:rPr>
        <w:t>&gt;</w:t>
      </w:r>
      <w:r w:rsidRPr="00363C72">
        <w:t xml:space="preserve"> </w:t>
      </w:r>
    </w:p>
    <w:p w14:paraId="74626BC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receiverid</w:t>
      </w:r>
      <w:r w:rsidRPr="00363C72">
        <w:rPr>
          <w:color w:val="0000FF"/>
        </w:rPr>
        <w:t>&gt;</w:t>
      </w:r>
      <w:r w:rsidRPr="00363C72">
        <w:rPr>
          <w:b/>
          <w:bCs/>
        </w:rPr>
        <w:t>CTE-VALIDATOR</w:t>
      </w:r>
      <w:r w:rsidRPr="00363C72">
        <w:rPr>
          <w:color w:val="0000FF"/>
        </w:rPr>
        <w:t>&lt;/</w:t>
      </w:r>
      <w:r w:rsidRPr="00363C72">
        <w:rPr>
          <w:color w:val="990000"/>
        </w:rPr>
        <w:t>receiverid</w:t>
      </w:r>
      <w:r w:rsidRPr="00363C72">
        <w:rPr>
          <w:color w:val="0000FF"/>
        </w:rPr>
        <w:t>&gt;</w:t>
      </w:r>
      <w:r w:rsidRPr="00363C72">
        <w:t xml:space="preserve"> </w:t>
      </w:r>
    </w:p>
    <w:p w14:paraId="7ECD69B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interfaceid</w:t>
      </w:r>
      <w:r w:rsidRPr="00363C72">
        <w:rPr>
          <w:color w:val="0000FF"/>
        </w:rPr>
        <w:t>&gt;</w:t>
      </w:r>
      <w:r w:rsidRPr="00363C72">
        <w:rPr>
          <w:b/>
          <w:bCs/>
        </w:rPr>
        <w:t>CTE-1005-OR-XML-IB</w:t>
      </w:r>
      <w:r w:rsidRPr="00363C72">
        <w:rPr>
          <w:color w:val="0000FF"/>
        </w:rPr>
        <w:t>&lt;/</w:t>
      </w:r>
      <w:r w:rsidRPr="00363C72">
        <w:rPr>
          <w:color w:val="990000"/>
        </w:rPr>
        <w:t>interfaceid</w:t>
      </w:r>
      <w:r w:rsidRPr="00363C72">
        <w:rPr>
          <w:color w:val="0000FF"/>
        </w:rPr>
        <w:t>&gt;</w:t>
      </w:r>
      <w:r w:rsidRPr="00363C72">
        <w:t xml:space="preserve"> </w:t>
      </w:r>
    </w:p>
    <w:p w14:paraId="295D62C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messagetype</w:t>
      </w:r>
      <w:r w:rsidRPr="00363C72">
        <w:rPr>
          <w:color w:val="0000FF"/>
        </w:rPr>
        <w:t>&gt;</w:t>
      </w:r>
      <w:r w:rsidRPr="00363C72">
        <w:rPr>
          <w:b/>
          <w:bCs/>
        </w:rPr>
        <w:t>LSRUOM</w:t>
      </w:r>
      <w:r w:rsidRPr="00363C72">
        <w:rPr>
          <w:color w:val="0000FF"/>
        </w:rPr>
        <w:t>&lt;/</w:t>
      </w:r>
      <w:r w:rsidRPr="00363C72">
        <w:rPr>
          <w:color w:val="990000"/>
        </w:rPr>
        <w:t>messagetype</w:t>
      </w:r>
      <w:r w:rsidRPr="00363C72">
        <w:rPr>
          <w:color w:val="0000FF"/>
        </w:rPr>
        <w:t>&gt;</w:t>
      </w:r>
      <w:r w:rsidRPr="00363C72">
        <w:t xml:space="preserve"> </w:t>
      </w:r>
    </w:p>
    <w:p w14:paraId="7EA3494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lsogversion</w:t>
      </w:r>
      <w:r w:rsidRPr="00363C72">
        <w:rPr>
          <w:color w:val="0000FF"/>
        </w:rPr>
        <w:t>&gt;</w:t>
      </w:r>
      <w:r w:rsidRPr="00363C72">
        <w:rPr>
          <w:b/>
          <w:bCs/>
        </w:rPr>
        <w:t>10.05</w:t>
      </w:r>
      <w:r w:rsidRPr="00363C72">
        <w:rPr>
          <w:color w:val="0000FF"/>
        </w:rPr>
        <w:t>&lt;/</w:t>
      </w:r>
      <w:r w:rsidRPr="00363C72">
        <w:rPr>
          <w:color w:val="990000"/>
        </w:rPr>
        <w:t>lsogversion</w:t>
      </w:r>
      <w:r w:rsidRPr="00363C72">
        <w:rPr>
          <w:color w:val="0000FF"/>
        </w:rPr>
        <w:t>&gt;</w:t>
      </w:r>
      <w:r w:rsidRPr="00363C72">
        <w:t xml:space="preserve"> </w:t>
      </w:r>
    </w:p>
    <w:p w14:paraId="593F129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ordertype</w:t>
      </w:r>
      <w:r w:rsidRPr="00363C72">
        <w:rPr>
          <w:color w:val="0000FF"/>
        </w:rPr>
        <w:t>&gt;</w:t>
      </w:r>
      <w:r w:rsidRPr="00363C72">
        <w:rPr>
          <w:b/>
          <w:bCs/>
        </w:rPr>
        <w:t>ORDER</w:t>
      </w:r>
      <w:r w:rsidRPr="00363C72">
        <w:rPr>
          <w:color w:val="0000FF"/>
        </w:rPr>
        <w:t>&lt;/</w:t>
      </w:r>
      <w:r w:rsidRPr="00363C72">
        <w:rPr>
          <w:color w:val="990000"/>
        </w:rPr>
        <w:t>ordertype</w:t>
      </w:r>
      <w:r w:rsidRPr="00363C72">
        <w:rPr>
          <w:color w:val="0000FF"/>
        </w:rPr>
        <w:t>&gt;</w:t>
      </w:r>
      <w:r w:rsidRPr="00363C72">
        <w:t xml:space="preserve"> </w:t>
      </w:r>
    </w:p>
    <w:p w14:paraId="63B916FA"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header</w:t>
      </w:r>
      <w:r w:rsidRPr="00363C72">
        <w:rPr>
          <w:color w:val="0000FF"/>
        </w:rPr>
        <w:t>&gt;</w:t>
      </w:r>
    </w:p>
    <w:p w14:paraId="4EB352C8" w14:textId="77777777" w:rsidR="004954A7" w:rsidRPr="00363C72" w:rsidRDefault="004954A7" w:rsidP="004954A7">
      <w:pPr>
        <w:ind w:hanging="480"/>
      </w:pPr>
      <w:hyperlink r:id="rId1335" w:history="1">
        <w:r w:rsidRPr="00363C72">
          <w:rPr>
            <w:b/>
            <w:bCs/>
            <w:color w:val="FF0000"/>
            <w:u w:val="single"/>
          </w:rPr>
          <w:t>-</w:t>
        </w:r>
      </w:hyperlink>
      <w:r w:rsidRPr="00363C72">
        <w:t xml:space="preserve"> </w:t>
      </w:r>
      <w:r w:rsidRPr="00363C72">
        <w:rPr>
          <w:color w:val="0000FF"/>
        </w:rPr>
        <w:t>&lt;</w:t>
      </w:r>
      <w:r w:rsidRPr="00363C72">
        <w:rPr>
          <w:color w:val="990000"/>
        </w:rPr>
        <w:t>m2:LSR_RESP</w:t>
      </w:r>
      <w:r w:rsidRPr="00363C72">
        <w:rPr>
          <w:color w:val="FF0000"/>
        </w:rPr>
        <w:t xml:space="preserve"> xmlns:m2</w:t>
      </w:r>
      <w:r w:rsidRPr="00363C72">
        <w:rPr>
          <w:color w:val="0000FF"/>
        </w:rPr>
        <w:t>="</w:t>
      </w:r>
      <w:r w:rsidRPr="00363C72">
        <w:rPr>
          <w:b/>
          <w:bCs/>
          <w:color w:val="FF0000"/>
        </w:rPr>
        <w:t>http://lsr.att.com/obf/tML/UOM</w:t>
      </w:r>
      <w:r w:rsidRPr="00363C72">
        <w:rPr>
          <w:color w:val="0000FF"/>
        </w:rPr>
        <w:t>"&gt;</w:t>
      </w:r>
    </w:p>
    <w:p w14:paraId="507B93F4" w14:textId="77777777" w:rsidR="004954A7" w:rsidRPr="00363C72" w:rsidRDefault="004954A7" w:rsidP="004954A7">
      <w:pPr>
        <w:ind w:hanging="480"/>
      </w:pPr>
      <w:hyperlink r:id="rId1336" w:history="1">
        <w:r w:rsidRPr="00363C72">
          <w:rPr>
            <w:b/>
            <w:bCs/>
            <w:color w:val="FF0000"/>
            <w:u w:val="single"/>
          </w:rPr>
          <w:t>-</w:t>
        </w:r>
      </w:hyperlink>
      <w:r w:rsidRPr="00363C72">
        <w:t xml:space="preserve"> </w:t>
      </w:r>
      <w:r w:rsidRPr="00363C72">
        <w:rPr>
          <w:color w:val="0000FF"/>
        </w:rPr>
        <w:t>&lt;</w:t>
      </w:r>
      <w:r w:rsidRPr="00363C72">
        <w:rPr>
          <w:color w:val="990000"/>
        </w:rPr>
        <w:t>m2:HDR</w:t>
      </w:r>
      <w:r w:rsidRPr="00363C72">
        <w:rPr>
          <w:color w:val="0000FF"/>
        </w:rPr>
        <w:t>&gt;</w:t>
      </w:r>
    </w:p>
    <w:p w14:paraId="2FE7D48E"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m2:MESSAGE_ID</w:t>
      </w:r>
      <w:r w:rsidRPr="00363C72">
        <w:rPr>
          <w:color w:val="0000FF"/>
        </w:rPr>
        <w:t>&gt;</w:t>
      </w:r>
      <w:r w:rsidRPr="00363C72">
        <w:rPr>
          <w:b/>
          <w:bCs/>
        </w:rPr>
        <w:t>1246912136795580.9092273684806</w:t>
      </w:r>
      <w:r w:rsidRPr="00363C72">
        <w:rPr>
          <w:color w:val="0000FF"/>
        </w:rPr>
        <w:t>&lt;/</w:t>
      </w:r>
      <w:r w:rsidRPr="00363C72">
        <w:rPr>
          <w:color w:val="990000"/>
        </w:rPr>
        <w:t>m2:MESSAGE_ID</w:t>
      </w:r>
      <w:r w:rsidRPr="00363C72">
        <w:rPr>
          <w:color w:val="0000FF"/>
        </w:rPr>
        <w:t>&gt;</w:t>
      </w:r>
      <w:r w:rsidRPr="00363C72">
        <w:t xml:space="preserve"> </w:t>
      </w:r>
    </w:p>
    <w:p w14:paraId="6BD2080D" w14:textId="77777777" w:rsidR="004954A7" w:rsidRPr="008C51B0" w:rsidRDefault="004954A7" w:rsidP="004954A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738BCAF6" w14:textId="77777777" w:rsidR="004954A7" w:rsidRPr="00363C72" w:rsidRDefault="004954A7" w:rsidP="004954A7">
      <w:pPr>
        <w:ind w:hanging="480"/>
      </w:pPr>
      <w:r w:rsidRPr="008C51B0">
        <w:rPr>
          <w:b/>
          <w:bCs/>
          <w:color w:val="FF0000"/>
          <w:lang w:val="es-ES"/>
        </w:rPr>
        <w:t> </w:t>
      </w:r>
      <w:r w:rsidRPr="008C51B0">
        <w:rPr>
          <w:lang w:val="es-ES"/>
        </w:rPr>
        <w:t xml:space="preserve"> </w:t>
      </w:r>
      <w:r w:rsidRPr="00363C72">
        <w:rPr>
          <w:color w:val="0000FF"/>
        </w:rPr>
        <w:t>&lt;</w:t>
      </w:r>
      <w:r w:rsidRPr="00363C72">
        <w:rPr>
          <w:color w:val="990000"/>
        </w:rPr>
        <w:t>m2:MSG_TIMESTAMP</w:t>
      </w:r>
      <w:r w:rsidRPr="00363C72">
        <w:rPr>
          <w:color w:val="0000FF"/>
        </w:rPr>
        <w:t>&gt;</w:t>
      </w:r>
      <w:r w:rsidRPr="00363C72">
        <w:rPr>
          <w:b/>
          <w:bCs/>
        </w:rPr>
        <w:t>2009-07-06T15:28:57-05:00</w:t>
      </w:r>
      <w:r w:rsidRPr="00363C72">
        <w:rPr>
          <w:color w:val="0000FF"/>
        </w:rPr>
        <w:t>&lt;/</w:t>
      </w:r>
      <w:r w:rsidRPr="00363C72">
        <w:rPr>
          <w:color w:val="990000"/>
        </w:rPr>
        <w:t>m2:MSG_TIMESTAMP</w:t>
      </w:r>
      <w:r w:rsidRPr="00363C72">
        <w:rPr>
          <w:color w:val="0000FF"/>
        </w:rPr>
        <w:t>&gt;</w:t>
      </w:r>
      <w:r w:rsidRPr="00363C72">
        <w:t xml:space="preserve"> </w:t>
      </w:r>
    </w:p>
    <w:p w14:paraId="54F6437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m2:PON</w:t>
      </w:r>
      <w:r w:rsidRPr="00363C72">
        <w:rPr>
          <w:color w:val="0000FF"/>
        </w:rPr>
        <w:t>&gt;</w:t>
      </w:r>
      <w:r w:rsidRPr="00363C72">
        <w:rPr>
          <w:b/>
          <w:bCs/>
        </w:rPr>
        <w:t>CVT0M057-02R31A</w:t>
      </w:r>
      <w:r w:rsidRPr="00363C72">
        <w:rPr>
          <w:color w:val="0000FF"/>
        </w:rPr>
        <w:t>&lt;/</w:t>
      </w:r>
      <w:r w:rsidRPr="00363C72">
        <w:rPr>
          <w:color w:val="990000"/>
        </w:rPr>
        <w:t>m2:PON</w:t>
      </w:r>
      <w:r w:rsidRPr="00363C72">
        <w:rPr>
          <w:color w:val="0000FF"/>
        </w:rPr>
        <w:t>&gt;</w:t>
      </w:r>
      <w:r w:rsidRPr="00363C72">
        <w:t xml:space="preserve"> </w:t>
      </w:r>
    </w:p>
    <w:p w14:paraId="06870F11" w14:textId="77777777" w:rsidR="004954A7" w:rsidRPr="008C51B0" w:rsidRDefault="004954A7" w:rsidP="004954A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659A2B2"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3052922951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37C33DE3"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20090706L00048-00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582A0248" w14:textId="77777777" w:rsidR="004954A7" w:rsidRPr="00363C72" w:rsidRDefault="004954A7" w:rsidP="004954A7">
      <w:pPr>
        <w:ind w:hanging="480"/>
      </w:pPr>
      <w:r w:rsidRPr="008C51B0">
        <w:rPr>
          <w:b/>
          <w:bCs/>
          <w:color w:val="FF0000"/>
          <w:lang w:val="es-ES"/>
        </w:rPr>
        <w:t> </w:t>
      </w:r>
      <w:r w:rsidRPr="008C51B0">
        <w:rPr>
          <w:lang w:val="es-ES"/>
        </w:rPr>
        <w:t xml:space="preserve"> </w:t>
      </w:r>
      <w:r w:rsidRPr="00363C72">
        <w:rPr>
          <w:color w:val="0000FF"/>
        </w:rPr>
        <w:t>&lt;</w:t>
      </w:r>
      <w:r w:rsidRPr="00363C72">
        <w:rPr>
          <w:color w:val="990000"/>
        </w:rPr>
        <w:t>m2:CC</w:t>
      </w:r>
      <w:r w:rsidRPr="00363C72">
        <w:rPr>
          <w:color w:val="0000FF"/>
        </w:rPr>
        <w:t>&gt;</w:t>
      </w:r>
      <w:r w:rsidRPr="00363C72">
        <w:rPr>
          <w:b/>
          <w:bCs/>
        </w:rPr>
        <w:t>9998</w:t>
      </w:r>
      <w:r w:rsidRPr="00363C72">
        <w:rPr>
          <w:color w:val="0000FF"/>
        </w:rPr>
        <w:t>&lt;/</w:t>
      </w:r>
      <w:r w:rsidRPr="00363C72">
        <w:rPr>
          <w:color w:val="990000"/>
        </w:rPr>
        <w:t>m2:CC</w:t>
      </w:r>
      <w:r w:rsidRPr="00363C72">
        <w:rPr>
          <w:color w:val="0000FF"/>
        </w:rPr>
        <w:t>&gt;</w:t>
      </w:r>
      <w:r w:rsidRPr="00363C72">
        <w:t xml:space="preserve"> </w:t>
      </w:r>
    </w:p>
    <w:p w14:paraId="5EA675A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m2:CLEC_APPL_ID</w:t>
      </w:r>
      <w:r w:rsidRPr="00363C72">
        <w:rPr>
          <w:color w:val="0000FF"/>
        </w:rPr>
        <w:t>&gt;</w:t>
      </w:r>
      <w:r w:rsidRPr="00363C72">
        <w:rPr>
          <w:b/>
          <w:bCs/>
        </w:rPr>
        <w:t>CTE-VALIDATOR</w:t>
      </w:r>
      <w:r w:rsidRPr="00363C72">
        <w:rPr>
          <w:color w:val="0000FF"/>
        </w:rPr>
        <w:t>&lt;/</w:t>
      </w:r>
      <w:r w:rsidRPr="00363C72">
        <w:rPr>
          <w:color w:val="990000"/>
        </w:rPr>
        <w:t>m2:CLEC_APPL_ID</w:t>
      </w:r>
      <w:r w:rsidRPr="00363C72">
        <w:rPr>
          <w:color w:val="0000FF"/>
        </w:rPr>
        <w:t>&gt;</w:t>
      </w:r>
      <w:r w:rsidRPr="00363C72">
        <w:t xml:space="preserve"> </w:t>
      </w:r>
    </w:p>
    <w:p w14:paraId="32FD287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m2:CLEC_APPL_PASSWORD</w:t>
      </w:r>
      <w:r w:rsidRPr="00363C72">
        <w:rPr>
          <w:color w:val="0000FF"/>
        </w:rPr>
        <w:t>&gt;</w:t>
      </w:r>
      <w:r w:rsidRPr="00363C72">
        <w:rPr>
          <w:b/>
          <w:bCs/>
        </w:rPr>
        <w:t>PA$$WORD</w:t>
      </w:r>
      <w:r w:rsidRPr="00363C72">
        <w:rPr>
          <w:color w:val="0000FF"/>
        </w:rPr>
        <w:t>&lt;/</w:t>
      </w:r>
      <w:r w:rsidRPr="00363C72">
        <w:rPr>
          <w:color w:val="990000"/>
        </w:rPr>
        <w:t>m2:CLEC_APPL_PASSWORD</w:t>
      </w:r>
      <w:r w:rsidRPr="00363C72">
        <w:rPr>
          <w:color w:val="0000FF"/>
        </w:rPr>
        <w:t>&gt;</w:t>
      </w:r>
      <w:r w:rsidRPr="00363C72">
        <w:t xml:space="preserve"> </w:t>
      </w:r>
    </w:p>
    <w:p w14:paraId="3505528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m2:DTSENT</w:t>
      </w:r>
      <w:r w:rsidRPr="00363C72">
        <w:rPr>
          <w:color w:val="0000FF"/>
        </w:rPr>
        <w:t>&gt;</w:t>
      </w:r>
      <w:r w:rsidRPr="00363C72">
        <w:rPr>
          <w:b/>
          <w:bCs/>
        </w:rPr>
        <w:t>200907060328PM</w:t>
      </w:r>
      <w:r w:rsidRPr="00363C72">
        <w:rPr>
          <w:color w:val="0000FF"/>
        </w:rPr>
        <w:t>&lt;/</w:t>
      </w:r>
      <w:r w:rsidRPr="00363C72">
        <w:rPr>
          <w:color w:val="990000"/>
        </w:rPr>
        <w:t>m2:DTSENT</w:t>
      </w:r>
      <w:r w:rsidRPr="00363C72">
        <w:rPr>
          <w:color w:val="0000FF"/>
        </w:rPr>
        <w:t>&gt;</w:t>
      </w:r>
      <w:r w:rsidRPr="00363C72">
        <w:t xml:space="preserve"> </w:t>
      </w:r>
    </w:p>
    <w:p w14:paraId="283C49A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m2:ORD</w:t>
      </w:r>
      <w:r w:rsidRPr="00363C72">
        <w:rPr>
          <w:color w:val="0000FF"/>
        </w:rPr>
        <w:t>&gt;</w:t>
      </w:r>
      <w:r w:rsidRPr="00363C72">
        <w:rPr>
          <w:b/>
          <w:bCs/>
        </w:rPr>
        <w:t>TQ03RD66</w:t>
      </w:r>
      <w:r w:rsidRPr="00363C72">
        <w:rPr>
          <w:color w:val="0000FF"/>
        </w:rPr>
        <w:t>&lt;/</w:t>
      </w:r>
      <w:r w:rsidRPr="00363C72">
        <w:rPr>
          <w:color w:val="990000"/>
        </w:rPr>
        <w:t>m2:ORD</w:t>
      </w:r>
      <w:r w:rsidRPr="00363C72">
        <w:rPr>
          <w:color w:val="0000FF"/>
        </w:rPr>
        <w:t>&gt;</w:t>
      </w:r>
      <w:r w:rsidRPr="00363C72">
        <w:t xml:space="preserve"> </w:t>
      </w:r>
    </w:p>
    <w:p w14:paraId="2BE27D7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m2:STATUS_CODE</w:t>
      </w:r>
      <w:r w:rsidRPr="00363C72">
        <w:rPr>
          <w:color w:val="0000FF"/>
        </w:rPr>
        <w:t>&gt;</w:t>
      </w:r>
      <w:r w:rsidRPr="00363C72">
        <w:rPr>
          <w:b/>
          <w:bCs/>
        </w:rPr>
        <w:t>PD</w:t>
      </w:r>
      <w:r w:rsidRPr="00363C72">
        <w:rPr>
          <w:color w:val="0000FF"/>
        </w:rPr>
        <w:t>&lt;/</w:t>
      </w:r>
      <w:r w:rsidRPr="00363C72">
        <w:rPr>
          <w:color w:val="990000"/>
        </w:rPr>
        <w:t>m2:STATUS_CODE</w:t>
      </w:r>
      <w:r w:rsidRPr="00363C72">
        <w:rPr>
          <w:color w:val="0000FF"/>
        </w:rPr>
        <w:t>&gt;</w:t>
      </w:r>
      <w:r w:rsidRPr="00363C72">
        <w:t xml:space="preserve"> </w:t>
      </w:r>
    </w:p>
    <w:p w14:paraId="2AF4D48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m2:STATUS_MSG</w:t>
      </w:r>
      <w:r w:rsidRPr="00363C72">
        <w:rPr>
          <w:color w:val="0000FF"/>
        </w:rPr>
        <w:t>&gt;</w:t>
      </w:r>
      <w:r w:rsidRPr="00363C72">
        <w:rPr>
          <w:b/>
          <w:bCs/>
        </w:rPr>
        <w:t>PENDING ORDER</w:t>
      </w:r>
      <w:r w:rsidRPr="00363C72">
        <w:rPr>
          <w:color w:val="0000FF"/>
        </w:rPr>
        <w:t>&lt;/</w:t>
      </w:r>
      <w:r w:rsidRPr="00363C72">
        <w:rPr>
          <w:color w:val="990000"/>
        </w:rPr>
        <w:t>m2:STATUS_MSG</w:t>
      </w:r>
      <w:r w:rsidRPr="00363C72">
        <w:rPr>
          <w:color w:val="0000FF"/>
        </w:rPr>
        <w:t>&gt;</w:t>
      </w:r>
      <w:r w:rsidRPr="00363C72">
        <w:t xml:space="preserve"> </w:t>
      </w:r>
    </w:p>
    <w:p w14:paraId="0D8996F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m2:REMARKS</w:t>
      </w:r>
      <w:r w:rsidRPr="00363C72">
        <w:rPr>
          <w:color w:val="0000FF"/>
        </w:rPr>
        <w:t>&gt;</w:t>
      </w:r>
      <w:r w:rsidRPr="00363C72">
        <w:rPr>
          <w:b/>
          <w:bCs/>
        </w:rPr>
        <w:t>Facilities have been checked</w:t>
      </w:r>
      <w:r w:rsidRPr="00363C72">
        <w:rPr>
          <w:color w:val="0000FF"/>
        </w:rPr>
        <w:t>&lt;/</w:t>
      </w:r>
      <w:r w:rsidRPr="00363C72">
        <w:rPr>
          <w:color w:val="990000"/>
        </w:rPr>
        <w:t>m2:REMARKS</w:t>
      </w:r>
      <w:r w:rsidRPr="00363C72">
        <w:rPr>
          <w:color w:val="0000FF"/>
        </w:rPr>
        <w:t>&gt;</w:t>
      </w:r>
      <w:r w:rsidRPr="00363C72">
        <w:t xml:space="preserve"> </w:t>
      </w:r>
    </w:p>
    <w:p w14:paraId="7271080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m2:TRAN_ACK_TYPE</w:t>
      </w:r>
      <w:r w:rsidRPr="00363C72">
        <w:rPr>
          <w:color w:val="0000FF"/>
        </w:rPr>
        <w:t>&gt;</w:t>
      </w:r>
      <w:r w:rsidRPr="00363C72">
        <w:rPr>
          <w:b/>
          <w:bCs/>
        </w:rPr>
        <w:t>AT</w:t>
      </w:r>
      <w:r w:rsidRPr="00363C72">
        <w:rPr>
          <w:color w:val="0000FF"/>
        </w:rPr>
        <w:t>&lt;/</w:t>
      </w:r>
      <w:r w:rsidRPr="00363C72">
        <w:rPr>
          <w:color w:val="990000"/>
        </w:rPr>
        <w:t>m2:TRAN_ACK_TYPE</w:t>
      </w:r>
      <w:r w:rsidRPr="00363C72">
        <w:rPr>
          <w:color w:val="0000FF"/>
        </w:rPr>
        <w:t>&gt;</w:t>
      </w:r>
      <w:r w:rsidRPr="00363C72">
        <w:t xml:space="preserve"> </w:t>
      </w:r>
    </w:p>
    <w:p w14:paraId="754DB1E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m2:TRANS_SET_PURPOSE_CODE</w:t>
      </w:r>
      <w:r w:rsidRPr="00363C72">
        <w:rPr>
          <w:color w:val="0000FF"/>
        </w:rPr>
        <w:t>&gt;</w:t>
      </w:r>
      <w:r w:rsidRPr="00363C72">
        <w:rPr>
          <w:b/>
          <w:bCs/>
        </w:rPr>
        <w:t>06</w:t>
      </w:r>
      <w:r w:rsidRPr="00363C72">
        <w:rPr>
          <w:color w:val="0000FF"/>
        </w:rPr>
        <w:t>&lt;/</w:t>
      </w:r>
      <w:r w:rsidRPr="00363C72">
        <w:rPr>
          <w:color w:val="990000"/>
        </w:rPr>
        <w:t>m2:TRANS_SET_PURPOSE_CODE</w:t>
      </w:r>
      <w:r w:rsidRPr="00363C72">
        <w:rPr>
          <w:color w:val="0000FF"/>
        </w:rPr>
        <w:t>&gt;</w:t>
      </w:r>
      <w:r w:rsidRPr="00363C72">
        <w:t xml:space="preserve"> </w:t>
      </w:r>
    </w:p>
    <w:p w14:paraId="40AF087E"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m2:HDR</w:t>
      </w:r>
      <w:r w:rsidRPr="00363C72">
        <w:rPr>
          <w:color w:val="0000FF"/>
        </w:rPr>
        <w:t>&gt;</w:t>
      </w:r>
    </w:p>
    <w:p w14:paraId="15E5A351" w14:textId="77777777" w:rsidR="004954A7" w:rsidRPr="00363C72" w:rsidRDefault="004954A7" w:rsidP="004954A7">
      <w:pPr>
        <w:ind w:hanging="480"/>
      </w:pPr>
      <w:hyperlink r:id="rId1337" w:history="1">
        <w:r w:rsidRPr="00363C72">
          <w:rPr>
            <w:b/>
            <w:bCs/>
            <w:color w:val="FF0000"/>
            <w:u w:val="single"/>
          </w:rPr>
          <w:t>-</w:t>
        </w:r>
      </w:hyperlink>
      <w:r w:rsidRPr="00363C72">
        <w:t xml:space="preserve"> </w:t>
      </w:r>
      <w:r w:rsidRPr="00363C72">
        <w:rPr>
          <w:color w:val="0000FF"/>
        </w:rPr>
        <w:t>&lt;</w:t>
      </w:r>
      <w:r w:rsidRPr="00363C72">
        <w:rPr>
          <w:color w:val="990000"/>
        </w:rPr>
        <w:t>m2:NOTIFICATION</w:t>
      </w:r>
      <w:r w:rsidRPr="00363C72">
        <w:rPr>
          <w:color w:val="0000FF"/>
        </w:rPr>
        <w:t>&gt;</w:t>
      </w:r>
    </w:p>
    <w:p w14:paraId="25B7103A" w14:textId="77777777" w:rsidR="004954A7" w:rsidRPr="00363C72" w:rsidRDefault="004954A7" w:rsidP="004954A7">
      <w:pPr>
        <w:ind w:hanging="480"/>
      </w:pPr>
      <w:hyperlink r:id="rId1338" w:history="1">
        <w:r w:rsidRPr="00363C72">
          <w:rPr>
            <w:b/>
            <w:bCs/>
            <w:color w:val="FF0000"/>
            <w:u w:val="single"/>
          </w:rPr>
          <w:t>-</w:t>
        </w:r>
      </w:hyperlink>
      <w:r w:rsidRPr="00363C72">
        <w:t xml:space="preserve"> </w:t>
      </w:r>
      <w:r w:rsidRPr="00363C72">
        <w:rPr>
          <w:color w:val="0000FF"/>
        </w:rPr>
        <w:t>&lt;</w:t>
      </w:r>
      <w:r w:rsidRPr="00363C72">
        <w:rPr>
          <w:color w:val="990000"/>
        </w:rPr>
        <w:t>m2:FIRM_ORDER_NOTIFICATION</w:t>
      </w:r>
      <w:r w:rsidRPr="00363C72">
        <w:rPr>
          <w:color w:val="0000FF"/>
        </w:rPr>
        <w:t>&gt;</w:t>
      </w:r>
    </w:p>
    <w:p w14:paraId="7AF64494" w14:textId="77777777" w:rsidR="004954A7" w:rsidRPr="00363C72" w:rsidRDefault="004954A7" w:rsidP="004954A7">
      <w:pPr>
        <w:ind w:hanging="480"/>
      </w:pPr>
      <w:hyperlink r:id="rId1339" w:history="1">
        <w:r w:rsidRPr="00363C72">
          <w:rPr>
            <w:b/>
            <w:bCs/>
            <w:color w:val="FF0000"/>
            <w:u w:val="single"/>
          </w:rPr>
          <w:t>-</w:t>
        </w:r>
      </w:hyperlink>
      <w:r w:rsidRPr="00363C72">
        <w:t xml:space="preserve"> </w:t>
      </w:r>
      <w:r w:rsidRPr="00363C72">
        <w:rPr>
          <w:color w:val="0000FF"/>
        </w:rPr>
        <w:t>&lt;</w:t>
      </w:r>
      <w:r w:rsidRPr="00363C72">
        <w:rPr>
          <w:color w:val="990000"/>
        </w:rPr>
        <w:t>m2:NOTIFICATION_ADMIN</w:t>
      </w:r>
      <w:r w:rsidRPr="00363C72">
        <w:rPr>
          <w:color w:val="0000FF"/>
        </w:rPr>
        <w:t>&gt;</w:t>
      </w:r>
    </w:p>
    <w:p w14:paraId="54B1D4D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m2:EATN</w:t>
      </w:r>
      <w:r w:rsidRPr="00363C72">
        <w:rPr>
          <w:color w:val="0000FF"/>
        </w:rPr>
        <w:t>&gt;</w:t>
      </w:r>
      <w:r w:rsidRPr="00363C72">
        <w:rPr>
          <w:b/>
          <w:bCs/>
        </w:rPr>
        <w:t>3052922951</w:t>
      </w:r>
      <w:r w:rsidRPr="00363C72">
        <w:rPr>
          <w:color w:val="0000FF"/>
        </w:rPr>
        <w:t>&lt;/</w:t>
      </w:r>
      <w:r w:rsidRPr="00363C72">
        <w:rPr>
          <w:color w:val="990000"/>
        </w:rPr>
        <w:t>m2:EATN</w:t>
      </w:r>
      <w:r w:rsidRPr="00363C72">
        <w:rPr>
          <w:color w:val="0000FF"/>
        </w:rPr>
        <w:t>&gt;</w:t>
      </w:r>
      <w:r w:rsidRPr="00363C72">
        <w:t xml:space="preserve"> </w:t>
      </w:r>
    </w:p>
    <w:p w14:paraId="453FAF6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m2:INIT</w:t>
      </w:r>
      <w:r w:rsidRPr="00363C72">
        <w:rPr>
          <w:color w:val="0000FF"/>
        </w:rPr>
        <w:t>&gt;</w:t>
      </w:r>
      <w:r w:rsidRPr="00363C72">
        <w:rPr>
          <w:b/>
          <w:bCs/>
        </w:rPr>
        <w:t>BOJANGLES</w:t>
      </w:r>
      <w:r w:rsidRPr="00363C72">
        <w:rPr>
          <w:color w:val="0000FF"/>
        </w:rPr>
        <w:t>&lt;/</w:t>
      </w:r>
      <w:r w:rsidRPr="00363C72">
        <w:rPr>
          <w:color w:val="990000"/>
        </w:rPr>
        <w:t>m2:INIT</w:t>
      </w:r>
      <w:r w:rsidRPr="00363C72">
        <w:rPr>
          <w:color w:val="0000FF"/>
        </w:rPr>
        <w:t>&gt;</w:t>
      </w:r>
      <w:r w:rsidRPr="00363C72">
        <w:t xml:space="preserve"> </w:t>
      </w:r>
    </w:p>
    <w:p w14:paraId="3738ADB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m2:INIT_TEL_NO</w:t>
      </w:r>
      <w:r w:rsidRPr="00363C72">
        <w:rPr>
          <w:color w:val="0000FF"/>
        </w:rPr>
        <w:t>&gt;</w:t>
      </w:r>
      <w:r w:rsidRPr="00363C72">
        <w:rPr>
          <w:b/>
          <w:bCs/>
        </w:rPr>
        <w:t>8884448888</w:t>
      </w:r>
      <w:r w:rsidRPr="00363C72">
        <w:rPr>
          <w:color w:val="0000FF"/>
        </w:rPr>
        <w:t>&lt;/</w:t>
      </w:r>
      <w:r w:rsidRPr="00363C72">
        <w:rPr>
          <w:color w:val="990000"/>
        </w:rPr>
        <w:t>m2:INIT_TEL_NO</w:t>
      </w:r>
      <w:r w:rsidRPr="00363C72">
        <w:rPr>
          <w:color w:val="0000FF"/>
        </w:rPr>
        <w:t>&gt;</w:t>
      </w:r>
      <w:r w:rsidRPr="00363C72">
        <w:t xml:space="preserve"> </w:t>
      </w:r>
    </w:p>
    <w:p w14:paraId="146D91F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m2:REP</w:t>
      </w:r>
      <w:r w:rsidRPr="00363C72">
        <w:rPr>
          <w:color w:val="0000FF"/>
        </w:rPr>
        <w:t>&gt;</w:t>
      </w:r>
      <w:r w:rsidRPr="00363C72">
        <w:rPr>
          <w:b/>
          <w:bCs/>
        </w:rPr>
        <w:t>LCSC</w:t>
      </w:r>
      <w:r w:rsidRPr="00363C72">
        <w:rPr>
          <w:color w:val="0000FF"/>
        </w:rPr>
        <w:t>&lt;/</w:t>
      </w:r>
      <w:r w:rsidRPr="00363C72">
        <w:rPr>
          <w:color w:val="990000"/>
        </w:rPr>
        <w:t>m2:REP</w:t>
      </w:r>
      <w:r w:rsidRPr="00363C72">
        <w:rPr>
          <w:color w:val="0000FF"/>
        </w:rPr>
        <w:t>&gt;</w:t>
      </w:r>
      <w:r w:rsidRPr="00363C72">
        <w:t xml:space="preserve"> </w:t>
      </w:r>
    </w:p>
    <w:p w14:paraId="4A85589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m2:REP_TEL_NO</w:t>
      </w:r>
      <w:r w:rsidRPr="00363C72">
        <w:rPr>
          <w:color w:val="0000FF"/>
        </w:rPr>
        <w:t>&gt;</w:t>
      </w:r>
      <w:r w:rsidRPr="00363C72">
        <w:rPr>
          <w:b/>
          <w:bCs/>
        </w:rPr>
        <w:t>8006670807</w:t>
      </w:r>
      <w:r w:rsidRPr="00363C72">
        <w:rPr>
          <w:color w:val="0000FF"/>
        </w:rPr>
        <w:t>&lt;/</w:t>
      </w:r>
      <w:r w:rsidRPr="00363C72">
        <w:rPr>
          <w:color w:val="990000"/>
        </w:rPr>
        <w:t>m2:REP_TEL_NO</w:t>
      </w:r>
      <w:r w:rsidRPr="00363C72">
        <w:rPr>
          <w:color w:val="0000FF"/>
        </w:rPr>
        <w:t>&gt;</w:t>
      </w:r>
      <w:r w:rsidRPr="00363C72">
        <w:t xml:space="preserve"> </w:t>
      </w:r>
    </w:p>
    <w:p w14:paraId="78A48AF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m2:FDT</w:t>
      </w:r>
      <w:r w:rsidRPr="00363C72">
        <w:rPr>
          <w:color w:val="0000FF"/>
        </w:rPr>
        <w:t>&gt;</w:t>
      </w:r>
      <w:r w:rsidRPr="00363C72">
        <w:rPr>
          <w:b/>
          <w:bCs/>
        </w:rPr>
        <w:t>1700-1700</w:t>
      </w:r>
      <w:r w:rsidRPr="00363C72">
        <w:rPr>
          <w:color w:val="0000FF"/>
        </w:rPr>
        <w:t>&lt;/</w:t>
      </w:r>
      <w:r w:rsidRPr="00363C72">
        <w:rPr>
          <w:color w:val="990000"/>
        </w:rPr>
        <w:t>m2:FDT</w:t>
      </w:r>
      <w:r w:rsidRPr="00363C72">
        <w:rPr>
          <w:color w:val="0000FF"/>
        </w:rPr>
        <w:t>&gt;</w:t>
      </w:r>
      <w:r w:rsidRPr="00363C72">
        <w:t xml:space="preserve"> </w:t>
      </w:r>
    </w:p>
    <w:p w14:paraId="5B743E6F"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m2:DD_CD</w:t>
      </w:r>
      <w:r w:rsidRPr="00363C72">
        <w:rPr>
          <w:color w:val="0000FF"/>
        </w:rPr>
        <w:t>&gt;</w:t>
      </w:r>
      <w:r w:rsidRPr="00363C72">
        <w:rPr>
          <w:b/>
          <w:bCs/>
        </w:rPr>
        <w:t>20090731</w:t>
      </w:r>
      <w:r w:rsidRPr="00363C72">
        <w:rPr>
          <w:color w:val="0000FF"/>
        </w:rPr>
        <w:t>&lt;/</w:t>
      </w:r>
      <w:r w:rsidRPr="00363C72">
        <w:rPr>
          <w:color w:val="990000"/>
        </w:rPr>
        <w:t>m2:DD_CD</w:t>
      </w:r>
      <w:r w:rsidRPr="00363C72">
        <w:rPr>
          <w:color w:val="0000FF"/>
        </w:rPr>
        <w:t>&gt;</w:t>
      </w:r>
      <w:r w:rsidRPr="00363C72">
        <w:t xml:space="preserve"> </w:t>
      </w:r>
    </w:p>
    <w:p w14:paraId="158C095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m2:BAN1</w:t>
      </w:r>
      <w:r w:rsidRPr="00363C72">
        <w:rPr>
          <w:color w:val="0000FF"/>
        </w:rPr>
        <w:t>&gt;</w:t>
      </w:r>
      <w:r w:rsidRPr="00363C72">
        <w:rPr>
          <w:b/>
          <w:bCs/>
        </w:rPr>
        <w:t>305Q988280280</w:t>
      </w:r>
      <w:r w:rsidRPr="00363C72">
        <w:rPr>
          <w:color w:val="0000FF"/>
        </w:rPr>
        <w:t>&lt;/</w:t>
      </w:r>
      <w:r w:rsidRPr="00363C72">
        <w:rPr>
          <w:color w:val="990000"/>
        </w:rPr>
        <w:t>m2:BAN1</w:t>
      </w:r>
      <w:r w:rsidRPr="00363C72">
        <w:rPr>
          <w:color w:val="0000FF"/>
        </w:rPr>
        <w:t>&gt;</w:t>
      </w:r>
      <w:r w:rsidRPr="00363C72">
        <w:t xml:space="preserve"> </w:t>
      </w:r>
    </w:p>
    <w:p w14:paraId="384FCA8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m2:NOR</w:t>
      </w:r>
      <w:r w:rsidRPr="00363C72">
        <w:rPr>
          <w:color w:val="0000FF"/>
        </w:rPr>
        <w:t>&gt;</w:t>
      </w:r>
      <w:r w:rsidRPr="00363C72">
        <w:rPr>
          <w:b/>
          <w:bCs/>
        </w:rPr>
        <w:t>02-02</w:t>
      </w:r>
      <w:r w:rsidRPr="00363C72">
        <w:rPr>
          <w:color w:val="0000FF"/>
        </w:rPr>
        <w:t>&lt;/</w:t>
      </w:r>
      <w:r w:rsidRPr="00363C72">
        <w:rPr>
          <w:color w:val="990000"/>
        </w:rPr>
        <w:t>m2:NOR</w:t>
      </w:r>
      <w:r w:rsidRPr="00363C72">
        <w:rPr>
          <w:color w:val="0000FF"/>
        </w:rPr>
        <w:t>&gt;</w:t>
      </w:r>
      <w:r w:rsidRPr="00363C72">
        <w:t xml:space="preserve"> </w:t>
      </w:r>
    </w:p>
    <w:p w14:paraId="6818F75A"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m2:NOTIFICATION_ADMIN</w:t>
      </w:r>
      <w:r w:rsidRPr="00363C72">
        <w:rPr>
          <w:color w:val="0000FF"/>
        </w:rPr>
        <w:t>&gt;</w:t>
      </w:r>
    </w:p>
    <w:p w14:paraId="20D629E3" w14:textId="77777777" w:rsidR="004954A7" w:rsidRPr="00363C72" w:rsidRDefault="004954A7" w:rsidP="004954A7">
      <w:pPr>
        <w:ind w:hanging="480"/>
      </w:pPr>
      <w:hyperlink r:id="rId1340" w:history="1">
        <w:r w:rsidRPr="00363C72">
          <w:rPr>
            <w:b/>
            <w:bCs/>
            <w:color w:val="FF0000"/>
            <w:u w:val="single"/>
          </w:rPr>
          <w:t>-</w:t>
        </w:r>
      </w:hyperlink>
      <w:r w:rsidRPr="00363C72">
        <w:t xml:space="preserve"> </w:t>
      </w:r>
      <w:r w:rsidRPr="00363C72">
        <w:rPr>
          <w:color w:val="0000FF"/>
        </w:rPr>
        <w:t>&lt;</w:t>
      </w:r>
      <w:r w:rsidRPr="00363C72">
        <w:rPr>
          <w:color w:val="990000"/>
        </w:rPr>
        <w:t>m2:SERVICES_INFO</w:t>
      </w:r>
      <w:r w:rsidRPr="00363C72">
        <w:rPr>
          <w:color w:val="0000FF"/>
        </w:rPr>
        <w:t>&gt;</w:t>
      </w:r>
    </w:p>
    <w:p w14:paraId="5311BC6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m2:LOCNUM_SVCS</w:t>
      </w:r>
      <w:r w:rsidRPr="00363C72">
        <w:rPr>
          <w:color w:val="0000FF"/>
        </w:rPr>
        <w:t>&gt;</w:t>
      </w:r>
      <w:r w:rsidRPr="00363C72">
        <w:rPr>
          <w:b/>
          <w:bCs/>
        </w:rPr>
        <w:t>000</w:t>
      </w:r>
      <w:r w:rsidRPr="00363C72">
        <w:rPr>
          <w:color w:val="0000FF"/>
        </w:rPr>
        <w:t>&lt;/</w:t>
      </w:r>
      <w:r w:rsidRPr="00363C72">
        <w:rPr>
          <w:color w:val="990000"/>
        </w:rPr>
        <w:t>m2:LOCNUM_SVCS</w:t>
      </w:r>
      <w:r w:rsidRPr="00363C72">
        <w:rPr>
          <w:color w:val="0000FF"/>
        </w:rPr>
        <w:t>&gt;</w:t>
      </w:r>
      <w:r w:rsidRPr="00363C72">
        <w:t xml:space="preserve"> </w:t>
      </w:r>
    </w:p>
    <w:p w14:paraId="6A75E4E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m2:LNUM</w:t>
      </w:r>
      <w:r w:rsidRPr="00363C72">
        <w:rPr>
          <w:color w:val="0000FF"/>
        </w:rPr>
        <w:t>&gt;</w:t>
      </w:r>
      <w:r w:rsidRPr="00363C72">
        <w:rPr>
          <w:b/>
          <w:bCs/>
        </w:rPr>
        <w:t>00001</w:t>
      </w:r>
      <w:r w:rsidRPr="00363C72">
        <w:rPr>
          <w:color w:val="0000FF"/>
        </w:rPr>
        <w:t>&lt;/</w:t>
      </w:r>
      <w:r w:rsidRPr="00363C72">
        <w:rPr>
          <w:color w:val="990000"/>
        </w:rPr>
        <w:t>m2:LNUM</w:t>
      </w:r>
      <w:r w:rsidRPr="00363C72">
        <w:rPr>
          <w:color w:val="0000FF"/>
        </w:rPr>
        <w:t>&gt;</w:t>
      </w:r>
      <w:r w:rsidRPr="00363C72">
        <w:t xml:space="preserve"> </w:t>
      </w:r>
    </w:p>
    <w:p w14:paraId="47DB6D2D"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m2:TNS</w:t>
      </w:r>
      <w:r w:rsidRPr="00363C72">
        <w:rPr>
          <w:color w:val="0000FF"/>
        </w:rPr>
        <w:t>&gt;</w:t>
      </w:r>
      <w:r w:rsidRPr="00363C72">
        <w:rPr>
          <w:b/>
          <w:bCs/>
        </w:rPr>
        <w:t>3052922951</w:t>
      </w:r>
      <w:r w:rsidRPr="00363C72">
        <w:rPr>
          <w:color w:val="0000FF"/>
        </w:rPr>
        <w:t>&lt;/</w:t>
      </w:r>
      <w:r w:rsidRPr="00363C72">
        <w:rPr>
          <w:color w:val="990000"/>
        </w:rPr>
        <w:t>m2:TNS</w:t>
      </w:r>
      <w:r w:rsidRPr="00363C72">
        <w:rPr>
          <w:color w:val="0000FF"/>
        </w:rPr>
        <w:t>&gt;</w:t>
      </w:r>
      <w:r w:rsidRPr="00363C72">
        <w:t xml:space="preserve"> </w:t>
      </w:r>
    </w:p>
    <w:p w14:paraId="47F82978"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m2:SERVICES_INFO</w:t>
      </w:r>
      <w:r w:rsidRPr="00363C72">
        <w:rPr>
          <w:color w:val="0000FF"/>
        </w:rPr>
        <w:t>&gt;</w:t>
      </w:r>
    </w:p>
    <w:p w14:paraId="165BBD6F" w14:textId="77777777" w:rsidR="004954A7" w:rsidRPr="00363C72" w:rsidRDefault="004954A7" w:rsidP="004954A7">
      <w:pPr>
        <w:ind w:hanging="480"/>
      </w:pPr>
      <w:hyperlink r:id="rId1341" w:history="1">
        <w:r w:rsidRPr="00363C72">
          <w:rPr>
            <w:b/>
            <w:bCs/>
            <w:color w:val="FF0000"/>
            <w:u w:val="single"/>
          </w:rPr>
          <w:t>-</w:t>
        </w:r>
      </w:hyperlink>
      <w:r w:rsidRPr="00363C72">
        <w:t xml:space="preserve"> </w:t>
      </w:r>
      <w:r w:rsidRPr="00363C72">
        <w:rPr>
          <w:color w:val="0000FF"/>
        </w:rPr>
        <w:t>&lt;</w:t>
      </w:r>
      <w:r w:rsidRPr="00363C72">
        <w:rPr>
          <w:color w:val="990000"/>
        </w:rPr>
        <w:t>m2:DIRECTORY_INFO</w:t>
      </w:r>
      <w:r w:rsidRPr="00363C72">
        <w:rPr>
          <w:color w:val="0000FF"/>
        </w:rPr>
        <w:t>&gt;</w:t>
      </w:r>
    </w:p>
    <w:p w14:paraId="587F00D2"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m2:DLNUM</w:t>
      </w:r>
      <w:r w:rsidRPr="00363C72">
        <w:rPr>
          <w:color w:val="0000FF"/>
        </w:rPr>
        <w:t>&gt;</w:t>
      </w:r>
      <w:r w:rsidRPr="00363C72">
        <w:rPr>
          <w:b/>
          <w:bCs/>
        </w:rPr>
        <w:t>0001</w:t>
      </w:r>
      <w:r w:rsidRPr="00363C72">
        <w:rPr>
          <w:color w:val="0000FF"/>
        </w:rPr>
        <w:t>&lt;/</w:t>
      </w:r>
      <w:r w:rsidRPr="00363C72">
        <w:rPr>
          <w:color w:val="990000"/>
        </w:rPr>
        <w:t>m2:DLNUM</w:t>
      </w:r>
      <w:r w:rsidRPr="00363C72">
        <w:rPr>
          <w:color w:val="0000FF"/>
        </w:rPr>
        <w:t>&gt;</w:t>
      </w:r>
      <w:r w:rsidRPr="00363C72">
        <w:t xml:space="preserve"> </w:t>
      </w:r>
    </w:p>
    <w:p w14:paraId="1B4F6CA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m2:LTN</w:t>
      </w:r>
      <w:r w:rsidRPr="00363C72">
        <w:rPr>
          <w:color w:val="0000FF"/>
        </w:rPr>
        <w:t>&gt;</w:t>
      </w:r>
      <w:r w:rsidRPr="00363C72">
        <w:rPr>
          <w:b/>
          <w:bCs/>
        </w:rPr>
        <w:t>3052922951</w:t>
      </w:r>
      <w:r w:rsidRPr="00363C72">
        <w:rPr>
          <w:color w:val="0000FF"/>
        </w:rPr>
        <w:t>&lt;/</w:t>
      </w:r>
      <w:r w:rsidRPr="00363C72">
        <w:rPr>
          <w:color w:val="990000"/>
        </w:rPr>
        <w:t>m2:LTN</w:t>
      </w:r>
      <w:r w:rsidRPr="00363C72">
        <w:rPr>
          <w:color w:val="0000FF"/>
        </w:rPr>
        <w:t>&gt;</w:t>
      </w:r>
      <w:r w:rsidRPr="00363C72">
        <w:t xml:space="preserve"> </w:t>
      </w:r>
    </w:p>
    <w:p w14:paraId="51081FE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m2:LACT</w:t>
      </w:r>
      <w:r w:rsidRPr="00363C72">
        <w:rPr>
          <w:color w:val="0000FF"/>
        </w:rPr>
        <w:t>&gt;</w:t>
      </w:r>
      <w:r w:rsidRPr="00363C72">
        <w:rPr>
          <w:b/>
          <w:bCs/>
        </w:rPr>
        <w:t>N</w:t>
      </w:r>
      <w:r w:rsidRPr="00363C72">
        <w:rPr>
          <w:color w:val="0000FF"/>
        </w:rPr>
        <w:t>&lt;/</w:t>
      </w:r>
      <w:r w:rsidRPr="00363C72">
        <w:rPr>
          <w:color w:val="990000"/>
        </w:rPr>
        <w:t>m2:LACT</w:t>
      </w:r>
      <w:r w:rsidRPr="00363C72">
        <w:rPr>
          <w:color w:val="0000FF"/>
        </w:rPr>
        <w:t>&gt;</w:t>
      </w:r>
      <w:r w:rsidRPr="00363C72">
        <w:t xml:space="preserve"> </w:t>
      </w:r>
    </w:p>
    <w:p w14:paraId="3FBBD31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m2:LTY</w:t>
      </w:r>
      <w:r w:rsidRPr="00363C72">
        <w:rPr>
          <w:color w:val="0000FF"/>
        </w:rPr>
        <w:t>&gt;</w:t>
      </w:r>
      <w:r w:rsidRPr="00363C72">
        <w:rPr>
          <w:b/>
          <w:bCs/>
        </w:rPr>
        <w:t>1</w:t>
      </w:r>
      <w:r w:rsidRPr="00363C72">
        <w:rPr>
          <w:color w:val="0000FF"/>
        </w:rPr>
        <w:t>&lt;/</w:t>
      </w:r>
      <w:r w:rsidRPr="00363C72">
        <w:rPr>
          <w:color w:val="990000"/>
        </w:rPr>
        <w:t>m2:LTY</w:t>
      </w:r>
      <w:r w:rsidRPr="00363C72">
        <w:rPr>
          <w:color w:val="0000FF"/>
        </w:rPr>
        <w:t>&gt;</w:t>
      </w:r>
      <w:r w:rsidRPr="00363C72">
        <w:t xml:space="preserve"> </w:t>
      </w:r>
    </w:p>
    <w:p w14:paraId="239D860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m2:STYC</w:t>
      </w:r>
      <w:r w:rsidRPr="00363C72">
        <w:rPr>
          <w:color w:val="0000FF"/>
        </w:rPr>
        <w:t>&gt;</w:t>
      </w:r>
      <w:r w:rsidRPr="00363C72">
        <w:rPr>
          <w:b/>
          <w:bCs/>
        </w:rPr>
        <w:t>SL</w:t>
      </w:r>
      <w:r w:rsidRPr="00363C72">
        <w:rPr>
          <w:color w:val="0000FF"/>
        </w:rPr>
        <w:t>&lt;/</w:t>
      </w:r>
      <w:r w:rsidRPr="00363C72">
        <w:rPr>
          <w:color w:val="990000"/>
        </w:rPr>
        <w:t>m2:STYC</w:t>
      </w:r>
      <w:r w:rsidRPr="00363C72">
        <w:rPr>
          <w:color w:val="0000FF"/>
        </w:rPr>
        <w:t>&gt;</w:t>
      </w:r>
      <w:r w:rsidRPr="00363C72">
        <w:t xml:space="preserve"> </w:t>
      </w:r>
    </w:p>
    <w:p w14:paraId="6D2B7343"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m2:DOI</w:t>
      </w:r>
      <w:r w:rsidRPr="00363C72">
        <w:rPr>
          <w:color w:val="0000FF"/>
        </w:rPr>
        <w:t>&gt;</w:t>
      </w:r>
      <w:r w:rsidRPr="00363C72">
        <w:rPr>
          <w:b/>
          <w:bCs/>
        </w:rPr>
        <w:t>0</w:t>
      </w:r>
      <w:r w:rsidRPr="00363C72">
        <w:rPr>
          <w:color w:val="0000FF"/>
        </w:rPr>
        <w:t>&lt;/</w:t>
      </w:r>
      <w:r w:rsidRPr="00363C72">
        <w:rPr>
          <w:color w:val="990000"/>
        </w:rPr>
        <w:t>m2:DOI</w:t>
      </w:r>
      <w:r w:rsidRPr="00363C72">
        <w:rPr>
          <w:color w:val="0000FF"/>
        </w:rPr>
        <w:t>&gt;</w:t>
      </w:r>
      <w:r w:rsidRPr="00363C72">
        <w:t xml:space="preserve"> </w:t>
      </w:r>
    </w:p>
    <w:p w14:paraId="36F1BE7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m2:TOA</w:t>
      </w:r>
      <w:r w:rsidRPr="00363C72">
        <w:rPr>
          <w:color w:val="0000FF"/>
        </w:rPr>
        <w:t>&gt;</w:t>
      </w:r>
      <w:r w:rsidRPr="00363C72">
        <w:rPr>
          <w:b/>
          <w:bCs/>
        </w:rPr>
        <w:t>R</w:t>
      </w:r>
      <w:r w:rsidRPr="00363C72">
        <w:rPr>
          <w:color w:val="0000FF"/>
        </w:rPr>
        <w:t>&lt;/</w:t>
      </w:r>
      <w:r w:rsidRPr="00363C72">
        <w:rPr>
          <w:color w:val="990000"/>
        </w:rPr>
        <w:t>m2:TOA</w:t>
      </w:r>
      <w:r w:rsidRPr="00363C72">
        <w:rPr>
          <w:color w:val="0000FF"/>
        </w:rPr>
        <w:t>&gt;</w:t>
      </w:r>
      <w:r w:rsidRPr="00363C72">
        <w:t xml:space="preserve"> </w:t>
      </w:r>
    </w:p>
    <w:p w14:paraId="7323942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m2:LISTNM</w:t>
      </w:r>
      <w:r w:rsidRPr="00363C72">
        <w:rPr>
          <w:color w:val="0000FF"/>
        </w:rPr>
        <w:t>&gt;</w:t>
      </w:r>
      <w:r w:rsidRPr="00363C72">
        <w:rPr>
          <w:b/>
          <w:bCs/>
        </w:rPr>
        <w:t>Jetson Elroy</w:t>
      </w:r>
      <w:r w:rsidRPr="00363C72">
        <w:rPr>
          <w:color w:val="0000FF"/>
        </w:rPr>
        <w:t>&lt;/</w:t>
      </w:r>
      <w:r w:rsidRPr="00363C72">
        <w:rPr>
          <w:color w:val="990000"/>
        </w:rPr>
        <w:t>m2:LISTNM</w:t>
      </w:r>
      <w:r w:rsidRPr="00363C72">
        <w:rPr>
          <w:color w:val="0000FF"/>
        </w:rPr>
        <w:t>&gt;</w:t>
      </w:r>
      <w:r w:rsidRPr="00363C72">
        <w:t xml:space="preserve"> </w:t>
      </w:r>
    </w:p>
    <w:p w14:paraId="36F737E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m2:LISTADR</w:t>
      </w:r>
      <w:r w:rsidRPr="00363C72">
        <w:rPr>
          <w:color w:val="0000FF"/>
        </w:rPr>
        <w:t>&gt;</w:t>
      </w:r>
      <w:r w:rsidRPr="00363C72">
        <w:rPr>
          <w:b/>
          <w:bCs/>
        </w:rPr>
        <w:t>550 Southard St</w:t>
      </w:r>
      <w:r w:rsidRPr="00363C72">
        <w:rPr>
          <w:color w:val="0000FF"/>
        </w:rPr>
        <w:t>&lt;/</w:t>
      </w:r>
      <w:r w:rsidRPr="00363C72">
        <w:rPr>
          <w:color w:val="990000"/>
        </w:rPr>
        <w:t>m2:LISTADR</w:t>
      </w:r>
      <w:r w:rsidRPr="00363C72">
        <w:rPr>
          <w:color w:val="0000FF"/>
        </w:rPr>
        <w:t>&gt;</w:t>
      </w:r>
      <w:r w:rsidRPr="00363C72">
        <w:t xml:space="preserve"> </w:t>
      </w:r>
    </w:p>
    <w:p w14:paraId="452807C2"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m2:DIRECTORY_INFO</w:t>
      </w:r>
      <w:r w:rsidRPr="00363C72">
        <w:rPr>
          <w:color w:val="0000FF"/>
        </w:rPr>
        <w:t>&gt;</w:t>
      </w:r>
    </w:p>
    <w:p w14:paraId="2BBE86D4"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m2:FIRM_ORDER_NOTIFICATION</w:t>
      </w:r>
      <w:r w:rsidRPr="00363C72">
        <w:rPr>
          <w:color w:val="0000FF"/>
        </w:rPr>
        <w:t>&gt;</w:t>
      </w:r>
    </w:p>
    <w:p w14:paraId="47473554"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m2:NOTIFICATION</w:t>
      </w:r>
      <w:r w:rsidRPr="00363C72">
        <w:rPr>
          <w:color w:val="0000FF"/>
        </w:rPr>
        <w:t>&gt;</w:t>
      </w:r>
    </w:p>
    <w:p w14:paraId="11D5A7D8"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m2:LSR_RESP</w:t>
      </w:r>
      <w:r w:rsidRPr="00363C72">
        <w:rPr>
          <w:color w:val="0000FF"/>
        </w:rPr>
        <w:t>&gt;</w:t>
      </w:r>
    </w:p>
    <w:p w14:paraId="4C94B228"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m1:ATT_LSR_ORD_RSP</w:t>
      </w:r>
      <w:r w:rsidRPr="00363C72">
        <w:rPr>
          <w:color w:val="0000FF"/>
        </w:rPr>
        <w:t>&gt;</w:t>
      </w:r>
    </w:p>
    <w:p w14:paraId="7F837435" w14:textId="77777777" w:rsidR="00E7253C" w:rsidRDefault="00DC2A26">
      <w:pPr>
        <w:pStyle w:val="TCtxtTAG"/>
        <w:rPr>
          <w:rFonts w:ascii="Times New Roman" w:hAnsi="Times New Roman" w:cs="Times New Roman"/>
          <w:bCs/>
          <w:sz w:val="24"/>
        </w:rPr>
      </w:pPr>
      <w:r>
        <w:rPr>
          <w:rFonts w:ascii="Times New Roman" w:hAnsi="Times New Roman" w:cs="Times New Roman"/>
          <w:bCs/>
          <w:sz w:val="24"/>
        </w:rPr>
        <w:br w:type="page"/>
      </w:r>
    </w:p>
    <w:p w14:paraId="710E00A0" w14:textId="77777777" w:rsidR="00E7253C" w:rsidRDefault="00E7253C">
      <w:pPr>
        <w:pStyle w:val="TCtxtTAG"/>
        <w:rPr>
          <w:rFonts w:ascii="Times New Roman" w:hAnsi="Times New Roman" w:cs="Times New Roman"/>
          <w:bCs/>
          <w:sz w:val="24"/>
        </w:rPr>
      </w:pPr>
    </w:p>
    <w:p w14:paraId="413ADF34" w14:textId="77777777" w:rsidR="00E7253C" w:rsidRDefault="00E7253C">
      <w:pPr>
        <w:pStyle w:val="TCtxtTAG"/>
        <w:rPr>
          <w:rFonts w:ascii="Times New Roman" w:hAnsi="Times New Roman" w:cs="Times New Roman"/>
          <w:bCs/>
          <w:sz w:val="24"/>
        </w:rPr>
      </w:pPr>
    </w:p>
    <w:p w14:paraId="0A91A915" w14:textId="77777777" w:rsidR="00B752E4" w:rsidRDefault="00B752E4">
      <w:pPr>
        <w:pStyle w:val="TCtxtTAG"/>
        <w:rPr>
          <w:b/>
          <w:bCs/>
          <w:sz w:val="24"/>
        </w:rPr>
      </w:pPr>
      <w:r>
        <w:rPr>
          <w:b/>
          <w:bCs/>
          <w:sz w:val="24"/>
        </w:rPr>
        <w:t xml:space="preserve">TEST CASE M058: Scenario Description: * (Act=V) Partial Migration of a multi-line account to an existing account and change the main telephone number using an existing number from the account that is not the main line.  LNA=V  </w:t>
      </w:r>
    </w:p>
    <w:p w14:paraId="11104048" w14:textId="77777777" w:rsidR="00B752E4" w:rsidRDefault="00B752E4">
      <w:pPr>
        <w:pStyle w:val="Heading3"/>
        <w:rPr>
          <w:i w:val="0"/>
          <w:iCs w:val="0"/>
        </w:rPr>
      </w:pPr>
      <w:r>
        <w:rPr>
          <w:i w:val="0"/>
          <w:iCs w:val="0"/>
        </w:rPr>
        <w:t>Type of Account:  Business / Single Line</w:t>
      </w:r>
    </w:p>
    <w:p w14:paraId="377EBFBB" w14:textId="77777777" w:rsidR="00090DEA" w:rsidRPr="00090DEA" w:rsidRDefault="00090DEA" w:rsidP="00090DEA"/>
    <w:p w14:paraId="148E3DE8"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090DEA" w14:paraId="423FCD5D"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FE9A002"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30AC4571" w14:textId="77777777" w:rsidR="00B752E4" w:rsidRPr="00090DEA" w:rsidRDefault="00B752E4">
            <w:pPr>
              <w:jc w:val="center"/>
              <w:rPr>
                <w:rFonts w:ascii="Arial" w:hAnsi="Arial" w:cs="Arial"/>
                <w:b/>
              </w:rPr>
            </w:pPr>
            <w:r w:rsidRPr="00090DEA">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5BF0DC49"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7C91A38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4B63165" w14:textId="77777777" w:rsidR="00B752E4" w:rsidRPr="00090DEA" w:rsidRDefault="00B752E4">
            <w:pPr>
              <w:pStyle w:val="Heading4"/>
              <w:rPr>
                <w:b/>
                <w:bCs/>
                <w:i w:val="0"/>
                <w:iCs w:val="0"/>
              </w:rPr>
            </w:pPr>
            <w:r w:rsidRPr="00090DEA">
              <w:rPr>
                <w:b/>
                <w:bCs/>
                <w:i w:val="0"/>
                <w:iCs w:val="0"/>
              </w:rPr>
              <w:t>LSR  FORM</w:t>
            </w:r>
          </w:p>
        </w:tc>
      </w:tr>
      <w:tr w:rsidR="00B752E4" w:rsidRPr="00090DEA" w14:paraId="65197A2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A3BD9A5"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254ACFD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D707467" w14:textId="77777777" w:rsidR="00B752E4" w:rsidRPr="00090DEA" w:rsidRDefault="00B752E4">
            <w:pPr>
              <w:pStyle w:val="FORMDATA"/>
              <w:rPr>
                <w:b/>
                <w:color w:val="auto"/>
              </w:rPr>
            </w:pPr>
            <w:r w:rsidRPr="00090DEA">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2E5068" w14:textId="77777777" w:rsidR="00B752E4" w:rsidRPr="00090DEA" w:rsidRDefault="00B752E4">
            <w:pPr>
              <w:pStyle w:val="FORMDATA"/>
              <w:rPr>
                <w:b/>
                <w:color w:val="auto"/>
              </w:rPr>
            </w:pPr>
            <w:r w:rsidRPr="00090DEA">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1CFA070" w14:textId="77777777" w:rsidR="00B752E4" w:rsidRPr="00090DEA" w:rsidRDefault="00B752E4">
            <w:pPr>
              <w:pStyle w:val="FORMDATA"/>
              <w:rPr>
                <w:b/>
                <w:color w:val="auto"/>
              </w:rPr>
            </w:pPr>
            <w:r w:rsidRPr="00090DEA">
              <w:rPr>
                <w:b/>
                <w:color w:val="auto"/>
              </w:rPr>
              <w:t>ZXL</w:t>
            </w:r>
          </w:p>
        </w:tc>
      </w:tr>
      <w:tr w:rsidR="00B752E4" w:rsidRPr="00090DEA" w14:paraId="7ED72F97" w14:textId="77777777">
        <w:tc>
          <w:tcPr>
            <w:tcW w:w="2160" w:type="dxa"/>
            <w:tcBorders>
              <w:top w:val="single" w:sz="6" w:space="0" w:color="auto"/>
              <w:left w:val="single" w:sz="6" w:space="0" w:color="auto"/>
              <w:bottom w:val="single" w:sz="6" w:space="0" w:color="auto"/>
              <w:right w:val="single" w:sz="6" w:space="0" w:color="auto"/>
            </w:tcBorders>
          </w:tcPr>
          <w:p w14:paraId="42152FB2" w14:textId="77777777" w:rsidR="00B752E4" w:rsidRPr="00090DEA" w:rsidRDefault="00B752E4">
            <w:pPr>
              <w:pStyle w:val="FORMDATA"/>
              <w:rPr>
                <w:b/>
                <w:color w:val="auto"/>
              </w:rPr>
            </w:pPr>
            <w:r w:rsidRPr="00090DEA">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41D39468" w14:textId="77777777" w:rsidR="00B752E4" w:rsidRPr="00090DEA" w:rsidRDefault="00B752E4">
            <w:pPr>
              <w:pStyle w:val="FORMDATA"/>
              <w:rPr>
                <w:b/>
                <w:color w:val="auto"/>
              </w:rPr>
            </w:pPr>
            <w:r w:rsidRPr="00090DEA">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6CF14454" w14:textId="77777777" w:rsidR="00B752E4" w:rsidRPr="00090DEA" w:rsidRDefault="00B752E4">
            <w:pPr>
              <w:pStyle w:val="FORMDATA"/>
              <w:rPr>
                <w:b/>
                <w:color w:val="auto"/>
              </w:rPr>
            </w:pPr>
            <w:r w:rsidRPr="00090DEA">
              <w:rPr>
                <w:b/>
                <w:color w:val="auto"/>
              </w:rPr>
              <w:t>M58</w:t>
            </w:r>
          </w:p>
        </w:tc>
      </w:tr>
      <w:tr w:rsidR="00B752E4" w:rsidRPr="00090DEA" w14:paraId="524A856F" w14:textId="77777777">
        <w:tc>
          <w:tcPr>
            <w:tcW w:w="2160" w:type="dxa"/>
            <w:tcBorders>
              <w:top w:val="single" w:sz="6" w:space="0" w:color="auto"/>
              <w:left w:val="single" w:sz="6" w:space="0" w:color="auto"/>
              <w:bottom w:val="single" w:sz="6" w:space="0" w:color="auto"/>
              <w:right w:val="single" w:sz="6" w:space="0" w:color="auto"/>
            </w:tcBorders>
          </w:tcPr>
          <w:p w14:paraId="2049B569" w14:textId="77777777" w:rsidR="00B752E4" w:rsidRPr="00090DEA" w:rsidRDefault="00B752E4">
            <w:pPr>
              <w:pStyle w:val="FORMDATA"/>
              <w:rPr>
                <w:b/>
                <w:color w:val="auto"/>
              </w:rPr>
            </w:pPr>
            <w:r w:rsidRPr="00090DEA">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46C132DE" w14:textId="77777777" w:rsidR="00B752E4" w:rsidRPr="00090DEA" w:rsidRDefault="00B752E4">
            <w:pPr>
              <w:pStyle w:val="FORMDATA"/>
              <w:rPr>
                <w:b/>
                <w:color w:val="auto"/>
              </w:rPr>
            </w:pPr>
            <w:r w:rsidRPr="00090DEA">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7CC9518D" w14:textId="77777777" w:rsidR="00B752E4" w:rsidRPr="00090DEA" w:rsidRDefault="00B752E4">
            <w:pPr>
              <w:pStyle w:val="FORMDATA"/>
              <w:rPr>
                <w:b/>
                <w:color w:val="auto"/>
              </w:rPr>
            </w:pPr>
            <w:r w:rsidRPr="00090DEA">
              <w:rPr>
                <w:b/>
                <w:color w:val="auto"/>
              </w:rPr>
              <w:t>CAVENOBILL</w:t>
            </w:r>
          </w:p>
        </w:tc>
      </w:tr>
      <w:tr w:rsidR="00B752E4" w:rsidRPr="00090DEA" w14:paraId="7287CC9B" w14:textId="77777777">
        <w:tc>
          <w:tcPr>
            <w:tcW w:w="2160" w:type="dxa"/>
            <w:tcBorders>
              <w:top w:val="single" w:sz="6" w:space="0" w:color="auto"/>
              <w:left w:val="single" w:sz="6" w:space="0" w:color="auto"/>
              <w:bottom w:val="single" w:sz="6" w:space="0" w:color="auto"/>
              <w:right w:val="single" w:sz="6" w:space="0" w:color="auto"/>
            </w:tcBorders>
          </w:tcPr>
          <w:p w14:paraId="0FEDCCDE" w14:textId="77777777" w:rsidR="00B752E4" w:rsidRPr="00090DEA" w:rsidRDefault="00B752E4">
            <w:pPr>
              <w:pStyle w:val="FORMDATA"/>
              <w:rPr>
                <w:b/>
                <w:color w:val="auto"/>
              </w:rPr>
            </w:pPr>
            <w:r w:rsidRPr="00090DEA">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30D91673" w14:textId="77777777" w:rsidR="00B752E4" w:rsidRPr="00090DEA" w:rsidRDefault="00B752E4">
            <w:pPr>
              <w:pStyle w:val="FORMDATA"/>
              <w:rPr>
                <w:b/>
                <w:color w:val="auto"/>
              </w:rPr>
            </w:pPr>
            <w:r w:rsidRPr="00090DEA">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133EFD4A" w14:textId="77777777" w:rsidR="00B752E4" w:rsidRPr="00090DEA" w:rsidRDefault="00B752E4">
            <w:pPr>
              <w:pStyle w:val="FORMDATA"/>
              <w:rPr>
                <w:b/>
                <w:color w:val="auto"/>
              </w:rPr>
            </w:pPr>
            <w:r w:rsidRPr="00090DEA">
              <w:rPr>
                <w:b/>
                <w:color w:val="auto"/>
              </w:rPr>
              <w:t>3348744637</w:t>
            </w:r>
          </w:p>
        </w:tc>
      </w:tr>
      <w:tr w:rsidR="00B752E4" w:rsidRPr="00090DEA" w14:paraId="1BC9AE0D" w14:textId="77777777">
        <w:tc>
          <w:tcPr>
            <w:tcW w:w="2160" w:type="dxa"/>
            <w:tcBorders>
              <w:top w:val="single" w:sz="6" w:space="0" w:color="auto"/>
              <w:left w:val="single" w:sz="6" w:space="0" w:color="auto"/>
              <w:bottom w:val="single" w:sz="6" w:space="0" w:color="auto"/>
              <w:right w:val="single" w:sz="6" w:space="0" w:color="auto"/>
            </w:tcBorders>
          </w:tcPr>
          <w:p w14:paraId="5EC15682" w14:textId="77777777" w:rsidR="00B752E4" w:rsidRPr="00090DEA" w:rsidRDefault="00B752E4">
            <w:pPr>
              <w:pStyle w:val="FORMDATA"/>
              <w:rPr>
                <w:b/>
                <w:color w:val="auto"/>
              </w:rPr>
            </w:pPr>
            <w:r w:rsidRPr="00090DEA">
              <w:rPr>
                <w:b/>
                <w:color w:val="auto"/>
              </w:rPr>
              <w:t>NATN</w:t>
            </w:r>
          </w:p>
        </w:tc>
        <w:tc>
          <w:tcPr>
            <w:tcW w:w="4680" w:type="dxa"/>
            <w:tcBorders>
              <w:top w:val="single" w:sz="6" w:space="0" w:color="auto"/>
              <w:left w:val="single" w:sz="6" w:space="0" w:color="auto"/>
              <w:bottom w:val="single" w:sz="6" w:space="0" w:color="auto"/>
              <w:right w:val="single" w:sz="6" w:space="0" w:color="auto"/>
            </w:tcBorders>
          </w:tcPr>
          <w:p w14:paraId="3A20B156" w14:textId="77777777" w:rsidR="00B752E4" w:rsidRPr="00090DEA" w:rsidRDefault="00B752E4">
            <w:pPr>
              <w:pStyle w:val="FORMDATA"/>
              <w:rPr>
                <w:b/>
                <w:color w:val="auto"/>
              </w:rPr>
            </w:pPr>
            <w:r w:rsidRPr="00090DEA">
              <w:rPr>
                <w:b/>
                <w:color w:val="auto"/>
              </w:rPr>
              <w:t>New Account Telephone Number</w:t>
            </w:r>
          </w:p>
        </w:tc>
        <w:tc>
          <w:tcPr>
            <w:tcW w:w="2430" w:type="dxa"/>
            <w:tcBorders>
              <w:top w:val="single" w:sz="6" w:space="0" w:color="auto"/>
              <w:left w:val="single" w:sz="6" w:space="0" w:color="auto"/>
              <w:bottom w:val="single" w:sz="6" w:space="0" w:color="auto"/>
              <w:right w:val="single" w:sz="6" w:space="0" w:color="auto"/>
            </w:tcBorders>
          </w:tcPr>
          <w:p w14:paraId="1340109A" w14:textId="77777777" w:rsidR="00B752E4" w:rsidRPr="00090DEA" w:rsidRDefault="00B752E4">
            <w:pPr>
              <w:pStyle w:val="FORMDATA"/>
              <w:rPr>
                <w:b/>
                <w:color w:val="auto"/>
              </w:rPr>
            </w:pPr>
            <w:r w:rsidRPr="00090DEA">
              <w:rPr>
                <w:b/>
                <w:color w:val="auto"/>
              </w:rPr>
              <w:t>3348746309</w:t>
            </w:r>
          </w:p>
        </w:tc>
      </w:tr>
      <w:tr w:rsidR="00B752E4" w:rsidRPr="00090DEA" w14:paraId="01137350"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326F4DA" w14:textId="77777777" w:rsidR="00B752E4" w:rsidRPr="00090DEA" w:rsidRDefault="00B752E4">
            <w:pPr>
              <w:pStyle w:val="FORMDATA"/>
              <w:rPr>
                <w:b/>
                <w:color w:val="auto"/>
              </w:rPr>
            </w:pPr>
            <w:r w:rsidRPr="00090DEA">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88C17A7"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1742DF2" w14:textId="77777777" w:rsidR="00B752E4" w:rsidRPr="00090DEA" w:rsidRDefault="00B752E4">
            <w:pPr>
              <w:pStyle w:val="FORMDATA"/>
              <w:rPr>
                <w:b/>
                <w:color w:val="auto"/>
              </w:rPr>
            </w:pPr>
            <w:r w:rsidRPr="00090DEA">
              <w:rPr>
                <w:b/>
                <w:color w:val="auto"/>
              </w:rPr>
              <w:t>LCSC</w:t>
            </w:r>
          </w:p>
        </w:tc>
      </w:tr>
      <w:tr w:rsidR="00B752E4" w:rsidRPr="00090DEA" w14:paraId="7771028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23B61BB" w14:textId="77777777" w:rsidR="00B752E4" w:rsidRPr="00090DEA" w:rsidRDefault="00B752E4">
            <w:pPr>
              <w:pStyle w:val="FORMDATA"/>
              <w:rPr>
                <w:b/>
                <w:color w:val="auto"/>
              </w:rPr>
            </w:pPr>
            <w:r w:rsidRPr="00090DEA">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B214071" w14:textId="77777777" w:rsidR="00B752E4" w:rsidRPr="00090DEA" w:rsidRDefault="00B752E4">
            <w:pPr>
              <w:pStyle w:val="FORMDATA"/>
              <w:rPr>
                <w:b/>
                <w:color w:val="auto"/>
              </w:rPr>
            </w:pPr>
            <w:r w:rsidRPr="00090DEA">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5B1F781" w14:textId="77777777" w:rsidR="00B752E4" w:rsidRPr="00090DEA" w:rsidRDefault="00B752E4">
            <w:pPr>
              <w:pStyle w:val="FORMDATA"/>
              <w:rPr>
                <w:b/>
                <w:color w:val="auto"/>
              </w:rPr>
            </w:pPr>
            <w:r w:rsidRPr="00090DEA">
              <w:rPr>
                <w:b/>
                <w:color w:val="auto"/>
              </w:rPr>
              <w:t>20040110</w:t>
            </w:r>
          </w:p>
        </w:tc>
      </w:tr>
      <w:tr w:rsidR="00B752E4" w:rsidRPr="00090DEA" w14:paraId="024767AF" w14:textId="77777777">
        <w:tc>
          <w:tcPr>
            <w:tcW w:w="2160" w:type="dxa"/>
            <w:tcBorders>
              <w:top w:val="single" w:sz="6" w:space="0" w:color="auto"/>
              <w:left w:val="single" w:sz="6" w:space="0" w:color="auto"/>
              <w:bottom w:val="single" w:sz="6" w:space="0" w:color="auto"/>
              <w:right w:val="single" w:sz="6" w:space="0" w:color="auto"/>
            </w:tcBorders>
          </w:tcPr>
          <w:p w14:paraId="4579E541" w14:textId="77777777" w:rsidR="00B752E4" w:rsidRPr="00090DEA" w:rsidRDefault="00B752E4">
            <w:pPr>
              <w:pStyle w:val="FORMDATA"/>
              <w:rPr>
                <w:b/>
                <w:color w:val="auto"/>
              </w:rPr>
            </w:pPr>
            <w:r w:rsidRPr="00090DEA">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705CD915" w14:textId="77777777" w:rsidR="00B752E4" w:rsidRPr="00090DEA" w:rsidRDefault="00B752E4">
            <w:pPr>
              <w:pStyle w:val="FORMDATA"/>
              <w:rPr>
                <w:b/>
                <w:color w:val="auto"/>
              </w:rPr>
            </w:pPr>
            <w:r w:rsidRPr="00090DEA">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3500FF1A" w14:textId="77777777" w:rsidR="00B752E4" w:rsidRPr="00090DEA" w:rsidRDefault="00B752E4">
            <w:pPr>
              <w:pStyle w:val="FORMDATA"/>
              <w:rPr>
                <w:b/>
                <w:color w:val="auto"/>
              </w:rPr>
            </w:pPr>
            <w:r w:rsidRPr="00090DEA">
              <w:rPr>
                <w:b/>
                <w:color w:val="auto"/>
              </w:rPr>
              <w:t>20040212</w:t>
            </w:r>
          </w:p>
        </w:tc>
      </w:tr>
      <w:tr w:rsidR="00B752E4" w:rsidRPr="00090DEA" w14:paraId="5B759A2F" w14:textId="77777777">
        <w:tc>
          <w:tcPr>
            <w:tcW w:w="2160" w:type="dxa"/>
            <w:tcBorders>
              <w:top w:val="single" w:sz="6" w:space="0" w:color="auto"/>
              <w:left w:val="single" w:sz="6" w:space="0" w:color="auto"/>
              <w:bottom w:val="single" w:sz="6" w:space="0" w:color="auto"/>
              <w:right w:val="single" w:sz="6" w:space="0" w:color="auto"/>
            </w:tcBorders>
          </w:tcPr>
          <w:p w14:paraId="086152E2" w14:textId="77777777" w:rsidR="00B752E4" w:rsidRPr="00090DEA" w:rsidRDefault="00B752E4">
            <w:pPr>
              <w:pStyle w:val="FORMDATA"/>
              <w:rPr>
                <w:b/>
                <w:color w:val="auto"/>
              </w:rPr>
            </w:pPr>
            <w:r w:rsidRPr="00090DEA">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18B56553" w14:textId="77777777" w:rsidR="00B752E4" w:rsidRPr="00090DEA" w:rsidRDefault="00B752E4">
            <w:pPr>
              <w:pStyle w:val="FORMDATA"/>
              <w:rPr>
                <w:b/>
                <w:color w:val="auto"/>
              </w:rPr>
            </w:pPr>
            <w:r w:rsidRPr="00090DEA">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1FCD49F" w14:textId="77777777" w:rsidR="00B752E4" w:rsidRPr="00090DEA" w:rsidRDefault="00B752E4">
            <w:pPr>
              <w:pStyle w:val="FORMDATA"/>
              <w:rPr>
                <w:b/>
                <w:color w:val="auto"/>
              </w:rPr>
            </w:pPr>
            <w:r w:rsidRPr="00090DEA">
              <w:rPr>
                <w:b/>
                <w:color w:val="auto"/>
              </w:rPr>
              <w:t>MB</w:t>
            </w:r>
          </w:p>
        </w:tc>
      </w:tr>
      <w:tr w:rsidR="00B752E4" w:rsidRPr="00090DEA" w14:paraId="06162441" w14:textId="77777777">
        <w:tc>
          <w:tcPr>
            <w:tcW w:w="2160" w:type="dxa"/>
            <w:tcBorders>
              <w:top w:val="single" w:sz="6" w:space="0" w:color="auto"/>
              <w:left w:val="single" w:sz="6" w:space="0" w:color="auto"/>
              <w:bottom w:val="single" w:sz="6" w:space="0" w:color="auto"/>
              <w:right w:val="single" w:sz="6" w:space="0" w:color="auto"/>
            </w:tcBorders>
          </w:tcPr>
          <w:p w14:paraId="49A8EB09" w14:textId="77777777" w:rsidR="00B752E4" w:rsidRPr="00090DEA" w:rsidRDefault="00B752E4">
            <w:pPr>
              <w:pStyle w:val="FORMDATA"/>
              <w:rPr>
                <w:b/>
                <w:color w:val="auto"/>
              </w:rPr>
            </w:pPr>
            <w:r w:rsidRPr="00090DEA">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704D84EB" w14:textId="77777777" w:rsidR="00B752E4" w:rsidRPr="00090DEA" w:rsidRDefault="00B752E4">
            <w:pPr>
              <w:pStyle w:val="FORMDATA"/>
              <w:rPr>
                <w:b/>
                <w:color w:val="auto"/>
              </w:rPr>
            </w:pPr>
            <w:r w:rsidRPr="00090DEA">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68F1249A" w14:textId="77777777" w:rsidR="00B752E4" w:rsidRPr="00090DEA" w:rsidRDefault="00B752E4">
            <w:pPr>
              <w:pStyle w:val="FORMDATA"/>
              <w:rPr>
                <w:b/>
                <w:color w:val="auto"/>
              </w:rPr>
            </w:pPr>
            <w:r w:rsidRPr="00090DEA">
              <w:rPr>
                <w:b/>
                <w:color w:val="auto"/>
              </w:rPr>
              <w:t>B</w:t>
            </w:r>
          </w:p>
        </w:tc>
      </w:tr>
      <w:tr w:rsidR="00B752E4" w:rsidRPr="00090DEA" w14:paraId="51A6A088" w14:textId="77777777">
        <w:tc>
          <w:tcPr>
            <w:tcW w:w="2160" w:type="dxa"/>
            <w:tcBorders>
              <w:top w:val="single" w:sz="6" w:space="0" w:color="auto"/>
              <w:left w:val="single" w:sz="6" w:space="0" w:color="auto"/>
              <w:bottom w:val="single" w:sz="6" w:space="0" w:color="auto"/>
              <w:right w:val="single" w:sz="6" w:space="0" w:color="auto"/>
            </w:tcBorders>
          </w:tcPr>
          <w:p w14:paraId="1A799234" w14:textId="77777777" w:rsidR="00B752E4" w:rsidRPr="00090DEA" w:rsidRDefault="00B752E4">
            <w:pPr>
              <w:pStyle w:val="FORMDATA"/>
              <w:rPr>
                <w:b/>
                <w:color w:val="auto"/>
              </w:rPr>
            </w:pPr>
            <w:r w:rsidRPr="00090DEA">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4EA9E65" w14:textId="77777777" w:rsidR="00B752E4" w:rsidRPr="00090DEA" w:rsidRDefault="00B752E4">
            <w:pPr>
              <w:pStyle w:val="FORMDATA"/>
              <w:rPr>
                <w:b/>
                <w:color w:val="auto"/>
              </w:rPr>
            </w:pPr>
            <w:r w:rsidRPr="00090DEA">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77CB69CC" w14:textId="77777777" w:rsidR="00B752E4" w:rsidRPr="00090DEA" w:rsidRDefault="00B752E4">
            <w:pPr>
              <w:pStyle w:val="FORMDATA"/>
              <w:rPr>
                <w:b/>
                <w:color w:val="auto"/>
              </w:rPr>
            </w:pPr>
            <w:r w:rsidRPr="00090DEA">
              <w:rPr>
                <w:b/>
                <w:color w:val="auto"/>
              </w:rPr>
              <w:t>V</w:t>
            </w:r>
          </w:p>
        </w:tc>
      </w:tr>
      <w:tr w:rsidR="00B752E4" w:rsidRPr="00090DEA" w14:paraId="137DC56D" w14:textId="77777777">
        <w:tc>
          <w:tcPr>
            <w:tcW w:w="2160" w:type="dxa"/>
            <w:tcBorders>
              <w:top w:val="single" w:sz="6" w:space="0" w:color="auto"/>
              <w:left w:val="single" w:sz="6" w:space="0" w:color="auto"/>
              <w:bottom w:val="single" w:sz="6" w:space="0" w:color="auto"/>
              <w:right w:val="single" w:sz="6" w:space="0" w:color="auto"/>
            </w:tcBorders>
          </w:tcPr>
          <w:p w14:paraId="00697121" w14:textId="77777777" w:rsidR="00B752E4" w:rsidRPr="00090DEA" w:rsidRDefault="00B752E4">
            <w:pPr>
              <w:pStyle w:val="FORMDATA"/>
              <w:rPr>
                <w:b/>
                <w:color w:val="auto"/>
              </w:rPr>
            </w:pPr>
            <w:r w:rsidRPr="00090DEA">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6825ABCB" w14:textId="77777777" w:rsidR="00B752E4" w:rsidRPr="00090DEA" w:rsidRDefault="00B752E4">
            <w:pPr>
              <w:pStyle w:val="FORMDATA"/>
              <w:rPr>
                <w:b/>
                <w:color w:val="auto"/>
              </w:rPr>
            </w:pPr>
            <w:r w:rsidRPr="00090DEA">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083C7C6B" w14:textId="77777777" w:rsidR="00B752E4" w:rsidRPr="00090DEA" w:rsidRDefault="00B752E4">
            <w:pPr>
              <w:pStyle w:val="FORMDATA"/>
              <w:rPr>
                <w:b/>
                <w:color w:val="auto"/>
              </w:rPr>
            </w:pPr>
            <w:r w:rsidRPr="00090DEA">
              <w:rPr>
                <w:b/>
                <w:color w:val="auto"/>
              </w:rPr>
              <w:t>9999</w:t>
            </w:r>
          </w:p>
        </w:tc>
      </w:tr>
      <w:tr w:rsidR="00B752E4" w:rsidRPr="00090DEA" w14:paraId="32BFDF0B" w14:textId="77777777">
        <w:tc>
          <w:tcPr>
            <w:tcW w:w="2160" w:type="dxa"/>
            <w:tcBorders>
              <w:top w:val="single" w:sz="6" w:space="0" w:color="auto"/>
              <w:left w:val="single" w:sz="6" w:space="0" w:color="auto"/>
              <w:bottom w:val="single" w:sz="6" w:space="0" w:color="auto"/>
              <w:right w:val="single" w:sz="6" w:space="0" w:color="auto"/>
            </w:tcBorders>
          </w:tcPr>
          <w:p w14:paraId="5B0BB50C" w14:textId="77777777" w:rsidR="00B752E4" w:rsidRPr="00090DEA" w:rsidRDefault="00B752E4">
            <w:pPr>
              <w:pStyle w:val="FORMDATA"/>
              <w:rPr>
                <w:b/>
                <w:color w:val="auto"/>
              </w:rPr>
            </w:pPr>
            <w:r w:rsidRPr="00090DEA">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B2D6E04" w14:textId="77777777" w:rsidR="00B752E4" w:rsidRPr="00090DEA" w:rsidRDefault="00B752E4">
            <w:pPr>
              <w:pStyle w:val="FORMDATA"/>
              <w:rPr>
                <w:b/>
                <w:color w:val="auto"/>
              </w:rPr>
            </w:pPr>
            <w:r w:rsidRPr="00090DEA">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8E2756E" w14:textId="77777777" w:rsidR="00B752E4" w:rsidRPr="00090DEA" w:rsidRDefault="00B752E4">
            <w:pPr>
              <w:pStyle w:val="FORMDATA"/>
              <w:rPr>
                <w:b/>
                <w:color w:val="auto"/>
              </w:rPr>
            </w:pPr>
            <w:r w:rsidRPr="00090DEA">
              <w:rPr>
                <w:b/>
                <w:color w:val="auto"/>
              </w:rPr>
              <w:t>1BM-</w:t>
            </w:r>
          </w:p>
        </w:tc>
      </w:tr>
      <w:tr w:rsidR="00B752E4" w:rsidRPr="00090DEA" w14:paraId="0F9BB1CE" w14:textId="77777777">
        <w:tc>
          <w:tcPr>
            <w:tcW w:w="2160" w:type="dxa"/>
            <w:tcBorders>
              <w:top w:val="single" w:sz="6" w:space="0" w:color="auto"/>
              <w:left w:val="single" w:sz="6" w:space="0" w:color="auto"/>
              <w:bottom w:val="single" w:sz="6" w:space="0" w:color="auto"/>
              <w:right w:val="single" w:sz="6" w:space="0" w:color="auto"/>
            </w:tcBorders>
          </w:tcPr>
          <w:p w14:paraId="05DC79EC" w14:textId="77777777" w:rsidR="00B752E4" w:rsidRPr="00090DEA" w:rsidRDefault="00B752E4">
            <w:pPr>
              <w:pStyle w:val="FORMDATA"/>
              <w:rPr>
                <w:b/>
                <w:color w:val="auto"/>
              </w:rPr>
            </w:pPr>
            <w:r w:rsidRPr="00090DEA">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763E0CCD" w14:textId="77777777" w:rsidR="00B752E4" w:rsidRPr="00090DEA" w:rsidRDefault="00B752E4">
            <w:pPr>
              <w:pStyle w:val="FORMDATA"/>
              <w:rPr>
                <w:b/>
                <w:color w:val="auto"/>
              </w:rPr>
            </w:pPr>
            <w:r w:rsidRPr="00090DEA">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457E0BE9" w14:textId="77777777" w:rsidR="00B752E4" w:rsidRPr="00090DEA" w:rsidRDefault="00B752E4">
            <w:pPr>
              <w:pStyle w:val="FORMDATA"/>
              <w:rPr>
                <w:b/>
                <w:color w:val="auto"/>
              </w:rPr>
            </w:pPr>
            <w:r w:rsidRPr="00090DEA">
              <w:rPr>
                <w:b/>
                <w:color w:val="auto"/>
              </w:rPr>
              <w:t>L</w:t>
            </w:r>
          </w:p>
        </w:tc>
      </w:tr>
      <w:tr w:rsidR="00B752E4" w:rsidRPr="00090DEA" w14:paraId="330DF70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300DC3D" w14:textId="77777777" w:rsidR="00B752E4" w:rsidRPr="00090DEA" w:rsidRDefault="00B752E4">
            <w:pPr>
              <w:pStyle w:val="Heading4"/>
              <w:rPr>
                <w:b/>
                <w:i w:val="0"/>
              </w:rPr>
            </w:pPr>
            <w:r w:rsidRPr="00090DEA">
              <w:rPr>
                <w:b/>
                <w:i w:val="0"/>
              </w:rPr>
              <w:t>Billing Section</w:t>
            </w:r>
          </w:p>
        </w:tc>
      </w:tr>
      <w:tr w:rsidR="00B752E4" w:rsidRPr="00090DEA" w14:paraId="2928BAE8" w14:textId="77777777">
        <w:tc>
          <w:tcPr>
            <w:tcW w:w="2160" w:type="dxa"/>
            <w:tcBorders>
              <w:top w:val="single" w:sz="6" w:space="0" w:color="auto"/>
              <w:left w:val="single" w:sz="6" w:space="0" w:color="auto"/>
              <w:bottom w:val="single" w:sz="6" w:space="0" w:color="auto"/>
              <w:right w:val="single" w:sz="6" w:space="0" w:color="auto"/>
            </w:tcBorders>
          </w:tcPr>
          <w:p w14:paraId="39CAFD2B" w14:textId="77777777" w:rsidR="00B752E4" w:rsidRPr="00090DEA" w:rsidRDefault="00B752E4">
            <w:pPr>
              <w:pStyle w:val="FORMDATA"/>
              <w:rPr>
                <w:b/>
                <w:color w:val="auto"/>
              </w:rPr>
            </w:pPr>
            <w:r w:rsidRPr="00090DEA">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B5F3FDA" w14:textId="77777777" w:rsidR="00B752E4" w:rsidRPr="00090DEA" w:rsidRDefault="00B752E4">
            <w:pPr>
              <w:pStyle w:val="FORMDATA"/>
              <w:rPr>
                <w:b/>
                <w:color w:val="auto"/>
              </w:rPr>
            </w:pPr>
            <w:r w:rsidRPr="00090DEA">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502150E1" w14:textId="77777777" w:rsidR="00B752E4" w:rsidRPr="00090DEA" w:rsidRDefault="00B752E4">
            <w:pPr>
              <w:pStyle w:val="FORMDATA"/>
              <w:rPr>
                <w:b/>
                <w:color w:val="auto"/>
                <w:lang w:val="fr-FR"/>
              </w:rPr>
            </w:pPr>
            <w:r w:rsidRPr="00090DEA">
              <w:rPr>
                <w:b/>
                <w:color w:val="auto"/>
                <w:lang w:val="fr-FR"/>
              </w:rPr>
              <w:t>205Q886621621</w:t>
            </w:r>
          </w:p>
        </w:tc>
      </w:tr>
      <w:tr w:rsidR="00B752E4" w:rsidRPr="00090DEA" w14:paraId="30697D1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9710BA" w14:textId="77777777" w:rsidR="00B752E4" w:rsidRPr="00090DEA" w:rsidRDefault="00B752E4">
            <w:pPr>
              <w:pStyle w:val="Heading4"/>
              <w:rPr>
                <w:b/>
                <w:i w:val="0"/>
              </w:rPr>
            </w:pPr>
            <w:r w:rsidRPr="00090DEA">
              <w:rPr>
                <w:b/>
                <w:i w:val="0"/>
              </w:rPr>
              <w:t>Contact Section</w:t>
            </w:r>
          </w:p>
        </w:tc>
      </w:tr>
      <w:tr w:rsidR="00B752E4" w:rsidRPr="00090DEA" w14:paraId="175CC3E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9F1E806" w14:textId="77777777" w:rsidR="00B752E4" w:rsidRPr="00090DEA" w:rsidRDefault="00B752E4">
            <w:pPr>
              <w:pStyle w:val="FORMDATA"/>
              <w:rPr>
                <w:b/>
                <w:color w:val="auto"/>
              </w:rPr>
            </w:pPr>
            <w:r w:rsidRPr="00090DEA">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5F1F3F" w14:textId="77777777" w:rsidR="00B752E4" w:rsidRPr="00090DEA" w:rsidRDefault="00B752E4">
            <w:pPr>
              <w:pStyle w:val="FORMDATA"/>
              <w:rPr>
                <w:b/>
                <w:color w:val="auto"/>
              </w:rPr>
            </w:pPr>
            <w:r w:rsidRPr="00090DEA">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C3E9166" w14:textId="77777777" w:rsidR="00B752E4" w:rsidRPr="00090DEA" w:rsidRDefault="00B752E4">
            <w:pPr>
              <w:pStyle w:val="FORMDATA"/>
              <w:rPr>
                <w:b/>
                <w:color w:val="auto"/>
              </w:rPr>
            </w:pPr>
            <w:r w:rsidRPr="00090DEA">
              <w:rPr>
                <w:b/>
                <w:color w:val="auto"/>
              </w:rPr>
              <w:t>Bojangles</w:t>
            </w:r>
          </w:p>
        </w:tc>
      </w:tr>
      <w:tr w:rsidR="00B752E4" w:rsidRPr="00090DEA" w14:paraId="4D58909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D46A8E" w14:textId="77777777" w:rsidR="00B752E4" w:rsidRPr="00090DEA" w:rsidRDefault="00B752E4">
            <w:pPr>
              <w:pStyle w:val="FORMDATA"/>
              <w:rPr>
                <w:b/>
                <w:color w:val="auto"/>
              </w:rPr>
            </w:pPr>
            <w:r w:rsidRPr="00090DEA">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C08AA2B" w14:textId="77777777" w:rsidR="00B752E4" w:rsidRPr="00090DEA" w:rsidRDefault="00B752E4">
            <w:pPr>
              <w:pStyle w:val="FORMDATA"/>
              <w:rPr>
                <w:b/>
                <w:color w:val="auto"/>
              </w:rPr>
            </w:pPr>
            <w:r w:rsidRPr="00090DEA">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37512A1" w14:textId="77777777" w:rsidR="00B752E4" w:rsidRPr="00090DEA" w:rsidRDefault="00B752E4">
            <w:pPr>
              <w:pStyle w:val="FORMDATA"/>
              <w:rPr>
                <w:b/>
                <w:color w:val="auto"/>
              </w:rPr>
            </w:pPr>
            <w:r w:rsidRPr="00090DEA">
              <w:rPr>
                <w:b/>
                <w:color w:val="auto"/>
              </w:rPr>
              <w:t>8884448888</w:t>
            </w:r>
          </w:p>
        </w:tc>
      </w:tr>
      <w:tr w:rsidR="00B752E4" w:rsidRPr="00090DEA" w14:paraId="36601BC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9B0C6FA" w14:textId="77777777" w:rsidR="00B752E4" w:rsidRPr="00090DEA" w:rsidRDefault="00B752E4">
            <w:pPr>
              <w:pStyle w:val="FORMDATA"/>
              <w:rPr>
                <w:b/>
                <w:color w:val="auto"/>
              </w:rPr>
            </w:pPr>
            <w:r w:rsidRPr="00090DEA">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DCE4CE5" w14:textId="77777777" w:rsidR="00B752E4" w:rsidRPr="00090DEA" w:rsidRDefault="00B752E4">
            <w:pPr>
              <w:pStyle w:val="FORMDATA"/>
              <w:rPr>
                <w:b/>
                <w:color w:val="auto"/>
              </w:rPr>
            </w:pPr>
            <w:r w:rsidRPr="00090DEA">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E68D27F"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0B1414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17036E" w14:textId="77777777" w:rsidR="00B752E4" w:rsidRPr="00090DEA" w:rsidRDefault="00B752E4">
            <w:pPr>
              <w:pStyle w:val="FORMDATA"/>
              <w:rPr>
                <w:b/>
                <w:color w:val="auto"/>
                <w:lang w:val="fr-FR"/>
              </w:rPr>
            </w:pPr>
            <w:r w:rsidRPr="00090DEA">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DEB4DC8" w14:textId="77777777" w:rsidR="00B752E4" w:rsidRPr="00090DEA" w:rsidRDefault="00B752E4">
            <w:pPr>
              <w:pStyle w:val="FORMDATA"/>
              <w:rPr>
                <w:b/>
                <w:color w:val="auto"/>
                <w:lang w:val="fr-FR"/>
              </w:rPr>
            </w:pPr>
            <w:r w:rsidRPr="00090DEA">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713BBB0" w14:textId="77777777" w:rsidR="00B752E4" w:rsidRPr="00090DEA" w:rsidRDefault="00B752E4">
            <w:pPr>
              <w:pStyle w:val="FORMDATA"/>
              <w:rPr>
                <w:b/>
                <w:color w:val="auto"/>
              </w:rPr>
            </w:pPr>
            <w:r w:rsidRPr="00090DEA">
              <w:rPr>
                <w:b/>
                <w:color w:val="auto"/>
              </w:rPr>
              <w:t>Bugs Bunny</w:t>
            </w:r>
          </w:p>
        </w:tc>
      </w:tr>
      <w:tr w:rsidR="00B752E4" w:rsidRPr="00090DEA" w14:paraId="4729785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C53CFA9" w14:textId="77777777" w:rsidR="00B752E4" w:rsidRPr="00090DEA" w:rsidRDefault="00B752E4">
            <w:pPr>
              <w:pStyle w:val="FORMDATA"/>
              <w:rPr>
                <w:b/>
                <w:color w:val="auto"/>
              </w:rPr>
            </w:pPr>
            <w:r w:rsidRPr="00090DEA">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652524C" w14:textId="77777777" w:rsidR="00B752E4" w:rsidRPr="00090DEA" w:rsidRDefault="00B752E4">
            <w:pPr>
              <w:pStyle w:val="FORMDATA"/>
              <w:rPr>
                <w:b/>
                <w:color w:val="auto"/>
              </w:rPr>
            </w:pPr>
            <w:r w:rsidRPr="00090DEA">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F2C0786" w14:textId="77777777" w:rsidR="00B752E4" w:rsidRPr="00090DEA" w:rsidRDefault="00B752E4">
            <w:pPr>
              <w:pStyle w:val="FORMDATA"/>
              <w:rPr>
                <w:b/>
                <w:color w:val="auto"/>
              </w:rPr>
            </w:pPr>
            <w:r w:rsidRPr="00090DEA">
              <w:rPr>
                <w:b/>
                <w:color w:val="auto"/>
              </w:rPr>
              <w:t>4041114444</w:t>
            </w:r>
          </w:p>
        </w:tc>
      </w:tr>
      <w:tr w:rsidR="00B752E4" w:rsidRPr="00090DEA" w14:paraId="32F0890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CF9B70F"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6A27916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0C67FF4"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02170C4F" w14:textId="77777777">
        <w:tc>
          <w:tcPr>
            <w:tcW w:w="2160" w:type="dxa"/>
            <w:tcBorders>
              <w:top w:val="single" w:sz="6" w:space="0" w:color="auto"/>
              <w:left w:val="single" w:sz="6" w:space="0" w:color="auto"/>
              <w:bottom w:val="single" w:sz="6" w:space="0" w:color="auto"/>
              <w:right w:val="single" w:sz="6" w:space="0" w:color="auto"/>
            </w:tcBorders>
          </w:tcPr>
          <w:p w14:paraId="0B00F2A2" w14:textId="77777777" w:rsidR="00B752E4" w:rsidRPr="00090DEA" w:rsidRDefault="00B752E4">
            <w:pPr>
              <w:pStyle w:val="FORMDATA"/>
              <w:rPr>
                <w:b/>
                <w:color w:val="auto"/>
              </w:rPr>
            </w:pPr>
            <w:r w:rsidRPr="00090DEA">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E68F3C3" w14:textId="77777777" w:rsidR="00B752E4" w:rsidRPr="00090DEA" w:rsidRDefault="00B752E4">
            <w:pPr>
              <w:pStyle w:val="FORMDATA"/>
              <w:rPr>
                <w:b/>
                <w:color w:val="auto"/>
              </w:rPr>
            </w:pPr>
            <w:r w:rsidRPr="00090DEA">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B5C618C" w14:textId="77777777" w:rsidR="00B752E4" w:rsidRPr="00090DEA" w:rsidRDefault="00B752E4">
            <w:pPr>
              <w:pStyle w:val="FORMDATA"/>
              <w:rPr>
                <w:b/>
                <w:color w:val="auto"/>
              </w:rPr>
            </w:pPr>
            <w:r w:rsidRPr="00090DEA">
              <w:rPr>
                <w:b/>
                <w:color w:val="auto"/>
              </w:rPr>
              <w:t>Creole Cuisine</w:t>
            </w:r>
          </w:p>
        </w:tc>
      </w:tr>
      <w:tr w:rsidR="00B752E4" w:rsidRPr="00090DEA" w14:paraId="1B5EAC91" w14:textId="77777777">
        <w:tc>
          <w:tcPr>
            <w:tcW w:w="2160" w:type="dxa"/>
            <w:tcBorders>
              <w:top w:val="single" w:sz="6" w:space="0" w:color="auto"/>
              <w:left w:val="single" w:sz="6" w:space="0" w:color="auto"/>
              <w:bottom w:val="single" w:sz="6" w:space="0" w:color="auto"/>
              <w:right w:val="single" w:sz="6" w:space="0" w:color="auto"/>
            </w:tcBorders>
          </w:tcPr>
          <w:p w14:paraId="493FDB03" w14:textId="77777777" w:rsidR="00B752E4" w:rsidRPr="00090DEA" w:rsidRDefault="00B752E4">
            <w:pPr>
              <w:pStyle w:val="FORMDATA"/>
              <w:rPr>
                <w:b/>
                <w:color w:val="auto"/>
              </w:rPr>
            </w:pPr>
            <w:r w:rsidRPr="00090DEA">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31C1D14B" w14:textId="77777777" w:rsidR="00B752E4" w:rsidRPr="00090DEA" w:rsidRDefault="00B752E4">
            <w:pPr>
              <w:pStyle w:val="FORMDATA"/>
              <w:rPr>
                <w:b/>
                <w:color w:val="auto"/>
              </w:rPr>
            </w:pPr>
            <w:r w:rsidRPr="00090DEA">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7386F47F" w14:textId="77777777" w:rsidR="00B752E4" w:rsidRPr="00090DEA" w:rsidRDefault="00B752E4">
            <w:pPr>
              <w:pStyle w:val="FORMDATA"/>
              <w:rPr>
                <w:b/>
                <w:color w:val="auto"/>
              </w:rPr>
            </w:pPr>
            <w:r w:rsidRPr="00090DEA">
              <w:rPr>
                <w:b/>
                <w:color w:val="auto"/>
              </w:rPr>
              <w:t>A</w:t>
            </w:r>
          </w:p>
        </w:tc>
      </w:tr>
      <w:tr w:rsidR="00B752E4" w:rsidRPr="00090DEA" w14:paraId="4B28159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0EF70B" w14:textId="77777777" w:rsidR="00B752E4" w:rsidRPr="00090DEA" w:rsidRDefault="00B752E4">
            <w:pPr>
              <w:pStyle w:val="Heading4"/>
              <w:rPr>
                <w:b/>
                <w:i w:val="0"/>
              </w:rPr>
            </w:pPr>
            <w:r w:rsidRPr="00090DEA">
              <w:rPr>
                <w:b/>
                <w:i w:val="0"/>
              </w:rPr>
              <w:t>Bill Section</w:t>
            </w:r>
          </w:p>
        </w:tc>
      </w:tr>
      <w:tr w:rsidR="00B752E4" w:rsidRPr="00090DEA" w14:paraId="2356530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D155B0" w14:textId="77777777" w:rsidR="00B752E4" w:rsidRPr="00090DEA" w:rsidRDefault="00B752E4">
            <w:pPr>
              <w:pStyle w:val="FORMDATA"/>
              <w:rPr>
                <w:b/>
                <w:color w:val="auto"/>
              </w:rPr>
            </w:pPr>
            <w:r w:rsidRPr="00090DEA">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8D1293E" w14:textId="77777777" w:rsidR="00B752E4" w:rsidRPr="00090DEA" w:rsidRDefault="00B752E4">
            <w:pPr>
              <w:pStyle w:val="FORMDATA"/>
              <w:rPr>
                <w:b/>
                <w:color w:val="auto"/>
              </w:rPr>
            </w:pPr>
            <w:r w:rsidRPr="00090DEA">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B27DD01" w14:textId="77777777" w:rsidR="00B752E4" w:rsidRPr="00090DEA" w:rsidRDefault="00B752E4">
            <w:pPr>
              <w:pStyle w:val="FORMDATA"/>
              <w:rPr>
                <w:b/>
                <w:color w:val="auto"/>
              </w:rPr>
            </w:pPr>
            <w:r w:rsidRPr="00090DEA">
              <w:rPr>
                <w:b/>
                <w:color w:val="auto"/>
              </w:rPr>
              <w:t>3348745440</w:t>
            </w:r>
          </w:p>
        </w:tc>
      </w:tr>
      <w:tr w:rsidR="00B752E4" w:rsidRPr="00090DEA" w14:paraId="58739A61"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1BBB09F" w14:textId="77777777" w:rsidR="00B752E4" w:rsidRPr="00090DEA" w:rsidRDefault="00B752E4">
            <w:pPr>
              <w:pStyle w:val="BodyText"/>
              <w:rPr>
                <w:color w:val="auto"/>
              </w:rPr>
            </w:pPr>
            <w:r w:rsidRPr="00090DEA">
              <w:rPr>
                <w:rFonts w:ascii="Arial" w:hAnsi="Arial" w:cs="Arial"/>
                <w:iCs/>
                <w:color w:val="auto"/>
              </w:rPr>
              <w:t>PS  FORM</w:t>
            </w:r>
          </w:p>
        </w:tc>
      </w:tr>
      <w:tr w:rsidR="00B752E4" w:rsidRPr="00090DEA" w14:paraId="3608337E"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5F6542D"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090DEA" w14:paraId="2BB045A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3AC26E3" w14:textId="77777777" w:rsidR="00B752E4" w:rsidRPr="00090DEA" w:rsidRDefault="00B752E4">
            <w:pPr>
              <w:pStyle w:val="FORMDATA"/>
              <w:rPr>
                <w:b/>
                <w:color w:val="auto"/>
                <w:lang w:val="fr-FR"/>
              </w:rPr>
            </w:pPr>
            <w:r w:rsidRPr="00090DEA">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2E5CC28F" w14:textId="77777777" w:rsidR="00B752E4" w:rsidRPr="00090DEA" w:rsidRDefault="00B752E4">
            <w:pPr>
              <w:pStyle w:val="FORMDATA"/>
              <w:rPr>
                <w:b/>
                <w:color w:val="auto"/>
                <w:lang w:val="fr-FR"/>
              </w:rPr>
            </w:pPr>
            <w:r w:rsidRPr="00090DEA">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37A0B799" w14:textId="77777777" w:rsidR="00B752E4" w:rsidRPr="00090DEA" w:rsidRDefault="00B752E4">
            <w:pPr>
              <w:pStyle w:val="FORMDATA"/>
              <w:rPr>
                <w:b/>
                <w:color w:val="auto"/>
              </w:rPr>
            </w:pPr>
            <w:r w:rsidRPr="00090DEA">
              <w:rPr>
                <w:b/>
                <w:color w:val="auto"/>
              </w:rPr>
              <w:t>001</w:t>
            </w:r>
          </w:p>
        </w:tc>
      </w:tr>
      <w:tr w:rsidR="00B752E4" w:rsidRPr="00090DEA" w14:paraId="74AA38F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46C9559" w14:textId="77777777" w:rsidR="00B752E4" w:rsidRPr="00090DEA" w:rsidRDefault="00B752E4">
            <w:pPr>
              <w:pStyle w:val="Heading5"/>
              <w:rPr>
                <w:color w:val="auto"/>
              </w:rPr>
            </w:pPr>
            <w:r w:rsidRPr="00090DEA">
              <w:rPr>
                <w:color w:val="auto"/>
              </w:rPr>
              <w:t>Service Details Section</w:t>
            </w:r>
          </w:p>
        </w:tc>
      </w:tr>
      <w:tr w:rsidR="00B752E4" w:rsidRPr="00090DEA" w14:paraId="52DFF57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158606E"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67829CF"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E8DFD5" w14:textId="77777777" w:rsidR="00B752E4" w:rsidRPr="00090DEA" w:rsidRDefault="00B752E4">
            <w:pPr>
              <w:pStyle w:val="FORMDATA"/>
              <w:rPr>
                <w:b/>
                <w:color w:val="auto"/>
              </w:rPr>
            </w:pPr>
            <w:r w:rsidRPr="00090DEA">
              <w:rPr>
                <w:b/>
                <w:color w:val="auto"/>
              </w:rPr>
              <w:t>00001</w:t>
            </w:r>
          </w:p>
        </w:tc>
      </w:tr>
      <w:tr w:rsidR="00B752E4" w:rsidRPr="00090DEA" w14:paraId="5C637F3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4D90FFA"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646CEAC"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25738935" w14:textId="77777777" w:rsidR="00B752E4" w:rsidRPr="00090DEA" w:rsidRDefault="00B752E4">
            <w:pPr>
              <w:pStyle w:val="FORMDATA"/>
              <w:rPr>
                <w:b/>
                <w:color w:val="auto"/>
              </w:rPr>
            </w:pPr>
            <w:r w:rsidRPr="00090DEA">
              <w:rPr>
                <w:b/>
                <w:color w:val="auto"/>
              </w:rPr>
              <w:t>V</w:t>
            </w:r>
          </w:p>
        </w:tc>
      </w:tr>
      <w:tr w:rsidR="00B752E4" w:rsidRPr="00090DEA" w14:paraId="1839505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014F77C"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6F675651"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6A674E72" w14:textId="77777777" w:rsidR="00B752E4" w:rsidRPr="00090DEA" w:rsidRDefault="00B752E4">
            <w:pPr>
              <w:pStyle w:val="FORMDATA"/>
              <w:rPr>
                <w:b/>
                <w:color w:val="auto"/>
              </w:rPr>
            </w:pPr>
            <w:r w:rsidRPr="00090DEA">
              <w:rPr>
                <w:b/>
                <w:color w:val="auto"/>
              </w:rPr>
              <w:t>3348745442</w:t>
            </w:r>
          </w:p>
        </w:tc>
      </w:tr>
      <w:tr w:rsidR="00B752E4" w:rsidRPr="00090DEA" w14:paraId="278F826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9CC0D25"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542121BA"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617BBE2" w14:textId="77777777" w:rsidR="00B752E4" w:rsidRPr="00090DEA" w:rsidRDefault="00B752E4">
            <w:pPr>
              <w:pStyle w:val="FORMDATA"/>
              <w:rPr>
                <w:b/>
                <w:color w:val="auto"/>
              </w:rPr>
            </w:pPr>
            <w:r w:rsidRPr="00090DEA">
              <w:rPr>
                <w:b/>
                <w:color w:val="auto"/>
              </w:rPr>
              <w:t>N</w:t>
            </w:r>
          </w:p>
        </w:tc>
      </w:tr>
      <w:tr w:rsidR="00B752E4" w:rsidRPr="00090DEA" w14:paraId="04CC046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7897C55"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073B275"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191E35B" w14:textId="77777777" w:rsidR="00B752E4" w:rsidRPr="00090DEA" w:rsidRDefault="00B752E4">
            <w:pPr>
              <w:pStyle w:val="FORMDATA"/>
              <w:rPr>
                <w:b/>
                <w:color w:val="auto"/>
              </w:rPr>
            </w:pPr>
            <w:r w:rsidRPr="00090DEA">
              <w:rPr>
                <w:b/>
                <w:color w:val="auto"/>
              </w:rPr>
              <w:t>ESX</w:t>
            </w:r>
          </w:p>
        </w:tc>
      </w:tr>
    </w:tbl>
    <w:p w14:paraId="21D0FF64" w14:textId="77777777" w:rsidR="00B752E4" w:rsidRDefault="00B752E4"/>
    <w:p w14:paraId="69E2665C" w14:textId="77777777" w:rsidR="00A305BB" w:rsidRDefault="00A305BB" w:rsidP="00090DEA"/>
    <w:p w14:paraId="2D7DB8C1" w14:textId="77777777" w:rsidR="00A305BB" w:rsidRDefault="00A305BB" w:rsidP="00090DEA"/>
    <w:p w14:paraId="4B259C14" w14:textId="77777777" w:rsidR="009F64FE" w:rsidRDefault="009F64FE" w:rsidP="009F64FE">
      <w:r w:rsidRPr="005D368D">
        <w:t>XML INPUT:</w:t>
      </w:r>
    </w:p>
    <w:p w14:paraId="7CE18E8B" w14:textId="77777777" w:rsidR="009F64FE" w:rsidRPr="005D368D" w:rsidRDefault="009F64FE" w:rsidP="009F64FE"/>
    <w:p w14:paraId="4ACF4570" w14:textId="77777777" w:rsidR="009F64FE" w:rsidRPr="005D368D" w:rsidRDefault="009F64FE" w:rsidP="009F64FE">
      <w:pPr>
        <w:ind w:hanging="480"/>
      </w:pPr>
      <w:hyperlink r:id="rId1342" w:history="1">
        <w:r w:rsidRPr="005D368D">
          <w:rPr>
            <w:b/>
            <w:bCs/>
            <w:color w:val="FF0000"/>
            <w:u w:val="single"/>
          </w:rPr>
          <w:t>-</w:t>
        </w:r>
      </w:hyperlink>
      <w:r w:rsidRPr="005D368D">
        <w:t xml:space="preserve"> </w:t>
      </w:r>
      <w:r w:rsidRPr="005D368D">
        <w:rPr>
          <w:color w:val="0000FF"/>
        </w:rPr>
        <w:t>&lt;</w:t>
      </w:r>
      <w:r w:rsidRPr="005D368D">
        <w:rPr>
          <w:color w:val="990000"/>
        </w:rPr>
        <w:t>order:LSR_ORD_REQ</w:t>
      </w:r>
      <w:r w:rsidRPr="005D368D">
        <w:rPr>
          <w:color w:val="0000FF"/>
        </w:rPr>
        <w:t>&gt;</w:t>
      </w:r>
    </w:p>
    <w:p w14:paraId="0CA7B195" w14:textId="77777777" w:rsidR="009F64FE" w:rsidRPr="005D368D" w:rsidRDefault="009F64FE" w:rsidP="009F64FE">
      <w:pPr>
        <w:ind w:hanging="480"/>
      </w:pPr>
      <w:hyperlink r:id="rId1343" w:history="1">
        <w:r w:rsidRPr="005D368D">
          <w:rPr>
            <w:b/>
            <w:bCs/>
            <w:color w:val="FF0000"/>
            <w:u w:val="single"/>
          </w:rPr>
          <w:t>-</w:t>
        </w:r>
      </w:hyperlink>
      <w:r w:rsidRPr="005D368D">
        <w:t xml:space="preserve"> </w:t>
      </w:r>
      <w:r w:rsidRPr="005D368D">
        <w:rPr>
          <w:color w:val="0000FF"/>
        </w:rPr>
        <w:t>&lt;</w:t>
      </w:r>
      <w:r w:rsidRPr="005D368D">
        <w:rPr>
          <w:color w:val="990000"/>
        </w:rPr>
        <w:t>order:HDR</w:t>
      </w:r>
      <w:r w:rsidRPr="005D368D">
        <w:rPr>
          <w:color w:val="0000FF"/>
        </w:rPr>
        <w:t>&gt;</w:t>
      </w:r>
    </w:p>
    <w:p w14:paraId="1854571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order:CCNA</w:t>
      </w:r>
      <w:r w:rsidRPr="005D368D">
        <w:rPr>
          <w:color w:val="0000FF"/>
        </w:rPr>
        <w:t>&gt;</w:t>
      </w:r>
      <w:r w:rsidRPr="005D368D">
        <w:rPr>
          <w:b/>
          <w:bCs/>
        </w:rPr>
        <w:t>ZXL</w:t>
      </w:r>
      <w:r w:rsidRPr="005D368D">
        <w:rPr>
          <w:color w:val="0000FF"/>
        </w:rPr>
        <w:t>&lt;/</w:t>
      </w:r>
      <w:r w:rsidRPr="005D368D">
        <w:rPr>
          <w:color w:val="990000"/>
        </w:rPr>
        <w:t>order:CCNA</w:t>
      </w:r>
      <w:r w:rsidRPr="005D368D">
        <w:rPr>
          <w:color w:val="0000FF"/>
        </w:rPr>
        <w:t>&gt;</w:t>
      </w:r>
      <w:r w:rsidRPr="005D368D">
        <w:t xml:space="preserve"> </w:t>
      </w:r>
    </w:p>
    <w:p w14:paraId="769D6BB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order:MSG_TIMESTAMP</w:t>
      </w:r>
      <w:r w:rsidRPr="005D368D">
        <w:rPr>
          <w:color w:val="0000FF"/>
        </w:rPr>
        <w:t>&gt;</w:t>
      </w:r>
      <w:r w:rsidRPr="005D368D">
        <w:rPr>
          <w:b/>
          <w:bCs/>
        </w:rPr>
        <w:t>2009-07-06T15:44:52-05:00</w:t>
      </w:r>
      <w:r w:rsidRPr="005D368D">
        <w:rPr>
          <w:color w:val="0000FF"/>
        </w:rPr>
        <w:t>&lt;/</w:t>
      </w:r>
      <w:r w:rsidRPr="005D368D">
        <w:rPr>
          <w:color w:val="990000"/>
        </w:rPr>
        <w:t>order:MSG_TIMESTAMP</w:t>
      </w:r>
      <w:r w:rsidRPr="005D368D">
        <w:rPr>
          <w:color w:val="0000FF"/>
        </w:rPr>
        <w:t>&gt;</w:t>
      </w:r>
      <w:r w:rsidRPr="005D368D">
        <w:t xml:space="preserve"> </w:t>
      </w:r>
    </w:p>
    <w:p w14:paraId="103A0FF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order:PON</w:t>
      </w:r>
      <w:r w:rsidRPr="005D368D">
        <w:rPr>
          <w:color w:val="0000FF"/>
        </w:rPr>
        <w:t>&gt;</w:t>
      </w:r>
      <w:r w:rsidRPr="005D368D">
        <w:rPr>
          <w:b/>
          <w:bCs/>
        </w:rPr>
        <w:t>CVT0M058R31B</w:t>
      </w:r>
      <w:r w:rsidRPr="005D368D">
        <w:rPr>
          <w:color w:val="0000FF"/>
        </w:rPr>
        <w:t>&lt;/</w:t>
      </w:r>
      <w:r w:rsidRPr="005D368D">
        <w:rPr>
          <w:color w:val="990000"/>
        </w:rPr>
        <w:t>order:PON</w:t>
      </w:r>
      <w:r w:rsidRPr="005D368D">
        <w:rPr>
          <w:color w:val="0000FF"/>
        </w:rPr>
        <w:t>&gt;</w:t>
      </w:r>
      <w:r w:rsidRPr="005D368D">
        <w:t xml:space="preserve"> </w:t>
      </w:r>
    </w:p>
    <w:p w14:paraId="1E83517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order:VER</w:t>
      </w:r>
      <w:r w:rsidRPr="005D368D">
        <w:rPr>
          <w:color w:val="0000FF"/>
        </w:rPr>
        <w:t>&gt;</w:t>
      </w:r>
      <w:r w:rsidRPr="005D368D">
        <w:rPr>
          <w:b/>
          <w:bCs/>
        </w:rPr>
        <w:t>00</w:t>
      </w:r>
      <w:r w:rsidRPr="005D368D">
        <w:rPr>
          <w:color w:val="0000FF"/>
        </w:rPr>
        <w:t>&lt;/</w:t>
      </w:r>
      <w:r w:rsidRPr="005D368D">
        <w:rPr>
          <w:color w:val="990000"/>
        </w:rPr>
        <w:t>order:VER</w:t>
      </w:r>
      <w:r w:rsidRPr="005D368D">
        <w:rPr>
          <w:color w:val="0000FF"/>
        </w:rPr>
        <w:t>&gt;</w:t>
      </w:r>
      <w:r w:rsidRPr="005D368D">
        <w:t xml:space="preserve"> </w:t>
      </w:r>
    </w:p>
    <w:p w14:paraId="2ED9412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order:ATN</w:t>
      </w:r>
      <w:r w:rsidRPr="005D368D">
        <w:rPr>
          <w:color w:val="0000FF"/>
        </w:rPr>
        <w:t>&gt;</w:t>
      </w:r>
      <w:r w:rsidRPr="005D368D">
        <w:rPr>
          <w:b/>
          <w:bCs/>
        </w:rPr>
        <w:t>3348744637</w:t>
      </w:r>
      <w:r w:rsidRPr="005D368D">
        <w:rPr>
          <w:color w:val="0000FF"/>
        </w:rPr>
        <w:t>&lt;/</w:t>
      </w:r>
      <w:r w:rsidRPr="005D368D">
        <w:rPr>
          <w:color w:val="990000"/>
        </w:rPr>
        <w:t>order:ATN</w:t>
      </w:r>
      <w:r w:rsidRPr="005D368D">
        <w:rPr>
          <w:color w:val="0000FF"/>
        </w:rPr>
        <w:t>&gt;</w:t>
      </w:r>
      <w:r w:rsidRPr="005D368D">
        <w:t xml:space="preserve"> </w:t>
      </w:r>
    </w:p>
    <w:p w14:paraId="5FA59031"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order:RVER</w:t>
      </w:r>
      <w:r w:rsidRPr="005D368D">
        <w:rPr>
          <w:color w:val="0000FF"/>
        </w:rPr>
        <w:t>&gt;</w:t>
      </w:r>
      <w:r w:rsidRPr="005D368D">
        <w:rPr>
          <w:b/>
          <w:bCs/>
        </w:rPr>
        <w:t>10.05</w:t>
      </w:r>
      <w:r w:rsidRPr="005D368D">
        <w:rPr>
          <w:color w:val="0000FF"/>
        </w:rPr>
        <w:t>&lt;/</w:t>
      </w:r>
      <w:r w:rsidRPr="005D368D">
        <w:rPr>
          <w:color w:val="990000"/>
        </w:rPr>
        <w:t>order:RVER</w:t>
      </w:r>
      <w:r w:rsidRPr="005D368D">
        <w:rPr>
          <w:color w:val="0000FF"/>
        </w:rPr>
        <w:t>&gt;</w:t>
      </w:r>
      <w:r w:rsidRPr="005D368D">
        <w:t xml:space="preserve"> </w:t>
      </w:r>
    </w:p>
    <w:p w14:paraId="6D99A0E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order:CC</w:t>
      </w:r>
      <w:r w:rsidRPr="005D368D">
        <w:rPr>
          <w:color w:val="0000FF"/>
        </w:rPr>
        <w:t>&gt;</w:t>
      </w:r>
      <w:r w:rsidRPr="005D368D">
        <w:rPr>
          <w:b/>
          <w:bCs/>
        </w:rPr>
        <w:t>9999</w:t>
      </w:r>
      <w:r w:rsidRPr="005D368D">
        <w:rPr>
          <w:color w:val="0000FF"/>
        </w:rPr>
        <w:t>&lt;/</w:t>
      </w:r>
      <w:r w:rsidRPr="005D368D">
        <w:rPr>
          <w:color w:val="990000"/>
        </w:rPr>
        <w:t>order:CC</w:t>
      </w:r>
      <w:r w:rsidRPr="005D368D">
        <w:rPr>
          <w:color w:val="0000FF"/>
        </w:rPr>
        <w:t>&gt;</w:t>
      </w:r>
      <w:r w:rsidRPr="005D368D">
        <w:t xml:space="preserve"> </w:t>
      </w:r>
    </w:p>
    <w:p w14:paraId="39BDEC5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order:STATE</w:t>
      </w:r>
      <w:r w:rsidRPr="005D368D">
        <w:rPr>
          <w:color w:val="0000FF"/>
        </w:rPr>
        <w:t>&gt;</w:t>
      </w:r>
      <w:r w:rsidRPr="005D368D">
        <w:rPr>
          <w:b/>
          <w:bCs/>
        </w:rPr>
        <w:t>AL</w:t>
      </w:r>
      <w:r w:rsidRPr="005D368D">
        <w:rPr>
          <w:color w:val="0000FF"/>
        </w:rPr>
        <w:t>&lt;/</w:t>
      </w:r>
      <w:r w:rsidRPr="005D368D">
        <w:rPr>
          <w:color w:val="990000"/>
        </w:rPr>
        <w:t>order:STATE</w:t>
      </w:r>
      <w:r w:rsidRPr="005D368D">
        <w:rPr>
          <w:color w:val="0000FF"/>
        </w:rPr>
        <w:t>&gt;</w:t>
      </w:r>
      <w:r w:rsidRPr="005D368D">
        <w:t xml:space="preserve"> </w:t>
      </w:r>
    </w:p>
    <w:p w14:paraId="461FE71F"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order:DTSENT</w:t>
      </w:r>
      <w:r w:rsidRPr="005D368D">
        <w:rPr>
          <w:color w:val="0000FF"/>
        </w:rPr>
        <w:t>&gt;</w:t>
      </w:r>
      <w:r w:rsidRPr="005D368D">
        <w:rPr>
          <w:b/>
          <w:bCs/>
        </w:rPr>
        <w:t>200907060344PM</w:t>
      </w:r>
      <w:r w:rsidRPr="005D368D">
        <w:rPr>
          <w:color w:val="0000FF"/>
        </w:rPr>
        <w:t>&lt;/</w:t>
      </w:r>
      <w:r w:rsidRPr="005D368D">
        <w:rPr>
          <w:color w:val="990000"/>
        </w:rPr>
        <w:t>order:DTSENT</w:t>
      </w:r>
      <w:r w:rsidRPr="005D368D">
        <w:rPr>
          <w:color w:val="0000FF"/>
        </w:rPr>
        <w:t>&gt;</w:t>
      </w:r>
      <w:r w:rsidRPr="005D368D">
        <w:t xml:space="preserve"> </w:t>
      </w:r>
    </w:p>
    <w:p w14:paraId="50F2683A"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order:HDR</w:t>
      </w:r>
      <w:r w:rsidRPr="005D368D">
        <w:rPr>
          <w:color w:val="0000FF"/>
        </w:rPr>
        <w:t>&gt;</w:t>
      </w:r>
    </w:p>
    <w:p w14:paraId="7E955C59" w14:textId="77777777" w:rsidR="009F64FE" w:rsidRPr="005D368D" w:rsidRDefault="009F64FE" w:rsidP="009F64FE">
      <w:pPr>
        <w:ind w:hanging="480"/>
      </w:pPr>
      <w:hyperlink r:id="rId1344" w:history="1">
        <w:r w:rsidRPr="005D368D">
          <w:rPr>
            <w:b/>
            <w:bCs/>
            <w:color w:val="FF0000"/>
            <w:u w:val="single"/>
          </w:rPr>
          <w:t>-</w:t>
        </w:r>
      </w:hyperlink>
      <w:r w:rsidRPr="005D368D">
        <w:t xml:space="preserve"> </w:t>
      </w:r>
      <w:r w:rsidRPr="005D368D">
        <w:rPr>
          <w:color w:val="0000FF"/>
        </w:rPr>
        <w:t>&lt;</w:t>
      </w:r>
      <w:r w:rsidRPr="005D368D">
        <w:rPr>
          <w:color w:val="990000"/>
        </w:rPr>
        <w:t>order:LSR</w:t>
      </w:r>
      <w:r w:rsidRPr="005D368D">
        <w:rPr>
          <w:color w:val="0000FF"/>
        </w:rPr>
        <w:t>&gt;</w:t>
      </w:r>
    </w:p>
    <w:p w14:paraId="4304B605" w14:textId="77777777" w:rsidR="009F64FE" w:rsidRPr="005D368D" w:rsidRDefault="009F64FE" w:rsidP="009F64FE">
      <w:pPr>
        <w:ind w:hanging="480"/>
      </w:pPr>
      <w:hyperlink r:id="rId1345" w:history="1">
        <w:r w:rsidRPr="005D368D">
          <w:rPr>
            <w:b/>
            <w:bCs/>
            <w:color w:val="FF0000"/>
            <w:u w:val="single"/>
          </w:rPr>
          <w:t>-</w:t>
        </w:r>
      </w:hyperlink>
      <w:r w:rsidRPr="005D368D">
        <w:t xml:space="preserve"> </w:t>
      </w:r>
      <w:r w:rsidRPr="005D368D">
        <w:rPr>
          <w:color w:val="0000FF"/>
        </w:rPr>
        <w:t>&lt;</w:t>
      </w:r>
      <w:r w:rsidRPr="005D368D">
        <w:rPr>
          <w:color w:val="990000"/>
        </w:rPr>
        <w:t>order:LSR_ADMIN</w:t>
      </w:r>
      <w:r w:rsidRPr="005D368D">
        <w:rPr>
          <w:color w:val="0000FF"/>
        </w:rPr>
        <w:t>&gt;</w:t>
      </w:r>
    </w:p>
    <w:p w14:paraId="26C7C90A"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order:SC</w:t>
      </w:r>
      <w:r w:rsidRPr="005D368D">
        <w:rPr>
          <w:color w:val="0000FF"/>
        </w:rPr>
        <w:t>&gt;</w:t>
      </w:r>
      <w:r w:rsidRPr="005D368D">
        <w:rPr>
          <w:b/>
          <w:bCs/>
        </w:rPr>
        <w:t>LCSC</w:t>
      </w:r>
      <w:r w:rsidRPr="005D368D">
        <w:rPr>
          <w:color w:val="0000FF"/>
        </w:rPr>
        <w:t>&lt;/</w:t>
      </w:r>
      <w:r w:rsidRPr="005D368D">
        <w:rPr>
          <w:color w:val="990000"/>
        </w:rPr>
        <w:t>order:SC</w:t>
      </w:r>
      <w:r w:rsidRPr="005D368D">
        <w:rPr>
          <w:color w:val="0000FF"/>
        </w:rPr>
        <w:t>&gt;</w:t>
      </w:r>
      <w:r w:rsidRPr="005D368D">
        <w:t xml:space="preserve"> </w:t>
      </w:r>
    </w:p>
    <w:p w14:paraId="59785BB3"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order:PROJECT</w:t>
      </w:r>
      <w:r w:rsidRPr="005D368D">
        <w:rPr>
          <w:color w:val="0000FF"/>
        </w:rPr>
        <w:t>&gt;</w:t>
      </w:r>
      <w:r w:rsidRPr="005D368D">
        <w:rPr>
          <w:b/>
          <w:bCs/>
        </w:rPr>
        <w:t>CAVENOBILL</w:t>
      </w:r>
      <w:r w:rsidRPr="005D368D">
        <w:rPr>
          <w:color w:val="0000FF"/>
        </w:rPr>
        <w:t>&lt;/</w:t>
      </w:r>
      <w:r w:rsidRPr="005D368D">
        <w:rPr>
          <w:color w:val="990000"/>
        </w:rPr>
        <w:t>order:PROJECT</w:t>
      </w:r>
      <w:r w:rsidRPr="005D368D">
        <w:rPr>
          <w:color w:val="0000FF"/>
        </w:rPr>
        <w:t>&gt;</w:t>
      </w:r>
      <w:r w:rsidRPr="005D368D">
        <w:t xml:space="preserve"> </w:t>
      </w:r>
    </w:p>
    <w:p w14:paraId="7962BE6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order:REQTYP</w:t>
      </w:r>
      <w:r w:rsidRPr="005D368D">
        <w:rPr>
          <w:color w:val="0000FF"/>
        </w:rPr>
        <w:t>&gt;</w:t>
      </w:r>
      <w:r w:rsidRPr="005D368D">
        <w:rPr>
          <w:b/>
          <w:bCs/>
        </w:rPr>
        <w:t>MB</w:t>
      </w:r>
      <w:r w:rsidRPr="005D368D">
        <w:rPr>
          <w:color w:val="0000FF"/>
        </w:rPr>
        <w:t>&lt;/</w:t>
      </w:r>
      <w:r w:rsidRPr="005D368D">
        <w:rPr>
          <w:color w:val="990000"/>
        </w:rPr>
        <w:t>order:REQTYP</w:t>
      </w:r>
      <w:r w:rsidRPr="005D368D">
        <w:rPr>
          <w:color w:val="0000FF"/>
        </w:rPr>
        <w:t>&gt;</w:t>
      </w:r>
      <w:r w:rsidRPr="005D368D">
        <w:t xml:space="preserve"> </w:t>
      </w:r>
    </w:p>
    <w:p w14:paraId="5C2FC0EC"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order:ACT</w:t>
      </w:r>
      <w:r w:rsidRPr="005D368D">
        <w:rPr>
          <w:color w:val="0000FF"/>
        </w:rPr>
        <w:t>&gt;</w:t>
      </w:r>
      <w:r w:rsidRPr="005D368D">
        <w:rPr>
          <w:b/>
          <w:bCs/>
        </w:rPr>
        <w:t>V</w:t>
      </w:r>
      <w:r w:rsidRPr="005D368D">
        <w:rPr>
          <w:color w:val="0000FF"/>
        </w:rPr>
        <w:t>&lt;/</w:t>
      </w:r>
      <w:r w:rsidRPr="005D368D">
        <w:rPr>
          <w:color w:val="990000"/>
        </w:rPr>
        <w:t>order:ACT</w:t>
      </w:r>
      <w:r w:rsidRPr="005D368D">
        <w:rPr>
          <w:color w:val="0000FF"/>
        </w:rPr>
        <w:t>&gt;</w:t>
      </w:r>
      <w:r w:rsidRPr="005D368D">
        <w:t xml:space="preserve"> </w:t>
      </w:r>
    </w:p>
    <w:p w14:paraId="2F09047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order:MI</w:t>
      </w:r>
      <w:r w:rsidRPr="005D368D">
        <w:rPr>
          <w:color w:val="0000FF"/>
        </w:rPr>
        <w:t>&gt;</w:t>
      </w:r>
      <w:r w:rsidRPr="005D368D">
        <w:rPr>
          <w:b/>
          <w:bCs/>
        </w:rPr>
        <w:t>B</w:t>
      </w:r>
      <w:r w:rsidRPr="005D368D">
        <w:rPr>
          <w:color w:val="0000FF"/>
        </w:rPr>
        <w:t>&lt;/</w:t>
      </w:r>
      <w:r w:rsidRPr="005D368D">
        <w:rPr>
          <w:color w:val="990000"/>
        </w:rPr>
        <w:t>order:MI</w:t>
      </w:r>
      <w:r w:rsidRPr="005D368D">
        <w:rPr>
          <w:color w:val="0000FF"/>
        </w:rPr>
        <w:t>&gt;</w:t>
      </w:r>
      <w:r w:rsidRPr="005D368D">
        <w:t xml:space="preserve"> </w:t>
      </w:r>
    </w:p>
    <w:p w14:paraId="07FCFDD5" w14:textId="77777777" w:rsidR="009F64FE" w:rsidRPr="005D368D" w:rsidRDefault="009F64FE" w:rsidP="009F64FE">
      <w:pPr>
        <w:ind w:hanging="480"/>
      </w:pPr>
      <w:hyperlink r:id="rId1346" w:history="1">
        <w:r w:rsidRPr="005D368D">
          <w:rPr>
            <w:b/>
            <w:bCs/>
            <w:color w:val="FF0000"/>
            <w:u w:val="single"/>
          </w:rPr>
          <w:t>-</w:t>
        </w:r>
      </w:hyperlink>
      <w:r w:rsidRPr="005D368D">
        <w:t xml:space="preserve"> </w:t>
      </w:r>
      <w:r w:rsidRPr="005D368D">
        <w:rPr>
          <w:color w:val="0000FF"/>
        </w:rPr>
        <w:t>&lt;</w:t>
      </w:r>
      <w:r w:rsidRPr="005D368D">
        <w:rPr>
          <w:color w:val="990000"/>
        </w:rPr>
        <w:t>order:AUTHORIZATION</w:t>
      </w:r>
      <w:r w:rsidRPr="005D368D">
        <w:rPr>
          <w:color w:val="0000FF"/>
        </w:rPr>
        <w:t>&gt;</w:t>
      </w:r>
    </w:p>
    <w:p w14:paraId="0FA29B7D"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order:TOS</w:t>
      </w:r>
      <w:r w:rsidRPr="005D368D">
        <w:rPr>
          <w:color w:val="0000FF"/>
        </w:rPr>
        <w:t>&gt;</w:t>
      </w:r>
      <w:r w:rsidRPr="005D368D">
        <w:rPr>
          <w:b/>
          <w:bCs/>
        </w:rPr>
        <w:t>1BM-</w:t>
      </w:r>
      <w:r w:rsidRPr="005D368D">
        <w:rPr>
          <w:color w:val="0000FF"/>
        </w:rPr>
        <w:t>&lt;/</w:t>
      </w:r>
      <w:r w:rsidRPr="005D368D">
        <w:rPr>
          <w:color w:val="990000"/>
        </w:rPr>
        <w:t>order:TOS</w:t>
      </w:r>
      <w:r w:rsidRPr="005D368D">
        <w:rPr>
          <w:color w:val="0000FF"/>
        </w:rPr>
        <w:t>&gt;</w:t>
      </w:r>
      <w:r w:rsidRPr="005D368D">
        <w:t xml:space="preserve"> </w:t>
      </w:r>
    </w:p>
    <w:p w14:paraId="6C33CC5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order:DDD</w:t>
      </w:r>
      <w:r w:rsidRPr="005D368D">
        <w:rPr>
          <w:color w:val="0000FF"/>
        </w:rPr>
        <w:t>&gt;</w:t>
      </w:r>
      <w:r w:rsidRPr="005D368D">
        <w:rPr>
          <w:b/>
          <w:bCs/>
        </w:rPr>
        <w:t>20090731</w:t>
      </w:r>
      <w:r w:rsidRPr="005D368D">
        <w:rPr>
          <w:color w:val="0000FF"/>
        </w:rPr>
        <w:t>&lt;/</w:t>
      </w:r>
      <w:r w:rsidRPr="005D368D">
        <w:rPr>
          <w:color w:val="990000"/>
        </w:rPr>
        <w:t>order:DDD</w:t>
      </w:r>
      <w:r w:rsidRPr="005D368D">
        <w:rPr>
          <w:color w:val="0000FF"/>
        </w:rPr>
        <w:t>&gt;</w:t>
      </w:r>
      <w:r w:rsidRPr="005D368D">
        <w:t xml:space="preserve"> </w:t>
      </w:r>
    </w:p>
    <w:p w14:paraId="1A33462E"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order:PORTTYP</w:t>
      </w:r>
      <w:r w:rsidRPr="005D368D">
        <w:rPr>
          <w:color w:val="0000FF"/>
        </w:rPr>
        <w:t>&gt;</w:t>
      </w:r>
      <w:r w:rsidRPr="005D368D">
        <w:rPr>
          <w:b/>
          <w:bCs/>
        </w:rPr>
        <w:t>L</w:t>
      </w:r>
      <w:r w:rsidRPr="005D368D">
        <w:rPr>
          <w:color w:val="0000FF"/>
        </w:rPr>
        <w:t>&lt;/</w:t>
      </w:r>
      <w:r w:rsidRPr="005D368D">
        <w:rPr>
          <w:color w:val="990000"/>
        </w:rPr>
        <w:t>order:PORTTYP</w:t>
      </w:r>
      <w:r w:rsidRPr="005D368D">
        <w:rPr>
          <w:color w:val="0000FF"/>
        </w:rPr>
        <w:t>&gt;</w:t>
      </w:r>
      <w:r w:rsidRPr="005D368D">
        <w:t xml:space="preserve"> </w:t>
      </w:r>
    </w:p>
    <w:p w14:paraId="3C181014"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order:AUTHORIZATION</w:t>
      </w:r>
      <w:r w:rsidRPr="005D368D">
        <w:rPr>
          <w:color w:val="0000FF"/>
        </w:rPr>
        <w:t>&gt;</w:t>
      </w:r>
    </w:p>
    <w:p w14:paraId="022DA00B"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order:LSR_ADMIN</w:t>
      </w:r>
      <w:r w:rsidRPr="005D368D">
        <w:rPr>
          <w:color w:val="0000FF"/>
        </w:rPr>
        <w:t>&gt;</w:t>
      </w:r>
    </w:p>
    <w:p w14:paraId="2B617221" w14:textId="77777777" w:rsidR="009F64FE" w:rsidRPr="005D368D" w:rsidRDefault="009F64FE" w:rsidP="009F64FE">
      <w:pPr>
        <w:ind w:hanging="480"/>
      </w:pPr>
      <w:hyperlink r:id="rId1347" w:history="1">
        <w:r w:rsidRPr="005D368D">
          <w:rPr>
            <w:b/>
            <w:bCs/>
            <w:color w:val="FF0000"/>
            <w:u w:val="single"/>
          </w:rPr>
          <w:t>-</w:t>
        </w:r>
      </w:hyperlink>
      <w:r w:rsidRPr="005D368D">
        <w:t xml:space="preserve"> </w:t>
      </w:r>
      <w:r w:rsidRPr="005D368D">
        <w:rPr>
          <w:color w:val="0000FF"/>
        </w:rPr>
        <w:t>&lt;</w:t>
      </w:r>
      <w:r w:rsidRPr="005D368D">
        <w:rPr>
          <w:color w:val="990000"/>
        </w:rPr>
        <w:t>order:LSR_BILL</w:t>
      </w:r>
      <w:r w:rsidRPr="005D368D">
        <w:rPr>
          <w:color w:val="0000FF"/>
        </w:rPr>
        <w:t>&gt;</w:t>
      </w:r>
    </w:p>
    <w:p w14:paraId="5464354E"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order:BAN1</w:t>
      </w:r>
      <w:r w:rsidRPr="005D368D">
        <w:rPr>
          <w:color w:val="0000FF"/>
        </w:rPr>
        <w:t>&gt;</w:t>
      </w:r>
      <w:r w:rsidRPr="005D368D">
        <w:rPr>
          <w:b/>
          <w:bCs/>
        </w:rPr>
        <w:t>205Q886621621</w:t>
      </w:r>
      <w:r w:rsidRPr="005D368D">
        <w:rPr>
          <w:color w:val="0000FF"/>
        </w:rPr>
        <w:t>&lt;/</w:t>
      </w:r>
      <w:r w:rsidRPr="005D368D">
        <w:rPr>
          <w:color w:val="990000"/>
        </w:rPr>
        <w:t>order:BAN1</w:t>
      </w:r>
      <w:r w:rsidRPr="005D368D">
        <w:rPr>
          <w:color w:val="0000FF"/>
        </w:rPr>
        <w:t>&gt;</w:t>
      </w:r>
      <w:r w:rsidRPr="005D368D">
        <w:t xml:space="preserve"> </w:t>
      </w:r>
    </w:p>
    <w:p w14:paraId="235DCF99"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order:LSR_BILL</w:t>
      </w:r>
      <w:r w:rsidRPr="005D368D">
        <w:rPr>
          <w:color w:val="0000FF"/>
        </w:rPr>
        <w:t>&gt;</w:t>
      </w:r>
    </w:p>
    <w:p w14:paraId="60F1E763" w14:textId="77777777" w:rsidR="009F64FE" w:rsidRPr="005D368D" w:rsidRDefault="009F64FE" w:rsidP="009F64FE">
      <w:pPr>
        <w:ind w:hanging="480"/>
      </w:pPr>
      <w:hyperlink r:id="rId1348" w:history="1">
        <w:r w:rsidRPr="005D368D">
          <w:rPr>
            <w:b/>
            <w:bCs/>
            <w:color w:val="FF0000"/>
            <w:u w:val="single"/>
          </w:rPr>
          <w:t>-</w:t>
        </w:r>
      </w:hyperlink>
      <w:r w:rsidRPr="005D368D">
        <w:t xml:space="preserve"> </w:t>
      </w:r>
      <w:r w:rsidRPr="005D368D">
        <w:rPr>
          <w:color w:val="0000FF"/>
        </w:rPr>
        <w:t>&lt;</w:t>
      </w:r>
      <w:r w:rsidRPr="005D368D">
        <w:rPr>
          <w:color w:val="990000"/>
        </w:rPr>
        <w:t>order:CONTACT</w:t>
      </w:r>
      <w:r w:rsidRPr="005D368D">
        <w:rPr>
          <w:color w:val="0000FF"/>
        </w:rPr>
        <w:t>&gt;</w:t>
      </w:r>
    </w:p>
    <w:p w14:paraId="3B46B3C1"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order:INIT</w:t>
      </w:r>
      <w:r w:rsidRPr="005D368D">
        <w:rPr>
          <w:color w:val="0000FF"/>
        </w:rPr>
        <w:t>&gt;</w:t>
      </w:r>
      <w:r w:rsidRPr="005D368D">
        <w:rPr>
          <w:b/>
          <w:bCs/>
        </w:rPr>
        <w:t>Bojangles</w:t>
      </w:r>
      <w:r w:rsidRPr="005D368D">
        <w:rPr>
          <w:color w:val="0000FF"/>
        </w:rPr>
        <w:t>&lt;/</w:t>
      </w:r>
      <w:r w:rsidRPr="005D368D">
        <w:rPr>
          <w:color w:val="990000"/>
        </w:rPr>
        <w:t>order:INIT</w:t>
      </w:r>
      <w:r w:rsidRPr="005D368D">
        <w:rPr>
          <w:color w:val="0000FF"/>
        </w:rPr>
        <w:t>&gt;</w:t>
      </w:r>
      <w:r w:rsidRPr="005D368D">
        <w:t xml:space="preserve"> </w:t>
      </w:r>
    </w:p>
    <w:p w14:paraId="226AD77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order:INIT_TEL_NO</w:t>
      </w:r>
      <w:r w:rsidRPr="005D368D">
        <w:rPr>
          <w:color w:val="0000FF"/>
        </w:rPr>
        <w:t>&gt;</w:t>
      </w:r>
      <w:r w:rsidRPr="005D368D">
        <w:rPr>
          <w:b/>
          <w:bCs/>
        </w:rPr>
        <w:t>8884448888</w:t>
      </w:r>
      <w:r w:rsidRPr="005D368D">
        <w:rPr>
          <w:color w:val="0000FF"/>
        </w:rPr>
        <w:t>&lt;/</w:t>
      </w:r>
      <w:r w:rsidRPr="005D368D">
        <w:rPr>
          <w:color w:val="990000"/>
        </w:rPr>
        <w:t>order:INIT_TEL_NO</w:t>
      </w:r>
      <w:r w:rsidRPr="005D368D">
        <w:rPr>
          <w:color w:val="0000FF"/>
        </w:rPr>
        <w:t>&gt;</w:t>
      </w:r>
      <w:r w:rsidRPr="005D368D">
        <w:t xml:space="preserve"> </w:t>
      </w:r>
    </w:p>
    <w:p w14:paraId="77D7EC3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order:INIT_FAX_NO</w:t>
      </w:r>
      <w:r w:rsidRPr="005D368D">
        <w:rPr>
          <w:color w:val="0000FF"/>
        </w:rPr>
        <w:t>&gt;</w:t>
      </w:r>
      <w:r w:rsidRPr="005D368D">
        <w:rPr>
          <w:b/>
          <w:bCs/>
        </w:rPr>
        <w:t>4448884444</w:t>
      </w:r>
      <w:r w:rsidRPr="005D368D">
        <w:rPr>
          <w:color w:val="0000FF"/>
        </w:rPr>
        <w:t>&lt;/</w:t>
      </w:r>
      <w:r w:rsidRPr="005D368D">
        <w:rPr>
          <w:color w:val="990000"/>
        </w:rPr>
        <w:t>order:INIT_FAX_NO</w:t>
      </w:r>
      <w:r w:rsidRPr="005D368D">
        <w:rPr>
          <w:color w:val="0000FF"/>
        </w:rPr>
        <w:t>&gt;</w:t>
      </w:r>
      <w:r w:rsidRPr="005D368D">
        <w:t xml:space="preserve"> </w:t>
      </w:r>
    </w:p>
    <w:p w14:paraId="318D8525" w14:textId="77777777" w:rsidR="009F64FE" w:rsidRPr="008C51B0" w:rsidRDefault="009F64FE" w:rsidP="009F64FE">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1D39B8D5"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4A74756E" w14:textId="77777777" w:rsidR="009F64FE" w:rsidRPr="005D368D" w:rsidRDefault="009F64FE" w:rsidP="009F64FE">
      <w:pPr>
        <w:ind w:hanging="240"/>
      </w:pPr>
      <w:r w:rsidRPr="008C51B0">
        <w:rPr>
          <w:b/>
          <w:bCs/>
          <w:color w:val="FF0000"/>
          <w:lang w:val="es-ES"/>
        </w:rPr>
        <w:t> </w:t>
      </w:r>
      <w:r w:rsidRPr="008C51B0">
        <w:rPr>
          <w:lang w:val="es-ES"/>
        </w:rPr>
        <w:t xml:space="preserve"> </w:t>
      </w:r>
      <w:r w:rsidRPr="005D368D">
        <w:rPr>
          <w:color w:val="0000FF"/>
        </w:rPr>
        <w:t>&lt;/</w:t>
      </w:r>
      <w:r w:rsidRPr="005D368D">
        <w:rPr>
          <w:color w:val="990000"/>
        </w:rPr>
        <w:t>order:CONTACT</w:t>
      </w:r>
      <w:r w:rsidRPr="005D368D">
        <w:rPr>
          <w:color w:val="0000FF"/>
        </w:rPr>
        <w:t>&gt;</w:t>
      </w:r>
    </w:p>
    <w:p w14:paraId="70C9E3AF"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order:LSR</w:t>
      </w:r>
      <w:r w:rsidRPr="005D368D">
        <w:rPr>
          <w:color w:val="0000FF"/>
        </w:rPr>
        <w:t>&gt;</w:t>
      </w:r>
    </w:p>
    <w:p w14:paraId="0C30B1E7" w14:textId="77777777" w:rsidR="009F64FE" w:rsidRPr="005D368D" w:rsidRDefault="009F64FE" w:rsidP="009F64FE">
      <w:pPr>
        <w:ind w:hanging="480"/>
      </w:pPr>
      <w:hyperlink r:id="rId1349" w:history="1">
        <w:r w:rsidRPr="005D368D">
          <w:rPr>
            <w:b/>
            <w:bCs/>
            <w:color w:val="FF0000"/>
            <w:u w:val="single"/>
          </w:rPr>
          <w:t>-</w:t>
        </w:r>
      </w:hyperlink>
      <w:r w:rsidRPr="005D368D">
        <w:t xml:space="preserve"> </w:t>
      </w:r>
      <w:r w:rsidRPr="005D368D">
        <w:rPr>
          <w:color w:val="0000FF"/>
        </w:rPr>
        <w:t>&lt;</w:t>
      </w:r>
      <w:r w:rsidRPr="005D368D">
        <w:rPr>
          <w:color w:val="990000"/>
        </w:rPr>
        <w:t>order:EU</w:t>
      </w:r>
      <w:r w:rsidRPr="005D368D">
        <w:rPr>
          <w:color w:val="0000FF"/>
        </w:rPr>
        <w:t>&gt;</w:t>
      </w:r>
    </w:p>
    <w:p w14:paraId="4325B22D" w14:textId="77777777" w:rsidR="009F64FE" w:rsidRPr="005D368D" w:rsidRDefault="009F64FE" w:rsidP="009F64FE">
      <w:pPr>
        <w:ind w:hanging="480"/>
      </w:pPr>
      <w:hyperlink r:id="rId1350" w:history="1">
        <w:r w:rsidRPr="005D368D">
          <w:rPr>
            <w:b/>
            <w:bCs/>
            <w:color w:val="FF0000"/>
            <w:u w:val="single"/>
          </w:rPr>
          <w:t>-</w:t>
        </w:r>
      </w:hyperlink>
      <w:r w:rsidRPr="005D368D">
        <w:t xml:space="preserve"> </w:t>
      </w:r>
      <w:r w:rsidRPr="005D368D">
        <w:rPr>
          <w:color w:val="0000FF"/>
        </w:rPr>
        <w:t>&lt;</w:t>
      </w:r>
      <w:r w:rsidRPr="005D368D">
        <w:rPr>
          <w:color w:val="990000"/>
        </w:rPr>
        <w:t>order:EU_BILL</w:t>
      </w:r>
      <w:r w:rsidRPr="005D368D">
        <w:rPr>
          <w:color w:val="0000FF"/>
        </w:rPr>
        <w:t>&gt;</w:t>
      </w:r>
    </w:p>
    <w:p w14:paraId="1831383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order:EATN</w:t>
      </w:r>
      <w:r w:rsidRPr="005D368D">
        <w:rPr>
          <w:color w:val="0000FF"/>
        </w:rPr>
        <w:t>&gt;</w:t>
      </w:r>
      <w:r w:rsidRPr="005D368D">
        <w:rPr>
          <w:b/>
          <w:bCs/>
        </w:rPr>
        <w:t>3348745440</w:t>
      </w:r>
      <w:r w:rsidRPr="005D368D">
        <w:rPr>
          <w:color w:val="0000FF"/>
        </w:rPr>
        <w:t>&lt;/</w:t>
      </w:r>
      <w:r w:rsidRPr="005D368D">
        <w:rPr>
          <w:color w:val="990000"/>
        </w:rPr>
        <w:t>order:EATN</w:t>
      </w:r>
      <w:r w:rsidRPr="005D368D">
        <w:rPr>
          <w:color w:val="0000FF"/>
        </w:rPr>
        <w:t>&gt;</w:t>
      </w:r>
      <w:r w:rsidRPr="005D368D">
        <w:t xml:space="preserve"> </w:t>
      </w:r>
    </w:p>
    <w:p w14:paraId="3346AE50"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order:EU_BILL</w:t>
      </w:r>
      <w:r w:rsidRPr="005D368D">
        <w:rPr>
          <w:color w:val="0000FF"/>
        </w:rPr>
        <w:t>&gt;</w:t>
      </w:r>
    </w:p>
    <w:p w14:paraId="3999F11B" w14:textId="77777777" w:rsidR="009F64FE" w:rsidRPr="005D368D" w:rsidRDefault="009F64FE" w:rsidP="009F64FE">
      <w:pPr>
        <w:ind w:hanging="480"/>
      </w:pPr>
      <w:hyperlink r:id="rId1351" w:history="1">
        <w:r w:rsidRPr="005D368D">
          <w:rPr>
            <w:b/>
            <w:bCs/>
            <w:color w:val="FF0000"/>
            <w:u w:val="single"/>
          </w:rPr>
          <w:t>-</w:t>
        </w:r>
      </w:hyperlink>
      <w:r w:rsidRPr="005D368D">
        <w:t xml:space="preserve"> </w:t>
      </w:r>
      <w:r w:rsidRPr="005D368D">
        <w:rPr>
          <w:color w:val="0000FF"/>
        </w:rPr>
        <w:t>&lt;</w:t>
      </w:r>
      <w:r w:rsidRPr="005D368D">
        <w:rPr>
          <w:color w:val="990000"/>
        </w:rPr>
        <w:t>order:LOC_ACCESS</w:t>
      </w:r>
      <w:r w:rsidRPr="005D368D">
        <w:rPr>
          <w:color w:val="0000FF"/>
        </w:rPr>
        <w:t>&gt;</w:t>
      </w:r>
    </w:p>
    <w:p w14:paraId="61C35B91" w14:textId="77777777" w:rsidR="009F64FE" w:rsidRPr="005D368D" w:rsidRDefault="009F64FE" w:rsidP="009F64FE">
      <w:pPr>
        <w:ind w:hanging="480"/>
      </w:pPr>
      <w:hyperlink r:id="rId1352" w:history="1">
        <w:r w:rsidRPr="005D368D">
          <w:rPr>
            <w:b/>
            <w:bCs/>
            <w:color w:val="FF0000"/>
            <w:u w:val="single"/>
          </w:rPr>
          <w:t>-</w:t>
        </w:r>
      </w:hyperlink>
      <w:r w:rsidRPr="005D368D">
        <w:t xml:space="preserve"> </w:t>
      </w:r>
      <w:r w:rsidRPr="005D368D">
        <w:rPr>
          <w:color w:val="0000FF"/>
        </w:rPr>
        <w:t>&lt;</w:t>
      </w:r>
      <w:r w:rsidRPr="005D368D">
        <w:rPr>
          <w:color w:val="990000"/>
        </w:rPr>
        <w:t>order:LOC_ACCESS_HEADER_INFO</w:t>
      </w:r>
      <w:r w:rsidRPr="005D368D">
        <w:rPr>
          <w:color w:val="0000FF"/>
        </w:rPr>
        <w:t>&gt;</w:t>
      </w:r>
    </w:p>
    <w:p w14:paraId="1E9CC3D0"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order:NAME</w:t>
      </w:r>
      <w:r w:rsidRPr="005D368D">
        <w:rPr>
          <w:color w:val="0000FF"/>
        </w:rPr>
        <w:t>&gt;</w:t>
      </w:r>
      <w:r w:rsidRPr="005D368D">
        <w:rPr>
          <w:b/>
          <w:bCs/>
        </w:rPr>
        <w:t>Creole Cuisine</w:t>
      </w:r>
      <w:r w:rsidRPr="005D368D">
        <w:rPr>
          <w:color w:val="0000FF"/>
        </w:rPr>
        <w:t>&lt;/</w:t>
      </w:r>
      <w:r w:rsidRPr="005D368D">
        <w:rPr>
          <w:color w:val="990000"/>
        </w:rPr>
        <w:t>order:NAME</w:t>
      </w:r>
      <w:r w:rsidRPr="005D368D">
        <w:rPr>
          <w:color w:val="0000FF"/>
        </w:rPr>
        <w:t>&gt;</w:t>
      </w:r>
      <w:r w:rsidRPr="005D368D">
        <w:t xml:space="preserve"> </w:t>
      </w:r>
    </w:p>
    <w:p w14:paraId="7F10B8E2" w14:textId="77777777" w:rsidR="009F64FE" w:rsidRPr="005D368D" w:rsidRDefault="009F64FE" w:rsidP="009F64FE">
      <w:pPr>
        <w:ind w:hanging="480"/>
      </w:pPr>
      <w:hyperlink r:id="rId1353" w:history="1">
        <w:r w:rsidRPr="005D368D">
          <w:rPr>
            <w:b/>
            <w:bCs/>
            <w:color w:val="FF0000"/>
            <w:u w:val="single"/>
          </w:rPr>
          <w:t>-</w:t>
        </w:r>
      </w:hyperlink>
      <w:r w:rsidRPr="005D368D">
        <w:t xml:space="preserve"> </w:t>
      </w:r>
      <w:r w:rsidRPr="005D368D">
        <w:rPr>
          <w:color w:val="0000FF"/>
        </w:rPr>
        <w:t>&lt;</w:t>
      </w:r>
      <w:r w:rsidRPr="005D368D">
        <w:rPr>
          <w:color w:val="990000"/>
        </w:rPr>
        <w:t>order:LOC_ACCESS_INFO</w:t>
      </w:r>
      <w:r w:rsidRPr="005D368D">
        <w:rPr>
          <w:color w:val="0000FF"/>
        </w:rPr>
        <w:t>&gt;</w:t>
      </w:r>
    </w:p>
    <w:p w14:paraId="3F91AA6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order:ELT</w:t>
      </w:r>
      <w:r w:rsidRPr="005D368D">
        <w:rPr>
          <w:color w:val="0000FF"/>
        </w:rPr>
        <w:t>&gt;</w:t>
      </w:r>
      <w:r w:rsidRPr="005D368D">
        <w:rPr>
          <w:b/>
          <w:bCs/>
        </w:rPr>
        <w:t>A</w:t>
      </w:r>
      <w:r w:rsidRPr="005D368D">
        <w:rPr>
          <w:color w:val="0000FF"/>
        </w:rPr>
        <w:t>&lt;/</w:t>
      </w:r>
      <w:r w:rsidRPr="005D368D">
        <w:rPr>
          <w:color w:val="990000"/>
        </w:rPr>
        <w:t>order:ELT</w:t>
      </w:r>
      <w:r w:rsidRPr="005D368D">
        <w:rPr>
          <w:color w:val="0000FF"/>
        </w:rPr>
        <w:t>&gt;</w:t>
      </w:r>
      <w:r w:rsidRPr="005D368D">
        <w:t xml:space="preserve"> </w:t>
      </w:r>
    </w:p>
    <w:p w14:paraId="52429492"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order:LOC_ACCESS_INFO</w:t>
      </w:r>
      <w:r w:rsidRPr="005D368D">
        <w:rPr>
          <w:color w:val="0000FF"/>
        </w:rPr>
        <w:t>&gt;</w:t>
      </w:r>
    </w:p>
    <w:p w14:paraId="5F4A8180"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order:LOC_ACCESS_HEADER_INFO</w:t>
      </w:r>
      <w:r w:rsidRPr="005D368D">
        <w:rPr>
          <w:color w:val="0000FF"/>
        </w:rPr>
        <w:t>&gt;</w:t>
      </w:r>
    </w:p>
    <w:p w14:paraId="4856EAE2"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order:LOC_ACCESS</w:t>
      </w:r>
      <w:r w:rsidRPr="005D368D">
        <w:rPr>
          <w:color w:val="0000FF"/>
        </w:rPr>
        <w:t>&gt;</w:t>
      </w:r>
    </w:p>
    <w:p w14:paraId="497DC2B5"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order:EU</w:t>
      </w:r>
      <w:r w:rsidRPr="005D368D">
        <w:rPr>
          <w:color w:val="0000FF"/>
        </w:rPr>
        <w:t>&gt;</w:t>
      </w:r>
    </w:p>
    <w:p w14:paraId="78A37517" w14:textId="77777777" w:rsidR="009F64FE" w:rsidRPr="005D368D" w:rsidRDefault="009F64FE" w:rsidP="009F64FE">
      <w:pPr>
        <w:ind w:hanging="480"/>
      </w:pPr>
      <w:hyperlink r:id="rId1354" w:history="1">
        <w:r w:rsidRPr="005D368D">
          <w:rPr>
            <w:b/>
            <w:bCs/>
            <w:color w:val="FF0000"/>
            <w:u w:val="single"/>
          </w:rPr>
          <w:t>-</w:t>
        </w:r>
      </w:hyperlink>
      <w:r w:rsidRPr="005D368D">
        <w:t xml:space="preserve"> </w:t>
      </w:r>
      <w:r w:rsidRPr="005D368D">
        <w:rPr>
          <w:color w:val="0000FF"/>
        </w:rPr>
        <w:t>&lt;</w:t>
      </w:r>
      <w:r w:rsidRPr="005D368D">
        <w:rPr>
          <w:color w:val="990000"/>
        </w:rPr>
        <w:t>order:PS</w:t>
      </w:r>
      <w:r w:rsidRPr="005D368D">
        <w:rPr>
          <w:color w:val="0000FF"/>
        </w:rPr>
        <w:t>&gt;</w:t>
      </w:r>
    </w:p>
    <w:p w14:paraId="31CFDD4E" w14:textId="77777777" w:rsidR="009F64FE" w:rsidRPr="005D368D" w:rsidRDefault="009F64FE" w:rsidP="009F64FE">
      <w:pPr>
        <w:ind w:hanging="480"/>
      </w:pPr>
      <w:hyperlink r:id="rId1355" w:history="1">
        <w:r w:rsidRPr="005D368D">
          <w:rPr>
            <w:b/>
            <w:bCs/>
            <w:color w:val="FF0000"/>
            <w:u w:val="single"/>
          </w:rPr>
          <w:t>-</w:t>
        </w:r>
      </w:hyperlink>
      <w:r w:rsidRPr="005D368D">
        <w:t xml:space="preserve"> </w:t>
      </w:r>
      <w:r w:rsidRPr="005D368D">
        <w:rPr>
          <w:color w:val="0000FF"/>
        </w:rPr>
        <w:t>&lt;</w:t>
      </w:r>
      <w:r w:rsidRPr="005D368D">
        <w:rPr>
          <w:color w:val="990000"/>
        </w:rPr>
        <w:t>order:PS_ADMIN</w:t>
      </w:r>
      <w:r w:rsidRPr="005D368D">
        <w:rPr>
          <w:color w:val="0000FF"/>
        </w:rPr>
        <w:t>&gt;</w:t>
      </w:r>
    </w:p>
    <w:p w14:paraId="0E69CD2F"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order:PQTY</w:t>
      </w:r>
      <w:r w:rsidRPr="005D368D">
        <w:rPr>
          <w:color w:val="0000FF"/>
        </w:rPr>
        <w:t>&gt;</w:t>
      </w:r>
      <w:r w:rsidRPr="005D368D">
        <w:rPr>
          <w:b/>
          <w:bCs/>
        </w:rPr>
        <w:t>001</w:t>
      </w:r>
      <w:r w:rsidRPr="005D368D">
        <w:rPr>
          <w:color w:val="0000FF"/>
        </w:rPr>
        <w:t>&lt;/</w:t>
      </w:r>
      <w:r w:rsidRPr="005D368D">
        <w:rPr>
          <w:color w:val="990000"/>
        </w:rPr>
        <w:t>order:PQTY</w:t>
      </w:r>
      <w:r w:rsidRPr="005D368D">
        <w:rPr>
          <w:color w:val="0000FF"/>
        </w:rPr>
        <w:t>&gt;</w:t>
      </w:r>
      <w:r w:rsidRPr="005D368D">
        <w:t xml:space="preserve"> </w:t>
      </w:r>
    </w:p>
    <w:p w14:paraId="0BF1415E"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order:PS_ADMIN</w:t>
      </w:r>
      <w:r w:rsidRPr="005D368D">
        <w:rPr>
          <w:color w:val="0000FF"/>
        </w:rPr>
        <w:t>&gt;</w:t>
      </w:r>
    </w:p>
    <w:p w14:paraId="41657CF4" w14:textId="77777777" w:rsidR="009F64FE" w:rsidRPr="005D368D" w:rsidRDefault="009F64FE" w:rsidP="009F64FE">
      <w:pPr>
        <w:ind w:hanging="480"/>
      </w:pPr>
      <w:hyperlink r:id="rId1356" w:history="1">
        <w:r w:rsidRPr="005D368D">
          <w:rPr>
            <w:b/>
            <w:bCs/>
            <w:color w:val="FF0000"/>
            <w:u w:val="single"/>
          </w:rPr>
          <w:t>-</w:t>
        </w:r>
      </w:hyperlink>
      <w:r w:rsidRPr="005D368D">
        <w:t xml:space="preserve"> </w:t>
      </w:r>
      <w:r w:rsidRPr="005D368D">
        <w:rPr>
          <w:color w:val="0000FF"/>
        </w:rPr>
        <w:t>&lt;</w:t>
      </w:r>
      <w:r w:rsidRPr="005D368D">
        <w:rPr>
          <w:color w:val="990000"/>
        </w:rPr>
        <w:t>order:PS_SVC_DET</w:t>
      </w:r>
      <w:r w:rsidRPr="005D368D">
        <w:rPr>
          <w:color w:val="0000FF"/>
        </w:rPr>
        <w:t>&gt;</w:t>
      </w:r>
    </w:p>
    <w:p w14:paraId="6D777341"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order:TNS</w:t>
      </w:r>
      <w:r w:rsidRPr="005D368D">
        <w:rPr>
          <w:color w:val="0000FF"/>
        </w:rPr>
        <w:t>&gt;</w:t>
      </w:r>
      <w:r w:rsidRPr="005D368D">
        <w:rPr>
          <w:b/>
          <w:bCs/>
        </w:rPr>
        <w:t>3348745442</w:t>
      </w:r>
      <w:r w:rsidRPr="005D368D">
        <w:rPr>
          <w:color w:val="0000FF"/>
        </w:rPr>
        <w:t>&lt;/</w:t>
      </w:r>
      <w:r w:rsidRPr="005D368D">
        <w:rPr>
          <w:color w:val="990000"/>
        </w:rPr>
        <w:t>order:TNS</w:t>
      </w:r>
      <w:r w:rsidRPr="005D368D">
        <w:rPr>
          <w:color w:val="0000FF"/>
        </w:rPr>
        <w:t>&gt;</w:t>
      </w:r>
      <w:r w:rsidRPr="005D368D">
        <w:t xml:space="preserve"> </w:t>
      </w:r>
    </w:p>
    <w:p w14:paraId="1A8D83EB" w14:textId="77777777" w:rsidR="009F64FE" w:rsidRPr="005D368D" w:rsidRDefault="009F64FE" w:rsidP="009F64FE">
      <w:pPr>
        <w:ind w:hanging="480"/>
      </w:pPr>
      <w:hyperlink r:id="rId1357" w:history="1">
        <w:r w:rsidRPr="005D368D">
          <w:rPr>
            <w:b/>
            <w:bCs/>
            <w:color w:val="FF0000"/>
            <w:u w:val="single"/>
          </w:rPr>
          <w:t>-</w:t>
        </w:r>
      </w:hyperlink>
      <w:r w:rsidRPr="005D368D">
        <w:t xml:space="preserve"> </w:t>
      </w:r>
      <w:r w:rsidRPr="005D368D">
        <w:rPr>
          <w:color w:val="0000FF"/>
        </w:rPr>
        <w:t>&lt;</w:t>
      </w:r>
      <w:r w:rsidRPr="005D368D">
        <w:rPr>
          <w:color w:val="990000"/>
        </w:rPr>
        <w:t>order:SVC_DET_GRP</w:t>
      </w:r>
      <w:r w:rsidRPr="005D368D">
        <w:rPr>
          <w:color w:val="0000FF"/>
        </w:rPr>
        <w:t>&gt;</w:t>
      </w:r>
    </w:p>
    <w:p w14:paraId="420A993A"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order:LNUM</w:t>
      </w:r>
      <w:r w:rsidRPr="005D368D">
        <w:rPr>
          <w:color w:val="0000FF"/>
        </w:rPr>
        <w:t>&gt;</w:t>
      </w:r>
      <w:r w:rsidRPr="005D368D">
        <w:rPr>
          <w:b/>
          <w:bCs/>
        </w:rPr>
        <w:t>00001</w:t>
      </w:r>
      <w:r w:rsidRPr="005D368D">
        <w:rPr>
          <w:color w:val="0000FF"/>
        </w:rPr>
        <w:t>&lt;/</w:t>
      </w:r>
      <w:r w:rsidRPr="005D368D">
        <w:rPr>
          <w:color w:val="990000"/>
        </w:rPr>
        <w:t>order:LNUM</w:t>
      </w:r>
      <w:r w:rsidRPr="005D368D">
        <w:rPr>
          <w:color w:val="0000FF"/>
        </w:rPr>
        <w:t>&gt;</w:t>
      </w:r>
      <w:r w:rsidRPr="005D368D">
        <w:t xml:space="preserve"> </w:t>
      </w:r>
    </w:p>
    <w:p w14:paraId="2BA50B2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order:LNA</w:t>
      </w:r>
      <w:r w:rsidRPr="005D368D">
        <w:rPr>
          <w:color w:val="0000FF"/>
        </w:rPr>
        <w:t>&gt;</w:t>
      </w:r>
      <w:r w:rsidRPr="005D368D">
        <w:rPr>
          <w:b/>
          <w:bCs/>
        </w:rPr>
        <w:t>V</w:t>
      </w:r>
      <w:r w:rsidRPr="005D368D">
        <w:rPr>
          <w:color w:val="0000FF"/>
        </w:rPr>
        <w:t>&lt;/</w:t>
      </w:r>
      <w:r w:rsidRPr="005D368D">
        <w:rPr>
          <w:color w:val="990000"/>
        </w:rPr>
        <w:t>order:LNA</w:t>
      </w:r>
      <w:r w:rsidRPr="005D368D">
        <w:rPr>
          <w:color w:val="0000FF"/>
        </w:rPr>
        <w:t>&gt;</w:t>
      </w:r>
      <w:r w:rsidRPr="005D368D">
        <w:t xml:space="preserve"> </w:t>
      </w:r>
    </w:p>
    <w:p w14:paraId="75A9C323"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order:SVC_DET_GRP</w:t>
      </w:r>
      <w:r w:rsidRPr="005D368D">
        <w:rPr>
          <w:color w:val="0000FF"/>
        </w:rPr>
        <w:t>&gt;</w:t>
      </w:r>
    </w:p>
    <w:p w14:paraId="0CB00C1B" w14:textId="77777777" w:rsidR="009F64FE" w:rsidRPr="005D368D" w:rsidRDefault="009F64FE" w:rsidP="009F64FE">
      <w:pPr>
        <w:ind w:hanging="480"/>
      </w:pPr>
      <w:hyperlink r:id="rId1358" w:history="1">
        <w:r w:rsidRPr="005D368D">
          <w:rPr>
            <w:b/>
            <w:bCs/>
            <w:color w:val="FF0000"/>
            <w:u w:val="single"/>
          </w:rPr>
          <w:t>-</w:t>
        </w:r>
      </w:hyperlink>
      <w:r w:rsidRPr="005D368D">
        <w:t xml:space="preserve"> </w:t>
      </w:r>
      <w:r w:rsidRPr="005D368D">
        <w:rPr>
          <w:color w:val="0000FF"/>
        </w:rPr>
        <w:t>&lt;</w:t>
      </w:r>
      <w:r w:rsidRPr="005D368D">
        <w:rPr>
          <w:color w:val="990000"/>
        </w:rPr>
        <w:t>order:FEATURE_GRP</w:t>
      </w:r>
      <w:r w:rsidRPr="005D368D">
        <w:rPr>
          <w:color w:val="0000FF"/>
        </w:rPr>
        <w:t>&gt;</w:t>
      </w:r>
    </w:p>
    <w:p w14:paraId="58CD1AFC"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order:FA</w:t>
      </w:r>
      <w:r w:rsidRPr="005D368D">
        <w:rPr>
          <w:color w:val="0000FF"/>
        </w:rPr>
        <w:t>&gt;</w:t>
      </w:r>
      <w:r w:rsidRPr="005D368D">
        <w:rPr>
          <w:b/>
          <w:bCs/>
        </w:rPr>
        <w:t>N</w:t>
      </w:r>
      <w:r w:rsidRPr="005D368D">
        <w:rPr>
          <w:color w:val="0000FF"/>
        </w:rPr>
        <w:t>&lt;/</w:t>
      </w:r>
      <w:r w:rsidRPr="005D368D">
        <w:rPr>
          <w:color w:val="990000"/>
        </w:rPr>
        <w:t>order:FA</w:t>
      </w:r>
      <w:r w:rsidRPr="005D368D">
        <w:rPr>
          <w:color w:val="0000FF"/>
        </w:rPr>
        <w:t>&gt;</w:t>
      </w:r>
      <w:r w:rsidRPr="005D368D">
        <w:t xml:space="preserve"> </w:t>
      </w:r>
    </w:p>
    <w:p w14:paraId="4F9111B5"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order:FEATURE</w:t>
      </w:r>
      <w:r w:rsidRPr="005D368D">
        <w:rPr>
          <w:color w:val="0000FF"/>
        </w:rPr>
        <w:t>&gt;</w:t>
      </w:r>
      <w:r w:rsidRPr="005D368D">
        <w:rPr>
          <w:b/>
          <w:bCs/>
        </w:rPr>
        <w:t>ESX</w:t>
      </w:r>
      <w:r w:rsidRPr="005D368D">
        <w:rPr>
          <w:color w:val="0000FF"/>
        </w:rPr>
        <w:t>&lt;/</w:t>
      </w:r>
      <w:r w:rsidRPr="005D368D">
        <w:rPr>
          <w:color w:val="990000"/>
        </w:rPr>
        <w:t>order:FEATURE</w:t>
      </w:r>
      <w:r w:rsidRPr="005D368D">
        <w:rPr>
          <w:color w:val="0000FF"/>
        </w:rPr>
        <w:t>&gt;</w:t>
      </w:r>
      <w:r w:rsidRPr="005D368D">
        <w:t xml:space="preserve"> </w:t>
      </w:r>
    </w:p>
    <w:p w14:paraId="0B6136A2"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order:FEATURE_GRP</w:t>
      </w:r>
      <w:r w:rsidRPr="005D368D">
        <w:rPr>
          <w:color w:val="0000FF"/>
        </w:rPr>
        <w:t>&gt;</w:t>
      </w:r>
    </w:p>
    <w:p w14:paraId="2B798B37"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order:PS_SVC_DET</w:t>
      </w:r>
      <w:r w:rsidRPr="005D368D">
        <w:rPr>
          <w:color w:val="0000FF"/>
        </w:rPr>
        <w:t>&gt;</w:t>
      </w:r>
    </w:p>
    <w:p w14:paraId="70DE96D1"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order:PS</w:t>
      </w:r>
      <w:r w:rsidRPr="005D368D">
        <w:rPr>
          <w:color w:val="0000FF"/>
        </w:rPr>
        <w:t>&gt;</w:t>
      </w:r>
    </w:p>
    <w:p w14:paraId="264CC7F6"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order:LSR_ORD_REQ</w:t>
      </w:r>
      <w:r w:rsidRPr="005D368D">
        <w:rPr>
          <w:color w:val="0000FF"/>
        </w:rPr>
        <w:t>&gt;</w:t>
      </w:r>
    </w:p>
    <w:p w14:paraId="6AA001E7"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uom:ATT_LSR_ORD_REQ</w:t>
      </w:r>
      <w:r w:rsidRPr="005D368D">
        <w:rPr>
          <w:color w:val="0000FF"/>
        </w:rPr>
        <w:t>&gt;</w:t>
      </w:r>
    </w:p>
    <w:p w14:paraId="1775FD72" w14:textId="77777777" w:rsidR="009F64FE" w:rsidRPr="005D368D" w:rsidRDefault="009F64FE" w:rsidP="009F64FE"/>
    <w:p w14:paraId="2488C1ED" w14:textId="77777777" w:rsidR="00031F5A" w:rsidRDefault="00031F5A" w:rsidP="009F64FE"/>
    <w:p w14:paraId="2D846DD3" w14:textId="77777777" w:rsidR="00031F5A" w:rsidRDefault="00031F5A" w:rsidP="009F64FE"/>
    <w:p w14:paraId="4C76117E" w14:textId="77777777" w:rsidR="00031F5A" w:rsidRDefault="00031F5A" w:rsidP="009F64FE"/>
    <w:p w14:paraId="6889E071" w14:textId="77777777" w:rsidR="00031F5A" w:rsidRDefault="00031F5A" w:rsidP="009F64FE"/>
    <w:p w14:paraId="0C744ECF" w14:textId="77777777" w:rsidR="00031F5A" w:rsidRDefault="00031F5A" w:rsidP="009F64FE"/>
    <w:p w14:paraId="6500030F" w14:textId="77777777" w:rsidR="00031F5A" w:rsidRDefault="00031F5A" w:rsidP="009F64FE"/>
    <w:p w14:paraId="4C824891" w14:textId="77777777" w:rsidR="00031F5A" w:rsidRDefault="00031F5A" w:rsidP="009F64FE"/>
    <w:p w14:paraId="3D26AEA7" w14:textId="77777777" w:rsidR="00031F5A" w:rsidRDefault="00031F5A" w:rsidP="009F64FE"/>
    <w:p w14:paraId="10071D8E" w14:textId="77777777" w:rsidR="00031F5A" w:rsidRDefault="00031F5A" w:rsidP="009F64FE"/>
    <w:p w14:paraId="7C057EBD" w14:textId="77777777" w:rsidR="00031F5A" w:rsidRDefault="00031F5A" w:rsidP="009F64FE"/>
    <w:p w14:paraId="79DC14AA" w14:textId="77777777" w:rsidR="009F64FE" w:rsidRDefault="009F64FE" w:rsidP="009F64FE">
      <w:r w:rsidRPr="005D368D">
        <w:t>XML OUTPUT:</w:t>
      </w:r>
    </w:p>
    <w:p w14:paraId="0B11AF47" w14:textId="77777777" w:rsidR="009F64FE" w:rsidRPr="005D368D" w:rsidRDefault="009F64FE" w:rsidP="009F64FE"/>
    <w:p w14:paraId="0725CA6B"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senderid</w:t>
      </w:r>
      <w:r w:rsidRPr="005D368D">
        <w:rPr>
          <w:color w:val="0000FF"/>
        </w:rPr>
        <w:t>&gt;</w:t>
      </w:r>
      <w:r w:rsidRPr="005D368D">
        <w:rPr>
          <w:b/>
          <w:bCs/>
        </w:rPr>
        <w:t>ATT-OR-SAT</w:t>
      </w:r>
      <w:r w:rsidRPr="005D368D">
        <w:rPr>
          <w:color w:val="0000FF"/>
        </w:rPr>
        <w:t>&lt;/</w:t>
      </w:r>
      <w:r w:rsidRPr="005D368D">
        <w:rPr>
          <w:color w:val="990000"/>
        </w:rPr>
        <w:t>senderid</w:t>
      </w:r>
      <w:r w:rsidRPr="005D368D">
        <w:rPr>
          <w:color w:val="0000FF"/>
        </w:rPr>
        <w:t>&gt;</w:t>
      </w:r>
      <w:r w:rsidRPr="005D368D">
        <w:t xml:space="preserve"> </w:t>
      </w:r>
    </w:p>
    <w:p w14:paraId="4FD3177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receiverid</w:t>
      </w:r>
      <w:r w:rsidRPr="005D368D">
        <w:rPr>
          <w:color w:val="0000FF"/>
        </w:rPr>
        <w:t>&gt;</w:t>
      </w:r>
      <w:r w:rsidRPr="005D368D">
        <w:rPr>
          <w:b/>
          <w:bCs/>
        </w:rPr>
        <w:t>CTE-VALIDATOR</w:t>
      </w:r>
      <w:r w:rsidRPr="005D368D">
        <w:rPr>
          <w:color w:val="0000FF"/>
        </w:rPr>
        <w:t>&lt;/</w:t>
      </w:r>
      <w:r w:rsidRPr="005D368D">
        <w:rPr>
          <w:color w:val="990000"/>
        </w:rPr>
        <w:t>receiverid</w:t>
      </w:r>
      <w:r w:rsidRPr="005D368D">
        <w:rPr>
          <w:color w:val="0000FF"/>
        </w:rPr>
        <w:t>&gt;</w:t>
      </w:r>
      <w:r w:rsidRPr="005D368D">
        <w:t xml:space="preserve"> </w:t>
      </w:r>
    </w:p>
    <w:p w14:paraId="703799E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interfaceid</w:t>
      </w:r>
      <w:r w:rsidRPr="005D368D">
        <w:rPr>
          <w:color w:val="0000FF"/>
        </w:rPr>
        <w:t>&gt;</w:t>
      </w:r>
      <w:r w:rsidRPr="005D368D">
        <w:rPr>
          <w:b/>
          <w:bCs/>
        </w:rPr>
        <w:t>CTE-1005-OR-XML-IB</w:t>
      </w:r>
      <w:r w:rsidRPr="005D368D">
        <w:rPr>
          <w:color w:val="0000FF"/>
        </w:rPr>
        <w:t>&lt;/</w:t>
      </w:r>
      <w:r w:rsidRPr="005D368D">
        <w:rPr>
          <w:color w:val="990000"/>
        </w:rPr>
        <w:t>interfaceid</w:t>
      </w:r>
      <w:r w:rsidRPr="005D368D">
        <w:rPr>
          <w:color w:val="0000FF"/>
        </w:rPr>
        <w:t>&gt;</w:t>
      </w:r>
      <w:r w:rsidRPr="005D368D">
        <w:t xml:space="preserve"> </w:t>
      </w:r>
    </w:p>
    <w:p w14:paraId="201807D0"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messagetype</w:t>
      </w:r>
      <w:r w:rsidRPr="005D368D">
        <w:rPr>
          <w:color w:val="0000FF"/>
        </w:rPr>
        <w:t>&gt;</w:t>
      </w:r>
      <w:r w:rsidRPr="005D368D">
        <w:rPr>
          <w:b/>
          <w:bCs/>
        </w:rPr>
        <w:t>LSRUOM</w:t>
      </w:r>
      <w:r w:rsidRPr="005D368D">
        <w:rPr>
          <w:color w:val="0000FF"/>
        </w:rPr>
        <w:t>&lt;/</w:t>
      </w:r>
      <w:r w:rsidRPr="005D368D">
        <w:rPr>
          <w:color w:val="990000"/>
        </w:rPr>
        <w:t>messagetype</w:t>
      </w:r>
      <w:r w:rsidRPr="005D368D">
        <w:rPr>
          <w:color w:val="0000FF"/>
        </w:rPr>
        <w:t>&gt;</w:t>
      </w:r>
      <w:r w:rsidRPr="005D368D">
        <w:t xml:space="preserve"> </w:t>
      </w:r>
    </w:p>
    <w:p w14:paraId="54F088C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lsogversion</w:t>
      </w:r>
      <w:r w:rsidRPr="005D368D">
        <w:rPr>
          <w:color w:val="0000FF"/>
        </w:rPr>
        <w:t>&gt;</w:t>
      </w:r>
      <w:r w:rsidRPr="005D368D">
        <w:rPr>
          <w:b/>
          <w:bCs/>
        </w:rPr>
        <w:t>10.05</w:t>
      </w:r>
      <w:r w:rsidRPr="005D368D">
        <w:rPr>
          <w:color w:val="0000FF"/>
        </w:rPr>
        <w:t>&lt;/</w:t>
      </w:r>
      <w:r w:rsidRPr="005D368D">
        <w:rPr>
          <w:color w:val="990000"/>
        </w:rPr>
        <w:t>lsogversion</w:t>
      </w:r>
      <w:r w:rsidRPr="005D368D">
        <w:rPr>
          <w:color w:val="0000FF"/>
        </w:rPr>
        <w:t>&gt;</w:t>
      </w:r>
      <w:r w:rsidRPr="005D368D">
        <w:t xml:space="preserve"> </w:t>
      </w:r>
    </w:p>
    <w:p w14:paraId="2ABB5E4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ordertype</w:t>
      </w:r>
      <w:r w:rsidRPr="005D368D">
        <w:rPr>
          <w:color w:val="0000FF"/>
        </w:rPr>
        <w:t>&gt;</w:t>
      </w:r>
      <w:r w:rsidRPr="005D368D">
        <w:rPr>
          <w:b/>
          <w:bCs/>
        </w:rPr>
        <w:t>ORDER</w:t>
      </w:r>
      <w:r w:rsidRPr="005D368D">
        <w:rPr>
          <w:color w:val="0000FF"/>
        </w:rPr>
        <w:t>&lt;/</w:t>
      </w:r>
      <w:r w:rsidRPr="005D368D">
        <w:rPr>
          <w:color w:val="990000"/>
        </w:rPr>
        <w:t>ordertype</w:t>
      </w:r>
      <w:r w:rsidRPr="005D368D">
        <w:rPr>
          <w:color w:val="0000FF"/>
        </w:rPr>
        <w:t>&gt;</w:t>
      </w:r>
      <w:r w:rsidRPr="005D368D">
        <w:t xml:space="preserve"> </w:t>
      </w:r>
    </w:p>
    <w:p w14:paraId="711CC7E5"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header</w:t>
      </w:r>
      <w:r w:rsidRPr="005D368D">
        <w:rPr>
          <w:color w:val="0000FF"/>
        </w:rPr>
        <w:t>&gt;</w:t>
      </w:r>
    </w:p>
    <w:p w14:paraId="782D90ED" w14:textId="77777777" w:rsidR="009F64FE" w:rsidRPr="005D368D" w:rsidRDefault="009F64FE" w:rsidP="009F64FE">
      <w:pPr>
        <w:ind w:hanging="480"/>
      </w:pPr>
      <w:hyperlink r:id="rId1359" w:history="1">
        <w:r w:rsidRPr="005D368D">
          <w:rPr>
            <w:b/>
            <w:bCs/>
            <w:color w:val="FF0000"/>
            <w:u w:val="single"/>
          </w:rPr>
          <w:t>-</w:t>
        </w:r>
      </w:hyperlink>
      <w:r w:rsidRPr="005D368D">
        <w:t xml:space="preserve"> </w:t>
      </w:r>
      <w:r w:rsidRPr="005D368D">
        <w:rPr>
          <w:color w:val="0000FF"/>
        </w:rPr>
        <w:t>&lt;</w:t>
      </w:r>
      <w:r w:rsidRPr="005D368D">
        <w:rPr>
          <w:color w:val="990000"/>
        </w:rPr>
        <w:t>m2:LSR_RESP</w:t>
      </w:r>
      <w:r w:rsidRPr="005D368D">
        <w:rPr>
          <w:color w:val="FF0000"/>
        </w:rPr>
        <w:t xml:space="preserve"> xmlns:m2</w:t>
      </w:r>
      <w:r w:rsidRPr="005D368D">
        <w:rPr>
          <w:color w:val="0000FF"/>
        </w:rPr>
        <w:t>="</w:t>
      </w:r>
      <w:r w:rsidRPr="005D368D">
        <w:rPr>
          <w:b/>
          <w:bCs/>
          <w:color w:val="FF0000"/>
        </w:rPr>
        <w:t>http://lsr.att.com/obf/tML/UOM</w:t>
      </w:r>
      <w:r w:rsidRPr="005D368D">
        <w:rPr>
          <w:color w:val="0000FF"/>
        </w:rPr>
        <w:t>"&gt;</w:t>
      </w:r>
    </w:p>
    <w:p w14:paraId="071DD44E" w14:textId="77777777" w:rsidR="009F64FE" w:rsidRPr="005D368D" w:rsidRDefault="009F64FE" w:rsidP="009F64FE">
      <w:pPr>
        <w:ind w:hanging="480"/>
      </w:pPr>
      <w:hyperlink r:id="rId1360" w:history="1">
        <w:r w:rsidRPr="005D368D">
          <w:rPr>
            <w:b/>
            <w:bCs/>
            <w:color w:val="FF0000"/>
            <w:u w:val="single"/>
          </w:rPr>
          <w:t>-</w:t>
        </w:r>
      </w:hyperlink>
      <w:r w:rsidRPr="005D368D">
        <w:t xml:space="preserve"> </w:t>
      </w:r>
      <w:r w:rsidRPr="005D368D">
        <w:rPr>
          <w:color w:val="0000FF"/>
        </w:rPr>
        <w:t>&lt;</w:t>
      </w:r>
      <w:r w:rsidRPr="005D368D">
        <w:rPr>
          <w:color w:val="990000"/>
        </w:rPr>
        <w:t>m2:HDR</w:t>
      </w:r>
      <w:r w:rsidRPr="005D368D">
        <w:rPr>
          <w:color w:val="0000FF"/>
        </w:rPr>
        <w:t>&gt;</w:t>
      </w:r>
    </w:p>
    <w:p w14:paraId="1E665FB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m2:MESSAGE_ID</w:t>
      </w:r>
      <w:r w:rsidRPr="005D368D">
        <w:rPr>
          <w:color w:val="0000FF"/>
        </w:rPr>
        <w:t>&gt;</w:t>
      </w:r>
      <w:r w:rsidRPr="005D368D">
        <w:rPr>
          <w:b/>
          <w:bCs/>
        </w:rPr>
        <w:t>1246913092953678.6279568475345</w:t>
      </w:r>
      <w:r w:rsidRPr="005D368D">
        <w:rPr>
          <w:color w:val="0000FF"/>
        </w:rPr>
        <w:t>&lt;/</w:t>
      </w:r>
      <w:r w:rsidRPr="005D368D">
        <w:rPr>
          <w:color w:val="990000"/>
        </w:rPr>
        <w:t>m2:MESSAGE_ID</w:t>
      </w:r>
      <w:r w:rsidRPr="005D368D">
        <w:rPr>
          <w:color w:val="0000FF"/>
        </w:rPr>
        <w:t>&gt;</w:t>
      </w:r>
      <w:r w:rsidRPr="005D368D">
        <w:t xml:space="preserve"> </w:t>
      </w:r>
    </w:p>
    <w:p w14:paraId="5872F633" w14:textId="77777777" w:rsidR="009F64FE" w:rsidRPr="008C51B0" w:rsidRDefault="009F64FE" w:rsidP="009F64FE">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D5BF2FF" w14:textId="77777777" w:rsidR="009F64FE" w:rsidRPr="005D368D" w:rsidRDefault="009F64FE" w:rsidP="009F64FE">
      <w:pPr>
        <w:ind w:hanging="480"/>
      </w:pPr>
      <w:r w:rsidRPr="008C51B0">
        <w:rPr>
          <w:b/>
          <w:bCs/>
          <w:color w:val="FF0000"/>
          <w:lang w:val="es-ES"/>
        </w:rPr>
        <w:t> </w:t>
      </w:r>
      <w:r w:rsidRPr="008C51B0">
        <w:rPr>
          <w:lang w:val="es-ES"/>
        </w:rPr>
        <w:t xml:space="preserve"> </w:t>
      </w:r>
      <w:r w:rsidRPr="005D368D">
        <w:rPr>
          <w:color w:val="0000FF"/>
        </w:rPr>
        <w:t>&lt;</w:t>
      </w:r>
      <w:r w:rsidRPr="005D368D">
        <w:rPr>
          <w:color w:val="990000"/>
        </w:rPr>
        <w:t>m2:MSG_TIMESTAMP</w:t>
      </w:r>
      <w:r w:rsidRPr="005D368D">
        <w:rPr>
          <w:color w:val="0000FF"/>
        </w:rPr>
        <w:t>&gt;</w:t>
      </w:r>
      <w:r w:rsidRPr="005D368D">
        <w:rPr>
          <w:b/>
          <w:bCs/>
        </w:rPr>
        <w:t>2009-07-06T15:44:53-05:00</w:t>
      </w:r>
      <w:r w:rsidRPr="005D368D">
        <w:rPr>
          <w:color w:val="0000FF"/>
        </w:rPr>
        <w:t>&lt;/</w:t>
      </w:r>
      <w:r w:rsidRPr="005D368D">
        <w:rPr>
          <w:color w:val="990000"/>
        </w:rPr>
        <w:t>m2:MSG_TIMESTAMP</w:t>
      </w:r>
      <w:r w:rsidRPr="005D368D">
        <w:rPr>
          <w:color w:val="0000FF"/>
        </w:rPr>
        <w:t>&gt;</w:t>
      </w:r>
      <w:r w:rsidRPr="005D368D">
        <w:t xml:space="preserve"> </w:t>
      </w:r>
    </w:p>
    <w:p w14:paraId="5B85ECC3"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m2:PON</w:t>
      </w:r>
      <w:r w:rsidRPr="005D368D">
        <w:rPr>
          <w:color w:val="0000FF"/>
        </w:rPr>
        <w:t>&gt;</w:t>
      </w:r>
      <w:r w:rsidRPr="005D368D">
        <w:rPr>
          <w:b/>
          <w:bCs/>
        </w:rPr>
        <w:t>CVT0M058R31B</w:t>
      </w:r>
      <w:r w:rsidRPr="005D368D">
        <w:rPr>
          <w:color w:val="0000FF"/>
        </w:rPr>
        <w:t>&lt;/</w:t>
      </w:r>
      <w:r w:rsidRPr="005D368D">
        <w:rPr>
          <w:color w:val="990000"/>
        </w:rPr>
        <w:t>m2:PON</w:t>
      </w:r>
      <w:r w:rsidRPr="005D368D">
        <w:rPr>
          <w:color w:val="0000FF"/>
        </w:rPr>
        <w:t>&gt;</w:t>
      </w:r>
      <w:r w:rsidRPr="005D368D">
        <w:t xml:space="preserve"> </w:t>
      </w:r>
    </w:p>
    <w:p w14:paraId="3BD8E3A9" w14:textId="77777777" w:rsidR="009F64FE" w:rsidRPr="008C51B0" w:rsidRDefault="009F64FE" w:rsidP="009F64FE">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AA296AD"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1A7B1AE1"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7FC2EDC5" w14:textId="77777777" w:rsidR="009F64FE" w:rsidRPr="005D368D" w:rsidRDefault="009F64FE" w:rsidP="009F64FE">
      <w:pPr>
        <w:ind w:hanging="480"/>
      </w:pPr>
      <w:r w:rsidRPr="008C51B0">
        <w:rPr>
          <w:b/>
          <w:bCs/>
          <w:color w:val="FF0000"/>
          <w:lang w:val="es-ES"/>
        </w:rPr>
        <w:t> </w:t>
      </w:r>
      <w:r w:rsidRPr="008C51B0">
        <w:rPr>
          <w:lang w:val="es-ES"/>
        </w:rPr>
        <w:t xml:space="preserve"> </w:t>
      </w:r>
      <w:r w:rsidRPr="005D368D">
        <w:rPr>
          <w:color w:val="0000FF"/>
        </w:rPr>
        <w:t>&lt;</w:t>
      </w:r>
      <w:r w:rsidRPr="005D368D">
        <w:rPr>
          <w:color w:val="990000"/>
        </w:rPr>
        <w:t>m2:CC</w:t>
      </w:r>
      <w:r w:rsidRPr="005D368D">
        <w:rPr>
          <w:color w:val="0000FF"/>
        </w:rPr>
        <w:t>&gt;</w:t>
      </w:r>
      <w:r w:rsidRPr="005D368D">
        <w:rPr>
          <w:b/>
          <w:bCs/>
        </w:rPr>
        <w:t>9999</w:t>
      </w:r>
      <w:r w:rsidRPr="005D368D">
        <w:rPr>
          <w:color w:val="0000FF"/>
        </w:rPr>
        <w:t>&lt;/</w:t>
      </w:r>
      <w:r w:rsidRPr="005D368D">
        <w:rPr>
          <w:color w:val="990000"/>
        </w:rPr>
        <w:t>m2:CC</w:t>
      </w:r>
      <w:r w:rsidRPr="005D368D">
        <w:rPr>
          <w:color w:val="0000FF"/>
        </w:rPr>
        <w:t>&gt;</w:t>
      </w:r>
      <w:r w:rsidRPr="005D368D">
        <w:t xml:space="preserve"> </w:t>
      </w:r>
    </w:p>
    <w:p w14:paraId="74289C1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m2:CLEC_APPL_ID</w:t>
      </w:r>
      <w:r w:rsidRPr="005D368D">
        <w:rPr>
          <w:color w:val="0000FF"/>
        </w:rPr>
        <w:t>&gt;</w:t>
      </w:r>
      <w:r w:rsidRPr="005D368D">
        <w:rPr>
          <w:b/>
          <w:bCs/>
        </w:rPr>
        <w:t>CTE-VALIDATOR</w:t>
      </w:r>
      <w:r w:rsidRPr="005D368D">
        <w:rPr>
          <w:color w:val="0000FF"/>
        </w:rPr>
        <w:t>&lt;/</w:t>
      </w:r>
      <w:r w:rsidRPr="005D368D">
        <w:rPr>
          <w:color w:val="990000"/>
        </w:rPr>
        <w:t>m2:CLEC_APPL_ID</w:t>
      </w:r>
      <w:r w:rsidRPr="005D368D">
        <w:rPr>
          <w:color w:val="0000FF"/>
        </w:rPr>
        <w:t>&gt;</w:t>
      </w:r>
      <w:r w:rsidRPr="005D368D">
        <w:t xml:space="preserve"> </w:t>
      </w:r>
    </w:p>
    <w:p w14:paraId="54F841F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m2:CLEC_APPL_PASSWORD</w:t>
      </w:r>
      <w:r w:rsidRPr="005D368D">
        <w:rPr>
          <w:color w:val="0000FF"/>
        </w:rPr>
        <w:t>&gt;</w:t>
      </w:r>
      <w:r w:rsidRPr="005D368D">
        <w:rPr>
          <w:b/>
          <w:bCs/>
        </w:rPr>
        <w:t>PA$$WORD</w:t>
      </w:r>
      <w:r w:rsidRPr="005D368D">
        <w:rPr>
          <w:color w:val="0000FF"/>
        </w:rPr>
        <w:t>&lt;/</w:t>
      </w:r>
      <w:r w:rsidRPr="005D368D">
        <w:rPr>
          <w:color w:val="990000"/>
        </w:rPr>
        <w:t>m2:CLEC_APPL_PASSWORD</w:t>
      </w:r>
      <w:r w:rsidRPr="005D368D">
        <w:rPr>
          <w:color w:val="0000FF"/>
        </w:rPr>
        <w:t>&gt;</w:t>
      </w:r>
      <w:r w:rsidRPr="005D368D">
        <w:t xml:space="preserve"> </w:t>
      </w:r>
    </w:p>
    <w:p w14:paraId="5307A26E"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m2:DTSENT</w:t>
      </w:r>
      <w:r w:rsidRPr="005D368D">
        <w:rPr>
          <w:color w:val="0000FF"/>
        </w:rPr>
        <w:t>&gt;</w:t>
      </w:r>
      <w:r w:rsidRPr="005D368D">
        <w:rPr>
          <w:b/>
          <w:bCs/>
        </w:rPr>
        <w:t>200907060344PM</w:t>
      </w:r>
      <w:r w:rsidRPr="005D368D">
        <w:rPr>
          <w:color w:val="0000FF"/>
        </w:rPr>
        <w:t>&lt;/</w:t>
      </w:r>
      <w:r w:rsidRPr="005D368D">
        <w:rPr>
          <w:color w:val="990000"/>
        </w:rPr>
        <w:t>m2:DTSENT</w:t>
      </w:r>
      <w:r w:rsidRPr="005D368D">
        <w:rPr>
          <w:color w:val="0000FF"/>
        </w:rPr>
        <w:t>&gt;</w:t>
      </w:r>
      <w:r w:rsidRPr="005D368D">
        <w:t xml:space="preserve"> </w:t>
      </w:r>
    </w:p>
    <w:p w14:paraId="66EF3FE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m2:ORD</w:t>
      </w:r>
      <w:r w:rsidRPr="005D368D">
        <w:rPr>
          <w:color w:val="0000FF"/>
        </w:rPr>
        <w:t>&gt;</w:t>
      </w:r>
      <w:r w:rsidRPr="005D368D">
        <w:rPr>
          <w:b/>
          <w:bCs/>
        </w:rPr>
        <w:t>C106F2V3</w:t>
      </w:r>
      <w:r w:rsidRPr="005D368D">
        <w:rPr>
          <w:color w:val="0000FF"/>
        </w:rPr>
        <w:t>&lt;/</w:t>
      </w:r>
      <w:r w:rsidRPr="005D368D">
        <w:rPr>
          <w:color w:val="990000"/>
        </w:rPr>
        <w:t>m2:ORD</w:t>
      </w:r>
      <w:r w:rsidRPr="005D368D">
        <w:rPr>
          <w:color w:val="0000FF"/>
        </w:rPr>
        <w:t>&gt;</w:t>
      </w:r>
      <w:r w:rsidRPr="005D368D">
        <w:t xml:space="preserve"> </w:t>
      </w:r>
    </w:p>
    <w:p w14:paraId="0373A15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m2:STATUS_CODE</w:t>
      </w:r>
      <w:r w:rsidRPr="005D368D">
        <w:rPr>
          <w:color w:val="0000FF"/>
        </w:rPr>
        <w:t>&gt;</w:t>
      </w:r>
      <w:r w:rsidRPr="005D368D">
        <w:rPr>
          <w:b/>
          <w:bCs/>
        </w:rPr>
        <w:t>PD</w:t>
      </w:r>
      <w:r w:rsidRPr="005D368D">
        <w:rPr>
          <w:color w:val="0000FF"/>
        </w:rPr>
        <w:t>&lt;/</w:t>
      </w:r>
      <w:r w:rsidRPr="005D368D">
        <w:rPr>
          <w:color w:val="990000"/>
        </w:rPr>
        <w:t>m2:STATUS_CODE</w:t>
      </w:r>
      <w:r w:rsidRPr="005D368D">
        <w:rPr>
          <w:color w:val="0000FF"/>
        </w:rPr>
        <w:t>&gt;</w:t>
      </w:r>
      <w:r w:rsidRPr="005D368D">
        <w:t xml:space="preserve"> </w:t>
      </w:r>
    </w:p>
    <w:p w14:paraId="06015C5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m2:STATUS_MSG</w:t>
      </w:r>
      <w:r w:rsidRPr="005D368D">
        <w:rPr>
          <w:color w:val="0000FF"/>
        </w:rPr>
        <w:t>&gt;</w:t>
      </w:r>
      <w:r w:rsidRPr="005D368D">
        <w:rPr>
          <w:b/>
          <w:bCs/>
        </w:rPr>
        <w:t>PENDING ORDER</w:t>
      </w:r>
      <w:r w:rsidRPr="005D368D">
        <w:rPr>
          <w:color w:val="0000FF"/>
        </w:rPr>
        <w:t>&lt;/</w:t>
      </w:r>
      <w:r w:rsidRPr="005D368D">
        <w:rPr>
          <w:color w:val="990000"/>
        </w:rPr>
        <w:t>m2:STATUS_MSG</w:t>
      </w:r>
      <w:r w:rsidRPr="005D368D">
        <w:rPr>
          <w:color w:val="0000FF"/>
        </w:rPr>
        <w:t>&gt;</w:t>
      </w:r>
      <w:r w:rsidRPr="005D368D">
        <w:t xml:space="preserve"> </w:t>
      </w:r>
    </w:p>
    <w:p w14:paraId="7D3FAE3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m2:REMARKS</w:t>
      </w:r>
      <w:r w:rsidRPr="005D368D">
        <w:rPr>
          <w:color w:val="0000FF"/>
        </w:rPr>
        <w:t>&gt;</w:t>
      </w:r>
      <w:r w:rsidRPr="005D368D">
        <w:rPr>
          <w:b/>
          <w:bCs/>
        </w:rPr>
        <w:t>Facilities have been checked</w:t>
      </w:r>
      <w:r w:rsidRPr="005D368D">
        <w:rPr>
          <w:color w:val="0000FF"/>
        </w:rPr>
        <w:t>&lt;/</w:t>
      </w:r>
      <w:r w:rsidRPr="005D368D">
        <w:rPr>
          <w:color w:val="990000"/>
        </w:rPr>
        <w:t>m2:REMARKS</w:t>
      </w:r>
      <w:r w:rsidRPr="005D368D">
        <w:rPr>
          <w:color w:val="0000FF"/>
        </w:rPr>
        <w:t>&gt;</w:t>
      </w:r>
      <w:r w:rsidRPr="005D368D">
        <w:t xml:space="preserve"> </w:t>
      </w:r>
    </w:p>
    <w:p w14:paraId="0F0AB06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m2:TRAN_ACK_TYPE</w:t>
      </w:r>
      <w:r w:rsidRPr="005D368D">
        <w:rPr>
          <w:color w:val="0000FF"/>
        </w:rPr>
        <w:t>&gt;</w:t>
      </w:r>
      <w:r w:rsidRPr="005D368D">
        <w:rPr>
          <w:b/>
          <w:bCs/>
        </w:rPr>
        <w:t>AT</w:t>
      </w:r>
      <w:r w:rsidRPr="005D368D">
        <w:rPr>
          <w:color w:val="0000FF"/>
        </w:rPr>
        <w:t>&lt;/</w:t>
      </w:r>
      <w:r w:rsidRPr="005D368D">
        <w:rPr>
          <w:color w:val="990000"/>
        </w:rPr>
        <w:t>m2:TRAN_ACK_TYPE</w:t>
      </w:r>
      <w:r w:rsidRPr="005D368D">
        <w:rPr>
          <w:color w:val="0000FF"/>
        </w:rPr>
        <w:t>&gt;</w:t>
      </w:r>
      <w:r w:rsidRPr="005D368D">
        <w:t xml:space="preserve"> </w:t>
      </w:r>
    </w:p>
    <w:p w14:paraId="281DF2D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m2:TRANS_SET_PURPOSE_CODE</w:t>
      </w:r>
      <w:r w:rsidRPr="005D368D">
        <w:rPr>
          <w:color w:val="0000FF"/>
        </w:rPr>
        <w:t>&gt;</w:t>
      </w:r>
      <w:r w:rsidRPr="005D368D">
        <w:rPr>
          <w:b/>
          <w:bCs/>
        </w:rPr>
        <w:t>06</w:t>
      </w:r>
      <w:r w:rsidRPr="005D368D">
        <w:rPr>
          <w:color w:val="0000FF"/>
        </w:rPr>
        <w:t>&lt;/</w:t>
      </w:r>
      <w:r w:rsidRPr="005D368D">
        <w:rPr>
          <w:color w:val="990000"/>
        </w:rPr>
        <w:t>m2:TRANS_SET_PURPOSE_CODE</w:t>
      </w:r>
      <w:r w:rsidRPr="005D368D">
        <w:rPr>
          <w:color w:val="0000FF"/>
        </w:rPr>
        <w:t>&gt;</w:t>
      </w:r>
      <w:r w:rsidRPr="005D368D">
        <w:t xml:space="preserve"> </w:t>
      </w:r>
    </w:p>
    <w:p w14:paraId="1FF96438"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m2:HDR</w:t>
      </w:r>
      <w:r w:rsidRPr="005D368D">
        <w:rPr>
          <w:color w:val="0000FF"/>
        </w:rPr>
        <w:t>&gt;</w:t>
      </w:r>
    </w:p>
    <w:p w14:paraId="3D866A79" w14:textId="77777777" w:rsidR="009F64FE" w:rsidRPr="005D368D" w:rsidRDefault="009F64FE" w:rsidP="009F64FE">
      <w:pPr>
        <w:ind w:hanging="480"/>
      </w:pPr>
      <w:hyperlink r:id="rId1361" w:history="1">
        <w:r w:rsidRPr="005D368D">
          <w:rPr>
            <w:b/>
            <w:bCs/>
            <w:color w:val="FF0000"/>
            <w:u w:val="single"/>
          </w:rPr>
          <w:t>-</w:t>
        </w:r>
      </w:hyperlink>
      <w:r w:rsidRPr="005D368D">
        <w:t xml:space="preserve"> </w:t>
      </w:r>
      <w:r w:rsidRPr="005D368D">
        <w:rPr>
          <w:color w:val="0000FF"/>
        </w:rPr>
        <w:t>&lt;</w:t>
      </w:r>
      <w:r w:rsidRPr="005D368D">
        <w:rPr>
          <w:color w:val="990000"/>
        </w:rPr>
        <w:t>m2:NOTIFICATION</w:t>
      </w:r>
      <w:r w:rsidRPr="005D368D">
        <w:rPr>
          <w:color w:val="0000FF"/>
        </w:rPr>
        <w:t>&gt;</w:t>
      </w:r>
    </w:p>
    <w:p w14:paraId="68AF6B49" w14:textId="77777777" w:rsidR="009F64FE" w:rsidRPr="005D368D" w:rsidRDefault="009F64FE" w:rsidP="009F64FE">
      <w:pPr>
        <w:ind w:hanging="480"/>
      </w:pPr>
      <w:hyperlink r:id="rId1362" w:history="1">
        <w:r w:rsidRPr="005D368D">
          <w:rPr>
            <w:b/>
            <w:bCs/>
            <w:color w:val="FF0000"/>
            <w:u w:val="single"/>
          </w:rPr>
          <w:t>-</w:t>
        </w:r>
      </w:hyperlink>
      <w:r w:rsidRPr="005D368D">
        <w:t xml:space="preserve"> </w:t>
      </w:r>
      <w:r w:rsidRPr="005D368D">
        <w:rPr>
          <w:color w:val="0000FF"/>
        </w:rPr>
        <w:t>&lt;</w:t>
      </w:r>
      <w:r w:rsidRPr="005D368D">
        <w:rPr>
          <w:color w:val="990000"/>
        </w:rPr>
        <w:t>m2:FIRM_ORDER_NOTIFICATION</w:t>
      </w:r>
      <w:r w:rsidRPr="005D368D">
        <w:rPr>
          <w:color w:val="0000FF"/>
        </w:rPr>
        <w:t>&gt;</w:t>
      </w:r>
    </w:p>
    <w:p w14:paraId="2CB3CCBA" w14:textId="77777777" w:rsidR="009F64FE" w:rsidRPr="005D368D" w:rsidRDefault="009F64FE" w:rsidP="009F64FE">
      <w:pPr>
        <w:ind w:hanging="480"/>
      </w:pPr>
      <w:hyperlink r:id="rId1363" w:history="1">
        <w:r w:rsidRPr="005D368D">
          <w:rPr>
            <w:b/>
            <w:bCs/>
            <w:color w:val="FF0000"/>
            <w:u w:val="single"/>
          </w:rPr>
          <w:t>-</w:t>
        </w:r>
      </w:hyperlink>
      <w:r w:rsidRPr="005D368D">
        <w:t xml:space="preserve"> </w:t>
      </w:r>
      <w:r w:rsidRPr="005D368D">
        <w:rPr>
          <w:color w:val="0000FF"/>
        </w:rPr>
        <w:t>&lt;</w:t>
      </w:r>
      <w:r w:rsidRPr="005D368D">
        <w:rPr>
          <w:color w:val="990000"/>
        </w:rPr>
        <w:t>m2:NOTIFICATION_ADMIN</w:t>
      </w:r>
      <w:r w:rsidRPr="005D368D">
        <w:rPr>
          <w:color w:val="0000FF"/>
        </w:rPr>
        <w:t>&gt;</w:t>
      </w:r>
    </w:p>
    <w:p w14:paraId="08C1C30E"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m2:EATN</w:t>
      </w:r>
      <w:r w:rsidRPr="005D368D">
        <w:rPr>
          <w:color w:val="0000FF"/>
        </w:rPr>
        <w:t>&gt;</w:t>
      </w:r>
      <w:r w:rsidRPr="005D368D">
        <w:rPr>
          <w:b/>
          <w:bCs/>
        </w:rPr>
        <w:t>3348745440</w:t>
      </w:r>
      <w:r w:rsidRPr="005D368D">
        <w:rPr>
          <w:color w:val="0000FF"/>
        </w:rPr>
        <w:t>&lt;/</w:t>
      </w:r>
      <w:r w:rsidRPr="005D368D">
        <w:rPr>
          <w:color w:val="990000"/>
        </w:rPr>
        <w:t>m2:EATN</w:t>
      </w:r>
      <w:r w:rsidRPr="005D368D">
        <w:rPr>
          <w:color w:val="0000FF"/>
        </w:rPr>
        <w:t>&gt;</w:t>
      </w:r>
      <w:r w:rsidRPr="005D368D">
        <w:t xml:space="preserve"> </w:t>
      </w:r>
    </w:p>
    <w:p w14:paraId="0C64AE81"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m2:INIT</w:t>
      </w:r>
      <w:r w:rsidRPr="005D368D">
        <w:rPr>
          <w:color w:val="0000FF"/>
        </w:rPr>
        <w:t>&gt;</w:t>
      </w:r>
      <w:r w:rsidRPr="005D368D">
        <w:rPr>
          <w:b/>
          <w:bCs/>
        </w:rPr>
        <w:t>BOJANGLES</w:t>
      </w:r>
      <w:r w:rsidRPr="005D368D">
        <w:rPr>
          <w:color w:val="0000FF"/>
        </w:rPr>
        <w:t>&lt;/</w:t>
      </w:r>
      <w:r w:rsidRPr="005D368D">
        <w:rPr>
          <w:color w:val="990000"/>
        </w:rPr>
        <w:t>m2:INIT</w:t>
      </w:r>
      <w:r w:rsidRPr="005D368D">
        <w:rPr>
          <w:color w:val="0000FF"/>
        </w:rPr>
        <w:t>&gt;</w:t>
      </w:r>
      <w:r w:rsidRPr="005D368D">
        <w:t xml:space="preserve"> </w:t>
      </w:r>
    </w:p>
    <w:p w14:paraId="0D874A1B"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m2:INIT_TEL_NO</w:t>
      </w:r>
      <w:r w:rsidRPr="005D368D">
        <w:rPr>
          <w:color w:val="0000FF"/>
        </w:rPr>
        <w:t>&gt;</w:t>
      </w:r>
      <w:r w:rsidRPr="005D368D">
        <w:rPr>
          <w:b/>
          <w:bCs/>
        </w:rPr>
        <w:t>8884448888</w:t>
      </w:r>
      <w:r w:rsidRPr="005D368D">
        <w:rPr>
          <w:color w:val="0000FF"/>
        </w:rPr>
        <w:t>&lt;/</w:t>
      </w:r>
      <w:r w:rsidRPr="005D368D">
        <w:rPr>
          <w:color w:val="990000"/>
        </w:rPr>
        <w:t>m2:INIT_TEL_NO</w:t>
      </w:r>
      <w:r w:rsidRPr="005D368D">
        <w:rPr>
          <w:color w:val="0000FF"/>
        </w:rPr>
        <w:t>&gt;</w:t>
      </w:r>
      <w:r w:rsidRPr="005D368D">
        <w:t xml:space="preserve"> </w:t>
      </w:r>
    </w:p>
    <w:p w14:paraId="1A32ACFA"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m2:REP</w:t>
      </w:r>
      <w:r w:rsidRPr="005D368D">
        <w:rPr>
          <w:color w:val="0000FF"/>
        </w:rPr>
        <w:t>&gt;</w:t>
      </w:r>
      <w:r w:rsidRPr="005D368D">
        <w:rPr>
          <w:b/>
          <w:bCs/>
        </w:rPr>
        <w:t>LCSC</w:t>
      </w:r>
      <w:r w:rsidRPr="005D368D">
        <w:rPr>
          <w:color w:val="0000FF"/>
        </w:rPr>
        <w:t>&lt;/</w:t>
      </w:r>
      <w:r w:rsidRPr="005D368D">
        <w:rPr>
          <w:color w:val="990000"/>
        </w:rPr>
        <w:t>m2:REP</w:t>
      </w:r>
      <w:r w:rsidRPr="005D368D">
        <w:rPr>
          <w:color w:val="0000FF"/>
        </w:rPr>
        <w:t>&gt;</w:t>
      </w:r>
      <w:r w:rsidRPr="005D368D">
        <w:t xml:space="preserve"> </w:t>
      </w:r>
    </w:p>
    <w:p w14:paraId="2522AB05"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m2:REP_TEL_NO</w:t>
      </w:r>
      <w:r w:rsidRPr="005D368D">
        <w:rPr>
          <w:color w:val="0000FF"/>
        </w:rPr>
        <w:t>&gt;</w:t>
      </w:r>
      <w:r w:rsidRPr="005D368D">
        <w:rPr>
          <w:b/>
          <w:bCs/>
        </w:rPr>
        <w:t>8006670807</w:t>
      </w:r>
      <w:r w:rsidRPr="005D368D">
        <w:rPr>
          <w:color w:val="0000FF"/>
        </w:rPr>
        <w:t>&lt;/</w:t>
      </w:r>
      <w:r w:rsidRPr="005D368D">
        <w:rPr>
          <w:color w:val="990000"/>
        </w:rPr>
        <w:t>m2:REP_TEL_NO</w:t>
      </w:r>
      <w:r w:rsidRPr="005D368D">
        <w:rPr>
          <w:color w:val="0000FF"/>
        </w:rPr>
        <w:t>&gt;</w:t>
      </w:r>
      <w:r w:rsidRPr="005D368D">
        <w:t xml:space="preserve"> </w:t>
      </w:r>
    </w:p>
    <w:p w14:paraId="3E079B2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m2:DD_CD</w:t>
      </w:r>
      <w:r w:rsidRPr="005D368D">
        <w:rPr>
          <w:color w:val="0000FF"/>
        </w:rPr>
        <w:t>&gt;</w:t>
      </w:r>
      <w:r w:rsidRPr="005D368D">
        <w:rPr>
          <w:b/>
          <w:bCs/>
        </w:rPr>
        <w:t>20090731</w:t>
      </w:r>
      <w:r w:rsidRPr="005D368D">
        <w:rPr>
          <w:color w:val="0000FF"/>
        </w:rPr>
        <w:t>&lt;/</w:t>
      </w:r>
      <w:r w:rsidRPr="005D368D">
        <w:rPr>
          <w:color w:val="990000"/>
        </w:rPr>
        <w:t>m2:DD_CD</w:t>
      </w:r>
      <w:r w:rsidRPr="005D368D">
        <w:rPr>
          <w:color w:val="0000FF"/>
        </w:rPr>
        <w:t>&gt;</w:t>
      </w:r>
      <w:r w:rsidRPr="005D368D">
        <w:t xml:space="preserve"> </w:t>
      </w:r>
    </w:p>
    <w:p w14:paraId="44D749A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m2:BAN1</w:t>
      </w:r>
      <w:r w:rsidRPr="005D368D">
        <w:rPr>
          <w:color w:val="0000FF"/>
        </w:rPr>
        <w:t>&gt;</w:t>
      </w:r>
      <w:r w:rsidRPr="005D368D">
        <w:rPr>
          <w:b/>
          <w:bCs/>
        </w:rPr>
        <w:t>205Q886621621</w:t>
      </w:r>
      <w:r w:rsidRPr="005D368D">
        <w:rPr>
          <w:color w:val="0000FF"/>
        </w:rPr>
        <w:t>&lt;/</w:t>
      </w:r>
      <w:r w:rsidRPr="005D368D">
        <w:rPr>
          <w:color w:val="990000"/>
        </w:rPr>
        <w:t>m2:BAN1</w:t>
      </w:r>
      <w:r w:rsidRPr="005D368D">
        <w:rPr>
          <w:color w:val="0000FF"/>
        </w:rPr>
        <w:t>&gt;</w:t>
      </w:r>
      <w:r w:rsidRPr="005D368D">
        <w:t xml:space="preserve"> </w:t>
      </w:r>
    </w:p>
    <w:p w14:paraId="123197DD"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m2:NOTIFICATION_ADMIN</w:t>
      </w:r>
      <w:r w:rsidRPr="005D368D">
        <w:rPr>
          <w:color w:val="0000FF"/>
        </w:rPr>
        <w:t>&gt;</w:t>
      </w:r>
    </w:p>
    <w:p w14:paraId="139BA6FF" w14:textId="77777777" w:rsidR="009F64FE" w:rsidRPr="005D368D" w:rsidRDefault="009F64FE" w:rsidP="009F64FE">
      <w:pPr>
        <w:ind w:hanging="480"/>
      </w:pPr>
      <w:hyperlink r:id="rId1364" w:history="1">
        <w:r w:rsidRPr="005D368D">
          <w:rPr>
            <w:b/>
            <w:bCs/>
            <w:color w:val="FF0000"/>
            <w:u w:val="single"/>
          </w:rPr>
          <w:t>-</w:t>
        </w:r>
      </w:hyperlink>
      <w:r w:rsidRPr="005D368D">
        <w:t xml:space="preserve"> </w:t>
      </w:r>
      <w:r w:rsidRPr="005D368D">
        <w:rPr>
          <w:color w:val="0000FF"/>
        </w:rPr>
        <w:t>&lt;</w:t>
      </w:r>
      <w:r w:rsidRPr="005D368D">
        <w:rPr>
          <w:color w:val="990000"/>
        </w:rPr>
        <w:t>m2:SERVICES_INFO</w:t>
      </w:r>
      <w:r w:rsidRPr="005D368D">
        <w:rPr>
          <w:color w:val="0000FF"/>
        </w:rPr>
        <w:t>&gt;</w:t>
      </w:r>
    </w:p>
    <w:p w14:paraId="5562307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m2:LOCNUM_SVCS</w:t>
      </w:r>
      <w:r w:rsidRPr="005D368D">
        <w:rPr>
          <w:color w:val="0000FF"/>
        </w:rPr>
        <w:t>&gt;</w:t>
      </w:r>
      <w:r w:rsidRPr="005D368D">
        <w:rPr>
          <w:b/>
          <w:bCs/>
        </w:rPr>
        <w:t>000</w:t>
      </w:r>
      <w:r w:rsidRPr="005D368D">
        <w:rPr>
          <w:color w:val="0000FF"/>
        </w:rPr>
        <w:t>&lt;/</w:t>
      </w:r>
      <w:r w:rsidRPr="005D368D">
        <w:rPr>
          <w:color w:val="990000"/>
        </w:rPr>
        <w:t>m2:LOCNUM_SVCS</w:t>
      </w:r>
      <w:r w:rsidRPr="005D368D">
        <w:rPr>
          <w:color w:val="0000FF"/>
        </w:rPr>
        <w:t>&gt;</w:t>
      </w:r>
      <w:r w:rsidRPr="005D368D">
        <w:t xml:space="preserve"> </w:t>
      </w:r>
    </w:p>
    <w:p w14:paraId="32EA4F6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m2:LNUM</w:t>
      </w:r>
      <w:r w:rsidRPr="005D368D">
        <w:rPr>
          <w:color w:val="0000FF"/>
        </w:rPr>
        <w:t>&gt;</w:t>
      </w:r>
      <w:r w:rsidRPr="005D368D">
        <w:rPr>
          <w:b/>
          <w:bCs/>
        </w:rPr>
        <w:t>00001</w:t>
      </w:r>
      <w:r w:rsidRPr="005D368D">
        <w:rPr>
          <w:color w:val="0000FF"/>
        </w:rPr>
        <w:t>&lt;/</w:t>
      </w:r>
      <w:r w:rsidRPr="005D368D">
        <w:rPr>
          <w:color w:val="990000"/>
        </w:rPr>
        <w:t>m2:LNUM</w:t>
      </w:r>
      <w:r w:rsidRPr="005D368D">
        <w:rPr>
          <w:color w:val="0000FF"/>
        </w:rPr>
        <w:t>&gt;</w:t>
      </w:r>
      <w:r w:rsidRPr="005D368D">
        <w:t xml:space="preserve"> </w:t>
      </w:r>
    </w:p>
    <w:p w14:paraId="61F4D3CB"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m2:TNS</w:t>
      </w:r>
      <w:r w:rsidRPr="005D368D">
        <w:rPr>
          <w:color w:val="0000FF"/>
        </w:rPr>
        <w:t>&gt;</w:t>
      </w:r>
      <w:r w:rsidRPr="005D368D">
        <w:rPr>
          <w:b/>
          <w:bCs/>
        </w:rPr>
        <w:t>3348745442</w:t>
      </w:r>
      <w:r w:rsidRPr="005D368D">
        <w:rPr>
          <w:color w:val="0000FF"/>
        </w:rPr>
        <w:t>&lt;/</w:t>
      </w:r>
      <w:r w:rsidRPr="005D368D">
        <w:rPr>
          <w:color w:val="990000"/>
        </w:rPr>
        <w:t>m2:TNS</w:t>
      </w:r>
      <w:r w:rsidRPr="005D368D">
        <w:rPr>
          <w:color w:val="0000FF"/>
        </w:rPr>
        <w:t>&gt;</w:t>
      </w:r>
      <w:r w:rsidRPr="005D368D">
        <w:t xml:space="preserve"> </w:t>
      </w:r>
    </w:p>
    <w:p w14:paraId="086E077D"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m2:SERVICES_INFO</w:t>
      </w:r>
      <w:r w:rsidRPr="005D368D">
        <w:rPr>
          <w:color w:val="0000FF"/>
        </w:rPr>
        <w:t>&gt;</w:t>
      </w:r>
    </w:p>
    <w:p w14:paraId="0021F9BE"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m2:FIRM_ORDER_NOTIFICATION</w:t>
      </w:r>
      <w:r w:rsidRPr="005D368D">
        <w:rPr>
          <w:color w:val="0000FF"/>
        </w:rPr>
        <w:t>&gt;</w:t>
      </w:r>
    </w:p>
    <w:p w14:paraId="32768B66"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m2:NOTIFICATION</w:t>
      </w:r>
      <w:r w:rsidRPr="005D368D">
        <w:rPr>
          <w:color w:val="0000FF"/>
        </w:rPr>
        <w:t>&gt;</w:t>
      </w:r>
    </w:p>
    <w:p w14:paraId="08CE8354"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m2:LSR_RESP</w:t>
      </w:r>
      <w:r w:rsidRPr="005D368D">
        <w:rPr>
          <w:color w:val="0000FF"/>
        </w:rPr>
        <w:t>&gt;</w:t>
      </w:r>
    </w:p>
    <w:p w14:paraId="7590E303"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m1:ATT_LSR_ORD_RSP</w:t>
      </w:r>
      <w:r w:rsidRPr="005D368D">
        <w:rPr>
          <w:color w:val="0000FF"/>
        </w:rPr>
        <w:t>&gt;</w:t>
      </w:r>
    </w:p>
    <w:p w14:paraId="5261DE74" w14:textId="77777777" w:rsidR="009F64FE" w:rsidRDefault="009F64FE" w:rsidP="009F64FE"/>
    <w:p w14:paraId="0F9FE56E" w14:textId="77777777" w:rsidR="00A305BB" w:rsidRPr="000141CE" w:rsidRDefault="00A305BB" w:rsidP="00A305BB"/>
    <w:p w14:paraId="043165E9" w14:textId="77777777" w:rsidR="00A305BB" w:rsidRDefault="00A305BB" w:rsidP="00090DEA"/>
    <w:p w14:paraId="761F50EA" w14:textId="77777777" w:rsidR="00031F5A" w:rsidRDefault="00B752E4" w:rsidP="00090DEA">
      <w:r>
        <w:br w:type="page"/>
      </w:r>
    </w:p>
    <w:p w14:paraId="2A7026D5" w14:textId="77777777" w:rsidR="00031F5A" w:rsidRDefault="00031F5A" w:rsidP="00090DEA"/>
    <w:p w14:paraId="2B8E7CBE" w14:textId="77777777" w:rsidR="00031F5A" w:rsidRDefault="00031F5A" w:rsidP="00090DEA"/>
    <w:p w14:paraId="145443D1" w14:textId="77777777" w:rsidR="00031F5A" w:rsidRDefault="00031F5A" w:rsidP="00090DEA"/>
    <w:p w14:paraId="7FBA64A4" w14:textId="77777777" w:rsidR="00B752E4" w:rsidRPr="00090DEA" w:rsidRDefault="00B752E4" w:rsidP="00090DEA">
      <w:pPr>
        <w:rPr>
          <w:rFonts w:ascii="Arial" w:hAnsi="Arial" w:cs="Arial"/>
          <w:b/>
        </w:rPr>
      </w:pPr>
      <w:r w:rsidRPr="00090DEA">
        <w:rPr>
          <w:rFonts w:ascii="Arial" w:hAnsi="Arial" w:cs="Arial"/>
          <w:b/>
        </w:rPr>
        <w:t>TEST CASE M059: Scenario Description: (Act=V) Partial Migration of a multi-line account to an existing account and change the main telephone number using a new telephone number that is being added to the account.  LNA=V/N  Retain listings as-is (ELT=A)</w:t>
      </w:r>
    </w:p>
    <w:p w14:paraId="2CB3DEDE" w14:textId="77777777" w:rsidR="00B752E4" w:rsidRPr="00090DEA" w:rsidRDefault="00B752E4">
      <w:pPr>
        <w:pStyle w:val="Heading3"/>
        <w:rPr>
          <w:i w:val="0"/>
          <w:iCs w:val="0"/>
        </w:rPr>
      </w:pPr>
      <w:r w:rsidRPr="00090DEA">
        <w:rPr>
          <w:i w:val="0"/>
          <w:iCs w:val="0"/>
        </w:rPr>
        <w:t>Type of Account:  Business / Multi-Line</w:t>
      </w:r>
    </w:p>
    <w:p w14:paraId="0B79A4B9" w14:textId="77777777" w:rsidR="00090DEA" w:rsidRPr="00090DEA" w:rsidRDefault="00090DEA" w:rsidP="00090DEA"/>
    <w:p w14:paraId="54B0F7EA"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090DEA" w14:paraId="49F9D865"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423BA61"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09B1E412" w14:textId="77777777" w:rsidR="00B752E4" w:rsidRPr="00090DEA" w:rsidRDefault="00B752E4">
            <w:pPr>
              <w:jc w:val="center"/>
              <w:rPr>
                <w:rFonts w:ascii="Arial" w:hAnsi="Arial" w:cs="Arial"/>
                <w:b/>
              </w:rPr>
            </w:pPr>
            <w:r w:rsidRPr="00090DEA">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08874F4C"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5019774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0EF86F7" w14:textId="77777777" w:rsidR="00B752E4" w:rsidRPr="00090DEA" w:rsidRDefault="00B752E4">
            <w:pPr>
              <w:pStyle w:val="Heading4"/>
              <w:rPr>
                <w:b/>
                <w:bCs/>
                <w:i w:val="0"/>
                <w:iCs w:val="0"/>
              </w:rPr>
            </w:pPr>
            <w:r w:rsidRPr="00090DEA">
              <w:rPr>
                <w:b/>
                <w:bCs/>
                <w:i w:val="0"/>
                <w:iCs w:val="0"/>
              </w:rPr>
              <w:t>LSR  FORM</w:t>
            </w:r>
          </w:p>
        </w:tc>
      </w:tr>
      <w:tr w:rsidR="00B752E4" w:rsidRPr="00090DEA" w14:paraId="5551D42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C0134C1"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5633800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441EA7" w14:textId="77777777" w:rsidR="00B752E4" w:rsidRPr="00090DEA" w:rsidRDefault="00B752E4">
            <w:pPr>
              <w:pStyle w:val="FORMDATA"/>
              <w:rPr>
                <w:b/>
                <w:color w:val="auto"/>
              </w:rPr>
            </w:pPr>
            <w:r w:rsidRPr="00090DEA">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358C1A3" w14:textId="77777777" w:rsidR="00B752E4" w:rsidRPr="00090DEA" w:rsidRDefault="00B752E4">
            <w:pPr>
              <w:pStyle w:val="FORMDATA"/>
              <w:rPr>
                <w:b/>
                <w:color w:val="auto"/>
              </w:rPr>
            </w:pPr>
            <w:r w:rsidRPr="00090DEA">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F09634D" w14:textId="77777777" w:rsidR="00B752E4" w:rsidRPr="00090DEA" w:rsidRDefault="00B752E4">
            <w:pPr>
              <w:pStyle w:val="FORMDATA"/>
              <w:rPr>
                <w:b/>
                <w:color w:val="auto"/>
              </w:rPr>
            </w:pPr>
            <w:r w:rsidRPr="00090DEA">
              <w:rPr>
                <w:b/>
                <w:color w:val="auto"/>
              </w:rPr>
              <w:t>ZXL</w:t>
            </w:r>
          </w:p>
        </w:tc>
      </w:tr>
      <w:tr w:rsidR="00B752E4" w:rsidRPr="00090DEA" w14:paraId="4A0D40E7" w14:textId="77777777">
        <w:tc>
          <w:tcPr>
            <w:tcW w:w="2160" w:type="dxa"/>
            <w:tcBorders>
              <w:top w:val="single" w:sz="6" w:space="0" w:color="auto"/>
              <w:left w:val="single" w:sz="6" w:space="0" w:color="auto"/>
              <w:bottom w:val="single" w:sz="6" w:space="0" w:color="auto"/>
              <w:right w:val="single" w:sz="6" w:space="0" w:color="auto"/>
            </w:tcBorders>
          </w:tcPr>
          <w:p w14:paraId="10C44EF6" w14:textId="77777777" w:rsidR="00B752E4" w:rsidRPr="00090DEA" w:rsidRDefault="00B752E4">
            <w:pPr>
              <w:pStyle w:val="FORMDATA"/>
              <w:rPr>
                <w:b/>
                <w:color w:val="auto"/>
              </w:rPr>
            </w:pPr>
            <w:r w:rsidRPr="00090DEA">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5615FDD8" w14:textId="77777777" w:rsidR="00B752E4" w:rsidRPr="00090DEA" w:rsidRDefault="00B752E4">
            <w:pPr>
              <w:pStyle w:val="FORMDATA"/>
              <w:rPr>
                <w:b/>
                <w:color w:val="auto"/>
              </w:rPr>
            </w:pPr>
            <w:r w:rsidRPr="00090DEA">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24B83671" w14:textId="77777777" w:rsidR="00B752E4" w:rsidRPr="00090DEA" w:rsidRDefault="00B752E4">
            <w:pPr>
              <w:pStyle w:val="FORMDATA"/>
              <w:rPr>
                <w:b/>
                <w:color w:val="auto"/>
              </w:rPr>
            </w:pPr>
            <w:r w:rsidRPr="00090DEA">
              <w:rPr>
                <w:b/>
                <w:color w:val="auto"/>
              </w:rPr>
              <w:t>M59</w:t>
            </w:r>
          </w:p>
        </w:tc>
      </w:tr>
      <w:tr w:rsidR="00B752E4" w:rsidRPr="00090DEA" w14:paraId="07A64281" w14:textId="77777777">
        <w:tc>
          <w:tcPr>
            <w:tcW w:w="2160" w:type="dxa"/>
            <w:tcBorders>
              <w:top w:val="single" w:sz="6" w:space="0" w:color="auto"/>
              <w:left w:val="single" w:sz="6" w:space="0" w:color="auto"/>
              <w:bottom w:val="single" w:sz="6" w:space="0" w:color="auto"/>
              <w:right w:val="single" w:sz="6" w:space="0" w:color="auto"/>
            </w:tcBorders>
          </w:tcPr>
          <w:p w14:paraId="797FAC11" w14:textId="77777777" w:rsidR="00B752E4" w:rsidRPr="00090DEA" w:rsidRDefault="00B752E4">
            <w:pPr>
              <w:pStyle w:val="FORMDATA"/>
              <w:rPr>
                <w:b/>
                <w:color w:val="auto"/>
              </w:rPr>
            </w:pPr>
            <w:r w:rsidRPr="00090DEA">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31F8F353" w14:textId="77777777" w:rsidR="00B752E4" w:rsidRPr="00090DEA" w:rsidRDefault="00B752E4">
            <w:pPr>
              <w:pStyle w:val="FORMDATA"/>
              <w:rPr>
                <w:b/>
                <w:color w:val="auto"/>
              </w:rPr>
            </w:pPr>
            <w:r w:rsidRPr="00090DEA">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369B8767" w14:textId="77777777" w:rsidR="00B752E4" w:rsidRPr="00090DEA" w:rsidRDefault="00B752E4">
            <w:pPr>
              <w:pStyle w:val="FORMDATA"/>
              <w:rPr>
                <w:b/>
                <w:color w:val="auto"/>
              </w:rPr>
            </w:pPr>
            <w:r w:rsidRPr="00090DEA">
              <w:rPr>
                <w:b/>
                <w:color w:val="auto"/>
              </w:rPr>
              <w:t>CAVENOBILL</w:t>
            </w:r>
          </w:p>
        </w:tc>
      </w:tr>
      <w:tr w:rsidR="00B752E4" w:rsidRPr="00090DEA" w14:paraId="015E4422" w14:textId="77777777">
        <w:tc>
          <w:tcPr>
            <w:tcW w:w="2160" w:type="dxa"/>
            <w:tcBorders>
              <w:top w:val="single" w:sz="6" w:space="0" w:color="auto"/>
              <w:left w:val="single" w:sz="6" w:space="0" w:color="auto"/>
              <w:bottom w:val="single" w:sz="6" w:space="0" w:color="auto"/>
              <w:right w:val="single" w:sz="6" w:space="0" w:color="auto"/>
            </w:tcBorders>
          </w:tcPr>
          <w:p w14:paraId="1051F84D" w14:textId="77777777" w:rsidR="00B752E4" w:rsidRPr="00090DEA" w:rsidRDefault="00B752E4">
            <w:pPr>
              <w:pStyle w:val="FORMDATA"/>
              <w:rPr>
                <w:b/>
                <w:color w:val="auto"/>
              </w:rPr>
            </w:pPr>
            <w:r w:rsidRPr="00090DEA">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33AF669C" w14:textId="77777777" w:rsidR="00B752E4" w:rsidRPr="00090DEA" w:rsidRDefault="00B752E4">
            <w:pPr>
              <w:pStyle w:val="FORMDATA"/>
              <w:rPr>
                <w:b/>
                <w:color w:val="auto"/>
              </w:rPr>
            </w:pPr>
            <w:r w:rsidRPr="00090DEA">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6B0030D5" w14:textId="77777777" w:rsidR="00B752E4" w:rsidRPr="00090DEA" w:rsidRDefault="00B752E4">
            <w:pPr>
              <w:pStyle w:val="FORMDATA"/>
              <w:rPr>
                <w:b/>
                <w:color w:val="auto"/>
              </w:rPr>
            </w:pPr>
            <w:r w:rsidRPr="00090DEA">
              <w:rPr>
                <w:b/>
                <w:color w:val="auto"/>
              </w:rPr>
              <w:t>3348744637</w:t>
            </w:r>
          </w:p>
        </w:tc>
      </w:tr>
      <w:tr w:rsidR="00B752E4" w:rsidRPr="00090DEA" w14:paraId="58009083" w14:textId="77777777">
        <w:tc>
          <w:tcPr>
            <w:tcW w:w="2160" w:type="dxa"/>
            <w:tcBorders>
              <w:top w:val="single" w:sz="6" w:space="0" w:color="auto"/>
              <w:left w:val="single" w:sz="6" w:space="0" w:color="auto"/>
              <w:bottom w:val="single" w:sz="6" w:space="0" w:color="auto"/>
              <w:right w:val="single" w:sz="6" w:space="0" w:color="auto"/>
            </w:tcBorders>
          </w:tcPr>
          <w:p w14:paraId="18687D6F" w14:textId="77777777" w:rsidR="00B752E4" w:rsidRPr="00090DEA" w:rsidRDefault="00B752E4">
            <w:pPr>
              <w:pStyle w:val="FORMDATA"/>
              <w:rPr>
                <w:b/>
                <w:color w:val="auto"/>
              </w:rPr>
            </w:pPr>
            <w:r w:rsidRPr="00090DEA">
              <w:rPr>
                <w:b/>
                <w:color w:val="auto"/>
              </w:rPr>
              <w:t>NATN</w:t>
            </w:r>
          </w:p>
        </w:tc>
        <w:tc>
          <w:tcPr>
            <w:tcW w:w="4680" w:type="dxa"/>
            <w:tcBorders>
              <w:top w:val="single" w:sz="6" w:space="0" w:color="auto"/>
              <w:left w:val="single" w:sz="6" w:space="0" w:color="auto"/>
              <w:bottom w:val="single" w:sz="6" w:space="0" w:color="auto"/>
              <w:right w:val="single" w:sz="6" w:space="0" w:color="auto"/>
            </w:tcBorders>
          </w:tcPr>
          <w:p w14:paraId="7BA0BDD3" w14:textId="77777777" w:rsidR="00B752E4" w:rsidRPr="00090DEA" w:rsidRDefault="00B752E4">
            <w:pPr>
              <w:pStyle w:val="FORMDATA"/>
              <w:rPr>
                <w:b/>
                <w:color w:val="auto"/>
              </w:rPr>
            </w:pPr>
            <w:r w:rsidRPr="00090DEA">
              <w:rPr>
                <w:b/>
                <w:color w:val="auto"/>
              </w:rPr>
              <w:t>New Account Telephone Number</w:t>
            </w:r>
          </w:p>
        </w:tc>
        <w:tc>
          <w:tcPr>
            <w:tcW w:w="2430" w:type="dxa"/>
            <w:tcBorders>
              <w:top w:val="single" w:sz="6" w:space="0" w:color="auto"/>
              <w:left w:val="single" w:sz="6" w:space="0" w:color="auto"/>
              <w:bottom w:val="single" w:sz="6" w:space="0" w:color="auto"/>
              <w:right w:val="single" w:sz="6" w:space="0" w:color="auto"/>
            </w:tcBorders>
          </w:tcPr>
          <w:p w14:paraId="609F3D53" w14:textId="77777777" w:rsidR="00B752E4" w:rsidRPr="00090DEA" w:rsidRDefault="00B752E4">
            <w:pPr>
              <w:pStyle w:val="FORMDATA"/>
              <w:rPr>
                <w:b/>
                <w:color w:val="auto"/>
              </w:rPr>
            </w:pPr>
            <w:r w:rsidRPr="00090DEA">
              <w:rPr>
                <w:b/>
                <w:color w:val="auto"/>
              </w:rPr>
              <w:t>3348746287</w:t>
            </w:r>
          </w:p>
        </w:tc>
      </w:tr>
      <w:tr w:rsidR="00B752E4" w:rsidRPr="00090DEA" w14:paraId="0941D974"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B4D8FE" w14:textId="77777777" w:rsidR="00B752E4" w:rsidRPr="00090DEA" w:rsidRDefault="00B752E4">
            <w:pPr>
              <w:pStyle w:val="FORMDATA"/>
              <w:rPr>
                <w:b/>
                <w:color w:val="auto"/>
              </w:rPr>
            </w:pPr>
            <w:r w:rsidRPr="00090DEA">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CF5553A"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AD35A74" w14:textId="77777777" w:rsidR="00B752E4" w:rsidRPr="00090DEA" w:rsidRDefault="00B752E4">
            <w:pPr>
              <w:pStyle w:val="FORMDATA"/>
              <w:rPr>
                <w:b/>
                <w:color w:val="auto"/>
              </w:rPr>
            </w:pPr>
            <w:r w:rsidRPr="00090DEA">
              <w:rPr>
                <w:b/>
                <w:color w:val="auto"/>
              </w:rPr>
              <w:t>LCSC</w:t>
            </w:r>
          </w:p>
        </w:tc>
      </w:tr>
      <w:tr w:rsidR="00B752E4" w:rsidRPr="00090DEA" w14:paraId="62A1128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E3FEB4B" w14:textId="77777777" w:rsidR="00B752E4" w:rsidRPr="00090DEA" w:rsidRDefault="00B752E4">
            <w:pPr>
              <w:pStyle w:val="FORMDATA"/>
              <w:rPr>
                <w:b/>
                <w:color w:val="auto"/>
              </w:rPr>
            </w:pPr>
            <w:r w:rsidRPr="00090DEA">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5325FE8" w14:textId="77777777" w:rsidR="00B752E4" w:rsidRPr="00090DEA" w:rsidRDefault="00B752E4">
            <w:pPr>
              <w:pStyle w:val="FORMDATA"/>
              <w:rPr>
                <w:b/>
                <w:color w:val="auto"/>
              </w:rPr>
            </w:pPr>
            <w:r w:rsidRPr="00090DEA">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89621F1" w14:textId="77777777" w:rsidR="00B752E4" w:rsidRPr="00090DEA" w:rsidRDefault="00B752E4">
            <w:pPr>
              <w:pStyle w:val="FORMDATA"/>
              <w:rPr>
                <w:b/>
                <w:color w:val="auto"/>
              </w:rPr>
            </w:pPr>
            <w:r w:rsidRPr="00090DEA">
              <w:rPr>
                <w:b/>
                <w:color w:val="auto"/>
              </w:rPr>
              <w:t>20040110</w:t>
            </w:r>
          </w:p>
        </w:tc>
      </w:tr>
      <w:tr w:rsidR="00B752E4" w:rsidRPr="00090DEA" w14:paraId="6F2242AC" w14:textId="77777777">
        <w:tc>
          <w:tcPr>
            <w:tcW w:w="2160" w:type="dxa"/>
            <w:tcBorders>
              <w:top w:val="single" w:sz="6" w:space="0" w:color="auto"/>
              <w:left w:val="single" w:sz="6" w:space="0" w:color="auto"/>
              <w:bottom w:val="single" w:sz="6" w:space="0" w:color="auto"/>
              <w:right w:val="single" w:sz="6" w:space="0" w:color="auto"/>
            </w:tcBorders>
          </w:tcPr>
          <w:p w14:paraId="584FFE03" w14:textId="77777777" w:rsidR="00B752E4" w:rsidRPr="00090DEA" w:rsidRDefault="00B752E4">
            <w:pPr>
              <w:pStyle w:val="FORMDATA"/>
              <w:rPr>
                <w:b/>
                <w:color w:val="auto"/>
              </w:rPr>
            </w:pPr>
            <w:r w:rsidRPr="00090DEA">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0FD08B70" w14:textId="77777777" w:rsidR="00B752E4" w:rsidRPr="00090DEA" w:rsidRDefault="00B752E4">
            <w:pPr>
              <w:pStyle w:val="FORMDATA"/>
              <w:rPr>
                <w:b/>
                <w:color w:val="auto"/>
              </w:rPr>
            </w:pPr>
            <w:r w:rsidRPr="00090DEA">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4E821311" w14:textId="77777777" w:rsidR="00B752E4" w:rsidRPr="00090DEA" w:rsidRDefault="00B752E4">
            <w:pPr>
              <w:pStyle w:val="FORMDATA"/>
              <w:rPr>
                <w:b/>
                <w:color w:val="auto"/>
              </w:rPr>
            </w:pPr>
            <w:r w:rsidRPr="00090DEA">
              <w:rPr>
                <w:b/>
                <w:color w:val="auto"/>
              </w:rPr>
              <w:t>20040212</w:t>
            </w:r>
          </w:p>
        </w:tc>
      </w:tr>
      <w:tr w:rsidR="00B752E4" w:rsidRPr="00090DEA" w14:paraId="181DB20C" w14:textId="77777777">
        <w:tc>
          <w:tcPr>
            <w:tcW w:w="2160" w:type="dxa"/>
            <w:tcBorders>
              <w:top w:val="single" w:sz="6" w:space="0" w:color="auto"/>
              <w:left w:val="single" w:sz="6" w:space="0" w:color="auto"/>
              <w:bottom w:val="single" w:sz="6" w:space="0" w:color="auto"/>
              <w:right w:val="single" w:sz="6" w:space="0" w:color="auto"/>
            </w:tcBorders>
          </w:tcPr>
          <w:p w14:paraId="1064B5FA" w14:textId="77777777" w:rsidR="00B752E4" w:rsidRPr="00090DEA" w:rsidRDefault="00B752E4">
            <w:pPr>
              <w:pStyle w:val="FORMDATA"/>
              <w:rPr>
                <w:b/>
                <w:color w:val="auto"/>
              </w:rPr>
            </w:pPr>
            <w:r w:rsidRPr="00090DEA">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02A5E41B" w14:textId="77777777" w:rsidR="00B752E4" w:rsidRPr="00090DEA" w:rsidRDefault="00B752E4">
            <w:pPr>
              <w:pStyle w:val="FORMDATA"/>
              <w:rPr>
                <w:b/>
                <w:color w:val="auto"/>
              </w:rPr>
            </w:pPr>
            <w:r w:rsidRPr="00090DEA">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312CA0B3" w14:textId="77777777" w:rsidR="00B752E4" w:rsidRPr="00090DEA" w:rsidRDefault="00B752E4">
            <w:pPr>
              <w:pStyle w:val="FORMDATA"/>
              <w:rPr>
                <w:b/>
                <w:color w:val="auto"/>
              </w:rPr>
            </w:pPr>
            <w:r w:rsidRPr="00090DEA">
              <w:rPr>
                <w:b/>
                <w:color w:val="auto"/>
              </w:rPr>
              <w:t>MB</w:t>
            </w:r>
          </w:p>
        </w:tc>
      </w:tr>
      <w:tr w:rsidR="00B752E4" w:rsidRPr="00090DEA" w14:paraId="586CE216" w14:textId="77777777">
        <w:tc>
          <w:tcPr>
            <w:tcW w:w="2160" w:type="dxa"/>
            <w:tcBorders>
              <w:top w:val="single" w:sz="6" w:space="0" w:color="auto"/>
              <w:left w:val="single" w:sz="6" w:space="0" w:color="auto"/>
              <w:bottom w:val="single" w:sz="6" w:space="0" w:color="auto"/>
              <w:right w:val="single" w:sz="6" w:space="0" w:color="auto"/>
            </w:tcBorders>
          </w:tcPr>
          <w:p w14:paraId="4644379F" w14:textId="77777777" w:rsidR="00B752E4" w:rsidRPr="00090DEA" w:rsidRDefault="00B752E4">
            <w:pPr>
              <w:pStyle w:val="FORMDATA"/>
              <w:rPr>
                <w:b/>
                <w:color w:val="auto"/>
              </w:rPr>
            </w:pPr>
            <w:r w:rsidRPr="00090DEA">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4216B09E" w14:textId="77777777" w:rsidR="00B752E4" w:rsidRPr="00090DEA" w:rsidRDefault="00B752E4">
            <w:pPr>
              <w:pStyle w:val="FORMDATA"/>
              <w:rPr>
                <w:b/>
                <w:color w:val="auto"/>
              </w:rPr>
            </w:pPr>
            <w:r w:rsidRPr="00090DEA">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7B827FC7" w14:textId="77777777" w:rsidR="00B752E4" w:rsidRPr="00090DEA" w:rsidRDefault="00B752E4">
            <w:pPr>
              <w:pStyle w:val="FORMDATA"/>
              <w:rPr>
                <w:b/>
                <w:color w:val="auto"/>
              </w:rPr>
            </w:pPr>
            <w:r w:rsidRPr="00090DEA">
              <w:rPr>
                <w:b/>
                <w:color w:val="auto"/>
              </w:rPr>
              <w:t>B</w:t>
            </w:r>
          </w:p>
        </w:tc>
      </w:tr>
      <w:tr w:rsidR="00B752E4" w:rsidRPr="00090DEA" w14:paraId="4AB4EFD0" w14:textId="77777777">
        <w:tc>
          <w:tcPr>
            <w:tcW w:w="2160" w:type="dxa"/>
            <w:tcBorders>
              <w:top w:val="single" w:sz="6" w:space="0" w:color="auto"/>
              <w:left w:val="single" w:sz="6" w:space="0" w:color="auto"/>
              <w:bottom w:val="single" w:sz="6" w:space="0" w:color="auto"/>
              <w:right w:val="single" w:sz="6" w:space="0" w:color="auto"/>
            </w:tcBorders>
          </w:tcPr>
          <w:p w14:paraId="642A5C4D" w14:textId="77777777" w:rsidR="00B752E4" w:rsidRPr="00090DEA" w:rsidRDefault="00B752E4">
            <w:pPr>
              <w:pStyle w:val="FORMDATA"/>
              <w:rPr>
                <w:b/>
                <w:color w:val="auto"/>
              </w:rPr>
            </w:pPr>
            <w:r w:rsidRPr="00090DEA">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823EEE8" w14:textId="77777777" w:rsidR="00B752E4" w:rsidRPr="00090DEA" w:rsidRDefault="00B752E4">
            <w:pPr>
              <w:pStyle w:val="FORMDATA"/>
              <w:rPr>
                <w:b/>
                <w:color w:val="auto"/>
              </w:rPr>
            </w:pPr>
            <w:r w:rsidRPr="00090DEA">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5911A91" w14:textId="77777777" w:rsidR="00B752E4" w:rsidRPr="00090DEA" w:rsidRDefault="00B752E4">
            <w:pPr>
              <w:pStyle w:val="FORMDATA"/>
              <w:rPr>
                <w:b/>
                <w:color w:val="auto"/>
              </w:rPr>
            </w:pPr>
            <w:r w:rsidRPr="00090DEA">
              <w:rPr>
                <w:b/>
                <w:color w:val="auto"/>
              </w:rPr>
              <w:t>V</w:t>
            </w:r>
          </w:p>
        </w:tc>
      </w:tr>
      <w:tr w:rsidR="00B752E4" w:rsidRPr="00090DEA" w14:paraId="0DDED3A9" w14:textId="77777777">
        <w:tc>
          <w:tcPr>
            <w:tcW w:w="2160" w:type="dxa"/>
            <w:tcBorders>
              <w:top w:val="single" w:sz="6" w:space="0" w:color="auto"/>
              <w:left w:val="single" w:sz="6" w:space="0" w:color="auto"/>
              <w:bottom w:val="single" w:sz="6" w:space="0" w:color="auto"/>
              <w:right w:val="single" w:sz="6" w:space="0" w:color="auto"/>
            </w:tcBorders>
          </w:tcPr>
          <w:p w14:paraId="1A60CED0" w14:textId="77777777" w:rsidR="00B752E4" w:rsidRPr="00090DEA" w:rsidRDefault="00B752E4">
            <w:pPr>
              <w:pStyle w:val="FORMDATA"/>
              <w:rPr>
                <w:b/>
                <w:color w:val="auto"/>
              </w:rPr>
            </w:pPr>
            <w:r w:rsidRPr="00090DEA">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EEAC9A6" w14:textId="77777777" w:rsidR="00B752E4" w:rsidRPr="00090DEA" w:rsidRDefault="00B752E4">
            <w:pPr>
              <w:pStyle w:val="FORMDATA"/>
              <w:rPr>
                <w:b/>
                <w:color w:val="auto"/>
              </w:rPr>
            </w:pPr>
            <w:r w:rsidRPr="00090DEA">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60468EBD" w14:textId="77777777" w:rsidR="00B752E4" w:rsidRPr="00090DEA" w:rsidRDefault="00B752E4">
            <w:pPr>
              <w:pStyle w:val="FORMDATA"/>
              <w:rPr>
                <w:b/>
                <w:color w:val="auto"/>
              </w:rPr>
            </w:pPr>
            <w:r w:rsidRPr="00090DEA">
              <w:rPr>
                <w:b/>
                <w:color w:val="auto"/>
              </w:rPr>
              <w:t>9999</w:t>
            </w:r>
          </w:p>
        </w:tc>
      </w:tr>
      <w:tr w:rsidR="00B752E4" w:rsidRPr="00090DEA" w14:paraId="115340C7" w14:textId="77777777">
        <w:tc>
          <w:tcPr>
            <w:tcW w:w="2160" w:type="dxa"/>
            <w:tcBorders>
              <w:top w:val="single" w:sz="6" w:space="0" w:color="auto"/>
              <w:left w:val="single" w:sz="6" w:space="0" w:color="auto"/>
              <w:bottom w:val="single" w:sz="6" w:space="0" w:color="auto"/>
              <w:right w:val="single" w:sz="6" w:space="0" w:color="auto"/>
            </w:tcBorders>
          </w:tcPr>
          <w:p w14:paraId="386ABC8F" w14:textId="77777777" w:rsidR="00B752E4" w:rsidRPr="00090DEA" w:rsidRDefault="00B752E4">
            <w:pPr>
              <w:pStyle w:val="FORMDATA"/>
              <w:rPr>
                <w:b/>
                <w:color w:val="auto"/>
              </w:rPr>
            </w:pPr>
            <w:r w:rsidRPr="00090DEA">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1D07C55" w14:textId="77777777" w:rsidR="00B752E4" w:rsidRPr="00090DEA" w:rsidRDefault="00B752E4">
            <w:pPr>
              <w:pStyle w:val="FORMDATA"/>
              <w:rPr>
                <w:b/>
                <w:color w:val="auto"/>
              </w:rPr>
            </w:pPr>
            <w:r w:rsidRPr="00090DEA">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663EC688" w14:textId="77777777" w:rsidR="00B752E4" w:rsidRPr="00090DEA" w:rsidRDefault="00B752E4">
            <w:pPr>
              <w:pStyle w:val="FORMDATA"/>
              <w:rPr>
                <w:b/>
                <w:color w:val="auto"/>
              </w:rPr>
            </w:pPr>
            <w:r w:rsidRPr="00090DEA">
              <w:rPr>
                <w:b/>
                <w:color w:val="auto"/>
              </w:rPr>
              <w:t>1AM-</w:t>
            </w:r>
          </w:p>
        </w:tc>
      </w:tr>
      <w:tr w:rsidR="00B752E4" w:rsidRPr="00090DEA" w14:paraId="0B797E00" w14:textId="77777777">
        <w:tc>
          <w:tcPr>
            <w:tcW w:w="2160" w:type="dxa"/>
            <w:tcBorders>
              <w:top w:val="single" w:sz="6" w:space="0" w:color="auto"/>
              <w:left w:val="single" w:sz="6" w:space="0" w:color="auto"/>
              <w:bottom w:val="single" w:sz="6" w:space="0" w:color="auto"/>
              <w:right w:val="single" w:sz="6" w:space="0" w:color="auto"/>
            </w:tcBorders>
          </w:tcPr>
          <w:p w14:paraId="41E8BEF3" w14:textId="77777777" w:rsidR="00B752E4" w:rsidRPr="00090DEA" w:rsidRDefault="00B752E4">
            <w:pPr>
              <w:pStyle w:val="FORMDATA"/>
              <w:rPr>
                <w:b/>
                <w:color w:val="auto"/>
              </w:rPr>
            </w:pPr>
            <w:r w:rsidRPr="00090DEA">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18F25402" w14:textId="77777777" w:rsidR="00B752E4" w:rsidRPr="00090DEA" w:rsidRDefault="00B752E4">
            <w:pPr>
              <w:pStyle w:val="FORMDATA"/>
              <w:rPr>
                <w:b/>
                <w:color w:val="auto"/>
              </w:rPr>
            </w:pPr>
            <w:r w:rsidRPr="00090DEA">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238DA180" w14:textId="77777777" w:rsidR="00B752E4" w:rsidRPr="00090DEA" w:rsidRDefault="00B752E4">
            <w:pPr>
              <w:pStyle w:val="FORMDATA"/>
              <w:rPr>
                <w:b/>
                <w:color w:val="auto"/>
              </w:rPr>
            </w:pPr>
            <w:r w:rsidRPr="00090DEA">
              <w:rPr>
                <w:b/>
                <w:color w:val="auto"/>
              </w:rPr>
              <w:t>L</w:t>
            </w:r>
          </w:p>
        </w:tc>
      </w:tr>
      <w:tr w:rsidR="00B752E4" w:rsidRPr="00090DEA" w14:paraId="07A3EFE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EE378F3" w14:textId="77777777" w:rsidR="00B752E4" w:rsidRPr="00090DEA" w:rsidRDefault="00B752E4">
            <w:pPr>
              <w:pStyle w:val="Heading4"/>
              <w:rPr>
                <w:b/>
                <w:i w:val="0"/>
              </w:rPr>
            </w:pPr>
            <w:r w:rsidRPr="00090DEA">
              <w:rPr>
                <w:b/>
                <w:i w:val="0"/>
              </w:rPr>
              <w:t>Billing Section</w:t>
            </w:r>
          </w:p>
        </w:tc>
      </w:tr>
      <w:tr w:rsidR="00B752E4" w:rsidRPr="00090DEA" w14:paraId="03492E9C" w14:textId="77777777">
        <w:tc>
          <w:tcPr>
            <w:tcW w:w="2160" w:type="dxa"/>
            <w:tcBorders>
              <w:top w:val="single" w:sz="6" w:space="0" w:color="auto"/>
              <w:left w:val="single" w:sz="6" w:space="0" w:color="auto"/>
              <w:bottom w:val="single" w:sz="6" w:space="0" w:color="auto"/>
              <w:right w:val="single" w:sz="6" w:space="0" w:color="auto"/>
            </w:tcBorders>
          </w:tcPr>
          <w:p w14:paraId="37371A6E" w14:textId="77777777" w:rsidR="00B752E4" w:rsidRPr="00090DEA" w:rsidRDefault="00B752E4">
            <w:pPr>
              <w:pStyle w:val="FORMDATA"/>
              <w:rPr>
                <w:b/>
                <w:color w:val="auto"/>
              </w:rPr>
            </w:pPr>
            <w:r w:rsidRPr="00090DEA">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57FDB990" w14:textId="77777777" w:rsidR="00B752E4" w:rsidRPr="00090DEA" w:rsidRDefault="00B752E4">
            <w:pPr>
              <w:pStyle w:val="FORMDATA"/>
              <w:rPr>
                <w:b/>
                <w:color w:val="auto"/>
              </w:rPr>
            </w:pPr>
            <w:r w:rsidRPr="00090DEA">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BC4ADB8" w14:textId="77777777" w:rsidR="00B752E4" w:rsidRPr="00090DEA" w:rsidRDefault="00B752E4">
            <w:pPr>
              <w:pStyle w:val="FORMDATA"/>
              <w:rPr>
                <w:b/>
                <w:color w:val="auto"/>
                <w:lang w:val="fr-FR"/>
              </w:rPr>
            </w:pPr>
            <w:r w:rsidRPr="00090DEA">
              <w:rPr>
                <w:b/>
                <w:color w:val="auto"/>
                <w:lang w:val="fr-FR"/>
              </w:rPr>
              <w:t>205Q886621621</w:t>
            </w:r>
          </w:p>
        </w:tc>
      </w:tr>
      <w:tr w:rsidR="00B752E4" w:rsidRPr="00090DEA" w14:paraId="3EA80FF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98DC415" w14:textId="77777777" w:rsidR="00B752E4" w:rsidRPr="00090DEA" w:rsidRDefault="00B752E4">
            <w:pPr>
              <w:pStyle w:val="Heading4"/>
              <w:rPr>
                <w:b/>
                <w:i w:val="0"/>
              </w:rPr>
            </w:pPr>
            <w:r w:rsidRPr="00090DEA">
              <w:rPr>
                <w:b/>
                <w:i w:val="0"/>
              </w:rPr>
              <w:t>Contact Section</w:t>
            </w:r>
          </w:p>
        </w:tc>
      </w:tr>
      <w:tr w:rsidR="00B752E4" w:rsidRPr="00090DEA" w14:paraId="0E11050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078E891" w14:textId="77777777" w:rsidR="00B752E4" w:rsidRPr="00090DEA" w:rsidRDefault="00B752E4">
            <w:pPr>
              <w:pStyle w:val="FORMDATA"/>
              <w:rPr>
                <w:b/>
                <w:color w:val="auto"/>
              </w:rPr>
            </w:pPr>
            <w:r w:rsidRPr="00090DEA">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97EF637" w14:textId="77777777" w:rsidR="00B752E4" w:rsidRPr="00090DEA" w:rsidRDefault="00B752E4">
            <w:pPr>
              <w:pStyle w:val="FORMDATA"/>
              <w:rPr>
                <w:b/>
                <w:color w:val="auto"/>
              </w:rPr>
            </w:pPr>
            <w:r w:rsidRPr="00090DEA">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6B87945" w14:textId="77777777" w:rsidR="00B752E4" w:rsidRPr="00090DEA" w:rsidRDefault="00B752E4">
            <w:pPr>
              <w:pStyle w:val="FORMDATA"/>
              <w:rPr>
                <w:b/>
                <w:color w:val="auto"/>
              </w:rPr>
            </w:pPr>
            <w:r w:rsidRPr="00090DEA">
              <w:rPr>
                <w:b/>
                <w:color w:val="auto"/>
              </w:rPr>
              <w:t>Bojangles</w:t>
            </w:r>
          </w:p>
        </w:tc>
      </w:tr>
      <w:tr w:rsidR="00B752E4" w:rsidRPr="00090DEA" w14:paraId="15C3461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DFA1FBA" w14:textId="77777777" w:rsidR="00B752E4" w:rsidRPr="00090DEA" w:rsidRDefault="00B752E4">
            <w:pPr>
              <w:pStyle w:val="FORMDATA"/>
              <w:rPr>
                <w:b/>
                <w:color w:val="auto"/>
              </w:rPr>
            </w:pPr>
            <w:r w:rsidRPr="00090DEA">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FA00208" w14:textId="77777777" w:rsidR="00B752E4" w:rsidRPr="00090DEA" w:rsidRDefault="00B752E4">
            <w:pPr>
              <w:pStyle w:val="FORMDATA"/>
              <w:rPr>
                <w:b/>
                <w:color w:val="auto"/>
              </w:rPr>
            </w:pPr>
            <w:r w:rsidRPr="00090DEA">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87AB01D" w14:textId="77777777" w:rsidR="00B752E4" w:rsidRPr="00090DEA" w:rsidRDefault="00B752E4">
            <w:pPr>
              <w:pStyle w:val="FORMDATA"/>
              <w:rPr>
                <w:b/>
                <w:color w:val="auto"/>
              </w:rPr>
            </w:pPr>
            <w:r w:rsidRPr="00090DEA">
              <w:rPr>
                <w:b/>
                <w:color w:val="auto"/>
              </w:rPr>
              <w:t>8884448888</w:t>
            </w:r>
          </w:p>
        </w:tc>
      </w:tr>
      <w:tr w:rsidR="00B752E4" w:rsidRPr="00090DEA" w14:paraId="3D2F09E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F65B0DB" w14:textId="77777777" w:rsidR="00B752E4" w:rsidRPr="00090DEA" w:rsidRDefault="00B752E4">
            <w:pPr>
              <w:pStyle w:val="FORMDATA"/>
              <w:rPr>
                <w:b/>
                <w:color w:val="auto"/>
              </w:rPr>
            </w:pPr>
            <w:r w:rsidRPr="00090DEA">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B3EB818" w14:textId="77777777" w:rsidR="00B752E4" w:rsidRPr="00090DEA" w:rsidRDefault="00B752E4">
            <w:pPr>
              <w:pStyle w:val="FORMDATA"/>
              <w:rPr>
                <w:b/>
                <w:color w:val="auto"/>
              </w:rPr>
            </w:pPr>
            <w:r w:rsidRPr="00090DEA">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0295859"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52A9ED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09BA5E7" w14:textId="77777777" w:rsidR="00B752E4" w:rsidRPr="00090DEA" w:rsidRDefault="00B752E4">
            <w:pPr>
              <w:pStyle w:val="FORMDATA"/>
              <w:rPr>
                <w:b/>
                <w:color w:val="auto"/>
                <w:lang w:val="fr-FR"/>
              </w:rPr>
            </w:pPr>
            <w:r w:rsidRPr="00090DEA">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387797" w14:textId="77777777" w:rsidR="00B752E4" w:rsidRPr="00090DEA" w:rsidRDefault="00B752E4">
            <w:pPr>
              <w:pStyle w:val="FORMDATA"/>
              <w:rPr>
                <w:b/>
                <w:color w:val="auto"/>
                <w:lang w:val="fr-FR"/>
              </w:rPr>
            </w:pPr>
            <w:r w:rsidRPr="00090DEA">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750D28A" w14:textId="77777777" w:rsidR="00B752E4" w:rsidRPr="00090DEA" w:rsidRDefault="00B752E4">
            <w:pPr>
              <w:pStyle w:val="FORMDATA"/>
              <w:rPr>
                <w:b/>
                <w:color w:val="auto"/>
              </w:rPr>
            </w:pPr>
            <w:r w:rsidRPr="00090DEA">
              <w:rPr>
                <w:b/>
                <w:color w:val="auto"/>
              </w:rPr>
              <w:t>Bugs Bunny</w:t>
            </w:r>
          </w:p>
        </w:tc>
      </w:tr>
      <w:tr w:rsidR="00B752E4" w:rsidRPr="00090DEA" w14:paraId="0B4981C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0ADF89" w14:textId="77777777" w:rsidR="00B752E4" w:rsidRPr="00090DEA" w:rsidRDefault="00B752E4">
            <w:pPr>
              <w:pStyle w:val="FORMDATA"/>
              <w:rPr>
                <w:b/>
                <w:color w:val="auto"/>
              </w:rPr>
            </w:pPr>
            <w:r w:rsidRPr="00090DEA">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82E7625" w14:textId="77777777" w:rsidR="00B752E4" w:rsidRPr="00090DEA" w:rsidRDefault="00B752E4">
            <w:pPr>
              <w:pStyle w:val="FORMDATA"/>
              <w:rPr>
                <w:b/>
                <w:color w:val="auto"/>
              </w:rPr>
            </w:pPr>
            <w:r w:rsidRPr="00090DEA">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9772816" w14:textId="77777777" w:rsidR="00B752E4" w:rsidRPr="00090DEA" w:rsidRDefault="00B752E4">
            <w:pPr>
              <w:pStyle w:val="FORMDATA"/>
              <w:rPr>
                <w:b/>
                <w:color w:val="auto"/>
              </w:rPr>
            </w:pPr>
            <w:r w:rsidRPr="00090DEA">
              <w:rPr>
                <w:b/>
                <w:color w:val="auto"/>
              </w:rPr>
              <w:t>4041114444</w:t>
            </w:r>
          </w:p>
        </w:tc>
      </w:tr>
      <w:tr w:rsidR="00B752E4" w:rsidRPr="00090DEA" w14:paraId="2934126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E046219"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601D3F9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DB2D188"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76B9FE41" w14:textId="77777777">
        <w:tc>
          <w:tcPr>
            <w:tcW w:w="2160" w:type="dxa"/>
            <w:tcBorders>
              <w:top w:val="single" w:sz="6" w:space="0" w:color="auto"/>
              <w:left w:val="single" w:sz="6" w:space="0" w:color="auto"/>
              <w:bottom w:val="single" w:sz="6" w:space="0" w:color="auto"/>
              <w:right w:val="single" w:sz="6" w:space="0" w:color="auto"/>
            </w:tcBorders>
          </w:tcPr>
          <w:p w14:paraId="5D1EA235" w14:textId="77777777" w:rsidR="00B752E4" w:rsidRPr="00090DEA" w:rsidRDefault="00B752E4">
            <w:pPr>
              <w:pStyle w:val="FORMDATA"/>
              <w:rPr>
                <w:b/>
                <w:color w:val="auto"/>
              </w:rPr>
            </w:pPr>
            <w:r w:rsidRPr="00090DEA">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7B41B739" w14:textId="77777777" w:rsidR="00B752E4" w:rsidRPr="00090DEA" w:rsidRDefault="00B752E4">
            <w:pPr>
              <w:pStyle w:val="FORMDATA"/>
              <w:rPr>
                <w:b/>
                <w:color w:val="auto"/>
              </w:rPr>
            </w:pPr>
            <w:r w:rsidRPr="00090DEA">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231EFC19" w14:textId="77777777" w:rsidR="00B752E4" w:rsidRPr="00090DEA" w:rsidRDefault="00B752E4">
            <w:pPr>
              <w:pStyle w:val="FORMDATA"/>
              <w:rPr>
                <w:b/>
                <w:color w:val="auto"/>
              </w:rPr>
            </w:pPr>
            <w:r w:rsidRPr="00090DEA">
              <w:rPr>
                <w:b/>
                <w:color w:val="auto"/>
              </w:rPr>
              <w:t>Creole Cuisine</w:t>
            </w:r>
          </w:p>
        </w:tc>
      </w:tr>
      <w:tr w:rsidR="00B752E4" w:rsidRPr="00090DEA" w14:paraId="270220C0" w14:textId="77777777">
        <w:tc>
          <w:tcPr>
            <w:tcW w:w="2160" w:type="dxa"/>
            <w:tcBorders>
              <w:top w:val="single" w:sz="6" w:space="0" w:color="auto"/>
              <w:left w:val="single" w:sz="6" w:space="0" w:color="auto"/>
              <w:bottom w:val="single" w:sz="6" w:space="0" w:color="auto"/>
              <w:right w:val="single" w:sz="6" w:space="0" w:color="auto"/>
            </w:tcBorders>
          </w:tcPr>
          <w:p w14:paraId="585C0623" w14:textId="77777777" w:rsidR="00B752E4" w:rsidRPr="00090DEA" w:rsidRDefault="00B752E4">
            <w:pPr>
              <w:rPr>
                <w:rFonts w:ascii="Arial" w:hAnsi="Arial" w:cs="Arial"/>
                <w:b/>
                <w:lang w:val="fr-FR"/>
              </w:rPr>
            </w:pPr>
            <w:r w:rsidRPr="00090DEA">
              <w:rPr>
                <w:rFonts w:ascii="Arial" w:hAnsi="Arial" w:cs="Arial"/>
                <w:b/>
                <w:lang w:val="fr-FR"/>
              </w:rPr>
              <w:t>SANO</w:t>
            </w:r>
          </w:p>
        </w:tc>
        <w:tc>
          <w:tcPr>
            <w:tcW w:w="4680" w:type="dxa"/>
            <w:tcBorders>
              <w:top w:val="single" w:sz="6" w:space="0" w:color="auto"/>
              <w:left w:val="single" w:sz="6" w:space="0" w:color="auto"/>
              <w:bottom w:val="single" w:sz="6" w:space="0" w:color="auto"/>
              <w:right w:val="single" w:sz="6" w:space="0" w:color="auto"/>
            </w:tcBorders>
          </w:tcPr>
          <w:p w14:paraId="5D6456BD" w14:textId="77777777" w:rsidR="00B752E4" w:rsidRPr="00090DEA" w:rsidRDefault="00B752E4">
            <w:pPr>
              <w:rPr>
                <w:rFonts w:ascii="Arial" w:hAnsi="Arial" w:cs="Arial"/>
                <w:b/>
              </w:rPr>
            </w:pPr>
            <w:r w:rsidRPr="00090DEA">
              <w:rPr>
                <w:rFonts w:ascii="Arial" w:hAnsi="Arial" w:cs="Arial"/>
                <w:b/>
              </w:rPr>
              <w:t>Service Address House Number</w:t>
            </w:r>
          </w:p>
        </w:tc>
        <w:tc>
          <w:tcPr>
            <w:tcW w:w="2430" w:type="dxa"/>
            <w:tcBorders>
              <w:top w:val="single" w:sz="6" w:space="0" w:color="auto"/>
              <w:left w:val="single" w:sz="6" w:space="0" w:color="auto"/>
              <w:bottom w:val="single" w:sz="6" w:space="0" w:color="auto"/>
              <w:right w:val="single" w:sz="6" w:space="0" w:color="auto"/>
            </w:tcBorders>
          </w:tcPr>
          <w:p w14:paraId="6D606B52" w14:textId="77777777" w:rsidR="00B752E4" w:rsidRPr="00090DEA" w:rsidRDefault="00B752E4">
            <w:pPr>
              <w:pStyle w:val="FORMDATA"/>
              <w:rPr>
                <w:b/>
                <w:color w:val="auto"/>
              </w:rPr>
            </w:pPr>
            <w:r w:rsidRPr="00090DEA">
              <w:rPr>
                <w:b/>
                <w:color w:val="auto"/>
              </w:rPr>
              <w:t>212</w:t>
            </w:r>
          </w:p>
        </w:tc>
      </w:tr>
      <w:tr w:rsidR="00B752E4" w:rsidRPr="00090DEA" w14:paraId="7085BDAD" w14:textId="77777777">
        <w:tc>
          <w:tcPr>
            <w:tcW w:w="2160" w:type="dxa"/>
            <w:tcBorders>
              <w:top w:val="single" w:sz="6" w:space="0" w:color="auto"/>
              <w:left w:val="single" w:sz="6" w:space="0" w:color="auto"/>
              <w:bottom w:val="single" w:sz="6" w:space="0" w:color="auto"/>
              <w:right w:val="single" w:sz="6" w:space="0" w:color="auto"/>
            </w:tcBorders>
          </w:tcPr>
          <w:p w14:paraId="17AF3840" w14:textId="77777777" w:rsidR="00B752E4" w:rsidRPr="00090DEA" w:rsidRDefault="00B752E4">
            <w:pPr>
              <w:rPr>
                <w:rFonts w:ascii="Arial" w:hAnsi="Arial" w:cs="Arial"/>
                <w:b/>
              </w:rPr>
            </w:pPr>
            <w:r w:rsidRPr="00090DEA">
              <w:rPr>
                <w:rFonts w:ascii="Arial" w:hAnsi="Arial" w:cs="Arial"/>
                <w:b/>
              </w:rPr>
              <w:t>SASN</w:t>
            </w:r>
          </w:p>
        </w:tc>
        <w:tc>
          <w:tcPr>
            <w:tcW w:w="4680" w:type="dxa"/>
            <w:tcBorders>
              <w:top w:val="single" w:sz="6" w:space="0" w:color="auto"/>
              <w:left w:val="single" w:sz="6" w:space="0" w:color="auto"/>
              <w:bottom w:val="single" w:sz="6" w:space="0" w:color="auto"/>
              <w:right w:val="single" w:sz="6" w:space="0" w:color="auto"/>
            </w:tcBorders>
          </w:tcPr>
          <w:p w14:paraId="380DA234" w14:textId="77777777" w:rsidR="00B752E4" w:rsidRPr="00090DEA" w:rsidRDefault="00B752E4">
            <w:pPr>
              <w:rPr>
                <w:rFonts w:ascii="Arial" w:hAnsi="Arial" w:cs="Arial"/>
                <w:b/>
              </w:rPr>
            </w:pPr>
            <w:smartTag w:uri="urn:schemas-microsoft-com:office:smarttags" w:element="Street">
              <w:smartTag w:uri="urn:schemas-microsoft-com:office:smarttags" w:element="address">
                <w:r w:rsidRPr="00090DEA">
                  <w:rPr>
                    <w:rFonts w:ascii="Arial" w:hAnsi="Arial" w:cs="Arial"/>
                    <w:b/>
                  </w:rPr>
                  <w:t>Service Address Street</w:t>
                </w:r>
              </w:smartTag>
            </w:smartTag>
            <w:r w:rsidRPr="00090DEA">
              <w:rPr>
                <w:rFonts w:ascii="Arial" w:hAnsi="Arial" w:cs="Arial"/>
                <w:b/>
              </w:rPr>
              <w:t xml:space="preserve"> Name</w:t>
            </w:r>
          </w:p>
        </w:tc>
        <w:tc>
          <w:tcPr>
            <w:tcW w:w="2430" w:type="dxa"/>
            <w:tcBorders>
              <w:top w:val="single" w:sz="6" w:space="0" w:color="auto"/>
              <w:left w:val="single" w:sz="6" w:space="0" w:color="auto"/>
              <w:bottom w:val="single" w:sz="6" w:space="0" w:color="auto"/>
              <w:right w:val="single" w:sz="6" w:space="0" w:color="auto"/>
            </w:tcBorders>
          </w:tcPr>
          <w:p w14:paraId="7E146C25" w14:textId="77777777" w:rsidR="00B752E4" w:rsidRPr="00090DEA" w:rsidRDefault="00B752E4">
            <w:pPr>
              <w:pStyle w:val="FORMDATA"/>
              <w:rPr>
                <w:b/>
                <w:color w:val="auto"/>
              </w:rPr>
            </w:pPr>
            <w:smartTag w:uri="urn:schemas-microsoft-com:office:smarttags" w:element="place">
              <w:smartTag w:uri="urn:schemas-microsoft-com:office:smarttags" w:element="State">
                <w:r w:rsidRPr="00090DEA">
                  <w:rPr>
                    <w:b/>
                    <w:color w:val="auto"/>
                  </w:rPr>
                  <w:t>Washington</w:t>
                </w:r>
              </w:smartTag>
            </w:smartTag>
          </w:p>
        </w:tc>
      </w:tr>
      <w:tr w:rsidR="00B752E4" w:rsidRPr="00090DEA" w14:paraId="134ED5A1" w14:textId="77777777">
        <w:tc>
          <w:tcPr>
            <w:tcW w:w="2160" w:type="dxa"/>
            <w:tcBorders>
              <w:top w:val="single" w:sz="6" w:space="0" w:color="auto"/>
              <w:left w:val="single" w:sz="6" w:space="0" w:color="auto"/>
              <w:bottom w:val="single" w:sz="6" w:space="0" w:color="auto"/>
              <w:right w:val="single" w:sz="6" w:space="0" w:color="auto"/>
            </w:tcBorders>
          </w:tcPr>
          <w:p w14:paraId="55CA87F6" w14:textId="77777777" w:rsidR="00B752E4" w:rsidRPr="00090DEA" w:rsidRDefault="00B752E4">
            <w:pPr>
              <w:rPr>
                <w:rFonts w:ascii="Arial" w:hAnsi="Arial" w:cs="Arial"/>
                <w:b/>
              </w:rPr>
            </w:pPr>
            <w:r w:rsidRPr="00090DEA">
              <w:rPr>
                <w:rFonts w:ascii="Arial" w:hAnsi="Arial" w:cs="Arial"/>
                <w:b/>
              </w:rPr>
              <w:t>SATH</w:t>
            </w:r>
          </w:p>
        </w:tc>
        <w:tc>
          <w:tcPr>
            <w:tcW w:w="4680" w:type="dxa"/>
            <w:tcBorders>
              <w:top w:val="single" w:sz="6" w:space="0" w:color="auto"/>
              <w:left w:val="single" w:sz="6" w:space="0" w:color="auto"/>
              <w:bottom w:val="single" w:sz="6" w:space="0" w:color="auto"/>
              <w:right w:val="single" w:sz="6" w:space="0" w:color="auto"/>
            </w:tcBorders>
          </w:tcPr>
          <w:p w14:paraId="55CEDAC8" w14:textId="77777777" w:rsidR="00B752E4" w:rsidRPr="00090DEA" w:rsidRDefault="00B752E4">
            <w:pPr>
              <w:rPr>
                <w:rFonts w:ascii="Arial" w:hAnsi="Arial" w:cs="Arial"/>
                <w:b/>
              </w:rPr>
            </w:pPr>
            <w:smartTag w:uri="urn:schemas-microsoft-com:office:smarttags" w:element="Street">
              <w:smartTag w:uri="urn:schemas-microsoft-com:office:smarttags" w:element="address">
                <w:r w:rsidRPr="00090DEA">
                  <w:rPr>
                    <w:rFonts w:ascii="Arial" w:hAnsi="Arial" w:cs="Arial"/>
                    <w:b/>
                  </w:rPr>
                  <w:t>Service Address Street</w:t>
                </w:r>
              </w:smartTag>
            </w:smartTag>
            <w:r w:rsidRPr="00090DEA">
              <w:rPr>
                <w:rFonts w:ascii="Arial" w:hAnsi="Arial" w:cs="Arial"/>
                <w:b/>
              </w:rPr>
              <w:t xml:space="preserve"> Type</w:t>
            </w:r>
          </w:p>
        </w:tc>
        <w:tc>
          <w:tcPr>
            <w:tcW w:w="2430" w:type="dxa"/>
            <w:tcBorders>
              <w:top w:val="single" w:sz="6" w:space="0" w:color="auto"/>
              <w:left w:val="single" w:sz="6" w:space="0" w:color="auto"/>
              <w:bottom w:val="single" w:sz="6" w:space="0" w:color="auto"/>
              <w:right w:val="single" w:sz="6" w:space="0" w:color="auto"/>
            </w:tcBorders>
          </w:tcPr>
          <w:p w14:paraId="7BAC1281" w14:textId="77777777" w:rsidR="00B752E4" w:rsidRPr="00090DEA" w:rsidRDefault="00B752E4">
            <w:pPr>
              <w:pStyle w:val="FORMDATA"/>
              <w:rPr>
                <w:b/>
                <w:color w:val="auto"/>
              </w:rPr>
            </w:pPr>
            <w:r w:rsidRPr="00090DEA">
              <w:rPr>
                <w:b/>
                <w:color w:val="auto"/>
              </w:rPr>
              <w:t>St</w:t>
            </w:r>
          </w:p>
        </w:tc>
      </w:tr>
      <w:tr w:rsidR="00B752E4" w:rsidRPr="00090DEA" w14:paraId="623A9249" w14:textId="77777777">
        <w:tc>
          <w:tcPr>
            <w:tcW w:w="2160" w:type="dxa"/>
            <w:tcBorders>
              <w:top w:val="single" w:sz="6" w:space="0" w:color="auto"/>
              <w:left w:val="single" w:sz="6" w:space="0" w:color="auto"/>
              <w:bottom w:val="single" w:sz="6" w:space="0" w:color="auto"/>
              <w:right w:val="single" w:sz="6" w:space="0" w:color="auto"/>
            </w:tcBorders>
          </w:tcPr>
          <w:p w14:paraId="52663138" w14:textId="77777777" w:rsidR="00B752E4" w:rsidRPr="00090DEA" w:rsidRDefault="00B752E4">
            <w:pPr>
              <w:rPr>
                <w:rFonts w:ascii="Arial" w:hAnsi="Arial" w:cs="Arial"/>
                <w:b/>
              </w:rPr>
            </w:pPr>
            <w:r w:rsidRPr="00090DEA">
              <w:rPr>
                <w:rFonts w:ascii="Arial" w:hAnsi="Arial" w:cs="Arial"/>
                <w:b/>
              </w:rPr>
              <w:t>CITY</w:t>
            </w:r>
          </w:p>
        </w:tc>
        <w:tc>
          <w:tcPr>
            <w:tcW w:w="4680" w:type="dxa"/>
            <w:tcBorders>
              <w:top w:val="single" w:sz="6" w:space="0" w:color="auto"/>
              <w:left w:val="single" w:sz="6" w:space="0" w:color="auto"/>
              <w:bottom w:val="single" w:sz="6" w:space="0" w:color="auto"/>
              <w:right w:val="single" w:sz="6" w:space="0" w:color="auto"/>
            </w:tcBorders>
          </w:tcPr>
          <w:p w14:paraId="357AFFDF" w14:textId="77777777" w:rsidR="00B752E4" w:rsidRPr="00090DEA" w:rsidRDefault="00B752E4">
            <w:pPr>
              <w:rPr>
                <w:rFonts w:ascii="Arial" w:hAnsi="Arial" w:cs="Arial"/>
                <w:b/>
              </w:rPr>
            </w:pPr>
            <w:smartTag w:uri="urn:schemas-microsoft-com:office:smarttags" w:element="place">
              <w:smartTag w:uri="urn:schemas-microsoft-com:office:smarttags" w:element="PlaceName">
                <w:r w:rsidRPr="00090DEA">
                  <w:rPr>
                    <w:rFonts w:ascii="Arial" w:hAnsi="Arial" w:cs="Arial"/>
                    <w:b/>
                  </w:rPr>
                  <w:t>End</w:t>
                </w:r>
              </w:smartTag>
              <w:r w:rsidRPr="00090DEA">
                <w:rPr>
                  <w:rFonts w:ascii="Arial" w:hAnsi="Arial" w:cs="Arial"/>
                  <w:b/>
                </w:rPr>
                <w:t xml:space="preserve"> </w:t>
              </w:r>
              <w:smartTag w:uri="urn:schemas-microsoft-com:office:smarttags" w:element="PlaceName">
                <w:r w:rsidRPr="00090DEA">
                  <w:rPr>
                    <w:rFonts w:ascii="Arial" w:hAnsi="Arial" w:cs="Arial"/>
                    <w:b/>
                  </w:rPr>
                  <w:t>User</w:t>
                </w:r>
              </w:smartTag>
              <w:r w:rsidRPr="00090DEA">
                <w:rPr>
                  <w:rFonts w:ascii="Arial" w:hAnsi="Arial" w:cs="Arial"/>
                  <w:b/>
                </w:rPr>
                <w:t xml:space="preserve"> </w:t>
              </w:r>
              <w:smartTag w:uri="urn:schemas-microsoft-com:office:smarttags" w:element="PlaceType">
                <w:r w:rsidRPr="00090DEA">
                  <w:rPr>
                    <w:rFonts w:ascii="Arial" w:hAnsi="Arial" w:cs="Arial"/>
                    <w:b/>
                  </w:rPr>
                  <w:t>City</w:t>
                </w:r>
              </w:smartTag>
            </w:smartTag>
          </w:p>
        </w:tc>
        <w:tc>
          <w:tcPr>
            <w:tcW w:w="2430" w:type="dxa"/>
            <w:tcBorders>
              <w:top w:val="single" w:sz="6" w:space="0" w:color="auto"/>
              <w:left w:val="single" w:sz="6" w:space="0" w:color="auto"/>
              <w:bottom w:val="single" w:sz="6" w:space="0" w:color="auto"/>
              <w:right w:val="single" w:sz="6" w:space="0" w:color="auto"/>
            </w:tcBorders>
          </w:tcPr>
          <w:p w14:paraId="4AB6CF46" w14:textId="77777777" w:rsidR="00B752E4" w:rsidRPr="00090DEA" w:rsidRDefault="00B752E4">
            <w:pPr>
              <w:pStyle w:val="FORMDATA"/>
              <w:rPr>
                <w:b/>
                <w:color w:val="auto"/>
              </w:rPr>
            </w:pPr>
            <w:smartTag w:uri="urn:schemas-microsoft-com:office:smarttags" w:element="place">
              <w:smartTag w:uri="urn:schemas-microsoft-com:office:smarttags" w:element="City">
                <w:r w:rsidRPr="00090DEA">
                  <w:rPr>
                    <w:b/>
                    <w:color w:val="auto"/>
                  </w:rPr>
                  <w:t>Selma</w:t>
                </w:r>
              </w:smartTag>
            </w:smartTag>
          </w:p>
        </w:tc>
      </w:tr>
      <w:tr w:rsidR="00B752E4" w:rsidRPr="00090DEA" w14:paraId="081AF884" w14:textId="77777777">
        <w:tc>
          <w:tcPr>
            <w:tcW w:w="2160" w:type="dxa"/>
            <w:tcBorders>
              <w:top w:val="single" w:sz="6" w:space="0" w:color="auto"/>
              <w:left w:val="single" w:sz="6" w:space="0" w:color="auto"/>
              <w:bottom w:val="single" w:sz="6" w:space="0" w:color="auto"/>
              <w:right w:val="single" w:sz="6" w:space="0" w:color="auto"/>
            </w:tcBorders>
          </w:tcPr>
          <w:p w14:paraId="7C0ADCE6" w14:textId="77777777" w:rsidR="00B752E4" w:rsidRPr="00090DEA" w:rsidRDefault="00B752E4">
            <w:pPr>
              <w:rPr>
                <w:rFonts w:ascii="Arial" w:hAnsi="Arial" w:cs="Arial"/>
                <w:b/>
              </w:rPr>
            </w:pPr>
            <w:r w:rsidRPr="00090DEA">
              <w:rPr>
                <w:rFonts w:ascii="Arial" w:hAnsi="Arial" w:cs="Arial"/>
                <w:b/>
              </w:rPr>
              <w:t>STATE</w:t>
            </w:r>
          </w:p>
        </w:tc>
        <w:tc>
          <w:tcPr>
            <w:tcW w:w="4680" w:type="dxa"/>
            <w:tcBorders>
              <w:top w:val="single" w:sz="6" w:space="0" w:color="auto"/>
              <w:left w:val="single" w:sz="6" w:space="0" w:color="auto"/>
              <w:bottom w:val="single" w:sz="6" w:space="0" w:color="auto"/>
              <w:right w:val="single" w:sz="6" w:space="0" w:color="auto"/>
            </w:tcBorders>
          </w:tcPr>
          <w:p w14:paraId="47C9505A" w14:textId="77777777" w:rsidR="00B752E4" w:rsidRPr="00090DEA" w:rsidRDefault="00B752E4">
            <w:pPr>
              <w:rPr>
                <w:rFonts w:ascii="Arial" w:hAnsi="Arial" w:cs="Arial"/>
                <w:b/>
              </w:rPr>
            </w:pPr>
            <w:smartTag w:uri="urn:schemas-microsoft-com:office:smarttags" w:element="place">
              <w:smartTag w:uri="urn:schemas-microsoft-com:office:smarttags" w:element="PlaceName">
                <w:r w:rsidRPr="00090DEA">
                  <w:rPr>
                    <w:rFonts w:ascii="Arial" w:hAnsi="Arial" w:cs="Arial"/>
                    <w:b/>
                  </w:rPr>
                  <w:t>End</w:t>
                </w:r>
              </w:smartTag>
              <w:r w:rsidRPr="00090DEA">
                <w:rPr>
                  <w:rFonts w:ascii="Arial" w:hAnsi="Arial" w:cs="Arial"/>
                  <w:b/>
                </w:rPr>
                <w:t xml:space="preserve"> </w:t>
              </w:r>
              <w:smartTag w:uri="urn:schemas-microsoft-com:office:smarttags" w:element="PlaceName">
                <w:r w:rsidRPr="00090DEA">
                  <w:rPr>
                    <w:rFonts w:ascii="Arial" w:hAnsi="Arial" w:cs="Arial"/>
                    <w:b/>
                  </w:rPr>
                  <w:t>User</w:t>
                </w:r>
              </w:smartTag>
              <w:r w:rsidRPr="00090DEA">
                <w:rPr>
                  <w:rFonts w:ascii="Arial" w:hAnsi="Arial" w:cs="Arial"/>
                  <w:b/>
                </w:rPr>
                <w:t xml:space="preserve"> </w:t>
              </w:r>
              <w:smartTag w:uri="urn:schemas-microsoft-com:office:smarttags" w:element="PlaceType">
                <w:r w:rsidRPr="00090DEA">
                  <w:rPr>
                    <w:rFonts w:ascii="Arial" w:hAnsi="Arial" w:cs="Arial"/>
                    <w:b/>
                  </w:rPr>
                  <w:t>State</w:t>
                </w:r>
              </w:smartTag>
            </w:smartTag>
          </w:p>
        </w:tc>
        <w:tc>
          <w:tcPr>
            <w:tcW w:w="2430" w:type="dxa"/>
            <w:tcBorders>
              <w:top w:val="single" w:sz="6" w:space="0" w:color="auto"/>
              <w:left w:val="single" w:sz="6" w:space="0" w:color="auto"/>
              <w:bottom w:val="single" w:sz="6" w:space="0" w:color="auto"/>
              <w:right w:val="single" w:sz="6" w:space="0" w:color="auto"/>
            </w:tcBorders>
          </w:tcPr>
          <w:p w14:paraId="111C5CA6" w14:textId="77777777" w:rsidR="00B752E4" w:rsidRPr="00090DEA" w:rsidRDefault="00B752E4">
            <w:pPr>
              <w:pStyle w:val="FORMDATA"/>
              <w:rPr>
                <w:b/>
                <w:color w:val="auto"/>
              </w:rPr>
            </w:pPr>
            <w:smartTag w:uri="urn:schemas-microsoft-com:office:smarttags" w:element="place">
              <w:smartTag w:uri="urn:schemas-microsoft-com:office:smarttags" w:element="State">
                <w:r w:rsidRPr="00090DEA">
                  <w:rPr>
                    <w:b/>
                    <w:color w:val="auto"/>
                  </w:rPr>
                  <w:t>AL</w:t>
                </w:r>
              </w:smartTag>
            </w:smartTag>
          </w:p>
        </w:tc>
      </w:tr>
      <w:tr w:rsidR="00B752E4" w:rsidRPr="00090DEA" w14:paraId="3556FE30" w14:textId="77777777">
        <w:tc>
          <w:tcPr>
            <w:tcW w:w="2160" w:type="dxa"/>
            <w:tcBorders>
              <w:top w:val="single" w:sz="6" w:space="0" w:color="auto"/>
              <w:left w:val="single" w:sz="6" w:space="0" w:color="auto"/>
              <w:bottom w:val="single" w:sz="6" w:space="0" w:color="auto"/>
              <w:right w:val="single" w:sz="6" w:space="0" w:color="auto"/>
            </w:tcBorders>
          </w:tcPr>
          <w:p w14:paraId="0DBC99E0" w14:textId="77777777" w:rsidR="00B752E4" w:rsidRPr="00090DEA" w:rsidRDefault="00B752E4">
            <w:pPr>
              <w:rPr>
                <w:rFonts w:ascii="Arial" w:hAnsi="Arial" w:cs="Arial"/>
                <w:b/>
                <w:lang w:val="fr-FR"/>
              </w:rPr>
            </w:pPr>
            <w:r w:rsidRPr="00090DEA">
              <w:rPr>
                <w:rFonts w:ascii="Arial" w:hAnsi="Arial" w:cs="Arial"/>
                <w:b/>
                <w:lang w:val="fr-FR"/>
              </w:rPr>
              <w:t>ZIP CODE</w:t>
            </w:r>
          </w:p>
        </w:tc>
        <w:tc>
          <w:tcPr>
            <w:tcW w:w="4680" w:type="dxa"/>
            <w:tcBorders>
              <w:top w:val="single" w:sz="6" w:space="0" w:color="auto"/>
              <w:left w:val="single" w:sz="6" w:space="0" w:color="auto"/>
              <w:bottom w:val="single" w:sz="6" w:space="0" w:color="auto"/>
              <w:right w:val="single" w:sz="6" w:space="0" w:color="auto"/>
            </w:tcBorders>
          </w:tcPr>
          <w:p w14:paraId="1767E983" w14:textId="77777777" w:rsidR="00B752E4" w:rsidRPr="00090DEA" w:rsidRDefault="00B752E4">
            <w:pPr>
              <w:rPr>
                <w:rFonts w:ascii="Arial" w:hAnsi="Arial" w:cs="Arial"/>
                <w:b/>
              </w:rPr>
            </w:pPr>
            <w:r w:rsidRPr="00090DEA">
              <w:rPr>
                <w:rFonts w:ascii="Arial" w:hAnsi="Arial" w:cs="Arial"/>
                <w:b/>
              </w:rPr>
              <w:t>End User Zip Code</w:t>
            </w:r>
          </w:p>
        </w:tc>
        <w:tc>
          <w:tcPr>
            <w:tcW w:w="2430" w:type="dxa"/>
            <w:tcBorders>
              <w:top w:val="single" w:sz="6" w:space="0" w:color="auto"/>
              <w:left w:val="single" w:sz="6" w:space="0" w:color="auto"/>
              <w:bottom w:val="single" w:sz="6" w:space="0" w:color="auto"/>
              <w:right w:val="single" w:sz="6" w:space="0" w:color="auto"/>
            </w:tcBorders>
          </w:tcPr>
          <w:p w14:paraId="087616D7" w14:textId="77777777" w:rsidR="00B752E4" w:rsidRPr="00090DEA" w:rsidRDefault="00B752E4">
            <w:pPr>
              <w:pStyle w:val="FORMDATA"/>
              <w:rPr>
                <w:b/>
                <w:color w:val="auto"/>
              </w:rPr>
            </w:pPr>
            <w:r w:rsidRPr="00090DEA">
              <w:rPr>
                <w:b/>
                <w:color w:val="auto"/>
              </w:rPr>
              <w:t>36703</w:t>
            </w:r>
          </w:p>
        </w:tc>
      </w:tr>
      <w:tr w:rsidR="00B752E4" w:rsidRPr="00090DEA" w14:paraId="382B4ED1" w14:textId="77777777">
        <w:tc>
          <w:tcPr>
            <w:tcW w:w="2160" w:type="dxa"/>
            <w:tcBorders>
              <w:top w:val="single" w:sz="6" w:space="0" w:color="auto"/>
              <w:left w:val="single" w:sz="6" w:space="0" w:color="auto"/>
              <w:bottom w:val="single" w:sz="6" w:space="0" w:color="auto"/>
              <w:right w:val="single" w:sz="6" w:space="0" w:color="auto"/>
            </w:tcBorders>
          </w:tcPr>
          <w:p w14:paraId="6562473C" w14:textId="77777777" w:rsidR="00B752E4" w:rsidRPr="00090DEA" w:rsidRDefault="00B752E4">
            <w:pPr>
              <w:pStyle w:val="FORMDATA"/>
              <w:rPr>
                <w:b/>
                <w:color w:val="auto"/>
              </w:rPr>
            </w:pPr>
            <w:r w:rsidRPr="00090DEA">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0653B3CC" w14:textId="77777777" w:rsidR="00B752E4" w:rsidRPr="00090DEA" w:rsidRDefault="00B752E4">
            <w:pPr>
              <w:pStyle w:val="FORMDATA"/>
              <w:rPr>
                <w:b/>
                <w:color w:val="auto"/>
              </w:rPr>
            </w:pPr>
            <w:r w:rsidRPr="00090DEA">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54255B45" w14:textId="77777777" w:rsidR="00B752E4" w:rsidRPr="00090DEA" w:rsidRDefault="00B752E4">
            <w:pPr>
              <w:pStyle w:val="FORMDATA"/>
              <w:rPr>
                <w:b/>
                <w:color w:val="auto"/>
              </w:rPr>
            </w:pPr>
            <w:r w:rsidRPr="00090DEA">
              <w:rPr>
                <w:b/>
                <w:color w:val="auto"/>
              </w:rPr>
              <w:t>A</w:t>
            </w:r>
          </w:p>
        </w:tc>
      </w:tr>
      <w:tr w:rsidR="00B752E4" w:rsidRPr="00090DEA" w14:paraId="4CCC524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07B7F37" w14:textId="77777777" w:rsidR="00B752E4" w:rsidRPr="00090DEA" w:rsidRDefault="00B752E4">
            <w:pPr>
              <w:pStyle w:val="Heading4"/>
              <w:rPr>
                <w:b/>
                <w:i w:val="0"/>
              </w:rPr>
            </w:pPr>
            <w:r w:rsidRPr="00090DEA">
              <w:rPr>
                <w:b/>
                <w:i w:val="0"/>
              </w:rPr>
              <w:t>Bill Section</w:t>
            </w:r>
          </w:p>
        </w:tc>
      </w:tr>
      <w:tr w:rsidR="00B752E4" w:rsidRPr="00090DEA" w14:paraId="0CA224A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7D137B" w14:textId="77777777" w:rsidR="00B752E4" w:rsidRPr="00090DEA" w:rsidRDefault="00B752E4">
            <w:pPr>
              <w:pStyle w:val="FORMDATA"/>
              <w:rPr>
                <w:b/>
                <w:color w:val="auto"/>
              </w:rPr>
            </w:pPr>
            <w:r w:rsidRPr="00090DEA">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A613D89" w14:textId="77777777" w:rsidR="00B752E4" w:rsidRPr="00090DEA" w:rsidRDefault="00B752E4">
            <w:pPr>
              <w:pStyle w:val="FORMDATA"/>
              <w:rPr>
                <w:b/>
                <w:color w:val="auto"/>
              </w:rPr>
            </w:pPr>
            <w:r w:rsidRPr="00090DEA">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F82812B" w14:textId="77777777" w:rsidR="00B752E4" w:rsidRPr="00090DEA" w:rsidRDefault="00B752E4">
            <w:pPr>
              <w:pStyle w:val="FORMDATA"/>
              <w:rPr>
                <w:b/>
                <w:color w:val="auto"/>
              </w:rPr>
            </w:pPr>
            <w:r w:rsidRPr="00090DEA">
              <w:rPr>
                <w:b/>
                <w:color w:val="auto"/>
              </w:rPr>
              <w:t>3348744192</w:t>
            </w:r>
          </w:p>
        </w:tc>
      </w:tr>
      <w:tr w:rsidR="00B752E4" w:rsidRPr="00090DEA" w14:paraId="7F08571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3646F22" w14:textId="77777777" w:rsidR="00B752E4" w:rsidRPr="00090DEA" w:rsidRDefault="00B752E4">
            <w:pPr>
              <w:pStyle w:val="BodyText"/>
              <w:rPr>
                <w:color w:val="auto"/>
              </w:rPr>
            </w:pPr>
            <w:r w:rsidRPr="00090DEA">
              <w:rPr>
                <w:rFonts w:ascii="Arial" w:hAnsi="Arial" w:cs="Arial"/>
                <w:iCs/>
                <w:color w:val="auto"/>
              </w:rPr>
              <w:t>PS  FORM</w:t>
            </w:r>
          </w:p>
        </w:tc>
      </w:tr>
      <w:tr w:rsidR="00B752E4" w:rsidRPr="00090DEA" w14:paraId="36B3E94A"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E023B8F"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090DEA" w14:paraId="3C9B26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F099DF7" w14:textId="77777777" w:rsidR="00B752E4" w:rsidRPr="00090DEA" w:rsidRDefault="00B752E4">
            <w:pPr>
              <w:pStyle w:val="FORMDATA"/>
              <w:rPr>
                <w:b/>
                <w:color w:val="auto"/>
                <w:lang w:val="fr-FR"/>
              </w:rPr>
            </w:pPr>
            <w:r w:rsidRPr="00090DEA">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1EFDDDA8" w14:textId="77777777" w:rsidR="00B752E4" w:rsidRPr="00090DEA" w:rsidRDefault="00B752E4">
            <w:pPr>
              <w:pStyle w:val="FORMDATA"/>
              <w:rPr>
                <w:b/>
                <w:color w:val="auto"/>
                <w:lang w:val="fr-FR"/>
              </w:rPr>
            </w:pPr>
            <w:r w:rsidRPr="00090DEA">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0C2D301B" w14:textId="77777777" w:rsidR="00B752E4" w:rsidRPr="00090DEA" w:rsidRDefault="00B752E4">
            <w:pPr>
              <w:pStyle w:val="FORMDATA"/>
              <w:rPr>
                <w:b/>
                <w:color w:val="auto"/>
              </w:rPr>
            </w:pPr>
            <w:r w:rsidRPr="00090DEA">
              <w:rPr>
                <w:b/>
                <w:color w:val="auto"/>
              </w:rPr>
              <w:t>002</w:t>
            </w:r>
          </w:p>
        </w:tc>
      </w:tr>
      <w:tr w:rsidR="00B752E4" w:rsidRPr="00090DEA" w14:paraId="4BDE2CFB"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7218453" w14:textId="77777777" w:rsidR="00B752E4" w:rsidRPr="00090DEA" w:rsidRDefault="00B752E4">
            <w:pPr>
              <w:pStyle w:val="Heading5"/>
              <w:rPr>
                <w:color w:val="auto"/>
              </w:rPr>
            </w:pPr>
            <w:r w:rsidRPr="00090DEA">
              <w:rPr>
                <w:color w:val="auto"/>
              </w:rPr>
              <w:t>Service Details Section</w:t>
            </w:r>
          </w:p>
        </w:tc>
      </w:tr>
      <w:tr w:rsidR="00B752E4" w:rsidRPr="00090DEA" w14:paraId="29D7244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570884E"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929DA1F"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5A1C389" w14:textId="77777777" w:rsidR="00B752E4" w:rsidRPr="00090DEA" w:rsidRDefault="00B752E4">
            <w:pPr>
              <w:pStyle w:val="FORMDATA"/>
              <w:rPr>
                <w:b/>
                <w:color w:val="auto"/>
              </w:rPr>
            </w:pPr>
            <w:r w:rsidRPr="00090DEA">
              <w:rPr>
                <w:b/>
                <w:color w:val="auto"/>
              </w:rPr>
              <w:t>00001</w:t>
            </w:r>
          </w:p>
        </w:tc>
      </w:tr>
      <w:tr w:rsidR="00B752E4" w:rsidRPr="00090DEA" w14:paraId="5E0C4D0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988D64"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207512FE"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46664FB2" w14:textId="77777777" w:rsidR="00B752E4" w:rsidRPr="00090DEA" w:rsidRDefault="00B752E4">
            <w:pPr>
              <w:pStyle w:val="FORMDATA"/>
              <w:rPr>
                <w:b/>
                <w:color w:val="auto"/>
              </w:rPr>
            </w:pPr>
            <w:r w:rsidRPr="00090DEA">
              <w:rPr>
                <w:b/>
                <w:color w:val="auto"/>
              </w:rPr>
              <w:t>V</w:t>
            </w:r>
          </w:p>
        </w:tc>
      </w:tr>
      <w:tr w:rsidR="00B752E4" w:rsidRPr="00090DEA" w14:paraId="1E0DBB5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8F519C9"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DEAE5A0"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777E80C" w14:textId="77777777" w:rsidR="00B752E4" w:rsidRPr="00090DEA" w:rsidRDefault="00B752E4">
            <w:pPr>
              <w:pStyle w:val="FORMDATA"/>
              <w:rPr>
                <w:b/>
                <w:color w:val="auto"/>
              </w:rPr>
            </w:pPr>
            <w:r w:rsidRPr="00090DEA">
              <w:rPr>
                <w:b/>
                <w:color w:val="auto"/>
              </w:rPr>
              <w:t>3348746922</w:t>
            </w:r>
          </w:p>
        </w:tc>
      </w:tr>
      <w:tr w:rsidR="00B752E4" w:rsidRPr="00090DEA" w14:paraId="57CF0FD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FD82404"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71EA5E27"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472B00EB" w14:textId="77777777" w:rsidR="00B752E4" w:rsidRPr="00090DEA" w:rsidRDefault="00B752E4">
            <w:pPr>
              <w:pStyle w:val="FORMDATA"/>
              <w:rPr>
                <w:b/>
                <w:color w:val="auto"/>
              </w:rPr>
            </w:pPr>
            <w:r w:rsidRPr="00090DEA">
              <w:rPr>
                <w:b/>
                <w:color w:val="auto"/>
              </w:rPr>
              <w:t>N</w:t>
            </w:r>
          </w:p>
        </w:tc>
      </w:tr>
      <w:tr w:rsidR="00B752E4" w:rsidRPr="00090DEA" w14:paraId="7ABEF12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A0589E"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B747C3D"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ECF1E01" w14:textId="77777777" w:rsidR="00B752E4" w:rsidRPr="00090DEA" w:rsidRDefault="00B752E4">
            <w:pPr>
              <w:pStyle w:val="FORMDATA"/>
              <w:rPr>
                <w:b/>
                <w:color w:val="auto"/>
              </w:rPr>
            </w:pPr>
            <w:r w:rsidRPr="00090DEA">
              <w:rPr>
                <w:b/>
                <w:color w:val="auto"/>
              </w:rPr>
              <w:t>ESX</w:t>
            </w:r>
          </w:p>
        </w:tc>
      </w:tr>
      <w:tr w:rsidR="00B752E4" w:rsidRPr="00090DEA" w14:paraId="4EA013B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A35D7AF" w14:textId="77777777" w:rsidR="00B752E4" w:rsidRPr="00090DEA" w:rsidRDefault="00B752E4">
            <w:pPr>
              <w:rPr>
                <w:rFonts w:ascii="Arial" w:hAnsi="Arial" w:cs="Arial"/>
                <w:b/>
                <w:bCs/>
                <w:iCs/>
              </w:rPr>
            </w:pPr>
            <w:r w:rsidRPr="00090DEA">
              <w:rPr>
                <w:rFonts w:ascii="Arial" w:hAnsi="Arial"/>
                <w:b/>
                <w:bCs/>
              </w:rPr>
              <w:t>Service Details Section</w:t>
            </w:r>
          </w:p>
        </w:tc>
      </w:tr>
      <w:tr w:rsidR="00B752E4" w:rsidRPr="00090DEA" w14:paraId="7E5E39B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E221838"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D07FF07"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6CF6B90" w14:textId="77777777" w:rsidR="00B752E4" w:rsidRPr="00090DEA" w:rsidRDefault="00B752E4">
            <w:pPr>
              <w:pStyle w:val="FORMDATA"/>
              <w:rPr>
                <w:b/>
                <w:color w:val="auto"/>
              </w:rPr>
            </w:pPr>
            <w:r w:rsidRPr="00090DEA">
              <w:rPr>
                <w:b/>
                <w:color w:val="auto"/>
              </w:rPr>
              <w:t>00002</w:t>
            </w:r>
          </w:p>
        </w:tc>
      </w:tr>
      <w:tr w:rsidR="00B752E4" w:rsidRPr="00090DEA" w14:paraId="564B61C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FDA2455"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6EB0C9E3"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0F3DF0CB" w14:textId="77777777" w:rsidR="00B752E4" w:rsidRPr="00090DEA" w:rsidRDefault="00B752E4">
            <w:pPr>
              <w:pStyle w:val="FORMDATA"/>
              <w:rPr>
                <w:b/>
                <w:color w:val="auto"/>
              </w:rPr>
            </w:pPr>
            <w:r w:rsidRPr="00090DEA">
              <w:rPr>
                <w:b/>
                <w:color w:val="auto"/>
              </w:rPr>
              <w:t>N</w:t>
            </w:r>
          </w:p>
        </w:tc>
      </w:tr>
      <w:tr w:rsidR="00B752E4" w:rsidRPr="00090DEA" w14:paraId="28208EB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F3EF4F"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3D306A83"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5730201" w14:textId="77777777" w:rsidR="00B752E4" w:rsidRPr="00090DEA" w:rsidRDefault="00B752E4">
            <w:pPr>
              <w:pStyle w:val="FORMDATA"/>
              <w:rPr>
                <w:b/>
                <w:color w:val="auto"/>
              </w:rPr>
            </w:pPr>
            <w:r w:rsidRPr="00090DEA">
              <w:rPr>
                <w:b/>
                <w:color w:val="auto"/>
              </w:rPr>
              <w:t>3348746287</w:t>
            </w:r>
          </w:p>
        </w:tc>
      </w:tr>
      <w:tr w:rsidR="00B752E4" w:rsidRPr="00090DEA" w14:paraId="4A0F4D2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410F993" w14:textId="77777777" w:rsidR="00B752E4" w:rsidRPr="00090DEA" w:rsidRDefault="00B752E4">
            <w:pPr>
              <w:pStyle w:val="FORMDATA"/>
              <w:rPr>
                <w:b/>
                <w:color w:val="auto"/>
              </w:rPr>
            </w:pPr>
            <w:r w:rsidRPr="00090DEA">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1A433B1F" w14:textId="77777777" w:rsidR="00B752E4" w:rsidRPr="00090DEA" w:rsidRDefault="00B752E4">
            <w:pPr>
              <w:pStyle w:val="FORMDATA"/>
              <w:rPr>
                <w:b/>
                <w:color w:val="auto"/>
              </w:rPr>
            </w:pPr>
            <w:r w:rsidRPr="00090DEA">
              <w:rPr>
                <w:b/>
                <w:color w:val="auto"/>
              </w:rPr>
              <w:t>Line Class of Service</w:t>
            </w:r>
          </w:p>
        </w:tc>
        <w:tc>
          <w:tcPr>
            <w:tcW w:w="2430" w:type="dxa"/>
            <w:tcBorders>
              <w:top w:val="single" w:sz="6" w:space="0" w:color="auto"/>
              <w:left w:val="single" w:sz="6" w:space="0" w:color="auto"/>
              <w:bottom w:val="single" w:sz="6" w:space="0" w:color="auto"/>
              <w:right w:val="single" w:sz="6" w:space="0" w:color="auto"/>
            </w:tcBorders>
          </w:tcPr>
          <w:p w14:paraId="203FC903" w14:textId="77777777" w:rsidR="00B752E4" w:rsidRPr="00090DEA" w:rsidRDefault="00B752E4">
            <w:pPr>
              <w:pStyle w:val="FORMDATA"/>
              <w:rPr>
                <w:b/>
                <w:color w:val="auto"/>
              </w:rPr>
            </w:pPr>
            <w:r w:rsidRPr="00090DEA">
              <w:rPr>
                <w:b/>
                <w:color w:val="auto"/>
              </w:rPr>
              <w:t>UEPBL</w:t>
            </w:r>
          </w:p>
        </w:tc>
      </w:tr>
      <w:tr w:rsidR="00B752E4" w:rsidRPr="00090DEA" w14:paraId="1D571C6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0EF169" w14:textId="77777777" w:rsidR="00B752E4" w:rsidRPr="00090DEA" w:rsidRDefault="00B752E4">
            <w:pPr>
              <w:pStyle w:val="FORMDATA"/>
              <w:rPr>
                <w:b/>
                <w:color w:val="auto"/>
              </w:rPr>
            </w:pPr>
            <w:r w:rsidRPr="00090DEA">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00501DBE" w14:textId="77777777" w:rsidR="00B752E4" w:rsidRPr="00090DEA" w:rsidRDefault="00B752E4">
            <w:pPr>
              <w:pStyle w:val="FORMDATA"/>
              <w:rPr>
                <w:b/>
                <w:color w:val="auto"/>
              </w:rPr>
            </w:pPr>
            <w:r w:rsidRPr="00090DEA">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1C91B846" w14:textId="77777777" w:rsidR="00B752E4" w:rsidRPr="00090DEA" w:rsidRDefault="00B752E4">
            <w:pPr>
              <w:pStyle w:val="FORMDATA"/>
              <w:rPr>
                <w:b/>
                <w:color w:val="auto"/>
              </w:rPr>
            </w:pPr>
            <w:r w:rsidRPr="00090DEA">
              <w:rPr>
                <w:b/>
                <w:color w:val="auto"/>
              </w:rPr>
              <w:t>NONE</w:t>
            </w:r>
          </w:p>
        </w:tc>
      </w:tr>
      <w:tr w:rsidR="00B752E4" w:rsidRPr="00090DEA" w14:paraId="1E8ECEF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E8EAB7" w14:textId="77777777" w:rsidR="00B752E4" w:rsidRPr="00090DEA" w:rsidRDefault="00B752E4">
            <w:pPr>
              <w:pStyle w:val="FORMDATA"/>
              <w:rPr>
                <w:b/>
                <w:color w:val="auto"/>
              </w:rPr>
            </w:pPr>
            <w:r w:rsidRPr="00090DEA">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4F8145C5" w14:textId="77777777" w:rsidR="00B752E4" w:rsidRPr="00090DEA" w:rsidRDefault="00B752E4">
            <w:pPr>
              <w:pStyle w:val="FORMDATA"/>
              <w:rPr>
                <w:b/>
                <w:color w:val="auto"/>
              </w:rPr>
            </w:pPr>
            <w:r w:rsidRPr="00090DEA">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2D5E87DC" w14:textId="77777777" w:rsidR="00B752E4" w:rsidRPr="00090DEA" w:rsidRDefault="00B752E4">
            <w:pPr>
              <w:pStyle w:val="FORMDATA"/>
              <w:rPr>
                <w:b/>
                <w:color w:val="auto"/>
              </w:rPr>
            </w:pPr>
            <w:r w:rsidRPr="00090DEA">
              <w:rPr>
                <w:b/>
                <w:color w:val="auto"/>
              </w:rPr>
              <w:t>NONE</w:t>
            </w:r>
          </w:p>
        </w:tc>
      </w:tr>
      <w:tr w:rsidR="00B752E4" w:rsidRPr="00090DEA" w14:paraId="0C0E330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7A70E4E"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0EDCBD1A"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454F3E1A" w14:textId="77777777" w:rsidR="00B752E4" w:rsidRPr="00090DEA" w:rsidRDefault="00B752E4">
            <w:pPr>
              <w:pStyle w:val="FORMDATA"/>
              <w:rPr>
                <w:b/>
                <w:color w:val="auto"/>
              </w:rPr>
            </w:pPr>
            <w:r w:rsidRPr="00090DEA">
              <w:rPr>
                <w:b/>
                <w:color w:val="auto"/>
              </w:rPr>
              <w:t>N</w:t>
            </w:r>
          </w:p>
        </w:tc>
      </w:tr>
      <w:tr w:rsidR="00B752E4" w:rsidRPr="00090DEA" w14:paraId="0A2DF8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7C772C0"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989EADE"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B042C8E" w14:textId="77777777" w:rsidR="00B752E4" w:rsidRPr="00090DEA" w:rsidRDefault="00B752E4">
            <w:pPr>
              <w:pStyle w:val="FORMDATA"/>
              <w:rPr>
                <w:b/>
                <w:color w:val="auto"/>
              </w:rPr>
            </w:pPr>
            <w:r w:rsidRPr="00090DEA">
              <w:rPr>
                <w:b/>
                <w:color w:val="auto"/>
              </w:rPr>
              <w:t>ESX</w:t>
            </w:r>
          </w:p>
        </w:tc>
      </w:tr>
      <w:tr w:rsidR="00B752E4" w:rsidRPr="00090DEA" w14:paraId="424FE8A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99F06B"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CA8F6B0"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90C9229" w14:textId="77777777" w:rsidR="00B752E4" w:rsidRPr="00090DEA" w:rsidRDefault="00B752E4">
            <w:pPr>
              <w:pStyle w:val="FORMDATA"/>
              <w:rPr>
                <w:b/>
                <w:color w:val="auto"/>
              </w:rPr>
            </w:pPr>
            <w:r w:rsidRPr="00090DEA">
              <w:rPr>
                <w:b/>
                <w:color w:val="auto"/>
              </w:rPr>
              <w:t>N</w:t>
            </w:r>
          </w:p>
        </w:tc>
      </w:tr>
      <w:tr w:rsidR="00B752E4" w:rsidRPr="00090DEA" w14:paraId="77C7024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E9D9D53"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FA92B47"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7EE307D" w14:textId="77777777" w:rsidR="00B752E4" w:rsidRPr="00090DEA" w:rsidRDefault="00B752E4">
            <w:pPr>
              <w:pStyle w:val="FORMDATA"/>
              <w:rPr>
                <w:b/>
                <w:color w:val="auto"/>
              </w:rPr>
            </w:pPr>
            <w:r w:rsidRPr="00090DEA">
              <w:rPr>
                <w:b/>
                <w:color w:val="auto"/>
              </w:rPr>
              <w:t>ESM</w:t>
            </w:r>
          </w:p>
        </w:tc>
      </w:tr>
    </w:tbl>
    <w:p w14:paraId="28AE3F19" w14:textId="77777777" w:rsidR="00B752E4" w:rsidRDefault="00B752E4">
      <w:pPr>
        <w:rPr>
          <w:rFonts w:ascii="Arial" w:hAnsi="Arial" w:cs="Arial"/>
        </w:rPr>
      </w:pPr>
    </w:p>
    <w:p w14:paraId="3FB760A6" w14:textId="77777777" w:rsidR="009F64FE" w:rsidRDefault="009F64FE">
      <w:pPr>
        <w:rPr>
          <w:rFonts w:ascii="Arial" w:hAnsi="Arial" w:cs="Arial"/>
        </w:rPr>
      </w:pPr>
    </w:p>
    <w:p w14:paraId="79038D7A" w14:textId="77777777" w:rsidR="009F64FE" w:rsidRDefault="009F64FE">
      <w:pPr>
        <w:rPr>
          <w:rFonts w:ascii="Arial" w:hAnsi="Arial" w:cs="Arial"/>
        </w:rPr>
      </w:pPr>
    </w:p>
    <w:p w14:paraId="185784F9" w14:textId="45DDD1D9" w:rsidR="009F64FE" w:rsidRDefault="009F64FE" w:rsidP="009F64FE">
      <w:r w:rsidRPr="000141CE">
        <w:t>XML INPUT:</w:t>
      </w:r>
    </w:p>
    <w:p w14:paraId="69C856FC" w14:textId="77777777" w:rsidR="00A549EC" w:rsidRPr="000141CE" w:rsidRDefault="00A549EC" w:rsidP="009F64FE"/>
    <w:p w14:paraId="1E5A586C" w14:textId="77777777" w:rsidR="009F64FE" w:rsidRPr="000141CE" w:rsidRDefault="009F64FE" w:rsidP="009F64FE">
      <w:pPr>
        <w:ind w:hanging="480"/>
      </w:pPr>
      <w:hyperlink r:id="rId1365" w:history="1">
        <w:r w:rsidRPr="000141CE">
          <w:rPr>
            <w:b/>
            <w:bCs/>
            <w:color w:val="FF0000"/>
            <w:u w:val="single"/>
          </w:rPr>
          <w:t>-</w:t>
        </w:r>
      </w:hyperlink>
      <w:r w:rsidRPr="000141CE">
        <w:t xml:space="preserve"> </w:t>
      </w:r>
      <w:r w:rsidRPr="000141CE">
        <w:rPr>
          <w:color w:val="0000FF"/>
        </w:rPr>
        <w:t>&lt;</w:t>
      </w:r>
      <w:r w:rsidRPr="000141CE">
        <w:rPr>
          <w:color w:val="990000"/>
        </w:rPr>
        <w:t>order:LSR_ORD_REQ</w:t>
      </w:r>
      <w:r w:rsidRPr="000141CE">
        <w:rPr>
          <w:color w:val="0000FF"/>
        </w:rPr>
        <w:t>&gt;</w:t>
      </w:r>
    </w:p>
    <w:p w14:paraId="0AFED9E4" w14:textId="77777777" w:rsidR="009F64FE" w:rsidRPr="000141CE" w:rsidRDefault="009F64FE" w:rsidP="009F64FE">
      <w:pPr>
        <w:ind w:hanging="480"/>
      </w:pPr>
      <w:hyperlink r:id="rId1366" w:history="1">
        <w:r w:rsidRPr="000141CE">
          <w:rPr>
            <w:b/>
            <w:bCs/>
            <w:color w:val="FF0000"/>
            <w:u w:val="single"/>
          </w:rPr>
          <w:t>-</w:t>
        </w:r>
      </w:hyperlink>
      <w:r w:rsidRPr="000141CE">
        <w:t xml:space="preserve"> </w:t>
      </w:r>
      <w:r w:rsidRPr="000141CE">
        <w:rPr>
          <w:color w:val="0000FF"/>
        </w:rPr>
        <w:t>&lt;</w:t>
      </w:r>
      <w:r w:rsidRPr="000141CE">
        <w:rPr>
          <w:color w:val="990000"/>
        </w:rPr>
        <w:t>order:HDR</w:t>
      </w:r>
      <w:r w:rsidRPr="000141CE">
        <w:rPr>
          <w:color w:val="0000FF"/>
        </w:rPr>
        <w:t>&gt;</w:t>
      </w:r>
    </w:p>
    <w:p w14:paraId="6DF9AB3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order:CCNA</w:t>
      </w:r>
      <w:r w:rsidRPr="000141CE">
        <w:rPr>
          <w:color w:val="0000FF"/>
        </w:rPr>
        <w:t>&gt;</w:t>
      </w:r>
      <w:r w:rsidRPr="000141CE">
        <w:rPr>
          <w:b/>
          <w:bCs/>
        </w:rPr>
        <w:t>ZXL</w:t>
      </w:r>
      <w:r w:rsidRPr="000141CE">
        <w:rPr>
          <w:color w:val="0000FF"/>
        </w:rPr>
        <w:t>&lt;/</w:t>
      </w:r>
      <w:r w:rsidRPr="000141CE">
        <w:rPr>
          <w:color w:val="990000"/>
        </w:rPr>
        <w:t>order:CCNA</w:t>
      </w:r>
      <w:r w:rsidRPr="000141CE">
        <w:rPr>
          <w:color w:val="0000FF"/>
        </w:rPr>
        <w:t>&gt;</w:t>
      </w:r>
      <w:r w:rsidRPr="000141CE">
        <w:t xml:space="preserve"> </w:t>
      </w:r>
    </w:p>
    <w:p w14:paraId="1E2A16F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order:MSG_TIMESTAMP</w:t>
      </w:r>
      <w:r w:rsidRPr="000141CE">
        <w:rPr>
          <w:color w:val="0000FF"/>
        </w:rPr>
        <w:t>&gt;</w:t>
      </w:r>
      <w:r w:rsidRPr="000141CE">
        <w:rPr>
          <w:b/>
          <w:bCs/>
        </w:rPr>
        <w:t>2009-07-06T16:03:25-05:00</w:t>
      </w:r>
      <w:r w:rsidRPr="000141CE">
        <w:rPr>
          <w:color w:val="0000FF"/>
        </w:rPr>
        <w:t>&lt;/</w:t>
      </w:r>
      <w:r w:rsidRPr="000141CE">
        <w:rPr>
          <w:color w:val="990000"/>
        </w:rPr>
        <w:t>order:MSG_TIMESTAMP</w:t>
      </w:r>
      <w:r w:rsidRPr="000141CE">
        <w:rPr>
          <w:color w:val="0000FF"/>
        </w:rPr>
        <w:t>&gt;</w:t>
      </w:r>
      <w:r w:rsidRPr="000141CE">
        <w:t xml:space="preserve"> </w:t>
      </w:r>
    </w:p>
    <w:p w14:paraId="4FC03F1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order:PON</w:t>
      </w:r>
      <w:r w:rsidRPr="000141CE">
        <w:rPr>
          <w:color w:val="0000FF"/>
        </w:rPr>
        <w:t>&gt;</w:t>
      </w:r>
      <w:r w:rsidRPr="000141CE">
        <w:rPr>
          <w:b/>
          <w:bCs/>
        </w:rPr>
        <w:t>CVT0M059R31B</w:t>
      </w:r>
      <w:r w:rsidRPr="000141CE">
        <w:rPr>
          <w:color w:val="0000FF"/>
        </w:rPr>
        <w:t>&lt;/</w:t>
      </w:r>
      <w:r w:rsidRPr="000141CE">
        <w:rPr>
          <w:color w:val="990000"/>
        </w:rPr>
        <w:t>order:PON</w:t>
      </w:r>
      <w:r w:rsidRPr="000141CE">
        <w:rPr>
          <w:color w:val="0000FF"/>
        </w:rPr>
        <w:t>&gt;</w:t>
      </w:r>
      <w:r w:rsidRPr="000141CE">
        <w:t xml:space="preserve"> </w:t>
      </w:r>
    </w:p>
    <w:p w14:paraId="1D4095F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order:VER</w:t>
      </w:r>
      <w:r w:rsidRPr="000141CE">
        <w:rPr>
          <w:color w:val="0000FF"/>
        </w:rPr>
        <w:t>&gt;</w:t>
      </w:r>
      <w:r w:rsidRPr="000141CE">
        <w:rPr>
          <w:b/>
          <w:bCs/>
        </w:rPr>
        <w:t>00</w:t>
      </w:r>
      <w:r w:rsidRPr="000141CE">
        <w:rPr>
          <w:color w:val="0000FF"/>
        </w:rPr>
        <w:t>&lt;/</w:t>
      </w:r>
      <w:r w:rsidRPr="000141CE">
        <w:rPr>
          <w:color w:val="990000"/>
        </w:rPr>
        <w:t>order:VER</w:t>
      </w:r>
      <w:r w:rsidRPr="000141CE">
        <w:rPr>
          <w:color w:val="0000FF"/>
        </w:rPr>
        <w:t>&gt;</w:t>
      </w:r>
      <w:r w:rsidRPr="000141CE">
        <w:t xml:space="preserve"> </w:t>
      </w:r>
    </w:p>
    <w:p w14:paraId="51C60B4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order:ATN</w:t>
      </w:r>
      <w:r w:rsidRPr="000141CE">
        <w:rPr>
          <w:color w:val="0000FF"/>
        </w:rPr>
        <w:t>&gt;</w:t>
      </w:r>
      <w:r w:rsidRPr="000141CE">
        <w:rPr>
          <w:b/>
          <w:bCs/>
        </w:rPr>
        <w:t>3348744637</w:t>
      </w:r>
      <w:r w:rsidRPr="000141CE">
        <w:rPr>
          <w:color w:val="0000FF"/>
        </w:rPr>
        <w:t>&lt;/</w:t>
      </w:r>
      <w:r w:rsidRPr="000141CE">
        <w:rPr>
          <w:color w:val="990000"/>
        </w:rPr>
        <w:t>order:ATN</w:t>
      </w:r>
      <w:r w:rsidRPr="000141CE">
        <w:rPr>
          <w:color w:val="0000FF"/>
        </w:rPr>
        <w:t>&gt;</w:t>
      </w:r>
      <w:r w:rsidRPr="000141CE">
        <w:t xml:space="preserve"> </w:t>
      </w:r>
    </w:p>
    <w:p w14:paraId="35ACA2B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order:RVER</w:t>
      </w:r>
      <w:r w:rsidRPr="000141CE">
        <w:rPr>
          <w:color w:val="0000FF"/>
        </w:rPr>
        <w:t>&gt;</w:t>
      </w:r>
      <w:r w:rsidRPr="000141CE">
        <w:rPr>
          <w:b/>
          <w:bCs/>
        </w:rPr>
        <w:t>10.05</w:t>
      </w:r>
      <w:r w:rsidRPr="000141CE">
        <w:rPr>
          <w:color w:val="0000FF"/>
        </w:rPr>
        <w:t>&lt;/</w:t>
      </w:r>
      <w:r w:rsidRPr="000141CE">
        <w:rPr>
          <w:color w:val="990000"/>
        </w:rPr>
        <w:t>order:RVER</w:t>
      </w:r>
      <w:r w:rsidRPr="000141CE">
        <w:rPr>
          <w:color w:val="0000FF"/>
        </w:rPr>
        <w:t>&gt;</w:t>
      </w:r>
      <w:r w:rsidRPr="000141CE">
        <w:t xml:space="preserve"> </w:t>
      </w:r>
    </w:p>
    <w:p w14:paraId="3AEB88E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order:CC</w:t>
      </w:r>
      <w:r w:rsidRPr="000141CE">
        <w:rPr>
          <w:color w:val="0000FF"/>
        </w:rPr>
        <w:t>&gt;</w:t>
      </w:r>
      <w:r w:rsidRPr="000141CE">
        <w:rPr>
          <w:b/>
          <w:bCs/>
        </w:rPr>
        <w:t>9999</w:t>
      </w:r>
      <w:r w:rsidRPr="000141CE">
        <w:rPr>
          <w:color w:val="0000FF"/>
        </w:rPr>
        <w:t>&lt;/</w:t>
      </w:r>
      <w:r w:rsidRPr="000141CE">
        <w:rPr>
          <w:color w:val="990000"/>
        </w:rPr>
        <w:t>order:CC</w:t>
      </w:r>
      <w:r w:rsidRPr="000141CE">
        <w:rPr>
          <w:color w:val="0000FF"/>
        </w:rPr>
        <w:t>&gt;</w:t>
      </w:r>
      <w:r w:rsidRPr="000141CE">
        <w:t xml:space="preserve"> </w:t>
      </w:r>
    </w:p>
    <w:p w14:paraId="78F086E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order:STATE</w:t>
      </w:r>
      <w:r w:rsidRPr="000141CE">
        <w:rPr>
          <w:color w:val="0000FF"/>
        </w:rPr>
        <w:t>&gt;</w:t>
      </w:r>
      <w:r w:rsidRPr="000141CE">
        <w:rPr>
          <w:b/>
          <w:bCs/>
        </w:rPr>
        <w:t>AL</w:t>
      </w:r>
      <w:r w:rsidRPr="000141CE">
        <w:rPr>
          <w:color w:val="0000FF"/>
        </w:rPr>
        <w:t>&lt;/</w:t>
      </w:r>
      <w:r w:rsidRPr="000141CE">
        <w:rPr>
          <w:color w:val="990000"/>
        </w:rPr>
        <w:t>order:STATE</w:t>
      </w:r>
      <w:r w:rsidRPr="000141CE">
        <w:rPr>
          <w:color w:val="0000FF"/>
        </w:rPr>
        <w:t>&gt;</w:t>
      </w:r>
      <w:r w:rsidRPr="000141CE">
        <w:t xml:space="preserve"> </w:t>
      </w:r>
    </w:p>
    <w:p w14:paraId="3E74E69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order:DTSENT</w:t>
      </w:r>
      <w:r w:rsidRPr="000141CE">
        <w:rPr>
          <w:color w:val="0000FF"/>
        </w:rPr>
        <w:t>&gt;</w:t>
      </w:r>
      <w:r w:rsidRPr="000141CE">
        <w:rPr>
          <w:b/>
          <w:bCs/>
        </w:rPr>
        <w:t>200907060403PM</w:t>
      </w:r>
      <w:r w:rsidRPr="000141CE">
        <w:rPr>
          <w:color w:val="0000FF"/>
        </w:rPr>
        <w:t>&lt;/</w:t>
      </w:r>
      <w:r w:rsidRPr="000141CE">
        <w:rPr>
          <w:color w:val="990000"/>
        </w:rPr>
        <w:t>order:DTSENT</w:t>
      </w:r>
      <w:r w:rsidRPr="000141CE">
        <w:rPr>
          <w:color w:val="0000FF"/>
        </w:rPr>
        <w:t>&gt;</w:t>
      </w:r>
      <w:r w:rsidRPr="000141CE">
        <w:t xml:space="preserve"> </w:t>
      </w:r>
    </w:p>
    <w:p w14:paraId="25C04857"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order:HDR</w:t>
      </w:r>
      <w:r w:rsidRPr="000141CE">
        <w:rPr>
          <w:color w:val="0000FF"/>
        </w:rPr>
        <w:t>&gt;</w:t>
      </w:r>
    </w:p>
    <w:p w14:paraId="5CA3FEA1" w14:textId="77777777" w:rsidR="009F64FE" w:rsidRPr="000141CE" w:rsidRDefault="009F64FE" w:rsidP="009F64FE">
      <w:pPr>
        <w:ind w:hanging="480"/>
      </w:pPr>
      <w:hyperlink r:id="rId1367" w:history="1">
        <w:r w:rsidRPr="000141CE">
          <w:rPr>
            <w:b/>
            <w:bCs/>
            <w:color w:val="FF0000"/>
            <w:u w:val="single"/>
          </w:rPr>
          <w:t>-</w:t>
        </w:r>
      </w:hyperlink>
      <w:r w:rsidRPr="000141CE">
        <w:t xml:space="preserve"> </w:t>
      </w:r>
      <w:r w:rsidRPr="000141CE">
        <w:rPr>
          <w:color w:val="0000FF"/>
        </w:rPr>
        <w:t>&lt;</w:t>
      </w:r>
      <w:r w:rsidRPr="000141CE">
        <w:rPr>
          <w:color w:val="990000"/>
        </w:rPr>
        <w:t>order:LSR</w:t>
      </w:r>
      <w:r w:rsidRPr="000141CE">
        <w:rPr>
          <w:color w:val="0000FF"/>
        </w:rPr>
        <w:t>&gt;</w:t>
      </w:r>
    </w:p>
    <w:p w14:paraId="1A6C5C34" w14:textId="77777777" w:rsidR="009F64FE" w:rsidRPr="000141CE" w:rsidRDefault="009F64FE" w:rsidP="009F64FE">
      <w:pPr>
        <w:ind w:hanging="480"/>
      </w:pPr>
      <w:hyperlink r:id="rId1368" w:history="1">
        <w:r w:rsidRPr="000141CE">
          <w:rPr>
            <w:b/>
            <w:bCs/>
            <w:color w:val="FF0000"/>
            <w:u w:val="single"/>
          </w:rPr>
          <w:t>-</w:t>
        </w:r>
      </w:hyperlink>
      <w:r w:rsidRPr="000141CE">
        <w:t xml:space="preserve"> </w:t>
      </w:r>
      <w:r w:rsidRPr="000141CE">
        <w:rPr>
          <w:color w:val="0000FF"/>
        </w:rPr>
        <w:t>&lt;</w:t>
      </w:r>
      <w:r w:rsidRPr="000141CE">
        <w:rPr>
          <w:color w:val="990000"/>
        </w:rPr>
        <w:t>order:LSR_ADMIN</w:t>
      </w:r>
      <w:r w:rsidRPr="000141CE">
        <w:rPr>
          <w:color w:val="0000FF"/>
        </w:rPr>
        <w:t>&gt;</w:t>
      </w:r>
    </w:p>
    <w:p w14:paraId="4A19F81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order:SC</w:t>
      </w:r>
      <w:r w:rsidRPr="000141CE">
        <w:rPr>
          <w:color w:val="0000FF"/>
        </w:rPr>
        <w:t>&gt;</w:t>
      </w:r>
      <w:r w:rsidRPr="000141CE">
        <w:rPr>
          <w:b/>
          <w:bCs/>
        </w:rPr>
        <w:t>LCSC</w:t>
      </w:r>
      <w:r w:rsidRPr="000141CE">
        <w:rPr>
          <w:color w:val="0000FF"/>
        </w:rPr>
        <w:t>&lt;/</w:t>
      </w:r>
      <w:r w:rsidRPr="000141CE">
        <w:rPr>
          <w:color w:val="990000"/>
        </w:rPr>
        <w:t>order:SC</w:t>
      </w:r>
      <w:r w:rsidRPr="000141CE">
        <w:rPr>
          <w:color w:val="0000FF"/>
        </w:rPr>
        <w:t>&gt;</w:t>
      </w:r>
      <w:r w:rsidRPr="000141CE">
        <w:t xml:space="preserve"> </w:t>
      </w:r>
    </w:p>
    <w:p w14:paraId="614EF22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order:PROJECT</w:t>
      </w:r>
      <w:r w:rsidRPr="000141CE">
        <w:rPr>
          <w:color w:val="0000FF"/>
        </w:rPr>
        <w:t>&gt;</w:t>
      </w:r>
      <w:r w:rsidRPr="000141CE">
        <w:rPr>
          <w:b/>
          <w:bCs/>
        </w:rPr>
        <w:t>CAVENOBILL</w:t>
      </w:r>
      <w:r w:rsidRPr="000141CE">
        <w:rPr>
          <w:color w:val="0000FF"/>
        </w:rPr>
        <w:t>&lt;/</w:t>
      </w:r>
      <w:r w:rsidRPr="000141CE">
        <w:rPr>
          <w:color w:val="990000"/>
        </w:rPr>
        <w:t>order:PROJECT</w:t>
      </w:r>
      <w:r w:rsidRPr="000141CE">
        <w:rPr>
          <w:color w:val="0000FF"/>
        </w:rPr>
        <w:t>&gt;</w:t>
      </w:r>
      <w:r w:rsidRPr="000141CE">
        <w:t xml:space="preserve"> </w:t>
      </w:r>
    </w:p>
    <w:p w14:paraId="2CACA8A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order:REQTYP</w:t>
      </w:r>
      <w:r w:rsidRPr="000141CE">
        <w:rPr>
          <w:color w:val="0000FF"/>
        </w:rPr>
        <w:t>&gt;</w:t>
      </w:r>
      <w:r w:rsidRPr="000141CE">
        <w:rPr>
          <w:b/>
          <w:bCs/>
        </w:rPr>
        <w:t>MB</w:t>
      </w:r>
      <w:r w:rsidRPr="000141CE">
        <w:rPr>
          <w:color w:val="0000FF"/>
        </w:rPr>
        <w:t>&lt;/</w:t>
      </w:r>
      <w:r w:rsidRPr="000141CE">
        <w:rPr>
          <w:color w:val="990000"/>
        </w:rPr>
        <w:t>order:REQTYP</w:t>
      </w:r>
      <w:r w:rsidRPr="000141CE">
        <w:rPr>
          <w:color w:val="0000FF"/>
        </w:rPr>
        <w:t>&gt;</w:t>
      </w:r>
      <w:r w:rsidRPr="000141CE">
        <w:t xml:space="preserve"> </w:t>
      </w:r>
    </w:p>
    <w:p w14:paraId="76CF948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order:ACT</w:t>
      </w:r>
      <w:r w:rsidRPr="000141CE">
        <w:rPr>
          <w:color w:val="0000FF"/>
        </w:rPr>
        <w:t>&gt;</w:t>
      </w:r>
      <w:r w:rsidRPr="000141CE">
        <w:rPr>
          <w:b/>
          <w:bCs/>
        </w:rPr>
        <w:t>V</w:t>
      </w:r>
      <w:r w:rsidRPr="000141CE">
        <w:rPr>
          <w:color w:val="0000FF"/>
        </w:rPr>
        <w:t>&lt;/</w:t>
      </w:r>
      <w:r w:rsidRPr="000141CE">
        <w:rPr>
          <w:color w:val="990000"/>
        </w:rPr>
        <w:t>order:ACT</w:t>
      </w:r>
      <w:r w:rsidRPr="000141CE">
        <w:rPr>
          <w:color w:val="0000FF"/>
        </w:rPr>
        <w:t>&gt;</w:t>
      </w:r>
      <w:r w:rsidRPr="000141CE">
        <w:t xml:space="preserve"> </w:t>
      </w:r>
    </w:p>
    <w:p w14:paraId="14826BF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order:MI</w:t>
      </w:r>
      <w:r w:rsidRPr="000141CE">
        <w:rPr>
          <w:color w:val="0000FF"/>
        </w:rPr>
        <w:t>&gt;</w:t>
      </w:r>
      <w:r w:rsidRPr="000141CE">
        <w:rPr>
          <w:b/>
          <w:bCs/>
        </w:rPr>
        <w:t>B</w:t>
      </w:r>
      <w:r w:rsidRPr="000141CE">
        <w:rPr>
          <w:color w:val="0000FF"/>
        </w:rPr>
        <w:t>&lt;/</w:t>
      </w:r>
      <w:r w:rsidRPr="000141CE">
        <w:rPr>
          <w:color w:val="990000"/>
        </w:rPr>
        <w:t>order:MI</w:t>
      </w:r>
      <w:r w:rsidRPr="000141CE">
        <w:rPr>
          <w:color w:val="0000FF"/>
        </w:rPr>
        <w:t>&gt;</w:t>
      </w:r>
      <w:r w:rsidRPr="000141CE">
        <w:t xml:space="preserve"> </w:t>
      </w:r>
    </w:p>
    <w:p w14:paraId="6A74CA0E" w14:textId="77777777" w:rsidR="009F64FE" w:rsidRPr="000141CE" w:rsidRDefault="009F64FE" w:rsidP="009F64FE">
      <w:pPr>
        <w:ind w:hanging="480"/>
      </w:pPr>
      <w:hyperlink r:id="rId1369" w:history="1">
        <w:r w:rsidRPr="000141CE">
          <w:rPr>
            <w:b/>
            <w:bCs/>
            <w:color w:val="FF0000"/>
            <w:u w:val="single"/>
          </w:rPr>
          <w:t>-</w:t>
        </w:r>
      </w:hyperlink>
      <w:r w:rsidRPr="000141CE">
        <w:t xml:space="preserve"> </w:t>
      </w:r>
      <w:r w:rsidRPr="000141CE">
        <w:rPr>
          <w:color w:val="0000FF"/>
        </w:rPr>
        <w:t>&lt;</w:t>
      </w:r>
      <w:r w:rsidRPr="000141CE">
        <w:rPr>
          <w:color w:val="990000"/>
        </w:rPr>
        <w:t>order:AUTHORIZATION</w:t>
      </w:r>
      <w:r w:rsidRPr="000141CE">
        <w:rPr>
          <w:color w:val="0000FF"/>
        </w:rPr>
        <w:t>&gt;</w:t>
      </w:r>
    </w:p>
    <w:p w14:paraId="1D78676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order:TOS</w:t>
      </w:r>
      <w:r w:rsidRPr="000141CE">
        <w:rPr>
          <w:color w:val="0000FF"/>
        </w:rPr>
        <w:t>&gt;</w:t>
      </w:r>
      <w:r w:rsidRPr="000141CE">
        <w:rPr>
          <w:b/>
          <w:bCs/>
        </w:rPr>
        <w:t>1AM-</w:t>
      </w:r>
      <w:r w:rsidRPr="000141CE">
        <w:rPr>
          <w:color w:val="0000FF"/>
        </w:rPr>
        <w:t>&lt;/</w:t>
      </w:r>
      <w:r w:rsidRPr="000141CE">
        <w:rPr>
          <w:color w:val="990000"/>
        </w:rPr>
        <w:t>order:TOS</w:t>
      </w:r>
      <w:r w:rsidRPr="000141CE">
        <w:rPr>
          <w:color w:val="0000FF"/>
        </w:rPr>
        <w:t>&gt;</w:t>
      </w:r>
      <w:r w:rsidRPr="000141CE">
        <w:t xml:space="preserve"> </w:t>
      </w:r>
    </w:p>
    <w:p w14:paraId="2F24D9D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order:DDD</w:t>
      </w:r>
      <w:r w:rsidRPr="000141CE">
        <w:rPr>
          <w:color w:val="0000FF"/>
        </w:rPr>
        <w:t>&gt;</w:t>
      </w:r>
      <w:r w:rsidRPr="000141CE">
        <w:rPr>
          <w:b/>
          <w:bCs/>
        </w:rPr>
        <w:t>20090731</w:t>
      </w:r>
      <w:r w:rsidRPr="000141CE">
        <w:rPr>
          <w:color w:val="0000FF"/>
        </w:rPr>
        <w:t>&lt;/</w:t>
      </w:r>
      <w:r w:rsidRPr="000141CE">
        <w:rPr>
          <w:color w:val="990000"/>
        </w:rPr>
        <w:t>order:DDD</w:t>
      </w:r>
      <w:r w:rsidRPr="000141CE">
        <w:rPr>
          <w:color w:val="0000FF"/>
        </w:rPr>
        <w:t>&gt;</w:t>
      </w:r>
      <w:r w:rsidRPr="000141CE">
        <w:t xml:space="preserve"> </w:t>
      </w:r>
    </w:p>
    <w:p w14:paraId="33C55EF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order:PORTTYP</w:t>
      </w:r>
      <w:r w:rsidRPr="000141CE">
        <w:rPr>
          <w:color w:val="0000FF"/>
        </w:rPr>
        <w:t>&gt;</w:t>
      </w:r>
      <w:r w:rsidRPr="000141CE">
        <w:rPr>
          <w:b/>
          <w:bCs/>
        </w:rPr>
        <w:t>L</w:t>
      </w:r>
      <w:r w:rsidRPr="000141CE">
        <w:rPr>
          <w:color w:val="0000FF"/>
        </w:rPr>
        <w:t>&lt;/</w:t>
      </w:r>
      <w:r w:rsidRPr="000141CE">
        <w:rPr>
          <w:color w:val="990000"/>
        </w:rPr>
        <w:t>order:PORTTYP</w:t>
      </w:r>
      <w:r w:rsidRPr="000141CE">
        <w:rPr>
          <w:color w:val="0000FF"/>
        </w:rPr>
        <w:t>&gt;</w:t>
      </w:r>
      <w:r w:rsidRPr="000141CE">
        <w:t xml:space="preserve"> </w:t>
      </w:r>
    </w:p>
    <w:p w14:paraId="35D86E50"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order:AUTHORIZATION</w:t>
      </w:r>
      <w:r w:rsidRPr="000141CE">
        <w:rPr>
          <w:color w:val="0000FF"/>
        </w:rPr>
        <w:t>&gt;</w:t>
      </w:r>
    </w:p>
    <w:p w14:paraId="4B0CCB54"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order:LSR_ADMIN</w:t>
      </w:r>
      <w:r w:rsidRPr="000141CE">
        <w:rPr>
          <w:color w:val="0000FF"/>
        </w:rPr>
        <w:t>&gt;</w:t>
      </w:r>
    </w:p>
    <w:p w14:paraId="44E12E4E" w14:textId="77777777" w:rsidR="009F64FE" w:rsidRPr="000141CE" w:rsidRDefault="009F64FE" w:rsidP="009F64FE">
      <w:pPr>
        <w:ind w:hanging="480"/>
      </w:pPr>
      <w:hyperlink r:id="rId1370" w:history="1">
        <w:r w:rsidRPr="000141CE">
          <w:rPr>
            <w:b/>
            <w:bCs/>
            <w:color w:val="FF0000"/>
            <w:u w:val="single"/>
          </w:rPr>
          <w:t>-</w:t>
        </w:r>
      </w:hyperlink>
      <w:r w:rsidRPr="000141CE">
        <w:t xml:space="preserve"> </w:t>
      </w:r>
      <w:r w:rsidRPr="000141CE">
        <w:rPr>
          <w:color w:val="0000FF"/>
        </w:rPr>
        <w:t>&lt;</w:t>
      </w:r>
      <w:r w:rsidRPr="000141CE">
        <w:rPr>
          <w:color w:val="990000"/>
        </w:rPr>
        <w:t>order:LSR_BILL</w:t>
      </w:r>
      <w:r w:rsidRPr="000141CE">
        <w:rPr>
          <w:color w:val="0000FF"/>
        </w:rPr>
        <w:t>&gt;</w:t>
      </w:r>
    </w:p>
    <w:p w14:paraId="0DBA498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order:BAN1</w:t>
      </w:r>
      <w:r w:rsidRPr="000141CE">
        <w:rPr>
          <w:color w:val="0000FF"/>
        </w:rPr>
        <w:t>&gt;</w:t>
      </w:r>
      <w:r w:rsidRPr="000141CE">
        <w:rPr>
          <w:b/>
          <w:bCs/>
        </w:rPr>
        <w:t>205Q886621621</w:t>
      </w:r>
      <w:r w:rsidRPr="000141CE">
        <w:rPr>
          <w:color w:val="0000FF"/>
        </w:rPr>
        <w:t>&lt;/</w:t>
      </w:r>
      <w:r w:rsidRPr="000141CE">
        <w:rPr>
          <w:color w:val="990000"/>
        </w:rPr>
        <w:t>order:BAN1</w:t>
      </w:r>
      <w:r w:rsidRPr="000141CE">
        <w:rPr>
          <w:color w:val="0000FF"/>
        </w:rPr>
        <w:t>&gt;</w:t>
      </w:r>
      <w:r w:rsidRPr="000141CE">
        <w:t xml:space="preserve"> </w:t>
      </w:r>
    </w:p>
    <w:p w14:paraId="3EA41FDB"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order:LSR_BILL</w:t>
      </w:r>
      <w:r w:rsidRPr="000141CE">
        <w:rPr>
          <w:color w:val="0000FF"/>
        </w:rPr>
        <w:t>&gt;</w:t>
      </w:r>
    </w:p>
    <w:p w14:paraId="3966DD8A" w14:textId="77777777" w:rsidR="009F64FE" w:rsidRPr="000141CE" w:rsidRDefault="009F64FE" w:rsidP="009F64FE">
      <w:pPr>
        <w:ind w:hanging="480"/>
      </w:pPr>
      <w:hyperlink r:id="rId1371" w:history="1">
        <w:r w:rsidRPr="000141CE">
          <w:rPr>
            <w:b/>
            <w:bCs/>
            <w:color w:val="FF0000"/>
            <w:u w:val="single"/>
          </w:rPr>
          <w:t>-</w:t>
        </w:r>
      </w:hyperlink>
      <w:r w:rsidRPr="000141CE">
        <w:t xml:space="preserve"> </w:t>
      </w:r>
      <w:r w:rsidRPr="000141CE">
        <w:rPr>
          <w:color w:val="0000FF"/>
        </w:rPr>
        <w:t>&lt;</w:t>
      </w:r>
      <w:r w:rsidRPr="000141CE">
        <w:rPr>
          <w:color w:val="990000"/>
        </w:rPr>
        <w:t>order:CONTACT</w:t>
      </w:r>
      <w:r w:rsidRPr="000141CE">
        <w:rPr>
          <w:color w:val="0000FF"/>
        </w:rPr>
        <w:t>&gt;</w:t>
      </w:r>
    </w:p>
    <w:p w14:paraId="3A4DCDD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order:INIT</w:t>
      </w:r>
      <w:r w:rsidRPr="000141CE">
        <w:rPr>
          <w:color w:val="0000FF"/>
        </w:rPr>
        <w:t>&gt;</w:t>
      </w:r>
      <w:r w:rsidRPr="000141CE">
        <w:rPr>
          <w:b/>
          <w:bCs/>
        </w:rPr>
        <w:t>Bojangles</w:t>
      </w:r>
      <w:r w:rsidRPr="000141CE">
        <w:rPr>
          <w:color w:val="0000FF"/>
        </w:rPr>
        <w:t>&lt;/</w:t>
      </w:r>
      <w:r w:rsidRPr="000141CE">
        <w:rPr>
          <w:color w:val="990000"/>
        </w:rPr>
        <w:t>order:INIT</w:t>
      </w:r>
      <w:r w:rsidRPr="000141CE">
        <w:rPr>
          <w:color w:val="0000FF"/>
        </w:rPr>
        <w:t>&gt;</w:t>
      </w:r>
      <w:r w:rsidRPr="000141CE">
        <w:t xml:space="preserve"> </w:t>
      </w:r>
    </w:p>
    <w:p w14:paraId="55DDF78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order:INIT_TEL_NO</w:t>
      </w:r>
      <w:r w:rsidRPr="000141CE">
        <w:rPr>
          <w:color w:val="0000FF"/>
        </w:rPr>
        <w:t>&gt;</w:t>
      </w:r>
      <w:r w:rsidRPr="000141CE">
        <w:rPr>
          <w:b/>
          <w:bCs/>
        </w:rPr>
        <w:t>8884448888</w:t>
      </w:r>
      <w:r w:rsidRPr="000141CE">
        <w:rPr>
          <w:color w:val="0000FF"/>
        </w:rPr>
        <w:t>&lt;/</w:t>
      </w:r>
      <w:r w:rsidRPr="000141CE">
        <w:rPr>
          <w:color w:val="990000"/>
        </w:rPr>
        <w:t>order:INIT_TEL_NO</w:t>
      </w:r>
      <w:r w:rsidRPr="000141CE">
        <w:rPr>
          <w:color w:val="0000FF"/>
        </w:rPr>
        <w:t>&gt;</w:t>
      </w:r>
      <w:r w:rsidRPr="000141CE">
        <w:t xml:space="preserve"> </w:t>
      </w:r>
    </w:p>
    <w:p w14:paraId="3F6F15F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order:INIT_FAX_NO</w:t>
      </w:r>
      <w:r w:rsidRPr="000141CE">
        <w:rPr>
          <w:color w:val="0000FF"/>
        </w:rPr>
        <w:t>&gt;</w:t>
      </w:r>
      <w:r w:rsidRPr="000141CE">
        <w:rPr>
          <w:b/>
          <w:bCs/>
        </w:rPr>
        <w:t>4448884444</w:t>
      </w:r>
      <w:r w:rsidRPr="000141CE">
        <w:rPr>
          <w:color w:val="0000FF"/>
        </w:rPr>
        <w:t>&lt;/</w:t>
      </w:r>
      <w:r w:rsidRPr="000141CE">
        <w:rPr>
          <w:color w:val="990000"/>
        </w:rPr>
        <w:t>order:INIT_FAX_NO</w:t>
      </w:r>
      <w:r w:rsidRPr="000141CE">
        <w:rPr>
          <w:color w:val="0000FF"/>
        </w:rPr>
        <w:t>&gt;</w:t>
      </w:r>
      <w:r w:rsidRPr="000141CE">
        <w:t xml:space="preserve"> </w:t>
      </w:r>
    </w:p>
    <w:p w14:paraId="23AAAFF3" w14:textId="77777777" w:rsidR="009F64FE" w:rsidRPr="008C51B0" w:rsidRDefault="009F64FE" w:rsidP="009F64FE">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662CC37C"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E544D74" w14:textId="77777777" w:rsidR="009F64FE" w:rsidRPr="000141CE" w:rsidRDefault="009F64FE" w:rsidP="009F64FE">
      <w:pPr>
        <w:ind w:hanging="240"/>
      </w:pPr>
      <w:r w:rsidRPr="008C51B0">
        <w:rPr>
          <w:b/>
          <w:bCs/>
          <w:color w:val="FF0000"/>
          <w:lang w:val="es-ES"/>
        </w:rPr>
        <w:t> </w:t>
      </w:r>
      <w:r w:rsidRPr="008C51B0">
        <w:rPr>
          <w:lang w:val="es-ES"/>
        </w:rPr>
        <w:t xml:space="preserve"> </w:t>
      </w:r>
      <w:r w:rsidRPr="000141CE">
        <w:rPr>
          <w:color w:val="0000FF"/>
        </w:rPr>
        <w:t>&lt;/</w:t>
      </w:r>
      <w:r w:rsidRPr="000141CE">
        <w:rPr>
          <w:color w:val="990000"/>
        </w:rPr>
        <w:t>order:CONTACT</w:t>
      </w:r>
      <w:r w:rsidRPr="000141CE">
        <w:rPr>
          <w:color w:val="0000FF"/>
        </w:rPr>
        <w:t>&gt;</w:t>
      </w:r>
    </w:p>
    <w:p w14:paraId="632C3A13"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order:LSR</w:t>
      </w:r>
      <w:r w:rsidRPr="000141CE">
        <w:rPr>
          <w:color w:val="0000FF"/>
        </w:rPr>
        <w:t>&gt;</w:t>
      </w:r>
    </w:p>
    <w:p w14:paraId="32BCCA10" w14:textId="77777777" w:rsidR="009F64FE" w:rsidRPr="000141CE" w:rsidRDefault="009F64FE" w:rsidP="009F64FE">
      <w:pPr>
        <w:ind w:hanging="480"/>
      </w:pPr>
      <w:hyperlink r:id="rId1372" w:history="1">
        <w:r w:rsidRPr="000141CE">
          <w:rPr>
            <w:b/>
            <w:bCs/>
            <w:color w:val="FF0000"/>
            <w:u w:val="single"/>
          </w:rPr>
          <w:t>-</w:t>
        </w:r>
      </w:hyperlink>
      <w:r w:rsidRPr="000141CE">
        <w:t xml:space="preserve"> </w:t>
      </w:r>
      <w:r w:rsidRPr="000141CE">
        <w:rPr>
          <w:color w:val="0000FF"/>
        </w:rPr>
        <w:t>&lt;</w:t>
      </w:r>
      <w:r w:rsidRPr="000141CE">
        <w:rPr>
          <w:color w:val="990000"/>
        </w:rPr>
        <w:t>order:EU</w:t>
      </w:r>
      <w:r w:rsidRPr="000141CE">
        <w:rPr>
          <w:color w:val="0000FF"/>
        </w:rPr>
        <w:t>&gt;</w:t>
      </w:r>
    </w:p>
    <w:p w14:paraId="0FA09584" w14:textId="77777777" w:rsidR="009F64FE" w:rsidRPr="000141CE" w:rsidRDefault="009F64FE" w:rsidP="009F64FE">
      <w:pPr>
        <w:ind w:hanging="480"/>
      </w:pPr>
      <w:hyperlink r:id="rId1373" w:history="1">
        <w:r w:rsidRPr="000141CE">
          <w:rPr>
            <w:b/>
            <w:bCs/>
            <w:color w:val="FF0000"/>
            <w:u w:val="single"/>
          </w:rPr>
          <w:t>-</w:t>
        </w:r>
      </w:hyperlink>
      <w:r w:rsidRPr="000141CE">
        <w:t xml:space="preserve"> </w:t>
      </w:r>
      <w:r w:rsidRPr="000141CE">
        <w:rPr>
          <w:color w:val="0000FF"/>
        </w:rPr>
        <w:t>&lt;</w:t>
      </w:r>
      <w:r w:rsidRPr="000141CE">
        <w:rPr>
          <w:color w:val="990000"/>
        </w:rPr>
        <w:t>order:EU_BILL</w:t>
      </w:r>
      <w:r w:rsidRPr="000141CE">
        <w:rPr>
          <w:color w:val="0000FF"/>
        </w:rPr>
        <w:t>&gt;</w:t>
      </w:r>
    </w:p>
    <w:p w14:paraId="1E94AA4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order:EATN</w:t>
      </w:r>
      <w:r w:rsidRPr="000141CE">
        <w:rPr>
          <w:color w:val="0000FF"/>
        </w:rPr>
        <w:t>&gt;</w:t>
      </w:r>
      <w:r w:rsidRPr="000141CE">
        <w:rPr>
          <w:b/>
          <w:bCs/>
        </w:rPr>
        <w:t>3348744192</w:t>
      </w:r>
      <w:r w:rsidRPr="000141CE">
        <w:rPr>
          <w:color w:val="0000FF"/>
        </w:rPr>
        <w:t>&lt;/</w:t>
      </w:r>
      <w:r w:rsidRPr="000141CE">
        <w:rPr>
          <w:color w:val="990000"/>
        </w:rPr>
        <w:t>order:EATN</w:t>
      </w:r>
      <w:r w:rsidRPr="000141CE">
        <w:rPr>
          <w:color w:val="0000FF"/>
        </w:rPr>
        <w:t>&gt;</w:t>
      </w:r>
      <w:r w:rsidRPr="000141CE">
        <w:t xml:space="preserve"> </w:t>
      </w:r>
    </w:p>
    <w:p w14:paraId="4855C1B5"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order:EU_BILL</w:t>
      </w:r>
      <w:r w:rsidRPr="000141CE">
        <w:rPr>
          <w:color w:val="0000FF"/>
        </w:rPr>
        <w:t>&gt;</w:t>
      </w:r>
    </w:p>
    <w:p w14:paraId="1CF51B04" w14:textId="77777777" w:rsidR="009F64FE" w:rsidRPr="000141CE" w:rsidRDefault="009F64FE" w:rsidP="009F64FE">
      <w:pPr>
        <w:ind w:hanging="480"/>
      </w:pPr>
      <w:hyperlink r:id="rId1374" w:history="1">
        <w:r w:rsidRPr="000141CE">
          <w:rPr>
            <w:b/>
            <w:bCs/>
            <w:color w:val="FF0000"/>
            <w:u w:val="single"/>
          </w:rPr>
          <w:t>-</w:t>
        </w:r>
      </w:hyperlink>
      <w:r w:rsidRPr="000141CE">
        <w:t xml:space="preserve"> </w:t>
      </w:r>
      <w:r w:rsidRPr="000141CE">
        <w:rPr>
          <w:color w:val="0000FF"/>
        </w:rPr>
        <w:t>&lt;</w:t>
      </w:r>
      <w:r w:rsidRPr="000141CE">
        <w:rPr>
          <w:color w:val="990000"/>
        </w:rPr>
        <w:t>order:LOC_ACCESS</w:t>
      </w:r>
      <w:r w:rsidRPr="000141CE">
        <w:rPr>
          <w:color w:val="0000FF"/>
        </w:rPr>
        <w:t>&gt;</w:t>
      </w:r>
    </w:p>
    <w:p w14:paraId="021A2F44" w14:textId="77777777" w:rsidR="009F64FE" w:rsidRPr="000141CE" w:rsidRDefault="009F64FE" w:rsidP="009F64FE">
      <w:pPr>
        <w:ind w:hanging="480"/>
      </w:pPr>
      <w:hyperlink r:id="rId1375" w:history="1">
        <w:r w:rsidRPr="000141CE">
          <w:rPr>
            <w:b/>
            <w:bCs/>
            <w:color w:val="FF0000"/>
            <w:u w:val="single"/>
          </w:rPr>
          <w:t>-</w:t>
        </w:r>
      </w:hyperlink>
      <w:r w:rsidRPr="000141CE">
        <w:t xml:space="preserve"> </w:t>
      </w:r>
      <w:r w:rsidRPr="000141CE">
        <w:rPr>
          <w:color w:val="0000FF"/>
        </w:rPr>
        <w:t>&lt;</w:t>
      </w:r>
      <w:r w:rsidRPr="000141CE">
        <w:rPr>
          <w:color w:val="990000"/>
        </w:rPr>
        <w:t>order:LOC_ACCESS_HEADER_INFO</w:t>
      </w:r>
      <w:r w:rsidRPr="000141CE">
        <w:rPr>
          <w:color w:val="0000FF"/>
        </w:rPr>
        <w:t>&gt;</w:t>
      </w:r>
    </w:p>
    <w:p w14:paraId="4193E9C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order:NAME</w:t>
      </w:r>
      <w:r w:rsidRPr="000141CE">
        <w:rPr>
          <w:color w:val="0000FF"/>
        </w:rPr>
        <w:t>&gt;</w:t>
      </w:r>
      <w:r w:rsidRPr="000141CE">
        <w:rPr>
          <w:b/>
          <w:bCs/>
        </w:rPr>
        <w:t>Creole Cuisine</w:t>
      </w:r>
      <w:r w:rsidRPr="000141CE">
        <w:rPr>
          <w:color w:val="0000FF"/>
        </w:rPr>
        <w:t>&lt;/</w:t>
      </w:r>
      <w:r w:rsidRPr="000141CE">
        <w:rPr>
          <w:color w:val="990000"/>
        </w:rPr>
        <w:t>order:NAME</w:t>
      </w:r>
      <w:r w:rsidRPr="000141CE">
        <w:rPr>
          <w:color w:val="0000FF"/>
        </w:rPr>
        <w:t>&gt;</w:t>
      </w:r>
      <w:r w:rsidRPr="000141CE">
        <w:t xml:space="preserve"> </w:t>
      </w:r>
    </w:p>
    <w:p w14:paraId="627BE888" w14:textId="77777777" w:rsidR="009F64FE" w:rsidRPr="000141CE" w:rsidRDefault="009F64FE" w:rsidP="009F64FE">
      <w:pPr>
        <w:ind w:hanging="480"/>
      </w:pPr>
      <w:hyperlink r:id="rId1376" w:history="1">
        <w:r w:rsidRPr="000141CE">
          <w:rPr>
            <w:b/>
            <w:bCs/>
            <w:color w:val="FF0000"/>
            <w:u w:val="single"/>
          </w:rPr>
          <w:t>-</w:t>
        </w:r>
      </w:hyperlink>
      <w:r w:rsidRPr="000141CE">
        <w:t xml:space="preserve"> </w:t>
      </w:r>
      <w:r w:rsidRPr="000141CE">
        <w:rPr>
          <w:color w:val="0000FF"/>
        </w:rPr>
        <w:t>&lt;</w:t>
      </w:r>
      <w:r w:rsidRPr="000141CE">
        <w:rPr>
          <w:color w:val="990000"/>
        </w:rPr>
        <w:t>order:LOC_ACCESS_INFO</w:t>
      </w:r>
      <w:r w:rsidRPr="000141CE">
        <w:rPr>
          <w:color w:val="0000FF"/>
        </w:rPr>
        <w:t>&gt;</w:t>
      </w:r>
    </w:p>
    <w:p w14:paraId="4694A291"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order:ELT</w:t>
      </w:r>
      <w:r w:rsidRPr="000141CE">
        <w:rPr>
          <w:color w:val="0000FF"/>
        </w:rPr>
        <w:t>&gt;</w:t>
      </w:r>
      <w:r w:rsidRPr="000141CE">
        <w:rPr>
          <w:b/>
          <w:bCs/>
        </w:rPr>
        <w:t>A</w:t>
      </w:r>
      <w:r w:rsidRPr="000141CE">
        <w:rPr>
          <w:color w:val="0000FF"/>
        </w:rPr>
        <w:t>&lt;/</w:t>
      </w:r>
      <w:r w:rsidRPr="000141CE">
        <w:rPr>
          <w:color w:val="990000"/>
        </w:rPr>
        <w:t>order:ELT</w:t>
      </w:r>
      <w:r w:rsidRPr="000141CE">
        <w:rPr>
          <w:color w:val="0000FF"/>
        </w:rPr>
        <w:t>&gt;</w:t>
      </w:r>
      <w:r w:rsidRPr="000141CE">
        <w:t xml:space="preserve"> </w:t>
      </w:r>
    </w:p>
    <w:p w14:paraId="4F2D6380"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order:LOC_ACCESS_INFO</w:t>
      </w:r>
      <w:r w:rsidRPr="000141CE">
        <w:rPr>
          <w:color w:val="0000FF"/>
        </w:rPr>
        <w:t>&gt;</w:t>
      </w:r>
    </w:p>
    <w:p w14:paraId="1B4F02A3" w14:textId="77777777" w:rsidR="009F64FE" w:rsidRPr="000141CE" w:rsidRDefault="009F64FE" w:rsidP="009F64FE">
      <w:pPr>
        <w:ind w:hanging="480"/>
      </w:pPr>
      <w:hyperlink r:id="rId1377" w:history="1">
        <w:r w:rsidRPr="000141CE">
          <w:rPr>
            <w:b/>
            <w:bCs/>
            <w:color w:val="FF0000"/>
            <w:u w:val="single"/>
          </w:rPr>
          <w:t>-</w:t>
        </w:r>
      </w:hyperlink>
      <w:r w:rsidRPr="000141CE">
        <w:t xml:space="preserve"> </w:t>
      </w:r>
      <w:r w:rsidRPr="000141CE">
        <w:rPr>
          <w:color w:val="0000FF"/>
        </w:rPr>
        <w:t>&lt;</w:t>
      </w:r>
      <w:r w:rsidRPr="000141CE">
        <w:rPr>
          <w:color w:val="990000"/>
        </w:rPr>
        <w:t>order:ORD_SVC_ADDR_GRP</w:t>
      </w:r>
      <w:r w:rsidRPr="000141CE">
        <w:rPr>
          <w:color w:val="0000FF"/>
        </w:rPr>
        <w:t>&gt;</w:t>
      </w:r>
    </w:p>
    <w:p w14:paraId="4124F89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order:SANO</w:t>
      </w:r>
      <w:r w:rsidRPr="000141CE">
        <w:rPr>
          <w:color w:val="0000FF"/>
        </w:rPr>
        <w:t>&gt;</w:t>
      </w:r>
      <w:r w:rsidRPr="000141CE">
        <w:rPr>
          <w:b/>
          <w:bCs/>
        </w:rPr>
        <w:t>212</w:t>
      </w:r>
      <w:r w:rsidRPr="000141CE">
        <w:rPr>
          <w:color w:val="0000FF"/>
        </w:rPr>
        <w:t>&lt;/</w:t>
      </w:r>
      <w:r w:rsidRPr="000141CE">
        <w:rPr>
          <w:color w:val="990000"/>
        </w:rPr>
        <w:t>order:SANO</w:t>
      </w:r>
      <w:r w:rsidRPr="000141CE">
        <w:rPr>
          <w:color w:val="0000FF"/>
        </w:rPr>
        <w:t>&gt;</w:t>
      </w:r>
      <w:r w:rsidRPr="000141CE">
        <w:t xml:space="preserve"> </w:t>
      </w:r>
    </w:p>
    <w:p w14:paraId="4261765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order:SASN</w:t>
      </w:r>
      <w:r w:rsidRPr="000141CE">
        <w:rPr>
          <w:color w:val="0000FF"/>
        </w:rPr>
        <w:t>&gt;</w:t>
      </w:r>
      <w:r w:rsidRPr="000141CE">
        <w:rPr>
          <w:b/>
          <w:bCs/>
        </w:rPr>
        <w:t>Washington</w:t>
      </w:r>
      <w:r w:rsidRPr="000141CE">
        <w:rPr>
          <w:color w:val="0000FF"/>
        </w:rPr>
        <w:t>&lt;/</w:t>
      </w:r>
      <w:r w:rsidRPr="000141CE">
        <w:rPr>
          <w:color w:val="990000"/>
        </w:rPr>
        <w:t>order:SASN</w:t>
      </w:r>
      <w:r w:rsidRPr="000141CE">
        <w:rPr>
          <w:color w:val="0000FF"/>
        </w:rPr>
        <w:t>&gt;</w:t>
      </w:r>
      <w:r w:rsidRPr="000141CE">
        <w:t xml:space="preserve"> </w:t>
      </w:r>
    </w:p>
    <w:p w14:paraId="3006F939"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order:SATH</w:t>
      </w:r>
      <w:r w:rsidRPr="000141CE">
        <w:rPr>
          <w:color w:val="0000FF"/>
        </w:rPr>
        <w:t>&gt;</w:t>
      </w:r>
      <w:r w:rsidRPr="000141CE">
        <w:rPr>
          <w:b/>
          <w:bCs/>
        </w:rPr>
        <w:t>St</w:t>
      </w:r>
      <w:r w:rsidRPr="000141CE">
        <w:rPr>
          <w:color w:val="0000FF"/>
        </w:rPr>
        <w:t>&lt;/</w:t>
      </w:r>
      <w:r w:rsidRPr="000141CE">
        <w:rPr>
          <w:color w:val="990000"/>
        </w:rPr>
        <w:t>order:SATH</w:t>
      </w:r>
      <w:r w:rsidRPr="000141CE">
        <w:rPr>
          <w:color w:val="0000FF"/>
        </w:rPr>
        <w:t>&gt;</w:t>
      </w:r>
      <w:r w:rsidRPr="000141CE">
        <w:t xml:space="preserve"> </w:t>
      </w:r>
    </w:p>
    <w:p w14:paraId="1693C9F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order:CITY</w:t>
      </w:r>
      <w:r w:rsidRPr="000141CE">
        <w:rPr>
          <w:color w:val="0000FF"/>
        </w:rPr>
        <w:t>&gt;</w:t>
      </w:r>
      <w:r w:rsidRPr="000141CE">
        <w:rPr>
          <w:b/>
          <w:bCs/>
        </w:rPr>
        <w:t>Selma</w:t>
      </w:r>
      <w:r w:rsidRPr="000141CE">
        <w:rPr>
          <w:color w:val="0000FF"/>
        </w:rPr>
        <w:t>&lt;/</w:t>
      </w:r>
      <w:r w:rsidRPr="000141CE">
        <w:rPr>
          <w:color w:val="990000"/>
        </w:rPr>
        <w:t>order:CITY</w:t>
      </w:r>
      <w:r w:rsidRPr="000141CE">
        <w:rPr>
          <w:color w:val="0000FF"/>
        </w:rPr>
        <w:t>&gt;</w:t>
      </w:r>
      <w:r w:rsidRPr="000141CE">
        <w:t xml:space="preserve"> </w:t>
      </w:r>
    </w:p>
    <w:p w14:paraId="3EB7BC6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order:STATE</w:t>
      </w:r>
      <w:r w:rsidRPr="000141CE">
        <w:rPr>
          <w:color w:val="0000FF"/>
        </w:rPr>
        <w:t>&gt;</w:t>
      </w:r>
      <w:r w:rsidRPr="000141CE">
        <w:rPr>
          <w:b/>
          <w:bCs/>
        </w:rPr>
        <w:t>AL</w:t>
      </w:r>
      <w:r w:rsidRPr="000141CE">
        <w:rPr>
          <w:color w:val="0000FF"/>
        </w:rPr>
        <w:t>&lt;/</w:t>
      </w:r>
      <w:r w:rsidRPr="000141CE">
        <w:rPr>
          <w:color w:val="990000"/>
        </w:rPr>
        <w:t>order:STATE</w:t>
      </w:r>
      <w:r w:rsidRPr="000141CE">
        <w:rPr>
          <w:color w:val="0000FF"/>
        </w:rPr>
        <w:t>&gt;</w:t>
      </w:r>
      <w:r w:rsidRPr="000141CE">
        <w:t xml:space="preserve"> </w:t>
      </w:r>
    </w:p>
    <w:p w14:paraId="29C4AE8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order:ZIP</w:t>
      </w:r>
      <w:r w:rsidRPr="000141CE">
        <w:rPr>
          <w:color w:val="0000FF"/>
        </w:rPr>
        <w:t>&gt;</w:t>
      </w:r>
      <w:r w:rsidRPr="000141CE">
        <w:rPr>
          <w:b/>
          <w:bCs/>
        </w:rPr>
        <w:t>37603</w:t>
      </w:r>
      <w:r w:rsidRPr="000141CE">
        <w:rPr>
          <w:color w:val="0000FF"/>
        </w:rPr>
        <w:t>&lt;/</w:t>
      </w:r>
      <w:r w:rsidRPr="000141CE">
        <w:rPr>
          <w:color w:val="990000"/>
        </w:rPr>
        <w:t>order:ZIP</w:t>
      </w:r>
      <w:r w:rsidRPr="000141CE">
        <w:rPr>
          <w:color w:val="0000FF"/>
        </w:rPr>
        <w:t>&gt;</w:t>
      </w:r>
      <w:r w:rsidRPr="000141CE">
        <w:t xml:space="preserve"> </w:t>
      </w:r>
    </w:p>
    <w:p w14:paraId="7968B128"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order:ORD_SVC_ADDR_GRP</w:t>
      </w:r>
      <w:r w:rsidRPr="000141CE">
        <w:rPr>
          <w:color w:val="0000FF"/>
        </w:rPr>
        <w:t>&gt;</w:t>
      </w:r>
    </w:p>
    <w:p w14:paraId="4061413E"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order:LOC_ACCESS_HEADER_INFO</w:t>
      </w:r>
      <w:r w:rsidRPr="000141CE">
        <w:rPr>
          <w:color w:val="0000FF"/>
        </w:rPr>
        <w:t>&gt;</w:t>
      </w:r>
    </w:p>
    <w:p w14:paraId="6E10CF26"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order:LOC_ACCESS</w:t>
      </w:r>
      <w:r w:rsidRPr="000141CE">
        <w:rPr>
          <w:color w:val="0000FF"/>
        </w:rPr>
        <w:t>&gt;</w:t>
      </w:r>
    </w:p>
    <w:p w14:paraId="15E7C6AA"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order:EU</w:t>
      </w:r>
      <w:r w:rsidRPr="000141CE">
        <w:rPr>
          <w:color w:val="0000FF"/>
        </w:rPr>
        <w:t>&gt;</w:t>
      </w:r>
    </w:p>
    <w:p w14:paraId="77BD23EC" w14:textId="77777777" w:rsidR="009F64FE" w:rsidRPr="000141CE" w:rsidRDefault="009F64FE" w:rsidP="009F64FE">
      <w:pPr>
        <w:ind w:hanging="480"/>
      </w:pPr>
      <w:hyperlink r:id="rId1378" w:history="1">
        <w:r w:rsidRPr="000141CE">
          <w:rPr>
            <w:b/>
            <w:bCs/>
            <w:color w:val="FF0000"/>
            <w:u w:val="single"/>
          </w:rPr>
          <w:t>-</w:t>
        </w:r>
      </w:hyperlink>
      <w:r w:rsidRPr="000141CE">
        <w:t xml:space="preserve"> </w:t>
      </w:r>
      <w:r w:rsidRPr="000141CE">
        <w:rPr>
          <w:color w:val="0000FF"/>
        </w:rPr>
        <w:t>&lt;</w:t>
      </w:r>
      <w:r w:rsidRPr="000141CE">
        <w:rPr>
          <w:color w:val="990000"/>
        </w:rPr>
        <w:t>order:PS</w:t>
      </w:r>
      <w:r w:rsidRPr="000141CE">
        <w:rPr>
          <w:color w:val="0000FF"/>
        </w:rPr>
        <w:t>&gt;</w:t>
      </w:r>
    </w:p>
    <w:p w14:paraId="2E180F78" w14:textId="77777777" w:rsidR="009F64FE" w:rsidRPr="000141CE" w:rsidRDefault="009F64FE" w:rsidP="009F64FE">
      <w:pPr>
        <w:ind w:hanging="480"/>
      </w:pPr>
      <w:hyperlink r:id="rId1379" w:history="1">
        <w:r w:rsidRPr="000141CE">
          <w:rPr>
            <w:b/>
            <w:bCs/>
            <w:color w:val="FF0000"/>
            <w:u w:val="single"/>
          </w:rPr>
          <w:t>-</w:t>
        </w:r>
      </w:hyperlink>
      <w:r w:rsidRPr="000141CE">
        <w:t xml:space="preserve"> </w:t>
      </w:r>
      <w:r w:rsidRPr="000141CE">
        <w:rPr>
          <w:color w:val="0000FF"/>
        </w:rPr>
        <w:t>&lt;</w:t>
      </w:r>
      <w:r w:rsidRPr="000141CE">
        <w:rPr>
          <w:color w:val="990000"/>
        </w:rPr>
        <w:t>order:PS_ADMIN</w:t>
      </w:r>
      <w:r w:rsidRPr="000141CE">
        <w:rPr>
          <w:color w:val="0000FF"/>
        </w:rPr>
        <w:t>&gt;</w:t>
      </w:r>
    </w:p>
    <w:p w14:paraId="6C16367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order:PQTY</w:t>
      </w:r>
      <w:r w:rsidRPr="000141CE">
        <w:rPr>
          <w:color w:val="0000FF"/>
        </w:rPr>
        <w:t>&gt;</w:t>
      </w:r>
      <w:r w:rsidRPr="000141CE">
        <w:rPr>
          <w:b/>
          <w:bCs/>
        </w:rPr>
        <w:t>002</w:t>
      </w:r>
      <w:r w:rsidRPr="000141CE">
        <w:rPr>
          <w:color w:val="0000FF"/>
        </w:rPr>
        <w:t>&lt;/</w:t>
      </w:r>
      <w:r w:rsidRPr="000141CE">
        <w:rPr>
          <w:color w:val="990000"/>
        </w:rPr>
        <w:t>order:PQTY</w:t>
      </w:r>
      <w:r w:rsidRPr="000141CE">
        <w:rPr>
          <w:color w:val="0000FF"/>
        </w:rPr>
        <w:t>&gt;</w:t>
      </w:r>
      <w:r w:rsidRPr="000141CE">
        <w:t xml:space="preserve"> </w:t>
      </w:r>
    </w:p>
    <w:p w14:paraId="2B33BB09"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order:PS_ADMIN</w:t>
      </w:r>
      <w:r w:rsidRPr="000141CE">
        <w:rPr>
          <w:color w:val="0000FF"/>
        </w:rPr>
        <w:t>&gt;</w:t>
      </w:r>
    </w:p>
    <w:p w14:paraId="7A9B196A" w14:textId="77777777" w:rsidR="009F64FE" w:rsidRPr="000141CE" w:rsidRDefault="009F64FE" w:rsidP="009F64FE">
      <w:pPr>
        <w:ind w:hanging="480"/>
      </w:pPr>
      <w:hyperlink r:id="rId1380" w:history="1">
        <w:r w:rsidRPr="000141CE">
          <w:rPr>
            <w:b/>
            <w:bCs/>
            <w:color w:val="FF0000"/>
            <w:u w:val="single"/>
          </w:rPr>
          <w:t>-</w:t>
        </w:r>
      </w:hyperlink>
      <w:r w:rsidRPr="000141CE">
        <w:t xml:space="preserve"> </w:t>
      </w:r>
      <w:r w:rsidRPr="000141CE">
        <w:rPr>
          <w:color w:val="0000FF"/>
        </w:rPr>
        <w:t>&lt;</w:t>
      </w:r>
      <w:r w:rsidRPr="000141CE">
        <w:rPr>
          <w:color w:val="990000"/>
        </w:rPr>
        <w:t>order:PS_SVC_DET</w:t>
      </w:r>
      <w:r w:rsidRPr="000141CE">
        <w:rPr>
          <w:color w:val="0000FF"/>
        </w:rPr>
        <w:t>&gt;</w:t>
      </w:r>
    </w:p>
    <w:p w14:paraId="2B2AECD9"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order:TNS</w:t>
      </w:r>
      <w:r w:rsidRPr="000141CE">
        <w:rPr>
          <w:color w:val="0000FF"/>
        </w:rPr>
        <w:t>&gt;</w:t>
      </w:r>
      <w:r w:rsidRPr="000141CE">
        <w:rPr>
          <w:b/>
          <w:bCs/>
        </w:rPr>
        <w:t>3348746922</w:t>
      </w:r>
      <w:r w:rsidRPr="000141CE">
        <w:rPr>
          <w:color w:val="0000FF"/>
        </w:rPr>
        <w:t>&lt;/</w:t>
      </w:r>
      <w:r w:rsidRPr="000141CE">
        <w:rPr>
          <w:color w:val="990000"/>
        </w:rPr>
        <w:t>order:TNS</w:t>
      </w:r>
      <w:r w:rsidRPr="000141CE">
        <w:rPr>
          <w:color w:val="0000FF"/>
        </w:rPr>
        <w:t>&gt;</w:t>
      </w:r>
      <w:r w:rsidRPr="000141CE">
        <w:t xml:space="preserve"> </w:t>
      </w:r>
    </w:p>
    <w:p w14:paraId="28CD05B1" w14:textId="77777777" w:rsidR="009F64FE" w:rsidRPr="000141CE" w:rsidRDefault="009F64FE" w:rsidP="009F64FE">
      <w:pPr>
        <w:ind w:hanging="480"/>
      </w:pPr>
      <w:hyperlink r:id="rId1381" w:history="1">
        <w:r w:rsidRPr="000141CE">
          <w:rPr>
            <w:b/>
            <w:bCs/>
            <w:color w:val="FF0000"/>
            <w:u w:val="single"/>
          </w:rPr>
          <w:t>-</w:t>
        </w:r>
      </w:hyperlink>
      <w:r w:rsidRPr="000141CE">
        <w:t xml:space="preserve"> </w:t>
      </w:r>
      <w:r w:rsidRPr="000141CE">
        <w:rPr>
          <w:color w:val="0000FF"/>
        </w:rPr>
        <w:t>&lt;</w:t>
      </w:r>
      <w:r w:rsidRPr="000141CE">
        <w:rPr>
          <w:color w:val="990000"/>
        </w:rPr>
        <w:t>order:SVC_DET_GRP</w:t>
      </w:r>
      <w:r w:rsidRPr="000141CE">
        <w:rPr>
          <w:color w:val="0000FF"/>
        </w:rPr>
        <w:t>&gt;</w:t>
      </w:r>
    </w:p>
    <w:p w14:paraId="5C602E5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order:LNUM</w:t>
      </w:r>
      <w:r w:rsidRPr="000141CE">
        <w:rPr>
          <w:color w:val="0000FF"/>
        </w:rPr>
        <w:t>&gt;</w:t>
      </w:r>
      <w:r w:rsidRPr="000141CE">
        <w:rPr>
          <w:b/>
          <w:bCs/>
        </w:rPr>
        <w:t>00001</w:t>
      </w:r>
      <w:r w:rsidRPr="000141CE">
        <w:rPr>
          <w:color w:val="0000FF"/>
        </w:rPr>
        <w:t>&lt;/</w:t>
      </w:r>
      <w:r w:rsidRPr="000141CE">
        <w:rPr>
          <w:color w:val="990000"/>
        </w:rPr>
        <w:t>order:LNUM</w:t>
      </w:r>
      <w:r w:rsidRPr="000141CE">
        <w:rPr>
          <w:color w:val="0000FF"/>
        </w:rPr>
        <w:t>&gt;</w:t>
      </w:r>
      <w:r w:rsidRPr="000141CE">
        <w:t xml:space="preserve"> </w:t>
      </w:r>
    </w:p>
    <w:p w14:paraId="70DFA88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order:LNA</w:t>
      </w:r>
      <w:r w:rsidRPr="000141CE">
        <w:rPr>
          <w:color w:val="0000FF"/>
        </w:rPr>
        <w:t>&gt;</w:t>
      </w:r>
      <w:r w:rsidRPr="000141CE">
        <w:rPr>
          <w:b/>
          <w:bCs/>
        </w:rPr>
        <w:t>V</w:t>
      </w:r>
      <w:r w:rsidRPr="000141CE">
        <w:rPr>
          <w:color w:val="0000FF"/>
        </w:rPr>
        <w:t>&lt;/</w:t>
      </w:r>
      <w:r w:rsidRPr="000141CE">
        <w:rPr>
          <w:color w:val="990000"/>
        </w:rPr>
        <w:t>order:LNA</w:t>
      </w:r>
      <w:r w:rsidRPr="000141CE">
        <w:rPr>
          <w:color w:val="0000FF"/>
        </w:rPr>
        <w:t>&gt;</w:t>
      </w:r>
      <w:r w:rsidRPr="000141CE">
        <w:t xml:space="preserve"> </w:t>
      </w:r>
    </w:p>
    <w:p w14:paraId="4F51682F"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order:SVC_DET_GRP</w:t>
      </w:r>
      <w:r w:rsidRPr="000141CE">
        <w:rPr>
          <w:color w:val="0000FF"/>
        </w:rPr>
        <w:t>&gt;</w:t>
      </w:r>
    </w:p>
    <w:p w14:paraId="0116B9CE" w14:textId="77777777" w:rsidR="009F64FE" w:rsidRPr="000141CE" w:rsidRDefault="009F64FE" w:rsidP="009F64FE">
      <w:pPr>
        <w:ind w:hanging="480"/>
      </w:pPr>
      <w:hyperlink r:id="rId1382" w:history="1">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14:paraId="5FE2C86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14:paraId="1A3037C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ESX</w:t>
      </w:r>
      <w:r w:rsidRPr="000141CE">
        <w:rPr>
          <w:color w:val="0000FF"/>
        </w:rPr>
        <w:t>&lt;/</w:t>
      </w:r>
      <w:r w:rsidRPr="000141CE">
        <w:rPr>
          <w:color w:val="990000"/>
        </w:rPr>
        <w:t>order:FEATURE</w:t>
      </w:r>
      <w:r w:rsidRPr="000141CE">
        <w:rPr>
          <w:color w:val="0000FF"/>
        </w:rPr>
        <w:t>&gt;</w:t>
      </w:r>
      <w:r w:rsidRPr="000141CE">
        <w:t xml:space="preserve"> </w:t>
      </w:r>
    </w:p>
    <w:p w14:paraId="46D95A83"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14:paraId="1B721F6B"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order:PS_SVC_DET</w:t>
      </w:r>
      <w:r w:rsidRPr="000141CE">
        <w:rPr>
          <w:color w:val="0000FF"/>
        </w:rPr>
        <w:t>&gt;</w:t>
      </w:r>
    </w:p>
    <w:p w14:paraId="042C1ED2" w14:textId="77777777" w:rsidR="009F64FE" w:rsidRPr="000141CE" w:rsidRDefault="009F64FE" w:rsidP="009F64FE">
      <w:pPr>
        <w:ind w:hanging="480"/>
      </w:pPr>
      <w:hyperlink r:id="rId1383" w:history="1">
        <w:r w:rsidRPr="000141CE">
          <w:rPr>
            <w:b/>
            <w:bCs/>
            <w:color w:val="FF0000"/>
            <w:u w:val="single"/>
          </w:rPr>
          <w:t>-</w:t>
        </w:r>
      </w:hyperlink>
      <w:r w:rsidRPr="000141CE">
        <w:t xml:space="preserve"> </w:t>
      </w:r>
      <w:r w:rsidRPr="000141CE">
        <w:rPr>
          <w:color w:val="0000FF"/>
        </w:rPr>
        <w:t>&lt;</w:t>
      </w:r>
      <w:r w:rsidRPr="000141CE">
        <w:rPr>
          <w:color w:val="990000"/>
        </w:rPr>
        <w:t>order:PS_SVC_DET</w:t>
      </w:r>
      <w:r w:rsidRPr="000141CE">
        <w:rPr>
          <w:color w:val="0000FF"/>
        </w:rPr>
        <w:t>&gt;</w:t>
      </w:r>
    </w:p>
    <w:p w14:paraId="2BA714B0"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order:TNS</w:t>
      </w:r>
      <w:r w:rsidRPr="000141CE">
        <w:rPr>
          <w:color w:val="0000FF"/>
        </w:rPr>
        <w:t>&gt;</w:t>
      </w:r>
      <w:r w:rsidRPr="000141CE">
        <w:rPr>
          <w:b/>
          <w:bCs/>
        </w:rPr>
        <w:t>3348746287</w:t>
      </w:r>
      <w:r w:rsidRPr="000141CE">
        <w:rPr>
          <w:color w:val="0000FF"/>
        </w:rPr>
        <w:t>&lt;/</w:t>
      </w:r>
      <w:r w:rsidRPr="000141CE">
        <w:rPr>
          <w:color w:val="990000"/>
        </w:rPr>
        <w:t>order:TNS</w:t>
      </w:r>
      <w:r w:rsidRPr="000141CE">
        <w:rPr>
          <w:color w:val="0000FF"/>
        </w:rPr>
        <w:t>&gt;</w:t>
      </w:r>
      <w:r w:rsidRPr="000141CE">
        <w:t xml:space="preserve"> </w:t>
      </w:r>
    </w:p>
    <w:p w14:paraId="43D178D5"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order:LNECLSSVC</w:t>
      </w:r>
      <w:r w:rsidRPr="000141CE">
        <w:rPr>
          <w:color w:val="0000FF"/>
        </w:rPr>
        <w:t>&gt;</w:t>
      </w:r>
      <w:r w:rsidRPr="000141CE">
        <w:rPr>
          <w:b/>
          <w:bCs/>
        </w:rPr>
        <w:t>UEPBL</w:t>
      </w:r>
      <w:r w:rsidRPr="000141CE">
        <w:rPr>
          <w:color w:val="0000FF"/>
        </w:rPr>
        <w:t>&lt;/</w:t>
      </w:r>
      <w:r w:rsidRPr="000141CE">
        <w:rPr>
          <w:color w:val="990000"/>
        </w:rPr>
        <w:t>order:LNECLSSVC</w:t>
      </w:r>
      <w:r w:rsidRPr="000141CE">
        <w:rPr>
          <w:color w:val="0000FF"/>
        </w:rPr>
        <w:t>&gt;</w:t>
      </w:r>
      <w:r w:rsidRPr="000141CE">
        <w:t xml:space="preserve"> </w:t>
      </w:r>
    </w:p>
    <w:p w14:paraId="56155580" w14:textId="77777777" w:rsidR="009F64FE" w:rsidRPr="000141CE" w:rsidRDefault="009F64FE" w:rsidP="009F64FE">
      <w:pPr>
        <w:ind w:hanging="480"/>
      </w:pPr>
      <w:hyperlink r:id="rId1384" w:history="1">
        <w:r w:rsidRPr="000141CE">
          <w:rPr>
            <w:b/>
            <w:bCs/>
            <w:color w:val="FF0000"/>
            <w:u w:val="single"/>
          </w:rPr>
          <w:t>-</w:t>
        </w:r>
      </w:hyperlink>
      <w:r w:rsidRPr="000141CE">
        <w:t xml:space="preserve"> </w:t>
      </w:r>
      <w:r w:rsidRPr="000141CE">
        <w:rPr>
          <w:color w:val="0000FF"/>
        </w:rPr>
        <w:t>&lt;</w:t>
      </w:r>
      <w:r w:rsidRPr="000141CE">
        <w:rPr>
          <w:color w:val="990000"/>
        </w:rPr>
        <w:t>order:SVC_DET_GRP</w:t>
      </w:r>
      <w:r w:rsidRPr="000141CE">
        <w:rPr>
          <w:color w:val="0000FF"/>
        </w:rPr>
        <w:t>&gt;</w:t>
      </w:r>
    </w:p>
    <w:p w14:paraId="0B7DEC5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order:LNUM</w:t>
      </w:r>
      <w:r w:rsidRPr="000141CE">
        <w:rPr>
          <w:color w:val="0000FF"/>
        </w:rPr>
        <w:t>&gt;</w:t>
      </w:r>
      <w:r w:rsidRPr="000141CE">
        <w:rPr>
          <w:b/>
          <w:bCs/>
        </w:rPr>
        <w:t>00002</w:t>
      </w:r>
      <w:r w:rsidRPr="000141CE">
        <w:rPr>
          <w:color w:val="0000FF"/>
        </w:rPr>
        <w:t>&lt;/</w:t>
      </w:r>
      <w:r w:rsidRPr="000141CE">
        <w:rPr>
          <w:color w:val="990000"/>
        </w:rPr>
        <w:t>order:LNUM</w:t>
      </w:r>
      <w:r w:rsidRPr="000141CE">
        <w:rPr>
          <w:color w:val="0000FF"/>
        </w:rPr>
        <w:t>&gt;</w:t>
      </w:r>
      <w:r w:rsidRPr="000141CE">
        <w:t xml:space="preserve"> </w:t>
      </w:r>
    </w:p>
    <w:p w14:paraId="78E07B1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order:LNA</w:t>
      </w:r>
      <w:r w:rsidRPr="000141CE">
        <w:rPr>
          <w:color w:val="0000FF"/>
        </w:rPr>
        <w:t>&gt;</w:t>
      </w:r>
      <w:r w:rsidRPr="000141CE">
        <w:rPr>
          <w:b/>
          <w:bCs/>
        </w:rPr>
        <w:t>N</w:t>
      </w:r>
      <w:r w:rsidRPr="000141CE">
        <w:rPr>
          <w:color w:val="0000FF"/>
        </w:rPr>
        <w:t>&lt;/</w:t>
      </w:r>
      <w:r w:rsidRPr="000141CE">
        <w:rPr>
          <w:color w:val="990000"/>
        </w:rPr>
        <w:t>order:LNA</w:t>
      </w:r>
      <w:r w:rsidRPr="000141CE">
        <w:rPr>
          <w:color w:val="0000FF"/>
        </w:rPr>
        <w:t>&gt;</w:t>
      </w:r>
      <w:r w:rsidRPr="000141CE">
        <w:t xml:space="preserve"> </w:t>
      </w:r>
    </w:p>
    <w:p w14:paraId="56DF88CF"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order:SVC_DET_GRP</w:t>
      </w:r>
      <w:r w:rsidRPr="000141CE">
        <w:rPr>
          <w:color w:val="0000FF"/>
        </w:rPr>
        <w:t>&gt;</w:t>
      </w:r>
    </w:p>
    <w:p w14:paraId="58904A7C" w14:textId="77777777" w:rsidR="009F64FE" w:rsidRPr="000141CE" w:rsidRDefault="009F64FE" w:rsidP="009F64FE">
      <w:pPr>
        <w:ind w:hanging="480"/>
      </w:pPr>
      <w:hyperlink r:id="rId1385" w:history="1">
        <w:r w:rsidRPr="000141CE">
          <w:rPr>
            <w:b/>
            <w:bCs/>
            <w:color w:val="FF0000"/>
            <w:u w:val="single"/>
          </w:rPr>
          <w:t>-</w:t>
        </w:r>
      </w:hyperlink>
      <w:r w:rsidRPr="000141CE">
        <w:t xml:space="preserve"> </w:t>
      </w:r>
      <w:r w:rsidRPr="000141CE">
        <w:rPr>
          <w:color w:val="0000FF"/>
        </w:rPr>
        <w:t>&lt;</w:t>
      </w:r>
      <w:r w:rsidRPr="000141CE">
        <w:rPr>
          <w:color w:val="990000"/>
        </w:rPr>
        <w:t>order:LINE_RESTRICT_2_GRP</w:t>
      </w:r>
      <w:r w:rsidRPr="000141CE">
        <w:rPr>
          <w:color w:val="0000FF"/>
        </w:rPr>
        <w:t>&gt;</w:t>
      </w:r>
    </w:p>
    <w:p w14:paraId="3286565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order:PIC</w:t>
      </w:r>
      <w:r w:rsidRPr="000141CE">
        <w:rPr>
          <w:color w:val="0000FF"/>
        </w:rPr>
        <w:t>&gt;</w:t>
      </w:r>
      <w:r w:rsidRPr="000141CE">
        <w:rPr>
          <w:b/>
          <w:bCs/>
        </w:rPr>
        <w:t>NONE</w:t>
      </w:r>
      <w:r w:rsidRPr="000141CE">
        <w:rPr>
          <w:color w:val="0000FF"/>
        </w:rPr>
        <w:t>&lt;/</w:t>
      </w:r>
      <w:r w:rsidRPr="000141CE">
        <w:rPr>
          <w:color w:val="990000"/>
        </w:rPr>
        <w:t>order:PIC</w:t>
      </w:r>
      <w:r w:rsidRPr="000141CE">
        <w:rPr>
          <w:color w:val="0000FF"/>
        </w:rPr>
        <w:t>&gt;</w:t>
      </w:r>
      <w:r w:rsidRPr="000141CE">
        <w:t xml:space="preserve"> </w:t>
      </w:r>
    </w:p>
    <w:p w14:paraId="66ABBCB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order:LPIC</w:t>
      </w:r>
      <w:r w:rsidRPr="000141CE">
        <w:rPr>
          <w:color w:val="0000FF"/>
        </w:rPr>
        <w:t>&gt;</w:t>
      </w:r>
      <w:r w:rsidRPr="000141CE">
        <w:rPr>
          <w:b/>
          <w:bCs/>
        </w:rPr>
        <w:t>NONE</w:t>
      </w:r>
      <w:r w:rsidRPr="000141CE">
        <w:rPr>
          <w:color w:val="0000FF"/>
        </w:rPr>
        <w:t>&lt;/</w:t>
      </w:r>
      <w:r w:rsidRPr="000141CE">
        <w:rPr>
          <w:color w:val="990000"/>
        </w:rPr>
        <w:t>order:LPIC</w:t>
      </w:r>
      <w:r w:rsidRPr="000141CE">
        <w:rPr>
          <w:color w:val="0000FF"/>
        </w:rPr>
        <w:t>&gt;</w:t>
      </w:r>
      <w:r w:rsidRPr="000141CE">
        <w:t xml:space="preserve"> </w:t>
      </w:r>
    </w:p>
    <w:p w14:paraId="6572D81F"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order:LINE_RESTRICT_2_GRP</w:t>
      </w:r>
      <w:r w:rsidRPr="000141CE">
        <w:rPr>
          <w:color w:val="0000FF"/>
        </w:rPr>
        <w:t>&gt;</w:t>
      </w:r>
    </w:p>
    <w:p w14:paraId="01DA06D7" w14:textId="77777777" w:rsidR="009F64FE" w:rsidRPr="000141CE" w:rsidRDefault="009F64FE" w:rsidP="009F64FE">
      <w:pPr>
        <w:ind w:hanging="480"/>
      </w:pPr>
      <w:hyperlink r:id="rId1386" w:history="1">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14:paraId="244516F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14:paraId="098E9F55"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ESX</w:t>
      </w:r>
      <w:r w:rsidRPr="000141CE">
        <w:rPr>
          <w:color w:val="0000FF"/>
        </w:rPr>
        <w:t>&lt;/</w:t>
      </w:r>
      <w:r w:rsidRPr="000141CE">
        <w:rPr>
          <w:color w:val="990000"/>
        </w:rPr>
        <w:t>order:FEATURE</w:t>
      </w:r>
      <w:r w:rsidRPr="000141CE">
        <w:rPr>
          <w:color w:val="0000FF"/>
        </w:rPr>
        <w:t>&gt;</w:t>
      </w:r>
      <w:r w:rsidRPr="000141CE">
        <w:t xml:space="preserve"> </w:t>
      </w:r>
    </w:p>
    <w:p w14:paraId="3F8340B1"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14:paraId="2955A4B6" w14:textId="77777777" w:rsidR="009F64FE" w:rsidRPr="000141CE" w:rsidRDefault="009F64FE" w:rsidP="009F64FE">
      <w:pPr>
        <w:ind w:hanging="480"/>
      </w:pPr>
      <w:hyperlink r:id="rId1387" w:history="1">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14:paraId="559CAED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14:paraId="76ED187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ESM</w:t>
      </w:r>
      <w:r w:rsidRPr="000141CE">
        <w:rPr>
          <w:color w:val="0000FF"/>
        </w:rPr>
        <w:t>&lt;/</w:t>
      </w:r>
      <w:r w:rsidRPr="000141CE">
        <w:rPr>
          <w:color w:val="990000"/>
        </w:rPr>
        <w:t>order:FEATURE</w:t>
      </w:r>
      <w:r w:rsidRPr="000141CE">
        <w:rPr>
          <w:color w:val="0000FF"/>
        </w:rPr>
        <w:t>&gt;</w:t>
      </w:r>
      <w:r w:rsidRPr="000141CE">
        <w:t xml:space="preserve"> </w:t>
      </w:r>
    </w:p>
    <w:p w14:paraId="00D098AD"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14:paraId="5D7DD9AC"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order:PS_SVC_DET</w:t>
      </w:r>
      <w:r w:rsidRPr="000141CE">
        <w:rPr>
          <w:color w:val="0000FF"/>
        </w:rPr>
        <w:t>&gt;</w:t>
      </w:r>
    </w:p>
    <w:p w14:paraId="4014777F"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order:PS</w:t>
      </w:r>
      <w:r w:rsidRPr="000141CE">
        <w:rPr>
          <w:color w:val="0000FF"/>
        </w:rPr>
        <w:t>&gt;</w:t>
      </w:r>
    </w:p>
    <w:p w14:paraId="6C392A89"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order:LSR_ORD_REQ</w:t>
      </w:r>
      <w:r w:rsidRPr="000141CE">
        <w:rPr>
          <w:color w:val="0000FF"/>
        </w:rPr>
        <w:t>&gt;</w:t>
      </w:r>
    </w:p>
    <w:p w14:paraId="6821BD15"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uom:ATT_LSR_ORD_REQ</w:t>
      </w:r>
      <w:r w:rsidRPr="000141CE">
        <w:rPr>
          <w:color w:val="0000FF"/>
        </w:rPr>
        <w:t>&gt;</w:t>
      </w:r>
    </w:p>
    <w:p w14:paraId="715FBD72" w14:textId="77777777" w:rsidR="009F64FE" w:rsidRPr="000141CE" w:rsidRDefault="009F64FE" w:rsidP="009F64FE"/>
    <w:p w14:paraId="00F3B10F" w14:textId="45BDE3A1" w:rsidR="009F64FE" w:rsidRDefault="009F64FE" w:rsidP="009F64FE">
      <w:r w:rsidRPr="000141CE">
        <w:t>XML OUT PUT:</w:t>
      </w:r>
    </w:p>
    <w:p w14:paraId="20D2686A" w14:textId="77777777" w:rsidR="00A549EC" w:rsidRPr="000141CE" w:rsidRDefault="00A549EC" w:rsidP="009F64FE"/>
    <w:p w14:paraId="445E167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senderid</w:t>
      </w:r>
      <w:r w:rsidRPr="000141CE">
        <w:rPr>
          <w:color w:val="0000FF"/>
        </w:rPr>
        <w:t>&gt;</w:t>
      </w:r>
      <w:r w:rsidRPr="000141CE">
        <w:rPr>
          <w:b/>
          <w:bCs/>
        </w:rPr>
        <w:t>ATT-OR-SAT</w:t>
      </w:r>
      <w:r w:rsidRPr="000141CE">
        <w:rPr>
          <w:color w:val="0000FF"/>
        </w:rPr>
        <w:t>&lt;/</w:t>
      </w:r>
      <w:r w:rsidRPr="000141CE">
        <w:rPr>
          <w:color w:val="990000"/>
        </w:rPr>
        <w:t>senderid</w:t>
      </w:r>
      <w:r w:rsidRPr="000141CE">
        <w:rPr>
          <w:color w:val="0000FF"/>
        </w:rPr>
        <w:t>&gt;</w:t>
      </w:r>
      <w:r w:rsidRPr="000141CE">
        <w:t xml:space="preserve"> </w:t>
      </w:r>
    </w:p>
    <w:p w14:paraId="6891C41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receiverid</w:t>
      </w:r>
      <w:r w:rsidRPr="000141CE">
        <w:rPr>
          <w:color w:val="0000FF"/>
        </w:rPr>
        <w:t>&gt;</w:t>
      </w:r>
      <w:r w:rsidRPr="000141CE">
        <w:rPr>
          <w:b/>
          <w:bCs/>
        </w:rPr>
        <w:t>CTE-VALIDATOR</w:t>
      </w:r>
      <w:r w:rsidRPr="000141CE">
        <w:rPr>
          <w:color w:val="0000FF"/>
        </w:rPr>
        <w:t>&lt;/</w:t>
      </w:r>
      <w:r w:rsidRPr="000141CE">
        <w:rPr>
          <w:color w:val="990000"/>
        </w:rPr>
        <w:t>receiverid</w:t>
      </w:r>
      <w:r w:rsidRPr="000141CE">
        <w:rPr>
          <w:color w:val="0000FF"/>
        </w:rPr>
        <w:t>&gt;</w:t>
      </w:r>
      <w:r w:rsidRPr="000141CE">
        <w:t xml:space="preserve"> </w:t>
      </w:r>
    </w:p>
    <w:p w14:paraId="3B1CFB9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interfaceid</w:t>
      </w:r>
      <w:r w:rsidRPr="000141CE">
        <w:rPr>
          <w:color w:val="0000FF"/>
        </w:rPr>
        <w:t>&gt;</w:t>
      </w:r>
      <w:r w:rsidRPr="000141CE">
        <w:rPr>
          <w:b/>
          <w:bCs/>
        </w:rPr>
        <w:t>CTE-1005-OR-XML-IB</w:t>
      </w:r>
      <w:r w:rsidRPr="000141CE">
        <w:rPr>
          <w:color w:val="0000FF"/>
        </w:rPr>
        <w:t>&lt;/</w:t>
      </w:r>
      <w:r w:rsidRPr="000141CE">
        <w:rPr>
          <w:color w:val="990000"/>
        </w:rPr>
        <w:t>interfaceid</w:t>
      </w:r>
      <w:r w:rsidRPr="000141CE">
        <w:rPr>
          <w:color w:val="0000FF"/>
        </w:rPr>
        <w:t>&gt;</w:t>
      </w:r>
      <w:r w:rsidRPr="000141CE">
        <w:t xml:space="preserve"> </w:t>
      </w:r>
    </w:p>
    <w:p w14:paraId="61ED1AD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messagetype</w:t>
      </w:r>
      <w:r w:rsidRPr="000141CE">
        <w:rPr>
          <w:color w:val="0000FF"/>
        </w:rPr>
        <w:t>&gt;</w:t>
      </w:r>
      <w:r w:rsidRPr="000141CE">
        <w:rPr>
          <w:b/>
          <w:bCs/>
        </w:rPr>
        <w:t>LSRUOM</w:t>
      </w:r>
      <w:r w:rsidRPr="000141CE">
        <w:rPr>
          <w:color w:val="0000FF"/>
        </w:rPr>
        <w:t>&lt;/</w:t>
      </w:r>
      <w:r w:rsidRPr="000141CE">
        <w:rPr>
          <w:color w:val="990000"/>
        </w:rPr>
        <w:t>messagetype</w:t>
      </w:r>
      <w:r w:rsidRPr="000141CE">
        <w:rPr>
          <w:color w:val="0000FF"/>
        </w:rPr>
        <w:t>&gt;</w:t>
      </w:r>
      <w:r w:rsidRPr="000141CE">
        <w:t xml:space="preserve"> </w:t>
      </w:r>
    </w:p>
    <w:p w14:paraId="602B600D"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lsogversion</w:t>
      </w:r>
      <w:r w:rsidRPr="000141CE">
        <w:rPr>
          <w:color w:val="0000FF"/>
        </w:rPr>
        <w:t>&gt;</w:t>
      </w:r>
      <w:r w:rsidRPr="000141CE">
        <w:rPr>
          <w:b/>
          <w:bCs/>
        </w:rPr>
        <w:t>10.05</w:t>
      </w:r>
      <w:r w:rsidRPr="000141CE">
        <w:rPr>
          <w:color w:val="0000FF"/>
        </w:rPr>
        <w:t>&lt;/</w:t>
      </w:r>
      <w:r w:rsidRPr="000141CE">
        <w:rPr>
          <w:color w:val="990000"/>
        </w:rPr>
        <w:t>lsogversion</w:t>
      </w:r>
      <w:r w:rsidRPr="000141CE">
        <w:rPr>
          <w:color w:val="0000FF"/>
        </w:rPr>
        <w:t>&gt;</w:t>
      </w:r>
      <w:r w:rsidRPr="000141CE">
        <w:t xml:space="preserve"> </w:t>
      </w:r>
    </w:p>
    <w:p w14:paraId="7B10CA8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ordertype</w:t>
      </w:r>
      <w:r w:rsidRPr="000141CE">
        <w:rPr>
          <w:color w:val="0000FF"/>
        </w:rPr>
        <w:t>&gt;</w:t>
      </w:r>
      <w:r w:rsidRPr="000141CE">
        <w:rPr>
          <w:b/>
          <w:bCs/>
        </w:rPr>
        <w:t>ORDER</w:t>
      </w:r>
      <w:r w:rsidRPr="000141CE">
        <w:rPr>
          <w:color w:val="0000FF"/>
        </w:rPr>
        <w:t>&lt;/</w:t>
      </w:r>
      <w:r w:rsidRPr="000141CE">
        <w:rPr>
          <w:color w:val="990000"/>
        </w:rPr>
        <w:t>ordertype</w:t>
      </w:r>
      <w:r w:rsidRPr="000141CE">
        <w:rPr>
          <w:color w:val="0000FF"/>
        </w:rPr>
        <w:t>&gt;</w:t>
      </w:r>
      <w:r w:rsidRPr="000141CE">
        <w:t xml:space="preserve"> </w:t>
      </w:r>
    </w:p>
    <w:p w14:paraId="4E36AE41"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header</w:t>
      </w:r>
      <w:r w:rsidRPr="000141CE">
        <w:rPr>
          <w:color w:val="0000FF"/>
        </w:rPr>
        <w:t>&gt;</w:t>
      </w:r>
    </w:p>
    <w:p w14:paraId="22C7CE5B" w14:textId="77777777" w:rsidR="009F64FE" w:rsidRPr="000141CE" w:rsidRDefault="009F64FE" w:rsidP="009F64FE">
      <w:pPr>
        <w:ind w:hanging="480"/>
      </w:pPr>
      <w:hyperlink r:id="rId1388" w:history="1">
        <w:r w:rsidRPr="000141CE">
          <w:rPr>
            <w:b/>
            <w:bCs/>
            <w:color w:val="FF0000"/>
            <w:u w:val="single"/>
          </w:rPr>
          <w:t>-</w:t>
        </w:r>
      </w:hyperlink>
      <w:r w:rsidRPr="000141CE">
        <w:t xml:space="preserve"> </w:t>
      </w:r>
      <w:r w:rsidRPr="000141CE">
        <w:rPr>
          <w:color w:val="0000FF"/>
        </w:rPr>
        <w:t>&lt;</w:t>
      </w:r>
      <w:r w:rsidRPr="000141CE">
        <w:rPr>
          <w:color w:val="990000"/>
        </w:rPr>
        <w:t>m2:LSR_RESP</w:t>
      </w:r>
      <w:r w:rsidRPr="000141CE">
        <w:rPr>
          <w:color w:val="FF0000"/>
        </w:rPr>
        <w:t xml:space="preserve"> xmlns:m2</w:t>
      </w:r>
      <w:r w:rsidRPr="000141CE">
        <w:rPr>
          <w:color w:val="0000FF"/>
        </w:rPr>
        <w:t>="</w:t>
      </w:r>
      <w:r w:rsidRPr="000141CE">
        <w:rPr>
          <w:b/>
          <w:bCs/>
          <w:color w:val="FF0000"/>
        </w:rPr>
        <w:t>http://lsr.att.com/obf/tML/UOM</w:t>
      </w:r>
      <w:r w:rsidRPr="000141CE">
        <w:rPr>
          <w:color w:val="0000FF"/>
        </w:rPr>
        <w:t>"&gt;</w:t>
      </w:r>
    </w:p>
    <w:p w14:paraId="66442B42" w14:textId="77777777" w:rsidR="009F64FE" w:rsidRPr="000141CE" w:rsidRDefault="009F64FE" w:rsidP="009F64FE">
      <w:pPr>
        <w:ind w:hanging="480"/>
      </w:pPr>
      <w:hyperlink r:id="rId1389" w:history="1">
        <w:r w:rsidRPr="000141CE">
          <w:rPr>
            <w:b/>
            <w:bCs/>
            <w:color w:val="FF0000"/>
            <w:u w:val="single"/>
          </w:rPr>
          <w:t>-</w:t>
        </w:r>
      </w:hyperlink>
      <w:r w:rsidRPr="000141CE">
        <w:t xml:space="preserve"> </w:t>
      </w:r>
      <w:r w:rsidRPr="000141CE">
        <w:rPr>
          <w:color w:val="0000FF"/>
        </w:rPr>
        <w:t>&lt;</w:t>
      </w:r>
      <w:r w:rsidRPr="000141CE">
        <w:rPr>
          <w:color w:val="990000"/>
        </w:rPr>
        <w:t>m2:HDR</w:t>
      </w:r>
      <w:r w:rsidRPr="000141CE">
        <w:rPr>
          <w:color w:val="0000FF"/>
        </w:rPr>
        <w:t>&gt;</w:t>
      </w:r>
    </w:p>
    <w:p w14:paraId="603C77A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m2:MESSAGE_ID</w:t>
      </w:r>
      <w:r w:rsidRPr="000141CE">
        <w:rPr>
          <w:color w:val="0000FF"/>
        </w:rPr>
        <w:t>&gt;</w:t>
      </w:r>
      <w:r w:rsidRPr="000141CE">
        <w:rPr>
          <w:b/>
          <w:bCs/>
        </w:rPr>
        <w:t>1246914205203645.0992378687658</w:t>
      </w:r>
      <w:r w:rsidRPr="000141CE">
        <w:rPr>
          <w:color w:val="0000FF"/>
        </w:rPr>
        <w:t>&lt;/</w:t>
      </w:r>
      <w:r w:rsidRPr="000141CE">
        <w:rPr>
          <w:color w:val="990000"/>
        </w:rPr>
        <w:t>m2:MESSAGE_ID</w:t>
      </w:r>
      <w:r w:rsidRPr="000141CE">
        <w:rPr>
          <w:color w:val="0000FF"/>
        </w:rPr>
        <w:t>&gt;</w:t>
      </w:r>
      <w:r w:rsidRPr="000141CE">
        <w:t xml:space="preserve"> </w:t>
      </w:r>
    </w:p>
    <w:p w14:paraId="0AC6A14D" w14:textId="77777777" w:rsidR="009F64FE" w:rsidRPr="008C51B0" w:rsidRDefault="009F64FE" w:rsidP="009F64FE">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0126CED5" w14:textId="77777777" w:rsidR="009F64FE" w:rsidRPr="000141CE" w:rsidRDefault="009F64FE" w:rsidP="009F64FE">
      <w:pPr>
        <w:ind w:hanging="480"/>
      </w:pPr>
      <w:r w:rsidRPr="008C51B0">
        <w:rPr>
          <w:b/>
          <w:bCs/>
          <w:color w:val="FF0000"/>
          <w:lang w:val="es-ES"/>
        </w:rPr>
        <w:t> </w:t>
      </w:r>
      <w:r w:rsidRPr="008C51B0">
        <w:rPr>
          <w:lang w:val="es-ES"/>
        </w:rPr>
        <w:t xml:space="preserve"> </w:t>
      </w:r>
      <w:r w:rsidRPr="000141CE">
        <w:rPr>
          <w:color w:val="0000FF"/>
        </w:rPr>
        <w:t>&lt;</w:t>
      </w:r>
      <w:r w:rsidRPr="000141CE">
        <w:rPr>
          <w:color w:val="990000"/>
        </w:rPr>
        <w:t>m2:MSG_TIMESTAMP</w:t>
      </w:r>
      <w:r w:rsidRPr="000141CE">
        <w:rPr>
          <w:color w:val="0000FF"/>
        </w:rPr>
        <w:t>&gt;</w:t>
      </w:r>
      <w:r w:rsidRPr="000141CE">
        <w:rPr>
          <w:b/>
          <w:bCs/>
        </w:rPr>
        <w:t>2009-07-06T16:03:25-05:00</w:t>
      </w:r>
      <w:r w:rsidRPr="000141CE">
        <w:rPr>
          <w:color w:val="0000FF"/>
        </w:rPr>
        <w:t>&lt;/</w:t>
      </w:r>
      <w:r w:rsidRPr="000141CE">
        <w:rPr>
          <w:color w:val="990000"/>
        </w:rPr>
        <w:t>m2:MSG_TIMESTAMP</w:t>
      </w:r>
      <w:r w:rsidRPr="000141CE">
        <w:rPr>
          <w:color w:val="0000FF"/>
        </w:rPr>
        <w:t>&gt;</w:t>
      </w:r>
      <w:r w:rsidRPr="000141CE">
        <w:t xml:space="preserve"> </w:t>
      </w:r>
    </w:p>
    <w:p w14:paraId="48D97C4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m2:PON</w:t>
      </w:r>
      <w:r w:rsidRPr="000141CE">
        <w:rPr>
          <w:color w:val="0000FF"/>
        </w:rPr>
        <w:t>&gt;</w:t>
      </w:r>
      <w:r w:rsidRPr="000141CE">
        <w:rPr>
          <w:b/>
          <w:bCs/>
        </w:rPr>
        <w:t>CVT0M059R31B</w:t>
      </w:r>
      <w:r w:rsidRPr="000141CE">
        <w:rPr>
          <w:color w:val="0000FF"/>
        </w:rPr>
        <w:t>&lt;/</w:t>
      </w:r>
      <w:r w:rsidRPr="000141CE">
        <w:rPr>
          <w:color w:val="990000"/>
        </w:rPr>
        <w:t>m2:PON</w:t>
      </w:r>
      <w:r w:rsidRPr="000141CE">
        <w:rPr>
          <w:color w:val="0000FF"/>
        </w:rPr>
        <w:t>&gt;</w:t>
      </w:r>
      <w:r w:rsidRPr="000141CE">
        <w:t xml:space="preserve"> </w:t>
      </w:r>
    </w:p>
    <w:p w14:paraId="5A815A6D" w14:textId="77777777" w:rsidR="009F64FE" w:rsidRPr="008C51B0" w:rsidRDefault="009F64FE" w:rsidP="009F64FE">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2F76FA77"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2736C2B"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20090706L00052-00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2109654C" w14:textId="77777777" w:rsidR="009F64FE" w:rsidRPr="000141CE" w:rsidRDefault="009F64FE" w:rsidP="009F64FE">
      <w:pPr>
        <w:ind w:hanging="480"/>
      </w:pPr>
      <w:r w:rsidRPr="008C51B0">
        <w:rPr>
          <w:b/>
          <w:bCs/>
          <w:color w:val="FF0000"/>
          <w:lang w:val="es-ES"/>
        </w:rPr>
        <w:t> </w:t>
      </w:r>
      <w:r w:rsidRPr="008C51B0">
        <w:rPr>
          <w:lang w:val="es-ES"/>
        </w:rPr>
        <w:t xml:space="preserve"> </w:t>
      </w:r>
      <w:r w:rsidRPr="000141CE">
        <w:rPr>
          <w:color w:val="0000FF"/>
        </w:rPr>
        <w:t>&lt;</w:t>
      </w:r>
      <w:r w:rsidRPr="000141CE">
        <w:rPr>
          <w:color w:val="990000"/>
        </w:rPr>
        <w:t>m2:CC</w:t>
      </w:r>
      <w:r w:rsidRPr="000141CE">
        <w:rPr>
          <w:color w:val="0000FF"/>
        </w:rPr>
        <w:t>&gt;</w:t>
      </w:r>
      <w:r w:rsidRPr="000141CE">
        <w:rPr>
          <w:b/>
          <w:bCs/>
        </w:rPr>
        <w:t>9999</w:t>
      </w:r>
      <w:r w:rsidRPr="000141CE">
        <w:rPr>
          <w:color w:val="0000FF"/>
        </w:rPr>
        <w:t>&lt;/</w:t>
      </w:r>
      <w:r w:rsidRPr="000141CE">
        <w:rPr>
          <w:color w:val="990000"/>
        </w:rPr>
        <w:t>m2:CC</w:t>
      </w:r>
      <w:r w:rsidRPr="000141CE">
        <w:rPr>
          <w:color w:val="0000FF"/>
        </w:rPr>
        <w:t>&gt;</w:t>
      </w:r>
      <w:r w:rsidRPr="000141CE">
        <w:t xml:space="preserve"> </w:t>
      </w:r>
    </w:p>
    <w:p w14:paraId="007FC685"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m2:CLEC_APPL_ID</w:t>
      </w:r>
      <w:r w:rsidRPr="000141CE">
        <w:rPr>
          <w:color w:val="0000FF"/>
        </w:rPr>
        <w:t>&gt;</w:t>
      </w:r>
      <w:r w:rsidRPr="000141CE">
        <w:rPr>
          <w:b/>
          <w:bCs/>
        </w:rPr>
        <w:t>CTE-VALIDATOR</w:t>
      </w:r>
      <w:r w:rsidRPr="000141CE">
        <w:rPr>
          <w:color w:val="0000FF"/>
        </w:rPr>
        <w:t>&lt;/</w:t>
      </w:r>
      <w:r w:rsidRPr="000141CE">
        <w:rPr>
          <w:color w:val="990000"/>
        </w:rPr>
        <w:t>m2:CLEC_APPL_ID</w:t>
      </w:r>
      <w:r w:rsidRPr="000141CE">
        <w:rPr>
          <w:color w:val="0000FF"/>
        </w:rPr>
        <w:t>&gt;</w:t>
      </w:r>
      <w:r w:rsidRPr="000141CE">
        <w:t xml:space="preserve"> </w:t>
      </w:r>
    </w:p>
    <w:p w14:paraId="40EF7F6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m2:CLEC_APPL_PASSWORD</w:t>
      </w:r>
      <w:r w:rsidRPr="000141CE">
        <w:rPr>
          <w:color w:val="0000FF"/>
        </w:rPr>
        <w:t>&gt;</w:t>
      </w:r>
      <w:r w:rsidRPr="000141CE">
        <w:rPr>
          <w:b/>
          <w:bCs/>
        </w:rPr>
        <w:t>PA$$WORD</w:t>
      </w:r>
      <w:r w:rsidRPr="000141CE">
        <w:rPr>
          <w:color w:val="0000FF"/>
        </w:rPr>
        <w:t>&lt;/</w:t>
      </w:r>
      <w:r w:rsidRPr="000141CE">
        <w:rPr>
          <w:color w:val="990000"/>
        </w:rPr>
        <w:t>m2:CLEC_APPL_PASSWORD</w:t>
      </w:r>
      <w:r w:rsidRPr="000141CE">
        <w:rPr>
          <w:color w:val="0000FF"/>
        </w:rPr>
        <w:t>&gt;</w:t>
      </w:r>
      <w:r w:rsidRPr="000141CE">
        <w:t xml:space="preserve"> </w:t>
      </w:r>
    </w:p>
    <w:p w14:paraId="3EF6ACB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m2:DTSENT</w:t>
      </w:r>
      <w:r w:rsidRPr="000141CE">
        <w:rPr>
          <w:color w:val="0000FF"/>
        </w:rPr>
        <w:t>&gt;</w:t>
      </w:r>
      <w:r w:rsidRPr="000141CE">
        <w:rPr>
          <w:b/>
          <w:bCs/>
        </w:rPr>
        <w:t>200907060403PM</w:t>
      </w:r>
      <w:r w:rsidRPr="000141CE">
        <w:rPr>
          <w:color w:val="0000FF"/>
        </w:rPr>
        <w:t>&lt;/</w:t>
      </w:r>
      <w:r w:rsidRPr="000141CE">
        <w:rPr>
          <w:color w:val="990000"/>
        </w:rPr>
        <w:t>m2:DTSENT</w:t>
      </w:r>
      <w:r w:rsidRPr="000141CE">
        <w:rPr>
          <w:color w:val="0000FF"/>
        </w:rPr>
        <w:t>&gt;</w:t>
      </w:r>
      <w:r w:rsidRPr="000141CE">
        <w:t xml:space="preserve"> </w:t>
      </w:r>
    </w:p>
    <w:p w14:paraId="184DC7A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m2:ORD</w:t>
      </w:r>
      <w:r w:rsidRPr="000141CE">
        <w:rPr>
          <w:color w:val="0000FF"/>
        </w:rPr>
        <w:t>&gt;</w:t>
      </w:r>
      <w:r w:rsidRPr="000141CE">
        <w:rPr>
          <w:b/>
          <w:bCs/>
        </w:rPr>
        <w:t>C10HRQY9</w:t>
      </w:r>
      <w:r w:rsidRPr="000141CE">
        <w:rPr>
          <w:color w:val="0000FF"/>
        </w:rPr>
        <w:t>&lt;/</w:t>
      </w:r>
      <w:r w:rsidRPr="000141CE">
        <w:rPr>
          <w:color w:val="990000"/>
        </w:rPr>
        <w:t>m2:ORD</w:t>
      </w:r>
      <w:r w:rsidRPr="000141CE">
        <w:rPr>
          <w:color w:val="0000FF"/>
        </w:rPr>
        <w:t>&gt;</w:t>
      </w:r>
      <w:r w:rsidRPr="000141CE">
        <w:t xml:space="preserve"> </w:t>
      </w:r>
    </w:p>
    <w:p w14:paraId="7AF1D25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m2:STATUS_CODE</w:t>
      </w:r>
      <w:r w:rsidRPr="000141CE">
        <w:rPr>
          <w:color w:val="0000FF"/>
        </w:rPr>
        <w:t>&gt;</w:t>
      </w:r>
      <w:r w:rsidRPr="000141CE">
        <w:rPr>
          <w:b/>
          <w:bCs/>
        </w:rPr>
        <w:t>PD</w:t>
      </w:r>
      <w:r w:rsidRPr="000141CE">
        <w:rPr>
          <w:color w:val="0000FF"/>
        </w:rPr>
        <w:t>&lt;/</w:t>
      </w:r>
      <w:r w:rsidRPr="000141CE">
        <w:rPr>
          <w:color w:val="990000"/>
        </w:rPr>
        <w:t>m2:STATUS_CODE</w:t>
      </w:r>
      <w:r w:rsidRPr="000141CE">
        <w:rPr>
          <w:color w:val="0000FF"/>
        </w:rPr>
        <w:t>&gt;</w:t>
      </w:r>
      <w:r w:rsidRPr="000141CE">
        <w:t xml:space="preserve"> </w:t>
      </w:r>
    </w:p>
    <w:p w14:paraId="2A206BE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m2:STATUS_MSG</w:t>
      </w:r>
      <w:r w:rsidRPr="000141CE">
        <w:rPr>
          <w:color w:val="0000FF"/>
        </w:rPr>
        <w:t>&gt;</w:t>
      </w:r>
      <w:r w:rsidRPr="000141CE">
        <w:rPr>
          <w:b/>
          <w:bCs/>
        </w:rPr>
        <w:t>PENDING ORDER</w:t>
      </w:r>
      <w:r w:rsidRPr="000141CE">
        <w:rPr>
          <w:color w:val="0000FF"/>
        </w:rPr>
        <w:t>&lt;/</w:t>
      </w:r>
      <w:r w:rsidRPr="000141CE">
        <w:rPr>
          <w:color w:val="990000"/>
        </w:rPr>
        <w:t>m2:STATUS_MSG</w:t>
      </w:r>
      <w:r w:rsidRPr="000141CE">
        <w:rPr>
          <w:color w:val="0000FF"/>
        </w:rPr>
        <w:t>&gt;</w:t>
      </w:r>
      <w:r w:rsidRPr="000141CE">
        <w:t xml:space="preserve"> </w:t>
      </w:r>
    </w:p>
    <w:p w14:paraId="38D7DA8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m2:REMARKS</w:t>
      </w:r>
      <w:r w:rsidRPr="000141CE">
        <w:rPr>
          <w:color w:val="0000FF"/>
        </w:rPr>
        <w:t>&gt;</w:t>
      </w:r>
      <w:r w:rsidRPr="000141CE">
        <w:rPr>
          <w:b/>
          <w:bCs/>
        </w:rPr>
        <w:t>Facilities have been checked Dispatch is Required</w:t>
      </w:r>
      <w:r w:rsidRPr="000141CE">
        <w:rPr>
          <w:color w:val="0000FF"/>
        </w:rPr>
        <w:t>&lt;/</w:t>
      </w:r>
      <w:r w:rsidRPr="000141CE">
        <w:rPr>
          <w:color w:val="990000"/>
        </w:rPr>
        <w:t>m2:REMARKS</w:t>
      </w:r>
      <w:r w:rsidRPr="000141CE">
        <w:rPr>
          <w:color w:val="0000FF"/>
        </w:rPr>
        <w:t>&gt;</w:t>
      </w:r>
      <w:r w:rsidRPr="000141CE">
        <w:t xml:space="preserve"> </w:t>
      </w:r>
    </w:p>
    <w:p w14:paraId="4BE7389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m2:TRAN_ACK_TYPE</w:t>
      </w:r>
      <w:r w:rsidRPr="000141CE">
        <w:rPr>
          <w:color w:val="0000FF"/>
        </w:rPr>
        <w:t>&gt;</w:t>
      </w:r>
      <w:r w:rsidRPr="000141CE">
        <w:rPr>
          <w:b/>
          <w:bCs/>
        </w:rPr>
        <w:t>AT</w:t>
      </w:r>
      <w:r w:rsidRPr="000141CE">
        <w:rPr>
          <w:color w:val="0000FF"/>
        </w:rPr>
        <w:t>&lt;/</w:t>
      </w:r>
      <w:r w:rsidRPr="000141CE">
        <w:rPr>
          <w:color w:val="990000"/>
        </w:rPr>
        <w:t>m2:TRAN_ACK_TYPE</w:t>
      </w:r>
      <w:r w:rsidRPr="000141CE">
        <w:rPr>
          <w:color w:val="0000FF"/>
        </w:rPr>
        <w:t>&gt;</w:t>
      </w:r>
      <w:r w:rsidRPr="000141CE">
        <w:t xml:space="preserve"> </w:t>
      </w:r>
    </w:p>
    <w:p w14:paraId="0072167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m2:TRANS_SET_PURPOSE_CODE</w:t>
      </w:r>
      <w:r w:rsidRPr="000141CE">
        <w:rPr>
          <w:color w:val="0000FF"/>
        </w:rPr>
        <w:t>&gt;</w:t>
      </w:r>
      <w:r w:rsidRPr="000141CE">
        <w:rPr>
          <w:b/>
          <w:bCs/>
        </w:rPr>
        <w:t>06</w:t>
      </w:r>
      <w:r w:rsidRPr="000141CE">
        <w:rPr>
          <w:color w:val="0000FF"/>
        </w:rPr>
        <w:t>&lt;/</w:t>
      </w:r>
      <w:r w:rsidRPr="000141CE">
        <w:rPr>
          <w:color w:val="990000"/>
        </w:rPr>
        <w:t>m2:TRANS_SET_PURPOSE_CODE</w:t>
      </w:r>
      <w:r w:rsidRPr="000141CE">
        <w:rPr>
          <w:color w:val="0000FF"/>
        </w:rPr>
        <w:t>&gt;</w:t>
      </w:r>
      <w:r w:rsidRPr="000141CE">
        <w:t xml:space="preserve"> </w:t>
      </w:r>
    </w:p>
    <w:p w14:paraId="33D50D34"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m2:HDR</w:t>
      </w:r>
      <w:r w:rsidRPr="000141CE">
        <w:rPr>
          <w:color w:val="0000FF"/>
        </w:rPr>
        <w:t>&gt;</w:t>
      </w:r>
    </w:p>
    <w:p w14:paraId="0F68574A" w14:textId="77777777" w:rsidR="009F64FE" w:rsidRPr="000141CE" w:rsidRDefault="009F64FE" w:rsidP="009F64FE">
      <w:pPr>
        <w:ind w:hanging="480"/>
      </w:pPr>
      <w:hyperlink r:id="rId1390" w:history="1">
        <w:r w:rsidRPr="000141CE">
          <w:rPr>
            <w:b/>
            <w:bCs/>
            <w:color w:val="FF0000"/>
            <w:u w:val="single"/>
          </w:rPr>
          <w:t>-</w:t>
        </w:r>
      </w:hyperlink>
      <w:r w:rsidRPr="000141CE">
        <w:t xml:space="preserve"> </w:t>
      </w:r>
      <w:r w:rsidRPr="000141CE">
        <w:rPr>
          <w:color w:val="0000FF"/>
        </w:rPr>
        <w:t>&lt;</w:t>
      </w:r>
      <w:r w:rsidRPr="000141CE">
        <w:rPr>
          <w:color w:val="990000"/>
        </w:rPr>
        <w:t>m2:NOTIFICATION</w:t>
      </w:r>
      <w:r w:rsidRPr="000141CE">
        <w:rPr>
          <w:color w:val="0000FF"/>
        </w:rPr>
        <w:t>&gt;</w:t>
      </w:r>
    </w:p>
    <w:p w14:paraId="30E9773B" w14:textId="77777777" w:rsidR="009F64FE" w:rsidRPr="000141CE" w:rsidRDefault="009F64FE" w:rsidP="009F64FE">
      <w:pPr>
        <w:ind w:hanging="480"/>
      </w:pPr>
      <w:hyperlink r:id="rId1391" w:history="1">
        <w:r w:rsidRPr="000141CE">
          <w:rPr>
            <w:b/>
            <w:bCs/>
            <w:color w:val="FF0000"/>
            <w:u w:val="single"/>
          </w:rPr>
          <w:t>-</w:t>
        </w:r>
      </w:hyperlink>
      <w:r w:rsidRPr="000141CE">
        <w:t xml:space="preserve"> </w:t>
      </w:r>
      <w:r w:rsidRPr="000141CE">
        <w:rPr>
          <w:color w:val="0000FF"/>
        </w:rPr>
        <w:t>&lt;</w:t>
      </w:r>
      <w:r w:rsidRPr="000141CE">
        <w:rPr>
          <w:color w:val="990000"/>
        </w:rPr>
        <w:t>m2:FIRM_ORDER_NOTIFICATION</w:t>
      </w:r>
      <w:r w:rsidRPr="000141CE">
        <w:rPr>
          <w:color w:val="0000FF"/>
        </w:rPr>
        <w:t>&gt;</w:t>
      </w:r>
    </w:p>
    <w:p w14:paraId="078FDD41" w14:textId="77777777" w:rsidR="009F64FE" w:rsidRPr="000141CE" w:rsidRDefault="009F64FE" w:rsidP="009F64FE">
      <w:pPr>
        <w:ind w:hanging="480"/>
      </w:pPr>
      <w:hyperlink r:id="rId1392" w:history="1">
        <w:r w:rsidRPr="000141CE">
          <w:rPr>
            <w:b/>
            <w:bCs/>
            <w:color w:val="FF0000"/>
            <w:u w:val="single"/>
          </w:rPr>
          <w:t>-</w:t>
        </w:r>
      </w:hyperlink>
      <w:r w:rsidRPr="000141CE">
        <w:t xml:space="preserve"> </w:t>
      </w:r>
      <w:r w:rsidRPr="000141CE">
        <w:rPr>
          <w:color w:val="0000FF"/>
        </w:rPr>
        <w:t>&lt;</w:t>
      </w:r>
      <w:r w:rsidRPr="000141CE">
        <w:rPr>
          <w:color w:val="990000"/>
        </w:rPr>
        <w:t>m2:NOTIFICATION_ADMIN</w:t>
      </w:r>
      <w:r w:rsidRPr="000141CE">
        <w:rPr>
          <w:color w:val="0000FF"/>
        </w:rPr>
        <w:t>&gt;</w:t>
      </w:r>
    </w:p>
    <w:p w14:paraId="3527B50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m2:EATN</w:t>
      </w:r>
      <w:r w:rsidRPr="000141CE">
        <w:rPr>
          <w:color w:val="0000FF"/>
        </w:rPr>
        <w:t>&gt;</w:t>
      </w:r>
      <w:r w:rsidRPr="000141CE">
        <w:rPr>
          <w:b/>
          <w:bCs/>
        </w:rPr>
        <w:t>3348744192</w:t>
      </w:r>
      <w:r w:rsidRPr="000141CE">
        <w:rPr>
          <w:color w:val="0000FF"/>
        </w:rPr>
        <w:t>&lt;/</w:t>
      </w:r>
      <w:r w:rsidRPr="000141CE">
        <w:rPr>
          <w:color w:val="990000"/>
        </w:rPr>
        <w:t>m2:EATN</w:t>
      </w:r>
      <w:r w:rsidRPr="000141CE">
        <w:rPr>
          <w:color w:val="0000FF"/>
        </w:rPr>
        <w:t>&gt;</w:t>
      </w:r>
      <w:r w:rsidRPr="000141CE">
        <w:t xml:space="preserve"> </w:t>
      </w:r>
    </w:p>
    <w:p w14:paraId="4F58CEC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m2:INIT</w:t>
      </w:r>
      <w:r w:rsidRPr="000141CE">
        <w:rPr>
          <w:color w:val="0000FF"/>
        </w:rPr>
        <w:t>&gt;</w:t>
      </w:r>
      <w:r w:rsidRPr="000141CE">
        <w:rPr>
          <w:b/>
          <w:bCs/>
        </w:rPr>
        <w:t>BOJANGLES</w:t>
      </w:r>
      <w:r w:rsidRPr="000141CE">
        <w:rPr>
          <w:color w:val="0000FF"/>
        </w:rPr>
        <w:t>&lt;/</w:t>
      </w:r>
      <w:r w:rsidRPr="000141CE">
        <w:rPr>
          <w:color w:val="990000"/>
        </w:rPr>
        <w:t>m2:INIT</w:t>
      </w:r>
      <w:r w:rsidRPr="000141CE">
        <w:rPr>
          <w:color w:val="0000FF"/>
        </w:rPr>
        <w:t>&gt;</w:t>
      </w:r>
      <w:r w:rsidRPr="000141CE">
        <w:t xml:space="preserve"> </w:t>
      </w:r>
    </w:p>
    <w:p w14:paraId="1D00B851"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m2:INIT_TEL_NO</w:t>
      </w:r>
      <w:r w:rsidRPr="000141CE">
        <w:rPr>
          <w:color w:val="0000FF"/>
        </w:rPr>
        <w:t>&gt;</w:t>
      </w:r>
      <w:r w:rsidRPr="000141CE">
        <w:rPr>
          <w:b/>
          <w:bCs/>
        </w:rPr>
        <w:t>8884448888</w:t>
      </w:r>
      <w:r w:rsidRPr="000141CE">
        <w:rPr>
          <w:color w:val="0000FF"/>
        </w:rPr>
        <w:t>&lt;/</w:t>
      </w:r>
      <w:r w:rsidRPr="000141CE">
        <w:rPr>
          <w:color w:val="990000"/>
        </w:rPr>
        <w:t>m2:INIT_TEL_NO</w:t>
      </w:r>
      <w:r w:rsidRPr="000141CE">
        <w:rPr>
          <w:color w:val="0000FF"/>
        </w:rPr>
        <w:t>&gt;</w:t>
      </w:r>
      <w:r w:rsidRPr="000141CE">
        <w:t xml:space="preserve"> </w:t>
      </w:r>
    </w:p>
    <w:p w14:paraId="3FABB05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m2:REP</w:t>
      </w:r>
      <w:r w:rsidRPr="000141CE">
        <w:rPr>
          <w:color w:val="0000FF"/>
        </w:rPr>
        <w:t>&gt;</w:t>
      </w:r>
      <w:r w:rsidRPr="000141CE">
        <w:rPr>
          <w:b/>
          <w:bCs/>
        </w:rPr>
        <w:t>LCSC</w:t>
      </w:r>
      <w:r w:rsidRPr="000141CE">
        <w:rPr>
          <w:color w:val="0000FF"/>
        </w:rPr>
        <w:t>&lt;/</w:t>
      </w:r>
      <w:r w:rsidRPr="000141CE">
        <w:rPr>
          <w:color w:val="990000"/>
        </w:rPr>
        <w:t>m2:REP</w:t>
      </w:r>
      <w:r w:rsidRPr="000141CE">
        <w:rPr>
          <w:color w:val="0000FF"/>
        </w:rPr>
        <w:t>&gt;</w:t>
      </w:r>
      <w:r w:rsidRPr="000141CE">
        <w:t xml:space="preserve"> </w:t>
      </w:r>
    </w:p>
    <w:p w14:paraId="3898432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m2:REP_TEL_NO</w:t>
      </w:r>
      <w:r w:rsidRPr="000141CE">
        <w:rPr>
          <w:color w:val="0000FF"/>
        </w:rPr>
        <w:t>&gt;</w:t>
      </w:r>
      <w:r w:rsidRPr="000141CE">
        <w:rPr>
          <w:b/>
          <w:bCs/>
        </w:rPr>
        <w:t>8006670807</w:t>
      </w:r>
      <w:r w:rsidRPr="000141CE">
        <w:rPr>
          <w:color w:val="0000FF"/>
        </w:rPr>
        <w:t>&lt;/</w:t>
      </w:r>
      <w:r w:rsidRPr="000141CE">
        <w:rPr>
          <w:color w:val="990000"/>
        </w:rPr>
        <w:t>m2:REP_TEL_NO</w:t>
      </w:r>
      <w:r w:rsidRPr="000141CE">
        <w:rPr>
          <w:color w:val="0000FF"/>
        </w:rPr>
        <w:t>&gt;</w:t>
      </w:r>
      <w:r w:rsidRPr="000141CE">
        <w:t xml:space="preserve"> </w:t>
      </w:r>
    </w:p>
    <w:p w14:paraId="4454472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m2:DD_CD</w:t>
      </w:r>
      <w:r w:rsidRPr="000141CE">
        <w:rPr>
          <w:color w:val="0000FF"/>
        </w:rPr>
        <w:t>&gt;</w:t>
      </w:r>
      <w:r w:rsidRPr="000141CE">
        <w:rPr>
          <w:b/>
          <w:bCs/>
        </w:rPr>
        <w:t>20090731</w:t>
      </w:r>
      <w:r w:rsidRPr="000141CE">
        <w:rPr>
          <w:color w:val="0000FF"/>
        </w:rPr>
        <w:t>&lt;/</w:t>
      </w:r>
      <w:r w:rsidRPr="000141CE">
        <w:rPr>
          <w:color w:val="990000"/>
        </w:rPr>
        <w:t>m2:DD_CD</w:t>
      </w:r>
      <w:r w:rsidRPr="000141CE">
        <w:rPr>
          <w:color w:val="0000FF"/>
        </w:rPr>
        <w:t>&gt;</w:t>
      </w:r>
      <w:r w:rsidRPr="000141CE">
        <w:t xml:space="preserve"> </w:t>
      </w:r>
    </w:p>
    <w:p w14:paraId="703B11F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m2:BAN1</w:t>
      </w:r>
      <w:r w:rsidRPr="000141CE">
        <w:rPr>
          <w:color w:val="0000FF"/>
        </w:rPr>
        <w:t>&gt;</w:t>
      </w:r>
      <w:r w:rsidRPr="000141CE">
        <w:rPr>
          <w:b/>
          <w:bCs/>
        </w:rPr>
        <w:t>205Q886621621</w:t>
      </w:r>
      <w:r w:rsidRPr="000141CE">
        <w:rPr>
          <w:color w:val="0000FF"/>
        </w:rPr>
        <w:t>&lt;/</w:t>
      </w:r>
      <w:r w:rsidRPr="000141CE">
        <w:rPr>
          <w:color w:val="990000"/>
        </w:rPr>
        <w:t>m2:BAN1</w:t>
      </w:r>
      <w:r w:rsidRPr="000141CE">
        <w:rPr>
          <w:color w:val="0000FF"/>
        </w:rPr>
        <w:t>&gt;</w:t>
      </w:r>
      <w:r w:rsidRPr="000141CE">
        <w:t xml:space="preserve"> </w:t>
      </w:r>
    </w:p>
    <w:p w14:paraId="252D064D"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m2:NOTIFICATION_ADMIN</w:t>
      </w:r>
      <w:r w:rsidRPr="000141CE">
        <w:rPr>
          <w:color w:val="0000FF"/>
        </w:rPr>
        <w:t>&gt;</w:t>
      </w:r>
    </w:p>
    <w:p w14:paraId="4B577C3B" w14:textId="77777777" w:rsidR="009F64FE" w:rsidRPr="000141CE" w:rsidRDefault="009F64FE" w:rsidP="009F64FE">
      <w:pPr>
        <w:ind w:hanging="480"/>
      </w:pPr>
      <w:hyperlink r:id="rId1393" w:history="1">
        <w:r w:rsidRPr="000141CE">
          <w:rPr>
            <w:b/>
            <w:bCs/>
            <w:color w:val="FF0000"/>
            <w:u w:val="single"/>
          </w:rPr>
          <w:t>-</w:t>
        </w:r>
      </w:hyperlink>
      <w:r w:rsidRPr="000141CE">
        <w:t xml:space="preserve"> </w:t>
      </w:r>
      <w:r w:rsidRPr="000141CE">
        <w:rPr>
          <w:color w:val="0000FF"/>
        </w:rPr>
        <w:t>&lt;</w:t>
      </w:r>
      <w:r w:rsidRPr="000141CE">
        <w:rPr>
          <w:color w:val="990000"/>
        </w:rPr>
        <w:t>m2:SERVICES_INFO</w:t>
      </w:r>
      <w:r w:rsidRPr="000141CE">
        <w:rPr>
          <w:color w:val="0000FF"/>
        </w:rPr>
        <w:t>&gt;</w:t>
      </w:r>
    </w:p>
    <w:p w14:paraId="7645CF7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m2:LOCNUM_SVCS</w:t>
      </w:r>
      <w:r w:rsidRPr="000141CE">
        <w:rPr>
          <w:color w:val="0000FF"/>
        </w:rPr>
        <w:t>&gt;</w:t>
      </w:r>
      <w:r w:rsidRPr="000141CE">
        <w:rPr>
          <w:b/>
          <w:bCs/>
        </w:rPr>
        <w:t>000</w:t>
      </w:r>
      <w:r w:rsidRPr="000141CE">
        <w:rPr>
          <w:color w:val="0000FF"/>
        </w:rPr>
        <w:t>&lt;/</w:t>
      </w:r>
      <w:r w:rsidRPr="000141CE">
        <w:rPr>
          <w:color w:val="990000"/>
        </w:rPr>
        <w:t>m2:LOCNUM_SVCS</w:t>
      </w:r>
      <w:r w:rsidRPr="000141CE">
        <w:rPr>
          <w:color w:val="0000FF"/>
        </w:rPr>
        <w:t>&gt;</w:t>
      </w:r>
      <w:r w:rsidRPr="000141CE">
        <w:t xml:space="preserve"> </w:t>
      </w:r>
    </w:p>
    <w:p w14:paraId="6F3578A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m2:LNUM</w:t>
      </w:r>
      <w:r w:rsidRPr="000141CE">
        <w:rPr>
          <w:color w:val="0000FF"/>
        </w:rPr>
        <w:t>&gt;</w:t>
      </w:r>
      <w:r w:rsidRPr="000141CE">
        <w:rPr>
          <w:b/>
          <w:bCs/>
        </w:rPr>
        <w:t>00001</w:t>
      </w:r>
      <w:r w:rsidRPr="000141CE">
        <w:rPr>
          <w:color w:val="0000FF"/>
        </w:rPr>
        <w:t>&lt;/</w:t>
      </w:r>
      <w:r w:rsidRPr="000141CE">
        <w:rPr>
          <w:color w:val="990000"/>
        </w:rPr>
        <w:t>m2:LNUM</w:t>
      </w:r>
      <w:r w:rsidRPr="000141CE">
        <w:rPr>
          <w:color w:val="0000FF"/>
        </w:rPr>
        <w:t>&gt;</w:t>
      </w:r>
      <w:r w:rsidRPr="000141CE">
        <w:t xml:space="preserve"> </w:t>
      </w:r>
    </w:p>
    <w:p w14:paraId="71635A5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m2:TNS</w:t>
      </w:r>
      <w:r w:rsidRPr="000141CE">
        <w:rPr>
          <w:color w:val="0000FF"/>
        </w:rPr>
        <w:t>&gt;</w:t>
      </w:r>
      <w:r w:rsidRPr="000141CE">
        <w:rPr>
          <w:b/>
          <w:bCs/>
        </w:rPr>
        <w:t>3348746922</w:t>
      </w:r>
      <w:r w:rsidRPr="000141CE">
        <w:rPr>
          <w:color w:val="0000FF"/>
        </w:rPr>
        <w:t>&lt;/</w:t>
      </w:r>
      <w:r w:rsidRPr="000141CE">
        <w:rPr>
          <w:color w:val="990000"/>
        </w:rPr>
        <w:t>m2:TNS</w:t>
      </w:r>
      <w:r w:rsidRPr="000141CE">
        <w:rPr>
          <w:color w:val="0000FF"/>
        </w:rPr>
        <w:t>&gt;</w:t>
      </w:r>
      <w:r w:rsidRPr="000141CE">
        <w:t xml:space="preserve"> </w:t>
      </w:r>
    </w:p>
    <w:p w14:paraId="0B8D9F30"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m2:SERVICES_INFO</w:t>
      </w:r>
      <w:r w:rsidRPr="000141CE">
        <w:rPr>
          <w:color w:val="0000FF"/>
        </w:rPr>
        <w:t>&gt;</w:t>
      </w:r>
    </w:p>
    <w:p w14:paraId="5320B759" w14:textId="77777777" w:rsidR="009F64FE" w:rsidRPr="000141CE" w:rsidRDefault="009F64FE" w:rsidP="009F64FE">
      <w:pPr>
        <w:ind w:hanging="480"/>
      </w:pPr>
      <w:hyperlink r:id="rId1394" w:history="1">
        <w:r w:rsidRPr="000141CE">
          <w:rPr>
            <w:b/>
            <w:bCs/>
            <w:color w:val="FF0000"/>
            <w:u w:val="single"/>
          </w:rPr>
          <w:t>-</w:t>
        </w:r>
      </w:hyperlink>
      <w:r w:rsidRPr="000141CE">
        <w:t xml:space="preserve"> </w:t>
      </w:r>
      <w:r w:rsidRPr="000141CE">
        <w:rPr>
          <w:color w:val="0000FF"/>
        </w:rPr>
        <w:t>&lt;</w:t>
      </w:r>
      <w:r w:rsidRPr="000141CE">
        <w:rPr>
          <w:color w:val="990000"/>
        </w:rPr>
        <w:t>m2:SERVICES_INFO</w:t>
      </w:r>
      <w:r w:rsidRPr="000141CE">
        <w:rPr>
          <w:color w:val="0000FF"/>
        </w:rPr>
        <w:t>&gt;</w:t>
      </w:r>
    </w:p>
    <w:p w14:paraId="2926B30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m2:LOCNUM_SVCS</w:t>
      </w:r>
      <w:r w:rsidRPr="000141CE">
        <w:rPr>
          <w:color w:val="0000FF"/>
        </w:rPr>
        <w:t>&gt;</w:t>
      </w:r>
      <w:r w:rsidRPr="000141CE">
        <w:rPr>
          <w:b/>
          <w:bCs/>
        </w:rPr>
        <w:t>000</w:t>
      </w:r>
      <w:r w:rsidRPr="000141CE">
        <w:rPr>
          <w:color w:val="0000FF"/>
        </w:rPr>
        <w:t>&lt;/</w:t>
      </w:r>
      <w:r w:rsidRPr="000141CE">
        <w:rPr>
          <w:color w:val="990000"/>
        </w:rPr>
        <w:t>m2:LOCNUM_SVCS</w:t>
      </w:r>
      <w:r w:rsidRPr="000141CE">
        <w:rPr>
          <w:color w:val="0000FF"/>
        </w:rPr>
        <w:t>&gt;</w:t>
      </w:r>
      <w:r w:rsidRPr="000141CE">
        <w:t xml:space="preserve"> </w:t>
      </w:r>
    </w:p>
    <w:p w14:paraId="4CAF5B1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m2:LNUM</w:t>
      </w:r>
      <w:r w:rsidRPr="000141CE">
        <w:rPr>
          <w:color w:val="0000FF"/>
        </w:rPr>
        <w:t>&gt;</w:t>
      </w:r>
      <w:r w:rsidRPr="000141CE">
        <w:rPr>
          <w:b/>
          <w:bCs/>
        </w:rPr>
        <w:t>00002</w:t>
      </w:r>
      <w:r w:rsidRPr="000141CE">
        <w:rPr>
          <w:color w:val="0000FF"/>
        </w:rPr>
        <w:t>&lt;/</w:t>
      </w:r>
      <w:r w:rsidRPr="000141CE">
        <w:rPr>
          <w:color w:val="990000"/>
        </w:rPr>
        <w:t>m2:LNUM</w:t>
      </w:r>
      <w:r w:rsidRPr="000141CE">
        <w:rPr>
          <w:color w:val="0000FF"/>
        </w:rPr>
        <w:t>&gt;</w:t>
      </w:r>
      <w:r w:rsidRPr="000141CE">
        <w:t xml:space="preserve"> </w:t>
      </w:r>
    </w:p>
    <w:p w14:paraId="7E45DCF0"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m2:TNS</w:t>
      </w:r>
      <w:r w:rsidRPr="000141CE">
        <w:rPr>
          <w:color w:val="0000FF"/>
        </w:rPr>
        <w:t>&gt;</w:t>
      </w:r>
      <w:r w:rsidRPr="000141CE">
        <w:rPr>
          <w:b/>
          <w:bCs/>
        </w:rPr>
        <w:t>3348746287</w:t>
      </w:r>
      <w:r w:rsidRPr="000141CE">
        <w:rPr>
          <w:color w:val="0000FF"/>
        </w:rPr>
        <w:t>&lt;/</w:t>
      </w:r>
      <w:r w:rsidRPr="000141CE">
        <w:rPr>
          <w:color w:val="990000"/>
        </w:rPr>
        <w:t>m2:TNS</w:t>
      </w:r>
      <w:r w:rsidRPr="000141CE">
        <w:rPr>
          <w:color w:val="0000FF"/>
        </w:rPr>
        <w:t>&gt;</w:t>
      </w:r>
      <w:r w:rsidRPr="000141CE">
        <w:t xml:space="preserve"> </w:t>
      </w:r>
    </w:p>
    <w:p w14:paraId="5939D8C0"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m2:SERVICES_INFO</w:t>
      </w:r>
      <w:r w:rsidRPr="000141CE">
        <w:rPr>
          <w:color w:val="0000FF"/>
        </w:rPr>
        <w:t>&gt;</w:t>
      </w:r>
    </w:p>
    <w:p w14:paraId="1B3D1771"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m2:FIRM_ORDER_NOTIFICATION</w:t>
      </w:r>
      <w:r w:rsidRPr="000141CE">
        <w:rPr>
          <w:color w:val="0000FF"/>
        </w:rPr>
        <w:t>&gt;</w:t>
      </w:r>
    </w:p>
    <w:p w14:paraId="11B90DCA"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m2:NOTIFICATION</w:t>
      </w:r>
      <w:r w:rsidRPr="000141CE">
        <w:rPr>
          <w:color w:val="0000FF"/>
        </w:rPr>
        <w:t>&gt;</w:t>
      </w:r>
    </w:p>
    <w:p w14:paraId="0352B9A8"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m2:LSR_RESP</w:t>
      </w:r>
      <w:r w:rsidRPr="000141CE">
        <w:rPr>
          <w:color w:val="0000FF"/>
        </w:rPr>
        <w:t>&gt;</w:t>
      </w:r>
    </w:p>
    <w:p w14:paraId="17A90926"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m1:ATT_LSR_ORD_RSP</w:t>
      </w:r>
      <w:r w:rsidRPr="000141CE">
        <w:rPr>
          <w:color w:val="0000FF"/>
        </w:rPr>
        <w:t>&gt;</w:t>
      </w:r>
    </w:p>
    <w:p w14:paraId="4AD0A33D" w14:textId="77777777" w:rsidR="009F64FE" w:rsidRDefault="009F64FE">
      <w:pPr>
        <w:rPr>
          <w:rFonts w:ascii="Arial" w:hAnsi="Arial" w:cs="Arial"/>
        </w:rPr>
      </w:pPr>
    </w:p>
    <w:p w14:paraId="411340FD" w14:textId="77777777" w:rsidR="009F64FE" w:rsidRDefault="009F64FE">
      <w:pPr>
        <w:rPr>
          <w:rFonts w:ascii="Arial" w:hAnsi="Arial" w:cs="Arial"/>
        </w:rPr>
      </w:pPr>
    </w:p>
    <w:p w14:paraId="1AB0FDFB" w14:textId="77777777" w:rsidR="009F64FE" w:rsidRDefault="009F64FE">
      <w:pPr>
        <w:rPr>
          <w:rFonts w:ascii="Arial" w:hAnsi="Arial" w:cs="Arial"/>
        </w:rPr>
      </w:pPr>
    </w:p>
    <w:p w14:paraId="130C5862" w14:textId="77777777" w:rsidR="009F64FE" w:rsidRDefault="009F64FE">
      <w:pPr>
        <w:rPr>
          <w:rFonts w:ascii="Arial" w:hAnsi="Arial" w:cs="Arial"/>
        </w:rPr>
      </w:pPr>
    </w:p>
    <w:p w14:paraId="5BA7650B" w14:textId="77777777" w:rsidR="009F64FE" w:rsidRDefault="009F64FE">
      <w:pPr>
        <w:rPr>
          <w:rFonts w:ascii="Arial" w:hAnsi="Arial" w:cs="Arial"/>
        </w:rPr>
      </w:pPr>
    </w:p>
    <w:p w14:paraId="3FDC2EBD" w14:textId="77777777" w:rsidR="009F64FE" w:rsidRDefault="009F64FE">
      <w:pPr>
        <w:rPr>
          <w:rFonts w:ascii="Arial" w:hAnsi="Arial" w:cs="Arial"/>
        </w:rPr>
      </w:pPr>
    </w:p>
    <w:p w14:paraId="7CF9D708" w14:textId="77777777" w:rsidR="009F64FE" w:rsidRDefault="009F64FE">
      <w:pPr>
        <w:rPr>
          <w:rFonts w:ascii="Arial" w:hAnsi="Arial" w:cs="Arial"/>
        </w:rPr>
      </w:pPr>
    </w:p>
    <w:p w14:paraId="17BB4DF6" w14:textId="77777777" w:rsidR="009F64FE" w:rsidRDefault="009F64FE">
      <w:pPr>
        <w:rPr>
          <w:rFonts w:ascii="Arial" w:hAnsi="Arial" w:cs="Arial"/>
        </w:rPr>
      </w:pPr>
    </w:p>
    <w:p w14:paraId="07AA9A2E" w14:textId="77777777" w:rsidR="00B752E4" w:rsidRDefault="00B752E4">
      <w:pPr>
        <w:rPr>
          <w:rFonts w:ascii="Arial" w:hAnsi="Arial" w:cs="Arial"/>
        </w:rPr>
      </w:pPr>
    </w:p>
    <w:p w14:paraId="36E998F3" w14:textId="77777777" w:rsidR="00B752E4" w:rsidRDefault="00B752E4">
      <w:pPr>
        <w:rPr>
          <w:rFonts w:ascii="Arial" w:hAnsi="Arial" w:cs="Arial"/>
        </w:rPr>
      </w:pPr>
    </w:p>
    <w:p w14:paraId="3A9D6BA2" w14:textId="77777777" w:rsidR="009F64FE" w:rsidRDefault="009F64FE">
      <w:pPr>
        <w:rPr>
          <w:rFonts w:ascii="Arial" w:hAnsi="Arial" w:cs="Arial"/>
        </w:rPr>
      </w:pPr>
    </w:p>
    <w:p w14:paraId="4436F906" w14:textId="77777777" w:rsidR="009F64FE" w:rsidRDefault="009F64FE">
      <w:pPr>
        <w:rPr>
          <w:rFonts w:ascii="Arial" w:hAnsi="Arial" w:cs="Arial"/>
        </w:rPr>
      </w:pPr>
    </w:p>
    <w:p w14:paraId="0BFC267C" w14:textId="77777777" w:rsidR="009F64FE" w:rsidRDefault="009F64FE">
      <w:pPr>
        <w:rPr>
          <w:rFonts w:ascii="Arial" w:hAnsi="Arial" w:cs="Arial"/>
        </w:rPr>
      </w:pPr>
    </w:p>
    <w:p w14:paraId="635D2B93" w14:textId="77777777" w:rsidR="009F64FE" w:rsidRDefault="009F64FE">
      <w:pPr>
        <w:rPr>
          <w:rFonts w:ascii="Arial" w:hAnsi="Arial" w:cs="Arial"/>
        </w:rPr>
      </w:pPr>
    </w:p>
    <w:p w14:paraId="085DA004" w14:textId="77777777" w:rsidR="009F64FE" w:rsidRDefault="009F64FE">
      <w:pPr>
        <w:rPr>
          <w:rFonts w:ascii="Arial" w:hAnsi="Arial" w:cs="Arial"/>
        </w:rPr>
      </w:pPr>
    </w:p>
    <w:p w14:paraId="0AD0655D" w14:textId="77777777" w:rsidR="009F64FE" w:rsidRDefault="009F64FE">
      <w:pPr>
        <w:rPr>
          <w:rFonts w:ascii="Arial" w:hAnsi="Arial" w:cs="Arial"/>
        </w:rPr>
      </w:pPr>
    </w:p>
    <w:p w14:paraId="77CD6531" w14:textId="77777777" w:rsidR="009F64FE" w:rsidRDefault="009F64FE">
      <w:pPr>
        <w:rPr>
          <w:rFonts w:ascii="Arial" w:hAnsi="Arial" w:cs="Arial"/>
        </w:rPr>
      </w:pPr>
    </w:p>
    <w:p w14:paraId="1DB002C9" w14:textId="77777777" w:rsidR="009F64FE" w:rsidRDefault="009F64FE">
      <w:pPr>
        <w:rPr>
          <w:rFonts w:ascii="Arial" w:hAnsi="Arial" w:cs="Arial"/>
        </w:rPr>
      </w:pPr>
    </w:p>
    <w:p w14:paraId="0467A7C6" w14:textId="77777777" w:rsidR="009F64FE" w:rsidRDefault="009F64FE">
      <w:pPr>
        <w:rPr>
          <w:rFonts w:ascii="Arial" w:hAnsi="Arial" w:cs="Arial"/>
        </w:rPr>
      </w:pPr>
    </w:p>
    <w:p w14:paraId="179C06BD" w14:textId="77777777" w:rsidR="009F64FE" w:rsidRDefault="009F64FE">
      <w:pPr>
        <w:rPr>
          <w:rFonts w:ascii="Arial" w:hAnsi="Arial" w:cs="Arial"/>
        </w:rPr>
      </w:pPr>
    </w:p>
    <w:p w14:paraId="57BB2FCA" w14:textId="77777777" w:rsidR="009F64FE" w:rsidRDefault="009F64FE">
      <w:pPr>
        <w:rPr>
          <w:rFonts w:ascii="Arial" w:hAnsi="Arial" w:cs="Arial"/>
        </w:rPr>
      </w:pPr>
    </w:p>
    <w:p w14:paraId="43253BE3" w14:textId="77777777" w:rsidR="009F64FE" w:rsidRDefault="009F64FE">
      <w:pPr>
        <w:rPr>
          <w:rFonts w:ascii="Arial" w:hAnsi="Arial" w:cs="Arial"/>
        </w:rPr>
      </w:pPr>
    </w:p>
    <w:p w14:paraId="067755B3" w14:textId="77777777" w:rsidR="009F64FE" w:rsidRDefault="009F64FE">
      <w:pPr>
        <w:rPr>
          <w:rFonts w:ascii="Arial" w:hAnsi="Arial" w:cs="Arial"/>
        </w:rPr>
      </w:pPr>
    </w:p>
    <w:p w14:paraId="2B1F6C86" w14:textId="77777777" w:rsidR="009F64FE" w:rsidRDefault="009F64FE">
      <w:pPr>
        <w:rPr>
          <w:rFonts w:ascii="Arial" w:hAnsi="Arial" w:cs="Arial"/>
        </w:rPr>
      </w:pPr>
    </w:p>
    <w:p w14:paraId="6F9328DE" w14:textId="77777777" w:rsidR="009F64FE" w:rsidRDefault="009F64FE">
      <w:pPr>
        <w:rPr>
          <w:rFonts w:ascii="Arial" w:hAnsi="Arial" w:cs="Arial"/>
        </w:rPr>
      </w:pPr>
    </w:p>
    <w:p w14:paraId="7B93C4D5" w14:textId="77777777" w:rsidR="009F64FE" w:rsidRDefault="009F64FE">
      <w:pPr>
        <w:rPr>
          <w:rFonts w:ascii="Arial" w:hAnsi="Arial" w:cs="Arial"/>
        </w:rPr>
      </w:pPr>
    </w:p>
    <w:p w14:paraId="6EF306B4" w14:textId="77777777" w:rsidR="009F64FE" w:rsidRDefault="009F64FE">
      <w:pPr>
        <w:rPr>
          <w:rFonts w:ascii="Arial" w:hAnsi="Arial" w:cs="Arial"/>
        </w:rPr>
      </w:pPr>
    </w:p>
    <w:p w14:paraId="7C5513CF" w14:textId="77777777" w:rsidR="009F64FE" w:rsidRDefault="009F64FE">
      <w:pPr>
        <w:rPr>
          <w:rFonts w:ascii="Arial" w:hAnsi="Arial" w:cs="Arial"/>
        </w:rPr>
      </w:pPr>
    </w:p>
    <w:p w14:paraId="66E5E61B" w14:textId="77777777" w:rsidR="009F64FE" w:rsidRDefault="009F64FE">
      <w:pPr>
        <w:rPr>
          <w:rFonts w:ascii="Arial" w:hAnsi="Arial" w:cs="Arial"/>
        </w:rPr>
      </w:pPr>
    </w:p>
    <w:p w14:paraId="1CB98808" w14:textId="77777777" w:rsidR="009F64FE" w:rsidRDefault="009F64FE">
      <w:pPr>
        <w:rPr>
          <w:rFonts w:ascii="Arial" w:hAnsi="Arial" w:cs="Arial"/>
        </w:rPr>
      </w:pPr>
    </w:p>
    <w:p w14:paraId="14A455CE" w14:textId="77777777" w:rsidR="009F64FE" w:rsidRDefault="009F64FE">
      <w:pPr>
        <w:rPr>
          <w:rFonts w:ascii="Arial" w:hAnsi="Arial" w:cs="Arial"/>
        </w:rPr>
      </w:pPr>
    </w:p>
    <w:p w14:paraId="7F7C6A77" w14:textId="77777777" w:rsidR="009F64FE" w:rsidRDefault="009F64FE">
      <w:pPr>
        <w:rPr>
          <w:rFonts w:ascii="Arial" w:hAnsi="Arial" w:cs="Arial"/>
        </w:rPr>
      </w:pPr>
    </w:p>
    <w:p w14:paraId="630D64FE" w14:textId="77777777" w:rsidR="009F64FE" w:rsidRDefault="009F64FE">
      <w:pPr>
        <w:rPr>
          <w:rFonts w:ascii="Arial" w:hAnsi="Arial" w:cs="Arial"/>
        </w:rPr>
      </w:pPr>
    </w:p>
    <w:p w14:paraId="13E85797" w14:textId="77777777" w:rsidR="00031F5A" w:rsidRDefault="00031F5A">
      <w:pPr>
        <w:rPr>
          <w:rFonts w:ascii="Arial" w:hAnsi="Arial" w:cs="Arial"/>
        </w:rPr>
      </w:pPr>
    </w:p>
    <w:p w14:paraId="5375043C" w14:textId="77777777" w:rsidR="00031F5A" w:rsidRDefault="00031F5A">
      <w:pPr>
        <w:rPr>
          <w:rFonts w:ascii="Arial" w:hAnsi="Arial" w:cs="Arial"/>
        </w:rPr>
      </w:pPr>
    </w:p>
    <w:p w14:paraId="4B305D78" w14:textId="77777777" w:rsidR="00031F5A" w:rsidRDefault="00031F5A">
      <w:pPr>
        <w:rPr>
          <w:rFonts w:ascii="Arial" w:hAnsi="Arial" w:cs="Arial"/>
        </w:rPr>
      </w:pPr>
    </w:p>
    <w:p w14:paraId="197E9F1C" w14:textId="77777777" w:rsidR="00031F5A" w:rsidRDefault="00031F5A">
      <w:pPr>
        <w:rPr>
          <w:rFonts w:ascii="Arial" w:hAnsi="Arial" w:cs="Arial"/>
        </w:rPr>
      </w:pPr>
    </w:p>
    <w:p w14:paraId="29AAB8D5" w14:textId="77777777" w:rsidR="00031F5A" w:rsidRDefault="00031F5A">
      <w:pPr>
        <w:rPr>
          <w:rFonts w:ascii="Arial" w:hAnsi="Arial" w:cs="Arial"/>
        </w:rPr>
      </w:pPr>
    </w:p>
    <w:p w14:paraId="15819E0C" w14:textId="77777777" w:rsidR="00031F5A" w:rsidRDefault="00031F5A">
      <w:pPr>
        <w:rPr>
          <w:rFonts w:ascii="Arial" w:hAnsi="Arial" w:cs="Arial"/>
        </w:rPr>
      </w:pPr>
    </w:p>
    <w:p w14:paraId="2898DD98" w14:textId="77777777" w:rsidR="00031F5A" w:rsidRDefault="00031F5A">
      <w:pPr>
        <w:rPr>
          <w:rFonts w:ascii="Arial" w:hAnsi="Arial" w:cs="Arial"/>
        </w:rPr>
      </w:pPr>
    </w:p>
    <w:p w14:paraId="0B79E2A5" w14:textId="77777777" w:rsidR="00031F5A" w:rsidRDefault="00031F5A">
      <w:pPr>
        <w:rPr>
          <w:rFonts w:ascii="Arial" w:hAnsi="Arial" w:cs="Arial"/>
        </w:rPr>
      </w:pPr>
    </w:p>
    <w:p w14:paraId="5DF87FEC" w14:textId="77777777" w:rsidR="00031F5A" w:rsidRDefault="00031F5A">
      <w:pPr>
        <w:rPr>
          <w:rFonts w:ascii="Arial" w:hAnsi="Arial" w:cs="Arial"/>
        </w:rPr>
      </w:pPr>
    </w:p>
    <w:p w14:paraId="2150727A" w14:textId="77777777" w:rsidR="00031F5A" w:rsidRDefault="00031F5A">
      <w:pPr>
        <w:rPr>
          <w:rFonts w:ascii="Arial" w:hAnsi="Arial" w:cs="Arial"/>
        </w:rPr>
      </w:pPr>
    </w:p>
    <w:p w14:paraId="264481D2" w14:textId="77777777" w:rsidR="00A72BB7" w:rsidRDefault="00A72BB7">
      <w:pPr>
        <w:rPr>
          <w:rFonts w:ascii="Arial" w:hAnsi="Arial" w:cs="Arial"/>
        </w:rPr>
      </w:pPr>
    </w:p>
    <w:p w14:paraId="2D35246A" w14:textId="77777777" w:rsidR="00B752E4" w:rsidRDefault="00B752E4">
      <w:pPr>
        <w:pStyle w:val="TCtxtTAG"/>
        <w:rPr>
          <w:b/>
          <w:bCs/>
          <w:sz w:val="24"/>
        </w:rPr>
      </w:pPr>
      <w:r>
        <w:rPr>
          <w:b/>
          <w:bCs/>
          <w:sz w:val="24"/>
        </w:rPr>
        <w:t>TEST CASE M060: Scenario Description: * (Act=V) Partial Migration taking the main telephone number to a new account.   LNA=V; MI=A; Changing  listings (ELT=C)</w:t>
      </w:r>
    </w:p>
    <w:p w14:paraId="6AC2C927" w14:textId="77777777" w:rsidR="00B752E4" w:rsidRDefault="00B752E4">
      <w:pPr>
        <w:pStyle w:val="Heading3"/>
        <w:rPr>
          <w:i w:val="0"/>
          <w:iCs w:val="0"/>
        </w:rPr>
      </w:pPr>
      <w:r>
        <w:rPr>
          <w:i w:val="0"/>
          <w:iCs w:val="0"/>
        </w:rPr>
        <w:t>Type of Account:  Business / Single Line</w:t>
      </w:r>
    </w:p>
    <w:p w14:paraId="4DABC46B" w14:textId="77777777" w:rsidR="00090DEA" w:rsidRPr="00090DEA" w:rsidRDefault="00090DEA" w:rsidP="00090DEA"/>
    <w:p w14:paraId="519B2240"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090DEA" w14:paraId="6496A21B" w14:textId="77777777">
        <w:trPr>
          <w:tblHeader/>
        </w:trPr>
        <w:tc>
          <w:tcPr>
            <w:tcW w:w="2160" w:type="dxa"/>
            <w:tcBorders>
              <w:top w:val="single" w:sz="6" w:space="0" w:color="auto"/>
              <w:left w:val="single" w:sz="6" w:space="0" w:color="auto"/>
              <w:bottom w:val="single" w:sz="6" w:space="0" w:color="auto"/>
              <w:right w:val="single" w:sz="6" w:space="0" w:color="auto"/>
            </w:tcBorders>
          </w:tcPr>
          <w:p w14:paraId="477DC1DF"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3E8372EF" w14:textId="77777777" w:rsidR="00B752E4" w:rsidRPr="00090DEA" w:rsidRDefault="00B752E4">
            <w:pPr>
              <w:jc w:val="center"/>
              <w:rPr>
                <w:rFonts w:ascii="Arial" w:hAnsi="Arial" w:cs="Arial"/>
                <w:b/>
              </w:rPr>
            </w:pPr>
            <w:r w:rsidRPr="00090DEA">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53DD1C61"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0575B7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1D5E318" w14:textId="77777777" w:rsidR="00B752E4" w:rsidRPr="00090DEA" w:rsidRDefault="00B752E4">
            <w:pPr>
              <w:pStyle w:val="Heading4"/>
              <w:rPr>
                <w:b/>
                <w:bCs/>
                <w:i w:val="0"/>
                <w:iCs w:val="0"/>
              </w:rPr>
            </w:pPr>
            <w:r w:rsidRPr="00090DEA">
              <w:rPr>
                <w:b/>
                <w:bCs/>
                <w:i w:val="0"/>
                <w:iCs w:val="0"/>
              </w:rPr>
              <w:t>LSR  FORM</w:t>
            </w:r>
          </w:p>
        </w:tc>
      </w:tr>
      <w:tr w:rsidR="00B752E4" w:rsidRPr="00090DEA" w14:paraId="32E5F0B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0193A80"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720CC5F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519914" w14:textId="77777777" w:rsidR="00B752E4" w:rsidRPr="00090DEA" w:rsidRDefault="00B752E4">
            <w:pPr>
              <w:pStyle w:val="FORMDATA"/>
              <w:rPr>
                <w:b/>
                <w:color w:val="auto"/>
              </w:rPr>
            </w:pPr>
            <w:r w:rsidRPr="00090DEA">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6A739C" w14:textId="77777777" w:rsidR="00B752E4" w:rsidRPr="00090DEA" w:rsidRDefault="00B752E4">
            <w:pPr>
              <w:pStyle w:val="FORMDATA"/>
              <w:rPr>
                <w:b/>
                <w:color w:val="auto"/>
              </w:rPr>
            </w:pPr>
            <w:r w:rsidRPr="00090DEA">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9E21A02" w14:textId="77777777" w:rsidR="00B752E4" w:rsidRPr="00090DEA" w:rsidRDefault="00B752E4">
            <w:pPr>
              <w:pStyle w:val="FORMDATA"/>
              <w:rPr>
                <w:b/>
                <w:color w:val="auto"/>
              </w:rPr>
            </w:pPr>
            <w:r w:rsidRPr="00090DEA">
              <w:rPr>
                <w:b/>
                <w:color w:val="auto"/>
              </w:rPr>
              <w:t>ZXL</w:t>
            </w:r>
          </w:p>
        </w:tc>
      </w:tr>
      <w:tr w:rsidR="00B752E4" w:rsidRPr="00090DEA" w14:paraId="62F29FA7" w14:textId="77777777">
        <w:tc>
          <w:tcPr>
            <w:tcW w:w="2160" w:type="dxa"/>
            <w:tcBorders>
              <w:top w:val="single" w:sz="6" w:space="0" w:color="auto"/>
              <w:left w:val="single" w:sz="6" w:space="0" w:color="auto"/>
              <w:bottom w:val="single" w:sz="6" w:space="0" w:color="auto"/>
              <w:right w:val="single" w:sz="6" w:space="0" w:color="auto"/>
            </w:tcBorders>
          </w:tcPr>
          <w:p w14:paraId="6F13B60C" w14:textId="77777777" w:rsidR="00B752E4" w:rsidRPr="00090DEA" w:rsidRDefault="00B752E4">
            <w:pPr>
              <w:pStyle w:val="FORMDATA"/>
              <w:rPr>
                <w:b/>
                <w:color w:val="auto"/>
              </w:rPr>
            </w:pPr>
            <w:r w:rsidRPr="00090DEA">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623BED68" w14:textId="77777777" w:rsidR="00B752E4" w:rsidRPr="00090DEA" w:rsidRDefault="00B752E4">
            <w:pPr>
              <w:pStyle w:val="FORMDATA"/>
              <w:rPr>
                <w:b/>
                <w:color w:val="auto"/>
              </w:rPr>
            </w:pPr>
            <w:r w:rsidRPr="00090DEA">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300FA325" w14:textId="77777777" w:rsidR="00B752E4" w:rsidRPr="00090DEA" w:rsidRDefault="00B752E4">
            <w:pPr>
              <w:pStyle w:val="FORMDATA"/>
              <w:rPr>
                <w:b/>
                <w:color w:val="auto"/>
              </w:rPr>
            </w:pPr>
            <w:r w:rsidRPr="00090DEA">
              <w:rPr>
                <w:b/>
                <w:color w:val="auto"/>
              </w:rPr>
              <w:t>M60</w:t>
            </w:r>
          </w:p>
        </w:tc>
      </w:tr>
      <w:tr w:rsidR="00B752E4" w:rsidRPr="00090DEA" w14:paraId="1C8CB916" w14:textId="77777777">
        <w:tc>
          <w:tcPr>
            <w:tcW w:w="2160" w:type="dxa"/>
            <w:tcBorders>
              <w:top w:val="single" w:sz="6" w:space="0" w:color="auto"/>
              <w:left w:val="single" w:sz="6" w:space="0" w:color="auto"/>
              <w:bottom w:val="single" w:sz="6" w:space="0" w:color="auto"/>
              <w:right w:val="single" w:sz="6" w:space="0" w:color="auto"/>
            </w:tcBorders>
          </w:tcPr>
          <w:p w14:paraId="10E3A203" w14:textId="77777777" w:rsidR="00B752E4" w:rsidRPr="00090DEA" w:rsidRDefault="00B752E4">
            <w:pPr>
              <w:pStyle w:val="FORMDATA"/>
              <w:rPr>
                <w:b/>
                <w:color w:val="auto"/>
              </w:rPr>
            </w:pPr>
            <w:r w:rsidRPr="00090DEA">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07CB067D" w14:textId="77777777" w:rsidR="00B752E4" w:rsidRPr="00090DEA" w:rsidRDefault="00B752E4">
            <w:pPr>
              <w:pStyle w:val="FORMDATA"/>
              <w:rPr>
                <w:b/>
                <w:color w:val="auto"/>
              </w:rPr>
            </w:pPr>
            <w:r w:rsidRPr="00090DEA">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12C4A222" w14:textId="77777777" w:rsidR="00B752E4" w:rsidRPr="00090DEA" w:rsidRDefault="00B752E4">
            <w:pPr>
              <w:pStyle w:val="FORMDATA"/>
              <w:rPr>
                <w:b/>
                <w:color w:val="auto"/>
              </w:rPr>
            </w:pPr>
            <w:r w:rsidRPr="00090DEA">
              <w:rPr>
                <w:b/>
                <w:color w:val="auto"/>
              </w:rPr>
              <w:t>CAVENOBILL</w:t>
            </w:r>
          </w:p>
        </w:tc>
      </w:tr>
      <w:tr w:rsidR="00B752E4" w:rsidRPr="00090DEA" w14:paraId="31D8329C" w14:textId="77777777">
        <w:tc>
          <w:tcPr>
            <w:tcW w:w="2160" w:type="dxa"/>
            <w:tcBorders>
              <w:top w:val="single" w:sz="6" w:space="0" w:color="auto"/>
              <w:left w:val="single" w:sz="6" w:space="0" w:color="auto"/>
              <w:bottom w:val="single" w:sz="6" w:space="0" w:color="auto"/>
              <w:right w:val="single" w:sz="6" w:space="0" w:color="auto"/>
            </w:tcBorders>
          </w:tcPr>
          <w:p w14:paraId="5DA54673" w14:textId="77777777" w:rsidR="00B752E4" w:rsidRPr="00090DEA" w:rsidRDefault="00B752E4">
            <w:pPr>
              <w:pStyle w:val="FORMDATA"/>
              <w:rPr>
                <w:b/>
                <w:color w:val="auto"/>
              </w:rPr>
            </w:pPr>
            <w:r w:rsidRPr="00090DEA">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288C923B" w14:textId="77777777" w:rsidR="00B752E4" w:rsidRPr="00090DEA" w:rsidRDefault="00B752E4">
            <w:pPr>
              <w:pStyle w:val="FORMDATA"/>
              <w:rPr>
                <w:b/>
                <w:color w:val="auto"/>
              </w:rPr>
            </w:pPr>
            <w:r w:rsidRPr="00090DEA">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33D29CDA" w14:textId="77777777" w:rsidR="00B752E4" w:rsidRPr="00090DEA" w:rsidRDefault="00B752E4">
            <w:pPr>
              <w:pStyle w:val="FORMDATA"/>
              <w:rPr>
                <w:b/>
                <w:color w:val="auto"/>
              </w:rPr>
            </w:pPr>
            <w:r w:rsidRPr="00090DEA">
              <w:rPr>
                <w:b/>
                <w:color w:val="auto"/>
              </w:rPr>
              <w:t>3052942927</w:t>
            </w:r>
          </w:p>
        </w:tc>
      </w:tr>
      <w:tr w:rsidR="00B752E4" w:rsidRPr="00090DEA" w14:paraId="5660A0CB" w14:textId="77777777">
        <w:tc>
          <w:tcPr>
            <w:tcW w:w="2160" w:type="dxa"/>
            <w:tcBorders>
              <w:top w:val="single" w:sz="6" w:space="0" w:color="auto"/>
              <w:left w:val="single" w:sz="6" w:space="0" w:color="auto"/>
              <w:bottom w:val="single" w:sz="6" w:space="0" w:color="auto"/>
              <w:right w:val="single" w:sz="6" w:space="0" w:color="auto"/>
            </w:tcBorders>
          </w:tcPr>
          <w:p w14:paraId="4E1A553A" w14:textId="77777777" w:rsidR="00B752E4" w:rsidRPr="00090DEA" w:rsidRDefault="00B752E4">
            <w:pPr>
              <w:pStyle w:val="FORMDATA"/>
              <w:rPr>
                <w:b/>
                <w:color w:val="auto"/>
              </w:rPr>
            </w:pPr>
            <w:smartTag w:uri="urn:schemas-microsoft-com:office:smarttags" w:element="place">
              <w:r w:rsidRPr="00090DEA">
                <w:rPr>
                  <w:b/>
                  <w:color w:val="auto"/>
                </w:rPr>
                <w:t>NAN</w:t>
              </w:r>
            </w:smartTag>
          </w:p>
        </w:tc>
        <w:tc>
          <w:tcPr>
            <w:tcW w:w="4680" w:type="dxa"/>
            <w:tcBorders>
              <w:top w:val="single" w:sz="6" w:space="0" w:color="auto"/>
              <w:left w:val="single" w:sz="6" w:space="0" w:color="auto"/>
              <w:bottom w:val="single" w:sz="6" w:space="0" w:color="auto"/>
              <w:right w:val="single" w:sz="6" w:space="0" w:color="auto"/>
            </w:tcBorders>
          </w:tcPr>
          <w:p w14:paraId="634461A4" w14:textId="77777777" w:rsidR="00B752E4" w:rsidRPr="00090DEA" w:rsidRDefault="00B752E4">
            <w:pPr>
              <w:pStyle w:val="FORMDATA"/>
              <w:rPr>
                <w:b/>
                <w:color w:val="auto"/>
              </w:rPr>
            </w:pPr>
            <w:r w:rsidRPr="00090DEA">
              <w:rPr>
                <w:b/>
                <w:color w:val="auto"/>
              </w:rPr>
              <w:t>New Account Number</w:t>
            </w:r>
          </w:p>
        </w:tc>
        <w:tc>
          <w:tcPr>
            <w:tcW w:w="2430" w:type="dxa"/>
            <w:tcBorders>
              <w:top w:val="single" w:sz="6" w:space="0" w:color="auto"/>
              <w:left w:val="single" w:sz="6" w:space="0" w:color="auto"/>
              <w:bottom w:val="single" w:sz="6" w:space="0" w:color="auto"/>
              <w:right w:val="single" w:sz="6" w:space="0" w:color="auto"/>
            </w:tcBorders>
          </w:tcPr>
          <w:p w14:paraId="5162CD09" w14:textId="77777777" w:rsidR="00B752E4" w:rsidRPr="00090DEA" w:rsidRDefault="00B752E4">
            <w:pPr>
              <w:pStyle w:val="FORMDATA"/>
              <w:rPr>
                <w:b/>
                <w:color w:val="auto"/>
              </w:rPr>
            </w:pPr>
            <w:r w:rsidRPr="00090DEA">
              <w:rPr>
                <w:b/>
                <w:color w:val="auto"/>
              </w:rPr>
              <w:t>3052942871</w:t>
            </w:r>
          </w:p>
        </w:tc>
      </w:tr>
      <w:tr w:rsidR="00B752E4" w:rsidRPr="00090DEA" w14:paraId="53210CEA"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405735F" w14:textId="77777777" w:rsidR="00B752E4" w:rsidRPr="00090DEA" w:rsidRDefault="00B752E4">
            <w:pPr>
              <w:pStyle w:val="FORMDATA"/>
              <w:rPr>
                <w:b/>
                <w:color w:val="auto"/>
              </w:rPr>
            </w:pPr>
            <w:r w:rsidRPr="00090DEA">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27E55E"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5972987" w14:textId="77777777" w:rsidR="00B752E4" w:rsidRPr="00090DEA" w:rsidRDefault="00B752E4">
            <w:pPr>
              <w:pStyle w:val="FORMDATA"/>
              <w:rPr>
                <w:b/>
                <w:color w:val="auto"/>
              </w:rPr>
            </w:pPr>
            <w:r w:rsidRPr="00090DEA">
              <w:rPr>
                <w:b/>
                <w:color w:val="auto"/>
              </w:rPr>
              <w:t>LCSC</w:t>
            </w:r>
          </w:p>
        </w:tc>
      </w:tr>
      <w:tr w:rsidR="00B752E4" w:rsidRPr="00090DEA" w14:paraId="339FEDE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F943ED" w14:textId="77777777" w:rsidR="00B752E4" w:rsidRPr="00090DEA" w:rsidRDefault="00B752E4">
            <w:pPr>
              <w:pStyle w:val="FORMDATA"/>
              <w:rPr>
                <w:b/>
                <w:color w:val="auto"/>
              </w:rPr>
            </w:pPr>
            <w:r w:rsidRPr="00090DEA">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6AFA98C" w14:textId="77777777" w:rsidR="00B752E4" w:rsidRPr="00090DEA" w:rsidRDefault="00B752E4">
            <w:pPr>
              <w:pStyle w:val="FORMDATA"/>
              <w:rPr>
                <w:b/>
                <w:color w:val="auto"/>
              </w:rPr>
            </w:pPr>
            <w:r w:rsidRPr="00090DEA">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C084085" w14:textId="77777777" w:rsidR="00B752E4" w:rsidRPr="00090DEA" w:rsidRDefault="00B752E4">
            <w:pPr>
              <w:pStyle w:val="FORMDATA"/>
              <w:rPr>
                <w:b/>
                <w:color w:val="auto"/>
              </w:rPr>
            </w:pPr>
            <w:r w:rsidRPr="00090DEA">
              <w:rPr>
                <w:b/>
                <w:color w:val="auto"/>
              </w:rPr>
              <w:t>20040110</w:t>
            </w:r>
          </w:p>
        </w:tc>
      </w:tr>
      <w:tr w:rsidR="00B752E4" w:rsidRPr="00090DEA" w14:paraId="725C9C34" w14:textId="77777777">
        <w:tc>
          <w:tcPr>
            <w:tcW w:w="2160" w:type="dxa"/>
            <w:tcBorders>
              <w:top w:val="single" w:sz="6" w:space="0" w:color="auto"/>
              <w:left w:val="single" w:sz="6" w:space="0" w:color="auto"/>
              <w:bottom w:val="single" w:sz="6" w:space="0" w:color="auto"/>
              <w:right w:val="single" w:sz="6" w:space="0" w:color="auto"/>
            </w:tcBorders>
          </w:tcPr>
          <w:p w14:paraId="1977A578" w14:textId="77777777" w:rsidR="00B752E4" w:rsidRPr="00090DEA" w:rsidRDefault="00B752E4">
            <w:pPr>
              <w:pStyle w:val="FORMDATA"/>
              <w:rPr>
                <w:b/>
                <w:color w:val="auto"/>
              </w:rPr>
            </w:pPr>
            <w:r w:rsidRPr="00090DEA">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1E13B68D" w14:textId="77777777" w:rsidR="00B752E4" w:rsidRPr="00090DEA" w:rsidRDefault="00B752E4">
            <w:pPr>
              <w:pStyle w:val="FORMDATA"/>
              <w:rPr>
                <w:b/>
                <w:color w:val="auto"/>
              </w:rPr>
            </w:pPr>
            <w:r w:rsidRPr="00090DEA">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754EFD69" w14:textId="77777777" w:rsidR="00B752E4" w:rsidRPr="00090DEA" w:rsidRDefault="00B752E4">
            <w:pPr>
              <w:pStyle w:val="FORMDATA"/>
              <w:rPr>
                <w:b/>
                <w:color w:val="auto"/>
              </w:rPr>
            </w:pPr>
            <w:r w:rsidRPr="00090DEA">
              <w:rPr>
                <w:b/>
                <w:color w:val="auto"/>
              </w:rPr>
              <w:t>20040212</w:t>
            </w:r>
          </w:p>
        </w:tc>
      </w:tr>
      <w:tr w:rsidR="00B752E4" w:rsidRPr="00090DEA" w14:paraId="3D0A326F" w14:textId="77777777">
        <w:tc>
          <w:tcPr>
            <w:tcW w:w="2160" w:type="dxa"/>
            <w:tcBorders>
              <w:top w:val="single" w:sz="6" w:space="0" w:color="auto"/>
              <w:left w:val="single" w:sz="6" w:space="0" w:color="auto"/>
              <w:bottom w:val="single" w:sz="6" w:space="0" w:color="auto"/>
              <w:right w:val="single" w:sz="6" w:space="0" w:color="auto"/>
            </w:tcBorders>
          </w:tcPr>
          <w:p w14:paraId="65E168DB" w14:textId="77777777" w:rsidR="00B752E4" w:rsidRPr="00090DEA" w:rsidRDefault="00B752E4">
            <w:pPr>
              <w:pStyle w:val="FORMDATA"/>
              <w:rPr>
                <w:b/>
                <w:color w:val="auto"/>
              </w:rPr>
            </w:pPr>
            <w:r w:rsidRPr="00090DEA">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13807E0A" w14:textId="77777777" w:rsidR="00B752E4" w:rsidRPr="00090DEA" w:rsidRDefault="00B752E4">
            <w:pPr>
              <w:pStyle w:val="FORMDATA"/>
              <w:rPr>
                <w:b/>
                <w:color w:val="auto"/>
              </w:rPr>
            </w:pPr>
            <w:r w:rsidRPr="00090DEA">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43700F5D" w14:textId="77777777" w:rsidR="00B752E4" w:rsidRPr="00090DEA" w:rsidRDefault="00B752E4">
            <w:pPr>
              <w:pStyle w:val="FORMDATA"/>
              <w:rPr>
                <w:b/>
                <w:color w:val="auto"/>
              </w:rPr>
            </w:pPr>
            <w:r w:rsidRPr="00090DEA">
              <w:rPr>
                <w:b/>
                <w:color w:val="auto"/>
              </w:rPr>
              <w:t>MB</w:t>
            </w:r>
          </w:p>
        </w:tc>
      </w:tr>
      <w:tr w:rsidR="00B752E4" w:rsidRPr="00090DEA" w14:paraId="72A1C323" w14:textId="77777777">
        <w:tc>
          <w:tcPr>
            <w:tcW w:w="2160" w:type="dxa"/>
            <w:tcBorders>
              <w:top w:val="single" w:sz="6" w:space="0" w:color="auto"/>
              <w:left w:val="single" w:sz="6" w:space="0" w:color="auto"/>
              <w:bottom w:val="single" w:sz="6" w:space="0" w:color="auto"/>
              <w:right w:val="single" w:sz="6" w:space="0" w:color="auto"/>
            </w:tcBorders>
          </w:tcPr>
          <w:p w14:paraId="4B3DA963" w14:textId="77777777" w:rsidR="00B752E4" w:rsidRPr="00090DEA" w:rsidRDefault="00B752E4">
            <w:pPr>
              <w:pStyle w:val="FORMDATA"/>
              <w:rPr>
                <w:b/>
                <w:color w:val="auto"/>
              </w:rPr>
            </w:pPr>
            <w:r w:rsidRPr="00090DEA">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1798055F" w14:textId="77777777" w:rsidR="00B752E4" w:rsidRPr="00090DEA" w:rsidRDefault="00B752E4">
            <w:pPr>
              <w:pStyle w:val="FORMDATA"/>
              <w:rPr>
                <w:b/>
                <w:color w:val="auto"/>
              </w:rPr>
            </w:pPr>
            <w:r w:rsidRPr="00090DEA">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3E12CF26" w14:textId="77777777" w:rsidR="00B752E4" w:rsidRPr="00090DEA" w:rsidRDefault="00B752E4">
            <w:pPr>
              <w:pStyle w:val="FORMDATA"/>
              <w:rPr>
                <w:b/>
                <w:color w:val="auto"/>
              </w:rPr>
            </w:pPr>
            <w:r w:rsidRPr="00090DEA">
              <w:rPr>
                <w:b/>
                <w:color w:val="auto"/>
              </w:rPr>
              <w:t>A</w:t>
            </w:r>
          </w:p>
        </w:tc>
      </w:tr>
      <w:tr w:rsidR="00B752E4" w:rsidRPr="00090DEA" w14:paraId="5374A453" w14:textId="77777777">
        <w:tc>
          <w:tcPr>
            <w:tcW w:w="2160" w:type="dxa"/>
            <w:tcBorders>
              <w:top w:val="single" w:sz="6" w:space="0" w:color="auto"/>
              <w:left w:val="single" w:sz="6" w:space="0" w:color="auto"/>
              <w:bottom w:val="single" w:sz="6" w:space="0" w:color="auto"/>
              <w:right w:val="single" w:sz="6" w:space="0" w:color="auto"/>
            </w:tcBorders>
          </w:tcPr>
          <w:p w14:paraId="42C809DB" w14:textId="77777777" w:rsidR="00B752E4" w:rsidRPr="00090DEA" w:rsidRDefault="00B752E4">
            <w:pPr>
              <w:pStyle w:val="FORMDATA"/>
              <w:rPr>
                <w:b/>
                <w:color w:val="auto"/>
              </w:rPr>
            </w:pPr>
            <w:r w:rsidRPr="00090DEA">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0F2EDF04" w14:textId="77777777" w:rsidR="00B752E4" w:rsidRPr="00090DEA" w:rsidRDefault="00B752E4">
            <w:pPr>
              <w:pStyle w:val="FORMDATA"/>
              <w:rPr>
                <w:b/>
                <w:color w:val="auto"/>
              </w:rPr>
            </w:pPr>
            <w:r w:rsidRPr="00090DEA">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142E68BC" w14:textId="77777777" w:rsidR="00B752E4" w:rsidRPr="00090DEA" w:rsidRDefault="00B752E4">
            <w:pPr>
              <w:pStyle w:val="FORMDATA"/>
              <w:rPr>
                <w:b/>
                <w:color w:val="auto"/>
              </w:rPr>
            </w:pPr>
            <w:r w:rsidRPr="00090DEA">
              <w:rPr>
                <w:b/>
                <w:color w:val="auto"/>
              </w:rPr>
              <w:t>V</w:t>
            </w:r>
          </w:p>
        </w:tc>
      </w:tr>
      <w:tr w:rsidR="00B752E4" w:rsidRPr="00090DEA" w14:paraId="6CEB3E5F" w14:textId="77777777">
        <w:tc>
          <w:tcPr>
            <w:tcW w:w="2160" w:type="dxa"/>
            <w:tcBorders>
              <w:top w:val="single" w:sz="6" w:space="0" w:color="auto"/>
              <w:left w:val="single" w:sz="6" w:space="0" w:color="auto"/>
              <w:bottom w:val="single" w:sz="6" w:space="0" w:color="auto"/>
              <w:right w:val="single" w:sz="6" w:space="0" w:color="auto"/>
            </w:tcBorders>
          </w:tcPr>
          <w:p w14:paraId="3CD0EE8D" w14:textId="77777777" w:rsidR="00B752E4" w:rsidRPr="00090DEA" w:rsidRDefault="00B752E4">
            <w:pPr>
              <w:pStyle w:val="FORMDATA"/>
              <w:rPr>
                <w:b/>
                <w:color w:val="auto"/>
              </w:rPr>
            </w:pPr>
            <w:r w:rsidRPr="00090DEA">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365C6E5D" w14:textId="77777777" w:rsidR="00B752E4" w:rsidRPr="00090DEA" w:rsidRDefault="00B752E4">
            <w:pPr>
              <w:pStyle w:val="FORMDATA"/>
              <w:rPr>
                <w:b/>
                <w:color w:val="auto"/>
              </w:rPr>
            </w:pPr>
            <w:r w:rsidRPr="00090DEA">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1302C925" w14:textId="77777777" w:rsidR="00B752E4" w:rsidRPr="00090DEA" w:rsidRDefault="00B752E4">
            <w:pPr>
              <w:pStyle w:val="FORMDATA"/>
              <w:rPr>
                <w:b/>
                <w:color w:val="auto"/>
              </w:rPr>
            </w:pPr>
            <w:r w:rsidRPr="00090DEA">
              <w:rPr>
                <w:b/>
                <w:color w:val="auto"/>
              </w:rPr>
              <w:t>9999</w:t>
            </w:r>
          </w:p>
        </w:tc>
      </w:tr>
      <w:tr w:rsidR="00B752E4" w:rsidRPr="00090DEA" w14:paraId="451C0D66" w14:textId="77777777">
        <w:tc>
          <w:tcPr>
            <w:tcW w:w="2160" w:type="dxa"/>
            <w:tcBorders>
              <w:top w:val="single" w:sz="6" w:space="0" w:color="auto"/>
              <w:left w:val="single" w:sz="6" w:space="0" w:color="auto"/>
              <w:bottom w:val="single" w:sz="6" w:space="0" w:color="auto"/>
              <w:right w:val="single" w:sz="6" w:space="0" w:color="auto"/>
            </w:tcBorders>
          </w:tcPr>
          <w:p w14:paraId="17C4A99E" w14:textId="77777777" w:rsidR="00B752E4" w:rsidRPr="00090DEA" w:rsidRDefault="00B752E4">
            <w:pPr>
              <w:pStyle w:val="FORMDATA"/>
              <w:rPr>
                <w:b/>
                <w:color w:val="auto"/>
              </w:rPr>
            </w:pPr>
            <w:r w:rsidRPr="00090DEA">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EABC379" w14:textId="77777777" w:rsidR="00B752E4" w:rsidRPr="00090DEA" w:rsidRDefault="00B752E4">
            <w:pPr>
              <w:pStyle w:val="FORMDATA"/>
              <w:rPr>
                <w:b/>
                <w:color w:val="auto"/>
              </w:rPr>
            </w:pPr>
            <w:r w:rsidRPr="00090DEA">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E76F82F" w14:textId="77777777" w:rsidR="00B752E4" w:rsidRPr="00090DEA" w:rsidRDefault="00B752E4">
            <w:pPr>
              <w:pStyle w:val="FORMDATA"/>
              <w:rPr>
                <w:b/>
                <w:color w:val="auto"/>
              </w:rPr>
            </w:pPr>
            <w:r w:rsidRPr="00090DEA">
              <w:rPr>
                <w:b/>
                <w:color w:val="auto"/>
              </w:rPr>
              <w:t>1BM-</w:t>
            </w:r>
          </w:p>
        </w:tc>
      </w:tr>
      <w:tr w:rsidR="00B752E4" w:rsidRPr="00090DEA" w14:paraId="036904EC" w14:textId="77777777">
        <w:tc>
          <w:tcPr>
            <w:tcW w:w="2160" w:type="dxa"/>
            <w:tcBorders>
              <w:top w:val="single" w:sz="6" w:space="0" w:color="auto"/>
              <w:left w:val="single" w:sz="6" w:space="0" w:color="auto"/>
              <w:bottom w:val="single" w:sz="6" w:space="0" w:color="auto"/>
              <w:right w:val="single" w:sz="6" w:space="0" w:color="auto"/>
            </w:tcBorders>
          </w:tcPr>
          <w:p w14:paraId="603AD23A" w14:textId="77777777" w:rsidR="00B752E4" w:rsidRPr="00090DEA" w:rsidRDefault="00B752E4">
            <w:pPr>
              <w:pStyle w:val="FORMDATA"/>
              <w:rPr>
                <w:b/>
                <w:color w:val="auto"/>
              </w:rPr>
            </w:pPr>
            <w:r w:rsidRPr="00090DEA">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4B9FE28C" w14:textId="77777777" w:rsidR="00B752E4" w:rsidRPr="00090DEA" w:rsidRDefault="00B752E4">
            <w:pPr>
              <w:pStyle w:val="FORMDATA"/>
              <w:rPr>
                <w:b/>
                <w:color w:val="auto"/>
              </w:rPr>
            </w:pPr>
            <w:r w:rsidRPr="00090DEA">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4FC2E8C7" w14:textId="77777777" w:rsidR="00B752E4" w:rsidRPr="00090DEA" w:rsidRDefault="00B752E4">
            <w:pPr>
              <w:pStyle w:val="FORMDATA"/>
              <w:rPr>
                <w:b/>
                <w:color w:val="auto"/>
              </w:rPr>
            </w:pPr>
            <w:r w:rsidRPr="00090DEA">
              <w:rPr>
                <w:b/>
                <w:color w:val="auto"/>
              </w:rPr>
              <w:t>L</w:t>
            </w:r>
          </w:p>
        </w:tc>
      </w:tr>
      <w:tr w:rsidR="00B752E4" w:rsidRPr="00090DEA" w14:paraId="4C73FD1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EEE710D" w14:textId="77777777" w:rsidR="00B752E4" w:rsidRPr="00090DEA" w:rsidRDefault="00B752E4">
            <w:pPr>
              <w:pStyle w:val="Heading4"/>
              <w:rPr>
                <w:b/>
                <w:i w:val="0"/>
              </w:rPr>
            </w:pPr>
            <w:r w:rsidRPr="00090DEA">
              <w:rPr>
                <w:b/>
                <w:i w:val="0"/>
              </w:rPr>
              <w:t>Billing Section</w:t>
            </w:r>
          </w:p>
        </w:tc>
      </w:tr>
      <w:tr w:rsidR="00B752E4" w:rsidRPr="00090DEA" w14:paraId="6A8CF25D" w14:textId="77777777">
        <w:tc>
          <w:tcPr>
            <w:tcW w:w="2160" w:type="dxa"/>
            <w:tcBorders>
              <w:top w:val="single" w:sz="6" w:space="0" w:color="auto"/>
              <w:left w:val="single" w:sz="6" w:space="0" w:color="auto"/>
              <w:bottom w:val="single" w:sz="6" w:space="0" w:color="auto"/>
              <w:right w:val="single" w:sz="6" w:space="0" w:color="auto"/>
            </w:tcBorders>
          </w:tcPr>
          <w:p w14:paraId="18C0BDC3" w14:textId="77777777" w:rsidR="00B752E4" w:rsidRPr="00090DEA" w:rsidRDefault="00B752E4">
            <w:pPr>
              <w:pStyle w:val="FORMDATA"/>
              <w:rPr>
                <w:b/>
                <w:color w:val="auto"/>
              </w:rPr>
            </w:pPr>
            <w:r w:rsidRPr="00090DEA">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53C9EFB" w14:textId="77777777" w:rsidR="00B752E4" w:rsidRPr="00090DEA" w:rsidRDefault="00B752E4">
            <w:pPr>
              <w:pStyle w:val="FORMDATA"/>
              <w:rPr>
                <w:b/>
                <w:color w:val="auto"/>
              </w:rPr>
            </w:pPr>
            <w:r w:rsidRPr="00090DEA">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71ABE569" w14:textId="77777777" w:rsidR="00B752E4" w:rsidRPr="00090DEA" w:rsidRDefault="00B752E4">
            <w:pPr>
              <w:pStyle w:val="FORMDATA"/>
              <w:rPr>
                <w:b/>
                <w:color w:val="auto"/>
                <w:lang w:val="fr-FR"/>
              </w:rPr>
            </w:pPr>
            <w:r w:rsidRPr="00090DEA">
              <w:rPr>
                <w:b/>
                <w:color w:val="auto"/>
                <w:lang w:val="fr-FR"/>
              </w:rPr>
              <w:t>305Q886621621</w:t>
            </w:r>
          </w:p>
        </w:tc>
      </w:tr>
      <w:tr w:rsidR="00B752E4" w:rsidRPr="00090DEA" w14:paraId="3890132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C3AD87D" w14:textId="77777777" w:rsidR="00B752E4" w:rsidRPr="00090DEA" w:rsidRDefault="00B752E4">
            <w:pPr>
              <w:pStyle w:val="Heading4"/>
              <w:rPr>
                <w:b/>
                <w:i w:val="0"/>
              </w:rPr>
            </w:pPr>
            <w:r w:rsidRPr="00090DEA">
              <w:rPr>
                <w:b/>
                <w:i w:val="0"/>
              </w:rPr>
              <w:t>Contact Section</w:t>
            </w:r>
          </w:p>
        </w:tc>
      </w:tr>
      <w:tr w:rsidR="00B752E4" w:rsidRPr="00090DEA" w14:paraId="16E656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A3C37B5" w14:textId="77777777" w:rsidR="00B752E4" w:rsidRPr="00090DEA" w:rsidRDefault="00B752E4">
            <w:pPr>
              <w:pStyle w:val="FORMDATA"/>
              <w:rPr>
                <w:b/>
                <w:color w:val="auto"/>
              </w:rPr>
            </w:pPr>
            <w:r w:rsidRPr="00090DEA">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331E17D" w14:textId="77777777" w:rsidR="00B752E4" w:rsidRPr="00090DEA" w:rsidRDefault="00B752E4">
            <w:pPr>
              <w:pStyle w:val="FORMDATA"/>
              <w:rPr>
                <w:b/>
                <w:color w:val="auto"/>
              </w:rPr>
            </w:pPr>
            <w:r w:rsidRPr="00090DEA">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BA43DDE" w14:textId="77777777" w:rsidR="00B752E4" w:rsidRPr="00090DEA" w:rsidRDefault="00B752E4">
            <w:pPr>
              <w:pStyle w:val="FORMDATA"/>
              <w:rPr>
                <w:b/>
                <w:color w:val="auto"/>
              </w:rPr>
            </w:pPr>
            <w:r w:rsidRPr="00090DEA">
              <w:rPr>
                <w:b/>
                <w:color w:val="auto"/>
              </w:rPr>
              <w:t>Bojangles</w:t>
            </w:r>
          </w:p>
        </w:tc>
      </w:tr>
      <w:tr w:rsidR="00B752E4" w:rsidRPr="00090DEA" w14:paraId="7254A41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D81DF04" w14:textId="77777777" w:rsidR="00B752E4" w:rsidRPr="00090DEA" w:rsidRDefault="00B752E4">
            <w:pPr>
              <w:pStyle w:val="FORMDATA"/>
              <w:rPr>
                <w:b/>
                <w:color w:val="auto"/>
              </w:rPr>
            </w:pPr>
            <w:r w:rsidRPr="00090DEA">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A555F71" w14:textId="77777777" w:rsidR="00B752E4" w:rsidRPr="00090DEA" w:rsidRDefault="00B752E4">
            <w:pPr>
              <w:pStyle w:val="FORMDATA"/>
              <w:rPr>
                <w:b/>
                <w:color w:val="auto"/>
              </w:rPr>
            </w:pPr>
            <w:r w:rsidRPr="00090DEA">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3B345C" w14:textId="77777777" w:rsidR="00B752E4" w:rsidRPr="00090DEA" w:rsidRDefault="00B752E4">
            <w:pPr>
              <w:pStyle w:val="FORMDATA"/>
              <w:rPr>
                <w:b/>
                <w:color w:val="auto"/>
              </w:rPr>
            </w:pPr>
            <w:r w:rsidRPr="00090DEA">
              <w:rPr>
                <w:b/>
                <w:color w:val="auto"/>
              </w:rPr>
              <w:t>8884448888</w:t>
            </w:r>
          </w:p>
        </w:tc>
      </w:tr>
      <w:tr w:rsidR="00B752E4" w:rsidRPr="00090DEA" w14:paraId="31CD005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289539" w14:textId="77777777" w:rsidR="00B752E4" w:rsidRPr="00090DEA" w:rsidRDefault="00B752E4">
            <w:pPr>
              <w:pStyle w:val="FORMDATA"/>
              <w:rPr>
                <w:b/>
                <w:color w:val="auto"/>
              </w:rPr>
            </w:pPr>
            <w:r w:rsidRPr="00090DEA">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F17776" w14:textId="77777777" w:rsidR="00B752E4" w:rsidRPr="00090DEA" w:rsidRDefault="00B752E4">
            <w:pPr>
              <w:pStyle w:val="FORMDATA"/>
              <w:rPr>
                <w:b/>
                <w:color w:val="auto"/>
              </w:rPr>
            </w:pPr>
            <w:r w:rsidRPr="00090DEA">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180B5D8"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6969B5E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935137" w14:textId="77777777" w:rsidR="00B752E4" w:rsidRPr="00090DEA" w:rsidRDefault="00B752E4">
            <w:pPr>
              <w:pStyle w:val="FORMDATA"/>
              <w:rPr>
                <w:b/>
                <w:color w:val="auto"/>
                <w:lang w:val="fr-FR"/>
              </w:rPr>
            </w:pPr>
            <w:r w:rsidRPr="00090DEA">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E9F809F" w14:textId="77777777" w:rsidR="00B752E4" w:rsidRPr="00090DEA" w:rsidRDefault="00B752E4">
            <w:pPr>
              <w:pStyle w:val="FORMDATA"/>
              <w:rPr>
                <w:b/>
                <w:color w:val="auto"/>
                <w:lang w:val="fr-FR"/>
              </w:rPr>
            </w:pPr>
            <w:r w:rsidRPr="00090DEA">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164534" w14:textId="77777777" w:rsidR="00B752E4" w:rsidRPr="00090DEA" w:rsidRDefault="00B752E4">
            <w:pPr>
              <w:pStyle w:val="FORMDATA"/>
              <w:rPr>
                <w:b/>
                <w:color w:val="auto"/>
              </w:rPr>
            </w:pPr>
            <w:r w:rsidRPr="00090DEA">
              <w:rPr>
                <w:b/>
                <w:color w:val="auto"/>
              </w:rPr>
              <w:t>Bugs Bunny</w:t>
            </w:r>
          </w:p>
        </w:tc>
      </w:tr>
      <w:tr w:rsidR="00B752E4" w:rsidRPr="00090DEA" w14:paraId="61E198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7735859" w14:textId="77777777" w:rsidR="00B752E4" w:rsidRPr="00090DEA" w:rsidRDefault="00B752E4">
            <w:pPr>
              <w:pStyle w:val="FORMDATA"/>
              <w:rPr>
                <w:b/>
                <w:color w:val="auto"/>
              </w:rPr>
            </w:pPr>
            <w:r w:rsidRPr="00090DEA">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F111F7B" w14:textId="77777777" w:rsidR="00B752E4" w:rsidRPr="00090DEA" w:rsidRDefault="00B752E4">
            <w:pPr>
              <w:pStyle w:val="FORMDATA"/>
              <w:rPr>
                <w:b/>
                <w:color w:val="auto"/>
              </w:rPr>
            </w:pPr>
            <w:r w:rsidRPr="00090DEA">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EF180A9" w14:textId="77777777" w:rsidR="00B752E4" w:rsidRPr="00090DEA" w:rsidRDefault="00B752E4">
            <w:pPr>
              <w:pStyle w:val="FORMDATA"/>
              <w:rPr>
                <w:b/>
                <w:color w:val="auto"/>
              </w:rPr>
            </w:pPr>
            <w:r w:rsidRPr="00090DEA">
              <w:rPr>
                <w:b/>
                <w:color w:val="auto"/>
              </w:rPr>
              <w:t>4041114444</w:t>
            </w:r>
          </w:p>
        </w:tc>
      </w:tr>
      <w:tr w:rsidR="00B752E4" w:rsidRPr="00090DEA" w14:paraId="3F1E37D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6950CF1"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6E98A29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5502499"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0EAD140C" w14:textId="77777777">
        <w:tc>
          <w:tcPr>
            <w:tcW w:w="2160" w:type="dxa"/>
            <w:tcBorders>
              <w:top w:val="single" w:sz="6" w:space="0" w:color="auto"/>
              <w:left w:val="single" w:sz="6" w:space="0" w:color="auto"/>
              <w:bottom w:val="single" w:sz="6" w:space="0" w:color="auto"/>
              <w:right w:val="single" w:sz="6" w:space="0" w:color="auto"/>
            </w:tcBorders>
          </w:tcPr>
          <w:p w14:paraId="70A3B1EF" w14:textId="77777777" w:rsidR="00B752E4" w:rsidRPr="00090DEA" w:rsidRDefault="00B752E4">
            <w:pPr>
              <w:pStyle w:val="FORMDATA"/>
              <w:rPr>
                <w:b/>
                <w:color w:val="auto"/>
              </w:rPr>
            </w:pPr>
            <w:r w:rsidRPr="00090DEA">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52EE078C" w14:textId="77777777" w:rsidR="00B752E4" w:rsidRPr="00090DEA" w:rsidRDefault="00B752E4">
            <w:pPr>
              <w:pStyle w:val="FORMDATA"/>
              <w:rPr>
                <w:b/>
                <w:color w:val="auto"/>
              </w:rPr>
            </w:pPr>
            <w:r w:rsidRPr="00090DEA">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10A46B17" w14:textId="77777777" w:rsidR="00B752E4" w:rsidRPr="00090DEA" w:rsidRDefault="00B752E4">
            <w:pPr>
              <w:pStyle w:val="FORMDATA"/>
              <w:rPr>
                <w:b/>
                <w:color w:val="auto"/>
              </w:rPr>
            </w:pPr>
            <w:r w:rsidRPr="00090DEA">
              <w:rPr>
                <w:b/>
                <w:color w:val="auto"/>
              </w:rPr>
              <w:t>Tropical Sunsets</w:t>
            </w:r>
          </w:p>
        </w:tc>
      </w:tr>
      <w:tr w:rsidR="00B752E4" w:rsidRPr="00090DEA" w14:paraId="7731BB7F" w14:textId="77777777">
        <w:tc>
          <w:tcPr>
            <w:tcW w:w="2160" w:type="dxa"/>
            <w:tcBorders>
              <w:top w:val="single" w:sz="6" w:space="0" w:color="auto"/>
              <w:left w:val="single" w:sz="6" w:space="0" w:color="auto"/>
              <w:bottom w:val="single" w:sz="6" w:space="0" w:color="auto"/>
              <w:right w:val="single" w:sz="6" w:space="0" w:color="auto"/>
            </w:tcBorders>
          </w:tcPr>
          <w:p w14:paraId="20E6B6CD" w14:textId="77777777" w:rsidR="00B752E4" w:rsidRPr="00090DEA" w:rsidRDefault="00B752E4">
            <w:pPr>
              <w:pStyle w:val="FORMDATA"/>
              <w:rPr>
                <w:b/>
                <w:color w:val="auto"/>
              </w:rPr>
            </w:pPr>
            <w:r w:rsidRPr="00090DEA">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4DFF90EB" w14:textId="77777777" w:rsidR="00B752E4" w:rsidRPr="00090DEA" w:rsidRDefault="00B752E4">
            <w:pPr>
              <w:pStyle w:val="FORMDATA"/>
              <w:rPr>
                <w:b/>
                <w:color w:val="auto"/>
              </w:rPr>
            </w:pPr>
            <w:r w:rsidRPr="00090DEA">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606754EC" w14:textId="77777777" w:rsidR="00B752E4" w:rsidRPr="00090DEA" w:rsidRDefault="00B752E4">
            <w:pPr>
              <w:pStyle w:val="FORMDATA"/>
              <w:rPr>
                <w:b/>
                <w:color w:val="auto"/>
              </w:rPr>
            </w:pPr>
            <w:r w:rsidRPr="00090DEA">
              <w:rPr>
                <w:b/>
                <w:color w:val="auto"/>
              </w:rPr>
              <w:t>C</w:t>
            </w:r>
          </w:p>
        </w:tc>
      </w:tr>
      <w:tr w:rsidR="00B752E4" w:rsidRPr="00090DEA" w14:paraId="06C2F07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9F2E834" w14:textId="77777777" w:rsidR="00B752E4" w:rsidRPr="00090DEA" w:rsidRDefault="00B752E4">
            <w:pPr>
              <w:pStyle w:val="Heading4"/>
              <w:rPr>
                <w:b/>
                <w:i w:val="0"/>
              </w:rPr>
            </w:pPr>
            <w:r w:rsidRPr="00090DEA">
              <w:rPr>
                <w:b/>
                <w:i w:val="0"/>
              </w:rPr>
              <w:t>Bill Section</w:t>
            </w:r>
          </w:p>
        </w:tc>
      </w:tr>
      <w:tr w:rsidR="00B752E4" w:rsidRPr="00090DEA" w14:paraId="5B03C0A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F904D23" w14:textId="77777777" w:rsidR="00B752E4" w:rsidRPr="00090DEA" w:rsidRDefault="00B752E4">
            <w:pPr>
              <w:pStyle w:val="FORMDATA"/>
              <w:rPr>
                <w:b/>
                <w:color w:val="auto"/>
              </w:rPr>
            </w:pPr>
            <w:r w:rsidRPr="00090DEA">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DEC293B" w14:textId="77777777" w:rsidR="00B752E4" w:rsidRPr="00090DEA" w:rsidRDefault="00B752E4">
            <w:pPr>
              <w:pStyle w:val="FORMDATA"/>
              <w:rPr>
                <w:b/>
                <w:color w:val="auto"/>
              </w:rPr>
            </w:pPr>
            <w:r w:rsidRPr="00090DEA">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F69D77" w14:textId="77777777" w:rsidR="00B752E4" w:rsidRPr="00090DEA" w:rsidRDefault="00B752E4">
            <w:pPr>
              <w:pStyle w:val="FORMDATA"/>
              <w:rPr>
                <w:b/>
                <w:color w:val="auto"/>
              </w:rPr>
            </w:pPr>
            <w:r w:rsidRPr="00090DEA">
              <w:rPr>
                <w:b/>
                <w:color w:val="auto"/>
              </w:rPr>
              <w:t>3052942927</w:t>
            </w:r>
          </w:p>
        </w:tc>
      </w:tr>
      <w:tr w:rsidR="00B752E4" w:rsidRPr="00090DEA" w14:paraId="43B4EE6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A03ED57" w14:textId="77777777" w:rsidR="00B752E4" w:rsidRPr="00090DEA" w:rsidRDefault="00B752E4">
            <w:pPr>
              <w:pStyle w:val="FORMDATA"/>
              <w:rPr>
                <w:b/>
                <w:bCs/>
                <w:color w:val="auto"/>
              </w:rPr>
            </w:pPr>
            <w:r w:rsidRPr="00090DEA">
              <w:rPr>
                <w:b/>
                <w:bCs/>
                <w:color w:val="auto"/>
              </w:rPr>
              <w:t>DL FORM</w:t>
            </w:r>
          </w:p>
        </w:tc>
      </w:tr>
      <w:tr w:rsidR="00B752E4" w:rsidRPr="00090DEA" w14:paraId="22ED92D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F2BEB46" w14:textId="77777777" w:rsidR="00B752E4" w:rsidRPr="00090DEA" w:rsidRDefault="00B752E4">
            <w:pPr>
              <w:pStyle w:val="FORMDATA"/>
              <w:rPr>
                <w:b/>
                <w:bCs/>
                <w:color w:val="auto"/>
              </w:rPr>
            </w:pPr>
            <w:r w:rsidRPr="00090DEA">
              <w:rPr>
                <w:b/>
                <w:bCs/>
                <w:color w:val="auto"/>
              </w:rPr>
              <w:t>Listing Control Section</w:t>
            </w:r>
          </w:p>
        </w:tc>
      </w:tr>
      <w:tr w:rsidR="00B752E4" w:rsidRPr="00090DEA" w14:paraId="6CADF27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F26A3EA" w14:textId="77777777" w:rsidR="00B752E4" w:rsidRPr="00090DEA" w:rsidRDefault="00B752E4">
            <w:pPr>
              <w:pStyle w:val="FORMDATA"/>
              <w:rPr>
                <w:b/>
                <w:color w:val="auto"/>
              </w:rPr>
            </w:pPr>
            <w:r w:rsidRPr="00090DEA">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86AF3C4" w14:textId="77777777" w:rsidR="00B752E4" w:rsidRPr="00090DEA" w:rsidRDefault="00B752E4">
            <w:pPr>
              <w:pStyle w:val="FORMDATA"/>
              <w:rPr>
                <w:b/>
                <w:color w:val="auto"/>
              </w:rPr>
            </w:pPr>
            <w:r w:rsidRPr="00090DEA">
              <w:rPr>
                <w:b/>
                <w:color w:val="auto"/>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A16830B" w14:textId="77777777" w:rsidR="00B752E4" w:rsidRPr="00090DEA" w:rsidRDefault="00B752E4">
            <w:pPr>
              <w:pStyle w:val="FORMDATA"/>
              <w:rPr>
                <w:b/>
                <w:color w:val="auto"/>
              </w:rPr>
            </w:pPr>
            <w:r w:rsidRPr="00090DEA">
              <w:rPr>
                <w:b/>
                <w:color w:val="auto"/>
              </w:rPr>
              <w:t>0001</w:t>
            </w:r>
          </w:p>
        </w:tc>
      </w:tr>
      <w:tr w:rsidR="00B752E4" w:rsidRPr="00090DEA" w14:paraId="1AF37157" w14:textId="77777777">
        <w:tc>
          <w:tcPr>
            <w:tcW w:w="2160" w:type="dxa"/>
            <w:tcBorders>
              <w:top w:val="single" w:sz="6" w:space="0" w:color="auto"/>
              <w:left w:val="single" w:sz="6" w:space="0" w:color="auto"/>
              <w:bottom w:val="single" w:sz="6" w:space="0" w:color="auto"/>
              <w:right w:val="single" w:sz="6" w:space="0" w:color="auto"/>
            </w:tcBorders>
          </w:tcPr>
          <w:p w14:paraId="683CC023" w14:textId="77777777" w:rsidR="00B752E4" w:rsidRPr="00090DEA" w:rsidRDefault="00B752E4">
            <w:pPr>
              <w:pStyle w:val="FORMDATA"/>
              <w:rPr>
                <w:b/>
                <w:color w:val="auto"/>
              </w:rPr>
            </w:pPr>
            <w:r w:rsidRPr="00090DEA">
              <w:rPr>
                <w:b/>
                <w:color w:val="auto"/>
              </w:rPr>
              <w:t>LACT</w:t>
            </w:r>
          </w:p>
        </w:tc>
        <w:tc>
          <w:tcPr>
            <w:tcW w:w="4680" w:type="dxa"/>
            <w:tcBorders>
              <w:top w:val="single" w:sz="6" w:space="0" w:color="auto"/>
              <w:left w:val="single" w:sz="6" w:space="0" w:color="auto"/>
              <w:bottom w:val="single" w:sz="6" w:space="0" w:color="auto"/>
              <w:right w:val="single" w:sz="6" w:space="0" w:color="auto"/>
            </w:tcBorders>
          </w:tcPr>
          <w:p w14:paraId="7DA3DBFF" w14:textId="77777777" w:rsidR="00B752E4" w:rsidRPr="00090DEA" w:rsidRDefault="00B752E4">
            <w:pPr>
              <w:pStyle w:val="FORMDATA"/>
              <w:rPr>
                <w:b/>
                <w:color w:val="auto"/>
              </w:rPr>
            </w:pPr>
            <w:r w:rsidRPr="00090DEA">
              <w:rPr>
                <w:b/>
                <w:color w:val="auto"/>
              </w:rPr>
              <w:t>Listing Activity Indicator</w:t>
            </w:r>
          </w:p>
        </w:tc>
        <w:tc>
          <w:tcPr>
            <w:tcW w:w="2430" w:type="dxa"/>
            <w:tcBorders>
              <w:top w:val="single" w:sz="6" w:space="0" w:color="auto"/>
              <w:left w:val="single" w:sz="6" w:space="0" w:color="auto"/>
              <w:bottom w:val="single" w:sz="6" w:space="0" w:color="auto"/>
              <w:right w:val="single" w:sz="6" w:space="0" w:color="auto"/>
            </w:tcBorders>
          </w:tcPr>
          <w:p w14:paraId="123BCB50" w14:textId="77777777" w:rsidR="00B752E4" w:rsidRPr="00090DEA" w:rsidRDefault="00B752E4">
            <w:pPr>
              <w:pStyle w:val="FORMDATA"/>
              <w:rPr>
                <w:b/>
                <w:color w:val="auto"/>
              </w:rPr>
            </w:pPr>
            <w:r w:rsidRPr="00090DEA">
              <w:rPr>
                <w:b/>
                <w:color w:val="auto"/>
              </w:rPr>
              <w:t>N</w:t>
            </w:r>
          </w:p>
        </w:tc>
      </w:tr>
      <w:tr w:rsidR="00B752E4" w:rsidRPr="00090DEA" w14:paraId="58471537" w14:textId="77777777">
        <w:tc>
          <w:tcPr>
            <w:tcW w:w="2160" w:type="dxa"/>
            <w:tcBorders>
              <w:top w:val="single" w:sz="6" w:space="0" w:color="auto"/>
              <w:left w:val="single" w:sz="6" w:space="0" w:color="auto"/>
              <w:bottom w:val="single" w:sz="6" w:space="0" w:color="auto"/>
              <w:right w:val="single" w:sz="6" w:space="0" w:color="auto"/>
            </w:tcBorders>
          </w:tcPr>
          <w:p w14:paraId="084FCFB4" w14:textId="77777777" w:rsidR="00B752E4" w:rsidRPr="00090DEA" w:rsidRDefault="00B752E4">
            <w:pPr>
              <w:pStyle w:val="FORMDATA"/>
              <w:rPr>
                <w:b/>
                <w:color w:val="auto"/>
              </w:rPr>
            </w:pPr>
            <w:r w:rsidRPr="00090DEA">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78DFEF99" w14:textId="77777777" w:rsidR="00B752E4" w:rsidRPr="00090DEA" w:rsidRDefault="00B752E4">
            <w:pPr>
              <w:pStyle w:val="FORMDATA"/>
              <w:rPr>
                <w:b/>
                <w:color w:val="auto"/>
              </w:rPr>
            </w:pPr>
            <w:r w:rsidRPr="00090DEA">
              <w:rPr>
                <w:b/>
                <w:color w:val="auto"/>
              </w:rPr>
              <w:t>Record Type</w:t>
            </w:r>
          </w:p>
        </w:tc>
        <w:tc>
          <w:tcPr>
            <w:tcW w:w="2430" w:type="dxa"/>
            <w:tcBorders>
              <w:top w:val="single" w:sz="6" w:space="0" w:color="auto"/>
              <w:left w:val="single" w:sz="6" w:space="0" w:color="auto"/>
              <w:bottom w:val="single" w:sz="6" w:space="0" w:color="auto"/>
              <w:right w:val="single" w:sz="6" w:space="0" w:color="auto"/>
            </w:tcBorders>
          </w:tcPr>
          <w:p w14:paraId="41F7BE29" w14:textId="77777777" w:rsidR="00B752E4" w:rsidRPr="00090DEA" w:rsidRDefault="00B752E4">
            <w:pPr>
              <w:pStyle w:val="FORMDATA"/>
              <w:rPr>
                <w:b/>
                <w:color w:val="auto"/>
              </w:rPr>
            </w:pPr>
            <w:r w:rsidRPr="00090DEA">
              <w:rPr>
                <w:b/>
                <w:color w:val="auto"/>
              </w:rPr>
              <w:t>LML</w:t>
            </w:r>
          </w:p>
        </w:tc>
      </w:tr>
      <w:tr w:rsidR="00B752E4" w:rsidRPr="00090DEA" w14:paraId="0CEFE55D" w14:textId="77777777">
        <w:tc>
          <w:tcPr>
            <w:tcW w:w="2160" w:type="dxa"/>
            <w:tcBorders>
              <w:top w:val="single" w:sz="6" w:space="0" w:color="auto"/>
              <w:left w:val="single" w:sz="6" w:space="0" w:color="auto"/>
              <w:bottom w:val="single" w:sz="6" w:space="0" w:color="auto"/>
              <w:right w:val="single" w:sz="6" w:space="0" w:color="auto"/>
            </w:tcBorders>
          </w:tcPr>
          <w:p w14:paraId="3A05D585" w14:textId="77777777" w:rsidR="00B752E4" w:rsidRPr="00090DEA" w:rsidRDefault="00B752E4">
            <w:pPr>
              <w:pStyle w:val="FORMDATA"/>
              <w:rPr>
                <w:b/>
                <w:color w:val="auto"/>
              </w:rPr>
            </w:pPr>
            <w:r w:rsidRPr="00090DEA">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0CDD106F" w14:textId="77777777" w:rsidR="00B752E4" w:rsidRPr="00090DEA" w:rsidRDefault="00B752E4">
            <w:pPr>
              <w:pStyle w:val="FORMDATA"/>
              <w:rPr>
                <w:b/>
                <w:color w:val="auto"/>
              </w:rPr>
            </w:pPr>
            <w:r w:rsidRPr="00090DEA">
              <w:rPr>
                <w:b/>
                <w:color w:val="auto"/>
              </w:rPr>
              <w:t>Listing Type</w:t>
            </w:r>
          </w:p>
        </w:tc>
        <w:tc>
          <w:tcPr>
            <w:tcW w:w="2430" w:type="dxa"/>
            <w:tcBorders>
              <w:top w:val="single" w:sz="6" w:space="0" w:color="auto"/>
              <w:left w:val="single" w:sz="6" w:space="0" w:color="auto"/>
              <w:bottom w:val="single" w:sz="6" w:space="0" w:color="auto"/>
              <w:right w:val="single" w:sz="6" w:space="0" w:color="auto"/>
            </w:tcBorders>
          </w:tcPr>
          <w:p w14:paraId="17CC1FE2" w14:textId="77777777" w:rsidR="00B752E4" w:rsidRPr="00090DEA" w:rsidRDefault="00B752E4">
            <w:pPr>
              <w:pStyle w:val="FORMDATA"/>
              <w:rPr>
                <w:b/>
                <w:color w:val="auto"/>
              </w:rPr>
            </w:pPr>
            <w:r w:rsidRPr="00090DEA">
              <w:rPr>
                <w:b/>
                <w:color w:val="auto"/>
              </w:rPr>
              <w:t>1</w:t>
            </w:r>
          </w:p>
        </w:tc>
      </w:tr>
      <w:tr w:rsidR="00B752E4" w:rsidRPr="00090DEA" w14:paraId="37E4DA2F" w14:textId="77777777">
        <w:tc>
          <w:tcPr>
            <w:tcW w:w="2160" w:type="dxa"/>
            <w:tcBorders>
              <w:top w:val="single" w:sz="6" w:space="0" w:color="auto"/>
              <w:left w:val="single" w:sz="6" w:space="0" w:color="auto"/>
              <w:bottom w:val="single" w:sz="6" w:space="0" w:color="auto"/>
              <w:right w:val="single" w:sz="6" w:space="0" w:color="auto"/>
            </w:tcBorders>
          </w:tcPr>
          <w:p w14:paraId="6A3EE677" w14:textId="77777777" w:rsidR="00B752E4" w:rsidRPr="00090DEA" w:rsidRDefault="00B752E4">
            <w:pPr>
              <w:pStyle w:val="FORMDATA"/>
              <w:rPr>
                <w:b/>
                <w:color w:val="auto"/>
              </w:rPr>
            </w:pPr>
            <w:r w:rsidRPr="00090DEA">
              <w:rPr>
                <w:b/>
                <w:color w:val="auto"/>
              </w:rPr>
              <w:t>STYC</w:t>
            </w:r>
          </w:p>
        </w:tc>
        <w:tc>
          <w:tcPr>
            <w:tcW w:w="4680" w:type="dxa"/>
            <w:tcBorders>
              <w:top w:val="single" w:sz="6" w:space="0" w:color="auto"/>
              <w:left w:val="single" w:sz="6" w:space="0" w:color="auto"/>
              <w:bottom w:val="single" w:sz="6" w:space="0" w:color="auto"/>
              <w:right w:val="single" w:sz="6" w:space="0" w:color="auto"/>
            </w:tcBorders>
          </w:tcPr>
          <w:p w14:paraId="0A1C6097" w14:textId="77777777" w:rsidR="00B752E4" w:rsidRPr="00090DEA" w:rsidRDefault="00B752E4">
            <w:pPr>
              <w:pStyle w:val="FORMDATA"/>
              <w:rPr>
                <w:b/>
                <w:color w:val="auto"/>
              </w:rPr>
            </w:pPr>
            <w:r w:rsidRPr="00090DEA">
              <w:rPr>
                <w:b/>
                <w:color w:val="auto"/>
              </w:rPr>
              <w:t>Style Code</w:t>
            </w:r>
          </w:p>
        </w:tc>
        <w:tc>
          <w:tcPr>
            <w:tcW w:w="2430" w:type="dxa"/>
            <w:tcBorders>
              <w:top w:val="single" w:sz="6" w:space="0" w:color="auto"/>
              <w:left w:val="single" w:sz="6" w:space="0" w:color="auto"/>
              <w:bottom w:val="single" w:sz="6" w:space="0" w:color="auto"/>
              <w:right w:val="single" w:sz="6" w:space="0" w:color="auto"/>
            </w:tcBorders>
          </w:tcPr>
          <w:p w14:paraId="7DB22FE8" w14:textId="77777777" w:rsidR="00B752E4" w:rsidRPr="00090DEA" w:rsidRDefault="00B752E4">
            <w:pPr>
              <w:pStyle w:val="FORMDATA"/>
              <w:rPr>
                <w:b/>
                <w:color w:val="auto"/>
              </w:rPr>
            </w:pPr>
            <w:r w:rsidRPr="00090DEA">
              <w:rPr>
                <w:b/>
                <w:color w:val="auto"/>
              </w:rPr>
              <w:t>SL</w:t>
            </w:r>
          </w:p>
        </w:tc>
      </w:tr>
      <w:tr w:rsidR="00B752E4" w:rsidRPr="00090DEA" w14:paraId="1445B86C" w14:textId="77777777">
        <w:tc>
          <w:tcPr>
            <w:tcW w:w="2160" w:type="dxa"/>
            <w:tcBorders>
              <w:top w:val="single" w:sz="6" w:space="0" w:color="auto"/>
              <w:left w:val="single" w:sz="6" w:space="0" w:color="auto"/>
              <w:bottom w:val="single" w:sz="6" w:space="0" w:color="auto"/>
              <w:right w:val="single" w:sz="6" w:space="0" w:color="auto"/>
            </w:tcBorders>
          </w:tcPr>
          <w:p w14:paraId="6192FD23" w14:textId="77777777" w:rsidR="00B752E4" w:rsidRPr="00090DEA" w:rsidRDefault="00B752E4">
            <w:pPr>
              <w:pStyle w:val="FORMDATA"/>
              <w:rPr>
                <w:b/>
                <w:color w:val="auto"/>
              </w:rPr>
            </w:pPr>
            <w:r w:rsidRPr="00090DEA">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5F060D2B" w14:textId="77777777" w:rsidR="00B752E4" w:rsidRPr="00090DEA" w:rsidRDefault="00B752E4">
            <w:pPr>
              <w:pStyle w:val="FORMDATA"/>
              <w:rPr>
                <w:b/>
                <w:color w:val="auto"/>
              </w:rPr>
            </w:pPr>
            <w:r w:rsidRPr="00090DEA">
              <w:rPr>
                <w:b/>
                <w:color w:val="auto"/>
              </w:rPr>
              <w:t>Type of Account</w:t>
            </w:r>
          </w:p>
        </w:tc>
        <w:tc>
          <w:tcPr>
            <w:tcW w:w="2430" w:type="dxa"/>
            <w:tcBorders>
              <w:top w:val="single" w:sz="6" w:space="0" w:color="auto"/>
              <w:left w:val="single" w:sz="6" w:space="0" w:color="auto"/>
              <w:bottom w:val="single" w:sz="6" w:space="0" w:color="auto"/>
              <w:right w:val="single" w:sz="6" w:space="0" w:color="auto"/>
            </w:tcBorders>
          </w:tcPr>
          <w:p w14:paraId="06340237" w14:textId="77777777" w:rsidR="00B752E4" w:rsidRPr="00090DEA" w:rsidRDefault="00B752E4">
            <w:pPr>
              <w:pStyle w:val="FORMDATA"/>
              <w:rPr>
                <w:b/>
                <w:color w:val="auto"/>
              </w:rPr>
            </w:pPr>
            <w:r w:rsidRPr="00090DEA">
              <w:rPr>
                <w:b/>
                <w:color w:val="auto"/>
              </w:rPr>
              <w:t>B</w:t>
            </w:r>
          </w:p>
        </w:tc>
      </w:tr>
      <w:tr w:rsidR="00B752E4" w:rsidRPr="00090DEA" w14:paraId="5102E72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1C0C2CD" w14:textId="77777777" w:rsidR="00B752E4" w:rsidRPr="00090DEA" w:rsidRDefault="00B752E4">
            <w:pPr>
              <w:pStyle w:val="FORMDATA"/>
              <w:rPr>
                <w:b/>
                <w:color w:val="auto"/>
              </w:rPr>
            </w:pPr>
            <w:r w:rsidRPr="00090DEA">
              <w:rPr>
                <w:b/>
                <w:color w:val="auto"/>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AFE1BD2" w14:textId="77777777" w:rsidR="00B752E4" w:rsidRPr="00090DEA" w:rsidRDefault="00B752E4">
            <w:pPr>
              <w:pStyle w:val="FORMDATA"/>
              <w:rPr>
                <w:b/>
                <w:color w:val="auto"/>
              </w:rPr>
            </w:pPr>
            <w:r w:rsidRPr="00090DEA">
              <w:rPr>
                <w:b/>
                <w:color w:val="auto"/>
              </w:rPr>
              <w:t>Degree of Indent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17E2FF7" w14:textId="77777777" w:rsidR="00B752E4" w:rsidRPr="00090DEA" w:rsidRDefault="00B752E4">
            <w:pPr>
              <w:pStyle w:val="FORMDATA"/>
              <w:rPr>
                <w:b/>
                <w:color w:val="auto"/>
              </w:rPr>
            </w:pPr>
            <w:r w:rsidRPr="00090DEA">
              <w:rPr>
                <w:b/>
                <w:color w:val="auto"/>
              </w:rPr>
              <w:t>0</w:t>
            </w:r>
          </w:p>
        </w:tc>
      </w:tr>
      <w:tr w:rsidR="00B752E4" w:rsidRPr="00090DEA" w14:paraId="2D051B4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769B301" w14:textId="77777777" w:rsidR="00B752E4" w:rsidRPr="00090DEA" w:rsidRDefault="00B752E4">
            <w:pPr>
              <w:pStyle w:val="FORMDATA"/>
              <w:rPr>
                <w:b/>
                <w:bCs/>
                <w:color w:val="auto"/>
              </w:rPr>
            </w:pPr>
            <w:r w:rsidRPr="00090DEA">
              <w:rPr>
                <w:b/>
                <w:bCs/>
                <w:color w:val="auto"/>
              </w:rPr>
              <w:t>Listing Instruction Section</w:t>
            </w:r>
          </w:p>
        </w:tc>
      </w:tr>
      <w:tr w:rsidR="00B752E4" w:rsidRPr="00090DEA" w14:paraId="3B82E33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F484FB" w14:textId="77777777" w:rsidR="00B752E4" w:rsidRPr="00090DEA" w:rsidRDefault="00B752E4">
            <w:pPr>
              <w:pStyle w:val="FORMDATA"/>
              <w:rPr>
                <w:b/>
                <w:color w:val="auto"/>
              </w:rPr>
            </w:pPr>
            <w:r w:rsidRPr="00090DEA">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A9E5345" w14:textId="77777777" w:rsidR="00B752E4" w:rsidRPr="00090DEA" w:rsidRDefault="00B752E4">
            <w:pPr>
              <w:pStyle w:val="FORMDATA"/>
              <w:rPr>
                <w:b/>
                <w:color w:val="auto"/>
              </w:rPr>
            </w:pPr>
            <w:r w:rsidRPr="00090DEA">
              <w:rPr>
                <w:b/>
                <w:color w:val="auto"/>
              </w:rPr>
              <w:t>Listed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6ED5FD9" w14:textId="77777777" w:rsidR="00B752E4" w:rsidRPr="00090DEA" w:rsidRDefault="00B752E4">
            <w:pPr>
              <w:pStyle w:val="FORMDATA"/>
              <w:rPr>
                <w:b/>
                <w:color w:val="auto"/>
              </w:rPr>
            </w:pPr>
            <w:r w:rsidRPr="00090DEA">
              <w:rPr>
                <w:b/>
                <w:color w:val="auto"/>
              </w:rPr>
              <w:t>3052942927</w:t>
            </w:r>
          </w:p>
        </w:tc>
      </w:tr>
      <w:tr w:rsidR="00B752E4" w:rsidRPr="00090DEA" w14:paraId="15AC6AF2" w14:textId="77777777">
        <w:tc>
          <w:tcPr>
            <w:tcW w:w="2160" w:type="dxa"/>
            <w:tcBorders>
              <w:top w:val="single" w:sz="6" w:space="0" w:color="auto"/>
              <w:left w:val="single" w:sz="6" w:space="0" w:color="auto"/>
              <w:bottom w:val="single" w:sz="6" w:space="0" w:color="auto"/>
              <w:right w:val="single" w:sz="6" w:space="0" w:color="auto"/>
            </w:tcBorders>
          </w:tcPr>
          <w:p w14:paraId="2754B271" w14:textId="77777777" w:rsidR="00B752E4" w:rsidRPr="00090DEA" w:rsidRDefault="00B752E4">
            <w:pPr>
              <w:pStyle w:val="FORMDATA"/>
              <w:rPr>
                <w:b/>
                <w:color w:val="auto"/>
              </w:rPr>
            </w:pPr>
            <w:r w:rsidRPr="00090DEA">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774E689F" w14:textId="77777777" w:rsidR="00B752E4" w:rsidRPr="00090DEA" w:rsidRDefault="00B752E4">
            <w:pPr>
              <w:pStyle w:val="FORMDATA"/>
              <w:rPr>
                <w:b/>
                <w:color w:val="auto"/>
              </w:rPr>
            </w:pPr>
            <w:r w:rsidRPr="00090DEA">
              <w:rPr>
                <w:b/>
                <w:color w:val="auto"/>
              </w:rPr>
              <w:t>Listed Name Last</w:t>
            </w:r>
          </w:p>
        </w:tc>
        <w:tc>
          <w:tcPr>
            <w:tcW w:w="2430" w:type="dxa"/>
            <w:tcBorders>
              <w:top w:val="single" w:sz="6" w:space="0" w:color="auto"/>
              <w:left w:val="single" w:sz="6" w:space="0" w:color="auto"/>
              <w:bottom w:val="single" w:sz="6" w:space="0" w:color="auto"/>
              <w:right w:val="single" w:sz="6" w:space="0" w:color="auto"/>
            </w:tcBorders>
          </w:tcPr>
          <w:p w14:paraId="16109838" w14:textId="77777777" w:rsidR="00B752E4" w:rsidRPr="00090DEA" w:rsidRDefault="00B752E4">
            <w:pPr>
              <w:pStyle w:val="FORMDATA"/>
              <w:rPr>
                <w:b/>
                <w:color w:val="auto"/>
              </w:rPr>
            </w:pPr>
            <w:r w:rsidRPr="00090DEA">
              <w:rPr>
                <w:b/>
                <w:color w:val="auto"/>
              </w:rPr>
              <w:t>Cuisine</w:t>
            </w:r>
          </w:p>
        </w:tc>
      </w:tr>
      <w:tr w:rsidR="00B752E4" w:rsidRPr="00090DEA" w14:paraId="18CF82B9" w14:textId="77777777">
        <w:tc>
          <w:tcPr>
            <w:tcW w:w="2160" w:type="dxa"/>
            <w:tcBorders>
              <w:top w:val="single" w:sz="6" w:space="0" w:color="auto"/>
              <w:left w:val="single" w:sz="6" w:space="0" w:color="auto"/>
              <w:bottom w:val="single" w:sz="6" w:space="0" w:color="auto"/>
              <w:right w:val="single" w:sz="6" w:space="0" w:color="auto"/>
            </w:tcBorders>
          </w:tcPr>
          <w:p w14:paraId="128F8E26" w14:textId="77777777" w:rsidR="00B752E4" w:rsidRPr="00090DEA" w:rsidRDefault="00B752E4">
            <w:pPr>
              <w:pStyle w:val="FORMDATA"/>
              <w:rPr>
                <w:b/>
                <w:color w:val="auto"/>
              </w:rPr>
            </w:pPr>
            <w:r w:rsidRPr="00090DEA">
              <w:rPr>
                <w:b/>
                <w:color w:val="auto"/>
              </w:rPr>
              <w:t>LNFN</w:t>
            </w:r>
          </w:p>
        </w:tc>
        <w:tc>
          <w:tcPr>
            <w:tcW w:w="4680" w:type="dxa"/>
            <w:tcBorders>
              <w:top w:val="single" w:sz="6" w:space="0" w:color="auto"/>
              <w:left w:val="single" w:sz="6" w:space="0" w:color="auto"/>
              <w:bottom w:val="single" w:sz="6" w:space="0" w:color="auto"/>
              <w:right w:val="single" w:sz="6" w:space="0" w:color="auto"/>
            </w:tcBorders>
          </w:tcPr>
          <w:p w14:paraId="284CFF2E" w14:textId="77777777" w:rsidR="00B752E4" w:rsidRPr="00090DEA" w:rsidRDefault="00B752E4">
            <w:pPr>
              <w:pStyle w:val="FORMDATA"/>
              <w:rPr>
                <w:b/>
                <w:color w:val="auto"/>
              </w:rPr>
            </w:pPr>
            <w:r w:rsidRPr="00090DEA">
              <w:rPr>
                <w:b/>
                <w:color w:val="auto"/>
              </w:rPr>
              <w:t>Listed Name First</w:t>
            </w:r>
          </w:p>
        </w:tc>
        <w:tc>
          <w:tcPr>
            <w:tcW w:w="2430" w:type="dxa"/>
            <w:tcBorders>
              <w:top w:val="single" w:sz="6" w:space="0" w:color="auto"/>
              <w:left w:val="single" w:sz="6" w:space="0" w:color="auto"/>
              <w:bottom w:val="single" w:sz="6" w:space="0" w:color="auto"/>
              <w:right w:val="single" w:sz="6" w:space="0" w:color="auto"/>
            </w:tcBorders>
          </w:tcPr>
          <w:p w14:paraId="2CE6441B" w14:textId="77777777" w:rsidR="00B752E4" w:rsidRPr="00090DEA" w:rsidRDefault="00B752E4">
            <w:pPr>
              <w:pStyle w:val="FORMDATA"/>
              <w:rPr>
                <w:b/>
                <w:color w:val="auto"/>
              </w:rPr>
            </w:pPr>
            <w:r w:rsidRPr="00090DEA">
              <w:rPr>
                <w:b/>
                <w:color w:val="auto"/>
              </w:rPr>
              <w:t>Tropical</w:t>
            </w:r>
          </w:p>
        </w:tc>
      </w:tr>
      <w:tr w:rsidR="00B752E4" w:rsidRPr="00090DEA" w14:paraId="1423FA2F" w14:textId="77777777">
        <w:tc>
          <w:tcPr>
            <w:tcW w:w="2160" w:type="dxa"/>
            <w:tcBorders>
              <w:top w:val="single" w:sz="6" w:space="0" w:color="auto"/>
              <w:left w:val="single" w:sz="6" w:space="0" w:color="auto"/>
              <w:bottom w:val="single" w:sz="6" w:space="0" w:color="auto"/>
              <w:right w:val="single" w:sz="6" w:space="0" w:color="auto"/>
            </w:tcBorders>
          </w:tcPr>
          <w:p w14:paraId="6BD6AE8C" w14:textId="77777777" w:rsidR="00B752E4" w:rsidRPr="00090DEA" w:rsidRDefault="00B752E4">
            <w:pPr>
              <w:pStyle w:val="FORMDATA"/>
              <w:rPr>
                <w:b/>
                <w:color w:val="auto"/>
              </w:rPr>
            </w:pPr>
            <w:r w:rsidRPr="00090DEA">
              <w:rPr>
                <w:b/>
                <w:color w:val="auto"/>
              </w:rPr>
              <w:t>LANO</w:t>
            </w:r>
          </w:p>
        </w:tc>
        <w:tc>
          <w:tcPr>
            <w:tcW w:w="4680" w:type="dxa"/>
            <w:tcBorders>
              <w:top w:val="single" w:sz="6" w:space="0" w:color="auto"/>
              <w:left w:val="single" w:sz="6" w:space="0" w:color="auto"/>
              <w:bottom w:val="single" w:sz="6" w:space="0" w:color="auto"/>
              <w:right w:val="single" w:sz="6" w:space="0" w:color="auto"/>
            </w:tcBorders>
          </w:tcPr>
          <w:p w14:paraId="25F32BAB" w14:textId="77777777" w:rsidR="00B752E4" w:rsidRPr="00090DEA" w:rsidRDefault="00B752E4">
            <w:pPr>
              <w:pStyle w:val="FORMDATA"/>
              <w:rPr>
                <w:b/>
                <w:color w:val="auto"/>
              </w:rPr>
            </w:pPr>
            <w:r w:rsidRPr="00090DEA">
              <w:rPr>
                <w:b/>
                <w:color w:val="auto"/>
              </w:rPr>
              <w:t>Listed Address House Number</w:t>
            </w:r>
          </w:p>
        </w:tc>
        <w:tc>
          <w:tcPr>
            <w:tcW w:w="2430" w:type="dxa"/>
            <w:tcBorders>
              <w:top w:val="single" w:sz="6" w:space="0" w:color="auto"/>
              <w:left w:val="single" w:sz="6" w:space="0" w:color="auto"/>
              <w:bottom w:val="single" w:sz="6" w:space="0" w:color="auto"/>
              <w:right w:val="single" w:sz="6" w:space="0" w:color="auto"/>
            </w:tcBorders>
          </w:tcPr>
          <w:p w14:paraId="7CDF0DDE" w14:textId="77777777" w:rsidR="00B752E4" w:rsidRPr="00090DEA" w:rsidRDefault="00B752E4">
            <w:pPr>
              <w:pStyle w:val="FORMDATA"/>
              <w:rPr>
                <w:b/>
                <w:color w:val="auto"/>
              </w:rPr>
            </w:pPr>
            <w:r w:rsidRPr="00090DEA">
              <w:rPr>
                <w:b/>
                <w:color w:val="auto"/>
              </w:rPr>
              <w:t>530</w:t>
            </w:r>
          </w:p>
        </w:tc>
      </w:tr>
      <w:tr w:rsidR="00B752E4" w:rsidRPr="00090DEA" w14:paraId="66E8AAFF" w14:textId="77777777">
        <w:tc>
          <w:tcPr>
            <w:tcW w:w="2160" w:type="dxa"/>
            <w:tcBorders>
              <w:top w:val="single" w:sz="6" w:space="0" w:color="auto"/>
              <w:left w:val="single" w:sz="6" w:space="0" w:color="auto"/>
              <w:bottom w:val="single" w:sz="6" w:space="0" w:color="auto"/>
              <w:right w:val="single" w:sz="6" w:space="0" w:color="auto"/>
            </w:tcBorders>
          </w:tcPr>
          <w:p w14:paraId="43418C5B" w14:textId="77777777" w:rsidR="00B752E4" w:rsidRPr="00090DEA" w:rsidRDefault="00B752E4">
            <w:pPr>
              <w:pStyle w:val="FORMDATA"/>
              <w:rPr>
                <w:b/>
                <w:color w:val="auto"/>
              </w:rPr>
            </w:pPr>
            <w:r w:rsidRPr="00090DEA">
              <w:rPr>
                <w:b/>
                <w:color w:val="auto"/>
              </w:rPr>
              <w:t>LASN</w:t>
            </w:r>
          </w:p>
        </w:tc>
        <w:tc>
          <w:tcPr>
            <w:tcW w:w="4680" w:type="dxa"/>
            <w:tcBorders>
              <w:top w:val="single" w:sz="6" w:space="0" w:color="auto"/>
              <w:left w:val="single" w:sz="6" w:space="0" w:color="auto"/>
              <w:bottom w:val="single" w:sz="6" w:space="0" w:color="auto"/>
              <w:right w:val="single" w:sz="6" w:space="0" w:color="auto"/>
            </w:tcBorders>
          </w:tcPr>
          <w:p w14:paraId="44B24A23"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430" w:type="dxa"/>
            <w:tcBorders>
              <w:top w:val="single" w:sz="6" w:space="0" w:color="auto"/>
              <w:left w:val="single" w:sz="6" w:space="0" w:color="auto"/>
              <w:bottom w:val="single" w:sz="6" w:space="0" w:color="auto"/>
              <w:right w:val="single" w:sz="6" w:space="0" w:color="auto"/>
            </w:tcBorders>
          </w:tcPr>
          <w:p w14:paraId="06D2FAB5" w14:textId="77777777" w:rsidR="00B752E4" w:rsidRPr="00090DEA" w:rsidRDefault="00B752E4">
            <w:pPr>
              <w:pStyle w:val="FORMDATA"/>
              <w:rPr>
                <w:b/>
                <w:color w:val="auto"/>
              </w:rPr>
            </w:pPr>
            <w:r w:rsidRPr="00090DEA">
              <w:rPr>
                <w:b/>
                <w:color w:val="auto"/>
              </w:rPr>
              <w:t>Southard</w:t>
            </w:r>
          </w:p>
        </w:tc>
      </w:tr>
      <w:tr w:rsidR="00B752E4" w:rsidRPr="00090DEA" w14:paraId="09FEB85B" w14:textId="77777777">
        <w:tc>
          <w:tcPr>
            <w:tcW w:w="2160" w:type="dxa"/>
            <w:tcBorders>
              <w:top w:val="single" w:sz="6" w:space="0" w:color="auto"/>
              <w:left w:val="single" w:sz="6" w:space="0" w:color="auto"/>
              <w:bottom w:val="single" w:sz="6" w:space="0" w:color="auto"/>
              <w:right w:val="single" w:sz="6" w:space="0" w:color="auto"/>
            </w:tcBorders>
          </w:tcPr>
          <w:p w14:paraId="06F4F027" w14:textId="77777777" w:rsidR="00B752E4" w:rsidRPr="00090DEA" w:rsidRDefault="00B752E4">
            <w:pPr>
              <w:pStyle w:val="FORMDATA"/>
              <w:rPr>
                <w:b/>
                <w:color w:val="auto"/>
              </w:rPr>
            </w:pPr>
            <w:r w:rsidRPr="00090DEA">
              <w:rPr>
                <w:b/>
                <w:color w:val="auto"/>
              </w:rPr>
              <w:t>LATH</w:t>
            </w:r>
          </w:p>
        </w:tc>
        <w:tc>
          <w:tcPr>
            <w:tcW w:w="4680" w:type="dxa"/>
            <w:tcBorders>
              <w:top w:val="single" w:sz="6" w:space="0" w:color="auto"/>
              <w:left w:val="single" w:sz="6" w:space="0" w:color="auto"/>
              <w:bottom w:val="single" w:sz="6" w:space="0" w:color="auto"/>
              <w:right w:val="single" w:sz="6" w:space="0" w:color="auto"/>
            </w:tcBorders>
          </w:tcPr>
          <w:p w14:paraId="7DADB0C7"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430" w:type="dxa"/>
            <w:tcBorders>
              <w:top w:val="single" w:sz="6" w:space="0" w:color="auto"/>
              <w:left w:val="single" w:sz="6" w:space="0" w:color="auto"/>
              <w:bottom w:val="single" w:sz="6" w:space="0" w:color="auto"/>
              <w:right w:val="single" w:sz="6" w:space="0" w:color="auto"/>
            </w:tcBorders>
          </w:tcPr>
          <w:p w14:paraId="0B63AD5E" w14:textId="77777777" w:rsidR="00B752E4" w:rsidRPr="00090DEA" w:rsidRDefault="00B752E4">
            <w:pPr>
              <w:pStyle w:val="FORMDATA"/>
              <w:rPr>
                <w:b/>
                <w:color w:val="auto"/>
              </w:rPr>
            </w:pPr>
            <w:r w:rsidRPr="00090DEA">
              <w:rPr>
                <w:b/>
                <w:color w:val="auto"/>
              </w:rPr>
              <w:t>St</w:t>
            </w:r>
          </w:p>
        </w:tc>
      </w:tr>
      <w:tr w:rsidR="00B752E4" w:rsidRPr="00090DEA" w14:paraId="62D96C54" w14:textId="77777777">
        <w:tc>
          <w:tcPr>
            <w:tcW w:w="2160" w:type="dxa"/>
            <w:tcBorders>
              <w:top w:val="single" w:sz="6" w:space="0" w:color="auto"/>
              <w:left w:val="single" w:sz="6" w:space="0" w:color="auto"/>
              <w:bottom w:val="single" w:sz="6" w:space="0" w:color="auto"/>
              <w:right w:val="single" w:sz="6" w:space="0" w:color="auto"/>
            </w:tcBorders>
          </w:tcPr>
          <w:p w14:paraId="0BF3404C" w14:textId="77777777" w:rsidR="00B752E4" w:rsidRPr="00090DEA" w:rsidRDefault="00B752E4">
            <w:pPr>
              <w:pStyle w:val="FORMDATA"/>
              <w:rPr>
                <w:b/>
                <w:color w:val="auto"/>
              </w:rPr>
            </w:pPr>
            <w:r w:rsidRPr="00090DEA">
              <w:rPr>
                <w:b/>
                <w:color w:val="auto"/>
              </w:rPr>
              <w:t>YPH</w:t>
            </w:r>
          </w:p>
        </w:tc>
        <w:tc>
          <w:tcPr>
            <w:tcW w:w="4680" w:type="dxa"/>
            <w:tcBorders>
              <w:top w:val="single" w:sz="6" w:space="0" w:color="auto"/>
              <w:left w:val="single" w:sz="6" w:space="0" w:color="auto"/>
              <w:bottom w:val="single" w:sz="6" w:space="0" w:color="auto"/>
              <w:right w:val="single" w:sz="6" w:space="0" w:color="auto"/>
            </w:tcBorders>
          </w:tcPr>
          <w:p w14:paraId="0DF650CB" w14:textId="77777777" w:rsidR="00B752E4" w:rsidRPr="00090DEA" w:rsidRDefault="00B752E4">
            <w:pPr>
              <w:pStyle w:val="FORMDATA"/>
              <w:rPr>
                <w:b/>
                <w:color w:val="auto"/>
              </w:rPr>
            </w:pPr>
            <w:r w:rsidRPr="00090DEA">
              <w:rPr>
                <w:b/>
                <w:color w:val="auto"/>
              </w:rPr>
              <w:t>Yellow Page Heading Code</w:t>
            </w:r>
          </w:p>
        </w:tc>
        <w:tc>
          <w:tcPr>
            <w:tcW w:w="2430" w:type="dxa"/>
            <w:tcBorders>
              <w:top w:val="single" w:sz="6" w:space="0" w:color="auto"/>
              <w:left w:val="single" w:sz="6" w:space="0" w:color="auto"/>
              <w:bottom w:val="single" w:sz="6" w:space="0" w:color="auto"/>
              <w:right w:val="single" w:sz="6" w:space="0" w:color="auto"/>
            </w:tcBorders>
          </w:tcPr>
          <w:p w14:paraId="3D864387" w14:textId="77777777" w:rsidR="00B752E4" w:rsidRPr="00090DEA" w:rsidRDefault="00B752E4">
            <w:pPr>
              <w:pStyle w:val="FORMDATA"/>
              <w:rPr>
                <w:b/>
                <w:color w:val="auto"/>
              </w:rPr>
            </w:pPr>
            <w:r w:rsidRPr="00090DEA">
              <w:rPr>
                <w:b/>
                <w:color w:val="auto"/>
              </w:rPr>
              <w:t>999001</w:t>
            </w:r>
          </w:p>
        </w:tc>
      </w:tr>
      <w:tr w:rsidR="00B752E4" w:rsidRPr="00090DEA" w14:paraId="747496A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A1DCDFF" w14:textId="77777777" w:rsidR="00B752E4" w:rsidRPr="00090DEA" w:rsidRDefault="00B752E4">
            <w:pPr>
              <w:pStyle w:val="FORMDATA"/>
              <w:rPr>
                <w:b/>
                <w:bCs/>
                <w:color w:val="auto"/>
              </w:rPr>
            </w:pPr>
            <w:r w:rsidRPr="00090DEA">
              <w:rPr>
                <w:b/>
                <w:bCs/>
                <w:color w:val="auto"/>
              </w:rPr>
              <w:t>Advertising Section</w:t>
            </w:r>
          </w:p>
        </w:tc>
      </w:tr>
      <w:tr w:rsidR="00B752E4" w:rsidRPr="00090DEA" w14:paraId="5E298606" w14:textId="77777777">
        <w:tc>
          <w:tcPr>
            <w:tcW w:w="2160" w:type="dxa"/>
            <w:tcBorders>
              <w:top w:val="single" w:sz="6" w:space="0" w:color="auto"/>
              <w:left w:val="single" w:sz="6" w:space="0" w:color="auto"/>
              <w:bottom w:val="single" w:sz="6" w:space="0" w:color="auto"/>
              <w:right w:val="single" w:sz="6" w:space="0" w:color="auto"/>
            </w:tcBorders>
          </w:tcPr>
          <w:p w14:paraId="37C4C83B" w14:textId="77777777" w:rsidR="00B752E4" w:rsidRPr="00090DEA" w:rsidRDefault="00B752E4">
            <w:pPr>
              <w:pStyle w:val="FORMDATA"/>
              <w:rPr>
                <w:b/>
                <w:color w:val="auto"/>
              </w:rPr>
            </w:pPr>
            <w:r w:rsidRPr="00090DEA">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13425C93" w14:textId="77777777" w:rsidR="00B752E4" w:rsidRPr="00090DEA" w:rsidRDefault="00B752E4">
            <w:pPr>
              <w:pStyle w:val="FORMDATA"/>
              <w:rPr>
                <w:b/>
                <w:color w:val="auto"/>
              </w:rPr>
            </w:pPr>
            <w:r w:rsidRPr="00090DEA">
              <w:rPr>
                <w:b/>
                <w:color w:val="auto"/>
              </w:rPr>
              <w:t>Standard Industry Classification</w:t>
            </w:r>
          </w:p>
        </w:tc>
        <w:tc>
          <w:tcPr>
            <w:tcW w:w="2430" w:type="dxa"/>
            <w:tcBorders>
              <w:top w:val="single" w:sz="6" w:space="0" w:color="auto"/>
              <w:left w:val="single" w:sz="6" w:space="0" w:color="auto"/>
              <w:bottom w:val="single" w:sz="6" w:space="0" w:color="auto"/>
              <w:right w:val="single" w:sz="6" w:space="0" w:color="auto"/>
            </w:tcBorders>
          </w:tcPr>
          <w:p w14:paraId="73E61E69" w14:textId="77777777" w:rsidR="00B752E4" w:rsidRPr="00090DEA" w:rsidRDefault="00B752E4">
            <w:pPr>
              <w:pStyle w:val="FORMDATA"/>
              <w:rPr>
                <w:b/>
                <w:color w:val="auto"/>
              </w:rPr>
            </w:pPr>
            <w:r w:rsidRPr="00090DEA">
              <w:rPr>
                <w:b/>
                <w:color w:val="auto"/>
              </w:rPr>
              <w:t>8711</w:t>
            </w:r>
          </w:p>
        </w:tc>
      </w:tr>
      <w:tr w:rsidR="00B752E4" w:rsidRPr="00090DEA" w14:paraId="0AD23EF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A0772F6" w14:textId="77777777" w:rsidR="00B752E4" w:rsidRPr="00090DEA" w:rsidRDefault="00B752E4">
            <w:pPr>
              <w:pStyle w:val="BodyText"/>
              <w:rPr>
                <w:color w:val="auto"/>
              </w:rPr>
            </w:pPr>
            <w:r w:rsidRPr="00090DEA">
              <w:rPr>
                <w:rFonts w:ascii="Arial" w:hAnsi="Arial" w:cs="Arial"/>
                <w:iCs/>
                <w:color w:val="auto"/>
              </w:rPr>
              <w:t>PS  FORM</w:t>
            </w:r>
          </w:p>
        </w:tc>
      </w:tr>
      <w:tr w:rsidR="00B752E4" w:rsidRPr="00090DEA" w14:paraId="4A11F71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EC5EC95"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090DEA" w14:paraId="510A53B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40AA23" w14:textId="77777777" w:rsidR="00B752E4" w:rsidRPr="00090DEA" w:rsidRDefault="00B752E4">
            <w:pPr>
              <w:pStyle w:val="FORMDATA"/>
              <w:rPr>
                <w:b/>
                <w:color w:val="auto"/>
                <w:lang w:val="fr-FR"/>
              </w:rPr>
            </w:pPr>
            <w:r w:rsidRPr="00090DEA">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01CBBB76" w14:textId="77777777" w:rsidR="00B752E4" w:rsidRPr="00090DEA" w:rsidRDefault="00B752E4">
            <w:pPr>
              <w:pStyle w:val="FORMDATA"/>
              <w:rPr>
                <w:b/>
                <w:color w:val="auto"/>
                <w:lang w:val="fr-FR"/>
              </w:rPr>
            </w:pPr>
            <w:r w:rsidRPr="00090DEA">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7FE360ED" w14:textId="77777777" w:rsidR="00B752E4" w:rsidRPr="00090DEA" w:rsidRDefault="00B752E4">
            <w:pPr>
              <w:pStyle w:val="FORMDATA"/>
              <w:rPr>
                <w:b/>
                <w:color w:val="auto"/>
              </w:rPr>
            </w:pPr>
            <w:r w:rsidRPr="00090DEA">
              <w:rPr>
                <w:b/>
                <w:color w:val="auto"/>
              </w:rPr>
              <w:t>001</w:t>
            </w:r>
          </w:p>
        </w:tc>
      </w:tr>
      <w:tr w:rsidR="00B752E4" w:rsidRPr="00090DEA" w14:paraId="4A2914A9"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43B834E" w14:textId="77777777" w:rsidR="00B752E4" w:rsidRPr="00090DEA" w:rsidRDefault="00B752E4">
            <w:pPr>
              <w:pStyle w:val="Heading5"/>
              <w:rPr>
                <w:color w:val="auto"/>
              </w:rPr>
            </w:pPr>
            <w:r w:rsidRPr="00090DEA">
              <w:rPr>
                <w:color w:val="auto"/>
              </w:rPr>
              <w:t>Service Details Section</w:t>
            </w:r>
          </w:p>
        </w:tc>
      </w:tr>
      <w:tr w:rsidR="00B752E4" w:rsidRPr="00090DEA" w14:paraId="597500D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50A829E"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41BE78"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834B79E" w14:textId="77777777" w:rsidR="00B752E4" w:rsidRPr="00090DEA" w:rsidRDefault="00B752E4">
            <w:pPr>
              <w:pStyle w:val="FORMDATA"/>
              <w:rPr>
                <w:b/>
                <w:color w:val="auto"/>
              </w:rPr>
            </w:pPr>
            <w:r w:rsidRPr="00090DEA">
              <w:rPr>
                <w:b/>
                <w:color w:val="auto"/>
              </w:rPr>
              <w:t>00001</w:t>
            </w:r>
          </w:p>
        </w:tc>
      </w:tr>
      <w:tr w:rsidR="00B752E4" w:rsidRPr="00090DEA" w14:paraId="5CF7713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AD1249"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22A37BD9"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74D2FB16" w14:textId="77777777" w:rsidR="00B752E4" w:rsidRPr="00090DEA" w:rsidRDefault="00B752E4">
            <w:pPr>
              <w:pStyle w:val="FORMDATA"/>
              <w:rPr>
                <w:b/>
                <w:color w:val="auto"/>
              </w:rPr>
            </w:pPr>
            <w:r w:rsidRPr="00090DEA">
              <w:rPr>
                <w:b/>
                <w:color w:val="auto"/>
              </w:rPr>
              <w:t>V</w:t>
            </w:r>
          </w:p>
        </w:tc>
      </w:tr>
      <w:tr w:rsidR="00B752E4" w:rsidRPr="00090DEA" w14:paraId="5D39BC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BBFB030"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3D6ED6B"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75EDC65" w14:textId="77777777" w:rsidR="00B752E4" w:rsidRPr="00090DEA" w:rsidRDefault="00B752E4">
            <w:pPr>
              <w:pStyle w:val="FORMDATA"/>
              <w:rPr>
                <w:b/>
                <w:color w:val="auto"/>
              </w:rPr>
            </w:pPr>
            <w:r w:rsidRPr="00090DEA">
              <w:rPr>
                <w:b/>
                <w:color w:val="auto"/>
              </w:rPr>
              <w:t>3052942927</w:t>
            </w:r>
          </w:p>
        </w:tc>
      </w:tr>
      <w:tr w:rsidR="00B752E4" w:rsidRPr="00090DEA" w14:paraId="05DF659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0EA67B"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C156166"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B46600B" w14:textId="77777777" w:rsidR="00B752E4" w:rsidRPr="00090DEA" w:rsidRDefault="00B752E4">
            <w:pPr>
              <w:pStyle w:val="FORMDATA"/>
              <w:rPr>
                <w:b/>
                <w:color w:val="auto"/>
              </w:rPr>
            </w:pPr>
            <w:r w:rsidRPr="00090DEA">
              <w:rPr>
                <w:b/>
                <w:color w:val="auto"/>
              </w:rPr>
              <w:t>N</w:t>
            </w:r>
          </w:p>
        </w:tc>
      </w:tr>
      <w:tr w:rsidR="00B752E4" w:rsidRPr="00090DEA" w14:paraId="3F616DD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649BC74"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5CFA37B"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9BF6A64" w14:textId="77777777" w:rsidR="00B752E4" w:rsidRPr="00090DEA" w:rsidRDefault="00B752E4">
            <w:pPr>
              <w:pStyle w:val="FORMDATA"/>
              <w:rPr>
                <w:b/>
                <w:color w:val="auto"/>
              </w:rPr>
            </w:pPr>
            <w:r w:rsidRPr="00090DEA">
              <w:rPr>
                <w:b/>
                <w:color w:val="auto"/>
              </w:rPr>
              <w:t>ESX</w:t>
            </w:r>
          </w:p>
        </w:tc>
      </w:tr>
    </w:tbl>
    <w:p w14:paraId="17BEF5EC" w14:textId="77777777" w:rsidR="00B752E4" w:rsidRDefault="00B752E4">
      <w:pPr>
        <w:rPr>
          <w:rFonts w:ascii="Arial" w:hAnsi="Arial" w:cs="Arial"/>
        </w:rPr>
      </w:pPr>
    </w:p>
    <w:p w14:paraId="13ED100A" w14:textId="77777777" w:rsidR="004954A7" w:rsidRDefault="004954A7" w:rsidP="00090DEA">
      <w:pPr>
        <w:rPr>
          <w:rFonts w:ascii="Arial" w:hAnsi="Arial" w:cs="Arial"/>
        </w:rPr>
      </w:pPr>
    </w:p>
    <w:p w14:paraId="088D170B" w14:textId="77777777" w:rsidR="004954A7" w:rsidRDefault="004954A7" w:rsidP="00090DEA">
      <w:pPr>
        <w:rPr>
          <w:rFonts w:ascii="Arial" w:hAnsi="Arial" w:cs="Arial"/>
        </w:rPr>
      </w:pPr>
    </w:p>
    <w:p w14:paraId="27B9B872" w14:textId="77777777" w:rsidR="009F64FE" w:rsidRDefault="009F64FE" w:rsidP="009F64FE">
      <w:r w:rsidRPr="00F87F99">
        <w:t>XML INPUT:</w:t>
      </w:r>
    </w:p>
    <w:p w14:paraId="1AE5B0C7" w14:textId="77777777" w:rsidR="009F64FE" w:rsidRPr="00F87F99" w:rsidRDefault="009F64FE" w:rsidP="009F64FE"/>
    <w:p w14:paraId="15E86F76" w14:textId="77777777" w:rsidR="009F64FE" w:rsidRPr="00F87F99" w:rsidRDefault="009F64FE" w:rsidP="009F64FE">
      <w:pPr>
        <w:ind w:hanging="480"/>
      </w:pPr>
      <w:hyperlink r:id="rId1395" w:history="1">
        <w:r w:rsidRPr="00F87F99">
          <w:rPr>
            <w:b/>
            <w:bCs/>
            <w:color w:val="FF0000"/>
            <w:u w:val="single"/>
          </w:rPr>
          <w:t>-</w:t>
        </w:r>
      </w:hyperlink>
      <w:r w:rsidRPr="00F87F99">
        <w:t xml:space="preserve"> </w:t>
      </w:r>
      <w:r w:rsidRPr="00F87F99">
        <w:rPr>
          <w:color w:val="0000FF"/>
        </w:rPr>
        <w:t>&lt;</w:t>
      </w:r>
      <w:r w:rsidRPr="00F87F99">
        <w:rPr>
          <w:color w:val="990000"/>
        </w:rPr>
        <w:t>order:LSR_ORD_REQ</w:t>
      </w:r>
      <w:r w:rsidRPr="00F87F99">
        <w:rPr>
          <w:color w:val="0000FF"/>
        </w:rPr>
        <w:t>&gt;</w:t>
      </w:r>
    </w:p>
    <w:p w14:paraId="1108C72E" w14:textId="77777777" w:rsidR="009F64FE" w:rsidRPr="00F87F99" w:rsidRDefault="009F64FE" w:rsidP="009F64FE">
      <w:pPr>
        <w:ind w:hanging="480"/>
      </w:pPr>
      <w:hyperlink r:id="rId1396" w:history="1">
        <w:r w:rsidRPr="00F87F99">
          <w:rPr>
            <w:b/>
            <w:bCs/>
            <w:color w:val="FF0000"/>
            <w:u w:val="single"/>
          </w:rPr>
          <w:t>-</w:t>
        </w:r>
      </w:hyperlink>
      <w:r w:rsidRPr="00F87F99">
        <w:t xml:space="preserve"> </w:t>
      </w:r>
      <w:r w:rsidRPr="00F87F99">
        <w:rPr>
          <w:color w:val="0000FF"/>
        </w:rPr>
        <w:t>&lt;</w:t>
      </w:r>
      <w:r w:rsidRPr="00F87F99">
        <w:rPr>
          <w:color w:val="990000"/>
        </w:rPr>
        <w:t>order:HDR</w:t>
      </w:r>
      <w:r w:rsidRPr="00F87F99">
        <w:rPr>
          <w:color w:val="0000FF"/>
        </w:rPr>
        <w:t>&gt;</w:t>
      </w:r>
    </w:p>
    <w:p w14:paraId="18CDE3DD"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order:CCNA</w:t>
      </w:r>
      <w:r w:rsidRPr="00F87F99">
        <w:rPr>
          <w:color w:val="0000FF"/>
        </w:rPr>
        <w:t>&gt;</w:t>
      </w:r>
      <w:r w:rsidRPr="00F87F99">
        <w:rPr>
          <w:b/>
          <w:bCs/>
        </w:rPr>
        <w:t>ZXL</w:t>
      </w:r>
      <w:r w:rsidRPr="00F87F99">
        <w:rPr>
          <w:color w:val="0000FF"/>
        </w:rPr>
        <w:t>&lt;/</w:t>
      </w:r>
      <w:r w:rsidRPr="00F87F99">
        <w:rPr>
          <w:color w:val="990000"/>
        </w:rPr>
        <w:t>order:CCNA</w:t>
      </w:r>
      <w:r w:rsidRPr="00F87F99">
        <w:rPr>
          <w:color w:val="0000FF"/>
        </w:rPr>
        <w:t>&gt;</w:t>
      </w:r>
      <w:r w:rsidRPr="00F87F99">
        <w:t xml:space="preserve"> </w:t>
      </w:r>
    </w:p>
    <w:p w14:paraId="2DAB58F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order:MSG_TIMESTAMP</w:t>
      </w:r>
      <w:r w:rsidRPr="00F87F99">
        <w:rPr>
          <w:color w:val="0000FF"/>
        </w:rPr>
        <w:t>&gt;</w:t>
      </w:r>
      <w:r w:rsidRPr="00F87F99">
        <w:rPr>
          <w:b/>
          <w:bCs/>
        </w:rPr>
        <w:t>2009-06-23T10:25:20-05:00</w:t>
      </w:r>
      <w:r w:rsidRPr="00F87F99">
        <w:rPr>
          <w:color w:val="0000FF"/>
        </w:rPr>
        <w:t>&lt;/</w:t>
      </w:r>
      <w:r w:rsidRPr="00F87F99">
        <w:rPr>
          <w:color w:val="990000"/>
        </w:rPr>
        <w:t>order:MSG_TIMESTAMP</w:t>
      </w:r>
      <w:r w:rsidRPr="00F87F99">
        <w:rPr>
          <w:color w:val="0000FF"/>
        </w:rPr>
        <w:t>&gt;</w:t>
      </w:r>
      <w:r w:rsidRPr="00F87F99">
        <w:t xml:space="preserve"> </w:t>
      </w:r>
    </w:p>
    <w:p w14:paraId="2180169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order:PON</w:t>
      </w:r>
      <w:r w:rsidRPr="00F87F99">
        <w:rPr>
          <w:color w:val="0000FF"/>
        </w:rPr>
        <w:t>&gt;</w:t>
      </w:r>
      <w:r w:rsidRPr="00F87F99">
        <w:rPr>
          <w:b/>
          <w:bCs/>
        </w:rPr>
        <w:t>CVTM1M060R31</w:t>
      </w:r>
      <w:r w:rsidRPr="00F87F99">
        <w:rPr>
          <w:color w:val="0000FF"/>
        </w:rPr>
        <w:t>&lt;/</w:t>
      </w:r>
      <w:r w:rsidRPr="00F87F99">
        <w:rPr>
          <w:color w:val="990000"/>
        </w:rPr>
        <w:t>order:PON</w:t>
      </w:r>
      <w:r w:rsidRPr="00F87F99">
        <w:rPr>
          <w:color w:val="0000FF"/>
        </w:rPr>
        <w:t>&gt;</w:t>
      </w:r>
      <w:r w:rsidRPr="00F87F99">
        <w:t xml:space="preserve"> </w:t>
      </w:r>
    </w:p>
    <w:p w14:paraId="49EEFD5D"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order:VER</w:t>
      </w:r>
      <w:r w:rsidRPr="00F87F99">
        <w:rPr>
          <w:color w:val="0000FF"/>
        </w:rPr>
        <w:t>&gt;</w:t>
      </w:r>
      <w:r w:rsidRPr="00F87F99">
        <w:rPr>
          <w:b/>
          <w:bCs/>
        </w:rPr>
        <w:t>00</w:t>
      </w:r>
      <w:r w:rsidRPr="00F87F99">
        <w:rPr>
          <w:color w:val="0000FF"/>
        </w:rPr>
        <w:t>&lt;/</w:t>
      </w:r>
      <w:r w:rsidRPr="00F87F99">
        <w:rPr>
          <w:color w:val="990000"/>
        </w:rPr>
        <w:t>order:VER</w:t>
      </w:r>
      <w:r w:rsidRPr="00F87F99">
        <w:rPr>
          <w:color w:val="0000FF"/>
        </w:rPr>
        <w:t>&gt;</w:t>
      </w:r>
      <w:r w:rsidRPr="00F87F99">
        <w:t xml:space="preserve"> </w:t>
      </w:r>
    </w:p>
    <w:p w14:paraId="707AAB3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order:ATN</w:t>
      </w:r>
      <w:r w:rsidRPr="00F87F99">
        <w:rPr>
          <w:color w:val="0000FF"/>
        </w:rPr>
        <w:t>&gt;</w:t>
      </w:r>
      <w:r w:rsidRPr="00F87F99">
        <w:rPr>
          <w:b/>
          <w:bCs/>
        </w:rPr>
        <w:t>3052942927</w:t>
      </w:r>
      <w:r w:rsidRPr="00F87F99">
        <w:rPr>
          <w:color w:val="0000FF"/>
        </w:rPr>
        <w:t>&lt;/</w:t>
      </w:r>
      <w:r w:rsidRPr="00F87F99">
        <w:rPr>
          <w:color w:val="990000"/>
        </w:rPr>
        <w:t>order:ATN</w:t>
      </w:r>
      <w:r w:rsidRPr="00F87F99">
        <w:rPr>
          <w:color w:val="0000FF"/>
        </w:rPr>
        <w:t>&gt;</w:t>
      </w:r>
      <w:r w:rsidRPr="00F87F99">
        <w:t xml:space="preserve"> </w:t>
      </w:r>
    </w:p>
    <w:p w14:paraId="2D06E29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order:RVER</w:t>
      </w:r>
      <w:r w:rsidRPr="00F87F99">
        <w:rPr>
          <w:color w:val="0000FF"/>
        </w:rPr>
        <w:t>&gt;</w:t>
      </w:r>
      <w:r w:rsidRPr="00F87F99">
        <w:rPr>
          <w:b/>
          <w:bCs/>
        </w:rPr>
        <w:t>10.05</w:t>
      </w:r>
      <w:r w:rsidRPr="00F87F99">
        <w:rPr>
          <w:color w:val="0000FF"/>
        </w:rPr>
        <w:t>&lt;/</w:t>
      </w:r>
      <w:r w:rsidRPr="00F87F99">
        <w:rPr>
          <w:color w:val="990000"/>
        </w:rPr>
        <w:t>order:RVER</w:t>
      </w:r>
      <w:r w:rsidRPr="00F87F99">
        <w:rPr>
          <w:color w:val="0000FF"/>
        </w:rPr>
        <w:t>&gt;</w:t>
      </w:r>
      <w:r w:rsidRPr="00F87F99">
        <w:t xml:space="preserve"> </w:t>
      </w:r>
    </w:p>
    <w:p w14:paraId="7C2FF96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order:CC</w:t>
      </w:r>
      <w:r w:rsidRPr="00F87F99">
        <w:rPr>
          <w:color w:val="0000FF"/>
        </w:rPr>
        <w:t>&gt;</w:t>
      </w:r>
      <w:r w:rsidRPr="00F87F99">
        <w:rPr>
          <w:b/>
          <w:bCs/>
        </w:rPr>
        <w:t>9999</w:t>
      </w:r>
      <w:r w:rsidRPr="00F87F99">
        <w:rPr>
          <w:color w:val="0000FF"/>
        </w:rPr>
        <w:t>&lt;/</w:t>
      </w:r>
      <w:r w:rsidRPr="00F87F99">
        <w:rPr>
          <w:color w:val="990000"/>
        </w:rPr>
        <w:t>order:CC</w:t>
      </w:r>
      <w:r w:rsidRPr="00F87F99">
        <w:rPr>
          <w:color w:val="0000FF"/>
        </w:rPr>
        <w:t>&gt;</w:t>
      </w:r>
      <w:r w:rsidRPr="00F87F99">
        <w:t xml:space="preserve"> </w:t>
      </w:r>
    </w:p>
    <w:p w14:paraId="577F948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order:STATE</w:t>
      </w:r>
      <w:r w:rsidRPr="00F87F99">
        <w:rPr>
          <w:color w:val="0000FF"/>
        </w:rPr>
        <w:t>&gt;</w:t>
      </w:r>
      <w:r w:rsidRPr="00F87F99">
        <w:rPr>
          <w:b/>
          <w:bCs/>
        </w:rPr>
        <w:t>FL</w:t>
      </w:r>
      <w:r w:rsidRPr="00F87F99">
        <w:rPr>
          <w:color w:val="0000FF"/>
        </w:rPr>
        <w:t>&lt;/</w:t>
      </w:r>
      <w:r w:rsidRPr="00F87F99">
        <w:rPr>
          <w:color w:val="990000"/>
        </w:rPr>
        <w:t>order:STATE</w:t>
      </w:r>
      <w:r w:rsidRPr="00F87F99">
        <w:rPr>
          <w:color w:val="0000FF"/>
        </w:rPr>
        <w:t>&gt;</w:t>
      </w:r>
      <w:r w:rsidRPr="00F87F99">
        <w:t xml:space="preserve"> </w:t>
      </w:r>
    </w:p>
    <w:p w14:paraId="5471A3D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order:DTSENT</w:t>
      </w:r>
      <w:r w:rsidRPr="00F87F99">
        <w:rPr>
          <w:color w:val="0000FF"/>
        </w:rPr>
        <w:t>&gt;</w:t>
      </w:r>
      <w:r w:rsidRPr="00F87F99">
        <w:rPr>
          <w:b/>
          <w:bCs/>
        </w:rPr>
        <w:t>200906231025AM</w:t>
      </w:r>
      <w:r w:rsidRPr="00F87F99">
        <w:rPr>
          <w:color w:val="0000FF"/>
        </w:rPr>
        <w:t>&lt;/</w:t>
      </w:r>
      <w:r w:rsidRPr="00F87F99">
        <w:rPr>
          <w:color w:val="990000"/>
        </w:rPr>
        <w:t>order:DTSENT</w:t>
      </w:r>
      <w:r w:rsidRPr="00F87F99">
        <w:rPr>
          <w:color w:val="0000FF"/>
        </w:rPr>
        <w:t>&gt;</w:t>
      </w:r>
      <w:r w:rsidRPr="00F87F99">
        <w:t xml:space="preserve"> </w:t>
      </w:r>
    </w:p>
    <w:p w14:paraId="26A70357"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order:HDR</w:t>
      </w:r>
      <w:r w:rsidRPr="00F87F99">
        <w:rPr>
          <w:color w:val="0000FF"/>
        </w:rPr>
        <w:t>&gt;</w:t>
      </w:r>
    </w:p>
    <w:p w14:paraId="7037D5BA" w14:textId="77777777" w:rsidR="009F64FE" w:rsidRPr="00F87F99" w:rsidRDefault="009F64FE" w:rsidP="009F64FE">
      <w:pPr>
        <w:ind w:hanging="480"/>
      </w:pPr>
      <w:hyperlink r:id="rId1397" w:history="1">
        <w:r w:rsidRPr="00F87F99">
          <w:rPr>
            <w:b/>
            <w:bCs/>
            <w:color w:val="FF0000"/>
            <w:u w:val="single"/>
          </w:rPr>
          <w:t>-</w:t>
        </w:r>
      </w:hyperlink>
      <w:r w:rsidRPr="00F87F99">
        <w:t xml:space="preserve"> </w:t>
      </w:r>
      <w:r w:rsidRPr="00F87F99">
        <w:rPr>
          <w:color w:val="0000FF"/>
        </w:rPr>
        <w:t>&lt;</w:t>
      </w:r>
      <w:r w:rsidRPr="00F87F99">
        <w:rPr>
          <w:color w:val="990000"/>
        </w:rPr>
        <w:t>order:LSR</w:t>
      </w:r>
      <w:r w:rsidRPr="00F87F99">
        <w:rPr>
          <w:color w:val="0000FF"/>
        </w:rPr>
        <w:t>&gt;</w:t>
      </w:r>
    </w:p>
    <w:p w14:paraId="290F3875" w14:textId="77777777" w:rsidR="009F64FE" w:rsidRPr="00F87F99" w:rsidRDefault="009F64FE" w:rsidP="009F64FE">
      <w:pPr>
        <w:ind w:hanging="480"/>
      </w:pPr>
      <w:hyperlink r:id="rId1398" w:history="1">
        <w:r w:rsidRPr="00F87F99">
          <w:rPr>
            <w:b/>
            <w:bCs/>
            <w:color w:val="FF0000"/>
            <w:u w:val="single"/>
          </w:rPr>
          <w:t>-</w:t>
        </w:r>
      </w:hyperlink>
      <w:r w:rsidRPr="00F87F99">
        <w:t xml:space="preserve"> </w:t>
      </w:r>
      <w:r w:rsidRPr="00F87F99">
        <w:rPr>
          <w:color w:val="0000FF"/>
        </w:rPr>
        <w:t>&lt;</w:t>
      </w:r>
      <w:r w:rsidRPr="00F87F99">
        <w:rPr>
          <w:color w:val="990000"/>
        </w:rPr>
        <w:t>order:LSR_ADMIN</w:t>
      </w:r>
      <w:r w:rsidRPr="00F87F99">
        <w:rPr>
          <w:color w:val="0000FF"/>
        </w:rPr>
        <w:t>&gt;</w:t>
      </w:r>
    </w:p>
    <w:p w14:paraId="47F5ABF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order:SC</w:t>
      </w:r>
      <w:r w:rsidRPr="00F87F99">
        <w:rPr>
          <w:color w:val="0000FF"/>
        </w:rPr>
        <w:t>&gt;</w:t>
      </w:r>
      <w:r w:rsidRPr="00F87F99">
        <w:rPr>
          <w:b/>
          <w:bCs/>
        </w:rPr>
        <w:t>LCSC</w:t>
      </w:r>
      <w:r w:rsidRPr="00F87F99">
        <w:rPr>
          <w:color w:val="0000FF"/>
        </w:rPr>
        <w:t>&lt;/</w:t>
      </w:r>
      <w:r w:rsidRPr="00F87F99">
        <w:rPr>
          <w:color w:val="990000"/>
        </w:rPr>
        <w:t>order:SC</w:t>
      </w:r>
      <w:r w:rsidRPr="00F87F99">
        <w:rPr>
          <w:color w:val="0000FF"/>
        </w:rPr>
        <w:t>&gt;</w:t>
      </w:r>
      <w:r w:rsidRPr="00F87F99">
        <w:t xml:space="preserve"> </w:t>
      </w:r>
    </w:p>
    <w:p w14:paraId="36D2AC79"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order:PROJECT</w:t>
      </w:r>
      <w:r w:rsidRPr="00F87F99">
        <w:rPr>
          <w:color w:val="0000FF"/>
        </w:rPr>
        <w:t>&gt;</w:t>
      </w:r>
      <w:r w:rsidRPr="00F87F99">
        <w:rPr>
          <w:b/>
          <w:bCs/>
        </w:rPr>
        <w:t>CAVENOBILL</w:t>
      </w:r>
      <w:r w:rsidRPr="00F87F99">
        <w:rPr>
          <w:color w:val="0000FF"/>
        </w:rPr>
        <w:t>&lt;/</w:t>
      </w:r>
      <w:r w:rsidRPr="00F87F99">
        <w:rPr>
          <w:color w:val="990000"/>
        </w:rPr>
        <w:t>order:PROJECT</w:t>
      </w:r>
      <w:r w:rsidRPr="00F87F99">
        <w:rPr>
          <w:color w:val="0000FF"/>
        </w:rPr>
        <w:t>&gt;</w:t>
      </w:r>
      <w:r w:rsidRPr="00F87F99">
        <w:t xml:space="preserve"> </w:t>
      </w:r>
    </w:p>
    <w:p w14:paraId="4B2F68F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order:REQTYP</w:t>
      </w:r>
      <w:r w:rsidRPr="00F87F99">
        <w:rPr>
          <w:color w:val="0000FF"/>
        </w:rPr>
        <w:t>&gt;</w:t>
      </w:r>
      <w:r w:rsidRPr="00F87F99">
        <w:rPr>
          <w:b/>
          <w:bCs/>
        </w:rPr>
        <w:t>MB</w:t>
      </w:r>
      <w:r w:rsidRPr="00F87F99">
        <w:rPr>
          <w:color w:val="0000FF"/>
        </w:rPr>
        <w:t>&lt;/</w:t>
      </w:r>
      <w:r w:rsidRPr="00F87F99">
        <w:rPr>
          <w:color w:val="990000"/>
        </w:rPr>
        <w:t>order:REQTYP</w:t>
      </w:r>
      <w:r w:rsidRPr="00F87F99">
        <w:rPr>
          <w:color w:val="0000FF"/>
        </w:rPr>
        <w:t>&gt;</w:t>
      </w:r>
      <w:r w:rsidRPr="00F87F99">
        <w:t xml:space="preserve"> </w:t>
      </w:r>
    </w:p>
    <w:p w14:paraId="74DA786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order:ACT</w:t>
      </w:r>
      <w:r w:rsidRPr="00F87F99">
        <w:rPr>
          <w:color w:val="0000FF"/>
        </w:rPr>
        <w:t>&gt;</w:t>
      </w:r>
      <w:r w:rsidRPr="00F87F99">
        <w:rPr>
          <w:b/>
          <w:bCs/>
        </w:rPr>
        <w:t>V</w:t>
      </w:r>
      <w:r w:rsidRPr="00F87F99">
        <w:rPr>
          <w:color w:val="0000FF"/>
        </w:rPr>
        <w:t>&lt;/</w:t>
      </w:r>
      <w:r w:rsidRPr="00F87F99">
        <w:rPr>
          <w:color w:val="990000"/>
        </w:rPr>
        <w:t>order:ACT</w:t>
      </w:r>
      <w:r w:rsidRPr="00F87F99">
        <w:rPr>
          <w:color w:val="0000FF"/>
        </w:rPr>
        <w:t>&gt;</w:t>
      </w:r>
      <w:r w:rsidRPr="00F87F99">
        <w:t xml:space="preserve"> </w:t>
      </w:r>
    </w:p>
    <w:p w14:paraId="7C4951B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order:MI</w:t>
      </w:r>
      <w:r w:rsidRPr="00F87F99">
        <w:rPr>
          <w:color w:val="0000FF"/>
        </w:rPr>
        <w:t>&gt;</w:t>
      </w:r>
      <w:r w:rsidRPr="00F87F99">
        <w:rPr>
          <w:b/>
          <w:bCs/>
        </w:rPr>
        <w:t>A</w:t>
      </w:r>
      <w:r w:rsidRPr="00F87F99">
        <w:rPr>
          <w:color w:val="0000FF"/>
        </w:rPr>
        <w:t>&lt;/</w:t>
      </w:r>
      <w:r w:rsidRPr="00F87F99">
        <w:rPr>
          <w:color w:val="990000"/>
        </w:rPr>
        <w:t>order:MI</w:t>
      </w:r>
      <w:r w:rsidRPr="00F87F99">
        <w:rPr>
          <w:color w:val="0000FF"/>
        </w:rPr>
        <w:t>&gt;</w:t>
      </w:r>
      <w:r w:rsidRPr="00F87F99">
        <w:t xml:space="preserve"> </w:t>
      </w:r>
    </w:p>
    <w:p w14:paraId="23CFEA84" w14:textId="77777777" w:rsidR="009F64FE" w:rsidRPr="00F87F99" w:rsidRDefault="009F64FE" w:rsidP="009F64FE">
      <w:pPr>
        <w:ind w:hanging="480"/>
      </w:pPr>
      <w:hyperlink r:id="rId1399" w:history="1">
        <w:r w:rsidRPr="00F87F99">
          <w:rPr>
            <w:b/>
            <w:bCs/>
            <w:color w:val="FF0000"/>
            <w:u w:val="single"/>
          </w:rPr>
          <w:t>-</w:t>
        </w:r>
      </w:hyperlink>
      <w:r w:rsidRPr="00F87F99">
        <w:t xml:space="preserve"> </w:t>
      </w:r>
      <w:r w:rsidRPr="00F87F99">
        <w:rPr>
          <w:color w:val="0000FF"/>
        </w:rPr>
        <w:t>&lt;</w:t>
      </w:r>
      <w:r w:rsidRPr="00F87F99">
        <w:rPr>
          <w:color w:val="990000"/>
        </w:rPr>
        <w:t>order:AUTHORIZATION</w:t>
      </w:r>
      <w:r w:rsidRPr="00F87F99">
        <w:rPr>
          <w:color w:val="0000FF"/>
        </w:rPr>
        <w:t>&gt;</w:t>
      </w:r>
    </w:p>
    <w:p w14:paraId="7A647D20"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order:NAN</w:t>
      </w:r>
      <w:r w:rsidRPr="00F87F99">
        <w:rPr>
          <w:color w:val="0000FF"/>
        </w:rPr>
        <w:t>&gt;</w:t>
      </w:r>
      <w:r w:rsidRPr="00F87F99">
        <w:rPr>
          <w:b/>
          <w:bCs/>
        </w:rPr>
        <w:t>3052942871</w:t>
      </w:r>
      <w:r w:rsidRPr="00F87F99">
        <w:rPr>
          <w:color w:val="0000FF"/>
        </w:rPr>
        <w:t>&lt;/</w:t>
      </w:r>
      <w:r w:rsidRPr="00F87F99">
        <w:rPr>
          <w:color w:val="990000"/>
        </w:rPr>
        <w:t>order:NAN</w:t>
      </w:r>
      <w:r w:rsidRPr="00F87F99">
        <w:rPr>
          <w:color w:val="0000FF"/>
        </w:rPr>
        <w:t>&gt;</w:t>
      </w:r>
      <w:r w:rsidRPr="00F87F99">
        <w:t xml:space="preserve"> </w:t>
      </w:r>
    </w:p>
    <w:p w14:paraId="7C21372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order:TOS</w:t>
      </w:r>
      <w:r w:rsidRPr="00F87F99">
        <w:rPr>
          <w:color w:val="0000FF"/>
        </w:rPr>
        <w:t>&gt;</w:t>
      </w:r>
      <w:r w:rsidRPr="00F87F99">
        <w:rPr>
          <w:b/>
          <w:bCs/>
        </w:rPr>
        <w:t>1BM-</w:t>
      </w:r>
      <w:r w:rsidRPr="00F87F99">
        <w:rPr>
          <w:color w:val="0000FF"/>
        </w:rPr>
        <w:t>&lt;/</w:t>
      </w:r>
      <w:r w:rsidRPr="00F87F99">
        <w:rPr>
          <w:color w:val="990000"/>
        </w:rPr>
        <w:t>order:TOS</w:t>
      </w:r>
      <w:r w:rsidRPr="00F87F99">
        <w:rPr>
          <w:color w:val="0000FF"/>
        </w:rPr>
        <w:t>&gt;</w:t>
      </w:r>
      <w:r w:rsidRPr="00F87F99">
        <w:t xml:space="preserve"> </w:t>
      </w:r>
    </w:p>
    <w:p w14:paraId="214D96D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order:DDD</w:t>
      </w:r>
      <w:r w:rsidRPr="00F87F99">
        <w:rPr>
          <w:color w:val="0000FF"/>
        </w:rPr>
        <w:t>&gt;</w:t>
      </w:r>
      <w:r w:rsidRPr="00F87F99">
        <w:rPr>
          <w:b/>
          <w:bCs/>
        </w:rPr>
        <w:t>20091201</w:t>
      </w:r>
      <w:r w:rsidRPr="00F87F99">
        <w:rPr>
          <w:color w:val="0000FF"/>
        </w:rPr>
        <w:t>&lt;/</w:t>
      </w:r>
      <w:r w:rsidRPr="00F87F99">
        <w:rPr>
          <w:color w:val="990000"/>
        </w:rPr>
        <w:t>order:DDD</w:t>
      </w:r>
      <w:r w:rsidRPr="00F87F99">
        <w:rPr>
          <w:color w:val="0000FF"/>
        </w:rPr>
        <w:t>&gt;</w:t>
      </w:r>
      <w:r w:rsidRPr="00F87F99">
        <w:t xml:space="preserve"> </w:t>
      </w:r>
    </w:p>
    <w:p w14:paraId="38A01DC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order:PORTTYP</w:t>
      </w:r>
      <w:r w:rsidRPr="00F87F99">
        <w:rPr>
          <w:color w:val="0000FF"/>
        </w:rPr>
        <w:t>&gt;</w:t>
      </w:r>
      <w:r w:rsidRPr="00F87F99">
        <w:rPr>
          <w:b/>
          <w:bCs/>
        </w:rPr>
        <w:t>L</w:t>
      </w:r>
      <w:r w:rsidRPr="00F87F99">
        <w:rPr>
          <w:color w:val="0000FF"/>
        </w:rPr>
        <w:t>&lt;/</w:t>
      </w:r>
      <w:r w:rsidRPr="00F87F99">
        <w:rPr>
          <w:color w:val="990000"/>
        </w:rPr>
        <w:t>order:PORTTYP</w:t>
      </w:r>
      <w:r w:rsidRPr="00F87F99">
        <w:rPr>
          <w:color w:val="0000FF"/>
        </w:rPr>
        <w:t>&gt;</w:t>
      </w:r>
      <w:r w:rsidRPr="00F87F99">
        <w:t xml:space="preserve"> </w:t>
      </w:r>
    </w:p>
    <w:p w14:paraId="71A24DAD"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order:AUTHORIZATION</w:t>
      </w:r>
      <w:r w:rsidRPr="00F87F99">
        <w:rPr>
          <w:color w:val="0000FF"/>
        </w:rPr>
        <w:t>&gt;</w:t>
      </w:r>
    </w:p>
    <w:p w14:paraId="7A8ADA82"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order:LSR_ADMIN</w:t>
      </w:r>
      <w:r w:rsidRPr="00F87F99">
        <w:rPr>
          <w:color w:val="0000FF"/>
        </w:rPr>
        <w:t>&gt;</w:t>
      </w:r>
    </w:p>
    <w:p w14:paraId="3BEDA663" w14:textId="77777777" w:rsidR="009F64FE" w:rsidRPr="00F87F99" w:rsidRDefault="009F64FE" w:rsidP="009F64FE">
      <w:pPr>
        <w:ind w:hanging="480"/>
      </w:pPr>
      <w:hyperlink r:id="rId1400" w:history="1">
        <w:r w:rsidRPr="00F87F99">
          <w:rPr>
            <w:b/>
            <w:bCs/>
            <w:color w:val="FF0000"/>
            <w:u w:val="single"/>
          </w:rPr>
          <w:t>-</w:t>
        </w:r>
      </w:hyperlink>
      <w:r w:rsidRPr="00F87F99">
        <w:t xml:space="preserve"> </w:t>
      </w:r>
      <w:r w:rsidRPr="00F87F99">
        <w:rPr>
          <w:color w:val="0000FF"/>
        </w:rPr>
        <w:t>&lt;</w:t>
      </w:r>
      <w:r w:rsidRPr="00F87F99">
        <w:rPr>
          <w:color w:val="990000"/>
        </w:rPr>
        <w:t>order:LSR_BILL</w:t>
      </w:r>
      <w:r w:rsidRPr="00F87F99">
        <w:rPr>
          <w:color w:val="0000FF"/>
        </w:rPr>
        <w:t>&gt;</w:t>
      </w:r>
    </w:p>
    <w:p w14:paraId="2714F2DE"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order:BAN1</w:t>
      </w:r>
      <w:r w:rsidRPr="00F87F99">
        <w:rPr>
          <w:color w:val="0000FF"/>
        </w:rPr>
        <w:t>&gt;</w:t>
      </w:r>
      <w:r w:rsidRPr="00F87F99">
        <w:rPr>
          <w:b/>
          <w:bCs/>
        </w:rPr>
        <w:t>305Q886621621</w:t>
      </w:r>
      <w:r w:rsidRPr="00F87F99">
        <w:rPr>
          <w:color w:val="0000FF"/>
        </w:rPr>
        <w:t>&lt;/</w:t>
      </w:r>
      <w:r w:rsidRPr="00F87F99">
        <w:rPr>
          <w:color w:val="990000"/>
        </w:rPr>
        <w:t>order:BAN1</w:t>
      </w:r>
      <w:r w:rsidRPr="00F87F99">
        <w:rPr>
          <w:color w:val="0000FF"/>
        </w:rPr>
        <w:t>&gt;</w:t>
      </w:r>
      <w:r w:rsidRPr="00F87F99">
        <w:t xml:space="preserve"> </w:t>
      </w:r>
    </w:p>
    <w:p w14:paraId="69B5EC63"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order:LSR_BILL</w:t>
      </w:r>
      <w:r w:rsidRPr="00F87F99">
        <w:rPr>
          <w:color w:val="0000FF"/>
        </w:rPr>
        <w:t>&gt;</w:t>
      </w:r>
    </w:p>
    <w:p w14:paraId="033A8595" w14:textId="77777777" w:rsidR="009F64FE" w:rsidRPr="00F87F99" w:rsidRDefault="009F64FE" w:rsidP="009F64FE">
      <w:pPr>
        <w:ind w:hanging="480"/>
      </w:pPr>
      <w:hyperlink r:id="rId1401" w:history="1">
        <w:r w:rsidRPr="00F87F99">
          <w:rPr>
            <w:b/>
            <w:bCs/>
            <w:color w:val="FF0000"/>
            <w:u w:val="single"/>
          </w:rPr>
          <w:t>-</w:t>
        </w:r>
      </w:hyperlink>
      <w:r w:rsidRPr="00F87F99">
        <w:t xml:space="preserve"> </w:t>
      </w:r>
      <w:r w:rsidRPr="00F87F99">
        <w:rPr>
          <w:color w:val="0000FF"/>
        </w:rPr>
        <w:t>&lt;</w:t>
      </w:r>
      <w:r w:rsidRPr="00F87F99">
        <w:rPr>
          <w:color w:val="990000"/>
        </w:rPr>
        <w:t>order:CONTACT</w:t>
      </w:r>
      <w:r w:rsidRPr="00F87F99">
        <w:rPr>
          <w:color w:val="0000FF"/>
        </w:rPr>
        <w:t>&gt;</w:t>
      </w:r>
    </w:p>
    <w:p w14:paraId="7723630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order:INIT</w:t>
      </w:r>
      <w:r w:rsidRPr="00F87F99">
        <w:rPr>
          <w:color w:val="0000FF"/>
        </w:rPr>
        <w:t>&gt;</w:t>
      </w:r>
      <w:r w:rsidRPr="00F87F99">
        <w:rPr>
          <w:b/>
          <w:bCs/>
        </w:rPr>
        <w:t>Bojangles</w:t>
      </w:r>
      <w:r w:rsidRPr="00F87F99">
        <w:rPr>
          <w:color w:val="0000FF"/>
        </w:rPr>
        <w:t>&lt;/</w:t>
      </w:r>
      <w:r w:rsidRPr="00F87F99">
        <w:rPr>
          <w:color w:val="990000"/>
        </w:rPr>
        <w:t>order:INIT</w:t>
      </w:r>
      <w:r w:rsidRPr="00F87F99">
        <w:rPr>
          <w:color w:val="0000FF"/>
        </w:rPr>
        <w:t>&gt;</w:t>
      </w:r>
      <w:r w:rsidRPr="00F87F99">
        <w:t xml:space="preserve"> </w:t>
      </w:r>
    </w:p>
    <w:p w14:paraId="239A920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order:INIT_TEL_NO</w:t>
      </w:r>
      <w:r w:rsidRPr="00F87F99">
        <w:rPr>
          <w:color w:val="0000FF"/>
        </w:rPr>
        <w:t>&gt;</w:t>
      </w:r>
      <w:r w:rsidRPr="00F87F99">
        <w:rPr>
          <w:b/>
          <w:bCs/>
        </w:rPr>
        <w:t>8884448888</w:t>
      </w:r>
      <w:r w:rsidRPr="00F87F99">
        <w:rPr>
          <w:color w:val="0000FF"/>
        </w:rPr>
        <w:t>&lt;/</w:t>
      </w:r>
      <w:r w:rsidRPr="00F87F99">
        <w:rPr>
          <w:color w:val="990000"/>
        </w:rPr>
        <w:t>order:INIT_TEL_NO</w:t>
      </w:r>
      <w:r w:rsidRPr="00F87F99">
        <w:rPr>
          <w:color w:val="0000FF"/>
        </w:rPr>
        <w:t>&gt;</w:t>
      </w:r>
      <w:r w:rsidRPr="00F87F99">
        <w:t xml:space="preserve"> </w:t>
      </w:r>
    </w:p>
    <w:p w14:paraId="7BE02360"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order:INIT_FAX_NO</w:t>
      </w:r>
      <w:r w:rsidRPr="00F87F99">
        <w:rPr>
          <w:color w:val="0000FF"/>
        </w:rPr>
        <w:t>&gt;</w:t>
      </w:r>
      <w:r w:rsidRPr="00F87F99">
        <w:rPr>
          <w:b/>
          <w:bCs/>
        </w:rPr>
        <w:t>4448884444</w:t>
      </w:r>
      <w:r w:rsidRPr="00F87F99">
        <w:rPr>
          <w:color w:val="0000FF"/>
        </w:rPr>
        <w:t>&lt;/</w:t>
      </w:r>
      <w:r w:rsidRPr="00F87F99">
        <w:rPr>
          <w:color w:val="990000"/>
        </w:rPr>
        <w:t>order:INIT_FAX_NO</w:t>
      </w:r>
      <w:r w:rsidRPr="00F87F99">
        <w:rPr>
          <w:color w:val="0000FF"/>
        </w:rPr>
        <w:t>&gt;</w:t>
      </w:r>
      <w:r w:rsidRPr="00F87F99">
        <w:t xml:space="preserve"> </w:t>
      </w:r>
    </w:p>
    <w:p w14:paraId="60BA131B" w14:textId="77777777" w:rsidR="009F64FE" w:rsidRPr="008C51B0" w:rsidRDefault="009F64FE" w:rsidP="009F64FE">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5D7BEF1D"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7691127C" w14:textId="77777777" w:rsidR="009F64FE" w:rsidRPr="00F87F99" w:rsidRDefault="009F64FE" w:rsidP="009F64FE">
      <w:pPr>
        <w:ind w:hanging="240"/>
      </w:pPr>
      <w:r w:rsidRPr="008C51B0">
        <w:rPr>
          <w:b/>
          <w:bCs/>
          <w:color w:val="FF0000"/>
          <w:lang w:val="es-ES"/>
        </w:rPr>
        <w:t> </w:t>
      </w:r>
      <w:r w:rsidRPr="008C51B0">
        <w:rPr>
          <w:lang w:val="es-ES"/>
        </w:rPr>
        <w:t xml:space="preserve"> </w:t>
      </w:r>
      <w:r w:rsidRPr="00F87F99">
        <w:rPr>
          <w:color w:val="0000FF"/>
        </w:rPr>
        <w:t>&lt;/</w:t>
      </w:r>
      <w:r w:rsidRPr="00F87F99">
        <w:rPr>
          <w:color w:val="990000"/>
        </w:rPr>
        <w:t>order:CONTACT</w:t>
      </w:r>
      <w:r w:rsidRPr="00F87F99">
        <w:rPr>
          <w:color w:val="0000FF"/>
        </w:rPr>
        <w:t>&gt;</w:t>
      </w:r>
    </w:p>
    <w:p w14:paraId="367F0EEA"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order:LSR</w:t>
      </w:r>
      <w:r w:rsidRPr="00F87F99">
        <w:rPr>
          <w:color w:val="0000FF"/>
        </w:rPr>
        <w:t>&gt;</w:t>
      </w:r>
    </w:p>
    <w:p w14:paraId="436C0831" w14:textId="77777777" w:rsidR="009F64FE" w:rsidRPr="00F87F99" w:rsidRDefault="009F64FE" w:rsidP="009F64FE">
      <w:pPr>
        <w:ind w:hanging="480"/>
      </w:pPr>
      <w:hyperlink r:id="rId1402" w:history="1">
        <w:r w:rsidRPr="00F87F99">
          <w:rPr>
            <w:b/>
            <w:bCs/>
            <w:color w:val="FF0000"/>
            <w:u w:val="single"/>
          </w:rPr>
          <w:t>-</w:t>
        </w:r>
      </w:hyperlink>
      <w:r w:rsidRPr="00F87F99">
        <w:t xml:space="preserve"> </w:t>
      </w:r>
      <w:r w:rsidRPr="00F87F99">
        <w:rPr>
          <w:color w:val="0000FF"/>
        </w:rPr>
        <w:t>&lt;</w:t>
      </w:r>
      <w:r w:rsidRPr="00F87F99">
        <w:rPr>
          <w:color w:val="990000"/>
        </w:rPr>
        <w:t>order:EU</w:t>
      </w:r>
      <w:r w:rsidRPr="00F87F99">
        <w:rPr>
          <w:color w:val="0000FF"/>
        </w:rPr>
        <w:t>&gt;</w:t>
      </w:r>
    </w:p>
    <w:p w14:paraId="228309D5" w14:textId="77777777" w:rsidR="009F64FE" w:rsidRPr="00F87F99" w:rsidRDefault="009F64FE" w:rsidP="009F64FE">
      <w:pPr>
        <w:ind w:hanging="480"/>
      </w:pPr>
      <w:hyperlink r:id="rId1403" w:history="1">
        <w:r w:rsidRPr="00F87F99">
          <w:rPr>
            <w:b/>
            <w:bCs/>
            <w:color w:val="FF0000"/>
            <w:u w:val="single"/>
          </w:rPr>
          <w:t>-</w:t>
        </w:r>
      </w:hyperlink>
      <w:r w:rsidRPr="00F87F99">
        <w:t xml:space="preserve"> </w:t>
      </w:r>
      <w:r w:rsidRPr="00F87F99">
        <w:rPr>
          <w:color w:val="0000FF"/>
        </w:rPr>
        <w:t>&lt;</w:t>
      </w:r>
      <w:r w:rsidRPr="00F87F99">
        <w:rPr>
          <w:color w:val="990000"/>
        </w:rPr>
        <w:t>order:EU_BILL</w:t>
      </w:r>
      <w:r w:rsidRPr="00F87F99">
        <w:rPr>
          <w:color w:val="0000FF"/>
        </w:rPr>
        <w:t>&gt;</w:t>
      </w:r>
    </w:p>
    <w:p w14:paraId="181CF58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order:EATN</w:t>
      </w:r>
      <w:r w:rsidRPr="00F87F99">
        <w:rPr>
          <w:color w:val="0000FF"/>
        </w:rPr>
        <w:t>&gt;</w:t>
      </w:r>
      <w:r w:rsidRPr="00F87F99">
        <w:rPr>
          <w:b/>
          <w:bCs/>
        </w:rPr>
        <w:t>3052942927</w:t>
      </w:r>
      <w:r w:rsidRPr="00F87F99">
        <w:rPr>
          <w:color w:val="0000FF"/>
        </w:rPr>
        <w:t>&lt;/</w:t>
      </w:r>
      <w:r w:rsidRPr="00F87F99">
        <w:rPr>
          <w:color w:val="990000"/>
        </w:rPr>
        <w:t>order:EATN</w:t>
      </w:r>
      <w:r w:rsidRPr="00F87F99">
        <w:rPr>
          <w:color w:val="0000FF"/>
        </w:rPr>
        <w:t>&gt;</w:t>
      </w:r>
      <w:r w:rsidRPr="00F87F99">
        <w:t xml:space="preserve"> </w:t>
      </w:r>
    </w:p>
    <w:p w14:paraId="2A047BB6"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order:EU_BILL</w:t>
      </w:r>
      <w:r w:rsidRPr="00F87F99">
        <w:rPr>
          <w:color w:val="0000FF"/>
        </w:rPr>
        <w:t>&gt;</w:t>
      </w:r>
    </w:p>
    <w:p w14:paraId="090AC106" w14:textId="77777777" w:rsidR="009F64FE" w:rsidRPr="00F87F99" w:rsidRDefault="009F64FE" w:rsidP="009F64FE">
      <w:pPr>
        <w:ind w:hanging="480"/>
      </w:pPr>
      <w:hyperlink r:id="rId1404" w:history="1">
        <w:r w:rsidRPr="00F87F99">
          <w:rPr>
            <w:b/>
            <w:bCs/>
            <w:color w:val="FF0000"/>
            <w:u w:val="single"/>
          </w:rPr>
          <w:t>-</w:t>
        </w:r>
      </w:hyperlink>
      <w:r w:rsidRPr="00F87F99">
        <w:t xml:space="preserve"> </w:t>
      </w:r>
      <w:r w:rsidRPr="00F87F99">
        <w:rPr>
          <w:color w:val="0000FF"/>
        </w:rPr>
        <w:t>&lt;</w:t>
      </w:r>
      <w:r w:rsidRPr="00F87F99">
        <w:rPr>
          <w:color w:val="990000"/>
        </w:rPr>
        <w:t>order:LOC_ACCESS</w:t>
      </w:r>
      <w:r w:rsidRPr="00F87F99">
        <w:rPr>
          <w:color w:val="0000FF"/>
        </w:rPr>
        <w:t>&gt;</w:t>
      </w:r>
    </w:p>
    <w:p w14:paraId="7C9BB6BA" w14:textId="77777777" w:rsidR="009F64FE" w:rsidRPr="00F87F99" w:rsidRDefault="009F64FE" w:rsidP="009F64FE">
      <w:pPr>
        <w:ind w:hanging="480"/>
      </w:pPr>
      <w:hyperlink r:id="rId1405" w:history="1">
        <w:r w:rsidRPr="00F87F99">
          <w:rPr>
            <w:b/>
            <w:bCs/>
            <w:color w:val="FF0000"/>
            <w:u w:val="single"/>
          </w:rPr>
          <w:t>-</w:t>
        </w:r>
      </w:hyperlink>
      <w:r w:rsidRPr="00F87F99">
        <w:t xml:space="preserve"> </w:t>
      </w:r>
      <w:r w:rsidRPr="00F87F99">
        <w:rPr>
          <w:color w:val="0000FF"/>
        </w:rPr>
        <w:t>&lt;</w:t>
      </w:r>
      <w:r w:rsidRPr="00F87F99">
        <w:rPr>
          <w:color w:val="990000"/>
        </w:rPr>
        <w:t>order:LOC_ACCESS_HEADER_INFO</w:t>
      </w:r>
      <w:r w:rsidRPr="00F87F99">
        <w:rPr>
          <w:color w:val="0000FF"/>
        </w:rPr>
        <w:t>&gt;</w:t>
      </w:r>
    </w:p>
    <w:p w14:paraId="7CBDFC9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order:NAME</w:t>
      </w:r>
      <w:r w:rsidRPr="00F87F99">
        <w:rPr>
          <w:color w:val="0000FF"/>
        </w:rPr>
        <w:t>&gt;</w:t>
      </w:r>
      <w:r w:rsidRPr="00F87F99">
        <w:rPr>
          <w:b/>
          <w:bCs/>
        </w:rPr>
        <w:t>Tropical Sunsets</w:t>
      </w:r>
      <w:r w:rsidRPr="00F87F99">
        <w:rPr>
          <w:color w:val="0000FF"/>
        </w:rPr>
        <w:t>&lt;/</w:t>
      </w:r>
      <w:r w:rsidRPr="00F87F99">
        <w:rPr>
          <w:color w:val="990000"/>
        </w:rPr>
        <w:t>order:NAME</w:t>
      </w:r>
      <w:r w:rsidRPr="00F87F99">
        <w:rPr>
          <w:color w:val="0000FF"/>
        </w:rPr>
        <w:t>&gt;</w:t>
      </w:r>
      <w:r w:rsidRPr="00F87F99">
        <w:t xml:space="preserve"> </w:t>
      </w:r>
    </w:p>
    <w:p w14:paraId="1F8F68BF" w14:textId="77777777" w:rsidR="009F64FE" w:rsidRPr="00F87F99" w:rsidRDefault="009F64FE" w:rsidP="009F64FE">
      <w:pPr>
        <w:ind w:hanging="480"/>
      </w:pPr>
      <w:hyperlink r:id="rId1406" w:history="1">
        <w:r w:rsidRPr="00F87F99">
          <w:rPr>
            <w:b/>
            <w:bCs/>
            <w:color w:val="FF0000"/>
            <w:u w:val="single"/>
          </w:rPr>
          <w:t>-</w:t>
        </w:r>
      </w:hyperlink>
      <w:r w:rsidRPr="00F87F99">
        <w:t xml:space="preserve"> </w:t>
      </w:r>
      <w:r w:rsidRPr="00F87F99">
        <w:rPr>
          <w:color w:val="0000FF"/>
        </w:rPr>
        <w:t>&lt;</w:t>
      </w:r>
      <w:r w:rsidRPr="00F87F99">
        <w:rPr>
          <w:color w:val="990000"/>
        </w:rPr>
        <w:t>order:LOC_ACCESS_INFO</w:t>
      </w:r>
      <w:r w:rsidRPr="00F87F99">
        <w:rPr>
          <w:color w:val="0000FF"/>
        </w:rPr>
        <w:t>&gt;</w:t>
      </w:r>
    </w:p>
    <w:p w14:paraId="5BB23D07"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order:ELT</w:t>
      </w:r>
      <w:r w:rsidRPr="00F87F99">
        <w:rPr>
          <w:color w:val="0000FF"/>
        </w:rPr>
        <w:t>&gt;</w:t>
      </w:r>
      <w:r w:rsidRPr="00F87F99">
        <w:rPr>
          <w:b/>
          <w:bCs/>
        </w:rPr>
        <w:t>C</w:t>
      </w:r>
      <w:r w:rsidRPr="00F87F99">
        <w:rPr>
          <w:color w:val="0000FF"/>
        </w:rPr>
        <w:t>&lt;/</w:t>
      </w:r>
      <w:r w:rsidRPr="00F87F99">
        <w:rPr>
          <w:color w:val="990000"/>
        </w:rPr>
        <w:t>order:ELT</w:t>
      </w:r>
      <w:r w:rsidRPr="00F87F99">
        <w:rPr>
          <w:color w:val="0000FF"/>
        </w:rPr>
        <w:t>&gt;</w:t>
      </w:r>
      <w:r w:rsidRPr="00F87F99">
        <w:t xml:space="preserve"> </w:t>
      </w:r>
    </w:p>
    <w:p w14:paraId="5FDC26F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order:LOC_ACCESS_INFO</w:t>
      </w:r>
      <w:r w:rsidRPr="00F87F99">
        <w:rPr>
          <w:color w:val="0000FF"/>
        </w:rPr>
        <w:t>&gt;</w:t>
      </w:r>
    </w:p>
    <w:p w14:paraId="1BD06B8A"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order:LOC_ACCESS_HEADER_INFO</w:t>
      </w:r>
      <w:r w:rsidRPr="00F87F99">
        <w:rPr>
          <w:color w:val="0000FF"/>
        </w:rPr>
        <w:t>&gt;</w:t>
      </w:r>
    </w:p>
    <w:p w14:paraId="25BA4661"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order:LOC_ACCESS</w:t>
      </w:r>
      <w:r w:rsidRPr="00F87F99">
        <w:rPr>
          <w:color w:val="0000FF"/>
        </w:rPr>
        <w:t>&gt;</w:t>
      </w:r>
    </w:p>
    <w:p w14:paraId="762AC862"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order:EU</w:t>
      </w:r>
      <w:r w:rsidRPr="00F87F99">
        <w:rPr>
          <w:color w:val="0000FF"/>
        </w:rPr>
        <w:t>&gt;</w:t>
      </w:r>
    </w:p>
    <w:p w14:paraId="62564CF0" w14:textId="77777777" w:rsidR="009F64FE" w:rsidRPr="00F87F99" w:rsidRDefault="009F64FE" w:rsidP="009F64FE">
      <w:pPr>
        <w:ind w:hanging="480"/>
      </w:pPr>
      <w:hyperlink r:id="rId1407" w:history="1">
        <w:r w:rsidRPr="00F87F99">
          <w:rPr>
            <w:b/>
            <w:bCs/>
            <w:color w:val="FF0000"/>
            <w:u w:val="single"/>
          </w:rPr>
          <w:t>-</w:t>
        </w:r>
      </w:hyperlink>
      <w:r w:rsidRPr="00F87F99">
        <w:t xml:space="preserve"> </w:t>
      </w:r>
      <w:r w:rsidRPr="00F87F99">
        <w:rPr>
          <w:color w:val="0000FF"/>
        </w:rPr>
        <w:t>&lt;</w:t>
      </w:r>
      <w:r w:rsidRPr="00F87F99">
        <w:rPr>
          <w:color w:val="990000"/>
        </w:rPr>
        <w:t>order:PS</w:t>
      </w:r>
      <w:r w:rsidRPr="00F87F99">
        <w:rPr>
          <w:color w:val="0000FF"/>
        </w:rPr>
        <w:t>&gt;</w:t>
      </w:r>
    </w:p>
    <w:p w14:paraId="23D27E69" w14:textId="77777777" w:rsidR="009F64FE" w:rsidRPr="00F87F99" w:rsidRDefault="009F64FE" w:rsidP="009F64FE">
      <w:pPr>
        <w:ind w:hanging="480"/>
      </w:pPr>
      <w:hyperlink r:id="rId1408" w:history="1">
        <w:r w:rsidRPr="00F87F99">
          <w:rPr>
            <w:b/>
            <w:bCs/>
            <w:color w:val="FF0000"/>
            <w:u w:val="single"/>
          </w:rPr>
          <w:t>-</w:t>
        </w:r>
      </w:hyperlink>
      <w:r w:rsidRPr="00F87F99">
        <w:t xml:space="preserve"> </w:t>
      </w:r>
      <w:r w:rsidRPr="00F87F99">
        <w:rPr>
          <w:color w:val="0000FF"/>
        </w:rPr>
        <w:t>&lt;</w:t>
      </w:r>
      <w:r w:rsidRPr="00F87F99">
        <w:rPr>
          <w:color w:val="990000"/>
        </w:rPr>
        <w:t>order:PS_ADMIN</w:t>
      </w:r>
      <w:r w:rsidRPr="00F87F99">
        <w:rPr>
          <w:color w:val="0000FF"/>
        </w:rPr>
        <w:t>&gt;</w:t>
      </w:r>
    </w:p>
    <w:p w14:paraId="5D48593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order:PQTY</w:t>
      </w:r>
      <w:r w:rsidRPr="00F87F99">
        <w:rPr>
          <w:color w:val="0000FF"/>
        </w:rPr>
        <w:t>&gt;</w:t>
      </w:r>
      <w:r w:rsidRPr="00F87F99">
        <w:rPr>
          <w:b/>
          <w:bCs/>
        </w:rPr>
        <w:t>001</w:t>
      </w:r>
      <w:r w:rsidRPr="00F87F99">
        <w:rPr>
          <w:color w:val="0000FF"/>
        </w:rPr>
        <w:t>&lt;/</w:t>
      </w:r>
      <w:r w:rsidRPr="00F87F99">
        <w:rPr>
          <w:color w:val="990000"/>
        </w:rPr>
        <w:t>order:PQTY</w:t>
      </w:r>
      <w:r w:rsidRPr="00F87F99">
        <w:rPr>
          <w:color w:val="0000FF"/>
        </w:rPr>
        <w:t>&gt;</w:t>
      </w:r>
      <w:r w:rsidRPr="00F87F99">
        <w:t xml:space="preserve"> </w:t>
      </w:r>
    </w:p>
    <w:p w14:paraId="3B934901"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order:PS_ADMIN</w:t>
      </w:r>
      <w:r w:rsidRPr="00F87F99">
        <w:rPr>
          <w:color w:val="0000FF"/>
        </w:rPr>
        <w:t>&gt;</w:t>
      </w:r>
    </w:p>
    <w:p w14:paraId="1C6483C8" w14:textId="77777777" w:rsidR="009F64FE" w:rsidRPr="00F87F99" w:rsidRDefault="009F64FE" w:rsidP="009F64FE">
      <w:pPr>
        <w:ind w:hanging="480"/>
      </w:pPr>
      <w:hyperlink r:id="rId1409" w:history="1">
        <w:r w:rsidRPr="00F87F99">
          <w:rPr>
            <w:b/>
            <w:bCs/>
            <w:color w:val="FF0000"/>
            <w:u w:val="single"/>
          </w:rPr>
          <w:t>-</w:t>
        </w:r>
      </w:hyperlink>
      <w:r w:rsidRPr="00F87F99">
        <w:t xml:space="preserve"> </w:t>
      </w:r>
      <w:r w:rsidRPr="00F87F99">
        <w:rPr>
          <w:color w:val="0000FF"/>
        </w:rPr>
        <w:t>&lt;</w:t>
      </w:r>
      <w:r w:rsidRPr="00F87F99">
        <w:rPr>
          <w:color w:val="990000"/>
        </w:rPr>
        <w:t>order:PS_SVC_DET</w:t>
      </w:r>
      <w:r w:rsidRPr="00F87F99">
        <w:rPr>
          <w:color w:val="0000FF"/>
        </w:rPr>
        <w:t>&gt;</w:t>
      </w:r>
    </w:p>
    <w:p w14:paraId="5720500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order:TNS</w:t>
      </w:r>
      <w:r w:rsidRPr="00F87F99">
        <w:rPr>
          <w:color w:val="0000FF"/>
        </w:rPr>
        <w:t>&gt;</w:t>
      </w:r>
      <w:r w:rsidRPr="00F87F99">
        <w:rPr>
          <w:b/>
          <w:bCs/>
        </w:rPr>
        <w:t>3052942927</w:t>
      </w:r>
      <w:r w:rsidRPr="00F87F99">
        <w:rPr>
          <w:color w:val="0000FF"/>
        </w:rPr>
        <w:t>&lt;/</w:t>
      </w:r>
      <w:r w:rsidRPr="00F87F99">
        <w:rPr>
          <w:color w:val="990000"/>
        </w:rPr>
        <w:t>order:TNS</w:t>
      </w:r>
      <w:r w:rsidRPr="00F87F99">
        <w:rPr>
          <w:color w:val="0000FF"/>
        </w:rPr>
        <w:t>&gt;</w:t>
      </w:r>
      <w:r w:rsidRPr="00F87F99">
        <w:t xml:space="preserve"> </w:t>
      </w:r>
    </w:p>
    <w:p w14:paraId="0DAAAAC8" w14:textId="77777777" w:rsidR="009F64FE" w:rsidRPr="00F87F99" w:rsidRDefault="009F64FE" w:rsidP="009F64FE">
      <w:pPr>
        <w:ind w:hanging="480"/>
      </w:pPr>
      <w:hyperlink r:id="rId1410" w:history="1">
        <w:r w:rsidRPr="00F87F99">
          <w:rPr>
            <w:b/>
            <w:bCs/>
            <w:color w:val="FF0000"/>
            <w:u w:val="single"/>
          </w:rPr>
          <w:t>-</w:t>
        </w:r>
      </w:hyperlink>
      <w:r w:rsidRPr="00F87F99">
        <w:t xml:space="preserve"> </w:t>
      </w:r>
      <w:r w:rsidRPr="00F87F99">
        <w:rPr>
          <w:color w:val="0000FF"/>
        </w:rPr>
        <w:t>&lt;</w:t>
      </w:r>
      <w:r w:rsidRPr="00F87F99">
        <w:rPr>
          <w:color w:val="990000"/>
        </w:rPr>
        <w:t>order:SVC_DET_GRP</w:t>
      </w:r>
      <w:r w:rsidRPr="00F87F99">
        <w:rPr>
          <w:color w:val="0000FF"/>
        </w:rPr>
        <w:t>&gt;</w:t>
      </w:r>
    </w:p>
    <w:p w14:paraId="676681C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order:LNUM</w:t>
      </w:r>
      <w:r w:rsidRPr="00F87F99">
        <w:rPr>
          <w:color w:val="0000FF"/>
        </w:rPr>
        <w:t>&gt;</w:t>
      </w:r>
      <w:r w:rsidRPr="00F87F99">
        <w:rPr>
          <w:b/>
          <w:bCs/>
        </w:rPr>
        <w:t>00001</w:t>
      </w:r>
      <w:r w:rsidRPr="00F87F99">
        <w:rPr>
          <w:color w:val="0000FF"/>
        </w:rPr>
        <w:t>&lt;/</w:t>
      </w:r>
      <w:r w:rsidRPr="00F87F99">
        <w:rPr>
          <w:color w:val="990000"/>
        </w:rPr>
        <w:t>order:LNUM</w:t>
      </w:r>
      <w:r w:rsidRPr="00F87F99">
        <w:rPr>
          <w:color w:val="0000FF"/>
        </w:rPr>
        <w:t>&gt;</w:t>
      </w:r>
      <w:r w:rsidRPr="00F87F99">
        <w:t xml:space="preserve"> </w:t>
      </w:r>
    </w:p>
    <w:p w14:paraId="628CFE2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order:LNA</w:t>
      </w:r>
      <w:r w:rsidRPr="00F87F99">
        <w:rPr>
          <w:color w:val="0000FF"/>
        </w:rPr>
        <w:t>&gt;</w:t>
      </w:r>
      <w:r w:rsidRPr="00F87F99">
        <w:rPr>
          <w:b/>
          <w:bCs/>
        </w:rPr>
        <w:t>V</w:t>
      </w:r>
      <w:r w:rsidRPr="00F87F99">
        <w:rPr>
          <w:color w:val="0000FF"/>
        </w:rPr>
        <w:t>&lt;/</w:t>
      </w:r>
      <w:r w:rsidRPr="00F87F99">
        <w:rPr>
          <w:color w:val="990000"/>
        </w:rPr>
        <w:t>order:LNA</w:t>
      </w:r>
      <w:r w:rsidRPr="00F87F99">
        <w:rPr>
          <w:color w:val="0000FF"/>
        </w:rPr>
        <w:t>&gt;</w:t>
      </w:r>
      <w:r w:rsidRPr="00F87F99">
        <w:t xml:space="preserve"> </w:t>
      </w:r>
    </w:p>
    <w:p w14:paraId="55FE7EE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order:SVC_DET_GRP</w:t>
      </w:r>
      <w:r w:rsidRPr="00F87F99">
        <w:rPr>
          <w:color w:val="0000FF"/>
        </w:rPr>
        <w:t>&gt;</w:t>
      </w:r>
    </w:p>
    <w:p w14:paraId="1F580764" w14:textId="77777777" w:rsidR="009F64FE" w:rsidRPr="00F87F99" w:rsidRDefault="009F64FE" w:rsidP="009F64FE">
      <w:pPr>
        <w:ind w:hanging="480"/>
      </w:pPr>
      <w:hyperlink r:id="rId1411" w:history="1">
        <w:r w:rsidRPr="00F87F99">
          <w:rPr>
            <w:b/>
            <w:bCs/>
            <w:color w:val="FF0000"/>
            <w:u w:val="single"/>
          </w:rPr>
          <w:t>-</w:t>
        </w:r>
      </w:hyperlink>
      <w:r w:rsidRPr="00F87F99">
        <w:t xml:space="preserve"> </w:t>
      </w:r>
      <w:r w:rsidRPr="00F87F99">
        <w:rPr>
          <w:color w:val="0000FF"/>
        </w:rPr>
        <w:t>&lt;</w:t>
      </w:r>
      <w:r w:rsidRPr="00F87F99">
        <w:rPr>
          <w:color w:val="990000"/>
        </w:rPr>
        <w:t>order:FEATURE_GRP</w:t>
      </w:r>
      <w:r w:rsidRPr="00F87F99">
        <w:rPr>
          <w:color w:val="0000FF"/>
        </w:rPr>
        <w:t>&gt;</w:t>
      </w:r>
    </w:p>
    <w:p w14:paraId="0F20512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order:FA</w:t>
      </w:r>
      <w:r w:rsidRPr="00F87F99">
        <w:rPr>
          <w:color w:val="0000FF"/>
        </w:rPr>
        <w:t>&gt;</w:t>
      </w:r>
      <w:r w:rsidRPr="00F87F99">
        <w:rPr>
          <w:b/>
          <w:bCs/>
        </w:rPr>
        <w:t>N</w:t>
      </w:r>
      <w:r w:rsidRPr="00F87F99">
        <w:rPr>
          <w:color w:val="0000FF"/>
        </w:rPr>
        <w:t>&lt;/</w:t>
      </w:r>
      <w:r w:rsidRPr="00F87F99">
        <w:rPr>
          <w:color w:val="990000"/>
        </w:rPr>
        <w:t>order:FA</w:t>
      </w:r>
      <w:r w:rsidRPr="00F87F99">
        <w:rPr>
          <w:color w:val="0000FF"/>
        </w:rPr>
        <w:t>&gt;</w:t>
      </w:r>
      <w:r w:rsidRPr="00F87F99">
        <w:t xml:space="preserve"> </w:t>
      </w:r>
    </w:p>
    <w:p w14:paraId="65D55BF7"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order:FEATURE</w:t>
      </w:r>
      <w:r w:rsidRPr="00F87F99">
        <w:rPr>
          <w:color w:val="0000FF"/>
        </w:rPr>
        <w:t>&gt;</w:t>
      </w:r>
      <w:r w:rsidRPr="00F87F99">
        <w:rPr>
          <w:b/>
          <w:bCs/>
        </w:rPr>
        <w:t>ESX</w:t>
      </w:r>
      <w:r w:rsidRPr="00F87F99">
        <w:rPr>
          <w:color w:val="0000FF"/>
        </w:rPr>
        <w:t>&lt;/</w:t>
      </w:r>
      <w:r w:rsidRPr="00F87F99">
        <w:rPr>
          <w:color w:val="990000"/>
        </w:rPr>
        <w:t>order:FEATURE</w:t>
      </w:r>
      <w:r w:rsidRPr="00F87F99">
        <w:rPr>
          <w:color w:val="0000FF"/>
        </w:rPr>
        <w:t>&gt;</w:t>
      </w:r>
      <w:r w:rsidRPr="00F87F99">
        <w:t xml:space="preserve"> </w:t>
      </w:r>
    </w:p>
    <w:p w14:paraId="45361209"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order:FEATURE_GRP</w:t>
      </w:r>
      <w:r w:rsidRPr="00F87F99">
        <w:rPr>
          <w:color w:val="0000FF"/>
        </w:rPr>
        <w:t>&gt;</w:t>
      </w:r>
    </w:p>
    <w:p w14:paraId="465EAE0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order:PS_SVC_DET</w:t>
      </w:r>
      <w:r w:rsidRPr="00F87F99">
        <w:rPr>
          <w:color w:val="0000FF"/>
        </w:rPr>
        <w:t>&gt;</w:t>
      </w:r>
    </w:p>
    <w:p w14:paraId="3947E6D7"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order:PS</w:t>
      </w:r>
      <w:r w:rsidRPr="00F87F99">
        <w:rPr>
          <w:color w:val="0000FF"/>
        </w:rPr>
        <w:t>&gt;</w:t>
      </w:r>
    </w:p>
    <w:p w14:paraId="166F8FD6" w14:textId="77777777" w:rsidR="009F64FE" w:rsidRPr="00F87F99" w:rsidRDefault="009F64FE" w:rsidP="009F64FE">
      <w:pPr>
        <w:ind w:hanging="480"/>
      </w:pPr>
      <w:hyperlink r:id="rId1412" w:history="1">
        <w:r w:rsidRPr="00F87F99">
          <w:rPr>
            <w:b/>
            <w:bCs/>
            <w:color w:val="FF0000"/>
            <w:u w:val="single"/>
          </w:rPr>
          <w:t>-</w:t>
        </w:r>
      </w:hyperlink>
      <w:r w:rsidRPr="00F87F99">
        <w:t xml:space="preserve"> </w:t>
      </w:r>
      <w:r w:rsidRPr="00F87F99">
        <w:rPr>
          <w:color w:val="0000FF"/>
        </w:rPr>
        <w:t>&lt;</w:t>
      </w:r>
      <w:r w:rsidRPr="00F87F99">
        <w:rPr>
          <w:color w:val="990000"/>
        </w:rPr>
        <w:t>order:DL</w:t>
      </w:r>
      <w:r w:rsidRPr="00F87F99">
        <w:rPr>
          <w:color w:val="0000FF"/>
        </w:rPr>
        <w:t>&gt;</w:t>
      </w:r>
    </w:p>
    <w:p w14:paraId="50EDD464" w14:textId="77777777" w:rsidR="009F64FE" w:rsidRPr="00F87F99" w:rsidRDefault="009F64FE" w:rsidP="009F64FE">
      <w:pPr>
        <w:ind w:hanging="480"/>
      </w:pPr>
      <w:hyperlink r:id="rId1413" w:history="1">
        <w:r w:rsidRPr="00F87F99">
          <w:rPr>
            <w:b/>
            <w:bCs/>
            <w:color w:val="FF0000"/>
            <w:u w:val="single"/>
          </w:rPr>
          <w:t>-</w:t>
        </w:r>
      </w:hyperlink>
      <w:r w:rsidRPr="00F87F99">
        <w:t xml:space="preserve"> </w:t>
      </w:r>
      <w:r w:rsidRPr="00F87F99">
        <w:rPr>
          <w:color w:val="0000FF"/>
        </w:rPr>
        <w:t>&lt;</w:t>
      </w:r>
      <w:r w:rsidRPr="00F87F99">
        <w:rPr>
          <w:color w:val="990000"/>
        </w:rPr>
        <w:t>order:ADVERTISING</w:t>
      </w:r>
      <w:r w:rsidRPr="00F87F99">
        <w:rPr>
          <w:color w:val="0000FF"/>
        </w:rPr>
        <w:t>&gt;</w:t>
      </w:r>
    </w:p>
    <w:p w14:paraId="4EF9DD6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order:SIC</w:t>
      </w:r>
      <w:r w:rsidRPr="00F87F99">
        <w:rPr>
          <w:color w:val="0000FF"/>
        </w:rPr>
        <w:t>&gt;</w:t>
      </w:r>
      <w:r w:rsidRPr="00F87F99">
        <w:rPr>
          <w:b/>
          <w:bCs/>
        </w:rPr>
        <w:t>8711</w:t>
      </w:r>
      <w:r w:rsidRPr="00F87F99">
        <w:rPr>
          <w:color w:val="0000FF"/>
        </w:rPr>
        <w:t>&lt;/</w:t>
      </w:r>
      <w:r w:rsidRPr="00F87F99">
        <w:rPr>
          <w:color w:val="990000"/>
        </w:rPr>
        <w:t>order:SIC</w:t>
      </w:r>
      <w:r w:rsidRPr="00F87F99">
        <w:rPr>
          <w:color w:val="0000FF"/>
        </w:rPr>
        <w:t>&gt;</w:t>
      </w:r>
      <w:r w:rsidRPr="00F87F99">
        <w:t xml:space="preserve"> </w:t>
      </w:r>
    </w:p>
    <w:p w14:paraId="62AF0FBB"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order:ADVERTISING</w:t>
      </w:r>
      <w:r w:rsidRPr="00F87F99">
        <w:rPr>
          <w:color w:val="0000FF"/>
        </w:rPr>
        <w:t>&gt;</w:t>
      </w:r>
    </w:p>
    <w:p w14:paraId="70FB60EE" w14:textId="77777777" w:rsidR="009F64FE" w:rsidRPr="00F87F99" w:rsidRDefault="009F64FE" w:rsidP="009F64FE">
      <w:pPr>
        <w:ind w:hanging="480"/>
      </w:pPr>
      <w:hyperlink r:id="rId1414" w:history="1">
        <w:r w:rsidRPr="00F87F99">
          <w:rPr>
            <w:b/>
            <w:bCs/>
            <w:color w:val="FF0000"/>
            <w:u w:val="single"/>
          </w:rPr>
          <w:t>-</w:t>
        </w:r>
      </w:hyperlink>
      <w:r w:rsidRPr="00F87F99">
        <w:t xml:space="preserve"> </w:t>
      </w:r>
      <w:r w:rsidRPr="00F87F99">
        <w:rPr>
          <w:color w:val="0000FF"/>
        </w:rPr>
        <w:t>&lt;</w:t>
      </w:r>
      <w:r w:rsidRPr="00F87F99">
        <w:rPr>
          <w:color w:val="990000"/>
        </w:rPr>
        <w:t>order:LISTING_INFO</w:t>
      </w:r>
      <w:r w:rsidRPr="00F87F99">
        <w:rPr>
          <w:color w:val="0000FF"/>
        </w:rPr>
        <w:t>&gt;</w:t>
      </w:r>
    </w:p>
    <w:p w14:paraId="76C28F28" w14:textId="77777777" w:rsidR="009F64FE" w:rsidRPr="00F87F99" w:rsidRDefault="009F64FE" w:rsidP="009F64FE">
      <w:pPr>
        <w:ind w:hanging="480"/>
      </w:pPr>
      <w:hyperlink r:id="rId1415" w:history="1">
        <w:r w:rsidRPr="00F87F99">
          <w:rPr>
            <w:b/>
            <w:bCs/>
            <w:color w:val="FF0000"/>
            <w:u w:val="single"/>
          </w:rPr>
          <w:t>-</w:t>
        </w:r>
      </w:hyperlink>
      <w:r w:rsidRPr="00F87F99">
        <w:t xml:space="preserve"> </w:t>
      </w:r>
      <w:r w:rsidRPr="00F87F99">
        <w:rPr>
          <w:color w:val="0000FF"/>
        </w:rPr>
        <w:t>&lt;</w:t>
      </w:r>
      <w:r w:rsidRPr="00F87F99">
        <w:rPr>
          <w:color w:val="990000"/>
        </w:rPr>
        <w:t>order:LISTING_CNTRL</w:t>
      </w:r>
      <w:r w:rsidRPr="00F87F99">
        <w:rPr>
          <w:color w:val="0000FF"/>
        </w:rPr>
        <w:t>&gt;</w:t>
      </w:r>
    </w:p>
    <w:p w14:paraId="20FAE5B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order:LACT</w:t>
      </w:r>
      <w:r w:rsidRPr="00F87F99">
        <w:rPr>
          <w:color w:val="0000FF"/>
        </w:rPr>
        <w:t>&gt;</w:t>
      </w:r>
      <w:r w:rsidRPr="00F87F99">
        <w:rPr>
          <w:b/>
          <w:bCs/>
        </w:rPr>
        <w:t>N</w:t>
      </w:r>
      <w:r w:rsidRPr="00F87F99">
        <w:rPr>
          <w:color w:val="0000FF"/>
        </w:rPr>
        <w:t>&lt;/</w:t>
      </w:r>
      <w:r w:rsidRPr="00F87F99">
        <w:rPr>
          <w:color w:val="990000"/>
        </w:rPr>
        <w:t>order:LACT</w:t>
      </w:r>
      <w:r w:rsidRPr="00F87F99">
        <w:rPr>
          <w:color w:val="0000FF"/>
        </w:rPr>
        <w:t>&gt;</w:t>
      </w:r>
      <w:r w:rsidRPr="00F87F99">
        <w:t xml:space="preserve"> </w:t>
      </w:r>
    </w:p>
    <w:p w14:paraId="544C9FB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order:RTY</w:t>
      </w:r>
      <w:r w:rsidRPr="00F87F99">
        <w:rPr>
          <w:color w:val="0000FF"/>
        </w:rPr>
        <w:t>&gt;</w:t>
      </w:r>
      <w:r w:rsidRPr="00F87F99">
        <w:rPr>
          <w:b/>
          <w:bCs/>
        </w:rPr>
        <w:t>LML</w:t>
      </w:r>
      <w:r w:rsidRPr="00F87F99">
        <w:rPr>
          <w:color w:val="0000FF"/>
        </w:rPr>
        <w:t>&lt;/</w:t>
      </w:r>
      <w:r w:rsidRPr="00F87F99">
        <w:rPr>
          <w:color w:val="990000"/>
        </w:rPr>
        <w:t>order:RTY</w:t>
      </w:r>
      <w:r w:rsidRPr="00F87F99">
        <w:rPr>
          <w:color w:val="0000FF"/>
        </w:rPr>
        <w:t>&gt;</w:t>
      </w:r>
      <w:r w:rsidRPr="00F87F99">
        <w:t xml:space="preserve"> </w:t>
      </w:r>
    </w:p>
    <w:p w14:paraId="1A98D6D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order:LTY</w:t>
      </w:r>
      <w:r w:rsidRPr="00F87F99">
        <w:rPr>
          <w:color w:val="0000FF"/>
        </w:rPr>
        <w:t>&gt;</w:t>
      </w:r>
      <w:r w:rsidRPr="00F87F99">
        <w:rPr>
          <w:b/>
          <w:bCs/>
        </w:rPr>
        <w:t>1</w:t>
      </w:r>
      <w:r w:rsidRPr="00F87F99">
        <w:rPr>
          <w:color w:val="0000FF"/>
        </w:rPr>
        <w:t>&lt;/</w:t>
      </w:r>
      <w:r w:rsidRPr="00F87F99">
        <w:rPr>
          <w:color w:val="990000"/>
        </w:rPr>
        <w:t>order:LTY</w:t>
      </w:r>
      <w:r w:rsidRPr="00F87F99">
        <w:rPr>
          <w:color w:val="0000FF"/>
        </w:rPr>
        <w:t>&gt;</w:t>
      </w:r>
      <w:r w:rsidRPr="00F87F99">
        <w:t xml:space="preserve"> </w:t>
      </w:r>
    </w:p>
    <w:p w14:paraId="74771DB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order:STYC</w:t>
      </w:r>
      <w:r w:rsidRPr="00F87F99">
        <w:rPr>
          <w:color w:val="0000FF"/>
        </w:rPr>
        <w:t>&gt;</w:t>
      </w:r>
      <w:r w:rsidRPr="00F87F99">
        <w:rPr>
          <w:b/>
          <w:bCs/>
        </w:rPr>
        <w:t>SL</w:t>
      </w:r>
      <w:r w:rsidRPr="00F87F99">
        <w:rPr>
          <w:color w:val="0000FF"/>
        </w:rPr>
        <w:t>&lt;/</w:t>
      </w:r>
      <w:r w:rsidRPr="00F87F99">
        <w:rPr>
          <w:color w:val="990000"/>
        </w:rPr>
        <w:t>order:STYC</w:t>
      </w:r>
      <w:r w:rsidRPr="00F87F99">
        <w:rPr>
          <w:color w:val="0000FF"/>
        </w:rPr>
        <w:t>&gt;</w:t>
      </w:r>
      <w:r w:rsidRPr="00F87F99">
        <w:t xml:space="preserve"> </w:t>
      </w:r>
    </w:p>
    <w:p w14:paraId="18BC0259"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order:TOA</w:t>
      </w:r>
      <w:r w:rsidRPr="00F87F99">
        <w:rPr>
          <w:color w:val="0000FF"/>
        </w:rPr>
        <w:t>&gt;</w:t>
      </w:r>
      <w:r w:rsidRPr="00F87F99">
        <w:rPr>
          <w:b/>
          <w:bCs/>
        </w:rPr>
        <w:t>B</w:t>
      </w:r>
      <w:r w:rsidRPr="00F87F99">
        <w:rPr>
          <w:color w:val="0000FF"/>
        </w:rPr>
        <w:t>&lt;/</w:t>
      </w:r>
      <w:r w:rsidRPr="00F87F99">
        <w:rPr>
          <w:color w:val="990000"/>
        </w:rPr>
        <w:t>order:TOA</w:t>
      </w:r>
      <w:r w:rsidRPr="00F87F99">
        <w:rPr>
          <w:color w:val="0000FF"/>
        </w:rPr>
        <w:t>&gt;</w:t>
      </w:r>
      <w:r w:rsidRPr="00F87F99">
        <w:t xml:space="preserve"> </w:t>
      </w:r>
    </w:p>
    <w:p w14:paraId="7FB2D66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order:DOI</w:t>
      </w:r>
      <w:r w:rsidRPr="00F87F99">
        <w:rPr>
          <w:color w:val="0000FF"/>
        </w:rPr>
        <w:t>&gt;</w:t>
      </w:r>
      <w:r w:rsidRPr="00F87F99">
        <w:rPr>
          <w:b/>
          <w:bCs/>
        </w:rPr>
        <w:t>0</w:t>
      </w:r>
      <w:r w:rsidRPr="00F87F99">
        <w:rPr>
          <w:color w:val="0000FF"/>
        </w:rPr>
        <w:t>&lt;/</w:t>
      </w:r>
      <w:r w:rsidRPr="00F87F99">
        <w:rPr>
          <w:color w:val="990000"/>
        </w:rPr>
        <w:t>order:DOI</w:t>
      </w:r>
      <w:r w:rsidRPr="00F87F99">
        <w:rPr>
          <w:color w:val="0000FF"/>
        </w:rPr>
        <w:t>&gt;</w:t>
      </w:r>
      <w:r w:rsidRPr="00F87F99">
        <w:t xml:space="preserve"> </w:t>
      </w:r>
    </w:p>
    <w:p w14:paraId="0AD78DCD"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order:DLNUM</w:t>
      </w:r>
      <w:r w:rsidRPr="00F87F99">
        <w:rPr>
          <w:color w:val="0000FF"/>
        </w:rPr>
        <w:t>&gt;</w:t>
      </w:r>
      <w:r w:rsidRPr="00F87F99">
        <w:rPr>
          <w:b/>
          <w:bCs/>
        </w:rPr>
        <w:t>0001</w:t>
      </w:r>
      <w:r w:rsidRPr="00F87F99">
        <w:rPr>
          <w:color w:val="0000FF"/>
        </w:rPr>
        <w:t>&lt;/</w:t>
      </w:r>
      <w:r w:rsidRPr="00F87F99">
        <w:rPr>
          <w:color w:val="990000"/>
        </w:rPr>
        <w:t>order:DLNUM</w:t>
      </w:r>
      <w:r w:rsidRPr="00F87F99">
        <w:rPr>
          <w:color w:val="0000FF"/>
        </w:rPr>
        <w:t>&gt;</w:t>
      </w:r>
      <w:r w:rsidRPr="00F87F99">
        <w:t xml:space="preserve"> </w:t>
      </w:r>
    </w:p>
    <w:p w14:paraId="0A67B270"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order:LISTING_CNTRL</w:t>
      </w:r>
      <w:r w:rsidRPr="00F87F99">
        <w:rPr>
          <w:color w:val="0000FF"/>
        </w:rPr>
        <w:t>&gt;</w:t>
      </w:r>
    </w:p>
    <w:p w14:paraId="473538AC" w14:textId="77777777" w:rsidR="009F64FE" w:rsidRPr="00F87F99" w:rsidRDefault="009F64FE" w:rsidP="009F64FE">
      <w:pPr>
        <w:ind w:hanging="480"/>
      </w:pPr>
      <w:hyperlink r:id="rId1416" w:history="1">
        <w:r w:rsidRPr="00F87F99">
          <w:rPr>
            <w:b/>
            <w:bCs/>
            <w:color w:val="FF0000"/>
            <w:u w:val="single"/>
          </w:rPr>
          <w:t>-</w:t>
        </w:r>
      </w:hyperlink>
      <w:r w:rsidRPr="00F87F99">
        <w:t xml:space="preserve"> </w:t>
      </w:r>
      <w:r w:rsidRPr="00F87F99">
        <w:rPr>
          <w:color w:val="0000FF"/>
        </w:rPr>
        <w:t>&lt;</w:t>
      </w:r>
      <w:r w:rsidRPr="00F87F99">
        <w:rPr>
          <w:color w:val="990000"/>
        </w:rPr>
        <w:t>order:LISTING_INSTRUCTION</w:t>
      </w:r>
      <w:r w:rsidRPr="00F87F99">
        <w:rPr>
          <w:color w:val="0000FF"/>
        </w:rPr>
        <w:t>&gt;</w:t>
      </w:r>
    </w:p>
    <w:p w14:paraId="5FCBEAF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order:LTN</w:t>
      </w:r>
      <w:r w:rsidRPr="00F87F99">
        <w:rPr>
          <w:color w:val="0000FF"/>
        </w:rPr>
        <w:t>&gt;</w:t>
      </w:r>
      <w:r w:rsidRPr="00F87F99">
        <w:rPr>
          <w:b/>
          <w:bCs/>
        </w:rPr>
        <w:t>3052942927</w:t>
      </w:r>
      <w:r w:rsidRPr="00F87F99">
        <w:rPr>
          <w:color w:val="0000FF"/>
        </w:rPr>
        <w:t>&lt;/</w:t>
      </w:r>
      <w:r w:rsidRPr="00F87F99">
        <w:rPr>
          <w:color w:val="990000"/>
        </w:rPr>
        <w:t>order:LTN</w:t>
      </w:r>
      <w:r w:rsidRPr="00F87F99">
        <w:rPr>
          <w:color w:val="0000FF"/>
        </w:rPr>
        <w:t>&gt;</w:t>
      </w:r>
      <w:r w:rsidRPr="00F87F99">
        <w:t xml:space="preserve"> </w:t>
      </w:r>
    </w:p>
    <w:p w14:paraId="2D02B0D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order:YPH</w:t>
      </w:r>
      <w:r w:rsidRPr="00F87F99">
        <w:rPr>
          <w:color w:val="0000FF"/>
        </w:rPr>
        <w:t>&gt;</w:t>
      </w:r>
      <w:r w:rsidRPr="00F87F99">
        <w:rPr>
          <w:b/>
          <w:bCs/>
        </w:rPr>
        <w:t>999001</w:t>
      </w:r>
      <w:r w:rsidRPr="00F87F99">
        <w:rPr>
          <w:color w:val="0000FF"/>
        </w:rPr>
        <w:t>&lt;/</w:t>
      </w:r>
      <w:r w:rsidRPr="00F87F99">
        <w:rPr>
          <w:color w:val="990000"/>
        </w:rPr>
        <w:t>order:YPH</w:t>
      </w:r>
      <w:r w:rsidRPr="00F87F99">
        <w:rPr>
          <w:color w:val="0000FF"/>
        </w:rPr>
        <w:t>&gt;</w:t>
      </w:r>
      <w:r w:rsidRPr="00F87F99">
        <w:t xml:space="preserve"> </w:t>
      </w:r>
    </w:p>
    <w:p w14:paraId="5B472C81" w14:textId="77777777" w:rsidR="009F64FE" w:rsidRPr="00F87F99" w:rsidRDefault="009F64FE" w:rsidP="009F64FE">
      <w:pPr>
        <w:ind w:hanging="480"/>
      </w:pPr>
      <w:hyperlink r:id="rId1417" w:history="1">
        <w:r w:rsidRPr="00F87F99">
          <w:rPr>
            <w:b/>
            <w:bCs/>
            <w:color w:val="FF0000"/>
            <w:u w:val="single"/>
          </w:rPr>
          <w:t>-</w:t>
        </w:r>
      </w:hyperlink>
      <w:r w:rsidRPr="00F87F99">
        <w:t xml:space="preserve"> </w:t>
      </w:r>
      <w:r w:rsidRPr="00F87F99">
        <w:rPr>
          <w:color w:val="0000FF"/>
        </w:rPr>
        <w:t>&lt;</w:t>
      </w:r>
      <w:r w:rsidRPr="00F87F99">
        <w:rPr>
          <w:color w:val="990000"/>
        </w:rPr>
        <w:t>order:LIST_NAME_GRP</w:t>
      </w:r>
      <w:r w:rsidRPr="00F87F99">
        <w:rPr>
          <w:color w:val="0000FF"/>
        </w:rPr>
        <w:t>&gt;</w:t>
      </w:r>
    </w:p>
    <w:p w14:paraId="5483292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order:LNLN</w:t>
      </w:r>
      <w:r w:rsidRPr="00F87F99">
        <w:rPr>
          <w:color w:val="0000FF"/>
        </w:rPr>
        <w:t>&gt;</w:t>
      </w:r>
      <w:r w:rsidRPr="00F87F99">
        <w:rPr>
          <w:b/>
          <w:bCs/>
        </w:rPr>
        <w:t>Cuisine</w:t>
      </w:r>
      <w:r w:rsidRPr="00F87F99">
        <w:rPr>
          <w:color w:val="0000FF"/>
        </w:rPr>
        <w:t>&lt;/</w:t>
      </w:r>
      <w:r w:rsidRPr="00F87F99">
        <w:rPr>
          <w:color w:val="990000"/>
        </w:rPr>
        <w:t>order:LNLN</w:t>
      </w:r>
      <w:r w:rsidRPr="00F87F99">
        <w:rPr>
          <w:color w:val="0000FF"/>
        </w:rPr>
        <w:t>&gt;</w:t>
      </w:r>
      <w:r w:rsidRPr="00F87F99">
        <w:t xml:space="preserve"> </w:t>
      </w:r>
    </w:p>
    <w:p w14:paraId="46CDAFC7"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order:LNFN</w:t>
      </w:r>
      <w:r w:rsidRPr="00F87F99">
        <w:rPr>
          <w:color w:val="0000FF"/>
        </w:rPr>
        <w:t>&gt;</w:t>
      </w:r>
      <w:r w:rsidRPr="00F87F99">
        <w:rPr>
          <w:b/>
          <w:bCs/>
        </w:rPr>
        <w:t>Tropical</w:t>
      </w:r>
      <w:r w:rsidRPr="00F87F99">
        <w:rPr>
          <w:color w:val="0000FF"/>
        </w:rPr>
        <w:t>&lt;/</w:t>
      </w:r>
      <w:r w:rsidRPr="00F87F99">
        <w:rPr>
          <w:color w:val="990000"/>
        </w:rPr>
        <w:t>order:LNFN</w:t>
      </w:r>
      <w:r w:rsidRPr="00F87F99">
        <w:rPr>
          <w:color w:val="0000FF"/>
        </w:rPr>
        <w:t>&gt;</w:t>
      </w:r>
      <w:r w:rsidRPr="00F87F99">
        <w:t xml:space="preserve"> </w:t>
      </w:r>
    </w:p>
    <w:p w14:paraId="5BDD487F"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order:LIST_NAME_GRP</w:t>
      </w:r>
      <w:r w:rsidRPr="00F87F99">
        <w:rPr>
          <w:color w:val="0000FF"/>
        </w:rPr>
        <w:t>&gt;</w:t>
      </w:r>
    </w:p>
    <w:p w14:paraId="53331CDB" w14:textId="77777777" w:rsidR="009F64FE" w:rsidRPr="00F87F99" w:rsidRDefault="009F64FE" w:rsidP="009F64FE">
      <w:pPr>
        <w:ind w:hanging="480"/>
      </w:pPr>
      <w:hyperlink r:id="rId1418" w:history="1">
        <w:r w:rsidRPr="00F87F99">
          <w:rPr>
            <w:b/>
            <w:bCs/>
            <w:color w:val="FF0000"/>
            <w:u w:val="single"/>
          </w:rPr>
          <w:t>-</w:t>
        </w:r>
      </w:hyperlink>
      <w:r w:rsidRPr="00F87F99">
        <w:t xml:space="preserve"> </w:t>
      </w:r>
      <w:r w:rsidRPr="00F87F99">
        <w:rPr>
          <w:color w:val="0000FF"/>
        </w:rPr>
        <w:t>&lt;</w:t>
      </w:r>
      <w:r w:rsidRPr="00F87F99">
        <w:rPr>
          <w:color w:val="990000"/>
        </w:rPr>
        <w:t>order:LIST_ADDR_GRP</w:t>
      </w:r>
      <w:r w:rsidRPr="00F87F99">
        <w:rPr>
          <w:color w:val="0000FF"/>
        </w:rPr>
        <w:t>&gt;</w:t>
      </w:r>
    </w:p>
    <w:p w14:paraId="6AE6ECE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order:LANO</w:t>
      </w:r>
      <w:r w:rsidRPr="00F87F99">
        <w:rPr>
          <w:color w:val="0000FF"/>
        </w:rPr>
        <w:t>&gt;</w:t>
      </w:r>
      <w:r w:rsidRPr="00F87F99">
        <w:rPr>
          <w:b/>
          <w:bCs/>
        </w:rPr>
        <w:t>530</w:t>
      </w:r>
      <w:r w:rsidRPr="00F87F99">
        <w:rPr>
          <w:color w:val="0000FF"/>
        </w:rPr>
        <w:t>&lt;/</w:t>
      </w:r>
      <w:r w:rsidRPr="00F87F99">
        <w:rPr>
          <w:color w:val="990000"/>
        </w:rPr>
        <w:t>order:LANO</w:t>
      </w:r>
      <w:r w:rsidRPr="00F87F99">
        <w:rPr>
          <w:color w:val="0000FF"/>
        </w:rPr>
        <w:t>&gt;</w:t>
      </w:r>
      <w:r w:rsidRPr="00F87F99">
        <w:t xml:space="preserve"> </w:t>
      </w:r>
    </w:p>
    <w:p w14:paraId="381B309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order:LASN</w:t>
      </w:r>
      <w:r w:rsidRPr="00F87F99">
        <w:rPr>
          <w:color w:val="0000FF"/>
        </w:rPr>
        <w:t>&gt;</w:t>
      </w:r>
      <w:r w:rsidRPr="00F87F99">
        <w:rPr>
          <w:b/>
          <w:bCs/>
        </w:rPr>
        <w:t>Southard</w:t>
      </w:r>
      <w:r w:rsidRPr="00F87F99">
        <w:rPr>
          <w:color w:val="0000FF"/>
        </w:rPr>
        <w:t>&lt;/</w:t>
      </w:r>
      <w:r w:rsidRPr="00F87F99">
        <w:rPr>
          <w:color w:val="990000"/>
        </w:rPr>
        <w:t>order:LASN</w:t>
      </w:r>
      <w:r w:rsidRPr="00F87F99">
        <w:rPr>
          <w:color w:val="0000FF"/>
        </w:rPr>
        <w:t>&gt;</w:t>
      </w:r>
      <w:r w:rsidRPr="00F87F99">
        <w:t xml:space="preserve"> </w:t>
      </w:r>
    </w:p>
    <w:p w14:paraId="0624B0A9"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order:LATH</w:t>
      </w:r>
      <w:r w:rsidRPr="00F87F99">
        <w:rPr>
          <w:color w:val="0000FF"/>
        </w:rPr>
        <w:t>&gt;</w:t>
      </w:r>
      <w:r w:rsidRPr="00F87F99">
        <w:rPr>
          <w:b/>
          <w:bCs/>
        </w:rPr>
        <w:t>St</w:t>
      </w:r>
      <w:r w:rsidRPr="00F87F99">
        <w:rPr>
          <w:color w:val="0000FF"/>
        </w:rPr>
        <w:t>&lt;/</w:t>
      </w:r>
      <w:r w:rsidRPr="00F87F99">
        <w:rPr>
          <w:color w:val="990000"/>
        </w:rPr>
        <w:t>order:LATH</w:t>
      </w:r>
      <w:r w:rsidRPr="00F87F99">
        <w:rPr>
          <w:color w:val="0000FF"/>
        </w:rPr>
        <w:t>&gt;</w:t>
      </w:r>
      <w:r w:rsidRPr="00F87F99">
        <w:t xml:space="preserve"> </w:t>
      </w:r>
    </w:p>
    <w:p w14:paraId="4899EAA8"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order:LIST_ADDR_GRP</w:t>
      </w:r>
      <w:r w:rsidRPr="00F87F99">
        <w:rPr>
          <w:color w:val="0000FF"/>
        </w:rPr>
        <w:t>&gt;</w:t>
      </w:r>
    </w:p>
    <w:p w14:paraId="53CC0FC3"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order:LISTING_INSTRUCTION</w:t>
      </w:r>
      <w:r w:rsidRPr="00F87F99">
        <w:rPr>
          <w:color w:val="0000FF"/>
        </w:rPr>
        <w:t>&gt;</w:t>
      </w:r>
    </w:p>
    <w:p w14:paraId="568598C9"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order:LISTING_INFO</w:t>
      </w:r>
      <w:r w:rsidRPr="00F87F99">
        <w:rPr>
          <w:color w:val="0000FF"/>
        </w:rPr>
        <w:t>&gt;</w:t>
      </w:r>
    </w:p>
    <w:p w14:paraId="5E4334E7"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order:DL</w:t>
      </w:r>
      <w:r w:rsidRPr="00F87F99">
        <w:rPr>
          <w:color w:val="0000FF"/>
        </w:rPr>
        <w:t>&gt;</w:t>
      </w:r>
    </w:p>
    <w:p w14:paraId="5351729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order:LSR_ORD_REQ</w:t>
      </w:r>
      <w:r w:rsidRPr="00F87F99">
        <w:rPr>
          <w:color w:val="0000FF"/>
        </w:rPr>
        <w:t>&gt;</w:t>
      </w:r>
    </w:p>
    <w:p w14:paraId="76A6ABB3"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uom:ATT_LSR_ORD_REQ</w:t>
      </w:r>
      <w:r w:rsidRPr="00F87F99">
        <w:rPr>
          <w:color w:val="0000FF"/>
        </w:rPr>
        <w:t>&gt;</w:t>
      </w:r>
    </w:p>
    <w:p w14:paraId="7315FAD8" w14:textId="77777777" w:rsidR="009F64FE" w:rsidRPr="00F87F99" w:rsidRDefault="009F64FE" w:rsidP="009F64FE"/>
    <w:p w14:paraId="2D452462" w14:textId="77777777" w:rsidR="009F64FE" w:rsidRDefault="009F64FE" w:rsidP="009F64FE">
      <w:r w:rsidRPr="00F87F99">
        <w:t>XML OUTPUT:</w:t>
      </w:r>
    </w:p>
    <w:p w14:paraId="50919D71" w14:textId="77777777" w:rsidR="009F64FE" w:rsidRPr="00F87F99" w:rsidRDefault="009F64FE" w:rsidP="009F64FE"/>
    <w:p w14:paraId="3C2896E2" w14:textId="42FC6494" w:rsidR="009F64FE" w:rsidRPr="00F87F99" w:rsidRDefault="009F64FE" w:rsidP="00A549EC">
      <w:pPr>
        <w:ind w:hanging="240"/>
      </w:pPr>
      <w:r w:rsidRPr="00F87F99">
        <w:rPr>
          <w:b/>
          <w:bCs/>
          <w:color w:val="FF0000"/>
        </w:rPr>
        <w:t> </w:t>
      </w:r>
      <w:r w:rsidRPr="00F87F99">
        <w:t xml:space="preserve"> </w:t>
      </w:r>
    </w:p>
    <w:p w14:paraId="7C312ED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senderid</w:t>
      </w:r>
      <w:r w:rsidRPr="00F87F99">
        <w:rPr>
          <w:color w:val="0000FF"/>
        </w:rPr>
        <w:t>&gt;</w:t>
      </w:r>
      <w:r w:rsidRPr="00F87F99">
        <w:rPr>
          <w:b/>
          <w:bCs/>
        </w:rPr>
        <w:t>ATT-OR-SAT</w:t>
      </w:r>
      <w:r w:rsidRPr="00F87F99">
        <w:rPr>
          <w:color w:val="0000FF"/>
        </w:rPr>
        <w:t>&lt;/</w:t>
      </w:r>
      <w:r w:rsidRPr="00F87F99">
        <w:rPr>
          <w:color w:val="990000"/>
        </w:rPr>
        <w:t>senderid</w:t>
      </w:r>
      <w:r w:rsidRPr="00F87F99">
        <w:rPr>
          <w:color w:val="0000FF"/>
        </w:rPr>
        <w:t>&gt;</w:t>
      </w:r>
      <w:r w:rsidRPr="00F87F99">
        <w:t xml:space="preserve"> </w:t>
      </w:r>
    </w:p>
    <w:p w14:paraId="05DE1C8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receiverid</w:t>
      </w:r>
      <w:r w:rsidRPr="00F87F99">
        <w:rPr>
          <w:color w:val="0000FF"/>
        </w:rPr>
        <w:t>&gt;</w:t>
      </w:r>
      <w:r w:rsidRPr="00F87F99">
        <w:rPr>
          <w:b/>
          <w:bCs/>
        </w:rPr>
        <w:t>CTE-VALIDATOR</w:t>
      </w:r>
      <w:r w:rsidRPr="00F87F99">
        <w:rPr>
          <w:color w:val="0000FF"/>
        </w:rPr>
        <w:t>&lt;/</w:t>
      </w:r>
      <w:r w:rsidRPr="00F87F99">
        <w:rPr>
          <w:color w:val="990000"/>
        </w:rPr>
        <w:t>receiverid</w:t>
      </w:r>
      <w:r w:rsidRPr="00F87F99">
        <w:rPr>
          <w:color w:val="0000FF"/>
        </w:rPr>
        <w:t>&gt;</w:t>
      </w:r>
      <w:r w:rsidRPr="00F87F99">
        <w:t xml:space="preserve"> </w:t>
      </w:r>
    </w:p>
    <w:p w14:paraId="34F8888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interfaceid</w:t>
      </w:r>
      <w:r w:rsidRPr="00F87F99">
        <w:rPr>
          <w:color w:val="0000FF"/>
        </w:rPr>
        <w:t>&gt;</w:t>
      </w:r>
      <w:r w:rsidRPr="00F87F99">
        <w:rPr>
          <w:b/>
          <w:bCs/>
        </w:rPr>
        <w:t>CTE-1005-OR-XML-IB</w:t>
      </w:r>
      <w:r w:rsidRPr="00F87F99">
        <w:rPr>
          <w:color w:val="0000FF"/>
        </w:rPr>
        <w:t>&lt;/</w:t>
      </w:r>
      <w:r w:rsidRPr="00F87F99">
        <w:rPr>
          <w:color w:val="990000"/>
        </w:rPr>
        <w:t>interfaceid</w:t>
      </w:r>
      <w:r w:rsidRPr="00F87F99">
        <w:rPr>
          <w:color w:val="0000FF"/>
        </w:rPr>
        <w:t>&gt;</w:t>
      </w:r>
      <w:r w:rsidRPr="00F87F99">
        <w:t xml:space="preserve"> </w:t>
      </w:r>
    </w:p>
    <w:p w14:paraId="3D9BADE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messagetype</w:t>
      </w:r>
      <w:r w:rsidRPr="00F87F99">
        <w:rPr>
          <w:color w:val="0000FF"/>
        </w:rPr>
        <w:t>&gt;</w:t>
      </w:r>
      <w:r w:rsidRPr="00F87F99">
        <w:rPr>
          <w:b/>
          <w:bCs/>
        </w:rPr>
        <w:t>LSRUOM</w:t>
      </w:r>
      <w:r w:rsidRPr="00F87F99">
        <w:rPr>
          <w:color w:val="0000FF"/>
        </w:rPr>
        <w:t>&lt;/</w:t>
      </w:r>
      <w:r w:rsidRPr="00F87F99">
        <w:rPr>
          <w:color w:val="990000"/>
        </w:rPr>
        <w:t>messagetype</w:t>
      </w:r>
      <w:r w:rsidRPr="00F87F99">
        <w:rPr>
          <w:color w:val="0000FF"/>
        </w:rPr>
        <w:t>&gt;</w:t>
      </w:r>
      <w:r w:rsidRPr="00F87F99">
        <w:t xml:space="preserve"> </w:t>
      </w:r>
    </w:p>
    <w:p w14:paraId="186BCD4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lsogversion</w:t>
      </w:r>
      <w:r w:rsidRPr="00F87F99">
        <w:rPr>
          <w:color w:val="0000FF"/>
        </w:rPr>
        <w:t>&gt;</w:t>
      </w:r>
      <w:r w:rsidRPr="00F87F99">
        <w:rPr>
          <w:b/>
          <w:bCs/>
        </w:rPr>
        <w:t>10.05</w:t>
      </w:r>
      <w:r w:rsidRPr="00F87F99">
        <w:rPr>
          <w:color w:val="0000FF"/>
        </w:rPr>
        <w:t>&lt;/</w:t>
      </w:r>
      <w:r w:rsidRPr="00F87F99">
        <w:rPr>
          <w:color w:val="990000"/>
        </w:rPr>
        <w:t>lsogversion</w:t>
      </w:r>
      <w:r w:rsidRPr="00F87F99">
        <w:rPr>
          <w:color w:val="0000FF"/>
        </w:rPr>
        <w:t>&gt;</w:t>
      </w:r>
      <w:r w:rsidRPr="00F87F99">
        <w:t xml:space="preserve"> </w:t>
      </w:r>
    </w:p>
    <w:p w14:paraId="7AAF5D3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ordertype</w:t>
      </w:r>
      <w:r w:rsidRPr="00F87F99">
        <w:rPr>
          <w:color w:val="0000FF"/>
        </w:rPr>
        <w:t>&gt;</w:t>
      </w:r>
      <w:r w:rsidRPr="00F87F99">
        <w:rPr>
          <w:b/>
          <w:bCs/>
        </w:rPr>
        <w:t>ORDER</w:t>
      </w:r>
      <w:r w:rsidRPr="00F87F99">
        <w:rPr>
          <w:color w:val="0000FF"/>
        </w:rPr>
        <w:t>&lt;/</w:t>
      </w:r>
      <w:r w:rsidRPr="00F87F99">
        <w:rPr>
          <w:color w:val="990000"/>
        </w:rPr>
        <w:t>ordertype</w:t>
      </w:r>
      <w:r w:rsidRPr="00F87F99">
        <w:rPr>
          <w:color w:val="0000FF"/>
        </w:rPr>
        <w:t>&gt;</w:t>
      </w:r>
      <w:r w:rsidRPr="00F87F99">
        <w:t xml:space="preserve"> </w:t>
      </w:r>
    </w:p>
    <w:p w14:paraId="3497A57A"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header</w:t>
      </w:r>
      <w:r w:rsidRPr="00F87F99">
        <w:rPr>
          <w:color w:val="0000FF"/>
        </w:rPr>
        <w:t>&gt;</w:t>
      </w:r>
    </w:p>
    <w:p w14:paraId="38B41076" w14:textId="77777777" w:rsidR="009F64FE" w:rsidRPr="00F87F99" w:rsidRDefault="009F64FE" w:rsidP="009F64FE">
      <w:pPr>
        <w:ind w:hanging="480"/>
      </w:pPr>
      <w:hyperlink r:id="rId1419" w:history="1">
        <w:r w:rsidRPr="00F87F99">
          <w:rPr>
            <w:b/>
            <w:bCs/>
            <w:color w:val="FF0000"/>
            <w:u w:val="single"/>
          </w:rPr>
          <w:t>-</w:t>
        </w:r>
      </w:hyperlink>
      <w:r w:rsidRPr="00F87F99">
        <w:t xml:space="preserve"> </w:t>
      </w:r>
      <w:r w:rsidRPr="00F87F99">
        <w:rPr>
          <w:color w:val="0000FF"/>
        </w:rPr>
        <w:t>&lt;</w:t>
      </w:r>
      <w:r w:rsidRPr="00F87F99">
        <w:rPr>
          <w:color w:val="990000"/>
        </w:rPr>
        <w:t>m2:LSR_RESP</w:t>
      </w:r>
      <w:r w:rsidRPr="00F87F99">
        <w:rPr>
          <w:color w:val="FF0000"/>
        </w:rPr>
        <w:t xml:space="preserve"> xmlns:m2</w:t>
      </w:r>
      <w:r w:rsidRPr="00F87F99">
        <w:rPr>
          <w:color w:val="0000FF"/>
        </w:rPr>
        <w:t>="</w:t>
      </w:r>
      <w:r w:rsidRPr="00F87F99">
        <w:rPr>
          <w:b/>
          <w:bCs/>
          <w:color w:val="FF0000"/>
        </w:rPr>
        <w:t>http://lsr.att.com/obf/tML/UOM</w:t>
      </w:r>
      <w:r w:rsidRPr="00F87F99">
        <w:rPr>
          <w:color w:val="0000FF"/>
        </w:rPr>
        <w:t>"&gt;</w:t>
      </w:r>
    </w:p>
    <w:p w14:paraId="6EE86238" w14:textId="77777777" w:rsidR="009F64FE" w:rsidRPr="00F87F99" w:rsidRDefault="009F64FE" w:rsidP="009F64FE">
      <w:pPr>
        <w:ind w:hanging="480"/>
      </w:pPr>
      <w:hyperlink r:id="rId1420" w:history="1">
        <w:r w:rsidRPr="00F87F99">
          <w:rPr>
            <w:b/>
            <w:bCs/>
            <w:color w:val="FF0000"/>
            <w:u w:val="single"/>
          </w:rPr>
          <w:t>-</w:t>
        </w:r>
      </w:hyperlink>
      <w:r w:rsidRPr="00F87F99">
        <w:t xml:space="preserve"> </w:t>
      </w:r>
      <w:r w:rsidRPr="00F87F99">
        <w:rPr>
          <w:color w:val="0000FF"/>
        </w:rPr>
        <w:t>&lt;</w:t>
      </w:r>
      <w:r w:rsidRPr="00F87F99">
        <w:rPr>
          <w:color w:val="990000"/>
        </w:rPr>
        <w:t>m2:HDR</w:t>
      </w:r>
      <w:r w:rsidRPr="00F87F99">
        <w:rPr>
          <w:color w:val="0000FF"/>
        </w:rPr>
        <w:t>&gt;</w:t>
      </w:r>
    </w:p>
    <w:p w14:paraId="640CF900"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m2:MESSAGE_ID</w:t>
      </w:r>
      <w:r w:rsidRPr="00F87F99">
        <w:rPr>
          <w:color w:val="0000FF"/>
        </w:rPr>
        <w:t>&gt;</w:t>
      </w:r>
      <w:r w:rsidRPr="00F87F99">
        <w:rPr>
          <w:b/>
          <w:bCs/>
        </w:rPr>
        <w:t>1245770721370749.1271958344805</w:t>
      </w:r>
      <w:r w:rsidRPr="00F87F99">
        <w:rPr>
          <w:color w:val="0000FF"/>
        </w:rPr>
        <w:t>&lt;/</w:t>
      </w:r>
      <w:r w:rsidRPr="00F87F99">
        <w:rPr>
          <w:color w:val="990000"/>
        </w:rPr>
        <w:t>m2:MESSAGE_ID</w:t>
      </w:r>
      <w:r w:rsidRPr="00F87F99">
        <w:rPr>
          <w:color w:val="0000FF"/>
        </w:rPr>
        <w:t>&gt;</w:t>
      </w:r>
      <w:r w:rsidRPr="00F87F99">
        <w:t xml:space="preserve"> </w:t>
      </w:r>
    </w:p>
    <w:p w14:paraId="60B95C2D" w14:textId="77777777" w:rsidR="009F64FE" w:rsidRPr="008C51B0" w:rsidRDefault="009F64FE" w:rsidP="009F64FE">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21208C2" w14:textId="77777777" w:rsidR="009F64FE" w:rsidRPr="00F87F99" w:rsidRDefault="009F64FE" w:rsidP="009F64FE">
      <w:pPr>
        <w:ind w:hanging="480"/>
      </w:pPr>
      <w:r w:rsidRPr="008C51B0">
        <w:rPr>
          <w:b/>
          <w:bCs/>
          <w:color w:val="FF0000"/>
          <w:lang w:val="es-ES"/>
        </w:rPr>
        <w:t> </w:t>
      </w:r>
      <w:r w:rsidRPr="008C51B0">
        <w:rPr>
          <w:lang w:val="es-ES"/>
        </w:rPr>
        <w:t xml:space="preserve"> </w:t>
      </w:r>
      <w:r w:rsidRPr="00F87F99">
        <w:rPr>
          <w:color w:val="0000FF"/>
        </w:rPr>
        <w:t>&lt;</w:t>
      </w:r>
      <w:r w:rsidRPr="00F87F99">
        <w:rPr>
          <w:color w:val="990000"/>
        </w:rPr>
        <w:t>m2:MSG_TIMESTAMP</w:t>
      </w:r>
      <w:r w:rsidRPr="00F87F99">
        <w:rPr>
          <w:color w:val="0000FF"/>
        </w:rPr>
        <w:t>&gt;</w:t>
      </w:r>
      <w:r w:rsidRPr="00F87F99">
        <w:rPr>
          <w:b/>
          <w:bCs/>
        </w:rPr>
        <w:t>2009-06-23T10:25:21-05:00</w:t>
      </w:r>
      <w:r w:rsidRPr="00F87F99">
        <w:rPr>
          <w:color w:val="0000FF"/>
        </w:rPr>
        <w:t>&lt;/</w:t>
      </w:r>
      <w:r w:rsidRPr="00F87F99">
        <w:rPr>
          <w:color w:val="990000"/>
        </w:rPr>
        <w:t>m2:MSG_TIMESTAMP</w:t>
      </w:r>
      <w:r w:rsidRPr="00F87F99">
        <w:rPr>
          <w:color w:val="0000FF"/>
        </w:rPr>
        <w:t>&gt;</w:t>
      </w:r>
      <w:r w:rsidRPr="00F87F99">
        <w:t xml:space="preserve"> </w:t>
      </w:r>
    </w:p>
    <w:p w14:paraId="48E6CF3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m2:PON</w:t>
      </w:r>
      <w:r w:rsidRPr="00F87F99">
        <w:rPr>
          <w:color w:val="0000FF"/>
        </w:rPr>
        <w:t>&gt;</w:t>
      </w:r>
      <w:r w:rsidRPr="00F87F99">
        <w:rPr>
          <w:b/>
          <w:bCs/>
        </w:rPr>
        <w:t>CVTM1M060R31</w:t>
      </w:r>
      <w:r w:rsidRPr="00F87F99">
        <w:rPr>
          <w:color w:val="0000FF"/>
        </w:rPr>
        <w:t>&lt;/</w:t>
      </w:r>
      <w:r w:rsidRPr="00F87F99">
        <w:rPr>
          <w:color w:val="990000"/>
        </w:rPr>
        <w:t>m2:PON</w:t>
      </w:r>
      <w:r w:rsidRPr="00F87F99">
        <w:rPr>
          <w:color w:val="0000FF"/>
        </w:rPr>
        <w:t>&gt;</w:t>
      </w:r>
      <w:r w:rsidRPr="00F87F99">
        <w:t xml:space="preserve"> </w:t>
      </w:r>
    </w:p>
    <w:p w14:paraId="59A881E4" w14:textId="77777777" w:rsidR="009F64FE" w:rsidRPr="008C51B0" w:rsidRDefault="009F64FE" w:rsidP="009F64FE">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308BECE8"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3052942927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30C5B66"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20090623L00065-00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C1B06BD" w14:textId="77777777" w:rsidR="009F64FE" w:rsidRPr="00F87F99" w:rsidRDefault="009F64FE" w:rsidP="009F64FE">
      <w:pPr>
        <w:ind w:hanging="480"/>
      </w:pPr>
      <w:r w:rsidRPr="008C51B0">
        <w:rPr>
          <w:b/>
          <w:bCs/>
          <w:color w:val="FF0000"/>
          <w:lang w:val="es-ES"/>
        </w:rPr>
        <w:t> </w:t>
      </w:r>
      <w:r w:rsidRPr="008C51B0">
        <w:rPr>
          <w:lang w:val="es-ES"/>
        </w:rPr>
        <w:t xml:space="preserve"> </w:t>
      </w:r>
      <w:r w:rsidRPr="00F87F99">
        <w:rPr>
          <w:color w:val="0000FF"/>
        </w:rPr>
        <w:t>&lt;</w:t>
      </w:r>
      <w:r w:rsidRPr="00F87F99">
        <w:rPr>
          <w:color w:val="990000"/>
        </w:rPr>
        <w:t>m2:CC</w:t>
      </w:r>
      <w:r w:rsidRPr="00F87F99">
        <w:rPr>
          <w:color w:val="0000FF"/>
        </w:rPr>
        <w:t>&gt;</w:t>
      </w:r>
      <w:r w:rsidRPr="00F87F99">
        <w:rPr>
          <w:b/>
          <w:bCs/>
        </w:rPr>
        <w:t>9999</w:t>
      </w:r>
      <w:r w:rsidRPr="00F87F99">
        <w:rPr>
          <w:color w:val="0000FF"/>
        </w:rPr>
        <w:t>&lt;/</w:t>
      </w:r>
      <w:r w:rsidRPr="00F87F99">
        <w:rPr>
          <w:color w:val="990000"/>
        </w:rPr>
        <w:t>m2:CC</w:t>
      </w:r>
      <w:r w:rsidRPr="00F87F99">
        <w:rPr>
          <w:color w:val="0000FF"/>
        </w:rPr>
        <w:t>&gt;</w:t>
      </w:r>
      <w:r w:rsidRPr="00F87F99">
        <w:t xml:space="preserve"> </w:t>
      </w:r>
    </w:p>
    <w:p w14:paraId="03DE3A5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m2:CLEC_APPL_ID</w:t>
      </w:r>
      <w:r w:rsidRPr="00F87F99">
        <w:rPr>
          <w:color w:val="0000FF"/>
        </w:rPr>
        <w:t>&gt;</w:t>
      </w:r>
      <w:r w:rsidRPr="00F87F99">
        <w:rPr>
          <w:b/>
          <w:bCs/>
        </w:rPr>
        <w:t>CTE-VALIDATOR</w:t>
      </w:r>
      <w:r w:rsidRPr="00F87F99">
        <w:rPr>
          <w:color w:val="0000FF"/>
        </w:rPr>
        <w:t>&lt;/</w:t>
      </w:r>
      <w:r w:rsidRPr="00F87F99">
        <w:rPr>
          <w:color w:val="990000"/>
        </w:rPr>
        <w:t>m2:CLEC_APPL_ID</w:t>
      </w:r>
      <w:r w:rsidRPr="00F87F99">
        <w:rPr>
          <w:color w:val="0000FF"/>
        </w:rPr>
        <w:t>&gt;</w:t>
      </w:r>
      <w:r w:rsidRPr="00F87F99">
        <w:t xml:space="preserve"> </w:t>
      </w:r>
    </w:p>
    <w:p w14:paraId="7F71A0A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m2:CLEC_APPL_PASSWORD</w:t>
      </w:r>
      <w:r w:rsidRPr="00F87F99">
        <w:rPr>
          <w:color w:val="0000FF"/>
        </w:rPr>
        <w:t>&gt;</w:t>
      </w:r>
      <w:r w:rsidRPr="00F87F99">
        <w:rPr>
          <w:b/>
          <w:bCs/>
        </w:rPr>
        <w:t>PA$$WORD</w:t>
      </w:r>
      <w:r w:rsidRPr="00F87F99">
        <w:rPr>
          <w:color w:val="0000FF"/>
        </w:rPr>
        <w:t>&lt;/</w:t>
      </w:r>
      <w:r w:rsidRPr="00F87F99">
        <w:rPr>
          <w:color w:val="990000"/>
        </w:rPr>
        <w:t>m2:CLEC_APPL_PASSWORD</w:t>
      </w:r>
      <w:r w:rsidRPr="00F87F99">
        <w:rPr>
          <w:color w:val="0000FF"/>
        </w:rPr>
        <w:t>&gt;</w:t>
      </w:r>
      <w:r w:rsidRPr="00F87F99">
        <w:t xml:space="preserve"> </w:t>
      </w:r>
    </w:p>
    <w:p w14:paraId="452CC49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m2:DTSENT</w:t>
      </w:r>
      <w:r w:rsidRPr="00F87F99">
        <w:rPr>
          <w:color w:val="0000FF"/>
        </w:rPr>
        <w:t>&gt;</w:t>
      </w:r>
      <w:r w:rsidRPr="00F87F99">
        <w:rPr>
          <w:b/>
          <w:bCs/>
        </w:rPr>
        <w:t>200906231025AM</w:t>
      </w:r>
      <w:r w:rsidRPr="00F87F99">
        <w:rPr>
          <w:color w:val="0000FF"/>
        </w:rPr>
        <w:t>&lt;/</w:t>
      </w:r>
      <w:r w:rsidRPr="00F87F99">
        <w:rPr>
          <w:color w:val="990000"/>
        </w:rPr>
        <w:t>m2:DTSENT</w:t>
      </w:r>
      <w:r w:rsidRPr="00F87F99">
        <w:rPr>
          <w:color w:val="0000FF"/>
        </w:rPr>
        <w:t>&gt;</w:t>
      </w:r>
      <w:r w:rsidRPr="00F87F99">
        <w:t xml:space="preserve"> </w:t>
      </w:r>
    </w:p>
    <w:p w14:paraId="617EC85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m2:ORD</w:t>
      </w:r>
      <w:r w:rsidRPr="00F87F99">
        <w:rPr>
          <w:color w:val="0000FF"/>
        </w:rPr>
        <w:t>&gt;</w:t>
      </w:r>
      <w:r w:rsidRPr="00F87F99">
        <w:rPr>
          <w:b/>
          <w:bCs/>
        </w:rPr>
        <w:t>NQ0472Q3</w:t>
      </w:r>
      <w:r w:rsidRPr="00F87F99">
        <w:rPr>
          <w:color w:val="0000FF"/>
        </w:rPr>
        <w:t>&lt;/</w:t>
      </w:r>
      <w:r w:rsidRPr="00F87F99">
        <w:rPr>
          <w:color w:val="990000"/>
        </w:rPr>
        <w:t>m2:ORD</w:t>
      </w:r>
      <w:r w:rsidRPr="00F87F99">
        <w:rPr>
          <w:color w:val="0000FF"/>
        </w:rPr>
        <w:t>&gt;</w:t>
      </w:r>
      <w:r w:rsidRPr="00F87F99">
        <w:t xml:space="preserve"> </w:t>
      </w:r>
    </w:p>
    <w:p w14:paraId="57D7C81B"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m2:STATUS_CODE</w:t>
      </w:r>
      <w:r w:rsidRPr="00F87F99">
        <w:rPr>
          <w:color w:val="0000FF"/>
        </w:rPr>
        <w:t>&gt;</w:t>
      </w:r>
      <w:r w:rsidRPr="00F87F99">
        <w:rPr>
          <w:b/>
          <w:bCs/>
        </w:rPr>
        <w:t>PD</w:t>
      </w:r>
      <w:r w:rsidRPr="00F87F99">
        <w:rPr>
          <w:color w:val="0000FF"/>
        </w:rPr>
        <w:t>&lt;/</w:t>
      </w:r>
      <w:r w:rsidRPr="00F87F99">
        <w:rPr>
          <w:color w:val="990000"/>
        </w:rPr>
        <w:t>m2:STATUS_CODE</w:t>
      </w:r>
      <w:r w:rsidRPr="00F87F99">
        <w:rPr>
          <w:color w:val="0000FF"/>
        </w:rPr>
        <w:t>&gt;</w:t>
      </w:r>
      <w:r w:rsidRPr="00F87F99">
        <w:t xml:space="preserve"> </w:t>
      </w:r>
    </w:p>
    <w:p w14:paraId="0C24973E"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m2:STATUS_MSG</w:t>
      </w:r>
      <w:r w:rsidRPr="00F87F99">
        <w:rPr>
          <w:color w:val="0000FF"/>
        </w:rPr>
        <w:t>&gt;</w:t>
      </w:r>
      <w:r w:rsidRPr="00F87F99">
        <w:rPr>
          <w:b/>
          <w:bCs/>
        </w:rPr>
        <w:t>PENDING ORDER</w:t>
      </w:r>
      <w:r w:rsidRPr="00F87F99">
        <w:rPr>
          <w:color w:val="0000FF"/>
        </w:rPr>
        <w:t>&lt;/</w:t>
      </w:r>
      <w:r w:rsidRPr="00F87F99">
        <w:rPr>
          <w:color w:val="990000"/>
        </w:rPr>
        <w:t>m2:STATUS_MSG</w:t>
      </w:r>
      <w:r w:rsidRPr="00F87F99">
        <w:rPr>
          <w:color w:val="0000FF"/>
        </w:rPr>
        <w:t>&gt;</w:t>
      </w:r>
      <w:r w:rsidRPr="00F87F99">
        <w:t xml:space="preserve"> </w:t>
      </w:r>
    </w:p>
    <w:p w14:paraId="72CADA6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m2:REMARKS</w:t>
      </w:r>
      <w:r w:rsidRPr="00F87F99">
        <w:rPr>
          <w:color w:val="0000FF"/>
        </w:rPr>
        <w:t>&gt;</w:t>
      </w:r>
      <w:r w:rsidRPr="00F87F99">
        <w:rPr>
          <w:b/>
          <w:bCs/>
        </w:rPr>
        <w:t>Facilities have been checked</w:t>
      </w:r>
      <w:r w:rsidRPr="00F87F99">
        <w:rPr>
          <w:color w:val="0000FF"/>
        </w:rPr>
        <w:t>&lt;/</w:t>
      </w:r>
      <w:r w:rsidRPr="00F87F99">
        <w:rPr>
          <w:color w:val="990000"/>
        </w:rPr>
        <w:t>m2:REMARKS</w:t>
      </w:r>
      <w:r w:rsidRPr="00F87F99">
        <w:rPr>
          <w:color w:val="0000FF"/>
        </w:rPr>
        <w:t>&gt;</w:t>
      </w:r>
      <w:r w:rsidRPr="00F87F99">
        <w:t xml:space="preserve"> </w:t>
      </w:r>
    </w:p>
    <w:p w14:paraId="6B2A443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m2:TRAN_ACK_TYPE</w:t>
      </w:r>
      <w:r w:rsidRPr="00F87F99">
        <w:rPr>
          <w:color w:val="0000FF"/>
        </w:rPr>
        <w:t>&gt;</w:t>
      </w:r>
      <w:r w:rsidRPr="00F87F99">
        <w:rPr>
          <w:b/>
          <w:bCs/>
        </w:rPr>
        <w:t>AT</w:t>
      </w:r>
      <w:r w:rsidRPr="00F87F99">
        <w:rPr>
          <w:color w:val="0000FF"/>
        </w:rPr>
        <w:t>&lt;/</w:t>
      </w:r>
      <w:r w:rsidRPr="00F87F99">
        <w:rPr>
          <w:color w:val="990000"/>
        </w:rPr>
        <w:t>m2:TRAN_ACK_TYPE</w:t>
      </w:r>
      <w:r w:rsidRPr="00F87F99">
        <w:rPr>
          <w:color w:val="0000FF"/>
        </w:rPr>
        <w:t>&gt;</w:t>
      </w:r>
      <w:r w:rsidRPr="00F87F99">
        <w:t xml:space="preserve"> </w:t>
      </w:r>
    </w:p>
    <w:p w14:paraId="4F87C9D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m2:TRANS_SET_PURPOSE_CODE</w:t>
      </w:r>
      <w:r w:rsidRPr="00F87F99">
        <w:rPr>
          <w:color w:val="0000FF"/>
        </w:rPr>
        <w:t>&gt;</w:t>
      </w:r>
      <w:r w:rsidRPr="00F87F99">
        <w:rPr>
          <w:b/>
          <w:bCs/>
        </w:rPr>
        <w:t>06</w:t>
      </w:r>
      <w:r w:rsidRPr="00F87F99">
        <w:rPr>
          <w:color w:val="0000FF"/>
        </w:rPr>
        <w:t>&lt;/</w:t>
      </w:r>
      <w:r w:rsidRPr="00F87F99">
        <w:rPr>
          <w:color w:val="990000"/>
        </w:rPr>
        <w:t>m2:TRANS_SET_PURPOSE_CODE</w:t>
      </w:r>
      <w:r w:rsidRPr="00F87F99">
        <w:rPr>
          <w:color w:val="0000FF"/>
        </w:rPr>
        <w:t>&gt;</w:t>
      </w:r>
      <w:r w:rsidRPr="00F87F99">
        <w:t xml:space="preserve"> </w:t>
      </w:r>
    </w:p>
    <w:p w14:paraId="27584C66"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m2:HDR</w:t>
      </w:r>
      <w:r w:rsidRPr="00F87F99">
        <w:rPr>
          <w:color w:val="0000FF"/>
        </w:rPr>
        <w:t>&gt;</w:t>
      </w:r>
    </w:p>
    <w:p w14:paraId="0177BD79" w14:textId="77777777" w:rsidR="009F64FE" w:rsidRPr="00F87F99" w:rsidRDefault="009F64FE" w:rsidP="009F64FE">
      <w:pPr>
        <w:ind w:hanging="480"/>
      </w:pPr>
      <w:hyperlink r:id="rId1421" w:history="1">
        <w:r w:rsidRPr="00F87F99">
          <w:rPr>
            <w:b/>
            <w:bCs/>
            <w:color w:val="FF0000"/>
            <w:u w:val="single"/>
          </w:rPr>
          <w:t>-</w:t>
        </w:r>
      </w:hyperlink>
      <w:r w:rsidRPr="00F87F99">
        <w:t xml:space="preserve"> </w:t>
      </w:r>
      <w:r w:rsidRPr="00F87F99">
        <w:rPr>
          <w:color w:val="0000FF"/>
        </w:rPr>
        <w:t>&lt;</w:t>
      </w:r>
      <w:r w:rsidRPr="00F87F99">
        <w:rPr>
          <w:color w:val="990000"/>
        </w:rPr>
        <w:t>m2:NOTIFICATION</w:t>
      </w:r>
      <w:r w:rsidRPr="00F87F99">
        <w:rPr>
          <w:color w:val="0000FF"/>
        </w:rPr>
        <w:t>&gt;</w:t>
      </w:r>
    </w:p>
    <w:p w14:paraId="69AC8B51" w14:textId="77777777" w:rsidR="009F64FE" w:rsidRPr="00F87F99" w:rsidRDefault="009F64FE" w:rsidP="009F64FE">
      <w:pPr>
        <w:ind w:hanging="480"/>
      </w:pPr>
      <w:hyperlink r:id="rId1422" w:history="1">
        <w:r w:rsidRPr="00F87F99">
          <w:rPr>
            <w:b/>
            <w:bCs/>
            <w:color w:val="FF0000"/>
            <w:u w:val="single"/>
          </w:rPr>
          <w:t>-</w:t>
        </w:r>
      </w:hyperlink>
      <w:r w:rsidRPr="00F87F99">
        <w:t xml:space="preserve"> </w:t>
      </w:r>
      <w:r w:rsidRPr="00F87F99">
        <w:rPr>
          <w:color w:val="0000FF"/>
        </w:rPr>
        <w:t>&lt;</w:t>
      </w:r>
      <w:r w:rsidRPr="00F87F99">
        <w:rPr>
          <w:color w:val="990000"/>
        </w:rPr>
        <w:t>m2:FIRM_ORDER_NOTIFICATION</w:t>
      </w:r>
      <w:r w:rsidRPr="00F87F99">
        <w:rPr>
          <w:color w:val="0000FF"/>
        </w:rPr>
        <w:t>&gt;</w:t>
      </w:r>
    </w:p>
    <w:p w14:paraId="1B69A3C1" w14:textId="77777777" w:rsidR="009F64FE" w:rsidRPr="00F87F99" w:rsidRDefault="009F64FE" w:rsidP="009F64FE">
      <w:pPr>
        <w:ind w:hanging="480"/>
      </w:pPr>
      <w:hyperlink r:id="rId1423" w:history="1">
        <w:r w:rsidRPr="00F87F99">
          <w:rPr>
            <w:b/>
            <w:bCs/>
            <w:color w:val="FF0000"/>
            <w:u w:val="single"/>
          </w:rPr>
          <w:t>-</w:t>
        </w:r>
      </w:hyperlink>
      <w:r w:rsidRPr="00F87F99">
        <w:t xml:space="preserve"> </w:t>
      </w:r>
      <w:r w:rsidRPr="00F87F99">
        <w:rPr>
          <w:color w:val="0000FF"/>
        </w:rPr>
        <w:t>&lt;</w:t>
      </w:r>
      <w:r w:rsidRPr="00F87F99">
        <w:rPr>
          <w:color w:val="990000"/>
        </w:rPr>
        <w:t>m2:NOTIFICATION_ADMIN</w:t>
      </w:r>
      <w:r w:rsidRPr="00F87F99">
        <w:rPr>
          <w:color w:val="0000FF"/>
        </w:rPr>
        <w:t>&gt;</w:t>
      </w:r>
    </w:p>
    <w:p w14:paraId="3EBBF5A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m2:EATN</w:t>
      </w:r>
      <w:r w:rsidRPr="00F87F99">
        <w:rPr>
          <w:color w:val="0000FF"/>
        </w:rPr>
        <w:t>&gt;</w:t>
      </w:r>
      <w:r w:rsidRPr="00F87F99">
        <w:rPr>
          <w:b/>
          <w:bCs/>
        </w:rPr>
        <w:t>3052942927</w:t>
      </w:r>
      <w:r w:rsidRPr="00F87F99">
        <w:rPr>
          <w:color w:val="0000FF"/>
        </w:rPr>
        <w:t>&lt;/</w:t>
      </w:r>
      <w:r w:rsidRPr="00F87F99">
        <w:rPr>
          <w:color w:val="990000"/>
        </w:rPr>
        <w:t>m2:EATN</w:t>
      </w:r>
      <w:r w:rsidRPr="00F87F99">
        <w:rPr>
          <w:color w:val="0000FF"/>
        </w:rPr>
        <w:t>&gt;</w:t>
      </w:r>
      <w:r w:rsidRPr="00F87F99">
        <w:t xml:space="preserve"> </w:t>
      </w:r>
    </w:p>
    <w:p w14:paraId="4BCD1ADB"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m2:INIT</w:t>
      </w:r>
      <w:r w:rsidRPr="00F87F99">
        <w:rPr>
          <w:color w:val="0000FF"/>
        </w:rPr>
        <w:t>&gt;</w:t>
      </w:r>
      <w:r w:rsidRPr="00F87F99">
        <w:rPr>
          <w:b/>
          <w:bCs/>
        </w:rPr>
        <w:t>BOJANGLES</w:t>
      </w:r>
      <w:r w:rsidRPr="00F87F99">
        <w:rPr>
          <w:color w:val="0000FF"/>
        </w:rPr>
        <w:t>&lt;/</w:t>
      </w:r>
      <w:r w:rsidRPr="00F87F99">
        <w:rPr>
          <w:color w:val="990000"/>
        </w:rPr>
        <w:t>m2:INIT</w:t>
      </w:r>
      <w:r w:rsidRPr="00F87F99">
        <w:rPr>
          <w:color w:val="0000FF"/>
        </w:rPr>
        <w:t>&gt;</w:t>
      </w:r>
      <w:r w:rsidRPr="00F87F99">
        <w:t xml:space="preserve"> </w:t>
      </w:r>
    </w:p>
    <w:p w14:paraId="168C2D0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m2:INIT_TEL_NO</w:t>
      </w:r>
      <w:r w:rsidRPr="00F87F99">
        <w:rPr>
          <w:color w:val="0000FF"/>
        </w:rPr>
        <w:t>&gt;</w:t>
      </w:r>
      <w:r w:rsidRPr="00F87F99">
        <w:rPr>
          <w:b/>
          <w:bCs/>
        </w:rPr>
        <w:t>8884448888</w:t>
      </w:r>
      <w:r w:rsidRPr="00F87F99">
        <w:rPr>
          <w:color w:val="0000FF"/>
        </w:rPr>
        <w:t>&lt;/</w:t>
      </w:r>
      <w:r w:rsidRPr="00F87F99">
        <w:rPr>
          <w:color w:val="990000"/>
        </w:rPr>
        <w:t>m2:INIT_TEL_NO</w:t>
      </w:r>
      <w:r w:rsidRPr="00F87F99">
        <w:rPr>
          <w:color w:val="0000FF"/>
        </w:rPr>
        <w:t>&gt;</w:t>
      </w:r>
      <w:r w:rsidRPr="00F87F99">
        <w:t xml:space="preserve"> </w:t>
      </w:r>
    </w:p>
    <w:p w14:paraId="1AA968B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m2:REP</w:t>
      </w:r>
      <w:r w:rsidRPr="00F87F99">
        <w:rPr>
          <w:color w:val="0000FF"/>
        </w:rPr>
        <w:t>&gt;</w:t>
      </w:r>
      <w:r w:rsidRPr="00F87F99">
        <w:rPr>
          <w:b/>
          <w:bCs/>
        </w:rPr>
        <w:t>LCSC</w:t>
      </w:r>
      <w:r w:rsidRPr="00F87F99">
        <w:rPr>
          <w:color w:val="0000FF"/>
        </w:rPr>
        <w:t>&lt;/</w:t>
      </w:r>
      <w:r w:rsidRPr="00F87F99">
        <w:rPr>
          <w:color w:val="990000"/>
        </w:rPr>
        <w:t>m2:REP</w:t>
      </w:r>
      <w:r w:rsidRPr="00F87F99">
        <w:rPr>
          <w:color w:val="0000FF"/>
        </w:rPr>
        <w:t>&gt;</w:t>
      </w:r>
      <w:r w:rsidRPr="00F87F99">
        <w:t xml:space="preserve"> </w:t>
      </w:r>
    </w:p>
    <w:p w14:paraId="7022631B"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m2:REP_TEL_NO</w:t>
      </w:r>
      <w:r w:rsidRPr="00F87F99">
        <w:rPr>
          <w:color w:val="0000FF"/>
        </w:rPr>
        <w:t>&gt;</w:t>
      </w:r>
      <w:r w:rsidRPr="00F87F99">
        <w:rPr>
          <w:b/>
          <w:bCs/>
        </w:rPr>
        <w:t>8006670807</w:t>
      </w:r>
      <w:r w:rsidRPr="00F87F99">
        <w:rPr>
          <w:color w:val="0000FF"/>
        </w:rPr>
        <w:t>&lt;/</w:t>
      </w:r>
      <w:r w:rsidRPr="00F87F99">
        <w:rPr>
          <w:color w:val="990000"/>
        </w:rPr>
        <w:t>m2:REP_TEL_NO</w:t>
      </w:r>
      <w:r w:rsidRPr="00F87F99">
        <w:rPr>
          <w:color w:val="0000FF"/>
        </w:rPr>
        <w:t>&gt;</w:t>
      </w:r>
      <w:r w:rsidRPr="00F87F99">
        <w:t xml:space="preserve"> </w:t>
      </w:r>
    </w:p>
    <w:p w14:paraId="7240F8F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m2:DD_CD</w:t>
      </w:r>
      <w:r w:rsidRPr="00F87F99">
        <w:rPr>
          <w:color w:val="0000FF"/>
        </w:rPr>
        <w:t>&gt;</w:t>
      </w:r>
      <w:r w:rsidRPr="00F87F99">
        <w:rPr>
          <w:b/>
          <w:bCs/>
        </w:rPr>
        <w:t>20091201</w:t>
      </w:r>
      <w:r w:rsidRPr="00F87F99">
        <w:rPr>
          <w:color w:val="0000FF"/>
        </w:rPr>
        <w:t>&lt;/</w:t>
      </w:r>
      <w:r w:rsidRPr="00F87F99">
        <w:rPr>
          <w:color w:val="990000"/>
        </w:rPr>
        <w:t>m2:DD_CD</w:t>
      </w:r>
      <w:r w:rsidRPr="00F87F99">
        <w:rPr>
          <w:color w:val="0000FF"/>
        </w:rPr>
        <w:t>&gt;</w:t>
      </w:r>
      <w:r w:rsidRPr="00F87F99">
        <w:t xml:space="preserve"> </w:t>
      </w:r>
    </w:p>
    <w:p w14:paraId="419C2D2B" w14:textId="77777777" w:rsidR="009F64FE" w:rsidRPr="008C51B0" w:rsidRDefault="009F64FE" w:rsidP="009F64FE">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305Q886621621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14:paraId="1F7D93D4"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3052942871</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14:paraId="2F9CF140" w14:textId="77777777" w:rsidR="009F64FE" w:rsidRPr="00F87F99" w:rsidRDefault="009F64FE" w:rsidP="009F64FE">
      <w:pPr>
        <w:ind w:hanging="240"/>
      </w:pPr>
      <w:r w:rsidRPr="008C51B0">
        <w:rPr>
          <w:b/>
          <w:bCs/>
          <w:color w:val="FF0000"/>
          <w:lang w:val="es-ES"/>
        </w:rPr>
        <w:t> </w:t>
      </w:r>
      <w:r w:rsidRPr="008C51B0">
        <w:rPr>
          <w:lang w:val="es-ES"/>
        </w:rPr>
        <w:t xml:space="preserve"> </w:t>
      </w:r>
      <w:r w:rsidRPr="00F87F99">
        <w:rPr>
          <w:color w:val="0000FF"/>
        </w:rPr>
        <w:t>&lt;/</w:t>
      </w:r>
      <w:r w:rsidRPr="00F87F99">
        <w:rPr>
          <w:color w:val="990000"/>
        </w:rPr>
        <w:t>m2:NOTIFICATION_ADMIN</w:t>
      </w:r>
      <w:r w:rsidRPr="00F87F99">
        <w:rPr>
          <w:color w:val="0000FF"/>
        </w:rPr>
        <w:t>&gt;</w:t>
      </w:r>
    </w:p>
    <w:p w14:paraId="32DFF7CC" w14:textId="77777777" w:rsidR="009F64FE" w:rsidRPr="00F87F99" w:rsidRDefault="009F64FE" w:rsidP="009F64FE">
      <w:pPr>
        <w:ind w:hanging="480"/>
      </w:pPr>
      <w:hyperlink r:id="rId1424" w:history="1">
        <w:r w:rsidRPr="00F87F99">
          <w:rPr>
            <w:b/>
            <w:bCs/>
            <w:color w:val="FF0000"/>
            <w:u w:val="single"/>
          </w:rPr>
          <w:t>-</w:t>
        </w:r>
      </w:hyperlink>
      <w:r w:rsidRPr="00F87F99">
        <w:t xml:space="preserve"> </w:t>
      </w:r>
      <w:r w:rsidRPr="00F87F99">
        <w:rPr>
          <w:color w:val="0000FF"/>
        </w:rPr>
        <w:t>&lt;</w:t>
      </w:r>
      <w:r w:rsidRPr="00F87F99">
        <w:rPr>
          <w:color w:val="990000"/>
        </w:rPr>
        <w:t>m2:SERVICES_INFO</w:t>
      </w:r>
      <w:r w:rsidRPr="00F87F99">
        <w:rPr>
          <w:color w:val="0000FF"/>
        </w:rPr>
        <w:t>&gt;</w:t>
      </w:r>
    </w:p>
    <w:p w14:paraId="553214E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m2:LOCNUM_SVCS</w:t>
      </w:r>
      <w:r w:rsidRPr="00F87F99">
        <w:rPr>
          <w:color w:val="0000FF"/>
        </w:rPr>
        <w:t>&gt;</w:t>
      </w:r>
      <w:r w:rsidRPr="00F87F99">
        <w:rPr>
          <w:b/>
          <w:bCs/>
        </w:rPr>
        <w:t>000</w:t>
      </w:r>
      <w:r w:rsidRPr="00F87F99">
        <w:rPr>
          <w:color w:val="0000FF"/>
        </w:rPr>
        <w:t>&lt;/</w:t>
      </w:r>
      <w:r w:rsidRPr="00F87F99">
        <w:rPr>
          <w:color w:val="990000"/>
        </w:rPr>
        <w:t>m2:LOCNUM_SVCS</w:t>
      </w:r>
      <w:r w:rsidRPr="00F87F99">
        <w:rPr>
          <w:color w:val="0000FF"/>
        </w:rPr>
        <w:t>&gt;</w:t>
      </w:r>
      <w:r w:rsidRPr="00F87F99">
        <w:t xml:space="preserve"> </w:t>
      </w:r>
    </w:p>
    <w:p w14:paraId="7D58491D"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m2:LNUM</w:t>
      </w:r>
      <w:r w:rsidRPr="00F87F99">
        <w:rPr>
          <w:color w:val="0000FF"/>
        </w:rPr>
        <w:t>&gt;</w:t>
      </w:r>
      <w:r w:rsidRPr="00F87F99">
        <w:rPr>
          <w:b/>
          <w:bCs/>
        </w:rPr>
        <w:t>00001</w:t>
      </w:r>
      <w:r w:rsidRPr="00F87F99">
        <w:rPr>
          <w:color w:val="0000FF"/>
        </w:rPr>
        <w:t>&lt;/</w:t>
      </w:r>
      <w:r w:rsidRPr="00F87F99">
        <w:rPr>
          <w:color w:val="990000"/>
        </w:rPr>
        <w:t>m2:LNUM</w:t>
      </w:r>
      <w:r w:rsidRPr="00F87F99">
        <w:rPr>
          <w:color w:val="0000FF"/>
        </w:rPr>
        <w:t>&gt;</w:t>
      </w:r>
      <w:r w:rsidRPr="00F87F99">
        <w:t xml:space="preserve"> </w:t>
      </w:r>
    </w:p>
    <w:p w14:paraId="3EF9D90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m2:TNS</w:t>
      </w:r>
      <w:r w:rsidRPr="00F87F99">
        <w:rPr>
          <w:color w:val="0000FF"/>
        </w:rPr>
        <w:t>&gt;</w:t>
      </w:r>
      <w:r w:rsidRPr="00F87F99">
        <w:rPr>
          <w:b/>
          <w:bCs/>
        </w:rPr>
        <w:t>3052942927</w:t>
      </w:r>
      <w:r w:rsidRPr="00F87F99">
        <w:rPr>
          <w:color w:val="0000FF"/>
        </w:rPr>
        <w:t>&lt;/</w:t>
      </w:r>
      <w:r w:rsidRPr="00F87F99">
        <w:rPr>
          <w:color w:val="990000"/>
        </w:rPr>
        <w:t>m2:TNS</w:t>
      </w:r>
      <w:r w:rsidRPr="00F87F99">
        <w:rPr>
          <w:color w:val="0000FF"/>
        </w:rPr>
        <w:t>&gt;</w:t>
      </w:r>
      <w:r w:rsidRPr="00F87F99">
        <w:t xml:space="preserve"> </w:t>
      </w:r>
    </w:p>
    <w:p w14:paraId="1207557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m2:SERVICES_INFO</w:t>
      </w:r>
      <w:r w:rsidRPr="00F87F99">
        <w:rPr>
          <w:color w:val="0000FF"/>
        </w:rPr>
        <w:t>&gt;</w:t>
      </w:r>
    </w:p>
    <w:p w14:paraId="3E672028" w14:textId="77777777" w:rsidR="009F64FE" w:rsidRPr="00F87F99" w:rsidRDefault="009F64FE" w:rsidP="009F64FE">
      <w:pPr>
        <w:ind w:hanging="480"/>
      </w:pPr>
      <w:hyperlink r:id="rId1425" w:history="1">
        <w:r w:rsidRPr="00F87F99">
          <w:rPr>
            <w:b/>
            <w:bCs/>
            <w:color w:val="FF0000"/>
            <w:u w:val="single"/>
          </w:rPr>
          <w:t>-</w:t>
        </w:r>
      </w:hyperlink>
      <w:r w:rsidRPr="00F87F99">
        <w:t xml:space="preserve"> </w:t>
      </w:r>
      <w:r w:rsidRPr="00F87F99">
        <w:rPr>
          <w:color w:val="0000FF"/>
        </w:rPr>
        <w:t>&lt;</w:t>
      </w:r>
      <w:r w:rsidRPr="00F87F99">
        <w:rPr>
          <w:color w:val="990000"/>
        </w:rPr>
        <w:t>m2:DIRECTORY_INFO</w:t>
      </w:r>
      <w:r w:rsidRPr="00F87F99">
        <w:rPr>
          <w:color w:val="0000FF"/>
        </w:rPr>
        <w:t>&gt;</w:t>
      </w:r>
    </w:p>
    <w:p w14:paraId="15497B8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m2:DLNUM</w:t>
      </w:r>
      <w:r w:rsidRPr="00F87F99">
        <w:rPr>
          <w:color w:val="0000FF"/>
        </w:rPr>
        <w:t>&gt;</w:t>
      </w:r>
      <w:r w:rsidRPr="00F87F99">
        <w:rPr>
          <w:b/>
          <w:bCs/>
        </w:rPr>
        <w:t>0001</w:t>
      </w:r>
      <w:r w:rsidRPr="00F87F99">
        <w:rPr>
          <w:color w:val="0000FF"/>
        </w:rPr>
        <w:t>&lt;/</w:t>
      </w:r>
      <w:r w:rsidRPr="00F87F99">
        <w:rPr>
          <w:color w:val="990000"/>
        </w:rPr>
        <w:t>m2:DLNUM</w:t>
      </w:r>
      <w:r w:rsidRPr="00F87F99">
        <w:rPr>
          <w:color w:val="0000FF"/>
        </w:rPr>
        <w:t>&gt;</w:t>
      </w:r>
      <w:r w:rsidRPr="00F87F99">
        <w:t xml:space="preserve"> </w:t>
      </w:r>
    </w:p>
    <w:p w14:paraId="3F1460C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m2:LTN</w:t>
      </w:r>
      <w:r w:rsidRPr="00F87F99">
        <w:rPr>
          <w:color w:val="0000FF"/>
        </w:rPr>
        <w:t>&gt;</w:t>
      </w:r>
      <w:r w:rsidRPr="00F87F99">
        <w:rPr>
          <w:b/>
          <w:bCs/>
        </w:rPr>
        <w:t>3052942927</w:t>
      </w:r>
      <w:r w:rsidRPr="00F87F99">
        <w:rPr>
          <w:color w:val="0000FF"/>
        </w:rPr>
        <w:t>&lt;/</w:t>
      </w:r>
      <w:r w:rsidRPr="00F87F99">
        <w:rPr>
          <w:color w:val="990000"/>
        </w:rPr>
        <w:t>m2:LTN</w:t>
      </w:r>
      <w:r w:rsidRPr="00F87F99">
        <w:rPr>
          <w:color w:val="0000FF"/>
        </w:rPr>
        <w:t>&gt;</w:t>
      </w:r>
      <w:r w:rsidRPr="00F87F99">
        <w:t xml:space="preserve"> </w:t>
      </w:r>
    </w:p>
    <w:p w14:paraId="0BD091E0"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m2:LACT</w:t>
      </w:r>
      <w:r w:rsidRPr="00F87F99">
        <w:rPr>
          <w:color w:val="0000FF"/>
        </w:rPr>
        <w:t>&gt;</w:t>
      </w:r>
      <w:r w:rsidRPr="00F87F99">
        <w:rPr>
          <w:b/>
          <w:bCs/>
        </w:rPr>
        <w:t>N</w:t>
      </w:r>
      <w:r w:rsidRPr="00F87F99">
        <w:rPr>
          <w:color w:val="0000FF"/>
        </w:rPr>
        <w:t>&lt;/</w:t>
      </w:r>
      <w:r w:rsidRPr="00F87F99">
        <w:rPr>
          <w:color w:val="990000"/>
        </w:rPr>
        <w:t>m2:LACT</w:t>
      </w:r>
      <w:r w:rsidRPr="00F87F99">
        <w:rPr>
          <w:color w:val="0000FF"/>
        </w:rPr>
        <w:t>&gt;</w:t>
      </w:r>
      <w:r w:rsidRPr="00F87F99">
        <w:t xml:space="preserve"> </w:t>
      </w:r>
    </w:p>
    <w:p w14:paraId="5B78F5F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m2:LTY</w:t>
      </w:r>
      <w:r w:rsidRPr="00F87F99">
        <w:rPr>
          <w:color w:val="0000FF"/>
        </w:rPr>
        <w:t>&gt;</w:t>
      </w:r>
      <w:r w:rsidRPr="00F87F99">
        <w:rPr>
          <w:b/>
          <w:bCs/>
        </w:rPr>
        <w:t>1</w:t>
      </w:r>
      <w:r w:rsidRPr="00F87F99">
        <w:rPr>
          <w:color w:val="0000FF"/>
        </w:rPr>
        <w:t>&lt;/</w:t>
      </w:r>
      <w:r w:rsidRPr="00F87F99">
        <w:rPr>
          <w:color w:val="990000"/>
        </w:rPr>
        <w:t>m2:LTY</w:t>
      </w:r>
      <w:r w:rsidRPr="00F87F99">
        <w:rPr>
          <w:color w:val="0000FF"/>
        </w:rPr>
        <w:t>&gt;</w:t>
      </w:r>
      <w:r w:rsidRPr="00F87F99">
        <w:t xml:space="preserve"> </w:t>
      </w:r>
    </w:p>
    <w:p w14:paraId="4A8122C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m2:STYC</w:t>
      </w:r>
      <w:r w:rsidRPr="00F87F99">
        <w:rPr>
          <w:color w:val="0000FF"/>
        </w:rPr>
        <w:t>&gt;</w:t>
      </w:r>
      <w:r w:rsidRPr="00F87F99">
        <w:rPr>
          <w:b/>
          <w:bCs/>
        </w:rPr>
        <w:t>SL</w:t>
      </w:r>
      <w:r w:rsidRPr="00F87F99">
        <w:rPr>
          <w:color w:val="0000FF"/>
        </w:rPr>
        <w:t>&lt;/</w:t>
      </w:r>
      <w:r w:rsidRPr="00F87F99">
        <w:rPr>
          <w:color w:val="990000"/>
        </w:rPr>
        <w:t>m2:STYC</w:t>
      </w:r>
      <w:r w:rsidRPr="00F87F99">
        <w:rPr>
          <w:color w:val="0000FF"/>
        </w:rPr>
        <w:t>&gt;</w:t>
      </w:r>
      <w:r w:rsidRPr="00F87F99">
        <w:t xml:space="preserve"> </w:t>
      </w:r>
    </w:p>
    <w:p w14:paraId="571F230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m2:DOI</w:t>
      </w:r>
      <w:r w:rsidRPr="00F87F99">
        <w:rPr>
          <w:color w:val="0000FF"/>
        </w:rPr>
        <w:t>&gt;</w:t>
      </w:r>
      <w:r w:rsidRPr="00F87F99">
        <w:rPr>
          <w:b/>
          <w:bCs/>
        </w:rPr>
        <w:t>0</w:t>
      </w:r>
      <w:r w:rsidRPr="00F87F99">
        <w:rPr>
          <w:color w:val="0000FF"/>
        </w:rPr>
        <w:t>&lt;/</w:t>
      </w:r>
      <w:r w:rsidRPr="00F87F99">
        <w:rPr>
          <w:color w:val="990000"/>
        </w:rPr>
        <w:t>m2:DOI</w:t>
      </w:r>
      <w:r w:rsidRPr="00F87F99">
        <w:rPr>
          <w:color w:val="0000FF"/>
        </w:rPr>
        <w:t>&gt;</w:t>
      </w:r>
      <w:r w:rsidRPr="00F87F99">
        <w:t xml:space="preserve"> </w:t>
      </w:r>
    </w:p>
    <w:p w14:paraId="608F800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m2:TOA</w:t>
      </w:r>
      <w:r w:rsidRPr="00F87F99">
        <w:rPr>
          <w:color w:val="0000FF"/>
        </w:rPr>
        <w:t>&gt;</w:t>
      </w:r>
      <w:r w:rsidRPr="00F87F99">
        <w:rPr>
          <w:b/>
          <w:bCs/>
        </w:rPr>
        <w:t>B</w:t>
      </w:r>
      <w:r w:rsidRPr="00F87F99">
        <w:rPr>
          <w:color w:val="0000FF"/>
        </w:rPr>
        <w:t>&lt;/</w:t>
      </w:r>
      <w:r w:rsidRPr="00F87F99">
        <w:rPr>
          <w:color w:val="990000"/>
        </w:rPr>
        <w:t>m2:TOA</w:t>
      </w:r>
      <w:r w:rsidRPr="00F87F99">
        <w:rPr>
          <w:color w:val="0000FF"/>
        </w:rPr>
        <w:t>&gt;</w:t>
      </w:r>
      <w:r w:rsidRPr="00F87F99">
        <w:t xml:space="preserve"> </w:t>
      </w:r>
    </w:p>
    <w:p w14:paraId="7C2EBCF7"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m2:LISTNM</w:t>
      </w:r>
      <w:r w:rsidRPr="00F87F99">
        <w:rPr>
          <w:color w:val="0000FF"/>
        </w:rPr>
        <w:t>&gt;</w:t>
      </w:r>
      <w:r w:rsidRPr="00F87F99">
        <w:rPr>
          <w:b/>
          <w:bCs/>
        </w:rPr>
        <w:t>Cuisine Tropical</w:t>
      </w:r>
      <w:r w:rsidRPr="00F87F99">
        <w:rPr>
          <w:color w:val="0000FF"/>
        </w:rPr>
        <w:t>&lt;/</w:t>
      </w:r>
      <w:r w:rsidRPr="00F87F99">
        <w:rPr>
          <w:color w:val="990000"/>
        </w:rPr>
        <w:t>m2:LISTNM</w:t>
      </w:r>
      <w:r w:rsidRPr="00F87F99">
        <w:rPr>
          <w:color w:val="0000FF"/>
        </w:rPr>
        <w:t>&gt;</w:t>
      </w:r>
      <w:r w:rsidRPr="00F87F99">
        <w:t xml:space="preserve"> </w:t>
      </w:r>
    </w:p>
    <w:p w14:paraId="281453AE"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m2:LISTADR</w:t>
      </w:r>
      <w:r w:rsidRPr="00F87F99">
        <w:rPr>
          <w:color w:val="0000FF"/>
        </w:rPr>
        <w:t>&gt;</w:t>
      </w:r>
      <w:r w:rsidRPr="00F87F99">
        <w:rPr>
          <w:b/>
          <w:bCs/>
        </w:rPr>
        <w:t>530 Southard St</w:t>
      </w:r>
      <w:r w:rsidRPr="00F87F99">
        <w:rPr>
          <w:color w:val="0000FF"/>
        </w:rPr>
        <w:t>&lt;/</w:t>
      </w:r>
      <w:r w:rsidRPr="00F87F99">
        <w:rPr>
          <w:color w:val="990000"/>
        </w:rPr>
        <w:t>m2:LISTADR</w:t>
      </w:r>
      <w:r w:rsidRPr="00F87F99">
        <w:rPr>
          <w:color w:val="0000FF"/>
        </w:rPr>
        <w:t>&gt;</w:t>
      </w:r>
      <w:r w:rsidRPr="00F87F99">
        <w:t xml:space="preserve"> </w:t>
      </w:r>
    </w:p>
    <w:p w14:paraId="2EDB0F1B"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m2:DIRECTORY_INFO</w:t>
      </w:r>
      <w:r w:rsidRPr="00F87F99">
        <w:rPr>
          <w:color w:val="0000FF"/>
        </w:rPr>
        <w:t>&gt;</w:t>
      </w:r>
    </w:p>
    <w:p w14:paraId="24DF50EF"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m2:FIRM_ORDER_NOTIFICATION</w:t>
      </w:r>
      <w:r w:rsidRPr="00F87F99">
        <w:rPr>
          <w:color w:val="0000FF"/>
        </w:rPr>
        <w:t>&gt;</w:t>
      </w:r>
    </w:p>
    <w:p w14:paraId="2630974D"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m2:NOTIFICATION</w:t>
      </w:r>
      <w:r w:rsidRPr="00F87F99">
        <w:rPr>
          <w:color w:val="0000FF"/>
        </w:rPr>
        <w:t>&gt;</w:t>
      </w:r>
    </w:p>
    <w:p w14:paraId="31291A79"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m2:LSR_RESP</w:t>
      </w:r>
      <w:r w:rsidRPr="00F87F99">
        <w:rPr>
          <w:color w:val="0000FF"/>
        </w:rPr>
        <w:t>&gt;</w:t>
      </w:r>
    </w:p>
    <w:p w14:paraId="10E961F6"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m1:ATT_LSR_ORD_RSP</w:t>
      </w:r>
      <w:r w:rsidRPr="00F87F99">
        <w:rPr>
          <w:color w:val="0000FF"/>
        </w:rPr>
        <w:t>&gt;</w:t>
      </w:r>
    </w:p>
    <w:p w14:paraId="645FD136" w14:textId="77777777" w:rsidR="009F64FE" w:rsidRPr="00F87F99" w:rsidRDefault="009F64FE" w:rsidP="009F64FE"/>
    <w:p w14:paraId="4AEA0352" w14:textId="77777777" w:rsidR="009F64FE" w:rsidRDefault="009F64FE" w:rsidP="00090DEA">
      <w:pPr>
        <w:rPr>
          <w:rFonts w:ascii="Arial" w:hAnsi="Arial" w:cs="Arial"/>
        </w:rPr>
      </w:pPr>
    </w:p>
    <w:p w14:paraId="0E8E408D" w14:textId="77777777" w:rsidR="009F64FE" w:rsidRDefault="009F64FE" w:rsidP="00090DEA">
      <w:pPr>
        <w:rPr>
          <w:rFonts w:ascii="Arial" w:hAnsi="Arial" w:cs="Arial"/>
        </w:rPr>
      </w:pPr>
    </w:p>
    <w:p w14:paraId="024F19F3" w14:textId="77777777" w:rsidR="004954A7" w:rsidRDefault="004954A7" w:rsidP="00090DEA">
      <w:pPr>
        <w:rPr>
          <w:rFonts w:ascii="Arial" w:hAnsi="Arial" w:cs="Arial"/>
        </w:rPr>
      </w:pPr>
    </w:p>
    <w:p w14:paraId="2FA31FA6" w14:textId="77777777" w:rsidR="00031F5A" w:rsidRDefault="00B752E4" w:rsidP="00090DEA">
      <w:pPr>
        <w:rPr>
          <w:rFonts w:ascii="Arial" w:hAnsi="Arial" w:cs="Arial"/>
        </w:rPr>
      </w:pPr>
      <w:r>
        <w:rPr>
          <w:rFonts w:ascii="Arial" w:hAnsi="Arial" w:cs="Arial"/>
        </w:rPr>
        <w:br w:type="page"/>
      </w:r>
    </w:p>
    <w:p w14:paraId="2001E8C5" w14:textId="77777777" w:rsidR="00031F5A" w:rsidRDefault="00031F5A" w:rsidP="00090DEA">
      <w:pPr>
        <w:rPr>
          <w:rFonts w:ascii="Arial" w:hAnsi="Arial" w:cs="Arial"/>
        </w:rPr>
      </w:pPr>
    </w:p>
    <w:p w14:paraId="044B804C" w14:textId="77777777" w:rsidR="00031F5A" w:rsidRDefault="00031F5A" w:rsidP="00090DEA">
      <w:pPr>
        <w:rPr>
          <w:rFonts w:ascii="Arial" w:hAnsi="Arial" w:cs="Arial"/>
        </w:rPr>
      </w:pPr>
    </w:p>
    <w:p w14:paraId="5F8595F6" w14:textId="77777777" w:rsidR="00031F5A" w:rsidRDefault="00031F5A" w:rsidP="00090DEA">
      <w:pPr>
        <w:rPr>
          <w:rFonts w:ascii="Arial" w:hAnsi="Arial" w:cs="Arial"/>
        </w:rPr>
      </w:pPr>
    </w:p>
    <w:p w14:paraId="22D6DA9B" w14:textId="77777777" w:rsidR="00B752E4" w:rsidRPr="00090DEA" w:rsidRDefault="00B752E4" w:rsidP="00090DEA">
      <w:pPr>
        <w:rPr>
          <w:rFonts w:ascii="Arial" w:hAnsi="Arial" w:cs="Arial"/>
          <w:b/>
        </w:rPr>
      </w:pPr>
      <w:r w:rsidRPr="00090DEA">
        <w:rPr>
          <w:rFonts w:ascii="Arial" w:hAnsi="Arial" w:cs="Arial"/>
          <w:b/>
        </w:rPr>
        <w:t>TEST CASE M061: Scenario Description: (Act=V) Partial Migration taking the main telephone number to an existing account.   LNA=V; MI=B; Retain listings as-is (ELT=A)</w:t>
      </w:r>
    </w:p>
    <w:p w14:paraId="278D36CA" w14:textId="77777777" w:rsidR="00B752E4" w:rsidRPr="00090DEA" w:rsidRDefault="00B752E4">
      <w:pPr>
        <w:pStyle w:val="Heading3"/>
        <w:rPr>
          <w:i w:val="0"/>
          <w:iCs w:val="0"/>
        </w:rPr>
      </w:pPr>
      <w:r w:rsidRPr="00090DEA">
        <w:rPr>
          <w:i w:val="0"/>
          <w:iCs w:val="0"/>
        </w:rPr>
        <w:t>Type of Account:  Business / Multi-Line</w:t>
      </w:r>
    </w:p>
    <w:p w14:paraId="6F7BABFC" w14:textId="77777777" w:rsidR="00090DEA" w:rsidRPr="00090DEA" w:rsidRDefault="00090DEA" w:rsidP="00090DEA"/>
    <w:p w14:paraId="7681E31F"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090DEA" w14:paraId="6A072C0D"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FF310C6"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5AD76727" w14:textId="77777777" w:rsidR="00B752E4" w:rsidRPr="00090DEA" w:rsidRDefault="00B752E4">
            <w:pPr>
              <w:jc w:val="center"/>
              <w:rPr>
                <w:rFonts w:ascii="Arial" w:hAnsi="Arial" w:cs="Arial"/>
                <w:b/>
              </w:rPr>
            </w:pPr>
            <w:r w:rsidRPr="00090DEA">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149D1A50"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05D3155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031E962" w14:textId="77777777" w:rsidR="00B752E4" w:rsidRPr="00090DEA" w:rsidRDefault="00B752E4">
            <w:pPr>
              <w:pStyle w:val="Heading4"/>
              <w:rPr>
                <w:b/>
                <w:bCs/>
                <w:i w:val="0"/>
                <w:iCs w:val="0"/>
              </w:rPr>
            </w:pPr>
            <w:r w:rsidRPr="00090DEA">
              <w:rPr>
                <w:b/>
                <w:bCs/>
                <w:i w:val="0"/>
                <w:iCs w:val="0"/>
              </w:rPr>
              <w:t>LSR  FORM</w:t>
            </w:r>
          </w:p>
        </w:tc>
      </w:tr>
      <w:tr w:rsidR="00B752E4" w:rsidRPr="00090DEA" w14:paraId="5F17DF3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DE6820D"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6FBBED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DB77E2" w14:textId="77777777" w:rsidR="00B752E4" w:rsidRPr="00090DEA" w:rsidRDefault="00B752E4">
            <w:pPr>
              <w:pStyle w:val="FORMDATA"/>
              <w:rPr>
                <w:b/>
                <w:color w:val="auto"/>
              </w:rPr>
            </w:pPr>
            <w:r w:rsidRPr="00090DEA">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B92DB56" w14:textId="77777777" w:rsidR="00B752E4" w:rsidRPr="00090DEA" w:rsidRDefault="00B752E4">
            <w:pPr>
              <w:pStyle w:val="FORMDATA"/>
              <w:rPr>
                <w:b/>
                <w:color w:val="auto"/>
              </w:rPr>
            </w:pPr>
            <w:r w:rsidRPr="00090DEA">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BF561F5" w14:textId="77777777" w:rsidR="00B752E4" w:rsidRPr="00090DEA" w:rsidRDefault="00B752E4">
            <w:pPr>
              <w:pStyle w:val="FORMDATA"/>
              <w:rPr>
                <w:b/>
                <w:color w:val="auto"/>
              </w:rPr>
            </w:pPr>
            <w:r w:rsidRPr="00090DEA">
              <w:rPr>
                <w:b/>
                <w:color w:val="auto"/>
              </w:rPr>
              <w:t>ZXL</w:t>
            </w:r>
          </w:p>
        </w:tc>
      </w:tr>
      <w:tr w:rsidR="00B752E4" w:rsidRPr="00090DEA" w14:paraId="31838B05" w14:textId="77777777">
        <w:tc>
          <w:tcPr>
            <w:tcW w:w="2160" w:type="dxa"/>
            <w:tcBorders>
              <w:top w:val="single" w:sz="6" w:space="0" w:color="auto"/>
              <w:left w:val="single" w:sz="6" w:space="0" w:color="auto"/>
              <w:bottom w:val="single" w:sz="6" w:space="0" w:color="auto"/>
              <w:right w:val="single" w:sz="6" w:space="0" w:color="auto"/>
            </w:tcBorders>
          </w:tcPr>
          <w:p w14:paraId="17949270" w14:textId="77777777" w:rsidR="00B752E4" w:rsidRPr="00090DEA" w:rsidRDefault="00B752E4">
            <w:pPr>
              <w:pStyle w:val="FORMDATA"/>
              <w:rPr>
                <w:b/>
                <w:color w:val="auto"/>
              </w:rPr>
            </w:pPr>
            <w:r w:rsidRPr="00090DEA">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39C29B4B" w14:textId="77777777" w:rsidR="00B752E4" w:rsidRPr="00090DEA" w:rsidRDefault="00B752E4">
            <w:pPr>
              <w:pStyle w:val="FORMDATA"/>
              <w:rPr>
                <w:b/>
                <w:color w:val="auto"/>
              </w:rPr>
            </w:pPr>
            <w:r w:rsidRPr="00090DEA">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79CC6675" w14:textId="77777777" w:rsidR="00B752E4" w:rsidRPr="00090DEA" w:rsidRDefault="00B752E4">
            <w:pPr>
              <w:pStyle w:val="FORMDATA"/>
              <w:rPr>
                <w:b/>
                <w:color w:val="auto"/>
              </w:rPr>
            </w:pPr>
            <w:r w:rsidRPr="00090DEA">
              <w:rPr>
                <w:b/>
                <w:color w:val="auto"/>
              </w:rPr>
              <w:t>M61</w:t>
            </w:r>
          </w:p>
        </w:tc>
      </w:tr>
      <w:tr w:rsidR="00B752E4" w:rsidRPr="00090DEA" w14:paraId="20CE3E1C" w14:textId="77777777">
        <w:tc>
          <w:tcPr>
            <w:tcW w:w="2160" w:type="dxa"/>
            <w:tcBorders>
              <w:top w:val="single" w:sz="6" w:space="0" w:color="auto"/>
              <w:left w:val="single" w:sz="6" w:space="0" w:color="auto"/>
              <w:bottom w:val="single" w:sz="6" w:space="0" w:color="auto"/>
              <w:right w:val="single" w:sz="6" w:space="0" w:color="auto"/>
            </w:tcBorders>
          </w:tcPr>
          <w:p w14:paraId="1E7903AE" w14:textId="77777777" w:rsidR="00B752E4" w:rsidRPr="00090DEA" w:rsidRDefault="00B752E4">
            <w:pPr>
              <w:pStyle w:val="FORMDATA"/>
              <w:rPr>
                <w:b/>
                <w:color w:val="auto"/>
              </w:rPr>
            </w:pPr>
            <w:r w:rsidRPr="00090DEA">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238EDAEB" w14:textId="77777777" w:rsidR="00B752E4" w:rsidRPr="00090DEA" w:rsidRDefault="00B752E4">
            <w:pPr>
              <w:pStyle w:val="FORMDATA"/>
              <w:rPr>
                <w:b/>
                <w:color w:val="auto"/>
              </w:rPr>
            </w:pPr>
            <w:r w:rsidRPr="00090DEA">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3A711F65" w14:textId="77777777" w:rsidR="00B752E4" w:rsidRPr="00090DEA" w:rsidRDefault="00B752E4">
            <w:pPr>
              <w:pStyle w:val="FORMDATA"/>
              <w:rPr>
                <w:b/>
                <w:color w:val="auto"/>
              </w:rPr>
            </w:pPr>
            <w:r w:rsidRPr="00090DEA">
              <w:rPr>
                <w:b/>
                <w:color w:val="auto"/>
              </w:rPr>
              <w:t>CAVENOBILL</w:t>
            </w:r>
          </w:p>
        </w:tc>
      </w:tr>
      <w:tr w:rsidR="00B752E4" w:rsidRPr="00090DEA" w14:paraId="5B55E8B8" w14:textId="77777777">
        <w:tc>
          <w:tcPr>
            <w:tcW w:w="2160" w:type="dxa"/>
            <w:tcBorders>
              <w:top w:val="single" w:sz="6" w:space="0" w:color="auto"/>
              <w:left w:val="single" w:sz="6" w:space="0" w:color="auto"/>
              <w:bottom w:val="single" w:sz="6" w:space="0" w:color="auto"/>
              <w:right w:val="single" w:sz="6" w:space="0" w:color="auto"/>
            </w:tcBorders>
          </w:tcPr>
          <w:p w14:paraId="2331788A" w14:textId="77777777" w:rsidR="00B752E4" w:rsidRPr="00090DEA" w:rsidRDefault="00B752E4">
            <w:pPr>
              <w:pStyle w:val="FORMDATA"/>
              <w:rPr>
                <w:b/>
                <w:color w:val="auto"/>
              </w:rPr>
            </w:pPr>
            <w:r w:rsidRPr="00090DEA">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3BE9FABC" w14:textId="77777777" w:rsidR="00B752E4" w:rsidRPr="00090DEA" w:rsidRDefault="00B752E4">
            <w:pPr>
              <w:pStyle w:val="FORMDATA"/>
              <w:rPr>
                <w:b/>
                <w:color w:val="auto"/>
              </w:rPr>
            </w:pPr>
            <w:r w:rsidRPr="00090DEA">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1A44C568" w14:textId="77777777" w:rsidR="00B752E4" w:rsidRPr="00090DEA" w:rsidRDefault="00B752E4">
            <w:pPr>
              <w:pStyle w:val="FORMDATA"/>
              <w:rPr>
                <w:b/>
                <w:color w:val="auto"/>
              </w:rPr>
            </w:pPr>
            <w:r w:rsidRPr="00090DEA">
              <w:rPr>
                <w:b/>
                <w:color w:val="auto"/>
              </w:rPr>
              <w:t>3348744637</w:t>
            </w:r>
          </w:p>
        </w:tc>
      </w:tr>
      <w:tr w:rsidR="00B752E4" w:rsidRPr="00090DEA" w14:paraId="54BE6ACC" w14:textId="77777777">
        <w:tc>
          <w:tcPr>
            <w:tcW w:w="2160" w:type="dxa"/>
            <w:tcBorders>
              <w:top w:val="single" w:sz="6" w:space="0" w:color="auto"/>
              <w:left w:val="single" w:sz="6" w:space="0" w:color="auto"/>
              <w:bottom w:val="single" w:sz="6" w:space="0" w:color="auto"/>
              <w:right w:val="single" w:sz="6" w:space="0" w:color="auto"/>
            </w:tcBorders>
          </w:tcPr>
          <w:p w14:paraId="09CDAEB1" w14:textId="77777777" w:rsidR="00B752E4" w:rsidRPr="00090DEA" w:rsidRDefault="00B752E4">
            <w:pPr>
              <w:pStyle w:val="FORMDATA"/>
              <w:rPr>
                <w:b/>
                <w:color w:val="auto"/>
              </w:rPr>
            </w:pPr>
            <w:smartTag w:uri="urn:schemas-microsoft-com:office:smarttags" w:element="place">
              <w:r w:rsidRPr="00090DEA">
                <w:rPr>
                  <w:b/>
                  <w:color w:val="auto"/>
                </w:rPr>
                <w:t>NAN</w:t>
              </w:r>
            </w:smartTag>
          </w:p>
        </w:tc>
        <w:tc>
          <w:tcPr>
            <w:tcW w:w="4680" w:type="dxa"/>
            <w:tcBorders>
              <w:top w:val="single" w:sz="6" w:space="0" w:color="auto"/>
              <w:left w:val="single" w:sz="6" w:space="0" w:color="auto"/>
              <w:bottom w:val="single" w:sz="6" w:space="0" w:color="auto"/>
              <w:right w:val="single" w:sz="6" w:space="0" w:color="auto"/>
            </w:tcBorders>
          </w:tcPr>
          <w:p w14:paraId="32B37998" w14:textId="77777777" w:rsidR="00B752E4" w:rsidRPr="00090DEA" w:rsidRDefault="00B752E4">
            <w:pPr>
              <w:pStyle w:val="FORMDATA"/>
              <w:rPr>
                <w:b/>
                <w:color w:val="auto"/>
              </w:rPr>
            </w:pPr>
            <w:r w:rsidRPr="00090DEA">
              <w:rPr>
                <w:b/>
                <w:color w:val="auto"/>
              </w:rPr>
              <w:t>New Account Number</w:t>
            </w:r>
          </w:p>
        </w:tc>
        <w:tc>
          <w:tcPr>
            <w:tcW w:w="2430" w:type="dxa"/>
            <w:tcBorders>
              <w:top w:val="single" w:sz="6" w:space="0" w:color="auto"/>
              <w:left w:val="single" w:sz="6" w:space="0" w:color="auto"/>
              <w:bottom w:val="single" w:sz="6" w:space="0" w:color="auto"/>
              <w:right w:val="single" w:sz="6" w:space="0" w:color="auto"/>
            </w:tcBorders>
          </w:tcPr>
          <w:p w14:paraId="2A4C8606" w14:textId="77777777" w:rsidR="00B752E4" w:rsidRPr="00090DEA" w:rsidRDefault="00B752E4">
            <w:pPr>
              <w:pStyle w:val="FORMDATA"/>
              <w:rPr>
                <w:b/>
                <w:color w:val="auto"/>
              </w:rPr>
            </w:pPr>
            <w:r w:rsidRPr="00090DEA">
              <w:rPr>
                <w:b/>
                <w:color w:val="auto"/>
              </w:rPr>
              <w:t>3348746922</w:t>
            </w:r>
          </w:p>
        </w:tc>
      </w:tr>
      <w:tr w:rsidR="00B752E4" w:rsidRPr="00090DEA" w14:paraId="0C2BF6EB"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13ED0D" w14:textId="77777777" w:rsidR="00B752E4" w:rsidRPr="00090DEA" w:rsidRDefault="00B752E4">
            <w:pPr>
              <w:pStyle w:val="FORMDATA"/>
              <w:rPr>
                <w:b/>
                <w:color w:val="auto"/>
              </w:rPr>
            </w:pPr>
            <w:r w:rsidRPr="00090DEA">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79D681"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026D0FB" w14:textId="77777777" w:rsidR="00B752E4" w:rsidRPr="00090DEA" w:rsidRDefault="00B752E4">
            <w:pPr>
              <w:pStyle w:val="FORMDATA"/>
              <w:rPr>
                <w:b/>
                <w:color w:val="auto"/>
              </w:rPr>
            </w:pPr>
            <w:r w:rsidRPr="00090DEA">
              <w:rPr>
                <w:b/>
                <w:color w:val="auto"/>
              </w:rPr>
              <w:t>LCSC</w:t>
            </w:r>
          </w:p>
        </w:tc>
      </w:tr>
      <w:tr w:rsidR="00B752E4" w:rsidRPr="00090DEA" w14:paraId="29C4944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AC3EA9" w14:textId="77777777" w:rsidR="00B752E4" w:rsidRPr="00090DEA" w:rsidRDefault="00B752E4">
            <w:pPr>
              <w:pStyle w:val="FORMDATA"/>
              <w:rPr>
                <w:b/>
                <w:color w:val="auto"/>
              </w:rPr>
            </w:pPr>
            <w:r w:rsidRPr="00090DEA">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3EC9018" w14:textId="77777777" w:rsidR="00B752E4" w:rsidRPr="00090DEA" w:rsidRDefault="00B752E4">
            <w:pPr>
              <w:pStyle w:val="FORMDATA"/>
              <w:rPr>
                <w:b/>
                <w:color w:val="auto"/>
              </w:rPr>
            </w:pPr>
            <w:r w:rsidRPr="00090DEA">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560B31F" w14:textId="77777777" w:rsidR="00B752E4" w:rsidRPr="00090DEA" w:rsidRDefault="00B752E4">
            <w:pPr>
              <w:pStyle w:val="FORMDATA"/>
              <w:rPr>
                <w:b/>
                <w:color w:val="auto"/>
              </w:rPr>
            </w:pPr>
            <w:r w:rsidRPr="00090DEA">
              <w:rPr>
                <w:b/>
                <w:color w:val="auto"/>
              </w:rPr>
              <w:t>20040110</w:t>
            </w:r>
          </w:p>
        </w:tc>
      </w:tr>
      <w:tr w:rsidR="00B752E4" w:rsidRPr="00090DEA" w14:paraId="70BF0067" w14:textId="77777777">
        <w:tc>
          <w:tcPr>
            <w:tcW w:w="2160" w:type="dxa"/>
            <w:tcBorders>
              <w:top w:val="single" w:sz="6" w:space="0" w:color="auto"/>
              <w:left w:val="single" w:sz="6" w:space="0" w:color="auto"/>
              <w:bottom w:val="single" w:sz="6" w:space="0" w:color="auto"/>
              <w:right w:val="single" w:sz="6" w:space="0" w:color="auto"/>
            </w:tcBorders>
          </w:tcPr>
          <w:p w14:paraId="7578ACAC" w14:textId="77777777" w:rsidR="00B752E4" w:rsidRPr="00090DEA" w:rsidRDefault="00B752E4">
            <w:pPr>
              <w:pStyle w:val="FORMDATA"/>
              <w:rPr>
                <w:b/>
                <w:color w:val="auto"/>
              </w:rPr>
            </w:pPr>
            <w:r w:rsidRPr="00090DEA">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318536A0" w14:textId="77777777" w:rsidR="00B752E4" w:rsidRPr="00090DEA" w:rsidRDefault="00B752E4">
            <w:pPr>
              <w:pStyle w:val="FORMDATA"/>
              <w:rPr>
                <w:b/>
                <w:color w:val="auto"/>
              </w:rPr>
            </w:pPr>
            <w:r w:rsidRPr="00090DEA">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E8D6094" w14:textId="77777777" w:rsidR="00B752E4" w:rsidRPr="00090DEA" w:rsidRDefault="00B752E4">
            <w:pPr>
              <w:pStyle w:val="FORMDATA"/>
              <w:rPr>
                <w:b/>
                <w:color w:val="auto"/>
              </w:rPr>
            </w:pPr>
            <w:r w:rsidRPr="00090DEA">
              <w:rPr>
                <w:b/>
                <w:color w:val="auto"/>
              </w:rPr>
              <w:t>20040212</w:t>
            </w:r>
          </w:p>
        </w:tc>
      </w:tr>
      <w:tr w:rsidR="00B752E4" w:rsidRPr="00090DEA" w14:paraId="447BA245" w14:textId="77777777">
        <w:tc>
          <w:tcPr>
            <w:tcW w:w="2160" w:type="dxa"/>
            <w:tcBorders>
              <w:top w:val="single" w:sz="6" w:space="0" w:color="auto"/>
              <w:left w:val="single" w:sz="6" w:space="0" w:color="auto"/>
              <w:bottom w:val="single" w:sz="6" w:space="0" w:color="auto"/>
              <w:right w:val="single" w:sz="6" w:space="0" w:color="auto"/>
            </w:tcBorders>
          </w:tcPr>
          <w:p w14:paraId="6A7F6C2C" w14:textId="77777777" w:rsidR="00B752E4" w:rsidRPr="00090DEA" w:rsidRDefault="00B752E4">
            <w:pPr>
              <w:pStyle w:val="FORMDATA"/>
              <w:rPr>
                <w:b/>
                <w:color w:val="auto"/>
              </w:rPr>
            </w:pPr>
            <w:r w:rsidRPr="00090DEA">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3565BE75" w14:textId="77777777" w:rsidR="00B752E4" w:rsidRPr="00090DEA" w:rsidRDefault="00B752E4">
            <w:pPr>
              <w:pStyle w:val="FORMDATA"/>
              <w:rPr>
                <w:b/>
                <w:color w:val="auto"/>
              </w:rPr>
            </w:pPr>
            <w:r w:rsidRPr="00090DEA">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1B486C9E" w14:textId="77777777" w:rsidR="00B752E4" w:rsidRPr="00090DEA" w:rsidRDefault="00B752E4">
            <w:pPr>
              <w:pStyle w:val="FORMDATA"/>
              <w:rPr>
                <w:b/>
                <w:color w:val="auto"/>
              </w:rPr>
            </w:pPr>
            <w:r w:rsidRPr="00090DEA">
              <w:rPr>
                <w:b/>
                <w:color w:val="auto"/>
              </w:rPr>
              <w:t>MB</w:t>
            </w:r>
          </w:p>
        </w:tc>
      </w:tr>
      <w:tr w:rsidR="00B752E4" w:rsidRPr="00090DEA" w14:paraId="2E9A1424" w14:textId="77777777">
        <w:tc>
          <w:tcPr>
            <w:tcW w:w="2160" w:type="dxa"/>
            <w:tcBorders>
              <w:top w:val="single" w:sz="6" w:space="0" w:color="auto"/>
              <w:left w:val="single" w:sz="6" w:space="0" w:color="auto"/>
              <w:bottom w:val="single" w:sz="6" w:space="0" w:color="auto"/>
              <w:right w:val="single" w:sz="6" w:space="0" w:color="auto"/>
            </w:tcBorders>
          </w:tcPr>
          <w:p w14:paraId="560D05BC" w14:textId="77777777" w:rsidR="00B752E4" w:rsidRPr="00090DEA" w:rsidRDefault="00B752E4">
            <w:pPr>
              <w:pStyle w:val="FORMDATA"/>
              <w:rPr>
                <w:b/>
                <w:color w:val="auto"/>
              </w:rPr>
            </w:pPr>
            <w:r w:rsidRPr="00090DEA">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4CA1E0E0" w14:textId="77777777" w:rsidR="00B752E4" w:rsidRPr="00090DEA" w:rsidRDefault="00B752E4">
            <w:pPr>
              <w:pStyle w:val="FORMDATA"/>
              <w:rPr>
                <w:b/>
                <w:color w:val="auto"/>
              </w:rPr>
            </w:pPr>
            <w:r w:rsidRPr="00090DEA">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793CDA92" w14:textId="77777777" w:rsidR="00B752E4" w:rsidRPr="00090DEA" w:rsidRDefault="00B752E4">
            <w:pPr>
              <w:pStyle w:val="FORMDATA"/>
              <w:rPr>
                <w:b/>
                <w:color w:val="auto"/>
              </w:rPr>
            </w:pPr>
            <w:r w:rsidRPr="00090DEA">
              <w:rPr>
                <w:b/>
                <w:color w:val="auto"/>
              </w:rPr>
              <w:t>B</w:t>
            </w:r>
          </w:p>
        </w:tc>
      </w:tr>
      <w:tr w:rsidR="00B752E4" w:rsidRPr="00090DEA" w14:paraId="53725EF2" w14:textId="77777777">
        <w:tc>
          <w:tcPr>
            <w:tcW w:w="2160" w:type="dxa"/>
            <w:tcBorders>
              <w:top w:val="single" w:sz="6" w:space="0" w:color="auto"/>
              <w:left w:val="single" w:sz="6" w:space="0" w:color="auto"/>
              <w:bottom w:val="single" w:sz="6" w:space="0" w:color="auto"/>
              <w:right w:val="single" w:sz="6" w:space="0" w:color="auto"/>
            </w:tcBorders>
          </w:tcPr>
          <w:p w14:paraId="680381B7" w14:textId="77777777" w:rsidR="00B752E4" w:rsidRPr="00090DEA" w:rsidRDefault="00B752E4">
            <w:pPr>
              <w:pStyle w:val="FORMDATA"/>
              <w:rPr>
                <w:b/>
                <w:color w:val="auto"/>
              </w:rPr>
            </w:pPr>
            <w:r w:rsidRPr="00090DEA">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6994451C" w14:textId="77777777" w:rsidR="00B752E4" w:rsidRPr="00090DEA" w:rsidRDefault="00B752E4">
            <w:pPr>
              <w:pStyle w:val="FORMDATA"/>
              <w:rPr>
                <w:b/>
                <w:color w:val="auto"/>
              </w:rPr>
            </w:pPr>
            <w:r w:rsidRPr="00090DEA">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782C3822" w14:textId="77777777" w:rsidR="00B752E4" w:rsidRPr="00090DEA" w:rsidRDefault="00B752E4">
            <w:pPr>
              <w:pStyle w:val="FORMDATA"/>
              <w:rPr>
                <w:b/>
                <w:color w:val="auto"/>
              </w:rPr>
            </w:pPr>
            <w:r w:rsidRPr="00090DEA">
              <w:rPr>
                <w:b/>
                <w:color w:val="auto"/>
              </w:rPr>
              <w:t>V</w:t>
            </w:r>
          </w:p>
        </w:tc>
      </w:tr>
      <w:tr w:rsidR="00B752E4" w:rsidRPr="00090DEA" w14:paraId="5F25A0E9" w14:textId="77777777">
        <w:tc>
          <w:tcPr>
            <w:tcW w:w="2160" w:type="dxa"/>
            <w:tcBorders>
              <w:top w:val="single" w:sz="6" w:space="0" w:color="auto"/>
              <w:left w:val="single" w:sz="6" w:space="0" w:color="auto"/>
              <w:bottom w:val="single" w:sz="6" w:space="0" w:color="auto"/>
              <w:right w:val="single" w:sz="6" w:space="0" w:color="auto"/>
            </w:tcBorders>
          </w:tcPr>
          <w:p w14:paraId="65B147A6" w14:textId="77777777" w:rsidR="00B752E4" w:rsidRPr="00090DEA" w:rsidRDefault="00B752E4">
            <w:pPr>
              <w:pStyle w:val="FORMDATA"/>
              <w:rPr>
                <w:b/>
                <w:color w:val="auto"/>
              </w:rPr>
            </w:pPr>
            <w:r w:rsidRPr="00090DEA">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5D168E0F" w14:textId="77777777" w:rsidR="00B752E4" w:rsidRPr="00090DEA" w:rsidRDefault="00B752E4">
            <w:pPr>
              <w:pStyle w:val="FORMDATA"/>
              <w:rPr>
                <w:b/>
                <w:color w:val="auto"/>
              </w:rPr>
            </w:pPr>
            <w:r w:rsidRPr="00090DEA">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4554BEB9" w14:textId="77777777" w:rsidR="00B752E4" w:rsidRPr="00090DEA" w:rsidRDefault="00B752E4">
            <w:pPr>
              <w:pStyle w:val="FORMDATA"/>
              <w:rPr>
                <w:b/>
                <w:color w:val="auto"/>
              </w:rPr>
            </w:pPr>
            <w:r w:rsidRPr="00090DEA">
              <w:rPr>
                <w:b/>
                <w:color w:val="auto"/>
              </w:rPr>
              <w:t>9999</w:t>
            </w:r>
          </w:p>
        </w:tc>
      </w:tr>
      <w:tr w:rsidR="00B752E4" w:rsidRPr="00090DEA" w14:paraId="6E126B50" w14:textId="77777777">
        <w:tc>
          <w:tcPr>
            <w:tcW w:w="2160" w:type="dxa"/>
            <w:tcBorders>
              <w:top w:val="single" w:sz="6" w:space="0" w:color="auto"/>
              <w:left w:val="single" w:sz="6" w:space="0" w:color="auto"/>
              <w:bottom w:val="single" w:sz="6" w:space="0" w:color="auto"/>
              <w:right w:val="single" w:sz="6" w:space="0" w:color="auto"/>
            </w:tcBorders>
          </w:tcPr>
          <w:p w14:paraId="419B0574" w14:textId="77777777" w:rsidR="00B752E4" w:rsidRPr="00090DEA" w:rsidRDefault="00B752E4">
            <w:pPr>
              <w:pStyle w:val="FORMDATA"/>
              <w:rPr>
                <w:b/>
                <w:color w:val="auto"/>
              </w:rPr>
            </w:pPr>
            <w:r w:rsidRPr="00090DEA">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32D01D0" w14:textId="77777777" w:rsidR="00B752E4" w:rsidRPr="00090DEA" w:rsidRDefault="00B752E4">
            <w:pPr>
              <w:pStyle w:val="FORMDATA"/>
              <w:rPr>
                <w:b/>
                <w:color w:val="auto"/>
              </w:rPr>
            </w:pPr>
            <w:r w:rsidRPr="00090DEA">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20AB7E21" w14:textId="77777777" w:rsidR="00B752E4" w:rsidRPr="00090DEA" w:rsidRDefault="00B752E4">
            <w:pPr>
              <w:pStyle w:val="FORMDATA"/>
              <w:rPr>
                <w:b/>
                <w:color w:val="auto"/>
              </w:rPr>
            </w:pPr>
            <w:r w:rsidRPr="00090DEA">
              <w:rPr>
                <w:b/>
                <w:color w:val="auto"/>
              </w:rPr>
              <w:t>1AM-</w:t>
            </w:r>
          </w:p>
        </w:tc>
      </w:tr>
      <w:tr w:rsidR="00B752E4" w:rsidRPr="00090DEA" w14:paraId="2BB93D43" w14:textId="77777777">
        <w:tc>
          <w:tcPr>
            <w:tcW w:w="2160" w:type="dxa"/>
            <w:tcBorders>
              <w:top w:val="single" w:sz="6" w:space="0" w:color="auto"/>
              <w:left w:val="single" w:sz="6" w:space="0" w:color="auto"/>
              <w:bottom w:val="single" w:sz="6" w:space="0" w:color="auto"/>
              <w:right w:val="single" w:sz="6" w:space="0" w:color="auto"/>
            </w:tcBorders>
          </w:tcPr>
          <w:p w14:paraId="53ABC629" w14:textId="77777777" w:rsidR="00B752E4" w:rsidRPr="00090DEA" w:rsidRDefault="00B752E4">
            <w:pPr>
              <w:pStyle w:val="FORMDATA"/>
              <w:rPr>
                <w:b/>
                <w:color w:val="auto"/>
              </w:rPr>
            </w:pPr>
            <w:r w:rsidRPr="00090DEA">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7FDDF486" w14:textId="77777777" w:rsidR="00B752E4" w:rsidRPr="00090DEA" w:rsidRDefault="00B752E4">
            <w:pPr>
              <w:pStyle w:val="FORMDATA"/>
              <w:rPr>
                <w:b/>
                <w:color w:val="auto"/>
              </w:rPr>
            </w:pPr>
            <w:r w:rsidRPr="00090DEA">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00FAAC86" w14:textId="77777777" w:rsidR="00B752E4" w:rsidRPr="00090DEA" w:rsidRDefault="00B752E4">
            <w:pPr>
              <w:pStyle w:val="FORMDATA"/>
              <w:rPr>
                <w:b/>
                <w:color w:val="auto"/>
              </w:rPr>
            </w:pPr>
            <w:r w:rsidRPr="00090DEA">
              <w:rPr>
                <w:b/>
                <w:color w:val="auto"/>
              </w:rPr>
              <w:t>L</w:t>
            </w:r>
          </w:p>
        </w:tc>
      </w:tr>
      <w:tr w:rsidR="00B752E4" w:rsidRPr="00090DEA" w14:paraId="722695D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C701019" w14:textId="77777777" w:rsidR="00B752E4" w:rsidRPr="00090DEA" w:rsidRDefault="00B752E4">
            <w:pPr>
              <w:pStyle w:val="Heading4"/>
              <w:rPr>
                <w:b/>
                <w:i w:val="0"/>
              </w:rPr>
            </w:pPr>
            <w:r w:rsidRPr="00090DEA">
              <w:rPr>
                <w:b/>
                <w:i w:val="0"/>
              </w:rPr>
              <w:t>Billing Section</w:t>
            </w:r>
          </w:p>
        </w:tc>
      </w:tr>
      <w:tr w:rsidR="00B752E4" w:rsidRPr="00090DEA" w14:paraId="32482747" w14:textId="77777777">
        <w:tc>
          <w:tcPr>
            <w:tcW w:w="2160" w:type="dxa"/>
            <w:tcBorders>
              <w:top w:val="single" w:sz="6" w:space="0" w:color="auto"/>
              <w:left w:val="single" w:sz="6" w:space="0" w:color="auto"/>
              <w:bottom w:val="single" w:sz="6" w:space="0" w:color="auto"/>
              <w:right w:val="single" w:sz="6" w:space="0" w:color="auto"/>
            </w:tcBorders>
          </w:tcPr>
          <w:p w14:paraId="4D4F39FD" w14:textId="77777777" w:rsidR="00B752E4" w:rsidRPr="00090DEA" w:rsidRDefault="00B752E4">
            <w:pPr>
              <w:pStyle w:val="FORMDATA"/>
              <w:rPr>
                <w:b/>
                <w:color w:val="auto"/>
              </w:rPr>
            </w:pPr>
            <w:r w:rsidRPr="00090DEA">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73707380" w14:textId="77777777" w:rsidR="00B752E4" w:rsidRPr="00090DEA" w:rsidRDefault="00B752E4">
            <w:pPr>
              <w:pStyle w:val="FORMDATA"/>
              <w:rPr>
                <w:b/>
                <w:color w:val="auto"/>
              </w:rPr>
            </w:pPr>
            <w:r w:rsidRPr="00090DEA">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C0BF87A" w14:textId="77777777" w:rsidR="00B752E4" w:rsidRPr="00090DEA" w:rsidRDefault="00B752E4">
            <w:pPr>
              <w:pStyle w:val="FORMDATA"/>
              <w:rPr>
                <w:b/>
                <w:color w:val="auto"/>
                <w:lang w:val="fr-FR"/>
              </w:rPr>
            </w:pPr>
            <w:r w:rsidRPr="00090DEA">
              <w:rPr>
                <w:b/>
                <w:color w:val="auto"/>
                <w:lang w:val="fr-FR"/>
              </w:rPr>
              <w:t>205Q886621621</w:t>
            </w:r>
          </w:p>
        </w:tc>
      </w:tr>
      <w:tr w:rsidR="00B752E4" w:rsidRPr="00090DEA" w14:paraId="47C13F9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517A929" w14:textId="77777777" w:rsidR="00B752E4" w:rsidRPr="00090DEA" w:rsidRDefault="00B752E4">
            <w:pPr>
              <w:pStyle w:val="Heading4"/>
              <w:rPr>
                <w:b/>
                <w:i w:val="0"/>
              </w:rPr>
            </w:pPr>
            <w:r w:rsidRPr="00090DEA">
              <w:rPr>
                <w:b/>
                <w:i w:val="0"/>
              </w:rPr>
              <w:t>Contact Section</w:t>
            </w:r>
          </w:p>
        </w:tc>
      </w:tr>
      <w:tr w:rsidR="00B752E4" w:rsidRPr="00090DEA" w14:paraId="7F01DF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B2734D" w14:textId="77777777" w:rsidR="00B752E4" w:rsidRPr="00090DEA" w:rsidRDefault="00B752E4">
            <w:pPr>
              <w:pStyle w:val="FORMDATA"/>
              <w:rPr>
                <w:b/>
                <w:color w:val="auto"/>
              </w:rPr>
            </w:pPr>
            <w:r w:rsidRPr="00090DEA">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FE482E" w14:textId="77777777" w:rsidR="00B752E4" w:rsidRPr="00090DEA" w:rsidRDefault="00B752E4">
            <w:pPr>
              <w:pStyle w:val="FORMDATA"/>
              <w:rPr>
                <w:b/>
                <w:color w:val="auto"/>
              </w:rPr>
            </w:pPr>
            <w:r w:rsidRPr="00090DEA">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1240C8A" w14:textId="77777777" w:rsidR="00B752E4" w:rsidRPr="00090DEA" w:rsidRDefault="00B752E4">
            <w:pPr>
              <w:pStyle w:val="FORMDATA"/>
              <w:rPr>
                <w:b/>
                <w:color w:val="auto"/>
              </w:rPr>
            </w:pPr>
            <w:r w:rsidRPr="00090DEA">
              <w:rPr>
                <w:b/>
                <w:color w:val="auto"/>
              </w:rPr>
              <w:t>Bojangles</w:t>
            </w:r>
          </w:p>
        </w:tc>
      </w:tr>
      <w:tr w:rsidR="00B752E4" w:rsidRPr="00090DEA" w14:paraId="4C44731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E16127" w14:textId="77777777" w:rsidR="00B752E4" w:rsidRPr="00090DEA" w:rsidRDefault="00B752E4">
            <w:pPr>
              <w:pStyle w:val="FORMDATA"/>
              <w:rPr>
                <w:b/>
                <w:color w:val="auto"/>
              </w:rPr>
            </w:pPr>
            <w:r w:rsidRPr="00090DEA">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258BB28" w14:textId="77777777" w:rsidR="00B752E4" w:rsidRPr="00090DEA" w:rsidRDefault="00B752E4">
            <w:pPr>
              <w:pStyle w:val="FORMDATA"/>
              <w:rPr>
                <w:b/>
                <w:color w:val="auto"/>
              </w:rPr>
            </w:pPr>
            <w:r w:rsidRPr="00090DEA">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110CAE5" w14:textId="77777777" w:rsidR="00B752E4" w:rsidRPr="00090DEA" w:rsidRDefault="00B752E4">
            <w:pPr>
              <w:pStyle w:val="FORMDATA"/>
              <w:rPr>
                <w:b/>
                <w:color w:val="auto"/>
              </w:rPr>
            </w:pPr>
            <w:r w:rsidRPr="00090DEA">
              <w:rPr>
                <w:b/>
                <w:color w:val="auto"/>
              </w:rPr>
              <w:t>8884448888</w:t>
            </w:r>
          </w:p>
        </w:tc>
      </w:tr>
      <w:tr w:rsidR="00B752E4" w:rsidRPr="00090DEA" w14:paraId="68A9746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00AA52" w14:textId="77777777" w:rsidR="00B752E4" w:rsidRPr="00090DEA" w:rsidRDefault="00B752E4">
            <w:pPr>
              <w:pStyle w:val="FORMDATA"/>
              <w:rPr>
                <w:b/>
                <w:color w:val="auto"/>
              </w:rPr>
            </w:pPr>
            <w:r w:rsidRPr="00090DEA">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99311FD" w14:textId="77777777" w:rsidR="00B752E4" w:rsidRPr="00090DEA" w:rsidRDefault="00B752E4">
            <w:pPr>
              <w:pStyle w:val="FORMDATA"/>
              <w:rPr>
                <w:b/>
                <w:color w:val="auto"/>
              </w:rPr>
            </w:pPr>
            <w:r w:rsidRPr="00090DEA">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A25D6AE"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16C5E35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E461AC" w14:textId="77777777" w:rsidR="00B752E4" w:rsidRPr="00090DEA" w:rsidRDefault="00B752E4">
            <w:pPr>
              <w:pStyle w:val="FORMDATA"/>
              <w:rPr>
                <w:b/>
                <w:color w:val="auto"/>
                <w:lang w:val="fr-FR"/>
              </w:rPr>
            </w:pPr>
            <w:r w:rsidRPr="00090DEA">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83E8CA" w14:textId="77777777" w:rsidR="00B752E4" w:rsidRPr="00090DEA" w:rsidRDefault="00B752E4">
            <w:pPr>
              <w:pStyle w:val="FORMDATA"/>
              <w:rPr>
                <w:b/>
                <w:color w:val="auto"/>
                <w:lang w:val="fr-FR"/>
              </w:rPr>
            </w:pPr>
            <w:r w:rsidRPr="00090DEA">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286570A" w14:textId="77777777" w:rsidR="00B752E4" w:rsidRPr="00090DEA" w:rsidRDefault="00B752E4">
            <w:pPr>
              <w:pStyle w:val="FORMDATA"/>
              <w:rPr>
                <w:b/>
                <w:color w:val="auto"/>
              </w:rPr>
            </w:pPr>
            <w:r w:rsidRPr="00090DEA">
              <w:rPr>
                <w:b/>
                <w:color w:val="auto"/>
              </w:rPr>
              <w:t>Bugs Bunny</w:t>
            </w:r>
          </w:p>
        </w:tc>
      </w:tr>
      <w:tr w:rsidR="00B752E4" w:rsidRPr="00090DEA" w14:paraId="130CED1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AE553F" w14:textId="77777777" w:rsidR="00B752E4" w:rsidRPr="00090DEA" w:rsidRDefault="00B752E4">
            <w:pPr>
              <w:pStyle w:val="FORMDATA"/>
              <w:rPr>
                <w:b/>
                <w:color w:val="auto"/>
              </w:rPr>
            </w:pPr>
            <w:r w:rsidRPr="00090DEA">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B091BEA" w14:textId="77777777" w:rsidR="00B752E4" w:rsidRPr="00090DEA" w:rsidRDefault="00B752E4">
            <w:pPr>
              <w:pStyle w:val="FORMDATA"/>
              <w:rPr>
                <w:b/>
                <w:color w:val="auto"/>
              </w:rPr>
            </w:pPr>
            <w:r w:rsidRPr="00090DEA">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780CB88" w14:textId="77777777" w:rsidR="00B752E4" w:rsidRPr="00090DEA" w:rsidRDefault="00B752E4">
            <w:pPr>
              <w:pStyle w:val="FORMDATA"/>
              <w:rPr>
                <w:b/>
                <w:color w:val="auto"/>
              </w:rPr>
            </w:pPr>
            <w:r w:rsidRPr="00090DEA">
              <w:rPr>
                <w:b/>
                <w:color w:val="auto"/>
              </w:rPr>
              <w:t>4041114444</w:t>
            </w:r>
          </w:p>
        </w:tc>
      </w:tr>
      <w:tr w:rsidR="00B752E4" w:rsidRPr="00090DEA" w14:paraId="7F5DBE9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1EF2B51"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276AC42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A653338"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0C696BE8" w14:textId="77777777">
        <w:tc>
          <w:tcPr>
            <w:tcW w:w="2160" w:type="dxa"/>
            <w:tcBorders>
              <w:top w:val="single" w:sz="6" w:space="0" w:color="auto"/>
              <w:left w:val="single" w:sz="6" w:space="0" w:color="auto"/>
              <w:bottom w:val="single" w:sz="6" w:space="0" w:color="auto"/>
              <w:right w:val="single" w:sz="6" w:space="0" w:color="auto"/>
            </w:tcBorders>
          </w:tcPr>
          <w:p w14:paraId="45F32F8E" w14:textId="77777777" w:rsidR="00B752E4" w:rsidRPr="00090DEA" w:rsidRDefault="00B752E4">
            <w:pPr>
              <w:pStyle w:val="FORMDATA"/>
              <w:rPr>
                <w:b/>
                <w:color w:val="auto"/>
              </w:rPr>
            </w:pPr>
            <w:r w:rsidRPr="00090DEA">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1D74474F" w14:textId="77777777" w:rsidR="00B752E4" w:rsidRPr="00090DEA" w:rsidRDefault="00B752E4">
            <w:pPr>
              <w:pStyle w:val="FORMDATA"/>
              <w:rPr>
                <w:b/>
                <w:color w:val="auto"/>
              </w:rPr>
            </w:pPr>
            <w:r w:rsidRPr="00090DEA">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10E06AAF" w14:textId="77777777" w:rsidR="00B752E4" w:rsidRPr="00090DEA" w:rsidRDefault="00B752E4">
            <w:pPr>
              <w:pStyle w:val="FORMDATA"/>
              <w:rPr>
                <w:b/>
                <w:color w:val="auto"/>
              </w:rPr>
            </w:pPr>
            <w:r w:rsidRPr="00090DEA">
              <w:rPr>
                <w:b/>
                <w:color w:val="auto"/>
              </w:rPr>
              <w:t>Creole Cuisine</w:t>
            </w:r>
          </w:p>
        </w:tc>
      </w:tr>
      <w:tr w:rsidR="00B752E4" w:rsidRPr="00090DEA" w14:paraId="37D2DDF7" w14:textId="77777777">
        <w:tc>
          <w:tcPr>
            <w:tcW w:w="2160" w:type="dxa"/>
            <w:tcBorders>
              <w:top w:val="single" w:sz="6" w:space="0" w:color="auto"/>
              <w:left w:val="single" w:sz="6" w:space="0" w:color="auto"/>
              <w:bottom w:val="single" w:sz="6" w:space="0" w:color="auto"/>
              <w:right w:val="single" w:sz="6" w:space="0" w:color="auto"/>
            </w:tcBorders>
          </w:tcPr>
          <w:p w14:paraId="435D5CD4" w14:textId="77777777" w:rsidR="00B752E4" w:rsidRPr="00090DEA" w:rsidRDefault="00B752E4">
            <w:pPr>
              <w:pStyle w:val="FORMDATA"/>
              <w:rPr>
                <w:b/>
                <w:color w:val="auto"/>
              </w:rPr>
            </w:pPr>
            <w:r w:rsidRPr="00090DEA">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FBEF7AC" w14:textId="77777777" w:rsidR="00B752E4" w:rsidRPr="00090DEA" w:rsidRDefault="00B752E4">
            <w:pPr>
              <w:pStyle w:val="FORMDATA"/>
              <w:rPr>
                <w:b/>
                <w:color w:val="auto"/>
              </w:rPr>
            </w:pPr>
            <w:r w:rsidRPr="00090DEA">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0C306657" w14:textId="77777777" w:rsidR="00B752E4" w:rsidRPr="00090DEA" w:rsidRDefault="00B752E4">
            <w:pPr>
              <w:pStyle w:val="FORMDATA"/>
              <w:rPr>
                <w:b/>
                <w:color w:val="auto"/>
              </w:rPr>
            </w:pPr>
            <w:r w:rsidRPr="00090DEA">
              <w:rPr>
                <w:b/>
                <w:color w:val="auto"/>
              </w:rPr>
              <w:t>B</w:t>
            </w:r>
          </w:p>
        </w:tc>
      </w:tr>
      <w:tr w:rsidR="00B752E4" w:rsidRPr="00090DEA" w14:paraId="453FBD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F9A15B6" w14:textId="77777777" w:rsidR="00B752E4" w:rsidRPr="00090DEA" w:rsidRDefault="00B752E4">
            <w:pPr>
              <w:pStyle w:val="Heading4"/>
              <w:rPr>
                <w:b/>
                <w:i w:val="0"/>
              </w:rPr>
            </w:pPr>
            <w:r w:rsidRPr="00090DEA">
              <w:rPr>
                <w:b/>
                <w:i w:val="0"/>
              </w:rPr>
              <w:t>Bill Section</w:t>
            </w:r>
          </w:p>
        </w:tc>
      </w:tr>
      <w:tr w:rsidR="00B752E4" w:rsidRPr="00090DEA" w14:paraId="4AC0145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618E1C" w14:textId="77777777" w:rsidR="00B752E4" w:rsidRPr="00090DEA" w:rsidRDefault="00B752E4">
            <w:pPr>
              <w:pStyle w:val="FORMDATA"/>
              <w:rPr>
                <w:b/>
                <w:color w:val="auto"/>
              </w:rPr>
            </w:pPr>
            <w:r w:rsidRPr="00090DEA">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E958ED4" w14:textId="77777777" w:rsidR="00B752E4" w:rsidRPr="00090DEA" w:rsidRDefault="00B752E4">
            <w:pPr>
              <w:pStyle w:val="FORMDATA"/>
              <w:rPr>
                <w:b/>
                <w:color w:val="auto"/>
              </w:rPr>
            </w:pPr>
            <w:r w:rsidRPr="00090DEA">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953FDE" w14:textId="77777777" w:rsidR="00B752E4" w:rsidRPr="00090DEA" w:rsidRDefault="00B752E4">
            <w:pPr>
              <w:pStyle w:val="FORMDATA"/>
              <w:rPr>
                <w:b/>
                <w:color w:val="auto"/>
              </w:rPr>
            </w:pPr>
            <w:r w:rsidRPr="00090DEA">
              <w:rPr>
                <w:b/>
                <w:color w:val="auto"/>
              </w:rPr>
              <w:t>3348744192</w:t>
            </w:r>
          </w:p>
        </w:tc>
      </w:tr>
      <w:tr w:rsidR="00B752E4" w:rsidRPr="00090DEA" w14:paraId="62451D56"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5DA4991" w14:textId="77777777" w:rsidR="00B752E4" w:rsidRPr="00090DEA" w:rsidRDefault="00B752E4">
            <w:pPr>
              <w:pStyle w:val="BodyText"/>
              <w:rPr>
                <w:color w:val="auto"/>
              </w:rPr>
            </w:pPr>
            <w:r w:rsidRPr="00090DEA">
              <w:rPr>
                <w:rFonts w:ascii="Arial" w:hAnsi="Arial" w:cs="Arial"/>
                <w:iCs/>
                <w:color w:val="auto"/>
              </w:rPr>
              <w:t>PS  FORM</w:t>
            </w:r>
          </w:p>
        </w:tc>
      </w:tr>
      <w:tr w:rsidR="00B752E4" w:rsidRPr="00090DEA" w14:paraId="176F21F1"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0834808"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090DEA" w14:paraId="60040E0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75D586" w14:textId="77777777" w:rsidR="00B752E4" w:rsidRPr="00090DEA" w:rsidRDefault="00B752E4">
            <w:pPr>
              <w:pStyle w:val="FORMDATA"/>
              <w:rPr>
                <w:b/>
                <w:color w:val="auto"/>
                <w:lang w:val="fr-FR"/>
              </w:rPr>
            </w:pPr>
            <w:r w:rsidRPr="00090DEA">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4C8D2748" w14:textId="77777777" w:rsidR="00B752E4" w:rsidRPr="00090DEA" w:rsidRDefault="00B752E4">
            <w:pPr>
              <w:pStyle w:val="FORMDATA"/>
              <w:rPr>
                <w:b/>
                <w:color w:val="auto"/>
                <w:lang w:val="fr-FR"/>
              </w:rPr>
            </w:pPr>
            <w:r w:rsidRPr="00090DEA">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5E28D86F" w14:textId="77777777" w:rsidR="00B752E4" w:rsidRPr="00090DEA" w:rsidRDefault="00B752E4">
            <w:pPr>
              <w:pStyle w:val="FORMDATA"/>
              <w:rPr>
                <w:b/>
                <w:color w:val="auto"/>
              </w:rPr>
            </w:pPr>
            <w:r w:rsidRPr="00090DEA">
              <w:rPr>
                <w:b/>
                <w:color w:val="auto"/>
              </w:rPr>
              <w:t>001</w:t>
            </w:r>
          </w:p>
        </w:tc>
      </w:tr>
      <w:tr w:rsidR="00B752E4" w:rsidRPr="00090DEA" w14:paraId="3E6CF821"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69A7451" w14:textId="77777777" w:rsidR="00B752E4" w:rsidRPr="00090DEA" w:rsidRDefault="00B752E4">
            <w:pPr>
              <w:pStyle w:val="Heading5"/>
              <w:rPr>
                <w:color w:val="auto"/>
              </w:rPr>
            </w:pPr>
            <w:r w:rsidRPr="00090DEA">
              <w:rPr>
                <w:color w:val="auto"/>
              </w:rPr>
              <w:t>Service Details Section</w:t>
            </w:r>
          </w:p>
        </w:tc>
      </w:tr>
      <w:tr w:rsidR="00B752E4" w:rsidRPr="00090DEA" w14:paraId="7360F5A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577E65F"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CDC94B"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B0029C" w14:textId="77777777" w:rsidR="00B752E4" w:rsidRPr="00090DEA" w:rsidRDefault="00B752E4">
            <w:pPr>
              <w:pStyle w:val="FORMDATA"/>
              <w:rPr>
                <w:b/>
                <w:color w:val="auto"/>
              </w:rPr>
            </w:pPr>
            <w:r w:rsidRPr="00090DEA">
              <w:rPr>
                <w:b/>
                <w:color w:val="auto"/>
              </w:rPr>
              <w:t>00001</w:t>
            </w:r>
          </w:p>
        </w:tc>
      </w:tr>
      <w:tr w:rsidR="00B752E4" w:rsidRPr="00090DEA" w14:paraId="406FAB1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9BC3552"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4567329"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38CED12" w14:textId="77777777" w:rsidR="00B752E4" w:rsidRPr="00090DEA" w:rsidRDefault="00B752E4">
            <w:pPr>
              <w:pStyle w:val="FORMDATA"/>
              <w:rPr>
                <w:b/>
                <w:color w:val="auto"/>
              </w:rPr>
            </w:pPr>
            <w:r w:rsidRPr="00090DEA">
              <w:rPr>
                <w:b/>
                <w:color w:val="auto"/>
              </w:rPr>
              <w:t>V</w:t>
            </w:r>
          </w:p>
        </w:tc>
      </w:tr>
      <w:tr w:rsidR="00B752E4" w:rsidRPr="00090DEA" w14:paraId="136449F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702C216"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FDC72B9"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272A0DE8" w14:textId="77777777" w:rsidR="00B752E4" w:rsidRPr="00090DEA" w:rsidRDefault="00B752E4">
            <w:pPr>
              <w:pStyle w:val="FORMDATA"/>
              <w:rPr>
                <w:b/>
                <w:color w:val="auto"/>
              </w:rPr>
            </w:pPr>
            <w:r w:rsidRPr="00090DEA">
              <w:rPr>
                <w:b/>
                <w:color w:val="auto"/>
              </w:rPr>
              <w:t>3348744192</w:t>
            </w:r>
          </w:p>
        </w:tc>
      </w:tr>
      <w:tr w:rsidR="00B752E4" w:rsidRPr="00090DEA" w14:paraId="2118D71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97528B3"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EA70A74"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9490385" w14:textId="77777777" w:rsidR="00B752E4" w:rsidRPr="00090DEA" w:rsidRDefault="00B752E4">
            <w:pPr>
              <w:pStyle w:val="FORMDATA"/>
              <w:rPr>
                <w:b/>
                <w:color w:val="auto"/>
              </w:rPr>
            </w:pPr>
            <w:r w:rsidRPr="00090DEA">
              <w:rPr>
                <w:b/>
                <w:color w:val="auto"/>
              </w:rPr>
              <w:t>N</w:t>
            </w:r>
          </w:p>
        </w:tc>
      </w:tr>
      <w:tr w:rsidR="00B752E4" w:rsidRPr="00090DEA" w14:paraId="1490BA8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0FF612B"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03F9F16"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53C7017B" w14:textId="77777777" w:rsidR="00B752E4" w:rsidRPr="00090DEA" w:rsidRDefault="00B752E4">
            <w:pPr>
              <w:pStyle w:val="FORMDATA"/>
              <w:rPr>
                <w:b/>
                <w:color w:val="auto"/>
              </w:rPr>
            </w:pPr>
            <w:r w:rsidRPr="00090DEA">
              <w:rPr>
                <w:b/>
                <w:color w:val="auto"/>
              </w:rPr>
              <w:t>ESX</w:t>
            </w:r>
          </w:p>
        </w:tc>
      </w:tr>
    </w:tbl>
    <w:p w14:paraId="0F4FB325" w14:textId="77777777" w:rsidR="00B752E4" w:rsidRDefault="00B752E4">
      <w:pPr>
        <w:rPr>
          <w:rFonts w:ascii="Arial" w:hAnsi="Arial" w:cs="Arial"/>
        </w:rPr>
      </w:pPr>
    </w:p>
    <w:p w14:paraId="7F984278" w14:textId="77777777" w:rsidR="009F64FE" w:rsidRDefault="009F64FE">
      <w:pPr>
        <w:pStyle w:val="TCtxtTAG"/>
        <w:rPr>
          <w:b/>
          <w:bCs/>
          <w:sz w:val="24"/>
        </w:rPr>
      </w:pPr>
    </w:p>
    <w:p w14:paraId="0F3ADFFF" w14:textId="77777777" w:rsidR="009F64FE" w:rsidRDefault="009F64FE">
      <w:pPr>
        <w:pStyle w:val="TCtxtTAG"/>
        <w:rPr>
          <w:b/>
          <w:bCs/>
          <w:sz w:val="24"/>
        </w:rPr>
      </w:pPr>
    </w:p>
    <w:p w14:paraId="60AFEA6A" w14:textId="77777777" w:rsidR="009F64FE" w:rsidRDefault="009F64FE" w:rsidP="009F64FE">
      <w:r w:rsidRPr="0053604B">
        <w:t>XML INPUT:</w:t>
      </w:r>
    </w:p>
    <w:p w14:paraId="57C0C7DD" w14:textId="77777777" w:rsidR="009F64FE" w:rsidRPr="0053604B" w:rsidRDefault="009F64FE" w:rsidP="009F64FE"/>
    <w:p w14:paraId="0AD19A64" w14:textId="67AB52D6" w:rsidR="009F64FE" w:rsidRPr="0053604B" w:rsidRDefault="009F64FE" w:rsidP="00A549EC">
      <w:pPr>
        <w:ind w:hanging="240"/>
      </w:pPr>
      <w:r w:rsidRPr="0053604B">
        <w:rPr>
          <w:b/>
          <w:bCs/>
          <w:color w:val="FF0000"/>
        </w:rPr>
        <w:t> </w:t>
      </w:r>
      <w:r w:rsidRPr="0053604B">
        <w:t xml:space="preserve"> </w:t>
      </w:r>
    </w:p>
    <w:p w14:paraId="261CAC72" w14:textId="77777777" w:rsidR="009F64FE" w:rsidRPr="0053604B" w:rsidRDefault="009F64FE" w:rsidP="009F64FE">
      <w:pPr>
        <w:ind w:hanging="480"/>
      </w:pPr>
      <w:hyperlink r:id="rId1426" w:history="1">
        <w:r w:rsidRPr="0053604B">
          <w:rPr>
            <w:b/>
            <w:bCs/>
            <w:color w:val="FF0000"/>
            <w:u w:val="single"/>
          </w:rPr>
          <w:t>-</w:t>
        </w:r>
      </w:hyperlink>
      <w:r w:rsidRPr="0053604B">
        <w:t xml:space="preserve"> </w:t>
      </w:r>
      <w:r w:rsidRPr="0053604B">
        <w:rPr>
          <w:color w:val="0000FF"/>
        </w:rPr>
        <w:t>&lt;</w:t>
      </w:r>
      <w:r w:rsidRPr="0053604B">
        <w:rPr>
          <w:color w:val="990000"/>
        </w:rPr>
        <w:t>order:LSR_ORD_REQ</w:t>
      </w:r>
      <w:r w:rsidRPr="0053604B">
        <w:rPr>
          <w:color w:val="0000FF"/>
        </w:rPr>
        <w:t>&gt;</w:t>
      </w:r>
    </w:p>
    <w:p w14:paraId="35105B25" w14:textId="77777777" w:rsidR="009F64FE" w:rsidRPr="0053604B" w:rsidRDefault="009F64FE" w:rsidP="009F64FE">
      <w:pPr>
        <w:ind w:hanging="480"/>
      </w:pPr>
      <w:hyperlink r:id="rId1427" w:history="1">
        <w:r w:rsidRPr="0053604B">
          <w:rPr>
            <w:b/>
            <w:bCs/>
            <w:color w:val="FF0000"/>
            <w:u w:val="single"/>
          </w:rPr>
          <w:t>-</w:t>
        </w:r>
      </w:hyperlink>
      <w:r w:rsidRPr="0053604B">
        <w:t xml:space="preserve"> </w:t>
      </w:r>
      <w:r w:rsidRPr="0053604B">
        <w:rPr>
          <w:color w:val="0000FF"/>
        </w:rPr>
        <w:t>&lt;</w:t>
      </w:r>
      <w:r w:rsidRPr="0053604B">
        <w:rPr>
          <w:color w:val="990000"/>
        </w:rPr>
        <w:t>order:HDR</w:t>
      </w:r>
      <w:r w:rsidRPr="0053604B">
        <w:rPr>
          <w:color w:val="0000FF"/>
        </w:rPr>
        <w:t>&gt;</w:t>
      </w:r>
    </w:p>
    <w:p w14:paraId="4F856A17"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order:CCNA</w:t>
      </w:r>
      <w:r w:rsidRPr="0053604B">
        <w:rPr>
          <w:color w:val="0000FF"/>
        </w:rPr>
        <w:t>&gt;</w:t>
      </w:r>
      <w:r w:rsidRPr="0053604B">
        <w:rPr>
          <w:b/>
          <w:bCs/>
        </w:rPr>
        <w:t>ZXL</w:t>
      </w:r>
      <w:r w:rsidRPr="0053604B">
        <w:rPr>
          <w:color w:val="0000FF"/>
        </w:rPr>
        <w:t>&lt;/</w:t>
      </w:r>
      <w:r w:rsidRPr="0053604B">
        <w:rPr>
          <w:color w:val="990000"/>
        </w:rPr>
        <w:t>order:CCNA</w:t>
      </w:r>
      <w:r w:rsidRPr="0053604B">
        <w:rPr>
          <w:color w:val="0000FF"/>
        </w:rPr>
        <w:t>&gt;</w:t>
      </w:r>
      <w:r w:rsidRPr="0053604B">
        <w:t xml:space="preserve"> </w:t>
      </w:r>
    </w:p>
    <w:p w14:paraId="4C43D16A"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order:PON</w:t>
      </w:r>
      <w:r w:rsidRPr="0053604B">
        <w:rPr>
          <w:color w:val="0000FF"/>
        </w:rPr>
        <w:t>&gt;</w:t>
      </w:r>
      <w:r w:rsidRPr="0053604B">
        <w:rPr>
          <w:b/>
          <w:bCs/>
        </w:rPr>
        <w:t>CVTM2M061R31</w:t>
      </w:r>
      <w:r w:rsidRPr="0053604B">
        <w:rPr>
          <w:color w:val="0000FF"/>
        </w:rPr>
        <w:t>&lt;/</w:t>
      </w:r>
      <w:r w:rsidRPr="0053604B">
        <w:rPr>
          <w:color w:val="990000"/>
        </w:rPr>
        <w:t>order:PON</w:t>
      </w:r>
      <w:r w:rsidRPr="0053604B">
        <w:rPr>
          <w:color w:val="0000FF"/>
        </w:rPr>
        <w:t>&gt;</w:t>
      </w:r>
      <w:r w:rsidRPr="0053604B">
        <w:t xml:space="preserve"> </w:t>
      </w:r>
    </w:p>
    <w:p w14:paraId="60C5C04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order:VER</w:t>
      </w:r>
      <w:r w:rsidRPr="0053604B">
        <w:rPr>
          <w:color w:val="0000FF"/>
        </w:rPr>
        <w:t>&gt;</w:t>
      </w:r>
      <w:r w:rsidRPr="0053604B">
        <w:rPr>
          <w:b/>
          <w:bCs/>
        </w:rPr>
        <w:t>00</w:t>
      </w:r>
      <w:r w:rsidRPr="0053604B">
        <w:rPr>
          <w:color w:val="0000FF"/>
        </w:rPr>
        <w:t>&lt;/</w:t>
      </w:r>
      <w:r w:rsidRPr="0053604B">
        <w:rPr>
          <w:color w:val="990000"/>
        </w:rPr>
        <w:t>order:VER</w:t>
      </w:r>
      <w:r w:rsidRPr="0053604B">
        <w:rPr>
          <w:color w:val="0000FF"/>
        </w:rPr>
        <w:t>&gt;</w:t>
      </w:r>
      <w:r w:rsidRPr="0053604B">
        <w:t xml:space="preserve"> </w:t>
      </w:r>
    </w:p>
    <w:p w14:paraId="1D6E256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order:ATN</w:t>
      </w:r>
      <w:r w:rsidRPr="0053604B">
        <w:rPr>
          <w:color w:val="0000FF"/>
        </w:rPr>
        <w:t>&gt;</w:t>
      </w:r>
      <w:r w:rsidRPr="0053604B">
        <w:rPr>
          <w:b/>
          <w:bCs/>
        </w:rPr>
        <w:t>3348744637</w:t>
      </w:r>
      <w:r w:rsidRPr="0053604B">
        <w:rPr>
          <w:color w:val="0000FF"/>
        </w:rPr>
        <w:t>&lt;/</w:t>
      </w:r>
      <w:r w:rsidRPr="0053604B">
        <w:rPr>
          <w:color w:val="990000"/>
        </w:rPr>
        <w:t>order:ATN</w:t>
      </w:r>
      <w:r w:rsidRPr="0053604B">
        <w:rPr>
          <w:color w:val="0000FF"/>
        </w:rPr>
        <w:t>&gt;</w:t>
      </w:r>
      <w:r w:rsidRPr="0053604B">
        <w:t xml:space="preserve"> </w:t>
      </w:r>
    </w:p>
    <w:p w14:paraId="259ECB4C"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order:RVER</w:t>
      </w:r>
      <w:r w:rsidRPr="0053604B">
        <w:rPr>
          <w:color w:val="0000FF"/>
        </w:rPr>
        <w:t>&gt;</w:t>
      </w:r>
      <w:r w:rsidRPr="0053604B">
        <w:rPr>
          <w:b/>
          <w:bCs/>
        </w:rPr>
        <w:t>10.05</w:t>
      </w:r>
      <w:r w:rsidRPr="0053604B">
        <w:rPr>
          <w:color w:val="0000FF"/>
        </w:rPr>
        <w:t>&lt;/</w:t>
      </w:r>
      <w:r w:rsidRPr="0053604B">
        <w:rPr>
          <w:color w:val="990000"/>
        </w:rPr>
        <w:t>order:RVER</w:t>
      </w:r>
      <w:r w:rsidRPr="0053604B">
        <w:rPr>
          <w:color w:val="0000FF"/>
        </w:rPr>
        <w:t>&gt;</w:t>
      </w:r>
      <w:r w:rsidRPr="0053604B">
        <w:t xml:space="preserve"> </w:t>
      </w:r>
    </w:p>
    <w:p w14:paraId="57E9F06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order:CC</w:t>
      </w:r>
      <w:r w:rsidRPr="0053604B">
        <w:rPr>
          <w:color w:val="0000FF"/>
        </w:rPr>
        <w:t>&gt;</w:t>
      </w:r>
      <w:r w:rsidRPr="0053604B">
        <w:rPr>
          <w:b/>
          <w:bCs/>
        </w:rPr>
        <w:t>9999</w:t>
      </w:r>
      <w:r w:rsidRPr="0053604B">
        <w:rPr>
          <w:color w:val="0000FF"/>
        </w:rPr>
        <w:t>&lt;/</w:t>
      </w:r>
      <w:r w:rsidRPr="0053604B">
        <w:rPr>
          <w:color w:val="990000"/>
        </w:rPr>
        <w:t>order:CC</w:t>
      </w:r>
      <w:r w:rsidRPr="0053604B">
        <w:rPr>
          <w:color w:val="0000FF"/>
        </w:rPr>
        <w:t>&gt;</w:t>
      </w:r>
      <w:r w:rsidRPr="0053604B">
        <w:t xml:space="preserve"> </w:t>
      </w:r>
    </w:p>
    <w:p w14:paraId="44B7CE45"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order:STATE</w:t>
      </w:r>
      <w:r w:rsidRPr="0053604B">
        <w:rPr>
          <w:color w:val="0000FF"/>
        </w:rPr>
        <w:t>&gt;</w:t>
      </w:r>
      <w:r w:rsidRPr="0053604B">
        <w:rPr>
          <w:b/>
          <w:bCs/>
        </w:rPr>
        <w:t>AL</w:t>
      </w:r>
      <w:r w:rsidRPr="0053604B">
        <w:rPr>
          <w:color w:val="0000FF"/>
        </w:rPr>
        <w:t>&lt;/</w:t>
      </w:r>
      <w:r w:rsidRPr="0053604B">
        <w:rPr>
          <w:color w:val="990000"/>
        </w:rPr>
        <w:t>order:STATE</w:t>
      </w:r>
      <w:r w:rsidRPr="0053604B">
        <w:rPr>
          <w:color w:val="0000FF"/>
        </w:rPr>
        <w:t>&gt;</w:t>
      </w:r>
      <w:r w:rsidRPr="0053604B">
        <w:t xml:space="preserve"> </w:t>
      </w:r>
    </w:p>
    <w:p w14:paraId="5A7111C5"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order:MSG_TIMESTAMP</w:t>
      </w:r>
      <w:r w:rsidRPr="0053604B">
        <w:rPr>
          <w:color w:val="0000FF"/>
        </w:rPr>
        <w:t>&gt;</w:t>
      </w:r>
      <w:r w:rsidRPr="0053604B">
        <w:rPr>
          <w:b/>
          <w:bCs/>
        </w:rPr>
        <w:t>2009-06-23T10:25:20-05:00</w:t>
      </w:r>
      <w:r w:rsidRPr="0053604B">
        <w:rPr>
          <w:color w:val="0000FF"/>
        </w:rPr>
        <w:t>&lt;/</w:t>
      </w:r>
      <w:r w:rsidRPr="0053604B">
        <w:rPr>
          <w:color w:val="990000"/>
        </w:rPr>
        <w:t>order:MSG_TIMESTAMP</w:t>
      </w:r>
      <w:r w:rsidRPr="0053604B">
        <w:rPr>
          <w:color w:val="0000FF"/>
        </w:rPr>
        <w:t>&gt;</w:t>
      </w:r>
      <w:r w:rsidRPr="0053604B">
        <w:t xml:space="preserve"> </w:t>
      </w:r>
    </w:p>
    <w:p w14:paraId="3EC3913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order:DTSENT</w:t>
      </w:r>
      <w:r w:rsidRPr="0053604B">
        <w:rPr>
          <w:color w:val="0000FF"/>
        </w:rPr>
        <w:t>&gt;</w:t>
      </w:r>
      <w:r w:rsidRPr="0053604B">
        <w:rPr>
          <w:b/>
          <w:bCs/>
        </w:rPr>
        <w:t>200906231025AM</w:t>
      </w:r>
      <w:r w:rsidRPr="0053604B">
        <w:rPr>
          <w:color w:val="0000FF"/>
        </w:rPr>
        <w:t>&lt;/</w:t>
      </w:r>
      <w:r w:rsidRPr="0053604B">
        <w:rPr>
          <w:color w:val="990000"/>
        </w:rPr>
        <w:t>order:DTSENT</w:t>
      </w:r>
      <w:r w:rsidRPr="0053604B">
        <w:rPr>
          <w:color w:val="0000FF"/>
        </w:rPr>
        <w:t>&gt;</w:t>
      </w:r>
      <w:r w:rsidRPr="0053604B">
        <w:t xml:space="preserve"> </w:t>
      </w:r>
    </w:p>
    <w:p w14:paraId="6FA63B2C"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order:HDR</w:t>
      </w:r>
      <w:r w:rsidRPr="0053604B">
        <w:rPr>
          <w:color w:val="0000FF"/>
        </w:rPr>
        <w:t>&gt;</w:t>
      </w:r>
    </w:p>
    <w:p w14:paraId="57390B88" w14:textId="77777777" w:rsidR="009F64FE" w:rsidRPr="0053604B" w:rsidRDefault="009F64FE" w:rsidP="009F64FE">
      <w:pPr>
        <w:ind w:hanging="480"/>
      </w:pPr>
      <w:hyperlink r:id="rId1428" w:history="1">
        <w:r w:rsidRPr="0053604B">
          <w:rPr>
            <w:b/>
            <w:bCs/>
            <w:color w:val="FF0000"/>
            <w:u w:val="single"/>
          </w:rPr>
          <w:t>-</w:t>
        </w:r>
      </w:hyperlink>
      <w:r w:rsidRPr="0053604B">
        <w:t xml:space="preserve"> </w:t>
      </w:r>
      <w:r w:rsidRPr="0053604B">
        <w:rPr>
          <w:color w:val="0000FF"/>
        </w:rPr>
        <w:t>&lt;</w:t>
      </w:r>
      <w:r w:rsidRPr="0053604B">
        <w:rPr>
          <w:color w:val="990000"/>
        </w:rPr>
        <w:t>order:LSR</w:t>
      </w:r>
      <w:r w:rsidRPr="0053604B">
        <w:rPr>
          <w:color w:val="0000FF"/>
        </w:rPr>
        <w:t>&gt;</w:t>
      </w:r>
    </w:p>
    <w:p w14:paraId="427C46AF" w14:textId="77777777" w:rsidR="009F64FE" w:rsidRPr="0053604B" w:rsidRDefault="009F64FE" w:rsidP="009F64FE">
      <w:pPr>
        <w:ind w:hanging="480"/>
      </w:pPr>
      <w:hyperlink r:id="rId1429" w:history="1">
        <w:r w:rsidRPr="0053604B">
          <w:rPr>
            <w:b/>
            <w:bCs/>
            <w:color w:val="FF0000"/>
            <w:u w:val="single"/>
          </w:rPr>
          <w:t>-</w:t>
        </w:r>
      </w:hyperlink>
      <w:r w:rsidRPr="0053604B">
        <w:t xml:space="preserve"> </w:t>
      </w:r>
      <w:r w:rsidRPr="0053604B">
        <w:rPr>
          <w:color w:val="0000FF"/>
        </w:rPr>
        <w:t>&lt;</w:t>
      </w:r>
      <w:r w:rsidRPr="0053604B">
        <w:rPr>
          <w:color w:val="990000"/>
        </w:rPr>
        <w:t>order:LSR_ADMIN</w:t>
      </w:r>
      <w:r w:rsidRPr="0053604B">
        <w:rPr>
          <w:color w:val="0000FF"/>
        </w:rPr>
        <w:t>&gt;</w:t>
      </w:r>
    </w:p>
    <w:p w14:paraId="34B07F17"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order:SC</w:t>
      </w:r>
      <w:r w:rsidRPr="0053604B">
        <w:rPr>
          <w:color w:val="0000FF"/>
        </w:rPr>
        <w:t>&gt;</w:t>
      </w:r>
      <w:r w:rsidRPr="0053604B">
        <w:rPr>
          <w:b/>
          <w:bCs/>
        </w:rPr>
        <w:t>LCSC</w:t>
      </w:r>
      <w:r w:rsidRPr="0053604B">
        <w:rPr>
          <w:color w:val="0000FF"/>
        </w:rPr>
        <w:t>&lt;/</w:t>
      </w:r>
      <w:r w:rsidRPr="0053604B">
        <w:rPr>
          <w:color w:val="990000"/>
        </w:rPr>
        <w:t>order:SC</w:t>
      </w:r>
      <w:r w:rsidRPr="0053604B">
        <w:rPr>
          <w:color w:val="0000FF"/>
        </w:rPr>
        <w:t>&gt;</w:t>
      </w:r>
      <w:r w:rsidRPr="0053604B">
        <w:t xml:space="preserve"> </w:t>
      </w:r>
    </w:p>
    <w:p w14:paraId="72087530"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order:PROJECT</w:t>
      </w:r>
      <w:r w:rsidRPr="0053604B">
        <w:rPr>
          <w:color w:val="0000FF"/>
        </w:rPr>
        <w:t>&gt;</w:t>
      </w:r>
      <w:r w:rsidRPr="0053604B">
        <w:rPr>
          <w:b/>
          <w:bCs/>
        </w:rPr>
        <w:t>CAVENOBILL</w:t>
      </w:r>
      <w:r w:rsidRPr="0053604B">
        <w:rPr>
          <w:color w:val="0000FF"/>
        </w:rPr>
        <w:t>&lt;/</w:t>
      </w:r>
      <w:r w:rsidRPr="0053604B">
        <w:rPr>
          <w:color w:val="990000"/>
        </w:rPr>
        <w:t>order:PROJECT</w:t>
      </w:r>
      <w:r w:rsidRPr="0053604B">
        <w:rPr>
          <w:color w:val="0000FF"/>
        </w:rPr>
        <w:t>&gt;</w:t>
      </w:r>
      <w:r w:rsidRPr="0053604B">
        <w:t xml:space="preserve"> </w:t>
      </w:r>
    </w:p>
    <w:p w14:paraId="4984987D"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order:REQTYP</w:t>
      </w:r>
      <w:r w:rsidRPr="0053604B">
        <w:rPr>
          <w:color w:val="0000FF"/>
        </w:rPr>
        <w:t>&gt;</w:t>
      </w:r>
      <w:r w:rsidRPr="0053604B">
        <w:rPr>
          <w:b/>
          <w:bCs/>
        </w:rPr>
        <w:t>MB</w:t>
      </w:r>
      <w:r w:rsidRPr="0053604B">
        <w:rPr>
          <w:color w:val="0000FF"/>
        </w:rPr>
        <w:t>&lt;/</w:t>
      </w:r>
      <w:r w:rsidRPr="0053604B">
        <w:rPr>
          <w:color w:val="990000"/>
        </w:rPr>
        <w:t>order:REQTYP</w:t>
      </w:r>
      <w:r w:rsidRPr="0053604B">
        <w:rPr>
          <w:color w:val="0000FF"/>
        </w:rPr>
        <w:t>&gt;</w:t>
      </w:r>
      <w:r w:rsidRPr="0053604B">
        <w:t xml:space="preserve"> </w:t>
      </w:r>
    </w:p>
    <w:p w14:paraId="7EDADC88"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order:ACT</w:t>
      </w:r>
      <w:r w:rsidRPr="0053604B">
        <w:rPr>
          <w:color w:val="0000FF"/>
        </w:rPr>
        <w:t>&gt;</w:t>
      </w:r>
      <w:r w:rsidRPr="0053604B">
        <w:rPr>
          <w:b/>
          <w:bCs/>
        </w:rPr>
        <w:t>V</w:t>
      </w:r>
      <w:r w:rsidRPr="0053604B">
        <w:rPr>
          <w:color w:val="0000FF"/>
        </w:rPr>
        <w:t>&lt;/</w:t>
      </w:r>
      <w:r w:rsidRPr="0053604B">
        <w:rPr>
          <w:color w:val="990000"/>
        </w:rPr>
        <w:t>order:ACT</w:t>
      </w:r>
      <w:r w:rsidRPr="0053604B">
        <w:rPr>
          <w:color w:val="0000FF"/>
        </w:rPr>
        <w:t>&gt;</w:t>
      </w:r>
      <w:r w:rsidRPr="0053604B">
        <w:t xml:space="preserve"> </w:t>
      </w:r>
    </w:p>
    <w:p w14:paraId="2D4B478A"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order:MI</w:t>
      </w:r>
      <w:r w:rsidRPr="0053604B">
        <w:rPr>
          <w:color w:val="0000FF"/>
        </w:rPr>
        <w:t>&gt;</w:t>
      </w:r>
      <w:r w:rsidRPr="0053604B">
        <w:rPr>
          <w:b/>
          <w:bCs/>
        </w:rPr>
        <w:t>B</w:t>
      </w:r>
      <w:r w:rsidRPr="0053604B">
        <w:rPr>
          <w:color w:val="0000FF"/>
        </w:rPr>
        <w:t>&lt;/</w:t>
      </w:r>
      <w:r w:rsidRPr="0053604B">
        <w:rPr>
          <w:color w:val="990000"/>
        </w:rPr>
        <w:t>order:MI</w:t>
      </w:r>
      <w:r w:rsidRPr="0053604B">
        <w:rPr>
          <w:color w:val="0000FF"/>
        </w:rPr>
        <w:t>&gt;</w:t>
      </w:r>
      <w:r w:rsidRPr="0053604B">
        <w:t xml:space="preserve"> </w:t>
      </w:r>
    </w:p>
    <w:p w14:paraId="3C0455F8" w14:textId="77777777" w:rsidR="009F64FE" w:rsidRPr="0053604B" w:rsidRDefault="009F64FE" w:rsidP="009F64FE">
      <w:pPr>
        <w:ind w:hanging="480"/>
      </w:pPr>
      <w:hyperlink r:id="rId1430" w:history="1">
        <w:r w:rsidRPr="0053604B">
          <w:rPr>
            <w:b/>
            <w:bCs/>
            <w:color w:val="FF0000"/>
            <w:u w:val="single"/>
          </w:rPr>
          <w:t>-</w:t>
        </w:r>
      </w:hyperlink>
      <w:r w:rsidRPr="0053604B">
        <w:t xml:space="preserve"> </w:t>
      </w:r>
      <w:r w:rsidRPr="0053604B">
        <w:rPr>
          <w:color w:val="0000FF"/>
        </w:rPr>
        <w:t>&lt;</w:t>
      </w:r>
      <w:r w:rsidRPr="0053604B">
        <w:rPr>
          <w:color w:val="990000"/>
        </w:rPr>
        <w:t>order:AUTHORIZATION</w:t>
      </w:r>
      <w:r w:rsidRPr="0053604B">
        <w:rPr>
          <w:color w:val="0000FF"/>
        </w:rPr>
        <w:t>&gt;</w:t>
      </w:r>
    </w:p>
    <w:p w14:paraId="0D62E6F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order:NAN</w:t>
      </w:r>
      <w:r w:rsidRPr="0053604B">
        <w:rPr>
          <w:color w:val="0000FF"/>
        </w:rPr>
        <w:t>&gt;</w:t>
      </w:r>
      <w:r w:rsidRPr="0053604B">
        <w:rPr>
          <w:b/>
          <w:bCs/>
        </w:rPr>
        <w:t>3348746922</w:t>
      </w:r>
      <w:r w:rsidRPr="0053604B">
        <w:rPr>
          <w:color w:val="0000FF"/>
        </w:rPr>
        <w:t>&lt;/</w:t>
      </w:r>
      <w:r w:rsidRPr="0053604B">
        <w:rPr>
          <w:color w:val="990000"/>
        </w:rPr>
        <w:t>order:NAN</w:t>
      </w:r>
      <w:r w:rsidRPr="0053604B">
        <w:rPr>
          <w:color w:val="0000FF"/>
        </w:rPr>
        <w:t>&gt;</w:t>
      </w:r>
      <w:r w:rsidRPr="0053604B">
        <w:t xml:space="preserve"> </w:t>
      </w:r>
    </w:p>
    <w:p w14:paraId="2643130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order:TOS</w:t>
      </w:r>
      <w:r w:rsidRPr="0053604B">
        <w:rPr>
          <w:color w:val="0000FF"/>
        </w:rPr>
        <w:t>&gt;</w:t>
      </w:r>
      <w:r w:rsidRPr="0053604B">
        <w:rPr>
          <w:b/>
          <w:bCs/>
        </w:rPr>
        <w:t>1AM-</w:t>
      </w:r>
      <w:r w:rsidRPr="0053604B">
        <w:rPr>
          <w:color w:val="0000FF"/>
        </w:rPr>
        <w:t>&lt;/</w:t>
      </w:r>
      <w:r w:rsidRPr="0053604B">
        <w:rPr>
          <w:color w:val="990000"/>
        </w:rPr>
        <w:t>order:TOS</w:t>
      </w:r>
      <w:r w:rsidRPr="0053604B">
        <w:rPr>
          <w:color w:val="0000FF"/>
        </w:rPr>
        <w:t>&gt;</w:t>
      </w:r>
      <w:r w:rsidRPr="0053604B">
        <w:t xml:space="preserve"> </w:t>
      </w:r>
    </w:p>
    <w:p w14:paraId="763CEA9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order:DDD</w:t>
      </w:r>
      <w:r w:rsidRPr="0053604B">
        <w:rPr>
          <w:color w:val="0000FF"/>
        </w:rPr>
        <w:t>&gt;</w:t>
      </w:r>
      <w:r w:rsidRPr="0053604B">
        <w:rPr>
          <w:b/>
          <w:bCs/>
        </w:rPr>
        <w:t>20091201</w:t>
      </w:r>
      <w:r w:rsidRPr="0053604B">
        <w:rPr>
          <w:color w:val="0000FF"/>
        </w:rPr>
        <w:t>&lt;/</w:t>
      </w:r>
      <w:r w:rsidRPr="0053604B">
        <w:rPr>
          <w:color w:val="990000"/>
        </w:rPr>
        <w:t>order:DDD</w:t>
      </w:r>
      <w:r w:rsidRPr="0053604B">
        <w:rPr>
          <w:color w:val="0000FF"/>
        </w:rPr>
        <w:t>&gt;</w:t>
      </w:r>
      <w:r w:rsidRPr="0053604B">
        <w:t xml:space="preserve"> </w:t>
      </w:r>
    </w:p>
    <w:p w14:paraId="19FFE1B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order:PORTTYP</w:t>
      </w:r>
      <w:r w:rsidRPr="0053604B">
        <w:rPr>
          <w:color w:val="0000FF"/>
        </w:rPr>
        <w:t>&gt;</w:t>
      </w:r>
      <w:r w:rsidRPr="0053604B">
        <w:rPr>
          <w:b/>
          <w:bCs/>
        </w:rPr>
        <w:t>L</w:t>
      </w:r>
      <w:r w:rsidRPr="0053604B">
        <w:rPr>
          <w:color w:val="0000FF"/>
        </w:rPr>
        <w:t>&lt;/</w:t>
      </w:r>
      <w:r w:rsidRPr="0053604B">
        <w:rPr>
          <w:color w:val="990000"/>
        </w:rPr>
        <w:t>order:PORTTYP</w:t>
      </w:r>
      <w:r w:rsidRPr="0053604B">
        <w:rPr>
          <w:color w:val="0000FF"/>
        </w:rPr>
        <w:t>&gt;</w:t>
      </w:r>
      <w:r w:rsidRPr="0053604B">
        <w:t xml:space="preserve"> </w:t>
      </w:r>
    </w:p>
    <w:p w14:paraId="088415DC"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order:AUTHORIZATION</w:t>
      </w:r>
      <w:r w:rsidRPr="0053604B">
        <w:rPr>
          <w:color w:val="0000FF"/>
        </w:rPr>
        <w:t>&gt;</w:t>
      </w:r>
    </w:p>
    <w:p w14:paraId="4E47589C"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order:LSR_ADMIN</w:t>
      </w:r>
      <w:r w:rsidRPr="0053604B">
        <w:rPr>
          <w:color w:val="0000FF"/>
        </w:rPr>
        <w:t>&gt;</w:t>
      </w:r>
    </w:p>
    <w:p w14:paraId="221F41A6" w14:textId="77777777" w:rsidR="009F64FE" w:rsidRPr="0053604B" w:rsidRDefault="009F64FE" w:rsidP="009F64FE">
      <w:pPr>
        <w:ind w:hanging="480"/>
      </w:pPr>
      <w:hyperlink r:id="rId1431" w:history="1">
        <w:r w:rsidRPr="0053604B">
          <w:rPr>
            <w:b/>
            <w:bCs/>
            <w:color w:val="FF0000"/>
            <w:u w:val="single"/>
          </w:rPr>
          <w:t>-</w:t>
        </w:r>
      </w:hyperlink>
      <w:r w:rsidRPr="0053604B">
        <w:t xml:space="preserve"> </w:t>
      </w:r>
      <w:r w:rsidRPr="0053604B">
        <w:rPr>
          <w:color w:val="0000FF"/>
        </w:rPr>
        <w:t>&lt;</w:t>
      </w:r>
      <w:r w:rsidRPr="0053604B">
        <w:rPr>
          <w:color w:val="990000"/>
        </w:rPr>
        <w:t>order:LSR_BILL</w:t>
      </w:r>
      <w:r w:rsidRPr="0053604B">
        <w:rPr>
          <w:color w:val="0000FF"/>
        </w:rPr>
        <w:t>&gt;</w:t>
      </w:r>
    </w:p>
    <w:p w14:paraId="2426432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order:BAN1</w:t>
      </w:r>
      <w:r w:rsidRPr="0053604B">
        <w:rPr>
          <w:color w:val="0000FF"/>
        </w:rPr>
        <w:t>&gt;</w:t>
      </w:r>
      <w:r w:rsidRPr="0053604B">
        <w:rPr>
          <w:b/>
          <w:bCs/>
        </w:rPr>
        <w:t>205Q886621621</w:t>
      </w:r>
      <w:r w:rsidRPr="0053604B">
        <w:rPr>
          <w:color w:val="0000FF"/>
        </w:rPr>
        <w:t>&lt;/</w:t>
      </w:r>
      <w:r w:rsidRPr="0053604B">
        <w:rPr>
          <w:color w:val="990000"/>
        </w:rPr>
        <w:t>order:BAN1</w:t>
      </w:r>
      <w:r w:rsidRPr="0053604B">
        <w:rPr>
          <w:color w:val="0000FF"/>
        </w:rPr>
        <w:t>&gt;</w:t>
      </w:r>
      <w:r w:rsidRPr="0053604B">
        <w:t xml:space="preserve"> </w:t>
      </w:r>
    </w:p>
    <w:p w14:paraId="6AEA7AA4"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order:LSR_BILL</w:t>
      </w:r>
      <w:r w:rsidRPr="0053604B">
        <w:rPr>
          <w:color w:val="0000FF"/>
        </w:rPr>
        <w:t>&gt;</w:t>
      </w:r>
    </w:p>
    <w:p w14:paraId="406FD91E" w14:textId="77777777" w:rsidR="009F64FE" w:rsidRPr="0053604B" w:rsidRDefault="009F64FE" w:rsidP="009F64FE">
      <w:pPr>
        <w:ind w:hanging="480"/>
      </w:pPr>
      <w:hyperlink r:id="rId1432" w:history="1">
        <w:r w:rsidRPr="0053604B">
          <w:rPr>
            <w:b/>
            <w:bCs/>
            <w:color w:val="FF0000"/>
            <w:u w:val="single"/>
          </w:rPr>
          <w:t>-</w:t>
        </w:r>
      </w:hyperlink>
      <w:r w:rsidRPr="0053604B">
        <w:t xml:space="preserve"> </w:t>
      </w:r>
      <w:r w:rsidRPr="0053604B">
        <w:rPr>
          <w:color w:val="0000FF"/>
        </w:rPr>
        <w:t>&lt;</w:t>
      </w:r>
      <w:r w:rsidRPr="0053604B">
        <w:rPr>
          <w:color w:val="990000"/>
        </w:rPr>
        <w:t>order:CONTACT</w:t>
      </w:r>
      <w:r w:rsidRPr="0053604B">
        <w:rPr>
          <w:color w:val="0000FF"/>
        </w:rPr>
        <w:t>&gt;</w:t>
      </w:r>
    </w:p>
    <w:p w14:paraId="1DE9315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order:INIT</w:t>
      </w:r>
      <w:r w:rsidRPr="0053604B">
        <w:rPr>
          <w:color w:val="0000FF"/>
        </w:rPr>
        <w:t>&gt;</w:t>
      </w:r>
      <w:r w:rsidRPr="0053604B">
        <w:rPr>
          <w:b/>
          <w:bCs/>
        </w:rPr>
        <w:t>Bojangles</w:t>
      </w:r>
      <w:r w:rsidRPr="0053604B">
        <w:rPr>
          <w:color w:val="0000FF"/>
        </w:rPr>
        <w:t>&lt;/</w:t>
      </w:r>
      <w:r w:rsidRPr="0053604B">
        <w:rPr>
          <w:color w:val="990000"/>
        </w:rPr>
        <w:t>order:INIT</w:t>
      </w:r>
      <w:r w:rsidRPr="0053604B">
        <w:rPr>
          <w:color w:val="0000FF"/>
        </w:rPr>
        <w:t>&gt;</w:t>
      </w:r>
      <w:r w:rsidRPr="0053604B">
        <w:t xml:space="preserve"> </w:t>
      </w:r>
    </w:p>
    <w:p w14:paraId="16167721"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order:INIT_TEL_NO</w:t>
      </w:r>
      <w:r w:rsidRPr="0053604B">
        <w:rPr>
          <w:color w:val="0000FF"/>
        </w:rPr>
        <w:t>&gt;</w:t>
      </w:r>
      <w:r w:rsidRPr="0053604B">
        <w:rPr>
          <w:b/>
          <w:bCs/>
        </w:rPr>
        <w:t>8884448888</w:t>
      </w:r>
      <w:r w:rsidRPr="0053604B">
        <w:rPr>
          <w:color w:val="0000FF"/>
        </w:rPr>
        <w:t>&lt;/</w:t>
      </w:r>
      <w:r w:rsidRPr="0053604B">
        <w:rPr>
          <w:color w:val="990000"/>
        </w:rPr>
        <w:t>order:INIT_TEL_NO</w:t>
      </w:r>
      <w:r w:rsidRPr="0053604B">
        <w:rPr>
          <w:color w:val="0000FF"/>
        </w:rPr>
        <w:t>&gt;</w:t>
      </w:r>
      <w:r w:rsidRPr="0053604B">
        <w:t xml:space="preserve"> </w:t>
      </w:r>
    </w:p>
    <w:p w14:paraId="76E4DA0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order:INIT_FAX_NO</w:t>
      </w:r>
      <w:r w:rsidRPr="0053604B">
        <w:rPr>
          <w:color w:val="0000FF"/>
        </w:rPr>
        <w:t>&gt;</w:t>
      </w:r>
      <w:r w:rsidRPr="0053604B">
        <w:rPr>
          <w:b/>
          <w:bCs/>
        </w:rPr>
        <w:t>4448884444</w:t>
      </w:r>
      <w:r w:rsidRPr="0053604B">
        <w:rPr>
          <w:color w:val="0000FF"/>
        </w:rPr>
        <w:t>&lt;/</w:t>
      </w:r>
      <w:r w:rsidRPr="0053604B">
        <w:rPr>
          <w:color w:val="990000"/>
        </w:rPr>
        <w:t>order:INIT_FAX_NO</w:t>
      </w:r>
      <w:r w:rsidRPr="0053604B">
        <w:rPr>
          <w:color w:val="0000FF"/>
        </w:rPr>
        <w:t>&gt;</w:t>
      </w:r>
      <w:r w:rsidRPr="0053604B">
        <w:t xml:space="preserve"> </w:t>
      </w:r>
    </w:p>
    <w:p w14:paraId="448CD206" w14:textId="77777777" w:rsidR="009F64FE" w:rsidRPr="008C51B0" w:rsidRDefault="009F64FE" w:rsidP="009F64FE">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696212B5"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4048884444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7274A47C" w14:textId="77777777" w:rsidR="009F64FE" w:rsidRPr="0053604B" w:rsidRDefault="009F64FE" w:rsidP="009F64FE">
      <w:pPr>
        <w:ind w:hanging="240"/>
      </w:pPr>
      <w:r w:rsidRPr="008C51B0">
        <w:rPr>
          <w:b/>
          <w:bCs/>
          <w:color w:val="FF0000"/>
          <w:lang w:val="es-ES"/>
        </w:rPr>
        <w:t> </w:t>
      </w:r>
      <w:r w:rsidRPr="008C51B0">
        <w:rPr>
          <w:lang w:val="es-ES"/>
        </w:rPr>
        <w:t xml:space="preserve"> </w:t>
      </w:r>
      <w:r w:rsidRPr="0053604B">
        <w:rPr>
          <w:color w:val="0000FF"/>
        </w:rPr>
        <w:t>&lt;/</w:t>
      </w:r>
      <w:r w:rsidRPr="0053604B">
        <w:rPr>
          <w:color w:val="990000"/>
        </w:rPr>
        <w:t>order:CONTACT</w:t>
      </w:r>
      <w:r w:rsidRPr="0053604B">
        <w:rPr>
          <w:color w:val="0000FF"/>
        </w:rPr>
        <w:t>&gt;</w:t>
      </w:r>
    </w:p>
    <w:p w14:paraId="7FD7171D"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order:LSR</w:t>
      </w:r>
      <w:r w:rsidRPr="0053604B">
        <w:rPr>
          <w:color w:val="0000FF"/>
        </w:rPr>
        <w:t>&gt;</w:t>
      </w:r>
    </w:p>
    <w:p w14:paraId="799EAD4A" w14:textId="77777777" w:rsidR="009F64FE" w:rsidRPr="0053604B" w:rsidRDefault="009F64FE" w:rsidP="009F64FE">
      <w:pPr>
        <w:ind w:hanging="480"/>
      </w:pPr>
      <w:hyperlink r:id="rId1433" w:history="1">
        <w:r w:rsidRPr="0053604B">
          <w:rPr>
            <w:b/>
            <w:bCs/>
            <w:color w:val="FF0000"/>
            <w:u w:val="single"/>
          </w:rPr>
          <w:t>-</w:t>
        </w:r>
      </w:hyperlink>
      <w:r w:rsidRPr="0053604B">
        <w:t xml:space="preserve"> </w:t>
      </w:r>
      <w:r w:rsidRPr="0053604B">
        <w:rPr>
          <w:color w:val="0000FF"/>
        </w:rPr>
        <w:t>&lt;</w:t>
      </w:r>
      <w:r w:rsidRPr="0053604B">
        <w:rPr>
          <w:color w:val="990000"/>
        </w:rPr>
        <w:t>order:EU</w:t>
      </w:r>
      <w:r w:rsidRPr="0053604B">
        <w:rPr>
          <w:color w:val="0000FF"/>
        </w:rPr>
        <w:t>&gt;</w:t>
      </w:r>
    </w:p>
    <w:p w14:paraId="576AF687" w14:textId="77777777" w:rsidR="009F64FE" w:rsidRPr="0053604B" w:rsidRDefault="009F64FE" w:rsidP="009F64FE">
      <w:pPr>
        <w:ind w:hanging="480"/>
      </w:pPr>
      <w:hyperlink r:id="rId1434" w:history="1">
        <w:r w:rsidRPr="0053604B">
          <w:rPr>
            <w:b/>
            <w:bCs/>
            <w:color w:val="FF0000"/>
            <w:u w:val="single"/>
          </w:rPr>
          <w:t>-</w:t>
        </w:r>
      </w:hyperlink>
      <w:r w:rsidRPr="0053604B">
        <w:t xml:space="preserve"> </w:t>
      </w:r>
      <w:r w:rsidRPr="0053604B">
        <w:rPr>
          <w:color w:val="0000FF"/>
        </w:rPr>
        <w:t>&lt;</w:t>
      </w:r>
      <w:r w:rsidRPr="0053604B">
        <w:rPr>
          <w:color w:val="990000"/>
        </w:rPr>
        <w:t>order:EU_BILL</w:t>
      </w:r>
      <w:r w:rsidRPr="0053604B">
        <w:rPr>
          <w:color w:val="0000FF"/>
        </w:rPr>
        <w:t>&gt;</w:t>
      </w:r>
    </w:p>
    <w:p w14:paraId="3D80829E"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order:EATN</w:t>
      </w:r>
      <w:r w:rsidRPr="0053604B">
        <w:rPr>
          <w:color w:val="0000FF"/>
        </w:rPr>
        <w:t>&gt;</w:t>
      </w:r>
      <w:r w:rsidRPr="0053604B">
        <w:rPr>
          <w:b/>
          <w:bCs/>
        </w:rPr>
        <w:t>3348744192</w:t>
      </w:r>
      <w:r w:rsidRPr="0053604B">
        <w:rPr>
          <w:color w:val="0000FF"/>
        </w:rPr>
        <w:t>&lt;/</w:t>
      </w:r>
      <w:r w:rsidRPr="0053604B">
        <w:rPr>
          <w:color w:val="990000"/>
        </w:rPr>
        <w:t>order:EATN</w:t>
      </w:r>
      <w:r w:rsidRPr="0053604B">
        <w:rPr>
          <w:color w:val="0000FF"/>
        </w:rPr>
        <w:t>&gt;</w:t>
      </w:r>
      <w:r w:rsidRPr="0053604B">
        <w:t xml:space="preserve"> </w:t>
      </w:r>
    </w:p>
    <w:p w14:paraId="061FBE9E"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order:EU_BILL</w:t>
      </w:r>
      <w:r w:rsidRPr="0053604B">
        <w:rPr>
          <w:color w:val="0000FF"/>
        </w:rPr>
        <w:t>&gt;</w:t>
      </w:r>
    </w:p>
    <w:p w14:paraId="0AE0775D" w14:textId="77777777" w:rsidR="009F64FE" w:rsidRPr="0053604B" w:rsidRDefault="009F64FE" w:rsidP="009F64FE">
      <w:pPr>
        <w:ind w:hanging="480"/>
      </w:pPr>
      <w:hyperlink r:id="rId1435" w:history="1">
        <w:r w:rsidRPr="0053604B">
          <w:rPr>
            <w:b/>
            <w:bCs/>
            <w:color w:val="FF0000"/>
            <w:u w:val="single"/>
          </w:rPr>
          <w:t>-</w:t>
        </w:r>
      </w:hyperlink>
      <w:r w:rsidRPr="0053604B">
        <w:t xml:space="preserve"> </w:t>
      </w:r>
      <w:r w:rsidRPr="0053604B">
        <w:rPr>
          <w:color w:val="0000FF"/>
        </w:rPr>
        <w:t>&lt;</w:t>
      </w:r>
      <w:r w:rsidRPr="0053604B">
        <w:rPr>
          <w:color w:val="990000"/>
        </w:rPr>
        <w:t>order:LOC_ACCESS</w:t>
      </w:r>
      <w:r w:rsidRPr="0053604B">
        <w:rPr>
          <w:color w:val="0000FF"/>
        </w:rPr>
        <w:t>&gt;</w:t>
      </w:r>
    </w:p>
    <w:p w14:paraId="604FD498" w14:textId="77777777" w:rsidR="009F64FE" w:rsidRPr="0053604B" w:rsidRDefault="009F64FE" w:rsidP="009F64FE">
      <w:pPr>
        <w:ind w:hanging="480"/>
      </w:pPr>
      <w:hyperlink r:id="rId1436" w:history="1">
        <w:r w:rsidRPr="0053604B">
          <w:rPr>
            <w:b/>
            <w:bCs/>
            <w:color w:val="FF0000"/>
            <w:u w:val="single"/>
          </w:rPr>
          <w:t>-</w:t>
        </w:r>
      </w:hyperlink>
      <w:r w:rsidRPr="0053604B">
        <w:t xml:space="preserve"> </w:t>
      </w:r>
      <w:r w:rsidRPr="0053604B">
        <w:rPr>
          <w:color w:val="0000FF"/>
        </w:rPr>
        <w:t>&lt;</w:t>
      </w:r>
      <w:r w:rsidRPr="0053604B">
        <w:rPr>
          <w:color w:val="990000"/>
        </w:rPr>
        <w:t>order:LOC_ACCESS_HEADER_INFO</w:t>
      </w:r>
      <w:r w:rsidRPr="0053604B">
        <w:rPr>
          <w:color w:val="0000FF"/>
        </w:rPr>
        <w:t>&gt;</w:t>
      </w:r>
    </w:p>
    <w:p w14:paraId="719BB2B1"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order:NAME</w:t>
      </w:r>
      <w:r w:rsidRPr="0053604B">
        <w:rPr>
          <w:color w:val="0000FF"/>
        </w:rPr>
        <w:t>&gt;</w:t>
      </w:r>
      <w:r w:rsidRPr="0053604B">
        <w:rPr>
          <w:b/>
          <w:bCs/>
        </w:rPr>
        <w:t>Creole Cuisine</w:t>
      </w:r>
      <w:r w:rsidRPr="0053604B">
        <w:rPr>
          <w:color w:val="0000FF"/>
        </w:rPr>
        <w:t>&lt;/</w:t>
      </w:r>
      <w:r w:rsidRPr="0053604B">
        <w:rPr>
          <w:color w:val="990000"/>
        </w:rPr>
        <w:t>order:NAME</w:t>
      </w:r>
      <w:r w:rsidRPr="0053604B">
        <w:rPr>
          <w:color w:val="0000FF"/>
        </w:rPr>
        <w:t>&gt;</w:t>
      </w:r>
      <w:r w:rsidRPr="0053604B">
        <w:t xml:space="preserve"> </w:t>
      </w:r>
    </w:p>
    <w:p w14:paraId="7D232A95" w14:textId="77777777" w:rsidR="009F64FE" w:rsidRPr="0053604B" w:rsidRDefault="009F64FE" w:rsidP="009F64FE">
      <w:pPr>
        <w:ind w:hanging="480"/>
      </w:pPr>
      <w:hyperlink r:id="rId1437" w:history="1">
        <w:r w:rsidRPr="0053604B">
          <w:rPr>
            <w:b/>
            <w:bCs/>
            <w:color w:val="FF0000"/>
            <w:u w:val="single"/>
          </w:rPr>
          <w:t>-</w:t>
        </w:r>
      </w:hyperlink>
      <w:r w:rsidRPr="0053604B">
        <w:t xml:space="preserve"> </w:t>
      </w:r>
      <w:r w:rsidRPr="0053604B">
        <w:rPr>
          <w:color w:val="0000FF"/>
        </w:rPr>
        <w:t>&lt;</w:t>
      </w:r>
      <w:r w:rsidRPr="0053604B">
        <w:rPr>
          <w:color w:val="990000"/>
        </w:rPr>
        <w:t>order:LOC_ACCESS_INFO</w:t>
      </w:r>
      <w:r w:rsidRPr="0053604B">
        <w:rPr>
          <w:color w:val="0000FF"/>
        </w:rPr>
        <w:t>&gt;</w:t>
      </w:r>
    </w:p>
    <w:p w14:paraId="492580C0"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order:ELT</w:t>
      </w:r>
      <w:r w:rsidRPr="0053604B">
        <w:rPr>
          <w:color w:val="0000FF"/>
        </w:rPr>
        <w:t>&gt;</w:t>
      </w:r>
      <w:r w:rsidRPr="0053604B">
        <w:rPr>
          <w:b/>
          <w:bCs/>
        </w:rPr>
        <w:t>B</w:t>
      </w:r>
      <w:r w:rsidRPr="0053604B">
        <w:rPr>
          <w:color w:val="0000FF"/>
        </w:rPr>
        <w:t>&lt;/</w:t>
      </w:r>
      <w:r w:rsidRPr="0053604B">
        <w:rPr>
          <w:color w:val="990000"/>
        </w:rPr>
        <w:t>order:ELT</w:t>
      </w:r>
      <w:r w:rsidRPr="0053604B">
        <w:rPr>
          <w:color w:val="0000FF"/>
        </w:rPr>
        <w:t>&gt;</w:t>
      </w:r>
      <w:r w:rsidRPr="0053604B">
        <w:t xml:space="preserve"> </w:t>
      </w:r>
    </w:p>
    <w:p w14:paraId="3EC931DF"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order:LOC_ACCESS_INFO</w:t>
      </w:r>
      <w:r w:rsidRPr="0053604B">
        <w:rPr>
          <w:color w:val="0000FF"/>
        </w:rPr>
        <w:t>&gt;</w:t>
      </w:r>
    </w:p>
    <w:p w14:paraId="478B15F9"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order:LOC_ACCESS_HEADER_INFO</w:t>
      </w:r>
      <w:r w:rsidRPr="0053604B">
        <w:rPr>
          <w:color w:val="0000FF"/>
        </w:rPr>
        <w:t>&gt;</w:t>
      </w:r>
    </w:p>
    <w:p w14:paraId="3DD6C2C1"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order:LOC_ACCESS</w:t>
      </w:r>
      <w:r w:rsidRPr="0053604B">
        <w:rPr>
          <w:color w:val="0000FF"/>
        </w:rPr>
        <w:t>&gt;</w:t>
      </w:r>
    </w:p>
    <w:p w14:paraId="72FA4306"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order:EU</w:t>
      </w:r>
      <w:r w:rsidRPr="0053604B">
        <w:rPr>
          <w:color w:val="0000FF"/>
        </w:rPr>
        <w:t>&gt;</w:t>
      </w:r>
    </w:p>
    <w:p w14:paraId="05EA2004" w14:textId="77777777" w:rsidR="009F64FE" w:rsidRPr="0053604B" w:rsidRDefault="009F64FE" w:rsidP="009F64FE">
      <w:pPr>
        <w:ind w:hanging="480"/>
      </w:pPr>
      <w:hyperlink r:id="rId1438" w:history="1">
        <w:r w:rsidRPr="0053604B">
          <w:rPr>
            <w:b/>
            <w:bCs/>
            <w:color w:val="FF0000"/>
            <w:u w:val="single"/>
          </w:rPr>
          <w:t>-</w:t>
        </w:r>
      </w:hyperlink>
      <w:r w:rsidRPr="0053604B">
        <w:t xml:space="preserve"> </w:t>
      </w:r>
      <w:r w:rsidRPr="0053604B">
        <w:rPr>
          <w:color w:val="0000FF"/>
        </w:rPr>
        <w:t>&lt;</w:t>
      </w:r>
      <w:r w:rsidRPr="0053604B">
        <w:rPr>
          <w:color w:val="990000"/>
        </w:rPr>
        <w:t>order:PS</w:t>
      </w:r>
      <w:r w:rsidRPr="0053604B">
        <w:rPr>
          <w:color w:val="0000FF"/>
        </w:rPr>
        <w:t>&gt;</w:t>
      </w:r>
    </w:p>
    <w:p w14:paraId="01DADD0C" w14:textId="77777777" w:rsidR="009F64FE" w:rsidRPr="0053604B" w:rsidRDefault="009F64FE" w:rsidP="009F64FE">
      <w:pPr>
        <w:ind w:hanging="480"/>
      </w:pPr>
      <w:hyperlink r:id="rId1439" w:history="1">
        <w:r w:rsidRPr="0053604B">
          <w:rPr>
            <w:b/>
            <w:bCs/>
            <w:color w:val="FF0000"/>
            <w:u w:val="single"/>
          </w:rPr>
          <w:t>-</w:t>
        </w:r>
      </w:hyperlink>
      <w:r w:rsidRPr="0053604B">
        <w:t xml:space="preserve"> </w:t>
      </w:r>
      <w:r w:rsidRPr="0053604B">
        <w:rPr>
          <w:color w:val="0000FF"/>
        </w:rPr>
        <w:t>&lt;</w:t>
      </w:r>
      <w:r w:rsidRPr="0053604B">
        <w:rPr>
          <w:color w:val="990000"/>
        </w:rPr>
        <w:t>order:PS_ADMIN</w:t>
      </w:r>
      <w:r w:rsidRPr="0053604B">
        <w:rPr>
          <w:color w:val="0000FF"/>
        </w:rPr>
        <w:t>&gt;</w:t>
      </w:r>
    </w:p>
    <w:p w14:paraId="445ED38D"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order:PQTY</w:t>
      </w:r>
      <w:r w:rsidRPr="0053604B">
        <w:rPr>
          <w:color w:val="0000FF"/>
        </w:rPr>
        <w:t>&gt;</w:t>
      </w:r>
      <w:r w:rsidRPr="0053604B">
        <w:rPr>
          <w:b/>
          <w:bCs/>
        </w:rPr>
        <w:t>001</w:t>
      </w:r>
      <w:r w:rsidRPr="0053604B">
        <w:rPr>
          <w:color w:val="0000FF"/>
        </w:rPr>
        <w:t>&lt;/</w:t>
      </w:r>
      <w:r w:rsidRPr="0053604B">
        <w:rPr>
          <w:color w:val="990000"/>
        </w:rPr>
        <w:t>order:PQTY</w:t>
      </w:r>
      <w:r w:rsidRPr="0053604B">
        <w:rPr>
          <w:color w:val="0000FF"/>
        </w:rPr>
        <w:t>&gt;</w:t>
      </w:r>
      <w:r w:rsidRPr="0053604B">
        <w:t xml:space="preserve"> </w:t>
      </w:r>
    </w:p>
    <w:p w14:paraId="04E698ED"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order:PS_ADMIN</w:t>
      </w:r>
      <w:r w:rsidRPr="0053604B">
        <w:rPr>
          <w:color w:val="0000FF"/>
        </w:rPr>
        <w:t>&gt;</w:t>
      </w:r>
    </w:p>
    <w:p w14:paraId="1D857844" w14:textId="77777777" w:rsidR="009F64FE" w:rsidRPr="0053604B" w:rsidRDefault="009F64FE" w:rsidP="009F64FE">
      <w:pPr>
        <w:ind w:hanging="480"/>
      </w:pPr>
      <w:hyperlink r:id="rId1440" w:history="1">
        <w:r w:rsidRPr="0053604B">
          <w:rPr>
            <w:b/>
            <w:bCs/>
            <w:color w:val="FF0000"/>
            <w:u w:val="single"/>
          </w:rPr>
          <w:t>-</w:t>
        </w:r>
      </w:hyperlink>
      <w:r w:rsidRPr="0053604B">
        <w:t xml:space="preserve"> </w:t>
      </w:r>
      <w:r w:rsidRPr="0053604B">
        <w:rPr>
          <w:color w:val="0000FF"/>
        </w:rPr>
        <w:t>&lt;</w:t>
      </w:r>
      <w:r w:rsidRPr="0053604B">
        <w:rPr>
          <w:color w:val="990000"/>
        </w:rPr>
        <w:t>order:PS_SVC_DET</w:t>
      </w:r>
      <w:r w:rsidRPr="0053604B">
        <w:rPr>
          <w:color w:val="0000FF"/>
        </w:rPr>
        <w:t>&gt;</w:t>
      </w:r>
    </w:p>
    <w:p w14:paraId="24639D1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order:TNS</w:t>
      </w:r>
      <w:r w:rsidRPr="0053604B">
        <w:rPr>
          <w:color w:val="0000FF"/>
        </w:rPr>
        <w:t>&gt;</w:t>
      </w:r>
      <w:r w:rsidRPr="0053604B">
        <w:rPr>
          <w:b/>
          <w:bCs/>
        </w:rPr>
        <w:t>3348744192</w:t>
      </w:r>
      <w:r w:rsidRPr="0053604B">
        <w:rPr>
          <w:color w:val="0000FF"/>
        </w:rPr>
        <w:t>&lt;/</w:t>
      </w:r>
      <w:r w:rsidRPr="0053604B">
        <w:rPr>
          <w:color w:val="990000"/>
        </w:rPr>
        <w:t>order:TNS</w:t>
      </w:r>
      <w:r w:rsidRPr="0053604B">
        <w:rPr>
          <w:color w:val="0000FF"/>
        </w:rPr>
        <w:t>&gt;</w:t>
      </w:r>
      <w:r w:rsidRPr="0053604B">
        <w:t xml:space="preserve"> </w:t>
      </w:r>
    </w:p>
    <w:p w14:paraId="1C8DA99C" w14:textId="77777777" w:rsidR="009F64FE" w:rsidRPr="0053604B" w:rsidRDefault="009F64FE" w:rsidP="009F64FE">
      <w:pPr>
        <w:ind w:hanging="480"/>
      </w:pPr>
      <w:hyperlink r:id="rId1441" w:history="1">
        <w:r w:rsidRPr="0053604B">
          <w:rPr>
            <w:b/>
            <w:bCs/>
            <w:color w:val="FF0000"/>
            <w:u w:val="single"/>
          </w:rPr>
          <w:t>-</w:t>
        </w:r>
      </w:hyperlink>
      <w:r w:rsidRPr="0053604B">
        <w:t xml:space="preserve"> </w:t>
      </w:r>
      <w:r w:rsidRPr="0053604B">
        <w:rPr>
          <w:color w:val="0000FF"/>
        </w:rPr>
        <w:t>&lt;</w:t>
      </w:r>
      <w:r w:rsidRPr="0053604B">
        <w:rPr>
          <w:color w:val="990000"/>
        </w:rPr>
        <w:t>order:SVC_DET_GRP</w:t>
      </w:r>
      <w:r w:rsidRPr="0053604B">
        <w:rPr>
          <w:color w:val="0000FF"/>
        </w:rPr>
        <w:t>&gt;</w:t>
      </w:r>
    </w:p>
    <w:p w14:paraId="01B098F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order:LNUM</w:t>
      </w:r>
      <w:r w:rsidRPr="0053604B">
        <w:rPr>
          <w:color w:val="0000FF"/>
        </w:rPr>
        <w:t>&gt;</w:t>
      </w:r>
      <w:r w:rsidRPr="0053604B">
        <w:rPr>
          <w:b/>
          <w:bCs/>
        </w:rPr>
        <w:t>00001</w:t>
      </w:r>
      <w:r w:rsidRPr="0053604B">
        <w:rPr>
          <w:color w:val="0000FF"/>
        </w:rPr>
        <w:t>&lt;/</w:t>
      </w:r>
      <w:r w:rsidRPr="0053604B">
        <w:rPr>
          <w:color w:val="990000"/>
        </w:rPr>
        <w:t>order:LNUM</w:t>
      </w:r>
      <w:r w:rsidRPr="0053604B">
        <w:rPr>
          <w:color w:val="0000FF"/>
        </w:rPr>
        <w:t>&gt;</w:t>
      </w:r>
      <w:r w:rsidRPr="0053604B">
        <w:t xml:space="preserve"> </w:t>
      </w:r>
    </w:p>
    <w:p w14:paraId="6EEA218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order:LNA</w:t>
      </w:r>
      <w:r w:rsidRPr="0053604B">
        <w:rPr>
          <w:color w:val="0000FF"/>
        </w:rPr>
        <w:t>&gt;</w:t>
      </w:r>
      <w:r w:rsidRPr="0053604B">
        <w:rPr>
          <w:b/>
          <w:bCs/>
        </w:rPr>
        <w:t>V</w:t>
      </w:r>
      <w:r w:rsidRPr="0053604B">
        <w:rPr>
          <w:color w:val="0000FF"/>
        </w:rPr>
        <w:t>&lt;/</w:t>
      </w:r>
      <w:r w:rsidRPr="0053604B">
        <w:rPr>
          <w:color w:val="990000"/>
        </w:rPr>
        <w:t>order:LNA</w:t>
      </w:r>
      <w:r w:rsidRPr="0053604B">
        <w:rPr>
          <w:color w:val="0000FF"/>
        </w:rPr>
        <w:t>&gt;</w:t>
      </w:r>
      <w:r w:rsidRPr="0053604B">
        <w:t xml:space="preserve"> </w:t>
      </w:r>
    </w:p>
    <w:p w14:paraId="2714853F"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order:SVC_DET_GRP</w:t>
      </w:r>
      <w:r w:rsidRPr="0053604B">
        <w:rPr>
          <w:color w:val="0000FF"/>
        </w:rPr>
        <w:t>&gt;</w:t>
      </w:r>
    </w:p>
    <w:p w14:paraId="59488698" w14:textId="77777777" w:rsidR="009F64FE" w:rsidRPr="0053604B" w:rsidRDefault="009F64FE" w:rsidP="009F64FE">
      <w:pPr>
        <w:ind w:hanging="480"/>
      </w:pPr>
      <w:hyperlink r:id="rId1442" w:history="1">
        <w:r w:rsidRPr="0053604B">
          <w:rPr>
            <w:b/>
            <w:bCs/>
            <w:color w:val="FF0000"/>
            <w:u w:val="single"/>
          </w:rPr>
          <w:t>-</w:t>
        </w:r>
      </w:hyperlink>
      <w:r w:rsidRPr="0053604B">
        <w:t xml:space="preserve"> </w:t>
      </w:r>
      <w:r w:rsidRPr="0053604B">
        <w:rPr>
          <w:color w:val="0000FF"/>
        </w:rPr>
        <w:t>&lt;</w:t>
      </w:r>
      <w:r w:rsidRPr="0053604B">
        <w:rPr>
          <w:color w:val="990000"/>
        </w:rPr>
        <w:t>order:FEATURE_GRP</w:t>
      </w:r>
      <w:r w:rsidRPr="0053604B">
        <w:rPr>
          <w:color w:val="0000FF"/>
        </w:rPr>
        <w:t>&gt;</w:t>
      </w:r>
    </w:p>
    <w:p w14:paraId="4E6064B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order:FA</w:t>
      </w:r>
      <w:r w:rsidRPr="0053604B">
        <w:rPr>
          <w:color w:val="0000FF"/>
        </w:rPr>
        <w:t>&gt;</w:t>
      </w:r>
      <w:r w:rsidRPr="0053604B">
        <w:rPr>
          <w:b/>
          <w:bCs/>
        </w:rPr>
        <w:t>N</w:t>
      </w:r>
      <w:r w:rsidRPr="0053604B">
        <w:rPr>
          <w:color w:val="0000FF"/>
        </w:rPr>
        <w:t>&lt;/</w:t>
      </w:r>
      <w:r w:rsidRPr="0053604B">
        <w:rPr>
          <w:color w:val="990000"/>
        </w:rPr>
        <w:t>order:FA</w:t>
      </w:r>
      <w:r w:rsidRPr="0053604B">
        <w:rPr>
          <w:color w:val="0000FF"/>
        </w:rPr>
        <w:t>&gt;</w:t>
      </w:r>
      <w:r w:rsidRPr="0053604B">
        <w:t xml:space="preserve"> </w:t>
      </w:r>
    </w:p>
    <w:p w14:paraId="63047EBE"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order:FEATURE</w:t>
      </w:r>
      <w:r w:rsidRPr="0053604B">
        <w:rPr>
          <w:color w:val="0000FF"/>
        </w:rPr>
        <w:t>&gt;</w:t>
      </w:r>
      <w:r w:rsidRPr="0053604B">
        <w:rPr>
          <w:b/>
          <w:bCs/>
        </w:rPr>
        <w:t>ESX</w:t>
      </w:r>
      <w:r w:rsidRPr="0053604B">
        <w:rPr>
          <w:color w:val="0000FF"/>
        </w:rPr>
        <w:t>&lt;/</w:t>
      </w:r>
      <w:r w:rsidRPr="0053604B">
        <w:rPr>
          <w:color w:val="990000"/>
        </w:rPr>
        <w:t>order:FEATURE</w:t>
      </w:r>
      <w:r w:rsidRPr="0053604B">
        <w:rPr>
          <w:color w:val="0000FF"/>
        </w:rPr>
        <w:t>&gt;</w:t>
      </w:r>
      <w:r w:rsidRPr="0053604B">
        <w:t xml:space="preserve"> </w:t>
      </w:r>
    </w:p>
    <w:p w14:paraId="3E7F3D0E"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order:FEATURE_GRP</w:t>
      </w:r>
      <w:r w:rsidRPr="0053604B">
        <w:rPr>
          <w:color w:val="0000FF"/>
        </w:rPr>
        <w:t>&gt;</w:t>
      </w:r>
    </w:p>
    <w:p w14:paraId="3256097E"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order:PS_SVC_DET</w:t>
      </w:r>
      <w:r w:rsidRPr="0053604B">
        <w:rPr>
          <w:color w:val="0000FF"/>
        </w:rPr>
        <w:t>&gt;</w:t>
      </w:r>
    </w:p>
    <w:p w14:paraId="29B70496"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order:PS</w:t>
      </w:r>
      <w:r w:rsidRPr="0053604B">
        <w:rPr>
          <w:color w:val="0000FF"/>
        </w:rPr>
        <w:t>&gt;</w:t>
      </w:r>
    </w:p>
    <w:p w14:paraId="6D37B1DA"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order:LSR_ORD_REQ</w:t>
      </w:r>
      <w:r w:rsidRPr="0053604B">
        <w:rPr>
          <w:color w:val="0000FF"/>
        </w:rPr>
        <w:t>&gt;</w:t>
      </w:r>
    </w:p>
    <w:p w14:paraId="0CAEDD5A"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uom:ATT_LSR_ORD_REQ</w:t>
      </w:r>
      <w:r w:rsidRPr="0053604B">
        <w:rPr>
          <w:color w:val="0000FF"/>
        </w:rPr>
        <w:t>&gt;</w:t>
      </w:r>
    </w:p>
    <w:p w14:paraId="2B6E8191" w14:textId="77777777" w:rsidR="009F64FE" w:rsidRPr="0053604B" w:rsidRDefault="009F64FE" w:rsidP="009F64FE"/>
    <w:p w14:paraId="496D502C" w14:textId="77777777" w:rsidR="00031F5A" w:rsidRDefault="00031F5A" w:rsidP="009F64FE"/>
    <w:p w14:paraId="01A9802E" w14:textId="77777777" w:rsidR="00031F5A" w:rsidRDefault="00031F5A" w:rsidP="009F64FE"/>
    <w:p w14:paraId="5EA7102B" w14:textId="77777777" w:rsidR="00031F5A" w:rsidRDefault="00031F5A" w:rsidP="009F64FE"/>
    <w:p w14:paraId="4A2428F3" w14:textId="77777777" w:rsidR="00031F5A" w:rsidRDefault="00031F5A" w:rsidP="009F64FE"/>
    <w:p w14:paraId="6843C3B9" w14:textId="77777777" w:rsidR="00031F5A" w:rsidRDefault="00031F5A" w:rsidP="009F64FE"/>
    <w:p w14:paraId="0AB87B0F" w14:textId="77777777" w:rsidR="00031F5A" w:rsidRDefault="00031F5A" w:rsidP="009F64FE"/>
    <w:p w14:paraId="6255A2AC" w14:textId="77777777" w:rsidR="00031F5A" w:rsidRDefault="00031F5A" w:rsidP="009F64FE"/>
    <w:p w14:paraId="0A4E917B" w14:textId="77777777" w:rsidR="00031F5A" w:rsidRDefault="00031F5A" w:rsidP="009F64FE"/>
    <w:p w14:paraId="032FCBDE" w14:textId="77777777" w:rsidR="009F64FE" w:rsidRDefault="009F64FE" w:rsidP="009F64FE">
      <w:r w:rsidRPr="0053604B">
        <w:t>XML OUTPUT:</w:t>
      </w:r>
    </w:p>
    <w:p w14:paraId="5BACAF41" w14:textId="77777777" w:rsidR="009F64FE" w:rsidRPr="0053604B" w:rsidRDefault="009F64FE" w:rsidP="009F64FE"/>
    <w:p w14:paraId="707C568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senderid</w:t>
      </w:r>
      <w:r w:rsidRPr="0053604B">
        <w:rPr>
          <w:color w:val="0000FF"/>
        </w:rPr>
        <w:t>&gt;</w:t>
      </w:r>
      <w:r w:rsidRPr="0053604B">
        <w:rPr>
          <w:b/>
          <w:bCs/>
        </w:rPr>
        <w:t>ATT-OR-SAT</w:t>
      </w:r>
      <w:r w:rsidRPr="0053604B">
        <w:rPr>
          <w:color w:val="0000FF"/>
        </w:rPr>
        <w:t>&lt;/</w:t>
      </w:r>
      <w:r w:rsidRPr="0053604B">
        <w:rPr>
          <w:color w:val="990000"/>
        </w:rPr>
        <w:t>senderid</w:t>
      </w:r>
      <w:r w:rsidRPr="0053604B">
        <w:rPr>
          <w:color w:val="0000FF"/>
        </w:rPr>
        <w:t>&gt;</w:t>
      </w:r>
      <w:r w:rsidRPr="0053604B">
        <w:t xml:space="preserve"> </w:t>
      </w:r>
    </w:p>
    <w:p w14:paraId="6D0FBAB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receiverid</w:t>
      </w:r>
      <w:r w:rsidRPr="0053604B">
        <w:rPr>
          <w:color w:val="0000FF"/>
        </w:rPr>
        <w:t>&gt;</w:t>
      </w:r>
      <w:r w:rsidRPr="0053604B">
        <w:rPr>
          <w:b/>
          <w:bCs/>
        </w:rPr>
        <w:t>CTE-VALIDATOR</w:t>
      </w:r>
      <w:r w:rsidRPr="0053604B">
        <w:rPr>
          <w:color w:val="0000FF"/>
        </w:rPr>
        <w:t>&lt;/</w:t>
      </w:r>
      <w:r w:rsidRPr="0053604B">
        <w:rPr>
          <w:color w:val="990000"/>
        </w:rPr>
        <w:t>receiverid</w:t>
      </w:r>
      <w:r w:rsidRPr="0053604B">
        <w:rPr>
          <w:color w:val="0000FF"/>
        </w:rPr>
        <w:t>&gt;</w:t>
      </w:r>
      <w:r w:rsidRPr="0053604B">
        <w:t xml:space="preserve"> </w:t>
      </w:r>
    </w:p>
    <w:p w14:paraId="0F7A6070"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interfaceid</w:t>
      </w:r>
      <w:r w:rsidRPr="0053604B">
        <w:rPr>
          <w:color w:val="0000FF"/>
        </w:rPr>
        <w:t>&gt;</w:t>
      </w:r>
      <w:r w:rsidRPr="0053604B">
        <w:rPr>
          <w:b/>
          <w:bCs/>
        </w:rPr>
        <w:t>CTE-1005-OR-XML-IB</w:t>
      </w:r>
      <w:r w:rsidRPr="0053604B">
        <w:rPr>
          <w:color w:val="0000FF"/>
        </w:rPr>
        <w:t>&lt;/</w:t>
      </w:r>
      <w:r w:rsidRPr="0053604B">
        <w:rPr>
          <w:color w:val="990000"/>
        </w:rPr>
        <w:t>interfaceid</w:t>
      </w:r>
      <w:r w:rsidRPr="0053604B">
        <w:rPr>
          <w:color w:val="0000FF"/>
        </w:rPr>
        <w:t>&gt;</w:t>
      </w:r>
      <w:r w:rsidRPr="0053604B">
        <w:t xml:space="preserve"> </w:t>
      </w:r>
    </w:p>
    <w:p w14:paraId="64D26275"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messagetype</w:t>
      </w:r>
      <w:r w:rsidRPr="0053604B">
        <w:rPr>
          <w:color w:val="0000FF"/>
        </w:rPr>
        <w:t>&gt;</w:t>
      </w:r>
      <w:r w:rsidRPr="0053604B">
        <w:rPr>
          <w:b/>
          <w:bCs/>
        </w:rPr>
        <w:t>LSRUOM</w:t>
      </w:r>
      <w:r w:rsidRPr="0053604B">
        <w:rPr>
          <w:color w:val="0000FF"/>
        </w:rPr>
        <w:t>&lt;/</w:t>
      </w:r>
      <w:r w:rsidRPr="0053604B">
        <w:rPr>
          <w:color w:val="990000"/>
        </w:rPr>
        <w:t>messagetype</w:t>
      </w:r>
      <w:r w:rsidRPr="0053604B">
        <w:rPr>
          <w:color w:val="0000FF"/>
        </w:rPr>
        <w:t>&gt;</w:t>
      </w:r>
      <w:r w:rsidRPr="0053604B">
        <w:t xml:space="preserve"> </w:t>
      </w:r>
    </w:p>
    <w:p w14:paraId="7617FE10"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lsogversion</w:t>
      </w:r>
      <w:r w:rsidRPr="0053604B">
        <w:rPr>
          <w:color w:val="0000FF"/>
        </w:rPr>
        <w:t>&gt;</w:t>
      </w:r>
      <w:r w:rsidRPr="0053604B">
        <w:rPr>
          <w:b/>
          <w:bCs/>
        </w:rPr>
        <w:t>10.05</w:t>
      </w:r>
      <w:r w:rsidRPr="0053604B">
        <w:rPr>
          <w:color w:val="0000FF"/>
        </w:rPr>
        <w:t>&lt;/</w:t>
      </w:r>
      <w:r w:rsidRPr="0053604B">
        <w:rPr>
          <w:color w:val="990000"/>
        </w:rPr>
        <w:t>lsogversion</w:t>
      </w:r>
      <w:r w:rsidRPr="0053604B">
        <w:rPr>
          <w:color w:val="0000FF"/>
        </w:rPr>
        <w:t>&gt;</w:t>
      </w:r>
      <w:r w:rsidRPr="0053604B">
        <w:t xml:space="preserve"> </w:t>
      </w:r>
    </w:p>
    <w:p w14:paraId="117AAAAB"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ordertype</w:t>
      </w:r>
      <w:r w:rsidRPr="0053604B">
        <w:rPr>
          <w:color w:val="0000FF"/>
        </w:rPr>
        <w:t>&gt;</w:t>
      </w:r>
      <w:r w:rsidRPr="0053604B">
        <w:rPr>
          <w:b/>
          <w:bCs/>
        </w:rPr>
        <w:t>ORDER</w:t>
      </w:r>
      <w:r w:rsidRPr="0053604B">
        <w:rPr>
          <w:color w:val="0000FF"/>
        </w:rPr>
        <w:t>&lt;/</w:t>
      </w:r>
      <w:r w:rsidRPr="0053604B">
        <w:rPr>
          <w:color w:val="990000"/>
        </w:rPr>
        <w:t>ordertype</w:t>
      </w:r>
      <w:r w:rsidRPr="0053604B">
        <w:rPr>
          <w:color w:val="0000FF"/>
        </w:rPr>
        <w:t>&gt;</w:t>
      </w:r>
      <w:r w:rsidRPr="0053604B">
        <w:t xml:space="preserve"> </w:t>
      </w:r>
    </w:p>
    <w:p w14:paraId="29F22988"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header</w:t>
      </w:r>
      <w:r w:rsidRPr="0053604B">
        <w:rPr>
          <w:color w:val="0000FF"/>
        </w:rPr>
        <w:t>&gt;</w:t>
      </w:r>
    </w:p>
    <w:p w14:paraId="4A2FFDDA" w14:textId="77777777" w:rsidR="009F64FE" w:rsidRPr="0053604B" w:rsidRDefault="009F64FE" w:rsidP="009F64FE">
      <w:pPr>
        <w:ind w:hanging="480"/>
      </w:pPr>
      <w:hyperlink r:id="rId1443" w:history="1">
        <w:r w:rsidRPr="0053604B">
          <w:rPr>
            <w:b/>
            <w:bCs/>
            <w:color w:val="FF0000"/>
            <w:u w:val="single"/>
          </w:rPr>
          <w:t>-</w:t>
        </w:r>
      </w:hyperlink>
      <w:r w:rsidRPr="0053604B">
        <w:t xml:space="preserve"> </w:t>
      </w:r>
      <w:r w:rsidRPr="0053604B">
        <w:rPr>
          <w:color w:val="0000FF"/>
        </w:rPr>
        <w:t>&lt;</w:t>
      </w:r>
      <w:r w:rsidRPr="0053604B">
        <w:rPr>
          <w:color w:val="990000"/>
        </w:rPr>
        <w:t>m2:LSR_RESP</w:t>
      </w:r>
      <w:r w:rsidRPr="0053604B">
        <w:rPr>
          <w:color w:val="FF0000"/>
        </w:rPr>
        <w:t xml:space="preserve"> xmlns:m2</w:t>
      </w:r>
      <w:r w:rsidRPr="0053604B">
        <w:rPr>
          <w:color w:val="0000FF"/>
        </w:rPr>
        <w:t>="</w:t>
      </w:r>
      <w:r w:rsidRPr="0053604B">
        <w:rPr>
          <w:b/>
          <w:bCs/>
          <w:color w:val="FF0000"/>
        </w:rPr>
        <w:t>http://lsr.att.com/obf/tML/UOM</w:t>
      </w:r>
      <w:r w:rsidRPr="0053604B">
        <w:rPr>
          <w:color w:val="0000FF"/>
        </w:rPr>
        <w:t>"&gt;</w:t>
      </w:r>
    </w:p>
    <w:p w14:paraId="2E2A7DEC" w14:textId="77777777" w:rsidR="009F64FE" w:rsidRPr="0053604B" w:rsidRDefault="009F64FE" w:rsidP="009F64FE">
      <w:pPr>
        <w:ind w:hanging="480"/>
      </w:pPr>
      <w:hyperlink r:id="rId1444" w:history="1">
        <w:r w:rsidRPr="0053604B">
          <w:rPr>
            <w:b/>
            <w:bCs/>
            <w:color w:val="FF0000"/>
            <w:u w:val="single"/>
          </w:rPr>
          <w:t>-</w:t>
        </w:r>
      </w:hyperlink>
      <w:r w:rsidRPr="0053604B">
        <w:t xml:space="preserve"> </w:t>
      </w:r>
      <w:r w:rsidRPr="0053604B">
        <w:rPr>
          <w:color w:val="0000FF"/>
        </w:rPr>
        <w:t>&lt;</w:t>
      </w:r>
      <w:r w:rsidRPr="0053604B">
        <w:rPr>
          <w:color w:val="990000"/>
        </w:rPr>
        <w:t>m2:HDR</w:t>
      </w:r>
      <w:r w:rsidRPr="0053604B">
        <w:rPr>
          <w:color w:val="0000FF"/>
        </w:rPr>
        <w:t>&gt;</w:t>
      </w:r>
    </w:p>
    <w:p w14:paraId="2F2D8587"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m2:MESSAGE_ID</w:t>
      </w:r>
      <w:r w:rsidRPr="0053604B">
        <w:rPr>
          <w:color w:val="0000FF"/>
        </w:rPr>
        <w:t>&gt;</w:t>
      </w:r>
      <w:r w:rsidRPr="0053604B">
        <w:rPr>
          <w:b/>
          <w:bCs/>
        </w:rPr>
        <w:t>124577072145883.66191350088693</w:t>
      </w:r>
      <w:r w:rsidRPr="0053604B">
        <w:rPr>
          <w:color w:val="0000FF"/>
        </w:rPr>
        <w:t>&lt;/</w:t>
      </w:r>
      <w:r w:rsidRPr="0053604B">
        <w:rPr>
          <w:color w:val="990000"/>
        </w:rPr>
        <w:t>m2:MESSAGE_ID</w:t>
      </w:r>
      <w:r w:rsidRPr="0053604B">
        <w:rPr>
          <w:color w:val="0000FF"/>
        </w:rPr>
        <w:t>&gt;</w:t>
      </w:r>
      <w:r w:rsidRPr="0053604B">
        <w:t xml:space="preserve"> </w:t>
      </w:r>
    </w:p>
    <w:p w14:paraId="006847C4" w14:textId="77777777" w:rsidR="009F64FE" w:rsidRPr="008C51B0" w:rsidRDefault="009F64FE" w:rsidP="009F64FE">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3B95D4C3" w14:textId="77777777" w:rsidR="009F64FE" w:rsidRPr="0053604B" w:rsidRDefault="009F64FE" w:rsidP="009F64FE">
      <w:pPr>
        <w:ind w:hanging="480"/>
      </w:pPr>
      <w:r w:rsidRPr="008C51B0">
        <w:rPr>
          <w:b/>
          <w:bCs/>
          <w:color w:val="FF0000"/>
          <w:lang w:val="es-ES"/>
        </w:rPr>
        <w:t> </w:t>
      </w:r>
      <w:r w:rsidRPr="008C51B0">
        <w:rPr>
          <w:lang w:val="es-ES"/>
        </w:rPr>
        <w:t xml:space="preserve"> </w:t>
      </w:r>
      <w:r w:rsidRPr="0053604B">
        <w:rPr>
          <w:color w:val="0000FF"/>
        </w:rPr>
        <w:t>&lt;</w:t>
      </w:r>
      <w:r w:rsidRPr="0053604B">
        <w:rPr>
          <w:color w:val="990000"/>
        </w:rPr>
        <w:t>m2:MSG_TIMESTAMP</w:t>
      </w:r>
      <w:r w:rsidRPr="0053604B">
        <w:rPr>
          <w:color w:val="0000FF"/>
        </w:rPr>
        <w:t>&gt;</w:t>
      </w:r>
      <w:r w:rsidRPr="0053604B">
        <w:rPr>
          <w:b/>
          <w:bCs/>
        </w:rPr>
        <w:t>2009-06-23T10:25:21-05:00</w:t>
      </w:r>
      <w:r w:rsidRPr="0053604B">
        <w:rPr>
          <w:color w:val="0000FF"/>
        </w:rPr>
        <w:t>&lt;/</w:t>
      </w:r>
      <w:r w:rsidRPr="0053604B">
        <w:rPr>
          <w:color w:val="990000"/>
        </w:rPr>
        <w:t>m2:MSG_TIMESTAMP</w:t>
      </w:r>
      <w:r w:rsidRPr="0053604B">
        <w:rPr>
          <w:color w:val="0000FF"/>
        </w:rPr>
        <w:t>&gt;</w:t>
      </w:r>
      <w:r w:rsidRPr="0053604B">
        <w:t xml:space="preserve"> </w:t>
      </w:r>
    </w:p>
    <w:p w14:paraId="7E101D45"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m2:PON</w:t>
      </w:r>
      <w:r w:rsidRPr="0053604B">
        <w:rPr>
          <w:color w:val="0000FF"/>
        </w:rPr>
        <w:t>&gt;</w:t>
      </w:r>
      <w:r w:rsidRPr="0053604B">
        <w:rPr>
          <w:b/>
          <w:bCs/>
        </w:rPr>
        <w:t>CVTM2M061R31</w:t>
      </w:r>
      <w:r w:rsidRPr="0053604B">
        <w:rPr>
          <w:color w:val="0000FF"/>
        </w:rPr>
        <w:t>&lt;/</w:t>
      </w:r>
      <w:r w:rsidRPr="0053604B">
        <w:rPr>
          <w:color w:val="990000"/>
        </w:rPr>
        <w:t>m2:PON</w:t>
      </w:r>
      <w:r w:rsidRPr="0053604B">
        <w:rPr>
          <w:color w:val="0000FF"/>
        </w:rPr>
        <w:t>&gt;</w:t>
      </w:r>
      <w:r w:rsidRPr="0053604B">
        <w:t xml:space="preserve"> </w:t>
      </w:r>
    </w:p>
    <w:p w14:paraId="4B3FE5E3" w14:textId="77777777" w:rsidR="009F64FE" w:rsidRPr="008C51B0" w:rsidRDefault="009F64FE" w:rsidP="009F64FE">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6D631F30"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EB05998"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20090623L00066-00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1E69D817" w14:textId="77777777" w:rsidR="009F64FE" w:rsidRPr="0053604B" w:rsidRDefault="009F64FE" w:rsidP="009F64FE">
      <w:pPr>
        <w:ind w:hanging="480"/>
      </w:pPr>
      <w:r w:rsidRPr="008C51B0">
        <w:rPr>
          <w:b/>
          <w:bCs/>
          <w:color w:val="FF0000"/>
          <w:lang w:val="es-ES"/>
        </w:rPr>
        <w:t> </w:t>
      </w:r>
      <w:r w:rsidRPr="008C51B0">
        <w:rPr>
          <w:lang w:val="es-ES"/>
        </w:rPr>
        <w:t xml:space="preserve"> </w:t>
      </w:r>
      <w:r w:rsidRPr="0053604B">
        <w:rPr>
          <w:color w:val="0000FF"/>
        </w:rPr>
        <w:t>&lt;</w:t>
      </w:r>
      <w:r w:rsidRPr="0053604B">
        <w:rPr>
          <w:color w:val="990000"/>
        </w:rPr>
        <w:t>m2:CC</w:t>
      </w:r>
      <w:r w:rsidRPr="0053604B">
        <w:rPr>
          <w:color w:val="0000FF"/>
        </w:rPr>
        <w:t>&gt;</w:t>
      </w:r>
      <w:r w:rsidRPr="0053604B">
        <w:rPr>
          <w:b/>
          <w:bCs/>
        </w:rPr>
        <w:t>9999</w:t>
      </w:r>
      <w:r w:rsidRPr="0053604B">
        <w:rPr>
          <w:color w:val="0000FF"/>
        </w:rPr>
        <w:t>&lt;/</w:t>
      </w:r>
      <w:r w:rsidRPr="0053604B">
        <w:rPr>
          <w:color w:val="990000"/>
        </w:rPr>
        <w:t>m2:CC</w:t>
      </w:r>
      <w:r w:rsidRPr="0053604B">
        <w:rPr>
          <w:color w:val="0000FF"/>
        </w:rPr>
        <w:t>&gt;</w:t>
      </w:r>
      <w:r w:rsidRPr="0053604B">
        <w:t xml:space="preserve"> </w:t>
      </w:r>
    </w:p>
    <w:p w14:paraId="5D93A2DA"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m2:CLEC_APPL_ID</w:t>
      </w:r>
      <w:r w:rsidRPr="0053604B">
        <w:rPr>
          <w:color w:val="0000FF"/>
        </w:rPr>
        <w:t>&gt;</w:t>
      </w:r>
      <w:r w:rsidRPr="0053604B">
        <w:rPr>
          <w:b/>
          <w:bCs/>
        </w:rPr>
        <w:t>CTE-VALIDATOR</w:t>
      </w:r>
      <w:r w:rsidRPr="0053604B">
        <w:rPr>
          <w:color w:val="0000FF"/>
        </w:rPr>
        <w:t>&lt;/</w:t>
      </w:r>
      <w:r w:rsidRPr="0053604B">
        <w:rPr>
          <w:color w:val="990000"/>
        </w:rPr>
        <w:t>m2:CLEC_APPL_ID</w:t>
      </w:r>
      <w:r w:rsidRPr="0053604B">
        <w:rPr>
          <w:color w:val="0000FF"/>
        </w:rPr>
        <w:t>&gt;</w:t>
      </w:r>
      <w:r w:rsidRPr="0053604B">
        <w:t xml:space="preserve"> </w:t>
      </w:r>
    </w:p>
    <w:p w14:paraId="03DB5D6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m2:CLEC_APPL_PASSWORD</w:t>
      </w:r>
      <w:r w:rsidRPr="0053604B">
        <w:rPr>
          <w:color w:val="0000FF"/>
        </w:rPr>
        <w:t>&gt;</w:t>
      </w:r>
      <w:r w:rsidRPr="0053604B">
        <w:rPr>
          <w:b/>
          <w:bCs/>
        </w:rPr>
        <w:t>PA$$WORD</w:t>
      </w:r>
      <w:r w:rsidRPr="0053604B">
        <w:rPr>
          <w:color w:val="0000FF"/>
        </w:rPr>
        <w:t>&lt;/</w:t>
      </w:r>
      <w:r w:rsidRPr="0053604B">
        <w:rPr>
          <w:color w:val="990000"/>
        </w:rPr>
        <w:t>m2:CLEC_APPL_PASSWORD</w:t>
      </w:r>
      <w:r w:rsidRPr="0053604B">
        <w:rPr>
          <w:color w:val="0000FF"/>
        </w:rPr>
        <w:t>&gt;</w:t>
      </w:r>
      <w:r w:rsidRPr="0053604B">
        <w:t xml:space="preserve"> </w:t>
      </w:r>
    </w:p>
    <w:p w14:paraId="119A70CA"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m2:DTSENT</w:t>
      </w:r>
      <w:r w:rsidRPr="0053604B">
        <w:rPr>
          <w:color w:val="0000FF"/>
        </w:rPr>
        <w:t>&gt;</w:t>
      </w:r>
      <w:r w:rsidRPr="0053604B">
        <w:rPr>
          <w:b/>
          <w:bCs/>
        </w:rPr>
        <w:t>200906231025AM</w:t>
      </w:r>
      <w:r w:rsidRPr="0053604B">
        <w:rPr>
          <w:color w:val="0000FF"/>
        </w:rPr>
        <w:t>&lt;/</w:t>
      </w:r>
      <w:r w:rsidRPr="0053604B">
        <w:rPr>
          <w:color w:val="990000"/>
        </w:rPr>
        <w:t>m2:DTSENT</w:t>
      </w:r>
      <w:r w:rsidRPr="0053604B">
        <w:rPr>
          <w:color w:val="0000FF"/>
        </w:rPr>
        <w:t>&gt;</w:t>
      </w:r>
      <w:r w:rsidRPr="0053604B">
        <w:t xml:space="preserve"> </w:t>
      </w:r>
    </w:p>
    <w:p w14:paraId="6CE5B658"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m2:ORD</w:t>
      </w:r>
      <w:r w:rsidRPr="0053604B">
        <w:rPr>
          <w:color w:val="0000FF"/>
        </w:rPr>
        <w:t>&gt;</w:t>
      </w:r>
      <w:r w:rsidRPr="0053604B">
        <w:rPr>
          <w:b/>
          <w:bCs/>
        </w:rPr>
        <w:t>C106JQH0</w:t>
      </w:r>
      <w:r w:rsidRPr="0053604B">
        <w:rPr>
          <w:color w:val="0000FF"/>
        </w:rPr>
        <w:t>&lt;/</w:t>
      </w:r>
      <w:r w:rsidRPr="0053604B">
        <w:rPr>
          <w:color w:val="990000"/>
        </w:rPr>
        <w:t>m2:ORD</w:t>
      </w:r>
      <w:r w:rsidRPr="0053604B">
        <w:rPr>
          <w:color w:val="0000FF"/>
        </w:rPr>
        <w:t>&gt;</w:t>
      </w:r>
      <w:r w:rsidRPr="0053604B">
        <w:t xml:space="preserve"> </w:t>
      </w:r>
    </w:p>
    <w:p w14:paraId="43913A51"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m2:STATUS_CODE</w:t>
      </w:r>
      <w:r w:rsidRPr="0053604B">
        <w:rPr>
          <w:color w:val="0000FF"/>
        </w:rPr>
        <w:t>&gt;</w:t>
      </w:r>
      <w:r w:rsidRPr="0053604B">
        <w:rPr>
          <w:b/>
          <w:bCs/>
        </w:rPr>
        <w:t>PD</w:t>
      </w:r>
      <w:r w:rsidRPr="0053604B">
        <w:rPr>
          <w:color w:val="0000FF"/>
        </w:rPr>
        <w:t>&lt;/</w:t>
      </w:r>
      <w:r w:rsidRPr="0053604B">
        <w:rPr>
          <w:color w:val="990000"/>
        </w:rPr>
        <w:t>m2:STATUS_CODE</w:t>
      </w:r>
      <w:r w:rsidRPr="0053604B">
        <w:rPr>
          <w:color w:val="0000FF"/>
        </w:rPr>
        <w:t>&gt;</w:t>
      </w:r>
      <w:r w:rsidRPr="0053604B">
        <w:t xml:space="preserve"> </w:t>
      </w:r>
    </w:p>
    <w:p w14:paraId="3577021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m2:STATUS_MSG</w:t>
      </w:r>
      <w:r w:rsidRPr="0053604B">
        <w:rPr>
          <w:color w:val="0000FF"/>
        </w:rPr>
        <w:t>&gt;</w:t>
      </w:r>
      <w:r w:rsidRPr="0053604B">
        <w:rPr>
          <w:b/>
          <w:bCs/>
        </w:rPr>
        <w:t>PENDING ORDER</w:t>
      </w:r>
      <w:r w:rsidRPr="0053604B">
        <w:rPr>
          <w:color w:val="0000FF"/>
        </w:rPr>
        <w:t>&lt;/</w:t>
      </w:r>
      <w:r w:rsidRPr="0053604B">
        <w:rPr>
          <w:color w:val="990000"/>
        </w:rPr>
        <w:t>m2:STATUS_MSG</w:t>
      </w:r>
      <w:r w:rsidRPr="0053604B">
        <w:rPr>
          <w:color w:val="0000FF"/>
        </w:rPr>
        <w:t>&gt;</w:t>
      </w:r>
      <w:r w:rsidRPr="0053604B">
        <w:t xml:space="preserve"> </w:t>
      </w:r>
    </w:p>
    <w:p w14:paraId="31978C2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m2:REMARKS</w:t>
      </w:r>
      <w:r w:rsidRPr="0053604B">
        <w:rPr>
          <w:color w:val="0000FF"/>
        </w:rPr>
        <w:t>&gt;</w:t>
      </w:r>
      <w:r w:rsidRPr="0053604B">
        <w:rPr>
          <w:b/>
          <w:bCs/>
        </w:rPr>
        <w:t>Facilities have been checked</w:t>
      </w:r>
      <w:r w:rsidRPr="0053604B">
        <w:rPr>
          <w:color w:val="0000FF"/>
        </w:rPr>
        <w:t>&lt;/</w:t>
      </w:r>
      <w:r w:rsidRPr="0053604B">
        <w:rPr>
          <w:color w:val="990000"/>
        </w:rPr>
        <w:t>m2:REMARKS</w:t>
      </w:r>
      <w:r w:rsidRPr="0053604B">
        <w:rPr>
          <w:color w:val="0000FF"/>
        </w:rPr>
        <w:t>&gt;</w:t>
      </w:r>
      <w:r w:rsidRPr="0053604B">
        <w:t xml:space="preserve"> </w:t>
      </w:r>
    </w:p>
    <w:p w14:paraId="1DE7F08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m2:TRAN_ACK_TYPE</w:t>
      </w:r>
      <w:r w:rsidRPr="0053604B">
        <w:rPr>
          <w:color w:val="0000FF"/>
        </w:rPr>
        <w:t>&gt;</w:t>
      </w:r>
      <w:r w:rsidRPr="0053604B">
        <w:rPr>
          <w:b/>
          <w:bCs/>
        </w:rPr>
        <w:t>AT</w:t>
      </w:r>
      <w:r w:rsidRPr="0053604B">
        <w:rPr>
          <w:color w:val="0000FF"/>
        </w:rPr>
        <w:t>&lt;/</w:t>
      </w:r>
      <w:r w:rsidRPr="0053604B">
        <w:rPr>
          <w:color w:val="990000"/>
        </w:rPr>
        <w:t>m2:TRAN_ACK_TYPE</w:t>
      </w:r>
      <w:r w:rsidRPr="0053604B">
        <w:rPr>
          <w:color w:val="0000FF"/>
        </w:rPr>
        <w:t>&gt;</w:t>
      </w:r>
      <w:r w:rsidRPr="0053604B">
        <w:t xml:space="preserve"> </w:t>
      </w:r>
    </w:p>
    <w:p w14:paraId="6602843D"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m2:TRANS_SET_PURPOSE_CODE</w:t>
      </w:r>
      <w:r w:rsidRPr="0053604B">
        <w:rPr>
          <w:color w:val="0000FF"/>
        </w:rPr>
        <w:t>&gt;</w:t>
      </w:r>
      <w:r w:rsidRPr="0053604B">
        <w:rPr>
          <w:b/>
          <w:bCs/>
        </w:rPr>
        <w:t>06</w:t>
      </w:r>
      <w:r w:rsidRPr="0053604B">
        <w:rPr>
          <w:color w:val="0000FF"/>
        </w:rPr>
        <w:t>&lt;/</w:t>
      </w:r>
      <w:r w:rsidRPr="0053604B">
        <w:rPr>
          <w:color w:val="990000"/>
        </w:rPr>
        <w:t>m2:TRANS_SET_PURPOSE_CODE</w:t>
      </w:r>
      <w:r w:rsidRPr="0053604B">
        <w:rPr>
          <w:color w:val="0000FF"/>
        </w:rPr>
        <w:t>&gt;</w:t>
      </w:r>
      <w:r w:rsidRPr="0053604B">
        <w:t xml:space="preserve"> </w:t>
      </w:r>
    </w:p>
    <w:p w14:paraId="09981046"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m2:HDR</w:t>
      </w:r>
      <w:r w:rsidRPr="0053604B">
        <w:rPr>
          <w:color w:val="0000FF"/>
        </w:rPr>
        <w:t>&gt;</w:t>
      </w:r>
    </w:p>
    <w:p w14:paraId="29B5076D" w14:textId="77777777" w:rsidR="009F64FE" w:rsidRPr="0053604B" w:rsidRDefault="009F64FE" w:rsidP="009F64FE">
      <w:pPr>
        <w:ind w:hanging="480"/>
      </w:pPr>
      <w:hyperlink r:id="rId1445" w:history="1">
        <w:r w:rsidRPr="0053604B">
          <w:rPr>
            <w:b/>
            <w:bCs/>
            <w:color w:val="FF0000"/>
            <w:u w:val="single"/>
          </w:rPr>
          <w:t>-</w:t>
        </w:r>
      </w:hyperlink>
      <w:r w:rsidRPr="0053604B">
        <w:t xml:space="preserve"> </w:t>
      </w:r>
      <w:r w:rsidRPr="0053604B">
        <w:rPr>
          <w:color w:val="0000FF"/>
        </w:rPr>
        <w:t>&lt;</w:t>
      </w:r>
      <w:r w:rsidRPr="0053604B">
        <w:rPr>
          <w:color w:val="990000"/>
        </w:rPr>
        <w:t>m2:NOTIFICATION</w:t>
      </w:r>
      <w:r w:rsidRPr="0053604B">
        <w:rPr>
          <w:color w:val="0000FF"/>
        </w:rPr>
        <w:t>&gt;</w:t>
      </w:r>
    </w:p>
    <w:p w14:paraId="20EAAAB4" w14:textId="77777777" w:rsidR="009F64FE" w:rsidRPr="0053604B" w:rsidRDefault="009F64FE" w:rsidP="009F64FE">
      <w:pPr>
        <w:ind w:hanging="480"/>
      </w:pPr>
      <w:hyperlink r:id="rId1446" w:history="1">
        <w:r w:rsidRPr="0053604B">
          <w:rPr>
            <w:b/>
            <w:bCs/>
            <w:color w:val="FF0000"/>
            <w:u w:val="single"/>
          </w:rPr>
          <w:t>-</w:t>
        </w:r>
      </w:hyperlink>
      <w:r w:rsidRPr="0053604B">
        <w:t xml:space="preserve"> </w:t>
      </w:r>
      <w:r w:rsidRPr="0053604B">
        <w:rPr>
          <w:color w:val="0000FF"/>
        </w:rPr>
        <w:t>&lt;</w:t>
      </w:r>
      <w:r w:rsidRPr="0053604B">
        <w:rPr>
          <w:color w:val="990000"/>
        </w:rPr>
        <w:t>m2:FIRM_ORDER_NOTIFICATION</w:t>
      </w:r>
      <w:r w:rsidRPr="0053604B">
        <w:rPr>
          <w:color w:val="0000FF"/>
        </w:rPr>
        <w:t>&gt;</w:t>
      </w:r>
    </w:p>
    <w:p w14:paraId="65A38784" w14:textId="77777777" w:rsidR="009F64FE" w:rsidRPr="0053604B" w:rsidRDefault="009F64FE" w:rsidP="009F64FE">
      <w:pPr>
        <w:ind w:hanging="480"/>
      </w:pPr>
      <w:hyperlink r:id="rId1447" w:history="1">
        <w:r w:rsidRPr="0053604B">
          <w:rPr>
            <w:b/>
            <w:bCs/>
            <w:color w:val="FF0000"/>
            <w:u w:val="single"/>
          </w:rPr>
          <w:t>-</w:t>
        </w:r>
      </w:hyperlink>
      <w:r w:rsidRPr="0053604B">
        <w:t xml:space="preserve"> </w:t>
      </w:r>
      <w:r w:rsidRPr="0053604B">
        <w:rPr>
          <w:color w:val="0000FF"/>
        </w:rPr>
        <w:t>&lt;</w:t>
      </w:r>
      <w:r w:rsidRPr="0053604B">
        <w:rPr>
          <w:color w:val="990000"/>
        </w:rPr>
        <w:t>m2:NOTIFICATION_ADMIN</w:t>
      </w:r>
      <w:r w:rsidRPr="0053604B">
        <w:rPr>
          <w:color w:val="0000FF"/>
        </w:rPr>
        <w:t>&gt;</w:t>
      </w:r>
    </w:p>
    <w:p w14:paraId="4D92C1C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m2:EATN</w:t>
      </w:r>
      <w:r w:rsidRPr="0053604B">
        <w:rPr>
          <w:color w:val="0000FF"/>
        </w:rPr>
        <w:t>&gt;</w:t>
      </w:r>
      <w:r w:rsidRPr="0053604B">
        <w:rPr>
          <w:b/>
          <w:bCs/>
        </w:rPr>
        <w:t>3348744192</w:t>
      </w:r>
      <w:r w:rsidRPr="0053604B">
        <w:rPr>
          <w:color w:val="0000FF"/>
        </w:rPr>
        <w:t>&lt;/</w:t>
      </w:r>
      <w:r w:rsidRPr="0053604B">
        <w:rPr>
          <w:color w:val="990000"/>
        </w:rPr>
        <w:t>m2:EATN</w:t>
      </w:r>
      <w:r w:rsidRPr="0053604B">
        <w:rPr>
          <w:color w:val="0000FF"/>
        </w:rPr>
        <w:t>&gt;</w:t>
      </w:r>
      <w:r w:rsidRPr="0053604B">
        <w:t xml:space="preserve"> </w:t>
      </w:r>
    </w:p>
    <w:p w14:paraId="1220953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m2:INIT</w:t>
      </w:r>
      <w:r w:rsidRPr="0053604B">
        <w:rPr>
          <w:color w:val="0000FF"/>
        </w:rPr>
        <w:t>&gt;</w:t>
      </w:r>
      <w:r w:rsidRPr="0053604B">
        <w:rPr>
          <w:b/>
          <w:bCs/>
        </w:rPr>
        <w:t>BOJANGLES</w:t>
      </w:r>
      <w:r w:rsidRPr="0053604B">
        <w:rPr>
          <w:color w:val="0000FF"/>
        </w:rPr>
        <w:t>&lt;/</w:t>
      </w:r>
      <w:r w:rsidRPr="0053604B">
        <w:rPr>
          <w:color w:val="990000"/>
        </w:rPr>
        <w:t>m2:INIT</w:t>
      </w:r>
      <w:r w:rsidRPr="0053604B">
        <w:rPr>
          <w:color w:val="0000FF"/>
        </w:rPr>
        <w:t>&gt;</w:t>
      </w:r>
      <w:r w:rsidRPr="0053604B">
        <w:t xml:space="preserve"> </w:t>
      </w:r>
    </w:p>
    <w:p w14:paraId="0708E8A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m2:INIT_TEL_NO</w:t>
      </w:r>
      <w:r w:rsidRPr="0053604B">
        <w:rPr>
          <w:color w:val="0000FF"/>
        </w:rPr>
        <w:t>&gt;</w:t>
      </w:r>
      <w:r w:rsidRPr="0053604B">
        <w:rPr>
          <w:b/>
          <w:bCs/>
        </w:rPr>
        <w:t>8884448888</w:t>
      </w:r>
      <w:r w:rsidRPr="0053604B">
        <w:rPr>
          <w:color w:val="0000FF"/>
        </w:rPr>
        <w:t>&lt;/</w:t>
      </w:r>
      <w:r w:rsidRPr="0053604B">
        <w:rPr>
          <w:color w:val="990000"/>
        </w:rPr>
        <w:t>m2:INIT_TEL_NO</w:t>
      </w:r>
      <w:r w:rsidRPr="0053604B">
        <w:rPr>
          <w:color w:val="0000FF"/>
        </w:rPr>
        <w:t>&gt;</w:t>
      </w:r>
      <w:r w:rsidRPr="0053604B">
        <w:t xml:space="preserve"> </w:t>
      </w:r>
    </w:p>
    <w:p w14:paraId="7BD1EC5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m2:REP</w:t>
      </w:r>
      <w:r w:rsidRPr="0053604B">
        <w:rPr>
          <w:color w:val="0000FF"/>
        </w:rPr>
        <w:t>&gt;</w:t>
      </w:r>
      <w:r w:rsidRPr="0053604B">
        <w:rPr>
          <w:b/>
          <w:bCs/>
        </w:rPr>
        <w:t>LCSC</w:t>
      </w:r>
      <w:r w:rsidRPr="0053604B">
        <w:rPr>
          <w:color w:val="0000FF"/>
        </w:rPr>
        <w:t>&lt;/</w:t>
      </w:r>
      <w:r w:rsidRPr="0053604B">
        <w:rPr>
          <w:color w:val="990000"/>
        </w:rPr>
        <w:t>m2:REP</w:t>
      </w:r>
      <w:r w:rsidRPr="0053604B">
        <w:rPr>
          <w:color w:val="0000FF"/>
        </w:rPr>
        <w:t>&gt;</w:t>
      </w:r>
      <w:r w:rsidRPr="0053604B">
        <w:t xml:space="preserve"> </w:t>
      </w:r>
    </w:p>
    <w:p w14:paraId="3F649CB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m2:REP_TEL_NO</w:t>
      </w:r>
      <w:r w:rsidRPr="0053604B">
        <w:rPr>
          <w:color w:val="0000FF"/>
        </w:rPr>
        <w:t>&gt;</w:t>
      </w:r>
      <w:r w:rsidRPr="0053604B">
        <w:rPr>
          <w:b/>
          <w:bCs/>
        </w:rPr>
        <w:t>8006670807</w:t>
      </w:r>
      <w:r w:rsidRPr="0053604B">
        <w:rPr>
          <w:color w:val="0000FF"/>
        </w:rPr>
        <w:t>&lt;/</w:t>
      </w:r>
      <w:r w:rsidRPr="0053604B">
        <w:rPr>
          <w:color w:val="990000"/>
        </w:rPr>
        <w:t>m2:REP_TEL_NO</w:t>
      </w:r>
      <w:r w:rsidRPr="0053604B">
        <w:rPr>
          <w:color w:val="0000FF"/>
        </w:rPr>
        <w:t>&gt;</w:t>
      </w:r>
      <w:r w:rsidRPr="0053604B">
        <w:t xml:space="preserve"> </w:t>
      </w:r>
    </w:p>
    <w:p w14:paraId="11DE2ED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m2:DD_CD</w:t>
      </w:r>
      <w:r w:rsidRPr="0053604B">
        <w:rPr>
          <w:color w:val="0000FF"/>
        </w:rPr>
        <w:t>&gt;</w:t>
      </w:r>
      <w:r w:rsidRPr="0053604B">
        <w:rPr>
          <w:b/>
          <w:bCs/>
        </w:rPr>
        <w:t>20091201</w:t>
      </w:r>
      <w:r w:rsidRPr="0053604B">
        <w:rPr>
          <w:color w:val="0000FF"/>
        </w:rPr>
        <w:t>&lt;/</w:t>
      </w:r>
      <w:r w:rsidRPr="0053604B">
        <w:rPr>
          <w:color w:val="990000"/>
        </w:rPr>
        <w:t>m2:DD_CD</w:t>
      </w:r>
      <w:r w:rsidRPr="0053604B">
        <w:rPr>
          <w:color w:val="0000FF"/>
        </w:rPr>
        <w:t>&gt;</w:t>
      </w:r>
      <w:r w:rsidRPr="0053604B">
        <w:t xml:space="preserve"> </w:t>
      </w:r>
    </w:p>
    <w:p w14:paraId="13B6E331" w14:textId="77777777" w:rsidR="009F64FE" w:rsidRPr="008C51B0" w:rsidRDefault="009F64FE" w:rsidP="009F64FE">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205Q886621621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14:paraId="6A368B6A"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3348746922</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14:paraId="498F5FB0" w14:textId="77777777" w:rsidR="009F64FE" w:rsidRPr="0053604B" w:rsidRDefault="009F64FE" w:rsidP="009F64FE">
      <w:pPr>
        <w:ind w:hanging="240"/>
      </w:pPr>
      <w:r w:rsidRPr="008C51B0">
        <w:rPr>
          <w:b/>
          <w:bCs/>
          <w:color w:val="FF0000"/>
          <w:lang w:val="es-ES"/>
        </w:rPr>
        <w:t> </w:t>
      </w:r>
      <w:r w:rsidRPr="008C51B0">
        <w:rPr>
          <w:lang w:val="es-ES"/>
        </w:rPr>
        <w:t xml:space="preserve"> </w:t>
      </w:r>
      <w:r w:rsidRPr="0053604B">
        <w:rPr>
          <w:color w:val="0000FF"/>
        </w:rPr>
        <w:t>&lt;/</w:t>
      </w:r>
      <w:r w:rsidRPr="0053604B">
        <w:rPr>
          <w:color w:val="990000"/>
        </w:rPr>
        <w:t>m2:NOTIFICATION_ADMIN</w:t>
      </w:r>
      <w:r w:rsidRPr="0053604B">
        <w:rPr>
          <w:color w:val="0000FF"/>
        </w:rPr>
        <w:t>&gt;</w:t>
      </w:r>
    </w:p>
    <w:p w14:paraId="1C56B849" w14:textId="77777777" w:rsidR="009F64FE" w:rsidRPr="0053604B" w:rsidRDefault="009F64FE" w:rsidP="009F64FE">
      <w:pPr>
        <w:ind w:hanging="480"/>
      </w:pPr>
      <w:hyperlink r:id="rId1448" w:history="1">
        <w:r w:rsidRPr="0053604B">
          <w:rPr>
            <w:b/>
            <w:bCs/>
            <w:color w:val="FF0000"/>
            <w:u w:val="single"/>
          </w:rPr>
          <w:t>-</w:t>
        </w:r>
      </w:hyperlink>
      <w:r w:rsidRPr="0053604B">
        <w:t xml:space="preserve"> </w:t>
      </w:r>
      <w:r w:rsidRPr="0053604B">
        <w:rPr>
          <w:color w:val="0000FF"/>
        </w:rPr>
        <w:t>&lt;</w:t>
      </w:r>
      <w:r w:rsidRPr="0053604B">
        <w:rPr>
          <w:color w:val="990000"/>
        </w:rPr>
        <w:t>m2:SERVICES_INFO</w:t>
      </w:r>
      <w:r w:rsidRPr="0053604B">
        <w:rPr>
          <w:color w:val="0000FF"/>
        </w:rPr>
        <w:t>&gt;</w:t>
      </w:r>
    </w:p>
    <w:p w14:paraId="45E877B9"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m2:LOCNUM_SVCS</w:t>
      </w:r>
      <w:r w:rsidRPr="0053604B">
        <w:rPr>
          <w:color w:val="0000FF"/>
        </w:rPr>
        <w:t>&gt;</w:t>
      </w:r>
      <w:r w:rsidRPr="0053604B">
        <w:rPr>
          <w:b/>
          <w:bCs/>
        </w:rPr>
        <w:t>000</w:t>
      </w:r>
      <w:r w:rsidRPr="0053604B">
        <w:rPr>
          <w:color w:val="0000FF"/>
        </w:rPr>
        <w:t>&lt;/</w:t>
      </w:r>
      <w:r w:rsidRPr="0053604B">
        <w:rPr>
          <w:color w:val="990000"/>
        </w:rPr>
        <w:t>m2:LOCNUM_SVCS</w:t>
      </w:r>
      <w:r w:rsidRPr="0053604B">
        <w:rPr>
          <w:color w:val="0000FF"/>
        </w:rPr>
        <w:t>&gt;</w:t>
      </w:r>
      <w:r w:rsidRPr="0053604B">
        <w:t xml:space="preserve"> </w:t>
      </w:r>
    </w:p>
    <w:p w14:paraId="0245DEA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m2:LNUM</w:t>
      </w:r>
      <w:r w:rsidRPr="0053604B">
        <w:rPr>
          <w:color w:val="0000FF"/>
        </w:rPr>
        <w:t>&gt;</w:t>
      </w:r>
      <w:r w:rsidRPr="0053604B">
        <w:rPr>
          <w:b/>
          <w:bCs/>
        </w:rPr>
        <w:t>00001</w:t>
      </w:r>
      <w:r w:rsidRPr="0053604B">
        <w:rPr>
          <w:color w:val="0000FF"/>
        </w:rPr>
        <w:t>&lt;/</w:t>
      </w:r>
      <w:r w:rsidRPr="0053604B">
        <w:rPr>
          <w:color w:val="990000"/>
        </w:rPr>
        <w:t>m2:LNUM</w:t>
      </w:r>
      <w:r w:rsidRPr="0053604B">
        <w:rPr>
          <w:color w:val="0000FF"/>
        </w:rPr>
        <w:t>&gt;</w:t>
      </w:r>
      <w:r w:rsidRPr="0053604B">
        <w:t xml:space="preserve"> </w:t>
      </w:r>
    </w:p>
    <w:p w14:paraId="4D7C975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m2:TNS</w:t>
      </w:r>
      <w:r w:rsidRPr="0053604B">
        <w:rPr>
          <w:color w:val="0000FF"/>
        </w:rPr>
        <w:t>&gt;</w:t>
      </w:r>
      <w:r w:rsidRPr="0053604B">
        <w:rPr>
          <w:b/>
          <w:bCs/>
        </w:rPr>
        <w:t>3348744192</w:t>
      </w:r>
      <w:r w:rsidRPr="0053604B">
        <w:rPr>
          <w:color w:val="0000FF"/>
        </w:rPr>
        <w:t>&lt;/</w:t>
      </w:r>
      <w:r w:rsidRPr="0053604B">
        <w:rPr>
          <w:color w:val="990000"/>
        </w:rPr>
        <w:t>m2:TNS</w:t>
      </w:r>
      <w:r w:rsidRPr="0053604B">
        <w:rPr>
          <w:color w:val="0000FF"/>
        </w:rPr>
        <w:t>&gt;</w:t>
      </w:r>
      <w:r w:rsidRPr="0053604B">
        <w:t xml:space="preserve"> </w:t>
      </w:r>
    </w:p>
    <w:p w14:paraId="3FC60407"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m2:SERVICES_INFO</w:t>
      </w:r>
      <w:r w:rsidRPr="0053604B">
        <w:rPr>
          <w:color w:val="0000FF"/>
        </w:rPr>
        <w:t>&gt;</w:t>
      </w:r>
    </w:p>
    <w:p w14:paraId="2A9545DA"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m2:FIRM_ORDER_NOTIFICATION</w:t>
      </w:r>
      <w:r w:rsidRPr="0053604B">
        <w:rPr>
          <w:color w:val="0000FF"/>
        </w:rPr>
        <w:t>&gt;</w:t>
      </w:r>
    </w:p>
    <w:p w14:paraId="3BA596B6"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m2:NOTIFICATION</w:t>
      </w:r>
      <w:r w:rsidRPr="0053604B">
        <w:rPr>
          <w:color w:val="0000FF"/>
        </w:rPr>
        <w:t>&gt;</w:t>
      </w:r>
    </w:p>
    <w:p w14:paraId="5A9387C7"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m2:LSR_RESP</w:t>
      </w:r>
      <w:r w:rsidRPr="0053604B">
        <w:rPr>
          <w:color w:val="0000FF"/>
        </w:rPr>
        <w:t>&gt;</w:t>
      </w:r>
    </w:p>
    <w:p w14:paraId="68CCB7F4"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m1:ATT_LSR_ORD_RSP</w:t>
      </w:r>
      <w:r w:rsidRPr="0053604B">
        <w:rPr>
          <w:color w:val="0000FF"/>
        </w:rPr>
        <w:t>&gt;</w:t>
      </w:r>
    </w:p>
    <w:p w14:paraId="10BA039B" w14:textId="77777777" w:rsidR="009F64FE" w:rsidRPr="0053604B" w:rsidRDefault="009F64FE" w:rsidP="009F64FE"/>
    <w:p w14:paraId="4B28FD5E" w14:textId="77777777" w:rsidR="009F64FE" w:rsidRDefault="009F64FE">
      <w:pPr>
        <w:pStyle w:val="TCtxtTAG"/>
        <w:rPr>
          <w:b/>
          <w:bCs/>
          <w:sz w:val="24"/>
        </w:rPr>
      </w:pPr>
    </w:p>
    <w:p w14:paraId="7E8CD17E" w14:textId="77777777" w:rsidR="009F64FE" w:rsidRDefault="009F64FE">
      <w:pPr>
        <w:pStyle w:val="TCtxtTAG"/>
        <w:rPr>
          <w:b/>
          <w:bCs/>
          <w:sz w:val="24"/>
        </w:rPr>
      </w:pPr>
    </w:p>
    <w:p w14:paraId="7B4DC083" w14:textId="77777777" w:rsidR="009F64FE" w:rsidRDefault="009F64FE">
      <w:pPr>
        <w:pStyle w:val="TCtxtTAG"/>
        <w:rPr>
          <w:b/>
          <w:bCs/>
          <w:sz w:val="24"/>
        </w:rPr>
      </w:pPr>
    </w:p>
    <w:p w14:paraId="70DF5799" w14:textId="77777777" w:rsidR="009F64FE" w:rsidRDefault="009F64FE">
      <w:pPr>
        <w:pStyle w:val="TCtxtTAG"/>
        <w:rPr>
          <w:b/>
          <w:bCs/>
          <w:sz w:val="24"/>
        </w:rPr>
      </w:pPr>
    </w:p>
    <w:p w14:paraId="43308C15" w14:textId="77777777" w:rsidR="009F64FE" w:rsidRDefault="009F64FE">
      <w:pPr>
        <w:pStyle w:val="TCtxtTAG"/>
        <w:rPr>
          <w:b/>
          <w:bCs/>
          <w:sz w:val="24"/>
        </w:rPr>
      </w:pPr>
    </w:p>
    <w:p w14:paraId="387AD314" w14:textId="77777777" w:rsidR="009F64FE" w:rsidRDefault="009F64FE">
      <w:pPr>
        <w:pStyle w:val="TCtxtTAG"/>
        <w:rPr>
          <w:b/>
          <w:bCs/>
          <w:sz w:val="24"/>
        </w:rPr>
      </w:pPr>
    </w:p>
    <w:p w14:paraId="5B006AC0" w14:textId="77777777" w:rsidR="009F64FE" w:rsidRDefault="009F64FE">
      <w:pPr>
        <w:pStyle w:val="TCtxtTAG"/>
        <w:rPr>
          <w:b/>
          <w:bCs/>
          <w:sz w:val="24"/>
        </w:rPr>
      </w:pPr>
    </w:p>
    <w:p w14:paraId="3A0C2257" w14:textId="77777777" w:rsidR="009F64FE" w:rsidRDefault="009F64FE">
      <w:pPr>
        <w:pStyle w:val="TCtxtTAG"/>
        <w:rPr>
          <w:b/>
          <w:bCs/>
          <w:sz w:val="24"/>
        </w:rPr>
      </w:pPr>
    </w:p>
    <w:p w14:paraId="7E8E2E3B" w14:textId="77777777" w:rsidR="009F64FE" w:rsidRDefault="009F64FE">
      <w:pPr>
        <w:pStyle w:val="TCtxtTAG"/>
        <w:rPr>
          <w:b/>
          <w:bCs/>
          <w:sz w:val="24"/>
        </w:rPr>
      </w:pPr>
    </w:p>
    <w:p w14:paraId="2F908A57" w14:textId="77777777" w:rsidR="009F64FE" w:rsidRPr="00DE2C34" w:rsidRDefault="009F64FE" w:rsidP="009F64FE"/>
    <w:p w14:paraId="5717FDA7" w14:textId="77777777" w:rsidR="00031F5A" w:rsidRDefault="00572CF8">
      <w:pPr>
        <w:pStyle w:val="TCtxtTAG"/>
        <w:rPr>
          <w:b/>
          <w:bCs/>
          <w:sz w:val="24"/>
        </w:rPr>
      </w:pPr>
      <w:r>
        <w:rPr>
          <w:b/>
          <w:bCs/>
          <w:sz w:val="24"/>
        </w:rPr>
        <w:br w:type="page"/>
      </w:r>
    </w:p>
    <w:p w14:paraId="4E6AC589" w14:textId="77777777" w:rsidR="00031F5A" w:rsidRDefault="00031F5A">
      <w:pPr>
        <w:pStyle w:val="TCtxtTAG"/>
        <w:rPr>
          <w:b/>
          <w:bCs/>
          <w:sz w:val="24"/>
        </w:rPr>
      </w:pPr>
    </w:p>
    <w:p w14:paraId="7128F8C0" w14:textId="77777777" w:rsidR="00031F5A" w:rsidRDefault="00031F5A">
      <w:pPr>
        <w:pStyle w:val="TCtxtTAG"/>
        <w:rPr>
          <w:b/>
          <w:bCs/>
          <w:sz w:val="24"/>
        </w:rPr>
      </w:pPr>
    </w:p>
    <w:p w14:paraId="4BDBD1BD" w14:textId="77777777" w:rsidR="00B752E4" w:rsidRDefault="00B752E4">
      <w:pPr>
        <w:pStyle w:val="TCtxtTAG"/>
        <w:rPr>
          <w:b/>
          <w:bCs/>
          <w:sz w:val="24"/>
        </w:rPr>
      </w:pPr>
      <w:r>
        <w:rPr>
          <w:b/>
          <w:bCs/>
          <w:sz w:val="24"/>
        </w:rPr>
        <w:t>TEST CASE M062: Scenario Description:* (Act=C) Change the main telephone number to an existing number on the account, delete features and change the listing.  LNA=C</w:t>
      </w:r>
    </w:p>
    <w:p w14:paraId="4B0A2064" w14:textId="77777777" w:rsidR="00B752E4" w:rsidRDefault="00B752E4">
      <w:pPr>
        <w:pStyle w:val="Heading3"/>
        <w:rPr>
          <w:i w:val="0"/>
          <w:iCs w:val="0"/>
        </w:rPr>
      </w:pPr>
      <w:r>
        <w:rPr>
          <w:i w:val="0"/>
          <w:iCs w:val="0"/>
        </w:rPr>
        <w:t>Type of Account:  Business / Multi-Line</w:t>
      </w:r>
    </w:p>
    <w:p w14:paraId="5E898946" w14:textId="77777777" w:rsidR="00090DEA" w:rsidRPr="00090DEA" w:rsidRDefault="00090DEA" w:rsidP="00090DEA"/>
    <w:p w14:paraId="5D642050" w14:textId="77777777" w:rsidR="00B752E4" w:rsidRDefault="00B752E4"/>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520"/>
      </w:tblGrid>
      <w:tr w:rsidR="00B752E4" w:rsidRPr="00090DEA" w14:paraId="2F7C93F5"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65388DC1"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45A30625" w14:textId="77777777" w:rsidR="00B752E4" w:rsidRPr="00090DEA" w:rsidRDefault="00B752E4">
            <w:pPr>
              <w:jc w:val="center"/>
              <w:rPr>
                <w:rFonts w:ascii="Arial" w:hAnsi="Arial" w:cs="Arial"/>
                <w:b/>
              </w:rPr>
            </w:pPr>
            <w:r w:rsidRPr="00090DEA">
              <w:rPr>
                <w:rFonts w:ascii="Arial" w:hAnsi="Arial" w:cs="Arial"/>
                <w:b/>
              </w:rPr>
              <w:t>FIELD DESCRIPTION</w:t>
            </w:r>
          </w:p>
        </w:tc>
        <w:tc>
          <w:tcPr>
            <w:tcW w:w="2520" w:type="dxa"/>
            <w:tcBorders>
              <w:top w:val="single" w:sz="12" w:space="0" w:color="auto"/>
              <w:left w:val="single" w:sz="6" w:space="0" w:color="auto"/>
              <w:bottom w:val="single" w:sz="6" w:space="0" w:color="auto"/>
              <w:right w:val="single" w:sz="12" w:space="0" w:color="auto"/>
            </w:tcBorders>
          </w:tcPr>
          <w:p w14:paraId="1A2F9BE6"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43CB6353"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5944E9D5" w14:textId="77777777" w:rsidR="00B752E4" w:rsidRPr="00090DEA" w:rsidRDefault="00B752E4">
            <w:pPr>
              <w:pStyle w:val="Heading4"/>
              <w:rPr>
                <w:b/>
                <w:bCs/>
                <w:i w:val="0"/>
                <w:iCs w:val="0"/>
              </w:rPr>
            </w:pPr>
            <w:r w:rsidRPr="00090DEA">
              <w:rPr>
                <w:b/>
                <w:bCs/>
                <w:i w:val="0"/>
                <w:iCs w:val="0"/>
              </w:rPr>
              <w:t>LSR  FORM</w:t>
            </w:r>
          </w:p>
        </w:tc>
      </w:tr>
      <w:tr w:rsidR="00B752E4" w:rsidRPr="00090DEA" w14:paraId="74703CE6"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CAE43E9"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1633939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0DD3C1E" w14:textId="77777777" w:rsidR="00B752E4" w:rsidRPr="00090DEA" w:rsidRDefault="00B752E4">
            <w:pPr>
              <w:pStyle w:val="FORMDATA"/>
              <w:rPr>
                <w:b/>
                <w:color w:val="auto"/>
              </w:rPr>
            </w:pPr>
            <w:r w:rsidRPr="00090DEA">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258086B" w14:textId="77777777" w:rsidR="00B752E4" w:rsidRPr="00090DEA" w:rsidRDefault="00B752E4">
            <w:pPr>
              <w:pStyle w:val="FORMDATA"/>
              <w:rPr>
                <w:b/>
                <w:color w:val="auto"/>
              </w:rPr>
            </w:pPr>
            <w:r w:rsidRPr="00090DEA">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647A937" w14:textId="77777777" w:rsidR="00B752E4" w:rsidRPr="00090DEA" w:rsidRDefault="00B752E4">
            <w:pPr>
              <w:pStyle w:val="FORMDATA"/>
              <w:rPr>
                <w:b/>
                <w:color w:val="auto"/>
              </w:rPr>
            </w:pPr>
            <w:r w:rsidRPr="00090DEA">
              <w:rPr>
                <w:b/>
                <w:color w:val="auto"/>
              </w:rPr>
              <w:t>ZXL</w:t>
            </w:r>
          </w:p>
        </w:tc>
      </w:tr>
      <w:tr w:rsidR="00B752E4" w:rsidRPr="00090DEA" w14:paraId="09D57452" w14:textId="77777777">
        <w:tc>
          <w:tcPr>
            <w:tcW w:w="2160" w:type="dxa"/>
            <w:tcBorders>
              <w:top w:val="single" w:sz="6" w:space="0" w:color="auto"/>
              <w:left w:val="single" w:sz="12" w:space="0" w:color="auto"/>
              <w:bottom w:val="single" w:sz="6" w:space="0" w:color="auto"/>
              <w:right w:val="single" w:sz="6" w:space="0" w:color="auto"/>
            </w:tcBorders>
          </w:tcPr>
          <w:p w14:paraId="53B22EA5" w14:textId="77777777" w:rsidR="00B752E4" w:rsidRPr="00090DEA" w:rsidRDefault="00B752E4">
            <w:pPr>
              <w:pStyle w:val="FORMDATA"/>
              <w:rPr>
                <w:b/>
                <w:color w:val="auto"/>
              </w:rPr>
            </w:pPr>
            <w:r w:rsidRPr="00090DEA">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75B45684" w14:textId="77777777" w:rsidR="00B752E4" w:rsidRPr="00090DEA" w:rsidRDefault="00B752E4">
            <w:pPr>
              <w:pStyle w:val="FORMDATA"/>
              <w:rPr>
                <w:b/>
                <w:color w:val="auto"/>
              </w:rPr>
            </w:pPr>
            <w:r w:rsidRPr="00090DEA">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2267F958" w14:textId="77777777" w:rsidR="00B752E4" w:rsidRPr="00090DEA" w:rsidRDefault="00B752E4">
            <w:pPr>
              <w:pStyle w:val="FORMDATA"/>
              <w:rPr>
                <w:b/>
                <w:color w:val="auto"/>
              </w:rPr>
            </w:pPr>
            <w:r w:rsidRPr="00090DEA">
              <w:rPr>
                <w:b/>
                <w:color w:val="auto"/>
              </w:rPr>
              <w:t>M62</w:t>
            </w:r>
          </w:p>
        </w:tc>
      </w:tr>
      <w:tr w:rsidR="00B752E4" w:rsidRPr="00090DEA" w14:paraId="1710570A" w14:textId="77777777">
        <w:tc>
          <w:tcPr>
            <w:tcW w:w="2160" w:type="dxa"/>
            <w:tcBorders>
              <w:top w:val="single" w:sz="6" w:space="0" w:color="auto"/>
              <w:left w:val="single" w:sz="12" w:space="0" w:color="auto"/>
              <w:bottom w:val="single" w:sz="6" w:space="0" w:color="auto"/>
              <w:right w:val="single" w:sz="6" w:space="0" w:color="auto"/>
            </w:tcBorders>
          </w:tcPr>
          <w:p w14:paraId="5CDC2EFA" w14:textId="77777777" w:rsidR="00B752E4" w:rsidRPr="00090DEA" w:rsidRDefault="00B752E4">
            <w:pPr>
              <w:pStyle w:val="FORMDATA"/>
              <w:rPr>
                <w:b/>
                <w:color w:val="auto"/>
              </w:rPr>
            </w:pPr>
            <w:r w:rsidRPr="00090DEA">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60307B6" w14:textId="77777777" w:rsidR="00B752E4" w:rsidRPr="00090DEA" w:rsidRDefault="00B752E4">
            <w:pPr>
              <w:pStyle w:val="FORMDATA"/>
              <w:rPr>
                <w:b/>
                <w:color w:val="auto"/>
              </w:rPr>
            </w:pPr>
            <w:r w:rsidRPr="00090DEA">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D4B9142" w14:textId="77777777" w:rsidR="00B752E4" w:rsidRPr="00090DEA" w:rsidRDefault="00B752E4">
            <w:pPr>
              <w:pStyle w:val="FORMDATA"/>
              <w:rPr>
                <w:b/>
                <w:color w:val="auto"/>
              </w:rPr>
            </w:pPr>
            <w:r w:rsidRPr="00090DEA">
              <w:rPr>
                <w:b/>
                <w:color w:val="auto"/>
              </w:rPr>
              <w:t>9042230211</w:t>
            </w:r>
          </w:p>
        </w:tc>
      </w:tr>
      <w:tr w:rsidR="00B752E4" w:rsidRPr="00090DEA" w14:paraId="147780EA" w14:textId="77777777">
        <w:tc>
          <w:tcPr>
            <w:tcW w:w="2160" w:type="dxa"/>
            <w:tcBorders>
              <w:top w:val="single" w:sz="6" w:space="0" w:color="auto"/>
              <w:left w:val="single" w:sz="12" w:space="0" w:color="auto"/>
              <w:bottom w:val="single" w:sz="6" w:space="0" w:color="auto"/>
              <w:right w:val="single" w:sz="6" w:space="0" w:color="auto"/>
            </w:tcBorders>
          </w:tcPr>
          <w:p w14:paraId="68E7C7BD" w14:textId="77777777" w:rsidR="00B752E4" w:rsidRPr="00090DEA" w:rsidRDefault="00B752E4">
            <w:pPr>
              <w:pStyle w:val="FORMDATA"/>
              <w:rPr>
                <w:b/>
                <w:color w:val="auto"/>
              </w:rPr>
            </w:pPr>
            <w:r w:rsidRPr="00090DEA">
              <w:rPr>
                <w:b/>
                <w:color w:val="auto"/>
              </w:rPr>
              <w:t>NATN</w:t>
            </w:r>
          </w:p>
        </w:tc>
        <w:tc>
          <w:tcPr>
            <w:tcW w:w="4230" w:type="dxa"/>
            <w:tcBorders>
              <w:top w:val="single" w:sz="6" w:space="0" w:color="auto"/>
              <w:left w:val="single" w:sz="6" w:space="0" w:color="auto"/>
              <w:bottom w:val="single" w:sz="6" w:space="0" w:color="auto"/>
              <w:right w:val="single" w:sz="6" w:space="0" w:color="auto"/>
            </w:tcBorders>
          </w:tcPr>
          <w:p w14:paraId="1EE684D7" w14:textId="77777777" w:rsidR="00B752E4" w:rsidRPr="00090DEA" w:rsidRDefault="00B752E4">
            <w:pPr>
              <w:pStyle w:val="FORMDATA"/>
              <w:rPr>
                <w:b/>
                <w:color w:val="auto"/>
              </w:rPr>
            </w:pPr>
            <w:r w:rsidRPr="00090DEA">
              <w:rPr>
                <w:b/>
                <w:color w:val="auto"/>
              </w:rPr>
              <w:t>New Account Telephone Number</w:t>
            </w:r>
          </w:p>
        </w:tc>
        <w:tc>
          <w:tcPr>
            <w:tcW w:w="2520" w:type="dxa"/>
            <w:tcBorders>
              <w:top w:val="single" w:sz="6" w:space="0" w:color="auto"/>
              <w:left w:val="single" w:sz="6" w:space="0" w:color="auto"/>
              <w:bottom w:val="single" w:sz="6" w:space="0" w:color="auto"/>
              <w:right w:val="single" w:sz="12" w:space="0" w:color="auto"/>
            </w:tcBorders>
          </w:tcPr>
          <w:p w14:paraId="0C82E428" w14:textId="77777777" w:rsidR="00B752E4" w:rsidRPr="00090DEA" w:rsidRDefault="00B752E4">
            <w:pPr>
              <w:pStyle w:val="FORMDATA"/>
              <w:rPr>
                <w:b/>
                <w:color w:val="auto"/>
              </w:rPr>
            </w:pPr>
            <w:r w:rsidRPr="00090DEA">
              <w:rPr>
                <w:b/>
                <w:color w:val="auto"/>
              </w:rPr>
              <w:t>9042230387</w:t>
            </w:r>
          </w:p>
        </w:tc>
      </w:tr>
      <w:tr w:rsidR="00B752E4" w:rsidRPr="00090DEA" w14:paraId="1B5A4F3E" w14:textId="77777777">
        <w:tc>
          <w:tcPr>
            <w:tcW w:w="2160" w:type="dxa"/>
            <w:tcBorders>
              <w:top w:val="single" w:sz="6" w:space="0" w:color="auto"/>
              <w:left w:val="single" w:sz="12" w:space="0" w:color="auto"/>
              <w:bottom w:val="single" w:sz="6" w:space="0" w:color="auto"/>
              <w:right w:val="single" w:sz="6" w:space="0" w:color="auto"/>
            </w:tcBorders>
          </w:tcPr>
          <w:p w14:paraId="47995531" w14:textId="77777777" w:rsidR="00B752E4" w:rsidRPr="00090DEA" w:rsidRDefault="00B752E4">
            <w:pPr>
              <w:pStyle w:val="FORMDATA"/>
              <w:rPr>
                <w:b/>
                <w:color w:val="auto"/>
              </w:rPr>
            </w:pPr>
            <w:r w:rsidRPr="00090DEA">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60661DE1" w14:textId="77777777" w:rsidR="00B752E4" w:rsidRPr="00090DEA" w:rsidRDefault="00B752E4">
            <w:pPr>
              <w:pStyle w:val="FORMDATA"/>
              <w:rPr>
                <w:b/>
                <w:color w:val="auto"/>
              </w:rPr>
            </w:pPr>
            <w:r w:rsidRPr="00090DEA">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8951BDA" w14:textId="77777777" w:rsidR="00B752E4" w:rsidRPr="00090DEA" w:rsidRDefault="00B752E4">
            <w:pPr>
              <w:pStyle w:val="FORMDATA"/>
              <w:rPr>
                <w:b/>
                <w:color w:val="auto"/>
              </w:rPr>
            </w:pPr>
            <w:r w:rsidRPr="00090DEA">
              <w:rPr>
                <w:b/>
                <w:color w:val="auto"/>
              </w:rPr>
              <w:t>CAVENOBILL</w:t>
            </w:r>
          </w:p>
        </w:tc>
      </w:tr>
      <w:tr w:rsidR="00B752E4" w:rsidRPr="00090DEA" w14:paraId="024F914E"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29EB737" w14:textId="77777777" w:rsidR="00B752E4" w:rsidRPr="00090DEA" w:rsidRDefault="00B752E4">
            <w:pPr>
              <w:pStyle w:val="FORMDATA"/>
              <w:rPr>
                <w:b/>
                <w:color w:val="auto"/>
              </w:rPr>
            </w:pPr>
            <w:r w:rsidRPr="00090DEA">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DE7B3F0"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CEEDAE0" w14:textId="77777777" w:rsidR="00B752E4" w:rsidRPr="00090DEA" w:rsidRDefault="00B752E4">
            <w:pPr>
              <w:pStyle w:val="FORMDATA"/>
              <w:rPr>
                <w:b/>
                <w:color w:val="auto"/>
              </w:rPr>
            </w:pPr>
            <w:r w:rsidRPr="00090DEA">
              <w:rPr>
                <w:b/>
                <w:color w:val="auto"/>
              </w:rPr>
              <w:t>LCSC</w:t>
            </w:r>
          </w:p>
        </w:tc>
      </w:tr>
      <w:tr w:rsidR="00B752E4" w:rsidRPr="00090DEA" w14:paraId="5B817E3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1860D37" w14:textId="77777777" w:rsidR="00B752E4" w:rsidRPr="00090DEA" w:rsidRDefault="00B752E4">
            <w:pPr>
              <w:pStyle w:val="FORMDATA"/>
              <w:rPr>
                <w:b/>
                <w:color w:val="auto"/>
              </w:rPr>
            </w:pPr>
            <w:r w:rsidRPr="00090DEA">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EB5D372" w14:textId="77777777" w:rsidR="00B752E4" w:rsidRPr="00090DEA" w:rsidRDefault="00B752E4">
            <w:pPr>
              <w:pStyle w:val="FORMDATA"/>
              <w:rPr>
                <w:b/>
                <w:color w:val="auto"/>
              </w:rPr>
            </w:pPr>
            <w:r w:rsidRPr="00090DEA">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07D8C70" w14:textId="77777777" w:rsidR="00B752E4" w:rsidRPr="00090DEA" w:rsidRDefault="00B752E4">
            <w:pPr>
              <w:pStyle w:val="FORMDATA"/>
              <w:rPr>
                <w:b/>
                <w:color w:val="auto"/>
              </w:rPr>
            </w:pPr>
            <w:r w:rsidRPr="00090DEA">
              <w:rPr>
                <w:b/>
                <w:color w:val="auto"/>
              </w:rPr>
              <w:t>20030208</w:t>
            </w:r>
          </w:p>
        </w:tc>
      </w:tr>
      <w:tr w:rsidR="00B752E4" w:rsidRPr="00090DEA" w14:paraId="10D18E71" w14:textId="77777777">
        <w:tc>
          <w:tcPr>
            <w:tcW w:w="2160" w:type="dxa"/>
            <w:tcBorders>
              <w:top w:val="single" w:sz="6" w:space="0" w:color="auto"/>
              <w:left w:val="single" w:sz="12" w:space="0" w:color="auto"/>
              <w:bottom w:val="single" w:sz="6" w:space="0" w:color="auto"/>
              <w:right w:val="single" w:sz="6" w:space="0" w:color="auto"/>
            </w:tcBorders>
          </w:tcPr>
          <w:p w14:paraId="11D4533C" w14:textId="77777777" w:rsidR="00B752E4" w:rsidRPr="00090DEA" w:rsidRDefault="00B752E4">
            <w:pPr>
              <w:pStyle w:val="FORMDATA"/>
              <w:rPr>
                <w:b/>
                <w:color w:val="auto"/>
              </w:rPr>
            </w:pPr>
            <w:r w:rsidRPr="00090DEA">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1989E84F" w14:textId="77777777" w:rsidR="00B752E4" w:rsidRPr="00090DEA" w:rsidRDefault="00B752E4">
            <w:pPr>
              <w:pStyle w:val="FORMDATA"/>
              <w:rPr>
                <w:b/>
                <w:color w:val="auto"/>
              </w:rPr>
            </w:pPr>
            <w:r w:rsidRPr="00090DEA">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5AA1EB6D" w14:textId="77777777" w:rsidR="00B752E4" w:rsidRPr="00090DEA" w:rsidRDefault="00B752E4">
            <w:pPr>
              <w:pStyle w:val="FORMDATA"/>
              <w:rPr>
                <w:b/>
                <w:color w:val="auto"/>
              </w:rPr>
            </w:pPr>
            <w:r w:rsidRPr="00090DEA">
              <w:rPr>
                <w:b/>
                <w:color w:val="auto"/>
              </w:rPr>
              <w:t>20030228</w:t>
            </w:r>
          </w:p>
        </w:tc>
      </w:tr>
      <w:tr w:rsidR="00B752E4" w:rsidRPr="00090DEA" w14:paraId="31B8A823" w14:textId="77777777">
        <w:tc>
          <w:tcPr>
            <w:tcW w:w="2160" w:type="dxa"/>
            <w:tcBorders>
              <w:top w:val="single" w:sz="6" w:space="0" w:color="auto"/>
              <w:left w:val="single" w:sz="12" w:space="0" w:color="auto"/>
              <w:bottom w:val="single" w:sz="6" w:space="0" w:color="auto"/>
              <w:right w:val="single" w:sz="6" w:space="0" w:color="auto"/>
            </w:tcBorders>
          </w:tcPr>
          <w:p w14:paraId="5252305C" w14:textId="77777777" w:rsidR="00B752E4" w:rsidRPr="00090DEA" w:rsidRDefault="00B752E4">
            <w:pPr>
              <w:pStyle w:val="FORMDATA"/>
              <w:rPr>
                <w:b/>
                <w:color w:val="auto"/>
              </w:rPr>
            </w:pPr>
            <w:r w:rsidRPr="00090DEA">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61612D0" w14:textId="77777777" w:rsidR="00B752E4" w:rsidRPr="00090DEA" w:rsidRDefault="00B752E4">
            <w:pPr>
              <w:pStyle w:val="FORMDATA"/>
              <w:rPr>
                <w:b/>
                <w:color w:val="auto"/>
              </w:rPr>
            </w:pPr>
            <w:r w:rsidRPr="00090DEA">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07DC83CB" w14:textId="77777777" w:rsidR="00B752E4" w:rsidRPr="00090DEA" w:rsidRDefault="00B752E4">
            <w:pPr>
              <w:pStyle w:val="FORMDATA"/>
              <w:rPr>
                <w:b/>
                <w:color w:val="auto"/>
              </w:rPr>
            </w:pPr>
            <w:r w:rsidRPr="00090DEA">
              <w:rPr>
                <w:b/>
                <w:color w:val="auto"/>
              </w:rPr>
              <w:t>MB</w:t>
            </w:r>
          </w:p>
        </w:tc>
      </w:tr>
      <w:tr w:rsidR="00B752E4" w:rsidRPr="00090DEA" w14:paraId="66F3D8DC" w14:textId="77777777">
        <w:tc>
          <w:tcPr>
            <w:tcW w:w="2160" w:type="dxa"/>
            <w:tcBorders>
              <w:top w:val="single" w:sz="6" w:space="0" w:color="auto"/>
              <w:left w:val="single" w:sz="12" w:space="0" w:color="auto"/>
              <w:bottom w:val="single" w:sz="6" w:space="0" w:color="auto"/>
              <w:right w:val="single" w:sz="6" w:space="0" w:color="auto"/>
            </w:tcBorders>
          </w:tcPr>
          <w:p w14:paraId="141712B2" w14:textId="77777777" w:rsidR="00B752E4" w:rsidRPr="00090DEA" w:rsidRDefault="00B752E4">
            <w:pPr>
              <w:pStyle w:val="FORMDATA"/>
              <w:rPr>
                <w:b/>
                <w:color w:val="auto"/>
              </w:rPr>
            </w:pPr>
            <w:r w:rsidRPr="00090DEA">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434F12F" w14:textId="77777777" w:rsidR="00B752E4" w:rsidRPr="00090DEA" w:rsidRDefault="00B752E4">
            <w:pPr>
              <w:pStyle w:val="FORMDATA"/>
              <w:rPr>
                <w:b/>
                <w:color w:val="auto"/>
              </w:rPr>
            </w:pPr>
            <w:r w:rsidRPr="00090DEA">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0E156C99" w14:textId="77777777" w:rsidR="00B752E4" w:rsidRPr="00090DEA" w:rsidRDefault="00B752E4">
            <w:pPr>
              <w:pStyle w:val="FORMDATA"/>
              <w:rPr>
                <w:b/>
                <w:color w:val="auto"/>
              </w:rPr>
            </w:pPr>
            <w:r w:rsidRPr="00090DEA">
              <w:rPr>
                <w:b/>
                <w:color w:val="auto"/>
              </w:rPr>
              <w:t>C</w:t>
            </w:r>
          </w:p>
        </w:tc>
      </w:tr>
      <w:tr w:rsidR="00B752E4" w:rsidRPr="00090DEA" w14:paraId="698DB447" w14:textId="77777777">
        <w:tc>
          <w:tcPr>
            <w:tcW w:w="2160" w:type="dxa"/>
            <w:tcBorders>
              <w:top w:val="single" w:sz="6" w:space="0" w:color="auto"/>
              <w:left w:val="single" w:sz="12" w:space="0" w:color="auto"/>
              <w:bottom w:val="single" w:sz="6" w:space="0" w:color="auto"/>
              <w:right w:val="single" w:sz="6" w:space="0" w:color="auto"/>
            </w:tcBorders>
          </w:tcPr>
          <w:p w14:paraId="33D3615D" w14:textId="77777777" w:rsidR="00B752E4" w:rsidRPr="00090DEA" w:rsidRDefault="00B752E4">
            <w:pPr>
              <w:pStyle w:val="FORMDATA"/>
              <w:rPr>
                <w:b/>
                <w:color w:val="auto"/>
              </w:rPr>
            </w:pPr>
            <w:r w:rsidRPr="00090DEA">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4F4B06C6" w14:textId="77777777" w:rsidR="00B752E4" w:rsidRPr="00090DEA" w:rsidRDefault="00B752E4">
            <w:pPr>
              <w:pStyle w:val="FORMDATA"/>
              <w:rPr>
                <w:b/>
                <w:color w:val="auto"/>
              </w:rPr>
            </w:pPr>
            <w:r w:rsidRPr="00090DEA">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0C4FB98B" w14:textId="77777777" w:rsidR="00B752E4" w:rsidRPr="00090DEA" w:rsidRDefault="00B752E4">
            <w:pPr>
              <w:pStyle w:val="FORMDATA"/>
              <w:rPr>
                <w:b/>
                <w:color w:val="auto"/>
              </w:rPr>
            </w:pPr>
            <w:r w:rsidRPr="00090DEA">
              <w:rPr>
                <w:b/>
                <w:color w:val="auto"/>
              </w:rPr>
              <w:t>9999</w:t>
            </w:r>
          </w:p>
        </w:tc>
      </w:tr>
      <w:tr w:rsidR="00B752E4" w:rsidRPr="00090DEA" w14:paraId="46D50E0D" w14:textId="77777777">
        <w:tc>
          <w:tcPr>
            <w:tcW w:w="2160" w:type="dxa"/>
            <w:tcBorders>
              <w:top w:val="single" w:sz="6" w:space="0" w:color="auto"/>
              <w:left w:val="single" w:sz="12" w:space="0" w:color="auto"/>
              <w:bottom w:val="single" w:sz="6" w:space="0" w:color="auto"/>
              <w:right w:val="single" w:sz="6" w:space="0" w:color="auto"/>
            </w:tcBorders>
          </w:tcPr>
          <w:p w14:paraId="7C49FD21" w14:textId="77777777" w:rsidR="00B752E4" w:rsidRPr="00090DEA" w:rsidRDefault="00B752E4">
            <w:pPr>
              <w:pStyle w:val="FORMDATA"/>
              <w:rPr>
                <w:b/>
                <w:color w:val="auto"/>
              </w:rPr>
            </w:pPr>
            <w:r w:rsidRPr="00090DEA">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D80C610" w14:textId="77777777" w:rsidR="00B752E4" w:rsidRPr="00090DEA" w:rsidRDefault="00B752E4">
            <w:pPr>
              <w:pStyle w:val="FORMDATA"/>
              <w:rPr>
                <w:b/>
                <w:color w:val="auto"/>
              </w:rPr>
            </w:pPr>
            <w:r w:rsidRPr="00090DEA">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103B1D05" w14:textId="77777777" w:rsidR="00B752E4" w:rsidRPr="00090DEA" w:rsidRDefault="00B752E4">
            <w:pPr>
              <w:pStyle w:val="FORMDATA"/>
              <w:rPr>
                <w:b/>
                <w:color w:val="auto"/>
              </w:rPr>
            </w:pPr>
            <w:r w:rsidRPr="00090DEA">
              <w:rPr>
                <w:b/>
                <w:color w:val="auto"/>
              </w:rPr>
              <w:t>1AM-</w:t>
            </w:r>
          </w:p>
        </w:tc>
      </w:tr>
      <w:tr w:rsidR="00B752E4" w:rsidRPr="00090DEA" w14:paraId="7B770AD8"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688DC44" w14:textId="77777777" w:rsidR="00B752E4" w:rsidRPr="00090DEA" w:rsidRDefault="00B752E4">
            <w:pPr>
              <w:pStyle w:val="Heading4"/>
              <w:rPr>
                <w:b/>
                <w:i w:val="0"/>
              </w:rPr>
            </w:pPr>
            <w:r w:rsidRPr="00090DEA">
              <w:rPr>
                <w:b/>
                <w:i w:val="0"/>
              </w:rPr>
              <w:t>Billing Section</w:t>
            </w:r>
          </w:p>
        </w:tc>
      </w:tr>
      <w:tr w:rsidR="00B752E4" w:rsidRPr="00090DEA" w14:paraId="61A88A9F" w14:textId="77777777">
        <w:tc>
          <w:tcPr>
            <w:tcW w:w="2160" w:type="dxa"/>
            <w:tcBorders>
              <w:top w:val="single" w:sz="6" w:space="0" w:color="auto"/>
              <w:left w:val="single" w:sz="12" w:space="0" w:color="auto"/>
              <w:bottom w:val="single" w:sz="6" w:space="0" w:color="auto"/>
              <w:right w:val="single" w:sz="6" w:space="0" w:color="auto"/>
            </w:tcBorders>
          </w:tcPr>
          <w:p w14:paraId="20E80146" w14:textId="77777777" w:rsidR="00B752E4" w:rsidRPr="00090DEA" w:rsidRDefault="00B752E4">
            <w:pPr>
              <w:pStyle w:val="FORMDATA"/>
              <w:rPr>
                <w:b/>
                <w:color w:val="auto"/>
              </w:rPr>
            </w:pPr>
            <w:r w:rsidRPr="00090DEA">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F859731" w14:textId="77777777" w:rsidR="00B752E4" w:rsidRPr="00090DEA" w:rsidRDefault="00B752E4">
            <w:pPr>
              <w:pStyle w:val="FORMDATA"/>
              <w:rPr>
                <w:b/>
                <w:color w:val="auto"/>
              </w:rPr>
            </w:pPr>
            <w:r w:rsidRPr="00090DEA">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43063EEB" w14:textId="77777777" w:rsidR="00B752E4" w:rsidRPr="00090DEA" w:rsidRDefault="00B752E4">
            <w:pPr>
              <w:pStyle w:val="FORMDATA"/>
              <w:rPr>
                <w:b/>
                <w:color w:val="auto"/>
                <w:lang w:val="fr-FR"/>
              </w:rPr>
            </w:pPr>
            <w:r w:rsidRPr="00090DEA">
              <w:rPr>
                <w:b/>
                <w:color w:val="auto"/>
                <w:lang w:val="fr-FR"/>
              </w:rPr>
              <w:t>904Q886621621</w:t>
            </w:r>
            <w:r w:rsidRPr="00090DEA">
              <w:rPr>
                <w:b/>
                <w:color w:val="auto"/>
                <w:lang w:val="fr-FR"/>
              </w:rPr>
              <w:tab/>
            </w:r>
          </w:p>
        </w:tc>
      </w:tr>
      <w:tr w:rsidR="00B752E4" w:rsidRPr="00090DEA" w14:paraId="7BEAA6A3"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9DADA05" w14:textId="77777777" w:rsidR="00B752E4" w:rsidRPr="00090DEA" w:rsidRDefault="00B752E4">
            <w:pPr>
              <w:pStyle w:val="Heading5"/>
              <w:tabs>
                <w:tab w:val="right" w:pos="2207"/>
              </w:tabs>
              <w:rPr>
                <w:rFonts w:cs="Arial"/>
                <w:bCs/>
                <w:iCs w:val="0"/>
                <w:color w:val="auto"/>
                <w:szCs w:val="24"/>
              </w:rPr>
            </w:pPr>
            <w:r w:rsidRPr="00090DEA">
              <w:rPr>
                <w:rFonts w:cs="Arial"/>
                <w:bCs/>
                <w:iCs w:val="0"/>
                <w:color w:val="auto"/>
                <w:szCs w:val="24"/>
              </w:rPr>
              <w:t>Contact Section</w:t>
            </w:r>
          </w:p>
        </w:tc>
      </w:tr>
      <w:tr w:rsidR="00B752E4" w:rsidRPr="00090DEA" w14:paraId="0198727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407BD96" w14:textId="77777777" w:rsidR="00B752E4" w:rsidRPr="00090DEA" w:rsidRDefault="00B752E4">
            <w:pPr>
              <w:pStyle w:val="FORMDATA"/>
              <w:rPr>
                <w:b/>
                <w:color w:val="auto"/>
              </w:rPr>
            </w:pPr>
            <w:r w:rsidRPr="00090DEA">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80125CA" w14:textId="77777777" w:rsidR="00B752E4" w:rsidRPr="00090DEA" w:rsidRDefault="00B752E4">
            <w:pPr>
              <w:pStyle w:val="FORMDATA"/>
              <w:rPr>
                <w:b/>
                <w:color w:val="auto"/>
              </w:rPr>
            </w:pPr>
            <w:r w:rsidRPr="00090DEA">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F13B1CB" w14:textId="77777777" w:rsidR="00B752E4" w:rsidRPr="00090DEA" w:rsidRDefault="00B752E4">
            <w:pPr>
              <w:pStyle w:val="FORMDATA"/>
              <w:rPr>
                <w:b/>
                <w:color w:val="auto"/>
              </w:rPr>
            </w:pPr>
            <w:r w:rsidRPr="00090DEA">
              <w:rPr>
                <w:b/>
                <w:color w:val="auto"/>
              </w:rPr>
              <w:t>Bojangles</w:t>
            </w:r>
          </w:p>
        </w:tc>
      </w:tr>
      <w:tr w:rsidR="00B752E4" w:rsidRPr="00090DEA" w14:paraId="64CD381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06B2DA5" w14:textId="77777777" w:rsidR="00B752E4" w:rsidRPr="00090DEA" w:rsidRDefault="00B752E4">
            <w:pPr>
              <w:pStyle w:val="FORMDATA"/>
              <w:rPr>
                <w:b/>
                <w:color w:val="auto"/>
              </w:rPr>
            </w:pPr>
            <w:r w:rsidRPr="00090DEA">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AC2EF8E" w14:textId="77777777" w:rsidR="00B752E4" w:rsidRPr="00090DEA" w:rsidRDefault="00B752E4">
            <w:pPr>
              <w:pStyle w:val="FORMDATA"/>
              <w:rPr>
                <w:b/>
                <w:color w:val="auto"/>
              </w:rPr>
            </w:pPr>
            <w:r w:rsidRPr="00090DEA">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36CED01" w14:textId="77777777" w:rsidR="00B752E4" w:rsidRPr="00090DEA" w:rsidRDefault="00B752E4">
            <w:pPr>
              <w:pStyle w:val="FORMDATA"/>
              <w:rPr>
                <w:b/>
                <w:color w:val="auto"/>
              </w:rPr>
            </w:pPr>
            <w:r w:rsidRPr="00090DEA">
              <w:rPr>
                <w:b/>
                <w:color w:val="auto"/>
              </w:rPr>
              <w:t>8884448888</w:t>
            </w:r>
          </w:p>
        </w:tc>
      </w:tr>
      <w:tr w:rsidR="00B752E4" w:rsidRPr="00090DEA" w14:paraId="3C446A2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FECFC48" w14:textId="77777777" w:rsidR="00B752E4" w:rsidRPr="00090DEA" w:rsidRDefault="00B752E4">
            <w:pPr>
              <w:pStyle w:val="FORMDATA"/>
              <w:rPr>
                <w:b/>
                <w:color w:val="auto"/>
              </w:rPr>
            </w:pPr>
            <w:r w:rsidRPr="00090DEA">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9725A8" w14:textId="77777777" w:rsidR="00B752E4" w:rsidRPr="00090DEA" w:rsidRDefault="00B752E4">
            <w:pPr>
              <w:pStyle w:val="FORMDATA"/>
              <w:rPr>
                <w:b/>
                <w:color w:val="auto"/>
              </w:rPr>
            </w:pPr>
            <w:r w:rsidRPr="00090DEA">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E8C6D29"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24E152D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7AA279A" w14:textId="77777777" w:rsidR="00B752E4" w:rsidRPr="00090DEA" w:rsidRDefault="00B752E4">
            <w:pPr>
              <w:pStyle w:val="FORMDATA"/>
              <w:rPr>
                <w:b/>
                <w:color w:val="auto"/>
                <w:lang w:val="fr-FR"/>
              </w:rPr>
            </w:pPr>
            <w:r w:rsidRPr="00090DEA">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BDFDF6" w14:textId="77777777" w:rsidR="00B752E4" w:rsidRPr="00090DEA" w:rsidRDefault="00B752E4">
            <w:pPr>
              <w:pStyle w:val="FORMDATA"/>
              <w:rPr>
                <w:b/>
                <w:color w:val="auto"/>
                <w:lang w:val="fr-FR"/>
              </w:rPr>
            </w:pPr>
            <w:r w:rsidRPr="00090DEA">
              <w:rPr>
                <w:b/>
                <w:color w:val="auto"/>
                <w:lang w:val="fr-FR"/>
              </w:rPr>
              <w:t>Implementation Contact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4C496FE" w14:textId="77777777" w:rsidR="00B752E4" w:rsidRPr="00090DEA" w:rsidRDefault="00B752E4">
            <w:pPr>
              <w:pStyle w:val="FORMDATA"/>
              <w:rPr>
                <w:b/>
                <w:color w:val="auto"/>
              </w:rPr>
            </w:pPr>
            <w:r w:rsidRPr="00090DEA">
              <w:rPr>
                <w:b/>
                <w:color w:val="auto"/>
              </w:rPr>
              <w:t>Peter Pan</w:t>
            </w:r>
          </w:p>
        </w:tc>
      </w:tr>
      <w:tr w:rsidR="00B752E4" w:rsidRPr="00090DEA" w14:paraId="5CF1EC7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33396EF" w14:textId="77777777" w:rsidR="00B752E4" w:rsidRPr="00090DEA" w:rsidRDefault="00B752E4">
            <w:pPr>
              <w:pStyle w:val="FORMDATA"/>
              <w:rPr>
                <w:b/>
                <w:color w:val="auto"/>
              </w:rPr>
            </w:pPr>
            <w:r w:rsidRPr="00090DEA">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D323BB3" w14:textId="77777777" w:rsidR="00B752E4" w:rsidRPr="00090DEA" w:rsidRDefault="00B752E4">
            <w:pPr>
              <w:pStyle w:val="FORMDATA"/>
              <w:rPr>
                <w:b/>
                <w:color w:val="auto"/>
              </w:rPr>
            </w:pPr>
            <w:r w:rsidRPr="00090DEA">
              <w:rPr>
                <w:b/>
                <w:color w:val="auto"/>
              </w:rPr>
              <w:t>Implementation Contact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B28F2A8" w14:textId="77777777" w:rsidR="00B752E4" w:rsidRPr="00090DEA" w:rsidRDefault="00B752E4">
            <w:pPr>
              <w:pStyle w:val="FORMDATA"/>
              <w:rPr>
                <w:b/>
                <w:color w:val="auto"/>
              </w:rPr>
            </w:pPr>
            <w:r w:rsidRPr="00090DEA">
              <w:rPr>
                <w:b/>
                <w:color w:val="auto"/>
              </w:rPr>
              <w:t>4043337777</w:t>
            </w:r>
          </w:p>
        </w:tc>
      </w:tr>
      <w:tr w:rsidR="00B752E4" w:rsidRPr="00090DEA" w14:paraId="15C5E76B"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4808D450"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46120AF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44BABFE"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268D729A" w14:textId="77777777">
        <w:tc>
          <w:tcPr>
            <w:tcW w:w="2160" w:type="dxa"/>
            <w:tcBorders>
              <w:top w:val="single" w:sz="6" w:space="0" w:color="auto"/>
              <w:left w:val="single" w:sz="12" w:space="0" w:color="auto"/>
              <w:bottom w:val="single" w:sz="6" w:space="0" w:color="auto"/>
              <w:right w:val="single" w:sz="6" w:space="0" w:color="auto"/>
            </w:tcBorders>
          </w:tcPr>
          <w:p w14:paraId="3D3C4BF9" w14:textId="77777777" w:rsidR="00B752E4" w:rsidRPr="00090DEA" w:rsidRDefault="00B752E4">
            <w:pPr>
              <w:pStyle w:val="FORMDATA"/>
              <w:rPr>
                <w:b/>
                <w:color w:val="auto"/>
              </w:rPr>
            </w:pPr>
            <w:r w:rsidRPr="00090DEA">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4D3B74E9" w14:textId="77777777" w:rsidR="00B752E4" w:rsidRPr="00090DEA" w:rsidRDefault="00B752E4">
            <w:pPr>
              <w:pStyle w:val="FORMDATA"/>
              <w:rPr>
                <w:b/>
                <w:color w:val="auto"/>
              </w:rPr>
            </w:pPr>
            <w:r w:rsidRPr="00090DEA">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7D00E63B" w14:textId="77777777" w:rsidR="00B752E4" w:rsidRPr="00090DEA" w:rsidRDefault="00B752E4">
            <w:pPr>
              <w:pStyle w:val="FORMDATA"/>
              <w:rPr>
                <w:b/>
                <w:color w:val="auto"/>
              </w:rPr>
            </w:pPr>
            <w:smartTag w:uri="urn:schemas-microsoft-com:office:smarttags" w:element="place">
              <w:r w:rsidRPr="00090DEA">
                <w:rPr>
                  <w:b/>
                  <w:color w:val="auto"/>
                </w:rPr>
                <w:t>Treasure Island</w:t>
              </w:r>
            </w:smartTag>
          </w:p>
        </w:tc>
      </w:tr>
      <w:tr w:rsidR="00B752E4" w:rsidRPr="00090DEA" w14:paraId="08153FF1"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1B723984" w14:textId="77777777" w:rsidR="00B752E4" w:rsidRPr="00FB5077" w:rsidRDefault="00B752E4">
            <w:pPr>
              <w:pStyle w:val="Heading3"/>
              <w:rPr>
                <w:rFonts w:cs="Arial"/>
                <w:i w:val="0"/>
                <w:iCs w:val="0"/>
                <w:lang w:val="en-US" w:eastAsia="en-US"/>
              </w:rPr>
            </w:pPr>
            <w:r w:rsidRPr="00FB5077">
              <w:rPr>
                <w:rFonts w:cs="Arial"/>
                <w:i w:val="0"/>
                <w:iCs w:val="0"/>
                <w:lang w:val="en-US" w:eastAsia="en-US"/>
              </w:rPr>
              <w:t>DL  FORM</w:t>
            </w:r>
          </w:p>
        </w:tc>
      </w:tr>
      <w:tr w:rsidR="00B752E4" w:rsidRPr="00090DEA" w14:paraId="463A689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242C2DD" w14:textId="77777777" w:rsidR="00B752E4" w:rsidRPr="00FB5077" w:rsidRDefault="00B752E4">
            <w:pPr>
              <w:pStyle w:val="Heading3"/>
              <w:rPr>
                <w:rFonts w:cs="Arial"/>
                <w:i w:val="0"/>
                <w:iCs w:val="0"/>
                <w:lang w:val="en-US" w:eastAsia="en-US"/>
              </w:rPr>
            </w:pPr>
            <w:r w:rsidRPr="00FB5077">
              <w:rPr>
                <w:rFonts w:cs="Arial"/>
                <w:i w:val="0"/>
                <w:iCs w:val="0"/>
                <w:lang w:val="en-US" w:eastAsia="en-US"/>
              </w:rPr>
              <w:t>Listing Control Section</w:t>
            </w:r>
          </w:p>
        </w:tc>
      </w:tr>
      <w:tr w:rsidR="00B752E4" w:rsidRPr="00090DEA" w14:paraId="042B82F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9CBF7B9" w14:textId="77777777" w:rsidR="00B752E4" w:rsidRPr="00090DEA" w:rsidRDefault="00B752E4">
            <w:pPr>
              <w:pStyle w:val="FORMDATA"/>
              <w:rPr>
                <w:b/>
                <w:color w:val="auto"/>
              </w:rPr>
            </w:pPr>
            <w:r w:rsidRPr="00090DEA">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0EB3FE3" w14:textId="77777777" w:rsidR="00B752E4" w:rsidRPr="00090DEA" w:rsidRDefault="00B752E4">
            <w:pPr>
              <w:pStyle w:val="FORMDATA"/>
              <w:rPr>
                <w:b/>
                <w:color w:val="auto"/>
              </w:rPr>
            </w:pPr>
            <w:r w:rsidRPr="00090DEA">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BFEAC79" w14:textId="77777777" w:rsidR="00B752E4" w:rsidRPr="00090DEA" w:rsidRDefault="00B752E4">
            <w:pPr>
              <w:pStyle w:val="FORMDATA"/>
              <w:rPr>
                <w:b/>
                <w:color w:val="auto"/>
              </w:rPr>
            </w:pPr>
            <w:r w:rsidRPr="00090DEA">
              <w:rPr>
                <w:b/>
                <w:color w:val="auto"/>
              </w:rPr>
              <w:t>0001</w:t>
            </w:r>
          </w:p>
        </w:tc>
      </w:tr>
      <w:tr w:rsidR="00B752E4" w:rsidRPr="00090DEA" w14:paraId="60218A3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44BEB84" w14:textId="77777777" w:rsidR="00B752E4" w:rsidRPr="00090DEA" w:rsidRDefault="00B752E4">
            <w:pPr>
              <w:pStyle w:val="FORMDATA"/>
              <w:rPr>
                <w:b/>
                <w:color w:val="auto"/>
              </w:rPr>
            </w:pPr>
            <w:r w:rsidRPr="00090DEA">
              <w:rPr>
                <w:b/>
                <w:color w:val="auto"/>
              </w:rPr>
              <w:t>LACT  *</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F96D9C1" w14:textId="77777777" w:rsidR="00B752E4" w:rsidRPr="00090DEA" w:rsidRDefault="00B752E4">
            <w:pPr>
              <w:pStyle w:val="FORMDATA"/>
              <w:rPr>
                <w:b/>
                <w:color w:val="auto"/>
              </w:rPr>
            </w:pPr>
            <w:r w:rsidRPr="00090DEA">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92CA0CD" w14:textId="77777777" w:rsidR="00B752E4" w:rsidRPr="00090DEA" w:rsidRDefault="00B752E4">
            <w:pPr>
              <w:pStyle w:val="FORMDATA"/>
              <w:rPr>
                <w:b/>
                <w:color w:val="auto"/>
              </w:rPr>
            </w:pPr>
            <w:r w:rsidRPr="00090DEA">
              <w:rPr>
                <w:b/>
                <w:color w:val="auto"/>
              </w:rPr>
              <w:t>O</w:t>
            </w:r>
          </w:p>
        </w:tc>
      </w:tr>
      <w:tr w:rsidR="00B752E4" w:rsidRPr="00090DEA" w14:paraId="4273129A" w14:textId="77777777">
        <w:tc>
          <w:tcPr>
            <w:tcW w:w="2160" w:type="dxa"/>
            <w:tcBorders>
              <w:top w:val="single" w:sz="6" w:space="0" w:color="auto"/>
              <w:left w:val="single" w:sz="12" w:space="0" w:color="auto"/>
              <w:bottom w:val="single" w:sz="6" w:space="0" w:color="auto"/>
              <w:right w:val="single" w:sz="6" w:space="0" w:color="auto"/>
            </w:tcBorders>
          </w:tcPr>
          <w:p w14:paraId="01C09DEE" w14:textId="77777777" w:rsidR="00B752E4" w:rsidRPr="00090DEA" w:rsidRDefault="00B752E4">
            <w:pPr>
              <w:pStyle w:val="FORMDATA"/>
              <w:rPr>
                <w:b/>
                <w:color w:val="auto"/>
              </w:rPr>
            </w:pPr>
            <w:r w:rsidRPr="00090DEA">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5577522E" w14:textId="77777777" w:rsidR="00B752E4" w:rsidRPr="00090DEA" w:rsidRDefault="00B752E4">
            <w:pPr>
              <w:pStyle w:val="FORMDATA"/>
              <w:rPr>
                <w:b/>
                <w:color w:val="auto"/>
              </w:rPr>
            </w:pPr>
            <w:r w:rsidRPr="00090DEA">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5D989AAF" w14:textId="77777777" w:rsidR="00B752E4" w:rsidRPr="00090DEA" w:rsidRDefault="00B752E4">
            <w:pPr>
              <w:pStyle w:val="FORMDATA"/>
              <w:rPr>
                <w:b/>
                <w:color w:val="auto"/>
              </w:rPr>
            </w:pPr>
            <w:r w:rsidRPr="00090DEA">
              <w:rPr>
                <w:b/>
                <w:color w:val="auto"/>
              </w:rPr>
              <w:t>LML</w:t>
            </w:r>
          </w:p>
        </w:tc>
      </w:tr>
      <w:tr w:rsidR="00B752E4" w:rsidRPr="00090DEA" w14:paraId="083D712F" w14:textId="77777777">
        <w:tc>
          <w:tcPr>
            <w:tcW w:w="2160" w:type="dxa"/>
            <w:tcBorders>
              <w:top w:val="single" w:sz="6" w:space="0" w:color="auto"/>
              <w:left w:val="single" w:sz="12" w:space="0" w:color="auto"/>
              <w:bottom w:val="single" w:sz="6" w:space="0" w:color="auto"/>
              <w:right w:val="single" w:sz="6" w:space="0" w:color="auto"/>
            </w:tcBorders>
          </w:tcPr>
          <w:p w14:paraId="539D6E6B" w14:textId="77777777" w:rsidR="00B752E4" w:rsidRPr="00090DEA" w:rsidRDefault="00B752E4">
            <w:pPr>
              <w:pStyle w:val="FORMDATA"/>
              <w:rPr>
                <w:b/>
                <w:color w:val="auto"/>
              </w:rPr>
            </w:pPr>
            <w:r w:rsidRPr="00090DEA">
              <w:rPr>
                <w:b/>
                <w:color w:val="auto"/>
              </w:rPr>
              <w:t>STYC</w:t>
            </w:r>
          </w:p>
        </w:tc>
        <w:tc>
          <w:tcPr>
            <w:tcW w:w="4230" w:type="dxa"/>
            <w:tcBorders>
              <w:top w:val="single" w:sz="6" w:space="0" w:color="auto"/>
              <w:left w:val="single" w:sz="6" w:space="0" w:color="auto"/>
              <w:bottom w:val="single" w:sz="6" w:space="0" w:color="auto"/>
              <w:right w:val="single" w:sz="6" w:space="0" w:color="auto"/>
            </w:tcBorders>
          </w:tcPr>
          <w:p w14:paraId="59A1DBDB" w14:textId="77777777" w:rsidR="00B752E4" w:rsidRPr="00090DEA" w:rsidRDefault="00B752E4">
            <w:pPr>
              <w:pStyle w:val="FORMDATA"/>
              <w:rPr>
                <w:b/>
                <w:color w:val="auto"/>
              </w:rPr>
            </w:pPr>
            <w:r w:rsidRPr="00090DEA">
              <w:rPr>
                <w:b/>
                <w:color w:val="auto"/>
              </w:rPr>
              <w:t>Style Code</w:t>
            </w:r>
          </w:p>
        </w:tc>
        <w:tc>
          <w:tcPr>
            <w:tcW w:w="2520" w:type="dxa"/>
            <w:tcBorders>
              <w:top w:val="single" w:sz="6" w:space="0" w:color="auto"/>
              <w:left w:val="single" w:sz="6" w:space="0" w:color="auto"/>
              <w:bottom w:val="single" w:sz="6" w:space="0" w:color="auto"/>
              <w:right w:val="single" w:sz="12" w:space="0" w:color="auto"/>
            </w:tcBorders>
          </w:tcPr>
          <w:p w14:paraId="317C4A5C" w14:textId="77777777" w:rsidR="00B752E4" w:rsidRPr="00090DEA" w:rsidRDefault="00B752E4">
            <w:pPr>
              <w:pStyle w:val="FORMDATA"/>
              <w:rPr>
                <w:b/>
                <w:color w:val="auto"/>
              </w:rPr>
            </w:pPr>
            <w:r w:rsidRPr="00090DEA">
              <w:rPr>
                <w:b/>
                <w:color w:val="auto"/>
              </w:rPr>
              <w:t>SL</w:t>
            </w:r>
          </w:p>
        </w:tc>
      </w:tr>
      <w:tr w:rsidR="00B752E4" w:rsidRPr="00090DEA" w14:paraId="03CACAC9"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82BCFAC" w14:textId="77777777" w:rsidR="00B752E4" w:rsidRPr="00090DEA" w:rsidRDefault="00B752E4">
            <w:pPr>
              <w:pStyle w:val="Heading5"/>
              <w:rPr>
                <w:color w:val="auto"/>
              </w:rPr>
            </w:pPr>
            <w:r w:rsidRPr="00090DEA">
              <w:rPr>
                <w:color w:val="auto"/>
              </w:rPr>
              <w:t>Listing Instruction Section</w:t>
            </w:r>
          </w:p>
        </w:tc>
      </w:tr>
      <w:tr w:rsidR="00B752E4" w:rsidRPr="00090DEA" w14:paraId="3C315265" w14:textId="77777777">
        <w:tc>
          <w:tcPr>
            <w:tcW w:w="2160" w:type="dxa"/>
            <w:tcBorders>
              <w:top w:val="single" w:sz="6" w:space="0" w:color="auto"/>
              <w:left w:val="single" w:sz="12" w:space="0" w:color="auto"/>
              <w:bottom w:val="single" w:sz="6" w:space="0" w:color="auto"/>
              <w:right w:val="single" w:sz="6" w:space="0" w:color="auto"/>
            </w:tcBorders>
          </w:tcPr>
          <w:p w14:paraId="15D23792" w14:textId="77777777" w:rsidR="00B752E4" w:rsidRPr="00090DEA" w:rsidRDefault="00B752E4">
            <w:pPr>
              <w:pStyle w:val="FORMDATA"/>
              <w:rPr>
                <w:b/>
                <w:color w:val="auto"/>
              </w:rPr>
            </w:pPr>
            <w:r w:rsidRPr="00090DEA">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3CAA9882" w14:textId="77777777" w:rsidR="00B752E4" w:rsidRPr="00090DEA" w:rsidRDefault="00B752E4">
            <w:pPr>
              <w:pStyle w:val="FORMDATA"/>
              <w:rPr>
                <w:b/>
                <w:color w:val="auto"/>
              </w:rPr>
            </w:pPr>
            <w:r w:rsidRPr="00090DEA">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77A97D1A" w14:textId="77777777" w:rsidR="00B752E4" w:rsidRPr="00090DEA" w:rsidRDefault="00B752E4">
            <w:pPr>
              <w:pStyle w:val="FORMDATA"/>
              <w:rPr>
                <w:b/>
                <w:color w:val="auto"/>
              </w:rPr>
            </w:pPr>
            <w:r w:rsidRPr="00090DEA">
              <w:rPr>
                <w:b/>
                <w:color w:val="auto"/>
              </w:rPr>
              <w:t>Island</w:t>
            </w:r>
          </w:p>
        </w:tc>
      </w:tr>
      <w:tr w:rsidR="00B752E4" w:rsidRPr="00090DEA" w14:paraId="7539699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B32C196" w14:textId="77777777" w:rsidR="00B752E4" w:rsidRPr="00090DEA" w:rsidRDefault="00B752E4">
            <w:pPr>
              <w:pStyle w:val="Heading5"/>
              <w:rPr>
                <w:color w:val="auto"/>
              </w:rPr>
            </w:pPr>
            <w:r w:rsidRPr="00090DEA">
              <w:rPr>
                <w:color w:val="auto"/>
              </w:rPr>
              <w:t>Listing Control Section</w:t>
            </w:r>
          </w:p>
        </w:tc>
      </w:tr>
      <w:tr w:rsidR="00B752E4" w:rsidRPr="00090DEA" w14:paraId="0182CAF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69588DF" w14:textId="77777777" w:rsidR="00B752E4" w:rsidRPr="00090DEA" w:rsidRDefault="00B752E4">
            <w:pPr>
              <w:pStyle w:val="FORMDATA"/>
              <w:rPr>
                <w:b/>
                <w:color w:val="auto"/>
              </w:rPr>
            </w:pPr>
            <w:r w:rsidRPr="00090DEA">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1B0AEF3" w14:textId="77777777" w:rsidR="00B752E4" w:rsidRPr="00090DEA" w:rsidRDefault="00B752E4">
            <w:pPr>
              <w:pStyle w:val="FORMDATA"/>
              <w:rPr>
                <w:b/>
                <w:color w:val="auto"/>
              </w:rPr>
            </w:pPr>
            <w:r w:rsidRPr="00090DEA">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2347540" w14:textId="77777777" w:rsidR="00B752E4" w:rsidRPr="00090DEA" w:rsidRDefault="00B752E4">
            <w:pPr>
              <w:pStyle w:val="FORMDATA"/>
              <w:rPr>
                <w:b/>
                <w:color w:val="auto"/>
              </w:rPr>
            </w:pPr>
            <w:r w:rsidRPr="00090DEA">
              <w:rPr>
                <w:b/>
                <w:color w:val="auto"/>
              </w:rPr>
              <w:t>0002</w:t>
            </w:r>
          </w:p>
        </w:tc>
      </w:tr>
      <w:tr w:rsidR="00B752E4" w:rsidRPr="00090DEA" w14:paraId="7FC549F8" w14:textId="77777777">
        <w:tc>
          <w:tcPr>
            <w:tcW w:w="2160" w:type="dxa"/>
            <w:tcBorders>
              <w:top w:val="single" w:sz="6" w:space="0" w:color="auto"/>
              <w:left w:val="single" w:sz="12" w:space="0" w:color="auto"/>
              <w:bottom w:val="single" w:sz="6" w:space="0" w:color="auto"/>
              <w:right w:val="single" w:sz="6" w:space="0" w:color="auto"/>
            </w:tcBorders>
          </w:tcPr>
          <w:p w14:paraId="11B1B18A" w14:textId="77777777" w:rsidR="00B752E4" w:rsidRPr="00090DEA" w:rsidRDefault="00B752E4">
            <w:pPr>
              <w:pStyle w:val="FORMDATA"/>
              <w:rPr>
                <w:b/>
                <w:color w:val="auto"/>
              </w:rPr>
            </w:pPr>
            <w:r w:rsidRPr="00090DEA">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68F4B101" w14:textId="77777777" w:rsidR="00B752E4" w:rsidRPr="00090DEA" w:rsidRDefault="00B752E4">
            <w:pPr>
              <w:pStyle w:val="FORMDATA"/>
              <w:rPr>
                <w:b/>
                <w:color w:val="auto"/>
              </w:rPr>
            </w:pPr>
            <w:r w:rsidRPr="00090DEA">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0E376FB6" w14:textId="77777777" w:rsidR="00B752E4" w:rsidRPr="00090DEA" w:rsidRDefault="00B752E4">
            <w:pPr>
              <w:pStyle w:val="FORMDATA"/>
              <w:rPr>
                <w:b/>
                <w:color w:val="auto"/>
              </w:rPr>
            </w:pPr>
            <w:r w:rsidRPr="00090DEA">
              <w:rPr>
                <w:b/>
                <w:color w:val="auto"/>
              </w:rPr>
              <w:t>I</w:t>
            </w:r>
          </w:p>
        </w:tc>
      </w:tr>
      <w:tr w:rsidR="00B752E4" w:rsidRPr="00090DEA" w14:paraId="7781F6C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EB3996B" w14:textId="77777777" w:rsidR="00B752E4" w:rsidRPr="00090DEA" w:rsidRDefault="00B752E4">
            <w:pPr>
              <w:pStyle w:val="FORMDATA"/>
              <w:rPr>
                <w:b/>
                <w:color w:val="auto"/>
              </w:rPr>
            </w:pPr>
            <w:r w:rsidRPr="00090DEA">
              <w:rPr>
                <w:b/>
                <w:color w:val="auto"/>
              </w:rPr>
              <w:t>RTY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B116E1E" w14:textId="77777777" w:rsidR="00B752E4" w:rsidRPr="00090DEA" w:rsidRDefault="00B752E4">
            <w:pPr>
              <w:pStyle w:val="FORMDATA"/>
              <w:rPr>
                <w:b/>
                <w:color w:val="auto"/>
              </w:rPr>
            </w:pPr>
            <w:r w:rsidRPr="00090DEA">
              <w:rPr>
                <w:b/>
                <w:color w:val="auto"/>
              </w:rPr>
              <w:t>Record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6BA6358" w14:textId="77777777" w:rsidR="00B752E4" w:rsidRPr="00090DEA" w:rsidRDefault="00B752E4">
            <w:pPr>
              <w:pStyle w:val="FORMDATA"/>
              <w:rPr>
                <w:b/>
                <w:color w:val="auto"/>
              </w:rPr>
            </w:pPr>
            <w:r w:rsidRPr="00090DEA">
              <w:rPr>
                <w:b/>
                <w:color w:val="auto"/>
              </w:rPr>
              <w:t>LML</w:t>
            </w:r>
          </w:p>
        </w:tc>
      </w:tr>
      <w:tr w:rsidR="00B752E4" w:rsidRPr="00090DEA" w14:paraId="70F9853F" w14:textId="77777777">
        <w:tc>
          <w:tcPr>
            <w:tcW w:w="2160" w:type="dxa"/>
            <w:tcBorders>
              <w:top w:val="single" w:sz="6" w:space="0" w:color="auto"/>
              <w:left w:val="single" w:sz="12" w:space="0" w:color="auto"/>
              <w:bottom w:val="single" w:sz="6" w:space="0" w:color="auto"/>
              <w:right w:val="single" w:sz="6" w:space="0" w:color="auto"/>
            </w:tcBorders>
          </w:tcPr>
          <w:p w14:paraId="4FE4A833" w14:textId="77777777" w:rsidR="00B752E4" w:rsidRPr="00090DEA" w:rsidRDefault="00B752E4">
            <w:pPr>
              <w:pStyle w:val="FORMDATA"/>
              <w:rPr>
                <w:b/>
                <w:color w:val="auto"/>
              </w:rPr>
            </w:pPr>
            <w:r w:rsidRPr="00090DEA">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1215950E" w14:textId="77777777" w:rsidR="00B752E4" w:rsidRPr="00090DEA" w:rsidRDefault="00B752E4">
            <w:pPr>
              <w:pStyle w:val="FORMDATA"/>
              <w:rPr>
                <w:b/>
                <w:color w:val="auto"/>
              </w:rPr>
            </w:pPr>
            <w:r w:rsidRPr="00090DEA">
              <w:rPr>
                <w:b/>
                <w:color w:val="auto"/>
              </w:rPr>
              <w:t>Listing Type</w:t>
            </w:r>
          </w:p>
        </w:tc>
        <w:tc>
          <w:tcPr>
            <w:tcW w:w="2520" w:type="dxa"/>
            <w:tcBorders>
              <w:top w:val="single" w:sz="6" w:space="0" w:color="auto"/>
              <w:left w:val="single" w:sz="6" w:space="0" w:color="auto"/>
              <w:bottom w:val="single" w:sz="6" w:space="0" w:color="auto"/>
              <w:right w:val="single" w:sz="12" w:space="0" w:color="auto"/>
            </w:tcBorders>
          </w:tcPr>
          <w:p w14:paraId="6103FC79" w14:textId="77777777" w:rsidR="00B752E4" w:rsidRPr="00090DEA" w:rsidRDefault="00B752E4">
            <w:pPr>
              <w:pStyle w:val="FORMDATA"/>
              <w:rPr>
                <w:b/>
                <w:color w:val="auto"/>
                <w:lang w:val="fr-FR"/>
              </w:rPr>
            </w:pPr>
            <w:r w:rsidRPr="00090DEA">
              <w:rPr>
                <w:b/>
                <w:color w:val="auto"/>
                <w:lang w:val="fr-FR"/>
              </w:rPr>
              <w:t>1</w:t>
            </w:r>
          </w:p>
        </w:tc>
      </w:tr>
      <w:tr w:rsidR="00B752E4" w:rsidRPr="00090DEA" w14:paraId="5FD2A5D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F79B32E" w14:textId="77777777" w:rsidR="00B752E4" w:rsidRPr="00090DEA" w:rsidRDefault="00B752E4">
            <w:pPr>
              <w:pStyle w:val="FORMDATA"/>
              <w:rPr>
                <w:b/>
                <w:color w:val="auto"/>
                <w:lang w:val="fr-FR"/>
              </w:rPr>
            </w:pPr>
            <w:r w:rsidRPr="00090DEA">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DBB7C3" w14:textId="77777777" w:rsidR="00B752E4" w:rsidRPr="00090DEA" w:rsidRDefault="00B752E4">
            <w:pPr>
              <w:pStyle w:val="FORMDATA"/>
              <w:rPr>
                <w:b/>
                <w:color w:val="auto"/>
                <w:lang w:val="fr-FR"/>
              </w:rPr>
            </w:pPr>
            <w:r w:rsidRPr="00090DEA">
              <w:rPr>
                <w:b/>
                <w:color w:val="auto"/>
                <w:lang w:val="fr-FR"/>
              </w:rPr>
              <w:t>Style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A259BB2" w14:textId="77777777" w:rsidR="00B752E4" w:rsidRPr="00090DEA" w:rsidRDefault="00B752E4">
            <w:pPr>
              <w:pStyle w:val="FORMDATA"/>
              <w:rPr>
                <w:b/>
                <w:color w:val="auto"/>
              </w:rPr>
            </w:pPr>
            <w:r w:rsidRPr="00090DEA">
              <w:rPr>
                <w:b/>
                <w:color w:val="auto"/>
              </w:rPr>
              <w:t>SL</w:t>
            </w:r>
          </w:p>
        </w:tc>
      </w:tr>
      <w:tr w:rsidR="00B752E4" w:rsidRPr="00090DEA" w14:paraId="40647555"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F3159CA" w14:textId="77777777" w:rsidR="00B752E4" w:rsidRPr="00090DEA" w:rsidRDefault="00B752E4">
            <w:pPr>
              <w:pStyle w:val="FORMDATA"/>
              <w:rPr>
                <w:b/>
                <w:color w:val="auto"/>
              </w:rPr>
            </w:pPr>
            <w:r w:rsidRPr="00090DEA">
              <w:rPr>
                <w:b/>
                <w:color w:val="auto"/>
              </w:rPr>
              <w:t>TOA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34E59B3" w14:textId="77777777" w:rsidR="00B752E4" w:rsidRPr="00090DEA" w:rsidRDefault="00B752E4">
            <w:pPr>
              <w:pStyle w:val="FORMDATA"/>
              <w:rPr>
                <w:b/>
                <w:color w:val="auto"/>
              </w:rPr>
            </w:pPr>
            <w:r w:rsidRPr="00090DEA">
              <w:rPr>
                <w:b/>
                <w:color w:val="auto"/>
              </w:rPr>
              <w:t>Type of Account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FD3EE29" w14:textId="77777777" w:rsidR="00B752E4" w:rsidRPr="00090DEA" w:rsidRDefault="00B752E4">
            <w:pPr>
              <w:pStyle w:val="FORMDATA"/>
              <w:rPr>
                <w:b/>
                <w:color w:val="auto"/>
              </w:rPr>
            </w:pPr>
            <w:r w:rsidRPr="00090DEA">
              <w:rPr>
                <w:b/>
                <w:color w:val="auto"/>
              </w:rPr>
              <w:t>B</w:t>
            </w:r>
          </w:p>
        </w:tc>
      </w:tr>
      <w:tr w:rsidR="00B752E4" w:rsidRPr="00090DEA" w14:paraId="67D5FB2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8F620EF" w14:textId="77777777" w:rsidR="00B752E4" w:rsidRPr="00090DEA" w:rsidRDefault="00B752E4">
            <w:pPr>
              <w:pStyle w:val="FORMDATA"/>
              <w:rPr>
                <w:b/>
                <w:color w:val="auto"/>
              </w:rPr>
            </w:pPr>
            <w:r w:rsidRPr="00090DEA">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5A4F9C" w14:textId="77777777" w:rsidR="00B752E4" w:rsidRPr="00090DEA" w:rsidRDefault="00B752E4">
            <w:pPr>
              <w:pStyle w:val="FORMDATA"/>
              <w:rPr>
                <w:b/>
                <w:color w:val="auto"/>
              </w:rPr>
            </w:pPr>
            <w:r w:rsidRPr="00090DEA">
              <w:rPr>
                <w:b/>
                <w:color w:val="auto"/>
              </w:rPr>
              <w:t>Degree of Indent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4ACE4E5" w14:textId="77777777" w:rsidR="00B752E4" w:rsidRPr="00090DEA" w:rsidRDefault="00B752E4">
            <w:pPr>
              <w:pStyle w:val="FORMDATA"/>
              <w:rPr>
                <w:b/>
                <w:color w:val="auto"/>
              </w:rPr>
            </w:pPr>
            <w:r w:rsidRPr="00090DEA">
              <w:rPr>
                <w:b/>
                <w:color w:val="auto"/>
              </w:rPr>
              <w:t>0</w:t>
            </w:r>
          </w:p>
        </w:tc>
      </w:tr>
      <w:tr w:rsidR="00B752E4" w:rsidRPr="00090DEA" w14:paraId="62CD2FD7"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7102E4E" w14:textId="77777777" w:rsidR="00B752E4" w:rsidRPr="00090DEA" w:rsidRDefault="00B752E4">
            <w:pPr>
              <w:pStyle w:val="Heading5"/>
              <w:rPr>
                <w:color w:val="auto"/>
              </w:rPr>
            </w:pPr>
            <w:r w:rsidRPr="00090DEA">
              <w:rPr>
                <w:color w:val="auto"/>
              </w:rPr>
              <w:t>Listing Instruction Section</w:t>
            </w:r>
          </w:p>
        </w:tc>
      </w:tr>
      <w:tr w:rsidR="00B752E4" w:rsidRPr="00090DEA" w14:paraId="0DE347D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4B12C36" w14:textId="77777777" w:rsidR="00B752E4" w:rsidRPr="00090DEA" w:rsidRDefault="00B752E4">
            <w:pPr>
              <w:pStyle w:val="FORMDATA"/>
              <w:rPr>
                <w:b/>
                <w:color w:val="auto"/>
              </w:rPr>
            </w:pPr>
            <w:r w:rsidRPr="00090DEA">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BF9FD0A" w14:textId="77777777" w:rsidR="00B752E4" w:rsidRPr="00090DEA" w:rsidRDefault="00B752E4">
            <w:pPr>
              <w:pStyle w:val="FORMDATA"/>
              <w:rPr>
                <w:b/>
                <w:color w:val="auto"/>
              </w:rPr>
            </w:pPr>
            <w:r w:rsidRPr="00090DEA">
              <w:rPr>
                <w:b/>
                <w:color w:val="auto"/>
              </w:rPr>
              <w:t>Listing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06D585A" w14:textId="77777777" w:rsidR="00B752E4" w:rsidRPr="00090DEA" w:rsidRDefault="00B752E4">
            <w:pPr>
              <w:pStyle w:val="FORMDATA"/>
              <w:rPr>
                <w:b/>
                <w:color w:val="auto"/>
              </w:rPr>
            </w:pPr>
            <w:r w:rsidRPr="00090DEA">
              <w:rPr>
                <w:b/>
                <w:color w:val="auto"/>
              </w:rPr>
              <w:t>9042230387</w:t>
            </w:r>
          </w:p>
        </w:tc>
      </w:tr>
      <w:tr w:rsidR="00B752E4" w:rsidRPr="00090DEA" w14:paraId="0B35ABC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348DAF3" w14:textId="77777777" w:rsidR="00B752E4" w:rsidRPr="00090DEA" w:rsidRDefault="00B752E4">
            <w:pPr>
              <w:pStyle w:val="FORMDATA"/>
              <w:rPr>
                <w:b/>
                <w:color w:val="auto"/>
              </w:rPr>
            </w:pPr>
            <w:r w:rsidRPr="00090DEA">
              <w:rPr>
                <w:b/>
                <w:color w:val="auto"/>
              </w:rPr>
              <w:t>LNLN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D048B2B" w14:textId="77777777" w:rsidR="00B752E4" w:rsidRPr="00090DEA" w:rsidRDefault="00B752E4">
            <w:pPr>
              <w:pStyle w:val="FORMDATA"/>
              <w:rPr>
                <w:b/>
                <w:color w:val="auto"/>
              </w:rPr>
            </w:pPr>
            <w:r w:rsidRPr="00090DEA">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25BEA3B" w14:textId="77777777" w:rsidR="00B752E4" w:rsidRPr="00090DEA" w:rsidRDefault="00B752E4">
            <w:pPr>
              <w:pStyle w:val="FORMDATA"/>
              <w:rPr>
                <w:b/>
                <w:color w:val="auto"/>
              </w:rPr>
            </w:pPr>
            <w:r w:rsidRPr="00090DEA">
              <w:rPr>
                <w:b/>
                <w:color w:val="auto"/>
              </w:rPr>
              <w:t>Island</w:t>
            </w:r>
          </w:p>
        </w:tc>
      </w:tr>
      <w:tr w:rsidR="00B752E4" w:rsidRPr="00090DEA" w14:paraId="6738B3F2" w14:textId="77777777">
        <w:tc>
          <w:tcPr>
            <w:tcW w:w="2160" w:type="dxa"/>
            <w:tcBorders>
              <w:top w:val="single" w:sz="6" w:space="0" w:color="auto"/>
              <w:left w:val="single" w:sz="12" w:space="0" w:color="auto"/>
              <w:bottom w:val="single" w:sz="6" w:space="0" w:color="auto"/>
              <w:right w:val="single" w:sz="6" w:space="0" w:color="auto"/>
            </w:tcBorders>
          </w:tcPr>
          <w:p w14:paraId="250BE309" w14:textId="77777777" w:rsidR="00B752E4" w:rsidRPr="00090DEA" w:rsidRDefault="00B752E4">
            <w:pPr>
              <w:pStyle w:val="FORMDATA"/>
              <w:rPr>
                <w:b/>
                <w:color w:val="auto"/>
              </w:rPr>
            </w:pPr>
            <w:r w:rsidRPr="00090DEA">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54119FC4" w14:textId="77777777" w:rsidR="00B752E4" w:rsidRPr="00090DEA" w:rsidRDefault="00B752E4">
            <w:pPr>
              <w:pStyle w:val="FORMDATA"/>
              <w:rPr>
                <w:b/>
                <w:color w:val="auto"/>
              </w:rPr>
            </w:pPr>
            <w:r w:rsidRPr="00090DEA">
              <w:rPr>
                <w:b/>
                <w:color w:val="auto"/>
              </w:rPr>
              <w:t xml:space="preserve">Listed Name First </w:t>
            </w:r>
          </w:p>
        </w:tc>
        <w:tc>
          <w:tcPr>
            <w:tcW w:w="2520" w:type="dxa"/>
            <w:tcBorders>
              <w:top w:val="single" w:sz="6" w:space="0" w:color="auto"/>
              <w:left w:val="single" w:sz="6" w:space="0" w:color="auto"/>
              <w:bottom w:val="single" w:sz="6" w:space="0" w:color="auto"/>
              <w:right w:val="single" w:sz="12" w:space="0" w:color="auto"/>
            </w:tcBorders>
          </w:tcPr>
          <w:p w14:paraId="432B17B1" w14:textId="77777777" w:rsidR="00B752E4" w:rsidRPr="00090DEA" w:rsidRDefault="00B752E4">
            <w:pPr>
              <w:pStyle w:val="FORMDATA"/>
              <w:rPr>
                <w:b/>
                <w:color w:val="auto"/>
              </w:rPr>
            </w:pPr>
            <w:r w:rsidRPr="00090DEA">
              <w:rPr>
                <w:b/>
                <w:color w:val="auto"/>
              </w:rPr>
              <w:t>Treasure</w:t>
            </w:r>
          </w:p>
        </w:tc>
      </w:tr>
      <w:tr w:rsidR="00B752E4" w:rsidRPr="00090DEA" w14:paraId="131FCFA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55C322B" w14:textId="77777777" w:rsidR="00B752E4" w:rsidRPr="00090DEA" w:rsidRDefault="00B752E4">
            <w:pPr>
              <w:pStyle w:val="FORMDATA"/>
              <w:rPr>
                <w:b/>
                <w:color w:val="auto"/>
              </w:rPr>
            </w:pPr>
            <w:r w:rsidRPr="00090DEA">
              <w:rPr>
                <w:b/>
                <w:color w:val="auto"/>
              </w:rPr>
              <w:t>LANO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FD5AA3" w14:textId="77777777" w:rsidR="00B752E4" w:rsidRPr="00090DEA" w:rsidRDefault="00B752E4">
            <w:pPr>
              <w:pStyle w:val="FORMDATA"/>
              <w:rPr>
                <w:b/>
                <w:color w:val="auto"/>
              </w:rPr>
            </w:pPr>
            <w:r w:rsidRPr="00090DEA">
              <w:rPr>
                <w:b/>
                <w:color w:val="auto"/>
              </w:rPr>
              <w:t>Listed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E8AEFD6" w14:textId="77777777" w:rsidR="00B752E4" w:rsidRPr="00090DEA" w:rsidRDefault="00B752E4">
            <w:pPr>
              <w:pStyle w:val="FORMDATA"/>
              <w:rPr>
                <w:b/>
                <w:color w:val="auto"/>
              </w:rPr>
            </w:pPr>
            <w:r w:rsidRPr="00090DEA">
              <w:rPr>
                <w:b/>
                <w:color w:val="auto"/>
              </w:rPr>
              <w:t>3370</w:t>
            </w:r>
          </w:p>
        </w:tc>
      </w:tr>
      <w:tr w:rsidR="00B752E4" w:rsidRPr="00090DEA" w14:paraId="7F4CA97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66E8E50" w14:textId="77777777" w:rsidR="00B752E4" w:rsidRPr="00090DEA" w:rsidRDefault="00B752E4">
            <w:pPr>
              <w:pStyle w:val="FORMDATA"/>
              <w:rPr>
                <w:b/>
                <w:color w:val="auto"/>
              </w:rPr>
            </w:pPr>
            <w:r w:rsidRPr="00090DEA">
              <w:rPr>
                <w:b/>
                <w:color w:val="auto"/>
              </w:rPr>
              <w:t>LASN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A567FF0"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376CABF" w14:textId="77777777" w:rsidR="00B752E4" w:rsidRPr="00090DEA" w:rsidRDefault="00B752E4">
            <w:pPr>
              <w:pStyle w:val="FORMDATA"/>
              <w:rPr>
                <w:b/>
                <w:color w:val="auto"/>
              </w:rPr>
            </w:pPr>
            <w:r w:rsidRPr="00090DEA">
              <w:rPr>
                <w:b/>
                <w:color w:val="auto"/>
              </w:rPr>
              <w:t>Thalia</w:t>
            </w:r>
          </w:p>
        </w:tc>
      </w:tr>
      <w:tr w:rsidR="00B752E4" w:rsidRPr="00090DEA" w14:paraId="19E5D5D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B0E679D" w14:textId="77777777" w:rsidR="00B752E4" w:rsidRPr="00090DEA" w:rsidRDefault="00B752E4">
            <w:pPr>
              <w:pStyle w:val="FORMDATA"/>
              <w:rPr>
                <w:b/>
                <w:color w:val="auto"/>
              </w:rPr>
            </w:pPr>
            <w:r w:rsidRPr="00090DEA">
              <w:rPr>
                <w:b/>
                <w:color w:val="auto"/>
              </w:rPr>
              <w:t>LATH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2A9D82A"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8D68CD7" w14:textId="77777777" w:rsidR="00B752E4" w:rsidRPr="00090DEA" w:rsidRDefault="00B752E4">
            <w:pPr>
              <w:pStyle w:val="FORMDATA"/>
              <w:rPr>
                <w:b/>
                <w:color w:val="auto"/>
              </w:rPr>
            </w:pPr>
            <w:r w:rsidRPr="00090DEA">
              <w:rPr>
                <w:b/>
                <w:color w:val="auto"/>
              </w:rPr>
              <w:t>Rd</w:t>
            </w:r>
          </w:p>
        </w:tc>
      </w:tr>
      <w:tr w:rsidR="00B752E4" w:rsidRPr="00090DEA" w14:paraId="58B90A9A" w14:textId="77777777">
        <w:tc>
          <w:tcPr>
            <w:tcW w:w="2160" w:type="dxa"/>
            <w:tcBorders>
              <w:top w:val="single" w:sz="6" w:space="0" w:color="auto"/>
              <w:left w:val="single" w:sz="12" w:space="0" w:color="auto"/>
              <w:bottom w:val="single" w:sz="6" w:space="0" w:color="auto"/>
              <w:right w:val="single" w:sz="6" w:space="0" w:color="auto"/>
            </w:tcBorders>
          </w:tcPr>
          <w:p w14:paraId="2148983B" w14:textId="77777777" w:rsidR="00B752E4" w:rsidRPr="00090DEA" w:rsidRDefault="00B752E4">
            <w:pPr>
              <w:pStyle w:val="FORMDATA"/>
              <w:rPr>
                <w:b/>
                <w:color w:val="auto"/>
              </w:rPr>
            </w:pPr>
            <w:r w:rsidRPr="00090DEA">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7904D916" w14:textId="77777777" w:rsidR="00B752E4" w:rsidRPr="00090DEA" w:rsidRDefault="00B752E4">
            <w:pPr>
              <w:pStyle w:val="FORMDATA"/>
              <w:rPr>
                <w:b/>
                <w:color w:val="auto"/>
              </w:rPr>
            </w:pPr>
            <w:r w:rsidRPr="00090DEA">
              <w:rPr>
                <w:b/>
                <w:color w:val="auto"/>
              </w:rPr>
              <w:t>Yellow Page Heading Code</w:t>
            </w:r>
          </w:p>
        </w:tc>
        <w:tc>
          <w:tcPr>
            <w:tcW w:w="2520" w:type="dxa"/>
            <w:tcBorders>
              <w:top w:val="single" w:sz="6" w:space="0" w:color="auto"/>
              <w:left w:val="single" w:sz="6" w:space="0" w:color="auto"/>
              <w:bottom w:val="single" w:sz="6" w:space="0" w:color="auto"/>
              <w:right w:val="single" w:sz="12" w:space="0" w:color="auto"/>
            </w:tcBorders>
          </w:tcPr>
          <w:p w14:paraId="4A091009" w14:textId="77777777" w:rsidR="00B752E4" w:rsidRPr="00090DEA" w:rsidRDefault="00B752E4">
            <w:pPr>
              <w:pStyle w:val="FORMDATA"/>
              <w:rPr>
                <w:b/>
                <w:color w:val="auto"/>
              </w:rPr>
            </w:pPr>
            <w:r w:rsidRPr="00090DEA">
              <w:rPr>
                <w:b/>
                <w:color w:val="auto"/>
              </w:rPr>
              <w:t>999001</w:t>
            </w:r>
          </w:p>
        </w:tc>
      </w:tr>
      <w:tr w:rsidR="00B752E4" w:rsidRPr="00090DEA" w14:paraId="07C906EE"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DD88DE9" w14:textId="77777777" w:rsidR="00B752E4" w:rsidRPr="00090DEA" w:rsidRDefault="00B752E4">
            <w:pPr>
              <w:pStyle w:val="Heading5"/>
              <w:rPr>
                <w:color w:val="auto"/>
              </w:rPr>
            </w:pPr>
            <w:r w:rsidRPr="00090DEA">
              <w:rPr>
                <w:color w:val="auto"/>
              </w:rPr>
              <w:t>Advertising</w:t>
            </w:r>
          </w:p>
        </w:tc>
      </w:tr>
      <w:tr w:rsidR="00B752E4" w:rsidRPr="00090DEA" w14:paraId="2A12256D" w14:textId="77777777">
        <w:tc>
          <w:tcPr>
            <w:tcW w:w="2160" w:type="dxa"/>
            <w:tcBorders>
              <w:top w:val="single" w:sz="6" w:space="0" w:color="auto"/>
              <w:left w:val="single" w:sz="12" w:space="0" w:color="auto"/>
              <w:bottom w:val="single" w:sz="6" w:space="0" w:color="auto"/>
              <w:right w:val="single" w:sz="6" w:space="0" w:color="auto"/>
            </w:tcBorders>
          </w:tcPr>
          <w:p w14:paraId="461B7F6C" w14:textId="77777777" w:rsidR="00B752E4" w:rsidRPr="00090DEA" w:rsidRDefault="00B752E4">
            <w:pPr>
              <w:pStyle w:val="FORMDATA"/>
              <w:rPr>
                <w:b/>
                <w:color w:val="auto"/>
              </w:rPr>
            </w:pPr>
            <w:r w:rsidRPr="00090DEA">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27F43D75" w14:textId="77777777" w:rsidR="00B752E4" w:rsidRPr="00090DEA" w:rsidRDefault="00B752E4">
            <w:pPr>
              <w:pStyle w:val="FORMDATA"/>
              <w:rPr>
                <w:b/>
                <w:color w:val="auto"/>
              </w:rPr>
            </w:pPr>
            <w:r w:rsidRPr="00090DEA">
              <w:rPr>
                <w:b/>
                <w:color w:val="auto"/>
              </w:rPr>
              <w:t>Standard Industry Classification</w:t>
            </w:r>
          </w:p>
        </w:tc>
        <w:tc>
          <w:tcPr>
            <w:tcW w:w="2520" w:type="dxa"/>
            <w:tcBorders>
              <w:top w:val="single" w:sz="6" w:space="0" w:color="auto"/>
              <w:left w:val="single" w:sz="6" w:space="0" w:color="auto"/>
              <w:bottom w:val="single" w:sz="6" w:space="0" w:color="auto"/>
              <w:right w:val="single" w:sz="12" w:space="0" w:color="auto"/>
            </w:tcBorders>
          </w:tcPr>
          <w:p w14:paraId="5FE68892" w14:textId="77777777" w:rsidR="00B752E4" w:rsidRPr="00090DEA" w:rsidRDefault="00B752E4">
            <w:pPr>
              <w:pStyle w:val="FORMDATA"/>
              <w:rPr>
                <w:b/>
                <w:color w:val="auto"/>
              </w:rPr>
            </w:pPr>
            <w:r w:rsidRPr="00090DEA">
              <w:rPr>
                <w:b/>
                <w:color w:val="auto"/>
              </w:rPr>
              <w:t>8711</w:t>
            </w:r>
          </w:p>
        </w:tc>
      </w:tr>
      <w:tr w:rsidR="00B752E4" w:rsidRPr="00090DEA" w14:paraId="520B1CD1"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15329F04"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090DEA" w14:paraId="0B27E9F0"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F5D58E4"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090DEA" w14:paraId="4C70110E"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5465E21" w14:textId="77777777" w:rsidR="00B752E4" w:rsidRPr="00090DEA" w:rsidRDefault="00B752E4">
            <w:pPr>
              <w:pStyle w:val="FORMDATA"/>
              <w:rPr>
                <w:b/>
                <w:color w:val="auto"/>
                <w:lang w:val="fr-FR"/>
              </w:rPr>
            </w:pPr>
            <w:r w:rsidRPr="00090DEA">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4795C578" w14:textId="77777777" w:rsidR="00B752E4" w:rsidRPr="00090DEA" w:rsidRDefault="00B752E4">
            <w:pPr>
              <w:pStyle w:val="FORMDATA"/>
              <w:rPr>
                <w:b/>
                <w:color w:val="auto"/>
                <w:lang w:val="fr-FR"/>
              </w:rPr>
            </w:pPr>
            <w:r w:rsidRPr="00090DEA">
              <w:rPr>
                <w:b/>
                <w:color w:val="auto"/>
                <w:lang w:val="fr-FR"/>
              </w:rPr>
              <w:t>Port Quantity</w:t>
            </w:r>
          </w:p>
        </w:tc>
        <w:tc>
          <w:tcPr>
            <w:tcW w:w="2520" w:type="dxa"/>
            <w:tcBorders>
              <w:top w:val="single" w:sz="6" w:space="0" w:color="auto"/>
              <w:left w:val="single" w:sz="6" w:space="0" w:color="auto"/>
              <w:bottom w:val="single" w:sz="6" w:space="0" w:color="auto"/>
              <w:right w:val="single" w:sz="12" w:space="0" w:color="auto"/>
            </w:tcBorders>
          </w:tcPr>
          <w:p w14:paraId="57C5703F" w14:textId="77777777" w:rsidR="00B752E4" w:rsidRPr="00090DEA" w:rsidRDefault="00B752E4">
            <w:pPr>
              <w:pStyle w:val="FORMDATA"/>
              <w:rPr>
                <w:b/>
                <w:color w:val="auto"/>
              </w:rPr>
            </w:pPr>
            <w:r w:rsidRPr="00090DEA">
              <w:rPr>
                <w:b/>
                <w:color w:val="auto"/>
              </w:rPr>
              <w:t>002</w:t>
            </w:r>
          </w:p>
        </w:tc>
      </w:tr>
      <w:tr w:rsidR="00B752E4" w:rsidRPr="00090DEA" w14:paraId="1698FE55"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24B1CB5"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1DB44EF3"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661CDAA" w14:textId="77777777" w:rsidR="00B752E4" w:rsidRPr="00090DEA" w:rsidRDefault="00B752E4">
            <w:pPr>
              <w:pStyle w:val="FORMDATA"/>
              <w:rPr>
                <w:b/>
                <w:color w:val="auto"/>
              </w:rPr>
            </w:pPr>
            <w:r w:rsidRPr="00090DEA">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1BA183" w14:textId="77777777" w:rsidR="00B752E4" w:rsidRPr="00090DEA" w:rsidRDefault="00B752E4">
            <w:pPr>
              <w:pStyle w:val="FORMDATA"/>
              <w:rPr>
                <w:b/>
                <w:color w:val="auto"/>
              </w:rPr>
            </w:pPr>
            <w:r w:rsidRPr="00090DEA">
              <w:rPr>
                <w:b/>
                <w:color w:val="auto"/>
              </w:rPr>
              <w:t>Line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C10059E" w14:textId="77777777" w:rsidR="00B752E4" w:rsidRPr="00090DEA" w:rsidRDefault="00B752E4">
            <w:pPr>
              <w:pStyle w:val="FORMDATA"/>
              <w:rPr>
                <w:b/>
                <w:color w:val="auto"/>
              </w:rPr>
            </w:pPr>
            <w:r w:rsidRPr="00090DEA">
              <w:rPr>
                <w:b/>
                <w:color w:val="auto"/>
              </w:rPr>
              <w:t>00001</w:t>
            </w:r>
          </w:p>
        </w:tc>
      </w:tr>
      <w:tr w:rsidR="00B752E4" w:rsidRPr="00090DEA" w14:paraId="184891B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9457DDF" w14:textId="77777777" w:rsidR="00B752E4" w:rsidRPr="00090DEA" w:rsidRDefault="00B752E4">
            <w:pPr>
              <w:pStyle w:val="FORMDATA"/>
              <w:rPr>
                <w:b/>
                <w:color w:val="auto"/>
              </w:rPr>
            </w:pPr>
            <w:r w:rsidRPr="00090DEA">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69FA9353" w14:textId="77777777" w:rsidR="00B752E4" w:rsidRPr="00090DEA" w:rsidRDefault="00B752E4">
            <w:pPr>
              <w:pStyle w:val="FORMDATA"/>
              <w:rPr>
                <w:b/>
                <w:color w:val="auto"/>
              </w:rPr>
            </w:pPr>
            <w:r w:rsidRPr="00090DEA">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4CF2C3A6" w14:textId="77777777" w:rsidR="00B752E4" w:rsidRPr="00090DEA" w:rsidRDefault="00B752E4">
            <w:pPr>
              <w:pStyle w:val="FORMDATA"/>
              <w:rPr>
                <w:b/>
                <w:color w:val="auto"/>
              </w:rPr>
            </w:pPr>
            <w:r w:rsidRPr="00090DEA">
              <w:rPr>
                <w:b/>
                <w:color w:val="auto"/>
              </w:rPr>
              <w:t>C</w:t>
            </w:r>
          </w:p>
        </w:tc>
      </w:tr>
      <w:tr w:rsidR="00B752E4" w:rsidRPr="00090DEA" w14:paraId="0A1F6BDC"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30C0914" w14:textId="77777777" w:rsidR="00B752E4" w:rsidRPr="00090DEA" w:rsidRDefault="00B752E4">
            <w:pPr>
              <w:pStyle w:val="FORMDATA"/>
              <w:rPr>
                <w:b/>
                <w:color w:val="auto"/>
              </w:rPr>
            </w:pPr>
            <w:r w:rsidRPr="00090DEA">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6FC5230C" w14:textId="77777777" w:rsidR="00B752E4" w:rsidRPr="00090DEA" w:rsidRDefault="00B752E4">
            <w:pPr>
              <w:pStyle w:val="FORMDATA"/>
              <w:rPr>
                <w:b/>
                <w:color w:val="auto"/>
              </w:rPr>
            </w:pPr>
            <w:r w:rsidRPr="00090DEA">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78DE7AF1" w14:textId="77777777" w:rsidR="00B752E4" w:rsidRPr="00090DEA" w:rsidRDefault="00B752E4">
            <w:pPr>
              <w:pStyle w:val="FORMDATA"/>
              <w:rPr>
                <w:b/>
                <w:color w:val="auto"/>
              </w:rPr>
            </w:pPr>
            <w:r w:rsidRPr="00090DEA">
              <w:rPr>
                <w:b/>
                <w:color w:val="auto"/>
              </w:rPr>
              <w:t>904223</w:t>
            </w:r>
            <w:r w:rsidR="001F53E2" w:rsidRPr="00090DEA">
              <w:rPr>
                <w:b/>
                <w:color w:val="auto"/>
              </w:rPr>
              <w:t>0387</w:t>
            </w:r>
          </w:p>
        </w:tc>
      </w:tr>
      <w:tr w:rsidR="00B752E4" w:rsidRPr="00090DEA" w14:paraId="253B8306"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2799795" w14:textId="77777777" w:rsidR="00B752E4" w:rsidRPr="00090DEA" w:rsidRDefault="00B752E4">
            <w:pPr>
              <w:pStyle w:val="FORMDATA"/>
              <w:rPr>
                <w:b/>
                <w:color w:val="auto"/>
              </w:rPr>
            </w:pPr>
            <w:r w:rsidRPr="00090DEA">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DB925F7" w14:textId="77777777" w:rsidR="00B752E4" w:rsidRPr="00090DEA" w:rsidRDefault="00B752E4">
            <w:pPr>
              <w:pStyle w:val="FORMDATA"/>
              <w:rPr>
                <w:b/>
                <w:color w:val="auto"/>
              </w:rPr>
            </w:pPr>
            <w:r w:rsidRPr="00090DEA">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2F251DF" w14:textId="77777777" w:rsidR="00B752E4" w:rsidRPr="00090DEA" w:rsidRDefault="00B752E4">
            <w:pPr>
              <w:pStyle w:val="FORMDATA"/>
              <w:rPr>
                <w:b/>
                <w:color w:val="auto"/>
              </w:rPr>
            </w:pPr>
            <w:r w:rsidRPr="00090DEA">
              <w:rPr>
                <w:b/>
                <w:color w:val="auto"/>
              </w:rPr>
              <w:t>D</w:t>
            </w:r>
          </w:p>
        </w:tc>
      </w:tr>
      <w:tr w:rsidR="00B752E4" w:rsidRPr="00090DEA" w14:paraId="32A5465C"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71E3AB2" w14:textId="77777777" w:rsidR="00B752E4" w:rsidRPr="00090DEA" w:rsidRDefault="00B752E4">
            <w:pPr>
              <w:pStyle w:val="FORMDATA"/>
              <w:rPr>
                <w:b/>
                <w:color w:val="auto"/>
              </w:rPr>
            </w:pPr>
            <w:r w:rsidRPr="00090DEA">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5DBEB460" w14:textId="77777777" w:rsidR="00B752E4" w:rsidRPr="00090DEA" w:rsidRDefault="00B752E4">
            <w:pPr>
              <w:pStyle w:val="FORMDATA"/>
              <w:rPr>
                <w:b/>
                <w:color w:val="auto"/>
              </w:rPr>
            </w:pPr>
            <w:r w:rsidRPr="00090DEA">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781AAE7F" w14:textId="77777777" w:rsidR="00B752E4" w:rsidRPr="00090DEA" w:rsidRDefault="00B752E4">
            <w:pPr>
              <w:pStyle w:val="FORMDATA"/>
              <w:rPr>
                <w:b/>
                <w:color w:val="auto"/>
              </w:rPr>
            </w:pPr>
            <w:r w:rsidRPr="00090DEA">
              <w:rPr>
                <w:b/>
                <w:color w:val="auto"/>
              </w:rPr>
              <w:t>NSQ</w:t>
            </w:r>
          </w:p>
        </w:tc>
      </w:tr>
      <w:tr w:rsidR="00B752E4" w:rsidRPr="00090DEA" w14:paraId="65F5BC39"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988F398"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1A48A516"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F42C4C7" w14:textId="77777777" w:rsidR="00B752E4" w:rsidRPr="00090DEA" w:rsidRDefault="00B752E4">
            <w:pPr>
              <w:pStyle w:val="FORMDATA"/>
              <w:rPr>
                <w:b/>
                <w:color w:val="auto"/>
              </w:rPr>
            </w:pPr>
            <w:r w:rsidRPr="00090DEA">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5F83D99D" w14:textId="77777777" w:rsidR="00B752E4" w:rsidRPr="00090DEA" w:rsidRDefault="00B752E4">
            <w:pPr>
              <w:pStyle w:val="FORMDATA"/>
              <w:rPr>
                <w:b/>
                <w:color w:val="auto"/>
              </w:rPr>
            </w:pPr>
            <w:r w:rsidRPr="00090DEA">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60403546" w14:textId="77777777" w:rsidR="00B752E4" w:rsidRPr="00090DEA" w:rsidRDefault="00B752E4">
            <w:pPr>
              <w:pStyle w:val="FORMDATA"/>
              <w:rPr>
                <w:b/>
                <w:color w:val="auto"/>
              </w:rPr>
            </w:pPr>
            <w:r w:rsidRPr="00090DEA">
              <w:rPr>
                <w:b/>
                <w:color w:val="auto"/>
              </w:rPr>
              <w:t>00002</w:t>
            </w:r>
          </w:p>
        </w:tc>
      </w:tr>
      <w:tr w:rsidR="00B752E4" w:rsidRPr="00090DEA" w14:paraId="5B6C3E2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FF1EA9F" w14:textId="77777777" w:rsidR="00B752E4" w:rsidRPr="00090DEA" w:rsidRDefault="00B752E4">
            <w:pPr>
              <w:pStyle w:val="FORMDATA"/>
              <w:rPr>
                <w:b/>
                <w:color w:val="auto"/>
              </w:rPr>
            </w:pPr>
            <w:r w:rsidRPr="00090DEA">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2EC2C75B" w14:textId="77777777" w:rsidR="00B752E4" w:rsidRPr="00090DEA" w:rsidRDefault="00B752E4">
            <w:pPr>
              <w:pStyle w:val="FORMDATA"/>
              <w:rPr>
                <w:b/>
                <w:color w:val="auto"/>
              </w:rPr>
            </w:pPr>
            <w:r w:rsidRPr="00090DEA">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0166AFA0" w14:textId="77777777" w:rsidR="00B752E4" w:rsidRPr="00090DEA" w:rsidRDefault="00B752E4">
            <w:pPr>
              <w:pStyle w:val="FORMDATA"/>
              <w:rPr>
                <w:b/>
                <w:color w:val="auto"/>
              </w:rPr>
            </w:pPr>
            <w:r w:rsidRPr="00090DEA">
              <w:rPr>
                <w:b/>
                <w:color w:val="auto"/>
              </w:rPr>
              <w:t>C</w:t>
            </w:r>
          </w:p>
        </w:tc>
      </w:tr>
      <w:tr w:rsidR="00B752E4" w:rsidRPr="00090DEA" w14:paraId="2F4C888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29849E2" w14:textId="77777777" w:rsidR="00B752E4" w:rsidRPr="00090DEA" w:rsidRDefault="00B752E4">
            <w:pPr>
              <w:pStyle w:val="FORMDATA"/>
              <w:rPr>
                <w:b/>
                <w:color w:val="auto"/>
              </w:rPr>
            </w:pPr>
            <w:r w:rsidRPr="00090DEA">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07575CDD" w14:textId="77777777" w:rsidR="00B752E4" w:rsidRPr="00090DEA" w:rsidRDefault="00B752E4">
            <w:pPr>
              <w:pStyle w:val="FORMDATA"/>
              <w:rPr>
                <w:b/>
                <w:color w:val="auto"/>
              </w:rPr>
            </w:pPr>
            <w:r w:rsidRPr="00090DEA">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3D924421" w14:textId="77777777" w:rsidR="00B752E4" w:rsidRPr="00090DEA" w:rsidRDefault="00B752E4">
            <w:pPr>
              <w:pStyle w:val="FORMDATA"/>
              <w:rPr>
                <w:b/>
                <w:color w:val="auto"/>
              </w:rPr>
            </w:pPr>
            <w:r w:rsidRPr="00090DEA">
              <w:rPr>
                <w:b/>
                <w:color w:val="auto"/>
              </w:rPr>
              <w:t>9042230211</w:t>
            </w:r>
          </w:p>
        </w:tc>
      </w:tr>
      <w:tr w:rsidR="00B752E4" w:rsidRPr="00090DEA" w14:paraId="4A988D94"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61E2AB0" w14:textId="77777777" w:rsidR="00B752E4" w:rsidRPr="00090DEA" w:rsidRDefault="00B752E4">
            <w:pPr>
              <w:pStyle w:val="FORMDATA"/>
              <w:rPr>
                <w:b/>
                <w:color w:val="auto"/>
              </w:rPr>
            </w:pPr>
            <w:r w:rsidRPr="00090DEA">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tcPr>
          <w:p w14:paraId="6E5869A4" w14:textId="77777777" w:rsidR="00B752E4" w:rsidRPr="00090DEA" w:rsidRDefault="00B752E4">
            <w:pPr>
              <w:pStyle w:val="FORMDATA"/>
              <w:rPr>
                <w:b/>
                <w:color w:val="auto"/>
              </w:rPr>
            </w:pPr>
            <w:r w:rsidRPr="00090DEA">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tcPr>
          <w:p w14:paraId="50D9B243" w14:textId="77777777" w:rsidR="00B752E4" w:rsidRPr="00090DEA" w:rsidRDefault="00B752E4">
            <w:pPr>
              <w:pStyle w:val="FORMDATA"/>
              <w:rPr>
                <w:b/>
                <w:color w:val="auto"/>
              </w:rPr>
            </w:pPr>
            <w:r w:rsidRPr="00090DEA">
              <w:rPr>
                <w:b/>
                <w:color w:val="auto"/>
              </w:rPr>
              <w:t>D</w:t>
            </w:r>
          </w:p>
        </w:tc>
      </w:tr>
      <w:tr w:rsidR="00B752E4" w:rsidRPr="00090DEA" w14:paraId="5FCE294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97C4D6B" w14:textId="77777777" w:rsidR="00B752E4" w:rsidRPr="00090DEA" w:rsidRDefault="00B752E4">
            <w:pPr>
              <w:pStyle w:val="FORMDATA"/>
              <w:rPr>
                <w:b/>
                <w:color w:val="auto"/>
              </w:rPr>
            </w:pPr>
            <w:r w:rsidRPr="00090DEA">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10B2D5DE" w14:textId="77777777" w:rsidR="00B752E4" w:rsidRPr="00090DEA" w:rsidRDefault="00B752E4">
            <w:pPr>
              <w:pStyle w:val="FORMDATA"/>
              <w:rPr>
                <w:b/>
                <w:color w:val="auto"/>
              </w:rPr>
            </w:pPr>
            <w:r w:rsidRPr="00090DEA">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37C370E1" w14:textId="77777777" w:rsidR="00B752E4" w:rsidRPr="00090DEA" w:rsidRDefault="00B752E4">
            <w:pPr>
              <w:pStyle w:val="FORMDATA"/>
              <w:rPr>
                <w:b/>
                <w:color w:val="auto"/>
              </w:rPr>
            </w:pPr>
            <w:r w:rsidRPr="00090DEA">
              <w:rPr>
                <w:b/>
                <w:color w:val="auto"/>
              </w:rPr>
              <w:t>NSQ</w:t>
            </w:r>
          </w:p>
        </w:tc>
      </w:tr>
    </w:tbl>
    <w:p w14:paraId="03134658" w14:textId="77777777" w:rsidR="00B752E4" w:rsidRDefault="00B752E4">
      <w:pPr>
        <w:pStyle w:val="Header"/>
        <w:tabs>
          <w:tab w:val="clear" w:pos="4320"/>
          <w:tab w:val="clear" w:pos="8640"/>
        </w:tabs>
      </w:pPr>
    </w:p>
    <w:p w14:paraId="157E4981" w14:textId="77777777" w:rsidR="00C439C7" w:rsidRDefault="00C439C7" w:rsidP="00C439C7"/>
    <w:p w14:paraId="28D6A1CC" w14:textId="77777777" w:rsidR="00C439C7" w:rsidRDefault="00C439C7" w:rsidP="00C439C7"/>
    <w:p w14:paraId="4D09E7F9" w14:textId="77777777" w:rsidR="00B752E4" w:rsidRDefault="00B752E4">
      <w:pPr>
        <w:rPr>
          <w:bCs/>
        </w:rPr>
      </w:pPr>
    </w:p>
    <w:p w14:paraId="101525A2" w14:textId="77777777" w:rsidR="009F64FE" w:rsidRDefault="009F64FE">
      <w:pPr>
        <w:pStyle w:val="TCtxtTAG"/>
        <w:rPr>
          <w:b/>
          <w:bCs/>
          <w:sz w:val="24"/>
        </w:rPr>
      </w:pPr>
    </w:p>
    <w:p w14:paraId="16517A17" w14:textId="77777777" w:rsidR="00031F5A" w:rsidRDefault="00031F5A" w:rsidP="0053562E"/>
    <w:p w14:paraId="4EC58DB6" w14:textId="77777777" w:rsidR="00031F5A" w:rsidRDefault="00031F5A" w:rsidP="0053562E"/>
    <w:p w14:paraId="0BDA524B" w14:textId="77777777" w:rsidR="00031F5A" w:rsidRDefault="00031F5A" w:rsidP="0053562E"/>
    <w:p w14:paraId="5193AC2F" w14:textId="77777777" w:rsidR="00031F5A" w:rsidRDefault="00031F5A" w:rsidP="0053562E"/>
    <w:p w14:paraId="294175F8" w14:textId="77777777" w:rsidR="00031F5A" w:rsidRDefault="00031F5A" w:rsidP="0053562E"/>
    <w:p w14:paraId="4F577E57" w14:textId="77777777" w:rsidR="00031F5A" w:rsidRDefault="00031F5A" w:rsidP="0053562E"/>
    <w:p w14:paraId="6A96A1E0" w14:textId="77777777" w:rsidR="00031F5A" w:rsidRDefault="00031F5A" w:rsidP="0053562E"/>
    <w:p w14:paraId="2FCCF926" w14:textId="77777777" w:rsidR="00031F5A" w:rsidRDefault="00031F5A" w:rsidP="0053562E"/>
    <w:p w14:paraId="657EFA6C" w14:textId="77777777" w:rsidR="0053562E" w:rsidRDefault="0053562E" w:rsidP="0053562E">
      <w:r w:rsidRPr="00DE2C34">
        <w:t>XML  INPUT:</w:t>
      </w:r>
    </w:p>
    <w:p w14:paraId="5359F659" w14:textId="77777777" w:rsidR="0053562E" w:rsidRPr="00DE2C34" w:rsidRDefault="0053562E" w:rsidP="0053562E"/>
    <w:p w14:paraId="2FBEDB8A" w14:textId="3295CA1D" w:rsidR="0053562E" w:rsidRPr="00DE2C34" w:rsidRDefault="0053562E" w:rsidP="00A549EC">
      <w:pPr>
        <w:ind w:hanging="240"/>
      </w:pPr>
      <w:r w:rsidRPr="00DE2C34">
        <w:rPr>
          <w:b/>
          <w:bCs/>
          <w:color w:val="FF0000"/>
        </w:rPr>
        <w:t> </w:t>
      </w:r>
      <w:r w:rsidRPr="00DE2C34">
        <w:t xml:space="preserve"> </w:t>
      </w:r>
    </w:p>
    <w:p w14:paraId="47F91579" w14:textId="77777777" w:rsidR="0053562E" w:rsidRPr="00DE2C34" w:rsidRDefault="0053562E" w:rsidP="0053562E">
      <w:pPr>
        <w:ind w:hanging="480"/>
      </w:pPr>
      <w:hyperlink r:id="rId1449" w:history="1">
        <w:r w:rsidRPr="00DE2C34">
          <w:rPr>
            <w:b/>
            <w:bCs/>
            <w:color w:val="FF0000"/>
            <w:u w:val="single"/>
          </w:rPr>
          <w:t>-</w:t>
        </w:r>
      </w:hyperlink>
      <w:r w:rsidRPr="00DE2C34">
        <w:t xml:space="preserve"> </w:t>
      </w:r>
      <w:r w:rsidRPr="00DE2C34">
        <w:rPr>
          <w:color w:val="0000FF"/>
        </w:rPr>
        <w:t>&lt;</w:t>
      </w:r>
      <w:r w:rsidRPr="00DE2C34">
        <w:rPr>
          <w:color w:val="990000"/>
        </w:rPr>
        <w:t>order:LSR_ORD_REQ</w:t>
      </w:r>
      <w:r w:rsidRPr="00DE2C34">
        <w:rPr>
          <w:color w:val="0000FF"/>
        </w:rPr>
        <w:t>&gt;</w:t>
      </w:r>
    </w:p>
    <w:p w14:paraId="39B9A2B7" w14:textId="77777777" w:rsidR="0053562E" w:rsidRPr="00DE2C34" w:rsidRDefault="0053562E" w:rsidP="0053562E">
      <w:pPr>
        <w:ind w:hanging="480"/>
      </w:pPr>
      <w:hyperlink r:id="rId1450" w:history="1">
        <w:r w:rsidRPr="00DE2C34">
          <w:rPr>
            <w:b/>
            <w:bCs/>
            <w:color w:val="FF0000"/>
            <w:u w:val="single"/>
          </w:rPr>
          <w:t>-</w:t>
        </w:r>
      </w:hyperlink>
      <w:r w:rsidRPr="00DE2C34">
        <w:t xml:space="preserve"> </w:t>
      </w:r>
      <w:r w:rsidRPr="00DE2C34">
        <w:rPr>
          <w:color w:val="0000FF"/>
        </w:rPr>
        <w:t>&lt;</w:t>
      </w:r>
      <w:r w:rsidRPr="00DE2C34">
        <w:rPr>
          <w:color w:val="990000"/>
        </w:rPr>
        <w:t>order:HDR</w:t>
      </w:r>
      <w:r w:rsidRPr="00DE2C34">
        <w:rPr>
          <w:color w:val="0000FF"/>
        </w:rPr>
        <w:t>&gt;</w:t>
      </w:r>
    </w:p>
    <w:p w14:paraId="21A4259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order:CCNA</w:t>
      </w:r>
      <w:r w:rsidRPr="00DE2C34">
        <w:rPr>
          <w:color w:val="0000FF"/>
        </w:rPr>
        <w:t>&gt;</w:t>
      </w:r>
      <w:r w:rsidRPr="00DE2C34">
        <w:rPr>
          <w:b/>
          <w:bCs/>
        </w:rPr>
        <w:t>ZXL</w:t>
      </w:r>
      <w:r w:rsidRPr="00DE2C34">
        <w:rPr>
          <w:color w:val="0000FF"/>
        </w:rPr>
        <w:t>&lt;/</w:t>
      </w:r>
      <w:r w:rsidRPr="00DE2C34">
        <w:rPr>
          <w:color w:val="990000"/>
        </w:rPr>
        <w:t>order:CCNA</w:t>
      </w:r>
      <w:r w:rsidRPr="00DE2C34">
        <w:rPr>
          <w:color w:val="0000FF"/>
        </w:rPr>
        <w:t>&gt;</w:t>
      </w:r>
      <w:r w:rsidRPr="00DE2C34">
        <w:t xml:space="preserve"> </w:t>
      </w:r>
    </w:p>
    <w:p w14:paraId="3141F26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order:PON</w:t>
      </w:r>
      <w:r w:rsidRPr="00DE2C34">
        <w:rPr>
          <w:color w:val="0000FF"/>
        </w:rPr>
        <w:t>&gt;</w:t>
      </w:r>
      <w:r w:rsidRPr="00DE2C34">
        <w:rPr>
          <w:b/>
          <w:bCs/>
        </w:rPr>
        <w:t>CVTM1M062R31</w:t>
      </w:r>
      <w:r w:rsidRPr="00DE2C34">
        <w:rPr>
          <w:color w:val="0000FF"/>
        </w:rPr>
        <w:t>&lt;/</w:t>
      </w:r>
      <w:r w:rsidRPr="00DE2C34">
        <w:rPr>
          <w:color w:val="990000"/>
        </w:rPr>
        <w:t>order:PON</w:t>
      </w:r>
      <w:r w:rsidRPr="00DE2C34">
        <w:rPr>
          <w:color w:val="0000FF"/>
        </w:rPr>
        <w:t>&gt;</w:t>
      </w:r>
      <w:r w:rsidRPr="00DE2C34">
        <w:t xml:space="preserve"> </w:t>
      </w:r>
    </w:p>
    <w:p w14:paraId="49FD6B9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order:VER</w:t>
      </w:r>
      <w:r w:rsidRPr="00DE2C34">
        <w:rPr>
          <w:color w:val="0000FF"/>
        </w:rPr>
        <w:t>&gt;</w:t>
      </w:r>
      <w:r w:rsidRPr="00DE2C34">
        <w:rPr>
          <w:b/>
          <w:bCs/>
        </w:rPr>
        <w:t>00</w:t>
      </w:r>
      <w:r w:rsidRPr="00DE2C34">
        <w:rPr>
          <w:color w:val="0000FF"/>
        </w:rPr>
        <w:t>&lt;/</w:t>
      </w:r>
      <w:r w:rsidRPr="00DE2C34">
        <w:rPr>
          <w:color w:val="990000"/>
        </w:rPr>
        <w:t>order:VER</w:t>
      </w:r>
      <w:r w:rsidRPr="00DE2C34">
        <w:rPr>
          <w:color w:val="0000FF"/>
        </w:rPr>
        <w:t>&gt;</w:t>
      </w:r>
      <w:r w:rsidRPr="00DE2C34">
        <w:t xml:space="preserve"> </w:t>
      </w:r>
    </w:p>
    <w:p w14:paraId="1A15DB6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order:ATN</w:t>
      </w:r>
      <w:r w:rsidRPr="00DE2C34">
        <w:rPr>
          <w:color w:val="0000FF"/>
        </w:rPr>
        <w:t>&gt;</w:t>
      </w:r>
      <w:r w:rsidRPr="00DE2C34">
        <w:rPr>
          <w:b/>
          <w:bCs/>
        </w:rPr>
        <w:t>9042230211</w:t>
      </w:r>
      <w:r w:rsidRPr="00DE2C34">
        <w:rPr>
          <w:color w:val="0000FF"/>
        </w:rPr>
        <w:t>&lt;/</w:t>
      </w:r>
      <w:r w:rsidRPr="00DE2C34">
        <w:rPr>
          <w:color w:val="990000"/>
        </w:rPr>
        <w:t>order:ATN</w:t>
      </w:r>
      <w:r w:rsidRPr="00DE2C34">
        <w:rPr>
          <w:color w:val="0000FF"/>
        </w:rPr>
        <w:t>&gt;</w:t>
      </w:r>
      <w:r w:rsidRPr="00DE2C34">
        <w:t xml:space="preserve"> </w:t>
      </w:r>
    </w:p>
    <w:p w14:paraId="538E937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order:RVER</w:t>
      </w:r>
      <w:r w:rsidRPr="00DE2C34">
        <w:rPr>
          <w:color w:val="0000FF"/>
        </w:rPr>
        <w:t>&gt;</w:t>
      </w:r>
      <w:r w:rsidRPr="00DE2C34">
        <w:rPr>
          <w:b/>
          <w:bCs/>
        </w:rPr>
        <w:t>10.05</w:t>
      </w:r>
      <w:r w:rsidRPr="00DE2C34">
        <w:rPr>
          <w:color w:val="0000FF"/>
        </w:rPr>
        <w:t>&lt;/</w:t>
      </w:r>
      <w:r w:rsidRPr="00DE2C34">
        <w:rPr>
          <w:color w:val="990000"/>
        </w:rPr>
        <w:t>order:RVER</w:t>
      </w:r>
      <w:r w:rsidRPr="00DE2C34">
        <w:rPr>
          <w:color w:val="0000FF"/>
        </w:rPr>
        <w:t>&gt;</w:t>
      </w:r>
      <w:r w:rsidRPr="00DE2C34">
        <w:t xml:space="preserve"> </w:t>
      </w:r>
    </w:p>
    <w:p w14:paraId="1FBC645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order:CC</w:t>
      </w:r>
      <w:r w:rsidRPr="00DE2C34">
        <w:rPr>
          <w:color w:val="0000FF"/>
        </w:rPr>
        <w:t>&gt;</w:t>
      </w:r>
      <w:r w:rsidRPr="00DE2C34">
        <w:rPr>
          <w:b/>
          <w:bCs/>
        </w:rPr>
        <w:t>9999</w:t>
      </w:r>
      <w:r w:rsidRPr="00DE2C34">
        <w:rPr>
          <w:color w:val="0000FF"/>
        </w:rPr>
        <w:t>&lt;/</w:t>
      </w:r>
      <w:r w:rsidRPr="00DE2C34">
        <w:rPr>
          <w:color w:val="990000"/>
        </w:rPr>
        <w:t>order:CC</w:t>
      </w:r>
      <w:r w:rsidRPr="00DE2C34">
        <w:rPr>
          <w:color w:val="0000FF"/>
        </w:rPr>
        <w:t>&gt;</w:t>
      </w:r>
      <w:r w:rsidRPr="00DE2C34">
        <w:t xml:space="preserve"> </w:t>
      </w:r>
    </w:p>
    <w:p w14:paraId="19635B1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order:STATE</w:t>
      </w:r>
      <w:r w:rsidRPr="00DE2C34">
        <w:rPr>
          <w:color w:val="0000FF"/>
        </w:rPr>
        <w:t>&gt;</w:t>
      </w:r>
      <w:r w:rsidRPr="00DE2C34">
        <w:rPr>
          <w:b/>
          <w:bCs/>
        </w:rPr>
        <w:t>FL</w:t>
      </w:r>
      <w:r w:rsidRPr="00DE2C34">
        <w:rPr>
          <w:color w:val="0000FF"/>
        </w:rPr>
        <w:t>&lt;/</w:t>
      </w:r>
      <w:r w:rsidRPr="00DE2C34">
        <w:rPr>
          <w:color w:val="990000"/>
        </w:rPr>
        <w:t>order:STATE</w:t>
      </w:r>
      <w:r w:rsidRPr="00DE2C34">
        <w:rPr>
          <w:color w:val="0000FF"/>
        </w:rPr>
        <w:t>&gt;</w:t>
      </w:r>
      <w:r w:rsidRPr="00DE2C34">
        <w:t xml:space="preserve"> </w:t>
      </w:r>
    </w:p>
    <w:p w14:paraId="13A96AC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order:MSG_TIMESTAMP</w:t>
      </w:r>
      <w:r w:rsidRPr="00DE2C34">
        <w:rPr>
          <w:color w:val="0000FF"/>
        </w:rPr>
        <w:t>&gt;</w:t>
      </w:r>
      <w:r w:rsidRPr="00DE2C34">
        <w:rPr>
          <w:b/>
          <w:bCs/>
        </w:rPr>
        <w:t>2009-06-23T10:58:24-05:00</w:t>
      </w:r>
      <w:r w:rsidRPr="00DE2C34">
        <w:rPr>
          <w:color w:val="0000FF"/>
        </w:rPr>
        <w:t>&lt;/</w:t>
      </w:r>
      <w:r w:rsidRPr="00DE2C34">
        <w:rPr>
          <w:color w:val="990000"/>
        </w:rPr>
        <w:t>order:MSG_TIMESTAMP</w:t>
      </w:r>
      <w:r w:rsidRPr="00DE2C34">
        <w:rPr>
          <w:color w:val="0000FF"/>
        </w:rPr>
        <w:t>&gt;</w:t>
      </w:r>
      <w:r w:rsidRPr="00DE2C34">
        <w:t xml:space="preserve"> </w:t>
      </w:r>
    </w:p>
    <w:p w14:paraId="65711DD7"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order:DTSENT</w:t>
      </w:r>
      <w:r w:rsidRPr="00DE2C34">
        <w:rPr>
          <w:color w:val="0000FF"/>
        </w:rPr>
        <w:t>&gt;</w:t>
      </w:r>
      <w:r w:rsidRPr="00DE2C34">
        <w:rPr>
          <w:b/>
          <w:bCs/>
        </w:rPr>
        <w:t>200906231058AM</w:t>
      </w:r>
      <w:r w:rsidRPr="00DE2C34">
        <w:rPr>
          <w:color w:val="0000FF"/>
        </w:rPr>
        <w:t>&lt;/</w:t>
      </w:r>
      <w:r w:rsidRPr="00DE2C34">
        <w:rPr>
          <w:color w:val="990000"/>
        </w:rPr>
        <w:t>order:DTSENT</w:t>
      </w:r>
      <w:r w:rsidRPr="00DE2C34">
        <w:rPr>
          <w:color w:val="0000FF"/>
        </w:rPr>
        <w:t>&gt;</w:t>
      </w:r>
      <w:r w:rsidRPr="00DE2C34">
        <w:t xml:space="preserve"> </w:t>
      </w:r>
    </w:p>
    <w:p w14:paraId="3F92B5FE"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order:HDR</w:t>
      </w:r>
      <w:r w:rsidRPr="00DE2C34">
        <w:rPr>
          <w:color w:val="0000FF"/>
        </w:rPr>
        <w:t>&gt;</w:t>
      </w:r>
    </w:p>
    <w:p w14:paraId="7A5CB8E5" w14:textId="77777777" w:rsidR="0053562E" w:rsidRPr="00DE2C34" w:rsidRDefault="0053562E" w:rsidP="0053562E">
      <w:pPr>
        <w:ind w:hanging="480"/>
      </w:pPr>
      <w:hyperlink r:id="rId1451" w:history="1">
        <w:r w:rsidRPr="00DE2C34">
          <w:rPr>
            <w:b/>
            <w:bCs/>
            <w:color w:val="FF0000"/>
            <w:u w:val="single"/>
          </w:rPr>
          <w:t>-</w:t>
        </w:r>
      </w:hyperlink>
      <w:r w:rsidRPr="00DE2C34">
        <w:t xml:space="preserve"> </w:t>
      </w:r>
      <w:r w:rsidRPr="00DE2C34">
        <w:rPr>
          <w:color w:val="0000FF"/>
        </w:rPr>
        <w:t>&lt;</w:t>
      </w:r>
      <w:r w:rsidRPr="00DE2C34">
        <w:rPr>
          <w:color w:val="990000"/>
        </w:rPr>
        <w:t>order:LSR</w:t>
      </w:r>
      <w:r w:rsidRPr="00DE2C34">
        <w:rPr>
          <w:color w:val="0000FF"/>
        </w:rPr>
        <w:t>&gt;</w:t>
      </w:r>
    </w:p>
    <w:p w14:paraId="522E3169" w14:textId="77777777" w:rsidR="0053562E" w:rsidRPr="00DE2C34" w:rsidRDefault="0053562E" w:rsidP="0053562E">
      <w:pPr>
        <w:ind w:hanging="480"/>
      </w:pPr>
      <w:hyperlink r:id="rId1452" w:history="1">
        <w:r w:rsidRPr="00DE2C34">
          <w:rPr>
            <w:b/>
            <w:bCs/>
            <w:color w:val="FF0000"/>
            <w:u w:val="single"/>
          </w:rPr>
          <w:t>-</w:t>
        </w:r>
      </w:hyperlink>
      <w:r w:rsidRPr="00DE2C34">
        <w:t xml:space="preserve"> </w:t>
      </w:r>
      <w:r w:rsidRPr="00DE2C34">
        <w:rPr>
          <w:color w:val="0000FF"/>
        </w:rPr>
        <w:t>&lt;</w:t>
      </w:r>
      <w:r w:rsidRPr="00DE2C34">
        <w:rPr>
          <w:color w:val="990000"/>
        </w:rPr>
        <w:t>order:LSR_ADMIN</w:t>
      </w:r>
      <w:r w:rsidRPr="00DE2C34">
        <w:rPr>
          <w:color w:val="0000FF"/>
        </w:rPr>
        <w:t>&gt;</w:t>
      </w:r>
    </w:p>
    <w:p w14:paraId="512A6BA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order:SC</w:t>
      </w:r>
      <w:r w:rsidRPr="00DE2C34">
        <w:rPr>
          <w:color w:val="0000FF"/>
        </w:rPr>
        <w:t>&gt;</w:t>
      </w:r>
      <w:r w:rsidRPr="00DE2C34">
        <w:rPr>
          <w:b/>
          <w:bCs/>
        </w:rPr>
        <w:t>LCSC</w:t>
      </w:r>
      <w:r w:rsidRPr="00DE2C34">
        <w:rPr>
          <w:color w:val="0000FF"/>
        </w:rPr>
        <w:t>&lt;/</w:t>
      </w:r>
      <w:r w:rsidRPr="00DE2C34">
        <w:rPr>
          <w:color w:val="990000"/>
        </w:rPr>
        <w:t>order:SC</w:t>
      </w:r>
      <w:r w:rsidRPr="00DE2C34">
        <w:rPr>
          <w:color w:val="0000FF"/>
        </w:rPr>
        <w:t>&gt;</w:t>
      </w:r>
      <w:r w:rsidRPr="00DE2C34">
        <w:t xml:space="preserve"> </w:t>
      </w:r>
    </w:p>
    <w:p w14:paraId="6371A037"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order:PROJECT</w:t>
      </w:r>
      <w:r w:rsidRPr="00DE2C34">
        <w:rPr>
          <w:color w:val="0000FF"/>
        </w:rPr>
        <w:t>&gt;</w:t>
      </w:r>
      <w:r w:rsidRPr="00DE2C34">
        <w:rPr>
          <w:b/>
          <w:bCs/>
        </w:rPr>
        <w:t>CAVENOBILL</w:t>
      </w:r>
      <w:r w:rsidRPr="00DE2C34">
        <w:rPr>
          <w:color w:val="0000FF"/>
        </w:rPr>
        <w:t>&lt;/</w:t>
      </w:r>
      <w:r w:rsidRPr="00DE2C34">
        <w:rPr>
          <w:color w:val="990000"/>
        </w:rPr>
        <w:t>order:PROJECT</w:t>
      </w:r>
      <w:r w:rsidRPr="00DE2C34">
        <w:rPr>
          <w:color w:val="0000FF"/>
        </w:rPr>
        <w:t>&gt;</w:t>
      </w:r>
      <w:r w:rsidRPr="00DE2C34">
        <w:t xml:space="preserve"> </w:t>
      </w:r>
    </w:p>
    <w:p w14:paraId="191C4C0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order:REQTYP</w:t>
      </w:r>
      <w:r w:rsidRPr="00DE2C34">
        <w:rPr>
          <w:color w:val="0000FF"/>
        </w:rPr>
        <w:t>&gt;</w:t>
      </w:r>
      <w:r w:rsidRPr="00DE2C34">
        <w:rPr>
          <w:b/>
          <w:bCs/>
        </w:rPr>
        <w:t>MB</w:t>
      </w:r>
      <w:r w:rsidRPr="00DE2C34">
        <w:rPr>
          <w:color w:val="0000FF"/>
        </w:rPr>
        <w:t>&lt;/</w:t>
      </w:r>
      <w:r w:rsidRPr="00DE2C34">
        <w:rPr>
          <w:color w:val="990000"/>
        </w:rPr>
        <w:t>order:REQTYP</w:t>
      </w:r>
      <w:r w:rsidRPr="00DE2C34">
        <w:rPr>
          <w:color w:val="0000FF"/>
        </w:rPr>
        <w:t>&gt;</w:t>
      </w:r>
      <w:r w:rsidRPr="00DE2C34">
        <w:t xml:space="preserve"> </w:t>
      </w:r>
    </w:p>
    <w:p w14:paraId="6D9E620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order:ACT</w:t>
      </w:r>
      <w:r w:rsidRPr="00DE2C34">
        <w:rPr>
          <w:color w:val="0000FF"/>
        </w:rPr>
        <w:t>&gt;</w:t>
      </w:r>
      <w:r w:rsidRPr="00DE2C34">
        <w:rPr>
          <w:b/>
          <w:bCs/>
        </w:rPr>
        <w:t>C</w:t>
      </w:r>
      <w:r w:rsidRPr="00DE2C34">
        <w:rPr>
          <w:color w:val="0000FF"/>
        </w:rPr>
        <w:t>&lt;/</w:t>
      </w:r>
      <w:r w:rsidRPr="00DE2C34">
        <w:rPr>
          <w:color w:val="990000"/>
        </w:rPr>
        <w:t>order:ACT</w:t>
      </w:r>
      <w:r w:rsidRPr="00DE2C34">
        <w:rPr>
          <w:color w:val="0000FF"/>
        </w:rPr>
        <w:t>&gt;</w:t>
      </w:r>
      <w:r w:rsidRPr="00DE2C34">
        <w:t xml:space="preserve"> </w:t>
      </w:r>
    </w:p>
    <w:p w14:paraId="7024193C" w14:textId="77777777" w:rsidR="0053562E" w:rsidRPr="00DE2C34" w:rsidRDefault="0053562E" w:rsidP="0053562E">
      <w:pPr>
        <w:ind w:hanging="480"/>
      </w:pPr>
      <w:hyperlink r:id="rId1453" w:history="1">
        <w:r w:rsidRPr="00DE2C34">
          <w:rPr>
            <w:b/>
            <w:bCs/>
            <w:color w:val="FF0000"/>
            <w:u w:val="single"/>
          </w:rPr>
          <w:t>-</w:t>
        </w:r>
      </w:hyperlink>
      <w:r w:rsidRPr="00DE2C34">
        <w:t xml:space="preserve"> </w:t>
      </w:r>
      <w:r w:rsidRPr="00DE2C34">
        <w:rPr>
          <w:color w:val="0000FF"/>
        </w:rPr>
        <w:t>&lt;</w:t>
      </w:r>
      <w:r w:rsidRPr="00DE2C34">
        <w:rPr>
          <w:color w:val="990000"/>
        </w:rPr>
        <w:t>order:AUTHORIZATION</w:t>
      </w:r>
      <w:r w:rsidRPr="00DE2C34">
        <w:rPr>
          <w:color w:val="0000FF"/>
        </w:rPr>
        <w:t>&gt;</w:t>
      </w:r>
    </w:p>
    <w:p w14:paraId="33E8F98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order:TOS</w:t>
      </w:r>
      <w:r w:rsidRPr="00DE2C34">
        <w:rPr>
          <w:color w:val="0000FF"/>
        </w:rPr>
        <w:t>&gt;</w:t>
      </w:r>
      <w:r w:rsidRPr="00DE2C34">
        <w:rPr>
          <w:b/>
          <w:bCs/>
        </w:rPr>
        <w:t>1AM-</w:t>
      </w:r>
      <w:r w:rsidRPr="00DE2C34">
        <w:rPr>
          <w:color w:val="0000FF"/>
        </w:rPr>
        <w:t>&lt;/</w:t>
      </w:r>
      <w:r w:rsidRPr="00DE2C34">
        <w:rPr>
          <w:color w:val="990000"/>
        </w:rPr>
        <w:t>order:TOS</w:t>
      </w:r>
      <w:r w:rsidRPr="00DE2C34">
        <w:rPr>
          <w:color w:val="0000FF"/>
        </w:rPr>
        <w:t>&gt;</w:t>
      </w:r>
      <w:r w:rsidRPr="00DE2C34">
        <w:t xml:space="preserve"> </w:t>
      </w:r>
    </w:p>
    <w:p w14:paraId="0BB964B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order:DDD</w:t>
      </w:r>
      <w:r w:rsidRPr="00DE2C34">
        <w:rPr>
          <w:color w:val="0000FF"/>
        </w:rPr>
        <w:t>&gt;</w:t>
      </w:r>
      <w:r w:rsidRPr="00DE2C34">
        <w:rPr>
          <w:b/>
          <w:bCs/>
        </w:rPr>
        <w:t>20091201</w:t>
      </w:r>
      <w:r w:rsidRPr="00DE2C34">
        <w:rPr>
          <w:color w:val="0000FF"/>
        </w:rPr>
        <w:t>&lt;/</w:t>
      </w:r>
      <w:r w:rsidRPr="00DE2C34">
        <w:rPr>
          <w:color w:val="990000"/>
        </w:rPr>
        <w:t>order:DDD</w:t>
      </w:r>
      <w:r w:rsidRPr="00DE2C34">
        <w:rPr>
          <w:color w:val="0000FF"/>
        </w:rPr>
        <w:t>&gt;</w:t>
      </w:r>
      <w:r w:rsidRPr="00DE2C34">
        <w:t xml:space="preserve"> </w:t>
      </w:r>
    </w:p>
    <w:p w14:paraId="6259B4E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order:AUTHORIZATION</w:t>
      </w:r>
      <w:r w:rsidRPr="00DE2C34">
        <w:rPr>
          <w:color w:val="0000FF"/>
        </w:rPr>
        <w:t>&gt;</w:t>
      </w:r>
    </w:p>
    <w:p w14:paraId="267E7F8D"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order:LSR_ADMIN</w:t>
      </w:r>
      <w:r w:rsidRPr="00DE2C34">
        <w:rPr>
          <w:color w:val="0000FF"/>
        </w:rPr>
        <w:t>&gt;</w:t>
      </w:r>
    </w:p>
    <w:p w14:paraId="5DF01871" w14:textId="77777777" w:rsidR="0053562E" w:rsidRPr="00DE2C34" w:rsidRDefault="0053562E" w:rsidP="0053562E">
      <w:pPr>
        <w:ind w:hanging="480"/>
      </w:pPr>
      <w:hyperlink r:id="rId1454" w:history="1">
        <w:r w:rsidRPr="00DE2C34">
          <w:rPr>
            <w:b/>
            <w:bCs/>
            <w:color w:val="FF0000"/>
            <w:u w:val="single"/>
          </w:rPr>
          <w:t>-</w:t>
        </w:r>
      </w:hyperlink>
      <w:r w:rsidRPr="00DE2C34">
        <w:t xml:space="preserve"> </w:t>
      </w:r>
      <w:r w:rsidRPr="00DE2C34">
        <w:rPr>
          <w:color w:val="0000FF"/>
        </w:rPr>
        <w:t>&lt;</w:t>
      </w:r>
      <w:r w:rsidRPr="00DE2C34">
        <w:rPr>
          <w:color w:val="990000"/>
        </w:rPr>
        <w:t>order:LSR_BILL</w:t>
      </w:r>
      <w:r w:rsidRPr="00DE2C34">
        <w:rPr>
          <w:color w:val="0000FF"/>
        </w:rPr>
        <w:t>&gt;</w:t>
      </w:r>
    </w:p>
    <w:p w14:paraId="5EE6872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order:BAN1</w:t>
      </w:r>
      <w:r w:rsidRPr="00DE2C34">
        <w:rPr>
          <w:color w:val="0000FF"/>
        </w:rPr>
        <w:t>&gt;</w:t>
      </w:r>
      <w:r w:rsidRPr="00DE2C34">
        <w:rPr>
          <w:b/>
          <w:bCs/>
        </w:rPr>
        <w:t>904Q886621621</w:t>
      </w:r>
      <w:r w:rsidRPr="00DE2C34">
        <w:rPr>
          <w:color w:val="0000FF"/>
        </w:rPr>
        <w:t>&lt;/</w:t>
      </w:r>
      <w:r w:rsidRPr="00DE2C34">
        <w:rPr>
          <w:color w:val="990000"/>
        </w:rPr>
        <w:t>order:BAN1</w:t>
      </w:r>
      <w:r w:rsidRPr="00DE2C34">
        <w:rPr>
          <w:color w:val="0000FF"/>
        </w:rPr>
        <w:t>&gt;</w:t>
      </w:r>
      <w:r w:rsidRPr="00DE2C34">
        <w:t xml:space="preserve"> </w:t>
      </w:r>
    </w:p>
    <w:p w14:paraId="4CDCF1A3"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order:LSR_BILL</w:t>
      </w:r>
      <w:r w:rsidRPr="00DE2C34">
        <w:rPr>
          <w:color w:val="0000FF"/>
        </w:rPr>
        <w:t>&gt;</w:t>
      </w:r>
    </w:p>
    <w:p w14:paraId="532ED2B4" w14:textId="77777777" w:rsidR="0053562E" w:rsidRPr="00DE2C34" w:rsidRDefault="0053562E" w:rsidP="0053562E">
      <w:pPr>
        <w:ind w:hanging="480"/>
      </w:pPr>
      <w:hyperlink r:id="rId1455" w:history="1">
        <w:r w:rsidRPr="00DE2C34">
          <w:rPr>
            <w:b/>
            <w:bCs/>
            <w:color w:val="FF0000"/>
            <w:u w:val="single"/>
          </w:rPr>
          <w:t>-</w:t>
        </w:r>
      </w:hyperlink>
      <w:r w:rsidRPr="00DE2C34">
        <w:t xml:space="preserve"> </w:t>
      </w:r>
      <w:r w:rsidRPr="00DE2C34">
        <w:rPr>
          <w:color w:val="0000FF"/>
        </w:rPr>
        <w:t>&lt;</w:t>
      </w:r>
      <w:r w:rsidRPr="00DE2C34">
        <w:rPr>
          <w:color w:val="990000"/>
        </w:rPr>
        <w:t>order:CONTACT</w:t>
      </w:r>
      <w:r w:rsidRPr="00DE2C34">
        <w:rPr>
          <w:color w:val="0000FF"/>
        </w:rPr>
        <w:t>&gt;</w:t>
      </w:r>
    </w:p>
    <w:p w14:paraId="4656311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order:INIT</w:t>
      </w:r>
      <w:r w:rsidRPr="00DE2C34">
        <w:rPr>
          <w:color w:val="0000FF"/>
        </w:rPr>
        <w:t>&gt;</w:t>
      </w:r>
      <w:r w:rsidRPr="00DE2C34">
        <w:rPr>
          <w:b/>
          <w:bCs/>
        </w:rPr>
        <w:t>Bojangles</w:t>
      </w:r>
      <w:r w:rsidRPr="00DE2C34">
        <w:rPr>
          <w:color w:val="0000FF"/>
        </w:rPr>
        <w:t>&lt;/</w:t>
      </w:r>
      <w:r w:rsidRPr="00DE2C34">
        <w:rPr>
          <w:color w:val="990000"/>
        </w:rPr>
        <w:t>order:INIT</w:t>
      </w:r>
      <w:r w:rsidRPr="00DE2C34">
        <w:rPr>
          <w:color w:val="0000FF"/>
        </w:rPr>
        <w:t>&gt;</w:t>
      </w:r>
      <w:r w:rsidRPr="00DE2C34">
        <w:t xml:space="preserve"> </w:t>
      </w:r>
    </w:p>
    <w:p w14:paraId="73A5EFD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order:INIT_TEL_NO</w:t>
      </w:r>
      <w:r w:rsidRPr="00DE2C34">
        <w:rPr>
          <w:color w:val="0000FF"/>
        </w:rPr>
        <w:t>&gt;</w:t>
      </w:r>
      <w:r w:rsidRPr="00DE2C34">
        <w:rPr>
          <w:b/>
          <w:bCs/>
        </w:rPr>
        <w:t>8884448888</w:t>
      </w:r>
      <w:r w:rsidRPr="00DE2C34">
        <w:rPr>
          <w:color w:val="0000FF"/>
        </w:rPr>
        <w:t>&lt;/</w:t>
      </w:r>
      <w:r w:rsidRPr="00DE2C34">
        <w:rPr>
          <w:color w:val="990000"/>
        </w:rPr>
        <w:t>order:INIT_TEL_NO</w:t>
      </w:r>
      <w:r w:rsidRPr="00DE2C34">
        <w:rPr>
          <w:color w:val="0000FF"/>
        </w:rPr>
        <w:t>&gt;</w:t>
      </w:r>
      <w:r w:rsidRPr="00DE2C34">
        <w:t xml:space="preserve"> </w:t>
      </w:r>
    </w:p>
    <w:p w14:paraId="3FEEAC3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order:INIT_FAX_NO</w:t>
      </w:r>
      <w:r w:rsidRPr="00DE2C34">
        <w:rPr>
          <w:color w:val="0000FF"/>
        </w:rPr>
        <w:t>&gt;</w:t>
      </w:r>
      <w:r w:rsidRPr="00DE2C34">
        <w:rPr>
          <w:b/>
          <w:bCs/>
        </w:rPr>
        <w:t>4448884444</w:t>
      </w:r>
      <w:r w:rsidRPr="00DE2C34">
        <w:rPr>
          <w:color w:val="0000FF"/>
        </w:rPr>
        <w:t>&lt;/</w:t>
      </w:r>
      <w:r w:rsidRPr="00DE2C34">
        <w:rPr>
          <w:color w:val="990000"/>
        </w:rPr>
        <w:t>order:INIT_FAX_NO</w:t>
      </w:r>
      <w:r w:rsidRPr="00DE2C34">
        <w:rPr>
          <w:color w:val="0000FF"/>
        </w:rPr>
        <w:t>&gt;</w:t>
      </w:r>
      <w:r w:rsidRPr="00DE2C34">
        <w:t xml:space="preserve"> </w:t>
      </w:r>
    </w:p>
    <w:p w14:paraId="4251EBA3" w14:textId="77777777" w:rsidR="0053562E" w:rsidRPr="008C51B0" w:rsidRDefault="0053562E" w:rsidP="0053562E">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Peter Pan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5BC99964"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4043337777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600E6E9D" w14:textId="77777777" w:rsidR="0053562E" w:rsidRPr="00DE2C34" w:rsidRDefault="0053562E" w:rsidP="0053562E">
      <w:pPr>
        <w:ind w:hanging="240"/>
      </w:pPr>
      <w:r w:rsidRPr="008C51B0">
        <w:rPr>
          <w:b/>
          <w:bCs/>
          <w:color w:val="FF0000"/>
          <w:lang w:val="es-ES"/>
        </w:rPr>
        <w:t> </w:t>
      </w:r>
      <w:r w:rsidRPr="008C51B0">
        <w:rPr>
          <w:lang w:val="es-ES"/>
        </w:rPr>
        <w:t xml:space="preserve"> </w:t>
      </w:r>
      <w:r w:rsidRPr="00DE2C34">
        <w:rPr>
          <w:color w:val="0000FF"/>
        </w:rPr>
        <w:t>&lt;/</w:t>
      </w:r>
      <w:r w:rsidRPr="00DE2C34">
        <w:rPr>
          <w:color w:val="990000"/>
        </w:rPr>
        <w:t>order:CONTACT</w:t>
      </w:r>
      <w:r w:rsidRPr="00DE2C34">
        <w:rPr>
          <w:color w:val="0000FF"/>
        </w:rPr>
        <w:t>&gt;</w:t>
      </w:r>
    </w:p>
    <w:p w14:paraId="24B65C59"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order:LSR</w:t>
      </w:r>
      <w:r w:rsidRPr="00DE2C34">
        <w:rPr>
          <w:color w:val="0000FF"/>
        </w:rPr>
        <w:t>&gt;</w:t>
      </w:r>
    </w:p>
    <w:p w14:paraId="0301779C" w14:textId="77777777" w:rsidR="0053562E" w:rsidRPr="00DE2C34" w:rsidRDefault="0053562E" w:rsidP="0053562E">
      <w:pPr>
        <w:ind w:hanging="480"/>
      </w:pPr>
      <w:hyperlink r:id="rId1456" w:history="1">
        <w:r w:rsidRPr="00DE2C34">
          <w:rPr>
            <w:b/>
            <w:bCs/>
            <w:color w:val="FF0000"/>
            <w:u w:val="single"/>
          </w:rPr>
          <w:t>-</w:t>
        </w:r>
      </w:hyperlink>
      <w:r w:rsidRPr="00DE2C34">
        <w:t xml:space="preserve"> </w:t>
      </w:r>
      <w:r w:rsidRPr="00DE2C34">
        <w:rPr>
          <w:color w:val="0000FF"/>
        </w:rPr>
        <w:t>&lt;</w:t>
      </w:r>
      <w:r w:rsidRPr="00DE2C34">
        <w:rPr>
          <w:color w:val="990000"/>
        </w:rPr>
        <w:t>order:EU</w:t>
      </w:r>
      <w:r w:rsidRPr="00DE2C34">
        <w:rPr>
          <w:color w:val="0000FF"/>
        </w:rPr>
        <w:t>&gt;</w:t>
      </w:r>
    </w:p>
    <w:p w14:paraId="6A5654C4" w14:textId="77777777" w:rsidR="0053562E" w:rsidRPr="00DE2C34" w:rsidRDefault="0053562E" w:rsidP="0053562E">
      <w:pPr>
        <w:ind w:hanging="480"/>
      </w:pPr>
      <w:hyperlink r:id="rId1457" w:history="1">
        <w:r w:rsidRPr="00DE2C34">
          <w:rPr>
            <w:b/>
            <w:bCs/>
            <w:color w:val="FF0000"/>
            <w:u w:val="single"/>
          </w:rPr>
          <w:t>-</w:t>
        </w:r>
      </w:hyperlink>
      <w:r w:rsidRPr="00DE2C34">
        <w:t xml:space="preserve"> </w:t>
      </w:r>
      <w:r w:rsidRPr="00DE2C34">
        <w:rPr>
          <w:color w:val="0000FF"/>
        </w:rPr>
        <w:t>&lt;</w:t>
      </w:r>
      <w:r w:rsidRPr="00DE2C34">
        <w:rPr>
          <w:color w:val="990000"/>
        </w:rPr>
        <w:t>order:LOC_ACCESS</w:t>
      </w:r>
      <w:r w:rsidRPr="00DE2C34">
        <w:rPr>
          <w:color w:val="0000FF"/>
        </w:rPr>
        <w:t>&gt;</w:t>
      </w:r>
    </w:p>
    <w:p w14:paraId="0CFECCC8" w14:textId="77777777" w:rsidR="0053562E" w:rsidRPr="00DE2C34" w:rsidRDefault="0053562E" w:rsidP="0053562E">
      <w:pPr>
        <w:ind w:hanging="480"/>
      </w:pPr>
      <w:hyperlink r:id="rId1458" w:history="1">
        <w:r w:rsidRPr="00DE2C34">
          <w:rPr>
            <w:b/>
            <w:bCs/>
            <w:color w:val="FF0000"/>
            <w:u w:val="single"/>
          </w:rPr>
          <w:t>-</w:t>
        </w:r>
      </w:hyperlink>
      <w:r w:rsidRPr="00DE2C34">
        <w:t xml:space="preserve"> </w:t>
      </w:r>
      <w:r w:rsidRPr="00DE2C34">
        <w:rPr>
          <w:color w:val="0000FF"/>
        </w:rPr>
        <w:t>&lt;</w:t>
      </w:r>
      <w:r w:rsidRPr="00DE2C34">
        <w:rPr>
          <w:color w:val="990000"/>
        </w:rPr>
        <w:t>order:LOC_ACCESS_HEADER_INFO</w:t>
      </w:r>
      <w:r w:rsidRPr="00DE2C34">
        <w:rPr>
          <w:color w:val="0000FF"/>
        </w:rPr>
        <w:t>&gt;</w:t>
      </w:r>
    </w:p>
    <w:p w14:paraId="2602DC84"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order:NAME</w:t>
      </w:r>
      <w:r w:rsidRPr="00DE2C34">
        <w:rPr>
          <w:color w:val="0000FF"/>
        </w:rPr>
        <w:t>&gt;</w:t>
      </w:r>
      <w:r w:rsidRPr="00DE2C34">
        <w:rPr>
          <w:b/>
          <w:bCs/>
        </w:rPr>
        <w:t>Treasure Island</w:t>
      </w:r>
      <w:r w:rsidRPr="00DE2C34">
        <w:rPr>
          <w:color w:val="0000FF"/>
        </w:rPr>
        <w:t>&lt;/</w:t>
      </w:r>
      <w:r w:rsidRPr="00DE2C34">
        <w:rPr>
          <w:color w:val="990000"/>
        </w:rPr>
        <w:t>order:NAME</w:t>
      </w:r>
      <w:r w:rsidRPr="00DE2C34">
        <w:rPr>
          <w:color w:val="0000FF"/>
        </w:rPr>
        <w:t>&gt;</w:t>
      </w:r>
      <w:r w:rsidRPr="00DE2C34">
        <w:t xml:space="preserve"> </w:t>
      </w:r>
    </w:p>
    <w:p w14:paraId="56D26ED8"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order:LOC_ACCESS_HEADER_INFO</w:t>
      </w:r>
      <w:r w:rsidRPr="00DE2C34">
        <w:rPr>
          <w:color w:val="0000FF"/>
        </w:rPr>
        <w:t>&gt;</w:t>
      </w:r>
    </w:p>
    <w:p w14:paraId="61F34BD4"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order:LOC_ACCESS</w:t>
      </w:r>
      <w:r w:rsidRPr="00DE2C34">
        <w:rPr>
          <w:color w:val="0000FF"/>
        </w:rPr>
        <w:t>&gt;</w:t>
      </w:r>
    </w:p>
    <w:p w14:paraId="4DB0EB6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order:EU</w:t>
      </w:r>
      <w:r w:rsidRPr="00DE2C34">
        <w:rPr>
          <w:color w:val="0000FF"/>
        </w:rPr>
        <w:t>&gt;</w:t>
      </w:r>
    </w:p>
    <w:p w14:paraId="174434D3" w14:textId="77777777" w:rsidR="0053562E" w:rsidRPr="00DE2C34" w:rsidRDefault="0053562E" w:rsidP="0053562E">
      <w:pPr>
        <w:ind w:hanging="480"/>
      </w:pPr>
      <w:hyperlink r:id="rId1459" w:history="1">
        <w:r w:rsidRPr="00DE2C34">
          <w:rPr>
            <w:b/>
            <w:bCs/>
            <w:color w:val="FF0000"/>
            <w:u w:val="single"/>
          </w:rPr>
          <w:t>-</w:t>
        </w:r>
      </w:hyperlink>
      <w:r w:rsidRPr="00DE2C34">
        <w:t xml:space="preserve"> </w:t>
      </w:r>
      <w:r w:rsidRPr="00DE2C34">
        <w:rPr>
          <w:color w:val="0000FF"/>
        </w:rPr>
        <w:t>&lt;</w:t>
      </w:r>
      <w:r w:rsidRPr="00DE2C34">
        <w:rPr>
          <w:color w:val="990000"/>
        </w:rPr>
        <w:t>order:PS</w:t>
      </w:r>
      <w:r w:rsidRPr="00DE2C34">
        <w:rPr>
          <w:color w:val="0000FF"/>
        </w:rPr>
        <w:t>&gt;</w:t>
      </w:r>
    </w:p>
    <w:p w14:paraId="2EAB4B09" w14:textId="77777777" w:rsidR="0053562E" w:rsidRPr="00DE2C34" w:rsidRDefault="0053562E" w:rsidP="0053562E">
      <w:pPr>
        <w:ind w:hanging="480"/>
      </w:pPr>
      <w:hyperlink r:id="rId1460" w:history="1">
        <w:r w:rsidRPr="00DE2C34">
          <w:rPr>
            <w:b/>
            <w:bCs/>
            <w:color w:val="FF0000"/>
            <w:u w:val="single"/>
          </w:rPr>
          <w:t>-</w:t>
        </w:r>
      </w:hyperlink>
      <w:r w:rsidRPr="00DE2C34">
        <w:t xml:space="preserve"> </w:t>
      </w:r>
      <w:r w:rsidRPr="00DE2C34">
        <w:rPr>
          <w:color w:val="0000FF"/>
        </w:rPr>
        <w:t>&lt;</w:t>
      </w:r>
      <w:r w:rsidRPr="00DE2C34">
        <w:rPr>
          <w:color w:val="990000"/>
        </w:rPr>
        <w:t>order:PS_ADMIN</w:t>
      </w:r>
      <w:r w:rsidRPr="00DE2C34">
        <w:rPr>
          <w:color w:val="0000FF"/>
        </w:rPr>
        <w:t>&gt;</w:t>
      </w:r>
    </w:p>
    <w:p w14:paraId="7C6A5D9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order:PQTY</w:t>
      </w:r>
      <w:r w:rsidRPr="00DE2C34">
        <w:rPr>
          <w:color w:val="0000FF"/>
        </w:rPr>
        <w:t>&gt;</w:t>
      </w:r>
      <w:r w:rsidRPr="00DE2C34">
        <w:rPr>
          <w:b/>
          <w:bCs/>
        </w:rPr>
        <w:t>002</w:t>
      </w:r>
      <w:r w:rsidRPr="00DE2C34">
        <w:rPr>
          <w:color w:val="0000FF"/>
        </w:rPr>
        <w:t>&lt;/</w:t>
      </w:r>
      <w:r w:rsidRPr="00DE2C34">
        <w:rPr>
          <w:color w:val="990000"/>
        </w:rPr>
        <w:t>order:PQTY</w:t>
      </w:r>
      <w:r w:rsidRPr="00DE2C34">
        <w:rPr>
          <w:color w:val="0000FF"/>
        </w:rPr>
        <w:t>&gt;</w:t>
      </w:r>
      <w:r w:rsidRPr="00DE2C34">
        <w:t xml:space="preserve"> </w:t>
      </w:r>
    </w:p>
    <w:p w14:paraId="1794D148"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order:PS_ADMIN</w:t>
      </w:r>
      <w:r w:rsidRPr="00DE2C34">
        <w:rPr>
          <w:color w:val="0000FF"/>
        </w:rPr>
        <w:t>&gt;</w:t>
      </w:r>
    </w:p>
    <w:p w14:paraId="432D7AD1" w14:textId="77777777" w:rsidR="0053562E" w:rsidRPr="00DE2C34" w:rsidRDefault="0053562E" w:rsidP="0053562E">
      <w:pPr>
        <w:ind w:hanging="480"/>
      </w:pPr>
      <w:hyperlink r:id="rId1461" w:history="1">
        <w:r w:rsidRPr="00DE2C34">
          <w:rPr>
            <w:b/>
            <w:bCs/>
            <w:color w:val="FF0000"/>
            <w:u w:val="single"/>
          </w:rPr>
          <w:t>-</w:t>
        </w:r>
      </w:hyperlink>
      <w:r w:rsidRPr="00DE2C34">
        <w:t xml:space="preserve"> </w:t>
      </w:r>
      <w:r w:rsidRPr="00DE2C34">
        <w:rPr>
          <w:color w:val="0000FF"/>
        </w:rPr>
        <w:t>&lt;</w:t>
      </w:r>
      <w:r w:rsidRPr="00DE2C34">
        <w:rPr>
          <w:color w:val="990000"/>
        </w:rPr>
        <w:t>order:PS_SVC_DET</w:t>
      </w:r>
      <w:r w:rsidRPr="00DE2C34">
        <w:rPr>
          <w:color w:val="0000FF"/>
        </w:rPr>
        <w:t>&gt;</w:t>
      </w:r>
    </w:p>
    <w:p w14:paraId="42CD7E97"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order:TNS</w:t>
      </w:r>
      <w:r w:rsidRPr="00DE2C34">
        <w:rPr>
          <w:color w:val="0000FF"/>
        </w:rPr>
        <w:t>&gt;</w:t>
      </w:r>
      <w:r w:rsidRPr="00DE2C34">
        <w:rPr>
          <w:b/>
          <w:bCs/>
        </w:rPr>
        <w:t>9042230387</w:t>
      </w:r>
      <w:r w:rsidRPr="00DE2C34">
        <w:rPr>
          <w:color w:val="0000FF"/>
        </w:rPr>
        <w:t>&lt;/</w:t>
      </w:r>
      <w:r w:rsidRPr="00DE2C34">
        <w:rPr>
          <w:color w:val="990000"/>
        </w:rPr>
        <w:t>order:TNS</w:t>
      </w:r>
      <w:r w:rsidRPr="00DE2C34">
        <w:rPr>
          <w:color w:val="0000FF"/>
        </w:rPr>
        <w:t>&gt;</w:t>
      </w:r>
      <w:r w:rsidRPr="00DE2C34">
        <w:t xml:space="preserve"> </w:t>
      </w:r>
    </w:p>
    <w:p w14:paraId="607E3873" w14:textId="77777777" w:rsidR="0053562E" w:rsidRPr="00DE2C34" w:rsidRDefault="0053562E" w:rsidP="0053562E">
      <w:pPr>
        <w:ind w:hanging="480"/>
      </w:pPr>
      <w:hyperlink r:id="rId1462" w:history="1">
        <w:r w:rsidRPr="00DE2C34">
          <w:rPr>
            <w:b/>
            <w:bCs/>
            <w:color w:val="FF0000"/>
            <w:u w:val="single"/>
          </w:rPr>
          <w:t>-</w:t>
        </w:r>
      </w:hyperlink>
      <w:r w:rsidRPr="00DE2C34">
        <w:t xml:space="preserve"> </w:t>
      </w:r>
      <w:r w:rsidRPr="00DE2C34">
        <w:rPr>
          <w:color w:val="0000FF"/>
        </w:rPr>
        <w:t>&lt;</w:t>
      </w:r>
      <w:r w:rsidRPr="00DE2C34">
        <w:rPr>
          <w:color w:val="990000"/>
        </w:rPr>
        <w:t>order:SVC_DET_GRP</w:t>
      </w:r>
      <w:r w:rsidRPr="00DE2C34">
        <w:rPr>
          <w:color w:val="0000FF"/>
        </w:rPr>
        <w:t>&gt;</w:t>
      </w:r>
    </w:p>
    <w:p w14:paraId="65488C8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order:LNUM</w:t>
      </w:r>
      <w:r w:rsidRPr="00DE2C34">
        <w:rPr>
          <w:color w:val="0000FF"/>
        </w:rPr>
        <w:t>&gt;</w:t>
      </w:r>
      <w:r w:rsidRPr="00DE2C34">
        <w:rPr>
          <w:b/>
          <w:bCs/>
        </w:rPr>
        <w:t>00001</w:t>
      </w:r>
      <w:r w:rsidRPr="00DE2C34">
        <w:rPr>
          <w:color w:val="0000FF"/>
        </w:rPr>
        <w:t>&lt;/</w:t>
      </w:r>
      <w:r w:rsidRPr="00DE2C34">
        <w:rPr>
          <w:color w:val="990000"/>
        </w:rPr>
        <w:t>order:LNUM</w:t>
      </w:r>
      <w:r w:rsidRPr="00DE2C34">
        <w:rPr>
          <w:color w:val="0000FF"/>
        </w:rPr>
        <w:t>&gt;</w:t>
      </w:r>
      <w:r w:rsidRPr="00DE2C34">
        <w:t xml:space="preserve"> </w:t>
      </w:r>
    </w:p>
    <w:p w14:paraId="2B4542A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order:LNA</w:t>
      </w:r>
      <w:r w:rsidRPr="00DE2C34">
        <w:rPr>
          <w:color w:val="0000FF"/>
        </w:rPr>
        <w:t>&gt;</w:t>
      </w:r>
      <w:r w:rsidRPr="00DE2C34">
        <w:rPr>
          <w:b/>
          <w:bCs/>
        </w:rPr>
        <w:t>C</w:t>
      </w:r>
      <w:r w:rsidRPr="00DE2C34">
        <w:rPr>
          <w:color w:val="0000FF"/>
        </w:rPr>
        <w:t>&lt;/</w:t>
      </w:r>
      <w:r w:rsidRPr="00DE2C34">
        <w:rPr>
          <w:color w:val="990000"/>
        </w:rPr>
        <w:t>order:LNA</w:t>
      </w:r>
      <w:r w:rsidRPr="00DE2C34">
        <w:rPr>
          <w:color w:val="0000FF"/>
        </w:rPr>
        <w:t>&gt;</w:t>
      </w:r>
      <w:r w:rsidRPr="00DE2C34">
        <w:t xml:space="preserve"> </w:t>
      </w:r>
    </w:p>
    <w:p w14:paraId="1B1B18C6"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order:SVC_DET_GRP</w:t>
      </w:r>
      <w:r w:rsidRPr="00DE2C34">
        <w:rPr>
          <w:color w:val="0000FF"/>
        </w:rPr>
        <w:t>&gt;</w:t>
      </w:r>
    </w:p>
    <w:p w14:paraId="7992336D" w14:textId="77777777" w:rsidR="0053562E" w:rsidRPr="00DE2C34" w:rsidRDefault="0053562E" w:rsidP="0053562E">
      <w:pPr>
        <w:ind w:hanging="480"/>
      </w:pPr>
      <w:hyperlink r:id="rId1463" w:history="1">
        <w:r w:rsidRPr="00DE2C34">
          <w:rPr>
            <w:b/>
            <w:bCs/>
            <w:color w:val="FF0000"/>
            <w:u w:val="single"/>
          </w:rPr>
          <w:t>-</w:t>
        </w:r>
      </w:hyperlink>
      <w:r w:rsidRPr="00DE2C34">
        <w:t xml:space="preserve"> </w:t>
      </w:r>
      <w:r w:rsidRPr="00DE2C34">
        <w:rPr>
          <w:color w:val="0000FF"/>
        </w:rPr>
        <w:t>&lt;</w:t>
      </w:r>
      <w:r w:rsidRPr="00DE2C34">
        <w:rPr>
          <w:color w:val="990000"/>
        </w:rPr>
        <w:t>order:FEATURE_GRP</w:t>
      </w:r>
      <w:r w:rsidRPr="00DE2C34">
        <w:rPr>
          <w:color w:val="0000FF"/>
        </w:rPr>
        <w:t>&gt;</w:t>
      </w:r>
    </w:p>
    <w:p w14:paraId="78CBD21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order:FA</w:t>
      </w:r>
      <w:r w:rsidRPr="00DE2C34">
        <w:rPr>
          <w:color w:val="0000FF"/>
        </w:rPr>
        <w:t>&gt;</w:t>
      </w:r>
      <w:r w:rsidRPr="00DE2C34">
        <w:rPr>
          <w:b/>
          <w:bCs/>
        </w:rPr>
        <w:t>D</w:t>
      </w:r>
      <w:r w:rsidRPr="00DE2C34">
        <w:rPr>
          <w:color w:val="0000FF"/>
        </w:rPr>
        <w:t>&lt;/</w:t>
      </w:r>
      <w:r w:rsidRPr="00DE2C34">
        <w:rPr>
          <w:color w:val="990000"/>
        </w:rPr>
        <w:t>order:FA</w:t>
      </w:r>
      <w:r w:rsidRPr="00DE2C34">
        <w:rPr>
          <w:color w:val="0000FF"/>
        </w:rPr>
        <w:t>&gt;</w:t>
      </w:r>
      <w:r w:rsidRPr="00DE2C34">
        <w:t xml:space="preserve"> </w:t>
      </w:r>
    </w:p>
    <w:p w14:paraId="3E4768A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order:FEATURE</w:t>
      </w:r>
      <w:r w:rsidRPr="00DE2C34">
        <w:rPr>
          <w:color w:val="0000FF"/>
        </w:rPr>
        <w:t>&gt;</w:t>
      </w:r>
      <w:r w:rsidRPr="00DE2C34">
        <w:rPr>
          <w:b/>
          <w:bCs/>
        </w:rPr>
        <w:t>NSQ</w:t>
      </w:r>
      <w:r w:rsidRPr="00DE2C34">
        <w:rPr>
          <w:color w:val="0000FF"/>
        </w:rPr>
        <w:t>&lt;/</w:t>
      </w:r>
      <w:r w:rsidRPr="00DE2C34">
        <w:rPr>
          <w:color w:val="990000"/>
        </w:rPr>
        <w:t>order:FEATURE</w:t>
      </w:r>
      <w:r w:rsidRPr="00DE2C34">
        <w:rPr>
          <w:color w:val="0000FF"/>
        </w:rPr>
        <w:t>&gt;</w:t>
      </w:r>
      <w:r w:rsidRPr="00DE2C34">
        <w:t xml:space="preserve"> </w:t>
      </w:r>
    </w:p>
    <w:p w14:paraId="54861C8A"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order:FEATURE_GRP</w:t>
      </w:r>
      <w:r w:rsidRPr="00DE2C34">
        <w:rPr>
          <w:color w:val="0000FF"/>
        </w:rPr>
        <w:t>&gt;</w:t>
      </w:r>
    </w:p>
    <w:p w14:paraId="3801C67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order:PS_SVC_DET</w:t>
      </w:r>
      <w:r w:rsidRPr="00DE2C34">
        <w:rPr>
          <w:color w:val="0000FF"/>
        </w:rPr>
        <w:t>&gt;</w:t>
      </w:r>
    </w:p>
    <w:p w14:paraId="37282930" w14:textId="77777777" w:rsidR="0053562E" w:rsidRPr="00DE2C34" w:rsidRDefault="0053562E" w:rsidP="0053562E">
      <w:pPr>
        <w:ind w:hanging="480"/>
      </w:pPr>
      <w:hyperlink r:id="rId1464" w:history="1">
        <w:r w:rsidRPr="00DE2C34">
          <w:rPr>
            <w:b/>
            <w:bCs/>
            <w:color w:val="FF0000"/>
            <w:u w:val="single"/>
          </w:rPr>
          <w:t>-</w:t>
        </w:r>
      </w:hyperlink>
      <w:r w:rsidRPr="00DE2C34">
        <w:t xml:space="preserve"> </w:t>
      </w:r>
      <w:r w:rsidRPr="00DE2C34">
        <w:rPr>
          <w:color w:val="0000FF"/>
        </w:rPr>
        <w:t>&lt;</w:t>
      </w:r>
      <w:r w:rsidRPr="00DE2C34">
        <w:rPr>
          <w:color w:val="990000"/>
        </w:rPr>
        <w:t>order:PS_SVC_DET</w:t>
      </w:r>
      <w:r w:rsidRPr="00DE2C34">
        <w:rPr>
          <w:color w:val="0000FF"/>
        </w:rPr>
        <w:t>&gt;</w:t>
      </w:r>
    </w:p>
    <w:p w14:paraId="1AC0DB6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order:TNS</w:t>
      </w:r>
      <w:r w:rsidRPr="00DE2C34">
        <w:rPr>
          <w:color w:val="0000FF"/>
        </w:rPr>
        <w:t>&gt;</w:t>
      </w:r>
      <w:r w:rsidRPr="00DE2C34">
        <w:rPr>
          <w:b/>
          <w:bCs/>
        </w:rPr>
        <w:t>9042230211</w:t>
      </w:r>
      <w:r w:rsidRPr="00DE2C34">
        <w:rPr>
          <w:color w:val="0000FF"/>
        </w:rPr>
        <w:t>&lt;/</w:t>
      </w:r>
      <w:r w:rsidRPr="00DE2C34">
        <w:rPr>
          <w:color w:val="990000"/>
        </w:rPr>
        <w:t>order:TNS</w:t>
      </w:r>
      <w:r w:rsidRPr="00DE2C34">
        <w:rPr>
          <w:color w:val="0000FF"/>
        </w:rPr>
        <w:t>&gt;</w:t>
      </w:r>
      <w:r w:rsidRPr="00DE2C34">
        <w:t xml:space="preserve"> </w:t>
      </w:r>
    </w:p>
    <w:p w14:paraId="73ACA98B" w14:textId="77777777" w:rsidR="0053562E" w:rsidRPr="00DE2C34" w:rsidRDefault="0053562E" w:rsidP="0053562E">
      <w:pPr>
        <w:ind w:hanging="480"/>
      </w:pPr>
      <w:hyperlink r:id="rId1465" w:history="1">
        <w:r w:rsidRPr="00DE2C34">
          <w:rPr>
            <w:b/>
            <w:bCs/>
            <w:color w:val="FF0000"/>
            <w:u w:val="single"/>
          </w:rPr>
          <w:t>-</w:t>
        </w:r>
      </w:hyperlink>
      <w:r w:rsidRPr="00DE2C34">
        <w:t xml:space="preserve"> </w:t>
      </w:r>
      <w:r w:rsidRPr="00DE2C34">
        <w:rPr>
          <w:color w:val="0000FF"/>
        </w:rPr>
        <w:t>&lt;</w:t>
      </w:r>
      <w:r w:rsidRPr="00DE2C34">
        <w:rPr>
          <w:color w:val="990000"/>
        </w:rPr>
        <w:t>order:SVC_DET_GRP</w:t>
      </w:r>
      <w:r w:rsidRPr="00DE2C34">
        <w:rPr>
          <w:color w:val="0000FF"/>
        </w:rPr>
        <w:t>&gt;</w:t>
      </w:r>
    </w:p>
    <w:p w14:paraId="41F1382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order:LNUM</w:t>
      </w:r>
      <w:r w:rsidRPr="00DE2C34">
        <w:rPr>
          <w:color w:val="0000FF"/>
        </w:rPr>
        <w:t>&gt;</w:t>
      </w:r>
      <w:r w:rsidRPr="00DE2C34">
        <w:rPr>
          <w:b/>
          <w:bCs/>
        </w:rPr>
        <w:t>00002</w:t>
      </w:r>
      <w:r w:rsidRPr="00DE2C34">
        <w:rPr>
          <w:color w:val="0000FF"/>
        </w:rPr>
        <w:t>&lt;/</w:t>
      </w:r>
      <w:r w:rsidRPr="00DE2C34">
        <w:rPr>
          <w:color w:val="990000"/>
        </w:rPr>
        <w:t>order:LNUM</w:t>
      </w:r>
      <w:r w:rsidRPr="00DE2C34">
        <w:rPr>
          <w:color w:val="0000FF"/>
        </w:rPr>
        <w:t>&gt;</w:t>
      </w:r>
      <w:r w:rsidRPr="00DE2C34">
        <w:t xml:space="preserve"> </w:t>
      </w:r>
    </w:p>
    <w:p w14:paraId="5E02FC9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order:LNA</w:t>
      </w:r>
      <w:r w:rsidRPr="00DE2C34">
        <w:rPr>
          <w:color w:val="0000FF"/>
        </w:rPr>
        <w:t>&gt;</w:t>
      </w:r>
      <w:r w:rsidRPr="00DE2C34">
        <w:rPr>
          <w:b/>
          <w:bCs/>
        </w:rPr>
        <w:t>C</w:t>
      </w:r>
      <w:r w:rsidRPr="00DE2C34">
        <w:rPr>
          <w:color w:val="0000FF"/>
        </w:rPr>
        <w:t>&lt;/</w:t>
      </w:r>
      <w:r w:rsidRPr="00DE2C34">
        <w:rPr>
          <w:color w:val="990000"/>
        </w:rPr>
        <w:t>order:LNA</w:t>
      </w:r>
      <w:r w:rsidRPr="00DE2C34">
        <w:rPr>
          <w:color w:val="0000FF"/>
        </w:rPr>
        <w:t>&gt;</w:t>
      </w:r>
      <w:r w:rsidRPr="00DE2C34">
        <w:t xml:space="preserve"> </w:t>
      </w:r>
    </w:p>
    <w:p w14:paraId="33A01175"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order:SVC_DET_GRP</w:t>
      </w:r>
      <w:r w:rsidRPr="00DE2C34">
        <w:rPr>
          <w:color w:val="0000FF"/>
        </w:rPr>
        <w:t>&gt;</w:t>
      </w:r>
    </w:p>
    <w:p w14:paraId="1ECA739F" w14:textId="77777777" w:rsidR="0053562E" w:rsidRPr="00DE2C34" w:rsidRDefault="0053562E" w:rsidP="0053562E">
      <w:pPr>
        <w:ind w:hanging="480"/>
      </w:pPr>
      <w:hyperlink r:id="rId1466" w:history="1">
        <w:r w:rsidRPr="00DE2C34">
          <w:rPr>
            <w:b/>
            <w:bCs/>
            <w:color w:val="FF0000"/>
            <w:u w:val="single"/>
          </w:rPr>
          <w:t>-</w:t>
        </w:r>
      </w:hyperlink>
      <w:r w:rsidRPr="00DE2C34">
        <w:t xml:space="preserve"> </w:t>
      </w:r>
      <w:r w:rsidRPr="00DE2C34">
        <w:rPr>
          <w:color w:val="0000FF"/>
        </w:rPr>
        <w:t>&lt;</w:t>
      </w:r>
      <w:r w:rsidRPr="00DE2C34">
        <w:rPr>
          <w:color w:val="990000"/>
        </w:rPr>
        <w:t>order:FEATURE_GRP</w:t>
      </w:r>
      <w:r w:rsidRPr="00DE2C34">
        <w:rPr>
          <w:color w:val="0000FF"/>
        </w:rPr>
        <w:t>&gt;</w:t>
      </w:r>
    </w:p>
    <w:p w14:paraId="57C2647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order:FA</w:t>
      </w:r>
      <w:r w:rsidRPr="00DE2C34">
        <w:rPr>
          <w:color w:val="0000FF"/>
        </w:rPr>
        <w:t>&gt;</w:t>
      </w:r>
      <w:r w:rsidRPr="00DE2C34">
        <w:rPr>
          <w:b/>
          <w:bCs/>
        </w:rPr>
        <w:t>D</w:t>
      </w:r>
      <w:r w:rsidRPr="00DE2C34">
        <w:rPr>
          <w:color w:val="0000FF"/>
        </w:rPr>
        <w:t>&lt;/</w:t>
      </w:r>
      <w:r w:rsidRPr="00DE2C34">
        <w:rPr>
          <w:color w:val="990000"/>
        </w:rPr>
        <w:t>order:FA</w:t>
      </w:r>
      <w:r w:rsidRPr="00DE2C34">
        <w:rPr>
          <w:color w:val="0000FF"/>
        </w:rPr>
        <w:t>&gt;</w:t>
      </w:r>
      <w:r w:rsidRPr="00DE2C34">
        <w:t xml:space="preserve"> </w:t>
      </w:r>
    </w:p>
    <w:p w14:paraId="5796056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order:FEATURE</w:t>
      </w:r>
      <w:r w:rsidRPr="00DE2C34">
        <w:rPr>
          <w:color w:val="0000FF"/>
        </w:rPr>
        <w:t>&gt;</w:t>
      </w:r>
      <w:r w:rsidRPr="00DE2C34">
        <w:rPr>
          <w:b/>
          <w:bCs/>
        </w:rPr>
        <w:t>NSQ</w:t>
      </w:r>
      <w:r w:rsidRPr="00DE2C34">
        <w:rPr>
          <w:color w:val="0000FF"/>
        </w:rPr>
        <w:t>&lt;/</w:t>
      </w:r>
      <w:r w:rsidRPr="00DE2C34">
        <w:rPr>
          <w:color w:val="990000"/>
        </w:rPr>
        <w:t>order:FEATURE</w:t>
      </w:r>
      <w:r w:rsidRPr="00DE2C34">
        <w:rPr>
          <w:color w:val="0000FF"/>
        </w:rPr>
        <w:t>&gt;</w:t>
      </w:r>
      <w:r w:rsidRPr="00DE2C34">
        <w:t xml:space="preserve"> </w:t>
      </w:r>
    </w:p>
    <w:p w14:paraId="315ADD4C"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order:FEATURE_GRP</w:t>
      </w:r>
      <w:r w:rsidRPr="00DE2C34">
        <w:rPr>
          <w:color w:val="0000FF"/>
        </w:rPr>
        <w:t>&gt;</w:t>
      </w:r>
    </w:p>
    <w:p w14:paraId="05E87704"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order:PS_SVC_DET</w:t>
      </w:r>
      <w:r w:rsidRPr="00DE2C34">
        <w:rPr>
          <w:color w:val="0000FF"/>
        </w:rPr>
        <w:t>&gt;</w:t>
      </w:r>
    </w:p>
    <w:p w14:paraId="422A9617"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order:PS</w:t>
      </w:r>
      <w:r w:rsidRPr="00DE2C34">
        <w:rPr>
          <w:color w:val="0000FF"/>
        </w:rPr>
        <w:t>&gt;</w:t>
      </w:r>
    </w:p>
    <w:p w14:paraId="76CCCEB0" w14:textId="77777777" w:rsidR="0053562E" w:rsidRPr="00DE2C34" w:rsidRDefault="0053562E" w:rsidP="0053562E">
      <w:pPr>
        <w:ind w:hanging="480"/>
      </w:pPr>
      <w:hyperlink r:id="rId1467" w:history="1">
        <w:r w:rsidRPr="00DE2C34">
          <w:rPr>
            <w:b/>
            <w:bCs/>
            <w:color w:val="FF0000"/>
            <w:u w:val="single"/>
          </w:rPr>
          <w:t>-</w:t>
        </w:r>
      </w:hyperlink>
      <w:r w:rsidRPr="00DE2C34">
        <w:t xml:space="preserve"> </w:t>
      </w:r>
      <w:r w:rsidRPr="00DE2C34">
        <w:rPr>
          <w:color w:val="0000FF"/>
        </w:rPr>
        <w:t>&lt;</w:t>
      </w:r>
      <w:r w:rsidRPr="00DE2C34">
        <w:rPr>
          <w:color w:val="990000"/>
        </w:rPr>
        <w:t>order:DL</w:t>
      </w:r>
      <w:r w:rsidRPr="00DE2C34">
        <w:rPr>
          <w:color w:val="0000FF"/>
        </w:rPr>
        <w:t>&gt;</w:t>
      </w:r>
    </w:p>
    <w:p w14:paraId="2A222A14" w14:textId="77777777" w:rsidR="0053562E" w:rsidRPr="00DE2C34" w:rsidRDefault="0053562E" w:rsidP="0053562E">
      <w:pPr>
        <w:ind w:hanging="480"/>
      </w:pPr>
      <w:hyperlink r:id="rId1468" w:history="1">
        <w:r w:rsidRPr="00DE2C34">
          <w:rPr>
            <w:b/>
            <w:bCs/>
            <w:color w:val="FF0000"/>
            <w:u w:val="single"/>
          </w:rPr>
          <w:t>-</w:t>
        </w:r>
      </w:hyperlink>
      <w:r w:rsidRPr="00DE2C34">
        <w:t xml:space="preserve"> </w:t>
      </w:r>
      <w:r w:rsidRPr="00DE2C34">
        <w:rPr>
          <w:color w:val="0000FF"/>
        </w:rPr>
        <w:t>&lt;</w:t>
      </w:r>
      <w:r w:rsidRPr="00DE2C34">
        <w:rPr>
          <w:color w:val="990000"/>
        </w:rPr>
        <w:t>order:ADVERTISING</w:t>
      </w:r>
      <w:r w:rsidRPr="00DE2C34">
        <w:rPr>
          <w:color w:val="0000FF"/>
        </w:rPr>
        <w:t>&gt;</w:t>
      </w:r>
    </w:p>
    <w:p w14:paraId="7BB509B8"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order:SIC</w:t>
      </w:r>
      <w:r w:rsidRPr="00DE2C34">
        <w:rPr>
          <w:color w:val="0000FF"/>
        </w:rPr>
        <w:t>&gt;</w:t>
      </w:r>
      <w:r w:rsidRPr="00DE2C34">
        <w:rPr>
          <w:b/>
          <w:bCs/>
        </w:rPr>
        <w:t>8711</w:t>
      </w:r>
      <w:r w:rsidRPr="00DE2C34">
        <w:rPr>
          <w:color w:val="0000FF"/>
        </w:rPr>
        <w:t>&lt;/</w:t>
      </w:r>
      <w:r w:rsidRPr="00DE2C34">
        <w:rPr>
          <w:color w:val="990000"/>
        </w:rPr>
        <w:t>order:SIC</w:t>
      </w:r>
      <w:r w:rsidRPr="00DE2C34">
        <w:rPr>
          <w:color w:val="0000FF"/>
        </w:rPr>
        <w:t>&gt;</w:t>
      </w:r>
      <w:r w:rsidRPr="00DE2C34">
        <w:t xml:space="preserve"> </w:t>
      </w:r>
    </w:p>
    <w:p w14:paraId="6B42CA7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order:ADVERTISING</w:t>
      </w:r>
      <w:r w:rsidRPr="00DE2C34">
        <w:rPr>
          <w:color w:val="0000FF"/>
        </w:rPr>
        <w:t>&gt;</w:t>
      </w:r>
    </w:p>
    <w:p w14:paraId="7C5ECD96" w14:textId="77777777" w:rsidR="0053562E" w:rsidRPr="00DE2C34" w:rsidRDefault="0053562E" w:rsidP="0053562E">
      <w:pPr>
        <w:ind w:hanging="480"/>
      </w:pPr>
      <w:hyperlink r:id="rId1469" w:history="1">
        <w:r w:rsidRPr="00DE2C34">
          <w:rPr>
            <w:b/>
            <w:bCs/>
            <w:color w:val="FF0000"/>
            <w:u w:val="single"/>
          </w:rPr>
          <w:t>-</w:t>
        </w:r>
      </w:hyperlink>
      <w:r w:rsidRPr="00DE2C34">
        <w:t xml:space="preserve"> </w:t>
      </w:r>
      <w:r w:rsidRPr="00DE2C34">
        <w:rPr>
          <w:color w:val="0000FF"/>
        </w:rPr>
        <w:t>&lt;</w:t>
      </w:r>
      <w:r w:rsidRPr="00DE2C34">
        <w:rPr>
          <w:color w:val="990000"/>
        </w:rPr>
        <w:t>order:LISTING_INFO</w:t>
      </w:r>
      <w:r w:rsidRPr="00DE2C34">
        <w:rPr>
          <w:color w:val="0000FF"/>
        </w:rPr>
        <w:t>&gt;</w:t>
      </w:r>
    </w:p>
    <w:p w14:paraId="5C01EBE7" w14:textId="77777777" w:rsidR="0053562E" w:rsidRPr="00DE2C34" w:rsidRDefault="0053562E" w:rsidP="0053562E">
      <w:pPr>
        <w:ind w:hanging="480"/>
      </w:pPr>
      <w:hyperlink r:id="rId1470" w:history="1">
        <w:r w:rsidRPr="00DE2C34">
          <w:rPr>
            <w:b/>
            <w:bCs/>
            <w:color w:val="FF0000"/>
            <w:u w:val="single"/>
          </w:rPr>
          <w:t>-</w:t>
        </w:r>
      </w:hyperlink>
      <w:r w:rsidRPr="00DE2C34">
        <w:t xml:space="preserve"> </w:t>
      </w:r>
      <w:r w:rsidRPr="00DE2C34">
        <w:rPr>
          <w:color w:val="0000FF"/>
        </w:rPr>
        <w:t>&lt;</w:t>
      </w:r>
      <w:r w:rsidRPr="00DE2C34">
        <w:rPr>
          <w:color w:val="990000"/>
        </w:rPr>
        <w:t>order:LISTING_CNTRL</w:t>
      </w:r>
      <w:r w:rsidRPr="00DE2C34">
        <w:rPr>
          <w:color w:val="0000FF"/>
        </w:rPr>
        <w:t>&gt;</w:t>
      </w:r>
    </w:p>
    <w:p w14:paraId="50C3D2D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order:LACT</w:t>
      </w:r>
      <w:r w:rsidRPr="00DE2C34">
        <w:rPr>
          <w:color w:val="0000FF"/>
        </w:rPr>
        <w:t>&gt;</w:t>
      </w:r>
      <w:r w:rsidRPr="00DE2C34">
        <w:rPr>
          <w:b/>
          <w:bCs/>
        </w:rPr>
        <w:t>O</w:t>
      </w:r>
      <w:r w:rsidRPr="00DE2C34">
        <w:rPr>
          <w:color w:val="0000FF"/>
        </w:rPr>
        <w:t>&lt;/</w:t>
      </w:r>
      <w:r w:rsidRPr="00DE2C34">
        <w:rPr>
          <w:color w:val="990000"/>
        </w:rPr>
        <w:t>order:LACT</w:t>
      </w:r>
      <w:r w:rsidRPr="00DE2C34">
        <w:rPr>
          <w:color w:val="0000FF"/>
        </w:rPr>
        <w:t>&gt;</w:t>
      </w:r>
      <w:r w:rsidRPr="00DE2C34">
        <w:t xml:space="preserve"> </w:t>
      </w:r>
    </w:p>
    <w:p w14:paraId="037D28E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order:RTY</w:t>
      </w:r>
      <w:r w:rsidRPr="00DE2C34">
        <w:rPr>
          <w:color w:val="0000FF"/>
        </w:rPr>
        <w:t>&gt;</w:t>
      </w:r>
      <w:r w:rsidRPr="00DE2C34">
        <w:rPr>
          <w:b/>
          <w:bCs/>
        </w:rPr>
        <w:t>LML</w:t>
      </w:r>
      <w:r w:rsidRPr="00DE2C34">
        <w:rPr>
          <w:color w:val="0000FF"/>
        </w:rPr>
        <w:t>&lt;/</w:t>
      </w:r>
      <w:r w:rsidRPr="00DE2C34">
        <w:rPr>
          <w:color w:val="990000"/>
        </w:rPr>
        <w:t>order:RTY</w:t>
      </w:r>
      <w:r w:rsidRPr="00DE2C34">
        <w:rPr>
          <w:color w:val="0000FF"/>
        </w:rPr>
        <w:t>&gt;</w:t>
      </w:r>
      <w:r w:rsidRPr="00DE2C34">
        <w:t xml:space="preserve"> </w:t>
      </w:r>
    </w:p>
    <w:p w14:paraId="7395E2E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order:STYC</w:t>
      </w:r>
      <w:r w:rsidRPr="00DE2C34">
        <w:rPr>
          <w:color w:val="0000FF"/>
        </w:rPr>
        <w:t>&gt;</w:t>
      </w:r>
      <w:r w:rsidRPr="00DE2C34">
        <w:rPr>
          <w:b/>
          <w:bCs/>
        </w:rPr>
        <w:t>SL</w:t>
      </w:r>
      <w:r w:rsidRPr="00DE2C34">
        <w:rPr>
          <w:color w:val="0000FF"/>
        </w:rPr>
        <w:t>&lt;/</w:t>
      </w:r>
      <w:r w:rsidRPr="00DE2C34">
        <w:rPr>
          <w:color w:val="990000"/>
        </w:rPr>
        <w:t>order:STYC</w:t>
      </w:r>
      <w:r w:rsidRPr="00DE2C34">
        <w:rPr>
          <w:color w:val="0000FF"/>
        </w:rPr>
        <w:t>&gt;</w:t>
      </w:r>
      <w:r w:rsidRPr="00DE2C34">
        <w:t xml:space="preserve"> </w:t>
      </w:r>
    </w:p>
    <w:p w14:paraId="582DB2D8"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order:DLNUM</w:t>
      </w:r>
      <w:r w:rsidRPr="00DE2C34">
        <w:rPr>
          <w:color w:val="0000FF"/>
        </w:rPr>
        <w:t>&gt;</w:t>
      </w:r>
      <w:r w:rsidRPr="00DE2C34">
        <w:rPr>
          <w:b/>
          <w:bCs/>
        </w:rPr>
        <w:t>0001</w:t>
      </w:r>
      <w:r w:rsidRPr="00DE2C34">
        <w:rPr>
          <w:color w:val="0000FF"/>
        </w:rPr>
        <w:t>&lt;/</w:t>
      </w:r>
      <w:r w:rsidRPr="00DE2C34">
        <w:rPr>
          <w:color w:val="990000"/>
        </w:rPr>
        <w:t>order:DLNUM</w:t>
      </w:r>
      <w:r w:rsidRPr="00DE2C34">
        <w:rPr>
          <w:color w:val="0000FF"/>
        </w:rPr>
        <w:t>&gt;</w:t>
      </w:r>
      <w:r w:rsidRPr="00DE2C34">
        <w:t xml:space="preserve"> </w:t>
      </w:r>
    </w:p>
    <w:p w14:paraId="6C32F1E4"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order:LISTING_CNTRL</w:t>
      </w:r>
      <w:r w:rsidRPr="00DE2C34">
        <w:rPr>
          <w:color w:val="0000FF"/>
        </w:rPr>
        <w:t>&gt;</w:t>
      </w:r>
    </w:p>
    <w:p w14:paraId="7976A778" w14:textId="77777777" w:rsidR="0053562E" w:rsidRPr="00DE2C34" w:rsidRDefault="0053562E" w:rsidP="0053562E">
      <w:pPr>
        <w:ind w:hanging="480"/>
      </w:pPr>
      <w:hyperlink r:id="rId1471" w:history="1">
        <w:r w:rsidRPr="00DE2C34">
          <w:rPr>
            <w:b/>
            <w:bCs/>
            <w:color w:val="FF0000"/>
            <w:u w:val="single"/>
          </w:rPr>
          <w:t>-</w:t>
        </w:r>
      </w:hyperlink>
      <w:r w:rsidRPr="00DE2C34">
        <w:t xml:space="preserve"> </w:t>
      </w:r>
      <w:r w:rsidRPr="00DE2C34">
        <w:rPr>
          <w:color w:val="0000FF"/>
        </w:rPr>
        <w:t>&lt;</w:t>
      </w:r>
      <w:r w:rsidRPr="00DE2C34">
        <w:rPr>
          <w:color w:val="990000"/>
        </w:rPr>
        <w:t>order:LISTING_INSTRUCTION</w:t>
      </w:r>
      <w:r w:rsidRPr="00DE2C34">
        <w:rPr>
          <w:color w:val="0000FF"/>
        </w:rPr>
        <w:t>&gt;</w:t>
      </w:r>
    </w:p>
    <w:p w14:paraId="5803994F" w14:textId="77777777" w:rsidR="0053562E" w:rsidRPr="00DE2C34" w:rsidRDefault="0053562E" w:rsidP="0053562E">
      <w:pPr>
        <w:ind w:hanging="480"/>
      </w:pPr>
      <w:hyperlink r:id="rId1472" w:history="1">
        <w:r w:rsidRPr="00DE2C34">
          <w:rPr>
            <w:b/>
            <w:bCs/>
            <w:color w:val="FF0000"/>
            <w:u w:val="single"/>
          </w:rPr>
          <w:t>-</w:t>
        </w:r>
      </w:hyperlink>
      <w:r w:rsidRPr="00DE2C34">
        <w:t xml:space="preserve"> </w:t>
      </w:r>
      <w:r w:rsidRPr="00DE2C34">
        <w:rPr>
          <w:color w:val="0000FF"/>
        </w:rPr>
        <w:t>&lt;</w:t>
      </w:r>
      <w:r w:rsidRPr="00DE2C34">
        <w:rPr>
          <w:color w:val="990000"/>
        </w:rPr>
        <w:t>order:LIST_NAME_GRP</w:t>
      </w:r>
      <w:r w:rsidRPr="00DE2C34">
        <w:rPr>
          <w:color w:val="0000FF"/>
        </w:rPr>
        <w:t>&gt;</w:t>
      </w:r>
    </w:p>
    <w:p w14:paraId="1D1D492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order:LNLN</w:t>
      </w:r>
      <w:r w:rsidRPr="00DE2C34">
        <w:rPr>
          <w:color w:val="0000FF"/>
        </w:rPr>
        <w:t>&gt;</w:t>
      </w:r>
      <w:r w:rsidRPr="00DE2C34">
        <w:rPr>
          <w:b/>
          <w:bCs/>
        </w:rPr>
        <w:t>Island</w:t>
      </w:r>
      <w:r w:rsidRPr="00DE2C34">
        <w:rPr>
          <w:color w:val="0000FF"/>
        </w:rPr>
        <w:t>&lt;/</w:t>
      </w:r>
      <w:r w:rsidRPr="00DE2C34">
        <w:rPr>
          <w:color w:val="990000"/>
        </w:rPr>
        <w:t>order:LNLN</w:t>
      </w:r>
      <w:r w:rsidRPr="00DE2C34">
        <w:rPr>
          <w:color w:val="0000FF"/>
        </w:rPr>
        <w:t>&gt;</w:t>
      </w:r>
      <w:r w:rsidRPr="00DE2C34">
        <w:t xml:space="preserve"> </w:t>
      </w:r>
    </w:p>
    <w:p w14:paraId="078B8A9A"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order:LIST_NAME_GRP</w:t>
      </w:r>
      <w:r w:rsidRPr="00DE2C34">
        <w:rPr>
          <w:color w:val="0000FF"/>
        </w:rPr>
        <w:t>&gt;</w:t>
      </w:r>
    </w:p>
    <w:p w14:paraId="0F50E2F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order:LISTING_INSTRUCTION</w:t>
      </w:r>
      <w:r w:rsidRPr="00DE2C34">
        <w:rPr>
          <w:color w:val="0000FF"/>
        </w:rPr>
        <w:t>&gt;</w:t>
      </w:r>
    </w:p>
    <w:p w14:paraId="2D207108"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order:LISTING_INFO</w:t>
      </w:r>
      <w:r w:rsidRPr="00DE2C34">
        <w:rPr>
          <w:color w:val="0000FF"/>
        </w:rPr>
        <w:t>&gt;</w:t>
      </w:r>
    </w:p>
    <w:p w14:paraId="509CFC13" w14:textId="77777777" w:rsidR="0053562E" w:rsidRPr="00DE2C34" w:rsidRDefault="0053562E" w:rsidP="0053562E">
      <w:pPr>
        <w:ind w:hanging="480"/>
      </w:pPr>
      <w:hyperlink r:id="rId1473" w:history="1">
        <w:r w:rsidRPr="00DE2C34">
          <w:rPr>
            <w:b/>
            <w:bCs/>
            <w:color w:val="FF0000"/>
            <w:u w:val="single"/>
          </w:rPr>
          <w:t>-</w:t>
        </w:r>
      </w:hyperlink>
      <w:r w:rsidRPr="00DE2C34">
        <w:t xml:space="preserve"> </w:t>
      </w:r>
      <w:r w:rsidRPr="00DE2C34">
        <w:rPr>
          <w:color w:val="0000FF"/>
        </w:rPr>
        <w:t>&lt;</w:t>
      </w:r>
      <w:r w:rsidRPr="00DE2C34">
        <w:rPr>
          <w:color w:val="990000"/>
        </w:rPr>
        <w:t>order:LISTING_INFO</w:t>
      </w:r>
      <w:r w:rsidRPr="00DE2C34">
        <w:rPr>
          <w:color w:val="0000FF"/>
        </w:rPr>
        <w:t>&gt;</w:t>
      </w:r>
    </w:p>
    <w:p w14:paraId="317F3946" w14:textId="77777777" w:rsidR="0053562E" w:rsidRPr="00DE2C34" w:rsidRDefault="0053562E" w:rsidP="0053562E">
      <w:pPr>
        <w:ind w:hanging="480"/>
      </w:pPr>
      <w:hyperlink r:id="rId1474" w:history="1">
        <w:r w:rsidRPr="00DE2C34">
          <w:rPr>
            <w:b/>
            <w:bCs/>
            <w:color w:val="FF0000"/>
            <w:u w:val="single"/>
          </w:rPr>
          <w:t>-</w:t>
        </w:r>
      </w:hyperlink>
      <w:r w:rsidRPr="00DE2C34">
        <w:t xml:space="preserve"> </w:t>
      </w:r>
      <w:r w:rsidRPr="00DE2C34">
        <w:rPr>
          <w:color w:val="0000FF"/>
        </w:rPr>
        <w:t>&lt;</w:t>
      </w:r>
      <w:r w:rsidRPr="00DE2C34">
        <w:rPr>
          <w:color w:val="990000"/>
        </w:rPr>
        <w:t>order:LISTING_CNTRL</w:t>
      </w:r>
      <w:r w:rsidRPr="00DE2C34">
        <w:rPr>
          <w:color w:val="0000FF"/>
        </w:rPr>
        <w:t>&gt;</w:t>
      </w:r>
    </w:p>
    <w:p w14:paraId="78C4FA2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order:LACT</w:t>
      </w:r>
      <w:r w:rsidRPr="00DE2C34">
        <w:rPr>
          <w:color w:val="0000FF"/>
        </w:rPr>
        <w:t>&gt;</w:t>
      </w:r>
      <w:r w:rsidRPr="00DE2C34">
        <w:rPr>
          <w:b/>
          <w:bCs/>
        </w:rPr>
        <w:t>I</w:t>
      </w:r>
      <w:r w:rsidRPr="00DE2C34">
        <w:rPr>
          <w:color w:val="0000FF"/>
        </w:rPr>
        <w:t>&lt;/</w:t>
      </w:r>
      <w:r w:rsidRPr="00DE2C34">
        <w:rPr>
          <w:color w:val="990000"/>
        </w:rPr>
        <w:t>order:LACT</w:t>
      </w:r>
      <w:r w:rsidRPr="00DE2C34">
        <w:rPr>
          <w:color w:val="0000FF"/>
        </w:rPr>
        <w:t>&gt;</w:t>
      </w:r>
      <w:r w:rsidRPr="00DE2C34">
        <w:t xml:space="preserve"> </w:t>
      </w:r>
    </w:p>
    <w:p w14:paraId="37BCE40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order:RTY</w:t>
      </w:r>
      <w:r w:rsidRPr="00DE2C34">
        <w:rPr>
          <w:color w:val="0000FF"/>
        </w:rPr>
        <w:t>&gt;</w:t>
      </w:r>
      <w:r w:rsidRPr="00DE2C34">
        <w:rPr>
          <w:b/>
          <w:bCs/>
        </w:rPr>
        <w:t>LML</w:t>
      </w:r>
      <w:r w:rsidRPr="00DE2C34">
        <w:rPr>
          <w:color w:val="0000FF"/>
        </w:rPr>
        <w:t>&lt;/</w:t>
      </w:r>
      <w:r w:rsidRPr="00DE2C34">
        <w:rPr>
          <w:color w:val="990000"/>
        </w:rPr>
        <w:t>order:RTY</w:t>
      </w:r>
      <w:r w:rsidRPr="00DE2C34">
        <w:rPr>
          <w:color w:val="0000FF"/>
        </w:rPr>
        <w:t>&gt;</w:t>
      </w:r>
      <w:r w:rsidRPr="00DE2C34">
        <w:t xml:space="preserve"> </w:t>
      </w:r>
    </w:p>
    <w:p w14:paraId="6485068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order:LTY</w:t>
      </w:r>
      <w:r w:rsidRPr="00DE2C34">
        <w:rPr>
          <w:color w:val="0000FF"/>
        </w:rPr>
        <w:t>&gt;</w:t>
      </w:r>
      <w:r w:rsidRPr="00DE2C34">
        <w:rPr>
          <w:b/>
          <w:bCs/>
        </w:rPr>
        <w:t>1</w:t>
      </w:r>
      <w:r w:rsidRPr="00DE2C34">
        <w:rPr>
          <w:color w:val="0000FF"/>
        </w:rPr>
        <w:t>&lt;/</w:t>
      </w:r>
      <w:r w:rsidRPr="00DE2C34">
        <w:rPr>
          <w:color w:val="990000"/>
        </w:rPr>
        <w:t>order:LTY</w:t>
      </w:r>
      <w:r w:rsidRPr="00DE2C34">
        <w:rPr>
          <w:color w:val="0000FF"/>
        </w:rPr>
        <w:t>&gt;</w:t>
      </w:r>
      <w:r w:rsidRPr="00DE2C34">
        <w:t xml:space="preserve"> </w:t>
      </w:r>
    </w:p>
    <w:p w14:paraId="5E578FE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order:STYC</w:t>
      </w:r>
      <w:r w:rsidRPr="00DE2C34">
        <w:rPr>
          <w:color w:val="0000FF"/>
        </w:rPr>
        <w:t>&gt;</w:t>
      </w:r>
      <w:r w:rsidRPr="00DE2C34">
        <w:rPr>
          <w:b/>
          <w:bCs/>
        </w:rPr>
        <w:t>SL</w:t>
      </w:r>
      <w:r w:rsidRPr="00DE2C34">
        <w:rPr>
          <w:color w:val="0000FF"/>
        </w:rPr>
        <w:t>&lt;/</w:t>
      </w:r>
      <w:r w:rsidRPr="00DE2C34">
        <w:rPr>
          <w:color w:val="990000"/>
        </w:rPr>
        <w:t>order:STYC</w:t>
      </w:r>
      <w:r w:rsidRPr="00DE2C34">
        <w:rPr>
          <w:color w:val="0000FF"/>
        </w:rPr>
        <w:t>&gt;</w:t>
      </w:r>
      <w:r w:rsidRPr="00DE2C34">
        <w:t xml:space="preserve"> </w:t>
      </w:r>
    </w:p>
    <w:p w14:paraId="60377EB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order:TOA</w:t>
      </w:r>
      <w:r w:rsidRPr="00DE2C34">
        <w:rPr>
          <w:color w:val="0000FF"/>
        </w:rPr>
        <w:t>&gt;</w:t>
      </w:r>
      <w:r w:rsidRPr="00DE2C34">
        <w:rPr>
          <w:b/>
          <w:bCs/>
        </w:rPr>
        <w:t>B</w:t>
      </w:r>
      <w:r w:rsidRPr="00DE2C34">
        <w:rPr>
          <w:color w:val="0000FF"/>
        </w:rPr>
        <w:t>&lt;/</w:t>
      </w:r>
      <w:r w:rsidRPr="00DE2C34">
        <w:rPr>
          <w:color w:val="990000"/>
        </w:rPr>
        <w:t>order:TOA</w:t>
      </w:r>
      <w:r w:rsidRPr="00DE2C34">
        <w:rPr>
          <w:color w:val="0000FF"/>
        </w:rPr>
        <w:t>&gt;</w:t>
      </w:r>
      <w:r w:rsidRPr="00DE2C34">
        <w:t xml:space="preserve"> </w:t>
      </w:r>
    </w:p>
    <w:p w14:paraId="4C05BD8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order:DOI</w:t>
      </w:r>
      <w:r w:rsidRPr="00DE2C34">
        <w:rPr>
          <w:color w:val="0000FF"/>
        </w:rPr>
        <w:t>&gt;</w:t>
      </w:r>
      <w:r w:rsidRPr="00DE2C34">
        <w:rPr>
          <w:b/>
          <w:bCs/>
        </w:rPr>
        <w:t>0</w:t>
      </w:r>
      <w:r w:rsidRPr="00DE2C34">
        <w:rPr>
          <w:color w:val="0000FF"/>
        </w:rPr>
        <w:t>&lt;/</w:t>
      </w:r>
      <w:r w:rsidRPr="00DE2C34">
        <w:rPr>
          <w:color w:val="990000"/>
        </w:rPr>
        <w:t>order:DOI</w:t>
      </w:r>
      <w:r w:rsidRPr="00DE2C34">
        <w:rPr>
          <w:color w:val="0000FF"/>
        </w:rPr>
        <w:t>&gt;</w:t>
      </w:r>
      <w:r w:rsidRPr="00DE2C34">
        <w:t xml:space="preserve"> </w:t>
      </w:r>
    </w:p>
    <w:p w14:paraId="1344A59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order:DLNUM</w:t>
      </w:r>
      <w:r w:rsidRPr="00DE2C34">
        <w:rPr>
          <w:color w:val="0000FF"/>
        </w:rPr>
        <w:t>&gt;</w:t>
      </w:r>
      <w:r w:rsidRPr="00DE2C34">
        <w:rPr>
          <w:b/>
          <w:bCs/>
        </w:rPr>
        <w:t>0002</w:t>
      </w:r>
      <w:r w:rsidRPr="00DE2C34">
        <w:rPr>
          <w:color w:val="0000FF"/>
        </w:rPr>
        <w:t>&lt;/</w:t>
      </w:r>
      <w:r w:rsidRPr="00DE2C34">
        <w:rPr>
          <w:color w:val="990000"/>
        </w:rPr>
        <w:t>order:DLNUM</w:t>
      </w:r>
      <w:r w:rsidRPr="00DE2C34">
        <w:rPr>
          <w:color w:val="0000FF"/>
        </w:rPr>
        <w:t>&gt;</w:t>
      </w:r>
      <w:r w:rsidRPr="00DE2C34">
        <w:t xml:space="preserve"> </w:t>
      </w:r>
    </w:p>
    <w:p w14:paraId="4B9202AD"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order:LISTING_CNTRL</w:t>
      </w:r>
      <w:r w:rsidRPr="00DE2C34">
        <w:rPr>
          <w:color w:val="0000FF"/>
        </w:rPr>
        <w:t>&gt;</w:t>
      </w:r>
    </w:p>
    <w:p w14:paraId="3B7D78BF" w14:textId="77777777" w:rsidR="0053562E" w:rsidRPr="00DE2C34" w:rsidRDefault="0053562E" w:rsidP="0053562E">
      <w:pPr>
        <w:ind w:hanging="480"/>
      </w:pPr>
      <w:hyperlink r:id="rId1475" w:history="1">
        <w:r w:rsidRPr="00DE2C34">
          <w:rPr>
            <w:b/>
            <w:bCs/>
            <w:color w:val="FF0000"/>
            <w:u w:val="single"/>
          </w:rPr>
          <w:t>-</w:t>
        </w:r>
      </w:hyperlink>
      <w:r w:rsidRPr="00DE2C34">
        <w:t xml:space="preserve"> </w:t>
      </w:r>
      <w:r w:rsidRPr="00DE2C34">
        <w:rPr>
          <w:color w:val="0000FF"/>
        </w:rPr>
        <w:t>&lt;</w:t>
      </w:r>
      <w:r w:rsidRPr="00DE2C34">
        <w:rPr>
          <w:color w:val="990000"/>
        </w:rPr>
        <w:t>order:LISTING_INSTRUCTION</w:t>
      </w:r>
      <w:r w:rsidRPr="00DE2C34">
        <w:rPr>
          <w:color w:val="0000FF"/>
        </w:rPr>
        <w:t>&gt;</w:t>
      </w:r>
    </w:p>
    <w:p w14:paraId="578DFF5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order:LTN</w:t>
      </w:r>
      <w:r w:rsidRPr="00DE2C34">
        <w:rPr>
          <w:color w:val="0000FF"/>
        </w:rPr>
        <w:t>&gt;</w:t>
      </w:r>
      <w:r w:rsidRPr="00DE2C34">
        <w:rPr>
          <w:b/>
          <w:bCs/>
        </w:rPr>
        <w:t>9042230387</w:t>
      </w:r>
      <w:r w:rsidRPr="00DE2C34">
        <w:rPr>
          <w:color w:val="0000FF"/>
        </w:rPr>
        <w:t>&lt;/</w:t>
      </w:r>
      <w:r w:rsidRPr="00DE2C34">
        <w:rPr>
          <w:color w:val="990000"/>
        </w:rPr>
        <w:t>order:LTN</w:t>
      </w:r>
      <w:r w:rsidRPr="00DE2C34">
        <w:rPr>
          <w:color w:val="0000FF"/>
        </w:rPr>
        <w:t>&gt;</w:t>
      </w:r>
      <w:r w:rsidRPr="00DE2C34">
        <w:t xml:space="preserve"> </w:t>
      </w:r>
    </w:p>
    <w:p w14:paraId="7D88AEA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order:YPH</w:t>
      </w:r>
      <w:r w:rsidRPr="00DE2C34">
        <w:rPr>
          <w:color w:val="0000FF"/>
        </w:rPr>
        <w:t>&gt;</w:t>
      </w:r>
      <w:r w:rsidRPr="00DE2C34">
        <w:rPr>
          <w:b/>
          <w:bCs/>
        </w:rPr>
        <w:t>999001</w:t>
      </w:r>
      <w:r w:rsidRPr="00DE2C34">
        <w:rPr>
          <w:color w:val="0000FF"/>
        </w:rPr>
        <w:t>&lt;/</w:t>
      </w:r>
      <w:r w:rsidRPr="00DE2C34">
        <w:rPr>
          <w:color w:val="990000"/>
        </w:rPr>
        <w:t>order:YPH</w:t>
      </w:r>
      <w:r w:rsidRPr="00DE2C34">
        <w:rPr>
          <w:color w:val="0000FF"/>
        </w:rPr>
        <w:t>&gt;</w:t>
      </w:r>
      <w:r w:rsidRPr="00DE2C34">
        <w:t xml:space="preserve"> </w:t>
      </w:r>
    </w:p>
    <w:p w14:paraId="7FA1098A" w14:textId="77777777" w:rsidR="0053562E" w:rsidRPr="00DE2C34" w:rsidRDefault="0053562E" w:rsidP="0053562E">
      <w:pPr>
        <w:ind w:hanging="480"/>
      </w:pPr>
      <w:hyperlink r:id="rId1476" w:history="1">
        <w:r w:rsidRPr="00DE2C34">
          <w:rPr>
            <w:b/>
            <w:bCs/>
            <w:color w:val="FF0000"/>
            <w:u w:val="single"/>
          </w:rPr>
          <w:t>-</w:t>
        </w:r>
      </w:hyperlink>
      <w:r w:rsidRPr="00DE2C34">
        <w:t xml:space="preserve"> </w:t>
      </w:r>
      <w:r w:rsidRPr="00DE2C34">
        <w:rPr>
          <w:color w:val="0000FF"/>
        </w:rPr>
        <w:t>&lt;</w:t>
      </w:r>
      <w:r w:rsidRPr="00DE2C34">
        <w:rPr>
          <w:color w:val="990000"/>
        </w:rPr>
        <w:t>order:LIST_NAME_GRP</w:t>
      </w:r>
      <w:r w:rsidRPr="00DE2C34">
        <w:rPr>
          <w:color w:val="0000FF"/>
        </w:rPr>
        <w:t>&gt;</w:t>
      </w:r>
    </w:p>
    <w:p w14:paraId="5FF8016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order:LNLN</w:t>
      </w:r>
      <w:r w:rsidRPr="00DE2C34">
        <w:rPr>
          <w:color w:val="0000FF"/>
        </w:rPr>
        <w:t>&gt;</w:t>
      </w:r>
      <w:r w:rsidRPr="00DE2C34">
        <w:rPr>
          <w:b/>
          <w:bCs/>
        </w:rPr>
        <w:t>Island</w:t>
      </w:r>
      <w:r w:rsidRPr="00DE2C34">
        <w:rPr>
          <w:color w:val="0000FF"/>
        </w:rPr>
        <w:t>&lt;/</w:t>
      </w:r>
      <w:r w:rsidRPr="00DE2C34">
        <w:rPr>
          <w:color w:val="990000"/>
        </w:rPr>
        <w:t>order:LNLN</w:t>
      </w:r>
      <w:r w:rsidRPr="00DE2C34">
        <w:rPr>
          <w:color w:val="0000FF"/>
        </w:rPr>
        <w:t>&gt;</w:t>
      </w:r>
      <w:r w:rsidRPr="00DE2C34">
        <w:t xml:space="preserve"> </w:t>
      </w:r>
    </w:p>
    <w:p w14:paraId="485B63A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order:LNFN</w:t>
      </w:r>
      <w:r w:rsidRPr="00DE2C34">
        <w:rPr>
          <w:color w:val="0000FF"/>
        </w:rPr>
        <w:t>&gt;</w:t>
      </w:r>
      <w:r w:rsidRPr="00DE2C34">
        <w:rPr>
          <w:b/>
          <w:bCs/>
        </w:rPr>
        <w:t>Treasure</w:t>
      </w:r>
      <w:r w:rsidRPr="00DE2C34">
        <w:rPr>
          <w:color w:val="0000FF"/>
        </w:rPr>
        <w:t>&lt;/</w:t>
      </w:r>
      <w:r w:rsidRPr="00DE2C34">
        <w:rPr>
          <w:color w:val="990000"/>
        </w:rPr>
        <w:t>order:LNFN</w:t>
      </w:r>
      <w:r w:rsidRPr="00DE2C34">
        <w:rPr>
          <w:color w:val="0000FF"/>
        </w:rPr>
        <w:t>&gt;</w:t>
      </w:r>
      <w:r w:rsidRPr="00DE2C34">
        <w:t xml:space="preserve"> </w:t>
      </w:r>
    </w:p>
    <w:p w14:paraId="750BBCB6"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order:LIST_NAME_GRP</w:t>
      </w:r>
      <w:r w:rsidRPr="00DE2C34">
        <w:rPr>
          <w:color w:val="0000FF"/>
        </w:rPr>
        <w:t>&gt;</w:t>
      </w:r>
    </w:p>
    <w:p w14:paraId="5E537C4A" w14:textId="77777777" w:rsidR="0053562E" w:rsidRPr="00DE2C34" w:rsidRDefault="0053562E" w:rsidP="0053562E">
      <w:pPr>
        <w:ind w:hanging="480"/>
      </w:pPr>
      <w:hyperlink r:id="rId1477" w:history="1">
        <w:r w:rsidRPr="00DE2C34">
          <w:rPr>
            <w:b/>
            <w:bCs/>
            <w:color w:val="FF0000"/>
            <w:u w:val="single"/>
          </w:rPr>
          <w:t>-</w:t>
        </w:r>
      </w:hyperlink>
      <w:r w:rsidRPr="00DE2C34">
        <w:t xml:space="preserve"> </w:t>
      </w:r>
      <w:r w:rsidRPr="00DE2C34">
        <w:rPr>
          <w:color w:val="0000FF"/>
        </w:rPr>
        <w:t>&lt;</w:t>
      </w:r>
      <w:r w:rsidRPr="00DE2C34">
        <w:rPr>
          <w:color w:val="990000"/>
        </w:rPr>
        <w:t>order:LIST_ADDR_GRP</w:t>
      </w:r>
      <w:r w:rsidRPr="00DE2C34">
        <w:rPr>
          <w:color w:val="0000FF"/>
        </w:rPr>
        <w:t>&gt;</w:t>
      </w:r>
    </w:p>
    <w:p w14:paraId="43D40B8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order:LANO</w:t>
      </w:r>
      <w:r w:rsidRPr="00DE2C34">
        <w:rPr>
          <w:color w:val="0000FF"/>
        </w:rPr>
        <w:t>&gt;</w:t>
      </w:r>
      <w:r w:rsidRPr="00DE2C34">
        <w:rPr>
          <w:b/>
          <w:bCs/>
        </w:rPr>
        <w:t>3370</w:t>
      </w:r>
      <w:r w:rsidRPr="00DE2C34">
        <w:rPr>
          <w:color w:val="0000FF"/>
        </w:rPr>
        <w:t>&lt;/</w:t>
      </w:r>
      <w:r w:rsidRPr="00DE2C34">
        <w:rPr>
          <w:color w:val="990000"/>
        </w:rPr>
        <w:t>order:LANO</w:t>
      </w:r>
      <w:r w:rsidRPr="00DE2C34">
        <w:rPr>
          <w:color w:val="0000FF"/>
        </w:rPr>
        <w:t>&gt;</w:t>
      </w:r>
      <w:r w:rsidRPr="00DE2C34">
        <w:t xml:space="preserve"> </w:t>
      </w:r>
    </w:p>
    <w:p w14:paraId="38CC3D4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order:LASN</w:t>
      </w:r>
      <w:r w:rsidRPr="00DE2C34">
        <w:rPr>
          <w:color w:val="0000FF"/>
        </w:rPr>
        <w:t>&gt;</w:t>
      </w:r>
      <w:r w:rsidRPr="00DE2C34">
        <w:rPr>
          <w:b/>
          <w:bCs/>
        </w:rPr>
        <w:t>Thalia</w:t>
      </w:r>
      <w:r w:rsidRPr="00DE2C34">
        <w:rPr>
          <w:color w:val="0000FF"/>
        </w:rPr>
        <w:t>&lt;/</w:t>
      </w:r>
      <w:r w:rsidRPr="00DE2C34">
        <w:rPr>
          <w:color w:val="990000"/>
        </w:rPr>
        <w:t>order:LASN</w:t>
      </w:r>
      <w:r w:rsidRPr="00DE2C34">
        <w:rPr>
          <w:color w:val="0000FF"/>
        </w:rPr>
        <w:t>&gt;</w:t>
      </w:r>
      <w:r w:rsidRPr="00DE2C34">
        <w:t xml:space="preserve"> </w:t>
      </w:r>
    </w:p>
    <w:p w14:paraId="0E57757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order:LATH</w:t>
      </w:r>
      <w:r w:rsidRPr="00DE2C34">
        <w:rPr>
          <w:color w:val="0000FF"/>
        </w:rPr>
        <w:t>&gt;</w:t>
      </w:r>
      <w:r w:rsidRPr="00DE2C34">
        <w:rPr>
          <w:b/>
          <w:bCs/>
        </w:rPr>
        <w:t>Rd</w:t>
      </w:r>
      <w:r w:rsidRPr="00DE2C34">
        <w:rPr>
          <w:color w:val="0000FF"/>
        </w:rPr>
        <w:t>&lt;/</w:t>
      </w:r>
      <w:r w:rsidRPr="00DE2C34">
        <w:rPr>
          <w:color w:val="990000"/>
        </w:rPr>
        <w:t>order:LATH</w:t>
      </w:r>
      <w:r w:rsidRPr="00DE2C34">
        <w:rPr>
          <w:color w:val="0000FF"/>
        </w:rPr>
        <w:t>&gt;</w:t>
      </w:r>
      <w:r w:rsidRPr="00DE2C34">
        <w:t xml:space="preserve"> </w:t>
      </w:r>
    </w:p>
    <w:p w14:paraId="4C42BB5C"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order:LIST_ADDR_GRP</w:t>
      </w:r>
      <w:r w:rsidRPr="00DE2C34">
        <w:rPr>
          <w:color w:val="0000FF"/>
        </w:rPr>
        <w:t>&gt;</w:t>
      </w:r>
    </w:p>
    <w:p w14:paraId="371AA3CC"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order:LISTING_INSTRUCTION</w:t>
      </w:r>
      <w:r w:rsidRPr="00DE2C34">
        <w:rPr>
          <w:color w:val="0000FF"/>
        </w:rPr>
        <w:t>&gt;</w:t>
      </w:r>
    </w:p>
    <w:p w14:paraId="140A87C1"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order:LISTING_INFO</w:t>
      </w:r>
      <w:r w:rsidRPr="00DE2C34">
        <w:rPr>
          <w:color w:val="0000FF"/>
        </w:rPr>
        <w:t>&gt;</w:t>
      </w:r>
    </w:p>
    <w:p w14:paraId="7306A4E4"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order:DL</w:t>
      </w:r>
      <w:r w:rsidRPr="00DE2C34">
        <w:rPr>
          <w:color w:val="0000FF"/>
        </w:rPr>
        <w:t>&gt;</w:t>
      </w:r>
    </w:p>
    <w:p w14:paraId="60F0BE5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order:LSR_ORD_REQ</w:t>
      </w:r>
      <w:r w:rsidRPr="00DE2C34">
        <w:rPr>
          <w:color w:val="0000FF"/>
        </w:rPr>
        <w:t>&gt;</w:t>
      </w:r>
    </w:p>
    <w:p w14:paraId="0EC388E5"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uom:ATT_LSR_ORD_REQ</w:t>
      </w:r>
      <w:r w:rsidRPr="00DE2C34">
        <w:rPr>
          <w:color w:val="0000FF"/>
        </w:rPr>
        <w:t>&gt;</w:t>
      </w:r>
    </w:p>
    <w:p w14:paraId="7E6778E1" w14:textId="77777777" w:rsidR="0053562E" w:rsidRPr="00DE2C34" w:rsidRDefault="0053562E" w:rsidP="0053562E"/>
    <w:p w14:paraId="629538B6" w14:textId="77777777" w:rsidR="0053562E" w:rsidRDefault="0053562E" w:rsidP="0053562E">
      <w:r w:rsidRPr="00DE2C34">
        <w:t>XML OUTPUT:</w:t>
      </w:r>
    </w:p>
    <w:p w14:paraId="11AD8A64" w14:textId="77777777" w:rsidR="0053562E" w:rsidRPr="00DE2C34" w:rsidRDefault="0053562E" w:rsidP="0053562E"/>
    <w:p w14:paraId="29E5C57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senderid</w:t>
      </w:r>
      <w:r w:rsidRPr="00DE2C34">
        <w:rPr>
          <w:color w:val="0000FF"/>
        </w:rPr>
        <w:t>&gt;</w:t>
      </w:r>
      <w:r w:rsidRPr="00DE2C34">
        <w:rPr>
          <w:b/>
          <w:bCs/>
        </w:rPr>
        <w:t>ATT-OR-SAT</w:t>
      </w:r>
      <w:r w:rsidRPr="00DE2C34">
        <w:rPr>
          <w:color w:val="0000FF"/>
        </w:rPr>
        <w:t>&lt;/</w:t>
      </w:r>
      <w:r w:rsidRPr="00DE2C34">
        <w:rPr>
          <w:color w:val="990000"/>
        </w:rPr>
        <w:t>senderid</w:t>
      </w:r>
      <w:r w:rsidRPr="00DE2C34">
        <w:rPr>
          <w:color w:val="0000FF"/>
        </w:rPr>
        <w:t>&gt;</w:t>
      </w:r>
      <w:r w:rsidRPr="00DE2C34">
        <w:t xml:space="preserve"> </w:t>
      </w:r>
    </w:p>
    <w:p w14:paraId="6ED639C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receiverid</w:t>
      </w:r>
      <w:r w:rsidRPr="00DE2C34">
        <w:rPr>
          <w:color w:val="0000FF"/>
        </w:rPr>
        <w:t>&gt;</w:t>
      </w:r>
      <w:r w:rsidRPr="00DE2C34">
        <w:rPr>
          <w:b/>
          <w:bCs/>
        </w:rPr>
        <w:t>CTE-VALIDATOR</w:t>
      </w:r>
      <w:r w:rsidRPr="00DE2C34">
        <w:rPr>
          <w:color w:val="0000FF"/>
        </w:rPr>
        <w:t>&lt;/</w:t>
      </w:r>
      <w:r w:rsidRPr="00DE2C34">
        <w:rPr>
          <w:color w:val="990000"/>
        </w:rPr>
        <w:t>receiverid</w:t>
      </w:r>
      <w:r w:rsidRPr="00DE2C34">
        <w:rPr>
          <w:color w:val="0000FF"/>
        </w:rPr>
        <w:t>&gt;</w:t>
      </w:r>
      <w:r w:rsidRPr="00DE2C34">
        <w:t xml:space="preserve"> </w:t>
      </w:r>
    </w:p>
    <w:p w14:paraId="2B74752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interfaceid</w:t>
      </w:r>
      <w:r w:rsidRPr="00DE2C34">
        <w:rPr>
          <w:color w:val="0000FF"/>
        </w:rPr>
        <w:t>&gt;</w:t>
      </w:r>
      <w:r w:rsidRPr="00DE2C34">
        <w:rPr>
          <w:b/>
          <w:bCs/>
        </w:rPr>
        <w:t>CTE-1005-OR-XML-IB</w:t>
      </w:r>
      <w:r w:rsidRPr="00DE2C34">
        <w:rPr>
          <w:color w:val="0000FF"/>
        </w:rPr>
        <w:t>&lt;/</w:t>
      </w:r>
      <w:r w:rsidRPr="00DE2C34">
        <w:rPr>
          <w:color w:val="990000"/>
        </w:rPr>
        <w:t>interfaceid</w:t>
      </w:r>
      <w:r w:rsidRPr="00DE2C34">
        <w:rPr>
          <w:color w:val="0000FF"/>
        </w:rPr>
        <w:t>&gt;</w:t>
      </w:r>
      <w:r w:rsidRPr="00DE2C34">
        <w:t xml:space="preserve"> </w:t>
      </w:r>
    </w:p>
    <w:p w14:paraId="2DBFCAA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messagetype</w:t>
      </w:r>
      <w:r w:rsidRPr="00DE2C34">
        <w:rPr>
          <w:color w:val="0000FF"/>
        </w:rPr>
        <w:t>&gt;</w:t>
      </w:r>
      <w:r w:rsidRPr="00DE2C34">
        <w:rPr>
          <w:b/>
          <w:bCs/>
        </w:rPr>
        <w:t>LSRUOM</w:t>
      </w:r>
      <w:r w:rsidRPr="00DE2C34">
        <w:rPr>
          <w:color w:val="0000FF"/>
        </w:rPr>
        <w:t>&lt;/</w:t>
      </w:r>
      <w:r w:rsidRPr="00DE2C34">
        <w:rPr>
          <w:color w:val="990000"/>
        </w:rPr>
        <w:t>messagetype</w:t>
      </w:r>
      <w:r w:rsidRPr="00DE2C34">
        <w:rPr>
          <w:color w:val="0000FF"/>
        </w:rPr>
        <w:t>&gt;</w:t>
      </w:r>
      <w:r w:rsidRPr="00DE2C34">
        <w:t xml:space="preserve"> </w:t>
      </w:r>
    </w:p>
    <w:p w14:paraId="31CE9FA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lsogversion</w:t>
      </w:r>
      <w:r w:rsidRPr="00DE2C34">
        <w:rPr>
          <w:color w:val="0000FF"/>
        </w:rPr>
        <w:t>&gt;</w:t>
      </w:r>
      <w:r w:rsidRPr="00DE2C34">
        <w:rPr>
          <w:b/>
          <w:bCs/>
        </w:rPr>
        <w:t>10.05</w:t>
      </w:r>
      <w:r w:rsidRPr="00DE2C34">
        <w:rPr>
          <w:color w:val="0000FF"/>
        </w:rPr>
        <w:t>&lt;/</w:t>
      </w:r>
      <w:r w:rsidRPr="00DE2C34">
        <w:rPr>
          <w:color w:val="990000"/>
        </w:rPr>
        <w:t>lsogversion</w:t>
      </w:r>
      <w:r w:rsidRPr="00DE2C34">
        <w:rPr>
          <w:color w:val="0000FF"/>
        </w:rPr>
        <w:t>&gt;</w:t>
      </w:r>
      <w:r w:rsidRPr="00DE2C34">
        <w:t xml:space="preserve"> </w:t>
      </w:r>
    </w:p>
    <w:p w14:paraId="5ECF462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ordertype</w:t>
      </w:r>
      <w:r w:rsidRPr="00DE2C34">
        <w:rPr>
          <w:color w:val="0000FF"/>
        </w:rPr>
        <w:t>&gt;</w:t>
      </w:r>
      <w:r w:rsidRPr="00DE2C34">
        <w:rPr>
          <w:b/>
          <w:bCs/>
        </w:rPr>
        <w:t>ORDER</w:t>
      </w:r>
      <w:r w:rsidRPr="00DE2C34">
        <w:rPr>
          <w:color w:val="0000FF"/>
        </w:rPr>
        <w:t>&lt;/</w:t>
      </w:r>
      <w:r w:rsidRPr="00DE2C34">
        <w:rPr>
          <w:color w:val="990000"/>
        </w:rPr>
        <w:t>ordertype</w:t>
      </w:r>
      <w:r w:rsidRPr="00DE2C34">
        <w:rPr>
          <w:color w:val="0000FF"/>
        </w:rPr>
        <w:t>&gt;</w:t>
      </w:r>
      <w:r w:rsidRPr="00DE2C34">
        <w:t xml:space="preserve"> </w:t>
      </w:r>
    </w:p>
    <w:p w14:paraId="50C2E50A"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header</w:t>
      </w:r>
      <w:r w:rsidRPr="00DE2C34">
        <w:rPr>
          <w:color w:val="0000FF"/>
        </w:rPr>
        <w:t>&gt;</w:t>
      </w:r>
    </w:p>
    <w:p w14:paraId="5FD9842D" w14:textId="77777777" w:rsidR="0053562E" w:rsidRPr="00DE2C34" w:rsidRDefault="0053562E" w:rsidP="0053562E">
      <w:pPr>
        <w:ind w:hanging="480"/>
      </w:pPr>
      <w:hyperlink r:id="rId1478" w:history="1">
        <w:r w:rsidRPr="00DE2C34">
          <w:rPr>
            <w:b/>
            <w:bCs/>
            <w:color w:val="FF0000"/>
            <w:u w:val="single"/>
          </w:rPr>
          <w:t>-</w:t>
        </w:r>
      </w:hyperlink>
      <w:r w:rsidRPr="00DE2C34">
        <w:t xml:space="preserve"> </w:t>
      </w:r>
      <w:r w:rsidRPr="00DE2C34">
        <w:rPr>
          <w:color w:val="0000FF"/>
        </w:rPr>
        <w:t>&lt;</w:t>
      </w:r>
      <w:r w:rsidRPr="00DE2C34">
        <w:rPr>
          <w:color w:val="990000"/>
        </w:rPr>
        <w:t>m2:LSR_RESP</w:t>
      </w:r>
      <w:r w:rsidRPr="00DE2C34">
        <w:rPr>
          <w:color w:val="FF0000"/>
        </w:rPr>
        <w:t xml:space="preserve"> xmlns:m2</w:t>
      </w:r>
      <w:r w:rsidRPr="00DE2C34">
        <w:rPr>
          <w:color w:val="0000FF"/>
        </w:rPr>
        <w:t>="</w:t>
      </w:r>
      <w:r w:rsidRPr="00DE2C34">
        <w:rPr>
          <w:b/>
          <w:bCs/>
          <w:color w:val="FF0000"/>
        </w:rPr>
        <w:t>http://lsr.att.com/obf/tML/UOM</w:t>
      </w:r>
      <w:r w:rsidRPr="00DE2C34">
        <w:rPr>
          <w:color w:val="0000FF"/>
        </w:rPr>
        <w:t>"&gt;</w:t>
      </w:r>
    </w:p>
    <w:p w14:paraId="36B0A07E" w14:textId="77777777" w:rsidR="0053562E" w:rsidRPr="00DE2C34" w:rsidRDefault="0053562E" w:rsidP="0053562E">
      <w:pPr>
        <w:ind w:hanging="480"/>
      </w:pPr>
      <w:hyperlink r:id="rId1479" w:history="1">
        <w:r w:rsidRPr="00DE2C34">
          <w:rPr>
            <w:b/>
            <w:bCs/>
            <w:color w:val="FF0000"/>
            <w:u w:val="single"/>
          </w:rPr>
          <w:t>-</w:t>
        </w:r>
      </w:hyperlink>
      <w:r w:rsidRPr="00DE2C34">
        <w:t xml:space="preserve"> </w:t>
      </w:r>
      <w:r w:rsidRPr="00DE2C34">
        <w:rPr>
          <w:color w:val="0000FF"/>
        </w:rPr>
        <w:t>&lt;</w:t>
      </w:r>
      <w:r w:rsidRPr="00DE2C34">
        <w:rPr>
          <w:color w:val="990000"/>
        </w:rPr>
        <w:t>m2:HDR</w:t>
      </w:r>
      <w:r w:rsidRPr="00DE2C34">
        <w:rPr>
          <w:color w:val="0000FF"/>
        </w:rPr>
        <w:t>&gt;</w:t>
      </w:r>
    </w:p>
    <w:p w14:paraId="3109DC1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m2:MESSAGE_ID</w:t>
      </w:r>
      <w:r w:rsidRPr="00DE2C34">
        <w:rPr>
          <w:color w:val="0000FF"/>
        </w:rPr>
        <w:t>&gt;</w:t>
      </w:r>
      <w:r w:rsidRPr="00DE2C34">
        <w:rPr>
          <w:b/>
          <w:bCs/>
        </w:rPr>
        <w:t>1245772704306800.918419966707</w:t>
      </w:r>
      <w:r w:rsidRPr="00DE2C34">
        <w:rPr>
          <w:color w:val="0000FF"/>
        </w:rPr>
        <w:t>&lt;/</w:t>
      </w:r>
      <w:r w:rsidRPr="00DE2C34">
        <w:rPr>
          <w:color w:val="990000"/>
        </w:rPr>
        <w:t>m2:MESSAGE_ID</w:t>
      </w:r>
      <w:r w:rsidRPr="00DE2C34">
        <w:rPr>
          <w:color w:val="0000FF"/>
        </w:rPr>
        <w:t>&gt;</w:t>
      </w:r>
      <w:r w:rsidRPr="00DE2C34">
        <w:t xml:space="preserve"> </w:t>
      </w:r>
    </w:p>
    <w:p w14:paraId="624C26EE" w14:textId="77777777" w:rsidR="0053562E" w:rsidRPr="008C51B0" w:rsidRDefault="0053562E" w:rsidP="0053562E">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1E7E5F7D" w14:textId="77777777" w:rsidR="0053562E" w:rsidRPr="00DE2C34" w:rsidRDefault="0053562E" w:rsidP="0053562E">
      <w:pPr>
        <w:ind w:hanging="480"/>
      </w:pPr>
      <w:r w:rsidRPr="008C51B0">
        <w:rPr>
          <w:b/>
          <w:bCs/>
          <w:color w:val="FF0000"/>
          <w:lang w:val="es-ES"/>
        </w:rPr>
        <w:t> </w:t>
      </w:r>
      <w:r w:rsidRPr="008C51B0">
        <w:rPr>
          <w:lang w:val="es-ES"/>
        </w:rPr>
        <w:t xml:space="preserve"> </w:t>
      </w:r>
      <w:r w:rsidRPr="00DE2C34">
        <w:rPr>
          <w:color w:val="0000FF"/>
        </w:rPr>
        <w:t>&lt;</w:t>
      </w:r>
      <w:r w:rsidRPr="00DE2C34">
        <w:rPr>
          <w:color w:val="990000"/>
        </w:rPr>
        <w:t>m2:MSG_TIMESTAMP</w:t>
      </w:r>
      <w:r w:rsidRPr="00DE2C34">
        <w:rPr>
          <w:color w:val="0000FF"/>
        </w:rPr>
        <w:t>&gt;</w:t>
      </w:r>
      <w:r w:rsidRPr="00DE2C34">
        <w:rPr>
          <w:b/>
          <w:bCs/>
        </w:rPr>
        <w:t>2009-06-23T10:58:24-05:00</w:t>
      </w:r>
      <w:r w:rsidRPr="00DE2C34">
        <w:rPr>
          <w:color w:val="0000FF"/>
        </w:rPr>
        <w:t>&lt;/</w:t>
      </w:r>
      <w:r w:rsidRPr="00DE2C34">
        <w:rPr>
          <w:color w:val="990000"/>
        </w:rPr>
        <w:t>m2:MSG_TIMESTAMP</w:t>
      </w:r>
      <w:r w:rsidRPr="00DE2C34">
        <w:rPr>
          <w:color w:val="0000FF"/>
        </w:rPr>
        <w:t>&gt;</w:t>
      </w:r>
      <w:r w:rsidRPr="00DE2C34">
        <w:t xml:space="preserve"> </w:t>
      </w:r>
    </w:p>
    <w:p w14:paraId="71220EE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m2:PON</w:t>
      </w:r>
      <w:r w:rsidRPr="00DE2C34">
        <w:rPr>
          <w:color w:val="0000FF"/>
        </w:rPr>
        <w:t>&gt;</w:t>
      </w:r>
      <w:r w:rsidRPr="00DE2C34">
        <w:rPr>
          <w:b/>
          <w:bCs/>
        </w:rPr>
        <w:t>CVTM1M062R31</w:t>
      </w:r>
      <w:r w:rsidRPr="00DE2C34">
        <w:rPr>
          <w:color w:val="0000FF"/>
        </w:rPr>
        <w:t>&lt;/</w:t>
      </w:r>
      <w:r w:rsidRPr="00DE2C34">
        <w:rPr>
          <w:color w:val="990000"/>
        </w:rPr>
        <w:t>m2:PON</w:t>
      </w:r>
      <w:r w:rsidRPr="00DE2C34">
        <w:rPr>
          <w:color w:val="0000FF"/>
        </w:rPr>
        <w:t>&gt;</w:t>
      </w:r>
      <w:r w:rsidRPr="00DE2C34">
        <w:t xml:space="preserve"> </w:t>
      </w:r>
    </w:p>
    <w:p w14:paraId="42A1D116" w14:textId="77777777" w:rsidR="0053562E" w:rsidRPr="008C51B0" w:rsidRDefault="0053562E" w:rsidP="0053562E">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54DF22DD"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F496B61"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20090623L00080-00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EA91BB8" w14:textId="77777777" w:rsidR="0053562E" w:rsidRPr="00DE2C34" w:rsidRDefault="0053562E" w:rsidP="0053562E">
      <w:pPr>
        <w:ind w:hanging="480"/>
      </w:pPr>
      <w:r w:rsidRPr="008C51B0">
        <w:rPr>
          <w:b/>
          <w:bCs/>
          <w:color w:val="FF0000"/>
          <w:lang w:val="es-ES"/>
        </w:rPr>
        <w:t> </w:t>
      </w:r>
      <w:r w:rsidRPr="008C51B0">
        <w:rPr>
          <w:lang w:val="es-ES"/>
        </w:rPr>
        <w:t xml:space="preserve"> </w:t>
      </w:r>
      <w:r w:rsidRPr="00DE2C34">
        <w:rPr>
          <w:color w:val="0000FF"/>
        </w:rPr>
        <w:t>&lt;</w:t>
      </w:r>
      <w:r w:rsidRPr="00DE2C34">
        <w:rPr>
          <w:color w:val="990000"/>
        </w:rPr>
        <w:t>m2:CC</w:t>
      </w:r>
      <w:r w:rsidRPr="00DE2C34">
        <w:rPr>
          <w:color w:val="0000FF"/>
        </w:rPr>
        <w:t>&gt;</w:t>
      </w:r>
      <w:r w:rsidRPr="00DE2C34">
        <w:rPr>
          <w:b/>
          <w:bCs/>
        </w:rPr>
        <w:t>9999</w:t>
      </w:r>
      <w:r w:rsidRPr="00DE2C34">
        <w:rPr>
          <w:color w:val="0000FF"/>
        </w:rPr>
        <w:t>&lt;/</w:t>
      </w:r>
      <w:r w:rsidRPr="00DE2C34">
        <w:rPr>
          <w:color w:val="990000"/>
        </w:rPr>
        <w:t>m2:CC</w:t>
      </w:r>
      <w:r w:rsidRPr="00DE2C34">
        <w:rPr>
          <w:color w:val="0000FF"/>
        </w:rPr>
        <w:t>&gt;</w:t>
      </w:r>
      <w:r w:rsidRPr="00DE2C34">
        <w:t xml:space="preserve"> </w:t>
      </w:r>
    </w:p>
    <w:p w14:paraId="08990D28"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m2:CLEC_APPL_ID</w:t>
      </w:r>
      <w:r w:rsidRPr="00DE2C34">
        <w:rPr>
          <w:color w:val="0000FF"/>
        </w:rPr>
        <w:t>&gt;</w:t>
      </w:r>
      <w:r w:rsidRPr="00DE2C34">
        <w:rPr>
          <w:b/>
          <w:bCs/>
        </w:rPr>
        <w:t>CTE-VALIDATOR</w:t>
      </w:r>
      <w:r w:rsidRPr="00DE2C34">
        <w:rPr>
          <w:color w:val="0000FF"/>
        </w:rPr>
        <w:t>&lt;/</w:t>
      </w:r>
      <w:r w:rsidRPr="00DE2C34">
        <w:rPr>
          <w:color w:val="990000"/>
        </w:rPr>
        <w:t>m2:CLEC_APPL_ID</w:t>
      </w:r>
      <w:r w:rsidRPr="00DE2C34">
        <w:rPr>
          <w:color w:val="0000FF"/>
        </w:rPr>
        <w:t>&gt;</w:t>
      </w:r>
      <w:r w:rsidRPr="00DE2C34">
        <w:t xml:space="preserve"> </w:t>
      </w:r>
    </w:p>
    <w:p w14:paraId="729A6A8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m2:CLEC_APPL_PASSWORD</w:t>
      </w:r>
      <w:r w:rsidRPr="00DE2C34">
        <w:rPr>
          <w:color w:val="0000FF"/>
        </w:rPr>
        <w:t>&gt;</w:t>
      </w:r>
      <w:r w:rsidRPr="00DE2C34">
        <w:rPr>
          <w:b/>
          <w:bCs/>
        </w:rPr>
        <w:t>PA$$WORD</w:t>
      </w:r>
      <w:r w:rsidRPr="00DE2C34">
        <w:rPr>
          <w:color w:val="0000FF"/>
        </w:rPr>
        <w:t>&lt;/</w:t>
      </w:r>
      <w:r w:rsidRPr="00DE2C34">
        <w:rPr>
          <w:color w:val="990000"/>
        </w:rPr>
        <w:t>m2:CLEC_APPL_PASSWORD</w:t>
      </w:r>
      <w:r w:rsidRPr="00DE2C34">
        <w:rPr>
          <w:color w:val="0000FF"/>
        </w:rPr>
        <w:t>&gt;</w:t>
      </w:r>
      <w:r w:rsidRPr="00DE2C34">
        <w:t xml:space="preserve"> </w:t>
      </w:r>
    </w:p>
    <w:p w14:paraId="28F6BE2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m2:DTSENT</w:t>
      </w:r>
      <w:r w:rsidRPr="00DE2C34">
        <w:rPr>
          <w:color w:val="0000FF"/>
        </w:rPr>
        <w:t>&gt;</w:t>
      </w:r>
      <w:r w:rsidRPr="00DE2C34">
        <w:rPr>
          <w:b/>
          <w:bCs/>
        </w:rPr>
        <w:t>200906231058AM</w:t>
      </w:r>
      <w:r w:rsidRPr="00DE2C34">
        <w:rPr>
          <w:color w:val="0000FF"/>
        </w:rPr>
        <w:t>&lt;/</w:t>
      </w:r>
      <w:r w:rsidRPr="00DE2C34">
        <w:rPr>
          <w:color w:val="990000"/>
        </w:rPr>
        <w:t>m2:DTSENT</w:t>
      </w:r>
      <w:r w:rsidRPr="00DE2C34">
        <w:rPr>
          <w:color w:val="0000FF"/>
        </w:rPr>
        <w:t>&gt;</w:t>
      </w:r>
      <w:r w:rsidRPr="00DE2C34">
        <w:t xml:space="preserve"> </w:t>
      </w:r>
    </w:p>
    <w:p w14:paraId="1CEA901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m2:ORD</w:t>
      </w:r>
      <w:r w:rsidRPr="00DE2C34">
        <w:rPr>
          <w:color w:val="0000FF"/>
        </w:rPr>
        <w:t>&gt;</w:t>
      </w:r>
      <w:r w:rsidRPr="00DE2C34">
        <w:rPr>
          <w:b/>
          <w:bCs/>
        </w:rPr>
        <w:t>CY91G9F6</w:t>
      </w:r>
      <w:r w:rsidRPr="00DE2C34">
        <w:rPr>
          <w:color w:val="0000FF"/>
        </w:rPr>
        <w:t>&lt;/</w:t>
      </w:r>
      <w:r w:rsidRPr="00DE2C34">
        <w:rPr>
          <w:color w:val="990000"/>
        </w:rPr>
        <w:t>m2:ORD</w:t>
      </w:r>
      <w:r w:rsidRPr="00DE2C34">
        <w:rPr>
          <w:color w:val="0000FF"/>
        </w:rPr>
        <w:t>&gt;</w:t>
      </w:r>
      <w:r w:rsidRPr="00DE2C34">
        <w:t xml:space="preserve"> </w:t>
      </w:r>
    </w:p>
    <w:p w14:paraId="6DA7016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m2:STATUS_CODE</w:t>
      </w:r>
      <w:r w:rsidRPr="00DE2C34">
        <w:rPr>
          <w:color w:val="0000FF"/>
        </w:rPr>
        <w:t>&gt;</w:t>
      </w:r>
      <w:r w:rsidRPr="00DE2C34">
        <w:rPr>
          <w:b/>
          <w:bCs/>
        </w:rPr>
        <w:t>PD</w:t>
      </w:r>
      <w:r w:rsidRPr="00DE2C34">
        <w:rPr>
          <w:color w:val="0000FF"/>
        </w:rPr>
        <w:t>&lt;/</w:t>
      </w:r>
      <w:r w:rsidRPr="00DE2C34">
        <w:rPr>
          <w:color w:val="990000"/>
        </w:rPr>
        <w:t>m2:STATUS_CODE</w:t>
      </w:r>
      <w:r w:rsidRPr="00DE2C34">
        <w:rPr>
          <w:color w:val="0000FF"/>
        </w:rPr>
        <w:t>&gt;</w:t>
      </w:r>
      <w:r w:rsidRPr="00DE2C34">
        <w:t xml:space="preserve"> </w:t>
      </w:r>
    </w:p>
    <w:p w14:paraId="3AEE6D1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m2:STATUS_MSG</w:t>
      </w:r>
      <w:r w:rsidRPr="00DE2C34">
        <w:rPr>
          <w:color w:val="0000FF"/>
        </w:rPr>
        <w:t>&gt;</w:t>
      </w:r>
      <w:r w:rsidRPr="00DE2C34">
        <w:rPr>
          <w:b/>
          <w:bCs/>
        </w:rPr>
        <w:t>PENDING ORDER</w:t>
      </w:r>
      <w:r w:rsidRPr="00DE2C34">
        <w:rPr>
          <w:color w:val="0000FF"/>
        </w:rPr>
        <w:t>&lt;/</w:t>
      </w:r>
      <w:r w:rsidRPr="00DE2C34">
        <w:rPr>
          <w:color w:val="990000"/>
        </w:rPr>
        <w:t>m2:STATUS_MSG</w:t>
      </w:r>
      <w:r w:rsidRPr="00DE2C34">
        <w:rPr>
          <w:color w:val="0000FF"/>
        </w:rPr>
        <w:t>&gt;</w:t>
      </w:r>
      <w:r w:rsidRPr="00DE2C34">
        <w:t xml:space="preserve"> </w:t>
      </w:r>
    </w:p>
    <w:p w14:paraId="67DCEC7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m2:REMARKS</w:t>
      </w:r>
      <w:r w:rsidRPr="00DE2C34">
        <w:rPr>
          <w:color w:val="0000FF"/>
        </w:rPr>
        <w:t>&gt;</w:t>
      </w:r>
      <w:r w:rsidRPr="00DE2C34">
        <w:rPr>
          <w:b/>
          <w:bCs/>
        </w:rPr>
        <w:t>Facilities have been checked</w:t>
      </w:r>
      <w:r w:rsidRPr="00DE2C34">
        <w:rPr>
          <w:color w:val="0000FF"/>
        </w:rPr>
        <w:t>&lt;/</w:t>
      </w:r>
      <w:r w:rsidRPr="00DE2C34">
        <w:rPr>
          <w:color w:val="990000"/>
        </w:rPr>
        <w:t>m2:REMARKS</w:t>
      </w:r>
      <w:r w:rsidRPr="00DE2C34">
        <w:rPr>
          <w:color w:val="0000FF"/>
        </w:rPr>
        <w:t>&gt;</w:t>
      </w:r>
      <w:r w:rsidRPr="00DE2C34">
        <w:t xml:space="preserve"> </w:t>
      </w:r>
    </w:p>
    <w:p w14:paraId="21697A6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m2:TRAN_ACK_TYPE</w:t>
      </w:r>
      <w:r w:rsidRPr="00DE2C34">
        <w:rPr>
          <w:color w:val="0000FF"/>
        </w:rPr>
        <w:t>&gt;</w:t>
      </w:r>
      <w:r w:rsidRPr="00DE2C34">
        <w:rPr>
          <w:b/>
          <w:bCs/>
        </w:rPr>
        <w:t>AT</w:t>
      </w:r>
      <w:r w:rsidRPr="00DE2C34">
        <w:rPr>
          <w:color w:val="0000FF"/>
        </w:rPr>
        <w:t>&lt;/</w:t>
      </w:r>
      <w:r w:rsidRPr="00DE2C34">
        <w:rPr>
          <w:color w:val="990000"/>
        </w:rPr>
        <w:t>m2:TRAN_ACK_TYPE</w:t>
      </w:r>
      <w:r w:rsidRPr="00DE2C34">
        <w:rPr>
          <w:color w:val="0000FF"/>
        </w:rPr>
        <w:t>&gt;</w:t>
      </w:r>
      <w:r w:rsidRPr="00DE2C34">
        <w:t xml:space="preserve"> </w:t>
      </w:r>
    </w:p>
    <w:p w14:paraId="6688EEE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m2:TRANS_SET_PURPOSE_CODE</w:t>
      </w:r>
      <w:r w:rsidRPr="00DE2C34">
        <w:rPr>
          <w:color w:val="0000FF"/>
        </w:rPr>
        <w:t>&gt;</w:t>
      </w:r>
      <w:r w:rsidRPr="00DE2C34">
        <w:rPr>
          <w:b/>
          <w:bCs/>
        </w:rPr>
        <w:t>06</w:t>
      </w:r>
      <w:r w:rsidRPr="00DE2C34">
        <w:rPr>
          <w:color w:val="0000FF"/>
        </w:rPr>
        <w:t>&lt;/</w:t>
      </w:r>
      <w:r w:rsidRPr="00DE2C34">
        <w:rPr>
          <w:color w:val="990000"/>
        </w:rPr>
        <w:t>m2:TRANS_SET_PURPOSE_CODE</w:t>
      </w:r>
      <w:r w:rsidRPr="00DE2C34">
        <w:rPr>
          <w:color w:val="0000FF"/>
        </w:rPr>
        <w:t>&gt;</w:t>
      </w:r>
      <w:r w:rsidRPr="00DE2C34">
        <w:t xml:space="preserve"> </w:t>
      </w:r>
    </w:p>
    <w:p w14:paraId="2E42AE19"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m2:HDR</w:t>
      </w:r>
      <w:r w:rsidRPr="00DE2C34">
        <w:rPr>
          <w:color w:val="0000FF"/>
        </w:rPr>
        <w:t>&gt;</w:t>
      </w:r>
    </w:p>
    <w:p w14:paraId="4F1DD12B" w14:textId="77777777" w:rsidR="0053562E" w:rsidRPr="00DE2C34" w:rsidRDefault="0053562E" w:rsidP="0053562E">
      <w:pPr>
        <w:ind w:hanging="480"/>
      </w:pPr>
      <w:hyperlink r:id="rId1480" w:history="1">
        <w:r w:rsidRPr="00DE2C34">
          <w:rPr>
            <w:b/>
            <w:bCs/>
            <w:color w:val="FF0000"/>
            <w:u w:val="single"/>
          </w:rPr>
          <w:t>-</w:t>
        </w:r>
      </w:hyperlink>
      <w:r w:rsidRPr="00DE2C34">
        <w:t xml:space="preserve"> </w:t>
      </w:r>
      <w:r w:rsidRPr="00DE2C34">
        <w:rPr>
          <w:color w:val="0000FF"/>
        </w:rPr>
        <w:t>&lt;</w:t>
      </w:r>
      <w:r w:rsidRPr="00DE2C34">
        <w:rPr>
          <w:color w:val="990000"/>
        </w:rPr>
        <w:t>m2:NOTIFICATION</w:t>
      </w:r>
      <w:r w:rsidRPr="00DE2C34">
        <w:rPr>
          <w:color w:val="0000FF"/>
        </w:rPr>
        <w:t>&gt;</w:t>
      </w:r>
    </w:p>
    <w:p w14:paraId="45EE4187" w14:textId="77777777" w:rsidR="0053562E" w:rsidRPr="00DE2C34" w:rsidRDefault="0053562E" w:rsidP="0053562E">
      <w:pPr>
        <w:ind w:hanging="480"/>
      </w:pPr>
      <w:hyperlink r:id="rId1481" w:history="1">
        <w:r w:rsidRPr="00DE2C34">
          <w:rPr>
            <w:b/>
            <w:bCs/>
            <w:color w:val="FF0000"/>
            <w:u w:val="single"/>
          </w:rPr>
          <w:t>-</w:t>
        </w:r>
      </w:hyperlink>
      <w:r w:rsidRPr="00DE2C34">
        <w:t xml:space="preserve"> </w:t>
      </w:r>
      <w:r w:rsidRPr="00DE2C34">
        <w:rPr>
          <w:color w:val="0000FF"/>
        </w:rPr>
        <w:t>&lt;</w:t>
      </w:r>
      <w:r w:rsidRPr="00DE2C34">
        <w:rPr>
          <w:color w:val="990000"/>
        </w:rPr>
        <w:t>m2:FIRM_ORDER_NOTIFICATION</w:t>
      </w:r>
      <w:r w:rsidRPr="00DE2C34">
        <w:rPr>
          <w:color w:val="0000FF"/>
        </w:rPr>
        <w:t>&gt;</w:t>
      </w:r>
    </w:p>
    <w:p w14:paraId="6054A8E4" w14:textId="77777777" w:rsidR="0053562E" w:rsidRPr="00DE2C34" w:rsidRDefault="0053562E" w:rsidP="0053562E">
      <w:pPr>
        <w:ind w:hanging="480"/>
      </w:pPr>
      <w:hyperlink r:id="rId1482" w:history="1">
        <w:r w:rsidRPr="00DE2C34">
          <w:rPr>
            <w:b/>
            <w:bCs/>
            <w:color w:val="FF0000"/>
            <w:u w:val="single"/>
          </w:rPr>
          <w:t>-</w:t>
        </w:r>
      </w:hyperlink>
      <w:r w:rsidRPr="00DE2C34">
        <w:t xml:space="preserve"> </w:t>
      </w:r>
      <w:r w:rsidRPr="00DE2C34">
        <w:rPr>
          <w:color w:val="0000FF"/>
        </w:rPr>
        <w:t>&lt;</w:t>
      </w:r>
      <w:r w:rsidRPr="00DE2C34">
        <w:rPr>
          <w:color w:val="990000"/>
        </w:rPr>
        <w:t>m2:NOTIFICATION_ADMIN</w:t>
      </w:r>
      <w:r w:rsidRPr="00DE2C34">
        <w:rPr>
          <w:color w:val="0000FF"/>
        </w:rPr>
        <w:t>&gt;</w:t>
      </w:r>
    </w:p>
    <w:p w14:paraId="2AE00C4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m2:INIT</w:t>
      </w:r>
      <w:r w:rsidRPr="00DE2C34">
        <w:rPr>
          <w:color w:val="0000FF"/>
        </w:rPr>
        <w:t>&gt;</w:t>
      </w:r>
      <w:r w:rsidRPr="00DE2C34">
        <w:rPr>
          <w:b/>
          <w:bCs/>
        </w:rPr>
        <w:t>BOJANGLES</w:t>
      </w:r>
      <w:r w:rsidRPr="00DE2C34">
        <w:rPr>
          <w:color w:val="0000FF"/>
        </w:rPr>
        <w:t>&lt;/</w:t>
      </w:r>
      <w:r w:rsidRPr="00DE2C34">
        <w:rPr>
          <w:color w:val="990000"/>
        </w:rPr>
        <w:t>m2:INIT</w:t>
      </w:r>
      <w:r w:rsidRPr="00DE2C34">
        <w:rPr>
          <w:color w:val="0000FF"/>
        </w:rPr>
        <w:t>&gt;</w:t>
      </w:r>
      <w:r w:rsidRPr="00DE2C34">
        <w:t xml:space="preserve"> </w:t>
      </w:r>
    </w:p>
    <w:p w14:paraId="70446E7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m2:INIT_TEL_NO</w:t>
      </w:r>
      <w:r w:rsidRPr="00DE2C34">
        <w:rPr>
          <w:color w:val="0000FF"/>
        </w:rPr>
        <w:t>&gt;</w:t>
      </w:r>
      <w:r w:rsidRPr="00DE2C34">
        <w:rPr>
          <w:b/>
          <w:bCs/>
        </w:rPr>
        <w:t>8884448888</w:t>
      </w:r>
      <w:r w:rsidRPr="00DE2C34">
        <w:rPr>
          <w:color w:val="0000FF"/>
        </w:rPr>
        <w:t>&lt;/</w:t>
      </w:r>
      <w:r w:rsidRPr="00DE2C34">
        <w:rPr>
          <w:color w:val="990000"/>
        </w:rPr>
        <w:t>m2:INIT_TEL_NO</w:t>
      </w:r>
      <w:r w:rsidRPr="00DE2C34">
        <w:rPr>
          <w:color w:val="0000FF"/>
        </w:rPr>
        <w:t>&gt;</w:t>
      </w:r>
      <w:r w:rsidRPr="00DE2C34">
        <w:t xml:space="preserve"> </w:t>
      </w:r>
    </w:p>
    <w:p w14:paraId="0C4DACB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m2:REP</w:t>
      </w:r>
      <w:r w:rsidRPr="00DE2C34">
        <w:rPr>
          <w:color w:val="0000FF"/>
        </w:rPr>
        <w:t>&gt;</w:t>
      </w:r>
      <w:r w:rsidRPr="00DE2C34">
        <w:rPr>
          <w:b/>
          <w:bCs/>
        </w:rPr>
        <w:t>LCSC</w:t>
      </w:r>
      <w:r w:rsidRPr="00DE2C34">
        <w:rPr>
          <w:color w:val="0000FF"/>
        </w:rPr>
        <w:t>&lt;/</w:t>
      </w:r>
      <w:r w:rsidRPr="00DE2C34">
        <w:rPr>
          <w:color w:val="990000"/>
        </w:rPr>
        <w:t>m2:REP</w:t>
      </w:r>
      <w:r w:rsidRPr="00DE2C34">
        <w:rPr>
          <w:color w:val="0000FF"/>
        </w:rPr>
        <w:t>&gt;</w:t>
      </w:r>
      <w:r w:rsidRPr="00DE2C34">
        <w:t xml:space="preserve"> </w:t>
      </w:r>
    </w:p>
    <w:p w14:paraId="1AE681E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m2:REP_TEL_NO</w:t>
      </w:r>
      <w:r w:rsidRPr="00DE2C34">
        <w:rPr>
          <w:color w:val="0000FF"/>
        </w:rPr>
        <w:t>&gt;</w:t>
      </w:r>
      <w:r w:rsidRPr="00DE2C34">
        <w:rPr>
          <w:b/>
          <w:bCs/>
        </w:rPr>
        <w:t>8006670807</w:t>
      </w:r>
      <w:r w:rsidRPr="00DE2C34">
        <w:rPr>
          <w:color w:val="0000FF"/>
        </w:rPr>
        <w:t>&lt;/</w:t>
      </w:r>
      <w:r w:rsidRPr="00DE2C34">
        <w:rPr>
          <w:color w:val="990000"/>
        </w:rPr>
        <w:t>m2:REP_TEL_NO</w:t>
      </w:r>
      <w:r w:rsidRPr="00DE2C34">
        <w:rPr>
          <w:color w:val="0000FF"/>
        </w:rPr>
        <w:t>&gt;</w:t>
      </w:r>
      <w:r w:rsidRPr="00DE2C34">
        <w:t xml:space="preserve"> </w:t>
      </w:r>
    </w:p>
    <w:p w14:paraId="18133E7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m2:DD_CD</w:t>
      </w:r>
      <w:r w:rsidRPr="00DE2C34">
        <w:rPr>
          <w:color w:val="0000FF"/>
        </w:rPr>
        <w:t>&gt;</w:t>
      </w:r>
      <w:r w:rsidRPr="00DE2C34">
        <w:rPr>
          <w:b/>
          <w:bCs/>
        </w:rPr>
        <w:t>20091201</w:t>
      </w:r>
      <w:r w:rsidRPr="00DE2C34">
        <w:rPr>
          <w:color w:val="0000FF"/>
        </w:rPr>
        <w:t>&lt;/</w:t>
      </w:r>
      <w:r w:rsidRPr="00DE2C34">
        <w:rPr>
          <w:color w:val="990000"/>
        </w:rPr>
        <w:t>m2:DD_CD</w:t>
      </w:r>
      <w:r w:rsidRPr="00DE2C34">
        <w:rPr>
          <w:color w:val="0000FF"/>
        </w:rPr>
        <w:t>&gt;</w:t>
      </w:r>
      <w:r w:rsidRPr="00DE2C34">
        <w:t xml:space="preserve"> </w:t>
      </w:r>
    </w:p>
    <w:p w14:paraId="354FF4C8"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m2:BAN1</w:t>
      </w:r>
      <w:r w:rsidRPr="00DE2C34">
        <w:rPr>
          <w:color w:val="0000FF"/>
        </w:rPr>
        <w:t>&gt;</w:t>
      </w:r>
      <w:r w:rsidRPr="00DE2C34">
        <w:rPr>
          <w:b/>
          <w:bCs/>
        </w:rPr>
        <w:t>904Q886621621</w:t>
      </w:r>
      <w:r w:rsidRPr="00DE2C34">
        <w:rPr>
          <w:color w:val="0000FF"/>
        </w:rPr>
        <w:t>&lt;/</w:t>
      </w:r>
      <w:r w:rsidRPr="00DE2C34">
        <w:rPr>
          <w:color w:val="990000"/>
        </w:rPr>
        <w:t>m2:BAN1</w:t>
      </w:r>
      <w:r w:rsidRPr="00DE2C34">
        <w:rPr>
          <w:color w:val="0000FF"/>
        </w:rPr>
        <w:t>&gt;</w:t>
      </w:r>
      <w:r w:rsidRPr="00DE2C34">
        <w:t xml:space="preserve"> </w:t>
      </w:r>
    </w:p>
    <w:p w14:paraId="576E742C"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m2:NOTIFICATION_ADMIN</w:t>
      </w:r>
      <w:r w:rsidRPr="00DE2C34">
        <w:rPr>
          <w:color w:val="0000FF"/>
        </w:rPr>
        <w:t>&gt;</w:t>
      </w:r>
    </w:p>
    <w:p w14:paraId="436B9BD1" w14:textId="77777777" w:rsidR="0053562E" w:rsidRPr="00DE2C34" w:rsidRDefault="0053562E" w:rsidP="0053562E">
      <w:pPr>
        <w:ind w:hanging="480"/>
      </w:pPr>
      <w:hyperlink r:id="rId1483" w:history="1">
        <w:r w:rsidRPr="00DE2C34">
          <w:rPr>
            <w:b/>
            <w:bCs/>
            <w:color w:val="FF0000"/>
            <w:u w:val="single"/>
          </w:rPr>
          <w:t>-</w:t>
        </w:r>
      </w:hyperlink>
      <w:r w:rsidRPr="00DE2C34">
        <w:t xml:space="preserve"> </w:t>
      </w:r>
      <w:r w:rsidRPr="00DE2C34">
        <w:rPr>
          <w:color w:val="0000FF"/>
        </w:rPr>
        <w:t>&lt;</w:t>
      </w:r>
      <w:r w:rsidRPr="00DE2C34">
        <w:rPr>
          <w:color w:val="990000"/>
        </w:rPr>
        <w:t>m2:SERVICES_INFO</w:t>
      </w:r>
      <w:r w:rsidRPr="00DE2C34">
        <w:rPr>
          <w:color w:val="0000FF"/>
        </w:rPr>
        <w:t>&gt;</w:t>
      </w:r>
    </w:p>
    <w:p w14:paraId="124586F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m2:LOCNUM_SVCS</w:t>
      </w:r>
      <w:r w:rsidRPr="00DE2C34">
        <w:rPr>
          <w:color w:val="0000FF"/>
        </w:rPr>
        <w:t>&gt;</w:t>
      </w:r>
      <w:r w:rsidRPr="00DE2C34">
        <w:rPr>
          <w:b/>
          <w:bCs/>
        </w:rPr>
        <w:t>000</w:t>
      </w:r>
      <w:r w:rsidRPr="00DE2C34">
        <w:rPr>
          <w:color w:val="0000FF"/>
        </w:rPr>
        <w:t>&lt;/</w:t>
      </w:r>
      <w:r w:rsidRPr="00DE2C34">
        <w:rPr>
          <w:color w:val="990000"/>
        </w:rPr>
        <w:t>m2:LOCNUM_SVCS</w:t>
      </w:r>
      <w:r w:rsidRPr="00DE2C34">
        <w:rPr>
          <w:color w:val="0000FF"/>
        </w:rPr>
        <w:t>&gt;</w:t>
      </w:r>
      <w:r w:rsidRPr="00DE2C34">
        <w:t xml:space="preserve"> </w:t>
      </w:r>
    </w:p>
    <w:p w14:paraId="10580DC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m2:LNUM</w:t>
      </w:r>
      <w:r w:rsidRPr="00DE2C34">
        <w:rPr>
          <w:color w:val="0000FF"/>
        </w:rPr>
        <w:t>&gt;</w:t>
      </w:r>
      <w:r w:rsidRPr="00DE2C34">
        <w:rPr>
          <w:b/>
          <w:bCs/>
        </w:rPr>
        <w:t>00001</w:t>
      </w:r>
      <w:r w:rsidRPr="00DE2C34">
        <w:rPr>
          <w:color w:val="0000FF"/>
        </w:rPr>
        <w:t>&lt;/</w:t>
      </w:r>
      <w:r w:rsidRPr="00DE2C34">
        <w:rPr>
          <w:color w:val="990000"/>
        </w:rPr>
        <w:t>m2:LNUM</w:t>
      </w:r>
      <w:r w:rsidRPr="00DE2C34">
        <w:rPr>
          <w:color w:val="0000FF"/>
        </w:rPr>
        <w:t>&gt;</w:t>
      </w:r>
      <w:r w:rsidRPr="00DE2C34">
        <w:t xml:space="preserve"> </w:t>
      </w:r>
    </w:p>
    <w:p w14:paraId="1D1610F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m2:TNS</w:t>
      </w:r>
      <w:r w:rsidRPr="00DE2C34">
        <w:rPr>
          <w:color w:val="0000FF"/>
        </w:rPr>
        <w:t>&gt;</w:t>
      </w:r>
      <w:r w:rsidRPr="00DE2C34">
        <w:rPr>
          <w:b/>
          <w:bCs/>
        </w:rPr>
        <w:t>9042230387</w:t>
      </w:r>
      <w:r w:rsidRPr="00DE2C34">
        <w:rPr>
          <w:color w:val="0000FF"/>
        </w:rPr>
        <w:t>&lt;/</w:t>
      </w:r>
      <w:r w:rsidRPr="00DE2C34">
        <w:rPr>
          <w:color w:val="990000"/>
        </w:rPr>
        <w:t>m2:TNS</w:t>
      </w:r>
      <w:r w:rsidRPr="00DE2C34">
        <w:rPr>
          <w:color w:val="0000FF"/>
        </w:rPr>
        <w:t>&gt;</w:t>
      </w:r>
      <w:r w:rsidRPr="00DE2C34">
        <w:t xml:space="preserve"> </w:t>
      </w:r>
    </w:p>
    <w:p w14:paraId="7294D27A"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m2:SERVICES_INFO</w:t>
      </w:r>
      <w:r w:rsidRPr="00DE2C34">
        <w:rPr>
          <w:color w:val="0000FF"/>
        </w:rPr>
        <w:t>&gt;</w:t>
      </w:r>
    </w:p>
    <w:p w14:paraId="525B85DC" w14:textId="77777777" w:rsidR="0053562E" w:rsidRPr="00DE2C34" w:rsidRDefault="0053562E" w:rsidP="0053562E">
      <w:pPr>
        <w:ind w:hanging="480"/>
      </w:pPr>
      <w:hyperlink r:id="rId1484" w:history="1">
        <w:r w:rsidRPr="00DE2C34">
          <w:rPr>
            <w:b/>
            <w:bCs/>
            <w:color w:val="FF0000"/>
            <w:u w:val="single"/>
          </w:rPr>
          <w:t>-</w:t>
        </w:r>
      </w:hyperlink>
      <w:r w:rsidRPr="00DE2C34">
        <w:t xml:space="preserve"> </w:t>
      </w:r>
      <w:r w:rsidRPr="00DE2C34">
        <w:rPr>
          <w:color w:val="0000FF"/>
        </w:rPr>
        <w:t>&lt;</w:t>
      </w:r>
      <w:r w:rsidRPr="00DE2C34">
        <w:rPr>
          <w:color w:val="990000"/>
        </w:rPr>
        <w:t>m2:SERVICES_INFO</w:t>
      </w:r>
      <w:r w:rsidRPr="00DE2C34">
        <w:rPr>
          <w:color w:val="0000FF"/>
        </w:rPr>
        <w:t>&gt;</w:t>
      </w:r>
    </w:p>
    <w:p w14:paraId="1C2B265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m2:LOCNUM_SVCS</w:t>
      </w:r>
      <w:r w:rsidRPr="00DE2C34">
        <w:rPr>
          <w:color w:val="0000FF"/>
        </w:rPr>
        <w:t>&gt;</w:t>
      </w:r>
      <w:r w:rsidRPr="00DE2C34">
        <w:rPr>
          <w:b/>
          <w:bCs/>
        </w:rPr>
        <w:t>000</w:t>
      </w:r>
      <w:r w:rsidRPr="00DE2C34">
        <w:rPr>
          <w:color w:val="0000FF"/>
        </w:rPr>
        <w:t>&lt;/</w:t>
      </w:r>
      <w:r w:rsidRPr="00DE2C34">
        <w:rPr>
          <w:color w:val="990000"/>
        </w:rPr>
        <w:t>m2:LOCNUM_SVCS</w:t>
      </w:r>
      <w:r w:rsidRPr="00DE2C34">
        <w:rPr>
          <w:color w:val="0000FF"/>
        </w:rPr>
        <w:t>&gt;</w:t>
      </w:r>
      <w:r w:rsidRPr="00DE2C34">
        <w:t xml:space="preserve"> </w:t>
      </w:r>
    </w:p>
    <w:p w14:paraId="3E6B5E4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m2:LNUM</w:t>
      </w:r>
      <w:r w:rsidRPr="00DE2C34">
        <w:rPr>
          <w:color w:val="0000FF"/>
        </w:rPr>
        <w:t>&gt;</w:t>
      </w:r>
      <w:r w:rsidRPr="00DE2C34">
        <w:rPr>
          <w:b/>
          <w:bCs/>
        </w:rPr>
        <w:t>00002</w:t>
      </w:r>
      <w:r w:rsidRPr="00DE2C34">
        <w:rPr>
          <w:color w:val="0000FF"/>
        </w:rPr>
        <w:t>&lt;/</w:t>
      </w:r>
      <w:r w:rsidRPr="00DE2C34">
        <w:rPr>
          <w:color w:val="990000"/>
        </w:rPr>
        <w:t>m2:LNUM</w:t>
      </w:r>
      <w:r w:rsidRPr="00DE2C34">
        <w:rPr>
          <w:color w:val="0000FF"/>
        </w:rPr>
        <w:t>&gt;</w:t>
      </w:r>
      <w:r w:rsidRPr="00DE2C34">
        <w:t xml:space="preserve"> </w:t>
      </w:r>
    </w:p>
    <w:p w14:paraId="380DA9B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m2:TNS</w:t>
      </w:r>
      <w:r w:rsidRPr="00DE2C34">
        <w:rPr>
          <w:color w:val="0000FF"/>
        </w:rPr>
        <w:t>&gt;</w:t>
      </w:r>
      <w:r w:rsidRPr="00DE2C34">
        <w:rPr>
          <w:b/>
          <w:bCs/>
        </w:rPr>
        <w:t>9042230211</w:t>
      </w:r>
      <w:r w:rsidRPr="00DE2C34">
        <w:rPr>
          <w:color w:val="0000FF"/>
        </w:rPr>
        <w:t>&lt;/</w:t>
      </w:r>
      <w:r w:rsidRPr="00DE2C34">
        <w:rPr>
          <w:color w:val="990000"/>
        </w:rPr>
        <w:t>m2:TNS</w:t>
      </w:r>
      <w:r w:rsidRPr="00DE2C34">
        <w:rPr>
          <w:color w:val="0000FF"/>
        </w:rPr>
        <w:t>&gt;</w:t>
      </w:r>
      <w:r w:rsidRPr="00DE2C34">
        <w:t xml:space="preserve"> </w:t>
      </w:r>
    </w:p>
    <w:p w14:paraId="7F354B23"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m2:SERVICES_INFO</w:t>
      </w:r>
      <w:r w:rsidRPr="00DE2C34">
        <w:rPr>
          <w:color w:val="0000FF"/>
        </w:rPr>
        <w:t>&gt;</w:t>
      </w:r>
    </w:p>
    <w:p w14:paraId="3A90869C" w14:textId="77777777" w:rsidR="0053562E" w:rsidRPr="00DE2C34" w:rsidRDefault="0053562E" w:rsidP="0053562E">
      <w:pPr>
        <w:ind w:hanging="480"/>
      </w:pPr>
      <w:hyperlink r:id="rId1485" w:history="1">
        <w:r w:rsidRPr="00DE2C34">
          <w:rPr>
            <w:b/>
            <w:bCs/>
            <w:color w:val="FF0000"/>
            <w:u w:val="single"/>
          </w:rPr>
          <w:t>-</w:t>
        </w:r>
      </w:hyperlink>
      <w:r w:rsidRPr="00DE2C34">
        <w:t xml:space="preserve"> </w:t>
      </w:r>
      <w:r w:rsidRPr="00DE2C34">
        <w:rPr>
          <w:color w:val="0000FF"/>
        </w:rPr>
        <w:t>&lt;</w:t>
      </w:r>
      <w:r w:rsidRPr="00DE2C34">
        <w:rPr>
          <w:color w:val="990000"/>
        </w:rPr>
        <w:t>m2:DIRECTORY_INFO</w:t>
      </w:r>
      <w:r w:rsidRPr="00DE2C34">
        <w:rPr>
          <w:color w:val="0000FF"/>
        </w:rPr>
        <w:t>&gt;</w:t>
      </w:r>
    </w:p>
    <w:p w14:paraId="5588E31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m2:DLNUM</w:t>
      </w:r>
      <w:r w:rsidRPr="00DE2C34">
        <w:rPr>
          <w:color w:val="0000FF"/>
        </w:rPr>
        <w:t>&gt;</w:t>
      </w:r>
      <w:r w:rsidRPr="00DE2C34">
        <w:rPr>
          <w:b/>
          <w:bCs/>
        </w:rPr>
        <w:t>0001</w:t>
      </w:r>
      <w:r w:rsidRPr="00DE2C34">
        <w:rPr>
          <w:color w:val="0000FF"/>
        </w:rPr>
        <w:t>&lt;/</w:t>
      </w:r>
      <w:r w:rsidRPr="00DE2C34">
        <w:rPr>
          <w:color w:val="990000"/>
        </w:rPr>
        <w:t>m2:DLNUM</w:t>
      </w:r>
      <w:r w:rsidRPr="00DE2C34">
        <w:rPr>
          <w:color w:val="0000FF"/>
        </w:rPr>
        <w:t>&gt;</w:t>
      </w:r>
      <w:r w:rsidRPr="00DE2C34">
        <w:t xml:space="preserve"> </w:t>
      </w:r>
    </w:p>
    <w:p w14:paraId="7F7DC49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m2:LACT</w:t>
      </w:r>
      <w:r w:rsidRPr="00DE2C34">
        <w:rPr>
          <w:color w:val="0000FF"/>
        </w:rPr>
        <w:t>&gt;</w:t>
      </w:r>
      <w:r w:rsidRPr="00DE2C34">
        <w:rPr>
          <w:b/>
          <w:bCs/>
        </w:rPr>
        <w:t>O</w:t>
      </w:r>
      <w:r w:rsidRPr="00DE2C34">
        <w:rPr>
          <w:color w:val="0000FF"/>
        </w:rPr>
        <w:t>&lt;/</w:t>
      </w:r>
      <w:r w:rsidRPr="00DE2C34">
        <w:rPr>
          <w:color w:val="990000"/>
        </w:rPr>
        <w:t>m2:LACT</w:t>
      </w:r>
      <w:r w:rsidRPr="00DE2C34">
        <w:rPr>
          <w:color w:val="0000FF"/>
        </w:rPr>
        <w:t>&gt;</w:t>
      </w:r>
      <w:r w:rsidRPr="00DE2C34">
        <w:t xml:space="preserve"> </w:t>
      </w:r>
    </w:p>
    <w:p w14:paraId="16EB0A9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m2:STYC</w:t>
      </w:r>
      <w:r w:rsidRPr="00DE2C34">
        <w:rPr>
          <w:color w:val="0000FF"/>
        </w:rPr>
        <w:t>&gt;</w:t>
      </w:r>
      <w:r w:rsidRPr="00DE2C34">
        <w:rPr>
          <w:b/>
          <w:bCs/>
        </w:rPr>
        <w:t>SL</w:t>
      </w:r>
      <w:r w:rsidRPr="00DE2C34">
        <w:rPr>
          <w:color w:val="0000FF"/>
        </w:rPr>
        <w:t>&lt;/</w:t>
      </w:r>
      <w:r w:rsidRPr="00DE2C34">
        <w:rPr>
          <w:color w:val="990000"/>
        </w:rPr>
        <w:t>m2:STYC</w:t>
      </w:r>
      <w:r w:rsidRPr="00DE2C34">
        <w:rPr>
          <w:color w:val="0000FF"/>
        </w:rPr>
        <w:t>&gt;</w:t>
      </w:r>
      <w:r w:rsidRPr="00DE2C34">
        <w:t xml:space="preserve"> </w:t>
      </w:r>
    </w:p>
    <w:p w14:paraId="52028FA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m2:LISTNM</w:t>
      </w:r>
      <w:r w:rsidRPr="00DE2C34">
        <w:rPr>
          <w:color w:val="0000FF"/>
        </w:rPr>
        <w:t>&gt;</w:t>
      </w:r>
      <w:r w:rsidRPr="00DE2C34">
        <w:rPr>
          <w:b/>
          <w:bCs/>
        </w:rPr>
        <w:t>Island</w:t>
      </w:r>
      <w:r w:rsidRPr="00DE2C34">
        <w:rPr>
          <w:color w:val="0000FF"/>
        </w:rPr>
        <w:t>&lt;/</w:t>
      </w:r>
      <w:r w:rsidRPr="00DE2C34">
        <w:rPr>
          <w:color w:val="990000"/>
        </w:rPr>
        <w:t>m2:LISTNM</w:t>
      </w:r>
      <w:r w:rsidRPr="00DE2C34">
        <w:rPr>
          <w:color w:val="0000FF"/>
        </w:rPr>
        <w:t>&gt;</w:t>
      </w:r>
      <w:r w:rsidRPr="00DE2C34">
        <w:t xml:space="preserve"> </w:t>
      </w:r>
    </w:p>
    <w:p w14:paraId="474D23F3"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m2:DIRECTORY_INFO</w:t>
      </w:r>
      <w:r w:rsidRPr="00DE2C34">
        <w:rPr>
          <w:color w:val="0000FF"/>
        </w:rPr>
        <w:t>&gt;</w:t>
      </w:r>
    </w:p>
    <w:p w14:paraId="756902E8" w14:textId="77777777" w:rsidR="0053562E" w:rsidRPr="00DE2C34" w:rsidRDefault="0053562E" w:rsidP="0053562E">
      <w:pPr>
        <w:ind w:hanging="480"/>
      </w:pPr>
      <w:hyperlink r:id="rId1486" w:history="1">
        <w:r w:rsidRPr="00DE2C34">
          <w:rPr>
            <w:b/>
            <w:bCs/>
            <w:color w:val="FF0000"/>
            <w:u w:val="single"/>
          </w:rPr>
          <w:t>-</w:t>
        </w:r>
      </w:hyperlink>
      <w:r w:rsidRPr="00DE2C34">
        <w:t xml:space="preserve"> </w:t>
      </w:r>
      <w:r w:rsidRPr="00DE2C34">
        <w:rPr>
          <w:color w:val="0000FF"/>
        </w:rPr>
        <w:t>&lt;</w:t>
      </w:r>
      <w:r w:rsidRPr="00DE2C34">
        <w:rPr>
          <w:color w:val="990000"/>
        </w:rPr>
        <w:t>m2:DIRECTORY_INFO</w:t>
      </w:r>
      <w:r w:rsidRPr="00DE2C34">
        <w:rPr>
          <w:color w:val="0000FF"/>
        </w:rPr>
        <w:t>&gt;</w:t>
      </w:r>
    </w:p>
    <w:p w14:paraId="58A1721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m2:DLNUM</w:t>
      </w:r>
      <w:r w:rsidRPr="00DE2C34">
        <w:rPr>
          <w:color w:val="0000FF"/>
        </w:rPr>
        <w:t>&gt;</w:t>
      </w:r>
      <w:r w:rsidRPr="00DE2C34">
        <w:rPr>
          <w:b/>
          <w:bCs/>
        </w:rPr>
        <w:t>0002</w:t>
      </w:r>
      <w:r w:rsidRPr="00DE2C34">
        <w:rPr>
          <w:color w:val="0000FF"/>
        </w:rPr>
        <w:t>&lt;/</w:t>
      </w:r>
      <w:r w:rsidRPr="00DE2C34">
        <w:rPr>
          <w:color w:val="990000"/>
        </w:rPr>
        <w:t>m2:DLNUM</w:t>
      </w:r>
      <w:r w:rsidRPr="00DE2C34">
        <w:rPr>
          <w:color w:val="0000FF"/>
        </w:rPr>
        <w:t>&gt;</w:t>
      </w:r>
      <w:r w:rsidRPr="00DE2C34">
        <w:t xml:space="preserve"> </w:t>
      </w:r>
    </w:p>
    <w:p w14:paraId="44A3E23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m2:LTN</w:t>
      </w:r>
      <w:r w:rsidRPr="00DE2C34">
        <w:rPr>
          <w:color w:val="0000FF"/>
        </w:rPr>
        <w:t>&gt;</w:t>
      </w:r>
      <w:r w:rsidRPr="00DE2C34">
        <w:rPr>
          <w:b/>
          <w:bCs/>
        </w:rPr>
        <w:t>9042230387</w:t>
      </w:r>
      <w:r w:rsidRPr="00DE2C34">
        <w:rPr>
          <w:color w:val="0000FF"/>
        </w:rPr>
        <w:t>&lt;/</w:t>
      </w:r>
      <w:r w:rsidRPr="00DE2C34">
        <w:rPr>
          <w:color w:val="990000"/>
        </w:rPr>
        <w:t>m2:LTN</w:t>
      </w:r>
      <w:r w:rsidRPr="00DE2C34">
        <w:rPr>
          <w:color w:val="0000FF"/>
        </w:rPr>
        <w:t>&gt;</w:t>
      </w:r>
      <w:r w:rsidRPr="00DE2C34">
        <w:t xml:space="preserve"> </w:t>
      </w:r>
    </w:p>
    <w:p w14:paraId="5E29E80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m2:LACT</w:t>
      </w:r>
      <w:r w:rsidRPr="00DE2C34">
        <w:rPr>
          <w:color w:val="0000FF"/>
        </w:rPr>
        <w:t>&gt;</w:t>
      </w:r>
      <w:r w:rsidRPr="00DE2C34">
        <w:rPr>
          <w:b/>
          <w:bCs/>
        </w:rPr>
        <w:t>I</w:t>
      </w:r>
      <w:r w:rsidRPr="00DE2C34">
        <w:rPr>
          <w:color w:val="0000FF"/>
        </w:rPr>
        <w:t>&lt;/</w:t>
      </w:r>
      <w:r w:rsidRPr="00DE2C34">
        <w:rPr>
          <w:color w:val="990000"/>
        </w:rPr>
        <w:t>m2:LACT</w:t>
      </w:r>
      <w:r w:rsidRPr="00DE2C34">
        <w:rPr>
          <w:color w:val="0000FF"/>
        </w:rPr>
        <w:t>&gt;</w:t>
      </w:r>
      <w:r w:rsidRPr="00DE2C34">
        <w:t xml:space="preserve"> </w:t>
      </w:r>
    </w:p>
    <w:p w14:paraId="08B6B65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m2:LTY</w:t>
      </w:r>
      <w:r w:rsidRPr="00DE2C34">
        <w:rPr>
          <w:color w:val="0000FF"/>
        </w:rPr>
        <w:t>&gt;</w:t>
      </w:r>
      <w:r w:rsidRPr="00DE2C34">
        <w:rPr>
          <w:b/>
          <w:bCs/>
        </w:rPr>
        <w:t>1</w:t>
      </w:r>
      <w:r w:rsidRPr="00DE2C34">
        <w:rPr>
          <w:color w:val="0000FF"/>
        </w:rPr>
        <w:t>&lt;/</w:t>
      </w:r>
      <w:r w:rsidRPr="00DE2C34">
        <w:rPr>
          <w:color w:val="990000"/>
        </w:rPr>
        <w:t>m2:LTY</w:t>
      </w:r>
      <w:r w:rsidRPr="00DE2C34">
        <w:rPr>
          <w:color w:val="0000FF"/>
        </w:rPr>
        <w:t>&gt;</w:t>
      </w:r>
      <w:r w:rsidRPr="00DE2C34">
        <w:t xml:space="preserve"> </w:t>
      </w:r>
    </w:p>
    <w:p w14:paraId="647E4674"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m2:STYC</w:t>
      </w:r>
      <w:r w:rsidRPr="00DE2C34">
        <w:rPr>
          <w:color w:val="0000FF"/>
        </w:rPr>
        <w:t>&gt;</w:t>
      </w:r>
      <w:r w:rsidRPr="00DE2C34">
        <w:rPr>
          <w:b/>
          <w:bCs/>
        </w:rPr>
        <w:t>SL</w:t>
      </w:r>
      <w:r w:rsidRPr="00DE2C34">
        <w:rPr>
          <w:color w:val="0000FF"/>
        </w:rPr>
        <w:t>&lt;/</w:t>
      </w:r>
      <w:r w:rsidRPr="00DE2C34">
        <w:rPr>
          <w:color w:val="990000"/>
        </w:rPr>
        <w:t>m2:STYC</w:t>
      </w:r>
      <w:r w:rsidRPr="00DE2C34">
        <w:rPr>
          <w:color w:val="0000FF"/>
        </w:rPr>
        <w:t>&gt;</w:t>
      </w:r>
      <w:r w:rsidRPr="00DE2C34">
        <w:t xml:space="preserve"> </w:t>
      </w:r>
    </w:p>
    <w:p w14:paraId="5B61ACF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m2:DOI</w:t>
      </w:r>
      <w:r w:rsidRPr="00DE2C34">
        <w:rPr>
          <w:color w:val="0000FF"/>
        </w:rPr>
        <w:t>&gt;</w:t>
      </w:r>
      <w:r w:rsidRPr="00DE2C34">
        <w:rPr>
          <w:b/>
          <w:bCs/>
        </w:rPr>
        <w:t>0</w:t>
      </w:r>
      <w:r w:rsidRPr="00DE2C34">
        <w:rPr>
          <w:color w:val="0000FF"/>
        </w:rPr>
        <w:t>&lt;/</w:t>
      </w:r>
      <w:r w:rsidRPr="00DE2C34">
        <w:rPr>
          <w:color w:val="990000"/>
        </w:rPr>
        <w:t>m2:DOI</w:t>
      </w:r>
      <w:r w:rsidRPr="00DE2C34">
        <w:rPr>
          <w:color w:val="0000FF"/>
        </w:rPr>
        <w:t>&gt;</w:t>
      </w:r>
      <w:r w:rsidRPr="00DE2C34">
        <w:t xml:space="preserve"> </w:t>
      </w:r>
    </w:p>
    <w:p w14:paraId="4D35CEA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m2:TOA</w:t>
      </w:r>
      <w:r w:rsidRPr="00DE2C34">
        <w:rPr>
          <w:color w:val="0000FF"/>
        </w:rPr>
        <w:t>&gt;</w:t>
      </w:r>
      <w:r w:rsidRPr="00DE2C34">
        <w:rPr>
          <w:b/>
          <w:bCs/>
        </w:rPr>
        <w:t>B</w:t>
      </w:r>
      <w:r w:rsidRPr="00DE2C34">
        <w:rPr>
          <w:color w:val="0000FF"/>
        </w:rPr>
        <w:t>&lt;/</w:t>
      </w:r>
      <w:r w:rsidRPr="00DE2C34">
        <w:rPr>
          <w:color w:val="990000"/>
        </w:rPr>
        <w:t>m2:TOA</w:t>
      </w:r>
      <w:r w:rsidRPr="00DE2C34">
        <w:rPr>
          <w:color w:val="0000FF"/>
        </w:rPr>
        <w:t>&gt;</w:t>
      </w:r>
      <w:r w:rsidRPr="00DE2C34">
        <w:t xml:space="preserve"> </w:t>
      </w:r>
    </w:p>
    <w:p w14:paraId="2446DD94"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m2:LISTNM</w:t>
      </w:r>
      <w:r w:rsidRPr="00DE2C34">
        <w:rPr>
          <w:color w:val="0000FF"/>
        </w:rPr>
        <w:t>&gt;</w:t>
      </w:r>
      <w:r w:rsidRPr="00DE2C34">
        <w:rPr>
          <w:b/>
          <w:bCs/>
        </w:rPr>
        <w:t>Island Treasure</w:t>
      </w:r>
      <w:r w:rsidRPr="00DE2C34">
        <w:rPr>
          <w:color w:val="0000FF"/>
        </w:rPr>
        <w:t>&lt;/</w:t>
      </w:r>
      <w:r w:rsidRPr="00DE2C34">
        <w:rPr>
          <w:color w:val="990000"/>
        </w:rPr>
        <w:t>m2:LISTNM</w:t>
      </w:r>
      <w:r w:rsidRPr="00DE2C34">
        <w:rPr>
          <w:color w:val="0000FF"/>
        </w:rPr>
        <w:t>&gt;</w:t>
      </w:r>
      <w:r w:rsidRPr="00DE2C34">
        <w:t xml:space="preserve"> </w:t>
      </w:r>
    </w:p>
    <w:p w14:paraId="4DAF2D9D" w14:textId="77777777" w:rsidR="0053562E" w:rsidRPr="008C51B0" w:rsidRDefault="0053562E" w:rsidP="0053562E">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m2:LISTADR</w:t>
      </w:r>
      <w:r w:rsidRPr="008C51B0">
        <w:rPr>
          <w:color w:val="0000FF"/>
          <w:lang w:val="es-ES"/>
        </w:rPr>
        <w:t>&gt;</w:t>
      </w:r>
      <w:r w:rsidRPr="008C51B0">
        <w:rPr>
          <w:b/>
          <w:bCs/>
          <w:lang w:val="es-ES"/>
        </w:rPr>
        <w:t>3370 Thalia Rd</w:t>
      </w:r>
      <w:r w:rsidRPr="008C51B0">
        <w:rPr>
          <w:color w:val="0000FF"/>
          <w:lang w:val="es-ES"/>
        </w:rPr>
        <w:t>&lt;/</w:t>
      </w:r>
      <w:r w:rsidRPr="008C51B0">
        <w:rPr>
          <w:color w:val="990000"/>
          <w:lang w:val="es-ES"/>
        </w:rPr>
        <w:t>m2:LISTADR</w:t>
      </w:r>
      <w:r w:rsidRPr="008C51B0">
        <w:rPr>
          <w:color w:val="0000FF"/>
          <w:lang w:val="es-ES"/>
        </w:rPr>
        <w:t>&gt;</w:t>
      </w:r>
      <w:r w:rsidRPr="008C51B0">
        <w:rPr>
          <w:lang w:val="es-ES"/>
        </w:rPr>
        <w:t xml:space="preserve"> </w:t>
      </w:r>
    </w:p>
    <w:p w14:paraId="5475B860" w14:textId="77777777" w:rsidR="0053562E" w:rsidRPr="00DE2C34" w:rsidRDefault="0053562E" w:rsidP="0053562E">
      <w:pPr>
        <w:ind w:hanging="240"/>
      </w:pPr>
      <w:r w:rsidRPr="008C51B0">
        <w:rPr>
          <w:b/>
          <w:bCs/>
          <w:color w:val="FF0000"/>
          <w:lang w:val="es-ES"/>
        </w:rPr>
        <w:t> </w:t>
      </w:r>
      <w:r w:rsidRPr="008C51B0">
        <w:rPr>
          <w:lang w:val="es-ES"/>
        </w:rPr>
        <w:t xml:space="preserve"> </w:t>
      </w:r>
      <w:r w:rsidRPr="00DE2C34">
        <w:rPr>
          <w:color w:val="0000FF"/>
        </w:rPr>
        <w:t>&lt;/</w:t>
      </w:r>
      <w:r w:rsidRPr="00DE2C34">
        <w:rPr>
          <w:color w:val="990000"/>
        </w:rPr>
        <w:t>m2:DIRECTORY_INFO</w:t>
      </w:r>
      <w:r w:rsidRPr="00DE2C34">
        <w:rPr>
          <w:color w:val="0000FF"/>
        </w:rPr>
        <w:t>&gt;</w:t>
      </w:r>
    </w:p>
    <w:p w14:paraId="432F1AA2"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m2:FIRM_ORDER_NOTIFICATION</w:t>
      </w:r>
      <w:r w:rsidRPr="00DE2C34">
        <w:rPr>
          <w:color w:val="0000FF"/>
        </w:rPr>
        <w:t>&gt;</w:t>
      </w:r>
    </w:p>
    <w:p w14:paraId="011D97F1"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m2:NOTIFICATION</w:t>
      </w:r>
      <w:r w:rsidRPr="00DE2C34">
        <w:rPr>
          <w:color w:val="0000FF"/>
        </w:rPr>
        <w:t>&gt;</w:t>
      </w:r>
    </w:p>
    <w:p w14:paraId="675A98E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m2:LSR_RESP</w:t>
      </w:r>
      <w:r w:rsidRPr="00DE2C34">
        <w:rPr>
          <w:color w:val="0000FF"/>
        </w:rPr>
        <w:t>&gt;</w:t>
      </w:r>
    </w:p>
    <w:p w14:paraId="19A95B32"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m1:ATT_LSR_ORD_RSP</w:t>
      </w:r>
      <w:r w:rsidRPr="00DE2C34">
        <w:rPr>
          <w:color w:val="0000FF"/>
        </w:rPr>
        <w:t>&gt;</w:t>
      </w:r>
    </w:p>
    <w:p w14:paraId="111C5AB8" w14:textId="77777777" w:rsidR="0053562E" w:rsidRPr="00DE2C34" w:rsidRDefault="0053562E" w:rsidP="0053562E"/>
    <w:p w14:paraId="07D0F840" w14:textId="77777777" w:rsidR="009F64FE" w:rsidRDefault="009F64FE">
      <w:pPr>
        <w:pStyle w:val="TCtxtTAG"/>
        <w:rPr>
          <w:b/>
          <w:bCs/>
          <w:sz w:val="24"/>
        </w:rPr>
      </w:pPr>
    </w:p>
    <w:p w14:paraId="76D05396" w14:textId="77777777" w:rsidR="007C7C71" w:rsidRDefault="007C7C71">
      <w:pPr>
        <w:pStyle w:val="TCtxtTAG"/>
        <w:rPr>
          <w:b/>
          <w:bCs/>
          <w:sz w:val="24"/>
        </w:rPr>
      </w:pPr>
    </w:p>
    <w:p w14:paraId="3123A55E" w14:textId="77777777" w:rsidR="00B752E4" w:rsidRDefault="00B63088">
      <w:pPr>
        <w:pStyle w:val="TCtxtTAG"/>
        <w:rPr>
          <w:b/>
          <w:bCs/>
          <w:sz w:val="24"/>
        </w:rPr>
      </w:pPr>
      <w:r>
        <w:rPr>
          <w:b/>
          <w:bCs/>
          <w:sz w:val="24"/>
        </w:rPr>
        <w:br w:type="page"/>
      </w:r>
      <w:r w:rsidR="00B752E4">
        <w:rPr>
          <w:b/>
          <w:bCs/>
          <w:sz w:val="24"/>
        </w:rPr>
        <w:t>TEST CASE M063: Scenario Description: (Act=C) Change the main telephone number to a new number being added on the account, delete/add features and change the listing.  LNA=C</w:t>
      </w:r>
    </w:p>
    <w:p w14:paraId="3F8BD500" w14:textId="77777777" w:rsidR="00B752E4" w:rsidRDefault="00B752E4">
      <w:pPr>
        <w:pStyle w:val="Heading3"/>
        <w:rPr>
          <w:i w:val="0"/>
          <w:iCs w:val="0"/>
        </w:rPr>
      </w:pPr>
      <w:r>
        <w:rPr>
          <w:i w:val="0"/>
          <w:iCs w:val="0"/>
        </w:rPr>
        <w:t>Type of Account:  Business / Multi-Line</w:t>
      </w:r>
    </w:p>
    <w:p w14:paraId="72773045" w14:textId="77777777" w:rsidR="00090DEA" w:rsidRPr="00090DEA" w:rsidRDefault="00090DEA" w:rsidP="00090DEA"/>
    <w:p w14:paraId="6183CE03" w14:textId="77777777" w:rsidR="00B752E4" w:rsidRDefault="00B752E4"/>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520"/>
      </w:tblGrid>
      <w:tr w:rsidR="00B752E4" w:rsidRPr="00090DEA" w14:paraId="1D0EC885"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1883282D"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7AA90D14" w14:textId="77777777" w:rsidR="00B752E4" w:rsidRPr="00090DEA" w:rsidRDefault="00B752E4">
            <w:pPr>
              <w:jc w:val="center"/>
              <w:rPr>
                <w:rFonts w:ascii="Arial" w:hAnsi="Arial" w:cs="Arial"/>
                <w:b/>
              </w:rPr>
            </w:pPr>
            <w:r w:rsidRPr="00090DEA">
              <w:rPr>
                <w:rFonts w:ascii="Arial" w:hAnsi="Arial" w:cs="Arial"/>
                <w:b/>
              </w:rPr>
              <w:t>FIELD DESCRIPTION</w:t>
            </w:r>
          </w:p>
        </w:tc>
        <w:tc>
          <w:tcPr>
            <w:tcW w:w="2520" w:type="dxa"/>
            <w:tcBorders>
              <w:top w:val="single" w:sz="12" w:space="0" w:color="auto"/>
              <w:left w:val="single" w:sz="6" w:space="0" w:color="auto"/>
              <w:bottom w:val="single" w:sz="6" w:space="0" w:color="auto"/>
              <w:right w:val="single" w:sz="12" w:space="0" w:color="auto"/>
            </w:tcBorders>
          </w:tcPr>
          <w:p w14:paraId="4267A416"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426AC8A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5B2F58B4" w14:textId="77777777" w:rsidR="00B752E4" w:rsidRPr="00090DEA" w:rsidRDefault="00B752E4">
            <w:pPr>
              <w:pStyle w:val="Heading4"/>
              <w:rPr>
                <w:b/>
                <w:bCs/>
                <w:i w:val="0"/>
                <w:iCs w:val="0"/>
              </w:rPr>
            </w:pPr>
            <w:r w:rsidRPr="00090DEA">
              <w:rPr>
                <w:b/>
                <w:bCs/>
                <w:i w:val="0"/>
                <w:iCs w:val="0"/>
              </w:rPr>
              <w:t>LSR  FORM</w:t>
            </w:r>
          </w:p>
        </w:tc>
      </w:tr>
      <w:tr w:rsidR="00B752E4" w:rsidRPr="00090DEA" w14:paraId="76639CEA"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5A1AC81"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0AD31FB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687A4DB" w14:textId="77777777" w:rsidR="00B752E4" w:rsidRPr="00090DEA" w:rsidRDefault="00B752E4">
            <w:pPr>
              <w:pStyle w:val="FORMDATA"/>
              <w:rPr>
                <w:b/>
                <w:color w:val="auto"/>
              </w:rPr>
            </w:pPr>
            <w:r w:rsidRPr="00090DEA">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CCC5C77" w14:textId="77777777" w:rsidR="00B752E4" w:rsidRPr="00090DEA" w:rsidRDefault="00B752E4">
            <w:pPr>
              <w:pStyle w:val="FORMDATA"/>
              <w:rPr>
                <w:b/>
                <w:color w:val="auto"/>
              </w:rPr>
            </w:pPr>
            <w:r w:rsidRPr="00090DEA">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7044B8C" w14:textId="77777777" w:rsidR="00B752E4" w:rsidRPr="00090DEA" w:rsidRDefault="00B752E4">
            <w:pPr>
              <w:pStyle w:val="FORMDATA"/>
              <w:rPr>
                <w:b/>
                <w:color w:val="auto"/>
              </w:rPr>
            </w:pPr>
            <w:r w:rsidRPr="00090DEA">
              <w:rPr>
                <w:b/>
                <w:color w:val="auto"/>
              </w:rPr>
              <w:t>ZXL</w:t>
            </w:r>
          </w:p>
        </w:tc>
      </w:tr>
      <w:tr w:rsidR="00B752E4" w:rsidRPr="00090DEA" w14:paraId="1FFB03E0" w14:textId="77777777">
        <w:tc>
          <w:tcPr>
            <w:tcW w:w="2160" w:type="dxa"/>
            <w:tcBorders>
              <w:top w:val="single" w:sz="6" w:space="0" w:color="auto"/>
              <w:left w:val="single" w:sz="12" w:space="0" w:color="auto"/>
              <w:bottom w:val="single" w:sz="6" w:space="0" w:color="auto"/>
              <w:right w:val="single" w:sz="6" w:space="0" w:color="auto"/>
            </w:tcBorders>
          </w:tcPr>
          <w:p w14:paraId="60737701" w14:textId="77777777" w:rsidR="00B752E4" w:rsidRPr="00090DEA" w:rsidRDefault="00B752E4">
            <w:pPr>
              <w:pStyle w:val="FORMDATA"/>
              <w:rPr>
                <w:b/>
                <w:color w:val="auto"/>
              </w:rPr>
            </w:pPr>
            <w:r w:rsidRPr="00090DEA">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48A959EC" w14:textId="77777777" w:rsidR="00B752E4" w:rsidRPr="00090DEA" w:rsidRDefault="00B752E4">
            <w:pPr>
              <w:pStyle w:val="FORMDATA"/>
              <w:rPr>
                <w:b/>
                <w:color w:val="auto"/>
              </w:rPr>
            </w:pPr>
            <w:r w:rsidRPr="00090DEA">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23EB968A" w14:textId="77777777" w:rsidR="00B752E4" w:rsidRPr="00090DEA" w:rsidRDefault="00B752E4">
            <w:pPr>
              <w:pStyle w:val="FORMDATA"/>
              <w:rPr>
                <w:b/>
                <w:color w:val="auto"/>
              </w:rPr>
            </w:pPr>
            <w:r w:rsidRPr="00090DEA">
              <w:rPr>
                <w:b/>
                <w:color w:val="auto"/>
              </w:rPr>
              <w:t>M63</w:t>
            </w:r>
          </w:p>
        </w:tc>
      </w:tr>
      <w:tr w:rsidR="00B752E4" w:rsidRPr="00090DEA" w14:paraId="15B6AF86" w14:textId="77777777">
        <w:tc>
          <w:tcPr>
            <w:tcW w:w="2160" w:type="dxa"/>
            <w:tcBorders>
              <w:top w:val="single" w:sz="6" w:space="0" w:color="auto"/>
              <w:left w:val="single" w:sz="12" w:space="0" w:color="auto"/>
              <w:bottom w:val="single" w:sz="6" w:space="0" w:color="auto"/>
              <w:right w:val="single" w:sz="6" w:space="0" w:color="auto"/>
            </w:tcBorders>
          </w:tcPr>
          <w:p w14:paraId="7BD076BF" w14:textId="77777777" w:rsidR="00B752E4" w:rsidRPr="00090DEA" w:rsidRDefault="00B752E4">
            <w:pPr>
              <w:pStyle w:val="FORMDATA"/>
              <w:rPr>
                <w:b/>
                <w:color w:val="auto"/>
              </w:rPr>
            </w:pPr>
            <w:r w:rsidRPr="00090DEA">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7687D71" w14:textId="77777777" w:rsidR="00B752E4" w:rsidRPr="00090DEA" w:rsidRDefault="00B752E4">
            <w:pPr>
              <w:pStyle w:val="FORMDATA"/>
              <w:rPr>
                <w:b/>
                <w:color w:val="auto"/>
              </w:rPr>
            </w:pPr>
            <w:r w:rsidRPr="00090DEA">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4EA11BDC" w14:textId="77777777" w:rsidR="00B752E4" w:rsidRPr="00090DEA" w:rsidRDefault="00B752E4">
            <w:pPr>
              <w:pStyle w:val="FORMDATA"/>
              <w:rPr>
                <w:b/>
                <w:color w:val="auto"/>
              </w:rPr>
            </w:pPr>
            <w:r w:rsidRPr="00090DEA">
              <w:rPr>
                <w:b/>
                <w:color w:val="auto"/>
              </w:rPr>
              <w:t>9042230211</w:t>
            </w:r>
          </w:p>
        </w:tc>
      </w:tr>
      <w:tr w:rsidR="00B752E4" w:rsidRPr="00090DEA" w14:paraId="30C1BE97" w14:textId="77777777">
        <w:tc>
          <w:tcPr>
            <w:tcW w:w="2160" w:type="dxa"/>
            <w:tcBorders>
              <w:top w:val="single" w:sz="6" w:space="0" w:color="auto"/>
              <w:left w:val="single" w:sz="12" w:space="0" w:color="auto"/>
              <w:bottom w:val="single" w:sz="6" w:space="0" w:color="auto"/>
              <w:right w:val="single" w:sz="6" w:space="0" w:color="auto"/>
            </w:tcBorders>
          </w:tcPr>
          <w:p w14:paraId="1C787109" w14:textId="77777777" w:rsidR="00B752E4" w:rsidRPr="00090DEA" w:rsidRDefault="00B752E4">
            <w:pPr>
              <w:pStyle w:val="FORMDATA"/>
              <w:rPr>
                <w:b/>
                <w:color w:val="auto"/>
              </w:rPr>
            </w:pPr>
            <w:r w:rsidRPr="00090DEA">
              <w:rPr>
                <w:b/>
                <w:color w:val="auto"/>
              </w:rPr>
              <w:t>NATN</w:t>
            </w:r>
          </w:p>
        </w:tc>
        <w:tc>
          <w:tcPr>
            <w:tcW w:w="4230" w:type="dxa"/>
            <w:tcBorders>
              <w:top w:val="single" w:sz="6" w:space="0" w:color="auto"/>
              <w:left w:val="single" w:sz="6" w:space="0" w:color="auto"/>
              <w:bottom w:val="single" w:sz="6" w:space="0" w:color="auto"/>
              <w:right w:val="single" w:sz="6" w:space="0" w:color="auto"/>
            </w:tcBorders>
          </w:tcPr>
          <w:p w14:paraId="53953970" w14:textId="77777777" w:rsidR="00B752E4" w:rsidRPr="00090DEA" w:rsidRDefault="00B752E4">
            <w:pPr>
              <w:pStyle w:val="FORMDATA"/>
              <w:rPr>
                <w:b/>
                <w:color w:val="auto"/>
              </w:rPr>
            </w:pPr>
            <w:r w:rsidRPr="00090DEA">
              <w:rPr>
                <w:b/>
                <w:color w:val="auto"/>
              </w:rPr>
              <w:t>New Account Telephone Number</w:t>
            </w:r>
          </w:p>
        </w:tc>
        <w:tc>
          <w:tcPr>
            <w:tcW w:w="2520" w:type="dxa"/>
            <w:tcBorders>
              <w:top w:val="single" w:sz="6" w:space="0" w:color="auto"/>
              <w:left w:val="single" w:sz="6" w:space="0" w:color="auto"/>
              <w:bottom w:val="single" w:sz="6" w:space="0" w:color="auto"/>
              <w:right w:val="single" w:sz="12" w:space="0" w:color="auto"/>
            </w:tcBorders>
          </w:tcPr>
          <w:p w14:paraId="1EC96F5B" w14:textId="77777777" w:rsidR="00B752E4" w:rsidRPr="00090DEA" w:rsidRDefault="00B752E4">
            <w:pPr>
              <w:pStyle w:val="FORMDATA"/>
              <w:rPr>
                <w:b/>
                <w:color w:val="auto"/>
              </w:rPr>
            </w:pPr>
            <w:r w:rsidRPr="00090DEA">
              <w:rPr>
                <w:b/>
                <w:color w:val="auto"/>
              </w:rPr>
              <w:t>9042231913</w:t>
            </w:r>
          </w:p>
        </w:tc>
      </w:tr>
      <w:tr w:rsidR="00B752E4" w:rsidRPr="00090DEA" w14:paraId="6DD23D3B" w14:textId="77777777">
        <w:tc>
          <w:tcPr>
            <w:tcW w:w="2160" w:type="dxa"/>
            <w:tcBorders>
              <w:top w:val="single" w:sz="6" w:space="0" w:color="auto"/>
              <w:left w:val="single" w:sz="12" w:space="0" w:color="auto"/>
              <w:bottom w:val="single" w:sz="6" w:space="0" w:color="auto"/>
              <w:right w:val="single" w:sz="6" w:space="0" w:color="auto"/>
            </w:tcBorders>
          </w:tcPr>
          <w:p w14:paraId="13B97A1B" w14:textId="77777777" w:rsidR="00B752E4" w:rsidRPr="00090DEA" w:rsidRDefault="00B752E4">
            <w:pPr>
              <w:pStyle w:val="FORMDATA"/>
              <w:rPr>
                <w:b/>
                <w:color w:val="auto"/>
              </w:rPr>
            </w:pPr>
            <w:r w:rsidRPr="00090DEA">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4D8E09B7" w14:textId="77777777" w:rsidR="00B752E4" w:rsidRPr="00090DEA" w:rsidRDefault="00B752E4">
            <w:pPr>
              <w:pStyle w:val="FORMDATA"/>
              <w:rPr>
                <w:b/>
                <w:color w:val="auto"/>
              </w:rPr>
            </w:pPr>
            <w:r w:rsidRPr="00090DEA">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5D179C40" w14:textId="77777777" w:rsidR="00B752E4" w:rsidRPr="00090DEA" w:rsidRDefault="00B752E4">
            <w:pPr>
              <w:pStyle w:val="FORMDATA"/>
              <w:rPr>
                <w:b/>
                <w:color w:val="auto"/>
              </w:rPr>
            </w:pPr>
            <w:r w:rsidRPr="00090DEA">
              <w:rPr>
                <w:b/>
                <w:color w:val="auto"/>
              </w:rPr>
              <w:t>CAVENOBILL</w:t>
            </w:r>
          </w:p>
        </w:tc>
      </w:tr>
      <w:tr w:rsidR="00B752E4" w:rsidRPr="00090DEA" w14:paraId="32C1A2AB"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583F58C" w14:textId="77777777" w:rsidR="00B752E4" w:rsidRPr="00090DEA" w:rsidRDefault="00B752E4">
            <w:pPr>
              <w:pStyle w:val="FORMDATA"/>
              <w:rPr>
                <w:b/>
                <w:color w:val="auto"/>
              </w:rPr>
            </w:pPr>
            <w:r w:rsidRPr="00090DEA">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26FD21B"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6DC0BE8" w14:textId="77777777" w:rsidR="00B752E4" w:rsidRPr="00090DEA" w:rsidRDefault="00B752E4">
            <w:pPr>
              <w:pStyle w:val="FORMDATA"/>
              <w:rPr>
                <w:b/>
                <w:color w:val="auto"/>
              </w:rPr>
            </w:pPr>
            <w:r w:rsidRPr="00090DEA">
              <w:rPr>
                <w:b/>
                <w:color w:val="auto"/>
              </w:rPr>
              <w:t>LCSC</w:t>
            </w:r>
          </w:p>
        </w:tc>
      </w:tr>
      <w:tr w:rsidR="00B752E4" w:rsidRPr="00090DEA" w14:paraId="7C7B4F4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98A365D" w14:textId="77777777" w:rsidR="00B752E4" w:rsidRPr="00090DEA" w:rsidRDefault="00B752E4">
            <w:pPr>
              <w:pStyle w:val="FORMDATA"/>
              <w:rPr>
                <w:b/>
                <w:color w:val="auto"/>
              </w:rPr>
            </w:pPr>
            <w:r w:rsidRPr="00090DEA">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654691F" w14:textId="77777777" w:rsidR="00B752E4" w:rsidRPr="00090DEA" w:rsidRDefault="00B752E4">
            <w:pPr>
              <w:pStyle w:val="FORMDATA"/>
              <w:rPr>
                <w:b/>
                <w:color w:val="auto"/>
              </w:rPr>
            </w:pPr>
            <w:r w:rsidRPr="00090DEA">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F51B435" w14:textId="77777777" w:rsidR="00B752E4" w:rsidRPr="00090DEA" w:rsidRDefault="00B752E4">
            <w:pPr>
              <w:pStyle w:val="FORMDATA"/>
              <w:rPr>
                <w:b/>
                <w:color w:val="auto"/>
              </w:rPr>
            </w:pPr>
            <w:r w:rsidRPr="00090DEA">
              <w:rPr>
                <w:b/>
                <w:color w:val="auto"/>
              </w:rPr>
              <w:t>20030208</w:t>
            </w:r>
          </w:p>
        </w:tc>
      </w:tr>
      <w:tr w:rsidR="00B752E4" w:rsidRPr="00090DEA" w14:paraId="1394E40E" w14:textId="77777777">
        <w:tc>
          <w:tcPr>
            <w:tcW w:w="2160" w:type="dxa"/>
            <w:tcBorders>
              <w:top w:val="single" w:sz="6" w:space="0" w:color="auto"/>
              <w:left w:val="single" w:sz="12" w:space="0" w:color="auto"/>
              <w:bottom w:val="single" w:sz="6" w:space="0" w:color="auto"/>
              <w:right w:val="single" w:sz="6" w:space="0" w:color="auto"/>
            </w:tcBorders>
          </w:tcPr>
          <w:p w14:paraId="219E85DC" w14:textId="77777777" w:rsidR="00B752E4" w:rsidRPr="00090DEA" w:rsidRDefault="00B752E4">
            <w:pPr>
              <w:pStyle w:val="FORMDATA"/>
              <w:rPr>
                <w:b/>
                <w:color w:val="auto"/>
              </w:rPr>
            </w:pPr>
            <w:r w:rsidRPr="00090DEA">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981FBA6" w14:textId="77777777" w:rsidR="00B752E4" w:rsidRPr="00090DEA" w:rsidRDefault="00B752E4">
            <w:pPr>
              <w:pStyle w:val="FORMDATA"/>
              <w:rPr>
                <w:b/>
                <w:color w:val="auto"/>
              </w:rPr>
            </w:pPr>
            <w:r w:rsidRPr="00090DEA">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6A9FE804" w14:textId="77777777" w:rsidR="00B752E4" w:rsidRPr="00090DEA" w:rsidRDefault="00B752E4">
            <w:pPr>
              <w:pStyle w:val="FORMDATA"/>
              <w:rPr>
                <w:b/>
                <w:color w:val="auto"/>
              </w:rPr>
            </w:pPr>
            <w:r w:rsidRPr="00090DEA">
              <w:rPr>
                <w:b/>
                <w:color w:val="auto"/>
              </w:rPr>
              <w:t>20030228</w:t>
            </w:r>
          </w:p>
        </w:tc>
      </w:tr>
      <w:tr w:rsidR="00B752E4" w:rsidRPr="00090DEA" w14:paraId="20C60CAA" w14:textId="77777777">
        <w:tc>
          <w:tcPr>
            <w:tcW w:w="2160" w:type="dxa"/>
            <w:tcBorders>
              <w:top w:val="single" w:sz="6" w:space="0" w:color="auto"/>
              <w:left w:val="single" w:sz="12" w:space="0" w:color="auto"/>
              <w:bottom w:val="single" w:sz="6" w:space="0" w:color="auto"/>
              <w:right w:val="single" w:sz="6" w:space="0" w:color="auto"/>
            </w:tcBorders>
          </w:tcPr>
          <w:p w14:paraId="51FDB790" w14:textId="77777777" w:rsidR="00B752E4" w:rsidRPr="00090DEA" w:rsidRDefault="00B752E4">
            <w:pPr>
              <w:pStyle w:val="FORMDATA"/>
              <w:rPr>
                <w:b/>
                <w:color w:val="auto"/>
              </w:rPr>
            </w:pPr>
            <w:r w:rsidRPr="00090DEA">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0D77FE49" w14:textId="77777777" w:rsidR="00B752E4" w:rsidRPr="00090DEA" w:rsidRDefault="00B752E4">
            <w:pPr>
              <w:pStyle w:val="FORMDATA"/>
              <w:rPr>
                <w:b/>
                <w:color w:val="auto"/>
              </w:rPr>
            </w:pPr>
            <w:r w:rsidRPr="00090DEA">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4F62EA5F" w14:textId="77777777" w:rsidR="00B752E4" w:rsidRPr="00090DEA" w:rsidRDefault="00B752E4">
            <w:pPr>
              <w:pStyle w:val="FORMDATA"/>
              <w:rPr>
                <w:b/>
                <w:color w:val="auto"/>
              </w:rPr>
            </w:pPr>
            <w:r w:rsidRPr="00090DEA">
              <w:rPr>
                <w:b/>
                <w:color w:val="auto"/>
              </w:rPr>
              <w:t>MB</w:t>
            </w:r>
          </w:p>
        </w:tc>
      </w:tr>
      <w:tr w:rsidR="00B752E4" w:rsidRPr="00090DEA" w14:paraId="3417289D" w14:textId="77777777">
        <w:tc>
          <w:tcPr>
            <w:tcW w:w="2160" w:type="dxa"/>
            <w:tcBorders>
              <w:top w:val="single" w:sz="6" w:space="0" w:color="auto"/>
              <w:left w:val="single" w:sz="12" w:space="0" w:color="auto"/>
              <w:bottom w:val="single" w:sz="6" w:space="0" w:color="auto"/>
              <w:right w:val="single" w:sz="6" w:space="0" w:color="auto"/>
            </w:tcBorders>
          </w:tcPr>
          <w:p w14:paraId="68E09A8A" w14:textId="77777777" w:rsidR="00B752E4" w:rsidRPr="00090DEA" w:rsidRDefault="00B752E4">
            <w:pPr>
              <w:pStyle w:val="FORMDATA"/>
              <w:rPr>
                <w:b/>
                <w:color w:val="auto"/>
              </w:rPr>
            </w:pPr>
            <w:r w:rsidRPr="00090DEA">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B959699" w14:textId="77777777" w:rsidR="00B752E4" w:rsidRPr="00090DEA" w:rsidRDefault="00B752E4">
            <w:pPr>
              <w:pStyle w:val="FORMDATA"/>
              <w:rPr>
                <w:b/>
                <w:color w:val="auto"/>
              </w:rPr>
            </w:pPr>
            <w:r w:rsidRPr="00090DEA">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04BF25BB" w14:textId="77777777" w:rsidR="00B752E4" w:rsidRPr="00090DEA" w:rsidRDefault="00B752E4">
            <w:pPr>
              <w:pStyle w:val="FORMDATA"/>
              <w:rPr>
                <w:b/>
                <w:color w:val="auto"/>
              </w:rPr>
            </w:pPr>
            <w:r w:rsidRPr="00090DEA">
              <w:rPr>
                <w:b/>
                <w:color w:val="auto"/>
              </w:rPr>
              <w:t>C</w:t>
            </w:r>
          </w:p>
        </w:tc>
      </w:tr>
      <w:tr w:rsidR="00B752E4" w:rsidRPr="00090DEA" w14:paraId="33DCDC70" w14:textId="77777777">
        <w:tc>
          <w:tcPr>
            <w:tcW w:w="2160" w:type="dxa"/>
            <w:tcBorders>
              <w:top w:val="single" w:sz="6" w:space="0" w:color="auto"/>
              <w:left w:val="single" w:sz="12" w:space="0" w:color="auto"/>
              <w:bottom w:val="single" w:sz="6" w:space="0" w:color="auto"/>
              <w:right w:val="single" w:sz="6" w:space="0" w:color="auto"/>
            </w:tcBorders>
          </w:tcPr>
          <w:p w14:paraId="777DD2EB" w14:textId="77777777" w:rsidR="00B752E4" w:rsidRPr="00090DEA" w:rsidRDefault="00B752E4">
            <w:pPr>
              <w:pStyle w:val="FORMDATA"/>
              <w:rPr>
                <w:b/>
                <w:color w:val="auto"/>
              </w:rPr>
            </w:pPr>
            <w:r w:rsidRPr="00090DEA">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311170F1" w14:textId="77777777" w:rsidR="00B752E4" w:rsidRPr="00090DEA" w:rsidRDefault="00B752E4">
            <w:pPr>
              <w:pStyle w:val="FORMDATA"/>
              <w:rPr>
                <w:b/>
                <w:color w:val="auto"/>
              </w:rPr>
            </w:pPr>
            <w:r w:rsidRPr="00090DEA">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052692DD" w14:textId="77777777" w:rsidR="00B752E4" w:rsidRPr="00090DEA" w:rsidRDefault="00B752E4">
            <w:pPr>
              <w:pStyle w:val="FORMDATA"/>
              <w:rPr>
                <w:b/>
                <w:color w:val="auto"/>
              </w:rPr>
            </w:pPr>
            <w:r w:rsidRPr="00090DEA">
              <w:rPr>
                <w:b/>
                <w:color w:val="auto"/>
              </w:rPr>
              <w:t>9999</w:t>
            </w:r>
          </w:p>
        </w:tc>
      </w:tr>
      <w:tr w:rsidR="00B752E4" w:rsidRPr="00090DEA" w14:paraId="3196C038" w14:textId="77777777">
        <w:tc>
          <w:tcPr>
            <w:tcW w:w="2160" w:type="dxa"/>
            <w:tcBorders>
              <w:top w:val="single" w:sz="6" w:space="0" w:color="auto"/>
              <w:left w:val="single" w:sz="12" w:space="0" w:color="auto"/>
              <w:bottom w:val="single" w:sz="6" w:space="0" w:color="auto"/>
              <w:right w:val="single" w:sz="6" w:space="0" w:color="auto"/>
            </w:tcBorders>
          </w:tcPr>
          <w:p w14:paraId="3B017859" w14:textId="77777777" w:rsidR="00B752E4" w:rsidRPr="00090DEA" w:rsidRDefault="00B752E4">
            <w:pPr>
              <w:pStyle w:val="FORMDATA"/>
              <w:rPr>
                <w:b/>
                <w:color w:val="auto"/>
              </w:rPr>
            </w:pPr>
            <w:r w:rsidRPr="00090DEA">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272C8FF" w14:textId="77777777" w:rsidR="00B752E4" w:rsidRPr="00090DEA" w:rsidRDefault="00B752E4">
            <w:pPr>
              <w:pStyle w:val="FORMDATA"/>
              <w:rPr>
                <w:b/>
                <w:color w:val="auto"/>
              </w:rPr>
            </w:pPr>
            <w:r w:rsidRPr="00090DEA">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4895B03C" w14:textId="77777777" w:rsidR="00B752E4" w:rsidRPr="00090DEA" w:rsidRDefault="00B752E4">
            <w:pPr>
              <w:pStyle w:val="FORMDATA"/>
              <w:rPr>
                <w:b/>
                <w:color w:val="auto"/>
              </w:rPr>
            </w:pPr>
            <w:r w:rsidRPr="00090DEA">
              <w:rPr>
                <w:b/>
                <w:color w:val="auto"/>
              </w:rPr>
              <w:t>1AM-</w:t>
            </w:r>
          </w:p>
        </w:tc>
      </w:tr>
      <w:tr w:rsidR="00B752E4" w:rsidRPr="00090DEA" w14:paraId="12FCAFA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F58F6B0" w14:textId="77777777" w:rsidR="00B752E4" w:rsidRPr="00090DEA" w:rsidRDefault="00B752E4">
            <w:pPr>
              <w:pStyle w:val="Heading4"/>
              <w:rPr>
                <w:b/>
                <w:i w:val="0"/>
              </w:rPr>
            </w:pPr>
            <w:r w:rsidRPr="00090DEA">
              <w:rPr>
                <w:b/>
                <w:i w:val="0"/>
              </w:rPr>
              <w:t>Billing Section</w:t>
            </w:r>
          </w:p>
        </w:tc>
      </w:tr>
      <w:tr w:rsidR="00B752E4" w:rsidRPr="00090DEA" w14:paraId="0F025F49" w14:textId="77777777">
        <w:tc>
          <w:tcPr>
            <w:tcW w:w="2160" w:type="dxa"/>
            <w:tcBorders>
              <w:top w:val="single" w:sz="6" w:space="0" w:color="auto"/>
              <w:left w:val="single" w:sz="12" w:space="0" w:color="auto"/>
              <w:bottom w:val="single" w:sz="6" w:space="0" w:color="auto"/>
              <w:right w:val="single" w:sz="6" w:space="0" w:color="auto"/>
            </w:tcBorders>
          </w:tcPr>
          <w:p w14:paraId="02EC75DD" w14:textId="77777777" w:rsidR="00B752E4" w:rsidRPr="00090DEA" w:rsidRDefault="00B752E4">
            <w:pPr>
              <w:pStyle w:val="FORMDATA"/>
              <w:rPr>
                <w:b/>
                <w:color w:val="auto"/>
              </w:rPr>
            </w:pPr>
            <w:r w:rsidRPr="00090DEA">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447255FC" w14:textId="77777777" w:rsidR="00B752E4" w:rsidRPr="00090DEA" w:rsidRDefault="00B752E4">
            <w:pPr>
              <w:pStyle w:val="FORMDATA"/>
              <w:rPr>
                <w:b/>
                <w:color w:val="auto"/>
              </w:rPr>
            </w:pPr>
            <w:r w:rsidRPr="00090DEA">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71596EF3" w14:textId="77777777" w:rsidR="00B752E4" w:rsidRPr="00090DEA" w:rsidRDefault="00B752E4">
            <w:pPr>
              <w:pStyle w:val="FORMDATA"/>
              <w:rPr>
                <w:b/>
                <w:color w:val="auto"/>
                <w:lang w:val="fr-FR"/>
              </w:rPr>
            </w:pPr>
            <w:r w:rsidRPr="00090DEA">
              <w:rPr>
                <w:b/>
                <w:color w:val="auto"/>
                <w:lang w:val="fr-FR"/>
              </w:rPr>
              <w:t>904Q886621621</w:t>
            </w:r>
            <w:r w:rsidRPr="00090DEA">
              <w:rPr>
                <w:b/>
                <w:color w:val="auto"/>
                <w:lang w:val="fr-FR"/>
              </w:rPr>
              <w:tab/>
            </w:r>
          </w:p>
        </w:tc>
      </w:tr>
      <w:tr w:rsidR="00B752E4" w:rsidRPr="00090DEA" w14:paraId="5E4E5E11"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90E227F" w14:textId="77777777" w:rsidR="00B752E4" w:rsidRPr="00090DEA" w:rsidRDefault="00B752E4">
            <w:pPr>
              <w:pStyle w:val="Heading5"/>
              <w:tabs>
                <w:tab w:val="right" w:pos="2207"/>
              </w:tabs>
              <w:rPr>
                <w:rFonts w:cs="Arial"/>
                <w:bCs/>
                <w:iCs w:val="0"/>
                <w:color w:val="auto"/>
                <w:szCs w:val="24"/>
              </w:rPr>
            </w:pPr>
            <w:r w:rsidRPr="00090DEA">
              <w:rPr>
                <w:rFonts w:cs="Arial"/>
                <w:bCs/>
                <w:iCs w:val="0"/>
                <w:color w:val="auto"/>
                <w:szCs w:val="24"/>
              </w:rPr>
              <w:t>Contact Section</w:t>
            </w:r>
          </w:p>
        </w:tc>
      </w:tr>
      <w:tr w:rsidR="00B752E4" w:rsidRPr="00090DEA" w14:paraId="4C73A4B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F7B9CA5" w14:textId="77777777" w:rsidR="00B752E4" w:rsidRPr="00090DEA" w:rsidRDefault="00B752E4">
            <w:pPr>
              <w:pStyle w:val="FORMDATA"/>
              <w:rPr>
                <w:b/>
                <w:color w:val="auto"/>
              </w:rPr>
            </w:pPr>
            <w:r w:rsidRPr="00090DEA">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4356A6A" w14:textId="77777777" w:rsidR="00B752E4" w:rsidRPr="00090DEA" w:rsidRDefault="00B752E4">
            <w:pPr>
              <w:pStyle w:val="FORMDATA"/>
              <w:rPr>
                <w:b/>
                <w:color w:val="auto"/>
              </w:rPr>
            </w:pPr>
            <w:r w:rsidRPr="00090DEA">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04043BE" w14:textId="77777777" w:rsidR="00B752E4" w:rsidRPr="00090DEA" w:rsidRDefault="00B752E4">
            <w:pPr>
              <w:pStyle w:val="FORMDATA"/>
              <w:rPr>
                <w:b/>
                <w:color w:val="auto"/>
              </w:rPr>
            </w:pPr>
            <w:r w:rsidRPr="00090DEA">
              <w:rPr>
                <w:b/>
                <w:color w:val="auto"/>
              </w:rPr>
              <w:t>Bojangles</w:t>
            </w:r>
          </w:p>
        </w:tc>
      </w:tr>
      <w:tr w:rsidR="00B752E4" w:rsidRPr="00090DEA" w14:paraId="2CDFDAA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B81FDE2" w14:textId="77777777" w:rsidR="00B752E4" w:rsidRPr="00090DEA" w:rsidRDefault="00B752E4">
            <w:pPr>
              <w:pStyle w:val="FORMDATA"/>
              <w:rPr>
                <w:b/>
                <w:color w:val="auto"/>
              </w:rPr>
            </w:pPr>
            <w:r w:rsidRPr="00090DEA">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4F589F1" w14:textId="77777777" w:rsidR="00B752E4" w:rsidRPr="00090DEA" w:rsidRDefault="00B752E4">
            <w:pPr>
              <w:pStyle w:val="FORMDATA"/>
              <w:rPr>
                <w:b/>
                <w:color w:val="auto"/>
              </w:rPr>
            </w:pPr>
            <w:r w:rsidRPr="00090DEA">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AB996ED" w14:textId="77777777" w:rsidR="00B752E4" w:rsidRPr="00090DEA" w:rsidRDefault="00B752E4">
            <w:pPr>
              <w:pStyle w:val="FORMDATA"/>
              <w:rPr>
                <w:b/>
                <w:color w:val="auto"/>
              </w:rPr>
            </w:pPr>
            <w:r w:rsidRPr="00090DEA">
              <w:rPr>
                <w:b/>
                <w:color w:val="auto"/>
              </w:rPr>
              <w:t>8884448888</w:t>
            </w:r>
          </w:p>
        </w:tc>
      </w:tr>
      <w:tr w:rsidR="00B752E4" w:rsidRPr="00090DEA" w14:paraId="59E6205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2D47A0F" w14:textId="77777777" w:rsidR="00B752E4" w:rsidRPr="00090DEA" w:rsidRDefault="00B752E4">
            <w:pPr>
              <w:pStyle w:val="FORMDATA"/>
              <w:rPr>
                <w:b/>
                <w:color w:val="auto"/>
              </w:rPr>
            </w:pPr>
            <w:r w:rsidRPr="00090DEA">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C5B642B" w14:textId="77777777" w:rsidR="00B752E4" w:rsidRPr="00090DEA" w:rsidRDefault="00B752E4">
            <w:pPr>
              <w:pStyle w:val="FORMDATA"/>
              <w:rPr>
                <w:b/>
                <w:color w:val="auto"/>
              </w:rPr>
            </w:pPr>
            <w:r w:rsidRPr="00090DEA">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91EB3D7"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70AB53C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C7460C8" w14:textId="77777777" w:rsidR="00B752E4" w:rsidRPr="00090DEA" w:rsidRDefault="00B752E4">
            <w:pPr>
              <w:pStyle w:val="FORMDATA"/>
              <w:rPr>
                <w:b/>
                <w:color w:val="auto"/>
                <w:lang w:val="fr-FR"/>
              </w:rPr>
            </w:pPr>
            <w:r w:rsidRPr="00090DEA">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B1C00F" w14:textId="77777777" w:rsidR="00B752E4" w:rsidRPr="00090DEA" w:rsidRDefault="00B752E4">
            <w:pPr>
              <w:pStyle w:val="FORMDATA"/>
              <w:rPr>
                <w:b/>
                <w:color w:val="auto"/>
                <w:lang w:val="fr-FR"/>
              </w:rPr>
            </w:pPr>
            <w:r w:rsidRPr="00090DEA">
              <w:rPr>
                <w:b/>
                <w:color w:val="auto"/>
                <w:lang w:val="fr-FR"/>
              </w:rPr>
              <w:t>Implementation Contact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921CC67" w14:textId="77777777" w:rsidR="00B752E4" w:rsidRPr="00090DEA" w:rsidRDefault="00B752E4">
            <w:pPr>
              <w:pStyle w:val="FORMDATA"/>
              <w:rPr>
                <w:b/>
                <w:color w:val="auto"/>
              </w:rPr>
            </w:pPr>
            <w:r w:rsidRPr="00090DEA">
              <w:rPr>
                <w:b/>
                <w:color w:val="auto"/>
              </w:rPr>
              <w:t>Peter Pan</w:t>
            </w:r>
          </w:p>
        </w:tc>
      </w:tr>
      <w:tr w:rsidR="00B752E4" w:rsidRPr="00090DEA" w14:paraId="7124CC5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7BAA4C7" w14:textId="77777777" w:rsidR="00B752E4" w:rsidRPr="00090DEA" w:rsidRDefault="00B752E4">
            <w:pPr>
              <w:pStyle w:val="FORMDATA"/>
              <w:rPr>
                <w:b/>
                <w:color w:val="auto"/>
              </w:rPr>
            </w:pPr>
            <w:r w:rsidRPr="00090DEA">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E50673E" w14:textId="77777777" w:rsidR="00B752E4" w:rsidRPr="00090DEA" w:rsidRDefault="00B752E4">
            <w:pPr>
              <w:pStyle w:val="FORMDATA"/>
              <w:rPr>
                <w:b/>
                <w:color w:val="auto"/>
              </w:rPr>
            </w:pPr>
            <w:r w:rsidRPr="00090DEA">
              <w:rPr>
                <w:b/>
                <w:color w:val="auto"/>
              </w:rPr>
              <w:t>Implementation Contact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D95A696" w14:textId="77777777" w:rsidR="00B752E4" w:rsidRPr="00090DEA" w:rsidRDefault="00B752E4">
            <w:pPr>
              <w:pStyle w:val="FORMDATA"/>
              <w:rPr>
                <w:b/>
                <w:color w:val="auto"/>
              </w:rPr>
            </w:pPr>
            <w:r w:rsidRPr="00090DEA">
              <w:rPr>
                <w:b/>
                <w:color w:val="auto"/>
              </w:rPr>
              <w:t>4043337777</w:t>
            </w:r>
          </w:p>
        </w:tc>
      </w:tr>
      <w:tr w:rsidR="00B752E4" w:rsidRPr="00090DEA" w14:paraId="2629CF5A"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2BC10000"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1E6B68FE"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2D0470E2"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1841E89F" w14:textId="77777777">
        <w:tc>
          <w:tcPr>
            <w:tcW w:w="2160" w:type="dxa"/>
            <w:tcBorders>
              <w:top w:val="single" w:sz="6" w:space="0" w:color="auto"/>
              <w:left w:val="single" w:sz="12" w:space="0" w:color="auto"/>
              <w:bottom w:val="single" w:sz="6" w:space="0" w:color="auto"/>
              <w:right w:val="single" w:sz="6" w:space="0" w:color="auto"/>
            </w:tcBorders>
          </w:tcPr>
          <w:p w14:paraId="19A7986A" w14:textId="77777777" w:rsidR="00B752E4" w:rsidRPr="00090DEA" w:rsidRDefault="00B752E4">
            <w:pPr>
              <w:pStyle w:val="FORMDATA"/>
              <w:rPr>
                <w:b/>
                <w:color w:val="auto"/>
              </w:rPr>
            </w:pPr>
            <w:r w:rsidRPr="00090DEA">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4D8EE091" w14:textId="77777777" w:rsidR="00B752E4" w:rsidRPr="00090DEA" w:rsidRDefault="00B752E4">
            <w:pPr>
              <w:pStyle w:val="FORMDATA"/>
              <w:rPr>
                <w:b/>
                <w:color w:val="auto"/>
              </w:rPr>
            </w:pPr>
            <w:r w:rsidRPr="00090DEA">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7D49EE24" w14:textId="77777777" w:rsidR="00B752E4" w:rsidRPr="00090DEA" w:rsidRDefault="00B752E4">
            <w:pPr>
              <w:pStyle w:val="FORMDATA"/>
              <w:rPr>
                <w:b/>
                <w:color w:val="auto"/>
              </w:rPr>
            </w:pPr>
            <w:smartTag w:uri="urn:schemas-microsoft-com:office:smarttags" w:element="place">
              <w:r w:rsidRPr="00090DEA">
                <w:rPr>
                  <w:b/>
                  <w:color w:val="auto"/>
                </w:rPr>
                <w:t>Treasure Island</w:t>
              </w:r>
            </w:smartTag>
          </w:p>
        </w:tc>
      </w:tr>
      <w:tr w:rsidR="00B752E4" w:rsidRPr="00090DEA" w14:paraId="59745C5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385D3E2" w14:textId="77777777" w:rsidR="00B752E4" w:rsidRPr="00090DEA" w:rsidRDefault="00B752E4">
            <w:pPr>
              <w:pStyle w:val="FORMDATA"/>
              <w:rPr>
                <w:b/>
                <w:color w:val="auto"/>
              </w:rPr>
            </w:pPr>
            <w:r w:rsidRPr="00090DEA">
              <w:rPr>
                <w:b/>
                <w:color w:val="auto"/>
              </w:rPr>
              <w:t>SANO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01E60D1" w14:textId="77777777" w:rsidR="00B752E4" w:rsidRPr="00090DEA" w:rsidRDefault="00B752E4">
            <w:pPr>
              <w:pStyle w:val="FORMDATA"/>
              <w:rPr>
                <w:b/>
                <w:color w:val="auto"/>
              </w:rPr>
            </w:pPr>
            <w:r w:rsidRPr="00090DEA">
              <w:rPr>
                <w:b/>
                <w:color w:val="auto"/>
              </w:rPr>
              <w:t>Service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74F1FE" w14:textId="77777777" w:rsidR="00B752E4" w:rsidRPr="00090DEA" w:rsidRDefault="00B752E4">
            <w:pPr>
              <w:pStyle w:val="FORMDATA"/>
              <w:rPr>
                <w:b/>
                <w:color w:val="auto"/>
              </w:rPr>
            </w:pPr>
            <w:r w:rsidRPr="00090DEA">
              <w:rPr>
                <w:b/>
                <w:color w:val="auto"/>
              </w:rPr>
              <w:t>3370</w:t>
            </w:r>
          </w:p>
        </w:tc>
      </w:tr>
      <w:tr w:rsidR="00B752E4" w:rsidRPr="00090DEA" w14:paraId="7029E1A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0083360" w14:textId="77777777" w:rsidR="00B752E4" w:rsidRPr="00090DEA" w:rsidRDefault="00B752E4">
            <w:pPr>
              <w:pStyle w:val="FORMDATA"/>
              <w:rPr>
                <w:b/>
                <w:color w:val="auto"/>
              </w:rPr>
            </w:pPr>
            <w:r w:rsidRPr="00090DEA">
              <w:rPr>
                <w:b/>
                <w:color w:val="auto"/>
              </w:rPr>
              <w:t>SASN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5A7D0AD" w14:textId="77777777" w:rsidR="00B752E4" w:rsidRPr="00090DEA" w:rsidRDefault="00B752E4">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1FD5EC8" w14:textId="77777777" w:rsidR="00B752E4" w:rsidRPr="00090DEA" w:rsidRDefault="00B752E4">
            <w:pPr>
              <w:pStyle w:val="FORMDATA"/>
              <w:rPr>
                <w:b/>
                <w:color w:val="auto"/>
              </w:rPr>
            </w:pPr>
            <w:r w:rsidRPr="00090DEA">
              <w:rPr>
                <w:b/>
                <w:color w:val="auto"/>
              </w:rPr>
              <w:t>Thalia</w:t>
            </w:r>
          </w:p>
        </w:tc>
      </w:tr>
      <w:tr w:rsidR="00B752E4" w:rsidRPr="00090DEA" w14:paraId="25C3AC4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1C23942" w14:textId="77777777" w:rsidR="00B752E4" w:rsidRPr="00090DEA" w:rsidRDefault="00B752E4">
            <w:pPr>
              <w:pStyle w:val="FORMDATA"/>
              <w:rPr>
                <w:b/>
                <w:color w:val="auto"/>
              </w:rPr>
            </w:pPr>
            <w:r w:rsidRPr="00090DEA">
              <w:rPr>
                <w:b/>
                <w:color w:val="auto"/>
              </w:rPr>
              <w:t>SATH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31B59F0" w14:textId="77777777" w:rsidR="00B752E4" w:rsidRPr="00090DEA" w:rsidRDefault="00B752E4">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B563889" w14:textId="77777777" w:rsidR="00B752E4" w:rsidRPr="00090DEA" w:rsidRDefault="00B752E4">
            <w:pPr>
              <w:pStyle w:val="FORMDATA"/>
              <w:rPr>
                <w:b/>
                <w:color w:val="auto"/>
                <w:lang w:val="fr-FR"/>
              </w:rPr>
            </w:pPr>
            <w:r w:rsidRPr="00090DEA">
              <w:rPr>
                <w:b/>
                <w:color w:val="auto"/>
                <w:lang w:val="fr-FR"/>
              </w:rPr>
              <w:t>Rd</w:t>
            </w:r>
          </w:p>
        </w:tc>
      </w:tr>
      <w:tr w:rsidR="00B752E4" w:rsidRPr="00090DEA" w14:paraId="3A76DB60"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EB4BE5D" w14:textId="77777777" w:rsidR="00B752E4" w:rsidRPr="00090DEA" w:rsidRDefault="00B752E4">
            <w:pPr>
              <w:pStyle w:val="FORMDATA"/>
              <w:rPr>
                <w:b/>
                <w:color w:val="auto"/>
                <w:lang w:val="fr-FR"/>
              </w:rPr>
            </w:pPr>
            <w:r w:rsidRPr="00090DEA">
              <w:rPr>
                <w:b/>
                <w:color w:val="auto"/>
                <w:lang w:val="fr-FR"/>
              </w:rPr>
              <w:t>CITY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6F7D3D2"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C85F78D" w14:textId="77777777" w:rsidR="00B752E4" w:rsidRPr="00090DEA" w:rsidRDefault="00B752E4">
            <w:pPr>
              <w:pStyle w:val="FORMDATA"/>
              <w:rPr>
                <w:b/>
                <w:color w:val="auto"/>
                <w:lang w:val="fr-FR"/>
              </w:rPr>
            </w:pPr>
            <w:r w:rsidRPr="00090DEA">
              <w:rPr>
                <w:b/>
                <w:color w:val="auto"/>
                <w:lang w:val="fr-FR"/>
              </w:rPr>
              <w:t>Jacksonville</w:t>
            </w:r>
          </w:p>
        </w:tc>
      </w:tr>
      <w:tr w:rsidR="00B752E4" w:rsidRPr="00090DEA" w14:paraId="50AEA7B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CCAD527" w14:textId="77777777" w:rsidR="00B752E4" w:rsidRPr="00090DEA" w:rsidRDefault="00B752E4">
            <w:pPr>
              <w:pStyle w:val="FORMDATA"/>
              <w:rPr>
                <w:b/>
                <w:color w:val="auto"/>
                <w:lang w:val="fr-FR"/>
              </w:rPr>
            </w:pPr>
            <w:r w:rsidRPr="00090DEA">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602CDC"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0A5B8C8" w14:textId="77777777" w:rsidR="00B752E4" w:rsidRPr="00090DEA" w:rsidRDefault="00B752E4">
            <w:pPr>
              <w:pStyle w:val="FORMDATA"/>
              <w:rPr>
                <w:b/>
                <w:color w:val="auto"/>
                <w:lang w:val="fr-FR"/>
              </w:rPr>
            </w:pPr>
            <w:r w:rsidRPr="00090DEA">
              <w:rPr>
                <w:b/>
                <w:color w:val="auto"/>
                <w:lang w:val="fr-FR"/>
              </w:rPr>
              <w:t>FL</w:t>
            </w:r>
          </w:p>
        </w:tc>
      </w:tr>
      <w:tr w:rsidR="00B752E4" w:rsidRPr="00090DEA" w14:paraId="47A778B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7654098" w14:textId="77777777" w:rsidR="00B752E4" w:rsidRPr="00090DEA" w:rsidRDefault="00B752E4">
            <w:pPr>
              <w:pStyle w:val="FORMDATA"/>
              <w:rPr>
                <w:b/>
                <w:color w:val="auto"/>
                <w:lang w:val="fr-FR"/>
              </w:rPr>
            </w:pPr>
            <w:r w:rsidRPr="00090DEA">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6BDFA2" w14:textId="77777777" w:rsidR="00B752E4" w:rsidRPr="00090DEA" w:rsidRDefault="00B752E4">
            <w:pPr>
              <w:pStyle w:val="FORMDATA"/>
              <w:rPr>
                <w:b/>
                <w:color w:val="auto"/>
              </w:rPr>
            </w:pPr>
            <w:r w:rsidRPr="00090DEA">
              <w:rPr>
                <w:b/>
                <w:color w:val="auto"/>
              </w:rPr>
              <w:t>End User Zip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F6F3094" w14:textId="77777777" w:rsidR="00B752E4" w:rsidRPr="00090DEA" w:rsidRDefault="00B752E4">
            <w:pPr>
              <w:pStyle w:val="FORMDATA"/>
              <w:rPr>
                <w:b/>
                <w:color w:val="auto"/>
              </w:rPr>
            </w:pPr>
            <w:r w:rsidRPr="00090DEA">
              <w:rPr>
                <w:b/>
                <w:color w:val="auto"/>
              </w:rPr>
              <w:t>32250</w:t>
            </w:r>
          </w:p>
        </w:tc>
      </w:tr>
      <w:tr w:rsidR="00B752E4" w:rsidRPr="00090DEA" w14:paraId="756418EE"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7ECF6509" w14:textId="77777777" w:rsidR="00B752E4" w:rsidRPr="00FB5077" w:rsidRDefault="00B752E4">
            <w:pPr>
              <w:pStyle w:val="Heading3"/>
              <w:rPr>
                <w:rFonts w:cs="Arial"/>
                <w:i w:val="0"/>
                <w:iCs w:val="0"/>
                <w:lang w:val="en-US" w:eastAsia="en-US"/>
              </w:rPr>
            </w:pPr>
            <w:r w:rsidRPr="00FB5077">
              <w:rPr>
                <w:rFonts w:cs="Arial"/>
                <w:i w:val="0"/>
                <w:iCs w:val="0"/>
                <w:lang w:val="en-US" w:eastAsia="en-US"/>
              </w:rPr>
              <w:t>DL  FORM</w:t>
            </w:r>
          </w:p>
        </w:tc>
      </w:tr>
      <w:tr w:rsidR="00B752E4" w:rsidRPr="00090DEA" w14:paraId="2D78EFDA"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C1D5CAC" w14:textId="77777777" w:rsidR="00B752E4" w:rsidRPr="00FB5077" w:rsidRDefault="00B752E4">
            <w:pPr>
              <w:pStyle w:val="Heading3"/>
              <w:rPr>
                <w:rFonts w:cs="Arial"/>
                <w:i w:val="0"/>
                <w:iCs w:val="0"/>
                <w:lang w:val="en-US" w:eastAsia="en-US"/>
              </w:rPr>
            </w:pPr>
            <w:r w:rsidRPr="00FB5077">
              <w:rPr>
                <w:rFonts w:cs="Arial"/>
                <w:i w:val="0"/>
                <w:iCs w:val="0"/>
                <w:lang w:val="en-US" w:eastAsia="en-US"/>
              </w:rPr>
              <w:t>Listing Control Section</w:t>
            </w:r>
          </w:p>
        </w:tc>
      </w:tr>
      <w:tr w:rsidR="00B752E4" w:rsidRPr="00090DEA" w14:paraId="193D133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3964EF9" w14:textId="77777777" w:rsidR="00B752E4" w:rsidRPr="00090DEA" w:rsidRDefault="00B752E4">
            <w:pPr>
              <w:pStyle w:val="FORMDATA"/>
              <w:rPr>
                <w:b/>
                <w:color w:val="auto"/>
              </w:rPr>
            </w:pPr>
            <w:r w:rsidRPr="00090DEA">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605298" w14:textId="77777777" w:rsidR="00B752E4" w:rsidRPr="00090DEA" w:rsidRDefault="00B752E4">
            <w:pPr>
              <w:pStyle w:val="FORMDATA"/>
              <w:rPr>
                <w:b/>
                <w:color w:val="auto"/>
              </w:rPr>
            </w:pPr>
            <w:r w:rsidRPr="00090DEA">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24D442B" w14:textId="77777777" w:rsidR="00B752E4" w:rsidRPr="00090DEA" w:rsidRDefault="00B752E4">
            <w:pPr>
              <w:pStyle w:val="FORMDATA"/>
              <w:rPr>
                <w:b/>
                <w:color w:val="auto"/>
              </w:rPr>
            </w:pPr>
            <w:r w:rsidRPr="00090DEA">
              <w:rPr>
                <w:b/>
                <w:color w:val="auto"/>
              </w:rPr>
              <w:t>0001</w:t>
            </w:r>
          </w:p>
        </w:tc>
      </w:tr>
      <w:tr w:rsidR="00B752E4" w:rsidRPr="00090DEA" w14:paraId="58D3C1A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7180179" w14:textId="77777777" w:rsidR="00B752E4" w:rsidRPr="00090DEA" w:rsidRDefault="00B752E4">
            <w:pPr>
              <w:pStyle w:val="FORMDATA"/>
              <w:rPr>
                <w:b/>
                <w:color w:val="auto"/>
              </w:rPr>
            </w:pPr>
            <w:r w:rsidRPr="00090DEA">
              <w:rPr>
                <w:b/>
                <w:color w:val="auto"/>
              </w:rPr>
              <w:t>LACT  *</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EFD5187" w14:textId="77777777" w:rsidR="00B752E4" w:rsidRPr="00090DEA" w:rsidRDefault="00B752E4">
            <w:pPr>
              <w:pStyle w:val="FORMDATA"/>
              <w:rPr>
                <w:b/>
                <w:color w:val="auto"/>
              </w:rPr>
            </w:pPr>
            <w:r w:rsidRPr="00090DEA">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72D8853" w14:textId="77777777" w:rsidR="00B752E4" w:rsidRPr="00090DEA" w:rsidRDefault="00B752E4">
            <w:pPr>
              <w:pStyle w:val="FORMDATA"/>
              <w:rPr>
                <w:b/>
                <w:color w:val="auto"/>
              </w:rPr>
            </w:pPr>
            <w:r w:rsidRPr="00090DEA">
              <w:rPr>
                <w:b/>
                <w:color w:val="auto"/>
              </w:rPr>
              <w:t>D</w:t>
            </w:r>
          </w:p>
        </w:tc>
      </w:tr>
      <w:tr w:rsidR="00B752E4" w:rsidRPr="00090DEA" w14:paraId="49D5A52F" w14:textId="77777777">
        <w:tc>
          <w:tcPr>
            <w:tcW w:w="2160" w:type="dxa"/>
            <w:tcBorders>
              <w:top w:val="single" w:sz="6" w:space="0" w:color="auto"/>
              <w:left w:val="single" w:sz="12" w:space="0" w:color="auto"/>
              <w:bottom w:val="single" w:sz="6" w:space="0" w:color="auto"/>
              <w:right w:val="single" w:sz="6" w:space="0" w:color="auto"/>
            </w:tcBorders>
          </w:tcPr>
          <w:p w14:paraId="4EB8F3EA" w14:textId="77777777" w:rsidR="00B752E4" w:rsidRPr="00090DEA" w:rsidRDefault="00B752E4">
            <w:pPr>
              <w:pStyle w:val="FORMDATA"/>
              <w:rPr>
                <w:b/>
                <w:color w:val="auto"/>
              </w:rPr>
            </w:pPr>
            <w:r w:rsidRPr="00090DEA">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28724674" w14:textId="77777777" w:rsidR="00B752E4" w:rsidRPr="00090DEA" w:rsidRDefault="00B752E4">
            <w:pPr>
              <w:pStyle w:val="FORMDATA"/>
              <w:rPr>
                <w:b/>
                <w:color w:val="auto"/>
              </w:rPr>
            </w:pPr>
            <w:r w:rsidRPr="00090DEA">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43059FF0" w14:textId="77777777" w:rsidR="00B752E4" w:rsidRPr="00090DEA" w:rsidRDefault="00B752E4">
            <w:pPr>
              <w:pStyle w:val="FORMDATA"/>
              <w:rPr>
                <w:b/>
                <w:color w:val="auto"/>
              </w:rPr>
            </w:pPr>
            <w:r w:rsidRPr="00090DEA">
              <w:rPr>
                <w:b/>
                <w:color w:val="auto"/>
              </w:rPr>
              <w:t>LML</w:t>
            </w:r>
          </w:p>
        </w:tc>
      </w:tr>
      <w:tr w:rsidR="00B752E4" w:rsidRPr="00090DEA" w14:paraId="7081A0E9" w14:textId="77777777">
        <w:tc>
          <w:tcPr>
            <w:tcW w:w="2160" w:type="dxa"/>
            <w:tcBorders>
              <w:top w:val="single" w:sz="6" w:space="0" w:color="auto"/>
              <w:left w:val="single" w:sz="12" w:space="0" w:color="auto"/>
              <w:bottom w:val="single" w:sz="6" w:space="0" w:color="auto"/>
              <w:right w:val="single" w:sz="6" w:space="0" w:color="auto"/>
            </w:tcBorders>
          </w:tcPr>
          <w:p w14:paraId="242EE49A" w14:textId="77777777" w:rsidR="00B752E4" w:rsidRPr="00090DEA" w:rsidRDefault="00B752E4">
            <w:pPr>
              <w:pStyle w:val="FORMDATA"/>
              <w:rPr>
                <w:b/>
                <w:color w:val="auto"/>
              </w:rPr>
            </w:pPr>
            <w:r w:rsidRPr="00090DEA">
              <w:rPr>
                <w:b/>
                <w:color w:val="auto"/>
              </w:rPr>
              <w:t>LTN</w:t>
            </w:r>
          </w:p>
        </w:tc>
        <w:tc>
          <w:tcPr>
            <w:tcW w:w="4230" w:type="dxa"/>
            <w:tcBorders>
              <w:top w:val="single" w:sz="6" w:space="0" w:color="auto"/>
              <w:left w:val="single" w:sz="6" w:space="0" w:color="auto"/>
              <w:bottom w:val="single" w:sz="6" w:space="0" w:color="auto"/>
              <w:right w:val="single" w:sz="6" w:space="0" w:color="auto"/>
            </w:tcBorders>
          </w:tcPr>
          <w:p w14:paraId="3604AA55" w14:textId="77777777" w:rsidR="00B752E4" w:rsidRPr="00090DEA" w:rsidRDefault="00B752E4">
            <w:pPr>
              <w:pStyle w:val="FORMDATA"/>
              <w:rPr>
                <w:b/>
                <w:color w:val="auto"/>
              </w:rPr>
            </w:pPr>
            <w:r w:rsidRPr="00090DEA">
              <w:rPr>
                <w:b/>
                <w:color w:val="auto"/>
              </w:rPr>
              <w:t>Listed Telephone Number</w:t>
            </w:r>
          </w:p>
        </w:tc>
        <w:tc>
          <w:tcPr>
            <w:tcW w:w="2520" w:type="dxa"/>
            <w:tcBorders>
              <w:top w:val="single" w:sz="6" w:space="0" w:color="auto"/>
              <w:left w:val="single" w:sz="6" w:space="0" w:color="auto"/>
              <w:bottom w:val="single" w:sz="6" w:space="0" w:color="auto"/>
              <w:right w:val="single" w:sz="12" w:space="0" w:color="auto"/>
            </w:tcBorders>
          </w:tcPr>
          <w:p w14:paraId="6C07562B" w14:textId="77777777" w:rsidR="00B752E4" w:rsidRPr="00090DEA" w:rsidRDefault="00B752E4">
            <w:pPr>
              <w:pStyle w:val="FORMDATA"/>
              <w:rPr>
                <w:b/>
                <w:color w:val="auto"/>
              </w:rPr>
            </w:pPr>
            <w:r w:rsidRPr="00090DEA">
              <w:rPr>
                <w:b/>
                <w:color w:val="auto"/>
              </w:rPr>
              <w:t>9042230211</w:t>
            </w:r>
          </w:p>
        </w:tc>
      </w:tr>
      <w:tr w:rsidR="00B752E4" w:rsidRPr="00090DEA" w14:paraId="7F27105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806FD10" w14:textId="77777777" w:rsidR="00B752E4" w:rsidRPr="00090DEA" w:rsidRDefault="00B752E4">
            <w:pPr>
              <w:pStyle w:val="Heading5"/>
              <w:rPr>
                <w:color w:val="auto"/>
              </w:rPr>
            </w:pPr>
            <w:r w:rsidRPr="00090DEA">
              <w:rPr>
                <w:color w:val="auto"/>
              </w:rPr>
              <w:t>Listing Instruction Section</w:t>
            </w:r>
          </w:p>
        </w:tc>
      </w:tr>
      <w:tr w:rsidR="00B752E4" w:rsidRPr="00090DEA" w14:paraId="3A03F044" w14:textId="77777777">
        <w:tc>
          <w:tcPr>
            <w:tcW w:w="2160" w:type="dxa"/>
            <w:tcBorders>
              <w:top w:val="single" w:sz="6" w:space="0" w:color="auto"/>
              <w:left w:val="single" w:sz="12" w:space="0" w:color="auto"/>
              <w:bottom w:val="single" w:sz="6" w:space="0" w:color="auto"/>
              <w:right w:val="single" w:sz="6" w:space="0" w:color="auto"/>
            </w:tcBorders>
          </w:tcPr>
          <w:p w14:paraId="18AC0A3E" w14:textId="77777777" w:rsidR="00B752E4" w:rsidRPr="00090DEA" w:rsidRDefault="00B752E4">
            <w:pPr>
              <w:pStyle w:val="FORMDATA"/>
              <w:rPr>
                <w:b/>
                <w:color w:val="auto"/>
              </w:rPr>
            </w:pPr>
            <w:r w:rsidRPr="00090DEA">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1B11BE93" w14:textId="77777777" w:rsidR="00B752E4" w:rsidRPr="00090DEA" w:rsidRDefault="00B752E4">
            <w:pPr>
              <w:pStyle w:val="FORMDATA"/>
              <w:rPr>
                <w:b/>
                <w:color w:val="auto"/>
              </w:rPr>
            </w:pPr>
            <w:r w:rsidRPr="00090DEA">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12C8BCE9" w14:textId="77777777" w:rsidR="00B752E4" w:rsidRPr="00090DEA" w:rsidRDefault="00B752E4">
            <w:pPr>
              <w:pStyle w:val="FORMDATA"/>
              <w:rPr>
                <w:b/>
                <w:color w:val="auto"/>
              </w:rPr>
            </w:pPr>
            <w:r w:rsidRPr="00090DEA">
              <w:rPr>
                <w:b/>
                <w:color w:val="auto"/>
              </w:rPr>
              <w:t>Island</w:t>
            </w:r>
          </w:p>
        </w:tc>
      </w:tr>
      <w:tr w:rsidR="00B752E4" w:rsidRPr="00090DEA" w14:paraId="616F2D3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4252E54" w14:textId="77777777" w:rsidR="00B752E4" w:rsidRPr="00090DEA" w:rsidRDefault="00B752E4">
            <w:pPr>
              <w:pStyle w:val="Heading5"/>
              <w:rPr>
                <w:color w:val="auto"/>
              </w:rPr>
            </w:pPr>
            <w:r w:rsidRPr="00090DEA">
              <w:rPr>
                <w:color w:val="auto"/>
              </w:rPr>
              <w:t>Listing Control Section</w:t>
            </w:r>
          </w:p>
        </w:tc>
      </w:tr>
      <w:tr w:rsidR="00B752E4" w:rsidRPr="00090DEA" w14:paraId="472EAD7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127B6D6" w14:textId="77777777" w:rsidR="00B752E4" w:rsidRPr="00090DEA" w:rsidRDefault="00B752E4">
            <w:pPr>
              <w:pStyle w:val="FORMDATA"/>
              <w:rPr>
                <w:b/>
                <w:color w:val="auto"/>
              </w:rPr>
            </w:pPr>
            <w:r w:rsidRPr="00090DEA">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B9DE743" w14:textId="77777777" w:rsidR="00B752E4" w:rsidRPr="00090DEA" w:rsidRDefault="00B752E4">
            <w:pPr>
              <w:pStyle w:val="FORMDATA"/>
              <w:rPr>
                <w:b/>
                <w:color w:val="auto"/>
              </w:rPr>
            </w:pPr>
            <w:r w:rsidRPr="00090DEA">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3BDE609" w14:textId="77777777" w:rsidR="00B752E4" w:rsidRPr="00090DEA" w:rsidRDefault="00B752E4">
            <w:pPr>
              <w:pStyle w:val="FORMDATA"/>
              <w:rPr>
                <w:b/>
                <w:color w:val="auto"/>
              </w:rPr>
            </w:pPr>
            <w:r w:rsidRPr="00090DEA">
              <w:rPr>
                <w:b/>
                <w:color w:val="auto"/>
              </w:rPr>
              <w:t>0002</w:t>
            </w:r>
          </w:p>
        </w:tc>
      </w:tr>
      <w:tr w:rsidR="00B752E4" w:rsidRPr="00090DEA" w14:paraId="1615CFE3" w14:textId="77777777">
        <w:tc>
          <w:tcPr>
            <w:tcW w:w="2160" w:type="dxa"/>
            <w:tcBorders>
              <w:top w:val="single" w:sz="6" w:space="0" w:color="auto"/>
              <w:left w:val="single" w:sz="12" w:space="0" w:color="auto"/>
              <w:bottom w:val="single" w:sz="6" w:space="0" w:color="auto"/>
              <w:right w:val="single" w:sz="6" w:space="0" w:color="auto"/>
            </w:tcBorders>
          </w:tcPr>
          <w:p w14:paraId="64C202BA" w14:textId="77777777" w:rsidR="00B752E4" w:rsidRPr="00090DEA" w:rsidRDefault="00B752E4">
            <w:pPr>
              <w:pStyle w:val="FORMDATA"/>
              <w:rPr>
                <w:b/>
                <w:color w:val="auto"/>
              </w:rPr>
            </w:pPr>
            <w:r w:rsidRPr="00090DEA">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01EF7882" w14:textId="77777777" w:rsidR="00B752E4" w:rsidRPr="00090DEA" w:rsidRDefault="00B752E4">
            <w:pPr>
              <w:pStyle w:val="FORMDATA"/>
              <w:rPr>
                <w:b/>
                <w:color w:val="auto"/>
              </w:rPr>
            </w:pPr>
            <w:r w:rsidRPr="00090DEA">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5AEECC05" w14:textId="77777777" w:rsidR="00B752E4" w:rsidRPr="00090DEA" w:rsidRDefault="00B752E4">
            <w:pPr>
              <w:pStyle w:val="FORMDATA"/>
              <w:rPr>
                <w:b/>
                <w:color w:val="auto"/>
              </w:rPr>
            </w:pPr>
            <w:r w:rsidRPr="00090DEA">
              <w:rPr>
                <w:b/>
                <w:color w:val="auto"/>
              </w:rPr>
              <w:t>N</w:t>
            </w:r>
          </w:p>
        </w:tc>
      </w:tr>
      <w:tr w:rsidR="00B752E4" w:rsidRPr="00090DEA" w14:paraId="318ED64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DD4E971" w14:textId="77777777" w:rsidR="00B752E4" w:rsidRPr="00090DEA" w:rsidRDefault="00B752E4">
            <w:pPr>
              <w:pStyle w:val="FORMDATA"/>
              <w:rPr>
                <w:b/>
                <w:color w:val="auto"/>
              </w:rPr>
            </w:pPr>
            <w:r w:rsidRPr="00090DEA">
              <w:rPr>
                <w:b/>
                <w:color w:val="auto"/>
              </w:rPr>
              <w:t>RTY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C0C73CF" w14:textId="77777777" w:rsidR="00B752E4" w:rsidRPr="00090DEA" w:rsidRDefault="00B752E4">
            <w:pPr>
              <w:pStyle w:val="FORMDATA"/>
              <w:rPr>
                <w:b/>
                <w:color w:val="auto"/>
              </w:rPr>
            </w:pPr>
            <w:r w:rsidRPr="00090DEA">
              <w:rPr>
                <w:b/>
                <w:color w:val="auto"/>
              </w:rPr>
              <w:t>Record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4C3AB49" w14:textId="77777777" w:rsidR="00B752E4" w:rsidRPr="00090DEA" w:rsidRDefault="00B752E4">
            <w:pPr>
              <w:pStyle w:val="FORMDATA"/>
              <w:rPr>
                <w:b/>
                <w:color w:val="auto"/>
              </w:rPr>
            </w:pPr>
            <w:r w:rsidRPr="00090DEA">
              <w:rPr>
                <w:b/>
                <w:color w:val="auto"/>
              </w:rPr>
              <w:t>LML</w:t>
            </w:r>
          </w:p>
        </w:tc>
      </w:tr>
      <w:tr w:rsidR="00B752E4" w:rsidRPr="00090DEA" w14:paraId="752E4FB6" w14:textId="77777777">
        <w:tc>
          <w:tcPr>
            <w:tcW w:w="2160" w:type="dxa"/>
            <w:tcBorders>
              <w:top w:val="single" w:sz="6" w:space="0" w:color="auto"/>
              <w:left w:val="single" w:sz="12" w:space="0" w:color="auto"/>
              <w:bottom w:val="single" w:sz="6" w:space="0" w:color="auto"/>
              <w:right w:val="single" w:sz="6" w:space="0" w:color="auto"/>
            </w:tcBorders>
          </w:tcPr>
          <w:p w14:paraId="4FBE4112" w14:textId="77777777" w:rsidR="00B752E4" w:rsidRPr="00090DEA" w:rsidRDefault="00B752E4">
            <w:pPr>
              <w:pStyle w:val="FORMDATA"/>
              <w:rPr>
                <w:b/>
                <w:color w:val="auto"/>
              </w:rPr>
            </w:pPr>
            <w:r w:rsidRPr="00090DEA">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50D337FD" w14:textId="77777777" w:rsidR="00B752E4" w:rsidRPr="00090DEA" w:rsidRDefault="00B752E4">
            <w:pPr>
              <w:pStyle w:val="FORMDATA"/>
              <w:rPr>
                <w:b/>
                <w:color w:val="auto"/>
              </w:rPr>
            </w:pPr>
            <w:r w:rsidRPr="00090DEA">
              <w:rPr>
                <w:b/>
                <w:color w:val="auto"/>
              </w:rPr>
              <w:t>Listing Type</w:t>
            </w:r>
          </w:p>
        </w:tc>
        <w:tc>
          <w:tcPr>
            <w:tcW w:w="2520" w:type="dxa"/>
            <w:tcBorders>
              <w:top w:val="single" w:sz="6" w:space="0" w:color="auto"/>
              <w:left w:val="single" w:sz="6" w:space="0" w:color="auto"/>
              <w:bottom w:val="single" w:sz="6" w:space="0" w:color="auto"/>
              <w:right w:val="single" w:sz="12" w:space="0" w:color="auto"/>
            </w:tcBorders>
          </w:tcPr>
          <w:p w14:paraId="5217C6B1" w14:textId="77777777" w:rsidR="00B752E4" w:rsidRPr="00090DEA" w:rsidRDefault="00B752E4">
            <w:pPr>
              <w:pStyle w:val="FORMDATA"/>
              <w:rPr>
                <w:b/>
                <w:color w:val="auto"/>
                <w:lang w:val="fr-FR"/>
              </w:rPr>
            </w:pPr>
            <w:r w:rsidRPr="00090DEA">
              <w:rPr>
                <w:b/>
                <w:color w:val="auto"/>
                <w:lang w:val="fr-FR"/>
              </w:rPr>
              <w:t>1</w:t>
            </w:r>
          </w:p>
        </w:tc>
      </w:tr>
      <w:tr w:rsidR="00B752E4" w:rsidRPr="00090DEA" w14:paraId="1C8AAAB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CB4EA0A" w14:textId="77777777" w:rsidR="00B752E4" w:rsidRPr="00090DEA" w:rsidRDefault="00B752E4">
            <w:pPr>
              <w:pStyle w:val="FORMDATA"/>
              <w:rPr>
                <w:b/>
                <w:color w:val="auto"/>
                <w:lang w:val="fr-FR"/>
              </w:rPr>
            </w:pPr>
            <w:r w:rsidRPr="00090DEA">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3832AEC" w14:textId="77777777" w:rsidR="00B752E4" w:rsidRPr="00090DEA" w:rsidRDefault="00B752E4">
            <w:pPr>
              <w:pStyle w:val="FORMDATA"/>
              <w:rPr>
                <w:b/>
                <w:color w:val="auto"/>
                <w:lang w:val="fr-FR"/>
              </w:rPr>
            </w:pPr>
            <w:r w:rsidRPr="00090DEA">
              <w:rPr>
                <w:b/>
                <w:color w:val="auto"/>
                <w:lang w:val="fr-FR"/>
              </w:rPr>
              <w:t>Style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A12566F" w14:textId="77777777" w:rsidR="00B752E4" w:rsidRPr="00090DEA" w:rsidRDefault="00B752E4">
            <w:pPr>
              <w:pStyle w:val="FORMDATA"/>
              <w:rPr>
                <w:b/>
                <w:color w:val="auto"/>
              </w:rPr>
            </w:pPr>
            <w:r w:rsidRPr="00090DEA">
              <w:rPr>
                <w:b/>
                <w:color w:val="auto"/>
              </w:rPr>
              <w:t>SL</w:t>
            </w:r>
          </w:p>
        </w:tc>
      </w:tr>
      <w:tr w:rsidR="00B752E4" w:rsidRPr="00090DEA" w14:paraId="334FE2F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EC48993" w14:textId="77777777" w:rsidR="00B752E4" w:rsidRPr="00090DEA" w:rsidRDefault="00B752E4">
            <w:pPr>
              <w:pStyle w:val="FORMDATA"/>
              <w:rPr>
                <w:b/>
                <w:color w:val="auto"/>
              </w:rPr>
            </w:pPr>
            <w:r w:rsidRPr="00090DEA">
              <w:rPr>
                <w:b/>
                <w:color w:val="auto"/>
              </w:rPr>
              <w:t>TOA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4DE8460" w14:textId="77777777" w:rsidR="00B752E4" w:rsidRPr="00090DEA" w:rsidRDefault="00B752E4">
            <w:pPr>
              <w:pStyle w:val="FORMDATA"/>
              <w:rPr>
                <w:b/>
                <w:color w:val="auto"/>
              </w:rPr>
            </w:pPr>
            <w:r w:rsidRPr="00090DEA">
              <w:rPr>
                <w:b/>
                <w:color w:val="auto"/>
              </w:rPr>
              <w:t>Type of Account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78924A8" w14:textId="77777777" w:rsidR="00B752E4" w:rsidRPr="00090DEA" w:rsidRDefault="00B752E4">
            <w:pPr>
              <w:pStyle w:val="FORMDATA"/>
              <w:rPr>
                <w:b/>
                <w:color w:val="auto"/>
              </w:rPr>
            </w:pPr>
            <w:r w:rsidRPr="00090DEA">
              <w:rPr>
                <w:b/>
                <w:color w:val="auto"/>
              </w:rPr>
              <w:t>B</w:t>
            </w:r>
          </w:p>
        </w:tc>
      </w:tr>
      <w:tr w:rsidR="00B752E4" w:rsidRPr="00090DEA" w14:paraId="22365E7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AC34F2A" w14:textId="77777777" w:rsidR="00B752E4" w:rsidRPr="00090DEA" w:rsidRDefault="00B752E4">
            <w:pPr>
              <w:pStyle w:val="FORMDATA"/>
              <w:rPr>
                <w:b/>
                <w:color w:val="auto"/>
              </w:rPr>
            </w:pPr>
            <w:r w:rsidRPr="00090DEA">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1C0B687" w14:textId="77777777" w:rsidR="00B752E4" w:rsidRPr="00090DEA" w:rsidRDefault="00B752E4">
            <w:pPr>
              <w:pStyle w:val="FORMDATA"/>
              <w:rPr>
                <w:b/>
                <w:color w:val="auto"/>
              </w:rPr>
            </w:pPr>
            <w:r w:rsidRPr="00090DEA">
              <w:rPr>
                <w:b/>
                <w:color w:val="auto"/>
              </w:rPr>
              <w:t>Degree of Indent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92742B1" w14:textId="77777777" w:rsidR="00B752E4" w:rsidRPr="00090DEA" w:rsidRDefault="00B752E4">
            <w:pPr>
              <w:pStyle w:val="FORMDATA"/>
              <w:rPr>
                <w:b/>
                <w:color w:val="auto"/>
              </w:rPr>
            </w:pPr>
            <w:r w:rsidRPr="00090DEA">
              <w:rPr>
                <w:b/>
                <w:color w:val="auto"/>
              </w:rPr>
              <w:t>0</w:t>
            </w:r>
          </w:p>
        </w:tc>
      </w:tr>
      <w:tr w:rsidR="00B752E4" w:rsidRPr="00090DEA" w14:paraId="43DDE4C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AD3A140" w14:textId="77777777" w:rsidR="00B752E4" w:rsidRPr="00090DEA" w:rsidRDefault="00B752E4">
            <w:pPr>
              <w:pStyle w:val="Heading5"/>
              <w:rPr>
                <w:color w:val="auto"/>
              </w:rPr>
            </w:pPr>
            <w:r w:rsidRPr="00090DEA">
              <w:rPr>
                <w:color w:val="auto"/>
              </w:rPr>
              <w:t>Listing Instruction Section</w:t>
            </w:r>
          </w:p>
        </w:tc>
      </w:tr>
      <w:tr w:rsidR="00B752E4" w:rsidRPr="00090DEA" w14:paraId="13C69EB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29F4A11" w14:textId="77777777" w:rsidR="00B752E4" w:rsidRPr="00090DEA" w:rsidRDefault="00B752E4">
            <w:pPr>
              <w:pStyle w:val="FORMDATA"/>
              <w:rPr>
                <w:b/>
                <w:color w:val="auto"/>
              </w:rPr>
            </w:pPr>
            <w:r w:rsidRPr="00090DEA">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E92D7E" w14:textId="77777777" w:rsidR="00B752E4" w:rsidRPr="00090DEA" w:rsidRDefault="00B752E4">
            <w:pPr>
              <w:pStyle w:val="FORMDATA"/>
              <w:rPr>
                <w:b/>
                <w:color w:val="auto"/>
              </w:rPr>
            </w:pPr>
            <w:r w:rsidRPr="00090DEA">
              <w:rPr>
                <w:b/>
                <w:color w:val="auto"/>
              </w:rPr>
              <w:t>Listing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38300E8" w14:textId="77777777" w:rsidR="00B752E4" w:rsidRPr="00090DEA" w:rsidRDefault="00B752E4">
            <w:pPr>
              <w:pStyle w:val="FORMDATA"/>
              <w:rPr>
                <w:b/>
                <w:color w:val="auto"/>
              </w:rPr>
            </w:pPr>
            <w:r w:rsidRPr="00090DEA">
              <w:rPr>
                <w:b/>
                <w:color w:val="auto"/>
              </w:rPr>
              <w:t>9042231913</w:t>
            </w:r>
          </w:p>
        </w:tc>
      </w:tr>
      <w:tr w:rsidR="00B752E4" w:rsidRPr="00090DEA" w14:paraId="1F8099F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5C3DBE6" w14:textId="77777777" w:rsidR="00B752E4" w:rsidRPr="00090DEA" w:rsidRDefault="00B752E4">
            <w:pPr>
              <w:pStyle w:val="FORMDATA"/>
              <w:rPr>
                <w:b/>
                <w:color w:val="auto"/>
              </w:rPr>
            </w:pPr>
            <w:r w:rsidRPr="00090DEA">
              <w:rPr>
                <w:b/>
                <w:color w:val="auto"/>
              </w:rPr>
              <w:t>LNLN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D7E558" w14:textId="77777777" w:rsidR="00B752E4" w:rsidRPr="00090DEA" w:rsidRDefault="00B752E4">
            <w:pPr>
              <w:pStyle w:val="FORMDATA"/>
              <w:rPr>
                <w:b/>
                <w:color w:val="auto"/>
              </w:rPr>
            </w:pPr>
            <w:r w:rsidRPr="00090DEA">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6860BD4" w14:textId="77777777" w:rsidR="00B752E4" w:rsidRPr="00090DEA" w:rsidRDefault="00B752E4">
            <w:pPr>
              <w:pStyle w:val="FORMDATA"/>
              <w:rPr>
                <w:b/>
                <w:color w:val="auto"/>
              </w:rPr>
            </w:pPr>
            <w:r w:rsidRPr="00090DEA">
              <w:rPr>
                <w:b/>
                <w:color w:val="auto"/>
              </w:rPr>
              <w:t>Island</w:t>
            </w:r>
          </w:p>
        </w:tc>
      </w:tr>
      <w:tr w:rsidR="00B752E4" w:rsidRPr="00090DEA" w14:paraId="700C8C4D" w14:textId="77777777">
        <w:tc>
          <w:tcPr>
            <w:tcW w:w="2160" w:type="dxa"/>
            <w:tcBorders>
              <w:top w:val="single" w:sz="6" w:space="0" w:color="auto"/>
              <w:left w:val="single" w:sz="12" w:space="0" w:color="auto"/>
              <w:bottom w:val="single" w:sz="6" w:space="0" w:color="auto"/>
              <w:right w:val="single" w:sz="6" w:space="0" w:color="auto"/>
            </w:tcBorders>
          </w:tcPr>
          <w:p w14:paraId="239F32F5" w14:textId="77777777" w:rsidR="00B752E4" w:rsidRPr="00090DEA" w:rsidRDefault="00B752E4">
            <w:pPr>
              <w:pStyle w:val="FORMDATA"/>
              <w:rPr>
                <w:b/>
                <w:color w:val="auto"/>
              </w:rPr>
            </w:pPr>
            <w:r w:rsidRPr="00090DEA">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2D72AA83" w14:textId="77777777" w:rsidR="00B752E4" w:rsidRPr="00090DEA" w:rsidRDefault="00B752E4">
            <w:pPr>
              <w:pStyle w:val="FORMDATA"/>
              <w:rPr>
                <w:b/>
                <w:color w:val="auto"/>
              </w:rPr>
            </w:pPr>
            <w:r w:rsidRPr="00090DEA">
              <w:rPr>
                <w:b/>
                <w:color w:val="auto"/>
              </w:rPr>
              <w:t xml:space="preserve">Listed Name First </w:t>
            </w:r>
          </w:p>
        </w:tc>
        <w:tc>
          <w:tcPr>
            <w:tcW w:w="2520" w:type="dxa"/>
            <w:tcBorders>
              <w:top w:val="single" w:sz="6" w:space="0" w:color="auto"/>
              <w:left w:val="single" w:sz="6" w:space="0" w:color="auto"/>
              <w:bottom w:val="single" w:sz="6" w:space="0" w:color="auto"/>
              <w:right w:val="single" w:sz="12" w:space="0" w:color="auto"/>
            </w:tcBorders>
          </w:tcPr>
          <w:p w14:paraId="23041E56" w14:textId="77777777" w:rsidR="00B752E4" w:rsidRPr="00090DEA" w:rsidRDefault="00B752E4">
            <w:pPr>
              <w:pStyle w:val="FORMDATA"/>
              <w:rPr>
                <w:b/>
                <w:color w:val="auto"/>
              </w:rPr>
            </w:pPr>
            <w:r w:rsidRPr="00090DEA">
              <w:rPr>
                <w:b/>
                <w:color w:val="auto"/>
              </w:rPr>
              <w:t>Treasure</w:t>
            </w:r>
          </w:p>
        </w:tc>
      </w:tr>
      <w:tr w:rsidR="00B752E4" w:rsidRPr="00090DEA" w14:paraId="12EFF97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C6F559E" w14:textId="77777777" w:rsidR="00B752E4" w:rsidRPr="00090DEA" w:rsidRDefault="00B752E4">
            <w:pPr>
              <w:pStyle w:val="FORMDATA"/>
              <w:rPr>
                <w:b/>
                <w:color w:val="auto"/>
              </w:rPr>
            </w:pPr>
            <w:r w:rsidRPr="00090DEA">
              <w:rPr>
                <w:b/>
                <w:color w:val="auto"/>
              </w:rPr>
              <w:t>LANO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6345AC0" w14:textId="77777777" w:rsidR="00B752E4" w:rsidRPr="00090DEA" w:rsidRDefault="00B752E4">
            <w:pPr>
              <w:pStyle w:val="FORMDATA"/>
              <w:rPr>
                <w:b/>
                <w:color w:val="auto"/>
              </w:rPr>
            </w:pPr>
            <w:r w:rsidRPr="00090DEA">
              <w:rPr>
                <w:b/>
                <w:color w:val="auto"/>
              </w:rPr>
              <w:t>Listed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18A551C" w14:textId="77777777" w:rsidR="00B752E4" w:rsidRPr="00090DEA" w:rsidRDefault="00B752E4">
            <w:pPr>
              <w:pStyle w:val="FORMDATA"/>
              <w:rPr>
                <w:b/>
                <w:color w:val="auto"/>
              </w:rPr>
            </w:pPr>
            <w:r w:rsidRPr="00090DEA">
              <w:rPr>
                <w:b/>
                <w:color w:val="auto"/>
              </w:rPr>
              <w:t>3370</w:t>
            </w:r>
          </w:p>
        </w:tc>
      </w:tr>
      <w:tr w:rsidR="00B752E4" w:rsidRPr="00090DEA" w14:paraId="54BCAA6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B41884C" w14:textId="77777777" w:rsidR="00B752E4" w:rsidRPr="00090DEA" w:rsidRDefault="00B752E4">
            <w:pPr>
              <w:pStyle w:val="FORMDATA"/>
              <w:rPr>
                <w:b/>
                <w:color w:val="auto"/>
              </w:rPr>
            </w:pPr>
            <w:r w:rsidRPr="00090DEA">
              <w:rPr>
                <w:b/>
                <w:color w:val="auto"/>
              </w:rPr>
              <w:t>LASN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168514"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6FC3651" w14:textId="77777777" w:rsidR="00B752E4" w:rsidRPr="00090DEA" w:rsidRDefault="00B752E4">
            <w:pPr>
              <w:pStyle w:val="FORMDATA"/>
              <w:rPr>
                <w:b/>
                <w:color w:val="auto"/>
              </w:rPr>
            </w:pPr>
            <w:r w:rsidRPr="00090DEA">
              <w:rPr>
                <w:b/>
                <w:color w:val="auto"/>
              </w:rPr>
              <w:t>Thalia</w:t>
            </w:r>
          </w:p>
        </w:tc>
      </w:tr>
      <w:tr w:rsidR="00B752E4" w:rsidRPr="00090DEA" w14:paraId="56315DC0"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4E1F740" w14:textId="77777777" w:rsidR="00B752E4" w:rsidRPr="00090DEA" w:rsidRDefault="00B752E4">
            <w:pPr>
              <w:pStyle w:val="FORMDATA"/>
              <w:rPr>
                <w:b/>
                <w:color w:val="auto"/>
              </w:rPr>
            </w:pPr>
            <w:r w:rsidRPr="00090DEA">
              <w:rPr>
                <w:b/>
                <w:color w:val="auto"/>
              </w:rPr>
              <w:t>LATH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BD7372E"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A6CACE4" w14:textId="77777777" w:rsidR="00B752E4" w:rsidRPr="00090DEA" w:rsidRDefault="00B752E4">
            <w:pPr>
              <w:pStyle w:val="FORMDATA"/>
              <w:rPr>
                <w:b/>
                <w:color w:val="auto"/>
              </w:rPr>
            </w:pPr>
            <w:r w:rsidRPr="00090DEA">
              <w:rPr>
                <w:b/>
                <w:color w:val="auto"/>
              </w:rPr>
              <w:t>Rd</w:t>
            </w:r>
          </w:p>
        </w:tc>
      </w:tr>
      <w:tr w:rsidR="00B752E4" w:rsidRPr="00090DEA" w14:paraId="4B9B1D5A" w14:textId="77777777">
        <w:tc>
          <w:tcPr>
            <w:tcW w:w="2160" w:type="dxa"/>
            <w:tcBorders>
              <w:top w:val="single" w:sz="6" w:space="0" w:color="auto"/>
              <w:left w:val="single" w:sz="12" w:space="0" w:color="auto"/>
              <w:bottom w:val="single" w:sz="6" w:space="0" w:color="auto"/>
              <w:right w:val="single" w:sz="6" w:space="0" w:color="auto"/>
            </w:tcBorders>
          </w:tcPr>
          <w:p w14:paraId="3EE66E0F" w14:textId="77777777" w:rsidR="00B752E4" w:rsidRPr="00090DEA" w:rsidRDefault="00B752E4">
            <w:pPr>
              <w:pStyle w:val="FORMDATA"/>
              <w:rPr>
                <w:b/>
                <w:color w:val="auto"/>
              </w:rPr>
            </w:pPr>
            <w:r w:rsidRPr="00090DEA">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29191117" w14:textId="77777777" w:rsidR="00B752E4" w:rsidRPr="00090DEA" w:rsidRDefault="00B752E4">
            <w:pPr>
              <w:pStyle w:val="FORMDATA"/>
              <w:rPr>
                <w:b/>
                <w:color w:val="auto"/>
              </w:rPr>
            </w:pPr>
            <w:r w:rsidRPr="00090DEA">
              <w:rPr>
                <w:b/>
                <w:color w:val="auto"/>
              </w:rPr>
              <w:t>Yellow Page Heading Code</w:t>
            </w:r>
          </w:p>
        </w:tc>
        <w:tc>
          <w:tcPr>
            <w:tcW w:w="2520" w:type="dxa"/>
            <w:tcBorders>
              <w:top w:val="single" w:sz="6" w:space="0" w:color="auto"/>
              <w:left w:val="single" w:sz="6" w:space="0" w:color="auto"/>
              <w:bottom w:val="single" w:sz="6" w:space="0" w:color="auto"/>
              <w:right w:val="single" w:sz="12" w:space="0" w:color="auto"/>
            </w:tcBorders>
          </w:tcPr>
          <w:p w14:paraId="41B15873" w14:textId="77777777" w:rsidR="00B752E4" w:rsidRPr="00090DEA" w:rsidRDefault="00B752E4">
            <w:pPr>
              <w:pStyle w:val="FORMDATA"/>
              <w:rPr>
                <w:b/>
                <w:color w:val="auto"/>
              </w:rPr>
            </w:pPr>
            <w:r w:rsidRPr="00090DEA">
              <w:rPr>
                <w:b/>
                <w:color w:val="auto"/>
              </w:rPr>
              <w:t>999001</w:t>
            </w:r>
          </w:p>
        </w:tc>
      </w:tr>
      <w:tr w:rsidR="00B752E4" w:rsidRPr="00090DEA" w14:paraId="6044C0F7"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8C1DCEA" w14:textId="77777777" w:rsidR="00B752E4" w:rsidRPr="00090DEA" w:rsidRDefault="00B752E4">
            <w:pPr>
              <w:pStyle w:val="Heading5"/>
              <w:rPr>
                <w:color w:val="auto"/>
              </w:rPr>
            </w:pPr>
            <w:r w:rsidRPr="00090DEA">
              <w:rPr>
                <w:color w:val="auto"/>
              </w:rPr>
              <w:t>Advertising</w:t>
            </w:r>
          </w:p>
        </w:tc>
      </w:tr>
      <w:tr w:rsidR="00B752E4" w:rsidRPr="00090DEA" w14:paraId="7B235D1C" w14:textId="77777777">
        <w:tc>
          <w:tcPr>
            <w:tcW w:w="2160" w:type="dxa"/>
            <w:tcBorders>
              <w:top w:val="single" w:sz="6" w:space="0" w:color="auto"/>
              <w:left w:val="single" w:sz="12" w:space="0" w:color="auto"/>
              <w:bottom w:val="single" w:sz="6" w:space="0" w:color="auto"/>
              <w:right w:val="single" w:sz="6" w:space="0" w:color="auto"/>
            </w:tcBorders>
          </w:tcPr>
          <w:p w14:paraId="48ABBA44" w14:textId="77777777" w:rsidR="00B752E4" w:rsidRPr="00090DEA" w:rsidRDefault="00B752E4">
            <w:pPr>
              <w:pStyle w:val="FORMDATA"/>
              <w:rPr>
                <w:b/>
                <w:color w:val="auto"/>
              </w:rPr>
            </w:pPr>
            <w:r w:rsidRPr="00090DEA">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7F15AA2D" w14:textId="77777777" w:rsidR="00B752E4" w:rsidRPr="00090DEA" w:rsidRDefault="00B752E4">
            <w:pPr>
              <w:pStyle w:val="FORMDATA"/>
              <w:rPr>
                <w:b/>
                <w:color w:val="auto"/>
              </w:rPr>
            </w:pPr>
            <w:r w:rsidRPr="00090DEA">
              <w:rPr>
                <w:b/>
                <w:color w:val="auto"/>
              </w:rPr>
              <w:t>Standard Industry Classification</w:t>
            </w:r>
          </w:p>
        </w:tc>
        <w:tc>
          <w:tcPr>
            <w:tcW w:w="2520" w:type="dxa"/>
            <w:tcBorders>
              <w:top w:val="single" w:sz="6" w:space="0" w:color="auto"/>
              <w:left w:val="single" w:sz="6" w:space="0" w:color="auto"/>
              <w:bottom w:val="single" w:sz="6" w:space="0" w:color="auto"/>
              <w:right w:val="single" w:sz="12" w:space="0" w:color="auto"/>
            </w:tcBorders>
          </w:tcPr>
          <w:p w14:paraId="7D2E7AA1" w14:textId="77777777" w:rsidR="00B752E4" w:rsidRPr="00090DEA" w:rsidRDefault="00B752E4">
            <w:pPr>
              <w:pStyle w:val="FORMDATA"/>
              <w:rPr>
                <w:b/>
                <w:color w:val="auto"/>
              </w:rPr>
            </w:pPr>
            <w:r w:rsidRPr="00090DEA">
              <w:rPr>
                <w:b/>
                <w:color w:val="auto"/>
              </w:rPr>
              <w:t>8711</w:t>
            </w:r>
          </w:p>
        </w:tc>
      </w:tr>
      <w:tr w:rsidR="00B752E4" w:rsidRPr="00090DEA" w14:paraId="28310648"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16B7E74C"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090DEA" w14:paraId="2EAA9807"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BCAD06B"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090DEA" w14:paraId="77927551"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1970175" w14:textId="77777777" w:rsidR="00B752E4" w:rsidRPr="00090DEA" w:rsidRDefault="00B752E4">
            <w:pPr>
              <w:pStyle w:val="FORMDATA"/>
              <w:rPr>
                <w:b/>
                <w:color w:val="auto"/>
                <w:lang w:val="fr-FR"/>
              </w:rPr>
            </w:pPr>
            <w:r w:rsidRPr="00090DEA">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791FD931" w14:textId="77777777" w:rsidR="00B752E4" w:rsidRPr="00090DEA" w:rsidRDefault="00B752E4">
            <w:pPr>
              <w:pStyle w:val="FORMDATA"/>
              <w:rPr>
                <w:b/>
                <w:color w:val="auto"/>
                <w:lang w:val="fr-FR"/>
              </w:rPr>
            </w:pPr>
            <w:r w:rsidRPr="00090DEA">
              <w:rPr>
                <w:b/>
                <w:color w:val="auto"/>
                <w:lang w:val="fr-FR"/>
              </w:rPr>
              <w:t>Port Quantity</w:t>
            </w:r>
          </w:p>
        </w:tc>
        <w:tc>
          <w:tcPr>
            <w:tcW w:w="2520" w:type="dxa"/>
            <w:tcBorders>
              <w:top w:val="single" w:sz="6" w:space="0" w:color="auto"/>
              <w:left w:val="single" w:sz="6" w:space="0" w:color="auto"/>
              <w:bottom w:val="single" w:sz="6" w:space="0" w:color="auto"/>
              <w:right w:val="single" w:sz="12" w:space="0" w:color="auto"/>
            </w:tcBorders>
          </w:tcPr>
          <w:p w14:paraId="55DC1806" w14:textId="77777777" w:rsidR="00B752E4" w:rsidRPr="00090DEA" w:rsidRDefault="00B752E4">
            <w:pPr>
              <w:pStyle w:val="FORMDATA"/>
              <w:rPr>
                <w:b/>
                <w:color w:val="auto"/>
              </w:rPr>
            </w:pPr>
            <w:r w:rsidRPr="00090DEA">
              <w:rPr>
                <w:b/>
                <w:color w:val="auto"/>
              </w:rPr>
              <w:t>002</w:t>
            </w:r>
          </w:p>
        </w:tc>
      </w:tr>
      <w:tr w:rsidR="00B752E4" w:rsidRPr="00090DEA" w14:paraId="7D4495E2"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8ABAE25"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4C214DB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4B36F424" w14:textId="77777777" w:rsidR="00B752E4" w:rsidRPr="00090DEA" w:rsidRDefault="00B752E4">
            <w:pPr>
              <w:pStyle w:val="FORMDATA"/>
              <w:rPr>
                <w:b/>
                <w:color w:val="auto"/>
              </w:rPr>
            </w:pPr>
            <w:r w:rsidRPr="00090DEA">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640D86E" w14:textId="77777777" w:rsidR="00B752E4" w:rsidRPr="00090DEA" w:rsidRDefault="00B752E4">
            <w:pPr>
              <w:pStyle w:val="FORMDATA"/>
              <w:rPr>
                <w:b/>
                <w:color w:val="auto"/>
              </w:rPr>
            </w:pPr>
            <w:r w:rsidRPr="00090DEA">
              <w:rPr>
                <w:b/>
                <w:color w:val="auto"/>
              </w:rPr>
              <w:t>Line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0BBB526" w14:textId="77777777" w:rsidR="00B752E4" w:rsidRPr="00090DEA" w:rsidRDefault="00B752E4">
            <w:pPr>
              <w:pStyle w:val="FORMDATA"/>
              <w:rPr>
                <w:b/>
                <w:color w:val="auto"/>
              </w:rPr>
            </w:pPr>
            <w:r w:rsidRPr="00090DEA">
              <w:rPr>
                <w:b/>
                <w:color w:val="auto"/>
              </w:rPr>
              <w:t>00001</w:t>
            </w:r>
          </w:p>
        </w:tc>
      </w:tr>
      <w:tr w:rsidR="00B752E4" w:rsidRPr="00090DEA" w14:paraId="69460B9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4AE65CE" w14:textId="77777777" w:rsidR="00B752E4" w:rsidRPr="00090DEA" w:rsidRDefault="00B752E4">
            <w:pPr>
              <w:pStyle w:val="FORMDATA"/>
              <w:rPr>
                <w:b/>
                <w:color w:val="auto"/>
              </w:rPr>
            </w:pPr>
            <w:r w:rsidRPr="00090DEA">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218455E5" w14:textId="77777777" w:rsidR="00B752E4" w:rsidRPr="00090DEA" w:rsidRDefault="00B752E4">
            <w:pPr>
              <w:pStyle w:val="FORMDATA"/>
              <w:rPr>
                <w:b/>
                <w:color w:val="auto"/>
              </w:rPr>
            </w:pPr>
            <w:r w:rsidRPr="00090DEA">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6CE005A9" w14:textId="77777777" w:rsidR="00B752E4" w:rsidRPr="00090DEA" w:rsidRDefault="00B752E4">
            <w:pPr>
              <w:pStyle w:val="FORMDATA"/>
              <w:rPr>
                <w:b/>
                <w:color w:val="auto"/>
              </w:rPr>
            </w:pPr>
            <w:r w:rsidRPr="00090DEA">
              <w:rPr>
                <w:b/>
                <w:color w:val="auto"/>
              </w:rPr>
              <w:t>C</w:t>
            </w:r>
          </w:p>
        </w:tc>
      </w:tr>
      <w:tr w:rsidR="00B752E4" w:rsidRPr="00090DEA" w14:paraId="60651191"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F36BE86" w14:textId="77777777" w:rsidR="00B752E4" w:rsidRPr="00090DEA" w:rsidRDefault="00B752E4">
            <w:pPr>
              <w:pStyle w:val="FORMDATA"/>
              <w:rPr>
                <w:b/>
                <w:color w:val="auto"/>
              </w:rPr>
            </w:pPr>
            <w:r w:rsidRPr="00090DEA">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3237F665" w14:textId="77777777" w:rsidR="00B752E4" w:rsidRPr="00090DEA" w:rsidRDefault="00B752E4">
            <w:pPr>
              <w:pStyle w:val="FORMDATA"/>
              <w:rPr>
                <w:b/>
                <w:color w:val="auto"/>
              </w:rPr>
            </w:pPr>
            <w:r w:rsidRPr="00090DEA">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27F440C2" w14:textId="77777777" w:rsidR="00B752E4" w:rsidRPr="00090DEA" w:rsidRDefault="00B752E4">
            <w:pPr>
              <w:pStyle w:val="FORMDATA"/>
              <w:rPr>
                <w:b/>
                <w:color w:val="auto"/>
              </w:rPr>
            </w:pPr>
            <w:r w:rsidRPr="00090DEA">
              <w:rPr>
                <w:b/>
                <w:color w:val="auto"/>
              </w:rPr>
              <w:t>9042230211</w:t>
            </w:r>
          </w:p>
        </w:tc>
      </w:tr>
      <w:tr w:rsidR="00B752E4" w:rsidRPr="00090DEA" w14:paraId="1415BD19"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05FBF45" w14:textId="77777777" w:rsidR="00B752E4" w:rsidRPr="00090DEA" w:rsidRDefault="00B752E4">
            <w:pPr>
              <w:pStyle w:val="FORMDATA"/>
              <w:rPr>
                <w:b/>
                <w:color w:val="auto"/>
              </w:rPr>
            </w:pPr>
            <w:r w:rsidRPr="00090DEA">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4397A82" w14:textId="77777777" w:rsidR="00B752E4" w:rsidRPr="00090DEA" w:rsidRDefault="00B752E4">
            <w:pPr>
              <w:pStyle w:val="FORMDATA"/>
              <w:rPr>
                <w:b/>
                <w:color w:val="auto"/>
              </w:rPr>
            </w:pPr>
            <w:r w:rsidRPr="00090DEA">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C1D88CB" w14:textId="77777777" w:rsidR="00B752E4" w:rsidRPr="00090DEA" w:rsidRDefault="00B752E4">
            <w:pPr>
              <w:pStyle w:val="FORMDATA"/>
              <w:rPr>
                <w:b/>
                <w:color w:val="auto"/>
              </w:rPr>
            </w:pPr>
            <w:r w:rsidRPr="00090DEA">
              <w:rPr>
                <w:b/>
                <w:color w:val="auto"/>
              </w:rPr>
              <w:t>D</w:t>
            </w:r>
          </w:p>
        </w:tc>
      </w:tr>
      <w:tr w:rsidR="00B752E4" w:rsidRPr="00090DEA" w14:paraId="2F4525F3"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1042A8C" w14:textId="77777777" w:rsidR="00B752E4" w:rsidRPr="00090DEA" w:rsidRDefault="00B752E4">
            <w:pPr>
              <w:pStyle w:val="FORMDATA"/>
              <w:rPr>
                <w:b/>
                <w:color w:val="auto"/>
              </w:rPr>
            </w:pPr>
            <w:r w:rsidRPr="00090DEA">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37E0F4C2" w14:textId="77777777" w:rsidR="00B752E4" w:rsidRPr="00090DEA" w:rsidRDefault="00B752E4">
            <w:pPr>
              <w:pStyle w:val="FORMDATA"/>
              <w:rPr>
                <w:b/>
                <w:color w:val="auto"/>
              </w:rPr>
            </w:pPr>
            <w:r w:rsidRPr="00090DEA">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4C1A7D49" w14:textId="77777777" w:rsidR="00B752E4" w:rsidRPr="00090DEA" w:rsidRDefault="00B752E4">
            <w:pPr>
              <w:pStyle w:val="FORMDATA"/>
              <w:rPr>
                <w:b/>
                <w:color w:val="auto"/>
              </w:rPr>
            </w:pPr>
            <w:r w:rsidRPr="00090DEA">
              <w:rPr>
                <w:b/>
                <w:color w:val="auto"/>
              </w:rPr>
              <w:t>NSQ</w:t>
            </w:r>
          </w:p>
        </w:tc>
      </w:tr>
      <w:tr w:rsidR="00B752E4" w:rsidRPr="00090DEA" w14:paraId="0C7CC1AF"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ACD993F"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72997094"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91F081B" w14:textId="77777777" w:rsidR="00B752E4" w:rsidRPr="00090DEA" w:rsidRDefault="00B752E4">
            <w:pPr>
              <w:pStyle w:val="FORMDATA"/>
              <w:rPr>
                <w:b/>
                <w:color w:val="auto"/>
              </w:rPr>
            </w:pPr>
            <w:r w:rsidRPr="00090DEA">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2686A9C2" w14:textId="77777777" w:rsidR="00B752E4" w:rsidRPr="00090DEA" w:rsidRDefault="00B752E4">
            <w:pPr>
              <w:pStyle w:val="FORMDATA"/>
              <w:rPr>
                <w:b/>
                <w:color w:val="auto"/>
              </w:rPr>
            </w:pPr>
            <w:r w:rsidRPr="00090DEA">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172B48ED" w14:textId="77777777" w:rsidR="00B752E4" w:rsidRPr="00090DEA" w:rsidRDefault="00B752E4">
            <w:pPr>
              <w:pStyle w:val="FORMDATA"/>
              <w:rPr>
                <w:b/>
                <w:color w:val="auto"/>
              </w:rPr>
            </w:pPr>
            <w:r w:rsidRPr="00090DEA">
              <w:rPr>
                <w:b/>
                <w:color w:val="auto"/>
              </w:rPr>
              <w:t>00002</w:t>
            </w:r>
          </w:p>
        </w:tc>
      </w:tr>
      <w:tr w:rsidR="00B752E4" w:rsidRPr="00090DEA" w14:paraId="37C4DD5E"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380DEB9" w14:textId="77777777" w:rsidR="00B752E4" w:rsidRPr="00090DEA" w:rsidRDefault="00B752E4">
            <w:pPr>
              <w:pStyle w:val="FORMDATA"/>
              <w:rPr>
                <w:b/>
                <w:color w:val="auto"/>
              </w:rPr>
            </w:pPr>
            <w:r w:rsidRPr="00090DEA">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01ED038D" w14:textId="77777777" w:rsidR="00B752E4" w:rsidRPr="00090DEA" w:rsidRDefault="00B752E4">
            <w:pPr>
              <w:pStyle w:val="FORMDATA"/>
              <w:rPr>
                <w:b/>
                <w:color w:val="auto"/>
              </w:rPr>
            </w:pPr>
            <w:r w:rsidRPr="00090DEA">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7CADEF5E" w14:textId="77777777" w:rsidR="00B752E4" w:rsidRPr="00090DEA" w:rsidRDefault="00B752E4">
            <w:pPr>
              <w:pStyle w:val="FORMDATA"/>
              <w:rPr>
                <w:b/>
                <w:color w:val="auto"/>
              </w:rPr>
            </w:pPr>
            <w:r w:rsidRPr="00090DEA">
              <w:rPr>
                <w:b/>
                <w:color w:val="auto"/>
              </w:rPr>
              <w:t>N</w:t>
            </w:r>
          </w:p>
        </w:tc>
      </w:tr>
      <w:tr w:rsidR="00B752E4" w:rsidRPr="00090DEA" w14:paraId="7A379A7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66D1F11" w14:textId="77777777" w:rsidR="00B752E4" w:rsidRPr="00090DEA" w:rsidRDefault="00B752E4">
            <w:pPr>
              <w:pStyle w:val="FORMDATA"/>
              <w:rPr>
                <w:b/>
                <w:color w:val="auto"/>
              </w:rPr>
            </w:pPr>
            <w:r w:rsidRPr="00090DEA">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734D8053" w14:textId="77777777" w:rsidR="00B752E4" w:rsidRPr="00090DEA" w:rsidRDefault="00B752E4">
            <w:pPr>
              <w:pStyle w:val="FORMDATA"/>
              <w:rPr>
                <w:b/>
                <w:color w:val="auto"/>
              </w:rPr>
            </w:pPr>
            <w:r w:rsidRPr="00090DEA">
              <w:rPr>
                <w:b/>
                <w:color w:val="auto"/>
              </w:rPr>
              <w:t>Line Class of Service</w:t>
            </w:r>
          </w:p>
        </w:tc>
        <w:tc>
          <w:tcPr>
            <w:tcW w:w="2520" w:type="dxa"/>
            <w:tcBorders>
              <w:top w:val="single" w:sz="6" w:space="0" w:color="auto"/>
              <w:left w:val="single" w:sz="6" w:space="0" w:color="auto"/>
              <w:bottom w:val="single" w:sz="6" w:space="0" w:color="auto"/>
              <w:right w:val="single" w:sz="12" w:space="0" w:color="auto"/>
            </w:tcBorders>
          </w:tcPr>
          <w:p w14:paraId="7F40F658" w14:textId="77777777" w:rsidR="00B752E4" w:rsidRPr="00090DEA" w:rsidRDefault="00B752E4">
            <w:pPr>
              <w:pStyle w:val="FORMDATA"/>
              <w:rPr>
                <w:b/>
                <w:color w:val="auto"/>
              </w:rPr>
            </w:pPr>
            <w:r w:rsidRPr="00090DEA">
              <w:rPr>
                <w:b/>
                <w:color w:val="auto"/>
              </w:rPr>
              <w:t>UEPBL</w:t>
            </w:r>
          </w:p>
        </w:tc>
      </w:tr>
      <w:tr w:rsidR="00B752E4" w:rsidRPr="00090DEA" w14:paraId="6DFFC73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22D6A86" w14:textId="77777777" w:rsidR="00B752E4" w:rsidRPr="00090DEA" w:rsidRDefault="00B752E4">
            <w:pPr>
              <w:pStyle w:val="FORMDATA"/>
              <w:rPr>
                <w:b/>
                <w:color w:val="auto"/>
              </w:rPr>
            </w:pPr>
            <w:r w:rsidRPr="00090DEA">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635C5F6F" w14:textId="77777777" w:rsidR="00B752E4" w:rsidRPr="00090DEA" w:rsidRDefault="00B752E4">
            <w:pPr>
              <w:pStyle w:val="FORMDATA"/>
              <w:rPr>
                <w:b/>
                <w:color w:val="auto"/>
              </w:rPr>
            </w:pPr>
            <w:r w:rsidRPr="00090DEA">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69C60D79" w14:textId="77777777" w:rsidR="00B752E4" w:rsidRPr="00090DEA" w:rsidRDefault="00B752E4">
            <w:pPr>
              <w:pStyle w:val="FORMDATA"/>
              <w:rPr>
                <w:b/>
                <w:color w:val="auto"/>
              </w:rPr>
            </w:pPr>
            <w:r w:rsidRPr="00090DEA">
              <w:rPr>
                <w:b/>
                <w:color w:val="auto"/>
              </w:rPr>
              <w:t>9042231913</w:t>
            </w:r>
          </w:p>
        </w:tc>
      </w:tr>
      <w:tr w:rsidR="00B752E4" w:rsidRPr="00090DEA" w14:paraId="4DE3F204"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88AE7F9" w14:textId="77777777" w:rsidR="00B752E4" w:rsidRPr="00090DEA" w:rsidRDefault="00B752E4">
            <w:pPr>
              <w:pStyle w:val="FORMDATA"/>
              <w:rPr>
                <w:b/>
                <w:color w:val="auto"/>
              </w:rPr>
            </w:pPr>
            <w:r w:rsidRPr="00090DEA">
              <w:rPr>
                <w:b/>
                <w:color w:val="auto"/>
              </w:rPr>
              <w:t>PIC</w:t>
            </w:r>
          </w:p>
        </w:tc>
        <w:tc>
          <w:tcPr>
            <w:tcW w:w="4230" w:type="dxa"/>
            <w:tcBorders>
              <w:top w:val="single" w:sz="6" w:space="0" w:color="auto"/>
              <w:left w:val="single" w:sz="6" w:space="0" w:color="auto"/>
              <w:bottom w:val="single" w:sz="6" w:space="0" w:color="auto"/>
              <w:right w:val="single" w:sz="6" w:space="0" w:color="auto"/>
            </w:tcBorders>
          </w:tcPr>
          <w:p w14:paraId="53F1DE26" w14:textId="77777777" w:rsidR="00B752E4" w:rsidRPr="00090DEA" w:rsidRDefault="00B752E4">
            <w:pPr>
              <w:pStyle w:val="FORMDATA"/>
              <w:rPr>
                <w:b/>
                <w:color w:val="auto"/>
              </w:rPr>
            </w:pPr>
            <w:r w:rsidRPr="00090DEA">
              <w:rPr>
                <w:b/>
                <w:color w:val="auto"/>
              </w:rPr>
              <w:t>InterLATA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00E43578" w14:textId="77777777" w:rsidR="00B752E4" w:rsidRPr="00090DEA" w:rsidRDefault="00B752E4">
            <w:pPr>
              <w:pStyle w:val="FORMDATA"/>
              <w:rPr>
                <w:b/>
                <w:color w:val="auto"/>
              </w:rPr>
            </w:pPr>
            <w:r w:rsidRPr="00090DEA">
              <w:rPr>
                <w:b/>
                <w:color w:val="auto"/>
              </w:rPr>
              <w:t>NONE</w:t>
            </w:r>
          </w:p>
        </w:tc>
      </w:tr>
      <w:tr w:rsidR="00B752E4" w:rsidRPr="00090DEA" w14:paraId="3CADB45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CC870DA" w14:textId="77777777" w:rsidR="00B752E4" w:rsidRPr="00090DEA" w:rsidRDefault="00B752E4">
            <w:pPr>
              <w:pStyle w:val="FORMDATA"/>
              <w:rPr>
                <w:b/>
                <w:color w:val="auto"/>
              </w:rPr>
            </w:pPr>
            <w:r w:rsidRPr="00090DEA">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709E21A0" w14:textId="77777777" w:rsidR="00B752E4" w:rsidRPr="00090DEA" w:rsidRDefault="00B752E4">
            <w:pPr>
              <w:pStyle w:val="FORMDATA"/>
              <w:rPr>
                <w:b/>
                <w:color w:val="auto"/>
              </w:rPr>
            </w:pPr>
            <w:r w:rsidRPr="00090DEA">
              <w:rPr>
                <w:b/>
                <w:color w:val="auto"/>
              </w:rPr>
              <w:t>IntraLATA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7D7CED6F" w14:textId="77777777" w:rsidR="00B752E4" w:rsidRPr="00090DEA" w:rsidRDefault="00B752E4">
            <w:pPr>
              <w:pStyle w:val="FORMDATA"/>
              <w:rPr>
                <w:b/>
                <w:color w:val="auto"/>
              </w:rPr>
            </w:pPr>
            <w:r w:rsidRPr="00090DEA">
              <w:rPr>
                <w:b/>
                <w:color w:val="auto"/>
              </w:rPr>
              <w:t>NONE</w:t>
            </w:r>
          </w:p>
        </w:tc>
      </w:tr>
      <w:tr w:rsidR="00B752E4" w:rsidRPr="00090DEA" w14:paraId="73FF058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EEC0834" w14:textId="77777777" w:rsidR="00B752E4" w:rsidRPr="00090DEA" w:rsidRDefault="00B752E4">
            <w:pPr>
              <w:pStyle w:val="FORMDATA"/>
              <w:rPr>
                <w:b/>
                <w:color w:val="auto"/>
              </w:rPr>
            </w:pPr>
            <w:r w:rsidRPr="00090DEA">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0039F3C" w14:textId="77777777" w:rsidR="00B752E4" w:rsidRPr="00090DEA" w:rsidRDefault="00B752E4">
            <w:pPr>
              <w:pStyle w:val="FORMDATA"/>
              <w:rPr>
                <w:b/>
                <w:color w:val="auto"/>
              </w:rPr>
            </w:pPr>
            <w:r w:rsidRPr="00090DEA">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600B3D0" w14:textId="77777777" w:rsidR="00B752E4" w:rsidRPr="00090DEA" w:rsidRDefault="00B752E4">
            <w:pPr>
              <w:pStyle w:val="FORMDATA"/>
              <w:rPr>
                <w:b/>
                <w:color w:val="auto"/>
              </w:rPr>
            </w:pPr>
            <w:r w:rsidRPr="00090DEA">
              <w:rPr>
                <w:b/>
                <w:color w:val="auto"/>
              </w:rPr>
              <w:t>N</w:t>
            </w:r>
          </w:p>
        </w:tc>
      </w:tr>
      <w:tr w:rsidR="00B752E4" w:rsidRPr="00090DEA" w14:paraId="54AA4D9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98328FE" w14:textId="77777777" w:rsidR="00B752E4" w:rsidRPr="00090DEA" w:rsidRDefault="00B752E4">
            <w:pPr>
              <w:pStyle w:val="FORMDATA"/>
              <w:rPr>
                <w:b/>
                <w:color w:val="auto"/>
              </w:rPr>
            </w:pPr>
            <w:r w:rsidRPr="00090DEA">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57C846F4" w14:textId="77777777" w:rsidR="00B752E4" w:rsidRPr="00090DEA" w:rsidRDefault="00B752E4">
            <w:pPr>
              <w:pStyle w:val="FORMDATA"/>
              <w:rPr>
                <w:b/>
                <w:color w:val="auto"/>
              </w:rPr>
            </w:pPr>
            <w:r w:rsidRPr="00090DEA">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3956DEB3" w14:textId="77777777" w:rsidR="00B752E4" w:rsidRPr="00090DEA" w:rsidRDefault="00B752E4">
            <w:pPr>
              <w:pStyle w:val="FORMDATA"/>
              <w:rPr>
                <w:b/>
                <w:color w:val="auto"/>
              </w:rPr>
            </w:pPr>
            <w:r w:rsidRPr="00090DEA">
              <w:rPr>
                <w:b/>
                <w:color w:val="auto"/>
              </w:rPr>
              <w:t>ESX</w:t>
            </w:r>
          </w:p>
        </w:tc>
      </w:tr>
    </w:tbl>
    <w:p w14:paraId="2470A960" w14:textId="77777777" w:rsidR="0053562E" w:rsidRDefault="0053562E">
      <w:pPr>
        <w:pStyle w:val="TCtxtTAG"/>
        <w:rPr>
          <w:b/>
          <w:bCs/>
          <w:sz w:val="24"/>
        </w:rPr>
      </w:pPr>
    </w:p>
    <w:p w14:paraId="111E8ED6" w14:textId="77777777" w:rsidR="0053562E" w:rsidRDefault="0053562E">
      <w:pPr>
        <w:pStyle w:val="TCtxtTAG"/>
        <w:rPr>
          <w:b/>
          <w:bCs/>
          <w:sz w:val="24"/>
        </w:rPr>
      </w:pPr>
    </w:p>
    <w:p w14:paraId="5C5A5BBE" w14:textId="77777777" w:rsidR="0053562E" w:rsidRDefault="0053562E">
      <w:pPr>
        <w:pStyle w:val="TCtxtTAG"/>
        <w:rPr>
          <w:b/>
          <w:bCs/>
          <w:sz w:val="24"/>
        </w:rPr>
      </w:pPr>
    </w:p>
    <w:p w14:paraId="117E641D" w14:textId="77777777" w:rsidR="0053562E" w:rsidRDefault="0053562E" w:rsidP="0053562E">
      <w:r>
        <w:t>XML  INPUT:</w:t>
      </w:r>
    </w:p>
    <w:p w14:paraId="38D36914" w14:textId="77777777" w:rsidR="0053562E" w:rsidRDefault="0053562E" w:rsidP="0053562E"/>
    <w:p w14:paraId="70EDAB75" w14:textId="3777835E" w:rsidR="0053562E" w:rsidRPr="006E7389" w:rsidRDefault="0053562E" w:rsidP="00A549EC">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p>
    <w:p w14:paraId="68D7AB4D" w14:textId="77777777" w:rsidR="0053562E" w:rsidRPr="006E7389" w:rsidRDefault="0053562E" w:rsidP="0053562E">
      <w:pPr>
        <w:ind w:hanging="480"/>
        <w:rPr>
          <w:rFonts w:ascii="Verdana" w:hAnsi="Verdana"/>
          <w:sz w:val="20"/>
          <w:szCs w:val="20"/>
        </w:rPr>
      </w:pPr>
      <w:hyperlink r:id="rId1487"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order:LSR_ORD_REQ</w:t>
      </w:r>
      <w:r w:rsidRPr="006E7389">
        <w:rPr>
          <w:rFonts w:ascii="Verdana" w:hAnsi="Verdana"/>
          <w:color w:val="0000FF"/>
          <w:sz w:val="20"/>
        </w:rPr>
        <w:t>&gt;</w:t>
      </w:r>
    </w:p>
    <w:p w14:paraId="34D3964B" w14:textId="77777777" w:rsidR="0053562E" w:rsidRPr="006E7389" w:rsidRDefault="0053562E" w:rsidP="0053562E">
      <w:pPr>
        <w:ind w:hanging="480"/>
        <w:rPr>
          <w:rFonts w:ascii="Verdana" w:hAnsi="Verdana"/>
          <w:sz w:val="20"/>
          <w:szCs w:val="20"/>
        </w:rPr>
      </w:pPr>
      <w:hyperlink r:id="rId1488"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order:HDR</w:t>
      </w:r>
      <w:r w:rsidRPr="006E7389">
        <w:rPr>
          <w:rFonts w:ascii="Verdana" w:hAnsi="Verdana"/>
          <w:color w:val="0000FF"/>
          <w:sz w:val="20"/>
        </w:rPr>
        <w:t>&gt;</w:t>
      </w:r>
    </w:p>
    <w:p w14:paraId="3439959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order:CCNA</w:t>
      </w:r>
      <w:r w:rsidRPr="006E7389">
        <w:rPr>
          <w:rFonts w:ascii="Verdana" w:hAnsi="Verdana"/>
          <w:color w:val="0000FF"/>
          <w:sz w:val="20"/>
        </w:rPr>
        <w:t>&gt;</w:t>
      </w:r>
      <w:r w:rsidRPr="006E7389">
        <w:rPr>
          <w:rFonts w:ascii="Verdana" w:hAnsi="Verdana"/>
          <w:b/>
          <w:bCs/>
          <w:sz w:val="20"/>
        </w:rPr>
        <w:t>ZXL</w:t>
      </w:r>
      <w:r w:rsidRPr="006E7389">
        <w:rPr>
          <w:rFonts w:ascii="Verdana" w:hAnsi="Verdana"/>
          <w:color w:val="0000FF"/>
          <w:sz w:val="20"/>
        </w:rPr>
        <w:t>&lt;/</w:t>
      </w:r>
      <w:r w:rsidRPr="006E7389">
        <w:rPr>
          <w:rFonts w:ascii="Verdana" w:hAnsi="Verdana"/>
          <w:color w:val="990000"/>
          <w:sz w:val="20"/>
        </w:rPr>
        <w:t>order:CCNA</w:t>
      </w:r>
      <w:r w:rsidRPr="006E7389">
        <w:rPr>
          <w:rFonts w:ascii="Verdana" w:hAnsi="Verdana"/>
          <w:color w:val="0000FF"/>
          <w:sz w:val="20"/>
        </w:rPr>
        <w:t>&gt;</w:t>
      </w:r>
      <w:r w:rsidRPr="006E7389">
        <w:rPr>
          <w:rFonts w:ascii="Verdana" w:hAnsi="Verdana"/>
          <w:sz w:val="20"/>
          <w:szCs w:val="20"/>
        </w:rPr>
        <w:t xml:space="preserve"> </w:t>
      </w:r>
    </w:p>
    <w:p w14:paraId="202D5DC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order:PON</w:t>
      </w:r>
      <w:r w:rsidRPr="006E7389">
        <w:rPr>
          <w:rFonts w:ascii="Verdana" w:hAnsi="Verdana"/>
          <w:color w:val="0000FF"/>
          <w:sz w:val="20"/>
        </w:rPr>
        <w:t>&gt;</w:t>
      </w:r>
      <w:r w:rsidRPr="006E7389">
        <w:rPr>
          <w:rFonts w:ascii="Verdana" w:hAnsi="Verdana"/>
          <w:b/>
          <w:bCs/>
          <w:sz w:val="20"/>
        </w:rPr>
        <w:t>CVTM0M063R31</w:t>
      </w:r>
      <w:r w:rsidRPr="006E7389">
        <w:rPr>
          <w:rFonts w:ascii="Verdana" w:hAnsi="Verdana"/>
          <w:color w:val="0000FF"/>
          <w:sz w:val="20"/>
        </w:rPr>
        <w:t>&lt;/</w:t>
      </w:r>
      <w:r w:rsidRPr="006E7389">
        <w:rPr>
          <w:rFonts w:ascii="Verdana" w:hAnsi="Verdana"/>
          <w:color w:val="990000"/>
          <w:sz w:val="20"/>
        </w:rPr>
        <w:t>order:PON</w:t>
      </w:r>
      <w:r w:rsidRPr="006E7389">
        <w:rPr>
          <w:rFonts w:ascii="Verdana" w:hAnsi="Verdana"/>
          <w:color w:val="0000FF"/>
          <w:sz w:val="20"/>
        </w:rPr>
        <w:t>&gt;</w:t>
      </w:r>
      <w:r w:rsidRPr="006E7389">
        <w:rPr>
          <w:rFonts w:ascii="Verdana" w:hAnsi="Verdana"/>
          <w:sz w:val="20"/>
          <w:szCs w:val="20"/>
        </w:rPr>
        <w:t xml:space="preserve"> </w:t>
      </w:r>
    </w:p>
    <w:p w14:paraId="0772BE6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order:VER</w:t>
      </w:r>
      <w:r w:rsidRPr="006E7389">
        <w:rPr>
          <w:rFonts w:ascii="Verdana" w:hAnsi="Verdana"/>
          <w:color w:val="0000FF"/>
          <w:sz w:val="20"/>
        </w:rPr>
        <w:t>&gt;</w:t>
      </w:r>
      <w:r w:rsidRPr="006E7389">
        <w:rPr>
          <w:rFonts w:ascii="Verdana" w:hAnsi="Verdana"/>
          <w:b/>
          <w:bCs/>
          <w:sz w:val="20"/>
        </w:rPr>
        <w:t>00</w:t>
      </w:r>
      <w:r w:rsidRPr="006E7389">
        <w:rPr>
          <w:rFonts w:ascii="Verdana" w:hAnsi="Verdana"/>
          <w:color w:val="0000FF"/>
          <w:sz w:val="20"/>
        </w:rPr>
        <w:t>&lt;/</w:t>
      </w:r>
      <w:r w:rsidRPr="006E7389">
        <w:rPr>
          <w:rFonts w:ascii="Verdana" w:hAnsi="Verdana"/>
          <w:color w:val="990000"/>
          <w:sz w:val="20"/>
        </w:rPr>
        <w:t>order:VER</w:t>
      </w:r>
      <w:r w:rsidRPr="006E7389">
        <w:rPr>
          <w:rFonts w:ascii="Verdana" w:hAnsi="Verdana"/>
          <w:color w:val="0000FF"/>
          <w:sz w:val="20"/>
        </w:rPr>
        <w:t>&gt;</w:t>
      </w:r>
      <w:r w:rsidRPr="006E7389">
        <w:rPr>
          <w:rFonts w:ascii="Verdana" w:hAnsi="Verdana"/>
          <w:sz w:val="20"/>
          <w:szCs w:val="20"/>
        </w:rPr>
        <w:t xml:space="preserve"> </w:t>
      </w:r>
    </w:p>
    <w:p w14:paraId="57FE867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order:ATN</w:t>
      </w:r>
      <w:r w:rsidRPr="006E7389">
        <w:rPr>
          <w:rFonts w:ascii="Verdana" w:hAnsi="Verdana"/>
          <w:color w:val="0000FF"/>
          <w:sz w:val="20"/>
        </w:rPr>
        <w:t>&gt;</w:t>
      </w:r>
      <w:r w:rsidRPr="006E7389">
        <w:rPr>
          <w:rFonts w:ascii="Verdana" w:hAnsi="Verdana"/>
          <w:sz w:val="20"/>
          <w:szCs w:val="20"/>
        </w:rPr>
        <w:t xml:space="preserve"> </w:t>
      </w:r>
    </w:p>
    <w:p w14:paraId="5A78C33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order:RVER</w:t>
      </w:r>
      <w:r w:rsidRPr="006E7389">
        <w:rPr>
          <w:rFonts w:ascii="Verdana" w:hAnsi="Verdana"/>
          <w:color w:val="0000FF"/>
          <w:sz w:val="20"/>
        </w:rPr>
        <w:t>&gt;</w:t>
      </w:r>
      <w:r w:rsidRPr="006E7389">
        <w:rPr>
          <w:rFonts w:ascii="Verdana" w:hAnsi="Verdana"/>
          <w:b/>
          <w:bCs/>
          <w:sz w:val="20"/>
        </w:rPr>
        <w:t>10.05</w:t>
      </w:r>
      <w:r w:rsidRPr="006E7389">
        <w:rPr>
          <w:rFonts w:ascii="Verdana" w:hAnsi="Verdana"/>
          <w:color w:val="0000FF"/>
          <w:sz w:val="20"/>
        </w:rPr>
        <w:t>&lt;/</w:t>
      </w:r>
      <w:r w:rsidRPr="006E7389">
        <w:rPr>
          <w:rFonts w:ascii="Verdana" w:hAnsi="Verdana"/>
          <w:color w:val="990000"/>
          <w:sz w:val="20"/>
        </w:rPr>
        <w:t>order:RVER</w:t>
      </w:r>
      <w:r w:rsidRPr="006E7389">
        <w:rPr>
          <w:rFonts w:ascii="Verdana" w:hAnsi="Verdana"/>
          <w:color w:val="0000FF"/>
          <w:sz w:val="20"/>
        </w:rPr>
        <w:t>&gt;</w:t>
      </w:r>
      <w:r w:rsidRPr="006E7389">
        <w:rPr>
          <w:rFonts w:ascii="Verdana" w:hAnsi="Verdana"/>
          <w:sz w:val="20"/>
          <w:szCs w:val="20"/>
        </w:rPr>
        <w:t xml:space="preserve"> </w:t>
      </w:r>
    </w:p>
    <w:p w14:paraId="65E6F6B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order:CC</w:t>
      </w:r>
      <w:r w:rsidRPr="006E7389">
        <w:rPr>
          <w:rFonts w:ascii="Verdana" w:hAnsi="Verdana"/>
          <w:color w:val="0000FF"/>
          <w:sz w:val="20"/>
        </w:rPr>
        <w:t>&gt;</w:t>
      </w:r>
      <w:r w:rsidRPr="006E7389">
        <w:rPr>
          <w:rFonts w:ascii="Verdana" w:hAnsi="Verdana"/>
          <w:b/>
          <w:bCs/>
          <w:sz w:val="20"/>
        </w:rPr>
        <w:t>9999</w:t>
      </w:r>
      <w:r w:rsidRPr="006E7389">
        <w:rPr>
          <w:rFonts w:ascii="Verdana" w:hAnsi="Verdana"/>
          <w:color w:val="0000FF"/>
          <w:sz w:val="20"/>
        </w:rPr>
        <w:t>&lt;/</w:t>
      </w:r>
      <w:r w:rsidRPr="006E7389">
        <w:rPr>
          <w:rFonts w:ascii="Verdana" w:hAnsi="Verdana"/>
          <w:color w:val="990000"/>
          <w:sz w:val="20"/>
        </w:rPr>
        <w:t>order:CC</w:t>
      </w:r>
      <w:r w:rsidRPr="006E7389">
        <w:rPr>
          <w:rFonts w:ascii="Verdana" w:hAnsi="Verdana"/>
          <w:color w:val="0000FF"/>
          <w:sz w:val="20"/>
        </w:rPr>
        <w:t>&gt;</w:t>
      </w:r>
      <w:r w:rsidRPr="006E7389">
        <w:rPr>
          <w:rFonts w:ascii="Verdana" w:hAnsi="Verdana"/>
          <w:sz w:val="20"/>
          <w:szCs w:val="20"/>
        </w:rPr>
        <w:t xml:space="preserve"> </w:t>
      </w:r>
    </w:p>
    <w:p w14:paraId="6893B87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b/>
          <w:bCs/>
          <w:sz w:val="20"/>
        </w:rPr>
        <w:t>FL</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sz w:val="20"/>
          <w:szCs w:val="20"/>
        </w:rPr>
        <w:t xml:space="preserve"> </w:t>
      </w:r>
    </w:p>
    <w:p w14:paraId="0618ECA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order:MSG_TIMESTAMP</w:t>
      </w:r>
      <w:r w:rsidRPr="006E7389">
        <w:rPr>
          <w:rFonts w:ascii="Verdana" w:hAnsi="Verdana"/>
          <w:color w:val="0000FF"/>
          <w:sz w:val="20"/>
        </w:rPr>
        <w:t>&gt;</w:t>
      </w:r>
      <w:r w:rsidRPr="006E7389">
        <w:rPr>
          <w:rFonts w:ascii="Verdana" w:hAnsi="Verdana"/>
          <w:b/>
          <w:bCs/>
          <w:sz w:val="20"/>
        </w:rPr>
        <w:t>2009-06-23T09:56:25-05:00</w:t>
      </w:r>
      <w:r w:rsidRPr="006E7389">
        <w:rPr>
          <w:rFonts w:ascii="Verdana" w:hAnsi="Verdana"/>
          <w:color w:val="0000FF"/>
          <w:sz w:val="20"/>
        </w:rPr>
        <w:t>&lt;/</w:t>
      </w:r>
      <w:r w:rsidRPr="006E7389">
        <w:rPr>
          <w:rFonts w:ascii="Verdana" w:hAnsi="Verdana"/>
          <w:color w:val="990000"/>
          <w:sz w:val="20"/>
        </w:rPr>
        <w:t>order:MSG_TIMESTAMP</w:t>
      </w:r>
      <w:r w:rsidRPr="006E7389">
        <w:rPr>
          <w:rFonts w:ascii="Verdana" w:hAnsi="Verdana"/>
          <w:color w:val="0000FF"/>
          <w:sz w:val="20"/>
        </w:rPr>
        <w:t>&gt;</w:t>
      </w:r>
      <w:r w:rsidRPr="006E7389">
        <w:rPr>
          <w:rFonts w:ascii="Verdana" w:hAnsi="Verdana"/>
          <w:sz w:val="20"/>
          <w:szCs w:val="20"/>
        </w:rPr>
        <w:t xml:space="preserve"> </w:t>
      </w:r>
    </w:p>
    <w:p w14:paraId="053C5FD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order:DTSENT</w:t>
      </w:r>
      <w:r w:rsidRPr="006E7389">
        <w:rPr>
          <w:rFonts w:ascii="Verdana" w:hAnsi="Verdana"/>
          <w:color w:val="0000FF"/>
          <w:sz w:val="20"/>
        </w:rPr>
        <w:t>&gt;</w:t>
      </w:r>
      <w:r w:rsidRPr="006E7389">
        <w:rPr>
          <w:rFonts w:ascii="Verdana" w:hAnsi="Verdana"/>
          <w:b/>
          <w:bCs/>
          <w:sz w:val="20"/>
        </w:rPr>
        <w:t>200906230956AM</w:t>
      </w:r>
      <w:r w:rsidRPr="006E7389">
        <w:rPr>
          <w:rFonts w:ascii="Verdana" w:hAnsi="Verdana"/>
          <w:color w:val="0000FF"/>
          <w:sz w:val="20"/>
        </w:rPr>
        <w:t>&lt;/</w:t>
      </w:r>
      <w:r w:rsidRPr="006E7389">
        <w:rPr>
          <w:rFonts w:ascii="Verdana" w:hAnsi="Verdana"/>
          <w:color w:val="990000"/>
          <w:sz w:val="20"/>
        </w:rPr>
        <w:t>order:DTSENT</w:t>
      </w:r>
      <w:r w:rsidRPr="006E7389">
        <w:rPr>
          <w:rFonts w:ascii="Verdana" w:hAnsi="Verdana"/>
          <w:color w:val="0000FF"/>
          <w:sz w:val="20"/>
        </w:rPr>
        <w:t>&gt;</w:t>
      </w:r>
      <w:r w:rsidRPr="006E7389">
        <w:rPr>
          <w:rFonts w:ascii="Verdana" w:hAnsi="Verdana"/>
          <w:sz w:val="20"/>
          <w:szCs w:val="20"/>
        </w:rPr>
        <w:t xml:space="preserve"> </w:t>
      </w:r>
    </w:p>
    <w:p w14:paraId="7835C7B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order:HDR</w:t>
      </w:r>
      <w:r w:rsidRPr="006E7389">
        <w:rPr>
          <w:rFonts w:ascii="Verdana" w:hAnsi="Verdana"/>
          <w:color w:val="0000FF"/>
          <w:sz w:val="20"/>
        </w:rPr>
        <w:t>&gt;</w:t>
      </w:r>
    </w:p>
    <w:p w14:paraId="423CC1E7" w14:textId="77777777" w:rsidR="0053562E" w:rsidRPr="006E7389" w:rsidRDefault="0053562E" w:rsidP="0053562E">
      <w:pPr>
        <w:ind w:hanging="480"/>
        <w:rPr>
          <w:rFonts w:ascii="Verdana" w:hAnsi="Verdana"/>
          <w:sz w:val="20"/>
          <w:szCs w:val="20"/>
        </w:rPr>
      </w:pPr>
      <w:hyperlink r:id="rId1489"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w:t>
      </w:r>
      <w:r w:rsidRPr="006E7389">
        <w:rPr>
          <w:rFonts w:ascii="Verdana" w:hAnsi="Verdana"/>
          <w:color w:val="0000FF"/>
          <w:sz w:val="20"/>
        </w:rPr>
        <w:t>&gt;</w:t>
      </w:r>
    </w:p>
    <w:p w14:paraId="2FE79AC1" w14:textId="77777777" w:rsidR="0053562E" w:rsidRPr="006E7389" w:rsidRDefault="0053562E" w:rsidP="0053562E">
      <w:pPr>
        <w:ind w:hanging="480"/>
        <w:rPr>
          <w:rFonts w:ascii="Verdana" w:hAnsi="Verdana"/>
          <w:sz w:val="20"/>
          <w:szCs w:val="20"/>
        </w:rPr>
      </w:pPr>
      <w:hyperlink r:id="rId1490"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order:LSR_ADMIN</w:t>
      </w:r>
      <w:r w:rsidRPr="006E7389">
        <w:rPr>
          <w:rFonts w:ascii="Verdana" w:hAnsi="Verdana"/>
          <w:color w:val="0000FF"/>
          <w:sz w:val="20"/>
        </w:rPr>
        <w:t>&gt;</w:t>
      </w:r>
    </w:p>
    <w:p w14:paraId="63289DC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order:SC</w:t>
      </w:r>
      <w:r w:rsidRPr="006E7389">
        <w:rPr>
          <w:rFonts w:ascii="Verdana" w:hAnsi="Verdana"/>
          <w:color w:val="0000FF"/>
          <w:sz w:val="20"/>
        </w:rPr>
        <w:t>&gt;</w:t>
      </w:r>
      <w:r w:rsidRPr="006E7389">
        <w:rPr>
          <w:rFonts w:ascii="Verdana" w:hAnsi="Verdana"/>
          <w:b/>
          <w:bCs/>
          <w:sz w:val="20"/>
        </w:rPr>
        <w:t>LCSC</w:t>
      </w:r>
      <w:r w:rsidRPr="006E7389">
        <w:rPr>
          <w:rFonts w:ascii="Verdana" w:hAnsi="Verdana"/>
          <w:color w:val="0000FF"/>
          <w:sz w:val="20"/>
        </w:rPr>
        <w:t>&lt;/</w:t>
      </w:r>
      <w:r w:rsidRPr="006E7389">
        <w:rPr>
          <w:rFonts w:ascii="Verdana" w:hAnsi="Verdana"/>
          <w:color w:val="990000"/>
          <w:sz w:val="20"/>
        </w:rPr>
        <w:t>order:SC</w:t>
      </w:r>
      <w:r w:rsidRPr="006E7389">
        <w:rPr>
          <w:rFonts w:ascii="Verdana" w:hAnsi="Verdana"/>
          <w:color w:val="0000FF"/>
          <w:sz w:val="20"/>
        </w:rPr>
        <w:t>&gt;</w:t>
      </w:r>
      <w:r w:rsidRPr="006E7389">
        <w:rPr>
          <w:rFonts w:ascii="Verdana" w:hAnsi="Verdana"/>
          <w:sz w:val="20"/>
          <w:szCs w:val="20"/>
        </w:rPr>
        <w:t xml:space="preserve"> </w:t>
      </w:r>
    </w:p>
    <w:p w14:paraId="283AAA7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order:PROJECT</w:t>
      </w:r>
      <w:r w:rsidRPr="006E7389">
        <w:rPr>
          <w:rFonts w:ascii="Verdana" w:hAnsi="Verdana"/>
          <w:color w:val="0000FF"/>
          <w:sz w:val="20"/>
        </w:rPr>
        <w:t>&gt;</w:t>
      </w:r>
      <w:r w:rsidRPr="006E7389">
        <w:rPr>
          <w:rFonts w:ascii="Verdana" w:hAnsi="Verdana"/>
          <w:b/>
          <w:bCs/>
          <w:sz w:val="20"/>
        </w:rPr>
        <w:t>CAVENOBILL</w:t>
      </w:r>
      <w:r w:rsidRPr="006E7389">
        <w:rPr>
          <w:rFonts w:ascii="Verdana" w:hAnsi="Verdana"/>
          <w:color w:val="0000FF"/>
          <w:sz w:val="20"/>
        </w:rPr>
        <w:t>&lt;/</w:t>
      </w:r>
      <w:r w:rsidRPr="006E7389">
        <w:rPr>
          <w:rFonts w:ascii="Verdana" w:hAnsi="Verdana"/>
          <w:color w:val="990000"/>
          <w:sz w:val="20"/>
        </w:rPr>
        <w:t>order:PROJECT</w:t>
      </w:r>
      <w:r w:rsidRPr="006E7389">
        <w:rPr>
          <w:rFonts w:ascii="Verdana" w:hAnsi="Verdana"/>
          <w:color w:val="0000FF"/>
          <w:sz w:val="20"/>
        </w:rPr>
        <w:t>&gt;</w:t>
      </w:r>
      <w:r w:rsidRPr="006E7389">
        <w:rPr>
          <w:rFonts w:ascii="Verdana" w:hAnsi="Verdana"/>
          <w:sz w:val="20"/>
          <w:szCs w:val="20"/>
        </w:rPr>
        <w:t xml:space="preserve"> </w:t>
      </w:r>
    </w:p>
    <w:p w14:paraId="6DA9C39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order:REQTYP</w:t>
      </w:r>
      <w:r w:rsidRPr="006E7389">
        <w:rPr>
          <w:rFonts w:ascii="Verdana" w:hAnsi="Verdana"/>
          <w:color w:val="0000FF"/>
          <w:sz w:val="20"/>
        </w:rPr>
        <w:t>&gt;</w:t>
      </w:r>
      <w:r w:rsidRPr="006E7389">
        <w:rPr>
          <w:rFonts w:ascii="Verdana" w:hAnsi="Verdana"/>
          <w:b/>
          <w:bCs/>
          <w:sz w:val="20"/>
        </w:rPr>
        <w:t>MB</w:t>
      </w:r>
      <w:r w:rsidRPr="006E7389">
        <w:rPr>
          <w:rFonts w:ascii="Verdana" w:hAnsi="Verdana"/>
          <w:color w:val="0000FF"/>
          <w:sz w:val="20"/>
        </w:rPr>
        <w:t>&lt;/</w:t>
      </w:r>
      <w:r w:rsidRPr="006E7389">
        <w:rPr>
          <w:rFonts w:ascii="Verdana" w:hAnsi="Verdana"/>
          <w:color w:val="990000"/>
          <w:sz w:val="20"/>
        </w:rPr>
        <w:t>order:REQTYP</w:t>
      </w:r>
      <w:r w:rsidRPr="006E7389">
        <w:rPr>
          <w:rFonts w:ascii="Verdana" w:hAnsi="Verdana"/>
          <w:color w:val="0000FF"/>
          <w:sz w:val="20"/>
        </w:rPr>
        <w:t>&gt;</w:t>
      </w:r>
      <w:r w:rsidRPr="006E7389">
        <w:rPr>
          <w:rFonts w:ascii="Verdana" w:hAnsi="Verdana"/>
          <w:sz w:val="20"/>
          <w:szCs w:val="20"/>
        </w:rPr>
        <w:t xml:space="preserve"> </w:t>
      </w:r>
    </w:p>
    <w:p w14:paraId="24C21C9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order:ACT</w:t>
      </w:r>
      <w:r w:rsidRPr="006E7389">
        <w:rPr>
          <w:rFonts w:ascii="Verdana" w:hAnsi="Verdana"/>
          <w:color w:val="0000FF"/>
          <w:sz w:val="20"/>
        </w:rPr>
        <w:t>&gt;</w:t>
      </w:r>
      <w:r w:rsidRPr="006E7389">
        <w:rPr>
          <w:rFonts w:ascii="Verdana" w:hAnsi="Verdana"/>
          <w:b/>
          <w:bCs/>
          <w:sz w:val="20"/>
        </w:rPr>
        <w:t>C</w:t>
      </w:r>
      <w:r w:rsidRPr="006E7389">
        <w:rPr>
          <w:rFonts w:ascii="Verdana" w:hAnsi="Verdana"/>
          <w:color w:val="0000FF"/>
          <w:sz w:val="20"/>
        </w:rPr>
        <w:t>&lt;/</w:t>
      </w:r>
      <w:r w:rsidRPr="006E7389">
        <w:rPr>
          <w:rFonts w:ascii="Verdana" w:hAnsi="Verdana"/>
          <w:color w:val="990000"/>
          <w:sz w:val="20"/>
        </w:rPr>
        <w:t>order:ACT</w:t>
      </w:r>
      <w:r w:rsidRPr="006E7389">
        <w:rPr>
          <w:rFonts w:ascii="Verdana" w:hAnsi="Verdana"/>
          <w:color w:val="0000FF"/>
          <w:sz w:val="20"/>
        </w:rPr>
        <w:t>&gt;</w:t>
      </w:r>
      <w:r w:rsidRPr="006E7389">
        <w:rPr>
          <w:rFonts w:ascii="Verdana" w:hAnsi="Verdana"/>
          <w:sz w:val="20"/>
          <w:szCs w:val="20"/>
        </w:rPr>
        <w:t xml:space="preserve"> </w:t>
      </w:r>
    </w:p>
    <w:p w14:paraId="45D00D32" w14:textId="77777777" w:rsidR="0053562E" w:rsidRPr="006E7389" w:rsidRDefault="0053562E" w:rsidP="0053562E">
      <w:pPr>
        <w:ind w:hanging="480"/>
        <w:rPr>
          <w:rFonts w:ascii="Verdana" w:hAnsi="Verdana"/>
          <w:sz w:val="20"/>
          <w:szCs w:val="20"/>
        </w:rPr>
      </w:pPr>
      <w:hyperlink r:id="rId1491"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order:AUTHORIZATION</w:t>
      </w:r>
      <w:r w:rsidRPr="006E7389">
        <w:rPr>
          <w:rFonts w:ascii="Verdana" w:hAnsi="Verdana"/>
          <w:color w:val="0000FF"/>
          <w:sz w:val="20"/>
        </w:rPr>
        <w:t>&gt;</w:t>
      </w:r>
    </w:p>
    <w:p w14:paraId="59971B6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order:NATN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order:NATN</w:t>
      </w:r>
      <w:r w:rsidRPr="006E7389">
        <w:rPr>
          <w:rFonts w:ascii="Verdana" w:hAnsi="Verdana"/>
          <w:color w:val="0000FF"/>
          <w:sz w:val="20"/>
        </w:rPr>
        <w:t>&gt;</w:t>
      </w:r>
      <w:r w:rsidRPr="006E7389">
        <w:rPr>
          <w:rFonts w:ascii="Verdana" w:hAnsi="Verdana"/>
          <w:sz w:val="20"/>
          <w:szCs w:val="20"/>
        </w:rPr>
        <w:t xml:space="preserve"> </w:t>
      </w:r>
    </w:p>
    <w:p w14:paraId="1503B31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order:TOS</w:t>
      </w:r>
      <w:r w:rsidRPr="006E7389">
        <w:rPr>
          <w:rFonts w:ascii="Verdana" w:hAnsi="Verdana"/>
          <w:color w:val="0000FF"/>
          <w:sz w:val="20"/>
        </w:rPr>
        <w:t>&gt;</w:t>
      </w:r>
      <w:r w:rsidRPr="006E7389">
        <w:rPr>
          <w:rFonts w:ascii="Verdana" w:hAnsi="Verdana"/>
          <w:b/>
          <w:bCs/>
          <w:sz w:val="20"/>
        </w:rPr>
        <w:t>1AM-</w:t>
      </w:r>
      <w:r w:rsidRPr="006E7389">
        <w:rPr>
          <w:rFonts w:ascii="Verdana" w:hAnsi="Verdana"/>
          <w:color w:val="0000FF"/>
          <w:sz w:val="20"/>
        </w:rPr>
        <w:t>&lt;/</w:t>
      </w:r>
      <w:r w:rsidRPr="006E7389">
        <w:rPr>
          <w:rFonts w:ascii="Verdana" w:hAnsi="Verdana"/>
          <w:color w:val="990000"/>
          <w:sz w:val="20"/>
        </w:rPr>
        <w:t>order:TOS</w:t>
      </w:r>
      <w:r w:rsidRPr="006E7389">
        <w:rPr>
          <w:rFonts w:ascii="Verdana" w:hAnsi="Verdana"/>
          <w:color w:val="0000FF"/>
          <w:sz w:val="20"/>
        </w:rPr>
        <w:t>&gt;</w:t>
      </w:r>
      <w:r w:rsidRPr="006E7389">
        <w:rPr>
          <w:rFonts w:ascii="Verdana" w:hAnsi="Verdana"/>
          <w:sz w:val="20"/>
          <w:szCs w:val="20"/>
        </w:rPr>
        <w:t xml:space="preserve"> </w:t>
      </w:r>
    </w:p>
    <w:p w14:paraId="49F9227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order:DDD</w:t>
      </w:r>
      <w:r w:rsidRPr="006E7389">
        <w:rPr>
          <w:rFonts w:ascii="Verdana" w:hAnsi="Verdana"/>
          <w:color w:val="0000FF"/>
          <w:sz w:val="20"/>
        </w:rPr>
        <w:t>&gt;</w:t>
      </w:r>
      <w:r w:rsidRPr="006E7389">
        <w:rPr>
          <w:rFonts w:ascii="Verdana" w:hAnsi="Verdana"/>
          <w:b/>
          <w:bCs/>
          <w:sz w:val="20"/>
        </w:rPr>
        <w:t>20091201</w:t>
      </w:r>
      <w:r w:rsidRPr="006E7389">
        <w:rPr>
          <w:rFonts w:ascii="Verdana" w:hAnsi="Verdana"/>
          <w:color w:val="0000FF"/>
          <w:sz w:val="20"/>
        </w:rPr>
        <w:t>&lt;/</w:t>
      </w:r>
      <w:r w:rsidRPr="006E7389">
        <w:rPr>
          <w:rFonts w:ascii="Verdana" w:hAnsi="Verdana"/>
          <w:color w:val="990000"/>
          <w:sz w:val="20"/>
        </w:rPr>
        <w:t>order:DDD</w:t>
      </w:r>
      <w:r w:rsidRPr="006E7389">
        <w:rPr>
          <w:rFonts w:ascii="Verdana" w:hAnsi="Verdana"/>
          <w:color w:val="0000FF"/>
          <w:sz w:val="20"/>
        </w:rPr>
        <w:t>&gt;</w:t>
      </w:r>
      <w:r w:rsidRPr="006E7389">
        <w:rPr>
          <w:rFonts w:ascii="Verdana" w:hAnsi="Verdana"/>
          <w:sz w:val="20"/>
          <w:szCs w:val="20"/>
        </w:rPr>
        <w:t xml:space="preserve"> </w:t>
      </w:r>
    </w:p>
    <w:p w14:paraId="75ABE4C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order:AUTHORIZATION</w:t>
      </w:r>
      <w:r w:rsidRPr="006E7389">
        <w:rPr>
          <w:rFonts w:ascii="Verdana" w:hAnsi="Verdana"/>
          <w:color w:val="0000FF"/>
          <w:sz w:val="20"/>
        </w:rPr>
        <w:t>&gt;</w:t>
      </w:r>
    </w:p>
    <w:p w14:paraId="5E7587C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order:LSR_ADMIN</w:t>
      </w:r>
      <w:r w:rsidRPr="006E7389">
        <w:rPr>
          <w:rFonts w:ascii="Verdana" w:hAnsi="Verdana"/>
          <w:color w:val="0000FF"/>
          <w:sz w:val="20"/>
        </w:rPr>
        <w:t>&gt;</w:t>
      </w:r>
    </w:p>
    <w:p w14:paraId="5DE7C313" w14:textId="77777777" w:rsidR="0053562E" w:rsidRPr="006E7389" w:rsidRDefault="0053562E" w:rsidP="0053562E">
      <w:pPr>
        <w:ind w:hanging="480"/>
        <w:rPr>
          <w:rFonts w:ascii="Verdana" w:hAnsi="Verdana"/>
          <w:sz w:val="20"/>
          <w:szCs w:val="20"/>
        </w:rPr>
      </w:pPr>
      <w:hyperlink r:id="rId1492"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order:LSR_BILL</w:t>
      </w:r>
      <w:r w:rsidRPr="006E7389">
        <w:rPr>
          <w:rFonts w:ascii="Verdana" w:hAnsi="Verdana"/>
          <w:color w:val="0000FF"/>
          <w:sz w:val="20"/>
        </w:rPr>
        <w:t>&gt;</w:t>
      </w:r>
    </w:p>
    <w:p w14:paraId="1F33968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order:BAN1</w:t>
      </w:r>
      <w:r w:rsidRPr="006E7389">
        <w:rPr>
          <w:rFonts w:ascii="Verdana" w:hAnsi="Verdana"/>
          <w:color w:val="0000FF"/>
          <w:sz w:val="20"/>
        </w:rPr>
        <w:t>&gt;</w:t>
      </w:r>
      <w:r w:rsidRPr="006E7389">
        <w:rPr>
          <w:rFonts w:ascii="Verdana" w:hAnsi="Verdana"/>
          <w:b/>
          <w:bCs/>
          <w:sz w:val="20"/>
        </w:rPr>
        <w:t>904Q886621621</w:t>
      </w:r>
      <w:r w:rsidRPr="006E7389">
        <w:rPr>
          <w:rFonts w:ascii="Verdana" w:hAnsi="Verdana"/>
          <w:color w:val="0000FF"/>
          <w:sz w:val="20"/>
        </w:rPr>
        <w:t>&lt;/</w:t>
      </w:r>
      <w:r w:rsidRPr="006E7389">
        <w:rPr>
          <w:rFonts w:ascii="Verdana" w:hAnsi="Verdana"/>
          <w:color w:val="990000"/>
          <w:sz w:val="20"/>
        </w:rPr>
        <w:t>order:BAN1</w:t>
      </w:r>
      <w:r w:rsidRPr="006E7389">
        <w:rPr>
          <w:rFonts w:ascii="Verdana" w:hAnsi="Verdana"/>
          <w:color w:val="0000FF"/>
          <w:sz w:val="20"/>
        </w:rPr>
        <w:t>&gt;</w:t>
      </w:r>
      <w:r w:rsidRPr="006E7389">
        <w:rPr>
          <w:rFonts w:ascii="Verdana" w:hAnsi="Verdana"/>
          <w:sz w:val="20"/>
          <w:szCs w:val="20"/>
        </w:rPr>
        <w:t xml:space="preserve"> </w:t>
      </w:r>
    </w:p>
    <w:p w14:paraId="19239995"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order:LSR_BILL</w:t>
      </w:r>
      <w:r w:rsidRPr="006E7389">
        <w:rPr>
          <w:rFonts w:ascii="Verdana" w:hAnsi="Verdana"/>
          <w:color w:val="0000FF"/>
          <w:sz w:val="20"/>
        </w:rPr>
        <w:t>&gt;</w:t>
      </w:r>
    </w:p>
    <w:p w14:paraId="05C7B45C" w14:textId="77777777" w:rsidR="0053562E" w:rsidRPr="006E7389" w:rsidRDefault="0053562E" w:rsidP="0053562E">
      <w:pPr>
        <w:ind w:hanging="480"/>
        <w:rPr>
          <w:rFonts w:ascii="Verdana" w:hAnsi="Verdana"/>
          <w:sz w:val="20"/>
          <w:szCs w:val="20"/>
        </w:rPr>
      </w:pPr>
      <w:hyperlink r:id="rId1493"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order:CONTACT</w:t>
      </w:r>
      <w:r w:rsidRPr="006E7389">
        <w:rPr>
          <w:rFonts w:ascii="Verdana" w:hAnsi="Verdana"/>
          <w:color w:val="0000FF"/>
          <w:sz w:val="20"/>
        </w:rPr>
        <w:t>&gt;</w:t>
      </w:r>
    </w:p>
    <w:p w14:paraId="595EEEF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w:t>
      </w:r>
      <w:r w:rsidRPr="006E7389">
        <w:rPr>
          <w:rFonts w:ascii="Verdana" w:hAnsi="Verdana"/>
          <w:color w:val="0000FF"/>
          <w:sz w:val="20"/>
        </w:rPr>
        <w:t>&gt;</w:t>
      </w:r>
      <w:r w:rsidRPr="006E7389">
        <w:rPr>
          <w:rFonts w:ascii="Verdana" w:hAnsi="Verdana"/>
          <w:b/>
          <w:bCs/>
          <w:sz w:val="20"/>
        </w:rPr>
        <w:t>Bojangles</w:t>
      </w:r>
      <w:r w:rsidRPr="006E7389">
        <w:rPr>
          <w:rFonts w:ascii="Verdana" w:hAnsi="Verdana"/>
          <w:color w:val="0000FF"/>
          <w:sz w:val="20"/>
        </w:rPr>
        <w:t>&lt;/</w:t>
      </w:r>
      <w:r w:rsidRPr="006E7389">
        <w:rPr>
          <w:rFonts w:ascii="Verdana" w:hAnsi="Verdana"/>
          <w:color w:val="990000"/>
          <w:sz w:val="20"/>
        </w:rPr>
        <w:t>order:INIT</w:t>
      </w:r>
      <w:r w:rsidRPr="006E7389">
        <w:rPr>
          <w:rFonts w:ascii="Verdana" w:hAnsi="Verdana"/>
          <w:color w:val="0000FF"/>
          <w:sz w:val="20"/>
        </w:rPr>
        <w:t>&gt;</w:t>
      </w:r>
      <w:r w:rsidRPr="006E7389">
        <w:rPr>
          <w:rFonts w:ascii="Verdana" w:hAnsi="Verdana"/>
          <w:sz w:val="20"/>
          <w:szCs w:val="20"/>
        </w:rPr>
        <w:t xml:space="preserve"> </w:t>
      </w:r>
    </w:p>
    <w:p w14:paraId="2A0310E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order:INIT_TEL_NO</w:t>
      </w:r>
      <w:r w:rsidRPr="006E7389">
        <w:rPr>
          <w:rFonts w:ascii="Verdana" w:hAnsi="Verdana"/>
          <w:color w:val="0000FF"/>
          <w:sz w:val="20"/>
        </w:rPr>
        <w:t>&gt;</w:t>
      </w:r>
      <w:r w:rsidRPr="006E7389">
        <w:rPr>
          <w:rFonts w:ascii="Verdana" w:hAnsi="Verdana"/>
          <w:b/>
          <w:bCs/>
          <w:sz w:val="20"/>
        </w:rPr>
        <w:t>8884448888</w:t>
      </w:r>
      <w:r w:rsidRPr="006E7389">
        <w:rPr>
          <w:rFonts w:ascii="Verdana" w:hAnsi="Verdana"/>
          <w:color w:val="0000FF"/>
          <w:sz w:val="20"/>
        </w:rPr>
        <w:t>&lt;/</w:t>
      </w:r>
      <w:r w:rsidRPr="006E7389">
        <w:rPr>
          <w:rFonts w:ascii="Verdana" w:hAnsi="Verdana"/>
          <w:color w:val="990000"/>
          <w:sz w:val="20"/>
        </w:rPr>
        <w:t>order:INIT_TEL_NO</w:t>
      </w:r>
      <w:r w:rsidRPr="006E7389">
        <w:rPr>
          <w:rFonts w:ascii="Verdana" w:hAnsi="Verdana"/>
          <w:color w:val="0000FF"/>
          <w:sz w:val="20"/>
        </w:rPr>
        <w:t>&gt;</w:t>
      </w:r>
      <w:r w:rsidRPr="006E7389">
        <w:rPr>
          <w:rFonts w:ascii="Verdana" w:hAnsi="Verdana"/>
          <w:sz w:val="20"/>
          <w:szCs w:val="20"/>
        </w:rPr>
        <w:t xml:space="preserve"> </w:t>
      </w:r>
    </w:p>
    <w:p w14:paraId="52ACB2E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order:INIT_FAX_NO</w:t>
      </w:r>
      <w:r w:rsidRPr="006E7389">
        <w:rPr>
          <w:rFonts w:ascii="Verdana" w:hAnsi="Verdana"/>
          <w:color w:val="0000FF"/>
          <w:sz w:val="20"/>
        </w:rPr>
        <w:t>&gt;</w:t>
      </w:r>
      <w:r w:rsidRPr="006E7389">
        <w:rPr>
          <w:rFonts w:ascii="Verdana" w:hAnsi="Verdana"/>
          <w:b/>
          <w:bCs/>
          <w:sz w:val="20"/>
        </w:rPr>
        <w:t>4448884444</w:t>
      </w:r>
      <w:r w:rsidRPr="006E7389">
        <w:rPr>
          <w:rFonts w:ascii="Verdana" w:hAnsi="Verdana"/>
          <w:color w:val="0000FF"/>
          <w:sz w:val="20"/>
        </w:rPr>
        <w:t>&lt;/</w:t>
      </w:r>
      <w:r w:rsidRPr="006E7389">
        <w:rPr>
          <w:rFonts w:ascii="Verdana" w:hAnsi="Verdana"/>
          <w:color w:val="990000"/>
          <w:sz w:val="20"/>
        </w:rPr>
        <w:t>order:INIT_FAX_NO</w:t>
      </w:r>
      <w:r w:rsidRPr="006E7389">
        <w:rPr>
          <w:rFonts w:ascii="Verdana" w:hAnsi="Verdana"/>
          <w:color w:val="0000FF"/>
          <w:sz w:val="20"/>
        </w:rPr>
        <w:t>&gt;</w:t>
      </w:r>
      <w:r w:rsidRPr="006E7389">
        <w:rPr>
          <w:rFonts w:ascii="Verdana" w:hAnsi="Verdana"/>
          <w:sz w:val="20"/>
          <w:szCs w:val="20"/>
        </w:rPr>
        <w:t xml:space="preserve"> </w:t>
      </w:r>
    </w:p>
    <w:p w14:paraId="46583636"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b/>
          <w:bCs/>
          <w:sz w:val="20"/>
          <w:lang w:val="es-ES"/>
        </w:rPr>
        <w:t>Peter Pan</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sz w:val="20"/>
          <w:szCs w:val="20"/>
          <w:lang w:val="es-ES"/>
        </w:rPr>
        <w:t xml:space="preserve"> </w:t>
      </w:r>
    </w:p>
    <w:p w14:paraId="41249DD8" w14:textId="77777777" w:rsidR="0053562E" w:rsidRPr="008C51B0" w:rsidRDefault="0053562E" w:rsidP="0053562E">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b/>
          <w:bCs/>
          <w:sz w:val="20"/>
          <w:lang w:val="es-ES"/>
        </w:rPr>
        <w:t>4043337777</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sz w:val="20"/>
          <w:szCs w:val="20"/>
          <w:lang w:val="es-ES"/>
        </w:rPr>
        <w:t xml:space="preserve"> </w:t>
      </w:r>
    </w:p>
    <w:p w14:paraId="34C83459" w14:textId="77777777" w:rsidR="0053562E" w:rsidRPr="006E7389" w:rsidRDefault="0053562E" w:rsidP="0053562E">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order:CONTACT</w:t>
      </w:r>
      <w:r w:rsidRPr="006E7389">
        <w:rPr>
          <w:rFonts w:ascii="Verdana" w:hAnsi="Verdana"/>
          <w:color w:val="0000FF"/>
          <w:sz w:val="20"/>
        </w:rPr>
        <w:t>&gt;</w:t>
      </w:r>
    </w:p>
    <w:p w14:paraId="7F8CFBB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w:t>
      </w:r>
      <w:r w:rsidRPr="006E7389">
        <w:rPr>
          <w:rFonts w:ascii="Verdana" w:hAnsi="Verdana"/>
          <w:color w:val="0000FF"/>
          <w:sz w:val="20"/>
        </w:rPr>
        <w:t>&gt;</w:t>
      </w:r>
    </w:p>
    <w:p w14:paraId="5EA297D1" w14:textId="77777777" w:rsidR="0053562E" w:rsidRPr="006E7389" w:rsidRDefault="0053562E" w:rsidP="0053562E">
      <w:pPr>
        <w:ind w:hanging="480"/>
        <w:rPr>
          <w:rFonts w:ascii="Verdana" w:hAnsi="Verdana"/>
          <w:sz w:val="20"/>
          <w:szCs w:val="20"/>
        </w:rPr>
      </w:pPr>
      <w:hyperlink r:id="rId1494"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order:EU</w:t>
      </w:r>
      <w:r w:rsidRPr="006E7389">
        <w:rPr>
          <w:rFonts w:ascii="Verdana" w:hAnsi="Verdana"/>
          <w:color w:val="0000FF"/>
          <w:sz w:val="20"/>
        </w:rPr>
        <w:t>&gt;</w:t>
      </w:r>
    </w:p>
    <w:p w14:paraId="1EA70711" w14:textId="77777777" w:rsidR="0053562E" w:rsidRPr="006E7389" w:rsidRDefault="0053562E" w:rsidP="0053562E">
      <w:pPr>
        <w:ind w:hanging="480"/>
        <w:rPr>
          <w:rFonts w:ascii="Verdana" w:hAnsi="Verdana"/>
          <w:sz w:val="20"/>
          <w:szCs w:val="20"/>
        </w:rPr>
      </w:pPr>
      <w:hyperlink r:id="rId1495"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w:t>
      </w:r>
      <w:r w:rsidRPr="006E7389">
        <w:rPr>
          <w:rFonts w:ascii="Verdana" w:hAnsi="Verdana"/>
          <w:color w:val="0000FF"/>
          <w:sz w:val="20"/>
        </w:rPr>
        <w:t>&gt;</w:t>
      </w:r>
    </w:p>
    <w:p w14:paraId="08C6DE5D" w14:textId="77777777" w:rsidR="0053562E" w:rsidRPr="006E7389" w:rsidRDefault="0053562E" w:rsidP="0053562E">
      <w:pPr>
        <w:ind w:hanging="480"/>
        <w:rPr>
          <w:rFonts w:ascii="Verdana" w:hAnsi="Verdana"/>
          <w:sz w:val="20"/>
          <w:szCs w:val="20"/>
        </w:rPr>
      </w:pPr>
      <w:hyperlink r:id="rId1496"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order:LOC_ACCESS_HEADER_INFO</w:t>
      </w:r>
      <w:r w:rsidRPr="006E7389">
        <w:rPr>
          <w:rFonts w:ascii="Verdana" w:hAnsi="Verdana"/>
          <w:color w:val="0000FF"/>
          <w:sz w:val="20"/>
        </w:rPr>
        <w:t>&gt;</w:t>
      </w:r>
    </w:p>
    <w:p w14:paraId="504D385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order:NAME</w:t>
      </w:r>
      <w:r w:rsidRPr="006E7389">
        <w:rPr>
          <w:rFonts w:ascii="Verdana" w:hAnsi="Verdana"/>
          <w:color w:val="0000FF"/>
          <w:sz w:val="20"/>
        </w:rPr>
        <w:t>&gt;</w:t>
      </w:r>
      <w:r w:rsidRPr="006E7389">
        <w:rPr>
          <w:rFonts w:ascii="Verdana" w:hAnsi="Verdana"/>
          <w:b/>
          <w:bCs/>
          <w:sz w:val="20"/>
        </w:rPr>
        <w:t>Treasure Island</w:t>
      </w:r>
      <w:r w:rsidRPr="006E7389">
        <w:rPr>
          <w:rFonts w:ascii="Verdana" w:hAnsi="Verdana"/>
          <w:color w:val="0000FF"/>
          <w:sz w:val="20"/>
        </w:rPr>
        <w:t>&lt;/</w:t>
      </w:r>
      <w:r w:rsidRPr="006E7389">
        <w:rPr>
          <w:rFonts w:ascii="Verdana" w:hAnsi="Verdana"/>
          <w:color w:val="990000"/>
          <w:sz w:val="20"/>
        </w:rPr>
        <w:t>order:NAME</w:t>
      </w:r>
      <w:r w:rsidRPr="006E7389">
        <w:rPr>
          <w:rFonts w:ascii="Verdana" w:hAnsi="Verdana"/>
          <w:color w:val="0000FF"/>
          <w:sz w:val="20"/>
        </w:rPr>
        <w:t>&gt;</w:t>
      </w:r>
      <w:r w:rsidRPr="006E7389">
        <w:rPr>
          <w:rFonts w:ascii="Verdana" w:hAnsi="Verdana"/>
          <w:sz w:val="20"/>
          <w:szCs w:val="20"/>
        </w:rPr>
        <w:t xml:space="preserve"> </w:t>
      </w:r>
    </w:p>
    <w:p w14:paraId="3D76BE3D" w14:textId="77777777" w:rsidR="0053562E" w:rsidRPr="006E7389" w:rsidRDefault="0053562E" w:rsidP="0053562E">
      <w:pPr>
        <w:ind w:hanging="480"/>
        <w:rPr>
          <w:rFonts w:ascii="Verdana" w:hAnsi="Verdana"/>
          <w:sz w:val="20"/>
          <w:szCs w:val="20"/>
        </w:rPr>
      </w:pPr>
      <w:hyperlink r:id="rId1497"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order:ORD_SVC_ADDR_GRP</w:t>
      </w:r>
      <w:r w:rsidRPr="006E7389">
        <w:rPr>
          <w:rFonts w:ascii="Verdana" w:hAnsi="Verdana"/>
          <w:color w:val="0000FF"/>
          <w:sz w:val="20"/>
        </w:rPr>
        <w:t>&gt;</w:t>
      </w:r>
    </w:p>
    <w:p w14:paraId="0F6D0E31"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order:SANO</w:t>
      </w:r>
      <w:r w:rsidRPr="006E7389">
        <w:rPr>
          <w:rFonts w:ascii="Verdana" w:hAnsi="Verdana"/>
          <w:color w:val="0000FF"/>
          <w:sz w:val="20"/>
        </w:rPr>
        <w:t>&gt;</w:t>
      </w:r>
      <w:r w:rsidRPr="006E7389">
        <w:rPr>
          <w:rFonts w:ascii="Verdana" w:hAnsi="Verdana"/>
          <w:b/>
          <w:bCs/>
          <w:sz w:val="20"/>
        </w:rPr>
        <w:t>3370</w:t>
      </w:r>
      <w:r w:rsidRPr="006E7389">
        <w:rPr>
          <w:rFonts w:ascii="Verdana" w:hAnsi="Verdana"/>
          <w:color w:val="0000FF"/>
          <w:sz w:val="20"/>
        </w:rPr>
        <w:t>&lt;/</w:t>
      </w:r>
      <w:r w:rsidRPr="006E7389">
        <w:rPr>
          <w:rFonts w:ascii="Verdana" w:hAnsi="Verdana"/>
          <w:color w:val="990000"/>
          <w:sz w:val="20"/>
        </w:rPr>
        <w:t>order:SANO</w:t>
      </w:r>
      <w:r w:rsidRPr="006E7389">
        <w:rPr>
          <w:rFonts w:ascii="Verdana" w:hAnsi="Verdana"/>
          <w:color w:val="0000FF"/>
          <w:sz w:val="20"/>
        </w:rPr>
        <w:t>&gt;</w:t>
      </w:r>
      <w:r w:rsidRPr="006E7389">
        <w:rPr>
          <w:rFonts w:ascii="Verdana" w:hAnsi="Verdana"/>
          <w:sz w:val="20"/>
          <w:szCs w:val="20"/>
        </w:rPr>
        <w:t xml:space="preserve"> </w:t>
      </w:r>
    </w:p>
    <w:p w14:paraId="65C63415"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order:SASN</w:t>
      </w:r>
      <w:r w:rsidRPr="006E7389">
        <w:rPr>
          <w:rFonts w:ascii="Verdana" w:hAnsi="Verdana"/>
          <w:color w:val="0000FF"/>
          <w:sz w:val="20"/>
        </w:rPr>
        <w:t>&gt;</w:t>
      </w:r>
      <w:r w:rsidRPr="006E7389">
        <w:rPr>
          <w:rFonts w:ascii="Verdana" w:hAnsi="Verdana"/>
          <w:b/>
          <w:bCs/>
          <w:sz w:val="20"/>
        </w:rPr>
        <w:t>Thalia</w:t>
      </w:r>
      <w:r w:rsidRPr="006E7389">
        <w:rPr>
          <w:rFonts w:ascii="Verdana" w:hAnsi="Verdana"/>
          <w:color w:val="0000FF"/>
          <w:sz w:val="20"/>
        </w:rPr>
        <w:t>&lt;/</w:t>
      </w:r>
      <w:r w:rsidRPr="006E7389">
        <w:rPr>
          <w:rFonts w:ascii="Verdana" w:hAnsi="Verdana"/>
          <w:color w:val="990000"/>
          <w:sz w:val="20"/>
        </w:rPr>
        <w:t>order:SASN</w:t>
      </w:r>
      <w:r w:rsidRPr="006E7389">
        <w:rPr>
          <w:rFonts w:ascii="Verdana" w:hAnsi="Verdana"/>
          <w:color w:val="0000FF"/>
          <w:sz w:val="20"/>
        </w:rPr>
        <w:t>&gt;</w:t>
      </w:r>
      <w:r w:rsidRPr="006E7389">
        <w:rPr>
          <w:rFonts w:ascii="Verdana" w:hAnsi="Verdana"/>
          <w:sz w:val="20"/>
          <w:szCs w:val="20"/>
        </w:rPr>
        <w:t xml:space="preserve"> </w:t>
      </w:r>
    </w:p>
    <w:p w14:paraId="7FC8F20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order:SATH</w:t>
      </w:r>
      <w:r w:rsidRPr="006E7389">
        <w:rPr>
          <w:rFonts w:ascii="Verdana" w:hAnsi="Verdana"/>
          <w:color w:val="0000FF"/>
          <w:sz w:val="20"/>
        </w:rPr>
        <w:t>&gt;</w:t>
      </w:r>
      <w:r w:rsidRPr="006E7389">
        <w:rPr>
          <w:rFonts w:ascii="Verdana" w:hAnsi="Verdana"/>
          <w:b/>
          <w:bCs/>
          <w:sz w:val="20"/>
        </w:rPr>
        <w:t>Rd</w:t>
      </w:r>
      <w:r w:rsidRPr="006E7389">
        <w:rPr>
          <w:rFonts w:ascii="Verdana" w:hAnsi="Verdana"/>
          <w:color w:val="0000FF"/>
          <w:sz w:val="20"/>
        </w:rPr>
        <w:t>&lt;/</w:t>
      </w:r>
      <w:r w:rsidRPr="006E7389">
        <w:rPr>
          <w:rFonts w:ascii="Verdana" w:hAnsi="Verdana"/>
          <w:color w:val="990000"/>
          <w:sz w:val="20"/>
        </w:rPr>
        <w:t>order:SATH</w:t>
      </w:r>
      <w:r w:rsidRPr="006E7389">
        <w:rPr>
          <w:rFonts w:ascii="Verdana" w:hAnsi="Verdana"/>
          <w:color w:val="0000FF"/>
          <w:sz w:val="20"/>
        </w:rPr>
        <w:t>&gt;</w:t>
      </w:r>
      <w:r w:rsidRPr="006E7389">
        <w:rPr>
          <w:rFonts w:ascii="Verdana" w:hAnsi="Verdana"/>
          <w:sz w:val="20"/>
          <w:szCs w:val="20"/>
        </w:rPr>
        <w:t xml:space="preserve"> </w:t>
      </w:r>
    </w:p>
    <w:p w14:paraId="5AF8EB2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order:CITY</w:t>
      </w:r>
      <w:r w:rsidRPr="006E7389">
        <w:rPr>
          <w:rFonts w:ascii="Verdana" w:hAnsi="Verdana"/>
          <w:color w:val="0000FF"/>
          <w:sz w:val="20"/>
        </w:rPr>
        <w:t>&gt;</w:t>
      </w:r>
      <w:r w:rsidRPr="006E7389">
        <w:rPr>
          <w:rFonts w:ascii="Verdana" w:hAnsi="Verdana"/>
          <w:b/>
          <w:bCs/>
          <w:sz w:val="20"/>
        </w:rPr>
        <w:t>Jacksonville</w:t>
      </w:r>
      <w:r w:rsidRPr="006E7389">
        <w:rPr>
          <w:rFonts w:ascii="Verdana" w:hAnsi="Verdana"/>
          <w:color w:val="0000FF"/>
          <w:sz w:val="20"/>
        </w:rPr>
        <w:t>&lt;/</w:t>
      </w:r>
      <w:r w:rsidRPr="006E7389">
        <w:rPr>
          <w:rFonts w:ascii="Verdana" w:hAnsi="Verdana"/>
          <w:color w:val="990000"/>
          <w:sz w:val="20"/>
        </w:rPr>
        <w:t>order:CITY</w:t>
      </w:r>
      <w:r w:rsidRPr="006E7389">
        <w:rPr>
          <w:rFonts w:ascii="Verdana" w:hAnsi="Verdana"/>
          <w:color w:val="0000FF"/>
          <w:sz w:val="20"/>
        </w:rPr>
        <w:t>&gt;</w:t>
      </w:r>
      <w:r w:rsidRPr="006E7389">
        <w:rPr>
          <w:rFonts w:ascii="Verdana" w:hAnsi="Verdana"/>
          <w:sz w:val="20"/>
          <w:szCs w:val="20"/>
        </w:rPr>
        <w:t xml:space="preserve"> </w:t>
      </w:r>
    </w:p>
    <w:p w14:paraId="1A62FCE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b/>
          <w:bCs/>
          <w:sz w:val="20"/>
        </w:rPr>
        <w:t>FL</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sz w:val="20"/>
          <w:szCs w:val="20"/>
        </w:rPr>
        <w:t xml:space="preserve"> </w:t>
      </w:r>
    </w:p>
    <w:p w14:paraId="628C344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order:ZIP</w:t>
      </w:r>
      <w:r w:rsidRPr="006E7389">
        <w:rPr>
          <w:rFonts w:ascii="Verdana" w:hAnsi="Verdana"/>
          <w:color w:val="0000FF"/>
          <w:sz w:val="20"/>
        </w:rPr>
        <w:t>&gt;</w:t>
      </w:r>
      <w:r w:rsidRPr="006E7389">
        <w:rPr>
          <w:rFonts w:ascii="Verdana" w:hAnsi="Verdana"/>
          <w:b/>
          <w:bCs/>
          <w:sz w:val="20"/>
        </w:rPr>
        <w:t>32250</w:t>
      </w:r>
      <w:r w:rsidRPr="006E7389">
        <w:rPr>
          <w:rFonts w:ascii="Verdana" w:hAnsi="Verdana"/>
          <w:color w:val="0000FF"/>
          <w:sz w:val="20"/>
        </w:rPr>
        <w:t>&lt;/</w:t>
      </w:r>
      <w:r w:rsidRPr="006E7389">
        <w:rPr>
          <w:rFonts w:ascii="Verdana" w:hAnsi="Verdana"/>
          <w:color w:val="990000"/>
          <w:sz w:val="20"/>
        </w:rPr>
        <w:t>order:ZIP</w:t>
      </w:r>
      <w:r w:rsidRPr="006E7389">
        <w:rPr>
          <w:rFonts w:ascii="Verdana" w:hAnsi="Verdana"/>
          <w:color w:val="0000FF"/>
          <w:sz w:val="20"/>
        </w:rPr>
        <w:t>&gt;</w:t>
      </w:r>
      <w:r w:rsidRPr="006E7389">
        <w:rPr>
          <w:rFonts w:ascii="Verdana" w:hAnsi="Verdana"/>
          <w:sz w:val="20"/>
          <w:szCs w:val="20"/>
        </w:rPr>
        <w:t xml:space="preserve"> </w:t>
      </w:r>
    </w:p>
    <w:p w14:paraId="37BE8141"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order:ORD_SVC_ADDR_GRP</w:t>
      </w:r>
      <w:r w:rsidRPr="006E7389">
        <w:rPr>
          <w:rFonts w:ascii="Verdana" w:hAnsi="Verdana"/>
          <w:color w:val="0000FF"/>
          <w:sz w:val="20"/>
        </w:rPr>
        <w:t>&gt;</w:t>
      </w:r>
    </w:p>
    <w:p w14:paraId="22715EF3"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order:LOC_ACCESS_HEADER_INFO</w:t>
      </w:r>
      <w:r w:rsidRPr="006E7389">
        <w:rPr>
          <w:rFonts w:ascii="Verdana" w:hAnsi="Verdana"/>
          <w:color w:val="0000FF"/>
          <w:sz w:val="20"/>
        </w:rPr>
        <w:t>&gt;</w:t>
      </w:r>
    </w:p>
    <w:p w14:paraId="72545CE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w:t>
      </w:r>
      <w:r w:rsidRPr="006E7389">
        <w:rPr>
          <w:rFonts w:ascii="Verdana" w:hAnsi="Verdana"/>
          <w:color w:val="0000FF"/>
          <w:sz w:val="20"/>
        </w:rPr>
        <w:t>&gt;</w:t>
      </w:r>
    </w:p>
    <w:p w14:paraId="297DE955"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order:EU</w:t>
      </w:r>
      <w:r w:rsidRPr="006E7389">
        <w:rPr>
          <w:rFonts w:ascii="Verdana" w:hAnsi="Verdana"/>
          <w:color w:val="0000FF"/>
          <w:sz w:val="20"/>
        </w:rPr>
        <w:t>&gt;</w:t>
      </w:r>
    </w:p>
    <w:p w14:paraId="5E6D37D2" w14:textId="77777777" w:rsidR="0053562E" w:rsidRPr="006E7389" w:rsidRDefault="0053562E" w:rsidP="0053562E">
      <w:pPr>
        <w:ind w:hanging="480"/>
        <w:rPr>
          <w:rFonts w:ascii="Verdana" w:hAnsi="Verdana"/>
          <w:sz w:val="20"/>
          <w:szCs w:val="20"/>
        </w:rPr>
      </w:pPr>
      <w:hyperlink r:id="rId1498"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w:t>
      </w:r>
      <w:r w:rsidRPr="006E7389">
        <w:rPr>
          <w:rFonts w:ascii="Verdana" w:hAnsi="Verdana"/>
          <w:color w:val="0000FF"/>
          <w:sz w:val="20"/>
        </w:rPr>
        <w:t>&gt;</w:t>
      </w:r>
    </w:p>
    <w:p w14:paraId="1F035A3E" w14:textId="77777777" w:rsidR="0053562E" w:rsidRPr="006E7389" w:rsidRDefault="0053562E" w:rsidP="0053562E">
      <w:pPr>
        <w:ind w:hanging="480"/>
        <w:rPr>
          <w:rFonts w:ascii="Verdana" w:hAnsi="Verdana"/>
          <w:sz w:val="20"/>
          <w:szCs w:val="20"/>
        </w:rPr>
      </w:pPr>
      <w:hyperlink r:id="rId1499"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order:PS_ADMIN</w:t>
      </w:r>
      <w:r w:rsidRPr="006E7389">
        <w:rPr>
          <w:rFonts w:ascii="Verdana" w:hAnsi="Verdana"/>
          <w:color w:val="0000FF"/>
          <w:sz w:val="20"/>
        </w:rPr>
        <w:t>&gt;</w:t>
      </w:r>
    </w:p>
    <w:p w14:paraId="5EA9C60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order:PQTY</w:t>
      </w:r>
      <w:r w:rsidRPr="006E7389">
        <w:rPr>
          <w:rFonts w:ascii="Verdana" w:hAnsi="Verdana"/>
          <w:color w:val="0000FF"/>
          <w:sz w:val="20"/>
        </w:rPr>
        <w:t>&gt;</w:t>
      </w:r>
      <w:r w:rsidRPr="006E7389">
        <w:rPr>
          <w:rFonts w:ascii="Verdana" w:hAnsi="Verdana"/>
          <w:b/>
          <w:bCs/>
          <w:sz w:val="20"/>
        </w:rPr>
        <w:t>002</w:t>
      </w:r>
      <w:r w:rsidRPr="006E7389">
        <w:rPr>
          <w:rFonts w:ascii="Verdana" w:hAnsi="Verdana"/>
          <w:color w:val="0000FF"/>
          <w:sz w:val="20"/>
        </w:rPr>
        <w:t>&lt;/</w:t>
      </w:r>
      <w:r w:rsidRPr="006E7389">
        <w:rPr>
          <w:rFonts w:ascii="Verdana" w:hAnsi="Verdana"/>
          <w:color w:val="990000"/>
          <w:sz w:val="20"/>
        </w:rPr>
        <w:t>order:PQTY</w:t>
      </w:r>
      <w:r w:rsidRPr="006E7389">
        <w:rPr>
          <w:rFonts w:ascii="Verdana" w:hAnsi="Verdana"/>
          <w:color w:val="0000FF"/>
          <w:sz w:val="20"/>
        </w:rPr>
        <w:t>&gt;</w:t>
      </w:r>
      <w:r w:rsidRPr="006E7389">
        <w:rPr>
          <w:rFonts w:ascii="Verdana" w:hAnsi="Verdana"/>
          <w:sz w:val="20"/>
          <w:szCs w:val="20"/>
        </w:rPr>
        <w:t xml:space="preserve"> </w:t>
      </w:r>
    </w:p>
    <w:p w14:paraId="321EDBA7"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order:PS_ADMIN</w:t>
      </w:r>
      <w:r w:rsidRPr="006E7389">
        <w:rPr>
          <w:rFonts w:ascii="Verdana" w:hAnsi="Verdana"/>
          <w:color w:val="0000FF"/>
          <w:sz w:val="20"/>
        </w:rPr>
        <w:t>&gt;</w:t>
      </w:r>
    </w:p>
    <w:p w14:paraId="64DD58BA" w14:textId="77777777" w:rsidR="0053562E" w:rsidRPr="006E7389" w:rsidRDefault="0053562E" w:rsidP="0053562E">
      <w:pPr>
        <w:ind w:hanging="480"/>
        <w:rPr>
          <w:rFonts w:ascii="Verdana" w:hAnsi="Verdana"/>
          <w:sz w:val="20"/>
          <w:szCs w:val="20"/>
        </w:rPr>
      </w:pPr>
      <w:hyperlink r:id="rId1500"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14:paraId="1AA1C73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sz w:val="20"/>
          <w:szCs w:val="20"/>
        </w:rPr>
        <w:t xml:space="preserve"> </w:t>
      </w:r>
    </w:p>
    <w:p w14:paraId="4B64552F" w14:textId="77777777" w:rsidR="0053562E" w:rsidRPr="006E7389" w:rsidRDefault="0053562E" w:rsidP="0053562E">
      <w:pPr>
        <w:ind w:hanging="480"/>
        <w:rPr>
          <w:rFonts w:ascii="Verdana" w:hAnsi="Verdana"/>
          <w:sz w:val="20"/>
          <w:szCs w:val="20"/>
        </w:rPr>
      </w:pPr>
      <w:hyperlink r:id="rId1501"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14:paraId="6324BB7F"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b/>
          <w:bCs/>
          <w:sz w:val="20"/>
        </w:rPr>
        <w:t>00001</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sz w:val="20"/>
          <w:szCs w:val="20"/>
        </w:rPr>
        <w:t xml:space="preserve"> </w:t>
      </w:r>
    </w:p>
    <w:p w14:paraId="1339E5A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b/>
          <w:bCs/>
          <w:sz w:val="20"/>
        </w:rPr>
        <w:t>C</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sz w:val="20"/>
          <w:szCs w:val="20"/>
        </w:rPr>
        <w:t xml:space="preserve"> </w:t>
      </w:r>
    </w:p>
    <w:p w14:paraId="2F2C34C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14:paraId="4DF25CFC" w14:textId="77777777" w:rsidR="0053562E" w:rsidRPr="006E7389" w:rsidRDefault="0053562E" w:rsidP="0053562E">
      <w:pPr>
        <w:ind w:hanging="480"/>
        <w:rPr>
          <w:rFonts w:ascii="Verdana" w:hAnsi="Verdana"/>
          <w:sz w:val="20"/>
          <w:szCs w:val="20"/>
        </w:rPr>
      </w:pPr>
      <w:hyperlink r:id="rId1502"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14:paraId="65E6187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sz w:val="20"/>
          <w:szCs w:val="20"/>
        </w:rPr>
        <w:t xml:space="preserve"> </w:t>
      </w:r>
    </w:p>
    <w:p w14:paraId="4744B2A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b/>
          <w:bCs/>
          <w:sz w:val="20"/>
        </w:rPr>
        <w:t>NSQ</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sz w:val="20"/>
          <w:szCs w:val="20"/>
        </w:rPr>
        <w:t xml:space="preserve"> </w:t>
      </w:r>
    </w:p>
    <w:p w14:paraId="318626A1"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14:paraId="0284BB4B"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14:paraId="3911E6B1" w14:textId="77777777" w:rsidR="0053562E" w:rsidRPr="006E7389" w:rsidRDefault="0053562E" w:rsidP="0053562E">
      <w:pPr>
        <w:ind w:hanging="480"/>
        <w:rPr>
          <w:rFonts w:ascii="Verdana" w:hAnsi="Verdana"/>
          <w:sz w:val="20"/>
          <w:szCs w:val="20"/>
        </w:rPr>
      </w:pPr>
      <w:hyperlink r:id="rId1503"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14:paraId="7ECBE1D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sz w:val="20"/>
          <w:szCs w:val="20"/>
        </w:rPr>
        <w:t xml:space="preserve"> </w:t>
      </w:r>
    </w:p>
    <w:p w14:paraId="6EA458F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order:LNECLSSVC</w:t>
      </w:r>
      <w:r w:rsidRPr="006E7389">
        <w:rPr>
          <w:rFonts w:ascii="Verdana" w:hAnsi="Verdana"/>
          <w:color w:val="0000FF"/>
          <w:sz w:val="20"/>
        </w:rPr>
        <w:t>&gt;</w:t>
      </w:r>
      <w:r w:rsidRPr="006E7389">
        <w:rPr>
          <w:rFonts w:ascii="Verdana" w:hAnsi="Verdana"/>
          <w:b/>
          <w:bCs/>
          <w:sz w:val="20"/>
        </w:rPr>
        <w:t>UEPBL</w:t>
      </w:r>
      <w:r w:rsidRPr="006E7389">
        <w:rPr>
          <w:rFonts w:ascii="Verdana" w:hAnsi="Verdana"/>
          <w:color w:val="0000FF"/>
          <w:sz w:val="20"/>
        </w:rPr>
        <w:t>&lt;/</w:t>
      </w:r>
      <w:r w:rsidRPr="006E7389">
        <w:rPr>
          <w:rFonts w:ascii="Verdana" w:hAnsi="Verdana"/>
          <w:color w:val="990000"/>
          <w:sz w:val="20"/>
        </w:rPr>
        <w:t>order:LNECLSSVC</w:t>
      </w:r>
      <w:r w:rsidRPr="006E7389">
        <w:rPr>
          <w:rFonts w:ascii="Verdana" w:hAnsi="Verdana"/>
          <w:color w:val="0000FF"/>
          <w:sz w:val="20"/>
        </w:rPr>
        <w:t>&gt;</w:t>
      </w:r>
      <w:r w:rsidRPr="006E7389">
        <w:rPr>
          <w:rFonts w:ascii="Verdana" w:hAnsi="Verdana"/>
          <w:sz w:val="20"/>
          <w:szCs w:val="20"/>
        </w:rPr>
        <w:t xml:space="preserve"> </w:t>
      </w:r>
    </w:p>
    <w:p w14:paraId="31F5BD72" w14:textId="77777777" w:rsidR="0053562E" w:rsidRPr="006E7389" w:rsidRDefault="0053562E" w:rsidP="0053562E">
      <w:pPr>
        <w:ind w:hanging="480"/>
        <w:rPr>
          <w:rFonts w:ascii="Verdana" w:hAnsi="Verdana"/>
          <w:sz w:val="20"/>
          <w:szCs w:val="20"/>
        </w:rPr>
      </w:pPr>
      <w:hyperlink r:id="rId1504"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14:paraId="3B717D6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b/>
          <w:bCs/>
          <w:sz w:val="20"/>
        </w:rPr>
        <w:t>00002</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sz w:val="20"/>
          <w:szCs w:val="20"/>
        </w:rPr>
        <w:t xml:space="preserve"> </w:t>
      </w:r>
    </w:p>
    <w:p w14:paraId="0BE5B59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sz w:val="20"/>
          <w:szCs w:val="20"/>
        </w:rPr>
        <w:t xml:space="preserve"> </w:t>
      </w:r>
    </w:p>
    <w:p w14:paraId="0674000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14:paraId="2B32D448" w14:textId="77777777" w:rsidR="0053562E" w:rsidRPr="006E7389" w:rsidRDefault="0053562E" w:rsidP="0053562E">
      <w:pPr>
        <w:ind w:hanging="480"/>
        <w:rPr>
          <w:rFonts w:ascii="Verdana" w:hAnsi="Verdana"/>
          <w:sz w:val="20"/>
          <w:szCs w:val="20"/>
        </w:rPr>
      </w:pPr>
      <w:hyperlink r:id="rId1505"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order:LINE_RESTRICT_2_GRP</w:t>
      </w:r>
      <w:r w:rsidRPr="006E7389">
        <w:rPr>
          <w:rFonts w:ascii="Verdana" w:hAnsi="Verdana"/>
          <w:color w:val="0000FF"/>
          <w:sz w:val="20"/>
        </w:rPr>
        <w:t>&gt;</w:t>
      </w:r>
    </w:p>
    <w:p w14:paraId="580694A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order:PIC</w:t>
      </w:r>
      <w:r w:rsidRPr="006E7389">
        <w:rPr>
          <w:rFonts w:ascii="Verdana" w:hAnsi="Verdana"/>
          <w:color w:val="0000FF"/>
          <w:sz w:val="20"/>
        </w:rPr>
        <w:t>&gt;</w:t>
      </w:r>
      <w:r w:rsidRPr="006E7389">
        <w:rPr>
          <w:rFonts w:ascii="Verdana" w:hAnsi="Verdana"/>
          <w:b/>
          <w:bCs/>
          <w:sz w:val="20"/>
        </w:rPr>
        <w:t>NONE</w:t>
      </w:r>
      <w:r w:rsidRPr="006E7389">
        <w:rPr>
          <w:rFonts w:ascii="Verdana" w:hAnsi="Verdana"/>
          <w:color w:val="0000FF"/>
          <w:sz w:val="20"/>
        </w:rPr>
        <w:t>&lt;/</w:t>
      </w:r>
      <w:r w:rsidRPr="006E7389">
        <w:rPr>
          <w:rFonts w:ascii="Verdana" w:hAnsi="Verdana"/>
          <w:color w:val="990000"/>
          <w:sz w:val="20"/>
        </w:rPr>
        <w:t>order:PIC</w:t>
      </w:r>
      <w:r w:rsidRPr="006E7389">
        <w:rPr>
          <w:rFonts w:ascii="Verdana" w:hAnsi="Verdana"/>
          <w:color w:val="0000FF"/>
          <w:sz w:val="20"/>
        </w:rPr>
        <w:t>&gt;</w:t>
      </w:r>
      <w:r w:rsidRPr="006E7389">
        <w:rPr>
          <w:rFonts w:ascii="Verdana" w:hAnsi="Verdana"/>
          <w:sz w:val="20"/>
          <w:szCs w:val="20"/>
        </w:rPr>
        <w:t xml:space="preserve"> </w:t>
      </w:r>
    </w:p>
    <w:p w14:paraId="0F8214A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order:LPIC</w:t>
      </w:r>
      <w:r w:rsidRPr="006E7389">
        <w:rPr>
          <w:rFonts w:ascii="Verdana" w:hAnsi="Verdana"/>
          <w:color w:val="0000FF"/>
          <w:sz w:val="20"/>
        </w:rPr>
        <w:t>&gt;</w:t>
      </w:r>
      <w:r w:rsidRPr="006E7389">
        <w:rPr>
          <w:rFonts w:ascii="Verdana" w:hAnsi="Verdana"/>
          <w:b/>
          <w:bCs/>
          <w:sz w:val="20"/>
        </w:rPr>
        <w:t>NONE</w:t>
      </w:r>
      <w:r w:rsidRPr="006E7389">
        <w:rPr>
          <w:rFonts w:ascii="Verdana" w:hAnsi="Verdana"/>
          <w:color w:val="0000FF"/>
          <w:sz w:val="20"/>
        </w:rPr>
        <w:t>&lt;/</w:t>
      </w:r>
      <w:r w:rsidRPr="006E7389">
        <w:rPr>
          <w:rFonts w:ascii="Verdana" w:hAnsi="Verdana"/>
          <w:color w:val="990000"/>
          <w:sz w:val="20"/>
        </w:rPr>
        <w:t>order:LPIC</w:t>
      </w:r>
      <w:r w:rsidRPr="006E7389">
        <w:rPr>
          <w:rFonts w:ascii="Verdana" w:hAnsi="Verdana"/>
          <w:color w:val="0000FF"/>
          <w:sz w:val="20"/>
        </w:rPr>
        <w:t>&gt;</w:t>
      </w:r>
      <w:r w:rsidRPr="006E7389">
        <w:rPr>
          <w:rFonts w:ascii="Verdana" w:hAnsi="Verdana"/>
          <w:sz w:val="20"/>
          <w:szCs w:val="20"/>
        </w:rPr>
        <w:t xml:space="preserve"> </w:t>
      </w:r>
    </w:p>
    <w:p w14:paraId="0C5FFF4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order:LINE_RESTRICT_2_GRP</w:t>
      </w:r>
      <w:r w:rsidRPr="006E7389">
        <w:rPr>
          <w:rFonts w:ascii="Verdana" w:hAnsi="Verdana"/>
          <w:color w:val="0000FF"/>
          <w:sz w:val="20"/>
        </w:rPr>
        <w:t>&gt;</w:t>
      </w:r>
    </w:p>
    <w:p w14:paraId="59D1E744" w14:textId="77777777" w:rsidR="0053562E" w:rsidRPr="006E7389" w:rsidRDefault="0053562E" w:rsidP="0053562E">
      <w:pPr>
        <w:ind w:hanging="480"/>
        <w:rPr>
          <w:rFonts w:ascii="Verdana" w:hAnsi="Verdana"/>
          <w:sz w:val="20"/>
          <w:szCs w:val="20"/>
        </w:rPr>
      </w:pPr>
      <w:hyperlink r:id="rId1506"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14:paraId="64A201A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sz w:val="20"/>
          <w:szCs w:val="20"/>
        </w:rPr>
        <w:t xml:space="preserve"> </w:t>
      </w:r>
    </w:p>
    <w:p w14:paraId="3627523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b/>
          <w:bCs/>
          <w:sz w:val="20"/>
        </w:rPr>
        <w:t>ESX</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sz w:val="20"/>
          <w:szCs w:val="20"/>
        </w:rPr>
        <w:t xml:space="preserve"> </w:t>
      </w:r>
    </w:p>
    <w:p w14:paraId="1D89F84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14:paraId="5107602A"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14:paraId="2300FBF5"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w:t>
      </w:r>
      <w:r w:rsidRPr="006E7389">
        <w:rPr>
          <w:rFonts w:ascii="Verdana" w:hAnsi="Verdana"/>
          <w:color w:val="0000FF"/>
          <w:sz w:val="20"/>
        </w:rPr>
        <w:t>&gt;</w:t>
      </w:r>
    </w:p>
    <w:p w14:paraId="77CEB187" w14:textId="77777777" w:rsidR="0053562E" w:rsidRPr="006E7389" w:rsidRDefault="0053562E" w:rsidP="0053562E">
      <w:pPr>
        <w:ind w:hanging="480"/>
        <w:rPr>
          <w:rFonts w:ascii="Verdana" w:hAnsi="Verdana"/>
          <w:sz w:val="20"/>
          <w:szCs w:val="20"/>
        </w:rPr>
      </w:pPr>
      <w:hyperlink r:id="rId1507"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w:t>
      </w:r>
      <w:r w:rsidRPr="006E7389">
        <w:rPr>
          <w:rFonts w:ascii="Verdana" w:hAnsi="Verdana"/>
          <w:color w:val="0000FF"/>
          <w:sz w:val="20"/>
        </w:rPr>
        <w:t>&gt;</w:t>
      </w:r>
    </w:p>
    <w:p w14:paraId="4F7D8BD7" w14:textId="77777777" w:rsidR="0053562E" w:rsidRPr="006E7389" w:rsidRDefault="0053562E" w:rsidP="0053562E">
      <w:pPr>
        <w:ind w:hanging="480"/>
        <w:rPr>
          <w:rFonts w:ascii="Verdana" w:hAnsi="Verdana"/>
          <w:sz w:val="20"/>
          <w:szCs w:val="20"/>
        </w:rPr>
      </w:pPr>
      <w:hyperlink r:id="rId1508"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order:ADVERTISING</w:t>
      </w:r>
      <w:r w:rsidRPr="006E7389">
        <w:rPr>
          <w:rFonts w:ascii="Verdana" w:hAnsi="Verdana"/>
          <w:color w:val="0000FF"/>
          <w:sz w:val="20"/>
        </w:rPr>
        <w:t>&gt;</w:t>
      </w:r>
    </w:p>
    <w:p w14:paraId="1E6AA46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order:SIC</w:t>
      </w:r>
      <w:r w:rsidRPr="006E7389">
        <w:rPr>
          <w:rFonts w:ascii="Verdana" w:hAnsi="Verdana"/>
          <w:color w:val="0000FF"/>
          <w:sz w:val="20"/>
        </w:rPr>
        <w:t>&gt;</w:t>
      </w:r>
      <w:r w:rsidRPr="006E7389">
        <w:rPr>
          <w:rFonts w:ascii="Verdana" w:hAnsi="Verdana"/>
          <w:b/>
          <w:bCs/>
          <w:sz w:val="20"/>
        </w:rPr>
        <w:t>8711</w:t>
      </w:r>
      <w:r w:rsidRPr="006E7389">
        <w:rPr>
          <w:rFonts w:ascii="Verdana" w:hAnsi="Verdana"/>
          <w:color w:val="0000FF"/>
          <w:sz w:val="20"/>
        </w:rPr>
        <w:t>&lt;/</w:t>
      </w:r>
      <w:r w:rsidRPr="006E7389">
        <w:rPr>
          <w:rFonts w:ascii="Verdana" w:hAnsi="Verdana"/>
          <w:color w:val="990000"/>
          <w:sz w:val="20"/>
        </w:rPr>
        <w:t>order:SIC</w:t>
      </w:r>
      <w:r w:rsidRPr="006E7389">
        <w:rPr>
          <w:rFonts w:ascii="Verdana" w:hAnsi="Verdana"/>
          <w:color w:val="0000FF"/>
          <w:sz w:val="20"/>
        </w:rPr>
        <w:t>&gt;</w:t>
      </w:r>
      <w:r w:rsidRPr="006E7389">
        <w:rPr>
          <w:rFonts w:ascii="Verdana" w:hAnsi="Verdana"/>
          <w:sz w:val="20"/>
          <w:szCs w:val="20"/>
        </w:rPr>
        <w:t xml:space="preserve"> </w:t>
      </w:r>
    </w:p>
    <w:p w14:paraId="7C32C3F5"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order:ADVERTISING</w:t>
      </w:r>
      <w:r w:rsidRPr="006E7389">
        <w:rPr>
          <w:rFonts w:ascii="Verdana" w:hAnsi="Verdana"/>
          <w:color w:val="0000FF"/>
          <w:sz w:val="20"/>
        </w:rPr>
        <w:t>&gt;</w:t>
      </w:r>
    </w:p>
    <w:p w14:paraId="42949074" w14:textId="77777777" w:rsidR="0053562E" w:rsidRPr="006E7389" w:rsidRDefault="0053562E" w:rsidP="0053562E">
      <w:pPr>
        <w:ind w:hanging="480"/>
        <w:rPr>
          <w:rFonts w:ascii="Verdana" w:hAnsi="Verdana"/>
          <w:sz w:val="20"/>
          <w:szCs w:val="20"/>
        </w:rPr>
      </w:pPr>
      <w:hyperlink r:id="rId1509"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14:paraId="5876951F" w14:textId="77777777" w:rsidR="0053562E" w:rsidRPr="006E7389" w:rsidRDefault="0053562E" w:rsidP="0053562E">
      <w:pPr>
        <w:ind w:hanging="480"/>
        <w:rPr>
          <w:rFonts w:ascii="Verdana" w:hAnsi="Verdana"/>
          <w:sz w:val="20"/>
          <w:szCs w:val="20"/>
        </w:rPr>
      </w:pPr>
      <w:hyperlink r:id="rId1510"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14:paraId="58439E1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sz w:val="20"/>
          <w:szCs w:val="20"/>
        </w:rPr>
        <w:t xml:space="preserve"> </w:t>
      </w:r>
    </w:p>
    <w:p w14:paraId="35143A9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b/>
          <w:bCs/>
          <w:sz w:val="20"/>
        </w:rPr>
        <w:t>LML</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sz w:val="20"/>
          <w:szCs w:val="20"/>
        </w:rPr>
        <w:t xml:space="preserve"> </w:t>
      </w:r>
    </w:p>
    <w:p w14:paraId="6419483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b/>
          <w:bCs/>
          <w:sz w:val="20"/>
        </w:rPr>
        <w:t>0001</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sz w:val="20"/>
          <w:szCs w:val="20"/>
        </w:rPr>
        <w:t xml:space="preserve"> </w:t>
      </w:r>
    </w:p>
    <w:p w14:paraId="38F536A2"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14:paraId="323DC2F6" w14:textId="77777777" w:rsidR="0053562E" w:rsidRPr="006E7389" w:rsidRDefault="0053562E" w:rsidP="0053562E">
      <w:pPr>
        <w:ind w:hanging="480"/>
        <w:rPr>
          <w:rFonts w:ascii="Verdana" w:hAnsi="Verdana"/>
          <w:sz w:val="20"/>
          <w:szCs w:val="20"/>
        </w:rPr>
      </w:pPr>
      <w:hyperlink r:id="rId1511"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14:paraId="066D369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sz w:val="20"/>
          <w:szCs w:val="20"/>
        </w:rPr>
        <w:t xml:space="preserve"> </w:t>
      </w:r>
    </w:p>
    <w:p w14:paraId="26D4869E" w14:textId="77777777" w:rsidR="0053562E" w:rsidRPr="006E7389" w:rsidRDefault="0053562E" w:rsidP="0053562E">
      <w:pPr>
        <w:ind w:hanging="480"/>
        <w:rPr>
          <w:rFonts w:ascii="Verdana" w:hAnsi="Verdana"/>
          <w:sz w:val="20"/>
          <w:szCs w:val="20"/>
        </w:rPr>
      </w:pPr>
      <w:hyperlink r:id="rId1512"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14:paraId="423D189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sz w:val="20"/>
          <w:szCs w:val="20"/>
        </w:rPr>
        <w:t xml:space="preserve"> </w:t>
      </w:r>
    </w:p>
    <w:p w14:paraId="3CE6283C"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14:paraId="64A26088"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14:paraId="445E4056"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14:paraId="6ED6F18A" w14:textId="77777777" w:rsidR="0053562E" w:rsidRPr="006E7389" w:rsidRDefault="0053562E" w:rsidP="0053562E">
      <w:pPr>
        <w:ind w:hanging="480"/>
        <w:rPr>
          <w:rFonts w:ascii="Verdana" w:hAnsi="Verdana"/>
          <w:sz w:val="20"/>
          <w:szCs w:val="20"/>
        </w:rPr>
      </w:pPr>
      <w:hyperlink r:id="rId1513"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14:paraId="46FD3438" w14:textId="77777777" w:rsidR="0053562E" w:rsidRPr="006E7389" w:rsidRDefault="0053562E" w:rsidP="0053562E">
      <w:pPr>
        <w:ind w:hanging="480"/>
        <w:rPr>
          <w:rFonts w:ascii="Verdana" w:hAnsi="Verdana"/>
          <w:sz w:val="20"/>
          <w:szCs w:val="20"/>
        </w:rPr>
      </w:pPr>
      <w:hyperlink r:id="rId1514"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14:paraId="7AC9103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sz w:val="20"/>
          <w:szCs w:val="20"/>
        </w:rPr>
        <w:t xml:space="preserve"> </w:t>
      </w:r>
    </w:p>
    <w:p w14:paraId="0E7F55C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b/>
          <w:bCs/>
          <w:sz w:val="20"/>
        </w:rPr>
        <w:t>LML</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sz w:val="20"/>
          <w:szCs w:val="20"/>
        </w:rPr>
        <w:t xml:space="preserve"> </w:t>
      </w:r>
    </w:p>
    <w:p w14:paraId="460AD12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order:LTY</w:t>
      </w:r>
      <w:r w:rsidRPr="006E7389">
        <w:rPr>
          <w:rFonts w:ascii="Verdana" w:hAnsi="Verdana"/>
          <w:color w:val="0000FF"/>
          <w:sz w:val="20"/>
        </w:rPr>
        <w:t>&gt;</w:t>
      </w:r>
      <w:r w:rsidRPr="006E7389">
        <w:rPr>
          <w:rFonts w:ascii="Verdana" w:hAnsi="Verdana"/>
          <w:b/>
          <w:bCs/>
          <w:sz w:val="20"/>
        </w:rPr>
        <w:t>1</w:t>
      </w:r>
      <w:r w:rsidRPr="006E7389">
        <w:rPr>
          <w:rFonts w:ascii="Verdana" w:hAnsi="Verdana"/>
          <w:color w:val="0000FF"/>
          <w:sz w:val="20"/>
        </w:rPr>
        <w:t>&lt;/</w:t>
      </w:r>
      <w:r w:rsidRPr="006E7389">
        <w:rPr>
          <w:rFonts w:ascii="Verdana" w:hAnsi="Verdana"/>
          <w:color w:val="990000"/>
          <w:sz w:val="20"/>
        </w:rPr>
        <w:t>order:LTY</w:t>
      </w:r>
      <w:r w:rsidRPr="006E7389">
        <w:rPr>
          <w:rFonts w:ascii="Verdana" w:hAnsi="Verdana"/>
          <w:color w:val="0000FF"/>
          <w:sz w:val="20"/>
        </w:rPr>
        <w:t>&gt;</w:t>
      </w:r>
      <w:r w:rsidRPr="006E7389">
        <w:rPr>
          <w:rFonts w:ascii="Verdana" w:hAnsi="Verdana"/>
          <w:sz w:val="20"/>
          <w:szCs w:val="20"/>
        </w:rPr>
        <w:t xml:space="preserve"> </w:t>
      </w:r>
    </w:p>
    <w:p w14:paraId="28072D9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order:STYC</w:t>
      </w:r>
      <w:r w:rsidRPr="006E7389">
        <w:rPr>
          <w:rFonts w:ascii="Verdana" w:hAnsi="Verdana"/>
          <w:color w:val="0000FF"/>
          <w:sz w:val="20"/>
        </w:rPr>
        <w:t>&gt;</w:t>
      </w:r>
      <w:r w:rsidRPr="006E7389">
        <w:rPr>
          <w:rFonts w:ascii="Verdana" w:hAnsi="Verdana"/>
          <w:b/>
          <w:bCs/>
          <w:sz w:val="20"/>
        </w:rPr>
        <w:t>SL</w:t>
      </w:r>
      <w:r w:rsidRPr="006E7389">
        <w:rPr>
          <w:rFonts w:ascii="Verdana" w:hAnsi="Verdana"/>
          <w:color w:val="0000FF"/>
          <w:sz w:val="20"/>
        </w:rPr>
        <w:t>&lt;/</w:t>
      </w:r>
      <w:r w:rsidRPr="006E7389">
        <w:rPr>
          <w:rFonts w:ascii="Verdana" w:hAnsi="Verdana"/>
          <w:color w:val="990000"/>
          <w:sz w:val="20"/>
        </w:rPr>
        <w:t>order:STYC</w:t>
      </w:r>
      <w:r w:rsidRPr="006E7389">
        <w:rPr>
          <w:rFonts w:ascii="Verdana" w:hAnsi="Verdana"/>
          <w:color w:val="0000FF"/>
          <w:sz w:val="20"/>
        </w:rPr>
        <w:t>&gt;</w:t>
      </w:r>
      <w:r w:rsidRPr="006E7389">
        <w:rPr>
          <w:rFonts w:ascii="Verdana" w:hAnsi="Verdana"/>
          <w:sz w:val="20"/>
          <w:szCs w:val="20"/>
        </w:rPr>
        <w:t xml:space="preserve"> </w:t>
      </w:r>
    </w:p>
    <w:p w14:paraId="366D0B4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order:TOA</w:t>
      </w:r>
      <w:r w:rsidRPr="006E7389">
        <w:rPr>
          <w:rFonts w:ascii="Verdana" w:hAnsi="Verdana"/>
          <w:color w:val="0000FF"/>
          <w:sz w:val="20"/>
        </w:rPr>
        <w:t>&gt;</w:t>
      </w:r>
      <w:r w:rsidRPr="006E7389">
        <w:rPr>
          <w:rFonts w:ascii="Verdana" w:hAnsi="Verdana"/>
          <w:b/>
          <w:bCs/>
          <w:sz w:val="20"/>
        </w:rPr>
        <w:t>B</w:t>
      </w:r>
      <w:r w:rsidRPr="006E7389">
        <w:rPr>
          <w:rFonts w:ascii="Verdana" w:hAnsi="Verdana"/>
          <w:color w:val="0000FF"/>
          <w:sz w:val="20"/>
        </w:rPr>
        <w:t>&lt;/</w:t>
      </w:r>
      <w:r w:rsidRPr="006E7389">
        <w:rPr>
          <w:rFonts w:ascii="Verdana" w:hAnsi="Verdana"/>
          <w:color w:val="990000"/>
          <w:sz w:val="20"/>
        </w:rPr>
        <w:t>order:TOA</w:t>
      </w:r>
      <w:r w:rsidRPr="006E7389">
        <w:rPr>
          <w:rFonts w:ascii="Verdana" w:hAnsi="Verdana"/>
          <w:color w:val="0000FF"/>
          <w:sz w:val="20"/>
        </w:rPr>
        <w:t>&gt;</w:t>
      </w:r>
      <w:r w:rsidRPr="006E7389">
        <w:rPr>
          <w:rFonts w:ascii="Verdana" w:hAnsi="Verdana"/>
          <w:sz w:val="20"/>
          <w:szCs w:val="20"/>
        </w:rPr>
        <w:t xml:space="preserve"> </w:t>
      </w:r>
    </w:p>
    <w:p w14:paraId="10570561"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order:DOI</w:t>
      </w:r>
      <w:r w:rsidRPr="006E7389">
        <w:rPr>
          <w:rFonts w:ascii="Verdana" w:hAnsi="Verdana"/>
          <w:color w:val="0000FF"/>
          <w:sz w:val="20"/>
        </w:rPr>
        <w:t>&gt;</w:t>
      </w:r>
      <w:r w:rsidRPr="006E7389">
        <w:rPr>
          <w:rFonts w:ascii="Verdana" w:hAnsi="Verdana"/>
          <w:b/>
          <w:bCs/>
          <w:sz w:val="20"/>
        </w:rPr>
        <w:t>0</w:t>
      </w:r>
      <w:r w:rsidRPr="006E7389">
        <w:rPr>
          <w:rFonts w:ascii="Verdana" w:hAnsi="Verdana"/>
          <w:color w:val="0000FF"/>
          <w:sz w:val="20"/>
        </w:rPr>
        <w:t>&lt;/</w:t>
      </w:r>
      <w:r w:rsidRPr="006E7389">
        <w:rPr>
          <w:rFonts w:ascii="Verdana" w:hAnsi="Verdana"/>
          <w:color w:val="990000"/>
          <w:sz w:val="20"/>
        </w:rPr>
        <w:t>order:DOI</w:t>
      </w:r>
      <w:r w:rsidRPr="006E7389">
        <w:rPr>
          <w:rFonts w:ascii="Verdana" w:hAnsi="Verdana"/>
          <w:color w:val="0000FF"/>
          <w:sz w:val="20"/>
        </w:rPr>
        <w:t>&gt;</w:t>
      </w:r>
      <w:r w:rsidRPr="006E7389">
        <w:rPr>
          <w:rFonts w:ascii="Verdana" w:hAnsi="Verdana"/>
          <w:sz w:val="20"/>
          <w:szCs w:val="20"/>
        </w:rPr>
        <w:t xml:space="preserve"> </w:t>
      </w:r>
    </w:p>
    <w:p w14:paraId="7576188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b/>
          <w:bCs/>
          <w:sz w:val="20"/>
        </w:rPr>
        <w:t>0002</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sz w:val="20"/>
          <w:szCs w:val="20"/>
        </w:rPr>
        <w:t xml:space="preserve"> </w:t>
      </w:r>
    </w:p>
    <w:p w14:paraId="4E96E487"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14:paraId="0DC9FCF7" w14:textId="77777777" w:rsidR="0053562E" w:rsidRPr="006E7389" w:rsidRDefault="0053562E" w:rsidP="0053562E">
      <w:pPr>
        <w:ind w:hanging="480"/>
        <w:rPr>
          <w:rFonts w:ascii="Verdana" w:hAnsi="Verdana"/>
          <w:sz w:val="20"/>
          <w:szCs w:val="20"/>
        </w:rPr>
      </w:pPr>
      <w:hyperlink r:id="rId1515"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14:paraId="18FA551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sz w:val="20"/>
          <w:szCs w:val="20"/>
        </w:rPr>
        <w:t xml:space="preserve"> </w:t>
      </w:r>
    </w:p>
    <w:p w14:paraId="56A01B0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order:YPH</w:t>
      </w:r>
      <w:r w:rsidRPr="006E7389">
        <w:rPr>
          <w:rFonts w:ascii="Verdana" w:hAnsi="Verdana"/>
          <w:color w:val="0000FF"/>
          <w:sz w:val="20"/>
        </w:rPr>
        <w:t>&gt;</w:t>
      </w:r>
      <w:r w:rsidRPr="006E7389">
        <w:rPr>
          <w:rFonts w:ascii="Verdana" w:hAnsi="Verdana"/>
          <w:b/>
          <w:bCs/>
          <w:sz w:val="20"/>
        </w:rPr>
        <w:t>999001</w:t>
      </w:r>
      <w:r w:rsidRPr="006E7389">
        <w:rPr>
          <w:rFonts w:ascii="Verdana" w:hAnsi="Verdana"/>
          <w:color w:val="0000FF"/>
          <w:sz w:val="20"/>
        </w:rPr>
        <w:t>&lt;/</w:t>
      </w:r>
      <w:r w:rsidRPr="006E7389">
        <w:rPr>
          <w:rFonts w:ascii="Verdana" w:hAnsi="Verdana"/>
          <w:color w:val="990000"/>
          <w:sz w:val="20"/>
        </w:rPr>
        <w:t>order:YPH</w:t>
      </w:r>
      <w:r w:rsidRPr="006E7389">
        <w:rPr>
          <w:rFonts w:ascii="Verdana" w:hAnsi="Verdana"/>
          <w:color w:val="0000FF"/>
          <w:sz w:val="20"/>
        </w:rPr>
        <w:t>&gt;</w:t>
      </w:r>
      <w:r w:rsidRPr="006E7389">
        <w:rPr>
          <w:rFonts w:ascii="Verdana" w:hAnsi="Verdana"/>
          <w:sz w:val="20"/>
          <w:szCs w:val="20"/>
        </w:rPr>
        <w:t xml:space="preserve"> </w:t>
      </w:r>
    </w:p>
    <w:p w14:paraId="57394E5B" w14:textId="77777777" w:rsidR="0053562E" w:rsidRPr="006E7389" w:rsidRDefault="0053562E" w:rsidP="0053562E">
      <w:pPr>
        <w:ind w:hanging="480"/>
        <w:rPr>
          <w:rFonts w:ascii="Verdana" w:hAnsi="Verdana"/>
          <w:sz w:val="20"/>
          <w:szCs w:val="20"/>
        </w:rPr>
      </w:pPr>
      <w:hyperlink r:id="rId1516"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14:paraId="4C7FD41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sz w:val="20"/>
          <w:szCs w:val="20"/>
        </w:rPr>
        <w:t xml:space="preserve"> </w:t>
      </w:r>
    </w:p>
    <w:p w14:paraId="5EF8912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order:LNFN</w:t>
      </w:r>
      <w:r w:rsidRPr="006E7389">
        <w:rPr>
          <w:rFonts w:ascii="Verdana" w:hAnsi="Verdana"/>
          <w:color w:val="0000FF"/>
          <w:sz w:val="20"/>
        </w:rPr>
        <w:t>&gt;</w:t>
      </w:r>
      <w:r w:rsidRPr="006E7389">
        <w:rPr>
          <w:rFonts w:ascii="Verdana" w:hAnsi="Verdana"/>
          <w:b/>
          <w:bCs/>
          <w:sz w:val="20"/>
        </w:rPr>
        <w:t>Treasure</w:t>
      </w:r>
      <w:r w:rsidRPr="006E7389">
        <w:rPr>
          <w:rFonts w:ascii="Verdana" w:hAnsi="Verdana"/>
          <w:color w:val="0000FF"/>
          <w:sz w:val="20"/>
        </w:rPr>
        <w:t>&lt;/</w:t>
      </w:r>
      <w:r w:rsidRPr="006E7389">
        <w:rPr>
          <w:rFonts w:ascii="Verdana" w:hAnsi="Verdana"/>
          <w:color w:val="990000"/>
          <w:sz w:val="20"/>
        </w:rPr>
        <w:t>order:LNFN</w:t>
      </w:r>
      <w:r w:rsidRPr="006E7389">
        <w:rPr>
          <w:rFonts w:ascii="Verdana" w:hAnsi="Verdana"/>
          <w:color w:val="0000FF"/>
          <w:sz w:val="20"/>
        </w:rPr>
        <w:t>&gt;</w:t>
      </w:r>
      <w:r w:rsidRPr="006E7389">
        <w:rPr>
          <w:rFonts w:ascii="Verdana" w:hAnsi="Verdana"/>
          <w:sz w:val="20"/>
          <w:szCs w:val="20"/>
        </w:rPr>
        <w:t xml:space="preserve"> </w:t>
      </w:r>
    </w:p>
    <w:p w14:paraId="00E58FB7"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14:paraId="01C70D57" w14:textId="77777777" w:rsidR="0053562E" w:rsidRPr="006E7389" w:rsidRDefault="0053562E" w:rsidP="0053562E">
      <w:pPr>
        <w:ind w:hanging="480"/>
        <w:rPr>
          <w:rFonts w:ascii="Verdana" w:hAnsi="Verdana"/>
          <w:sz w:val="20"/>
          <w:szCs w:val="20"/>
        </w:rPr>
      </w:pPr>
      <w:hyperlink r:id="rId1517"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order:LIST_ADDR_GRP</w:t>
      </w:r>
      <w:r w:rsidRPr="006E7389">
        <w:rPr>
          <w:rFonts w:ascii="Verdana" w:hAnsi="Verdana"/>
          <w:color w:val="0000FF"/>
          <w:sz w:val="20"/>
        </w:rPr>
        <w:t>&gt;</w:t>
      </w:r>
    </w:p>
    <w:p w14:paraId="4C577C6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order:LANO</w:t>
      </w:r>
      <w:r w:rsidRPr="006E7389">
        <w:rPr>
          <w:rFonts w:ascii="Verdana" w:hAnsi="Verdana"/>
          <w:color w:val="0000FF"/>
          <w:sz w:val="20"/>
        </w:rPr>
        <w:t>&gt;</w:t>
      </w:r>
      <w:r w:rsidRPr="006E7389">
        <w:rPr>
          <w:rFonts w:ascii="Verdana" w:hAnsi="Verdana"/>
          <w:b/>
          <w:bCs/>
          <w:sz w:val="20"/>
        </w:rPr>
        <w:t>3370</w:t>
      </w:r>
      <w:r w:rsidRPr="006E7389">
        <w:rPr>
          <w:rFonts w:ascii="Verdana" w:hAnsi="Verdana"/>
          <w:color w:val="0000FF"/>
          <w:sz w:val="20"/>
        </w:rPr>
        <w:t>&lt;/</w:t>
      </w:r>
      <w:r w:rsidRPr="006E7389">
        <w:rPr>
          <w:rFonts w:ascii="Verdana" w:hAnsi="Verdana"/>
          <w:color w:val="990000"/>
          <w:sz w:val="20"/>
        </w:rPr>
        <w:t>order:LANO</w:t>
      </w:r>
      <w:r w:rsidRPr="006E7389">
        <w:rPr>
          <w:rFonts w:ascii="Verdana" w:hAnsi="Verdana"/>
          <w:color w:val="0000FF"/>
          <w:sz w:val="20"/>
        </w:rPr>
        <w:t>&gt;</w:t>
      </w:r>
      <w:r w:rsidRPr="006E7389">
        <w:rPr>
          <w:rFonts w:ascii="Verdana" w:hAnsi="Verdana"/>
          <w:sz w:val="20"/>
          <w:szCs w:val="20"/>
        </w:rPr>
        <w:t xml:space="preserve"> </w:t>
      </w:r>
    </w:p>
    <w:p w14:paraId="534B55F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order:LASN</w:t>
      </w:r>
      <w:r w:rsidRPr="006E7389">
        <w:rPr>
          <w:rFonts w:ascii="Verdana" w:hAnsi="Verdana"/>
          <w:color w:val="0000FF"/>
          <w:sz w:val="20"/>
        </w:rPr>
        <w:t>&gt;</w:t>
      </w:r>
      <w:r w:rsidRPr="006E7389">
        <w:rPr>
          <w:rFonts w:ascii="Verdana" w:hAnsi="Verdana"/>
          <w:b/>
          <w:bCs/>
          <w:sz w:val="20"/>
        </w:rPr>
        <w:t>Thailia</w:t>
      </w:r>
      <w:r w:rsidRPr="006E7389">
        <w:rPr>
          <w:rFonts w:ascii="Verdana" w:hAnsi="Verdana"/>
          <w:color w:val="0000FF"/>
          <w:sz w:val="20"/>
        </w:rPr>
        <w:t>&lt;/</w:t>
      </w:r>
      <w:r w:rsidRPr="006E7389">
        <w:rPr>
          <w:rFonts w:ascii="Verdana" w:hAnsi="Verdana"/>
          <w:color w:val="990000"/>
          <w:sz w:val="20"/>
        </w:rPr>
        <w:t>order:LASN</w:t>
      </w:r>
      <w:r w:rsidRPr="006E7389">
        <w:rPr>
          <w:rFonts w:ascii="Verdana" w:hAnsi="Verdana"/>
          <w:color w:val="0000FF"/>
          <w:sz w:val="20"/>
        </w:rPr>
        <w:t>&gt;</w:t>
      </w:r>
      <w:r w:rsidRPr="006E7389">
        <w:rPr>
          <w:rFonts w:ascii="Verdana" w:hAnsi="Verdana"/>
          <w:sz w:val="20"/>
          <w:szCs w:val="20"/>
        </w:rPr>
        <w:t xml:space="preserve"> </w:t>
      </w:r>
    </w:p>
    <w:p w14:paraId="0C2CA85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order:LATH</w:t>
      </w:r>
      <w:r w:rsidRPr="006E7389">
        <w:rPr>
          <w:rFonts w:ascii="Verdana" w:hAnsi="Verdana"/>
          <w:color w:val="0000FF"/>
          <w:sz w:val="20"/>
        </w:rPr>
        <w:t>&gt;</w:t>
      </w:r>
      <w:r w:rsidRPr="006E7389">
        <w:rPr>
          <w:rFonts w:ascii="Verdana" w:hAnsi="Verdana"/>
          <w:b/>
          <w:bCs/>
          <w:sz w:val="20"/>
        </w:rPr>
        <w:t>Rd</w:t>
      </w:r>
      <w:r w:rsidRPr="006E7389">
        <w:rPr>
          <w:rFonts w:ascii="Verdana" w:hAnsi="Verdana"/>
          <w:color w:val="0000FF"/>
          <w:sz w:val="20"/>
        </w:rPr>
        <w:t>&lt;/</w:t>
      </w:r>
      <w:r w:rsidRPr="006E7389">
        <w:rPr>
          <w:rFonts w:ascii="Verdana" w:hAnsi="Verdana"/>
          <w:color w:val="990000"/>
          <w:sz w:val="20"/>
        </w:rPr>
        <w:t>order:LATH</w:t>
      </w:r>
      <w:r w:rsidRPr="006E7389">
        <w:rPr>
          <w:rFonts w:ascii="Verdana" w:hAnsi="Verdana"/>
          <w:color w:val="0000FF"/>
          <w:sz w:val="20"/>
        </w:rPr>
        <w:t>&gt;</w:t>
      </w:r>
      <w:r w:rsidRPr="006E7389">
        <w:rPr>
          <w:rFonts w:ascii="Verdana" w:hAnsi="Verdana"/>
          <w:sz w:val="20"/>
          <w:szCs w:val="20"/>
        </w:rPr>
        <w:t xml:space="preserve"> </w:t>
      </w:r>
    </w:p>
    <w:p w14:paraId="2843B8E6"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order:LIST_ADDR_GRP</w:t>
      </w:r>
      <w:r w:rsidRPr="006E7389">
        <w:rPr>
          <w:rFonts w:ascii="Verdana" w:hAnsi="Verdana"/>
          <w:color w:val="0000FF"/>
          <w:sz w:val="20"/>
        </w:rPr>
        <w:t>&gt;</w:t>
      </w:r>
    </w:p>
    <w:p w14:paraId="49192379"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14:paraId="6472C394"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14:paraId="21C5F0D0"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w:t>
      </w:r>
      <w:r w:rsidRPr="006E7389">
        <w:rPr>
          <w:rFonts w:ascii="Verdana" w:hAnsi="Verdana"/>
          <w:color w:val="0000FF"/>
          <w:sz w:val="20"/>
        </w:rPr>
        <w:t>&gt;</w:t>
      </w:r>
    </w:p>
    <w:p w14:paraId="41B4328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order:LSR_ORD_REQ</w:t>
      </w:r>
      <w:r w:rsidRPr="006E7389">
        <w:rPr>
          <w:rFonts w:ascii="Verdana" w:hAnsi="Verdana"/>
          <w:color w:val="0000FF"/>
          <w:sz w:val="20"/>
        </w:rPr>
        <w:t>&gt;</w:t>
      </w:r>
    </w:p>
    <w:p w14:paraId="39044701"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uom:ATT_LSR_ORD_REQ</w:t>
      </w:r>
      <w:r w:rsidRPr="006E7389">
        <w:rPr>
          <w:rFonts w:ascii="Verdana" w:hAnsi="Verdana"/>
          <w:color w:val="0000FF"/>
          <w:sz w:val="20"/>
        </w:rPr>
        <w:t>&gt;</w:t>
      </w:r>
    </w:p>
    <w:p w14:paraId="7424CDE6" w14:textId="77777777" w:rsidR="0053562E" w:rsidRDefault="0053562E" w:rsidP="0053562E"/>
    <w:p w14:paraId="42FBD6E8" w14:textId="77777777" w:rsidR="0053562E" w:rsidRDefault="0053562E" w:rsidP="0053562E"/>
    <w:p w14:paraId="527060EA" w14:textId="77777777" w:rsidR="0053562E" w:rsidRDefault="0053562E" w:rsidP="0053562E"/>
    <w:p w14:paraId="3C42DAA8" w14:textId="77777777" w:rsidR="0053562E" w:rsidRDefault="0053562E" w:rsidP="0053562E"/>
    <w:p w14:paraId="6BCB3D37" w14:textId="77777777" w:rsidR="0053562E" w:rsidRDefault="0053562E" w:rsidP="0053562E"/>
    <w:p w14:paraId="6EF84D2E" w14:textId="77777777" w:rsidR="0053562E" w:rsidRDefault="0053562E" w:rsidP="0053562E"/>
    <w:p w14:paraId="46B5D49F" w14:textId="77777777" w:rsidR="0053562E" w:rsidRDefault="0053562E" w:rsidP="0053562E"/>
    <w:p w14:paraId="48AABBCA" w14:textId="77777777" w:rsidR="0053562E" w:rsidRDefault="0053562E" w:rsidP="0053562E">
      <w:r>
        <w:t>XML  OUTPUT:</w:t>
      </w:r>
    </w:p>
    <w:p w14:paraId="58F32107" w14:textId="77777777" w:rsidR="0053562E" w:rsidRDefault="0053562E" w:rsidP="0053562E"/>
    <w:p w14:paraId="16D6AD9D" w14:textId="7EF775E6" w:rsidR="0053562E" w:rsidRPr="006E7389" w:rsidRDefault="0053562E" w:rsidP="00A549EC">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p>
    <w:p w14:paraId="44CF1AD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senderid</w:t>
      </w:r>
      <w:r w:rsidRPr="006E7389">
        <w:rPr>
          <w:rFonts w:ascii="Verdana" w:hAnsi="Verdana"/>
          <w:color w:val="0000FF"/>
          <w:sz w:val="20"/>
        </w:rPr>
        <w:t>&gt;</w:t>
      </w:r>
      <w:r w:rsidRPr="006E7389">
        <w:rPr>
          <w:rFonts w:ascii="Verdana" w:hAnsi="Verdana"/>
          <w:b/>
          <w:bCs/>
          <w:sz w:val="20"/>
        </w:rPr>
        <w:t>ATT-OR-SAT</w:t>
      </w:r>
      <w:r w:rsidRPr="006E7389">
        <w:rPr>
          <w:rFonts w:ascii="Verdana" w:hAnsi="Verdana"/>
          <w:color w:val="0000FF"/>
          <w:sz w:val="20"/>
        </w:rPr>
        <w:t>&lt;/</w:t>
      </w:r>
      <w:r w:rsidRPr="006E7389">
        <w:rPr>
          <w:rFonts w:ascii="Verdana" w:hAnsi="Verdana"/>
          <w:color w:val="990000"/>
          <w:sz w:val="20"/>
        </w:rPr>
        <w:t>senderid</w:t>
      </w:r>
      <w:r w:rsidRPr="006E7389">
        <w:rPr>
          <w:rFonts w:ascii="Verdana" w:hAnsi="Verdana"/>
          <w:color w:val="0000FF"/>
          <w:sz w:val="20"/>
        </w:rPr>
        <w:t>&gt;</w:t>
      </w:r>
      <w:r w:rsidRPr="006E7389">
        <w:rPr>
          <w:rFonts w:ascii="Verdana" w:hAnsi="Verdana"/>
          <w:sz w:val="20"/>
          <w:szCs w:val="20"/>
        </w:rPr>
        <w:t xml:space="preserve"> </w:t>
      </w:r>
    </w:p>
    <w:p w14:paraId="58460D9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receiverid</w:t>
      </w:r>
      <w:r w:rsidRPr="006E7389">
        <w:rPr>
          <w:rFonts w:ascii="Verdana" w:hAnsi="Verdana"/>
          <w:color w:val="0000FF"/>
          <w:sz w:val="20"/>
        </w:rPr>
        <w:t>&gt;</w:t>
      </w:r>
      <w:r w:rsidRPr="006E7389">
        <w:rPr>
          <w:rFonts w:ascii="Verdana" w:hAnsi="Verdana"/>
          <w:b/>
          <w:bCs/>
          <w:sz w:val="20"/>
        </w:rPr>
        <w:t>CTE-VALIDATOR</w:t>
      </w:r>
      <w:r w:rsidRPr="006E7389">
        <w:rPr>
          <w:rFonts w:ascii="Verdana" w:hAnsi="Verdana"/>
          <w:color w:val="0000FF"/>
          <w:sz w:val="20"/>
        </w:rPr>
        <w:t>&lt;/</w:t>
      </w:r>
      <w:r w:rsidRPr="006E7389">
        <w:rPr>
          <w:rFonts w:ascii="Verdana" w:hAnsi="Verdana"/>
          <w:color w:val="990000"/>
          <w:sz w:val="20"/>
        </w:rPr>
        <w:t>receiverid</w:t>
      </w:r>
      <w:r w:rsidRPr="006E7389">
        <w:rPr>
          <w:rFonts w:ascii="Verdana" w:hAnsi="Verdana"/>
          <w:color w:val="0000FF"/>
          <w:sz w:val="20"/>
        </w:rPr>
        <w:t>&gt;</w:t>
      </w:r>
      <w:r w:rsidRPr="006E7389">
        <w:rPr>
          <w:rFonts w:ascii="Verdana" w:hAnsi="Verdana"/>
          <w:sz w:val="20"/>
          <w:szCs w:val="20"/>
        </w:rPr>
        <w:t xml:space="preserve"> </w:t>
      </w:r>
    </w:p>
    <w:p w14:paraId="12841F0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interfaceid</w:t>
      </w:r>
      <w:r w:rsidRPr="006E7389">
        <w:rPr>
          <w:rFonts w:ascii="Verdana" w:hAnsi="Verdana"/>
          <w:color w:val="0000FF"/>
          <w:sz w:val="20"/>
        </w:rPr>
        <w:t>&gt;</w:t>
      </w:r>
      <w:r w:rsidRPr="006E7389">
        <w:rPr>
          <w:rFonts w:ascii="Verdana" w:hAnsi="Verdana"/>
          <w:b/>
          <w:bCs/>
          <w:sz w:val="20"/>
        </w:rPr>
        <w:t>CTE-1005-OR-XML-IB</w:t>
      </w:r>
      <w:r w:rsidRPr="006E7389">
        <w:rPr>
          <w:rFonts w:ascii="Verdana" w:hAnsi="Verdana"/>
          <w:color w:val="0000FF"/>
          <w:sz w:val="20"/>
        </w:rPr>
        <w:t>&lt;/</w:t>
      </w:r>
      <w:r w:rsidRPr="006E7389">
        <w:rPr>
          <w:rFonts w:ascii="Verdana" w:hAnsi="Verdana"/>
          <w:color w:val="990000"/>
          <w:sz w:val="20"/>
        </w:rPr>
        <w:t>interfaceid</w:t>
      </w:r>
      <w:r w:rsidRPr="006E7389">
        <w:rPr>
          <w:rFonts w:ascii="Verdana" w:hAnsi="Verdana"/>
          <w:color w:val="0000FF"/>
          <w:sz w:val="20"/>
        </w:rPr>
        <w:t>&gt;</w:t>
      </w:r>
      <w:r w:rsidRPr="006E7389">
        <w:rPr>
          <w:rFonts w:ascii="Verdana" w:hAnsi="Verdana"/>
          <w:sz w:val="20"/>
          <w:szCs w:val="20"/>
        </w:rPr>
        <w:t xml:space="preserve"> </w:t>
      </w:r>
    </w:p>
    <w:p w14:paraId="71A6A90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messagetype</w:t>
      </w:r>
      <w:r w:rsidRPr="006E7389">
        <w:rPr>
          <w:rFonts w:ascii="Verdana" w:hAnsi="Verdana"/>
          <w:color w:val="0000FF"/>
          <w:sz w:val="20"/>
        </w:rPr>
        <w:t>&gt;</w:t>
      </w:r>
      <w:r w:rsidRPr="006E7389">
        <w:rPr>
          <w:rFonts w:ascii="Verdana" w:hAnsi="Verdana"/>
          <w:b/>
          <w:bCs/>
          <w:sz w:val="20"/>
        </w:rPr>
        <w:t>LSRUOM</w:t>
      </w:r>
      <w:r w:rsidRPr="006E7389">
        <w:rPr>
          <w:rFonts w:ascii="Verdana" w:hAnsi="Verdana"/>
          <w:color w:val="0000FF"/>
          <w:sz w:val="20"/>
        </w:rPr>
        <w:t>&lt;/</w:t>
      </w:r>
      <w:r w:rsidRPr="006E7389">
        <w:rPr>
          <w:rFonts w:ascii="Verdana" w:hAnsi="Verdana"/>
          <w:color w:val="990000"/>
          <w:sz w:val="20"/>
        </w:rPr>
        <w:t>messagetype</w:t>
      </w:r>
      <w:r w:rsidRPr="006E7389">
        <w:rPr>
          <w:rFonts w:ascii="Verdana" w:hAnsi="Verdana"/>
          <w:color w:val="0000FF"/>
          <w:sz w:val="20"/>
        </w:rPr>
        <w:t>&gt;</w:t>
      </w:r>
      <w:r w:rsidRPr="006E7389">
        <w:rPr>
          <w:rFonts w:ascii="Verdana" w:hAnsi="Verdana"/>
          <w:sz w:val="20"/>
          <w:szCs w:val="20"/>
        </w:rPr>
        <w:t xml:space="preserve"> </w:t>
      </w:r>
    </w:p>
    <w:p w14:paraId="21AF63D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lsogversion</w:t>
      </w:r>
      <w:r w:rsidRPr="006E7389">
        <w:rPr>
          <w:rFonts w:ascii="Verdana" w:hAnsi="Verdana"/>
          <w:color w:val="0000FF"/>
          <w:sz w:val="20"/>
        </w:rPr>
        <w:t>&gt;</w:t>
      </w:r>
      <w:r w:rsidRPr="006E7389">
        <w:rPr>
          <w:rFonts w:ascii="Verdana" w:hAnsi="Verdana"/>
          <w:b/>
          <w:bCs/>
          <w:sz w:val="20"/>
        </w:rPr>
        <w:t>10.05</w:t>
      </w:r>
      <w:r w:rsidRPr="006E7389">
        <w:rPr>
          <w:rFonts w:ascii="Verdana" w:hAnsi="Verdana"/>
          <w:color w:val="0000FF"/>
          <w:sz w:val="20"/>
        </w:rPr>
        <w:t>&lt;/</w:t>
      </w:r>
      <w:r w:rsidRPr="006E7389">
        <w:rPr>
          <w:rFonts w:ascii="Verdana" w:hAnsi="Verdana"/>
          <w:color w:val="990000"/>
          <w:sz w:val="20"/>
        </w:rPr>
        <w:t>lsogversion</w:t>
      </w:r>
      <w:r w:rsidRPr="006E7389">
        <w:rPr>
          <w:rFonts w:ascii="Verdana" w:hAnsi="Verdana"/>
          <w:color w:val="0000FF"/>
          <w:sz w:val="20"/>
        </w:rPr>
        <w:t>&gt;</w:t>
      </w:r>
      <w:r w:rsidRPr="006E7389">
        <w:rPr>
          <w:rFonts w:ascii="Verdana" w:hAnsi="Verdana"/>
          <w:sz w:val="20"/>
          <w:szCs w:val="20"/>
        </w:rPr>
        <w:t xml:space="preserve"> </w:t>
      </w:r>
    </w:p>
    <w:p w14:paraId="6094D63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ordertype</w:t>
      </w:r>
      <w:r w:rsidRPr="006E7389">
        <w:rPr>
          <w:rFonts w:ascii="Verdana" w:hAnsi="Verdana"/>
          <w:color w:val="0000FF"/>
          <w:sz w:val="20"/>
        </w:rPr>
        <w:t>&gt;</w:t>
      </w:r>
      <w:r w:rsidRPr="006E7389">
        <w:rPr>
          <w:rFonts w:ascii="Verdana" w:hAnsi="Verdana"/>
          <w:b/>
          <w:bCs/>
          <w:sz w:val="20"/>
        </w:rPr>
        <w:t>ORDER</w:t>
      </w:r>
      <w:r w:rsidRPr="006E7389">
        <w:rPr>
          <w:rFonts w:ascii="Verdana" w:hAnsi="Verdana"/>
          <w:color w:val="0000FF"/>
          <w:sz w:val="20"/>
        </w:rPr>
        <w:t>&lt;/</w:t>
      </w:r>
      <w:r w:rsidRPr="006E7389">
        <w:rPr>
          <w:rFonts w:ascii="Verdana" w:hAnsi="Verdana"/>
          <w:color w:val="990000"/>
          <w:sz w:val="20"/>
        </w:rPr>
        <w:t>ordertype</w:t>
      </w:r>
      <w:r w:rsidRPr="006E7389">
        <w:rPr>
          <w:rFonts w:ascii="Verdana" w:hAnsi="Verdana"/>
          <w:color w:val="0000FF"/>
          <w:sz w:val="20"/>
        </w:rPr>
        <w:t>&gt;</w:t>
      </w:r>
      <w:r w:rsidRPr="006E7389">
        <w:rPr>
          <w:rFonts w:ascii="Verdana" w:hAnsi="Verdana"/>
          <w:sz w:val="20"/>
          <w:szCs w:val="20"/>
        </w:rPr>
        <w:t xml:space="preserve"> </w:t>
      </w:r>
    </w:p>
    <w:p w14:paraId="48E9CF0C"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header</w:t>
      </w:r>
      <w:r w:rsidRPr="006E7389">
        <w:rPr>
          <w:rFonts w:ascii="Verdana" w:hAnsi="Verdana"/>
          <w:color w:val="0000FF"/>
          <w:sz w:val="20"/>
        </w:rPr>
        <w:t>&gt;</w:t>
      </w:r>
    </w:p>
    <w:p w14:paraId="4CB8D082" w14:textId="77777777" w:rsidR="0053562E" w:rsidRPr="006E7389" w:rsidRDefault="0053562E" w:rsidP="0053562E">
      <w:pPr>
        <w:ind w:hanging="480"/>
        <w:rPr>
          <w:rFonts w:ascii="Verdana" w:hAnsi="Verdana"/>
          <w:sz w:val="20"/>
          <w:szCs w:val="20"/>
        </w:rPr>
      </w:pPr>
      <w:hyperlink r:id="rId1518"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m2:LSR_RESP</w:t>
      </w:r>
      <w:r w:rsidRPr="006E7389">
        <w:rPr>
          <w:rFonts w:ascii="Verdana" w:hAnsi="Verdana"/>
          <w:color w:val="FF0000"/>
          <w:sz w:val="20"/>
        </w:rPr>
        <w:t xml:space="preserve"> xmlns:m2</w:t>
      </w:r>
      <w:r w:rsidRPr="006E7389">
        <w:rPr>
          <w:rFonts w:ascii="Verdana" w:hAnsi="Verdana"/>
          <w:color w:val="0000FF"/>
          <w:sz w:val="20"/>
        </w:rPr>
        <w:t>="</w:t>
      </w:r>
      <w:r w:rsidRPr="006E7389">
        <w:rPr>
          <w:rFonts w:ascii="Verdana" w:hAnsi="Verdana"/>
          <w:b/>
          <w:bCs/>
          <w:color w:val="FF0000"/>
          <w:sz w:val="20"/>
          <w:szCs w:val="20"/>
        </w:rPr>
        <w:t>http://lsr.att.com/obf/tML/UOM</w:t>
      </w:r>
      <w:r w:rsidRPr="006E7389">
        <w:rPr>
          <w:rFonts w:ascii="Verdana" w:hAnsi="Verdana"/>
          <w:color w:val="0000FF"/>
          <w:sz w:val="20"/>
        </w:rPr>
        <w:t>"&gt;</w:t>
      </w:r>
    </w:p>
    <w:p w14:paraId="6923DA33" w14:textId="77777777" w:rsidR="0053562E" w:rsidRPr="006E7389" w:rsidRDefault="0053562E" w:rsidP="0053562E">
      <w:pPr>
        <w:ind w:hanging="480"/>
        <w:rPr>
          <w:rFonts w:ascii="Verdana" w:hAnsi="Verdana"/>
          <w:sz w:val="20"/>
          <w:szCs w:val="20"/>
        </w:rPr>
      </w:pPr>
      <w:hyperlink r:id="rId1519"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m2:HDR</w:t>
      </w:r>
      <w:r w:rsidRPr="006E7389">
        <w:rPr>
          <w:rFonts w:ascii="Verdana" w:hAnsi="Verdana"/>
          <w:color w:val="0000FF"/>
          <w:sz w:val="20"/>
        </w:rPr>
        <w:t>&gt;</w:t>
      </w:r>
    </w:p>
    <w:p w14:paraId="1F76C19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m2:MESSAGE_ID</w:t>
      </w:r>
      <w:r w:rsidRPr="006E7389">
        <w:rPr>
          <w:rFonts w:ascii="Verdana" w:hAnsi="Verdana"/>
          <w:color w:val="0000FF"/>
          <w:sz w:val="20"/>
        </w:rPr>
        <w:t>&gt;</w:t>
      </w:r>
      <w:r w:rsidRPr="006E7389">
        <w:rPr>
          <w:rFonts w:ascii="Verdana" w:hAnsi="Verdana"/>
          <w:b/>
          <w:bCs/>
          <w:sz w:val="20"/>
        </w:rPr>
        <w:t>1245768986345519.3908680126589</w:t>
      </w:r>
      <w:r w:rsidRPr="006E7389">
        <w:rPr>
          <w:rFonts w:ascii="Verdana" w:hAnsi="Verdana"/>
          <w:color w:val="0000FF"/>
          <w:sz w:val="20"/>
        </w:rPr>
        <w:t>&lt;/</w:t>
      </w:r>
      <w:r w:rsidRPr="006E7389">
        <w:rPr>
          <w:rFonts w:ascii="Verdana" w:hAnsi="Verdana"/>
          <w:color w:val="990000"/>
          <w:sz w:val="20"/>
        </w:rPr>
        <w:t>m2:MESSAGE_ID</w:t>
      </w:r>
      <w:r w:rsidRPr="006E7389">
        <w:rPr>
          <w:rFonts w:ascii="Verdana" w:hAnsi="Verdana"/>
          <w:color w:val="0000FF"/>
          <w:sz w:val="20"/>
        </w:rPr>
        <w:t>&gt;</w:t>
      </w:r>
      <w:r w:rsidRPr="006E7389">
        <w:rPr>
          <w:rFonts w:ascii="Verdana" w:hAnsi="Verdana"/>
          <w:sz w:val="20"/>
          <w:szCs w:val="20"/>
        </w:rPr>
        <w:t xml:space="preserve"> </w:t>
      </w:r>
    </w:p>
    <w:p w14:paraId="29EDFA14"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b/>
          <w:bCs/>
          <w:sz w:val="20"/>
          <w:lang w:val="es-ES"/>
        </w:rPr>
        <w:t>ZXL</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sz w:val="20"/>
          <w:szCs w:val="20"/>
          <w:lang w:val="es-ES"/>
        </w:rPr>
        <w:t xml:space="preserve"> </w:t>
      </w:r>
    </w:p>
    <w:p w14:paraId="299F8F88" w14:textId="77777777" w:rsidR="0053562E" w:rsidRPr="006E7389" w:rsidRDefault="0053562E" w:rsidP="0053562E">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m2:MSG_TIMESTAMP</w:t>
      </w:r>
      <w:r w:rsidRPr="006E7389">
        <w:rPr>
          <w:rFonts w:ascii="Verdana" w:hAnsi="Verdana"/>
          <w:color w:val="0000FF"/>
          <w:sz w:val="20"/>
        </w:rPr>
        <w:t>&gt;</w:t>
      </w:r>
      <w:r w:rsidRPr="006E7389">
        <w:rPr>
          <w:rFonts w:ascii="Verdana" w:hAnsi="Verdana"/>
          <w:b/>
          <w:bCs/>
          <w:sz w:val="20"/>
        </w:rPr>
        <w:t>2009-06-23T09:56:26-05:00</w:t>
      </w:r>
      <w:r w:rsidRPr="006E7389">
        <w:rPr>
          <w:rFonts w:ascii="Verdana" w:hAnsi="Verdana"/>
          <w:color w:val="0000FF"/>
          <w:sz w:val="20"/>
        </w:rPr>
        <w:t>&lt;/</w:t>
      </w:r>
      <w:r w:rsidRPr="006E7389">
        <w:rPr>
          <w:rFonts w:ascii="Verdana" w:hAnsi="Verdana"/>
          <w:color w:val="990000"/>
          <w:sz w:val="20"/>
        </w:rPr>
        <w:t>m2:MSG_TIMESTAMP</w:t>
      </w:r>
      <w:r w:rsidRPr="006E7389">
        <w:rPr>
          <w:rFonts w:ascii="Verdana" w:hAnsi="Verdana"/>
          <w:color w:val="0000FF"/>
          <w:sz w:val="20"/>
        </w:rPr>
        <w:t>&gt;</w:t>
      </w:r>
      <w:r w:rsidRPr="006E7389">
        <w:rPr>
          <w:rFonts w:ascii="Verdana" w:hAnsi="Verdana"/>
          <w:sz w:val="20"/>
          <w:szCs w:val="20"/>
        </w:rPr>
        <w:t xml:space="preserve"> </w:t>
      </w:r>
    </w:p>
    <w:p w14:paraId="69522C1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m2:PON</w:t>
      </w:r>
      <w:r w:rsidRPr="006E7389">
        <w:rPr>
          <w:rFonts w:ascii="Verdana" w:hAnsi="Verdana"/>
          <w:color w:val="0000FF"/>
          <w:sz w:val="20"/>
        </w:rPr>
        <w:t>&gt;</w:t>
      </w:r>
      <w:r w:rsidRPr="006E7389">
        <w:rPr>
          <w:rFonts w:ascii="Verdana" w:hAnsi="Verdana"/>
          <w:b/>
          <w:bCs/>
          <w:sz w:val="20"/>
        </w:rPr>
        <w:t>CVTM0M063R31</w:t>
      </w:r>
      <w:r w:rsidRPr="006E7389">
        <w:rPr>
          <w:rFonts w:ascii="Verdana" w:hAnsi="Verdana"/>
          <w:color w:val="0000FF"/>
          <w:sz w:val="20"/>
        </w:rPr>
        <w:t>&lt;/</w:t>
      </w:r>
      <w:r w:rsidRPr="006E7389">
        <w:rPr>
          <w:rFonts w:ascii="Verdana" w:hAnsi="Verdana"/>
          <w:color w:val="990000"/>
          <w:sz w:val="20"/>
        </w:rPr>
        <w:t>m2:PON</w:t>
      </w:r>
      <w:r w:rsidRPr="006E7389">
        <w:rPr>
          <w:rFonts w:ascii="Verdana" w:hAnsi="Verdana"/>
          <w:color w:val="0000FF"/>
          <w:sz w:val="20"/>
        </w:rPr>
        <w:t>&gt;</w:t>
      </w:r>
      <w:r w:rsidRPr="006E7389">
        <w:rPr>
          <w:rFonts w:ascii="Verdana" w:hAnsi="Verdana"/>
          <w:sz w:val="20"/>
          <w:szCs w:val="20"/>
        </w:rPr>
        <w:t xml:space="preserve"> </w:t>
      </w:r>
    </w:p>
    <w:p w14:paraId="10719C50"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b/>
          <w:bCs/>
          <w:sz w:val="20"/>
          <w:lang w:val="es-ES"/>
        </w:rPr>
        <w:t>00</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sz w:val="20"/>
          <w:szCs w:val="20"/>
          <w:lang w:val="es-ES"/>
        </w:rPr>
        <w:t xml:space="preserve"> </w:t>
      </w:r>
    </w:p>
    <w:p w14:paraId="71866082" w14:textId="77777777" w:rsidR="0053562E" w:rsidRPr="008C51B0" w:rsidRDefault="0053562E" w:rsidP="0053562E">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b/>
          <w:bCs/>
          <w:sz w:val="20"/>
          <w:lang w:val="es-ES"/>
        </w:rPr>
        <w:t>9042230211</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sz w:val="20"/>
          <w:szCs w:val="20"/>
          <w:lang w:val="es-ES"/>
        </w:rPr>
        <w:t xml:space="preserve"> </w:t>
      </w:r>
    </w:p>
    <w:p w14:paraId="4B3144F3" w14:textId="77777777" w:rsidR="0053562E" w:rsidRPr="008C51B0" w:rsidRDefault="0053562E" w:rsidP="0053562E">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b/>
          <w:bCs/>
          <w:sz w:val="20"/>
          <w:lang w:val="es-ES"/>
        </w:rPr>
        <w:t>20090623L00056-00</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sz w:val="20"/>
          <w:szCs w:val="20"/>
          <w:lang w:val="es-ES"/>
        </w:rPr>
        <w:t xml:space="preserve"> </w:t>
      </w:r>
    </w:p>
    <w:p w14:paraId="3C2F0382" w14:textId="77777777" w:rsidR="0053562E" w:rsidRPr="006E7389" w:rsidRDefault="0053562E" w:rsidP="0053562E">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m2:CC</w:t>
      </w:r>
      <w:r w:rsidRPr="006E7389">
        <w:rPr>
          <w:rFonts w:ascii="Verdana" w:hAnsi="Verdana"/>
          <w:color w:val="0000FF"/>
          <w:sz w:val="20"/>
        </w:rPr>
        <w:t>&gt;</w:t>
      </w:r>
      <w:r w:rsidRPr="006E7389">
        <w:rPr>
          <w:rFonts w:ascii="Verdana" w:hAnsi="Verdana"/>
          <w:b/>
          <w:bCs/>
          <w:sz w:val="20"/>
        </w:rPr>
        <w:t>9999</w:t>
      </w:r>
      <w:r w:rsidRPr="006E7389">
        <w:rPr>
          <w:rFonts w:ascii="Verdana" w:hAnsi="Verdana"/>
          <w:color w:val="0000FF"/>
          <w:sz w:val="20"/>
        </w:rPr>
        <w:t>&lt;/</w:t>
      </w:r>
      <w:r w:rsidRPr="006E7389">
        <w:rPr>
          <w:rFonts w:ascii="Verdana" w:hAnsi="Verdana"/>
          <w:color w:val="990000"/>
          <w:sz w:val="20"/>
        </w:rPr>
        <w:t>m2:CC</w:t>
      </w:r>
      <w:r w:rsidRPr="006E7389">
        <w:rPr>
          <w:rFonts w:ascii="Verdana" w:hAnsi="Verdana"/>
          <w:color w:val="0000FF"/>
          <w:sz w:val="20"/>
        </w:rPr>
        <w:t>&gt;</w:t>
      </w:r>
      <w:r w:rsidRPr="006E7389">
        <w:rPr>
          <w:rFonts w:ascii="Verdana" w:hAnsi="Verdana"/>
          <w:sz w:val="20"/>
          <w:szCs w:val="20"/>
        </w:rPr>
        <w:t xml:space="preserve"> </w:t>
      </w:r>
    </w:p>
    <w:p w14:paraId="72A654E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m2:CLEC_APPL_ID</w:t>
      </w:r>
      <w:r w:rsidRPr="006E7389">
        <w:rPr>
          <w:rFonts w:ascii="Verdana" w:hAnsi="Verdana"/>
          <w:color w:val="0000FF"/>
          <w:sz w:val="20"/>
        </w:rPr>
        <w:t>&gt;</w:t>
      </w:r>
      <w:r w:rsidRPr="006E7389">
        <w:rPr>
          <w:rFonts w:ascii="Verdana" w:hAnsi="Verdana"/>
          <w:b/>
          <w:bCs/>
          <w:sz w:val="20"/>
        </w:rPr>
        <w:t>CTE-VALIDATOR</w:t>
      </w:r>
      <w:r w:rsidRPr="006E7389">
        <w:rPr>
          <w:rFonts w:ascii="Verdana" w:hAnsi="Verdana"/>
          <w:color w:val="0000FF"/>
          <w:sz w:val="20"/>
        </w:rPr>
        <w:t>&lt;/</w:t>
      </w:r>
      <w:r w:rsidRPr="006E7389">
        <w:rPr>
          <w:rFonts w:ascii="Verdana" w:hAnsi="Verdana"/>
          <w:color w:val="990000"/>
          <w:sz w:val="20"/>
        </w:rPr>
        <w:t>m2:CLEC_APPL_ID</w:t>
      </w:r>
      <w:r w:rsidRPr="006E7389">
        <w:rPr>
          <w:rFonts w:ascii="Verdana" w:hAnsi="Verdana"/>
          <w:color w:val="0000FF"/>
          <w:sz w:val="20"/>
        </w:rPr>
        <w:t>&gt;</w:t>
      </w:r>
      <w:r w:rsidRPr="006E7389">
        <w:rPr>
          <w:rFonts w:ascii="Verdana" w:hAnsi="Verdana"/>
          <w:sz w:val="20"/>
          <w:szCs w:val="20"/>
        </w:rPr>
        <w:t xml:space="preserve"> </w:t>
      </w:r>
    </w:p>
    <w:p w14:paraId="721461C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m2:CLEC_APPL_PASSWORD</w:t>
      </w:r>
      <w:r w:rsidRPr="006E7389">
        <w:rPr>
          <w:rFonts w:ascii="Verdana" w:hAnsi="Verdana"/>
          <w:color w:val="0000FF"/>
          <w:sz w:val="20"/>
        </w:rPr>
        <w:t>&gt;</w:t>
      </w:r>
      <w:r w:rsidRPr="006E7389">
        <w:rPr>
          <w:rFonts w:ascii="Verdana" w:hAnsi="Verdana"/>
          <w:b/>
          <w:bCs/>
          <w:sz w:val="20"/>
        </w:rPr>
        <w:t>PA$$WORD</w:t>
      </w:r>
      <w:r w:rsidRPr="006E7389">
        <w:rPr>
          <w:rFonts w:ascii="Verdana" w:hAnsi="Verdana"/>
          <w:color w:val="0000FF"/>
          <w:sz w:val="20"/>
        </w:rPr>
        <w:t>&lt;/</w:t>
      </w:r>
      <w:r w:rsidRPr="006E7389">
        <w:rPr>
          <w:rFonts w:ascii="Verdana" w:hAnsi="Verdana"/>
          <w:color w:val="990000"/>
          <w:sz w:val="20"/>
        </w:rPr>
        <w:t>m2:CLEC_APPL_PASSWORD</w:t>
      </w:r>
      <w:r w:rsidRPr="006E7389">
        <w:rPr>
          <w:rFonts w:ascii="Verdana" w:hAnsi="Verdana"/>
          <w:color w:val="0000FF"/>
          <w:sz w:val="20"/>
        </w:rPr>
        <w:t>&gt;</w:t>
      </w:r>
      <w:r w:rsidRPr="006E7389">
        <w:rPr>
          <w:rFonts w:ascii="Verdana" w:hAnsi="Verdana"/>
          <w:sz w:val="20"/>
          <w:szCs w:val="20"/>
        </w:rPr>
        <w:t xml:space="preserve"> </w:t>
      </w:r>
    </w:p>
    <w:p w14:paraId="12F9231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m2:DTSENT</w:t>
      </w:r>
      <w:r w:rsidRPr="006E7389">
        <w:rPr>
          <w:rFonts w:ascii="Verdana" w:hAnsi="Verdana"/>
          <w:color w:val="0000FF"/>
          <w:sz w:val="20"/>
        </w:rPr>
        <w:t>&gt;</w:t>
      </w:r>
      <w:r w:rsidRPr="006E7389">
        <w:rPr>
          <w:rFonts w:ascii="Verdana" w:hAnsi="Verdana"/>
          <w:b/>
          <w:bCs/>
          <w:sz w:val="20"/>
        </w:rPr>
        <w:t>200906230956AM</w:t>
      </w:r>
      <w:r w:rsidRPr="006E7389">
        <w:rPr>
          <w:rFonts w:ascii="Verdana" w:hAnsi="Verdana"/>
          <w:color w:val="0000FF"/>
          <w:sz w:val="20"/>
        </w:rPr>
        <w:t>&lt;/</w:t>
      </w:r>
      <w:r w:rsidRPr="006E7389">
        <w:rPr>
          <w:rFonts w:ascii="Verdana" w:hAnsi="Verdana"/>
          <w:color w:val="990000"/>
          <w:sz w:val="20"/>
        </w:rPr>
        <w:t>m2:DTSENT</w:t>
      </w:r>
      <w:r w:rsidRPr="006E7389">
        <w:rPr>
          <w:rFonts w:ascii="Verdana" w:hAnsi="Verdana"/>
          <w:color w:val="0000FF"/>
          <w:sz w:val="20"/>
        </w:rPr>
        <w:t>&gt;</w:t>
      </w:r>
      <w:r w:rsidRPr="006E7389">
        <w:rPr>
          <w:rFonts w:ascii="Verdana" w:hAnsi="Verdana"/>
          <w:sz w:val="20"/>
          <w:szCs w:val="20"/>
        </w:rPr>
        <w:t xml:space="preserve"> </w:t>
      </w:r>
    </w:p>
    <w:p w14:paraId="7AC3B13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m2:ORD</w:t>
      </w:r>
      <w:r w:rsidRPr="006E7389">
        <w:rPr>
          <w:rFonts w:ascii="Verdana" w:hAnsi="Verdana"/>
          <w:color w:val="0000FF"/>
          <w:sz w:val="20"/>
        </w:rPr>
        <w:t>&gt;</w:t>
      </w:r>
      <w:r w:rsidRPr="006E7389">
        <w:rPr>
          <w:rFonts w:ascii="Verdana" w:hAnsi="Verdana"/>
          <w:b/>
          <w:bCs/>
          <w:sz w:val="20"/>
        </w:rPr>
        <w:t>CY70FYW2</w:t>
      </w:r>
      <w:r w:rsidRPr="006E7389">
        <w:rPr>
          <w:rFonts w:ascii="Verdana" w:hAnsi="Verdana"/>
          <w:color w:val="0000FF"/>
          <w:sz w:val="20"/>
        </w:rPr>
        <w:t>&lt;/</w:t>
      </w:r>
      <w:r w:rsidRPr="006E7389">
        <w:rPr>
          <w:rFonts w:ascii="Verdana" w:hAnsi="Verdana"/>
          <w:color w:val="990000"/>
          <w:sz w:val="20"/>
        </w:rPr>
        <w:t>m2:ORD</w:t>
      </w:r>
      <w:r w:rsidRPr="006E7389">
        <w:rPr>
          <w:rFonts w:ascii="Verdana" w:hAnsi="Verdana"/>
          <w:color w:val="0000FF"/>
          <w:sz w:val="20"/>
        </w:rPr>
        <w:t>&gt;</w:t>
      </w:r>
      <w:r w:rsidRPr="006E7389">
        <w:rPr>
          <w:rFonts w:ascii="Verdana" w:hAnsi="Verdana"/>
          <w:sz w:val="20"/>
          <w:szCs w:val="20"/>
        </w:rPr>
        <w:t xml:space="preserve"> </w:t>
      </w:r>
    </w:p>
    <w:p w14:paraId="4072B45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m2:STATUS_CODE</w:t>
      </w:r>
      <w:r w:rsidRPr="006E7389">
        <w:rPr>
          <w:rFonts w:ascii="Verdana" w:hAnsi="Verdana"/>
          <w:color w:val="0000FF"/>
          <w:sz w:val="20"/>
        </w:rPr>
        <w:t>&gt;</w:t>
      </w:r>
      <w:r w:rsidRPr="006E7389">
        <w:rPr>
          <w:rFonts w:ascii="Verdana" w:hAnsi="Verdana"/>
          <w:b/>
          <w:bCs/>
          <w:sz w:val="20"/>
        </w:rPr>
        <w:t>PD</w:t>
      </w:r>
      <w:r w:rsidRPr="006E7389">
        <w:rPr>
          <w:rFonts w:ascii="Verdana" w:hAnsi="Verdana"/>
          <w:color w:val="0000FF"/>
          <w:sz w:val="20"/>
        </w:rPr>
        <w:t>&lt;/</w:t>
      </w:r>
      <w:r w:rsidRPr="006E7389">
        <w:rPr>
          <w:rFonts w:ascii="Verdana" w:hAnsi="Verdana"/>
          <w:color w:val="990000"/>
          <w:sz w:val="20"/>
        </w:rPr>
        <w:t>m2:STATUS_CODE</w:t>
      </w:r>
      <w:r w:rsidRPr="006E7389">
        <w:rPr>
          <w:rFonts w:ascii="Verdana" w:hAnsi="Verdana"/>
          <w:color w:val="0000FF"/>
          <w:sz w:val="20"/>
        </w:rPr>
        <w:t>&gt;</w:t>
      </w:r>
      <w:r w:rsidRPr="006E7389">
        <w:rPr>
          <w:rFonts w:ascii="Verdana" w:hAnsi="Verdana"/>
          <w:sz w:val="20"/>
          <w:szCs w:val="20"/>
        </w:rPr>
        <w:t xml:space="preserve"> </w:t>
      </w:r>
    </w:p>
    <w:p w14:paraId="0B7C74C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m2:STATUS_MSG</w:t>
      </w:r>
      <w:r w:rsidRPr="006E7389">
        <w:rPr>
          <w:rFonts w:ascii="Verdana" w:hAnsi="Verdana"/>
          <w:color w:val="0000FF"/>
          <w:sz w:val="20"/>
        </w:rPr>
        <w:t>&gt;</w:t>
      </w:r>
      <w:r w:rsidRPr="006E7389">
        <w:rPr>
          <w:rFonts w:ascii="Verdana" w:hAnsi="Verdana"/>
          <w:b/>
          <w:bCs/>
          <w:sz w:val="20"/>
        </w:rPr>
        <w:t>PENDING ORDER</w:t>
      </w:r>
      <w:r w:rsidRPr="006E7389">
        <w:rPr>
          <w:rFonts w:ascii="Verdana" w:hAnsi="Verdana"/>
          <w:color w:val="0000FF"/>
          <w:sz w:val="20"/>
        </w:rPr>
        <w:t>&lt;/</w:t>
      </w:r>
      <w:r w:rsidRPr="006E7389">
        <w:rPr>
          <w:rFonts w:ascii="Verdana" w:hAnsi="Verdana"/>
          <w:color w:val="990000"/>
          <w:sz w:val="20"/>
        </w:rPr>
        <w:t>m2:STATUS_MSG</w:t>
      </w:r>
      <w:r w:rsidRPr="006E7389">
        <w:rPr>
          <w:rFonts w:ascii="Verdana" w:hAnsi="Verdana"/>
          <w:color w:val="0000FF"/>
          <w:sz w:val="20"/>
        </w:rPr>
        <w:t>&gt;</w:t>
      </w:r>
      <w:r w:rsidRPr="006E7389">
        <w:rPr>
          <w:rFonts w:ascii="Verdana" w:hAnsi="Verdana"/>
          <w:sz w:val="20"/>
          <w:szCs w:val="20"/>
        </w:rPr>
        <w:t xml:space="preserve"> </w:t>
      </w:r>
    </w:p>
    <w:p w14:paraId="40979DC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m2:REMARKS</w:t>
      </w:r>
      <w:r w:rsidRPr="006E7389">
        <w:rPr>
          <w:rFonts w:ascii="Verdana" w:hAnsi="Verdana"/>
          <w:color w:val="0000FF"/>
          <w:sz w:val="20"/>
        </w:rPr>
        <w:t>&gt;</w:t>
      </w:r>
      <w:r w:rsidRPr="006E7389">
        <w:rPr>
          <w:rFonts w:ascii="Verdana" w:hAnsi="Verdana"/>
          <w:b/>
          <w:bCs/>
          <w:sz w:val="20"/>
        </w:rPr>
        <w:t>Facilities have been checked Dispatch is Required</w:t>
      </w:r>
      <w:r w:rsidRPr="006E7389">
        <w:rPr>
          <w:rFonts w:ascii="Verdana" w:hAnsi="Verdana"/>
          <w:color w:val="0000FF"/>
          <w:sz w:val="20"/>
        </w:rPr>
        <w:t>&lt;/</w:t>
      </w:r>
      <w:r w:rsidRPr="006E7389">
        <w:rPr>
          <w:rFonts w:ascii="Verdana" w:hAnsi="Verdana"/>
          <w:color w:val="990000"/>
          <w:sz w:val="20"/>
        </w:rPr>
        <w:t>m2:REMARKS</w:t>
      </w:r>
      <w:r w:rsidRPr="006E7389">
        <w:rPr>
          <w:rFonts w:ascii="Verdana" w:hAnsi="Verdana"/>
          <w:color w:val="0000FF"/>
          <w:sz w:val="20"/>
        </w:rPr>
        <w:t>&gt;</w:t>
      </w:r>
      <w:r w:rsidRPr="006E7389">
        <w:rPr>
          <w:rFonts w:ascii="Verdana" w:hAnsi="Verdana"/>
          <w:sz w:val="20"/>
          <w:szCs w:val="20"/>
        </w:rPr>
        <w:t xml:space="preserve"> </w:t>
      </w:r>
    </w:p>
    <w:p w14:paraId="138BAAD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m2:TRAN_ACK_TYPE</w:t>
      </w:r>
      <w:r w:rsidRPr="006E7389">
        <w:rPr>
          <w:rFonts w:ascii="Verdana" w:hAnsi="Verdana"/>
          <w:color w:val="0000FF"/>
          <w:sz w:val="20"/>
        </w:rPr>
        <w:t>&gt;</w:t>
      </w:r>
      <w:r w:rsidRPr="006E7389">
        <w:rPr>
          <w:rFonts w:ascii="Verdana" w:hAnsi="Verdana"/>
          <w:b/>
          <w:bCs/>
          <w:sz w:val="20"/>
        </w:rPr>
        <w:t>AT</w:t>
      </w:r>
      <w:r w:rsidRPr="006E7389">
        <w:rPr>
          <w:rFonts w:ascii="Verdana" w:hAnsi="Verdana"/>
          <w:color w:val="0000FF"/>
          <w:sz w:val="20"/>
        </w:rPr>
        <w:t>&lt;/</w:t>
      </w:r>
      <w:r w:rsidRPr="006E7389">
        <w:rPr>
          <w:rFonts w:ascii="Verdana" w:hAnsi="Verdana"/>
          <w:color w:val="990000"/>
          <w:sz w:val="20"/>
        </w:rPr>
        <w:t>m2:TRAN_ACK_TYPE</w:t>
      </w:r>
      <w:r w:rsidRPr="006E7389">
        <w:rPr>
          <w:rFonts w:ascii="Verdana" w:hAnsi="Verdana"/>
          <w:color w:val="0000FF"/>
          <w:sz w:val="20"/>
        </w:rPr>
        <w:t>&gt;</w:t>
      </w:r>
      <w:r w:rsidRPr="006E7389">
        <w:rPr>
          <w:rFonts w:ascii="Verdana" w:hAnsi="Verdana"/>
          <w:sz w:val="20"/>
          <w:szCs w:val="20"/>
        </w:rPr>
        <w:t xml:space="preserve"> </w:t>
      </w:r>
    </w:p>
    <w:p w14:paraId="7025B6A5"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m2:TRANS_SET_PURPOSE_CODE</w:t>
      </w:r>
      <w:r w:rsidRPr="006E7389">
        <w:rPr>
          <w:rFonts w:ascii="Verdana" w:hAnsi="Verdana"/>
          <w:color w:val="0000FF"/>
          <w:sz w:val="20"/>
        </w:rPr>
        <w:t>&gt;</w:t>
      </w:r>
      <w:r w:rsidRPr="006E7389">
        <w:rPr>
          <w:rFonts w:ascii="Verdana" w:hAnsi="Verdana"/>
          <w:b/>
          <w:bCs/>
          <w:sz w:val="20"/>
        </w:rPr>
        <w:t>06</w:t>
      </w:r>
      <w:r w:rsidRPr="006E7389">
        <w:rPr>
          <w:rFonts w:ascii="Verdana" w:hAnsi="Verdana"/>
          <w:color w:val="0000FF"/>
          <w:sz w:val="20"/>
        </w:rPr>
        <w:t>&lt;/</w:t>
      </w:r>
      <w:r w:rsidRPr="006E7389">
        <w:rPr>
          <w:rFonts w:ascii="Verdana" w:hAnsi="Verdana"/>
          <w:color w:val="990000"/>
          <w:sz w:val="20"/>
        </w:rPr>
        <w:t>m2:TRANS_SET_PURPOSE_CODE</w:t>
      </w:r>
      <w:r w:rsidRPr="006E7389">
        <w:rPr>
          <w:rFonts w:ascii="Verdana" w:hAnsi="Verdana"/>
          <w:color w:val="0000FF"/>
          <w:sz w:val="20"/>
        </w:rPr>
        <w:t>&gt;</w:t>
      </w:r>
      <w:r w:rsidRPr="006E7389">
        <w:rPr>
          <w:rFonts w:ascii="Verdana" w:hAnsi="Verdana"/>
          <w:sz w:val="20"/>
          <w:szCs w:val="20"/>
        </w:rPr>
        <w:t xml:space="preserve"> </w:t>
      </w:r>
    </w:p>
    <w:p w14:paraId="71DCCF26"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m2:HDR</w:t>
      </w:r>
      <w:r w:rsidRPr="006E7389">
        <w:rPr>
          <w:rFonts w:ascii="Verdana" w:hAnsi="Verdana"/>
          <w:color w:val="0000FF"/>
          <w:sz w:val="20"/>
        </w:rPr>
        <w:t>&gt;</w:t>
      </w:r>
    </w:p>
    <w:p w14:paraId="3F03E4B5" w14:textId="77777777" w:rsidR="0053562E" w:rsidRPr="006E7389" w:rsidRDefault="0053562E" w:rsidP="0053562E">
      <w:pPr>
        <w:ind w:hanging="480"/>
        <w:rPr>
          <w:rFonts w:ascii="Verdana" w:hAnsi="Verdana"/>
          <w:sz w:val="20"/>
          <w:szCs w:val="20"/>
        </w:rPr>
      </w:pPr>
      <w:hyperlink r:id="rId1520"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w:t>
      </w:r>
      <w:r w:rsidRPr="006E7389">
        <w:rPr>
          <w:rFonts w:ascii="Verdana" w:hAnsi="Verdana"/>
          <w:color w:val="0000FF"/>
          <w:sz w:val="20"/>
        </w:rPr>
        <w:t>&gt;</w:t>
      </w:r>
    </w:p>
    <w:p w14:paraId="1369CFFE" w14:textId="77777777" w:rsidR="0053562E" w:rsidRPr="006E7389" w:rsidRDefault="0053562E" w:rsidP="0053562E">
      <w:pPr>
        <w:ind w:hanging="480"/>
        <w:rPr>
          <w:rFonts w:ascii="Verdana" w:hAnsi="Verdana"/>
          <w:sz w:val="20"/>
          <w:szCs w:val="20"/>
        </w:rPr>
      </w:pPr>
      <w:hyperlink r:id="rId1521"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m2:FIRM_ORDER_NOTIFICATION</w:t>
      </w:r>
      <w:r w:rsidRPr="006E7389">
        <w:rPr>
          <w:rFonts w:ascii="Verdana" w:hAnsi="Verdana"/>
          <w:color w:val="0000FF"/>
          <w:sz w:val="20"/>
        </w:rPr>
        <w:t>&gt;</w:t>
      </w:r>
    </w:p>
    <w:p w14:paraId="5D5D0DC0" w14:textId="77777777" w:rsidR="0053562E" w:rsidRPr="006E7389" w:rsidRDefault="0053562E" w:rsidP="0053562E">
      <w:pPr>
        <w:ind w:hanging="480"/>
        <w:rPr>
          <w:rFonts w:ascii="Verdana" w:hAnsi="Verdana"/>
          <w:sz w:val="20"/>
          <w:szCs w:val="20"/>
        </w:rPr>
      </w:pPr>
      <w:hyperlink r:id="rId1522"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m2:NOTIFICATION_ADMIN</w:t>
      </w:r>
      <w:r w:rsidRPr="006E7389">
        <w:rPr>
          <w:rFonts w:ascii="Verdana" w:hAnsi="Verdana"/>
          <w:color w:val="0000FF"/>
          <w:sz w:val="20"/>
        </w:rPr>
        <w:t>&gt;</w:t>
      </w:r>
    </w:p>
    <w:p w14:paraId="55E56DB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m2:INIT</w:t>
      </w:r>
      <w:r w:rsidRPr="006E7389">
        <w:rPr>
          <w:rFonts w:ascii="Verdana" w:hAnsi="Verdana"/>
          <w:color w:val="0000FF"/>
          <w:sz w:val="20"/>
        </w:rPr>
        <w:t>&gt;</w:t>
      </w:r>
      <w:r w:rsidRPr="006E7389">
        <w:rPr>
          <w:rFonts w:ascii="Verdana" w:hAnsi="Verdana"/>
          <w:b/>
          <w:bCs/>
          <w:sz w:val="20"/>
        </w:rPr>
        <w:t>BOJANGLES</w:t>
      </w:r>
      <w:r w:rsidRPr="006E7389">
        <w:rPr>
          <w:rFonts w:ascii="Verdana" w:hAnsi="Verdana"/>
          <w:color w:val="0000FF"/>
          <w:sz w:val="20"/>
        </w:rPr>
        <w:t>&lt;/</w:t>
      </w:r>
      <w:r w:rsidRPr="006E7389">
        <w:rPr>
          <w:rFonts w:ascii="Verdana" w:hAnsi="Verdana"/>
          <w:color w:val="990000"/>
          <w:sz w:val="20"/>
        </w:rPr>
        <w:t>m2:INIT</w:t>
      </w:r>
      <w:r w:rsidRPr="006E7389">
        <w:rPr>
          <w:rFonts w:ascii="Verdana" w:hAnsi="Verdana"/>
          <w:color w:val="0000FF"/>
          <w:sz w:val="20"/>
        </w:rPr>
        <w:t>&gt;</w:t>
      </w:r>
      <w:r w:rsidRPr="006E7389">
        <w:rPr>
          <w:rFonts w:ascii="Verdana" w:hAnsi="Verdana"/>
          <w:sz w:val="20"/>
          <w:szCs w:val="20"/>
        </w:rPr>
        <w:t xml:space="preserve"> </w:t>
      </w:r>
    </w:p>
    <w:p w14:paraId="5DAF060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m2:INIT_TEL_NO</w:t>
      </w:r>
      <w:r w:rsidRPr="006E7389">
        <w:rPr>
          <w:rFonts w:ascii="Verdana" w:hAnsi="Verdana"/>
          <w:color w:val="0000FF"/>
          <w:sz w:val="20"/>
        </w:rPr>
        <w:t>&gt;</w:t>
      </w:r>
      <w:r w:rsidRPr="006E7389">
        <w:rPr>
          <w:rFonts w:ascii="Verdana" w:hAnsi="Verdana"/>
          <w:b/>
          <w:bCs/>
          <w:sz w:val="20"/>
        </w:rPr>
        <w:t>8884448888</w:t>
      </w:r>
      <w:r w:rsidRPr="006E7389">
        <w:rPr>
          <w:rFonts w:ascii="Verdana" w:hAnsi="Verdana"/>
          <w:color w:val="0000FF"/>
          <w:sz w:val="20"/>
        </w:rPr>
        <w:t>&lt;/</w:t>
      </w:r>
      <w:r w:rsidRPr="006E7389">
        <w:rPr>
          <w:rFonts w:ascii="Verdana" w:hAnsi="Verdana"/>
          <w:color w:val="990000"/>
          <w:sz w:val="20"/>
        </w:rPr>
        <w:t>m2:INIT_TEL_NO</w:t>
      </w:r>
      <w:r w:rsidRPr="006E7389">
        <w:rPr>
          <w:rFonts w:ascii="Verdana" w:hAnsi="Verdana"/>
          <w:color w:val="0000FF"/>
          <w:sz w:val="20"/>
        </w:rPr>
        <w:t>&gt;</w:t>
      </w:r>
      <w:r w:rsidRPr="006E7389">
        <w:rPr>
          <w:rFonts w:ascii="Verdana" w:hAnsi="Verdana"/>
          <w:sz w:val="20"/>
          <w:szCs w:val="20"/>
        </w:rPr>
        <w:t xml:space="preserve"> </w:t>
      </w:r>
    </w:p>
    <w:p w14:paraId="1E883B9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m2:REP</w:t>
      </w:r>
      <w:r w:rsidRPr="006E7389">
        <w:rPr>
          <w:rFonts w:ascii="Verdana" w:hAnsi="Verdana"/>
          <w:color w:val="0000FF"/>
          <w:sz w:val="20"/>
        </w:rPr>
        <w:t>&gt;</w:t>
      </w:r>
      <w:r w:rsidRPr="006E7389">
        <w:rPr>
          <w:rFonts w:ascii="Verdana" w:hAnsi="Verdana"/>
          <w:b/>
          <w:bCs/>
          <w:sz w:val="20"/>
        </w:rPr>
        <w:t>LCSC</w:t>
      </w:r>
      <w:r w:rsidRPr="006E7389">
        <w:rPr>
          <w:rFonts w:ascii="Verdana" w:hAnsi="Verdana"/>
          <w:color w:val="0000FF"/>
          <w:sz w:val="20"/>
        </w:rPr>
        <w:t>&lt;/</w:t>
      </w:r>
      <w:r w:rsidRPr="006E7389">
        <w:rPr>
          <w:rFonts w:ascii="Verdana" w:hAnsi="Verdana"/>
          <w:color w:val="990000"/>
          <w:sz w:val="20"/>
        </w:rPr>
        <w:t>m2:REP</w:t>
      </w:r>
      <w:r w:rsidRPr="006E7389">
        <w:rPr>
          <w:rFonts w:ascii="Verdana" w:hAnsi="Verdana"/>
          <w:color w:val="0000FF"/>
          <w:sz w:val="20"/>
        </w:rPr>
        <w:t>&gt;</w:t>
      </w:r>
      <w:r w:rsidRPr="006E7389">
        <w:rPr>
          <w:rFonts w:ascii="Verdana" w:hAnsi="Verdana"/>
          <w:sz w:val="20"/>
          <w:szCs w:val="20"/>
        </w:rPr>
        <w:t xml:space="preserve"> </w:t>
      </w:r>
    </w:p>
    <w:p w14:paraId="6B6347B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m2:REP_TEL_NO</w:t>
      </w:r>
      <w:r w:rsidRPr="006E7389">
        <w:rPr>
          <w:rFonts w:ascii="Verdana" w:hAnsi="Verdana"/>
          <w:color w:val="0000FF"/>
          <w:sz w:val="20"/>
        </w:rPr>
        <w:t>&gt;</w:t>
      </w:r>
      <w:r w:rsidRPr="006E7389">
        <w:rPr>
          <w:rFonts w:ascii="Verdana" w:hAnsi="Verdana"/>
          <w:b/>
          <w:bCs/>
          <w:sz w:val="20"/>
        </w:rPr>
        <w:t>8006670807</w:t>
      </w:r>
      <w:r w:rsidRPr="006E7389">
        <w:rPr>
          <w:rFonts w:ascii="Verdana" w:hAnsi="Verdana"/>
          <w:color w:val="0000FF"/>
          <w:sz w:val="20"/>
        </w:rPr>
        <w:t>&lt;/</w:t>
      </w:r>
      <w:r w:rsidRPr="006E7389">
        <w:rPr>
          <w:rFonts w:ascii="Verdana" w:hAnsi="Verdana"/>
          <w:color w:val="990000"/>
          <w:sz w:val="20"/>
        </w:rPr>
        <w:t>m2:REP_TEL_NO</w:t>
      </w:r>
      <w:r w:rsidRPr="006E7389">
        <w:rPr>
          <w:rFonts w:ascii="Verdana" w:hAnsi="Verdana"/>
          <w:color w:val="0000FF"/>
          <w:sz w:val="20"/>
        </w:rPr>
        <w:t>&gt;</w:t>
      </w:r>
      <w:r w:rsidRPr="006E7389">
        <w:rPr>
          <w:rFonts w:ascii="Verdana" w:hAnsi="Verdana"/>
          <w:sz w:val="20"/>
          <w:szCs w:val="20"/>
        </w:rPr>
        <w:t xml:space="preserve"> </w:t>
      </w:r>
    </w:p>
    <w:p w14:paraId="5AC3A10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m2:DD_CD</w:t>
      </w:r>
      <w:r w:rsidRPr="006E7389">
        <w:rPr>
          <w:rFonts w:ascii="Verdana" w:hAnsi="Verdana"/>
          <w:color w:val="0000FF"/>
          <w:sz w:val="20"/>
        </w:rPr>
        <w:t>&gt;</w:t>
      </w:r>
      <w:r w:rsidRPr="006E7389">
        <w:rPr>
          <w:rFonts w:ascii="Verdana" w:hAnsi="Verdana"/>
          <w:b/>
          <w:bCs/>
          <w:sz w:val="20"/>
        </w:rPr>
        <w:t>20091201</w:t>
      </w:r>
      <w:r w:rsidRPr="006E7389">
        <w:rPr>
          <w:rFonts w:ascii="Verdana" w:hAnsi="Verdana"/>
          <w:color w:val="0000FF"/>
          <w:sz w:val="20"/>
        </w:rPr>
        <w:t>&lt;/</w:t>
      </w:r>
      <w:r w:rsidRPr="006E7389">
        <w:rPr>
          <w:rFonts w:ascii="Verdana" w:hAnsi="Verdana"/>
          <w:color w:val="990000"/>
          <w:sz w:val="20"/>
        </w:rPr>
        <w:t>m2:DD_CD</w:t>
      </w:r>
      <w:r w:rsidRPr="006E7389">
        <w:rPr>
          <w:rFonts w:ascii="Verdana" w:hAnsi="Verdana"/>
          <w:color w:val="0000FF"/>
          <w:sz w:val="20"/>
        </w:rPr>
        <w:t>&gt;</w:t>
      </w:r>
      <w:r w:rsidRPr="006E7389">
        <w:rPr>
          <w:rFonts w:ascii="Verdana" w:hAnsi="Verdana"/>
          <w:sz w:val="20"/>
          <w:szCs w:val="20"/>
        </w:rPr>
        <w:t xml:space="preserve"> </w:t>
      </w:r>
    </w:p>
    <w:p w14:paraId="1E05907E"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m2:BAN1</w:t>
      </w:r>
      <w:r w:rsidRPr="008C51B0">
        <w:rPr>
          <w:rFonts w:ascii="Verdana" w:hAnsi="Verdana"/>
          <w:color w:val="0000FF"/>
          <w:sz w:val="20"/>
          <w:lang w:val="es-ES"/>
        </w:rPr>
        <w:t>&gt;</w:t>
      </w:r>
      <w:r w:rsidRPr="008C51B0">
        <w:rPr>
          <w:rFonts w:ascii="Verdana" w:hAnsi="Verdana"/>
          <w:b/>
          <w:bCs/>
          <w:sz w:val="20"/>
          <w:lang w:val="es-ES"/>
        </w:rPr>
        <w:t>904Q886621621</w:t>
      </w:r>
      <w:r w:rsidRPr="008C51B0">
        <w:rPr>
          <w:rFonts w:ascii="Verdana" w:hAnsi="Verdana"/>
          <w:color w:val="0000FF"/>
          <w:sz w:val="20"/>
          <w:lang w:val="es-ES"/>
        </w:rPr>
        <w:t>&lt;/</w:t>
      </w:r>
      <w:r w:rsidRPr="008C51B0">
        <w:rPr>
          <w:rFonts w:ascii="Verdana" w:hAnsi="Verdana"/>
          <w:color w:val="990000"/>
          <w:sz w:val="20"/>
          <w:lang w:val="es-ES"/>
        </w:rPr>
        <w:t>m2:BAN1</w:t>
      </w:r>
      <w:r w:rsidRPr="008C51B0">
        <w:rPr>
          <w:rFonts w:ascii="Verdana" w:hAnsi="Verdana"/>
          <w:color w:val="0000FF"/>
          <w:sz w:val="20"/>
          <w:lang w:val="es-ES"/>
        </w:rPr>
        <w:t>&gt;</w:t>
      </w:r>
      <w:r w:rsidRPr="008C51B0">
        <w:rPr>
          <w:rFonts w:ascii="Verdana" w:hAnsi="Verdana"/>
          <w:sz w:val="20"/>
          <w:szCs w:val="20"/>
          <w:lang w:val="es-ES"/>
        </w:rPr>
        <w:t xml:space="preserve"> </w:t>
      </w:r>
    </w:p>
    <w:p w14:paraId="5684EA6B" w14:textId="77777777" w:rsidR="0053562E" w:rsidRPr="008C51B0" w:rsidRDefault="0053562E" w:rsidP="0053562E">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m2:NATN</w:t>
      </w:r>
      <w:r w:rsidRPr="008C51B0">
        <w:rPr>
          <w:rFonts w:ascii="Verdana" w:hAnsi="Verdana"/>
          <w:color w:val="0000FF"/>
          <w:sz w:val="20"/>
          <w:lang w:val="es-ES"/>
        </w:rPr>
        <w:t>&gt;</w:t>
      </w:r>
      <w:r w:rsidRPr="008C51B0">
        <w:rPr>
          <w:rFonts w:ascii="Verdana" w:hAnsi="Verdana"/>
          <w:b/>
          <w:bCs/>
          <w:sz w:val="20"/>
          <w:lang w:val="es-ES"/>
        </w:rPr>
        <w:t>9042231913</w:t>
      </w:r>
      <w:r w:rsidRPr="008C51B0">
        <w:rPr>
          <w:rFonts w:ascii="Verdana" w:hAnsi="Verdana"/>
          <w:color w:val="0000FF"/>
          <w:sz w:val="20"/>
          <w:lang w:val="es-ES"/>
        </w:rPr>
        <w:t>&lt;/</w:t>
      </w:r>
      <w:r w:rsidRPr="008C51B0">
        <w:rPr>
          <w:rFonts w:ascii="Verdana" w:hAnsi="Verdana"/>
          <w:color w:val="990000"/>
          <w:sz w:val="20"/>
          <w:lang w:val="es-ES"/>
        </w:rPr>
        <w:t>m2:NATN</w:t>
      </w:r>
      <w:r w:rsidRPr="008C51B0">
        <w:rPr>
          <w:rFonts w:ascii="Verdana" w:hAnsi="Verdana"/>
          <w:color w:val="0000FF"/>
          <w:sz w:val="20"/>
          <w:lang w:val="es-ES"/>
        </w:rPr>
        <w:t>&gt;</w:t>
      </w:r>
      <w:r w:rsidRPr="008C51B0">
        <w:rPr>
          <w:rFonts w:ascii="Verdana" w:hAnsi="Verdana"/>
          <w:sz w:val="20"/>
          <w:szCs w:val="20"/>
          <w:lang w:val="es-ES"/>
        </w:rPr>
        <w:t xml:space="preserve"> </w:t>
      </w:r>
    </w:p>
    <w:p w14:paraId="4421F100" w14:textId="77777777" w:rsidR="0053562E" w:rsidRPr="006E7389" w:rsidRDefault="0053562E" w:rsidP="0053562E">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m2:NOTIFICATION_ADMIN</w:t>
      </w:r>
      <w:r w:rsidRPr="006E7389">
        <w:rPr>
          <w:rFonts w:ascii="Verdana" w:hAnsi="Verdana"/>
          <w:color w:val="0000FF"/>
          <w:sz w:val="20"/>
        </w:rPr>
        <w:t>&gt;</w:t>
      </w:r>
    </w:p>
    <w:p w14:paraId="65275694" w14:textId="77777777" w:rsidR="0053562E" w:rsidRPr="006E7389" w:rsidRDefault="0053562E" w:rsidP="0053562E">
      <w:pPr>
        <w:ind w:hanging="480"/>
        <w:rPr>
          <w:rFonts w:ascii="Verdana" w:hAnsi="Verdana"/>
          <w:sz w:val="20"/>
          <w:szCs w:val="20"/>
        </w:rPr>
      </w:pPr>
      <w:hyperlink r:id="rId1523"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14:paraId="313153D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b/>
          <w:bCs/>
          <w:sz w:val="20"/>
        </w:rPr>
        <w:t>000</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sz w:val="20"/>
          <w:szCs w:val="20"/>
        </w:rPr>
        <w:t xml:space="preserve"> </w:t>
      </w:r>
    </w:p>
    <w:p w14:paraId="4C6A446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b/>
          <w:bCs/>
          <w:sz w:val="20"/>
        </w:rPr>
        <w:t>00001</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sz w:val="20"/>
          <w:szCs w:val="20"/>
        </w:rPr>
        <w:t xml:space="preserve"> </w:t>
      </w:r>
    </w:p>
    <w:p w14:paraId="23CF39C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sz w:val="20"/>
          <w:szCs w:val="20"/>
        </w:rPr>
        <w:t xml:space="preserve"> </w:t>
      </w:r>
    </w:p>
    <w:p w14:paraId="5FE93627"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14:paraId="10CF575A" w14:textId="77777777" w:rsidR="0053562E" w:rsidRPr="006E7389" w:rsidRDefault="0053562E" w:rsidP="0053562E">
      <w:pPr>
        <w:ind w:hanging="480"/>
        <w:rPr>
          <w:rFonts w:ascii="Verdana" w:hAnsi="Verdana"/>
          <w:sz w:val="20"/>
          <w:szCs w:val="20"/>
        </w:rPr>
      </w:pPr>
      <w:hyperlink r:id="rId1524"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14:paraId="7D56E1B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b/>
          <w:bCs/>
          <w:sz w:val="20"/>
        </w:rPr>
        <w:t>000</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sz w:val="20"/>
          <w:szCs w:val="20"/>
        </w:rPr>
        <w:t xml:space="preserve"> </w:t>
      </w:r>
    </w:p>
    <w:p w14:paraId="091E61B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b/>
          <w:bCs/>
          <w:sz w:val="20"/>
        </w:rPr>
        <w:t>00002</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sz w:val="20"/>
          <w:szCs w:val="20"/>
        </w:rPr>
        <w:t xml:space="preserve"> </w:t>
      </w:r>
    </w:p>
    <w:p w14:paraId="6D980F95"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sz w:val="20"/>
          <w:szCs w:val="20"/>
        </w:rPr>
        <w:t xml:space="preserve"> </w:t>
      </w:r>
    </w:p>
    <w:p w14:paraId="7D9AC05C"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14:paraId="34D285BB" w14:textId="77777777" w:rsidR="0053562E" w:rsidRPr="006E7389" w:rsidRDefault="0053562E" w:rsidP="0053562E">
      <w:pPr>
        <w:ind w:hanging="480"/>
        <w:rPr>
          <w:rFonts w:ascii="Verdana" w:hAnsi="Verdana"/>
          <w:sz w:val="20"/>
          <w:szCs w:val="20"/>
        </w:rPr>
      </w:pPr>
      <w:hyperlink r:id="rId1525"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14:paraId="0B61179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b/>
          <w:bCs/>
          <w:sz w:val="20"/>
        </w:rPr>
        <w:t>0001</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sz w:val="20"/>
          <w:szCs w:val="20"/>
        </w:rPr>
        <w:t xml:space="preserve"> </w:t>
      </w:r>
    </w:p>
    <w:p w14:paraId="26D3190F"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sz w:val="20"/>
          <w:szCs w:val="20"/>
        </w:rPr>
        <w:t xml:space="preserve"> </w:t>
      </w:r>
    </w:p>
    <w:p w14:paraId="0B750B1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sz w:val="20"/>
          <w:szCs w:val="20"/>
        </w:rPr>
        <w:t xml:space="preserve"> </w:t>
      </w:r>
    </w:p>
    <w:p w14:paraId="24369B5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sz w:val="20"/>
          <w:szCs w:val="20"/>
        </w:rPr>
        <w:t xml:space="preserve"> </w:t>
      </w:r>
    </w:p>
    <w:p w14:paraId="5DF21E5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14:paraId="2C83B3BF" w14:textId="77777777" w:rsidR="0053562E" w:rsidRPr="006E7389" w:rsidRDefault="0053562E" w:rsidP="0053562E">
      <w:pPr>
        <w:ind w:hanging="480"/>
        <w:rPr>
          <w:rFonts w:ascii="Verdana" w:hAnsi="Verdana"/>
          <w:sz w:val="20"/>
          <w:szCs w:val="20"/>
        </w:rPr>
      </w:pPr>
      <w:hyperlink r:id="rId1526"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14:paraId="539377AF"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b/>
          <w:bCs/>
          <w:sz w:val="20"/>
        </w:rPr>
        <w:t>0002</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sz w:val="20"/>
          <w:szCs w:val="20"/>
        </w:rPr>
        <w:t xml:space="preserve"> </w:t>
      </w:r>
    </w:p>
    <w:p w14:paraId="5B63517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sz w:val="20"/>
          <w:szCs w:val="20"/>
        </w:rPr>
        <w:t xml:space="preserve"> </w:t>
      </w:r>
    </w:p>
    <w:p w14:paraId="0C39E4E1"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sz w:val="20"/>
          <w:szCs w:val="20"/>
        </w:rPr>
        <w:t xml:space="preserve"> </w:t>
      </w:r>
    </w:p>
    <w:p w14:paraId="240E559F"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m2:LTY</w:t>
      </w:r>
      <w:r w:rsidRPr="006E7389">
        <w:rPr>
          <w:rFonts w:ascii="Verdana" w:hAnsi="Verdana"/>
          <w:color w:val="0000FF"/>
          <w:sz w:val="20"/>
        </w:rPr>
        <w:t>&gt;</w:t>
      </w:r>
      <w:r w:rsidRPr="006E7389">
        <w:rPr>
          <w:rFonts w:ascii="Verdana" w:hAnsi="Verdana"/>
          <w:b/>
          <w:bCs/>
          <w:sz w:val="20"/>
        </w:rPr>
        <w:t>1</w:t>
      </w:r>
      <w:r w:rsidRPr="006E7389">
        <w:rPr>
          <w:rFonts w:ascii="Verdana" w:hAnsi="Verdana"/>
          <w:color w:val="0000FF"/>
          <w:sz w:val="20"/>
        </w:rPr>
        <w:t>&lt;/</w:t>
      </w:r>
      <w:r w:rsidRPr="006E7389">
        <w:rPr>
          <w:rFonts w:ascii="Verdana" w:hAnsi="Verdana"/>
          <w:color w:val="990000"/>
          <w:sz w:val="20"/>
        </w:rPr>
        <w:t>m2:LTY</w:t>
      </w:r>
      <w:r w:rsidRPr="006E7389">
        <w:rPr>
          <w:rFonts w:ascii="Verdana" w:hAnsi="Verdana"/>
          <w:color w:val="0000FF"/>
          <w:sz w:val="20"/>
        </w:rPr>
        <w:t>&gt;</w:t>
      </w:r>
      <w:r w:rsidRPr="006E7389">
        <w:rPr>
          <w:rFonts w:ascii="Verdana" w:hAnsi="Verdana"/>
          <w:sz w:val="20"/>
          <w:szCs w:val="20"/>
        </w:rPr>
        <w:t xml:space="preserve"> </w:t>
      </w:r>
    </w:p>
    <w:p w14:paraId="54F76BF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m2:STYC</w:t>
      </w:r>
      <w:r w:rsidRPr="006E7389">
        <w:rPr>
          <w:rFonts w:ascii="Verdana" w:hAnsi="Verdana"/>
          <w:color w:val="0000FF"/>
          <w:sz w:val="20"/>
        </w:rPr>
        <w:t>&gt;</w:t>
      </w:r>
      <w:r w:rsidRPr="006E7389">
        <w:rPr>
          <w:rFonts w:ascii="Verdana" w:hAnsi="Verdana"/>
          <w:b/>
          <w:bCs/>
          <w:sz w:val="20"/>
        </w:rPr>
        <w:t>SL</w:t>
      </w:r>
      <w:r w:rsidRPr="006E7389">
        <w:rPr>
          <w:rFonts w:ascii="Verdana" w:hAnsi="Verdana"/>
          <w:color w:val="0000FF"/>
          <w:sz w:val="20"/>
        </w:rPr>
        <w:t>&lt;/</w:t>
      </w:r>
      <w:r w:rsidRPr="006E7389">
        <w:rPr>
          <w:rFonts w:ascii="Verdana" w:hAnsi="Verdana"/>
          <w:color w:val="990000"/>
          <w:sz w:val="20"/>
        </w:rPr>
        <w:t>m2:STYC</w:t>
      </w:r>
      <w:r w:rsidRPr="006E7389">
        <w:rPr>
          <w:rFonts w:ascii="Verdana" w:hAnsi="Verdana"/>
          <w:color w:val="0000FF"/>
          <w:sz w:val="20"/>
        </w:rPr>
        <w:t>&gt;</w:t>
      </w:r>
      <w:r w:rsidRPr="006E7389">
        <w:rPr>
          <w:rFonts w:ascii="Verdana" w:hAnsi="Verdana"/>
          <w:sz w:val="20"/>
          <w:szCs w:val="20"/>
        </w:rPr>
        <w:t xml:space="preserve"> </w:t>
      </w:r>
    </w:p>
    <w:p w14:paraId="32F6775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m2:DOI</w:t>
      </w:r>
      <w:r w:rsidRPr="006E7389">
        <w:rPr>
          <w:rFonts w:ascii="Verdana" w:hAnsi="Verdana"/>
          <w:color w:val="0000FF"/>
          <w:sz w:val="20"/>
        </w:rPr>
        <w:t>&gt;</w:t>
      </w:r>
      <w:r w:rsidRPr="006E7389">
        <w:rPr>
          <w:rFonts w:ascii="Verdana" w:hAnsi="Verdana"/>
          <w:b/>
          <w:bCs/>
          <w:sz w:val="20"/>
        </w:rPr>
        <w:t>0</w:t>
      </w:r>
      <w:r w:rsidRPr="006E7389">
        <w:rPr>
          <w:rFonts w:ascii="Verdana" w:hAnsi="Verdana"/>
          <w:color w:val="0000FF"/>
          <w:sz w:val="20"/>
        </w:rPr>
        <w:t>&lt;/</w:t>
      </w:r>
      <w:r w:rsidRPr="006E7389">
        <w:rPr>
          <w:rFonts w:ascii="Verdana" w:hAnsi="Verdana"/>
          <w:color w:val="990000"/>
          <w:sz w:val="20"/>
        </w:rPr>
        <w:t>m2:DOI</w:t>
      </w:r>
      <w:r w:rsidRPr="006E7389">
        <w:rPr>
          <w:rFonts w:ascii="Verdana" w:hAnsi="Verdana"/>
          <w:color w:val="0000FF"/>
          <w:sz w:val="20"/>
        </w:rPr>
        <w:t>&gt;</w:t>
      </w:r>
      <w:r w:rsidRPr="006E7389">
        <w:rPr>
          <w:rFonts w:ascii="Verdana" w:hAnsi="Verdana"/>
          <w:sz w:val="20"/>
          <w:szCs w:val="20"/>
        </w:rPr>
        <w:t xml:space="preserve"> </w:t>
      </w:r>
    </w:p>
    <w:p w14:paraId="344E1C4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m2:TOA</w:t>
      </w:r>
      <w:r w:rsidRPr="006E7389">
        <w:rPr>
          <w:rFonts w:ascii="Verdana" w:hAnsi="Verdana"/>
          <w:color w:val="0000FF"/>
          <w:sz w:val="20"/>
        </w:rPr>
        <w:t>&gt;</w:t>
      </w:r>
      <w:r w:rsidRPr="006E7389">
        <w:rPr>
          <w:rFonts w:ascii="Verdana" w:hAnsi="Verdana"/>
          <w:b/>
          <w:bCs/>
          <w:sz w:val="20"/>
        </w:rPr>
        <w:t>B</w:t>
      </w:r>
      <w:r w:rsidRPr="006E7389">
        <w:rPr>
          <w:rFonts w:ascii="Verdana" w:hAnsi="Verdana"/>
          <w:color w:val="0000FF"/>
          <w:sz w:val="20"/>
        </w:rPr>
        <w:t>&lt;/</w:t>
      </w:r>
      <w:r w:rsidRPr="006E7389">
        <w:rPr>
          <w:rFonts w:ascii="Verdana" w:hAnsi="Verdana"/>
          <w:color w:val="990000"/>
          <w:sz w:val="20"/>
        </w:rPr>
        <w:t>m2:TOA</w:t>
      </w:r>
      <w:r w:rsidRPr="006E7389">
        <w:rPr>
          <w:rFonts w:ascii="Verdana" w:hAnsi="Verdana"/>
          <w:color w:val="0000FF"/>
          <w:sz w:val="20"/>
        </w:rPr>
        <w:t>&gt;</w:t>
      </w:r>
      <w:r w:rsidRPr="006E7389">
        <w:rPr>
          <w:rFonts w:ascii="Verdana" w:hAnsi="Verdana"/>
          <w:sz w:val="20"/>
          <w:szCs w:val="20"/>
        </w:rPr>
        <w:t xml:space="preserve"> </w:t>
      </w:r>
    </w:p>
    <w:p w14:paraId="33A096E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b/>
          <w:bCs/>
          <w:sz w:val="20"/>
        </w:rPr>
        <w:t>Island Treasure</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sz w:val="20"/>
          <w:szCs w:val="20"/>
        </w:rPr>
        <w:t xml:space="preserve"> </w:t>
      </w:r>
    </w:p>
    <w:p w14:paraId="32CB03F3"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m2:LISTADR</w:t>
      </w:r>
      <w:r w:rsidRPr="008C51B0">
        <w:rPr>
          <w:rFonts w:ascii="Verdana" w:hAnsi="Verdana"/>
          <w:color w:val="0000FF"/>
          <w:sz w:val="20"/>
          <w:lang w:val="es-ES"/>
        </w:rPr>
        <w:t>&gt;</w:t>
      </w:r>
      <w:r w:rsidRPr="008C51B0">
        <w:rPr>
          <w:rFonts w:ascii="Verdana" w:hAnsi="Verdana"/>
          <w:b/>
          <w:bCs/>
          <w:sz w:val="20"/>
          <w:lang w:val="es-ES"/>
        </w:rPr>
        <w:t>3370 Thailia Rd</w:t>
      </w:r>
      <w:r w:rsidRPr="008C51B0">
        <w:rPr>
          <w:rFonts w:ascii="Verdana" w:hAnsi="Verdana"/>
          <w:color w:val="0000FF"/>
          <w:sz w:val="20"/>
          <w:lang w:val="es-ES"/>
        </w:rPr>
        <w:t>&lt;/</w:t>
      </w:r>
      <w:r w:rsidRPr="008C51B0">
        <w:rPr>
          <w:rFonts w:ascii="Verdana" w:hAnsi="Verdana"/>
          <w:color w:val="990000"/>
          <w:sz w:val="20"/>
          <w:lang w:val="es-ES"/>
        </w:rPr>
        <w:t>m2:LISTADR</w:t>
      </w:r>
      <w:r w:rsidRPr="008C51B0">
        <w:rPr>
          <w:rFonts w:ascii="Verdana" w:hAnsi="Verdana"/>
          <w:color w:val="0000FF"/>
          <w:sz w:val="20"/>
          <w:lang w:val="es-ES"/>
        </w:rPr>
        <w:t>&gt;</w:t>
      </w:r>
      <w:r w:rsidRPr="008C51B0">
        <w:rPr>
          <w:rFonts w:ascii="Verdana" w:hAnsi="Verdana"/>
          <w:sz w:val="20"/>
          <w:szCs w:val="20"/>
          <w:lang w:val="es-ES"/>
        </w:rPr>
        <w:t xml:space="preserve"> </w:t>
      </w:r>
    </w:p>
    <w:p w14:paraId="316352CD" w14:textId="77777777" w:rsidR="0053562E" w:rsidRPr="006E7389" w:rsidRDefault="0053562E" w:rsidP="0053562E">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14:paraId="4A6C4DE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m2:FIRM_ORDER_NOTIFICATION</w:t>
      </w:r>
      <w:r w:rsidRPr="006E7389">
        <w:rPr>
          <w:rFonts w:ascii="Verdana" w:hAnsi="Verdana"/>
          <w:color w:val="0000FF"/>
          <w:sz w:val="20"/>
        </w:rPr>
        <w:t>&gt;</w:t>
      </w:r>
    </w:p>
    <w:p w14:paraId="37F65391"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w:t>
      </w:r>
      <w:r w:rsidRPr="006E7389">
        <w:rPr>
          <w:rFonts w:ascii="Verdana" w:hAnsi="Verdana"/>
          <w:color w:val="0000FF"/>
          <w:sz w:val="20"/>
        </w:rPr>
        <w:t>&gt;</w:t>
      </w:r>
    </w:p>
    <w:p w14:paraId="7FF0ACA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m2:LSR_RESP</w:t>
      </w:r>
      <w:r w:rsidRPr="006E7389">
        <w:rPr>
          <w:rFonts w:ascii="Verdana" w:hAnsi="Verdana"/>
          <w:color w:val="0000FF"/>
          <w:sz w:val="20"/>
        </w:rPr>
        <w:t>&gt;</w:t>
      </w:r>
    </w:p>
    <w:p w14:paraId="4F1D623B"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m1:ATT_LSR_ORD_RSP</w:t>
      </w:r>
      <w:r w:rsidRPr="006E7389">
        <w:rPr>
          <w:rFonts w:ascii="Verdana" w:hAnsi="Verdana"/>
          <w:color w:val="0000FF"/>
          <w:sz w:val="20"/>
        </w:rPr>
        <w:t>&gt;</w:t>
      </w:r>
    </w:p>
    <w:p w14:paraId="354E552A" w14:textId="77777777" w:rsidR="00B752E4" w:rsidRDefault="008D4C1F">
      <w:pPr>
        <w:pStyle w:val="TCtxtTAG"/>
        <w:rPr>
          <w:b/>
          <w:bCs/>
          <w:sz w:val="24"/>
        </w:rPr>
      </w:pPr>
      <w:r>
        <w:rPr>
          <w:b/>
          <w:bCs/>
          <w:sz w:val="24"/>
        </w:rPr>
        <w:br w:type="page"/>
      </w:r>
      <w:r w:rsidR="00B752E4">
        <w:rPr>
          <w:b/>
          <w:bCs/>
          <w:sz w:val="24"/>
        </w:rPr>
        <w:t xml:space="preserve">Test </w:t>
      </w:r>
      <w:r w:rsidR="00B752E4" w:rsidRPr="002A1E10">
        <w:rPr>
          <w:b/>
          <w:bCs/>
          <w:sz w:val="24"/>
        </w:rPr>
        <w:t>Case M064</w:t>
      </w:r>
      <w:r w:rsidR="00B752E4">
        <w:rPr>
          <w:b/>
          <w:bCs/>
          <w:color w:val="000000"/>
          <w:sz w:val="24"/>
        </w:rPr>
        <w:t xml:space="preserve">: </w:t>
      </w:r>
      <w:r w:rsidR="00B752E4">
        <w:rPr>
          <w:b/>
          <w:bCs/>
          <w:sz w:val="24"/>
        </w:rPr>
        <w:t>Scenario Description  *(Act=N) Type of Account:  Residence / Single Line New install with features, and a non-published listing with EOS- LNA=N</w:t>
      </w:r>
    </w:p>
    <w:p w14:paraId="1925FD09" w14:textId="77777777" w:rsidR="00FF6F77" w:rsidRDefault="00FF6F77">
      <w:pPr>
        <w:pStyle w:val="TCtxtTAG"/>
        <w:rPr>
          <w:b/>
          <w:bCs/>
          <w:sz w:val="24"/>
        </w:rPr>
      </w:pPr>
    </w:p>
    <w:p w14:paraId="6168EE67" w14:textId="77777777" w:rsidR="00B752E4" w:rsidRDefault="00B752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B752E4" w:rsidRPr="00090DEA" w14:paraId="57B25678" w14:textId="77777777">
        <w:trPr>
          <w:tblHeader/>
        </w:trPr>
        <w:tc>
          <w:tcPr>
            <w:tcW w:w="2070" w:type="dxa"/>
            <w:tcBorders>
              <w:top w:val="single" w:sz="6" w:space="0" w:color="auto"/>
              <w:left w:val="single" w:sz="6" w:space="0" w:color="auto"/>
              <w:bottom w:val="single" w:sz="6" w:space="0" w:color="auto"/>
              <w:right w:val="single" w:sz="6" w:space="0" w:color="auto"/>
            </w:tcBorders>
          </w:tcPr>
          <w:p w14:paraId="118EBEBC" w14:textId="77777777" w:rsidR="00B752E4" w:rsidRPr="00090DEA" w:rsidRDefault="00FF6F77" w:rsidP="00FF6F77">
            <w:pPr>
              <w:jc w:val="center"/>
              <w:rPr>
                <w:rFonts w:ascii="Arial" w:hAnsi="Arial" w:cs="Arial"/>
                <w:b/>
              </w:rPr>
            </w:pPr>
            <w:r w:rsidRPr="00090DEA">
              <w:rPr>
                <w:rFonts w:ascii="Arial" w:hAnsi="Arial" w:cs="Arial"/>
                <w:b/>
              </w:rPr>
              <w:t>FIELDS</w:t>
            </w:r>
          </w:p>
        </w:tc>
        <w:tc>
          <w:tcPr>
            <w:tcW w:w="4320" w:type="dxa"/>
            <w:tcBorders>
              <w:top w:val="single" w:sz="6" w:space="0" w:color="auto"/>
              <w:left w:val="single" w:sz="6" w:space="0" w:color="auto"/>
              <w:bottom w:val="single" w:sz="6" w:space="0" w:color="auto"/>
              <w:right w:val="single" w:sz="6" w:space="0" w:color="auto"/>
            </w:tcBorders>
          </w:tcPr>
          <w:p w14:paraId="2C37F98E" w14:textId="77777777" w:rsidR="00B752E4" w:rsidRPr="00090DEA" w:rsidRDefault="00B752E4">
            <w:pPr>
              <w:jc w:val="center"/>
              <w:rPr>
                <w:rFonts w:ascii="Arial" w:hAnsi="Arial" w:cs="Arial"/>
                <w:b/>
              </w:rPr>
            </w:pPr>
            <w:r w:rsidRPr="00090DEA">
              <w:rPr>
                <w:rFonts w:ascii="Arial" w:hAnsi="Arial" w:cs="Arial"/>
                <w:b/>
              </w:rPr>
              <w:t>FIELD DESCRIPTION</w:t>
            </w:r>
          </w:p>
        </w:tc>
        <w:tc>
          <w:tcPr>
            <w:tcW w:w="2358" w:type="dxa"/>
            <w:tcBorders>
              <w:top w:val="single" w:sz="6" w:space="0" w:color="auto"/>
              <w:left w:val="single" w:sz="6" w:space="0" w:color="auto"/>
              <w:bottom w:val="single" w:sz="6" w:space="0" w:color="auto"/>
              <w:right w:val="single" w:sz="6" w:space="0" w:color="auto"/>
            </w:tcBorders>
          </w:tcPr>
          <w:p w14:paraId="7A6D8C75"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390A88A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6FAC1E12" w14:textId="77777777" w:rsidR="00B752E4" w:rsidRPr="00090DEA" w:rsidRDefault="00B752E4">
            <w:pPr>
              <w:pStyle w:val="Heading4"/>
              <w:rPr>
                <w:b/>
                <w:bCs/>
                <w:i w:val="0"/>
                <w:iCs w:val="0"/>
              </w:rPr>
            </w:pPr>
            <w:r w:rsidRPr="00090DEA">
              <w:rPr>
                <w:b/>
                <w:bCs/>
                <w:i w:val="0"/>
                <w:iCs w:val="0"/>
              </w:rPr>
              <w:t>LSR  FORM</w:t>
            </w:r>
          </w:p>
        </w:tc>
      </w:tr>
      <w:tr w:rsidR="00B752E4" w:rsidRPr="00090DEA" w14:paraId="0089D191"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4287E80"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3FF6BDCE"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2394BB7" w14:textId="77777777" w:rsidR="00B752E4" w:rsidRPr="00090DEA" w:rsidRDefault="00B752E4">
            <w:pPr>
              <w:pStyle w:val="FORMDATA"/>
              <w:rPr>
                <w:b/>
                <w:color w:val="auto"/>
              </w:rPr>
            </w:pPr>
            <w:r w:rsidRPr="00090DEA">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B1A937C" w14:textId="77777777" w:rsidR="00B752E4" w:rsidRPr="00090DEA" w:rsidRDefault="00B752E4">
            <w:pPr>
              <w:pStyle w:val="FORMDATA"/>
              <w:rPr>
                <w:b/>
                <w:color w:val="auto"/>
              </w:rPr>
            </w:pPr>
            <w:r w:rsidRPr="00090DEA">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598BF7C" w14:textId="77777777" w:rsidR="00B752E4" w:rsidRPr="00090DEA" w:rsidRDefault="00B752E4">
            <w:pPr>
              <w:pStyle w:val="FORMDATA"/>
              <w:rPr>
                <w:b/>
                <w:color w:val="auto"/>
              </w:rPr>
            </w:pPr>
            <w:r w:rsidRPr="00090DEA">
              <w:rPr>
                <w:b/>
                <w:color w:val="auto"/>
              </w:rPr>
              <w:t>ZXL</w:t>
            </w:r>
          </w:p>
        </w:tc>
      </w:tr>
      <w:tr w:rsidR="00B752E4" w:rsidRPr="00090DEA" w14:paraId="2CC96701" w14:textId="77777777">
        <w:tc>
          <w:tcPr>
            <w:tcW w:w="2070" w:type="dxa"/>
            <w:tcBorders>
              <w:top w:val="single" w:sz="6" w:space="0" w:color="auto"/>
              <w:left w:val="single" w:sz="6" w:space="0" w:color="auto"/>
              <w:bottom w:val="single" w:sz="6" w:space="0" w:color="auto"/>
              <w:right w:val="single" w:sz="6" w:space="0" w:color="auto"/>
            </w:tcBorders>
          </w:tcPr>
          <w:p w14:paraId="77DC65CB" w14:textId="77777777" w:rsidR="00B752E4" w:rsidRPr="00090DEA" w:rsidRDefault="00B752E4">
            <w:pPr>
              <w:pStyle w:val="FORMDATA"/>
              <w:rPr>
                <w:b/>
                <w:color w:val="auto"/>
              </w:rPr>
            </w:pPr>
            <w:r w:rsidRPr="00090DEA">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5D3A1468" w14:textId="77777777" w:rsidR="00B752E4" w:rsidRPr="00090DEA" w:rsidRDefault="00B752E4">
            <w:pPr>
              <w:pStyle w:val="FORMDATA"/>
              <w:rPr>
                <w:b/>
                <w:color w:val="auto"/>
              </w:rPr>
            </w:pPr>
            <w:r w:rsidRPr="00090DEA">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182DB6C5" w14:textId="77777777" w:rsidR="00B752E4" w:rsidRPr="00090DEA" w:rsidRDefault="00B752E4">
            <w:pPr>
              <w:pStyle w:val="FORMDATA"/>
              <w:rPr>
                <w:b/>
                <w:color w:val="auto"/>
              </w:rPr>
            </w:pPr>
            <w:r w:rsidRPr="00090DEA">
              <w:rPr>
                <w:b/>
                <w:color w:val="auto"/>
              </w:rPr>
              <w:t>M64</w:t>
            </w:r>
          </w:p>
        </w:tc>
      </w:tr>
      <w:tr w:rsidR="00B752E4" w:rsidRPr="00090DEA" w14:paraId="256CFD47" w14:textId="77777777">
        <w:tc>
          <w:tcPr>
            <w:tcW w:w="2070" w:type="dxa"/>
            <w:tcBorders>
              <w:top w:val="single" w:sz="6" w:space="0" w:color="auto"/>
              <w:left w:val="single" w:sz="6" w:space="0" w:color="auto"/>
              <w:bottom w:val="single" w:sz="6" w:space="0" w:color="auto"/>
              <w:right w:val="single" w:sz="6" w:space="0" w:color="auto"/>
            </w:tcBorders>
          </w:tcPr>
          <w:p w14:paraId="4581571F" w14:textId="77777777" w:rsidR="00B752E4" w:rsidRPr="00090DEA" w:rsidRDefault="00B752E4">
            <w:pPr>
              <w:pStyle w:val="FORMDATA"/>
              <w:rPr>
                <w:b/>
                <w:color w:val="auto"/>
              </w:rPr>
            </w:pPr>
            <w:r w:rsidRPr="00090DEA">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0DF81E3A" w14:textId="77777777" w:rsidR="00B752E4" w:rsidRPr="00090DEA" w:rsidRDefault="00B752E4">
            <w:pPr>
              <w:pStyle w:val="FORMDATA"/>
              <w:rPr>
                <w:b/>
                <w:color w:val="auto"/>
              </w:rPr>
            </w:pPr>
            <w:r w:rsidRPr="00090DEA">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02AC4202" w14:textId="77777777" w:rsidR="00B752E4" w:rsidRPr="00090DEA" w:rsidRDefault="00B752E4">
            <w:pPr>
              <w:pStyle w:val="FORMDATA"/>
              <w:rPr>
                <w:b/>
                <w:color w:val="auto"/>
              </w:rPr>
            </w:pPr>
            <w:r w:rsidRPr="00090DEA">
              <w:rPr>
                <w:b/>
                <w:color w:val="auto"/>
              </w:rPr>
              <w:t>7703790</w:t>
            </w:r>
            <w:r w:rsidR="00FF6F77" w:rsidRPr="00090DEA">
              <w:rPr>
                <w:b/>
                <w:color w:val="auto"/>
              </w:rPr>
              <w:t>974</w:t>
            </w:r>
          </w:p>
        </w:tc>
      </w:tr>
      <w:tr w:rsidR="00B752E4" w:rsidRPr="00090DEA" w14:paraId="15AAF9B7" w14:textId="77777777">
        <w:tc>
          <w:tcPr>
            <w:tcW w:w="2070" w:type="dxa"/>
            <w:tcBorders>
              <w:top w:val="single" w:sz="6" w:space="0" w:color="auto"/>
              <w:left w:val="single" w:sz="6" w:space="0" w:color="auto"/>
              <w:bottom w:val="single" w:sz="6" w:space="0" w:color="auto"/>
              <w:right w:val="single" w:sz="6" w:space="0" w:color="auto"/>
            </w:tcBorders>
          </w:tcPr>
          <w:p w14:paraId="613D4943" w14:textId="77777777" w:rsidR="00B752E4" w:rsidRPr="00090DEA" w:rsidRDefault="00B752E4">
            <w:pPr>
              <w:pStyle w:val="FORMDATA"/>
              <w:rPr>
                <w:b/>
                <w:color w:val="auto"/>
              </w:rPr>
            </w:pPr>
            <w:r w:rsidRPr="00090DEA">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0730703A" w14:textId="77777777" w:rsidR="00B752E4" w:rsidRPr="00090DEA" w:rsidRDefault="00B752E4">
            <w:pPr>
              <w:pStyle w:val="FORMDATA"/>
              <w:rPr>
                <w:b/>
                <w:color w:val="auto"/>
              </w:rPr>
            </w:pPr>
            <w:r w:rsidRPr="00090DEA">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684E0F39" w14:textId="77777777" w:rsidR="00B752E4" w:rsidRPr="00090DEA" w:rsidRDefault="00B752E4">
            <w:pPr>
              <w:pStyle w:val="FORMDATA"/>
              <w:rPr>
                <w:b/>
                <w:color w:val="auto"/>
              </w:rPr>
            </w:pPr>
            <w:r w:rsidRPr="00090DEA">
              <w:rPr>
                <w:b/>
                <w:color w:val="auto"/>
              </w:rPr>
              <w:t>CAVENOBILL</w:t>
            </w:r>
          </w:p>
        </w:tc>
      </w:tr>
      <w:tr w:rsidR="00B752E4" w:rsidRPr="00090DEA" w14:paraId="33873C42"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B3AAC8F" w14:textId="77777777" w:rsidR="00B752E4" w:rsidRPr="00090DEA" w:rsidRDefault="00B752E4">
            <w:pPr>
              <w:pStyle w:val="FORMDATA"/>
              <w:rPr>
                <w:b/>
                <w:color w:val="auto"/>
              </w:rPr>
            </w:pPr>
            <w:r w:rsidRPr="00090DEA">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4FAC3EF"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33BADCC" w14:textId="77777777" w:rsidR="00B752E4" w:rsidRPr="00090DEA" w:rsidRDefault="00B752E4">
            <w:pPr>
              <w:pStyle w:val="FORMDATA"/>
              <w:rPr>
                <w:b/>
                <w:color w:val="auto"/>
              </w:rPr>
            </w:pPr>
            <w:r w:rsidRPr="00090DEA">
              <w:rPr>
                <w:b/>
                <w:color w:val="auto"/>
              </w:rPr>
              <w:t>LCSC</w:t>
            </w:r>
          </w:p>
        </w:tc>
      </w:tr>
      <w:tr w:rsidR="00B752E4" w:rsidRPr="00090DEA" w14:paraId="7D7FC74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61F7EF3" w14:textId="77777777" w:rsidR="00B752E4" w:rsidRPr="00090DEA" w:rsidRDefault="00B752E4">
            <w:pPr>
              <w:pStyle w:val="FORMDATA"/>
              <w:rPr>
                <w:b/>
                <w:color w:val="auto"/>
              </w:rPr>
            </w:pPr>
            <w:r w:rsidRPr="00090DEA">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1561B59" w14:textId="77777777" w:rsidR="00B752E4" w:rsidRPr="00090DEA" w:rsidRDefault="00B752E4">
            <w:pPr>
              <w:pStyle w:val="FORMDATA"/>
              <w:rPr>
                <w:b/>
                <w:color w:val="auto"/>
              </w:rPr>
            </w:pPr>
            <w:r w:rsidRPr="00090DEA">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F6414D3" w14:textId="77777777" w:rsidR="00B752E4" w:rsidRPr="00090DEA" w:rsidRDefault="00B752E4">
            <w:pPr>
              <w:pStyle w:val="FORMDATA"/>
              <w:rPr>
                <w:b/>
                <w:color w:val="auto"/>
              </w:rPr>
            </w:pPr>
            <w:r w:rsidRPr="00090DEA">
              <w:rPr>
                <w:b/>
                <w:color w:val="auto"/>
              </w:rPr>
              <w:t>20030328</w:t>
            </w:r>
          </w:p>
        </w:tc>
      </w:tr>
      <w:tr w:rsidR="00B752E4" w:rsidRPr="00090DEA" w14:paraId="3039DC7C" w14:textId="77777777">
        <w:tc>
          <w:tcPr>
            <w:tcW w:w="2070" w:type="dxa"/>
            <w:tcBorders>
              <w:top w:val="single" w:sz="6" w:space="0" w:color="auto"/>
              <w:left w:val="single" w:sz="6" w:space="0" w:color="auto"/>
              <w:bottom w:val="single" w:sz="6" w:space="0" w:color="auto"/>
              <w:right w:val="single" w:sz="6" w:space="0" w:color="auto"/>
            </w:tcBorders>
          </w:tcPr>
          <w:p w14:paraId="2A0CECD3" w14:textId="77777777" w:rsidR="00B752E4" w:rsidRPr="00090DEA" w:rsidRDefault="00B752E4">
            <w:pPr>
              <w:pStyle w:val="FORMDATA"/>
              <w:rPr>
                <w:b/>
                <w:color w:val="auto"/>
              </w:rPr>
            </w:pPr>
            <w:r w:rsidRPr="00090DEA">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4CE62235" w14:textId="77777777" w:rsidR="00B752E4" w:rsidRPr="00090DEA" w:rsidRDefault="00B752E4">
            <w:pPr>
              <w:pStyle w:val="FORMDATA"/>
              <w:rPr>
                <w:b/>
                <w:color w:val="auto"/>
              </w:rPr>
            </w:pPr>
            <w:r w:rsidRPr="00090DEA">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33BB3700" w14:textId="77777777" w:rsidR="00B752E4" w:rsidRPr="00090DEA" w:rsidRDefault="00B752E4">
            <w:pPr>
              <w:pStyle w:val="FORMDATA"/>
              <w:rPr>
                <w:b/>
                <w:color w:val="auto"/>
              </w:rPr>
            </w:pPr>
            <w:r w:rsidRPr="00090DEA">
              <w:rPr>
                <w:b/>
                <w:color w:val="auto"/>
              </w:rPr>
              <w:t>20030428</w:t>
            </w:r>
          </w:p>
        </w:tc>
      </w:tr>
      <w:tr w:rsidR="00B752E4" w:rsidRPr="00090DEA" w14:paraId="16A362DE" w14:textId="77777777">
        <w:tc>
          <w:tcPr>
            <w:tcW w:w="2070" w:type="dxa"/>
            <w:tcBorders>
              <w:top w:val="single" w:sz="6" w:space="0" w:color="auto"/>
              <w:left w:val="single" w:sz="6" w:space="0" w:color="auto"/>
              <w:bottom w:val="single" w:sz="6" w:space="0" w:color="auto"/>
              <w:right w:val="single" w:sz="6" w:space="0" w:color="auto"/>
            </w:tcBorders>
          </w:tcPr>
          <w:p w14:paraId="36CC4096" w14:textId="77777777" w:rsidR="00B752E4" w:rsidRPr="00090DEA" w:rsidRDefault="00B752E4">
            <w:pPr>
              <w:pStyle w:val="FORMDATA"/>
              <w:rPr>
                <w:b/>
                <w:color w:val="auto"/>
              </w:rPr>
            </w:pPr>
            <w:r w:rsidRPr="00090DEA">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54D69587" w14:textId="77777777" w:rsidR="00B752E4" w:rsidRPr="00090DEA" w:rsidRDefault="00B752E4">
            <w:pPr>
              <w:pStyle w:val="FORMDATA"/>
              <w:rPr>
                <w:b/>
                <w:color w:val="auto"/>
              </w:rPr>
            </w:pPr>
            <w:r w:rsidRPr="00090DEA">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4733507B" w14:textId="77777777" w:rsidR="00B752E4" w:rsidRPr="00090DEA" w:rsidRDefault="00B752E4">
            <w:pPr>
              <w:pStyle w:val="FORMDATA"/>
              <w:rPr>
                <w:b/>
                <w:color w:val="auto"/>
              </w:rPr>
            </w:pPr>
            <w:r w:rsidRPr="00090DEA">
              <w:rPr>
                <w:b/>
                <w:color w:val="auto"/>
              </w:rPr>
              <w:t>MB</w:t>
            </w:r>
          </w:p>
        </w:tc>
      </w:tr>
      <w:tr w:rsidR="00B752E4" w:rsidRPr="00090DEA" w14:paraId="4AC19704" w14:textId="77777777">
        <w:tc>
          <w:tcPr>
            <w:tcW w:w="2070" w:type="dxa"/>
            <w:tcBorders>
              <w:top w:val="single" w:sz="6" w:space="0" w:color="auto"/>
              <w:left w:val="single" w:sz="6" w:space="0" w:color="auto"/>
              <w:bottom w:val="single" w:sz="6" w:space="0" w:color="auto"/>
              <w:right w:val="single" w:sz="6" w:space="0" w:color="auto"/>
            </w:tcBorders>
          </w:tcPr>
          <w:p w14:paraId="15148C82" w14:textId="77777777" w:rsidR="00B752E4" w:rsidRPr="00090DEA" w:rsidRDefault="00B752E4">
            <w:pPr>
              <w:pStyle w:val="FORMDATA"/>
              <w:rPr>
                <w:b/>
                <w:color w:val="auto"/>
              </w:rPr>
            </w:pPr>
            <w:r w:rsidRPr="00090DEA">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505F10FF" w14:textId="77777777" w:rsidR="00B752E4" w:rsidRPr="00090DEA" w:rsidRDefault="00B752E4">
            <w:pPr>
              <w:pStyle w:val="FORMDATA"/>
              <w:rPr>
                <w:b/>
                <w:color w:val="auto"/>
              </w:rPr>
            </w:pPr>
            <w:r w:rsidRPr="00090DEA">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6A1BE232" w14:textId="77777777" w:rsidR="00B752E4" w:rsidRPr="00090DEA" w:rsidRDefault="00B752E4">
            <w:pPr>
              <w:pStyle w:val="FORMDATA"/>
              <w:rPr>
                <w:b/>
                <w:color w:val="auto"/>
              </w:rPr>
            </w:pPr>
            <w:r w:rsidRPr="00090DEA">
              <w:rPr>
                <w:b/>
                <w:color w:val="auto"/>
              </w:rPr>
              <w:t>N</w:t>
            </w:r>
          </w:p>
        </w:tc>
      </w:tr>
      <w:tr w:rsidR="00B752E4" w:rsidRPr="00090DEA" w14:paraId="202340AC" w14:textId="77777777">
        <w:tc>
          <w:tcPr>
            <w:tcW w:w="2070" w:type="dxa"/>
            <w:tcBorders>
              <w:top w:val="single" w:sz="6" w:space="0" w:color="auto"/>
              <w:left w:val="single" w:sz="6" w:space="0" w:color="auto"/>
              <w:bottom w:val="single" w:sz="6" w:space="0" w:color="auto"/>
              <w:right w:val="single" w:sz="6" w:space="0" w:color="auto"/>
            </w:tcBorders>
          </w:tcPr>
          <w:p w14:paraId="7FCB6225" w14:textId="77777777" w:rsidR="00B752E4" w:rsidRPr="00090DEA" w:rsidRDefault="00B752E4">
            <w:pPr>
              <w:pStyle w:val="FORMDATA"/>
              <w:rPr>
                <w:b/>
                <w:color w:val="auto"/>
              </w:rPr>
            </w:pPr>
            <w:r w:rsidRPr="00090DEA">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388122A6" w14:textId="77777777" w:rsidR="00B752E4" w:rsidRPr="00090DEA" w:rsidRDefault="00B752E4">
            <w:pPr>
              <w:pStyle w:val="FORMDATA"/>
              <w:rPr>
                <w:b/>
                <w:color w:val="auto"/>
              </w:rPr>
            </w:pPr>
            <w:r w:rsidRPr="00090DEA">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4D1B01DC" w14:textId="77777777" w:rsidR="00B752E4" w:rsidRPr="00090DEA" w:rsidRDefault="00B752E4">
            <w:pPr>
              <w:pStyle w:val="FORMDATA"/>
              <w:rPr>
                <w:b/>
                <w:color w:val="auto"/>
              </w:rPr>
            </w:pPr>
            <w:r w:rsidRPr="00090DEA">
              <w:rPr>
                <w:b/>
                <w:color w:val="auto"/>
              </w:rPr>
              <w:t>9999</w:t>
            </w:r>
          </w:p>
        </w:tc>
      </w:tr>
      <w:tr w:rsidR="00B752E4" w:rsidRPr="00090DEA" w14:paraId="36E70216" w14:textId="77777777">
        <w:tc>
          <w:tcPr>
            <w:tcW w:w="2070" w:type="dxa"/>
            <w:tcBorders>
              <w:top w:val="single" w:sz="6" w:space="0" w:color="auto"/>
              <w:left w:val="single" w:sz="6" w:space="0" w:color="auto"/>
              <w:bottom w:val="single" w:sz="6" w:space="0" w:color="auto"/>
              <w:right w:val="single" w:sz="6" w:space="0" w:color="auto"/>
            </w:tcBorders>
          </w:tcPr>
          <w:p w14:paraId="0374C19B" w14:textId="77777777" w:rsidR="00B752E4" w:rsidRPr="00090DEA" w:rsidRDefault="00B752E4">
            <w:pPr>
              <w:pStyle w:val="FORMDATA"/>
              <w:rPr>
                <w:b/>
                <w:color w:val="auto"/>
              </w:rPr>
            </w:pPr>
            <w:r w:rsidRPr="00090DEA">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313416D9" w14:textId="77777777" w:rsidR="00B752E4" w:rsidRPr="00090DEA" w:rsidRDefault="00B752E4">
            <w:pPr>
              <w:pStyle w:val="FORMDATA"/>
              <w:rPr>
                <w:b/>
                <w:color w:val="auto"/>
              </w:rPr>
            </w:pPr>
            <w:r w:rsidRPr="00090DEA">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365D5DDF" w14:textId="77777777" w:rsidR="00B752E4" w:rsidRPr="00090DEA" w:rsidRDefault="00B752E4">
            <w:pPr>
              <w:pStyle w:val="FORMDATA"/>
              <w:rPr>
                <w:b/>
                <w:color w:val="auto"/>
                <w:lang w:val="fr-FR"/>
              </w:rPr>
            </w:pPr>
            <w:r w:rsidRPr="00090DEA">
              <w:rPr>
                <w:b/>
                <w:color w:val="auto"/>
                <w:lang w:val="fr-FR"/>
              </w:rPr>
              <w:t>2BM-</w:t>
            </w:r>
          </w:p>
        </w:tc>
      </w:tr>
      <w:tr w:rsidR="00B752E4" w:rsidRPr="00090DEA" w14:paraId="71253ED0" w14:textId="77777777">
        <w:tc>
          <w:tcPr>
            <w:tcW w:w="2070" w:type="dxa"/>
            <w:tcBorders>
              <w:top w:val="single" w:sz="6" w:space="0" w:color="auto"/>
              <w:left w:val="single" w:sz="6" w:space="0" w:color="auto"/>
              <w:bottom w:val="single" w:sz="6" w:space="0" w:color="auto"/>
              <w:right w:val="single" w:sz="6" w:space="0" w:color="auto"/>
            </w:tcBorders>
          </w:tcPr>
          <w:p w14:paraId="5747EA2C" w14:textId="77777777" w:rsidR="00B752E4" w:rsidRPr="00090DEA" w:rsidRDefault="00B752E4">
            <w:pPr>
              <w:pStyle w:val="FORMDATA"/>
              <w:rPr>
                <w:b/>
                <w:color w:val="auto"/>
                <w:lang w:val="fr-FR"/>
              </w:rPr>
            </w:pPr>
            <w:r w:rsidRPr="00090DEA">
              <w:rPr>
                <w:b/>
                <w:color w:val="auto"/>
                <w:lang w:val="fr-FR"/>
              </w:rPr>
              <w:t>PORTTYP</w:t>
            </w:r>
          </w:p>
        </w:tc>
        <w:tc>
          <w:tcPr>
            <w:tcW w:w="4320" w:type="dxa"/>
            <w:tcBorders>
              <w:top w:val="single" w:sz="6" w:space="0" w:color="auto"/>
              <w:left w:val="single" w:sz="6" w:space="0" w:color="auto"/>
              <w:bottom w:val="single" w:sz="6" w:space="0" w:color="auto"/>
              <w:right w:val="single" w:sz="6" w:space="0" w:color="auto"/>
            </w:tcBorders>
          </w:tcPr>
          <w:p w14:paraId="7CEF6E33" w14:textId="77777777" w:rsidR="00B752E4" w:rsidRPr="00090DEA" w:rsidRDefault="00B752E4">
            <w:pPr>
              <w:pStyle w:val="FORMDATA"/>
              <w:rPr>
                <w:b/>
                <w:color w:val="auto"/>
                <w:lang w:val="fr-FR"/>
              </w:rPr>
            </w:pPr>
            <w:r w:rsidRPr="00090DEA">
              <w:rPr>
                <w:b/>
                <w:color w:val="auto"/>
                <w:lang w:val="fr-FR"/>
              </w:rPr>
              <w:t>Port Type</w:t>
            </w:r>
          </w:p>
        </w:tc>
        <w:tc>
          <w:tcPr>
            <w:tcW w:w="2358" w:type="dxa"/>
            <w:tcBorders>
              <w:top w:val="single" w:sz="6" w:space="0" w:color="auto"/>
              <w:left w:val="single" w:sz="6" w:space="0" w:color="auto"/>
              <w:bottom w:val="single" w:sz="6" w:space="0" w:color="auto"/>
              <w:right w:val="single" w:sz="6" w:space="0" w:color="auto"/>
            </w:tcBorders>
          </w:tcPr>
          <w:p w14:paraId="0863A107" w14:textId="77777777" w:rsidR="00B752E4" w:rsidRPr="00090DEA" w:rsidRDefault="00B752E4">
            <w:pPr>
              <w:pStyle w:val="FORMDATA"/>
              <w:rPr>
                <w:b/>
                <w:color w:val="auto"/>
              </w:rPr>
            </w:pPr>
            <w:r w:rsidRPr="00090DEA">
              <w:rPr>
                <w:b/>
                <w:color w:val="auto"/>
              </w:rPr>
              <w:t>L</w:t>
            </w:r>
          </w:p>
        </w:tc>
      </w:tr>
      <w:tr w:rsidR="00B752E4" w:rsidRPr="00090DEA" w14:paraId="20731454"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CE7B763" w14:textId="77777777" w:rsidR="00B752E4" w:rsidRPr="00090DEA" w:rsidRDefault="00B752E4">
            <w:pPr>
              <w:pStyle w:val="Heading4"/>
              <w:rPr>
                <w:b/>
                <w:bCs/>
                <w:i w:val="0"/>
                <w:iCs w:val="0"/>
              </w:rPr>
            </w:pPr>
            <w:r w:rsidRPr="00090DEA">
              <w:rPr>
                <w:b/>
                <w:bCs/>
                <w:i w:val="0"/>
                <w:iCs w:val="0"/>
              </w:rPr>
              <w:t>Billing Section</w:t>
            </w:r>
          </w:p>
        </w:tc>
      </w:tr>
      <w:tr w:rsidR="00B752E4" w:rsidRPr="00090DEA" w14:paraId="40D9A00D" w14:textId="77777777">
        <w:tc>
          <w:tcPr>
            <w:tcW w:w="2070" w:type="dxa"/>
            <w:tcBorders>
              <w:top w:val="single" w:sz="6" w:space="0" w:color="auto"/>
              <w:left w:val="single" w:sz="6" w:space="0" w:color="auto"/>
              <w:bottom w:val="single" w:sz="6" w:space="0" w:color="auto"/>
              <w:right w:val="single" w:sz="6" w:space="0" w:color="auto"/>
            </w:tcBorders>
          </w:tcPr>
          <w:p w14:paraId="79DF994D" w14:textId="77777777" w:rsidR="00B752E4" w:rsidRPr="00090DEA" w:rsidRDefault="00B752E4">
            <w:pPr>
              <w:pStyle w:val="FORMDATA"/>
              <w:rPr>
                <w:b/>
                <w:color w:val="auto"/>
              </w:rPr>
            </w:pPr>
            <w:r w:rsidRPr="00090DEA">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1209276C" w14:textId="77777777" w:rsidR="00B752E4" w:rsidRPr="00090DEA" w:rsidRDefault="00B752E4">
            <w:pPr>
              <w:pStyle w:val="FORMDATA"/>
              <w:rPr>
                <w:b/>
                <w:color w:val="auto"/>
              </w:rPr>
            </w:pPr>
            <w:r w:rsidRPr="00090DEA">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043A04DF" w14:textId="77777777" w:rsidR="00B752E4" w:rsidRPr="00090DEA" w:rsidRDefault="00B752E4">
            <w:pPr>
              <w:pStyle w:val="FORMDATA"/>
              <w:rPr>
                <w:b/>
                <w:color w:val="auto"/>
                <w:lang w:val="fr-FR"/>
              </w:rPr>
            </w:pPr>
            <w:r w:rsidRPr="00090DEA">
              <w:rPr>
                <w:b/>
                <w:color w:val="auto"/>
                <w:lang w:val="fr-FR"/>
              </w:rPr>
              <w:t>770Q886621621</w:t>
            </w:r>
          </w:p>
        </w:tc>
      </w:tr>
      <w:tr w:rsidR="00B752E4" w:rsidRPr="00090DEA" w14:paraId="15DAB83B"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77DDDFAC" w14:textId="77777777" w:rsidR="00B752E4" w:rsidRPr="00090DEA" w:rsidRDefault="00B752E4">
            <w:pPr>
              <w:pStyle w:val="Heading4"/>
              <w:rPr>
                <w:b/>
                <w:i w:val="0"/>
              </w:rPr>
            </w:pPr>
            <w:r w:rsidRPr="00090DEA">
              <w:rPr>
                <w:b/>
                <w:i w:val="0"/>
              </w:rPr>
              <w:t>Contact Section</w:t>
            </w:r>
          </w:p>
        </w:tc>
      </w:tr>
      <w:tr w:rsidR="00B752E4" w:rsidRPr="00090DEA" w14:paraId="0B4D79D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2DA74E5" w14:textId="77777777" w:rsidR="00B752E4" w:rsidRPr="00090DEA" w:rsidRDefault="00B752E4">
            <w:pPr>
              <w:pStyle w:val="FORMDATA"/>
              <w:rPr>
                <w:b/>
                <w:color w:val="auto"/>
              </w:rPr>
            </w:pPr>
            <w:r w:rsidRPr="00090DEA">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1C33748" w14:textId="77777777" w:rsidR="00B752E4" w:rsidRPr="00090DEA" w:rsidRDefault="00B752E4">
            <w:pPr>
              <w:pStyle w:val="FORMDATA"/>
              <w:rPr>
                <w:b/>
                <w:color w:val="auto"/>
              </w:rPr>
            </w:pPr>
            <w:r w:rsidRPr="00090DEA">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92C8095" w14:textId="77777777" w:rsidR="00B752E4" w:rsidRPr="00090DEA" w:rsidRDefault="00B752E4">
            <w:pPr>
              <w:pStyle w:val="FORMDATA"/>
              <w:rPr>
                <w:b/>
                <w:color w:val="auto"/>
              </w:rPr>
            </w:pPr>
            <w:r w:rsidRPr="00090DEA">
              <w:rPr>
                <w:b/>
                <w:color w:val="auto"/>
              </w:rPr>
              <w:t>Bojangles</w:t>
            </w:r>
          </w:p>
        </w:tc>
      </w:tr>
      <w:tr w:rsidR="00B752E4" w:rsidRPr="00090DEA" w14:paraId="1174955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6472EC7" w14:textId="77777777" w:rsidR="00B752E4" w:rsidRPr="00090DEA" w:rsidRDefault="00B752E4">
            <w:pPr>
              <w:pStyle w:val="FORMDATA"/>
              <w:rPr>
                <w:b/>
                <w:color w:val="auto"/>
              </w:rPr>
            </w:pPr>
            <w:r w:rsidRPr="00090DEA">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3DA58B0" w14:textId="77777777" w:rsidR="00B752E4" w:rsidRPr="00090DEA" w:rsidRDefault="00B752E4">
            <w:pPr>
              <w:pStyle w:val="FORMDATA"/>
              <w:rPr>
                <w:b/>
                <w:color w:val="auto"/>
              </w:rPr>
            </w:pPr>
            <w:r w:rsidRPr="00090DEA">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A895451" w14:textId="77777777" w:rsidR="00B752E4" w:rsidRPr="00090DEA" w:rsidRDefault="00B752E4">
            <w:pPr>
              <w:pStyle w:val="FORMDATA"/>
              <w:rPr>
                <w:b/>
                <w:color w:val="auto"/>
              </w:rPr>
            </w:pPr>
            <w:r w:rsidRPr="00090DEA">
              <w:rPr>
                <w:b/>
                <w:color w:val="auto"/>
              </w:rPr>
              <w:t>8884448888</w:t>
            </w:r>
          </w:p>
        </w:tc>
      </w:tr>
      <w:tr w:rsidR="00B752E4" w:rsidRPr="00090DEA" w14:paraId="5B55AA1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0923CB7" w14:textId="77777777" w:rsidR="00B752E4" w:rsidRPr="00090DEA" w:rsidRDefault="00B752E4">
            <w:pPr>
              <w:pStyle w:val="FORMDATA"/>
              <w:rPr>
                <w:b/>
                <w:color w:val="auto"/>
              </w:rPr>
            </w:pPr>
            <w:r w:rsidRPr="00090DEA">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53019F6" w14:textId="77777777" w:rsidR="00B752E4" w:rsidRPr="00090DEA" w:rsidRDefault="00B752E4">
            <w:pPr>
              <w:pStyle w:val="FORMDATA"/>
              <w:rPr>
                <w:b/>
                <w:color w:val="auto"/>
              </w:rPr>
            </w:pPr>
            <w:r w:rsidRPr="00090DEA">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160D845"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63460D78"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06B9BE3" w14:textId="77777777" w:rsidR="00B752E4" w:rsidRPr="00090DEA" w:rsidRDefault="00B752E4">
            <w:pPr>
              <w:pStyle w:val="FORMDATA"/>
              <w:rPr>
                <w:b/>
                <w:color w:val="auto"/>
                <w:lang w:val="fr-FR"/>
              </w:rPr>
            </w:pPr>
            <w:r w:rsidRPr="00090DEA">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B481148" w14:textId="77777777" w:rsidR="00B752E4" w:rsidRPr="00090DEA" w:rsidRDefault="00B752E4">
            <w:pPr>
              <w:pStyle w:val="FORMDATA"/>
              <w:rPr>
                <w:b/>
                <w:color w:val="auto"/>
                <w:lang w:val="fr-FR"/>
              </w:rPr>
            </w:pPr>
            <w:r w:rsidRPr="00090DEA">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6CBCB60" w14:textId="77777777" w:rsidR="00B752E4" w:rsidRPr="00090DEA" w:rsidRDefault="00B752E4">
            <w:pPr>
              <w:pStyle w:val="FORMDATA"/>
              <w:rPr>
                <w:b/>
                <w:color w:val="auto"/>
              </w:rPr>
            </w:pPr>
            <w:r w:rsidRPr="00090DEA">
              <w:rPr>
                <w:b/>
                <w:color w:val="auto"/>
              </w:rPr>
              <w:t>Daisy Duck</w:t>
            </w:r>
          </w:p>
        </w:tc>
      </w:tr>
      <w:tr w:rsidR="00B752E4" w:rsidRPr="00090DEA" w14:paraId="7204D28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17FAE81" w14:textId="77777777" w:rsidR="00B752E4" w:rsidRPr="00090DEA" w:rsidRDefault="00B752E4">
            <w:pPr>
              <w:pStyle w:val="FORMDATA"/>
              <w:rPr>
                <w:b/>
                <w:color w:val="auto"/>
              </w:rPr>
            </w:pPr>
            <w:r w:rsidRPr="00090DEA">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A5652A4" w14:textId="77777777" w:rsidR="00B752E4" w:rsidRPr="00090DEA" w:rsidRDefault="00B752E4">
            <w:pPr>
              <w:pStyle w:val="FORMDATA"/>
              <w:rPr>
                <w:b/>
                <w:color w:val="auto"/>
              </w:rPr>
            </w:pPr>
            <w:r w:rsidRPr="00090DEA">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CAD5E3C" w14:textId="77777777" w:rsidR="00B752E4" w:rsidRPr="00090DEA" w:rsidRDefault="00B752E4">
            <w:pPr>
              <w:pStyle w:val="FORMDATA"/>
              <w:rPr>
                <w:b/>
                <w:color w:val="auto"/>
              </w:rPr>
            </w:pPr>
            <w:r w:rsidRPr="00090DEA">
              <w:rPr>
                <w:b/>
                <w:color w:val="auto"/>
              </w:rPr>
              <w:t>4045552222</w:t>
            </w:r>
          </w:p>
        </w:tc>
      </w:tr>
      <w:tr w:rsidR="00B752E4" w:rsidRPr="00090DEA" w14:paraId="467631CC"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3E0E5240"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1156A27E"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F614310"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06476A58" w14:textId="77777777">
        <w:tc>
          <w:tcPr>
            <w:tcW w:w="2070" w:type="dxa"/>
            <w:tcBorders>
              <w:top w:val="single" w:sz="6" w:space="0" w:color="auto"/>
              <w:left w:val="single" w:sz="6" w:space="0" w:color="auto"/>
              <w:bottom w:val="single" w:sz="6" w:space="0" w:color="auto"/>
              <w:right w:val="single" w:sz="6" w:space="0" w:color="auto"/>
            </w:tcBorders>
          </w:tcPr>
          <w:p w14:paraId="43A481E8" w14:textId="77777777" w:rsidR="00B752E4" w:rsidRPr="00090DEA" w:rsidRDefault="00B752E4">
            <w:pPr>
              <w:pStyle w:val="FORMDATA"/>
              <w:rPr>
                <w:b/>
                <w:color w:val="auto"/>
              </w:rPr>
            </w:pPr>
            <w:r w:rsidRPr="00090DEA">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19187BB9" w14:textId="77777777" w:rsidR="00B752E4" w:rsidRPr="00090DEA" w:rsidRDefault="00B752E4">
            <w:pPr>
              <w:pStyle w:val="FORMDATA"/>
              <w:rPr>
                <w:b/>
                <w:color w:val="auto"/>
              </w:rPr>
            </w:pPr>
            <w:r w:rsidRPr="00090DEA">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5B4F24E6" w14:textId="77777777" w:rsidR="00B752E4" w:rsidRPr="00090DEA" w:rsidRDefault="00B752E4">
            <w:pPr>
              <w:pStyle w:val="FORMDATA"/>
              <w:rPr>
                <w:b/>
                <w:color w:val="auto"/>
                <w:lang w:val="fr-FR"/>
              </w:rPr>
            </w:pPr>
            <w:r w:rsidRPr="00090DEA">
              <w:rPr>
                <w:b/>
                <w:color w:val="auto"/>
                <w:lang w:val="fr-FR"/>
              </w:rPr>
              <w:t>Sunny Skies</w:t>
            </w:r>
          </w:p>
        </w:tc>
      </w:tr>
      <w:tr w:rsidR="00B752E4" w:rsidRPr="00090DEA" w14:paraId="07041F62" w14:textId="77777777">
        <w:tc>
          <w:tcPr>
            <w:tcW w:w="2070" w:type="dxa"/>
            <w:tcBorders>
              <w:top w:val="single" w:sz="6" w:space="0" w:color="auto"/>
              <w:left w:val="single" w:sz="6" w:space="0" w:color="auto"/>
              <w:bottom w:val="single" w:sz="6" w:space="0" w:color="auto"/>
              <w:right w:val="single" w:sz="6" w:space="0" w:color="auto"/>
            </w:tcBorders>
          </w:tcPr>
          <w:p w14:paraId="7CC75CD3" w14:textId="77777777" w:rsidR="00B752E4" w:rsidRPr="00090DEA" w:rsidRDefault="00B752E4">
            <w:pPr>
              <w:pStyle w:val="FORMDATA"/>
              <w:rPr>
                <w:b/>
                <w:color w:val="auto"/>
                <w:lang w:val="fr-FR"/>
              </w:rPr>
            </w:pPr>
            <w:r w:rsidRPr="00090DEA">
              <w:rPr>
                <w:b/>
                <w:color w:val="auto"/>
                <w:lang w:val="fr-FR"/>
              </w:rPr>
              <w:t>SANO</w:t>
            </w:r>
          </w:p>
        </w:tc>
        <w:tc>
          <w:tcPr>
            <w:tcW w:w="4320" w:type="dxa"/>
            <w:tcBorders>
              <w:top w:val="single" w:sz="6" w:space="0" w:color="auto"/>
              <w:left w:val="single" w:sz="6" w:space="0" w:color="auto"/>
              <w:bottom w:val="single" w:sz="6" w:space="0" w:color="auto"/>
              <w:right w:val="single" w:sz="6" w:space="0" w:color="auto"/>
            </w:tcBorders>
          </w:tcPr>
          <w:p w14:paraId="074106F6" w14:textId="77777777" w:rsidR="00B752E4" w:rsidRPr="00090DEA" w:rsidRDefault="00B752E4">
            <w:pPr>
              <w:pStyle w:val="FORMDATA"/>
              <w:rPr>
                <w:b/>
                <w:color w:val="auto"/>
              </w:rPr>
            </w:pPr>
            <w:r w:rsidRPr="00090DEA">
              <w:rPr>
                <w:b/>
                <w:color w:val="auto"/>
              </w:rPr>
              <w:t>Service Address House Number</w:t>
            </w:r>
          </w:p>
        </w:tc>
        <w:tc>
          <w:tcPr>
            <w:tcW w:w="2358" w:type="dxa"/>
            <w:tcBorders>
              <w:top w:val="single" w:sz="6" w:space="0" w:color="auto"/>
              <w:left w:val="single" w:sz="6" w:space="0" w:color="auto"/>
              <w:bottom w:val="single" w:sz="6" w:space="0" w:color="auto"/>
              <w:right w:val="single" w:sz="6" w:space="0" w:color="auto"/>
            </w:tcBorders>
          </w:tcPr>
          <w:p w14:paraId="64B4CC07" w14:textId="77777777" w:rsidR="00B752E4" w:rsidRPr="00090DEA" w:rsidRDefault="00B752E4">
            <w:pPr>
              <w:pStyle w:val="FORMDATA"/>
              <w:rPr>
                <w:b/>
                <w:color w:val="auto"/>
              </w:rPr>
            </w:pPr>
            <w:r w:rsidRPr="00090DEA">
              <w:rPr>
                <w:b/>
                <w:color w:val="auto"/>
              </w:rPr>
              <w:t>5375</w:t>
            </w:r>
          </w:p>
        </w:tc>
      </w:tr>
      <w:tr w:rsidR="00B752E4" w:rsidRPr="00090DEA" w14:paraId="29F54282" w14:textId="77777777">
        <w:tc>
          <w:tcPr>
            <w:tcW w:w="2070" w:type="dxa"/>
            <w:tcBorders>
              <w:top w:val="single" w:sz="6" w:space="0" w:color="auto"/>
              <w:left w:val="single" w:sz="6" w:space="0" w:color="auto"/>
              <w:bottom w:val="single" w:sz="6" w:space="0" w:color="auto"/>
              <w:right w:val="single" w:sz="6" w:space="0" w:color="auto"/>
            </w:tcBorders>
          </w:tcPr>
          <w:p w14:paraId="4434A939" w14:textId="77777777" w:rsidR="00B752E4" w:rsidRPr="00090DEA" w:rsidRDefault="00B752E4">
            <w:pPr>
              <w:pStyle w:val="FORMDATA"/>
              <w:rPr>
                <w:b/>
                <w:color w:val="auto"/>
              </w:rPr>
            </w:pPr>
            <w:r w:rsidRPr="00090DEA">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334CD982" w14:textId="77777777" w:rsidR="00B752E4" w:rsidRPr="00090DEA" w:rsidRDefault="00B752E4">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264115FD" w14:textId="77777777" w:rsidR="00B752E4" w:rsidRPr="00090DEA" w:rsidRDefault="00B752E4">
            <w:pPr>
              <w:pStyle w:val="FORMDATA"/>
              <w:rPr>
                <w:b/>
                <w:color w:val="auto"/>
              </w:rPr>
            </w:pPr>
            <w:r w:rsidRPr="00090DEA">
              <w:rPr>
                <w:b/>
                <w:color w:val="auto"/>
              </w:rPr>
              <w:t>Chamblee Dunwoody</w:t>
            </w:r>
          </w:p>
        </w:tc>
      </w:tr>
      <w:tr w:rsidR="00B752E4" w:rsidRPr="00090DEA" w14:paraId="401457D2" w14:textId="77777777">
        <w:tc>
          <w:tcPr>
            <w:tcW w:w="2070" w:type="dxa"/>
            <w:tcBorders>
              <w:top w:val="single" w:sz="6" w:space="0" w:color="auto"/>
              <w:left w:val="single" w:sz="6" w:space="0" w:color="auto"/>
              <w:bottom w:val="single" w:sz="6" w:space="0" w:color="auto"/>
              <w:right w:val="single" w:sz="6" w:space="0" w:color="auto"/>
            </w:tcBorders>
          </w:tcPr>
          <w:p w14:paraId="41054686" w14:textId="77777777" w:rsidR="00B752E4" w:rsidRPr="00090DEA" w:rsidRDefault="00B752E4">
            <w:pPr>
              <w:pStyle w:val="FORMDATA"/>
              <w:rPr>
                <w:b/>
                <w:color w:val="auto"/>
              </w:rPr>
            </w:pPr>
            <w:r w:rsidRPr="00090DEA">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026F5F98" w14:textId="77777777" w:rsidR="00B752E4" w:rsidRPr="00090DEA" w:rsidRDefault="00B752E4">
            <w:pPr>
              <w:pStyle w:val="FORMDATA"/>
              <w:rPr>
                <w:b/>
                <w:color w:val="auto"/>
              </w:rPr>
            </w:pPr>
            <w:smartTag w:uri="urn:schemas-microsoft-com:office:smarttags" w:element="Street">
              <w:smartTag w:uri="urn:schemas-microsoft-com:office:smarttags" w:element="address">
                <w:r w:rsidRPr="00090DEA">
                  <w:rPr>
                    <w:b/>
                    <w:color w:val="auto"/>
                  </w:rPr>
                  <w:t>Service Address Street</w:t>
                </w:r>
              </w:smartTag>
            </w:smartTag>
            <w:r w:rsidRPr="00090DEA">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05B306B1" w14:textId="77777777" w:rsidR="00B752E4" w:rsidRPr="00090DEA" w:rsidRDefault="00B752E4">
            <w:pPr>
              <w:pStyle w:val="FORMDATA"/>
              <w:rPr>
                <w:b/>
                <w:color w:val="auto"/>
              </w:rPr>
            </w:pPr>
            <w:r w:rsidRPr="00090DEA">
              <w:rPr>
                <w:b/>
                <w:color w:val="auto"/>
              </w:rPr>
              <w:t>Rd</w:t>
            </w:r>
          </w:p>
        </w:tc>
      </w:tr>
      <w:tr w:rsidR="00B752E4" w:rsidRPr="00090DEA" w14:paraId="220B2415" w14:textId="77777777">
        <w:tc>
          <w:tcPr>
            <w:tcW w:w="2070" w:type="dxa"/>
            <w:tcBorders>
              <w:top w:val="single" w:sz="6" w:space="0" w:color="auto"/>
              <w:left w:val="single" w:sz="6" w:space="0" w:color="auto"/>
              <w:bottom w:val="single" w:sz="6" w:space="0" w:color="auto"/>
              <w:right w:val="single" w:sz="6" w:space="0" w:color="auto"/>
            </w:tcBorders>
          </w:tcPr>
          <w:p w14:paraId="6779E181" w14:textId="77777777" w:rsidR="00B752E4" w:rsidRPr="00090DEA" w:rsidRDefault="00B752E4">
            <w:pPr>
              <w:pStyle w:val="FORMDATA"/>
              <w:rPr>
                <w:b/>
                <w:color w:val="auto"/>
              </w:rPr>
            </w:pPr>
            <w:r w:rsidRPr="00090DEA">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49CCF4B2"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358" w:type="dxa"/>
            <w:tcBorders>
              <w:top w:val="single" w:sz="6" w:space="0" w:color="auto"/>
              <w:left w:val="single" w:sz="6" w:space="0" w:color="auto"/>
              <w:bottom w:val="single" w:sz="6" w:space="0" w:color="auto"/>
              <w:right w:val="single" w:sz="6" w:space="0" w:color="auto"/>
            </w:tcBorders>
          </w:tcPr>
          <w:p w14:paraId="56D41A8B" w14:textId="77777777" w:rsidR="00B752E4" w:rsidRPr="00090DEA" w:rsidRDefault="00B752E4">
            <w:pPr>
              <w:pStyle w:val="FORMDATA"/>
              <w:rPr>
                <w:b/>
                <w:color w:val="auto"/>
              </w:rPr>
            </w:pPr>
            <w:r w:rsidRPr="00090DEA">
              <w:rPr>
                <w:b/>
                <w:color w:val="auto"/>
              </w:rPr>
              <w:t>Dunwoody</w:t>
            </w:r>
          </w:p>
        </w:tc>
      </w:tr>
      <w:tr w:rsidR="00B752E4" w:rsidRPr="00090DEA" w14:paraId="76965F5B"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0740E73" w14:textId="77777777" w:rsidR="00B752E4" w:rsidRPr="00090DEA" w:rsidRDefault="00B752E4">
            <w:pPr>
              <w:pStyle w:val="FORMDATA"/>
              <w:rPr>
                <w:b/>
                <w:color w:val="auto"/>
              </w:rPr>
            </w:pPr>
            <w:r w:rsidRPr="00090DEA">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F5B1CEF"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571B76C" w14:textId="77777777" w:rsidR="00B752E4" w:rsidRPr="00090DEA" w:rsidRDefault="00B752E4">
            <w:pPr>
              <w:pStyle w:val="FORMDATA"/>
              <w:rPr>
                <w:b/>
                <w:color w:val="auto"/>
                <w:lang w:val="fr-FR"/>
              </w:rPr>
            </w:pPr>
            <w:r w:rsidRPr="00090DEA">
              <w:rPr>
                <w:b/>
                <w:color w:val="auto"/>
                <w:lang w:val="fr-FR"/>
              </w:rPr>
              <w:t>GA</w:t>
            </w:r>
          </w:p>
        </w:tc>
      </w:tr>
      <w:tr w:rsidR="00B752E4" w:rsidRPr="00090DEA" w14:paraId="245DA368" w14:textId="77777777">
        <w:tc>
          <w:tcPr>
            <w:tcW w:w="2070" w:type="dxa"/>
            <w:tcBorders>
              <w:top w:val="single" w:sz="6" w:space="0" w:color="auto"/>
              <w:left w:val="single" w:sz="6" w:space="0" w:color="auto"/>
              <w:bottom w:val="single" w:sz="6" w:space="0" w:color="auto"/>
              <w:right w:val="single" w:sz="6" w:space="0" w:color="auto"/>
            </w:tcBorders>
          </w:tcPr>
          <w:p w14:paraId="01D51DF3" w14:textId="77777777" w:rsidR="00B752E4" w:rsidRPr="00090DEA" w:rsidRDefault="00B752E4">
            <w:pPr>
              <w:pStyle w:val="FORMDATA"/>
              <w:rPr>
                <w:b/>
                <w:color w:val="auto"/>
                <w:lang w:val="fr-FR"/>
              </w:rPr>
            </w:pPr>
            <w:r w:rsidRPr="00090DEA">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67EA985D" w14:textId="77777777" w:rsidR="00B752E4" w:rsidRPr="00090DEA" w:rsidRDefault="00B752E4">
            <w:pPr>
              <w:pStyle w:val="FORMDATA"/>
              <w:rPr>
                <w:b/>
                <w:color w:val="auto"/>
              </w:rPr>
            </w:pPr>
            <w:r w:rsidRPr="00090DEA">
              <w:rPr>
                <w:b/>
                <w:color w:val="auto"/>
              </w:rPr>
              <w:t>End User Zip Code</w:t>
            </w:r>
          </w:p>
        </w:tc>
        <w:tc>
          <w:tcPr>
            <w:tcW w:w="2358" w:type="dxa"/>
            <w:tcBorders>
              <w:top w:val="single" w:sz="6" w:space="0" w:color="auto"/>
              <w:left w:val="single" w:sz="6" w:space="0" w:color="auto"/>
              <w:bottom w:val="single" w:sz="6" w:space="0" w:color="auto"/>
              <w:right w:val="single" w:sz="6" w:space="0" w:color="auto"/>
            </w:tcBorders>
          </w:tcPr>
          <w:p w14:paraId="2DE4249F" w14:textId="77777777" w:rsidR="00B752E4" w:rsidRPr="00090DEA" w:rsidRDefault="00B752E4">
            <w:pPr>
              <w:pStyle w:val="FORMDATA"/>
              <w:rPr>
                <w:b/>
                <w:color w:val="auto"/>
              </w:rPr>
            </w:pPr>
            <w:r w:rsidRPr="00090DEA">
              <w:rPr>
                <w:b/>
                <w:color w:val="auto"/>
              </w:rPr>
              <w:t>30338</w:t>
            </w:r>
          </w:p>
        </w:tc>
      </w:tr>
      <w:tr w:rsidR="00B752E4" w:rsidRPr="00090DEA" w14:paraId="766D8ED9"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375296BD" w14:textId="77777777" w:rsidR="00B752E4" w:rsidRPr="00090DEA" w:rsidRDefault="00B752E4">
            <w:pPr>
              <w:pStyle w:val="Heading9"/>
              <w:rPr>
                <w:color w:val="auto"/>
              </w:rPr>
            </w:pPr>
          </w:p>
        </w:tc>
      </w:tr>
      <w:tr w:rsidR="00B752E4" w:rsidRPr="00090DEA" w14:paraId="0AD149CC"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40E11E4" w14:textId="77777777" w:rsidR="00B752E4" w:rsidRPr="00090DEA" w:rsidRDefault="00B752E4">
            <w:pPr>
              <w:pStyle w:val="Heading5"/>
              <w:rPr>
                <w:bCs/>
                <w:iCs w:val="0"/>
                <w:color w:val="auto"/>
              </w:rPr>
            </w:pPr>
            <w:r w:rsidRPr="00090DEA">
              <w:rPr>
                <w:bCs/>
                <w:iCs w:val="0"/>
                <w:color w:val="auto"/>
              </w:rPr>
              <w:t>Listing Control Section</w:t>
            </w:r>
          </w:p>
        </w:tc>
      </w:tr>
      <w:tr w:rsidR="00B752E4" w:rsidRPr="00090DEA" w14:paraId="09488D2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A08D527" w14:textId="77777777" w:rsidR="00B752E4" w:rsidRPr="00090DEA" w:rsidRDefault="00B752E4">
            <w:pPr>
              <w:pStyle w:val="FORMDATA"/>
              <w:rPr>
                <w:b/>
                <w:color w:val="auto"/>
              </w:rPr>
            </w:pPr>
            <w:r w:rsidRPr="00090DEA">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FE5FBED" w14:textId="77777777" w:rsidR="00B752E4" w:rsidRPr="00090DEA" w:rsidRDefault="00B752E4">
            <w:pPr>
              <w:pStyle w:val="FORMDATA"/>
              <w:rPr>
                <w:b/>
                <w:color w:val="auto"/>
              </w:rPr>
            </w:pPr>
            <w:r w:rsidRPr="00090DEA">
              <w:rPr>
                <w:b/>
                <w:color w:val="auto"/>
              </w:rPr>
              <w:t>Directory Listing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4FEAD3C" w14:textId="77777777" w:rsidR="00B752E4" w:rsidRPr="00090DEA" w:rsidRDefault="00B752E4">
            <w:pPr>
              <w:pStyle w:val="FORMDATA"/>
              <w:rPr>
                <w:b/>
                <w:color w:val="auto"/>
              </w:rPr>
            </w:pPr>
            <w:r w:rsidRPr="00090DEA">
              <w:rPr>
                <w:b/>
                <w:color w:val="auto"/>
              </w:rPr>
              <w:t>0001</w:t>
            </w:r>
          </w:p>
        </w:tc>
      </w:tr>
      <w:tr w:rsidR="00B752E4" w:rsidRPr="00090DEA" w14:paraId="5BCF53DE"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F5AAC30" w14:textId="77777777" w:rsidR="00B752E4" w:rsidRPr="00090DEA" w:rsidRDefault="00B752E4">
            <w:pPr>
              <w:pStyle w:val="FORMDATA"/>
              <w:rPr>
                <w:b/>
                <w:color w:val="auto"/>
              </w:rPr>
            </w:pPr>
            <w:r w:rsidRPr="00090DEA">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48C83AF" w14:textId="77777777" w:rsidR="00B752E4" w:rsidRPr="00090DEA" w:rsidRDefault="00B752E4">
            <w:pPr>
              <w:pStyle w:val="FORMDATA"/>
              <w:rPr>
                <w:b/>
                <w:color w:val="auto"/>
              </w:rPr>
            </w:pPr>
            <w:r w:rsidRPr="00090DEA">
              <w:rPr>
                <w:b/>
                <w:color w:val="auto"/>
              </w:rPr>
              <w:t>Listing Activity Indicator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DA486AC" w14:textId="77777777" w:rsidR="00B752E4" w:rsidRPr="00090DEA" w:rsidRDefault="00B752E4">
            <w:pPr>
              <w:pStyle w:val="FORMDATA"/>
              <w:rPr>
                <w:b/>
                <w:color w:val="auto"/>
              </w:rPr>
            </w:pPr>
            <w:r w:rsidRPr="00090DEA">
              <w:rPr>
                <w:b/>
                <w:color w:val="auto"/>
              </w:rPr>
              <w:t>N</w:t>
            </w:r>
          </w:p>
        </w:tc>
      </w:tr>
      <w:tr w:rsidR="00B752E4" w:rsidRPr="00090DEA" w14:paraId="26C136F8" w14:textId="77777777">
        <w:tc>
          <w:tcPr>
            <w:tcW w:w="2070" w:type="dxa"/>
            <w:tcBorders>
              <w:top w:val="single" w:sz="6" w:space="0" w:color="auto"/>
              <w:left w:val="single" w:sz="6" w:space="0" w:color="auto"/>
              <w:bottom w:val="single" w:sz="6" w:space="0" w:color="auto"/>
              <w:right w:val="single" w:sz="6" w:space="0" w:color="auto"/>
            </w:tcBorders>
          </w:tcPr>
          <w:p w14:paraId="3BD14E54" w14:textId="77777777" w:rsidR="00B752E4" w:rsidRPr="00090DEA" w:rsidRDefault="00B752E4">
            <w:pPr>
              <w:pStyle w:val="FORMDATA"/>
              <w:rPr>
                <w:b/>
                <w:color w:val="auto"/>
              </w:rPr>
            </w:pPr>
            <w:r w:rsidRPr="00090DEA">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67B6CED2" w14:textId="77777777" w:rsidR="00B752E4" w:rsidRPr="00090DEA" w:rsidRDefault="00B752E4">
            <w:pPr>
              <w:pStyle w:val="FORMDATA"/>
              <w:rPr>
                <w:b/>
                <w:color w:val="auto"/>
              </w:rPr>
            </w:pPr>
            <w:r w:rsidRPr="00090DEA">
              <w:rPr>
                <w:b/>
                <w:color w:val="auto"/>
              </w:rPr>
              <w:t>Record Type</w:t>
            </w:r>
          </w:p>
        </w:tc>
        <w:tc>
          <w:tcPr>
            <w:tcW w:w="2358" w:type="dxa"/>
            <w:tcBorders>
              <w:top w:val="single" w:sz="6" w:space="0" w:color="auto"/>
              <w:left w:val="single" w:sz="6" w:space="0" w:color="auto"/>
              <w:bottom w:val="single" w:sz="6" w:space="0" w:color="auto"/>
              <w:right w:val="single" w:sz="6" w:space="0" w:color="auto"/>
            </w:tcBorders>
          </w:tcPr>
          <w:p w14:paraId="6B29341D" w14:textId="77777777" w:rsidR="00B752E4" w:rsidRPr="00090DEA" w:rsidRDefault="00B752E4">
            <w:pPr>
              <w:pStyle w:val="FORMDATA"/>
              <w:rPr>
                <w:b/>
                <w:color w:val="auto"/>
              </w:rPr>
            </w:pPr>
            <w:r w:rsidRPr="00090DEA">
              <w:rPr>
                <w:b/>
                <w:color w:val="auto"/>
              </w:rPr>
              <w:t>LML</w:t>
            </w:r>
          </w:p>
        </w:tc>
      </w:tr>
      <w:tr w:rsidR="00B752E4" w:rsidRPr="00090DEA" w14:paraId="39DEC8FE" w14:textId="77777777">
        <w:tc>
          <w:tcPr>
            <w:tcW w:w="2070" w:type="dxa"/>
            <w:tcBorders>
              <w:top w:val="single" w:sz="6" w:space="0" w:color="auto"/>
              <w:left w:val="single" w:sz="6" w:space="0" w:color="auto"/>
              <w:bottom w:val="single" w:sz="6" w:space="0" w:color="auto"/>
              <w:right w:val="single" w:sz="6" w:space="0" w:color="auto"/>
            </w:tcBorders>
          </w:tcPr>
          <w:p w14:paraId="5D669A70" w14:textId="77777777" w:rsidR="00B752E4" w:rsidRPr="00090DEA" w:rsidRDefault="00B752E4">
            <w:pPr>
              <w:pStyle w:val="FORMDATA"/>
              <w:rPr>
                <w:b/>
                <w:color w:val="auto"/>
              </w:rPr>
            </w:pPr>
            <w:r w:rsidRPr="00090DEA">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443FAC6E" w14:textId="77777777" w:rsidR="00B752E4" w:rsidRPr="00090DEA" w:rsidRDefault="00B752E4">
            <w:pPr>
              <w:pStyle w:val="FORMDATA"/>
              <w:rPr>
                <w:b/>
                <w:color w:val="auto"/>
              </w:rPr>
            </w:pPr>
            <w:r w:rsidRPr="00090DEA">
              <w:rPr>
                <w:b/>
                <w:color w:val="auto"/>
              </w:rPr>
              <w:t>Listing Type</w:t>
            </w:r>
          </w:p>
        </w:tc>
        <w:tc>
          <w:tcPr>
            <w:tcW w:w="2358" w:type="dxa"/>
            <w:tcBorders>
              <w:top w:val="single" w:sz="6" w:space="0" w:color="auto"/>
              <w:left w:val="single" w:sz="6" w:space="0" w:color="auto"/>
              <w:bottom w:val="single" w:sz="6" w:space="0" w:color="auto"/>
              <w:right w:val="single" w:sz="6" w:space="0" w:color="auto"/>
            </w:tcBorders>
          </w:tcPr>
          <w:p w14:paraId="59C6C775" w14:textId="77777777" w:rsidR="00B752E4" w:rsidRPr="00090DEA" w:rsidRDefault="00B752E4">
            <w:pPr>
              <w:pStyle w:val="FORMDATA"/>
              <w:rPr>
                <w:b/>
                <w:color w:val="auto"/>
                <w:lang w:val="fr-FR"/>
              </w:rPr>
            </w:pPr>
            <w:r w:rsidRPr="00090DEA">
              <w:rPr>
                <w:b/>
                <w:color w:val="auto"/>
                <w:lang w:val="fr-FR"/>
              </w:rPr>
              <w:t>3</w:t>
            </w:r>
          </w:p>
        </w:tc>
      </w:tr>
      <w:tr w:rsidR="00B752E4" w:rsidRPr="00090DEA" w14:paraId="1BB4AAB4" w14:textId="77777777">
        <w:tc>
          <w:tcPr>
            <w:tcW w:w="2070" w:type="dxa"/>
            <w:tcBorders>
              <w:top w:val="single" w:sz="6" w:space="0" w:color="auto"/>
              <w:left w:val="single" w:sz="6" w:space="0" w:color="auto"/>
              <w:bottom w:val="single" w:sz="6" w:space="0" w:color="auto"/>
              <w:right w:val="single" w:sz="6" w:space="0" w:color="auto"/>
            </w:tcBorders>
          </w:tcPr>
          <w:p w14:paraId="32D18AEC" w14:textId="77777777" w:rsidR="00B752E4" w:rsidRPr="00090DEA" w:rsidRDefault="00B752E4">
            <w:pPr>
              <w:pStyle w:val="FORMDATA"/>
              <w:rPr>
                <w:b/>
                <w:color w:val="auto"/>
                <w:lang w:val="fr-FR"/>
              </w:rPr>
            </w:pPr>
            <w:r w:rsidRPr="00090DEA">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2BCB40A0" w14:textId="77777777" w:rsidR="00B752E4" w:rsidRPr="00090DEA" w:rsidRDefault="00B752E4">
            <w:pPr>
              <w:pStyle w:val="FORMDATA"/>
              <w:rPr>
                <w:b/>
                <w:color w:val="auto"/>
                <w:lang w:val="fr-FR"/>
              </w:rPr>
            </w:pPr>
            <w:r w:rsidRPr="00090DEA">
              <w:rPr>
                <w:b/>
                <w:color w:val="auto"/>
                <w:lang w:val="fr-FR"/>
              </w:rPr>
              <w:t>Style Code</w:t>
            </w:r>
          </w:p>
        </w:tc>
        <w:tc>
          <w:tcPr>
            <w:tcW w:w="2358" w:type="dxa"/>
            <w:tcBorders>
              <w:top w:val="single" w:sz="6" w:space="0" w:color="auto"/>
              <w:left w:val="single" w:sz="6" w:space="0" w:color="auto"/>
              <w:bottom w:val="single" w:sz="6" w:space="0" w:color="auto"/>
              <w:right w:val="single" w:sz="6" w:space="0" w:color="auto"/>
            </w:tcBorders>
          </w:tcPr>
          <w:p w14:paraId="2F7AF924" w14:textId="77777777" w:rsidR="00B752E4" w:rsidRPr="00090DEA" w:rsidRDefault="00B752E4">
            <w:pPr>
              <w:pStyle w:val="FORMDATA"/>
              <w:rPr>
                <w:b/>
                <w:color w:val="auto"/>
              </w:rPr>
            </w:pPr>
            <w:r w:rsidRPr="00090DEA">
              <w:rPr>
                <w:b/>
                <w:color w:val="auto"/>
              </w:rPr>
              <w:t>SL</w:t>
            </w:r>
          </w:p>
        </w:tc>
      </w:tr>
      <w:tr w:rsidR="00B752E4" w:rsidRPr="00090DEA" w14:paraId="3EDD03E9" w14:textId="77777777">
        <w:tc>
          <w:tcPr>
            <w:tcW w:w="2070" w:type="dxa"/>
            <w:tcBorders>
              <w:top w:val="single" w:sz="6" w:space="0" w:color="auto"/>
              <w:left w:val="single" w:sz="6" w:space="0" w:color="auto"/>
              <w:bottom w:val="single" w:sz="6" w:space="0" w:color="auto"/>
              <w:right w:val="single" w:sz="6" w:space="0" w:color="auto"/>
            </w:tcBorders>
          </w:tcPr>
          <w:p w14:paraId="7D057FF2" w14:textId="77777777" w:rsidR="00B752E4" w:rsidRPr="00090DEA" w:rsidRDefault="00B752E4">
            <w:pPr>
              <w:pStyle w:val="FORMDATA"/>
              <w:rPr>
                <w:b/>
                <w:color w:val="auto"/>
                <w:lang w:val="fr-FR"/>
              </w:rPr>
            </w:pPr>
            <w:r w:rsidRPr="00090DEA">
              <w:rPr>
                <w:b/>
                <w:color w:val="auto"/>
                <w:lang w:val="fr-FR"/>
              </w:rPr>
              <w:t>EOS</w:t>
            </w:r>
          </w:p>
        </w:tc>
        <w:tc>
          <w:tcPr>
            <w:tcW w:w="4320" w:type="dxa"/>
            <w:tcBorders>
              <w:top w:val="single" w:sz="6" w:space="0" w:color="auto"/>
              <w:left w:val="single" w:sz="6" w:space="0" w:color="auto"/>
              <w:bottom w:val="single" w:sz="6" w:space="0" w:color="auto"/>
              <w:right w:val="single" w:sz="6" w:space="0" w:color="auto"/>
            </w:tcBorders>
          </w:tcPr>
          <w:p w14:paraId="570A6ED5" w14:textId="77777777" w:rsidR="00B752E4" w:rsidRPr="00090DEA" w:rsidRDefault="00B752E4">
            <w:pPr>
              <w:pStyle w:val="FORMDATA"/>
              <w:rPr>
                <w:b/>
                <w:color w:val="auto"/>
                <w:lang w:val="fr-FR"/>
              </w:rPr>
            </w:pPr>
            <w:r w:rsidRPr="00090DEA">
              <w:rPr>
                <w:b/>
                <w:color w:val="auto"/>
                <w:lang w:val="fr-FR"/>
              </w:rPr>
              <w:t>End Users Other Service</w:t>
            </w:r>
          </w:p>
        </w:tc>
        <w:tc>
          <w:tcPr>
            <w:tcW w:w="2358" w:type="dxa"/>
            <w:tcBorders>
              <w:top w:val="single" w:sz="6" w:space="0" w:color="auto"/>
              <w:left w:val="single" w:sz="6" w:space="0" w:color="auto"/>
              <w:bottom w:val="single" w:sz="6" w:space="0" w:color="auto"/>
              <w:right w:val="single" w:sz="6" w:space="0" w:color="auto"/>
            </w:tcBorders>
          </w:tcPr>
          <w:p w14:paraId="464ACE66" w14:textId="77777777" w:rsidR="00B752E4" w:rsidRPr="00090DEA" w:rsidRDefault="00B752E4">
            <w:pPr>
              <w:pStyle w:val="FORMDATA"/>
              <w:rPr>
                <w:b/>
                <w:color w:val="auto"/>
              </w:rPr>
            </w:pPr>
            <w:r w:rsidRPr="00090DEA">
              <w:rPr>
                <w:b/>
                <w:color w:val="auto"/>
              </w:rPr>
              <w:t>7703790877</w:t>
            </w:r>
          </w:p>
        </w:tc>
      </w:tr>
      <w:tr w:rsidR="00B752E4" w:rsidRPr="00090DEA" w14:paraId="305B4FE6" w14:textId="77777777">
        <w:tc>
          <w:tcPr>
            <w:tcW w:w="2070" w:type="dxa"/>
            <w:tcBorders>
              <w:top w:val="single" w:sz="6" w:space="0" w:color="auto"/>
              <w:left w:val="single" w:sz="6" w:space="0" w:color="auto"/>
              <w:bottom w:val="single" w:sz="6" w:space="0" w:color="auto"/>
              <w:right w:val="single" w:sz="6" w:space="0" w:color="auto"/>
            </w:tcBorders>
          </w:tcPr>
          <w:p w14:paraId="3FEBC7DA" w14:textId="77777777" w:rsidR="00B752E4" w:rsidRPr="00090DEA" w:rsidRDefault="00B752E4">
            <w:pPr>
              <w:pStyle w:val="FORMDATA"/>
              <w:rPr>
                <w:b/>
                <w:color w:val="auto"/>
              </w:rPr>
            </w:pPr>
            <w:r w:rsidRPr="00090DEA">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535ED79A" w14:textId="77777777" w:rsidR="00B752E4" w:rsidRPr="00090DEA" w:rsidRDefault="00B752E4">
            <w:pPr>
              <w:pStyle w:val="FORMDATA"/>
              <w:rPr>
                <w:b/>
                <w:color w:val="auto"/>
              </w:rPr>
            </w:pPr>
            <w:r w:rsidRPr="00090DEA">
              <w:rPr>
                <w:b/>
                <w:color w:val="auto"/>
              </w:rPr>
              <w:t>Type of Account</w:t>
            </w:r>
          </w:p>
        </w:tc>
        <w:tc>
          <w:tcPr>
            <w:tcW w:w="2358" w:type="dxa"/>
            <w:tcBorders>
              <w:top w:val="single" w:sz="6" w:space="0" w:color="auto"/>
              <w:left w:val="single" w:sz="6" w:space="0" w:color="auto"/>
              <w:bottom w:val="single" w:sz="6" w:space="0" w:color="auto"/>
              <w:right w:val="single" w:sz="6" w:space="0" w:color="auto"/>
            </w:tcBorders>
          </w:tcPr>
          <w:p w14:paraId="78820DE0" w14:textId="77777777" w:rsidR="00B752E4" w:rsidRPr="00090DEA" w:rsidRDefault="00B752E4">
            <w:pPr>
              <w:pStyle w:val="FORMDATA"/>
              <w:rPr>
                <w:b/>
                <w:color w:val="auto"/>
              </w:rPr>
            </w:pPr>
            <w:r w:rsidRPr="00090DEA">
              <w:rPr>
                <w:b/>
                <w:color w:val="auto"/>
              </w:rPr>
              <w:t>R</w:t>
            </w:r>
          </w:p>
        </w:tc>
      </w:tr>
      <w:tr w:rsidR="00B752E4" w:rsidRPr="00090DEA" w14:paraId="2F92192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A14F868" w14:textId="77777777" w:rsidR="00B752E4" w:rsidRPr="00090DEA" w:rsidRDefault="00B752E4">
            <w:pPr>
              <w:pStyle w:val="FORMDATA"/>
              <w:rPr>
                <w:b/>
                <w:color w:val="auto"/>
              </w:rPr>
            </w:pPr>
            <w:r w:rsidRPr="00090DEA">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8A7D0E" w14:textId="77777777" w:rsidR="00B752E4" w:rsidRPr="00090DEA" w:rsidRDefault="00B752E4">
            <w:pPr>
              <w:pStyle w:val="FORMDATA"/>
              <w:rPr>
                <w:b/>
                <w:color w:val="auto"/>
              </w:rPr>
            </w:pPr>
            <w:r w:rsidRPr="00090DEA">
              <w:rPr>
                <w:b/>
                <w:color w:val="auto"/>
              </w:rPr>
              <w:t>Degree of Indent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8EC62AB" w14:textId="77777777" w:rsidR="00B752E4" w:rsidRPr="00090DEA" w:rsidRDefault="00B752E4">
            <w:pPr>
              <w:pStyle w:val="FORMDATA"/>
              <w:rPr>
                <w:b/>
                <w:color w:val="auto"/>
              </w:rPr>
            </w:pPr>
            <w:r w:rsidRPr="00090DEA">
              <w:rPr>
                <w:b/>
                <w:color w:val="auto"/>
              </w:rPr>
              <w:t>0</w:t>
            </w:r>
          </w:p>
        </w:tc>
      </w:tr>
      <w:tr w:rsidR="00B752E4" w:rsidRPr="00090DEA" w14:paraId="73C7617A"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2DAED1E" w14:textId="77777777" w:rsidR="00B752E4" w:rsidRPr="00090DEA" w:rsidRDefault="00B752E4">
            <w:pPr>
              <w:pStyle w:val="Heading5"/>
              <w:rPr>
                <w:color w:val="auto"/>
              </w:rPr>
            </w:pPr>
            <w:r w:rsidRPr="00090DEA">
              <w:rPr>
                <w:color w:val="auto"/>
              </w:rPr>
              <w:t>Listing Instruction Section</w:t>
            </w:r>
          </w:p>
        </w:tc>
      </w:tr>
      <w:tr w:rsidR="00B752E4" w:rsidRPr="00090DEA" w14:paraId="02FB0FD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2F36D65" w14:textId="77777777" w:rsidR="00B752E4" w:rsidRPr="00090DEA" w:rsidRDefault="00B752E4">
            <w:pPr>
              <w:pStyle w:val="FORMDATA"/>
              <w:rPr>
                <w:b/>
                <w:color w:val="auto"/>
              </w:rPr>
            </w:pPr>
            <w:r w:rsidRPr="00090DEA">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B8A113" w14:textId="77777777" w:rsidR="00B752E4" w:rsidRPr="00090DEA" w:rsidRDefault="00B752E4">
            <w:pPr>
              <w:pStyle w:val="FORMDATA"/>
              <w:rPr>
                <w:b/>
                <w:color w:val="auto"/>
              </w:rPr>
            </w:pPr>
            <w:r w:rsidRPr="00090DEA">
              <w:rPr>
                <w:b/>
                <w:color w:val="auto"/>
              </w:rPr>
              <w:t>Listing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908002A" w14:textId="77777777" w:rsidR="00B752E4" w:rsidRPr="00090DEA" w:rsidRDefault="00B752E4">
            <w:pPr>
              <w:pStyle w:val="FORMDATA"/>
              <w:rPr>
                <w:b/>
                <w:color w:val="auto"/>
              </w:rPr>
            </w:pPr>
            <w:r w:rsidRPr="00090DEA">
              <w:rPr>
                <w:b/>
                <w:color w:val="auto"/>
              </w:rPr>
              <w:t>7703790</w:t>
            </w:r>
            <w:r w:rsidR="00FF6F77" w:rsidRPr="00090DEA">
              <w:rPr>
                <w:b/>
                <w:color w:val="auto"/>
              </w:rPr>
              <w:t>974</w:t>
            </w:r>
          </w:p>
        </w:tc>
      </w:tr>
      <w:tr w:rsidR="00B752E4" w:rsidRPr="00090DEA" w14:paraId="4BEE32AF" w14:textId="77777777">
        <w:tc>
          <w:tcPr>
            <w:tcW w:w="2070" w:type="dxa"/>
            <w:tcBorders>
              <w:top w:val="single" w:sz="6" w:space="0" w:color="auto"/>
              <w:left w:val="single" w:sz="6" w:space="0" w:color="auto"/>
              <w:bottom w:val="single" w:sz="6" w:space="0" w:color="auto"/>
              <w:right w:val="single" w:sz="6" w:space="0" w:color="auto"/>
            </w:tcBorders>
          </w:tcPr>
          <w:p w14:paraId="749AA67B" w14:textId="77777777" w:rsidR="00B752E4" w:rsidRPr="00090DEA" w:rsidRDefault="00B752E4">
            <w:pPr>
              <w:pStyle w:val="FORMDATA"/>
              <w:rPr>
                <w:b/>
                <w:color w:val="auto"/>
              </w:rPr>
            </w:pPr>
            <w:r w:rsidRPr="00090DEA">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6BF1A98E" w14:textId="77777777" w:rsidR="00B752E4" w:rsidRPr="00090DEA" w:rsidRDefault="00B752E4">
            <w:pPr>
              <w:pStyle w:val="FORMDATA"/>
              <w:rPr>
                <w:b/>
                <w:color w:val="auto"/>
              </w:rPr>
            </w:pPr>
            <w:r w:rsidRPr="00090DEA">
              <w:rPr>
                <w:b/>
                <w:color w:val="auto"/>
              </w:rPr>
              <w:t xml:space="preserve">Listed Name Last </w:t>
            </w:r>
          </w:p>
        </w:tc>
        <w:tc>
          <w:tcPr>
            <w:tcW w:w="2358" w:type="dxa"/>
            <w:tcBorders>
              <w:top w:val="single" w:sz="6" w:space="0" w:color="auto"/>
              <w:left w:val="single" w:sz="6" w:space="0" w:color="auto"/>
              <w:bottom w:val="single" w:sz="6" w:space="0" w:color="auto"/>
              <w:right w:val="single" w:sz="6" w:space="0" w:color="auto"/>
            </w:tcBorders>
          </w:tcPr>
          <w:p w14:paraId="31029A82" w14:textId="77777777" w:rsidR="00B752E4" w:rsidRPr="00090DEA" w:rsidRDefault="00B752E4">
            <w:pPr>
              <w:pStyle w:val="FORMDATA"/>
              <w:rPr>
                <w:b/>
                <w:color w:val="auto"/>
              </w:rPr>
            </w:pPr>
            <w:r w:rsidRPr="00090DEA">
              <w:rPr>
                <w:b/>
                <w:color w:val="auto"/>
              </w:rPr>
              <w:t>Skies</w:t>
            </w:r>
          </w:p>
        </w:tc>
      </w:tr>
      <w:tr w:rsidR="00B752E4" w:rsidRPr="00090DEA" w14:paraId="742F5635" w14:textId="77777777">
        <w:tc>
          <w:tcPr>
            <w:tcW w:w="2070" w:type="dxa"/>
            <w:tcBorders>
              <w:top w:val="single" w:sz="6" w:space="0" w:color="auto"/>
              <w:left w:val="single" w:sz="6" w:space="0" w:color="auto"/>
              <w:bottom w:val="single" w:sz="6" w:space="0" w:color="auto"/>
              <w:right w:val="single" w:sz="6" w:space="0" w:color="auto"/>
            </w:tcBorders>
          </w:tcPr>
          <w:p w14:paraId="0C1B4C07" w14:textId="77777777" w:rsidR="00B752E4" w:rsidRPr="00090DEA" w:rsidRDefault="00B752E4">
            <w:pPr>
              <w:pStyle w:val="FORMDATA"/>
              <w:rPr>
                <w:b/>
                <w:color w:val="auto"/>
              </w:rPr>
            </w:pPr>
            <w:r w:rsidRPr="00090DEA">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0E4063F7" w14:textId="77777777" w:rsidR="00B752E4" w:rsidRPr="00090DEA" w:rsidRDefault="00B752E4">
            <w:pPr>
              <w:pStyle w:val="FORMDATA"/>
              <w:rPr>
                <w:b/>
                <w:color w:val="auto"/>
              </w:rPr>
            </w:pPr>
            <w:r w:rsidRPr="00090DEA">
              <w:rPr>
                <w:b/>
                <w:color w:val="auto"/>
              </w:rPr>
              <w:t xml:space="preserve">Listed Name First </w:t>
            </w:r>
          </w:p>
        </w:tc>
        <w:tc>
          <w:tcPr>
            <w:tcW w:w="2358" w:type="dxa"/>
            <w:tcBorders>
              <w:top w:val="single" w:sz="6" w:space="0" w:color="auto"/>
              <w:left w:val="single" w:sz="6" w:space="0" w:color="auto"/>
              <w:bottom w:val="single" w:sz="6" w:space="0" w:color="auto"/>
              <w:right w:val="single" w:sz="6" w:space="0" w:color="auto"/>
            </w:tcBorders>
          </w:tcPr>
          <w:p w14:paraId="5747AFC7" w14:textId="77777777" w:rsidR="00B752E4" w:rsidRPr="00090DEA" w:rsidRDefault="00B752E4">
            <w:pPr>
              <w:pStyle w:val="FORMDATA"/>
              <w:rPr>
                <w:b/>
                <w:color w:val="auto"/>
              </w:rPr>
            </w:pPr>
            <w:r w:rsidRPr="00090DEA">
              <w:rPr>
                <w:b/>
                <w:color w:val="auto"/>
              </w:rPr>
              <w:t>Sunny</w:t>
            </w:r>
          </w:p>
        </w:tc>
      </w:tr>
      <w:tr w:rsidR="00B752E4" w:rsidRPr="00090DEA" w14:paraId="789D78E2" w14:textId="77777777">
        <w:tc>
          <w:tcPr>
            <w:tcW w:w="2070" w:type="dxa"/>
            <w:tcBorders>
              <w:top w:val="single" w:sz="6" w:space="0" w:color="auto"/>
              <w:left w:val="single" w:sz="6" w:space="0" w:color="auto"/>
              <w:bottom w:val="single" w:sz="6" w:space="0" w:color="auto"/>
              <w:right w:val="single" w:sz="6" w:space="0" w:color="auto"/>
            </w:tcBorders>
          </w:tcPr>
          <w:p w14:paraId="570B2531" w14:textId="77777777" w:rsidR="00B752E4" w:rsidRPr="00090DEA" w:rsidRDefault="00B752E4">
            <w:pPr>
              <w:pStyle w:val="FORMDATA"/>
              <w:rPr>
                <w:b/>
                <w:color w:val="auto"/>
              </w:rPr>
            </w:pPr>
            <w:r w:rsidRPr="00090DEA">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619E9F0B" w14:textId="77777777" w:rsidR="00B752E4" w:rsidRPr="00090DEA" w:rsidRDefault="00B752E4">
            <w:pPr>
              <w:pStyle w:val="FORMDATA"/>
              <w:rPr>
                <w:b/>
                <w:color w:val="auto"/>
              </w:rPr>
            </w:pPr>
            <w:r w:rsidRPr="00090DEA">
              <w:rPr>
                <w:b/>
                <w:color w:val="auto"/>
              </w:rPr>
              <w:t>Listed Address House Number</w:t>
            </w:r>
          </w:p>
        </w:tc>
        <w:tc>
          <w:tcPr>
            <w:tcW w:w="2358" w:type="dxa"/>
            <w:tcBorders>
              <w:top w:val="single" w:sz="6" w:space="0" w:color="auto"/>
              <w:left w:val="single" w:sz="6" w:space="0" w:color="auto"/>
              <w:bottom w:val="single" w:sz="6" w:space="0" w:color="auto"/>
              <w:right w:val="single" w:sz="6" w:space="0" w:color="auto"/>
            </w:tcBorders>
          </w:tcPr>
          <w:p w14:paraId="1D484576" w14:textId="77777777" w:rsidR="00B752E4" w:rsidRPr="00090DEA" w:rsidRDefault="00B752E4">
            <w:pPr>
              <w:pStyle w:val="FORMDATA"/>
              <w:rPr>
                <w:b/>
                <w:color w:val="auto"/>
              </w:rPr>
            </w:pPr>
            <w:r w:rsidRPr="00090DEA">
              <w:rPr>
                <w:b/>
                <w:color w:val="auto"/>
              </w:rPr>
              <w:t xml:space="preserve">5375 </w:t>
            </w:r>
          </w:p>
        </w:tc>
      </w:tr>
      <w:tr w:rsidR="00B752E4" w:rsidRPr="00090DEA" w14:paraId="33C62300" w14:textId="77777777">
        <w:tc>
          <w:tcPr>
            <w:tcW w:w="2070" w:type="dxa"/>
            <w:tcBorders>
              <w:top w:val="single" w:sz="6" w:space="0" w:color="auto"/>
              <w:left w:val="single" w:sz="6" w:space="0" w:color="auto"/>
              <w:bottom w:val="single" w:sz="6" w:space="0" w:color="auto"/>
              <w:right w:val="single" w:sz="6" w:space="0" w:color="auto"/>
            </w:tcBorders>
          </w:tcPr>
          <w:p w14:paraId="4C337F12" w14:textId="77777777" w:rsidR="00B752E4" w:rsidRPr="00090DEA" w:rsidRDefault="00B752E4">
            <w:pPr>
              <w:pStyle w:val="FORMDATA"/>
              <w:rPr>
                <w:b/>
                <w:color w:val="auto"/>
              </w:rPr>
            </w:pPr>
            <w:r w:rsidRPr="00090DEA">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6E9EB0E0"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58F46B53" w14:textId="77777777" w:rsidR="00B752E4" w:rsidRPr="00090DEA" w:rsidRDefault="00B752E4">
            <w:pPr>
              <w:pStyle w:val="FORMDATA"/>
              <w:rPr>
                <w:b/>
                <w:color w:val="auto"/>
              </w:rPr>
            </w:pPr>
            <w:r w:rsidRPr="00090DEA">
              <w:rPr>
                <w:b/>
                <w:color w:val="auto"/>
              </w:rPr>
              <w:t>Chamblee Dunwoody</w:t>
            </w:r>
          </w:p>
        </w:tc>
      </w:tr>
      <w:tr w:rsidR="00B752E4" w:rsidRPr="00090DEA" w14:paraId="7C16AA8B" w14:textId="77777777">
        <w:tc>
          <w:tcPr>
            <w:tcW w:w="2070" w:type="dxa"/>
            <w:tcBorders>
              <w:top w:val="single" w:sz="6" w:space="0" w:color="auto"/>
              <w:left w:val="single" w:sz="6" w:space="0" w:color="auto"/>
              <w:bottom w:val="single" w:sz="6" w:space="0" w:color="auto"/>
              <w:right w:val="single" w:sz="6" w:space="0" w:color="auto"/>
            </w:tcBorders>
          </w:tcPr>
          <w:p w14:paraId="5339744A" w14:textId="77777777" w:rsidR="00B752E4" w:rsidRPr="00090DEA" w:rsidRDefault="00B752E4">
            <w:pPr>
              <w:pStyle w:val="FORMDATA"/>
              <w:rPr>
                <w:b/>
                <w:color w:val="auto"/>
              </w:rPr>
            </w:pPr>
            <w:r w:rsidRPr="00090DEA">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5E2F2B0D" w14:textId="77777777" w:rsidR="00B752E4" w:rsidRPr="00090DEA" w:rsidRDefault="00B752E4">
            <w:pPr>
              <w:pStyle w:val="FORMDATA"/>
              <w:rPr>
                <w:b/>
                <w:color w:val="auto"/>
              </w:rPr>
            </w:pPr>
            <w:r w:rsidRPr="00090DEA">
              <w:rPr>
                <w:b/>
                <w:color w:val="auto"/>
              </w:rPr>
              <w:t xml:space="preserve">Listed </w:t>
            </w:r>
            <w:smartTag w:uri="urn:schemas-microsoft-com:office:smarttags" w:element="Street">
              <w:smartTag w:uri="urn:schemas-microsoft-com:office:smarttags" w:element="address">
                <w:r w:rsidRPr="00090DEA">
                  <w:rPr>
                    <w:b/>
                    <w:color w:val="auto"/>
                  </w:rPr>
                  <w:t>Address Street</w:t>
                </w:r>
              </w:smartTag>
            </w:smartTag>
            <w:r w:rsidRPr="00090DEA">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52936857" w14:textId="77777777" w:rsidR="00B752E4" w:rsidRPr="00090DEA" w:rsidRDefault="00B752E4">
            <w:pPr>
              <w:pStyle w:val="FORMDATA"/>
              <w:rPr>
                <w:b/>
                <w:color w:val="auto"/>
              </w:rPr>
            </w:pPr>
            <w:r w:rsidRPr="00090DEA">
              <w:rPr>
                <w:b/>
                <w:color w:val="auto"/>
              </w:rPr>
              <w:t>Rd</w:t>
            </w:r>
          </w:p>
        </w:tc>
      </w:tr>
      <w:tr w:rsidR="00B752E4" w:rsidRPr="00090DEA" w14:paraId="78F55CD7"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0C9987A4"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090DEA" w14:paraId="7213E045"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77F7A222"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090DEA" w14:paraId="523CCA8E"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7F8FA2E2" w14:textId="77777777" w:rsidR="00B752E4" w:rsidRPr="00090DEA" w:rsidRDefault="00B752E4">
            <w:pPr>
              <w:pStyle w:val="FORMDATA"/>
              <w:rPr>
                <w:b/>
                <w:color w:val="auto"/>
                <w:lang w:val="fr-FR"/>
              </w:rPr>
            </w:pPr>
            <w:r w:rsidRPr="00090DEA">
              <w:rPr>
                <w:b/>
                <w:color w:val="auto"/>
                <w:lang w:val="fr-FR"/>
              </w:rPr>
              <w:t>PQTY</w:t>
            </w:r>
          </w:p>
        </w:tc>
        <w:tc>
          <w:tcPr>
            <w:tcW w:w="4320" w:type="dxa"/>
            <w:tcBorders>
              <w:top w:val="single" w:sz="6" w:space="0" w:color="auto"/>
              <w:left w:val="single" w:sz="6" w:space="0" w:color="auto"/>
              <w:bottom w:val="single" w:sz="6" w:space="0" w:color="auto"/>
              <w:right w:val="single" w:sz="6" w:space="0" w:color="auto"/>
            </w:tcBorders>
          </w:tcPr>
          <w:p w14:paraId="4468C6FD" w14:textId="77777777" w:rsidR="00B752E4" w:rsidRPr="00090DEA" w:rsidRDefault="00B752E4">
            <w:pPr>
              <w:pStyle w:val="FORMDATA"/>
              <w:rPr>
                <w:b/>
                <w:color w:val="auto"/>
                <w:lang w:val="fr-FR"/>
              </w:rPr>
            </w:pPr>
            <w:r w:rsidRPr="00090DEA">
              <w:rPr>
                <w:b/>
                <w:color w:val="auto"/>
                <w:lang w:val="fr-FR"/>
              </w:rPr>
              <w:t>Port Quantity</w:t>
            </w:r>
          </w:p>
        </w:tc>
        <w:tc>
          <w:tcPr>
            <w:tcW w:w="2358" w:type="dxa"/>
            <w:tcBorders>
              <w:top w:val="single" w:sz="6" w:space="0" w:color="auto"/>
              <w:left w:val="single" w:sz="6" w:space="0" w:color="auto"/>
              <w:bottom w:val="single" w:sz="6" w:space="0" w:color="auto"/>
              <w:right w:val="single" w:sz="6" w:space="0" w:color="auto"/>
            </w:tcBorders>
          </w:tcPr>
          <w:p w14:paraId="02A6C0BD" w14:textId="77777777" w:rsidR="00B752E4" w:rsidRPr="00090DEA" w:rsidRDefault="00B752E4">
            <w:pPr>
              <w:pStyle w:val="FORMDATA"/>
              <w:rPr>
                <w:b/>
                <w:color w:val="auto"/>
              </w:rPr>
            </w:pPr>
            <w:r w:rsidRPr="00090DEA">
              <w:rPr>
                <w:b/>
                <w:color w:val="auto"/>
              </w:rPr>
              <w:t>001</w:t>
            </w:r>
          </w:p>
        </w:tc>
      </w:tr>
      <w:tr w:rsidR="00B752E4" w:rsidRPr="00090DEA" w14:paraId="332B73E8"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13396C3"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58D0DF46"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50A668C" w14:textId="77777777" w:rsidR="00B752E4" w:rsidRPr="00090DEA" w:rsidRDefault="00B752E4">
            <w:pPr>
              <w:pStyle w:val="FORMDATA"/>
              <w:rPr>
                <w:b/>
                <w:color w:val="auto"/>
              </w:rPr>
            </w:pPr>
            <w:r w:rsidRPr="00090DEA">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B0CD0FB" w14:textId="77777777" w:rsidR="00B752E4" w:rsidRPr="00090DEA" w:rsidRDefault="00B752E4">
            <w:pPr>
              <w:pStyle w:val="FORMDATA"/>
              <w:rPr>
                <w:b/>
                <w:color w:val="auto"/>
              </w:rPr>
            </w:pPr>
            <w:r w:rsidRPr="00090DEA">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5B9ED49" w14:textId="77777777" w:rsidR="00B752E4" w:rsidRPr="00090DEA" w:rsidRDefault="00B752E4">
            <w:pPr>
              <w:pStyle w:val="FORMDATA"/>
              <w:rPr>
                <w:b/>
                <w:color w:val="auto"/>
              </w:rPr>
            </w:pPr>
            <w:r w:rsidRPr="00090DEA">
              <w:rPr>
                <w:b/>
                <w:color w:val="auto"/>
              </w:rPr>
              <w:t>00001</w:t>
            </w:r>
          </w:p>
        </w:tc>
      </w:tr>
      <w:tr w:rsidR="00B752E4" w:rsidRPr="00090DEA" w14:paraId="40403F4C"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012692E" w14:textId="77777777" w:rsidR="00B752E4" w:rsidRPr="00090DEA" w:rsidRDefault="00B752E4">
            <w:pPr>
              <w:pStyle w:val="FORMDATA"/>
              <w:rPr>
                <w:b/>
                <w:color w:val="auto"/>
              </w:rPr>
            </w:pPr>
            <w:r w:rsidRPr="00090DEA">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D59E101" w14:textId="77777777" w:rsidR="00B752E4" w:rsidRPr="00090DEA" w:rsidRDefault="00B752E4">
            <w:pPr>
              <w:pStyle w:val="FORMDATA"/>
              <w:rPr>
                <w:b/>
                <w:color w:val="auto"/>
              </w:rPr>
            </w:pPr>
            <w:r w:rsidRPr="00090DEA">
              <w:rPr>
                <w:b/>
                <w:color w:val="auto"/>
              </w:rPr>
              <w:t>Line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C19AE4B" w14:textId="77777777" w:rsidR="00B752E4" w:rsidRPr="00090DEA" w:rsidRDefault="00B752E4">
            <w:pPr>
              <w:pStyle w:val="FORMDATA"/>
              <w:rPr>
                <w:b/>
                <w:color w:val="auto"/>
              </w:rPr>
            </w:pPr>
            <w:r w:rsidRPr="00090DEA">
              <w:rPr>
                <w:b/>
                <w:color w:val="auto"/>
              </w:rPr>
              <w:t>N</w:t>
            </w:r>
          </w:p>
        </w:tc>
      </w:tr>
      <w:tr w:rsidR="00B752E4" w:rsidRPr="00090DEA" w14:paraId="6DFF2BB5"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7BC92E75" w14:textId="77777777" w:rsidR="00B752E4" w:rsidRPr="00090DEA" w:rsidRDefault="00B752E4">
            <w:pPr>
              <w:pStyle w:val="FORMDATA"/>
              <w:rPr>
                <w:b/>
                <w:color w:val="auto"/>
              </w:rPr>
            </w:pPr>
            <w:r w:rsidRPr="00090DEA">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70083543" w14:textId="77777777" w:rsidR="00B752E4" w:rsidRPr="00090DEA" w:rsidRDefault="00B752E4">
            <w:pPr>
              <w:pStyle w:val="FORMDATA"/>
              <w:rPr>
                <w:b/>
                <w:color w:val="auto"/>
              </w:rPr>
            </w:pPr>
            <w:r w:rsidRPr="00090DEA">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05F047CD" w14:textId="77777777" w:rsidR="00B752E4" w:rsidRPr="00090DEA" w:rsidRDefault="00B752E4">
            <w:pPr>
              <w:pStyle w:val="FORMDATA"/>
              <w:rPr>
                <w:b/>
                <w:color w:val="auto"/>
              </w:rPr>
            </w:pPr>
            <w:r w:rsidRPr="00090DEA">
              <w:rPr>
                <w:b/>
                <w:color w:val="auto"/>
              </w:rPr>
              <w:t>UEPRL</w:t>
            </w:r>
          </w:p>
        </w:tc>
      </w:tr>
      <w:tr w:rsidR="00B752E4" w:rsidRPr="00090DEA" w14:paraId="5A709E9B"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713CAD58" w14:textId="77777777" w:rsidR="00B752E4" w:rsidRPr="00090DEA" w:rsidRDefault="00B752E4">
            <w:pPr>
              <w:pStyle w:val="FORMDATA"/>
              <w:rPr>
                <w:b/>
                <w:color w:val="auto"/>
              </w:rPr>
            </w:pPr>
            <w:r w:rsidRPr="00090DEA">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FD30D11" w14:textId="77777777" w:rsidR="00B752E4" w:rsidRPr="00090DEA" w:rsidRDefault="00B752E4">
            <w:pPr>
              <w:pStyle w:val="FORMDATA"/>
              <w:rPr>
                <w:b/>
                <w:color w:val="auto"/>
              </w:rPr>
            </w:pPr>
            <w:r w:rsidRPr="00090DEA">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EA92802" w14:textId="77777777" w:rsidR="00B752E4" w:rsidRPr="00090DEA" w:rsidRDefault="00B752E4">
            <w:pPr>
              <w:pStyle w:val="FORMDATA"/>
              <w:rPr>
                <w:b/>
                <w:color w:val="auto"/>
              </w:rPr>
            </w:pPr>
            <w:r w:rsidRPr="00090DEA">
              <w:rPr>
                <w:b/>
                <w:color w:val="auto"/>
              </w:rPr>
              <w:t>7703790</w:t>
            </w:r>
            <w:r w:rsidR="00FF6F77" w:rsidRPr="00090DEA">
              <w:rPr>
                <w:b/>
                <w:color w:val="auto"/>
              </w:rPr>
              <w:t>974</w:t>
            </w:r>
          </w:p>
        </w:tc>
      </w:tr>
      <w:tr w:rsidR="00B752E4" w:rsidRPr="00090DEA" w14:paraId="7B5BF87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D817DE5" w14:textId="77777777" w:rsidR="00B752E4" w:rsidRPr="00090DEA" w:rsidRDefault="00B752E4">
            <w:pPr>
              <w:pStyle w:val="FORMDATA"/>
              <w:rPr>
                <w:b/>
                <w:color w:val="auto"/>
              </w:rPr>
            </w:pPr>
            <w:r w:rsidRPr="00090DEA">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BC78F02" w14:textId="77777777" w:rsidR="00B752E4" w:rsidRPr="00090DEA" w:rsidRDefault="00B752E4">
            <w:pPr>
              <w:pStyle w:val="FORMDATA"/>
              <w:rPr>
                <w:b/>
                <w:color w:val="auto"/>
              </w:rPr>
            </w:pPr>
            <w:r w:rsidRPr="00090DEA">
              <w:rPr>
                <w:b/>
                <w:color w:val="auto"/>
              </w:rPr>
              <w:t>InterLATA Presubscription Indicator Code</w:t>
            </w:r>
          </w:p>
        </w:tc>
        <w:tc>
          <w:tcPr>
            <w:tcW w:w="2358" w:type="dxa"/>
            <w:tcBorders>
              <w:top w:val="single" w:sz="6" w:space="0" w:color="auto"/>
              <w:left w:val="single" w:sz="6" w:space="0" w:color="auto"/>
              <w:bottom w:val="single" w:sz="6" w:space="0" w:color="auto"/>
              <w:right w:val="single" w:sz="6" w:space="0" w:color="auto"/>
            </w:tcBorders>
          </w:tcPr>
          <w:p w14:paraId="11C6313F" w14:textId="77777777" w:rsidR="00B752E4" w:rsidRPr="00090DEA" w:rsidRDefault="00B752E4">
            <w:pPr>
              <w:pStyle w:val="FORMDATA"/>
              <w:rPr>
                <w:b/>
                <w:color w:val="auto"/>
              </w:rPr>
            </w:pPr>
            <w:r w:rsidRPr="00090DEA">
              <w:rPr>
                <w:b/>
                <w:color w:val="auto"/>
              </w:rPr>
              <w:t>NONE</w:t>
            </w:r>
          </w:p>
        </w:tc>
      </w:tr>
      <w:tr w:rsidR="00B752E4" w:rsidRPr="00090DEA" w14:paraId="4A971C9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258622D" w14:textId="77777777" w:rsidR="00B752E4" w:rsidRPr="00090DEA" w:rsidRDefault="00B752E4">
            <w:pPr>
              <w:pStyle w:val="FORMDATA"/>
              <w:rPr>
                <w:b/>
                <w:color w:val="auto"/>
              </w:rPr>
            </w:pPr>
            <w:r w:rsidRPr="00090DEA">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63BB0394" w14:textId="77777777" w:rsidR="00B752E4" w:rsidRPr="00090DEA" w:rsidRDefault="00B752E4">
            <w:pPr>
              <w:pStyle w:val="FORMDATA"/>
              <w:rPr>
                <w:b/>
                <w:color w:val="auto"/>
              </w:rPr>
            </w:pPr>
            <w:r w:rsidRPr="00090DEA">
              <w:rPr>
                <w:b/>
                <w:color w:val="auto"/>
              </w:rPr>
              <w:t>IntraLATA Presubscription Indicator Code</w:t>
            </w:r>
          </w:p>
        </w:tc>
        <w:tc>
          <w:tcPr>
            <w:tcW w:w="2358" w:type="dxa"/>
            <w:tcBorders>
              <w:top w:val="single" w:sz="6" w:space="0" w:color="auto"/>
              <w:left w:val="single" w:sz="6" w:space="0" w:color="auto"/>
              <w:bottom w:val="single" w:sz="6" w:space="0" w:color="auto"/>
              <w:right w:val="single" w:sz="6" w:space="0" w:color="auto"/>
            </w:tcBorders>
          </w:tcPr>
          <w:p w14:paraId="18853D8E" w14:textId="77777777" w:rsidR="00B752E4" w:rsidRPr="00090DEA" w:rsidRDefault="00B752E4">
            <w:pPr>
              <w:pStyle w:val="FORMDATA"/>
              <w:rPr>
                <w:b/>
                <w:color w:val="auto"/>
              </w:rPr>
            </w:pPr>
            <w:r w:rsidRPr="00090DEA">
              <w:rPr>
                <w:b/>
                <w:color w:val="auto"/>
              </w:rPr>
              <w:t>NONE</w:t>
            </w:r>
          </w:p>
        </w:tc>
      </w:tr>
      <w:tr w:rsidR="00B752E4" w:rsidRPr="00090DEA" w14:paraId="48670EDC"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22FD86B" w14:textId="77777777" w:rsidR="00B752E4" w:rsidRPr="00090DEA" w:rsidRDefault="00B752E4">
            <w:pPr>
              <w:pStyle w:val="FORMDATA"/>
              <w:rPr>
                <w:b/>
                <w:color w:val="auto"/>
              </w:rPr>
            </w:pPr>
            <w:r w:rsidRPr="00090DEA">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08E505F" w14:textId="77777777" w:rsidR="00B752E4" w:rsidRPr="00090DEA" w:rsidRDefault="00B752E4">
            <w:pPr>
              <w:pStyle w:val="FORMDATA"/>
              <w:rPr>
                <w:b/>
                <w:color w:val="auto"/>
              </w:rPr>
            </w:pPr>
            <w:r w:rsidRPr="00090DEA">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EAE1BA4" w14:textId="77777777" w:rsidR="00B752E4" w:rsidRPr="00090DEA" w:rsidRDefault="00B752E4">
            <w:pPr>
              <w:pStyle w:val="FORMDATA"/>
              <w:rPr>
                <w:b/>
                <w:color w:val="auto"/>
              </w:rPr>
            </w:pPr>
            <w:r w:rsidRPr="00090DEA">
              <w:rPr>
                <w:b/>
                <w:color w:val="auto"/>
              </w:rPr>
              <w:t>N</w:t>
            </w:r>
          </w:p>
        </w:tc>
      </w:tr>
      <w:tr w:rsidR="00B752E4" w:rsidRPr="00090DEA" w14:paraId="52CC2EB4"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4B1F52D" w14:textId="77777777" w:rsidR="00B752E4" w:rsidRPr="00090DEA" w:rsidRDefault="00B752E4">
            <w:pPr>
              <w:pStyle w:val="FORMDATA"/>
              <w:rPr>
                <w:b/>
                <w:color w:val="auto"/>
              </w:rPr>
            </w:pPr>
            <w:r w:rsidRPr="00090DEA">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A177E5D" w14:textId="77777777" w:rsidR="00B752E4" w:rsidRPr="00090DEA" w:rsidRDefault="00B752E4">
            <w:pPr>
              <w:pStyle w:val="FORMDATA"/>
              <w:rPr>
                <w:b/>
                <w:color w:val="auto"/>
              </w:rPr>
            </w:pPr>
            <w:r w:rsidRPr="00090DEA">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2578668" w14:textId="77777777" w:rsidR="00B752E4" w:rsidRPr="00090DEA" w:rsidRDefault="00B752E4">
            <w:pPr>
              <w:pStyle w:val="FORMDATA"/>
              <w:rPr>
                <w:b/>
                <w:color w:val="auto"/>
              </w:rPr>
            </w:pPr>
            <w:r w:rsidRPr="00090DEA">
              <w:rPr>
                <w:b/>
                <w:color w:val="auto"/>
              </w:rPr>
              <w:t>UEPRL</w:t>
            </w:r>
          </w:p>
        </w:tc>
      </w:tr>
      <w:tr w:rsidR="00B752E4" w:rsidRPr="00090DEA" w14:paraId="2B862696"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7E2890F2" w14:textId="77777777" w:rsidR="00B752E4" w:rsidRPr="00090DEA" w:rsidRDefault="00B752E4">
            <w:pPr>
              <w:pStyle w:val="FORMDATA"/>
              <w:rPr>
                <w:b/>
                <w:color w:val="auto"/>
              </w:rPr>
            </w:pPr>
            <w:r w:rsidRPr="00090DEA">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754D80C8" w14:textId="77777777" w:rsidR="00B752E4" w:rsidRPr="00090DEA" w:rsidRDefault="00B752E4">
            <w:pPr>
              <w:pStyle w:val="FORMDATA"/>
              <w:rPr>
                <w:b/>
                <w:color w:val="auto"/>
              </w:rPr>
            </w:pPr>
            <w:r w:rsidRPr="00090DEA">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39527603" w14:textId="77777777" w:rsidR="00B752E4" w:rsidRPr="00090DEA" w:rsidRDefault="00B752E4">
            <w:pPr>
              <w:pStyle w:val="FORMDATA"/>
              <w:rPr>
                <w:b/>
                <w:color w:val="auto"/>
              </w:rPr>
            </w:pPr>
            <w:r w:rsidRPr="00090DEA">
              <w:rPr>
                <w:b/>
                <w:color w:val="auto"/>
              </w:rPr>
              <w:t>/ADL</w:t>
            </w:r>
          </w:p>
        </w:tc>
      </w:tr>
      <w:tr w:rsidR="00B752E4" w:rsidRPr="00090DEA" w14:paraId="4872519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48305A2" w14:textId="77777777" w:rsidR="00B752E4" w:rsidRPr="00090DEA" w:rsidRDefault="00B752E4">
            <w:pPr>
              <w:pStyle w:val="FORMDATA"/>
              <w:rPr>
                <w:b/>
                <w:color w:val="auto"/>
              </w:rPr>
            </w:pPr>
            <w:r w:rsidRPr="00090DEA">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17BFA15" w14:textId="77777777" w:rsidR="00B752E4" w:rsidRPr="00090DEA" w:rsidRDefault="00B752E4">
            <w:pPr>
              <w:pStyle w:val="FORMDATA"/>
              <w:rPr>
                <w:b/>
                <w:color w:val="auto"/>
              </w:rPr>
            </w:pPr>
            <w:r w:rsidRPr="00090DEA">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C35D67D" w14:textId="77777777" w:rsidR="00B752E4" w:rsidRPr="00090DEA" w:rsidRDefault="00B752E4">
            <w:pPr>
              <w:pStyle w:val="FORMDATA"/>
              <w:rPr>
                <w:b/>
                <w:color w:val="auto"/>
              </w:rPr>
            </w:pPr>
            <w:r w:rsidRPr="00090DEA">
              <w:rPr>
                <w:b/>
                <w:color w:val="auto"/>
              </w:rPr>
              <w:t>N</w:t>
            </w:r>
          </w:p>
        </w:tc>
      </w:tr>
      <w:tr w:rsidR="00B752E4" w:rsidRPr="00090DEA" w14:paraId="3B5683D5"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4B152C4" w14:textId="77777777" w:rsidR="00B752E4" w:rsidRPr="00090DEA" w:rsidRDefault="00B752E4">
            <w:pPr>
              <w:pStyle w:val="FORMDATA"/>
              <w:rPr>
                <w:b/>
                <w:color w:val="auto"/>
              </w:rPr>
            </w:pPr>
            <w:r w:rsidRPr="00090DEA">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01C11089" w14:textId="77777777" w:rsidR="00B752E4" w:rsidRPr="00090DEA" w:rsidRDefault="00B752E4">
            <w:pPr>
              <w:pStyle w:val="FORMDATA"/>
              <w:rPr>
                <w:b/>
                <w:color w:val="auto"/>
              </w:rPr>
            </w:pPr>
            <w:r w:rsidRPr="00090DEA">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6A3F763" w14:textId="77777777" w:rsidR="00B752E4" w:rsidRPr="00090DEA" w:rsidRDefault="00B752E4">
            <w:pPr>
              <w:pStyle w:val="FORMDATA"/>
              <w:rPr>
                <w:b/>
                <w:color w:val="auto"/>
              </w:rPr>
            </w:pPr>
            <w:r w:rsidRPr="00090DEA">
              <w:rPr>
                <w:b/>
                <w:color w:val="auto"/>
              </w:rPr>
              <w:t>NP3</w:t>
            </w:r>
          </w:p>
        </w:tc>
      </w:tr>
      <w:tr w:rsidR="00B752E4" w:rsidRPr="00090DEA" w14:paraId="01F799D7"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10C5E52" w14:textId="77777777" w:rsidR="00B752E4" w:rsidRPr="00090DEA" w:rsidRDefault="00B752E4">
            <w:pPr>
              <w:pStyle w:val="FORMDATA"/>
              <w:rPr>
                <w:b/>
                <w:color w:val="auto"/>
              </w:rPr>
            </w:pPr>
            <w:r w:rsidRPr="00090DEA">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28B1E65" w14:textId="77777777" w:rsidR="00B752E4" w:rsidRPr="00090DEA" w:rsidRDefault="00B752E4">
            <w:pPr>
              <w:pStyle w:val="FORMDATA"/>
              <w:rPr>
                <w:b/>
                <w:color w:val="auto"/>
              </w:rPr>
            </w:pPr>
            <w:r w:rsidRPr="00090DEA">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E19E1C8" w14:textId="77777777" w:rsidR="00B752E4" w:rsidRPr="00090DEA" w:rsidRDefault="00B752E4">
            <w:pPr>
              <w:pStyle w:val="FORMDATA"/>
              <w:rPr>
                <w:b/>
                <w:color w:val="auto"/>
              </w:rPr>
            </w:pPr>
            <w:r w:rsidRPr="00090DEA">
              <w:rPr>
                <w:b/>
                <w:color w:val="auto"/>
              </w:rPr>
              <w:t>N</w:t>
            </w:r>
          </w:p>
        </w:tc>
      </w:tr>
      <w:tr w:rsidR="00B752E4" w:rsidRPr="00090DEA" w14:paraId="03B31F9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2D57AF7" w14:textId="77777777" w:rsidR="00B752E4" w:rsidRPr="00090DEA" w:rsidRDefault="00B752E4">
            <w:pPr>
              <w:pStyle w:val="FORMDATA"/>
              <w:rPr>
                <w:b/>
                <w:color w:val="auto"/>
              </w:rPr>
            </w:pPr>
            <w:r w:rsidRPr="00090DEA">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2DB0F81" w14:textId="77777777" w:rsidR="00B752E4" w:rsidRPr="00090DEA" w:rsidRDefault="00B752E4">
            <w:pPr>
              <w:pStyle w:val="FORMDATA"/>
              <w:rPr>
                <w:b/>
                <w:color w:val="auto"/>
              </w:rPr>
            </w:pPr>
            <w:r w:rsidRPr="00090DEA">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48EE9411" w14:textId="77777777" w:rsidR="00B752E4" w:rsidRPr="00090DEA" w:rsidRDefault="00B752E4">
            <w:pPr>
              <w:pStyle w:val="FORMDATA"/>
              <w:rPr>
                <w:b/>
                <w:color w:val="auto"/>
              </w:rPr>
            </w:pPr>
            <w:r w:rsidRPr="00090DEA">
              <w:rPr>
                <w:b/>
                <w:color w:val="auto"/>
              </w:rPr>
              <w:t>ESX</w:t>
            </w:r>
          </w:p>
        </w:tc>
      </w:tr>
    </w:tbl>
    <w:p w14:paraId="09D01F1B" w14:textId="77777777" w:rsidR="0053562E" w:rsidRDefault="0053562E" w:rsidP="0053562E">
      <w:r w:rsidRPr="00753F27">
        <w:t>XML  INPUT:</w:t>
      </w:r>
    </w:p>
    <w:p w14:paraId="1045FF37" w14:textId="77777777" w:rsidR="0053562E" w:rsidRPr="00753F27" w:rsidRDefault="0053562E" w:rsidP="0053562E"/>
    <w:p w14:paraId="4A1ECB0B" w14:textId="77777777" w:rsidR="0053562E" w:rsidRPr="00753F27" w:rsidRDefault="0053562E" w:rsidP="0053562E">
      <w:pPr>
        <w:ind w:hanging="480"/>
      </w:pPr>
      <w:hyperlink r:id="rId1527" w:history="1">
        <w:r w:rsidRPr="00753F27">
          <w:rPr>
            <w:b/>
            <w:bCs/>
            <w:color w:val="FF0000"/>
            <w:u w:val="single"/>
          </w:rPr>
          <w:t>-</w:t>
        </w:r>
      </w:hyperlink>
      <w:r w:rsidRPr="00753F27">
        <w:t xml:space="preserve"> </w:t>
      </w:r>
      <w:r w:rsidRPr="00753F27">
        <w:rPr>
          <w:color w:val="0000FF"/>
        </w:rPr>
        <w:t>&lt;</w:t>
      </w:r>
      <w:r w:rsidRPr="00753F27">
        <w:rPr>
          <w:color w:val="990000"/>
        </w:rPr>
        <w:t>order:LSR_ORD_REQ</w:t>
      </w:r>
      <w:r w:rsidRPr="00753F27">
        <w:rPr>
          <w:color w:val="0000FF"/>
        </w:rPr>
        <w:t>&gt;</w:t>
      </w:r>
    </w:p>
    <w:p w14:paraId="1A60328D" w14:textId="77777777" w:rsidR="0053562E" w:rsidRPr="00753F27" w:rsidRDefault="0053562E" w:rsidP="0053562E">
      <w:pPr>
        <w:ind w:hanging="480"/>
      </w:pPr>
      <w:hyperlink r:id="rId1528" w:history="1">
        <w:r w:rsidRPr="00753F27">
          <w:rPr>
            <w:b/>
            <w:bCs/>
            <w:color w:val="FF0000"/>
            <w:u w:val="single"/>
          </w:rPr>
          <w:t>-</w:t>
        </w:r>
      </w:hyperlink>
      <w:r w:rsidRPr="00753F27">
        <w:t xml:space="preserve"> </w:t>
      </w:r>
      <w:r w:rsidRPr="00753F27">
        <w:rPr>
          <w:color w:val="0000FF"/>
        </w:rPr>
        <w:t>&lt;</w:t>
      </w:r>
      <w:r w:rsidRPr="00753F27">
        <w:rPr>
          <w:color w:val="990000"/>
        </w:rPr>
        <w:t>order:HDR</w:t>
      </w:r>
      <w:r w:rsidRPr="00753F27">
        <w:rPr>
          <w:color w:val="0000FF"/>
        </w:rPr>
        <w:t>&gt;</w:t>
      </w:r>
    </w:p>
    <w:p w14:paraId="777FFE9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order:CCNA</w:t>
      </w:r>
      <w:r w:rsidRPr="00753F27">
        <w:rPr>
          <w:color w:val="0000FF"/>
        </w:rPr>
        <w:t>&gt;</w:t>
      </w:r>
      <w:r w:rsidRPr="00753F27">
        <w:rPr>
          <w:b/>
          <w:bCs/>
        </w:rPr>
        <w:t>ZXL</w:t>
      </w:r>
      <w:r w:rsidRPr="00753F27">
        <w:rPr>
          <w:color w:val="0000FF"/>
        </w:rPr>
        <w:t>&lt;/</w:t>
      </w:r>
      <w:r w:rsidRPr="00753F27">
        <w:rPr>
          <w:color w:val="990000"/>
        </w:rPr>
        <w:t>order:CCNA</w:t>
      </w:r>
      <w:r w:rsidRPr="00753F27">
        <w:rPr>
          <w:color w:val="0000FF"/>
        </w:rPr>
        <w:t>&gt;</w:t>
      </w:r>
      <w:r w:rsidRPr="00753F27">
        <w:t xml:space="preserve"> </w:t>
      </w:r>
    </w:p>
    <w:p w14:paraId="04580AD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order:PON</w:t>
      </w:r>
      <w:r w:rsidRPr="00753F27">
        <w:rPr>
          <w:color w:val="0000FF"/>
        </w:rPr>
        <w:t>&gt;</w:t>
      </w:r>
      <w:r w:rsidRPr="00753F27">
        <w:rPr>
          <w:b/>
          <w:bCs/>
        </w:rPr>
        <w:t>CVTM2M064R31</w:t>
      </w:r>
      <w:r w:rsidRPr="00753F27">
        <w:rPr>
          <w:color w:val="0000FF"/>
        </w:rPr>
        <w:t>&lt;/</w:t>
      </w:r>
      <w:r w:rsidRPr="00753F27">
        <w:rPr>
          <w:color w:val="990000"/>
        </w:rPr>
        <w:t>order:PON</w:t>
      </w:r>
      <w:r w:rsidRPr="00753F27">
        <w:rPr>
          <w:color w:val="0000FF"/>
        </w:rPr>
        <w:t>&gt;</w:t>
      </w:r>
      <w:r w:rsidRPr="00753F27">
        <w:t xml:space="preserve"> </w:t>
      </w:r>
    </w:p>
    <w:p w14:paraId="40A4449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order:VER</w:t>
      </w:r>
      <w:r w:rsidRPr="00753F27">
        <w:rPr>
          <w:color w:val="0000FF"/>
        </w:rPr>
        <w:t>&gt;</w:t>
      </w:r>
      <w:r w:rsidRPr="00753F27">
        <w:rPr>
          <w:b/>
          <w:bCs/>
        </w:rPr>
        <w:t>00</w:t>
      </w:r>
      <w:r w:rsidRPr="00753F27">
        <w:rPr>
          <w:color w:val="0000FF"/>
        </w:rPr>
        <w:t>&lt;/</w:t>
      </w:r>
      <w:r w:rsidRPr="00753F27">
        <w:rPr>
          <w:color w:val="990000"/>
        </w:rPr>
        <w:t>order:VER</w:t>
      </w:r>
      <w:r w:rsidRPr="00753F27">
        <w:rPr>
          <w:color w:val="0000FF"/>
        </w:rPr>
        <w:t>&gt;</w:t>
      </w:r>
      <w:r w:rsidRPr="00753F27">
        <w:t xml:space="preserve"> </w:t>
      </w:r>
    </w:p>
    <w:p w14:paraId="78E89CC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order:ATN</w:t>
      </w:r>
      <w:r w:rsidRPr="00753F27">
        <w:rPr>
          <w:color w:val="0000FF"/>
        </w:rPr>
        <w:t>&gt;</w:t>
      </w:r>
      <w:r w:rsidRPr="00753F27">
        <w:rPr>
          <w:b/>
          <w:bCs/>
        </w:rPr>
        <w:t>7703790974</w:t>
      </w:r>
      <w:r w:rsidRPr="00753F27">
        <w:rPr>
          <w:color w:val="0000FF"/>
        </w:rPr>
        <w:t>&lt;/</w:t>
      </w:r>
      <w:r w:rsidRPr="00753F27">
        <w:rPr>
          <w:color w:val="990000"/>
        </w:rPr>
        <w:t>order:ATN</w:t>
      </w:r>
      <w:r w:rsidRPr="00753F27">
        <w:rPr>
          <w:color w:val="0000FF"/>
        </w:rPr>
        <w:t>&gt;</w:t>
      </w:r>
      <w:r w:rsidRPr="00753F27">
        <w:t xml:space="preserve"> </w:t>
      </w:r>
    </w:p>
    <w:p w14:paraId="0ED2D65C"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order:RVER</w:t>
      </w:r>
      <w:r w:rsidRPr="00753F27">
        <w:rPr>
          <w:color w:val="0000FF"/>
        </w:rPr>
        <w:t>&gt;</w:t>
      </w:r>
      <w:r w:rsidRPr="00753F27">
        <w:rPr>
          <w:b/>
          <w:bCs/>
        </w:rPr>
        <w:t>10.05</w:t>
      </w:r>
      <w:r w:rsidRPr="00753F27">
        <w:rPr>
          <w:color w:val="0000FF"/>
        </w:rPr>
        <w:t>&lt;/</w:t>
      </w:r>
      <w:r w:rsidRPr="00753F27">
        <w:rPr>
          <w:color w:val="990000"/>
        </w:rPr>
        <w:t>order:RVER</w:t>
      </w:r>
      <w:r w:rsidRPr="00753F27">
        <w:rPr>
          <w:color w:val="0000FF"/>
        </w:rPr>
        <w:t>&gt;</w:t>
      </w:r>
      <w:r w:rsidRPr="00753F27">
        <w:t xml:space="preserve"> </w:t>
      </w:r>
    </w:p>
    <w:p w14:paraId="49764217"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order:CC</w:t>
      </w:r>
      <w:r w:rsidRPr="00753F27">
        <w:rPr>
          <w:color w:val="0000FF"/>
        </w:rPr>
        <w:t>&gt;</w:t>
      </w:r>
      <w:r w:rsidRPr="00753F27">
        <w:rPr>
          <w:b/>
          <w:bCs/>
        </w:rPr>
        <w:t>9999</w:t>
      </w:r>
      <w:r w:rsidRPr="00753F27">
        <w:rPr>
          <w:color w:val="0000FF"/>
        </w:rPr>
        <w:t>&lt;/</w:t>
      </w:r>
      <w:r w:rsidRPr="00753F27">
        <w:rPr>
          <w:color w:val="990000"/>
        </w:rPr>
        <w:t>order:CC</w:t>
      </w:r>
      <w:r w:rsidRPr="00753F27">
        <w:rPr>
          <w:color w:val="0000FF"/>
        </w:rPr>
        <w:t>&gt;</w:t>
      </w:r>
      <w:r w:rsidRPr="00753F27">
        <w:t xml:space="preserve"> </w:t>
      </w:r>
    </w:p>
    <w:p w14:paraId="58D24EC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order:STATE</w:t>
      </w:r>
      <w:r w:rsidRPr="00753F27">
        <w:rPr>
          <w:color w:val="0000FF"/>
        </w:rPr>
        <w:t>&gt;</w:t>
      </w:r>
      <w:r w:rsidRPr="00753F27">
        <w:rPr>
          <w:b/>
          <w:bCs/>
        </w:rPr>
        <w:t>GA</w:t>
      </w:r>
      <w:r w:rsidRPr="00753F27">
        <w:rPr>
          <w:color w:val="0000FF"/>
        </w:rPr>
        <w:t>&lt;/</w:t>
      </w:r>
      <w:r w:rsidRPr="00753F27">
        <w:rPr>
          <w:color w:val="990000"/>
        </w:rPr>
        <w:t>order:STATE</w:t>
      </w:r>
      <w:r w:rsidRPr="00753F27">
        <w:rPr>
          <w:color w:val="0000FF"/>
        </w:rPr>
        <w:t>&gt;</w:t>
      </w:r>
      <w:r w:rsidRPr="00753F27">
        <w:t xml:space="preserve"> </w:t>
      </w:r>
    </w:p>
    <w:p w14:paraId="17264EF7"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order:MSG_TIMESTAMP</w:t>
      </w:r>
      <w:r w:rsidRPr="00753F27">
        <w:rPr>
          <w:color w:val="0000FF"/>
        </w:rPr>
        <w:t>&gt;</w:t>
      </w:r>
      <w:r w:rsidRPr="00753F27">
        <w:rPr>
          <w:b/>
          <w:bCs/>
        </w:rPr>
        <w:t>2009-06-23T10:54:28-05:00</w:t>
      </w:r>
      <w:r w:rsidRPr="00753F27">
        <w:rPr>
          <w:color w:val="0000FF"/>
        </w:rPr>
        <w:t>&lt;/</w:t>
      </w:r>
      <w:r w:rsidRPr="00753F27">
        <w:rPr>
          <w:color w:val="990000"/>
        </w:rPr>
        <w:t>order:MSG_TIMESTAMP</w:t>
      </w:r>
      <w:r w:rsidRPr="00753F27">
        <w:rPr>
          <w:color w:val="0000FF"/>
        </w:rPr>
        <w:t>&gt;</w:t>
      </w:r>
      <w:r w:rsidRPr="00753F27">
        <w:t xml:space="preserve"> </w:t>
      </w:r>
    </w:p>
    <w:p w14:paraId="33B0258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order:DTSENT</w:t>
      </w:r>
      <w:r w:rsidRPr="00753F27">
        <w:rPr>
          <w:color w:val="0000FF"/>
        </w:rPr>
        <w:t>&gt;</w:t>
      </w:r>
      <w:r w:rsidRPr="00753F27">
        <w:rPr>
          <w:b/>
          <w:bCs/>
        </w:rPr>
        <w:t>200906231054AM</w:t>
      </w:r>
      <w:r w:rsidRPr="00753F27">
        <w:rPr>
          <w:color w:val="0000FF"/>
        </w:rPr>
        <w:t>&lt;/</w:t>
      </w:r>
      <w:r w:rsidRPr="00753F27">
        <w:rPr>
          <w:color w:val="990000"/>
        </w:rPr>
        <w:t>order:DTSENT</w:t>
      </w:r>
      <w:r w:rsidRPr="00753F27">
        <w:rPr>
          <w:color w:val="0000FF"/>
        </w:rPr>
        <w:t>&gt;</w:t>
      </w:r>
      <w:r w:rsidRPr="00753F27">
        <w:t xml:space="preserve"> </w:t>
      </w:r>
    </w:p>
    <w:p w14:paraId="079DB1E6"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order:HDR</w:t>
      </w:r>
      <w:r w:rsidRPr="00753F27">
        <w:rPr>
          <w:color w:val="0000FF"/>
        </w:rPr>
        <w:t>&gt;</w:t>
      </w:r>
    </w:p>
    <w:p w14:paraId="47BE7AF4" w14:textId="77777777" w:rsidR="0053562E" w:rsidRPr="00753F27" w:rsidRDefault="0053562E" w:rsidP="0053562E">
      <w:pPr>
        <w:ind w:hanging="480"/>
      </w:pPr>
      <w:hyperlink r:id="rId1529" w:history="1">
        <w:r w:rsidRPr="00753F27">
          <w:rPr>
            <w:b/>
            <w:bCs/>
            <w:color w:val="FF0000"/>
            <w:u w:val="single"/>
          </w:rPr>
          <w:t>-</w:t>
        </w:r>
      </w:hyperlink>
      <w:r w:rsidRPr="00753F27">
        <w:t xml:space="preserve"> </w:t>
      </w:r>
      <w:r w:rsidRPr="00753F27">
        <w:rPr>
          <w:color w:val="0000FF"/>
        </w:rPr>
        <w:t>&lt;</w:t>
      </w:r>
      <w:r w:rsidRPr="00753F27">
        <w:rPr>
          <w:color w:val="990000"/>
        </w:rPr>
        <w:t>order:LSR</w:t>
      </w:r>
      <w:r w:rsidRPr="00753F27">
        <w:rPr>
          <w:color w:val="0000FF"/>
        </w:rPr>
        <w:t>&gt;</w:t>
      </w:r>
    </w:p>
    <w:p w14:paraId="717FB788" w14:textId="77777777" w:rsidR="0053562E" w:rsidRPr="00753F27" w:rsidRDefault="0053562E" w:rsidP="0053562E">
      <w:pPr>
        <w:ind w:hanging="480"/>
      </w:pPr>
      <w:hyperlink r:id="rId1530" w:history="1">
        <w:r w:rsidRPr="00753F27">
          <w:rPr>
            <w:b/>
            <w:bCs/>
            <w:color w:val="FF0000"/>
            <w:u w:val="single"/>
          </w:rPr>
          <w:t>-</w:t>
        </w:r>
      </w:hyperlink>
      <w:r w:rsidRPr="00753F27">
        <w:t xml:space="preserve"> </w:t>
      </w:r>
      <w:r w:rsidRPr="00753F27">
        <w:rPr>
          <w:color w:val="0000FF"/>
        </w:rPr>
        <w:t>&lt;</w:t>
      </w:r>
      <w:r w:rsidRPr="00753F27">
        <w:rPr>
          <w:color w:val="990000"/>
        </w:rPr>
        <w:t>order:LSR_ADMIN</w:t>
      </w:r>
      <w:r w:rsidRPr="00753F27">
        <w:rPr>
          <w:color w:val="0000FF"/>
        </w:rPr>
        <w:t>&gt;</w:t>
      </w:r>
    </w:p>
    <w:p w14:paraId="4BB0D4E4"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order:SC</w:t>
      </w:r>
      <w:r w:rsidRPr="00753F27">
        <w:rPr>
          <w:color w:val="0000FF"/>
        </w:rPr>
        <w:t>&gt;</w:t>
      </w:r>
      <w:r w:rsidRPr="00753F27">
        <w:rPr>
          <w:b/>
          <w:bCs/>
        </w:rPr>
        <w:t>LCSC</w:t>
      </w:r>
      <w:r w:rsidRPr="00753F27">
        <w:rPr>
          <w:color w:val="0000FF"/>
        </w:rPr>
        <w:t>&lt;/</w:t>
      </w:r>
      <w:r w:rsidRPr="00753F27">
        <w:rPr>
          <w:color w:val="990000"/>
        </w:rPr>
        <w:t>order:SC</w:t>
      </w:r>
      <w:r w:rsidRPr="00753F27">
        <w:rPr>
          <w:color w:val="0000FF"/>
        </w:rPr>
        <w:t>&gt;</w:t>
      </w:r>
      <w:r w:rsidRPr="00753F27">
        <w:t xml:space="preserve"> </w:t>
      </w:r>
    </w:p>
    <w:p w14:paraId="59E40BA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order:PROJECT</w:t>
      </w:r>
      <w:r w:rsidRPr="00753F27">
        <w:rPr>
          <w:color w:val="0000FF"/>
        </w:rPr>
        <w:t>&gt;</w:t>
      </w:r>
      <w:r w:rsidRPr="00753F27">
        <w:rPr>
          <w:b/>
          <w:bCs/>
        </w:rPr>
        <w:t>CAVENOBILL</w:t>
      </w:r>
      <w:r w:rsidRPr="00753F27">
        <w:rPr>
          <w:color w:val="0000FF"/>
        </w:rPr>
        <w:t>&lt;/</w:t>
      </w:r>
      <w:r w:rsidRPr="00753F27">
        <w:rPr>
          <w:color w:val="990000"/>
        </w:rPr>
        <w:t>order:PROJECT</w:t>
      </w:r>
      <w:r w:rsidRPr="00753F27">
        <w:rPr>
          <w:color w:val="0000FF"/>
        </w:rPr>
        <w:t>&gt;</w:t>
      </w:r>
      <w:r w:rsidRPr="00753F27">
        <w:t xml:space="preserve"> </w:t>
      </w:r>
    </w:p>
    <w:p w14:paraId="1CA0549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order:REQTYP</w:t>
      </w:r>
      <w:r w:rsidRPr="00753F27">
        <w:rPr>
          <w:color w:val="0000FF"/>
        </w:rPr>
        <w:t>&gt;</w:t>
      </w:r>
      <w:r w:rsidRPr="00753F27">
        <w:rPr>
          <w:b/>
          <w:bCs/>
        </w:rPr>
        <w:t>MB</w:t>
      </w:r>
      <w:r w:rsidRPr="00753F27">
        <w:rPr>
          <w:color w:val="0000FF"/>
        </w:rPr>
        <w:t>&lt;/</w:t>
      </w:r>
      <w:r w:rsidRPr="00753F27">
        <w:rPr>
          <w:color w:val="990000"/>
        </w:rPr>
        <w:t>order:REQTYP</w:t>
      </w:r>
      <w:r w:rsidRPr="00753F27">
        <w:rPr>
          <w:color w:val="0000FF"/>
        </w:rPr>
        <w:t>&gt;</w:t>
      </w:r>
      <w:r w:rsidRPr="00753F27">
        <w:t xml:space="preserve"> </w:t>
      </w:r>
    </w:p>
    <w:p w14:paraId="4DDB25C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order:ACT</w:t>
      </w:r>
      <w:r w:rsidRPr="00753F27">
        <w:rPr>
          <w:color w:val="0000FF"/>
        </w:rPr>
        <w:t>&gt;</w:t>
      </w:r>
      <w:r w:rsidRPr="00753F27">
        <w:rPr>
          <w:b/>
          <w:bCs/>
        </w:rPr>
        <w:t>N</w:t>
      </w:r>
      <w:r w:rsidRPr="00753F27">
        <w:rPr>
          <w:color w:val="0000FF"/>
        </w:rPr>
        <w:t>&lt;/</w:t>
      </w:r>
      <w:r w:rsidRPr="00753F27">
        <w:rPr>
          <w:color w:val="990000"/>
        </w:rPr>
        <w:t>order:ACT</w:t>
      </w:r>
      <w:r w:rsidRPr="00753F27">
        <w:rPr>
          <w:color w:val="0000FF"/>
        </w:rPr>
        <w:t>&gt;</w:t>
      </w:r>
      <w:r w:rsidRPr="00753F27">
        <w:t xml:space="preserve"> </w:t>
      </w:r>
    </w:p>
    <w:p w14:paraId="6B44870C" w14:textId="77777777" w:rsidR="0053562E" w:rsidRPr="00753F27" w:rsidRDefault="0053562E" w:rsidP="0053562E">
      <w:pPr>
        <w:ind w:hanging="480"/>
      </w:pPr>
      <w:hyperlink r:id="rId1531" w:history="1">
        <w:r w:rsidRPr="00753F27">
          <w:rPr>
            <w:b/>
            <w:bCs/>
            <w:color w:val="FF0000"/>
            <w:u w:val="single"/>
          </w:rPr>
          <w:t>-</w:t>
        </w:r>
      </w:hyperlink>
      <w:r w:rsidRPr="00753F27">
        <w:t xml:space="preserve"> </w:t>
      </w:r>
      <w:r w:rsidRPr="00753F27">
        <w:rPr>
          <w:color w:val="0000FF"/>
        </w:rPr>
        <w:t>&lt;</w:t>
      </w:r>
      <w:r w:rsidRPr="00753F27">
        <w:rPr>
          <w:color w:val="990000"/>
        </w:rPr>
        <w:t>order:AUTHORIZATION</w:t>
      </w:r>
      <w:r w:rsidRPr="00753F27">
        <w:rPr>
          <w:color w:val="0000FF"/>
        </w:rPr>
        <w:t>&gt;</w:t>
      </w:r>
    </w:p>
    <w:p w14:paraId="3EFDD61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order:TOS</w:t>
      </w:r>
      <w:r w:rsidRPr="00753F27">
        <w:rPr>
          <w:color w:val="0000FF"/>
        </w:rPr>
        <w:t>&gt;</w:t>
      </w:r>
      <w:r w:rsidRPr="00753F27">
        <w:rPr>
          <w:b/>
          <w:bCs/>
        </w:rPr>
        <w:t>2BM-</w:t>
      </w:r>
      <w:r w:rsidRPr="00753F27">
        <w:rPr>
          <w:color w:val="0000FF"/>
        </w:rPr>
        <w:t>&lt;/</w:t>
      </w:r>
      <w:r w:rsidRPr="00753F27">
        <w:rPr>
          <w:color w:val="990000"/>
        </w:rPr>
        <w:t>order:TOS</w:t>
      </w:r>
      <w:r w:rsidRPr="00753F27">
        <w:rPr>
          <w:color w:val="0000FF"/>
        </w:rPr>
        <w:t>&gt;</w:t>
      </w:r>
      <w:r w:rsidRPr="00753F27">
        <w:t xml:space="preserve"> </w:t>
      </w:r>
    </w:p>
    <w:p w14:paraId="2B0A03A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order:DDD</w:t>
      </w:r>
      <w:r w:rsidRPr="00753F27">
        <w:rPr>
          <w:color w:val="0000FF"/>
        </w:rPr>
        <w:t>&gt;</w:t>
      </w:r>
      <w:r w:rsidRPr="00753F27">
        <w:rPr>
          <w:b/>
          <w:bCs/>
        </w:rPr>
        <w:t>20091201</w:t>
      </w:r>
      <w:r w:rsidRPr="00753F27">
        <w:rPr>
          <w:color w:val="0000FF"/>
        </w:rPr>
        <w:t>&lt;/</w:t>
      </w:r>
      <w:r w:rsidRPr="00753F27">
        <w:rPr>
          <w:color w:val="990000"/>
        </w:rPr>
        <w:t>order:DDD</w:t>
      </w:r>
      <w:r w:rsidRPr="00753F27">
        <w:rPr>
          <w:color w:val="0000FF"/>
        </w:rPr>
        <w:t>&gt;</w:t>
      </w:r>
      <w:r w:rsidRPr="00753F27">
        <w:t xml:space="preserve"> </w:t>
      </w:r>
    </w:p>
    <w:p w14:paraId="3A3AB6F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order:PORTTYP</w:t>
      </w:r>
      <w:r w:rsidRPr="00753F27">
        <w:rPr>
          <w:color w:val="0000FF"/>
        </w:rPr>
        <w:t>&gt;</w:t>
      </w:r>
      <w:r w:rsidRPr="00753F27">
        <w:rPr>
          <w:b/>
          <w:bCs/>
        </w:rPr>
        <w:t>L</w:t>
      </w:r>
      <w:r w:rsidRPr="00753F27">
        <w:rPr>
          <w:color w:val="0000FF"/>
        </w:rPr>
        <w:t>&lt;/</w:t>
      </w:r>
      <w:r w:rsidRPr="00753F27">
        <w:rPr>
          <w:color w:val="990000"/>
        </w:rPr>
        <w:t>order:PORTTYP</w:t>
      </w:r>
      <w:r w:rsidRPr="00753F27">
        <w:rPr>
          <w:color w:val="0000FF"/>
        </w:rPr>
        <w:t>&gt;</w:t>
      </w:r>
      <w:r w:rsidRPr="00753F27">
        <w:t xml:space="preserve"> </w:t>
      </w:r>
    </w:p>
    <w:p w14:paraId="798B173F"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order:AUTHORIZATION</w:t>
      </w:r>
      <w:r w:rsidRPr="00753F27">
        <w:rPr>
          <w:color w:val="0000FF"/>
        </w:rPr>
        <w:t>&gt;</w:t>
      </w:r>
    </w:p>
    <w:p w14:paraId="6807B815"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order:LSR_ADMIN</w:t>
      </w:r>
      <w:r w:rsidRPr="00753F27">
        <w:rPr>
          <w:color w:val="0000FF"/>
        </w:rPr>
        <w:t>&gt;</w:t>
      </w:r>
    </w:p>
    <w:p w14:paraId="0B2DE290" w14:textId="77777777" w:rsidR="0053562E" w:rsidRPr="00753F27" w:rsidRDefault="0053562E" w:rsidP="0053562E">
      <w:pPr>
        <w:ind w:hanging="480"/>
      </w:pPr>
      <w:hyperlink r:id="rId1532" w:history="1">
        <w:r w:rsidRPr="00753F27">
          <w:rPr>
            <w:b/>
            <w:bCs/>
            <w:color w:val="FF0000"/>
            <w:u w:val="single"/>
          </w:rPr>
          <w:t>-</w:t>
        </w:r>
      </w:hyperlink>
      <w:r w:rsidRPr="00753F27">
        <w:t xml:space="preserve"> </w:t>
      </w:r>
      <w:r w:rsidRPr="00753F27">
        <w:rPr>
          <w:color w:val="0000FF"/>
        </w:rPr>
        <w:t>&lt;</w:t>
      </w:r>
      <w:r w:rsidRPr="00753F27">
        <w:rPr>
          <w:color w:val="990000"/>
        </w:rPr>
        <w:t>order:LSR_BILL</w:t>
      </w:r>
      <w:r w:rsidRPr="00753F27">
        <w:rPr>
          <w:color w:val="0000FF"/>
        </w:rPr>
        <w:t>&gt;</w:t>
      </w:r>
    </w:p>
    <w:p w14:paraId="7A59551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order:BAN1</w:t>
      </w:r>
      <w:r w:rsidRPr="00753F27">
        <w:rPr>
          <w:color w:val="0000FF"/>
        </w:rPr>
        <w:t>&gt;</w:t>
      </w:r>
      <w:r w:rsidRPr="00753F27">
        <w:rPr>
          <w:b/>
          <w:bCs/>
        </w:rPr>
        <w:t>770Q886621621</w:t>
      </w:r>
      <w:r w:rsidRPr="00753F27">
        <w:rPr>
          <w:color w:val="0000FF"/>
        </w:rPr>
        <w:t>&lt;/</w:t>
      </w:r>
      <w:r w:rsidRPr="00753F27">
        <w:rPr>
          <w:color w:val="990000"/>
        </w:rPr>
        <w:t>order:BAN1</w:t>
      </w:r>
      <w:r w:rsidRPr="00753F27">
        <w:rPr>
          <w:color w:val="0000FF"/>
        </w:rPr>
        <w:t>&gt;</w:t>
      </w:r>
      <w:r w:rsidRPr="00753F27">
        <w:t xml:space="preserve"> </w:t>
      </w:r>
    </w:p>
    <w:p w14:paraId="502389E9"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order:LSR_BILL</w:t>
      </w:r>
      <w:r w:rsidRPr="00753F27">
        <w:rPr>
          <w:color w:val="0000FF"/>
        </w:rPr>
        <w:t>&gt;</w:t>
      </w:r>
    </w:p>
    <w:p w14:paraId="7E6E8F06" w14:textId="77777777" w:rsidR="0053562E" w:rsidRPr="00753F27" w:rsidRDefault="0053562E" w:rsidP="0053562E">
      <w:pPr>
        <w:ind w:hanging="480"/>
      </w:pPr>
      <w:hyperlink r:id="rId1533" w:history="1">
        <w:r w:rsidRPr="00753F27">
          <w:rPr>
            <w:b/>
            <w:bCs/>
            <w:color w:val="FF0000"/>
            <w:u w:val="single"/>
          </w:rPr>
          <w:t>-</w:t>
        </w:r>
      </w:hyperlink>
      <w:r w:rsidRPr="00753F27">
        <w:t xml:space="preserve"> </w:t>
      </w:r>
      <w:r w:rsidRPr="00753F27">
        <w:rPr>
          <w:color w:val="0000FF"/>
        </w:rPr>
        <w:t>&lt;</w:t>
      </w:r>
      <w:r w:rsidRPr="00753F27">
        <w:rPr>
          <w:color w:val="990000"/>
        </w:rPr>
        <w:t>order:CONTACT</w:t>
      </w:r>
      <w:r w:rsidRPr="00753F27">
        <w:rPr>
          <w:color w:val="0000FF"/>
        </w:rPr>
        <w:t>&gt;</w:t>
      </w:r>
    </w:p>
    <w:p w14:paraId="7271E22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order:INIT</w:t>
      </w:r>
      <w:r w:rsidRPr="00753F27">
        <w:rPr>
          <w:color w:val="0000FF"/>
        </w:rPr>
        <w:t>&gt;</w:t>
      </w:r>
      <w:r w:rsidRPr="00753F27">
        <w:rPr>
          <w:b/>
          <w:bCs/>
        </w:rPr>
        <w:t>Bojangles</w:t>
      </w:r>
      <w:r w:rsidRPr="00753F27">
        <w:rPr>
          <w:color w:val="0000FF"/>
        </w:rPr>
        <w:t>&lt;/</w:t>
      </w:r>
      <w:r w:rsidRPr="00753F27">
        <w:rPr>
          <w:color w:val="990000"/>
        </w:rPr>
        <w:t>order:INIT</w:t>
      </w:r>
      <w:r w:rsidRPr="00753F27">
        <w:rPr>
          <w:color w:val="0000FF"/>
        </w:rPr>
        <w:t>&gt;</w:t>
      </w:r>
      <w:r w:rsidRPr="00753F27">
        <w:t xml:space="preserve"> </w:t>
      </w:r>
    </w:p>
    <w:p w14:paraId="15FDA72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order:INIT_TEL_NO</w:t>
      </w:r>
      <w:r w:rsidRPr="00753F27">
        <w:rPr>
          <w:color w:val="0000FF"/>
        </w:rPr>
        <w:t>&gt;</w:t>
      </w:r>
      <w:r w:rsidRPr="00753F27">
        <w:rPr>
          <w:b/>
          <w:bCs/>
        </w:rPr>
        <w:t>8884448888</w:t>
      </w:r>
      <w:r w:rsidRPr="00753F27">
        <w:rPr>
          <w:color w:val="0000FF"/>
        </w:rPr>
        <w:t>&lt;/</w:t>
      </w:r>
      <w:r w:rsidRPr="00753F27">
        <w:rPr>
          <w:color w:val="990000"/>
        </w:rPr>
        <w:t>order:INIT_TEL_NO</w:t>
      </w:r>
      <w:r w:rsidRPr="00753F27">
        <w:rPr>
          <w:color w:val="0000FF"/>
        </w:rPr>
        <w:t>&gt;</w:t>
      </w:r>
      <w:r w:rsidRPr="00753F27">
        <w:t xml:space="preserve"> </w:t>
      </w:r>
    </w:p>
    <w:p w14:paraId="3F01FA1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order:INIT_FAX_NO</w:t>
      </w:r>
      <w:r w:rsidRPr="00753F27">
        <w:rPr>
          <w:color w:val="0000FF"/>
        </w:rPr>
        <w:t>&gt;</w:t>
      </w:r>
      <w:r w:rsidRPr="00753F27">
        <w:rPr>
          <w:b/>
          <w:bCs/>
        </w:rPr>
        <w:t>4448884444</w:t>
      </w:r>
      <w:r w:rsidRPr="00753F27">
        <w:rPr>
          <w:color w:val="0000FF"/>
        </w:rPr>
        <w:t>&lt;/</w:t>
      </w:r>
      <w:r w:rsidRPr="00753F27">
        <w:rPr>
          <w:color w:val="990000"/>
        </w:rPr>
        <w:t>order:INIT_FAX_NO</w:t>
      </w:r>
      <w:r w:rsidRPr="00753F27">
        <w:rPr>
          <w:color w:val="0000FF"/>
        </w:rPr>
        <w:t>&gt;</w:t>
      </w:r>
      <w:r w:rsidRPr="00753F27">
        <w:t xml:space="preserve"> </w:t>
      </w:r>
    </w:p>
    <w:p w14:paraId="49E4921C"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order:IMPCON</w:t>
      </w:r>
      <w:r w:rsidRPr="00753F27">
        <w:rPr>
          <w:color w:val="0000FF"/>
        </w:rPr>
        <w:t>&gt;</w:t>
      </w:r>
      <w:r w:rsidRPr="00753F27">
        <w:rPr>
          <w:b/>
          <w:bCs/>
        </w:rPr>
        <w:t>Daisy Duck</w:t>
      </w:r>
      <w:r w:rsidRPr="00753F27">
        <w:rPr>
          <w:color w:val="0000FF"/>
        </w:rPr>
        <w:t>&lt;/</w:t>
      </w:r>
      <w:r w:rsidRPr="00753F27">
        <w:rPr>
          <w:color w:val="990000"/>
        </w:rPr>
        <w:t>order:IMPCON</w:t>
      </w:r>
      <w:r w:rsidRPr="00753F27">
        <w:rPr>
          <w:color w:val="0000FF"/>
        </w:rPr>
        <w:t>&gt;</w:t>
      </w:r>
      <w:r w:rsidRPr="00753F27">
        <w:t xml:space="preserve"> </w:t>
      </w:r>
    </w:p>
    <w:p w14:paraId="60C60DC4" w14:textId="77777777" w:rsidR="0053562E" w:rsidRPr="008C51B0" w:rsidRDefault="0053562E" w:rsidP="0053562E">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290B10FD" w14:textId="77777777" w:rsidR="0053562E" w:rsidRPr="00753F27" w:rsidRDefault="0053562E" w:rsidP="0053562E">
      <w:pPr>
        <w:ind w:hanging="240"/>
      </w:pPr>
      <w:r w:rsidRPr="008C51B0">
        <w:rPr>
          <w:b/>
          <w:bCs/>
          <w:color w:val="FF0000"/>
          <w:lang w:val="es-ES"/>
        </w:rPr>
        <w:t> </w:t>
      </w:r>
      <w:r w:rsidRPr="008C51B0">
        <w:rPr>
          <w:lang w:val="es-ES"/>
        </w:rPr>
        <w:t xml:space="preserve"> </w:t>
      </w:r>
      <w:r w:rsidRPr="00753F27">
        <w:rPr>
          <w:color w:val="0000FF"/>
        </w:rPr>
        <w:t>&lt;/</w:t>
      </w:r>
      <w:r w:rsidRPr="00753F27">
        <w:rPr>
          <w:color w:val="990000"/>
        </w:rPr>
        <w:t>order:CONTACT</w:t>
      </w:r>
      <w:r w:rsidRPr="00753F27">
        <w:rPr>
          <w:color w:val="0000FF"/>
        </w:rPr>
        <w:t>&gt;</w:t>
      </w:r>
    </w:p>
    <w:p w14:paraId="28978C42"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order:LSR</w:t>
      </w:r>
      <w:r w:rsidRPr="00753F27">
        <w:rPr>
          <w:color w:val="0000FF"/>
        </w:rPr>
        <w:t>&gt;</w:t>
      </w:r>
    </w:p>
    <w:p w14:paraId="58EC8B5A" w14:textId="77777777" w:rsidR="0053562E" w:rsidRPr="00753F27" w:rsidRDefault="0053562E" w:rsidP="0053562E">
      <w:pPr>
        <w:ind w:hanging="480"/>
      </w:pPr>
      <w:hyperlink r:id="rId1534" w:history="1">
        <w:r w:rsidRPr="00753F27">
          <w:rPr>
            <w:b/>
            <w:bCs/>
            <w:color w:val="FF0000"/>
            <w:u w:val="single"/>
          </w:rPr>
          <w:t>-</w:t>
        </w:r>
      </w:hyperlink>
      <w:r w:rsidRPr="00753F27">
        <w:t xml:space="preserve"> </w:t>
      </w:r>
      <w:r w:rsidRPr="00753F27">
        <w:rPr>
          <w:color w:val="0000FF"/>
        </w:rPr>
        <w:t>&lt;</w:t>
      </w:r>
      <w:r w:rsidRPr="00753F27">
        <w:rPr>
          <w:color w:val="990000"/>
        </w:rPr>
        <w:t>order:EU</w:t>
      </w:r>
      <w:r w:rsidRPr="00753F27">
        <w:rPr>
          <w:color w:val="0000FF"/>
        </w:rPr>
        <w:t>&gt;</w:t>
      </w:r>
    </w:p>
    <w:p w14:paraId="05AAF190" w14:textId="77777777" w:rsidR="0053562E" w:rsidRPr="00753F27" w:rsidRDefault="0053562E" w:rsidP="0053562E">
      <w:pPr>
        <w:ind w:hanging="480"/>
      </w:pPr>
      <w:hyperlink r:id="rId1535" w:history="1">
        <w:r w:rsidRPr="00753F27">
          <w:rPr>
            <w:b/>
            <w:bCs/>
            <w:color w:val="FF0000"/>
            <w:u w:val="single"/>
          </w:rPr>
          <w:t>-</w:t>
        </w:r>
      </w:hyperlink>
      <w:r w:rsidRPr="00753F27">
        <w:t xml:space="preserve"> </w:t>
      </w:r>
      <w:r w:rsidRPr="00753F27">
        <w:rPr>
          <w:color w:val="0000FF"/>
        </w:rPr>
        <w:t>&lt;</w:t>
      </w:r>
      <w:r w:rsidRPr="00753F27">
        <w:rPr>
          <w:color w:val="990000"/>
        </w:rPr>
        <w:t>order:LOC_ACCESS</w:t>
      </w:r>
      <w:r w:rsidRPr="00753F27">
        <w:rPr>
          <w:color w:val="0000FF"/>
        </w:rPr>
        <w:t>&gt;</w:t>
      </w:r>
    </w:p>
    <w:p w14:paraId="0A01CA14" w14:textId="77777777" w:rsidR="0053562E" w:rsidRPr="00753F27" w:rsidRDefault="0053562E" w:rsidP="0053562E">
      <w:pPr>
        <w:ind w:hanging="480"/>
      </w:pPr>
      <w:hyperlink r:id="rId1536" w:history="1">
        <w:r w:rsidRPr="00753F27">
          <w:rPr>
            <w:b/>
            <w:bCs/>
            <w:color w:val="FF0000"/>
            <w:u w:val="single"/>
          </w:rPr>
          <w:t>-</w:t>
        </w:r>
      </w:hyperlink>
      <w:r w:rsidRPr="00753F27">
        <w:t xml:space="preserve"> </w:t>
      </w:r>
      <w:r w:rsidRPr="00753F27">
        <w:rPr>
          <w:color w:val="0000FF"/>
        </w:rPr>
        <w:t>&lt;</w:t>
      </w:r>
      <w:r w:rsidRPr="00753F27">
        <w:rPr>
          <w:color w:val="990000"/>
        </w:rPr>
        <w:t>order:LOC_ACCESS_HEADER_INFO</w:t>
      </w:r>
      <w:r w:rsidRPr="00753F27">
        <w:rPr>
          <w:color w:val="0000FF"/>
        </w:rPr>
        <w:t>&gt;</w:t>
      </w:r>
    </w:p>
    <w:p w14:paraId="01B20D8D"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order:NAME</w:t>
      </w:r>
      <w:r w:rsidRPr="00753F27">
        <w:rPr>
          <w:color w:val="0000FF"/>
        </w:rPr>
        <w:t>&gt;</w:t>
      </w:r>
      <w:r w:rsidRPr="00753F27">
        <w:rPr>
          <w:b/>
          <w:bCs/>
        </w:rPr>
        <w:t>Sunny Skies</w:t>
      </w:r>
      <w:r w:rsidRPr="00753F27">
        <w:rPr>
          <w:color w:val="0000FF"/>
        </w:rPr>
        <w:t>&lt;/</w:t>
      </w:r>
      <w:r w:rsidRPr="00753F27">
        <w:rPr>
          <w:color w:val="990000"/>
        </w:rPr>
        <w:t>order:NAME</w:t>
      </w:r>
      <w:r w:rsidRPr="00753F27">
        <w:rPr>
          <w:color w:val="0000FF"/>
        </w:rPr>
        <w:t>&gt;</w:t>
      </w:r>
      <w:r w:rsidRPr="00753F27">
        <w:t xml:space="preserve"> </w:t>
      </w:r>
    </w:p>
    <w:p w14:paraId="26BE9B1D" w14:textId="77777777" w:rsidR="0053562E" w:rsidRPr="00753F27" w:rsidRDefault="0053562E" w:rsidP="0053562E">
      <w:pPr>
        <w:ind w:hanging="480"/>
      </w:pPr>
      <w:hyperlink r:id="rId1537" w:history="1">
        <w:r w:rsidRPr="00753F27">
          <w:rPr>
            <w:b/>
            <w:bCs/>
            <w:color w:val="FF0000"/>
            <w:u w:val="single"/>
          </w:rPr>
          <w:t>-</w:t>
        </w:r>
      </w:hyperlink>
      <w:r w:rsidRPr="00753F27">
        <w:t xml:space="preserve"> </w:t>
      </w:r>
      <w:r w:rsidRPr="00753F27">
        <w:rPr>
          <w:color w:val="0000FF"/>
        </w:rPr>
        <w:t>&lt;</w:t>
      </w:r>
      <w:r w:rsidRPr="00753F27">
        <w:rPr>
          <w:color w:val="990000"/>
        </w:rPr>
        <w:t>order:ORD_SVC_ADDR_GRP</w:t>
      </w:r>
      <w:r w:rsidRPr="00753F27">
        <w:rPr>
          <w:color w:val="0000FF"/>
        </w:rPr>
        <w:t>&gt;</w:t>
      </w:r>
    </w:p>
    <w:p w14:paraId="7951668D"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order:SANO</w:t>
      </w:r>
      <w:r w:rsidRPr="00753F27">
        <w:rPr>
          <w:color w:val="0000FF"/>
        </w:rPr>
        <w:t>&gt;</w:t>
      </w:r>
      <w:r w:rsidRPr="00753F27">
        <w:rPr>
          <w:b/>
          <w:bCs/>
        </w:rPr>
        <w:t>5375</w:t>
      </w:r>
      <w:r w:rsidRPr="00753F27">
        <w:rPr>
          <w:color w:val="0000FF"/>
        </w:rPr>
        <w:t>&lt;/</w:t>
      </w:r>
      <w:r w:rsidRPr="00753F27">
        <w:rPr>
          <w:color w:val="990000"/>
        </w:rPr>
        <w:t>order:SANO</w:t>
      </w:r>
      <w:r w:rsidRPr="00753F27">
        <w:rPr>
          <w:color w:val="0000FF"/>
        </w:rPr>
        <w:t>&gt;</w:t>
      </w:r>
      <w:r w:rsidRPr="00753F27">
        <w:t xml:space="preserve"> </w:t>
      </w:r>
    </w:p>
    <w:p w14:paraId="42D816D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order:SASN</w:t>
      </w:r>
      <w:r w:rsidRPr="00753F27">
        <w:rPr>
          <w:color w:val="0000FF"/>
        </w:rPr>
        <w:t>&gt;</w:t>
      </w:r>
      <w:r w:rsidRPr="00753F27">
        <w:rPr>
          <w:b/>
          <w:bCs/>
        </w:rPr>
        <w:t>Chamblee Dunwoody</w:t>
      </w:r>
      <w:r w:rsidRPr="00753F27">
        <w:rPr>
          <w:color w:val="0000FF"/>
        </w:rPr>
        <w:t>&lt;/</w:t>
      </w:r>
      <w:r w:rsidRPr="00753F27">
        <w:rPr>
          <w:color w:val="990000"/>
        </w:rPr>
        <w:t>order:SASN</w:t>
      </w:r>
      <w:r w:rsidRPr="00753F27">
        <w:rPr>
          <w:color w:val="0000FF"/>
        </w:rPr>
        <w:t>&gt;</w:t>
      </w:r>
      <w:r w:rsidRPr="00753F27">
        <w:t xml:space="preserve"> </w:t>
      </w:r>
    </w:p>
    <w:p w14:paraId="76F164C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order:SATH</w:t>
      </w:r>
      <w:r w:rsidRPr="00753F27">
        <w:rPr>
          <w:color w:val="0000FF"/>
        </w:rPr>
        <w:t>&gt;</w:t>
      </w:r>
      <w:r w:rsidRPr="00753F27">
        <w:rPr>
          <w:b/>
          <w:bCs/>
        </w:rPr>
        <w:t>RD</w:t>
      </w:r>
      <w:r w:rsidRPr="00753F27">
        <w:rPr>
          <w:color w:val="0000FF"/>
        </w:rPr>
        <w:t>&lt;/</w:t>
      </w:r>
      <w:r w:rsidRPr="00753F27">
        <w:rPr>
          <w:color w:val="990000"/>
        </w:rPr>
        <w:t>order:SATH</w:t>
      </w:r>
      <w:r w:rsidRPr="00753F27">
        <w:rPr>
          <w:color w:val="0000FF"/>
        </w:rPr>
        <w:t>&gt;</w:t>
      </w:r>
      <w:r w:rsidRPr="00753F27">
        <w:t xml:space="preserve"> </w:t>
      </w:r>
    </w:p>
    <w:p w14:paraId="25B3763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order:CITY</w:t>
      </w:r>
      <w:r w:rsidRPr="00753F27">
        <w:rPr>
          <w:color w:val="0000FF"/>
        </w:rPr>
        <w:t>&gt;</w:t>
      </w:r>
      <w:r w:rsidRPr="00753F27">
        <w:rPr>
          <w:b/>
          <w:bCs/>
        </w:rPr>
        <w:t>Dunwoody</w:t>
      </w:r>
      <w:r w:rsidRPr="00753F27">
        <w:rPr>
          <w:color w:val="0000FF"/>
        </w:rPr>
        <w:t>&lt;/</w:t>
      </w:r>
      <w:r w:rsidRPr="00753F27">
        <w:rPr>
          <w:color w:val="990000"/>
        </w:rPr>
        <w:t>order:CITY</w:t>
      </w:r>
      <w:r w:rsidRPr="00753F27">
        <w:rPr>
          <w:color w:val="0000FF"/>
        </w:rPr>
        <w:t>&gt;</w:t>
      </w:r>
      <w:r w:rsidRPr="00753F27">
        <w:t xml:space="preserve"> </w:t>
      </w:r>
    </w:p>
    <w:p w14:paraId="70C9F842"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order:STATE</w:t>
      </w:r>
      <w:r w:rsidRPr="00753F27">
        <w:rPr>
          <w:color w:val="0000FF"/>
        </w:rPr>
        <w:t>&gt;</w:t>
      </w:r>
      <w:r w:rsidRPr="00753F27">
        <w:rPr>
          <w:b/>
          <w:bCs/>
        </w:rPr>
        <w:t>GA</w:t>
      </w:r>
      <w:r w:rsidRPr="00753F27">
        <w:rPr>
          <w:color w:val="0000FF"/>
        </w:rPr>
        <w:t>&lt;/</w:t>
      </w:r>
      <w:r w:rsidRPr="00753F27">
        <w:rPr>
          <w:color w:val="990000"/>
        </w:rPr>
        <w:t>order:STATE</w:t>
      </w:r>
      <w:r w:rsidRPr="00753F27">
        <w:rPr>
          <w:color w:val="0000FF"/>
        </w:rPr>
        <w:t>&gt;</w:t>
      </w:r>
      <w:r w:rsidRPr="00753F27">
        <w:t xml:space="preserve"> </w:t>
      </w:r>
    </w:p>
    <w:p w14:paraId="0F46009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order:ZIP</w:t>
      </w:r>
      <w:r w:rsidRPr="00753F27">
        <w:rPr>
          <w:color w:val="0000FF"/>
        </w:rPr>
        <w:t>&gt;</w:t>
      </w:r>
      <w:r w:rsidRPr="00753F27">
        <w:rPr>
          <w:b/>
          <w:bCs/>
        </w:rPr>
        <w:t>30308</w:t>
      </w:r>
      <w:r w:rsidRPr="00753F27">
        <w:rPr>
          <w:color w:val="0000FF"/>
        </w:rPr>
        <w:t>&lt;/</w:t>
      </w:r>
      <w:r w:rsidRPr="00753F27">
        <w:rPr>
          <w:color w:val="990000"/>
        </w:rPr>
        <w:t>order:ZIP</w:t>
      </w:r>
      <w:r w:rsidRPr="00753F27">
        <w:rPr>
          <w:color w:val="0000FF"/>
        </w:rPr>
        <w:t>&gt;</w:t>
      </w:r>
      <w:r w:rsidRPr="00753F27">
        <w:t xml:space="preserve"> </w:t>
      </w:r>
    </w:p>
    <w:p w14:paraId="0B91DAE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order:ORD_SVC_ADDR_GRP</w:t>
      </w:r>
      <w:r w:rsidRPr="00753F27">
        <w:rPr>
          <w:color w:val="0000FF"/>
        </w:rPr>
        <w:t>&gt;</w:t>
      </w:r>
    </w:p>
    <w:p w14:paraId="7587AA47"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order:LOC_ACCESS_HEADER_INFO</w:t>
      </w:r>
      <w:r w:rsidRPr="00753F27">
        <w:rPr>
          <w:color w:val="0000FF"/>
        </w:rPr>
        <w:t>&gt;</w:t>
      </w:r>
    </w:p>
    <w:p w14:paraId="709C683E"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order:LOC_ACCESS</w:t>
      </w:r>
      <w:r w:rsidRPr="00753F27">
        <w:rPr>
          <w:color w:val="0000FF"/>
        </w:rPr>
        <w:t>&gt;</w:t>
      </w:r>
    </w:p>
    <w:p w14:paraId="3B57F581"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order:EU</w:t>
      </w:r>
      <w:r w:rsidRPr="00753F27">
        <w:rPr>
          <w:color w:val="0000FF"/>
        </w:rPr>
        <w:t>&gt;</w:t>
      </w:r>
    </w:p>
    <w:p w14:paraId="38722DC1" w14:textId="77777777" w:rsidR="0053562E" w:rsidRPr="00753F27" w:rsidRDefault="0053562E" w:rsidP="0053562E">
      <w:pPr>
        <w:ind w:hanging="480"/>
      </w:pPr>
      <w:hyperlink r:id="rId1538" w:history="1">
        <w:r w:rsidRPr="00753F27">
          <w:rPr>
            <w:b/>
            <w:bCs/>
            <w:color w:val="FF0000"/>
            <w:u w:val="single"/>
          </w:rPr>
          <w:t>-</w:t>
        </w:r>
      </w:hyperlink>
      <w:r w:rsidRPr="00753F27">
        <w:t xml:space="preserve"> </w:t>
      </w:r>
      <w:r w:rsidRPr="00753F27">
        <w:rPr>
          <w:color w:val="0000FF"/>
        </w:rPr>
        <w:t>&lt;</w:t>
      </w:r>
      <w:r w:rsidRPr="00753F27">
        <w:rPr>
          <w:color w:val="990000"/>
        </w:rPr>
        <w:t>order:PS</w:t>
      </w:r>
      <w:r w:rsidRPr="00753F27">
        <w:rPr>
          <w:color w:val="0000FF"/>
        </w:rPr>
        <w:t>&gt;</w:t>
      </w:r>
    </w:p>
    <w:p w14:paraId="0F52216E" w14:textId="77777777" w:rsidR="0053562E" w:rsidRPr="00753F27" w:rsidRDefault="0053562E" w:rsidP="0053562E">
      <w:pPr>
        <w:ind w:hanging="480"/>
      </w:pPr>
      <w:hyperlink r:id="rId1539" w:history="1">
        <w:r w:rsidRPr="00753F27">
          <w:rPr>
            <w:b/>
            <w:bCs/>
            <w:color w:val="FF0000"/>
            <w:u w:val="single"/>
          </w:rPr>
          <w:t>-</w:t>
        </w:r>
      </w:hyperlink>
      <w:r w:rsidRPr="00753F27">
        <w:t xml:space="preserve"> </w:t>
      </w:r>
      <w:r w:rsidRPr="00753F27">
        <w:rPr>
          <w:color w:val="0000FF"/>
        </w:rPr>
        <w:t>&lt;</w:t>
      </w:r>
      <w:r w:rsidRPr="00753F27">
        <w:rPr>
          <w:color w:val="990000"/>
        </w:rPr>
        <w:t>order:PS_ADMIN</w:t>
      </w:r>
      <w:r w:rsidRPr="00753F27">
        <w:rPr>
          <w:color w:val="0000FF"/>
        </w:rPr>
        <w:t>&gt;</w:t>
      </w:r>
    </w:p>
    <w:p w14:paraId="5CD9240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order:PQTY</w:t>
      </w:r>
      <w:r w:rsidRPr="00753F27">
        <w:rPr>
          <w:color w:val="0000FF"/>
        </w:rPr>
        <w:t>&gt;</w:t>
      </w:r>
      <w:r w:rsidRPr="00753F27">
        <w:rPr>
          <w:b/>
          <w:bCs/>
        </w:rPr>
        <w:t>001</w:t>
      </w:r>
      <w:r w:rsidRPr="00753F27">
        <w:rPr>
          <w:color w:val="0000FF"/>
        </w:rPr>
        <w:t>&lt;/</w:t>
      </w:r>
      <w:r w:rsidRPr="00753F27">
        <w:rPr>
          <w:color w:val="990000"/>
        </w:rPr>
        <w:t>order:PQTY</w:t>
      </w:r>
      <w:r w:rsidRPr="00753F27">
        <w:rPr>
          <w:color w:val="0000FF"/>
        </w:rPr>
        <w:t>&gt;</w:t>
      </w:r>
      <w:r w:rsidRPr="00753F27">
        <w:t xml:space="preserve"> </w:t>
      </w:r>
    </w:p>
    <w:p w14:paraId="1148A4D9"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order:PS_ADMIN</w:t>
      </w:r>
      <w:r w:rsidRPr="00753F27">
        <w:rPr>
          <w:color w:val="0000FF"/>
        </w:rPr>
        <w:t>&gt;</w:t>
      </w:r>
    </w:p>
    <w:p w14:paraId="2AE8CD0F" w14:textId="77777777" w:rsidR="0053562E" w:rsidRPr="00753F27" w:rsidRDefault="0053562E" w:rsidP="0053562E">
      <w:pPr>
        <w:ind w:hanging="480"/>
      </w:pPr>
      <w:hyperlink r:id="rId1540" w:history="1">
        <w:r w:rsidRPr="00753F27">
          <w:rPr>
            <w:b/>
            <w:bCs/>
            <w:color w:val="FF0000"/>
            <w:u w:val="single"/>
          </w:rPr>
          <w:t>-</w:t>
        </w:r>
      </w:hyperlink>
      <w:r w:rsidRPr="00753F27">
        <w:t xml:space="preserve"> </w:t>
      </w:r>
      <w:r w:rsidRPr="00753F27">
        <w:rPr>
          <w:color w:val="0000FF"/>
        </w:rPr>
        <w:t>&lt;</w:t>
      </w:r>
      <w:r w:rsidRPr="00753F27">
        <w:rPr>
          <w:color w:val="990000"/>
        </w:rPr>
        <w:t>order:PS_SVC_DET</w:t>
      </w:r>
      <w:r w:rsidRPr="00753F27">
        <w:rPr>
          <w:color w:val="0000FF"/>
        </w:rPr>
        <w:t>&gt;</w:t>
      </w:r>
    </w:p>
    <w:p w14:paraId="400F8314"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order:TNS</w:t>
      </w:r>
      <w:r w:rsidRPr="00753F27">
        <w:rPr>
          <w:color w:val="0000FF"/>
        </w:rPr>
        <w:t>&gt;</w:t>
      </w:r>
      <w:r w:rsidRPr="00753F27">
        <w:rPr>
          <w:b/>
          <w:bCs/>
        </w:rPr>
        <w:t>7703790974</w:t>
      </w:r>
      <w:r w:rsidRPr="00753F27">
        <w:rPr>
          <w:color w:val="0000FF"/>
        </w:rPr>
        <w:t>&lt;/</w:t>
      </w:r>
      <w:r w:rsidRPr="00753F27">
        <w:rPr>
          <w:color w:val="990000"/>
        </w:rPr>
        <w:t>order:TNS</w:t>
      </w:r>
      <w:r w:rsidRPr="00753F27">
        <w:rPr>
          <w:color w:val="0000FF"/>
        </w:rPr>
        <w:t>&gt;</w:t>
      </w:r>
      <w:r w:rsidRPr="00753F27">
        <w:t xml:space="preserve"> </w:t>
      </w:r>
    </w:p>
    <w:p w14:paraId="2E246CC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order:LNECLSSVC</w:t>
      </w:r>
      <w:r w:rsidRPr="00753F27">
        <w:rPr>
          <w:color w:val="0000FF"/>
        </w:rPr>
        <w:t>&gt;</w:t>
      </w:r>
      <w:r w:rsidRPr="00753F27">
        <w:rPr>
          <w:b/>
          <w:bCs/>
        </w:rPr>
        <w:t>UEPRL</w:t>
      </w:r>
      <w:r w:rsidRPr="00753F27">
        <w:rPr>
          <w:color w:val="0000FF"/>
        </w:rPr>
        <w:t>&lt;/</w:t>
      </w:r>
      <w:r w:rsidRPr="00753F27">
        <w:rPr>
          <w:color w:val="990000"/>
        </w:rPr>
        <w:t>order:LNECLSSVC</w:t>
      </w:r>
      <w:r w:rsidRPr="00753F27">
        <w:rPr>
          <w:color w:val="0000FF"/>
        </w:rPr>
        <w:t>&gt;</w:t>
      </w:r>
      <w:r w:rsidRPr="00753F27">
        <w:t xml:space="preserve"> </w:t>
      </w:r>
    </w:p>
    <w:p w14:paraId="466F132C" w14:textId="77777777" w:rsidR="0053562E" w:rsidRPr="00753F27" w:rsidRDefault="0053562E" w:rsidP="0053562E">
      <w:pPr>
        <w:ind w:hanging="480"/>
      </w:pPr>
      <w:hyperlink r:id="rId1541" w:history="1">
        <w:r w:rsidRPr="00753F27">
          <w:rPr>
            <w:b/>
            <w:bCs/>
            <w:color w:val="FF0000"/>
            <w:u w:val="single"/>
          </w:rPr>
          <w:t>-</w:t>
        </w:r>
      </w:hyperlink>
      <w:r w:rsidRPr="00753F27">
        <w:t xml:space="preserve"> </w:t>
      </w:r>
      <w:r w:rsidRPr="00753F27">
        <w:rPr>
          <w:color w:val="0000FF"/>
        </w:rPr>
        <w:t>&lt;</w:t>
      </w:r>
      <w:r w:rsidRPr="00753F27">
        <w:rPr>
          <w:color w:val="990000"/>
        </w:rPr>
        <w:t>order:SVC_DET_GRP</w:t>
      </w:r>
      <w:r w:rsidRPr="00753F27">
        <w:rPr>
          <w:color w:val="0000FF"/>
        </w:rPr>
        <w:t>&gt;</w:t>
      </w:r>
    </w:p>
    <w:p w14:paraId="2E3F4DE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order:LNUM</w:t>
      </w:r>
      <w:r w:rsidRPr="00753F27">
        <w:rPr>
          <w:color w:val="0000FF"/>
        </w:rPr>
        <w:t>&gt;</w:t>
      </w:r>
      <w:r w:rsidRPr="00753F27">
        <w:rPr>
          <w:b/>
          <w:bCs/>
        </w:rPr>
        <w:t>00001</w:t>
      </w:r>
      <w:r w:rsidRPr="00753F27">
        <w:rPr>
          <w:color w:val="0000FF"/>
        </w:rPr>
        <w:t>&lt;/</w:t>
      </w:r>
      <w:r w:rsidRPr="00753F27">
        <w:rPr>
          <w:color w:val="990000"/>
        </w:rPr>
        <w:t>order:LNUM</w:t>
      </w:r>
      <w:r w:rsidRPr="00753F27">
        <w:rPr>
          <w:color w:val="0000FF"/>
        </w:rPr>
        <w:t>&gt;</w:t>
      </w:r>
      <w:r w:rsidRPr="00753F27">
        <w:t xml:space="preserve"> </w:t>
      </w:r>
    </w:p>
    <w:p w14:paraId="4D9BBB3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order:LNA</w:t>
      </w:r>
      <w:r w:rsidRPr="00753F27">
        <w:rPr>
          <w:color w:val="0000FF"/>
        </w:rPr>
        <w:t>&gt;</w:t>
      </w:r>
      <w:r w:rsidRPr="00753F27">
        <w:rPr>
          <w:b/>
          <w:bCs/>
        </w:rPr>
        <w:t>N</w:t>
      </w:r>
      <w:r w:rsidRPr="00753F27">
        <w:rPr>
          <w:color w:val="0000FF"/>
        </w:rPr>
        <w:t>&lt;/</w:t>
      </w:r>
      <w:r w:rsidRPr="00753F27">
        <w:rPr>
          <w:color w:val="990000"/>
        </w:rPr>
        <w:t>order:LNA</w:t>
      </w:r>
      <w:r w:rsidRPr="00753F27">
        <w:rPr>
          <w:color w:val="0000FF"/>
        </w:rPr>
        <w:t>&gt;</w:t>
      </w:r>
      <w:r w:rsidRPr="00753F27">
        <w:t xml:space="preserve"> </w:t>
      </w:r>
    </w:p>
    <w:p w14:paraId="6A69AD81"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order:SVC_DET_GRP</w:t>
      </w:r>
      <w:r w:rsidRPr="00753F27">
        <w:rPr>
          <w:color w:val="0000FF"/>
        </w:rPr>
        <w:t>&gt;</w:t>
      </w:r>
    </w:p>
    <w:p w14:paraId="7332121D" w14:textId="77777777" w:rsidR="0053562E" w:rsidRPr="00753F27" w:rsidRDefault="0053562E" w:rsidP="0053562E">
      <w:pPr>
        <w:ind w:hanging="480"/>
      </w:pPr>
      <w:hyperlink r:id="rId1542" w:history="1">
        <w:r w:rsidRPr="00753F27">
          <w:rPr>
            <w:b/>
            <w:bCs/>
            <w:color w:val="FF0000"/>
            <w:u w:val="single"/>
          </w:rPr>
          <w:t>-</w:t>
        </w:r>
      </w:hyperlink>
      <w:r w:rsidRPr="00753F27">
        <w:t xml:space="preserve"> </w:t>
      </w:r>
      <w:r w:rsidRPr="00753F27">
        <w:rPr>
          <w:color w:val="0000FF"/>
        </w:rPr>
        <w:t>&lt;</w:t>
      </w:r>
      <w:r w:rsidRPr="00753F27">
        <w:rPr>
          <w:color w:val="990000"/>
        </w:rPr>
        <w:t>order:LINE_RESTRICT_2_GRP</w:t>
      </w:r>
      <w:r w:rsidRPr="00753F27">
        <w:rPr>
          <w:color w:val="0000FF"/>
        </w:rPr>
        <w:t>&gt;</w:t>
      </w:r>
    </w:p>
    <w:p w14:paraId="62EDE41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order:PIC</w:t>
      </w:r>
      <w:r w:rsidRPr="00753F27">
        <w:rPr>
          <w:color w:val="0000FF"/>
        </w:rPr>
        <w:t>&gt;</w:t>
      </w:r>
      <w:r w:rsidRPr="00753F27">
        <w:rPr>
          <w:b/>
          <w:bCs/>
        </w:rPr>
        <w:t>NONE</w:t>
      </w:r>
      <w:r w:rsidRPr="00753F27">
        <w:rPr>
          <w:color w:val="0000FF"/>
        </w:rPr>
        <w:t>&lt;/</w:t>
      </w:r>
      <w:r w:rsidRPr="00753F27">
        <w:rPr>
          <w:color w:val="990000"/>
        </w:rPr>
        <w:t>order:PIC</w:t>
      </w:r>
      <w:r w:rsidRPr="00753F27">
        <w:rPr>
          <w:color w:val="0000FF"/>
        </w:rPr>
        <w:t>&gt;</w:t>
      </w:r>
      <w:r w:rsidRPr="00753F27">
        <w:t xml:space="preserve"> </w:t>
      </w:r>
    </w:p>
    <w:p w14:paraId="5B53FC14"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order:LPIC</w:t>
      </w:r>
      <w:r w:rsidRPr="00753F27">
        <w:rPr>
          <w:color w:val="0000FF"/>
        </w:rPr>
        <w:t>&gt;</w:t>
      </w:r>
      <w:r w:rsidRPr="00753F27">
        <w:rPr>
          <w:b/>
          <w:bCs/>
        </w:rPr>
        <w:t>NONE</w:t>
      </w:r>
      <w:r w:rsidRPr="00753F27">
        <w:rPr>
          <w:color w:val="0000FF"/>
        </w:rPr>
        <w:t>&lt;/</w:t>
      </w:r>
      <w:r w:rsidRPr="00753F27">
        <w:rPr>
          <w:color w:val="990000"/>
        </w:rPr>
        <w:t>order:LPIC</w:t>
      </w:r>
      <w:r w:rsidRPr="00753F27">
        <w:rPr>
          <w:color w:val="0000FF"/>
        </w:rPr>
        <w:t>&gt;</w:t>
      </w:r>
      <w:r w:rsidRPr="00753F27">
        <w:t xml:space="preserve"> </w:t>
      </w:r>
    </w:p>
    <w:p w14:paraId="3FFA6E2C"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order:LINE_RESTRICT_2_GRP</w:t>
      </w:r>
      <w:r w:rsidRPr="00753F27">
        <w:rPr>
          <w:color w:val="0000FF"/>
        </w:rPr>
        <w:t>&gt;</w:t>
      </w:r>
    </w:p>
    <w:p w14:paraId="05615ED6" w14:textId="77777777" w:rsidR="0053562E" w:rsidRPr="00753F27" w:rsidRDefault="0053562E" w:rsidP="0053562E">
      <w:pPr>
        <w:ind w:hanging="480"/>
      </w:pPr>
      <w:hyperlink r:id="rId1543" w:history="1">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14:paraId="037FEAD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14:paraId="5D6135A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UEPRL</w:t>
      </w:r>
      <w:r w:rsidRPr="00753F27">
        <w:rPr>
          <w:color w:val="0000FF"/>
        </w:rPr>
        <w:t>&lt;/</w:t>
      </w:r>
      <w:r w:rsidRPr="00753F27">
        <w:rPr>
          <w:color w:val="990000"/>
        </w:rPr>
        <w:t>order:FEATURE</w:t>
      </w:r>
      <w:r w:rsidRPr="00753F27">
        <w:rPr>
          <w:color w:val="0000FF"/>
        </w:rPr>
        <w:t>&gt;</w:t>
      </w:r>
      <w:r w:rsidRPr="00753F27">
        <w:t xml:space="preserve"> </w:t>
      </w:r>
    </w:p>
    <w:p w14:paraId="7554826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order:FEATURE_DETAIL</w:t>
      </w:r>
      <w:r w:rsidRPr="00753F27">
        <w:rPr>
          <w:color w:val="0000FF"/>
        </w:rPr>
        <w:t>&gt;</w:t>
      </w:r>
      <w:r w:rsidRPr="00753F27">
        <w:rPr>
          <w:b/>
          <w:bCs/>
        </w:rPr>
        <w:t>/ADL</w:t>
      </w:r>
      <w:r w:rsidRPr="00753F27">
        <w:rPr>
          <w:color w:val="0000FF"/>
        </w:rPr>
        <w:t>&lt;/</w:t>
      </w:r>
      <w:r w:rsidRPr="00753F27">
        <w:rPr>
          <w:color w:val="990000"/>
        </w:rPr>
        <w:t>order:FEATURE_DETAIL</w:t>
      </w:r>
      <w:r w:rsidRPr="00753F27">
        <w:rPr>
          <w:color w:val="0000FF"/>
        </w:rPr>
        <w:t>&gt;</w:t>
      </w:r>
      <w:r w:rsidRPr="00753F27">
        <w:t xml:space="preserve"> </w:t>
      </w:r>
    </w:p>
    <w:p w14:paraId="461B02AE"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14:paraId="1542AAA6" w14:textId="77777777" w:rsidR="0053562E" w:rsidRPr="00753F27" w:rsidRDefault="0053562E" w:rsidP="0053562E">
      <w:pPr>
        <w:ind w:hanging="480"/>
      </w:pPr>
      <w:hyperlink r:id="rId1544" w:history="1">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14:paraId="3999693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14:paraId="4D6529D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NP3</w:t>
      </w:r>
      <w:r w:rsidRPr="00753F27">
        <w:rPr>
          <w:color w:val="0000FF"/>
        </w:rPr>
        <w:t>&lt;/</w:t>
      </w:r>
      <w:r w:rsidRPr="00753F27">
        <w:rPr>
          <w:color w:val="990000"/>
        </w:rPr>
        <w:t>order:FEATURE</w:t>
      </w:r>
      <w:r w:rsidRPr="00753F27">
        <w:rPr>
          <w:color w:val="0000FF"/>
        </w:rPr>
        <w:t>&gt;</w:t>
      </w:r>
      <w:r w:rsidRPr="00753F27">
        <w:t xml:space="preserve"> </w:t>
      </w:r>
    </w:p>
    <w:p w14:paraId="3D02B096"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14:paraId="2B3D4D06" w14:textId="77777777" w:rsidR="0053562E" w:rsidRPr="00753F27" w:rsidRDefault="0053562E" w:rsidP="0053562E">
      <w:pPr>
        <w:ind w:hanging="480"/>
      </w:pPr>
      <w:hyperlink r:id="rId1545" w:history="1">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14:paraId="69C0B38C"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14:paraId="20B4EFEE"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ESX</w:t>
      </w:r>
      <w:r w:rsidRPr="00753F27">
        <w:rPr>
          <w:color w:val="0000FF"/>
        </w:rPr>
        <w:t>&lt;/</w:t>
      </w:r>
      <w:r w:rsidRPr="00753F27">
        <w:rPr>
          <w:color w:val="990000"/>
        </w:rPr>
        <w:t>order:FEATURE</w:t>
      </w:r>
      <w:r w:rsidRPr="00753F27">
        <w:rPr>
          <w:color w:val="0000FF"/>
        </w:rPr>
        <w:t>&gt;</w:t>
      </w:r>
      <w:r w:rsidRPr="00753F27">
        <w:t xml:space="preserve"> </w:t>
      </w:r>
    </w:p>
    <w:p w14:paraId="586550C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14:paraId="41D8E1E5"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order:PS_SVC_DET</w:t>
      </w:r>
      <w:r w:rsidRPr="00753F27">
        <w:rPr>
          <w:color w:val="0000FF"/>
        </w:rPr>
        <w:t>&gt;</w:t>
      </w:r>
    </w:p>
    <w:p w14:paraId="385EF4D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order:PS</w:t>
      </w:r>
      <w:r w:rsidRPr="00753F27">
        <w:rPr>
          <w:color w:val="0000FF"/>
        </w:rPr>
        <w:t>&gt;</w:t>
      </w:r>
    </w:p>
    <w:p w14:paraId="2DE3D677" w14:textId="77777777" w:rsidR="0053562E" w:rsidRPr="00753F27" w:rsidRDefault="0053562E" w:rsidP="0053562E">
      <w:pPr>
        <w:ind w:hanging="480"/>
      </w:pPr>
      <w:hyperlink r:id="rId1546" w:history="1">
        <w:r w:rsidRPr="00753F27">
          <w:rPr>
            <w:b/>
            <w:bCs/>
            <w:color w:val="FF0000"/>
            <w:u w:val="single"/>
          </w:rPr>
          <w:t>-</w:t>
        </w:r>
      </w:hyperlink>
      <w:r w:rsidRPr="00753F27">
        <w:t xml:space="preserve"> </w:t>
      </w:r>
      <w:r w:rsidRPr="00753F27">
        <w:rPr>
          <w:color w:val="0000FF"/>
        </w:rPr>
        <w:t>&lt;</w:t>
      </w:r>
      <w:r w:rsidRPr="00753F27">
        <w:rPr>
          <w:color w:val="990000"/>
        </w:rPr>
        <w:t>order:DL</w:t>
      </w:r>
      <w:r w:rsidRPr="00753F27">
        <w:rPr>
          <w:color w:val="0000FF"/>
        </w:rPr>
        <w:t>&gt;</w:t>
      </w:r>
    </w:p>
    <w:p w14:paraId="18A75E76" w14:textId="77777777" w:rsidR="0053562E" w:rsidRPr="00753F27" w:rsidRDefault="0053562E" w:rsidP="0053562E">
      <w:pPr>
        <w:ind w:hanging="480"/>
      </w:pPr>
      <w:hyperlink r:id="rId1547" w:history="1">
        <w:r w:rsidRPr="00753F27">
          <w:rPr>
            <w:b/>
            <w:bCs/>
            <w:color w:val="FF0000"/>
            <w:u w:val="single"/>
          </w:rPr>
          <w:t>-</w:t>
        </w:r>
      </w:hyperlink>
      <w:r w:rsidRPr="00753F27">
        <w:t xml:space="preserve"> </w:t>
      </w:r>
      <w:r w:rsidRPr="00753F27">
        <w:rPr>
          <w:color w:val="0000FF"/>
        </w:rPr>
        <w:t>&lt;</w:t>
      </w:r>
      <w:r w:rsidRPr="00753F27">
        <w:rPr>
          <w:color w:val="990000"/>
        </w:rPr>
        <w:t>order:LISTING_INFO</w:t>
      </w:r>
      <w:r w:rsidRPr="00753F27">
        <w:rPr>
          <w:color w:val="0000FF"/>
        </w:rPr>
        <w:t>&gt;</w:t>
      </w:r>
    </w:p>
    <w:p w14:paraId="67DF966D" w14:textId="77777777" w:rsidR="0053562E" w:rsidRPr="00753F27" w:rsidRDefault="0053562E" w:rsidP="0053562E">
      <w:pPr>
        <w:ind w:hanging="480"/>
      </w:pPr>
      <w:hyperlink r:id="rId1548" w:history="1">
        <w:r w:rsidRPr="00753F27">
          <w:rPr>
            <w:b/>
            <w:bCs/>
            <w:color w:val="FF0000"/>
            <w:u w:val="single"/>
          </w:rPr>
          <w:t>-</w:t>
        </w:r>
      </w:hyperlink>
      <w:r w:rsidRPr="00753F27">
        <w:t xml:space="preserve"> </w:t>
      </w:r>
      <w:r w:rsidRPr="00753F27">
        <w:rPr>
          <w:color w:val="0000FF"/>
        </w:rPr>
        <w:t>&lt;</w:t>
      </w:r>
      <w:r w:rsidRPr="00753F27">
        <w:rPr>
          <w:color w:val="990000"/>
        </w:rPr>
        <w:t>order:LISTING_CNTRL</w:t>
      </w:r>
      <w:r w:rsidRPr="00753F27">
        <w:rPr>
          <w:color w:val="0000FF"/>
        </w:rPr>
        <w:t>&gt;</w:t>
      </w:r>
    </w:p>
    <w:p w14:paraId="079AD15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order:LACT</w:t>
      </w:r>
      <w:r w:rsidRPr="00753F27">
        <w:rPr>
          <w:color w:val="0000FF"/>
        </w:rPr>
        <w:t>&gt;</w:t>
      </w:r>
      <w:r w:rsidRPr="00753F27">
        <w:rPr>
          <w:b/>
          <w:bCs/>
        </w:rPr>
        <w:t>N</w:t>
      </w:r>
      <w:r w:rsidRPr="00753F27">
        <w:rPr>
          <w:color w:val="0000FF"/>
        </w:rPr>
        <w:t>&lt;/</w:t>
      </w:r>
      <w:r w:rsidRPr="00753F27">
        <w:rPr>
          <w:color w:val="990000"/>
        </w:rPr>
        <w:t>order:LACT</w:t>
      </w:r>
      <w:r w:rsidRPr="00753F27">
        <w:rPr>
          <w:color w:val="0000FF"/>
        </w:rPr>
        <w:t>&gt;</w:t>
      </w:r>
      <w:r w:rsidRPr="00753F27">
        <w:t xml:space="preserve"> </w:t>
      </w:r>
    </w:p>
    <w:p w14:paraId="595D556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order:RTY</w:t>
      </w:r>
      <w:r w:rsidRPr="00753F27">
        <w:rPr>
          <w:color w:val="0000FF"/>
        </w:rPr>
        <w:t>&gt;</w:t>
      </w:r>
      <w:r w:rsidRPr="00753F27">
        <w:rPr>
          <w:b/>
          <w:bCs/>
        </w:rPr>
        <w:t>LML</w:t>
      </w:r>
      <w:r w:rsidRPr="00753F27">
        <w:rPr>
          <w:color w:val="0000FF"/>
        </w:rPr>
        <w:t>&lt;/</w:t>
      </w:r>
      <w:r w:rsidRPr="00753F27">
        <w:rPr>
          <w:color w:val="990000"/>
        </w:rPr>
        <w:t>order:RTY</w:t>
      </w:r>
      <w:r w:rsidRPr="00753F27">
        <w:rPr>
          <w:color w:val="0000FF"/>
        </w:rPr>
        <w:t>&gt;</w:t>
      </w:r>
      <w:r w:rsidRPr="00753F27">
        <w:t xml:space="preserve"> </w:t>
      </w:r>
    </w:p>
    <w:p w14:paraId="6CA28B7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order:LTY</w:t>
      </w:r>
      <w:r w:rsidRPr="00753F27">
        <w:rPr>
          <w:color w:val="0000FF"/>
        </w:rPr>
        <w:t>&gt;</w:t>
      </w:r>
      <w:r w:rsidRPr="00753F27">
        <w:rPr>
          <w:b/>
          <w:bCs/>
        </w:rPr>
        <w:t>3</w:t>
      </w:r>
      <w:r w:rsidRPr="00753F27">
        <w:rPr>
          <w:color w:val="0000FF"/>
        </w:rPr>
        <w:t>&lt;/</w:t>
      </w:r>
      <w:r w:rsidRPr="00753F27">
        <w:rPr>
          <w:color w:val="990000"/>
        </w:rPr>
        <w:t>order:LTY</w:t>
      </w:r>
      <w:r w:rsidRPr="00753F27">
        <w:rPr>
          <w:color w:val="0000FF"/>
        </w:rPr>
        <w:t>&gt;</w:t>
      </w:r>
      <w:r w:rsidRPr="00753F27">
        <w:t xml:space="preserve"> </w:t>
      </w:r>
    </w:p>
    <w:p w14:paraId="32CC2FE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order:EOS</w:t>
      </w:r>
      <w:r w:rsidRPr="00753F27">
        <w:rPr>
          <w:color w:val="0000FF"/>
        </w:rPr>
        <w:t>&gt;</w:t>
      </w:r>
      <w:r w:rsidRPr="00753F27">
        <w:rPr>
          <w:b/>
          <w:bCs/>
        </w:rPr>
        <w:t>7703790877</w:t>
      </w:r>
      <w:r w:rsidRPr="00753F27">
        <w:rPr>
          <w:color w:val="0000FF"/>
        </w:rPr>
        <w:t>&lt;/</w:t>
      </w:r>
      <w:r w:rsidRPr="00753F27">
        <w:rPr>
          <w:color w:val="990000"/>
        </w:rPr>
        <w:t>order:EOS</w:t>
      </w:r>
      <w:r w:rsidRPr="00753F27">
        <w:rPr>
          <w:color w:val="0000FF"/>
        </w:rPr>
        <w:t>&gt;</w:t>
      </w:r>
      <w:r w:rsidRPr="00753F27">
        <w:t xml:space="preserve"> </w:t>
      </w:r>
    </w:p>
    <w:p w14:paraId="5E56F0F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order:STYC</w:t>
      </w:r>
      <w:r w:rsidRPr="00753F27">
        <w:rPr>
          <w:color w:val="0000FF"/>
        </w:rPr>
        <w:t>&gt;</w:t>
      </w:r>
      <w:r w:rsidRPr="00753F27">
        <w:rPr>
          <w:b/>
          <w:bCs/>
        </w:rPr>
        <w:t>SL</w:t>
      </w:r>
      <w:r w:rsidRPr="00753F27">
        <w:rPr>
          <w:color w:val="0000FF"/>
        </w:rPr>
        <w:t>&lt;/</w:t>
      </w:r>
      <w:r w:rsidRPr="00753F27">
        <w:rPr>
          <w:color w:val="990000"/>
        </w:rPr>
        <w:t>order:STYC</w:t>
      </w:r>
      <w:r w:rsidRPr="00753F27">
        <w:rPr>
          <w:color w:val="0000FF"/>
        </w:rPr>
        <w:t>&gt;</w:t>
      </w:r>
      <w:r w:rsidRPr="00753F27">
        <w:t xml:space="preserve"> </w:t>
      </w:r>
    </w:p>
    <w:p w14:paraId="4866D5B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order:TOA</w:t>
      </w:r>
      <w:r w:rsidRPr="00753F27">
        <w:rPr>
          <w:color w:val="0000FF"/>
        </w:rPr>
        <w:t>&gt;</w:t>
      </w:r>
      <w:r w:rsidRPr="00753F27">
        <w:rPr>
          <w:b/>
          <w:bCs/>
        </w:rPr>
        <w:t>R</w:t>
      </w:r>
      <w:r w:rsidRPr="00753F27">
        <w:rPr>
          <w:color w:val="0000FF"/>
        </w:rPr>
        <w:t>&lt;/</w:t>
      </w:r>
      <w:r w:rsidRPr="00753F27">
        <w:rPr>
          <w:color w:val="990000"/>
        </w:rPr>
        <w:t>order:TOA</w:t>
      </w:r>
      <w:r w:rsidRPr="00753F27">
        <w:rPr>
          <w:color w:val="0000FF"/>
        </w:rPr>
        <w:t>&gt;</w:t>
      </w:r>
      <w:r w:rsidRPr="00753F27">
        <w:t xml:space="preserve"> </w:t>
      </w:r>
    </w:p>
    <w:p w14:paraId="2C22EC0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order:DOI</w:t>
      </w:r>
      <w:r w:rsidRPr="00753F27">
        <w:rPr>
          <w:color w:val="0000FF"/>
        </w:rPr>
        <w:t>&gt;</w:t>
      </w:r>
      <w:r w:rsidRPr="00753F27">
        <w:rPr>
          <w:b/>
          <w:bCs/>
        </w:rPr>
        <w:t>0</w:t>
      </w:r>
      <w:r w:rsidRPr="00753F27">
        <w:rPr>
          <w:color w:val="0000FF"/>
        </w:rPr>
        <w:t>&lt;/</w:t>
      </w:r>
      <w:r w:rsidRPr="00753F27">
        <w:rPr>
          <w:color w:val="990000"/>
        </w:rPr>
        <w:t>order:DOI</w:t>
      </w:r>
      <w:r w:rsidRPr="00753F27">
        <w:rPr>
          <w:color w:val="0000FF"/>
        </w:rPr>
        <w:t>&gt;</w:t>
      </w:r>
      <w:r w:rsidRPr="00753F27">
        <w:t xml:space="preserve"> </w:t>
      </w:r>
    </w:p>
    <w:p w14:paraId="52C6D5F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order:DLNUM</w:t>
      </w:r>
      <w:r w:rsidRPr="00753F27">
        <w:rPr>
          <w:color w:val="0000FF"/>
        </w:rPr>
        <w:t>&gt;</w:t>
      </w:r>
      <w:r w:rsidRPr="00753F27">
        <w:rPr>
          <w:b/>
          <w:bCs/>
        </w:rPr>
        <w:t>0001</w:t>
      </w:r>
      <w:r w:rsidRPr="00753F27">
        <w:rPr>
          <w:color w:val="0000FF"/>
        </w:rPr>
        <w:t>&lt;/</w:t>
      </w:r>
      <w:r w:rsidRPr="00753F27">
        <w:rPr>
          <w:color w:val="990000"/>
        </w:rPr>
        <w:t>order:DLNUM</w:t>
      </w:r>
      <w:r w:rsidRPr="00753F27">
        <w:rPr>
          <w:color w:val="0000FF"/>
        </w:rPr>
        <w:t>&gt;</w:t>
      </w:r>
      <w:r w:rsidRPr="00753F27">
        <w:t xml:space="preserve"> </w:t>
      </w:r>
    </w:p>
    <w:p w14:paraId="310B2864"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order:LISTING_CNTRL</w:t>
      </w:r>
      <w:r w:rsidRPr="00753F27">
        <w:rPr>
          <w:color w:val="0000FF"/>
        </w:rPr>
        <w:t>&gt;</w:t>
      </w:r>
    </w:p>
    <w:p w14:paraId="14195EFF" w14:textId="77777777" w:rsidR="0053562E" w:rsidRPr="00753F27" w:rsidRDefault="0053562E" w:rsidP="0053562E">
      <w:pPr>
        <w:ind w:hanging="480"/>
      </w:pPr>
      <w:hyperlink r:id="rId1549" w:history="1">
        <w:r w:rsidRPr="00753F27">
          <w:rPr>
            <w:b/>
            <w:bCs/>
            <w:color w:val="FF0000"/>
            <w:u w:val="single"/>
          </w:rPr>
          <w:t>-</w:t>
        </w:r>
      </w:hyperlink>
      <w:r w:rsidRPr="00753F27">
        <w:t xml:space="preserve"> </w:t>
      </w:r>
      <w:r w:rsidRPr="00753F27">
        <w:rPr>
          <w:color w:val="0000FF"/>
        </w:rPr>
        <w:t>&lt;</w:t>
      </w:r>
      <w:r w:rsidRPr="00753F27">
        <w:rPr>
          <w:color w:val="990000"/>
        </w:rPr>
        <w:t>order:LISTING_INSTRUCTION</w:t>
      </w:r>
      <w:r w:rsidRPr="00753F27">
        <w:rPr>
          <w:color w:val="0000FF"/>
        </w:rPr>
        <w:t>&gt;</w:t>
      </w:r>
    </w:p>
    <w:p w14:paraId="2C5E07D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order:LTN</w:t>
      </w:r>
      <w:r w:rsidRPr="00753F27">
        <w:rPr>
          <w:color w:val="0000FF"/>
        </w:rPr>
        <w:t>&gt;</w:t>
      </w:r>
      <w:r w:rsidRPr="00753F27">
        <w:rPr>
          <w:b/>
          <w:bCs/>
        </w:rPr>
        <w:t>7703790974</w:t>
      </w:r>
      <w:r w:rsidRPr="00753F27">
        <w:rPr>
          <w:color w:val="0000FF"/>
        </w:rPr>
        <w:t>&lt;/</w:t>
      </w:r>
      <w:r w:rsidRPr="00753F27">
        <w:rPr>
          <w:color w:val="990000"/>
        </w:rPr>
        <w:t>order:LTN</w:t>
      </w:r>
      <w:r w:rsidRPr="00753F27">
        <w:rPr>
          <w:color w:val="0000FF"/>
        </w:rPr>
        <w:t>&gt;</w:t>
      </w:r>
      <w:r w:rsidRPr="00753F27">
        <w:t xml:space="preserve"> </w:t>
      </w:r>
    </w:p>
    <w:p w14:paraId="2E60C86F" w14:textId="77777777" w:rsidR="0053562E" w:rsidRPr="00753F27" w:rsidRDefault="0053562E" w:rsidP="0053562E">
      <w:pPr>
        <w:ind w:hanging="480"/>
      </w:pPr>
      <w:hyperlink r:id="rId1550" w:history="1">
        <w:r w:rsidRPr="00753F27">
          <w:rPr>
            <w:b/>
            <w:bCs/>
            <w:color w:val="FF0000"/>
            <w:u w:val="single"/>
          </w:rPr>
          <w:t>-</w:t>
        </w:r>
      </w:hyperlink>
      <w:r w:rsidRPr="00753F27">
        <w:t xml:space="preserve"> </w:t>
      </w:r>
      <w:r w:rsidRPr="00753F27">
        <w:rPr>
          <w:color w:val="0000FF"/>
        </w:rPr>
        <w:t>&lt;</w:t>
      </w:r>
      <w:r w:rsidRPr="00753F27">
        <w:rPr>
          <w:color w:val="990000"/>
        </w:rPr>
        <w:t>order:LIST_NAME_GRP</w:t>
      </w:r>
      <w:r w:rsidRPr="00753F27">
        <w:rPr>
          <w:color w:val="0000FF"/>
        </w:rPr>
        <w:t>&gt;</w:t>
      </w:r>
    </w:p>
    <w:p w14:paraId="51F61CA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order:LNLN</w:t>
      </w:r>
      <w:r w:rsidRPr="00753F27">
        <w:rPr>
          <w:color w:val="0000FF"/>
        </w:rPr>
        <w:t>&gt;</w:t>
      </w:r>
      <w:r w:rsidRPr="00753F27">
        <w:rPr>
          <w:b/>
          <w:bCs/>
        </w:rPr>
        <w:t>Skies</w:t>
      </w:r>
      <w:r w:rsidRPr="00753F27">
        <w:rPr>
          <w:color w:val="0000FF"/>
        </w:rPr>
        <w:t>&lt;/</w:t>
      </w:r>
      <w:r w:rsidRPr="00753F27">
        <w:rPr>
          <w:color w:val="990000"/>
        </w:rPr>
        <w:t>order:LNLN</w:t>
      </w:r>
      <w:r w:rsidRPr="00753F27">
        <w:rPr>
          <w:color w:val="0000FF"/>
        </w:rPr>
        <w:t>&gt;</w:t>
      </w:r>
      <w:r w:rsidRPr="00753F27">
        <w:t xml:space="preserve"> </w:t>
      </w:r>
    </w:p>
    <w:p w14:paraId="69B6BDDC"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order:LNFN</w:t>
      </w:r>
      <w:r w:rsidRPr="00753F27">
        <w:rPr>
          <w:color w:val="0000FF"/>
        </w:rPr>
        <w:t>&gt;</w:t>
      </w:r>
      <w:r w:rsidRPr="00753F27">
        <w:rPr>
          <w:b/>
          <w:bCs/>
        </w:rPr>
        <w:t>Sunny</w:t>
      </w:r>
      <w:r w:rsidRPr="00753F27">
        <w:rPr>
          <w:color w:val="0000FF"/>
        </w:rPr>
        <w:t>&lt;/</w:t>
      </w:r>
      <w:r w:rsidRPr="00753F27">
        <w:rPr>
          <w:color w:val="990000"/>
        </w:rPr>
        <w:t>order:LNFN</w:t>
      </w:r>
      <w:r w:rsidRPr="00753F27">
        <w:rPr>
          <w:color w:val="0000FF"/>
        </w:rPr>
        <w:t>&gt;</w:t>
      </w:r>
      <w:r w:rsidRPr="00753F27">
        <w:t xml:space="preserve"> </w:t>
      </w:r>
    </w:p>
    <w:p w14:paraId="229E96C9"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order:LIST_NAME_GRP</w:t>
      </w:r>
      <w:r w:rsidRPr="00753F27">
        <w:rPr>
          <w:color w:val="0000FF"/>
        </w:rPr>
        <w:t>&gt;</w:t>
      </w:r>
    </w:p>
    <w:p w14:paraId="390B6C25" w14:textId="77777777" w:rsidR="0053562E" w:rsidRPr="00753F27" w:rsidRDefault="0053562E" w:rsidP="0053562E">
      <w:pPr>
        <w:ind w:hanging="480"/>
      </w:pPr>
      <w:hyperlink r:id="rId1551" w:history="1">
        <w:r w:rsidRPr="00753F27">
          <w:rPr>
            <w:b/>
            <w:bCs/>
            <w:color w:val="FF0000"/>
            <w:u w:val="single"/>
          </w:rPr>
          <w:t>-</w:t>
        </w:r>
      </w:hyperlink>
      <w:r w:rsidRPr="00753F27">
        <w:t xml:space="preserve"> </w:t>
      </w:r>
      <w:r w:rsidRPr="00753F27">
        <w:rPr>
          <w:color w:val="0000FF"/>
        </w:rPr>
        <w:t>&lt;</w:t>
      </w:r>
      <w:r w:rsidRPr="00753F27">
        <w:rPr>
          <w:color w:val="990000"/>
        </w:rPr>
        <w:t>order:LIST_ADDR_GRP</w:t>
      </w:r>
      <w:r w:rsidRPr="00753F27">
        <w:rPr>
          <w:color w:val="0000FF"/>
        </w:rPr>
        <w:t>&gt;</w:t>
      </w:r>
    </w:p>
    <w:p w14:paraId="06409A17"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order:LANO</w:t>
      </w:r>
      <w:r w:rsidRPr="00753F27">
        <w:rPr>
          <w:color w:val="0000FF"/>
        </w:rPr>
        <w:t>&gt;</w:t>
      </w:r>
      <w:r w:rsidRPr="00753F27">
        <w:rPr>
          <w:b/>
          <w:bCs/>
        </w:rPr>
        <w:t>5375</w:t>
      </w:r>
      <w:r w:rsidRPr="00753F27">
        <w:rPr>
          <w:color w:val="0000FF"/>
        </w:rPr>
        <w:t>&lt;/</w:t>
      </w:r>
      <w:r w:rsidRPr="00753F27">
        <w:rPr>
          <w:color w:val="990000"/>
        </w:rPr>
        <w:t>order:LANO</w:t>
      </w:r>
      <w:r w:rsidRPr="00753F27">
        <w:rPr>
          <w:color w:val="0000FF"/>
        </w:rPr>
        <w:t>&gt;</w:t>
      </w:r>
      <w:r w:rsidRPr="00753F27">
        <w:t xml:space="preserve"> </w:t>
      </w:r>
    </w:p>
    <w:p w14:paraId="7764253E"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order:LASN</w:t>
      </w:r>
      <w:r w:rsidRPr="00753F27">
        <w:rPr>
          <w:color w:val="0000FF"/>
        </w:rPr>
        <w:t>&gt;</w:t>
      </w:r>
      <w:r w:rsidRPr="00753F27">
        <w:rPr>
          <w:b/>
          <w:bCs/>
        </w:rPr>
        <w:t>Chamblee Dunwoody</w:t>
      </w:r>
      <w:r w:rsidRPr="00753F27">
        <w:rPr>
          <w:color w:val="0000FF"/>
        </w:rPr>
        <w:t>&lt;/</w:t>
      </w:r>
      <w:r w:rsidRPr="00753F27">
        <w:rPr>
          <w:color w:val="990000"/>
        </w:rPr>
        <w:t>order:LASN</w:t>
      </w:r>
      <w:r w:rsidRPr="00753F27">
        <w:rPr>
          <w:color w:val="0000FF"/>
        </w:rPr>
        <w:t>&gt;</w:t>
      </w:r>
      <w:r w:rsidRPr="00753F27">
        <w:t xml:space="preserve"> </w:t>
      </w:r>
    </w:p>
    <w:p w14:paraId="57F5A0E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order:LATH</w:t>
      </w:r>
      <w:r w:rsidRPr="00753F27">
        <w:rPr>
          <w:color w:val="0000FF"/>
        </w:rPr>
        <w:t>&gt;</w:t>
      </w:r>
      <w:r w:rsidRPr="00753F27">
        <w:rPr>
          <w:b/>
          <w:bCs/>
        </w:rPr>
        <w:t>Rd</w:t>
      </w:r>
      <w:r w:rsidRPr="00753F27">
        <w:rPr>
          <w:color w:val="0000FF"/>
        </w:rPr>
        <w:t>&lt;/</w:t>
      </w:r>
      <w:r w:rsidRPr="00753F27">
        <w:rPr>
          <w:color w:val="990000"/>
        </w:rPr>
        <w:t>order:LATH</w:t>
      </w:r>
      <w:r w:rsidRPr="00753F27">
        <w:rPr>
          <w:color w:val="0000FF"/>
        </w:rPr>
        <w:t>&gt;</w:t>
      </w:r>
      <w:r w:rsidRPr="00753F27">
        <w:t xml:space="preserve"> </w:t>
      </w:r>
    </w:p>
    <w:p w14:paraId="052A8E9F"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order:LIST_ADDR_GRP</w:t>
      </w:r>
      <w:r w:rsidRPr="00753F27">
        <w:rPr>
          <w:color w:val="0000FF"/>
        </w:rPr>
        <w:t>&gt;</w:t>
      </w:r>
    </w:p>
    <w:p w14:paraId="4CAE0EED"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order:LISTING_INSTRUCTION</w:t>
      </w:r>
      <w:r w:rsidRPr="00753F27">
        <w:rPr>
          <w:color w:val="0000FF"/>
        </w:rPr>
        <w:t>&gt;</w:t>
      </w:r>
    </w:p>
    <w:p w14:paraId="4C7F778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order:LISTING_INFO</w:t>
      </w:r>
      <w:r w:rsidRPr="00753F27">
        <w:rPr>
          <w:color w:val="0000FF"/>
        </w:rPr>
        <w:t>&gt;</w:t>
      </w:r>
    </w:p>
    <w:p w14:paraId="511989A7"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order:DL</w:t>
      </w:r>
      <w:r w:rsidRPr="00753F27">
        <w:rPr>
          <w:color w:val="0000FF"/>
        </w:rPr>
        <w:t>&gt;</w:t>
      </w:r>
    </w:p>
    <w:p w14:paraId="5BC29F10"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order:LSR_ORD_REQ</w:t>
      </w:r>
      <w:r w:rsidRPr="00753F27">
        <w:rPr>
          <w:color w:val="0000FF"/>
        </w:rPr>
        <w:t>&gt;</w:t>
      </w:r>
    </w:p>
    <w:p w14:paraId="545D0905"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uom:ATT_LSR_ORD_REQ</w:t>
      </w:r>
      <w:r w:rsidRPr="00753F27">
        <w:rPr>
          <w:color w:val="0000FF"/>
        </w:rPr>
        <w:t>&gt;</w:t>
      </w:r>
    </w:p>
    <w:p w14:paraId="102FE75A" w14:textId="77777777" w:rsidR="0053562E" w:rsidRPr="00753F27" w:rsidRDefault="0053562E" w:rsidP="0053562E"/>
    <w:p w14:paraId="18CB15B4" w14:textId="77777777" w:rsidR="0053562E" w:rsidRDefault="0053562E" w:rsidP="0053562E">
      <w:r w:rsidRPr="00753F27">
        <w:t>XML  OUTPUT:</w:t>
      </w:r>
    </w:p>
    <w:p w14:paraId="420C6219" w14:textId="77777777" w:rsidR="0053562E" w:rsidRPr="00753F27" w:rsidRDefault="0053562E" w:rsidP="0053562E"/>
    <w:p w14:paraId="781A387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senderid</w:t>
      </w:r>
      <w:r w:rsidRPr="00753F27">
        <w:rPr>
          <w:color w:val="0000FF"/>
        </w:rPr>
        <w:t>&gt;</w:t>
      </w:r>
      <w:r w:rsidRPr="00753F27">
        <w:rPr>
          <w:b/>
          <w:bCs/>
        </w:rPr>
        <w:t>ATT-OR-SAT</w:t>
      </w:r>
      <w:r w:rsidRPr="00753F27">
        <w:rPr>
          <w:color w:val="0000FF"/>
        </w:rPr>
        <w:t>&lt;/</w:t>
      </w:r>
      <w:r w:rsidRPr="00753F27">
        <w:rPr>
          <w:color w:val="990000"/>
        </w:rPr>
        <w:t>senderid</w:t>
      </w:r>
      <w:r w:rsidRPr="00753F27">
        <w:rPr>
          <w:color w:val="0000FF"/>
        </w:rPr>
        <w:t>&gt;</w:t>
      </w:r>
      <w:r w:rsidRPr="00753F27">
        <w:t xml:space="preserve"> </w:t>
      </w:r>
    </w:p>
    <w:p w14:paraId="20F40E2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receiverid</w:t>
      </w:r>
      <w:r w:rsidRPr="00753F27">
        <w:rPr>
          <w:color w:val="0000FF"/>
        </w:rPr>
        <w:t>&gt;</w:t>
      </w:r>
      <w:r w:rsidRPr="00753F27">
        <w:rPr>
          <w:b/>
          <w:bCs/>
        </w:rPr>
        <w:t>CTE-VALIDATOR</w:t>
      </w:r>
      <w:r w:rsidRPr="00753F27">
        <w:rPr>
          <w:color w:val="0000FF"/>
        </w:rPr>
        <w:t>&lt;/</w:t>
      </w:r>
      <w:r w:rsidRPr="00753F27">
        <w:rPr>
          <w:color w:val="990000"/>
        </w:rPr>
        <w:t>receiverid</w:t>
      </w:r>
      <w:r w:rsidRPr="00753F27">
        <w:rPr>
          <w:color w:val="0000FF"/>
        </w:rPr>
        <w:t>&gt;</w:t>
      </w:r>
      <w:r w:rsidRPr="00753F27">
        <w:t xml:space="preserve"> </w:t>
      </w:r>
    </w:p>
    <w:p w14:paraId="4DCFFCE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interfaceid</w:t>
      </w:r>
      <w:r w:rsidRPr="00753F27">
        <w:rPr>
          <w:color w:val="0000FF"/>
        </w:rPr>
        <w:t>&gt;</w:t>
      </w:r>
      <w:r w:rsidRPr="00753F27">
        <w:rPr>
          <w:b/>
          <w:bCs/>
        </w:rPr>
        <w:t>CTE-1005-OR-XML-IB</w:t>
      </w:r>
      <w:r w:rsidRPr="00753F27">
        <w:rPr>
          <w:color w:val="0000FF"/>
        </w:rPr>
        <w:t>&lt;/</w:t>
      </w:r>
      <w:r w:rsidRPr="00753F27">
        <w:rPr>
          <w:color w:val="990000"/>
        </w:rPr>
        <w:t>interfaceid</w:t>
      </w:r>
      <w:r w:rsidRPr="00753F27">
        <w:rPr>
          <w:color w:val="0000FF"/>
        </w:rPr>
        <w:t>&gt;</w:t>
      </w:r>
      <w:r w:rsidRPr="00753F27">
        <w:t xml:space="preserve"> </w:t>
      </w:r>
    </w:p>
    <w:p w14:paraId="3F262B1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messagetype</w:t>
      </w:r>
      <w:r w:rsidRPr="00753F27">
        <w:rPr>
          <w:color w:val="0000FF"/>
        </w:rPr>
        <w:t>&gt;</w:t>
      </w:r>
      <w:r w:rsidRPr="00753F27">
        <w:rPr>
          <w:b/>
          <w:bCs/>
        </w:rPr>
        <w:t>LSRUOM</w:t>
      </w:r>
      <w:r w:rsidRPr="00753F27">
        <w:rPr>
          <w:color w:val="0000FF"/>
        </w:rPr>
        <w:t>&lt;/</w:t>
      </w:r>
      <w:r w:rsidRPr="00753F27">
        <w:rPr>
          <w:color w:val="990000"/>
        </w:rPr>
        <w:t>messagetype</w:t>
      </w:r>
      <w:r w:rsidRPr="00753F27">
        <w:rPr>
          <w:color w:val="0000FF"/>
        </w:rPr>
        <w:t>&gt;</w:t>
      </w:r>
      <w:r w:rsidRPr="00753F27">
        <w:t xml:space="preserve"> </w:t>
      </w:r>
    </w:p>
    <w:p w14:paraId="3650174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lsogversion</w:t>
      </w:r>
      <w:r w:rsidRPr="00753F27">
        <w:rPr>
          <w:color w:val="0000FF"/>
        </w:rPr>
        <w:t>&gt;</w:t>
      </w:r>
      <w:r w:rsidRPr="00753F27">
        <w:rPr>
          <w:b/>
          <w:bCs/>
        </w:rPr>
        <w:t>10.05</w:t>
      </w:r>
      <w:r w:rsidRPr="00753F27">
        <w:rPr>
          <w:color w:val="0000FF"/>
        </w:rPr>
        <w:t>&lt;/</w:t>
      </w:r>
      <w:r w:rsidRPr="00753F27">
        <w:rPr>
          <w:color w:val="990000"/>
        </w:rPr>
        <w:t>lsogversion</w:t>
      </w:r>
      <w:r w:rsidRPr="00753F27">
        <w:rPr>
          <w:color w:val="0000FF"/>
        </w:rPr>
        <w:t>&gt;</w:t>
      </w:r>
      <w:r w:rsidRPr="00753F27">
        <w:t xml:space="preserve"> </w:t>
      </w:r>
    </w:p>
    <w:p w14:paraId="3998E2C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ordertype</w:t>
      </w:r>
      <w:r w:rsidRPr="00753F27">
        <w:rPr>
          <w:color w:val="0000FF"/>
        </w:rPr>
        <w:t>&gt;</w:t>
      </w:r>
      <w:r w:rsidRPr="00753F27">
        <w:rPr>
          <w:b/>
          <w:bCs/>
        </w:rPr>
        <w:t>ORDER</w:t>
      </w:r>
      <w:r w:rsidRPr="00753F27">
        <w:rPr>
          <w:color w:val="0000FF"/>
        </w:rPr>
        <w:t>&lt;/</w:t>
      </w:r>
      <w:r w:rsidRPr="00753F27">
        <w:rPr>
          <w:color w:val="990000"/>
        </w:rPr>
        <w:t>ordertype</w:t>
      </w:r>
      <w:r w:rsidRPr="00753F27">
        <w:rPr>
          <w:color w:val="0000FF"/>
        </w:rPr>
        <w:t>&gt;</w:t>
      </w:r>
      <w:r w:rsidRPr="00753F27">
        <w:t xml:space="preserve"> </w:t>
      </w:r>
    </w:p>
    <w:p w14:paraId="394158D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header</w:t>
      </w:r>
      <w:r w:rsidRPr="00753F27">
        <w:rPr>
          <w:color w:val="0000FF"/>
        </w:rPr>
        <w:t>&gt;</w:t>
      </w:r>
    </w:p>
    <w:p w14:paraId="1AFA1ACE" w14:textId="77777777" w:rsidR="0053562E" w:rsidRPr="00753F27" w:rsidRDefault="0053562E" w:rsidP="0053562E">
      <w:pPr>
        <w:ind w:hanging="480"/>
      </w:pPr>
      <w:hyperlink r:id="rId1552" w:history="1">
        <w:r w:rsidRPr="00753F27">
          <w:rPr>
            <w:b/>
            <w:bCs/>
            <w:color w:val="FF0000"/>
            <w:u w:val="single"/>
          </w:rPr>
          <w:t>-</w:t>
        </w:r>
      </w:hyperlink>
      <w:r w:rsidRPr="00753F27">
        <w:t xml:space="preserve"> </w:t>
      </w:r>
      <w:r w:rsidRPr="00753F27">
        <w:rPr>
          <w:color w:val="0000FF"/>
        </w:rPr>
        <w:t>&lt;</w:t>
      </w:r>
      <w:r w:rsidRPr="00753F27">
        <w:rPr>
          <w:color w:val="990000"/>
        </w:rPr>
        <w:t>m2:LSR_RESP</w:t>
      </w:r>
      <w:r w:rsidRPr="00753F27">
        <w:rPr>
          <w:color w:val="FF0000"/>
        </w:rPr>
        <w:t xml:space="preserve"> xmlns:m2</w:t>
      </w:r>
      <w:r w:rsidRPr="00753F27">
        <w:rPr>
          <w:color w:val="0000FF"/>
        </w:rPr>
        <w:t>="</w:t>
      </w:r>
      <w:r w:rsidRPr="00753F27">
        <w:rPr>
          <w:b/>
          <w:bCs/>
          <w:color w:val="FF0000"/>
        </w:rPr>
        <w:t>http://lsr.att.com/obf/tML/UOM</w:t>
      </w:r>
      <w:r w:rsidRPr="00753F27">
        <w:rPr>
          <w:color w:val="0000FF"/>
        </w:rPr>
        <w:t>"&gt;</w:t>
      </w:r>
    </w:p>
    <w:p w14:paraId="07E31D7E" w14:textId="77777777" w:rsidR="0053562E" w:rsidRPr="00753F27" w:rsidRDefault="0053562E" w:rsidP="0053562E">
      <w:pPr>
        <w:ind w:hanging="480"/>
      </w:pPr>
      <w:hyperlink r:id="rId1553" w:history="1">
        <w:r w:rsidRPr="00753F27">
          <w:rPr>
            <w:b/>
            <w:bCs/>
            <w:color w:val="FF0000"/>
            <w:u w:val="single"/>
          </w:rPr>
          <w:t>-</w:t>
        </w:r>
      </w:hyperlink>
      <w:r w:rsidRPr="00753F27">
        <w:t xml:space="preserve"> </w:t>
      </w:r>
      <w:r w:rsidRPr="00753F27">
        <w:rPr>
          <w:color w:val="0000FF"/>
        </w:rPr>
        <w:t>&lt;</w:t>
      </w:r>
      <w:r w:rsidRPr="00753F27">
        <w:rPr>
          <w:color w:val="990000"/>
        </w:rPr>
        <w:t>m2:HDR</w:t>
      </w:r>
      <w:r w:rsidRPr="00753F27">
        <w:rPr>
          <w:color w:val="0000FF"/>
        </w:rPr>
        <w:t>&gt;</w:t>
      </w:r>
    </w:p>
    <w:p w14:paraId="2EEF174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m2:MESSAGE_ID</w:t>
      </w:r>
      <w:r w:rsidRPr="00753F27">
        <w:rPr>
          <w:color w:val="0000FF"/>
        </w:rPr>
        <w:t>&gt;</w:t>
      </w:r>
      <w:r w:rsidRPr="00753F27">
        <w:rPr>
          <w:b/>
          <w:bCs/>
        </w:rPr>
        <w:t>124577246902892.4734312035692</w:t>
      </w:r>
      <w:r w:rsidRPr="00753F27">
        <w:rPr>
          <w:color w:val="0000FF"/>
        </w:rPr>
        <w:t>&lt;/</w:t>
      </w:r>
      <w:r w:rsidRPr="00753F27">
        <w:rPr>
          <w:color w:val="990000"/>
        </w:rPr>
        <w:t>m2:MESSAGE_ID</w:t>
      </w:r>
      <w:r w:rsidRPr="00753F27">
        <w:rPr>
          <w:color w:val="0000FF"/>
        </w:rPr>
        <w:t>&gt;</w:t>
      </w:r>
      <w:r w:rsidRPr="00753F27">
        <w:t xml:space="preserve"> </w:t>
      </w:r>
    </w:p>
    <w:p w14:paraId="255CFAF3" w14:textId="77777777" w:rsidR="0053562E" w:rsidRPr="008C51B0" w:rsidRDefault="0053562E" w:rsidP="0053562E">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7B14154A" w14:textId="77777777" w:rsidR="0053562E" w:rsidRPr="00753F27" w:rsidRDefault="0053562E" w:rsidP="0053562E">
      <w:pPr>
        <w:ind w:hanging="480"/>
      </w:pPr>
      <w:r w:rsidRPr="008C51B0">
        <w:rPr>
          <w:b/>
          <w:bCs/>
          <w:color w:val="FF0000"/>
          <w:lang w:val="es-ES"/>
        </w:rPr>
        <w:t> </w:t>
      </w:r>
      <w:r w:rsidRPr="008C51B0">
        <w:rPr>
          <w:lang w:val="es-ES"/>
        </w:rPr>
        <w:t xml:space="preserve"> </w:t>
      </w:r>
      <w:r w:rsidRPr="00753F27">
        <w:rPr>
          <w:color w:val="0000FF"/>
        </w:rPr>
        <w:t>&lt;</w:t>
      </w:r>
      <w:r w:rsidRPr="00753F27">
        <w:rPr>
          <w:color w:val="990000"/>
        </w:rPr>
        <w:t>m2:MSG_TIMESTAMP</w:t>
      </w:r>
      <w:r w:rsidRPr="00753F27">
        <w:rPr>
          <w:color w:val="0000FF"/>
        </w:rPr>
        <w:t>&gt;</w:t>
      </w:r>
      <w:r w:rsidRPr="00753F27">
        <w:rPr>
          <w:b/>
          <w:bCs/>
        </w:rPr>
        <w:t>2009-06-23T10:54:29-05:00</w:t>
      </w:r>
      <w:r w:rsidRPr="00753F27">
        <w:rPr>
          <w:color w:val="0000FF"/>
        </w:rPr>
        <w:t>&lt;/</w:t>
      </w:r>
      <w:r w:rsidRPr="00753F27">
        <w:rPr>
          <w:color w:val="990000"/>
        </w:rPr>
        <w:t>m2:MSG_TIMESTAMP</w:t>
      </w:r>
      <w:r w:rsidRPr="00753F27">
        <w:rPr>
          <w:color w:val="0000FF"/>
        </w:rPr>
        <w:t>&gt;</w:t>
      </w:r>
      <w:r w:rsidRPr="00753F27">
        <w:t xml:space="preserve"> </w:t>
      </w:r>
    </w:p>
    <w:p w14:paraId="4C81AFFE"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m2:PON</w:t>
      </w:r>
      <w:r w:rsidRPr="00753F27">
        <w:rPr>
          <w:color w:val="0000FF"/>
        </w:rPr>
        <w:t>&gt;</w:t>
      </w:r>
      <w:r w:rsidRPr="00753F27">
        <w:rPr>
          <w:b/>
          <w:bCs/>
        </w:rPr>
        <w:t>CVTM2M064R31</w:t>
      </w:r>
      <w:r w:rsidRPr="00753F27">
        <w:rPr>
          <w:color w:val="0000FF"/>
        </w:rPr>
        <w:t>&lt;/</w:t>
      </w:r>
      <w:r w:rsidRPr="00753F27">
        <w:rPr>
          <w:color w:val="990000"/>
        </w:rPr>
        <w:t>m2:PON</w:t>
      </w:r>
      <w:r w:rsidRPr="00753F27">
        <w:rPr>
          <w:color w:val="0000FF"/>
        </w:rPr>
        <w:t>&gt;</w:t>
      </w:r>
      <w:r w:rsidRPr="00753F27">
        <w:t xml:space="preserve"> </w:t>
      </w:r>
    </w:p>
    <w:p w14:paraId="264983B5" w14:textId="77777777" w:rsidR="0053562E" w:rsidRPr="008C51B0" w:rsidRDefault="0053562E" w:rsidP="0053562E">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6D4E87D3"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7703790974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78BD9805"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20090623L00079-00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1C7DE716" w14:textId="77777777" w:rsidR="0053562E" w:rsidRPr="00753F27" w:rsidRDefault="0053562E" w:rsidP="0053562E">
      <w:pPr>
        <w:ind w:hanging="480"/>
      </w:pPr>
      <w:r w:rsidRPr="008C51B0">
        <w:rPr>
          <w:b/>
          <w:bCs/>
          <w:color w:val="FF0000"/>
          <w:lang w:val="es-ES"/>
        </w:rPr>
        <w:t> </w:t>
      </w:r>
      <w:r w:rsidRPr="008C51B0">
        <w:rPr>
          <w:lang w:val="es-ES"/>
        </w:rPr>
        <w:t xml:space="preserve"> </w:t>
      </w:r>
      <w:r w:rsidRPr="00753F27">
        <w:rPr>
          <w:color w:val="0000FF"/>
        </w:rPr>
        <w:t>&lt;</w:t>
      </w:r>
      <w:r w:rsidRPr="00753F27">
        <w:rPr>
          <w:color w:val="990000"/>
        </w:rPr>
        <w:t>m2:CC</w:t>
      </w:r>
      <w:r w:rsidRPr="00753F27">
        <w:rPr>
          <w:color w:val="0000FF"/>
        </w:rPr>
        <w:t>&gt;</w:t>
      </w:r>
      <w:r w:rsidRPr="00753F27">
        <w:rPr>
          <w:b/>
          <w:bCs/>
        </w:rPr>
        <w:t>9999</w:t>
      </w:r>
      <w:r w:rsidRPr="00753F27">
        <w:rPr>
          <w:color w:val="0000FF"/>
        </w:rPr>
        <w:t>&lt;/</w:t>
      </w:r>
      <w:r w:rsidRPr="00753F27">
        <w:rPr>
          <w:color w:val="990000"/>
        </w:rPr>
        <w:t>m2:CC</w:t>
      </w:r>
      <w:r w:rsidRPr="00753F27">
        <w:rPr>
          <w:color w:val="0000FF"/>
        </w:rPr>
        <w:t>&gt;</w:t>
      </w:r>
      <w:r w:rsidRPr="00753F27">
        <w:t xml:space="preserve"> </w:t>
      </w:r>
    </w:p>
    <w:p w14:paraId="251706C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m2:CLEC_APPL_ID</w:t>
      </w:r>
      <w:r w:rsidRPr="00753F27">
        <w:rPr>
          <w:color w:val="0000FF"/>
        </w:rPr>
        <w:t>&gt;</w:t>
      </w:r>
      <w:r w:rsidRPr="00753F27">
        <w:rPr>
          <w:b/>
          <w:bCs/>
        </w:rPr>
        <w:t>CTE-VALIDATOR</w:t>
      </w:r>
      <w:r w:rsidRPr="00753F27">
        <w:rPr>
          <w:color w:val="0000FF"/>
        </w:rPr>
        <w:t>&lt;/</w:t>
      </w:r>
      <w:r w:rsidRPr="00753F27">
        <w:rPr>
          <w:color w:val="990000"/>
        </w:rPr>
        <w:t>m2:CLEC_APPL_ID</w:t>
      </w:r>
      <w:r w:rsidRPr="00753F27">
        <w:rPr>
          <w:color w:val="0000FF"/>
        </w:rPr>
        <w:t>&gt;</w:t>
      </w:r>
      <w:r w:rsidRPr="00753F27">
        <w:t xml:space="preserve"> </w:t>
      </w:r>
    </w:p>
    <w:p w14:paraId="7F6C5E6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m2:CLEC_APPL_PASSWORD</w:t>
      </w:r>
      <w:r w:rsidRPr="00753F27">
        <w:rPr>
          <w:color w:val="0000FF"/>
        </w:rPr>
        <w:t>&gt;</w:t>
      </w:r>
      <w:r w:rsidRPr="00753F27">
        <w:rPr>
          <w:b/>
          <w:bCs/>
        </w:rPr>
        <w:t>PA$$WORD</w:t>
      </w:r>
      <w:r w:rsidRPr="00753F27">
        <w:rPr>
          <w:color w:val="0000FF"/>
        </w:rPr>
        <w:t>&lt;/</w:t>
      </w:r>
      <w:r w:rsidRPr="00753F27">
        <w:rPr>
          <w:color w:val="990000"/>
        </w:rPr>
        <w:t>m2:CLEC_APPL_PASSWORD</w:t>
      </w:r>
      <w:r w:rsidRPr="00753F27">
        <w:rPr>
          <w:color w:val="0000FF"/>
        </w:rPr>
        <w:t>&gt;</w:t>
      </w:r>
      <w:r w:rsidRPr="00753F27">
        <w:t xml:space="preserve"> </w:t>
      </w:r>
    </w:p>
    <w:p w14:paraId="7B6D97C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m2:DTSENT</w:t>
      </w:r>
      <w:r w:rsidRPr="00753F27">
        <w:rPr>
          <w:color w:val="0000FF"/>
        </w:rPr>
        <w:t>&gt;</w:t>
      </w:r>
      <w:r w:rsidRPr="00753F27">
        <w:rPr>
          <w:b/>
          <w:bCs/>
        </w:rPr>
        <w:t>200906231054AM</w:t>
      </w:r>
      <w:r w:rsidRPr="00753F27">
        <w:rPr>
          <w:color w:val="0000FF"/>
        </w:rPr>
        <w:t>&lt;/</w:t>
      </w:r>
      <w:r w:rsidRPr="00753F27">
        <w:rPr>
          <w:color w:val="990000"/>
        </w:rPr>
        <w:t>m2:DTSENT</w:t>
      </w:r>
      <w:r w:rsidRPr="00753F27">
        <w:rPr>
          <w:color w:val="0000FF"/>
        </w:rPr>
        <w:t>&gt;</w:t>
      </w:r>
      <w:r w:rsidRPr="00753F27">
        <w:t xml:space="preserve"> </w:t>
      </w:r>
    </w:p>
    <w:p w14:paraId="3663FCA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m2:ORD</w:t>
      </w:r>
      <w:r w:rsidRPr="00753F27">
        <w:rPr>
          <w:color w:val="0000FF"/>
        </w:rPr>
        <w:t>&gt;</w:t>
      </w:r>
      <w:r w:rsidRPr="00753F27">
        <w:rPr>
          <w:b/>
          <w:bCs/>
        </w:rPr>
        <w:t>NO1NLYV0</w:t>
      </w:r>
      <w:r w:rsidRPr="00753F27">
        <w:rPr>
          <w:color w:val="0000FF"/>
        </w:rPr>
        <w:t>&lt;/</w:t>
      </w:r>
      <w:r w:rsidRPr="00753F27">
        <w:rPr>
          <w:color w:val="990000"/>
        </w:rPr>
        <w:t>m2:ORD</w:t>
      </w:r>
      <w:r w:rsidRPr="00753F27">
        <w:rPr>
          <w:color w:val="0000FF"/>
        </w:rPr>
        <w:t>&gt;</w:t>
      </w:r>
      <w:r w:rsidRPr="00753F27">
        <w:t xml:space="preserve"> </w:t>
      </w:r>
    </w:p>
    <w:p w14:paraId="34E0E41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m2:STATUS_CODE</w:t>
      </w:r>
      <w:r w:rsidRPr="00753F27">
        <w:rPr>
          <w:color w:val="0000FF"/>
        </w:rPr>
        <w:t>&gt;</w:t>
      </w:r>
      <w:r w:rsidRPr="00753F27">
        <w:rPr>
          <w:b/>
          <w:bCs/>
        </w:rPr>
        <w:t>PD</w:t>
      </w:r>
      <w:r w:rsidRPr="00753F27">
        <w:rPr>
          <w:color w:val="0000FF"/>
        </w:rPr>
        <w:t>&lt;/</w:t>
      </w:r>
      <w:r w:rsidRPr="00753F27">
        <w:rPr>
          <w:color w:val="990000"/>
        </w:rPr>
        <w:t>m2:STATUS_CODE</w:t>
      </w:r>
      <w:r w:rsidRPr="00753F27">
        <w:rPr>
          <w:color w:val="0000FF"/>
        </w:rPr>
        <w:t>&gt;</w:t>
      </w:r>
      <w:r w:rsidRPr="00753F27">
        <w:t xml:space="preserve"> </w:t>
      </w:r>
    </w:p>
    <w:p w14:paraId="329B3A7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m2:STATUS_MSG</w:t>
      </w:r>
      <w:r w:rsidRPr="00753F27">
        <w:rPr>
          <w:color w:val="0000FF"/>
        </w:rPr>
        <w:t>&gt;</w:t>
      </w:r>
      <w:r w:rsidRPr="00753F27">
        <w:rPr>
          <w:b/>
          <w:bCs/>
        </w:rPr>
        <w:t>PENDING ORDER</w:t>
      </w:r>
      <w:r w:rsidRPr="00753F27">
        <w:rPr>
          <w:color w:val="0000FF"/>
        </w:rPr>
        <w:t>&lt;/</w:t>
      </w:r>
      <w:r w:rsidRPr="00753F27">
        <w:rPr>
          <w:color w:val="990000"/>
        </w:rPr>
        <w:t>m2:STATUS_MSG</w:t>
      </w:r>
      <w:r w:rsidRPr="00753F27">
        <w:rPr>
          <w:color w:val="0000FF"/>
        </w:rPr>
        <w:t>&gt;</w:t>
      </w:r>
      <w:r w:rsidRPr="00753F27">
        <w:t xml:space="preserve"> </w:t>
      </w:r>
    </w:p>
    <w:p w14:paraId="081FE272"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m2:REMARKS</w:t>
      </w:r>
      <w:r w:rsidRPr="00753F27">
        <w:rPr>
          <w:color w:val="0000FF"/>
        </w:rPr>
        <w:t>&gt;</w:t>
      </w:r>
      <w:r w:rsidRPr="00753F27">
        <w:rPr>
          <w:b/>
          <w:bCs/>
        </w:rPr>
        <w:t>Facilities have been checked Dispatch is Required</w:t>
      </w:r>
      <w:r w:rsidRPr="00753F27">
        <w:rPr>
          <w:color w:val="0000FF"/>
        </w:rPr>
        <w:t>&lt;/</w:t>
      </w:r>
      <w:r w:rsidRPr="00753F27">
        <w:rPr>
          <w:color w:val="990000"/>
        </w:rPr>
        <w:t>m2:REMARKS</w:t>
      </w:r>
      <w:r w:rsidRPr="00753F27">
        <w:rPr>
          <w:color w:val="0000FF"/>
        </w:rPr>
        <w:t>&gt;</w:t>
      </w:r>
      <w:r w:rsidRPr="00753F27">
        <w:t xml:space="preserve"> </w:t>
      </w:r>
    </w:p>
    <w:p w14:paraId="4A3EEDC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m2:TRAN_ACK_TYPE</w:t>
      </w:r>
      <w:r w:rsidRPr="00753F27">
        <w:rPr>
          <w:color w:val="0000FF"/>
        </w:rPr>
        <w:t>&gt;</w:t>
      </w:r>
      <w:r w:rsidRPr="00753F27">
        <w:rPr>
          <w:b/>
          <w:bCs/>
        </w:rPr>
        <w:t>AT</w:t>
      </w:r>
      <w:r w:rsidRPr="00753F27">
        <w:rPr>
          <w:color w:val="0000FF"/>
        </w:rPr>
        <w:t>&lt;/</w:t>
      </w:r>
      <w:r w:rsidRPr="00753F27">
        <w:rPr>
          <w:color w:val="990000"/>
        </w:rPr>
        <w:t>m2:TRAN_ACK_TYPE</w:t>
      </w:r>
      <w:r w:rsidRPr="00753F27">
        <w:rPr>
          <w:color w:val="0000FF"/>
        </w:rPr>
        <w:t>&gt;</w:t>
      </w:r>
      <w:r w:rsidRPr="00753F27">
        <w:t xml:space="preserve"> </w:t>
      </w:r>
    </w:p>
    <w:p w14:paraId="6B33E3B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m2:TRANS_SET_PURPOSE_CODE</w:t>
      </w:r>
      <w:r w:rsidRPr="00753F27">
        <w:rPr>
          <w:color w:val="0000FF"/>
        </w:rPr>
        <w:t>&gt;</w:t>
      </w:r>
      <w:r w:rsidRPr="00753F27">
        <w:rPr>
          <w:b/>
          <w:bCs/>
        </w:rPr>
        <w:t>06</w:t>
      </w:r>
      <w:r w:rsidRPr="00753F27">
        <w:rPr>
          <w:color w:val="0000FF"/>
        </w:rPr>
        <w:t>&lt;/</w:t>
      </w:r>
      <w:r w:rsidRPr="00753F27">
        <w:rPr>
          <w:color w:val="990000"/>
        </w:rPr>
        <w:t>m2:TRANS_SET_PURPOSE_CODE</w:t>
      </w:r>
      <w:r w:rsidRPr="00753F27">
        <w:rPr>
          <w:color w:val="0000FF"/>
        </w:rPr>
        <w:t>&gt;</w:t>
      </w:r>
      <w:r w:rsidRPr="00753F27">
        <w:t xml:space="preserve"> </w:t>
      </w:r>
    </w:p>
    <w:p w14:paraId="40B50009"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m2:HDR</w:t>
      </w:r>
      <w:r w:rsidRPr="00753F27">
        <w:rPr>
          <w:color w:val="0000FF"/>
        </w:rPr>
        <w:t>&gt;</w:t>
      </w:r>
    </w:p>
    <w:p w14:paraId="7ACF379A" w14:textId="77777777" w:rsidR="0053562E" w:rsidRPr="00753F27" w:rsidRDefault="0053562E" w:rsidP="0053562E">
      <w:pPr>
        <w:ind w:hanging="480"/>
      </w:pPr>
      <w:hyperlink r:id="rId1554" w:history="1">
        <w:r w:rsidRPr="00753F27">
          <w:rPr>
            <w:b/>
            <w:bCs/>
            <w:color w:val="FF0000"/>
            <w:u w:val="single"/>
          </w:rPr>
          <w:t>-</w:t>
        </w:r>
      </w:hyperlink>
      <w:r w:rsidRPr="00753F27">
        <w:t xml:space="preserve"> </w:t>
      </w:r>
      <w:r w:rsidRPr="00753F27">
        <w:rPr>
          <w:color w:val="0000FF"/>
        </w:rPr>
        <w:t>&lt;</w:t>
      </w:r>
      <w:r w:rsidRPr="00753F27">
        <w:rPr>
          <w:color w:val="990000"/>
        </w:rPr>
        <w:t>m2:NOTIFICATION</w:t>
      </w:r>
      <w:r w:rsidRPr="00753F27">
        <w:rPr>
          <w:color w:val="0000FF"/>
        </w:rPr>
        <w:t>&gt;</w:t>
      </w:r>
    </w:p>
    <w:p w14:paraId="7A950315" w14:textId="77777777" w:rsidR="0053562E" w:rsidRPr="00753F27" w:rsidRDefault="0053562E" w:rsidP="0053562E">
      <w:pPr>
        <w:ind w:hanging="480"/>
      </w:pPr>
      <w:hyperlink r:id="rId1555" w:history="1">
        <w:r w:rsidRPr="00753F27">
          <w:rPr>
            <w:b/>
            <w:bCs/>
            <w:color w:val="FF0000"/>
            <w:u w:val="single"/>
          </w:rPr>
          <w:t>-</w:t>
        </w:r>
      </w:hyperlink>
      <w:r w:rsidRPr="00753F27">
        <w:t xml:space="preserve"> </w:t>
      </w:r>
      <w:r w:rsidRPr="00753F27">
        <w:rPr>
          <w:color w:val="0000FF"/>
        </w:rPr>
        <w:t>&lt;</w:t>
      </w:r>
      <w:r w:rsidRPr="00753F27">
        <w:rPr>
          <w:color w:val="990000"/>
        </w:rPr>
        <w:t>m2:FIRM_ORDER_NOTIFICATION</w:t>
      </w:r>
      <w:r w:rsidRPr="00753F27">
        <w:rPr>
          <w:color w:val="0000FF"/>
        </w:rPr>
        <w:t>&gt;</w:t>
      </w:r>
    </w:p>
    <w:p w14:paraId="41A42B73" w14:textId="77777777" w:rsidR="0053562E" w:rsidRPr="00753F27" w:rsidRDefault="0053562E" w:rsidP="0053562E">
      <w:pPr>
        <w:ind w:hanging="480"/>
      </w:pPr>
      <w:hyperlink r:id="rId1556" w:history="1">
        <w:r w:rsidRPr="00753F27">
          <w:rPr>
            <w:b/>
            <w:bCs/>
            <w:color w:val="FF0000"/>
            <w:u w:val="single"/>
          </w:rPr>
          <w:t>-</w:t>
        </w:r>
      </w:hyperlink>
      <w:r w:rsidRPr="00753F27">
        <w:t xml:space="preserve"> </w:t>
      </w:r>
      <w:r w:rsidRPr="00753F27">
        <w:rPr>
          <w:color w:val="0000FF"/>
        </w:rPr>
        <w:t>&lt;</w:t>
      </w:r>
      <w:r w:rsidRPr="00753F27">
        <w:rPr>
          <w:color w:val="990000"/>
        </w:rPr>
        <w:t>m2:NOTIFICATION_ADMIN</w:t>
      </w:r>
      <w:r w:rsidRPr="00753F27">
        <w:rPr>
          <w:color w:val="0000FF"/>
        </w:rPr>
        <w:t>&gt;</w:t>
      </w:r>
    </w:p>
    <w:p w14:paraId="5223A72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m2:INIT</w:t>
      </w:r>
      <w:r w:rsidRPr="00753F27">
        <w:rPr>
          <w:color w:val="0000FF"/>
        </w:rPr>
        <w:t>&gt;</w:t>
      </w:r>
      <w:r w:rsidRPr="00753F27">
        <w:rPr>
          <w:b/>
          <w:bCs/>
        </w:rPr>
        <w:t>BOJANGLES</w:t>
      </w:r>
      <w:r w:rsidRPr="00753F27">
        <w:rPr>
          <w:color w:val="0000FF"/>
        </w:rPr>
        <w:t>&lt;/</w:t>
      </w:r>
      <w:r w:rsidRPr="00753F27">
        <w:rPr>
          <w:color w:val="990000"/>
        </w:rPr>
        <w:t>m2:INIT</w:t>
      </w:r>
      <w:r w:rsidRPr="00753F27">
        <w:rPr>
          <w:color w:val="0000FF"/>
        </w:rPr>
        <w:t>&gt;</w:t>
      </w:r>
      <w:r w:rsidRPr="00753F27">
        <w:t xml:space="preserve"> </w:t>
      </w:r>
    </w:p>
    <w:p w14:paraId="3CCF7A5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m2:INIT_TEL_NO</w:t>
      </w:r>
      <w:r w:rsidRPr="00753F27">
        <w:rPr>
          <w:color w:val="0000FF"/>
        </w:rPr>
        <w:t>&gt;</w:t>
      </w:r>
      <w:r w:rsidRPr="00753F27">
        <w:rPr>
          <w:b/>
          <w:bCs/>
        </w:rPr>
        <w:t>8884448888</w:t>
      </w:r>
      <w:r w:rsidRPr="00753F27">
        <w:rPr>
          <w:color w:val="0000FF"/>
        </w:rPr>
        <w:t>&lt;/</w:t>
      </w:r>
      <w:r w:rsidRPr="00753F27">
        <w:rPr>
          <w:color w:val="990000"/>
        </w:rPr>
        <w:t>m2:INIT_TEL_NO</w:t>
      </w:r>
      <w:r w:rsidRPr="00753F27">
        <w:rPr>
          <w:color w:val="0000FF"/>
        </w:rPr>
        <w:t>&gt;</w:t>
      </w:r>
      <w:r w:rsidRPr="00753F27">
        <w:t xml:space="preserve"> </w:t>
      </w:r>
    </w:p>
    <w:p w14:paraId="7E958E9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m2:REP</w:t>
      </w:r>
      <w:r w:rsidRPr="00753F27">
        <w:rPr>
          <w:color w:val="0000FF"/>
        </w:rPr>
        <w:t>&gt;</w:t>
      </w:r>
      <w:r w:rsidRPr="00753F27">
        <w:rPr>
          <w:b/>
          <w:bCs/>
        </w:rPr>
        <w:t>LCSC</w:t>
      </w:r>
      <w:r w:rsidRPr="00753F27">
        <w:rPr>
          <w:color w:val="0000FF"/>
        </w:rPr>
        <w:t>&lt;/</w:t>
      </w:r>
      <w:r w:rsidRPr="00753F27">
        <w:rPr>
          <w:color w:val="990000"/>
        </w:rPr>
        <w:t>m2:REP</w:t>
      </w:r>
      <w:r w:rsidRPr="00753F27">
        <w:rPr>
          <w:color w:val="0000FF"/>
        </w:rPr>
        <w:t>&gt;</w:t>
      </w:r>
      <w:r w:rsidRPr="00753F27">
        <w:t xml:space="preserve"> </w:t>
      </w:r>
    </w:p>
    <w:p w14:paraId="4A8CCE3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m2:REP_TEL_NO</w:t>
      </w:r>
      <w:r w:rsidRPr="00753F27">
        <w:rPr>
          <w:color w:val="0000FF"/>
        </w:rPr>
        <w:t>&gt;</w:t>
      </w:r>
      <w:r w:rsidRPr="00753F27">
        <w:rPr>
          <w:b/>
          <w:bCs/>
        </w:rPr>
        <w:t>8006670807</w:t>
      </w:r>
      <w:r w:rsidRPr="00753F27">
        <w:rPr>
          <w:color w:val="0000FF"/>
        </w:rPr>
        <w:t>&lt;/</w:t>
      </w:r>
      <w:r w:rsidRPr="00753F27">
        <w:rPr>
          <w:color w:val="990000"/>
        </w:rPr>
        <w:t>m2:REP_TEL_NO</w:t>
      </w:r>
      <w:r w:rsidRPr="00753F27">
        <w:rPr>
          <w:color w:val="0000FF"/>
        </w:rPr>
        <w:t>&gt;</w:t>
      </w:r>
      <w:r w:rsidRPr="00753F27">
        <w:t xml:space="preserve"> </w:t>
      </w:r>
    </w:p>
    <w:p w14:paraId="16CEE74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m2:DD_CD</w:t>
      </w:r>
      <w:r w:rsidRPr="00753F27">
        <w:rPr>
          <w:color w:val="0000FF"/>
        </w:rPr>
        <w:t>&gt;</w:t>
      </w:r>
      <w:r w:rsidRPr="00753F27">
        <w:rPr>
          <w:b/>
          <w:bCs/>
        </w:rPr>
        <w:t>20091201</w:t>
      </w:r>
      <w:r w:rsidRPr="00753F27">
        <w:rPr>
          <w:color w:val="0000FF"/>
        </w:rPr>
        <w:t>&lt;/</w:t>
      </w:r>
      <w:r w:rsidRPr="00753F27">
        <w:rPr>
          <w:color w:val="990000"/>
        </w:rPr>
        <w:t>m2:DD_CD</w:t>
      </w:r>
      <w:r w:rsidRPr="00753F27">
        <w:rPr>
          <w:color w:val="0000FF"/>
        </w:rPr>
        <w:t>&gt;</w:t>
      </w:r>
      <w:r w:rsidRPr="00753F27">
        <w:t xml:space="preserve"> </w:t>
      </w:r>
    </w:p>
    <w:p w14:paraId="1A8B281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m2:BAN1</w:t>
      </w:r>
      <w:r w:rsidRPr="00753F27">
        <w:rPr>
          <w:color w:val="0000FF"/>
        </w:rPr>
        <w:t>&gt;</w:t>
      </w:r>
      <w:r w:rsidRPr="00753F27">
        <w:rPr>
          <w:b/>
          <w:bCs/>
        </w:rPr>
        <w:t>770Q886621621</w:t>
      </w:r>
      <w:r w:rsidRPr="00753F27">
        <w:rPr>
          <w:color w:val="0000FF"/>
        </w:rPr>
        <w:t>&lt;/</w:t>
      </w:r>
      <w:r w:rsidRPr="00753F27">
        <w:rPr>
          <w:color w:val="990000"/>
        </w:rPr>
        <w:t>m2:BAN1</w:t>
      </w:r>
      <w:r w:rsidRPr="00753F27">
        <w:rPr>
          <w:color w:val="0000FF"/>
        </w:rPr>
        <w:t>&gt;</w:t>
      </w:r>
      <w:r w:rsidRPr="00753F27">
        <w:t xml:space="preserve"> </w:t>
      </w:r>
    </w:p>
    <w:p w14:paraId="678EEFDF"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m2:NOTIFICATION_ADMIN</w:t>
      </w:r>
      <w:r w:rsidRPr="00753F27">
        <w:rPr>
          <w:color w:val="0000FF"/>
        </w:rPr>
        <w:t>&gt;</w:t>
      </w:r>
    </w:p>
    <w:p w14:paraId="71952A35" w14:textId="77777777" w:rsidR="0053562E" w:rsidRPr="00753F27" w:rsidRDefault="0053562E" w:rsidP="0053562E">
      <w:pPr>
        <w:ind w:hanging="480"/>
      </w:pPr>
      <w:hyperlink r:id="rId1557" w:history="1">
        <w:r w:rsidRPr="00753F27">
          <w:rPr>
            <w:b/>
            <w:bCs/>
            <w:color w:val="FF0000"/>
            <w:u w:val="single"/>
          </w:rPr>
          <w:t>-</w:t>
        </w:r>
      </w:hyperlink>
      <w:r w:rsidRPr="00753F27">
        <w:t xml:space="preserve"> </w:t>
      </w:r>
      <w:r w:rsidRPr="00753F27">
        <w:rPr>
          <w:color w:val="0000FF"/>
        </w:rPr>
        <w:t>&lt;</w:t>
      </w:r>
      <w:r w:rsidRPr="00753F27">
        <w:rPr>
          <w:color w:val="990000"/>
        </w:rPr>
        <w:t>m2:SERVICES_INFO</w:t>
      </w:r>
      <w:r w:rsidRPr="00753F27">
        <w:rPr>
          <w:color w:val="0000FF"/>
        </w:rPr>
        <w:t>&gt;</w:t>
      </w:r>
    </w:p>
    <w:p w14:paraId="0281183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m2:LOCNUM_SVCS</w:t>
      </w:r>
      <w:r w:rsidRPr="00753F27">
        <w:rPr>
          <w:color w:val="0000FF"/>
        </w:rPr>
        <w:t>&gt;</w:t>
      </w:r>
      <w:r w:rsidRPr="00753F27">
        <w:rPr>
          <w:b/>
          <w:bCs/>
        </w:rPr>
        <w:t>000</w:t>
      </w:r>
      <w:r w:rsidRPr="00753F27">
        <w:rPr>
          <w:color w:val="0000FF"/>
        </w:rPr>
        <w:t>&lt;/</w:t>
      </w:r>
      <w:r w:rsidRPr="00753F27">
        <w:rPr>
          <w:color w:val="990000"/>
        </w:rPr>
        <w:t>m2:LOCNUM_SVCS</w:t>
      </w:r>
      <w:r w:rsidRPr="00753F27">
        <w:rPr>
          <w:color w:val="0000FF"/>
        </w:rPr>
        <w:t>&gt;</w:t>
      </w:r>
      <w:r w:rsidRPr="00753F27">
        <w:t xml:space="preserve"> </w:t>
      </w:r>
    </w:p>
    <w:p w14:paraId="2D899054"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m2:LNUM</w:t>
      </w:r>
      <w:r w:rsidRPr="00753F27">
        <w:rPr>
          <w:color w:val="0000FF"/>
        </w:rPr>
        <w:t>&gt;</w:t>
      </w:r>
      <w:r w:rsidRPr="00753F27">
        <w:rPr>
          <w:b/>
          <w:bCs/>
        </w:rPr>
        <w:t>00001</w:t>
      </w:r>
      <w:r w:rsidRPr="00753F27">
        <w:rPr>
          <w:color w:val="0000FF"/>
        </w:rPr>
        <w:t>&lt;/</w:t>
      </w:r>
      <w:r w:rsidRPr="00753F27">
        <w:rPr>
          <w:color w:val="990000"/>
        </w:rPr>
        <w:t>m2:LNUM</w:t>
      </w:r>
      <w:r w:rsidRPr="00753F27">
        <w:rPr>
          <w:color w:val="0000FF"/>
        </w:rPr>
        <w:t>&gt;</w:t>
      </w:r>
      <w:r w:rsidRPr="00753F27">
        <w:t xml:space="preserve"> </w:t>
      </w:r>
    </w:p>
    <w:p w14:paraId="1172A46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m2:TNS</w:t>
      </w:r>
      <w:r w:rsidRPr="00753F27">
        <w:rPr>
          <w:color w:val="0000FF"/>
        </w:rPr>
        <w:t>&gt;</w:t>
      </w:r>
      <w:r w:rsidRPr="00753F27">
        <w:rPr>
          <w:b/>
          <w:bCs/>
        </w:rPr>
        <w:t>7703790974</w:t>
      </w:r>
      <w:r w:rsidRPr="00753F27">
        <w:rPr>
          <w:color w:val="0000FF"/>
        </w:rPr>
        <w:t>&lt;/</w:t>
      </w:r>
      <w:r w:rsidRPr="00753F27">
        <w:rPr>
          <w:color w:val="990000"/>
        </w:rPr>
        <w:t>m2:TNS</w:t>
      </w:r>
      <w:r w:rsidRPr="00753F27">
        <w:rPr>
          <w:color w:val="0000FF"/>
        </w:rPr>
        <w:t>&gt;</w:t>
      </w:r>
      <w:r w:rsidRPr="00753F27">
        <w:t xml:space="preserve"> </w:t>
      </w:r>
    </w:p>
    <w:p w14:paraId="761A1BF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m2:SERVICES_INFO</w:t>
      </w:r>
      <w:r w:rsidRPr="00753F27">
        <w:rPr>
          <w:color w:val="0000FF"/>
        </w:rPr>
        <w:t>&gt;</w:t>
      </w:r>
    </w:p>
    <w:p w14:paraId="62AFF267" w14:textId="77777777" w:rsidR="0053562E" w:rsidRPr="00753F27" w:rsidRDefault="0053562E" w:rsidP="0053562E">
      <w:pPr>
        <w:ind w:hanging="480"/>
      </w:pPr>
      <w:hyperlink r:id="rId1558" w:history="1">
        <w:r w:rsidRPr="00753F27">
          <w:rPr>
            <w:b/>
            <w:bCs/>
            <w:color w:val="FF0000"/>
            <w:u w:val="single"/>
          </w:rPr>
          <w:t>-</w:t>
        </w:r>
      </w:hyperlink>
      <w:r w:rsidRPr="00753F27">
        <w:t xml:space="preserve"> </w:t>
      </w:r>
      <w:r w:rsidRPr="00753F27">
        <w:rPr>
          <w:color w:val="0000FF"/>
        </w:rPr>
        <w:t>&lt;</w:t>
      </w:r>
      <w:r w:rsidRPr="00753F27">
        <w:rPr>
          <w:color w:val="990000"/>
        </w:rPr>
        <w:t>m2:DIRECTORY_INFO</w:t>
      </w:r>
      <w:r w:rsidRPr="00753F27">
        <w:rPr>
          <w:color w:val="0000FF"/>
        </w:rPr>
        <w:t>&gt;</w:t>
      </w:r>
    </w:p>
    <w:p w14:paraId="12F33642"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m2:DLNUM</w:t>
      </w:r>
      <w:r w:rsidRPr="00753F27">
        <w:rPr>
          <w:color w:val="0000FF"/>
        </w:rPr>
        <w:t>&gt;</w:t>
      </w:r>
      <w:r w:rsidRPr="00753F27">
        <w:rPr>
          <w:b/>
          <w:bCs/>
        </w:rPr>
        <w:t>0001</w:t>
      </w:r>
      <w:r w:rsidRPr="00753F27">
        <w:rPr>
          <w:color w:val="0000FF"/>
        </w:rPr>
        <w:t>&lt;/</w:t>
      </w:r>
      <w:r w:rsidRPr="00753F27">
        <w:rPr>
          <w:color w:val="990000"/>
        </w:rPr>
        <w:t>m2:DLNUM</w:t>
      </w:r>
      <w:r w:rsidRPr="00753F27">
        <w:rPr>
          <w:color w:val="0000FF"/>
        </w:rPr>
        <w:t>&gt;</w:t>
      </w:r>
      <w:r w:rsidRPr="00753F27">
        <w:t xml:space="preserve"> </w:t>
      </w:r>
    </w:p>
    <w:p w14:paraId="1775377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m2:LTN</w:t>
      </w:r>
      <w:r w:rsidRPr="00753F27">
        <w:rPr>
          <w:color w:val="0000FF"/>
        </w:rPr>
        <w:t>&gt;</w:t>
      </w:r>
      <w:r w:rsidRPr="00753F27">
        <w:rPr>
          <w:b/>
          <w:bCs/>
        </w:rPr>
        <w:t>7703790974</w:t>
      </w:r>
      <w:r w:rsidRPr="00753F27">
        <w:rPr>
          <w:color w:val="0000FF"/>
        </w:rPr>
        <w:t>&lt;/</w:t>
      </w:r>
      <w:r w:rsidRPr="00753F27">
        <w:rPr>
          <w:color w:val="990000"/>
        </w:rPr>
        <w:t>m2:LTN</w:t>
      </w:r>
      <w:r w:rsidRPr="00753F27">
        <w:rPr>
          <w:color w:val="0000FF"/>
        </w:rPr>
        <w:t>&gt;</w:t>
      </w:r>
      <w:r w:rsidRPr="00753F27">
        <w:t xml:space="preserve"> </w:t>
      </w:r>
    </w:p>
    <w:p w14:paraId="06DE115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m2:LACT</w:t>
      </w:r>
      <w:r w:rsidRPr="00753F27">
        <w:rPr>
          <w:color w:val="0000FF"/>
        </w:rPr>
        <w:t>&gt;</w:t>
      </w:r>
      <w:r w:rsidRPr="00753F27">
        <w:rPr>
          <w:b/>
          <w:bCs/>
        </w:rPr>
        <w:t>N</w:t>
      </w:r>
      <w:r w:rsidRPr="00753F27">
        <w:rPr>
          <w:color w:val="0000FF"/>
        </w:rPr>
        <w:t>&lt;/</w:t>
      </w:r>
      <w:r w:rsidRPr="00753F27">
        <w:rPr>
          <w:color w:val="990000"/>
        </w:rPr>
        <w:t>m2:LACT</w:t>
      </w:r>
      <w:r w:rsidRPr="00753F27">
        <w:rPr>
          <w:color w:val="0000FF"/>
        </w:rPr>
        <w:t>&gt;</w:t>
      </w:r>
      <w:r w:rsidRPr="00753F27">
        <w:t xml:space="preserve"> </w:t>
      </w:r>
    </w:p>
    <w:p w14:paraId="104B540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m2:LTY</w:t>
      </w:r>
      <w:r w:rsidRPr="00753F27">
        <w:rPr>
          <w:color w:val="0000FF"/>
        </w:rPr>
        <w:t>&gt;</w:t>
      </w:r>
      <w:r w:rsidRPr="00753F27">
        <w:rPr>
          <w:b/>
          <w:bCs/>
        </w:rPr>
        <w:t>3</w:t>
      </w:r>
      <w:r w:rsidRPr="00753F27">
        <w:rPr>
          <w:color w:val="0000FF"/>
        </w:rPr>
        <w:t>&lt;/</w:t>
      </w:r>
      <w:r w:rsidRPr="00753F27">
        <w:rPr>
          <w:color w:val="990000"/>
        </w:rPr>
        <w:t>m2:LTY</w:t>
      </w:r>
      <w:r w:rsidRPr="00753F27">
        <w:rPr>
          <w:color w:val="0000FF"/>
        </w:rPr>
        <w:t>&gt;</w:t>
      </w:r>
      <w:r w:rsidRPr="00753F27">
        <w:t xml:space="preserve"> </w:t>
      </w:r>
    </w:p>
    <w:p w14:paraId="34E25C57"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m2:STYC</w:t>
      </w:r>
      <w:r w:rsidRPr="00753F27">
        <w:rPr>
          <w:color w:val="0000FF"/>
        </w:rPr>
        <w:t>&gt;</w:t>
      </w:r>
      <w:r w:rsidRPr="00753F27">
        <w:rPr>
          <w:b/>
          <w:bCs/>
        </w:rPr>
        <w:t>SL</w:t>
      </w:r>
      <w:r w:rsidRPr="00753F27">
        <w:rPr>
          <w:color w:val="0000FF"/>
        </w:rPr>
        <w:t>&lt;/</w:t>
      </w:r>
      <w:r w:rsidRPr="00753F27">
        <w:rPr>
          <w:color w:val="990000"/>
        </w:rPr>
        <w:t>m2:STYC</w:t>
      </w:r>
      <w:r w:rsidRPr="00753F27">
        <w:rPr>
          <w:color w:val="0000FF"/>
        </w:rPr>
        <w:t>&gt;</w:t>
      </w:r>
      <w:r w:rsidRPr="00753F27">
        <w:t xml:space="preserve"> </w:t>
      </w:r>
    </w:p>
    <w:p w14:paraId="6AFD555D"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m2:DOI</w:t>
      </w:r>
      <w:r w:rsidRPr="00753F27">
        <w:rPr>
          <w:color w:val="0000FF"/>
        </w:rPr>
        <w:t>&gt;</w:t>
      </w:r>
      <w:r w:rsidRPr="00753F27">
        <w:rPr>
          <w:b/>
          <w:bCs/>
        </w:rPr>
        <w:t>0</w:t>
      </w:r>
      <w:r w:rsidRPr="00753F27">
        <w:rPr>
          <w:color w:val="0000FF"/>
        </w:rPr>
        <w:t>&lt;/</w:t>
      </w:r>
      <w:r w:rsidRPr="00753F27">
        <w:rPr>
          <w:color w:val="990000"/>
        </w:rPr>
        <w:t>m2:DOI</w:t>
      </w:r>
      <w:r w:rsidRPr="00753F27">
        <w:rPr>
          <w:color w:val="0000FF"/>
        </w:rPr>
        <w:t>&gt;</w:t>
      </w:r>
      <w:r w:rsidRPr="00753F27">
        <w:t xml:space="preserve"> </w:t>
      </w:r>
    </w:p>
    <w:p w14:paraId="13C0AFD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m2:TOA</w:t>
      </w:r>
      <w:r w:rsidRPr="00753F27">
        <w:rPr>
          <w:color w:val="0000FF"/>
        </w:rPr>
        <w:t>&gt;</w:t>
      </w:r>
      <w:r w:rsidRPr="00753F27">
        <w:rPr>
          <w:b/>
          <w:bCs/>
        </w:rPr>
        <w:t>R</w:t>
      </w:r>
      <w:r w:rsidRPr="00753F27">
        <w:rPr>
          <w:color w:val="0000FF"/>
        </w:rPr>
        <w:t>&lt;/</w:t>
      </w:r>
      <w:r w:rsidRPr="00753F27">
        <w:rPr>
          <w:color w:val="990000"/>
        </w:rPr>
        <w:t>m2:TOA</w:t>
      </w:r>
      <w:r w:rsidRPr="00753F27">
        <w:rPr>
          <w:color w:val="0000FF"/>
        </w:rPr>
        <w:t>&gt;</w:t>
      </w:r>
      <w:r w:rsidRPr="00753F27">
        <w:t xml:space="preserve"> </w:t>
      </w:r>
    </w:p>
    <w:p w14:paraId="6227C4D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m2:LISTNM</w:t>
      </w:r>
      <w:r w:rsidRPr="00753F27">
        <w:rPr>
          <w:color w:val="0000FF"/>
        </w:rPr>
        <w:t>&gt;</w:t>
      </w:r>
      <w:r w:rsidRPr="00753F27">
        <w:rPr>
          <w:b/>
          <w:bCs/>
        </w:rPr>
        <w:t>Skies Sunny</w:t>
      </w:r>
      <w:r w:rsidRPr="00753F27">
        <w:rPr>
          <w:color w:val="0000FF"/>
        </w:rPr>
        <w:t>&lt;/</w:t>
      </w:r>
      <w:r w:rsidRPr="00753F27">
        <w:rPr>
          <w:color w:val="990000"/>
        </w:rPr>
        <w:t>m2:LISTNM</w:t>
      </w:r>
      <w:r w:rsidRPr="00753F27">
        <w:rPr>
          <w:color w:val="0000FF"/>
        </w:rPr>
        <w:t>&gt;</w:t>
      </w:r>
      <w:r w:rsidRPr="00753F27">
        <w:t xml:space="preserve"> </w:t>
      </w:r>
    </w:p>
    <w:p w14:paraId="2AB678B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m2:LISTADR</w:t>
      </w:r>
      <w:r w:rsidRPr="00753F27">
        <w:rPr>
          <w:color w:val="0000FF"/>
        </w:rPr>
        <w:t>&gt;</w:t>
      </w:r>
      <w:r w:rsidRPr="00753F27">
        <w:rPr>
          <w:b/>
          <w:bCs/>
        </w:rPr>
        <w:t>5375 Chamblee Dunwoody Rd</w:t>
      </w:r>
      <w:r w:rsidRPr="00753F27">
        <w:rPr>
          <w:color w:val="0000FF"/>
        </w:rPr>
        <w:t>&lt;/</w:t>
      </w:r>
      <w:r w:rsidRPr="00753F27">
        <w:rPr>
          <w:color w:val="990000"/>
        </w:rPr>
        <w:t>m2:LISTADR</w:t>
      </w:r>
      <w:r w:rsidRPr="00753F27">
        <w:rPr>
          <w:color w:val="0000FF"/>
        </w:rPr>
        <w:t>&gt;</w:t>
      </w:r>
      <w:r w:rsidRPr="00753F27">
        <w:t xml:space="preserve"> </w:t>
      </w:r>
    </w:p>
    <w:p w14:paraId="3541E8CF"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m2:DIRECTORY_INFO</w:t>
      </w:r>
      <w:r w:rsidRPr="00753F27">
        <w:rPr>
          <w:color w:val="0000FF"/>
        </w:rPr>
        <w:t>&gt;</w:t>
      </w:r>
    </w:p>
    <w:p w14:paraId="3C8D2F5B"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m2:FIRM_ORDER_NOTIFICATION</w:t>
      </w:r>
      <w:r w:rsidRPr="00753F27">
        <w:rPr>
          <w:color w:val="0000FF"/>
        </w:rPr>
        <w:t>&gt;</w:t>
      </w:r>
    </w:p>
    <w:p w14:paraId="0F5E8DF4"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m2:NOTIFICATION</w:t>
      </w:r>
      <w:r w:rsidRPr="00753F27">
        <w:rPr>
          <w:color w:val="0000FF"/>
        </w:rPr>
        <w:t>&gt;</w:t>
      </w:r>
    </w:p>
    <w:p w14:paraId="39787F97"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m2:LSR_RESP</w:t>
      </w:r>
      <w:r w:rsidRPr="00753F27">
        <w:rPr>
          <w:color w:val="0000FF"/>
        </w:rPr>
        <w:t>&gt;</w:t>
      </w:r>
    </w:p>
    <w:p w14:paraId="5EC3954D"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m1:ATT_LSR_ORD_RSP</w:t>
      </w:r>
      <w:r w:rsidRPr="00753F27">
        <w:rPr>
          <w:color w:val="0000FF"/>
        </w:rPr>
        <w:t>&gt;</w:t>
      </w:r>
    </w:p>
    <w:p w14:paraId="104395D3" w14:textId="77777777" w:rsidR="0053562E" w:rsidRPr="00753F27" w:rsidRDefault="0053562E" w:rsidP="0053562E"/>
    <w:p w14:paraId="0BD773E2" w14:textId="77777777" w:rsidR="00B752E4" w:rsidRPr="00BC23B4" w:rsidRDefault="00572CF8">
      <w:pPr>
        <w:rPr>
          <w:rFonts w:ascii="Arial" w:hAnsi="Arial" w:cs="Arial"/>
          <w:b/>
          <w:bCs/>
          <w:szCs w:val="20"/>
        </w:rPr>
      </w:pPr>
      <w:r>
        <w:rPr>
          <w:b/>
          <w:bCs/>
        </w:rPr>
        <w:br w:type="page"/>
      </w:r>
      <w:r w:rsidR="00B752E4" w:rsidRPr="00BC23B4">
        <w:rPr>
          <w:rFonts w:ascii="Arial" w:hAnsi="Arial" w:cs="Arial"/>
          <w:b/>
          <w:bCs/>
        </w:rPr>
        <w:t>TEST CASE M065: Scenario Description: (Act=V) Partial Migration to a new account with hunting.</w:t>
      </w:r>
    </w:p>
    <w:p w14:paraId="6385495D" w14:textId="77777777" w:rsidR="00B752E4" w:rsidRPr="00BC23B4" w:rsidRDefault="00B752E4">
      <w:pPr>
        <w:rPr>
          <w:rFonts w:ascii="Arial" w:hAnsi="Arial" w:cs="Arial"/>
          <w:b/>
          <w:bCs/>
        </w:rPr>
      </w:pPr>
      <w:r w:rsidRPr="00BC23B4">
        <w:rPr>
          <w:rFonts w:ascii="Arial" w:hAnsi="Arial" w:cs="Arial"/>
          <w:b/>
          <w:bCs/>
        </w:rPr>
        <w:t>Type of Account:  Business / Multi-Line</w:t>
      </w:r>
    </w:p>
    <w:p w14:paraId="0B5C71B2" w14:textId="77777777" w:rsidR="00BC23B4" w:rsidRPr="00BC23B4" w:rsidRDefault="00BC23B4">
      <w:pPr>
        <w:rPr>
          <w:rFonts w:ascii="Arial" w:hAnsi="Arial" w:cs="Arial"/>
          <w:b/>
          <w:bCs/>
          <w:szCs w:val="20"/>
        </w:rPr>
      </w:pPr>
    </w:p>
    <w:p w14:paraId="74826545" w14:textId="77777777" w:rsidR="00B752E4" w:rsidRPr="00BC23B4" w:rsidRDefault="00B752E4">
      <w:pPr>
        <w:rPr>
          <w:rFonts w:ascii="Arial" w:hAnsi="Arial" w:cs="Arial"/>
        </w:rPr>
      </w:pPr>
    </w:p>
    <w:tbl>
      <w:tblPr>
        <w:tblW w:w="927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410"/>
        <w:gridCol w:w="2650"/>
        <w:gridCol w:w="50"/>
      </w:tblGrid>
      <w:tr w:rsidR="00B752E4" w:rsidRPr="00BC23B4" w14:paraId="0586F93E" w14:textId="77777777">
        <w:trPr>
          <w:gridAfter w:val="1"/>
          <w:wAfter w:w="50" w:type="dxa"/>
          <w:tblHeader/>
        </w:trPr>
        <w:tc>
          <w:tcPr>
            <w:tcW w:w="2160" w:type="dxa"/>
            <w:tcBorders>
              <w:top w:val="single" w:sz="6" w:space="0" w:color="auto"/>
              <w:left w:val="single" w:sz="6" w:space="0" w:color="auto"/>
              <w:bottom w:val="single" w:sz="6" w:space="0" w:color="auto"/>
              <w:right w:val="single" w:sz="6" w:space="0" w:color="auto"/>
            </w:tcBorders>
          </w:tcPr>
          <w:p w14:paraId="4973FD54" w14:textId="77777777" w:rsidR="00B752E4" w:rsidRPr="00BC23B4" w:rsidRDefault="00BC23B4" w:rsidP="00BC23B4">
            <w:pPr>
              <w:jc w:val="center"/>
              <w:rPr>
                <w:rFonts w:ascii="Arial" w:hAnsi="Arial" w:cs="Arial"/>
                <w:b/>
                <w:bCs/>
              </w:rPr>
            </w:pPr>
            <w:r w:rsidRPr="00BC23B4">
              <w:rPr>
                <w:rFonts w:ascii="Arial" w:hAnsi="Arial" w:cs="Arial"/>
                <w:b/>
                <w:bCs/>
              </w:rPr>
              <w:t>FIELDS</w:t>
            </w:r>
          </w:p>
        </w:tc>
        <w:tc>
          <w:tcPr>
            <w:tcW w:w="4410" w:type="dxa"/>
            <w:tcBorders>
              <w:top w:val="single" w:sz="6" w:space="0" w:color="auto"/>
              <w:left w:val="single" w:sz="6" w:space="0" w:color="auto"/>
              <w:bottom w:val="single" w:sz="6" w:space="0" w:color="auto"/>
              <w:right w:val="single" w:sz="6" w:space="0" w:color="auto"/>
            </w:tcBorders>
          </w:tcPr>
          <w:p w14:paraId="01CA63B3" w14:textId="77777777" w:rsidR="00B752E4" w:rsidRPr="00BC23B4" w:rsidRDefault="00B752E4">
            <w:pPr>
              <w:jc w:val="center"/>
              <w:rPr>
                <w:rFonts w:ascii="Arial" w:hAnsi="Arial" w:cs="Arial"/>
                <w:b/>
                <w:bCs/>
              </w:rPr>
            </w:pPr>
            <w:r w:rsidRPr="00BC23B4">
              <w:rPr>
                <w:rFonts w:ascii="Arial" w:hAnsi="Arial" w:cs="Arial"/>
                <w:b/>
                <w:bCs/>
              </w:rPr>
              <w:t>FIELD DESCRIPTION</w:t>
            </w:r>
          </w:p>
        </w:tc>
        <w:tc>
          <w:tcPr>
            <w:tcW w:w="2650" w:type="dxa"/>
            <w:tcBorders>
              <w:top w:val="single" w:sz="6" w:space="0" w:color="auto"/>
              <w:left w:val="single" w:sz="6" w:space="0" w:color="auto"/>
              <w:bottom w:val="single" w:sz="6" w:space="0" w:color="auto"/>
              <w:right w:val="single" w:sz="6" w:space="0" w:color="auto"/>
            </w:tcBorders>
          </w:tcPr>
          <w:p w14:paraId="4C5F77E2" w14:textId="77777777" w:rsidR="00B752E4" w:rsidRPr="00BC23B4" w:rsidRDefault="00B752E4">
            <w:pPr>
              <w:jc w:val="center"/>
              <w:rPr>
                <w:rFonts w:ascii="Arial" w:hAnsi="Arial" w:cs="Arial"/>
                <w:b/>
                <w:bCs/>
                <w:iCs/>
              </w:rPr>
            </w:pPr>
            <w:r w:rsidRPr="00BC23B4">
              <w:rPr>
                <w:rFonts w:ascii="Arial" w:hAnsi="Arial" w:cs="Arial"/>
                <w:b/>
                <w:bCs/>
                <w:iCs/>
              </w:rPr>
              <w:t>INPUT</w:t>
            </w:r>
          </w:p>
        </w:tc>
      </w:tr>
      <w:tr w:rsidR="00B752E4" w:rsidRPr="00BC23B4" w14:paraId="77817035"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0000FF"/>
          </w:tcPr>
          <w:p w14:paraId="2614655D"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7F2A75C5"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3BBA8FC6" w14:textId="77777777" w:rsidR="00B752E4" w:rsidRPr="00BC23B4" w:rsidRDefault="00B752E4">
            <w:pPr>
              <w:pStyle w:val="Heading4"/>
              <w:rPr>
                <w:rFonts w:cs="Arial"/>
                <w:b/>
                <w:i w:val="0"/>
                <w:iCs w:val="0"/>
              </w:rPr>
            </w:pPr>
            <w:r w:rsidRPr="00BC23B4">
              <w:rPr>
                <w:rFonts w:cs="Arial"/>
                <w:b/>
                <w:i w:val="0"/>
                <w:iCs w:val="0"/>
              </w:rPr>
              <w:t>Administrative Section</w:t>
            </w:r>
          </w:p>
        </w:tc>
      </w:tr>
      <w:tr w:rsidR="00B752E4" w:rsidRPr="00BC23B4" w14:paraId="4F23578D"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AF4F46A" w14:textId="77777777" w:rsidR="00B752E4" w:rsidRPr="00BC23B4" w:rsidRDefault="00B752E4">
            <w:pPr>
              <w:pStyle w:val="FormData0"/>
              <w:rPr>
                <w:b/>
                <w:color w:val="auto"/>
                <w:szCs w:val="24"/>
              </w:rPr>
            </w:pPr>
            <w:r w:rsidRPr="00BC23B4">
              <w:rPr>
                <w:b/>
                <w:color w:val="auto"/>
                <w:szCs w:val="24"/>
              </w:rPr>
              <w:t>CCNA</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2514513" w14:textId="77777777" w:rsidR="00B752E4" w:rsidRPr="00BC23B4" w:rsidRDefault="00B752E4">
            <w:pPr>
              <w:pStyle w:val="FormData0"/>
              <w:rPr>
                <w:b/>
                <w:color w:val="auto"/>
                <w:szCs w:val="24"/>
              </w:rPr>
            </w:pPr>
            <w:r w:rsidRPr="00BC23B4">
              <w:rPr>
                <w:b/>
                <w:color w:val="auto"/>
                <w:szCs w:val="24"/>
              </w:rPr>
              <w:t>Customer Carrier Name Abbreviation</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42D3B714" w14:textId="77777777" w:rsidR="00B752E4" w:rsidRPr="00BC23B4" w:rsidRDefault="00B752E4">
            <w:pPr>
              <w:pStyle w:val="FormData0"/>
              <w:rPr>
                <w:b/>
                <w:color w:val="auto"/>
                <w:szCs w:val="24"/>
              </w:rPr>
            </w:pPr>
            <w:r w:rsidRPr="00BC23B4">
              <w:rPr>
                <w:b/>
                <w:color w:val="auto"/>
                <w:szCs w:val="24"/>
              </w:rPr>
              <w:t>ZXL</w:t>
            </w:r>
          </w:p>
        </w:tc>
      </w:tr>
      <w:tr w:rsidR="00B752E4" w:rsidRPr="00BC23B4" w14:paraId="3CC988B7"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19E29B89" w14:textId="77777777" w:rsidR="00B752E4" w:rsidRPr="00BC23B4" w:rsidRDefault="00B752E4">
            <w:pPr>
              <w:pStyle w:val="FormData0"/>
              <w:rPr>
                <w:b/>
                <w:color w:val="auto"/>
                <w:szCs w:val="24"/>
              </w:rPr>
            </w:pPr>
            <w:r w:rsidRPr="00BC23B4">
              <w:rPr>
                <w:b/>
                <w:color w:val="auto"/>
                <w:szCs w:val="24"/>
              </w:rPr>
              <w:t>PON</w:t>
            </w:r>
          </w:p>
        </w:tc>
        <w:tc>
          <w:tcPr>
            <w:tcW w:w="4410" w:type="dxa"/>
            <w:tcBorders>
              <w:top w:val="single" w:sz="6" w:space="0" w:color="auto"/>
              <w:left w:val="single" w:sz="6" w:space="0" w:color="auto"/>
              <w:bottom w:val="single" w:sz="6" w:space="0" w:color="auto"/>
              <w:right w:val="single" w:sz="6" w:space="0" w:color="auto"/>
            </w:tcBorders>
          </w:tcPr>
          <w:p w14:paraId="25758C0C" w14:textId="77777777" w:rsidR="00B752E4" w:rsidRPr="00BC23B4" w:rsidRDefault="00B752E4">
            <w:pPr>
              <w:pStyle w:val="FormData0"/>
              <w:rPr>
                <w:b/>
                <w:color w:val="auto"/>
                <w:szCs w:val="24"/>
              </w:rPr>
            </w:pPr>
            <w:r w:rsidRPr="00BC23B4">
              <w:rPr>
                <w:b/>
                <w:color w:val="auto"/>
                <w:szCs w:val="24"/>
              </w:rPr>
              <w:t>Purchase Order Number</w:t>
            </w:r>
          </w:p>
        </w:tc>
        <w:tc>
          <w:tcPr>
            <w:tcW w:w="2650" w:type="dxa"/>
            <w:tcBorders>
              <w:top w:val="single" w:sz="6" w:space="0" w:color="auto"/>
              <w:left w:val="single" w:sz="6" w:space="0" w:color="auto"/>
              <w:bottom w:val="single" w:sz="6" w:space="0" w:color="auto"/>
              <w:right w:val="single" w:sz="6" w:space="0" w:color="auto"/>
            </w:tcBorders>
          </w:tcPr>
          <w:p w14:paraId="298A6175" w14:textId="77777777" w:rsidR="00B752E4" w:rsidRPr="00BC23B4" w:rsidRDefault="00B752E4">
            <w:pPr>
              <w:pStyle w:val="FormData0"/>
              <w:rPr>
                <w:b/>
                <w:color w:val="auto"/>
                <w:szCs w:val="24"/>
              </w:rPr>
            </w:pPr>
            <w:r w:rsidRPr="00BC23B4">
              <w:rPr>
                <w:b/>
                <w:color w:val="auto"/>
                <w:szCs w:val="24"/>
              </w:rPr>
              <w:t>M65</w:t>
            </w:r>
          </w:p>
        </w:tc>
      </w:tr>
      <w:tr w:rsidR="00B752E4" w:rsidRPr="00BC23B4" w14:paraId="654DBC41"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1A8EABB3" w14:textId="77777777" w:rsidR="00B752E4" w:rsidRPr="00BC23B4" w:rsidRDefault="00B752E4">
            <w:pPr>
              <w:pStyle w:val="FormData0"/>
              <w:rPr>
                <w:b/>
                <w:color w:val="auto"/>
                <w:szCs w:val="24"/>
              </w:rPr>
            </w:pPr>
            <w:r w:rsidRPr="00BC23B4">
              <w:rPr>
                <w:b/>
                <w:color w:val="auto"/>
                <w:szCs w:val="24"/>
              </w:rPr>
              <w:t>ATN</w:t>
            </w:r>
          </w:p>
        </w:tc>
        <w:tc>
          <w:tcPr>
            <w:tcW w:w="4410" w:type="dxa"/>
            <w:tcBorders>
              <w:top w:val="single" w:sz="6" w:space="0" w:color="auto"/>
              <w:left w:val="single" w:sz="6" w:space="0" w:color="auto"/>
              <w:bottom w:val="single" w:sz="6" w:space="0" w:color="auto"/>
              <w:right w:val="single" w:sz="6" w:space="0" w:color="auto"/>
            </w:tcBorders>
          </w:tcPr>
          <w:p w14:paraId="6E5DB5FC" w14:textId="77777777" w:rsidR="00B752E4" w:rsidRPr="00BC23B4" w:rsidRDefault="00B752E4">
            <w:pPr>
              <w:pStyle w:val="FormData0"/>
              <w:rPr>
                <w:b/>
                <w:color w:val="auto"/>
                <w:szCs w:val="24"/>
              </w:rPr>
            </w:pPr>
            <w:r w:rsidRPr="00BC23B4">
              <w:rPr>
                <w:b/>
                <w:color w:val="auto"/>
                <w:szCs w:val="24"/>
              </w:rPr>
              <w:t>Account Telephone Number</w:t>
            </w:r>
          </w:p>
        </w:tc>
        <w:tc>
          <w:tcPr>
            <w:tcW w:w="2650" w:type="dxa"/>
            <w:tcBorders>
              <w:top w:val="single" w:sz="6" w:space="0" w:color="auto"/>
              <w:left w:val="single" w:sz="6" w:space="0" w:color="auto"/>
              <w:bottom w:val="single" w:sz="6" w:space="0" w:color="auto"/>
              <w:right w:val="single" w:sz="6" w:space="0" w:color="auto"/>
            </w:tcBorders>
          </w:tcPr>
          <w:p w14:paraId="1C1B7B16" w14:textId="77777777" w:rsidR="00B752E4" w:rsidRPr="00BC23B4" w:rsidRDefault="00B752E4">
            <w:pPr>
              <w:pStyle w:val="FormData0"/>
              <w:rPr>
                <w:b/>
                <w:color w:val="auto"/>
                <w:szCs w:val="24"/>
              </w:rPr>
            </w:pPr>
            <w:r w:rsidRPr="00BC23B4">
              <w:rPr>
                <w:b/>
                <w:color w:val="auto"/>
                <w:szCs w:val="24"/>
              </w:rPr>
              <w:t>7702702317</w:t>
            </w:r>
          </w:p>
        </w:tc>
      </w:tr>
      <w:tr w:rsidR="00B752E4" w:rsidRPr="00BC23B4" w14:paraId="248FB282"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723BEB78" w14:textId="77777777" w:rsidR="00B752E4" w:rsidRPr="00BC23B4" w:rsidRDefault="00B752E4">
            <w:pPr>
              <w:pStyle w:val="FormData0"/>
              <w:rPr>
                <w:b/>
                <w:color w:val="auto"/>
                <w:szCs w:val="24"/>
              </w:rPr>
            </w:pPr>
            <w:r w:rsidRPr="00BC23B4">
              <w:rPr>
                <w:b/>
                <w:color w:val="auto"/>
                <w:szCs w:val="24"/>
              </w:rPr>
              <w:t>PROJECT</w:t>
            </w:r>
          </w:p>
        </w:tc>
        <w:tc>
          <w:tcPr>
            <w:tcW w:w="4410" w:type="dxa"/>
            <w:tcBorders>
              <w:top w:val="single" w:sz="6" w:space="0" w:color="auto"/>
              <w:left w:val="single" w:sz="6" w:space="0" w:color="auto"/>
              <w:bottom w:val="single" w:sz="6" w:space="0" w:color="auto"/>
              <w:right w:val="single" w:sz="6" w:space="0" w:color="auto"/>
            </w:tcBorders>
          </w:tcPr>
          <w:p w14:paraId="7FC53CF9" w14:textId="77777777" w:rsidR="00B752E4" w:rsidRPr="00BC23B4" w:rsidRDefault="00B752E4">
            <w:pPr>
              <w:pStyle w:val="FormData0"/>
              <w:rPr>
                <w:b/>
                <w:color w:val="auto"/>
                <w:szCs w:val="24"/>
              </w:rPr>
            </w:pPr>
            <w:r w:rsidRPr="00BC23B4">
              <w:rPr>
                <w:b/>
                <w:color w:val="auto"/>
                <w:szCs w:val="24"/>
              </w:rPr>
              <w:t>Project</w:t>
            </w:r>
          </w:p>
        </w:tc>
        <w:tc>
          <w:tcPr>
            <w:tcW w:w="2650" w:type="dxa"/>
            <w:tcBorders>
              <w:top w:val="single" w:sz="6" w:space="0" w:color="auto"/>
              <w:left w:val="single" w:sz="6" w:space="0" w:color="auto"/>
              <w:bottom w:val="single" w:sz="6" w:space="0" w:color="auto"/>
              <w:right w:val="single" w:sz="6" w:space="0" w:color="auto"/>
            </w:tcBorders>
          </w:tcPr>
          <w:p w14:paraId="4CC10954" w14:textId="77777777" w:rsidR="00B752E4" w:rsidRPr="00BC23B4" w:rsidRDefault="00B752E4">
            <w:pPr>
              <w:pStyle w:val="FormData0"/>
              <w:rPr>
                <w:b/>
                <w:color w:val="auto"/>
                <w:szCs w:val="24"/>
              </w:rPr>
            </w:pPr>
            <w:r w:rsidRPr="00BC23B4">
              <w:rPr>
                <w:b/>
                <w:color w:val="auto"/>
                <w:szCs w:val="24"/>
              </w:rPr>
              <w:t>CAVENOBILL</w:t>
            </w:r>
          </w:p>
        </w:tc>
      </w:tr>
      <w:tr w:rsidR="00B752E4" w:rsidRPr="00BC23B4" w14:paraId="309F02F8"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37BFFAA5" w14:textId="77777777" w:rsidR="00B752E4" w:rsidRPr="00BC23B4" w:rsidRDefault="00B752E4">
            <w:pPr>
              <w:pStyle w:val="FormData0"/>
              <w:rPr>
                <w:b/>
                <w:color w:val="auto"/>
                <w:szCs w:val="24"/>
              </w:rPr>
            </w:pPr>
            <w:smartTag w:uri="urn:schemas-microsoft-com:office:smarttags" w:element="place">
              <w:r w:rsidRPr="00BC23B4">
                <w:rPr>
                  <w:b/>
                  <w:color w:val="auto"/>
                  <w:szCs w:val="24"/>
                </w:rPr>
                <w:t>NAN</w:t>
              </w:r>
            </w:smartTag>
          </w:p>
        </w:tc>
        <w:tc>
          <w:tcPr>
            <w:tcW w:w="4410" w:type="dxa"/>
            <w:tcBorders>
              <w:top w:val="single" w:sz="6" w:space="0" w:color="auto"/>
              <w:left w:val="single" w:sz="6" w:space="0" w:color="auto"/>
              <w:bottom w:val="single" w:sz="6" w:space="0" w:color="auto"/>
              <w:right w:val="single" w:sz="6" w:space="0" w:color="auto"/>
            </w:tcBorders>
          </w:tcPr>
          <w:p w14:paraId="5AFF687A" w14:textId="77777777" w:rsidR="00B752E4" w:rsidRPr="00BC23B4" w:rsidRDefault="00B752E4">
            <w:pPr>
              <w:pStyle w:val="FormData0"/>
              <w:rPr>
                <w:b/>
                <w:color w:val="auto"/>
                <w:szCs w:val="24"/>
              </w:rPr>
            </w:pPr>
            <w:r w:rsidRPr="00BC23B4">
              <w:rPr>
                <w:b/>
                <w:color w:val="auto"/>
                <w:szCs w:val="24"/>
              </w:rPr>
              <w:t>New Account Number</w:t>
            </w:r>
          </w:p>
        </w:tc>
        <w:tc>
          <w:tcPr>
            <w:tcW w:w="2650" w:type="dxa"/>
            <w:tcBorders>
              <w:top w:val="single" w:sz="6" w:space="0" w:color="auto"/>
              <w:left w:val="single" w:sz="6" w:space="0" w:color="auto"/>
              <w:bottom w:val="single" w:sz="6" w:space="0" w:color="auto"/>
              <w:right w:val="single" w:sz="6" w:space="0" w:color="auto"/>
            </w:tcBorders>
          </w:tcPr>
          <w:p w14:paraId="1357F6AD" w14:textId="77777777" w:rsidR="00B752E4" w:rsidRPr="00BC23B4" w:rsidRDefault="00B752E4">
            <w:pPr>
              <w:pStyle w:val="FormData0"/>
              <w:rPr>
                <w:b/>
                <w:color w:val="auto"/>
                <w:szCs w:val="24"/>
              </w:rPr>
            </w:pPr>
            <w:r w:rsidRPr="00BC23B4">
              <w:rPr>
                <w:b/>
                <w:color w:val="auto"/>
                <w:szCs w:val="24"/>
              </w:rPr>
              <w:t>7702708864</w:t>
            </w:r>
          </w:p>
        </w:tc>
      </w:tr>
      <w:tr w:rsidR="00B752E4" w:rsidRPr="00BC23B4" w14:paraId="21497E7D" w14:textId="77777777">
        <w:trPr>
          <w:gridAfter w:val="1"/>
          <w:wAfter w:w="50" w:type="dxa"/>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F41BFCE" w14:textId="77777777" w:rsidR="00B752E4" w:rsidRPr="00BC23B4" w:rsidRDefault="00B752E4">
            <w:pPr>
              <w:pStyle w:val="FormData0"/>
              <w:rPr>
                <w:b/>
                <w:color w:val="auto"/>
                <w:szCs w:val="24"/>
              </w:rPr>
            </w:pPr>
            <w:r w:rsidRPr="00BC23B4">
              <w:rPr>
                <w:b/>
                <w:color w:val="auto"/>
                <w:szCs w:val="24"/>
              </w:rPr>
              <w:t>SC</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8682843" w14:textId="77777777" w:rsidR="00B752E4" w:rsidRPr="00BC23B4" w:rsidRDefault="00B752E4">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4EDD77CB" w14:textId="77777777" w:rsidR="00B752E4" w:rsidRPr="00BC23B4" w:rsidRDefault="00B752E4">
            <w:pPr>
              <w:pStyle w:val="FormData0"/>
              <w:rPr>
                <w:b/>
                <w:color w:val="auto"/>
                <w:szCs w:val="24"/>
              </w:rPr>
            </w:pPr>
            <w:r w:rsidRPr="00BC23B4">
              <w:rPr>
                <w:b/>
                <w:color w:val="auto"/>
                <w:szCs w:val="24"/>
              </w:rPr>
              <w:t>LCSC</w:t>
            </w:r>
          </w:p>
        </w:tc>
      </w:tr>
      <w:tr w:rsidR="00B752E4" w:rsidRPr="00BC23B4" w14:paraId="143B14D4"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B864FCA" w14:textId="77777777" w:rsidR="00B752E4" w:rsidRPr="00BC23B4" w:rsidRDefault="00B752E4">
            <w:pPr>
              <w:pStyle w:val="FormData0"/>
              <w:rPr>
                <w:b/>
                <w:color w:val="auto"/>
                <w:szCs w:val="24"/>
              </w:rPr>
            </w:pPr>
            <w:r w:rsidRPr="00BC23B4">
              <w:rPr>
                <w:b/>
                <w:color w:val="auto"/>
                <w:szCs w:val="24"/>
              </w:rPr>
              <w:t>D/TSent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AAFABB6" w14:textId="77777777" w:rsidR="00B752E4" w:rsidRPr="00BC23B4" w:rsidRDefault="00B752E4">
            <w:pPr>
              <w:pStyle w:val="FormData0"/>
              <w:rPr>
                <w:b/>
                <w:color w:val="auto"/>
                <w:szCs w:val="24"/>
              </w:rPr>
            </w:pPr>
            <w:r w:rsidRPr="00BC23B4">
              <w:rPr>
                <w:b/>
                <w:color w:val="auto"/>
                <w:szCs w:val="24"/>
              </w:rPr>
              <w:t>Date &amp; Time Sent</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105B28DB" w14:textId="77777777" w:rsidR="00B752E4" w:rsidRPr="00BC23B4" w:rsidRDefault="00B752E4">
            <w:pPr>
              <w:pStyle w:val="FormData0"/>
              <w:rPr>
                <w:b/>
                <w:color w:val="auto"/>
                <w:szCs w:val="24"/>
              </w:rPr>
            </w:pPr>
            <w:r w:rsidRPr="00BC23B4">
              <w:rPr>
                <w:b/>
                <w:color w:val="auto"/>
                <w:szCs w:val="24"/>
              </w:rPr>
              <w:t>20050523</w:t>
            </w:r>
          </w:p>
        </w:tc>
      </w:tr>
      <w:tr w:rsidR="00B752E4" w:rsidRPr="00BC23B4" w14:paraId="15C0106D"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399AD67E" w14:textId="77777777" w:rsidR="00B752E4" w:rsidRPr="00BC23B4" w:rsidRDefault="00B752E4">
            <w:pPr>
              <w:pStyle w:val="FormData0"/>
              <w:rPr>
                <w:b/>
                <w:color w:val="auto"/>
                <w:szCs w:val="24"/>
              </w:rPr>
            </w:pPr>
            <w:r w:rsidRPr="00BC23B4">
              <w:rPr>
                <w:b/>
                <w:color w:val="auto"/>
                <w:szCs w:val="24"/>
              </w:rPr>
              <w:t>DDD</w:t>
            </w:r>
          </w:p>
        </w:tc>
        <w:tc>
          <w:tcPr>
            <w:tcW w:w="4410" w:type="dxa"/>
            <w:tcBorders>
              <w:top w:val="single" w:sz="6" w:space="0" w:color="auto"/>
              <w:left w:val="single" w:sz="6" w:space="0" w:color="auto"/>
              <w:bottom w:val="single" w:sz="6" w:space="0" w:color="auto"/>
              <w:right w:val="single" w:sz="6" w:space="0" w:color="auto"/>
            </w:tcBorders>
          </w:tcPr>
          <w:p w14:paraId="04237293" w14:textId="77777777" w:rsidR="00B752E4" w:rsidRPr="00BC23B4" w:rsidRDefault="00B752E4">
            <w:pPr>
              <w:pStyle w:val="FormData0"/>
              <w:rPr>
                <w:b/>
                <w:color w:val="auto"/>
                <w:szCs w:val="24"/>
              </w:rPr>
            </w:pPr>
            <w:r w:rsidRPr="00BC23B4">
              <w:rPr>
                <w:b/>
                <w:color w:val="auto"/>
                <w:szCs w:val="24"/>
              </w:rPr>
              <w:t>Desired Due Date</w:t>
            </w:r>
          </w:p>
        </w:tc>
        <w:tc>
          <w:tcPr>
            <w:tcW w:w="2650" w:type="dxa"/>
            <w:tcBorders>
              <w:top w:val="single" w:sz="6" w:space="0" w:color="auto"/>
              <w:left w:val="single" w:sz="6" w:space="0" w:color="auto"/>
              <w:bottom w:val="single" w:sz="6" w:space="0" w:color="auto"/>
              <w:right w:val="single" w:sz="6" w:space="0" w:color="auto"/>
            </w:tcBorders>
          </w:tcPr>
          <w:p w14:paraId="5EEF19DD" w14:textId="77777777" w:rsidR="00B752E4" w:rsidRPr="00BC23B4" w:rsidRDefault="00B752E4">
            <w:pPr>
              <w:pStyle w:val="FormData0"/>
              <w:rPr>
                <w:b/>
                <w:color w:val="auto"/>
                <w:szCs w:val="24"/>
              </w:rPr>
            </w:pPr>
            <w:r w:rsidRPr="00BC23B4">
              <w:rPr>
                <w:b/>
                <w:color w:val="auto"/>
                <w:szCs w:val="24"/>
              </w:rPr>
              <w:t>20050610</w:t>
            </w:r>
          </w:p>
        </w:tc>
      </w:tr>
      <w:tr w:rsidR="00B752E4" w:rsidRPr="00BC23B4" w14:paraId="7F0BEA0E"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442D09C" w14:textId="77777777" w:rsidR="00B752E4" w:rsidRPr="00BC23B4" w:rsidRDefault="00B752E4">
            <w:pPr>
              <w:pStyle w:val="FormData0"/>
              <w:rPr>
                <w:b/>
                <w:color w:val="auto"/>
                <w:szCs w:val="24"/>
              </w:rPr>
            </w:pPr>
            <w:r w:rsidRPr="00BC23B4">
              <w:rPr>
                <w:b/>
                <w:color w:val="auto"/>
                <w:szCs w:val="24"/>
              </w:rPr>
              <w:t>REQTYP</w:t>
            </w:r>
          </w:p>
        </w:tc>
        <w:tc>
          <w:tcPr>
            <w:tcW w:w="4410" w:type="dxa"/>
            <w:tcBorders>
              <w:top w:val="single" w:sz="6" w:space="0" w:color="auto"/>
              <w:left w:val="single" w:sz="6" w:space="0" w:color="auto"/>
              <w:bottom w:val="single" w:sz="6" w:space="0" w:color="auto"/>
              <w:right w:val="single" w:sz="6" w:space="0" w:color="auto"/>
            </w:tcBorders>
          </w:tcPr>
          <w:p w14:paraId="1249AE31" w14:textId="77777777" w:rsidR="00B752E4" w:rsidRPr="00BC23B4" w:rsidRDefault="00B752E4">
            <w:pPr>
              <w:pStyle w:val="FormData0"/>
              <w:rPr>
                <w:b/>
                <w:color w:val="auto"/>
                <w:szCs w:val="24"/>
              </w:rPr>
            </w:pPr>
            <w:r w:rsidRPr="00BC23B4">
              <w:rPr>
                <w:b/>
                <w:color w:val="auto"/>
                <w:szCs w:val="24"/>
              </w:rPr>
              <w:t>Request Type</w:t>
            </w:r>
          </w:p>
        </w:tc>
        <w:tc>
          <w:tcPr>
            <w:tcW w:w="2650" w:type="dxa"/>
            <w:tcBorders>
              <w:top w:val="single" w:sz="6" w:space="0" w:color="auto"/>
              <w:left w:val="single" w:sz="6" w:space="0" w:color="auto"/>
              <w:bottom w:val="single" w:sz="6" w:space="0" w:color="auto"/>
              <w:right w:val="single" w:sz="6" w:space="0" w:color="auto"/>
            </w:tcBorders>
          </w:tcPr>
          <w:p w14:paraId="2FAC4626" w14:textId="77777777" w:rsidR="00B752E4" w:rsidRPr="00BC23B4" w:rsidRDefault="00B752E4">
            <w:pPr>
              <w:pStyle w:val="FormData0"/>
              <w:rPr>
                <w:b/>
                <w:color w:val="auto"/>
                <w:szCs w:val="24"/>
              </w:rPr>
            </w:pPr>
            <w:r w:rsidRPr="00BC23B4">
              <w:rPr>
                <w:b/>
                <w:color w:val="auto"/>
                <w:szCs w:val="24"/>
              </w:rPr>
              <w:t>MB</w:t>
            </w:r>
          </w:p>
        </w:tc>
      </w:tr>
      <w:tr w:rsidR="00B752E4" w:rsidRPr="00BC23B4" w14:paraId="238A5870"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71F1B84" w14:textId="77777777" w:rsidR="00B752E4" w:rsidRPr="00BC23B4" w:rsidRDefault="00B752E4">
            <w:pPr>
              <w:pStyle w:val="FormData0"/>
              <w:rPr>
                <w:b/>
                <w:color w:val="auto"/>
                <w:szCs w:val="24"/>
              </w:rPr>
            </w:pPr>
            <w:r w:rsidRPr="00BC23B4">
              <w:rPr>
                <w:b/>
                <w:color w:val="auto"/>
                <w:szCs w:val="24"/>
              </w:rPr>
              <w:t>MI</w:t>
            </w:r>
          </w:p>
        </w:tc>
        <w:tc>
          <w:tcPr>
            <w:tcW w:w="4410" w:type="dxa"/>
            <w:tcBorders>
              <w:top w:val="single" w:sz="6" w:space="0" w:color="auto"/>
              <w:left w:val="single" w:sz="6" w:space="0" w:color="auto"/>
              <w:bottom w:val="single" w:sz="6" w:space="0" w:color="auto"/>
              <w:right w:val="single" w:sz="6" w:space="0" w:color="auto"/>
            </w:tcBorders>
          </w:tcPr>
          <w:p w14:paraId="4F6F5751" w14:textId="77777777" w:rsidR="00B752E4" w:rsidRPr="00BC23B4" w:rsidRDefault="00B752E4">
            <w:pPr>
              <w:pStyle w:val="FormData0"/>
              <w:rPr>
                <w:b/>
                <w:color w:val="auto"/>
                <w:szCs w:val="24"/>
              </w:rPr>
            </w:pPr>
            <w:r w:rsidRPr="00BC23B4">
              <w:rPr>
                <w:b/>
                <w:color w:val="auto"/>
                <w:szCs w:val="24"/>
              </w:rPr>
              <w:t>Migration Indicator</w:t>
            </w:r>
          </w:p>
        </w:tc>
        <w:tc>
          <w:tcPr>
            <w:tcW w:w="2650" w:type="dxa"/>
            <w:tcBorders>
              <w:top w:val="single" w:sz="6" w:space="0" w:color="auto"/>
              <w:left w:val="single" w:sz="6" w:space="0" w:color="auto"/>
              <w:bottom w:val="single" w:sz="6" w:space="0" w:color="auto"/>
              <w:right w:val="single" w:sz="6" w:space="0" w:color="auto"/>
            </w:tcBorders>
          </w:tcPr>
          <w:p w14:paraId="7D759963" w14:textId="77777777" w:rsidR="00B752E4" w:rsidRPr="00BC23B4" w:rsidRDefault="00B752E4">
            <w:pPr>
              <w:pStyle w:val="FormData0"/>
              <w:rPr>
                <w:b/>
                <w:color w:val="auto"/>
                <w:szCs w:val="24"/>
              </w:rPr>
            </w:pPr>
            <w:r w:rsidRPr="00BC23B4">
              <w:rPr>
                <w:b/>
                <w:color w:val="auto"/>
                <w:szCs w:val="24"/>
              </w:rPr>
              <w:t>A</w:t>
            </w:r>
          </w:p>
        </w:tc>
      </w:tr>
      <w:tr w:rsidR="00B752E4" w:rsidRPr="00BC23B4" w14:paraId="628E17C1"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D6F82B4" w14:textId="77777777" w:rsidR="00B752E4" w:rsidRPr="00BC23B4" w:rsidRDefault="00B752E4">
            <w:pPr>
              <w:pStyle w:val="FormData0"/>
              <w:rPr>
                <w:b/>
                <w:color w:val="auto"/>
                <w:szCs w:val="24"/>
              </w:rPr>
            </w:pPr>
            <w:r w:rsidRPr="00BC23B4">
              <w:rPr>
                <w:b/>
                <w:color w:val="auto"/>
                <w:szCs w:val="24"/>
              </w:rPr>
              <w:t>ACT</w:t>
            </w:r>
          </w:p>
        </w:tc>
        <w:tc>
          <w:tcPr>
            <w:tcW w:w="4410" w:type="dxa"/>
            <w:tcBorders>
              <w:top w:val="single" w:sz="6" w:space="0" w:color="auto"/>
              <w:left w:val="single" w:sz="6" w:space="0" w:color="auto"/>
              <w:bottom w:val="single" w:sz="6" w:space="0" w:color="auto"/>
              <w:right w:val="single" w:sz="6" w:space="0" w:color="auto"/>
            </w:tcBorders>
          </w:tcPr>
          <w:p w14:paraId="09F5E7D8" w14:textId="77777777" w:rsidR="00B752E4" w:rsidRPr="00BC23B4" w:rsidRDefault="00B752E4">
            <w:pPr>
              <w:pStyle w:val="FormData0"/>
              <w:rPr>
                <w:b/>
                <w:color w:val="auto"/>
                <w:szCs w:val="24"/>
              </w:rPr>
            </w:pPr>
            <w:r w:rsidRPr="00BC23B4">
              <w:rPr>
                <w:b/>
                <w:color w:val="auto"/>
                <w:szCs w:val="24"/>
              </w:rPr>
              <w:t>Activity Type</w:t>
            </w:r>
          </w:p>
        </w:tc>
        <w:tc>
          <w:tcPr>
            <w:tcW w:w="2650" w:type="dxa"/>
            <w:tcBorders>
              <w:top w:val="single" w:sz="6" w:space="0" w:color="auto"/>
              <w:left w:val="single" w:sz="6" w:space="0" w:color="auto"/>
              <w:bottom w:val="single" w:sz="6" w:space="0" w:color="auto"/>
              <w:right w:val="single" w:sz="6" w:space="0" w:color="auto"/>
            </w:tcBorders>
          </w:tcPr>
          <w:p w14:paraId="39CC02A4" w14:textId="77777777" w:rsidR="00B752E4" w:rsidRPr="00BC23B4" w:rsidRDefault="00B752E4">
            <w:pPr>
              <w:pStyle w:val="FormData0"/>
              <w:rPr>
                <w:b/>
                <w:color w:val="auto"/>
                <w:szCs w:val="24"/>
              </w:rPr>
            </w:pPr>
            <w:r w:rsidRPr="00BC23B4">
              <w:rPr>
                <w:b/>
                <w:color w:val="auto"/>
                <w:szCs w:val="24"/>
              </w:rPr>
              <w:t>V</w:t>
            </w:r>
          </w:p>
        </w:tc>
      </w:tr>
      <w:tr w:rsidR="00B752E4" w:rsidRPr="00BC23B4" w14:paraId="09CEC453"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0324094" w14:textId="77777777" w:rsidR="00B752E4" w:rsidRPr="00BC23B4" w:rsidRDefault="00B752E4">
            <w:pPr>
              <w:pStyle w:val="FormData0"/>
              <w:rPr>
                <w:b/>
                <w:color w:val="auto"/>
                <w:szCs w:val="24"/>
              </w:rPr>
            </w:pPr>
            <w:r w:rsidRPr="00BC23B4">
              <w:rPr>
                <w:b/>
                <w:color w:val="auto"/>
                <w:szCs w:val="24"/>
              </w:rPr>
              <w:t>CC</w:t>
            </w:r>
          </w:p>
        </w:tc>
        <w:tc>
          <w:tcPr>
            <w:tcW w:w="4410" w:type="dxa"/>
            <w:tcBorders>
              <w:top w:val="single" w:sz="6" w:space="0" w:color="auto"/>
              <w:left w:val="single" w:sz="6" w:space="0" w:color="auto"/>
              <w:bottom w:val="single" w:sz="6" w:space="0" w:color="auto"/>
              <w:right w:val="single" w:sz="6" w:space="0" w:color="auto"/>
            </w:tcBorders>
          </w:tcPr>
          <w:p w14:paraId="22E40BBD" w14:textId="77777777" w:rsidR="00B752E4" w:rsidRPr="00BC23B4" w:rsidRDefault="00B752E4">
            <w:pPr>
              <w:pStyle w:val="FormData0"/>
              <w:rPr>
                <w:b/>
                <w:color w:val="auto"/>
                <w:szCs w:val="24"/>
              </w:rPr>
            </w:pPr>
            <w:r w:rsidRPr="00BC23B4">
              <w:rPr>
                <w:b/>
                <w:color w:val="auto"/>
                <w:szCs w:val="24"/>
              </w:rPr>
              <w:t>Company Code</w:t>
            </w:r>
          </w:p>
        </w:tc>
        <w:tc>
          <w:tcPr>
            <w:tcW w:w="2650" w:type="dxa"/>
            <w:tcBorders>
              <w:top w:val="single" w:sz="6" w:space="0" w:color="auto"/>
              <w:left w:val="single" w:sz="6" w:space="0" w:color="auto"/>
              <w:bottom w:val="single" w:sz="6" w:space="0" w:color="auto"/>
              <w:right w:val="single" w:sz="6" w:space="0" w:color="auto"/>
            </w:tcBorders>
          </w:tcPr>
          <w:p w14:paraId="21A31E51" w14:textId="77777777" w:rsidR="00B752E4" w:rsidRPr="00BC23B4" w:rsidRDefault="00B752E4">
            <w:pPr>
              <w:pStyle w:val="FormData0"/>
              <w:rPr>
                <w:b/>
                <w:color w:val="auto"/>
                <w:szCs w:val="24"/>
              </w:rPr>
            </w:pPr>
            <w:r w:rsidRPr="00BC23B4">
              <w:rPr>
                <w:b/>
                <w:color w:val="auto"/>
                <w:szCs w:val="24"/>
              </w:rPr>
              <w:t>9999</w:t>
            </w:r>
          </w:p>
        </w:tc>
      </w:tr>
      <w:tr w:rsidR="00B752E4" w:rsidRPr="00BC23B4" w14:paraId="18B0C1D2"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5C4E4EC9" w14:textId="77777777" w:rsidR="00B752E4" w:rsidRPr="00BC23B4" w:rsidRDefault="00B752E4">
            <w:pPr>
              <w:pStyle w:val="FormData0"/>
              <w:rPr>
                <w:b/>
                <w:color w:val="auto"/>
                <w:szCs w:val="24"/>
              </w:rPr>
            </w:pPr>
            <w:r w:rsidRPr="00BC23B4">
              <w:rPr>
                <w:b/>
                <w:color w:val="auto"/>
                <w:szCs w:val="24"/>
              </w:rPr>
              <w:t>TOS</w:t>
            </w:r>
          </w:p>
        </w:tc>
        <w:tc>
          <w:tcPr>
            <w:tcW w:w="4410" w:type="dxa"/>
            <w:tcBorders>
              <w:top w:val="single" w:sz="6" w:space="0" w:color="auto"/>
              <w:left w:val="single" w:sz="6" w:space="0" w:color="auto"/>
              <w:bottom w:val="single" w:sz="6" w:space="0" w:color="auto"/>
              <w:right w:val="single" w:sz="6" w:space="0" w:color="auto"/>
            </w:tcBorders>
          </w:tcPr>
          <w:p w14:paraId="43315C6C" w14:textId="77777777" w:rsidR="00B752E4" w:rsidRPr="00BC23B4" w:rsidRDefault="00B752E4">
            <w:pPr>
              <w:pStyle w:val="FormData0"/>
              <w:rPr>
                <w:b/>
                <w:color w:val="auto"/>
                <w:szCs w:val="24"/>
              </w:rPr>
            </w:pPr>
            <w:r w:rsidRPr="00BC23B4">
              <w:rPr>
                <w:b/>
                <w:color w:val="auto"/>
                <w:szCs w:val="24"/>
              </w:rPr>
              <w:t>Type of Service</w:t>
            </w:r>
          </w:p>
        </w:tc>
        <w:tc>
          <w:tcPr>
            <w:tcW w:w="2650" w:type="dxa"/>
            <w:tcBorders>
              <w:top w:val="single" w:sz="6" w:space="0" w:color="auto"/>
              <w:left w:val="single" w:sz="6" w:space="0" w:color="auto"/>
              <w:bottom w:val="single" w:sz="6" w:space="0" w:color="auto"/>
              <w:right w:val="single" w:sz="6" w:space="0" w:color="auto"/>
            </w:tcBorders>
          </w:tcPr>
          <w:p w14:paraId="57B3682F" w14:textId="77777777" w:rsidR="00B752E4" w:rsidRPr="00BC23B4" w:rsidRDefault="00B752E4">
            <w:pPr>
              <w:pStyle w:val="FormData0"/>
              <w:rPr>
                <w:b/>
                <w:color w:val="auto"/>
                <w:szCs w:val="24"/>
              </w:rPr>
            </w:pPr>
            <w:r w:rsidRPr="00BC23B4">
              <w:rPr>
                <w:b/>
                <w:color w:val="auto"/>
                <w:szCs w:val="24"/>
              </w:rPr>
              <w:t>1AM-</w:t>
            </w:r>
          </w:p>
        </w:tc>
      </w:tr>
      <w:tr w:rsidR="00B752E4" w:rsidRPr="00BC23B4" w14:paraId="19AE57C4"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50085A99" w14:textId="77777777" w:rsidR="00B752E4" w:rsidRPr="00BC23B4" w:rsidRDefault="00B752E4">
            <w:pPr>
              <w:pStyle w:val="FormData0"/>
              <w:rPr>
                <w:b/>
                <w:color w:val="auto"/>
                <w:szCs w:val="24"/>
              </w:rPr>
            </w:pPr>
            <w:r w:rsidRPr="00BC23B4">
              <w:rPr>
                <w:b/>
                <w:color w:val="auto"/>
                <w:szCs w:val="24"/>
              </w:rPr>
              <w:t>PORTTYP</w:t>
            </w:r>
          </w:p>
        </w:tc>
        <w:tc>
          <w:tcPr>
            <w:tcW w:w="4410" w:type="dxa"/>
            <w:tcBorders>
              <w:top w:val="single" w:sz="6" w:space="0" w:color="auto"/>
              <w:left w:val="single" w:sz="6" w:space="0" w:color="auto"/>
              <w:bottom w:val="single" w:sz="6" w:space="0" w:color="auto"/>
              <w:right w:val="single" w:sz="6" w:space="0" w:color="auto"/>
            </w:tcBorders>
          </w:tcPr>
          <w:p w14:paraId="6B887A18" w14:textId="77777777" w:rsidR="00B752E4" w:rsidRPr="00BC23B4" w:rsidRDefault="00B752E4">
            <w:pPr>
              <w:pStyle w:val="FormData0"/>
              <w:rPr>
                <w:b/>
                <w:color w:val="auto"/>
                <w:szCs w:val="24"/>
              </w:rPr>
            </w:pPr>
            <w:r w:rsidRPr="00BC23B4">
              <w:rPr>
                <w:b/>
                <w:color w:val="auto"/>
                <w:szCs w:val="24"/>
              </w:rPr>
              <w:t>Port Type</w:t>
            </w:r>
          </w:p>
        </w:tc>
        <w:tc>
          <w:tcPr>
            <w:tcW w:w="2650" w:type="dxa"/>
            <w:tcBorders>
              <w:top w:val="single" w:sz="6" w:space="0" w:color="auto"/>
              <w:left w:val="single" w:sz="6" w:space="0" w:color="auto"/>
              <w:bottom w:val="single" w:sz="6" w:space="0" w:color="auto"/>
              <w:right w:val="single" w:sz="6" w:space="0" w:color="auto"/>
            </w:tcBorders>
          </w:tcPr>
          <w:p w14:paraId="6DC0D4BD" w14:textId="77777777" w:rsidR="00B752E4" w:rsidRPr="00BC23B4" w:rsidRDefault="00B752E4">
            <w:pPr>
              <w:pStyle w:val="FormData0"/>
              <w:rPr>
                <w:b/>
                <w:color w:val="auto"/>
                <w:szCs w:val="24"/>
              </w:rPr>
            </w:pPr>
            <w:r w:rsidRPr="00BC23B4">
              <w:rPr>
                <w:b/>
                <w:color w:val="auto"/>
                <w:szCs w:val="24"/>
              </w:rPr>
              <w:t>L</w:t>
            </w:r>
          </w:p>
        </w:tc>
      </w:tr>
      <w:tr w:rsidR="00B752E4" w:rsidRPr="00BC23B4" w14:paraId="010ABFF5"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5069AC7B" w14:textId="77777777" w:rsidR="00B752E4" w:rsidRPr="00BC23B4" w:rsidRDefault="00B752E4">
            <w:pPr>
              <w:pStyle w:val="Heading4"/>
              <w:rPr>
                <w:rFonts w:cs="Arial"/>
                <w:b/>
                <w:i w:val="0"/>
                <w:iCs w:val="0"/>
              </w:rPr>
            </w:pPr>
            <w:r w:rsidRPr="00BC23B4">
              <w:rPr>
                <w:rFonts w:cs="Arial"/>
                <w:b/>
                <w:i w:val="0"/>
                <w:iCs w:val="0"/>
              </w:rPr>
              <w:t>Billing Section</w:t>
            </w:r>
          </w:p>
        </w:tc>
      </w:tr>
      <w:tr w:rsidR="00B752E4" w:rsidRPr="00BC23B4" w14:paraId="205694BD"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1472C23E" w14:textId="77777777" w:rsidR="00B752E4" w:rsidRPr="00BC23B4" w:rsidRDefault="00B752E4">
            <w:pPr>
              <w:pStyle w:val="FormData0"/>
              <w:rPr>
                <w:b/>
                <w:color w:val="auto"/>
                <w:szCs w:val="24"/>
              </w:rPr>
            </w:pPr>
            <w:r w:rsidRPr="00BC23B4">
              <w:rPr>
                <w:b/>
                <w:color w:val="auto"/>
                <w:szCs w:val="24"/>
              </w:rPr>
              <w:t>BAN1</w:t>
            </w:r>
          </w:p>
        </w:tc>
        <w:tc>
          <w:tcPr>
            <w:tcW w:w="4410" w:type="dxa"/>
            <w:tcBorders>
              <w:top w:val="single" w:sz="6" w:space="0" w:color="auto"/>
              <w:left w:val="single" w:sz="6" w:space="0" w:color="auto"/>
              <w:bottom w:val="single" w:sz="6" w:space="0" w:color="auto"/>
              <w:right w:val="single" w:sz="6" w:space="0" w:color="auto"/>
            </w:tcBorders>
          </w:tcPr>
          <w:p w14:paraId="11928CC2" w14:textId="77777777" w:rsidR="00B752E4" w:rsidRPr="00BC23B4" w:rsidRDefault="00B752E4">
            <w:pPr>
              <w:pStyle w:val="FormData0"/>
              <w:rPr>
                <w:b/>
                <w:color w:val="auto"/>
                <w:szCs w:val="24"/>
              </w:rPr>
            </w:pPr>
            <w:r w:rsidRPr="00BC23B4">
              <w:rPr>
                <w:b/>
                <w:color w:val="auto"/>
                <w:szCs w:val="24"/>
              </w:rPr>
              <w:t>Billing Account Number 1</w:t>
            </w:r>
          </w:p>
        </w:tc>
        <w:tc>
          <w:tcPr>
            <w:tcW w:w="2650" w:type="dxa"/>
            <w:tcBorders>
              <w:top w:val="single" w:sz="6" w:space="0" w:color="auto"/>
              <w:left w:val="single" w:sz="6" w:space="0" w:color="auto"/>
              <w:bottom w:val="single" w:sz="6" w:space="0" w:color="auto"/>
              <w:right w:val="single" w:sz="6" w:space="0" w:color="auto"/>
            </w:tcBorders>
          </w:tcPr>
          <w:p w14:paraId="3E2EB15A" w14:textId="77777777" w:rsidR="00B752E4" w:rsidRPr="00BC23B4" w:rsidRDefault="00B752E4">
            <w:pPr>
              <w:pStyle w:val="FormData0"/>
              <w:rPr>
                <w:b/>
                <w:color w:val="auto"/>
                <w:szCs w:val="24"/>
                <w:lang w:val="fr-FR"/>
              </w:rPr>
            </w:pPr>
            <w:r w:rsidRPr="00BC23B4">
              <w:rPr>
                <w:b/>
                <w:color w:val="auto"/>
                <w:szCs w:val="24"/>
                <w:lang w:val="fr-FR"/>
              </w:rPr>
              <w:t>770Q886621621</w:t>
            </w:r>
          </w:p>
        </w:tc>
      </w:tr>
      <w:tr w:rsidR="00B752E4" w:rsidRPr="00BC23B4" w14:paraId="4D79F719"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3494D9F2" w14:textId="77777777" w:rsidR="00B752E4" w:rsidRPr="00BC23B4" w:rsidRDefault="00B752E4">
            <w:pPr>
              <w:pStyle w:val="Heading4"/>
              <w:rPr>
                <w:rFonts w:cs="Arial"/>
                <w:b/>
                <w:i w:val="0"/>
                <w:iCs w:val="0"/>
              </w:rPr>
            </w:pPr>
            <w:r w:rsidRPr="00BC23B4">
              <w:rPr>
                <w:rFonts w:cs="Arial"/>
                <w:b/>
                <w:i w:val="0"/>
                <w:iCs w:val="0"/>
              </w:rPr>
              <w:t>Contact Section</w:t>
            </w:r>
          </w:p>
        </w:tc>
      </w:tr>
      <w:tr w:rsidR="00B752E4" w:rsidRPr="00BC23B4" w14:paraId="429FF0AB"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B096048" w14:textId="77777777" w:rsidR="00B752E4" w:rsidRPr="00BC23B4" w:rsidRDefault="00B752E4">
            <w:pPr>
              <w:pStyle w:val="FormData0"/>
              <w:rPr>
                <w:b/>
                <w:color w:val="auto"/>
                <w:szCs w:val="24"/>
              </w:rPr>
            </w:pPr>
            <w:r w:rsidRPr="00BC23B4">
              <w:rPr>
                <w:b/>
                <w:color w:val="auto"/>
                <w:szCs w:val="24"/>
              </w:rPr>
              <w:t>INIT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1BFA112" w14:textId="77777777" w:rsidR="00B752E4" w:rsidRPr="00BC23B4" w:rsidRDefault="00B752E4">
            <w:pPr>
              <w:pStyle w:val="FormData0"/>
              <w:rPr>
                <w:b/>
                <w:color w:val="auto"/>
                <w:szCs w:val="24"/>
              </w:rPr>
            </w:pPr>
            <w:r w:rsidRPr="00BC23B4">
              <w:rPr>
                <w:b/>
                <w:color w:val="auto"/>
                <w:szCs w:val="24"/>
              </w:rPr>
              <w:t>Initiator Identification</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7F92ED20" w14:textId="77777777" w:rsidR="00B752E4" w:rsidRPr="00BC23B4" w:rsidRDefault="00B752E4">
            <w:pPr>
              <w:pStyle w:val="FormData0"/>
              <w:rPr>
                <w:b/>
                <w:color w:val="auto"/>
                <w:szCs w:val="24"/>
              </w:rPr>
            </w:pPr>
            <w:r w:rsidRPr="00BC23B4">
              <w:rPr>
                <w:b/>
                <w:color w:val="auto"/>
                <w:szCs w:val="24"/>
              </w:rPr>
              <w:t>Bojangles</w:t>
            </w:r>
          </w:p>
        </w:tc>
      </w:tr>
      <w:tr w:rsidR="00B752E4" w:rsidRPr="00BC23B4" w14:paraId="5900A847"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CE09655" w14:textId="77777777" w:rsidR="00B752E4" w:rsidRPr="00BC23B4" w:rsidRDefault="00B752E4">
            <w:pPr>
              <w:pStyle w:val="FormData0"/>
              <w:rPr>
                <w:b/>
                <w:color w:val="auto"/>
                <w:szCs w:val="24"/>
              </w:rPr>
            </w:pPr>
            <w:r w:rsidRPr="00BC23B4">
              <w:rPr>
                <w:b/>
                <w:color w:val="auto"/>
                <w:szCs w:val="24"/>
              </w:rPr>
              <w:t>INIT-TEL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EF3F5ED" w14:textId="77777777" w:rsidR="00B752E4" w:rsidRPr="00BC23B4" w:rsidRDefault="00B752E4">
            <w:pPr>
              <w:pStyle w:val="FormData0"/>
              <w:rPr>
                <w:b/>
                <w:color w:val="auto"/>
                <w:szCs w:val="24"/>
              </w:rPr>
            </w:pPr>
            <w:r w:rsidRPr="00BC23B4">
              <w:rPr>
                <w:b/>
                <w:color w:val="auto"/>
                <w:szCs w:val="24"/>
              </w:rPr>
              <w:t>Initiator Telephone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102E3DAC" w14:textId="77777777" w:rsidR="00B752E4" w:rsidRPr="00BC23B4" w:rsidRDefault="00B752E4">
            <w:pPr>
              <w:pStyle w:val="FormData0"/>
              <w:rPr>
                <w:b/>
                <w:color w:val="auto"/>
                <w:szCs w:val="24"/>
              </w:rPr>
            </w:pPr>
            <w:r w:rsidRPr="00BC23B4">
              <w:rPr>
                <w:b/>
                <w:color w:val="auto"/>
                <w:szCs w:val="24"/>
              </w:rPr>
              <w:t>8884448888</w:t>
            </w:r>
          </w:p>
        </w:tc>
      </w:tr>
      <w:tr w:rsidR="00B752E4" w:rsidRPr="00BC23B4" w14:paraId="4BC60EBB"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9449FDC" w14:textId="77777777" w:rsidR="00B752E4" w:rsidRPr="00BC23B4" w:rsidRDefault="00B752E4">
            <w:pPr>
              <w:pStyle w:val="FormData0"/>
              <w:rPr>
                <w:b/>
                <w:color w:val="auto"/>
                <w:szCs w:val="24"/>
              </w:rPr>
            </w:pPr>
            <w:r w:rsidRPr="00BC23B4">
              <w:rPr>
                <w:b/>
                <w:color w:val="auto"/>
                <w:szCs w:val="24"/>
              </w:rPr>
              <w:t>INIT-FAX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8B57C43" w14:textId="77777777" w:rsidR="00B752E4" w:rsidRPr="00BC23B4" w:rsidRDefault="00B752E4">
            <w:pPr>
              <w:pStyle w:val="FormData0"/>
              <w:rPr>
                <w:b/>
                <w:color w:val="auto"/>
                <w:szCs w:val="24"/>
              </w:rPr>
            </w:pPr>
            <w:r w:rsidRPr="00BC23B4">
              <w:rPr>
                <w:b/>
                <w:color w:val="auto"/>
                <w:szCs w:val="24"/>
              </w:rPr>
              <w:t>Initiator Facsimile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556CD8CD" w14:textId="77777777" w:rsidR="00B752E4" w:rsidRPr="00BC23B4" w:rsidRDefault="00B752E4">
            <w:pPr>
              <w:pStyle w:val="FormData0"/>
              <w:rPr>
                <w:b/>
                <w:color w:val="auto"/>
                <w:szCs w:val="24"/>
                <w:lang w:val="fr-FR"/>
              </w:rPr>
            </w:pPr>
            <w:r w:rsidRPr="00BC23B4">
              <w:rPr>
                <w:b/>
                <w:color w:val="auto"/>
                <w:szCs w:val="24"/>
                <w:lang w:val="fr-FR"/>
              </w:rPr>
              <w:t>4448884444</w:t>
            </w:r>
          </w:p>
        </w:tc>
      </w:tr>
      <w:tr w:rsidR="00B752E4" w:rsidRPr="00BC23B4" w14:paraId="243A8CC8"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830091C" w14:textId="77777777" w:rsidR="00B752E4" w:rsidRPr="00BC23B4" w:rsidRDefault="00B752E4">
            <w:pPr>
              <w:pStyle w:val="FormData0"/>
              <w:rPr>
                <w:b/>
                <w:color w:val="auto"/>
                <w:szCs w:val="24"/>
                <w:lang w:val="fr-FR"/>
              </w:rPr>
            </w:pPr>
            <w:r w:rsidRPr="00BC23B4">
              <w:rPr>
                <w:b/>
                <w:color w:val="auto"/>
                <w:szCs w:val="24"/>
                <w:lang w:val="fr-FR"/>
              </w:rPr>
              <w:t>IMPCON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5DA1D3D" w14:textId="77777777" w:rsidR="00B752E4" w:rsidRPr="00BC23B4" w:rsidRDefault="00B752E4">
            <w:pPr>
              <w:pStyle w:val="FormData0"/>
              <w:rPr>
                <w:b/>
                <w:color w:val="auto"/>
                <w:szCs w:val="24"/>
                <w:lang w:val="fr-FR"/>
              </w:rPr>
            </w:pPr>
            <w:r w:rsidRPr="00BC23B4">
              <w:rPr>
                <w:b/>
                <w:color w:val="auto"/>
                <w:szCs w:val="24"/>
                <w:lang w:val="fr-FR"/>
              </w:rPr>
              <w:t>Implementation Contact</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0BA06B21" w14:textId="77777777" w:rsidR="00B752E4" w:rsidRPr="00BC23B4" w:rsidRDefault="00B752E4">
            <w:pPr>
              <w:pStyle w:val="FormData0"/>
              <w:rPr>
                <w:b/>
                <w:color w:val="auto"/>
                <w:szCs w:val="24"/>
              </w:rPr>
            </w:pPr>
            <w:r w:rsidRPr="00BC23B4">
              <w:rPr>
                <w:b/>
                <w:color w:val="auto"/>
                <w:szCs w:val="24"/>
              </w:rPr>
              <w:t>Tarzan</w:t>
            </w:r>
          </w:p>
        </w:tc>
      </w:tr>
      <w:tr w:rsidR="00B752E4" w:rsidRPr="00BC23B4" w14:paraId="1183B6E3"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537AC8B" w14:textId="77777777" w:rsidR="00B752E4" w:rsidRPr="00BC23B4" w:rsidRDefault="00B752E4">
            <w:pPr>
              <w:pStyle w:val="FormData0"/>
              <w:rPr>
                <w:b/>
                <w:color w:val="auto"/>
                <w:szCs w:val="24"/>
              </w:rPr>
            </w:pPr>
            <w:r w:rsidRPr="00BC23B4">
              <w:rPr>
                <w:b/>
                <w:color w:val="auto"/>
                <w:szCs w:val="24"/>
              </w:rPr>
              <w:t>IMPCON-TEL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3E3532B" w14:textId="77777777" w:rsidR="00B752E4" w:rsidRPr="00BC23B4" w:rsidRDefault="00B752E4">
            <w:pPr>
              <w:pStyle w:val="FormData0"/>
              <w:rPr>
                <w:b/>
                <w:color w:val="auto"/>
                <w:szCs w:val="24"/>
              </w:rPr>
            </w:pPr>
            <w:r w:rsidRPr="00BC23B4">
              <w:rPr>
                <w:b/>
                <w:color w:val="auto"/>
                <w:szCs w:val="24"/>
              </w:rPr>
              <w:t>Implementation Contact Telephone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72FA906E" w14:textId="77777777" w:rsidR="00B752E4" w:rsidRPr="00BC23B4" w:rsidRDefault="00B752E4">
            <w:pPr>
              <w:pStyle w:val="FormData0"/>
              <w:rPr>
                <w:b/>
                <w:color w:val="auto"/>
                <w:szCs w:val="24"/>
              </w:rPr>
            </w:pPr>
            <w:r w:rsidRPr="00BC23B4">
              <w:rPr>
                <w:b/>
                <w:color w:val="auto"/>
                <w:szCs w:val="24"/>
              </w:rPr>
              <w:t>3330001111</w:t>
            </w:r>
          </w:p>
        </w:tc>
      </w:tr>
      <w:tr w:rsidR="00B752E4" w:rsidRPr="00BC23B4" w14:paraId="334642C6"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0000FF"/>
          </w:tcPr>
          <w:p w14:paraId="050BDDBD" w14:textId="77777777" w:rsidR="00B752E4" w:rsidRPr="00BC23B4" w:rsidRDefault="00B752E4">
            <w:pPr>
              <w:pStyle w:val="Heading4"/>
              <w:rPr>
                <w:rFonts w:cs="Arial"/>
                <w:b/>
                <w:i w:val="0"/>
                <w:iCs w:val="0"/>
                <w:lang w:val="fr-FR"/>
              </w:rPr>
            </w:pPr>
            <w:r w:rsidRPr="00BC23B4">
              <w:rPr>
                <w:rFonts w:cs="Arial"/>
                <w:b/>
                <w:i w:val="0"/>
                <w:iCs w:val="0"/>
                <w:lang w:val="fr-FR"/>
              </w:rPr>
              <w:t>EU  FORM</w:t>
            </w:r>
          </w:p>
        </w:tc>
      </w:tr>
      <w:tr w:rsidR="00B752E4" w:rsidRPr="00BC23B4" w14:paraId="27304666"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297C78BA" w14:textId="77777777" w:rsidR="00B752E4" w:rsidRPr="00BC23B4" w:rsidRDefault="00B752E4">
            <w:pPr>
              <w:pStyle w:val="Heading4"/>
              <w:rPr>
                <w:rFonts w:cs="Arial"/>
                <w:b/>
                <w:bCs/>
                <w:i w:val="0"/>
                <w:iCs w:val="0"/>
              </w:rPr>
            </w:pPr>
            <w:r w:rsidRPr="00BC23B4">
              <w:rPr>
                <w:rFonts w:cs="Arial"/>
                <w:b/>
                <w:bCs/>
                <w:i w:val="0"/>
                <w:iCs w:val="0"/>
              </w:rPr>
              <w:t>Location and Access Section</w:t>
            </w:r>
          </w:p>
        </w:tc>
      </w:tr>
      <w:tr w:rsidR="00B752E4" w:rsidRPr="00BC23B4" w14:paraId="7ACC702E"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2096DD5" w14:textId="77777777" w:rsidR="00B752E4" w:rsidRPr="00BC23B4" w:rsidRDefault="00B752E4">
            <w:pPr>
              <w:pStyle w:val="FormData0"/>
              <w:rPr>
                <w:b/>
                <w:color w:val="auto"/>
                <w:szCs w:val="24"/>
              </w:rPr>
            </w:pPr>
            <w:r w:rsidRPr="00BC23B4">
              <w:rPr>
                <w:b/>
                <w:color w:val="auto"/>
                <w:szCs w:val="24"/>
              </w:rPr>
              <w:t>NAME</w:t>
            </w:r>
          </w:p>
        </w:tc>
        <w:tc>
          <w:tcPr>
            <w:tcW w:w="4410" w:type="dxa"/>
            <w:tcBorders>
              <w:top w:val="single" w:sz="6" w:space="0" w:color="auto"/>
              <w:left w:val="single" w:sz="6" w:space="0" w:color="auto"/>
              <w:bottom w:val="single" w:sz="6" w:space="0" w:color="auto"/>
              <w:right w:val="single" w:sz="6" w:space="0" w:color="auto"/>
            </w:tcBorders>
          </w:tcPr>
          <w:p w14:paraId="3EC72F63" w14:textId="77777777" w:rsidR="00B752E4" w:rsidRPr="00BC23B4" w:rsidRDefault="00B752E4">
            <w:pPr>
              <w:pStyle w:val="FormData0"/>
              <w:rPr>
                <w:b/>
                <w:color w:val="auto"/>
                <w:szCs w:val="24"/>
              </w:rPr>
            </w:pPr>
            <w:r w:rsidRPr="00BC23B4">
              <w:rPr>
                <w:b/>
                <w:color w:val="auto"/>
                <w:szCs w:val="24"/>
              </w:rPr>
              <w:t>End User Name</w:t>
            </w:r>
          </w:p>
        </w:tc>
        <w:tc>
          <w:tcPr>
            <w:tcW w:w="2650" w:type="dxa"/>
            <w:tcBorders>
              <w:top w:val="single" w:sz="6" w:space="0" w:color="auto"/>
              <w:left w:val="single" w:sz="6" w:space="0" w:color="auto"/>
              <w:bottom w:val="single" w:sz="6" w:space="0" w:color="auto"/>
              <w:right w:val="single" w:sz="6" w:space="0" w:color="auto"/>
            </w:tcBorders>
          </w:tcPr>
          <w:p w14:paraId="7A71CCD8" w14:textId="77777777" w:rsidR="00B752E4" w:rsidRPr="00BC23B4" w:rsidRDefault="00B752E4">
            <w:pPr>
              <w:pStyle w:val="FormData0"/>
              <w:rPr>
                <w:b/>
                <w:bCs/>
                <w:color w:val="auto"/>
                <w:szCs w:val="24"/>
              </w:rPr>
            </w:pPr>
            <w:r w:rsidRPr="00BC23B4">
              <w:rPr>
                <w:b/>
                <w:bCs/>
                <w:color w:val="auto"/>
                <w:szCs w:val="24"/>
              </w:rPr>
              <w:t>Sofa King</w:t>
            </w:r>
          </w:p>
        </w:tc>
      </w:tr>
      <w:tr w:rsidR="00B752E4" w:rsidRPr="00BC23B4" w14:paraId="43BC9B8E"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FF87C57" w14:textId="77777777" w:rsidR="00B752E4" w:rsidRPr="00BC23B4" w:rsidRDefault="00B752E4">
            <w:pPr>
              <w:pStyle w:val="FormData0"/>
              <w:rPr>
                <w:b/>
                <w:color w:val="auto"/>
                <w:szCs w:val="24"/>
              </w:rPr>
            </w:pPr>
            <w:r w:rsidRPr="00BC23B4">
              <w:rPr>
                <w:b/>
                <w:color w:val="auto"/>
                <w:szCs w:val="24"/>
              </w:rPr>
              <w:t>ELT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AC6D12C" w14:textId="77777777" w:rsidR="00B752E4" w:rsidRPr="00BC23B4" w:rsidRDefault="00B752E4">
            <w:pPr>
              <w:pStyle w:val="FormData0"/>
              <w:rPr>
                <w:b/>
                <w:color w:val="auto"/>
                <w:szCs w:val="24"/>
              </w:rPr>
            </w:pPr>
            <w:r w:rsidRPr="00BC23B4">
              <w:rPr>
                <w:b/>
                <w:color w:val="auto"/>
                <w:szCs w:val="24"/>
              </w:rPr>
              <w:t>End User Listing Treatment</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48536E55" w14:textId="77777777" w:rsidR="00B752E4" w:rsidRPr="00BC23B4" w:rsidRDefault="00B752E4">
            <w:pPr>
              <w:pStyle w:val="FormData0"/>
              <w:rPr>
                <w:b/>
                <w:bCs/>
                <w:color w:val="auto"/>
                <w:szCs w:val="24"/>
              </w:rPr>
            </w:pPr>
            <w:r w:rsidRPr="00BC23B4">
              <w:rPr>
                <w:b/>
                <w:bCs/>
                <w:color w:val="auto"/>
                <w:szCs w:val="24"/>
              </w:rPr>
              <w:t>C</w:t>
            </w:r>
          </w:p>
        </w:tc>
      </w:tr>
      <w:tr w:rsidR="00B752E4" w:rsidRPr="00BC23B4" w14:paraId="1880C7B2"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35A866E9" w14:textId="77777777" w:rsidR="00B752E4" w:rsidRPr="00BC23B4" w:rsidRDefault="00B752E4">
            <w:pPr>
              <w:pStyle w:val="Heading4"/>
              <w:rPr>
                <w:rFonts w:cs="Arial"/>
                <w:b/>
                <w:bCs/>
                <w:i w:val="0"/>
                <w:iCs w:val="0"/>
              </w:rPr>
            </w:pPr>
            <w:r w:rsidRPr="00BC23B4">
              <w:rPr>
                <w:rFonts w:cs="Arial"/>
                <w:b/>
                <w:bCs/>
                <w:i w:val="0"/>
                <w:iCs w:val="0"/>
              </w:rPr>
              <w:t>Bill Section</w:t>
            </w:r>
          </w:p>
        </w:tc>
      </w:tr>
      <w:tr w:rsidR="00B752E4" w:rsidRPr="00BC23B4" w14:paraId="6936E4CB"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F79C358" w14:textId="77777777" w:rsidR="00B752E4" w:rsidRPr="00BC23B4" w:rsidRDefault="00B752E4">
            <w:pPr>
              <w:pStyle w:val="FormData0"/>
              <w:rPr>
                <w:b/>
                <w:color w:val="auto"/>
                <w:szCs w:val="24"/>
              </w:rPr>
            </w:pPr>
            <w:r w:rsidRPr="00BC23B4">
              <w:rPr>
                <w:b/>
                <w:color w:val="auto"/>
                <w:szCs w:val="24"/>
              </w:rPr>
              <w:t>EATN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D47CBFB" w14:textId="77777777" w:rsidR="00B752E4" w:rsidRPr="00BC23B4" w:rsidRDefault="00B752E4">
            <w:pPr>
              <w:pStyle w:val="FormData0"/>
              <w:rPr>
                <w:b/>
                <w:color w:val="auto"/>
                <w:szCs w:val="24"/>
              </w:rPr>
            </w:pPr>
            <w:r w:rsidRPr="00BC23B4">
              <w:rPr>
                <w:b/>
                <w:color w:val="auto"/>
                <w:szCs w:val="24"/>
              </w:rPr>
              <w:t>Existing Account Telephone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66691AD2" w14:textId="77777777" w:rsidR="00B752E4" w:rsidRPr="00BC23B4" w:rsidRDefault="00B752E4">
            <w:pPr>
              <w:pStyle w:val="FormData0"/>
              <w:rPr>
                <w:b/>
                <w:color w:val="auto"/>
                <w:szCs w:val="24"/>
              </w:rPr>
            </w:pPr>
            <w:r w:rsidRPr="00BC23B4">
              <w:rPr>
                <w:b/>
                <w:color w:val="auto"/>
                <w:szCs w:val="24"/>
              </w:rPr>
              <w:t>7702702317</w:t>
            </w:r>
          </w:p>
        </w:tc>
      </w:tr>
      <w:tr w:rsidR="00B752E4" w:rsidRPr="00BC23B4" w14:paraId="2A2C401D"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0000FF"/>
          </w:tcPr>
          <w:p w14:paraId="79F43F45" w14:textId="77777777" w:rsidR="00B752E4" w:rsidRPr="00BC23B4" w:rsidRDefault="00B752E4">
            <w:pPr>
              <w:pStyle w:val="BodyText"/>
              <w:rPr>
                <w:rFonts w:ascii="Arial" w:hAnsi="Arial" w:cs="Arial"/>
                <w:color w:val="auto"/>
                <w:sz w:val="24"/>
                <w:szCs w:val="24"/>
              </w:rPr>
            </w:pPr>
            <w:r w:rsidRPr="00BC23B4">
              <w:rPr>
                <w:rFonts w:ascii="Arial" w:hAnsi="Arial" w:cs="Arial"/>
                <w:color w:val="auto"/>
                <w:sz w:val="24"/>
                <w:szCs w:val="24"/>
              </w:rPr>
              <w:t xml:space="preserve">DL  FORM </w:t>
            </w:r>
          </w:p>
        </w:tc>
      </w:tr>
      <w:tr w:rsidR="00B752E4" w:rsidRPr="00BC23B4" w14:paraId="05856165"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7EA470B9" w14:textId="77777777" w:rsidR="00B752E4" w:rsidRPr="00BC23B4" w:rsidRDefault="00B752E4">
            <w:pPr>
              <w:pStyle w:val="Heading5"/>
              <w:rPr>
                <w:rFonts w:cs="Arial"/>
                <w:color w:val="auto"/>
                <w:szCs w:val="24"/>
              </w:rPr>
            </w:pPr>
            <w:r w:rsidRPr="00BC23B4">
              <w:rPr>
                <w:rFonts w:cs="Arial"/>
                <w:color w:val="auto"/>
                <w:szCs w:val="24"/>
              </w:rPr>
              <w:t>Listing Control Section</w:t>
            </w:r>
          </w:p>
        </w:tc>
      </w:tr>
      <w:tr w:rsidR="00B752E4" w:rsidRPr="00BC23B4" w14:paraId="440E97F0"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8F620A7" w14:textId="77777777" w:rsidR="00B752E4" w:rsidRPr="00BC23B4" w:rsidRDefault="00B752E4">
            <w:pPr>
              <w:pStyle w:val="FormData0"/>
              <w:rPr>
                <w:b/>
                <w:color w:val="auto"/>
                <w:szCs w:val="24"/>
              </w:rPr>
            </w:pPr>
            <w:r w:rsidRPr="00BC23B4">
              <w:rPr>
                <w:b/>
                <w:color w:val="auto"/>
                <w:szCs w:val="24"/>
              </w:rPr>
              <w:t>DLNUM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54F9304" w14:textId="77777777" w:rsidR="00B752E4" w:rsidRPr="00BC23B4" w:rsidRDefault="00B752E4">
            <w:pPr>
              <w:pStyle w:val="FormData0"/>
              <w:rPr>
                <w:b/>
                <w:color w:val="auto"/>
                <w:szCs w:val="24"/>
              </w:rPr>
            </w:pPr>
            <w:r w:rsidRPr="00BC23B4">
              <w:rPr>
                <w:b/>
                <w:color w:val="auto"/>
                <w:szCs w:val="24"/>
              </w:rPr>
              <w:t>Directory Listing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18C7CCF5" w14:textId="77777777" w:rsidR="00B752E4" w:rsidRPr="00BC23B4" w:rsidRDefault="00B752E4">
            <w:pPr>
              <w:pStyle w:val="FormData0"/>
              <w:rPr>
                <w:b/>
                <w:color w:val="auto"/>
                <w:szCs w:val="24"/>
              </w:rPr>
            </w:pPr>
            <w:r w:rsidRPr="00BC23B4">
              <w:rPr>
                <w:b/>
                <w:color w:val="auto"/>
                <w:szCs w:val="24"/>
              </w:rPr>
              <w:t>0001</w:t>
            </w:r>
          </w:p>
        </w:tc>
      </w:tr>
      <w:tr w:rsidR="00B752E4" w:rsidRPr="00BC23B4" w14:paraId="25955AD6"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EE7B038" w14:textId="77777777" w:rsidR="00B752E4" w:rsidRPr="00BC23B4" w:rsidRDefault="00B752E4">
            <w:pPr>
              <w:pStyle w:val="FormData0"/>
              <w:rPr>
                <w:b/>
                <w:color w:val="auto"/>
                <w:szCs w:val="24"/>
              </w:rPr>
            </w:pPr>
            <w:r w:rsidRPr="00BC23B4">
              <w:rPr>
                <w:b/>
                <w:color w:val="auto"/>
                <w:szCs w:val="24"/>
              </w:rPr>
              <w:t xml:space="preserve">LACT </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96052FA" w14:textId="77777777" w:rsidR="00B752E4" w:rsidRPr="00BC23B4" w:rsidRDefault="00B752E4">
            <w:pPr>
              <w:pStyle w:val="FormData0"/>
              <w:rPr>
                <w:b/>
                <w:color w:val="auto"/>
                <w:szCs w:val="24"/>
              </w:rPr>
            </w:pPr>
            <w:r w:rsidRPr="00BC23B4">
              <w:rPr>
                <w:b/>
                <w:color w:val="auto"/>
                <w:szCs w:val="24"/>
              </w:rPr>
              <w:t>Listing Activity Indicator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1F5BF366" w14:textId="77777777" w:rsidR="00B752E4" w:rsidRPr="00BC23B4" w:rsidRDefault="00B752E4">
            <w:pPr>
              <w:pStyle w:val="FormData0"/>
              <w:rPr>
                <w:b/>
                <w:color w:val="auto"/>
                <w:szCs w:val="24"/>
              </w:rPr>
            </w:pPr>
            <w:r w:rsidRPr="00BC23B4">
              <w:rPr>
                <w:b/>
                <w:color w:val="auto"/>
                <w:szCs w:val="24"/>
              </w:rPr>
              <w:t>D</w:t>
            </w:r>
          </w:p>
        </w:tc>
      </w:tr>
      <w:tr w:rsidR="00B752E4" w:rsidRPr="00BC23B4" w14:paraId="5FC1CC7C"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DCA81DB" w14:textId="77777777" w:rsidR="00B752E4" w:rsidRPr="00BC23B4" w:rsidRDefault="00B752E4">
            <w:pPr>
              <w:pStyle w:val="FormData0"/>
              <w:rPr>
                <w:b/>
                <w:color w:val="auto"/>
                <w:szCs w:val="24"/>
              </w:rPr>
            </w:pPr>
            <w:r w:rsidRPr="00BC23B4">
              <w:rPr>
                <w:b/>
                <w:color w:val="auto"/>
                <w:szCs w:val="24"/>
              </w:rPr>
              <w:t>RTY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CE49EA8" w14:textId="77777777" w:rsidR="00B752E4" w:rsidRPr="00BC23B4" w:rsidRDefault="00B752E4">
            <w:pPr>
              <w:pStyle w:val="FormData0"/>
              <w:rPr>
                <w:b/>
                <w:color w:val="auto"/>
                <w:szCs w:val="24"/>
              </w:rPr>
            </w:pPr>
            <w:r w:rsidRPr="00BC23B4">
              <w:rPr>
                <w:b/>
                <w:color w:val="auto"/>
                <w:szCs w:val="24"/>
              </w:rPr>
              <w:t>Record Type</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39A73C51" w14:textId="77777777" w:rsidR="00B752E4" w:rsidRPr="00BC23B4" w:rsidRDefault="00B752E4">
            <w:pPr>
              <w:pStyle w:val="FormData0"/>
              <w:rPr>
                <w:b/>
                <w:color w:val="auto"/>
                <w:szCs w:val="24"/>
              </w:rPr>
            </w:pPr>
            <w:r w:rsidRPr="00BC23B4">
              <w:rPr>
                <w:b/>
                <w:color w:val="auto"/>
                <w:szCs w:val="24"/>
              </w:rPr>
              <w:t>LML</w:t>
            </w:r>
          </w:p>
        </w:tc>
      </w:tr>
      <w:tr w:rsidR="00B752E4" w:rsidRPr="00BC23B4" w14:paraId="1A229091"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28CEA1D1" w14:textId="77777777" w:rsidR="00B752E4" w:rsidRPr="00BC23B4" w:rsidRDefault="00B752E4">
            <w:pPr>
              <w:pStyle w:val="Heading5"/>
              <w:rPr>
                <w:rFonts w:cs="Arial"/>
                <w:iCs w:val="0"/>
                <w:color w:val="auto"/>
                <w:szCs w:val="24"/>
              </w:rPr>
            </w:pPr>
            <w:r w:rsidRPr="00BC23B4">
              <w:rPr>
                <w:rFonts w:cs="Arial"/>
                <w:iCs w:val="0"/>
                <w:color w:val="auto"/>
                <w:szCs w:val="24"/>
              </w:rPr>
              <w:t>Listing Instruction Section</w:t>
            </w:r>
          </w:p>
        </w:tc>
      </w:tr>
      <w:tr w:rsidR="00B752E4" w:rsidRPr="00BC23B4" w14:paraId="6617368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B10C2A6" w14:textId="77777777" w:rsidR="00B752E4" w:rsidRPr="00BC23B4" w:rsidRDefault="00B752E4">
            <w:pPr>
              <w:pStyle w:val="FormData0"/>
              <w:rPr>
                <w:b/>
                <w:color w:val="auto"/>
                <w:szCs w:val="24"/>
              </w:rPr>
            </w:pPr>
            <w:r w:rsidRPr="00BC23B4">
              <w:rPr>
                <w:b/>
                <w:color w:val="auto"/>
                <w:szCs w:val="24"/>
              </w:rPr>
              <w:t>LTN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D082815" w14:textId="77777777" w:rsidR="00B752E4" w:rsidRPr="00BC23B4" w:rsidRDefault="00B752E4">
            <w:pPr>
              <w:pStyle w:val="FormData0"/>
              <w:rPr>
                <w:b/>
                <w:color w:val="auto"/>
                <w:szCs w:val="24"/>
              </w:rPr>
            </w:pPr>
            <w:r w:rsidRPr="00BC23B4">
              <w:rPr>
                <w:b/>
                <w:color w:val="auto"/>
                <w:szCs w:val="24"/>
              </w:rPr>
              <w:t>Listing Telephone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0CF675F0" w14:textId="77777777" w:rsidR="00B752E4" w:rsidRPr="00BC23B4" w:rsidRDefault="00B752E4">
            <w:pPr>
              <w:pStyle w:val="FormData0"/>
              <w:rPr>
                <w:b/>
                <w:color w:val="auto"/>
                <w:szCs w:val="24"/>
              </w:rPr>
            </w:pPr>
            <w:r w:rsidRPr="00BC23B4">
              <w:rPr>
                <w:b/>
                <w:color w:val="auto"/>
                <w:szCs w:val="24"/>
              </w:rPr>
              <w:t>7702702317</w:t>
            </w:r>
          </w:p>
        </w:tc>
      </w:tr>
      <w:tr w:rsidR="00B752E4" w:rsidRPr="00BC23B4" w14:paraId="472A571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93B7AE" w14:textId="77777777" w:rsidR="00B752E4" w:rsidRPr="00BC23B4" w:rsidRDefault="00B752E4">
            <w:pPr>
              <w:pStyle w:val="FormData0"/>
              <w:rPr>
                <w:b/>
                <w:color w:val="auto"/>
                <w:szCs w:val="24"/>
              </w:rPr>
            </w:pPr>
            <w:r w:rsidRPr="00BC23B4">
              <w:rPr>
                <w:b/>
                <w:color w:val="auto"/>
                <w:szCs w:val="24"/>
              </w:rPr>
              <w:t>LNLN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4FA517E" w14:textId="77777777" w:rsidR="00B752E4" w:rsidRPr="00BC23B4" w:rsidRDefault="00B752E4">
            <w:pPr>
              <w:pStyle w:val="FormData0"/>
              <w:rPr>
                <w:b/>
                <w:color w:val="auto"/>
                <w:szCs w:val="24"/>
              </w:rPr>
            </w:pPr>
            <w:r w:rsidRPr="00BC23B4">
              <w:rPr>
                <w:b/>
                <w:color w:val="auto"/>
                <w:szCs w:val="24"/>
              </w:rPr>
              <w:t xml:space="preserve">Listed Name Last Name </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42155352" w14:textId="77777777" w:rsidR="00B752E4" w:rsidRPr="00BC23B4" w:rsidRDefault="00B752E4">
            <w:pPr>
              <w:pStyle w:val="FormData0"/>
              <w:rPr>
                <w:b/>
                <w:bCs/>
                <w:color w:val="auto"/>
                <w:szCs w:val="24"/>
              </w:rPr>
            </w:pPr>
            <w:r w:rsidRPr="00BC23B4">
              <w:rPr>
                <w:b/>
                <w:bCs/>
                <w:color w:val="auto"/>
                <w:szCs w:val="24"/>
              </w:rPr>
              <w:t>King</w:t>
            </w:r>
          </w:p>
        </w:tc>
      </w:tr>
      <w:tr w:rsidR="00B752E4" w:rsidRPr="00BC23B4" w14:paraId="43E9AC22"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3E5AFEB1" w14:textId="77777777" w:rsidR="00B752E4" w:rsidRPr="00BC23B4" w:rsidRDefault="00B752E4">
            <w:pPr>
              <w:pStyle w:val="Heading5"/>
              <w:rPr>
                <w:rFonts w:cs="Arial"/>
                <w:color w:val="auto"/>
                <w:szCs w:val="24"/>
              </w:rPr>
            </w:pPr>
            <w:r w:rsidRPr="00BC23B4">
              <w:rPr>
                <w:rFonts w:cs="Arial"/>
                <w:color w:val="auto"/>
                <w:szCs w:val="24"/>
              </w:rPr>
              <w:t>Listing Control Section</w:t>
            </w:r>
          </w:p>
        </w:tc>
      </w:tr>
      <w:tr w:rsidR="00B752E4" w:rsidRPr="00BC23B4" w14:paraId="5CB39B7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67D7A67" w14:textId="77777777" w:rsidR="00B752E4" w:rsidRPr="00BC23B4" w:rsidRDefault="00B752E4">
            <w:pPr>
              <w:pStyle w:val="FormData0"/>
              <w:rPr>
                <w:b/>
                <w:color w:val="auto"/>
                <w:szCs w:val="24"/>
              </w:rPr>
            </w:pPr>
            <w:r w:rsidRPr="00BC23B4">
              <w:rPr>
                <w:b/>
                <w:color w:val="auto"/>
                <w:szCs w:val="24"/>
              </w:rPr>
              <w:t>DLNUM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6CDAA64" w14:textId="77777777" w:rsidR="00B752E4" w:rsidRPr="00BC23B4" w:rsidRDefault="00B752E4">
            <w:pPr>
              <w:pStyle w:val="FormData0"/>
              <w:rPr>
                <w:b/>
                <w:color w:val="auto"/>
                <w:szCs w:val="24"/>
              </w:rPr>
            </w:pPr>
            <w:r w:rsidRPr="00BC23B4">
              <w:rPr>
                <w:b/>
                <w:color w:val="auto"/>
                <w:szCs w:val="24"/>
              </w:rPr>
              <w:t>Directory Listing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5B0EAA99" w14:textId="77777777" w:rsidR="00B752E4" w:rsidRPr="00BC23B4" w:rsidRDefault="00B752E4">
            <w:pPr>
              <w:pStyle w:val="FormData0"/>
              <w:rPr>
                <w:b/>
                <w:color w:val="auto"/>
                <w:szCs w:val="24"/>
              </w:rPr>
            </w:pPr>
            <w:r w:rsidRPr="00BC23B4">
              <w:rPr>
                <w:b/>
                <w:color w:val="auto"/>
                <w:szCs w:val="24"/>
              </w:rPr>
              <w:t>0002</w:t>
            </w:r>
          </w:p>
        </w:tc>
      </w:tr>
      <w:tr w:rsidR="00B752E4" w:rsidRPr="00BC23B4" w14:paraId="4C22738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16086BC" w14:textId="77777777" w:rsidR="00B752E4" w:rsidRPr="00BC23B4" w:rsidRDefault="00B752E4">
            <w:pPr>
              <w:pStyle w:val="FormData0"/>
              <w:rPr>
                <w:b/>
                <w:color w:val="auto"/>
                <w:szCs w:val="24"/>
              </w:rPr>
            </w:pPr>
            <w:r w:rsidRPr="00BC23B4">
              <w:rPr>
                <w:b/>
                <w:color w:val="auto"/>
                <w:szCs w:val="24"/>
              </w:rPr>
              <w:t xml:space="preserve">LACT </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F1DDE53" w14:textId="77777777" w:rsidR="00B752E4" w:rsidRPr="00BC23B4" w:rsidRDefault="00B752E4">
            <w:pPr>
              <w:pStyle w:val="FormData0"/>
              <w:rPr>
                <w:b/>
                <w:color w:val="auto"/>
                <w:szCs w:val="24"/>
              </w:rPr>
            </w:pPr>
            <w:r w:rsidRPr="00BC23B4">
              <w:rPr>
                <w:b/>
                <w:color w:val="auto"/>
                <w:szCs w:val="24"/>
              </w:rPr>
              <w:t>Listing Activity Indicator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57E6CBBA" w14:textId="77777777" w:rsidR="00B752E4" w:rsidRPr="00BC23B4" w:rsidRDefault="00B752E4">
            <w:pPr>
              <w:pStyle w:val="FormData0"/>
              <w:rPr>
                <w:b/>
                <w:color w:val="auto"/>
                <w:szCs w:val="24"/>
              </w:rPr>
            </w:pPr>
            <w:r w:rsidRPr="00BC23B4">
              <w:rPr>
                <w:b/>
                <w:color w:val="auto"/>
                <w:szCs w:val="24"/>
              </w:rPr>
              <w:t>N</w:t>
            </w:r>
          </w:p>
        </w:tc>
      </w:tr>
      <w:tr w:rsidR="00B752E4" w:rsidRPr="00BC23B4" w14:paraId="11B42C8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B74E39" w14:textId="77777777" w:rsidR="00B752E4" w:rsidRPr="00BC23B4" w:rsidRDefault="00B752E4">
            <w:pPr>
              <w:pStyle w:val="FormData0"/>
              <w:rPr>
                <w:b/>
                <w:color w:val="auto"/>
                <w:szCs w:val="24"/>
              </w:rPr>
            </w:pPr>
            <w:r w:rsidRPr="00BC23B4">
              <w:rPr>
                <w:b/>
                <w:color w:val="auto"/>
                <w:szCs w:val="24"/>
              </w:rPr>
              <w:t>RTY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340B96B" w14:textId="77777777" w:rsidR="00B752E4" w:rsidRPr="00BC23B4" w:rsidRDefault="00B752E4">
            <w:pPr>
              <w:pStyle w:val="FormData0"/>
              <w:rPr>
                <w:b/>
                <w:color w:val="auto"/>
                <w:szCs w:val="24"/>
              </w:rPr>
            </w:pPr>
            <w:r w:rsidRPr="00BC23B4">
              <w:rPr>
                <w:b/>
                <w:color w:val="auto"/>
                <w:szCs w:val="24"/>
              </w:rPr>
              <w:t>Record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5164079" w14:textId="77777777" w:rsidR="00B752E4" w:rsidRPr="00BC23B4" w:rsidRDefault="00B752E4">
            <w:pPr>
              <w:pStyle w:val="FormData0"/>
              <w:rPr>
                <w:b/>
                <w:color w:val="auto"/>
                <w:szCs w:val="24"/>
              </w:rPr>
            </w:pPr>
            <w:r w:rsidRPr="00BC23B4">
              <w:rPr>
                <w:b/>
                <w:color w:val="auto"/>
                <w:szCs w:val="24"/>
              </w:rPr>
              <w:t>LML</w:t>
            </w:r>
          </w:p>
        </w:tc>
      </w:tr>
      <w:tr w:rsidR="00B752E4" w:rsidRPr="00BC23B4" w14:paraId="4FDC94F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1C6D2A" w14:textId="77777777" w:rsidR="00B752E4" w:rsidRPr="00BC23B4" w:rsidRDefault="00B752E4">
            <w:pPr>
              <w:pStyle w:val="FormData0"/>
              <w:rPr>
                <w:b/>
                <w:color w:val="auto"/>
                <w:szCs w:val="24"/>
              </w:rPr>
            </w:pPr>
            <w:r w:rsidRPr="00BC23B4">
              <w:rPr>
                <w:b/>
                <w:color w:val="auto"/>
                <w:szCs w:val="24"/>
              </w:rPr>
              <w:t>LTY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594BA5B" w14:textId="77777777" w:rsidR="00B752E4" w:rsidRPr="00BC23B4" w:rsidRDefault="00B752E4">
            <w:pPr>
              <w:pStyle w:val="FormData0"/>
              <w:rPr>
                <w:b/>
                <w:color w:val="auto"/>
                <w:szCs w:val="24"/>
              </w:rPr>
            </w:pPr>
            <w:r w:rsidRPr="00BC23B4">
              <w:rPr>
                <w:b/>
                <w:color w:val="auto"/>
                <w:szCs w:val="24"/>
              </w:rPr>
              <w:t>Listing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35BDDD39" w14:textId="77777777" w:rsidR="00B752E4" w:rsidRPr="00BC23B4" w:rsidRDefault="00B752E4">
            <w:pPr>
              <w:pStyle w:val="FormData0"/>
              <w:rPr>
                <w:b/>
                <w:color w:val="auto"/>
                <w:szCs w:val="24"/>
                <w:lang w:val="fr-FR"/>
              </w:rPr>
            </w:pPr>
            <w:r w:rsidRPr="00BC23B4">
              <w:rPr>
                <w:b/>
                <w:color w:val="auto"/>
                <w:szCs w:val="24"/>
                <w:lang w:val="fr-FR"/>
              </w:rPr>
              <w:t>1</w:t>
            </w:r>
          </w:p>
        </w:tc>
      </w:tr>
      <w:tr w:rsidR="00B752E4" w:rsidRPr="00BC23B4" w14:paraId="36BD60F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4BCFF3" w14:textId="77777777" w:rsidR="00B752E4" w:rsidRPr="00BC23B4" w:rsidRDefault="00B752E4">
            <w:pPr>
              <w:pStyle w:val="FormData0"/>
              <w:rPr>
                <w:b/>
                <w:color w:val="auto"/>
                <w:szCs w:val="24"/>
                <w:lang w:val="fr-FR"/>
              </w:rPr>
            </w:pPr>
            <w:r w:rsidRPr="00BC23B4">
              <w:rPr>
                <w:b/>
                <w:color w:val="auto"/>
                <w:szCs w:val="24"/>
                <w:lang w:val="fr-FR"/>
              </w:rPr>
              <w:t>STYC</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63757FA8" w14:textId="77777777" w:rsidR="00B752E4" w:rsidRPr="00BC23B4" w:rsidRDefault="00B752E4">
            <w:pPr>
              <w:pStyle w:val="FormData0"/>
              <w:rPr>
                <w:b/>
                <w:color w:val="auto"/>
                <w:szCs w:val="24"/>
                <w:lang w:val="fr-FR"/>
              </w:rPr>
            </w:pPr>
            <w:r w:rsidRPr="00BC23B4">
              <w:rPr>
                <w:b/>
                <w:color w:val="auto"/>
                <w:szCs w:val="24"/>
                <w:lang w:val="fr-FR"/>
              </w:rPr>
              <w:t>Style Code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DAF3CD4" w14:textId="77777777" w:rsidR="00B752E4" w:rsidRPr="00BC23B4" w:rsidRDefault="00B752E4">
            <w:pPr>
              <w:pStyle w:val="FormData0"/>
              <w:rPr>
                <w:b/>
                <w:color w:val="auto"/>
                <w:szCs w:val="24"/>
              </w:rPr>
            </w:pPr>
            <w:r w:rsidRPr="00BC23B4">
              <w:rPr>
                <w:b/>
                <w:color w:val="auto"/>
                <w:szCs w:val="24"/>
              </w:rPr>
              <w:t>SL</w:t>
            </w:r>
          </w:p>
        </w:tc>
      </w:tr>
      <w:tr w:rsidR="00B752E4" w:rsidRPr="00BC23B4" w14:paraId="6CE79BC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3DB64E" w14:textId="77777777" w:rsidR="00B752E4" w:rsidRPr="00BC23B4" w:rsidRDefault="00B752E4">
            <w:pPr>
              <w:pStyle w:val="FormData0"/>
              <w:rPr>
                <w:b/>
                <w:color w:val="auto"/>
                <w:szCs w:val="24"/>
              </w:rPr>
            </w:pPr>
            <w:r w:rsidRPr="00BC23B4">
              <w:rPr>
                <w:b/>
                <w:color w:val="auto"/>
                <w:szCs w:val="24"/>
              </w:rPr>
              <w:t>TOA</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C878841" w14:textId="77777777" w:rsidR="00B752E4" w:rsidRPr="00BC23B4" w:rsidRDefault="00B752E4">
            <w:pPr>
              <w:pStyle w:val="FormData0"/>
              <w:rPr>
                <w:b/>
                <w:color w:val="auto"/>
                <w:szCs w:val="24"/>
              </w:rPr>
            </w:pPr>
            <w:r w:rsidRPr="00BC23B4">
              <w:rPr>
                <w:b/>
                <w:color w:val="auto"/>
                <w:szCs w:val="24"/>
              </w:rPr>
              <w:t>Type of Account</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06830F1E" w14:textId="77777777" w:rsidR="00B752E4" w:rsidRPr="00BC23B4" w:rsidRDefault="00B752E4">
            <w:pPr>
              <w:pStyle w:val="FormData0"/>
              <w:rPr>
                <w:b/>
                <w:color w:val="auto"/>
                <w:szCs w:val="24"/>
              </w:rPr>
            </w:pPr>
            <w:r w:rsidRPr="00BC23B4">
              <w:rPr>
                <w:b/>
                <w:color w:val="auto"/>
                <w:szCs w:val="24"/>
              </w:rPr>
              <w:t>B</w:t>
            </w:r>
          </w:p>
        </w:tc>
      </w:tr>
      <w:tr w:rsidR="00B752E4" w:rsidRPr="00BC23B4" w14:paraId="251D16C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50361B" w14:textId="77777777" w:rsidR="00B752E4" w:rsidRPr="00BC23B4" w:rsidRDefault="00B752E4">
            <w:pPr>
              <w:pStyle w:val="FormData0"/>
              <w:rPr>
                <w:b/>
                <w:color w:val="auto"/>
                <w:szCs w:val="24"/>
              </w:rPr>
            </w:pPr>
            <w:r w:rsidRPr="00BC23B4">
              <w:rPr>
                <w:b/>
                <w:color w:val="auto"/>
                <w:szCs w:val="24"/>
              </w:rPr>
              <w:t>DOI</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C385364" w14:textId="77777777" w:rsidR="00B752E4" w:rsidRPr="00BC23B4" w:rsidRDefault="00B752E4">
            <w:pPr>
              <w:pStyle w:val="FormData0"/>
              <w:rPr>
                <w:b/>
                <w:color w:val="auto"/>
                <w:szCs w:val="24"/>
              </w:rPr>
            </w:pPr>
            <w:r w:rsidRPr="00BC23B4">
              <w:rPr>
                <w:b/>
                <w:color w:val="auto"/>
                <w:szCs w:val="24"/>
              </w:rPr>
              <w:t>Degree of Indent</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7E41C44" w14:textId="77777777" w:rsidR="00B752E4" w:rsidRPr="00BC23B4" w:rsidRDefault="00B752E4">
            <w:pPr>
              <w:pStyle w:val="FormData0"/>
              <w:rPr>
                <w:b/>
                <w:color w:val="auto"/>
                <w:szCs w:val="24"/>
              </w:rPr>
            </w:pPr>
            <w:r w:rsidRPr="00BC23B4">
              <w:rPr>
                <w:b/>
                <w:color w:val="auto"/>
                <w:szCs w:val="24"/>
              </w:rPr>
              <w:t>0</w:t>
            </w:r>
          </w:p>
        </w:tc>
      </w:tr>
      <w:tr w:rsidR="00B752E4" w:rsidRPr="00BC23B4" w14:paraId="4F1E9D5E"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67FF7B00" w14:textId="77777777" w:rsidR="00B752E4" w:rsidRPr="00BC23B4" w:rsidRDefault="00B752E4">
            <w:pPr>
              <w:pStyle w:val="FormData0"/>
              <w:rPr>
                <w:b/>
                <w:color w:val="auto"/>
                <w:szCs w:val="24"/>
              </w:rPr>
            </w:pPr>
            <w:r w:rsidRPr="00BC23B4">
              <w:rPr>
                <w:b/>
                <w:color w:val="auto"/>
                <w:szCs w:val="24"/>
              </w:rPr>
              <w:t>Listing Instruction Section</w:t>
            </w:r>
          </w:p>
        </w:tc>
      </w:tr>
      <w:tr w:rsidR="00B752E4" w:rsidRPr="00BC23B4" w14:paraId="47D70A54" w14:textId="77777777">
        <w:tc>
          <w:tcPr>
            <w:tcW w:w="2160" w:type="dxa"/>
            <w:tcBorders>
              <w:top w:val="single" w:sz="6" w:space="0" w:color="auto"/>
              <w:left w:val="single" w:sz="6" w:space="0" w:color="auto"/>
              <w:bottom w:val="single" w:sz="6" w:space="0" w:color="auto"/>
              <w:right w:val="single" w:sz="6" w:space="0" w:color="auto"/>
            </w:tcBorders>
          </w:tcPr>
          <w:p w14:paraId="64880E57" w14:textId="77777777" w:rsidR="00B752E4" w:rsidRPr="00BC23B4" w:rsidRDefault="00B752E4">
            <w:pPr>
              <w:pStyle w:val="FormData0"/>
              <w:rPr>
                <w:b/>
                <w:color w:val="auto"/>
                <w:szCs w:val="24"/>
              </w:rPr>
            </w:pPr>
            <w:r w:rsidRPr="00BC23B4">
              <w:rPr>
                <w:b/>
                <w:color w:val="auto"/>
                <w:szCs w:val="24"/>
              </w:rPr>
              <w:t>LTN</w:t>
            </w:r>
          </w:p>
        </w:tc>
        <w:tc>
          <w:tcPr>
            <w:tcW w:w="4410" w:type="dxa"/>
            <w:tcBorders>
              <w:top w:val="single" w:sz="6" w:space="0" w:color="auto"/>
              <w:left w:val="single" w:sz="6" w:space="0" w:color="auto"/>
              <w:bottom w:val="single" w:sz="6" w:space="0" w:color="auto"/>
              <w:right w:val="single" w:sz="6" w:space="0" w:color="auto"/>
            </w:tcBorders>
          </w:tcPr>
          <w:p w14:paraId="529B0EB9" w14:textId="77777777" w:rsidR="00B752E4" w:rsidRPr="00BC23B4" w:rsidRDefault="00B752E4">
            <w:pPr>
              <w:pStyle w:val="FormData0"/>
              <w:rPr>
                <w:b/>
                <w:color w:val="auto"/>
                <w:szCs w:val="24"/>
              </w:rPr>
            </w:pPr>
            <w:r w:rsidRPr="00BC23B4">
              <w:rPr>
                <w:b/>
                <w:color w:val="auto"/>
                <w:szCs w:val="24"/>
              </w:rPr>
              <w:t>Listed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2190B75C" w14:textId="77777777" w:rsidR="00B752E4" w:rsidRPr="00BC23B4" w:rsidRDefault="00B752E4">
            <w:pPr>
              <w:pStyle w:val="FormData0"/>
              <w:rPr>
                <w:b/>
                <w:bCs/>
                <w:color w:val="auto"/>
                <w:szCs w:val="24"/>
              </w:rPr>
            </w:pPr>
            <w:r w:rsidRPr="00BC23B4">
              <w:rPr>
                <w:b/>
                <w:bCs/>
                <w:color w:val="auto"/>
                <w:szCs w:val="24"/>
              </w:rPr>
              <w:t>7702702317</w:t>
            </w:r>
          </w:p>
        </w:tc>
      </w:tr>
      <w:tr w:rsidR="00B752E4" w:rsidRPr="00BC23B4" w14:paraId="22E1303F" w14:textId="77777777">
        <w:tc>
          <w:tcPr>
            <w:tcW w:w="2160" w:type="dxa"/>
            <w:tcBorders>
              <w:top w:val="single" w:sz="6" w:space="0" w:color="auto"/>
              <w:left w:val="single" w:sz="6" w:space="0" w:color="auto"/>
              <w:bottom w:val="single" w:sz="6" w:space="0" w:color="auto"/>
              <w:right w:val="single" w:sz="6" w:space="0" w:color="auto"/>
            </w:tcBorders>
          </w:tcPr>
          <w:p w14:paraId="1FB4246A" w14:textId="77777777" w:rsidR="00B752E4" w:rsidRPr="00BC23B4" w:rsidRDefault="00B752E4">
            <w:pPr>
              <w:pStyle w:val="FormData0"/>
              <w:rPr>
                <w:b/>
                <w:color w:val="auto"/>
                <w:szCs w:val="24"/>
              </w:rPr>
            </w:pPr>
            <w:r w:rsidRPr="00BC23B4">
              <w:rPr>
                <w:b/>
                <w:color w:val="auto"/>
                <w:szCs w:val="24"/>
              </w:rPr>
              <w:t>LNLN</w:t>
            </w:r>
          </w:p>
        </w:tc>
        <w:tc>
          <w:tcPr>
            <w:tcW w:w="4410" w:type="dxa"/>
            <w:tcBorders>
              <w:top w:val="single" w:sz="6" w:space="0" w:color="auto"/>
              <w:left w:val="single" w:sz="6" w:space="0" w:color="auto"/>
              <w:bottom w:val="single" w:sz="6" w:space="0" w:color="auto"/>
              <w:right w:val="single" w:sz="6" w:space="0" w:color="auto"/>
            </w:tcBorders>
          </w:tcPr>
          <w:p w14:paraId="5CE5BF90" w14:textId="77777777" w:rsidR="00B752E4" w:rsidRPr="00BC23B4" w:rsidRDefault="00B752E4">
            <w:pPr>
              <w:pStyle w:val="FormData0"/>
              <w:rPr>
                <w:b/>
                <w:color w:val="auto"/>
                <w:szCs w:val="24"/>
              </w:rPr>
            </w:pPr>
            <w:r w:rsidRPr="00BC23B4">
              <w:rPr>
                <w:b/>
                <w:color w:val="auto"/>
                <w:szCs w:val="24"/>
              </w:rPr>
              <w:t>Listed Name Last Name</w:t>
            </w:r>
          </w:p>
        </w:tc>
        <w:tc>
          <w:tcPr>
            <w:tcW w:w="2700" w:type="dxa"/>
            <w:gridSpan w:val="2"/>
            <w:tcBorders>
              <w:top w:val="single" w:sz="6" w:space="0" w:color="auto"/>
              <w:left w:val="single" w:sz="6" w:space="0" w:color="auto"/>
              <w:bottom w:val="single" w:sz="6" w:space="0" w:color="auto"/>
              <w:right w:val="single" w:sz="6" w:space="0" w:color="auto"/>
            </w:tcBorders>
          </w:tcPr>
          <w:p w14:paraId="74F2D4F8" w14:textId="77777777" w:rsidR="00B752E4" w:rsidRPr="00BC23B4" w:rsidRDefault="00B752E4">
            <w:pPr>
              <w:pStyle w:val="FormData0"/>
              <w:rPr>
                <w:b/>
                <w:bCs/>
                <w:color w:val="auto"/>
                <w:szCs w:val="24"/>
              </w:rPr>
            </w:pPr>
            <w:r w:rsidRPr="00BC23B4">
              <w:rPr>
                <w:b/>
                <w:bCs/>
                <w:color w:val="auto"/>
                <w:szCs w:val="24"/>
              </w:rPr>
              <w:t>Queen</w:t>
            </w:r>
          </w:p>
        </w:tc>
      </w:tr>
      <w:tr w:rsidR="00B752E4" w:rsidRPr="00BC23B4" w14:paraId="72EDDE8A" w14:textId="77777777">
        <w:tc>
          <w:tcPr>
            <w:tcW w:w="2160" w:type="dxa"/>
            <w:tcBorders>
              <w:top w:val="single" w:sz="6" w:space="0" w:color="auto"/>
              <w:left w:val="single" w:sz="6" w:space="0" w:color="auto"/>
              <w:bottom w:val="single" w:sz="6" w:space="0" w:color="auto"/>
              <w:right w:val="single" w:sz="6" w:space="0" w:color="auto"/>
            </w:tcBorders>
          </w:tcPr>
          <w:p w14:paraId="3404A7FF" w14:textId="77777777" w:rsidR="00B752E4" w:rsidRPr="00BC23B4" w:rsidRDefault="00B752E4">
            <w:pPr>
              <w:pStyle w:val="FormData0"/>
              <w:rPr>
                <w:b/>
                <w:color w:val="auto"/>
                <w:szCs w:val="24"/>
              </w:rPr>
            </w:pPr>
            <w:r w:rsidRPr="00BC23B4">
              <w:rPr>
                <w:b/>
                <w:color w:val="auto"/>
                <w:szCs w:val="24"/>
              </w:rPr>
              <w:t>LNFN</w:t>
            </w:r>
          </w:p>
        </w:tc>
        <w:tc>
          <w:tcPr>
            <w:tcW w:w="4410" w:type="dxa"/>
            <w:tcBorders>
              <w:top w:val="single" w:sz="6" w:space="0" w:color="auto"/>
              <w:left w:val="single" w:sz="6" w:space="0" w:color="auto"/>
              <w:bottom w:val="single" w:sz="6" w:space="0" w:color="auto"/>
              <w:right w:val="single" w:sz="6" w:space="0" w:color="auto"/>
            </w:tcBorders>
          </w:tcPr>
          <w:p w14:paraId="31ADA393" w14:textId="77777777" w:rsidR="00B752E4" w:rsidRPr="00BC23B4" w:rsidRDefault="00B752E4">
            <w:pPr>
              <w:pStyle w:val="FormData0"/>
              <w:rPr>
                <w:b/>
                <w:color w:val="auto"/>
                <w:szCs w:val="24"/>
              </w:rPr>
            </w:pPr>
            <w:r w:rsidRPr="00BC23B4">
              <w:rPr>
                <w:b/>
                <w:color w:val="auto"/>
                <w:szCs w:val="24"/>
              </w:rPr>
              <w:t>Listed Name First Name</w:t>
            </w:r>
          </w:p>
        </w:tc>
        <w:tc>
          <w:tcPr>
            <w:tcW w:w="2700" w:type="dxa"/>
            <w:gridSpan w:val="2"/>
            <w:tcBorders>
              <w:top w:val="single" w:sz="6" w:space="0" w:color="auto"/>
              <w:left w:val="single" w:sz="6" w:space="0" w:color="auto"/>
              <w:bottom w:val="single" w:sz="6" w:space="0" w:color="auto"/>
              <w:right w:val="single" w:sz="6" w:space="0" w:color="auto"/>
            </w:tcBorders>
          </w:tcPr>
          <w:p w14:paraId="6D69123F" w14:textId="77777777" w:rsidR="00B752E4" w:rsidRPr="00BC23B4" w:rsidRDefault="00B752E4">
            <w:pPr>
              <w:pStyle w:val="FormData0"/>
              <w:rPr>
                <w:b/>
                <w:bCs/>
                <w:color w:val="auto"/>
                <w:szCs w:val="24"/>
              </w:rPr>
            </w:pPr>
            <w:r w:rsidRPr="00BC23B4">
              <w:rPr>
                <w:b/>
                <w:bCs/>
                <w:color w:val="auto"/>
                <w:szCs w:val="24"/>
              </w:rPr>
              <w:t>Sofa</w:t>
            </w:r>
          </w:p>
        </w:tc>
      </w:tr>
      <w:tr w:rsidR="00B752E4" w:rsidRPr="00BC23B4" w14:paraId="62831055" w14:textId="77777777">
        <w:tc>
          <w:tcPr>
            <w:tcW w:w="2160" w:type="dxa"/>
            <w:tcBorders>
              <w:top w:val="single" w:sz="6" w:space="0" w:color="auto"/>
              <w:left w:val="single" w:sz="6" w:space="0" w:color="auto"/>
              <w:bottom w:val="single" w:sz="6" w:space="0" w:color="auto"/>
              <w:right w:val="single" w:sz="6" w:space="0" w:color="auto"/>
            </w:tcBorders>
          </w:tcPr>
          <w:p w14:paraId="2A7F4474" w14:textId="77777777" w:rsidR="00B752E4" w:rsidRPr="00BC23B4" w:rsidRDefault="00B752E4">
            <w:pPr>
              <w:pStyle w:val="FormData0"/>
              <w:rPr>
                <w:b/>
                <w:color w:val="auto"/>
                <w:szCs w:val="24"/>
              </w:rPr>
            </w:pPr>
            <w:r w:rsidRPr="00BC23B4">
              <w:rPr>
                <w:b/>
                <w:color w:val="auto"/>
                <w:szCs w:val="24"/>
              </w:rPr>
              <w:t>LANO</w:t>
            </w:r>
          </w:p>
        </w:tc>
        <w:tc>
          <w:tcPr>
            <w:tcW w:w="4410" w:type="dxa"/>
            <w:tcBorders>
              <w:top w:val="single" w:sz="6" w:space="0" w:color="auto"/>
              <w:left w:val="single" w:sz="6" w:space="0" w:color="auto"/>
              <w:bottom w:val="single" w:sz="6" w:space="0" w:color="auto"/>
              <w:right w:val="single" w:sz="6" w:space="0" w:color="auto"/>
            </w:tcBorders>
          </w:tcPr>
          <w:p w14:paraId="6F71D467" w14:textId="77777777" w:rsidR="00B752E4" w:rsidRPr="00BC23B4" w:rsidRDefault="00B752E4">
            <w:pPr>
              <w:pStyle w:val="FormData0"/>
              <w:rPr>
                <w:b/>
                <w:color w:val="auto"/>
                <w:szCs w:val="24"/>
              </w:rPr>
            </w:pPr>
            <w:r w:rsidRPr="00BC23B4">
              <w:rPr>
                <w:b/>
                <w:color w:val="auto"/>
                <w:szCs w:val="24"/>
              </w:rPr>
              <w:t>Listed Address House Number</w:t>
            </w:r>
          </w:p>
        </w:tc>
        <w:tc>
          <w:tcPr>
            <w:tcW w:w="2700" w:type="dxa"/>
            <w:gridSpan w:val="2"/>
            <w:tcBorders>
              <w:top w:val="single" w:sz="6" w:space="0" w:color="auto"/>
              <w:left w:val="single" w:sz="6" w:space="0" w:color="auto"/>
              <w:bottom w:val="single" w:sz="6" w:space="0" w:color="auto"/>
              <w:right w:val="single" w:sz="6" w:space="0" w:color="auto"/>
            </w:tcBorders>
          </w:tcPr>
          <w:p w14:paraId="7CEE7172" w14:textId="77777777" w:rsidR="00B752E4" w:rsidRPr="00BC23B4" w:rsidRDefault="00B752E4">
            <w:pPr>
              <w:pStyle w:val="FormData0"/>
              <w:rPr>
                <w:b/>
                <w:bCs/>
                <w:color w:val="auto"/>
                <w:szCs w:val="24"/>
              </w:rPr>
            </w:pPr>
            <w:r w:rsidRPr="00BC23B4">
              <w:rPr>
                <w:b/>
                <w:bCs/>
                <w:color w:val="auto"/>
                <w:szCs w:val="24"/>
              </w:rPr>
              <w:t>1533</w:t>
            </w:r>
          </w:p>
        </w:tc>
      </w:tr>
      <w:tr w:rsidR="00B752E4" w:rsidRPr="00BC23B4" w14:paraId="75102DDB" w14:textId="77777777">
        <w:tc>
          <w:tcPr>
            <w:tcW w:w="2160" w:type="dxa"/>
            <w:tcBorders>
              <w:top w:val="single" w:sz="6" w:space="0" w:color="auto"/>
              <w:left w:val="single" w:sz="6" w:space="0" w:color="auto"/>
              <w:bottom w:val="single" w:sz="6" w:space="0" w:color="auto"/>
              <w:right w:val="single" w:sz="6" w:space="0" w:color="auto"/>
            </w:tcBorders>
          </w:tcPr>
          <w:p w14:paraId="591678B3" w14:textId="77777777" w:rsidR="00B752E4" w:rsidRPr="00BC23B4" w:rsidRDefault="00B752E4">
            <w:pPr>
              <w:pStyle w:val="FormData0"/>
              <w:rPr>
                <w:b/>
                <w:color w:val="auto"/>
                <w:szCs w:val="24"/>
              </w:rPr>
            </w:pPr>
            <w:r w:rsidRPr="00BC23B4">
              <w:rPr>
                <w:b/>
                <w:color w:val="auto"/>
                <w:szCs w:val="24"/>
              </w:rPr>
              <w:t>LASN</w:t>
            </w:r>
          </w:p>
        </w:tc>
        <w:tc>
          <w:tcPr>
            <w:tcW w:w="4410" w:type="dxa"/>
            <w:tcBorders>
              <w:top w:val="single" w:sz="6" w:space="0" w:color="auto"/>
              <w:left w:val="single" w:sz="6" w:space="0" w:color="auto"/>
              <w:bottom w:val="single" w:sz="6" w:space="0" w:color="auto"/>
              <w:right w:val="single" w:sz="6" w:space="0" w:color="auto"/>
            </w:tcBorders>
          </w:tcPr>
          <w:p w14:paraId="4E21537A" w14:textId="77777777" w:rsidR="00B752E4" w:rsidRPr="00BC23B4" w:rsidRDefault="00B752E4">
            <w:pPr>
              <w:pStyle w:val="FormData0"/>
              <w:rPr>
                <w:b/>
                <w:color w:val="auto"/>
                <w:szCs w:val="24"/>
              </w:rPr>
            </w:pPr>
            <w:r w:rsidRPr="00BC23B4">
              <w:rPr>
                <w:b/>
                <w:color w:val="auto"/>
                <w:szCs w:val="24"/>
              </w:rPr>
              <w:t xml:space="preserve">Listed </w:t>
            </w:r>
            <w:smartTag w:uri="urn:schemas-microsoft-com:office:smarttags" w:element="Street">
              <w:smartTag w:uri="urn:schemas-microsoft-com:office:smarttags" w:element="address">
                <w:r w:rsidRPr="00BC23B4">
                  <w:rPr>
                    <w:b/>
                    <w:color w:val="auto"/>
                    <w:szCs w:val="24"/>
                  </w:rPr>
                  <w:t>Address Street</w:t>
                </w:r>
              </w:smartTag>
            </w:smartTag>
            <w:r w:rsidRPr="00BC23B4">
              <w:rPr>
                <w:b/>
                <w:color w:val="auto"/>
                <w:szCs w:val="24"/>
              </w:rPr>
              <w:t xml:space="preserve"> Name</w:t>
            </w:r>
          </w:p>
        </w:tc>
        <w:tc>
          <w:tcPr>
            <w:tcW w:w="2700" w:type="dxa"/>
            <w:gridSpan w:val="2"/>
            <w:tcBorders>
              <w:top w:val="single" w:sz="6" w:space="0" w:color="auto"/>
              <w:left w:val="single" w:sz="6" w:space="0" w:color="auto"/>
              <w:bottom w:val="single" w:sz="6" w:space="0" w:color="auto"/>
              <w:right w:val="single" w:sz="6" w:space="0" w:color="auto"/>
            </w:tcBorders>
          </w:tcPr>
          <w:p w14:paraId="6F8C5119" w14:textId="77777777" w:rsidR="00B752E4" w:rsidRPr="00BC23B4" w:rsidRDefault="00B752E4">
            <w:pPr>
              <w:pStyle w:val="FormData0"/>
              <w:rPr>
                <w:b/>
                <w:bCs/>
                <w:color w:val="auto"/>
                <w:szCs w:val="24"/>
              </w:rPr>
            </w:pPr>
            <w:smartTag w:uri="urn:schemas-microsoft-com:office:smarttags" w:element="City">
              <w:smartTag w:uri="urn:schemas-microsoft-com:office:smarttags" w:element="place">
                <w:r w:rsidRPr="00BC23B4">
                  <w:rPr>
                    <w:b/>
                    <w:bCs/>
                    <w:color w:val="auto"/>
                    <w:szCs w:val="24"/>
                  </w:rPr>
                  <w:t>Vancouver</w:t>
                </w:r>
              </w:smartTag>
            </w:smartTag>
          </w:p>
        </w:tc>
      </w:tr>
      <w:tr w:rsidR="00B752E4" w:rsidRPr="00BC23B4" w14:paraId="3371E9F0" w14:textId="77777777">
        <w:tc>
          <w:tcPr>
            <w:tcW w:w="2160" w:type="dxa"/>
            <w:tcBorders>
              <w:top w:val="single" w:sz="6" w:space="0" w:color="auto"/>
              <w:left w:val="single" w:sz="6" w:space="0" w:color="auto"/>
              <w:bottom w:val="single" w:sz="6" w:space="0" w:color="auto"/>
              <w:right w:val="single" w:sz="6" w:space="0" w:color="auto"/>
            </w:tcBorders>
          </w:tcPr>
          <w:p w14:paraId="08BC1B7B" w14:textId="77777777" w:rsidR="00B752E4" w:rsidRPr="00BC23B4" w:rsidRDefault="00B752E4">
            <w:pPr>
              <w:pStyle w:val="FormData0"/>
              <w:rPr>
                <w:b/>
                <w:color w:val="auto"/>
                <w:szCs w:val="24"/>
              </w:rPr>
            </w:pPr>
            <w:r w:rsidRPr="00BC23B4">
              <w:rPr>
                <w:b/>
                <w:color w:val="auto"/>
                <w:szCs w:val="24"/>
              </w:rPr>
              <w:t>LATH</w:t>
            </w:r>
          </w:p>
        </w:tc>
        <w:tc>
          <w:tcPr>
            <w:tcW w:w="4410" w:type="dxa"/>
            <w:tcBorders>
              <w:top w:val="single" w:sz="6" w:space="0" w:color="auto"/>
              <w:left w:val="single" w:sz="6" w:space="0" w:color="auto"/>
              <w:bottom w:val="single" w:sz="6" w:space="0" w:color="auto"/>
              <w:right w:val="single" w:sz="6" w:space="0" w:color="auto"/>
            </w:tcBorders>
          </w:tcPr>
          <w:p w14:paraId="3376E6F8" w14:textId="77777777" w:rsidR="00B752E4" w:rsidRPr="00BC23B4" w:rsidRDefault="00B752E4">
            <w:pPr>
              <w:pStyle w:val="FormData0"/>
              <w:rPr>
                <w:b/>
                <w:color w:val="auto"/>
                <w:szCs w:val="24"/>
              </w:rPr>
            </w:pPr>
            <w:r w:rsidRPr="00BC23B4">
              <w:rPr>
                <w:b/>
                <w:color w:val="auto"/>
                <w:szCs w:val="24"/>
              </w:rPr>
              <w:t xml:space="preserve">Listed </w:t>
            </w:r>
            <w:smartTag w:uri="urn:schemas-microsoft-com:office:smarttags" w:element="Street">
              <w:smartTag w:uri="urn:schemas-microsoft-com:office:smarttags" w:element="address">
                <w:r w:rsidRPr="00BC23B4">
                  <w:rPr>
                    <w:b/>
                    <w:color w:val="auto"/>
                    <w:szCs w:val="24"/>
                  </w:rPr>
                  <w:t>Address Street</w:t>
                </w:r>
              </w:smartTag>
            </w:smartTag>
            <w:r w:rsidRPr="00BC23B4">
              <w:rPr>
                <w:b/>
                <w:color w:val="auto"/>
                <w:szCs w:val="24"/>
              </w:rPr>
              <w:t xml:space="preserve"> Type</w:t>
            </w:r>
          </w:p>
        </w:tc>
        <w:tc>
          <w:tcPr>
            <w:tcW w:w="2700" w:type="dxa"/>
            <w:gridSpan w:val="2"/>
            <w:tcBorders>
              <w:top w:val="single" w:sz="6" w:space="0" w:color="auto"/>
              <w:left w:val="single" w:sz="6" w:space="0" w:color="auto"/>
              <w:bottom w:val="single" w:sz="6" w:space="0" w:color="auto"/>
              <w:right w:val="single" w:sz="6" w:space="0" w:color="auto"/>
            </w:tcBorders>
          </w:tcPr>
          <w:p w14:paraId="73879527" w14:textId="77777777" w:rsidR="00B752E4" w:rsidRPr="00BC23B4" w:rsidRDefault="00B752E4">
            <w:pPr>
              <w:pStyle w:val="FormData0"/>
              <w:rPr>
                <w:b/>
                <w:bCs/>
                <w:color w:val="auto"/>
                <w:szCs w:val="24"/>
              </w:rPr>
            </w:pPr>
            <w:r w:rsidRPr="00BC23B4">
              <w:rPr>
                <w:b/>
                <w:bCs/>
                <w:color w:val="auto"/>
                <w:szCs w:val="24"/>
              </w:rPr>
              <w:t>Rd</w:t>
            </w:r>
          </w:p>
        </w:tc>
      </w:tr>
      <w:tr w:rsidR="00B752E4" w:rsidRPr="00BC23B4" w14:paraId="6CF52072" w14:textId="77777777">
        <w:tc>
          <w:tcPr>
            <w:tcW w:w="2160" w:type="dxa"/>
            <w:tcBorders>
              <w:top w:val="single" w:sz="6" w:space="0" w:color="auto"/>
              <w:left w:val="single" w:sz="6" w:space="0" w:color="auto"/>
              <w:bottom w:val="single" w:sz="6" w:space="0" w:color="auto"/>
              <w:right w:val="single" w:sz="6" w:space="0" w:color="auto"/>
            </w:tcBorders>
          </w:tcPr>
          <w:p w14:paraId="34285DE7" w14:textId="77777777" w:rsidR="00B752E4" w:rsidRPr="00BC23B4" w:rsidRDefault="00B752E4">
            <w:pPr>
              <w:pStyle w:val="FormData0"/>
              <w:rPr>
                <w:b/>
                <w:color w:val="auto"/>
                <w:szCs w:val="24"/>
              </w:rPr>
            </w:pPr>
            <w:r w:rsidRPr="00BC23B4">
              <w:rPr>
                <w:b/>
                <w:color w:val="auto"/>
                <w:szCs w:val="24"/>
              </w:rPr>
              <w:t>YPH</w:t>
            </w:r>
          </w:p>
        </w:tc>
        <w:tc>
          <w:tcPr>
            <w:tcW w:w="4410" w:type="dxa"/>
            <w:tcBorders>
              <w:top w:val="single" w:sz="6" w:space="0" w:color="auto"/>
              <w:left w:val="single" w:sz="6" w:space="0" w:color="auto"/>
              <w:bottom w:val="single" w:sz="6" w:space="0" w:color="auto"/>
              <w:right w:val="single" w:sz="6" w:space="0" w:color="auto"/>
            </w:tcBorders>
          </w:tcPr>
          <w:p w14:paraId="0BA725DC" w14:textId="77777777" w:rsidR="00B752E4" w:rsidRPr="00BC23B4" w:rsidRDefault="00B752E4">
            <w:pPr>
              <w:pStyle w:val="FormData0"/>
              <w:rPr>
                <w:b/>
                <w:color w:val="auto"/>
                <w:szCs w:val="24"/>
              </w:rPr>
            </w:pPr>
            <w:r w:rsidRPr="00BC23B4">
              <w:rPr>
                <w:b/>
                <w:color w:val="auto"/>
                <w:szCs w:val="24"/>
              </w:rPr>
              <w:t xml:space="preserve">Yellow Page Heading </w:t>
            </w:r>
          </w:p>
        </w:tc>
        <w:tc>
          <w:tcPr>
            <w:tcW w:w="2700" w:type="dxa"/>
            <w:gridSpan w:val="2"/>
            <w:tcBorders>
              <w:top w:val="single" w:sz="6" w:space="0" w:color="auto"/>
              <w:left w:val="single" w:sz="6" w:space="0" w:color="auto"/>
              <w:bottom w:val="single" w:sz="6" w:space="0" w:color="auto"/>
              <w:right w:val="single" w:sz="6" w:space="0" w:color="auto"/>
            </w:tcBorders>
          </w:tcPr>
          <w:p w14:paraId="26643294" w14:textId="77777777" w:rsidR="00B752E4" w:rsidRPr="00BC23B4" w:rsidRDefault="00B752E4">
            <w:pPr>
              <w:pStyle w:val="FormData0"/>
              <w:rPr>
                <w:b/>
                <w:bCs/>
                <w:color w:val="auto"/>
                <w:szCs w:val="24"/>
              </w:rPr>
            </w:pPr>
            <w:r w:rsidRPr="00BC23B4">
              <w:rPr>
                <w:b/>
                <w:bCs/>
                <w:color w:val="auto"/>
                <w:szCs w:val="24"/>
              </w:rPr>
              <w:t>999001</w:t>
            </w:r>
          </w:p>
        </w:tc>
      </w:tr>
      <w:tr w:rsidR="00B752E4" w:rsidRPr="00BC23B4" w14:paraId="4CA035B0" w14:textId="77777777">
        <w:trPr>
          <w:cantSplit/>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12EA9699" w14:textId="77777777" w:rsidR="00B752E4" w:rsidRPr="00BC23B4" w:rsidRDefault="00B752E4">
            <w:pPr>
              <w:pStyle w:val="FormData0"/>
              <w:rPr>
                <w:b/>
                <w:color w:val="auto"/>
                <w:szCs w:val="24"/>
              </w:rPr>
            </w:pPr>
            <w:r w:rsidRPr="00BC23B4">
              <w:rPr>
                <w:b/>
                <w:color w:val="auto"/>
                <w:szCs w:val="24"/>
              </w:rPr>
              <w:t>Advertising Section</w:t>
            </w:r>
          </w:p>
        </w:tc>
      </w:tr>
      <w:tr w:rsidR="00B752E4" w:rsidRPr="00BC23B4" w14:paraId="3EAAC462" w14:textId="77777777">
        <w:tc>
          <w:tcPr>
            <w:tcW w:w="2160" w:type="dxa"/>
            <w:tcBorders>
              <w:top w:val="single" w:sz="6" w:space="0" w:color="auto"/>
              <w:left w:val="single" w:sz="6" w:space="0" w:color="auto"/>
              <w:bottom w:val="single" w:sz="6" w:space="0" w:color="auto"/>
              <w:right w:val="single" w:sz="6" w:space="0" w:color="auto"/>
            </w:tcBorders>
          </w:tcPr>
          <w:p w14:paraId="39386D11" w14:textId="77777777" w:rsidR="00B752E4" w:rsidRPr="00BC23B4" w:rsidRDefault="00B752E4">
            <w:pPr>
              <w:pStyle w:val="FormData0"/>
              <w:rPr>
                <w:b/>
                <w:color w:val="auto"/>
                <w:szCs w:val="24"/>
              </w:rPr>
            </w:pPr>
            <w:r w:rsidRPr="00BC23B4">
              <w:rPr>
                <w:b/>
                <w:color w:val="auto"/>
                <w:szCs w:val="24"/>
              </w:rPr>
              <w:t>SIC</w:t>
            </w:r>
          </w:p>
        </w:tc>
        <w:tc>
          <w:tcPr>
            <w:tcW w:w="4410" w:type="dxa"/>
            <w:tcBorders>
              <w:top w:val="single" w:sz="6" w:space="0" w:color="auto"/>
              <w:left w:val="single" w:sz="6" w:space="0" w:color="auto"/>
              <w:bottom w:val="single" w:sz="6" w:space="0" w:color="auto"/>
              <w:right w:val="single" w:sz="6" w:space="0" w:color="auto"/>
            </w:tcBorders>
          </w:tcPr>
          <w:p w14:paraId="44BCEDA2" w14:textId="77777777" w:rsidR="00B752E4" w:rsidRPr="00BC23B4" w:rsidRDefault="00B752E4">
            <w:pPr>
              <w:pStyle w:val="FormData0"/>
              <w:rPr>
                <w:b/>
                <w:color w:val="auto"/>
                <w:szCs w:val="24"/>
              </w:rPr>
            </w:pPr>
            <w:r w:rsidRPr="00BC23B4">
              <w:rPr>
                <w:b/>
                <w:color w:val="auto"/>
                <w:szCs w:val="24"/>
              </w:rPr>
              <w:t>Standard Industry Classification</w:t>
            </w:r>
          </w:p>
        </w:tc>
        <w:tc>
          <w:tcPr>
            <w:tcW w:w="2700" w:type="dxa"/>
            <w:gridSpan w:val="2"/>
            <w:tcBorders>
              <w:top w:val="single" w:sz="6" w:space="0" w:color="auto"/>
              <w:left w:val="single" w:sz="6" w:space="0" w:color="auto"/>
              <w:bottom w:val="single" w:sz="6" w:space="0" w:color="auto"/>
              <w:right w:val="single" w:sz="6" w:space="0" w:color="auto"/>
            </w:tcBorders>
          </w:tcPr>
          <w:p w14:paraId="1EF52C22" w14:textId="77777777" w:rsidR="00B752E4" w:rsidRPr="00BC23B4" w:rsidRDefault="00B752E4">
            <w:pPr>
              <w:pStyle w:val="FormData0"/>
              <w:rPr>
                <w:b/>
                <w:bCs/>
                <w:color w:val="auto"/>
                <w:szCs w:val="24"/>
              </w:rPr>
            </w:pPr>
            <w:r w:rsidRPr="00BC23B4">
              <w:rPr>
                <w:b/>
                <w:bCs/>
                <w:color w:val="auto"/>
                <w:szCs w:val="24"/>
              </w:rPr>
              <w:t>8711</w:t>
            </w:r>
          </w:p>
        </w:tc>
      </w:tr>
      <w:tr w:rsidR="00B752E4" w:rsidRPr="00BC23B4" w14:paraId="09F7EF5C"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0000FF"/>
          </w:tcPr>
          <w:p w14:paraId="383CA7A3" w14:textId="77777777" w:rsidR="00B752E4" w:rsidRPr="00BC23B4" w:rsidRDefault="00B752E4">
            <w:pPr>
              <w:pStyle w:val="FormData0"/>
              <w:rPr>
                <w:b/>
                <w:color w:val="auto"/>
                <w:szCs w:val="24"/>
              </w:rPr>
            </w:pPr>
            <w:r w:rsidRPr="00BC23B4">
              <w:rPr>
                <w:b/>
                <w:color w:val="auto"/>
                <w:szCs w:val="24"/>
              </w:rPr>
              <w:t>HUNTING FORMFORM</w:t>
            </w:r>
          </w:p>
        </w:tc>
      </w:tr>
      <w:tr w:rsidR="00B752E4" w:rsidRPr="00BC23B4" w14:paraId="13C10BCE"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07A6596B" w14:textId="77777777" w:rsidR="00B752E4" w:rsidRPr="00BC23B4" w:rsidRDefault="00B752E4">
            <w:pPr>
              <w:pStyle w:val="FormData0"/>
              <w:rPr>
                <w:b/>
                <w:color w:val="auto"/>
                <w:szCs w:val="24"/>
              </w:rPr>
            </w:pPr>
            <w:r w:rsidRPr="00BC23B4">
              <w:rPr>
                <w:b/>
                <w:color w:val="auto"/>
                <w:szCs w:val="24"/>
              </w:rPr>
              <w:t>Hunt Group Information Section</w:t>
            </w:r>
          </w:p>
        </w:tc>
      </w:tr>
      <w:tr w:rsidR="00B752E4" w:rsidRPr="00BC23B4" w14:paraId="3412E5E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FEE9E92" w14:textId="77777777" w:rsidR="00B752E4" w:rsidRPr="00BC23B4" w:rsidRDefault="00B752E4">
            <w:pPr>
              <w:pStyle w:val="FormData0"/>
              <w:rPr>
                <w:b/>
                <w:color w:val="auto"/>
                <w:szCs w:val="24"/>
              </w:rPr>
            </w:pPr>
            <w:r w:rsidRPr="00BC23B4">
              <w:rPr>
                <w:b/>
                <w:color w:val="auto"/>
                <w:szCs w:val="24"/>
              </w:rPr>
              <w:t>HNUM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04644D8" w14:textId="77777777" w:rsidR="00B752E4" w:rsidRPr="00BC23B4" w:rsidRDefault="00B752E4">
            <w:pPr>
              <w:pStyle w:val="FormData0"/>
              <w:rPr>
                <w:b/>
                <w:color w:val="auto"/>
                <w:szCs w:val="24"/>
              </w:rPr>
            </w:pPr>
            <w:r w:rsidRPr="00BC23B4">
              <w:rPr>
                <w:b/>
                <w:color w:val="auto"/>
                <w:szCs w:val="24"/>
              </w:rPr>
              <w:t>Hunt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2CBEB69" w14:textId="77777777" w:rsidR="00B752E4" w:rsidRPr="00BC23B4" w:rsidRDefault="00B752E4">
            <w:pPr>
              <w:pStyle w:val="FormData0"/>
              <w:rPr>
                <w:b/>
                <w:color w:val="auto"/>
                <w:szCs w:val="24"/>
              </w:rPr>
            </w:pPr>
            <w:r w:rsidRPr="00BC23B4">
              <w:rPr>
                <w:b/>
                <w:color w:val="auto"/>
                <w:szCs w:val="24"/>
              </w:rPr>
              <w:t>00001</w:t>
            </w:r>
          </w:p>
        </w:tc>
      </w:tr>
      <w:tr w:rsidR="00B752E4" w:rsidRPr="00BC23B4" w14:paraId="4D969B43" w14:textId="77777777">
        <w:tc>
          <w:tcPr>
            <w:tcW w:w="2160" w:type="dxa"/>
            <w:tcBorders>
              <w:top w:val="single" w:sz="6" w:space="0" w:color="auto"/>
              <w:left w:val="single" w:sz="6" w:space="0" w:color="auto"/>
              <w:bottom w:val="single" w:sz="6" w:space="0" w:color="auto"/>
              <w:right w:val="single" w:sz="6" w:space="0" w:color="auto"/>
            </w:tcBorders>
          </w:tcPr>
          <w:p w14:paraId="540B7336" w14:textId="77777777" w:rsidR="00B752E4" w:rsidRPr="00BC23B4" w:rsidRDefault="00B752E4">
            <w:pPr>
              <w:pStyle w:val="FormData0"/>
              <w:rPr>
                <w:b/>
                <w:color w:val="auto"/>
                <w:szCs w:val="24"/>
              </w:rPr>
            </w:pPr>
            <w:r w:rsidRPr="00BC23B4">
              <w:rPr>
                <w:b/>
                <w:color w:val="auto"/>
                <w:szCs w:val="24"/>
              </w:rPr>
              <w:t>HA</w:t>
            </w:r>
          </w:p>
        </w:tc>
        <w:tc>
          <w:tcPr>
            <w:tcW w:w="4410" w:type="dxa"/>
            <w:tcBorders>
              <w:top w:val="single" w:sz="6" w:space="0" w:color="auto"/>
              <w:left w:val="single" w:sz="6" w:space="0" w:color="auto"/>
              <w:bottom w:val="single" w:sz="6" w:space="0" w:color="auto"/>
              <w:right w:val="single" w:sz="6" w:space="0" w:color="auto"/>
            </w:tcBorders>
          </w:tcPr>
          <w:p w14:paraId="564FCEB5" w14:textId="77777777" w:rsidR="00B752E4" w:rsidRPr="00BC23B4" w:rsidRDefault="00B752E4">
            <w:pPr>
              <w:pStyle w:val="FormData0"/>
              <w:rPr>
                <w:b/>
                <w:color w:val="auto"/>
                <w:szCs w:val="24"/>
              </w:rPr>
            </w:pPr>
            <w:r w:rsidRPr="00BC23B4">
              <w:rPr>
                <w:b/>
                <w:color w:val="auto"/>
                <w:szCs w:val="24"/>
              </w:rPr>
              <w:t>Hunt Group Activity</w:t>
            </w:r>
          </w:p>
        </w:tc>
        <w:tc>
          <w:tcPr>
            <w:tcW w:w="2700" w:type="dxa"/>
            <w:gridSpan w:val="2"/>
            <w:tcBorders>
              <w:top w:val="single" w:sz="6" w:space="0" w:color="auto"/>
              <w:left w:val="single" w:sz="6" w:space="0" w:color="auto"/>
              <w:bottom w:val="single" w:sz="6" w:space="0" w:color="auto"/>
              <w:right w:val="single" w:sz="6" w:space="0" w:color="auto"/>
            </w:tcBorders>
          </w:tcPr>
          <w:p w14:paraId="4EB9EBC4" w14:textId="77777777" w:rsidR="00B752E4" w:rsidRPr="00BC23B4" w:rsidRDefault="00B752E4">
            <w:pPr>
              <w:pStyle w:val="FormData0"/>
              <w:rPr>
                <w:b/>
                <w:color w:val="auto"/>
                <w:szCs w:val="24"/>
              </w:rPr>
            </w:pPr>
            <w:r w:rsidRPr="00BC23B4">
              <w:rPr>
                <w:b/>
                <w:color w:val="auto"/>
                <w:szCs w:val="24"/>
              </w:rPr>
              <w:t>N</w:t>
            </w:r>
          </w:p>
        </w:tc>
      </w:tr>
      <w:tr w:rsidR="00B752E4" w:rsidRPr="00BC23B4" w14:paraId="3B57098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5CF4A1C" w14:textId="77777777" w:rsidR="00B752E4" w:rsidRPr="00BC23B4" w:rsidRDefault="00B752E4">
            <w:pPr>
              <w:pStyle w:val="FormData0"/>
              <w:rPr>
                <w:b/>
                <w:color w:val="auto"/>
                <w:szCs w:val="24"/>
              </w:rPr>
            </w:pPr>
            <w:r w:rsidRPr="00BC23B4">
              <w:rPr>
                <w:b/>
                <w:color w:val="auto"/>
                <w:szCs w:val="24"/>
              </w:rPr>
              <w:t>HID</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C5AD5D0" w14:textId="77777777" w:rsidR="00B752E4" w:rsidRPr="00BC23B4" w:rsidRDefault="00B752E4">
            <w:pPr>
              <w:pStyle w:val="FormData0"/>
              <w:rPr>
                <w:b/>
                <w:color w:val="auto"/>
                <w:szCs w:val="24"/>
              </w:rPr>
            </w:pPr>
            <w:r w:rsidRPr="00BC23B4">
              <w:rPr>
                <w:b/>
                <w:color w:val="auto"/>
                <w:szCs w:val="24"/>
              </w:rPr>
              <w:t>Hunt Group Identifier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63C94488" w14:textId="77777777" w:rsidR="00B752E4" w:rsidRPr="00BC23B4" w:rsidRDefault="00B752E4">
            <w:pPr>
              <w:pStyle w:val="FormData0"/>
              <w:rPr>
                <w:b/>
                <w:color w:val="auto"/>
                <w:szCs w:val="24"/>
              </w:rPr>
            </w:pPr>
            <w:r w:rsidRPr="00BC23B4">
              <w:rPr>
                <w:b/>
                <w:color w:val="auto"/>
                <w:szCs w:val="24"/>
              </w:rPr>
              <w:t>N</w:t>
            </w:r>
          </w:p>
        </w:tc>
      </w:tr>
      <w:tr w:rsidR="00B752E4" w:rsidRPr="00BC23B4" w14:paraId="127744A7" w14:textId="77777777">
        <w:tc>
          <w:tcPr>
            <w:tcW w:w="2160" w:type="dxa"/>
            <w:tcBorders>
              <w:top w:val="single" w:sz="6" w:space="0" w:color="auto"/>
              <w:left w:val="single" w:sz="6" w:space="0" w:color="auto"/>
              <w:bottom w:val="single" w:sz="6" w:space="0" w:color="auto"/>
              <w:right w:val="single" w:sz="6" w:space="0" w:color="auto"/>
            </w:tcBorders>
          </w:tcPr>
          <w:p w14:paraId="1516082B" w14:textId="77777777" w:rsidR="00B752E4" w:rsidRPr="00BC23B4" w:rsidRDefault="00B752E4">
            <w:pPr>
              <w:pStyle w:val="FormData0"/>
              <w:rPr>
                <w:b/>
                <w:color w:val="auto"/>
                <w:szCs w:val="24"/>
              </w:rPr>
            </w:pPr>
            <w:r w:rsidRPr="00BC23B4">
              <w:rPr>
                <w:b/>
                <w:color w:val="auto"/>
                <w:szCs w:val="24"/>
              </w:rPr>
              <w:t>HNTYP</w:t>
            </w:r>
          </w:p>
        </w:tc>
        <w:tc>
          <w:tcPr>
            <w:tcW w:w="4410" w:type="dxa"/>
            <w:tcBorders>
              <w:top w:val="single" w:sz="6" w:space="0" w:color="auto"/>
              <w:left w:val="single" w:sz="6" w:space="0" w:color="auto"/>
              <w:bottom w:val="single" w:sz="6" w:space="0" w:color="auto"/>
              <w:right w:val="single" w:sz="6" w:space="0" w:color="auto"/>
            </w:tcBorders>
          </w:tcPr>
          <w:p w14:paraId="094417F7" w14:textId="77777777" w:rsidR="00B752E4" w:rsidRPr="00BC23B4" w:rsidRDefault="00B752E4">
            <w:pPr>
              <w:pStyle w:val="FormData0"/>
              <w:rPr>
                <w:b/>
                <w:color w:val="auto"/>
                <w:szCs w:val="24"/>
              </w:rPr>
            </w:pPr>
            <w:r w:rsidRPr="00BC23B4">
              <w:rPr>
                <w:b/>
                <w:color w:val="auto"/>
                <w:szCs w:val="24"/>
              </w:rPr>
              <w:t>Hunt Type Code</w:t>
            </w:r>
          </w:p>
        </w:tc>
        <w:tc>
          <w:tcPr>
            <w:tcW w:w="2700" w:type="dxa"/>
            <w:gridSpan w:val="2"/>
            <w:tcBorders>
              <w:top w:val="single" w:sz="6" w:space="0" w:color="auto"/>
              <w:left w:val="single" w:sz="6" w:space="0" w:color="auto"/>
              <w:bottom w:val="single" w:sz="6" w:space="0" w:color="auto"/>
              <w:right w:val="single" w:sz="6" w:space="0" w:color="auto"/>
            </w:tcBorders>
          </w:tcPr>
          <w:p w14:paraId="14581701" w14:textId="77777777" w:rsidR="00B752E4" w:rsidRPr="00BC23B4" w:rsidRDefault="00B752E4">
            <w:pPr>
              <w:pStyle w:val="FormData0"/>
              <w:rPr>
                <w:b/>
                <w:color w:val="auto"/>
                <w:szCs w:val="24"/>
              </w:rPr>
            </w:pPr>
            <w:r w:rsidRPr="00BC23B4">
              <w:rPr>
                <w:b/>
                <w:color w:val="auto"/>
                <w:szCs w:val="24"/>
              </w:rPr>
              <w:t>3</w:t>
            </w:r>
          </w:p>
        </w:tc>
      </w:tr>
      <w:tr w:rsidR="00B752E4" w:rsidRPr="00BC23B4" w14:paraId="5AE20B9C"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0491727E" w14:textId="77777777" w:rsidR="00B752E4" w:rsidRPr="00BC23B4" w:rsidRDefault="00B752E4">
            <w:pPr>
              <w:pStyle w:val="FormData0"/>
              <w:rPr>
                <w:b/>
                <w:color w:val="auto"/>
                <w:szCs w:val="24"/>
              </w:rPr>
            </w:pPr>
            <w:r w:rsidRPr="00BC23B4">
              <w:rPr>
                <w:b/>
                <w:color w:val="auto"/>
                <w:szCs w:val="24"/>
              </w:rPr>
              <w:t>Hunt Detail Section</w:t>
            </w:r>
          </w:p>
        </w:tc>
      </w:tr>
      <w:tr w:rsidR="00B752E4" w:rsidRPr="00BC23B4" w14:paraId="0E3341D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E45696"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EDA7615" w14:textId="77777777" w:rsidR="00B752E4" w:rsidRPr="00BC23B4" w:rsidRDefault="00B752E4">
            <w:pPr>
              <w:pStyle w:val="FormData0"/>
              <w:rPr>
                <w:b/>
                <w:color w:val="auto"/>
                <w:szCs w:val="24"/>
              </w:rPr>
            </w:pPr>
            <w:r w:rsidRPr="00BC23B4">
              <w:rPr>
                <w:b/>
                <w:color w:val="auto"/>
                <w:szCs w:val="24"/>
              </w:rPr>
              <w:t>Hunting Sequence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DF0E94F" w14:textId="77777777" w:rsidR="00B752E4" w:rsidRPr="00BC23B4" w:rsidRDefault="00B752E4">
            <w:pPr>
              <w:pStyle w:val="FormData0"/>
              <w:rPr>
                <w:b/>
                <w:bCs/>
                <w:color w:val="auto"/>
                <w:szCs w:val="24"/>
              </w:rPr>
            </w:pPr>
            <w:r w:rsidRPr="00BC23B4">
              <w:rPr>
                <w:b/>
                <w:bCs/>
                <w:color w:val="auto"/>
                <w:szCs w:val="24"/>
              </w:rPr>
              <w:t>0001</w:t>
            </w:r>
          </w:p>
        </w:tc>
      </w:tr>
      <w:tr w:rsidR="00B752E4" w:rsidRPr="00BC23B4" w14:paraId="76AA6850" w14:textId="77777777">
        <w:tc>
          <w:tcPr>
            <w:tcW w:w="2160" w:type="dxa"/>
            <w:tcBorders>
              <w:top w:val="single" w:sz="6" w:space="0" w:color="auto"/>
              <w:left w:val="single" w:sz="6" w:space="0" w:color="auto"/>
              <w:bottom w:val="single" w:sz="6" w:space="0" w:color="auto"/>
              <w:right w:val="single" w:sz="6" w:space="0" w:color="auto"/>
            </w:tcBorders>
          </w:tcPr>
          <w:p w14:paraId="5F7162D1"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1BE8CEFC" w14:textId="77777777" w:rsidR="00B752E4" w:rsidRPr="00BC23B4" w:rsidRDefault="00B752E4">
            <w:pPr>
              <w:pStyle w:val="FormData0"/>
              <w:rPr>
                <w:b/>
                <w:color w:val="auto"/>
                <w:szCs w:val="24"/>
              </w:rPr>
            </w:pPr>
            <w:r w:rsidRPr="00BC23B4">
              <w:rPr>
                <w:b/>
                <w:color w:val="auto"/>
                <w:szCs w:val="24"/>
              </w:rPr>
              <w:t>Hunt Line Activity</w:t>
            </w:r>
          </w:p>
        </w:tc>
        <w:tc>
          <w:tcPr>
            <w:tcW w:w="2700" w:type="dxa"/>
            <w:gridSpan w:val="2"/>
            <w:tcBorders>
              <w:top w:val="single" w:sz="6" w:space="0" w:color="auto"/>
              <w:left w:val="single" w:sz="6" w:space="0" w:color="auto"/>
              <w:bottom w:val="single" w:sz="6" w:space="0" w:color="auto"/>
              <w:right w:val="single" w:sz="6" w:space="0" w:color="auto"/>
            </w:tcBorders>
          </w:tcPr>
          <w:p w14:paraId="4D5951F8" w14:textId="77777777" w:rsidR="00B752E4" w:rsidRPr="00BC23B4" w:rsidRDefault="00B752E4">
            <w:pPr>
              <w:pStyle w:val="FormData0"/>
              <w:rPr>
                <w:b/>
                <w:bCs/>
                <w:color w:val="auto"/>
                <w:szCs w:val="24"/>
              </w:rPr>
            </w:pPr>
            <w:r w:rsidRPr="00BC23B4">
              <w:rPr>
                <w:b/>
                <w:bCs/>
                <w:color w:val="auto"/>
                <w:szCs w:val="24"/>
              </w:rPr>
              <w:t>N</w:t>
            </w:r>
          </w:p>
        </w:tc>
      </w:tr>
      <w:tr w:rsidR="00B752E4" w:rsidRPr="00BC23B4" w14:paraId="06506C48" w14:textId="77777777">
        <w:tc>
          <w:tcPr>
            <w:tcW w:w="2160" w:type="dxa"/>
            <w:tcBorders>
              <w:top w:val="single" w:sz="6" w:space="0" w:color="auto"/>
              <w:left w:val="single" w:sz="6" w:space="0" w:color="auto"/>
              <w:bottom w:val="single" w:sz="6" w:space="0" w:color="auto"/>
              <w:right w:val="single" w:sz="6" w:space="0" w:color="auto"/>
            </w:tcBorders>
          </w:tcPr>
          <w:p w14:paraId="0270C15F"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3AB71A2D" w14:textId="77777777" w:rsidR="00B752E4" w:rsidRPr="00BC23B4" w:rsidRDefault="00B752E4">
            <w:pPr>
              <w:pStyle w:val="FormData0"/>
              <w:rPr>
                <w:b/>
                <w:color w:val="auto"/>
                <w:szCs w:val="24"/>
              </w:rPr>
            </w:pPr>
            <w:r w:rsidRPr="00BC23B4">
              <w:rPr>
                <w:b/>
                <w:color w:val="auto"/>
                <w:szCs w:val="24"/>
              </w:rPr>
              <w:t>Hunting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1D7400D3" w14:textId="77777777" w:rsidR="00B752E4" w:rsidRPr="00BC23B4" w:rsidRDefault="00B752E4">
            <w:pPr>
              <w:pStyle w:val="FormData0"/>
              <w:rPr>
                <w:b/>
                <w:bCs/>
                <w:color w:val="auto"/>
                <w:szCs w:val="24"/>
              </w:rPr>
            </w:pPr>
            <w:r w:rsidRPr="00BC23B4">
              <w:rPr>
                <w:b/>
                <w:bCs/>
                <w:color w:val="auto"/>
                <w:szCs w:val="24"/>
              </w:rPr>
              <w:t>7702702317</w:t>
            </w:r>
          </w:p>
        </w:tc>
      </w:tr>
      <w:tr w:rsidR="00B752E4" w:rsidRPr="00BC23B4" w14:paraId="0ED83E6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656C086"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924C1A0" w14:textId="77777777" w:rsidR="00B752E4" w:rsidRPr="00BC23B4" w:rsidRDefault="00B752E4">
            <w:pPr>
              <w:pStyle w:val="FormData0"/>
              <w:rPr>
                <w:b/>
                <w:color w:val="auto"/>
                <w:szCs w:val="24"/>
              </w:rPr>
            </w:pPr>
            <w:r w:rsidRPr="00BC23B4">
              <w:rPr>
                <w:b/>
                <w:color w:val="auto"/>
                <w:szCs w:val="24"/>
              </w:rPr>
              <w:t>Number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7224F502"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4ED4D360"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18DF6FE8" w14:textId="77777777" w:rsidR="00B752E4" w:rsidRPr="00BC23B4" w:rsidRDefault="00B752E4">
            <w:pPr>
              <w:pStyle w:val="FormData0"/>
              <w:rPr>
                <w:b/>
                <w:color w:val="auto"/>
                <w:szCs w:val="24"/>
              </w:rPr>
            </w:pPr>
            <w:r w:rsidRPr="00BC23B4">
              <w:rPr>
                <w:b/>
                <w:color w:val="auto"/>
                <w:szCs w:val="24"/>
              </w:rPr>
              <w:t>Hunt Detail Section</w:t>
            </w:r>
          </w:p>
        </w:tc>
      </w:tr>
      <w:tr w:rsidR="00B752E4" w:rsidRPr="00BC23B4" w14:paraId="7D22A49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BDD746"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6EF88A9E" w14:textId="77777777" w:rsidR="00B752E4" w:rsidRPr="00BC23B4" w:rsidRDefault="00B752E4">
            <w:pPr>
              <w:pStyle w:val="FormData0"/>
              <w:rPr>
                <w:b/>
                <w:color w:val="auto"/>
                <w:szCs w:val="24"/>
              </w:rPr>
            </w:pPr>
            <w:r w:rsidRPr="00BC23B4">
              <w:rPr>
                <w:b/>
                <w:color w:val="auto"/>
                <w:szCs w:val="24"/>
              </w:rPr>
              <w:t>Hunting Sequence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4FEAC8B5" w14:textId="77777777" w:rsidR="00B752E4" w:rsidRPr="00BC23B4" w:rsidRDefault="00B752E4">
            <w:pPr>
              <w:pStyle w:val="FormData0"/>
              <w:rPr>
                <w:b/>
                <w:bCs/>
                <w:color w:val="auto"/>
                <w:szCs w:val="24"/>
              </w:rPr>
            </w:pPr>
            <w:r w:rsidRPr="00BC23B4">
              <w:rPr>
                <w:b/>
                <w:bCs/>
                <w:color w:val="auto"/>
                <w:szCs w:val="24"/>
              </w:rPr>
              <w:t>0002</w:t>
            </w:r>
          </w:p>
        </w:tc>
      </w:tr>
      <w:tr w:rsidR="00B752E4" w:rsidRPr="00BC23B4" w14:paraId="5D4CDE55" w14:textId="77777777">
        <w:tc>
          <w:tcPr>
            <w:tcW w:w="2160" w:type="dxa"/>
            <w:tcBorders>
              <w:top w:val="single" w:sz="6" w:space="0" w:color="auto"/>
              <w:left w:val="single" w:sz="6" w:space="0" w:color="auto"/>
              <w:bottom w:val="single" w:sz="6" w:space="0" w:color="auto"/>
              <w:right w:val="single" w:sz="6" w:space="0" w:color="auto"/>
            </w:tcBorders>
          </w:tcPr>
          <w:p w14:paraId="351110B8"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6ABB30FE" w14:textId="77777777" w:rsidR="00B752E4" w:rsidRPr="00BC23B4" w:rsidRDefault="00B752E4">
            <w:pPr>
              <w:pStyle w:val="FormData0"/>
              <w:rPr>
                <w:b/>
                <w:color w:val="auto"/>
                <w:szCs w:val="24"/>
              </w:rPr>
            </w:pPr>
            <w:r w:rsidRPr="00BC23B4">
              <w:rPr>
                <w:b/>
                <w:color w:val="auto"/>
                <w:szCs w:val="24"/>
              </w:rPr>
              <w:t>Hunt Line Activity</w:t>
            </w:r>
          </w:p>
        </w:tc>
        <w:tc>
          <w:tcPr>
            <w:tcW w:w="2700" w:type="dxa"/>
            <w:gridSpan w:val="2"/>
            <w:tcBorders>
              <w:top w:val="single" w:sz="6" w:space="0" w:color="auto"/>
              <w:left w:val="single" w:sz="6" w:space="0" w:color="auto"/>
              <w:bottom w:val="single" w:sz="6" w:space="0" w:color="auto"/>
              <w:right w:val="single" w:sz="6" w:space="0" w:color="auto"/>
            </w:tcBorders>
          </w:tcPr>
          <w:p w14:paraId="2A536B6C" w14:textId="77777777" w:rsidR="00B752E4" w:rsidRPr="00BC23B4" w:rsidRDefault="00B752E4">
            <w:pPr>
              <w:pStyle w:val="FormData0"/>
              <w:rPr>
                <w:b/>
                <w:bCs/>
                <w:color w:val="auto"/>
                <w:szCs w:val="24"/>
              </w:rPr>
            </w:pPr>
            <w:r w:rsidRPr="00BC23B4">
              <w:rPr>
                <w:b/>
                <w:bCs/>
                <w:color w:val="auto"/>
                <w:szCs w:val="24"/>
              </w:rPr>
              <w:t>N</w:t>
            </w:r>
          </w:p>
        </w:tc>
      </w:tr>
      <w:tr w:rsidR="00B752E4" w:rsidRPr="00BC23B4" w14:paraId="33B00D3E" w14:textId="77777777">
        <w:tc>
          <w:tcPr>
            <w:tcW w:w="2160" w:type="dxa"/>
            <w:tcBorders>
              <w:top w:val="single" w:sz="6" w:space="0" w:color="auto"/>
              <w:left w:val="single" w:sz="6" w:space="0" w:color="auto"/>
              <w:bottom w:val="single" w:sz="6" w:space="0" w:color="auto"/>
              <w:right w:val="single" w:sz="6" w:space="0" w:color="auto"/>
            </w:tcBorders>
          </w:tcPr>
          <w:p w14:paraId="68FA4362"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63F80501" w14:textId="77777777" w:rsidR="00B752E4" w:rsidRPr="00BC23B4" w:rsidRDefault="00B752E4">
            <w:pPr>
              <w:pStyle w:val="FormData0"/>
              <w:rPr>
                <w:b/>
                <w:color w:val="auto"/>
                <w:szCs w:val="24"/>
              </w:rPr>
            </w:pPr>
            <w:r w:rsidRPr="00BC23B4">
              <w:rPr>
                <w:b/>
                <w:color w:val="auto"/>
                <w:szCs w:val="24"/>
              </w:rPr>
              <w:t>Hunting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3CE4E19D" w14:textId="77777777" w:rsidR="00B752E4" w:rsidRPr="00BC23B4" w:rsidRDefault="00B752E4">
            <w:pPr>
              <w:pStyle w:val="FormData0"/>
              <w:rPr>
                <w:b/>
                <w:bCs/>
                <w:color w:val="auto"/>
                <w:szCs w:val="24"/>
              </w:rPr>
            </w:pPr>
            <w:r w:rsidRPr="00BC23B4">
              <w:rPr>
                <w:b/>
                <w:bCs/>
                <w:color w:val="auto"/>
                <w:szCs w:val="24"/>
              </w:rPr>
              <w:t>7702705183</w:t>
            </w:r>
          </w:p>
        </w:tc>
      </w:tr>
      <w:tr w:rsidR="00B752E4" w:rsidRPr="00BC23B4" w14:paraId="1BA70E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F8C8C3"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A3A8E05" w14:textId="77777777" w:rsidR="00B752E4" w:rsidRPr="00BC23B4" w:rsidRDefault="00B752E4">
            <w:pPr>
              <w:pStyle w:val="FormData0"/>
              <w:rPr>
                <w:b/>
                <w:color w:val="auto"/>
                <w:szCs w:val="24"/>
              </w:rPr>
            </w:pPr>
            <w:r w:rsidRPr="00BC23B4">
              <w:rPr>
                <w:b/>
                <w:color w:val="auto"/>
                <w:szCs w:val="24"/>
              </w:rPr>
              <w:t>Number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336743F6"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763A249C"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72EFD7E3" w14:textId="77777777" w:rsidR="00B752E4" w:rsidRPr="00BC23B4" w:rsidRDefault="00B752E4">
            <w:pPr>
              <w:pStyle w:val="FormData0"/>
              <w:rPr>
                <w:b/>
                <w:color w:val="auto"/>
                <w:szCs w:val="24"/>
              </w:rPr>
            </w:pPr>
            <w:r w:rsidRPr="00BC23B4">
              <w:rPr>
                <w:b/>
                <w:color w:val="auto"/>
                <w:szCs w:val="24"/>
              </w:rPr>
              <w:t>Hunt Detail Section</w:t>
            </w:r>
          </w:p>
        </w:tc>
      </w:tr>
      <w:tr w:rsidR="00B752E4" w:rsidRPr="00BC23B4" w14:paraId="027036C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F9B6C55"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897D5DD" w14:textId="77777777" w:rsidR="00B752E4" w:rsidRPr="00BC23B4" w:rsidRDefault="00B752E4">
            <w:pPr>
              <w:pStyle w:val="FormData0"/>
              <w:rPr>
                <w:b/>
                <w:color w:val="auto"/>
                <w:szCs w:val="24"/>
              </w:rPr>
            </w:pPr>
            <w:r w:rsidRPr="00BC23B4">
              <w:rPr>
                <w:b/>
                <w:color w:val="auto"/>
                <w:szCs w:val="24"/>
              </w:rPr>
              <w:t>Hunting Sequence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73F46915" w14:textId="77777777" w:rsidR="00B752E4" w:rsidRPr="00BC23B4" w:rsidRDefault="00B752E4">
            <w:pPr>
              <w:pStyle w:val="FormData0"/>
              <w:rPr>
                <w:b/>
                <w:bCs/>
                <w:color w:val="auto"/>
                <w:szCs w:val="24"/>
              </w:rPr>
            </w:pPr>
            <w:r w:rsidRPr="00BC23B4">
              <w:rPr>
                <w:b/>
                <w:bCs/>
                <w:color w:val="auto"/>
                <w:szCs w:val="24"/>
              </w:rPr>
              <w:t>0003</w:t>
            </w:r>
          </w:p>
        </w:tc>
      </w:tr>
      <w:tr w:rsidR="00B752E4" w:rsidRPr="00BC23B4" w14:paraId="1F9A6B34" w14:textId="77777777">
        <w:tc>
          <w:tcPr>
            <w:tcW w:w="2160" w:type="dxa"/>
            <w:tcBorders>
              <w:top w:val="single" w:sz="6" w:space="0" w:color="auto"/>
              <w:left w:val="single" w:sz="6" w:space="0" w:color="auto"/>
              <w:bottom w:val="single" w:sz="6" w:space="0" w:color="auto"/>
              <w:right w:val="single" w:sz="6" w:space="0" w:color="auto"/>
            </w:tcBorders>
          </w:tcPr>
          <w:p w14:paraId="25F141C9"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3375944A" w14:textId="77777777" w:rsidR="00B752E4" w:rsidRPr="00BC23B4" w:rsidRDefault="00B752E4">
            <w:pPr>
              <w:pStyle w:val="FormData0"/>
              <w:rPr>
                <w:b/>
                <w:color w:val="auto"/>
                <w:szCs w:val="24"/>
              </w:rPr>
            </w:pPr>
            <w:r w:rsidRPr="00BC23B4">
              <w:rPr>
                <w:b/>
                <w:color w:val="auto"/>
                <w:szCs w:val="24"/>
              </w:rPr>
              <w:t>Hunt Line Activity</w:t>
            </w:r>
          </w:p>
        </w:tc>
        <w:tc>
          <w:tcPr>
            <w:tcW w:w="2700" w:type="dxa"/>
            <w:gridSpan w:val="2"/>
            <w:tcBorders>
              <w:top w:val="single" w:sz="6" w:space="0" w:color="auto"/>
              <w:left w:val="single" w:sz="6" w:space="0" w:color="auto"/>
              <w:bottom w:val="single" w:sz="6" w:space="0" w:color="auto"/>
              <w:right w:val="single" w:sz="6" w:space="0" w:color="auto"/>
            </w:tcBorders>
          </w:tcPr>
          <w:p w14:paraId="40C6A450" w14:textId="77777777" w:rsidR="00B752E4" w:rsidRPr="00BC23B4" w:rsidRDefault="00B752E4">
            <w:pPr>
              <w:pStyle w:val="FormData0"/>
              <w:rPr>
                <w:b/>
                <w:bCs/>
                <w:color w:val="auto"/>
                <w:szCs w:val="24"/>
              </w:rPr>
            </w:pPr>
            <w:r w:rsidRPr="00BC23B4">
              <w:rPr>
                <w:b/>
                <w:bCs/>
                <w:color w:val="auto"/>
                <w:szCs w:val="24"/>
              </w:rPr>
              <w:t>N</w:t>
            </w:r>
          </w:p>
        </w:tc>
      </w:tr>
      <w:tr w:rsidR="00B752E4" w:rsidRPr="00BC23B4" w14:paraId="214BFAC5" w14:textId="77777777">
        <w:tc>
          <w:tcPr>
            <w:tcW w:w="2160" w:type="dxa"/>
            <w:tcBorders>
              <w:top w:val="single" w:sz="6" w:space="0" w:color="auto"/>
              <w:left w:val="single" w:sz="6" w:space="0" w:color="auto"/>
              <w:bottom w:val="single" w:sz="6" w:space="0" w:color="auto"/>
              <w:right w:val="single" w:sz="6" w:space="0" w:color="auto"/>
            </w:tcBorders>
          </w:tcPr>
          <w:p w14:paraId="020F7114"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2571AECF" w14:textId="77777777" w:rsidR="00B752E4" w:rsidRPr="00BC23B4" w:rsidRDefault="00B752E4">
            <w:pPr>
              <w:pStyle w:val="FormData0"/>
              <w:rPr>
                <w:b/>
                <w:color w:val="auto"/>
                <w:szCs w:val="24"/>
              </w:rPr>
            </w:pPr>
            <w:r w:rsidRPr="00BC23B4">
              <w:rPr>
                <w:b/>
                <w:color w:val="auto"/>
                <w:szCs w:val="24"/>
              </w:rPr>
              <w:t>Hunting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154C0AEE" w14:textId="77777777" w:rsidR="00B752E4" w:rsidRPr="00BC23B4" w:rsidRDefault="00B752E4">
            <w:pPr>
              <w:pStyle w:val="FormData0"/>
              <w:rPr>
                <w:b/>
                <w:bCs/>
                <w:color w:val="auto"/>
                <w:szCs w:val="24"/>
              </w:rPr>
            </w:pPr>
            <w:r w:rsidRPr="00BC23B4">
              <w:rPr>
                <w:b/>
                <w:bCs/>
                <w:color w:val="auto"/>
                <w:szCs w:val="24"/>
              </w:rPr>
              <w:t>7702708109</w:t>
            </w:r>
          </w:p>
        </w:tc>
      </w:tr>
      <w:tr w:rsidR="00B752E4" w:rsidRPr="00BC23B4" w14:paraId="0FFFC52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AE014C8"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18A25DC" w14:textId="77777777" w:rsidR="00B752E4" w:rsidRPr="00BC23B4" w:rsidRDefault="00B752E4">
            <w:pPr>
              <w:pStyle w:val="FormData0"/>
              <w:rPr>
                <w:b/>
                <w:color w:val="auto"/>
                <w:szCs w:val="24"/>
              </w:rPr>
            </w:pPr>
            <w:r w:rsidRPr="00BC23B4">
              <w:rPr>
                <w:b/>
                <w:color w:val="auto"/>
                <w:szCs w:val="24"/>
              </w:rPr>
              <w:t>Number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BDB1D4C"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3903782D"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623C2926" w14:textId="77777777" w:rsidR="00B752E4" w:rsidRPr="00BC23B4" w:rsidRDefault="00B752E4">
            <w:pPr>
              <w:pStyle w:val="FormData0"/>
              <w:rPr>
                <w:b/>
                <w:color w:val="auto"/>
                <w:szCs w:val="24"/>
              </w:rPr>
            </w:pPr>
            <w:r w:rsidRPr="00BC23B4">
              <w:rPr>
                <w:b/>
                <w:color w:val="auto"/>
                <w:szCs w:val="24"/>
              </w:rPr>
              <w:t>Hunt Detail Section</w:t>
            </w:r>
          </w:p>
        </w:tc>
      </w:tr>
      <w:tr w:rsidR="00B752E4" w:rsidRPr="00BC23B4" w14:paraId="46140CE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261E94"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26FF181" w14:textId="77777777" w:rsidR="00B752E4" w:rsidRPr="00BC23B4" w:rsidRDefault="00B752E4">
            <w:pPr>
              <w:pStyle w:val="FormData0"/>
              <w:rPr>
                <w:b/>
                <w:color w:val="auto"/>
                <w:szCs w:val="24"/>
              </w:rPr>
            </w:pPr>
            <w:r w:rsidRPr="00BC23B4">
              <w:rPr>
                <w:b/>
                <w:color w:val="auto"/>
                <w:szCs w:val="24"/>
              </w:rPr>
              <w:t>Hunting Sequence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0B909E42" w14:textId="77777777" w:rsidR="00B752E4" w:rsidRPr="00BC23B4" w:rsidRDefault="00B752E4">
            <w:pPr>
              <w:pStyle w:val="FormData0"/>
              <w:rPr>
                <w:b/>
                <w:bCs/>
                <w:color w:val="auto"/>
                <w:szCs w:val="24"/>
              </w:rPr>
            </w:pPr>
            <w:r w:rsidRPr="00BC23B4">
              <w:rPr>
                <w:b/>
                <w:bCs/>
                <w:color w:val="auto"/>
                <w:szCs w:val="24"/>
              </w:rPr>
              <w:t>0004</w:t>
            </w:r>
          </w:p>
        </w:tc>
      </w:tr>
      <w:tr w:rsidR="00B752E4" w:rsidRPr="00BC23B4" w14:paraId="7F8D3469" w14:textId="77777777">
        <w:tc>
          <w:tcPr>
            <w:tcW w:w="2160" w:type="dxa"/>
            <w:tcBorders>
              <w:top w:val="single" w:sz="6" w:space="0" w:color="auto"/>
              <w:left w:val="single" w:sz="6" w:space="0" w:color="auto"/>
              <w:bottom w:val="single" w:sz="6" w:space="0" w:color="auto"/>
              <w:right w:val="single" w:sz="6" w:space="0" w:color="auto"/>
            </w:tcBorders>
          </w:tcPr>
          <w:p w14:paraId="0A3F422D"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37DA666E" w14:textId="77777777" w:rsidR="00B752E4" w:rsidRPr="00BC23B4" w:rsidRDefault="00B752E4">
            <w:pPr>
              <w:pStyle w:val="FormData0"/>
              <w:rPr>
                <w:b/>
                <w:color w:val="auto"/>
                <w:szCs w:val="24"/>
              </w:rPr>
            </w:pPr>
            <w:r w:rsidRPr="00BC23B4">
              <w:rPr>
                <w:b/>
                <w:color w:val="auto"/>
                <w:szCs w:val="24"/>
              </w:rPr>
              <w:t>Hunt Line Activity</w:t>
            </w:r>
          </w:p>
        </w:tc>
        <w:tc>
          <w:tcPr>
            <w:tcW w:w="2700" w:type="dxa"/>
            <w:gridSpan w:val="2"/>
            <w:tcBorders>
              <w:top w:val="single" w:sz="6" w:space="0" w:color="auto"/>
              <w:left w:val="single" w:sz="6" w:space="0" w:color="auto"/>
              <w:bottom w:val="single" w:sz="6" w:space="0" w:color="auto"/>
              <w:right w:val="single" w:sz="6" w:space="0" w:color="auto"/>
            </w:tcBorders>
          </w:tcPr>
          <w:p w14:paraId="509858A3" w14:textId="77777777" w:rsidR="00B752E4" w:rsidRPr="00BC23B4" w:rsidRDefault="00B752E4">
            <w:pPr>
              <w:pStyle w:val="FormData0"/>
              <w:rPr>
                <w:b/>
                <w:bCs/>
                <w:color w:val="auto"/>
                <w:szCs w:val="24"/>
              </w:rPr>
            </w:pPr>
            <w:r w:rsidRPr="00BC23B4">
              <w:rPr>
                <w:b/>
                <w:bCs/>
                <w:color w:val="auto"/>
                <w:szCs w:val="24"/>
              </w:rPr>
              <w:t>N</w:t>
            </w:r>
          </w:p>
        </w:tc>
      </w:tr>
      <w:tr w:rsidR="00B752E4" w:rsidRPr="00BC23B4" w14:paraId="228BF4BB" w14:textId="77777777">
        <w:tc>
          <w:tcPr>
            <w:tcW w:w="2160" w:type="dxa"/>
            <w:tcBorders>
              <w:top w:val="single" w:sz="6" w:space="0" w:color="auto"/>
              <w:left w:val="single" w:sz="6" w:space="0" w:color="auto"/>
              <w:bottom w:val="single" w:sz="6" w:space="0" w:color="auto"/>
              <w:right w:val="single" w:sz="6" w:space="0" w:color="auto"/>
            </w:tcBorders>
          </w:tcPr>
          <w:p w14:paraId="6720A01F"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69ABA864" w14:textId="77777777" w:rsidR="00B752E4" w:rsidRPr="00BC23B4" w:rsidRDefault="00B752E4">
            <w:pPr>
              <w:pStyle w:val="FormData0"/>
              <w:rPr>
                <w:b/>
                <w:color w:val="auto"/>
                <w:szCs w:val="24"/>
              </w:rPr>
            </w:pPr>
            <w:r w:rsidRPr="00BC23B4">
              <w:rPr>
                <w:b/>
                <w:color w:val="auto"/>
                <w:szCs w:val="24"/>
              </w:rPr>
              <w:t>Hunting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7967EA14" w14:textId="77777777" w:rsidR="00B752E4" w:rsidRPr="00BC23B4" w:rsidRDefault="00B752E4">
            <w:pPr>
              <w:pStyle w:val="FormData0"/>
              <w:rPr>
                <w:b/>
                <w:bCs/>
                <w:color w:val="auto"/>
                <w:szCs w:val="24"/>
              </w:rPr>
            </w:pPr>
            <w:r w:rsidRPr="00BC23B4">
              <w:rPr>
                <w:b/>
                <w:bCs/>
                <w:color w:val="auto"/>
                <w:szCs w:val="24"/>
              </w:rPr>
              <w:t>7702708913</w:t>
            </w:r>
          </w:p>
        </w:tc>
      </w:tr>
      <w:tr w:rsidR="00B752E4" w:rsidRPr="00BC23B4" w14:paraId="70B6152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E388053"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89FDA8E" w14:textId="77777777" w:rsidR="00B752E4" w:rsidRPr="00BC23B4" w:rsidRDefault="00B752E4">
            <w:pPr>
              <w:pStyle w:val="FormData0"/>
              <w:rPr>
                <w:b/>
                <w:color w:val="auto"/>
                <w:szCs w:val="24"/>
              </w:rPr>
            </w:pPr>
            <w:r w:rsidRPr="00BC23B4">
              <w:rPr>
                <w:b/>
                <w:color w:val="auto"/>
                <w:szCs w:val="24"/>
              </w:rPr>
              <w:t>Number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77902A5C"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3CAD156E"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0000FF"/>
          </w:tcPr>
          <w:p w14:paraId="1455DA86" w14:textId="77777777" w:rsidR="00B752E4" w:rsidRPr="00BC23B4" w:rsidRDefault="00B752E4">
            <w:pPr>
              <w:pStyle w:val="BodyText"/>
              <w:rPr>
                <w:rFonts w:ascii="Arial" w:hAnsi="Arial" w:cs="Arial"/>
                <w:color w:val="auto"/>
                <w:sz w:val="24"/>
                <w:szCs w:val="24"/>
              </w:rPr>
            </w:pPr>
            <w:r w:rsidRPr="00BC23B4">
              <w:rPr>
                <w:rFonts w:ascii="Arial" w:hAnsi="Arial" w:cs="Arial"/>
                <w:bCs/>
                <w:color w:val="auto"/>
                <w:sz w:val="24"/>
                <w:szCs w:val="24"/>
              </w:rPr>
              <w:t>PS FORM</w:t>
            </w:r>
          </w:p>
        </w:tc>
      </w:tr>
      <w:tr w:rsidR="00B752E4" w:rsidRPr="00BC23B4" w14:paraId="664B0E7B"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571BF321" w14:textId="77777777" w:rsidR="00B752E4" w:rsidRPr="00BC23B4" w:rsidRDefault="00B752E4">
            <w:pPr>
              <w:pStyle w:val="FormData0"/>
              <w:rPr>
                <w:b/>
                <w:bCs/>
                <w:color w:val="auto"/>
                <w:szCs w:val="24"/>
              </w:rPr>
            </w:pPr>
            <w:r w:rsidRPr="00BC23B4">
              <w:rPr>
                <w:b/>
                <w:bCs/>
                <w:color w:val="auto"/>
                <w:szCs w:val="24"/>
              </w:rPr>
              <w:t>Administrative Section</w:t>
            </w:r>
          </w:p>
        </w:tc>
      </w:tr>
      <w:tr w:rsidR="00B752E4" w:rsidRPr="00BC23B4" w14:paraId="7C412E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776830" w14:textId="77777777" w:rsidR="00B752E4" w:rsidRPr="00BC23B4" w:rsidRDefault="00B752E4">
            <w:pPr>
              <w:pStyle w:val="FormData0"/>
              <w:rPr>
                <w:b/>
                <w:color w:val="auto"/>
                <w:szCs w:val="24"/>
                <w:lang w:val="fr-FR"/>
              </w:rPr>
            </w:pPr>
            <w:r w:rsidRPr="00BC23B4">
              <w:rPr>
                <w:b/>
                <w:color w:val="auto"/>
                <w:szCs w:val="24"/>
                <w:lang w:val="fr-FR"/>
              </w:rPr>
              <w:t>PSQTY</w:t>
            </w:r>
          </w:p>
        </w:tc>
        <w:tc>
          <w:tcPr>
            <w:tcW w:w="4410" w:type="dxa"/>
            <w:tcBorders>
              <w:top w:val="single" w:sz="6" w:space="0" w:color="auto"/>
              <w:left w:val="single" w:sz="6" w:space="0" w:color="auto"/>
              <w:bottom w:val="single" w:sz="6" w:space="0" w:color="auto"/>
              <w:right w:val="single" w:sz="6" w:space="0" w:color="auto"/>
            </w:tcBorders>
          </w:tcPr>
          <w:p w14:paraId="47E4DBAB" w14:textId="77777777" w:rsidR="00B752E4" w:rsidRPr="00BC23B4" w:rsidRDefault="00B752E4">
            <w:pPr>
              <w:pStyle w:val="FormData0"/>
              <w:rPr>
                <w:b/>
                <w:color w:val="auto"/>
                <w:szCs w:val="24"/>
                <w:lang w:val="fr-FR"/>
              </w:rPr>
            </w:pPr>
            <w:r w:rsidRPr="00BC23B4">
              <w:rPr>
                <w:b/>
                <w:color w:val="auto"/>
                <w:szCs w:val="24"/>
                <w:lang w:val="fr-FR"/>
              </w:rPr>
              <w:t>Port Quantity</w:t>
            </w:r>
          </w:p>
        </w:tc>
        <w:tc>
          <w:tcPr>
            <w:tcW w:w="2700" w:type="dxa"/>
            <w:gridSpan w:val="2"/>
            <w:tcBorders>
              <w:top w:val="single" w:sz="6" w:space="0" w:color="auto"/>
              <w:left w:val="single" w:sz="6" w:space="0" w:color="auto"/>
              <w:bottom w:val="single" w:sz="6" w:space="0" w:color="auto"/>
              <w:right w:val="single" w:sz="6" w:space="0" w:color="auto"/>
            </w:tcBorders>
          </w:tcPr>
          <w:p w14:paraId="31CC0DFB" w14:textId="77777777" w:rsidR="00B752E4" w:rsidRPr="00BC23B4" w:rsidRDefault="00B752E4">
            <w:pPr>
              <w:pStyle w:val="FormData0"/>
              <w:rPr>
                <w:b/>
                <w:color w:val="auto"/>
                <w:szCs w:val="24"/>
              </w:rPr>
            </w:pPr>
            <w:r w:rsidRPr="00BC23B4">
              <w:rPr>
                <w:b/>
                <w:color w:val="auto"/>
                <w:szCs w:val="24"/>
              </w:rPr>
              <w:t>004</w:t>
            </w:r>
          </w:p>
        </w:tc>
      </w:tr>
      <w:tr w:rsidR="00B752E4" w:rsidRPr="00BC23B4" w14:paraId="7DE495FD"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6B9CEAB2" w14:textId="77777777" w:rsidR="00B752E4" w:rsidRPr="00BC23B4" w:rsidRDefault="00B752E4">
            <w:pPr>
              <w:pStyle w:val="Heading5"/>
              <w:rPr>
                <w:rFonts w:cs="Arial"/>
                <w:bCs/>
                <w:color w:val="auto"/>
                <w:szCs w:val="24"/>
              </w:rPr>
            </w:pPr>
            <w:r w:rsidRPr="00BC23B4">
              <w:rPr>
                <w:rFonts w:cs="Arial"/>
                <w:bCs/>
                <w:color w:val="auto"/>
                <w:szCs w:val="24"/>
              </w:rPr>
              <w:t>Service Details Section</w:t>
            </w:r>
          </w:p>
        </w:tc>
      </w:tr>
      <w:tr w:rsidR="00B752E4" w:rsidRPr="00BC23B4" w14:paraId="5E1DCF86"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55AF755"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DCF4B6C" w14:textId="77777777" w:rsidR="00B752E4" w:rsidRPr="00BC23B4" w:rsidRDefault="00B752E4">
            <w:pPr>
              <w:pStyle w:val="FormData0"/>
              <w:rPr>
                <w:b/>
                <w:color w:val="auto"/>
                <w:szCs w:val="24"/>
              </w:rPr>
            </w:pPr>
            <w:r w:rsidRPr="00BC23B4">
              <w:rPr>
                <w:b/>
                <w:color w:val="auto"/>
                <w:szCs w:val="24"/>
              </w:rPr>
              <w:t>Line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48D5C62" w14:textId="77777777" w:rsidR="00B752E4" w:rsidRPr="00BC23B4" w:rsidRDefault="00B752E4">
            <w:pPr>
              <w:pStyle w:val="FormData0"/>
              <w:rPr>
                <w:b/>
                <w:color w:val="auto"/>
                <w:szCs w:val="24"/>
              </w:rPr>
            </w:pPr>
            <w:r w:rsidRPr="00BC23B4">
              <w:rPr>
                <w:b/>
                <w:color w:val="auto"/>
                <w:szCs w:val="24"/>
              </w:rPr>
              <w:t>00001</w:t>
            </w:r>
          </w:p>
        </w:tc>
      </w:tr>
      <w:tr w:rsidR="00B752E4" w:rsidRPr="00BC23B4" w14:paraId="6940763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8AF432A"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36B062EC" w14:textId="77777777" w:rsidR="00B752E4" w:rsidRPr="00BC23B4" w:rsidRDefault="00B752E4">
            <w:pPr>
              <w:pStyle w:val="FormData0"/>
              <w:rPr>
                <w:b/>
                <w:color w:val="auto"/>
                <w:szCs w:val="24"/>
              </w:rPr>
            </w:pPr>
            <w:r w:rsidRPr="00BC23B4">
              <w:rPr>
                <w:b/>
                <w:color w:val="auto"/>
                <w:szCs w:val="24"/>
              </w:rPr>
              <w:t>Line Activity</w:t>
            </w:r>
          </w:p>
        </w:tc>
        <w:tc>
          <w:tcPr>
            <w:tcW w:w="2700" w:type="dxa"/>
            <w:gridSpan w:val="2"/>
            <w:tcBorders>
              <w:top w:val="single" w:sz="6" w:space="0" w:color="auto"/>
              <w:left w:val="single" w:sz="6" w:space="0" w:color="auto"/>
              <w:bottom w:val="single" w:sz="6" w:space="0" w:color="auto"/>
              <w:right w:val="single" w:sz="6" w:space="0" w:color="auto"/>
            </w:tcBorders>
          </w:tcPr>
          <w:p w14:paraId="27CFC836" w14:textId="77777777" w:rsidR="00B752E4" w:rsidRPr="00BC23B4" w:rsidRDefault="00B752E4">
            <w:pPr>
              <w:pStyle w:val="FormData0"/>
              <w:rPr>
                <w:b/>
                <w:color w:val="auto"/>
                <w:szCs w:val="24"/>
              </w:rPr>
            </w:pPr>
            <w:r w:rsidRPr="00BC23B4">
              <w:rPr>
                <w:b/>
                <w:color w:val="auto"/>
                <w:szCs w:val="24"/>
              </w:rPr>
              <w:t>V</w:t>
            </w:r>
          </w:p>
        </w:tc>
      </w:tr>
      <w:tr w:rsidR="00B752E4" w:rsidRPr="00BC23B4" w14:paraId="41A442F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904EBF5"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CDD021F" w14:textId="77777777" w:rsidR="00B752E4" w:rsidRPr="00BC23B4" w:rsidRDefault="00B752E4">
            <w:pPr>
              <w:pStyle w:val="FormData0"/>
              <w:rPr>
                <w:b/>
                <w:color w:val="auto"/>
                <w:szCs w:val="24"/>
              </w:rPr>
            </w:pPr>
            <w:r w:rsidRPr="00BC23B4">
              <w:rPr>
                <w:b/>
                <w:color w:val="auto"/>
                <w:szCs w:val="24"/>
              </w:rPr>
              <w:t>Telephone Numbers</w:t>
            </w:r>
          </w:p>
        </w:tc>
        <w:tc>
          <w:tcPr>
            <w:tcW w:w="2700" w:type="dxa"/>
            <w:gridSpan w:val="2"/>
            <w:tcBorders>
              <w:top w:val="single" w:sz="6" w:space="0" w:color="auto"/>
              <w:left w:val="single" w:sz="6" w:space="0" w:color="auto"/>
              <w:bottom w:val="single" w:sz="6" w:space="0" w:color="auto"/>
              <w:right w:val="single" w:sz="6" w:space="0" w:color="auto"/>
            </w:tcBorders>
          </w:tcPr>
          <w:p w14:paraId="45A76396" w14:textId="77777777" w:rsidR="00B752E4" w:rsidRPr="00BC23B4" w:rsidRDefault="00B752E4">
            <w:pPr>
              <w:pStyle w:val="FormData0"/>
              <w:rPr>
                <w:b/>
                <w:color w:val="auto"/>
                <w:szCs w:val="24"/>
              </w:rPr>
            </w:pPr>
            <w:r w:rsidRPr="00BC23B4">
              <w:rPr>
                <w:b/>
                <w:color w:val="auto"/>
                <w:szCs w:val="24"/>
              </w:rPr>
              <w:t>7702702317</w:t>
            </w:r>
          </w:p>
        </w:tc>
      </w:tr>
      <w:tr w:rsidR="00B752E4" w:rsidRPr="00BC23B4" w14:paraId="7886C8C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5A8DC09"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4A0E1FDC" w14:textId="77777777" w:rsidR="00B752E4" w:rsidRPr="00BC23B4" w:rsidRDefault="00B752E4">
            <w:pPr>
              <w:pStyle w:val="FormData0"/>
              <w:rPr>
                <w:b/>
                <w:color w:val="auto"/>
                <w:szCs w:val="24"/>
              </w:rPr>
            </w:pPr>
            <w:r w:rsidRPr="00BC23B4">
              <w:rPr>
                <w:b/>
                <w:color w:val="auto"/>
                <w:szCs w:val="24"/>
              </w:rPr>
              <w:t>Line Class of Service</w:t>
            </w:r>
          </w:p>
        </w:tc>
        <w:tc>
          <w:tcPr>
            <w:tcW w:w="2700" w:type="dxa"/>
            <w:gridSpan w:val="2"/>
            <w:tcBorders>
              <w:top w:val="single" w:sz="6" w:space="0" w:color="auto"/>
              <w:left w:val="single" w:sz="6" w:space="0" w:color="auto"/>
              <w:bottom w:val="single" w:sz="6" w:space="0" w:color="auto"/>
              <w:right w:val="single" w:sz="6" w:space="0" w:color="auto"/>
            </w:tcBorders>
          </w:tcPr>
          <w:p w14:paraId="1AE9058E" w14:textId="77777777" w:rsidR="00B752E4" w:rsidRPr="00BC23B4" w:rsidRDefault="00B752E4">
            <w:pPr>
              <w:pStyle w:val="FormData0"/>
              <w:rPr>
                <w:b/>
                <w:color w:val="auto"/>
                <w:szCs w:val="24"/>
              </w:rPr>
            </w:pPr>
            <w:r w:rsidRPr="00BC23B4">
              <w:rPr>
                <w:b/>
                <w:color w:val="auto"/>
                <w:szCs w:val="24"/>
              </w:rPr>
              <w:t>UEPBL</w:t>
            </w:r>
          </w:p>
        </w:tc>
      </w:tr>
      <w:tr w:rsidR="00B752E4" w:rsidRPr="00BC23B4" w14:paraId="0563274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D0D92C"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18286266"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6053AEBB" w14:textId="77777777" w:rsidR="00B752E4" w:rsidRPr="00BC23B4" w:rsidRDefault="00B752E4">
            <w:pPr>
              <w:pStyle w:val="FormData0"/>
              <w:rPr>
                <w:b/>
                <w:color w:val="auto"/>
                <w:szCs w:val="24"/>
              </w:rPr>
            </w:pPr>
            <w:r w:rsidRPr="00BC23B4">
              <w:rPr>
                <w:b/>
                <w:color w:val="auto"/>
                <w:szCs w:val="24"/>
              </w:rPr>
              <w:t>NONE</w:t>
            </w:r>
          </w:p>
        </w:tc>
      </w:tr>
      <w:tr w:rsidR="00B752E4" w:rsidRPr="00BC23B4" w14:paraId="1EC09BB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7E7C057"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20CA9DC1"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1812A7EB" w14:textId="77777777" w:rsidR="00B752E4" w:rsidRPr="00BC23B4" w:rsidRDefault="00B752E4">
            <w:pPr>
              <w:pStyle w:val="FormData0"/>
              <w:rPr>
                <w:b/>
                <w:color w:val="auto"/>
                <w:szCs w:val="24"/>
              </w:rPr>
            </w:pPr>
            <w:r w:rsidRPr="00BC23B4">
              <w:rPr>
                <w:b/>
                <w:color w:val="auto"/>
                <w:szCs w:val="24"/>
              </w:rPr>
              <w:t>NONE</w:t>
            </w:r>
          </w:p>
        </w:tc>
      </w:tr>
      <w:tr w:rsidR="00B752E4" w:rsidRPr="00BC23B4" w14:paraId="3C7A92A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E21AD6A"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D06ACB9"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41D20A8" w14:textId="77777777" w:rsidR="00B752E4" w:rsidRPr="00BC23B4" w:rsidRDefault="00B752E4">
            <w:pPr>
              <w:pStyle w:val="FormData0"/>
              <w:rPr>
                <w:b/>
                <w:color w:val="auto"/>
                <w:szCs w:val="24"/>
              </w:rPr>
            </w:pPr>
            <w:r w:rsidRPr="00BC23B4">
              <w:rPr>
                <w:b/>
                <w:color w:val="auto"/>
                <w:szCs w:val="24"/>
              </w:rPr>
              <w:t>N</w:t>
            </w:r>
          </w:p>
        </w:tc>
      </w:tr>
      <w:tr w:rsidR="00B752E4" w:rsidRPr="00BC23B4" w14:paraId="0F571E4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5586D9A"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C71867B"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5A411F35" w14:textId="77777777" w:rsidR="00B752E4" w:rsidRPr="00BC23B4" w:rsidRDefault="00B752E4">
            <w:pPr>
              <w:pStyle w:val="FormData0"/>
              <w:rPr>
                <w:b/>
                <w:color w:val="auto"/>
                <w:szCs w:val="24"/>
              </w:rPr>
            </w:pPr>
            <w:r w:rsidRPr="00BC23B4">
              <w:rPr>
                <w:b/>
                <w:color w:val="auto"/>
                <w:szCs w:val="24"/>
              </w:rPr>
              <w:t>ESM</w:t>
            </w:r>
          </w:p>
        </w:tc>
      </w:tr>
      <w:tr w:rsidR="00B752E4" w:rsidRPr="00BC23B4" w14:paraId="53C82FF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C31647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DE7AE1A"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C0EEDDE" w14:textId="77777777" w:rsidR="00B752E4" w:rsidRPr="00BC23B4" w:rsidRDefault="00B752E4">
            <w:pPr>
              <w:pStyle w:val="FormData0"/>
              <w:rPr>
                <w:b/>
                <w:color w:val="auto"/>
                <w:szCs w:val="24"/>
              </w:rPr>
            </w:pPr>
            <w:r w:rsidRPr="00BC23B4">
              <w:rPr>
                <w:b/>
                <w:color w:val="auto"/>
                <w:szCs w:val="24"/>
              </w:rPr>
              <w:t>N</w:t>
            </w:r>
          </w:p>
        </w:tc>
      </w:tr>
      <w:tr w:rsidR="00B752E4" w:rsidRPr="00BC23B4" w14:paraId="6468C5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E61504"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32C109F4"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32A7A4C4" w14:textId="77777777" w:rsidR="00B752E4" w:rsidRPr="00BC23B4" w:rsidRDefault="00B752E4">
            <w:pPr>
              <w:pStyle w:val="FormData0"/>
              <w:rPr>
                <w:b/>
                <w:color w:val="auto"/>
                <w:szCs w:val="24"/>
              </w:rPr>
            </w:pPr>
            <w:r w:rsidRPr="00BC23B4">
              <w:rPr>
                <w:b/>
                <w:color w:val="auto"/>
                <w:szCs w:val="24"/>
              </w:rPr>
              <w:t>ESX</w:t>
            </w:r>
          </w:p>
        </w:tc>
      </w:tr>
      <w:tr w:rsidR="00B752E4" w:rsidRPr="00BC23B4" w14:paraId="634BF401"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227AFD16" w14:textId="77777777" w:rsidR="00B752E4" w:rsidRPr="00BC23B4" w:rsidRDefault="00B752E4">
            <w:pPr>
              <w:pStyle w:val="Heading5"/>
              <w:rPr>
                <w:rFonts w:cs="Arial"/>
                <w:bCs/>
                <w:color w:val="auto"/>
                <w:szCs w:val="24"/>
              </w:rPr>
            </w:pPr>
            <w:r w:rsidRPr="00BC23B4">
              <w:rPr>
                <w:rFonts w:cs="Arial"/>
                <w:bCs/>
                <w:color w:val="auto"/>
                <w:szCs w:val="24"/>
              </w:rPr>
              <w:t>Service Details Section</w:t>
            </w:r>
          </w:p>
        </w:tc>
      </w:tr>
      <w:tr w:rsidR="00B752E4" w:rsidRPr="00BC23B4" w14:paraId="4399CF7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3DCC159"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6F25E40" w14:textId="77777777" w:rsidR="00B752E4" w:rsidRPr="00BC23B4" w:rsidRDefault="00B752E4">
            <w:pPr>
              <w:pStyle w:val="FormData0"/>
              <w:rPr>
                <w:b/>
                <w:color w:val="auto"/>
                <w:szCs w:val="24"/>
              </w:rPr>
            </w:pPr>
            <w:r w:rsidRPr="00BC23B4">
              <w:rPr>
                <w:b/>
                <w:color w:val="auto"/>
                <w:szCs w:val="24"/>
              </w:rPr>
              <w:t>Line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4B16C53F" w14:textId="77777777" w:rsidR="00B752E4" w:rsidRPr="00BC23B4" w:rsidRDefault="00B752E4">
            <w:pPr>
              <w:pStyle w:val="FormData0"/>
              <w:rPr>
                <w:b/>
                <w:color w:val="auto"/>
                <w:szCs w:val="24"/>
              </w:rPr>
            </w:pPr>
            <w:r w:rsidRPr="00BC23B4">
              <w:rPr>
                <w:b/>
                <w:color w:val="auto"/>
                <w:szCs w:val="24"/>
              </w:rPr>
              <w:t>00002</w:t>
            </w:r>
          </w:p>
        </w:tc>
      </w:tr>
      <w:tr w:rsidR="00B752E4" w:rsidRPr="00BC23B4" w14:paraId="3D916EF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EB7D573"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6D848DD7" w14:textId="77777777" w:rsidR="00B752E4" w:rsidRPr="00BC23B4" w:rsidRDefault="00B752E4">
            <w:pPr>
              <w:pStyle w:val="FormData0"/>
              <w:rPr>
                <w:b/>
                <w:color w:val="auto"/>
                <w:szCs w:val="24"/>
              </w:rPr>
            </w:pPr>
            <w:r w:rsidRPr="00BC23B4">
              <w:rPr>
                <w:b/>
                <w:color w:val="auto"/>
                <w:szCs w:val="24"/>
              </w:rPr>
              <w:t>Line Activity</w:t>
            </w:r>
          </w:p>
        </w:tc>
        <w:tc>
          <w:tcPr>
            <w:tcW w:w="2700" w:type="dxa"/>
            <w:gridSpan w:val="2"/>
            <w:tcBorders>
              <w:top w:val="single" w:sz="6" w:space="0" w:color="auto"/>
              <w:left w:val="single" w:sz="6" w:space="0" w:color="auto"/>
              <w:bottom w:val="single" w:sz="6" w:space="0" w:color="auto"/>
              <w:right w:val="single" w:sz="6" w:space="0" w:color="auto"/>
            </w:tcBorders>
          </w:tcPr>
          <w:p w14:paraId="1142750F" w14:textId="77777777" w:rsidR="00B752E4" w:rsidRPr="00BC23B4" w:rsidRDefault="00B752E4">
            <w:pPr>
              <w:pStyle w:val="FormData0"/>
              <w:rPr>
                <w:b/>
                <w:color w:val="auto"/>
                <w:szCs w:val="24"/>
              </w:rPr>
            </w:pPr>
            <w:r w:rsidRPr="00BC23B4">
              <w:rPr>
                <w:b/>
                <w:color w:val="auto"/>
                <w:szCs w:val="24"/>
              </w:rPr>
              <w:t>V</w:t>
            </w:r>
          </w:p>
        </w:tc>
      </w:tr>
      <w:tr w:rsidR="00B752E4" w:rsidRPr="00BC23B4" w14:paraId="6060C7D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F5B654F"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404A3E2C" w14:textId="77777777" w:rsidR="00B752E4" w:rsidRPr="00BC23B4" w:rsidRDefault="00B752E4">
            <w:pPr>
              <w:pStyle w:val="FormData0"/>
              <w:rPr>
                <w:b/>
                <w:color w:val="auto"/>
                <w:szCs w:val="24"/>
              </w:rPr>
            </w:pPr>
            <w:r w:rsidRPr="00BC23B4">
              <w:rPr>
                <w:b/>
                <w:color w:val="auto"/>
                <w:szCs w:val="24"/>
              </w:rPr>
              <w:t>Telephone Numbers</w:t>
            </w:r>
          </w:p>
        </w:tc>
        <w:tc>
          <w:tcPr>
            <w:tcW w:w="2700" w:type="dxa"/>
            <w:gridSpan w:val="2"/>
            <w:tcBorders>
              <w:top w:val="single" w:sz="6" w:space="0" w:color="auto"/>
              <w:left w:val="single" w:sz="6" w:space="0" w:color="auto"/>
              <w:bottom w:val="single" w:sz="6" w:space="0" w:color="auto"/>
              <w:right w:val="single" w:sz="6" w:space="0" w:color="auto"/>
            </w:tcBorders>
          </w:tcPr>
          <w:p w14:paraId="7B3FF9D8" w14:textId="77777777" w:rsidR="00B752E4" w:rsidRPr="00BC23B4" w:rsidRDefault="00B752E4">
            <w:pPr>
              <w:pStyle w:val="FormData0"/>
              <w:rPr>
                <w:b/>
                <w:color w:val="auto"/>
                <w:szCs w:val="24"/>
              </w:rPr>
            </w:pPr>
            <w:r w:rsidRPr="00BC23B4">
              <w:rPr>
                <w:b/>
                <w:color w:val="auto"/>
                <w:szCs w:val="24"/>
              </w:rPr>
              <w:t>7702705183</w:t>
            </w:r>
          </w:p>
        </w:tc>
      </w:tr>
      <w:tr w:rsidR="00B752E4" w:rsidRPr="00BC23B4" w14:paraId="1C12B60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DF13A9"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38024011" w14:textId="77777777" w:rsidR="00B752E4" w:rsidRPr="00BC23B4" w:rsidRDefault="00B752E4">
            <w:pPr>
              <w:pStyle w:val="FormData0"/>
              <w:rPr>
                <w:b/>
                <w:color w:val="auto"/>
                <w:szCs w:val="24"/>
              </w:rPr>
            </w:pPr>
            <w:r w:rsidRPr="00BC23B4">
              <w:rPr>
                <w:b/>
                <w:color w:val="auto"/>
                <w:szCs w:val="24"/>
              </w:rPr>
              <w:t>Line Class of Service</w:t>
            </w:r>
          </w:p>
        </w:tc>
        <w:tc>
          <w:tcPr>
            <w:tcW w:w="2700" w:type="dxa"/>
            <w:gridSpan w:val="2"/>
            <w:tcBorders>
              <w:top w:val="single" w:sz="6" w:space="0" w:color="auto"/>
              <w:left w:val="single" w:sz="6" w:space="0" w:color="auto"/>
              <w:bottom w:val="single" w:sz="6" w:space="0" w:color="auto"/>
              <w:right w:val="single" w:sz="6" w:space="0" w:color="auto"/>
            </w:tcBorders>
          </w:tcPr>
          <w:p w14:paraId="4960A7D0" w14:textId="77777777" w:rsidR="00B752E4" w:rsidRPr="00BC23B4" w:rsidRDefault="00B752E4">
            <w:pPr>
              <w:pStyle w:val="FormData0"/>
              <w:rPr>
                <w:b/>
                <w:color w:val="auto"/>
                <w:szCs w:val="24"/>
              </w:rPr>
            </w:pPr>
            <w:r w:rsidRPr="00BC23B4">
              <w:rPr>
                <w:b/>
                <w:color w:val="auto"/>
                <w:szCs w:val="24"/>
              </w:rPr>
              <w:t>UEPBL</w:t>
            </w:r>
          </w:p>
        </w:tc>
      </w:tr>
      <w:tr w:rsidR="00B752E4" w:rsidRPr="00BC23B4" w14:paraId="6A0EDC7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DDC765"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1B371E8C"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2C9BA4D2" w14:textId="77777777" w:rsidR="00B752E4" w:rsidRPr="00BC23B4" w:rsidRDefault="00B752E4">
            <w:pPr>
              <w:pStyle w:val="FormData0"/>
              <w:rPr>
                <w:b/>
                <w:color w:val="auto"/>
                <w:szCs w:val="24"/>
              </w:rPr>
            </w:pPr>
            <w:r w:rsidRPr="00BC23B4">
              <w:rPr>
                <w:b/>
                <w:color w:val="auto"/>
                <w:szCs w:val="24"/>
              </w:rPr>
              <w:t>NONE</w:t>
            </w:r>
          </w:p>
        </w:tc>
      </w:tr>
      <w:tr w:rsidR="00B752E4" w:rsidRPr="00BC23B4" w14:paraId="4AA8F00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72C8258"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61913DE3"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1C001817" w14:textId="77777777" w:rsidR="00B752E4" w:rsidRPr="00BC23B4" w:rsidRDefault="00B752E4">
            <w:pPr>
              <w:pStyle w:val="FormData0"/>
              <w:rPr>
                <w:b/>
                <w:color w:val="auto"/>
                <w:szCs w:val="24"/>
              </w:rPr>
            </w:pPr>
            <w:r w:rsidRPr="00BC23B4">
              <w:rPr>
                <w:b/>
                <w:color w:val="auto"/>
                <w:szCs w:val="24"/>
              </w:rPr>
              <w:t>NONE</w:t>
            </w:r>
          </w:p>
        </w:tc>
      </w:tr>
      <w:tr w:rsidR="00B752E4" w:rsidRPr="00BC23B4" w14:paraId="6D3E8B5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E0D86A0"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7F27D8A"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CC71A09" w14:textId="77777777" w:rsidR="00B752E4" w:rsidRPr="00BC23B4" w:rsidRDefault="00B752E4">
            <w:pPr>
              <w:pStyle w:val="FormData0"/>
              <w:rPr>
                <w:b/>
                <w:color w:val="auto"/>
                <w:szCs w:val="24"/>
              </w:rPr>
            </w:pPr>
            <w:r w:rsidRPr="00BC23B4">
              <w:rPr>
                <w:b/>
                <w:color w:val="auto"/>
                <w:szCs w:val="24"/>
              </w:rPr>
              <w:t>N</w:t>
            </w:r>
          </w:p>
        </w:tc>
      </w:tr>
      <w:tr w:rsidR="00B752E4" w:rsidRPr="00BC23B4" w14:paraId="4AD2CB6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3742156"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92F919E"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60F24F23" w14:textId="77777777" w:rsidR="00B752E4" w:rsidRPr="00BC23B4" w:rsidRDefault="00B752E4">
            <w:pPr>
              <w:pStyle w:val="FormData0"/>
              <w:rPr>
                <w:b/>
                <w:color w:val="auto"/>
                <w:szCs w:val="24"/>
              </w:rPr>
            </w:pPr>
            <w:r w:rsidRPr="00BC23B4">
              <w:rPr>
                <w:b/>
                <w:color w:val="auto"/>
                <w:szCs w:val="24"/>
              </w:rPr>
              <w:t>ESM</w:t>
            </w:r>
          </w:p>
        </w:tc>
      </w:tr>
      <w:tr w:rsidR="00B752E4" w:rsidRPr="00BC23B4" w14:paraId="01D0F10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3D2188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E036195"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62C384F7" w14:textId="77777777" w:rsidR="00B752E4" w:rsidRPr="00BC23B4" w:rsidRDefault="00B752E4">
            <w:pPr>
              <w:pStyle w:val="FormData0"/>
              <w:rPr>
                <w:b/>
                <w:color w:val="auto"/>
                <w:szCs w:val="24"/>
              </w:rPr>
            </w:pPr>
            <w:r w:rsidRPr="00BC23B4">
              <w:rPr>
                <w:b/>
                <w:color w:val="auto"/>
                <w:szCs w:val="24"/>
              </w:rPr>
              <w:t>N</w:t>
            </w:r>
          </w:p>
        </w:tc>
      </w:tr>
      <w:tr w:rsidR="00B752E4" w:rsidRPr="00BC23B4" w14:paraId="2EB4F42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7BBE965"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0EF59C97"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7F850F9D" w14:textId="77777777" w:rsidR="00B752E4" w:rsidRPr="00BC23B4" w:rsidRDefault="00B752E4">
            <w:pPr>
              <w:pStyle w:val="FormData0"/>
              <w:rPr>
                <w:b/>
                <w:color w:val="auto"/>
                <w:szCs w:val="24"/>
              </w:rPr>
            </w:pPr>
            <w:r w:rsidRPr="00BC23B4">
              <w:rPr>
                <w:b/>
                <w:color w:val="auto"/>
                <w:szCs w:val="24"/>
              </w:rPr>
              <w:t>ESX</w:t>
            </w:r>
          </w:p>
        </w:tc>
      </w:tr>
      <w:tr w:rsidR="00B752E4" w:rsidRPr="00BC23B4" w14:paraId="1EED4E5E"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6F07F274" w14:textId="77777777" w:rsidR="00B752E4" w:rsidRPr="00BC23B4" w:rsidRDefault="00B752E4">
            <w:pPr>
              <w:pStyle w:val="Heading5"/>
              <w:rPr>
                <w:rFonts w:cs="Arial"/>
                <w:bCs/>
                <w:color w:val="auto"/>
                <w:szCs w:val="24"/>
              </w:rPr>
            </w:pPr>
            <w:r w:rsidRPr="00BC23B4">
              <w:rPr>
                <w:rFonts w:cs="Arial"/>
                <w:bCs/>
                <w:color w:val="auto"/>
                <w:szCs w:val="24"/>
              </w:rPr>
              <w:t>Service Details Section</w:t>
            </w:r>
          </w:p>
        </w:tc>
      </w:tr>
      <w:tr w:rsidR="00B752E4" w:rsidRPr="00BC23B4" w14:paraId="0A5661E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0E43A4D"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E9D60C2" w14:textId="77777777" w:rsidR="00B752E4" w:rsidRPr="00BC23B4" w:rsidRDefault="00B752E4">
            <w:pPr>
              <w:pStyle w:val="FormData0"/>
              <w:rPr>
                <w:b/>
                <w:color w:val="auto"/>
                <w:szCs w:val="24"/>
              </w:rPr>
            </w:pPr>
            <w:r w:rsidRPr="00BC23B4">
              <w:rPr>
                <w:b/>
                <w:color w:val="auto"/>
                <w:szCs w:val="24"/>
              </w:rPr>
              <w:t>Line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695C294" w14:textId="77777777" w:rsidR="00B752E4" w:rsidRPr="00BC23B4" w:rsidRDefault="00B752E4">
            <w:pPr>
              <w:pStyle w:val="FormData0"/>
              <w:rPr>
                <w:b/>
                <w:color w:val="auto"/>
                <w:szCs w:val="24"/>
              </w:rPr>
            </w:pPr>
            <w:r w:rsidRPr="00BC23B4">
              <w:rPr>
                <w:b/>
                <w:color w:val="auto"/>
                <w:szCs w:val="24"/>
              </w:rPr>
              <w:t>00003</w:t>
            </w:r>
          </w:p>
        </w:tc>
      </w:tr>
      <w:tr w:rsidR="00B752E4" w:rsidRPr="00BC23B4" w14:paraId="74359E2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F6FFB0"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54BBC6D2" w14:textId="77777777" w:rsidR="00B752E4" w:rsidRPr="00BC23B4" w:rsidRDefault="00B752E4">
            <w:pPr>
              <w:pStyle w:val="FormData0"/>
              <w:rPr>
                <w:b/>
                <w:color w:val="auto"/>
                <w:szCs w:val="24"/>
              </w:rPr>
            </w:pPr>
            <w:r w:rsidRPr="00BC23B4">
              <w:rPr>
                <w:b/>
                <w:color w:val="auto"/>
                <w:szCs w:val="24"/>
              </w:rPr>
              <w:t>Line Activity</w:t>
            </w:r>
          </w:p>
        </w:tc>
        <w:tc>
          <w:tcPr>
            <w:tcW w:w="2700" w:type="dxa"/>
            <w:gridSpan w:val="2"/>
            <w:tcBorders>
              <w:top w:val="single" w:sz="6" w:space="0" w:color="auto"/>
              <w:left w:val="single" w:sz="6" w:space="0" w:color="auto"/>
              <w:bottom w:val="single" w:sz="6" w:space="0" w:color="auto"/>
              <w:right w:val="single" w:sz="6" w:space="0" w:color="auto"/>
            </w:tcBorders>
          </w:tcPr>
          <w:p w14:paraId="42C755DC" w14:textId="77777777" w:rsidR="00B752E4" w:rsidRPr="00BC23B4" w:rsidRDefault="00B752E4">
            <w:pPr>
              <w:pStyle w:val="FormData0"/>
              <w:rPr>
                <w:b/>
                <w:color w:val="auto"/>
                <w:szCs w:val="24"/>
              </w:rPr>
            </w:pPr>
            <w:r w:rsidRPr="00BC23B4">
              <w:rPr>
                <w:b/>
                <w:color w:val="auto"/>
                <w:szCs w:val="24"/>
              </w:rPr>
              <w:t>V</w:t>
            </w:r>
          </w:p>
        </w:tc>
      </w:tr>
      <w:tr w:rsidR="00B752E4" w:rsidRPr="00BC23B4" w14:paraId="6C76C47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013813"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1D11F1F" w14:textId="77777777" w:rsidR="00B752E4" w:rsidRPr="00BC23B4" w:rsidRDefault="00B752E4">
            <w:pPr>
              <w:pStyle w:val="FormData0"/>
              <w:rPr>
                <w:b/>
                <w:color w:val="auto"/>
                <w:szCs w:val="24"/>
              </w:rPr>
            </w:pPr>
            <w:r w:rsidRPr="00BC23B4">
              <w:rPr>
                <w:b/>
                <w:color w:val="auto"/>
                <w:szCs w:val="24"/>
              </w:rPr>
              <w:t>Telephone Numbers</w:t>
            </w:r>
          </w:p>
        </w:tc>
        <w:tc>
          <w:tcPr>
            <w:tcW w:w="2700" w:type="dxa"/>
            <w:gridSpan w:val="2"/>
            <w:tcBorders>
              <w:top w:val="single" w:sz="6" w:space="0" w:color="auto"/>
              <w:left w:val="single" w:sz="6" w:space="0" w:color="auto"/>
              <w:bottom w:val="single" w:sz="6" w:space="0" w:color="auto"/>
              <w:right w:val="single" w:sz="6" w:space="0" w:color="auto"/>
            </w:tcBorders>
          </w:tcPr>
          <w:p w14:paraId="7EA3C984" w14:textId="77777777" w:rsidR="00B752E4" w:rsidRPr="00BC23B4" w:rsidRDefault="00B752E4">
            <w:pPr>
              <w:pStyle w:val="FormData0"/>
              <w:rPr>
                <w:b/>
                <w:color w:val="auto"/>
                <w:szCs w:val="24"/>
              </w:rPr>
            </w:pPr>
            <w:r w:rsidRPr="00BC23B4">
              <w:rPr>
                <w:b/>
                <w:color w:val="auto"/>
                <w:szCs w:val="24"/>
              </w:rPr>
              <w:t>7702708109</w:t>
            </w:r>
          </w:p>
        </w:tc>
      </w:tr>
      <w:tr w:rsidR="00B752E4" w:rsidRPr="00BC23B4" w14:paraId="638E07A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35BD848"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15850DE9" w14:textId="77777777" w:rsidR="00B752E4" w:rsidRPr="00BC23B4" w:rsidRDefault="00B752E4">
            <w:pPr>
              <w:pStyle w:val="FormData0"/>
              <w:rPr>
                <w:b/>
                <w:color w:val="auto"/>
                <w:szCs w:val="24"/>
              </w:rPr>
            </w:pPr>
            <w:r w:rsidRPr="00BC23B4">
              <w:rPr>
                <w:b/>
                <w:color w:val="auto"/>
                <w:szCs w:val="24"/>
              </w:rPr>
              <w:t>Line Class of Service</w:t>
            </w:r>
          </w:p>
        </w:tc>
        <w:tc>
          <w:tcPr>
            <w:tcW w:w="2700" w:type="dxa"/>
            <w:gridSpan w:val="2"/>
            <w:tcBorders>
              <w:top w:val="single" w:sz="6" w:space="0" w:color="auto"/>
              <w:left w:val="single" w:sz="6" w:space="0" w:color="auto"/>
              <w:bottom w:val="single" w:sz="6" w:space="0" w:color="auto"/>
              <w:right w:val="single" w:sz="6" w:space="0" w:color="auto"/>
            </w:tcBorders>
          </w:tcPr>
          <w:p w14:paraId="2C736FA0" w14:textId="77777777" w:rsidR="00B752E4" w:rsidRPr="00BC23B4" w:rsidRDefault="00B752E4">
            <w:pPr>
              <w:pStyle w:val="FormData0"/>
              <w:rPr>
                <w:b/>
                <w:color w:val="auto"/>
                <w:szCs w:val="24"/>
              </w:rPr>
            </w:pPr>
            <w:r w:rsidRPr="00BC23B4">
              <w:rPr>
                <w:b/>
                <w:color w:val="auto"/>
                <w:szCs w:val="24"/>
              </w:rPr>
              <w:t>UEPBL</w:t>
            </w:r>
          </w:p>
        </w:tc>
      </w:tr>
      <w:tr w:rsidR="00B752E4" w:rsidRPr="00BC23B4" w14:paraId="48CFD71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C81976"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49859983"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255F01AC" w14:textId="77777777" w:rsidR="00B752E4" w:rsidRPr="00BC23B4" w:rsidRDefault="00B752E4">
            <w:pPr>
              <w:pStyle w:val="FormData0"/>
              <w:rPr>
                <w:b/>
                <w:color w:val="auto"/>
                <w:szCs w:val="24"/>
              </w:rPr>
            </w:pPr>
            <w:r w:rsidRPr="00BC23B4">
              <w:rPr>
                <w:b/>
                <w:color w:val="auto"/>
                <w:szCs w:val="24"/>
              </w:rPr>
              <w:t>NONE</w:t>
            </w:r>
          </w:p>
        </w:tc>
      </w:tr>
      <w:tr w:rsidR="00B752E4" w:rsidRPr="00BC23B4" w14:paraId="2881766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7C2CC7"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7ECEC5CD"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5D873ECF" w14:textId="77777777" w:rsidR="00B752E4" w:rsidRPr="00BC23B4" w:rsidRDefault="00B752E4">
            <w:pPr>
              <w:pStyle w:val="FormData0"/>
              <w:rPr>
                <w:b/>
                <w:color w:val="auto"/>
                <w:szCs w:val="24"/>
              </w:rPr>
            </w:pPr>
            <w:r w:rsidRPr="00BC23B4">
              <w:rPr>
                <w:b/>
                <w:color w:val="auto"/>
                <w:szCs w:val="24"/>
              </w:rPr>
              <w:t>NONE</w:t>
            </w:r>
          </w:p>
        </w:tc>
      </w:tr>
      <w:tr w:rsidR="00B752E4" w:rsidRPr="00BC23B4" w14:paraId="59A1FF7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9A8E44E"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F4B3A5C"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740AB3D6" w14:textId="77777777" w:rsidR="00B752E4" w:rsidRPr="00BC23B4" w:rsidRDefault="00B752E4">
            <w:pPr>
              <w:pStyle w:val="FormData0"/>
              <w:rPr>
                <w:b/>
                <w:color w:val="auto"/>
                <w:szCs w:val="24"/>
              </w:rPr>
            </w:pPr>
            <w:r w:rsidRPr="00BC23B4">
              <w:rPr>
                <w:b/>
                <w:color w:val="auto"/>
                <w:szCs w:val="24"/>
              </w:rPr>
              <w:t>N</w:t>
            </w:r>
          </w:p>
        </w:tc>
      </w:tr>
      <w:tr w:rsidR="00B752E4" w:rsidRPr="00BC23B4" w14:paraId="02A251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6D279A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39109ED"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2E36AD47" w14:textId="77777777" w:rsidR="00B752E4" w:rsidRPr="00BC23B4" w:rsidRDefault="00B752E4">
            <w:pPr>
              <w:pStyle w:val="FormData0"/>
              <w:rPr>
                <w:b/>
                <w:color w:val="auto"/>
                <w:szCs w:val="24"/>
              </w:rPr>
            </w:pPr>
            <w:r w:rsidRPr="00BC23B4">
              <w:rPr>
                <w:b/>
                <w:color w:val="auto"/>
                <w:szCs w:val="24"/>
              </w:rPr>
              <w:t>ESM</w:t>
            </w:r>
          </w:p>
        </w:tc>
      </w:tr>
      <w:tr w:rsidR="00B752E4" w:rsidRPr="00BC23B4" w14:paraId="7F4B969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0AC03A"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F7D2646"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3F32148F" w14:textId="77777777" w:rsidR="00B752E4" w:rsidRPr="00BC23B4" w:rsidRDefault="00B752E4">
            <w:pPr>
              <w:pStyle w:val="FormData0"/>
              <w:rPr>
                <w:b/>
                <w:color w:val="auto"/>
                <w:szCs w:val="24"/>
              </w:rPr>
            </w:pPr>
            <w:r w:rsidRPr="00BC23B4">
              <w:rPr>
                <w:b/>
                <w:color w:val="auto"/>
                <w:szCs w:val="24"/>
              </w:rPr>
              <w:t>N</w:t>
            </w:r>
          </w:p>
        </w:tc>
      </w:tr>
      <w:tr w:rsidR="00B752E4" w:rsidRPr="00BC23B4" w14:paraId="5785AD8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DC836F"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53AB00E1"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624DA37C" w14:textId="77777777" w:rsidR="00B752E4" w:rsidRPr="00BC23B4" w:rsidRDefault="00B752E4">
            <w:pPr>
              <w:pStyle w:val="FormData0"/>
              <w:rPr>
                <w:b/>
                <w:color w:val="auto"/>
                <w:szCs w:val="24"/>
              </w:rPr>
            </w:pPr>
            <w:r w:rsidRPr="00BC23B4">
              <w:rPr>
                <w:b/>
                <w:color w:val="auto"/>
                <w:szCs w:val="24"/>
              </w:rPr>
              <w:t>ESX</w:t>
            </w:r>
          </w:p>
        </w:tc>
      </w:tr>
      <w:tr w:rsidR="00B752E4" w:rsidRPr="00BC23B4" w14:paraId="5CA793F3"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3E5EF9F2" w14:textId="77777777" w:rsidR="00B752E4" w:rsidRPr="00BC23B4" w:rsidRDefault="00B752E4">
            <w:pPr>
              <w:pStyle w:val="Heading5"/>
              <w:rPr>
                <w:rFonts w:cs="Arial"/>
                <w:bCs/>
                <w:color w:val="auto"/>
                <w:szCs w:val="24"/>
              </w:rPr>
            </w:pPr>
            <w:r w:rsidRPr="00BC23B4">
              <w:rPr>
                <w:rFonts w:cs="Arial"/>
                <w:bCs/>
                <w:color w:val="auto"/>
                <w:szCs w:val="24"/>
              </w:rPr>
              <w:t>Service Details Section</w:t>
            </w:r>
          </w:p>
        </w:tc>
      </w:tr>
      <w:tr w:rsidR="00B752E4" w:rsidRPr="00BC23B4" w14:paraId="6BDC3B2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3E3C5B8"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424E1A8" w14:textId="77777777" w:rsidR="00B752E4" w:rsidRPr="00BC23B4" w:rsidRDefault="00B752E4">
            <w:pPr>
              <w:pStyle w:val="FormData0"/>
              <w:rPr>
                <w:b/>
                <w:color w:val="auto"/>
                <w:szCs w:val="24"/>
              </w:rPr>
            </w:pPr>
            <w:r w:rsidRPr="00BC23B4">
              <w:rPr>
                <w:b/>
                <w:color w:val="auto"/>
                <w:szCs w:val="24"/>
              </w:rPr>
              <w:t>Line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45F1E49D" w14:textId="77777777" w:rsidR="00B752E4" w:rsidRPr="00BC23B4" w:rsidRDefault="00B752E4">
            <w:pPr>
              <w:pStyle w:val="FormData0"/>
              <w:rPr>
                <w:b/>
                <w:color w:val="auto"/>
                <w:szCs w:val="24"/>
              </w:rPr>
            </w:pPr>
            <w:r w:rsidRPr="00BC23B4">
              <w:rPr>
                <w:b/>
                <w:color w:val="auto"/>
                <w:szCs w:val="24"/>
              </w:rPr>
              <w:t>00004</w:t>
            </w:r>
          </w:p>
        </w:tc>
      </w:tr>
      <w:tr w:rsidR="00B752E4" w:rsidRPr="00BC23B4" w14:paraId="5DB7F83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AD6BC2E"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1AFE2FB8" w14:textId="77777777" w:rsidR="00B752E4" w:rsidRPr="00BC23B4" w:rsidRDefault="00B752E4">
            <w:pPr>
              <w:pStyle w:val="FormData0"/>
              <w:rPr>
                <w:b/>
                <w:color w:val="auto"/>
                <w:szCs w:val="24"/>
              </w:rPr>
            </w:pPr>
            <w:r w:rsidRPr="00BC23B4">
              <w:rPr>
                <w:b/>
                <w:color w:val="auto"/>
                <w:szCs w:val="24"/>
              </w:rPr>
              <w:t>Line Activity</w:t>
            </w:r>
          </w:p>
        </w:tc>
        <w:tc>
          <w:tcPr>
            <w:tcW w:w="2700" w:type="dxa"/>
            <w:gridSpan w:val="2"/>
            <w:tcBorders>
              <w:top w:val="single" w:sz="6" w:space="0" w:color="auto"/>
              <w:left w:val="single" w:sz="6" w:space="0" w:color="auto"/>
              <w:bottom w:val="single" w:sz="6" w:space="0" w:color="auto"/>
              <w:right w:val="single" w:sz="6" w:space="0" w:color="auto"/>
            </w:tcBorders>
          </w:tcPr>
          <w:p w14:paraId="247954D3" w14:textId="77777777" w:rsidR="00B752E4" w:rsidRPr="00BC23B4" w:rsidRDefault="00B752E4">
            <w:pPr>
              <w:pStyle w:val="FormData0"/>
              <w:rPr>
                <w:b/>
                <w:color w:val="auto"/>
                <w:szCs w:val="24"/>
              </w:rPr>
            </w:pPr>
            <w:r w:rsidRPr="00BC23B4">
              <w:rPr>
                <w:b/>
                <w:color w:val="auto"/>
                <w:szCs w:val="24"/>
              </w:rPr>
              <w:t>V</w:t>
            </w:r>
          </w:p>
        </w:tc>
      </w:tr>
      <w:tr w:rsidR="00B752E4" w:rsidRPr="00BC23B4" w14:paraId="4F102F8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5BA66D0"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0B073E0A" w14:textId="77777777" w:rsidR="00B752E4" w:rsidRPr="00BC23B4" w:rsidRDefault="00B752E4">
            <w:pPr>
              <w:pStyle w:val="FormData0"/>
              <w:rPr>
                <w:b/>
                <w:color w:val="auto"/>
                <w:szCs w:val="24"/>
              </w:rPr>
            </w:pPr>
            <w:r w:rsidRPr="00BC23B4">
              <w:rPr>
                <w:b/>
                <w:color w:val="auto"/>
                <w:szCs w:val="24"/>
              </w:rPr>
              <w:t>Telephone Numbers</w:t>
            </w:r>
          </w:p>
        </w:tc>
        <w:tc>
          <w:tcPr>
            <w:tcW w:w="2700" w:type="dxa"/>
            <w:gridSpan w:val="2"/>
            <w:tcBorders>
              <w:top w:val="single" w:sz="6" w:space="0" w:color="auto"/>
              <w:left w:val="single" w:sz="6" w:space="0" w:color="auto"/>
              <w:bottom w:val="single" w:sz="6" w:space="0" w:color="auto"/>
              <w:right w:val="single" w:sz="6" w:space="0" w:color="auto"/>
            </w:tcBorders>
          </w:tcPr>
          <w:p w14:paraId="2FE3BE81" w14:textId="77777777" w:rsidR="00B752E4" w:rsidRPr="00BC23B4" w:rsidRDefault="00B752E4">
            <w:pPr>
              <w:pStyle w:val="FormData0"/>
              <w:rPr>
                <w:b/>
                <w:color w:val="auto"/>
                <w:szCs w:val="24"/>
              </w:rPr>
            </w:pPr>
            <w:r w:rsidRPr="00BC23B4">
              <w:rPr>
                <w:b/>
                <w:color w:val="auto"/>
                <w:szCs w:val="24"/>
              </w:rPr>
              <w:t>7702708913</w:t>
            </w:r>
          </w:p>
        </w:tc>
      </w:tr>
      <w:tr w:rsidR="00B752E4" w:rsidRPr="00BC23B4" w14:paraId="38E9B5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AFC57FD"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7DC847BE" w14:textId="77777777" w:rsidR="00B752E4" w:rsidRPr="00BC23B4" w:rsidRDefault="00B752E4">
            <w:pPr>
              <w:pStyle w:val="FormData0"/>
              <w:rPr>
                <w:b/>
                <w:color w:val="auto"/>
                <w:szCs w:val="24"/>
              </w:rPr>
            </w:pPr>
            <w:r w:rsidRPr="00BC23B4">
              <w:rPr>
                <w:b/>
                <w:color w:val="auto"/>
                <w:szCs w:val="24"/>
              </w:rPr>
              <w:t>Line Class of Service</w:t>
            </w:r>
          </w:p>
        </w:tc>
        <w:tc>
          <w:tcPr>
            <w:tcW w:w="2700" w:type="dxa"/>
            <w:gridSpan w:val="2"/>
            <w:tcBorders>
              <w:top w:val="single" w:sz="6" w:space="0" w:color="auto"/>
              <w:left w:val="single" w:sz="6" w:space="0" w:color="auto"/>
              <w:bottom w:val="single" w:sz="6" w:space="0" w:color="auto"/>
              <w:right w:val="single" w:sz="6" w:space="0" w:color="auto"/>
            </w:tcBorders>
          </w:tcPr>
          <w:p w14:paraId="07754521" w14:textId="77777777" w:rsidR="00B752E4" w:rsidRPr="00BC23B4" w:rsidRDefault="00B752E4">
            <w:pPr>
              <w:pStyle w:val="FormData0"/>
              <w:rPr>
                <w:b/>
                <w:color w:val="auto"/>
                <w:szCs w:val="24"/>
              </w:rPr>
            </w:pPr>
            <w:r w:rsidRPr="00BC23B4">
              <w:rPr>
                <w:b/>
                <w:color w:val="auto"/>
                <w:szCs w:val="24"/>
              </w:rPr>
              <w:t>UEPBL</w:t>
            </w:r>
          </w:p>
        </w:tc>
      </w:tr>
      <w:tr w:rsidR="00B752E4" w:rsidRPr="00BC23B4" w14:paraId="67E190D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DBC6F8"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226D0D0F"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4C9AC0C1" w14:textId="77777777" w:rsidR="00B752E4" w:rsidRPr="00BC23B4" w:rsidRDefault="00B752E4">
            <w:pPr>
              <w:pStyle w:val="FormData0"/>
              <w:rPr>
                <w:b/>
                <w:color w:val="auto"/>
                <w:szCs w:val="24"/>
              </w:rPr>
            </w:pPr>
            <w:r w:rsidRPr="00BC23B4">
              <w:rPr>
                <w:b/>
                <w:color w:val="auto"/>
                <w:szCs w:val="24"/>
              </w:rPr>
              <w:t>NONE</w:t>
            </w:r>
          </w:p>
        </w:tc>
      </w:tr>
      <w:tr w:rsidR="00B752E4" w:rsidRPr="00BC23B4" w14:paraId="05F1D36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37D808F"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10B9D79A"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4490E6C4" w14:textId="77777777" w:rsidR="00B752E4" w:rsidRPr="00BC23B4" w:rsidRDefault="00B752E4">
            <w:pPr>
              <w:pStyle w:val="FormData0"/>
              <w:rPr>
                <w:b/>
                <w:color w:val="auto"/>
                <w:szCs w:val="24"/>
              </w:rPr>
            </w:pPr>
            <w:r w:rsidRPr="00BC23B4">
              <w:rPr>
                <w:b/>
                <w:color w:val="auto"/>
                <w:szCs w:val="24"/>
              </w:rPr>
              <w:t>NONE</w:t>
            </w:r>
          </w:p>
        </w:tc>
      </w:tr>
      <w:tr w:rsidR="00B752E4" w:rsidRPr="00BC23B4" w14:paraId="76580B8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9480D5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C343378"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09A76846" w14:textId="77777777" w:rsidR="00B752E4" w:rsidRPr="00BC23B4" w:rsidRDefault="00B752E4">
            <w:pPr>
              <w:pStyle w:val="FormData0"/>
              <w:rPr>
                <w:b/>
                <w:color w:val="auto"/>
                <w:szCs w:val="24"/>
              </w:rPr>
            </w:pPr>
            <w:r w:rsidRPr="00BC23B4">
              <w:rPr>
                <w:b/>
                <w:color w:val="auto"/>
                <w:szCs w:val="24"/>
              </w:rPr>
              <w:t>N</w:t>
            </w:r>
          </w:p>
        </w:tc>
      </w:tr>
      <w:tr w:rsidR="00B752E4" w:rsidRPr="00BC23B4" w14:paraId="5503C0E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C06DC1"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333F41E2"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1CCF3A7E" w14:textId="77777777" w:rsidR="00B752E4" w:rsidRPr="00BC23B4" w:rsidRDefault="00B752E4">
            <w:pPr>
              <w:pStyle w:val="FormData0"/>
              <w:rPr>
                <w:b/>
                <w:color w:val="auto"/>
                <w:szCs w:val="24"/>
              </w:rPr>
            </w:pPr>
            <w:r w:rsidRPr="00BC23B4">
              <w:rPr>
                <w:b/>
                <w:color w:val="auto"/>
                <w:szCs w:val="24"/>
              </w:rPr>
              <w:t>ESM</w:t>
            </w:r>
          </w:p>
        </w:tc>
      </w:tr>
      <w:tr w:rsidR="00B752E4" w:rsidRPr="00BC23B4" w14:paraId="637A522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C0B27B2"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2FE94BC"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B9CA533" w14:textId="77777777" w:rsidR="00B752E4" w:rsidRPr="00BC23B4" w:rsidRDefault="00B752E4">
            <w:pPr>
              <w:pStyle w:val="FormData0"/>
              <w:rPr>
                <w:b/>
                <w:color w:val="auto"/>
                <w:szCs w:val="24"/>
              </w:rPr>
            </w:pPr>
            <w:r w:rsidRPr="00BC23B4">
              <w:rPr>
                <w:b/>
                <w:color w:val="auto"/>
                <w:szCs w:val="24"/>
              </w:rPr>
              <w:t>N</w:t>
            </w:r>
          </w:p>
        </w:tc>
      </w:tr>
      <w:tr w:rsidR="00B752E4" w:rsidRPr="00BC23B4" w14:paraId="6BCFF28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6AE2D41"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30B1252"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1ACAA95C" w14:textId="77777777" w:rsidR="00B752E4" w:rsidRPr="00BC23B4" w:rsidRDefault="00B752E4">
            <w:pPr>
              <w:pStyle w:val="FormData0"/>
              <w:rPr>
                <w:b/>
                <w:color w:val="auto"/>
                <w:szCs w:val="24"/>
              </w:rPr>
            </w:pPr>
            <w:r w:rsidRPr="00BC23B4">
              <w:rPr>
                <w:b/>
                <w:color w:val="auto"/>
                <w:szCs w:val="24"/>
              </w:rPr>
              <w:t>ESX</w:t>
            </w:r>
          </w:p>
        </w:tc>
      </w:tr>
    </w:tbl>
    <w:p w14:paraId="23982985" w14:textId="77777777" w:rsidR="00C439C7" w:rsidRDefault="00C439C7">
      <w:pPr>
        <w:rPr>
          <w:b/>
          <w:bCs/>
        </w:rPr>
      </w:pPr>
    </w:p>
    <w:p w14:paraId="1F7D8C30" w14:textId="77777777" w:rsidR="0053562E" w:rsidRDefault="0053562E">
      <w:pPr>
        <w:rPr>
          <w:b/>
          <w:bCs/>
        </w:rPr>
      </w:pPr>
    </w:p>
    <w:p w14:paraId="2E77E21C" w14:textId="77777777" w:rsidR="0053562E" w:rsidRDefault="0053562E" w:rsidP="0053562E">
      <w:r w:rsidRPr="00985ECD">
        <w:t>XML  INPUT:</w:t>
      </w:r>
    </w:p>
    <w:p w14:paraId="482A0963" w14:textId="77777777" w:rsidR="0053562E" w:rsidRPr="00985ECD" w:rsidRDefault="0053562E" w:rsidP="0053562E"/>
    <w:p w14:paraId="4DF84751" w14:textId="77777777" w:rsidR="0053562E" w:rsidRPr="00985ECD" w:rsidRDefault="0053562E" w:rsidP="0053562E">
      <w:pPr>
        <w:ind w:hanging="480"/>
      </w:pPr>
      <w:hyperlink r:id="rId1559" w:history="1">
        <w:r w:rsidRPr="00985ECD">
          <w:rPr>
            <w:b/>
            <w:bCs/>
            <w:color w:val="FF0000"/>
          </w:rPr>
          <w:t>-</w:t>
        </w:r>
      </w:hyperlink>
      <w:r w:rsidRPr="00985ECD">
        <w:t xml:space="preserve"> </w:t>
      </w:r>
      <w:r w:rsidRPr="00985ECD">
        <w:rPr>
          <w:color w:val="0000FF"/>
        </w:rPr>
        <w:t>&lt;</w:t>
      </w:r>
      <w:r w:rsidRPr="00985ECD">
        <w:rPr>
          <w:color w:val="990000"/>
        </w:rPr>
        <w:t>order:LSR_ORD_REQ</w:t>
      </w:r>
      <w:r w:rsidRPr="00985ECD">
        <w:rPr>
          <w:color w:val="0000FF"/>
        </w:rPr>
        <w:t>&gt;</w:t>
      </w:r>
    </w:p>
    <w:p w14:paraId="48D4D06F" w14:textId="77777777" w:rsidR="0053562E" w:rsidRPr="00985ECD" w:rsidRDefault="0053562E" w:rsidP="0053562E">
      <w:pPr>
        <w:ind w:hanging="480"/>
      </w:pPr>
      <w:hyperlink r:id="rId1560" w:history="1">
        <w:r w:rsidRPr="00985ECD">
          <w:rPr>
            <w:b/>
            <w:bCs/>
            <w:color w:val="FF0000"/>
          </w:rPr>
          <w:t>-</w:t>
        </w:r>
      </w:hyperlink>
      <w:r w:rsidRPr="00985ECD">
        <w:t xml:space="preserve"> </w:t>
      </w:r>
      <w:r w:rsidRPr="00985ECD">
        <w:rPr>
          <w:color w:val="0000FF"/>
        </w:rPr>
        <w:t>&lt;</w:t>
      </w:r>
      <w:r w:rsidRPr="00985ECD">
        <w:rPr>
          <w:color w:val="990000"/>
        </w:rPr>
        <w:t>order:HDR</w:t>
      </w:r>
      <w:r w:rsidRPr="00985ECD">
        <w:rPr>
          <w:color w:val="0000FF"/>
        </w:rPr>
        <w:t>&gt;</w:t>
      </w:r>
    </w:p>
    <w:p w14:paraId="274CFC4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order:CCNA</w:t>
      </w:r>
      <w:r w:rsidRPr="00985ECD">
        <w:rPr>
          <w:color w:val="0000FF"/>
        </w:rPr>
        <w:t>&gt;</w:t>
      </w:r>
      <w:r w:rsidRPr="00985ECD">
        <w:rPr>
          <w:b/>
          <w:bCs/>
        </w:rPr>
        <w:t>ZXL</w:t>
      </w:r>
      <w:r w:rsidRPr="00985ECD">
        <w:rPr>
          <w:color w:val="0000FF"/>
        </w:rPr>
        <w:t>&lt;/</w:t>
      </w:r>
      <w:r w:rsidRPr="00985ECD">
        <w:rPr>
          <w:color w:val="990000"/>
        </w:rPr>
        <w:t>order:CCNA</w:t>
      </w:r>
      <w:r w:rsidRPr="00985ECD">
        <w:rPr>
          <w:color w:val="0000FF"/>
        </w:rPr>
        <w:t>&gt;</w:t>
      </w:r>
      <w:r w:rsidRPr="00985ECD">
        <w:t xml:space="preserve"> </w:t>
      </w:r>
    </w:p>
    <w:p w14:paraId="4F77145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order:PON</w:t>
      </w:r>
      <w:r w:rsidRPr="00985ECD">
        <w:rPr>
          <w:color w:val="0000FF"/>
        </w:rPr>
        <w:t>&gt;</w:t>
      </w:r>
      <w:r w:rsidRPr="00985ECD">
        <w:rPr>
          <w:b/>
          <w:bCs/>
        </w:rPr>
        <w:t>CVTM1M065R31</w:t>
      </w:r>
      <w:r w:rsidRPr="00985ECD">
        <w:rPr>
          <w:color w:val="0000FF"/>
        </w:rPr>
        <w:t>&lt;/</w:t>
      </w:r>
      <w:r w:rsidRPr="00985ECD">
        <w:rPr>
          <w:color w:val="990000"/>
        </w:rPr>
        <w:t>order:PON</w:t>
      </w:r>
      <w:r w:rsidRPr="00985ECD">
        <w:rPr>
          <w:color w:val="0000FF"/>
        </w:rPr>
        <w:t>&gt;</w:t>
      </w:r>
      <w:r w:rsidRPr="00985ECD">
        <w:t xml:space="preserve"> </w:t>
      </w:r>
    </w:p>
    <w:p w14:paraId="26546B0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order:VER</w:t>
      </w:r>
      <w:r w:rsidRPr="00985ECD">
        <w:rPr>
          <w:color w:val="0000FF"/>
        </w:rPr>
        <w:t>&gt;</w:t>
      </w:r>
      <w:r w:rsidRPr="00985ECD">
        <w:rPr>
          <w:b/>
          <w:bCs/>
        </w:rPr>
        <w:t>00</w:t>
      </w:r>
      <w:r w:rsidRPr="00985ECD">
        <w:rPr>
          <w:color w:val="0000FF"/>
        </w:rPr>
        <w:t>&lt;/</w:t>
      </w:r>
      <w:r w:rsidRPr="00985ECD">
        <w:rPr>
          <w:color w:val="990000"/>
        </w:rPr>
        <w:t>order:VER</w:t>
      </w:r>
      <w:r w:rsidRPr="00985ECD">
        <w:rPr>
          <w:color w:val="0000FF"/>
        </w:rPr>
        <w:t>&gt;</w:t>
      </w:r>
      <w:r w:rsidRPr="00985ECD">
        <w:t xml:space="preserve"> </w:t>
      </w:r>
    </w:p>
    <w:p w14:paraId="0F9ADD7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order:ATN</w:t>
      </w:r>
      <w:r w:rsidRPr="00985ECD">
        <w:rPr>
          <w:color w:val="0000FF"/>
        </w:rPr>
        <w:t>&gt;</w:t>
      </w:r>
      <w:r w:rsidRPr="00985ECD">
        <w:rPr>
          <w:b/>
          <w:bCs/>
        </w:rPr>
        <w:t>7702702317</w:t>
      </w:r>
      <w:r w:rsidRPr="00985ECD">
        <w:rPr>
          <w:color w:val="0000FF"/>
        </w:rPr>
        <w:t>&lt;/</w:t>
      </w:r>
      <w:r w:rsidRPr="00985ECD">
        <w:rPr>
          <w:color w:val="990000"/>
        </w:rPr>
        <w:t>order:ATN</w:t>
      </w:r>
      <w:r w:rsidRPr="00985ECD">
        <w:rPr>
          <w:color w:val="0000FF"/>
        </w:rPr>
        <w:t>&gt;</w:t>
      </w:r>
      <w:r w:rsidRPr="00985ECD">
        <w:t xml:space="preserve"> </w:t>
      </w:r>
    </w:p>
    <w:p w14:paraId="432DC8C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order:RVER</w:t>
      </w:r>
      <w:r w:rsidRPr="00985ECD">
        <w:rPr>
          <w:color w:val="0000FF"/>
        </w:rPr>
        <w:t>&gt;</w:t>
      </w:r>
      <w:r w:rsidRPr="00985ECD">
        <w:rPr>
          <w:b/>
          <w:bCs/>
        </w:rPr>
        <w:t>10.05</w:t>
      </w:r>
      <w:r w:rsidRPr="00985ECD">
        <w:rPr>
          <w:color w:val="0000FF"/>
        </w:rPr>
        <w:t>&lt;/</w:t>
      </w:r>
      <w:r w:rsidRPr="00985ECD">
        <w:rPr>
          <w:color w:val="990000"/>
        </w:rPr>
        <w:t>order:RVER</w:t>
      </w:r>
      <w:r w:rsidRPr="00985ECD">
        <w:rPr>
          <w:color w:val="0000FF"/>
        </w:rPr>
        <w:t>&gt;</w:t>
      </w:r>
      <w:r w:rsidRPr="00985ECD">
        <w:t xml:space="preserve"> </w:t>
      </w:r>
    </w:p>
    <w:p w14:paraId="4E7BA7B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order:CC</w:t>
      </w:r>
      <w:r w:rsidRPr="00985ECD">
        <w:rPr>
          <w:color w:val="0000FF"/>
        </w:rPr>
        <w:t>&gt;</w:t>
      </w:r>
      <w:r w:rsidRPr="00985ECD">
        <w:rPr>
          <w:b/>
          <w:bCs/>
        </w:rPr>
        <w:t>9999</w:t>
      </w:r>
      <w:r w:rsidRPr="00985ECD">
        <w:rPr>
          <w:color w:val="0000FF"/>
        </w:rPr>
        <w:t>&lt;/</w:t>
      </w:r>
      <w:r w:rsidRPr="00985ECD">
        <w:rPr>
          <w:color w:val="990000"/>
        </w:rPr>
        <w:t>order:CC</w:t>
      </w:r>
      <w:r w:rsidRPr="00985ECD">
        <w:rPr>
          <w:color w:val="0000FF"/>
        </w:rPr>
        <w:t>&gt;</w:t>
      </w:r>
      <w:r w:rsidRPr="00985ECD">
        <w:t xml:space="preserve"> </w:t>
      </w:r>
    </w:p>
    <w:p w14:paraId="78DE379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order:STATE</w:t>
      </w:r>
      <w:r w:rsidRPr="00985ECD">
        <w:rPr>
          <w:color w:val="0000FF"/>
        </w:rPr>
        <w:t>&gt;</w:t>
      </w:r>
      <w:r w:rsidRPr="00985ECD">
        <w:rPr>
          <w:b/>
          <w:bCs/>
        </w:rPr>
        <w:t>GA</w:t>
      </w:r>
      <w:r w:rsidRPr="00985ECD">
        <w:rPr>
          <w:color w:val="0000FF"/>
        </w:rPr>
        <w:t>&lt;/</w:t>
      </w:r>
      <w:r w:rsidRPr="00985ECD">
        <w:rPr>
          <w:color w:val="990000"/>
        </w:rPr>
        <w:t>order:STATE</w:t>
      </w:r>
      <w:r w:rsidRPr="00985ECD">
        <w:rPr>
          <w:color w:val="0000FF"/>
        </w:rPr>
        <w:t>&gt;</w:t>
      </w:r>
      <w:r w:rsidRPr="00985ECD">
        <w:t xml:space="preserve"> </w:t>
      </w:r>
    </w:p>
    <w:p w14:paraId="0007EF2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order:MSG_TIMESTAMP</w:t>
      </w:r>
      <w:r w:rsidRPr="00985ECD">
        <w:rPr>
          <w:color w:val="0000FF"/>
        </w:rPr>
        <w:t>&gt;</w:t>
      </w:r>
      <w:r w:rsidRPr="00985ECD">
        <w:rPr>
          <w:b/>
          <w:bCs/>
        </w:rPr>
        <w:t>2009-06-23T10:25:20-05:00</w:t>
      </w:r>
      <w:r w:rsidRPr="00985ECD">
        <w:rPr>
          <w:color w:val="0000FF"/>
        </w:rPr>
        <w:t>&lt;/</w:t>
      </w:r>
      <w:r w:rsidRPr="00985ECD">
        <w:rPr>
          <w:color w:val="990000"/>
        </w:rPr>
        <w:t>order:MSG_TIMESTAMP</w:t>
      </w:r>
      <w:r w:rsidRPr="00985ECD">
        <w:rPr>
          <w:color w:val="0000FF"/>
        </w:rPr>
        <w:t>&gt;</w:t>
      </w:r>
      <w:r w:rsidRPr="00985ECD">
        <w:t xml:space="preserve"> </w:t>
      </w:r>
    </w:p>
    <w:p w14:paraId="4B6E8DB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order:DTSENT</w:t>
      </w:r>
      <w:r w:rsidRPr="00985ECD">
        <w:rPr>
          <w:color w:val="0000FF"/>
        </w:rPr>
        <w:t>&gt;</w:t>
      </w:r>
      <w:r w:rsidRPr="00985ECD">
        <w:rPr>
          <w:b/>
          <w:bCs/>
        </w:rPr>
        <w:t>200906231025AM</w:t>
      </w:r>
      <w:r w:rsidRPr="00985ECD">
        <w:rPr>
          <w:color w:val="0000FF"/>
        </w:rPr>
        <w:t>&lt;/</w:t>
      </w:r>
      <w:r w:rsidRPr="00985ECD">
        <w:rPr>
          <w:color w:val="990000"/>
        </w:rPr>
        <w:t>order:DTSENT</w:t>
      </w:r>
      <w:r w:rsidRPr="00985ECD">
        <w:rPr>
          <w:color w:val="0000FF"/>
        </w:rPr>
        <w:t>&gt;</w:t>
      </w:r>
      <w:r w:rsidRPr="00985ECD">
        <w:t xml:space="preserve"> </w:t>
      </w:r>
    </w:p>
    <w:p w14:paraId="6B3EE065"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order:HDR</w:t>
      </w:r>
      <w:r w:rsidRPr="00985ECD">
        <w:rPr>
          <w:color w:val="0000FF"/>
        </w:rPr>
        <w:t>&gt;</w:t>
      </w:r>
    </w:p>
    <w:p w14:paraId="66337E65" w14:textId="77777777" w:rsidR="0053562E" w:rsidRPr="00985ECD" w:rsidRDefault="0053562E" w:rsidP="0053562E">
      <w:pPr>
        <w:ind w:hanging="480"/>
      </w:pPr>
      <w:hyperlink r:id="rId1561" w:history="1">
        <w:r w:rsidRPr="00985ECD">
          <w:rPr>
            <w:b/>
            <w:bCs/>
            <w:color w:val="FF0000"/>
          </w:rPr>
          <w:t>-</w:t>
        </w:r>
      </w:hyperlink>
      <w:r w:rsidRPr="00985ECD">
        <w:t xml:space="preserve"> </w:t>
      </w:r>
      <w:r w:rsidRPr="00985ECD">
        <w:rPr>
          <w:color w:val="0000FF"/>
        </w:rPr>
        <w:t>&lt;</w:t>
      </w:r>
      <w:r w:rsidRPr="00985ECD">
        <w:rPr>
          <w:color w:val="990000"/>
        </w:rPr>
        <w:t>order:LSR</w:t>
      </w:r>
      <w:r w:rsidRPr="00985ECD">
        <w:rPr>
          <w:color w:val="0000FF"/>
        </w:rPr>
        <w:t>&gt;</w:t>
      </w:r>
    </w:p>
    <w:p w14:paraId="6084E4B2" w14:textId="77777777" w:rsidR="0053562E" w:rsidRPr="00985ECD" w:rsidRDefault="0053562E" w:rsidP="0053562E">
      <w:pPr>
        <w:ind w:hanging="480"/>
      </w:pPr>
      <w:hyperlink r:id="rId1562" w:history="1">
        <w:r w:rsidRPr="00985ECD">
          <w:rPr>
            <w:b/>
            <w:bCs/>
            <w:color w:val="FF0000"/>
          </w:rPr>
          <w:t>-</w:t>
        </w:r>
      </w:hyperlink>
      <w:r w:rsidRPr="00985ECD">
        <w:t xml:space="preserve"> </w:t>
      </w:r>
      <w:r w:rsidRPr="00985ECD">
        <w:rPr>
          <w:color w:val="0000FF"/>
        </w:rPr>
        <w:t>&lt;</w:t>
      </w:r>
      <w:r w:rsidRPr="00985ECD">
        <w:rPr>
          <w:color w:val="990000"/>
        </w:rPr>
        <w:t>order:LSR_ADMIN</w:t>
      </w:r>
      <w:r w:rsidRPr="00985ECD">
        <w:rPr>
          <w:color w:val="0000FF"/>
        </w:rPr>
        <w:t>&gt;</w:t>
      </w:r>
    </w:p>
    <w:p w14:paraId="6546721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order:SC</w:t>
      </w:r>
      <w:r w:rsidRPr="00985ECD">
        <w:rPr>
          <w:color w:val="0000FF"/>
        </w:rPr>
        <w:t>&gt;</w:t>
      </w:r>
      <w:r w:rsidRPr="00985ECD">
        <w:rPr>
          <w:b/>
          <w:bCs/>
        </w:rPr>
        <w:t>LCSC</w:t>
      </w:r>
      <w:r w:rsidRPr="00985ECD">
        <w:rPr>
          <w:color w:val="0000FF"/>
        </w:rPr>
        <w:t>&lt;/</w:t>
      </w:r>
      <w:r w:rsidRPr="00985ECD">
        <w:rPr>
          <w:color w:val="990000"/>
        </w:rPr>
        <w:t>order:SC</w:t>
      </w:r>
      <w:r w:rsidRPr="00985ECD">
        <w:rPr>
          <w:color w:val="0000FF"/>
        </w:rPr>
        <w:t>&gt;</w:t>
      </w:r>
      <w:r w:rsidRPr="00985ECD">
        <w:t xml:space="preserve"> </w:t>
      </w:r>
    </w:p>
    <w:p w14:paraId="5A944FC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order:PROJECT</w:t>
      </w:r>
      <w:r w:rsidRPr="00985ECD">
        <w:rPr>
          <w:color w:val="0000FF"/>
        </w:rPr>
        <w:t>&gt;</w:t>
      </w:r>
      <w:r w:rsidRPr="00985ECD">
        <w:rPr>
          <w:b/>
          <w:bCs/>
        </w:rPr>
        <w:t>CAVENOBILL</w:t>
      </w:r>
      <w:r w:rsidRPr="00985ECD">
        <w:rPr>
          <w:color w:val="0000FF"/>
        </w:rPr>
        <w:t>&lt;/</w:t>
      </w:r>
      <w:r w:rsidRPr="00985ECD">
        <w:rPr>
          <w:color w:val="990000"/>
        </w:rPr>
        <w:t>order:PROJECT</w:t>
      </w:r>
      <w:r w:rsidRPr="00985ECD">
        <w:rPr>
          <w:color w:val="0000FF"/>
        </w:rPr>
        <w:t>&gt;</w:t>
      </w:r>
      <w:r w:rsidRPr="00985ECD">
        <w:t xml:space="preserve"> </w:t>
      </w:r>
    </w:p>
    <w:p w14:paraId="06C624B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order:REQTYP</w:t>
      </w:r>
      <w:r w:rsidRPr="00985ECD">
        <w:rPr>
          <w:color w:val="0000FF"/>
        </w:rPr>
        <w:t>&gt;</w:t>
      </w:r>
      <w:r w:rsidRPr="00985ECD">
        <w:rPr>
          <w:b/>
          <w:bCs/>
        </w:rPr>
        <w:t>MB</w:t>
      </w:r>
      <w:r w:rsidRPr="00985ECD">
        <w:rPr>
          <w:color w:val="0000FF"/>
        </w:rPr>
        <w:t>&lt;/</w:t>
      </w:r>
      <w:r w:rsidRPr="00985ECD">
        <w:rPr>
          <w:color w:val="990000"/>
        </w:rPr>
        <w:t>order:REQTYP</w:t>
      </w:r>
      <w:r w:rsidRPr="00985ECD">
        <w:rPr>
          <w:color w:val="0000FF"/>
        </w:rPr>
        <w:t>&gt;</w:t>
      </w:r>
      <w:r w:rsidRPr="00985ECD">
        <w:t xml:space="preserve"> </w:t>
      </w:r>
    </w:p>
    <w:p w14:paraId="7A7B77F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order:ACT</w:t>
      </w:r>
      <w:r w:rsidRPr="00985ECD">
        <w:rPr>
          <w:color w:val="0000FF"/>
        </w:rPr>
        <w:t>&gt;</w:t>
      </w:r>
      <w:r w:rsidRPr="00985ECD">
        <w:rPr>
          <w:b/>
          <w:bCs/>
        </w:rPr>
        <w:t>V</w:t>
      </w:r>
      <w:r w:rsidRPr="00985ECD">
        <w:rPr>
          <w:color w:val="0000FF"/>
        </w:rPr>
        <w:t>&lt;/</w:t>
      </w:r>
      <w:r w:rsidRPr="00985ECD">
        <w:rPr>
          <w:color w:val="990000"/>
        </w:rPr>
        <w:t>order:ACT</w:t>
      </w:r>
      <w:r w:rsidRPr="00985ECD">
        <w:rPr>
          <w:color w:val="0000FF"/>
        </w:rPr>
        <w:t>&gt;</w:t>
      </w:r>
      <w:r w:rsidRPr="00985ECD">
        <w:t xml:space="preserve"> </w:t>
      </w:r>
    </w:p>
    <w:p w14:paraId="6DB71A3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order:MI</w:t>
      </w:r>
      <w:r w:rsidRPr="00985ECD">
        <w:rPr>
          <w:color w:val="0000FF"/>
        </w:rPr>
        <w:t>&gt;</w:t>
      </w:r>
      <w:r w:rsidRPr="00985ECD">
        <w:rPr>
          <w:b/>
          <w:bCs/>
        </w:rPr>
        <w:t>A</w:t>
      </w:r>
      <w:r w:rsidRPr="00985ECD">
        <w:rPr>
          <w:color w:val="0000FF"/>
        </w:rPr>
        <w:t>&lt;/</w:t>
      </w:r>
      <w:r w:rsidRPr="00985ECD">
        <w:rPr>
          <w:color w:val="990000"/>
        </w:rPr>
        <w:t>order:MI</w:t>
      </w:r>
      <w:r w:rsidRPr="00985ECD">
        <w:rPr>
          <w:color w:val="0000FF"/>
        </w:rPr>
        <w:t>&gt;</w:t>
      </w:r>
      <w:r w:rsidRPr="00985ECD">
        <w:t xml:space="preserve"> </w:t>
      </w:r>
    </w:p>
    <w:p w14:paraId="2476CE1C" w14:textId="77777777" w:rsidR="0053562E" w:rsidRPr="00985ECD" w:rsidRDefault="0053562E" w:rsidP="0053562E">
      <w:pPr>
        <w:ind w:hanging="480"/>
      </w:pPr>
      <w:hyperlink r:id="rId1563" w:history="1">
        <w:r w:rsidRPr="00985ECD">
          <w:rPr>
            <w:b/>
            <w:bCs/>
            <w:color w:val="FF0000"/>
          </w:rPr>
          <w:t>-</w:t>
        </w:r>
      </w:hyperlink>
      <w:r w:rsidRPr="00985ECD">
        <w:t xml:space="preserve"> </w:t>
      </w:r>
      <w:r w:rsidRPr="00985ECD">
        <w:rPr>
          <w:color w:val="0000FF"/>
        </w:rPr>
        <w:t>&lt;</w:t>
      </w:r>
      <w:r w:rsidRPr="00985ECD">
        <w:rPr>
          <w:color w:val="990000"/>
        </w:rPr>
        <w:t>order:AUTHORIZATION</w:t>
      </w:r>
      <w:r w:rsidRPr="00985ECD">
        <w:rPr>
          <w:color w:val="0000FF"/>
        </w:rPr>
        <w:t>&gt;</w:t>
      </w:r>
    </w:p>
    <w:p w14:paraId="7CCDDF4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order:NAN</w:t>
      </w:r>
      <w:r w:rsidRPr="00985ECD">
        <w:rPr>
          <w:color w:val="0000FF"/>
        </w:rPr>
        <w:t>&gt;</w:t>
      </w:r>
      <w:r w:rsidRPr="00985ECD">
        <w:rPr>
          <w:b/>
          <w:bCs/>
        </w:rPr>
        <w:t>7702708864</w:t>
      </w:r>
      <w:r w:rsidRPr="00985ECD">
        <w:rPr>
          <w:color w:val="0000FF"/>
        </w:rPr>
        <w:t>&lt;/</w:t>
      </w:r>
      <w:r w:rsidRPr="00985ECD">
        <w:rPr>
          <w:color w:val="990000"/>
        </w:rPr>
        <w:t>order:NAN</w:t>
      </w:r>
      <w:r w:rsidRPr="00985ECD">
        <w:rPr>
          <w:color w:val="0000FF"/>
        </w:rPr>
        <w:t>&gt;</w:t>
      </w:r>
      <w:r w:rsidRPr="00985ECD">
        <w:t xml:space="preserve"> </w:t>
      </w:r>
    </w:p>
    <w:p w14:paraId="00FCE36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order:TOS</w:t>
      </w:r>
      <w:r w:rsidRPr="00985ECD">
        <w:rPr>
          <w:color w:val="0000FF"/>
        </w:rPr>
        <w:t>&gt;</w:t>
      </w:r>
      <w:r w:rsidRPr="00985ECD">
        <w:rPr>
          <w:b/>
          <w:bCs/>
        </w:rPr>
        <w:t>1AM-</w:t>
      </w:r>
      <w:r w:rsidRPr="00985ECD">
        <w:rPr>
          <w:color w:val="0000FF"/>
        </w:rPr>
        <w:t>&lt;/</w:t>
      </w:r>
      <w:r w:rsidRPr="00985ECD">
        <w:rPr>
          <w:color w:val="990000"/>
        </w:rPr>
        <w:t>order:TOS</w:t>
      </w:r>
      <w:r w:rsidRPr="00985ECD">
        <w:rPr>
          <w:color w:val="0000FF"/>
        </w:rPr>
        <w:t>&gt;</w:t>
      </w:r>
      <w:r w:rsidRPr="00985ECD">
        <w:t xml:space="preserve"> </w:t>
      </w:r>
    </w:p>
    <w:p w14:paraId="00AD545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order:DDD</w:t>
      </w:r>
      <w:r w:rsidRPr="00985ECD">
        <w:rPr>
          <w:color w:val="0000FF"/>
        </w:rPr>
        <w:t>&gt;</w:t>
      </w:r>
      <w:r w:rsidRPr="00985ECD">
        <w:rPr>
          <w:b/>
          <w:bCs/>
        </w:rPr>
        <w:t>20091201</w:t>
      </w:r>
      <w:r w:rsidRPr="00985ECD">
        <w:rPr>
          <w:color w:val="0000FF"/>
        </w:rPr>
        <w:t>&lt;/</w:t>
      </w:r>
      <w:r w:rsidRPr="00985ECD">
        <w:rPr>
          <w:color w:val="990000"/>
        </w:rPr>
        <w:t>order:DDD</w:t>
      </w:r>
      <w:r w:rsidRPr="00985ECD">
        <w:rPr>
          <w:color w:val="0000FF"/>
        </w:rPr>
        <w:t>&gt;</w:t>
      </w:r>
      <w:r w:rsidRPr="00985ECD">
        <w:t xml:space="preserve"> </w:t>
      </w:r>
    </w:p>
    <w:p w14:paraId="1488761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order:PORTTYP</w:t>
      </w:r>
      <w:r w:rsidRPr="00985ECD">
        <w:rPr>
          <w:color w:val="0000FF"/>
        </w:rPr>
        <w:t>&gt;</w:t>
      </w:r>
      <w:r w:rsidRPr="00985ECD">
        <w:rPr>
          <w:b/>
          <w:bCs/>
        </w:rPr>
        <w:t>L</w:t>
      </w:r>
      <w:r w:rsidRPr="00985ECD">
        <w:rPr>
          <w:color w:val="0000FF"/>
        </w:rPr>
        <w:t>&lt;/</w:t>
      </w:r>
      <w:r w:rsidRPr="00985ECD">
        <w:rPr>
          <w:color w:val="990000"/>
        </w:rPr>
        <w:t>order:PORTTYP</w:t>
      </w:r>
      <w:r w:rsidRPr="00985ECD">
        <w:rPr>
          <w:color w:val="0000FF"/>
        </w:rPr>
        <w:t>&gt;</w:t>
      </w:r>
      <w:r w:rsidRPr="00985ECD">
        <w:t xml:space="preserve"> </w:t>
      </w:r>
    </w:p>
    <w:p w14:paraId="52279E25"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order:AUTHORIZATION</w:t>
      </w:r>
      <w:r w:rsidRPr="00985ECD">
        <w:rPr>
          <w:color w:val="0000FF"/>
        </w:rPr>
        <w:t>&gt;</w:t>
      </w:r>
    </w:p>
    <w:p w14:paraId="54EAC2B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order:LSR_ADMIN</w:t>
      </w:r>
      <w:r w:rsidRPr="00985ECD">
        <w:rPr>
          <w:color w:val="0000FF"/>
        </w:rPr>
        <w:t>&gt;</w:t>
      </w:r>
    </w:p>
    <w:p w14:paraId="4D3C39AC" w14:textId="77777777" w:rsidR="0053562E" w:rsidRPr="00985ECD" w:rsidRDefault="0053562E" w:rsidP="0053562E">
      <w:pPr>
        <w:ind w:hanging="480"/>
      </w:pPr>
      <w:hyperlink r:id="rId1564" w:history="1">
        <w:r w:rsidRPr="00985ECD">
          <w:rPr>
            <w:b/>
            <w:bCs/>
            <w:color w:val="FF0000"/>
          </w:rPr>
          <w:t>-</w:t>
        </w:r>
      </w:hyperlink>
      <w:r w:rsidRPr="00985ECD">
        <w:t xml:space="preserve"> </w:t>
      </w:r>
      <w:r w:rsidRPr="00985ECD">
        <w:rPr>
          <w:color w:val="0000FF"/>
        </w:rPr>
        <w:t>&lt;</w:t>
      </w:r>
      <w:r w:rsidRPr="00985ECD">
        <w:rPr>
          <w:color w:val="990000"/>
        </w:rPr>
        <w:t>order:LSR_BILL</w:t>
      </w:r>
      <w:r w:rsidRPr="00985ECD">
        <w:rPr>
          <w:color w:val="0000FF"/>
        </w:rPr>
        <w:t>&gt;</w:t>
      </w:r>
    </w:p>
    <w:p w14:paraId="1A7D63D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order:BAN1</w:t>
      </w:r>
      <w:r w:rsidRPr="00985ECD">
        <w:rPr>
          <w:color w:val="0000FF"/>
        </w:rPr>
        <w:t>&gt;</w:t>
      </w:r>
      <w:r w:rsidRPr="00985ECD">
        <w:rPr>
          <w:b/>
          <w:bCs/>
        </w:rPr>
        <w:t>770Q886621621</w:t>
      </w:r>
      <w:r w:rsidRPr="00985ECD">
        <w:rPr>
          <w:color w:val="0000FF"/>
        </w:rPr>
        <w:t>&lt;/</w:t>
      </w:r>
      <w:r w:rsidRPr="00985ECD">
        <w:rPr>
          <w:color w:val="990000"/>
        </w:rPr>
        <w:t>order:BAN1</w:t>
      </w:r>
      <w:r w:rsidRPr="00985ECD">
        <w:rPr>
          <w:color w:val="0000FF"/>
        </w:rPr>
        <w:t>&gt;</w:t>
      </w:r>
      <w:r w:rsidRPr="00985ECD">
        <w:t xml:space="preserve"> </w:t>
      </w:r>
    </w:p>
    <w:p w14:paraId="576CC9B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order:LSR_BILL</w:t>
      </w:r>
      <w:r w:rsidRPr="00985ECD">
        <w:rPr>
          <w:color w:val="0000FF"/>
        </w:rPr>
        <w:t>&gt;</w:t>
      </w:r>
    </w:p>
    <w:p w14:paraId="038410D6" w14:textId="77777777" w:rsidR="0053562E" w:rsidRPr="00985ECD" w:rsidRDefault="0053562E" w:rsidP="0053562E">
      <w:pPr>
        <w:ind w:hanging="480"/>
      </w:pPr>
      <w:hyperlink r:id="rId1565" w:history="1">
        <w:r w:rsidRPr="00985ECD">
          <w:rPr>
            <w:b/>
            <w:bCs/>
            <w:color w:val="FF0000"/>
          </w:rPr>
          <w:t>-</w:t>
        </w:r>
      </w:hyperlink>
      <w:r w:rsidRPr="00985ECD">
        <w:t xml:space="preserve"> </w:t>
      </w:r>
      <w:r w:rsidRPr="00985ECD">
        <w:rPr>
          <w:color w:val="0000FF"/>
        </w:rPr>
        <w:t>&lt;</w:t>
      </w:r>
      <w:r w:rsidRPr="00985ECD">
        <w:rPr>
          <w:color w:val="990000"/>
        </w:rPr>
        <w:t>order:CONTACT</w:t>
      </w:r>
      <w:r w:rsidRPr="00985ECD">
        <w:rPr>
          <w:color w:val="0000FF"/>
        </w:rPr>
        <w:t>&gt;</w:t>
      </w:r>
    </w:p>
    <w:p w14:paraId="7C86858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order:INIT</w:t>
      </w:r>
      <w:r w:rsidRPr="00985ECD">
        <w:rPr>
          <w:color w:val="0000FF"/>
        </w:rPr>
        <w:t>&gt;</w:t>
      </w:r>
      <w:r w:rsidRPr="00985ECD">
        <w:rPr>
          <w:b/>
          <w:bCs/>
        </w:rPr>
        <w:t>Bojangles</w:t>
      </w:r>
      <w:r w:rsidRPr="00985ECD">
        <w:rPr>
          <w:color w:val="0000FF"/>
        </w:rPr>
        <w:t>&lt;/</w:t>
      </w:r>
      <w:r w:rsidRPr="00985ECD">
        <w:rPr>
          <w:color w:val="990000"/>
        </w:rPr>
        <w:t>order:INIT</w:t>
      </w:r>
      <w:r w:rsidRPr="00985ECD">
        <w:rPr>
          <w:color w:val="0000FF"/>
        </w:rPr>
        <w:t>&gt;</w:t>
      </w:r>
      <w:r w:rsidRPr="00985ECD">
        <w:t xml:space="preserve"> </w:t>
      </w:r>
    </w:p>
    <w:p w14:paraId="4FBE920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order:INIT_TEL_NO</w:t>
      </w:r>
      <w:r w:rsidRPr="00985ECD">
        <w:rPr>
          <w:color w:val="0000FF"/>
        </w:rPr>
        <w:t>&gt;</w:t>
      </w:r>
      <w:r w:rsidRPr="00985ECD">
        <w:rPr>
          <w:b/>
          <w:bCs/>
        </w:rPr>
        <w:t>8884448888</w:t>
      </w:r>
      <w:r w:rsidRPr="00985ECD">
        <w:rPr>
          <w:color w:val="0000FF"/>
        </w:rPr>
        <w:t>&lt;/</w:t>
      </w:r>
      <w:r w:rsidRPr="00985ECD">
        <w:rPr>
          <w:color w:val="990000"/>
        </w:rPr>
        <w:t>order:INIT_TEL_NO</w:t>
      </w:r>
      <w:r w:rsidRPr="00985ECD">
        <w:rPr>
          <w:color w:val="0000FF"/>
        </w:rPr>
        <w:t>&gt;</w:t>
      </w:r>
      <w:r w:rsidRPr="00985ECD">
        <w:t xml:space="preserve"> </w:t>
      </w:r>
    </w:p>
    <w:p w14:paraId="5CF59AC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order:INIT_FAX_NO</w:t>
      </w:r>
      <w:r w:rsidRPr="00985ECD">
        <w:rPr>
          <w:color w:val="0000FF"/>
        </w:rPr>
        <w:t>&gt;</w:t>
      </w:r>
      <w:r w:rsidRPr="00985ECD">
        <w:rPr>
          <w:b/>
          <w:bCs/>
        </w:rPr>
        <w:t>4448884444</w:t>
      </w:r>
      <w:r w:rsidRPr="00985ECD">
        <w:rPr>
          <w:color w:val="0000FF"/>
        </w:rPr>
        <w:t>&lt;/</w:t>
      </w:r>
      <w:r w:rsidRPr="00985ECD">
        <w:rPr>
          <w:color w:val="990000"/>
        </w:rPr>
        <w:t>order:INIT_FAX_NO</w:t>
      </w:r>
      <w:r w:rsidRPr="00985ECD">
        <w:rPr>
          <w:color w:val="0000FF"/>
        </w:rPr>
        <w:t>&gt;</w:t>
      </w:r>
      <w:r w:rsidRPr="00985ECD">
        <w:t xml:space="preserve"> </w:t>
      </w:r>
    </w:p>
    <w:p w14:paraId="553F4B2F"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Tarzan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78343F2F"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3330001111</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0768EA9C" w14:textId="77777777" w:rsidR="0053562E" w:rsidRPr="00985ECD" w:rsidRDefault="0053562E" w:rsidP="0053562E">
      <w:pPr>
        <w:ind w:hanging="240"/>
      </w:pPr>
      <w:r w:rsidRPr="008C51B0">
        <w:rPr>
          <w:b/>
          <w:bCs/>
          <w:color w:val="FF0000"/>
          <w:lang w:val="es-ES"/>
        </w:rPr>
        <w:t> </w:t>
      </w:r>
      <w:r w:rsidRPr="008C51B0">
        <w:rPr>
          <w:lang w:val="es-ES"/>
        </w:rPr>
        <w:t xml:space="preserve"> </w:t>
      </w:r>
      <w:r w:rsidRPr="00985ECD">
        <w:rPr>
          <w:color w:val="0000FF"/>
        </w:rPr>
        <w:t>&lt;/</w:t>
      </w:r>
      <w:r w:rsidRPr="00985ECD">
        <w:rPr>
          <w:color w:val="990000"/>
        </w:rPr>
        <w:t>order:CONTACT</w:t>
      </w:r>
      <w:r w:rsidRPr="00985ECD">
        <w:rPr>
          <w:color w:val="0000FF"/>
        </w:rPr>
        <w:t>&gt;</w:t>
      </w:r>
    </w:p>
    <w:p w14:paraId="5EFD11F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order:LSR</w:t>
      </w:r>
      <w:r w:rsidRPr="00985ECD">
        <w:rPr>
          <w:color w:val="0000FF"/>
        </w:rPr>
        <w:t>&gt;</w:t>
      </w:r>
    </w:p>
    <w:p w14:paraId="2DA688B8" w14:textId="77777777" w:rsidR="0053562E" w:rsidRPr="00985ECD" w:rsidRDefault="0053562E" w:rsidP="0053562E">
      <w:pPr>
        <w:ind w:hanging="480"/>
      </w:pPr>
      <w:hyperlink r:id="rId1566" w:history="1">
        <w:r w:rsidRPr="00985ECD">
          <w:rPr>
            <w:b/>
            <w:bCs/>
            <w:color w:val="FF0000"/>
          </w:rPr>
          <w:t>-</w:t>
        </w:r>
      </w:hyperlink>
      <w:r w:rsidRPr="00985ECD">
        <w:t xml:space="preserve"> </w:t>
      </w:r>
      <w:r w:rsidRPr="00985ECD">
        <w:rPr>
          <w:color w:val="0000FF"/>
        </w:rPr>
        <w:t>&lt;</w:t>
      </w:r>
      <w:r w:rsidRPr="00985ECD">
        <w:rPr>
          <w:color w:val="990000"/>
        </w:rPr>
        <w:t>order:EU</w:t>
      </w:r>
      <w:r w:rsidRPr="00985ECD">
        <w:rPr>
          <w:color w:val="0000FF"/>
        </w:rPr>
        <w:t>&gt;</w:t>
      </w:r>
    </w:p>
    <w:p w14:paraId="68D7D4D5" w14:textId="77777777" w:rsidR="0053562E" w:rsidRPr="00985ECD" w:rsidRDefault="0053562E" w:rsidP="0053562E">
      <w:pPr>
        <w:ind w:hanging="480"/>
      </w:pPr>
      <w:hyperlink r:id="rId1567" w:history="1">
        <w:r w:rsidRPr="00985ECD">
          <w:rPr>
            <w:b/>
            <w:bCs/>
            <w:color w:val="FF0000"/>
          </w:rPr>
          <w:t>-</w:t>
        </w:r>
      </w:hyperlink>
      <w:r w:rsidRPr="00985ECD">
        <w:t xml:space="preserve"> </w:t>
      </w:r>
      <w:r w:rsidRPr="00985ECD">
        <w:rPr>
          <w:color w:val="0000FF"/>
        </w:rPr>
        <w:t>&lt;</w:t>
      </w:r>
      <w:r w:rsidRPr="00985ECD">
        <w:rPr>
          <w:color w:val="990000"/>
        </w:rPr>
        <w:t>order:EU_BILL</w:t>
      </w:r>
      <w:r w:rsidRPr="00985ECD">
        <w:rPr>
          <w:color w:val="0000FF"/>
        </w:rPr>
        <w:t>&gt;</w:t>
      </w:r>
    </w:p>
    <w:p w14:paraId="3B0CCEF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order:EATN</w:t>
      </w:r>
      <w:r w:rsidRPr="00985ECD">
        <w:rPr>
          <w:color w:val="0000FF"/>
        </w:rPr>
        <w:t>&gt;</w:t>
      </w:r>
      <w:r w:rsidRPr="00985ECD">
        <w:rPr>
          <w:b/>
          <w:bCs/>
        </w:rPr>
        <w:t>7702702317</w:t>
      </w:r>
      <w:r w:rsidRPr="00985ECD">
        <w:rPr>
          <w:color w:val="0000FF"/>
        </w:rPr>
        <w:t>&lt;/</w:t>
      </w:r>
      <w:r w:rsidRPr="00985ECD">
        <w:rPr>
          <w:color w:val="990000"/>
        </w:rPr>
        <w:t>order:EATN</w:t>
      </w:r>
      <w:r w:rsidRPr="00985ECD">
        <w:rPr>
          <w:color w:val="0000FF"/>
        </w:rPr>
        <w:t>&gt;</w:t>
      </w:r>
      <w:r w:rsidRPr="00985ECD">
        <w:t xml:space="preserve"> </w:t>
      </w:r>
    </w:p>
    <w:p w14:paraId="756D910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order:EU_BILL</w:t>
      </w:r>
      <w:r w:rsidRPr="00985ECD">
        <w:rPr>
          <w:color w:val="0000FF"/>
        </w:rPr>
        <w:t>&gt;</w:t>
      </w:r>
    </w:p>
    <w:p w14:paraId="0762BB6D" w14:textId="77777777" w:rsidR="0053562E" w:rsidRPr="00985ECD" w:rsidRDefault="0053562E" w:rsidP="0053562E">
      <w:pPr>
        <w:ind w:hanging="480"/>
      </w:pPr>
      <w:hyperlink r:id="rId1568" w:history="1">
        <w:r w:rsidRPr="00985ECD">
          <w:rPr>
            <w:b/>
            <w:bCs/>
            <w:color w:val="FF0000"/>
          </w:rPr>
          <w:t>-</w:t>
        </w:r>
      </w:hyperlink>
      <w:r w:rsidRPr="00985ECD">
        <w:t xml:space="preserve"> </w:t>
      </w:r>
      <w:r w:rsidRPr="00985ECD">
        <w:rPr>
          <w:color w:val="0000FF"/>
        </w:rPr>
        <w:t>&lt;</w:t>
      </w:r>
      <w:r w:rsidRPr="00985ECD">
        <w:rPr>
          <w:color w:val="990000"/>
        </w:rPr>
        <w:t>order:LOC_ACCESS</w:t>
      </w:r>
      <w:r w:rsidRPr="00985ECD">
        <w:rPr>
          <w:color w:val="0000FF"/>
        </w:rPr>
        <w:t>&gt;</w:t>
      </w:r>
    </w:p>
    <w:p w14:paraId="71BD0974" w14:textId="77777777" w:rsidR="0053562E" w:rsidRPr="00985ECD" w:rsidRDefault="0053562E" w:rsidP="0053562E">
      <w:pPr>
        <w:ind w:hanging="480"/>
      </w:pPr>
      <w:hyperlink r:id="rId1569" w:history="1">
        <w:r w:rsidRPr="00985ECD">
          <w:rPr>
            <w:b/>
            <w:bCs/>
            <w:color w:val="FF0000"/>
          </w:rPr>
          <w:t>-</w:t>
        </w:r>
      </w:hyperlink>
      <w:r w:rsidRPr="00985ECD">
        <w:t xml:space="preserve"> </w:t>
      </w:r>
      <w:r w:rsidRPr="00985ECD">
        <w:rPr>
          <w:color w:val="0000FF"/>
        </w:rPr>
        <w:t>&lt;</w:t>
      </w:r>
      <w:r w:rsidRPr="00985ECD">
        <w:rPr>
          <w:color w:val="990000"/>
        </w:rPr>
        <w:t>order:LOC_ACCESS_HEADER_INFO</w:t>
      </w:r>
      <w:r w:rsidRPr="00985ECD">
        <w:rPr>
          <w:color w:val="0000FF"/>
        </w:rPr>
        <w:t>&gt;</w:t>
      </w:r>
    </w:p>
    <w:p w14:paraId="7C20A49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order:NAME</w:t>
      </w:r>
      <w:r w:rsidRPr="00985ECD">
        <w:rPr>
          <w:color w:val="0000FF"/>
        </w:rPr>
        <w:t>&gt;</w:t>
      </w:r>
      <w:r w:rsidRPr="00985ECD">
        <w:rPr>
          <w:b/>
          <w:bCs/>
        </w:rPr>
        <w:t>Sofa King</w:t>
      </w:r>
      <w:r w:rsidRPr="00985ECD">
        <w:rPr>
          <w:color w:val="0000FF"/>
        </w:rPr>
        <w:t>&lt;/</w:t>
      </w:r>
      <w:r w:rsidRPr="00985ECD">
        <w:rPr>
          <w:color w:val="990000"/>
        </w:rPr>
        <w:t>order:NAME</w:t>
      </w:r>
      <w:r w:rsidRPr="00985ECD">
        <w:rPr>
          <w:color w:val="0000FF"/>
        </w:rPr>
        <w:t>&gt;</w:t>
      </w:r>
      <w:r w:rsidRPr="00985ECD">
        <w:t xml:space="preserve"> </w:t>
      </w:r>
    </w:p>
    <w:p w14:paraId="0B565194" w14:textId="77777777" w:rsidR="0053562E" w:rsidRPr="00985ECD" w:rsidRDefault="0053562E" w:rsidP="0053562E">
      <w:pPr>
        <w:ind w:hanging="480"/>
      </w:pPr>
      <w:hyperlink r:id="rId1570" w:history="1">
        <w:r w:rsidRPr="00985ECD">
          <w:rPr>
            <w:b/>
            <w:bCs/>
            <w:color w:val="FF0000"/>
          </w:rPr>
          <w:t>-</w:t>
        </w:r>
      </w:hyperlink>
      <w:r w:rsidRPr="00985ECD">
        <w:t xml:space="preserve"> </w:t>
      </w:r>
      <w:r w:rsidRPr="00985ECD">
        <w:rPr>
          <w:color w:val="0000FF"/>
        </w:rPr>
        <w:t>&lt;</w:t>
      </w:r>
      <w:r w:rsidRPr="00985ECD">
        <w:rPr>
          <w:color w:val="990000"/>
        </w:rPr>
        <w:t>order:LOC_ACCESS_INFO</w:t>
      </w:r>
      <w:r w:rsidRPr="00985ECD">
        <w:rPr>
          <w:color w:val="0000FF"/>
        </w:rPr>
        <w:t>&gt;</w:t>
      </w:r>
    </w:p>
    <w:p w14:paraId="09845AD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order:ELT</w:t>
      </w:r>
      <w:r w:rsidRPr="00985ECD">
        <w:rPr>
          <w:color w:val="0000FF"/>
        </w:rPr>
        <w:t>&gt;</w:t>
      </w:r>
      <w:r w:rsidRPr="00985ECD">
        <w:rPr>
          <w:b/>
          <w:bCs/>
        </w:rPr>
        <w:t>C</w:t>
      </w:r>
      <w:r w:rsidRPr="00985ECD">
        <w:rPr>
          <w:color w:val="0000FF"/>
        </w:rPr>
        <w:t>&lt;/</w:t>
      </w:r>
      <w:r w:rsidRPr="00985ECD">
        <w:rPr>
          <w:color w:val="990000"/>
        </w:rPr>
        <w:t>order:ELT</w:t>
      </w:r>
      <w:r w:rsidRPr="00985ECD">
        <w:rPr>
          <w:color w:val="0000FF"/>
        </w:rPr>
        <w:t>&gt;</w:t>
      </w:r>
      <w:r w:rsidRPr="00985ECD">
        <w:t xml:space="preserve"> </w:t>
      </w:r>
    </w:p>
    <w:p w14:paraId="359D5C78"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order:LOC_ACCESS_INFO</w:t>
      </w:r>
      <w:r w:rsidRPr="00985ECD">
        <w:rPr>
          <w:color w:val="0000FF"/>
        </w:rPr>
        <w:t>&gt;</w:t>
      </w:r>
    </w:p>
    <w:p w14:paraId="70F13F2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order:LOC_ACCESS_HEADER_INFO</w:t>
      </w:r>
      <w:r w:rsidRPr="00985ECD">
        <w:rPr>
          <w:color w:val="0000FF"/>
        </w:rPr>
        <w:t>&gt;</w:t>
      </w:r>
    </w:p>
    <w:p w14:paraId="7211D4E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order:LOC_ACCESS</w:t>
      </w:r>
      <w:r w:rsidRPr="00985ECD">
        <w:rPr>
          <w:color w:val="0000FF"/>
        </w:rPr>
        <w:t>&gt;</w:t>
      </w:r>
    </w:p>
    <w:p w14:paraId="3120774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order:EU</w:t>
      </w:r>
      <w:r w:rsidRPr="00985ECD">
        <w:rPr>
          <w:color w:val="0000FF"/>
        </w:rPr>
        <w:t>&gt;</w:t>
      </w:r>
    </w:p>
    <w:p w14:paraId="458DD4C3" w14:textId="77777777" w:rsidR="0053562E" w:rsidRPr="00985ECD" w:rsidRDefault="0053562E" w:rsidP="0053562E">
      <w:pPr>
        <w:ind w:hanging="480"/>
      </w:pPr>
      <w:hyperlink r:id="rId1571" w:history="1">
        <w:r w:rsidRPr="00985ECD">
          <w:rPr>
            <w:b/>
            <w:bCs/>
            <w:color w:val="FF0000"/>
          </w:rPr>
          <w:t>-</w:t>
        </w:r>
      </w:hyperlink>
      <w:r w:rsidRPr="00985ECD">
        <w:t xml:space="preserve"> </w:t>
      </w:r>
      <w:r w:rsidRPr="00985ECD">
        <w:rPr>
          <w:color w:val="0000FF"/>
        </w:rPr>
        <w:t>&lt;</w:t>
      </w:r>
      <w:r w:rsidRPr="00985ECD">
        <w:rPr>
          <w:color w:val="990000"/>
        </w:rPr>
        <w:t>order:HGI</w:t>
      </w:r>
      <w:r w:rsidRPr="00985ECD">
        <w:rPr>
          <w:color w:val="0000FF"/>
        </w:rPr>
        <w:t>&gt;</w:t>
      </w:r>
    </w:p>
    <w:p w14:paraId="6D28061E" w14:textId="77777777" w:rsidR="0053562E" w:rsidRPr="00985ECD" w:rsidRDefault="0053562E" w:rsidP="0053562E">
      <w:pPr>
        <w:ind w:hanging="480"/>
      </w:pPr>
      <w:hyperlink r:id="rId1572" w:history="1">
        <w:r w:rsidRPr="00985ECD">
          <w:rPr>
            <w:b/>
            <w:bCs/>
            <w:color w:val="FF0000"/>
          </w:rPr>
          <w:t>-</w:t>
        </w:r>
      </w:hyperlink>
      <w:r w:rsidRPr="00985ECD">
        <w:t xml:space="preserve"> </w:t>
      </w:r>
      <w:r w:rsidRPr="00985ECD">
        <w:rPr>
          <w:color w:val="0000FF"/>
        </w:rPr>
        <w:t>&lt;</w:t>
      </w:r>
      <w:r w:rsidRPr="00985ECD">
        <w:rPr>
          <w:color w:val="990000"/>
        </w:rPr>
        <w:t>order:HUNT_GROUP_ID</w:t>
      </w:r>
      <w:r w:rsidRPr="00985ECD">
        <w:rPr>
          <w:color w:val="0000FF"/>
        </w:rPr>
        <w:t>&gt;</w:t>
      </w:r>
    </w:p>
    <w:p w14:paraId="337F9F7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order:HNUM</w:t>
      </w:r>
      <w:r w:rsidRPr="00985ECD">
        <w:rPr>
          <w:color w:val="0000FF"/>
        </w:rPr>
        <w:t>&gt;</w:t>
      </w:r>
      <w:r w:rsidRPr="00985ECD">
        <w:rPr>
          <w:b/>
          <w:bCs/>
        </w:rPr>
        <w:t>00001</w:t>
      </w:r>
      <w:r w:rsidRPr="00985ECD">
        <w:rPr>
          <w:color w:val="0000FF"/>
        </w:rPr>
        <w:t>&lt;/</w:t>
      </w:r>
      <w:r w:rsidRPr="00985ECD">
        <w:rPr>
          <w:color w:val="990000"/>
        </w:rPr>
        <w:t>order:HNUM</w:t>
      </w:r>
      <w:r w:rsidRPr="00985ECD">
        <w:rPr>
          <w:color w:val="0000FF"/>
        </w:rPr>
        <w:t>&gt;</w:t>
      </w:r>
      <w:r w:rsidRPr="00985ECD">
        <w:t xml:space="preserve"> </w:t>
      </w:r>
    </w:p>
    <w:p w14:paraId="421567B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order:HA</w:t>
      </w:r>
      <w:r w:rsidRPr="00985ECD">
        <w:rPr>
          <w:color w:val="0000FF"/>
        </w:rPr>
        <w:t>&gt;</w:t>
      </w:r>
      <w:r w:rsidRPr="00985ECD">
        <w:rPr>
          <w:b/>
          <w:bCs/>
        </w:rPr>
        <w:t>N</w:t>
      </w:r>
      <w:r w:rsidRPr="00985ECD">
        <w:rPr>
          <w:color w:val="0000FF"/>
        </w:rPr>
        <w:t>&lt;/</w:t>
      </w:r>
      <w:r w:rsidRPr="00985ECD">
        <w:rPr>
          <w:color w:val="990000"/>
        </w:rPr>
        <w:t>order:HA</w:t>
      </w:r>
      <w:r w:rsidRPr="00985ECD">
        <w:rPr>
          <w:color w:val="0000FF"/>
        </w:rPr>
        <w:t>&gt;</w:t>
      </w:r>
      <w:r w:rsidRPr="00985ECD">
        <w:t xml:space="preserve"> </w:t>
      </w:r>
    </w:p>
    <w:p w14:paraId="4A39400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order:HID</w:t>
      </w:r>
      <w:r w:rsidRPr="00985ECD">
        <w:rPr>
          <w:color w:val="0000FF"/>
        </w:rPr>
        <w:t>&gt;</w:t>
      </w:r>
      <w:r w:rsidRPr="00985ECD">
        <w:rPr>
          <w:b/>
          <w:bCs/>
        </w:rPr>
        <w:t>N</w:t>
      </w:r>
      <w:r w:rsidRPr="00985ECD">
        <w:rPr>
          <w:color w:val="0000FF"/>
        </w:rPr>
        <w:t>&lt;/</w:t>
      </w:r>
      <w:r w:rsidRPr="00985ECD">
        <w:rPr>
          <w:color w:val="990000"/>
        </w:rPr>
        <w:t>order:HID</w:t>
      </w:r>
      <w:r w:rsidRPr="00985ECD">
        <w:rPr>
          <w:color w:val="0000FF"/>
        </w:rPr>
        <w:t>&gt;</w:t>
      </w:r>
      <w:r w:rsidRPr="00985ECD">
        <w:t xml:space="preserve"> </w:t>
      </w:r>
    </w:p>
    <w:p w14:paraId="115B521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order:HNTYP</w:t>
      </w:r>
      <w:r w:rsidRPr="00985ECD">
        <w:rPr>
          <w:color w:val="0000FF"/>
        </w:rPr>
        <w:t>&gt;</w:t>
      </w:r>
      <w:r w:rsidRPr="00985ECD">
        <w:rPr>
          <w:b/>
          <w:bCs/>
        </w:rPr>
        <w:t>3</w:t>
      </w:r>
      <w:r w:rsidRPr="00985ECD">
        <w:rPr>
          <w:color w:val="0000FF"/>
        </w:rPr>
        <w:t>&lt;/</w:t>
      </w:r>
      <w:r w:rsidRPr="00985ECD">
        <w:rPr>
          <w:color w:val="990000"/>
        </w:rPr>
        <w:t>order:HNTYP</w:t>
      </w:r>
      <w:r w:rsidRPr="00985ECD">
        <w:rPr>
          <w:color w:val="0000FF"/>
        </w:rPr>
        <w:t>&gt;</w:t>
      </w:r>
      <w:r w:rsidRPr="00985ECD">
        <w:t xml:space="preserve"> </w:t>
      </w:r>
    </w:p>
    <w:p w14:paraId="776949F8" w14:textId="77777777" w:rsidR="0053562E" w:rsidRPr="00985ECD" w:rsidRDefault="0053562E" w:rsidP="0053562E">
      <w:pPr>
        <w:ind w:hanging="480"/>
      </w:pPr>
      <w:hyperlink r:id="rId1573" w:history="1">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14:paraId="1D47947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14:paraId="5E17B6A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0001</w:t>
      </w:r>
      <w:r w:rsidRPr="00985ECD">
        <w:rPr>
          <w:color w:val="0000FF"/>
        </w:rPr>
        <w:t>&lt;/</w:t>
      </w:r>
      <w:r w:rsidRPr="00985ECD">
        <w:rPr>
          <w:color w:val="990000"/>
        </w:rPr>
        <w:t>order:HTSEQ</w:t>
      </w:r>
      <w:r w:rsidRPr="00985ECD">
        <w:rPr>
          <w:color w:val="0000FF"/>
        </w:rPr>
        <w:t>&gt;</w:t>
      </w:r>
      <w:r w:rsidRPr="00985ECD">
        <w:t xml:space="preserve"> </w:t>
      </w:r>
    </w:p>
    <w:p w14:paraId="4EC7168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14:paraId="46B9496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7702702317</w:t>
      </w:r>
      <w:r w:rsidRPr="00985ECD">
        <w:rPr>
          <w:color w:val="0000FF"/>
        </w:rPr>
        <w:t>&lt;/</w:t>
      </w:r>
      <w:r w:rsidRPr="00985ECD">
        <w:rPr>
          <w:color w:val="990000"/>
        </w:rPr>
        <w:t>order:HTN</w:t>
      </w:r>
      <w:r w:rsidRPr="00985ECD">
        <w:rPr>
          <w:color w:val="0000FF"/>
        </w:rPr>
        <w:t>&gt;</w:t>
      </w:r>
      <w:r w:rsidRPr="00985ECD">
        <w:t xml:space="preserve"> </w:t>
      </w:r>
    </w:p>
    <w:p w14:paraId="4D4121D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14:paraId="56BC553A" w14:textId="77777777" w:rsidR="0053562E" w:rsidRPr="00985ECD" w:rsidRDefault="0053562E" w:rsidP="0053562E">
      <w:pPr>
        <w:ind w:hanging="480"/>
      </w:pPr>
      <w:hyperlink r:id="rId1574" w:history="1">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14:paraId="121E724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14:paraId="3512F05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0002</w:t>
      </w:r>
      <w:r w:rsidRPr="00985ECD">
        <w:rPr>
          <w:color w:val="0000FF"/>
        </w:rPr>
        <w:t>&lt;/</w:t>
      </w:r>
      <w:r w:rsidRPr="00985ECD">
        <w:rPr>
          <w:color w:val="990000"/>
        </w:rPr>
        <w:t>order:HTSEQ</w:t>
      </w:r>
      <w:r w:rsidRPr="00985ECD">
        <w:rPr>
          <w:color w:val="0000FF"/>
        </w:rPr>
        <w:t>&gt;</w:t>
      </w:r>
      <w:r w:rsidRPr="00985ECD">
        <w:t xml:space="preserve"> </w:t>
      </w:r>
    </w:p>
    <w:p w14:paraId="329A748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14:paraId="6A75006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7702705183</w:t>
      </w:r>
      <w:r w:rsidRPr="00985ECD">
        <w:rPr>
          <w:color w:val="0000FF"/>
        </w:rPr>
        <w:t>&lt;/</w:t>
      </w:r>
      <w:r w:rsidRPr="00985ECD">
        <w:rPr>
          <w:color w:val="990000"/>
        </w:rPr>
        <w:t>order:HTN</w:t>
      </w:r>
      <w:r w:rsidRPr="00985ECD">
        <w:rPr>
          <w:color w:val="0000FF"/>
        </w:rPr>
        <w:t>&gt;</w:t>
      </w:r>
      <w:r w:rsidRPr="00985ECD">
        <w:t xml:space="preserve"> </w:t>
      </w:r>
    </w:p>
    <w:p w14:paraId="259CA94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14:paraId="06172EC3" w14:textId="77777777" w:rsidR="0053562E" w:rsidRPr="00985ECD" w:rsidRDefault="0053562E" w:rsidP="0053562E">
      <w:pPr>
        <w:ind w:hanging="480"/>
      </w:pPr>
      <w:hyperlink r:id="rId1575" w:history="1">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14:paraId="4269AF2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14:paraId="6B7058F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0003</w:t>
      </w:r>
      <w:r w:rsidRPr="00985ECD">
        <w:rPr>
          <w:color w:val="0000FF"/>
        </w:rPr>
        <w:t>&lt;/</w:t>
      </w:r>
      <w:r w:rsidRPr="00985ECD">
        <w:rPr>
          <w:color w:val="990000"/>
        </w:rPr>
        <w:t>order:HTSEQ</w:t>
      </w:r>
      <w:r w:rsidRPr="00985ECD">
        <w:rPr>
          <w:color w:val="0000FF"/>
        </w:rPr>
        <w:t>&gt;</w:t>
      </w:r>
      <w:r w:rsidRPr="00985ECD">
        <w:t xml:space="preserve"> </w:t>
      </w:r>
    </w:p>
    <w:p w14:paraId="501286C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14:paraId="71C941D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7702708109</w:t>
      </w:r>
      <w:r w:rsidRPr="00985ECD">
        <w:rPr>
          <w:color w:val="0000FF"/>
        </w:rPr>
        <w:t>&lt;/</w:t>
      </w:r>
      <w:r w:rsidRPr="00985ECD">
        <w:rPr>
          <w:color w:val="990000"/>
        </w:rPr>
        <w:t>order:HTN</w:t>
      </w:r>
      <w:r w:rsidRPr="00985ECD">
        <w:rPr>
          <w:color w:val="0000FF"/>
        </w:rPr>
        <w:t>&gt;</w:t>
      </w:r>
      <w:r w:rsidRPr="00985ECD">
        <w:t xml:space="preserve"> </w:t>
      </w:r>
    </w:p>
    <w:p w14:paraId="50F045ED"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14:paraId="2CB76725" w14:textId="77777777" w:rsidR="0053562E" w:rsidRPr="00985ECD" w:rsidRDefault="0053562E" w:rsidP="0053562E">
      <w:pPr>
        <w:ind w:hanging="480"/>
      </w:pPr>
      <w:hyperlink r:id="rId1576" w:history="1">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14:paraId="12FCCC5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14:paraId="0736D2B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0004</w:t>
      </w:r>
      <w:r w:rsidRPr="00985ECD">
        <w:rPr>
          <w:color w:val="0000FF"/>
        </w:rPr>
        <w:t>&lt;/</w:t>
      </w:r>
      <w:r w:rsidRPr="00985ECD">
        <w:rPr>
          <w:color w:val="990000"/>
        </w:rPr>
        <w:t>order:HTSEQ</w:t>
      </w:r>
      <w:r w:rsidRPr="00985ECD">
        <w:rPr>
          <w:color w:val="0000FF"/>
        </w:rPr>
        <w:t>&gt;</w:t>
      </w:r>
      <w:r w:rsidRPr="00985ECD">
        <w:t xml:space="preserve"> </w:t>
      </w:r>
    </w:p>
    <w:p w14:paraId="5D3D513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14:paraId="1460F24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7702708913</w:t>
      </w:r>
      <w:r w:rsidRPr="00985ECD">
        <w:rPr>
          <w:color w:val="0000FF"/>
        </w:rPr>
        <w:t>&lt;/</w:t>
      </w:r>
      <w:r w:rsidRPr="00985ECD">
        <w:rPr>
          <w:color w:val="990000"/>
        </w:rPr>
        <w:t>order:HTN</w:t>
      </w:r>
      <w:r w:rsidRPr="00985ECD">
        <w:rPr>
          <w:color w:val="0000FF"/>
        </w:rPr>
        <w:t>&gt;</w:t>
      </w:r>
      <w:r w:rsidRPr="00985ECD">
        <w:t xml:space="preserve"> </w:t>
      </w:r>
    </w:p>
    <w:p w14:paraId="663ABAE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14:paraId="7621CD9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order:HUNT_GROUP_ID</w:t>
      </w:r>
      <w:r w:rsidRPr="00985ECD">
        <w:rPr>
          <w:color w:val="0000FF"/>
        </w:rPr>
        <w:t>&gt;</w:t>
      </w:r>
    </w:p>
    <w:p w14:paraId="09DA1718"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order:HGI</w:t>
      </w:r>
      <w:r w:rsidRPr="00985ECD">
        <w:rPr>
          <w:color w:val="0000FF"/>
        </w:rPr>
        <w:t>&gt;</w:t>
      </w:r>
    </w:p>
    <w:p w14:paraId="0EB4AE64" w14:textId="77777777" w:rsidR="0053562E" w:rsidRPr="00985ECD" w:rsidRDefault="0053562E" w:rsidP="0053562E">
      <w:pPr>
        <w:ind w:hanging="480"/>
      </w:pPr>
      <w:hyperlink r:id="rId1577" w:history="1">
        <w:r w:rsidRPr="00985ECD">
          <w:rPr>
            <w:b/>
            <w:bCs/>
            <w:color w:val="FF0000"/>
          </w:rPr>
          <w:t>-</w:t>
        </w:r>
      </w:hyperlink>
      <w:r w:rsidRPr="00985ECD">
        <w:t xml:space="preserve"> </w:t>
      </w:r>
      <w:r w:rsidRPr="00985ECD">
        <w:rPr>
          <w:color w:val="0000FF"/>
        </w:rPr>
        <w:t>&lt;</w:t>
      </w:r>
      <w:r w:rsidRPr="00985ECD">
        <w:rPr>
          <w:color w:val="990000"/>
        </w:rPr>
        <w:t>order:PS</w:t>
      </w:r>
      <w:r w:rsidRPr="00985ECD">
        <w:rPr>
          <w:color w:val="0000FF"/>
        </w:rPr>
        <w:t>&gt;</w:t>
      </w:r>
    </w:p>
    <w:p w14:paraId="4492EE6C" w14:textId="77777777" w:rsidR="0053562E" w:rsidRPr="00985ECD" w:rsidRDefault="0053562E" w:rsidP="0053562E">
      <w:pPr>
        <w:ind w:hanging="480"/>
      </w:pPr>
      <w:hyperlink r:id="rId1578" w:history="1">
        <w:r w:rsidRPr="00985ECD">
          <w:rPr>
            <w:b/>
            <w:bCs/>
            <w:color w:val="FF0000"/>
          </w:rPr>
          <w:t>-</w:t>
        </w:r>
      </w:hyperlink>
      <w:r w:rsidRPr="00985ECD">
        <w:t xml:space="preserve"> </w:t>
      </w:r>
      <w:r w:rsidRPr="00985ECD">
        <w:rPr>
          <w:color w:val="0000FF"/>
        </w:rPr>
        <w:t>&lt;</w:t>
      </w:r>
      <w:r w:rsidRPr="00985ECD">
        <w:rPr>
          <w:color w:val="990000"/>
        </w:rPr>
        <w:t>order:PS_ADMIN</w:t>
      </w:r>
      <w:r w:rsidRPr="00985ECD">
        <w:rPr>
          <w:color w:val="0000FF"/>
        </w:rPr>
        <w:t>&gt;</w:t>
      </w:r>
    </w:p>
    <w:p w14:paraId="53D172A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order:PQTY</w:t>
      </w:r>
      <w:r w:rsidRPr="00985ECD">
        <w:rPr>
          <w:color w:val="0000FF"/>
        </w:rPr>
        <w:t>&gt;</w:t>
      </w:r>
      <w:r w:rsidRPr="00985ECD">
        <w:rPr>
          <w:b/>
          <w:bCs/>
        </w:rPr>
        <w:t>004</w:t>
      </w:r>
      <w:r w:rsidRPr="00985ECD">
        <w:rPr>
          <w:color w:val="0000FF"/>
        </w:rPr>
        <w:t>&lt;/</w:t>
      </w:r>
      <w:r w:rsidRPr="00985ECD">
        <w:rPr>
          <w:color w:val="990000"/>
        </w:rPr>
        <w:t>order:PQTY</w:t>
      </w:r>
      <w:r w:rsidRPr="00985ECD">
        <w:rPr>
          <w:color w:val="0000FF"/>
        </w:rPr>
        <w:t>&gt;</w:t>
      </w:r>
      <w:r w:rsidRPr="00985ECD">
        <w:t xml:space="preserve"> </w:t>
      </w:r>
    </w:p>
    <w:p w14:paraId="2527A30B"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order:PS_ADMIN</w:t>
      </w:r>
      <w:r w:rsidRPr="00985ECD">
        <w:rPr>
          <w:color w:val="0000FF"/>
        </w:rPr>
        <w:t>&gt;</w:t>
      </w:r>
    </w:p>
    <w:p w14:paraId="7CA6AFF0" w14:textId="77777777" w:rsidR="0053562E" w:rsidRPr="00985ECD" w:rsidRDefault="0053562E" w:rsidP="0053562E">
      <w:pPr>
        <w:ind w:hanging="480"/>
      </w:pPr>
      <w:hyperlink r:id="rId1579" w:history="1">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14:paraId="21B88D5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7702702317</w:t>
      </w:r>
      <w:r w:rsidRPr="00985ECD">
        <w:rPr>
          <w:color w:val="0000FF"/>
        </w:rPr>
        <w:t>&lt;/</w:t>
      </w:r>
      <w:r w:rsidRPr="00985ECD">
        <w:rPr>
          <w:color w:val="990000"/>
        </w:rPr>
        <w:t>order:TNS</w:t>
      </w:r>
      <w:r w:rsidRPr="00985ECD">
        <w:rPr>
          <w:color w:val="0000FF"/>
        </w:rPr>
        <w:t>&gt;</w:t>
      </w:r>
      <w:r w:rsidRPr="00985ECD">
        <w:t xml:space="preserve"> </w:t>
      </w:r>
    </w:p>
    <w:p w14:paraId="40120B1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14:paraId="0F40EADF" w14:textId="77777777" w:rsidR="0053562E" w:rsidRPr="00985ECD" w:rsidRDefault="0053562E" w:rsidP="0053562E">
      <w:pPr>
        <w:ind w:hanging="480"/>
      </w:pPr>
      <w:hyperlink r:id="rId1580" w:history="1">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14:paraId="487F1B3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00001</w:t>
      </w:r>
      <w:r w:rsidRPr="00985ECD">
        <w:rPr>
          <w:color w:val="0000FF"/>
        </w:rPr>
        <w:t>&lt;/</w:t>
      </w:r>
      <w:r w:rsidRPr="00985ECD">
        <w:rPr>
          <w:color w:val="990000"/>
        </w:rPr>
        <w:t>order:LNUM</w:t>
      </w:r>
      <w:r w:rsidRPr="00985ECD">
        <w:rPr>
          <w:color w:val="0000FF"/>
        </w:rPr>
        <w:t>&gt;</w:t>
      </w:r>
      <w:r w:rsidRPr="00985ECD">
        <w:t xml:space="preserve"> </w:t>
      </w:r>
    </w:p>
    <w:p w14:paraId="4F44F62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14:paraId="23A363AD"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14:paraId="4E3397D9" w14:textId="77777777" w:rsidR="0053562E" w:rsidRPr="00985ECD" w:rsidRDefault="0053562E" w:rsidP="0053562E">
      <w:pPr>
        <w:ind w:hanging="480"/>
      </w:pPr>
      <w:hyperlink r:id="rId1581" w:history="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14:paraId="2C553BE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14:paraId="5CE8894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14:paraId="5FE739A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14:paraId="449B220B" w14:textId="77777777" w:rsidR="0053562E" w:rsidRPr="00985ECD" w:rsidRDefault="0053562E" w:rsidP="0053562E">
      <w:pPr>
        <w:ind w:hanging="480"/>
      </w:pPr>
      <w:hyperlink r:id="rId1582"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0E75D53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5980806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14:paraId="31CBEEAD"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77904035" w14:textId="77777777" w:rsidR="0053562E" w:rsidRPr="00985ECD" w:rsidRDefault="0053562E" w:rsidP="0053562E">
      <w:pPr>
        <w:ind w:hanging="480"/>
      </w:pPr>
      <w:hyperlink r:id="rId1583"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73FC178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291F940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14:paraId="3B7D848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59517E7D"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14:paraId="266E66A4" w14:textId="77777777" w:rsidR="0053562E" w:rsidRPr="00985ECD" w:rsidRDefault="0053562E" w:rsidP="0053562E">
      <w:pPr>
        <w:ind w:hanging="480"/>
      </w:pPr>
      <w:hyperlink r:id="rId1584" w:history="1">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14:paraId="7464644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7702705183</w:t>
      </w:r>
      <w:r w:rsidRPr="00985ECD">
        <w:rPr>
          <w:color w:val="0000FF"/>
        </w:rPr>
        <w:t>&lt;/</w:t>
      </w:r>
      <w:r w:rsidRPr="00985ECD">
        <w:rPr>
          <w:color w:val="990000"/>
        </w:rPr>
        <w:t>order:TNS</w:t>
      </w:r>
      <w:r w:rsidRPr="00985ECD">
        <w:rPr>
          <w:color w:val="0000FF"/>
        </w:rPr>
        <w:t>&gt;</w:t>
      </w:r>
      <w:r w:rsidRPr="00985ECD">
        <w:t xml:space="preserve"> </w:t>
      </w:r>
    </w:p>
    <w:p w14:paraId="4A67518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14:paraId="78AEA2BE" w14:textId="77777777" w:rsidR="0053562E" w:rsidRPr="00985ECD" w:rsidRDefault="0053562E" w:rsidP="0053562E">
      <w:pPr>
        <w:ind w:hanging="480"/>
      </w:pPr>
      <w:hyperlink r:id="rId1585" w:history="1">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14:paraId="5EA64DE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00002</w:t>
      </w:r>
      <w:r w:rsidRPr="00985ECD">
        <w:rPr>
          <w:color w:val="0000FF"/>
        </w:rPr>
        <w:t>&lt;/</w:t>
      </w:r>
      <w:r w:rsidRPr="00985ECD">
        <w:rPr>
          <w:color w:val="990000"/>
        </w:rPr>
        <w:t>order:LNUM</w:t>
      </w:r>
      <w:r w:rsidRPr="00985ECD">
        <w:rPr>
          <w:color w:val="0000FF"/>
        </w:rPr>
        <w:t>&gt;</w:t>
      </w:r>
      <w:r w:rsidRPr="00985ECD">
        <w:t xml:space="preserve"> </w:t>
      </w:r>
    </w:p>
    <w:p w14:paraId="2D0792E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14:paraId="169C592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14:paraId="0715ED57" w14:textId="77777777" w:rsidR="0053562E" w:rsidRPr="00985ECD" w:rsidRDefault="0053562E" w:rsidP="0053562E">
      <w:pPr>
        <w:ind w:hanging="480"/>
      </w:pPr>
      <w:hyperlink r:id="rId1586" w:history="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14:paraId="6F3EDBD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14:paraId="59850B5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14:paraId="6010FE0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14:paraId="06EDD17F" w14:textId="77777777" w:rsidR="0053562E" w:rsidRPr="00985ECD" w:rsidRDefault="0053562E" w:rsidP="0053562E">
      <w:pPr>
        <w:ind w:hanging="480"/>
      </w:pPr>
      <w:hyperlink r:id="rId1587"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6C8ABA2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2114027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14:paraId="17AEA39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21C57E1E" w14:textId="77777777" w:rsidR="0053562E" w:rsidRPr="00985ECD" w:rsidRDefault="0053562E" w:rsidP="0053562E">
      <w:pPr>
        <w:ind w:hanging="480"/>
      </w:pPr>
      <w:hyperlink r:id="rId1588"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3083FE3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52BC827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14:paraId="24E5B3B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1B2C854B"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14:paraId="160253DB" w14:textId="77777777" w:rsidR="0053562E" w:rsidRPr="00985ECD" w:rsidRDefault="0053562E" w:rsidP="0053562E">
      <w:pPr>
        <w:ind w:hanging="480"/>
      </w:pPr>
      <w:hyperlink r:id="rId1589" w:history="1">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14:paraId="7257C89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7702708109</w:t>
      </w:r>
      <w:r w:rsidRPr="00985ECD">
        <w:rPr>
          <w:color w:val="0000FF"/>
        </w:rPr>
        <w:t>&lt;/</w:t>
      </w:r>
      <w:r w:rsidRPr="00985ECD">
        <w:rPr>
          <w:color w:val="990000"/>
        </w:rPr>
        <w:t>order:TNS</w:t>
      </w:r>
      <w:r w:rsidRPr="00985ECD">
        <w:rPr>
          <w:color w:val="0000FF"/>
        </w:rPr>
        <w:t>&gt;</w:t>
      </w:r>
      <w:r w:rsidRPr="00985ECD">
        <w:t xml:space="preserve"> </w:t>
      </w:r>
    </w:p>
    <w:p w14:paraId="2CB6D5A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14:paraId="7D2FDD5B" w14:textId="77777777" w:rsidR="0053562E" w:rsidRPr="00985ECD" w:rsidRDefault="0053562E" w:rsidP="0053562E">
      <w:pPr>
        <w:ind w:hanging="480"/>
      </w:pPr>
      <w:hyperlink r:id="rId1590" w:history="1">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14:paraId="304BDCE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00003</w:t>
      </w:r>
      <w:r w:rsidRPr="00985ECD">
        <w:rPr>
          <w:color w:val="0000FF"/>
        </w:rPr>
        <w:t>&lt;/</w:t>
      </w:r>
      <w:r w:rsidRPr="00985ECD">
        <w:rPr>
          <w:color w:val="990000"/>
        </w:rPr>
        <w:t>order:LNUM</w:t>
      </w:r>
      <w:r w:rsidRPr="00985ECD">
        <w:rPr>
          <w:color w:val="0000FF"/>
        </w:rPr>
        <w:t>&gt;</w:t>
      </w:r>
      <w:r w:rsidRPr="00985ECD">
        <w:t xml:space="preserve"> </w:t>
      </w:r>
    </w:p>
    <w:p w14:paraId="696652A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14:paraId="157E78A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14:paraId="2FE6CB20" w14:textId="77777777" w:rsidR="0053562E" w:rsidRPr="00985ECD" w:rsidRDefault="0053562E" w:rsidP="0053562E">
      <w:pPr>
        <w:ind w:hanging="480"/>
      </w:pPr>
      <w:hyperlink r:id="rId1591" w:history="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14:paraId="440B502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14:paraId="010EFDF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14:paraId="373130F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14:paraId="752F42F9" w14:textId="77777777" w:rsidR="0053562E" w:rsidRPr="00985ECD" w:rsidRDefault="0053562E" w:rsidP="0053562E">
      <w:pPr>
        <w:ind w:hanging="480"/>
      </w:pPr>
      <w:hyperlink r:id="rId1592"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3129435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170853D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14:paraId="35844727"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2EAA6EEC" w14:textId="77777777" w:rsidR="0053562E" w:rsidRPr="00985ECD" w:rsidRDefault="0053562E" w:rsidP="0053562E">
      <w:pPr>
        <w:ind w:hanging="480"/>
      </w:pPr>
      <w:hyperlink r:id="rId1593"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5B6E1FB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2AC36A0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14:paraId="25C65685"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44F201F6"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14:paraId="13420573" w14:textId="77777777" w:rsidR="0053562E" w:rsidRPr="00985ECD" w:rsidRDefault="0053562E" w:rsidP="0053562E">
      <w:pPr>
        <w:ind w:hanging="480"/>
      </w:pPr>
      <w:hyperlink r:id="rId1594" w:history="1">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14:paraId="66D7C06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7702708913</w:t>
      </w:r>
      <w:r w:rsidRPr="00985ECD">
        <w:rPr>
          <w:color w:val="0000FF"/>
        </w:rPr>
        <w:t>&lt;/</w:t>
      </w:r>
      <w:r w:rsidRPr="00985ECD">
        <w:rPr>
          <w:color w:val="990000"/>
        </w:rPr>
        <w:t>order:TNS</w:t>
      </w:r>
      <w:r w:rsidRPr="00985ECD">
        <w:rPr>
          <w:color w:val="0000FF"/>
        </w:rPr>
        <w:t>&gt;</w:t>
      </w:r>
      <w:r w:rsidRPr="00985ECD">
        <w:t xml:space="preserve"> </w:t>
      </w:r>
    </w:p>
    <w:p w14:paraId="7DFD0F0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14:paraId="703650B0" w14:textId="77777777" w:rsidR="0053562E" w:rsidRPr="00985ECD" w:rsidRDefault="0053562E" w:rsidP="0053562E">
      <w:pPr>
        <w:ind w:hanging="480"/>
      </w:pPr>
      <w:hyperlink r:id="rId1595" w:history="1">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14:paraId="6EC2655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00004</w:t>
      </w:r>
      <w:r w:rsidRPr="00985ECD">
        <w:rPr>
          <w:color w:val="0000FF"/>
        </w:rPr>
        <w:t>&lt;/</w:t>
      </w:r>
      <w:r w:rsidRPr="00985ECD">
        <w:rPr>
          <w:color w:val="990000"/>
        </w:rPr>
        <w:t>order:LNUM</w:t>
      </w:r>
      <w:r w:rsidRPr="00985ECD">
        <w:rPr>
          <w:color w:val="0000FF"/>
        </w:rPr>
        <w:t>&gt;</w:t>
      </w:r>
      <w:r w:rsidRPr="00985ECD">
        <w:t xml:space="preserve"> </w:t>
      </w:r>
    </w:p>
    <w:p w14:paraId="32B6F97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14:paraId="308C7CD5"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14:paraId="189DB8DE" w14:textId="77777777" w:rsidR="0053562E" w:rsidRPr="00985ECD" w:rsidRDefault="0053562E" w:rsidP="0053562E">
      <w:pPr>
        <w:ind w:hanging="480"/>
      </w:pPr>
      <w:hyperlink r:id="rId1596" w:history="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14:paraId="75C9ED0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14:paraId="5E97BB6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14:paraId="7DFC3FCB"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14:paraId="51283A7E" w14:textId="77777777" w:rsidR="0053562E" w:rsidRPr="00985ECD" w:rsidRDefault="0053562E" w:rsidP="0053562E">
      <w:pPr>
        <w:ind w:hanging="480"/>
      </w:pPr>
      <w:hyperlink r:id="rId1597"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0F58D56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5DFFC44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14:paraId="3818EAC6"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2EF37CC1" w14:textId="77777777" w:rsidR="0053562E" w:rsidRPr="00985ECD" w:rsidRDefault="0053562E" w:rsidP="0053562E">
      <w:pPr>
        <w:ind w:hanging="480"/>
      </w:pPr>
      <w:hyperlink r:id="rId1598"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4E05D54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50D2C99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14:paraId="418DBCA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758ABE4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14:paraId="66B2E722"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w:t>
      </w:r>
      <w:r w:rsidRPr="00985ECD">
        <w:rPr>
          <w:color w:val="0000FF"/>
        </w:rPr>
        <w:t>&gt;</w:t>
      </w:r>
    </w:p>
    <w:p w14:paraId="785A03DA" w14:textId="77777777" w:rsidR="0053562E" w:rsidRPr="00985ECD" w:rsidRDefault="0053562E" w:rsidP="0053562E">
      <w:pPr>
        <w:ind w:hanging="480"/>
      </w:pPr>
      <w:hyperlink r:id="rId1599" w:history="1">
        <w:r w:rsidRPr="00985ECD">
          <w:rPr>
            <w:b/>
            <w:bCs/>
            <w:color w:val="FF0000"/>
          </w:rPr>
          <w:t>-</w:t>
        </w:r>
      </w:hyperlink>
      <w:r w:rsidRPr="00985ECD">
        <w:t xml:space="preserve"> </w:t>
      </w:r>
      <w:r w:rsidRPr="00985ECD">
        <w:rPr>
          <w:color w:val="0000FF"/>
        </w:rPr>
        <w:t>&lt;</w:t>
      </w:r>
      <w:r w:rsidRPr="00985ECD">
        <w:rPr>
          <w:color w:val="990000"/>
        </w:rPr>
        <w:t>order:DL</w:t>
      </w:r>
      <w:r w:rsidRPr="00985ECD">
        <w:rPr>
          <w:color w:val="0000FF"/>
        </w:rPr>
        <w:t>&gt;</w:t>
      </w:r>
    </w:p>
    <w:p w14:paraId="3052AFBE" w14:textId="77777777" w:rsidR="0053562E" w:rsidRPr="00985ECD" w:rsidRDefault="0053562E" w:rsidP="0053562E">
      <w:pPr>
        <w:ind w:hanging="480"/>
      </w:pPr>
      <w:hyperlink r:id="rId1600" w:history="1">
        <w:r w:rsidRPr="00985ECD">
          <w:rPr>
            <w:b/>
            <w:bCs/>
            <w:color w:val="FF0000"/>
          </w:rPr>
          <w:t>-</w:t>
        </w:r>
      </w:hyperlink>
      <w:r w:rsidRPr="00985ECD">
        <w:t xml:space="preserve"> </w:t>
      </w:r>
      <w:r w:rsidRPr="00985ECD">
        <w:rPr>
          <w:color w:val="0000FF"/>
        </w:rPr>
        <w:t>&lt;</w:t>
      </w:r>
      <w:r w:rsidRPr="00985ECD">
        <w:rPr>
          <w:color w:val="990000"/>
        </w:rPr>
        <w:t>order:ADVERTISING</w:t>
      </w:r>
      <w:r w:rsidRPr="00985ECD">
        <w:rPr>
          <w:color w:val="0000FF"/>
        </w:rPr>
        <w:t>&gt;</w:t>
      </w:r>
    </w:p>
    <w:p w14:paraId="6F2CD51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order:SIC</w:t>
      </w:r>
      <w:r w:rsidRPr="00985ECD">
        <w:rPr>
          <w:color w:val="0000FF"/>
        </w:rPr>
        <w:t>&gt;</w:t>
      </w:r>
      <w:r w:rsidRPr="00985ECD">
        <w:rPr>
          <w:b/>
          <w:bCs/>
        </w:rPr>
        <w:t>8711</w:t>
      </w:r>
      <w:r w:rsidRPr="00985ECD">
        <w:rPr>
          <w:color w:val="0000FF"/>
        </w:rPr>
        <w:t>&lt;/</w:t>
      </w:r>
      <w:r w:rsidRPr="00985ECD">
        <w:rPr>
          <w:color w:val="990000"/>
        </w:rPr>
        <w:t>order:SIC</w:t>
      </w:r>
      <w:r w:rsidRPr="00985ECD">
        <w:rPr>
          <w:color w:val="0000FF"/>
        </w:rPr>
        <w:t>&gt;</w:t>
      </w:r>
      <w:r w:rsidRPr="00985ECD">
        <w:t xml:space="preserve"> </w:t>
      </w:r>
    </w:p>
    <w:p w14:paraId="25F73DE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order:ADVERTISING</w:t>
      </w:r>
      <w:r w:rsidRPr="00985ECD">
        <w:rPr>
          <w:color w:val="0000FF"/>
        </w:rPr>
        <w:t>&gt;</w:t>
      </w:r>
    </w:p>
    <w:p w14:paraId="190F890A" w14:textId="77777777" w:rsidR="0053562E" w:rsidRPr="00985ECD" w:rsidRDefault="0053562E" w:rsidP="0053562E">
      <w:pPr>
        <w:ind w:hanging="480"/>
      </w:pPr>
      <w:hyperlink r:id="rId1601" w:history="1">
        <w:r w:rsidRPr="00985ECD">
          <w:rPr>
            <w:b/>
            <w:bCs/>
            <w:color w:val="FF0000"/>
          </w:rPr>
          <w:t>-</w:t>
        </w:r>
      </w:hyperlink>
      <w:r w:rsidRPr="00985ECD">
        <w:t xml:space="preserve"> </w:t>
      </w:r>
      <w:r w:rsidRPr="00985ECD">
        <w:rPr>
          <w:color w:val="0000FF"/>
        </w:rPr>
        <w:t>&lt;</w:t>
      </w:r>
      <w:r w:rsidRPr="00985ECD">
        <w:rPr>
          <w:color w:val="990000"/>
        </w:rPr>
        <w:t>order:LISTING_INFO</w:t>
      </w:r>
      <w:r w:rsidRPr="00985ECD">
        <w:rPr>
          <w:color w:val="0000FF"/>
        </w:rPr>
        <w:t>&gt;</w:t>
      </w:r>
    </w:p>
    <w:p w14:paraId="0408F33E" w14:textId="77777777" w:rsidR="0053562E" w:rsidRPr="00985ECD" w:rsidRDefault="0053562E" w:rsidP="0053562E">
      <w:pPr>
        <w:ind w:hanging="480"/>
      </w:pPr>
      <w:hyperlink r:id="rId1602" w:history="1">
        <w:r w:rsidRPr="00985ECD">
          <w:rPr>
            <w:b/>
            <w:bCs/>
            <w:color w:val="FF0000"/>
          </w:rPr>
          <w:t>-</w:t>
        </w:r>
      </w:hyperlink>
      <w:r w:rsidRPr="00985ECD">
        <w:t xml:space="preserve"> </w:t>
      </w:r>
      <w:r w:rsidRPr="00985ECD">
        <w:rPr>
          <w:color w:val="0000FF"/>
        </w:rPr>
        <w:t>&lt;</w:t>
      </w:r>
      <w:r w:rsidRPr="00985ECD">
        <w:rPr>
          <w:color w:val="990000"/>
        </w:rPr>
        <w:t>order:LISTING_CNTRL</w:t>
      </w:r>
      <w:r w:rsidRPr="00985ECD">
        <w:rPr>
          <w:color w:val="0000FF"/>
        </w:rPr>
        <w:t>&gt;</w:t>
      </w:r>
    </w:p>
    <w:p w14:paraId="6668443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order:LACT</w:t>
      </w:r>
      <w:r w:rsidRPr="00985ECD">
        <w:rPr>
          <w:color w:val="0000FF"/>
        </w:rPr>
        <w:t>&gt;</w:t>
      </w:r>
      <w:r w:rsidRPr="00985ECD">
        <w:rPr>
          <w:b/>
          <w:bCs/>
        </w:rPr>
        <w:t>D</w:t>
      </w:r>
      <w:r w:rsidRPr="00985ECD">
        <w:rPr>
          <w:color w:val="0000FF"/>
        </w:rPr>
        <w:t>&lt;/</w:t>
      </w:r>
      <w:r w:rsidRPr="00985ECD">
        <w:rPr>
          <w:color w:val="990000"/>
        </w:rPr>
        <w:t>order:LACT</w:t>
      </w:r>
      <w:r w:rsidRPr="00985ECD">
        <w:rPr>
          <w:color w:val="0000FF"/>
        </w:rPr>
        <w:t>&gt;</w:t>
      </w:r>
      <w:r w:rsidRPr="00985ECD">
        <w:t xml:space="preserve"> </w:t>
      </w:r>
    </w:p>
    <w:p w14:paraId="490F23F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order:RTY</w:t>
      </w:r>
      <w:r w:rsidRPr="00985ECD">
        <w:rPr>
          <w:color w:val="0000FF"/>
        </w:rPr>
        <w:t>&gt;</w:t>
      </w:r>
      <w:r w:rsidRPr="00985ECD">
        <w:rPr>
          <w:b/>
          <w:bCs/>
        </w:rPr>
        <w:t>LML</w:t>
      </w:r>
      <w:r w:rsidRPr="00985ECD">
        <w:rPr>
          <w:color w:val="0000FF"/>
        </w:rPr>
        <w:t>&lt;/</w:t>
      </w:r>
      <w:r w:rsidRPr="00985ECD">
        <w:rPr>
          <w:color w:val="990000"/>
        </w:rPr>
        <w:t>order:RTY</w:t>
      </w:r>
      <w:r w:rsidRPr="00985ECD">
        <w:rPr>
          <w:color w:val="0000FF"/>
        </w:rPr>
        <w:t>&gt;</w:t>
      </w:r>
      <w:r w:rsidRPr="00985ECD">
        <w:t xml:space="preserve"> </w:t>
      </w:r>
    </w:p>
    <w:p w14:paraId="64E396F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order:DLNUM</w:t>
      </w:r>
      <w:r w:rsidRPr="00985ECD">
        <w:rPr>
          <w:color w:val="0000FF"/>
        </w:rPr>
        <w:t>&gt;</w:t>
      </w:r>
      <w:r w:rsidRPr="00985ECD">
        <w:rPr>
          <w:b/>
          <w:bCs/>
        </w:rPr>
        <w:t>0001</w:t>
      </w:r>
      <w:r w:rsidRPr="00985ECD">
        <w:rPr>
          <w:color w:val="0000FF"/>
        </w:rPr>
        <w:t>&lt;/</w:t>
      </w:r>
      <w:r w:rsidRPr="00985ECD">
        <w:rPr>
          <w:color w:val="990000"/>
        </w:rPr>
        <w:t>order:DLNUM</w:t>
      </w:r>
      <w:r w:rsidRPr="00985ECD">
        <w:rPr>
          <w:color w:val="0000FF"/>
        </w:rPr>
        <w:t>&gt;</w:t>
      </w:r>
      <w:r w:rsidRPr="00985ECD">
        <w:t xml:space="preserve"> </w:t>
      </w:r>
    </w:p>
    <w:p w14:paraId="0A23729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order:LISTING_CNTRL</w:t>
      </w:r>
      <w:r w:rsidRPr="00985ECD">
        <w:rPr>
          <w:color w:val="0000FF"/>
        </w:rPr>
        <w:t>&gt;</w:t>
      </w:r>
    </w:p>
    <w:p w14:paraId="0CEF3A03" w14:textId="77777777" w:rsidR="0053562E" w:rsidRPr="00985ECD" w:rsidRDefault="0053562E" w:rsidP="0053562E">
      <w:pPr>
        <w:ind w:hanging="480"/>
      </w:pPr>
      <w:hyperlink r:id="rId1603" w:history="1">
        <w:r w:rsidRPr="00985ECD">
          <w:rPr>
            <w:b/>
            <w:bCs/>
            <w:color w:val="FF0000"/>
          </w:rPr>
          <w:t>-</w:t>
        </w:r>
      </w:hyperlink>
      <w:r w:rsidRPr="00985ECD">
        <w:t xml:space="preserve"> </w:t>
      </w:r>
      <w:r w:rsidRPr="00985ECD">
        <w:rPr>
          <w:color w:val="0000FF"/>
        </w:rPr>
        <w:t>&lt;</w:t>
      </w:r>
      <w:r w:rsidRPr="00985ECD">
        <w:rPr>
          <w:color w:val="990000"/>
        </w:rPr>
        <w:t>order:LISTING_INSTRUCTION</w:t>
      </w:r>
      <w:r w:rsidRPr="00985ECD">
        <w:rPr>
          <w:color w:val="0000FF"/>
        </w:rPr>
        <w:t>&gt;</w:t>
      </w:r>
    </w:p>
    <w:p w14:paraId="509138F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order:LTN</w:t>
      </w:r>
      <w:r w:rsidRPr="00985ECD">
        <w:rPr>
          <w:color w:val="0000FF"/>
        </w:rPr>
        <w:t>&gt;</w:t>
      </w:r>
      <w:r w:rsidRPr="00985ECD">
        <w:rPr>
          <w:b/>
          <w:bCs/>
        </w:rPr>
        <w:t>7702702317</w:t>
      </w:r>
      <w:r w:rsidRPr="00985ECD">
        <w:rPr>
          <w:color w:val="0000FF"/>
        </w:rPr>
        <w:t>&lt;/</w:t>
      </w:r>
      <w:r w:rsidRPr="00985ECD">
        <w:rPr>
          <w:color w:val="990000"/>
        </w:rPr>
        <w:t>order:LTN</w:t>
      </w:r>
      <w:r w:rsidRPr="00985ECD">
        <w:rPr>
          <w:color w:val="0000FF"/>
        </w:rPr>
        <w:t>&gt;</w:t>
      </w:r>
      <w:r w:rsidRPr="00985ECD">
        <w:t xml:space="preserve"> </w:t>
      </w:r>
    </w:p>
    <w:p w14:paraId="6E4243B3" w14:textId="77777777" w:rsidR="0053562E" w:rsidRPr="00985ECD" w:rsidRDefault="0053562E" w:rsidP="0053562E">
      <w:pPr>
        <w:ind w:hanging="480"/>
      </w:pPr>
      <w:hyperlink r:id="rId1604" w:history="1">
        <w:r w:rsidRPr="00985ECD">
          <w:rPr>
            <w:b/>
            <w:bCs/>
            <w:color w:val="FF0000"/>
          </w:rPr>
          <w:t>-</w:t>
        </w:r>
      </w:hyperlink>
      <w:r w:rsidRPr="00985ECD">
        <w:t xml:space="preserve"> </w:t>
      </w:r>
      <w:r w:rsidRPr="00985ECD">
        <w:rPr>
          <w:color w:val="0000FF"/>
        </w:rPr>
        <w:t>&lt;</w:t>
      </w:r>
      <w:r w:rsidRPr="00985ECD">
        <w:rPr>
          <w:color w:val="990000"/>
        </w:rPr>
        <w:t>order:LIST_NAME_GRP</w:t>
      </w:r>
      <w:r w:rsidRPr="00985ECD">
        <w:rPr>
          <w:color w:val="0000FF"/>
        </w:rPr>
        <w:t>&gt;</w:t>
      </w:r>
    </w:p>
    <w:p w14:paraId="7F2C152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order:LNLN</w:t>
      </w:r>
      <w:r w:rsidRPr="00985ECD">
        <w:rPr>
          <w:color w:val="0000FF"/>
        </w:rPr>
        <w:t>&gt;</w:t>
      </w:r>
      <w:r w:rsidRPr="00985ECD">
        <w:rPr>
          <w:b/>
          <w:bCs/>
        </w:rPr>
        <w:t>King</w:t>
      </w:r>
      <w:r w:rsidRPr="00985ECD">
        <w:rPr>
          <w:color w:val="0000FF"/>
        </w:rPr>
        <w:t>&lt;/</w:t>
      </w:r>
      <w:r w:rsidRPr="00985ECD">
        <w:rPr>
          <w:color w:val="990000"/>
        </w:rPr>
        <w:t>order:LNLN</w:t>
      </w:r>
      <w:r w:rsidRPr="00985ECD">
        <w:rPr>
          <w:color w:val="0000FF"/>
        </w:rPr>
        <w:t>&gt;</w:t>
      </w:r>
      <w:r w:rsidRPr="00985ECD">
        <w:t xml:space="preserve"> </w:t>
      </w:r>
    </w:p>
    <w:p w14:paraId="59352F98"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order:LIST_NAME_GRP</w:t>
      </w:r>
      <w:r w:rsidRPr="00985ECD">
        <w:rPr>
          <w:color w:val="0000FF"/>
        </w:rPr>
        <w:t>&gt;</w:t>
      </w:r>
    </w:p>
    <w:p w14:paraId="686FC8B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order:LISTING_INSTRUCTION</w:t>
      </w:r>
      <w:r w:rsidRPr="00985ECD">
        <w:rPr>
          <w:color w:val="0000FF"/>
        </w:rPr>
        <w:t>&gt;</w:t>
      </w:r>
    </w:p>
    <w:p w14:paraId="2374D16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order:LISTING_INFO</w:t>
      </w:r>
      <w:r w:rsidRPr="00985ECD">
        <w:rPr>
          <w:color w:val="0000FF"/>
        </w:rPr>
        <w:t>&gt;</w:t>
      </w:r>
    </w:p>
    <w:p w14:paraId="53932979" w14:textId="77777777" w:rsidR="0053562E" w:rsidRPr="00985ECD" w:rsidRDefault="0053562E" w:rsidP="0053562E">
      <w:pPr>
        <w:ind w:hanging="480"/>
      </w:pPr>
      <w:hyperlink r:id="rId1605" w:history="1">
        <w:r w:rsidRPr="00985ECD">
          <w:rPr>
            <w:b/>
            <w:bCs/>
            <w:color w:val="FF0000"/>
          </w:rPr>
          <w:t>-</w:t>
        </w:r>
      </w:hyperlink>
      <w:r w:rsidRPr="00985ECD">
        <w:t xml:space="preserve"> </w:t>
      </w:r>
      <w:r w:rsidRPr="00985ECD">
        <w:rPr>
          <w:color w:val="0000FF"/>
        </w:rPr>
        <w:t>&lt;</w:t>
      </w:r>
      <w:r w:rsidRPr="00985ECD">
        <w:rPr>
          <w:color w:val="990000"/>
        </w:rPr>
        <w:t>order:LISTING_INFO</w:t>
      </w:r>
      <w:r w:rsidRPr="00985ECD">
        <w:rPr>
          <w:color w:val="0000FF"/>
        </w:rPr>
        <w:t>&gt;</w:t>
      </w:r>
    </w:p>
    <w:p w14:paraId="4FAAEFDB" w14:textId="77777777" w:rsidR="0053562E" w:rsidRPr="00985ECD" w:rsidRDefault="0053562E" w:rsidP="0053562E">
      <w:pPr>
        <w:ind w:hanging="480"/>
      </w:pPr>
      <w:hyperlink r:id="rId1606" w:history="1">
        <w:r w:rsidRPr="00985ECD">
          <w:rPr>
            <w:b/>
            <w:bCs/>
            <w:color w:val="FF0000"/>
          </w:rPr>
          <w:t>-</w:t>
        </w:r>
      </w:hyperlink>
      <w:r w:rsidRPr="00985ECD">
        <w:t xml:space="preserve"> </w:t>
      </w:r>
      <w:r w:rsidRPr="00985ECD">
        <w:rPr>
          <w:color w:val="0000FF"/>
        </w:rPr>
        <w:t>&lt;</w:t>
      </w:r>
      <w:r w:rsidRPr="00985ECD">
        <w:rPr>
          <w:color w:val="990000"/>
        </w:rPr>
        <w:t>order:LISTING_CNTRL</w:t>
      </w:r>
      <w:r w:rsidRPr="00985ECD">
        <w:rPr>
          <w:color w:val="0000FF"/>
        </w:rPr>
        <w:t>&gt;</w:t>
      </w:r>
    </w:p>
    <w:p w14:paraId="6BC089C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order:LACT</w:t>
      </w:r>
      <w:r w:rsidRPr="00985ECD">
        <w:rPr>
          <w:color w:val="0000FF"/>
        </w:rPr>
        <w:t>&gt;</w:t>
      </w:r>
      <w:r w:rsidRPr="00985ECD">
        <w:rPr>
          <w:b/>
          <w:bCs/>
        </w:rPr>
        <w:t>N</w:t>
      </w:r>
      <w:r w:rsidRPr="00985ECD">
        <w:rPr>
          <w:color w:val="0000FF"/>
        </w:rPr>
        <w:t>&lt;/</w:t>
      </w:r>
      <w:r w:rsidRPr="00985ECD">
        <w:rPr>
          <w:color w:val="990000"/>
        </w:rPr>
        <w:t>order:LACT</w:t>
      </w:r>
      <w:r w:rsidRPr="00985ECD">
        <w:rPr>
          <w:color w:val="0000FF"/>
        </w:rPr>
        <w:t>&gt;</w:t>
      </w:r>
      <w:r w:rsidRPr="00985ECD">
        <w:t xml:space="preserve"> </w:t>
      </w:r>
    </w:p>
    <w:p w14:paraId="5472CD1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order:RTY</w:t>
      </w:r>
      <w:r w:rsidRPr="00985ECD">
        <w:rPr>
          <w:color w:val="0000FF"/>
        </w:rPr>
        <w:t>&gt;</w:t>
      </w:r>
      <w:r w:rsidRPr="00985ECD">
        <w:rPr>
          <w:b/>
          <w:bCs/>
        </w:rPr>
        <w:t>LML</w:t>
      </w:r>
      <w:r w:rsidRPr="00985ECD">
        <w:rPr>
          <w:color w:val="0000FF"/>
        </w:rPr>
        <w:t>&lt;/</w:t>
      </w:r>
      <w:r w:rsidRPr="00985ECD">
        <w:rPr>
          <w:color w:val="990000"/>
        </w:rPr>
        <w:t>order:RTY</w:t>
      </w:r>
      <w:r w:rsidRPr="00985ECD">
        <w:rPr>
          <w:color w:val="0000FF"/>
        </w:rPr>
        <w:t>&gt;</w:t>
      </w:r>
      <w:r w:rsidRPr="00985ECD">
        <w:t xml:space="preserve"> </w:t>
      </w:r>
    </w:p>
    <w:p w14:paraId="5331F87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order:LTY</w:t>
      </w:r>
      <w:r w:rsidRPr="00985ECD">
        <w:rPr>
          <w:color w:val="0000FF"/>
        </w:rPr>
        <w:t>&gt;</w:t>
      </w:r>
      <w:r w:rsidRPr="00985ECD">
        <w:rPr>
          <w:b/>
          <w:bCs/>
        </w:rPr>
        <w:t>1</w:t>
      </w:r>
      <w:r w:rsidRPr="00985ECD">
        <w:rPr>
          <w:color w:val="0000FF"/>
        </w:rPr>
        <w:t>&lt;/</w:t>
      </w:r>
      <w:r w:rsidRPr="00985ECD">
        <w:rPr>
          <w:color w:val="990000"/>
        </w:rPr>
        <w:t>order:LTY</w:t>
      </w:r>
      <w:r w:rsidRPr="00985ECD">
        <w:rPr>
          <w:color w:val="0000FF"/>
        </w:rPr>
        <w:t>&gt;</w:t>
      </w:r>
      <w:r w:rsidRPr="00985ECD">
        <w:t xml:space="preserve"> </w:t>
      </w:r>
    </w:p>
    <w:p w14:paraId="3F16C22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order:STYC</w:t>
      </w:r>
      <w:r w:rsidRPr="00985ECD">
        <w:rPr>
          <w:color w:val="0000FF"/>
        </w:rPr>
        <w:t>&gt;</w:t>
      </w:r>
      <w:r w:rsidRPr="00985ECD">
        <w:rPr>
          <w:b/>
          <w:bCs/>
        </w:rPr>
        <w:t>SL</w:t>
      </w:r>
      <w:r w:rsidRPr="00985ECD">
        <w:rPr>
          <w:color w:val="0000FF"/>
        </w:rPr>
        <w:t>&lt;/</w:t>
      </w:r>
      <w:r w:rsidRPr="00985ECD">
        <w:rPr>
          <w:color w:val="990000"/>
        </w:rPr>
        <w:t>order:STYC</w:t>
      </w:r>
      <w:r w:rsidRPr="00985ECD">
        <w:rPr>
          <w:color w:val="0000FF"/>
        </w:rPr>
        <w:t>&gt;</w:t>
      </w:r>
      <w:r w:rsidRPr="00985ECD">
        <w:t xml:space="preserve"> </w:t>
      </w:r>
    </w:p>
    <w:p w14:paraId="67233DD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order:TOA</w:t>
      </w:r>
      <w:r w:rsidRPr="00985ECD">
        <w:rPr>
          <w:color w:val="0000FF"/>
        </w:rPr>
        <w:t>&gt;</w:t>
      </w:r>
      <w:r w:rsidRPr="00985ECD">
        <w:rPr>
          <w:b/>
          <w:bCs/>
        </w:rPr>
        <w:t>B</w:t>
      </w:r>
      <w:r w:rsidRPr="00985ECD">
        <w:rPr>
          <w:color w:val="0000FF"/>
        </w:rPr>
        <w:t>&lt;/</w:t>
      </w:r>
      <w:r w:rsidRPr="00985ECD">
        <w:rPr>
          <w:color w:val="990000"/>
        </w:rPr>
        <w:t>order:TOA</w:t>
      </w:r>
      <w:r w:rsidRPr="00985ECD">
        <w:rPr>
          <w:color w:val="0000FF"/>
        </w:rPr>
        <w:t>&gt;</w:t>
      </w:r>
      <w:r w:rsidRPr="00985ECD">
        <w:t xml:space="preserve"> </w:t>
      </w:r>
    </w:p>
    <w:p w14:paraId="4E083B9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order:DOI</w:t>
      </w:r>
      <w:r w:rsidRPr="00985ECD">
        <w:rPr>
          <w:color w:val="0000FF"/>
        </w:rPr>
        <w:t>&gt;</w:t>
      </w:r>
      <w:r w:rsidRPr="00985ECD">
        <w:rPr>
          <w:b/>
          <w:bCs/>
        </w:rPr>
        <w:t>0</w:t>
      </w:r>
      <w:r w:rsidRPr="00985ECD">
        <w:rPr>
          <w:color w:val="0000FF"/>
        </w:rPr>
        <w:t>&lt;/</w:t>
      </w:r>
      <w:r w:rsidRPr="00985ECD">
        <w:rPr>
          <w:color w:val="990000"/>
        </w:rPr>
        <w:t>order:DOI</w:t>
      </w:r>
      <w:r w:rsidRPr="00985ECD">
        <w:rPr>
          <w:color w:val="0000FF"/>
        </w:rPr>
        <w:t>&gt;</w:t>
      </w:r>
      <w:r w:rsidRPr="00985ECD">
        <w:t xml:space="preserve"> </w:t>
      </w:r>
    </w:p>
    <w:p w14:paraId="2CE4066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order:DLNUM</w:t>
      </w:r>
      <w:r w:rsidRPr="00985ECD">
        <w:rPr>
          <w:color w:val="0000FF"/>
        </w:rPr>
        <w:t>&gt;</w:t>
      </w:r>
      <w:r w:rsidRPr="00985ECD">
        <w:rPr>
          <w:b/>
          <w:bCs/>
        </w:rPr>
        <w:t>0002</w:t>
      </w:r>
      <w:r w:rsidRPr="00985ECD">
        <w:rPr>
          <w:color w:val="0000FF"/>
        </w:rPr>
        <w:t>&lt;/</w:t>
      </w:r>
      <w:r w:rsidRPr="00985ECD">
        <w:rPr>
          <w:color w:val="990000"/>
        </w:rPr>
        <w:t>order:DLNUM</w:t>
      </w:r>
      <w:r w:rsidRPr="00985ECD">
        <w:rPr>
          <w:color w:val="0000FF"/>
        </w:rPr>
        <w:t>&gt;</w:t>
      </w:r>
      <w:r w:rsidRPr="00985ECD">
        <w:t xml:space="preserve"> </w:t>
      </w:r>
    </w:p>
    <w:p w14:paraId="42D737E6"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order:LISTING_CNTRL</w:t>
      </w:r>
      <w:r w:rsidRPr="00985ECD">
        <w:rPr>
          <w:color w:val="0000FF"/>
        </w:rPr>
        <w:t>&gt;</w:t>
      </w:r>
    </w:p>
    <w:p w14:paraId="55884427" w14:textId="77777777" w:rsidR="0053562E" w:rsidRPr="00985ECD" w:rsidRDefault="0053562E" w:rsidP="0053562E">
      <w:pPr>
        <w:ind w:hanging="480"/>
      </w:pPr>
      <w:hyperlink r:id="rId1607" w:history="1">
        <w:r w:rsidRPr="00985ECD">
          <w:rPr>
            <w:b/>
            <w:bCs/>
            <w:color w:val="FF0000"/>
          </w:rPr>
          <w:t>-</w:t>
        </w:r>
      </w:hyperlink>
      <w:r w:rsidRPr="00985ECD">
        <w:t xml:space="preserve"> </w:t>
      </w:r>
      <w:r w:rsidRPr="00985ECD">
        <w:rPr>
          <w:color w:val="0000FF"/>
        </w:rPr>
        <w:t>&lt;</w:t>
      </w:r>
      <w:r w:rsidRPr="00985ECD">
        <w:rPr>
          <w:color w:val="990000"/>
        </w:rPr>
        <w:t>order:LISTING_INSTRUCTION</w:t>
      </w:r>
      <w:r w:rsidRPr="00985ECD">
        <w:rPr>
          <w:color w:val="0000FF"/>
        </w:rPr>
        <w:t>&gt;</w:t>
      </w:r>
    </w:p>
    <w:p w14:paraId="67AB5E9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order:LTN</w:t>
      </w:r>
      <w:r w:rsidRPr="00985ECD">
        <w:rPr>
          <w:color w:val="0000FF"/>
        </w:rPr>
        <w:t>&gt;</w:t>
      </w:r>
      <w:r w:rsidRPr="00985ECD">
        <w:rPr>
          <w:b/>
          <w:bCs/>
        </w:rPr>
        <w:t>7702702317</w:t>
      </w:r>
      <w:r w:rsidRPr="00985ECD">
        <w:rPr>
          <w:color w:val="0000FF"/>
        </w:rPr>
        <w:t>&lt;/</w:t>
      </w:r>
      <w:r w:rsidRPr="00985ECD">
        <w:rPr>
          <w:color w:val="990000"/>
        </w:rPr>
        <w:t>order:LTN</w:t>
      </w:r>
      <w:r w:rsidRPr="00985ECD">
        <w:rPr>
          <w:color w:val="0000FF"/>
        </w:rPr>
        <w:t>&gt;</w:t>
      </w:r>
      <w:r w:rsidRPr="00985ECD">
        <w:t xml:space="preserve"> </w:t>
      </w:r>
    </w:p>
    <w:p w14:paraId="3458993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order:YPH</w:t>
      </w:r>
      <w:r w:rsidRPr="00985ECD">
        <w:rPr>
          <w:color w:val="0000FF"/>
        </w:rPr>
        <w:t>&gt;</w:t>
      </w:r>
      <w:r w:rsidRPr="00985ECD">
        <w:rPr>
          <w:b/>
          <w:bCs/>
        </w:rPr>
        <w:t>999001</w:t>
      </w:r>
      <w:r w:rsidRPr="00985ECD">
        <w:rPr>
          <w:color w:val="0000FF"/>
        </w:rPr>
        <w:t>&lt;/</w:t>
      </w:r>
      <w:r w:rsidRPr="00985ECD">
        <w:rPr>
          <w:color w:val="990000"/>
        </w:rPr>
        <w:t>order:YPH</w:t>
      </w:r>
      <w:r w:rsidRPr="00985ECD">
        <w:rPr>
          <w:color w:val="0000FF"/>
        </w:rPr>
        <w:t>&gt;</w:t>
      </w:r>
      <w:r w:rsidRPr="00985ECD">
        <w:t xml:space="preserve"> </w:t>
      </w:r>
    </w:p>
    <w:p w14:paraId="45FA2B45" w14:textId="77777777" w:rsidR="0053562E" w:rsidRPr="00985ECD" w:rsidRDefault="0053562E" w:rsidP="0053562E">
      <w:pPr>
        <w:ind w:hanging="480"/>
      </w:pPr>
      <w:hyperlink r:id="rId1608" w:history="1">
        <w:r w:rsidRPr="00985ECD">
          <w:rPr>
            <w:b/>
            <w:bCs/>
            <w:color w:val="FF0000"/>
          </w:rPr>
          <w:t>-</w:t>
        </w:r>
      </w:hyperlink>
      <w:r w:rsidRPr="00985ECD">
        <w:t xml:space="preserve"> </w:t>
      </w:r>
      <w:r w:rsidRPr="00985ECD">
        <w:rPr>
          <w:color w:val="0000FF"/>
        </w:rPr>
        <w:t>&lt;</w:t>
      </w:r>
      <w:r w:rsidRPr="00985ECD">
        <w:rPr>
          <w:color w:val="990000"/>
        </w:rPr>
        <w:t>order:LIST_NAME_GRP</w:t>
      </w:r>
      <w:r w:rsidRPr="00985ECD">
        <w:rPr>
          <w:color w:val="0000FF"/>
        </w:rPr>
        <w:t>&gt;</w:t>
      </w:r>
    </w:p>
    <w:p w14:paraId="295AC59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order:LNLN</w:t>
      </w:r>
      <w:r w:rsidRPr="00985ECD">
        <w:rPr>
          <w:color w:val="0000FF"/>
        </w:rPr>
        <w:t>&gt;</w:t>
      </w:r>
      <w:r w:rsidRPr="00985ECD">
        <w:rPr>
          <w:b/>
          <w:bCs/>
        </w:rPr>
        <w:t>Queen</w:t>
      </w:r>
      <w:r w:rsidRPr="00985ECD">
        <w:rPr>
          <w:color w:val="0000FF"/>
        </w:rPr>
        <w:t>&lt;/</w:t>
      </w:r>
      <w:r w:rsidRPr="00985ECD">
        <w:rPr>
          <w:color w:val="990000"/>
        </w:rPr>
        <w:t>order:LNLN</w:t>
      </w:r>
      <w:r w:rsidRPr="00985ECD">
        <w:rPr>
          <w:color w:val="0000FF"/>
        </w:rPr>
        <w:t>&gt;</w:t>
      </w:r>
      <w:r w:rsidRPr="00985ECD">
        <w:t xml:space="preserve"> </w:t>
      </w:r>
    </w:p>
    <w:p w14:paraId="1A5A1AC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order:LNFN</w:t>
      </w:r>
      <w:r w:rsidRPr="00985ECD">
        <w:rPr>
          <w:color w:val="0000FF"/>
        </w:rPr>
        <w:t>&gt;</w:t>
      </w:r>
      <w:r w:rsidRPr="00985ECD">
        <w:rPr>
          <w:b/>
          <w:bCs/>
        </w:rPr>
        <w:t>Sofa</w:t>
      </w:r>
      <w:r w:rsidRPr="00985ECD">
        <w:rPr>
          <w:color w:val="0000FF"/>
        </w:rPr>
        <w:t>&lt;/</w:t>
      </w:r>
      <w:r w:rsidRPr="00985ECD">
        <w:rPr>
          <w:color w:val="990000"/>
        </w:rPr>
        <w:t>order:LNFN</w:t>
      </w:r>
      <w:r w:rsidRPr="00985ECD">
        <w:rPr>
          <w:color w:val="0000FF"/>
        </w:rPr>
        <w:t>&gt;</w:t>
      </w:r>
      <w:r w:rsidRPr="00985ECD">
        <w:t xml:space="preserve"> </w:t>
      </w:r>
    </w:p>
    <w:p w14:paraId="0DC2FD1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order:LIST_NAME_GRP</w:t>
      </w:r>
      <w:r w:rsidRPr="00985ECD">
        <w:rPr>
          <w:color w:val="0000FF"/>
        </w:rPr>
        <w:t>&gt;</w:t>
      </w:r>
    </w:p>
    <w:p w14:paraId="0C754F27" w14:textId="77777777" w:rsidR="0053562E" w:rsidRPr="00985ECD" w:rsidRDefault="0053562E" w:rsidP="0053562E">
      <w:pPr>
        <w:ind w:hanging="480"/>
      </w:pPr>
      <w:hyperlink r:id="rId1609" w:history="1">
        <w:r w:rsidRPr="00985ECD">
          <w:rPr>
            <w:b/>
            <w:bCs/>
            <w:color w:val="FF0000"/>
          </w:rPr>
          <w:t>-</w:t>
        </w:r>
      </w:hyperlink>
      <w:r w:rsidRPr="00985ECD">
        <w:t xml:space="preserve"> </w:t>
      </w:r>
      <w:r w:rsidRPr="00985ECD">
        <w:rPr>
          <w:color w:val="0000FF"/>
        </w:rPr>
        <w:t>&lt;</w:t>
      </w:r>
      <w:r w:rsidRPr="00985ECD">
        <w:rPr>
          <w:color w:val="990000"/>
        </w:rPr>
        <w:t>order:LIST_ADDR_GRP</w:t>
      </w:r>
      <w:r w:rsidRPr="00985ECD">
        <w:rPr>
          <w:color w:val="0000FF"/>
        </w:rPr>
        <w:t>&gt;</w:t>
      </w:r>
    </w:p>
    <w:p w14:paraId="0B6A4A3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order:LANO</w:t>
      </w:r>
      <w:r w:rsidRPr="00985ECD">
        <w:rPr>
          <w:color w:val="0000FF"/>
        </w:rPr>
        <w:t>&gt;</w:t>
      </w:r>
      <w:r w:rsidRPr="00985ECD">
        <w:rPr>
          <w:b/>
          <w:bCs/>
        </w:rPr>
        <w:t>1533</w:t>
      </w:r>
      <w:r w:rsidRPr="00985ECD">
        <w:rPr>
          <w:color w:val="0000FF"/>
        </w:rPr>
        <w:t>&lt;/</w:t>
      </w:r>
      <w:r w:rsidRPr="00985ECD">
        <w:rPr>
          <w:color w:val="990000"/>
        </w:rPr>
        <w:t>order:LANO</w:t>
      </w:r>
      <w:r w:rsidRPr="00985ECD">
        <w:rPr>
          <w:color w:val="0000FF"/>
        </w:rPr>
        <w:t>&gt;</w:t>
      </w:r>
      <w:r w:rsidRPr="00985ECD">
        <w:t xml:space="preserve"> </w:t>
      </w:r>
    </w:p>
    <w:p w14:paraId="07ACBDB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order:LASN</w:t>
      </w:r>
      <w:r w:rsidRPr="00985ECD">
        <w:rPr>
          <w:color w:val="0000FF"/>
        </w:rPr>
        <w:t>&gt;</w:t>
      </w:r>
      <w:r w:rsidRPr="00985ECD">
        <w:rPr>
          <w:b/>
          <w:bCs/>
        </w:rPr>
        <w:t>Vancouver</w:t>
      </w:r>
      <w:r w:rsidRPr="00985ECD">
        <w:rPr>
          <w:color w:val="0000FF"/>
        </w:rPr>
        <w:t>&lt;/</w:t>
      </w:r>
      <w:r w:rsidRPr="00985ECD">
        <w:rPr>
          <w:color w:val="990000"/>
        </w:rPr>
        <w:t>order:LASN</w:t>
      </w:r>
      <w:r w:rsidRPr="00985ECD">
        <w:rPr>
          <w:color w:val="0000FF"/>
        </w:rPr>
        <w:t>&gt;</w:t>
      </w:r>
      <w:r w:rsidRPr="00985ECD">
        <w:t xml:space="preserve"> </w:t>
      </w:r>
    </w:p>
    <w:p w14:paraId="08F6409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order:LATH</w:t>
      </w:r>
      <w:r w:rsidRPr="00985ECD">
        <w:rPr>
          <w:color w:val="0000FF"/>
        </w:rPr>
        <w:t>&gt;</w:t>
      </w:r>
      <w:r w:rsidRPr="00985ECD">
        <w:rPr>
          <w:b/>
          <w:bCs/>
        </w:rPr>
        <w:t>Rd</w:t>
      </w:r>
      <w:r w:rsidRPr="00985ECD">
        <w:rPr>
          <w:color w:val="0000FF"/>
        </w:rPr>
        <w:t>&lt;/</w:t>
      </w:r>
      <w:r w:rsidRPr="00985ECD">
        <w:rPr>
          <w:color w:val="990000"/>
        </w:rPr>
        <w:t>order:LATH</w:t>
      </w:r>
      <w:r w:rsidRPr="00985ECD">
        <w:rPr>
          <w:color w:val="0000FF"/>
        </w:rPr>
        <w:t>&gt;</w:t>
      </w:r>
      <w:r w:rsidRPr="00985ECD">
        <w:t xml:space="preserve"> </w:t>
      </w:r>
    </w:p>
    <w:p w14:paraId="6A189C0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order:LIST_ADDR_GRP</w:t>
      </w:r>
      <w:r w:rsidRPr="00985ECD">
        <w:rPr>
          <w:color w:val="0000FF"/>
        </w:rPr>
        <w:t>&gt;</w:t>
      </w:r>
    </w:p>
    <w:p w14:paraId="4D27653B"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order:LISTING_INSTRUCTION</w:t>
      </w:r>
      <w:r w:rsidRPr="00985ECD">
        <w:rPr>
          <w:color w:val="0000FF"/>
        </w:rPr>
        <w:t>&gt;</w:t>
      </w:r>
    </w:p>
    <w:p w14:paraId="7B635F5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order:LISTING_INFO</w:t>
      </w:r>
      <w:r w:rsidRPr="00985ECD">
        <w:rPr>
          <w:color w:val="0000FF"/>
        </w:rPr>
        <w:t>&gt;</w:t>
      </w:r>
    </w:p>
    <w:p w14:paraId="2E4DCE26"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order:DL</w:t>
      </w:r>
      <w:r w:rsidRPr="00985ECD">
        <w:rPr>
          <w:color w:val="0000FF"/>
        </w:rPr>
        <w:t>&gt;</w:t>
      </w:r>
    </w:p>
    <w:p w14:paraId="79EA422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order:LSR_ORD_REQ</w:t>
      </w:r>
      <w:r w:rsidRPr="00985ECD">
        <w:rPr>
          <w:color w:val="0000FF"/>
        </w:rPr>
        <w:t>&gt;</w:t>
      </w:r>
    </w:p>
    <w:p w14:paraId="2AF97EE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uom:ATT_LSR_ORD_REQ</w:t>
      </w:r>
      <w:r w:rsidRPr="00985ECD">
        <w:rPr>
          <w:color w:val="0000FF"/>
        </w:rPr>
        <w:t>&gt;</w:t>
      </w:r>
    </w:p>
    <w:p w14:paraId="40874E7F" w14:textId="77777777" w:rsidR="0053562E" w:rsidRPr="00985ECD" w:rsidRDefault="0053562E" w:rsidP="0053562E"/>
    <w:p w14:paraId="21DB3668" w14:textId="77777777" w:rsidR="0053562E" w:rsidRDefault="0053562E" w:rsidP="0053562E">
      <w:r w:rsidRPr="00985ECD">
        <w:t>XML  OUTPUT:</w:t>
      </w:r>
    </w:p>
    <w:p w14:paraId="71C2E635" w14:textId="77777777" w:rsidR="0053562E" w:rsidRPr="00985ECD" w:rsidRDefault="0053562E" w:rsidP="0053562E"/>
    <w:p w14:paraId="47F2E26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senderid</w:t>
      </w:r>
      <w:r w:rsidRPr="00985ECD">
        <w:rPr>
          <w:color w:val="0000FF"/>
        </w:rPr>
        <w:t>&gt;</w:t>
      </w:r>
      <w:r w:rsidRPr="00985ECD">
        <w:rPr>
          <w:b/>
          <w:bCs/>
        </w:rPr>
        <w:t>ATT-OR-SAT</w:t>
      </w:r>
      <w:r w:rsidRPr="00985ECD">
        <w:rPr>
          <w:color w:val="0000FF"/>
        </w:rPr>
        <w:t>&lt;/</w:t>
      </w:r>
      <w:r w:rsidRPr="00985ECD">
        <w:rPr>
          <w:color w:val="990000"/>
        </w:rPr>
        <w:t>senderid</w:t>
      </w:r>
      <w:r w:rsidRPr="00985ECD">
        <w:rPr>
          <w:color w:val="0000FF"/>
        </w:rPr>
        <w:t>&gt;</w:t>
      </w:r>
      <w:r w:rsidRPr="00985ECD">
        <w:t xml:space="preserve"> </w:t>
      </w:r>
    </w:p>
    <w:p w14:paraId="4BE4DC6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receiverid</w:t>
      </w:r>
      <w:r w:rsidRPr="00985ECD">
        <w:rPr>
          <w:color w:val="0000FF"/>
        </w:rPr>
        <w:t>&gt;</w:t>
      </w:r>
      <w:r w:rsidRPr="00985ECD">
        <w:rPr>
          <w:b/>
          <w:bCs/>
        </w:rPr>
        <w:t>CTE-VALIDATOR</w:t>
      </w:r>
      <w:r w:rsidRPr="00985ECD">
        <w:rPr>
          <w:color w:val="0000FF"/>
        </w:rPr>
        <w:t>&lt;/</w:t>
      </w:r>
      <w:r w:rsidRPr="00985ECD">
        <w:rPr>
          <w:color w:val="990000"/>
        </w:rPr>
        <w:t>receiverid</w:t>
      </w:r>
      <w:r w:rsidRPr="00985ECD">
        <w:rPr>
          <w:color w:val="0000FF"/>
        </w:rPr>
        <w:t>&gt;</w:t>
      </w:r>
      <w:r w:rsidRPr="00985ECD">
        <w:t xml:space="preserve"> </w:t>
      </w:r>
    </w:p>
    <w:p w14:paraId="25E8BB8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interfaceid</w:t>
      </w:r>
      <w:r w:rsidRPr="00985ECD">
        <w:rPr>
          <w:color w:val="0000FF"/>
        </w:rPr>
        <w:t>&gt;</w:t>
      </w:r>
      <w:r w:rsidRPr="00985ECD">
        <w:rPr>
          <w:b/>
          <w:bCs/>
        </w:rPr>
        <w:t>CTE-1005-OR-XML-IB</w:t>
      </w:r>
      <w:r w:rsidRPr="00985ECD">
        <w:rPr>
          <w:color w:val="0000FF"/>
        </w:rPr>
        <w:t>&lt;/</w:t>
      </w:r>
      <w:r w:rsidRPr="00985ECD">
        <w:rPr>
          <w:color w:val="990000"/>
        </w:rPr>
        <w:t>interfaceid</w:t>
      </w:r>
      <w:r w:rsidRPr="00985ECD">
        <w:rPr>
          <w:color w:val="0000FF"/>
        </w:rPr>
        <w:t>&gt;</w:t>
      </w:r>
      <w:r w:rsidRPr="00985ECD">
        <w:t xml:space="preserve"> </w:t>
      </w:r>
    </w:p>
    <w:p w14:paraId="6C6F0EE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messagetype</w:t>
      </w:r>
      <w:r w:rsidRPr="00985ECD">
        <w:rPr>
          <w:color w:val="0000FF"/>
        </w:rPr>
        <w:t>&gt;</w:t>
      </w:r>
      <w:r w:rsidRPr="00985ECD">
        <w:rPr>
          <w:b/>
          <w:bCs/>
        </w:rPr>
        <w:t>LSRUOM</w:t>
      </w:r>
      <w:r w:rsidRPr="00985ECD">
        <w:rPr>
          <w:color w:val="0000FF"/>
        </w:rPr>
        <w:t>&lt;/</w:t>
      </w:r>
      <w:r w:rsidRPr="00985ECD">
        <w:rPr>
          <w:color w:val="990000"/>
        </w:rPr>
        <w:t>messagetype</w:t>
      </w:r>
      <w:r w:rsidRPr="00985ECD">
        <w:rPr>
          <w:color w:val="0000FF"/>
        </w:rPr>
        <w:t>&gt;</w:t>
      </w:r>
      <w:r w:rsidRPr="00985ECD">
        <w:t xml:space="preserve"> </w:t>
      </w:r>
    </w:p>
    <w:p w14:paraId="7B9B53C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lsogversion</w:t>
      </w:r>
      <w:r w:rsidRPr="00985ECD">
        <w:rPr>
          <w:color w:val="0000FF"/>
        </w:rPr>
        <w:t>&gt;</w:t>
      </w:r>
      <w:r w:rsidRPr="00985ECD">
        <w:rPr>
          <w:b/>
          <w:bCs/>
        </w:rPr>
        <w:t>10.05</w:t>
      </w:r>
      <w:r w:rsidRPr="00985ECD">
        <w:rPr>
          <w:color w:val="0000FF"/>
        </w:rPr>
        <w:t>&lt;/</w:t>
      </w:r>
      <w:r w:rsidRPr="00985ECD">
        <w:rPr>
          <w:color w:val="990000"/>
        </w:rPr>
        <w:t>lsogversion</w:t>
      </w:r>
      <w:r w:rsidRPr="00985ECD">
        <w:rPr>
          <w:color w:val="0000FF"/>
        </w:rPr>
        <w:t>&gt;</w:t>
      </w:r>
      <w:r w:rsidRPr="00985ECD">
        <w:t xml:space="preserve"> </w:t>
      </w:r>
    </w:p>
    <w:p w14:paraId="10E9415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ordertype</w:t>
      </w:r>
      <w:r w:rsidRPr="00985ECD">
        <w:rPr>
          <w:color w:val="0000FF"/>
        </w:rPr>
        <w:t>&gt;</w:t>
      </w:r>
      <w:r w:rsidRPr="00985ECD">
        <w:rPr>
          <w:b/>
          <w:bCs/>
        </w:rPr>
        <w:t>ORDER</w:t>
      </w:r>
      <w:r w:rsidRPr="00985ECD">
        <w:rPr>
          <w:color w:val="0000FF"/>
        </w:rPr>
        <w:t>&lt;/</w:t>
      </w:r>
      <w:r w:rsidRPr="00985ECD">
        <w:rPr>
          <w:color w:val="990000"/>
        </w:rPr>
        <w:t>ordertype</w:t>
      </w:r>
      <w:r w:rsidRPr="00985ECD">
        <w:rPr>
          <w:color w:val="0000FF"/>
        </w:rPr>
        <w:t>&gt;</w:t>
      </w:r>
      <w:r w:rsidRPr="00985ECD">
        <w:t xml:space="preserve"> </w:t>
      </w:r>
    </w:p>
    <w:p w14:paraId="5F7BCCC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header</w:t>
      </w:r>
      <w:r w:rsidRPr="00985ECD">
        <w:rPr>
          <w:color w:val="0000FF"/>
        </w:rPr>
        <w:t>&gt;</w:t>
      </w:r>
    </w:p>
    <w:p w14:paraId="2B6B5D36" w14:textId="77777777" w:rsidR="0053562E" w:rsidRPr="00985ECD" w:rsidRDefault="0053562E" w:rsidP="0053562E">
      <w:pPr>
        <w:ind w:hanging="480"/>
      </w:pPr>
      <w:hyperlink r:id="rId1610" w:history="1">
        <w:r w:rsidRPr="00985ECD">
          <w:rPr>
            <w:b/>
            <w:bCs/>
            <w:color w:val="FF0000"/>
            <w:u w:val="single"/>
          </w:rPr>
          <w:t>-</w:t>
        </w:r>
      </w:hyperlink>
      <w:r w:rsidRPr="00985ECD">
        <w:t xml:space="preserve"> </w:t>
      </w:r>
      <w:r w:rsidRPr="00985ECD">
        <w:rPr>
          <w:color w:val="0000FF"/>
        </w:rPr>
        <w:t>&lt;</w:t>
      </w:r>
      <w:r w:rsidRPr="00985ECD">
        <w:rPr>
          <w:color w:val="990000"/>
        </w:rPr>
        <w:t>m2:LSR_RESP</w:t>
      </w:r>
      <w:r w:rsidRPr="00985ECD">
        <w:rPr>
          <w:color w:val="FF0000"/>
        </w:rPr>
        <w:t xml:space="preserve"> xmlns:m2</w:t>
      </w:r>
      <w:r w:rsidRPr="00985ECD">
        <w:rPr>
          <w:color w:val="0000FF"/>
        </w:rPr>
        <w:t>="</w:t>
      </w:r>
      <w:r w:rsidRPr="00985ECD">
        <w:rPr>
          <w:b/>
          <w:bCs/>
          <w:color w:val="FF0000"/>
        </w:rPr>
        <w:t>http://lsr.att.com/obf/tML/UOM</w:t>
      </w:r>
      <w:r w:rsidRPr="00985ECD">
        <w:rPr>
          <w:color w:val="0000FF"/>
        </w:rPr>
        <w:t>"&gt;</w:t>
      </w:r>
    </w:p>
    <w:p w14:paraId="50E3AA92" w14:textId="77777777" w:rsidR="0053562E" w:rsidRPr="00985ECD" w:rsidRDefault="0053562E" w:rsidP="0053562E">
      <w:pPr>
        <w:ind w:hanging="480"/>
      </w:pPr>
      <w:hyperlink r:id="rId1611" w:history="1">
        <w:r w:rsidRPr="00985ECD">
          <w:rPr>
            <w:b/>
            <w:bCs/>
            <w:color w:val="FF0000"/>
            <w:u w:val="single"/>
          </w:rPr>
          <w:t>-</w:t>
        </w:r>
      </w:hyperlink>
      <w:r w:rsidRPr="00985ECD">
        <w:t xml:space="preserve"> </w:t>
      </w:r>
      <w:r w:rsidRPr="00985ECD">
        <w:rPr>
          <w:color w:val="0000FF"/>
        </w:rPr>
        <w:t>&lt;</w:t>
      </w:r>
      <w:r w:rsidRPr="00985ECD">
        <w:rPr>
          <w:color w:val="990000"/>
        </w:rPr>
        <w:t>m2:HDR</w:t>
      </w:r>
      <w:r w:rsidRPr="00985ECD">
        <w:rPr>
          <w:color w:val="0000FF"/>
        </w:rPr>
        <w:t>&gt;</w:t>
      </w:r>
    </w:p>
    <w:p w14:paraId="4913879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m2:MESSAGE_ID</w:t>
      </w:r>
      <w:r w:rsidRPr="00985ECD">
        <w:rPr>
          <w:color w:val="0000FF"/>
        </w:rPr>
        <w:t>&gt;</w:t>
      </w:r>
      <w:r w:rsidRPr="00985ECD">
        <w:rPr>
          <w:b/>
          <w:bCs/>
        </w:rPr>
        <w:t>1245770721639514.3724991892991</w:t>
      </w:r>
      <w:r w:rsidRPr="00985ECD">
        <w:rPr>
          <w:color w:val="0000FF"/>
        </w:rPr>
        <w:t>&lt;/</w:t>
      </w:r>
      <w:r w:rsidRPr="00985ECD">
        <w:rPr>
          <w:color w:val="990000"/>
        </w:rPr>
        <w:t>m2:MESSAGE_ID</w:t>
      </w:r>
      <w:r w:rsidRPr="00985ECD">
        <w:rPr>
          <w:color w:val="0000FF"/>
        </w:rPr>
        <w:t>&gt;</w:t>
      </w:r>
      <w:r w:rsidRPr="00985ECD">
        <w:t xml:space="preserve"> </w:t>
      </w:r>
    </w:p>
    <w:p w14:paraId="0D45A2EC"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387DCE6"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m2:MSG_TIMESTAMP</w:t>
      </w:r>
      <w:r w:rsidRPr="00985ECD">
        <w:rPr>
          <w:color w:val="0000FF"/>
        </w:rPr>
        <w:t>&gt;</w:t>
      </w:r>
      <w:r w:rsidRPr="00985ECD">
        <w:rPr>
          <w:b/>
          <w:bCs/>
        </w:rPr>
        <w:t>2009-06-23T10:25:21-05:00</w:t>
      </w:r>
      <w:r w:rsidRPr="00985ECD">
        <w:rPr>
          <w:color w:val="0000FF"/>
        </w:rPr>
        <w:t>&lt;/</w:t>
      </w:r>
      <w:r w:rsidRPr="00985ECD">
        <w:rPr>
          <w:color w:val="990000"/>
        </w:rPr>
        <w:t>m2:MSG_TIMESTAMP</w:t>
      </w:r>
      <w:r w:rsidRPr="00985ECD">
        <w:rPr>
          <w:color w:val="0000FF"/>
        </w:rPr>
        <w:t>&gt;</w:t>
      </w:r>
      <w:r w:rsidRPr="00985ECD">
        <w:t xml:space="preserve"> </w:t>
      </w:r>
    </w:p>
    <w:p w14:paraId="4E3240F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m2:PON</w:t>
      </w:r>
      <w:r w:rsidRPr="00985ECD">
        <w:rPr>
          <w:color w:val="0000FF"/>
        </w:rPr>
        <w:t>&gt;</w:t>
      </w:r>
      <w:r w:rsidRPr="00985ECD">
        <w:rPr>
          <w:b/>
          <w:bCs/>
        </w:rPr>
        <w:t>CVTM1M065R31</w:t>
      </w:r>
      <w:r w:rsidRPr="00985ECD">
        <w:rPr>
          <w:color w:val="0000FF"/>
        </w:rPr>
        <w:t>&lt;/</w:t>
      </w:r>
      <w:r w:rsidRPr="00985ECD">
        <w:rPr>
          <w:color w:val="990000"/>
        </w:rPr>
        <w:t>m2:PON</w:t>
      </w:r>
      <w:r w:rsidRPr="00985ECD">
        <w:rPr>
          <w:color w:val="0000FF"/>
        </w:rPr>
        <w:t>&gt;</w:t>
      </w:r>
      <w:r w:rsidRPr="00985ECD">
        <w:t xml:space="preserve"> </w:t>
      </w:r>
    </w:p>
    <w:p w14:paraId="78F41727"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47292CED"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7702702317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11AD6062"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435752BD"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m2:CC</w:t>
      </w:r>
      <w:r w:rsidRPr="00985ECD">
        <w:rPr>
          <w:color w:val="0000FF"/>
        </w:rPr>
        <w:t>&gt;</w:t>
      </w:r>
      <w:r w:rsidRPr="00985ECD">
        <w:rPr>
          <w:b/>
          <w:bCs/>
        </w:rPr>
        <w:t>9999</w:t>
      </w:r>
      <w:r w:rsidRPr="00985ECD">
        <w:rPr>
          <w:color w:val="0000FF"/>
        </w:rPr>
        <w:t>&lt;/</w:t>
      </w:r>
      <w:r w:rsidRPr="00985ECD">
        <w:rPr>
          <w:color w:val="990000"/>
        </w:rPr>
        <w:t>m2:CC</w:t>
      </w:r>
      <w:r w:rsidRPr="00985ECD">
        <w:rPr>
          <w:color w:val="0000FF"/>
        </w:rPr>
        <w:t>&gt;</w:t>
      </w:r>
      <w:r w:rsidRPr="00985ECD">
        <w:t xml:space="preserve"> </w:t>
      </w:r>
    </w:p>
    <w:p w14:paraId="080DECE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m2:CLEC_APPL_ID</w:t>
      </w:r>
      <w:r w:rsidRPr="00985ECD">
        <w:rPr>
          <w:color w:val="0000FF"/>
        </w:rPr>
        <w:t>&gt;</w:t>
      </w:r>
      <w:r w:rsidRPr="00985ECD">
        <w:rPr>
          <w:b/>
          <w:bCs/>
        </w:rPr>
        <w:t>CTE-VALIDATOR</w:t>
      </w:r>
      <w:r w:rsidRPr="00985ECD">
        <w:rPr>
          <w:color w:val="0000FF"/>
        </w:rPr>
        <w:t>&lt;/</w:t>
      </w:r>
      <w:r w:rsidRPr="00985ECD">
        <w:rPr>
          <w:color w:val="990000"/>
        </w:rPr>
        <w:t>m2:CLEC_APPL_ID</w:t>
      </w:r>
      <w:r w:rsidRPr="00985ECD">
        <w:rPr>
          <w:color w:val="0000FF"/>
        </w:rPr>
        <w:t>&gt;</w:t>
      </w:r>
      <w:r w:rsidRPr="00985ECD">
        <w:t xml:space="preserve"> </w:t>
      </w:r>
    </w:p>
    <w:p w14:paraId="19466EB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m2:CLEC_APPL_PASSWORD</w:t>
      </w:r>
      <w:r w:rsidRPr="00985ECD">
        <w:rPr>
          <w:color w:val="0000FF"/>
        </w:rPr>
        <w:t>&gt;</w:t>
      </w:r>
      <w:r w:rsidRPr="00985ECD">
        <w:rPr>
          <w:b/>
          <w:bCs/>
        </w:rPr>
        <w:t>PA$$WORD</w:t>
      </w:r>
      <w:r w:rsidRPr="00985ECD">
        <w:rPr>
          <w:color w:val="0000FF"/>
        </w:rPr>
        <w:t>&lt;/</w:t>
      </w:r>
      <w:r w:rsidRPr="00985ECD">
        <w:rPr>
          <w:color w:val="990000"/>
        </w:rPr>
        <w:t>m2:CLEC_APPL_PASSWORD</w:t>
      </w:r>
      <w:r w:rsidRPr="00985ECD">
        <w:rPr>
          <w:color w:val="0000FF"/>
        </w:rPr>
        <w:t>&gt;</w:t>
      </w:r>
      <w:r w:rsidRPr="00985ECD">
        <w:t xml:space="preserve"> </w:t>
      </w:r>
    </w:p>
    <w:p w14:paraId="3E12A55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m2:DTSENT</w:t>
      </w:r>
      <w:r w:rsidRPr="00985ECD">
        <w:rPr>
          <w:color w:val="0000FF"/>
        </w:rPr>
        <w:t>&gt;</w:t>
      </w:r>
      <w:r w:rsidRPr="00985ECD">
        <w:rPr>
          <w:b/>
          <w:bCs/>
        </w:rPr>
        <w:t>200906231025AM</w:t>
      </w:r>
      <w:r w:rsidRPr="00985ECD">
        <w:rPr>
          <w:color w:val="0000FF"/>
        </w:rPr>
        <w:t>&lt;/</w:t>
      </w:r>
      <w:r w:rsidRPr="00985ECD">
        <w:rPr>
          <w:color w:val="990000"/>
        </w:rPr>
        <w:t>m2:DTSENT</w:t>
      </w:r>
      <w:r w:rsidRPr="00985ECD">
        <w:rPr>
          <w:color w:val="0000FF"/>
        </w:rPr>
        <w:t>&gt;</w:t>
      </w:r>
      <w:r w:rsidRPr="00985ECD">
        <w:t xml:space="preserve"> </w:t>
      </w:r>
    </w:p>
    <w:p w14:paraId="6C5EF225"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m2:ORD</w:t>
      </w:r>
      <w:r w:rsidRPr="008C51B0">
        <w:rPr>
          <w:color w:val="0000FF"/>
          <w:lang w:val="es-ES"/>
        </w:rPr>
        <w:t>&gt;</w:t>
      </w:r>
      <w:r w:rsidRPr="008C51B0">
        <w:rPr>
          <w:b/>
          <w:bCs/>
          <w:lang w:val="es-ES"/>
        </w:rPr>
        <w:t>NO08Y831</w:t>
      </w:r>
      <w:r w:rsidRPr="008C51B0">
        <w:rPr>
          <w:color w:val="0000FF"/>
          <w:lang w:val="es-ES"/>
        </w:rPr>
        <w:t>&lt;/</w:t>
      </w:r>
      <w:r w:rsidRPr="008C51B0">
        <w:rPr>
          <w:color w:val="990000"/>
          <w:lang w:val="es-ES"/>
        </w:rPr>
        <w:t>m2:ORD</w:t>
      </w:r>
      <w:r w:rsidRPr="008C51B0">
        <w:rPr>
          <w:color w:val="0000FF"/>
          <w:lang w:val="es-ES"/>
        </w:rPr>
        <w:t>&gt;</w:t>
      </w:r>
      <w:r w:rsidRPr="008C51B0">
        <w:rPr>
          <w:lang w:val="es-ES"/>
        </w:rPr>
        <w:t xml:space="preserve"> </w:t>
      </w:r>
    </w:p>
    <w:p w14:paraId="117C5DF8"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m2:STATUS_CODE</w:t>
      </w:r>
      <w:r w:rsidRPr="00985ECD">
        <w:rPr>
          <w:color w:val="0000FF"/>
        </w:rPr>
        <w:t>&gt;</w:t>
      </w:r>
      <w:r w:rsidRPr="00985ECD">
        <w:rPr>
          <w:b/>
          <w:bCs/>
        </w:rPr>
        <w:t>PD</w:t>
      </w:r>
      <w:r w:rsidRPr="00985ECD">
        <w:rPr>
          <w:color w:val="0000FF"/>
        </w:rPr>
        <w:t>&lt;/</w:t>
      </w:r>
      <w:r w:rsidRPr="00985ECD">
        <w:rPr>
          <w:color w:val="990000"/>
        </w:rPr>
        <w:t>m2:STATUS_CODE</w:t>
      </w:r>
      <w:r w:rsidRPr="00985ECD">
        <w:rPr>
          <w:color w:val="0000FF"/>
        </w:rPr>
        <w:t>&gt;</w:t>
      </w:r>
      <w:r w:rsidRPr="00985ECD">
        <w:t xml:space="preserve"> </w:t>
      </w:r>
    </w:p>
    <w:p w14:paraId="6B2DB58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m2:STATUS_MSG</w:t>
      </w:r>
      <w:r w:rsidRPr="00985ECD">
        <w:rPr>
          <w:color w:val="0000FF"/>
        </w:rPr>
        <w:t>&gt;</w:t>
      </w:r>
      <w:r w:rsidRPr="00985ECD">
        <w:rPr>
          <w:b/>
          <w:bCs/>
        </w:rPr>
        <w:t>PENDING ORDER</w:t>
      </w:r>
      <w:r w:rsidRPr="00985ECD">
        <w:rPr>
          <w:color w:val="0000FF"/>
        </w:rPr>
        <w:t>&lt;/</w:t>
      </w:r>
      <w:r w:rsidRPr="00985ECD">
        <w:rPr>
          <w:color w:val="990000"/>
        </w:rPr>
        <w:t>m2:STATUS_MSG</w:t>
      </w:r>
      <w:r w:rsidRPr="00985ECD">
        <w:rPr>
          <w:color w:val="0000FF"/>
        </w:rPr>
        <w:t>&gt;</w:t>
      </w:r>
      <w:r w:rsidRPr="00985ECD">
        <w:t xml:space="preserve"> </w:t>
      </w:r>
    </w:p>
    <w:p w14:paraId="539AE6D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m2:REMARKS</w:t>
      </w:r>
      <w:r w:rsidRPr="00985ECD">
        <w:rPr>
          <w:color w:val="0000FF"/>
        </w:rPr>
        <w:t>&gt;</w:t>
      </w:r>
      <w:r w:rsidRPr="00985ECD">
        <w:rPr>
          <w:b/>
          <w:bCs/>
        </w:rPr>
        <w:t>Facilities have been checked</w:t>
      </w:r>
      <w:r w:rsidRPr="00985ECD">
        <w:rPr>
          <w:color w:val="0000FF"/>
        </w:rPr>
        <w:t>&lt;/</w:t>
      </w:r>
      <w:r w:rsidRPr="00985ECD">
        <w:rPr>
          <w:color w:val="990000"/>
        </w:rPr>
        <w:t>m2:REMARKS</w:t>
      </w:r>
      <w:r w:rsidRPr="00985ECD">
        <w:rPr>
          <w:color w:val="0000FF"/>
        </w:rPr>
        <w:t>&gt;</w:t>
      </w:r>
      <w:r w:rsidRPr="00985ECD">
        <w:t xml:space="preserve"> </w:t>
      </w:r>
    </w:p>
    <w:p w14:paraId="7896D9C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m2:TRAN_ACK_TYPE</w:t>
      </w:r>
      <w:r w:rsidRPr="00985ECD">
        <w:rPr>
          <w:color w:val="0000FF"/>
        </w:rPr>
        <w:t>&gt;</w:t>
      </w:r>
      <w:r w:rsidRPr="00985ECD">
        <w:rPr>
          <w:b/>
          <w:bCs/>
        </w:rPr>
        <w:t>AT</w:t>
      </w:r>
      <w:r w:rsidRPr="00985ECD">
        <w:rPr>
          <w:color w:val="0000FF"/>
        </w:rPr>
        <w:t>&lt;/</w:t>
      </w:r>
      <w:r w:rsidRPr="00985ECD">
        <w:rPr>
          <w:color w:val="990000"/>
        </w:rPr>
        <w:t>m2:TRAN_ACK_TYPE</w:t>
      </w:r>
      <w:r w:rsidRPr="00985ECD">
        <w:rPr>
          <w:color w:val="0000FF"/>
        </w:rPr>
        <w:t>&gt;</w:t>
      </w:r>
      <w:r w:rsidRPr="00985ECD">
        <w:t xml:space="preserve"> </w:t>
      </w:r>
    </w:p>
    <w:p w14:paraId="4E2DF4B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m2:TRANS_SET_PURPOSE_CODE</w:t>
      </w:r>
      <w:r w:rsidRPr="00985ECD">
        <w:rPr>
          <w:color w:val="0000FF"/>
        </w:rPr>
        <w:t>&gt;</w:t>
      </w:r>
      <w:r w:rsidRPr="00985ECD">
        <w:rPr>
          <w:b/>
          <w:bCs/>
        </w:rPr>
        <w:t>06</w:t>
      </w:r>
      <w:r w:rsidRPr="00985ECD">
        <w:rPr>
          <w:color w:val="0000FF"/>
        </w:rPr>
        <w:t>&lt;/</w:t>
      </w:r>
      <w:r w:rsidRPr="00985ECD">
        <w:rPr>
          <w:color w:val="990000"/>
        </w:rPr>
        <w:t>m2:TRANS_SET_PURPOSE_CODE</w:t>
      </w:r>
      <w:r w:rsidRPr="00985ECD">
        <w:rPr>
          <w:color w:val="0000FF"/>
        </w:rPr>
        <w:t>&gt;</w:t>
      </w:r>
      <w:r w:rsidRPr="00985ECD">
        <w:t xml:space="preserve"> </w:t>
      </w:r>
    </w:p>
    <w:p w14:paraId="54131F9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m2:HDR</w:t>
      </w:r>
      <w:r w:rsidRPr="00985ECD">
        <w:rPr>
          <w:color w:val="0000FF"/>
        </w:rPr>
        <w:t>&gt;</w:t>
      </w:r>
    </w:p>
    <w:p w14:paraId="7CB1079A" w14:textId="77777777" w:rsidR="0053562E" w:rsidRPr="00985ECD" w:rsidRDefault="0053562E" w:rsidP="0053562E">
      <w:pPr>
        <w:ind w:hanging="480"/>
      </w:pPr>
      <w:hyperlink r:id="rId1612" w:history="1">
        <w:r w:rsidRPr="00985ECD">
          <w:rPr>
            <w:b/>
            <w:bCs/>
            <w:color w:val="FF0000"/>
            <w:u w:val="single"/>
          </w:rPr>
          <w:t>-</w:t>
        </w:r>
      </w:hyperlink>
      <w:r w:rsidRPr="00985ECD">
        <w:t xml:space="preserve"> </w:t>
      </w:r>
      <w:r w:rsidRPr="00985ECD">
        <w:rPr>
          <w:color w:val="0000FF"/>
        </w:rPr>
        <w:t>&lt;</w:t>
      </w:r>
      <w:r w:rsidRPr="00985ECD">
        <w:rPr>
          <w:color w:val="990000"/>
        </w:rPr>
        <w:t>m2:NOTIFICATION</w:t>
      </w:r>
      <w:r w:rsidRPr="00985ECD">
        <w:rPr>
          <w:color w:val="0000FF"/>
        </w:rPr>
        <w:t>&gt;</w:t>
      </w:r>
    </w:p>
    <w:p w14:paraId="2E7D8DEA" w14:textId="77777777" w:rsidR="0053562E" w:rsidRPr="00985ECD" w:rsidRDefault="0053562E" w:rsidP="0053562E">
      <w:pPr>
        <w:ind w:hanging="480"/>
      </w:pPr>
      <w:hyperlink r:id="rId1613" w:history="1">
        <w:r w:rsidRPr="00985ECD">
          <w:rPr>
            <w:b/>
            <w:bCs/>
            <w:color w:val="FF0000"/>
            <w:u w:val="single"/>
          </w:rPr>
          <w:t>-</w:t>
        </w:r>
      </w:hyperlink>
      <w:r w:rsidRPr="00985ECD">
        <w:t xml:space="preserve"> </w:t>
      </w:r>
      <w:r w:rsidRPr="00985ECD">
        <w:rPr>
          <w:color w:val="0000FF"/>
        </w:rPr>
        <w:t>&lt;</w:t>
      </w:r>
      <w:r w:rsidRPr="00985ECD">
        <w:rPr>
          <w:color w:val="990000"/>
        </w:rPr>
        <w:t>m2:FIRM_ORDER_NOTIFICATION</w:t>
      </w:r>
      <w:r w:rsidRPr="00985ECD">
        <w:rPr>
          <w:color w:val="0000FF"/>
        </w:rPr>
        <w:t>&gt;</w:t>
      </w:r>
    </w:p>
    <w:p w14:paraId="21BA244C" w14:textId="77777777" w:rsidR="0053562E" w:rsidRPr="00985ECD" w:rsidRDefault="0053562E" w:rsidP="0053562E">
      <w:pPr>
        <w:ind w:hanging="480"/>
      </w:pPr>
      <w:hyperlink r:id="rId1614" w:history="1">
        <w:r w:rsidRPr="00985ECD">
          <w:rPr>
            <w:b/>
            <w:bCs/>
            <w:color w:val="FF0000"/>
            <w:u w:val="single"/>
          </w:rPr>
          <w:t>-</w:t>
        </w:r>
      </w:hyperlink>
      <w:r w:rsidRPr="00985ECD">
        <w:t xml:space="preserve"> </w:t>
      </w:r>
      <w:r w:rsidRPr="00985ECD">
        <w:rPr>
          <w:color w:val="0000FF"/>
        </w:rPr>
        <w:t>&lt;</w:t>
      </w:r>
      <w:r w:rsidRPr="00985ECD">
        <w:rPr>
          <w:color w:val="990000"/>
        </w:rPr>
        <w:t>m2:NOTIFICATION_ADMIN</w:t>
      </w:r>
      <w:r w:rsidRPr="00985ECD">
        <w:rPr>
          <w:color w:val="0000FF"/>
        </w:rPr>
        <w:t>&gt;</w:t>
      </w:r>
    </w:p>
    <w:p w14:paraId="7D0F4CB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m2:EATN</w:t>
      </w:r>
      <w:r w:rsidRPr="00985ECD">
        <w:rPr>
          <w:color w:val="0000FF"/>
        </w:rPr>
        <w:t>&gt;</w:t>
      </w:r>
      <w:r w:rsidRPr="00985ECD">
        <w:rPr>
          <w:b/>
          <w:bCs/>
        </w:rPr>
        <w:t>7702702317</w:t>
      </w:r>
      <w:r w:rsidRPr="00985ECD">
        <w:rPr>
          <w:color w:val="0000FF"/>
        </w:rPr>
        <w:t>&lt;/</w:t>
      </w:r>
      <w:r w:rsidRPr="00985ECD">
        <w:rPr>
          <w:color w:val="990000"/>
        </w:rPr>
        <w:t>m2:EATN</w:t>
      </w:r>
      <w:r w:rsidRPr="00985ECD">
        <w:rPr>
          <w:color w:val="0000FF"/>
        </w:rPr>
        <w:t>&gt;</w:t>
      </w:r>
      <w:r w:rsidRPr="00985ECD">
        <w:t xml:space="preserve"> </w:t>
      </w:r>
    </w:p>
    <w:p w14:paraId="4EFF629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m2:INIT</w:t>
      </w:r>
      <w:r w:rsidRPr="00985ECD">
        <w:rPr>
          <w:color w:val="0000FF"/>
        </w:rPr>
        <w:t>&gt;</w:t>
      </w:r>
      <w:r w:rsidRPr="00985ECD">
        <w:rPr>
          <w:b/>
          <w:bCs/>
        </w:rPr>
        <w:t>BOJANGLES</w:t>
      </w:r>
      <w:r w:rsidRPr="00985ECD">
        <w:rPr>
          <w:color w:val="0000FF"/>
        </w:rPr>
        <w:t>&lt;/</w:t>
      </w:r>
      <w:r w:rsidRPr="00985ECD">
        <w:rPr>
          <w:color w:val="990000"/>
        </w:rPr>
        <w:t>m2:INIT</w:t>
      </w:r>
      <w:r w:rsidRPr="00985ECD">
        <w:rPr>
          <w:color w:val="0000FF"/>
        </w:rPr>
        <w:t>&gt;</w:t>
      </w:r>
      <w:r w:rsidRPr="00985ECD">
        <w:t xml:space="preserve"> </w:t>
      </w:r>
    </w:p>
    <w:p w14:paraId="3676582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m2:INIT_TEL_NO</w:t>
      </w:r>
      <w:r w:rsidRPr="00985ECD">
        <w:rPr>
          <w:color w:val="0000FF"/>
        </w:rPr>
        <w:t>&gt;</w:t>
      </w:r>
      <w:r w:rsidRPr="00985ECD">
        <w:rPr>
          <w:b/>
          <w:bCs/>
        </w:rPr>
        <w:t>8884448888</w:t>
      </w:r>
      <w:r w:rsidRPr="00985ECD">
        <w:rPr>
          <w:color w:val="0000FF"/>
        </w:rPr>
        <w:t>&lt;/</w:t>
      </w:r>
      <w:r w:rsidRPr="00985ECD">
        <w:rPr>
          <w:color w:val="990000"/>
        </w:rPr>
        <w:t>m2:INIT_TEL_NO</w:t>
      </w:r>
      <w:r w:rsidRPr="00985ECD">
        <w:rPr>
          <w:color w:val="0000FF"/>
        </w:rPr>
        <w:t>&gt;</w:t>
      </w:r>
      <w:r w:rsidRPr="00985ECD">
        <w:t xml:space="preserve"> </w:t>
      </w:r>
    </w:p>
    <w:p w14:paraId="751FCDF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m2:REP</w:t>
      </w:r>
      <w:r w:rsidRPr="00985ECD">
        <w:rPr>
          <w:color w:val="0000FF"/>
        </w:rPr>
        <w:t>&gt;</w:t>
      </w:r>
      <w:r w:rsidRPr="00985ECD">
        <w:rPr>
          <w:b/>
          <w:bCs/>
        </w:rPr>
        <w:t>LCSC</w:t>
      </w:r>
      <w:r w:rsidRPr="00985ECD">
        <w:rPr>
          <w:color w:val="0000FF"/>
        </w:rPr>
        <w:t>&lt;/</w:t>
      </w:r>
      <w:r w:rsidRPr="00985ECD">
        <w:rPr>
          <w:color w:val="990000"/>
        </w:rPr>
        <w:t>m2:REP</w:t>
      </w:r>
      <w:r w:rsidRPr="00985ECD">
        <w:rPr>
          <w:color w:val="0000FF"/>
        </w:rPr>
        <w:t>&gt;</w:t>
      </w:r>
      <w:r w:rsidRPr="00985ECD">
        <w:t xml:space="preserve"> </w:t>
      </w:r>
    </w:p>
    <w:p w14:paraId="602C7C3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m2:REP_TEL_NO</w:t>
      </w:r>
      <w:r w:rsidRPr="00985ECD">
        <w:rPr>
          <w:color w:val="0000FF"/>
        </w:rPr>
        <w:t>&gt;</w:t>
      </w:r>
      <w:r w:rsidRPr="00985ECD">
        <w:rPr>
          <w:b/>
          <w:bCs/>
        </w:rPr>
        <w:t>8006670807</w:t>
      </w:r>
      <w:r w:rsidRPr="00985ECD">
        <w:rPr>
          <w:color w:val="0000FF"/>
        </w:rPr>
        <w:t>&lt;/</w:t>
      </w:r>
      <w:r w:rsidRPr="00985ECD">
        <w:rPr>
          <w:color w:val="990000"/>
        </w:rPr>
        <w:t>m2:REP_TEL_NO</w:t>
      </w:r>
      <w:r w:rsidRPr="00985ECD">
        <w:rPr>
          <w:color w:val="0000FF"/>
        </w:rPr>
        <w:t>&gt;</w:t>
      </w:r>
      <w:r w:rsidRPr="00985ECD">
        <w:t xml:space="preserve"> </w:t>
      </w:r>
    </w:p>
    <w:p w14:paraId="25A6A9A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m2:DD_CD</w:t>
      </w:r>
      <w:r w:rsidRPr="00985ECD">
        <w:rPr>
          <w:color w:val="0000FF"/>
        </w:rPr>
        <w:t>&gt;</w:t>
      </w:r>
      <w:r w:rsidRPr="00985ECD">
        <w:rPr>
          <w:b/>
          <w:bCs/>
        </w:rPr>
        <w:t>20091201</w:t>
      </w:r>
      <w:r w:rsidRPr="00985ECD">
        <w:rPr>
          <w:color w:val="0000FF"/>
        </w:rPr>
        <w:t>&lt;/</w:t>
      </w:r>
      <w:r w:rsidRPr="00985ECD">
        <w:rPr>
          <w:color w:val="990000"/>
        </w:rPr>
        <w:t>m2:DD_CD</w:t>
      </w:r>
      <w:r w:rsidRPr="00985ECD">
        <w:rPr>
          <w:color w:val="0000FF"/>
        </w:rPr>
        <w:t>&gt;</w:t>
      </w:r>
      <w:r w:rsidRPr="00985ECD">
        <w:t xml:space="preserve"> </w:t>
      </w:r>
    </w:p>
    <w:p w14:paraId="05C6D9FD"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770Q886621621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14:paraId="38A5777B"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7702708864</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14:paraId="3EE588D8" w14:textId="77777777" w:rsidR="0053562E" w:rsidRPr="00985ECD" w:rsidRDefault="0053562E" w:rsidP="0053562E">
      <w:pPr>
        <w:ind w:hanging="240"/>
      </w:pPr>
      <w:r w:rsidRPr="008C51B0">
        <w:rPr>
          <w:b/>
          <w:bCs/>
          <w:color w:val="FF0000"/>
          <w:lang w:val="es-ES"/>
        </w:rPr>
        <w:t> </w:t>
      </w:r>
      <w:r w:rsidRPr="008C51B0">
        <w:rPr>
          <w:lang w:val="es-ES"/>
        </w:rPr>
        <w:t xml:space="preserve"> </w:t>
      </w:r>
      <w:r w:rsidRPr="00985ECD">
        <w:rPr>
          <w:color w:val="0000FF"/>
        </w:rPr>
        <w:t>&lt;/</w:t>
      </w:r>
      <w:r w:rsidRPr="00985ECD">
        <w:rPr>
          <w:color w:val="990000"/>
        </w:rPr>
        <w:t>m2:NOTIFICATION_ADMIN</w:t>
      </w:r>
      <w:r w:rsidRPr="00985ECD">
        <w:rPr>
          <w:color w:val="0000FF"/>
        </w:rPr>
        <w:t>&gt;</w:t>
      </w:r>
    </w:p>
    <w:p w14:paraId="06BF942C" w14:textId="77777777" w:rsidR="0053562E" w:rsidRPr="00985ECD" w:rsidRDefault="0053562E" w:rsidP="0053562E">
      <w:pPr>
        <w:ind w:hanging="480"/>
      </w:pPr>
      <w:hyperlink r:id="rId1615" w:history="1">
        <w:r w:rsidRPr="00985ECD">
          <w:rPr>
            <w:b/>
            <w:bCs/>
            <w:color w:val="FF0000"/>
            <w:u w:val="single"/>
          </w:rPr>
          <w:t>-</w:t>
        </w:r>
      </w:hyperlink>
      <w:r w:rsidRPr="00985ECD">
        <w:t xml:space="preserve"> </w:t>
      </w:r>
      <w:r w:rsidRPr="00985ECD">
        <w:rPr>
          <w:color w:val="0000FF"/>
        </w:rPr>
        <w:t>&lt;</w:t>
      </w:r>
      <w:r w:rsidRPr="00985ECD">
        <w:rPr>
          <w:color w:val="990000"/>
        </w:rPr>
        <w:t>m2:HGI_INFO</w:t>
      </w:r>
      <w:r w:rsidRPr="00985ECD">
        <w:rPr>
          <w:color w:val="0000FF"/>
        </w:rPr>
        <w:t>&gt;</w:t>
      </w:r>
    </w:p>
    <w:p w14:paraId="7EA41D5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m2:LOCNUM_HUNT</w:t>
      </w:r>
      <w:r w:rsidRPr="00985ECD">
        <w:rPr>
          <w:color w:val="0000FF"/>
        </w:rPr>
        <w:t>&gt;</w:t>
      </w:r>
      <w:r w:rsidRPr="00985ECD">
        <w:rPr>
          <w:b/>
          <w:bCs/>
        </w:rPr>
        <w:t>000</w:t>
      </w:r>
      <w:r w:rsidRPr="00985ECD">
        <w:rPr>
          <w:color w:val="0000FF"/>
        </w:rPr>
        <w:t>&lt;/</w:t>
      </w:r>
      <w:r w:rsidRPr="00985ECD">
        <w:rPr>
          <w:color w:val="990000"/>
        </w:rPr>
        <w:t>m2:LOCNUM_HUNT</w:t>
      </w:r>
      <w:r w:rsidRPr="00985ECD">
        <w:rPr>
          <w:color w:val="0000FF"/>
        </w:rPr>
        <w:t>&gt;</w:t>
      </w:r>
      <w:r w:rsidRPr="00985ECD">
        <w:t xml:space="preserve"> </w:t>
      </w:r>
    </w:p>
    <w:p w14:paraId="7905BB9C"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m2:HNUM</w:t>
      </w:r>
      <w:r w:rsidRPr="008C51B0">
        <w:rPr>
          <w:color w:val="0000FF"/>
          <w:lang w:val="es-ES"/>
        </w:rPr>
        <w:t>&gt;</w:t>
      </w:r>
      <w:r w:rsidRPr="008C51B0">
        <w:rPr>
          <w:b/>
          <w:bCs/>
          <w:lang w:val="es-ES"/>
        </w:rPr>
        <w:t>00001</w:t>
      </w:r>
      <w:r w:rsidRPr="008C51B0">
        <w:rPr>
          <w:color w:val="0000FF"/>
          <w:lang w:val="es-ES"/>
        </w:rPr>
        <w:t>&lt;/</w:t>
      </w:r>
      <w:r w:rsidRPr="008C51B0">
        <w:rPr>
          <w:color w:val="990000"/>
          <w:lang w:val="es-ES"/>
        </w:rPr>
        <w:t>m2:HNUM</w:t>
      </w:r>
      <w:r w:rsidRPr="008C51B0">
        <w:rPr>
          <w:color w:val="0000FF"/>
          <w:lang w:val="es-ES"/>
        </w:rPr>
        <w:t>&gt;</w:t>
      </w:r>
      <w:r w:rsidRPr="008C51B0">
        <w:rPr>
          <w:lang w:val="es-ES"/>
        </w:rPr>
        <w:t xml:space="preserve"> </w:t>
      </w:r>
    </w:p>
    <w:p w14:paraId="6BFB545E"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m2:HA</w:t>
      </w:r>
      <w:r w:rsidRPr="008C51B0">
        <w:rPr>
          <w:color w:val="0000FF"/>
          <w:lang w:val="es-ES"/>
        </w:rPr>
        <w:t>&gt;</w:t>
      </w:r>
      <w:r w:rsidRPr="008C51B0">
        <w:rPr>
          <w:b/>
          <w:bCs/>
          <w:lang w:val="es-ES"/>
        </w:rPr>
        <w:t>N</w:t>
      </w:r>
      <w:r w:rsidRPr="008C51B0">
        <w:rPr>
          <w:color w:val="0000FF"/>
          <w:lang w:val="es-ES"/>
        </w:rPr>
        <w:t>&lt;/</w:t>
      </w:r>
      <w:r w:rsidRPr="008C51B0">
        <w:rPr>
          <w:color w:val="990000"/>
          <w:lang w:val="es-ES"/>
        </w:rPr>
        <w:t>m2:HA</w:t>
      </w:r>
      <w:r w:rsidRPr="008C51B0">
        <w:rPr>
          <w:color w:val="0000FF"/>
          <w:lang w:val="es-ES"/>
        </w:rPr>
        <w:t>&gt;</w:t>
      </w:r>
      <w:r w:rsidRPr="008C51B0">
        <w:rPr>
          <w:lang w:val="es-ES"/>
        </w:rPr>
        <w:t xml:space="preserve"> </w:t>
      </w:r>
    </w:p>
    <w:p w14:paraId="23E08E5D"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m2:HID</w:t>
      </w:r>
      <w:r w:rsidRPr="00985ECD">
        <w:rPr>
          <w:color w:val="0000FF"/>
        </w:rPr>
        <w:t>&gt;</w:t>
      </w:r>
      <w:r w:rsidRPr="00985ECD">
        <w:rPr>
          <w:b/>
          <w:bCs/>
        </w:rPr>
        <w:t>N</w:t>
      </w:r>
      <w:r w:rsidRPr="00985ECD">
        <w:rPr>
          <w:color w:val="0000FF"/>
        </w:rPr>
        <w:t>&lt;/</w:t>
      </w:r>
      <w:r w:rsidRPr="00985ECD">
        <w:rPr>
          <w:color w:val="990000"/>
        </w:rPr>
        <w:t>m2:HID</w:t>
      </w:r>
      <w:r w:rsidRPr="00985ECD">
        <w:rPr>
          <w:color w:val="0000FF"/>
        </w:rPr>
        <w:t>&gt;</w:t>
      </w:r>
      <w:r w:rsidRPr="00985ECD">
        <w:t xml:space="preserve"> </w:t>
      </w:r>
    </w:p>
    <w:p w14:paraId="78C25522" w14:textId="77777777" w:rsidR="0053562E" w:rsidRPr="00985ECD" w:rsidRDefault="0053562E" w:rsidP="0053562E">
      <w:pPr>
        <w:ind w:hanging="480"/>
      </w:pPr>
      <w:hyperlink r:id="rId1616" w:history="1">
        <w:r w:rsidRPr="00985ECD">
          <w:rPr>
            <w:b/>
            <w:bCs/>
            <w:color w:val="FF0000"/>
            <w:u w:val="single"/>
          </w:rPr>
          <w:t>-</w:t>
        </w:r>
      </w:hyperlink>
      <w:r w:rsidRPr="00985ECD">
        <w:t xml:space="preserve"> </w:t>
      </w:r>
      <w:r w:rsidRPr="00985ECD">
        <w:rPr>
          <w:color w:val="0000FF"/>
        </w:rPr>
        <w:t>&lt;</w:t>
      </w:r>
      <w:r w:rsidRPr="00985ECD">
        <w:rPr>
          <w:color w:val="990000"/>
        </w:rPr>
        <w:t>m2:HGI_DET</w:t>
      </w:r>
      <w:r w:rsidRPr="00985ECD">
        <w:rPr>
          <w:color w:val="0000FF"/>
        </w:rPr>
        <w:t>&gt;</w:t>
      </w:r>
    </w:p>
    <w:p w14:paraId="5248E0E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m2:HTSEQ</w:t>
      </w:r>
      <w:r w:rsidRPr="00985ECD">
        <w:rPr>
          <w:color w:val="0000FF"/>
        </w:rPr>
        <w:t>&gt;</w:t>
      </w:r>
      <w:r w:rsidRPr="00985ECD">
        <w:rPr>
          <w:b/>
          <w:bCs/>
        </w:rPr>
        <w:t>0001</w:t>
      </w:r>
      <w:r w:rsidRPr="00985ECD">
        <w:rPr>
          <w:color w:val="0000FF"/>
        </w:rPr>
        <w:t>&lt;/</w:t>
      </w:r>
      <w:r w:rsidRPr="00985ECD">
        <w:rPr>
          <w:color w:val="990000"/>
        </w:rPr>
        <w:t>m2:HTSEQ</w:t>
      </w:r>
      <w:r w:rsidRPr="00985ECD">
        <w:rPr>
          <w:color w:val="0000FF"/>
        </w:rPr>
        <w:t>&gt;</w:t>
      </w:r>
      <w:r w:rsidRPr="00985ECD">
        <w:t xml:space="preserve"> </w:t>
      </w:r>
    </w:p>
    <w:p w14:paraId="50E8D8F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7702702317</w:t>
      </w:r>
      <w:r w:rsidRPr="00985ECD">
        <w:rPr>
          <w:color w:val="0000FF"/>
        </w:rPr>
        <w:t>&lt;/</w:t>
      </w:r>
      <w:r w:rsidRPr="00985ECD">
        <w:rPr>
          <w:color w:val="990000"/>
        </w:rPr>
        <w:t>m2:HTN</w:t>
      </w:r>
      <w:r w:rsidRPr="00985ECD">
        <w:rPr>
          <w:color w:val="0000FF"/>
        </w:rPr>
        <w:t>&gt;</w:t>
      </w:r>
      <w:r w:rsidRPr="00985ECD">
        <w:t xml:space="preserve"> </w:t>
      </w:r>
    </w:p>
    <w:p w14:paraId="0FD7FD15" w14:textId="77777777" w:rsidR="0053562E" w:rsidRPr="008C51B0" w:rsidRDefault="0053562E" w:rsidP="0053562E">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14:paraId="6C14CC71" w14:textId="77777777" w:rsidR="0053562E" w:rsidRPr="008C51B0" w:rsidRDefault="0053562E" w:rsidP="0053562E">
      <w:pPr>
        <w:ind w:hanging="480"/>
        <w:rPr>
          <w:lang w:val="es-ES"/>
        </w:rPr>
      </w:pPr>
      <w:hyperlink r:id="rId1617"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74F405A1"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0002</w:t>
      </w:r>
      <w:r w:rsidRPr="00985ECD">
        <w:rPr>
          <w:color w:val="0000FF"/>
        </w:rPr>
        <w:t>&lt;/</w:t>
      </w:r>
      <w:r w:rsidRPr="00985ECD">
        <w:rPr>
          <w:color w:val="990000"/>
        </w:rPr>
        <w:t>m2:HTSEQ</w:t>
      </w:r>
      <w:r w:rsidRPr="00985ECD">
        <w:rPr>
          <w:color w:val="0000FF"/>
        </w:rPr>
        <w:t>&gt;</w:t>
      </w:r>
      <w:r w:rsidRPr="00985ECD">
        <w:t xml:space="preserve"> </w:t>
      </w:r>
    </w:p>
    <w:p w14:paraId="5088F7F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7702705183</w:t>
      </w:r>
      <w:r w:rsidRPr="00985ECD">
        <w:rPr>
          <w:color w:val="0000FF"/>
        </w:rPr>
        <w:t>&lt;/</w:t>
      </w:r>
      <w:r w:rsidRPr="00985ECD">
        <w:rPr>
          <w:color w:val="990000"/>
        </w:rPr>
        <w:t>m2:HTN</w:t>
      </w:r>
      <w:r w:rsidRPr="00985ECD">
        <w:rPr>
          <w:color w:val="0000FF"/>
        </w:rPr>
        <w:t>&gt;</w:t>
      </w:r>
      <w:r w:rsidRPr="00985ECD">
        <w:t xml:space="preserve"> </w:t>
      </w:r>
    </w:p>
    <w:p w14:paraId="319E5A2F" w14:textId="77777777" w:rsidR="0053562E" w:rsidRPr="008C51B0" w:rsidRDefault="0053562E" w:rsidP="0053562E">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14:paraId="22F69C89" w14:textId="77777777" w:rsidR="0053562E" w:rsidRPr="008C51B0" w:rsidRDefault="0053562E" w:rsidP="0053562E">
      <w:pPr>
        <w:ind w:hanging="480"/>
        <w:rPr>
          <w:lang w:val="es-ES"/>
        </w:rPr>
      </w:pPr>
      <w:hyperlink r:id="rId1618"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69DFF6FA"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0003</w:t>
      </w:r>
      <w:r w:rsidRPr="00985ECD">
        <w:rPr>
          <w:color w:val="0000FF"/>
        </w:rPr>
        <w:t>&lt;/</w:t>
      </w:r>
      <w:r w:rsidRPr="00985ECD">
        <w:rPr>
          <w:color w:val="990000"/>
        </w:rPr>
        <w:t>m2:HTSEQ</w:t>
      </w:r>
      <w:r w:rsidRPr="00985ECD">
        <w:rPr>
          <w:color w:val="0000FF"/>
        </w:rPr>
        <w:t>&gt;</w:t>
      </w:r>
      <w:r w:rsidRPr="00985ECD">
        <w:t xml:space="preserve"> </w:t>
      </w:r>
    </w:p>
    <w:p w14:paraId="5012D26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7702708109</w:t>
      </w:r>
      <w:r w:rsidRPr="00985ECD">
        <w:rPr>
          <w:color w:val="0000FF"/>
        </w:rPr>
        <w:t>&lt;/</w:t>
      </w:r>
      <w:r w:rsidRPr="00985ECD">
        <w:rPr>
          <w:color w:val="990000"/>
        </w:rPr>
        <w:t>m2:HTN</w:t>
      </w:r>
      <w:r w:rsidRPr="00985ECD">
        <w:rPr>
          <w:color w:val="0000FF"/>
        </w:rPr>
        <w:t>&gt;</w:t>
      </w:r>
      <w:r w:rsidRPr="00985ECD">
        <w:t xml:space="preserve"> </w:t>
      </w:r>
    </w:p>
    <w:p w14:paraId="7D1E7D60" w14:textId="77777777" w:rsidR="0053562E" w:rsidRPr="008C51B0" w:rsidRDefault="0053562E" w:rsidP="0053562E">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14:paraId="15BCC26A" w14:textId="77777777" w:rsidR="0053562E" w:rsidRPr="008C51B0" w:rsidRDefault="0053562E" w:rsidP="0053562E">
      <w:pPr>
        <w:ind w:hanging="480"/>
        <w:rPr>
          <w:lang w:val="es-ES"/>
        </w:rPr>
      </w:pPr>
      <w:hyperlink r:id="rId1619"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057B1DC6"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0004</w:t>
      </w:r>
      <w:r w:rsidRPr="00985ECD">
        <w:rPr>
          <w:color w:val="0000FF"/>
        </w:rPr>
        <w:t>&lt;/</w:t>
      </w:r>
      <w:r w:rsidRPr="00985ECD">
        <w:rPr>
          <w:color w:val="990000"/>
        </w:rPr>
        <w:t>m2:HTSEQ</w:t>
      </w:r>
      <w:r w:rsidRPr="00985ECD">
        <w:rPr>
          <w:color w:val="0000FF"/>
        </w:rPr>
        <w:t>&gt;</w:t>
      </w:r>
      <w:r w:rsidRPr="00985ECD">
        <w:t xml:space="preserve"> </w:t>
      </w:r>
    </w:p>
    <w:p w14:paraId="5F31F06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7702708913</w:t>
      </w:r>
      <w:r w:rsidRPr="00985ECD">
        <w:rPr>
          <w:color w:val="0000FF"/>
        </w:rPr>
        <w:t>&lt;/</w:t>
      </w:r>
      <w:r w:rsidRPr="00985ECD">
        <w:rPr>
          <w:color w:val="990000"/>
        </w:rPr>
        <w:t>m2:HTN</w:t>
      </w:r>
      <w:r w:rsidRPr="00985ECD">
        <w:rPr>
          <w:color w:val="0000FF"/>
        </w:rPr>
        <w:t>&gt;</w:t>
      </w:r>
      <w:r w:rsidRPr="00985ECD">
        <w:t xml:space="preserve"> </w:t>
      </w:r>
    </w:p>
    <w:p w14:paraId="19E1419E" w14:textId="77777777" w:rsidR="0053562E" w:rsidRPr="008C51B0" w:rsidRDefault="0053562E" w:rsidP="0053562E">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14:paraId="719F10D4" w14:textId="77777777" w:rsidR="0053562E" w:rsidRPr="008C51B0" w:rsidRDefault="0053562E" w:rsidP="0053562E">
      <w:pPr>
        <w:ind w:hanging="24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m2:HGI_INFO</w:t>
      </w:r>
      <w:r w:rsidRPr="008C51B0">
        <w:rPr>
          <w:color w:val="0000FF"/>
          <w:lang w:val="es-ES"/>
        </w:rPr>
        <w:t>&gt;</w:t>
      </w:r>
    </w:p>
    <w:p w14:paraId="7E558B53" w14:textId="77777777" w:rsidR="0053562E" w:rsidRPr="00985ECD" w:rsidRDefault="0053562E" w:rsidP="0053562E">
      <w:pPr>
        <w:ind w:hanging="480"/>
      </w:pPr>
      <w:hyperlink r:id="rId1620" w:history="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14:paraId="32CEE82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14:paraId="46AD543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00001</w:t>
      </w:r>
      <w:r w:rsidRPr="00985ECD">
        <w:rPr>
          <w:color w:val="0000FF"/>
        </w:rPr>
        <w:t>&lt;/</w:t>
      </w:r>
      <w:r w:rsidRPr="00985ECD">
        <w:rPr>
          <w:color w:val="990000"/>
        </w:rPr>
        <w:t>m2:LNUM</w:t>
      </w:r>
      <w:r w:rsidRPr="00985ECD">
        <w:rPr>
          <w:color w:val="0000FF"/>
        </w:rPr>
        <w:t>&gt;</w:t>
      </w:r>
      <w:r w:rsidRPr="00985ECD">
        <w:t xml:space="preserve"> </w:t>
      </w:r>
    </w:p>
    <w:p w14:paraId="0284D4B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7702702317</w:t>
      </w:r>
      <w:r w:rsidRPr="00985ECD">
        <w:rPr>
          <w:color w:val="0000FF"/>
        </w:rPr>
        <w:t>&lt;/</w:t>
      </w:r>
      <w:r w:rsidRPr="00985ECD">
        <w:rPr>
          <w:color w:val="990000"/>
        </w:rPr>
        <w:t>m2:TNS</w:t>
      </w:r>
      <w:r w:rsidRPr="00985ECD">
        <w:rPr>
          <w:color w:val="0000FF"/>
        </w:rPr>
        <w:t>&gt;</w:t>
      </w:r>
      <w:r w:rsidRPr="00985ECD">
        <w:t xml:space="preserve"> </w:t>
      </w:r>
    </w:p>
    <w:p w14:paraId="3CE056C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14:paraId="056EE1C7" w14:textId="77777777" w:rsidR="0053562E" w:rsidRPr="00985ECD" w:rsidRDefault="0053562E" w:rsidP="0053562E">
      <w:pPr>
        <w:ind w:hanging="480"/>
      </w:pPr>
      <w:hyperlink r:id="rId1621" w:history="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14:paraId="09D8379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14:paraId="46DA048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00002</w:t>
      </w:r>
      <w:r w:rsidRPr="00985ECD">
        <w:rPr>
          <w:color w:val="0000FF"/>
        </w:rPr>
        <w:t>&lt;/</w:t>
      </w:r>
      <w:r w:rsidRPr="00985ECD">
        <w:rPr>
          <w:color w:val="990000"/>
        </w:rPr>
        <w:t>m2:LNUM</w:t>
      </w:r>
      <w:r w:rsidRPr="00985ECD">
        <w:rPr>
          <w:color w:val="0000FF"/>
        </w:rPr>
        <w:t>&gt;</w:t>
      </w:r>
      <w:r w:rsidRPr="00985ECD">
        <w:t xml:space="preserve"> </w:t>
      </w:r>
    </w:p>
    <w:p w14:paraId="34EBC8D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7702705183</w:t>
      </w:r>
      <w:r w:rsidRPr="00985ECD">
        <w:rPr>
          <w:color w:val="0000FF"/>
        </w:rPr>
        <w:t>&lt;/</w:t>
      </w:r>
      <w:r w:rsidRPr="00985ECD">
        <w:rPr>
          <w:color w:val="990000"/>
        </w:rPr>
        <w:t>m2:TNS</w:t>
      </w:r>
      <w:r w:rsidRPr="00985ECD">
        <w:rPr>
          <w:color w:val="0000FF"/>
        </w:rPr>
        <w:t>&gt;</w:t>
      </w:r>
      <w:r w:rsidRPr="00985ECD">
        <w:t xml:space="preserve"> </w:t>
      </w:r>
    </w:p>
    <w:p w14:paraId="5484C33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14:paraId="0442BA8E" w14:textId="77777777" w:rsidR="0053562E" w:rsidRPr="00985ECD" w:rsidRDefault="0053562E" w:rsidP="0053562E">
      <w:pPr>
        <w:ind w:hanging="480"/>
      </w:pPr>
      <w:hyperlink r:id="rId1622" w:history="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14:paraId="0EFB805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14:paraId="6176C67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00003</w:t>
      </w:r>
      <w:r w:rsidRPr="00985ECD">
        <w:rPr>
          <w:color w:val="0000FF"/>
        </w:rPr>
        <w:t>&lt;/</w:t>
      </w:r>
      <w:r w:rsidRPr="00985ECD">
        <w:rPr>
          <w:color w:val="990000"/>
        </w:rPr>
        <w:t>m2:LNUM</w:t>
      </w:r>
      <w:r w:rsidRPr="00985ECD">
        <w:rPr>
          <w:color w:val="0000FF"/>
        </w:rPr>
        <w:t>&gt;</w:t>
      </w:r>
      <w:r w:rsidRPr="00985ECD">
        <w:t xml:space="preserve"> </w:t>
      </w:r>
    </w:p>
    <w:p w14:paraId="24A8CD0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7702708109</w:t>
      </w:r>
      <w:r w:rsidRPr="00985ECD">
        <w:rPr>
          <w:color w:val="0000FF"/>
        </w:rPr>
        <w:t>&lt;/</w:t>
      </w:r>
      <w:r w:rsidRPr="00985ECD">
        <w:rPr>
          <w:color w:val="990000"/>
        </w:rPr>
        <w:t>m2:TNS</w:t>
      </w:r>
      <w:r w:rsidRPr="00985ECD">
        <w:rPr>
          <w:color w:val="0000FF"/>
        </w:rPr>
        <w:t>&gt;</w:t>
      </w:r>
      <w:r w:rsidRPr="00985ECD">
        <w:t xml:space="preserve"> </w:t>
      </w:r>
    </w:p>
    <w:p w14:paraId="7ACE3A7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14:paraId="54A4E408" w14:textId="77777777" w:rsidR="0053562E" w:rsidRPr="00985ECD" w:rsidRDefault="0053562E" w:rsidP="0053562E">
      <w:pPr>
        <w:ind w:hanging="480"/>
      </w:pPr>
      <w:hyperlink r:id="rId1623" w:history="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14:paraId="54CCDEC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14:paraId="528C146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00004</w:t>
      </w:r>
      <w:r w:rsidRPr="00985ECD">
        <w:rPr>
          <w:color w:val="0000FF"/>
        </w:rPr>
        <w:t>&lt;/</w:t>
      </w:r>
      <w:r w:rsidRPr="00985ECD">
        <w:rPr>
          <w:color w:val="990000"/>
        </w:rPr>
        <w:t>m2:LNUM</w:t>
      </w:r>
      <w:r w:rsidRPr="00985ECD">
        <w:rPr>
          <w:color w:val="0000FF"/>
        </w:rPr>
        <w:t>&gt;</w:t>
      </w:r>
      <w:r w:rsidRPr="00985ECD">
        <w:t xml:space="preserve"> </w:t>
      </w:r>
    </w:p>
    <w:p w14:paraId="62F844A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7702708913</w:t>
      </w:r>
      <w:r w:rsidRPr="00985ECD">
        <w:rPr>
          <w:color w:val="0000FF"/>
        </w:rPr>
        <w:t>&lt;/</w:t>
      </w:r>
      <w:r w:rsidRPr="00985ECD">
        <w:rPr>
          <w:color w:val="990000"/>
        </w:rPr>
        <w:t>m2:TNS</w:t>
      </w:r>
      <w:r w:rsidRPr="00985ECD">
        <w:rPr>
          <w:color w:val="0000FF"/>
        </w:rPr>
        <w:t>&gt;</w:t>
      </w:r>
      <w:r w:rsidRPr="00985ECD">
        <w:t xml:space="preserve"> </w:t>
      </w:r>
    </w:p>
    <w:p w14:paraId="696FB20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14:paraId="7D0EC409" w14:textId="77777777" w:rsidR="0053562E" w:rsidRPr="00985ECD" w:rsidRDefault="0053562E" w:rsidP="0053562E">
      <w:pPr>
        <w:ind w:hanging="480"/>
      </w:pPr>
      <w:hyperlink r:id="rId1624" w:history="1">
        <w:r w:rsidRPr="00985ECD">
          <w:rPr>
            <w:b/>
            <w:bCs/>
            <w:color w:val="FF0000"/>
            <w:u w:val="single"/>
          </w:rPr>
          <w:t>-</w:t>
        </w:r>
      </w:hyperlink>
      <w:r w:rsidRPr="00985ECD">
        <w:t xml:space="preserve"> </w:t>
      </w:r>
      <w:r w:rsidRPr="00985ECD">
        <w:rPr>
          <w:color w:val="0000FF"/>
        </w:rPr>
        <w:t>&lt;</w:t>
      </w:r>
      <w:r w:rsidRPr="00985ECD">
        <w:rPr>
          <w:color w:val="990000"/>
        </w:rPr>
        <w:t>m2:DIRECTORY_INFO</w:t>
      </w:r>
      <w:r w:rsidRPr="00985ECD">
        <w:rPr>
          <w:color w:val="0000FF"/>
        </w:rPr>
        <w:t>&gt;</w:t>
      </w:r>
    </w:p>
    <w:p w14:paraId="3A837E4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m2:DLNUM</w:t>
      </w:r>
      <w:r w:rsidRPr="00985ECD">
        <w:rPr>
          <w:color w:val="0000FF"/>
        </w:rPr>
        <w:t>&gt;</w:t>
      </w:r>
      <w:r w:rsidRPr="00985ECD">
        <w:rPr>
          <w:b/>
          <w:bCs/>
        </w:rPr>
        <w:t>0001</w:t>
      </w:r>
      <w:r w:rsidRPr="00985ECD">
        <w:rPr>
          <w:color w:val="0000FF"/>
        </w:rPr>
        <w:t>&lt;/</w:t>
      </w:r>
      <w:r w:rsidRPr="00985ECD">
        <w:rPr>
          <w:color w:val="990000"/>
        </w:rPr>
        <w:t>m2:DLNUM</w:t>
      </w:r>
      <w:r w:rsidRPr="00985ECD">
        <w:rPr>
          <w:color w:val="0000FF"/>
        </w:rPr>
        <w:t>&gt;</w:t>
      </w:r>
      <w:r w:rsidRPr="00985ECD">
        <w:t xml:space="preserve"> </w:t>
      </w:r>
    </w:p>
    <w:p w14:paraId="618FA6E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m2:LTN</w:t>
      </w:r>
      <w:r w:rsidRPr="00985ECD">
        <w:rPr>
          <w:color w:val="0000FF"/>
        </w:rPr>
        <w:t>&gt;</w:t>
      </w:r>
      <w:r w:rsidRPr="00985ECD">
        <w:rPr>
          <w:b/>
          <w:bCs/>
        </w:rPr>
        <w:t>7702702317</w:t>
      </w:r>
      <w:r w:rsidRPr="00985ECD">
        <w:rPr>
          <w:color w:val="0000FF"/>
        </w:rPr>
        <w:t>&lt;/</w:t>
      </w:r>
      <w:r w:rsidRPr="00985ECD">
        <w:rPr>
          <w:color w:val="990000"/>
        </w:rPr>
        <w:t>m2:LTN</w:t>
      </w:r>
      <w:r w:rsidRPr="00985ECD">
        <w:rPr>
          <w:color w:val="0000FF"/>
        </w:rPr>
        <w:t>&gt;</w:t>
      </w:r>
      <w:r w:rsidRPr="00985ECD">
        <w:t xml:space="preserve"> </w:t>
      </w:r>
    </w:p>
    <w:p w14:paraId="5F01FE1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m2:LACT</w:t>
      </w:r>
      <w:r w:rsidRPr="00985ECD">
        <w:rPr>
          <w:color w:val="0000FF"/>
        </w:rPr>
        <w:t>&gt;</w:t>
      </w:r>
      <w:r w:rsidRPr="00985ECD">
        <w:rPr>
          <w:b/>
          <w:bCs/>
        </w:rPr>
        <w:t>D</w:t>
      </w:r>
      <w:r w:rsidRPr="00985ECD">
        <w:rPr>
          <w:color w:val="0000FF"/>
        </w:rPr>
        <w:t>&lt;/</w:t>
      </w:r>
      <w:r w:rsidRPr="00985ECD">
        <w:rPr>
          <w:color w:val="990000"/>
        </w:rPr>
        <w:t>m2:LACT</w:t>
      </w:r>
      <w:r w:rsidRPr="00985ECD">
        <w:rPr>
          <w:color w:val="0000FF"/>
        </w:rPr>
        <w:t>&gt;</w:t>
      </w:r>
      <w:r w:rsidRPr="00985ECD">
        <w:t xml:space="preserve"> </w:t>
      </w:r>
    </w:p>
    <w:p w14:paraId="6A7CEDC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m2:LISTNM</w:t>
      </w:r>
      <w:r w:rsidRPr="00985ECD">
        <w:rPr>
          <w:color w:val="0000FF"/>
        </w:rPr>
        <w:t>&gt;</w:t>
      </w:r>
      <w:r w:rsidRPr="00985ECD">
        <w:rPr>
          <w:b/>
          <w:bCs/>
        </w:rPr>
        <w:t>King</w:t>
      </w:r>
      <w:r w:rsidRPr="00985ECD">
        <w:rPr>
          <w:color w:val="0000FF"/>
        </w:rPr>
        <w:t>&lt;/</w:t>
      </w:r>
      <w:r w:rsidRPr="00985ECD">
        <w:rPr>
          <w:color w:val="990000"/>
        </w:rPr>
        <w:t>m2:LISTNM</w:t>
      </w:r>
      <w:r w:rsidRPr="00985ECD">
        <w:rPr>
          <w:color w:val="0000FF"/>
        </w:rPr>
        <w:t>&gt;</w:t>
      </w:r>
      <w:r w:rsidRPr="00985ECD">
        <w:t xml:space="preserve"> </w:t>
      </w:r>
    </w:p>
    <w:p w14:paraId="55BBB59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m2:DIRECTORY_INFO</w:t>
      </w:r>
      <w:r w:rsidRPr="00985ECD">
        <w:rPr>
          <w:color w:val="0000FF"/>
        </w:rPr>
        <w:t>&gt;</w:t>
      </w:r>
    </w:p>
    <w:p w14:paraId="1D31BC05" w14:textId="77777777" w:rsidR="0053562E" w:rsidRPr="00985ECD" w:rsidRDefault="0053562E" w:rsidP="0053562E">
      <w:pPr>
        <w:ind w:hanging="480"/>
      </w:pPr>
      <w:hyperlink r:id="rId1625" w:history="1">
        <w:r w:rsidRPr="00985ECD">
          <w:rPr>
            <w:b/>
            <w:bCs/>
            <w:color w:val="FF0000"/>
            <w:u w:val="single"/>
          </w:rPr>
          <w:t>-</w:t>
        </w:r>
      </w:hyperlink>
      <w:r w:rsidRPr="00985ECD">
        <w:t xml:space="preserve"> </w:t>
      </w:r>
      <w:r w:rsidRPr="00985ECD">
        <w:rPr>
          <w:color w:val="0000FF"/>
        </w:rPr>
        <w:t>&lt;</w:t>
      </w:r>
      <w:r w:rsidRPr="00985ECD">
        <w:rPr>
          <w:color w:val="990000"/>
        </w:rPr>
        <w:t>m2:DIRECTORY_INFO</w:t>
      </w:r>
      <w:r w:rsidRPr="00985ECD">
        <w:rPr>
          <w:color w:val="0000FF"/>
        </w:rPr>
        <w:t>&gt;</w:t>
      </w:r>
    </w:p>
    <w:p w14:paraId="1806C9B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m2:DLNUM</w:t>
      </w:r>
      <w:r w:rsidRPr="00985ECD">
        <w:rPr>
          <w:color w:val="0000FF"/>
        </w:rPr>
        <w:t>&gt;</w:t>
      </w:r>
      <w:r w:rsidRPr="00985ECD">
        <w:rPr>
          <w:b/>
          <w:bCs/>
        </w:rPr>
        <w:t>0002</w:t>
      </w:r>
      <w:r w:rsidRPr="00985ECD">
        <w:rPr>
          <w:color w:val="0000FF"/>
        </w:rPr>
        <w:t>&lt;/</w:t>
      </w:r>
      <w:r w:rsidRPr="00985ECD">
        <w:rPr>
          <w:color w:val="990000"/>
        </w:rPr>
        <w:t>m2:DLNUM</w:t>
      </w:r>
      <w:r w:rsidRPr="00985ECD">
        <w:rPr>
          <w:color w:val="0000FF"/>
        </w:rPr>
        <w:t>&gt;</w:t>
      </w:r>
      <w:r w:rsidRPr="00985ECD">
        <w:t xml:space="preserve"> </w:t>
      </w:r>
    </w:p>
    <w:p w14:paraId="5774FFF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m2:LTN</w:t>
      </w:r>
      <w:r w:rsidRPr="00985ECD">
        <w:rPr>
          <w:color w:val="0000FF"/>
        </w:rPr>
        <w:t>&gt;</w:t>
      </w:r>
      <w:r w:rsidRPr="00985ECD">
        <w:rPr>
          <w:b/>
          <w:bCs/>
        </w:rPr>
        <w:t>7702702317</w:t>
      </w:r>
      <w:r w:rsidRPr="00985ECD">
        <w:rPr>
          <w:color w:val="0000FF"/>
        </w:rPr>
        <w:t>&lt;/</w:t>
      </w:r>
      <w:r w:rsidRPr="00985ECD">
        <w:rPr>
          <w:color w:val="990000"/>
        </w:rPr>
        <w:t>m2:LTN</w:t>
      </w:r>
      <w:r w:rsidRPr="00985ECD">
        <w:rPr>
          <w:color w:val="0000FF"/>
        </w:rPr>
        <w:t>&gt;</w:t>
      </w:r>
      <w:r w:rsidRPr="00985ECD">
        <w:t xml:space="preserve"> </w:t>
      </w:r>
    </w:p>
    <w:p w14:paraId="3E8B9C9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m2:LACT</w:t>
      </w:r>
      <w:r w:rsidRPr="00985ECD">
        <w:rPr>
          <w:color w:val="0000FF"/>
        </w:rPr>
        <w:t>&gt;</w:t>
      </w:r>
      <w:r w:rsidRPr="00985ECD">
        <w:rPr>
          <w:b/>
          <w:bCs/>
        </w:rPr>
        <w:t>N</w:t>
      </w:r>
      <w:r w:rsidRPr="00985ECD">
        <w:rPr>
          <w:color w:val="0000FF"/>
        </w:rPr>
        <w:t>&lt;/</w:t>
      </w:r>
      <w:r w:rsidRPr="00985ECD">
        <w:rPr>
          <w:color w:val="990000"/>
        </w:rPr>
        <w:t>m2:LACT</w:t>
      </w:r>
      <w:r w:rsidRPr="00985ECD">
        <w:rPr>
          <w:color w:val="0000FF"/>
        </w:rPr>
        <w:t>&gt;</w:t>
      </w:r>
      <w:r w:rsidRPr="00985ECD">
        <w:t xml:space="preserve"> </w:t>
      </w:r>
    </w:p>
    <w:p w14:paraId="0D021C4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m2:LTY</w:t>
      </w:r>
      <w:r w:rsidRPr="00985ECD">
        <w:rPr>
          <w:color w:val="0000FF"/>
        </w:rPr>
        <w:t>&gt;</w:t>
      </w:r>
      <w:r w:rsidRPr="00985ECD">
        <w:rPr>
          <w:b/>
          <w:bCs/>
        </w:rPr>
        <w:t>1</w:t>
      </w:r>
      <w:r w:rsidRPr="00985ECD">
        <w:rPr>
          <w:color w:val="0000FF"/>
        </w:rPr>
        <w:t>&lt;/</w:t>
      </w:r>
      <w:r w:rsidRPr="00985ECD">
        <w:rPr>
          <w:color w:val="990000"/>
        </w:rPr>
        <w:t>m2:LTY</w:t>
      </w:r>
      <w:r w:rsidRPr="00985ECD">
        <w:rPr>
          <w:color w:val="0000FF"/>
        </w:rPr>
        <w:t>&gt;</w:t>
      </w:r>
      <w:r w:rsidRPr="00985ECD">
        <w:t xml:space="preserve"> </w:t>
      </w:r>
    </w:p>
    <w:p w14:paraId="2502983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m2:STYC</w:t>
      </w:r>
      <w:r w:rsidRPr="00985ECD">
        <w:rPr>
          <w:color w:val="0000FF"/>
        </w:rPr>
        <w:t>&gt;</w:t>
      </w:r>
      <w:r w:rsidRPr="00985ECD">
        <w:rPr>
          <w:b/>
          <w:bCs/>
        </w:rPr>
        <w:t>SL</w:t>
      </w:r>
      <w:r w:rsidRPr="00985ECD">
        <w:rPr>
          <w:color w:val="0000FF"/>
        </w:rPr>
        <w:t>&lt;/</w:t>
      </w:r>
      <w:r w:rsidRPr="00985ECD">
        <w:rPr>
          <w:color w:val="990000"/>
        </w:rPr>
        <w:t>m2:STYC</w:t>
      </w:r>
      <w:r w:rsidRPr="00985ECD">
        <w:rPr>
          <w:color w:val="0000FF"/>
        </w:rPr>
        <w:t>&gt;</w:t>
      </w:r>
      <w:r w:rsidRPr="00985ECD">
        <w:t xml:space="preserve"> </w:t>
      </w:r>
    </w:p>
    <w:p w14:paraId="6F96756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m2:DOI</w:t>
      </w:r>
      <w:r w:rsidRPr="00985ECD">
        <w:rPr>
          <w:color w:val="0000FF"/>
        </w:rPr>
        <w:t>&gt;</w:t>
      </w:r>
      <w:r w:rsidRPr="00985ECD">
        <w:rPr>
          <w:b/>
          <w:bCs/>
        </w:rPr>
        <w:t>0</w:t>
      </w:r>
      <w:r w:rsidRPr="00985ECD">
        <w:rPr>
          <w:color w:val="0000FF"/>
        </w:rPr>
        <w:t>&lt;/</w:t>
      </w:r>
      <w:r w:rsidRPr="00985ECD">
        <w:rPr>
          <w:color w:val="990000"/>
        </w:rPr>
        <w:t>m2:DOI</w:t>
      </w:r>
      <w:r w:rsidRPr="00985ECD">
        <w:rPr>
          <w:color w:val="0000FF"/>
        </w:rPr>
        <w:t>&gt;</w:t>
      </w:r>
      <w:r w:rsidRPr="00985ECD">
        <w:t xml:space="preserve"> </w:t>
      </w:r>
    </w:p>
    <w:p w14:paraId="7A23FC0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m2:TOA</w:t>
      </w:r>
      <w:r w:rsidRPr="00985ECD">
        <w:rPr>
          <w:color w:val="0000FF"/>
        </w:rPr>
        <w:t>&gt;</w:t>
      </w:r>
      <w:r w:rsidRPr="00985ECD">
        <w:rPr>
          <w:b/>
          <w:bCs/>
        </w:rPr>
        <w:t>B</w:t>
      </w:r>
      <w:r w:rsidRPr="00985ECD">
        <w:rPr>
          <w:color w:val="0000FF"/>
        </w:rPr>
        <w:t>&lt;/</w:t>
      </w:r>
      <w:r w:rsidRPr="00985ECD">
        <w:rPr>
          <w:color w:val="990000"/>
        </w:rPr>
        <w:t>m2:TOA</w:t>
      </w:r>
      <w:r w:rsidRPr="00985ECD">
        <w:rPr>
          <w:color w:val="0000FF"/>
        </w:rPr>
        <w:t>&gt;</w:t>
      </w:r>
      <w:r w:rsidRPr="00985ECD">
        <w:t xml:space="preserve"> </w:t>
      </w:r>
    </w:p>
    <w:p w14:paraId="5188E7D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m2:LISTNM</w:t>
      </w:r>
      <w:r w:rsidRPr="00985ECD">
        <w:rPr>
          <w:color w:val="0000FF"/>
        </w:rPr>
        <w:t>&gt;</w:t>
      </w:r>
      <w:r w:rsidRPr="00985ECD">
        <w:rPr>
          <w:b/>
          <w:bCs/>
        </w:rPr>
        <w:t>Queen Sofa</w:t>
      </w:r>
      <w:r w:rsidRPr="00985ECD">
        <w:rPr>
          <w:color w:val="0000FF"/>
        </w:rPr>
        <w:t>&lt;/</w:t>
      </w:r>
      <w:r w:rsidRPr="00985ECD">
        <w:rPr>
          <w:color w:val="990000"/>
        </w:rPr>
        <w:t>m2:LISTNM</w:t>
      </w:r>
      <w:r w:rsidRPr="00985ECD">
        <w:rPr>
          <w:color w:val="0000FF"/>
        </w:rPr>
        <w:t>&gt;</w:t>
      </w:r>
      <w:r w:rsidRPr="00985ECD">
        <w:t xml:space="preserve"> </w:t>
      </w:r>
    </w:p>
    <w:p w14:paraId="0C34209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m2:LISTADR</w:t>
      </w:r>
      <w:r w:rsidRPr="00985ECD">
        <w:rPr>
          <w:color w:val="0000FF"/>
        </w:rPr>
        <w:t>&gt;</w:t>
      </w:r>
      <w:r w:rsidRPr="00985ECD">
        <w:rPr>
          <w:b/>
          <w:bCs/>
        </w:rPr>
        <w:t>1533 Vancouver Rd</w:t>
      </w:r>
      <w:r w:rsidRPr="00985ECD">
        <w:rPr>
          <w:color w:val="0000FF"/>
        </w:rPr>
        <w:t>&lt;/</w:t>
      </w:r>
      <w:r w:rsidRPr="00985ECD">
        <w:rPr>
          <w:color w:val="990000"/>
        </w:rPr>
        <w:t>m2:LISTADR</w:t>
      </w:r>
      <w:r w:rsidRPr="00985ECD">
        <w:rPr>
          <w:color w:val="0000FF"/>
        </w:rPr>
        <w:t>&gt;</w:t>
      </w:r>
      <w:r w:rsidRPr="00985ECD">
        <w:t xml:space="preserve"> </w:t>
      </w:r>
    </w:p>
    <w:p w14:paraId="46D22A4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m2:DIRECTORY_INFO</w:t>
      </w:r>
      <w:r w:rsidRPr="00985ECD">
        <w:rPr>
          <w:color w:val="0000FF"/>
        </w:rPr>
        <w:t>&gt;</w:t>
      </w:r>
    </w:p>
    <w:p w14:paraId="07ABAF5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m2:FIRM_ORDER_NOTIFICATION</w:t>
      </w:r>
      <w:r w:rsidRPr="00985ECD">
        <w:rPr>
          <w:color w:val="0000FF"/>
        </w:rPr>
        <w:t>&gt;</w:t>
      </w:r>
    </w:p>
    <w:p w14:paraId="6072917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m2:NOTIFICATION</w:t>
      </w:r>
      <w:r w:rsidRPr="00985ECD">
        <w:rPr>
          <w:color w:val="0000FF"/>
        </w:rPr>
        <w:t>&gt;</w:t>
      </w:r>
    </w:p>
    <w:p w14:paraId="26447667"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m2:LSR_RESP</w:t>
      </w:r>
      <w:r w:rsidRPr="00985ECD">
        <w:rPr>
          <w:color w:val="0000FF"/>
        </w:rPr>
        <w:t>&gt;</w:t>
      </w:r>
    </w:p>
    <w:p w14:paraId="2B7F08EA"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m1:ATT_LSR_ORD_RSP</w:t>
      </w:r>
      <w:r w:rsidRPr="00985ECD">
        <w:rPr>
          <w:color w:val="0000FF"/>
        </w:rPr>
        <w:t>&gt;</w:t>
      </w:r>
    </w:p>
    <w:p w14:paraId="4385B507" w14:textId="77777777" w:rsidR="0053562E" w:rsidRPr="00985ECD" w:rsidRDefault="0053562E" w:rsidP="0053562E"/>
    <w:p w14:paraId="7B7E93F9" w14:textId="77777777" w:rsidR="00B752E4" w:rsidRPr="00BC23B4" w:rsidRDefault="00062429">
      <w:pPr>
        <w:rPr>
          <w:rFonts w:ascii="Arial" w:hAnsi="Arial" w:cs="Arial"/>
          <w:b/>
          <w:bCs/>
          <w:szCs w:val="20"/>
        </w:rPr>
      </w:pPr>
      <w:r>
        <w:rPr>
          <w:b/>
          <w:bCs/>
        </w:rPr>
        <w:br w:type="page"/>
      </w:r>
      <w:r w:rsidR="00B752E4" w:rsidRPr="00BC23B4">
        <w:rPr>
          <w:rFonts w:ascii="Arial" w:hAnsi="Arial" w:cs="Arial"/>
          <w:b/>
          <w:bCs/>
        </w:rPr>
        <w:t>TEST CASE M066: Scenario Description: (Act=V) Conversion to a new account with hunting and add some features.  LNA=V;  Retain listings as-is (ELT=A)</w:t>
      </w:r>
    </w:p>
    <w:p w14:paraId="41FFADC5" w14:textId="77777777" w:rsidR="00B752E4" w:rsidRPr="00BC23B4" w:rsidRDefault="00B752E4">
      <w:pPr>
        <w:rPr>
          <w:rFonts w:ascii="Arial" w:hAnsi="Arial" w:cs="Arial"/>
          <w:b/>
          <w:bCs/>
        </w:rPr>
      </w:pPr>
      <w:r w:rsidRPr="00BC23B4">
        <w:rPr>
          <w:rFonts w:ascii="Arial" w:hAnsi="Arial" w:cs="Arial"/>
          <w:b/>
          <w:bCs/>
        </w:rPr>
        <w:t>Type of Account:  Business/Multi-line</w:t>
      </w:r>
    </w:p>
    <w:p w14:paraId="08BA3137" w14:textId="77777777" w:rsidR="00BC23B4" w:rsidRDefault="00BC23B4">
      <w:pPr>
        <w:rPr>
          <w:b/>
          <w:bCs/>
          <w:szCs w:val="20"/>
        </w:rPr>
      </w:pPr>
    </w:p>
    <w:p w14:paraId="69FECBDE" w14:textId="77777777" w:rsidR="00B752E4" w:rsidRPr="00BC23B4" w:rsidRDefault="00B752E4"/>
    <w:tbl>
      <w:tblPr>
        <w:tblW w:w="8984"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410"/>
        <w:gridCol w:w="2414"/>
      </w:tblGrid>
      <w:tr w:rsidR="00B752E4" w:rsidRPr="00BC23B4" w14:paraId="4B857644"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EDFE906" w14:textId="77777777" w:rsidR="00B752E4" w:rsidRPr="00BC23B4" w:rsidRDefault="00B752E4" w:rsidP="00BC23B4">
            <w:pPr>
              <w:jc w:val="center"/>
              <w:rPr>
                <w:rFonts w:ascii="Arial" w:hAnsi="Arial" w:cs="Arial"/>
                <w:b/>
                <w:bCs/>
              </w:rPr>
            </w:pPr>
            <w:r w:rsidRPr="00BC23B4">
              <w:rPr>
                <w:rFonts w:ascii="Arial" w:hAnsi="Arial" w:cs="Arial"/>
                <w:b/>
                <w:bCs/>
              </w:rPr>
              <w:t>FIELDS</w:t>
            </w:r>
          </w:p>
        </w:tc>
        <w:tc>
          <w:tcPr>
            <w:tcW w:w="4410" w:type="dxa"/>
            <w:tcBorders>
              <w:top w:val="single" w:sz="6" w:space="0" w:color="auto"/>
              <w:left w:val="single" w:sz="6" w:space="0" w:color="auto"/>
              <w:bottom w:val="single" w:sz="6" w:space="0" w:color="auto"/>
              <w:right w:val="single" w:sz="6" w:space="0" w:color="auto"/>
            </w:tcBorders>
          </w:tcPr>
          <w:p w14:paraId="1EFB822B" w14:textId="77777777" w:rsidR="00B752E4" w:rsidRPr="00BC23B4" w:rsidRDefault="00B752E4">
            <w:pPr>
              <w:jc w:val="center"/>
              <w:rPr>
                <w:rFonts w:ascii="Arial" w:hAnsi="Arial" w:cs="Arial"/>
                <w:b/>
                <w:bCs/>
              </w:rPr>
            </w:pPr>
            <w:r w:rsidRPr="00BC23B4">
              <w:rPr>
                <w:rFonts w:ascii="Arial" w:hAnsi="Arial" w:cs="Arial"/>
                <w:b/>
                <w:bCs/>
              </w:rPr>
              <w:t>FIELD DESCRIPTION</w:t>
            </w:r>
          </w:p>
        </w:tc>
        <w:tc>
          <w:tcPr>
            <w:tcW w:w="2414" w:type="dxa"/>
            <w:tcBorders>
              <w:top w:val="single" w:sz="6" w:space="0" w:color="auto"/>
              <w:left w:val="single" w:sz="6" w:space="0" w:color="auto"/>
              <w:bottom w:val="single" w:sz="6" w:space="0" w:color="auto"/>
              <w:right w:val="single" w:sz="6" w:space="0" w:color="auto"/>
            </w:tcBorders>
          </w:tcPr>
          <w:p w14:paraId="31BD702F" w14:textId="77777777" w:rsidR="00B752E4" w:rsidRPr="00BC23B4" w:rsidRDefault="00B752E4">
            <w:pPr>
              <w:jc w:val="center"/>
              <w:rPr>
                <w:rFonts w:ascii="Arial" w:hAnsi="Arial" w:cs="Arial"/>
                <w:b/>
                <w:bCs/>
                <w:iCs/>
              </w:rPr>
            </w:pPr>
            <w:r w:rsidRPr="00BC23B4">
              <w:rPr>
                <w:rFonts w:ascii="Arial" w:hAnsi="Arial" w:cs="Arial"/>
                <w:b/>
                <w:bCs/>
                <w:iCs/>
              </w:rPr>
              <w:t>INPUT</w:t>
            </w:r>
          </w:p>
        </w:tc>
      </w:tr>
      <w:tr w:rsidR="00B752E4" w:rsidRPr="00BC23B4" w14:paraId="3EBE0D52"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5A16FB93"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7294F1D1"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C11D13E" w14:textId="77777777" w:rsidR="00B752E4" w:rsidRPr="00BC23B4" w:rsidRDefault="00B752E4">
            <w:pPr>
              <w:pStyle w:val="Heading4"/>
              <w:rPr>
                <w:rFonts w:cs="Arial"/>
                <w:b/>
                <w:i w:val="0"/>
                <w:iCs w:val="0"/>
              </w:rPr>
            </w:pPr>
            <w:r w:rsidRPr="00BC23B4">
              <w:rPr>
                <w:rFonts w:cs="Arial"/>
                <w:b/>
                <w:i w:val="0"/>
                <w:iCs w:val="0"/>
              </w:rPr>
              <w:t>Administrative Section</w:t>
            </w:r>
          </w:p>
        </w:tc>
      </w:tr>
      <w:tr w:rsidR="00B752E4" w:rsidRPr="00BC23B4" w14:paraId="3FE8222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70DC4E7" w14:textId="77777777" w:rsidR="00B752E4" w:rsidRPr="00BC23B4" w:rsidRDefault="00B752E4">
            <w:pPr>
              <w:pStyle w:val="FormData0"/>
              <w:rPr>
                <w:b/>
                <w:color w:val="auto"/>
                <w:szCs w:val="24"/>
              </w:rPr>
            </w:pPr>
            <w:r w:rsidRPr="00BC23B4">
              <w:rPr>
                <w:b/>
                <w:color w:val="auto"/>
                <w:szCs w:val="24"/>
              </w:rPr>
              <w:t>CCNA</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647B400" w14:textId="77777777" w:rsidR="00B752E4" w:rsidRPr="00BC23B4" w:rsidRDefault="00B752E4">
            <w:pPr>
              <w:pStyle w:val="FormData0"/>
              <w:rPr>
                <w:b/>
                <w:color w:val="auto"/>
                <w:szCs w:val="24"/>
              </w:rPr>
            </w:pPr>
            <w:r w:rsidRPr="00BC23B4">
              <w:rPr>
                <w:b/>
                <w:color w:val="auto"/>
                <w:szCs w:val="24"/>
              </w:rPr>
              <w:t>Customer Carrier Name Abbreviation</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7D134EC" w14:textId="77777777" w:rsidR="00B752E4" w:rsidRPr="00BC23B4" w:rsidRDefault="00B752E4">
            <w:pPr>
              <w:pStyle w:val="FormData0"/>
              <w:rPr>
                <w:b/>
                <w:color w:val="auto"/>
                <w:szCs w:val="24"/>
              </w:rPr>
            </w:pPr>
            <w:r w:rsidRPr="00BC23B4">
              <w:rPr>
                <w:b/>
                <w:color w:val="auto"/>
                <w:szCs w:val="24"/>
              </w:rPr>
              <w:t>ZXL</w:t>
            </w:r>
          </w:p>
        </w:tc>
      </w:tr>
      <w:tr w:rsidR="00B752E4" w:rsidRPr="00BC23B4" w14:paraId="7B14FF2E" w14:textId="77777777">
        <w:tc>
          <w:tcPr>
            <w:tcW w:w="2160" w:type="dxa"/>
            <w:tcBorders>
              <w:top w:val="single" w:sz="6" w:space="0" w:color="auto"/>
              <w:left w:val="single" w:sz="6" w:space="0" w:color="auto"/>
              <w:bottom w:val="single" w:sz="6" w:space="0" w:color="auto"/>
              <w:right w:val="single" w:sz="6" w:space="0" w:color="auto"/>
            </w:tcBorders>
          </w:tcPr>
          <w:p w14:paraId="47739CB2" w14:textId="77777777" w:rsidR="00B752E4" w:rsidRPr="00BC23B4" w:rsidRDefault="00B752E4">
            <w:pPr>
              <w:pStyle w:val="FormData0"/>
              <w:rPr>
                <w:b/>
                <w:color w:val="auto"/>
                <w:szCs w:val="24"/>
              </w:rPr>
            </w:pPr>
            <w:r w:rsidRPr="00BC23B4">
              <w:rPr>
                <w:b/>
                <w:color w:val="auto"/>
                <w:szCs w:val="24"/>
              </w:rPr>
              <w:t>PON</w:t>
            </w:r>
          </w:p>
        </w:tc>
        <w:tc>
          <w:tcPr>
            <w:tcW w:w="4410" w:type="dxa"/>
            <w:tcBorders>
              <w:top w:val="single" w:sz="6" w:space="0" w:color="auto"/>
              <w:left w:val="single" w:sz="6" w:space="0" w:color="auto"/>
              <w:bottom w:val="single" w:sz="6" w:space="0" w:color="auto"/>
              <w:right w:val="single" w:sz="6" w:space="0" w:color="auto"/>
            </w:tcBorders>
          </w:tcPr>
          <w:p w14:paraId="394F20AC" w14:textId="77777777" w:rsidR="00B752E4" w:rsidRPr="00BC23B4" w:rsidRDefault="00B752E4">
            <w:pPr>
              <w:pStyle w:val="FormData0"/>
              <w:rPr>
                <w:b/>
                <w:color w:val="auto"/>
                <w:szCs w:val="24"/>
              </w:rPr>
            </w:pPr>
            <w:r w:rsidRPr="00BC23B4">
              <w:rPr>
                <w:b/>
                <w:color w:val="auto"/>
                <w:szCs w:val="24"/>
              </w:rPr>
              <w:t>Purchase Order Number</w:t>
            </w:r>
          </w:p>
        </w:tc>
        <w:tc>
          <w:tcPr>
            <w:tcW w:w="2414" w:type="dxa"/>
            <w:tcBorders>
              <w:top w:val="single" w:sz="6" w:space="0" w:color="auto"/>
              <w:left w:val="single" w:sz="6" w:space="0" w:color="auto"/>
              <w:bottom w:val="single" w:sz="6" w:space="0" w:color="auto"/>
              <w:right w:val="single" w:sz="6" w:space="0" w:color="auto"/>
            </w:tcBorders>
          </w:tcPr>
          <w:p w14:paraId="2BA52F51" w14:textId="77777777" w:rsidR="00B752E4" w:rsidRPr="00BC23B4" w:rsidRDefault="00B752E4">
            <w:pPr>
              <w:pStyle w:val="FormData0"/>
              <w:rPr>
                <w:b/>
                <w:color w:val="auto"/>
                <w:szCs w:val="24"/>
              </w:rPr>
            </w:pPr>
            <w:r w:rsidRPr="00BC23B4">
              <w:rPr>
                <w:b/>
                <w:color w:val="auto"/>
                <w:szCs w:val="24"/>
              </w:rPr>
              <w:t>M66</w:t>
            </w:r>
          </w:p>
        </w:tc>
      </w:tr>
      <w:tr w:rsidR="00B752E4" w:rsidRPr="00BC23B4" w14:paraId="15E1D5BD" w14:textId="77777777">
        <w:tc>
          <w:tcPr>
            <w:tcW w:w="2160" w:type="dxa"/>
            <w:tcBorders>
              <w:top w:val="single" w:sz="6" w:space="0" w:color="auto"/>
              <w:left w:val="single" w:sz="6" w:space="0" w:color="auto"/>
              <w:bottom w:val="single" w:sz="6" w:space="0" w:color="auto"/>
              <w:right w:val="single" w:sz="6" w:space="0" w:color="auto"/>
            </w:tcBorders>
          </w:tcPr>
          <w:p w14:paraId="6F8E6FDC" w14:textId="77777777" w:rsidR="00B752E4" w:rsidRPr="00BC23B4" w:rsidRDefault="00B752E4">
            <w:pPr>
              <w:pStyle w:val="FormData0"/>
              <w:rPr>
                <w:b/>
                <w:color w:val="auto"/>
                <w:szCs w:val="24"/>
              </w:rPr>
            </w:pPr>
            <w:r w:rsidRPr="00BC23B4">
              <w:rPr>
                <w:b/>
                <w:color w:val="auto"/>
                <w:szCs w:val="24"/>
              </w:rPr>
              <w:t>ATN</w:t>
            </w:r>
          </w:p>
        </w:tc>
        <w:tc>
          <w:tcPr>
            <w:tcW w:w="4410" w:type="dxa"/>
            <w:tcBorders>
              <w:top w:val="single" w:sz="6" w:space="0" w:color="auto"/>
              <w:left w:val="single" w:sz="6" w:space="0" w:color="auto"/>
              <w:bottom w:val="single" w:sz="6" w:space="0" w:color="auto"/>
              <w:right w:val="single" w:sz="6" w:space="0" w:color="auto"/>
            </w:tcBorders>
          </w:tcPr>
          <w:p w14:paraId="46663758" w14:textId="77777777" w:rsidR="00B752E4" w:rsidRPr="00BC23B4" w:rsidRDefault="00B752E4">
            <w:pPr>
              <w:pStyle w:val="FormData0"/>
              <w:rPr>
                <w:b/>
                <w:color w:val="auto"/>
                <w:szCs w:val="24"/>
              </w:rPr>
            </w:pPr>
            <w:r w:rsidRPr="00BC23B4">
              <w:rPr>
                <w:b/>
                <w:color w:val="auto"/>
                <w:szCs w:val="24"/>
              </w:rPr>
              <w:t>Account Telephone Number</w:t>
            </w:r>
          </w:p>
        </w:tc>
        <w:tc>
          <w:tcPr>
            <w:tcW w:w="2414" w:type="dxa"/>
            <w:tcBorders>
              <w:top w:val="single" w:sz="6" w:space="0" w:color="auto"/>
              <w:left w:val="single" w:sz="6" w:space="0" w:color="auto"/>
              <w:bottom w:val="single" w:sz="6" w:space="0" w:color="auto"/>
              <w:right w:val="single" w:sz="6" w:space="0" w:color="auto"/>
            </w:tcBorders>
          </w:tcPr>
          <w:p w14:paraId="5A65FE83" w14:textId="77777777" w:rsidR="00B752E4" w:rsidRPr="00BC23B4" w:rsidRDefault="00B752E4">
            <w:pPr>
              <w:pStyle w:val="FormData0"/>
              <w:rPr>
                <w:b/>
                <w:color w:val="auto"/>
                <w:szCs w:val="24"/>
              </w:rPr>
            </w:pPr>
            <w:r w:rsidRPr="00BC23B4">
              <w:rPr>
                <w:b/>
                <w:color w:val="auto"/>
                <w:szCs w:val="24"/>
              </w:rPr>
              <w:t>9042613408</w:t>
            </w:r>
          </w:p>
        </w:tc>
      </w:tr>
      <w:tr w:rsidR="00B752E4" w:rsidRPr="00BC23B4" w14:paraId="0B7A7881" w14:textId="77777777">
        <w:tc>
          <w:tcPr>
            <w:tcW w:w="2160" w:type="dxa"/>
            <w:tcBorders>
              <w:top w:val="single" w:sz="6" w:space="0" w:color="auto"/>
              <w:left w:val="single" w:sz="6" w:space="0" w:color="auto"/>
              <w:bottom w:val="single" w:sz="6" w:space="0" w:color="auto"/>
              <w:right w:val="single" w:sz="6" w:space="0" w:color="auto"/>
            </w:tcBorders>
          </w:tcPr>
          <w:p w14:paraId="13D16797" w14:textId="77777777" w:rsidR="00B752E4" w:rsidRPr="00BC23B4" w:rsidRDefault="00B752E4">
            <w:pPr>
              <w:pStyle w:val="FormData0"/>
              <w:rPr>
                <w:b/>
                <w:color w:val="auto"/>
                <w:szCs w:val="24"/>
              </w:rPr>
            </w:pPr>
            <w:r w:rsidRPr="00BC23B4">
              <w:rPr>
                <w:b/>
                <w:color w:val="auto"/>
                <w:szCs w:val="24"/>
              </w:rPr>
              <w:t>PROJECT</w:t>
            </w:r>
          </w:p>
        </w:tc>
        <w:tc>
          <w:tcPr>
            <w:tcW w:w="4410" w:type="dxa"/>
            <w:tcBorders>
              <w:top w:val="single" w:sz="6" w:space="0" w:color="auto"/>
              <w:left w:val="single" w:sz="6" w:space="0" w:color="auto"/>
              <w:bottom w:val="single" w:sz="6" w:space="0" w:color="auto"/>
              <w:right w:val="single" w:sz="6" w:space="0" w:color="auto"/>
            </w:tcBorders>
          </w:tcPr>
          <w:p w14:paraId="637FBA9C" w14:textId="77777777" w:rsidR="00B752E4" w:rsidRPr="00BC23B4" w:rsidRDefault="00B752E4">
            <w:pPr>
              <w:pStyle w:val="FormData0"/>
              <w:rPr>
                <w:b/>
                <w:color w:val="auto"/>
                <w:szCs w:val="24"/>
              </w:rPr>
            </w:pPr>
            <w:r w:rsidRPr="00BC23B4">
              <w:rPr>
                <w:b/>
                <w:color w:val="auto"/>
                <w:szCs w:val="24"/>
              </w:rPr>
              <w:t>Project</w:t>
            </w:r>
          </w:p>
        </w:tc>
        <w:tc>
          <w:tcPr>
            <w:tcW w:w="2414" w:type="dxa"/>
            <w:tcBorders>
              <w:top w:val="single" w:sz="6" w:space="0" w:color="auto"/>
              <w:left w:val="single" w:sz="6" w:space="0" w:color="auto"/>
              <w:bottom w:val="single" w:sz="6" w:space="0" w:color="auto"/>
              <w:right w:val="single" w:sz="6" w:space="0" w:color="auto"/>
            </w:tcBorders>
          </w:tcPr>
          <w:p w14:paraId="3626D9B3" w14:textId="77777777" w:rsidR="00B752E4" w:rsidRPr="00BC23B4" w:rsidRDefault="00B752E4">
            <w:pPr>
              <w:pStyle w:val="FormData0"/>
              <w:rPr>
                <w:b/>
                <w:color w:val="auto"/>
                <w:szCs w:val="24"/>
              </w:rPr>
            </w:pPr>
            <w:r w:rsidRPr="00BC23B4">
              <w:rPr>
                <w:b/>
                <w:color w:val="auto"/>
                <w:szCs w:val="24"/>
              </w:rPr>
              <w:t>CAVENOBILL</w:t>
            </w:r>
          </w:p>
        </w:tc>
      </w:tr>
      <w:tr w:rsidR="00B752E4" w:rsidRPr="00BC23B4" w14:paraId="07CF7DD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46DA37C" w14:textId="77777777" w:rsidR="00B752E4" w:rsidRPr="00BC23B4" w:rsidRDefault="00B752E4">
            <w:pPr>
              <w:pStyle w:val="FormData0"/>
              <w:rPr>
                <w:b/>
                <w:color w:val="auto"/>
                <w:szCs w:val="24"/>
              </w:rPr>
            </w:pPr>
            <w:r w:rsidRPr="00BC23B4">
              <w:rPr>
                <w:b/>
                <w:color w:val="auto"/>
                <w:szCs w:val="24"/>
              </w:rPr>
              <w:t>SC</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D25B5D9" w14:textId="77777777" w:rsidR="00B752E4" w:rsidRPr="00BC23B4" w:rsidRDefault="00B752E4">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ABE0B98" w14:textId="77777777" w:rsidR="00B752E4" w:rsidRPr="00BC23B4" w:rsidRDefault="00B752E4">
            <w:pPr>
              <w:pStyle w:val="FormData0"/>
              <w:rPr>
                <w:b/>
                <w:color w:val="auto"/>
                <w:szCs w:val="24"/>
              </w:rPr>
            </w:pPr>
            <w:r w:rsidRPr="00BC23B4">
              <w:rPr>
                <w:b/>
                <w:color w:val="auto"/>
                <w:szCs w:val="24"/>
              </w:rPr>
              <w:t>LCSC</w:t>
            </w:r>
          </w:p>
        </w:tc>
      </w:tr>
      <w:tr w:rsidR="00B752E4" w:rsidRPr="00BC23B4" w14:paraId="267B8C5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E1A8C39" w14:textId="77777777" w:rsidR="00B752E4" w:rsidRPr="00BC23B4" w:rsidRDefault="00B752E4">
            <w:pPr>
              <w:pStyle w:val="FormData0"/>
              <w:rPr>
                <w:b/>
                <w:color w:val="auto"/>
                <w:szCs w:val="24"/>
              </w:rPr>
            </w:pPr>
            <w:r w:rsidRPr="00BC23B4">
              <w:rPr>
                <w:b/>
                <w:color w:val="auto"/>
                <w:szCs w:val="24"/>
              </w:rPr>
              <w:t>D/TSent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B82439F" w14:textId="77777777" w:rsidR="00B752E4" w:rsidRPr="00BC23B4" w:rsidRDefault="00B752E4">
            <w:pPr>
              <w:pStyle w:val="FormData0"/>
              <w:rPr>
                <w:b/>
                <w:color w:val="auto"/>
                <w:szCs w:val="24"/>
              </w:rPr>
            </w:pPr>
            <w:r w:rsidRPr="00BC23B4">
              <w:rPr>
                <w:b/>
                <w:color w:val="auto"/>
                <w:szCs w:val="24"/>
              </w:rPr>
              <w:t>Date &amp; Time Sent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F68E73A" w14:textId="77777777" w:rsidR="00B752E4" w:rsidRPr="00BC23B4" w:rsidRDefault="00B752E4">
            <w:pPr>
              <w:pStyle w:val="FormData0"/>
              <w:rPr>
                <w:b/>
                <w:color w:val="auto"/>
                <w:szCs w:val="24"/>
              </w:rPr>
            </w:pPr>
            <w:r w:rsidRPr="00BC23B4">
              <w:rPr>
                <w:b/>
                <w:color w:val="auto"/>
                <w:szCs w:val="24"/>
              </w:rPr>
              <w:t>20030407</w:t>
            </w:r>
          </w:p>
        </w:tc>
      </w:tr>
      <w:tr w:rsidR="00B752E4" w:rsidRPr="00BC23B4" w14:paraId="05AA3C67" w14:textId="77777777">
        <w:tc>
          <w:tcPr>
            <w:tcW w:w="2160" w:type="dxa"/>
            <w:tcBorders>
              <w:top w:val="single" w:sz="6" w:space="0" w:color="auto"/>
              <w:left w:val="single" w:sz="6" w:space="0" w:color="auto"/>
              <w:bottom w:val="single" w:sz="6" w:space="0" w:color="auto"/>
              <w:right w:val="single" w:sz="6" w:space="0" w:color="auto"/>
            </w:tcBorders>
          </w:tcPr>
          <w:p w14:paraId="6CC2B6CC" w14:textId="77777777" w:rsidR="00B752E4" w:rsidRPr="00BC23B4" w:rsidRDefault="00B752E4">
            <w:pPr>
              <w:pStyle w:val="FormData0"/>
              <w:rPr>
                <w:b/>
                <w:color w:val="auto"/>
                <w:szCs w:val="24"/>
              </w:rPr>
            </w:pPr>
            <w:r w:rsidRPr="00BC23B4">
              <w:rPr>
                <w:b/>
                <w:color w:val="auto"/>
                <w:szCs w:val="24"/>
              </w:rPr>
              <w:t>DDD</w:t>
            </w:r>
          </w:p>
        </w:tc>
        <w:tc>
          <w:tcPr>
            <w:tcW w:w="4410" w:type="dxa"/>
            <w:tcBorders>
              <w:top w:val="single" w:sz="6" w:space="0" w:color="auto"/>
              <w:left w:val="single" w:sz="6" w:space="0" w:color="auto"/>
              <w:bottom w:val="single" w:sz="6" w:space="0" w:color="auto"/>
              <w:right w:val="single" w:sz="6" w:space="0" w:color="auto"/>
            </w:tcBorders>
          </w:tcPr>
          <w:p w14:paraId="04EB92DE" w14:textId="77777777" w:rsidR="00B752E4" w:rsidRPr="00BC23B4" w:rsidRDefault="00B752E4">
            <w:pPr>
              <w:pStyle w:val="FormData0"/>
              <w:rPr>
                <w:b/>
                <w:color w:val="auto"/>
                <w:szCs w:val="24"/>
              </w:rPr>
            </w:pPr>
            <w:r w:rsidRPr="00BC23B4">
              <w:rPr>
                <w:b/>
                <w:color w:val="auto"/>
                <w:szCs w:val="24"/>
              </w:rPr>
              <w:t>Desired Due Date</w:t>
            </w:r>
          </w:p>
        </w:tc>
        <w:tc>
          <w:tcPr>
            <w:tcW w:w="2414" w:type="dxa"/>
            <w:tcBorders>
              <w:top w:val="single" w:sz="6" w:space="0" w:color="auto"/>
              <w:left w:val="single" w:sz="6" w:space="0" w:color="auto"/>
              <w:bottom w:val="single" w:sz="6" w:space="0" w:color="auto"/>
              <w:right w:val="single" w:sz="6" w:space="0" w:color="auto"/>
            </w:tcBorders>
          </w:tcPr>
          <w:p w14:paraId="5C6E11B5" w14:textId="77777777" w:rsidR="00B752E4" w:rsidRPr="00BC23B4" w:rsidRDefault="00B752E4">
            <w:pPr>
              <w:pStyle w:val="FormData0"/>
              <w:rPr>
                <w:b/>
                <w:color w:val="auto"/>
                <w:szCs w:val="24"/>
              </w:rPr>
            </w:pPr>
            <w:r w:rsidRPr="00BC23B4">
              <w:rPr>
                <w:b/>
                <w:color w:val="auto"/>
                <w:szCs w:val="24"/>
              </w:rPr>
              <w:t>20030428</w:t>
            </w:r>
          </w:p>
        </w:tc>
      </w:tr>
      <w:tr w:rsidR="00B752E4" w:rsidRPr="00BC23B4" w14:paraId="1D99C92C" w14:textId="77777777">
        <w:tc>
          <w:tcPr>
            <w:tcW w:w="2160" w:type="dxa"/>
            <w:tcBorders>
              <w:top w:val="single" w:sz="6" w:space="0" w:color="auto"/>
              <w:left w:val="single" w:sz="6" w:space="0" w:color="auto"/>
              <w:bottom w:val="single" w:sz="6" w:space="0" w:color="auto"/>
              <w:right w:val="single" w:sz="6" w:space="0" w:color="auto"/>
            </w:tcBorders>
          </w:tcPr>
          <w:p w14:paraId="6EDBE141" w14:textId="77777777" w:rsidR="00B752E4" w:rsidRPr="00BC23B4" w:rsidRDefault="00B752E4">
            <w:pPr>
              <w:pStyle w:val="FormData0"/>
              <w:rPr>
                <w:b/>
                <w:color w:val="auto"/>
                <w:szCs w:val="24"/>
              </w:rPr>
            </w:pPr>
            <w:r w:rsidRPr="00BC23B4">
              <w:rPr>
                <w:b/>
                <w:color w:val="auto"/>
                <w:szCs w:val="24"/>
              </w:rPr>
              <w:t>REQTYP</w:t>
            </w:r>
          </w:p>
        </w:tc>
        <w:tc>
          <w:tcPr>
            <w:tcW w:w="4410" w:type="dxa"/>
            <w:tcBorders>
              <w:top w:val="single" w:sz="6" w:space="0" w:color="auto"/>
              <w:left w:val="single" w:sz="6" w:space="0" w:color="auto"/>
              <w:bottom w:val="single" w:sz="6" w:space="0" w:color="auto"/>
              <w:right w:val="single" w:sz="6" w:space="0" w:color="auto"/>
            </w:tcBorders>
          </w:tcPr>
          <w:p w14:paraId="045D7068" w14:textId="77777777" w:rsidR="00B752E4" w:rsidRPr="00BC23B4" w:rsidRDefault="00B752E4">
            <w:pPr>
              <w:pStyle w:val="FormData0"/>
              <w:rPr>
                <w:b/>
                <w:color w:val="auto"/>
                <w:szCs w:val="24"/>
              </w:rPr>
            </w:pPr>
            <w:r w:rsidRPr="00BC23B4">
              <w:rPr>
                <w:b/>
                <w:color w:val="auto"/>
                <w:szCs w:val="24"/>
              </w:rPr>
              <w:t>M</w:t>
            </w:r>
          </w:p>
        </w:tc>
        <w:tc>
          <w:tcPr>
            <w:tcW w:w="2414" w:type="dxa"/>
            <w:tcBorders>
              <w:top w:val="single" w:sz="6" w:space="0" w:color="auto"/>
              <w:left w:val="single" w:sz="6" w:space="0" w:color="auto"/>
              <w:bottom w:val="single" w:sz="6" w:space="0" w:color="auto"/>
              <w:right w:val="single" w:sz="6" w:space="0" w:color="auto"/>
            </w:tcBorders>
          </w:tcPr>
          <w:p w14:paraId="0FADE794" w14:textId="77777777" w:rsidR="00B752E4" w:rsidRPr="00BC23B4" w:rsidRDefault="00B752E4">
            <w:pPr>
              <w:pStyle w:val="FormData0"/>
              <w:rPr>
                <w:b/>
                <w:color w:val="auto"/>
                <w:szCs w:val="24"/>
              </w:rPr>
            </w:pPr>
            <w:r w:rsidRPr="00BC23B4">
              <w:rPr>
                <w:b/>
                <w:color w:val="auto"/>
                <w:szCs w:val="24"/>
              </w:rPr>
              <w:t>MB</w:t>
            </w:r>
          </w:p>
        </w:tc>
      </w:tr>
      <w:tr w:rsidR="00B752E4" w:rsidRPr="00BC23B4" w14:paraId="130E8130" w14:textId="77777777">
        <w:tc>
          <w:tcPr>
            <w:tcW w:w="2160" w:type="dxa"/>
            <w:tcBorders>
              <w:top w:val="single" w:sz="6" w:space="0" w:color="auto"/>
              <w:left w:val="single" w:sz="6" w:space="0" w:color="auto"/>
              <w:bottom w:val="single" w:sz="6" w:space="0" w:color="auto"/>
              <w:right w:val="single" w:sz="6" w:space="0" w:color="auto"/>
            </w:tcBorders>
          </w:tcPr>
          <w:p w14:paraId="2FC75D80" w14:textId="77777777" w:rsidR="00B752E4" w:rsidRPr="00BC23B4" w:rsidRDefault="00B752E4">
            <w:pPr>
              <w:pStyle w:val="FormData0"/>
              <w:rPr>
                <w:b/>
                <w:color w:val="auto"/>
                <w:szCs w:val="24"/>
              </w:rPr>
            </w:pPr>
            <w:r w:rsidRPr="00BC23B4">
              <w:rPr>
                <w:b/>
                <w:color w:val="auto"/>
                <w:szCs w:val="24"/>
              </w:rPr>
              <w:t>MI</w:t>
            </w:r>
          </w:p>
        </w:tc>
        <w:tc>
          <w:tcPr>
            <w:tcW w:w="4410" w:type="dxa"/>
            <w:tcBorders>
              <w:top w:val="single" w:sz="6" w:space="0" w:color="auto"/>
              <w:left w:val="single" w:sz="6" w:space="0" w:color="auto"/>
              <w:bottom w:val="single" w:sz="6" w:space="0" w:color="auto"/>
              <w:right w:val="single" w:sz="6" w:space="0" w:color="auto"/>
            </w:tcBorders>
          </w:tcPr>
          <w:p w14:paraId="0E5ABA0A" w14:textId="77777777" w:rsidR="00B752E4" w:rsidRPr="00BC23B4" w:rsidRDefault="00B752E4">
            <w:pPr>
              <w:pStyle w:val="FormData0"/>
              <w:rPr>
                <w:b/>
                <w:color w:val="auto"/>
                <w:szCs w:val="24"/>
              </w:rPr>
            </w:pPr>
            <w:r w:rsidRPr="00BC23B4">
              <w:rPr>
                <w:b/>
                <w:color w:val="auto"/>
                <w:szCs w:val="24"/>
              </w:rPr>
              <w:t>Migration Indicator</w:t>
            </w:r>
          </w:p>
        </w:tc>
        <w:tc>
          <w:tcPr>
            <w:tcW w:w="2414" w:type="dxa"/>
            <w:tcBorders>
              <w:top w:val="single" w:sz="6" w:space="0" w:color="auto"/>
              <w:left w:val="single" w:sz="6" w:space="0" w:color="auto"/>
              <w:bottom w:val="single" w:sz="6" w:space="0" w:color="auto"/>
              <w:right w:val="single" w:sz="6" w:space="0" w:color="auto"/>
            </w:tcBorders>
          </w:tcPr>
          <w:p w14:paraId="499FD07F" w14:textId="77777777" w:rsidR="00B752E4" w:rsidRPr="00BC23B4" w:rsidRDefault="00B752E4">
            <w:pPr>
              <w:pStyle w:val="FormData0"/>
              <w:rPr>
                <w:b/>
                <w:color w:val="auto"/>
                <w:szCs w:val="24"/>
              </w:rPr>
            </w:pPr>
            <w:r w:rsidRPr="00BC23B4">
              <w:rPr>
                <w:b/>
                <w:color w:val="auto"/>
                <w:szCs w:val="24"/>
              </w:rPr>
              <w:t>C</w:t>
            </w:r>
          </w:p>
        </w:tc>
      </w:tr>
      <w:tr w:rsidR="00B752E4" w:rsidRPr="00BC23B4" w14:paraId="6CC5B9B4" w14:textId="77777777">
        <w:tc>
          <w:tcPr>
            <w:tcW w:w="2160" w:type="dxa"/>
            <w:tcBorders>
              <w:top w:val="single" w:sz="6" w:space="0" w:color="auto"/>
              <w:left w:val="single" w:sz="6" w:space="0" w:color="auto"/>
              <w:bottom w:val="single" w:sz="6" w:space="0" w:color="auto"/>
              <w:right w:val="single" w:sz="6" w:space="0" w:color="auto"/>
            </w:tcBorders>
          </w:tcPr>
          <w:p w14:paraId="2E7EDB3E" w14:textId="77777777" w:rsidR="00B752E4" w:rsidRPr="00BC23B4" w:rsidRDefault="00B752E4">
            <w:pPr>
              <w:pStyle w:val="FormData0"/>
              <w:rPr>
                <w:b/>
                <w:color w:val="auto"/>
                <w:szCs w:val="24"/>
              </w:rPr>
            </w:pPr>
            <w:r w:rsidRPr="00BC23B4">
              <w:rPr>
                <w:b/>
                <w:color w:val="auto"/>
                <w:szCs w:val="24"/>
              </w:rPr>
              <w:t>ACT</w:t>
            </w:r>
          </w:p>
        </w:tc>
        <w:tc>
          <w:tcPr>
            <w:tcW w:w="4410" w:type="dxa"/>
            <w:tcBorders>
              <w:top w:val="single" w:sz="6" w:space="0" w:color="auto"/>
              <w:left w:val="single" w:sz="6" w:space="0" w:color="auto"/>
              <w:bottom w:val="single" w:sz="6" w:space="0" w:color="auto"/>
              <w:right w:val="single" w:sz="6" w:space="0" w:color="auto"/>
            </w:tcBorders>
          </w:tcPr>
          <w:p w14:paraId="53AD93F7" w14:textId="77777777" w:rsidR="00B752E4" w:rsidRPr="00BC23B4" w:rsidRDefault="00B752E4">
            <w:pPr>
              <w:pStyle w:val="FormData0"/>
              <w:rPr>
                <w:b/>
                <w:color w:val="auto"/>
                <w:szCs w:val="24"/>
              </w:rPr>
            </w:pPr>
            <w:r w:rsidRPr="00BC23B4">
              <w:rPr>
                <w:b/>
                <w:color w:val="auto"/>
                <w:szCs w:val="24"/>
              </w:rPr>
              <w:t>Activity Type</w:t>
            </w:r>
          </w:p>
        </w:tc>
        <w:tc>
          <w:tcPr>
            <w:tcW w:w="2414" w:type="dxa"/>
            <w:tcBorders>
              <w:top w:val="single" w:sz="6" w:space="0" w:color="auto"/>
              <w:left w:val="single" w:sz="6" w:space="0" w:color="auto"/>
              <w:bottom w:val="single" w:sz="6" w:space="0" w:color="auto"/>
              <w:right w:val="single" w:sz="6" w:space="0" w:color="auto"/>
            </w:tcBorders>
          </w:tcPr>
          <w:p w14:paraId="45125EA5" w14:textId="77777777" w:rsidR="00B752E4" w:rsidRPr="00BC23B4" w:rsidRDefault="00B752E4">
            <w:pPr>
              <w:pStyle w:val="FormData0"/>
              <w:rPr>
                <w:b/>
                <w:color w:val="auto"/>
                <w:szCs w:val="24"/>
              </w:rPr>
            </w:pPr>
            <w:r w:rsidRPr="00BC23B4">
              <w:rPr>
                <w:b/>
                <w:color w:val="auto"/>
                <w:szCs w:val="24"/>
              </w:rPr>
              <w:t>V</w:t>
            </w:r>
          </w:p>
        </w:tc>
      </w:tr>
      <w:tr w:rsidR="00B752E4" w:rsidRPr="00BC23B4" w14:paraId="4028E55F" w14:textId="77777777">
        <w:tc>
          <w:tcPr>
            <w:tcW w:w="2160" w:type="dxa"/>
            <w:tcBorders>
              <w:top w:val="single" w:sz="6" w:space="0" w:color="auto"/>
              <w:left w:val="single" w:sz="6" w:space="0" w:color="auto"/>
              <w:bottom w:val="single" w:sz="6" w:space="0" w:color="auto"/>
              <w:right w:val="single" w:sz="6" w:space="0" w:color="auto"/>
            </w:tcBorders>
          </w:tcPr>
          <w:p w14:paraId="78721F74" w14:textId="77777777" w:rsidR="00B752E4" w:rsidRPr="00BC23B4" w:rsidRDefault="00B752E4">
            <w:pPr>
              <w:pStyle w:val="FormData0"/>
              <w:rPr>
                <w:b/>
                <w:color w:val="auto"/>
                <w:szCs w:val="24"/>
              </w:rPr>
            </w:pPr>
            <w:r w:rsidRPr="00BC23B4">
              <w:rPr>
                <w:b/>
                <w:color w:val="auto"/>
                <w:szCs w:val="24"/>
              </w:rPr>
              <w:t>CC</w:t>
            </w:r>
          </w:p>
        </w:tc>
        <w:tc>
          <w:tcPr>
            <w:tcW w:w="4410" w:type="dxa"/>
            <w:tcBorders>
              <w:top w:val="single" w:sz="6" w:space="0" w:color="auto"/>
              <w:left w:val="single" w:sz="6" w:space="0" w:color="auto"/>
              <w:bottom w:val="single" w:sz="6" w:space="0" w:color="auto"/>
              <w:right w:val="single" w:sz="6" w:space="0" w:color="auto"/>
            </w:tcBorders>
          </w:tcPr>
          <w:p w14:paraId="4D2DA917" w14:textId="77777777" w:rsidR="00B752E4" w:rsidRPr="00BC23B4" w:rsidRDefault="00B752E4">
            <w:pPr>
              <w:pStyle w:val="FormData0"/>
              <w:rPr>
                <w:b/>
                <w:color w:val="auto"/>
                <w:szCs w:val="24"/>
              </w:rPr>
            </w:pPr>
            <w:r w:rsidRPr="00BC23B4">
              <w:rPr>
                <w:b/>
                <w:color w:val="auto"/>
                <w:szCs w:val="24"/>
              </w:rPr>
              <w:t>Company Code</w:t>
            </w:r>
          </w:p>
        </w:tc>
        <w:tc>
          <w:tcPr>
            <w:tcW w:w="2414" w:type="dxa"/>
            <w:tcBorders>
              <w:top w:val="single" w:sz="6" w:space="0" w:color="auto"/>
              <w:left w:val="single" w:sz="6" w:space="0" w:color="auto"/>
              <w:bottom w:val="single" w:sz="6" w:space="0" w:color="auto"/>
              <w:right w:val="single" w:sz="6" w:space="0" w:color="auto"/>
            </w:tcBorders>
          </w:tcPr>
          <w:p w14:paraId="6BBCAC3F" w14:textId="77777777" w:rsidR="00B752E4" w:rsidRPr="00BC23B4" w:rsidRDefault="00B752E4">
            <w:pPr>
              <w:pStyle w:val="FormData0"/>
              <w:rPr>
                <w:b/>
                <w:color w:val="auto"/>
                <w:szCs w:val="24"/>
              </w:rPr>
            </w:pPr>
            <w:r w:rsidRPr="00BC23B4">
              <w:rPr>
                <w:b/>
                <w:color w:val="auto"/>
                <w:szCs w:val="24"/>
              </w:rPr>
              <w:t>9999</w:t>
            </w:r>
          </w:p>
        </w:tc>
      </w:tr>
      <w:tr w:rsidR="00B752E4" w:rsidRPr="00BC23B4" w14:paraId="24D13836" w14:textId="77777777">
        <w:tc>
          <w:tcPr>
            <w:tcW w:w="2160" w:type="dxa"/>
            <w:tcBorders>
              <w:top w:val="single" w:sz="6" w:space="0" w:color="auto"/>
              <w:left w:val="single" w:sz="6" w:space="0" w:color="auto"/>
              <w:bottom w:val="single" w:sz="6" w:space="0" w:color="auto"/>
              <w:right w:val="single" w:sz="6" w:space="0" w:color="auto"/>
            </w:tcBorders>
          </w:tcPr>
          <w:p w14:paraId="7BF44A58" w14:textId="77777777" w:rsidR="00B752E4" w:rsidRPr="00BC23B4" w:rsidRDefault="00B752E4">
            <w:pPr>
              <w:pStyle w:val="FormData0"/>
              <w:rPr>
                <w:b/>
                <w:color w:val="auto"/>
                <w:szCs w:val="24"/>
              </w:rPr>
            </w:pPr>
            <w:r w:rsidRPr="00BC23B4">
              <w:rPr>
                <w:b/>
                <w:color w:val="auto"/>
                <w:szCs w:val="24"/>
              </w:rPr>
              <w:t>TOS</w:t>
            </w:r>
          </w:p>
        </w:tc>
        <w:tc>
          <w:tcPr>
            <w:tcW w:w="4410" w:type="dxa"/>
            <w:tcBorders>
              <w:top w:val="single" w:sz="6" w:space="0" w:color="auto"/>
              <w:left w:val="single" w:sz="6" w:space="0" w:color="auto"/>
              <w:bottom w:val="single" w:sz="6" w:space="0" w:color="auto"/>
              <w:right w:val="single" w:sz="6" w:space="0" w:color="auto"/>
            </w:tcBorders>
          </w:tcPr>
          <w:p w14:paraId="65D51431" w14:textId="77777777" w:rsidR="00B752E4" w:rsidRPr="00BC23B4" w:rsidRDefault="00B752E4">
            <w:pPr>
              <w:pStyle w:val="FormData0"/>
              <w:rPr>
                <w:b/>
                <w:color w:val="auto"/>
                <w:szCs w:val="24"/>
              </w:rPr>
            </w:pPr>
            <w:r w:rsidRPr="00BC23B4">
              <w:rPr>
                <w:b/>
                <w:color w:val="auto"/>
                <w:szCs w:val="24"/>
              </w:rPr>
              <w:t>Type of Service</w:t>
            </w:r>
          </w:p>
        </w:tc>
        <w:tc>
          <w:tcPr>
            <w:tcW w:w="2414" w:type="dxa"/>
            <w:tcBorders>
              <w:top w:val="single" w:sz="6" w:space="0" w:color="auto"/>
              <w:left w:val="single" w:sz="6" w:space="0" w:color="auto"/>
              <w:bottom w:val="single" w:sz="6" w:space="0" w:color="auto"/>
              <w:right w:val="single" w:sz="6" w:space="0" w:color="auto"/>
            </w:tcBorders>
          </w:tcPr>
          <w:p w14:paraId="3A749051" w14:textId="77777777" w:rsidR="00B752E4" w:rsidRPr="00BC23B4" w:rsidRDefault="00B752E4">
            <w:pPr>
              <w:pStyle w:val="FormData0"/>
              <w:rPr>
                <w:b/>
                <w:color w:val="auto"/>
                <w:szCs w:val="24"/>
              </w:rPr>
            </w:pPr>
            <w:r w:rsidRPr="00BC23B4">
              <w:rPr>
                <w:b/>
                <w:color w:val="auto"/>
                <w:szCs w:val="24"/>
              </w:rPr>
              <w:t>1AM-</w:t>
            </w:r>
          </w:p>
        </w:tc>
      </w:tr>
      <w:tr w:rsidR="00B752E4" w:rsidRPr="00BC23B4" w14:paraId="493E5887" w14:textId="77777777">
        <w:tc>
          <w:tcPr>
            <w:tcW w:w="2160" w:type="dxa"/>
            <w:tcBorders>
              <w:top w:val="single" w:sz="6" w:space="0" w:color="auto"/>
              <w:left w:val="single" w:sz="6" w:space="0" w:color="auto"/>
              <w:bottom w:val="single" w:sz="6" w:space="0" w:color="auto"/>
              <w:right w:val="single" w:sz="6" w:space="0" w:color="auto"/>
            </w:tcBorders>
          </w:tcPr>
          <w:p w14:paraId="09663FB8" w14:textId="77777777" w:rsidR="00B752E4" w:rsidRPr="00BC23B4" w:rsidRDefault="00B752E4">
            <w:pPr>
              <w:pStyle w:val="FormData0"/>
              <w:rPr>
                <w:b/>
                <w:color w:val="auto"/>
                <w:szCs w:val="24"/>
              </w:rPr>
            </w:pPr>
            <w:r w:rsidRPr="00BC23B4">
              <w:rPr>
                <w:b/>
                <w:color w:val="auto"/>
                <w:szCs w:val="24"/>
              </w:rPr>
              <w:t>PORTTYP</w:t>
            </w:r>
          </w:p>
        </w:tc>
        <w:tc>
          <w:tcPr>
            <w:tcW w:w="4410" w:type="dxa"/>
            <w:tcBorders>
              <w:top w:val="single" w:sz="6" w:space="0" w:color="auto"/>
              <w:left w:val="single" w:sz="6" w:space="0" w:color="auto"/>
              <w:bottom w:val="single" w:sz="6" w:space="0" w:color="auto"/>
              <w:right w:val="single" w:sz="6" w:space="0" w:color="auto"/>
            </w:tcBorders>
          </w:tcPr>
          <w:p w14:paraId="32A72FFD" w14:textId="77777777" w:rsidR="00B752E4" w:rsidRPr="00BC23B4" w:rsidRDefault="00B752E4">
            <w:pPr>
              <w:pStyle w:val="FormData0"/>
              <w:rPr>
                <w:b/>
                <w:color w:val="auto"/>
                <w:szCs w:val="24"/>
              </w:rPr>
            </w:pPr>
            <w:r w:rsidRPr="00BC23B4">
              <w:rPr>
                <w:b/>
                <w:color w:val="auto"/>
                <w:szCs w:val="24"/>
              </w:rPr>
              <w:t>Port Type</w:t>
            </w:r>
          </w:p>
        </w:tc>
        <w:tc>
          <w:tcPr>
            <w:tcW w:w="2414" w:type="dxa"/>
            <w:tcBorders>
              <w:top w:val="single" w:sz="6" w:space="0" w:color="auto"/>
              <w:left w:val="single" w:sz="6" w:space="0" w:color="auto"/>
              <w:bottom w:val="single" w:sz="6" w:space="0" w:color="auto"/>
              <w:right w:val="single" w:sz="6" w:space="0" w:color="auto"/>
            </w:tcBorders>
          </w:tcPr>
          <w:p w14:paraId="52E8D4F3" w14:textId="77777777" w:rsidR="00B752E4" w:rsidRPr="00BC23B4" w:rsidRDefault="00B752E4">
            <w:pPr>
              <w:pStyle w:val="FormData0"/>
              <w:rPr>
                <w:b/>
                <w:color w:val="auto"/>
                <w:szCs w:val="24"/>
              </w:rPr>
            </w:pPr>
            <w:r w:rsidRPr="00BC23B4">
              <w:rPr>
                <w:b/>
                <w:color w:val="auto"/>
                <w:szCs w:val="24"/>
              </w:rPr>
              <w:t>L</w:t>
            </w:r>
          </w:p>
        </w:tc>
      </w:tr>
      <w:tr w:rsidR="00B752E4" w:rsidRPr="00BC23B4" w14:paraId="0D97E87D"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7D6FC3F" w14:textId="77777777" w:rsidR="00B752E4" w:rsidRPr="00BC23B4" w:rsidRDefault="00B752E4">
            <w:pPr>
              <w:pStyle w:val="Heading4"/>
              <w:rPr>
                <w:rFonts w:cs="Arial"/>
                <w:b/>
                <w:i w:val="0"/>
                <w:iCs w:val="0"/>
              </w:rPr>
            </w:pPr>
            <w:r w:rsidRPr="00BC23B4">
              <w:rPr>
                <w:rFonts w:cs="Arial"/>
                <w:b/>
                <w:i w:val="0"/>
                <w:iCs w:val="0"/>
              </w:rPr>
              <w:t>Billing Section</w:t>
            </w:r>
          </w:p>
        </w:tc>
      </w:tr>
      <w:tr w:rsidR="00B752E4" w:rsidRPr="00BC23B4" w14:paraId="17D6D501" w14:textId="77777777">
        <w:tc>
          <w:tcPr>
            <w:tcW w:w="2160" w:type="dxa"/>
            <w:tcBorders>
              <w:top w:val="single" w:sz="6" w:space="0" w:color="auto"/>
              <w:left w:val="single" w:sz="6" w:space="0" w:color="auto"/>
              <w:bottom w:val="single" w:sz="6" w:space="0" w:color="auto"/>
              <w:right w:val="single" w:sz="6" w:space="0" w:color="auto"/>
            </w:tcBorders>
          </w:tcPr>
          <w:p w14:paraId="17BEB098" w14:textId="77777777" w:rsidR="00B752E4" w:rsidRPr="00BC23B4" w:rsidRDefault="00B752E4">
            <w:pPr>
              <w:pStyle w:val="FormData0"/>
              <w:rPr>
                <w:b/>
                <w:color w:val="auto"/>
                <w:szCs w:val="24"/>
              </w:rPr>
            </w:pPr>
            <w:r w:rsidRPr="00BC23B4">
              <w:rPr>
                <w:b/>
                <w:color w:val="auto"/>
                <w:szCs w:val="24"/>
              </w:rPr>
              <w:t>BAN1</w:t>
            </w:r>
          </w:p>
        </w:tc>
        <w:tc>
          <w:tcPr>
            <w:tcW w:w="4410" w:type="dxa"/>
            <w:tcBorders>
              <w:top w:val="single" w:sz="6" w:space="0" w:color="auto"/>
              <w:left w:val="single" w:sz="6" w:space="0" w:color="auto"/>
              <w:bottom w:val="single" w:sz="6" w:space="0" w:color="auto"/>
              <w:right w:val="single" w:sz="6" w:space="0" w:color="auto"/>
            </w:tcBorders>
          </w:tcPr>
          <w:p w14:paraId="09897F01" w14:textId="77777777" w:rsidR="00B752E4" w:rsidRPr="00BC23B4" w:rsidRDefault="00B752E4">
            <w:pPr>
              <w:pStyle w:val="FormData0"/>
              <w:rPr>
                <w:b/>
                <w:color w:val="auto"/>
                <w:szCs w:val="24"/>
              </w:rPr>
            </w:pPr>
            <w:r w:rsidRPr="00BC23B4">
              <w:rPr>
                <w:b/>
                <w:color w:val="auto"/>
                <w:szCs w:val="24"/>
              </w:rPr>
              <w:t>Billing Account Number 1</w:t>
            </w:r>
          </w:p>
        </w:tc>
        <w:tc>
          <w:tcPr>
            <w:tcW w:w="2414" w:type="dxa"/>
            <w:tcBorders>
              <w:top w:val="single" w:sz="6" w:space="0" w:color="auto"/>
              <w:left w:val="single" w:sz="6" w:space="0" w:color="auto"/>
              <w:bottom w:val="single" w:sz="6" w:space="0" w:color="auto"/>
              <w:right w:val="single" w:sz="6" w:space="0" w:color="auto"/>
            </w:tcBorders>
          </w:tcPr>
          <w:p w14:paraId="7AD9FD49" w14:textId="77777777" w:rsidR="00B752E4" w:rsidRPr="00BC23B4" w:rsidRDefault="00B752E4">
            <w:pPr>
              <w:pStyle w:val="FormData0"/>
              <w:rPr>
                <w:b/>
                <w:color w:val="auto"/>
                <w:szCs w:val="24"/>
              </w:rPr>
            </w:pPr>
            <w:r w:rsidRPr="00BC23B4">
              <w:rPr>
                <w:b/>
                <w:color w:val="auto"/>
                <w:szCs w:val="24"/>
              </w:rPr>
              <w:t>904Q886621621</w:t>
            </w:r>
          </w:p>
        </w:tc>
      </w:tr>
      <w:tr w:rsidR="00B752E4" w:rsidRPr="00BC23B4" w14:paraId="16F60505"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7B64807" w14:textId="77777777" w:rsidR="00B752E4" w:rsidRPr="00BC23B4" w:rsidRDefault="00B752E4">
            <w:pPr>
              <w:pStyle w:val="Heading4"/>
              <w:rPr>
                <w:rFonts w:cs="Arial"/>
                <w:b/>
                <w:i w:val="0"/>
                <w:iCs w:val="0"/>
              </w:rPr>
            </w:pPr>
            <w:r w:rsidRPr="00BC23B4">
              <w:rPr>
                <w:rFonts w:cs="Arial"/>
                <w:b/>
                <w:i w:val="0"/>
                <w:iCs w:val="0"/>
              </w:rPr>
              <w:t>Contact Section</w:t>
            </w:r>
          </w:p>
        </w:tc>
      </w:tr>
      <w:tr w:rsidR="00B752E4" w:rsidRPr="00BC23B4" w14:paraId="4FB6519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72B4770" w14:textId="77777777" w:rsidR="00B752E4" w:rsidRPr="00BC23B4" w:rsidRDefault="00B752E4">
            <w:pPr>
              <w:pStyle w:val="FormData0"/>
              <w:rPr>
                <w:b/>
                <w:color w:val="auto"/>
                <w:szCs w:val="24"/>
              </w:rPr>
            </w:pPr>
            <w:r w:rsidRPr="00BC23B4">
              <w:rPr>
                <w:b/>
                <w:color w:val="auto"/>
                <w:szCs w:val="24"/>
              </w:rPr>
              <w:t>INIT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2607D7C" w14:textId="77777777" w:rsidR="00B752E4" w:rsidRPr="00BC23B4" w:rsidRDefault="00B752E4">
            <w:pPr>
              <w:pStyle w:val="FormData0"/>
              <w:rPr>
                <w:b/>
                <w:color w:val="auto"/>
                <w:szCs w:val="24"/>
              </w:rPr>
            </w:pPr>
            <w:r w:rsidRPr="00BC23B4">
              <w:rPr>
                <w:b/>
                <w:color w:val="auto"/>
                <w:szCs w:val="24"/>
              </w:rPr>
              <w:t>Initiator Identification</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5ABAEA2B" w14:textId="77777777" w:rsidR="00B752E4" w:rsidRPr="00BC23B4" w:rsidRDefault="00B752E4">
            <w:pPr>
              <w:pStyle w:val="FormData0"/>
              <w:rPr>
                <w:b/>
                <w:color w:val="auto"/>
                <w:szCs w:val="24"/>
              </w:rPr>
            </w:pPr>
            <w:r w:rsidRPr="00BC23B4">
              <w:rPr>
                <w:b/>
                <w:color w:val="auto"/>
                <w:szCs w:val="24"/>
              </w:rPr>
              <w:t>Bojangles</w:t>
            </w:r>
          </w:p>
        </w:tc>
      </w:tr>
      <w:tr w:rsidR="00B752E4" w:rsidRPr="00BC23B4" w14:paraId="73A24B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64926E" w14:textId="77777777" w:rsidR="00B752E4" w:rsidRPr="00BC23B4" w:rsidRDefault="00B752E4">
            <w:pPr>
              <w:pStyle w:val="FormData0"/>
              <w:rPr>
                <w:b/>
                <w:color w:val="auto"/>
                <w:szCs w:val="24"/>
              </w:rPr>
            </w:pPr>
            <w:r w:rsidRPr="00BC23B4">
              <w:rPr>
                <w:b/>
                <w:color w:val="auto"/>
                <w:szCs w:val="24"/>
              </w:rPr>
              <w:t>INIT-TEL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D523C82" w14:textId="77777777" w:rsidR="00B752E4" w:rsidRPr="00BC23B4" w:rsidRDefault="00B752E4">
            <w:pPr>
              <w:pStyle w:val="FormData0"/>
              <w:rPr>
                <w:b/>
                <w:color w:val="auto"/>
                <w:szCs w:val="24"/>
              </w:rPr>
            </w:pPr>
            <w:r w:rsidRPr="00BC23B4">
              <w:rPr>
                <w:b/>
                <w:color w:val="auto"/>
                <w:szCs w:val="24"/>
              </w:rPr>
              <w:t>Initiator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6E82A0E" w14:textId="77777777" w:rsidR="00B752E4" w:rsidRPr="00BC23B4" w:rsidRDefault="00B752E4">
            <w:pPr>
              <w:pStyle w:val="FormData0"/>
              <w:rPr>
                <w:b/>
                <w:color w:val="auto"/>
                <w:szCs w:val="24"/>
              </w:rPr>
            </w:pPr>
            <w:r w:rsidRPr="00BC23B4">
              <w:rPr>
                <w:b/>
                <w:color w:val="auto"/>
                <w:szCs w:val="24"/>
              </w:rPr>
              <w:t>8884448888</w:t>
            </w:r>
          </w:p>
        </w:tc>
      </w:tr>
      <w:tr w:rsidR="00B752E4" w:rsidRPr="00BC23B4" w14:paraId="434ED46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30B31A" w14:textId="77777777" w:rsidR="00B752E4" w:rsidRPr="00BC23B4" w:rsidRDefault="00B752E4">
            <w:pPr>
              <w:pStyle w:val="FormData0"/>
              <w:rPr>
                <w:b/>
                <w:color w:val="auto"/>
                <w:szCs w:val="24"/>
              </w:rPr>
            </w:pPr>
            <w:r w:rsidRPr="00BC23B4">
              <w:rPr>
                <w:b/>
                <w:color w:val="auto"/>
                <w:szCs w:val="24"/>
              </w:rPr>
              <w:t>INIT-FAX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B53C157" w14:textId="77777777" w:rsidR="00B752E4" w:rsidRPr="00BC23B4" w:rsidRDefault="00B752E4">
            <w:pPr>
              <w:pStyle w:val="FormData0"/>
              <w:rPr>
                <w:b/>
                <w:color w:val="auto"/>
                <w:szCs w:val="24"/>
              </w:rPr>
            </w:pPr>
            <w:r w:rsidRPr="00BC23B4">
              <w:rPr>
                <w:b/>
                <w:color w:val="auto"/>
                <w:szCs w:val="24"/>
              </w:rPr>
              <w:t>Initiator Facsimile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72CF8BA" w14:textId="77777777" w:rsidR="00B752E4" w:rsidRPr="00BC23B4" w:rsidRDefault="00B752E4">
            <w:pPr>
              <w:pStyle w:val="FormData0"/>
              <w:rPr>
                <w:b/>
                <w:color w:val="auto"/>
                <w:szCs w:val="24"/>
                <w:lang w:val="fr-FR"/>
              </w:rPr>
            </w:pPr>
            <w:r w:rsidRPr="00BC23B4">
              <w:rPr>
                <w:b/>
                <w:color w:val="auto"/>
                <w:szCs w:val="24"/>
                <w:lang w:val="fr-FR"/>
              </w:rPr>
              <w:t>4448884444</w:t>
            </w:r>
          </w:p>
        </w:tc>
      </w:tr>
      <w:tr w:rsidR="00B752E4" w:rsidRPr="00BC23B4" w14:paraId="0CB02B2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23775A5" w14:textId="77777777" w:rsidR="00B752E4" w:rsidRPr="00BC23B4" w:rsidRDefault="00B752E4">
            <w:pPr>
              <w:pStyle w:val="FormData0"/>
              <w:rPr>
                <w:b/>
                <w:color w:val="auto"/>
                <w:szCs w:val="24"/>
                <w:lang w:val="fr-FR"/>
              </w:rPr>
            </w:pPr>
            <w:r w:rsidRPr="00BC23B4">
              <w:rPr>
                <w:b/>
                <w:color w:val="auto"/>
                <w:szCs w:val="24"/>
                <w:lang w:val="fr-FR"/>
              </w:rPr>
              <w:t>IMPCON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64A908F1" w14:textId="77777777" w:rsidR="00B752E4" w:rsidRPr="00BC23B4" w:rsidRDefault="00B752E4">
            <w:pPr>
              <w:pStyle w:val="FormData0"/>
              <w:rPr>
                <w:b/>
                <w:color w:val="auto"/>
                <w:szCs w:val="24"/>
                <w:lang w:val="fr-FR"/>
              </w:rPr>
            </w:pPr>
            <w:r w:rsidRPr="00BC23B4">
              <w:rPr>
                <w:b/>
                <w:color w:val="auto"/>
                <w:szCs w:val="24"/>
                <w:lang w:val="fr-FR"/>
              </w:rPr>
              <w:t>Implementation Contact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3C8E2C3" w14:textId="77777777" w:rsidR="00B752E4" w:rsidRPr="00BC23B4" w:rsidRDefault="00B752E4">
            <w:pPr>
              <w:pStyle w:val="FormData0"/>
              <w:rPr>
                <w:b/>
                <w:color w:val="auto"/>
                <w:szCs w:val="24"/>
              </w:rPr>
            </w:pPr>
            <w:r w:rsidRPr="00BC23B4">
              <w:rPr>
                <w:b/>
                <w:color w:val="auto"/>
                <w:szCs w:val="24"/>
              </w:rPr>
              <w:t>Twain</w:t>
            </w:r>
          </w:p>
        </w:tc>
      </w:tr>
      <w:tr w:rsidR="00B752E4" w:rsidRPr="00BC23B4" w14:paraId="1651F76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756378" w14:textId="77777777" w:rsidR="00B752E4" w:rsidRPr="00BC23B4" w:rsidRDefault="00B752E4">
            <w:pPr>
              <w:pStyle w:val="FormData0"/>
              <w:rPr>
                <w:b/>
                <w:color w:val="auto"/>
                <w:szCs w:val="24"/>
              </w:rPr>
            </w:pPr>
            <w:r w:rsidRPr="00BC23B4">
              <w:rPr>
                <w:b/>
                <w:color w:val="auto"/>
                <w:szCs w:val="24"/>
              </w:rPr>
              <w:t>IMPCON-TEL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B75D1AD" w14:textId="77777777" w:rsidR="00B752E4" w:rsidRPr="00BC23B4" w:rsidRDefault="00B752E4">
            <w:pPr>
              <w:pStyle w:val="FormData0"/>
              <w:rPr>
                <w:b/>
                <w:color w:val="auto"/>
                <w:szCs w:val="24"/>
              </w:rPr>
            </w:pPr>
            <w:r w:rsidRPr="00BC23B4">
              <w:rPr>
                <w:b/>
                <w:color w:val="auto"/>
                <w:szCs w:val="24"/>
              </w:rPr>
              <w:t>Implementation Contact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71F9C6F1" w14:textId="77777777" w:rsidR="00B752E4" w:rsidRPr="00BC23B4" w:rsidRDefault="00B752E4">
            <w:pPr>
              <w:pStyle w:val="FormData0"/>
              <w:rPr>
                <w:b/>
                <w:color w:val="auto"/>
                <w:szCs w:val="24"/>
              </w:rPr>
            </w:pPr>
            <w:r w:rsidRPr="00BC23B4">
              <w:rPr>
                <w:b/>
                <w:color w:val="auto"/>
                <w:szCs w:val="24"/>
              </w:rPr>
              <w:t>2220005555</w:t>
            </w:r>
          </w:p>
        </w:tc>
      </w:tr>
      <w:tr w:rsidR="00B752E4" w:rsidRPr="00BC23B4" w14:paraId="4E1EA205"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618BE009" w14:textId="77777777" w:rsidR="00B752E4" w:rsidRPr="00BC23B4" w:rsidRDefault="00B752E4">
            <w:pPr>
              <w:pStyle w:val="Heading4"/>
              <w:rPr>
                <w:rFonts w:cs="Arial"/>
                <w:b/>
                <w:i w:val="0"/>
                <w:iCs w:val="0"/>
                <w:lang w:val="fr-FR"/>
              </w:rPr>
            </w:pPr>
            <w:r w:rsidRPr="00BC23B4">
              <w:rPr>
                <w:rFonts w:cs="Arial"/>
                <w:b/>
                <w:i w:val="0"/>
                <w:iCs w:val="0"/>
                <w:lang w:val="fr-FR"/>
              </w:rPr>
              <w:t>EU  FORM</w:t>
            </w:r>
          </w:p>
        </w:tc>
      </w:tr>
      <w:tr w:rsidR="00B752E4" w:rsidRPr="00BC23B4" w14:paraId="45120A1A"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83A711D" w14:textId="77777777" w:rsidR="00B752E4" w:rsidRPr="00BC23B4" w:rsidRDefault="00B752E4">
            <w:pPr>
              <w:pStyle w:val="Heading4"/>
              <w:rPr>
                <w:rFonts w:cs="Arial"/>
                <w:b/>
                <w:i w:val="0"/>
                <w:iCs w:val="0"/>
              </w:rPr>
            </w:pPr>
            <w:r w:rsidRPr="00BC23B4">
              <w:rPr>
                <w:rFonts w:cs="Arial"/>
                <w:b/>
                <w:i w:val="0"/>
                <w:iCs w:val="0"/>
              </w:rPr>
              <w:t>Location and Access Section</w:t>
            </w:r>
          </w:p>
        </w:tc>
      </w:tr>
      <w:tr w:rsidR="00B752E4" w:rsidRPr="00BC23B4" w14:paraId="0F0384CC" w14:textId="77777777">
        <w:tc>
          <w:tcPr>
            <w:tcW w:w="2160" w:type="dxa"/>
            <w:tcBorders>
              <w:top w:val="single" w:sz="6" w:space="0" w:color="auto"/>
              <w:left w:val="single" w:sz="6" w:space="0" w:color="auto"/>
              <w:bottom w:val="single" w:sz="6" w:space="0" w:color="auto"/>
              <w:right w:val="single" w:sz="6" w:space="0" w:color="auto"/>
            </w:tcBorders>
          </w:tcPr>
          <w:p w14:paraId="601A537F" w14:textId="77777777" w:rsidR="00B752E4" w:rsidRPr="00BC23B4" w:rsidRDefault="00B752E4">
            <w:pPr>
              <w:pStyle w:val="FormData0"/>
              <w:rPr>
                <w:b/>
                <w:color w:val="auto"/>
                <w:szCs w:val="24"/>
              </w:rPr>
            </w:pPr>
            <w:r w:rsidRPr="00BC23B4">
              <w:rPr>
                <w:b/>
                <w:color w:val="auto"/>
                <w:szCs w:val="24"/>
              </w:rPr>
              <w:t>NAME</w:t>
            </w:r>
          </w:p>
        </w:tc>
        <w:tc>
          <w:tcPr>
            <w:tcW w:w="4410" w:type="dxa"/>
            <w:tcBorders>
              <w:top w:val="single" w:sz="6" w:space="0" w:color="auto"/>
              <w:left w:val="single" w:sz="6" w:space="0" w:color="auto"/>
              <w:bottom w:val="single" w:sz="6" w:space="0" w:color="auto"/>
              <w:right w:val="single" w:sz="6" w:space="0" w:color="auto"/>
            </w:tcBorders>
          </w:tcPr>
          <w:p w14:paraId="6D0216FC" w14:textId="77777777" w:rsidR="00B752E4" w:rsidRPr="00BC23B4" w:rsidRDefault="00B752E4">
            <w:pPr>
              <w:pStyle w:val="FormData0"/>
              <w:rPr>
                <w:b/>
                <w:color w:val="auto"/>
                <w:szCs w:val="24"/>
              </w:rPr>
            </w:pPr>
            <w:r w:rsidRPr="00BC23B4">
              <w:rPr>
                <w:b/>
                <w:color w:val="auto"/>
                <w:szCs w:val="24"/>
              </w:rPr>
              <w:t>End User Name</w:t>
            </w:r>
          </w:p>
        </w:tc>
        <w:tc>
          <w:tcPr>
            <w:tcW w:w="2414" w:type="dxa"/>
            <w:tcBorders>
              <w:top w:val="single" w:sz="6" w:space="0" w:color="auto"/>
              <w:left w:val="single" w:sz="6" w:space="0" w:color="auto"/>
              <w:bottom w:val="single" w:sz="6" w:space="0" w:color="auto"/>
              <w:right w:val="single" w:sz="6" w:space="0" w:color="auto"/>
            </w:tcBorders>
          </w:tcPr>
          <w:p w14:paraId="0438B850" w14:textId="77777777" w:rsidR="00B752E4" w:rsidRPr="00BC23B4" w:rsidRDefault="00B752E4">
            <w:pPr>
              <w:pStyle w:val="FormData0"/>
              <w:rPr>
                <w:b/>
                <w:color w:val="auto"/>
                <w:szCs w:val="24"/>
                <w:lang w:val="fr-FR"/>
              </w:rPr>
            </w:pPr>
            <w:r w:rsidRPr="00BC23B4">
              <w:rPr>
                <w:b/>
                <w:color w:val="auto"/>
                <w:szCs w:val="24"/>
                <w:lang w:val="fr-FR"/>
              </w:rPr>
              <w:t>Conner Trineer</w:t>
            </w:r>
          </w:p>
        </w:tc>
      </w:tr>
      <w:tr w:rsidR="00B752E4" w:rsidRPr="00BC23B4" w14:paraId="48FC3CE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50A2E46" w14:textId="77777777" w:rsidR="00B752E4" w:rsidRPr="00BC23B4" w:rsidRDefault="00B752E4">
            <w:pPr>
              <w:pStyle w:val="FormData0"/>
              <w:rPr>
                <w:b/>
                <w:color w:val="auto"/>
                <w:szCs w:val="24"/>
                <w:lang w:val="fr-FR"/>
              </w:rPr>
            </w:pPr>
            <w:r w:rsidRPr="00BC23B4">
              <w:rPr>
                <w:b/>
                <w:color w:val="auto"/>
                <w:szCs w:val="24"/>
                <w:lang w:val="fr-FR"/>
              </w:rPr>
              <w:t>ELT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29DF4B1" w14:textId="77777777" w:rsidR="00B752E4" w:rsidRPr="00BC23B4" w:rsidRDefault="00B752E4">
            <w:pPr>
              <w:pStyle w:val="FormData0"/>
              <w:rPr>
                <w:b/>
                <w:color w:val="auto"/>
                <w:szCs w:val="24"/>
              </w:rPr>
            </w:pPr>
            <w:r w:rsidRPr="00BC23B4">
              <w:rPr>
                <w:b/>
                <w:color w:val="auto"/>
                <w:szCs w:val="24"/>
              </w:rPr>
              <w:t>End User Listing Treatment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0C10C28" w14:textId="77777777" w:rsidR="00B752E4" w:rsidRPr="00BC23B4" w:rsidRDefault="00B752E4">
            <w:pPr>
              <w:pStyle w:val="FormData0"/>
              <w:rPr>
                <w:b/>
                <w:bCs/>
                <w:color w:val="auto"/>
                <w:szCs w:val="24"/>
              </w:rPr>
            </w:pPr>
            <w:r w:rsidRPr="00BC23B4">
              <w:rPr>
                <w:b/>
                <w:bCs/>
                <w:color w:val="auto"/>
                <w:szCs w:val="24"/>
              </w:rPr>
              <w:t>A</w:t>
            </w:r>
          </w:p>
        </w:tc>
      </w:tr>
      <w:tr w:rsidR="00B752E4" w:rsidRPr="00BC23B4" w14:paraId="5FBFF5FF"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FB9A372" w14:textId="77777777" w:rsidR="00B752E4" w:rsidRPr="00BC23B4" w:rsidRDefault="00B752E4">
            <w:pPr>
              <w:pStyle w:val="Heading4"/>
              <w:rPr>
                <w:rFonts w:cs="Arial"/>
                <w:b/>
                <w:bCs/>
                <w:i w:val="0"/>
                <w:iCs w:val="0"/>
              </w:rPr>
            </w:pPr>
            <w:r w:rsidRPr="00BC23B4">
              <w:rPr>
                <w:rFonts w:cs="Arial"/>
                <w:b/>
                <w:bCs/>
                <w:i w:val="0"/>
                <w:iCs w:val="0"/>
              </w:rPr>
              <w:t>Bill Section</w:t>
            </w:r>
          </w:p>
        </w:tc>
      </w:tr>
      <w:tr w:rsidR="00B752E4" w:rsidRPr="00BC23B4" w14:paraId="6F99E72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24D3092" w14:textId="77777777" w:rsidR="00B752E4" w:rsidRPr="00BC23B4" w:rsidRDefault="00B752E4">
            <w:pPr>
              <w:pStyle w:val="FormData0"/>
              <w:rPr>
                <w:b/>
                <w:color w:val="auto"/>
                <w:szCs w:val="24"/>
              </w:rPr>
            </w:pPr>
            <w:r w:rsidRPr="00BC23B4">
              <w:rPr>
                <w:b/>
                <w:color w:val="auto"/>
                <w:szCs w:val="24"/>
              </w:rPr>
              <w:t>EATN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64D3152" w14:textId="77777777" w:rsidR="00B752E4" w:rsidRPr="00BC23B4" w:rsidRDefault="00B752E4">
            <w:pPr>
              <w:pStyle w:val="FormData0"/>
              <w:rPr>
                <w:b/>
                <w:color w:val="auto"/>
                <w:szCs w:val="24"/>
              </w:rPr>
            </w:pPr>
            <w:r w:rsidRPr="00BC23B4">
              <w:rPr>
                <w:b/>
                <w:color w:val="auto"/>
                <w:szCs w:val="24"/>
              </w:rPr>
              <w:t>Existing Account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A6A004A" w14:textId="77777777" w:rsidR="00B752E4" w:rsidRPr="00BC23B4" w:rsidRDefault="00B752E4">
            <w:pPr>
              <w:pStyle w:val="FormData0"/>
              <w:rPr>
                <w:b/>
                <w:bCs/>
                <w:color w:val="auto"/>
                <w:szCs w:val="24"/>
              </w:rPr>
            </w:pPr>
            <w:r w:rsidRPr="00BC23B4">
              <w:rPr>
                <w:b/>
                <w:bCs/>
                <w:color w:val="auto"/>
                <w:szCs w:val="24"/>
              </w:rPr>
              <w:t>9042613408</w:t>
            </w:r>
          </w:p>
        </w:tc>
      </w:tr>
      <w:tr w:rsidR="00B752E4" w:rsidRPr="00BC23B4" w14:paraId="303D3146"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7E44CB6E" w14:textId="77777777" w:rsidR="00B752E4" w:rsidRPr="00BC23B4" w:rsidRDefault="00B752E4">
            <w:pPr>
              <w:pStyle w:val="Heading4"/>
              <w:rPr>
                <w:rFonts w:cs="Arial"/>
                <w:b/>
                <w:i w:val="0"/>
                <w:iCs w:val="0"/>
                <w:lang w:val="fr-FR"/>
              </w:rPr>
            </w:pPr>
            <w:r w:rsidRPr="00BC23B4">
              <w:rPr>
                <w:rFonts w:cs="Arial"/>
                <w:b/>
                <w:i w:val="0"/>
                <w:iCs w:val="0"/>
                <w:lang w:val="fr-FR"/>
              </w:rPr>
              <w:t>HUNTING  FORM</w:t>
            </w:r>
          </w:p>
        </w:tc>
      </w:tr>
      <w:tr w:rsidR="00B752E4" w:rsidRPr="00BC23B4" w14:paraId="04A04928" w14:textId="77777777">
        <w:tblPrEx>
          <w:tblBorders>
            <w:insideH w:val="single" w:sz="6" w:space="0" w:color="auto"/>
            <w:insideV w:val="single" w:sz="6" w:space="0" w:color="auto"/>
          </w:tblBorders>
        </w:tblPrEx>
        <w:trPr>
          <w:cantSplit/>
        </w:trPr>
        <w:tc>
          <w:tcPr>
            <w:tcW w:w="8984" w:type="dxa"/>
            <w:gridSpan w:val="3"/>
            <w:tcBorders>
              <w:bottom w:val="single" w:sz="6" w:space="0" w:color="auto"/>
            </w:tcBorders>
            <w:shd w:val="clear" w:color="auto" w:fill="99CCFF"/>
          </w:tcPr>
          <w:p w14:paraId="36981D14" w14:textId="77777777" w:rsidR="00B752E4" w:rsidRPr="00BC23B4" w:rsidRDefault="00B752E4">
            <w:pPr>
              <w:pStyle w:val="FormData0"/>
              <w:rPr>
                <w:b/>
                <w:color w:val="auto"/>
                <w:szCs w:val="24"/>
              </w:rPr>
            </w:pPr>
            <w:r w:rsidRPr="00BC23B4">
              <w:rPr>
                <w:b/>
                <w:color w:val="auto"/>
                <w:szCs w:val="24"/>
              </w:rPr>
              <w:t>Hunt Group Information Section</w:t>
            </w:r>
          </w:p>
        </w:tc>
      </w:tr>
      <w:tr w:rsidR="00B752E4" w:rsidRPr="00BC23B4" w14:paraId="28651DDE" w14:textId="77777777">
        <w:tblPrEx>
          <w:tblBorders>
            <w:insideH w:val="single" w:sz="6" w:space="0" w:color="auto"/>
            <w:insideV w:val="single" w:sz="6" w:space="0" w:color="auto"/>
          </w:tblBorders>
        </w:tblPrEx>
        <w:tc>
          <w:tcPr>
            <w:tcW w:w="2160" w:type="dxa"/>
            <w:tcBorders>
              <w:bottom w:val="single" w:sz="6" w:space="0" w:color="auto"/>
            </w:tcBorders>
          </w:tcPr>
          <w:p w14:paraId="1423428D" w14:textId="77777777" w:rsidR="00B752E4" w:rsidRPr="00BC23B4" w:rsidRDefault="00B752E4">
            <w:pPr>
              <w:pStyle w:val="FormData0"/>
              <w:rPr>
                <w:b/>
                <w:color w:val="auto"/>
                <w:szCs w:val="24"/>
              </w:rPr>
            </w:pPr>
            <w:r w:rsidRPr="00BC23B4">
              <w:rPr>
                <w:b/>
                <w:color w:val="auto"/>
                <w:szCs w:val="24"/>
              </w:rPr>
              <w:t>HNUM</w:t>
            </w:r>
          </w:p>
        </w:tc>
        <w:tc>
          <w:tcPr>
            <w:tcW w:w="4410" w:type="dxa"/>
            <w:tcBorders>
              <w:bottom w:val="single" w:sz="6" w:space="0" w:color="auto"/>
            </w:tcBorders>
          </w:tcPr>
          <w:p w14:paraId="27BCC57C" w14:textId="77777777" w:rsidR="00B752E4" w:rsidRPr="00BC23B4" w:rsidRDefault="00B752E4">
            <w:pPr>
              <w:pStyle w:val="FormData0"/>
              <w:rPr>
                <w:b/>
                <w:color w:val="auto"/>
                <w:szCs w:val="24"/>
              </w:rPr>
            </w:pPr>
            <w:r w:rsidRPr="00BC23B4">
              <w:rPr>
                <w:b/>
                <w:color w:val="auto"/>
                <w:szCs w:val="24"/>
              </w:rPr>
              <w:t>Hunt Number</w:t>
            </w:r>
          </w:p>
        </w:tc>
        <w:tc>
          <w:tcPr>
            <w:tcW w:w="2414" w:type="dxa"/>
            <w:tcBorders>
              <w:bottom w:val="single" w:sz="6" w:space="0" w:color="auto"/>
            </w:tcBorders>
          </w:tcPr>
          <w:p w14:paraId="0FF0EA9C" w14:textId="77777777" w:rsidR="00B752E4" w:rsidRPr="00BC23B4" w:rsidRDefault="00B752E4">
            <w:pPr>
              <w:pStyle w:val="FormData0"/>
              <w:rPr>
                <w:b/>
                <w:bCs/>
                <w:color w:val="auto"/>
                <w:szCs w:val="24"/>
              </w:rPr>
            </w:pPr>
            <w:r w:rsidRPr="00BC23B4">
              <w:rPr>
                <w:b/>
                <w:bCs/>
                <w:color w:val="auto"/>
                <w:szCs w:val="24"/>
              </w:rPr>
              <w:t>00001</w:t>
            </w:r>
          </w:p>
        </w:tc>
      </w:tr>
      <w:tr w:rsidR="00B752E4" w:rsidRPr="00BC23B4" w14:paraId="593B54BA" w14:textId="77777777">
        <w:tc>
          <w:tcPr>
            <w:tcW w:w="2160" w:type="dxa"/>
            <w:tcBorders>
              <w:top w:val="single" w:sz="6" w:space="0" w:color="auto"/>
              <w:left w:val="single" w:sz="6" w:space="0" w:color="auto"/>
              <w:bottom w:val="single" w:sz="6" w:space="0" w:color="auto"/>
              <w:right w:val="single" w:sz="6" w:space="0" w:color="auto"/>
            </w:tcBorders>
          </w:tcPr>
          <w:p w14:paraId="4A379428" w14:textId="77777777" w:rsidR="00B752E4" w:rsidRPr="00BC23B4" w:rsidRDefault="00B752E4">
            <w:pPr>
              <w:pStyle w:val="FormData0"/>
              <w:rPr>
                <w:b/>
                <w:color w:val="auto"/>
                <w:szCs w:val="24"/>
              </w:rPr>
            </w:pPr>
            <w:r w:rsidRPr="00BC23B4">
              <w:rPr>
                <w:b/>
                <w:color w:val="auto"/>
                <w:szCs w:val="24"/>
              </w:rPr>
              <w:t>HA</w:t>
            </w:r>
          </w:p>
        </w:tc>
        <w:tc>
          <w:tcPr>
            <w:tcW w:w="4410" w:type="dxa"/>
            <w:tcBorders>
              <w:top w:val="single" w:sz="6" w:space="0" w:color="auto"/>
              <w:left w:val="single" w:sz="6" w:space="0" w:color="auto"/>
              <w:bottom w:val="single" w:sz="6" w:space="0" w:color="auto"/>
              <w:right w:val="single" w:sz="6" w:space="0" w:color="auto"/>
            </w:tcBorders>
          </w:tcPr>
          <w:p w14:paraId="513B9973" w14:textId="77777777" w:rsidR="00B752E4" w:rsidRPr="00BC23B4" w:rsidRDefault="00B752E4">
            <w:pPr>
              <w:pStyle w:val="FormData0"/>
              <w:rPr>
                <w:b/>
                <w:color w:val="auto"/>
                <w:szCs w:val="24"/>
              </w:rPr>
            </w:pPr>
            <w:r w:rsidRPr="00BC23B4">
              <w:rPr>
                <w:b/>
                <w:color w:val="auto"/>
                <w:szCs w:val="24"/>
              </w:rPr>
              <w:t>Hunting Group Activity</w:t>
            </w:r>
          </w:p>
        </w:tc>
        <w:tc>
          <w:tcPr>
            <w:tcW w:w="2414" w:type="dxa"/>
            <w:tcBorders>
              <w:top w:val="single" w:sz="6" w:space="0" w:color="auto"/>
              <w:left w:val="single" w:sz="6" w:space="0" w:color="auto"/>
              <w:bottom w:val="single" w:sz="6" w:space="0" w:color="auto"/>
              <w:right w:val="single" w:sz="6" w:space="0" w:color="auto"/>
            </w:tcBorders>
          </w:tcPr>
          <w:p w14:paraId="767A9F39"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417CD7E8" w14:textId="77777777">
        <w:tc>
          <w:tcPr>
            <w:tcW w:w="2160" w:type="dxa"/>
            <w:tcBorders>
              <w:top w:val="single" w:sz="6" w:space="0" w:color="auto"/>
              <w:left w:val="single" w:sz="6" w:space="0" w:color="auto"/>
              <w:bottom w:val="single" w:sz="6" w:space="0" w:color="auto"/>
              <w:right w:val="single" w:sz="6" w:space="0" w:color="auto"/>
            </w:tcBorders>
          </w:tcPr>
          <w:p w14:paraId="542E49B2" w14:textId="77777777" w:rsidR="00B752E4" w:rsidRPr="00BC23B4" w:rsidRDefault="00B752E4">
            <w:pPr>
              <w:pStyle w:val="FormData0"/>
              <w:rPr>
                <w:b/>
                <w:color w:val="auto"/>
                <w:szCs w:val="24"/>
              </w:rPr>
            </w:pPr>
            <w:r w:rsidRPr="00BC23B4">
              <w:rPr>
                <w:b/>
                <w:color w:val="auto"/>
                <w:szCs w:val="24"/>
              </w:rPr>
              <w:t>HID</w:t>
            </w:r>
          </w:p>
        </w:tc>
        <w:tc>
          <w:tcPr>
            <w:tcW w:w="4410" w:type="dxa"/>
            <w:tcBorders>
              <w:top w:val="single" w:sz="6" w:space="0" w:color="auto"/>
              <w:left w:val="single" w:sz="6" w:space="0" w:color="auto"/>
              <w:bottom w:val="single" w:sz="6" w:space="0" w:color="auto"/>
              <w:right w:val="single" w:sz="6" w:space="0" w:color="auto"/>
            </w:tcBorders>
          </w:tcPr>
          <w:p w14:paraId="0ECE219C" w14:textId="77777777" w:rsidR="00B752E4" w:rsidRPr="00BC23B4" w:rsidRDefault="00B752E4">
            <w:pPr>
              <w:pStyle w:val="FormData0"/>
              <w:rPr>
                <w:b/>
                <w:color w:val="auto"/>
                <w:szCs w:val="24"/>
              </w:rPr>
            </w:pPr>
            <w:r w:rsidRPr="00BC23B4">
              <w:rPr>
                <w:b/>
                <w:color w:val="auto"/>
                <w:szCs w:val="24"/>
              </w:rPr>
              <w:t>Hunt Group Identifier</w:t>
            </w:r>
          </w:p>
        </w:tc>
        <w:tc>
          <w:tcPr>
            <w:tcW w:w="2414" w:type="dxa"/>
            <w:tcBorders>
              <w:top w:val="single" w:sz="6" w:space="0" w:color="auto"/>
              <w:left w:val="single" w:sz="6" w:space="0" w:color="auto"/>
              <w:bottom w:val="single" w:sz="6" w:space="0" w:color="auto"/>
              <w:right w:val="single" w:sz="6" w:space="0" w:color="auto"/>
            </w:tcBorders>
          </w:tcPr>
          <w:p w14:paraId="14EC1F63" w14:textId="77777777" w:rsidR="00B752E4" w:rsidRPr="00BC23B4" w:rsidRDefault="00B752E4">
            <w:pPr>
              <w:pStyle w:val="FormData0"/>
              <w:rPr>
                <w:b/>
                <w:bCs/>
                <w:color w:val="auto"/>
                <w:szCs w:val="24"/>
              </w:rPr>
            </w:pPr>
            <w:r w:rsidRPr="00BC23B4">
              <w:rPr>
                <w:b/>
                <w:bCs/>
                <w:color w:val="auto"/>
                <w:szCs w:val="24"/>
              </w:rPr>
              <w:t>A</w:t>
            </w:r>
          </w:p>
        </w:tc>
      </w:tr>
      <w:tr w:rsidR="00B752E4" w:rsidRPr="00BC23B4" w14:paraId="223F2527" w14:textId="77777777">
        <w:tc>
          <w:tcPr>
            <w:tcW w:w="2160" w:type="dxa"/>
            <w:tcBorders>
              <w:top w:val="single" w:sz="6" w:space="0" w:color="auto"/>
              <w:left w:val="single" w:sz="6" w:space="0" w:color="auto"/>
              <w:bottom w:val="single" w:sz="6" w:space="0" w:color="auto"/>
              <w:right w:val="single" w:sz="6" w:space="0" w:color="auto"/>
            </w:tcBorders>
          </w:tcPr>
          <w:p w14:paraId="6D73A8EF" w14:textId="77777777" w:rsidR="00B752E4" w:rsidRPr="00BC23B4" w:rsidRDefault="00B752E4">
            <w:pPr>
              <w:pStyle w:val="FormData0"/>
              <w:rPr>
                <w:b/>
                <w:color w:val="auto"/>
                <w:szCs w:val="24"/>
              </w:rPr>
            </w:pPr>
            <w:r w:rsidRPr="00BC23B4">
              <w:rPr>
                <w:b/>
                <w:color w:val="auto"/>
                <w:szCs w:val="24"/>
              </w:rPr>
              <w:t>HNTYP</w:t>
            </w:r>
          </w:p>
        </w:tc>
        <w:tc>
          <w:tcPr>
            <w:tcW w:w="4410" w:type="dxa"/>
            <w:tcBorders>
              <w:top w:val="single" w:sz="6" w:space="0" w:color="auto"/>
              <w:left w:val="single" w:sz="6" w:space="0" w:color="auto"/>
              <w:bottom w:val="single" w:sz="6" w:space="0" w:color="auto"/>
              <w:right w:val="single" w:sz="6" w:space="0" w:color="auto"/>
            </w:tcBorders>
          </w:tcPr>
          <w:p w14:paraId="0924C7DF" w14:textId="77777777" w:rsidR="00B752E4" w:rsidRPr="00BC23B4" w:rsidRDefault="00B752E4">
            <w:pPr>
              <w:pStyle w:val="FormData0"/>
              <w:rPr>
                <w:b/>
                <w:color w:val="auto"/>
                <w:szCs w:val="24"/>
              </w:rPr>
            </w:pPr>
            <w:r w:rsidRPr="00BC23B4">
              <w:rPr>
                <w:b/>
                <w:color w:val="auto"/>
                <w:szCs w:val="24"/>
              </w:rPr>
              <w:t>Hunt Type Code</w:t>
            </w:r>
          </w:p>
        </w:tc>
        <w:tc>
          <w:tcPr>
            <w:tcW w:w="2414" w:type="dxa"/>
            <w:tcBorders>
              <w:top w:val="single" w:sz="6" w:space="0" w:color="auto"/>
              <w:left w:val="single" w:sz="6" w:space="0" w:color="auto"/>
              <w:bottom w:val="single" w:sz="6" w:space="0" w:color="auto"/>
              <w:right w:val="single" w:sz="6" w:space="0" w:color="auto"/>
            </w:tcBorders>
          </w:tcPr>
          <w:p w14:paraId="631470FA" w14:textId="77777777" w:rsidR="00B752E4" w:rsidRPr="00BC23B4" w:rsidRDefault="00B752E4">
            <w:pPr>
              <w:pStyle w:val="FormData0"/>
              <w:rPr>
                <w:b/>
                <w:bCs/>
                <w:color w:val="auto"/>
                <w:szCs w:val="24"/>
              </w:rPr>
            </w:pPr>
            <w:r w:rsidRPr="00BC23B4">
              <w:rPr>
                <w:b/>
                <w:bCs/>
                <w:color w:val="auto"/>
                <w:szCs w:val="24"/>
              </w:rPr>
              <w:t>2</w:t>
            </w:r>
          </w:p>
        </w:tc>
      </w:tr>
      <w:tr w:rsidR="00B752E4" w:rsidRPr="00BC23B4" w14:paraId="4FD34751"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B810615" w14:textId="77777777" w:rsidR="00B752E4" w:rsidRPr="00BC23B4" w:rsidRDefault="00B752E4">
            <w:pPr>
              <w:pStyle w:val="FormData0"/>
              <w:rPr>
                <w:b/>
                <w:bCs/>
                <w:color w:val="auto"/>
                <w:szCs w:val="24"/>
              </w:rPr>
            </w:pPr>
            <w:r w:rsidRPr="00BC23B4">
              <w:rPr>
                <w:b/>
                <w:bCs/>
                <w:color w:val="auto"/>
                <w:szCs w:val="24"/>
              </w:rPr>
              <w:t>Hunt Detail Section</w:t>
            </w:r>
          </w:p>
        </w:tc>
      </w:tr>
      <w:tr w:rsidR="00B752E4" w:rsidRPr="00BC23B4" w14:paraId="5CCFB3B6" w14:textId="77777777">
        <w:tc>
          <w:tcPr>
            <w:tcW w:w="2160" w:type="dxa"/>
            <w:tcBorders>
              <w:top w:val="single" w:sz="6" w:space="0" w:color="auto"/>
              <w:left w:val="single" w:sz="6" w:space="0" w:color="auto"/>
              <w:bottom w:val="single" w:sz="6" w:space="0" w:color="auto"/>
              <w:right w:val="single" w:sz="6" w:space="0" w:color="auto"/>
            </w:tcBorders>
          </w:tcPr>
          <w:p w14:paraId="7763D9A5"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tcPr>
          <w:p w14:paraId="4CA18C5F" w14:textId="77777777" w:rsidR="00B752E4" w:rsidRPr="00BC23B4" w:rsidRDefault="00B752E4">
            <w:pPr>
              <w:pStyle w:val="FormData0"/>
              <w:rPr>
                <w:b/>
                <w:color w:val="auto"/>
                <w:szCs w:val="24"/>
              </w:rPr>
            </w:pPr>
            <w:r w:rsidRPr="00BC23B4">
              <w:rPr>
                <w:b/>
                <w:color w:val="auto"/>
                <w:szCs w:val="24"/>
              </w:rPr>
              <w:t>Hunt Sequence</w:t>
            </w:r>
          </w:p>
        </w:tc>
        <w:tc>
          <w:tcPr>
            <w:tcW w:w="2414" w:type="dxa"/>
            <w:tcBorders>
              <w:top w:val="single" w:sz="6" w:space="0" w:color="auto"/>
              <w:left w:val="single" w:sz="6" w:space="0" w:color="auto"/>
              <w:bottom w:val="single" w:sz="6" w:space="0" w:color="auto"/>
              <w:right w:val="single" w:sz="6" w:space="0" w:color="auto"/>
            </w:tcBorders>
          </w:tcPr>
          <w:p w14:paraId="6C92F50C" w14:textId="77777777" w:rsidR="00B752E4" w:rsidRPr="00BC23B4" w:rsidRDefault="00B752E4">
            <w:pPr>
              <w:pStyle w:val="FormData0"/>
              <w:rPr>
                <w:b/>
                <w:bCs/>
                <w:color w:val="auto"/>
                <w:szCs w:val="24"/>
              </w:rPr>
            </w:pPr>
            <w:r w:rsidRPr="00BC23B4">
              <w:rPr>
                <w:b/>
                <w:bCs/>
                <w:color w:val="auto"/>
                <w:szCs w:val="24"/>
              </w:rPr>
              <w:t>0001</w:t>
            </w:r>
          </w:p>
        </w:tc>
      </w:tr>
      <w:tr w:rsidR="00B752E4" w:rsidRPr="00BC23B4" w14:paraId="1386735E" w14:textId="77777777">
        <w:tc>
          <w:tcPr>
            <w:tcW w:w="2160" w:type="dxa"/>
            <w:tcBorders>
              <w:top w:val="single" w:sz="6" w:space="0" w:color="auto"/>
              <w:left w:val="single" w:sz="6" w:space="0" w:color="auto"/>
              <w:bottom w:val="single" w:sz="6" w:space="0" w:color="auto"/>
              <w:right w:val="single" w:sz="6" w:space="0" w:color="auto"/>
            </w:tcBorders>
          </w:tcPr>
          <w:p w14:paraId="272E2BC1"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31514E66" w14:textId="77777777" w:rsidR="00B752E4" w:rsidRPr="00BC23B4" w:rsidRDefault="00B752E4">
            <w:pPr>
              <w:pStyle w:val="FormData0"/>
              <w:rPr>
                <w:b/>
                <w:color w:val="auto"/>
                <w:szCs w:val="24"/>
              </w:rPr>
            </w:pPr>
            <w:r w:rsidRPr="00BC23B4">
              <w:rPr>
                <w:b/>
                <w:color w:val="auto"/>
                <w:szCs w:val="24"/>
              </w:rPr>
              <w:t>Hunt Line Activity</w:t>
            </w:r>
          </w:p>
        </w:tc>
        <w:tc>
          <w:tcPr>
            <w:tcW w:w="2414" w:type="dxa"/>
            <w:tcBorders>
              <w:top w:val="single" w:sz="6" w:space="0" w:color="auto"/>
              <w:left w:val="single" w:sz="6" w:space="0" w:color="auto"/>
              <w:bottom w:val="single" w:sz="6" w:space="0" w:color="auto"/>
              <w:right w:val="single" w:sz="6" w:space="0" w:color="auto"/>
            </w:tcBorders>
          </w:tcPr>
          <w:p w14:paraId="17397D3E"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4A2A3595" w14:textId="77777777">
        <w:tc>
          <w:tcPr>
            <w:tcW w:w="2160" w:type="dxa"/>
            <w:tcBorders>
              <w:top w:val="single" w:sz="6" w:space="0" w:color="auto"/>
              <w:left w:val="single" w:sz="6" w:space="0" w:color="auto"/>
              <w:bottom w:val="single" w:sz="6" w:space="0" w:color="auto"/>
              <w:right w:val="single" w:sz="6" w:space="0" w:color="auto"/>
            </w:tcBorders>
          </w:tcPr>
          <w:p w14:paraId="28048756"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50C8ABD5" w14:textId="77777777" w:rsidR="00B752E4" w:rsidRPr="00BC23B4" w:rsidRDefault="00B752E4">
            <w:pPr>
              <w:pStyle w:val="FormData0"/>
              <w:rPr>
                <w:b/>
                <w:color w:val="auto"/>
                <w:szCs w:val="24"/>
              </w:rPr>
            </w:pPr>
            <w:r w:rsidRPr="00BC23B4">
              <w:rPr>
                <w:b/>
                <w:color w:val="auto"/>
                <w:szCs w:val="24"/>
              </w:rPr>
              <w:t>Hunt Telephone Number</w:t>
            </w:r>
          </w:p>
        </w:tc>
        <w:tc>
          <w:tcPr>
            <w:tcW w:w="2414" w:type="dxa"/>
            <w:tcBorders>
              <w:top w:val="single" w:sz="6" w:space="0" w:color="auto"/>
              <w:left w:val="single" w:sz="6" w:space="0" w:color="auto"/>
              <w:bottom w:val="single" w:sz="6" w:space="0" w:color="auto"/>
              <w:right w:val="single" w:sz="6" w:space="0" w:color="auto"/>
            </w:tcBorders>
          </w:tcPr>
          <w:p w14:paraId="3D74F00F" w14:textId="77777777" w:rsidR="00B752E4" w:rsidRPr="00BC23B4" w:rsidRDefault="00B752E4">
            <w:pPr>
              <w:pStyle w:val="FormData0"/>
              <w:rPr>
                <w:b/>
                <w:bCs/>
                <w:color w:val="auto"/>
                <w:szCs w:val="24"/>
              </w:rPr>
            </w:pPr>
            <w:r w:rsidRPr="00BC23B4">
              <w:rPr>
                <w:b/>
                <w:bCs/>
                <w:color w:val="auto"/>
                <w:szCs w:val="24"/>
              </w:rPr>
              <w:t>9042613408</w:t>
            </w:r>
          </w:p>
        </w:tc>
      </w:tr>
      <w:tr w:rsidR="00B752E4" w:rsidRPr="00BC23B4" w14:paraId="1F59A811" w14:textId="77777777">
        <w:tc>
          <w:tcPr>
            <w:tcW w:w="2160" w:type="dxa"/>
            <w:tcBorders>
              <w:top w:val="single" w:sz="6" w:space="0" w:color="auto"/>
              <w:left w:val="single" w:sz="6" w:space="0" w:color="auto"/>
              <w:bottom w:val="single" w:sz="6" w:space="0" w:color="auto"/>
              <w:right w:val="single" w:sz="6" w:space="0" w:color="auto"/>
            </w:tcBorders>
          </w:tcPr>
          <w:p w14:paraId="50566F91"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tcPr>
          <w:p w14:paraId="1F02F0BC" w14:textId="77777777" w:rsidR="00B752E4" w:rsidRPr="00BC23B4" w:rsidRDefault="00B752E4">
            <w:pPr>
              <w:pStyle w:val="FormData0"/>
              <w:rPr>
                <w:b/>
                <w:color w:val="auto"/>
                <w:szCs w:val="24"/>
              </w:rPr>
            </w:pPr>
            <w:r w:rsidRPr="00BC23B4">
              <w:rPr>
                <w:b/>
                <w:color w:val="auto"/>
                <w:szCs w:val="24"/>
              </w:rPr>
              <w:t>Number Type</w:t>
            </w:r>
          </w:p>
        </w:tc>
        <w:tc>
          <w:tcPr>
            <w:tcW w:w="2414" w:type="dxa"/>
            <w:tcBorders>
              <w:top w:val="single" w:sz="6" w:space="0" w:color="auto"/>
              <w:left w:val="single" w:sz="6" w:space="0" w:color="auto"/>
              <w:bottom w:val="single" w:sz="6" w:space="0" w:color="auto"/>
              <w:right w:val="single" w:sz="6" w:space="0" w:color="auto"/>
            </w:tcBorders>
          </w:tcPr>
          <w:p w14:paraId="4EDA14B8"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5EA0E7D9"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D916A1E" w14:textId="77777777" w:rsidR="00B752E4" w:rsidRPr="00BC23B4" w:rsidRDefault="00B752E4">
            <w:pPr>
              <w:pStyle w:val="FormData0"/>
              <w:rPr>
                <w:b/>
                <w:bCs/>
                <w:color w:val="auto"/>
                <w:szCs w:val="24"/>
              </w:rPr>
            </w:pPr>
            <w:r w:rsidRPr="00BC23B4">
              <w:rPr>
                <w:b/>
                <w:bCs/>
                <w:color w:val="auto"/>
                <w:szCs w:val="24"/>
              </w:rPr>
              <w:t>Hunt Detail Section</w:t>
            </w:r>
          </w:p>
        </w:tc>
      </w:tr>
      <w:tr w:rsidR="00B752E4" w:rsidRPr="00BC23B4" w14:paraId="0FBC2793" w14:textId="77777777">
        <w:tc>
          <w:tcPr>
            <w:tcW w:w="2160" w:type="dxa"/>
            <w:tcBorders>
              <w:top w:val="single" w:sz="6" w:space="0" w:color="auto"/>
              <w:left w:val="single" w:sz="6" w:space="0" w:color="auto"/>
              <w:bottom w:val="single" w:sz="6" w:space="0" w:color="auto"/>
              <w:right w:val="single" w:sz="6" w:space="0" w:color="auto"/>
            </w:tcBorders>
          </w:tcPr>
          <w:p w14:paraId="5DEB5FB3"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tcPr>
          <w:p w14:paraId="29C33723" w14:textId="77777777" w:rsidR="00B752E4" w:rsidRPr="00BC23B4" w:rsidRDefault="00B752E4">
            <w:pPr>
              <w:pStyle w:val="FormData0"/>
              <w:rPr>
                <w:b/>
                <w:color w:val="auto"/>
                <w:szCs w:val="24"/>
              </w:rPr>
            </w:pPr>
            <w:r w:rsidRPr="00BC23B4">
              <w:rPr>
                <w:b/>
                <w:color w:val="auto"/>
                <w:szCs w:val="24"/>
              </w:rPr>
              <w:t>Hunt Sequence</w:t>
            </w:r>
          </w:p>
        </w:tc>
        <w:tc>
          <w:tcPr>
            <w:tcW w:w="2414" w:type="dxa"/>
            <w:tcBorders>
              <w:top w:val="single" w:sz="6" w:space="0" w:color="auto"/>
              <w:left w:val="single" w:sz="6" w:space="0" w:color="auto"/>
              <w:bottom w:val="single" w:sz="6" w:space="0" w:color="auto"/>
              <w:right w:val="single" w:sz="6" w:space="0" w:color="auto"/>
            </w:tcBorders>
          </w:tcPr>
          <w:p w14:paraId="4126FCC7" w14:textId="77777777" w:rsidR="00B752E4" w:rsidRPr="00BC23B4" w:rsidRDefault="00B752E4">
            <w:pPr>
              <w:pStyle w:val="FormData0"/>
              <w:rPr>
                <w:b/>
                <w:bCs/>
                <w:color w:val="auto"/>
                <w:szCs w:val="24"/>
              </w:rPr>
            </w:pPr>
            <w:r w:rsidRPr="00BC23B4">
              <w:rPr>
                <w:b/>
                <w:bCs/>
                <w:color w:val="auto"/>
                <w:szCs w:val="24"/>
              </w:rPr>
              <w:t>0002</w:t>
            </w:r>
          </w:p>
        </w:tc>
      </w:tr>
      <w:tr w:rsidR="00B752E4" w:rsidRPr="00BC23B4" w14:paraId="3FF9E3FC" w14:textId="77777777">
        <w:tc>
          <w:tcPr>
            <w:tcW w:w="2160" w:type="dxa"/>
            <w:tcBorders>
              <w:top w:val="single" w:sz="6" w:space="0" w:color="auto"/>
              <w:left w:val="single" w:sz="6" w:space="0" w:color="auto"/>
              <w:bottom w:val="single" w:sz="6" w:space="0" w:color="auto"/>
              <w:right w:val="single" w:sz="6" w:space="0" w:color="auto"/>
            </w:tcBorders>
          </w:tcPr>
          <w:p w14:paraId="4046FE9B"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7EA24FBB" w14:textId="77777777" w:rsidR="00B752E4" w:rsidRPr="00BC23B4" w:rsidRDefault="00B752E4">
            <w:pPr>
              <w:pStyle w:val="FormData0"/>
              <w:rPr>
                <w:b/>
                <w:color w:val="auto"/>
                <w:szCs w:val="24"/>
              </w:rPr>
            </w:pPr>
            <w:r w:rsidRPr="00BC23B4">
              <w:rPr>
                <w:b/>
                <w:color w:val="auto"/>
                <w:szCs w:val="24"/>
              </w:rPr>
              <w:t>Hunt Line Activity</w:t>
            </w:r>
          </w:p>
        </w:tc>
        <w:tc>
          <w:tcPr>
            <w:tcW w:w="2414" w:type="dxa"/>
            <w:tcBorders>
              <w:top w:val="single" w:sz="6" w:space="0" w:color="auto"/>
              <w:left w:val="single" w:sz="6" w:space="0" w:color="auto"/>
              <w:bottom w:val="single" w:sz="6" w:space="0" w:color="auto"/>
              <w:right w:val="single" w:sz="6" w:space="0" w:color="auto"/>
            </w:tcBorders>
          </w:tcPr>
          <w:p w14:paraId="33D9A774"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430A17BA" w14:textId="77777777">
        <w:tc>
          <w:tcPr>
            <w:tcW w:w="2160" w:type="dxa"/>
            <w:tcBorders>
              <w:top w:val="single" w:sz="6" w:space="0" w:color="auto"/>
              <w:left w:val="single" w:sz="6" w:space="0" w:color="auto"/>
              <w:bottom w:val="single" w:sz="6" w:space="0" w:color="auto"/>
              <w:right w:val="single" w:sz="6" w:space="0" w:color="auto"/>
            </w:tcBorders>
          </w:tcPr>
          <w:p w14:paraId="70AC0207"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11D6AB53" w14:textId="77777777" w:rsidR="00B752E4" w:rsidRPr="00BC23B4" w:rsidRDefault="00B752E4">
            <w:pPr>
              <w:pStyle w:val="FormData0"/>
              <w:rPr>
                <w:b/>
                <w:color w:val="auto"/>
                <w:szCs w:val="24"/>
              </w:rPr>
            </w:pPr>
            <w:r w:rsidRPr="00BC23B4">
              <w:rPr>
                <w:b/>
                <w:color w:val="auto"/>
                <w:szCs w:val="24"/>
              </w:rPr>
              <w:t>Hunt Telephone Number</w:t>
            </w:r>
          </w:p>
        </w:tc>
        <w:tc>
          <w:tcPr>
            <w:tcW w:w="2414" w:type="dxa"/>
            <w:tcBorders>
              <w:top w:val="single" w:sz="6" w:space="0" w:color="auto"/>
              <w:left w:val="single" w:sz="6" w:space="0" w:color="auto"/>
              <w:bottom w:val="single" w:sz="6" w:space="0" w:color="auto"/>
              <w:right w:val="single" w:sz="6" w:space="0" w:color="auto"/>
            </w:tcBorders>
          </w:tcPr>
          <w:p w14:paraId="73774E77" w14:textId="77777777" w:rsidR="00B752E4" w:rsidRPr="00BC23B4" w:rsidRDefault="00B752E4">
            <w:pPr>
              <w:pStyle w:val="FormData0"/>
              <w:rPr>
                <w:b/>
                <w:bCs/>
                <w:color w:val="auto"/>
                <w:szCs w:val="24"/>
              </w:rPr>
            </w:pPr>
            <w:r w:rsidRPr="00BC23B4">
              <w:rPr>
                <w:b/>
                <w:bCs/>
                <w:color w:val="auto"/>
                <w:szCs w:val="24"/>
              </w:rPr>
              <w:t>9042613511</w:t>
            </w:r>
          </w:p>
        </w:tc>
      </w:tr>
      <w:tr w:rsidR="00B752E4" w:rsidRPr="00BC23B4" w14:paraId="3143EB04" w14:textId="77777777">
        <w:tc>
          <w:tcPr>
            <w:tcW w:w="2160" w:type="dxa"/>
            <w:tcBorders>
              <w:top w:val="single" w:sz="6" w:space="0" w:color="auto"/>
              <w:left w:val="single" w:sz="6" w:space="0" w:color="auto"/>
              <w:bottom w:val="single" w:sz="6" w:space="0" w:color="auto"/>
              <w:right w:val="single" w:sz="6" w:space="0" w:color="auto"/>
            </w:tcBorders>
          </w:tcPr>
          <w:p w14:paraId="753D1501"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tcPr>
          <w:p w14:paraId="435BD0C8" w14:textId="77777777" w:rsidR="00B752E4" w:rsidRPr="00BC23B4" w:rsidRDefault="00B752E4">
            <w:pPr>
              <w:pStyle w:val="FormData0"/>
              <w:rPr>
                <w:b/>
                <w:color w:val="auto"/>
                <w:szCs w:val="24"/>
              </w:rPr>
            </w:pPr>
            <w:r w:rsidRPr="00BC23B4">
              <w:rPr>
                <w:b/>
                <w:color w:val="auto"/>
                <w:szCs w:val="24"/>
              </w:rPr>
              <w:t>Number Type</w:t>
            </w:r>
          </w:p>
        </w:tc>
        <w:tc>
          <w:tcPr>
            <w:tcW w:w="2414" w:type="dxa"/>
            <w:tcBorders>
              <w:top w:val="single" w:sz="6" w:space="0" w:color="auto"/>
              <w:left w:val="single" w:sz="6" w:space="0" w:color="auto"/>
              <w:bottom w:val="single" w:sz="6" w:space="0" w:color="auto"/>
              <w:right w:val="single" w:sz="6" w:space="0" w:color="auto"/>
            </w:tcBorders>
          </w:tcPr>
          <w:p w14:paraId="34656797"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140DADD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59BC628" w14:textId="77777777" w:rsidR="00B752E4" w:rsidRPr="00BC23B4" w:rsidRDefault="00B752E4">
            <w:pPr>
              <w:pStyle w:val="FormData0"/>
              <w:rPr>
                <w:b/>
                <w:bCs/>
                <w:color w:val="auto"/>
                <w:szCs w:val="24"/>
              </w:rPr>
            </w:pPr>
            <w:r w:rsidRPr="00BC23B4">
              <w:rPr>
                <w:b/>
                <w:bCs/>
                <w:color w:val="auto"/>
                <w:szCs w:val="24"/>
              </w:rPr>
              <w:t>Hunt Detail Section</w:t>
            </w:r>
          </w:p>
        </w:tc>
      </w:tr>
      <w:tr w:rsidR="00B752E4" w:rsidRPr="00BC23B4" w14:paraId="76562155" w14:textId="77777777">
        <w:tc>
          <w:tcPr>
            <w:tcW w:w="2160" w:type="dxa"/>
            <w:tcBorders>
              <w:top w:val="single" w:sz="6" w:space="0" w:color="auto"/>
              <w:left w:val="single" w:sz="6" w:space="0" w:color="auto"/>
              <w:bottom w:val="single" w:sz="6" w:space="0" w:color="auto"/>
              <w:right w:val="single" w:sz="6" w:space="0" w:color="auto"/>
            </w:tcBorders>
          </w:tcPr>
          <w:p w14:paraId="6BD40679"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tcPr>
          <w:p w14:paraId="40092E38" w14:textId="77777777" w:rsidR="00B752E4" w:rsidRPr="00BC23B4" w:rsidRDefault="00B752E4">
            <w:pPr>
              <w:pStyle w:val="FormData0"/>
              <w:rPr>
                <w:b/>
                <w:color w:val="auto"/>
                <w:szCs w:val="24"/>
              </w:rPr>
            </w:pPr>
            <w:r w:rsidRPr="00BC23B4">
              <w:rPr>
                <w:b/>
                <w:color w:val="auto"/>
                <w:szCs w:val="24"/>
              </w:rPr>
              <w:t>Hunt Sequence</w:t>
            </w:r>
          </w:p>
        </w:tc>
        <w:tc>
          <w:tcPr>
            <w:tcW w:w="2414" w:type="dxa"/>
            <w:tcBorders>
              <w:top w:val="single" w:sz="6" w:space="0" w:color="auto"/>
              <w:left w:val="single" w:sz="6" w:space="0" w:color="auto"/>
              <w:bottom w:val="single" w:sz="6" w:space="0" w:color="auto"/>
              <w:right w:val="single" w:sz="6" w:space="0" w:color="auto"/>
            </w:tcBorders>
          </w:tcPr>
          <w:p w14:paraId="3B3EE14D" w14:textId="77777777" w:rsidR="00B752E4" w:rsidRPr="00BC23B4" w:rsidRDefault="00B752E4">
            <w:pPr>
              <w:pStyle w:val="FormData0"/>
              <w:rPr>
                <w:b/>
                <w:bCs/>
                <w:color w:val="auto"/>
                <w:szCs w:val="24"/>
              </w:rPr>
            </w:pPr>
            <w:r w:rsidRPr="00BC23B4">
              <w:rPr>
                <w:b/>
                <w:bCs/>
                <w:color w:val="auto"/>
                <w:szCs w:val="24"/>
              </w:rPr>
              <w:t>0003</w:t>
            </w:r>
          </w:p>
        </w:tc>
      </w:tr>
      <w:tr w:rsidR="00B752E4" w:rsidRPr="00BC23B4" w14:paraId="028515FD" w14:textId="77777777">
        <w:tc>
          <w:tcPr>
            <w:tcW w:w="2160" w:type="dxa"/>
            <w:tcBorders>
              <w:top w:val="single" w:sz="6" w:space="0" w:color="auto"/>
              <w:left w:val="single" w:sz="6" w:space="0" w:color="auto"/>
              <w:bottom w:val="single" w:sz="6" w:space="0" w:color="auto"/>
              <w:right w:val="single" w:sz="6" w:space="0" w:color="auto"/>
            </w:tcBorders>
          </w:tcPr>
          <w:p w14:paraId="6149BC54"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64CAC57E" w14:textId="77777777" w:rsidR="00B752E4" w:rsidRPr="00BC23B4" w:rsidRDefault="00B752E4">
            <w:pPr>
              <w:pStyle w:val="FormData0"/>
              <w:rPr>
                <w:b/>
                <w:color w:val="auto"/>
                <w:szCs w:val="24"/>
              </w:rPr>
            </w:pPr>
            <w:r w:rsidRPr="00BC23B4">
              <w:rPr>
                <w:b/>
                <w:color w:val="auto"/>
                <w:szCs w:val="24"/>
              </w:rPr>
              <w:t>Hunt Line Activity</w:t>
            </w:r>
          </w:p>
        </w:tc>
        <w:tc>
          <w:tcPr>
            <w:tcW w:w="2414" w:type="dxa"/>
            <w:tcBorders>
              <w:top w:val="single" w:sz="6" w:space="0" w:color="auto"/>
              <w:left w:val="single" w:sz="6" w:space="0" w:color="auto"/>
              <w:bottom w:val="single" w:sz="6" w:space="0" w:color="auto"/>
              <w:right w:val="single" w:sz="6" w:space="0" w:color="auto"/>
            </w:tcBorders>
          </w:tcPr>
          <w:p w14:paraId="520770F4"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47466846" w14:textId="77777777">
        <w:tc>
          <w:tcPr>
            <w:tcW w:w="2160" w:type="dxa"/>
            <w:tcBorders>
              <w:top w:val="single" w:sz="6" w:space="0" w:color="auto"/>
              <w:left w:val="single" w:sz="6" w:space="0" w:color="auto"/>
              <w:bottom w:val="single" w:sz="6" w:space="0" w:color="auto"/>
              <w:right w:val="single" w:sz="6" w:space="0" w:color="auto"/>
            </w:tcBorders>
          </w:tcPr>
          <w:p w14:paraId="46A93A1D"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65275502" w14:textId="77777777" w:rsidR="00B752E4" w:rsidRPr="00BC23B4" w:rsidRDefault="00B752E4">
            <w:pPr>
              <w:pStyle w:val="FormData0"/>
              <w:rPr>
                <w:b/>
                <w:color w:val="auto"/>
                <w:szCs w:val="24"/>
              </w:rPr>
            </w:pPr>
            <w:r w:rsidRPr="00BC23B4">
              <w:rPr>
                <w:b/>
                <w:color w:val="auto"/>
                <w:szCs w:val="24"/>
              </w:rPr>
              <w:t>Hunt Telephone Number</w:t>
            </w:r>
          </w:p>
        </w:tc>
        <w:tc>
          <w:tcPr>
            <w:tcW w:w="2414" w:type="dxa"/>
            <w:tcBorders>
              <w:top w:val="single" w:sz="6" w:space="0" w:color="auto"/>
              <w:left w:val="single" w:sz="6" w:space="0" w:color="auto"/>
              <w:bottom w:val="single" w:sz="6" w:space="0" w:color="auto"/>
              <w:right w:val="single" w:sz="6" w:space="0" w:color="auto"/>
            </w:tcBorders>
          </w:tcPr>
          <w:p w14:paraId="30F522D7" w14:textId="77777777" w:rsidR="00B752E4" w:rsidRPr="00BC23B4" w:rsidRDefault="00B752E4">
            <w:pPr>
              <w:pStyle w:val="FormData0"/>
              <w:rPr>
                <w:b/>
                <w:bCs/>
                <w:color w:val="auto"/>
                <w:szCs w:val="24"/>
              </w:rPr>
            </w:pPr>
            <w:r w:rsidRPr="00BC23B4">
              <w:rPr>
                <w:b/>
                <w:bCs/>
                <w:color w:val="auto"/>
                <w:szCs w:val="24"/>
              </w:rPr>
              <w:t>9042612647</w:t>
            </w:r>
          </w:p>
        </w:tc>
      </w:tr>
      <w:tr w:rsidR="00B752E4" w:rsidRPr="00BC23B4" w14:paraId="08B79444" w14:textId="77777777">
        <w:tc>
          <w:tcPr>
            <w:tcW w:w="2160" w:type="dxa"/>
            <w:tcBorders>
              <w:top w:val="single" w:sz="6" w:space="0" w:color="auto"/>
              <w:left w:val="single" w:sz="6" w:space="0" w:color="auto"/>
              <w:bottom w:val="single" w:sz="6" w:space="0" w:color="auto"/>
              <w:right w:val="single" w:sz="6" w:space="0" w:color="auto"/>
            </w:tcBorders>
          </w:tcPr>
          <w:p w14:paraId="731B1AEC"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tcPr>
          <w:p w14:paraId="71E4B33D" w14:textId="77777777" w:rsidR="00B752E4" w:rsidRPr="00BC23B4" w:rsidRDefault="00B752E4">
            <w:pPr>
              <w:pStyle w:val="FormData0"/>
              <w:rPr>
                <w:b/>
                <w:color w:val="auto"/>
                <w:szCs w:val="24"/>
              </w:rPr>
            </w:pPr>
            <w:r w:rsidRPr="00BC23B4">
              <w:rPr>
                <w:b/>
                <w:color w:val="auto"/>
                <w:szCs w:val="24"/>
              </w:rPr>
              <w:t>Number Type</w:t>
            </w:r>
          </w:p>
        </w:tc>
        <w:tc>
          <w:tcPr>
            <w:tcW w:w="2414" w:type="dxa"/>
            <w:tcBorders>
              <w:top w:val="single" w:sz="6" w:space="0" w:color="auto"/>
              <w:left w:val="single" w:sz="6" w:space="0" w:color="auto"/>
              <w:bottom w:val="single" w:sz="6" w:space="0" w:color="auto"/>
              <w:right w:val="single" w:sz="6" w:space="0" w:color="auto"/>
            </w:tcBorders>
          </w:tcPr>
          <w:p w14:paraId="6DBD0D64"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2572B51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5BFAD94" w14:textId="77777777" w:rsidR="00B752E4" w:rsidRPr="00BC23B4" w:rsidRDefault="00B752E4">
            <w:pPr>
              <w:pStyle w:val="FormData0"/>
              <w:rPr>
                <w:b/>
                <w:bCs/>
                <w:color w:val="auto"/>
                <w:szCs w:val="24"/>
              </w:rPr>
            </w:pPr>
            <w:r w:rsidRPr="00BC23B4">
              <w:rPr>
                <w:b/>
                <w:bCs/>
                <w:color w:val="auto"/>
                <w:szCs w:val="24"/>
              </w:rPr>
              <w:t>Hunt Detail Section</w:t>
            </w:r>
          </w:p>
        </w:tc>
      </w:tr>
      <w:tr w:rsidR="00B752E4" w:rsidRPr="00BC23B4" w14:paraId="495340DB" w14:textId="77777777">
        <w:tc>
          <w:tcPr>
            <w:tcW w:w="2160" w:type="dxa"/>
            <w:tcBorders>
              <w:top w:val="single" w:sz="6" w:space="0" w:color="auto"/>
              <w:left w:val="single" w:sz="6" w:space="0" w:color="auto"/>
              <w:bottom w:val="single" w:sz="6" w:space="0" w:color="auto"/>
              <w:right w:val="single" w:sz="6" w:space="0" w:color="auto"/>
            </w:tcBorders>
          </w:tcPr>
          <w:p w14:paraId="3C99571F"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tcPr>
          <w:p w14:paraId="61B00319" w14:textId="77777777" w:rsidR="00B752E4" w:rsidRPr="00BC23B4" w:rsidRDefault="00B752E4">
            <w:pPr>
              <w:pStyle w:val="FormData0"/>
              <w:rPr>
                <w:b/>
                <w:color w:val="auto"/>
                <w:szCs w:val="24"/>
              </w:rPr>
            </w:pPr>
            <w:r w:rsidRPr="00BC23B4">
              <w:rPr>
                <w:b/>
                <w:color w:val="auto"/>
                <w:szCs w:val="24"/>
              </w:rPr>
              <w:t>Hunt Sequence</w:t>
            </w:r>
          </w:p>
        </w:tc>
        <w:tc>
          <w:tcPr>
            <w:tcW w:w="2414" w:type="dxa"/>
            <w:tcBorders>
              <w:top w:val="single" w:sz="6" w:space="0" w:color="auto"/>
              <w:left w:val="single" w:sz="6" w:space="0" w:color="auto"/>
              <w:bottom w:val="single" w:sz="6" w:space="0" w:color="auto"/>
              <w:right w:val="single" w:sz="6" w:space="0" w:color="auto"/>
            </w:tcBorders>
          </w:tcPr>
          <w:p w14:paraId="3873B0D2" w14:textId="77777777" w:rsidR="00B752E4" w:rsidRPr="00BC23B4" w:rsidRDefault="00B752E4">
            <w:pPr>
              <w:pStyle w:val="FormData0"/>
              <w:rPr>
                <w:b/>
                <w:bCs/>
                <w:color w:val="auto"/>
                <w:szCs w:val="24"/>
              </w:rPr>
            </w:pPr>
            <w:r w:rsidRPr="00BC23B4">
              <w:rPr>
                <w:b/>
                <w:bCs/>
                <w:color w:val="auto"/>
                <w:szCs w:val="24"/>
              </w:rPr>
              <w:t>0004</w:t>
            </w:r>
          </w:p>
        </w:tc>
      </w:tr>
      <w:tr w:rsidR="00B752E4" w:rsidRPr="00BC23B4" w14:paraId="78DA455D" w14:textId="77777777">
        <w:tc>
          <w:tcPr>
            <w:tcW w:w="2160" w:type="dxa"/>
            <w:tcBorders>
              <w:top w:val="single" w:sz="6" w:space="0" w:color="auto"/>
              <w:left w:val="single" w:sz="6" w:space="0" w:color="auto"/>
              <w:bottom w:val="single" w:sz="6" w:space="0" w:color="auto"/>
              <w:right w:val="single" w:sz="6" w:space="0" w:color="auto"/>
            </w:tcBorders>
          </w:tcPr>
          <w:p w14:paraId="19EBDFDC"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08F7CDA5" w14:textId="77777777" w:rsidR="00B752E4" w:rsidRPr="00BC23B4" w:rsidRDefault="00B752E4">
            <w:pPr>
              <w:pStyle w:val="FormData0"/>
              <w:rPr>
                <w:b/>
                <w:color w:val="auto"/>
                <w:szCs w:val="24"/>
              </w:rPr>
            </w:pPr>
            <w:r w:rsidRPr="00BC23B4">
              <w:rPr>
                <w:b/>
                <w:color w:val="auto"/>
                <w:szCs w:val="24"/>
              </w:rPr>
              <w:t>Hunt Line Activity</w:t>
            </w:r>
          </w:p>
        </w:tc>
        <w:tc>
          <w:tcPr>
            <w:tcW w:w="2414" w:type="dxa"/>
            <w:tcBorders>
              <w:top w:val="single" w:sz="6" w:space="0" w:color="auto"/>
              <w:left w:val="single" w:sz="6" w:space="0" w:color="auto"/>
              <w:bottom w:val="single" w:sz="6" w:space="0" w:color="auto"/>
              <w:right w:val="single" w:sz="6" w:space="0" w:color="auto"/>
            </w:tcBorders>
          </w:tcPr>
          <w:p w14:paraId="2598FACD"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17C75A82" w14:textId="77777777">
        <w:tc>
          <w:tcPr>
            <w:tcW w:w="2160" w:type="dxa"/>
            <w:tcBorders>
              <w:top w:val="single" w:sz="6" w:space="0" w:color="auto"/>
              <w:left w:val="single" w:sz="6" w:space="0" w:color="auto"/>
              <w:bottom w:val="single" w:sz="6" w:space="0" w:color="auto"/>
              <w:right w:val="single" w:sz="6" w:space="0" w:color="auto"/>
            </w:tcBorders>
          </w:tcPr>
          <w:p w14:paraId="68A3F825"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75738AEA" w14:textId="77777777" w:rsidR="00B752E4" w:rsidRPr="00BC23B4" w:rsidRDefault="00B752E4">
            <w:pPr>
              <w:pStyle w:val="FormData0"/>
              <w:rPr>
                <w:b/>
                <w:color w:val="auto"/>
                <w:szCs w:val="24"/>
              </w:rPr>
            </w:pPr>
            <w:r w:rsidRPr="00BC23B4">
              <w:rPr>
                <w:b/>
                <w:color w:val="auto"/>
                <w:szCs w:val="24"/>
              </w:rPr>
              <w:t>Hunt Telephone Number</w:t>
            </w:r>
          </w:p>
        </w:tc>
        <w:tc>
          <w:tcPr>
            <w:tcW w:w="2414" w:type="dxa"/>
            <w:tcBorders>
              <w:top w:val="single" w:sz="6" w:space="0" w:color="auto"/>
              <w:left w:val="single" w:sz="6" w:space="0" w:color="auto"/>
              <w:bottom w:val="single" w:sz="6" w:space="0" w:color="auto"/>
              <w:right w:val="single" w:sz="6" w:space="0" w:color="auto"/>
            </w:tcBorders>
          </w:tcPr>
          <w:p w14:paraId="6CA52D4A" w14:textId="77777777" w:rsidR="00B752E4" w:rsidRPr="00BC23B4" w:rsidRDefault="00B752E4">
            <w:pPr>
              <w:pStyle w:val="FormData0"/>
              <w:rPr>
                <w:b/>
                <w:bCs/>
                <w:color w:val="auto"/>
                <w:szCs w:val="24"/>
              </w:rPr>
            </w:pPr>
            <w:r w:rsidRPr="00BC23B4">
              <w:rPr>
                <w:b/>
                <w:bCs/>
                <w:color w:val="auto"/>
                <w:szCs w:val="24"/>
              </w:rPr>
              <w:t>9042618014</w:t>
            </w:r>
          </w:p>
        </w:tc>
      </w:tr>
      <w:tr w:rsidR="00B752E4" w:rsidRPr="00BC23B4" w14:paraId="7459B097" w14:textId="77777777">
        <w:tc>
          <w:tcPr>
            <w:tcW w:w="2160" w:type="dxa"/>
            <w:tcBorders>
              <w:top w:val="single" w:sz="6" w:space="0" w:color="auto"/>
              <w:left w:val="single" w:sz="6" w:space="0" w:color="auto"/>
              <w:bottom w:val="single" w:sz="6" w:space="0" w:color="auto"/>
              <w:right w:val="single" w:sz="6" w:space="0" w:color="auto"/>
            </w:tcBorders>
          </w:tcPr>
          <w:p w14:paraId="55E7F2FC"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tcPr>
          <w:p w14:paraId="3E618B82" w14:textId="77777777" w:rsidR="00B752E4" w:rsidRPr="00BC23B4" w:rsidRDefault="00B752E4">
            <w:pPr>
              <w:pStyle w:val="FormData0"/>
              <w:rPr>
                <w:b/>
                <w:color w:val="auto"/>
                <w:szCs w:val="24"/>
              </w:rPr>
            </w:pPr>
            <w:r w:rsidRPr="00BC23B4">
              <w:rPr>
                <w:b/>
                <w:color w:val="auto"/>
                <w:szCs w:val="24"/>
              </w:rPr>
              <w:t>Number Type</w:t>
            </w:r>
          </w:p>
        </w:tc>
        <w:tc>
          <w:tcPr>
            <w:tcW w:w="2414" w:type="dxa"/>
            <w:tcBorders>
              <w:top w:val="single" w:sz="6" w:space="0" w:color="auto"/>
              <w:left w:val="single" w:sz="6" w:space="0" w:color="auto"/>
              <w:bottom w:val="single" w:sz="6" w:space="0" w:color="auto"/>
              <w:right w:val="single" w:sz="6" w:space="0" w:color="auto"/>
            </w:tcBorders>
          </w:tcPr>
          <w:p w14:paraId="3F31CB86"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1DDAF0E5"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2FD873B0" w14:textId="77777777" w:rsidR="00B752E4" w:rsidRPr="00BC23B4" w:rsidRDefault="00B752E4">
            <w:pPr>
              <w:pStyle w:val="BodyText"/>
              <w:rPr>
                <w:rFonts w:ascii="Arial" w:hAnsi="Arial" w:cs="Arial"/>
                <w:color w:val="auto"/>
                <w:sz w:val="24"/>
                <w:szCs w:val="24"/>
              </w:rPr>
            </w:pPr>
            <w:r w:rsidRPr="00BC23B4">
              <w:rPr>
                <w:rFonts w:ascii="Arial" w:hAnsi="Arial" w:cs="Arial"/>
                <w:bCs/>
                <w:color w:val="auto"/>
                <w:sz w:val="24"/>
                <w:szCs w:val="24"/>
              </w:rPr>
              <w:t>PS  FORM</w:t>
            </w:r>
          </w:p>
        </w:tc>
      </w:tr>
      <w:tr w:rsidR="00B752E4" w:rsidRPr="00BC23B4" w14:paraId="1B84634D"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3583F61" w14:textId="77777777" w:rsidR="00B752E4" w:rsidRPr="00BC23B4" w:rsidRDefault="00B752E4">
            <w:pPr>
              <w:pStyle w:val="Heading5"/>
              <w:rPr>
                <w:rFonts w:cs="Arial"/>
                <w:color w:val="auto"/>
                <w:szCs w:val="24"/>
              </w:rPr>
            </w:pPr>
            <w:r w:rsidRPr="00BC23B4">
              <w:rPr>
                <w:rFonts w:cs="Arial"/>
                <w:color w:val="auto"/>
                <w:szCs w:val="24"/>
              </w:rPr>
              <w:t>Administrative Section</w:t>
            </w:r>
          </w:p>
        </w:tc>
      </w:tr>
      <w:tr w:rsidR="00B752E4" w:rsidRPr="00BC23B4" w14:paraId="1857FB2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E24C93" w14:textId="77777777" w:rsidR="00B752E4" w:rsidRPr="00BC23B4" w:rsidRDefault="00B752E4">
            <w:pPr>
              <w:pStyle w:val="FormData0"/>
              <w:rPr>
                <w:b/>
                <w:color w:val="auto"/>
                <w:szCs w:val="24"/>
                <w:lang w:val="fr-FR"/>
              </w:rPr>
            </w:pPr>
            <w:r w:rsidRPr="00BC23B4">
              <w:rPr>
                <w:b/>
                <w:color w:val="auto"/>
                <w:szCs w:val="24"/>
                <w:lang w:val="fr-FR"/>
              </w:rPr>
              <w:t>PSQTY</w:t>
            </w:r>
          </w:p>
        </w:tc>
        <w:tc>
          <w:tcPr>
            <w:tcW w:w="4410" w:type="dxa"/>
            <w:tcBorders>
              <w:top w:val="single" w:sz="6" w:space="0" w:color="auto"/>
              <w:left w:val="single" w:sz="6" w:space="0" w:color="auto"/>
              <w:bottom w:val="single" w:sz="6" w:space="0" w:color="auto"/>
              <w:right w:val="single" w:sz="6" w:space="0" w:color="auto"/>
            </w:tcBorders>
          </w:tcPr>
          <w:p w14:paraId="44A087CE" w14:textId="77777777" w:rsidR="00B752E4" w:rsidRPr="00BC23B4" w:rsidRDefault="00B752E4">
            <w:pPr>
              <w:pStyle w:val="FormData0"/>
              <w:rPr>
                <w:b/>
                <w:color w:val="auto"/>
                <w:szCs w:val="24"/>
                <w:lang w:val="fr-FR"/>
              </w:rPr>
            </w:pPr>
            <w:r w:rsidRPr="00BC23B4">
              <w:rPr>
                <w:b/>
                <w:color w:val="auto"/>
                <w:szCs w:val="24"/>
                <w:lang w:val="fr-FR"/>
              </w:rPr>
              <w:t>Port Quantity</w:t>
            </w:r>
          </w:p>
        </w:tc>
        <w:tc>
          <w:tcPr>
            <w:tcW w:w="2414" w:type="dxa"/>
            <w:tcBorders>
              <w:top w:val="single" w:sz="6" w:space="0" w:color="auto"/>
              <w:left w:val="single" w:sz="6" w:space="0" w:color="auto"/>
              <w:bottom w:val="single" w:sz="6" w:space="0" w:color="auto"/>
              <w:right w:val="single" w:sz="6" w:space="0" w:color="auto"/>
            </w:tcBorders>
          </w:tcPr>
          <w:p w14:paraId="5D86D2F5" w14:textId="77777777" w:rsidR="00B752E4" w:rsidRPr="00BC23B4" w:rsidRDefault="00B752E4">
            <w:pPr>
              <w:pStyle w:val="FormData0"/>
              <w:rPr>
                <w:b/>
                <w:color w:val="auto"/>
                <w:szCs w:val="24"/>
              </w:rPr>
            </w:pPr>
            <w:r w:rsidRPr="00BC23B4">
              <w:rPr>
                <w:b/>
                <w:color w:val="auto"/>
                <w:szCs w:val="24"/>
              </w:rPr>
              <w:t>004</w:t>
            </w:r>
          </w:p>
        </w:tc>
      </w:tr>
      <w:tr w:rsidR="00B752E4" w:rsidRPr="00BC23B4" w14:paraId="77151F57"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24A4A68"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36CF74B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0604938"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8E59016"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9D54BF2" w14:textId="77777777" w:rsidR="00B752E4" w:rsidRPr="00BC23B4" w:rsidRDefault="00B752E4">
            <w:pPr>
              <w:pStyle w:val="FormData0"/>
              <w:rPr>
                <w:b/>
                <w:color w:val="auto"/>
                <w:szCs w:val="24"/>
              </w:rPr>
            </w:pPr>
            <w:r w:rsidRPr="00BC23B4">
              <w:rPr>
                <w:b/>
                <w:color w:val="auto"/>
                <w:szCs w:val="24"/>
              </w:rPr>
              <w:t>00001</w:t>
            </w:r>
          </w:p>
        </w:tc>
      </w:tr>
      <w:tr w:rsidR="00B752E4" w:rsidRPr="00BC23B4" w14:paraId="558D2C5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BDA463"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3958593C"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0D642286" w14:textId="77777777" w:rsidR="00B752E4" w:rsidRPr="00BC23B4" w:rsidRDefault="00B752E4">
            <w:pPr>
              <w:pStyle w:val="FormData0"/>
              <w:rPr>
                <w:b/>
                <w:color w:val="auto"/>
                <w:szCs w:val="24"/>
              </w:rPr>
            </w:pPr>
            <w:r w:rsidRPr="00BC23B4">
              <w:rPr>
                <w:b/>
                <w:color w:val="auto"/>
                <w:szCs w:val="24"/>
              </w:rPr>
              <w:t>V</w:t>
            </w:r>
          </w:p>
        </w:tc>
      </w:tr>
      <w:tr w:rsidR="00B752E4" w:rsidRPr="00BC23B4" w14:paraId="5FBDB38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3EB189E"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0D1C276A"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0C20C1F6" w14:textId="77777777" w:rsidR="00B752E4" w:rsidRPr="00BC23B4" w:rsidRDefault="00B752E4">
            <w:pPr>
              <w:pStyle w:val="FormData0"/>
              <w:rPr>
                <w:b/>
                <w:color w:val="auto"/>
                <w:szCs w:val="24"/>
              </w:rPr>
            </w:pPr>
            <w:r w:rsidRPr="00BC23B4">
              <w:rPr>
                <w:b/>
                <w:color w:val="auto"/>
                <w:szCs w:val="24"/>
              </w:rPr>
              <w:t>9042613408</w:t>
            </w:r>
          </w:p>
        </w:tc>
      </w:tr>
      <w:tr w:rsidR="00B752E4" w:rsidRPr="00BC23B4" w14:paraId="79E1141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9D7F51"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3429F329"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4862303B" w14:textId="77777777" w:rsidR="00B752E4" w:rsidRPr="00BC23B4" w:rsidRDefault="00B752E4">
            <w:pPr>
              <w:pStyle w:val="FormData0"/>
              <w:rPr>
                <w:b/>
                <w:color w:val="auto"/>
                <w:szCs w:val="24"/>
              </w:rPr>
            </w:pPr>
            <w:r w:rsidRPr="00BC23B4">
              <w:rPr>
                <w:b/>
                <w:color w:val="auto"/>
                <w:szCs w:val="24"/>
              </w:rPr>
              <w:t>UEPBL</w:t>
            </w:r>
          </w:p>
        </w:tc>
      </w:tr>
      <w:tr w:rsidR="00B752E4" w:rsidRPr="00BC23B4" w14:paraId="5F3C65A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CC62DD"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1DF98E3B"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09D22E07" w14:textId="77777777" w:rsidR="00B752E4" w:rsidRPr="00BC23B4" w:rsidRDefault="00BB768A">
            <w:pPr>
              <w:pStyle w:val="FormData0"/>
              <w:rPr>
                <w:b/>
                <w:color w:val="auto"/>
                <w:szCs w:val="24"/>
              </w:rPr>
            </w:pPr>
            <w:r>
              <w:rPr>
                <w:b/>
                <w:color w:val="auto"/>
                <w:szCs w:val="24"/>
              </w:rPr>
              <w:t>NONE</w:t>
            </w:r>
          </w:p>
        </w:tc>
      </w:tr>
      <w:tr w:rsidR="00B752E4" w:rsidRPr="00BC23B4" w14:paraId="4A55457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B15CBAF"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7E33BBA2"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21B2257F" w14:textId="77777777" w:rsidR="00B752E4" w:rsidRPr="00BC23B4" w:rsidRDefault="00BB768A">
            <w:pPr>
              <w:pStyle w:val="FormData0"/>
              <w:rPr>
                <w:b/>
                <w:color w:val="auto"/>
                <w:szCs w:val="24"/>
              </w:rPr>
            </w:pPr>
            <w:r>
              <w:rPr>
                <w:b/>
                <w:color w:val="auto"/>
                <w:szCs w:val="24"/>
              </w:rPr>
              <w:t>NONE</w:t>
            </w:r>
          </w:p>
        </w:tc>
      </w:tr>
      <w:tr w:rsidR="00B752E4" w:rsidRPr="00BC23B4" w14:paraId="4788346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457A9C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7218D0D7"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3D10C5FC" w14:textId="77777777" w:rsidR="00B752E4" w:rsidRPr="00BC23B4" w:rsidRDefault="00B752E4">
            <w:pPr>
              <w:pStyle w:val="FormData0"/>
              <w:rPr>
                <w:b/>
                <w:color w:val="auto"/>
                <w:szCs w:val="24"/>
              </w:rPr>
            </w:pPr>
            <w:r w:rsidRPr="00BC23B4">
              <w:rPr>
                <w:b/>
                <w:color w:val="auto"/>
                <w:szCs w:val="24"/>
              </w:rPr>
              <w:t>N</w:t>
            </w:r>
          </w:p>
        </w:tc>
      </w:tr>
      <w:tr w:rsidR="00B752E4" w:rsidRPr="00BC23B4" w14:paraId="294F500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4E534A"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0ADE26DC"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07858BC2" w14:textId="77777777" w:rsidR="00B752E4" w:rsidRPr="00BC23B4" w:rsidRDefault="00B752E4">
            <w:pPr>
              <w:pStyle w:val="FormData0"/>
              <w:rPr>
                <w:b/>
                <w:color w:val="auto"/>
                <w:szCs w:val="24"/>
              </w:rPr>
            </w:pPr>
            <w:r w:rsidRPr="00BC23B4">
              <w:rPr>
                <w:b/>
                <w:color w:val="auto"/>
                <w:szCs w:val="24"/>
              </w:rPr>
              <w:t>ESM</w:t>
            </w:r>
          </w:p>
        </w:tc>
      </w:tr>
      <w:tr w:rsidR="00B752E4" w:rsidRPr="00BC23B4" w14:paraId="0C46488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2BE832C"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1BB0C45"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3FD29260" w14:textId="77777777" w:rsidR="00B752E4" w:rsidRPr="00BC23B4" w:rsidRDefault="00B752E4">
            <w:pPr>
              <w:pStyle w:val="FormData0"/>
              <w:rPr>
                <w:b/>
                <w:color w:val="auto"/>
                <w:szCs w:val="24"/>
              </w:rPr>
            </w:pPr>
            <w:r w:rsidRPr="00BC23B4">
              <w:rPr>
                <w:b/>
                <w:color w:val="auto"/>
                <w:szCs w:val="24"/>
              </w:rPr>
              <w:t>N</w:t>
            </w:r>
          </w:p>
        </w:tc>
      </w:tr>
      <w:tr w:rsidR="00B752E4" w:rsidRPr="00BC23B4" w14:paraId="659EBBD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F58A90C"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075A1AF0"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26C81A1E" w14:textId="77777777" w:rsidR="00B752E4" w:rsidRPr="00BC23B4" w:rsidRDefault="00B752E4">
            <w:pPr>
              <w:pStyle w:val="FormData0"/>
              <w:rPr>
                <w:b/>
                <w:color w:val="auto"/>
                <w:szCs w:val="24"/>
              </w:rPr>
            </w:pPr>
            <w:r w:rsidRPr="00BC23B4">
              <w:rPr>
                <w:b/>
                <w:color w:val="auto"/>
                <w:szCs w:val="24"/>
              </w:rPr>
              <w:t>CREX4</w:t>
            </w:r>
          </w:p>
        </w:tc>
      </w:tr>
      <w:tr w:rsidR="00B752E4" w:rsidRPr="00BC23B4" w14:paraId="41A2739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988012"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1675F407"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461F80F1" w14:textId="77777777" w:rsidR="00B752E4" w:rsidRPr="00BC23B4" w:rsidRDefault="00B752E4">
            <w:pPr>
              <w:pStyle w:val="FormData0"/>
              <w:rPr>
                <w:b/>
                <w:color w:val="auto"/>
                <w:szCs w:val="24"/>
              </w:rPr>
            </w:pPr>
            <w:r w:rsidRPr="00BC23B4">
              <w:rPr>
                <w:b/>
                <w:color w:val="auto"/>
                <w:szCs w:val="24"/>
              </w:rPr>
              <w:t>A</w:t>
            </w:r>
          </w:p>
        </w:tc>
      </w:tr>
      <w:tr w:rsidR="00B752E4" w:rsidRPr="00BC23B4" w14:paraId="40761B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0386F99"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601E05F7"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7AD7B635" w14:textId="77777777" w:rsidR="00B752E4" w:rsidRPr="00BC23B4" w:rsidRDefault="00B752E4">
            <w:pPr>
              <w:pStyle w:val="FormData0"/>
              <w:rPr>
                <w:b/>
                <w:color w:val="auto"/>
                <w:szCs w:val="24"/>
              </w:rPr>
            </w:pPr>
            <w:r w:rsidRPr="00BC23B4">
              <w:rPr>
                <w:b/>
                <w:color w:val="auto"/>
                <w:szCs w:val="24"/>
              </w:rPr>
              <w:t>A</w:t>
            </w:r>
          </w:p>
        </w:tc>
      </w:tr>
      <w:tr w:rsidR="00B752E4" w:rsidRPr="00BC23B4" w14:paraId="4783A922"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E0A985C"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0FBF738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0FC6188"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D3672A1"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7CD84441" w14:textId="77777777" w:rsidR="00B752E4" w:rsidRPr="00BC23B4" w:rsidRDefault="00B752E4">
            <w:pPr>
              <w:pStyle w:val="FormData0"/>
              <w:rPr>
                <w:b/>
                <w:color w:val="auto"/>
                <w:szCs w:val="24"/>
              </w:rPr>
            </w:pPr>
            <w:r w:rsidRPr="00BC23B4">
              <w:rPr>
                <w:b/>
                <w:color w:val="auto"/>
                <w:szCs w:val="24"/>
              </w:rPr>
              <w:t>00002</w:t>
            </w:r>
          </w:p>
        </w:tc>
      </w:tr>
      <w:tr w:rsidR="00B752E4" w:rsidRPr="00BC23B4" w14:paraId="5C174B4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EC04DC6"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72747A32"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7980C520" w14:textId="77777777" w:rsidR="00B752E4" w:rsidRPr="00BC23B4" w:rsidRDefault="00B752E4">
            <w:pPr>
              <w:pStyle w:val="FormData0"/>
              <w:rPr>
                <w:b/>
                <w:color w:val="auto"/>
                <w:szCs w:val="24"/>
              </w:rPr>
            </w:pPr>
            <w:r w:rsidRPr="00BC23B4">
              <w:rPr>
                <w:b/>
                <w:color w:val="auto"/>
                <w:szCs w:val="24"/>
              </w:rPr>
              <w:t>V</w:t>
            </w:r>
          </w:p>
        </w:tc>
      </w:tr>
      <w:tr w:rsidR="00B752E4" w:rsidRPr="00BC23B4" w14:paraId="0E87D7B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4B06107"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D8708C7"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4068C62F" w14:textId="77777777" w:rsidR="00B752E4" w:rsidRPr="00BC23B4" w:rsidRDefault="00B752E4">
            <w:pPr>
              <w:pStyle w:val="FormData0"/>
              <w:rPr>
                <w:b/>
                <w:color w:val="auto"/>
                <w:szCs w:val="24"/>
              </w:rPr>
            </w:pPr>
            <w:r w:rsidRPr="00BC23B4">
              <w:rPr>
                <w:b/>
                <w:color w:val="auto"/>
                <w:szCs w:val="24"/>
              </w:rPr>
              <w:t>9042613511</w:t>
            </w:r>
          </w:p>
        </w:tc>
      </w:tr>
      <w:tr w:rsidR="00B752E4" w:rsidRPr="00BC23B4" w14:paraId="0D897D5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C6B2468"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0560619B"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5D8D3725" w14:textId="77777777" w:rsidR="00B752E4" w:rsidRPr="00BC23B4" w:rsidRDefault="00B752E4">
            <w:pPr>
              <w:pStyle w:val="FormData0"/>
              <w:rPr>
                <w:b/>
                <w:color w:val="auto"/>
                <w:szCs w:val="24"/>
              </w:rPr>
            </w:pPr>
            <w:r w:rsidRPr="00BC23B4">
              <w:rPr>
                <w:b/>
                <w:color w:val="auto"/>
                <w:szCs w:val="24"/>
              </w:rPr>
              <w:t>UEPBL</w:t>
            </w:r>
          </w:p>
        </w:tc>
      </w:tr>
      <w:tr w:rsidR="00B752E4" w:rsidRPr="00BC23B4" w14:paraId="6C022C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E9AC9A6"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4336CAFC"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2815EBC2" w14:textId="77777777" w:rsidR="00B752E4" w:rsidRPr="00BC23B4" w:rsidRDefault="007D6DC0">
            <w:pPr>
              <w:pStyle w:val="FormData0"/>
              <w:rPr>
                <w:b/>
                <w:color w:val="auto"/>
                <w:szCs w:val="24"/>
              </w:rPr>
            </w:pPr>
            <w:r>
              <w:rPr>
                <w:b/>
                <w:color w:val="auto"/>
                <w:szCs w:val="24"/>
              </w:rPr>
              <w:t>NONE</w:t>
            </w:r>
          </w:p>
        </w:tc>
      </w:tr>
      <w:tr w:rsidR="00B752E4" w:rsidRPr="00BC23B4" w14:paraId="2F2E081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72C941"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109F7B7D"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515118B7" w14:textId="77777777" w:rsidR="00B752E4" w:rsidRPr="00BC23B4" w:rsidRDefault="007D6DC0">
            <w:pPr>
              <w:pStyle w:val="FormData0"/>
              <w:rPr>
                <w:b/>
                <w:color w:val="auto"/>
                <w:szCs w:val="24"/>
              </w:rPr>
            </w:pPr>
            <w:r>
              <w:rPr>
                <w:b/>
                <w:color w:val="auto"/>
                <w:szCs w:val="24"/>
              </w:rPr>
              <w:t>NONE</w:t>
            </w:r>
          </w:p>
        </w:tc>
      </w:tr>
      <w:tr w:rsidR="00B752E4" w:rsidRPr="00BC23B4" w14:paraId="27214B9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3F810A7"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2EA38B0B"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5319FD8F" w14:textId="77777777" w:rsidR="00B752E4" w:rsidRPr="00BC23B4" w:rsidRDefault="00B752E4">
            <w:pPr>
              <w:pStyle w:val="FormData0"/>
              <w:rPr>
                <w:b/>
                <w:color w:val="auto"/>
                <w:szCs w:val="24"/>
              </w:rPr>
            </w:pPr>
            <w:r w:rsidRPr="00BC23B4">
              <w:rPr>
                <w:b/>
                <w:color w:val="auto"/>
                <w:szCs w:val="24"/>
              </w:rPr>
              <w:t>N</w:t>
            </w:r>
          </w:p>
        </w:tc>
      </w:tr>
      <w:tr w:rsidR="00B752E4" w:rsidRPr="00BC23B4" w14:paraId="203B97B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35E98C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1F171256"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53272823" w14:textId="77777777" w:rsidR="00B752E4" w:rsidRPr="00BC23B4" w:rsidRDefault="00B752E4">
            <w:pPr>
              <w:pStyle w:val="FormData0"/>
              <w:rPr>
                <w:b/>
                <w:color w:val="auto"/>
                <w:szCs w:val="24"/>
              </w:rPr>
            </w:pPr>
            <w:r w:rsidRPr="00BC23B4">
              <w:rPr>
                <w:b/>
                <w:color w:val="auto"/>
                <w:szCs w:val="24"/>
              </w:rPr>
              <w:t>ESM</w:t>
            </w:r>
          </w:p>
        </w:tc>
      </w:tr>
      <w:tr w:rsidR="00B752E4" w:rsidRPr="00BC23B4" w14:paraId="09383F1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38088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65ABA344"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04A35673" w14:textId="77777777" w:rsidR="00B752E4" w:rsidRPr="00BC23B4" w:rsidRDefault="00B752E4">
            <w:pPr>
              <w:pStyle w:val="FormData0"/>
              <w:rPr>
                <w:b/>
                <w:color w:val="auto"/>
                <w:szCs w:val="24"/>
              </w:rPr>
            </w:pPr>
            <w:r w:rsidRPr="00BC23B4">
              <w:rPr>
                <w:b/>
                <w:color w:val="auto"/>
                <w:szCs w:val="24"/>
              </w:rPr>
              <w:t>N</w:t>
            </w:r>
          </w:p>
        </w:tc>
      </w:tr>
      <w:tr w:rsidR="00B752E4" w:rsidRPr="00BC23B4" w14:paraId="4B8EA19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DD90981"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1A4E83E4"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51267621" w14:textId="77777777" w:rsidR="00B752E4" w:rsidRPr="00BC23B4" w:rsidRDefault="00B752E4">
            <w:pPr>
              <w:pStyle w:val="FormData0"/>
              <w:rPr>
                <w:b/>
                <w:color w:val="auto"/>
                <w:szCs w:val="24"/>
              </w:rPr>
            </w:pPr>
            <w:r w:rsidRPr="00BC23B4">
              <w:rPr>
                <w:b/>
                <w:color w:val="auto"/>
                <w:szCs w:val="24"/>
              </w:rPr>
              <w:t>CREX4</w:t>
            </w:r>
          </w:p>
        </w:tc>
      </w:tr>
      <w:tr w:rsidR="00B752E4" w:rsidRPr="00BC23B4" w14:paraId="6184B65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9D9C9EA"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7323E85A"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4395B670" w14:textId="77777777" w:rsidR="00B752E4" w:rsidRPr="00BC23B4" w:rsidRDefault="00B752E4">
            <w:pPr>
              <w:pStyle w:val="FormData0"/>
              <w:rPr>
                <w:b/>
                <w:color w:val="auto"/>
                <w:szCs w:val="24"/>
              </w:rPr>
            </w:pPr>
            <w:r w:rsidRPr="00BC23B4">
              <w:rPr>
                <w:b/>
                <w:color w:val="auto"/>
                <w:szCs w:val="24"/>
              </w:rPr>
              <w:t>A</w:t>
            </w:r>
          </w:p>
        </w:tc>
      </w:tr>
      <w:tr w:rsidR="00B752E4" w:rsidRPr="00BC23B4" w14:paraId="1E1963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53DE4E"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1B8420BE"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36E8DAA9" w14:textId="77777777" w:rsidR="00B752E4" w:rsidRPr="00BC23B4" w:rsidRDefault="00B752E4">
            <w:pPr>
              <w:pStyle w:val="FormData0"/>
              <w:rPr>
                <w:b/>
                <w:color w:val="auto"/>
                <w:szCs w:val="24"/>
              </w:rPr>
            </w:pPr>
            <w:r w:rsidRPr="00BC23B4">
              <w:rPr>
                <w:b/>
                <w:color w:val="auto"/>
                <w:szCs w:val="24"/>
              </w:rPr>
              <w:t>A</w:t>
            </w:r>
          </w:p>
        </w:tc>
      </w:tr>
      <w:tr w:rsidR="00B752E4" w:rsidRPr="00BC23B4" w14:paraId="4554706C"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F13CAB5"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5CB71E5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369C3F0"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B8EACD3"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B88DDF0" w14:textId="77777777" w:rsidR="00B752E4" w:rsidRPr="00BC23B4" w:rsidRDefault="00B752E4">
            <w:pPr>
              <w:pStyle w:val="FormData0"/>
              <w:rPr>
                <w:b/>
                <w:color w:val="auto"/>
                <w:szCs w:val="24"/>
              </w:rPr>
            </w:pPr>
            <w:r w:rsidRPr="00BC23B4">
              <w:rPr>
                <w:b/>
                <w:color w:val="auto"/>
                <w:szCs w:val="24"/>
              </w:rPr>
              <w:t>00003</w:t>
            </w:r>
          </w:p>
        </w:tc>
      </w:tr>
      <w:tr w:rsidR="00B752E4" w:rsidRPr="00BC23B4" w14:paraId="6A1D0AA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1508B6"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59FC2507"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39256193" w14:textId="77777777" w:rsidR="00B752E4" w:rsidRPr="00BC23B4" w:rsidRDefault="00B752E4">
            <w:pPr>
              <w:pStyle w:val="FormData0"/>
              <w:rPr>
                <w:b/>
                <w:color w:val="auto"/>
                <w:szCs w:val="24"/>
              </w:rPr>
            </w:pPr>
            <w:r w:rsidRPr="00BC23B4">
              <w:rPr>
                <w:b/>
                <w:color w:val="auto"/>
                <w:szCs w:val="24"/>
              </w:rPr>
              <w:t>V</w:t>
            </w:r>
          </w:p>
        </w:tc>
      </w:tr>
      <w:tr w:rsidR="00B752E4" w:rsidRPr="00BC23B4" w14:paraId="6E095E1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2FC3F2"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E7D1C16"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20AB7DE4" w14:textId="77777777" w:rsidR="00B752E4" w:rsidRPr="00BC23B4" w:rsidRDefault="00B752E4">
            <w:pPr>
              <w:pStyle w:val="FormData0"/>
              <w:rPr>
                <w:b/>
                <w:color w:val="auto"/>
                <w:szCs w:val="24"/>
              </w:rPr>
            </w:pPr>
            <w:r w:rsidRPr="00BC23B4">
              <w:rPr>
                <w:b/>
                <w:color w:val="auto"/>
                <w:szCs w:val="24"/>
              </w:rPr>
              <w:t>9042612647</w:t>
            </w:r>
          </w:p>
        </w:tc>
      </w:tr>
      <w:tr w:rsidR="00B752E4" w:rsidRPr="00BC23B4" w14:paraId="4DE75B3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6B25B1"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4191DE07"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13FF8D95" w14:textId="77777777" w:rsidR="00B752E4" w:rsidRPr="00BC23B4" w:rsidRDefault="00B752E4">
            <w:pPr>
              <w:pStyle w:val="FormData0"/>
              <w:rPr>
                <w:b/>
                <w:color w:val="auto"/>
                <w:szCs w:val="24"/>
              </w:rPr>
            </w:pPr>
            <w:r w:rsidRPr="00BC23B4">
              <w:rPr>
                <w:b/>
                <w:color w:val="auto"/>
                <w:szCs w:val="24"/>
              </w:rPr>
              <w:t>UEPBL</w:t>
            </w:r>
          </w:p>
        </w:tc>
      </w:tr>
      <w:tr w:rsidR="00B752E4" w:rsidRPr="00BC23B4" w14:paraId="5F09123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A2BE12"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61628CC2"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1CBECE9D" w14:textId="77777777" w:rsidR="00B752E4" w:rsidRPr="00BC23B4" w:rsidRDefault="007D6DC0">
            <w:pPr>
              <w:pStyle w:val="FormData0"/>
              <w:rPr>
                <w:b/>
                <w:color w:val="auto"/>
                <w:szCs w:val="24"/>
              </w:rPr>
            </w:pPr>
            <w:r>
              <w:rPr>
                <w:b/>
                <w:color w:val="auto"/>
                <w:szCs w:val="24"/>
              </w:rPr>
              <w:t>NONE</w:t>
            </w:r>
          </w:p>
        </w:tc>
      </w:tr>
      <w:tr w:rsidR="00B752E4" w:rsidRPr="00BC23B4" w14:paraId="0EB2D8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A0D6049"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6E33BE36"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52151AD2" w14:textId="77777777" w:rsidR="00B752E4" w:rsidRPr="00BC23B4" w:rsidRDefault="007D6DC0">
            <w:pPr>
              <w:pStyle w:val="FormData0"/>
              <w:rPr>
                <w:b/>
                <w:color w:val="auto"/>
                <w:szCs w:val="24"/>
              </w:rPr>
            </w:pPr>
            <w:r>
              <w:rPr>
                <w:b/>
                <w:color w:val="auto"/>
                <w:szCs w:val="24"/>
              </w:rPr>
              <w:t>NONE</w:t>
            </w:r>
          </w:p>
        </w:tc>
      </w:tr>
      <w:tr w:rsidR="00B752E4" w:rsidRPr="00BC23B4" w14:paraId="2A340B6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E1D54FF"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652C27B"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6FFBCEA9" w14:textId="77777777" w:rsidR="00B752E4" w:rsidRPr="00BC23B4" w:rsidRDefault="00B752E4">
            <w:pPr>
              <w:pStyle w:val="FormData0"/>
              <w:rPr>
                <w:b/>
                <w:color w:val="auto"/>
                <w:szCs w:val="24"/>
              </w:rPr>
            </w:pPr>
            <w:r w:rsidRPr="00BC23B4">
              <w:rPr>
                <w:b/>
                <w:color w:val="auto"/>
                <w:szCs w:val="24"/>
              </w:rPr>
              <w:t>N</w:t>
            </w:r>
          </w:p>
        </w:tc>
      </w:tr>
      <w:tr w:rsidR="00B752E4" w:rsidRPr="00BC23B4" w14:paraId="7A13C9E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A6386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8CD7910"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2DAA51E0" w14:textId="77777777" w:rsidR="00B752E4" w:rsidRPr="00BC23B4" w:rsidRDefault="00B752E4">
            <w:pPr>
              <w:pStyle w:val="FormData0"/>
              <w:rPr>
                <w:b/>
                <w:color w:val="auto"/>
                <w:szCs w:val="24"/>
              </w:rPr>
            </w:pPr>
            <w:r w:rsidRPr="00BC23B4">
              <w:rPr>
                <w:b/>
                <w:color w:val="auto"/>
                <w:szCs w:val="24"/>
              </w:rPr>
              <w:t>ESM</w:t>
            </w:r>
          </w:p>
        </w:tc>
      </w:tr>
      <w:tr w:rsidR="00B752E4" w:rsidRPr="00BC23B4" w14:paraId="0D2BAF2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35805A"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7389EA03"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0CE375D2" w14:textId="77777777" w:rsidR="00B752E4" w:rsidRPr="00BC23B4" w:rsidRDefault="00B752E4">
            <w:pPr>
              <w:pStyle w:val="FormData0"/>
              <w:rPr>
                <w:b/>
                <w:color w:val="auto"/>
                <w:szCs w:val="24"/>
              </w:rPr>
            </w:pPr>
            <w:r w:rsidRPr="00BC23B4">
              <w:rPr>
                <w:b/>
                <w:color w:val="auto"/>
                <w:szCs w:val="24"/>
              </w:rPr>
              <w:t>N</w:t>
            </w:r>
          </w:p>
        </w:tc>
      </w:tr>
      <w:tr w:rsidR="00B752E4" w:rsidRPr="00BC23B4" w14:paraId="221A22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FEBA8BC"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EB52343"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3616C1EB" w14:textId="77777777" w:rsidR="00B752E4" w:rsidRPr="00BC23B4" w:rsidRDefault="00B752E4">
            <w:pPr>
              <w:pStyle w:val="FormData0"/>
              <w:rPr>
                <w:b/>
                <w:color w:val="auto"/>
                <w:szCs w:val="24"/>
              </w:rPr>
            </w:pPr>
            <w:r w:rsidRPr="00BC23B4">
              <w:rPr>
                <w:b/>
                <w:color w:val="auto"/>
                <w:szCs w:val="24"/>
              </w:rPr>
              <w:t>CREX4</w:t>
            </w:r>
          </w:p>
        </w:tc>
      </w:tr>
      <w:tr w:rsidR="00B752E4" w:rsidRPr="00BC23B4" w14:paraId="6808853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FAB3376"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45E22C54"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10CB7307" w14:textId="77777777" w:rsidR="00B752E4" w:rsidRPr="00BC23B4" w:rsidRDefault="00B752E4">
            <w:pPr>
              <w:pStyle w:val="FormData0"/>
              <w:rPr>
                <w:b/>
                <w:color w:val="auto"/>
                <w:szCs w:val="24"/>
              </w:rPr>
            </w:pPr>
            <w:r w:rsidRPr="00BC23B4">
              <w:rPr>
                <w:b/>
                <w:color w:val="auto"/>
                <w:szCs w:val="24"/>
              </w:rPr>
              <w:t>A</w:t>
            </w:r>
          </w:p>
        </w:tc>
      </w:tr>
      <w:tr w:rsidR="00B752E4" w:rsidRPr="00BC23B4" w14:paraId="39A95BE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EB9F98"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4F56536C"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3DCB41D5" w14:textId="77777777" w:rsidR="00B752E4" w:rsidRPr="00BC23B4" w:rsidRDefault="00B752E4">
            <w:pPr>
              <w:pStyle w:val="FormData0"/>
              <w:rPr>
                <w:b/>
                <w:color w:val="auto"/>
                <w:szCs w:val="24"/>
              </w:rPr>
            </w:pPr>
            <w:r w:rsidRPr="00BC23B4">
              <w:rPr>
                <w:b/>
                <w:color w:val="auto"/>
                <w:szCs w:val="24"/>
              </w:rPr>
              <w:t>A</w:t>
            </w:r>
          </w:p>
        </w:tc>
      </w:tr>
      <w:tr w:rsidR="00B752E4" w:rsidRPr="00BC23B4" w14:paraId="5A034407"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1385AE1"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317412B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A5595A9"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05B5B6C"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5BCF0EB5" w14:textId="77777777" w:rsidR="00B752E4" w:rsidRPr="00BC23B4" w:rsidRDefault="00B752E4">
            <w:pPr>
              <w:pStyle w:val="FormData0"/>
              <w:rPr>
                <w:b/>
                <w:color w:val="auto"/>
                <w:szCs w:val="24"/>
              </w:rPr>
            </w:pPr>
            <w:r w:rsidRPr="00BC23B4">
              <w:rPr>
                <w:b/>
                <w:color w:val="auto"/>
                <w:szCs w:val="24"/>
              </w:rPr>
              <w:t>00004</w:t>
            </w:r>
          </w:p>
        </w:tc>
      </w:tr>
      <w:tr w:rsidR="00B752E4" w:rsidRPr="00BC23B4" w14:paraId="47BE874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CFFC675"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0B6D62A1"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7E6D7215" w14:textId="77777777" w:rsidR="00B752E4" w:rsidRPr="00BC23B4" w:rsidRDefault="00B752E4">
            <w:pPr>
              <w:pStyle w:val="FormData0"/>
              <w:rPr>
                <w:b/>
                <w:color w:val="auto"/>
                <w:szCs w:val="24"/>
              </w:rPr>
            </w:pPr>
            <w:r w:rsidRPr="00BC23B4">
              <w:rPr>
                <w:b/>
                <w:color w:val="auto"/>
                <w:szCs w:val="24"/>
              </w:rPr>
              <w:t>V</w:t>
            </w:r>
          </w:p>
        </w:tc>
      </w:tr>
      <w:tr w:rsidR="00B752E4" w:rsidRPr="00BC23B4" w14:paraId="4B92D6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358FEDE"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38367473"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1C1E258A" w14:textId="77777777" w:rsidR="00B752E4" w:rsidRPr="00BC23B4" w:rsidRDefault="00B752E4">
            <w:pPr>
              <w:pStyle w:val="FormData0"/>
              <w:rPr>
                <w:b/>
                <w:color w:val="auto"/>
                <w:szCs w:val="24"/>
              </w:rPr>
            </w:pPr>
            <w:r w:rsidRPr="00BC23B4">
              <w:rPr>
                <w:b/>
                <w:color w:val="auto"/>
                <w:szCs w:val="24"/>
              </w:rPr>
              <w:t>9042618014</w:t>
            </w:r>
          </w:p>
        </w:tc>
      </w:tr>
      <w:tr w:rsidR="00B752E4" w:rsidRPr="00BC23B4" w14:paraId="13FD496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B44953B"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711DD558"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208E73CD" w14:textId="77777777" w:rsidR="00B752E4" w:rsidRPr="00BC23B4" w:rsidRDefault="00B752E4">
            <w:pPr>
              <w:pStyle w:val="FormData0"/>
              <w:rPr>
                <w:b/>
                <w:color w:val="auto"/>
                <w:szCs w:val="24"/>
              </w:rPr>
            </w:pPr>
            <w:r w:rsidRPr="00BC23B4">
              <w:rPr>
                <w:b/>
                <w:color w:val="auto"/>
                <w:szCs w:val="24"/>
              </w:rPr>
              <w:t>UEPBL</w:t>
            </w:r>
          </w:p>
        </w:tc>
      </w:tr>
      <w:tr w:rsidR="00B752E4" w:rsidRPr="00BC23B4" w14:paraId="35E9EE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F6BF26"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73100BDD"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49A40F40" w14:textId="77777777" w:rsidR="00B752E4" w:rsidRPr="00BC23B4" w:rsidRDefault="007D6DC0">
            <w:pPr>
              <w:pStyle w:val="FormData0"/>
              <w:rPr>
                <w:b/>
                <w:color w:val="auto"/>
                <w:szCs w:val="24"/>
              </w:rPr>
            </w:pPr>
            <w:r>
              <w:rPr>
                <w:b/>
                <w:color w:val="auto"/>
                <w:szCs w:val="24"/>
              </w:rPr>
              <w:t>NONE</w:t>
            </w:r>
          </w:p>
        </w:tc>
      </w:tr>
      <w:tr w:rsidR="00B752E4" w:rsidRPr="00BC23B4" w14:paraId="22A43CE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A7845A9"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23155A69"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053A24D9" w14:textId="77777777" w:rsidR="00B752E4" w:rsidRPr="00BC23B4" w:rsidRDefault="007D6DC0">
            <w:pPr>
              <w:pStyle w:val="FormData0"/>
              <w:rPr>
                <w:b/>
                <w:color w:val="auto"/>
                <w:szCs w:val="24"/>
              </w:rPr>
            </w:pPr>
            <w:r>
              <w:rPr>
                <w:b/>
                <w:color w:val="auto"/>
                <w:szCs w:val="24"/>
              </w:rPr>
              <w:t>NONE</w:t>
            </w:r>
          </w:p>
        </w:tc>
      </w:tr>
      <w:tr w:rsidR="00B752E4" w:rsidRPr="00BC23B4" w14:paraId="471D162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C01F04"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1272946D"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50B4E75F" w14:textId="77777777" w:rsidR="00B752E4" w:rsidRPr="00BC23B4" w:rsidRDefault="00B752E4">
            <w:pPr>
              <w:pStyle w:val="FormData0"/>
              <w:rPr>
                <w:b/>
                <w:color w:val="auto"/>
                <w:szCs w:val="24"/>
              </w:rPr>
            </w:pPr>
            <w:r w:rsidRPr="00BC23B4">
              <w:rPr>
                <w:b/>
                <w:color w:val="auto"/>
                <w:szCs w:val="24"/>
              </w:rPr>
              <w:t>N</w:t>
            </w:r>
          </w:p>
        </w:tc>
      </w:tr>
      <w:tr w:rsidR="00B752E4" w:rsidRPr="00BC23B4" w14:paraId="55777FC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E8C76A"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1A370C25"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4CD9AABA" w14:textId="77777777" w:rsidR="00B752E4" w:rsidRPr="00BC23B4" w:rsidRDefault="00B752E4">
            <w:pPr>
              <w:pStyle w:val="FormData0"/>
              <w:rPr>
                <w:b/>
                <w:color w:val="auto"/>
                <w:szCs w:val="24"/>
              </w:rPr>
            </w:pPr>
            <w:r w:rsidRPr="00BC23B4">
              <w:rPr>
                <w:b/>
                <w:color w:val="auto"/>
                <w:szCs w:val="24"/>
              </w:rPr>
              <w:t>ESM</w:t>
            </w:r>
          </w:p>
        </w:tc>
      </w:tr>
      <w:tr w:rsidR="00B752E4" w:rsidRPr="00BC23B4" w14:paraId="739819D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6CF550"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30BF4F9"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3CC1D869" w14:textId="77777777" w:rsidR="00B752E4" w:rsidRPr="00BC23B4" w:rsidRDefault="00B752E4">
            <w:pPr>
              <w:pStyle w:val="FormData0"/>
              <w:rPr>
                <w:b/>
                <w:color w:val="auto"/>
                <w:szCs w:val="24"/>
              </w:rPr>
            </w:pPr>
            <w:r w:rsidRPr="00BC23B4">
              <w:rPr>
                <w:b/>
                <w:color w:val="auto"/>
                <w:szCs w:val="24"/>
              </w:rPr>
              <w:t>N</w:t>
            </w:r>
          </w:p>
        </w:tc>
      </w:tr>
      <w:tr w:rsidR="00B752E4" w:rsidRPr="00BC23B4" w14:paraId="21DD09B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2379C9"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503EE75"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42DFE18F" w14:textId="77777777" w:rsidR="00B752E4" w:rsidRPr="00BC23B4" w:rsidRDefault="00B752E4">
            <w:pPr>
              <w:pStyle w:val="FormData0"/>
              <w:rPr>
                <w:b/>
                <w:color w:val="auto"/>
                <w:szCs w:val="24"/>
              </w:rPr>
            </w:pPr>
            <w:r w:rsidRPr="00BC23B4">
              <w:rPr>
                <w:b/>
                <w:color w:val="auto"/>
                <w:szCs w:val="24"/>
              </w:rPr>
              <w:t>CREX4</w:t>
            </w:r>
          </w:p>
        </w:tc>
      </w:tr>
      <w:tr w:rsidR="00B752E4" w:rsidRPr="00BC23B4" w14:paraId="566A03F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7CB4285"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0BC3BE43"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6F66D0ED" w14:textId="77777777" w:rsidR="00B752E4" w:rsidRPr="00BC23B4" w:rsidRDefault="00B752E4">
            <w:pPr>
              <w:pStyle w:val="FormData0"/>
              <w:rPr>
                <w:b/>
                <w:color w:val="auto"/>
                <w:szCs w:val="24"/>
              </w:rPr>
            </w:pPr>
            <w:r w:rsidRPr="00BC23B4">
              <w:rPr>
                <w:b/>
                <w:color w:val="auto"/>
                <w:szCs w:val="24"/>
              </w:rPr>
              <w:t>A</w:t>
            </w:r>
          </w:p>
        </w:tc>
      </w:tr>
      <w:tr w:rsidR="00B752E4" w:rsidRPr="00BC23B4" w14:paraId="218EC65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26FBEA"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3E9B0A0A"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5CDCE6CA" w14:textId="77777777" w:rsidR="00B752E4" w:rsidRPr="00BC23B4" w:rsidRDefault="00B752E4">
            <w:pPr>
              <w:pStyle w:val="FormData0"/>
              <w:rPr>
                <w:b/>
                <w:color w:val="auto"/>
                <w:szCs w:val="24"/>
              </w:rPr>
            </w:pPr>
            <w:r w:rsidRPr="00BC23B4">
              <w:rPr>
                <w:b/>
                <w:color w:val="auto"/>
                <w:szCs w:val="24"/>
              </w:rPr>
              <w:t>A</w:t>
            </w:r>
          </w:p>
        </w:tc>
      </w:tr>
    </w:tbl>
    <w:p w14:paraId="7D5B2A0D" w14:textId="77777777" w:rsidR="00B752E4" w:rsidRPr="00BC23B4" w:rsidRDefault="00B752E4">
      <w:pPr>
        <w:autoSpaceDE w:val="0"/>
        <w:autoSpaceDN w:val="0"/>
        <w:adjustRightInd w:val="0"/>
      </w:pPr>
    </w:p>
    <w:p w14:paraId="2D693500" w14:textId="77777777" w:rsidR="0053562E" w:rsidRDefault="0053562E" w:rsidP="006511A3">
      <w:pPr>
        <w:pStyle w:val="BodyText"/>
        <w:rPr>
          <w:b w:val="0"/>
          <w:color w:val="auto"/>
          <w:sz w:val="24"/>
          <w:szCs w:val="24"/>
        </w:rPr>
      </w:pPr>
    </w:p>
    <w:p w14:paraId="382319A4" w14:textId="77777777" w:rsidR="0053562E" w:rsidRDefault="0053562E" w:rsidP="0053562E">
      <w:r w:rsidRPr="00856CA2">
        <w:t>XML  INPUT:</w:t>
      </w:r>
    </w:p>
    <w:p w14:paraId="359B7DD9" w14:textId="77777777" w:rsidR="0053562E" w:rsidRPr="00856CA2" w:rsidRDefault="0053562E" w:rsidP="0053562E"/>
    <w:p w14:paraId="417654C5" w14:textId="76730711" w:rsidR="0053562E" w:rsidRPr="00856CA2" w:rsidRDefault="0053562E" w:rsidP="00A549EC">
      <w:pPr>
        <w:ind w:hanging="240"/>
      </w:pPr>
      <w:r w:rsidRPr="00856CA2">
        <w:rPr>
          <w:b/>
          <w:bCs/>
          <w:color w:val="FF0000"/>
        </w:rPr>
        <w:t> </w:t>
      </w:r>
      <w:r w:rsidRPr="00856CA2">
        <w:t xml:space="preserve"> </w:t>
      </w:r>
    </w:p>
    <w:p w14:paraId="739EEB58" w14:textId="77777777" w:rsidR="0053562E" w:rsidRPr="00856CA2" w:rsidRDefault="0053562E" w:rsidP="0053562E">
      <w:pPr>
        <w:ind w:hanging="480"/>
      </w:pPr>
      <w:hyperlink r:id="rId1626" w:history="1">
        <w:r w:rsidRPr="00856CA2">
          <w:rPr>
            <w:b/>
            <w:bCs/>
            <w:color w:val="FF0000"/>
          </w:rPr>
          <w:t>-</w:t>
        </w:r>
      </w:hyperlink>
      <w:r w:rsidRPr="00856CA2">
        <w:t xml:space="preserve"> </w:t>
      </w:r>
      <w:r w:rsidRPr="00856CA2">
        <w:rPr>
          <w:color w:val="0000FF"/>
        </w:rPr>
        <w:t>&lt;</w:t>
      </w:r>
      <w:r w:rsidRPr="00856CA2">
        <w:rPr>
          <w:color w:val="990000"/>
        </w:rPr>
        <w:t>order:LSR_ORD_REQ</w:t>
      </w:r>
      <w:r w:rsidRPr="00856CA2">
        <w:rPr>
          <w:color w:val="0000FF"/>
        </w:rPr>
        <w:t>&gt;</w:t>
      </w:r>
    </w:p>
    <w:p w14:paraId="32B790BF" w14:textId="77777777" w:rsidR="0053562E" w:rsidRPr="00856CA2" w:rsidRDefault="0053562E" w:rsidP="0053562E">
      <w:pPr>
        <w:ind w:hanging="480"/>
      </w:pPr>
      <w:hyperlink r:id="rId1627" w:history="1">
        <w:r w:rsidRPr="00856CA2">
          <w:rPr>
            <w:b/>
            <w:bCs/>
            <w:color w:val="FF0000"/>
          </w:rPr>
          <w:t>-</w:t>
        </w:r>
      </w:hyperlink>
      <w:r w:rsidRPr="00856CA2">
        <w:t xml:space="preserve"> </w:t>
      </w:r>
      <w:r w:rsidRPr="00856CA2">
        <w:rPr>
          <w:color w:val="0000FF"/>
        </w:rPr>
        <w:t>&lt;</w:t>
      </w:r>
      <w:r w:rsidRPr="00856CA2">
        <w:rPr>
          <w:color w:val="990000"/>
        </w:rPr>
        <w:t>order:HDR</w:t>
      </w:r>
      <w:r w:rsidRPr="00856CA2">
        <w:rPr>
          <w:color w:val="0000FF"/>
        </w:rPr>
        <w:t>&gt;</w:t>
      </w:r>
    </w:p>
    <w:p w14:paraId="4738B9F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order:CCNA</w:t>
      </w:r>
      <w:r w:rsidRPr="00856CA2">
        <w:rPr>
          <w:color w:val="0000FF"/>
        </w:rPr>
        <w:t>&gt;</w:t>
      </w:r>
      <w:r w:rsidRPr="00856CA2">
        <w:rPr>
          <w:b/>
          <w:bCs/>
        </w:rPr>
        <w:t>ZXL</w:t>
      </w:r>
      <w:r w:rsidRPr="00856CA2">
        <w:rPr>
          <w:color w:val="0000FF"/>
        </w:rPr>
        <w:t>&lt;/</w:t>
      </w:r>
      <w:r w:rsidRPr="00856CA2">
        <w:rPr>
          <w:color w:val="990000"/>
        </w:rPr>
        <w:t>order:CCNA</w:t>
      </w:r>
      <w:r w:rsidRPr="00856CA2">
        <w:rPr>
          <w:color w:val="0000FF"/>
        </w:rPr>
        <w:t>&gt;</w:t>
      </w:r>
      <w:r w:rsidRPr="00856CA2">
        <w:t xml:space="preserve"> </w:t>
      </w:r>
    </w:p>
    <w:p w14:paraId="6642221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order:PON</w:t>
      </w:r>
      <w:r w:rsidRPr="00856CA2">
        <w:rPr>
          <w:color w:val="0000FF"/>
        </w:rPr>
        <w:t>&gt;</w:t>
      </w:r>
      <w:r w:rsidRPr="00856CA2">
        <w:rPr>
          <w:b/>
          <w:bCs/>
        </w:rPr>
        <w:t>CVTM0M066R31</w:t>
      </w:r>
      <w:r w:rsidRPr="00856CA2">
        <w:rPr>
          <w:color w:val="0000FF"/>
        </w:rPr>
        <w:t>&lt;/</w:t>
      </w:r>
      <w:r w:rsidRPr="00856CA2">
        <w:rPr>
          <w:color w:val="990000"/>
        </w:rPr>
        <w:t>order:PON</w:t>
      </w:r>
      <w:r w:rsidRPr="00856CA2">
        <w:rPr>
          <w:color w:val="0000FF"/>
        </w:rPr>
        <w:t>&gt;</w:t>
      </w:r>
      <w:r w:rsidRPr="00856CA2">
        <w:t xml:space="preserve"> </w:t>
      </w:r>
    </w:p>
    <w:p w14:paraId="1223FBB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order:VER</w:t>
      </w:r>
      <w:r w:rsidRPr="00856CA2">
        <w:rPr>
          <w:color w:val="0000FF"/>
        </w:rPr>
        <w:t>&gt;</w:t>
      </w:r>
      <w:r w:rsidRPr="00856CA2">
        <w:rPr>
          <w:b/>
          <w:bCs/>
        </w:rPr>
        <w:t>00</w:t>
      </w:r>
      <w:r w:rsidRPr="00856CA2">
        <w:rPr>
          <w:color w:val="0000FF"/>
        </w:rPr>
        <w:t>&lt;/</w:t>
      </w:r>
      <w:r w:rsidRPr="00856CA2">
        <w:rPr>
          <w:color w:val="990000"/>
        </w:rPr>
        <w:t>order:VER</w:t>
      </w:r>
      <w:r w:rsidRPr="00856CA2">
        <w:rPr>
          <w:color w:val="0000FF"/>
        </w:rPr>
        <w:t>&gt;</w:t>
      </w:r>
      <w:r w:rsidRPr="00856CA2">
        <w:t xml:space="preserve"> </w:t>
      </w:r>
    </w:p>
    <w:p w14:paraId="097C905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order:ATN</w:t>
      </w:r>
      <w:r w:rsidRPr="00856CA2">
        <w:rPr>
          <w:color w:val="0000FF"/>
        </w:rPr>
        <w:t>&gt;</w:t>
      </w:r>
      <w:r w:rsidRPr="00856CA2">
        <w:rPr>
          <w:b/>
          <w:bCs/>
        </w:rPr>
        <w:t>9042613408</w:t>
      </w:r>
      <w:r w:rsidRPr="00856CA2">
        <w:rPr>
          <w:color w:val="0000FF"/>
        </w:rPr>
        <w:t>&lt;/</w:t>
      </w:r>
      <w:r w:rsidRPr="00856CA2">
        <w:rPr>
          <w:color w:val="990000"/>
        </w:rPr>
        <w:t>order:ATN</w:t>
      </w:r>
      <w:r w:rsidRPr="00856CA2">
        <w:rPr>
          <w:color w:val="0000FF"/>
        </w:rPr>
        <w:t>&gt;</w:t>
      </w:r>
      <w:r w:rsidRPr="00856CA2">
        <w:t xml:space="preserve"> </w:t>
      </w:r>
    </w:p>
    <w:p w14:paraId="0ABB4DC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order:RVER</w:t>
      </w:r>
      <w:r w:rsidRPr="00856CA2">
        <w:rPr>
          <w:color w:val="0000FF"/>
        </w:rPr>
        <w:t>&gt;</w:t>
      </w:r>
      <w:r w:rsidRPr="00856CA2">
        <w:rPr>
          <w:b/>
          <w:bCs/>
        </w:rPr>
        <w:t>10.05</w:t>
      </w:r>
      <w:r w:rsidRPr="00856CA2">
        <w:rPr>
          <w:color w:val="0000FF"/>
        </w:rPr>
        <w:t>&lt;/</w:t>
      </w:r>
      <w:r w:rsidRPr="00856CA2">
        <w:rPr>
          <w:color w:val="990000"/>
        </w:rPr>
        <w:t>order:RVER</w:t>
      </w:r>
      <w:r w:rsidRPr="00856CA2">
        <w:rPr>
          <w:color w:val="0000FF"/>
        </w:rPr>
        <w:t>&gt;</w:t>
      </w:r>
      <w:r w:rsidRPr="00856CA2">
        <w:t xml:space="preserve"> </w:t>
      </w:r>
    </w:p>
    <w:p w14:paraId="4EA386C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order:CC</w:t>
      </w:r>
      <w:r w:rsidRPr="00856CA2">
        <w:rPr>
          <w:color w:val="0000FF"/>
        </w:rPr>
        <w:t>&gt;</w:t>
      </w:r>
      <w:r w:rsidRPr="00856CA2">
        <w:rPr>
          <w:b/>
          <w:bCs/>
        </w:rPr>
        <w:t>9999</w:t>
      </w:r>
      <w:r w:rsidRPr="00856CA2">
        <w:rPr>
          <w:color w:val="0000FF"/>
        </w:rPr>
        <w:t>&lt;/</w:t>
      </w:r>
      <w:r w:rsidRPr="00856CA2">
        <w:rPr>
          <w:color w:val="990000"/>
        </w:rPr>
        <w:t>order:CC</w:t>
      </w:r>
      <w:r w:rsidRPr="00856CA2">
        <w:rPr>
          <w:color w:val="0000FF"/>
        </w:rPr>
        <w:t>&gt;</w:t>
      </w:r>
      <w:r w:rsidRPr="00856CA2">
        <w:t xml:space="preserve"> </w:t>
      </w:r>
    </w:p>
    <w:p w14:paraId="7276AF6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order:STATE</w:t>
      </w:r>
      <w:r w:rsidRPr="00856CA2">
        <w:rPr>
          <w:color w:val="0000FF"/>
        </w:rPr>
        <w:t>&gt;</w:t>
      </w:r>
      <w:r w:rsidRPr="00856CA2">
        <w:rPr>
          <w:b/>
          <w:bCs/>
        </w:rPr>
        <w:t>FL</w:t>
      </w:r>
      <w:r w:rsidRPr="00856CA2">
        <w:rPr>
          <w:color w:val="0000FF"/>
        </w:rPr>
        <w:t>&lt;/</w:t>
      </w:r>
      <w:r w:rsidRPr="00856CA2">
        <w:rPr>
          <w:color w:val="990000"/>
        </w:rPr>
        <w:t>order:STATE</w:t>
      </w:r>
      <w:r w:rsidRPr="00856CA2">
        <w:rPr>
          <w:color w:val="0000FF"/>
        </w:rPr>
        <w:t>&gt;</w:t>
      </w:r>
      <w:r w:rsidRPr="00856CA2">
        <w:t xml:space="preserve"> </w:t>
      </w:r>
    </w:p>
    <w:p w14:paraId="4E33C8D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order:MSG_TIMESTAMP</w:t>
      </w:r>
      <w:r w:rsidRPr="00856CA2">
        <w:rPr>
          <w:color w:val="0000FF"/>
        </w:rPr>
        <w:t>&gt;</w:t>
      </w:r>
      <w:r w:rsidRPr="00856CA2">
        <w:rPr>
          <w:b/>
          <w:bCs/>
        </w:rPr>
        <w:t>2009-06-23T10:10:43-05:00</w:t>
      </w:r>
      <w:r w:rsidRPr="00856CA2">
        <w:rPr>
          <w:color w:val="0000FF"/>
        </w:rPr>
        <w:t>&lt;/</w:t>
      </w:r>
      <w:r w:rsidRPr="00856CA2">
        <w:rPr>
          <w:color w:val="990000"/>
        </w:rPr>
        <w:t>order:MSG_TIMESTAMP</w:t>
      </w:r>
      <w:r w:rsidRPr="00856CA2">
        <w:rPr>
          <w:color w:val="0000FF"/>
        </w:rPr>
        <w:t>&gt;</w:t>
      </w:r>
      <w:r w:rsidRPr="00856CA2">
        <w:t xml:space="preserve"> </w:t>
      </w:r>
    </w:p>
    <w:p w14:paraId="33AD232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order:DTSENT</w:t>
      </w:r>
      <w:r w:rsidRPr="00856CA2">
        <w:rPr>
          <w:color w:val="0000FF"/>
        </w:rPr>
        <w:t>&gt;</w:t>
      </w:r>
      <w:r w:rsidRPr="00856CA2">
        <w:rPr>
          <w:b/>
          <w:bCs/>
        </w:rPr>
        <w:t>200906231010AM</w:t>
      </w:r>
      <w:r w:rsidRPr="00856CA2">
        <w:rPr>
          <w:color w:val="0000FF"/>
        </w:rPr>
        <w:t>&lt;/</w:t>
      </w:r>
      <w:r w:rsidRPr="00856CA2">
        <w:rPr>
          <w:color w:val="990000"/>
        </w:rPr>
        <w:t>order:DTSENT</w:t>
      </w:r>
      <w:r w:rsidRPr="00856CA2">
        <w:rPr>
          <w:color w:val="0000FF"/>
        </w:rPr>
        <w:t>&gt;</w:t>
      </w:r>
      <w:r w:rsidRPr="00856CA2">
        <w:t xml:space="preserve"> </w:t>
      </w:r>
    </w:p>
    <w:p w14:paraId="142A150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order:HDR</w:t>
      </w:r>
      <w:r w:rsidRPr="00856CA2">
        <w:rPr>
          <w:color w:val="0000FF"/>
        </w:rPr>
        <w:t>&gt;</w:t>
      </w:r>
    </w:p>
    <w:p w14:paraId="2D74F460" w14:textId="77777777" w:rsidR="0053562E" w:rsidRPr="00856CA2" w:rsidRDefault="0053562E" w:rsidP="0053562E">
      <w:pPr>
        <w:ind w:hanging="480"/>
      </w:pPr>
      <w:hyperlink r:id="rId1628" w:history="1">
        <w:r w:rsidRPr="00856CA2">
          <w:rPr>
            <w:b/>
            <w:bCs/>
            <w:color w:val="FF0000"/>
          </w:rPr>
          <w:t>-</w:t>
        </w:r>
      </w:hyperlink>
      <w:r w:rsidRPr="00856CA2">
        <w:t xml:space="preserve"> </w:t>
      </w:r>
      <w:r w:rsidRPr="00856CA2">
        <w:rPr>
          <w:color w:val="0000FF"/>
        </w:rPr>
        <w:t>&lt;</w:t>
      </w:r>
      <w:r w:rsidRPr="00856CA2">
        <w:rPr>
          <w:color w:val="990000"/>
        </w:rPr>
        <w:t>order:LSR</w:t>
      </w:r>
      <w:r w:rsidRPr="00856CA2">
        <w:rPr>
          <w:color w:val="0000FF"/>
        </w:rPr>
        <w:t>&gt;</w:t>
      </w:r>
    </w:p>
    <w:p w14:paraId="7ACFCA02" w14:textId="77777777" w:rsidR="0053562E" w:rsidRPr="00856CA2" w:rsidRDefault="0053562E" w:rsidP="0053562E">
      <w:pPr>
        <w:ind w:hanging="480"/>
      </w:pPr>
      <w:hyperlink r:id="rId1629" w:history="1">
        <w:r w:rsidRPr="00856CA2">
          <w:rPr>
            <w:b/>
            <w:bCs/>
            <w:color w:val="FF0000"/>
          </w:rPr>
          <w:t>-</w:t>
        </w:r>
      </w:hyperlink>
      <w:r w:rsidRPr="00856CA2">
        <w:t xml:space="preserve"> </w:t>
      </w:r>
      <w:r w:rsidRPr="00856CA2">
        <w:rPr>
          <w:color w:val="0000FF"/>
        </w:rPr>
        <w:t>&lt;</w:t>
      </w:r>
      <w:r w:rsidRPr="00856CA2">
        <w:rPr>
          <w:color w:val="990000"/>
        </w:rPr>
        <w:t>order:LSR_ADMIN</w:t>
      </w:r>
      <w:r w:rsidRPr="00856CA2">
        <w:rPr>
          <w:color w:val="0000FF"/>
        </w:rPr>
        <w:t>&gt;</w:t>
      </w:r>
    </w:p>
    <w:p w14:paraId="1085A55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order:SC</w:t>
      </w:r>
      <w:r w:rsidRPr="00856CA2">
        <w:rPr>
          <w:color w:val="0000FF"/>
        </w:rPr>
        <w:t>&gt;</w:t>
      </w:r>
      <w:r w:rsidRPr="00856CA2">
        <w:rPr>
          <w:b/>
          <w:bCs/>
        </w:rPr>
        <w:t>LCSC</w:t>
      </w:r>
      <w:r w:rsidRPr="00856CA2">
        <w:rPr>
          <w:color w:val="0000FF"/>
        </w:rPr>
        <w:t>&lt;/</w:t>
      </w:r>
      <w:r w:rsidRPr="00856CA2">
        <w:rPr>
          <w:color w:val="990000"/>
        </w:rPr>
        <w:t>order:SC</w:t>
      </w:r>
      <w:r w:rsidRPr="00856CA2">
        <w:rPr>
          <w:color w:val="0000FF"/>
        </w:rPr>
        <w:t>&gt;</w:t>
      </w:r>
      <w:r w:rsidRPr="00856CA2">
        <w:t xml:space="preserve"> </w:t>
      </w:r>
    </w:p>
    <w:p w14:paraId="7224C2C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order:PROJECT</w:t>
      </w:r>
      <w:r w:rsidRPr="00856CA2">
        <w:rPr>
          <w:color w:val="0000FF"/>
        </w:rPr>
        <w:t>&gt;</w:t>
      </w:r>
      <w:r w:rsidRPr="00856CA2">
        <w:rPr>
          <w:b/>
          <w:bCs/>
        </w:rPr>
        <w:t>CAVENOBILL</w:t>
      </w:r>
      <w:r w:rsidRPr="00856CA2">
        <w:rPr>
          <w:color w:val="0000FF"/>
        </w:rPr>
        <w:t>&lt;/</w:t>
      </w:r>
      <w:r w:rsidRPr="00856CA2">
        <w:rPr>
          <w:color w:val="990000"/>
        </w:rPr>
        <w:t>order:PROJECT</w:t>
      </w:r>
      <w:r w:rsidRPr="00856CA2">
        <w:rPr>
          <w:color w:val="0000FF"/>
        </w:rPr>
        <w:t>&gt;</w:t>
      </w:r>
      <w:r w:rsidRPr="00856CA2">
        <w:t xml:space="preserve"> </w:t>
      </w:r>
    </w:p>
    <w:p w14:paraId="0750899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order:REQTYP</w:t>
      </w:r>
      <w:r w:rsidRPr="00856CA2">
        <w:rPr>
          <w:color w:val="0000FF"/>
        </w:rPr>
        <w:t>&gt;</w:t>
      </w:r>
      <w:r w:rsidRPr="00856CA2">
        <w:rPr>
          <w:b/>
          <w:bCs/>
        </w:rPr>
        <w:t>MB</w:t>
      </w:r>
      <w:r w:rsidRPr="00856CA2">
        <w:rPr>
          <w:color w:val="0000FF"/>
        </w:rPr>
        <w:t>&lt;/</w:t>
      </w:r>
      <w:r w:rsidRPr="00856CA2">
        <w:rPr>
          <w:color w:val="990000"/>
        </w:rPr>
        <w:t>order:REQTYP</w:t>
      </w:r>
      <w:r w:rsidRPr="00856CA2">
        <w:rPr>
          <w:color w:val="0000FF"/>
        </w:rPr>
        <w:t>&gt;</w:t>
      </w:r>
      <w:r w:rsidRPr="00856CA2">
        <w:t xml:space="preserve"> </w:t>
      </w:r>
    </w:p>
    <w:p w14:paraId="37BBE65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order:ACT</w:t>
      </w:r>
      <w:r w:rsidRPr="00856CA2">
        <w:rPr>
          <w:color w:val="0000FF"/>
        </w:rPr>
        <w:t>&gt;</w:t>
      </w:r>
      <w:r w:rsidRPr="00856CA2">
        <w:rPr>
          <w:b/>
          <w:bCs/>
        </w:rPr>
        <w:t>V</w:t>
      </w:r>
      <w:r w:rsidRPr="00856CA2">
        <w:rPr>
          <w:color w:val="0000FF"/>
        </w:rPr>
        <w:t>&lt;/</w:t>
      </w:r>
      <w:r w:rsidRPr="00856CA2">
        <w:rPr>
          <w:color w:val="990000"/>
        </w:rPr>
        <w:t>order:ACT</w:t>
      </w:r>
      <w:r w:rsidRPr="00856CA2">
        <w:rPr>
          <w:color w:val="0000FF"/>
        </w:rPr>
        <w:t>&gt;</w:t>
      </w:r>
      <w:r w:rsidRPr="00856CA2">
        <w:t xml:space="preserve"> </w:t>
      </w:r>
    </w:p>
    <w:p w14:paraId="3E8041B7"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5965E677" w14:textId="77777777" w:rsidR="0053562E" w:rsidRPr="00856CA2" w:rsidRDefault="0053562E" w:rsidP="0053562E">
      <w:pPr>
        <w:ind w:hanging="480"/>
      </w:pPr>
      <w:hyperlink r:id="rId1630" w:history="1">
        <w:r w:rsidRPr="00856CA2">
          <w:rPr>
            <w:b/>
            <w:bCs/>
            <w:color w:val="FF0000"/>
          </w:rPr>
          <w:t>-</w:t>
        </w:r>
      </w:hyperlink>
      <w:r w:rsidRPr="00856CA2">
        <w:t xml:space="preserve"> </w:t>
      </w:r>
      <w:r w:rsidRPr="00856CA2">
        <w:rPr>
          <w:color w:val="0000FF"/>
        </w:rPr>
        <w:t>&lt;</w:t>
      </w:r>
      <w:r w:rsidRPr="00856CA2">
        <w:rPr>
          <w:color w:val="990000"/>
        </w:rPr>
        <w:t>order:AUTHORIZATION</w:t>
      </w:r>
      <w:r w:rsidRPr="00856CA2">
        <w:rPr>
          <w:color w:val="0000FF"/>
        </w:rPr>
        <w:t>&gt;</w:t>
      </w:r>
    </w:p>
    <w:p w14:paraId="35474D0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order:TOS</w:t>
      </w:r>
      <w:r w:rsidRPr="00856CA2">
        <w:rPr>
          <w:color w:val="0000FF"/>
        </w:rPr>
        <w:t>&gt;</w:t>
      </w:r>
      <w:r w:rsidRPr="00856CA2">
        <w:rPr>
          <w:b/>
          <w:bCs/>
        </w:rPr>
        <w:t>1AM-</w:t>
      </w:r>
      <w:r w:rsidRPr="00856CA2">
        <w:rPr>
          <w:color w:val="0000FF"/>
        </w:rPr>
        <w:t>&lt;/</w:t>
      </w:r>
      <w:r w:rsidRPr="00856CA2">
        <w:rPr>
          <w:color w:val="990000"/>
        </w:rPr>
        <w:t>order:TOS</w:t>
      </w:r>
      <w:r w:rsidRPr="00856CA2">
        <w:rPr>
          <w:color w:val="0000FF"/>
        </w:rPr>
        <w:t>&gt;</w:t>
      </w:r>
      <w:r w:rsidRPr="00856CA2">
        <w:t xml:space="preserve"> </w:t>
      </w:r>
    </w:p>
    <w:p w14:paraId="0B62F1A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order:DDD</w:t>
      </w:r>
      <w:r w:rsidRPr="00856CA2">
        <w:rPr>
          <w:color w:val="0000FF"/>
        </w:rPr>
        <w:t>&gt;</w:t>
      </w:r>
      <w:r w:rsidRPr="00856CA2">
        <w:rPr>
          <w:b/>
          <w:bCs/>
        </w:rPr>
        <w:t>20091201</w:t>
      </w:r>
      <w:r w:rsidRPr="00856CA2">
        <w:rPr>
          <w:color w:val="0000FF"/>
        </w:rPr>
        <w:t>&lt;/</w:t>
      </w:r>
      <w:r w:rsidRPr="00856CA2">
        <w:rPr>
          <w:color w:val="990000"/>
        </w:rPr>
        <w:t>order:DDD</w:t>
      </w:r>
      <w:r w:rsidRPr="00856CA2">
        <w:rPr>
          <w:color w:val="0000FF"/>
        </w:rPr>
        <w:t>&gt;</w:t>
      </w:r>
      <w:r w:rsidRPr="00856CA2">
        <w:t xml:space="preserve"> </w:t>
      </w:r>
    </w:p>
    <w:p w14:paraId="6DDDE4B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order:PORTTYP</w:t>
      </w:r>
      <w:r w:rsidRPr="00856CA2">
        <w:rPr>
          <w:color w:val="0000FF"/>
        </w:rPr>
        <w:t>&gt;</w:t>
      </w:r>
      <w:r w:rsidRPr="00856CA2">
        <w:rPr>
          <w:b/>
          <w:bCs/>
        </w:rPr>
        <w:t>L</w:t>
      </w:r>
      <w:r w:rsidRPr="00856CA2">
        <w:rPr>
          <w:color w:val="0000FF"/>
        </w:rPr>
        <w:t>&lt;/</w:t>
      </w:r>
      <w:r w:rsidRPr="00856CA2">
        <w:rPr>
          <w:color w:val="990000"/>
        </w:rPr>
        <w:t>order:PORTTYP</w:t>
      </w:r>
      <w:r w:rsidRPr="00856CA2">
        <w:rPr>
          <w:color w:val="0000FF"/>
        </w:rPr>
        <w:t>&gt;</w:t>
      </w:r>
      <w:r w:rsidRPr="00856CA2">
        <w:t xml:space="preserve"> </w:t>
      </w:r>
    </w:p>
    <w:p w14:paraId="749C3823"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order:AUTHORIZATION</w:t>
      </w:r>
      <w:r w:rsidRPr="00856CA2">
        <w:rPr>
          <w:color w:val="0000FF"/>
        </w:rPr>
        <w:t>&gt;</w:t>
      </w:r>
    </w:p>
    <w:p w14:paraId="28229A1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order:LSR_ADMIN</w:t>
      </w:r>
      <w:r w:rsidRPr="00856CA2">
        <w:rPr>
          <w:color w:val="0000FF"/>
        </w:rPr>
        <w:t>&gt;</w:t>
      </w:r>
    </w:p>
    <w:p w14:paraId="527D41AF" w14:textId="77777777" w:rsidR="0053562E" w:rsidRPr="00856CA2" w:rsidRDefault="0053562E" w:rsidP="0053562E">
      <w:pPr>
        <w:ind w:hanging="480"/>
      </w:pPr>
      <w:hyperlink r:id="rId1631" w:history="1">
        <w:r w:rsidRPr="00856CA2">
          <w:rPr>
            <w:b/>
            <w:bCs/>
            <w:color w:val="FF0000"/>
          </w:rPr>
          <w:t>-</w:t>
        </w:r>
      </w:hyperlink>
      <w:r w:rsidRPr="00856CA2">
        <w:t xml:space="preserve"> </w:t>
      </w:r>
      <w:r w:rsidRPr="00856CA2">
        <w:rPr>
          <w:color w:val="0000FF"/>
        </w:rPr>
        <w:t>&lt;</w:t>
      </w:r>
      <w:r w:rsidRPr="00856CA2">
        <w:rPr>
          <w:color w:val="990000"/>
        </w:rPr>
        <w:t>order:LSR_BILL</w:t>
      </w:r>
      <w:r w:rsidRPr="00856CA2">
        <w:rPr>
          <w:color w:val="0000FF"/>
        </w:rPr>
        <w:t>&gt;</w:t>
      </w:r>
    </w:p>
    <w:p w14:paraId="2A4DC9A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order:BAN1</w:t>
      </w:r>
      <w:r w:rsidRPr="00856CA2">
        <w:rPr>
          <w:color w:val="0000FF"/>
        </w:rPr>
        <w:t>&gt;</w:t>
      </w:r>
      <w:r w:rsidRPr="00856CA2">
        <w:rPr>
          <w:b/>
          <w:bCs/>
        </w:rPr>
        <w:t>904Q886621621</w:t>
      </w:r>
      <w:r w:rsidRPr="00856CA2">
        <w:rPr>
          <w:color w:val="0000FF"/>
        </w:rPr>
        <w:t>&lt;/</w:t>
      </w:r>
      <w:r w:rsidRPr="00856CA2">
        <w:rPr>
          <w:color w:val="990000"/>
        </w:rPr>
        <w:t>order:BAN1</w:t>
      </w:r>
      <w:r w:rsidRPr="00856CA2">
        <w:rPr>
          <w:color w:val="0000FF"/>
        </w:rPr>
        <w:t>&gt;</w:t>
      </w:r>
      <w:r w:rsidRPr="00856CA2">
        <w:t xml:space="preserve"> </w:t>
      </w:r>
    </w:p>
    <w:p w14:paraId="053E589A"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order:LSR_BILL</w:t>
      </w:r>
      <w:r w:rsidRPr="00856CA2">
        <w:rPr>
          <w:color w:val="0000FF"/>
        </w:rPr>
        <w:t>&gt;</w:t>
      </w:r>
    </w:p>
    <w:p w14:paraId="43D9B741" w14:textId="77777777" w:rsidR="0053562E" w:rsidRPr="00856CA2" w:rsidRDefault="0053562E" w:rsidP="0053562E">
      <w:pPr>
        <w:ind w:hanging="480"/>
      </w:pPr>
      <w:hyperlink r:id="rId1632" w:history="1">
        <w:r w:rsidRPr="00856CA2">
          <w:rPr>
            <w:b/>
            <w:bCs/>
            <w:color w:val="FF0000"/>
          </w:rPr>
          <w:t>-</w:t>
        </w:r>
      </w:hyperlink>
      <w:r w:rsidRPr="00856CA2">
        <w:t xml:space="preserve"> </w:t>
      </w:r>
      <w:r w:rsidRPr="00856CA2">
        <w:rPr>
          <w:color w:val="0000FF"/>
        </w:rPr>
        <w:t>&lt;</w:t>
      </w:r>
      <w:r w:rsidRPr="00856CA2">
        <w:rPr>
          <w:color w:val="990000"/>
        </w:rPr>
        <w:t>order:CONTACT</w:t>
      </w:r>
      <w:r w:rsidRPr="00856CA2">
        <w:rPr>
          <w:color w:val="0000FF"/>
        </w:rPr>
        <w:t>&gt;</w:t>
      </w:r>
    </w:p>
    <w:p w14:paraId="1258120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order:INIT</w:t>
      </w:r>
      <w:r w:rsidRPr="00856CA2">
        <w:rPr>
          <w:color w:val="0000FF"/>
        </w:rPr>
        <w:t>&gt;</w:t>
      </w:r>
      <w:r w:rsidRPr="00856CA2">
        <w:rPr>
          <w:b/>
          <w:bCs/>
        </w:rPr>
        <w:t>Bojangles</w:t>
      </w:r>
      <w:r w:rsidRPr="00856CA2">
        <w:rPr>
          <w:color w:val="0000FF"/>
        </w:rPr>
        <w:t>&lt;/</w:t>
      </w:r>
      <w:r w:rsidRPr="00856CA2">
        <w:rPr>
          <w:color w:val="990000"/>
        </w:rPr>
        <w:t>order:INIT</w:t>
      </w:r>
      <w:r w:rsidRPr="00856CA2">
        <w:rPr>
          <w:color w:val="0000FF"/>
        </w:rPr>
        <w:t>&gt;</w:t>
      </w:r>
      <w:r w:rsidRPr="00856CA2">
        <w:t xml:space="preserve"> </w:t>
      </w:r>
    </w:p>
    <w:p w14:paraId="57B77E9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order:INIT_TEL_NO</w:t>
      </w:r>
      <w:r w:rsidRPr="00856CA2">
        <w:rPr>
          <w:color w:val="0000FF"/>
        </w:rPr>
        <w:t>&gt;</w:t>
      </w:r>
      <w:r w:rsidRPr="00856CA2">
        <w:rPr>
          <w:b/>
          <w:bCs/>
        </w:rPr>
        <w:t>8884448888</w:t>
      </w:r>
      <w:r w:rsidRPr="00856CA2">
        <w:rPr>
          <w:color w:val="0000FF"/>
        </w:rPr>
        <w:t>&lt;/</w:t>
      </w:r>
      <w:r w:rsidRPr="00856CA2">
        <w:rPr>
          <w:color w:val="990000"/>
        </w:rPr>
        <w:t>order:INIT_TEL_NO</w:t>
      </w:r>
      <w:r w:rsidRPr="00856CA2">
        <w:rPr>
          <w:color w:val="0000FF"/>
        </w:rPr>
        <w:t>&gt;</w:t>
      </w:r>
      <w:r w:rsidRPr="00856CA2">
        <w:t xml:space="preserve"> </w:t>
      </w:r>
    </w:p>
    <w:p w14:paraId="3580329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order:INIT_FAX_NO</w:t>
      </w:r>
      <w:r w:rsidRPr="00856CA2">
        <w:rPr>
          <w:color w:val="0000FF"/>
        </w:rPr>
        <w:t>&gt;</w:t>
      </w:r>
      <w:r w:rsidRPr="00856CA2">
        <w:rPr>
          <w:b/>
          <w:bCs/>
        </w:rPr>
        <w:t>4448884444</w:t>
      </w:r>
      <w:r w:rsidRPr="00856CA2">
        <w:rPr>
          <w:color w:val="0000FF"/>
        </w:rPr>
        <w:t>&lt;/</w:t>
      </w:r>
      <w:r w:rsidRPr="00856CA2">
        <w:rPr>
          <w:color w:val="990000"/>
        </w:rPr>
        <w:t>order:INIT_FAX_NO</w:t>
      </w:r>
      <w:r w:rsidRPr="00856CA2">
        <w:rPr>
          <w:color w:val="0000FF"/>
        </w:rPr>
        <w:t>&gt;</w:t>
      </w:r>
      <w:r w:rsidRPr="00856CA2">
        <w:t xml:space="preserve"> </w:t>
      </w:r>
    </w:p>
    <w:p w14:paraId="122256A7"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Twain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4A62FF30"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2220005555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2E4A8F5" w14:textId="77777777" w:rsidR="0053562E" w:rsidRPr="00856CA2" w:rsidRDefault="0053562E" w:rsidP="0053562E">
      <w:pPr>
        <w:ind w:hanging="240"/>
      </w:pPr>
      <w:r w:rsidRPr="008C51B0">
        <w:rPr>
          <w:b/>
          <w:bCs/>
          <w:color w:val="FF0000"/>
          <w:lang w:val="es-ES"/>
        </w:rPr>
        <w:t> </w:t>
      </w:r>
      <w:r w:rsidRPr="008C51B0">
        <w:rPr>
          <w:lang w:val="es-ES"/>
        </w:rPr>
        <w:t xml:space="preserve"> </w:t>
      </w:r>
      <w:r w:rsidRPr="00856CA2">
        <w:rPr>
          <w:color w:val="0000FF"/>
        </w:rPr>
        <w:t>&lt;/</w:t>
      </w:r>
      <w:r w:rsidRPr="00856CA2">
        <w:rPr>
          <w:color w:val="990000"/>
        </w:rPr>
        <w:t>order:CONTACT</w:t>
      </w:r>
      <w:r w:rsidRPr="00856CA2">
        <w:rPr>
          <w:color w:val="0000FF"/>
        </w:rPr>
        <w:t>&gt;</w:t>
      </w:r>
    </w:p>
    <w:p w14:paraId="293294A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order:LSR</w:t>
      </w:r>
      <w:r w:rsidRPr="00856CA2">
        <w:rPr>
          <w:color w:val="0000FF"/>
        </w:rPr>
        <w:t>&gt;</w:t>
      </w:r>
    </w:p>
    <w:p w14:paraId="147D6F63" w14:textId="77777777" w:rsidR="0053562E" w:rsidRPr="00856CA2" w:rsidRDefault="0053562E" w:rsidP="0053562E">
      <w:pPr>
        <w:ind w:hanging="480"/>
      </w:pPr>
      <w:hyperlink r:id="rId1633" w:history="1">
        <w:r w:rsidRPr="00856CA2">
          <w:rPr>
            <w:b/>
            <w:bCs/>
            <w:color w:val="FF0000"/>
          </w:rPr>
          <w:t>-</w:t>
        </w:r>
      </w:hyperlink>
      <w:r w:rsidRPr="00856CA2">
        <w:t xml:space="preserve"> </w:t>
      </w:r>
      <w:r w:rsidRPr="00856CA2">
        <w:rPr>
          <w:color w:val="0000FF"/>
        </w:rPr>
        <w:t>&lt;</w:t>
      </w:r>
      <w:r w:rsidRPr="00856CA2">
        <w:rPr>
          <w:color w:val="990000"/>
        </w:rPr>
        <w:t>order:EU</w:t>
      </w:r>
      <w:r w:rsidRPr="00856CA2">
        <w:rPr>
          <w:color w:val="0000FF"/>
        </w:rPr>
        <w:t>&gt;</w:t>
      </w:r>
    </w:p>
    <w:p w14:paraId="2B26DC98" w14:textId="77777777" w:rsidR="0053562E" w:rsidRPr="00856CA2" w:rsidRDefault="0053562E" w:rsidP="0053562E">
      <w:pPr>
        <w:ind w:hanging="480"/>
      </w:pPr>
      <w:hyperlink r:id="rId1634" w:history="1">
        <w:r w:rsidRPr="00856CA2">
          <w:rPr>
            <w:b/>
            <w:bCs/>
            <w:color w:val="FF0000"/>
          </w:rPr>
          <w:t>-</w:t>
        </w:r>
      </w:hyperlink>
      <w:r w:rsidRPr="00856CA2">
        <w:t xml:space="preserve"> </w:t>
      </w:r>
      <w:r w:rsidRPr="00856CA2">
        <w:rPr>
          <w:color w:val="0000FF"/>
        </w:rPr>
        <w:t>&lt;</w:t>
      </w:r>
      <w:r w:rsidRPr="00856CA2">
        <w:rPr>
          <w:color w:val="990000"/>
        </w:rPr>
        <w:t>order:EU_BILL</w:t>
      </w:r>
      <w:r w:rsidRPr="00856CA2">
        <w:rPr>
          <w:color w:val="0000FF"/>
        </w:rPr>
        <w:t>&gt;</w:t>
      </w:r>
    </w:p>
    <w:p w14:paraId="0CE96C7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order:EATN</w:t>
      </w:r>
      <w:r w:rsidRPr="00856CA2">
        <w:rPr>
          <w:color w:val="0000FF"/>
        </w:rPr>
        <w:t>&gt;</w:t>
      </w:r>
      <w:r w:rsidRPr="00856CA2">
        <w:rPr>
          <w:b/>
          <w:bCs/>
        </w:rPr>
        <w:t>9042613408</w:t>
      </w:r>
      <w:r w:rsidRPr="00856CA2">
        <w:rPr>
          <w:color w:val="0000FF"/>
        </w:rPr>
        <w:t>&lt;/</w:t>
      </w:r>
      <w:r w:rsidRPr="00856CA2">
        <w:rPr>
          <w:color w:val="990000"/>
        </w:rPr>
        <w:t>order:EATN</w:t>
      </w:r>
      <w:r w:rsidRPr="00856CA2">
        <w:rPr>
          <w:color w:val="0000FF"/>
        </w:rPr>
        <w:t>&gt;</w:t>
      </w:r>
      <w:r w:rsidRPr="00856CA2">
        <w:t xml:space="preserve"> </w:t>
      </w:r>
    </w:p>
    <w:p w14:paraId="71F2E260"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order:EU_BILL</w:t>
      </w:r>
      <w:r w:rsidRPr="00856CA2">
        <w:rPr>
          <w:color w:val="0000FF"/>
        </w:rPr>
        <w:t>&gt;</w:t>
      </w:r>
    </w:p>
    <w:p w14:paraId="0DE37237" w14:textId="77777777" w:rsidR="0053562E" w:rsidRPr="00856CA2" w:rsidRDefault="0053562E" w:rsidP="0053562E">
      <w:pPr>
        <w:ind w:hanging="480"/>
      </w:pPr>
      <w:hyperlink r:id="rId1635" w:history="1">
        <w:r w:rsidRPr="00856CA2">
          <w:rPr>
            <w:b/>
            <w:bCs/>
            <w:color w:val="FF0000"/>
          </w:rPr>
          <w:t>-</w:t>
        </w:r>
      </w:hyperlink>
      <w:r w:rsidRPr="00856CA2">
        <w:t xml:space="preserve"> </w:t>
      </w:r>
      <w:r w:rsidRPr="00856CA2">
        <w:rPr>
          <w:color w:val="0000FF"/>
        </w:rPr>
        <w:t>&lt;</w:t>
      </w:r>
      <w:r w:rsidRPr="00856CA2">
        <w:rPr>
          <w:color w:val="990000"/>
        </w:rPr>
        <w:t>order:LOC_ACCESS</w:t>
      </w:r>
      <w:r w:rsidRPr="00856CA2">
        <w:rPr>
          <w:color w:val="0000FF"/>
        </w:rPr>
        <w:t>&gt;</w:t>
      </w:r>
    </w:p>
    <w:p w14:paraId="69A16CD6" w14:textId="77777777" w:rsidR="0053562E" w:rsidRPr="00856CA2" w:rsidRDefault="0053562E" w:rsidP="0053562E">
      <w:pPr>
        <w:ind w:hanging="480"/>
      </w:pPr>
      <w:hyperlink r:id="rId1636" w:history="1">
        <w:r w:rsidRPr="00856CA2">
          <w:rPr>
            <w:b/>
            <w:bCs/>
            <w:color w:val="FF0000"/>
          </w:rPr>
          <w:t>-</w:t>
        </w:r>
      </w:hyperlink>
      <w:r w:rsidRPr="00856CA2">
        <w:t xml:space="preserve"> </w:t>
      </w:r>
      <w:r w:rsidRPr="00856CA2">
        <w:rPr>
          <w:color w:val="0000FF"/>
        </w:rPr>
        <w:t>&lt;</w:t>
      </w:r>
      <w:r w:rsidRPr="00856CA2">
        <w:rPr>
          <w:color w:val="990000"/>
        </w:rPr>
        <w:t>order:LOC_ACCESS_HEADER_INFO</w:t>
      </w:r>
      <w:r w:rsidRPr="00856CA2">
        <w:rPr>
          <w:color w:val="0000FF"/>
        </w:rPr>
        <w:t>&gt;</w:t>
      </w:r>
    </w:p>
    <w:p w14:paraId="70D94B2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order:NAME</w:t>
      </w:r>
      <w:r w:rsidRPr="00856CA2">
        <w:rPr>
          <w:color w:val="0000FF"/>
        </w:rPr>
        <w:t>&gt;</w:t>
      </w:r>
      <w:r w:rsidRPr="00856CA2">
        <w:rPr>
          <w:b/>
          <w:bCs/>
        </w:rPr>
        <w:t>Conner Trineer</w:t>
      </w:r>
      <w:r w:rsidRPr="00856CA2">
        <w:rPr>
          <w:color w:val="0000FF"/>
        </w:rPr>
        <w:t>&lt;/</w:t>
      </w:r>
      <w:r w:rsidRPr="00856CA2">
        <w:rPr>
          <w:color w:val="990000"/>
        </w:rPr>
        <w:t>order:NAME</w:t>
      </w:r>
      <w:r w:rsidRPr="00856CA2">
        <w:rPr>
          <w:color w:val="0000FF"/>
        </w:rPr>
        <w:t>&gt;</w:t>
      </w:r>
      <w:r w:rsidRPr="00856CA2">
        <w:t xml:space="preserve"> </w:t>
      </w:r>
    </w:p>
    <w:p w14:paraId="5B25B35F" w14:textId="77777777" w:rsidR="0053562E" w:rsidRPr="00856CA2" w:rsidRDefault="0053562E" w:rsidP="0053562E">
      <w:pPr>
        <w:ind w:hanging="480"/>
      </w:pPr>
      <w:hyperlink r:id="rId1637" w:history="1">
        <w:r w:rsidRPr="00856CA2">
          <w:rPr>
            <w:b/>
            <w:bCs/>
            <w:color w:val="FF0000"/>
          </w:rPr>
          <w:t>-</w:t>
        </w:r>
      </w:hyperlink>
      <w:r w:rsidRPr="00856CA2">
        <w:t xml:space="preserve"> </w:t>
      </w:r>
      <w:r w:rsidRPr="00856CA2">
        <w:rPr>
          <w:color w:val="0000FF"/>
        </w:rPr>
        <w:t>&lt;</w:t>
      </w:r>
      <w:r w:rsidRPr="00856CA2">
        <w:rPr>
          <w:color w:val="990000"/>
        </w:rPr>
        <w:t>order:LOC_ACCESS_INFO</w:t>
      </w:r>
      <w:r w:rsidRPr="00856CA2">
        <w:rPr>
          <w:color w:val="0000FF"/>
        </w:rPr>
        <w:t>&gt;</w:t>
      </w:r>
    </w:p>
    <w:p w14:paraId="505F1C0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order:ELT</w:t>
      </w:r>
      <w:r w:rsidRPr="00856CA2">
        <w:rPr>
          <w:color w:val="0000FF"/>
        </w:rPr>
        <w:t>&gt;</w:t>
      </w:r>
      <w:r w:rsidRPr="00856CA2">
        <w:rPr>
          <w:b/>
          <w:bCs/>
        </w:rPr>
        <w:t>A</w:t>
      </w:r>
      <w:r w:rsidRPr="00856CA2">
        <w:rPr>
          <w:color w:val="0000FF"/>
        </w:rPr>
        <w:t>&lt;/</w:t>
      </w:r>
      <w:r w:rsidRPr="00856CA2">
        <w:rPr>
          <w:color w:val="990000"/>
        </w:rPr>
        <w:t>order:ELT</w:t>
      </w:r>
      <w:r w:rsidRPr="00856CA2">
        <w:rPr>
          <w:color w:val="0000FF"/>
        </w:rPr>
        <w:t>&gt;</w:t>
      </w:r>
      <w:r w:rsidRPr="00856CA2">
        <w:t xml:space="preserve"> </w:t>
      </w:r>
    </w:p>
    <w:p w14:paraId="6BC219B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order:LOC_ACCESS_INFO</w:t>
      </w:r>
      <w:r w:rsidRPr="00856CA2">
        <w:rPr>
          <w:color w:val="0000FF"/>
        </w:rPr>
        <w:t>&gt;</w:t>
      </w:r>
    </w:p>
    <w:p w14:paraId="1060988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order:LOC_ACCESS_HEADER_INFO</w:t>
      </w:r>
      <w:r w:rsidRPr="00856CA2">
        <w:rPr>
          <w:color w:val="0000FF"/>
        </w:rPr>
        <w:t>&gt;</w:t>
      </w:r>
    </w:p>
    <w:p w14:paraId="64C77AC8"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order:LOC_ACCESS</w:t>
      </w:r>
      <w:r w:rsidRPr="00856CA2">
        <w:rPr>
          <w:color w:val="0000FF"/>
        </w:rPr>
        <w:t>&gt;</w:t>
      </w:r>
    </w:p>
    <w:p w14:paraId="53BE3667"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order:EU</w:t>
      </w:r>
      <w:r w:rsidRPr="00856CA2">
        <w:rPr>
          <w:color w:val="0000FF"/>
        </w:rPr>
        <w:t>&gt;</w:t>
      </w:r>
    </w:p>
    <w:p w14:paraId="4339EEE6" w14:textId="77777777" w:rsidR="0053562E" w:rsidRPr="00856CA2" w:rsidRDefault="0053562E" w:rsidP="0053562E">
      <w:pPr>
        <w:ind w:hanging="480"/>
      </w:pPr>
      <w:hyperlink r:id="rId1638" w:history="1">
        <w:r w:rsidRPr="00856CA2">
          <w:rPr>
            <w:b/>
            <w:bCs/>
            <w:color w:val="FF0000"/>
          </w:rPr>
          <w:t>-</w:t>
        </w:r>
      </w:hyperlink>
      <w:r w:rsidRPr="00856CA2">
        <w:t xml:space="preserve"> </w:t>
      </w:r>
      <w:r w:rsidRPr="00856CA2">
        <w:rPr>
          <w:color w:val="0000FF"/>
        </w:rPr>
        <w:t>&lt;</w:t>
      </w:r>
      <w:r w:rsidRPr="00856CA2">
        <w:rPr>
          <w:color w:val="990000"/>
        </w:rPr>
        <w:t>order:HGI</w:t>
      </w:r>
      <w:r w:rsidRPr="00856CA2">
        <w:rPr>
          <w:color w:val="0000FF"/>
        </w:rPr>
        <w:t>&gt;</w:t>
      </w:r>
    </w:p>
    <w:p w14:paraId="208ED376" w14:textId="77777777" w:rsidR="0053562E" w:rsidRPr="00856CA2" w:rsidRDefault="0053562E" w:rsidP="0053562E">
      <w:pPr>
        <w:ind w:hanging="480"/>
      </w:pPr>
      <w:hyperlink r:id="rId1639" w:history="1">
        <w:r w:rsidRPr="00856CA2">
          <w:rPr>
            <w:b/>
            <w:bCs/>
            <w:color w:val="FF0000"/>
          </w:rPr>
          <w:t>-</w:t>
        </w:r>
      </w:hyperlink>
      <w:r w:rsidRPr="00856CA2">
        <w:t xml:space="preserve"> </w:t>
      </w:r>
      <w:r w:rsidRPr="00856CA2">
        <w:rPr>
          <w:color w:val="0000FF"/>
        </w:rPr>
        <w:t>&lt;</w:t>
      </w:r>
      <w:r w:rsidRPr="00856CA2">
        <w:rPr>
          <w:color w:val="990000"/>
        </w:rPr>
        <w:t>order:HUNT_GROUP_ID</w:t>
      </w:r>
      <w:r w:rsidRPr="00856CA2">
        <w:rPr>
          <w:color w:val="0000FF"/>
        </w:rPr>
        <w:t>&gt;</w:t>
      </w:r>
    </w:p>
    <w:p w14:paraId="22530A8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order:HNUM</w:t>
      </w:r>
      <w:r w:rsidRPr="00856CA2">
        <w:rPr>
          <w:color w:val="0000FF"/>
        </w:rPr>
        <w:t>&gt;</w:t>
      </w:r>
      <w:r w:rsidRPr="00856CA2">
        <w:rPr>
          <w:b/>
          <w:bCs/>
        </w:rPr>
        <w:t>00001</w:t>
      </w:r>
      <w:r w:rsidRPr="00856CA2">
        <w:rPr>
          <w:color w:val="0000FF"/>
        </w:rPr>
        <w:t>&lt;/</w:t>
      </w:r>
      <w:r w:rsidRPr="00856CA2">
        <w:rPr>
          <w:color w:val="990000"/>
        </w:rPr>
        <w:t>order:HNUM</w:t>
      </w:r>
      <w:r w:rsidRPr="00856CA2">
        <w:rPr>
          <w:color w:val="0000FF"/>
        </w:rPr>
        <w:t>&gt;</w:t>
      </w:r>
      <w:r w:rsidRPr="00856CA2">
        <w:t xml:space="preserve"> </w:t>
      </w:r>
    </w:p>
    <w:p w14:paraId="66C8449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order:HA</w:t>
      </w:r>
      <w:r w:rsidRPr="00856CA2">
        <w:rPr>
          <w:color w:val="0000FF"/>
        </w:rPr>
        <w:t>&gt;</w:t>
      </w:r>
      <w:r w:rsidRPr="00856CA2">
        <w:rPr>
          <w:b/>
          <w:bCs/>
        </w:rPr>
        <w:t>E</w:t>
      </w:r>
      <w:r w:rsidRPr="00856CA2">
        <w:rPr>
          <w:color w:val="0000FF"/>
        </w:rPr>
        <w:t>&lt;/</w:t>
      </w:r>
      <w:r w:rsidRPr="00856CA2">
        <w:rPr>
          <w:color w:val="990000"/>
        </w:rPr>
        <w:t>order:HA</w:t>
      </w:r>
      <w:r w:rsidRPr="00856CA2">
        <w:rPr>
          <w:color w:val="0000FF"/>
        </w:rPr>
        <w:t>&gt;</w:t>
      </w:r>
      <w:r w:rsidRPr="00856CA2">
        <w:t xml:space="preserve"> </w:t>
      </w:r>
    </w:p>
    <w:p w14:paraId="2BFB793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order:HID</w:t>
      </w:r>
      <w:r w:rsidRPr="00856CA2">
        <w:rPr>
          <w:color w:val="0000FF"/>
        </w:rPr>
        <w:t>&gt;</w:t>
      </w:r>
      <w:r w:rsidRPr="00856CA2">
        <w:rPr>
          <w:b/>
          <w:bCs/>
        </w:rPr>
        <w:t>A</w:t>
      </w:r>
      <w:r w:rsidRPr="00856CA2">
        <w:rPr>
          <w:color w:val="0000FF"/>
        </w:rPr>
        <w:t>&lt;/</w:t>
      </w:r>
      <w:r w:rsidRPr="00856CA2">
        <w:rPr>
          <w:color w:val="990000"/>
        </w:rPr>
        <w:t>order:HID</w:t>
      </w:r>
      <w:r w:rsidRPr="00856CA2">
        <w:rPr>
          <w:color w:val="0000FF"/>
        </w:rPr>
        <w:t>&gt;</w:t>
      </w:r>
      <w:r w:rsidRPr="00856CA2">
        <w:t xml:space="preserve"> </w:t>
      </w:r>
    </w:p>
    <w:p w14:paraId="69662D9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order:HNTYP</w:t>
      </w:r>
      <w:r w:rsidRPr="00856CA2">
        <w:rPr>
          <w:color w:val="0000FF"/>
        </w:rPr>
        <w:t>&gt;</w:t>
      </w:r>
      <w:r w:rsidRPr="00856CA2">
        <w:rPr>
          <w:b/>
          <w:bCs/>
        </w:rPr>
        <w:t>2</w:t>
      </w:r>
      <w:r w:rsidRPr="00856CA2">
        <w:rPr>
          <w:color w:val="0000FF"/>
        </w:rPr>
        <w:t>&lt;/</w:t>
      </w:r>
      <w:r w:rsidRPr="00856CA2">
        <w:rPr>
          <w:color w:val="990000"/>
        </w:rPr>
        <w:t>order:HNTYP</w:t>
      </w:r>
      <w:r w:rsidRPr="00856CA2">
        <w:rPr>
          <w:color w:val="0000FF"/>
        </w:rPr>
        <w:t>&gt;</w:t>
      </w:r>
      <w:r w:rsidRPr="00856CA2">
        <w:t xml:space="preserve"> </w:t>
      </w:r>
    </w:p>
    <w:p w14:paraId="0FEECD73" w14:textId="77777777" w:rsidR="0053562E" w:rsidRPr="00856CA2" w:rsidRDefault="0053562E" w:rsidP="0053562E">
      <w:pPr>
        <w:ind w:hanging="480"/>
      </w:pPr>
      <w:hyperlink r:id="rId1640" w:history="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14:paraId="574C69F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14:paraId="298A745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0001</w:t>
      </w:r>
      <w:r w:rsidRPr="00856CA2">
        <w:rPr>
          <w:color w:val="0000FF"/>
        </w:rPr>
        <w:t>&lt;/</w:t>
      </w:r>
      <w:r w:rsidRPr="00856CA2">
        <w:rPr>
          <w:color w:val="990000"/>
        </w:rPr>
        <w:t>order:HTSEQ</w:t>
      </w:r>
      <w:r w:rsidRPr="00856CA2">
        <w:rPr>
          <w:color w:val="0000FF"/>
        </w:rPr>
        <w:t>&gt;</w:t>
      </w:r>
      <w:r w:rsidRPr="00856CA2">
        <w:t xml:space="preserve"> </w:t>
      </w:r>
    </w:p>
    <w:p w14:paraId="3F9CE86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14:paraId="018C418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9042613408</w:t>
      </w:r>
      <w:r w:rsidRPr="00856CA2">
        <w:rPr>
          <w:color w:val="0000FF"/>
        </w:rPr>
        <w:t>&lt;/</w:t>
      </w:r>
      <w:r w:rsidRPr="00856CA2">
        <w:rPr>
          <w:color w:val="990000"/>
        </w:rPr>
        <w:t>order:HTN</w:t>
      </w:r>
      <w:r w:rsidRPr="00856CA2">
        <w:rPr>
          <w:color w:val="0000FF"/>
        </w:rPr>
        <w:t>&gt;</w:t>
      </w:r>
      <w:r w:rsidRPr="00856CA2">
        <w:t xml:space="preserve"> </w:t>
      </w:r>
    </w:p>
    <w:p w14:paraId="7CBAEC3F"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14:paraId="2A063808" w14:textId="77777777" w:rsidR="0053562E" w:rsidRPr="00856CA2" w:rsidRDefault="0053562E" w:rsidP="0053562E">
      <w:pPr>
        <w:ind w:hanging="480"/>
      </w:pPr>
      <w:hyperlink r:id="rId1641" w:history="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14:paraId="4BA055C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14:paraId="6106DEE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0002</w:t>
      </w:r>
      <w:r w:rsidRPr="00856CA2">
        <w:rPr>
          <w:color w:val="0000FF"/>
        </w:rPr>
        <w:t>&lt;/</w:t>
      </w:r>
      <w:r w:rsidRPr="00856CA2">
        <w:rPr>
          <w:color w:val="990000"/>
        </w:rPr>
        <w:t>order:HTSEQ</w:t>
      </w:r>
      <w:r w:rsidRPr="00856CA2">
        <w:rPr>
          <w:color w:val="0000FF"/>
        </w:rPr>
        <w:t>&gt;</w:t>
      </w:r>
      <w:r w:rsidRPr="00856CA2">
        <w:t xml:space="preserve"> </w:t>
      </w:r>
    </w:p>
    <w:p w14:paraId="5FA2EFB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14:paraId="08D2C2C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9042613511</w:t>
      </w:r>
      <w:r w:rsidRPr="00856CA2">
        <w:rPr>
          <w:color w:val="0000FF"/>
        </w:rPr>
        <w:t>&lt;/</w:t>
      </w:r>
      <w:r w:rsidRPr="00856CA2">
        <w:rPr>
          <w:color w:val="990000"/>
        </w:rPr>
        <w:t>order:HTN</w:t>
      </w:r>
      <w:r w:rsidRPr="00856CA2">
        <w:rPr>
          <w:color w:val="0000FF"/>
        </w:rPr>
        <w:t>&gt;</w:t>
      </w:r>
      <w:r w:rsidRPr="00856CA2">
        <w:t xml:space="preserve"> </w:t>
      </w:r>
    </w:p>
    <w:p w14:paraId="188725D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14:paraId="13C3388B" w14:textId="77777777" w:rsidR="0053562E" w:rsidRPr="00856CA2" w:rsidRDefault="0053562E" w:rsidP="0053562E">
      <w:pPr>
        <w:ind w:hanging="480"/>
      </w:pPr>
      <w:hyperlink r:id="rId1642" w:history="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14:paraId="435CF00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14:paraId="5F70497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0003</w:t>
      </w:r>
      <w:r w:rsidRPr="00856CA2">
        <w:rPr>
          <w:color w:val="0000FF"/>
        </w:rPr>
        <w:t>&lt;/</w:t>
      </w:r>
      <w:r w:rsidRPr="00856CA2">
        <w:rPr>
          <w:color w:val="990000"/>
        </w:rPr>
        <w:t>order:HTSEQ</w:t>
      </w:r>
      <w:r w:rsidRPr="00856CA2">
        <w:rPr>
          <w:color w:val="0000FF"/>
        </w:rPr>
        <w:t>&gt;</w:t>
      </w:r>
      <w:r w:rsidRPr="00856CA2">
        <w:t xml:space="preserve"> </w:t>
      </w:r>
    </w:p>
    <w:p w14:paraId="71BEC0F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14:paraId="3DFE2ED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9042612647</w:t>
      </w:r>
      <w:r w:rsidRPr="00856CA2">
        <w:rPr>
          <w:color w:val="0000FF"/>
        </w:rPr>
        <w:t>&lt;/</w:t>
      </w:r>
      <w:r w:rsidRPr="00856CA2">
        <w:rPr>
          <w:color w:val="990000"/>
        </w:rPr>
        <w:t>order:HTN</w:t>
      </w:r>
      <w:r w:rsidRPr="00856CA2">
        <w:rPr>
          <w:color w:val="0000FF"/>
        </w:rPr>
        <w:t>&gt;</w:t>
      </w:r>
      <w:r w:rsidRPr="00856CA2">
        <w:t xml:space="preserve"> </w:t>
      </w:r>
    </w:p>
    <w:p w14:paraId="5B586119"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14:paraId="6891D83E" w14:textId="77777777" w:rsidR="0053562E" w:rsidRPr="00856CA2" w:rsidRDefault="0053562E" w:rsidP="0053562E">
      <w:pPr>
        <w:ind w:hanging="480"/>
      </w:pPr>
      <w:hyperlink r:id="rId1643" w:history="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14:paraId="3E21AC6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14:paraId="2CDF91C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0004</w:t>
      </w:r>
      <w:r w:rsidRPr="00856CA2">
        <w:rPr>
          <w:color w:val="0000FF"/>
        </w:rPr>
        <w:t>&lt;/</w:t>
      </w:r>
      <w:r w:rsidRPr="00856CA2">
        <w:rPr>
          <w:color w:val="990000"/>
        </w:rPr>
        <w:t>order:HTSEQ</w:t>
      </w:r>
      <w:r w:rsidRPr="00856CA2">
        <w:rPr>
          <w:color w:val="0000FF"/>
        </w:rPr>
        <w:t>&gt;</w:t>
      </w:r>
      <w:r w:rsidRPr="00856CA2">
        <w:t xml:space="preserve"> </w:t>
      </w:r>
    </w:p>
    <w:p w14:paraId="17E87F7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14:paraId="4D6FFCC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9042618014</w:t>
      </w:r>
      <w:r w:rsidRPr="00856CA2">
        <w:rPr>
          <w:color w:val="0000FF"/>
        </w:rPr>
        <w:t>&lt;/</w:t>
      </w:r>
      <w:r w:rsidRPr="00856CA2">
        <w:rPr>
          <w:color w:val="990000"/>
        </w:rPr>
        <w:t>order:HTN</w:t>
      </w:r>
      <w:r w:rsidRPr="00856CA2">
        <w:rPr>
          <w:color w:val="0000FF"/>
        </w:rPr>
        <w:t>&gt;</w:t>
      </w:r>
      <w:r w:rsidRPr="00856CA2">
        <w:t xml:space="preserve"> </w:t>
      </w:r>
    </w:p>
    <w:p w14:paraId="5C426A9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14:paraId="7AFFF11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order:HUNT_GROUP_ID</w:t>
      </w:r>
      <w:r w:rsidRPr="00856CA2">
        <w:rPr>
          <w:color w:val="0000FF"/>
        </w:rPr>
        <w:t>&gt;</w:t>
      </w:r>
    </w:p>
    <w:p w14:paraId="47D07E6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order:HGI</w:t>
      </w:r>
      <w:r w:rsidRPr="00856CA2">
        <w:rPr>
          <w:color w:val="0000FF"/>
        </w:rPr>
        <w:t>&gt;</w:t>
      </w:r>
    </w:p>
    <w:p w14:paraId="248D41A8" w14:textId="77777777" w:rsidR="0053562E" w:rsidRPr="00856CA2" w:rsidRDefault="0053562E" w:rsidP="0053562E">
      <w:pPr>
        <w:ind w:hanging="480"/>
      </w:pPr>
      <w:hyperlink r:id="rId1644" w:history="1">
        <w:r w:rsidRPr="00856CA2">
          <w:rPr>
            <w:b/>
            <w:bCs/>
            <w:color w:val="FF0000"/>
          </w:rPr>
          <w:t>-</w:t>
        </w:r>
      </w:hyperlink>
      <w:r w:rsidRPr="00856CA2">
        <w:t xml:space="preserve"> </w:t>
      </w:r>
      <w:r w:rsidRPr="00856CA2">
        <w:rPr>
          <w:color w:val="0000FF"/>
        </w:rPr>
        <w:t>&lt;</w:t>
      </w:r>
      <w:r w:rsidRPr="00856CA2">
        <w:rPr>
          <w:color w:val="990000"/>
        </w:rPr>
        <w:t>order:PS</w:t>
      </w:r>
      <w:r w:rsidRPr="00856CA2">
        <w:rPr>
          <w:color w:val="0000FF"/>
        </w:rPr>
        <w:t>&gt;</w:t>
      </w:r>
    </w:p>
    <w:p w14:paraId="5A1C8B84" w14:textId="77777777" w:rsidR="0053562E" w:rsidRPr="00856CA2" w:rsidRDefault="0053562E" w:rsidP="0053562E">
      <w:pPr>
        <w:ind w:hanging="480"/>
      </w:pPr>
      <w:hyperlink r:id="rId1645" w:history="1">
        <w:r w:rsidRPr="00856CA2">
          <w:rPr>
            <w:b/>
            <w:bCs/>
            <w:color w:val="FF0000"/>
          </w:rPr>
          <w:t>-</w:t>
        </w:r>
      </w:hyperlink>
      <w:r w:rsidRPr="00856CA2">
        <w:t xml:space="preserve"> </w:t>
      </w:r>
      <w:r w:rsidRPr="00856CA2">
        <w:rPr>
          <w:color w:val="0000FF"/>
        </w:rPr>
        <w:t>&lt;</w:t>
      </w:r>
      <w:r w:rsidRPr="00856CA2">
        <w:rPr>
          <w:color w:val="990000"/>
        </w:rPr>
        <w:t>order:PS_ADMIN</w:t>
      </w:r>
      <w:r w:rsidRPr="00856CA2">
        <w:rPr>
          <w:color w:val="0000FF"/>
        </w:rPr>
        <w:t>&gt;</w:t>
      </w:r>
    </w:p>
    <w:p w14:paraId="14213DB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order:PQTY</w:t>
      </w:r>
      <w:r w:rsidRPr="00856CA2">
        <w:rPr>
          <w:color w:val="0000FF"/>
        </w:rPr>
        <w:t>&gt;</w:t>
      </w:r>
      <w:r w:rsidRPr="00856CA2">
        <w:rPr>
          <w:b/>
          <w:bCs/>
        </w:rPr>
        <w:t>004</w:t>
      </w:r>
      <w:r w:rsidRPr="00856CA2">
        <w:rPr>
          <w:color w:val="0000FF"/>
        </w:rPr>
        <w:t>&lt;/</w:t>
      </w:r>
      <w:r w:rsidRPr="00856CA2">
        <w:rPr>
          <w:color w:val="990000"/>
        </w:rPr>
        <w:t>order:PQTY</w:t>
      </w:r>
      <w:r w:rsidRPr="00856CA2">
        <w:rPr>
          <w:color w:val="0000FF"/>
        </w:rPr>
        <w:t>&gt;</w:t>
      </w:r>
      <w:r w:rsidRPr="00856CA2">
        <w:t xml:space="preserve"> </w:t>
      </w:r>
    </w:p>
    <w:p w14:paraId="5A496B7F"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order:PS_ADMIN</w:t>
      </w:r>
      <w:r w:rsidRPr="00856CA2">
        <w:rPr>
          <w:color w:val="0000FF"/>
        </w:rPr>
        <w:t>&gt;</w:t>
      </w:r>
    </w:p>
    <w:p w14:paraId="4DADD50E" w14:textId="77777777" w:rsidR="0053562E" w:rsidRPr="00856CA2" w:rsidRDefault="0053562E" w:rsidP="0053562E">
      <w:pPr>
        <w:ind w:hanging="480"/>
      </w:pPr>
      <w:hyperlink r:id="rId1646" w:history="1">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14:paraId="20D365D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9042613408</w:t>
      </w:r>
      <w:r w:rsidRPr="00856CA2">
        <w:rPr>
          <w:color w:val="0000FF"/>
        </w:rPr>
        <w:t>&lt;/</w:t>
      </w:r>
      <w:r w:rsidRPr="00856CA2">
        <w:rPr>
          <w:color w:val="990000"/>
        </w:rPr>
        <w:t>order:TNS</w:t>
      </w:r>
      <w:r w:rsidRPr="00856CA2">
        <w:rPr>
          <w:color w:val="0000FF"/>
        </w:rPr>
        <w:t>&gt;</w:t>
      </w:r>
      <w:r w:rsidRPr="00856CA2">
        <w:t xml:space="preserve"> </w:t>
      </w:r>
    </w:p>
    <w:p w14:paraId="68F67DD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14:paraId="534746D3" w14:textId="77777777" w:rsidR="0053562E" w:rsidRPr="00856CA2" w:rsidRDefault="0053562E" w:rsidP="0053562E">
      <w:pPr>
        <w:ind w:hanging="480"/>
      </w:pPr>
      <w:hyperlink r:id="rId1647" w:history="1">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14:paraId="7074E7B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00001</w:t>
      </w:r>
      <w:r w:rsidRPr="00856CA2">
        <w:rPr>
          <w:color w:val="0000FF"/>
        </w:rPr>
        <w:t>&lt;/</w:t>
      </w:r>
      <w:r w:rsidRPr="00856CA2">
        <w:rPr>
          <w:color w:val="990000"/>
        </w:rPr>
        <w:t>order:LNUM</w:t>
      </w:r>
      <w:r w:rsidRPr="00856CA2">
        <w:rPr>
          <w:color w:val="0000FF"/>
        </w:rPr>
        <w:t>&gt;</w:t>
      </w:r>
      <w:r w:rsidRPr="00856CA2">
        <w:t xml:space="preserve"> </w:t>
      </w:r>
    </w:p>
    <w:p w14:paraId="4FE93F6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14:paraId="42312A3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14:paraId="732CEF0B" w14:textId="77777777" w:rsidR="0053562E" w:rsidRPr="00856CA2" w:rsidRDefault="0053562E" w:rsidP="0053562E">
      <w:pPr>
        <w:ind w:hanging="480"/>
      </w:pPr>
      <w:hyperlink r:id="rId1648" w:history="1">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14:paraId="1DDB774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14:paraId="077AAEA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14:paraId="088A7BA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14:paraId="43B5B637" w14:textId="77777777" w:rsidR="0053562E" w:rsidRPr="00856CA2" w:rsidRDefault="0053562E" w:rsidP="0053562E">
      <w:pPr>
        <w:ind w:hanging="480"/>
      </w:pPr>
      <w:hyperlink r:id="rId1649" w:history="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14:paraId="2D1C36F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14:paraId="2E74A90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14:paraId="4C850D1E"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14:paraId="27550BBF" w14:textId="77777777" w:rsidR="0053562E" w:rsidRPr="00856CA2" w:rsidRDefault="0053562E" w:rsidP="0053562E">
      <w:pPr>
        <w:ind w:hanging="480"/>
      </w:pPr>
      <w:hyperlink r:id="rId1650"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04B05BA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7CB9EC0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14:paraId="03A02C13"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32C7877B" w14:textId="77777777" w:rsidR="0053562E" w:rsidRPr="00856CA2" w:rsidRDefault="0053562E" w:rsidP="0053562E">
      <w:pPr>
        <w:ind w:hanging="480"/>
      </w:pPr>
      <w:hyperlink r:id="rId1651"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2BA5447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7E40475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14:paraId="02FDEB1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622F947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14:paraId="565F4FEE" w14:textId="77777777" w:rsidR="0053562E" w:rsidRPr="00856CA2" w:rsidRDefault="0053562E" w:rsidP="0053562E">
      <w:pPr>
        <w:ind w:hanging="480"/>
      </w:pPr>
      <w:hyperlink r:id="rId1652" w:history="1">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14:paraId="218A3ED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9042613511</w:t>
      </w:r>
      <w:r w:rsidRPr="00856CA2">
        <w:rPr>
          <w:color w:val="0000FF"/>
        </w:rPr>
        <w:t>&lt;/</w:t>
      </w:r>
      <w:r w:rsidRPr="00856CA2">
        <w:rPr>
          <w:color w:val="990000"/>
        </w:rPr>
        <w:t>order:TNS</w:t>
      </w:r>
      <w:r w:rsidRPr="00856CA2">
        <w:rPr>
          <w:color w:val="0000FF"/>
        </w:rPr>
        <w:t>&gt;</w:t>
      </w:r>
      <w:r w:rsidRPr="00856CA2">
        <w:t xml:space="preserve"> </w:t>
      </w:r>
    </w:p>
    <w:p w14:paraId="4F9AA99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14:paraId="7B689849" w14:textId="77777777" w:rsidR="0053562E" w:rsidRPr="00856CA2" w:rsidRDefault="0053562E" w:rsidP="0053562E">
      <w:pPr>
        <w:ind w:hanging="480"/>
      </w:pPr>
      <w:hyperlink r:id="rId1653" w:history="1">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14:paraId="76A71C9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00002</w:t>
      </w:r>
      <w:r w:rsidRPr="00856CA2">
        <w:rPr>
          <w:color w:val="0000FF"/>
        </w:rPr>
        <w:t>&lt;/</w:t>
      </w:r>
      <w:r w:rsidRPr="00856CA2">
        <w:rPr>
          <w:color w:val="990000"/>
        </w:rPr>
        <w:t>order:LNUM</w:t>
      </w:r>
      <w:r w:rsidRPr="00856CA2">
        <w:rPr>
          <w:color w:val="0000FF"/>
        </w:rPr>
        <w:t>&gt;</w:t>
      </w:r>
      <w:r w:rsidRPr="00856CA2">
        <w:t xml:space="preserve"> </w:t>
      </w:r>
    </w:p>
    <w:p w14:paraId="040067E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14:paraId="1E9EF8CA"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14:paraId="53BB1820" w14:textId="77777777" w:rsidR="0053562E" w:rsidRPr="00856CA2" w:rsidRDefault="0053562E" w:rsidP="0053562E">
      <w:pPr>
        <w:ind w:hanging="480"/>
      </w:pPr>
      <w:hyperlink r:id="rId1654" w:history="1">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14:paraId="4B996D0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14:paraId="57F9550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14:paraId="133ED39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14:paraId="6C473119" w14:textId="77777777" w:rsidR="0053562E" w:rsidRPr="00856CA2" w:rsidRDefault="0053562E" w:rsidP="0053562E">
      <w:pPr>
        <w:ind w:hanging="480"/>
      </w:pPr>
      <w:hyperlink r:id="rId1655" w:history="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14:paraId="02337A9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14:paraId="0BF33CC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14:paraId="0D6FD8DF"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14:paraId="16DF920F" w14:textId="77777777" w:rsidR="0053562E" w:rsidRPr="00856CA2" w:rsidRDefault="0053562E" w:rsidP="0053562E">
      <w:pPr>
        <w:ind w:hanging="480"/>
      </w:pPr>
      <w:hyperlink r:id="rId1656"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19F316BE"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1DBC253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14:paraId="55EC9B4A"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710E4214" w14:textId="77777777" w:rsidR="0053562E" w:rsidRPr="00856CA2" w:rsidRDefault="0053562E" w:rsidP="0053562E">
      <w:pPr>
        <w:ind w:hanging="480"/>
      </w:pPr>
      <w:hyperlink r:id="rId1657"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4B09F9D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58C2A19E"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14:paraId="3DBF158C"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66AA6BF5"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14:paraId="32FC7683" w14:textId="77777777" w:rsidR="0053562E" w:rsidRPr="00856CA2" w:rsidRDefault="0053562E" w:rsidP="0053562E">
      <w:pPr>
        <w:ind w:hanging="480"/>
      </w:pPr>
      <w:hyperlink r:id="rId1658" w:history="1">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14:paraId="1A5B57A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9042612647</w:t>
      </w:r>
      <w:r w:rsidRPr="00856CA2">
        <w:rPr>
          <w:color w:val="0000FF"/>
        </w:rPr>
        <w:t>&lt;/</w:t>
      </w:r>
      <w:r w:rsidRPr="00856CA2">
        <w:rPr>
          <w:color w:val="990000"/>
        </w:rPr>
        <w:t>order:TNS</w:t>
      </w:r>
      <w:r w:rsidRPr="00856CA2">
        <w:rPr>
          <w:color w:val="0000FF"/>
        </w:rPr>
        <w:t>&gt;</w:t>
      </w:r>
      <w:r w:rsidRPr="00856CA2">
        <w:t xml:space="preserve"> </w:t>
      </w:r>
    </w:p>
    <w:p w14:paraId="3D3DA5B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14:paraId="010C0CDF" w14:textId="77777777" w:rsidR="0053562E" w:rsidRPr="00856CA2" w:rsidRDefault="0053562E" w:rsidP="0053562E">
      <w:pPr>
        <w:ind w:hanging="480"/>
      </w:pPr>
      <w:hyperlink r:id="rId1659" w:history="1">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14:paraId="465665E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00003</w:t>
      </w:r>
      <w:r w:rsidRPr="00856CA2">
        <w:rPr>
          <w:color w:val="0000FF"/>
        </w:rPr>
        <w:t>&lt;/</w:t>
      </w:r>
      <w:r w:rsidRPr="00856CA2">
        <w:rPr>
          <w:color w:val="990000"/>
        </w:rPr>
        <w:t>order:LNUM</w:t>
      </w:r>
      <w:r w:rsidRPr="00856CA2">
        <w:rPr>
          <w:color w:val="0000FF"/>
        </w:rPr>
        <w:t>&gt;</w:t>
      </w:r>
      <w:r w:rsidRPr="00856CA2">
        <w:t xml:space="preserve"> </w:t>
      </w:r>
    </w:p>
    <w:p w14:paraId="7B8F62A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14:paraId="46C84D8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14:paraId="0D53EC93" w14:textId="77777777" w:rsidR="0053562E" w:rsidRPr="00856CA2" w:rsidRDefault="0053562E" w:rsidP="0053562E">
      <w:pPr>
        <w:ind w:hanging="480"/>
      </w:pPr>
      <w:hyperlink r:id="rId1660" w:history="1">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14:paraId="67A7686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14:paraId="1C5DA05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14:paraId="4EDE2BA3"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14:paraId="3C3CDEDC" w14:textId="77777777" w:rsidR="0053562E" w:rsidRPr="00856CA2" w:rsidRDefault="0053562E" w:rsidP="0053562E">
      <w:pPr>
        <w:ind w:hanging="480"/>
      </w:pPr>
      <w:hyperlink r:id="rId1661" w:history="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14:paraId="063E852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14:paraId="2787CE5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14:paraId="20049669"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14:paraId="6B0AFEB4" w14:textId="77777777" w:rsidR="0053562E" w:rsidRPr="00856CA2" w:rsidRDefault="0053562E" w:rsidP="0053562E">
      <w:pPr>
        <w:ind w:hanging="480"/>
      </w:pPr>
      <w:hyperlink r:id="rId1662"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1FDA20F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0E2ED0F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14:paraId="351245AE"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1907EA6C" w14:textId="77777777" w:rsidR="0053562E" w:rsidRPr="00856CA2" w:rsidRDefault="0053562E" w:rsidP="0053562E">
      <w:pPr>
        <w:ind w:hanging="480"/>
      </w:pPr>
      <w:hyperlink r:id="rId1663"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5FB8EC4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544D3EB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14:paraId="326C44BB"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7E9587A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14:paraId="4981398D" w14:textId="77777777" w:rsidR="0053562E" w:rsidRPr="00856CA2" w:rsidRDefault="0053562E" w:rsidP="0053562E">
      <w:pPr>
        <w:ind w:hanging="480"/>
      </w:pPr>
      <w:hyperlink r:id="rId1664" w:history="1">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14:paraId="7D89BF0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9042618014</w:t>
      </w:r>
      <w:r w:rsidRPr="00856CA2">
        <w:rPr>
          <w:color w:val="0000FF"/>
        </w:rPr>
        <w:t>&lt;/</w:t>
      </w:r>
      <w:r w:rsidRPr="00856CA2">
        <w:rPr>
          <w:color w:val="990000"/>
        </w:rPr>
        <w:t>order:TNS</w:t>
      </w:r>
      <w:r w:rsidRPr="00856CA2">
        <w:rPr>
          <w:color w:val="0000FF"/>
        </w:rPr>
        <w:t>&gt;</w:t>
      </w:r>
      <w:r w:rsidRPr="00856CA2">
        <w:t xml:space="preserve"> </w:t>
      </w:r>
    </w:p>
    <w:p w14:paraId="28730D9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14:paraId="60DE53B8" w14:textId="77777777" w:rsidR="0053562E" w:rsidRPr="00856CA2" w:rsidRDefault="0053562E" w:rsidP="0053562E">
      <w:pPr>
        <w:ind w:hanging="480"/>
      </w:pPr>
      <w:hyperlink r:id="rId1665" w:history="1">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14:paraId="4C3E943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00004</w:t>
      </w:r>
      <w:r w:rsidRPr="00856CA2">
        <w:rPr>
          <w:color w:val="0000FF"/>
        </w:rPr>
        <w:t>&lt;/</w:t>
      </w:r>
      <w:r w:rsidRPr="00856CA2">
        <w:rPr>
          <w:color w:val="990000"/>
        </w:rPr>
        <w:t>order:LNUM</w:t>
      </w:r>
      <w:r w:rsidRPr="00856CA2">
        <w:rPr>
          <w:color w:val="0000FF"/>
        </w:rPr>
        <w:t>&gt;</w:t>
      </w:r>
      <w:r w:rsidRPr="00856CA2">
        <w:t xml:space="preserve"> </w:t>
      </w:r>
    </w:p>
    <w:p w14:paraId="17C8915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14:paraId="047C998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14:paraId="3B1A0770" w14:textId="77777777" w:rsidR="0053562E" w:rsidRPr="00856CA2" w:rsidRDefault="0053562E" w:rsidP="0053562E">
      <w:pPr>
        <w:ind w:hanging="480"/>
      </w:pPr>
      <w:hyperlink r:id="rId1666" w:history="1">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14:paraId="709C2D2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14:paraId="327D065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14:paraId="0169E57F"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14:paraId="5695E618" w14:textId="77777777" w:rsidR="0053562E" w:rsidRPr="00856CA2" w:rsidRDefault="0053562E" w:rsidP="0053562E">
      <w:pPr>
        <w:ind w:hanging="480"/>
      </w:pPr>
      <w:hyperlink r:id="rId1667" w:history="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14:paraId="4FA8FFF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14:paraId="21704C1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14:paraId="6C250D3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14:paraId="6479BE0A" w14:textId="77777777" w:rsidR="0053562E" w:rsidRPr="00856CA2" w:rsidRDefault="0053562E" w:rsidP="0053562E">
      <w:pPr>
        <w:ind w:hanging="480"/>
      </w:pPr>
      <w:hyperlink r:id="rId1668"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2D7C809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1C5DFD7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14:paraId="5CD1AB8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72AF1A95" w14:textId="77777777" w:rsidR="0053562E" w:rsidRPr="00856CA2" w:rsidRDefault="0053562E" w:rsidP="0053562E">
      <w:pPr>
        <w:ind w:hanging="480"/>
      </w:pPr>
      <w:hyperlink r:id="rId1669"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429BC89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6D6AB8BE"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14:paraId="323E4F3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1B71533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14:paraId="6592FA5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w:t>
      </w:r>
      <w:r w:rsidRPr="00856CA2">
        <w:rPr>
          <w:color w:val="0000FF"/>
        </w:rPr>
        <w:t>&gt;</w:t>
      </w:r>
    </w:p>
    <w:p w14:paraId="529BAC4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order:LSR_ORD_REQ</w:t>
      </w:r>
      <w:r w:rsidRPr="00856CA2">
        <w:rPr>
          <w:color w:val="0000FF"/>
        </w:rPr>
        <w:t>&gt;</w:t>
      </w:r>
    </w:p>
    <w:p w14:paraId="392C3E1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uom:ATT_LSR_ORD_REQ</w:t>
      </w:r>
      <w:r w:rsidRPr="00856CA2">
        <w:rPr>
          <w:color w:val="0000FF"/>
        </w:rPr>
        <w:t>&gt;</w:t>
      </w:r>
    </w:p>
    <w:p w14:paraId="7156B139" w14:textId="77777777" w:rsidR="0053562E" w:rsidRPr="00856CA2" w:rsidRDefault="0053562E" w:rsidP="0053562E"/>
    <w:p w14:paraId="25D9D2BE" w14:textId="77777777" w:rsidR="0053562E" w:rsidRPr="00856CA2" w:rsidRDefault="0053562E" w:rsidP="0053562E"/>
    <w:p w14:paraId="30768064" w14:textId="77777777" w:rsidR="0053562E" w:rsidRPr="00856CA2" w:rsidRDefault="0053562E" w:rsidP="0053562E"/>
    <w:p w14:paraId="4D284D1A" w14:textId="77777777" w:rsidR="0053562E" w:rsidRDefault="0053562E" w:rsidP="0053562E">
      <w:r w:rsidRPr="00856CA2">
        <w:t>XML  OUTPUT:</w:t>
      </w:r>
    </w:p>
    <w:p w14:paraId="1E22B0F2" w14:textId="77777777" w:rsidR="0053562E" w:rsidRPr="00856CA2" w:rsidRDefault="0053562E" w:rsidP="0053562E"/>
    <w:p w14:paraId="19C82928" w14:textId="35E30399" w:rsidR="0053562E" w:rsidRPr="00856CA2" w:rsidRDefault="0053562E" w:rsidP="00A549EC">
      <w:pPr>
        <w:ind w:hanging="240"/>
      </w:pPr>
      <w:r w:rsidRPr="00856CA2">
        <w:rPr>
          <w:b/>
          <w:bCs/>
          <w:color w:val="FF0000"/>
        </w:rPr>
        <w:t> </w:t>
      </w:r>
      <w:r w:rsidRPr="00856CA2">
        <w:t xml:space="preserve"> </w:t>
      </w:r>
    </w:p>
    <w:p w14:paraId="2EDFAF2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senderid</w:t>
      </w:r>
      <w:r w:rsidRPr="00856CA2">
        <w:rPr>
          <w:color w:val="0000FF"/>
        </w:rPr>
        <w:t>&gt;</w:t>
      </w:r>
      <w:r w:rsidRPr="00856CA2">
        <w:rPr>
          <w:b/>
          <w:bCs/>
        </w:rPr>
        <w:t>ATT-OR-SAT</w:t>
      </w:r>
      <w:r w:rsidRPr="00856CA2">
        <w:rPr>
          <w:color w:val="0000FF"/>
        </w:rPr>
        <w:t>&lt;/</w:t>
      </w:r>
      <w:r w:rsidRPr="00856CA2">
        <w:rPr>
          <w:color w:val="990000"/>
        </w:rPr>
        <w:t>senderid</w:t>
      </w:r>
      <w:r w:rsidRPr="00856CA2">
        <w:rPr>
          <w:color w:val="0000FF"/>
        </w:rPr>
        <w:t>&gt;</w:t>
      </w:r>
      <w:r w:rsidRPr="00856CA2">
        <w:t xml:space="preserve"> </w:t>
      </w:r>
    </w:p>
    <w:p w14:paraId="564E8FC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receiverid</w:t>
      </w:r>
      <w:r w:rsidRPr="00856CA2">
        <w:rPr>
          <w:color w:val="0000FF"/>
        </w:rPr>
        <w:t>&gt;</w:t>
      </w:r>
      <w:r w:rsidRPr="00856CA2">
        <w:rPr>
          <w:b/>
          <w:bCs/>
        </w:rPr>
        <w:t>CTE-VALIDATOR</w:t>
      </w:r>
      <w:r w:rsidRPr="00856CA2">
        <w:rPr>
          <w:color w:val="0000FF"/>
        </w:rPr>
        <w:t>&lt;/</w:t>
      </w:r>
      <w:r w:rsidRPr="00856CA2">
        <w:rPr>
          <w:color w:val="990000"/>
        </w:rPr>
        <w:t>receiverid</w:t>
      </w:r>
      <w:r w:rsidRPr="00856CA2">
        <w:rPr>
          <w:color w:val="0000FF"/>
        </w:rPr>
        <w:t>&gt;</w:t>
      </w:r>
      <w:r w:rsidRPr="00856CA2">
        <w:t xml:space="preserve"> </w:t>
      </w:r>
    </w:p>
    <w:p w14:paraId="1EEDC83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interfaceid</w:t>
      </w:r>
      <w:r w:rsidRPr="00856CA2">
        <w:rPr>
          <w:color w:val="0000FF"/>
        </w:rPr>
        <w:t>&gt;</w:t>
      </w:r>
      <w:r w:rsidRPr="00856CA2">
        <w:rPr>
          <w:b/>
          <w:bCs/>
        </w:rPr>
        <w:t>CTE-1005-OR-XML-IB</w:t>
      </w:r>
      <w:r w:rsidRPr="00856CA2">
        <w:rPr>
          <w:color w:val="0000FF"/>
        </w:rPr>
        <w:t>&lt;/</w:t>
      </w:r>
      <w:r w:rsidRPr="00856CA2">
        <w:rPr>
          <w:color w:val="990000"/>
        </w:rPr>
        <w:t>interfaceid</w:t>
      </w:r>
      <w:r w:rsidRPr="00856CA2">
        <w:rPr>
          <w:color w:val="0000FF"/>
        </w:rPr>
        <w:t>&gt;</w:t>
      </w:r>
      <w:r w:rsidRPr="00856CA2">
        <w:t xml:space="preserve"> </w:t>
      </w:r>
    </w:p>
    <w:p w14:paraId="23279FE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messagetype</w:t>
      </w:r>
      <w:r w:rsidRPr="00856CA2">
        <w:rPr>
          <w:color w:val="0000FF"/>
        </w:rPr>
        <w:t>&gt;</w:t>
      </w:r>
      <w:r w:rsidRPr="00856CA2">
        <w:rPr>
          <w:b/>
          <w:bCs/>
        </w:rPr>
        <w:t>LSRUOM</w:t>
      </w:r>
      <w:r w:rsidRPr="00856CA2">
        <w:rPr>
          <w:color w:val="0000FF"/>
        </w:rPr>
        <w:t>&lt;/</w:t>
      </w:r>
      <w:r w:rsidRPr="00856CA2">
        <w:rPr>
          <w:color w:val="990000"/>
        </w:rPr>
        <w:t>messagetype</w:t>
      </w:r>
      <w:r w:rsidRPr="00856CA2">
        <w:rPr>
          <w:color w:val="0000FF"/>
        </w:rPr>
        <w:t>&gt;</w:t>
      </w:r>
      <w:r w:rsidRPr="00856CA2">
        <w:t xml:space="preserve"> </w:t>
      </w:r>
    </w:p>
    <w:p w14:paraId="422F4A2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lsogversion</w:t>
      </w:r>
      <w:r w:rsidRPr="00856CA2">
        <w:rPr>
          <w:color w:val="0000FF"/>
        </w:rPr>
        <w:t>&gt;</w:t>
      </w:r>
      <w:r w:rsidRPr="00856CA2">
        <w:rPr>
          <w:b/>
          <w:bCs/>
        </w:rPr>
        <w:t>10.05</w:t>
      </w:r>
      <w:r w:rsidRPr="00856CA2">
        <w:rPr>
          <w:color w:val="0000FF"/>
        </w:rPr>
        <w:t>&lt;/</w:t>
      </w:r>
      <w:r w:rsidRPr="00856CA2">
        <w:rPr>
          <w:color w:val="990000"/>
        </w:rPr>
        <w:t>lsogversion</w:t>
      </w:r>
      <w:r w:rsidRPr="00856CA2">
        <w:rPr>
          <w:color w:val="0000FF"/>
        </w:rPr>
        <w:t>&gt;</w:t>
      </w:r>
      <w:r w:rsidRPr="00856CA2">
        <w:t xml:space="preserve"> </w:t>
      </w:r>
    </w:p>
    <w:p w14:paraId="2B3C61B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ordertype</w:t>
      </w:r>
      <w:r w:rsidRPr="00856CA2">
        <w:rPr>
          <w:color w:val="0000FF"/>
        </w:rPr>
        <w:t>&gt;</w:t>
      </w:r>
      <w:r w:rsidRPr="00856CA2">
        <w:rPr>
          <w:b/>
          <w:bCs/>
        </w:rPr>
        <w:t>ORDER</w:t>
      </w:r>
      <w:r w:rsidRPr="00856CA2">
        <w:rPr>
          <w:color w:val="0000FF"/>
        </w:rPr>
        <w:t>&lt;/</w:t>
      </w:r>
      <w:r w:rsidRPr="00856CA2">
        <w:rPr>
          <w:color w:val="990000"/>
        </w:rPr>
        <w:t>ordertype</w:t>
      </w:r>
      <w:r w:rsidRPr="00856CA2">
        <w:rPr>
          <w:color w:val="0000FF"/>
        </w:rPr>
        <w:t>&gt;</w:t>
      </w:r>
      <w:r w:rsidRPr="00856CA2">
        <w:t xml:space="preserve"> </w:t>
      </w:r>
    </w:p>
    <w:p w14:paraId="467E192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header</w:t>
      </w:r>
      <w:r w:rsidRPr="00856CA2">
        <w:rPr>
          <w:color w:val="0000FF"/>
        </w:rPr>
        <w:t>&gt;</w:t>
      </w:r>
    </w:p>
    <w:p w14:paraId="6E98AFCF" w14:textId="77777777" w:rsidR="0053562E" w:rsidRPr="00856CA2" w:rsidRDefault="0053562E" w:rsidP="0053562E">
      <w:pPr>
        <w:ind w:hanging="480"/>
      </w:pPr>
      <w:hyperlink r:id="rId1670" w:history="1">
        <w:r w:rsidRPr="00856CA2">
          <w:rPr>
            <w:b/>
            <w:bCs/>
            <w:color w:val="FF0000"/>
            <w:u w:val="single"/>
          </w:rPr>
          <w:t>-</w:t>
        </w:r>
      </w:hyperlink>
      <w:r w:rsidRPr="00856CA2">
        <w:t xml:space="preserve"> </w:t>
      </w:r>
      <w:r w:rsidRPr="00856CA2">
        <w:rPr>
          <w:color w:val="0000FF"/>
        </w:rPr>
        <w:t>&lt;</w:t>
      </w:r>
      <w:r w:rsidRPr="00856CA2">
        <w:rPr>
          <w:color w:val="990000"/>
        </w:rPr>
        <w:t>m2:LSR_RESP</w:t>
      </w:r>
      <w:r w:rsidRPr="00856CA2">
        <w:rPr>
          <w:color w:val="FF0000"/>
        </w:rPr>
        <w:t xml:space="preserve"> xmlns:m2</w:t>
      </w:r>
      <w:r w:rsidRPr="00856CA2">
        <w:rPr>
          <w:color w:val="0000FF"/>
        </w:rPr>
        <w:t>="</w:t>
      </w:r>
      <w:r w:rsidRPr="00856CA2">
        <w:rPr>
          <w:b/>
          <w:bCs/>
          <w:color w:val="FF0000"/>
        </w:rPr>
        <w:t>http://lsr.att.com/obf/tML/UOM</w:t>
      </w:r>
      <w:r w:rsidRPr="00856CA2">
        <w:rPr>
          <w:color w:val="0000FF"/>
        </w:rPr>
        <w:t>"&gt;</w:t>
      </w:r>
    </w:p>
    <w:p w14:paraId="729D7795" w14:textId="77777777" w:rsidR="0053562E" w:rsidRPr="00856CA2" w:rsidRDefault="0053562E" w:rsidP="0053562E">
      <w:pPr>
        <w:ind w:hanging="480"/>
      </w:pPr>
      <w:hyperlink r:id="rId1671" w:history="1">
        <w:r w:rsidRPr="00856CA2">
          <w:rPr>
            <w:b/>
            <w:bCs/>
            <w:color w:val="FF0000"/>
            <w:u w:val="single"/>
          </w:rPr>
          <w:t>-</w:t>
        </w:r>
      </w:hyperlink>
      <w:r w:rsidRPr="00856CA2">
        <w:t xml:space="preserve"> </w:t>
      </w:r>
      <w:r w:rsidRPr="00856CA2">
        <w:rPr>
          <w:color w:val="0000FF"/>
        </w:rPr>
        <w:t>&lt;</w:t>
      </w:r>
      <w:r w:rsidRPr="00856CA2">
        <w:rPr>
          <w:color w:val="990000"/>
        </w:rPr>
        <w:t>m2:HDR</w:t>
      </w:r>
      <w:r w:rsidRPr="00856CA2">
        <w:rPr>
          <w:color w:val="0000FF"/>
        </w:rPr>
        <w:t>&gt;</w:t>
      </w:r>
    </w:p>
    <w:p w14:paraId="1E0171D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m2:MESSAGE_ID</w:t>
      </w:r>
      <w:r w:rsidRPr="00856CA2">
        <w:rPr>
          <w:color w:val="0000FF"/>
        </w:rPr>
        <w:t>&gt;</w:t>
      </w:r>
      <w:r w:rsidRPr="00856CA2">
        <w:rPr>
          <w:b/>
          <w:bCs/>
        </w:rPr>
        <w:t>124576984366885.86481921211708</w:t>
      </w:r>
      <w:r w:rsidRPr="00856CA2">
        <w:rPr>
          <w:color w:val="0000FF"/>
        </w:rPr>
        <w:t>&lt;/</w:t>
      </w:r>
      <w:r w:rsidRPr="00856CA2">
        <w:rPr>
          <w:color w:val="990000"/>
        </w:rPr>
        <w:t>m2:MESSAGE_ID</w:t>
      </w:r>
      <w:r w:rsidRPr="00856CA2">
        <w:rPr>
          <w:color w:val="0000FF"/>
        </w:rPr>
        <w:t>&gt;</w:t>
      </w:r>
      <w:r w:rsidRPr="00856CA2">
        <w:t xml:space="preserve"> </w:t>
      </w:r>
    </w:p>
    <w:p w14:paraId="3877F495"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6CEEBE8F"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m2:MSG_TIMESTAMP</w:t>
      </w:r>
      <w:r w:rsidRPr="00856CA2">
        <w:rPr>
          <w:color w:val="0000FF"/>
        </w:rPr>
        <w:t>&gt;</w:t>
      </w:r>
      <w:r w:rsidRPr="00856CA2">
        <w:rPr>
          <w:b/>
          <w:bCs/>
        </w:rPr>
        <w:t>2009-06-23T10:10:43-05:00</w:t>
      </w:r>
      <w:r w:rsidRPr="00856CA2">
        <w:rPr>
          <w:color w:val="0000FF"/>
        </w:rPr>
        <w:t>&lt;/</w:t>
      </w:r>
      <w:r w:rsidRPr="00856CA2">
        <w:rPr>
          <w:color w:val="990000"/>
        </w:rPr>
        <w:t>m2:MSG_TIMESTAMP</w:t>
      </w:r>
      <w:r w:rsidRPr="00856CA2">
        <w:rPr>
          <w:color w:val="0000FF"/>
        </w:rPr>
        <w:t>&gt;</w:t>
      </w:r>
      <w:r w:rsidRPr="00856CA2">
        <w:t xml:space="preserve"> </w:t>
      </w:r>
    </w:p>
    <w:p w14:paraId="1E116A4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m2:PON</w:t>
      </w:r>
      <w:r w:rsidRPr="00856CA2">
        <w:rPr>
          <w:color w:val="0000FF"/>
        </w:rPr>
        <w:t>&gt;</w:t>
      </w:r>
      <w:r w:rsidRPr="00856CA2">
        <w:rPr>
          <w:b/>
          <w:bCs/>
        </w:rPr>
        <w:t>CVTM0M066R31</w:t>
      </w:r>
      <w:r w:rsidRPr="00856CA2">
        <w:rPr>
          <w:color w:val="0000FF"/>
        </w:rPr>
        <w:t>&lt;/</w:t>
      </w:r>
      <w:r w:rsidRPr="00856CA2">
        <w:rPr>
          <w:color w:val="990000"/>
        </w:rPr>
        <w:t>m2:PON</w:t>
      </w:r>
      <w:r w:rsidRPr="00856CA2">
        <w:rPr>
          <w:color w:val="0000FF"/>
        </w:rPr>
        <w:t>&gt;</w:t>
      </w:r>
      <w:r w:rsidRPr="00856CA2">
        <w:t xml:space="preserve"> </w:t>
      </w:r>
    </w:p>
    <w:p w14:paraId="1D265EFD"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6416D0CC"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9042613408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A55077C"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B0D1709"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m2:CC</w:t>
      </w:r>
      <w:r w:rsidRPr="00856CA2">
        <w:rPr>
          <w:color w:val="0000FF"/>
        </w:rPr>
        <w:t>&gt;</w:t>
      </w:r>
      <w:r w:rsidRPr="00856CA2">
        <w:rPr>
          <w:b/>
          <w:bCs/>
        </w:rPr>
        <w:t>9999</w:t>
      </w:r>
      <w:r w:rsidRPr="00856CA2">
        <w:rPr>
          <w:color w:val="0000FF"/>
        </w:rPr>
        <w:t>&lt;/</w:t>
      </w:r>
      <w:r w:rsidRPr="00856CA2">
        <w:rPr>
          <w:color w:val="990000"/>
        </w:rPr>
        <w:t>m2:CC</w:t>
      </w:r>
      <w:r w:rsidRPr="00856CA2">
        <w:rPr>
          <w:color w:val="0000FF"/>
        </w:rPr>
        <w:t>&gt;</w:t>
      </w:r>
      <w:r w:rsidRPr="00856CA2">
        <w:t xml:space="preserve"> </w:t>
      </w:r>
    </w:p>
    <w:p w14:paraId="103978D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m2:CLEC_APPL_ID</w:t>
      </w:r>
      <w:r w:rsidRPr="00856CA2">
        <w:rPr>
          <w:color w:val="0000FF"/>
        </w:rPr>
        <w:t>&gt;</w:t>
      </w:r>
      <w:r w:rsidRPr="00856CA2">
        <w:rPr>
          <w:b/>
          <w:bCs/>
        </w:rPr>
        <w:t>CTE-VALIDATOR</w:t>
      </w:r>
      <w:r w:rsidRPr="00856CA2">
        <w:rPr>
          <w:color w:val="0000FF"/>
        </w:rPr>
        <w:t>&lt;/</w:t>
      </w:r>
      <w:r w:rsidRPr="00856CA2">
        <w:rPr>
          <w:color w:val="990000"/>
        </w:rPr>
        <w:t>m2:CLEC_APPL_ID</w:t>
      </w:r>
      <w:r w:rsidRPr="00856CA2">
        <w:rPr>
          <w:color w:val="0000FF"/>
        </w:rPr>
        <w:t>&gt;</w:t>
      </w:r>
      <w:r w:rsidRPr="00856CA2">
        <w:t xml:space="preserve"> </w:t>
      </w:r>
    </w:p>
    <w:p w14:paraId="07DD3E9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m2:CLEC_APPL_PASSWORD</w:t>
      </w:r>
      <w:r w:rsidRPr="00856CA2">
        <w:rPr>
          <w:color w:val="0000FF"/>
        </w:rPr>
        <w:t>&gt;</w:t>
      </w:r>
      <w:r w:rsidRPr="00856CA2">
        <w:rPr>
          <w:b/>
          <w:bCs/>
        </w:rPr>
        <w:t>PA$$WORD</w:t>
      </w:r>
      <w:r w:rsidRPr="00856CA2">
        <w:rPr>
          <w:color w:val="0000FF"/>
        </w:rPr>
        <w:t>&lt;/</w:t>
      </w:r>
      <w:r w:rsidRPr="00856CA2">
        <w:rPr>
          <w:color w:val="990000"/>
        </w:rPr>
        <w:t>m2:CLEC_APPL_PASSWORD</w:t>
      </w:r>
      <w:r w:rsidRPr="00856CA2">
        <w:rPr>
          <w:color w:val="0000FF"/>
        </w:rPr>
        <w:t>&gt;</w:t>
      </w:r>
      <w:r w:rsidRPr="00856CA2">
        <w:t xml:space="preserve"> </w:t>
      </w:r>
    </w:p>
    <w:p w14:paraId="4DB653E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m2:DTSENT</w:t>
      </w:r>
      <w:r w:rsidRPr="00856CA2">
        <w:rPr>
          <w:color w:val="0000FF"/>
        </w:rPr>
        <w:t>&gt;</w:t>
      </w:r>
      <w:r w:rsidRPr="00856CA2">
        <w:rPr>
          <w:b/>
          <w:bCs/>
        </w:rPr>
        <w:t>200906231010AM</w:t>
      </w:r>
      <w:r w:rsidRPr="00856CA2">
        <w:rPr>
          <w:color w:val="0000FF"/>
        </w:rPr>
        <w:t>&lt;/</w:t>
      </w:r>
      <w:r w:rsidRPr="00856CA2">
        <w:rPr>
          <w:color w:val="990000"/>
        </w:rPr>
        <w:t>m2:DTSENT</w:t>
      </w:r>
      <w:r w:rsidRPr="00856CA2">
        <w:rPr>
          <w:color w:val="0000FF"/>
        </w:rPr>
        <w:t>&gt;</w:t>
      </w:r>
      <w:r w:rsidRPr="00856CA2">
        <w:t xml:space="preserve"> </w:t>
      </w:r>
    </w:p>
    <w:p w14:paraId="66BDE88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m2:ORD</w:t>
      </w:r>
      <w:r w:rsidRPr="00856CA2">
        <w:rPr>
          <w:color w:val="0000FF"/>
        </w:rPr>
        <w:t>&gt;</w:t>
      </w:r>
      <w:r w:rsidRPr="00856CA2">
        <w:rPr>
          <w:b/>
          <w:bCs/>
        </w:rPr>
        <w:t>CY3LX165</w:t>
      </w:r>
      <w:r w:rsidRPr="00856CA2">
        <w:rPr>
          <w:color w:val="0000FF"/>
        </w:rPr>
        <w:t>&lt;/</w:t>
      </w:r>
      <w:r w:rsidRPr="00856CA2">
        <w:rPr>
          <w:color w:val="990000"/>
        </w:rPr>
        <w:t>m2:ORD</w:t>
      </w:r>
      <w:r w:rsidRPr="00856CA2">
        <w:rPr>
          <w:color w:val="0000FF"/>
        </w:rPr>
        <w:t>&gt;</w:t>
      </w:r>
      <w:r w:rsidRPr="00856CA2">
        <w:t xml:space="preserve"> </w:t>
      </w:r>
    </w:p>
    <w:p w14:paraId="1E8FAAC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m2:STATUS_CODE</w:t>
      </w:r>
      <w:r w:rsidRPr="00856CA2">
        <w:rPr>
          <w:color w:val="0000FF"/>
        </w:rPr>
        <w:t>&gt;</w:t>
      </w:r>
      <w:r w:rsidRPr="00856CA2">
        <w:rPr>
          <w:b/>
          <w:bCs/>
        </w:rPr>
        <w:t>PD</w:t>
      </w:r>
      <w:r w:rsidRPr="00856CA2">
        <w:rPr>
          <w:color w:val="0000FF"/>
        </w:rPr>
        <w:t>&lt;/</w:t>
      </w:r>
      <w:r w:rsidRPr="00856CA2">
        <w:rPr>
          <w:color w:val="990000"/>
        </w:rPr>
        <w:t>m2:STATUS_CODE</w:t>
      </w:r>
      <w:r w:rsidRPr="00856CA2">
        <w:rPr>
          <w:color w:val="0000FF"/>
        </w:rPr>
        <w:t>&gt;</w:t>
      </w:r>
      <w:r w:rsidRPr="00856CA2">
        <w:t xml:space="preserve"> </w:t>
      </w:r>
    </w:p>
    <w:p w14:paraId="0896DB8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m2:STATUS_MSG</w:t>
      </w:r>
      <w:r w:rsidRPr="00856CA2">
        <w:rPr>
          <w:color w:val="0000FF"/>
        </w:rPr>
        <w:t>&gt;</w:t>
      </w:r>
      <w:r w:rsidRPr="00856CA2">
        <w:rPr>
          <w:b/>
          <w:bCs/>
        </w:rPr>
        <w:t>PENDING ORDER</w:t>
      </w:r>
      <w:r w:rsidRPr="00856CA2">
        <w:rPr>
          <w:color w:val="0000FF"/>
        </w:rPr>
        <w:t>&lt;/</w:t>
      </w:r>
      <w:r w:rsidRPr="00856CA2">
        <w:rPr>
          <w:color w:val="990000"/>
        </w:rPr>
        <w:t>m2:STATUS_MSG</w:t>
      </w:r>
      <w:r w:rsidRPr="00856CA2">
        <w:rPr>
          <w:color w:val="0000FF"/>
        </w:rPr>
        <w:t>&gt;</w:t>
      </w:r>
      <w:r w:rsidRPr="00856CA2">
        <w:t xml:space="preserve"> </w:t>
      </w:r>
    </w:p>
    <w:p w14:paraId="1E6F7D1E"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m2:REMARKS</w:t>
      </w:r>
      <w:r w:rsidRPr="00856CA2">
        <w:rPr>
          <w:color w:val="0000FF"/>
        </w:rPr>
        <w:t>&gt;</w:t>
      </w:r>
      <w:r w:rsidRPr="00856CA2">
        <w:rPr>
          <w:b/>
          <w:bCs/>
        </w:rPr>
        <w:t>Facilities have been checked</w:t>
      </w:r>
      <w:r w:rsidRPr="00856CA2">
        <w:rPr>
          <w:color w:val="0000FF"/>
        </w:rPr>
        <w:t>&lt;/</w:t>
      </w:r>
      <w:r w:rsidRPr="00856CA2">
        <w:rPr>
          <w:color w:val="990000"/>
        </w:rPr>
        <w:t>m2:REMARKS</w:t>
      </w:r>
      <w:r w:rsidRPr="00856CA2">
        <w:rPr>
          <w:color w:val="0000FF"/>
        </w:rPr>
        <w:t>&gt;</w:t>
      </w:r>
      <w:r w:rsidRPr="00856CA2">
        <w:t xml:space="preserve"> </w:t>
      </w:r>
    </w:p>
    <w:p w14:paraId="361FA38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m2:TRAN_ACK_TYPE</w:t>
      </w:r>
      <w:r w:rsidRPr="00856CA2">
        <w:rPr>
          <w:color w:val="0000FF"/>
        </w:rPr>
        <w:t>&gt;</w:t>
      </w:r>
      <w:r w:rsidRPr="00856CA2">
        <w:rPr>
          <w:b/>
          <w:bCs/>
        </w:rPr>
        <w:t>AT</w:t>
      </w:r>
      <w:r w:rsidRPr="00856CA2">
        <w:rPr>
          <w:color w:val="0000FF"/>
        </w:rPr>
        <w:t>&lt;/</w:t>
      </w:r>
      <w:r w:rsidRPr="00856CA2">
        <w:rPr>
          <w:color w:val="990000"/>
        </w:rPr>
        <w:t>m2:TRAN_ACK_TYPE</w:t>
      </w:r>
      <w:r w:rsidRPr="00856CA2">
        <w:rPr>
          <w:color w:val="0000FF"/>
        </w:rPr>
        <w:t>&gt;</w:t>
      </w:r>
      <w:r w:rsidRPr="00856CA2">
        <w:t xml:space="preserve"> </w:t>
      </w:r>
    </w:p>
    <w:p w14:paraId="76D1D57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m2:TRANS_SET_PURPOSE_CODE</w:t>
      </w:r>
      <w:r w:rsidRPr="00856CA2">
        <w:rPr>
          <w:color w:val="0000FF"/>
        </w:rPr>
        <w:t>&gt;</w:t>
      </w:r>
      <w:r w:rsidRPr="00856CA2">
        <w:rPr>
          <w:b/>
          <w:bCs/>
        </w:rPr>
        <w:t>06</w:t>
      </w:r>
      <w:r w:rsidRPr="00856CA2">
        <w:rPr>
          <w:color w:val="0000FF"/>
        </w:rPr>
        <w:t>&lt;/</w:t>
      </w:r>
      <w:r w:rsidRPr="00856CA2">
        <w:rPr>
          <w:color w:val="990000"/>
        </w:rPr>
        <w:t>m2:TRANS_SET_PURPOSE_CODE</w:t>
      </w:r>
      <w:r w:rsidRPr="00856CA2">
        <w:rPr>
          <w:color w:val="0000FF"/>
        </w:rPr>
        <w:t>&gt;</w:t>
      </w:r>
      <w:r w:rsidRPr="00856CA2">
        <w:t xml:space="preserve"> </w:t>
      </w:r>
    </w:p>
    <w:p w14:paraId="6AF6815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m2:HDR</w:t>
      </w:r>
      <w:r w:rsidRPr="00856CA2">
        <w:rPr>
          <w:color w:val="0000FF"/>
        </w:rPr>
        <w:t>&gt;</w:t>
      </w:r>
    </w:p>
    <w:p w14:paraId="0DCC6ABB" w14:textId="77777777" w:rsidR="0053562E" w:rsidRPr="00856CA2" w:rsidRDefault="0053562E" w:rsidP="0053562E">
      <w:pPr>
        <w:ind w:hanging="480"/>
      </w:pPr>
      <w:hyperlink r:id="rId1672" w:history="1">
        <w:r w:rsidRPr="00856CA2">
          <w:rPr>
            <w:b/>
            <w:bCs/>
            <w:color w:val="FF0000"/>
            <w:u w:val="single"/>
          </w:rPr>
          <w:t>-</w:t>
        </w:r>
      </w:hyperlink>
      <w:r w:rsidRPr="00856CA2">
        <w:t xml:space="preserve"> </w:t>
      </w:r>
      <w:r w:rsidRPr="00856CA2">
        <w:rPr>
          <w:color w:val="0000FF"/>
        </w:rPr>
        <w:t>&lt;</w:t>
      </w:r>
      <w:r w:rsidRPr="00856CA2">
        <w:rPr>
          <w:color w:val="990000"/>
        </w:rPr>
        <w:t>m2:NOTIFICATION</w:t>
      </w:r>
      <w:r w:rsidRPr="00856CA2">
        <w:rPr>
          <w:color w:val="0000FF"/>
        </w:rPr>
        <w:t>&gt;</w:t>
      </w:r>
    </w:p>
    <w:p w14:paraId="76273B1B" w14:textId="77777777" w:rsidR="0053562E" w:rsidRPr="00856CA2" w:rsidRDefault="0053562E" w:rsidP="0053562E">
      <w:pPr>
        <w:ind w:hanging="480"/>
      </w:pPr>
      <w:hyperlink r:id="rId1673" w:history="1">
        <w:r w:rsidRPr="00856CA2">
          <w:rPr>
            <w:b/>
            <w:bCs/>
            <w:color w:val="FF0000"/>
            <w:u w:val="single"/>
          </w:rPr>
          <w:t>-</w:t>
        </w:r>
      </w:hyperlink>
      <w:r w:rsidRPr="00856CA2">
        <w:t xml:space="preserve"> </w:t>
      </w:r>
      <w:r w:rsidRPr="00856CA2">
        <w:rPr>
          <w:color w:val="0000FF"/>
        </w:rPr>
        <w:t>&lt;</w:t>
      </w:r>
      <w:r w:rsidRPr="00856CA2">
        <w:rPr>
          <w:color w:val="990000"/>
        </w:rPr>
        <w:t>m2:FIRM_ORDER_NOTIFICATION</w:t>
      </w:r>
      <w:r w:rsidRPr="00856CA2">
        <w:rPr>
          <w:color w:val="0000FF"/>
        </w:rPr>
        <w:t>&gt;</w:t>
      </w:r>
    </w:p>
    <w:p w14:paraId="5A137D55" w14:textId="77777777" w:rsidR="0053562E" w:rsidRPr="00856CA2" w:rsidRDefault="0053562E" w:rsidP="0053562E">
      <w:pPr>
        <w:ind w:hanging="480"/>
      </w:pPr>
      <w:hyperlink r:id="rId1674" w:history="1">
        <w:r w:rsidRPr="00856CA2">
          <w:rPr>
            <w:b/>
            <w:bCs/>
            <w:color w:val="FF0000"/>
            <w:u w:val="single"/>
          </w:rPr>
          <w:t>-</w:t>
        </w:r>
      </w:hyperlink>
      <w:r w:rsidRPr="00856CA2">
        <w:t xml:space="preserve"> </w:t>
      </w:r>
      <w:r w:rsidRPr="00856CA2">
        <w:rPr>
          <w:color w:val="0000FF"/>
        </w:rPr>
        <w:t>&lt;</w:t>
      </w:r>
      <w:r w:rsidRPr="00856CA2">
        <w:rPr>
          <w:color w:val="990000"/>
        </w:rPr>
        <w:t>m2:NOTIFICATION_ADMIN</w:t>
      </w:r>
      <w:r w:rsidRPr="00856CA2">
        <w:rPr>
          <w:color w:val="0000FF"/>
        </w:rPr>
        <w:t>&gt;</w:t>
      </w:r>
    </w:p>
    <w:p w14:paraId="38BC0FE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m2:EATN</w:t>
      </w:r>
      <w:r w:rsidRPr="00856CA2">
        <w:rPr>
          <w:color w:val="0000FF"/>
        </w:rPr>
        <w:t>&gt;</w:t>
      </w:r>
      <w:r w:rsidRPr="00856CA2">
        <w:rPr>
          <w:b/>
          <w:bCs/>
        </w:rPr>
        <w:t>9042613408</w:t>
      </w:r>
      <w:r w:rsidRPr="00856CA2">
        <w:rPr>
          <w:color w:val="0000FF"/>
        </w:rPr>
        <w:t>&lt;/</w:t>
      </w:r>
      <w:r w:rsidRPr="00856CA2">
        <w:rPr>
          <w:color w:val="990000"/>
        </w:rPr>
        <w:t>m2:EATN</w:t>
      </w:r>
      <w:r w:rsidRPr="00856CA2">
        <w:rPr>
          <w:color w:val="0000FF"/>
        </w:rPr>
        <w:t>&gt;</w:t>
      </w:r>
      <w:r w:rsidRPr="00856CA2">
        <w:t xml:space="preserve"> </w:t>
      </w:r>
    </w:p>
    <w:p w14:paraId="21BAEB9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m2:INIT</w:t>
      </w:r>
      <w:r w:rsidRPr="00856CA2">
        <w:rPr>
          <w:color w:val="0000FF"/>
        </w:rPr>
        <w:t>&gt;</w:t>
      </w:r>
      <w:r w:rsidRPr="00856CA2">
        <w:rPr>
          <w:b/>
          <w:bCs/>
        </w:rPr>
        <w:t>BOJANGLES</w:t>
      </w:r>
      <w:r w:rsidRPr="00856CA2">
        <w:rPr>
          <w:color w:val="0000FF"/>
        </w:rPr>
        <w:t>&lt;/</w:t>
      </w:r>
      <w:r w:rsidRPr="00856CA2">
        <w:rPr>
          <w:color w:val="990000"/>
        </w:rPr>
        <w:t>m2:INIT</w:t>
      </w:r>
      <w:r w:rsidRPr="00856CA2">
        <w:rPr>
          <w:color w:val="0000FF"/>
        </w:rPr>
        <w:t>&gt;</w:t>
      </w:r>
      <w:r w:rsidRPr="00856CA2">
        <w:t xml:space="preserve"> </w:t>
      </w:r>
    </w:p>
    <w:p w14:paraId="1AEC84B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m2:INIT_TEL_NO</w:t>
      </w:r>
      <w:r w:rsidRPr="00856CA2">
        <w:rPr>
          <w:color w:val="0000FF"/>
        </w:rPr>
        <w:t>&gt;</w:t>
      </w:r>
      <w:r w:rsidRPr="00856CA2">
        <w:rPr>
          <w:b/>
          <w:bCs/>
        </w:rPr>
        <w:t>8884448888</w:t>
      </w:r>
      <w:r w:rsidRPr="00856CA2">
        <w:rPr>
          <w:color w:val="0000FF"/>
        </w:rPr>
        <w:t>&lt;/</w:t>
      </w:r>
      <w:r w:rsidRPr="00856CA2">
        <w:rPr>
          <w:color w:val="990000"/>
        </w:rPr>
        <w:t>m2:INIT_TEL_NO</w:t>
      </w:r>
      <w:r w:rsidRPr="00856CA2">
        <w:rPr>
          <w:color w:val="0000FF"/>
        </w:rPr>
        <w:t>&gt;</w:t>
      </w:r>
      <w:r w:rsidRPr="00856CA2">
        <w:t xml:space="preserve"> </w:t>
      </w:r>
    </w:p>
    <w:p w14:paraId="7EACA5F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m2:REP</w:t>
      </w:r>
      <w:r w:rsidRPr="00856CA2">
        <w:rPr>
          <w:color w:val="0000FF"/>
        </w:rPr>
        <w:t>&gt;</w:t>
      </w:r>
      <w:r w:rsidRPr="00856CA2">
        <w:rPr>
          <w:b/>
          <w:bCs/>
        </w:rPr>
        <w:t>LCSC</w:t>
      </w:r>
      <w:r w:rsidRPr="00856CA2">
        <w:rPr>
          <w:color w:val="0000FF"/>
        </w:rPr>
        <w:t>&lt;/</w:t>
      </w:r>
      <w:r w:rsidRPr="00856CA2">
        <w:rPr>
          <w:color w:val="990000"/>
        </w:rPr>
        <w:t>m2:REP</w:t>
      </w:r>
      <w:r w:rsidRPr="00856CA2">
        <w:rPr>
          <w:color w:val="0000FF"/>
        </w:rPr>
        <w:t>&gt;</w:t>
      </w:r>
      <w:r w:rsidRPr="00856CA2">
        <w:t xml:space="preserve"> </w:t>
      </w:r>
    </w:p>
    <w:p w14:paraId="4068D39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m2:REP_TEL_NO</w:t>
      </w:r>
      <w:r w:rsidRPr="00856CA2">
        <w:rPr>
          <w:color w:val="0000FF"/>
        </w:rPr>
        <w:t>&gt;</w:t>
      </w:r>
      <w:r w:rsidRPr="00856CA2">
        <w:rPr>
          <w:b/>
          <w:bCs/>
        </w:rPr>
        <w:t>8006670807</w:t>
      </w:r>
      <w:r w:rsidRPr="00856CA2">
        <w:rPr>
          <w:color w:val="0000FF"/>
        </w:rPr>
        <w:t>&lt;/</w:t>
      </w:r>
      <w:r w:rsidRPr="00856CA2">
        <w:rPr>
          <w:color w:val="990000"/>
        </w:rPr>
        <w:t>m2:REP_TEL_NO</w:t>
      </w:r>
      <w:r w:rsidRPr="00856CA2">
        <w:rPr>
          <w:color w:val="0000FF"/>
        </w:rPr>
        <w:t>&gt;</w:t>
      </w:r>
      <w:r w:rsidRPr="00856CA2">
        <w:t xml:space="preserve"> </w:t>
      </w:r>
    </w:p>
    <w:p w14:paraId="108B463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m2:DD_CD</w:t>
      </w:r>
      <w:r w:rsidRPr="00856CA2">
        <w:rPr>
          <w:color w:val="0000FF"/>
        </w:rPr>
        <w:t>&gt;</w:t>
      </w:r>
      <w:r w:rsidRPr="00856CA2">
        <w:rPr>
          <w:b/>
          <w:bCs/>
        </w:rPr>
        <w:t>20091201</w:t>
      </w:r>
      <w:r w:rsidRPr="00856CA2">
        <w:rPr>
          <w:color w:val="0000FF"/>
        </w:rPr>
        <w:t>&lt;/</w:t>
      </w:r>
      <w:r w:rsidRPr="00856CA2">
        <w:rPr>
          <w:color w:val="990000"/>
        </w:rPr>
        <w:t>m2:DD_CD</w:t>
      </w:r>
      <w:r w:rsidRPr="00856CA2">
        <w:rPr>
          <w:color w:val="0000FF"/>
        </w:rPr>
        <w:t>&gt;</w:t>
      </w:r>
      <w:r w:rsidRPr="00856CA2">
        <w:t xml:space="preserve"> </w:t>
      </w:r>
    </w:p>
    <w:p w14:paraId="4A11827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m2:BAN1</w:t>
      </w:r>
      <w:r w:rsidRPr="00856CA2">
        <w:rPr>
          <w:color w:val="0000FF"/>
        </w:rPr>
        <w:t>&gt;</w:t>
      </w:r>
      <w:r w:rsidRPr="00856CA2">
        <w:rPr>
          <w:b/>
          <w:bCs/>
        </w:rPr>
        <w:t>904Q886621621</w:t>
      </w:r>
      <w:r w:rsidRPr="00856CA2">
        <w:rPr>
          <w:color w:val="0000FF"/>
        </w:rPr>
        <w:t>&lt;/</w:t>
      </w:r>
      <w:r w:rsidRPr="00856CA2">
        <w:rPr>
          <w:color w:val="990000"/>
        </w:rPr>
        <w:t>m2:BAN1</w:t>
      </w:r>
      <w:r w:rsidRPr="00856CA2">
        <w:rPr>
          <w:color w:val="0000FF"/>
        </w:rPr>
        <w:t>&gt;</w:t>
      </w:r>
      <w:r w:rsidRPr="00856CA2">
        <w:t xml:space="preserve"> </w:t>
      </w:r>
    </w:p>
    <w:p w14:paraId="1CC640C8"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m2:NOTIFICATION_ADMIN</w:t>
      </w:r>
      <w:r w:rsidRPr="00856CA2">
        <w:rPr>
          <w:color w:val="0000FF"/>
        </w:rPr>
        <w:t>&gt;</w:t>
      </w:r>
    </w:p>
    <w:p w14:paraId="7CB00BAC" w14:textId="77777777" w:rsidR="0053562E" w:rsidRPr="00856CA2" w:rsidRDefault="0053562E" w:rsidP="0053562E">
      <w:pPr>
        <w:ind w:hanging="480"/>
      </w:pPr>
      <w:hyperlink r:id="rId1675" w:history="1">
        <w:r w:rsidRPr="00856CA2">
          <w:rPr>
            <w:b/>
            <w:bCs/>
            <w:color w:val="FF0000"/>
            <w:u w:val="single"/>
          </w:rPr>
          <w:t>-</w:t>
        </w:r>
      </w:hyperlink>
      <w:r w:rsidRPr="00856CA2">
        <w:t xml:space="preserve"> </w:t>
      </w:r>
      <w:r w:rsidRPr="00856CA2">
        <w:rPr>
          <w:color w:val="0000FF"/>
        </w:rPr>
        <w:t>&lt;</w:t>
      </w:r>
      <w:r w:rsidRPr="00856CA2">
        <w:rPr>
          <w:color w:val="990000"/>
        </w:rPr>
        <w:t>m2:HGI_INFO</w:t>
      </w:r>
      <w:r w:rsidRPr="00856CA2">
        <w:rPr>
          <w:color w:val="0000FF"/>
        </w:rPr>
        <w:t>&gt;</w:t>
      </w:r>
    </w:p>
    <w:p w14:paraId="08BCCF9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m2:LOCNUM_HUNT</w:t>
      </w:r>
      <w:r w:rsidRPr="00856CA2">
        <w:rPr>
          <w:color w:val="0000FF"/>
        </w:rPr>
        <w:t>&gt;</w:t>
      </w:r>
      <w:r w:rsidRPr="00856CA2">
        <w:rPr>
          <w:b/>
          <w:bCs/>
        </w:rPr>
        <w:t>000</w:t>
      </w:r>
      <w:r w:rsidRPr="00856CA2">
        <w:rPr>
          <w:color w:val="0000FF"/>
        </w:rPr>
        <w:t>&lt;/</w:t>
      </w:r>
      <w:r w:rsidRPr="00856CA2">
        <w:rPr>
          <w:color w:val="990000"/>
        </w:rPr>
        <w:t>m2:LOCNUM_HUNT</w:t>
      </w:r>
      <w:r w:rsidRPr="00856CA2">
        <w:rPr>
          <w:color w:val="0000FF"/>
        </w:rPr>
        <w:t>&gt;</w:t>
      </w:r>
      <w:r w:rsidRPr="00856CA2">
        <w:t xml:space="preserve"> </w:t>
      </w:r>
    </w:p>
    <w:p w14:paraId="4E74319D"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m2:HNUM</w:t>
      </w:r>
      <w:r w:rsidRPr="008C51B0">
        <w:rPr>
          <w:color w:val="0000FF"/>
          <w:lang w:val="es-ES"/>
        </w:rPr>
        <w:t>&gt;</w:t>
      </w:r>
      <w:r w:rsidRPr="008C51B0">
        <w:rPr>
          <w:b/>
          <w:bCs/>
          <w:lang w:val="es-ES"/>
        </w:rPr>
        <w:t>00001</w:t>
      </w:r>
      <w:r w:rsidRPr="008C51B0">
        <w:rPr>
          <w:color w:val="0000FF"/>
          <w:lang w:val="es-ES"/>
        </w:rPr>
        <w:t>&lt;/</w:t>
      </w:r>
      <w:r w:rsidRPr="008C51B0">
        <w:rPr>
          <w:color w:val="990000"/>
          <w:lang w:val="es-ES"/>
        </w:rPr>
        <w:t>m2:HNUM</w:t>
      </w:r>
      <w:r w:rsidRPr="008C51B0">
        <w:rPr>
          <w:color w:val="0000FF"/>
          <w:lang w:val="es-ES"/>
        </w:rPr>
        <w:t>&gt;</w:t>
      </w:r>
      <w:r w:rsidRPr="008C51B0">
        <w:rPr>
          <w:lang w:val="es-ES"/>
        </w:rPr>
        <w:t xml:space="preserve"> </w:t>
      </w:r>
    </w:p>
    <w:p w14:paraId="5AA02D80"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m2:HA</w:t>
      </w:r>
      <w:r w:rsidRPr="008C51B0">
        <w:rPr>
          <w:color w:val="0000FF"/>
          <w:lang w:val="es-ES"/>
        </w:rPr>
        <w:t>&gt;</w:t>
      </w:r>
      <w:r w:rsidRPr="008C51B0">
        <w:rPr>
          <w:b/>
          <w:bCs/>
          <w:lang w:val="es-ES"/>
        </w:rPr>
        <w:t>E</w:t>
      </w:r>
      <w:r w:rsidRPr="008C51B0">
        <w:rPr>
          <w:color w:val="0000FF"/>
          <w:lang w:val="es-ES"/>
        </w:rPr>
        <w:t>&lt;/</w:t>
      </w:r>
      <w:r w:rsidRPr="008C51B0">
        <w:rPr>
          <w:color w:val="990000"/>
          <w:lang w:val="es-ES"/>
        </w:rPr>
        <w:t>m2:HA</w:t>
      </w:r>
      <w:r w:rsidRPr="008C51B0">
        <w:rPr>
          <w:color w:val="0000FF"/>
          <w:lang w:val="es-ES"/>
        </w:rPr>
        <w:t>&gt;</w:t>
      </w:r>
      <w:r w:rsidRPr="008C51B0">
        <w:rPr>
          <w:lang w:val="es-ES"/>
        </w:rPr>
        <w:t xml:space="preserve"> </w:t>
      </w:r>
    </w:p>
    <w:p w14:paraId="4DFE5CB1"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m2:HID</w:t>
      </w:r>
      <w:r w:rsidRPr="00856CA2">
        <w:rPr>
          <w:color w:val="0000FF"/>
        </w:rPr>
        <w:t>&gt;</w:t>
      </w:r>
      <w:r w:rsidRPr="00856CA2">
        <w:rPr>
          <w:b/>
          <w:bCs/>
        </w:rPr>
        <w:t>A</w:t>
      </w:r>
      <w:r w:rsidRPr="00856CA2">
        <w:rPr>
          <w:color w:val="0000FF"/>
        </w:rPr>
        <w:t>&lt;/</w:t>
      </w:r>
      <w:r w:rsidRPr="00856CA2">
        <w:rPr>
          <w:color w:val="990000"/>
        </w:rPr>
        <w:t>m2:HID</w:t>
      </w:r>
      <w:r w:rsidRPr="00856CA2">
        <w:rPr>
          <w:color w:val="0000FF"/>
        </w:rPr>
        <w:t>&gt;</w:t>
      </w:r>
      <w:r w:rsidRPr="00856CA2">
        <w:t xml:space="preserve"> </w:t>
      </w:r>
    </w:p>
    <w:p w14:paraId="3236E04C" w14:textId="77777777" w:rsidR="0053562E" w:rsidRPr="00856CA2" w:rsidRDefault="0053562E" w:rsidP="0053562E">
      <w:pPr>
        <w:ind w:hanging="480"/>
      </w:pPr>
      <w:hyperlink r:id="rId1676" w:history="1">
        <w:r w:rsidRPr="00856CA2">
          <w:rPr>
            <w:b/>
            <w:bCs/>
            <w:color w:val="FF0000"/>
            <w:u w:val="single"/>
          </w:rPr>
          <w:t>-</w:t>
        </w:r>
      </w:hyperlink>
      <w:r w:rsidRPr="00856CA2">
        <w:t xml:space="preserve"> </w:t>
      </w:r>
      <w:r w:rsidRPr="00856CA2">
        <w:rPr>
          <w:color w:val="0000FF"/>
        </w:rPr>
        <w:t>&lt;</w:t>
      </w:r>
      <w:r w:rsidRPr="00856CA2">
        <w:rPr>
          <w:color w:val="990000"/>
        </w:rPr>
        <w:t>m2:HGI_DET</w:t>
      </w:r>
      <w:r w:rsidRPr="00856CA2">
        <w:rPr>
          <w:color w:val="0000FF"/>
        </w:rPr>
        <w:t>&gt;</w:t>
      </w:r>
    </w:p>
    <w:p w14:paraId="7E478FF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m2:HTSEQ</w:t>
      </w:r>
      <w:r w:rsidRPr="00856CA2">
        <w:rPr>
          <w:color w:val="0000FF"/>
        </w:rPr>
        <w:t>&gt;</w:t>
      </w:r>
      <w:r w:rsidRPr="00856CA2">
        <w:rPr>
          <w:b/>
          <w:bCs/>
        </w:rPr>
        <w:t>0001</w:t>
      </w:r>
      <w:r w:rsidRPr="00856CA2">
        <w:rPr>
          <w:color w:val="0000FF"/>
        </w:rPr>
        <w:t>&lt;/</w:t>
      </w:r>
      <w:r w:rsidRPr="00856CA2">
        <w:rPr>
          <w:color w:val="990000"/>
        </w:rPr>
        <w:t>m2:HTSEQ</w:t>
      </w:r>
      <w:r w:rsidRPr="00856CA2">
        <w:rPr>
          <w:color w:val="0000FF"/>
        </w:rPr>
        <w:t>&gt;</w:t>
      </w:r>
      <w:r w:rsidRPr="00856CA2">
        <w:t xml:space="preserve"> </w:t>
      </w:r>
    </w:p>
    <w:p w14:paraId="1A6AADB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9042613408</w:t>
      </w:r>
      <w:r w:rsidRPr="00856CA2">
        <w:rPr>
          <w:color w:val="0000FF"/>
        </w:rPr>
        <w:t>&lt;/</w:t>
      </w:r>
      <w:r w:rsidRPr="00856CA2">
        <w:rPr>
          <w:color w:val="990000"/>
        </w:rPr>
        <w:t>m2:HTN</w:t>
      </w:r>
      <w:r w:rsidRPr="00856CA2">
        <w:rPr>
          <w:color w:val="0000FF"/>
        </w:rPr>
        <w:t>&gt;</w:t>
      </w:r>
      <w:r w:rsidRPr="00856CA2">
        <w:t xml:space="preserve"> </w:t>
      </w:r>
    </w:p>
    <w:p w14:paraId="09979F00" w14:textId="77777777" w:rsidR="0053562E" w:rsidRPr="008C51B0" w:rsidRDefault="0053562E" w:rsidP="0053562E">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14:paraId="18BB8218" w14:textId="77777777" w:rsidR="0053562E" w:rsidRPr="008C51B0" w:rsidRDefault="0053562E" w:rsidP="0053562E">
      <w:pPr>
        <w:ind w:hanging="480"/>
        <w:rPr>
          <w:lang w:val="es-ES"/>
        </w:rPr>
      </w:pPr>
      <w:hyperlink r:id="rId1677"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6C7A83F2"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0002</w:t>
      </w:r>
      <w:r w:rsidRPr="00856CA2">
        <w:rPr>
          <w:color w:val="0000FF"/>
        </w:rPr>
        <w:t>&lt;/</w:t>
      </w:r>
      <w:r w:rsidRPr="00856CA2">
        <w:rPr>
          <w:color w:val="990000"/>
        </w:rPr>
        <w:t>m2:HTSEQ</w:t>
      </w:r>
      <w:r w:rsidRPr="00856CA2">
        <w:rPr>
          <w:color w:val="0000FF"/>
        </w:rPr>
        <w:t>&gt;</w:t>
      </w:r>
      <w:r w:rsidRPr="00856CA2">
        <w:t xml:space="preserve"> </w:t>
      </w:r>
    </w:p>
    <w:p w14:paraId="3324C1B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9042613511</w:t>
      </w:r>
      <w:r w:rsidRPr="00856CA2">
        <w:rPr>
          <w:color w:val="0000FF"/>
        </w:rPr>
        <w:t>&lt;/</w:t>
      </w:r>
      <w:r w:rsidRPr="00856CA2">
        <w:rPr>
          <w:color w:val="990000"/>
        </w:rPr>
        <w:t>m2:HTN</w:t>
      </w:r>
      <w:r w:rsidRPr="00856CA2">
        <w:rPr>
          <w:color w:val="0000FF"/>
        </w:rPr>
        <w:t>&gt;</w:t>
      </w:r>
      <w:r w:rsidRPr="00856CA2">
        <w:t xml:space="preserve"> </w:t>
      </w:r>
    </w:p>
    <w:p w14:paraId="24286B6A" w14:textId="77777777" w:rsidR="0053562E" w:rsidRPr="008C51B0" w:rsidRDefault="0053562E" w:rsidP="0053562E">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14:paraId="3DAD847F" w14:textId="77777777" w:rsidR="0053562E" w:rsidRPr="008C51B0" w:rsidRDefault="0053562E" w:rsidP="0053562E">
      <w:pPr>
        <w:ind w:hanging="480"/>
        <w:rPr>
          <w:lang w:val="es-ES"/>
        </w:rPr>
      </w:pPr>
      <w:hyperlink r:id="rId1678"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44C0BE73"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0003</w:t>
      </w:r>
      <w:r w:rsidRPr="00856CA2">
        <w:rPr>
          <w:color w:val="0000FF"/>
        </w:rPr>
        <w:t>&lt;/</w:t>
      </w:r>
      <w:r w:rsidRPr="00856CA2">
        <w:rPr>
          <w:color w:val="990000"/>
        </w:rPr>
        <w:t>m2:HTSEQ</w:t>
      </w:r>
      <w:r w:rsidRPr="00856CA2">
        <w:rPr>
          <w:color w:val="0000FF"/>
        </w:rPr>
        <w:t>&gt;</w:t>
      </w:r>
      <w:r w:rsidRPr="00856CA2">
        <w:t xml:space="preserve"> </w:t>
      </w:r>
    </w:p>
    <w:p w14:paraId="3157121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9042612647</w:t>
      </w:r>
      <w:r w:rsidRPr="00856CA2">
        <w:rPr>
          <w:color w:val="0000FF"/>
        </w:rPr>
        <w:t>&lt;/</w:t>
      </w:r>
      <w:r w:rsidRPr="00856CA2">
        <w:rPr>
          <w:color w:val="990000"/>
        </w:rPr>
        <w:t>m2:HTN</w:t>
      </w:r>
      <w:r w:rsidRPr="00856CA2">
        <w:rPr>
          <w:color w:val="0000FF"/>
        </w:rPr>
        <w:t>&gt;</w:t>
      </w:r>
      <w:r w:rsidRPr="00856CA2">
        <w:t xml:space="preserve"> </w:t>
      </w:r>
    </w:p>
    <w:p w14:paraId="745E3E7E" w14:textId="77777777" w:rsidR="0053562E" w:rsidRPr="008C51B0" w:rsidRDefault="0053562E" w:rsidP="0053562E">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14:paraId="5E9059D0" w14:textId="77777777" w:rsidR="0053562E" w:rsidRPr="008C51B0" w:rsidRDefault="0053562E" w:rsidP="0053562E">
      <w:pPr>
        <w:ind w:hanging="480"/>
        <w:rPr>
          <w:lang w:val="es-ES"/>
        </w:rPr>
      </w:pPr>
      <w:hyperlink r:id="rId1679"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62D26C15"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0004</w:t>
      </w:r>
      <w:r w:rsidRPr="00856CA2">
        <w:rPr>
          <w:color w:val="0000FF"/>
        </w:rPr>
        <w:t>&lt;/</w:t>
      </w:r>
      <w:r w:rsidRPr="00856CA2">
        <w:rPr>
          <w:color w:val="990000"/>
        </w:rPr>
        <w:t>m2:HTSEQ</w:t>
      </w:r>
      <w:r w:rsidRPr="00856CA2">
        <w:rPr>
          <w:color w:val="0000FF"/>
        </w:rPr>
        <w:t>&gt;</w:t>
      </w:r>
      <w:r w:rsidRPr="00856CA2">
        <w:t xml:space="preserve"> </w:t>
      </w:r>
    </w:p>
    <w:p w14:paraId="3D89549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9042618014</w:t>
      </w:r>
      <w:r w:rsidRPr="00856CA2">
        <w:rPr>
          <w:color w:val="0000FF"/>
        </w:rPr>
        <w:t>&lt;/</w:t>
      </w:r>
      <w:r w:rsidRPr="00856CA2">
        <w:rPr>
          <w:color w:val="990000"/>
        </w:rPr>
        <w:t>m2:HTN</w:t>
      </w:r>
      <w:r w:rsidRPr="00856CA2">
        <w:rPr>
          <w:color w:val="0000FF"/>
        </w:rPr>
        <w:t>&gt;</w:t>
      </w:r>
      <w:r w:rsidRPr="00856CA2">
        <w:t xml:space="preserve"> </w:t>
      </w:r>
    </w:p>
    <w:p w14:paraId="587E30F1" w14:textId="77777777" w:rsidR="0053562E" w:rsidRPr="008C51B0" w:rsidRDefault="0053562E" w:rsidP="0053562E">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14:paraId="7C286776" w14:textId="77777777" w:rsidR="0053562E" w:rsidRPr="008C51B0" w:rsidRDefault="0053562E" w:rsidP="0053562E">
      <w:pPr>
        <w:ind w:hanging="24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m2:HGI_INFO</w:t>
      </w:r>
      <w:r w:rsidRPr="008C51B0">
        <w:rPr>
          <w:color w:val="0000FF"/>
          <w:lang w:val="es-ES"/>
        </w:rPr>
        <w:t>&gt;</w:t>
      </w:r>
    </w:p>
    <w:p w14:paraId="351618DF" w14:textId="77777777" w:rsidR="0053562E" w:rsidRPr="00856CA2" w:rsidRDefault="0053562E" w:rsidP="0053562E">
      <w:pPr>
        <w:ind w:hanging="480"/>
      </w:pPr>
      <w:hyperlink r:id="rId1680" w:history="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14:paraId="2BC4F85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14:paraId="3E7890A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00001</w:t>
      </w:r>
      <w:r w:rsidRPr="00856CA2">
        <w:rPr>
          <w:color w:val="0000FF"/>
        </w:rPr>
        <w:t>&lt;/</w:t>
      </w:r>
      <w:r w:rsidRPr="00856CA2">
        <w:rPr>
          <w:color w:val="990000"/>
        </w:rPr>
        <w:t>m2:LNUM</w:t>
      </w:r>
      <w:r w:rsidRPr="00856CA2">
        <w:rPr>
          <w:color w:val="0000FF"/>
        </w:rPr>
        <w:t>&gt;</w:t>
      </w:r>
      <w:r w:rsidRPr="00856CA2">
        <w:t xml:space="preserve"> </w:t>
      </w:r>
    </w:p>
    <w:p w14:paraId="3251349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9042613408</w:t>
      </w:r>
      <w:r w:rsidRPr="00856CA2">
        <w:rPr>
          <w:color w:val="0000FF"/>
        </w:rPr>
        <w:t>&lt;/</w:t>
      </w:r>
      <w:r w:rsidRPr="00856CA2">
        <w:rPr>
          <w:color w:val="990000"/>
        </w:rPr>
        <w:t>m2:TNS</w:t>
      </w:r>
      <w:r w:rsidRPr="00856CA2">
        <w:rPr>
          <w:color w:val="0000FF"/>
        </w:rPr>
        <w:t>&gt;</w:t>
      </w:r>
      <w:r w:rsidRPr="00856CA2">
        <w:t xml:space="preserve"> </w:t>
      </w:r>
    </w:p>
    <w:p w14:paraId="705BAFB0"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14:paraId="086FF88A" w14:textId="77777777" w:rsidR="0053562E" w:rsidRPr="00856CA2" w:rsidRDefault="0053562E" w:rsidP="0053562E">
      <w:pPr>
        <w:ind w:hanging="480"/>
      </w:pPr>
      <w:hyperlink r:id="rId1681" w:history="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14:paraId="4A9E748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14:paraId="3BE8B02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00002</w:t>
      </w:r>
      <w:r w:rsidRPr="00856CA2">
        <w:rPr>
          <w:color w:val="0000FF"/>
        </w:rPr>
        <w:t>&lt;/</w:t>
      </w:r>
      <w:r w:rsidRPr="00856CA2">
        <w:rPr>
          <w:color w:val="990000"/>
        </w:rPr>
        <w:t>m2:LNUM</w:t>
      </w:r>
      <w:r w:rsidRPr="00856CA2">
        <w:rPr>
          <w:color w:val="0000FF"/>
        </w:rPr>
        <w:t>&gt;</w:t>
      </w:r>
      <w:r w:rsidRPr="00856CA2">
        <w:t xml:space="preserve"> </w:t>
      </w:r>
    </w:p>
    <w:p w14:paraId="68BA13C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9042613511</w:t>
      </w:r>
      <w:r w:rsidRPr="00856CA2">
        <w:rPr>
          <w:color w:val="0000FF"/>
        </w:rPr>
        <w:t>&lt;/</w:t>
      </w:r>
      <w:r w:rsidRPr="00856CA2">
        <w:rPr>
          <w:color w:val="990000"/>
        </w:rPr>
        <w:t>m2:TNS</w:t>
      </w:r>
      <w:r w:rsidRPr="00856CA2">
        <w:rPr>
          <w:color w:val="0000FF"/>
        </w:rPr>
        <w:t>&gt;</w:t>
      </w:r>
      <w:r w:rsidRPr="00856CA2">
        <w:t xml:space="preserve"> </w:t>
      </w:r>
    </w:p>
    <w:p w14:paraId="45962DDC"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14:paraId="2D6A25F8" w14:textId="77777777" w:rsidR="0053562E" w:rsidRPr="00856CA2" w:rsidRDefault="0053562E" w:rsidP="0053562E">
      <w:pPr>
        <w:ind w:hanging="480"/>
      </w:pPr>
      <w:hyperlink r:id="rId1682" w:history="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14:paraId="5C3F54C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14:paraId="04A49DF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00003</w:t>
      </w:r>
      <w:r w:rsidRPr="00856CA2">
        <w:rPr>
          <w:color w:val="0000FF"/>
        </w:rPr>
        <w:t>&lt;/</w:t>
      </w:r>
      <w:r w:rsidRPr="00856CA2">
        <w:rPr>
          <w:color w:val="990000"/>
        </w:rPr>
        <w:t>m2:LNUM</w:t>
      </w:r>
      <w:r w:rsidRPr="00856CA2">
        <w:rPr>
          <w:color w:val="0000FF"/>
        </w:rPr>
        <w:t>&gt;</w:t>
      </w:r>
      <w:r w:rsidRPr="00856CA2">
        <w:t xml:space="preserve"> </w:t>
      </w:r>
    </w:p>
    <w:p w14:paraId="3A4D5C6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9042612647</w:t>
      </w:r>
      <w:r w:rsidRPr="00856CA2">
        <w:rPr>
          <w:color w:val="0000FF"/>
        </w:rPr>
        <w:t>&lt;/</w:t>
      </w:r>
      <w:r w:rsidRPr="00856CA2">
        <w:rPr>
          <w:color w:val="990000"/>
        </w:rPr>
        <w:t>m2:TNS</w:t>
      </w:r>
      <w:r w:rsidRPr="00856CA2">
        <w:rPr>
          <w:color w:val="0000FF"/>
        </w:rPr>
        <w:t>&gt;</w:t>
      </w:r>
      <w:r w:rsidRPr="00856CA2">
        <w:t xml:space="preserve"> </w:t>
      </w:r>
    </w:p>
    <w:p w14:paraId="44DFD548"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14:paraId="5A060585" w14:textId="77777777" w:rsidR="0053562E" w:rsidRPr="00856CA2" w:rsidRDefault="0053562E" w:rsidP="0053562E">
      <w:pPr>
        <w:ind w:hanging="480"/>
      </w:pPr>
      <w:hyperlink r:id="rId1683" w:history="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14:paraId="340E9B6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14:paraId="2F6CA15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00004</w:t>
      </w:r>
      <w:r w:rsidRPr="00856CA2">
        <w:rPr>
          <w:color w:val="0000FF"/>
        </w:rPr>
        <w:t>&lt;/</w:t>
      </w:r>
      <w:r w:rsidRPr="00856CA2">
        <w:rPr>
          <w:color w:val="990000"/>
        </w:rPr>
        <w:t>m2:LNUM</w:t>
      </w:r>
      <w:r w:rsidRPr="00856CA2">
        <w:rPr>
          <w:color w:val="0000FF"/>
        </w:rPr>
        <w:t>&gt;</w:t>
      </w:r>
      <w:r w:rsidRPr="00856CA2">
        <w:t xml:space="preserve"> </w:t>
      </w:r>
    </w:p>
    <w:p w14:paraId="7575BDF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9042618014</w:t>
      </w:r>
      <w:r w:rsidRPr="00856CA2">
        <w:rPr>
          <w:color w:val="0000FF"/>
        </w:rPr>
        <w:t>&lt;/</w:t>
      </w:r>
      <w:r w:rsidRPr="00856CA2">
        <w:rPr>
          <w:color w:val="990000"/>
        </w:rPr>
        <w:t>m2:TNS</w:t>
      </w:r>
      <w:r w:rsidRPr="00856CA2">
        <w:rPr>
          <w:color w:val="0000FF"/>
        </w:rPr>
        <w:t>&gt;</w:t>
      </w:r>
      <w:r w:rsidRPr="00856CA2">
        <w:t xml:space="preserve"> </w:t>
      </w:r>
    </w:p>
    <w:p w14:paraId="4106DF77"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14:paraId="3FB7AD93"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m2:FIRM_ORDER_NOTIFICATION</w:t>
      </w:r>
      <w:r w:rsidRPr="00856CA2">
        <w:rPr>
          <w:color w:val="0000FF"/>
        </w:rPr>
        <w:t>&gt;</w:t>
      </w:r>
    </w:p>
    <w:p w14:paraId="048AB5F9"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m2:NOTIFICATION</w:t>
      </w:r>
      <w:r w:rsidRPr="00856CA2">
        <w:rPr>
          <w:color w:val="0000FF"/>
        </w:rPr>
        <w:t>&gt;</w:t>
      </w:r>
    </w:p>
    <w:p w14:paraId="5873D59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m2:LSR_RESP</w:t>
      </w:r>
      <w:r w:rsidRPr="00856CA2">
        <w:rPr>
          <w:color w:val="0000FF"/>
        </w:rPr>
        <w:t>&gt;</w:t>
      </w:r>
    </w:p>
    <w:p w14:paraId="6ED4F9C8"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m1:ATT_LSR_ORD_RSP</w:t>
      </w:r>
      <w:r w:rsidRPr="00856CA2">
        <w:rPr>
          <w:color w:val="0000FF"/>
        </w:rPr>
        <w:t>&gt;</w:t>
      </w:r>
    </w:p>
    <w:p w14:paraId="7B7F7340" w14:textId="77777777" w:rsidR="0053562E" w:rsidRDefault="0053562E" w:rsidP="006511A3">
      <w:pPr>
        <w:pStyle w:val="BodyText"/>
        <w:rPr>
          <w:b w:val="0"/>
          <w:color w:val="auto"/>
          <w:sz w:val="24"/>
          <w:szCs w:val="24"/>
        </w:rPr>
      </w:pPr>
    </w:p>
    <w:p w14:paraId="6375595B" w14:textId="77777777" w:rsidR="00B752E4" w:rsidRPr="006511A3" w:rsidRDefault="00586CA3" w:rsidP="006511A3">
      <w:pPr>
        <w:pStyle w:val="BodyText"/>
        <w:rPr>
          <w:rFonts w:ascii="Arial" w:hAnsi="Arial" w:cs="Arial"/>
          <w:bCs/>
          <w:color w:val="auto"/>
          <w:sz w:val="24"/>
          <w:szCs w:val="24"/>
        </w:rPr>
      </w:pPr>
      <w:r>
        <w:rPr>
          <w:b w:val="0"/>
          <w:color w:val="auto"/>
          <w:sz w:val="24"/>
          <w:szCs w:val="24"/>
        </w:rPr>
        <w:br w:type="page"/>
      </w:r>
      <w:r w:rsidR="00B752E4" w:rsidRPr="006511A3">
        <w:rPr>
          <w:rFonts w:ascii="Arial" w:hAnsi="Arial" w:cs="Arial"/>
          <w:color w:val="auto"/>
          <w:sz w:val="24"/>
          <w:szCs w:val="24"/>
        </w:rPr>
        <w:t>TEST CASE M067: Scenario Description: (Act=V) Conversion to a new account, add some features and not migrate the hunting.  LNA=V;  Retain listings as-is (ELT=A)</w:t>
      </w:r>
    </w:p>
    <w:p w14:paraId="27F1E2AF" w14:textId="77777777" w:rsidR="00B752E4" w:rsidRDefault="00B752E4">
      <w:pPr>
        <w:rPr>
          <w:rFonts w:ascii="Arial" w:hAnsi="Arial" w:cs="Arial"/>
          <w:b/>
          <w:bCs/>
        </w:rPr>
      </w:pPr>
      <w:r w:rsidRPr="006511A3">
        <w:rPr>
          <w:rFonts w:ascii="Arial" w:hAnsi="Arial" w:cs="Arial"/>
          <w:b/>
          <w:bCs/>
        </w:rPr>
        <w:t>Type of Account:  Business/Multi-line</w:t>
      </w:r>
    </w:p>
    <w:p w14:paraId="05921943" w14:textId="77777777" w:rsidR="00BC23B4" w:rsidRPr="006511A3" w:rsidRDefault="00BC23B4">
      <w:pPr>
        <w:rPr>
          <w:rFonts w:ascii="Arial" w:hAnsi="Arial" w:cs="Arial"/>
          <w:b/>
          <w:bCs/>
        </w:rPr>
      </w:pPr>
    </w:p>
    <w:p w14:paraId="50DFCFF8" w14:textId="77777777" w:rsidR="00B752E4" w:rsidRPr="00BC23B4" w:rsidRDefault="00B752E4">
      <w:pPr>
        <w:rPr>
          <w:rFonts w:ascii="Arial" w:hAnsi="Arial" w:cs="Arial"/>
        </w:rPr>
      </w:pPr>
    </w:p>
    <w:tbl>
      <w:tblPr>
        <w:tblW w:w="8984"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410"/>
        <w:gridCol w:w="2414"/>
      </w:tblGrid>
      <w:tr w:rsidR="00B752E4" w:rsidRPr="00BC23B4" w14:paraId="13A18A4F" w14:textId="77777777" w:rsidTr="00BC23B4">
        <w:trPr>
          <w:tblHeader/>
        </w:trPr>
        <w:tc>
          <w:tcPr>
            <w:tcW w:w="2160" w:type="dxa"/>
            <w:tcBorders>
              <w:top w:val="single" w:sz="6" w:space="0" w:color="auto"/>
              <w:left w:val="single" w:sz="6" w:space="0" w:color="auto"/>
              <w:bottom w:val="single" w:sz="6" w:space="0" w:color="auto"/>
              <w:right w:val="single" w:sz="6" w:space="0" w:color="auto"/>
            </w:tcBorders>
          </w:tcPr>
          <w:p w14:paraId="353A3283" w14:textId="77777777" w:rsidR="00B752E4" w:rsidRPr="00BC23B4" w:rsidRDefault="00B752E4" w:rsidP="00BC23B4">
            <w:pPr>
              <w:jc w:val="center"/>
              <w:rPr>
                <w:rFonts w:ascii="Arial" w:hAnsi="Arial" w:cs="Arial"/>
                <w:b/>
                <w:bCs/>
              </w:rPr>
            </w:pPr>
            <w:r w:rsidRPr="00BC23B4">
              <w:rPr>
                <w:rFonts w:ascii="Arial" w:hAnsi="Arial" w:cs="Arial"/>
                <w:b/>
                <w:bCs/>
              </w:rPr>
              <w:t>FIELDS</w:t>
            </w:r>
          </w:p>
        </w:tc>
        <w:tc>
          <w:tcPr>
            <w:tcW w:w="4410" w:type="dxa"/>
            <w:tcBorders>
              <w:top w:val="single" w:sz="6" w:space="0" w:color="auto"/>
              <w:left w:val="single" w:sz="6" w:space="0" w:color="auto"/>
              <w:bottom w:val="single" w:sz="6" w:space="0" w:color="auto"/>
              <w:right w:val="single" w:sz="6" w:space="0" w:color="auto"/>
            </w:tcBorders>
          </w:tcPr>
          <w:p w14:paraId="14B0A821" w14:textId="77777777" w:rsidR="00B752E4" w:rsidRPr="00BC23B4" w:rsidRDefault="00B752E4">
            <w:pPr>
              <w:jc w:val="center"/>
              <w:rPr>
                <w:rFonts w:ascii="Arial" w:hAnsi="Arial" w:cs="Arial"/>
                <w:b/>
                <w:bCs/>
              </w:rPr>
            </w:pPr>
            <w:r w:rsidRPr="00BC23B4">
              <w:rPr>
                <w:rFonts w:ascii="Arial" w:hAnsi="Arial" w:cs="Arial"/>
                <w:b/>
                <w:bCs/>
              </w:rPr>
              <w:t>FIELD DESCRIPTION</w:t>
            </w:r>
          </w:p>
        </w:tc>
        <w:tc>
          <w:tcPr>
            <w:tcW w:w="2414" w:type="dxa"/>
            <w:tcBorders>
              <w:top w:val="single" w:sz="6" w:space="0" w:color="auto"/>
              <w:left w:val="single" w:sz="6" w:space="0" w:color="auto"/>
              <w:bottom w:val="single" w:sz="6" w:space="0" w:color="auto"/>
              <w:right w:val="single" w:sz="6" w:space="0" w:color="auto"/>
            </w:tcBorders>
          </w:tcPr>
          <w:p w14:paraId="582EB9FA" w14:textId="77777777" w:rsidR="00B752E4" w:rsidRPr="00BC23B4" w:rsidRDefault="00B752E4">
            <w:pPr>
              <w:jc w:val="center"/>
              <w:rPr>
                <w:rFonts w:ascii="Arial" w:hAnsi="Arial" w:cs="Arial"/>
                <w:b/>
                <w:bCs/>
                <w:iCs/>
              </w:rPr>
            </w:pPr>
            <w:r w:rsidRPr="00BC23B4">
              <w:rPr>
                <w:rFonts w:ascii="Arial" w:hAnsi="Arial" w:cs="Arial"/>
                <w:b/>
                <w:bCs/>
                <w:iCs/>
              </w:rPr>
              <w:t>INPUT</w:t>
            </w:r>
          </w:p>
        </w:tc>
      </w:tr>
      <w:tr w:rsidR="00B752E4" w:rsidRPr="00BC23B4" w14:paraId="3A78E8C9"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3743AE0D"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208D958D"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874C79" w14:textId="77777777" w:rsidR="00B752E4" w:rsidRPr="00BC23B4" w:rsidRDefault="00B752E4">
            <w:pPr>
              <w:pStyle w:val="Heading4"/>
              <w:rPr>
                <w:rFonts w:cs="Arial"/>
                <w:b/>
                <w:i w:val="0"/>
                <w:iCs w:val="0"/>
              </w:rPr>
            </w:pPr>
            <w:r w:rsidRPr="00BC23B4">
              <w:rPr>
                <w:rFonts w:cs="Arial"/>
                <w:b/>
                <w:i w:val="0"/>
                <w:iCs w:val="0"/>
              </w:rPr>
              <w:t>Administrative Section</w:t>
            </w:r>
          </w:p>
        </w:tc>
      </w:tr>
      <w:tr w:rsidR="00B752E4" w:rsidRPr="00BC23B4" w14:paraId="64A9F30B"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72AF02A9" w14:textId="77777777" w:rsidR="00B752E4" w:rsidRPr="00BC23B4" w:rsidRDefault="00B752E4">
            <w:pPr>
              <w:pStyle w:val="FormData0"/>
              <w:rPr>
                <w:b/>
                <w:color w:val="auto"/>
                <w:szCs w:val="24"/>
              </w:rPr>
            </w:pPr>
            <w:r w:rsidRPr="00BC23B4">
              <w:rPr>
                <w:b/>
                <w:color w:val="auto"/>
                <w:szCs w:val="24"/>
              </w:rPr>
              <w:t>CCNA</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F05EF54" w14:textId="77777777" w:rsidR="00B752E4" w:rsidRPr="00BC23B4" w:rsidRDefault="00B752E4">
            <w:pPr>
              <w:pStyle w:val="FormData0"/>
              <w:rPr>
                <w:b/>
                <w:color w:val="auto"/>
                <w:szCs w:val="24"/>
              </w:rPr>
            </w:pPr>
            <w:r w:rsidRPr="00BC23B4">
              <w:rPr>
                <w:b/>
                <w:color w:val="auto"/>
                <w:szCs w:val="24"/>
              </w:rPr>
              <w:t>Customer Carrier Name Abbreviation</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1BB2C93" w14:textId="77777777" w:rsidR="00B752E4" w:rsidRPr="00BC23B4" w:rsidRDefault="00B752E4">
            <w:pPr>
              <w:pStyle w:val="FormData0"/>
              <w:rPr>
                <w:b/>
                <w:color w:val="auto"/>
                <w:szCs w:val="24"/>
              </w:rPr>
            </w:pPr>
            <w:r w:rsidRPr="00BC23B4">
              <w:rPr>
                <w:b/>
                <w:color w:val="auto"/>
                <w:szCs w:val="24"/>
              </w:rPr>
              <w:t>ZXL</w:t>
            </w:r>
          </w:p>
        </w:tc>
      </w:tr>
      <w:tr w:rsidR="00B752E4" w:rsidRPr="00BC23B4" w14:paraId="469AB0B1" w14:textId="77777777" w:rsidTr="00BC23B4">
        <w:tc>
          <w:tcPr>
            <w:tcW w:w="2160" w:type="dxa"/>
            <w:tcBorders>
              <w:top w:val="single" w:sz="6" w:space="0" w:color="auto"/>
              <w:left w:val="single" w:sz="6" w:space="0" w:color="auto"/>
              <w:bottom w:val="single" w:sz="6" w:space="0" w:color="auto"/>
              <w:right w:val="single" w:sz="6" w:space="0" w:color="auto"/>
            </w:tcBorders>
          </w:tcPr>
          <w:p w14:paraId="66DDDF8F" w14:textId="77777777" w:rsidR="00B752E4" w:rsidRPr="00BC23B4" w:rsidRDefault="00B752E4">
            <w:pPr>
              <w:pStyle w:val="FormData0"/>
              <w:rPr>
                <w:b/>
                <w:color w:val="auto"/>
                <w:szCs w:val="24"/>
              </w:rPr>
            </w:pPr>
            <w:r w:rsidRPr="00BC23B4">
              <w:rPr>
                <w:b/>
                <w:color w:val="auto"/>
                <w:szCs w:val="24"/>
              </w:rPr>
              <w:t>PON</w:t>
            </w:r>
          </w:p>
        </w:tc>
        <w:tc>
          <w:tcPr>
            <w:tcW w:w="4410" w:type="dxa"/>
            <w:tcBorders>
              <w:top w:val="single" w:sz="6" w:space="0" w:color="auto"/>
              <w:left w:val="single" w:sz="6" w:space="0" w:color="auto"/>
              <w:bottom w:val="single" w:sz="6" w:space="0" w:color="auto"/>
              <w:right w:val="single" w:sz="6" w:space="0" w:color="auto"/>
            </w:tcBorders>
          </w:tcPr>
          <w:p w14:paraId="68D666BC" w14:textId="77777777" w:rsidR="00B752E4" w:rsidRPr="00BC23B4" w:rsidRDefault="00B752E4">
            <w:pPr>
              <w:pStyle w:val="FormData0"/>
              <w:rPr>
                <w:b/>
                <w:color w:val="auto"/>
                <w:szCs w:val="24"/>
              </w:rPr>
            </w:pPr>
            <w:r w:rsidRPr="00BC23B4">
              <w:rPr>
                <w:b/>
                <w:color w:val="auto"/>
                <w:szCs w:val="24"/>
              </w:rPr>
              <w:t>Purchase Order Number</w:t>
            </w:r>
          </w:p>
        </w:tc>
        <w:tc>
          <w:tcPr>
            <w:tcW w:w="2414" w:type="dxa"/>
            <w:tcBorders>
              <w:top w:val="single" w:sz="6" w:space="0" w:color="auto"/>
              <w:left w:val="single" w:sz="6" w:space="0" w:color="auto"/>
              <w:bottom w:val="single" w:sz="6" w:space="0" w:color="auto"/>
              <w:right w:val="single" w:sz="6" w:space="0" w:color="auto"/>
            </w:tcBorders>
          </w:tcPr>
          <w:p w14:paraId="043028D2" w14:textId="77777777" w:rsidR="00B752E4" w:rsidRPr="00BC23B4" w:rsidRDefault="00B752E4">
            <w:pPr>
              <w:pStyle w:val="FormData0"/>
              <w:rPr>
                <w:b/>
                <w:color w:val="auto"/>
                <w:szCs w:val="24"/>
              </w:rPr>
            </w:pPr>
            <w:r w:rsidRPr="00BC23B4">
              <w:rPr>
                <w:b/>
                <w:color w:val="auto"/>
                <w:szCs w:val="24"/>
              </w:rPr>
              <w:t>M67</w:t>
            </w:r>
          </w:p>
        </w:tc>
      </w:tr>
      <w:tr w:rsidR="00B752E4" w:rsidRPr="00BC23B4" w14:paraId="2DB26F96" w14:textId="77777777" w:rsidTr="00BC23B4">
        <w:tc>
          <w:tcPr>
            <w:tcW w:w="2160" w:type="dxa"/>
            <w:tcBorders>
              <w:top w:val="single" w:sz="6" w:space="0" w:color="auto"/>
              <w:left w:val="single" w:sz="6" w:space="0" w:color="auto"/>
              <w:bottom w:val="single" w:sz="6" w:space="0" w:color="auto"/>
              <w:right w:val="single" w:sz="6" w:space="0" w:color="auto"/>
            </w:tcBorders>
          </w:tcPr>
          <w:p w14:paraId="37795D2E" w14:textId="77777777" w:rsidR="00B752E4" w:rsidRPr="00BC23B4" w:rsidRDefault="00B752E4">
            <w:pPr>
              <w:pStyle w:val="FormData0"/>
              <w:rPr>
                <w:b/>
                <w:color w:val="auto"/>
                <w:szCs w:val="24"/>
              </w:rPr>
            </w:pPr>
            <w:r w:rsidRPr="00BC23B4">
              <w:rPr>
                <w:b/>
                <w:color w:val="auto"/>
                <w:szCs w:val="24"/>
              </w:rPr>
              <w:t>ATN</w:t>
            </w:r>
          </w:p>
        </w:tc>
        <w:tc>
          <w:tcPr>
            <w:tcW w:w="4410" w:type="dxa"/>
            <w:tcBorders>
              <w:top w:val="single" w:sz="6" w:space="0" w:color="auto"/>
              <w:left w:val="single" w:sz="6" w:space="0" w:color="auto"/>
              <w:bottom w:val="single" w:sz="6" w:space="0" w:color="auto"/>
              <w:right w:val="single" w:sz="6" w:space="0" w:color="auto"/>
            </w:tcBorders>
          </w:tcPr>
          <w:p w14:paraId="45F8703F" w14:textId="77777777" w:rsidR="00B752E4" w:rsidRPr="00BC23B4" w:rsidRDefault="00B752E4">
            <w:pPr>
              <w:pStyle w:val="FormData0"/>
              <w:rPr>
                <w:b/>
                <w:color w:val="auto"/>
                <w:szCs w:val="24"/>
              </w:rPr>
            </w:pPr>
            <w:r w:rsidRPr="00BC23B4">
              <w:rPr>
                <w:b/>
                <w:color w:val="auto"/>
                <w:szCs w:val="24"/>
              </w:rPr>
              <w:t>Account Telephone Number</w:t>
            </w:r>
          </w:p>
        </w:tc>
        <w:tc>
          <w:tcPr>
            <w:tcW w:w="2414" w:type="dxa"/>
            <w:tcBorders>
              <w:top w:val="single" w:sz="6" w:space="0" w:color="auto"/>
              <w:left w:val="single" w:sz="6" w:space="0" w:color="auto"/>
              <w:bottom w:val="single" w:sz="6" w:space="0" w:color="auto"/>
              <w:right w:val="single" w:sz="6" w:space="0" w:color="auto"/>
            </w:tcBorders>
          </w:tcPr>
          <w:p w14:paraId="66F7061D" w14:textId="77777777" w:rsidR="00B752E4" w:rsidRPr="00BC23B4" w:rsidRDefault="00B752E4">
            <w:pPr>
              <w:pStyle w:val="FormData0"/>
              <w:rPr>
                <w:b/>
                <w:color w:val="auto"/>
                <w:szCs w:val="24"/>
              </w:rPr>
            </w:pPr>
            <w:r w:rsidRPr="00BC23B4">
              <w:rPr>
                <w:b/>
                <w:color w:val="auto"/>
                <w:szCs w:val="24"/>
              </w:rPr>
              <w:t>9042613408</w:t>
            </w:r>
          </w:p>
        </w:tc>
      </w:tr>
      <w:tr w:rsidR="00B752E4" w:rsidRPr="00BC23B4" w14:paraId="314664FB" w14:textId="77777777" w:rsidTr="00BC23B4">
        <w:tc>
          <w:tcPr>
            <w:tcW w:w="2160" w:type="dxa"/>
            <w:tcBorders>
              <w:top w:val="single" w:sz="6" w:space="0" w:color="auto"/>
              <w:left w:val="single" w:sz="6" w:space="0" w:color="auto"/>
              <w:bottom w:val="single" w:sz="6" w:space="0" w:color="auto"/>
              <w:right w:val="single" w:sz="6" w:space="0" w:color="auto"/>
            </w:tcBorders>
          </w:tcPr>
          <w:p w14:paraId="316F9A4B" w14:textId="77777777" w:rsidR="00B752E4" w:rsidRPr="00BC23B4" w:rsidRDefault="00B752E4">
            <w:pPr>
              <w:pStyle w:val="FormData0"/>
              <w:rPr>
                <w:b/>
                <w:color w:val="auto"/>
                <w:szCs w:val="24"/>
              </w:rPr>
            </w:pPr>
            <w:r w:rsidRPr="00BC23B4">
              <w:rPr>
                <w:b/>
                <w:color w:val="auto"/>
                <w:szCs w:val="24"/>
              </w:rPr>
              <w:t>PROJECT</w:t>
            </w:r>
          </w:p>
        </w:tc>
        <w:tc>
          <w:tcPr>
            <w:tcW w:w="4410" w:type="dxa"/>
            <w:tcBorders>
              <w:top w:val="single" w:sz="6" w:space="0" w:color="auto"/>
              <w:left w:val="single" w:sz="6" w:space="0" w:color="auto"/>
              <w:bottom w:val="single" w:sz="6" w:space="0" w:color="auto"/>
              <w:right w:val="single" w:sz="6" w:space="0" w:color="auto"/>
            </w:tcBorders>
          </w:tcPr>
          <w:p w14:paraId="217F100E" w14:textId="77777777" w:rsidR="00B752E4" w:rsidRPr="00BC23B4" w:rsidRDefault="00B752E4">
            <w:pPr>
              <w:pStyle w:val="FormData0"/>
              <w:rPr>
                <w:b/>
                <w:color w:val="auto"/>
                <w:szCs w:val="24"/>
              </w:rPr>
            </w:pPr>
            <w:r w:rsidRPr="00BC23B4">
              <w:rPr>
                <w:b/>
                <w:color w:val="auto"/>
                <w:szCs w:val="24"/>
              </w:rPr>
              <w:t>Project</w:t>
            </w:r>
          </w:p>
        </w:tc>
        <w:tc>
          <w:tcPr>
            <w:tcW w:w="2414" w:type="dxa"/>
            <w:tcBorders>
              <w:top w:val="single" w:sz="6" w:space="0" w:color="auto"/>
              <w:left w:val="single" w:sz="6" w:space="0" w:color="auto"/>
              <w:bottom w:val="single" w:sz="6" w:space="0" w:color="auto"/>
              <w:right w:val="single" w:sz="6" w:space="0" w:color="auto"/>
            </w:tcBorders>
          </w:tcPr>
          <w:p w14:paraId="2297B6A4" w14:textId="77777777" w:rsidR="00B752E4" w:rsidRPr="00BC23B4" w:rsidRDefault="00B752E4">
            <w:pPr>
              <w:pStyle w:val="FormData0"/>
              <w:rPr>
                <w:b/>
                <w:color w:val="auto"/>
                <w:szCs w:val="24"/>
              </w:rPr>
            </w:pPr>
            <w:r w:rsidRPr="00BC23B4">
              <w:rPr>
                <w:b/>
                <w:color w:val="auto"/>
                <w:szCs w:val="24"/>
              </w:rPr>
              <w:t>CAVENOBILL</w:t>
            </w:r>
          </w:p>
        </w:tc>
      </w:tr>
      <w:tr w:rsidR="00B752E4" w:rsidRPr="00BC23B4" w14:paraId="1F9499C3" w14:textId="77777777" w:rsidTr="00BC23B4">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49CBBE2" w14:textId="77777777" w:rsidR="00B752E4" w:rsidRPr="00BC23B4" w:rsidRDefault="00B752E4">
            <w:pPr>
              <w:pStyle w:val="FormData0"/>
              <w:rPr>
                <w:b/>
                <w:color w:val="auto"/>
                <w:szCs w:val="24"/>
              </w:rPr>
            </w:pPr>
            <w:r w:rsidRPr="00BC23B4">
              <w:rPr>
                <w:b/>
                <w:color w:val="auto"/>
                <w:szCs w:val="24"/>
              </w:rPr>
              <w:t>SC</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BE0D0FA" w14:textId="77777777" w:rsidR="00B752E4" w:rsidRPr="00BC23B4" w:rsidRDefault="00B752E4">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3ABDD4AC" w14:textId="77777777" w:rsidR="00B752E4" w:rsidRPr="00BC23B4" w:rsidRDefault="00B752E4">
            <w:pPr>
              <w:pStyle w:val="FormData0"/>
              <w:rPr>
                <w:b/>
                <w:color w:val="auto"/>
                <w:szCs w:val="24"/>
              </w:rPr>
            </w:pPr>
            <w:r w:rsidRPr="00BC23B4">
              <w:rPr>
                <w:b/>
                <w:color w:val="auto"/>
                <w:szCs w:val="24"/>
              </w:rPr>
              <w:t>LCSC</w:t>
            </w:r>
          </w:p>
        </w:tc>
      </w:tr>
      <w:tr w:rsidR="00B752E4" w:rsidRPr="00BC23B4" w14:paraId="0C153C6F"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22DB8810" w14:textId="77777777" w:rsidR="00B752E4" w:rsidRPr="00BC23B4" w:rsidRDefault="00B752E4">
            <w:pPr>
              <w:pStyle w:val="FormData0"/>
              <w:rPr>
                <w:b/>
                <w:color w:val="auto"/>
                <w:szCs w:val="24"/>
              </w:rPr>
            </w:pPr>
            <w:r w:rsidRPr="00BC23B4">
              <w:rPr>
                <w:b/>
                <w:color w:val="auto"/>
                <w:szCs w:val="24"/>
              </w:rPr>
              <w:t>D/TSent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AFF8675" w14:textId="77777777" w:rsidR="00B752E4" w:rsidRPr="00BC23B4" w:rsidRDefault="00B752E4">
            <w:pPr>
              <w:pStyle w:val="FormData0"/>
              <w:rPr>
                <w:b/>
                <w:color w:val="auto"/>
                <w:szCs w:val="24"/>
              </w:rPr>
            </w:pPr>
            <w:r w:rsidRPr="00BC23B4">
              <w:rPr>
                <w:b/>
                <w:color w:val="auto"/>
                <w:szCs w:val="24"/>
              </w:rPr>
              <w:t>Date &amp; Time Sent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7D61CA2" w14:textId="77777777" w:rsidR="00B752E4" w:rsidRPr="00BC23B4" w:rsidRDefault="00B752E4">
            <w:pPr>
              <w:pStyle w:val="FormData0"/>
              <w:rPr>
                <w:b/>
                <w:color w:val="auto"/>
                <w:szCs w:val="24"/>
              </w:rPr>
            </w:pPr>
            <w:r w:rsidRPr="00BC23B4">
              <w:rPr>
                <w:b/>
                <w:color w:val="auto"/>
                <w:szCs w:val="24"/>
              </w:rPr>
              <w:t>20030407</w:t>
            </w:r>
          </w:p>
        </w:tc>
      </w:tr>
      <w:tr w:rsidR="00B752E4" w:rsidRPr="00BC23B4" w14:paraId="77DC9320" w14:textId="77777777" w:rsidTr="00BC23B4">
        <w:tc>
          <w:tcPr>
            <w:tcW w:w="2160" w:type="dxa"/>
            <w:tcBorders>
              <w:top w:val="single" w:sz="6" w:space="0" w:color="auto"/>
              <w:left w:val="single" w:sz="6" w:space="0" w:color="auto"/>
              <w:bottom w:val="single" w:sz="6" w:space="0" w:color="auto"/>
              <w:right w:val="single" w:sz="6" w:space="0" w:color="auto"/>
            </w:tcBorders>
          </w:tcPr>
          <w:p w14:paraId="25BC300A" w14:textId="77777777" w:rsidR="00B752E4" w:rsidRPr="00BC23B4" w:rsidRDefault="00B752E4">
            <w:pPr>
              <w:pStyle w:val="FormData0"/>
              <w:rPr>
                <w:b/>
                <w:color w:val="auto"/>
                <w:szCs w:val="24"/>
              </w:rPr>
            </w:pPr>
            <w:r w:rsidRPr="00BC23B4">
              <w:rPr>
                <w:b/>
                <w:color w:val="auto"/>
                <w:szCs w:val="24"/>
              </w:rPr>
              <w:t>DDD</w:t>
            </w:r>
          </w:p>
        </w:tc>
        <w:tc>
          <w:tcPr>
            <w:tcW w:w="4410" w:type="dxa"/>
            <w:tcBorders>
              <w:top w:val="single" w:sz="6" w:space="0" w:color="auto"/>
              <w:left w:val="single" w:sz="6" w:space="0" w:color="auto"/>
              <w:bottom w:val="single" w:sz="6" w:space="0" w:color="auto"/>
              <w:right w:val="single" w:sz="6" w:space="0" w:color="auto"/>
            </w:tcBorders>
          </w:tcPr>
          <w:p w14:paraId="3F8BAE93" w14:textId="77777777" w:rsidR="00B752E4" w:rsidRPr="00BC23B4" w:rsidRDefault="00B752E4">
            <w:pPr>
              <w:pStyle w:val="FormData0"/>
              <w:rPr>
                <w:b/>
                <w:color w:val="auto"/>
                <w:szCs w:val="24"/>
              </w:rPr>
            </w:pPr>
            <w:r w:rsidRPr="00BC23B4">
              <w:rPr>
                <w:b/>
                <w:color w:val="auto"/>
                <w:szCs w:val="24"/>
              </w:rPr>
              <w:t>Desired Due Date</w:t>
            </w:r>
          </w:p>
        </w:tc>
        <w:tc>
          <w:tcPr>
            <w:tcW w:w="2414" w:type="dxa"/>
            <w:tcBorders>
              <w:top w:val="single" w:sz="6" w:space="0" w:color="auto"/>
              <w:left w:val="single" w:sz="6" w:space="0" w:color="auto"/>
              <w:bottom w:val="single" w:sz="6" w:space="0" w:color="auto"/>
              <w:right w:val="single" w:sz="6" w:space="0" w:color="auto"/>
            </w:tcBorders>
          </w:tcPr>
          <w:p w14:paraId="6CB5070E" w14:textId="77777777" w:rsidR="00B752E4" w:rsidRPr="00BC23B4" w:rsidRDefault="00B752E4">
            <w:pPr>
              <w:pStyle w:val="FormData0"/>
              <w:rPr>
                <w:b/>
                <w:color w:val="auto"/>
                <w:szCs w:val="24"/>
              </w:rPr>
            </w:pPr>
            <w:r w:rsidRPr="00BC23B4">
              <w:rPr>
                <w:b/>
                <w:color w:val="auto"/>
                <w:szCs w:val="24"/>
              </w:rPr>
              <w:t>20030428</w:t>
            </w:r>
          </w:p>
        </w:tc>
      </w:tr>
      <w:tr w:rsidR="00B752E4" w:rsidRPr="00BC23B4" w14:paraId="66CE97E8" w14:textId="77777777" w:rsidTr="00BC23B4">
        <w:tc>
          <w:tcPr>
            <w:tcW w:w="2160" w:type="dxa"/>
            <w:tcBorders>
              <w:top w:val="single" w:sz="6" w:space="0" w:color="auto"/>
              <w:left w:val="single" w:sz="6" w:space="0" w:color="auto"/>
              <w:bottom w:val="single" w:sz="6" w:space="0" w:color="auto"/>
              <w:right w:val="single" w:sz="6" w:space="0" w:color="auto"/>
            </w:tcBorders>
          </w:tcPr>
          <w:p w14:paraId="64053A51" w14:textId="77777777" w:rsidR="00B752E4" w:rsidRPr="00BC23B4" w:rsidRDefault="00B752E4">
            <w:pPr>
              <w:pStyle w:val="FormData0"/>
              <w:rPr>
                <w:b/>
                <w:color w:val="auto"/>
                <w:szCs w:val="24"/>
              </w:rPr>
            </w:pPr>
            <w:r w:rsidRPr="00BC23B4">
              <w:rPr>
                <w:b/>
                <w:color w:val="auto"/>
                <w:szCs w:val="24"/>
              </w:rPr>
              <w:t>REQTYP</w:t>
            </w:r>
          </w:p>
        </w:tc>
        <w:tc>
          <w:tcPr>
            <w:tcW w:w="4410" w:type="dxa"/>
            <w:tcBorders>
              <w:top w:val="single" w:sz="6" w:space="0" w:color="auto"/>
              <w:left w:val="single" w:sz="6" w:space="0" w:color="auto"/>
              <w:bottom w:val="single" w:sz="6" w:space="0" w:color="auto"/>
              <w:right w:val="single" w:sz="6" w:space="0" w:color="auto"/>
            </w:tcBorders>
          </w:tcPr>
          <w:p w14:paraId="379B33D5" w14:textId="77777777" w:rsidR="00B752E4" w:rsidRPr="00BC23B4" w:rsidRDefault="00B752E4">
            <w:pPr>
              <w:pStyle w:val="FormData0"/>
              <w:rPr>
                <w:b/>
                <w:color w:val="auto"/>
                <w:szCs w:val="24"/>
              </w:rPr>
            </w:pPr>
            <w:r w:rsidRPr="00BC23B4">
              <w:rPr>
                <w:b/>
                <w:color w:val="auto"/>
                <w:szCs w:val="24"/>
              </w:rPr>
              <w:t>Request Type</w:t>
            </w:r>
          </w:p>
        </w:tc>
        <w:tc>
          <w:tcPr>
            <w:tcW w:w="2414" w:type="dxa"/>
            <w:tcBorders>
              <w:top w:val="single" w:sz="6" w:space="0" w:color="auto"/>
              <w:left w:val="single" w:sz="6" w:space="0" w:color="auto"/>
              <w:bottom w:val="single" w:sz="6" w:space="0" w:color="auto"/>
              <w:right w:val="single" w:sz="6" w:space="0" w:color="auto"/>
            </w:tcBorders>
          </w:tcPr>
          <w:p w14:paraId="58203643" w14:textId="77777777" w:rsidR="00B752E4" w:rsidRPr="00BC23B4" w:rsidRDefault="00B752E4">
            <w:pPr>
              <w:pStyle w:val="FormData0"/>
              <w:rPr>
                <w:b/>
                <w:color w:val="auto"/>
                <w:szCs w:val="24"/>
              </w:rPr>
            </w:pPr>
            <w:r w:rsidRPr="00BC23B4">
              <w:rPr>
                <w:b/>
                <w:color w:val="auto"/>
                <w:szCs w:val="24"/>
              </w:rPr>
              <w:t>MB</w:t>
            </w:r>
          </w:p>
        </w:tc>
      </w:tr>
      <w:tr w:rsidR="00B752E4" w:rsidRPr="00BC23B4" w14:paraId="54411169" w14:textId="77777777" w:rsidTr="00BC23B4">
        <w:tc>
          <w:tcPr>
            <w:tcW w:w="2160" w:type="dxa"/>
            <w:tcBorders>
              <w:top w:val="single" w:sz="6" w:space="0" w:color="auto"/>
              <w:left w:val="single" w:sz="6" w:space="0" w:color="auto"/>
              <w:bottom w:val="single" w:sz="6" w:space="0" w:color="auto"/>
              <w:right w:val="single" w:sz="6" w:space="0" w:color="auto"/>
            </w:tcBorders>
          </w:tcPr>
          <w:p w14:paraId="1EA68AE1" w14:textId="77777777" w:rsidR="00B752E4" w:rsidRPr="00BC23B4" w:rsidRDefault="00B752E4">
            <w:pPr>
              <w:pStyle w:val="FormData0"/>
              <w:rPr>
                <w:b/>
                <w:color w:val="auto"/>
                <w:szCs w:val="24"/>
              </w:rPr>
            </w:pPr>
            <w:r w:rsidRPr="00BC23B4">
              <w:rPr>
                <w:b/>
                <w:color w:val="auto"/>
                <w:szCs w:val="24"/>
              </w:rPr>
              <w:t>MI</w:t>
            </w:r>
          </w:p>
        </w:tc>
        <w:tc>
          <w:tcPr>
            <w:tcW w:w="4410" w:type="dxa"/>
            <w:tcBorders>
              <w:top w:val="single" w:sz="6" w:space="0" w:color="auto"/>
              <w:left w:val="single" w:sz="6" w:space="0" w:color="auto"/>
              <w:bottom w:val="single" w:sz="6" w:space="0" w:color="auto"/>
              <w:right w:val="single" w:sz="6" w:space="0" w:color="auto"/>
            </w:tcBorders>
          </w:tcPr>
          <w:p w14:paraId="762AAD48" w14:textId="77777777" w:rsidR="00B752E4" w:rsidRPr="00BC23B4" w:rsidRDefault="00B752E4">
            <w:pPr>
              <w:pStyle w:val="FormData0"/>
              <w:rPr>
                <w:b/>
                <w:color w:val="auto"/>
                <w:szCs w:val="24"/>
              </w:rPr>
            </w:pPr>
            <w:r w:rsidRPr="00BC23B4">
              <w:rPr>
                <w:b/>
                <w:color w:val="auto"/>
                <w:szCs w:val="24"/>
              </w:rPr>
              <w:t>Migration Indicator</w:t>
            </w:r>
          </w:p>
        </w:tc>
        <w:tc>
          <w:tcPr>
            <w:tcW w:w="2414" w:type="dxa"/>
            <w:tcBorders>
              <w:top w:val="single" w:sz="6" w:space="0" w:color="auto"/>
              <w:left w:val="single" w:sz="6" w:space="0" w:color="auto"/>
              <w:bottom w:val="single" w:sz="6" w:space="0" w:color="auto"/>
              <w:right w:val="single" w:sz="6" w:space="0" w:color="auto"/>
            </w:tcBorders>
          </w:tcPr>
          <w:p w14:paraId="5E46914D" w14:textId="77777777" w:rsidR="00B752E4" w:rsidRPr="00BC23B4" w:rsidRDefault="00B752E4">
            <w:pPr>
              <w:pStyle w:val="FormData0"/>
              <w:rPr>
                <w:b/>
                <w:color w:val="auto"/>
                <w:szCs w:val="24"/>
              </w:rPr>
            </w:pPr>
            <w:r w:rsidRPr="00BC23B4">
              <w:rPr>
                <w:b/>
                <w:color w:val="auto"/>
                <w:szCs w:val="24"/>
              </w:rPr>
              <w:t>C</w:t>
            </w:r>
          </w:p>
        </w:tc>
      </w:tr>
      <w:tr w:rsidR="00B752E4" w:rsidRPr="00BC23B4" w14:paraId="4E3D7376" w14:textId="77777777" w:rsidTr="00BC23B4">
        <w:tc>
          <w:tcPr>
            <w:tcW w:w="2160" w:type="dxa"/>
            <w:tcBorders>
              <w:top w:val="single" w:sz="6" w:space="0" w:color="auto"/>
              <w:left w:val="single" w:sz="6" w:space="0" w:color="auto"/>
              <w:bottom w:val="single" w:sz="6" w:space="0" w:color="auto"/>
              <w:right w:val="single" w:sz="6" w:space="0" w:color="auto"/>
            </w:tcBorders>
          </w:tcPr>
          <w:p w14:paraId="5F45CC33" w14:textId="77777777" w:rsidR="00B752E4" w:rsidRPr="00BC23B4" w:rsidRDefault="00B752E4">
            <w:pPr>
              <w:pStyle w:val="FormData0"/>
              <w:rPr>
                <w:b/>
                <w:color w:val="auto"/>
                <w:szCs w:val="24"/>
              </w:rPr>
            </w:pPr>
            <w:r w:rsidRPr="00BC23B4">
              <w:rPr>
                <w:b/>
                <w:color w:val="auto"/>
                <w:szCs w:val="24"/>
              </w:rPr>
              <w:t>ACT</w:t>
            </w:r>
          </w:p>
        </w:tc>
        <w:tc>
          <w:tcPr>
            <w:tcW w:w="4410" w:type="dxa"/>
            <w:tcBorders>
              <w:top w:val="single" w:sz="6" w:space="0" w:color="auto"/>
              <w:left w:val="single" w:sz="6" w:space="0" w:color="auto"/>
              <w:bottom w:val="single" w:sz="6" w:space="0" w:color="auto"/>
              <w:right w:val="single" w:sz="6" w:space="0" w:color="auto"/>
            </w:tcBorders>
          </w:tcPr>
          <w:p w14:paraId="13B79F51" w14:textId="77777777" w:rsidR="00B752E4" w:rsidRPr="00BC23B4" w:rsidRDefault="00B752E4">
            <w:pPr>
              <w:pStyle w:val="FormData0"/>
              <w:rPr>
                <w:b/>
                <w:color w:val="auto"/>
                <w:szCs w:val="24"/>
              </w:rPr>
            </w:pPr>
            <w:r w:rsidRPr="00BC23B4">
              <w:rPr>
                <w:b/>
                <w:color w:val="auto"/>
                <w:szCs w:val="24"/>
              </w:rPr>
              <w:t>Activity Type</w:t>
            </w:r>
          </w:p>
        </w:tc>
        <w:tc>
          <w:tcPr>
            <w:tcW w:w="2414" w:type="dxa"/>
            <w:tcBorders>
              <w:top w:val="single" w:sz="6" w:space="0" w:color="auto"/>
              <w:left w:val="single" w:sz="6" w:space="0" w:color="auto"/>
              <w:bottom w:val="single" w:sz="6" w:space="0" w:color="auto"/>
              <w:right w:val="single" w:sz="6" w:space="0" w:color="auto"/>
            </w:tcBorders>
          </w:tcPr>
          <w:p w14:paraId="0667914A" w14:textId="77777777" w:rsidR="00B752E4" w:rsidRPr="00BC23B4" w:rsidRDefault="00B752E4">
            <w:pPr>
              <w:pStyle w:val="FormData0"/>
              <w:rPr>
                <w:b/>
                <w:color w:val="auto"/>
                <w:szCs w:val="24"/>
              </w:rPr>
            </w:pPr>
            <w:r w:rsidRPr="00BC23B4">
              <w:rPr>
                <w:b/>
                <w:color w:val="auto"/>
                <w:szCs w:val="24"/>
              </w:rPr>
              <w:t>V</w:t>
            </w:r>
          </w:p>
        </w:tc>
      </w:tr>
      <w:tr w:rsidR="00B752E4" w:rsidRPr="00BC23B4" w14:paraId="1C5D059F" w14:textId="77777777" w:rsidTr="00BC23B4">
        <w:tc>
          <w:tcPr>
            <w:tcW w:w="2160" w:type="dxa"/>
            <w:tcBorders>
              <w:top w:val="single" w:sz="6" w:space="0" w:color="auto"/>
              <w:left w:val="single" w:sz="6" w:space="0" w:color="auto"/>
              <w:bottom w:val="single" w:sz="6" w:space="0" w:color="auto"/>
              <w:right w:val="single" w:sz="6" w:space="0" w:color="auto"/>
            </w:tcBorders>
          </w:tcPr>
          <w:p w14:paraId="26835CD2" w14:textId="77777777" w:rsidR="00B752E4" w:rsidRPr="00BC23B4" w:rsidRDefault="00B752E4">
            <w:pPr>
              <w:pStyle w:val="FormData0"/>
              <w:rPr>
                <w:b/>
                <w:color w:val="auto"/>
                <w:szCs w:val="24"/>
              </w:rPr>
            </w:pPr>
            <w:r w:rsidRPr="00BC23B4">
              <w:rPr>
                <w:b/>
                <w:color w:val="auto"/>
                <w:szCs w:val="24"/>
              </w:rPr>
              <w:t>CC</w:t>
            </w:r>
          </w:p>
        </w:tc>
        <w:tc>
          <w:tcPr>
            <w:tcW w:w="4410" w:type="dxa"/>
            <w:tcBorders>
              <w:top w:val="single" w:sz="6" w:space="0" w:color="auto"/>
              <w:left w:val="single" w:sz="6" w:space="0" w:color="auto"/>
              <w:bottom w:val="single" w:sz="6" w:space="0" w:color="auto"/>
              <w:right w:val="single" w:sz="6" w:space="0" w:color="auto"/>
            </w:tcBorders>
          </w:tcPr>
          <w:p w14:paraId="188CADCC" w14:textId="77777777" w:rsidR="00B752E4" w:rsidRPr="00BC23B4" w:rsidRDefault="00B752E4">
            <w:pPr>
              <w:pStyle w:val="FormData0"/>
              <w:rPr>
                <w:b/>
                <w:color w:val="auto"/>
                <w:szCs w:val="24"/>
              </w:rPr>
            </w:pPr>
            <w:r w:rsidRPr="00BC23B4">
              <w:rPr>
                <w:b/>
                <w:color w:val="auto"/>
                <w:szCs w:val="24"/>
              </w:rPr>
              <w:t>Company Code</w:t>
            </w:r>
          </w:p>
        </w:tc>
        <w:tc>
          <w:tcPr>
            <w:tcW w:w="2414" w:type="dxa"/>
            <w:tcBorders>
              <w:top w:val="single" w:sz="6" w:space="0" w:color="auto"/>
              <w:left w:val="single" w:sz="6" w:space="0" w:color="auto"/>
              <w:bottom w:val="single" w:sz="6" w:space="0" w:color="auto"/>
              <w:right w:val="single" w:sz="6" w:space="0" w:color="auto"/>
            </w:tcBorders>
          </w:tcPr>
          <w:p w14:paraId="67F425DA" w14:textId="77777777" w:rsidR="00B752E4" w:rsidRPr="00BC23B4" w:rsidRDefault="00B752E4">
            <w:pPr>
              <w:pStyle w:val="FormData0"/>
              <w:rPr>
                <w:b/>
                <w:color w:val="auto"/>
                <w:szCs w:val="24"/>
              </w:rPr>
            </w:pPr>
            <w:r w:rsidRPr="00BC23B4">
              <w:rPr>
                <w:b/>
                <w:color w:val="auto"/>
                <w:szCs w:val="24"/>
              </w:rPr>
              <w:t>9999</w:t>
            </w:r>
          </w:p>
        </w:tc>
      </w:tr>
      <w:tr w:rsidR="00B752E4" w:rsidRPr="00BC23B4" w14:paraId="2F85C7CC" w14:textId="77777777" w:rsidTr="00BC23B4">
        <w:tc>
          <w:tcPr>
            <w:tcW w:w="2160" w:type="dxa"/>
            <w:tcBorders>
              <w:top w:val="single" w:sz="6" w:space="0" w:color="auto"/>
              <w:left w:val="single" w:sz="6" w:space="0" w:color="auto"/>
              <w:bottom w:val="single" w:sz="6" w:space="0" w:color="auto"/>
              <w:right w:val="single" w:sz="6" w:space="0" w:color="auto"/>
            </w:tcBorders>
          </w:tcPr>
          <w:p w14:paraId="37AD6E0B" w14:textId="77777777" w:rsidR="00B752E4" w:rsidRPr="00BC23B4" w:rsidRDefault="00B752E4">
            <w:pPr>
              <w:pStyle w:val="FormData0"/>
              <w:rPr>
                <w:b/>
                <w:color w:val="auto"/>
                <w:szCs w:val="24"/>
              </w:rPr>
            </w:pPr>
            <w:r w:rsidRPr="00BC23B4">
              <w:rPr>
                <w:b/>
                <w:color w:val="auto"/>
                <w:szCs w:val="24"/>
              </w:rPr>
              <w:t>TOS</w:t>
            </w:r>
          </w:p>
        </w:tc>
        <w:tc>
          <w:tcPr>
            <w:tcW w:w="4410" w:type="dxa"/>
            <w:tcBorders>
              <w:top w:val="single" w:sz="6" w:space="0" w:color="auto"/>
              <w:left w:val="single" w:sz="6" w:space="0" w:color="auto"/>
              <w:bottom w:val="single" w:sz="6" w:space="0" w:color="auto"/>
              <w:right w:val="single" w:sz="6" w:space="0" w:color="auto"/>
            </w:tcBorders>
          </w:tcPr>
          <w:p w14:paraId="13636834" w14:textId="77777777" w:rsidR="00B752E4" w:rsidRPr="00BC23B4" w:rsidRDefault="00B752E4">
            <w:pPr>
              <w:pStyle w:val="FormData0"/>
              <w:rPr>
                <w:b/>
                <w:color w:val="auto"/>
                <w:szCs w:val="24"/>
              </w:rPr>
            </w:pPr>
            <w:r w:rsidRPr="00BC23B4">
              <w:rPr>
                <w:b/>
                <w:color w:val="auto"/>
                <w:szCs w:val="24"/>
              </w:rPr>
              <w:t>Type of Service</w:t>
            </w:r>
          </w:p>
        </w:tc>
        <w:tc>
          <w:tcPr>
            <w:tcW w:w="2414" w:type="dxa"/>
            <w:tcBorders>
              <w:top w:val="single" w:sz="6" w:space="0" w:color="auto"/>
              <w:left w:val="single" w:sz="6" w:space="0" w:color="auto"/>
              <w:bottom w:val="single" w:sz="6" w:space="0" w:color="auto"/>
              <w:right w:val="single" w:sz="6" w:space="0" w:color="auto"/>
            </w:tcBorders>
          </w:tcPr>
          <w:p w14:paraId="67A13BF3" w14:textId="77777777" w:rsidR="00B752E4" w:rsidRPr="00BC23B4" w:rsidRDefault="00B752E4">
            <w:pPr>
              <w:pStyle w:val="FormData0"/>
              <w:rPr>
                <w:b/>
                <w:color w:val="auto"/>
                <w:szCs w:val="24"/>
              </w:rPr>
            </w:pPr>
            <w:r w:rsidRPr="00BC23B4">
              <w:rPr>
                <w:b/>
                <w:color w:val="auto"/>
                <w:szCs w:val="24"/>
              </w:rPr>
              <w:t>1AM-</w:t>
            </w:r>
          </w:p>
        </w:tc>
      </w:tr>
      <w:tr w:rsidR="00B752E4" w:rsidRPr="00BC23B4" w14:paraId="1FB4CE09" w14:textId="77777777" w:rsidTr="00BC23B4">
        <w:tc>
          <w:tcPr>
            <w:tcW w:w="2160" w:type="dxa"/>
            <w:tcBorders>
              <w:top w:val="single" w:sz="6" w:space="0" w:color="auto"/>
              <w:left w:val="single" w:sz="6" w:space="0" w:color="auto"/>
              <w:bottom w:val="single" w:sz="6" w:space="0" w:color="auto"/>
              <w:right w:val="single" w:sz="6" w:space="0" w:color="auto"/>
            </w:tcBorders>
          </w:tcPr>
          <w:p w14:paraId="3A4EB3E1" w14:textId="77777777" w:rsidR="00B752E4" w:rsidRPr="00BC23B4" w:rsidRDefault="00B752E4">
            <w:pPr>
              <w:pStyle w:val="FormData0"/>
              <w:rPr>
                <w:b/>
                <w:color w:val="auto"/>
                <w:szCs w:val="24"/>
              </w:rPr>
            </w:pPr>
            <w:r w:rsidRPr="00BC23B4">
              <w:rPr>
                <w:b/>
                <w:color w:val="auto"/>
                <w:szCs w:val="24"/>
              </w:rPr>
              <w:t>PORTTYP</w:t>
            </w:r>
          </w:p>
        </w:tc>
        <w:tc>
          <w:tcPr>
            <w:tcW w:w="4410" w:type="dxa"/>
            <w:tcBorders>
              <w:top w:val="single" w:sz="6" w:space="0" w:color="auto"/>
              <w:left w:val="single" w:sz="6" w:space="0" w:color="auto"/>
              <w:bottom w:val="single" w:sz="6" w:space="0" w:color="auto"/>
              <w:right w:val="single" w:sz="6" w:space="0" w:color="auto"/>
            </w:tcBorders>
          </w:tcPr>
          <w:p w14:paraId="78577F40" w14:textId="77777777" w:rsidR="00B752E4" w:rsidRPr="00BC23B4" w:rsidRDefault="00B752E4">
            <w:pPr>
              <w:pStyle w:val="FormData0"/>
              <w:rPr>
                <w:b/>
                <w:color w:val="auto"/>
                <w:szCs w:val="24"/>
              </w:rPr>
            </w:pPr>
            <w:r w:rsidRPr="00BC23B4">
              <w:rPr>
                <w:b/>
                <w:color w:val="auto"/>
                <w:szCs w:val="24"/>
              </w:rPr>
              <w:t>Port Typ</w:t>
            </w:r>
          </w:p>
        </w:tc>
        <w:tc>
          <w:tcPr>
            <w:tcW w:w="2414" w:type="dxa"/>
            <w:tcBorders>
              <w:top w:val="single" w:sz="6" w:space="0" w:color="auto"/>
              <w:left w:val="single" w:sz="6" w:space="0" w:color="auto"/>
              <w:bottom w:val="single" w:sz="6" w:space="0" w:color="auto"/>
              <w:right w:val="single" w:sz="6" w:space="0" w:color="auto"/>
            </w:tcBorders>
          </w:tcPr>
          <w:p w14:paraId="4FB9A326" w14:textId="77777777" w:rsidR="00B752E4" w:rsidRPr="00BC23B4" w:rsidRDefault="00B752E4">
            <w:pPr>
              <w:pStyle w:val="FormData0"/>
              <w:rPr>
                <w:b/>
                <w:color w:val="auto"/>
                <w:szCs w:val="24"/>
              </w:rPr>
            </w:pPr>
            <w:r w:rsidRPr="00BC23B4">
              <w:rPr>
                <w:b/>
                <w:color w:val="auto"/>
                <w:szCs w:val="24"/>
              </w:rPr>
              <w:t>L</w:t>
            </w:r>
          </w:p>
        </w:tc>
      </w:tr>
      <w:tr w:rsidR="00B752E4" w:rsidRPr="00BC23B4" w14:paraId="1A5F10CF"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650F1F4" w14:textId="77777777" w:rsidR="00B752E4" w:rsidRPr="00BC23B4" w:rsidRDefault="00B752E4">
            <w:pPr>
              <w:pStyle w:val="Heading4"/>
              <w:rPr>
                <w:rFonts w:cs="Arial"/>
                <w:b/>
                <w:i w:val="0"/>
                <w:iCs w:val="0"/>
              </w:rPr>
            </w:pPr>
            <w:r w:rsidRPr="00BC23B4">
              <w:rPr>
                <w:rFonts w:cs="Arial"/>
                <w:b/>
                <w:i w:val="0"/>
                <w:iCs w:val="0"/>
              </w:rPr>
              <w:t>Billing Section</w:t>
            </w:r>
          </w:p>
        </w:tc>
      </w:tr>
      <w:tr w:rsidR="00B752E4" w:rsidRPr="00BC23B4" w14:paraId="55F7820A" w14:textId="77777777" w:rsidTr="00BC23B4">
        <w:tc>
          <w:tcPr>
            <w:tcW w:w="2160" w:type="dxa"/>
            <w:tcBorders>
              <w:top w:val="single" w:sz="6" w:space="0" w:color="auto"/>
              <w:left w:val="single" w:sz="6" w:space="0" w:color="auto"/>
              <w:bottom w:val="single" w:sz="6" w:space="0" w:color="auto"/>
              <w:right w:val="single" w:sz="6" w:space="0" w:color="auto"/>
            </w:tcBorders>
          </w:tcPr>
          <w:p w14:paraId="4C148FB8" w14:textId="77777777" w:rsidR="00B752E4" w:rsidRPr="00BC23B4" w:rsidRDefault="00B752E4">
            <w:pPr>
              <w:pStyle w:val="FormData0"/>
              <w:rPr>
                <w:b/>
                <w:color w:val="auto"/>
                <w:szCs w:val="24"/>
              </w:rPr>
            </w:pPr>
            <w:r w:rsidRPr="00BC23B4">
              <w:rPr>
                <w:b/>
                <w:color w:val="auto"/>
                <w:szCs w:val="24"/>
              </w:rPr>
              <w:t>BAN1</w:t>
            </w:r>
          </w:p>
        </w:tc>
        <w:tc>
          <w:tcPr>
            <w:tcW w:w="4410" w:type="dxa"/>
            <w:tcBorders>
              <w:top w:val="single" w:sz="6" w:space="0" w:color="auto"/>
              <w:left w:val="single" w:sz="6" w:space="0" w:color="auto"/>
              <w:bottom w:val="single" w:sz="6" w:space="0" w:color="auto"/>
              <w:right w:val="single" w:sz="6" w:space="0" w:color="auto"/>
            </w:tcBorders>
          </w:tcPr>
          <w:p w14:paraId="4BDA5A5D" w14:textId="77777777" w:rsidR="00B752E4" w:rsidRPr="00BC23B4" w:rsidRDefault="00B752E4">
            <w:pPr>
              <w:pStyle w:val="FormData0"/>
              <w:rPr>
                <w:b/>
                <w:color w:val="auto"/>
                <w:szCs w:val="24"/>
              </w:rPr>
            </w:pPr>
            <w:r w:rsidRPr="00BC23B4">
              <w:rPr>
                <w:b/>
                <w:color w:val="auto"/>
                <w:szCs w:val="24"/>
              </w:rPr>
              <w:t>Billing Account Number 1</w:t>
            </w:r>
          </w:p>
        </w:tc>
        <w:tc>
          <w:tcPr>
            <w:tcW w:w="2414" w:type="dxa"/>
            <w:tcBorders>
              <w:top w:val="single" w:sz="6" w:space="0" w:color="auto"/>
              <w:left w:val="single" w:sz="6" w:space="0" w:color="auto"/>
              <w:bottom w:val="single" w:sz="6" w:space="0" w:color="auto"/>
              <w:right w:val="single" w:sz="6" w:space="0" w:color="auto"/>
            </w:tcBorders>
          </w:tcPr>
          <w:p w14:paraId="12C9776E" w14:textId="77777777" w:rsidR="00B752E4" w:rsidRPr="00BC23B4" w:rsidRDefault="00B752E4">
            <w:pPr>
              <w:pStyle w:val="FormData0"/>
              <w:rPr>
                <w:b/>
                <w:color w:val="auto"/>
                <w:szCs w:val="24"/>
              </w:rPr>
            </w:pPr>
            <w:r w:rsidRPr="00BC23B4">
              <w:rPr>
                <w:b/>
                <w:color w:val="auto"/>
                <w:szCs w:val="24"/>
              </w:rPr>
              <w:t>904Q886621621</w:t>
            </w:r>
          </w:p>
        </w:tc>
      </w:tr>
      <w:tr w:rsidR="00B752E4" w:rsidRPr="00BC23B4" w14:paraId="48E01A5F"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34493A0" w14:textId="77777777" w:rsidR="00B752E4" w:rsidRPr="00BC23B4" w:rsidRDefault="00B752E4">
            <w:pPr>
              <w:pStyle w:val="Heading4"/>
              <w:rPr>
                <w:rFonts w:cs="Arial"/>
                <w:b/>
                <w:i w:val="0"/>
                <w:iCs w:val="0"/>
              </w:rPr>
            </w:pPr>
            <w:r w:rsidRPr="00BC23B4">
              <w:rPr>
                <w:rFonts w:cs="Arial"/>
                <w:b/>
                <w:i w:val="0"/>
                <w:iCs w:val="0"/>
              </w:rPr>
              <w:t>Contact Section</w:t>
            </w:r>
          </w:p>
        </w:tc>
      </w:tr>
      <w:tr w:rsidR="00B752E4" w:rsidRPr="00BC23B4" w14:paraId="162FDDD7"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58607FA8" w14:textId="77777777" w:rsidR="00B752E4" w:rsidRPr="00BC23B4" w:rsidRDefault="00B752E4">
            <w:pPr>
              <w:pStyle w:val="FormData0"/>
              <w:rPr>
                <w:b/>
                <w:color w:val="auto"/>
                <w:szCs w:val="24"/>
              </w:rPr>
            </w:pPr>
            <w:r w:rsidRPr="00BC23B4">
              <w:rPr>
                <w:b/>
                <w:color w:val="auto"/>
                <w:szCs w:val="24"/>
              </w:rPr>
              <w:t>INIT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90E455F" w14:textId="77777777" w:rsidR="00B752E4" w:rsidRPr="00BC23B4" w:rsidRDefault="00B752E4">
            <w:pPr>
              <w:pStyle w:val="FormData0"/>
              <w:rPr>
                <w:b/>
                <w:color w:val="auto"/>
                <w:szCs w:val="24"/>
              </w:rPr>
            </w:pPr>
            <w:r w:rsidRPr="00BC23B4">
              <w:rPr>
                <w:b/>
                <w:color w:val="auto"/>
                <w:szCs w:val="24"/>
              </w:rPr>
              <w:t>Initiator Identification</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0388123A" w14:textId="77777777" w:rsidR="00B752E4" w:rsidRPr="00BC23B4" w:rsidRDefault="00B752E4">
            <w:pPr>
              <w:pStyle w:val="FormData0"/>
              <w:rPr>
                <w:b/>
                <w:color w:val="auto"/>
                <w:szCs w:val="24"/>
              </w:rPr>
            </w:pPr>
            <w:r w:rsidRPr="00BC23B4">
              <w:rPr>
                <w:b/>
                <w:color w:val="auto"/>
                <w:szCs w:val="24"/>
              </w:rPr>
              <w:t>Bojangles</w:t>
            </w:r>
          </w:p>
        </w:tc>
      </w:tr>
      <w:tr w:rsidR="00B752E4" w:rsidRPr="00BC23B4" w14:paraId="77D4C7B5"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455E3F5F" w14:textId="77777777" w:rsidR="00B752E4" w:rsidRPr="00BC23B4" w:rsidRDefault="00B752E4">
            <w:pPr>
              <w:pStyle w:val="FormData0"/>
              <w:rPr>
                <w:b/>
                <w:color w:val="auto"/>
                <w:szCs w:val="24"/>
              </w:rPr>
            </w:pPr>
            <w:r w:rsidRPr="00BC23B4">
              <w:rPr>
                <w:b/>
                <w:color w:val="auto"/>
                <w:szCs w:val="24"/>
              </w:rPr>
              <w:t>INIT-TEL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BB1F72D" w14:textId="77777777" w:rsidR="00B752E4" w:rsidRPr="00BC23B4" w:rsidRDefault="00B752E4">
            <w:pPr>
              <w:pStyle w:val="FormData0"/>
              <w:rPr>
                <w:b/>
                <w:color w:val="auto"/>
                <w:szCs w:val="24"/>
              </w:rPr>
            </w:pPr>
            <w:r w:rsidRPr="00BC23B4">
              <w:rPr>
                <w:b/>
                <w:color w:val="auto"/>
                <w:szCs w:val="24"/>
              </w:rPr>
              <w:t>Initiator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0564671F" w14:textId="77777777" w:rsidR="00B752E4" w:rsidRPr="00BC23B4" w:rsidRDefault="00B752E4">
            <w:pPr>
              <w:pStyle w:val="FormData0"/>
              <w:rPr>
                <w:b/>
                <w:color w:val="auto"/>
                <w:szCs w:val="24"/>
              </w:rPr>
            </w:pPr>
            <w:r w:rsidRPr="00BC23B4">
              <w:rPr>
                <w:b/>
                <w:color w:val="auto"/>
                <w:szCs w:val="24"/>
              </w:rPr>
              <w:t>8884448888</w:t>
            </w:r>
          </w:p>
        </w:tc>
      </w:tr>
      <w:tr w:rsidR="00B752E4" w:rsidRPr="00BC23B4" w14:paraId="6B7C2772"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38FE547A" w14:textId="77777777" w:rsidR="00B752E4" w:rsidRPr="00BC23B4" w:rsidRDefault="00B752E4">
            <w:pPr>
              <w:pStyle w:val="FormData0"/>
              <w:rPr>
                <w:b/>
                <w:color w:val="auto"/>
                <w:szCs w:val="24"/>
              </w:rPr>
            </w:pPr>
            <w:r w:rsidRPr="00BC23B4">
              <w:rPr>
                <w:b/>
                <w:color w:val="auto"/>
                <w:szCs w:val="24"/>
              </w:rPr>
              <w:t>INIT-FAX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FFBB18D" w14:textId="77777777" w:rsidR="00B752E4" w:rsidRPr="00BC23B4" w:rsidRDefault="00B752E4">
            <w:pPr>
              <w:pStyle w:val="FormData0"/>
              <w:rPr>
                <w:b/>
                <w:color w:val="auto"/>
                <w:szCs w:val="24"/>
              </w:rPr>
            </w:pPr>
            <w:r w:rsidRPr="00BC23B4">
              <w:rPr>
                <w:b/>
                <w:color w:val="auto"/>
                <w:szCs w:val="24"/>
              </w:rPr>
              <w:t>Initiator Facsimile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5D730E9" w14:textId="77777777" w:rsidR="00B752E4" w:rsidRPr="00BC23B4" w:rsidRDefault="00B752E4">
            <w:pPr>
              <w:pStyle w:val="FormData0"/>
              <w:rPr>
                <w:b/>
                <w:color w:val="auto"/>
                <w:szCs w:val="24"/>
                <w:lang w:val="fr-FR"/>
              </w:rPr>
            </w:pPr>
            <w:r w:rsidRPr="00BC23B4">
              <w:rPr>
                <w:b/>
                <w:color w:val="auto"/>
                <w:szCs w:val="24"/>
                <w:lang w:val="fr-FR"/>
              </w:rPr>
              <w:t>4448884444</w:t>
            </w:r>
          </w:p>
        </w:tc>
      </w:tr>
      <w:tr w:rsidR="00B752E4" w:rsidRPr="00BC23B4" w14:paraId="4606A9BA"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15022139" w14:textId="77777777" w:rsidR="00B752E4" w:rsidRPr="00BC23B4" w:rsidRDefault="00B752E4">
            <w:pPr>
              <w:pStyle w:val="FormData0"/>
              <w:rPr>
                <w:b/>
                <w:color w:val="auto"/>
                <w:szCs w:val="24"/>
                <w:lang w:val="fr-FR"/>
              </w:rPr>
            </w:pPr>
            <w:r w:rsidRPr="00BC23B4">
              <w:rPr>
                <w:b/>
                <w:color w:val="auto"/>
                <w:szCs w:val="24"/>
                <w:lang w:val="fr-FR"/>
              </w:rPr>
              <w:t>IMPCON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DC15543" w14:textId="77777777" w:rsidR="00B752E4" w:rsidRPr="00BC23B4" w:rsidRDefault="00B752E4">
            <w:pPr>
              <w:pStyle w:val="FormData0"/>
              <w:rPr>
                <w:b/>
                <w:color w:val="auto"/>
                <w:szCs w:val="24"/>
                <w:lang w:val="fr-FR"/>
              </w:rPr>
            </w:pPr>
            <w:r w:rsidRPr="00BC23B4">
              <w:rPr>
                <w:b/>
                <w:color w:val="auto"/>
                <w:szCs w:val="24"/>
                <w:lang w:val="fr-FR"/>
              </w:rPr>
              <w:t>Implementation Contact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CF09EBD" w14:textId="77777777" w:rsidR="00B752E4" w:rsidRPr="00BC23B4" w:rsidRDefault="00B752E4">
            <w:pPr>
              <w:pStyle w:val="FormData0"/>
              <w:rPr>
                <w:b/>
                <w:color w:val="auto"/>
                <w:szCs w:val="24"/>
              </w:rPr>
            </w:pPr>
            <w:r w:rsidRPr="00BC23B4">
              <w:rPr>
                <w:b/>
                <w:color w:val="auto"/>
                <w:szCs w:val="24"/>
              </w:rPr>
              <w:t>Twain</w:t>
            </w:r>
          </w:p>
        </w:tc>
      </w:tr>
      <w:tr w:rsidR="00B752E4" w:rsidRPr="00BC23B4" w14:paraId="07683598"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08AA2216" w14:textId="77777777" w:rsidR="00B752E4" w:rsidRPr="00BC23B4" w:rsidRDefault="00B752E4">
            <w:pPr>
              <w:pStyle w:val="FormData0"/>
              <w:rPr>
                <w:b/>
                <w:color w:val="auto"/>
                <w:szCs w:val="24"/>
              </w:rPr>
            </w:pPr>
            <w:r w:rsidRPr="00BC23B4">
              <w:rPr>
                <w:b/>
                <w:color w:val="auto"/>
                <w:szCs w:val="24"/>
              </w:rPr>
              <w:t>IMPCON-TEL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1EA4D7C" w14:textId="77777777" w:rsidR="00B752E4" w:rsidRPr="00BC23B4" w:rsidRDefault="00B752E4">
            <w:pPr>
              <w:pStyle w:val="FormData0"/>
              <w:rPr>
                <w:b/>
                <w:color w:val="auto"/>
                <w:szCs w:val="24"/>
              </w:rPr>
            </w:pPr>
            <w:r w:rsidRPr="00BC23B4">
              <w:rPr>
                <w:b/>
                <w:color w:val="auto"/>
                <w:szCs w:val="24"/>
              </w:rPr>
              <w:t>Implementation Contact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4AB36F6" w14:textId="77777777" w:rsidR="00B752E4" w:rsidRPr="00BC23B4" w:rsidRDefault="00B752E4">
            <w:pPr>
              <w:pStyle w:val="FormData0"/>
              <w:rPr>
                <w:b/>
                <w:color w:val="auto"/>
                <w:szCs w:val="24"/>
              </w:rPr>
            </w:pPr>
            <w:r w:rsidRPr="00BC23B4">
              <w:rPr>
                <w:b/>
                <w:color w:val="auto"/>
                <w:szCs w:val="24"/>
              </w:rPr>
              <w:t>2220005555</w:t>
            </w:r>
          </w:p>
        </w:tc>
      </w:tr>
      <w:tr w:rsidR="00B752E4" w:rsidRPr="00BC23B4" w14:paraId="04927EEE"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43DCB181" w14:textId="77777777" w:rsidR="00B752E4" w:rsidRPr="00BC23B4" w:rsidRDefault="00B752E4">
            <w:pPr>
              <w:pStyle w:val="Heading4"/>
              <w:rPr>
                <w:rFonts w:cs="Arial"/>
                <w:b/>
                <w:i w:val="0"/>
                <w:iCs w:val="0"/>
                <w:lang w:val="fr-FR"/>
              </w:rPr>
            </w:pPr>
            <w:r w:rsidRPr="00BC23B4">
              <w:rPr>
                <w:rFonts w:cs="Arial"/>
                <w:b/>
                <w:i w:val="0"/>
                <w:iCs w:val="0"/>
                <w:lang w:val="fr-FR"/>
              </w:rPr>
              <w:t>EU  FORM</w:t>
            </w:r>
          </w:p>
        </w:tc>
      </w:tr>
      <w:tr w:rsidR="00B752E4" w:rsidRPr="00BC23B4" w14:paraId="674B5A80"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31C1481" w14:textId="77777777" w:rsidR="00B752E4" w:rsidRPr="00BC23B4" w:rsidRDefault="00B752E4">
            <w:pPr>
              <w:pStyle w:val="Heading4"/>
              <w:rPr>
                <w:rFonts w:cs="Arial"/>
                <w:b/>
                <w:i w:val="0"/>
                <w:iCs w:val="0"/>
              </w:rPr>
            </w:pPr>
            <w:r w:rsidRPr="00BC23B4">
              <w:rPr>
                <w:rFonts w:cs="Arial"/>
                <w:b/>
                <w:i w:val="0"/>
                <w:iCs w:val="0"/>
              </w:rPr>
              <w:t>Location and Access Section</w:t>
            </w:r>
          </w:p>
        </w:tc>
      </w:tr>
      <w:tr w:rsidR="00B752E4" w:rsidRPr="00BC23B4" w14:paraId="42149FE6" w14:textId="77777777" w:rsidTr="00BC23B4">
        <w:tc>
          <w:tcPr>
            <w:tcW w:w="2160" w:type="dxa"/>
            <w:tcBorders>
              <w:top w:val="single" w:sz="6" w:space="0" w:color="auto"/>
              <w:left w:val="single" w:sz="6" w:space="0" w:color="auto"/>
              <w:bottom w:val="single" w:sz="6" w:space="0" w:color="auto"/>
              <w:right w:val="single" w:sz="6" w:space="0" w:color="auto"/>
            </w:tcBorders>
          </w:tcPr>
          <w:p w14:paraId="50DBBED6" w14:textId="77777777" w:rsidR="00B752E4" w:rsidRPr="00BC23B4" w:rsidRDefault="00B752E4">
            <w:pPr>
              <w:pStyle w:val="FormData0"/>
              <w:rPr>
                <w:b/>
                <w:color w:val="auto"/>
                <w:szCs w:val="24"/>
              </w:rPr>
            </w:pPr>
            <w:r w:rsidRPr="00BC23B4">
              <w:rPr>
                <w:b/>
                <w:color w:val="auto"/>
                <w:szCs w:val="24"/>
              </w:rPr>
              <w:t>NAME</w:t>
            </w:r>
          </w:p>
        </w:tc>
        <w:tc>
          <w:tcPr>
            <w:tcW w:w="4410" w:type="dxa"/>
            <w:tcBorders>
              <w:top w:val="single" w:sz="6" w:space="0" w:color="auto"/>
              <w:left w:val="single" w:sz="6" w:space="0" w:color="auto"/>
              <w:bottom w:val="single" w:sz="6" w:space="0" w:color="auto"/>
              <w:right w:val="single" w:sz="6" w:space="0" w:color="auto"/>
            </w:tcBorders>
          </w:tcPr>
          <w:p w14:paraId="1934FC86" w14:textId="77777777" w:rsidR="00B752E4" w:rsidRPr="00BC23B4" w:rsidRDefault="00B752E4">
            <w:pPr>
              <w:pStyle w:val="FormData0"/>
              <w:rPr>
                <w:b/>
                <w:color w:val="auto"/>
                <w:szCs w:val="24"/>
              </w:rPr>
            </w:pPr>
            <w:r w:rsidRPr="00BC23B4">
              <w:rPr>
                <w:b/>
                <w:color w:val="auto"/>
                <w:szCs w:val="24"/>
              </w:rPr>
              <w:t>End User Name</w:t>
            </w:r>
          </w:p>
        </w:tc>
        <w:tc>
          <w:tcPr>
            <w:tcW w:w="2414" w:type="dxa"/>
            <w:tcBorders>
              <w:top w:val="single" w:sz="6" w:space="0" w:color="auto"/>
              <w:left w:val="single" w:sz="6" w:space="0" w:color="auto"/>
              <w:bottom w:val="single" w:sz="6" w:space="0" w:color="auto"/>
              <w:right w:val="single" w:sz="6" w:space="0" w:color="auto"/>
            </w:tcBorders>
          </w:tcPr>
          <w:p w14:paraId="20C85FEC" w14:textId="77777777" w:rsidR="00B752E4" w:rsidRPr="00BC23B4" w:rsidRDefault="00B752E4">
            <w:pPr>
              <w:pStyle w:val="FormData0"/>
              <w:rPr>
                <w:b/>
                <w:color w:val="auto"/>
                <w:szCs w:val="24"/>
                <w:lang w:val="fr-FR"/>
              </w:rPr>
            </w:pPr>
            <w:r w:rsidRPr="00BC23B4">
              <w:rPr>
                <w:b/>
                <w:color w:val="auto"/>
                <w:szCs w:val="24"/>
                <w:lang w:val="fr-FR"/>
              </w:rPr>
              <w:t>Conner Trineer</w:t>
            </w:r>
          </w:p>
        </w:tc>
      </w:tr>
      <w:tr w:rsidR="00B752E4" w:rsidRPr="00BC23B4" w14:paraId="1686465A"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2C47191E" w14:textId="77777777" w:rsidR="00B752E4" w:rsidRPr="00BC23B4" w:rsidRDefault="00B752E4">
            <w:pPr>
              <w:pStyle w:val="FormData0"/>
              <w:rPr>
                <w:b/>
                <w:color w:val="auto"/>
                <w:szCs w:val="24"/>
                <w:lang w:val="fr-FR"/>
              </w:rPr>
            </w:pPr>
            <w:r w:rsidRPr="00BC23B4">
              <w:rPr>
                <w:b/>
                <w:color w:val="auto"/>
                <w:szCs w:val="24"/>
                <w:lang w:val="fr-FR"/>
              </w:rPr>
              <w:t>ELT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E9B5037" w14:textId="77777777" w:rsidR="00B752E4" w:rsidRPr="00BC23B4" w:rsidRDefault="00B752E4">
            <w:pPr>
              <w:pStyle w:val="FormData0"/>
              <w:rPr>
                <w:b/>
                <w:color w:val="auto"/>
                <w:szCs w:val="24"/>
              </w:rPr>
            </w:pPr>
            <w:r w:rsidRPr="00BC23B4">
              <w:rPr>
                <w:b/>
                <w:color w:val="auto"/>
                <w:szCs w:val="24"/>
              </w:rPr>
              <w:t>End User Listing Treatment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7613049" w14:textId="77777777" w:rsidR="00B752E4" w:rsidRPr="00BC23B4" w:rsidRDefault="00B752E4">
            <w:pPr>
              <w:pStyle w:val="FormData0"/>
              <w:rPr>
                <w:b/>
                <w:bCs/>
                <w:color w:val="auto"/>
                <w:szCs w:val="24"/>
              </w:rPr>
            </w:pPr>
            <w:r w:rsidRPr="00BC23B4">
              <w:rPr>
                <w:b/>
                <w:bCs/>
                <w:color w:val="auto"/>
                <w:szCs w:val="24"/>
              </w:rPr>
              <w:t>A</w:t>
            </w:r>
          </w:p>
        </w:tc>
      </w:tr>
      <w:tr w:rsidR="00B752E4" w:rsidRPr="00BC23B4" w14:paraId="60F4799D"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8459867" w14:textId="77777777" w:rsidR="00B752E4" w:rsidRPr="00BC23B4" w:rsidRDefault="00B752E4">
            <w:pPr>
              <w:pStyle w:val="Heading4"/>
              <w:rPr>
                <w:rFonts w:cs="Arial"/>
                <w:b/>
                <w:bCs/>
                <w:i w:val="0"/>
                <w:iCs w:val="0"/>
              </w:rPr>
            </w:pPr>
            <w:r w:rsidRPr="00BC23B4">
              <w:rPr>
                <w:rFonts w:cs="Arial"/>
                <w:b/>
                <w:bCs/>
                <w:i w:val="0"/>
                <w:iCs w:val="0"/>
              </w:rPr>
              <w:t>Bill Section</w:t>
            </w:r>
          </w:p>
        </w:tc>
      </w:tr>
      <w:tr w:rsidR="00B752E4" w:rsidRPr="00BC23B4" w14:paraId="7D1D93F1"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1DEA5FD8" w14:textId="77777777" w:rsidR="00B752E4" w:rsidRPr="00BC23B4" w:rsidRDefault="00B752E4">
            <w:pPr>
              <w:pStyle w:val="FormData0"/>
              <w:rPr>
                <w:b/>
                <w:color w:val="auto"/>
                <w:szCs w:val="24"/>
              </w:rPr>
            </w:pPr>
            <w:r w:rsidRPr="00BC23B4">
              <w:rPr>
                <w:b/>
                <w:color w:val="auto"/>
                <w:szCs w:val="24"/>
              </w:rPr>
              <w:t>EATN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36B92D9" w14:textId="77777777" w:rsidR="00B752E4" w:rsidRPr="00BC23B4" w:rsidRDefault="00B752E4">
            <w:pPr>
              <w:pStyle w:val="FormData0"/>
              <w:rPr>
                <w:b/>
                <w:color w:val="auto"/>
                <w:szCs w:val="24"/>
              </w:rPr>
            </w:pPr>
            <w:r w:rsidRPr="00BC23B4">
              <w:rPr>
                <w:b/>
                <w:color w:val="auto"/>
                <w:szCs w:val="24"/>
              </w:rPr>
              <w:t>Existing Account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0ED5D36" w14:textId="77777777" w:rsidR="00B752E4" w:rsidRPr="00BC23B4" w:rsidRDefault="00B752E4">
            <w:pPr>
              <w:pStyle w:val="FormData0"/>
              <w:rPr>
                <w:b/>
                <w:bCs/>
                <w:color w:val="auto"/>
                <w:szCs w:val="24"/>
              </w:rPr>
            </w:pPr>
            <w:r w:rsidRPr="00BC23B4">
              <w:rPr>
                <w:b/>
                <w:bCs/>
                <w:color w:val="auto"/>
                <w:szCs w:val="24"/>
              </w:rPr>
              <w:t>9042613408</w:t>
            </w:r>
          </w:p>
        </w:tc>
      </w:tr>
      <w:tr w:rsidR="00B752E4" w:rsidRPr="00BC23B4" w14:paraId="01BEB7F1"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72C16EA5" w14:textId="77777777" w:rsidR="00B752E4" w:rsidRPr="00BC23B4" w:rsidRDefault="00B752E4">
            <w:pPr>
              <w:pStyle w:val="BodyText"/>
              <w:rPr>
                <w:rFonts w:ascii="Arial" w:hAnsi="Arial" w:cs="Arial"/>
                <w:color w:val="auto"/>
                <w:sz w:val="24"/>
                <w:szCs w:val="24"/>
              </w:rPr>
            </w:pPr>
            <w:r w:rsidRPr="00BC23B4">
              <w:rPr>
                <w:rFonts w:ascii="Arial" w:hAnsi="Arial" w:cs="Arial"/>
                <w:bCs/>
                <w:color w:val="auto"/>
                <w:sz w:val="24"/>
                <w:szCs w:val="24"/>
              </w:rPr>
              <w:t>PS  FORM</w:t>
            </w:r>
          </w:p>
        </w:tc>
      </w:tr>
      <w:tr w:rsidR="00B752E4" w:rsidRPr="00BC23B4" w14:paraId="6DD10F6D"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CA33FBE" w14:textId="77777777" w:rsidR="00B752E4" w:rsidRPr="00BC23B4" w:rsidRDefault="00B752E4">
            <w:pPr>
              <w:pStyle w:val="Heading5"/>
              <w:rPr>
                <w:rFonts w:cs="Arial"/>
                <w:color w:val="auto"/>
                <w:szCs w:val="24"/>
              </w:rPr>
            </w:pPr>
            <w:r w:rsidRPr="00BC23B4">
              <w:rPr>
                <w:rFonts w:cs="Arial"/>
                <w:color w:val="auto"/>
                <w:szCs w:val="24"/>
              </w:rPr>
              <w:t>Administrative Section</w:t>
            </w:r>
          </w:p>
        </w:tc>
      </w:tr>
      <w:tr w:rsidR="00B752E4" w:rsidRPr="00BC23B4" w14:paraId="65EAAF20"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849AA4C" w14:textId="77777777" w:rsidR="00B752E4" w:rsidRPr="00BC23B4" w:rsidRDefault="00B752E4">
            <w:pPr>
              <w:pStyle w:val="FormData0"/>
              <w:rPr>
                <w:b/>
                <w:color w:val="auto"/>
                <w:szCs w:val="24"/>
                <w:lang w:val="fr-FR"/>
              </w:rPr>
            </w:pPr>
            <w:r w:rsidRPr="00BC23B4">
              <w:rPr>
                <w:b/>
                <w:color w:val="auto"/>
                <w:szCs w:val="24"/>
                <w:lang w:val="fr-FR"/>
              </w:rPr>
              <w:t>PSQTY</w:t>
            </w:r>
          </w:p>
        </w:tc>
        <w:tc>
          <w:tcPr>
            <w:tcW w:w="4410" w:type="dxa"/>
            <w:tcBorders>
              <w:top w:val="single" w:sz="6" w:space="0" w:color="auto"/>
              <w:left w:val="single" w:sz="6" w:space="0" w:color="auto"/>
              <w:bottom w:val="single" w:sz="6" w:space="0" w:color="auto"/>
              <w:right w:val="single" w:sz="6" w:space="0" w:color="auto"/>
            </w:tcBorders>
          </w:tcPr>
          <w:p w14:paraId="0D16EAEC" w14:textId="77777777" w:rsidR="00B752E4" w:rsidRPr="00BC23B4" w:rsidRDefault="00B752E4">
            <w:pPr>
              <w:pStyle w:val="FormData0"/>
              <w:rPr>
                <w:b/>
                <w:color w:val="auto"/>
                <w:szCs w:val="24"/>
                <w:lang w:val="fr-FR"/>
              </w:rPr>
            </w:pPr>
            <w:r w:rsidRPr="00BC23B4">
              <w:rPr>
                <w:b/>
                <w:color w:val="auto"/>
                <w:szCs w:val="24"/>
                <w:lang w:val="fr-FR"/>
              </w:rPr>
              <w:t>Port Quantity</w:t>
            </w:r>
          </w:p>
        </w:tc>
        <w:tc>
          <w:tcPr>
            <w:tcW w:w="2414" w:type="dxa"/>
            <w:tcBorders>
              <w:top w:val="single" w:sz="6" w:space="0" w:color="auto"/>
              <w:left w:val="single" w:sz="6" w:space="0" w:color="auto"/>
              <w:bottom w:val="single" w:sz="6" w:space="0" w:color="auto"/>
              <w:right w:val="single" w:sz="6" w:space="0" w:color="auto"/>
            </w:tcBorders>
          </w:tcPr>
          <w:p w14:paraId="433F13E2" w14:textId="77777777" w:rsidR="00B752E4" w:rsidRPr="00BC23B4" w:rsidRDefault="00B752E4">
            <w:pPr>
              <w:pStyle w:val="FormData0"/>
              <w:rPr>
                <w:b/>
                <w:color w:val="auto"/>
                <w:szCs w:val="24"/>
              </w:rPr>
            </w:pPr>
            <w:r w:rsidRPr="00BC23B4">
              <w:rPr>
                <w:b/>
                <w:color w:val="auto"/>
                <w:szCs w:val="24"/>
              </w:rPr>
              <w:t>004</w:t>
            </w:r>
          </w:p>
        </w:tc>
      </w:tr>
      <w:tr w:rsidR="00B752E4" w:rsidRPr="00BC23B4" w14:paraId="689B9D7A"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74D3949"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3CE3CF5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4F54A2E"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12BA007"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1A6F3CD" w14:textId="77777777" w:rsidR="00B752E4" w:rsidRPr="00BC23B4" w:rsidRDefault="00B752E4">
            <w:pPr>
              <w:pStyle w:val="FormData0"/>
              <w:rPr>
                <w:b/>
                <w:color w:val="auto"/>
                <w:szCs w:val="24"/>
              </w:rPr>
            </w:pPr>
            <w:r w:rsidRPr="00BC23B4">
              <w:rPr>
                <w:b/>
                <w:color w:val="auto"/>
                <w:szCs w:val="24"/>
              </w:rPr>
              <w:t>00001</w:t>
            </w:r>
          </w:p>
        </w:tc>
      </w:tr>
      <w:tr w:rsidR="00B752E4" w:rsidRPr="00BC23B4" w14:paraId="633804EF"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A9654F0"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4445393A"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2EB14F32" w14:textId="77777777" w:rsidR="00B752E4" w:rsidRPr="00BC23B4" w:rsidRDefault="00B752E4">
            <w:pPr>
              <w:pStyle w:val="FormData0"/>
              <w:rPr>
                <w:b/>
                <w:color w:val="auto"/>
                <w:szCs w:val="24"/>
              </w:rPr>
            </w:pPr>
            <w:r w:rsidRPr="00BC23B4">
              <w:rPr>
                <w:b/>
                <w:color w:val="auto"/>
                <w:szCs w:val="24"/>
              </w:rPr>
              <w:t>V</w:t>
            </w:r>
          </w:p>
        </w:tc>
      </w:tr>
      <w:tr w:rsidR="00B752E4" w:rsidRPr="00BC23B4" w14:paraId="0D3E8CB4"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7222182"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36C6C83"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218BDA33" w14:textId="77777777" w:rsidR="00B752E4" w:rsidRPr="00BC23B4" w:rsidRDefault="00B752E4">
            <w:pPr>
              <w:pStyle w:val="FormData0"/>
              <w:rPr>
                <w:b/>
                <w:color w:val="auto"/>
                <w:szCs w:val="24"/>
              </w:rPr>
            </w:pPr>
            <w:r w:rsidRPr="00BC23B4">
              <w:rPr>
                <w:b/>
                <w:color w:val="auto"/>
                <w:szCs w:val="24"/>
              </w:rPr>
              <w:t>9042613408</w:t>
            </w:r>
          </w:p>
        </w:tc>
      </w:tr>
      <w:tr w:rsidR="00B752E4" w:rsidRPr="00BC23B4" w14:paraId="6127A9CC"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3A89561"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657788B9"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35C4FCEC" w14:textId="77777777" w:rsidR="00B752E4" w:rsidRPr="00BC23B4" w:rsidRDefault="00B752E4">
            <w:pPr>
              <w:pStyle w:val="FormData0"/>
              <w:rPr>
                <w:b/>
                <w:color w:val="auto"/>
                <w:szCs w:val="24"/>
              </w:rPr>
            </w:pPr>
            <w:r w:rsidRPr="00BC23B4">
              <w:rPr>
                <w:b/>
                <w:color w:val="auto"/>
                <w:szCs w:val="24"/>
              </w:rPr>
              <w:t>UEPBL</w:t>
            </w:r>
          </w:p>
        </w:tc>
      </w:tr>
      <w:tr w:rsidR="00B752E4" w:rsidRPr="00BC23B4" w14:paraId="0D39B7C7"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9A9DC90"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147F57E8"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745C1FB7" w14:textId="77777777" w:rsidR="00B752E4" w:rsidRPr="00BC23B4" w:rsidRDefault="007D6DC0">
            <w:pPr>
              <w:pStyle w:val="FormData0"/>
              <w:rPr>
                <w:b/>
                <w:color w:val="auto"/>
                <w:szCs w:val="24"/>
              </w:rPr>
            </w:pPr>
            <w:r>
              <w:rPr>
                <w:b/>
                <w:color w:val="auto"/>
                <w:szCs w:val="24"/>
              </w:rPr>
              <w:t>NONE</w:t>
            </w:r>
          </w:p>
        </w:tc>
      </w:tr>
      <w:tr w:rsidR="00B752E4" w:rsidRPr="00BC23B4" w14:paraId="26A9115E"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A4C105A"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531C3C56"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7D43A1F4" w14:textId="77777777" w:rsidR="00B752E4" w:rsidRPr="00BC23B4" w:rsidRDefault="007D6DC0">
            <w:pPr>
              <w:pStyle w:val="FormData0"/>
              <w:rPr>
                <w:b/>
                <w:color w:val="auto"/>
                <w:szCs w:val="24"/>
              </w:rPr>
            </w:pPr>
            <w:r>
              <w:rPr>
                <w:b/>
                <w:color w:val="auto"/>
                <w:szCs w:val="24"/>
              </w:rPr>
              <w:t>NONE</w:t>
            </w:r>
          </w:p>
        </w:tc>
      </w:tr>
      <w:tr w:rsidR="00B752E4" w:rsidRPr="00BC23B4" w14:paraId="5A0AAECA"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F0C0336"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AE41412"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2AE2CE22" w14:textId="77777777" w:rsidR="00B752E4" w:rsidRPr="00BC23B4" w:rsidRDefault="00B752E4">
            <w:pPr>
              <w:pStyle w:val="FormData0"/>
              <w:rPr>
                <w:b/>
                <w:color w:val="auto"/>
                <w:szCs w:val="24"/>
              </w:rPr>
            </w:pPr>
            <w:r w:rsidRPr="00BC23B4">
              <w:rPr>
                <w:b/>
                <w:color w:val="auto"/>
                <w:szCs w:val="24"/>
              </w:rPr>
              <w:t>N</w:t>
            </w:r>
          </w:p>
        </w:tc>
      </w:tr>
      <w:tr w:rsidR="00B752E4" w:rsidRPr="00BC23B4" w14:paraId="6950439C"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66E05D5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868AF69"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731E37D1" w14:textId="77777777" w:rsidR="00B752E4" w:rsidRPr="00BC23B4" w:rsidRDefault="00B752E4">
            <w:pPr>
              <w:pStyle w:val="FormData0"/>
              <w:rPr>
                <w:b/>
                <w:color w:val="auto"/>
                <w:szCs w:val="24"/>
              </w:rPr>
            </w:pPr>
            <w:r w:rsidRPr="00BC23B4">
              <w:rPr>
                <w:b/>
                <w:color w:val="auto"/>
                <w:szCs w:val="24"/>
              </w:rPr>
              <w:t>ESM</w:t>
            </w:r>
          </w:p>
        </w:tc>
      </w:tr>
      <w:tr w:rsidR="00B752E4" w:rsidRPr="00BC23B4" w14:paraId="6CC0B5C6"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73EAD16"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A82F0AB"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1C57BB7F" w14:textId="77777777" w:rsidR="00B752E4" w:rsidRPr="00BC23B4" w:rsidRDefault="00B752E4">
            <w:pPr>
              <w:pStyle w:val="FormData0"/>
              <w:rPr>
                <w:b/>
                <w:color w:val="auto"/>
                <w:szCs w:val="24"/>
              </w:rPr>
            </w:pPr>
            <w:r w:rsidRPr="00BC23B4">
              <w:rPr>
                <w:b/>
                <w:color w:val="auto"/>
                <w:szCs w:val="24"/>
              </w:rPr>
              <w:t>N</w:t>
            </w:r>
          </w:p>
        </w:tc>
      </w:tr>
      <w:tr w:rsidR="00B752E4" w:rsidRPr="00BC23B4" w14:paraId="124887C0"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80A677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022F0CEE"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620FC6BF" w14:textId="77777777" w:rsidR="00B752E4" w:rsidRPr="00BC23B4" w:rsidRDefault="00B752E4">
            <w:pPr>
              <w:pStyle w:val="FormData0"/>
              <w:rPr>
                <w:b/>
                <w:color w:val="auto"/>
                <w:szCs w:val="24"/>
              </w:rPr>
            </w:pPr>
            <w:r w:rsidRPr="00BC23B4">
              <w:rPr>
                <w:b/>
                <w:color w:val="auto"/>
                <w:szCs w:val="24"/>
              </w:rPr>
              <w:t>CREX4</w:t>
            </w:r>
          </w:p>
        </w:tc>
      </w:tr>
      <w:tr w:rsidR="00B752E4" w:rsidRPr="00BC23B4" w14:paraId="546A377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38C8C9F"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41FB6842"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64DB842A" w14:textId="77777777" w:rsidR="00B752E4" w:rsidRPr="00BC23B4" w:rsidRDefault="00B752E4">
            <w:pPr>
              <w:pStyle w:val="FormData0"/>
              <w:rPr>
                <w:b/>
                <w:color w:val="auto"/>
                <w:szCs w:val="24"/>
              </w:rPr>
            </w:pPr>
            <w:r w:rsidRPr="00BC23B4">
              <w:rPr>
                <w:b/>
                <w:color w:val="auto"/>
                <w:szCs w:val="24"/>
              </w:rPr>
              <w:t>A</w:t>
            </w:r>
          </w:p>
        </w:tc>
      </w:tr>
      <w:tr w:rsidR="00B752E4" w:rsidRPr="00BC23B4" w14:paraId="3F20938D"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9DDD161"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1DB63C39"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73312335" w14:textId="77777777" w:rsidR="00B752E4" w:rsidRPr="00BC23B4" w:rsidRDefault="00B752E4">
            <w:pPr>
              <w:pStyle w:val="FormData0"/>
              <w:rPr>
                <w:b/>
                <w:color w:val="auto"/>
                <w:szCs w:val="24"/>
              </w:rPr>
            </w:pPr>
            <w:r w:rsidRPr="00BC23B4">
              <w:rPr>
                <w:b/>
                <w:color w:val="auto"/>
                <w:szCs w:val="24"/>
              </w:rPr>
              <w:t>A</w:t>
            </w:r>
          </w:p>
        </w:tc>
      </w:tr>
      <w:tr w:rsidR="00B752E4" w:rsidRPr="00BC23B4" w14:paraId="4C64CA3E"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FC96642"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7C0E2093"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1AF8550"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59A3144"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760EA6D" w14:textId="77777777" w:rsidR="00B752E4" w:rsidRPr="00BC23B4" w:rsidRDefault="00B752E4">
            <w:pPr>
              <w:pStyle w:val="FormData0"/>
              <w:rPr>
                <w:b/>
                <w:color w:val="auto"/>
                <w:szCs w:val="24"/>
              </w:rPr>
            </w:pPr>
            <w:r w:rsidRPr="00BC23B4">
              <w:rPr>
                <w:b/>
                <w:color w:val="auto"/>
                <w:szCs w:val="24"/>
              </w:rPr>
              <w:t>00002</w:t>
            </w:r>
          </w:p>
        </w:tc>
      </w:tr>
      <w:tr w:rsidR="00B752E4" w:rsidRPr="00BC23B4" w14:paraId="1EB7DB0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504A475"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5E25FC7C"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72541508" w14:textId="77777777" w:rsidR="00B752E4" w:rsidRPr="00BC23B4" w:rsidRDefault="00B752E4">
            <w:pPr>
              <w:pStyle w:val="FormData0"/>
              <w:rPr>
                <w:b/>
                <w:color w:val="auto"/>
                <w:szCs w:val="24"/>
              </w:rPr>
            </w:pPr>
            <w:r w:rsidRPr="00BC23B4">
              <w:rPr>
                <w:b/>
                <w:color w:val="auto"/>
                <w:szCs w:val="24"/>
              </w:rPr>
              <w:t>V</w:t>
            </w:r>
          </w:p>
        </w:tc>
      </w:tr>
      <w:tr w:rsidR="00B752E4" w:rsidRPr="00BC23B4" w14:paraId="415973B5"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E597C06"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19F7B0AC"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4E417CB1" w14:textId="77777777" w:rsidR="00B752E4" w:rsidRPr="00BC23B4" w:rsidRDefault="00B752E4">
            <w:pPr>
              <w:pStyle w:val="FormData0"/>
              <w:rPr>
                <w:b/>
                <w:color w:val="auto"/>
                <w:szCs w:val="24"/>
              </w:rPr>
            </w:pPr>
            <w:r w:rsidRPr="00BC23B4">
              <w:rPr>
                <w:b/>
                <w:color w:val="auto"/>
                <w:szCs w:val="24"/>
              </w:rPr>
              <w:t>9042613511</w:t>
            </w:r>
          </w:p>
        </w:tc>
      </w:tr>
      <w:tr w:rsidR="00B752E4" w:rsidRPr="00BC23B4" w14:paraId="08CD0C5C"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1FB8C5B1"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0E84D01A"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18301CC9" w14:textId="77777777" w:rsidR="00B752E4" w:rsidRPr="00BC23B4" w:rsidRDefault="00B752E4">
            <w:pPr>
              <w:pStyle w:val="FormData0"/>
              <w:rPr>
                <w:b/>
                <w:color w:val="auto"/>
                <w:szCs w:val="24"/>
              </w:rPr>
            </w:pPr>
            <w:r w:rsidRPr="00BC23B4">
              <w:rPr>
                <w:b/>
                <w:color w:val="auto"/>
                <w:szCs w:val="24"/>
              </w:rPr>
              <w:t>UEPBL</w:t>
            </w:r>
          </w:p>
        </w:tc>
      </w:tr>
      <w:tr w:rsidR="00B752E4" w:rsidRPr="00BC23B4" w14:paraId="0BB0D0A6"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D5FE7E2"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234FA75D"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41D46198" w14:textId="77777777" w:rsidR="00B752E4" w:rsidRPr="00BC23B4" w:rsidRDefault="00BB768A">
            <w:pPr>
              <w:pStyle w:val="FormData0"/>
              <w:rPr>
                <w:b/>
                <w:color w:val="auto"/>
                <w:szCs w:val="24"/>
              </w:rPr>
            </w:pPr>
            <w:r>
              <w:rPr>
                <w:b/>
                <w:color w:val="auto"/>
                <w:szCs w:val="24"/>
              </w:rPr>
              <w:t>NONE</w:t>
            </w:r>
          </w:p>
        </w:tc>
      </w:tr>
      <w:tr w:rsidR="00B752E4" w:rsidRPr="00BC23B4" w14:paraId="63FB0AF7"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19412E46"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7498EF38"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2A1E3599" w14:textId="77777777" w:rsidR="00B752E4" w:rsidRPr="00BC23B4" w:rsidRDefault="00BB768A">
            <w:pPr>
              <w:pStyle w:val="FormData0"/>
              <w:rPr>
                <w:b/>
                <w:color w:val="auto"/>
                <w:szCs w:val="24"/>
              </w:rPr>
            </w:pPr>
            <w:r>
              <w:rPr>
                <w:b/>
                <w:color w:val="auto"/>
                <w:szCs w:val="24"/>
              </w:rPr>
              <w:t>NONE</w:t>
            </w:r>
          </w:p>
        </w:tc>
      </w:tr>
      <w:tr w:rsidR="00B752E4" w:rsidRPr="00BC23B4" w14:paraId="05863D6B"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0E0A483"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3513F5F4"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59CF6C9A" w14:textId="77777777" w:rsidR="00B752E4" w:rsidRPr="00BC23B4" w:rsidRDefault="00B752E4">
            <w:pPr>
              <w:pStyle w:val="FormData0"/>
              <w:rPr>
                <w:b/>
                <w:color w:val="auto"/>
                <w:szCs w:val="24"/>
              </w:rPr>
            </w:pPr>
            <w:r w:rsidRPr="00BC23B4">
              <w:rPr>
                <w:b/>
                <w:color w:val="auto"/>
                <w:szCs w:val="24"/>
              </w:rPr>
              <w:t>N</w:t>
            </w:r>
          </w:p>
        </w:tc>
      </w:tr>
      <w:tr w:rsidR="00B752E4" w:rsidRPr="00BC23B4" w14:paraId="5BE8B57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9EEF3D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2F0C200C"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7F3629A6" w14:textId="77777777" w:rsidR="00B752E4" w:rsidRPr="00BC23B4" w:rsidRDefault="00B752E4">
            <w:pPr>
              <w:pStyle w:val="FormData0"/>
              <w:rPr>
                <w:b/>
                <w:color w:val="auto"/>
                <w:szCs w:val="24"/>
              </w:rPr>
            </w:pPr>
            <w:r w:rsidRPr="00BC23B4">
              <w:rPr>
                <w:b/>
                <w:color w:val="auto"/>
                <w:szCs w:val="24"/>
              </w:rPr>
              <w:t>ESM</w:t>
            </w:r>
          </w:p>
        </w:tc>
      </w:tr>
      <w:tr w:rsidR="00B752E4" w:rsidRPr="00BC23B4" w14:paraId="6AED231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986B9A7"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108CF537"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0AA805A4" w14:textId="77777777" w:rsidR="00B752E4" w:rsidRPr="00BC23B4" w:rsidRDefault="00B752E4">
            <w:pPr>
              <w:pStyle w:val="FormData0"/>
              <w:rPr>
                <w:b/>
                <w:color w:val="auto"/>
                <w:szCs w:val="24"/>
              </w:rPr>
            </w:pPr>
            <w:r w:rsidRPr="00BC23B4">
              <w:rPr>
                <w:b/>
                <w:color w:val="auto"/>
                <w:szCs w:val="24"/>
              </w:rPr>
              <w:t>N</w:t>
            </w:r>
          </w:p>
        </w:tc>
      </w:tr>
      <w:tr w:rsidR="00B752E4" w:rsidRPr="00BC23B4" w14:paraId="65F4A942"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6672FC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5F9F93DE"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07F8918E" w14:textId="77777777" w:rsidR="00B752E4" w:rsidRPr="00BC23B4" w:rsidRDefault="00B752E4">
            <w:pPr>
              <w:pStyle w:val="FormData0"/>
              <w:rPr>
                <w:b/>
                <w:color w:val="auto"/>
                <w:szCs w:val="24"/>
              </w:rPr>
            </w:pPr>
            <w:r w:rsidRPr="00BC23B4">
              <w:rPr>
                <w:b/>
                <w:color w:val="auto"/>
                <w:szCs w:val="24"/>
              </w:rPr>
              <w:t>CREX4</w:t>
            </w:r>
          </w:p>
        </w:tc>
      </w:tr>
      <w:tr w:rsidR="00B752E4" w:rsidRPr="00BC23B4" w14:paraId="40C0498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60E3D6A"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1B56EFB1"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7136073B" w14:textId="77777777" w:rsidR="00B752E4" w:rsidRPr="00BC23B4" w:rsidRDefault="00B752E4">
            <w:pPr>
              <w:pStyle w:val="FormData0"/>
              <w:rPr>
                <w:b/>
                <w:color w:val="auto"/>
                <w:szCs w:val="24"/>
              </w:rPr>
            </w:pPr>
            <w:r w:rsidRPr="00BC23B4">
              <w:rPr>
                <w:b/>
                <w:color w:val="auto"/>
                <w:szCs w:val="24"/>
              </w:rPr>
              <w:t>A</w:t>
            </w:r>
          </w:p>
        </w:tc>
      </w:tr>
      <w:tr w:rsidR="00B752E4" w:rsidRPr="00BC23B4" w14:paraId="267A962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BD1E436"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2E2CC47C"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067A8CDC" w14:textId="77777777" w:rsidR="00B752E4" w:rsidRPr="00BC23B4" w:rsidRDefault="00B752E4">
            <w:pPr>
              <w:pStyle w:val="FormData0"/>
              <w:rPr>
                <w:b/>
                <w:color w:val="auto"/>
                <w:szCs w:val="24"/>
              </w:rPr>
            </w:pPr>
            <w:r w:rsidRPr="00BC23B4">
              <w:rPr>
                <w:b/>
                <w:color w:val="auto"/>
                <w:szCs w:val="24"/>
              </w:rPr>
              <w:t>A</w:t>
            </w:r>
          </w:p>
        </w:tc>
      </w:tr>
      <w:tr w:rsidR="00B752E4" w:rsidRPr="00BC23B4" w14:paraId="6148A66B"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7DF6C40"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52C2FFA2"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B25488A"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05C9EAA"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C3FB301" w14:textId="77777777" w:rsidR="00B752E4" w:rsidRPr="00BC23B4" w:rsidRDefault="00B752E4">
            <w:pPr>
              <w:pStyle w:val="FormData0"/>
              <w:rPr>
                <w:b/>
                <w:color w:val="auto"/>
                <w:szCs w:val="24"/>
              </w:rPr>
            </w:pPr>
            <w:r w:rsidRPr="00BC23B4">
              <w:rPr>
                <w:b/>
                <w:color w:val="auto"/>
                <w:szCs w:val="24"/>
              </w:rPr>
              <w:t>00003</w:t>
            </w:r>
          </w:p>
        </w:tc>
      </w:tr>
      <w:tr w:rsidR="00B752E4" w:rsidRPr="00BC23B4" w14:paraId="6C7E23E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1DD5D4A0"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2F4AD1BF"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645D5B22" w14:textId="77777777" w:rsidR="00B752E4" w:rsidRPr="00BC23B4" w:rsidRDefault="00B752E4">
            <w:pPr>
              <w:pStyle w:val="FormData0"/>
              <w:rPr>
                <w:b/>
                <w:color w:val="auto"/>
                <w:szCs w:val="24"/>
              </w:rPr>
            </w:pPr>
            <w:r w:rsidRPr="00BC23B4">
              <w:rPr>
                <w:b/>
                <w:color w:val="auto"/>
                <w:szCs w:val="24"/>
              </w:rPr>
              <w:t>V</w:t>
            </w:r>
          </w:p>
        </w:tc>
      </w:tr>
      <w:tr w:rsidR="00B752E4" w:rsidRPr="00BC23B4" w14:paraId="2779EC70"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E336A98"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558D2CCC"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23FC7750" w14:textId="77777777" w:rsidR="00B752E4" w:rsidRPr="00BC23B4" w:rsidRDefault="00B752E4">
            <w:pPr>
              <w:pStyle w:val="FormData0"/>
              <w:rPr>
                <w:b/>
                <w:color w:val="auto"/>
                <w:szCs w:val="24"/>
              </w:rPr>
            </w:pPr>
            <w:r w:rsidRPr="00BC23B4">
              <w:rPr>
                <w:b/>
                <w:color w:val="auto"/>
                <w:szCs w:val="24"/>
              </w:rPr>
              <w:t>9042612647</w:t>
            </w:r>
          </w:p>
        </w:tc>
      </w:tr>
      <w:tr w:rsidR="00B752E4" w:rsidRPr="00BC23B4" w14:paraId="5E6C38CA"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B705D42"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70B654E9"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1DE467BB" w14:textId="77777777" w:rsidR="00B752E4" w:rsidRPr="00BC23B4" w:rsidRDefault="00B752E4">
            <w:pPr>
              <w:pStyle w:val="FormData0"/>
              <w:rPr>
                <w:b/>
                <w:color w:val="auto"/>
                <w:szCs w:val="24"/>
              </w:rPr>
            </w:pPr>
            <w:r w:rsidRPr="00BC23B4">
              <w:rPr>
                <w:b/>
                <w:color w:val="auto"/>
                <w:szCs w:val="24"/>
              </w:rPr>
              <w:t>UEPBL</w:t>
            </w:r>
          </w:p>
        </w:tc>
      </w:tr>
      <w:tr w:rsidR="00B752E4" w:rsidRPr="00BC23B4" w14:paraId="5DCBFBA8"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8CB7EA3"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31C62A94"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1A5C30E2" w14:textId="77777777" w:rsidR="00B752E4" w:rsidRPr="00BC23B4" w:rsidRDefault="007D6DC0">
            <w:pPr>
              <w:pStyle w:val="FormData0"/>
              <w:rPr>
                <w:b/>
                <w:color w:val="auto"/>
                <w:szCs w:val="24"/>
              </w:rPr>
            </w:pPr>
            <w:r>
              <w:rPr>
                <w:b/>
                <w:color w:val="auto"/>
                <w:szCs w:val="24"/>
              </w:rPr>
              <w:t>NONE</w:t>
            </w:r>
          </w:p>
        </w:tc>
      </w:tr>
      <w:tr w:rsidR="00B752E4" w:rsidRPr="00BC23B4" w14:paraId="19676E1F"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58246A7"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21DD60B7"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44D4239F" w14:textId="77777777" w:rsidR="00B752E4" w:rsidRPr="00BC23B4" w:rsidRDefault="007D6DC0">
            <w:pPr>
              <w:pStyle w:val="FormData0"/>
              <w:rPr>
                <w:b/>
                <w:color w:val="auto"/>
                <w:szCs w:val="24"/>
              </w:rPr>
            </w:pPr>
            <w:r>
              <w:rPr>
                <w:b/>
                <w:color w:val="auto"/>
                <w:szCs w:val="24"/>
              </w:rPr>
              <w:t>NONE</w:t>
            </w:r>
          </w:p>
        </w:tc>
      </w:tr>
      <w:tr w:rsidR="00B752E4" w:rsidRPr="00BC23B4" w14:paraId="11423E4A"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FF84932"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631CC3E6"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61944C5C" w14:textId="77777777" w:rsidR="00B752E4" w:rsidRPr="00BC23B4" w:rsidRDefault="00B752E4">
            <w:pPr>
              <w:pStyle w:val="FormData0"/>
              <w:rPr>
                <w:b/>
                <w:color w:val="auto"/>
                <w:szCs w:val="24"/>
              </w:rPr>
            </w:pPr>
            <w:r w:rsidRPr="00BC23B4">
              <w:rPr>
                <w:b/>
                <w:color w:val="auto"/>
                <w:szCs w:val="24"/>
              </w:rPr>
              <w:t>N</w:t>
            </w:r>
          </w:p>
        </w:tc>
      </w:tr>
      <w:tr w:rsidR="00B752E4" w:rsidRPr="00BC23B4" w14:paraId="5A92F99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55C60B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33F64EE7"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0B3DBD47" w14:textId="77777777" w:rsidR="00B752E4" w:rsidRPr="00BC23B4" w:rsidRDefault="00B752E4">
            <w:pPr>
              <w:pStyle w:val="FormData0"/>
              <w:rPr>
                <w:b/>
                <w:color w:val="auto"/>
                <w:szCs w:val="24"/>
              </w:rPr>
            </w:pPr>
            <w:r w:rsidRPr="00BC23B4">
              <w:rPr>
                <w:b/>
                <w:color w:val="auto"/>
                <w:szCs w:val="24"/>
              </w:rPr>
              <w:t>ESM</w:t>
            </w:r>
          </w:p>
        </w:tc>
      </w:tr>
      <w:tr w:rsidR="00B752E4" w:rsidRPr="00BC23B4" w14:paraId="0CA86A3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537E543F"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3072E3C8"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429942E7" w14:textId="77777777" w:rsidR="00B752E4" w:rsidRPr="00BC23B4" w:rsidRDefault="00B752E4">
            <w:pPr>
              <w:pStyle w:val="FormData0"/>
              <w:rPr>
                <w:b/>
                <w:color w:val="auto"/>
                <w:szCs w:val="24"/>
              </w:rPr>
            </w:pPr>
            <w:r w:rsidRPr="00BC23B4">
              <w:rPr>
                <w:b/>
                <w:color w:val="auto"/>
                <w:szCs w:val="24"/>
              </w:rPr>
              <w:t>N</w:t>
            </w:r>
          </w:p>
        </w:tc>
      </w:tr>
      <w:tr w:rsidR="00B752E4" w:rsidRPr="00BC23B4" w14:paraId="676943CF"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3FE9E36"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A08513D"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3C215FE9" w14:textId="77777777" w:rsidR="00B752E4" w:rsidRPr="00BC23B4" w:rsidRDefault="00B752E4">
            <w:pPr>
              <w:pStyle w:val="FormData0"/>
              <w:rPr>
                <w:b/>
                <w:color w:val="auto"/>
                <w:szCs w:val="24"/>
              </w:rPr>
            </w:pPr>
            <w:r w:rsidRPr="00BC23B4">
              <w:rPr>
                <w:b/>
                <w:color w:val="auto"/>
                <w:szCs w:val="24"/>
              </w:rPr>
              <w:t>CREX4</w:t>
            </w:r>
          </w:p>
        </w:tc>
      </w:tr>
      <w:tr w:rsidR="00B752E4" w:rsidRPr="00BC23B4" w14:paraId="71C155D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C5B580E"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674DF497"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34AD2716" w14:textId="77777777" w:rsidR="00B752E4" w:rsidRPr="00BC23B4" w:rsidRDefault="00B752E4">
            <w:pPr>
              <w:pStyle w:val="FormData0"/>
              <w:rPr>
                <w:b/>
                <w:color w:val="auto"/>
                <w:szCs w:val="24"/>
              </w:rPr>
            </w:pPr>
            <w:r w:rsidRPr="00BC23B4">
              <w:rPr>
                <w:b/>
                <w:color w:val="auto"/>
                <w:szCs w:val="24"/>
              </w:rPr>
              <w:t>A</w:t>
            </w:r>
          </w:p>
        </w:tc>
      </w:tr>
      <w:tr w:rsidR="00B752E4" w:rsidRPr="00BC23B4" w14:paraId="6E2BC734"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1076463"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33A2FBDD"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0EA51538" w14:textId="77777777" w:rsidR="00B752E4" w:rsidRPr="00BC23B4" w:rsidRDefault="00B752E4">
            <w:pPr>
              <w:pStyle w:val="FormData0"/>
              <w:rPr>
                <w:b/>
                <w:color w:val="auto"/>
                <w:szCs w:val="24"/>
              </w:rPr>
            </w:pPr>
            <w:r w:rsidRPr="00BC23B4">
              <w:rPr>
                <w:b/>
                <w:color w:val="auto"/>
                <w:szCs w:val="24"/>
              </w:rPr>
              <w:t>A</w:t>
            </w:r>
          </w:p>
        </w:tc>
      </w:tr>
      <w:tr w:rsidR="00B752E4" w:rsidRPr="00BC23B4" w14:paraId="51191EEA"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0860922"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2E2E8126"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BC3CE60"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1D10AC6"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3B9715DD" w14:textId="77777777" w:rsidR="00B752E4" w:rsidRPr="00BC23B4" w:rsidRDefault="00B752E4">
            <w:pPr>
              <w:pStyle w:val="FormData0"/>
              <w:rPr>
                <w:b/>
                <w:color w:val="auto"/>
                <w:szCs w:val="24"/>
              </w:rPr>
            </w:pPr>
            <w:r w:rsidRPr="00BC23B4">
              <w:rPr>
                <w:b/>
                <w:color w:val="auto"/>
                <w:szCs w:val="24"/>
              </w:rPr>
              <w:t>00004</w:t>
            </w:r>
          </w:p>
        </w:tc>
      </w:tr>
      <w:tr w:rsidR="00B752E4" w:rsidRPr="00BC23B4" w14:paraId="7EEDFBBE"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91D5BAE"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065309FE"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3AB2F857" w14:textId="77777777" w:rsidR="00B752E4" w:rsidRPr="00BC23B4" w:rsidRDefault="00B752E4">
            <w:pPr>
              <w:pStyle w:val="FormData0"/>
              <w:rPr>
                <w:b/>
                <w:color w:val="auto"/>
                <w:szCs w:val="24"/>
              </w:rPr>
            </w:pPr>
            <w:r w:rsidRPr="00BC23B4">
              <w:rPr>
                <w:b/>
                <w:color w:val="auto"/>
                <w:szCs w:val="24"/>
              </w:rPr>
              <w:t>V</w:t>
            </w:r>
          </w:p>
        </w:tc>
      </w:tr>
      <w:tr w:rsidR="00B752E4" w:rsidRPr="00BC23B4" w14:paraId="4F19A606"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ADF9592"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3E79CB18"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61713561" w14:textId="77777777" w:rsidR="00B752E4" w:rsidRPr="00BC23B4" w:rsidRDefault="00B752E4">
            <w:pPr>
              <w:pStyle w:val="FormData0"/>
              <w:rPr>
                <w:b/>
                <w:color w:val="auto"/>
                <w:szCs w:val="24"/>
              </w:rPr>
            </w:pPr>
            <w:r w:rsidRPr="00BC23B4">
              <w:rPr>
                <w:b/>
                <w:color w:val="auto"/>
                <w:szCs w:val="24"/>
              </w:rPr>
              <w:t>9042618014</w:t>
            </w:r>
          </w:p>
        </w:tc>
      </w:tr>
      <w:tr w:rsidR="00B752E4" w:rsidRPr="00BC23B4" w14:paraId="1E1D2E9F"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6032194"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612BE5BC"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6C193543" w14:textId="77777777" w:rsidR="00B752E4" w:rsidRPr="00BC23B4" w:rsidRDefault="00B752E4">
            <w:pPr>
              <w:pStyle w:val="FormData0"/>
              <w:rPr>
                <w:b/>
                <w:color w:val="auto"/>
                <w:szCs w:val="24"/>
              </w:rPr>
            </w:pPr>
            <w:r w:rsidRPr="00BC23B4">
              <w:rPr>
                <w:b/>
                <w:color w:val="auto"/>
                <w:szCs w:val="24"/>
              </w:rPr>
              <w:t>UEPBL</w:t>
            </w:r>
          </w:p>
        </w:tc>
      </w:tr>
      <w:tr w:rsidR="00B752E4" w:rsidRPr="00BC23B4" w14:paraId="434B7BF3"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60925729"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6926B215"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0C8AC8F1" w14:textId="77777777" w:rsidR="00B752E4" w:rsidRPr="00BC23B4" w:rsidRDefault="007D6DC0">
            <w:pPr>
              <w:pStyle w:val="FormData0"/>
              <w:rPr>
                <w:b/>
                <w:color w:val="auto"/>
                <w:szCs w:val="24"/>
              </w:rPr>
            </w:pPr>
            <w:r>
              <w:rPr>
                <w:b/>
                <w:color w:val="auto"/>
                <w:szCs w:val="24"/>
              </w:rPr>
              <w:t>NONE</w:t>
            </w:r>
          </w:p>
        </w:tc>
      </w:tr>
      <w:tr w:rsidR="00B752E4" w:rsidRPr="00BC23B4" w14:paraId="3D84BDCE"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1DEEE2C"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2063E01C"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329948A5" w14:textId="77777777" w:rsidR="00B752E4" w:rsidRPr="00BC23B4" w:rsidRDefault="007D6DC0">
            <w:pPr>
              <w:pStyle w:val="FormData0"/>
              <w:rPr>
                <w:b/>
                <w:color w:val="auto"/>
                <w:szCs w:val="24"/>
              </w:rPr>
            </w:pPr>
            <w:r>
              <w:rPr>
                <w:b/>
                <w:color w:val="auto"/>
                <w:szCs w:val="24"/>
              </w:rPr>
              <w:t>NONE</w:t>
            </w:r>
          </w:p>
        </w:tc>
      </w:tr>
      <w:tr w:rsidR="00B752E4" w:rsidRPr="00BC23B4" w14:paraId="1135CBF2"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87255D7"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553CFF4"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3B5D9BFB" w14:textId="77777777" w:rsidR="00B752E4" w:rsidRPr="00BC23B4" w:rsidRDefault="00B752E4">
            <w:pPr>
              <w:pStyle w:val="FormData0"/>
              <w:rPr>
                <w:b/>
                <w:color w:val="auto"/>
                <w:szCs w:val="24"/>
              </w:rPr>
            </w:pPr>
            <w:r w:rsidRPr="00BC23B4">
              <w:rPr>
                <w:b/>
                <w:color w:val="auto"/>
                <w:szCs w:val="24"/>
              </w:rPr>
              <w:t>N</w:t>
            </w:r>
          </w:p>
        </w:tc>
      </w:tr>
      <w:tr w:rsidR="00B752E4" w:rsidRPr="00BC23B4" w14:paraId="2F49D9D3"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57DDBBA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707422F2"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326D89BD" w14:textId="77777777" w:rsidR="00B752E4" w:rsidRPr="00BC23B4" w:rsidRDefault="00B752E4">
            <w:pPr>
              <w:pStyle w:val="FormData0"/>
              <w:rPr>
                <w:b/>
                <w:color w:val="auto"/>
                <w:szCs w:val="24"/>
              </w:rPr>
            </w:pPr>
            <w:r w:rsidRPr="00BC23B4">
              <w:rPr>
                <w:b/>
                <w:color w:val="auto"/>
                <w:szCs w:val="24"/>
              </w:rPr>
              <w:t>ESM</w:t>
            </w:r>
          </w:p>
        </w:tc>
      </w:tr>
      <w:tr w:rsidR="00B752E4" w:rsidRPr="00BC23B4" w14:paraId="3D531F98"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F36360A"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1DC3F4ED"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0197F308" w14:textId="77777777" w:rsidR="00B752E4" w:rsidRPr="00BC23B4" w:rsidRDefault="00B752E4">
            <w:pPr>
              <w:pStyle w:val="FormData0"/>
              <w:rPr>
                <w:b/>
                <w:color w:val="auto"/>
                <w:szCs w:val="24"/>
              </w:rPr>
            </w:pPr>
            <w:r w:rsidRPr="00BC23B4">
              <w:rPr>
                <w:b/>
                <w:color w:val="auto"/>
                <w:szCs w:val="24"/>
              </w:rPr>
              <w:t>N</w:t>
            </w:r>
          </w:p>
        </w:tc>
      </w:tr>
      <w:tr w:rsidR="00B752E4" w:rsidRPr="00BC23B4" w14:paraId="5A394715"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8EFF21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8267866"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26E5D56C" w14:textId="77777777" w:rsidR="00B752E4" w:rsidRPr="00BC23B4" w:rsidRDefault="00B752E4">
            <w:pPr>
              <w:pStyle w:val="FormData0"/>
              <w:rPr>
                <w:b/>
                <w:color w:val="auto"/>
                <w:szCs w:val="24"/>
              </w:rPr>
            </w:pPr>
            <w:r w:rsidRPr="00BC23B4">
              <w:rPr>
                <w:b/>
                <w:color w:val="auto"/>
                <w:szCs w:val="24"/>
              </w:rPr>
              <w:t>CREX4</w:t>
            </w:r>
          </w:p>
        </w:tc>
      </w:tr>
      <w:tr w:rsidR="00B752E4" w:rsidRPr="00BC23B4" w14:paraId="5F58ABE3"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6268C8F8"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68F2B1DA"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419DD748" w14:textId="77777777" w:rsidR="00B752E4" w:rsidRPr="00BC23B4" w:rsidRDefault="00B752E4">
            <w:pPr>
              <w:pStyle w:val="FormData0"/>
              <w:rPr>
                <w:b/>
                <w:color w:val="auto"/>
                <w:szCs w:val="24"/>
              </w:rPr>
            </w:pPr>
            <w:r w:rsidRPr="00BC23B4">
              <w:rPr>
                <w:b/>
                <w:color w:val="auto"/>
                <w:szCs w:val="24"/>
              </w:rPr>
              <w:t>A</w:t>
            </w:r>
          </w:p>
        </w:tc>
      </w:tr>
      <w:tr w:rsidR="00B752E4" w:rsidRPr="00BC23B4" w14:paraId="59CA4EC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67C70F49"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5AA24BF8"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1F494AE1" w14:textId="77777777" w:rsidR="00B752E4" w:rsidRPr="00BC23B4" w:rsidRDefault="00B752E4">
            <w:pPr>
              <w:pStyle w:val="FormData0"/>
              <w:rPr>
                <w:b/>
                <w:color w:val="auto"/>
                <w:szCs w:val="24"/>
              </w:rPr>
            </w:pPr>
            <w:r w:rsidRPr="00BC23B4">
              <w:rPr>
                <w:b/>
                <w:color w:val="auto"/>
                <w:szCs w:val="24"/>
              </w:rPr>
              <w:t>A</w:t>
            </w:r>
          </w:p>
        </w:tc>
      </w:tr>
    </w:tbl>
    <w:p w14:paraId="413D65F0" w14:textId="77777777" w:rsidR="00B752E4" w:rsidRDefault="00B752E4">
      <w:pPr>
        <w:rPr>
          <w:rFonts w:ascii="Tahoma" w:hAnsi="Tahoma" w:cs="Tahoma"/>
          <w:sz w:val="28"/>
        </w:rPr>
      </w:pPr>
    </w:p>
    <w:p w14:paraId="6B7C77C2" w14:textId="77777777" w:rsidR="0053562E" w:rsidRDefault="0053562E" w:rsidP="00BC23B4">
      <w:pPr>
        <w:rPr>
          <w:b/>
        </w:rPr>
      </w:pPr>
    </w:p>
    <w:p w14:paraId="210B49EF" w14:textId="77777777" w:rsidR="0053562E" w:rsidRDefault="0053562E" w:rsidP="00BC23B4">
      <w:pPr>
        <w:rPr>
          <w:b/>
        </w:rPr>
      </w:pPr>
    </w:p>
    <w:p w14:paraId="4920246C" w14:textId="77777777" w:rsidR="0053562E" w:rsidRDefault="0053562E" w:rsidP="00BC23B4">
      <w:pPr>
        <w:rPr>
          <w:b/>
        </w:rPr>
      </w:pPr>
    </w:p>
    <w:p w14:paraId="712231D3" w14:textId="77777777" w:rsidR="0053562E" w:rsidRDefault="0053562E" w:rsidP="00BC23B4">
      <w:pPr>
        <w:rPr>
          <w:b/>
        </w:rPr>
      </w:pPr>
    </w:p>
    <w:p w14:paraId="47DE6FC0" w14:textId="77777777" w:rsidR="0053562E" w:rsidRDefault="0053562E" w:rsidP="00BC23B4">
      <w:pPr>
        <w:rPr>
          <w:b/>
        </w:rPr>
      </w:pPr>
    </w:p>
    <w:p w14:paraId="3B71FB95" w14:textId="77777777" w:rsidR="0053562E" w:rsidRDefault="0053562E" w:rsidP="00BC23B4">
      <w:pPr>
        <w:rPr>
          <w:b/>
        </w:rPr>
      </w:pPr>
    </w:p>
    <w:p w14:paraId="1ECD4D03" w14:textId="77777777" w:rsidR="0053562E" w:rsidRDefault="0053562E" w:rsidP="00BC23B4">
      <w:pPr>
        <w:rPr>
          <w:b/>
        </w:rPr>
      </w:pPr>
    </w:p>
    <w:p w14:paraId="45102350" w14:textId="77777777" w:rsidR="0053562E" w:rsidRDefault="0053562E" w:rsidP="00BC23B4">
      <w:pPr>
        <w:rPr>
          <w:b/>
        </w:rPr>
      </w:pPr>
    </w:p>
    <w:p w14:paraId="172788E2" w14:textId="77777777" w:rsidR="007C7C71" w:rsidRDefault="007C7C71" w:rsidP="00BC23B4">
      <w:pPr>
        <w:rPr>
          <w:b/>
        </w:rPr>
      </w:pPr>
    </w:p>
    <w:p w14:paraId="62BB1141" w14:textId="77777777" w:rsidR="007C7C71" w:rsidRDefault="007C7C71" w:rsidP="00BC23B4">
      <w:pPr>
        <w:rPr>
          <w:b/>
        </w:rPr>
      </w:pPr>
    </w:p>
    <w:p w14:paraId="3D91CB92" w14:textId="77777777" w:rsidR="0053562E" w:rsidRDefault="0053562E" w:rsidP="0053562E">
      <w:r w:rsidRPr="00EB048A">
        <w:t>XML  INPUT:</w:t>
      </w:r>
    </w:p>
    <w:p w14:paraId="1D3B7B87" w14:textId="77777777" w:rsidR="0053562E" w:rsidRPr="00EB048A" w:rsidRDefault="0053562E" w:rsidP="0053562E"/>
    <w:p w14:paraId="4BA4D1C0" w14:textId="610DD820" w:rsidR="0053562E" w:rsidRPr="00EB048A" w:rsidRDefault="0053562E" w:rsidP="00A549EC">
      <w:pPr>
        <w:ind w:hanging="240"/>
      </w:pPr>
      <w:r w:rsidRPr="00EB048A">
        <w:rPr>
          <w:b/>
          <w:bCs/>
          <w:color w:val="FF0000"/>
        </w:rPr>
        <w:t> </w:t>
      </w:r>
      <w:r w:rsidRPr="00EB048A">
        <w:t xml:space="preserve"> </w:t>
      </w:r>
    </w:p>
    <w:p w14:paraId="0D0F7EBB" w14:textId="77777777" w:rsidR="0053562E" w:rsidRPr="00EB048A" w:rsidRDefault="0053562E" w:rsidP="0053562E">
      <w:pPr>
        <w:ind w:hanging="480"/>
      </w:pPr>
      <w:hyperlink r:id="rId1684" w:history="1">
        <w:r w:rsidRPr="00EB048A">
          <w:rPr>
            <w:b/>
            <w:bCs/>
            <w:color w:val="FF0000"/>
          </w:rPr>
          <w:t>-</w:t>
        </w:r>
      </w:hyperlink>
      <w:r w:rsidRPr="00EB048A">
        <w:t xml:space="preserve"> </w:t>
      </w:r>
      <w:r w:rsidRPr="00EB048A">
        <w:rPr>
          <w:color w:val="0000FF"/>
        </w:rPr>
        <w:t>&lt;</w:t>
      </w:r>
      <w:r w:rsidRPr="00EB048A">
        <w:rPr>
          <w:color w:val="990000"/>
        </w:rPr>
        <w:t>order:LSR_ORD_REQ</w:t>
      </w:r>
      <w:r w:rsidRPr="00EB048A">
        <w:rPr>
          <w:color w:val="0000FF"/>
        </w:rPr>
        <w:t>&gt;</w:t>
      </w:r>
    </w:p>
    <w:p w14:paraId="267D8674" w14:textId="77777777" w:rsidR="0053562E" w:rsidRPr="00EB048A" w:rsidRDefault="0053562E" w:rsidP="0053562E">
      <w:pPr>
        <w:ind w:hanging="480"/>
      </w:pPr>
      <w:hyperlink r:id="rId1685" w:history="1">
        <w:r w:rsidRPr="00EB048A">
          <w:rPr>
            <w:b/>
            <w:bCs/>
            <w:color w:val="FF0000"/>
          </w:rPr>
          <w:t>-</w:t>
        </w:r>
      </w:hyperlink>
      <w:r w:rsidRPr="00EB048A">
        <w:t xml:space="preserve"> </w:t>
      </w:r>
      <w:r w:rsidRPr="00EB048A">
        <w:rPr>
          <w:color w:val="0000FF"/>
        </w:rPr>
        <w:t>&lt;</w:t>
      </w:r>
      <w:r w:rsidRPr="00EB048A">
        <w:rPr>
          <w:color w:val="990000"/>
        </w:rPr>
        <w:t>order:HDR</w:t>
      </w:r>
      <w:r w:rsidRPr="00EB048A">
        <w:rPr>
          <w:color w:val="0000FF"/>
        </w:rPr>
        <w:t>&gt;</w:t>
      </w:r>
    </w:p>
    <w:p w14:paraId="389BE4A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order:CCNA</w:t>
      </w:r>
      <w:r w:rsidRPr="00EB048A">
        <w:rPr>
          <w:color w:val="0000FF"/>
        </w:rPr>
        <w:t>&gt;</w:t>
      </w:r>
      <w:r w:rsidRPr="00EB048A">
        <w:rPr>
          <w:b/>
          <w:bCs/>
        </w:rPr>
        <w:t>ZXL</w:t>
      </w:r>
      <w:r w:rsidRPr="00EB048A">
        <w:rPr>
          <w:color w:val="0000FF"/>
        </w:rPr>
        <w:t>&lt;/</w:t>
      </w:r>
      <w:r w:rsidRPr="00EB048A">
        <w:rPr>
          <w:color w:val="990000"/>
        </w:rPr>
        <w:t>order:CCNA</w:t>
      </w:r>
      <w:r w:rsidRPr="00EB048A">
        <w:rPr>
          <w:color w:val="0000FF"/>
        </w:rPr>
        <w:t>&gt;</w:t>
      </w:r>
      <w:r w:rsidRPr="00EB048A">
        <w:t xml:space="preserve"> </w:t>
      </w:r>
    </w:p>
    <w:p w14:paraId="4F9FFD0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order:PON</w:t>
      </w:r>
      <w:r w:rsidRPr="00EB048A">
        <w:rPr>
          <w:color w:val="0000FF"/>
        </w:rPr>
        <w:t>&gt;</w:t>
      </w:r>
      <w:r w:rsidRPr="00EB048A">
        <w:rPr>
          <w:b/>
          <w:bCs/>
        </w:rPr>
        <w:t>CVTM0M067R31</w:t>
      </w:r>
      <w:r w:rsidRPr="00EB048A">
        <w:rPr>
          <w:color w:val="0000FF"/>
        </w:rPr>
        <w:t>&lt;/</w:t>
      </w:r>
      <w:r w:rsidRPr="00EB048A">
        <w:rPr>
          <w:color w:val="990000"/>
        </w:rPr>
        <w:t>order:PON</w:t>
      </w:r>
      <w:r w:rsidRPr="00EB048A">
        <w:rPr>
          <w:color w:val="0000FF"/>
        </w:rPr>
        <w:t>&gt;</w:t>
      </w:r>
      <w:r w:rsidRPr="00EB048A">
        <w:t xml:space="preserve"> </w:t>
      </w:r>
    </w:p>
    <w:p w14:paraId="47BB33B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order:VER</w:t>
      </w:r>
      <w:r w:rsidRPr="00EB048A">
        <w:rPr>
          <w:color w:val="0000FF"/>
        </w:rPr>
        <w:t>&gt;</w:t>
      </w:r>
      <w:r w:rsidRPr="00EB048A">
        <w:rPr>
          <w:b/>
          <w:bCs/>
        </w:rPr>
        <w:t>00</w:t>
      </w:r>
      <w:r w:rsidRPr="00EB048A">
        <w:rPr>
          <w:color w:val="0000FF"/>
        </w:rPr>
        <w:t>&lt;/</w:t>
      </w:r>
      <w:r w:rsidRPr="00EB048A">
        <w:rPr>
          <w:color w:val="990000"/>
        </w:rPr>
        <w:t>order:VER</w:t>
      </w:r>
      <w:r w:rsidRPr="00EB048A">
        <w:rPr>
          <w:color w:val="0000FF"/>
        </w:rPr>
        <w:t>&gt;</w:t>
      </w:r>
      <w:r w:rsidRPr="00EB048A">
        <w:t xml:space="preserve"> </w:t>
      </w:r>
    </w:p>
    <w:p w14:paraId="73BBA71A"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order:ATN</w:t>
      </w:r>
      <w:r w:rsidRPr="00EB048A">
        <w:rPr>
          <w:color w:val="0000FF"/>
        </w:rPr>
        <w:t>&gt;</w:t>
      </w:r>
      <w:r w:rsidRPr="00EB048A">
        <w:rPr>
          <w:b/>
          <w:bCs/>
        </w:rPr>
        <w:t>9042613408</w:t>
      </w:r>
      <w:r w:rsidRPr="00EB048A">
        <w:rPr>
          <w:color w:val="0000FF"/>
        </w:rPr>
        <w:t>&lt;/</w:t>
      </w:r>
      <w:r w:rsidRPr="00EB048A">
        <w:rPr>
          <w:color w:val="990000"/>
        </w:rPr>
        <w:t>order:ATN</w:t>
      </w:r>
      <w:r w:rsidRPr="00EB048A">
        <w:rPr>
          <w:color w:val="0000FF"/>
        </w:rPr>
        <w:t>&gt;</w:t>
      </w:r>
      <w:r w:rsidRPr="00EB048A">
        <w:t xml:space="preserve"> </w:t>
      </w:r>
    </w:p>
    <w:p w14:paraId="0106966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order:RVER</w:t>
      </w:r>
      <w:r w:rsidRPr="00EB048A">
        <w:rPr>
          <w:color w:val="0000FF"/>
        </w:rPr>
        <w:t>&gt;</w:t>
      </w:r>
      <w:r w:rsidRPr="00EB048A">
        <w:rPr>
          <w:b/>
          <w:bCs/>
        </w:rPr>
        <w:t>10.05</w:t>
      </w:r>
      <w:r w:rsidRPr="00EB048A">
        <w:rPr>
          <w:color w:val="0000FF"/>
        </w:rPr>
        <w:t>&lt;/</w:t>
      </w:r>
      <w:r w:rsidRPr="00EB048A">
        <w:rPr>
          <w:color w:val="990000"/>
        </w:rPr>
        <w:t>order:RVER</w:t>
      </w:r>
      <w:r w:rsidRPr="00EB048A">
        <w:rPr>
          <w:color w:val="0000FF"/>
        </w:rPr>
        <w:t>&gt;</w:t>
      </w:r>
      <w:r w:rsidRPr="00EB048A">
        <w:t xml:space="preserve"> </w:t>
      </w:r>
    </w:p>
    <w:p w14:paraId="74C5580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order:CC</w:t>
      </w:r>
      <w:r w:rsidRPr="00EB048A">
        <w:rPr>
          <w:color w:val="0000FF"/>
        </w:rPr>
        <w:t>&gt;</w:t>
      </w:r>
      <w:r w:rsidRPr="00EB048A">
        <w:rPr>
          <w:b/>
          <w:bCs/>
        </w:rPr>
        <w:t>9999</w:t>
      </w:r>
      <w:r w:rsidRPr="00EB048A">
        <w:rPr>
          <w:color w:val="0000FF"/>
        </w:rPr>
        <w:t>&lt;/</w:t>
      </w:r>
      <w:r w:rsidRPr="00EB048A">
        <w:rPr>
          <w:color w:val="990000"/>
        </w:rPr>
        <w:t>order:CC</w:t>
      </w:r>
      <w:r w:rsidRPr="00EB048A">
        <w:rPr>
          <w:color w:val="0000FF"/>
        </w:rPr>
        <w:t>&gt;</w:t>
      </w:r>
      <w:r w:rsidRPr="00EB048A">
        <w:t xml:space="preserve"> </w:t>
      </w:r>
    </w:p>
    <w:p w14:paraId="51CE86C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order:STATE</w:t>
      </w:r>
      <w:r w:rsidRPr="00EB048A">
        <w:rPr>
          <w:color w:val="0000FF"/>
        </w:rPr>
        <w:t>&gt;</w:t>
      </w:r>
      <w:r w:rsidRPr="00EB048A">
        <w:rPr>
          <w:b/>
          <w:bCs/>
        </w:rPr>
        <w:t>FL</w:t>
      </w:r>
      <w:r w:rsidRPr="00EB048A">
        <w:rPr>
          <w:color w:val="0000FF"/>
        </w:rPr>
        <w:t>&lt;/</w:t>
      </w:r>
      <w:r w:rsidRPr="00EB048A">
        <w:rPr>
          <w:color w:val="990000"/>
        </w:rPr>
        <w:t>order:STATE</w:t>
      </w:r>
      <w:r w:rsidRPr="00EB048A">
        <w:rPr>
          <w:color w:val="0000FF"/>
        </w:rPr>
        <w:t>&gt;</w:t>
      </w:r>
      <w:r w:rsidRPr="00EB048A">
        <w:t xml:space="preserve"> </w:t>
      </w:r>
    </w:p>
    <w:p w14:paraId="7B15E9F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order:MSG_TIMESTAMP</w:t>
      </w:r>
      <w:r w:rsidRPr="00EB048A">
        <w:rPr>
          <w:color w:val="0000FF"/>
        </w:rPr>
        <w:t>&gt;</w:t>
      </w:r>
      <w:r w:rsidRPr="00EB048A">
        <w:rPr>
          <w:b/>
          <w:bCs/>
        </w:rPr>
        <w:t>2009-06-23T10:23:22-05:00</w:t>
      </w:r>
      <w:r w:rsidRPr="00EB048A">
        <w:rPr>
          <w:color w:val="0000FF"/>
        </w:rPr>
        <w:t>&lt;/</w:t>
      </w:r>
      <w:r w:rsidRPr="00EB048A">
        <w:rPr>
          <w:color w:val="990000"/>
        </w:rPr>
        <w:t>order:MSG_TIMESTAMP</w:t>
      </w:r>
      <w:r w:rsidRPr="00EB048A">
        <w:rPr>
          <w:color w:val="0000FF"/>
        </w:rPr>
        <w:t>&gt;</w:t>
      </w:r>
      <w:r w:rsidRPr="00EB048A">
        <w:t xml:space="preserve"> </w:t>
      </w:r>
    </w:p>
    <w:p w14:paraId="12BEA3B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order:DTSENT</w:t>
      </w:r>
      <w:r w:rsidRPr="00EB048A">
        <w:rPr>
          <w:color w:val="0000FF"/>
        </w:rPr>
        <w:t>&gt;</w:t>
      </w:r>
      <w:r w:rsidRPr="00EB048A">
        <w:rPr>
          <w:b/>
          <w:bCs/>
        </w:rPr>
        <w:t>200906231023AM</w:t>
      </w:r>
      <w:r w:rsidRPr="00EB048A">
        <w:rPr>
          <w:color w:val="0000FF"/>
        </w:rPr>
        <w:t>&lt;/</w:t>
      </w:r>
      <w:r w:rsidRPr="00EB048A">
        <w:rPr>
          <w:color w:val="990000"/>
        </w:rPr>
        <w:t>order:DTSENT</w:t>
      </w:r>
      <w:r w:rsidRPr="00EB048A">
        <w:rPr>
          <w:color w:val="0000FF"/>
        </w:rPr>
        <w:t>&gt;</w:t>
      </w:r>
      <w:r w:rsidRPr="00EB048A">
        <w:t xml:space="preserve"> </w:t>
      </w:r>
    </w:p>
    <w:p w14:paraId="369B99CB"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order:HDR</w:t>
      </w:r>
      <w:r w:rsidRPr="00EB048A">
        <w:rPr>
          <w:color w:val="0000FF"/>
        </w:rPr>
        <w:t>&gt;</w:t>
      </w:r>
    </w:p>
    <w:p w14:paraId="0A67D352" w14:textId="77777777" w:rsidR="0053562E" w:rsidRPr="00EB048A" w:rsidRDefault="0053562E" w:rsidP="0053562E">
      <w:pPr>
        <w:ind w:hanging="480"/>
      </w:pPr>
      <w:hyperlink r:id="rId1686" w:history="1">
        <w:r w:rsidRPr="00EB048A">
          <w:rPr>
            <w:b/>
            <w:bCs/>
            <w:color w:val="FF0000"/>
          </w:rPr>
          <w:t>-</w:t>
        </w:r>
      </w:hyperlink>
      <w:r w:rsidRPr="00EB048A">
        <w:t xml:space="preserve"> </w:t>
      </w:r>
      <w:r w:rsidRPr="00EB048A">
        <w:rPr>
          <w:color w:val="0000FF"/>
        </w:rPr>
        <w:t>&lt;</w:t>
      </w:r>
      <w:r w:rsidRPr="00EB048A">
        <w:rPr>
          <w:color w:val="990000"/>
        </w:rPr>
        <w:t>order:LSR</w:t>
      </w:r>
      <w:r w:rsidRPr="00EB048A">
        <w:rPr>
          <w:color w:val="0000FF"/>
        </w:rPr>
        <w:t>&gt;</w:t>
      </w:r>
    </w:p>
    <w:p w14:paraId="4C22AAB5" w14:textId="77777777" w:rsidR="0053562E" w:rsidRPr="00EB048A" w:rsidRDefault="0053562E" w:rsidP="0053562E">
      <w:pPr>
        <w:ind w:hanging="480"/>
      </w:pPr>
      <w:hyperlink r:id="rId1687" w:history="1">
        <w:r w:rsidRPr="00EB048A">
          <w:rPr>
            <w:b/>
            <w:bCs/>
            <w:color w:val="FF0000"/>
          </w:rPr>
          <w:t>-</w:t>
        </w:r>
      </w:hyperlink>
      <w:r w:rsidRPr="00EB048A">
        <w:t xml:space="preserve"> </w:t>
      </w:r>
      <w:r w:rsidRPr="00EB048A">
        <w:rPr>
          <w:color w:val="0000FF"/>
        </w:rPr>
        <w:t>&lt;</w:t>
      </w:r>
      <w:r w:rsidRPr="00EB048A">
        <w:rPr>
          <w:color w:val="990000"/>
        </w:rPr>
        <w:t>order:LSR_ADMIN</w:t>
      </w:r>
      <w:r w:rsidRPr="00EB048A">
        <w:rPr>
          <w:color w:val="0000FF"/>
        </w:rPr>
        <w:t>&gt;</w:t>
      </w:r>
    </w:p>
    <w:p w14:paraId="68FBCB4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order:SC</w:t>
      </w:r>
      <w:r w:rsidRPr="00EB048A">
        <w:rPr>
          <w:color w:val="0000FF"/>
        </w:rPr>
        <w:t>&gt;</w:t>
      </w:r>
      <w:r w:rsidRPr="00EB048A">
        <w:rPr>
          <w:b/>
          <w:bCs/>
        </w:rPr>
        <w:t>LCSC</w:t>
      </w:r>
      <w:r w:rsidRPr="00EB048A">
        <w:rPr>
          <w:color w:val="0000FF"/>
        </w:rPr>
        <w:t>&lt;/</w:t>
      </w:r>
      <w:r w:rsidRPr="00EB048A">
        <w:rPr>
          <w:color w:val="990000"/>
        </w:rPr>
        <w:t>order:SC</w:t>
      </w:r>
      <w:r w:rsidRPr="00EB048A">
        <w:rPr>
          <w:color w:val="0000FF"/>
        </w:rPr>
        <w:t>&gt;</w:t>
      </w:r>
      <w:r w:rsidRPr="00EB048A">
        <w:t xml:space="preserve"> </w:t>
      </w:r>
    </w:p>
    <w:p w14:paraId="1EB14CD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order:PROJECT</w:t>
      </w:r>
      <w:r w:rsidRPr="00EB048A">
        <w:rPr>
          <w:color w:val="0000FF"/>
        </w:rPr>
        <w:t>&gt;</w:t>
      </w:r>
      <w:r w:rsidRPr="00EB048A">
        <w:rPr>
          <w:b/>
          <w:bCs/>
        </w:rPr>
        <w:t>CAVENOBILL</w:t>
      </w:r>
      <w:r w:rsidRPr="00EB048A">
        <w:rPr>
          <w:color w:val="0000FF"/>
        </w:rPr>
        <w:t>&lt;/</w:t>
      </w:r>
      <w:r w:rsidRPr="00EB048A">
        <w:rPr>
          <w:color w:val="990000"/>
        </w:rPr>
        <w:t>order:PROJECT</w:t>
      </w:r>
      <w:r w:rsidRPr="00EB048A">
        <w:rPr>
          <w:color w:val="0000FF"/>
        </w:rPr>
        <w:t>&gt;</w:t>
      </w:r>
      <w:r w:rsidRPr="00EB048A">
        <w:t xml:space="preserve"> </w:t>
      </w:r>
    </w:p>
    <w:p w14:paraId="12DE825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order:REQTYP</w:t>
      </w:r>
      <w:r w:rsidRPr="00EB048A">
        <w:rPr>
          <w:color w:val="0000FF"/>
        </w:rPr>
        <w:t>&gt;</w:t>
      </w:r>
      <w:r w:rsidRPr="00EB048A">
        <w:rPr>
          <w:b/>
          <w:bCs/>
        </w:rPr>
        <w:t>MB</w:t>
      </w:r>
      <w:r w:rsidRPr="00EB048A">
        <w:rPr>
          <w:color w:val="0000FF"/>
        </w:rPr>
        <w:t>&lt;/</w:t>
      </w:r>
      <w:r w:rsidRPr="00EB048A">
        <w:rPr>
          <w:color w:val="990000"/>
        </w:rPr>
        <w:t>order:REQTYP</w:t>
      </w:r>
      <w:r w:rsidRPr="00EB048A">
        <w:rPr>
          <w:color w:val="0000FF"/>
        </w:rPr>
        <w:t>&gt;</w:t>
      </w:r>
      <w:r w:rsidRPr="00EB048A">
        <w:t xml:space="preserve"> </w:t>
      </w:r>
    </w:p>
    <w:p w14:paraId="7D3C1FF2"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order:ACT</w:t>
      </w:r>
      <w:r w:rsidRPr="00EB048A">
        <w:rPr>
          <w:color w:val="0000FF"/>
        </w:rPr>
        <w:t>&gt;</w:t>
      </w:r>
      <w:r w:rsidRPr="00EB048A">
        <w:rPr>
          <w:b/>
          <w:bCs/>
        </w:rPr>
        <w:t>V</w:t>
      </w:r>
      <w:r w:rsidRPr="00EB048A">
        <w:rPr>
          <w:color w:val="0000FF"/>
        </w:rPr>
        <w:t>&lt;/</w:t>
      </w:r>
      <w:r w:rsidRPr="00EB048A">
        <w:rPr>
          <w:color w:val="990000"/>
        </w:rPr>
        <w:t>order:ACT</w:t>
      </w:r>
      <w:r w:rsidRPr="00EB048A">
        <w:rPr>
          <w:color w:val="0000FF"/>
        </w:rPr>
        <w:t>&gt;</w:t>
      </w:r>
      <w:r w:rsidRPr="00EB048A">
        <w:t xml:space="preserve"> </w:t>
      </w:r>
    </w:p>
    <w:p w14:paraId="06A271EA" w14:textId="77777777" w:rsidR="0053562E" w:rsidRPr="008C51B0" w:rsidRDefault="0053562E" w:rsidP="0053562E">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20F8E02C" w14:textId="77777777" w:rsidR="0053562E" w:rsidRPr="00EB048A" w:rsidRDefault="0053562E" w:rsidP="0053562E">
      <w:pPr>
        <w:ind w:hanging="480"/>
      </w:pPr>
      <w:hyperlink r:id="rId1688" w:history="1">
        <w:r w:rsidRPr="00EB048A">
          <w:rPr>
            <w:b/>
            <w:bCs/>
            <w:color w:val="FF0000"/>
          </w:rPr>
          <w:t>-</w:t>
        </w:r>
      </w:hyperlink>
      <w:r w:rsidRPr="00EB048A">
        <w:t xml:space="preserve"> </w:t>
      </w:r>
      <w:r w:rsidRPr="00EB048A">
        <w:rPr>
          <w:color w:val="0000FF"/>
        </w:rPr>
        <w:t>&lt;</w:t>
      </w:r>
      <w:r w:rsidRPr="00EB048A">
        <w:rPr>
          <w:color w:val="990000"/>
        </w:rPr>
        <w:t>order:AUTHORIZATION</w:t>
      </w:r>
      <w:r w:rsidRPr="00EB048A">
        <w:rPr>
          <w:color w:val="0000FF"/>
        </w:rPr>
        <w:t>&gt;</w:t>
      </w:r>
    </w:p>
    <w:p w14:paraId="06BCBA6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order:TOS</w:t>
      </w:r>
      <w:r w:rsidRPr="00EB048A">
        <w:rPr>
          <w:color w:val="0000FF"/>
        </w:rPr>
        <w:t>&gt;</w:t>
      </w:r>
      <w:r w:rsidRPr="00EB048A">
        <w:rPr>
          <w:b/>
          <w:bCs/>
        </w:rPr>
        <w:t>1AM-</w:t>
      </w:r>
      <w:r w:rsidRPr="00EB048A">
        <w:rPr>
          <w:color w:val="0000FF"/>
        </w:rPr>
        <w:t>&lt;/</w:t>
      </w:r>
      <w:r w:rsidRPr="00EB048A">
        <w:rPr>
          <w:color w:val="990000"/>
        </w:rPr>
        <w:t>order:TOS</w:t>
      </w:r>
      <w:r w:rsidRPr="00EB048A">
        <w:rPr>
          <w:color w:val="0000FF"/>
        </w:rPr>
        <w:t>&gt;</w:t>
      </w:r>
      <w:r w:rsidRPr="00EB048A">
        <w:t xml:space="preserve"> </w:t>
      </w:r>
    </w:p>
    <w:p w14:paraId="1146A5C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order:DDD</w:t>
      </w:r>
      <w:r w:rsidRPr="00EB048A">
        <w:rPr>
          <w:color w:val="0000FF"/>
        </w:rPr>
        <w:t>&gt;</w:t>
      </w:r>
      <w:r w:rsidRPr="00EB048A">
        <w:rPr>
          <w:b/>
          <w:bCs/>
        </w:rPr>
        <w:t>20091201</w:t>
      </w:r>
      <w:r w:rsidRPr="00EB048A">
        <w:rPr>
          <w:color w:val="0000FF"/>
        </w:rPr>
        <w:t>&lt;/</w:t>
      </w:r>
      <w:r w:rsidRPr="00EB048A">
        <w:rPr>
          <w:color w:val="990000"/>
        </w:rPr>
        <w:t>order:DDD</w:t>
      </w:r>
      <w:r w:rsidRPr="00EB048A">
        <w:rPr>
          <w:color w:val="0000FF"/>
        </w:rPr>
        <w:t>&gt;</w:t>
      </w:r>
      <w:r w:rsidRPr="00EB048A">
        <w:t xml:space="preserve"> </w:t>
      </w:r>
    </w:p>
    <w:p w14:paraId="5E539AC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order:PORTTYP</w:t>
      </w:r>
      <w:r w:rsidRPr="00EB048A">
        <w:rPr>
          <w:color w:val="0000FF"/>
        </w:rPr>
        <w:t>&gt;</w:t>
      </w:r>
      <w:r w:rsidRPr="00EB048A">
        <w:rPr>
          <w:b/>
          <w:bCs/>
        </w:rPr>
        <w:t>L</w:t>
      </w:r>
      <w:r w:rsidRPr="00EB048A">
        <w:rPr>
          <w:color w:val="0000FF"/>
        </w:rPr>
        <w:t>&lt;/</w:t>
      </w:r>
      <w:r w:rsidRPr="00EB048A">
        <w:rPr>
          <w:color w:val="990000"/>
        </w:rPr>
        <w:t>order:PORTTYP</w:t>
      </w:r>
      <w:r w:rsidRPr="00EB048A">
        <w:rPr>
          <w:color w:val="0000FF"/>
        </w:rPr>
        <w:t>&gt;</w:t>
      </w:r>
      <w:r w:rsidRPr="00EB048A">
        <w:t xml:space="preserve"> </w:t>
      </w:r>
    </w:p>
    <w:p w14:paraId="48651D41"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order:AUTHORIZATION</w:t>
      </w:r>
      <w:r w:rsidRPr="00EB048A">
        <w:rPr>
          <w:color w:val="0000FF"/>
        </w:rPr>
        <w:t>&gt;</w:t>
      </w:r>
    </w:p>
    <w:p w14:paraId="6A202E76"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order:LSR_ADMIN</w:t>
      </w:r>
      <w:r w:rsidRPr="00EB048A">
        <w:rPr>
          <w:color w:val="0000FF"/>
        </w:rPr>
        <w:t>&gt;</w:t>
      </w:r>
    </w:p>
    <w:p w14:paraId="6FA35BA0" w14:textId="77777777" w:rsidR="0053562E" w:rsidRPr="00EB048A" w:rsidRDefault="0053562E" w:rsidP="0053562E">
      <w:pPr>
        <w:ind w:hanging="480"/>
      </w:pPr>
      <w:hyperlink r:id="rId1689" w:history="1">
        <w:r w:rsidRPr="00EB048A">
          <w:rPr>
            <w:b/>
            <w:bCs/>
            <w:color w:val="FF0000"/>
          </w:rPr>
          <w:t>-</w:t>
        </w:r>
      </w:hyperlink>
      <w:r w:rsidRPr="00EB048A">
        <w:t xml:space="preserve"> </w:t>
      </w:r>
      <w:r w:rsidRPr="00EB048A">
        <w:rPr>
          <w:color w:val="0000FF"/>
        </w:rPr>
        <w:t>&lt;</w:t>
      </w:r>
      <w:r w:rsidRPr="00EB048A">
        <w:rPr>
          <w:color w:val="990000"/>
        </w:rPr>
        <w:t>order:LSR_BILL</w:t>
      </w:r>
      <w:r w:rsidRPr="00EB048A">
        <w:rPr>
          <w:color w:val="0000FF"/>
        </w:rPr>
        <w:t>&gt;</w:t>
      </w:r>
    </w:p>
    <w:p w14:paraId="68FF058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order:BAN1</w:t>
      </w:r>
      <w:r w:rsidRPr="00EB048A">
        <w:rPr>
          <w:color w:val="0000FF"/>
        </w:rPr>
        <w:t>&gt;</w:t>
      </w:r>
      <w:r w:rsidRPr="00EB048A">
        <w:rPr>
          <w:b/>
          <w:bCs/>
        </w:rPr>
        <w:t>904Q886621621</w:t>
      </w:r>
      <w:r w:rsidRPr="00EB048A">
        <w:rPr>
          <w:color w:val="0000FF"/>
        </w:rPr>
        <w:t>&lt;/</w:t>
      </w:r>
      <w:r w:rsidRPr="00EB048A">
        <w:rPr>
          <w:color w:val="990000"/>
        </w:rPr>
        <w:t>order:BAN1</w:t>
      </w:r>
      <w:r w:rsidRPr="00EB048A">
        <w:rPr>
          <w:color w:val="0000FF"/>
        </w:rPr>
        <w:t>&gt;</w:t>
      </w:r>
      <w:r w:rsidRPr="00EB048A">
        <w:t xml:space="preserve"> </w:t>
      </w:r>
    </w:p>
    <w:p w14:paraId="1A8313C9"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order:LSR_BILL</w:t>
      </w:r>
      <w:r w:rsidRPr="00EB048A">
        <w:rPr>
          <w:color w:val="0000FF"/>
        </w:rPr>
        <w:t>&gt;</w:t>
      </w:r>
    </w:p>
    <w:p w14:paraId="319ACB68" w14:textId="77777777" w:rsidR="0053562E" w:rsidRPr="00EB048A" w:rsidRDefault="0053562E" w:rsidP="0053562E">
      <w:pPr>
        <w:ind w:hanging="480"/>
      </w:pPr>
      <w:hyperlink r:id="rId1690" w:history="1">
        <w:r w:rsidRPr="00EB048A">
          <w:rPr>
            <w:b/>
            <w:bCs/>
            <w:color w:val="FF0000"/>
          </w:rPr>
          <w:t>-</w:t>
        </w:r>
      </w:hyperlink>
      <w:r w:rsidRPr="00EB048A">
        <w:t xml:space="preserve"> </w:t>
      </w:r>
      <w:r w:rsidRPr="00EB048A">
        <w:rPr>
          <w:color w:val="0000FF"/>
        </w:rPr>
        <w:t>&lt;</w:t>
      </w:r>
      <w:r w:rsidRPr="00EB048A">
        <w:rPr>
          <w:color w:val="990000"/>
        </w:rPr>
        <w:t>order:CONTACT</w:t>
      </w:r>
      <w:r w:rsidRPr="00EB048A">
        <w:rPr>
          <w:color w:val="0000FF"/>
        </w:rPr>
        <w:t>&gt;</w:t>
      </w:r>
    </w:p>
    <w:p w14:paraId="1A7A0FE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order:INIT</w:t>
      </w:r>
      <w:r w:rsidRPr="00EB048A">
        <w:rPr>
          <w:color w:val="0000FF"/>
        </w:rPr>
        <w:t>&gt;</w:t>
      </w:r>
      <w:r w:rsidRPr="00EB048A">
        <w:rPr>
          <w:b/>
          <w:bCs/>
        </w:rPr>
        <w:t>Bojangles</w:t>
      </w:r>
      <w:r w:rsidRPr="00EB048A">
        <w:rPr>
          <w:color w:val="0000FF"/>
        </w:rPr>
        <w:t>&lt;/</w:t>
      </w:r>
      <w:r w:rsidRPr="00EB048A">
        <w:rPr>
          <w:color w:val="990000"/>
        </w:rPr>
        <w:t>order:INIT</w:t>
      </w:r>
      <w:r w:rsidRPr="00EB048A">
        <w:rPr>
          <w:color w:val="0000FF"/>
        </w:rPr>
        <w:t>&gt;</w:t>
      </w:r>
      <w:r w:rsidRPr="00EB048A">
        <w:t xml:space="preserve"> </w:t>
      </w:r>
    </w:p>
    <w:p w14:paraId="57C0D07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order:INIT_TEL_NO</w:t>
      </w:r>
      <w:r w:rsidRPr="00EB048A">
        <w:rPr>
          <w:color w:val="0000FF"/>
        </w:rPr>
        <w:t>&gt;</w:t>
      </w:r>
      <w:r w:rsidRPr="00EB048A">
        <w:rPr>
          <w:b/>
          <w:bCs/>
        </w:rPr>
        <w:t>8884448888</w:t>
      </w:r>
      <w:r w:rsidRPr="00EB048A">
        <w:rPr>
          <w:color w:val="0000FF"/>
        </w:rPr>
        <w:t>&lt;/</w:t>
      </w:r>
      <w:r w:rsidRPr="00EB048A">
        <w:rPr>
          <w:color w:val="990000"/>
        </w:rPr>
        <w:t>order:INIT_TEL_NO</w:t>
      </w:r>
      <w:r w:rsidRPr="00EB048A">
        <w:rPr>
          <w:color w:val="0000FF"/>
        </w:rPr>
        <w:t>&gt;</w:t>
      </w:r>
      <w:r w:rsidRPr="00EB048A">
        <w:t xml:space="preserve"> </w:t>
      </w:r>
    </w:p>
    <w:p w14:paraId="1B09F38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order:INIT_FAX_NO</w:t>
      </w:r>
      <w:r w:rsidRPr="00EB048A">
        <w:rPr>
          <w:color w:val="0000FF"/>
        </w:rPr>
        <w:t>&gt;</w:t>
      </w:r>
      <w:r w:rsidRPr="00EB048A">
        <w:rPr>
          <w:b/>
          <w:bCs/>
        </w:rPr>
        <w:t>4448884444</w:t>
      </w:r>
      <w:r w:rsidRPr="00EB048A">
        <w:rPr>
          <w:color w:val="0000FF"/>
        </w:rPr>
        <w:t>&lt;/</w:t>
      </w:r>
      <w:r w:rsidRPr="00EB048A">
        <w:rPr>
          <w:color w:val="990000"/>
        </w:rPr>
        <w:t>order:INIT_FAX_NO</w:t>
      </w:r>
      <w:r w:rsidRPr="00EB048A">
        <w:rPr>
          <w:color w:val="0000FF"/>
        </w:rPr>
        <w:t>&gt;</w:t>
      </w:r>
      <w:r w:rsidRPr="00EB048A">
        <w:t xml:space="preserve"> </w:t>
      </w:r>
    </w:p>
    <w:p w14:paraId="67D0E992" w14:textId="77777777" w:rsidR="0053562E" w:rsidRPr="008C51B0" w:rsidRDefault="0053562E" w:rsidP="0053562E">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Twain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549D6A38"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2220005555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3600BA90" w14:textId="77777777" w:rsidR="0053562E" w:rsidRPr="00EB048A" w:rsidRDefault="0053562E" w:rsidP="0053562E">
      <w:pPr>
        <w:ind w:hanging="240"/>
      </w:pPr>
      <w:r w:rsidRPr="008C51B0">
        <w:rPr>
          <w:b/>
          <w:bCs/>
          <w:color w:val="FF0000"/>
          <w:lang w:val="es-ES"/>
        </w:rPr>
        <w:t> </w:t>
      </w:r>
      <w:r w:rsidRPr="008C51B0">
        <w:rPr>
          <w:lang w:val="es-ES"/>
        </w:rPr>
        <w:t xml:space="preserve"> </w:t>
      </w:r>
      <w:r w:rsidRPr="00EB048A">
        <w:rPr>
          <w:color w:val="0000FF"/>
        </w:rPr>
        <w:t>&lt;/</w:t>
      </w:r>
      <w:r w:rsidRPr="00EB048A">
        <w:rPr>
          <w:color w:val="990000"/>
        </w:rPr>
        <w:t>order:CONTACT</w:t>
      </w:r>
      <w:r w:rsidRPr="00EB048A">
        <w:rPr>
          <w:color w:val="0000FF"/>
        </w:rPr>
        <w:t>&gt;</w:t>
      </w:r>
    </w:p>
    <w:p w14:paraId="55020672"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order:LSR</w:t>
      </w:r>
      <w:r w:rsidRPr="00EB048A">
        <w:rPr>
          <w:color w:val="0000FF"/>
        </w:rPr>
        <w:t>&gt;</w:t>
      </w:r>
    </w:p>
    <w:p w14:paraId="49BE1EFA" w14:textId="77777777" w:rsidR="0053562E" w:rsidRPr="00EB048A" w:rsidRDefault="0053562E" w:rsidP="0053562E">
      <w:pPr>
        <w:ind w:hanging="480"/>
      </w:pPr>
      <w:hyperlink r:id="rId1691" w:history="1">
        <w:r w:rsidRPr="00EB048A">
          <w:rPr>
            <w:b/>
            <w:bCs/>
            <w:color w:val="FF0000"/>
          </w:rPr>
          <w:t>-</w:t>
        </w:r>
      </w:hyperlink>
      <w:r w:rsidRPr="00EB048A">
        <w:t xml:space="preserve"> </w:t>
      </w:r>
      <w:r w:rsidRPr="00EB048A">
        <w:rPr>
          <w:color w:val="0000FF"/>
        </w:rPr>
        <w:t>&lt;</w:t>
      </w:r>
      <w:r w:rsidRPr="00EB048A">
        <w:rPr>
          <w:color w:val="990000"/>
        </w:rPr>
        <w:t>order:EU</w:t>
      </w:r>
      <w:r w:rsidRPr="00EB048A">
        <w:rPr>
          <w:color w:val="0000FF"/>
        </w:rPr>
        <w:t>&gt;</w:t>
      </w:r>
    </w:p>
    <w:p w14:paraId="1DB73550" w14:textId="77777777" w:rsidR="0053562E" w:rsidRPr="00EB048A" w:rsidRDefault="0053562E" w:rsidP="0053562E">
      <w:pPr>
        <w:ind w:hanging="480"/>
      </w:pPr>
      <w:hyperlink r:id="rId1692" w:history="1">
        <w:r w:rsidRPr="00EB048A">
          <w:rPr>
            <w:b/>
            <w:bCs/>
            <w:color w:val="FF0000"/>
          </w:rPr>
          <w:t>-</w:t>
        </w:r>
      </w:hyperlink>
      <w:r w:rsidRPr="00EB048A">
        <w:t xml:space="preserve"> </w:t>
      </w:r>
      <w:r w:rsidRPr="00EB048A">
        <w:rPr>
          <w:color w:val="0000FF"/>
        </w:rPr>
        <w:t>&lt;</w:t>
      </w:r>
      <w:r w:rsidRPr="00EB048A">
        <w:rPr>
          <w:color w:val="990000"/>
        </w:rPr>
        <w:t>order:EU_BILL</w:t>
      </w:r>
      <w:r w:rsidRPr="00EB048A">
        <w:rPr>
          <w:color w:val="0000FF"/>
        </w:rPr>
        <w:t>&gt;</w:t>
      </w:r>
    </w:p>
    <w:p w14:paraId="1885056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order:EATN</w:t>
      </w:r>
      <w:r w:rsidRPr="00EB048A">
        <w:rPr>
          <w:color w:val="0000FF"/>
        </w:rPr>
        <w:t>&gt;</w:t>
      </w:r>
      <w:r w:rsidRPr="00EB048A">
        <w:rPr>
          <w:b/>
          <w:bCs/>
        </w:rPr>
        <w:t>9042613408</w:t>
      </w:r>
      <w:r w:rsidRPr="00EB048A">
        <w:rPr>
          <w:color w:val="0000FF"/>
        </w:rPr>
        <w:t>&lt;/</w:t>
      </w:r>
      <w:r w:rsidRPr="00EB048A">
        <w:rPr>
          <w:color w:val="990000"/>
        </w:rPr>
        <w:t>order:EATN</w:t>
      </w:r>
      <w:r w:rsidRPr="00EB048A">
        <w:rPr>
          <w:color w:val="0000FF"/>
        </w:rPr>
        <w:t>&gt;</w:t>
      </w:r>
      <w:r w:rsidRPr="00EB048A">
        <w:t xml:space="preserve"> </w:t>
      </w:r>
    </w:p>
    <w:p w14:paraId="422CCA89"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order:EU_BILL</w:t>
      </w:r>
      <w:r w:rsidRPr="00EB048A">
        <w:rPr>
          <w:color w:val="0000FF"/>
        </w:rPr>
        <w:t>&gt;</w:t>
      </w:r>
    </w:p>
    <w:p w14:paraId="4B62B140" w14:textId="77777777" w:rsidR="0053562E" w:rsidRPr="00EB048A" w:rsidRDefault="0053562E" w:rsidP="0053562E">
      <w:pPr>
        <w:ind w:hanging="480"/>
      </w:pPr>
      <w:hyperlink r:id="rId1693" w:history="1">
        <w:r w:rsidRPr="00EB048A">
          <w:rPr>
            <w:b/>
            <w:bCs/>
            <w:color w:val="FF0000"/>
          </w:rPr>
          <w:t>-</w:t>
        </w:r>
      </w:hyperlink>
      <w:r w:rsidRPr="00EB048A">
        <w:t xml:space="preserve"> </w:t>
      </w:r>
      <w:r w:rsidRPr="00EB048A">
        <w:rPr>
          <w:color w:val="0000FF"/>
        </w:rPr>
        <w:t>&lt;</w:t>
      </w:r>
      <w:r w:rsidRPr="00EB048A">
        <w:rPr>
          <w:color w:val="990000"/>
        </w:rPr>
        <w:t>order:LOC_ACCESS</w:t>
      </w:r>
      <w:r w:rsidRPr="00EB048A">
        <w:rPr>
          <w:color w:val="0000FF"/>
        </w:rPr>
        <w:t>&gt;</w:t>
      </w:r>
    </w:p>
    <w:p w14:paraId="2436C908" w14:textId="77777777" w:rsidR="0053562E" w:rsidRPr="00EB048A" w:rsidRDefault="0053562E" w:rsidP="0053562E">
      <w:pPr>
        <w:ind w:hanging="480"/>
      </w:pPr>
      <w:hyperlink r:id="rId1694" w:history="1">
        <w:r w:rsidRPr="00EB048A">
          <w:rPr>
            <w:b/>
            <w:bCs/>
            <w:color w:val="FF0000"/>
          </w:rPr>
          <w:t>-</w:t>
        </w:r>
      </w:hyperlink>
      <w:r w:rsidRPr="00EB048A">
        <w:t xml:space="preserve"> </w:t>
      </w:r>
      <w:r w:rsidRPr="00EB048A">
        <w:rPr>
          <w:color w:val="0000FF"/>
        </w:rPr>
        <w:t>&lt;</w:t>
      </w:r>
      <w:r w:rsidRPr="00EB048A">
        <w:rPr>
          <w:color w:val="990000"/>
        </w:rPr>
        <w:t>order:LOC_ACCESS_HEADER_INFO</w:t>
      </w:r>
      <w:r w:rsidRPr="00EB048A">
        <w:rPr>
          <w:color w:val="0000FF"/>
        </w:rPr>
        <w:t>&gt;</w:t>
      </w:r>
    </w:p>
    <w:p w14:paraId="64CAF72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order:NAME</w:t>
      </w:r>
      <w:r w:rsidRPr="00EB048A">
        <w:rPr>
          <w:color w:val="0000FF"/>
        </w:rPr>
        <w:t>&gt;</w:t>
      </w:r>
      <w:r w:rsidRPr="00EB048A">
        <w:rPr>
          <w:b/>
          <w:bCs/>
        </w:rPr>
        <w:t>Conner Trineer</w:t>
      </w:r>
      <w:r w:rsidRPr="00EB048A">
        <w:rPr>
          <w:color w:val="0000FF"/>
        </w:rPr>
        <w:t>&lt;/</w:t>
      </w:r>
      <w:r w:rsidRPr="00EB048A">
        <w:rPr>
          <w:color w:val="990000"/>
        </w:rPr>
        <w:t>order:NAME</w:t>
      </w:r>
      <w:r w:rsidRPr="00EB048A">
        <w:rPr>
          <w:color w:val="0000FF"/>
        </w:rPr>
        <w:t>&gt;</w:t>
      </w:r>
      <w:r w:rsidRPr="00EB048A">
        <w:t xml:space="preserve"> </w:t>
      </w:r>
    </w:p>
    <w:p w14:paraId="59782BF8" w14:textId="77777777" w:rsidR="0053562E" w:rsidRPr="00EB048A" w:rsidRDefault="0053562E" w:rsidP="0053562E">
      <w:pPr>
        <w:ind w:hanging="480"/>
      </w:pPr>
      <w:hyperlink r:id="rId1695" w:history="1">
        <w:r w:rsidRPr="00EB048A">
          <w:rPr>
            <w:b/>
            <w:bCs/>
            <w:color w:val="FF0000"/>
          </w:rPr>
          <w:t>-</w:t>
        </w:r>
      </w:hyperlink>
      <w:r w:rsidRPr="00EB048A">
        <w:t xml:space="preserve"> </w:t>
      </w:r>
      <w:r w:rsidRPr="00EB048A">
        <w:rPr>
          <w:color w:val="0000FF"/>
        </w:rPr>
        <w:t>&lt;</w:t>
      </w:r>
      <w:r w:rsidRPr="00EB048A">
        <w:rPr>
          <w:color w:val="990000"/>
        </w:rPr>
        <w:t>order:LOC_ACCESS_INFO</w:t>
      </w:r>
      <w:r w:rsidRPr="00EB048A">
        <w:rPr>
          <w:color w:val="0000FF"/>
        </w:rPr>
        <w:t>&gt;</w:t>
      </w:r>
    </w:p>
    <w:p w14:paraId="723BA7A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order:ELT</w:t>
      </w:r>
      <w:r w:rsidRPr="00EB048A">
        <w:rPr>
          <w:color w:val="0000FF"/>
        </w:rPr>
        <w:t>&gt;</w:t>
      </w:r>
      <w:r w:rsidRPr="00EB048A">
        <w:rPr>
          <w:b/>
          <w:bCs/>
        </w:rPr>
        <w:t>A</w:t>
      </w:r>
      <w:r w:rsidRPr="00EB048A">
        <w:rPr>
          <w:color w:val="0000FF"/>
        </w:rPr>
        <w:t>&lt;/</w:t>
      </w:r>
      <w:r w:rsidRPr="00EB048A">
        <w:rPr>
          <w:color w:val="990000"/>
        </w:rPr>
        <w:t>order:ELT</w:t>
      </w:r>
      <w:r w:rsidRPr="00EB048A">
        <w:rPr>
          <w:color w:val="0000FF"/>
        </w:rPr>
        <w:t>&gt;</w:t>
      </w:r>
      <w:r w:rsidRPr="00EB048A">
        <w:t xml:space="preserve"> </w:t>
      </w:r>
    </w:p>
    <w:p w14:paraId="759B9458"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order:LOC_ACCESS_INFO</w:t>
      </w:r>
      <w:r w:rsidRPr="00EB048A">
        <w:rPr>
          <w:color w:val="0000FF"/>
        </w:rPr>
        <w:t>&gt;</w:t>
      </w:r>
    </w:p>
    <w:p w14:paraId="6C96FCB6"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order:LOC_ACCESS_HEADER_INFO</w:t>
      </w:r>
      <w:r w:rsidRPr="00EB048A">
        <w:rPr>
          <w:color w:val="0000FF"/>
        </w:rPr>
        <w:t>&gt;</w:t>
      </w:r>
    </w:p>
    <w:p w14:paraId="7769BEFC"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order:LOC_ACCESS</w:t>
      </w:r>
      <w:r w:rsidRPr="00EB048A">
        <w:rPr>
          <w:color w:val="0000FF"/>
        </w:rPr>
        <w:t>&gt;</w:t>
      </w:r>
    </w:p>
    <w:p w14:paraId="2ED0C6E7"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order:EU</w:t>
      </w:r>
      <w:r w:rsidRPr="00EB048A">
        <w:rPr>
          <w:color w:val="0000FF"/>
        </w:rPr>
        <w:t>&gt;</w:t>
      </w:r>
    </w:p>
    <w:p w14:paraId="1A6B616A" w14:textId="77777777" w:rsidR="0053562E" w:rsidRPr="00EB048A" w:rsidRDefault="0053562E" w:rsidP="0053562E">
      <w:pPr>
        <w:ind w:hanging="480"/>
      </w:pPr>
      <w:hyperlink r:id="rId1696" w:history="1">
        <w:r w:rsidRPr="00EB048A">
          <w:rPr>
            <w:b/>
            <w:bCs/>
            <w:color w:val="FF0000"/>
          </w:rPr>
          <w:t>-</w:t>
        </w:r>
      </w:hyperlink>
      <w:r w:rsidRPr="00EB048A">
        <w:t xml:space="preserve"> </w:t>
      </w:r>
      <w:r w:rsidRPr="00EB048A">
        <w:rPr>
          <w:color w:val="0000FF"/>
        </w:rPr>
        <w:t>&lt;</w:t>
      </w:r>
      <w:r w:rsidRPr="00EB048A">
        <w:rPr>
          <w:color w:val="990000"/>
        </w:rPr>
        <w:t>order:PS</w:t>
      </w:r>
      <w:r w:rsidRPr="00EB048A">
        <w:rPr>
          <w:color w:val="0000FF"/>
        </w:rPr>
        <w:t>&gt;</w:t>
      </w:r>
    </w:p>
    <w:p w14:paraId="2484DCA7" w14:textId="77777777" w:rsidR="0053562E" w:rsidRPr="00EB048A" w:rsidRDefault="0053562E" w:rsidP="0053562E">
      <w:pPr>
        <w:ind w:hanging="480"/>
      </w:pPr>
      <w:hyperlink r:id="rId1697" w:history="1">
        <w:r w:rsidRPr="00EB048A">
          <w:rPr>
            <w:b/>
            <w:bCs/>
            <w:color w:val="FF0000"/>
          </w:rPr>
          <w:t>-</w:t>
        </w:r>
      </w:hyperlink>
      <w:r w:rsidRPr="00EB048A">
        <w:t xml:space="preserve"> </w:t>
      </w:r>
      <w:r w:rsidRPr="00EB048A">
        <w:rPr>
          <w:color w:val="0000FF"/>
        </w:rPr>
        <w:t>&lt;</w:t>
      </w:r>
      <w:r w:rsidRPr="00EB048A">
        <w:rPr>
          <w:color w:val="990000"/>
        </w:rPr>
        <w:t>order:PS_ADMIN</w:t>
      </w:r>
      <w:r w:rsidRPr="00EB048A">
        <w:rPr>
          <w:color w:val="0000FF"/>
        </w:rPr>
        <w:t>&gt;</w:t>
      </w:r>
    </w:p>
    <w:p w14:paraId="1811AE8A"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order:PQTY</w:t>
      </w:r>
      <w:r w:rsidRPr="00EB048A">
        <w:rPr>
          <w:color w:val="0000FF"/>
        </w:rPr>
        <w:t>&gt;</w:t>
      </w:r>
      <w:r w:rsidRPr="00EB048A">
        <w:rPr>
          <w:b/>
          <w:bCs/>
        </w:rPr>
        <w:t>004</w:t>
      </w:r>
      <w:r w:rsidRPr="00EB048A">
        <w:rPr>
          <w:color w:val="0000FF"/>
        </w:rPr>
        <w:t>&lt;/</w:t>
      </w:r>
      <w:r w:rsidRPr="00EB048A">
        <w:rPr>
          <w:color w:val="990000"/>
        </w:rPr>
        <w:t>order:PQTY</w:t>
      </w:r>
      <w:r w:rsidRPr="00EB048A">
        <w:rPr>
          <w:color w:val="0000FF"/>
        </w:rPr>
        <w:t>&gt;</w:t>
      </w:r>
      <w:r w:rsidRPr="00EB048A">
        <w:t xml:space="preserve"> </w:t>
      </w:r>
    </w:p>
    <w:p w14:paraId="79619CA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order:PS_ADMIN</w:t>
      </w:r>
      <w:r w:rsidRPr="00EB048A">
        <w:rPr>
          <w:color w:val="0000FF"/>
        </w:rPr>
        <w:t>&gt;</w:t>
      </w:r>
    </w:p>
    <w:p w14:paraId="30C2A4AE" w14:textId="77777777" w:rsidR="0053562E" w:rsidRPr="00EB048A" w:rsidRDefault="0053562E" w:rsidP="0053562E">
      <w:pPr>
        <w:ind w:hanging="480"/>
      </w:pPr>
      <w:hyperlink r:id="rId1698" w:history="1">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14:paraId="3634791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9042613408</w:t>
      </w:r>
      <w:r w:rsidRPr="00EB048A">
        <w:rPr>
          <w:color w:val="0000FF"/>
        </w:rPr>
        <w:t>&lt;/</w:t>
      </w:r>
      <w:r w:rsidRPr="00EB048A">
        <w:rPr>
          <w:color w:val="990000"/>
        </w:rPr>
        <w:t>order:TNS</w:t>
      </w:r>
      <w:r w:rsidRPr="00EB048A">
        <w:rPr>
          <w:color w:val="0000FF"/>
        </w:rPr>
        <w:t>&gt;</w:t>
      </w:r>
      <w:r w:rsidRPr="00EB048A">
        <w:t xml:space="preserve"> </w:t>
      </w:r>
    </w:p>
    <w:p w14:paraId="1616EF1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14:paraId="08DFA0AD" w14:textId="77777777" w:rsidR="0053562E" w:rsidRPr="00EB048A" w:rsidRDefault="0053562E" w:rsidP="0053562E">
      <w:pPr>
        <w:ind w:hanging="480"/>
      </w:pPr>
      <w:hyperlink r:id="rId1699" w:history="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14:paraId="0623B35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00001</w:t>
      </w:r>
      <w:r w:rsidRPr="00EB048A">
        <w:rPr>
          <w:color w:val="0000FF"/>
        </w:rPr>
        <w:t>&lt;/</w:t>
      </w:r>
      <w:r w:rsidRPr="00EB048A">
        <w:rPr>
          <w:color w:val="990000"/>
        </w:rPr>
        <w:t>order:LNUM</w:t>
      </w:r>
      <w:r w:rsidRPr="00EB048A">
        <w:rPr>
          <w:color w:val="0000FF"/>
        </w:rPr>
        <w:t>&gt;</w:t>
      </w:r>
      <w:r w:rsidRPr="00EB048A">
        <w:t xml:space="preserve"> </w:t>
      </w:r>
    </w:p>
    <w:p w14:paraId="22A4B83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14:paraId="243B45F6"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14:paraId="10F7A225" w14:textId="77777777" w:rsidR="0053562E" w:rsidRPr="00EB048A" w:rsidRDefault="0053562E" w:rsidP="0053562E">
      <w:pPr>
        <w:ind w:hanging="480"/>
      </w:pPr>
      <w:hyperlink r:id="rId1700" w:history="1">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14:paraId="07142CA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14:paraId="2C00BF08"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14:paraId="33AD65A2"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14:paraId="1E20B585" w14:textId="77777777" w:rsidR="0053562E" w:rsidRPr="00EB048A" w:rsidRDefault="0053562E" w:rsidP="0053562E">
      <w:pPr>
        <w:ind w:hanging="480"/>
      </w:pPr>
      <w:hyperlink r:id="rId1701" w:history="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14:paraId="67E0759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14:paraId="290C56F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14:paraId="5970CFD1"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14:paraId="57E16475" w14:textId="77777777" w:rsidR="0053562E" w:rsidRPr="00EB048A" w:rsidRDefault="0053562E" w:rsidP="0053562E">
      <w:pPr>
        <w:ind w:hanging="480"/>
      </w:pPr>
      <w:hyperlink r:id="rId1702"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7CD7CD0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7DE2187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14:paraId="65D104E9"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1EB658B4" w14:textId="77777777" w:rsidR="0053562E" w:rsidRPr="00EB048A" w:rsidRDefault="0053562E" w:rsidP="0053562E">
      <w:pPr>
        <w:ind w:hanging="480"/>
      </w:pPr>
      <w:hyperlink r:id="rId1703"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5475C71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45644F38"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14:paraId="343FED36"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137C109A"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14:paraId="1995B193" w14:textId="77777777" w:rsidR="0053562E" w:rsidRPr="00EB048A" w:rsidRDefault="0053562E" w:rsidP="0053562E">
      <w:pPr>
        <w:ind w:hanging="480"/>
      </w:pPr>
      <w:hyperlink r:id="rId1704" w:history="1">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14:paraId="1ECA0EC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9042613511</w:t>
      </w:r>
      <w:r w:rsidRPr="00EB048A">
        <w:rPr>
          <w:color w:val="0000FF"/>
        </w:rPr>
        <w:t>&lt;/</w:t>
      </w:r>
      <w:r w:rsidRPr="00EB048A">
        <w:rPr>
          <w:color w:val="990000"/>
        </w:rPr>
        <w:t>order:TNS</w:t>
      </w:r>
      <w:r w:rsidRPr="00EB048A">
        <w:rPr>
          <w:color w:val="0000FF"/>
        </w:rPr>
        <w:t>&gt;</w:t>
      </w:r>
      <w:r w:rsidRPr="00EB048A">
        <w:t xml:space="preserve"> </w:t>
      </w:r>
    </w:p>
    <w:p w14:paraId="48A5888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14:paraId="1172E77A" w14:textId="77777777" w:rsidR="0053562E" w:rsidRPr="00EB048A" w:rsidRDefault="0053562E" w:rsidP="0053562E">
      <w:pPr>
        <w:ind w:hanging="480"/>
      </w:pPr>
      <w:hyperlink r:id="rId1705" w:history="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14:paraId="0026FDA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00002</w:t>
      </w:r>
      <w:r w:rsidRPr="00EB048A">
        <w:rPr>
          <w:color w:val="0000FF"/>
        </w:rPr>
        <w:t>&lt;/</w:t>
      </w:r>
      <w:r w:rsidRPr="00EB048A">
        <w:rPr>
          <w:color w:val="990000"/>
        </w:rPr>
        <w:t>order:LNUM</w:t>
      </w:r>
      <w:r w:rsidRPr="00EB048A">
        <w:rPr>
          <w:color w:val="0000FF"/>
        </w:rPr>
        <w:t>&gt;</w:t>
      </w:r>
      <w:r w:rsidRPr="00EB048A">
        <w:t xml:space="preserve"> </w:t>
      </w:r>
    </w:p>
    <w:p w14:paraId="72DDAA5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14:paraId="3CDC87B3"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14:paraId="734EB9D0" w14:textId="77777777" w:rsidR="0053562E" w:rsidRPr="00EB048A" w:rsidRDefault="0053562E" w:rsidP="0053562E">
      <w:pPr>
        <w:ind w:hanging="480"/>
      </w:pPr>
      <w:hyperlink r:id="rId1706" w:history="1">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14:paraId="2E3B4DF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14:paraId="342A915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14:paraId="60166835"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14:paraId="56A89C88" w14:textId="77777777" w:rsidR="0053562E" w:rsidRPr="00EB048A" w:rsidRDefault="0053562E" w:rsidP="0053562E">
      <w:pPr>
        <w:ind w:hanging="480"/>
      </w:pPr>
      <w:hyperlink r:id="rId1707" w:history="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14:paraId="1D8A011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14:paraId="5258E0F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14:paraId="36BA549E"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14:paraId="254D0DC9" w14:textId="77777777" w:rsidR="0053562E" w:rsidRPr="00EB048A" w:rsidRDefault="0053562E" w:rsidP="0053562E">
      <w:pPr>
        <w:ind w:hanging="480"/>
      </w:pPr>
      <w:hyperlink r:id="rId1708"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1816B07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397B790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14:paraId="50DFC2AF"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333CA10C" w14:textId="77777777" w:rsidR="0053562E" w:rsidRPr="00EB048A" w:rsidRDefault="0053562E" w:rsidP="0053562E">
      <w:pPr>
        <w:ind w:hanging="480"/>
      </w:pPr>
      <w:hyperlink r:id="rId1709"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37FB0B4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34ED367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14:paraId="0B4EE3CC"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6C85D2E9"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14:paraId="64F9319F" w14:textId="77777777" w:rsidR="0053562E" w:rsidRPr="00EB048A" w:rsidRDefault="0053562E" w:rsidP="0053562E">
      <w:pPr>
        <w:ind w:hanging="480"/>
      </w:pPr>
      <w:hyperlink r:id="rId1710" w:history="1">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14:paraId="46F1A01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9042612647</w:t>
      </w:r>
      <w:r w:rsidRPr="00EB048A">
        <w:rPr>
          <w:color w:val="0000FF"/>
        </w:rPr>
        <w:t>&lt;/</w:t>
      </w:r>
      <w:r w:rsidRPr="00EB048A">
        <w:rPr>
          <w:color w:val="990000"/>
        </w:rPr>
        <w:t>order:TNS</w:t>
      </w:r>
      <w:r w:rsidRPr="00EB048A">
        <w:rPr>
          <w:color w:val="0000FF"/>
        </w:rPr>
        <w:t>&gt;</w:t>
      </w:r>
      <w:r w:rsidRPr="00EB048A">
        <w:t xml:space="preserve"> </w:t>
      </w:r>
    </w:p>
    <w:p w14:paraId="3E9676F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14:paraId="2D5E531F" w14:textId="77777777" w:rsidR="0053562E" w:rsidRPr="00EB048A" w:rsidRDefault="0053562E" w:rsidP="0053562E">
      <w:pPr>
        <w:ind w:hanging="480"/>
      </w:pPr>
      <w:hyperlink r:id="rId1711" w:history="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14:paraId="16A795F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00003</w:t>
      </w:r>
      <w:r w:rsidRPr="00EB048A">
        <w:rPr>
          <w:color w:val="0000FF"/>
        </w:rPr>
        <w:t>&lt;/</w:t>
      </w:r>
      <w:r w:rsidRPr="00EB048A">
        <w:rPr>
          <w:color w:val="990000"/>
        </w:rPr>
        <w:t>order:LNUM</w:t>
      </w:r>
      <w:r w:rsidRPr="00EB048A">
        <w:rPr>
          <w:color w:val="0000FF"/>
        </w:rPr>
        <w:t>&gt;</w:t>
      </w:r>
      <w:r w:rsidRPr="00EB048A">
        <w:t xml:space="preserve"> </w:t>
      </w:r>
    </w:p>
    <w:p w14:paraId="363200E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14:paraId="375A3ACC"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14:paraId="1B8E6E84" w14:textId="77777777" w:rsidR="0053562E" w:rsidRPr="00EB048A" w:rsidRDefault="0053562E" w:rsidP="0053562E">
      <w:pPr>
        <w:ind w:hanging="480"/>
      </w:pPr>
      <w:hyperlink r:id="rId1712" w:history="1">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14:paraId="42327F9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14:paraId="2655A23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14:paraId="3E3BFF94"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14:paraId="1EC89913" w14:textId="77777777" w:rsidR="0053562E" w:rsidRPr="00EB048A" w:rsidRDefault="0053562E" w:rsidP="0053562E">
      <w:pPr>
        <w:ind w:hanging="480"/>
      </w:pPr>
      <w:hyperlink r:id="rId1713" w:history="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14:paraId="10A52C3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14:paraId="2B9F252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14:paraId="1361592F"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14:paraId="18A717E6" w14:textId="77777777" w:rsidR="0053562E" w:rsidRPr="00EB048A" w:rsidRDefault="0053562E" w:rsidP="0053562E">
      <w:pPr>
        <w:ind w:hanging="480"/>
      </w:pPr>
      <w:hyperlink r:id="rId1714"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5D4C926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5D98FD3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14:paraId="5137F11D"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6A29CB36" w14:textId="77777777" w:rsidR="0053562E" w:rsidRPr="00EB048A" w:rsidRDefault="0053562E" w:rsidP="0053562E">
      <w:pPr>
        <w:ind w:hanging="480"/>
      </w:pPr>
      <w:hyperlink r:id="rId1715"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6065C31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3AFB09F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14:paraId="4BBA7883"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4BAE186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14:paraId="70E9EC18" w14:textId="77777777" w:rsidR="0053562E" w:rsidRPr="00EB048A" w:rsidRDefault="0053562E" w:rsidP="0053562E">
      <w:pPr>
        <w:ind w:hanging="480"/>
      </w:pPr>
      <w:hyperlink r:id="rId1716" w:history="1">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14:paraId="5913510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9042618014</w:t>
      </w:r>
      <w:r w:rsidRPr="00EB048A">
        <w:rPr>
          <w:color w:val="0000FF"/>
        </w:rPr>
        <w:t>&lt;/</w:t>
      </w:r>
      <w:r w:rsidRPr="00EB048A">
        <w:rPr>
          <w:color w:val="990000"/>
        </w:rPr>
        <w:t>order:TNS</w:t>
      </w:r>
      <w:r w:rsidRPr="00EB048A">
        <w:rPr>
          <w:color w:val="0000FF"/>
        </w:rPr>
        <w:t>&gt;</w:t>
      </w:r>
      <w:r w:rsidRPr="00EB048A">
        <w:t xml:space="preserve"> </w:t>
      </w:r>
    </w:p>
    <w:p w14:paraId="55183A3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14:paraId="1D7DD3BB" w14:textId="77777777" w:rsidR="0053562E" w:rsidRPr="00EB048A" w:rsidRDefault="0053562E" w:rsidP="0053562E">
      <w:pPr>
        <w:ind w:hanging="480"/>
      </w:pPr>
      <w:hyperlink r:id="rId1717" w:history="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14:paraId="7F30638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00004</w:t>
      </w:r>
      <w:r w:rsidRPr="00EB048A">
        <w:rPr>
          <w:color w:val="0000FF"/>
        </w:rPr>
        <w:t>&lt;/</w:t>
      </w:r>
      <w:r w:rsidRPr="00EB048A">
        <w:rPr>
          <w:color w:val="990000"/>
        </w:rPr>
        <w:t>order:LNUM</w:t>
      </w:r>
      <w:r w:rsidRPr="00EB048A">
        <w:rPr>
          <w:color w:val="0000FF"/>
        </w:rPr>
        <w:t>&gt;</w:t>
      </w:r>
      <w:r w:rsidRPr="00EB048A">
        <w:t xml:space="preserve"> </w:t>
      </w:r>
    </w:p>
    <w:p w14:paraId="7E682862"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14:paraId="7CE223B8"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14:paraId="0A814E3F" w14:textId="77777777" w:rsidR="0053562E" w:rsidRPr="00EB048A" w:rsidRDefault="0053562E" w:rsidP="0053562E">
      <w:pPr>
        <w:ind w:hanging="480"/>
      </w:pPr>
      <w:hyperlink r:id="rId1718" w:history="1">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14:paraId="1DA378D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14:paraId="2360960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14:paraId="4B690314"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14:paraId="16A8035D" w14:textId="77777777" w:rsidR="0053562E" w:rsidRPr="00EB048A" w:rsidRDefault="0053562E" w:rsidP="0053562E">
      <w:pPr>
        <w:ind w:hanging="480"/>
      </w:pPr>
      <w:hyperlink r:id="rId1719" w:history="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14:paraId="4695CC3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14:paraId="7BC94EF8"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14:paraId="74E7883C"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14:paraId="716267A5" w14:textId="77777777" w:rsidR="0053562E" w:rsidRPr="00EB048A" w:rsidRDefault="0053562E" w:rsidP="0053562E">
      <w:pPr>
        <w:ind w:hanging="480"/>
      </w:pPr>
      <w:hyperlink r:id="rId1720"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672F1CE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15749C6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14:paraId="35A167D3"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0C18D0EA" w14:textId="77777777" w:rsidR="0053562E" w:rsidRPr="00EB048A" w:rsidRDefault="0053562E" w:rsidP="0053562E">
      <w:pPr>
        <w:ind w:hanging="480"/>
      </w:pPr>
      <w:hyperlink r:id="rId1721"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2F134A8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121E9BE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14:paraId="3B506AC7"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171D170F"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14:paraId="520A47DB"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w:t>
      </w:r>
      <w:r w:rsidRPr="00EB048A">
        <w:rPr>
          <w:color w:val="0000FF"/>
        </w:rPr>
        <w:t>&gt;</w:t>
      </w:r>
    </w:p>
    <w:p w14:paraId="6F73793E"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order:LSR_ORD_REQ</w:t>
      </w:r>
      <w:r w:rsidRPr="00EB048A">
        <w:rPr>
          <w:color w:val="0000FF"/>
        </w:rPr>
        <w:t>&gt;</w:t>
      </w:r>
    </w:p>
    <w:p w14:paraId="3BFF33D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uom:ATT_LSR_ORD_REQ</w:t>
      </w:r>
      <w:r w:rsidRPr="00EB048A">
        <w:rPr>
          <w:color w:val="0000FF"/>
        </w:rPr>
        <w:t>&gt;</w:t>
      </w:r>
    </w:p>
    <w:p w14:paraId="487388CE" w14:textId="77777777" w:rsidR="0053562E" w:rsidRDefault="0053562E" w:rsidP="0053562E"/>
    <w:p w14:paraId="1354234D" w14:textId="77777777" w:rsidR="0053562E" w:rsidRPr="00EB048A" w:rsidRDefault="0053562E" w:rsidP="0053562E"/>
    <w:p w14:paraId="1DDAF9FF" w14:textId="77777777" w:rsidR="0053562E" w:rsidRDefault="0053562E" w:rsidP="0053562E">
      <w:r w:rsidRPr="00EB048A">
        <w:t>XML  OUTPUT:</w:t>
      </w:r>
    </w:p>
    <w:p w14:paraId="74B567E0" w14:textId="77777777" w:rsidR="0053562E" w:rsidRPr="00EB048A" w:rsidRDefault="0053562E" w:rsidP="0053562E"/>
    <w:p w14:paraId="0197585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senderid</w:t>
      </w:r>
      <w:r w:rsidRPr="00EB048A">
        <w:rPr>
          <w:color w:val="0000FF"/>
        </w:rPr>
        <w:t>&gt;</w:t>
      </w:r>
      <w:r w:rsidRPr="00EB048A">
        <w:rPr>
          <w:b/>
          <w:bCs/>
        </w:rPr>
        <w:t>ATT-OR-SAT</w:t>
      </w:r>
      <w:r w:rsidRPr="00EB048A">
        <w:rPr>
          <w:color w:val="0000FF"/>
        </w:rPr>
        <w:t>&lt;/</w:t>
      </w:r>
      <w:r w:rsidRPr="00EB048A">
        <w:rPr>
          <w:color w:val="990000"/>
        </w:rPr>
        <w:t>senderid</w:t>
      </w:r>
      <w:r w:rsidRPr="00EB048A">
        <w:rPr>
          <w:color w:val="0000FF"/>
        </w:rPr>
        <w:t>&gt;</w:t>
      </w:r>
      <w:r w:rsidRPr="00EB048A">
        <w:t xml:space="preserve"> </w:t>
      </w:r>
    </w:p>
    <w:p w14:paraId="26239D0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receiverid</w:t>
      </w:r>
      <w:r w:rsidRPr="00EB048A">
        <w:rPr>
          <w:color w:val="0000FF"/>
        </w:rPr>
        <w:t>&gt;</w:t>
      </w:r>
      <w:r w:rsidRPr="00EB048A">
        <w:rPr>
          <w:b/>
          <w:bCs/>
        </w:rPr>
        <w:t>CTE-VALIDATOR</w:t>
      </w:r>
      <w:r w:rsidRPr="00EB048A">
        <w:rPr>
          <w:color w:val="0000FF"/>
        </w:rPr>
        <w:t>&lt;/</w:t>
      </w:r>
      <w:r w:rsidRPr="00EB048A">
        <w:rPr>
          <w:color w:val="990000"/>
        </w:rPr>
        <w:t>receiverid</w:t>
      </w:r>
      <w:r w:rsidRPr="00EB048A">
        <w:rPr>
          <w:color w:val="0000FF"/>
        </w:rPr>
        <w:t>&gt;</w:t>
      </w:r>
      <w:r w:rsidRPr="00EB048A">
        <w:t xml:space="preserve"> </w:t>
      </w:r>
    </w:p>
    <w:p w14:paraId="3F4ADBB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interfaceid</w:t>
      </w:r>
      <w:r w:rsidRPr="00EB048A">
        <w:rPr>
          <w:color w:val="0000FF"/>
        </w:rPr>
        <w:t>&gt;</w:t>
      </w:r>
      <w:r w:rsidRPr="00EB048A">
        <w:rPr>
          <w:b/>
          <w:bCs/>
        </w:rPr>
        <w:t>CTE-1005-OR-XML-IB</w:t>
      </w:r>
      <w:r w:rsidRPr="00EB048A">
        <w:rPr>
          <w:color w:val="0000FF"/>
        </w:rPr>
        <w:t>&lt;/</w:t>
      </w:r>
      <w:r w:rsidRPr="00EB048A">
        <w:rPr>
          <w:color w:val="990000"/>
        </w:rPr>
        <w:t>interfaceid</w:t>
      </w:r>
      <w:r w:rsidRPr="00EB048A">
        <w:rPr>
          <w:color w:val="0000FF"/>
        </w:rPr>
        <w:t>&gt;</w:t>
      </w:r>
      <w:r w:rsidRPr="00EB048A">
        <w:t xml:space="preserve"> </w:t>
      </w:r>
    </w:p>
    <w:p w14:paraId="35DC1B9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messagetype</w:t>
      </w:r>
      <w:r w:rsidRPr="00EB048A">
        <w:rPr>
          <w:color w:val="0000FF"/>
        </w:rPr>
        <w:t>&gt;</w:t>
      </w:r>
      <w:r w:rsidRPr="00EB048A">
        <w:rPr>
          <w:b/>
          <w:bCs/>
        </w:rPr>
        <w:t>LSRUOM</w:t>
      </w:r>
      <w:r w:rsidRPr="00EB048A">
        <w:rPr>
          <w:color w:val="0000FF"/>
        </w:rPr>
        <w:t>&lt;/</w:t>
      </w:r>
      <w:r w:rsidRPr="00EB048A">
        <w:rPr>
          <w:color w:val="990000"/>
        </w:rPr>
        <w:t>messagetype</w:t>
      </w:r>
      <w:r w:rsidRPr="00EB048A">
        <w:rPr>
          <w:color w:val="0000FF"/>
        </w:rPr>
        <w:t>&gt;</w:t>
      </w:r>
      <w:r w:rsidRPr="00EB048A">
        <w:t xml:space="preserve"> </w:t>
      </w:r>
    </w:p>
    <w:p w14:paraId="581A534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lsogversion</w:t>
      </w:r>
      <w:r w:rsidRPr="00EB048A">
        <w:rPr>
          <w:color w:val="0000FF"/>
        </w:rPr>
        <w:t>&gt;</w:t>
      </w:r>
      <w:r w:rsidRPr="00EB048A">
        <w:rPr>
          <w:b/>
          <w:bCs/>
        </w:rPr>
        <w:t>10.05</w:t>
      </w:r>
      <w:r w:rsidRPr="00EB048A">
        <w:rPr>
          <w:color w:val="0000FF"/>
        </w:rPr>
        <w:t>&lt;/</w:t>
      </w:r>
      <w:r w:rsidRPr="00EB048A">
        <w:rPr>
          <w:color w:val="990000"/>
        </w:rPr>
        <w:t>lsogversion</w:t>
      </w:r>
      <w:r w:rsidRPr="00EB048A">
        <w:rPr>
          <w:color w:val="0000FF"/>
        </w:rPr>
        <w:t>&gt;</w:t>
      </w:r>
      <w:r w:rsidRPr="00EB048A">
        <w:t xml:space="preserve"> </w:t>
      </w:r>
    </w:p>
    <w:p w14:paraId="04F8CCB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ordertype</w:t>
      </w:r>
      <w:r w:rsidRPr="00EB048A">
        <w:rPr>
          <w:color w:val="0000FF"/>
        </w:rPr>
        <w:t>&gt;</w:t>
      </w:r>
      <w:r w:rsidRPr="00EB048A">
        <w:rPr>
          <w:b/>
          <w:bCs/>
        </w:rPr>
        <w:t>ORDER</w:t>
      </w:r>
      <w:r w:rsidRPr="00EB048A">
        <w:rPr>
          <w:color w:val="0000FF"/>
        </w:rPr>
        <w:t>&lt;/</w:t>
      </w:r>
      <w:r w:rsidRPr="00EB048A">
        <w:rPr>
          <w:color w:val="990000"/>
        </w:rPr>
        <w:t>ordertype</w:t>
      </w:r>
      <w:r w:rsidRPr="00EB048A">
        <w:rPr>
          <w:color w:val="0000FF"/>
        </w:rPr>
        <w:t>&gt;</w:t>
      </w:r>
      <w:r w:rsidRPr="00EB048A">
        <w:t xml:space="preserve"> </w:t>
      </w:r>
    </w:p>
    <w:p w14:paraId="57D1613D"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header</w:t>
      </w:r>
      <w:r w:rsidRPr="00EB048A">
        <w:rPr>
          <w:color w:val="0000FF"/>
        </w:rPr>
        <w:t>&gt;</w:t>
      </w:r>
    </w:p>
    <w:p w14:paraId="168C512E" w14:textId="77777777" w:rsidR="0053562E" w:rsidRPr="00EB048A" w:rsidRDefault="0053562E" w:rsidP="0053562E">
      <w:pPr>
        <w:ind w:hanging="480"/>
      </w:pPr>
      <w:hyperlink r:id="rId1722" w:history="1">
        <w:r w:rsidRPr="00EB048A">
          <w:rPr>
            <w:b/>
            <w:bCs/>
            <w:color w:val="FF0000"/>
            <w:u w:val="single"/>
          </w:rPr>
          <w:t>-</w:t>
        </w:r>
      </w:hyperlink>
      <w:r w:rsidRPr="00EB048A">
        <w:t xml:space="preserve"> </w:t>
      </w:r>
      <w:r w:rsidRPr="00EB048A">
        <w:rPr>
          <w:color w:val="0000FF"/>
        </w:rPr>
        <w:t>&lt;</w:t>
      </w:r>
      <w:r w:rsidRPr="00EB048A">
        <w:rPr>
          <w:color w:val="990000"/>
        </w:rPr>
        <w:t>m2:LSR_RESP</w:t>
      </w:r>
      <w:r w:rsidRPr="00EB048A">
        <w:rPr>
          <w:color w:val="FF0000"/>
        </w:rPr>
        <w:t xml:space="preserve"> xmlns:m2</w:t>
      </w:r>
      <w:r w:rsidRPr="00EB048A">
        <w:rPr>
          <w:color w:val="0000FF"/>
        </w:rPr>
        <w:t>="</w:t>
      </w:r>
      <w:r w:rsidRPr="00EB048A">
        <w:rPr>
          <w:b/>
          <w:bCs/>
          <w:color w:val="FF0000"/>
        </w:rPr>
        <w:t>http://lsr.att.com/obf/tML/UOM</w:t>
      </w:r>
      <w:r w:rsidRPr="00EB048A">
        <w:rPr>
          <w:color w:val="0000FF"/>
        </w:rPr>
        <w:t>"&gt;</w:t>
      </w:r>
    </w:p>
    <w:p w14:paraId="20131A65" w14:textId="77777777" w:rsidR="0053562E" w:rsidRPr="00EB048A" w:rsidRDefault="0053562E" w:rsidP="0053562E">
      <w:pPr>
        <w:ind w:hanging="480"/>
      </w:pPr>
      <w:hyperlink r:id="rId1723" w:history="1">
        <w:r w:rsidRPr="00EB048A">
          <w:rPr>
            <w:b/>
            <w:bCs/>
            <w:color w:val="FF0000"/>
            <w:u w:val="single"/>
          </w:rPr>
          <w:t>-</w:t>
        </w:r>
      </w:hyperlink>
      <w:r w:rsidRPr="00EB048A">
        <w:t xml:space="preserve"> </w:t>
      </w:r>
      <w:r w:rsidRPr="00EB048A">
        <w:rPr>
          <w:color w:val="0000FF"/>
        </w:rPr>
        <w:t>&lt;</w:t>
      </w:r>
      <w:r w:rsidRPr="00EB048A">
        <w:rPr>
          <w:color w:val="990000"/>
        </w:rPr>
        <w:t>m2:HDR</w:t>
      </w:r>
      <w:r w:rsidRPr="00EB048A">
        <w:rPr>
          <w:color w:val="0000FF"/>
        </w:rPr>
        <w:t>&gt;</w:t>
      </w:r>
    </w:p>
    <w:p w14:paraId="17E84F8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m2:MESSAGE_ID</w:t>
      </w:r>
      <w:r w:rsidRPr="00EB048A">
        <w:rPr>
          <w:color w:val="0000FF"/>
        </w:rPr>
        <w:t>&gt;</w:t>
      </w:r>
      <w:r w:rsidRPr="00EB048A">
        <w:rPr>
          <w:b/>
          <w:bCs/>
        </w:rPr>
        <w:t>1245770603019369.10044909803065</w:t>
      </w:r>
      <w:r w:rsidRPr="00EB048A">
        <w:rPr>
          <w:color w:val="0000FF"/>
        </w:rPr>
        <w:t>&lt;/</w:t>
      </w:r>
      <w:r w:rsidRPr="00EB048A">
        <w:rPr>
          <w:color w:val="990000"/>
        </w:rPr>
        <w:t>m2:MESSAGE_ID</w:t>
      </w:r>
      <w:r w:rsidRPr="00EB048A">
        <w:rPr>
          <w:color w:val="0000FF"/>
        </w:rPr>
        <w:t>&gt;</w:t>
      </w:r>
      <w:r w:rsidRPr="00EB048A">
        <w:t xml:space="preserve"> </w:t>
      </w:r>
    </w:p>
    <w:p w14:paraId="463F1E9E" w14:textId="77777777" w:rsidR="0053562E" w:rsidRPr="008C51B0" w:rsidRDefault="0053562E" w:rsidP="0053562E">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7E867EEB" w14:textId="77777777" w:rsidR="0053562E" w:rsidRPr="00EB048A" w:rsidRDefault="0053562E" w:rsidP="0053562E">
      <w:pPr>
        <w:ind w:hanging="480"/>
      </w:pPr>
      <w:r w:rsidRPr="008C51B0">
        <w:rPr>
          <w:b/>
          <w:bCs/>
          <w:color w:val="FF0000"/>
          <w:lang w:val="es-ES"/>
        </w:rPr>
        <w:t> </w:t>
      </w:r>
      <w:r w:rsidRPr="008C51B0">
        <w:rPr>
          <w:lang w:val="es-ES"/>
        </w:rPr>
        <w:t xml:space="preserve"> </w:t>
      </w:r>
      <w:r w:rsidRPr="00EB048A">
        <w:rPr>
          <w:color w:val="0000FF"/>
        </w:rPr>
        <w:t>&lt;</w:t>
      </w:r>
      <w:r w:rsidRPr="00EB048A">
        <w:rPr>
          <w:color w:val="990000"/>
        </w:rPr>
        <w:t>m2:MSG_TIMESTAMP</w:t>
      </w:r>
      <w:r w:rsidRPr="00EB048A">
        <w:rPr>
          <w:color w:val="0000FF"/>
        </w:rPr>
        <w:t>&gt;</w:t>
      </w:r>
      <w:r w:rsidRPr="00EB048A">
        <w:rPr>
          <w:b/>
          <w:bCs/>
        </w:rPr>
        <w:t>2009-06-23T10:23:23-05:00</w:t>
      </w:r>
      <w:r w:rsidRPr="00EB048A">
        <w:rPr>
          <w:color w:val="0000FF"/>
        </w:rPr>
        <w:t>&lt;/</w:t>
      </w:r>
      <w:r w:rsidRPr="00EB048A">
        <w:rPr>
          <w:color w:val="990000"/>
        </w:rPr>
        <w:t>m2:MSG_TIMESTAMP</w:t>
      </w:r>
      <w:r w:rsidRPr="00EB048A">
        <w:rPr>
          <w:color w:val="0000FF"/>
        </w:rPr>
        <w:t>&gt;</w:t>
      </w:r>
      <w:r w:rsidRPr="00EB048A">
        <w:t xml:space="preserve"> </w:t>
      </w:r>
    </w:p>
    <w:p w14:paraId="08BFF05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m2:PON</w:t>
      </w:r>
      <w:r w:rsidRPr="00EB048A">
        <w:rPr>
          <w:color w:val="0000FF"/>
        </w:rPr>
        <w:t>&gt;</w:t>
      </w:r>
      <w:r w:rsidRPr="00EB048A">
        <w:rPr>
          <w:b/>
          <w:bCs/>
        </w:rPr>
        <w:t>CVTM0M067R31</w:t>
      </w:r>
      <w:r w:rsidRPr="00EB048A">
        <w:rPr>
          <w:color w:val="0000FF"/>
        </w:rPr>
        <w:t>&lt;/</w:t>
      </w:r>
      <w:r w:rsidRPr="00EB048A">
        <w:rPr>
          <w:color w:val="990000"/>
        </w:rPr>
        <w:t>m2:PON</w:t>
      </w:r>
      <w:r w:rsidRPr="00EB048A">
        <w:rPr>
          <w:color w:val="0000FF"/>
        </w:rPr>
        <w:t>&gt;</w:t>
      </w:r>
      <w:r w:rsidRPr="00EB048A">
        <w:t xml:space="preserve"> </w:t>
      </w:r>
    </w:p>
    <w:p w14:paraId="4672F91D" w14:textId="77777777" w:rsidR="0053562E" w:rsidRPr="008C51B0" w:rsidRDefault="0053562E" w:rsidP="0053562E">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43CBB563"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9042613408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78FA675C"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95C30CE" w14:textId="77777777" w:rsidR="0053562E" w:rsidRPr="00EB048A" w:rsidRDefault="0053562E" w:rsidP="0053562E">
      <w:pPr>
        <w:ind w:hanging="480"/>
      </w:pPr>
      <w:r w:rsidRPr="008C51B0">
        <w:rPr>
          <w:b/>
          <w:bCs/>
          <w:color w:val="FF0000"/>
          <w:lang w:val="es-ES"/>
        </w:rPr>
        <w:t> </w:t>
      </w:r>
      <w:r w:rsidRPr="008C51B0">
        <w:rPr>
          <w:lang w:val="es-ES"/>
        </w:rPr>
        <w:t xml:space="preserve"> </w:t>
      </w:r>
      <w:r w:rsidRPr="00EB048A">
        <w:rPr>
          <w:color w:val="0000FF"/>
        </w:rPr>
        <w:t>&lt;</w:t>
      </w:r>
      <w:r w:rsidRPr="00EB048A">
        <w:rPr>
          <w:color w:val="990000"/>
        </w:rPr>
        <w:t>m2:CC</w:t>
      </w:r>
      <w:r w:rsidRPr="00EB048A">
        <w:rPr>
          <w:color w:val="0000FF"/>
        </w:rPr>
        <w:t>&gt;</w:t>
      </w:r>
      <w:r w:rsidRPr="00EB048A">
        <w:rPr>
          <w:b/>
          <w:bCs/>
        </w:rPr>
        <w:t>9999</w:t>
      </w:r>
      <w:r w:rsidRPr="00EB048A">
        <w:rPr>
          <w:color w:val="0000FF"/>
        </w:rPr>
        <w:t>&lt;/</w:t>
      </w:r>
      <w:r w:rsidRPr="00EB048A">
        <w:rPr>
          <w:color w:val="990000"/>
        </w:rPr>
        <w:t>m2:CC</w:t>
      </w:r>
      <w:r w:rsidRPr="00EB048A">
        <w:rPr>
          <w:color w:val="0000FF"/>
        </w:rPr>
        <w:t>&gt;</w:t>
      </w:r>
      <w:r w:rsidRPr="00EB048A">
        <w:t xml:space="preserve"> </w:t>
      </w:r>
    </w:p>
    <w:p w14:paraId="20C9166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m2:CLEC_APPL_ID</w:t>
      </w:r>
      <w:r w:rsidRPr="00EB048A">
        <w:rPr>
          <w:color w:val="0000FF"/>
        </w:rPr>
        <w:t>&gt;</w:t>
      </w:r>
      <w:r w:rsidRPr="00EB048A">
        <w:rPr>
          <w:b/>
          <w:bCs/>
        </w:rPr>
        <w:t>CTE-VALIDATOR</w:t>
      </w:r>
      <w:r w:rsidRPr="00EB048A">
        <w:rPr>
          <w:color w:val="0000FF"/>
        </w:rPr>
        <w:t>&lt;/</w:t>
      </w:r>
      <w:r w:rsidRPr="00EB048A">
        <w:rPr>
          <w:color w:val="990000"/>
        </w:rPr>
        <w:t>m2:CLEC_APPL_ID</w:t>
      </w:r>
      <w:r w:rsidRPr="00EB048A">
        <w:rPr>
          <w:color w:val="0000FF"/>
        </w:rPr>
        <w:t>&gt;</w:t>
      </w:r>
      <w:r w:rsidRPr="00EB048A">
        <w:t xml:space="preserve"> </w:t>
      </w:r>
    </w:p>
    <w:p w14:paraId="5D6CE61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m2:CLEC_APPL_PASSWORD</w:t>
      </w:r>
      <w:r w:rsidRPr="00EB048A">
        <w:rPr>
          <w:color w:val="0000FF"/>
        </w:rPr>
        <w:t>&gt;</w:t>
      </w:r>
      <w:r w:rsidRPr="00EB048A">
        <w:rPr>
          <w:b/>
          <w:bCs/>
        </w:rPr>
        <w:t>PA$$WORD</w:t>
      </w:r>
      <w:r w:rsidRPr="00EB048A">
        <w:rPr>
          <w:color w:val="0000FF"/>
        </w:rPr>
        <w:t>&lt;/</w:t>
      </w:r>
      <w:r w:rsidRPr="00EB048A">
        <w:rPr>
          <w:color w:val="990000"/>
        </w:rPr>
        <w:t>m2:CLEC_APPL_PASSWORD</w:t>
      </w:r>
      <w:r w:rsidRPr="00EB048A">
        <w:rPr>
          <w:color w:val="0000FF"/>
        </w:rPr>
        <w:t>&gt;</w:t>
      </w:r>
      <w:r w:rsidRPr="00EB048A">
        <w:t xml:space="preserve"> </w:t>
      </w:r>
    </w:p>
    <w:p w14:paraId="35C3486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m2:DTSENT</w:t>
      </w:r>
      <w:r w:rsidRPr="00EB048A">
        <w:rPr>
          <w:color w:val="0000FF"/>
        </w:rPr>
        <w:t>&gt;</w:t>
      </w:r>
      <w:r w:rsidRPr="00EB048A">
        <w:rPr>
          <w:b/>
          <w:bCs/>
        </w:rPr>
        <w:t>200906231023AM</w:t>
      </w:r>
      <w:r w:rsidRPr="00EB048A">
        <w:rPr>
          <w:color w:val="0000FF"/>
        </w:rPr>
        <w:t>&lt;/</w:t>
      </w:r>
      <w:r w:rsidRPr="00EB048A">
        <w:rPr>
          <w:color w:val="990000"/>
        </w:rPr>
        <w:t>m2:DTSENT</w:t>
      </w:r>
      <w:r w:rsidRPr="00EB048A">
        <w:rPr>
          <w:color w:val="0000FF"/>
        </w:rPr>
        <w:t>&gt;</w:t>
      </w:r>
      <w:r w:rsidRPr="00EB048A">
        <w:t xml:space="preserve"> </w:t>
      </w:r>
    </w:p>
    <w:p w14:paraId="1FBCBD82"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m2:ORD</w:t>
      </w:r>
      <w:r w:rsidRPr="00EB048A">
        <w:rPr>
          <w:color w:val="0000FF"/>
        </w:rPr>
        <w:t>&gt;</w:t>
      </w:r>
      <w:r w:rsidRPr="00EB048A">
        <w:rPr>
          <w:b/>
          <w:bCs/>
        </w:rPr>
        <w:t>CY4L70N7</w:t>
      </w:r>
      <w:r w:rsidRPr="00EB048A">
        <w:rPr>
          <w:color w:val="0000FF"/>
        </w:rPr>
        <w:t>&lt;/</w:t>
      </w:r>
      <w:r w:rsidRPr="00EB048A">
        <w:rPr>
          <w:color w:val="990000"/>
        </w:rPr>
        <w:t>m2:ORD</w:t>
      </w:r>
      <w:r w:rsidRPr="00EB048A">
        <w:rPr>
          <w:color w:val="0000FF"/>
        </w:rPr>
        <w:t>&gt;</w:t>
      </w:r>
      <w:r w:rsidRPr="00EB048A">
        <w:t xml:space="preserve"> </w:t>
      </w:r>
    </w:p>
    <w:p w14:paraId="26BED8E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m2:STATUS_CODE</w:t>
      </w:r>
      <w:r w:rsidRPr="00EB048A">
        <w:rPr>
          <w:color w:val="0000FF"/>
        </w:rPr>
        <w:t>&gt;</w:t>
      </w:r>
      <w:r w:rsidRPr="00EB048A">
        <w:rPr>
          <w:b/>
          <w:bCs/>
        </w:rPr>
        <w:t>PD</w:t>
      </w:r>
      <w:r w:rsidRPr="00EB048A">
        <w:rPr>
          <w:color w:val="0000FF"/>
        </w:rPr>
        <w:t>&lt;/</w:t>
      </w:r>
      <w:r w:rsidRPr="00EB048A">
        <w:rPr>
          <w:color w:val="990000"/>
        </w:rPr>
        <w:t>m2:STATUS_CODE</w:t>
      </w:r>
      <w:r w:rsidRPr="00EB048A">
        <w:rPr>
          <w:color w:val="0000FF"/>
        </w:rPr>
        <w:t>&gt;</w:t>
      </w:r>
      <w:r w:rsidRPr="00EB048A">
        <w:t xml:space="preserve"> </w:t>
      </w:r>
    </w:p>
    <w:p w14:paraId="0293E3F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m2:STATUS_MSG</w:t>
      </w:r>
      <w:r w:rsidRPr="00EB048A">
        <w:rPr>
          <w:color w:val="0000FF"/>
        </w:rPr>
        <w:t>&gt;</w:t>
      </w:r>
      <w:r w:rsidRPr="00EB048A">
        <w:rPr>
          <w:b/>
          <w:bCs/>
        </w:rPr>
        <w:t>PENDING ORDER</w:t>
      </w:r>
      <w:r w:rsidRPr="00EB048A">
        <w:rPr>
          <w:color w:val="0000FF"/>
        </w:rPr>
        <w:t>&lt;/</w:t>
      </w:r>
      <w:r w:rsidRPr="00EB048A">
        <w:rPr>
          <w:color w:val="990000"/>
        </w:rPr>
        <w:t>m2:STATUS_MSG</w:t>
      </w:r>
      <w:r w:rsidRPr="00EB048A">
        <w:rPr>
          <w:color w:val="0000FF"/>
        </w:rPr>
        <w:t>&gt;</w:t>
      </w:r>
      <w:r w:rsidRPr="00EB048A">
        <w:t xml:space="preserve"> </w:t>
      </w:r>
    </w:p>
    <w:p w14:paraId="7E9E6B7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m2:REMARKS</w:t>
      </w:r>
      <w:r w:rsidRPr="00EB048A">
        <w:rPr>
          <w:color w:val="0000FF"/>
        </w:rPr>
        <w:t>&gt;</w:t>
      </w:r>
      <w:r w:rsidRPr="00EB048A">
        <w:rPr>
          <w:b/>
          <w:bCs/>
        </w:rPr>
        <w:t>Facilities have been checked</w:t>
      </w:r>
      <w:r w:rsidRPr="00EB048A">
        <w:rPr>
          <w:color w:val="0000FF"/>
        </w:rPr>
        <w:t>&lt;/</w:t>
      </w:r>
      <w:r w:rsidRPr="00EB048A">
        <w:rPr>
          <w:color w:val="990000"/>
        </w:rPr>
        <w:t>m2:REMARKS</w:t>
      </w:r>
      <w:r w:rsidRPr="00EB048A">
        <w:rPr>
          <w:color w:val="0000FF"/>
        </w:rPr>
        <w:t>&gt;</w:t>
      </w:r>
      <w:r w:rsidRPr="00EB048A">
        <w:t xml:space="preserve"> </w:t>
      </w:r>
    </w:p>
    <w:p w14:paraId="1E8D155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m2:TRAN_ACK_TYPE</w:t>
      </w:r>
      <w:r w:rsidRPr="00EB048A">
        <w:rPr>
          <w:color w:val="0000FF"/>
        </w:rPr>
        <w:t>&gt;</w:t>
      </w:r>
      <w:r w:rsidRPr="00EB048A">
        <w:rPr>
          <w:b/>
          <w:bCs/>
        </w:rPr>
        <w:t>AT</w:t>
      </w:r>
      <w:r w:rsidRPr="00EB048A">
        <w:rPr>
          <w:color w:val="0000FF"/>
        </w:rPr>
        <w:t>&lt;/</w:t>
      </w:r>
      <w:r w:rsidRPr="00EB048A">
        <w:rPr>
          <w:color w:val="990000"/>
        </w:rPr>
        <w:t>m2:TRAN_ACK_TYPE</w:t>
      </w:r>
      <w:r w:rsidRPr="00EB048A">
        <w:rPr>
          <w:color w:val="0000FF"/>
        </w:rPr>
        <w:t>&gt;</w:t>
      </w:r>
      <w:r w:rsidRPr="00EB048A">
        <w:t xml:space="preserve"> </w:t>
      </w:r>
    </w:p>
    <w:p w14:paraId="257961A2"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m2:TRANS_SET_PURPOSE_CODE</w:t>
      </w:r>
      <w:r w:rsidRPr="00EB048A">
        <w:rPr>
          <w:color w:val="0000FF"/>
        </w:rPr>
        <w:t>&gt;</w:t>
      </w:r>
      <w:r w:rsidRPr="00EB048A">
        <w:rPr>
          <w:b/>
          <w:bCs/>
        </w:rPr>
        <w:t>06</w:t>
      </w:r>
      <w:r w:rsidRPr="00EB048A">
        <w:rPr>
          <w:color w:val="0000FF"/>
        </w:rPr>
        <w:t>&lt;/</w:t>
      </w:r>
      <w:r w:rsidRPr="00EB048A">
        <w:rPr>
          <w:color w:val="990000"/>
        </w:rPr>
        <w:t>m2:TRANS_SET_PURPOSE_CODE</w:t>
      </w:r>
      <w:r w:rsidRPr="00EB048A">
        <w:rPr>
          <w:color w:val="0000FF"/>
        </w:rPr>
        <w:t>&gt;</w:t>
      </w:r>
      <w:r w:rsidRPr="00EB048A">
        <w:t xml:space="preserve"> </w:t>
      </w:r>
    </w:p>
    <w:p w14:paraId="3CA35D51"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m2:HDR</w:t>
      </w:r>
      <w:r w:rsidRPr="00EB048A">
        <w:rPr>
          <w:color w:val="0000FF"/>
        </w:rPr>
        <w:t>&gt;</w:t>
      </w:r>
    </w:p>
    <w:p w14:paraId="623FC19E" w14:textId="77777777" w:rsidR="0053562E" w:rsidRPr="00EB048A" w:rsidRDefault="0053562E" w:rsidP="0053562E">
      <w:pPr>
        <w:ind w:hanging="480"/>
      </w:pPr>
      <w:hyperlink r:id="rId1724" w:history="1">
        <w:r w:rsidRPr="00EB048A">
          <w:rPr>
            <w:b/>
            <w:bCs/>
            <w:color w:val="FF0000"/>
            <w:u w:val="single"/>
          </w:rPr>
          <w:t>-</w:t>
        </w:r>
      </w:hyperlink>
      <w:r w:rsidRPr="00EB048A">
        <w:t xml:space="preserve"> </w:t>
      </w:r>
      <w:r w:rsidRPr="00EB048A">
        <w:rPr>
          <w:color w:val="0000FF"/>
        </w:rPr>
        <w:t>&lt;</w:t>
      </w:r>
      <w:r w:rsidRPr="00EB048A">
        <w:rPr>
          <w:color w:val="990000"/>
        </w:rPr>
        <w:t>m2:NOTIFICATION</w:t>
      </w:r>
      <w:r w:rsidRPr="00EB048A">
        <w:rPr>
          <w:color w:val="0000FF"/>
        </w:rPr>
        <w:t>&gt;</w:t>
      </w:r>
    </w:p>
    <w:p w14:paraId="42F3B865" w14:textId="77777777" w:rsidR="0053562E" w:rsidRPr="00EB048A" w:rsidRDefault="0053562E" w:rsidP="0053562E">
      <w:pPr>
        <w:ind w:hanging="480"/>
      </w:pPr>
      <w:hyperlink r:id="rId1725" w:history="1">
        <w:r w:rsidRPr="00EB048A">
          <w:rPr>
            <w:b/>
            <w:bCs/>
            <w:color w:val="FF0000"/>
            <w:u w:val="single"/>
          </w:rPr>
          <w:t>-</w:t>
        </w:r>
      </w:hyperlink>
      <w:r w:rsidRPr="00EB048A">
        <w:t xml:space="preserve"> </w:t>
      </w:r>
      <w:r w:rsidRPr="00EB048A">
        <w:rPr>
          <w:color w:val="0000FF"/>
        </w:rPr>
        <w:t>&lt;</w:t>
      </w:r>
      <w:r w:rsidRPr="00EB048A">
        <w:rPr>
          <w:color w:val="990000"/>
        </w:rPr>
        <w:t>m2:FIRM_ORDER_NOTIFICATION</w:t>
      </w:r>
      <w:r w:rsidRPr="00EB048A">
        <w:rPr>
          <w:color w:val="0000FF"/>
        </w:rPr>
        <w:t>&gt;</w:t>
      </w:r>
    </w:p>
    <w:p w14:paraId="1AF5C70C" w14:textId="77777777" w:rsidR="0053562E" w:rsidRPr="00EB048A" w:rsidRDefault="0053562E" w:rsidP="0053562E">
      <w:pPr>
        <w:ind w:hanging="480"/>
      </w:pPr>
      <w:hyperlink r:id="rId1726" w:history="1">
        <w:r w:rsidRPr="00EB048A">
          <w:rPr>
            <w:b/>
            <w:bCs/>
            <w:color w:val="FF0000"/>
            <w:u w:val="single"/>
          </w:rPr>
          <w:t>-</w:t>
        </w:r>
      </w:hyperlink>
      <w:r w:rsidRPr="00EB048A">
        <w:t xml:space="preserve"> </w:t>
      </w:r>
      <w:r w:rsidRPr="00EB048A">
        <w:rPr>
          <w:color w:val="0000FF"/>
        </w:rPr>
        <w:t>&lt;</w:t>
      </w:r>
      <w:r w:rsidRPr="00EB048A">
        <w:rPr>
          <w:color w:val="990000"/>
        </w:rPr>
        <w:t>m2:NOTIFICATION_ADMIN</w:t>
      </w:r>
      <w:r w:rsidRPr="00EB048A">
        <w:rPr>
          <w:color w:val="0000FF"/>
        </w:rPr>
        <w:t>&gt;</w:t>
      </w:r>
    </w:p>
    <w:p w14:paraId="61E1CE5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m2:EATN</w:t>
      </w:r>
      <w:r w:rsidRPr="00EB048A">
        <w:rPr>
          <w:color w:val="0000FF"/>
        </w:rPr>
        <w:t>&gt;</w:t>
      </w:r>
      <w:r w:rsidRPr="00EB048A">
        <w:rPr>
          <w:b/>
          <w:bCs/>
        </w:rPr>
        <w:t>9042613408</w:t>
      </w:r>
      <w:r w:rsidRPr="00EB048A">
        <w:rPr>
          <w:color w:val="0000FF"/>
        </w:rPr>
        <w:t>&lt;/</w:t>
      </w:r>
      <w:r w:rsidRPr="00EB048A">
        <w:rPr>
          <w:color w:val="990000"/>
        </w:rPr>
        <w:t>m2:EATN</w:t>
      </w:r>
      <w:r w:rsidRPr="00EB048A">
        <w:rPr>
          <w:color w:val="0000FF"/>
        </w:rPr>
        <w:t>&gt;</w:t>
      </w:r>
      <w:r w:rsidRPr="00EB048A">
        <w:t xml:space="preserve"> </w:t>
      </w:r>
    </w:p>
    <w:p w14:paraId="2EB65F5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m2:INIT</w:t>
      </w:r>
      <w:r w:rsidRPr="00EB048A">
        <w:rPr>
          <w:color w:val="0000FF"/>
        </w:rPr>
        <w:t>&gt;</w:t>
      </w:r>
      <w:r w:rsidRPr="00EB048A">
        <w:rPr>
          <w:b/>
          <w:bCs/>
        </w:rPr>
        <w:t>BOJANGLES</w:t>
      </w:r>
      <w:r w:rsidRPr="00EB048A">
        <w:rPr>
          <w:color w:val="0000FF"/>
        </w:rPr>
        <w:t>&lt;/</w:t>
      </w:r>
      <w:r w:rsidRPr="00EB048A">
        <w:rPr>
          <w:color w:val="990000"/>
        </w:rPr>
        <w:t>m2:INIT</w:t>
      </w:r>
      <w:r w:rsidRPr="00EB048A">
        <w:rPr>
          <w:color w:val="0000FF"/>
        </w:rPr>
        <w:t>&gt;</w:t>
      </w:r>
      <w:r w:rsidRPr="00EB048A">
        <w:t xml:space="preserve"> </w:t>
      </w:r>
    </w:p>
    <w:p w14:paraId="25743DC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m2:INIT_TEL_NO</w:t>
      </w:r>
      <w:r w:rsidRPr="00EB048A">
        <w:rPr>
          <w:color w:val="0000FF"/>
        </w:rPr>
        <w:t>&gt;</w:t>
      </w:r>
      <w:r w:rsidRPr="00EB048A">
        <w:rPr>
          <w:b/>
          <w:bCs/>
        </w:rPr>
        <w:t>8884448888</w:t>
      </w:r>
      <w:r w:rsidRPr="00EB048A">
        <w:rPr>
          <w:color w:val="0000FF"/>
        </w:rPr>
        <w:t>&lt;/</w:t>
      </w:r>
      <w:r w:rsidRPr="00EB048A">
        <w:rPr>
          <w:color w:val="990000"/>
        </w:rPr>
        <w:t>m2:INIT_TEL_NO</w:t>
      </w:r>
      <w:r w:rsidRPr="00EB048A">
        <w:rPr>
          <w:color w:val="0000FF"/>
        </w:rPr>
        <w:t>&gt;</w:t>
      </w:r>
      <w:r w:rsidRPr="00EB048A">
        <w:t xml:space="preserve"> </w:t>
      </w:r>
    </w:p>
    <w:p w14:paraId="77721B4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m2:REP</w:t>
      </w:r>
      <w:r w:rsidRPr="00EB048A">
        <w:rPr>
          <w:color w:val="0000FF"/>
        </w:rPr>
        <w:t>&gt;</w:t>
      </w:r>
      <w:r w:rsidRPr="00EB048A">
        <w:rPr>
          <w:b/>
          <w:bCs/>
        </w:rPr>
        <w:t>LCSC</w:t>
      </w:r>
      <w:r w:rsidRPr="00EB048A">
        <w:rPr>
          <w:color w:val="0000FF"/>
        </w:rPr>
        <w:t>&lt;/</w:t>
      </w:r>
      <w:r w:rsidRPr="00EB048A">
        <w:rPr>
          <w:color w:val="990000"/>
        </w:rPr>
        <w:t>m2:REP</w:t>
      </w:r>
      <w:r w:rsidRPr="00EB048A">
        <w:rPr>
          <w:color w:val="0000FF"/>
        </w:rPr>
        <w:t>&gt;</w:t>
      </w:r>
      <w:r w:rsidRPr="00EB048A">
        <w:t xml:space="preserve"> </w:t>
      </w:r>
    </w:p>
    <w:p w14:paraId="6F8E8BC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m2:REP_TEL_NO</w:t>
      </w:r>
      <w:r w:rsidRPr="00EB048A">
        <w:rPr>
          <w:color w:val="0000FF"/>
        </w:rPr>
        <w:t>&gt;</w:t>
      </w:r>
      <w:r w:rsidRPr="00EB048A">
        <w:rPr>
          <w:b/>
          <w:bCs/>
        </w:rPr>
        <w:t>8006670807</w:t>
      </w:r>
      <w:r w:rsidRPr="00EB048A">
        <w:rPr>
          <w:color w:val="0000FF"/>
        </w:rPr>
        <w:t>&lt;/</w:t>
      </w:r>
      <w:r w:rsidRPr="00EB048A">
        <w:rPr>
          <w:color w:val="990000"/>
        </w:rPr>
        <w:t>m2:REP_TEL_NO</w:t>
      </w:r>
      <w:r w:rsidRPr="00EB048A">
        <w:rPr>
          <w:color w:val="0000FF"/>
        </w:rPr>
        <w:t>&gt;</w:t>
      </w:r>
      <w:r w:rsidRPr="00EB048A">
        <w:t xml:space="preserve"> </w:t>
      </w:r>
    </w:p>
    <w:p w14:paraId="4A942DE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m2:DD_CD</w:t>
      </w:r>
      <w:r w:rsidRPr="00EB048A">
        <w:rPr>
          <w:color w:val="0000FF"/>
        </w:rPr>
        <w:t>&gt;</w:t>
      </w:r>
      <w:r w:rsidRPr="00EB048A">
        <w:rPr>
          <w:b/>
          <w:bCs/>
        </w:rPr>
        <w:t>20091201</w:t>
      </w:r>
      <w:r w:rsidRPr="00EB048A">
        <w:rPr>
          <w:color w:val="0000FF"/>
        </w:rPr>
        <w:t>&lt;/</w:t>
      </w:r>
      <w:r w:rsidRPr="00EB048A">
        <w:rPr>
          <w:color w:val="990000"/>
        </w:rPr>
        <w:t>m2:DD_CD</w:t>
      </w:r>
      <w:r w:rsidRPr="00EB048A">
        <w:rPr>
          <w:color w:val="0000FF"/>
        </w:rPr>
        <w:t>&gt;</w:t>
      </w:r>
      <w:r w:rsidRPr="00EB048A">
        <w:t xml:space="preserve"> </w:t>
      </w:r>
    </w:p>
    <w:p w14:paraId="31B0BE3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m2:BAN1</w:t>
      </w:r>
      <w:r w:rsidRPr="00EB048A">
        <w:rPr>
          <w:color w:val="0000FF"/>
        </w:rPr>
        <w:t>&gt;</w:t>
      </w:r>
      <w:r w:rsidRPr="00EB048A">
        <w:rPr>
          <w:b/>
          <w:bCs/>
        </w:rPr>
        <w:t>904Q886621621</w:t>
      </w:r>
      <w:r w:rsidRPr="00EB048A">
        <w:rPr>
          <w:color w:val="0000FF"/>
        </w:rPr>
        <w:t>&lt;/</w:t>
      </w:r>
      <w:r w:rsidRPr="00EB048A">
        <w:rPr>
          <w:color w:val="990000"/>
        </w:rPr>
        <w:t>m2:BAN1</w:t>
      </w:r>
      <w:r w:rsidRPr="00EB048A">
        <w:rPr>
          <w:color w:val="0000FF"/>
        </w:rPr>
        <w:t>&gt;</w:t>
      </w:r>
      <w:r w:rsidRPr="00EB048A">
        <w:t xml:space="preserve"> </w:t>
      </w:r>
    </w:p>
    <w:p w14:paraId="647E4DFF"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m2:NOTIFICATION_ADMIN</w:t>
      </w:r>
      <w:r w:rsidRPr="00EB048A">
        <w:rPr>
          <w:color w:val="0000FF"/>
        </w:rPr>
        <w:t>&gt;</w:t>
      </w:r>
    </w:p>
    <w:p w14:paraId="5C831FCE" w14:textId="77777777" w:rsidR="0053562E" w:rsidRPr="00EB048A" w:rsidRDefault="0053562E" w:rsidP="0053562E">
      <w:pPr>
        <w:ind w:hanging="480"/>
      </w:pPr>
      <w:hyperlink r:id="rId1727" w:history="1">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14:paraId="2D67F87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14:paraId="08B3531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00001</w:t>
      </w:r>
      <w:r w:rsidRPr="00EB048A">
        <w:rPr>
          <w:color w:val="0000FF"/>
        </w:rPr>
        <w:t>&lt;/</w:t>
      </w:r>
      <w:r w:rsidRPr="00EB048A">
        <w:rPr>
          <w:color w:val="990000"/>
        </w:rPr>
        <w:t>m2:LNUM</w:t>
      </w:r>
      <w:r w:rsidRPr="00EB048A">
        <w:rPr>
          <w:color w:val="0000FF"/>
        </w:rPr>
        <w:t>&gt;</w:t>
      </w:r>
      <w:r w:rsidRPr="00EB048A">
        <w:t xml:space="preserve"> </w:t>
      </w:r>
    </w:p>
    <w:p w14:paraId="62871768"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9042613408</w:t>
      </w:r>
      <w:r w:rsidRPr="00EB048A">
        <w:rPr>
          <w:color w:val="0000FF"/>
        </w:rPr>
        <w:t>&lt;/</w:t>
      </w:r>
      <w:r w:rsidRPr="00EB048A">
        <w:rPr>
          <w:color w:val="990000"/>
        </w:rPr>
        <w:t>m2:TNS</w:t>
      </w:r>
      <w:r w:rsidRPr="00EB048A">
        <w:rPr>
          <w:color w:val="0000FF"/>
        </w:rPr>
        <w:t>&gt;</w:t>
      </w:r>
      <w:r w:rsidRPr="00EB048A">
        <w:t xml:space="preserve"> </w:t>
      </w:r>
    </w:p>
    <w:p w14:paraId="7399D542"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14:paraId="6F973511" w14:textId="77777777" w:rsidR="0053562E" w:rsidRPr="00EB048A" w:rsidRDefault="0053562E" w:rsidP="0053562E">
      <w:pPr>
        <w:ind w:hanging="480"/>
      </w:pPr>
      <w:hyperlink r:id="rId1728" w:history="1">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14:paraId="16DBC33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14:paraId="07DBE59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00002</w:t>
      </w:r>
      <w:r w:rsidRPr="00EB048A">
        <w:rPr>
          <w:color w:val="0000FF"/>
        </w:rPr>
        <w:t>&lt;/</w:t>
      </w:r>
      <w:r w:rsidRPr="00EB048A">
        <w:rPr>
          <w:color w:val="990000"/>
        </w:rPr>
        <w:t>m2:LNUM</w:t>
      </w:r>
      <w:r w:rsidRPr="00EB048A">
        <w:rPr>
          <w:color w:val="0000FF"/>
        </w:rPr>
        <w:t>&gt;</w:t>
      </w:r>
      <w:r w:rsidRPr="00EB048A">
        <w:t xml:space="preserve"> </w:t>
      </w:r>
    </w:p>
    <w:p w14:paraId="1A0309C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9042613511</w:t>
      </w:r>
      <w:r w:rsidRPr="00EB048A">
        <w:rPr>
          <w:color w:val="0000FF"/>
        </w:rPr>
        <w:t>&lt;/</w:t>
      </w:r>
      <w:r w:rsidRPr="00EB048A">
        <w:rPr>
          <w:color w:val="990000"/>
        </w:rPr>
        <w:t>m2:TNS</w:t>
      </w:r>
      <w:r w:rsidRPr="00EB048A">
        <w:rPr>
          <w:color w:val="0000FF"/>
        </w:rPr>
        <w:t>&gt;</w:t>
      </w:r>
      <w:r w:rsidRPr="00EB048A">
        <w:t xml:space="preserve"> </w:t>
      </w:r>
    </w:p>
    <w:p w14:paraId="019AD4D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14:paraId="2BE2E7E9" w14:textId="77777777" w:rsidR="0053562E" w:rsidRPr="00EB048A" w:rsidRDefault="0053562E" w:rsidP="0053562E">
      <w:pPr>
        <w:ind w:hanging="480"/>
      </w:pPr>
      <w:hyperlink r:id="rId1729" w:history="1">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14:paraId="3AE79FE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14:paraId="62EE201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00003</w:t>
      </w:r>
      <w:r w:rsidRPr="00EB048A">
        <w:rPr>
          <w:color w:val="0000FF"/>
        </w:rPr>
        <w:t>&lt;/</w:t>
      </w:r>
      <w:r w:rsidRPr="00EB048A">
        <w:rPr>
          <w:color w:val="990000"/>
        </w:rPr>
        <w:t>m2:LNUM</w:t>
      </w:r>
      <w:r w:rsidRPr="00EB048A">
        <w:rPr>
          <w:color w:val="0000FF"/>
        </w:rPr>
        <w:t>&gt;</w:t>
      </w:r>
      <w:r w:rsidRPr="00EB048A">
        <w:t xml:space="preserve"> </w:t>
      </w:r>
    </w:p>
    <w:p w14:paraId="6453141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9042612647</w:t>
      </w:r>
      <w:r w:rsidRPr="00EB048A">
        <w:rPr>
          <w:color w:val="0000FF"/>
        </w:rPr>
        <w:t>&lt;/</w:t>
      </w:r>
      <w:r w:rsidRPr="00EB048A">
        <w:rPr>
          <w:color w:val="990000"/>
        </w:rPr>
        <w:t>m2:TNS</w:t>
      </w:r>
      <w:r w:rsidRPr="00EB048A">
        <w:rPr>
          <w:color w:val="0000FF"/>
        </w:rPr>
        <w:t>&gt;</w:t>
      </w:r>
      <w:r w:rsidRPr="00EB048A">
        <w:t xml:space="preserve"> </w:t>
      </w:r>
    </w:p>
    <w:p w14:paraId="62366D2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14:paraId="5D055C5C" w14:textId="77777777" w:rsidR="0053562E" w:rsidRPr="00EB048A" w:rsidRDefault="0053562E" w:rsidP="0053562E">
      <w:pPr>
        <w:ind w:hanging="480"/>
      </w:pPr>
      <w:hyperlink r:id="rId1730" w:history="1">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14:paraId="31B5194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14:paraId="0B987DA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00004</w:t>
      </w:r>
      <w:r w:rsidRPr="00EB048A">
        <w:rPr>
          <w:color w:val="0000FF"/>
        </w:rPr>
        <w:t>&lt;/</w:t>
      </w:r>
      <w:r w:rsidRPr="00EB048A">
        <w:rPr>
          <w:color w:val="990000"/>
        </w:rPr>
        <w:t>m2:LNUM</w:t>
      </w:r>
      <w:r w:rsidRPr="00EB048A">
        <w:rPr>
          <w:color w:val="0000FF"/>
        </w:rPr>
        <w:t>&gt;</w:t>
      </w:r>
      <w:r w:rsidRPr="00EB048A">
        <w:t xml:space="preserve"> </w:t>
      </w:r>
    </w:p>
    <w:p w14:paraId="741A6CD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9042618014</w:t>
      </w:r>
      <w:r w:rsidRPr="00EB048A">
        <w:rPr>
          <w:color w:val="0000FF"/>
        </w:rPr>
        <w:t>&lt;/</w:t>
      </w:r>
      <w:r w:rsidRPr="00EB048A">
        <w:rPr>
          <w:color w:val="990000"/>
        </w:rPr>
        <w:t>m2:TNS</w:t>
      </w:r>
      <w:r w:rsidRPr="00EB048A">
        <w:rPr>
          <w:color w:val="0000FF"/>
        </w:rPr>
        <w:t>&gt;</w:t>
      </w:r>
      <w:r w:rsidRPr="00EB048A">
        <w:t xml:space="preserve"> </w:t>
      </w:r>
    </w:p>
    <w:p w14:paraId="34CDDB15"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14:paraId="585A74FE"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m2:FIRM_ORDER_NOTIFICATION</w:t>
      </w:r>
      <w:r w:rsidRPr="00EB048A">
        <w:rPr>
          <w:color w:val="0000FF"/>
        </w:rPr>
        <w:t>&gt;</w:t>
      </w:r>
    </w:p>
    <w:p w14:paraId="21470F3D"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m2:NOTIFICATION</w:t>
      </w:r>
      <w:r w:rsidRPr="00EB048A">
        <w:rPr>
          <w:color w:val="0000FF"/>
        </w:rPr>
        <w:t>&gt;</w:t>
      </w:r>
    </w:p>
    <w:p w14:paraId="3E205E44"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m2:LSR_RESP</w:t>
      </w:r>
      <w:r w:rsidRPr="00EB048A">
        <w:rPr>
          <w:color w:val="0000FF"/>
        </w:rPr>
        <w:t>&gt;</w:t>
      </w:r>
    </w:p>
    <w:p w14:paraId="7ACD3F0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m1:ATT_LSR_ORD_RSP</w:t>
      </w:r>
      <w:r w:rsidRPr="00EB048A">
        <w:rPr>
          <w:color w:val="0000FF"/>
        </w:rPr>
        <w:t>&gt;</w:t>
      </w:r>
    </w:p>
    <w:p w14:paraId="2EF6DD36" w14:textId="77777777" w:rsidR="00B752E4" w:rsidRPr="00BC23B4" w:rsidRDefault="00572CF8" w:rsidP="00BC23B4">
      <w:pPr>
        <w:rPr>
          <w:rFonts w:ascii="Arial" w:hAnsi="Arial" w:cs="Arial"/>
          <w:b/>
          <w:sz w:val="28"/>
        </w:rPr>
      </w:pPr>
      <w:r>
        <w:rPr>
          <w:b/>
        </w:rPr>
        <w:br w:type="page"/>
      </w:r>
      <w:r w:rsidR="00AD7244">
        <w:rPr>
          <w:rFonts w:ascii="Arial" w:hAnsi="Arial" w:cs="Arial"/>
          <w:b/>
        </w:rPr>
        <w:t>T</w:t>
      </w:r>
      <w:r w:rsidR="00B752E4" w:rsidRPr="00BC23B4">
        <w:rPr>
          <w:rFonts w:ascii="Arial" w:hAnsi="Arial" w:cs="Arial"/>
          <w:b/>
        </w:rPr>
        <w:t>EST CASE M068: Scenario Description:* (ACT=V) Conversion of Retail/Resale account to UNE-P and add features and migrate the ADSL—LNA=G; Retain Listings as-is</w:t>
      </w:r>
      <w:r w:rsidR="00B752E4" w:rsidRPr="00BC23B4">
        <w:rPr>
          <w:rFonts w:ascii="Arial" w:hAnsi="Arial" w:cs="Arial"/>
          <w:b/>
          <w:sz w:val="28"/>
        </w:rPr>
        <w:t xml:space="preserve"> </w:t>
      </w:r>
      <w:r w:rsidR="00B752E4" w:rsidRPr="00BC23B4">
        <w:rPr>
          <w:rFonts w:ascii="Arial" w:hAnsi="Arial" w:cs="Arial"/>
          <w:b/>
        </w:rPr>
        <w:t>(ERL=A)</w:t>
      </w:r>
    </w:p>
    <w:p w14:paraId="4F911DFC" w14:textId="77777777" w:rsidR="00B752E4" w:rsidRPr="00BC23B4" w:rsidRDefault="00B752E4">
      <w:pPr>
        <w:pStyle w:val="Heading3"/>
        <w:rPr>
          <w:i w:val="0"/>
          <w:iCs w:val="0"/>
        </w:rPr>
      </w:pPr>
      <w:r w:rsidRPr="00BC23B4">
        <w:rPr>
          <w:i w:val="0"/>
          <w:iCs w:val="0"/>
        </w:rPr>
        <w:t>Type of Account:  Residence / Single Line</w:t>
      </w:r>
    </w:p>
    <w:p w14:paraId="0D381D53" w14:textId="77777777" w:rsidR="00BC23B4" w:rsidRPr="00BC23B4" w:rsidRDefault="00BC23B4" w:rsidP="00BC23B4"/>
    <w:p w14:paraId="3CC9A549" w14:textId="77777777" w:rsidR="00B752E4" w:rsidRDefault="00B752E4">
      <w:pPr>
        <w:pStyle w:val="Header"/>
        <w:tabs>
          <w:tab w:val="left" w:pos="720"/>
        </w:tabs>
      </w:pP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680"/>
        <w:gridCol w:w="2520"/>
      </w:tblGrid>
      <w:tr w:rsidR="00B752E4" w:rsidRPr="00BC23B4" w14:paraId="587C92FA"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ED6BAD6" w14:textId="77777777" w:rsidR="00B752E4" w:rsidRPr="00BC23B4" w:rsidRDefault="00B752E4" w:rsidP="00BC23B4">
            <w:pPr>
              <w:jc w:val="center"/>
              <w:rPr>
                <w:rFonts w:ascii="Arial" w:hAnsi="Arial" w:cs="Arial"/>
                <w:b/>
                <w:bCs/>
              </w:rPr>
            </w:pPr>
            <w:r w:rsidRPr="00BC23B4">
              <w:rPr>
                <w:rFonts w:ascii="Arial" w:hAnsi="Arial" w:cs="Arial"/>
                <w:b/>
                <w:bCs/>
              </w:rPr>
              <w:t>FIELD</w:t>
            </w:r>
            <w:r w:rsidR="00BC23B4" w:rsidRPr="00BC23B4">
              <w:rPr>
                <w:rFonts w:ascii="Arial" w:hAnsi="Arial" w:cs="Arial"/>
                <w:b/>
                <w:bCs/>
              </w:rPr>
              <w:t>S</w:t>
            </w:r>
          </w:p>
        </w:tc>
        <w:tc>
          <w:tcPr>
            <w:tcW w:w="4680" w:type="dxa"/>
            <w:tcBorders>
              <w:top w:val="single" w:sz="6" w:space="0" w:color="auto"/>
              <w:left w:val="single" w:sz="6" w:space="0" w:color="auto"/>
              <w:bottom w:val="single" w:sz="6" w:space="0" w:color="auto"/>
              <w:right w:val="single" w:sz="6" w:space="0" w:color="auto"/>
            </w:tcBorders>
          </w:tcPr>
          <w:p w14:paraId="2ECA6B00" w14:textId="77777777" w:rsidR="00B752E4" w:rsidRPr="00BC23B4" w:rsidRDefault="00B752E4">
            <w:pPr>
              <w:jc w:val="center"/>
              <w:rPr>
                <w:rFonts w:ascii="Arial" w:hAnsi="Arial" w:cs="Arial"/>
                <w:b/>
                <w:bCs/>
              </w:rPr>
            </w:pPr>
            <w:r w:rsidRPr="00BC23B4">
              <w:rPr>
                <w:rFonts w:ascii="Arial" w:hAnsi="Arial" w:cs="Arial"/>
                <w:b/>
                <w:bCs/>
              </w:rPr>
              <w:t>DEFINITIONS</w:t>
            </w:r>
          </w:p>
        </w:tc>
        <w:tc>
          <w:tcPr>
            <w:tcW w:w="2520" w:type="dxa"/>
            <w:tcBorders>
              <w:top w:val="single" w:sz="6" w:space="0" w:color="auto"/>
              <w:left w:val="single" w:sz="6" w:space="0" w:color="auto"/>
              <w:bottom w:val="single" w:sz="6" w:space="0" w:color="auto"/>
              <w:right w:val="single" w:sz="6" w:space="0" w:color="auto"/>
            </w:tcBorders>
          </w:tcPr>
          <w:p w14:paraId="2677AEE0" w14:textId="77777777" w:rsidR="00B752E4" w:rsidRPr="00BC23B4" w:rsidRDefault="00B752E4">
            <w:pPr>
              <w:jc w:val="center"/>
              <w:rPr>
                <w:rFonts w:ascii="Arial" w:hAnsi="Arial" w:cs="Arial"/>
                <w:b/>
                <w:bCs/>
              </w:rPr>
            </w:pPr>
            <w:r w:rsidRPr="00BC23B4">
              <w:rPr>
                <w:rFonts w:ascii="Arial" w:hAnsi="Arial" w:cs="Arial"/>
                <w:b/>
                <w:bCs/>
              </w:rPr>
              <w:t>INPUT</w:t>
            </w:r>
          </w:p>
        </w:tc>
      </w:tr>
      <w:tr w:rsidR="00B752E4" w:rsidRPr="00BC23B4" w14:paraId="557B24D5"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E1F653A"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01F1357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040D325" w14:textId="77777777" w:rsidR="00B752E4" w:rsidRPr="00BC23B4" w:rsidRDefault="00B752E4">
            <w:pPr>
              <w:pStyle w:val="Heading4"/>
              <w:rPr>
                <w:rFonts w:cs="Arial"/>
                <w:b/>
                <w:bCs/>
                <w:i w:val="0"/>
                <w:iCs w:val="0"/>
              </w:rPr>
            </w:pPr>
            <w:r w:rsidRPr="00BC23B4">
              <w:rPr>
                <w:rFonts w:cs="Arial"/>
                <w:b/>
                <w:bCs/>
                <w:i w:val="0"/>
                <w:iCs w:val="0"/>
              </w:rPr>
              <w:t>Administrative Section</w:t>
            </w:r>
          </w:p>
        </w:tc>
      </w:tr>
      <w:tr w:rsidR="00B752E4" w:rsidRPr="00BC23B4" w14:paraId="635DCAE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D9DF0C7" w14:textId="77777777" w:rsidR="00B752E4" w:rsidRPr="00BC23B4" w:rsidRDefault="00B752E4">
            <w:pPr>
              <w:rPr>
                <w:rFonts w:ascii="Arial" w:hAnsi="Arial" w:cs="Arial"/>
                <w:b/>
                <w:bCs/>
              </w:rPr>
            </w:pPr>
            <w:r w:rsidRPr="00BC23B4">
              <w:rPr>
                <w:rFonts w:ascii="Arial" w:hAnsi="Arial" w:cs="Arial"/>
                <w:b/>
                <w:bCs/>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2AB924" w14:textId="77777777" w:rsidR="00B752E4" w:rsidRPr="00BC23B4" w:rsidRDefault="00B752E4">
            <w:pPr>
              <w:rPr>
                <w:rFonts w:ascii="Arial" w:hAnsi="Arial" w:cs="Arial"/>
                <w:b/>
                <w:bCs/>
              </w:rPr>
            </w:pPr>
            <w:r w:rsidRPr="00BC23B4">
              <w:rPr>
                <w:rFonts w:ascii="Arial" w:hAnsi="Arial" w:cs="Arial"/>
                <w:b/>
                <w:bCs/>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50D896C" w14:textId="77777777" w:rsidR="00B752E4" w:rsidRPr="00BC23B4" w:rsidRDefault="00B752E4">
            <w:pPr>
              <w:pStyle w:val="Heading4"/>
              <w:rPr>
                <w:rFonts w:cs="Arial"/>
                <w:b/>
                <w:bCs/>
                <w:i w:val="0"/>
                <w:iCs w:val="0"/>
              </w:rPr>
            </w:pPr>
            <w:r w:rsidRPr="00BC23B4">
              <w:rPr>
                <w:rFonts w:cs="Arial"/>
                <w:b/>
                <w:bCs/>
                <w:i w:val="0"/>
                <w:iCs w:val="0"/>
              </w:rPr>
              <w:t>ZXL</w:t>
            </w:r>
          </w:p>
        </w:tc>
      </w:tr>
      <w:tr w:rsidR="00B752E4" w:rsidRPr="00BC23B4" w14:paraId="7B4FDBB5" w14:textId="77777777">
        <w:tc>
          <w:tcPr>
            <w:tcW w:w="2160" w:type="dxa"/>
            <w:tcBorders>
              <w:top w:val="single" w:sz="6" w:space="0" w:color="auto"/>
              <w:left w:val="single" w:sz="6" w:space="0" w:color="auto"/>
              <w:bottom w:val="single" w:sz="6" w:space="0" w:color="auto"/>
              <w:right w:val="single" w:sz="6" w:space="0" w:color="auto"/>
            </w:tcBorders>
          </w:tcPr>
          <w:p w14:paraId="203EC602" w14:textId="77777777" w:rsidR="00B752E4" w:rsidRPr="00BC23B4" w:rsidRDefault="00B752E4">
            <w:pPr>
              <w:rPr>
                <w:rFonts w:ascii="Arial" w:hAnsi="Arial" w:cs="Arial"/>
                <w:b/>
                <w:bCs/>
              </w:rPr>
            </w:pPr>
            <w:r w:rsidRPr="00BC23B4">
              <w:rPr>
                <w:rFonts w:ascii="Arial" w:hAnsi="Arial" w:cs="Arial"/>
                <w:b/>
                <w:bCs/>
              </w:rPr>
              <w:t>PON</w:t>
            </w:r>
          </w:p>
        </w:tc>
        <w:tc>
          <w:tcPr>
            <w:tcW w:w="4680" w:type="dxa"/>
            <w:tcBorders>
              <w:top w:val="single" w:sz="6" w:space="0" w:color="auto"/>
              <w:left w:val="single" w:sz="6" w:space="0" w:color="auto"/>
              <w:bottom w:val="single" w:sz="6" w:space="0" w:color="auto"/>
              <w:right w:val="single" w:sz="6" w:space="0" w:color="auto"/>
            </w:tcBorders>
          </w:tcPr>
          <w:p w14:paraId="233F0163" w14:textId="77777777" w:rsidR="00B752E4" w:rsidRPr="00BC23B4" w:rsidRDefault="00B752E4">
            <w:pPr>
              <w:rPr>
                <w:rFonts w:ascii="Arial" w:hAnsi="Arial" w:cs="Arial"/>
                <w:b/>
                <w:bCs/>
              </w:rPr>
            </w:pPr>
            <w:r w:rsidRPr="00BC23B4">
              <w:rPr>
                <w:rFonts w:ascii="Arial" w:hAnsi="Arial" w:cs="Arial"/>
                <w:b/>
                <w:bCs/>
              </w:rPr>
              <w:t>Purchase Order Number</w:t>
            </w:r>
          </w:p>
        </w:tc>
        <w:tc>
          <w:tcPr>
            <w:tcW w:w="2520" w:type="dxa"/>
            <w:tcBorders>
              <w:top w:val="single" w:sz="6" w:space="0" w:color="auto"/>
              <w:left w:val="single" w:sz="6" w:space="0" w:color="auto"/>
              <w:bottom w:val="single" w:sz="6" w:space="0" w:color="auto"/>
              <w:right w:val="single" w:sz="6" w:space="0" w:color="auto"/>
            </w:tcBorders>
          </w:tcPr>
          <w:p w14:paraId="4324F175" w14:textId="77777777" w:rsidR="00B752E4" w:rsidRPr="00BC23B4" w:rsidRDefault="00B752E4">
            <w:pPr>
              <w:rPr>
                <w:rFonts w:ascii="Arial" w:hAnsi="Arial" w:cs="Arial"/>
                <w:b/>
                <w:bCs/>
              </w:rPr>
            </w:pPr>
            <w:r w:rsidRPr="00BC23B4">
              <w:rPr>
                <w:rFonts w:ascii="Arial" w:hAnsi="Arial" w:cs="Arial"/>
                <w:b/>
                <w:bCs/>
              </w:rPr>
              <w:t>M68</w:t>
            </w:r>
          </w:p>
        </w:tc>
      </w:tr>
      <w:tr w:rsidR="00B752E4" w:rsidRPr="00BC23B4" w14:paraId="0446B2DE" w14:textId="77777777">
        <w:tc>
          <w:tcPr>
            <w:tcW w:w="2160" w:type="dxa"/>
            <w:tcBorders>
              <w:top w:val="single" w:sz="6" w:space="0" w:color="auto"/>
              <w:left w:val="single" w:sz="6" w:space="0" w:color="auto"/>
              <w:bottom w:val="single" w:sz="6" w:space="0" w:color="auto"/>
              <w:right w:val="single" w:sz="6" w:space="0" w:color="auto"/>
            </w:tcBorders>
          </w:tcPr>
          <w:p w14:paraId="41ACB686" w14:textId="77777777" w:rsidR="00B752E4" w:rsidRPr="00BC23B4" w:rsidRDefault="00B752E4">
            <w:pPr>
              <w:rPr>
                <w:rFonts w:ascii="Arial" w:hAnsi="Arial" w:cs="Arial"/>
                <w:b/>
                <w:bCs/>
              </w:rPr>
            </w:pPr>
            <w:r w:rsidRPr="00BC23B4">
              <w:rPr>
                <w:rFonts w:ascii="Arial" w:hAnsi="Arial" w:cs="Arial"/>
                <w:b/>
                <w:bCs/>
              </w:rPr>
              <w:t>ATN</w:t>
            </w:r>
          </w:p>
        </w:tc>
        <w:tc>
          <w:tcPr>
            <w:tcW w:w="4680" w:type="dxa"/>
            <w:tcBorders>
              <w:top w:val="single" w:sz="6" w:space="0" w:color="auto"/>
              <w:left w:val="single" w:sz="6" w:space="0" w:color="auto"/>
              <w:bottom w:val="single" w:sz="6" w:space="0" w:color="auto"/>
              <w:right w:val="single" w:sz="6" w:space="0" w:color="auto"/>
            </w:tcBorders>
          </w:tcPr>
          <w:p w14:paraId="19E3119E" w14:textId="77777777" w:rsidR="00B752E4" w:rsidRPr="00BC23B4" w:rsidRDefault="00B752E4">
            <w:pPr>
              <w:rPr>
                <w:rFonts w:ascii="Arial" w:hAnsi="Arial" w:cs="Arial"/>
                <w:b/>
                <w:bCs/>
              </w:rPr>
            </w:pPr>
            <w:r w:rsidRPr="00BC23B4">
              <w:rPr>
                <w:rFonts w:ascii="Arial" w:hAnsi="Arial" w:cs="Arial"/>
                <w:b/>
                <w:bCs/>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37279332" w14:textId="77777777" w:rsidR="00B752E4" w:rsidRPr="00BC23B4" w:rsidRDefault="00B752E4">
            <w:pPr>
              <w:rPr>
                <w:rFonts w:ascii="Arial" w:hAnsi="Arial" w:cs="Arial"/>
                <w:b/>
                <w:bCs/>
              </w:rPr>
            </w:pPr>
            <w:r w:rsidRPr="00BC23B4">
              <w:rPr>
                <w:rFonts w:ascii="Arial" w:hAnsi="Arial" w:cs="Arial"/>
                <w:b/>
                <w:bCs/>
              </w:rPr>
              <w:t>7704710411</w:t>
            </w:r>
          </w:p>
        </w:tc>
      </w:tr>
      <w:tr w:rsidR="00B752E4" w:rsidRPr="00BC23B4" w14:paraId="5BC75BBC"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748AFFD" w14:textId="77777777" w:rsidR="00B752E4" w:rsidRPr="00BC23B4" w:rsidRDefault="00B752E4">
            <w:pPr>
              <w:rPr>
                <w:rFonts w:ascii="Arial" w:hAnsi="Arial" w:cs="Arial"/>
                <w:b/>
                <w:bCs/>
              </w:rPr>
            </w:pPr>
            <w:r w:rsidRPr="00BC23B4">
              <w:rPr>
                <w:rFonts w:ascii="Arial" w:hAnsi="Arial" w:cs="Arial"/>
                <w:b/>
                <w:bCs/>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943F60" w14:textId="77777777" w:rsidR="00B752E4" w:rsidRPr="00BC23B4" w:rsidRDefault="00B752E4">
            <w:pPr>
              <w:rPr>
                <w:rFonts w:ascii="Arial" w:hAnsi="Arial" w:cs="Arial"/>
                <w:b/>
                <w:bCs/>
              </w:rPr>
            </w:pPr>
            <w:smartTag w:uri="urn:schemas-microsoft-com:office:smarttags" w:element="place">
              <w:smartTag w:uri="urn:schemas-microsoft-com:office:smarttags" w:element="PlaceName">
                <w:r w:rsidRPr="00BC23B4">
                  <w:rPr>
                    <w:rFonts w:ascii="Arial" w:hAnsi="Arial" w:cs="Arial"/>
                    <w:b/>
                    <w:bCs/>
                  </w:rPr>
                  <w:t>Service</w:t>
                </w:r>
              </w:smartTag>
              <w:r w:rsidRPr="00BC23B4">
                <w:rPr>
                  <w:rFonts w:ascii="Arial" w:hAnsi="Arial" w:cs="Arial"/>
                  <w:b/>
                  <w:bCs/>
                </w:rPr>
                <w:t xml:space="preserve"> </w:t>
              </w:r>
              <w:smartTag w:uri="urn:schemas-microsoft-com:office:smarttags" w:element="PlaceType">
                <w:r w:rsidRPr="00BC23B4">
                  <w:rPr>
                    <w:rFonts w:ascii="Arial" w:hAnsi="Arial" w:cs="Arial"/>
                    <w:b/>
                    <w:bCs/>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44FFDC6" w14:textId="77777777" w:rsidR="00B752E4" w:rsidRPr="00BC23B4" w:rsidRDefault="00B752E4">
            <w:pPr>
              <w:pStyle w:val="Heading4"/>
              <w:rPr>
                <w:rFonts w:cs="Arial"/>
                <w:b/>
                <w:bCs/>
                <w:i w:val="0"/>
                <w:iCs w:val="0"/>
              </w:rPr>
            </w:pPr>
            <w:r w:rsidRPr="00BC23B4">
              <w:rPr>
                <w:rFonts w:cs="Arial"/>
                <w:b/>
                <w:bCs/>
                <w:i w:val="0"/>
                <w:iCs w:val="0"/>
              </w:rPr>
              <w:t>LCSC</w:t>
            </w:r>
          </w:p>
        </w:tc>
      </w:tr>
      <w:tr w:rsidR="00B752E4" w:rsidRPr="00BC23B4" w14:paraId="6B4150C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A172E17" w14:textId="77777777" w:rsidR="00B752E4" w:rsidRPr="00BC23B4" w:rsidRDefault="00B752E4">
            <w:pPr>
              <w:rPr>
                <w:rFonts w:ascii="Arial" w:hAnsi="Arial" w:cs="Arial"/>
                <w:b/>
                <w:bCs/>
              </w:rPr>
            </w:pPr>
            <w:r w:rsidRPr="00BC23B4">
              <w:rPr>
                <w:rFonts w:ascii="Arial" w:hAnsi="Arial" w:cs="Arial"/>
                <w:b/>
                <w:bCs/>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64FE652" w14:textId="77777777" w:rsidR="00B752E4" w:rsidRPr="00BC23B4" w:rsidRDefault="00B752E4">
            <w:pPr>
              <w:rPr>
                <w:rFonts w:ascii="Arial" w:hAnsi="Arial" w:cs="Arial"/>
                <w:b/>
                <w:bCs/>
              </w:rPr>
            </w:pPr>
            <w:r w:rsidRPr="00BC23B4">
              <w:rPr>
                <w:rFonts w:ascii="Arial" w:hAnsi="Arial" w:cs="Arial"/>
                <w:b/>
                <w:bCs/>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243B9F2" w14:textId="77777777" w:rsidR="00B752E4" w:rsidRPr="00BC23B4" w:rsidRDefault="00B752E4">
            <w:pPr>
              <w:rPr>
                <w:rFonts w:ascii="Arial" w:hAnsi="Arial" w:cs="Arial"/>
                <w:b/>
                <w:bCs/>
              </w:rPr>
            </w:pPr>
            <w:r w:rsidRPr="00BC23B4">
              <w:rPr>
                <w:rFonts w:ascii="Arial" w:hAnsi="Arial" w:cs="Arial"/>
                <w:b/>
                <w:bCs/>
              </w:rPr>
              <w:t>20050523</w:t>
            </w:r>
          </w:p>
        </w:tc>
      </w:tr>
      <w:tr w:rsidR="00B752E4" w:rsidRPr="00BC23B4" w14:paraId="1D3EA5AC" w14:textId="77777777">
        <w:tc>
          <w:tcPr>
            <w:tcW w:w="2160" w:type="dxa"/>
            <w:tcBorders>
              <w:top w:val="single" w:sz="6" w:space="0" w:color="auto"/>
              <w:left w:val="single" w:sz="6" w:space="0" w:color="auto"/>
              <w:bottom w:val="single" w:sz="6" w:space="0" w:color="auto"/>
              <w:right w:val="single" w:sz="6" w:space="0" w:color="auto"/>
            </w:tcBorders>
          </w:tcPr>
          <w:p w14:paraId="43C5CB26" w14:textId="77777777" w:rsidR="00B752E4" w:rsidRPr="00BC23B4" w:rsidRDefault="00B752E4">
            <w:pPr>
              <w:rPr>
                <w:rFonts w:ascii="Arial" w:hAnsi="Arial" w:cs="Arial"/>
                <w:b/>
                <w:bCs/>
              </w:rPr>
            </w:pPr>
            <w:r w:rsidRPr="00BC23B4">
              <w:rPr>
                <w:rFonts w:ascii="Arial" w:hAnsi="Arial" w:cs="Arial"/>
                <w:b/>
                <w:bCs/>
              </w:rPr>
              <w:t>DDD</w:t>
            </w:r>
          </w:p>
        </w:tc>
        <w:tc>
          <w:tcPr>
            <w:tcW w:w="4680" w:type="dxa"/>
            <w:tcBorders>
              <w:top w:val="single" w:sz="6" w:space="0" w:color="auto"/>
              <w:left w:val="single" w:sz="6" w:space="0" w:color="auto"/>
              <w:bottom w:val="single" w:sz="6" w:space="0" w:color="auto"/>
              <w:right w:val="single" w:sz="6" w:space="0" w:color="auto"/>
            </w:tcBorders>
          </w:tcPr>
          <w:p w14:paraId="160F4241" w14:textId="77777777" w:rsidR="00B752E4" w:rsidRPr="00BC23B4" w:rsidRDefault="00B752E4">
            <w:pPr>
              <w:rPr>
                <w:rFonts w:ascii="Arial" w:hAnsi="Arial" w:cs="Arial"/>
                <w:b/>
                <w:bCs/>
              </w:rPr>
            </w:pPr>
            <w:r w:rsidRPr="00BC23B4">
              <w:rPr>
                <w:rFonts w:ascii="Arial" w:hAnsi="Arial" w:cs="Arial"/>
                <w:b/>
                <w:bCs/>
              </w:rPr>
              <w:t>Desired Due Date</w:t>
            </w:r>
          </w:p>
        </w:tc>
        <w:tc>
          <w:tcPr>
            <w:tcW w:w="2520" w:type="dxa"/>
            <w:tcBorders>
              <w:top w:val="single" w:sz="6" w:space="0" w:color="auto"/>
              <w:left w:val="single" w:sz="6" w:space="0" w:color="auto"/>
              <w:bottom w:val="single" w:sz="6" w:space="0" w:color="auto"/>
              <w:right w:val="single" w:sz="6" w:space="0" w:color="auto"/>
            </w:tcBorders>
          </w:tcPr>
          <w:p w14:paraId="626D7C19" w14:textId="77777777" w:rsidR="00B752E4" w:rsidRPr="00BC23B4" w:rsidRDefault="00B752E4">
            <w:pPr>
              <w:rPr>
                <w:rFonts w:ascii="Arial" w:hAnsi="Arial" w:cs="Arial"/>
                <w:b/>
                <w:bCs/>
              </w:rPr>
            </w:pPr>
            <w:r w:rsidRPr="00BC23B4">
              <w:rPr>
                <w:rFonts w:ascii="Arial" w:hAnsi="Arial" w:cs="Arial"/>
                <w:b/>
                <w:bCs/>
              </w:rPr>
              <w:t>20050610</w:t>
            </w:r>
          </w:p>
        </w:tc>
      </w:tr>
      <w:tr w:rsidR="00B752E4" w:rsidRPr="00BC23B4" w14:paraId="2A9C5110" w14:textId="77777777">
        <w:tc>
          <w:tcPr>
            <w:tcW w:w="2160" w:type="dxa"/>
            <w:tcBorders>
              <w:top w:val="single" w:sz="6" w:space="0" w:color="auto"/>
              <w:left w:val="single" w:sz="6" w:space="0" w:color="auto"/>
              <w:bottom w:val="single" w:sz="6" w:space="0" w:color="auto"/>
              <w:right w:val="single" w:sz="6" w:space="0" w:color="auto"/>
            </w:tcBorders>
          </w:tcPr>
          <w:p w14:paraId="0766821E" w14:textId="77777777" w:rsidR="00B752E4" w:rsidRPr="00BC23B4" w:rsidRDefault="00B752E4">
            <w:pPr>
              <w:rPr>
                <w:rFonts w:ascii="Arial" w:hAnsi="Arial" w:cs="Arial"/>
                <w:b/>
                <w:bCs/>
              </w:rPr>
            </w:pPr>
            <w:r w:rsidRPr="00BC23B4">
              <w:rPr>
                <w:rFonts w:ascii="Arial" w:hAnsi="Arial" w:cs="Arial"/>
                <w:b/>
                <w:bCs/>
              </w:rPr>
              <w:t>REQTYP</w:t>
            </w:r>
          </w:p>
        </w:tc>
        <w:tc>
          <w:tcPr>
            <w:tcW w:w="4680" w:type="dxa"/>
            <w:tcBorders>
              <w:top w:val="single" w:sz="6" w:space="0" w:color="auto"/>
              <w:left w:val="single" w:sz="6" w:space="0" w:color="auto"/>
              <w:bottom w:val="single" w:sz="6" w:space="0" w:color="auto"/>
              <w:right w:val="single" w:sz="6" w:space="0" w:color="auto"/>
            </w:tcBorders>
          </w:tcPr>
          <w:p w14:paraId="029A6915" w14:textId="77777777" w:rsidR="00B752E4" w:rsidRPr="00BC23B4" w:rsidRDefault="00B752E4">
            <w:pPr>
              <w:rPr>
                <w:rFonts w:ascii="Arial" w:hAnsi="Arial" w:cs="Arial"/>
                <w:b/>
                <w:bCs/>
              </w:rPr>
            </w:pPr>
            <w:r w:rsidRPr="00BC23B4">
              <w:rPr>
                <w:rFonts w:ascii="Arial" w:hAnsi="Arial" w:cs="Arial"/>
                <w:b/>
                <w:bCs/>
              </w:rPr>
              <w:t>Request Type</w:t>
            </w:r>
          </w:p>
        </w:tc>
        <w:tc>
          <w:tcPr>
            <w:tcW w:w="2520" w:type="dxa"/>
            <w:tcBorders>
              <w:top w:val="single" w:sz="6" w:space="0" w:color="auto"/>
              <w:left w:val="single" w:sz="6" w:space="0" w:color="auto"/>
              <w:bottom w:val="single" w:sz="6" w:space="0" w:color="auto"/>
              <w:right w:val="single" w:sz="6" w:space="0" w:color="auto"/>
            </w:tcBorders>
          </w:tcPr>
          <w:p w14:paraId="78BDF63C" w14:textId="77777777" w:rsidR="00B752E4" w:rsidRPr="00BC23B4" w:rsidRDefault="00B752E4">
            <w:pPr>
              <w:rPr>
                <w:rFonts w:ascii="Arial" w:hAnsi="Arial" w:cs="Arial"/>
                <w:b/>
                <w:bCs/>
              </w:rPr>
            </w:pPr>
            <w:r w:rsidRPr="00BC23B4">
              <w:rPr>
                <w:rFonts w:ascii="Arial" w:hAnsi="Arial" w:cs="Arial"/>
                <w:b/>
                <w:bCs/>
              </w:rPr>
              <w:t>MB</w:t>
            </w:r>
          </w:p>
        </w:tc>
      </w:tr>
      <w:tr w:rsidR="00B752E4" w:rsidRPr="00BC23B4" w14:paraId="7FC8C525" w14:textId="77777777">
        <w:tc>
          <w:tcPr>
            <w:tcW w:w="2160" w:type="dxa"/>
            <w:tcBorders>
              <w:top w:val="single" w:sz="6" w:space="0" w:color="auto"/>
              <w:left w:val="single" w:sz="6" w:space="0" w:color="auto"/>
              <w:bottom w:val="single" w:sz="6" w:space="0" w:color="auto"/>
              <w:right w:val="single" w:sz="6" w:space="0" w:color="auto"/>
            </w:tcBorders>
          </w:tcPr>
          <w:p w14:paraId="49DEA78E" w14:textId="77777777" w:rsidR="00B752E4" w:rsidRPr="00BC23B4" w:rsidRDefault="00B752E4">
            <w:pPr>
              <w:rPr>
                <w:rFonts w:ascii="Arial" w:hAnsi="Arial" w:cs="Arial"/>
                <w:b/>
                <w:bCs/>
              </w:rPr>
            </w:pPr>
            <w:r w:rsidRPr="00BC23B4">
              <w:rPr>
                <w:rFonts w:ascii="Arial" w:hAnsi="Arial" w:cs="Arial"/>
                <w:b/>
                <w:bCs/>
              </w:rPr>
              <w:t>ACT</w:t>
            </w:r>
          </w:p>
        </w:tc>
        <w:tc>
          <w:tcPr>
            <w:tcW w:w="4680" w:type="dxa"/>
            <w:tcBorders>
              <w:top w:val="single" w:sz="6" w:space="0" w:color="auto"/>
              <w:left w:val="single" w:sz="6" w:space="0" w:color="auto"/>
              <w:bottom w:val="single" w:sz="6" w:space="0" w:color="auto"/>
              <w:right w:val="single" w:sz="6" w:space="0" w:color="auto"/>
            </w:tcBorders>
          </w:tcPr>
          <w:p w14:paraId="7DCEDD21" w14:textId="77777777" w:rsidR="00B752E4" w:rsidRPr="00BC23B4" w:rsidRDefault="00B752E4">
            <w:pPr>
              <w:rPr>
                <w:rFonts w:ascii="Arial" w:hAnsi="Arial" w:cs="Arial"/>
                <w:b/>
                <w:bCs/>
              </w:rPr>
            </w:pPr>
            <w:r w:rsidRPr="00BC23B4">
              <w:rPr>
                <w:rFonts w:ascii="Arial" w:hAnsi="Arial" w:cs="Arial"/>
                <w:b/>
                <w:bCs/>
              </w:rPr>
              <w:t>Activity Type</w:t>
            </w:r>
          </w:p>
        </w:tc>
        <w:tc>
          <w:tcPr>
            <w:tcW w:w="2520" w:type="dxa"/>
            <w:tcBorders>
              <w:top w:val="single" w:sz="6" w:space="0" w:color="auto"/>
              <w:left w:val="single" w:sz="6" w:space="0" w:color="auto"/>
              <w:bottom w:val="single" w:sz="6" w:space="0" w:color="auto"/>
              <w:right w:val="single" w:sz="6" w:space="0" w:color="auto"/>
            </w:tcBorders>
          </w:tcPr>
          <w:p w14:paraId="0406466F" w14:textId="77777777" w:rsidR="00B752E4" w:rsidRPr="00BC23B4" w:rsidRDefault="00B752E4">
            <w:pPr>
              <w:rPr>
                <w:rFonts w:ascii="Arial" w:hAnsi="Arial" w:cs="Arial"/>
                <w:b/>
                <w:bCs/>
              </w:rPr>
            </w:pPr>
            <w:r w:rsidRPr="00BC23B4">
              <w:rPr>
                <w:rFonts w:ascii="Arial" w:hAnsi="Arial" w:cs="Arial"/>
                <w:b/>
                <w:bCs/>
              </w:rPr>
              <w:t>V</w:t>
            </w:r>
          </w:p>
        </w:tc>
      </w:tr>
      <w:tr w:rsidR="00B752E4" w:rsidRPr="00BC23B4" w14:paraId="4972C8B4" w14:textId="77777777">
        <w:tc>
          <w:tcPr>
            <w:tcW w:w="2160" w:type="dxa"/>
            <w:tcBorders>
              <w:top w:val="single" w:sz="6" w:space="0" w:color="auto"/>
              <w:left w:val="single" w:sz="6" w:space="0" w:color="auto"/>
              <w:bottom w:val="single" w:sz="6" w:space="0" w:color="auto"/>
              <w:right w:val="single" w:sz="6" w:space="0" w:color="auto"/>
            </w:tcBorders>
          </w:tcPr>
          <w:p w14:paraId="54401ED1" w14:textId="77777777" w:rsidR="00B752E4" w:rsidRPr="00BC23B4" w:rsidRDefault="00B752E4">
            <w:pPr>
              <w:rPr>
                <w:rFonts w:ascii="Arial" w:hAnsi="Arial" w:cs="Arial"/>
                <w:b/>
                <w:bCs/>
              </w:rPr>
            </w:pPr>
            <w:r w:rsidRPr="00BC23B4">
              <w:rPr>
                <w:rFonts w:ascii="Arial" w:hAnsi="Arial" w:cs="Arial"/>
                <w:b/>
                <w:bCs/>
              </w:rPr>
              <w:t>MI</w:t>
            </w:r>
          </w:p>
        </w:tc>
        <w:tc>
          <w:tcPr>
            <w:tcW w:w="4680" w:type="dxa"/>
            <w:tcBorders>
              <w:top w:val="single" w:sz="6" w:space="0" w:color="auto"/>
              <w:left w:val="single" w:sz="6" w:space="0" w:color="auto"/>
              <w:bottom w:val="single" w:sz="6" w:space="0" w:color="auto"/>
              <w:right w:val="single" w:sz="6" w:space="0" w:color="auto"/>
            </w:tcBorders>
          </w:tcPr>
          <w:p w14:paraId="3AEB13DD" w14:textId="77777777" w:rsidR="00B752E4" w:rsidRPr="00BC23B4" w:rsidRDefault="00B752E4">
            <w:pPr>
              <w:rPr>
                <w:rFonts w:ascii="Arial" w:hAnsi="Arial" w:cs="Arial"/>
                <w:b/>
                <w:bCs/>
              </w:rPr>
            </w:pPr>
            <w:r w:rsidRPr="00BC23B4">
              <w:rPr>
                <w:rFonts w:ascii="Arial" w:hAnsi="Arial" w:cs="Arial"/>
                <w:b/>
                <w:bCs/>
              </w:rPr>
              <w:t>Migration Indicator</w:t>
            </w:r>
          </w:p>
        </w:tc>
        <w:tc>
          <w:tcPr>
            <w:tcW w:w="2520" w:type="dxa"/>
            <w:tcBorders>
              <w:top w:val="single" w:sz="6" w:space="0" w:color="auto"/>
              <w:left w:val="single" w:sz="6" w:space="0" w:color="auto"/>
              <w:bottom w:val="single" w:sz="6" w:space="0" w:color="auto"/>
              <w:right w:val="single" w:sz="6" w:space="0" w:color="auto"/>
            </w:tcBorders>
          </w:tcPr>
          <w:p w14:paraId="6765DA40" w14:textId="77777777" w:rsidR="00B752E4" w:rsidRPr="00BC23B4" w:rsidRDefault="00B752E4">
            <w:pPr>
              <w:rPr>
                <w:rFonts w:ascii="Arial" w:hAnsi="Arial" w:cs="Arial"/>
                <w:b/>
                <w:bCs/>
              </w:rPr>
            </w:pPr>
            <w:r w:rsidRPr="00BC23B4">
              <w:rPr>
                <w:rFonts w:ascii="Arial" w:hAnsi="Arial" w:cs="Arial"/>
                <w:b/>
                <w:bCs/>
              </w:rPr>
              <w:t>C</w:t>
            </w:r>
          </w:p>
        </w:tc>
      </w:tr>
      <w:tr w:rsidR="00B752E4" w:rsidRPr="00BC23B4" w14:paraId="4C5008B7" w14:textId="77777777">
        <w:tc>
          <w:tcPr>
            <w:tcW w:w="2160" w:type="dxa"/>
            <w:tcBorders>
              <w:top w:val="single" w:sz="6" w:space="0" w:color="auto"/>
              <w:left w:val="single" w:sz="6" w:space="0" w:color="auto"/>
              <w:bottom w:val="single" w:sz="6" w:space="0" w:color="auto"/>
              <w:right w:val="single" w:sz="6" w:space="0" w:color="auto"/>
            </w:tcBorders>
          </w:tcPr>
          <w:p w14:paraId="538A7A1B" w14:textId="77777777" w:rsidR="00B752E4" w:rsidRPr="00BC23B4" w:rsidRDefault="00B752E4">
            <w:pPr>
              <w:rPr>
                <w:rFonts w:ascii="Arial" w:hAnsi="Arial" w:cs="Arial"/>
                <w:b/>
                <w:bCs/>
              </w:rPr>
            </w:pPr>
            <w:r w:rsidRPr="00BC23B4">
              <w:rPr>
                <w:rFonts w:ascii="Arial" w:hAnsi="Arial" w:cs="Arial"/>
                <w:b/>
                <w:bCs/>
              </w:rPr>
              <w:t>CC</w:t>
            </w:r>
          </w:p>
        </w:tc>
        <w:tc>
          <w:tcPr>
            <w:tcW w:w="4680" w:type="dxa"/>
            <w:tcBorders>
              <w:top w:val="single" w:sz="6" w:space="0" w:color="auto"/>
              <w:left w:val="single" w:sz="6" w:space="0" w:color="auto"/>
              <w:bottom w:val="single" w:sz="6" w:space="0" w:color="auto"/>
              <w:right w:val="single" w:sz="6" w:space="0" w:color="auto"/>
            </w:tcBorders>
          </w:tcPr>
          <w:p w14:paraId="027B3A0D" w14:textId="77777777" w:rsidR="00B752E4" w:rsidRPr="00BC23B4" w:rsidRDefault="00B752E4">
            <w:pPr>
              <w:rPr>
                <w:rFonts w:ascii="Arial" w:hAnsi="Arial" w:cs="Arial"/>
                <w:b/>
                <w:bCs/>
              </w:rPr>
            </w:pPr>
            <w:r w:rsidRPr="00BC23B4">
              <w:rPr>
                <w:rFonts w:ascii="Arial" w:hAnsi="Arial" w:cs="Arial"/>
                <w:b/>
                <w:bCs/>
              </w:rPr>
              <w:t>Company Code</w:t>
            </w:r>
          </w:p>
        </w:tc>
        <w:tc>
          <w:tcPr>
            <w:tcW w:w="2520" w:type="dxa"/>
            <w:tcBorders>
              <w:top w:val="single" w:sz="6" w:space="0" w:color="auto"/>
              <w:left w:val="single" w:sz="6" w:space="0" w:color="auto"/>
              <w:bottom w:val="single" w:sz="6" w:space="0" w:color="auto"/>
              <w:right w:val="single" w:sz="6" w:space="0" w:color="auto"/>
            </w:tcBorders>
          </w:tcPr>
          <w:p w14:paraId="4C6EA8D6" w14:textId="77777777" w:rsidR="00B752E4" w:rsidRPr="00BC23B4" w:rsidRDefault="00B752E4">
            <w:pPr>
              <w:rPr>
                <w:rFonts w:ascii="Arial" w:hAnsi="Arial" w:cs="Arial"/>
                <w:b/>
                <w:bCs/>
              </w:rPr>
            </w:pPr>
            <w:r w:rsidRPr="00BC23B4">
              <w:rPr>
                <w:rFonts w:ascii="Arial" w:hAnsi="Arial" w:cs="Arial"/>
                <w:b/>
                <w:bCs/>
              </w:rPr>
              <w:t>9999</w:t>
            </w:r>
          </w:p>
        </w:tc>
      </w:tr>
      <w:tr w:rsidR="00B752E4" w:rsidRPr="00BC23B4" w14:paraId="0F6C8AA7" w14:textId="77777777">
        <w:tc>
          <w:tcPr>
            <w:tcW w:w="2160" w:type="dxa"/>
            <w:tcBorders>
              <w:top w:val="single" w:sz="6" w:space="0" w:color="auto"/>
              <w:left w:val="single" w:sz="6" w:space="0" w:color="auto"/>
              <w:bottom w:val="single" w:sz="6" w:space="0" w:color="auto"/>
              <w:right w:val="single" w:sz="6" w:space="0" w:color="auto"/>
            </w:tcBorders>
          </w:tcPr>
          <w:p w14:paraId="356B1F56" w14:textId="77777777" w:rsidR="00B752E4" w:rsidRPr="00BC23B4" w:rsidRDefault="00B752E4">
            <w:pPr>
              <w:rPr>
                <w:rFonts w:ascii="Arial" w:hAnsi="Arial" w:cs="Arial"/>
                <w:b/>
                <w:bCs/>
              </w:rPr>
            </w:pPr>
            <w:r w:rsidRPr="00BC23B4">
              <w:rPr>
                <w:rFonts w:ascii="Arial" w:hAnsi="Arial" w:cs="Arial"/>
                <w:b/>
                <w:bCs/>
              </w:rPr>
              <w:t>TOS</w:t>
            </w:r>
          </w:p>
        </w:tc>
        <w:tc>
          <w:tcPr>
            <w:tcW w:w="4680" w:type="dxa"/>
            <w:tcBorders>
              <w:top w:val="single" w:sz="6" w:space="0" w:color="auto"/>
              <w:left w:val="single" w:sz="6" w:space="0" w:color="auto"/>
              <w:bottom w:val="single" w:sz="6" w:space="0" w:color="auto"/>
              <w:right w:val="single" w:sz="6" w:space="0" w:color="auto"/>
            </w:tcBorders>
          </w:tcPr>
          <w:p w14:paraId="699DEB53" w14:textId="77777777" w:rsidR="00B752E4" w:rsidRPr="00BC23B4" w:rsidRDefault="00B752E4">
            <w:pPr>
              <w:rPr>
                <w:rFonts w:ascii="Arial" w:hAnsi="Arial" w:cs="Arial"/>
                <w:b/>
                <w:bCs/>
              </w:rPr>
            </w:pPr>
            <w:r w:rsidRPr="00BC23B4">
              <w:rPr>
                <w:rFonts w:ascii="Arial" w:hAnsi="Arial" w:cs="Arial"/>
                <w:b/>
                <w:bCs/>
              </w:rPr>
              <w:t>Type of Service</w:t>
            </w:r>
          </w:p>
        </w:tc>
        <w:tc>
          <w:tcPr>
            <w:tcW w:w="2520" w:type="dxa"/>
            <w:tcBorders>
              <w:top w:val="single" w:sz="6" w:space="0" w:color="auto"/>
              <w:left w:val="single" w:sz="6" w:space="0" w:color="auto"/>
              <w:bottom w:val="single" w:sz="6" w:space="0" w:color="auto"/>
              <w:right w:val="single" w:sz="6" w:space="0" w:color="auto"/>
            </w:tcBorders>
          </w:tcPr>
          <w:p w14:paraId="6A59BB1F" w14:textId="77777777" w:rsidR="00B752E4" w:rsidRPr="00BC23B4" w:rsidRDefault="00B752E4">
            <w:pPr>
              <w:rPr>
                <w:rFonts w:ascii="Arial" w:hAnsi="Arial" w:cs="Arial"/>
                <w:b/>
                <w:bCs/>
              </w:rPr>
            </w:pPr>
            <w:r w:rsidRPr="00BC23B4">
              <w:rPr>
                <w:rFonts w:ascii="Arial" w:hAnsi="Arial" w:cs="Arial"/>
                <w:b/>
                <w:bCs/>
              </w:rPr>
              <w:t>2BM-</w:t>
            </w:r>
          </w:p>
        </w:tc>
      </w:tr>
      <w:tr w:rsidR="00B752E4" w:rsidRPr="00BC23B4" w14:paraId="75C72F82" w14:textId="77777777">
        <w:tc>
          <w:tcPr>
            <w:tcW w:w="2160" w:type="dxa"/>
            <w:tcBorders>
              <w:top w:val="single" w:sz="6" w:space="0" w:color="auto"/>
              <w:left w:val="single" w:sz="6" w:space="0" w:color="auto"/>
              <w:bottom w:val="single" w:sz="6" w:space="0" w:color="auto"/>
              <w:right w:val="single" w:sz="6" w:space="0" w:color="auto"/>
            </w:tcBorders>
          </w:tcPr>
          <w:p w14:paraId="520FDBD8" w14:textId="77777777" w:rsidR="00B752E4" w:rsidRPr="00BC23B4" w:rsidRDefault="00B752E4">
            <w:pPr>
              <w:rPr>
                <w:rFonts w:ascii="Arial" w:hAnsi="Arial" w:cs="Arial"/>
                <w:b/>
                <w:bCs/>
              </w:rPr>
            </w:pPr>
            <w:r w:rsidRPr="00BC23B4">
              <w:rPr>
                <w:rFonts w:ascii="Arial" w:hAnsi="Arial" w:cs="Arial"/>
                <w:b/>
                <w:bCs/>
              </w:rPr>
              <w:t>PORTTYP</w:t>
            </w:r>
          </w:p>
        </w:tc>
        <w:tc>
          <w:tcPr>
            <w:tcW w:w="4680" w:type="dxa"/>
            <w:tcBorders>
              <w:top w:val="single" w:sz="6" w:space="0" w:color="auto"/>
              <w:left w:val="single" w:sz="6" w:space="0" w:color="auto"/>
              <w:bottom w:val="single" w:sz="6" w:space="0" w:color="auto"/>
              <w:right w:val="single" w:sz="6" w:space="0" w:color="auto"/>
            </w:tcBorders>
          </w:tcPr>
          <w:p w14:paraId="4571C9A1" w14:textId="77777777" w:rsidR="00B752E4" w:rsidRPr="00BC23B4" w:rsidRDefault="00B752E4">
            <w:pPr>
              <w:rPr>
                <w:rFonts w:ascii="Arial" w:hAnsi="Arial" w:cs="Arial"/>
                <w:b/>
                <w:bCs/>
              </w:rPr>
            </w:pPr>
            <w:r w:rsidRPr="00BC23B4">
              <w:rPr>
                <w:rFonts w:ascii="Arial" w:hAnsi="Arial" w:cs="Arial"/>
                <w:b/>
                <w:bCs/>
              </w:rPr>
              <w:t>Port Type</w:t>
            </w:r>
          </w:p>
        </w:tc>
        <w:tc>
          <w:tcPr>
            <w:tcW w:w="2520" w:type="dxa"/>
            <w:tcBorders>
              <w:top w:val="single" w:sz="6" w:space="0" w:color="auto"/>
              <w:left w:val="single" w:sz="6" w:space="0" w:color="auto"/>
              <w:bottom w:val="single" w:sz="6" w:space="0" w:color="auto"/>
              <w:right w:val="single" w:sz="6" w:space="0" w:color="auto"/>
            </w:tcBorders>
          </w:tcPr>
          <w:p w14:paraId="39510F5D" w14:textId="77777777" w:rsidR="00B752E4" w:rsidRPr="00BC23B4" w:rsidRDefault="00B752E4">
            <w:pPr>
              <w:pStyle w:val="Heading4"/>
              <w:rPr>
                <w:rFonts w:cs="Arial"/>
                <w:b/>
                <w:bCs/>
                <w:i w:val="0"/>
                <w:iCs w:val="0"/>
              </w:rPr>
            </w:pPr>
            <w:r w:rsidRPr="00BC23B4">
              <w:rPr>
                <w:rFonts w:cs="Arial"/>
                <w:b/>
                <w:bCs/>
                <w:i w:val="0"/>
                <w:iCs w:val="0"/>
              </w:rPr>
              <w:t>L</w:t>
            </w:r>
          </w:p>
        </w:tc>
      </w:tr>
      <w:tr w:rsidR="00B752E4" w:rsidRPr="00BC23B4" w14:paraId="6042E3B5"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5768E6D" w14:textId="77777777" w:rsidR="00B752E4" w:rsidRPr="00BC23B4" w:rsidRDefault="00B752E4">
            <w:pPr>
              <w:pStyle w:val="Heading4"/>
              <w:rPr>
                <w:rFonts w:cs="Arial"/>
                <w:b/>
                <w:bCs/>
                <w:i w:val="0"/>
                <w:iCs w:val="0"/>
              </w:rPr>
            </w:pPr>
            <w:r w:rsidRPr="00BC23B4">
              <w:rPr>
                <w:rFonts w:cs="Arial"/>
                <w:b/>
                <w:bCs/>
                <w:i w:val="0"/>
                <w:iCs w:val="0"/>
              </w:rPr>
              <w:t>Contact Section</w:t>
            </w:r>
          </w:p>
        </w:tc>
      </w:tr>
      <w:tr w:rsidR="00B752E4" w:rsidRPr="00BC23B4" w14:paraId="7367CBE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1267731" w14:textId="77777777" w:rsidR="00B752E4" w:rsidRPr="00BC23B4" w:rsidRDefault="00B752E4">
            <w:pPr>
              <w:rPr>
                <w:rFonts w:ascii="Arial" w:hAnsi="Arial" w:cs="Arial"/>
                <w:b/>
                <w:bCs/>
              </w:rPr>
            </w:pPr>
            <w:r w:rsidRPr="00BC23B4">
              <w:rPr>
                <w:rFonts w:ascii="Arial" w:hAnsi="Arial" w:cs="Arial"/>
                <w:b/>
                <w:bCs/>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BB73D83" w14:textId="77777777" w:rsidR="00B752E4" w:rsidRPr="00BC23B4" w:rsidRDefault="00B752E4">
            <w:pPr>
              <w:rPr>
                <w:rFonts w:ascii="Arial" w:hAnsi="Arial" w:cs="Arial"/>
                <w:b/>
                <w:bCs/>
              </w:rPr>
            </w:pPr>
            <w:r w:rsidRPr="00BC23B4">
              <w:rPr>
                <w:rFonts w:ascii="Arial" w:hAnsi="Arial" w:cs="Arial"/>
                <w:b/>
                <w:bCs/>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FBF9298" w14:textId="77777777" w:rsidR="00B752E4" w:rsidRPr="00BC23B4" w:rsidRDefault="00B752E4">
            <w:pPr>
              <w:pStyle w:val="Heading4"/>
              <w:rPr>
                <w:rFonts w:cs="Arial"/>
                <w:b/>
                <w:bCs/>
                <w:i w:val="0"/>
                <w:iCs w:val="0"/>
              </w:rPr>
            </w:pPr>
            <w:r w:rsidRPr="00BC23B4">
              <w:rPr>
                <w:rFonts w:cs="Arial"/>
                <w:b/>
                <w:bCs/>
                <w:i w:val="0"/>
                <w:iCs w:val="0"/>
              </w:rPr>
              <w:t>Bojangles</w:t>
            </w:r>
          </w:p>
        </w:tc>
      </w:tr>
      <w:tr w:rsidR="00B752E4" w:rsidRPr="00BC23B4" w14:paraId="27F0148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005378C" w14:textId="77777777" w:rsidR="00B752E4" w:rsidRPr="00BC23B4" w:rsidRDefault="00B752E4">
            <w:pPr>
              <w:rPr>
                <w:rFonts w:ascii="Arial" w:hAnsi="Arial" w:cs="Arial"/>
                <w:b/>
                <w:bCs/>
              </w:rPr>
            </w:pPr>
            <w:r w:rsidRPr="00BC23B4">
              <w:rPr>
                <w:rFonts w:ascii="Arial" w:hAnsi="Arial" w:cs="Arial"/>
                <w:b/>
                <w:bCs/>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30FAB6" w14:textId="77777777" w:rsidR="00B752E4" w:rsidRPr="00BC23B4" w:rsidRDefault="00B752E4">
            <w:pPr>
              <w:rPr>
                <w:rFonts w:ascii="Arial" w:hAnsi="Arial" w:cs="Arial"/>
                <w:b/>
                <w:bCs/>
              </w:rPr>
            </w:pPr>
            <w:r w:rsidRPr="00BC23B4">
              <w:rPr>
                <w:rFonts w:ascii="Arial" w:hAnsi="Arial" w:cs="Arial"/>
                <w:b/>
                <w:bCs/>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90ECD8A" w14:textId="77777777" w:rsidR="00B752E4" w:rsidRPr="00BC23B4" w:rsidRDefault="00B752E4">
            <w:pPr>
              <w:rPr>
                <w:rFonts w:ascii="Arial" w:hAnsi="Arial" w:cs="Arial"/>
                <w:b/>
                <w:bCs/>
              </w:rPr>
            </w:pPr>
            <w:r w:rsidRPr="00BC23B4">
              <w:rPr>
                <w:rFonts w:ascii="Arial" w:hAnsi="Arial" w:cs="Arial"/>
                <w:b/>
                <w:bCs/>
              </w:rPr>
              <w:t>8884448888</w:t>
            </w:r>
          </w:p>
        </w:tc>
      </w:tr>
      <w:tr w:rsidR="00B752E4" w:rsidRPr="00BC23B4" w14:paraId="0144DC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506060" w14:textId="77777777" w:rsidR="00B752E4" w:rsidRPr="00BC23B4" w:rsidRDefault="00B752E4">
            <w:pPr>
              <w:rPr>
                <w:rFonts w:ascii="Arial" w:hAnsi="Arial" w:cs="Arial"/>
                <w:b/>
                <w:bCs/>
              </w:rPr>
            </w:pPr>
            <w:r w:rsidRPr="00BC23B4">
              <w:rPr>
                <w:rFonts w:ascii="Arial" w:hAnsi="Arial" w:cs="Arial"/>
                <w:b/>
                <w:bCs/>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68E1AD7" w14:textId="77777777" w:rsidR="00B752E4" w:rsidRPr="00BC23B4" w:rsidRDefault="00B752E4">
            <w:pPr>
              <w:rPr>
                <w:rFonts w:ascii="Arial" w:hAnsi="Arial" w:cs="Arial"/>
                <w:b/>
                <w:bCs/>
              </w:rPr>
            </w:pPr>
            <w:r w:rsidRPr="00BC23B4">
              <w:rPr>
                <w:rFonts w:ascii="Arial" w:hAnsi="Arial" w:cs="Arial"/>
                <w:b/>
                <w:bCs/>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A88D62" w14:textId="77777777" w:rsidR="00B752E4" w:rsidRPr="00BC23B4" w:rsidRDefault="00B752E4">
            <w:pPr>
              <w:rPr>
                <w:rFonts w:ascii="Arial" w:hAnsi="Arial" w:cs="Arial"/>
                <w:b/>
                <w:bCs/>
                <w:lang w:val="fr-FR"/>
              </w:rPr>
            </w:pPr>
            <w:r w:rsidRPr="00BC23B4">
              <w:rPr>
                <w:rFonts w:ascii="Arial" w:hAnsi="Arial" w:cs="Arial"/>
                <w:b/>
                <w:bCs/>
                <w:lang w:val="fr-FR"/>
              </w:rPr>
              <w:t>4448884444</w:t>
            </w:r>
          </w:p>
        </w:tc>
      </w:tr>
      <w:tr w:rsidR="00B752E4" w:rsidRPr="00BC23B4" w14:paraId="62CC8E9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9C3EE1B" w14:textId="77777777" w:rsidR="00B752E4" w:rsidRPr="00BC23B4" w:rsidRDefault="00B752E4">
            <w:pPr>
              <w:rPr>
                <w:rFonts w:ascii="Arial" w:hAnsi="Arial" w:cs="Arial"/>
                <w:b/>
                <w:bCs/>
                <w:lang w:val="fr-FR"/>
              </w:rPr>
            </w:pPr>
            <w:r w:rsidRPr="00BC23B4">
              <w:rPr>
                <w:rFonts w:ascii="Arial" w:hAnsi="Arial" w:cs="Arial"/>
                <w:b/>
                <w:bCs/>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C9258E0" w14:textId="77777777" w:rsidR="00B752E4" w:rsidRPr="00BC23B4" w:rsidRDefault="00B752E4">
            <w:pPr>
              <w:rPr>
                <w:rFonts w:ascii="Arial" w:hAnsi="Arial" w:cs="Arial"/>
                <w:b/>
                <w:bCs/>
                <w:lang w:val="fr-FR"/>
              </w:rPr>
            </w:pPr>
            <w:r w:rsidRPr="00BC23B4">
              <w:rPr>
                <w:rFonts w:ascii="Arial" w:hAnsi="Arial" w:cs="Arial"/>
                <w:b/>
                <w:bCs/>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568713B" w14:textId="77777777" w:rsidR="00B752E4" w:rsidRPr="00BC23B4" w:rsidRDefault="00B752E4">
            <w:pPr>
              <w:pStyle w:val="Heading4"/>
              <w:rPr>
                <w:rFonts w:cs="Arial"/>
                <w:b/>
                <w:bCs/>
                <w:i w:val="0"/>
                <w:iCs w:val="0"/>
              </w:rPr>
            </w:pPr>
            <w:r w:rsidRPr="00BC23B4">
              <w:rPr>
                <w:rFonts w:cs="Arial"/>
                <w:b/>
                <w:bCs/>
                <w:i w:val="0"/>
                <w:iCs w:val="0"/>
              </w:rPr>
              <w:t>Petunia</w:t>
            </w:r>
          </w:p>
        </w:tc>
      </w:tr>
      <w:tr w:rsidR="00B752E4" w:rsidRPr="00BC23B4" w14:paraId="2E32C12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88275A" w14:textId="77777777" w:rsidR="00B752E4" w:rsidRPr="00BC23B4" w:rsidRDefault="00B752E4">
            <w:pPr>
              <w:rPr>
                <w:rFonts w:ascii="Arial" w:hAnsi="Arial" w:cs="Arial"/>
                <w:b/>
                <w:bCs/>
              </w:rPr>
            </w:pPr>
            <w:r w:rsidRPr="00BC23B4">
              <w:rPr>
                <w:rFonts w:ascii="Arial" w:hAnsi="Arial" w:cs="Arial"/>
                <w:b/>
                <w:bCs/>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E5A8D5F" w14:textId="77777777" w:rsidR="00B752E4" w:rsidRPr="00BC23B4" w:rsidRDefault="00B752E4">
            <w:pPr>
              <w:rPr>
                <w:rFonts w:ascii="Arial" w:hAnsi="Arial" w:cs="Arial"/>
                <w:b/>
                <w:bCs/>
              </w:rPr>
            </w:pPr>
            <w:r w:rsidRPr="00BC23B4">
              <w:rPr>
                <w:rFonts w:ascii="Arial" w:hAnsi="Arial" w:cs="Arial"/>
                <w:b/>
                <w:bCs/>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2EE6203" w14:textId="77777777" w:rsidR="00B752E4" w:rsidRPr="00BC23B4" w:rsidRDefault="00B752E4">
            <w:pPr>
              <w:rPr>
                <w:rFonts w:ascii="Arial" w:hAnsi="Arial" w:cs="Arial"/>
                <w:b/>
                <w:bCs/>
              </w:rPr>
            </w:pPr>
            <w:r w:rsidRPr="00BC23B4">
              <w:rPr>
                <w:rFonts w:ascii="Arial" w:hAnsi="Arial" w:cs="Arial"/>
                <w:b/>
                <w:bCs/>
              </w:rPr>
              <w:t>5550005555</w:t>
            </w:r>
          </w:p>
        </w:tc>
      </w:tr>
      <w:tr w:rsidR="00B752E4" w:rsidRPr="00BC23B4" w14:paraId="073B1AD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C294B50" w14:textId="77777777" w:rsidR="00B752E4" w:rsidRPr="00BC23B4" w:rsidRDefault="00B752E4">
            <w:pPr>
              <w:pStyle w:val="Heading4"/>
              <w:rPr>
                <w:rFonts w:cs="Arial"/>
                <w:b/>
                <w:bCs/>
                <w:i w:val="0"/>
                <w:iCs w:val="0"/>
              </w:rPr>
            </w:pPr>
            <w:r w:rsidRPr="00BC23B4">
              <w:rPr>
                <w:rFonts w:cs="Arial"/>
                <w:b/>
                <w:bCs/>
                <w:i w:val="0"/>
                <w:iCs w:val="0"/>
              </w:rPr>
              <w:t>Billing Section</w:t>
            </w:r>
          </w:p>
        </w:tc>
      </w:tr>
      <w:tr w:rsidR="00B752E4" w:rsidRPr="00BC23B4" w14:paraId="5E85037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181C822" w14:textId="77777777" w:rsidR="00B752E4" w:rsidRPr="00BC23B4" w:rsidRDefault="00B752E4">
            <w:pPr>
              <w:rPr>
                <w:rFonts w:ascii="Arial" w:hAnsi="Arial" w:cs="Arial"/>
                <w:b/>
                <w:bCs/>
              </w:rPr>
            </w:pPr>
            <w:r w:rsidRPr="00BC23B4">
              <w:rPr>
                <w:rFonts w:ascii="Arial" w:hAnsi="Arial" w:cs="Arial"/>
                <w:b/>
                <w:bCs/>
              </w:rPr>
              <w:t>BAN1</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AE776E6" w14:textId="77777777" w:rsidR="00B752E4" w:rsidRPr="00BC23B4" w:rsidRDefault="00B752E4">
            <w:pPr>
              <w:rPr>
                <w:rFonts w:ascii="Arial" w:hAnsi="Arial" w:cs="Arial"/>
                <w:b/>
                <w:bCs/>
              </w:rPr>
            </w:pPr>
            <w:r w:rsidRPr="00BC23B4">
              <w:rPr>
                <w:rFonts w:ascii="Arial" w:hAnsi="Arial" w:cs="Arial"/>
                <w:b/>
                <w:bCs/>
              </w:rPr>
              <w:t>Billing Account Number 1</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CC93863" w14:textId="77777777" w:rsidR="00B752E4" w:rsidRPr="00BC23B4" w:rsidRDefault="00B752E4">
            <w:pPr>
              <w:pStyle w:val="Heading4"/>
              <w:rPr>
                <w:rFonts w:cs="Arial"/>
                <w:b/>
                <w:bCs/>
                <w:i w:val="0"/>
                <w:iCs w:val="0"/>
                <w:lang w:val="fr-FR"/>
              </w:rPr>
            </w:pPr>
            <w:r w:rsidRPr="00BC23B4">
              <w:rPr>
                <w:rFonts w:cs="Arial"/>
                <w:b/>
                <w:bCs/>
                <w:i w:val="0"/>
                <w:iCs w:val="0"/>
                <w:lang w:val="fr-FR"/>
              </w:rPr>
              <w:t>770Q886621621</w:t>
            </w:r>
          </w:p>
        </w:tc>
      </w:tr>
      <w:tr w:rsidR="00B752E4" w:rsidRPr="00BC23B4" w14:paraId="1FC8C5F6"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2FE28303" w14:textId="77777777" w:rsidR="00B752E4" w:rsidRPr="00BC23B4" w:rsidRDefault="00B752E4">
            <w:pPr>
              <w:pStyle w:val="Heading4"/>
              <w:rPr>
                <w:rFonts w:cs="Arial"/>
                <w:b/>
                <w:bCs/>
                <w:i w:val="0"/>
                <w:iCs w:val="0"/>
                <w:lang w:val="fr-FR"/>
              </w:rPr>
            </w:pPr>
            <w:r w:rsidRPr="00BC23B4">
              <w:rPr>
                <w:rFonts w:cs="Arial"/>
                <w:b/>
                <w:bCs/>
                <w:i w:val="0"/>
                <w:iCs w:val="0"/>
                <w:lang w:val="fr-FR"/>
              </w:rPr>
              <w:t>EU  FORM</w:t>
            </w:r>
          </w:p>
        </w:tc>
      </w:tr>
      <w:tr w:rsidR="00B752E4" w:rsidRPr="00BC23B4" w14:paraId="0162C47B"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45F26DC" w14:textId="77777777" w:rsidR="00B752E4" w:rsidRPr="00BC23B4" w:rsidRDefault="00B752E4">
            <w:pPr>
              <w:pStyle w:val="Heading4"/>
              <w:rPr>
                <w:rFonts w:cs="Arial"/>
                <w:b/>
                <w:bCs/>
                <w:i w:val="0"/>
                <w:iCs w:val="0"/>
              </w:rPr>
            </w:pPr>
            <w:r w:rsidRPr="00BC23B4">
              <w:rPr>
                <w:rFonts w:cs="Arial"/>
                <w:b/>
                <w:bCs/>
                <w:i w:val="0"/>
                <w:iCs w:val="0"/>
              </w:rPr>
              <w:t>Location and Access Section</w:t>
            </w:r>
          </w:p>
        </w:tc>
      </w:tr>
      <w:tr w:rsidR="00B752E4" w:rsidRPr="00BC23B4" w14:paraId="46E0891F" w14:textId="77777777">
        <w:tc>
          <w:tcPr>
            <w:tcW w:w="2160" w:type="dxa"/>
            <w:tcBorders>
              <w:top w:val="single" w:sz="6" w:space="0" w:color="auto"/>
              <w:left w:val="single" w:sz="6" w:space="0" w:color="auto"/>
              <w:bottom w:val="single" w:sz="6" w:space="0" w:color="auto"/>
              <w:right w:val="single" w:sz="6" w:space="0" w:color="auto"/>
            </w:tcBorders>
          </w:tcPr>
          <w:p w14:paraId="45184E38" w14:textId="77777777" w:rsidR="00B752E4" w:rsidRPr="00BC23B4" w:rsidRDefault="00B752E4">
            <w:pPr>
              <w:rPr>
                <w:rFonts w:ascii="Arial" w:hAnsi="Arial" w:cs="Arial"/>
                <w:b/>
                <w:bCs/>
              </w:rPr>
            </w:pPr>
            <w:r w:rsidRPr="00BC23B4">
              <w:rPr>
                <w:rFonts w:ascii="Arial" w:hAnsi="Arial" w:cs="Arial"/>
                <w:b/>
                <w:bCs/>
              </w:rPr>
              <w:t>EU-NAME</w:t>
            </w:r>
          </w:p>
        </w:tc>
        <w:tc>
          <w:tcPr>
            <w:tcW w:w="4680" w:type="dxa"/>
            <w:tcBorders>
              <w:top w:val="single" w:sz="6" w:space="0" w:color="auto"/>
              <w:left w:val="single" w:sz="6" w:space="0" w:color="auto"/>
              <w:bottom w:val="single" w:sz="6" w:space="0" w:color="auto"/>
              <w:right w:val="single" w:sz="6" w:space="0" w:color="auto"/>
            </w:tcBorders>
          </w:tcPr>
          <w:p w14:paraId="507D8247" w14:textId="77777777" w:rsidR="00B752E4" w:rsidRPr="00BC23B4" w:rsidRDefault="00B752E4">
            <w:pPr>
              <w:rPr>
                <w:rFonts w:ascii="Arial" w:hAnsi="Arial" w:cs="Arial"/>
                <w:b/>
                <w:bCs/>
              </w:rPr>
            </w:pPr>
            <w:r w:rsidRPr="00BC23B4">
              <w:rPr>
                <w:rFonts w:ascii="Arial" w:hAnsi="Arial" w:cs="Arial"/>
                <w:b/>
                <w:bCs/>
              </w:rPr>
              <w:t>End User Name</w:t>
            </w:r>
          </w:p>
        </w:tc>
        <w:tc>
          <w:tcPr>
            <w:tcW w:w="2520" w:type="dxa"/>
            <w:tcBorders>
              <w:top w:val="single" w:sz="6" w:space="0" w:color="auto"/>
              <w:left w:val="single" w:sz="6" w:space="0" w:color="auto"/>
              <w:bottom w:val="single" w:sz="6" w:space="0" w:color="auto"/>
              <w:right w:val="single" w:sz="6" w:space="0" w:color="auto"/>
            </w:tcBorders>
          </w:tcPr>
          <w:p w14:paraId="79FBAB1E" w14:textId="77777777" w:rsidR="00B752E4" w:rsidRPr="00BC23B4" w:rsidRDefault="00B752E4">
            <w:pPr>
              <w:pStyle w:val="Heading4"/>
              <w:rPr>
                <w:rFonts w:cs="Arial"/>
                <w:b/>
                <w:bCs/>
                <w:i w:val="0"/>
                <w:iCs w:val="0"/>
              </w:rPr>
            </w:pPr>
            <w:r w:rsidRPr="00BC23B4">
              <w:rPr>
                <w:rFonts w:cs="Arial"/>
                <w:b/>
                <w:bCs/>
                <w:i w:val="0"/>
                <w:iCs w:val="0"/>
              </w:rPr>
              <w:t>Kris Kringle</w:t>
            </w:r>
          </w:p>
        </w:tc>
      </w:tr>
      <w:tr w:rsidR="00B752E4" w:rsidRPr="00BC23B4" w14:paraId="60F298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EF94168" w14:textId="77777777" w:rsidR="00B752E4" w:rsidRPr="00BC23B4" w:rsidRDefault="00B752E4">
            <w:pPr>
              <w:rPr>
                <w:rFonts w:ascii="Arial" w:hAnsi="Arial" w:cs="Arial"/>
                <w:b/>
                <w:bCs/>
              </w:rPr>
            </w:pPr>
            <w:r w:rsidRPr="00BC23B4">
              <w:rPr>
                <w:rFonts w:ascii="Arial" w:hAnsi="Arial" w:cs="Arial"/>
                <w:b/>
                <w:bCs/>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B4EEFC6" w14:textId="77777777" w:rsidR="00B752E4" w:rsidRPr="00BC23B4" w:rsidRDefault="00B752E4">
            <w:pPr>
              <w:rPr>
                <w:rFonts w:ascii="Arial" w:hAnsi="Arial" w:cs="Arial"/>
                <w:b/>
                <w:bCs/>
              </w:rPr>
            </w:pPr>
            <w:r w:rsidRPr="00BC23B4">
              <w:rPr>
                <w:rFonts w:ascii="Arial" w:hAnsi="Arial" w:cs="Arial"/>
                <w:b/>
                <w:bCs/>
              </w:rPr>
              <w:t>End User Listing Treatment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E51533A" w14:textId="77777777" w:rsidR="00B752E4" w:rsidRPr="00BC23B4" w:rsidRDefault="00B752E4">
            <w:pPr>
              <w:pStyle w:val="Heading4"/>
              <w:rPr>
                <w:rFonts w:cs="Arial"/>
                <w:b/>
                <w:bCs/>
                <w:i w:val="0"/>
                <w:iCs w:val="0"/>
              </w:rPr>
            </w:pPr>
            <w:r w:rsidRPr="00BC23B4">
              <w:rPr>
                <w:rFonts w:cs="Arial"/>
                <w:b/>
                <w:bCs/>
                <w:i w:val="0"/>
                <w:iCs w:val="0"/>
              </w:rPr>
              <w:t>A</w:t>
            </w:r>
          </w:p>
        </w:tc>
      </w:tr>
      <w:tr w:rsidR="00B752E4" w:rsidRPr="00BC23B4" w14:paraId="1D6DB072"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5DD14A4" w14:textId="77777777" w:rsidR="00B752E4" w:rsidRPr="00BC23B4" w:rsidRDefault="00B752E4">
            <w:pPr>
              <w:pStyle w:val="Heading4"/>
              <w:rPr>
                <w:rFonts w:cs="Arial"/>
                <w:b/>
                <w:bCs/>
                <w:i w:val="0"/>
                <w:iCs w:val="0"/>
              </w:rPr>
            </w:pPr>
            <w:r w:rsidRPr="00BC23B4">
              <w:rPr>
                <w:rFonts w:cs="Arial"/>
                <w:b/>
                <w:bCs/>
                <w:i w:val="0"/>
                <w:iCs w:val="0"/>
              </w:rPr>
              <w:t>Bill Section</w:t>
            </w:r>
          </w:p>
        </w:tc>
      </w:tr>
      <w:tr w:rsidR="00B752E4" w:rsidRPr="00BC23B4" w14:paraId="5DF9444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416C93A" w14:textId="77777777" w:rsidR="00B752E4" w:rsidRPr="00BC23B4" w:rsidRDefault="00B752E4">
            <w:pPr>
              <w:rPr>
                <w:rFonts w:ascii="Arial" w:hAnsi="Arial" w:cs="Arial"/>
                <w:b/>
                <w:bCs/>
              </w:rPr>
            </w:pPr>
            <w:r w:rsidRPr="00BC23B4">
              <w:rPr>
                <w:rFonts w:ascii="Arial" w:hAnsi="Arial" w:cs="Arial"/>
                <w:b/>
                <w:bCs/>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932784F" w14:textId="77777777" w:rsidR="00B752E4" w:rsidRPr="00BC23B4" w:rsidRDefault="00B752E4">
            <w:pPr>
              <w:rPr>
                <w:rFonts w:ascii="Arial" w:hAnsi="Arial" w:cs="Arial"/>
                <w:b/>
                <w:bCs/>
              </w:rPr>
            </w:pPr>
            <w:r w:rsidRPr="00BC23B4">
              <w:rPr>
                <w:rFonts w:ascii="Arial" w:hAnsi="Arial" w:cs="Arial"/>
                <w:b/>
                <w:bCs/>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03E380E" w14:textId="77777777" w:rsidR="00B752E4" w:rsidRPr="00BC23B4" w:rsidRDefault="00B752E4">
            <w:pPr>
              <w:pStyle w:val="Heading4"/>
              <w:rPr>
                <w:rFonts w:cs="Arial"/>
                <w:b/>
                <w:bCs/>
                <w:i w:val="0"/>
                <w:iCs w:val="0"/>
              </w:rPr>
            </w:pPr>
            <w:r w:rsidRPr="00BC23B4">
              <w:rPr>
                <w:rFonts w:cs="Arial"/>
                <w:b/>
                <w:bCs/>
                <w:i w:val="0"/>
                <w:iCs w:val="0"/>
              </w:rPr>
              <w:t>7704710411</w:t>
            </w:r>
          </w:p>
        </w:tc>
      </w:tr>
      <w:tr w:rsidR="00B752E4" w:rsidRPr="00BC23B4" w14:paraId="5C3989AF"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EBC6348"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BC23B4" w14:paraId="6434F558"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663F82F"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BC23B4" w14:paraId="2623F77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B51BBD" w14:textId="77777777" w:rsidR="00B752E4" w:rsidRPr="00BC23B4" w:rsidRDefault="00B752E4">
            <w:pPr>
              <w:rPr>
                <w:rFonts w:ascii="Arial" w:hAnsi="Arial" w:cs="Arial"/>
                <w:b/>
                <w:bCs/>
                <w:lang w:val="fr-FR"/>
              </w:rPr>
            </w:pPr>
            <w:r w:rsidRPr="00BC23B4">
              <w:rPr>
                <w:rFonts w:ascii="Arial" w:hAnsi="Arial" w:cs="Arial"/>
                <w:b/>
                <w:bCs/>
                <w:lang w:val="fr-FR"/>
              </w:rPr>
              <w:t>PQTY</w:t>
            </w:r>
          </w:p>
        </w:tc>
        <w:tc>
          <w:tcPr>
            <w:tcW w:w="4680" w:type="dxa"/>
            <w:tcBorders>
              <w:top w:val="single" w:sz="6" w:space="0" w:color="auto"/>
              <w:left w:val="single" w:sz="6" w:space="0" w:color="auto"/>
              <w:bottom w:val="single" w:sz="6" w:space="0" w:color="auto"/>
              <w:right w:val="single" w:sz="6" w:space="0" w:color="auto"/>
            </w:tcBorders>
          </w:tcPr>
          <w:p w14:paraId="64F61BA4" w14:textId="77777777" w:rsidR="00B752E4" w:rsidRPr="00BC23B4" w:rsidRDefault="00B752E4">
            <w:pPr>
              <w:rPr>
                <w:rFonts w:ascii="Arial" w:hAnsi="Arial" w:cs="Arial"/>
                <w:b/>
                <w:bCs/>
                <w:lang w:val="fr-FR"/>
              </w:rPr>
            </w:pPr>
            <w:r w:rsidRPr="00BC23B4">
              <w:rPr>
                <w:rFonts w:ascii="Arial" w:hAnsi="Arial" w:cs="Arial"/>
                <w:b/>
                <w:bCs/>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508F57B1" w14:textId="77777777" w:rsidR="00B752E4" w:rsidRPr="00BC23B4" w:rsidRDefault="00B752E4">
            <w:pPr>
              <w:rPr>
                <w:rFonts w:ascii="Arial" w:hAnsi="Arial" w:cs="Arial"/>
                <w:b/>
                <w:bCs/>
              </w:rPr>
            </w:pPr>
            <w:r w:rsidRPr="00BC23B4">
              <w:rPr>
                <w:rFonts w:ascii="Arial" w:hAnsi="Arial" w:cs="Arial"/>
                <w:b/>
                <w:bCs/>
              </w:rPr>
              <w:t>001</w:t>
            </w:r>
          </w:p>
        </w:tc>
      </w:tr>
      <w:tr w:rsidR="00B752E4" w:rsidRPr="00BC23B4" w14:paraId="50E00B7F"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4CD98C16" w14:textId="77777777" w:rsidR="00B752E4" w:rsidRPr="00BC23B4" w:rsidRDefault="00B752E4">
            <w:pPr>
              <w:pStyle w:val="Heading5"/>
              <w:rPr>
                <w:rFonts w:cs="Arial"/>
                <w:bCs/>
                <w:iCs w:val="0"/>
                <w:color w:val="auto"/>
                <w:szCs w:val="24"/>
              </w:rPr>
            </w:pPr>
            <w:r w:rsidRPr="00BC23B4">
              <w:rPr>
                <w:rFonts w:cs="Arial"/>
                <w:bCs/>
                <w:iCs w:val="0"/>
                <w:color w:val="auto"/>
                <w:szCs w:val="24"/>
              </w:rPr>
              <w:t>Service Details Section</w:t>
            </w:r>
          </w:p>
        </w:tc>
      </w:tr>
      <w:tr w:rsidR="00B752E4" w:rsidRPr="00BC23B4" w14:paraId="3C1F073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E25E95E" w14:textId="77777777" w:rsidR="00B752E4" w:rsidRPr="00BC23B4" w:rsidRDefault="00B752E4">
            <w:pPr>
              <w:rPr>
                <w:rFonts w:ascii="Arial" w:hAnsi="Arial" w:cs="Arial"/>
                <w:b/>
                <w:bCs/>
              </w:rPr>
            </w:pPr>
            <w:r w:rsidRPr="00BC23B4">
              <w:rPr>
                <w:rFonts w:ascii="Arial" w:hAnsi="Arial" w:cs="Arial"/>
                <w:b/>
                <w:bCs/>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769A02" w14:textId="77777777" w:rsidR="00B752E4" w:rsidRPr="00BC23B4" w:rsidRDefault="00B752E4">
            <w:pPr>
              <w:rPr>
                <w:rFonts w:ascii="Arial" w:hAnsi="Arial" w:cs="Arial"/>
                <w:b/>
                <w:bCs/>
              </w:rPr>
            </w:pPr>
            <w:r w:rsidRPr="00BC23B4">
              <w:rPr>
                <w:rFonts w:ascii="Arial" w:hAnsi="Arial" w:cs="Arial"/>
                <w:b/>
                <w:bCs/>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3FF16EC" w14:textId="77777777" w:rsidR="00B752E4" w:rsidRPr="00BC23B4" w:rsidRDefault="00B752E4">
            <w:pPr>
              <w:rPr>
                <w:rFonts w:ascii="Arial" w:hAnsi="Arial" w:cs="Arial"/>
                <w:b/>
                <w:bCs/>
              </w:rPr>
            </w:pPr>
            <w:r w:rsidRPr="00BC23B4">
              <w:rPr>
                <w:rFonts w:ascii="Arial" w:hAnsi="Arial" w:cs="Arial"/>
                <w:b/>
                <w:bCs/>
              </w:rPr>
              <w:t>00001</w:t>
            </w:r>
          </w:p>
        </w:tc>
      </w:tr>
      <w:tr w:rsidR="00B752E4" w:rsidRPr="00BC23B4" w14:paraId="01546F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D63CA21" w14:textId="77777777" w:rsidR="00B752E4" w:rsidRPr="00BC23B4" w:rsidRDefault="00B752E4">
            <w:pPr>
              <w:rPr>
                <w:rFonts w:ascii="Arial" w:hAnsi="Arial" w:cs="Arial"/>
                <w:b/>
                <w:bCs/>
              </w:rPr>
            </w:pPr>
            <w:r w:rsidRPr="00BC23B4">
              <w:rPr>
                <w:rFonts w:ascii="Arial" w:hAnsi="Arial" w:cs="Arial"/>
                <w:b/>
                <w:bCs/>
              </w:rPr>
              <w:t>LNA</w:t>
            </w:r>
          </w:p>
        </w:tc>
        <w:tc>
          <w:tcPr>
            <w:tcW w:w="4680" w:type="dxa"/>
            <w:tcBorders>
              <w:top w:val="single" w:sz="6" w:space="0" w:color="auto"/>
              <w:left w:val="single" w:sz="6" w:space="0" w:color="auto"/>
              <w:bottom w:val="single" w:sz="6" w:space="0" w:color="auto"/>
              <w:right w:val="single" w:sz="6" w:space="0" w:color="auto"/>
            </w:tcBorders>
          </w:tcPr>
          <w:p w14:paraId="484E19F9" w14:textId="77777777" w:rsidR="00B752E4" w:rsidRPr="00BC23B4" w:rsidRDefault="00B752E4">
            <w:pPr>
              <w:rPr>
                <w:rFonts w:ascii="Arial" w:hAnsi="Arial" w:cs="Arial"/>
                <w:b/>
                <w:bCs/>
              </w:rPr>
            </w:pPr>
            <w:r w:rsidRPr="00BC23B4">
              <w:rPr>
                <w:rFonts w:ascii="Arial" w:hAnsi="Arial" w:cs="Arial"/>
                <w:b/>
                <w:bCs/>
              </w:rPr>
              <w:t>Line Activity</w:t>
            </w:r>
          </w:p>
        </w:tc>
        <w:tc>
          <w:tcPr>
            <w:tcW w:w="2520" w:type="dxa"/>
            <w:tcBorders>
              <w:top w:val="single" w:sz="6" w:space="0" w:color="auto"/>
              <w:left w:val="single" w:sz="6" w:space="0" w:color="auto"/>
              <w:bottom w:val="single" w:sz="6" w:space="0" w:color="auto"/>
              <w:right w:val="single" w:sz="6" w:space="0" w:color="auto"/>
            </w:tcBorders>
          </w:tcPr>
          <w:p w14:paraId="774731F5" w14:textId="77777777" w:rsidR="00B752E4" w:rsidRPr="00BC23B4" w:rsidRDefault="00B752E4">
            <w:pPr>
              <w:rPr>
                <w:rFonts w:ascii="Arial" w:hAnsi="Arial" w:cs="Arial"/>
                <w:b/>
                <w:bCs/>
              </w:rPr>
            </w:pPr>
            <w:r w:rsidRPr="00BC23B4">
              <w:rPr>
                <w:rFonts w:ascii="Arial" w:hAnsi="Arial" w:cs="Arial"/>
                <w:b/>
                <w:bCs/>
              </w:rPr>
              <w:t>G</w:t>
            </w:r>
          </w:p>
        </w:tc>
      </w:tr>
      <w:tr w:rsidR="00B752E4" w:rsidRPr="00BC23B4" w14:paraId="191415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3EBB03" w14:textId="77777777" w:rsidR="00B752E4" w:rsidRPr="00BC23B4" w:rsidRDefault="00B752E4">
            <w:pPr>
              <w:rPr>
                <w:rFonts w:ascii="Arial" w:hAnsi="Arial" w:cs="Arial"/>
                <w:b/>
                <w:bCs/>
              </w:rPr>
            </w:pPr>
            <w:r w:rsidRPr="00BC23B4">
              <w:rPr>
                <w:rFonts w:ascii="Arial" w:hAnsi="Arial" w:cs="Arial"/>
                <w:b/>
                <w:bCs/>
              </w:rPr>
              <w:t>TNS</w:t>
            </w:r>
          </w:p>
        </w:tc>
        <w:tc>
          <w:tcPr>
            <w:tcW w:w="4680" w:type="dxa"/>
            <w:tcBorders>
              <w:top w:val="single" w:sz="6" w:space="0" w:color="auto"/>
              <w:left w:val="single" w:sz="6" w:space="0" w:color="auto"/>
              <w:bottom w:val="single" w:sz="6" w:space="0" w:color="auto"/>
              <w:right w:val="single" w:sz="6" w:space="0" w:color="auto"/>
            </w:tcBorders>
          </w:tcPr>
          <w:p w14:paraId="449913FE" w14:textId="77777777" w:rsidR="00B752E4" w:rsidRPr="00BC23B4" w:rsidRDefault="00B752E4">
            <w:pPr>
              <w:rPr>
                <w:rFonts w:ascii="Arial" w:hAnsi="Arial" w:cs="Arial"/>
                <w:b/>
                <w:bCs/>
              </w:rPr>
            </w:pPr>
            <w:r w:rsidRPr="00BC23B4">
              <w:rPr>
                <w:rFonts w:ascii="Arial" w:hAnsi="Arial" w:cs="Arial"/>
                <w:b/>
                <w:bCs/>
              </w:rPr>
              <w:t>Telephone Numbers</w:t>
            </w:r>
          </w:p>
        </w:tc>
        <w:tc>
          <w:tcPr>
            <w:tcW w:w="2520" w:type="dxa"/>
            <w:tcBorders>
              <w:top w:val="single" w:sz="6" w:space="0" w:color="auto"/>
              <w:left w:val="single" w:sz="6" w:space="0" w:color="auto"/>
              <w:bottom w:val="single" w:sz="6" w:space="0" w:color="auto"/>
              <w:right w:val="single" w:sz="6" w:space="0" w:color="auto"/>
            </w:tcBorders>
          </w:tcPr>
          <w:p w14:paraId="3FA0DB91" w14:textId="77777777" w:rsidR="00B752E4" w:rsidRPr="00BC23B4" w:rsidRDefault="00B752E4">
            <w:pPr>
              <w:rPr>
                <w:rFonts w:ascii="Arial" w:hAnsi="Arial" w:cs="Arial"/>
                <w:b/>
                <w:bCs/>
              </w:rPr>
            </w:pPr>
            <w:r w:rsidRPr="00BC23B4">
              <w:rPr>
                <w:rFonts w:ascii="Arial" w:hAnsi="Arial" w:cs="Arial"/>
                <w:b/>
                <w:bCs/>
              </w:rPr>
              <w:t>7704710411</w:t>
            </w:r>
          </w:p>
        </w:tc>
      </w:tr>
      <w:tr w:rsidR="00B752E4" w:rsidRPr="00BC23B4" w14:paraId="548EB9F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7E4954" w14:textId="77777777" w:rsidR="00B752E4" w:rsidRPr="00BC23B4" w:rsidRDefault="00B752E4">
            <w:pPr>
              <w:rPr>
                <w:rFonts w:ascii="Arial" w:hAnsi="Arial" w:cs="Arial"/>
                <w:b/>
                <w:bCs/>
              </w:rPr>
            </w:pPr>
            <w:r w:rsidRPr="00BC23B4">
              <w:rPr>
                <w:rFonts w:ascii="Arial" w:hAnsi="Arial" w:cs="Arial"/>
                <w:b/>
                <w:bCs/>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1CFE266" w14:textId="77777777" w:rsidR="00B752E4" w:rsidRPr="00BC23B4" w:rsidRDefault="00B752E4">
            <w:pPr>
              <w:rPr>
                <w:rFonts w:ascii="Arial" w:hAnsi="Arial" w:cs="Arial"/>
                <w:b/>
                <w:bCs/>
              </w:rPr>
            </w:pPr>
            <w:r w:rsidRPr="00BC23B4">
              <w:rPr>
                <w:rFonts w:ascii="Arial" w:hAnsi="Arial" w:cs="Arial"/>
                <w:b/>
                <w:bCs/>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0F2D3674" w14:textId="77777777" w:rsidR="00B752E4" w:rsidRPr="00BC23B4" w:rsidRDefault="00B752E4">
            <w:pPr>
              <w:rPr>
                <w:rFonts w:ascii="Arial" w:hAnsi="Arial" w:cs="Arial"/>
                <w:b/>
                <w:bCs/>
              </w:rPr>
            </w:pPr>
            <w:r w:rsidRPr="00BC23B4">
              <w:rPr>
                <w:rFonts w:ascii="Arial" w:hAnsi="Arial" w:cs="Arial"/>
                <w:b/>
                <w:bCs/>
              </w:rPr>
              <w:t>NONE</w:t>
            </w:r>
          </w:p>
        </w:tc>
      </w:tr>
      <w:tr w:rsidR="00B752E4" w:rsidRPr="00BC23B4" w14:paraId="59411E0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81DB15" w14:textId="77777777" w:rsidR="00B752E4" w:rsidRPr="00BC23B4" w:rsidRDefault="00B752E4">
            <w:pPr>
              <w:rPr>
                <w:rFonts w:ascii="Arial" w:hAnsi="Arial" w:cs="Arial"/>
                <w:b/>
                <w:bCs/>
              </w:rPr>
            </w:pPr>
            <w:r w:rsidRPr="00BC23B4">
              <w:rPr>
                <w:rFonts w:ascii="Arial" w:hAnsi="Arial" w:cs="Arial"/>
                <w:b/>
                <w:bCs/>
              </w:rPr>
              <w:t>LPIC</w:t>
            </w:r>
          </w:p>
        </w:tc>
        <w:tc>
          <w:tcPr>
            <w:tcW w:w="4680" w:type="dxa"/>
            <w:tcBorders>
              <w:top w:val="single" w:sz="6" w:space="0" w:color="auto"/>
              <w:left w:val="single" w:sz="6" w:space="0" w:color="auto"/>
              <w:bottom w:val="single" w:sz="6" w:space="0" w:color="auto"/>
              <w:right w:val="single" w:sz="6" w:space="0" w:color="auto"/>
            </w:tcBorders>
          </w:tcPr>
          <w:p w14:paraId="4ABE62A2" w14:textId="77777777" w:rsidR="00B752E4" w:rsidRPr="00BC23B4" w:rsidRDefault="00B752E4">
            <w:pPr>
              <w:rPr>
                <w:rFonts w:ascii="Arial" w:hAnsi="Arial" w:cs="Arial"/>
                <w:b/>
                <w:bCs/>
              </w:rPr>
            </w:pPr>
            <w:r w:rsidRPr="00BC23B4">
              <w:rPr>
                <w:rFonts w:ascii="Arial" w:hAnsi="Arial" w:cs="Arial"/>
                <w:b/>
                <w:bCs/>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04DACEED" w14:textId="77777777" w:rsidR="00B752E4" w:rsidRPr="00BC23B4" w:rsidRDefault="00B752E4">
            <w:pPr>
              <w:rPr>
                <w:rFonts w:ascii="Arial" w:hAnsi="Arial" w:cs="Arial"/>
                <w:b/>
                <w:bCs/>
              </w:rPr>
            </w:pPr>
            <w:r w:rsidRPr="00BC23B4">
              <w:rPr>
                <w:rFonts w:ascii="Arial" w:hAnsi="Arial" w:cs="Arial"/>
                <w:b/>
                <w:bCs/>
              </w:rPr>
              <w:t>NONE</w:t>
            </w:r>
          </w:p>
        </w:tc>
      </w:tr>
      <w:tr w:rsidR="00B752E4" w:rsidRPr="00BC23B4" w14:paraId="20FF9DE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2AF5A0" w14:textId="77777777" w:rsidR="00B752E4" w:rsidRPr="00BC23B4" w:rsidRDefault="00B752E4">
            <w:pPr>
              <w:rPr>
                <w:rFonts w:ascii="Arial" w:hAnsi="Arial" w:cs="Arial"/>
                <w:b/>
                <w:bCs/>
              </w:rPr>
            </w:pPr>
            <w:r w:rsidRPr="00BC23B4">
              <w:rPr>
                <w:rFonts w:ascii="Arial" w:hAnsi="Arial" w:cs="Arial"/>
                <w:b/>
                <w:bCs/>
              </w:rPr>
              <w:t>FEATURE ACTIVITY</w:t>
            </w:r>
          </w:p>
        </w:tc>
        <w:tc>
          <w:tcPr>
            <w:tcW w:w="4680" w:type="dxa"/>
            <w:tcBorders>
              <w:top w:val="single" w:sz="6" w:space="0" w:color="auto"/>
              <w:left w:val="single" w:sz="6" w:space="0" w:color="auto"/>
              <w:bottom w:val="single" w:sz="6" w:space="0" w:color="auto"/>
              <w:right w:val="single" w:sz="6" w:space="0" w:color="auto"/>
            </w:tcBorders>
          </w:tcPr>
          <w:p w14:paraId="351DBC3D" w14:textId="77777777" w:rsidR="00B752E4" w:rsidRPr="00BC23B4" w:rsidRDefault="00B752E4">
            <w:pPr>
              <w:rPr>
                <w:rFonts w:ascii="Arial" w:hAnsi="Arial" w:cs="Arial"/>
                <w:b/>
                <w:bCs/>
              </w:rPr>
            </w:pPr>
            <w:r w:rsidRPr="00BC23B4">
              <w:rPr>
                <w:rFonts w:ascii="Arial" w:hAnsi="Arial" w:cs="Arial"/>
                <w:b/>
                <w:bCs/>
              </w:rPr>
              <w:t>Feature Activity</w:t>
            </w:r>
          </w:p>
        </w:tc>
        <w:tc>
          <w:tcPr>
            <w:tcW w:w="2520" w:type="dxa"/>
            <w:tcBorders>
              <w:top w:val="single" w:sz="6" w:space="0" w:color="auto"/>
              <w:left w:val="single" w:sz="6" w:space="0" w:color="auto"/>
              <w:bottom w:val="single" w:sz="6" w:space="0" w:color="auto"/>
              <w:right w:val="single" w:sz="6" w:space="0" w:color="auto"/>
            </w:tcBorders>
          </w:tcPr>
          <w:p w14:paraId="50CB4414" w14:textId="77777777" w:rsidR="00B752E4" w:rsidRPr="00BC23B4" w:rsidRDefault="00B752E4">
            <w:pPr>
              <w:pStyle w:val="Heading4"/>
              <w:rPr>
                <w:rFonts w:cs="Arial"/>
                <w:b/>
                <w:bCs/>
                <w:i w:val="0"/>
                <w:iCs w:val="0"/>
              </w:rPr>
            </w:pPr>
            <w:r w:rsidRPr="00BC23B4">
              <w:rPr>
                <w:rFonts w:cs="Arial"/>
                <w:b/>
                <w:bCs/>
                <w:i w:val="0"/>
                <w:iCs w:val="0"/>
              </w:rPr>
              <w:t>N</w:t>
            </w:r>
          </w:p>
        </w:tc>
      </w:tr>
      <w:tr w:rsidR="00B752E4" w:rsidRPr="00BC23B4" w14:paraId="6858D1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958F984" w14:textId="77777777" w:rsidR="00B752E4" w:rsidRPr="00BC23B4" w:rsidRDefault="00B752E4">
            <w:pPr>
              <w:rPr>
                <w:rFonts w:ascii="Arial" w:hAnsi="Arial" w:cs="Arial"/>
                <w:b/>
                <w:bCs/>
              </w:rPr>
            </w:pPr>
            <w:r w:rsidRPr="00BC23B4">
              <w:rPr>
                <w:rFonts w:ascii="Arial" w:hAnsi="Arial" w:cs="Arial"/>
                <w:b/>
                <w:bCs/>
              </w:rPr>
              <w:t>FEATURE</w:t>
            </w:r>
          </w:p>
        </w:tc>
        <w:tc>
          <w:tcPr>
            <w:tcW w:w="4680" w:type="dxa"/>
            <w:tcBorders>
              <w:top w:val="single" w:sz="6" w:space="0" w:color="auto"/>
              <w:left w:val="single" w:sz="6" w:space="0" w:color="auto"/>
              <w:bottom w:val="single" w:sz="6" w:space="0" w:color="auto"/>
              <w:right w:val="single" w:sz="6" w:space="0" w:color="auto"/>
            </w:tcBorders>
          </w:tcPr>
          <w:p w14:paraId="3568ED95" w14:textId="77777777" w:rsidR="00B752E4" w:rsidRPr="00BC23B4" w:rsidRDefault="00B752E4">
            <w:pPr>
              <w:rPr>
                <w:rFonts w:ascii="Arial" w:hAnsi="Arial" w:cs="Arial"/>
                <w:b/>
                <w:bCs/>
              </w:rPr>
            </w:pPr>
            <w:r w:rsidRPr="00BC23B4">
              <w:rPr>
                <w:rFonts w:ascii="Arial" w:hAnsi="Arial" w:cs="Arial"/>
                <w:b/>
                <w:bCs/>
              </w:rPr>
              <w:t>Feature</w:t>
            </w:r>
          </w:p>
        </w:tc>
        <w:tc>
          <w:tcPr>
            <w:tcW w:w="2520" w:type="dxa"/>
            <w:tcBorders>
              <w:top w:val="single" w:sz="6" w:space="0" w:color="auto"/>
              <w:left w:val="single" w:sz="6" w:space="0" w:color="auto"/>
              <w:bottom w:val="single" w:sz="6" w:space="0" w:color="auto"/>
              <w:right w:val="single" w:sz="6" w:space="0" w:color="auto"/>
            </w:tcBorders>
          </w:tcPr>
          <w:p w14:paraId="156F428D" w14:textId="77777777" w:rsidR="00B752E4" w:rsidRPr="00BC23B4" w:rsidRDefault="00B752E4">
            <w:pPr>
              <w:rPr>
                <w:rFonts w:ascii="Arial" w:hAnsi="Arial" w:cs="Arial"/>
                <w:b/>
                <w:bCs/>
              </w:rPr>
            </w:pPr>
            <w:r w:rsidRPr="00BC23B4">
              <w:rPr>
                <w:rFonts w:ascii="Arial" w:hAnsi="Arial" w:cs="Arial"/>
                <w:b/>
                <w:bCs/>
              </w:rPr>
              <w:t>ESX</w:t>
            </w:r>
          </w:p>
        </w:tc>
      </w:tr>
      <w:tr w:rsidR="00B752E4" w:rsidRPr="00BC23B4" w14:paraId="727D5D1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65F60B" w14:textId="77777777" w:rsidR="00B752E4" w:rsidRPr="00BC23B4" w:rsidRDefault="00B752E4">
            <w:pPr>
              <w:rPr>
                <w:rFonts w:ascii="Arial" w:hAnsi="Arial" w:cs="Arial"/>
                <w:b/>
                <w:bCs/>
              </w:rPr>
            </w:pPr>
            <w:r w:rsidRPr="00BC23B4">
              <w:rPr>
                <w:rFonts w:ascii="Arial" w:hAnsi="Arial" w:cs="Arial"/>
                <w:b/>
                <w:bCs/>
              </w:rPr>
              <w:t>FEATURE ACTIVITY</w:t>
            </w:r>
          </w:p>
        </w:tc>
        <w:tc>
          <w:tcPr>
            <w:tcW w:w="4680" w:type="dxa"/>
            <w:tcBorders>
              <w:top w:val="single" w:sz="6" w:space="0" w:color="auto"/>
              <w:left w:val="single" w:sz="6" w:space="0" w:color="auto"/>
              <w:bottom w:val="single" w:sz="6" w:space="0" w:color="auto"/>
              <w:right w:val="single" w:sz="6" w:space="0" w:color="auto"/>
            </w:tcBorders>
          </w:tcPr>
          <w:p w14:paraId="0C9CE27C" w14:textId="77777777" w:rsidR="00B752E4" w:rsidRPr="00BC23B4" w:rsidRDefault="00B752E4">
            <w:pPr>
              <w:rPr>
                <w:rFonts w:ascii="Arial" w:hAnsi="Arial" w:cs="Arial"/>
                <w:b/>
                <w:bCs/>
              </w:rPr>
            </w:pPr>
            <w:r w:rsidRPr="00BC23B4">
              <w:rPr>
                <w:rFonts w:ascii="Arial" w:hAnsi="Arial" w:cs="Arial"/>
                <w:b/>
                <w:bCs/>
              </w:rPr>
              <w:t>Feature Activity</w:t>
            </w:r>
          </w:p>
        </w:tc>
        <w:tc>
          <w:tcPr>
            <w:tcW w:w="2520" w:type="dxa"/>
            <w:tcBorders>
              <w:top w:val="single" w:sz="6" w:space="0" w:color="auto"/>
              <w:left w:val="single" w:sz="6" w:space="0" w:color="auto"/>
              <w:bottom w:val="single" w:sz="6" w:space="0" w:color="auto"/>
              <w:right w:val="single" w:sz="6" w:space="0" w:color="auto"/>
            </w:tcBorders>
          </w:tcPr>
          <w:p w14:paraId="79A96465" w14:textId="77777777" w:rsidR="00B752E4" w:rsidRPr="00BC23B4" w:rsidRDefault="00B752E4">
            <w:pPr>
              <w:rPr>
                <w:rFonts w:ascii="Arial" w:hAnsi="Arial" w:cs="Arial"/>
                <w:b/>
                <w:bCs/>
              </w:rPr>
            </w:pPr>
            <w:r w:rsidRPr="00BC23B4">
              <w:rPr>
                <w:rFonts w:ascii="Arial" w:hAnsi="Arial" w:cs="Arial"/>
                <w:b/>
                <w:bCs/>
              </w:rPr>
              <w:t>N</w:t>
            </w:r>
          </w:p>
        </w:tc>
      </w:tr>
      <w:tr w:rsidR="00B752E4" w:rsidRPr="00BC23B4" w14:paraId="6429D5D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E6A2D6D" w14:textId="77777777" w:rsidR="00B752E4" w:rsidRPr="00BC23B4" w:rsidRDefault="00B752E4">
            <w:pPr>
              <w:rPr>
                <w:rFonts w:ascii="Arial" w:hAnsi="Arial" w:cs="Arial"/>
                <w:b/>
                <w:bCs/>
              </w:rPr>
            </w:pPr>
            <w:r w:rsidRPr="00BC23B4">
              <w:rPr>
                <w:rFonts w:ascii="Arial" w:hAnsi="Arial" w:cs="Arial"/>
                <w:b/>
                <w:bCs/>
              </w:rPr>
              <w:t>FEATURE</w:t>
            </w:r>
          </w:p>
        </w:tc>
        <w:tc>
          <w:tcPr>
            <w:tcW w:w="4680" w:type="dxa"/>
            <w:tcBorders>
              <w:top w:val="single" w:sz="6" w:space="0" w:color="auto"/>
              <w:left w:val="single" w:sz="6" w:space="0" w:color="auto"/>
              <w:bottom w:val="single" w:sz="6" w:space="0" w:color="auto"/>
              <w:right w:val="single" w:sz="6" w:space="0" w:color="auto"/>
            </w:tcBorders>
          </w:tcPr>
          <w:p w14:paraId="5A5D8D3B" w14:textId="77777777" w:rsidR="00B752E4" w:rsidRPr="00BC23B4" w:rsidRDefault="00B752E4">
            <w:pPr>
              <w:rPr>
                <w:rFonts w:ascii="Arial" w:hAnsi="Arial" w:cs="Arial"/>
                <w:b/>
                <w:bCs/>
              </w:rPr>
            </w:pPr>
            <w:r w:rsidRPr="00BC23B4">
              <w:rPr>
                <w:rFonts w:ascii="Arial" w:hAnsi="Arial" w:cs="Arial"/>
                <w:b/>
                <w:bCs/>
              </w:rPr>
              <w:t>Feature</w:t>
            </w:r>
          </w:p>
        </w:tc>
        <w:tc>
          <w:tcPr>
            <w:tcW w:w="2520" w:type="dxa"/>
            <w:tcBorders>
              <w:top w:val="single" w:sz="6" w:space="0" w:color="auto"/>
              <w:left w:val="single" w:sz="6" w:space="0" w:color="auto"/>
              <w:bottom w:val="single" w:sz="6" w:space="0" w:color="auto"/>
              <w:right w:val="single" w:sz="6" w:space="0" w:color="auto"/>
            </w:tcBorders>
          </w:tcPr>
          <w:p w14:paraId="51FFFA15" w14:textId="77777777" w:rsidR="00B752E4" w:rsidRPr="00BC23B4" w:rsidRDefault="00B752E4">
            <w:pPr>
              <w:rPr>
                <w:rFonts w:ascii="Arial" w:hAnsi="Arial" w:cs="Arial"/>
                <w:b/>
                <w:bCs/>
              </w:rPr>
            </w:pPr>
            <w:r w:rsidRPr="00BC23B4">
              <w:rPr>
                <w:rFonts w:ascii="Arial" w:hAnsi="Arial" w:cs="Arial"/>
                <w:b/>
                <w:bCs/>
              </w:rPr>
              <w:t>ADL11</w:t>
            </w:r>
          </w:p>
        </w:tc>
      </w:tr>
    </w:tbl>
    <w:p w14:paraId="33FC72C4" w14:textId="77777777" w:rsidR="00B752E4" w:rsidRDefault="00B752E4"/>
    <w:p w14:paraId="76CB99BF" w14:textId="77777777" w:rsidR="0053562E" w:rsidRDefault="0053562E" w:rsidP="00BC23B4">
      <w:pPr>
        <w:rPr>
          <w:rFonts w:ascii="Tahoma" w:hAnsi="Tahoma" w:cs="Tahoma"/>
          <w:sz w:val="28"/>
        </w:rPr>
      </w:pPr>
    </w:p>
    <w:p w14:paraId="7BD63EB3" w14:textId="77777777" w:rsidR="0053562E" w:rsidRDefault="0053562E" w:rsidP="0053562E">
      <w:r w:rsidRPr="000C690E">
        <w:t>XML  INPUT:</w:t>
      </w:r>
    </w:p>
    <w:p w14:paraId="65306537" w14:textId="77777777" w:rsidR="0053562E" w:rsidRPr="000C690E" w:rsidRDefault="0053562E" w:rsidP="0053562E"/>
    <w:p w14:paraId="744A8D06" w14:textId="6B2931C4" w:rsidR="0053562E" w:rsidRPr="000C690E" w:rsidRDefault="0053562E" w:rsidP="00A549EC">
      <w:pPr>
        <w:ind w:hanging="240"/>
      </w:pPr>
      <w:r w:rsidRPr="000C690E">
        <w:rPr>
          <w:b/>
          <w:bCs/>
          <w:color w:val="FF0000"/>
        </w:rPr>
        <w:t> </w:t>
      </w:r>
      <w:r w:rsidRPr="000C690E">
        <w:t xml:space="preserve"> </w:t>
      </w:r>
    </w:p>
    <w:p w14:paraId="6B110AA0" w14:textId="77777777" w:rsidR="0053562E" w:rsidRPr="000C690E" w:rsidRDefault="0053562E" w:rsidP="0053562E">
      <w:pPr>
        <w:ind w:hanging="480"/>
      </w:pPr>
      <w:hyperlink r:id="rId1731" w:history="1">
        <w:r w:rsidRPr="000C690E">
          <w:rPr>
            <w:b/>
            <w:bCs/>
            <w:color w:val="FF0000"/>
            <w:u w:val="single"/>
          </w:rPr>
          <w:t>-</w:t>
        </w:r>
      </w:hyperlink>
      <w:r w:rsidRPr="000C690E">
        <w:t xml:space="preserve"> </w:t>
      </w:r>
      <w:r w:rsidRPr="000C690E">
        <w:rPr>
          <w:color w:val="0000FF"/>
        </w:rPr>
        <w:t>&lt;</w:t>
      </w:r>
      <w:r w:rsidRPr="000C690E">
        <w:rPr>
          <w:color w:val="990000"/>
        </w:rPr>
        <w:t>order:LSR_ORD_REQ</w:t>
      </w:r>
      <w:r w:rsidRPr="000C690E">
        <w:rPr>
          <w:color w:val="0000FF"/>
        </w:rPr>
        <w:t>&gt;</w:t>
      </w:r>
    </w:p>
    <w:p w14:paraId="07D18840" w14:textId="77777777" w:rsidR="0053562E" w:rsidRPr="000C690E" w:rsidRDefault="0053562E" w:rsidP="0053562E">
      <w:pPr>
        <w:ind w:hanging="480"/>
      </w:pPr>
      <w:hyperlink r:id="rId1732" w:history="1">
        <w:r w:rsidRPr="000C690E">
          <w:rPr>
            <w:b/>
            <w:bCs/>
            <w:color w:val="FF0000"/>
            <w:u w:val="single"/>
          </w:rPr>
          <w:t>-</w:t>
        </w:r>
      </w:hyperlink>
      <w:r w:rsidRPr="000C690E">
        <w:t xml:space="preserve"> </w:t>
      </w:r>
      <w:r w:rsidRPr="000C690E">
        <w:rPr>
          <w:color w:val="0000FF"/>
        </w:rPr>
        <w:t>&lt;</w:t>
      </w:r>
      <w:r w:rsidRPr="000C690E">
        <w:rPr>
          <w:color w:val="990000"/>
        </w:rPr>
        <w:t>order:HDR</w:t>
      </w:r>
      <w:r w:rsidRPr="000C690E">
        <w:rPr>
          <w:color w:val="0000FF"/>
        </w:rPr>
        <w:t>&gt;</w:t>
      </w:r>
    </w:p>
    <w:p w14:paraId="0C64B6ED"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order:CCNA</w:t>
      </w:r>
      <w:r w:rsidRPr="000C690E">
        <w:rPr>
          <w:color w:val="0000FF"/>
        </w:rPr>
        <w:t>&gt;</w:t>
      </w:r>
      <w:r w:rsidRPr="000C690E">
        <w:rPr>
          <w:b/>
          <w:bCs/>
        </w:rPr>
        <w:t>ZXL</w:t>
      </w:r>
      <w:r w:rsidRPr="000C690E">
        <w:rPr>
          <w:color w:val="0000FF"/>
        </w:rPr>
        <w:t>&lt;/</w:t>
      </w:r>
      <w:r w:rsidRPr="000C690E">
        <w:rPr>
          <w:color w:val="990000"/>
        </w:rPr>
        <w:t>order:CCNA</w:t>
      </w:r>
      <w:r w:rsidRPr="000C690E">
        <w:rPr>
          <w:color w:val="0000FF"/>
        </w:rPr>
        <w:t>&gt;</w:t>
      </w:r>
      <w:r w:rsidRPr="000C690E">
        <w:t xml:space="preserve"> </w:t>
      </w:r>
    </w:p>
    <w:p w14:paraId="0ECA540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order:PON</w:t>
      </w:r>
      <w:r w:rsidRPr="000C690E">
        <w:rPr>
          <w:color w:val="0000FF"/>
        </w:rPr>
        <w:t>&gt;</w:t>
      </w:r>
      <w:r w:rsidRPr="000C690E">
        <w:rPr>
          <w:b/>
          <w:bCs/>
        </w:rPr>
        <w:t>CVTM0M068R31</w:t>
      </w:r>
      <w:r w:rsidRPr="000C690E">
        <w:rPr>
          <w:color w:val="0000FF"/>
        </w:rPr>
        <w:t>&lt;/</w:t>
      </w:r>
      <w:r w:rsidRPr="000C690E">
        <w:rPr>
          <w:color w:val="990000"/>
        </w:rPr>
        <w:t>order:PON</w:t>
      </w:r>
      <w:r w:rsidRPr="000C690E">
        <w:rPr>
          <w:color w:val="0000FF"/>
        </w:rPr>
        <w:t>&gt;</w:t>
      </w:r>
      <w:r w:rsidRPr="000C690E">
        <w:t xml:space="preserve"> </w:t>
      </w:r>
    </w:p>
    <w:p w14:paraId="03055CC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order:VER</w:t>
      </w:r>
      <w:r w:rsidRPr="000C690E">
        <w:rPr>
          <w:color w:val="0000FF"/>
        </w:rPr>
        <w:t>&gt;</w:t>
      </w:r>
      <w:r w:rsidRPr="000C690E">
        <w:rPr>
          <w:b/>
          <w:bCs/>
        </w:rPr>
        <w:t>00</w:t>
      </w:r>
      <w:r w:rsidRPr="000C690E">
        <w:rPr>
          <w:color w:val="0000FF"/>
        </w:rPr>
        <w:t>&lt;/</w:t>
      </w:r>
      <w:r w:rsidRPr="000C690E">
        <w:rPr>
          <w:color w:val="990000"/>
        </w:rPr>
        <w:t>order:VER</w:t>
      </w:r>
      <w:r w:rsidRPr="000C690E">
        <w:rPr>
          <w:color w:val="0000FF"/>
        </w:rPr>
        <w:t>&gt;</w:t>
      </w:r>
      <w:r w:rsidRPr="000C690E">
        <w:t xml:space="preserve"> </w:t>
      </w:r>
    </w:p>
    <w:p w14:paraId="7FC59496"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order:ATN</w:t>
      </w:r>
      <w:r w:rsidRPr="000C690E">
        <w:rPr>
          <w:color w:val="0000FF"/>
        </w:rPr>
        <w:t>&gt;</w:t>
      </w:r>
      <w:r w:rsidRPr="000C690E">
        <w:rPr>
          <w:b/>
          <w:bCs/>
        </w:rPr>
        <w:t>7704710411</w:t>
      </w:r>
      <w:r w:rsidRPr="000C690E">
        <w:rPr>
          <w:color w:val="0000FF"/>
        </w:rPr>
        <w:t>&lt;/</w:t>
      </w:r>
      <w:r w:rsidRPr="000C690E">
        <w:rPr>
          <w:color w:val="990000"/>
        </w:rPr>
        <w:t>order:ATN</w:t>
      </w:r>
      <w:r w:rsidRPr="000C690E">
        <w:rPr>
          <w:color w:val="0000FF"/>
        </w:rPr>
        <w:t>&gt;</w:t>
      </w:r>
      <w:r w:rsidRPr="000C690E">
        <w:t xml:space="preserve"> </w:t>
      </w:r>
    </w:p>
    <w:p w14:paraId="59E22B37"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order:RVER</w:t>
      </w:r>
      <w:r w:rsidRPr="000C690E">
        <w:rPr>
          <w:color w:val="0000FF"/>
        </w:rPr>
        <w:t>&gt;</w:t>
      </w:r>
      <w:r w:rsidRPr="000C690E">
        <w:rPr>
          <w:b/>
          <w:bCs/>
        </w:rPr>
        <w:t>10.05</w:t>
      </w:r>
      <w:r w:rsidRPr="000C690E">
        <w:rPr>
          <w:color w:val="0000FF"/>
        </w:rPr>
        <w:t>&lt;/</w:t>
      </w:r>
      <w:r w:rsidRPr="000C690E">
        <w:rPr>
          <w:color w:val="990000"/>
        </w:rPr>
        <w:t>order:RVER</w:t>
      </w:r>
      <w:r w:rsidRPr="000C690E">
        <w:rPr>
          <w:color w:val="0000FF"/>
        </w:rPr>
        <w:t>&gt;</w:t>
      </w:r>
      <w:r w:rsidRPr="000C690E">
        <w:t xml:space="preserve"> </w:t>
      </w:r>
    </w:p>
    <w:p w14:paraId="54A0BCF6"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order:CC</w:t>
      </w:r>
      <w:r w:rsidRPr="000C690E">
        <w:rPr>
          <w:color w:val="0000FF"/>
        </w:rPr>
        <w:t>&gt;</w:t>
      </w:r>
      <w:r w:rsidRPr="000C690E">
        <w:rPr>
          <w:b/>
          <w:bCs/>
        </w:rPr>
        <w:t>9999</w:t>
      </w:r>
      <w:r w:rsidRPr="000C690E">
        <w:rPr>
          <w:color w:val="0000FF"/>
        </w:rPr>
        <w:t>&lt;/</w:t>
      </w:r>
      <w:r w:rsidRPr="000C690E">
        <w:rPr>
          <w:color w:val="990000"/>
        </w:rPr>
        <w:t>order:CC</w:t>
      </w:r>
      <w:r w:rsidRPr="000C690E">
        <w:rPr>
          <w:color w:val="0000FF"/>
        </w:rPr>
        <w:t>&gt;</w:t>
      </w:r>
      <w:r w:rsidRPr="000C690E">
        <w:t xml:space="preserve"> </w:t>
      </w:r>
    </w:p>
    <w:p w14:paraId="357E1D5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order:STATE</w:t>
      </w:r>
      <w:r w:rsidRPr="000C690E">
        <w:rPr>
          <w:color w:val="0000FF"/>
        </w:rPr>
        <w:t>&gt;</w:t>
      </w:r>
      <w:r w:rsidRPr="000C690E">
        <w:rPr>
          <w:b/>
          <w:bCs/>
        </w:rPr>
        <w:t>GA</w:t>
      </w:r>
      <w:r w:rsidRPr="000C690E">
        <w:rPr>
          <w:color w:val="0000FF"/>
        </w:rPr>
        <w:t>&lt;/</w:t>
      </w:r>
      <w:r w:rsidRPr="000C690E">
        <w:rPr>
          <w:color w:val="990000"/>
        </w:rPr>
        <w:t>order:STATE</w:t>
      </w:r>
      <w:r w:rsidRPr="000C690E">
        <w:rPr>
          <w:color w:val="0000FF"/>
        </w:rPr>
        <w:t>&gt;</w:t>
      </w:r>
      <w:r w:rsidRPr="000C690E">
        <w:t xml:space="preserve"> </w:t>
      </w:r>
    </w:p>
    <w:p w14:paraId="42390CC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order:MSG_TIMESTAMP</w:t>
      </w:r>
      <w:r w:rsidRPr="000C690E">
        <w:rPr>
          <w:color w:val="0000FF"/>
        </w:rPr>
        <w:t>&gt;</w:t>
      </w:r>
      <w:r w:rsidRPr="000C690E">
        <w:rPr>
          <w:b/>
          <w:bCs/>
        </w:rPr>
        <w:t>2009-06-23T08:52:11-05:00</w:t>
      </w:r>
      <w:r w:rsidRPr="000C690E">
        <w:rPr>
          <w:color w:val="0000FF"/>
        </w:rPr>
        <w:t>&lt;/</w:t>
      </w:r>
      <w:r w:rsidRPr="000C690E">
        <w:rPr>
          <w:color w:val="990000"/>
        </w:rPr>
        <w:t>order:MSG_TIMESTAMP</w:t>
      </w:r>
      <w:r w:rsidRPr="000C690E">
        <w:rPr>
          <w:color w:val="0000FF"/>
        </w:rPr>
        <w:t>&gt;</w:t>
      </w:r>
      <w:r w:rsidRPr="000C690E">
        <w:t xml:space="preserve"> </w:t>
      </w:r>
    </w:p>
    <w:p w14:paraId="21AC8E55"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order:DTSENT</w:t>
      </w:r>
      <w:r w:rsidRPr="000C690E">
        <w:rPr>
          <w:color w:val="0000FF"/>
        </w:rPr>
        <w:t>&gt;</w:t>
      </w:r>
      <w:r w:rsidRPr="000C690E">
        <w:rPr>
          <w:b/>
          <w:bCs/>
        </w:rPr>
        <w:t>200906230852AM</w:t>
      </w:r>
      <w:r w:rsidRPr="000C690E">
        <w:rPr>
          <w:color w:val="0000FF"/>
        </w:rPr>
        <w:t>&lt;/</w:t>
      </w:r>
      <w:r w:rsidRPr="000C690E">
        <w:rPr>
          <w:color w:val="990000"/>
        </w:rPr>
        <w:t>order:DTSENT</w:t>
      </w:r>
      <w:r w:rsidRPr="000C690E">
        <w:rPr>
          <w:color w:val="0000FF"/>
        </w:rPr>
        <w:t>&gt;</w:t>
      </w:r>
      <w:r w:rsidRPr="000C690E">
        <w:t xml:space="preserve"> </w:t>
      </w:r>
    </w:p>
    <w:p w14:paraId="73DD0A66"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order:HDR</w:t>
      </w:r>
      <w:r w:rsidRPr="000C690E">
        <w:rPr>
          <w:color w:val="0000FF"/>
        </w:rPr>
        <w:t>&gt;</w:t>
      </w:r>
    </w:p>
    <w:p w14:paraId="01E4DBC0" w14:textId="77777777" w:rsidR="0053562E" w:rsidRPr="000C690E" w:rsidRDefault="0053562E" w:rsidP="0053562E">
      <w:pPr>
        <w:ind w:hanging="480"/>
      </w:pPr>
      <w:hyperlink r:id="rId1733" w:history="1">
        <w:r w:rsidRPr="000C690E">
          <w:rPr>
            <w:b/>
            <w:bCs/>
            <w:color w:val="FF0000"/>
            <w:u w:val="single"/>
          </w:rPr>
          <w:t>-</w:t>
        </w:r>
      </w:hyperlink>
      <w:r w:rsidRPr="000C690E">
        <w:t xml:space="preserve"> </w:t>
      </w:r>
      <w:r w:rsidRPr="000C690E">
        <w:rPr>
          <w:color w:val="0000FF"/>
        </w:rPr>
        <w:t>&lt;</w:t>
      </w:r>
      <w:r w:rsidRPr="000C690E">
        <w:rPr>
          <w:color w:val="990000"/>
        </w:rPr>
        <w:t>order:LSR</w:t>
      </w:r>
      <w:r w:rsidRPr="000C690E">
        <w:rPr>
          <w:color w:val="0000FF"/>
        </w:rPr>
        <w:t>&gt;</w:t>
      </w:r>
    </w:p>
    <w:p w14:paraId="43CF0F6B" w14:textId="77777777" w:rsidR="0053562E" w:rsidRPr="000C690E" w:rsidRDefault="0053562E" w:rsidP="0053562E">
      <w:pPr>
        <w:ind w:hanging="480"/>
      </w:pPr>
      <w:hyperlink r:id="rId1734" w:history="1">
        <w:r w:rsidRPr="000C690E">
          <w:rPr>
            <w:b/>
            <w:bCs/>
            <w:color w:val="FF0000"/>
            <w:u w:val="single"/>
          </w:rPr>
          <w:t>-</w:t>
        </w:r>
      </w:hyperlink>
      <w:r w:rsidRPr="000C690E">
        <w:t xml:space="preserve"> </w:t>
      </w:r>
      <w:r w:rsidRPr="000C690E">
        <w:rPr>
          <w:color w:val="0000FF"/>
        </w:rPr>
        <w:t>&lt;</w:t>
      </w:r>
      <w:r w:rsidRPr="000C690E">
        <w:rPr>
          <w:color w:val="990000"/>
        </w:rPr>
        <w:t>order:LSR_ADMIN</w:t>
      </w:r>
      <w:r w:rsidRPr="000C690E">
        <w:rPr>
          <w:color w:val="0000FF"/>
        </w:rPr>
        <w:t>&gt;</w:t>
      </w:r>
    </w:p>
    <w:p w14:paraId="798F5E53"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order:SC</w:t>
      </w:r>
      <w:r w:rsidRPr="000C690E">
        <w:rPr>
          <w:color w:val="0000FF"/>
        </w:rPr>
        <w:t>&gt;</w:t>
      </w:r>
      <w:r w:rsidRPr="000C690E">
        <w:rPr>
          <w:b/>
          <w:bCs/>
        </w:rPr>
        <w:t>LCSC</w:t>
      </w:r>
      <w:r w:rsidRPr="000C690E">
        <w:rPr>
          <w:color w:val="0000FF"/>
        </w:rPr>
        <w:t>&lt;/</w:t>
      </w:r>
      <w:r w:rsidRPr="000C690E">
        <w:rPr>
          <w:color w:val="990000"/>
        </w:rPr>
        <w:t>order:SC</w:t>
      </w:r>
      <w:r w:rsidRPr="000C690E">
        <w:rPr>
          <w:color w:val="0000FF"/>
        </w:rPr>
        <w:t>&gt;</w:t>
      </w:r>
      <w:r w:rsidRPr="000C690E">
        <w:t xml:space="preserve"> </w:t>
      </w:r>
    </w:p>
    <w:p w14:paraId="0C22A0EC"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order:PROJECT</w:t>
      </w:r>
      <w:r w:rsidRPr="000C690E">
        <w:rPr>
          <w:color w:val="0000FF"/>
        </w:rPr>
        <w:t>&gt;</w:t>
      </w:r>
      <w:r w:rsidRPr="000C690E">
        <w:rPr>
          <w:b/>
          <w:bCs/>
        </w:rPr>
        <w:t>CAVENOBILL</w:t>
      </w:r>
      <w:r w:rsidRPr="000C690E">
        <w:rPr>
          <w:color w:val="0000FF"/>
        </w:rPr>
        <w:t>&lt;/</w:t>
      </w:r>
      <w:r w:rsidRPr="000C690E">
        <w:rPr>
          <w:color w:val="990000"/>
        </w:rPr>
        <w:t>order:PROJECT</w:t>
      </w:r>
      <w:r w:rsidRPr="000C690E">
        <w:rPr>
          <w:color w:val="0000FF"/>
        </w:rPr>
        <w:t>&gt;</w:t>
      </w:r>
      <w:r w:rsidRPr="000C690E">
        <w:t xml:space="preserve"> </w:t>
      </w:r>
    </w:p>
    <w:p w14:paraId="2784407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order:REQTYP</w:t>
      </w:r>
      <w:r w:rsidRPr="000C690E">
        <w:rPr>
          <w:color w:val="0000FF"/>
        </w:rPr>
        <w:t>&gt;</w:t>
      </w:r>
      <w:r w:rsidRPr="000C690E">
        <w:rPr>
          <w:b/>
          <w:bCs/>
        </w:rPr>
        <w:t>MB</w:t>
      </w:r>
      <w:r w:rsidRPr="000C690E">
        <w:rPr>
          <w:color w:val="0000FF"/>
        </w:rPr>
        <w:t>&lt;/</w:t>
      </w:r>
      <w:r w:rsidRPr="000C690E">
        <w:rPr>
          <w:color w:val="990000"/>
        </w:rPr>
        <w:t>order:REQTYP</w:t>
      </w:r>
      <w:r w:rsidRPr="000C690E">
        <w:rPr>
          <w:color w:val="0000FF"/>
        </w:rPr>
        <w:t>&gt;</w:t>
      </w:r>
      <w:r w:rsidRPr="000C690E">
        <w:t xml:space="preserve"> </w:t>
      </w:r>
    </w:p>
    <w:p w14:paraId="17AB1BE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order:ACT</w:t>
      </w:r>
      <w:r w:rsidRPr="000C690E">
        <w:rPr>
          <w:color w:val="0000FF"/>
        </w:rPr>
        <w:t>&gt;</w:t>
      </w:r>
      <w:r w:rsidRPr="000C690E">
        <w:rPr>
          <w:b/>
          <w:bCs/>
        </w:rPr>
        <w:t>V</w:t>
      </w:r>
      <w:r w:rsidRPr="000C690E">
        <w:rPr>
          <w:color w:val="0000FF"/>
        </w:rPr>
        <w:t>&lt;/</w:t>
      </w:r>
      <w:r w:rsidRPr="000C690E">
        <w:rPr>
          <w:color w:val="990000"/>
        </w:rPr>
        <w:t>order:ACT</w:t>
      </w:r>
      <w:r w:rsidRPr="000C690E">
        <w:rPr>
          <w:color w:val="0000FF"/>
        </w:rPr>
        <w:t>&gt;</w:t>
      </w:r>
      <w:r w:rsidRPr="000C690E">
        <w:t xml:space="preserve"> </w:t>
      </w:r>
    </w:p>
    <w:p w14:paraId="1A5A6FF8" w14:textId="77777777" w:rsidR="0053562E" w:rsidRPr="008C51B0" w:rsidRDefault="0053562E" w:rsidP="0053562E">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1A864B06" w14:textId="77777777" w:rsidR="0053562E" w:rsidRPr="000C690E" w:rsidRDefault="0053562E" w:rsidP="0053562E">
      <w:pPr>
        <w:ind w:hanging="480"/>
      </w:pPr>
      <w:hyperlink r:id="rId1735" w:history="1">
        <w:r w:rsidRPr="000C690E">
          <w:rPr>
            <w:b/>
            <w:bCs/>
            <w:color w:val="FF0000"/>
            <w:u w:val="single"/>
          </w:rPr>
          <w:t>-</w:t>
        </w:r>
      </w:hyperlink>
      <w:r w:rsidRPr="000C690E">
        <w:t xml:space="preserve"> </w:t>
      </w:r>
      <w:r w:rsidRPr="000C690E">
        <w:rPr>
          <w:color w:val="0000FF"/>
        </w:rPr>
        <w:t>&lt;</w:t>
      </w:r>
      <w:r w:rsidRPr="000C690E">
        <w:rPr>
          <w:color w:val="990000"/>
        </w:rPr>
        <w:t>order:AUTHORIZATION</w:t>
      </w:r>
      <w:r w:rsidRPr="000C690E">
        <w:rPr>
          <w:color w:val="0000FF"/>
        </w:rPr>
        <w:t>&gt;</w:t>
      </w:r>
    </w:p>
    <w:p w14:paraId="2CF8D50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order:TOS</w:t>
      </w:r>
      <w:r w:rsidRPr="000C690E">
        <w:rPr>
          <w:color w:val="0000FF"/>
        </w:rPr>
        <w:t>&gt;</w:t>
      </w:r>
      <w:r w:rsidRPr="000C690E">
        <w:rPr>
          <w:b/>
          <w:bCs/>
        </w:rPr>
        <w:t>2BM-</w:t>
      </w:r>
      <w:r w:rsidRPr="000C690E">
        <w:rPr>
          <w:color w:val="0000FF"/>
        </w:rPr>
        <w:t>&lt;/</w:t>
      </w:r>
      <w:r w:rsidRPr="000C690E">
        <w:rPr>
          <w:color w:val="990000"/>
        </w:rPr>
        <w:t>order:TOS</w:t>
      </w:r>
      <w:r w:rsidRPr="000C690E">
        <w:rPr>
          <w:color w:val="0000FF"/>
        </w:rPr>
        <w:t>&gt;</w:t>
      </w:r>
      <w:r w:rsidRPr="000C690E">
        <w:t xml:space="preserve"> </w:t>
      </w:r>
    </w:p>
    <w:p w14:paraId="61127CE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order:DDD</w:t>
      </w:r>
      <w:r w:rsidRPr="000C690E">
        <w:rPr>
          <w:color w:val="0000FF"/>
        </w:rPr>
        <w:t>&gt;</w:t>
      </w:r>
      <w:r w:rsidRPr="000C690E">
        <w:rPr>
          <w:b/>
          <w:bCs/>
        </w:rPr>
        <w:t>20091201</w:t>
      </w:r>
      <w:r w:rsidRPr="000C690E">
        <w:rPr>
          <w:color w:val="0000FF"/>
        </w:rPr>
        <w:t>&lt;/</w:t>
      </w:r>
      <w:r w:rsidRPr="000C690E">
        <w:rPr>
          <w:color w:val="990000"/>
        </w:rPr>
        <w:t>order:DDD</w:t>
      </w:r>
      <w:r w:rsidRPr="000C690E">
        <w:rPr>
          <w:color w:val="0000FF"/>
        </w:rPr>
        <w:t>&gt;</w:t>
      </w:r>
      <w:r w:rsidRPr="000C690E">
        <w:t xml:space="preserve"> </w:t>
      </w:r>
    </w:p>
    <w:p w14:paraId="1D4ED60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order:PORTTYP</w:t>
      </w:r>
      <w:r w:rsidRPr="000C690E">
        <w:rPr>
          <w:color w:val="0000FF"/>
        </w:rPr>
        <w:t>&gt;</w:t>
      </w:r>
      <w:r w:rsidRPr="000C690E">
        <w:rPr>
          <w:b/>
          <w:bCs/>
        </w:rPr>
        <w:t>L</w:t>
      </w:r>
      <w:r w:rsidRPr="000C690E">
        <w:rPr>
          <w:color w:val="0000FF"/>
        </w:rPr>
        <w:t>&lt;/</w:t>
      </w:r>
      <w:r w:rsidRPr="000C690E">
        <w:rPr>
          <w:color w:val="990000"/>
        </w:rPr>
        <w:t>order:PORTTYP</w:t>
      </w:r>
      <w:r w:rsidRPr="000C690E">
        <w:rPr>
          <w:color w:val="0000FF"/>
        </w:rPr>
        <w:t>&gt;</w:t>
      </w:r>
      <w:r w:rsidRPr="000C690E">
        <w:t xml:space="preserve"> </w:t>
      </w:r>
    </w:p>
    <w:p w14:paraId="7475AD25"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order:AUTHORIZATION</w:t>
      </w:r>
      <w:r w:rsidRPr="000C690E">
        <w:rPr>
          <w:color w:val="0000FF"/>
        </w:rPr>
        <w:t>&gt;</w:t>
      </w:r>
    </w:p>
    <w:p w14:paraId="61806624"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order:LSR_ADMIN</w:t>
      </w:r>
      <w:r w:rsidRPr="000C690E">
        <w:rPr>
          <w:color w:val="0000FF"/>
        </w:rPr>
        <w:t>&gt;</w:t>
      </w:r>
    </w:p>
    <w:p w14:paraId="15DB5D1B" w14:textId="77777777" w:rsidR="0053562E" w:rsidRPr="000C690E" w:rsidRDefault="0053562E" w:rsidP="0053562E">
      <w:pPr>
        <w:ind w:hanging="480"/>
      </w:pPr>
      <w:hyperlink r:id="rId1736" w:history="1">
        <w:r w:rsidRPr="000C690E">
          <w:rPr>
            <w:b/>
            <w:bCs/>
            <w:color w:val="FF0000"/>
            <w:u w:val="single"/>
          </w:rPr>
          <w:t>-</w:t>
        </w:r>
      </w:hyperlink>
      <w:r w:rsidRPr="000C690E">
        <w:t xml:space="preserve"> </w:t>
      </w:r>
      <w:r w:rsidRPr="000C690E">
        <w:rPr>
          <w:color w:val="0000FF"/>
        </w:rPr>
        <w:t>&lt;</w:t>
      </w:r>
      <w:r w:rsidRPr="000C690E">
        <w:rPr>
          <w:color w:val="990000"/>
        </w:rPr>
        <w:t>order:LSR_BILL</w:t>
      </w:r>
      <w:r w:rsidRPr="000C690E">
        <w:rPr>
          <w:color w:val="0000FF"/>
        </w:rPr>
        <w:t>&gt;</w:t>
      </w:r>
    </w:p>
    <w:p w14:paraId="1B8F891C"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order:BAN1</w:t>
      </w:r>
      <w:r w:rsidRPr="000C690E">
        <w:rPr>
          <w:color w:val="0000FF"/>
        </w:rPr>
        <w:t>&gt;</w:t>
      </w:r>
      <w:r w:rsidRPr="000C690E">
        <w:rPr>
          <w:b/>
          <w:bCs/>
        </w:rPr>
        <w:t>770Q886621621</w:t>
      </w:r>
      <w:r w:rsidRPr="000C690E">
        <w:rPr>
          <w:color w:val="0000FF"/>
        </w:rPr>
        <w:t>&lt;/</w:t>
      </w:r>
      <w:r w:rsidRPr="000C690E">
        <w:rPr>
          <w:color w:val="990000"/>
        </w:rPr>
        <w:t>order:BAN1</w:t>
      </w:r>
      <w:r w:rsidRPr="000C690E">
        <w:rPr>
          <w:color w:val="0000FF"/>
        </w:rPr>
        <w:t>&gt;</w:t>
      </w:r>
      <w:r w:rsidRPr="000C690E">
        <w:t xml:space="preserve"> </w:t>
      </w:r>
    </w:p>
    <w:p w14:paraId="6C8BC8C4"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order:LSR_BILL</w:t>
      </w:r>
      <w:r w:rsidRPr="000C690E">
        <w:rPr>
          <w:color w:val="0000FF"/>
        </w:rPr>
        <w:t>&gt;</w:t>
      </w:r>
    </w:p>
    <w:p w14:paraId="49A1FFFD" w14:textId="77777777" w:rsidR="0053562E" w:rsidRPr="000C690E" w:rsidRDefault="0053562E" w:rsidP="0053562E">
      <w:pPr>
        <w:ind w:hanging="480"/>
      </w:pPr>
      <w:hyperlink r:id="rId1737" w:history="1">
        <w:r w:rsidRPr="000C690E">
          <w:rPr>
            <w:b/>
            <w:bCs/>
            <w:color w:val="FF0000"/>
            <w:u w:val="single"/>
          </w:rPr>
          <w:t>-</w:t>
        </w:r>
      </w:hyperlink>
      <w:r w:rsidRPr="000C690E">
        <w:t xml:space="preserve"> </w:t>
      </w:r>
      <w:r w:rsidRPr="000C690E">
        <w:rPr>
          <w:color w:val="0000FF"/>
        </w:rPr>
        <w:t>&lt;</w:t>
      </w:r>
      <w:r w:rsidRPr="000C690E">
        <w:rPr>
          <w:color w:val="990000"/>
        </w:rPr>
        <w:t>order:CONTACT</w:t>
      </w:r>
      <w:r w:rsidRPr="000C690E">
        <w:rPr>
          <w:color w:val="0000FF"/>
        </w:rPr>
        <w:t>&gt;</w:t>
      </w:r>
    </w:p>
    <w:p w14:paraId="66E65F4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order:INIT</w:t>
      </w:r>
      <w:r w:rsidRPr="000C690E">
        <w:rPr>
          <w:color w:val="0000FF"/>
        </w:rPr>
        <w:t>&gt;</w:t>
      </w:r>
      <w:r w:rsidRPr="000C690E">
        <w:rPr>
          <w:b/>
          <w:bCs/>
        </w:rPr>
        <w:t>Bojangles</w:t>
      </w:r>
      <w:r w:rsidRPr="000C690E">
        <w:rPr>
          <w:color w:val="0000FF"/>
        </w:rPr>
        <w:t>&lt;/</w:t>
      </w:r>
      <w:r w:rsidRPr="000C690E">
        <w:rPr>
          <w:color w:val="990000"/>
        </w:rPr>
        <w:t>order:INIT</w:t>
      </w:r>
      <w:r w:rsidRPr="000C690E">
        <w:rPr>
          <w:color w:val="0000FF"/>
        </w:rPr>
        <w:t>&gt;</w:t>
      </w:r>
      <w:r w:rsidRPr="000C690E">
        <w:t xml:space="preserve"> </w:t>
      </w:r>
    </w:p>
    <w:p w14:paraId="2EE1325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order:INIT_TEL_NO</w:t>
      </w:r>
      <w:r w:rsidRPr="000C690E">
        <w:rPr>
          <w:color w:val="0000FF"/>
        </w:rPr>
        <w:t>&gt;</w:t>
      </w:r>
      <w:r w:rsidRPr="000C690E">
        <w:rPr>
          <w:b/>
          <w:bCs/>
        </w:rPr>
        <w:t>8884448888</w:t>
      </w:r>
      <w:r w:rsidRPr="000C690E">
        <w:rPr>
          <w:color w:val="0000FF"/>
        </w:rPr>
        <w:t>&lt;/</w:t>
      </w:r>
      <w:r w:rsidRPr="000C690E">
        <w:rPr>
          <w:color w:val="990000"/>
        </w:rPr>
        <w:t>order:INIT_TEL_NO</w:t>
      </w:r>
      <w:r w:rsidRPr="000C690E">
        <w:rPr>
          <w:color w:val="0000FF"/>
        </w:rPr>
        <w:t>&gt;</w:t>
      </w:r>
      <w:r w:rsidRPr="000C690E">
        <w:t xml:space="preserve"> </w:t>
      </w:r>
    </w:p>
    <w:p w14:paraId="10559C90"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order:INIT_FAX_NO</w:t>
      </w:r>
      <w:r w:rsidRPr="000C690E">
        <w:rPr>
          <w:color w:val="0000FF"/>
        </w:rPr>
        <w:t>&gt;</w:t>
      </w:r>
      <w:r w:rsidRPr="000C690E">
        <w:rPr>
          <w:b/>
          <w:bCs/>
        </w:rPr>
        <w:t>4448884444</w:t>
      </w:r>
      <w:r w:rsidRPr="000C690E">
        <w:rPr>
          <w:color w:val="0000FF"/>
        </w:rPr>
        <w:t>&lt;/</w:t>
      </w:r>
      <w:r w:rsidRPr="000C690E">
        <w:rPr>
          <w:color w:val="990000"/>
        </w:rPr>
        <w:t>order:INIT_FAX_NO</w:t>
      </w:r>
      <w:r w:rsidRPr="000C690E">
        <w:rPr>
          <w:color w:val="0000FF"/>
        </w:rPr>
        <w:t>&gt;</w:t>
      </w:r>
      <w:r w:rsidRPr="000C690E">
        <w:t xml:space="preserve"> </w:t>
      </w:r>
    </w:p>
    <w:p w14:paraId="3F63E913" w14:textId="77777777" w:rsidR="0053562E" w:rsidRPr="008C51B0" w:rsidRDefault="0053562E" w:rsidP="0053562E">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Petunia</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76F1508C"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5550005555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22ABF21D" w14:textId="77777777" w:rsidR="0053562E" w:rsidRPr="000C690E" w:rsidRDefault="0053562E" w:rsidP="0053562E">
      <w:pPr>
        <w:ind w:hanging="240"/>
      </w:pPr>
      <w:r w:rsidRPr="008C51B0">
        <w:rPr>
          <w:b/>
          <w:bCs/>
          <w:color w:val="FF0000"/>
          <w:lang w:val="es-ES"/>
        </w:rPr>
        <w:t> </w:t>
      </w:r>
      <w:r w:rsidRPr="008C51B0">
        <w:rPr>
          <w:lang w:val="es-ES"/>
        </w:rPr>
        <w:t xml:space="preserve"> </w:t>
      </w:r>
      <w:r w:rsidRPr="000C690E">
        <w:rPr>
          <w:color w:val="0000FF"/>
        </w:rPr>
        <w:t>&lt;/</w:t>
      </w:r>
      <w:r w:rsidRPr="000C690E">
        <w:rPr>
          <w:color w:val="990000"/>
        </w:rPr>
        <w:t>order:CONTACT</w:t>
      </w:r>
      <w:r w:rsidRPr="000C690E">
        <w:rPr>
          <w:color w:val="0000FF"/>
        </w:rPr>
        <w:t>&gt;</w:t>
      </w:r>
    </w:p>
    <w:p w14:paraId="397401B3"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order:LSR</w:t>
      </w:r>
      <w:r w:rsidRPr="000C690E">
        <w:rPr>
          <w:color w:val="0000FF"/>
        </w:rPr>
        <w:t>&gt;</w:t>
      </w:r>
    </w:p>
    <w:p w14:paraId="32720E97" w14:textId="77777777" w:rsidR="0053562E" w:rsidRPr="000C690E" w:rsidRDefault="0053562E" w:rsidP="0053562E">
      <w:pPr>
        <w:ind w:hanging="480"/>
      </w:pPr>
      <w:hyperlink r:id="rId1738" w:history="1">
        <w:r w:rsidRPr="000C690E">
          <w:rPr>
            <w:b/>
            <w:bCs/>
            <w:color w:val="FF0000"/>
            <w:u w:val="single"/>
          </w:rPr>
          <w:t>-</w:t>
        </w:r>
      </w:hyperlink>
      <w:r w:rsidRPr="000C690E">
        <w:t xml:space="preserve"> </w:t>
      </w:r>
      <w:r w:rsidRPr="000C690E">
        <w:rPr>
          <w:color w:val="0000FF"/>
        </w:rPr>
        <w:t>&lt;</w:t>
      </w:r>
      <w:r w:rsidRPr="000C690E">
        <w:rPr>
          <w:color w:val="990000"/>
        </w:rPr>
        <w:t>order:EU</w:t>
      </w:r>
      <w:r w:rsidRPr="000C690E">
        <w:rPr>
          <w:color w:val="0000FF"/>
        </w:rPr>
        <w:t>&gt;</w:t>
      </w:r>
    </w:p>
    <w:p w14:paraId="5CA6732C" w14:textId="77777777" w:rsidR="0053562E" w:rsidRPr="000C690E" w:rsidRDefault="0053562E" w:rsidP="0053562E">
      <w:pPr>
        <w:ind w:hanging="480"/>
      </w:pPr>
      <w:hyperlink r:id="rId1739" w:history="1">
        <w:r w:rsidRPr="000C690E">
          <w:rPr>
            <w:b/>
            <w:bCs/>
            <w:color w:val="FF0000"/>
            <w:u w:val="single"/>
          </w:rPr>
          <w:t>-</w:t>
        </w:r>
      </w:hyperlink>
      <w:r w:rsidRPr="000C690E">
        <w:t xml:space="preserve"> </w:t>
      </w:r>
      <w:r w:rsidRPr="000C690E">
        <w:rPr>
          <w:color w:val="0000FF"/>
        </w:rPr>
        <w:t>&lt;</w:t>
      </w:r>
      <w:r w:rsidRPr="000C690E">
        <w:rPr>
          <w:color w:val="990000"/>
        </w:rPr>
        <w:t>order:EU_BILL</w:t>
      </w:r>
      <w:r w:rsidRPr="000C690E">
        <w:rPr>
          <w:color w:val="0000FF"/>
        </w:rPr>
        <w:t>&gt;</w:t>
      </w:r>
    </w:p>
    <w:p w14:paraId="789D414A"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order:EATN</w:t>
      </w:r>
      <w:r w:rsidRPr="000C690E">
        <w:rPr>
          <w:color w:val="0000FF"/>
        </w:rPr>
        <w:t>&gt;</w:t>
      </w:r>
      <w:r w:rsidRPr="000C690E">
        <w:rPr>
          <w:b/>
          <w:bCs/>
        </w:rPr>
        <w:t>7704710411</w:t>
      </w:r>
      <w:r w:rsidRPr="000C690E">
        <w:rPr>
          <w:color w:val="0000FF"/>
        </w:rPr>
        <w:t>&lt;/</w:t>
      </w:r>
      <w:r w:rsidRPr="000C690E">
        <w:rPr>
          <w:color w:val="990000"/>
        </w:rPr>
        <w:t>order:EATN</w:t>
      </w:r>
      <w:r w:rsidRPr="000C690E">
        <w:rPr>
          <w:color w:val="0000FF"/>
        </w:rPr>
        <w:t>&gt;</w:t>
      </w:r>
      <w:r w:rsidRPr="000C690E">
        <w:t xml:space="preserve"> </w:t>
      </w:r>
    </w:p>
    <w:p w14:paraId="43DE99B6"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order:EU_BILL</w:t>
      </w:r>
      <w:r w:rsidRPr="000C690E">
        <w:rPr>
          <w:color w:val="0000FF"/>
        </w:rPr>
        <w:t>&gt;</w:t>
      </w:r>
    </w:p>
    <w:p w14:paraId="4DBBAF43" w14:textId="77777777" w:rsidR="0053562E" w:rsidRPr="000C690E" w:rsidRDefault="0053562E" w:rsidP="0053562E">
      <w:pPr>
        <w:ind w:hanging="480"/>
      </w:pPr>
      <w:hyperlink r:id="rId1740" w:history="1">
        <w:r w:rsidRPr="000C690E">
          <w:rPr>
            <w:b/>
            <w:bCs/>
            <w:color w:val="FF0000"/>
            <w:u w:val="single"/>
          </w:rPr>
          <w:t>-</w:t>
        </w:r>
      </w:hyperlink>
      <w:r w:rsidRPr="000C690E">
        <w:t xml:space="preserve"> </w:t>
      </w:r>
      <w:r w:rsidRPr="000C690E">
        <w:rPr>
          <w:color w:val="0000FF"/>
        </w:rPr>
        <w:t>&lt;</w:t>
      </w:r>
      <w:r w:rsidRPr="000C690E">
        <w:rPr>
          <w:color w:val="990000"/>
        </w:rPr>
        <w:t>order:LOC_ACCESS</w:t>
      </w:r>
      <w:r w:rsidRPr="000C690E">
        <w:rPr>
          <w:color w:val="0000FF"/>
        </w:rPr>
        <w:t>&gt;</w:t>
      </w:r>
    </w:p>
    <w:p w14:paraId="343F7681" w14:textId="77777777" w:rsidR="0053562E" w:rsidRPr="000C690E" w:rsidRDefault="0053562E" w:rsidP="0053562E">
      <w:pPr>
        <w:ind w:hanging="480"/>
      </w:pPr>
      <w:hyperlink r:id="rId1741" w:history="1">
        <w:r w:rsidRPr="000C690E">
          <w:rPr>
            <w:b/>
            <w:bCs/>
            <w:color w:val="FF0000"/>
            <w:u w:val="single"/>
          </w:rPr>
          <w:t>-</w:t>
        </w:r>
      </w:hyperlink>
      <w:r w:rsidRPr="000C690E">
        <w:t xml:space="preserve"> </w:t>
      </w:r>
      <w:r w:rsidRPr="000C690E">
        <w:rPr>
          <w:color w:val="0000FF"/>
        </w:rPr>
        <w:t>&lt;</w:t>
      </w:r>
      <w:r w:rsidRPr="000C690E">
        <w:rPr>
          <w:color w:val="990000"/>
        </w:rPr>
        <w:t>order:LOC_ACCESS_HEADER_INFO</w:t>
      </w:r>
      <w:r w:rsidRPr="000C690E">
        <w:rPr>
          <w:color w:val="0000FF"/>
        </w:rPr>
        <w:t>&gt;</w:t>
      </w:r>
    </w:p>
    <w:p w14:paraId="01B2128D"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order:NAME</w:t>
      </w:r>
      <w:r w:rsidRPr="000C690E">
        <w:rPr>
          <w:color w:val="0000FF"/>
        </w:rPr>
        <w:t>&gt;</w:t>
      </w:r>
      <w:r w:rsidRPr="000C690E">
        <w:rPr>
          <w:b/>
          <w:bCs/>
        </w:rPr>
        <w:t>Kris Kringle</w:t>
      </w:r>
      <w:r w:rsidRPr="000C690E">
        <w:rPr>
          <w:color w:val="0000FF"/>
        </w:rPr>
        <w:t>&lt;/</w:t>
      </w:r>
      <w:r w:rsidRPr="000C690E">
        <w:rPr>
          <w:color w:val="990000"/>
        </w:rPr>
        <w:t>order:NAME</w:t>
      </w:r>
      <w:r w:rsidRPr="000C690E">
        <w:rPr>
          <w:color w:val="0000FF"/>
        </w:rPr>
        <w:t>&gt;</w:t>
      </w:r>
      <w:r w:rsidRPr="000C690E">
        <w:t xml:space="preserve"> </w:t>
      </w:r>
    </w:p>
    <w:p w14:paraId="277E5CFA" w14:textId="77777777" w:rsidR="0053562E" w:rsidRPr="000C690E" w:rsidRDefault="0053562E" w:rsidP="0053562E">
      <w:pPr>
        <w:ind w:hanging="480"/>
      </w:pPr>
      <w:hyperlink r:id="rId1742" w:history="1">
        <w:r w:rsidRPr="000C690E">
          <w:rPr>
            <w:b/>
            <w:bCs/>
            <w:color w:val="FF0000"/>
            <w:u w:val="single"/>
          </w:rPr>
          <w:t>-</w:t>
        </w:r>
      </w:hyperlink>
      <w:r w:rsidRPr="000C690E">
        <w:t xml:space="preserve"> </w:t>
      </w:r>
      <w:r w:rsidRPr="000C690E">
        <w:rPr>
          <w:color w:val="0000FF"/>
        </w:rPr>
        <w:t>&lt;</w:t>
      </w:r>
      <w:r w:rsidRPr="000C690E">
        <w:rPr>
          <w:color w:val="990000"/>
        </w:rPr>
        <w:t>order:LOC_ACCESS_INFO</w:t>
      </w:r>
      <w:r w:rsidRPr="000C690E">
        <w:rPr>
          <w:color w:val="0000FF"/>
        </w:rPr>
        <w:t>&gt;</w:t>
      </w:r>
    </w:p>
    <w:p w14:paraId="35C1ADAD"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order:ELT</w:t>
      </w:r>
      <w:r w:rsidRPr="000C690E">
        <w:rPr>
          <w:color w:val="0000FF"/>
        </w:rPr>
        <w:t>&gt;</w:t>
      </w:r>
      <w:r w:rsidRPr="000C690E">
        <w:rPr>
          <w:b/>
          <w:bCs/>
        </w:rPr>
        <w:t>a</w:t>
      </w:r>
      <w:r w:rsidRPr="000C690E">
        <w:rPr>
          <w:color w:val="0000FF"/>
        </w:rPr>
        <w:t>&lt;/</w:t>
      </w:r>
      <w:r w:rsidRPr="000C690E">
        <w:rPr>
          <w:color w:val="990000"/>
        </w:rPr>
        <w:t>order:ELT</w:t>
      </w:r>
      <w:r w:rsidRPr="000C690E">
        <w:rPr>
          <w:color w:val="0000FF"/>
        </w:rPr>
        <w:t>&gt;</w:t>
      </w:r>
      <w:r w:rsidRPr="000C690E">
        <w:t xml:space="preserve"> </w:t>
      </w:r>
    </w:p>
    <w:p w14:paraId="6230A1EF"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order:LOC_ACCESS_INFO</w:t>
      </w:r>
      <w:r w:rsidRPr="000C690E">
        <w:rPr>
          <w:color w:val="0000FF"/>
        </w:rPr>
        <w:t>&gt;</w:t>
      </w:r>
    </w:p>
    <w:p w14:paraId="7EC130BA"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order:LOC_ACCESS_HEADER_INFO</w:t>
      </w:r>
      <w:r w:rsidRPr="000C690E">
        <w:rPr>
          <w:color w:val="0000FF"/>
        </w:rPr>
        <w:t>&gt;</w:t>
      </w:r>
    </w:p>
    <w:p w14:paraId="547746C8"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order:LOC_ACCESS</w:t>
      </w:r>
      <w:r w:rsidRPr="000C690E">
        <w:rPr>
          <w:color w:val="0000FF"/>
        </w:rPr>
        <w:t>&gt;</w:t>
      </w:r>
    </w:p>
    <w:p w14:paraId="7EE34031"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order:EU</w:t>
      </w:r>
      <w:r w:rsidRPr="000C690E">
        <w:rPr>
          <w:color w:val="0000FF"/>
        </w:rPr>
        <w:t>&gt;</w:t>
      </w:r>
    </w:p>
    <w:p w14:paraId="6F229A53" w14:textId="77777777" w:rsidR="0053562E" w:rsidRPr="000C690E" w:rsidRDefault="0053562E" w:rsidP="0053562E">
      <w:pPr>
        <w:ind w:hanging="480"/>
      </w:pPr>
      <w:hyperlink r:id="rId1743" w:history="1">
        <w:r w:rsidRPr="000C690E">
          <w:rPr>
            <w:b/>
            <w:bCs/>
            <w:color w:val="FF0000"/>
            <w:u w:val="single"/>
          </w:rPr>
          <w:t>-</w:t>
        </w:r>
      </w:hyperlink>
      <w:r w:rsidRPr="000C690E">
        <w:t xml:space="preserve"> </w:t>
      </w:r>
      <w:r w:rsidRPr="000C690E">
        <w:rPr>
          <w:color w:val="0000FF"/>
        </w:rPr>
        <w:t>&lt;</w:t>
      </w:r>
      <w:r w:rsidRPr="000C690E">
        <w:rPr>
          <w:color w:val="990000"/>
        </w:rPr>
        <w:t>order:PS</w:t>
      </w:r>
      <w:r w:rsidRPr="000C690E">
        <w:rPr>
          <w:color w:val="0000FF"/>
        </w:rPr>
        <w:t>&gt;</w:t>
      </w:r>
    </w:p>
    <w:p w14:paraId="1D874C2E" w14:textId="77777777" w:rsidR="0053562E" w:rsidRPr="000C690E" w:rsidRDefault="0053562E" w:rsidP="0053562E">
      <w:pPr>
        <w:ind w:hanging="480"/>
      </w:pPr>
      <w:hyperlink r:id="rId1744" w:history="1">
        <w:r w:rsidRPr="000C690E">
          <w:rPr>
            <w:b/>
            <w:bCs/>
            <w:color w:val="FF0000"/>
            <w:u w:val="single"/>
          </w:rPr>
          <w:t>-</w:t>
        </w:r>
      </w:hyperlink>
      <w:r w:rsidRPr="000C690E">
        <w:t xml:space="preserve"> </w:t>
      </w:r>
      <w:r w:rsidRPr="000C690E">
        <w:rPr>
          <w:color w:val="0000FF"/>
        </w:rPr>
        <w:t>&lt;</w:t>
      </w:r>
      <w:r w:rsidRPr="000C690E">
        <w:rPr>
          <w:color w:val="990000"/>
        </w:rPr>
        <w:t>order:PS_ADMIN</w:t>
      </w:r>
      <w:r w:rsidRPr="000C690E">
        <w:rPr>
          <w:color w:val="0000FF"/>
        </w:rPr>
        <w:t>&gt;</w:t>
      </w:r>
    </w:p>
    <w:p w14:paraId="6A823515"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order:PQTY</w:t>
      </w:r>
      <w:r w:rsidRPr="000C690E">
        <w:rPr>
          <w:color w:val="0000FF"/>
        </w:rPr>
        <w:t>&gt;</w:t>
      </w:r>
      <w:r w:rsidRPr="000C690E">
        <w:rPr>
          <w:b/>
          <w:bCs/>
        </w:rPr>
        <w:t>001</w:t>
      </w:r>
      <w:r w:rsidRPr="000C690E">
        <w:rPr>
          <w:color w:val="0000FF"/>
        </w:rPr>
        <w:t>&lt;/</w:t>
      </w:r>
      <w:r w:rsidRPr="000C690E">
        <w:rPr>
          <w:color w:val="990000"/>
        </w:rPr>
        <w:t>order:PQTY</w:t>
      </w:r>
      <w:r w:rsidRPr="000C690E">
        <w:rPr>
          <w:color w:val="0000FF"/>
        </w:rPr>
        <w:t>&gt;</w:t>
      </w:r>
      <w:r w:rsidRPr="000C690E">
        <w:t xml:space="preserve"> </w:t>
      </w:r>
    </w:p>
    <w:p w14:paraId="203B658F"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order:PS_ADMIN</w:t>
      </w:r>
      <w:r w:rsidRPr="000C690E">
        <w:rPr>
          <w:color w:val="0000FF"/>
        </w:rPr>
        <w:t>&gt;</w:t>
      </w:r>
    </w:p>
    <w:p w14:paraId="21B3ED40" w14:textId="77777777" w:rsidR="0053562E" w:rsidRPr="000C690E" w:rsidRDefault="0053562E" w:rsidP="0053562E">
      <w:pPr>
        <w:ind w:hanging="480"/>
      </w:pPr>
      <w:hyperlink r:id="rId1745" w:history="1">
        <w:r w:rsidRPr="000C690E">
          <w:rPr>
            <w:b/>
            <w:bCs/>
            <w:color w:val="FF0000"/>
            <w:u w:val="single"/>
          </w:rPr>
          <w:t>-</w:t>
        </w:r>
      </w:hyperlink>
      <w:r w:rsidRPr="000C690E">
        <w:t xml:space="preserve"> </w:t>
      </w:r>
      <w:r w:rsidRPr="000C690E">
        <w:rPr>
          <w:color w:val="0000FF"/>
        </w:rPr>
        <w:t>&lt;</w:t>
      </w:r>
      <w:r w:rsidRPr="000C690E">
        <w:rPr>
          <w:color w:val="990000"/>
        </w:rPr>
        <w:t>order:PS_SVC_DET</w:t>
      </w:r>
      <w:r w:rsidRPr="000C690E">
        <w:rPr>
          <w:color w:val="0000FF"/>
        </w:rPr>
        <w:t>&gt;</w:t>
      </w:r>
    </w:p>
    <w:p w14:paraId="0EA182F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order:TNS</w:t>
      </w:r>
      <w:r w:rsidRPr="000C690E">
        <w:rPr>
          <w:color w:val="0000FF"/>
        </w:rPr>
        <w:t>&gt;</w:t>
      </w:r>
      <w:r w:rsidRPr="000C690E">
        <w:rPr>
          <w:b/>
          <w:bCs/>
        </w:rPr>
        <w:t>7704710411</w:t>
      </w:r>
      <w:r w:rsidRPr="000C690E">
        <w:rPr>
          <w:color w:val="0000FF"/>
        </w:rPr>
        <w:t>&lt;/</w:t>
      </w:r>
      <w:r w:rsidRPr="000C690E">
        <w:rPr>
          <w:color w:val="990000"/>
        </w:rPr>
        <w:t>order:TNS</w:t>
      </w:r>
      <w:r w:rsidRPr="000C690E">
        <w:rPr>
          <w:color w:val="0000FF"/>
        </w:rPr>
        <w:t>&gt;</w:t>
      </w:r>
      <w:r w:rsidRPr="000C690E">
        <w:t xml:space="preserve"> </w:t>
      </w:r>
    </w:p>
    <w:p w14:paraId="652A5250" w14:textId="77777777" w:rsidR="0053562E" w:rsidRPr="000C690E" w:rsidRDefault="0053562E" w:rsidP="0053562E">
      <w:pPr>
        <w:ind w:hanging="480"/>
      </w:pPr>
      <w:hyperlink r:id="rId1746" w:history="1">
        <w:r w:rsidRPr="000C690E">
          <w:rPr>
            <w:b/>
            <w:bCs/>
            <w:color w:val="FF0000"/>
            <w:u w:val="single"/>
          </w:rPr>
          <w:t>-</w:t>
        </w:r>
      </w:hyperlink>
      <w:r w:rsidRPr="000C690E">
        <w:t xml:space="preserve"> </w:t>
      </w:r>
      <w:r w:rsidRPr="000C690E">
        <w:rPr>
          <w:color w:val="0000FF"/>
        </w:rPr>
        <w:t>&lt;</w:t>
      </w:r>
      <w:r w:rsidRPr="000C690E">
        <w:rPr>
          <w:color w:val="990000"/>
        </w:rPr>
        <w:t>order:SVC_DET_GRP</w:t>
      </w:r>
      <w:r w:rsidRPr="000C690E">
        <w:rPr>
          <w:color w:val="0000FF"/>
        </w:rPr>
        <w:t>&gt;</w:t>
      </w:r>
    </w:p>
    <w:p w14:paraId="23A4A852"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order:LNUM</w:t>
      </w:r>
      <w:r w:rsidRPr="000C690E">
        <w:rPr>
          <w:color w:val="0000FF"/>
        </w:rPr>
        <w:t>&gt;</w:t>
      </w:r>
      <w:r w:rsidRPr="000C690E">
        <w:rPr>
          <w:b/>
          <w:bCs/>
        </w:rPr>
        <w:t>00001</w:t>
      </w:r>
      <w:r w:rsidRPr="000C690E">
        <w:rPr>
          <w:color w:val="0000FF"/>
        </w:rPr>
        <w:t>&lt;/</w:t>
      </w:r>
      <w:r w:rsidRPr="000C690E">
        <w:rPr>
          <w:color w:val="990000"/>
        </w:rPr>
        <w:t>order:LNUM</w:t>
      </w:r>
      <w:r w:rsidRPr="000C690E">
        <w:rPr>
          <w:color w:val="0000FF"/>
        </w:rPr>
        <w:t>&gt;</w:t>
      </w:r>
      <w:r w:rsidRPr="000C690E">
        <w:t xml:space="preserve"> </w:t>
      </w:r>
    </w:p>
    <w:p w14:paraId="7EDA22C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order:LNA</w:t>
      </w:r>
      <w:r w:rsidRPr="000C690E">
        <w:rPr>
          <w:color w:val="0000FF"/>
        </w:rPr>
        <w:t>&gt;</w:t>
      </w:r>
      <w:r w:rsidRPr="000C690E">
        <w:rPr>
          <w:b/>
          <w:bCs/>
        </w:rPr>
        <w:t>G</w:t>
      </w:r>
      <w:r w:rsidRPr="000C690E">
        <w:rPr>
          <w:color w:val="0000FF"/>
        </w:rPr>
        <w:t>&lt;/</w:t>
      </w:r>
      <w:r w:rsidRPr="000C690E">
        <w:rPr>
          <w:color w:val="990000"/>
        </w:rPr>
        <w:t>order:LNA</w:t>
      </w:r>
      <w:r w:rsidRPr="000C690E">
        <w:rPr>
          <w:color w:val="0000FF"/>
        </w:rPr>
        <w:t>&gt;</w:t>
      </w:r>
      <w:r w:rsidRPr="000C690E">
        <w:t xml:space="preserve"> </w:t>
      </w:r>
    </w:p>
    <w:p w14:paraId="1175606C"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order:SVC_DET_GRP</w:t>
      </w:r>
      <w:r w:rsidRPr="000C690E">
        <w:rPr>
          <w:color w:val="0000FF"/>
        </w:rPr>
        <w:t>&gt;</w:t>
      </w:r>
    </w:p>
    <w:p w14:paraId="5F00DC2F" w14:textId="77777777" w:rsidR="0053562E" w:rsidRPr="000C690E" w:rsidRDefault="0053562E" w:rsidP="0053562E">
      <w:pPr>
        <w:ind w:hanging="480"/>
      </w:pPr>
      <w:hyperlink r:id="rId1747" w:history="1">
        <w:r w:rsidRPr="000C690E">
          <w:rPr>
            <w:b/>
            <w:bCs/>
            <w:color w:val="FF0000"/>
            <w:u w:val="single"/>
          </w:rPr>
          <w:t>-</w:t>
        </w:r>
      </w:hyperlink>
      <w:r w:rsidRPr="000C690E">
        <w:t xml:space="preserve"> </w:t>
      </w:r>
      <w:r w:rsidRPr="000C690E">
        <w:rPr>
          <w:color w:val="0000FF"/>
        </w:rPr>
        <w:t>&lt;</w:t>
      </w:r>
      <w:r w:rsidRPr="000C690E">
        <w:rPr>
          <w:color w:val="990000"/>
        </w:rPr>
        <w:t>order:LINE_RESTRICT_2_GRP</w:t>
      </w:r>
      <w:r w:rsidRPr="000C690E">
        <w:rPr>
          <w:color w:val="0000FF"/>
        </w:rPr>
        <w:t>&gt;</w:t>
      </w:r>
    </w:p>
    <w:p w14:paraId="3F0BE5D2"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order:PIC</w:t>
      </w:r>
      <w:r w:rsidRPr="000C690E">
        <w:rPr>
          <w:color w:val="0000FF"/>
        </w:rPr>
        <w:t>&gt;</w:t>
      </w:r>
      <w:r w:rsidRPr="000C690E">
        <w:rPr>
          <w:b/>
          <w:bCs/>
        </w:rPr>
        <w:t>NONE</w:t>
      </w:r>
      <w:r w:rsidRPr="000C690E">
        <w:rPr>
          <w:color w:val="0000FF"/>
        </w:rPr>
        <w:t>&lt;/</w:t>
      </w:r>
      <w:r w:rsidRPr="000C690E">
        <w:rPr>
          <w:color w:val="990000"/>
        </w:rPr>
        <w:t>order:PIC</w:t>
      </w:r>
      <w:r w:rsidRPr="000C690E">
        <w:rPr>
          <w:color w:val="0000FF"/>
        </w:rPr>
        <w:t>&gt;</w:t>
      </w:r>
      <w:r w:rsidRPr="000C690E">
        <w:t xml:space="preserve"> </w:t>
      </w:r>
    </w:p>
    <w:p w14:paraId="467C6E9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order:LPIC</w:t>
      </w:r>
      <w:r w:rsidRPr="000C690E">
        <w:rPr>
          <w:color w:val="0000FF"/>
        </w:rPr>
        <w:t>&gt;</w:t>
      </w:r>
      <w:r w:rsidRPr="000C690E">
        <w:rPr>
          <w:b/>
          <w:bCs/>
        </w:rPr>
        <w:t>NONE</w:t>
      </w:r>
      <w:r w:rsidRPr="000C690E">
        <w:rPr>
          <w:color w:val="0000FF"/>
        </w:rPr>
        <w:t>&lt;/</w:t>
      </w:r>
      <w:r w:rsidRPr="000C690E">
        <w:rPr>
          <w:color w:val="990000"/>
        </w:rPr>
        <w:t>order:LPIC</w:t>
      </w:r>
      <w:r w:rsidRPr="000C690E">
        <w:rPr>
          <w:color w:val="0000FF"/>
        </w:rPr>
        <w:t>&gt;</w:t>
      </w:r>
      <w:r w:rsidRPr="000C690E">
        <w:t xml:space="preserve"> </w:t>
      </w:r>
    </w:p>
    <w:p w14:paraId="2EABBE19"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order:LINE_RESTRICT_2_GRP</w:t>
      </w:r>
      <w:r w:rsidRPr="000C690E">
        <w:rPr>
          <w:color w:val="0000FF"/>
        </w:rPr>
        <w:t>&gt;</w:t>
      </w:r>
    </w:p>
    <w:p w14:paraId="0DA888BF" w14:textId="77777777" w:rsidR="0053562E" w:rsidRPr="000C690E" w:rsidRDefault="0053562E" w:rsidP="0053562E">
      <w:pPr>
        <w:ind w:hanging="480"/>
      </w:pPr>
      <w:hyperlink r:id="rId1748" w:history="1">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14:paraId="1592BBB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order:FA</w:t>
      </w:r>
      <w:r w:rsidRPr="000C690E">
        <w:rPr>
          <w:color w:val="0000FF"/>
        </w:rPr>
        <w:t>&gt;</w:t>
      </w:r>
      <w:r w:rsidRPr="000C690E">
        <w:rPr>
          <w:b/>
          <w:bCs/>
        </w:rPr>
        <w:t>N</w:t>
      </w:r>
      <w:r w:rsidRPr="000C690E">
        <w:rPr>
          <w:color w:val="0000FF"/>
        </w:rPr>
        <w:t>&lt;/</w:t>
      </w:r>
      <w:r w:rsidRPr="000C690E">
        <w:rPr>
          <w:color w:val="990000"/>
        </w:rPr>
        <w:t>order:FA</w:t>
      </w:r>
      <w:r w:rsidRPr="000C690E">
        <w:rPr>
          <w:color w:val="0000FF"/>
        </w:rPr>
        <w:t>&gt;</w:t>
      </w:r>
      <w:r w:rsidRPr="000C690E">
        <w:t xml:space="preserve"> </w:t>
      </w:r>
    </w:p>
    <w:p w14:paraId="3937208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order:FEATURE</w:t>
      </w:r>
      <w:r w:rsidRPr="000C690E">
        <w:rPr>
          <w:color w:val="0000FF"/>
        </w:rPr>
        <w:t>&gt;</w:t>
      </w:r>
      <w:r w:rsidRPr="000C690E">
        <w:rPr>
          <w:b/>
          <w:bCs/>
        </w:rPr>
        <w:t>ESX</w:t>
      </w:r>
      <w:r w:rsidRPr="000C690E">
        <w:rPr>
          <w:color w:val="0000FF"/>
        </w:rPr>
        <w:t>&lt;/</w:t>
      </w:r>
      <w:r w:rsidRPr="000C690E">
        <w:rPr>
          <w:color w:val="990000"/>
        </w:rPr>
        <w:t>order:FEATURE</w:t>
      </w:r>
      <w:r w:rsidRPr="000C690E">
        <w:rPr>
          <w:color w:val="0000FF"/>
        </w:rPr>
        <w:t>&gt;</w:t>
      </w:r>
      <w:r w:rsidRPr="000C690E">
        <w:t xml:space="preserve"> </w:t>
      </w:r>
    </w:p>
    <w:p w14:paraId="12E7FA32"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14:paraId="6875FC25" w14:textId="77777777" w:rsidR="0053562E" w:rsidRPr="000C690E" w:rsidRDefault="0053562E" w:rsidP="0053562E">
      <w:pPr>
        <w:ind w:hanging="480"/>
      </w:pPr>
      <w:hyperlink r:id="rId1749" w:history="1">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14:paraId="11570930"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order:FA</w:t>
      </w:r>
      <w:r w:rsidRPr="000C690E">
        <w:rPr>
          <w:color w:val="0000FF"/>
        </w:rPr>
        <w:t>&gt;</w:t>
      </w:r>
      <w:r w:rsidRPr="000C690E">
        <w:rPr>
          <w:b/>
          <w:bCs/>
        </w:rPr>
        <w:t>N</w:t>
      </w:r>
      <w:r w:rsidRPr="000C690E">
        <w:rPr>
          <w:color w:val="0000FF"/>
        </w:rPr>
        <w:t>&lt;/</w:t>
      </w:r>
      <w:r w:rsidRPr="000C690E">
        <w:rPr>
          <w:color w:val="990000"/>
        </w:rPr>
        <w:t>order:FA</w:t>
      </w:r>
      <w:r w:rsidRPr="000C690E">
        <w:rPr>
          <w:color w:val="0000FF"/>
        </w:rPr>
        <w:t>&gt;</w:t>
      </w:r>
      <w:r w:rsidRPr="000C690E">
        <w:t xml:space="preserve"> </w:t>
      </w:r>
    </w:p>
    <w:p w14:paraId="53081F93"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order:FEATURE</w:t>
      </w:r>
      <w:r w:rsidRPr="000C690E">
        <w:rPr>
          <w:color w:val="0000FF"/>
        </w:rPr>
        <w:t>&gt;</w:t>
      </w:r>
      <w:r w:rsidRPr="000C690E">
        <w:rPr>
          <w:b/>
          <w:bCs/>
        </w:rPr>
        <w:t>ADL11</w:t>
      </w:r>
      <w:r w:rsidRPr="000C690E">
        <w:rPr>
          <w:color w:val="0000FF"/>
        </w:rPr>
        <w:t>&lt;/</w:t>
      </w:r>
      <w:r w:rsidRPr="000C690E">
        <w:rPr>
          <w:color w:val="990000"/>
        </w:rPr>
        <w:t>order:FEATURE</w:t>
      </w:r>
      <w:r w:rsidRPr="000C690E">
        <w:rPr>
          <w:color w:val="0000FF"/>
        </w:rPr>
        <w:t>&gt;</w:t>
      </w:r>
      <w:r w:rsidRPr="000C690E">
        <w:t xml:space="preserve"> </w:t>
      </w:r>
    </w:p>
    <w:p w14:paraId="79B01986"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14:paraId="73D022B0" w14:textId="77777777" w:rsidR="0053562E" w:rsidRPr="000C690E" w:rsidRDefault="0053562E" w:rsidP="0053562E">
      <w:pPr>
        <w:ind w:hanging="480"/>
      </w:pPr>
      <w:hyperlink r:id="rId1750" w:history="1">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14:paraId="12CFA144" w14:textId="77777777" w:rsidR="0053562E" w:rsidRPr="000C690E" w:rsidRDefault="0053562E" w:rsidP="0061680A">
      <w:pPr>
        <w:ind w:hanging="480"/>
      </w:pPr>
      <w:r w:rsidRPr="000C690E">
        <w:rPr>
          <w:b/>
          <w:bCs/>
          <w:color w:val="FF0000"/>
        </w:rPr>
        <w:t> </w:t>
      </w:r>
      <w:r w:rsidRPr="000C690E">
        <w:t xml:space="preserve"> </w:t>
      </w:r>
      <w:r w:rsidRPr="000C690E">
        <w:rPr>
          <w:b/>
          <w:bCs/>
          <w:color w:val="FF0000"/>
        </w:rPr>
        <w:t> </w:t>
      </w:r>
      <w:r w:rsidRPr="000C690E">
        <w:t xml:space="preserve"> </w:t>
      </w:r>
      <w:r w:rsidRPr="000C690E">
        <w:rPr>
          <w:b/>
          <w:bCs/>
          <w:color w:val="FF0000"/>
        </w:rPr>
        <w:t> </w:t>
      </w:r>
      <w:r w:rsidRPr="000C690E">
        <w:t xml:space="preserve"> </w:t>
      </w: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14:paraId="426A73C3"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order:PS_SVC_DET</w:t>
      </w:r>
      <w:r w:rsidRPr="000C690E">
        <w:rPr>
          <w:color w:val="0000FF"/>
        </w:rPr>
        <w:t>&gt;</w:t>
      </w:r>
    </w:p>
    <w:p w14:paraId="08E7D350"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order:PS</w:t>
      </w:r>
      <w:r w:rsidRPr="000C690E">
        <w:rPr>
          <w:color w:val="0000FF"/>
        </w:rPr>
        <w:t>&gt;</w:t>
      </w:r>
    </w:p>
    <w:p w14:paraId="40A264E0"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order:LSR_ORD_REQ</w:t>
      </w:r>
      <w:r w:rsidRPr="000C690E">
        <w:rPr>
          <w:color w:val="0000FF"/>
        </w:rPr>
        <w:t>&gt;</w:t>
      </w:r>
    </w:p>
    <w:p w14:paraId="3104C3C9"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uom:ATT_LSR_ORD_REQ</w:t>
      </w:r>
      <w:r w:rsidRPr="000C690E">
        <w:rPr>
          <w:color w:val="0000FF"/>
        </w:rPr>
        <w:t>&gt;</w:t>
      </w:r>
    </w:p>
    <w:p w14:paraId="1ED7CAC4" w14:textId="77777777" w:rsidR="0053562E" w:rsidRPr="000C690E" w:rsidRDefault="0053562E" w:rsidP="0053562E"/>
    <w:p w14:paraId="578A8563" w14:textId="77777777" w:rsidR="0053562E" w:rsidRDefault="0053562E" w:rsidP="0053562E">
      <w:r w:rsidRPr="000C690E">
        <w:t>XML  OUTPUT</w:t>
      </w:r>
      <w:r>
        <w:t>:</w:t>
      </w:r>
    </w:p>
    <w:p w14:paraId="782C0C0A" w14:textId="77777777" w:rsidR="0053562E" w:rsidRPr="000C690E" w:rsidRDefault="0053562E" w:rsidP="0053562E"/>
    <w:p w14:paraId="502B2E0A" w14:textId="26672CDB" w:rsidR="0053562E" w:rsidRPr="000C690E" w:rsidRDefault="0053562E" w:rsidP="00A549EC">
      <w:pPr>
        <w:ind w:hanging="240"/>
      </w:pPr>
      <w:r w:rsidRPr="000C690E">
        <w:rPr>
          <w:b/>
          <w:bCs/>
          <w:color w:val="FF0000"/>
        </w:rPr>
        <w:t> </w:t>
      </w:r>
      <w:r w:rsidRPr="000C690E">
        <w:t xml:space="preserve"> </w:t>
      </w:r>
    </w:p>
    <w:p w14:paraId="23920A3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senderid</w:t>
      </w:r>
      <w:r w:rsidRPr="000C690E">
        <w:rPr>
          <w:color w:val="0000FF"/>
        </w:rPr>
        <w:t>&gt;</w:t>
      </w:r>
      <w:r w:rsidRPr="000C690E">
        <w:rPr>
          <w:b/>
          <w:bCs/>
        </w:rPr>
        <w:t>ATT-OR-SAT</w:t>
      </w:r>
      <w:r w:rsidRPr="000C690E">
        <w:rPr>
          <w:color w:val="0000FF"/>
        </w:rPr>
        <w:t>&lt;/</w:t>
      </w:r>
      <w:r w:rsidRPr="000C690E">
        <w:rPr>
          <w:color w:val="990000"/>
        </w:rPr>
        <w:t>senderid</w:t>
      </w:r>
      <w:r w:rsidRPr="000C690E">
        <w:rPr>
          <w:color w:val="0000FF"/>
        </w:rPr>
        <w:t>&gt;</w:t>
      </w:r>
      <w:r w:rsidRPr="000C690E">
        <w:t xml:space="preserve"> </w:t>
      </w:r>
    </w:p>
    <w:p w14:paraId="349F2FA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receiverid</w:t>
      </w:r>
      <w:r w:rsidRPr="000C690E">
        <w:rPr>
          <w:color w:val="0000FF"/>
        </w:rPr>
        <w:t>&gt;</w:t>
      </w:r>
      <w:r w:rsidRPr="000C690E">
        <w:rPr>
          <w:b/>
          <w:bCs/>
        </w:rPr>
        <w:t>CTE-VALIDATOR</w:t>
      </w:r>
      <w:r w:rsidRPr="000C690E">
        <w:rPr>
          <w:color w:val="0000FF"/>
        </w:rPr>
        <w:t>&lt;/</w:t>
      </w:r>
      <w:r w:rsidRPr="000C690E">
        <w:rPr>
          <w:color w:val="990000"/>
        </w:rPr>
        <w:t>receiverid</w:t>
      </w:r>
      <w:r w:rsidRPr="000C690E">
        <w:rPr>
          <w:color w:val="0000FF"/>
        </w:rPr>
        <w:t>&gt;</w:t>
      </w:r>
      <w:r w:rsidRPr="000C690E">
        <w:t xml:space="preserve"> </w:t>
      </w:r>
    </w:p>
    <w:p w14:paraId="59F5138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interfaceid</w:t>
      </w:r>
      <w:r w:rsidRPr="000C690E">
        <w:rPr>
          <w:color w:val="0000FF"/>
        </w:rPr>
        <w:t>&gt;</w:t>
      </w:r>
      <w:r w:rsidRPr="000C690E">
        <w:rPr>
          <w:b/>
          <w:bCs/>
        </w:rPr>
        <w:t>CTE-1005-OR-XML-IB</w:t>
      </w:r>
      <w:r w:rsidRPr="000C690E">
        <w:rPr>
          <w:color w:val="0000FF"/>
        </w:rPr>
        <w:t>&lt;/</w:t>
      </w:r>
      <w:r w:rsidRPr="000C690E">
        <w:rPr>
          <w:color w:val="990000"/>
        </w:rPr>
        <w:t>interfaceid</w:t>
      </w:r>
      <w:r w:rsidRPr="000C690E">
        <w:rPr>
          <w:color w:val="0000FF"/>
        </w:rPr>
        <w:t>&gt;</w:t>
      </w:r>
      <w:r w:rsidRPr="000C690E">
        <w:t xml:space="preserve"> </w:t>
      </w:r>
    </w:p>
    <w:p w14:paraId="29FB22C5"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messagetype</w:t>
      </w:r>
      <w:r w:rsidRPr="000C690E">
        <w:rPr>
          <w:color w:val="0000FF"/>
        </w:rPr>
        <w:t>&gt;</w:t>
      </w:r>
      <w:r w:rsidRPr="000C690E">
        <w:rPr>
          <w:b/>
          <w:bCs/>
        </w:rPr>
        <w:t>LSRUOM</w:t>
      </w:r>
      <w:r w:rsidRPr="000C690E">
        <w:rPr>
          <w:color w:val="0000FF"/>
        </w:rPr>
        <w:t>&lt;/</w:t>
      </w:r>
      <w:r w:rsidRPr="000C690E">
        <w:rPr>
          <w:color w:val="990000"/>
        </w:rPr>
        <w:t>messagetype</w:t>
      </w:r>
      <w:r w:rsidRPr="000C690E">
        <w:rPr>
          <w:color w:val="0000FF"/>
        </w:rPr>
        <w:t>&gt;</w:t>
      </w:r>
      <w:r w:rsidRPr="000C690E">
        <w:t xml:space="preserve"> </w:t>
      </w:r>
    </w:p>
    <w:p w14:paraId="2271BBA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lsogversion</w:t>
      </w:r>
      <w:r w:rsidRPr="000C690E">
        <w:rPr>
          <w:color w:val="0000FF"/>
        </w:rPr>
        <w:t>&gt;</w:t>
      </w:r>
      <w:r w:rsidRPr="000C690E">
        <w:rPr>
          <w:b/>
          <w:bCs/>
        </w:rPr>
        <w:t>10.05</w:t>
      </w:r>
      <w:r w:rsidRPr="000C690E">
        <w:rPr>
          <w:color w:val="0000FF"/>
        </w:rPr>
        <w:t>&lt;/</w:t>
      </w:r>
      <w:r w:rsidRPr="000C690E">
        <w:rPr>
          <w:color w:val="990000"/>
        </w:rPr>
        <w:t>lsogversion</w:t>
      </w:r>
      <w:r w:rsidRPr="000C690E">
        <w:rPr>
          <w:color w:val="0000FF"/>
        </w:rPr>
        <w:t>&gt;</w:t>
      </w:r>
      <w:r w:rsidRPr="000C690E">
        <w:t xml:space="preserve"> </w:t>
      </w:r>
    </w:p>
    <w:p w14:paraId="0038D894"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ordertype</w:t>
      </w:r>
      <w:r w:rsidRPr="000C690E">
        <w:rPr>
          <w:color w:val="0000FF"/>
        </w:rPr>
        <w:t>&gt;</w:t>
      </w:r>
      <w:r w:rsidRPr="000C690E">
        <w:rPr>
          <w:b/>
          <w:bCs/>
        </w:rPr>
        <w:t>ORDER</w:t>
      </w:r>
      <w:r w:rsidRPr="000C690E">
        <w:rPr>
          <w:color w:val="0000FF"/>
        </w:rPr>
        <w:t>&lt;/</w:t>
      </w:r>
      <w:r w:rsidRPr="000C690E">
        <w:rPr>
          <w:color w:val="990000"/>
        </w:rPr>
        <w:t>ordertype</w:t>
      </w:r>
      <w:r w:rsidRPr="000C690E">
        <w:rPr>
          <w:color w:val="0000FF"/>
        </w:rPr>
        <w:t>&gt;</w:t>
      </w:r>
      <w:r w:rsidRPr="000C690E">
        <w:t xml:space="preserve"> </w:t>
      </w:r>
    </w:p>
    <w:p w14:paraId="1FD95041"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header</w:t>
      </w:r>
      <w:r w:rsidRPr="000C690E">
        <w:rPr>
          <w:color w:val="0000FF"/>
        </w:rPr>
        <w:t>&gt;</w:t>
      </w:r>
    </w:p>
    <w:p w14:paraId="6EE880B7" w14:textId="77777777" w:rsidR="0053562E" w:rsidRPr="000C690E" w:rsidRDefault="0053562E" w:rsidP="0053562E">
      <w:pPr>
        <w:ind w:hanging="480"/>
      </w:pPr>
      <w:hyperlink r:id="rId1751" w:history="1">
        <w:r w:rsidRPr="000C690E">
          <w:rPr>
            <w:b/>
            <w:bCs/>
            <w:color w:val="FF0000"/>
            <w:u w:val="single"/>
          </w:rPr>
          <w:t>-</w:t>
        </w:r>
      </w:hyperlink>
      <w:r w:rsidRPr="000C690E">
        <w:t xml:space="preserve"> </w:t>
      </w:r>
      <w:r w:rsidRPr="000C690E">
        <w:rPr>
          <w:color w:val="0000FF"/>
        </w:rPr>
        <w:t>&lt;</w:t>
      </w:r>
      <w:r w:rsidRPr="000C690E">
        <w:rPr>
          <w:color w:val="990000"/>
        </w:rPr>
        <w:t>m2:LSR_RESP</w:t>
      </w:r>
      <w:r w:rsidRPr="000C690E">
        <w:rPr>
          <w:color w:val="FF0000"/>
        </w:rPr>
        <w:t xml:space="preserve"> xmlns:m2</w:t>
      </w:r>
      <w:r w:rsidRPr="000C690E">
        <w:rPr>
          <w:color w:val="0000FF"/>
        </w:rPr>
        <w:t>="</w:t>
      </w:r>
      <w:r w:rsidRPr="000C690E">
        <w:rPr>
          <w:b/>
          <w:bCs/>
          <w:color w:val="FF0000"/>
        </w:rPr>
        <w:t>http://lsr.att.com/obf/tML/UOM</w:t>
      </w:r>
      <w:r w:rsidRPr="000C690E">
        <w:rPr>
          <w:color w:val="0000FF"/>
        </w:rPr>
        <w:t>"&gt;</w:t>
      </w:r>
    </w:p>
    <w:p w14:paraId="689ED00F" w14:textId="77777777" w:rsidR="0053562E" w:rsidRPr="000C690E" w:rsidRDefault="0053562E" w:rsidP="0053562E">
      <w:pPr>
        <w:ind w:hanging="480"/>
      </w:pPr>
      <w:hyperlink r:id="rId1752" w:history="1">
        <w:r w:rsidRPr="000C690E">
          <w:rPr>
            <w:b/>
            <w:bCs/>
            <w:color w:val="FF0000"/>
            <w:u w:val="single"/>
          </w:rPr>
          <w:t>-</w:t>
        </w:r>
      </w:hyperlink>
      <w:r w:rsidRPr="000C690E">
        <w:t xml:space="preserve"> </w:t>
      </w:r>
      <w:r w:rsidRPr="000C690E">
        <w:rPr>
          <w:color w:val="0000FF"/>
        </w:rPr>
        <w:t>&lt;</w:t>
      </w:r>
      <w:r w:rsidRPr="000C690E">
        <w:rPr>
          <w:color w:val="990000"/>
        </w:rPr>
        <w:t>m2:HDR</w:t>
      </w:r>
      <w:r w:rsidRPr="000C690E">
        <w:rPr>
          <w:color w:val="0000FF"/>
        </w:rPr>
        <w:t>&gt;</w:t>
      </w:r>
    </w:p>
    <w:p w14:paraId="2FA0B8BA"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m2:MESSAGE_ID</w:t>
      </w:r>
      <w:r w:rsidRPr="000C690E">
        <w:rPr>
          <w:color w:val="0000FF"/>
        </w:rPr>
        <w:t>&gt;</w:t>
      </w:r>
      <w:r w:rsidRPr="000C690E">
        <w:rPr>
          <w:b/>
          <w:bCs/>
        </w:rPr>
        <w:t>1245765131707469.8633129607832</w:t>
      </w:r>
      <w:r w:rsidRPr="000C690E">
        <w:rPr>
          <w:color w:val="0000FF"/>
        </w:rPr>
        <w:t>&lt;/</w:t>
      </w:r>
      <w:r w:rsidRPr="000C690E">
        <w:rPr>
          <w:color w:val="990000"/>
        </w:rPr>
        <w:t>m2:MESSAGE_ID</w:t>
      </w:r>
      <w:r w:rsidRPr="000C690E">
        <w:rPr>
          <w:color w:val="0000FF"/>
        </w:rPr>
        <w:t>&gt;</w:t>
      </w:r>
      <w:r w:rsidRPr="000C690E">
        <w:t xml:space="preserve"> </w:t>
      </w:r>
    </w:p>
    <w:p w14:paraId="43DB72EA" w14:textId="77777777" w:rsidR="0053562E" w:rsidRPr="008C51B0" w:rsidRDefault="0053562E" w:rsidP="0053562E">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54D44F73" w14:textId="77777777" w:rsidR="0053562E" w:rsidRPr="000C690E" w:rsidRDefault="0053562E" w:rsidP="0053562E">
      <w:pPr>
        <w:ind w:hanging="480"/>
      </w:pPr>
      <w:r w:rsidRPr="008C51B0">
        <w:rPr>
          <w:b/>
          <w:bCs/>
          <w:color w:val="FF0000"/>
          <w:lang w:val="es-ES"/>
        </w:rPr>
        <w:t> </w:t>
      </w:r>
      <w:r w:rsidRPr="008C51B0">
        <w:rPr>
          <w:lang w:val="es-ES"/>
        </w:rPr>
        <w:t xml:space="preserve"> </w:t>
      </w:r>
      <w:r w:rsidRPr="000C690E">
        <w:rPr>
          <w:color w:val="0000FF"/>
        </w:rPr>
        <w:t>&lt;</w:t>
      </w:r>
      <w:r w:rsidRPr="000C690E">
        <w:rPr>
          <w:color w:val="990000"/>
        </w:rPr>
        <w:t>m2:MSG_TIMESTAMP</w:t>
      </w:r>
      <w:r w:rsidRPr="000C690E">
        <w:rPr>
          <w:color w:val="0000FF"/>
        </w:rPr>
        <w:t>&gt;</w:t>
      </w:r>
      <w:r w:rsidRPr="000C690E">
        <w:rPr>
          <w:b/>
          <w:bCs/>
        </w:rPr>
        <w:t>2009-06-23T08:54:07-05:00</w:t>
      </w:r>
      <w:r w:rsidRPr="000C690E">
        <w:rPr>
          <w:color w:val="0000FF"/>
        </w:rPr>
        <w:t>&lt;/</w:t>
      </w:r>
      <w:r w:rsidRPr="000C690E">
        <w:rPr>
          <w:color w:val="990000"/>
        </w:rPr>
        <w:t>m2:MSG_TIMESTAMP</w:t>
      </w:r>
      <w:r w:rsidRPr="000C690E">
        <w:rPr>
          <w:color w:val="0000FF"/>
        </w:rPr>
        <w:t>&gt;</w:t>
      </w:r>
      <w:r w:rsidRPr="000C690E">
        <w:t xml:space="preserve"> </w:t>
      </w:r>
    </w:p>
    <w:p w14:paraId="6FF8E3D0"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m2:PON</w:t>
      </w:r>
      <w:r w:rsidRPr="000C690E">
        <w:rPr>
          <w:color w:val="0000FF"/>
        </w:rPr>
        <w:t>&gt;</w:t>
      </w:r>
      <w:r w:rsidRPr="000C690E">
        <w:rPr>
          <w:b/>
          <w:bCs/>
        </w:rPr>
        <w:t>CVTM0M068R31</w:t>
      </w:r>
      <w:r w:rsidRPr="000C690E">
        <w:rPr>
          <w:color w:val="0000FF"/>
        </w:rPr>
        <w:t>&lt;/</w:t>
      </w:r>
      <w:r w:rsidRPr="000C690E">
        <w:rPr>
          <w:color w:val="990000"/>
        </w:rPr>
        <w:t>m2:PON</w:t>
      </w:r>
      <w:r w:rsidRPr="000C690E">
        <w:rPr>
          <w:color w:val="0000FF"/>
        </w:rPr>
        <w:t>&gt;</w:t>
      </w:r>
      <w:r w:rsidRPr="000C690E">
        <w:t xml:space="preserve"> </w:t>
      </w:r>
    </w:p>
    <w:p w14:paraId="3A489820" w14:textId="77777777" w:rsidR="0053562E" w:rsidRPr="008C51B0" w:rsidRDefault="0053562E" w:rsidP="0053562E">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E00DD51"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7704710411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2373029"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20090623L00026-00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2A3F7687" w14:textId="77777777" w:rsidR="0053562E" w:rsidRPr="000C690E" w:rsidRDefault="0053562E" w:rsidP="0053562E">
      <w:pPr>
        <w:ind w:hanging="480"/>
      </w:pPr>
      <w:r w:rsidRPr="008C51B0">
        <w:rPr>
          <w:b/>
          <w:bCs/>
          <w:color w:val="FF0000"/>
          <w:lang w:val="es-ES"/>
        </w:rPr>
        <w:t> </w:t>
      </w:r>
      <w:r w:rsidRPr="008C51B0">
        <w:rPr>
          <w:lang w:val="es-ES"/>
        </w:rPr>
        <w:t xml:space="preserve"> </w:t>
      </w:r>
      <w:r w:rsidRPr="000C690E">
        <w:rPr>
          <w:color w:val="0000FF"/>
        </w:rPr>
        <w:t>&lt;</w:t>
      </w:r>
      <w:r w:rsidRPr="000C690E">
        <w:rPr>
          <w:color w:val="990000"/>
        </w:rPr>
        <w:t>m2:CC</w:t>
      </w:r>
      <w:r w:rsidRPr="000C690E">
        <w:rPr>
          <w:color w:val="0000FF"/>
        </w:rPr>
        <w:t>&gt;</w:t>
      </w:r>
      <w:r w:rsidRPr="000C690E">
        <w:rPr>
          <w:b/>
          <w:bCs/>
        </w:rPr>
        <w:t>9999</w:t>
      </w:r>
      <w:r w:rsidRPr="000C690E">
        <w:rPr>
          <w:color w:val="0000FF"/>
        </w:rPr>
        <w:t>&lt;/</w:t>
      </w:r>
      <w:r w:rsidRPr="000C690E">
        <w:rPr>
          <w:color w:val="990000"/>
        </w:rPr>
        <w:t>m2:CC</w:t>
      </w:r>
      <w:r w:rsidRPr="000C690E">
        <w:rPr>
          <w:color w:val="0000FF"/>
        </w:rPr>
        <w:t>&gt;</w:t>
      </w:r>
      <w:r w:rsidRPr="000C690E">
        <w:t xml:space="preserve"> </w:t>
      </w:r>
    </w:p>
    <w:p w14:paraId="5FB2E684"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m2:CLEC_APPL_ID</w:t>
      </w:r>
      <w:r w:rsidRPr="000C690E">
        <w:rPr>
          <w:color w:val="0000FF"/>
        </w:rPr>
        <w:t>&gt;</w:t>
      </w:r>
      <w:r w:rsidRPr="000C690E">
        <w:rPr>
          <w:b/>
          <w:bCs/>
        </w:rPr>
        <w:t>CTE-VALIDATOR</w:t>
      </w:r>
      <w:r w:rsidRPr="000C690E">
        <w:rPr>
          <w:color w:val="0000FF"/>
        </w:rPr>
        <w:t>&lt;/</w:t>
      </w:r>
      <w:r w:rsidRPr="000C690E">
        <w:rPr>
          <w:color w:val="990000"/>
        </w:rPr>
        <w:t>m2:CLEC_APPL_ID</w:t>
      </w:r>
      <w:r w:rsidRPr="000C690E">
        <w:rPr>
          <w:color w:val="0000FF"/>
        </w:rPr>
        <w:t>&gt;</w:t>
      </w:r>
      <w:r w:rsidRPr="000C690E">
        <w:t xml:space="preserve"> </w:t>
      </w:r>
    </w:p>
    <w:p w14:paraId="6D424F1C"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m2:CLEC_APPL_PASSWORD</w:t>
      </w:r>
      <w:r w:rsidRPr="000C690E">
        <w:rPr>
          <w:color w:val="0000FF"/>
        </w:rPr>
        <w:t>&gt;</w:t>
      </w:r>
      <w:r w:rsidRPr="000C690E">
        <w:rPr>
          <w:b/>
          <w:bCs/>
        </w:rPr>
        <w:t>PA$$WORD</w:t>
      </w:r>
      <w:r w:rsidRPr="000C690E">
        <w:rPr>
          <w:color w:val="0000FF"/>
        </w:rPr>
        <w:t>&lt;/</w:t>
      </w:r>
      <w:r w:rsidRPr="000C690E">
        <w:rPr>
          <w:color w:val="990000"/>
        </w:rPr>
        <w:t>m2:CLEC_APPL_PASSWORD</w:t>
      </w:r>
      <w:r w:rsidRPr="000C690E">
        <w:rPr>
          <w:color w:val="0000FF"/>
        </w:rPr>
        <w:t>&gt;</w:t>
      </w:r>
      <w:r w:rsidRPr="000C690E">
        <w:t xml:space="preserve"> </w:t>
      </w:r>
    </w:p>
    <w:p w14:paraId="23E1DA5D"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m2:DTSENT</w:t>
      </w:r>
      <w:r w:rsidRPr="000C690E">
        <w:rPr>
          <w:color w:val="0000FF"/>
        </w:rPr>
        <w:t>&gt;</w:t>
      </w:r>
      <w:r w:rsidRPr="000C690E">
        <w:rPr>
          <w:b/>
          <w:bCs/>
        </w:rPr>
        <w:t>200906230852AM</w:t>
      </w:r>
      <w:r w:rsidRPr="000C690E">
        <w:rPr>
          <w:color w:val="0000FF"/>
        </w:rPr>
        <w:t>&lt;/</w:t>
      </w:r>
      <w:r w:rsidRPr="000C690E">
        <w:rPr>
          <w:color w:val="990000"/>
        </w:rPr>
        <w:t>m2:DTSENT</w:t>
      </w:r>
      <w:r w:rsidRPr="000C690E">
        <w:rPr>
          <w:color w:val="0000FF"/>
        </w:rPr>
        <w:t>&gt;</w:t>
      </w:r>
      <w:r w:rsidRPr="000C690E">
        <w:t xml:space="preserve"> </w:t>
      </w:r>
    </w:p>
    <w:p w14:paraId="2A82D88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m2:ORD</w:t>
      </w:r>
      <w:r w:rsidRPr="000C690E">
        <w:rPr>
          <w:color w:val="0000FF"/>
        </w:rPr>
        <w:t>&gt;</w:t>
      </w:r>
      <w:r w:rsidRPr="000C690E">
        <w:rPr>
          <w:b/>
          <w:bCs/>
        </w:rPr>
        <w:t>CO9XD7M8</w:t>
      </w:r>
      <w:r w:rsidRPr="000C690E">
        <w:rPr>
          <w:color w:val="0000FF"/>
        </w:rPr>
        <w:t>&lt;/</w:t>
      </w:r>
      <w:r w:rsidRPr="000C690E">
        <w:rPr>
          <w:color w:val="990000"/>
        </w:rPr>
        <w:t>m2:ORD</w:t>
      </w:r>
      <w:r w:rsidRPr="000C690E">
        <w:rPr>
          <w:color w:val="0000FF"/>
        </w:rPr>
        <w:t>&gt;</w:t>
      </w:r>
      <w:r w:rsidRPr="000C690E">
        <w:t xml:space="preserve"> </w:t>
      </w:r>
    </w:p>
    <w:p w14:paraId="78BAB75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m2:STATUS_CODE</w:t>
      </w:r>
      <w:r w:rsidRPr="000C690E">
        <w:rPr>
          <w:color w:val="0000FF"/>
        </w:rPr>
        <w:t>&gt;</w:t>
      </w:r>
      <w:r w:rsidRPr="000C690E">
        <w:rPr>
          <w:b/>
          <w:bCs/>
        </w:rPr>
        <w:t>PD</w:t>
      </w:r>
      <w:r w:rsidRPr="000C690E">
        <w:rPr>
          <w:color w:val="0000FF"/>
        </w:rPr>
        <w:t>&lt;/</w:t>
      </w:r>
      <w:r w:rsidRPr="000C690E">
        <w:rPr>
          <w:color w:val="990000"/>
        </w:rPr>
        <w:t>m2:STATUS_CODE</w:t>
      </w:r>
      <w:r w:rsidRPr="000C690E">
        <w:rPr>
          <w:color w:val="0000FF"/>
        </w:rPr>
        <w:t>&gt;</w:t>
      </w:r>
      <w:r w:rsidRPr="000C690E">
        <w:t xml:space="preserve"> </w:t>
      </w:r>
    </w:p>
    <w:p w14:paraId="2E17A8A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m2:STATUS_MSG</w:t>
      </w:r>
      <w:r w:rsidRPr="000C690E">
        <w:rPr>
          <w:color w:val="0000FF"/>
        </w:rPr>
        <w:t>&gt;</w:t>
      </w:r>
      <w:r w:rsidRPr="000C690E">
        <w:rPr>
          <w:b/>
          <w:bCs/>
        </w:rPr>
        <w:t>PENDING ORDER</w:t>
      </w:r>
      <w:r w:rsidRPr="000C690E">
        <w:rPr>
          <w:color w:val="0000FF"/>
        </w:rPr>
        <w:t>&lt;/</w:t>
      </w:r>
      <w:r w:rsidRPr="000C690E">
        <w:rPr>
          <w:color w:val="990000"/>
        </w:rPr>
        <w:t>m2:STATUS_MSG</w:t>
      </w:r>
      <w:r w:rsidRPr="000C690E">
        <w:rPr>
          <w:color w:val="0000FF"/>
        </w:rPr>
        <w:t>&gt;</w:t>
      </w:r>
      <w:r w:rsidRPr="000C690E">
        <w:t xml:space="preserve"> </w:t>
      </w:r>
    </w:p>
    <w:p w14:paraId="5CAE86E7"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m2:REMARKS</w:t>
      </w:r>
      <w:r w:rsidRPr="000C690E">
        <w:rPr>
          <w:color w:val="0000FF"/>
        </w:rPr>
        <w:t>&gt;</w:t>
      </w:r>
      <w:r w:rsidRPr="000C690E">
        <w:rPr>
          <w:b/>
          <w:bCs/>
        </w:rPr>
        <w:t>Facilities have been checked</w:t>
      </w:r>
      <w:r w:rsidRPr="000C690E">
        <w:rPr>
          <w:color w:val="0000FF"/>
        </w:rPr>
        <w:t>&lt;/</w:t>
      </w:r>
      <w:r w:rsidRPr="000C690E">
        <w:rPr>
          <w:color w:val="990000"/>
        </w:rPr>
        <w:t>m2:REMARKS</w:t>
      </w:r>
      <w:r w:rsidRPr="000C690E">
        <w:rPr>
          <w:color w:val="0000FF"/>
        </w:rPr>
        <w:t>&gt;</w:t>
      </w:r>
      <w:r w:rsidRPr="000C690E">
        <w:t xml:space="preserve"> </w:t>
      </w:r>
    </w:p>
    <w:p w14:paraId="2E7A438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m2:TRAN_ACK_TYPE</w:t>
      </w:r>
      <w:r w:rsidRPr="000C690E">
        <w:rPr>
          <w:color w:val="0000FF"/>
        </w:rPr>
        <w:t>&gt;</w:t>
      </w:r>
      <w:r w:rsidRPr="000C690E">
        <w:rPr>
          <w:b/>
          <w:bCs/>
        </w:rPr>
        <w:t>AT</w:t>
      </w:r>
      <w:r w:rsidRPr="000C690E">
        <w:rPr>
          <w:color w:val="0000FF"/>
        </w:rPr>
        <w:t>&lt;/</w:t>
      </w:r>
      <w:r w:rsidRPr="000C690E">
        <w:rPr>
          <w:color w:val="990000"/>
        </w:rPr>
        <w:t>m2:TRAN_ACK_TYPE</w:t>
      </w:r>
      <w:r w:rsidRPr="000C690E">
        <w:rPr>
          <w:color w:val="0000FF"/>
        </w:rPr>
        <w:t>&gt;</w:t>
      </w:r>
      <w:r w:rsidRPr="000C690E">
        <w:t xml:space="preserve"> </w:t>
      </w:r>
    </w:p>
    <w:p w14:paraId="237C81C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m2:TRANS_SET_PURPOSE_CODE</w:t>
      </w:r>
      <w:r w:rsidRPr="000C690E">
        <w:rPr>
          <w:color w:val="0000FF"/>
        </w:rPr>
        <w:t>&gt;</w:t>
      </w:r>
      <w:r w:rsidRPr="000C690E">
        <w:rPr>
          <w:b/>
          <w:bCs/>
        </w:rPr>
        <w:t>06</w:t>
      </w:r>
      <w:r w:rsidRPr="000C690E">
        <w:rPr>
          <w:color w:val="0000FF"/>
        </w:rPr>
        <w:t>&lt;/</w:t>
      </w:r>
      <w:r w:rsidRPr="000C690E">
        <w:rPr>
          <w:color w:val="990000"/>
        </w:rPr>
        <w:t>m2:TRANS_SET_PURPOSE_CODE</w:t>
      </w:r>
      <w:r w:rsidRPr="000C690E">
        <w:rPr>
          <w:color w:val="0000FF"/>
        </w:rPr>
        <w:t>&gt;</w:t>
      </w:r>
      <w:r w:rsidRPr="000C690E">
        <w:t xml:space="preserve"> </w:t>
      </w:r>
    </w:p>
    <w:p w14:paraId="7A8CA2C9"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m2:HDR</w:t>
      </w:r>
      <w:r w:rsidRPr="000C690E">
        <w:rPr>
          <w:color w:val="0000FF"/>
        </w:rPr>
        <w:t>&gt;</w:t>
      </w:r>
    </w:p>
    <w:p w14:paraId="004DE8E4" w14:textId="77777777" w:rsidR="0053562E" w:rsidRPr="000C690E" w:rsidRDefault="0053562E" w:rsidP="0053562E">
      <w:pPr>
        <w:ind w:hanging="480"/>
      </w:pPr>
      <w:hyperlink r:id="rId1753" w:history="1">
        <w:r w:rsidRPr="000C690E">
          <w:rPr>
            <w:b/>
            <w:bCs/>
            <w:color w:val="FF0000"/>
            <w:u w:val="single"/>
          </w:rPr>
          <w:t>-</w:t>
        </w:r>
      </w:hyperlink>
      <w:r w:rsidRPr="000C690E">
        <w:t xml:space="preserve"> </w:t>
      </w:r>
      <w:r w:rsidRPr="000C690E">
        <w:rPr>
          <w:color w:val="0000FF"/>
        </w:rPr>
        <w:t>&lt;</w:t>
      </w:r>
      <w:r w:rsidRPr="000C690E">
        <w:rPr>
          <w:color w:val="990000"/>
        </w:rPr>
        <w:t>m2:NOTIFICATION</w:t>
      </w:r>
      <w:r w:rsidRPr="000C690E">
        <w:rPr>
          <w:color w:val="0000FF"/>
        </w:rPr>
        <w:t>&gt;</w:t>
      </w:r>
    </w:p>
    <w:p w14:paraId="47EC2DA6" w14:textId="77777777" w:rsidR="0053562E" w:rsidRPr="000C690E" w:rsidRDefault="0053562E" w:rsidP="0053562E">
      <w:pPr>
        <w:ind w:hanging="480"/>
      </w:pPr>
      <w:hyperlink r:id="rId1754" w:history="1">
        <w:r w:rsidRPr="000C690E">
          <w:rPr>
            <w:b/>
            <w:bCs/>
            <w:color w:val="FF0000"/>
            <w:u w:val="single"/>
          </w:rPr>
          <w:t>-</w:t>
        </w:r>
      </w:hyperlink>
      <w:r w:rsidRPr="000C690E">
        <w:t xml:space="preserve"> </w:t>
      </w:r>
      <w:r w:rsidRPr="000C690E">
        <w:rPr>
          <w:color w:val="0000FF"/>
        </w:rPr>
        <w:t>&lt;</w:t>
      </w:r>
      <w:r w:rsidRPr="000C690E">
        <w:rPr>
          <w:color w:val="990000"/>
        </w:rPr>
        <w:t>m2:FIRM_ORDER_NOTIFICATION</w:t>
      </w:r>
      <w:r w:rsidRPr="000C690E">
        <w:rPr>
          <w:color w:val="0000FF"/>
        </w:rPr>
        <w:t>&gt;</w:t>
      </w:r>
    </w:p>
    <w:p w14:paraId="4AA00356" w14:textId="77777777" w:rsidR="0053562E" w:rsidRPr="000C690E" w:rsidRDefault="0053562E" w:rsidP="0053562E">
      <w:pPr>
        <w:ind w:hanging="480"/>
      </w:pPr>
      <w:hyperlink r:id="rId1755" w:history="1">
        <w:r w:rsidRPr="000C690E">
          <w:rPr>
            <w:b/>
            <w:bCs/>
            <w:color w:val="FF0000"/>
            <w:u w:val="single"/>
          </w:rPr>
          <w:t>-</w:t>
        </w:r>
      </w:hyperlink>
      <w:r w:rsidRPr="000C690E">
        <w:t xml:space="preserve"> </w:t>
      </w:r>
      <w:r w:rsidRPr="000C690E">
        <w:rPr>
          <w:color w:val="0000FF"/>
        </w:rPr>
        <w:t>&lt;</w:t>
      </w:r>
      <w:r w:rsidRPr="000C690E">
        <w:rPr>
          <w:color w:val="990000"/>
        </w:rPr>
        <w:t>m2:NOTIFICATION_ADMIN</w:t>
      </w:r>
      <w:r w:rsidRPr="000C690E">
        <w:rPr>
          <w:color w:val="0000FF"/>
        </w:rPr>
        <w:t>&gt;</w:t>
      </w:r>
    </w:p>
    <w:p w14:paraId="77ACCDC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m2:EATN</w:t>
      </w:r>
      <w:r w:rsidRPr="000C690E">
        <w:rPr>
          <w:color w:val="0000FF"/>
        </w:rPr>
        <w:t>&gt;</w:t>
      </w:r>
      <w:r w:rsidRPr="000C690E">
        <w:rPr>
          <w:b/>
          <w:bCs/>
        </w:rPr>
        <w:t>7704710411</w:t>
      </w:r>
      <w:r w:rsidRPr="000C690E">
        <w:rPr>
          <w:color w:val="0000FF"/>
        </w:rPr>
        <w:t>&lt;/</w:t>
      </w:r>
      <w:r w:rsidRPr="000C690E">
        <w:rPr>
          <w:color w:val="990000"/>
        </w:rPr>
        <w:t>m2:EATN</w:t>
      </w:r>
      <w:r w:rsidRPr="000C690E">
        <w:rPr>
          <w:color w:val="0000FF"/>
        </w:rPr>
        <w:t>&gt;</w:t>
      </w:r>
      <w:r w:rsidRPr="000C690E">
        <w:t xml:space="preserve"> </w:t>
      </w:r>
    </w:p>
    <w:p w14:paraId="3B5F862A"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m2:INIT</w:t>
      </w:r>
      <w:r w:rsidRPr="000C690E">
        <w:rPr>
          <w:color w:val="0000FF"/>
        </w:rPr>
        <w:t>&gt;</w:t>
      </w:r>
      <w:r w:rsidRPr="000C690E">
        <w:rPr>
          <w:b/>
          <w:bCs/>
        </w:rPr>
        <w:t>BOJANGLES</w:t>
      </w:r>
      <w:r w:rsidRPr="000C690E">
        <w:rPr>
          <w:color w:val="0000FF"/>
        </w:rPr>
        <w:t>&lt;/</w:t>
      </w:r>
      <w:r w:rsidRPr="000C690E">
        <w:rPr>
          <w:color w:val="990000"/>
        </w:rPr>
        <w:t>m2:INIT</w:t>
      </w:r>
      <w:r w:rsidRPr="000C690E">
        <w:rPr>
          <w:color w:val="0000FF"/>
        </w:rPr>
        <w:t>&gt;</w:t>
      </w:r>
      <w:r w:rsidRPr="000C690E">
        <w:t xml:space="preserve"> </w:t>
      </w:r>
    </w:p>
    <w:p w14:paraId="5AAAD3B2"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m2:INIT_TEL_NO</w:t>
      </w:r>
      <w:r w:rsidRPr="000C690E">
        <w:rPr>
          <w:color w:val="0000FF"/>
        </w:rPr>
        <w:t>&gt;</w:t>
      </w:r>
      <w:r w:rsidRPr="000C690E">
        <w:rPr>
          <w:b/>
          <w:bCs/>
        </w:rPr>
        <w:t>8884448888</w:t>
      </w:r>
      <w:r w:rsidRPr="000C690E">
        <w:rPr>
          <w:color w:val="0000FF"/>
        </w:rPr>
        <w:t>&lt;/</w:t>
      </w:r>
      <w:r w:rsidRPr="000C690E">
        <w:rPr>
          <w:color w:val="990000"/>
        </w:rPr>
        <w:t>m2:INIT_TEL_NO</w:t>
      </w:r>
      <w:r w:rsidRPr="000C690E">
        <w:rPr>
          <w:color w:val="0000FF"/>
        </w:rPr>
        <w:t>&gt;</w:t>
      </w:r>
      <w:r w:rsidRPr="000C690E">
        <w:t xml:space="preserve"> </w:t>
      </w:r>
    </w:p>
    <w:p w14:paraId="668836B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m2:REP</w:t>
      </w:r>
      <w:r w:rsidRPr="000C690E">
        <w:rPr>
          <w:color w:val="0000FF"/>
        </w:rPr>
        <w:t>&gt;</w:t>
      </w:r>
      <w:r w:rsidRPr="000C690E">
        <w:rPr>
          <w:b/>
          <w:bCs/>
        </w:rPr>
        <w:t>LCSC</w:t>
      </w:r>
      <w:r w:rsidRPr="000C690E">
        <w:rPr>
          <w:color w:val="0000FF"/>
        </w:rPr>
        <w:t>&lt;/</w:t>
      </w:r>
      <w:r w:rsidRPr="000C690E">
        <w:rPr>
          <w:color w:val="990000"/>
        </w:rPr>
        <w:t>m2:REP</w:t>
      </w:r>
      <w:r w:rsidRPr="000C690E">
        <w:rPr>
          <w:color w:val="0000FF"/>
        </w:rPr>
        <w:t>&gt;</w:t>
      </w:r>
      <w:r w:rsidRPr="000C690E">
        <w:t xml:space="preserve"> </w:t>
      </w:r>
    </w:p>
    <w:p w14:paraId="12A80FA2"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m2:REP_TEL_NO</w:t>
      </w:r>
      <w:r w:rsidRPr="000C690E">
        <w:rPr>
          <w:color w:val="0000FF"/>
        </w:rPr>
        <w:t>&gt;</w:t>
      </w:r>
      <w:r w:rsidRPr="000C690E">
        <w:rPr>
          <w:b/>
          <w:bCs/>
        </w:rPr>
        <w:t>8006670807</w:t>
      </w:r>
      <w:r w:rsidRPr="000C690E">
        <w:rPr>
          <w:color w:val="0000FF"/>
        </w:rPr>
        <w:t>&lt;/</w:t>
      </w:r>
      <w:r w:rsidRPr="000C690E">
        <w:rPr>
          <w:color w:val="990000"/>
        </w:rPr>
        <w:t>m2:REP_TEL_NO</w:t>
      </w:r>
      <w:r w:rsidRPr="000C690E">
        <w:rPr>
          <w:color w:val="0000FF"/>
        </w:rPr>
        <w:t>&gt;</w:t>
      </w:r>
      <w:r w:rsidRPr="000C690E">
        <w:t xml:space="preserve"> </w:t>
      </w:r>
    </w:p>
    <w:p w14:paraId="546C64B6"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m2:DD_CD</w:t>
      </w:r>
      <w:r w:rsidRPr="000C690E">
        <w:rPr>
          <w:color w:val="0000FF"/>
        </w:rPr>
        <w:t>&gt;</w:t>
      </w:r>
      <w:r w:rsidRPr="000C690E">
        <w:rPr>
          <w:b/>
          <w:bCs/>
        </w:rPr>
        <w:t>20091201</w:t>
      </w:r>
      <w:r w:rsidRPr="000C690E">
        <w:rPr>
          <w:color w:val="0000FF"/>
        </w:rPr>
        <w:t>&lt;/</w:t>
      </w:r>
      <w:r w:rsidRPr="000C690E">
        <w:rPr>
          <w:color w:val="990000"/>
        </w:rPr>
        <w:t>m2:DD_CD</w:t>
      </w:r>
      <w:r w:rsidRPr="000C690E">
        <w:rPr>
          <w:color w:val="0000FF"/>
        </w:rPr>
        <w:t>&gt;</w:t>
      </w:r>
      <w:r w:rsidRPr="000C690E">
        <w:t xml:space="preserve"> </w:t>
      </w:r>
    </w:p>
    <w:p w14:paraId="5D60700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m2:BAN1</w:t>
      </w:r>
      <w:r w:rsidRPr="000C690E">
        <w:rPr>
          <w:color w:val="0000FF"/>
        </w:rPr>
        <w:t>&gt;</w:t>
      </w:r>
      <w:r w:rsidRPr="000C690E">
        <w:rPr>
          <w:b/>
          <w:bCs/>
        </w:rPr>
        <w:t>770Q886621621</w:t>
      </w:r>
      <w:r w:rsidRPr="000C690E">
        <w:rPr>
          <w:color w:val="0000FF"/>
        </w:rPr>
        <w:t>&lt;/</w:t>
      </w:r>
      <w:r w:rsidRPr="000C690E">
        <w:rPr>
          <w:color w:val="990000"/>
        </w:rPr>
        <w:t>m2:BAN1</w:t>
      </w:r>
      <w:r w:rsidRPr="000C690E">
        <w:rPr>
          <w:color w:val="0000FF"/>
        </w:rPr>
        <w:t>&gt;</w:t>
      </w:r>
      <w:r w:rsidRPr="000C690E">
        <w:t xml:space="preserve"> </w:t>
      </w:r>
    </w:p>
    <w:p w14:paraId="57B7D666"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m2:NOTIFICATION_ADMIN</w:t>
      </w:r>
      <w:r w:rsidRPr="000C690E">
        <w:rPr>
          <w:color w:val="0000FF"/>
        </w:rPr>
        <w:t>&gt;</w:t>
      </w:r>
    </w:p>
    <w:p w14:paraId="42A8F6EC" w14:textId="77777777" w:rsidR="0053562E" w:rsidRPr="000C690E" w:rsidRDefault="0053562E" w:rsidP="0053562E">
      <w:pPr>
        <w:ind w:hanging="480"/>
      </w:pPr>
      <w:hyperlink r:id="rId1756" w:history="1">
        <w:r w:rsidRPr="000C690E">
          <w:rPr>
            <w:b/>
            <w:bCs/>
            <w:color w:val="FF0000"/>
            <w:u w:val="single"/>
          </w:rPr>
          <w:t>-</w:t>
        </w:r>
      </w:hyperlink>
      <w:r w:rsidRPr="000C690E">
        <w:t xml:space="preserve"> </w:t>
      </w:r>
      <w:r w:rsidRPr="000C690E">
        <w:rPr>
          <w:color w:val="0000FF"/>
        </w:rPr>
        <w:t>&lt;</w:t>
      </w:r>
      <w:r w:rsidRPr="000C690E">
        <w:rPr>
          <w:color w:val="990000"/>
        </w:rPr>
        <w:t>m2:SERVICES_INFO</w:t>
      </w:r>
      <w:r w:rsidRPr="000C690E">
        <w:rPr>
          <w:color w:val="0000FF"/>
        </w:rPr>
        <w:t>&gt;</w:t>
      </w:r>
    </w:p>
    <w:p w14:paraId="67159CD7"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m2:LOCNUM_SVCS</w:t>
      </w:r>
      <w:r w:rsidRPr="000C690E">
        <w:rPr>
          <w:color w:val="0000FF"/>
        </w:rPr>
        <w:t>&gt;</w:t>
      </w:r>
      <w:r w:rsidRPr="000C690E">
        <w:rPr>
          <w:b/>
          <w:bCs/>
        </w:rPr>
        <w:t>000</w:t>
      </w:r>
      <w:r w:rsidRPr="000C690E">
        <w:rPr>
          <w:color w:val="0000FF"/>
        </w:rPr>
        <w:t>&lt;/</w:t>
      </w:r>
      <w:r w:rsidRPr="000C690E">
        <w:rPr>
          <w:color w:val="990000"/>
        </w:rPr>
        <w:t>m2:LOCNUM_SVCS</w:t>
      </w:r>
      <w:r w:rsidRPr="000C690E">
        <w:rPr>
          <w:color w:val="0000FF"/>
        </w:rPr>
        <w:t>&gt;</w:t>
      </w:r>
      <w:r w:rsidRPr="000C690E">
        <w:t xml:space="preserve"> </w:t>
      </w:r>
    </w:p>
    <w:p w14:paraId="432ECD8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m2:LNUM</w:t>
      </w:r>
      <w:r w:rsidRPr="000C690E">
        <w:rPr>
          <w:color w:val="0000FF"/>
        </w:rPr>
        <w:t>&gt;</w:t>
      </w:r>
      <w:r w:rsidRPr="000C690E">
        <w:rPr>
          <w:b/>
          <w:bCs/>
        </w:rPr>
        <w:t>00001</w:t>
      </w:r>
      <w:r w:rsidRPr="000C690E">
        <w:rPr>
          <w:color w:val="0000FF"/>
        </w:rPr>
        <w:t>&lt;/</w:t>
      </w:r>
      <w:r w:rsidRPr="000C690E">
        <w:rPr>
          <w:color w:val="990000"/>
        </w:rPr>
        <w:t>m2:LNUM</w:t>
      </w:r>
      <w:r w:rsidRPr="000C690E">
        <w:rPr>
          <w:color w:val="0000FF"/>
        </w:rPr>
        <w:t>&gt;</w:t>
      </w:r>
      <w:r w:rsidRPr="000C690E">
        <w:t xml:space="preserve"> </w:t>
      </w:r>
    </w:p>
    <w:p w14:paraId="758FA3A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m2:TNS</w:t>
      </w:r>
      <w:r w:rsidRPr="000C690E">
        <w:rPr>
          <w:color w:val="0000FF"/>
        </w:rPr>
        <w:t>&gt;</w:t>
      </w:r>
      <w:r w:rsidRPr="000C690E">
        <w:rPr>
          <w:b/>
          <w:bCs/>
        </w:rPr>
        <w:t>7704710411</w:t>
      </w:r>
      <w:r w:rsidRPr="000C690E">
        <w:rPr>
          <w:color w:val="0000FF"/>
        </w:rPr>
        <w:t>&lt;/</w:t>
      </w:r>
      <w:r w:rsidRPr="000C690E">
        <w:rPr>
          <w:color w:val="990000"/>
        </w:rPr>
        <w:t>m2:TNS</w:t>
      </w:r>
      <w:r w:rsidRPr="000C690E">
        <w:rPr>
          <w:color w:val="0000FF"/>
        </w:rPr>
        <w:t>&gt;</w:t>
      </w:r>
      <w:r w:rsidRPr="000C690E">
        <w:t xml:space="preserve"> </w:t>
      </w:r>
    </w:p>
    <w:p w14:paraId="22876324"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m2:SERVICES_INFO</w:t>
      </w:r>
      <w:r w:rsidRPr="000C690E">
        <w:rPr>
          <w:color w:val="0000FF"/>
        </w:rPr>
        <w:t>&gt;</w:t>
      </w:r>
    </w:p>
    <w:p w14:paraId="3EF32B94"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m2:FIRM_ORDER_NOTIFICATION</w:t>
      </w:r>
      <w:r w:rsidRPr="000C690E">
        <w:rPr>
          <w:color w:val="0000FF"/>
        </w:rPr>
        <w:t>&gt;</w:t>
      </w:r>
    </w:p>
    <w:p w14:paraId="11DB9BE5"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m2:NOTIFICATION</w:t>
      </w:r>
      <w:r w:rsidRPr="000C690E">
        <w:rPr>
          <w:color w:val="0000FF"/>
        </w:rPr>
        <w:t>&gt;</w:t>
      </w:r>
    </w:p>
    <w:p w14:paraId="30F84C7A"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m2:LSR_RESP</w:t>
      </w:r>
      <w:r w:rsidRPr="000C690E">
        <w:rPr>
          <w:color w:val="0000FF"/>
        </w:rPr>
        <w:t>&gt;</w:t>
      </w:r>
    </w:p>
    <w:p w14:paraId="409AA535"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m1:ATT_LSR_ORD_RSP</w:t>
      </w:r>
      <w:r w:rsidRPr="000C690E">
        <w:rPr>
          <w:color w:val="0000FF"/>
        </w:rPr>
        <w:t>&gt;</w:t>
      </w:r>
    </w:p>
    <w:p w14:paraId="07C0C7A3" w14:textId="77777777" w:rsidR="0053562E" w:rsidRPr="000C690E" w:rsidRDefault="0053562E" w:rsidP="0053562E"/>
    <w:p w14:paraId="09B7627A" w14:textId="77777777" w:rsidR="00B752E4" w:rsidRPr="00BC23B4" w:rsidRDefault="0074197A" w:rsidP="00BC23B4">
      <w:pPr>
        <w:rPr>
          <w:rFonts w:ascii="Arial" w:hAnsi="Arial" w:cs="Arial"/>
          <w:b/>
        </w:rPr>
      </w:pPr>
      <w:r>
        <w:rPr>
          <w:rFonts w:ascii="Tahoma" w:hAnsi="Tahoma" w:cs="Tahoma"/>
          <w:sz w:val="28"/>
        </w:rPr>
        <w:br w:type="page"/>
      </w:r>
      <w:r w:rsidR="00B752E4" w:rsidRPr="00BC23B4">
        <w:rPr>
          <w:rFonts w:ascii="Arial" w:hAnsi="Arial" w:cs="Arial"/>
          <w:b/>
        </w:rPr>
        <w:t>TEST CASE M069: Scenario Description:  *(Act=C) Change PIC/LPIC information on line with ADSL– LNA=P; Disconnect line with ADSL</w:t>
      </w:r>
    </w:p>
    <w:p w14:paraId="5B49A6E1" w14:textId="77777777" w:rsidR="00B752E4" w:rsidRPr="00BC23B4" w:rsidRDefault="00B752E4">
      <w:pPr>
        <w:pStyle w:val="Heading3"/>
        <w:rPr>
          <w:i w:val="0"/>
        </w:rPr>
      </w:pPr>
      <w:r w:rsidRPr="00BC23B4">
        <w:rPr>
          <w:i w:val="0"/>
        </w:rPr>
        <w:t>Type of Account:  Business / Multi-Line</w:t>
      </w:r>
    </w:p>
    <w:p w14:paraId="3393E74C" w14:textId="77777777" w:rsidR="00BC23B4" w:rsidRPr="00BC23B4" w:rsidRDefault="00BC23B4" w:rsidP="00BC23B4"/>
    <w:p w14:paraId="4C1D151E" w14:textId="77777777" w:rsidR="00B752E4" w:rsidRPr="00BC23B4" w:rsidRDefault="00B752E4">
      <w:pPr>
        <w:rPr>
          <w:rFonts w:ascii="Arial" w:hAnsi="Arial" w:cs="Arial"/>
        </w:rPr>
      </w:pP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4320"/>
        <w:gridCol w:w="2430"/>
      </w:tblGrid>
      <w:tr w:rsidR="00B752E4" w:rsidRPr="00BC23B4" w14:paraId="612F8C62" w14:textId="77777777">
        <w:trPr>
          <w:tblHeader/>
        </w:trPr>
        <w:tc>
          <w:tcPr>
            <w:tcW w:w="2430" w:type="dxa"/>
            <w:tcBorders>
              <w:bottom w:val="single" w:sz="6" w:space="0" w:color="auto"/>
            </w:tcBorders>
          </w:tcPr>
          <w:p w14:paraId="12BFF6D1" w14:textId="77777777" w:rsidR="00B752E4" w:rsidRPr="00BC23B4" w:rsidRDefault="00BC23B4" w:rsidP="00BC23B4">
            <w:pPr>
              <w:jc w:val="center"/>
              <w:rPr>
                <w:rFonts w:ascii="Arial" w:hAnsi="Arial" w:cs="Arial"/>
                <w:b/>
              </w:rPr>
            </w:pPr>
            <w:r w:rsidRPr="00BC23B4">
              <w:rPr>
                <w:rFonts w:ascii="Arial" w:hAnsi="Arial" w:cs="Arial"/>
                <w:b/>
              </w:rPr>
              <w:t>FIELDS</w:t>
            </w:r>
          </w:p>
        </w:tc>
        <w:tc>
          <w:tcPr>
            <w:tcW w:w="4320" w:type="dxa"/>
            <w:tcBorders>
              <w:bottom w:val="single" w:sz="6" w:space="0" w:color="auto"/>
            </w:tcBorders>
          </w:tcPr>
          <w:p w14:paraId="696C7E60" w14:textId="77777777" w:rsidR="00B752E4" w:rsidRPr="00BC23B4" w:rsidRDefault="00B752E4">
            <w:pPr>
              <w:jc w:val="center"/>
              <w:rPr>
                <w:rFonts w:ascii="Arial" w:hAnsi="Arial" w:cs="Arial"/>
                <w:b/>
              </w:rPr>
            </w:pPr>
            <w:r w:rsidRPr="00BC23B4">
              <w:rPr>
                <w:rFonts w:ascii="Arial" w:hAnsi="Arial" w:cs="Arial"/>
                <w:b/>
              </w:rPr>
              <w:t>FIELD NAME</w:t>
            </w:r>
          </w:p>
        </w:tc>
        <w:tc>
          <w:tcPr>
            <w:tcW w:w="2430" w:type="dxa"/>
            <w:tcBorders>
              <w:bottom w:val="single" w:sz="6" w:space="0" w:color="auto"/>
            </w:tcBorders>
          </w:tcPr>
          <w:p w14:paraId="02390989" w14:textId="77777777" w:rsidR="00B752E4" w:rsidRPr="00BC23B4" w:rsidRDefault="00B752E4">
            <w:pPr>
              <w:jc w:val="center"/>
              <w:rPr>
                <w:rFonts w:ascii="Arial" w:hAnsi="Arial" w:cs="Arial"/>
                <w:b/>
                <w:iCs/>
              </w:rPr>
            </w:pPr>
            <w:r w:rsidRPr="00BC23B4">
              <w:rPr>
                <w:rFonts w:ascii="Arial" w:hAnsi="Arial" w:cs="Arial"/>
                <w:b/>
                <w:iCs/>
              </w:rPr>
              <w:t>INPUT</w:t>
            </w:r>
          </w:p>
        </w:tc>
      </w:tr>
      <w:tr w:rsidR="00B752E4" w:rsidRPr="00BC23B4" w14:paraId="685EDAA1" w14:textId="77777777">
        <w:trPr>
          <w:cantSplit/>
        </w:trPr>
        <w:tc>
          <w:tcPr>
            <w:tcW w:w="9180" w:type="dxa"/>
            <w:gridSpan w:val="3"/>
            <w:tcBorders>
              <w:bottom w:val="single" w:sz="6" w:space="0" w:color="auto"/>
            </w:tcBorders>
            <w:shd w:val="clear" w:color="auto" w:fill="0000FF"/>
          </w:tcPr>
          <w:p w14:paraId="78296D9B"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14546116" w14:textId="77777777">
        <w:trPr>
          <w:cantSplit/>
        </w:trPr>
        <w:tc>
          <w:tcPr>
            <w:tcW w:w="9180" w:type="dxa"/>
            <w:gridSpan w:val="3"/>
            <w:tcBorders>
              <w:bottom w:val="single" w:sz="6" w:space="0" w:color="auto"/>
            </w:tcBorders>
            <w:shd w:val="clear" w:color="auto" w:fill="99CCFF"/>
          </w:tcPr>
          <w:p w14:paraId="19F62E21" w14:textId="77777777" w:rsidR="00B752E4" w:rsidRPr="00BC23B4" w:rsidRDefault="00B752E4">
            <w:pPr>
              <w:pStyle w:val="Heading4"/>
              <w:rPr>
                <w:rFonts w:cs="Arial"/>
                <w:b/>
                <w:bCs/>
                <w:i w:val="0"/>
                <w:iCs w:val="0"/>
              </w:rPr>
            </w:pPr>
            <w:r w:rsidRPr="00BC23B4">
              <w:rPr>
                <w:rFonts w:cs="Arial"/>
                <w:b/>
                <w:bCs/>
                <w:i w:val="0"/>
                <w:iCs w:val="0"/>
              </w:rPr>
              <w:t>Administrative Section</w:t>
            </w:r>
          </w:p>
        </w:tc>
      </w:tr>
      <w:tr w:rsidR="00B752E4" w:rsidRPr="00BC23B4" w14:paraId="6D7EF499" w14:textId="77777777">
        <w:tc>
          <w:tcPr>
            <w:tcW w:w="2430" w:type="dxa"/>
            <w:shd w:val="clear" w:color="auto" w:fill="CC99FF"/>
          </w:tcPr>
          <w:p w14:paraId="041D4C35" w14:textId="77777777" w:rsidR="00B752E4" w:rsidRPr="00BC23B4" w:rsidRDefault="00B752E4">
            <w:pPr>
              <w:pStyle w:val="FORMDATA"/>
              <w:rPr>
                <w:b/>
                <w:color w:val="auto"/>
              </w:rPr>
            </w:pPr>
            <w:r w:rsidRPr="00BC23B4">
              <w:rPr>
                <w:b/>
                <w:color w:val="auto"/>
              </w:rPr>
              <w:t>CCNA</w:t>
            </w:r>
          </w:p>
        </w:tc>
        <w:tc>
          <w:tcPr>
            <w:tcW w:w="4320" w:type="dxa"/>
            <w:shd w:val="clear" w:color="auto" w:fill="CC99FF"/>
          </w:tcPr>
          <w:p w14:paraId="73013E1B" w14:textId="77777777" w:rsidR="00B752E4" w:rsidRPr="00BC23B4" w:rsidRDefault="00B752E4">
            <w:pPr>
              <w:pStyle w:val="FORMDATA"/>
              <w:rPr>
                <w:b/>
                <w:color w:val="auto"/>
              </w:rPr>
            </w:pPr>
            <w:r w:rsidRPr="00BC23B4">
              <w:rPr>
                <w:b/>
                <w:color w:val="auto"/>
              </w:rPr>
              <w:t>Customer Carrier Name Abbreviation</w:t>
            </w:r>
          </w:p>
        </w:tc>
        <w:tc>
          <w:tcPr>
            <w:tcW w:w="2430" w:type="dxa"/>
            <w:shd w:val="clear" w:color="auto" w:fill="CC99FF"/>
          </w:tcPr>
          <w:p w14:paraId="11B87C23" w14:textId="77777777" w:rsidR="00B752E4" w:rsidRPr="00BC23B4" w:rsidRDefault="00B752E4">
            <w:pPr>
              <w:pStyle w:val="FORMDATA"/>
              <w:rPr>
                <w:b/>
                <w:color w:val="auto"/>
              </w:rPr>
            </w:pPr>
            <w:r w:rsidRPr="00BC23B4">
              <w:rPr>
                <w:b/>
                <w:color w:val="auto"/>
              </w:rPr>
              <w:t>ZXL</w:t>
            </w:r>
          </w:p>
        </w:tc>
      </w:tr>
      <w:tr w:rsidR="00B752E4" w:rsidRPr="00BC23B4" w14:paraId="2008B041" w14:textId="77777777">
        <w:tc>
          <w:tcPr>
            <w:tcW w:w="2430" w:type="dxa"/>
          </w:tcPr>
          <w:p w14:paraId="3A7A8007" w14:textId="77777777" w:rsidR="00B752E4" w:rsidRPr="00BC23B4" w:rsidRDefault="00B752E4">
            <w:pPr>
              <w:pStyle w:val="FORMDATA"/>
              <w:rPr>
                <w:b/>
                <w:color w:val="auto"/>
              </w:rPr>
            </w:pPr>
            <w:r w:rsidRPr="00BC23B4">
              <w:rPr>
                <w:b/>
                <w:color w:val="auto"/>
              </w:rPr>
              <w:t>PON</w:t>
            </w:r>
          </w:p>
        </w:tc>
        <w:tc>
          <w:tcPr>
            <w:tcW w:w="4320" w:type="dxa"/>
          </w:tcPr>
          <w:p w14:paraId="088E5C7F" w14:textId="77777777" w:rsidR="00B752E4" w:rsidRPr="00BC23B4" w:rsidRDefault="00B752E4">
            <w:pPr>
              <w:pStyle w:val="FORMDATA"/>
              <w:rPr>
                <w:b/>
                <w:color w:val="auto"/>
              </w:rPr>
            </w:pPr>
            <w:r w:rsidRPr="00BC23B4">
              <w:rPr>
                <w:b/>
                <w:color w:val="auto"/>
              </w:rPr>
              <w:t>Purchase Order Number</w:t>
            </w:r>
          </w:p>
        </w:tc>
        <w:tc>
          <w:tcPr>
            <w:tcW w:w="2430" w:type="dxa"/>
          </w:tcPr>
          <w:p w14:paraId="587F2058" w14:textId="77777777" w:rsidR="00B752E4" w:rsidRPr="00BC23B4" w:rsidRDefault="00B752E4">
            <w:pPr>
              <w:pStyle w:val="FORMDATA"/>
              <w:rPr>
                <w:b/>
                <w:color w:val="auto"/>
              </w:rPr>
            </w:pPr>
            <w:r w:rsidRPr="00BC23B4">
              <w:rPr>
                <w:b/>
                <w:color w:val="auto"/>
              </w:rPr>
              <w:t>M69</w:t>
            </w:r>
          </w:p>
        </w:tc>
      </w:tr>
      <w:tr w:rsidR="00B752E4" w:rsidRPr="00BC23B4" w14:paraId="0721936E" w14:textId="77777777">
        <w:tc>
          <w:tcPr>
            <w:tcW w:w="2430" w:type="dxa"/>
            <w:tcBorders>
              <w:bottom w:val="single" w:sz="6" w:space="0" w:color="auto"/>
            </w:tcBorders>
          </w:tcPr>
          <w:p w14:paraId="085E70C1" w14:textId="77777777" w:rsidR="00B752E4" w:rsidRPr="00BC23B4" w:rsidRDefault="00B752E4">
            <w:pPr>
              <w:pStyle w:val="FORMDATA"/>
              <w:rPr>
                <w:b/>
                <w:color w:val="auto"/>
              </w:rPr>
            </w:pPr>
            <w:r w:rsidRPr="00BC23B4">
              <w:rPr>
                <w:b/>
                <w:color w:val="auto"/>
              </w:rPr>
              <w:t>ATN</w:t>
            </w:r>
          </w:p>
        </w:tc>
        <w:tc>
          <w:tcPr>
            <w:tcW w:w="4320" w:type="dxa"/>
            <w:tcBorders>
              <w:bottom w:val="single" w:sz="6" w:space="0" w:color="auto"/>
            </w:tcBorders>
          </w:tcPr>
          <w:p w14:paraId="2A184600" w14:textId="77777777" w:rsidR="00B752E4" w:rsidRPr="00BC23B4" w:rsidRDefault="00B752E4">
            <w:pPr>
              <w:pStyle w:val="FORMDATA"/>
              <w:rPr>
                <w:b/>
                <w:color w:val="auto"/>
              </w:rPr>
            </w:pPr>
            <w:r w:rsidRPr="00BC23B4">
              <w:rPr>
                <w:b/>
                <w:color w:val="auto"/>
              </w:rPr>
              <w:t>Account Telephone Number</w:t>
            </w:r>
          </w:p>
        </w:tc>
        <w:tc>
          <w:tcPr>
            <w:tcW w:w="2430" w:type="dxa"/>
            <w:tcBorders>
              <w:bottom w:val="single" w:sz="6" w:space="0" w:color="auto"/>
            </w:tcBorders>
          </w:tcPr>
          <w:p w14:paraId="00423616" w14:textId="77777777" w:rsidR="00B752E4" w:rsidRPr="00BC23B4" w:rsidRDefault="00B752E4">
            <w:pPr>
              <w:pStyle w:val="FORMDATA"/>
              <w:rPr>
                <w:b/>
                <w:color w:val="auto"/>
              </w:rPr>
            </w:pPr>
            <w:r w:rsidRPr="00BC23B4">
              <w:rPr>
                <w:b/>
                <w:color w:val="auto"/>
              </w:rPr>
              <w:t>7704913638</w:t>
            </w:r>
          </w:p>
        </w:tc>
      </w:tr>
      <w:tr w:rsidR="00B752E4" w:rsidRPr="00BC23B4" w14:paraId="52F76403" w14:textId="77777777">
        <w:tc>
          <w:tcPr>
            <w:tcW w:w="2430" w:type="dxa"/>
            <w:tcBorders>
              <w:bottom w:val="single" w:sz="6" w:space="0" w:color="auto"/>
            </w:tcBorders>
          </w:tcPr>
          <w:p w14:paraId="2E21A799" w14:textId="77777777" w:rsidR="00B752E4" w:rsidRPr="00BC23B4" w:rsidRDefault="00B752E4">
            <w:pPr>
              <w:pStyle w:val="FORMDATA"/>
              <w:rPr>
                <w:b/>
                <w:color w:val="auto"/>
              </w:rPr>
            </w:pPr>
            <w:r w:rsidRPr="00BC23B4">
              <w:rPr>
                <w:b/>
                <w:color w:val="auto"/>
              </w:rPr>
              <w:t>PROJECT</w:t>
            </w:r>
          </w:p>
        </w:tc>
        <w:tc>
          <w:tcPr>
            <w:tcW w:w="4320" w:type="dxa"/>
            <w:tcBorders>
              <w:bottom w:val="single" w:sz="6" w:space="0" w:color="auto"/>
            </w:tcBorders>
          </w:tcPr>
          <w:p w14:paraId="5C27691F" w14:textId="77777777" w:rsidR="00B752E4" w:rsidRPr="00BC23B4" w:rsidRDefault="00B752E4">
            <w:pPr>
              <w:pStyle w:val="FORMDATA"/>
              <w:rPr>
                <w:b/>
                <w:color w:val="auto"/>
              </w:rPr>
            </w:pPr>
            <w:r w:rsidRPr="00BC23B4">
              <w:rPr>
                <w:b/>
                <w:color w:val="auto"/>
              </w:rPr>
              <w:t>Project</w:t>
            </w:r>
          </w:p>
        </w:tc>
        <w:tc>
          <w:tcPr>
            <w:tcW w:w="2430" w:type="dxa"/>
            <w:tcBorders>
              <w:bottom w:val="single" w:sz="6" w:space="0" w:color="auto"/>
            </w:tcBorders>
          </w:tcPr>
          <w:p w14:paraId="6EF89EF7" w14:textId="77777777" w:rsidR="00B752E4" w:rsidRPr="00BC23B4" w:rsidRDefault="00B752E4">
            <w:pPr>
              <w:pStyle w:val="FORMDATA"/>
              <w:rPr>
                <w:b/>
                <w:color w:val="auto"/>
              </w:rPr>
            </w:pPr>
            <w:r w:rsidRPr="00BC23B4">
              <w:rPr>
                <w:b/>
                <w:color w:val="auto"/>
              </w:rPr>
              <w:t>CAVENOBILL</w:t>
            </w:r>
          </w:p>
        </w:tc>
      </w:tr>
      <w:tr w:rsidR="00B752E4" w:rsidRPr="00BC23B4" w14:paraId="79B43D68" w14:textId="77777777">
        <w:trPr>
          <w:trHeight w:val="72"/>
        </w:trPr>
        <w:tc>
          <w:tcPr>
            <w:tcW w:w="2430" w:type="dxa"/>
            <w:shd w:val="clear" w:color="auto" w:fill="CC99FF"/>
          </w:tcPr>
          <w:p w14:paraId="77C4B1B6" w14:textId="77777777" w:rsidR="00B752E4" w:rsidRPr="00BC23B4" w:rsidRDefault="00B752E4">
            <w:pPr>
              <w:pStyle w:val="FORMDATA"/>
              <w:rPr>
                <w:b/>
                <w:color w:val="auto"/>
              </w:rPr>
            </w:pPr>
            <w:r w:rsidRPr="00BC23B4">
              <w:rPr>
                <w:b/>
                <w:color w:val="auto"/>
              </w:rPr>
              <w:t>SC</w:t>
            </w:r>
          </w:p>
        </w:tc>
        <w:tc>
          <w:tcPr>
            <w:tcW w:w="4320" w:type="dxa"/>
            <w:shd w:val="clear" w:color="auto" w:fill="CC99FF"/>
          </w:tcPr>
          <w:p w14:paraId="4FE27F2A" w14:textId="77777777" w:rsidR="00B752E4" w:rsidRPr="00BC23B4" w:rsidRDefault="00B752E4">
            <w:pPr>
              <w:pStyle w:val="FORMDATA"/>
              <w:rPr>
                <w:b/>
                <w:color w:val="auto"/>
              </w:rPr>
            </w:pPr>
            <w:smartTag w:uri="urn:schemas-microsoft-com:office:smarttags" w:element="place">
              <w:smartTag w:uri="urn:schemas-microsoft-com:office:smarttags" w:element="PlaceName">
                <w:r w:rsidRPr="00BC23B4">
                  <w:rPr>
                    <w:b/>
                    <w:color w:val="auto"/>
                  </w:rPr>
                  <w:t>Service</w:t>
                </w:r>
              </w:smartTag>
              <w:r w:rsidRPr="00BC23B4">
                <w:rPr>
                  <w:b/>
                  <w:color w:val="auto"/>
                </w:rPr>
                <w:t xml:space="preserve"> </w:t>
              </w:r>
              <w:smartTag w:uri="urn:schemas-microsoft-com:office:smarttags" w:element="PlaceType">
                <w:r w:rsidRPr="00BC23B4">
                  <w:rPr>
                    <w:b/>
                    <w:color w:val="auto"/>
                  </w:rPr>
                  <w:t>Center</w:t>
                </w:r>
              </w:smartTag>
            </w:smartTag>
          </w:p>
        </w:tc>
        <w:tc>
          <w:tcPr>
            <w:tcW w:w="2430" w:type="dxa"/>
            <w:shd w:val="clear" w:color="auto" w:fill="CC99FF"/>
          </w:tcPr>
          <w:p w14:paraId="3F354566" w14:textId="77777777" w:rsidR="00B752E4" w:rsidRPr="00BC23B4" w:rsidRDefault="00B752E4">
            <w:pPr>
              <w:pStyle w:val="FORMDATA"/>
              <w:rPr>
                <w:b/>
                <w:color w:val="auto"/>
              </w:rPr>
            </w:pPr>
            <w:r w:rsidRPr="00BC23B4">
              <w:rPr>
                <w:b/>
                <w:color w:val="auto"/>
              </w:rPr>
              <w:t>LCSC</w:t>
            </w:r>
          </w:p>
        </w:tc>
      </w:tr>
      <w:tr w:rsidR="00B752E4" w:rsidRPr="00BC23B4" w14:paraId="1C851169" w14:textId="77777777">
        <w:tc>
          <w:tcPr>
            <w:tcW w:w="2430" w:type="dxa"/>
            <w:shd w:val="clear" w:color="auto" w:fill="CC99FF"/>
          </w:tcPr>
          <w:p w14:paraId="12A4B971" w14:textId="77777777" w:rsidR="00B752E4" w:rsidRPr="00BC23B4" w:rsidRDefault="00B752E4">
            <w:pPr>
              <w:pStyle w:val="FORMDATA"/>
              <w:rPr>
                <w:b/>
                <w:color w:val="auto"/>
              </w:rPr>
            </w:pPr>
            <w:r w:rsidRPr="00BC23B4">
              <w:rPr>
                <w:b/>
                <w:color w:val="auto"/>
              </w:rPr>
              <w:t>D/TSent</w:t>
            </w:r>
          </w:p>
        </w:tc>
        <w:tc>
          <w:tcPr>
            <w:tcW w:w="4320" w:type="dxa"/>
            <w:shd w:val="clear" w:color="auto" w:fill="CC99FF"/>
          </w:tcPr>
          <w:p w14:paraId="546AE4DD" w14:textId="77777777" w:rsidR="00B752E4" w:rsidRPr="00BC23B4" w:rsidRDefault="00B752E4">
            <w:pPr>
              <w:pStyle w:val="FORMDATA"/>
              <w:rPr>
                <w:b/>
                <w:color w:val="auto"/>
              </w:rPr>
            </w:pPr>
            <w:r w:rsidRPr="00BC23B4">
              <w:rPr>
                <w:b/>
                <w:color w:val="auto"/>
              </w:rPr>
              <w:t>Date &amp; Time Sent</w:t>
            </w:r>
          </w:p>
        </w:tc>
        <w:tc>
          <w:tcPr>
            <w:tcW w:w="2430" w:type="dxa"/>
            <w:shd w:val="clear" w:color="auto" w:fill="CC99FF"/>
          </w:tcPr>
          <w:p w14:paraId="23DAD0B2" w14:textId="77777777" w:rsidR="00B752E4" w:rsidRPr="00BC23B4" w:rsidRDefault="00B752E4">
            <w:pPr>
              <w:pStyle w:val="FORMDATA"/>
              <w:rPr>
                <w:b/>
                <w:color w:val="auto"/>
              </w:rPr>
            </w:pPr>
            <w:r w:rsidRPr="00BC23B4">
              <w:rPr>
                <w:b/>
                <w:color w:val="auto"/>
              </w:rPr>
              <w:t>20050523</w:t>
            </w:r>
          </w:p>
        </w:tc>
      </w:tr>
      <w:tr w:rsidR="00B752E4" w:rsidRPr="00BC23B4" w14:paraId="5AF05FEC" w14:textId="77777777">
        <w:tc>
          <w:tcPr>
            <w:tcW w:w="2430" w:type="dxa"/>
          </w:tcPr>
          <w:p w14:paraId="37F9AD55" w14:textId="77777777" w:rsidR="00B752E4" w:rsidRPr="00BC23B4" w:rsidRDefault="00B752E4">
            <w:pPr>
              <w:pStyle w:val="FORMDATA"/>
              <w:rPr>
                <w:b/>
                <w:color w:val="auto"/>
              </w:rPr>
            </w:pPr>
            <w:r w:rsidRPr="00BC23B4">
              <w:rPr>
                <w:b/>
                <w:color w:val="auto"/>
              </w:rPr>
              <w:t>DDD</w:t>
            </w:r>
          </w:p>
        </w:tc>
        <w:tc>
          <w:tcPr>
            <w:tcW w:w="4320" w:type="dxa"/>
          </w:tcPr>
          <w:p w14:paraId="007B5499" w14:textId="77777777" w:rsidR="00B752E4" w:rsidRPr="00BC23B4" w:rsidRDefault="00B752E4">
            <w:pPr>
              <w:pStyle w:val="FORMDATA"/>
              <w:rPr>
                <w:b/>
                <w:color w:val="auto"/>
              </w:rPr>
            </w:pPr>
            <w:r w:rsidRPr="00BC23B4">
              <w:rPr>
                <w:b/>
                <w:color w:val="auto"/>
              </w:rPr>
              <w:t>Desired Due Date</w:t>
            </w:r>
          </w:p>
        </w:tc>
        <w:tc>
          <w:tcPr>
            <w:tcW w:w="2430" w:type="dxa"/>
          </w:tcPr>
          <w:p w14:paraId="16692656" w14:textId="77777777" w:rsidR="00B752E4" w:rsidRPr="00BC23B4" w:rsidRDefault="00B752E4">
            <w:pPr>
              <w:pStyle w:val="FORMDATA"/>
              <w:rPr>
                <w:b/>
                <w:color w:val="auto"/>
              </w:rPr>
            </w:pPr>
            <w:r w:rsidRPr="00BC23B4">
              <w:rPr>
                <w:b/>
                <w:color w:val="auto"/>
              </w:rPr>
              <w:t>20050610</w:t>
            </w:r>
          </w:p>
        </w:tc>
      </w:tr>
      <w:tr w:rsidR="00B752E4" w:rsidRPr="00BC23B4" w14:paraId="25059B7B" w14:textId="77777777">
        <w:tc>
          <w:tcPr>
            <w:tcW w:w="2430" w:type="dxa"/>
          </w:tcPr>
          <w:p w14:paraId="529CCC4B" w14:textId="77777777" w:rsidR="00B752E4" w:rsidRPr="00BC23B4" w:rsidRDefault="00B752E4">
            <w:pPr>
              <w:pStyle w:val="FORMDATA"/>
              <w:rPr>
                <w:b/>
                <w:color w:val="auto"/>
              </w:rPr>
            </w:pPr>
            <w:r w:rsidRPr="00BC23B4">
              <w:rPr>
                <w:b/>
                <w:color w:val="auto"/>
              </w:rPr>
              <w:t>REQTYP</w:t>
            </w:r>
          </w:p>
        </w:tc>
        <w:tc>
          <w:tcPr>
            <w:tcW w:w="4320" w:type="dxa"/>
          </w:tcPr>
          <w:p w14:paraId="64563C73" w14:textId="77777777" w:rsidR="00B752E4" w:rsidRPr="00BC23B4" w:rsidRDefault="00B752E4">
            <w:pPr>
              <w:pStyle w:val="FORMDATA"/>
              <w:rPr>
                <w:b/>
                <w:color w:val="auto"/>
              </w:rPr>
            </w:pPr>
            <w:r w:rsidRPr="00BC23B4">
              <w:rPr>
                <w:b/>
                <w:color w:val="auto"/>
              </w:rPr>
              <w:t>Request Type</w:t>
            </w:r>
          </w:p>
        </w:tc>
        <w:tc>
          <w:tcPr>
            <w:tcW w:w="2430" w:type="dxa"/>
          </w:tcPr>
          <w:p w14:paraId="5B59F47F" w14:textId="77777777" w:rsidR="00B752E4" w:rsidRPr="00BC23B4" w:rsidRDefault="00B752E4">
            <w:pPr>
              <w:pStyle w:val="FORMDATA"/>
              <w:rPr>
                <w:b/>
                <w:color w:val="auto"/>
              </w:rPr>
            </w:pPr>
            <w:r w:rsidRPr="00BC23B4">
              <w:rPr>
                <w:b/>
                <w:color w:val="auto"/>
              </w:rPr>
              <w:t>MB</w:t>
            </w:r>
          </w:p>
        </w:tc>
      </w:tr>
      <w:tr w:rsidR="00B752E4" w:rsidRPr="00BC23B4" w14:paraId="2D4FB8C7" w14:textId="77777777">
        <w:tc>
          <w:tcPr>
            <w:tcW w:w="2430" w:type="dxa"/>
          </w:tcPr>
          <w:p w14:paraId="632A9460" w14:textId="77777777" w:rsidR="00B752E4" w:rsidRPr="00BC23B4" w:rsidRDefault="00B752E4">
            <w:pPr>
              <w:pStyle w:val="FORMDATA"/>
              <w:rPr>
                <w:b/>
                <w:color w:val="auto"/>
              </w:rPr>
            </w:pPr>
            <w:r w:rsidRPr="00BC23B4">
              <w:rPr>
                <w:b/>
                <w:color w:val="auto"/>
              </w:rPr>
              <w:t>ACT</w:t>
            </w:r>
          </w:p>
        </w:tc>
        <w:tc>
          <w:tcPr>
            <w:tcW w:w="4320" w:type="dxa"/>
          </w:tcPr>
          <w:p w14:paraId="738B06C8" w14:textId="77777777" w:rsidR="00B752E4" w:rsidRPr="00BC23B4" w:rsidRDefault="00B752E4">
            <w:pPr>
              <w:pStyle w:val="FORMDATA"/>
              <w:rPr>
                <w:b/>
                <w:color w:val="auto"/>
              </w:rPr>
            </w:pPr>
            <w:r w:rsidRPr="00BC23B4">
              <w:rPr>
                <w:b/>
                <w:color w:val="auto"/>
              </w:rPr>
              <w:t>Activity Type</w:t>
            </w:r>
          </w:p>
        </w:tc>
        <w:tc>
          <w:tcPr>
            <w:tcW w:w="2430" w:type="dxa"/>
          </w:tcPr>
          <w:p w14:paraId="379013AE" w14:textId="77777777" w:rsidR="00B752E4" w:rsidRPr="00BC23B4" w:rsidRDefault="00B752E4">
            <w:pPr>
              <w:pStyle w:val="FORMDATA"/>
              <w:rPr>
                <w:b/>
                <w:color w:val="auto"/>
              </w:rPr>
            </w:pPr>
            <w:r w:rsidRPr="00BC23B4">
              <w:rPr>
                <w:b/>
                <w:color w:val="auto"/>
              </w:rPr>
              <w:t>C</w:t>
            </w:r>
          </w:p>
        </w:tc>
      </w:tr>
      <w:tr w:rsidR="00B752E4" w:rsidRPr="00BC23B4" w14:paraId="103F6E00" w14:textId="77777777">
        <w:tc>
          <w:tcPr>
            <w:tcW w:w="2430" w:type="dxa"/>
            <w:tcBorders>
              <w:bottom w:val="single" w:sz="6" w:space="0" w:color="auto"/>
            </w:tcBorders>
          </w:tcPr>
          <w:p w14:paraId="66707778" w14:textId="77777777" w:rsidR="00B752E4" w:rsidRPr="00BC23B4" w:rsidRDefault="00B752E4">
            <w:pPr>
              <w:pStyle w:val="FORMDATA"/>
              <w:rPr>
                <w:b/>
                <w:color w:val="auto"/>
              </w:rPr>
            </w:pPr>
            <w:r w:rsidRPr="00BC23B4">
              <w:rPr>
                <w:b/>
                <w:color w:val="auto"/>
              </w:rPr>
              <w:t>CC</w:t>
            </w:r>
          </w:p>
        </w:tc>
        <w:tc>
          <w:tcPr>
            <w:tcW w:w="4320" w:type="dxa"/>
            <w:tcBorders>
              <w:bottom w:val="single" w:sz="6" w:space="0" w:color="auto"/>
            </w:tcBorders>
          </w:tcPr>
          <w:p w14:paraId="03A413E2" w14:textId="77777777" w:rsidR="00B752E4" w:rsidRPr="00BC23B4" w:rsidRDefault="00B752E4">
            <w:pPr>
              <w:pStyle w:val="FORMDATA"/>
              <w:rPr>
                <w:b/>
                <w:color w:val="auto"/>
              </w:rPr>
            </w:pPr>
            <w:r w:rsidRPr="00BC23B4">
              <w:rPr>
                <w:b/>
                <w:color w:val="auto"/>
              </w:rPr>
              <w:t>Company Code</w:t>
            </w:r>
          </w:p>
        </w:tc>
        <w:tc>
          <w:tcPr>
            <w:tcW w:w="2430" w:type="dxa"/>
            <w:tcBorders>
              <w:bottom w:val="single" w:sz="6" w:space="0" w:color="auto"/>
            </w:tcBorders>
          </w:tcPr>
          <w:p w14:paraId="489B7E0C" w14:textId="77777777" w:rsidR="00B752E4" w:rsidRPr="00BC23B4" w:rsidRDefault="00B752E4">
            <w:pPr>
              <w:pStyle w:val="FORMDATA"/>
              <w:rPr>
                <w:b/>
                <w:color w:val="auto"/>
              </w:rPr>
            </w:pPr>
            <w:r w:rsidRPr="00BC23B4">
              <w:rPr>
                <w:b/>
                <w:color w:val="auto"/>
              </w:rPr>
              <w:t>9999</w:t>
            </w:r>
          </w:p>
        </w:tc>
      </w:tr>
      <w:tr w:rsidR="00B752E4" w:rsidRPr="00BC23B4" w14:paraId="6F9B3A22" w14:textId="77777777">
        <w:tc>
          <w:tcPr>
            <w:tcW w:w="2430" w:type="dxa"/>
            <w:tcBorders>
              <w:bottom w:val="single" w:sz="6" w:space="0" w:color="auto"/>
            </w:tcBorders>
          </w:tcPr>
          <w:p w14:paraId="6C6BAF18" w14:textId="77777777" w:rsidR="00B752E4" w:rsidRPr="00BC23B4" w:rsidRDefault="00B752E4">
            <w:pPr>
              <w:pStyle w:val="FORMDATA"/>
              <w:rPr>
                <w:b/>
                <w:color w:val="auto"/>
              </w:rPr>
            </w:pPr>
            <w:r w:rsidRPr="00BC23B4">
              <w:rPr>
                <w:b/>
                <w:color w:val="auto"/>
              </w:rPr>
              <w:t>TOS</w:t>
            </w:r>
          </w:p>
        </w:tc>
        <w:tc>
          <w:tcPr>
            <w:tcW w:w="4320" w:type="dxa"/>
            <w:tcBorders>
              <w:bottom w:val="single" w:sz="6" w:space="0" w:color="auto"/>
            </w:tcBorders>
          </w:tcPr>
          <w:p w14:paraId="7A29154A" w14:textId="77777777" w:rsidR="00B752E4" w:rsidRPr="00BC23B4" w:rsidRDefault="00B752E4">
            <w:pPr>
              <w:pStyle w:val="FORMDATA"/>
              <w:rPr>
                <w:b/>
                <w:color w:val="auto"/>
              </w:rPr>
            </w:pPr>
            <w:r w:rsidRPr="00BC23B4">
              <w:rPr>
                <w:b/>
                <w:color w:val="auto"/>
              </w:rPr>
              <w:t>Type of Service</w:t>
            </w:r>
          </w:p>
        </w:tc>
        <w:tc>
          <w:tcPr>
            <w:tcW w:w="2430" w:type="dxa"/>
            <w:tcBorders>
              <w:bottom w:val="single" w:sz="6" w:space="0" w:color="auto"/>
            </w:tcBorders>
          </w:tcPr>
          <w:p w14:paraId="1522B58A" w14:textId="77777777" w:rsidR="00B752E4" w:rsidRPr="00BC23B4" w:rsidRDefault="00B752E4">
            <w:pPr>
              <w:pStyle w:val="FORMDATA"/>
              <w:rPr>
                <w:b/>
                <w:color w:val="auto"/>
              </w:rPr>
            </w:pPr>
            <w:r w:rsidRPr="00BC23B4">
              <w:rPr>
                <w:b/>
                <w:color w:val="auto"/>
              </w:rPr>
              <w:t>1AM-</w:t>
            </w:r>
          </w:p>
        </w:tc>
      </w:tr>
      <w:tr w:rsidR="00B752E4" w:rsidRPr="00BC23B4" w14:paraId="1FF1C707" w14:textId="77777777">
        <w:trPr>
          <w:cantSplit/>
        </w:trPr>
        <w:tc>
          <w:tcPr>
            <w:tcW w:w="9180" w:type="dxa"/>
            <w:gridSpan w:val="3"/>
            <w:tcBorders>
              <w:bottom w:val="single" w:sz="6" w:space="0" w:color="auto"/>
            </w:tcBorders>
            <w:shd w:val="clear" w:color="auto" w:fill="99CCFF"/>
          </w:tcPr>
          <w:p w14:paraId="311223BD" w14:textId="77777777" w:rsidR="00B752E4" w:rsidRPr="00BC23B4" w:rsidRDefault="00B752E4">
            <w:pPr>
              <w:pStyle w:val="Heading4"/>
              <w:rPr>
                <w:rFonts w:cs="Arial"/>
                <w:b/>
                <w:i w:val="0"/>
              </w:rPr>
            </w:pPr>
            <w:r w:rsidRPr="00BC23B4">
              <w:rPr>
                <w:rFonts w:cs="Arial"/>
                <w:b/>
                <w:i w:val="0"/>
              </w:rPr>
              <w:t>Billing Section</w:t>
            </w:r>
          </w:p>
        </w:tc>
      </w:tr>
      <w:tr w:rsidR="00B752E4" w:rsidRPr="00BC23B4" w14:paraId="6097D9FA" w14:textId="77777777">
        <w:tc>
          <w:tcPr>
            <w:tcW w:w="2430" w:type="dxa"/>
          </w:tcPr>
          <w:p w14:paraId="196D2851" w14:textId="77777777" w:rsidR="00B752E4" w:rsidRPr="00BC23B4" w:rsidRDefault="00B752E4">
            <w:pPr>
              <w:pStyle w:val="FORMDATA"/>
              <w:rPr>
                <w:b/>
                <w:color w:val="auto"/>
              </w:rPr>
            </w:pPr>
            <w:r w:rsidRPr="00BC23B4">
              <w:rPr>
                <w:b/>
                <w:color w:val="auto"/>
              </w:rPr>
              <w:t>BAN1</w:t>
            </w:r>
          </w:p>
        </w:tc>
        <w:tc>
          <w:tcPr>
            <w:tcW w:w="4320" w:type="dxa"/>
          </w:tcPr>
          <w:p w14:paraId="0BB07DED" w14:textId="77777777" w:rsidR="00B752E4" w:rsidRPr="00BC23B4" w:rsidRDefault="00B752E4">
            <w:pPr>
              <w:pStyle w:val="FORMDATA"/>
              <w:rPr>
                <w:b/>
                <w:color w:val="auto"/>
              </w:rPr>
            </w:pPr>
            <w:r w:rsidRPr="00BC23B4">
              <w:rPr>
                <w:b/>
                <w:color w:val="auto"/>
              </w:rPr>
              <w:t>Billing Account Number 1</w:t>
            </w:r>
          </w:p>
        </w:tc>
        <w:tc>
          <w:tcPr>
            <w:tcW w:w="2430" w:type="dxa"/>
          </w:tcPr>
          <w:p w14:paraId="0CDBA00D" w14:textId="77777777" w:rsidR="00B752E4" w:rsidRPr="00BC23B4" w:rsidRDefault="00B752E4">
            <w:pPr>
              <w:pStyle w:val="FORMDATA"/>
              <w:rPr>
                <w:b/>
                <w:color w:val="auto"/>
                <w:lang w:val="fr-FR"/>
              </w:rPr>
            </w:pPr>
            <w:r w:rsidRPr="00BC23B4">
              <w:rPr>
                <w:b/>
                <w:color w:val="auto"/>
                <w:lang w:val="fr-FR"/>
              </w:rPr>
              <w:t>770Q886621621</w:t>
            </w:r>
          </w:p>
        </w:tc>
      </w:tr>
      <w:tr w:rsidR="00B752E4" w:rsidRPr="00BC23B4" w14:paraId="51FD050D" w14:textId="77777777">
        <w:trPr>
          <w:cantSplit/>
        </w:trPr>
        <w:tc>
          <w:tcPr>
            <w:tcW w:w="9180" w:type="dxa"/>
            <w:gridSpan w:val="3"/>
            <w:tcBorders>
              <w:bottom w:val="single" w:sz="6" w:space="0" w:color="auto"/>
            </w:tcBorders>
            <w:shd w:val="clear" w:color="auto" w:fill="99CCFF"/>
          </w:tcPr>
          <w:p w14:paraId="3C92420F" w14:textId="77777777" w:rsidR="00B752E4" w:rsidRPr="00BC23B4" w:rsidRDefault="00B752E4">
            <w:pPr>
              <w:pStyle w:val="Heading5"/>
              <w:tabs>
                <w:tab w:val="right" w:pos="2207"/>
              </w:tabs>
              <w:rPr>
                <w:rFonts w:cs="Arial"/>
                <w:bCs/>
                <w:iCs w:val="0"/>
                <w:color w:val="auto"/>
                <w:szCs w:val="24"/>
              </w:rPr>
            </w:pPr>
            <w:r w:rsidRPr="00BC23B4">
              <w:rPr>
                <w:rFonts w:cs="Arial"/>
                <w:bCs/>
                <w:iCs w:val="0"/>
                <w:color w:val="auto"/>
                <w:szCs w:val="24"/>
              </w:rPr>
              <w:t>Contact Section</w:t>
            </w:r>
          </w:p>
        </w:tc>
      </w:tr>
      <w:tr w:rsidR="00B752E4" w:rsidRPr="00BC23B4" w14:paraId="7596DBDF" w14:textId="77777777">
        <w:tc>
          <w:tcPr>
            <w:tcW w:w="2430" w:type="dxa"/>
            <w:shd w:val="clear" w:color="auto" w:fill="CC99FF"/>
          </w:tcPr>
          <w:p w14:paraId="72B7A820" w14:textId="77777777" w:rsidR="00B752E4" w:rsidRPr="00BC23B4" w:rsidRDefault="00B752E4">
            <w:pPr>
              <w:pStyle w:val="FORMDATA"/>
              <w:rPr>
                <w:b/>
                <w:color w:val="auto"/>
              </w:rPr>
            </w:pPr>
            <w:r w:rsidRPr="00BC23B4">
              <w:rPr>
                <w:b/>
                <w:color w:val="auto"/>
              </w:rPr>
              <w:t>INIT</w:t>
            </w:r>
          </w:p>
        </w:tc>
        <w:tc>
          <w:tcPr>
            <w:tcW w:w="4320" w:type="dxa"/>
            <w:shd w:val="clear" w:color="auto" w:fill="CC99FF"/>
          </w:tcPr>
          <w:p w14:paraId="0AB9BCC1" w14:textId="77777777" w:rsidR="00B752E4" w:rsidRPr="00BC23B4" w:rsidRDefault="00B752E4">
            <w:pPr>
              <w:pStyle w:val="FORMDATA"/>
              <w:rPr>
                <w:b/>
                <w:color w:val="auto"/>
              </w:rPr>
            </w:pPr>
            <w:r w:rsidRPr="00BC23B4">
              <w:rPr>
                <w:b/>
                <w:color w:val="auto"/>
              </w:rPr>
              <w:t>Initiator Identification</w:t>
            </w:r>
          </w:p>
        </w:tc>
        <w:tc>
          <w:tcPr>
            <w:tcW w:w="2430" w:type="dxa"/>
            <w:shd w:val="clear" w:color="auto" w:fill="CC99FF"/>
          </w:tcPr>
          <w:p w14:paraId="128AE599" w14:textId="77777777" w:rsidR="00B752E4" w:rsidRPr="00BC23B4" w:rsidRDefault="00B752E4">
            <w:pPr>
              <w:pStyle w:val="FORMDATA"/>
              <w:rPr>
                <w:b/>
                <w:color w:val="auto"/>
              </w:rPr>
            </w:pPr>
            <w:r w:rsidRPr="00BC23B4">
              <w:rPr>
                <w:b/>
                <w:color w:val="auto"/>
              </w:rPr>
              <w:t>Bojangles</w:t>
            </w:r>
          </w:p>
        </w:tc>
      </w:tr>
      <w:tr w:rsidR="00B752E4" w:rsidRPr="00BC23B4" w14:paraId="52EE752C" w14:textId="77777777">
        <w:tc>
          <w:tcPr>
            <w:tcW w:w="2430" w:type="dxa"/>
            <w:shd w:val="clear" w:color="auto" w:fill="CC99FF"/>
          </w:tcPr>
          <w:p w14:paraId="377DEA2E" w14:textId="77777777" w:rsidR="00B752E4" w:rsidRPr="00BC23B4" w:rsidRDefault="00B752E4">
            <w:pPr>
              <w:pStyle w:val="FORMDATA"/>
              <w:rPr>
                <w:b/>
                <w:color w:val="auto"/>
              </w:rPr>
            </w:pPr>
            <w:r w:rsidRPr="00BC23B4">
              <w:rPr>
                <w:b/>
                <w:color w:val="auto"/>
              </w:rPr>
              <w:t>INIT-TEL NO.</w:t>
            </w:r>
          </w:p>
        </w:tc>
        <w:tc>
          <w:tcPr>
            <w:tcW w:w="4320" w:type="dxa"/>
            <w:shd w:val="clear" w:color="auto" w:fill="CC99FF"/>
          </w:tcPr>
          <w:p w14:paraId="748DBD66" w14:textId="77777777" w:rsidR="00B752E4" w:rsidRPr="00BC23B4" w:rsidRDefault="00B752E4">
            <w:pPr>
              <w:pStyle w:val="FORMDATA"/>
              <w:rPr>
                <w:b/>
                <w:color w:val="auto"/>
              </w:rPr>
            </w:pPr>
            <w:r w:rsidRPr="00BC23B4">
              <w:rPr>
                <w:b/>
                <w:color w:val="auto"/>
              </w:rPr>
              <w:t>Initiator Telephone Number</w:t>
            </w:r>
          </w:p>
        </w:tc>
        <w:tc>
          <w:tcPr>
            <w:tcW w:w="2430" w:type="dxa"/>
            <w:shd w:val="clear" w:color="auto" w:fill="CC99FF"/>
          </w:tcPr>
          <w:p w14:paraId="7CA7F853" w14:textId="77777777" w:rsidR="00B752E4" w:rsidRPr="00BC23B4" w:rsidRDefault="00B752E4">
            <w:pPr>
              <w:pStyle w:val="FORMDATA"/>
              <w:rPr>
                <w:b/>
                <w:color w:val="auto"/>
              </w:rPr>
            </w:pPr>
            <w:r w:rsidRPr="00BC23B4">
              <w:rPr>
                <w:b/>
                <w:color w:val="auto"/>
              </w:rPr>
              <w:t>8884448888</w:t>
            </w:r>
          </w:p>
        </w:tc>
      </w:tr>
      <w:tr w:rsidR="00B752E4" w:rsidRPr="00BC23B4" w14:paraId="71432FBA" w14:textId="77777777">
        <w:tc>
          <w:tcPr>
            <w:tcW w:w="2430" w:type="dxa"/>
            <w:shd w:val="clear" w:color="auto" w:fill="CC99FF"/>
          </w:tcPr>
          <w:p w14:paraId="2111FDEA" w14:textId="77777777" w:rsidR="00B752E4" w:rsidRPr="00BC23B4" w:rsidRDefault="00B752E4">
            <w:pPr>
              <w:pStyle w:val="FORMDATA"/>
              <w:rPr>
                <w:b/>
                <w:color w:val="auto"/>
              </w:rPr>
            </w:pPr>
            <w:r w:rsidRPr="00BC23B4">
              <w:rPr>
                <w:b/>
                <w:color w:val="auto"/>
              </w:rPr>
              <w:t>INIT-FAX NO.</w:t>
            </w:r>
          </w:p>
        </w:tc>
        <w:tc>
          <w:tcPr>
            <w:tcW w:w="4320" w:type="dxa"/>
            <w:shd w:val="clear" w:color="auto" w:fill="CC99FF"/>
          </w:tcPr>
          <w:p w14:paraId="4A46C72F" w14:textId="77777777" w:rsidR="00B752E4" w:rsidRPr="00BC23B4" w:rsidRDefault="00B752E4">
            <w:pPr>
              <w:pStyle w:val="FORMDATA"/>
              <w:rPr>
                <w:b/>
                <w:color w:val="auto"/>
              </w:rPr>
            </w:pPr>
            <w:r w:rsidRPr="00BC23B4">
              <w:rPr>
                <w:b/>
                <w:color w:val="auto"/>
              </w:rPr>
              <w:t>Initiator Facsimile Number</w:t>
            </w:r>
          </w:p>
        </w:tc>
        <w:tc>
          <w:tcPr>
            <w:tcW w:w="2430" w:type="dxa"/>
            <w:shd w:val="clear" w:color="auto" w:fill="CC99FF"/>
          </w:tcPr>
          <w:p w14:paraId="1854335D" w14:textId="77777777" w:rsidR="00B752E4" w:rsidRPr="00BC23B4" w:rsidRDefault="00B752E4">
            <w:pPr>
              <w:pStyle w:val="FORMDATA"/>
              <w:rPr>
                <w:b/>
                <w:color w:val="auto"/>
                <w:lang w:val="fr-FR"/>
              </w:rPr>
            </w:pPr>
            <w:r w:rsidRPr="00BC23B4">
              <w:rPr>
                <w:b/>
                <w:color w:val="auto"/>
                <w:lang w:val="fr-FR"/>
              </w:rPr>
              <w:t>4448884444</w:t>
            </w:r>
          </w:p>
        </w:tc>
      </w:tr>
      <w:tr w:rsidR="00B752E4" w:rsidRPr="00BC23B4" w14:paraId="222E983A" w14:textId="77777777">
        <w:tc>
          <w:tcPr>
            <w:tcW w:w="2430" w:type="dxa"/>
            <w:shd w:val="clear" w:color="auto" w:fill="CC99FF"/>
          </w:tcPr>
          <w:p w14:paraId="398AF492" w14:textId="77777777" w:rsidR="00B752E4" w:rsidRPr="00BC23B4" w:rsidRDefault="00B752E4">
            <w:pPr>
              <w:pStyle w:val="FORMDATA"/>
              <w:rPr>
                <w:b/>
                <w:color w:val="auto"/>
                <w:lang w:val="fr-FR"/>
              </w:rPr>
            </w:pPr>
            <w:r w:rsidRPr="00BC23B4">
              <w:rPr>
                <w:b/>
                <w:color w:val="auto"/>
                <w:lang w:val="fr-FR"/>
              </w:rPr>
              <w:t>IMPCON</w:t>
            </w:r>
          </w:p>
        </w:tc>
        <w:tc>
          <w:tcPr>
            <w:tcW w:w="4320" w:type="dxa"/>
            <w:shd w:val="clear" w:color="auto" w:fill="CC99FF"/>
          </w:tcPr>
          <w:p w14:paraId="22D56493" w14:textId="77777777" w:rsidR="00B752E4" w:rsidRPr="00BC23B4" w:rsidRDefault="00B752E4">
            <w:pPr>
              <w:pStyle w:val="FORMDATA"/>
              <w:rPr>
                <w:b/>
                <w:color w:val="auto"/>
                <w:lang w:val="fr-FR"/>
              </w:rPr>
            </w:pPr>
            <w:r w:rsidRPr="00BC23B4">
              <w:rPr>
                <w:b/>
                <w:color w:val="auto"/>
                <w:lang w:val="fr-FR"/>
              </w:rPr>
              <w:t>Implementation Contact</w:t>
            </w:r>
          </w:p>
        </w:tc>
        <w:tc>
          <w:tcPr>
            <w:tcW w:w="2430" w:type="dxa"/>
            <w:shd w:val="clear" w:color="auto" w:fill="CC99FF"/>
          </w:tcPr>
          <w:p w14:paraId="6F802594" w14:textId="77777777" w:rsidR="00B752E4" w:rsidRPr="00BC23B4" w:rsidRDefault="00B752E4">
            <w:pPr>
              <w:pStyle w:val="FORMDATA"/>
              <w:rPr>
                <w:b/>
                <w:color w:val="auto"/>
              </w:rPr>
            </w:pPr>
            <w:r w:rsidRPr="00BC23B4">
              <w:rPr>
                <w:b/>
                <w:color w:val="auto"/>
              </w:rPr>
              <w:t>Odie Dog</w:t>
            </w:r>
          </w:p>
        </w:tc>
      </w:tr>
      <w:tr w:rsidR="00B752E4" w:rsidRPr="00BC23B4" w14:paraId="141A782A" w14:textId="77777777">
        <w:tc>
          <w:tcPr>
            <w:tcW w:w="2430" w:type="dxa"/>
            <w:shd w:val="clear" w:color="auto" w:fill="CC99FF"/>
          </w:tcPr>
          <w:p w14:paraId="7092AD7A" w14:textId="77777777" w:rsidR="00B752E4" w:rsidRPr="00BC23B4" w:rsidRDefault="00B752E4">
            <w:pPr>
              <w:pStyle w:val="FORMDATA"/>
              <w:rPr>
                <w:b/>
                <w:color w:val="auto"/>
              </w:rPr>
            </w:pPr>
            <w:r w:rsidRPr="00BC23B4">
              <w:rPr>
                <w:b/>
                <w:color w:val="auto"/>
              </w:rPr>
              <w:t>IMPCON-TEL NO.</w:t>
            </w:r>
          </w:p>
        </w:tc>
        <w:tc>
          <w:tcPr>
            <w:tcW w:w="4320" w:type="dxa"/>
            <w:shd w:val="clear" w:color="auto" w:fill="CC99FF"/>
          </w:tcPr>
          <w:p w14:paraId="46161B4E" w14:textId="77777777" w:rsidR="00B752E4" w:rsidRPr="00BC23B4" w:rsidRDefault="00B752E4">
            <w:pPr>
              <w:pStyle w:val="FORMDATA"/>
              <w:rPr>
                <w:b/>
                <w:color w:val="auto"/>
              </w:rPr>
            </w:pPr>
            <w:r w:rsidRPr="00BC23B4">
              <w:rPr>
                <w:b/>
                <w:color w:val="auto"/>
              </w:rPr>
              <w:t>Implementation Contact telephone Number</w:t>
            </w:r>
          </w:p>
        </w:tc>
        <w:tc>
          <w:tcPr>
            <w:tcW w:w="2430" w:type="dxa"/>
            <w:shd w:val="clear" w:color="auto" w:fill="CC99FF"/>
          </w:tcPr>
          <w:p w14:paraId="59224E16" w14:textId="77777777" w:rsidR="00B752E4" w:rsidRPr="00BC23B4" w:rsidRDefault="00B752E4">
            <w:pPr>
              <w:pStyle w:val="FORMDATA"/>
              <w:rPr>
                <w:b/>
                <w:color w:val="auto"/>
              </w:rPr>
            </w:pPr>
            <w:r w:rsidRPr="00BC23B4">
              <w:rPr>
                <w:b/>
                <w:color w:val="auto"/>
              </w:rPr>
              <w:t>4048882222</w:t>
            </w:r>
          </w:p>
        </w:tc>
      </w:tr>
      <w:tr w:rsidR="00B752E4" w:rsidRPr="00BC23B4" w14:paraId="1D7CC379" w14:textId="77777777">
        <w:trPr>
          <w:cantSplit/>
        </w:trPr>
        <w:tc>
          <w:tcPr>
            <w:tcW w:w="9180" w:type="dxa"/>
            <w:gridSpan w:val="3"/>
            <w:tcBorders>
              <w:bottom w:val="single" w:sz="6" w:space="0" w:color="auto"/>
            </w:tcBorders>
            <w:shd w:val="clear" w:color="auto" w:fill="0000FF"/>
          </w:tcPr>
          <w:p w14:paraId="56809263" w14:textId="77777777" w:rsidR="00B752E4" w:rsidRPr="00BC23B4" w:rsidRDefault="00B752E4">
            <w:pPr>
              <w:pStyle w:val="Heading4"/>
              <w:rPr>
                <w:rFonts w:cs="Arial"/>
                <w:b/>
                <w:bCs/>
                <w:i w:val="0"/>
                <w:iCs w:val="0"/>
                <w:lang w:val="fr-FR"/>
              </w:rPr>
            </w:pPr>
            <w:r w:rsidRPr="00BC23B4">
              <w:rPr>
                <w:rFonts w:cs="Arial"/>
                <w:b/>
                <w:bCs/>
                <w:i w:val="0"/>
                <w:iCs w:val="0"/>
                <w:lang w:val="fr-FR"/>
              </w:rPr>
              <w:t>EU  FORM</w:t>
            </w:r>
          </w:p>
        </w:tc>
      </w:tr>
      <w:tr w:rsidR="00B752E4" w:rsidRPr="00BC23B4" w14:paraId="4A1CE183" w14:textId="77777777">
        <w:trPr>
          <w:cantSplit/>
        </w:trPr>
        <w:tc>
          <w:tcPr>
            <w:tcW w:w="9180" w:type="dxa"/>
            <w:gridSpan w:val="3"/>
            <w:shd w:val="clear" w:color="auto" w:fill="99CCFF"/>
          </w:tcPr>
          <w:p w14:paraId="5663B4D3" w14:textId="77777777" w:rsidR="00B752E4" w:rsidRPr="00BC23B4" w:rsidRDefault="00B752E4">
            <w:pPr>
              <w:pStyle w:val="Heading4"/>
              <w:rPr>
                <w:rFonts w:cs="Arial"/>
                <w:b/>
                <w:bCs/>
                <w:i w:val="0"/>
                <w:iCs w:val="0"/>
              </w:rPr>
            </w:pPr>
            <w:r w:rsidRPr="00BC23B4">
              <w:rPr>
                <w:rFonts w:cs="Arial"/>
                <w:b/>
                <w:bCs/>
                <w:i w:val="0"/>
                <w:iCs w:val="0"/>
              </w:rPr>
              <w:t>Location and Access Section</w:t>
            </w:r>
          </w:p>
        </w:tc>
      </w:tr>
      <w:tr w:rsidR="00B752E4" w:rsidRPr="00BC23B4" w14:paraId="1973614A" w14:textId="77777777">
        <w:tc>
          <w:tcPr>
            <w:tcW w:w="2430" w:type="dxa"/>
            <w:tcBorders>
              <w:bottom w:val="single" w:sz="6" w:space="0" w:color="auto"/>
            </w:tcBorders>
          </w:tcPr>
          <w:p w14:paraId="510436C8" w14:textId="77777777" w:rsidR="00B752E4" w:rsidRPr="00BC23B4" w:rsidRDefault="00B752E4">
            <w:pPr>
              <w:pStyle w:val="FORMDATA"/>
              <w:rPr>
                <w:b/>
                <w:color w:val="auto"/>
              </w:rPr>
            </w:pPr>
            <w:r w:rsidRPr="00BC23B4">
              <w:rPr>
                <w:b/>
                <w:color w:val="auto"/>
              </w:rPr>
              <w:t>NAME</w:t>
            </w:r>
          </w:p>
        </w:tc>
        <w:tc>
          <w:tcPr>
            <w:tcW w:w="4320" w:type="dxa"/>
            <w:tcBorders>
              <w:bottom w:val="single" w:sz="6" w:space="0" w:color="auto"/>
            </w:tcBorders>
          </w:tcPr>
          <w:p w14:paraId="29B6687B" w14:textId="77777777" w:rsidR="00B752E4" w:rsidRPr="00BC23B4" w:rsidRDefault="00B752E4">
            <w:pPr>
              <w:pStyle w:val="FORMDATA"/>
              <w:rPr>
                <w:b/>
                <w:color w:val="auto"/>
              </w:rPr>
            </w:pPr>
            <w:r w:rsidRPr="00BC23B4">
              <w:rPr>
                <w:b/>
                <w:color w:val="auto"/>
              </w:rPr>
              <w:t>End User Name</w:t>
            </w:r>
          </w:p>
        </w:tc>
        <w:tc>
          <w:tcPr>
            <w:tcW w:w="2430" w:type="dxa"/>
            <w:tcBorders>
              <w:bottom w:val="single" w:sz="6" w:space="0" w:color="auto"/>
            </w:tcBorders>
          </w:tcPr>
          <w:p w14:paraId="55D2F7A5" w14:textId="77777777" w:rsidR="00B752E4" w:rsidRPr="00BC23B4" w:rsidRDefault="00B752E4">
            <w:pPr>
              <w:pStyle w:val="FORMDATA"/>
              <w:rPr>
                <w:b/>
                <w:color w:val="auto"/>
                <w:lang w:val="fr-FR"/>
              </w:rPr>
            </w:pPr>
            <w:r w:rsidRPr="00BC23B4">
              <w:rPr>
                <w:b/>
                <w:color w:val="auto"/>
                <w:lang w:val="fr-FR"/>
              </w:rPr>
              <w:t>Doodah Parade</w:t>
            </w:r>
          </w:p>
        </w:tc>
      </w:tr>
      <w:tr w:rsidR="00B752E4" w:rsidRPr="00BC23B4" w14:paraId="2E59E41F" w14:textId="77777777">
        <w:tc>
          <w:tcPr>
            <w:tcW w:w="2430" w:type="dxa"/>
            <w:shd w:val="clear" w:color="auto" w:fill="CC99FF"/>
          </w:tcPr>
          <w:p w14:paraId="7A682062" w14:textId="77777777" w:rsidR="00B752E4" w:rsidRPr="00BC23B4" w:rsidRDefault="00B752E4">
            <w:pPr>
              <w:pStyle w:val="FORMDATA"/>
              <w:rPr>
                <w:b/>
                <w:color w:val="auto"/>
                <w:lang w:val="fr-FR"/>
              </w:rPr>
            </w:pPr>
            <w:r w:rsidRPr="00BC23B4">
              <w:rPr>
                <w:b/>
                <w:color w:val="auto"/>
                <w:lang w:val="fr-FR"/>
              </w:rPr>
              <w:t>SANO</w:t>
            </w:r>
          </w:p>
        </w:tc>
        <w:tc>
          <w:tcPr>
            <w:tcW w:w="4320" w:type="dxa"/>
            <w:shd w:val="clear" w:color="auto" w:fill="CC99FF"/>
          </w:tcPr>
          <w:p w14:paraId="07AF3AE7" w14:textId="77777777" w:rsidR="00B752E4" w:rsidRPr="00BC23B4" w:rsidRDefault="00B752E4">
            <w:pPr>
              <w:pStyle w:val="FORMDATA"/>
              <w:rPr>
                <w:b/>
                <w:color w:val="auto"/>
              </w:rPr>
            </w:pPr>
            <w:r w:rsidRPr="00BC23B4">
              <w:rPr>
                <w:b/>
                <w:color w:val="auto"/>
              </w:rPr>
              <w:t>Service Address House Number</w:t>
            </w:r>
          </w:p>
        </w:tc>
        <w:tc>
          <w:tcPr>
            <w:tcW w:w="2430" w:type="dxa"/>
            <w:shd w:val="clear" w:color="auto" w:fill="CC99FF"/>
          </w:tcPr>
          <w:p w14:paraId="68736796" w14:textId="77777777" w:rsidR="00B752E4" w:rsidRPr="00BC23B4" w:rsidRDefault="00B752E4">
            <w:pPr>
              <w:pStyle w:val="FORMDATA"/>
              <w:rPr>
                <w:b/>
                <w:color w:val="auto"/>
              </w:rPr>
            </w:pPr>
            <w:r w:rsidRPr="00BC23B4">
              <w:rPr>
                <w:b/>
                <w:color w:val="auto"/>
              </w:rPr>
              <w:t>2278</w:t>
            </w:r>
          </w:p>
        </w:tc>
      </w:tr>
      <w:tr w:rsidR="00B752E4" w:rsidRPr="00BC23B4" w14:paraId="5731C845" w14:textId="77777777">
        <w:tc>
          <w:tcPr>
            <w:tcW w:w="2430" w:type="dxa"/>
            <w:shd w:val="clear" w:color="auto" w:fill="CC99FF"/>
          </w:tcPr>
          <w:p w14:paraId="4991520D" w14:textId="77777777" w:rsidR="00B752E4" w:rsidRPr="00BC23B4" w:rsidRDefault="00B752E4">
            <w:pPr>
              <w:pStyle w:val="FORMDATA"/>
              <w:rPr>
                <w:b/>
                <w:color w:val="auto"/>
              </w:rPr>
            </w:pPr>
            <w:r w:rsidRPr="00BC23B4">
              <w:rPr>
                <w:b/>
                <w:color w:val="auto"/>
              </w:rPr>
              <w:t>SASN</w:t>
            </w:r>
          </w:p>
        </w:tc>
        <w:tc>
          <w:tcPr>
            <w:tcW w:w="4320" w:type="dxa"/>
            <w:shd w:val="clear" w:color="auto" w:fill="CC99FF"/>
          </w:tcPr>
          <w:p w14:paraId="67059FED" w14:textId="77777777" w:rsidR="00B752E4" w:rsidRPr="00BC23B4" w:rsidRDefault="00B752E4">
            <w:pPr>
              <w:pStyle w:val="FORMDATA"/>
              <w:rPr>
                <w:b/>
                <w:color w:val="auto"/>
              </w:rPr>
            </w:pPr>
            <w:smartTag w:uri="urn:schemas-microsoft-com:office:smarttags" w:element="Street">
              <w:smartTag w:uri="urn:schemas-microsoft-com:office:smarttags" w:element="address">
                <w:r w:rsidRPr="00BC23B4">
                  <w:rPr>
                    <w:b/>
                    <w:color w:val="auto"/>
                  </w:rPr>
                  <w:t>Service Address Street</w:t>
                </w:r>
              </w:smartTag>
            </w:smartTag>
            <w:r w:rsidRPr="00BC23B4">
              <w:rPr>
                <w:b/>
                <w:color w:val="auto"/>
              </w:rPr>
              <w:t xml:space="preserve"> Name</w:t>
            </w:r>
          </w:p>
        </w:tc>
        <w:tc>
          <w:tcPr>
            <w:tcW w:w="2430" w:type="dxa"/>
            <w:shd w:val="clear" w:color="auto" w:fill="CC99FF"/>
          </w:tcPr>
          <w:p w14:paraId="5DD533D1" w14:textId="77777777" w:rsidR="00B752E4" w:rsidRPr="00BC23B4" w:rsidRDefault="00B752E4">
            <w:pPr>
              <w:pStyle w:val="FORMDATA"/>
              <w:rPr>
                <w:b/>
                <w:color w:val="auto"/>
              </w:rPr>
            </w:pPr>
            <w:r w:rsidRPr="00BC23B4">
              <w:rPr>
                <w:b/>
                <w:color w:val="auto"/>
              </w:rPr>
              <w:t>Brockett</w:t>
            </w:r>
          </w:p>
        </w:tc>
      </w:tr>
      <w:tr w:rsidR="00B752E4" w:rsidRPr="00BC23B4" w14:paraId="57A58F9D" w14:textId="77777777">
        <w:tc>
          <w:tcPr>
            <w:tcW w:w="2430" w:type="dxa"/>
            <w:shd w:val="clear" w:color="auto" w:fill="CC99FF"/>
          </w:tcPr>
          <w:p w14:paraId="2BDCD5C3" w14:textId="77777777" w:rsidR="00B752E4" w:rsidRPr="00BC23B4" w:rsidRDefault="00B752E4">
            <w:pPr>
              <w:pStyle w:val="FORMDATA"/>
              <w:rPr>
                <w:b/>
                <w:color w:val="auto"/>
              </w:rPr>
            </w:pPr>
            <w:r w:rsidRPr="00BC23B4">
              <w:rPr>
                <w:b/>
                <w:color w:val="auto"/>
              </w:rPr>
              <w:t>SATH</w:t>
            </w:r>
          </w:p>
        </w:tc>
        <w:tc>
          <w:tcPr>
            <w:tcW w:w="4320" w:type="dxa"/>
            <w:shd w:val="clear" w:color="auto" w:fill="CC99FF"/>
          </w:tcPr>
          <w:p w14:paraId="52015362" w14:textId="77777777" w:rsidR="00B752E4" w:rsidRPr="00BC23B4" w:rsidRDefault="00B752E4">
            <w:pPr>
              <w:pStyle w:val="FORMDATA"/>
              <w:rPr>
                <w:b/>
                <w:color w:val="auto"/>
              </w:rPr>
            </w:pPr>
            <w:smartTag w:uri="urn:schemas-microsoft-com:office:smarttags" w:element="Street">
              <w:smartTag w:uri="urn:schemas-microsoft-com:office:smarttags" w:element="address">
                <w:r w:rsidRPr="00BC23B4">
                  <w:rPr>
                    <w:b/>
                    <w:color w:val="auto"/>
                  </w:rPr>
                  <w:t>Service Address Street</w:t>
                </w:r>
              </w:smartTag>
            </w:smartTag>
            <w:r w:rsidRPr="00BC23B4">
              <w:rPr>
                <w:b/>
                <w:color w:val="auto"/>
              </w:rPr>
              <w:t xml:space="preserve"> Type</w:t>
            </w:r>
          </w:p>
        </w:tc>
        <w:tc>
          <w:tcPr>
            <w:tcW w:w="2430" w:type="dxa"/>
            <w:shd w:val="clear" w:color="auto" w:fill="CC99FF"/>
          </w:tcPr>
          <w:p w14:paraId="17E8C3A0" w14:textId="77777777" w:rsidR="00B752E4" w:rsidRPr="00BC23B4" w:rsidRDefault="00B752E4">
            <w:pPr>
              <w:pStyle w:val="FORMDATA"/>
              <w:rPr>
                <w:b/>
                <w:color w:val="auto"/>
                <w:lang w:val="fr-FR"/>
              </w:rPr>
            </w:pPr>
            <w:r w:rsidRPr="00BC23B4">
              <w:rPr>
                <w:b/>
                <w:color w:val="auto"/>
                <w:lang w:val="fr-FR"/>
              </w:rPr>
              <w:t>Rd</w:t>
            </w:r>
          </w:p>
        </w:tc>
      </w:tr>
      <w:tr w:rsidR="00B752E4" w:rsidRPr="00BC23B4" w14:paraId="656B31AA" w14:textId="77777777">
        <w:tc>
          <w:tcPr>
            <w:tcW w:w="2430" w:type="dxa"/>
            <w:shd w:val="clear" w:color="auto" w:fill="CC99FF"/>
          </w:tcPr>
          <w:p w14:paraId="0583669C" w14:textId="77777777" w:rsidR="00B752E4" w:rsidRPr="00BC23B4" w:rsidRDefault="00B752E4">
            <w:pPr>
              <w:pStyle w:val="FORMDATA"/>
              <w:rPr>
                <w:b/>
                <w:color w:val="auto"/>
                <w:lang w:val="fr-FR"/>
              </w:rPr>
            </w:pPr>
            <w:r w:rsidRPr="00BC23B4">
              <w:rPr>
                <w:b/>
                <w:color w:val="auto"/>
                <w:lang w:val="fr-FR"/>
              </w:rPr>
              <w:t>CITY</w:t>
            </w:r>
          </w:p>
        </w:tc>
        <w:tc>
          <w:tcPr>
            <w:tcW w:w="4320" w:type="dxa"/>
            <w:shd w:val="clear" w:color="auto" w:fill="CC99FF"/>
          </w:tcPr>
          <w:p w14:paraId="1D0429B8" w14:textId="77777777" w:rsidR="00B752E4" w:rsidRPr="00BC23B4" w:rsidRDefault="00B752E4">
            <w:pPr>
              <w:pStyle w:val="FORMDATA"/>
              <w:rPr>
                <w:b/>
                <w:color w:val="auto"/>
              </w:rPr>
            </w:pPr>
            <w:smartTag w:uri="urn:schemas-microsoft-com:office:smarttags" w:element="place">
              <w:smartTag w:uri="urn:schemas-microsoft-com:office:smarttags" w:element="PlaceName">
                <w:r w:rsidRPr="00BC23B4">
                  <w:rPr>
                    <w:b/>
                    <w:color w:val="auto"/>
                  </w:rPr>
                  <w:t>End</w:t>
                </w:r>
              </w:smartTag>
              <w:r w:rsidRPr="00BC23B4">
                <w:rPr>
                  <w:b/>
                  <w:color w:val="auto"/>
                </w:rPr>
                <w:t xml:space="preserve"> </w:t>
              </w:r>
              <w:smartTag w:uri="urn:schemas-microsoft-com:office:smarttags" w:element="PlaceName">
                <w:r w:rsidRPr="00BC23B4">
                  <w:rPr>
                    <w:b/>
                    <w:color w:val="auto"/>
                  </w:rPr>
                  <w:t>User</w:t>
                </w:r>
              </w:smartTag>
              <w:r w:rsidRPr="00BC23B4">
                <w:rPr>
                  <w:b/>
                  <w:color w:val="auto"/>
                </w:rPr>
                <w:t xml:space="preserve"> </w:t>
              </w:r>
              <w:smartTag w:uri="urn:schemas-microsoft-com:office:smarttags" w:element="PlaceType">
                <w:r w:rsidRPr="00BC23B4">
                  <w:rPr>
                    <w:b/>
                    <w:color w:val="auto"/>
                  </w:rPr>
                  <w:t>City</w:t>
                </w:r>
              </w:smartTag>
            </w:smartTag>
          </w:p>
        </w:tc>
        <w:tc>
          <w:tcPr>
            <w:tcW w:w="2430" w:type="dxa"/>
            <w:shd w:val="clear" w:color="auto" w:fill="CC99FF"/>
          </w:tcPr>
          <w:p w14:paraId="43C1306A" w14:textId="77777777" w:rsidR="00B752E4" w:rsidRPr="00BC23B4" w:rsidRDefault="00B752E4">
            <w:pPr>
              <w:pStyle w:val="FORMDATA"/>
              <w:rPr>
                <w:b/>
                <w:color w:val="auto"/>
              </w:rPr>
            </w:pPr>
            <w:r w:rsidRPr="00BC23B4">
              <w:rPr>
                <w:b/>
                <w:color w:val="auto"/>
              </w:rPr>
              <w:t>Tucker</w:t>
            </w:r>
          </w:p>
        </w:tc>
      </w:tr>
      <w:tr w:rsidR="00B752E4" w:rsidRPr="00BC23B4" w14:paraId="71E70DA1" w14:textId="77777777">
        <w:tc>
          <w:tcPr>
            <w:tcW w:w="2430" w:type="dxa"/>
            <w:shd w:val="clear" w:color="auto" w:fill="CC99FF"/>
          </w:tcPr>
          <w:p w14:paraId="5C5D3AD2" w14:textId="77777777" w:rsidR="00B752E4" w:rsidRPr="00BC23B4" w:rsidRDefault="00B752E4">
            <w:pPr>
              <w:pStyle w:val="FORMDATA"/>
              <w:rPr>
                <w:b/>
                <w:color w:val="auto"/>
              </w:rPr>
            </w:pPr>
            <w:r w:rsidRPr="00BC23B4">
              <w:rPr>
                <w:b/>
                <w:color w:val="auto"/>
              </w:rPr>
              <w:t>STATE</w:t>
            </w:r>
          </w:p>
        </w:tc>
        <w:tc>
          <w:tcPr>
            <w:tcW w:w="4320" w:type="dxa"/>
            <w:shd w:val="clear" w:color="auto" w:fill="CC99FF"/>
          </w:tcPr>
          <w:p w14:paraId="7FA671FC" w14:textId="77777777" w:rsidR="00B752E4" w:rsidRPr="00BC23B4" w:rsidRDefault="00B752E4">
            <w:pPr>
              <w:pStyle w:val="FORMDATA"/>
              <w:rPr>
                <w:b/>
                <w:color w:val="auto"/>
              </w:rPr>
            </w:pPr>
            <w:smartTag w:uri="urn:schemas-microsoft-com:office:smarttags" w:element="place">
              <w:smartTag w:uri="urn:schemas-microsoft-com:office:smarttags" w:element="PlaceName">
                <w:r w:rsidRPr="00BC23B4">
                  <w:rPr>
                    <w:b/>
                    <w:color w:val="auto"/>
                  </w:rPr>
                  <w:t>End</w:t>
                </w:r>
              </w:smartTag>
              <w:r w:rsidRPr="00BC23B4">
                <w:rPr>
                  <w:b/>
                  <w:color w:val="auto"/>
                </w:rPr>
                <w:t xml:space="preserve"> </w:t>
              </w:r>
              <w:smartTag w:uri="urn:schemas-microsoft-com:office:smarttags" w:element="PlaceName">
                <w:r w:rsidRPr="00BC23B4">
                  <w:rPr>
                    <w:b/>
                    <w:color w:val="auto"/>
                  </w:rPr>
                  <w:t>User</w:t>
                </w:r>
              </w:smartTag>
              <w:r w:rsidRPr="00BC23B4">
                <w:rPr>
                  <w:b/>
                  <w:color w:val="auto"/>
                </w:rPr>
                <w:t xml:space="preserve"> </w:t>
              </w:r>
              <w:smartTag w:uri="urn:schemas-microsoft-com:office:smarttags" w:element="PlaceType">
                <w:r w:rsidRPr="00BC23B4">
                  <w:rPr>
                    <w:b/>
                    <w:color w:val="auto"/>
                  </w:rPr>
                  <w:t>State</w:t>
                </w:r>
              </w:smartTag>
            </w:smartTag>
          </w:p>
        </w:tc>
        <w:tc>
          <w:tcPr>
            <w:tcW w:w="2430" w:type="dxa"/>
            <w:shd w:val="clear" w:color="auto" w:fill="CC99FF"/>
          </w:tcPr>
          <w:p w14:paraId="2F6FDFBC" w14:textId="77777777" w:rsidR="00B752E4" w:rsidRPr="00BC23B4" w:rsidRDefault="00B752E4">
            <w:pPr>
              <w:pStyle w:val="FORMDATA"/>
              <w:rPr>
                <w:b/>
                <w:color w:val="auto"/>
                <w:lang w:val="fr-FR"/>
              </w:rPr>
            </w:pPr>
            <w:r w:rsidRPr="00BC23B4">
              <w:rPr>
                <w:b/>
                <w:color w:val="auto"/>
                <w:lang w:val="fr-FR"/>
              </w:rPr>
              <w:t>GA</w:t>
            </w:r>
          </w:p>
        </w:tc>
      </w:tr>
      <w:tr w:rsidR="00B752E4" w:rsidRPr="00BC23B4" w14:paraId="7ABF2731" w14:textId="77777777">
        <w:tc>
          <w:tcPr>
            <w:tcW w:w="2430" w:type="dxa"/>
            <w:shd w:val="clear" w:color="auto" w:fill="CC99FF"/>
          </w:tcPr>
          <w:p w14:paraId="4802CDA1" w14:textId="77777777" w:rsidR="00B752E4" w:rsidRPr="00BC23B4" w:rsidRDefault="00B752E4">
            <w:pPr>
              <w:pStyle w:val="FORMDATA"/>
              <w:rPr>
                <w:b/>
                <w:color w:val="auto"/>
                <w:lang w:val="fr-FR"/>
              </w:rPr>
            </w:pPr>
            <w:r w:rsidRPr="00BC23B4">
              <w:rPr>
                <w:b/>
                <w:color w:val="auto"/>
                <w:lang w:val="fr-FR"/>
              </w:rPr>
              <w:t>ZIP CODE</w:t>
            </w:r>
          </w:p>
        </w:tc>
        <w:tc>
          <w:tcPr>
            <w:tcW w:w="4320" w:type="dxa"/>
            <w:shd w:val="clear" w:color="auto" w:fill="CC99FF"/>
          </w:tcPr>
          <w:p w14:paraId="2E9761F2" w14:textId="77777777" w:rsidR="00B752E4" w:rsidRPr="00BC23B4" w:rsidRDefault="00B752E4">
            <w:pPr>
              <w:pStyle w:val="FORMDATA"/>
              <w:rPr>
                <w:b/>
                <w:color w:val="auto"/>
              </w:rPr>
            </w:pPr>
            <w:r w:rsidRPr="00BC23B4">
              <w:rPr>
                <w:b/>
                <w:color w:val="auto"/>
              </w:rPr>
              <w:t>End User Zip Code</w:t>
            </w:r>
          </w:p>
        </w:tc>
        <w:tc>
          <w:tcPr>
            <w:tcW w:w="2430" w:type="dxa"/>
            <w:shd w:val="clear" w:color="auto" w:fill="CC99FF"/>
          </w:tcPr>
          <w:p w14:paraId="00954D32" w14:textId="77777777" w:rsidR="00B752E4" w:rsidRPr="00BC23B4" w:rsidRDefault="00B752E4">
            <w:pPr>
              <w:pStyle w:val="FORMDATA"/>
              <w:rPr>
                <w:b/>
                <w:color w:val="auto"/>
              </w:rPr>
            </w:pPr>
            <w:r w:rsidRPr="00BC23B4">
              <w:rPr>
                <w:b/>
                <w:color w:val="auto"/>
              </w:rPr>
              <w:t>30084</w:t>
            </w:r>
          </w:p>
        </w:tc>
      </w:tr>
      <w:tr w:rsidR="00B752E4" w:rsidRPr="00BC23B4" w14:paraId="0C1D2036" w14:textId="77777777">
        <w:trPr>
          <w:cantSplit/>
          <w:trHeight w:val="255"/>
        </w:trPr>
        <w:tc>
          <w:tcPr>
            <w:tcW w:w="9180" w:type="dxa"/>
            <w:gridSpan w:val="3"/>
            <w:shd w:val="clear" w:color="auto" w:fill="0000FF"/>
          </w:tcPr>
          <w:p w14:paraId="124F6D34" w14:textId="77777777" w:rsidR="00B752E4" w:rsidRPr="00BC23B4" w:rsidRDefault="00B752E4">
            <w:pPr>
              <w:pStyle w:val="BodyText"/>
              <w:rPr>
                <w:rFonts w:ascii="Arial" w:hAnsi="Arial" w:cs="Arial"/>
                <w:color w:val="auto"/>
                <w:sz w:val="24"/>
                <w:szCs w:val="24"/>
                <w:lang w:val="fr-FR"/>
              </w:rPr>
            </w:pPr>
            <w:r w:rsidRPr="00BC23B4">
              <w:rPr>
                <w:rFonts w:ascii="Arial" w:hAnsi="Arial" w:cs="Arial"/>
                <w:color w:val="auto"/>
                <w:sz w:val="24"/>
                <w:szCs w:val="24"/>
                <w:lang w:val="fr-FR"/>
              </w:rPr>
              <w:t>PS  FORM</w:t>
            </w:r>
          </w:p>
        </w:tc>
      </w:tr>
      <w:tr w:rsidR="00B752E4" w:rsidRPr="00BC23B4" w14:paraId="6C831AC6" w14:textId="77777777">
        <w:trPr>
          <w:cantSplit/>
          <w:trHeight w:val="255"/>
        </w:trPr>
        <w:tc>
          <w:tcPr>
            <w:tcW w:w="9180" w:type="dxa"/>
            <w:gridSpan w:val="3"/>
            <w:shd w:val="clear" w:color="auto" w:fill="99CCFF"/>
          </w:tcPr>
          <w:p w14:paraId="5469738F" w14:textId="77777777" w:rsidR="00B752E4" w:rsidRPr="00BC23B4" w:rsidRDefault="00B752E4">
            <w:pPr>
              <w:rPr>
                <w:rFonts w:ascii="Arial" w:hAnsi="Arial" w:cs="Arial"/>
                <w:b/>
                <w:lang w:val="fr-FR"/>
              </w:rPr>
            </w:pPr>
            <w:r w:rsidRPr="00BC23B4">
              <w:rPr>
                <w:rFonts w:ascii="Arial" w:hAnsi="Arial" w:cs="Arial"/>
                <w:b/>
                <w:lang w:val="fr-FR"/>
              </w:rPr>
              <w:t>Administrative Section</w:t>
            </w:r>
          </w:p>
        </w:tc>
      </w:tr>
      <w:tr w:rsidR="00B752E4" w:rsidRPr="00BC23B4" w14:paraId="219CF64E" w14:textId="77777777">
        <w:trPr>
          <w:trHeight w:val="255"/>
        </w:trPr>
        <w:tc>
          <w:tcPr>
            <w:tcW w:w="2430" w:type="dxa"/>
          </w:tcPr>
          <w:p w14:paraId="7CA7185C" w14:textId="77777777" w:rsidR="00B752E4" w:rsidRPr="00BC23B4" w:rsidRDefault="00B752E4">
            <w:pPr>
              <w:pStyle w:val="FORMDATA"/>
              <w:rPr>
                <w:b/>
                <w:color w:val="auto"/>
                <w:lang w:val="fr-FR"/>
              </w:rPr>
            </w:pPr>
            <w:r w:rsidRPr="00BC23B4">
              <w:rPr>
                <w:b/>
                <w:color w:val="auto"/>
                <w:lang w:val="fr-FR"/>
              </w:rPr>
              <w:t>PQTY</w:t>
            </w:r>
          </w:p>
        </w:tc>
        <w:tc>
          <w:tcPr>
            <w:tcW w:w="4320" w:type="dxa"/>
          </w:tcPr>
          <w:p w14:paraId="315E7A22" w14:textId="77777777" w:rsidR="00B752E4" w:rsidRPr="00BC23B4" w:rsidRDefault="00B752E4">
            <w:pPr>
              <w:pStyle w:val="FORMDATA"/>
              <w:rPr>
                <w:b/>
                <w:color w:val="auto"/>
                <w:lang w:val="fr-FR"/>
              </w:rPr>
            </w:pPr>
            <w:r w:rsidRPr="00BC23B4">
              <w:rPr>
                <w:b/>
                <w:color w:val="auto"/>
                <w:lang w:val="fr-FR"/>
              </w:rPr>
              <w:t>Port Quantity</w:t>
            </w:r>
          </w:p>
        </w:tc>
        <w:tc>
          <w:tcPr>
            <w:tcW w:w="2430" w:type="dxa"/>
          </w:tcPr>
          <w:p w14:paraId="108035CF" w14:textId="77777777" w:rsidR="00B752E4" w:rsidRPr="00BC23B4" w:rsidRDefault="00B752E4">
            <w:pPr>
              <w:pStyle w:val="FORMDATA"/>
              <w:rPr>
                <w:b/>
                <w:color w:val="auto"/>
              </w:rPr>
            </w:pPr>
            <w:r w:rsidRPr="00BC23B4">
              <w:rPr>
                <w:b/>
                <w:color w:val="auto"/>
              </w:rPr>
              <w:t>002</w:t>
            </w:r>
          </w:p>
        </w:tc>
      </w:tr>
      <w:tr w:rsidR="00B752E4" w:rsidRPr="00BC23B4" w14:paraId="651BB1A0" w14:textId="77777777">
        <w:trPr>
          <w:cantSplit/>
          <w:trHeight w:val="255"/>
        </w:trPr>
        <w:tc>
          <w:tcPr>
            <w:tcW w:w="9180" w:type="dxa"/>
            <w:gridSpan w:val="3"/>
            <w:tcBorders>
              <w:bottom w:val="single" w:sz="6" w:space="0" w:color="auto"/>
            </w:tcBorders>
            <w:shd w:val="clear" w:color="auto" w:fill="99CCFF"/>
          </w:tcPr>
          <w:p w14:paraId="1DA1D957" w14:textId="77777777" w:rsidR="00B752E4" w:rsidRPr="00BC23B4" w:rsidRDefault="00B752E4">
            <w:pPr>
              <w:pStyle w:val="Heading5"/>
              <w:rPr>
                <w:rFonts w:cs="Arial"/>
                <w:bCs/>
                <w:iCs w:val="0"/>
                <w:color w:val="auto"/>
                <w:szCs w:val="24"/>
              </w:rPr>
            </w:pPr>
            <w:r w:rsidRPr="00BC23B4">
              <w:rPr>
                <w:rFonts w:cs="Arial"/>
                <w:bCs/>
                <w:iCs w:val="0"/>
                <w:color w:val="auto"/>
                <w:szCs w:val="24"/>
              </w:rPr>
              <w:t>Service Details Section</w:t>
            </w:r>
          </w:p>
        </w:tc>
      </w:tr>
      <w:tr w:rsidR="00B752E4" w:rsidRPr="00BC23B4" w14:paraId="6F44F2EE" w14:textId="77777777">
        <w:trPr>
          <w:trHeight w:val="255"/>
        </w:trPr>
        <w:tc>
          <w:tcPr>
            <w:tcW w:w="2430" w:type="dxa"/>
            <w:shd w:val="clear" w:color="auto" w:fill="CC99FF"/>
          </w:tcPr>
          <w:p w14:paraId="727A2ADA" w14:textId="77777777" w:rsidR="00B752E4" w:rsidRPr="00BC23B4" w:rsidRDefault="00B752E4">
            <w:pPr>
              <w:pStyle w:val="FORMDATA"/>
              <w:rPr>
                <w:b/>
                <w:color w:val="auto"/>
              </w:rPr>
            </w:pPr>
            <w:r w:rsidRPr="00BC23B4">
              <w:rPr>
                <w:b/>
                <w:color w:val="auto"/>
              </w:rPr>
              <w:t>LNUM</w:t>
            </w:r>
          </w:p>
        </w:tc>
        <w:tc>
          <w:tcPr>
            <w:tcW w:w="4320" w:type="dxa"/>
            <w:shd w:val="clear" w:color="auto" w:fill="CC99FF"/>
          </w:tcPr>
          <w:p w14:paraId="53CAE455" w14:textId="77777777" w:rsidR="00B752E4" w:rsidRPr="00BC23B4" w:rsidRDefault="00B752E4">
            <w:pPr>
              <w:pStyle w:val="FORMDATA"/>
              <w:rPr>
                <w:b/>
                <w:color w:val="auto"/>
              </w:rPr>
            </w:pPr>
            <w:r w:rsidRPr="00BC23B4">
              <w:rPr>
                <w:b/>
                <w:color w:val="auto"/>
              </w:rPr>
              <w:t>Line Number</w:t>
            </w:r>
          </w:p>
        </w:tc>
        <w:tc>
          <w:tcPr>
            <w:tcW w:w="2430" w:type="dxa"/>
            <w:shd w:val="clear" w:color="auto" w:fill="CC99FF"/>
          </w:tcPr>
          <w:p w14:paraId="29A66387" w14:textId="77777777" w:rsidR="00B752E4" w:rsidRPr="00BC23B4" w:rsidRDefault="00B752E4">
            <w:pPr>
              <w:pStyle w:val="FORMDATA"/>
              <w:rPr>
                <w:b/>
                <w:color w:val="auto"/>
              </w:rPr>
            </w:pPr>
            <w:r w:rsidRPr="00BC23B4">
              <w:rPr>
                <w:b/>
                <w:color w:val="auto"/>
              </w:rPr>
              <w:t>00001</w:t>
            </w:r>
          </w:p>
        </w:tc>
      </w:tr>
      <w:tr w:rsidR="00B752E4" w:rsidRPr="00BC23B4" w14:paraId="2BC9343A" w14:textId="77777777">
        <w:trPr>
          <w:trHeight w:val="255"/>
        </w:trPr>
        <w:tc>
          <w:tcPr>
            <w:tcW w:w="2430" w:type="dxa"/>
          </w:tcPr>
          <w:p w14:paraId="432879D7" w14:textId="77777777" w:rsidR="00B752E4" w:rsidRPr="00BC23B4" w:rsidRDefault="00B752E4">
            <w:pPr>
              <w:pStyle w:val="FORMDATA"/>
              <w:rPr>
                <w:b/>
                <w:color w:val="auto"/>
              </w:rPr>
            </w:pPr>
            <w:r w:rsidRPr="00BC23B4">
              <w:rPr>
                <w:b/>
                <w:color w:val="auto"/>
              </w:rPr>
              <w:t>LNA</w:t>
            </w:r>
          </w:p>
        </w:tc>
        <w:tc>
          <w:tcPr>
            <w:tcW w:w="4320" w:type="dxa"/>
          </w:tcPr>
          <w:p w14:paraId="02D6FDCF" w14:textId="77777777" w:rsidR="00B752E4" w:rsidRPr="00BC23B4" w:rsidRDefault="00B752E4">
            <w:pPr>
              <w:pStyle w:val="FORMDATA"/>
              <w:rPr>
                <w:b/>
                <w:color w:val="auto"/>
              </w:rPr>
            </w:pPr>
            <w:r w:rsidRPr="00BC23B4">
              <w:rPr>
                <w:b/>
                <w:color w:val="auto"/>
              </w:rPr>
              <w:t>Line Activity</w:t>
            </w:r>
          </w:p>
        </w:tc>
        <w:tc>
          <w:tcPr>
            <w:tcW w:w="2430" w:type="dxa"/>
          </w:tcPr>
          <w:p w14:paraId="0CD3935E" w14:textId="77777777" w:rsidR="00B752E4" w:rsidRPr="00BC23B4" w:rsidRDefault="00B752E4">
            <w:pPr>
              <w:pStyle w:val="FORMDATA"/>
              <w:rPr>
                <w:b/>
                <w:color w:val="auto"/>
              </w:rPr>
            </w:pPr>
            <w:r w:rsidRPr="00BC23B4">
              <w:rPr>
                <w:b/>
                <w:color w:val="auto"/>
              </w:rPr>
              <w:t>D</w:t>
            </w:r>
          </w:p>
        </w:tc>
      </w:tr>
      <w:tr w:rsidR="00B752E4" w:rsidRPr="00BC23B4" w14:paraId="2632A46F" w14:textId="77777777">
        <w:trPr>
          <w:trHeight w:val="255"/>
        </w:trPr>
        <w:tc>
          <w:tcPr>
            <w:tcW w:w="2430" w:type="dxa"/>
          </w:tcPr>
          <w:p w14:paraId="60E54C95" w14:textId="77777777" w:rsidR="00B752E4" w:rsidRPr="00BC23B4" w:rsidRDefault="00B752E4">
            <w:pPr>
              <w:pStyle w:val="FORMDATA"/>
              <w:rPr>
                <w:b/>
                <w:color w:val="auto"/>
              </w:rPr>
            </w:pPr>
            <w:r w:rsidRPr="00BC23B4">
              <w:rPr>
                <w:b/>
                <w:color w:val="auto"/>
              </w:rPr>
              <w:t>TNS</w:t>
            </w:r>
          </w:p>
        </w:tc>
        <w:tc>
          <w:tcPr>
            <w:tcW w:w="4320" w:type="dxa"/>
          </w:tcPr>
          <w:p w14:paraId="57B7D192" w14:textId="77777777" w:rsidR="00B752E4" w:rsidRPr="00BC23B4" w:rsidRDefault="00B752E4">
            <w:pPr>
              <w:pStyle w:val="FORMDATA"/>
              <w:rPr>
                <w:b/>
                <w:color w:val="auto"/>
              </w:rPr>
            </w:pPr>
            <w:r w:rsidRPr="00BC23B4">
              <w:rPr>
                <w:b/>
                <w:color w:val="auto"/>
              </w:rPr>
              <w:t>Telephone Numbers</w:t>
            </w:r>
          </w:p>
        </w:tc>
        <w:tc>
          <w:tcPr>
            <w:tcW w:w="2430" w:type="dxa"/>
          </w:tcPr>
          <w:p w14:paraId="41EFC3AD" w14:textId="77777777" w:rsidR="00B752E4" w:rsidRPr="00BC23B4" w:rsidRDefault="00B752E4">
            <w:pPr>
              <w:pStyle w:val="FORMDATA"/>
              <w:rPr>
                <w:b/>
                <w:color w:val="auto"/>
              </w:rPr>
            </w:pPr>
            <w:r w:rsidRPr="00BC23B4">
              <w:rPr>
                <w:b/>
                <w:color w:val="auto"/>
              </w:rPr>
              <w:t>7704919022</w:t>
            </w:r>
          </w:p>
        </w:tc>
      </w:tr>
      <w:tr w:rsidR="00B752E4" w:rsidRPr="00BC23B4" w14:paraId="0D0E8639" w14:textId="77777777">
        <w:trPr>
          <w:cantSplit/>
          <w:trHeight w:val="255"/>
        </w:trPr>
        <w:tc>
          <w:tcPr>
            <w:tcW w:w="9180" w:type="dxa"/>
            <w:gridSpan w:val="3"/>
            <w:tcBorders>
              <w:bottom w:val="single" w:sz="6" w:space="0" w:color="auto"/>
            </w:tcBorders>
            <w:shd w:val="clear" w:color="auto" w:fill="99CCFF"/>
          </w:tcPr>
          <w:p w14:paraId="7FDAEEF7" w14:textId="77777777" w:rsidR="00B752E4" w:rsidRPr="00BC23B4" w:rsidRDefault="00B752E4">
            <w:pPr>
              <w:pStyle w:val="Heading5"/>
              <w:rPr>
                <w:rFonts w:cs="Arial"/>
                <w:bCs/>
                <w:iCs w:val="0"/>
                <w:color w:val="auto"/>
                <w:szCs w:val="24"/>
              </w:rPr>
            </w:pPr>
            <w:r w:rsidRPr="00BC23B4">
              <w:rPr>
                <w:rFonts w:cs="Arial"/>
                <w:bCs/>
                <w:iCs w:val="0"/>
                <w:color w:val="auto"/>
                <w:szCs w:val="24"/>
              </w:rPr>
              <w:t>Service Details Section</w:t>
            </w:r>
          </w:p>
        </w:tc>
      </w:tr>
      <w:tr w:rsidR="00B752E4" w:rsidRPr="00BC23B4" w14:paraId="7BEB5809" w14:textId="77777777">
        <w:trPr>
          <w:trHeight w:val="255"/>
        </w:trPr>
        <w:tc>
          <w:tcPr>
            <w:tcW w:w="2430" w:type="dxa"/>
            <w:shd w:val="clear" w:color="auto" w:fill="CC99FF"/>
          </w:tcPr>
          <w:p w14:paraId="0140025E" w14:textId="77777777" w:rsidR="00B752E4" w:rsidRPr="00BC23B4" w:rsidRDefault="00B752E4">
            <w:pPr>
              <w:pStyle w:val="FORMDATA"/>
              <w:rPr>
                <w:b/>
                <w:color w:val="auto"/>
              </w:rPr>
            </w:pPr>
            <w:r w:rsidRPr="00BC23B4">
              <w:rPr>
                <w:b/>
                <w:color w:val="auto"/>
              </w:rPr>
              <w:t>LNUM</w:t>
            </w:r>
          </w:p>
        </w:tc>
        <w:tc>
          <w:tcPr>
            <w:tcW w:w="4320" w:type="dxa"/>
            <w:shd w:val="clear" w:color="auto" w:fill="CC99FF"/>
          </w:tcPr>
          <w:p w14:paraId="0FA77278" w14:textId="77777777" w:rsidR="00B752E4" w:rsidRPr="00BC23B4" w:rsidRDefault="00B752E4">
            <w:pPr>
              <w:pStyle w:val="FORMDATA"/>
              <w:rPr>
                <w:b/>
                <w:color w:val="auto"/>
              </w:rPr>
            </w:pPr>
            <w:r w:rsidRPr="00BC23B4">
              <w:rPr>
                <w:b/>
                <w:color w:val="auto"/>
              </w:rPr>
              <w:t>Line Number</w:t>
            </w:r>
          </w:p>
        </w:tc>
        <w:tc>
          <w:tcPr>
            <w:tcW w:w="2430" w:type="dxa"/>
            <w:shd w:val="clear" w:color="auto" w:fill="CC99FF"/>
          </w:tcPr>
          <w:p w14:paraId="25DF206A" w14:textId="77777777" w:rsidR="00B752E4" w:rsidRPr="00BC23B4" w:rsidRDefault="00B752E4">
            <w:pPr>
              <w:pStyle w:val="FORMDATA"/>
              <w:rPr>
                <w:b/>
                <w:color w:val="auto"/>
              </w:rPr>
            </w:pPr>
            <w:r w:rsidRPr="00BC23B4">
              <w:rPr>
                <w:b/>
                <w:color w:val="auto"/>
              </w:rPr>
              <w:t>00002</w:t>
            </w:r>
          </w:p>
        </w:tc>
      </w:tr>
      <w:tr w:rsidR="00B752E4" w:rsidRPr="00BC23B4" w14:paraId="358BC17A" w14:textId="77777777">
        <w:trPr>
          <w:trHeight w:val="255"/>
        </w:trPr>
        <w:tc>
          <w:tcPr>
            <w:tcW w:w="2430" w:type="dxa"/>
          </w:tcPr>
          <w:p w14:paraId="0E9D4B72" w14:textId="77777777" w:rsidR="00B752E4" w:rsidRPr="00BC23B4" w:rsidRDefault="00B752E4">
            <w:pPr>
              <w:pStyle w:val="FORMDATA"/>
              <w:rPr>
                <w:b/>
                <w:color w:val="auto"/>
              </w:rPr>
            </w:pPr>
            <w:r w:rsidRPr="00BC23B4">
              <w:rPr>
                <w:b/>
                <w:color w:val="auto"/>
              </w:rPr>
              <w:t>LNA</w:t>
            </w:r>
          </w:p>
        </w:tc>
        <w:tc>
          <w:tcPr>
            <w:tcW w:w="4320" w:type="dxa"/>
          </w:tcPr>
          <w:p w14:paraId="4363FB27" w14:textId="77777777" w:rsidR="00B752E4" w:rsidRPr="00BC23B4" w:rsidRDefault="00B752E4">
            <w:pPr>
              <w:pStyle w:val="FORMDATA"/>
              <w:rPr>
                <w:b/>
                <w:color w:val="auto"/>
              </w:rPr>
            </w:pPr>
            <w:r w:rsidRPr="00BC23B4">
              <w:rPr>
                <w:b/>
                <w:color w:val="auto"/>
              </w:rPr>
              <w:t>Line Activity</w:t>
            </w:r>
          </w:p>
        </w:tc>
        <w:tc>
          <w:tcPr>
            <w:tcW w:w="2430" w:type="dxa"/>
          </w:tcPr>
          <w:p w14:paraId="6DA6DD7C" w14:textId="77777777" w:rsidR="00B752E4" w:rsidRPr="00BC23B4" w:rsidRDefault="00B752E4">
            <w:pPr>
              <w:pStyle w:val="FORMDATA"/>
              <w:rPr>
                <w:b/>
                <w:color w:val="auto"/>
              </w:rPr>
            </w:pPr>
            <w:r w:rsidRPr="00BC23B4">
              <w:rPr>
                <w:b/>
                <w:color w:val="auto"/>
              </w:rPr>
              <w:t>P</w:t>
            </w:r>
          </w:p>
        </w:tc>
      </w:tr>
      <w:tr w:rsidR="00B752E4" w:rsidRPr="00BC23B4" w14:paraId="17F9C376" w14:textId="77777777">
        <w:trPr>
          <w:trHeight w:val="255"/>
        </w:trPr>
        <w:tc>
          <w:tcPr>
            <w:tcW w:w="2430" w:type="dxa"/>
          </w:tcPr>
          <w:p w14:paraId="4D8A40A8" w14:textId="77777777" w:rsidR="00B752E4" w:rsidRPr="00BC23B4" w:rsidRDefault="00B752E4">
            <w:pPr>
              <w:pStyle w:val="FORMDATA"/>
              <w:rPr>
                <w:b/>
                <w:color w:val="auto"/>
              </w:rPr>
            </w:pPr>
            <w:r w:rsidRPr="00BC23B4">
              <w:rPr>
                <w:b/>
                <w:color w:val="auto"/>
              </w:rPr>
              <w:t>TNS</w:t>
            </w:r>
          </w:p>
        </w:tc>
        <w:tc>
          <w:tcPr>
            <w:tcW w:w="4320" w:type="dxa"/>
          </w:tcPr>
          <w:p w14:paraId="4BDF56FB" w14:textId="77777777" w:rsidR="00B752E4" w:rsidRPr="00BC23B4" w:rsidRDefault="00B752E4">
            <w:pPr>
              <w:pStyle w:val="FORMDATA"/>
              <w:rPr>
                <w:b/>
                <w:color w:val="auto"/>
              </w:rPr>
            </w:pPr>
            <w:r w:rsidRPr="00BC23B4">
              <w:rPr>
                <w:b/>
                <w:color w:val="auto"/>
              </w:rPr>
              <w:t>Telephone Numbers</w:t>
            </w:r>
          </w:p>
        </w:tc>
        <w:tc>
          <w:tcPr>
            <w:tcW w:w="2430" w:type="dxa"/>
          </w:tcPr>
          <w:p w14:paraId="5218AEE1" w14:textId="77777777" w:rsidR="00B752E4" w:rsidRPr="00BC23B4" w:rsidRDefault="00B752E4">
            <w:pPr>
              <w:pStyle w:val="FORMDATA"/>
              <w:rPr>
                <w:b/>
                <w:color w:val="auto"/>
              </w:rPr>
            </w:pPr>
            <w:r w:rsidRPr="00BC23B4">
              <w:rPr>
                <w:b/>
                <w:color w:val="auto"/>
              </w:rPr>
              <w:t>7704913638</w:t>
            </w:r>
          </w:p>
        </w:tc>
      </w:tr>
      <w:tr w:rsidR="00B752E4" w:rsidRPr="00BC23B4" w14:paraId="627E853B" w14:textId="77777777">
        <w:trPr>
          <w:trHeight w:val="255"/>
        </w:trPr>
        <w:tc>
          <w:tcPr>
            <w:tcW w:w="2430" w:type="dxa"/>
          </w:tcPr>
          <w:p w14:paraId="63CC318C" w14:textId="77777777" w:rsidR="00B752E4" w:rsidRPr="00BC23B4" w:rsidRDefault="00B752E4">
            <w:pPr>
              <w:pStyle w:val="FORMDATA"/>
              <w:rPr>
                <w:b/>
                <w:color w:val="auto"/>
              </w:rPr>
            </w:pPr>
            <w:r w:rsidRPr="00BC23B4">
              <w:rPr>
                <w:b/>
                <w:color w:val="auto"/>
              </w:rPr>
              <w:t xml:space="preserve">PIC </w:t>
            </w:r>
          </w:p>
        </w:tc>
        <w:tc>
          <w:tcPr>
            <w:tcW w:w="4320" w:type="dxa"/>
          </w:tcPr>
          <w:p w14:paraId="2B95C418" w14:textId="77777777" w:rsidR="00B752E4" w:rsidRPr="00BC23B4" w:rsidRDefault="00B752E4">
            <w:pPr>
              <w:pStyle w:val="FORMDATA"/>
              <w:rPr>
                <w:b/>
                <w:color w:val="auto"/>
              </w:rPr>
            </w:pPr>
            <w:r w:rsidRPr="00BC23B4">
              <w:rPr>
                <w:b/>
                <w:color w:val="auto"/>
              </w:rPr>
              <w:t>InterLATA Presubscription Indicator Code</w:t>
            </w:r>
          </w:p>
        </w:tc>
        <w:tc>
          <w:tcPr>
            <w:tcW w:w="2430" w:type="dxa"/>
          </w:tcPr>
          <w:p w14:paraId="2B908657" w14:textId="77777777" w:rsidR="00B752E4" w:rsidRPr="00BC23B4" w:rsidRDefault="00B752E4">
            <w:pPr>
              <w:pStyle w:val="FORMDATA"/>
              <w:rPr>
                <w:b/>
                <w:color w:val="auto"/>
              </w:rPr>
            </w:pPr>
            <w:r w:rsidRPr="00BC23B4">
              <w:rPr>
                <w:b/>
                <w:color w:val="auto"/>
              </w:rPr>
              <w:t>0223</w:t>
            </w:r>
          </w:p>
        </w:tc>
      </w:tr>
      <w:tr w:rsidR="00B752E4" w:rsidRPr="00BC23B4" w14:paraId="5504C99F" w14:textId="77777777">
        <w:trPr>
          <w:trHeight w:val="255"/>
        </w:trPr>
        <w:tc>
          <w:tcPr>
            <w:tcW w:w="2430" w:type="dxa"/>
          </w:tcPr>
          <w:p w14:paraId="2ACA092B" w14:textId="77777777" w:rsidR="00B752E4" w:rsidRPr="00BC23B4" w:rsidRDefault="00B752E4">
            <w:pPr>
              <w:pStyle w:val="FORMDATA"/>
              <w:rPr>
                <w:b/>
                <w:color w:val="auto"/>
              </w:rPr>
            </w:pPr>
            <w:r w:rsidRPr="00BC23B4">
              <w:rPr>
                <w:b/>
                <w:color w:val="auto"/>
              </w:rPr>
              <w:t>LPIC</w:t>
            </w:r>
          </w:p>
        </w:tc>
        <w:tc>
          <w:tcPr>
            <w:tcW w:w="4320" w:type="dxa"/>
          </w:tcPr>
          <w:p w14:paraId="23CE7D35" w14:textId="77777777" w:rsidR="00B752E4" w:rsidRPr="00BC23B4" w:rsidRDefault="00B752E4">
            <w:pPr>
              <w:pStyle w:val="FORMDATA"/>
              <w:rPr>
                <w:b/>
                <w:color w:val="auto"/>
              </w:rPr>
            </w:pPr>
            <w:r w:rsidRPr="00BC23B4">
              <w:rPr>
                <w:b/>
                <w:color w:val="auto"/>
              </w:rPr>
              <w:t>IntraLATA Presubscription Indicator Code</w:t>
            </w:r>
          </w:p>
        </w:tc>
        <w:tc>
          <w:tcPr>
            <w:tcW w:w="2430" w:type="dxa"/>
          </w:tcPr>
          <w:p w14:paraId="43A611C7" w14:textId="77777777" w:rsidR="00B752E4" w:rsidRPr="00BC23B4" w:rsidRDefault="00B752E4">
            <w:pPr>
              <w:pStyle w:val="FORMDATA"/>
              <w:rPr>
                <w:b/>
                <w:color w:val="auto"/>
              </w:rPr>
            </w:pPr>
            <w:r w:rsidRPr="00BC23B4">
              <w:rPr>
                <w:b/>
                <w:color w:val="auto"/>
              </w:rPr>
              <w:t>0223</w:t>
            </w:r>
          </w:p>
        </w:tc>
      </w:tr>
    </w:tbl>
    <w:p w14:paraId="33B7B9CC" w14:textId="77777777" w:rsidR="00B752E4" w:rsidRDefault="00B752E4"/>
    <w:p w14:paraId="2A5F8334" w14:textId="77777777" w:rsidR="00BE1352" w:rsidRDefault="00BE1352" w:rsidP="00586CA3">
      <w:pPr>
        <w:rPr>
          <w:bCs/>
        </w:rPr>
      </w:pPr>
    </w:p>
    <w:p w14:paraId="2D392F4B" w14:textId="77777777" w:rsidR="00DF69C0" w:rsidRDefault="00DF69C0" w:rsidP="00DF69C0">
      <w:r w:rsidRPr="00FF3273">
        <w:t>XML  INPUT:</w:t>
      </w:r>
    </w:p>
    <w:p w14:paraId="05D81C14" w14:textId="77777777" w:rsidR="00DF69C0" w:rsidRPr="00FF3273" w:rsidRDefault="00DF69C0" w:rsidP="00DF69C0"/>
    <w:p w14:paraId="53A433DE" w14:textId="5F30A2C0" w:rsidR="00DF69C0" w:rsidRPr="00FF3273" w:rsidRDefault="00DF69C0" w:rsidP="00A549EC">
      <w:pPr>
        <w:ind w:hanging="240"/>
      </w:pPr>
      <w:r w:rsidRPr="00FF3273">
        <w:rPr>
          <w:b/>
          <w:bCs/>
          <w:color w:val="FF0000"/>
        </w:rPr>
        <w:t> </w:t>
      </w:r>
      <w:r w:rsidRPr="00FF3273">
        <w:t xml:space="preserve"> </w:t>
      </w:r>
    </w:p>
    <w:p w14:paraId="5D66A782" w14:textId="77777777" w:rsidR="00DF69C0" w:rsidRPr="00FF3273" w:rsidRDefault="00DF69C0" w:rsidP="00DF69C0">
      <w:pPr>
        <w:ind w:hanging="480"/>
      </w:pPr>
      <w:hyperlink r:id="rId1757" w:history="1">
        <w:r w:rsidRPr="00FF3273">
          <w:rPr>
            <w:b/>
            <w:bCs/>
            <w:color w:val="FF0000"/>
            <w:u w:val="single"/>
          </w:rPr>
          <w:t>-</w:t>
        </w:r>
      </w:hyperlink>
      <w:r w:rsidRPr="00FF3273">
        <w:t xml:space="preserve"> </w:t>
      </w:r>
      <w:r w:rsidRPr="00FF3273">
        <w:rPr>
          <w:color w:val="0000FF"/>
        </w:rPr>
        <w:t>&lt;</w:t>
      </w:r>
      <w:r w:rsidRPr="00FF3273">
        <w:rPr>
          <w:color w:val="990000"/>
        </w:rPr>
        <w:t>order:LSR_ORD_REQ</w:t>
      </w:r>
      <w:r w:rsidRPr="00FF3273">
        <w:rPr>
          <w:color w:val="0000FF"/>
        </w:rPr>
        <w:t>&gt;</w:t>
      </w:r>
    </w:p>
    <w:p w14:paraId="46351A97" w14:textId="77777777" w:rsidR="00DF69C0" w:rsidRPr="00FF3273" w:rsidRDefault="00DF69C0" w:rsidP="00DF69C0">
      <w:pPr>
        <w:ind w:hanging="480"/>
      </w:pPr>
      <w:hyperlink r:id="rId1758" w:history="1">
        <w:r w:rsidRPr="00FF3273">
          <w:rPr>
            <w:b/>
            <w:bCs/>
            <w:color w:val="FF0000"/>
            <w:u w:val="single"/>
          </w:rPr>
          <w:t>-</w:t>
        </w:r>
      </w:hyperlink>
      <w:r w:rsidRPr="00FF3273">
        <w:t xml:space="preserve"> </w:t>
      </w:r>
      <w:r w:rsidRPr="00FF3273">
        <w:rPr>
          <w:color w:val="0000FF"/>
        </w:rPr>
        <w:t>&lt;</w:t>
      </w:r>
      <w:r w:rsidRPr="00FF3273">
        <w:rPr>
          <w:color w:val="990000"/>
        </w:rPr>
        <w:t>order:HDR</w:t>
      </w:r>
      <w:r w:rsidRPr="00FF3273">
        <w:rPr>
          <w:color w:val="0000FF"/>
        </w:rPr>
        <w:t>&gt;</w:t>
      </w:r>
    </w:p>
    <w:p w14:paraId="7E49F010"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order:CCNA</w:t>
      </w:r>
      <w:r w:rsidRPr="00FF3273">
        <w:rPr>
          <w:color w:val="0000FF"/>
        </w:rPr>
        <w:t>&gt;</w:t>
      </w:r>
      <w:r w:rsidRPr="00FF3273">
        <w:rPr>
          <w:b/>
          <w:bCs/>
        </w:rPr>
        <w:t>ZXL</w:t>
      </w:r>
      <w:r w:rsidRPr="00FF3273">
        <w:rPr>
          <w:color w:val="0000FF"/>
        </w:rPr>
        <w:t>&lt;/</w:t>
      </w:r>
      <w:r w:rsidRPr="00FF3273">
        <w:rPr>
          <w:color w:val="990000"/>
        </w:rPr>
        <w:t>order:CCNA</w:t>
      </w:r>
      <w:r w:rsidRPr="00FF3273">
        <w:rPr>
          <w:color w:val="0000FF"/>
        </w:rPr>
        <w:t>&gt;</w:t>
      </w:r>
      <w:r w:rsidRPr="00FF3273">
        <w:t xml:space="preserve"> </w:t>
      </w:r>
    </w:p>
    <w:p w14:paraId="758B9483"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order:PON</w:t>
      </w:r>
      <w:r w:rsidRPr="00FF3273">
        <w:rPr>
          <w:color w:val="0000FF"/>
        </w:rPr>
        <w:t>&gt;</w:t>
      </w:r>
      <w:r w:rsidRPr="00FF3273">
        <w:rPr>
          <w:b/>
          <w:bCs/>
        </w:rPr>
        <w:t>CVTM0M069R31</w:t>
      </w:r>
      <w:r w:rsidRPr="00FF3273">
        <w:rPr>
          <w:color w:val="0000FF"/>
        </w:rPr>
        <w:t>&lt;/</w:t>
      </w:r>
      <w:r w:rsidRPr="00FF3273">
        <w:rPr>
          <w:color w:val="990000"/>
        </w:rPr>
        <w:t>order:PON</w:t>
      </w:r>
      <w:r w:rsidRPr="00FF3273">
        <w:rPr>
          <w:color w:val="0000FF"/>
        </w:rPr>
        <w:t>&gt;</w:t>
      </w:r>
      <w:r w:rsidRPr="00FF3273">
        <w:t xml:space="preserve"> </w:t>
      </w:r>
    </w:p>
    <w:p w14:paraId="06CD6BC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order:VER</w:t>
      </w:r>
      <w:r w:rsidRPr="00FF3273">
        <w:rPr>
          <w:color w:val="0000FF"/>
        </w:rPr>
        <w:t>&gt;</w:t>
      </w:r>
      <w:r w:rsidRPr="00FF3273">
        <w:rPr>
          <w:b/>
          <w:bCs/>
        </w:rPr>
        <w:t>00</w:t>
      </w:r>
      <w:r w:rsidRPr="00FF3273">
        <w:rPr>
          <w:color w:val="0000FF"/>
        </w:rPr>
        <w:t>&lt;/</w:t>
      </w:r>
      <w:r w:rsidRPr="00FF3273">
        <w:rPr>
          <w:color w:val="990000"/>
        </w:rPr>
        <w:t>order:VER</w:t>
      </w:r>
      <w:r w:rsidRPr="00FF3273">
        <w:rPr>
          <w:color w:val="0000FF"/>
        </w:rPr>
        <w:t>&gt;</w:t>
      </w:r>
      <w:r w:rsidRPr="00FF3273">
        <w:t xml:space="preserve"> </w:t>
      </w:r>
    </w:p>
    <w:p w14:paraId="11ACE42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order:ATN</w:t>
      </w:r>
      <w:r w:rsidRPr="00FF3273">
        <w:rPr>
          <w:color w:val="0000FF"/>
        </w:rPr>
        <w:t>&gt;</w:t>
      </w:r>
      <w:r w:rsidRPr="00FF3273">
        <w:rPr>
          <w:b/>
          <w:bCs/>
        </w:rPr>
        <w:t>7704913638</w:t>
      </w:r>
      <w:r w:rsidRPr="00FF3273">
        <w:rPr>
          <w:color w:val="0000FF"/>
        </w:rPr>
        <w:t>&lt;/</w:t>
      </w:r>
      <w:r w:rsidRPr="00FF3273">
        <w:rPr>
          <w:color w:val="990000"/>
        </w:rPr>
        <w:t>order:ATN</w:t>
      </w:r>
      <w:r w:rsidRPr="00FF3273">
        <w:rPr>
          <w:color w:val="0000FF"/>
        </w:rPr>
        <w:t>&gt;</w:t>
      </w:r>
      <w:r w:rsidRPr="00FF3273">
        <w:t xml:space="preserve"> </w:t>
      </w:r>
    </w:p>
    <w:p w14:paraId="30B94F63"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order:RVER</w:t>
      </w:r>
      <w:r w:rsidRPr="00FF3273">
        <w:rPr>
          <w:color w:val="0000FF"/>
        </w:rPr>
        <w:t>&gt;</w:t>
      </w:r>
      <w:r w:rsidRPr="00FF3273">
        <w:rPr>
          <w:b/>
          <w:bCs/>
        </w:rPr>
        <w:t>10.05</w:t>
      </w:r>
      <w:r w:rsidRPr="00FF3273">
        <w:rPr>
          <w:color w:val="0000FF"/>
        </w:rPr>
        <w:t>&lt;/</w:t>
      </w:r>
      <w:r w:rsidRPr="00FF3273">
        <w:rPr>
          <w:color w:val="990000"/>
        </w:rPr>
        <w:t>order:RVER</w:t>
      </w:r>
      <w:r w:rsidRPr="00FF3273">
        <w:rPr>
          <w:color w:val="0000FF"/>
        </w:rPr>
        <w:t>&gt;</w:t>
      </w:r>
      <w:r w:rsidRPr="00FF3273">
        <w:t xml:space="preserve"> </w:t>
      </w:r>
    </w:p>
    <w:p w14:paraId="50274AA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order:CC</w:t>
      </w:r>
      <w:r w:rsidRPr="00FF3273">
        <w:rPr>
          <w:color w:val="0000FF"/>
        </w:rPr>
        <w:t>&gt;</w:t>
      </w:r>
      <w:r w:rsidRPr="00FF3273">
        <w:rPr>
          <w:b/>
          <w:bCs/>
        </w:rPr>
        <w:t>9999</w:t>
      </w:r>
      <w:r w:rsidRPr="00FF3273">
        <w:rPr>
          <w:color w:val="0000FF"/>
        </w:rPr>
        <w:t>&lt;/</w:t>
      </w:r>
      <w:r w:rsidRPr="00FF3273">
        <w:rPr>
          <w:color w:val="990000"/>
        </w:rPr>
        <w:t>order:CC</w:t>
      </w:r>
      <w:r w:rsidRPr="00FF3273">
        <w:rPr>
          <w:color w:val="0000FF"/>
        </w:rPr>
        <w:t>&gt;</w:t>
      </w:r>
      <w:r w:rsidRPr="00FF3273">
        <w:t xml:space="preserve"> </w:t>
      </w:r>
    </w:p>
    <w:p w14:paraId="0E68B427"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order:STATE</w:t>
      </w:r>
      <w:r w:rsidRPr="00FF3273">
        <w:rPr>
          <w:color w:val="0000FF"/>
        </w:rPr>
        <w:t>&gt;</w:t>
      </w:r>
      <w:r w:rsidRPr="00FF3273">
        <w:rPr>
          <w:b/>
          <w:bCs/>
        </w:rPr>
        <w:t>GA</w:t>
      </w:r>
      <w:r w:rsidRPr="00FF3273">
        <w:rPr>
          <w:color w:val="0000FF"/>
        </w:rPr>
        <w:t>&lt;/</w:t>
      </w:r>
      <w:r w:rsidRPr="00FF3273">
        <w:rPr>
          <w:color w:val="990000"/>
        </w:rPr>
        <w:t>order:STATE</w:t>
      </w:r>
      <w:r w:rsidRPr="00FF3273">
        <w:rPr>
          <w:color w:val="0000FF"/>
        </w:rPr>
        <w:t>&gt;</w:t>
      </w:r>
      <w:r w:rsidRPr="00FF3273">
        <w:t xml:space="preserve"> </w:t>
      </w:r>
    </w:p>
    <w:p w14:paraId="61D405D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order:MSG_TIMESTAMP</w:t>
      </w:r>
      <w:r w:rsidRPr="00FF3273">
        <w:rPr>
          <w:color w:val="0000FF"/>
        </w:rPr>
        <w:t>&gt;</w:t>
      </w:r>
      <w:r w:rsidRPr="00FF3273">
        <w:rPr>
          <w:b/>
          <w:bCs/>
        </w:rPr>
        <w:t>2009-06-23T08:52:11-05:00</w:t>
      </w:r>
      <w:r w:rsidRPr="00FF3273">
        <w:rPr>
          <w:color w:val="0000FF"/>
        </w:rPr>
        <w:t>&lt;/</w:t>
      </w:r>
      <w:r w:rsidRPr="00FF3273">
        <w:rPr>
          <w:color w:val="990000"/>
        </w:rPr>
        <w:t>order:MSG_TIMESTAMP</w:t>
      </w:r>
      <w:r w:rsidRPr="00FF3273">
        <w:rPr>
          <w:color w:val="0000FF"/>
        </w:rPr>
        <w:t>&gt;</w:t>
      </w:r>
      <w:r w:rsidRPr="00FF3273">
        <w:t xml:space="preserve"> </w:t>
      </w:r>
    </w:p>
    <w:p w14:paraId="1DF0385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order:DTSENT</w:t>
      </w:r>
      <w:r w:rsidRPr="00FF3273">
        <w:rPr>
          <w:color w:val="0000FF"/>
        </w:rPr>
        <w:t>&gt;</w:t>
      </w:r>
      <w:r w:rsidRPr="00FF3273">
        <w:rPr>
          <w:b/>
          <w:bCs/>
        </w:rPr>
        <w:t>200906230852AM</w:t>
      </w:r>
      <w:r w:rsidRPr="00FF3273">
        <w:rPr>
          <w:color w:val="0000FF"/>
        </w:rPr>
        <w:t>&lt;/</w:t>
      </w:r>
      <w:r w:rsidRPr="00FF3273">
        <w:rPr>
          <w:color w:val="990000"/>
        </w:rPr>
        <w:t>order:DTSENT</w:t>
      </w:r>
      <w:r w:rsidRPr="00FF3273">
        <w:rPr>
          <w:color w:val="0000FF"/>
        </w:rPr>
        <w:t>&gt;</w:t>
      </w:r>
      <w:r w:rsidRPr="00FF3273">
        <w:t xml:space="preserve"> </w:t>
      </w:r>
    </w:p>
    <w:p w14:paraId="23ADF610"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order:HDR</w:t>
      </w:r>
      <w:r w:rsidRPr="00FF3273">
        <w:rPr>
          <w:color w:val="0000FF"/>
        </w:rPr>
        <w:t>&gt;</w:t>
      </w:r>
    </w:p>
    <w:p w14:paraId="63C58DD7" w14:textId="77777777" w:rsidR="00DF69C0" w:rsidRPr="00FF3273" w:rsidRDefault="00DF69C0" w:rsidP="00DF69C0">
      <w:pPr>
        <w:ind w:hanging="480"/>
      </w:pPr>
      <w:hyperlink r:id="rId1759" w:history="1">
        <w:r w:rsidRPr="00FF3273">
          <w:rPr>
            <w:b/>
            <w:bCs/>
            <w:color w:val="FF0000"/>
            <w:u w:val="single"/>
          </w:rPr>
          <w:t>-</w:t>
        </w:r>
      </w:hyperlink>
      <w:r w:rsidRPr="00FF3273">
        <w:t xml:space="preserve"> </w:t>
      </w:r>
      <w:r w:rsidRPr="00FF3273">
        <w:rPr>
          <w:color w:val="0000FF"/>
        </w:rPr>
        <w:t>&lt;</w:t>
      </w:r>
      <w:r w:rsidRPr="00FF3273">
        <w:rPr>
          <w:color w:val="990000"/>
        </w:rPr>
        <w:t>order:LSR</w:t>
      </w:r>
      <w:r w:rsidRPr="00FF3273">
        <w:rPr>
          <w:color w:val="0000FF"/>
        </w:rPr>
        <w:t>&gt;</w:t>
      </w:r>
    </w:p>
    <w:p w14:paraId="2CDF5CA1" w14:textId="77777777" w:rsidR="00DF69C0" w:rsidRPr="00FF3273" w:rsidRDefault="00DF69C0" w:rsidP="00DF69C0">
      <w:pPr>
        <w:ind w:hanging="480"/>
      </w:pPr>
      <w:hyperlink r:id="rId1760" w:history="1">
        <w:r w:rsidRPr="00FF3273">
          <w:rPr>
            <w:b/>
            <w:bCs/>
            <w:color w:val="FF0000"/>
            <w:u w:val="single"/>
          </w:rPr>
          <w:t>-</w:t>
        </w:r>
      </w:hyperlink>
      <w:r w:rsidRPr="00FF3273">
        <w:t xml:space="preserve"> </w:t>
      </w:r>
      <w:r w:rsidRPr="00FF3273">
        <w:rPr>
          <w:color w:val="0000FF"/>
        </w:rPr>
        <w:t>&lt;</w:t>
      </w:r>
      <w:r w:rsidRPr="00FF3273">
        <w:rPr>
          <w:color w:val="990000"/>
        </w:rPr>
        <w:t>order:LSR_ADMIN</w:t>
      </w:r>
      <w:r w:rsidRPr="00FF3273">
        <w:rPr>
          <w:color w:val="0000FF"/>
        </w:rPr>
        <w:t>&gt;</w:t>
      </w:r>
    </w:p>
    <w:p w14:paraId="0FF15911"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order:SC</w:t>
      </w:r>
      <w:r w:rsidRPr="00FF3273">
        <w:rPr>
          <w:color w:val="0000FF"/>
        </w:rPr>
        <w:t>&gt;</w:t>
      </w:r>
      <w:r w:rsidRPr="00FF3273">
        <w:rPr>
          <w:b/>
          <w:bCs/>
        </w:rPr>
        <w:t>LCSC</w:t>
      </w:r>
      <w:r w:rsidRPr="00FF3273">
        <w:rPr>
          <w:color w:val="0000FF"/>
        </w:rPr>
        <w:t>&lt;/</w:t>
      </w:r>
      <w:r w:rsidRPr="00FF3273">
        <w:rPr>
          <w:color w:val="990000"/>
        </w:rPr>
        <w:t>order:SC</w:t>
      </w:r>
      <w:r w:rsidRPr="00FF3273">
        <w:rPr>
          <w:color w:val="0000FF"/>
        </w:rPr>
        <w:t>&gt;</w:t>
      </w:r>
      <w:r w:rsidRPr="00FF3273">
        <w:t xml:space="preserve"> </w:t>
      </w:r>
    </w:p>
    <w:p w14:paraId="38F2AD1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order:PROJECT</w:t>
      </w:r>
      <w:r w:rsidRPr="00FF3273">
        <w:rPr>
          <w:color w:val="0000FF"/>
        </w:rPr>
        <w:t>&gt;</w:t>
      </w:r>
      <w:r w:rsidRPr="00FF3273">
        <w:rPr>
          <w:b/>
          <w:bCs/>
        </w:rPr>
        <w:t>CAVENOBILL</w:t>
      </w:r>
      <w:r w:rsidRPr="00FF3273">
        <w:rPr>
          <w:color w:val="0000FF"/>
        </w:rPr>
        <w:t>&lt;/</w:t>
      </w:r>
      <w:r w:rsidRPr="00FF3273">
        <w:rPr>
          <w:color w:val="990000"/>
        </w:rPr>
        <w:t>order:PROJECT</w:t>
      </w:r>
      <w:r w:rsidRPr="00FF3273">
        <w:rPr>
          <w:color w:val="0000FF"/>
        </w:rPr>
        <w:t>&gt;</w:t>
      </w:r>
      <w:r w:rsidRPr="00FF3273">
        <w:t xml:space="preserve"> </w:t>
      </w:r>
    </w:p>
    <w:p w14:paraId="50E6B22E"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order:REQTYP</w:t>
      </w:r>
      <w:r w:rsidRPr="00FF3273">
        <w:rPr>
          <w:color w:val="0000FF"/>
        </w:rPr>
        <w:t>&gt;</w:t>
      </w:r>
      <w:r w:rsidRPr="00FF3273">
        <w:rPr>
          <w:b/>
          <w:bCs/>
        </w:rPr>
        <w:t>MB</w:t>
      </w:r>
      <w:r w:rsidRPr="00FF3273">
        <w:rPr>
          <w:color w:val="0000FF"/>
        </w:rPr>
        <w:t>&lt;/</w:t>
      </w:r>
      <w:r w:rsidRPr="00FF3273">
        <w:rPr>
          <w:color w:val="990000"/>
        </w:rPr>
        <w:t>order:REQTYP</w:t>
      </w:r>
      <w:r w:rsidRPr="00FF3273">
        <w:rPr>
          <w:color w:val="0000FF"/>
        </w:rPr>
        <w:t>&gt;</w:t>
      </w:r>
      <w:r w:rsidRPr="00FF3273">
        <w:t xml:space="preserve"> </w:t>
      </w:r>
    </w:p>
    <w:p w14:paraId="3D4E675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order:ACT</w:t>
      </w:r>
      <w:r w:rsidRPr="00FF3273">
        <w:rPr>
          <w:color w:val="0000FF"/>
        </w:rPr>
        <w:t>&gt;</w:t>
      </w:r>
      <w:r w:rsidRPr="00FF3273">
        <w:rPr>
          <w:b/>
          <w:bCs/>
        </w:rPr>
        <w:t>C</w:t>
      </w:r>
      <w:r w:rsidRPr="00FF3273">
        <w:rPr>
          <w:color w:val="0000FF"/>
        </w:rPr>
        <w:t>&lt;/</w:t>
      </w:r>
      <w:r w:rsidRPr="00FF3273">
        <w:rPr>
          <w:color w:val="990000"/>
        </w:rPr>
        <w:t>order:ACT</w:t>
      </w:r>
      <w:r w:rsidRPr="00FF3273">
        <w:rPr>
          <w:color w:val="0000FF"/>
        </w:rPr>
        <w:t>&gt;</w:t>
      </w:r>
      <w:r w:rsidRPr="00FF3273">
        <w:t xml:space="preserve"> </w:t>
      </w:r>
    </w:p>
    <w:p w14:paraId="03DFBCF8" w14:textId="77777777" w:rsidR="00DF69C0" w:rsidRPr="00FF3273" w:rsidRDefault="00DF69C0" w:rsidP="00DF69C0">
      <w:pPr>
        <w:ind w:hanging="480"/>
      </w:pPr>
      <w:hyperlink r:id="rId1761" w:history="1">
        <w:r w:rsidRPr="00FF3273">
          <w:rPr>
            <w:b/>
            <w:bCs/>
            <w:color w:val="FF0000"/>
            <w:u w:val="single"/>
          </w:rPr>
          <w:t>-</w:t>
        </w:r>
      </w:hyperlink>
      <w:r w:rsidRPr="00FF3273">
        <w:t xml:space="preserve"> </w:t>
      </w:r>
      <w:r w:rsidRPr="00FF3273">
        <w:rPr>
          <w:color w:val="0000FF"/>
        </w:rPr>
        <w:t>&lt;</w:t>
      </w:r>
      <w:r w:rsidRPr="00FF3273">
        <w:rPr>
          <w:color w:val="990000"/>
        </w:rPr>
        <w:t>order:AUTHORIZATION</w:t>
      </w:r>
      <w:r w:rsidRPr="00FF3273">
        <w:rPr>
          <w:color w:val="0000FF"/>
        </w:rPr>
        <w:t>&gt;</w:t>
      </w:r>
    </w:p>
    <w:p w14:paraId="39611E55"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order:TOS</w:t>
      </w:r>
      <w:r w:rsidRPr="00FF3273">
        <w:rPr>
          <w:color w:val="0000FF"/>
        </w:rPr>
        <w:t>&gt;</w:t>
      </w:r>
      <w:r w:rsidRPr="00FF3273">
        <w:rPr>
          <w:b/>
          <w:bCs/>
        </w:rPr>
        <w:t>1AM-</w:t>
      </w:r>
      <w:r w:rsidRPr="00FF3273">
        <w:rPr>
          <w:color w:val="0000FF"/>
        </w:rPr>
        <w:t>&lt;/</w:t>
      </w:r>
      <w:r w:rsidRPr="00FF3273">
        <w:rPr>
          <w:color w:val="990000"/>
        </w:rPr>
        <w:t>order:TOS</w:t>
      </w:r>
      <w:r w:rsidRPr="00FF3273">
        <w:rPr>
          <w:color w:val="0000FF"/>
        </w:rPr>
        <w:t>&gt;</w:t>
      </w:r>
      <w:r w:rsidRPr="00FF3273">
        <w:t xml:space="preserve"> </w:t>
      </w:r>
    </w:p>
    <w:p w14:paraId="5DD56B1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order:DDD</w:t>
      </w:r>
      <w:r w:rsidRPr="00FF3273">
        <w:rPr>
          <w:color w:val="0000FF"/>
        </w:rPr>
        <w:t>&gt;</w:t>
      </w:r>
      <w:r w:rsidRPr="00FF3273">
        <w:rPr>
          <w:b/>
          <w:bCs/>
        </w:rPr>
        <w:t>20091201</w:t>
      </w:r>
      <w:r w:rsidRPr="00FF3273">
        <w:rPr>
          <w:color w:val="0000FF"/>
        </w:rPr>
        <w:t>&lt;/</w:t>
      </w:r>
      <w:r w:rsidRPr="00FF3273">
        <w:rPr>
          <w:color w:val="990000"/>
        </w:rPr>
        <w:t>order:DDD</w:t>
      </w:r>
      <w:r w:rsidRPr="00FF3273">
        <w:rPr>
          <w:color w:val="0000FF"/>
        </w:rPr>
        <w:t>&gt;</w:t>
      </w:r>
      <w:r w:rsidRPr="00FF3273">
        <w:t xml:space="preserve"> </w:t>
      </w:r>
    </w:p>
    <w:p w14:paraId="5F7AEEE8"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order:AUTHORIZATION</w:t>
      </w:r>
      <w:r w:rsidRPr="00FF3273">
        <w:rPr>
          <w:color w:val="0000FF"/>
        </w:rPr>
        <w:t>&gt;</w:t>
      </w:r>
    </w:p>
    <w:p w14:paraId="0A2C1D0A"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order:LSR_ADMIN</w:t>
      </w:r>
      <w:r w:rsidRPr="00FF3273">
        <w:rPr>
          <w:color w:val="0000FF"/>
        </w:rPr>
        <w:t>&gt;</w:t>
      </w:r>
    </w:p>
    <w:p w14:paraId="5962CB8B" w14:textId="77777777" w:rsidR="00DF69C0" w:rsidRPr="00FF3273" w:rsidRDefault="00DF69C0" w:rsidP="00DF69C0">
      <w:pPr>
        <w:ind w:hanging="480"/>
      </w:pPr>
      <w:hyperlink r:id="rId1762" w:history="1">
        <w:r w:rsidRPr="00FF3273">
          <w:rPr>
            <w:b/>
            <w:bCs/>
            <w:color w:val="FF0000"/>
            <w:u w:val="single"/>
          </w:rPr>
          <w:t>-</w:t>
        </w:r>
      </w:hyperlink>
      <w:r w:rsidRPr="00FF3273">
        <w:t xml:space="preserve"> </w:t>
      </w:r>
      <w:r w:rsidRPr="00FF3273">
        <w:rPr>
          <w:color w:val="0000FF"/>
        </w:rPr>
        <w:t>&lt;</w:t>
      </w:r>
      <w:r w:rsidRPr="00FF3273">
        <w:rPr>
          <w:color w:val="990000"/>
        </w:rPr>
        <w:t>order:LSR_BILL</w:t>
      </w:r>
      <w:r w:rsidRPr="00FF3273">
        <w:rPr>
          <w:color w:val="0000FF"/>
        </w:rPr>
        <w:t>&gt;</w:t>
      </w:r>
    </w:p>
    <w:p w14:paraId="3E27753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order:BAN1</w:t>
      </w:r>
      <w:r w:rsidRPr="00FF3273">
        <w:rPr>
          <w:color w:val="0000FF"/>
        </w:rPr>
        <w:t>&gt;</w:t>
      </w:r>
      <w:r w:rsidRPr="00FF3273">
        <w:rPr>
          <w:b/>
          <w:bCs/>
        </w:rPr>
        <w:t>770Q886621621</w:t>
      </w:r>
      <w:r w:rsidRPr="00FF3273">
        <w:rPr>
          <w:color w:val="0000FF"/>
        </w:rPr>
        <w:t>&lt;/</w:t>
      </w:r>
      <w:r w:rsidRPr="00FF3273">
        <w:rPr>
          <w:color w:val="990000"/>
        </w:rPr>
        <w:t>order:BAN1</w:t>
      </w:r>
      <w:r w:rsidRPr="00FF3273">
        <w:rPr>
          <w:color w:val="0000FF"/>
        </w:rPr>
        <w:t>&gt;</w:t>
      </w:r>
      <w:r w:rsidRPr="00FF3273">
        <w:t xml:space="preserve"> </w:t>
      </w:r>
    </w:p>
    <w:p w14:paraId="0AC82057"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order:LSR_BILL</w:t>
      </w:r>
      <w:r w:rsidRPr="00FF3273">
        <w:rPr>
          <w:color w:val="0000FF"/>
        </w:rPr>
        <w:t>&gt;</w:t>
      </w:r>
    </w:p>
    <w:p w14:paraId="3A8D51EB" w14:textId="77777777" w:rsidR="00DF69C0" w:rsidRPr="00FF3273" w:rsidRDefault="00DF69C0" w:rsidP="00DF69C0">
      <w:pPr>
        <w:ind w:hanging="480"/>
      </w:pPr>
      <w:hyperlink r:id="rId1763" w:history="1">
        <w:r w:rsidRPr="00FF3273">
          <w:rPr>
            <w:b/>
            <w:bCs/>
            <w:color w:val="FF0000"/>
            <w:u w:val="single"/>
          </w:rPr>
          <w:t>-</w:t>
        </w:r>
      </w:hyperlink>
      <w:r w:rsidRPr="00FF3273">
        <w:t xml:space="preserve"> </w:t>
      </w:r>
      <w:r w:rsidRPr="00FF3273">
        <w:rPr>
          <w:color w:val="0000FF"/>
        </w:rPr>
        <w:t>&lt;</w:t>
      </w:r>
      <w:r w:rsidRPr="00FF3273">
        <w:rPr>
          <w:color w:val="990000"/>
        </w:rPr>
        <w:t>order:CONTACT</w:t>
      </w:r>
      <w:r w:rsidRPr="00FF3273">
        <w:rPr>
          <w:color w:val="0000FF"/>
        </w:rPr>
        <w:t>&gt;</w:t>
      </w:r>
    </w:p>
    <w:p w14:paraId="5A8C739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order:INIT</w:t>
      </w:r>
      <w:r w:rsidRPr="00FF3273">
        <w:rPr>
          <w:color w:val="0000FF"/>
        </w:rPr>
        <w:t>&gt;</w:t>
      </w:r>
      <w:r w:rsidRPr="00FF3273">
        <w:rPr>
          <w:b/>
          <w:bCs/>
        </w:rPr>
        <w:t>Bojangles</w:t>
      </w:r>
      <w:r w:rsidRPr="00FF3273">
        <w:rPr>
          <w:color w:val="0000FF"/>
        </w:rPr>
        <w:t>&lt;/</w:t>
      </w:r>
      <w:r w:rsidRPr="00FF3273">
        <w:rPr>
          <w:color w:val="990000"/>
        </w:rPr>
        <w:t>order:INIT</w:t>
      </w:r>
      <w:r w:rsidRPr="00FF3273">
        <w:rPr>
          <w:color w:val="0000FF"/>
        </w:rPr>
        <w:t>&gt;</w:t>
      </w:r>
      <w:r w:rsidRPr="00FF3273">
        <w:t xml:space="preserve"> </w:t>
      </w:r>
    </w:p>
    <w:p w14:paraId="593A81A7"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order:INIT_TEL_NO</w:t>
      </w:r>
      <w:r w:rsidRPr="00FF3273">
        <w:rPr>
          <w:color w:val="0000FF"/>
        </w:rPr>
        <w:t>&gt;</w:t>
      </w:r>
      <w:r w:rsidRPr="00FF3273">
        <w:rPr>
          <w:b/>
          <w:bCs/>
        </w:rPr>
        <w:t>8884448888</w:t>
      </w:r>
      <w:r w:rsidRPr="00FF3273">
        <w:rPr>
          <w:color w:val="0000FF"/>
        </w:rPr>
        <w:t>&lt;/</w:t>
      </w:r>
      <w:r w:rsidRPr="00FF3273">
        <w:rPr>
          <w:color w:val="990000"/>
        </w:rPr>
        <w:t>order:INIT_TEL_NO</w:t>
      </w:r>
      <w:r w:rsidRPr="00FF3273">
        <w:rPr>
          <w:color w:val="0000FF"/>
        </w:rPr>
        <w:t>&gt;</w:t>
      </w:r>
      <w:r w:rsidRPr="00FF3273">
        <w:t xml:space="preserve"> </w:t>
      </w:r>
    </w:p>
    <w:p w14:paraId="348CC6C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order:INIT_FAX_NO</w:t>
      </w:r>
      <w:r w:rsidRPr="00FF3273">
        <w:rPr>
          <w:color w:val="0000FF"/>
        </w:rPr>
        <w:t>&gt;</w:t>
      </w:r>
      <w:r w:rsidRPr="00FF3273">
        <w:rPr>
          <w:b/>
          <w:bCs/>
        </w:rPr>
        <w:t>4448884444</w:t>
      </w:r>
      <w:r w:rsidRPr="00FF3273">
        <w:rPr>
          <w:color w:val="0000FF"/>
        </w:rPr>
        <w:t>&lt;/</w:t>
      </w:r>
      <w:r w:rsidRPr="00FF3273">
        <w:rPr>
          <w:color w:val="990000"/>
        </w:rPr>
        <w:t>order:INIT_FAX_NO</w:t>
      </w:r>
      <w:r w:rsidRPr="00FF3273">
        <w:rPr>
          <w:color w:val="0000FF"/>
        </w:rPr>
        <w:t>&gt;</w:t>
      </w:r>
      <w:r w:rsidRPr="00FF3273">
        <w:t xml:space="preserve"> </w:t>
      </w:r>
    </w:p>
    <w:p w14:paraId="17B365DD" w14:textId="77777777" w:rsidR="00DF69C0" w:rsidRPr="008C51B0" w:rsidRDefault="00DF69C0" w:rsidP="00DF69C0">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Odie Dog</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58579C63"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4048882222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34175849" w14:textId="77777777" w:rsidR="00DF69C0" w:rsidRPr="00FF3273" w:rsidRDefault="00DF69C0" w:rsidP="00DF69C0">
      <w:pPr>
        <w:ind w:hanging="240"/>
      </w:pPr>
      <w:r w:rsidRPr="008C51B0">
        <w:rPr>
          <w:b/>
          <w:bCs/>
          <w:color w:val="FF0000"/>
          <w:lang w:val="es-ES"/>
        </w:rPr>
        <w:t> </w:t>
      </w:r>
      <w:r w:rsidRPr="008C51B0">
        <w:rPr>
          <w:lang w:val="es-ES"/>
        </w:rPr>
        <w:t xml:space="preserve"> </w:t>
      </w:r>
      <w:r w:rsidRPr="00FF3273">
        <w:rPr>
          <w:color w:val="0000FF"/>
        </w:rPr>
        <w:t>&lt;/</w:t>
      </w:r>
      <w:r w:rsidRPr="00FF3273">
        <w:rPr>
          <w:color w:val="990000"/>
        </w:rPr>
        <w:t>order:CONTACT</w:t>
      </w:r>
      <w:r w:rsidRPr="00FF3273">
        <w:rPr>
          <w:color w:val="0000FF"/>
        </w:rPr>
        <w:t>&gt;</w:t>
      </w:r>
    </w:p>
    <w:p w14:paraId="7EA2A595"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order:LSR</w:t>
      </w:r>
      <w:r w:rsidRPr="00FF3273">
        <w:rPr>
          <w:color w:val="0000FF"/>
        </w:rPr>
        <w:t>&gt;</w:t>
      </w:r>
    </w:p>
    <w:p w14:paraId="40B746C1" w14:textId="77777777" w:rsidR="00DF69C0" w:rsidRPr="00FF3273" w:rsidRDefault="00DF69C0" w:rsidP="00DF69C0">
      <w:pPr>
        <w:ind w:hanging="480"/>
      </w:pPr>
      <w:hyperlink r:id="rId1764" w:history="1">
        <w:r w:rsidRPr="00FF3273">
          <w:rPr>
            <w:b/>
            <w:bCs/>
            <w:color w:val="FF0000"/>
            <w:u w:val="single"/>
          </w:rPr>
          <w:t>-</w:t>
        </w:r>
      </w:hyperlink>
      <w:r w:rsidRPr="00FF3273">
        <w:t xml:space="preserve"> </w:t>
      </w:r>
      <w:r w:rsidRPr="00FF3273">
        <w:rPr>
          <w:color w:val="0000FF"/>
        </w:rPr>
        <w:t>&lt;</w:t>
      </w:r>
      <w:r w:rsidRPr="00FF3273">
        <w:rPr>
          <w:color w:val="990000"/>
        </w:rPr>
        <w:t>order:EU</w:t>
      </w:r>
      <w:r w:rsidRPr="00FF3273">
        <w:rPr>
          <w:color w:val="0000FF"/>
        </w:rPr>
        <w:t>&gt;</w:t>
      </w:r>
    </w:p>
    <w:p w14:paraId="52223D3E" w14:textId="77777777" w:rsidR="00DF69C0" w:rsidRPr="00FF3273" w:rsidRDefault="00DF69C0" w:rsidP="00DF69C0">
      <w:pPr>
        <w:ind w:hanging="480"/>
      </w:pPr>
      <w:hyperlink r:id="rId1765" w:history="1">
        <w:r w:rsidRPr="00FF3273">
          <w:rPr>
            <w:b/>
            <w:bCs/>
            <w:color w:val="FF0000"/>
            <w:u w:val="single"/>
          </w:rPr>
          <w:t>-</w:t>
        </w:r>
      </w:hyperlink>
      <w:r w:rsidRPr="00FF3273">
        <w:t xml:space="preserve"> </w:t>
      </w:r>
      <w:r w:rsidRPr="00FF3273">
        <w:rPr>
          <w:color w:val="0000FF"/>
        </w:rPr>
        <w:t>&lt;</w:t>
      </w:r>
      <w:r w:rsidRPr="00FF3273">
        <w:rPr>
          <w:color w:val="990000"/>
        </w:rPr>
        <w:t>order:LOC_ACCESS</w:t>
      </w:r>
      <w:r w:rsidRPr="00FF3273">
        <w:rPr>
          <w:color w:val="0000FF"/>
        </w:rPr>
        <w:t>&gt;</w:t>
      </w:r>
    </w:p>
    <w:p w14:paraId="06945948" w14:textId="77777777" w:rsidR="00DF69C0" w:rsidRPr="00FF3273" w:rsidRDefault="00DF69C0" w:rsidP="00DF69C0">
      <w:pPr>
        <w:ind w:hanging="480"/>
      </w:pPr>
      <w:hyperlink r:id="rId1766" w:history="1">
        <w:r w:rsidRPr="00FF3273">
          <w:rPr>
            <w:b/>
            <w:bCs/>
            <w:color w:val="FF0000"/>
            <w:u w:val="single"/>
          </w:rPr>
          <w:t>-</w:t>
        </w:r>
      </w:hyperlink>
      <w:r w:rsidRPr="00FF3273">
        <w:t xml:space="preserve"> </w:t>
      </w:r>
      <w:r w:rsidRPr="00FF3273">
        <w:rPr>
          <w:color w:val="0000FF"/>
        </w:rPr>
        <w:t>&lt;</w:t>
      </w:r>
      <w:r w:rsidRPr="00FF3273">
        <w:rPr>
          <w:color w:val="990000"/>
        </w:rPr>
        <w:t>order:LOC_ACCESS_HEADER_INFO</w:t>
      </w:r>
      <w:r w:rsidRPr="00FF3273">
        <w:rPr>
          <w:color w:val="0000FF"/>
        </w:rPr>
        <w:t>&gt;</w:t>
      </w:r>
    </w:p>
    <w:p w14:paraId="0431C5E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order:NAME</w:t>
      </w:r>
      <w:r w:rsidRPr="00FF3273">
        <w:rPr>
          <w:color w:val="0000FF"/>
        </w:rPr>
        <w:t>&gt;</w:t>
      </w:r>
      <w:r w:rsidRPr="00FF3273">
        <w:rPr>
          <w:b/>
          <w:bCs/>
        </w:rPr>
        <w:t>Doodah Parade</w:t>
      </w:r>
      <w:r w:rsidRPr="00FF3273">
        <w:rPr>
          <w:color w:val="0000FF"/>
        </w:rPr>
        <w:t>&lt;/</w:t>
      </w:r>
      <w:r w:rsidRPr="00FF3273">
        <w:rPr>
          <w:color w:val="990000"/>
        </w:rPr>
        <w:t>order:NAME</w:t>
      </w:r>
      <w:r w:rsidRPr="00FF3273">
        <w:rPr>
          <w:color w:val="0000FF"/>
        </w:rPr>
        <w:t>&gt;</w:t>
      </w:r>
      <w:r w:rsidRPr="00FF3273">
        <w:t xml:space="preserve"> </w:t>
      </w:r>
    </w:p>
    <w:p w14:paraId="0481B883" w14:textId="77777777" w:rsidR="00DF69C0" w:rsidRPr="00FF3273" w:rsidRDefault="00DF69C0" w:rsidP="00DF69C0">
      <w:pPr>
        <w:ind w:hanging="480"/>
      </w:pPr>
      <w:hyperlink r:id="rId1767" w:history="1">
        <w:r w:rsidRPr="00FF3273">
          <w:rPr>
            <w:b/>
            <w:bCs/>
            <w:color w:val="FF0000"/>
            <w:u w:val="single"/>
          </w:rPr>
          <w:t>-</w:t>
        </w:r>
      </w:hyperlink>
      <w:r w:rsidRPr="00FF3273">
        <w:t xml:space="preserve"> </w:t>
      </w:r>
      <w:r w:rsidRPr="00FF3273">
        <w:rPr>
          <w:color w:val="0000FF"/>
        </w:rPr>
        <w:t>&lt;</w:t>
      </w:r>
      <w:r w:rsidRPr="00FF3273">
        <w:rPr>
          <w:color w:val="990000"/>
        </w:rPr>
        <w:t>order:ORD_SVC_ADDR_GRP</w:t>
      </w:r>
      <w:r w:rsidRPr="00FF3273">
        <w:rPr>
          <w:color w:val="0000FF"/>
        </w:rPr>
        <w:t>&gt;</w:t>
      </w:r>
    </w:p>
    <w:p w14:paraId="7F9036A7"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order:SANO</w:t>
      </w:r>
      <w:r w:rsidRPr="00FF3273">
        <w:rPr>
          <w:color w:val="0000FF"/>
        </w:rPr>
        <w:t>&gt;</w:t>
      </w:r>
      <w:r w:rsidRPr="00FF3273">
        <w:rPr>
          <w:b/>
          <w:bCs/>
        </w:rPr>
        <w:t>2278</w:t>
      </w:r>
      <w:r w:rsidRPr="00FF3273">
        <w:rPr>
          <w:color w:val="0000FF"/>
        </w:rPr>
        <w:t>&lt;/</w:t>
      </w:r>
      <w:r w:rsidRPr="00FF3273">
        <w:rPr>
          <w:color w:val="990000"/>
        </w:rPr>
        <w:t>order:SANO</w:t>
      </w:r>
      <w:r w:rsidRPr="00FF3273">
        <w:rPr>
          <w:color w:val="0000FF"/>
        </w:rPr>
        <w:t>&gt;</w:t>
      </w:r>
      <w:r w:rsidRPr="00FF3273">
        <w:t xml:space="preserve"> </w:t>
      </w:r>
    </w:p>
    <w:p w14:paraId="5A8DA64B"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order:SASN</w:t>
      </w:r>
      <w:r w:rsidRPr="00FF3273">
        <w:rPr>
          <w:color w:val="0000FF"/>
        </w:rPr>
        <w:t>&gt;</w:t>
      </w:r>
      <w:r w:rsidRPr="00FF3273">
        <w:rPr>
          <w:b/>
          <w:bCs/>
        </w:rPr>
        <w:t>Brockett</w:t>
      </w:r>
      <w:r w:rsidRPr="00FF3273">
        <w:rPr>
          <w:color w:val="0000FF"/>
        </w:rPr>
        <w:t>&lt;/</w:t>
      </w:r>
      <w:r w:rsidRPr="00FF3273">
        <w:rPr>
          <w:color w:val="990000"/>
        </w:rPr>
        <w:t>order:SASN</w:t>
      </w:r>
      <w:r w:rsidRPr="00FF3273">
        <w:rPr>
          <w:color w:val="0000FF"/>
        </w:rPr>
        <w:t>&gt;</w:t>
      </w:r>
      <w:r w:rsidRPr="00FF3273">
        <w:t xml:space="preserve"> </w:t>
      </w:r>
    </w:p>
    <w:p w14:paraId="07316E61"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order:SATH</w:t>
      </w:r>
      <w:r w:rsidRPr="00FF3273">
        <w:rPr>
          <w:color w:val="0000FF"/>
        </w:rPr>
        <w:t>&gt;</w:t>
      </w:r>
      <w:r w:rsidRPr="00FF3273">
        <w:rPr>
          <w:b/>
          <w:bCs/>
        </w:rPr>
        <w:t>Rd</w:t>
      </w:r>
      <w:r w:rsidRPr="00FF3273">
        <w:rPr>
          <w:color w:val="0000FF"/>
        </w:rPr>
        <w:t>&lt;/</w:t>
      </w:r>
      <w:r w:rsidRPr="00FF3273">
        <w:rPr>
          <w:color w:val="990000"/>
        </w:rPr>
        <w:t>order:SATH</w:t>
      </w:r>
      <w:r w:rsidRPr="00FF3273">
        <w:rPr>
          <w:color w:val="0000FF"/>
        </w:rPr>
        <w:t>&gt;</w:t>
      </w:r>
      <w:r w:rsidRPr="00FF3273">
        <w:t xml:space="preserve"> </w:t>
      </w:r>
    </w:p>
    <w:p w14:paraId="0E643EA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order:CITY</w:t>
      </w:r>
      <w:r w:rsidRPr="00FF3273">
        <w:rPr>
          <w:color w:val="0000FF"/>
        </w:rPr>
        <w:t>&gt;</w:t>
      </w:r>
      <w:r w:rsidRPr="00FF3273">
        <w:rPr>
          <w:b/>
          <w:bCs/>
        </w:rPr>
        <w:t>Tucker</w:t>
      </w:r>
      <w:r w:rsidRPr="00FF3273">
        <w:rPr>
          <w:color w:val="0000FF"/>
        </w:rPr>
        <w:t>&lt;/</w:t>
      </w:r>
      <w:r w:rsidRPr="00FF3273">
        <w:rPr>
          <w:color w:val="990000"/>
        </w:rPr>
        <w:t>order:CITY</w:t>
      </w:r>
      <w:r w:rsidRPr="00FF3273">
        <w:rPr>
          <w:color w:val="0000FF"/>
        </w:rPr>
        <w:t>&gt;</w:t>
      </w:r>
      <w:r w:rsidRPr="00FF3273">
        <w:t xml:space="preserve"> </w:t>
      </w:r>
    </w:p>
    <w:p w14:paraId="36C37397"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order:STATE</w:t>
      </w:r>
      <w:r w:rsidRPr="00FF3273">
        <w:rPr>
          <w:color w:val="0000FF"/>
        </w:rPr>
        <w:t>&gt;</w:t>
      </w:r>
      <w:r w:rsidRPr="00FF3273">
        <w:rPr>
          <w:b/>
          <w:bCs/>
        </w:rPr>
        <w:t>GA</w:t>
      </w:r>
      <w:r w:rsidRPr="00FF3273">
        <w:rPr>
          <w:color w:val="0000FF"/>
        </w:rPr>
        <w:t>&lt;/</w:t>
      </w:r>
      <w:r w:rsidRPr="00FF3273">
        <w:rPr>
          <w:color w:val="990000"/>
        </w:rPr>
        <w:t>order:STATE</w:t>
      </w:r>
      <w:r w:rsidRPr="00FF3273">
        <w:rPr>
          <w:color w:val="0000FF"/>
        </w:rPr>
        <w:t>&gt;</w:t>
      </w:r>
      <w:r w:rsidRPr="00FF3273">
        <w:t xml:space="preserve"> </w:t>
      </w:r>
    </w:p>
    <w:p w14:paraId="03363E2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order:ZIP</w:t>
      </w:r>
      <w:r w:rsidRPr="00FF3273">
        <w:rPr>
          <w:color w:val="0000FF"/>
        </w:rPr>
        <w:t>&gt;</w:t>
      </w:r>
      <w:r w:rsidRPr="00FF3273">
        <w:rPr>
          <w:b/>
          <w:bCs/>
        </w:rPr>
        <w:t>30084</w:t>
      </w:r>
      <w:r w:rsidRPr="00FF3273">
        <w:rPr>
          <w:color w:val="0000FF"/>
        </w:rPr>
        <w:t>&lt;/</w:t>
      </w:r>
      <w:r w:rsidRPr="00FF3273">
        <w:rPr>
          <w:color w:val="990000"/>
        </w:rPr>
        <w:t>order:ZIP</w:t>
      </w:r>
      <w:r w:rsidRPr="00FF3273">
        <w:rPr>
          <w:color w:val="0000FF"/>
        </w:rPr>
        <w:t>&gt;</w:t>
      </w:r>
      <w:r w:rsidRPr="00FF3273">
        <w:t xml:space="preserve"> </w:t>
      </w:r>
    </w:p>
    <w:p w14:paraId="52FC016A"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order:ORD_SVC_ADDR_GRP</w:t>
      </w:r>
      <w:r w:rsidRPr="00FF3273">
        <w:rPr>
          <w:color w:val="0000FF"/>
        </w:rPr>
        <w:t>&gt;</w:t>
      </w:r>
    </w:p>
    <w:p w14:paraId="28CF1AC6"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order:LOC_ACCESS_HEADER_INFO</w:t>
      </w:r>
      <w:r w:rsidRPr="00FF3273">
        <w:rPr>
          <w:color w:val="0000FF"/>
        </w:rPr>
        <w:t>&gt;</w:t>
      </w:r>
    </w:p>
    <w:p w14:paraId="2C42F18D"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order:LOC_ACCESS</w:t>
      </w:r>
      <w:r w:rsidRPr="00FF3273">
        <w:rPr>
          <w:color w:val="0000FF"/>
        </w:rPr>
        <w:t>&gt;</w:t>
      </w:r>
    </w:p>
    <w:p w14:paraId="1F397CFA"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order:EU</w:t>
      </w:r>
      <w:r w:rsidRPr="00FF3273">
        <w:rPr>
          <w:color w:val="0000FF"/>
        </w:rPr>
        <w:t>&gt;</w:t>
      </w:r>
    </w:p>
    <w:p w14:paraId="7B7C329F" w14:textId="77777777" w:rsidR="00DF69C0" w:rsidRPr="00FF3273" w:rsidRDefault="00DF69C0" w:rsidP="00DF69C0">
      <w:pPr>
        <w:ind w:hanging="480"/>
      </w:pPr>
      <w:hyperlink r:id="rId1768" w:history="1">
        <w:r w:rsidRPr="00FF3273">
          <w:rPr>
            <w:b/>
            <w:bCs/>
            <w:color w:val="FF0000"/>
            <w:u w:val="single"/>
          </w:rPr>
          <w:t>-</w:t>
        </w:r>
      </w:hyperlink>
      <w:r w:rsidRPr="00FF3273">
        <w:t xml:space="preserve"> </w:t>
      </w:r>
      <w:r w:rsidRPr="00FF3273">
        <w:rPr>
          <w:color w:val="0000FF"/>
        </w:rPr>
        <w:t>&lt;</w:t>
      </w:r>
      <w:r w:rsidRPr="00FF3273">
        <w:rPr>
          <w:color w:val="990000"/>
        </w:rPr>
        <w:t>order:PS</w:t>
      </w:r>
      <w:r w:rsidRPr="00FF3273">
        <w:rPr>
          <w:color w:val="0000FF"/>
        </w:rPr>
        <w:t>&gt;</w:t>
      </w:r>
    </w:p>
    <w:p w14:paraId="66AEF99E" w14:textId="77777777" w:rsidR="00DF69C0" w:rsidRPr="00FF3273" w:rsidRDefault="00DF69C0" w:rsidP="00DF69C0">
      <w:pPr>
        <w:ind w:hanging="480"/>
      </w:pPr>
      <w:hyperlink r:id="rId1769" w:history="1">
        <w:r w:rsidRPr="00FF3273">
          <w:rPr>
            <w:b/>
            <w:bCs/>
            <w:color w:val="FF0000"/>
            <w:u w:val="single"/>
          </w:rPr>
          <w:t>-</w:t>
        </w:r>
      </w:hyperlink>
      <w:r w:rsidRPr="00FF3273">
        <w:t xml:space="preserve"> </w:t>
      </w:r>
      <w:r w:rsidRPr="00FF3273">
        <w:rPr>
          <w:color w:val="0000FF"/>
        </w:rPr>
        <w:t>&lt;</w:t>
      </w:r>
      <w:r w:rsidRPr="00FF3273">
        <w:rPr>
          <w:color w:val="990000"/>
        </w:rPr>
        <w:t>order:PS_ADMIN</w:t>
      </w:r>
      <w:r w:rsidRPr="00FF3273">
        <w:rPr>
          <w:color w:val="0000FF"/>
        </w:rPr>
        <w:t>&gt;</w:t>
      </w:r>
    </w:p>
    <w:p w14:paraId="61AB05F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order:PQTY</w:t>
      </w:r>
      <w:r w:rsidRPr="00FF3273">
        <w:rPr>
          <w:color w:val="0000FF"/>
        </w:rPr>
        <w:t>&gt;</w:t>
      </w:r>
      <w:r w:rsidRPr="00FF3273">
        <w:rPr>
          <w:b/>
          <w:bCs/>
        </w:rPr>
        <w:t>002</w:t>
      </w:r>
      <w:r w:rsidRPr="00FF3273">
        <w:rPr>
          <w:color w:val="0000FF"/>
        </w:rPr>
        <w:t>&lt;/</w:t>
      </w:r>
      <w:r w:rsidRPr="00FF3273">
        <w:rPr>
          <w:color w:val="990000"/>
        </w:rPr>
        <w:t>order:PQTY</w:t>
      </w:r>
      <w:r w:rsidRPr="00FF3273">
        <w:rPr>
          <w:color w:val="0000FF"/>
        </w:rPr>
        <w:t>&gt;</w:t>
      </w:r>
      <w:r w:rsidRPr="00FF3273">
        <w:t xml:space="preserve"> </w:t>
      </w:r>
    </w:p>
    <w:p w14:paraId="79113104"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order:PS_ADMIN</w:t>
      </w:r>
      <w:r w:rsidRPr="00FF3273">
        <w:rPr>
          <w:color w:val="0000FF"/>
        </w:rPr>
        <w:t>&gt;</w:t>
      </w:r>
    </w:p>
    <w:p w14:paraId="2392678E" w14:textId="77777777" w:rsidR="00DF69C0" w:rsidRPr="00FF3273" w:rsidRDefault="00DF69C0" w:rsidP="00DF69C0">
      <w:pPr>
        <w:ind w:hanging="480"/>
      </w:pPr>
      <w:hyperlink r:id="rId1770" w:history="1">
        <w:r w:rsidRPr="00FF3273">
          <w:rPr>
            <w:b/>
            <w:bCs/>
            <w:color w:val="FF0000"/>
            <w:u w:val="single"/>
          </w:rPr>
          <w:t>-</w:t>
        </w:r>
      </w:hyperlink>
      <w:r w:rsidRPr="00FF3273">
        <w:t xml:space="preserve"> </w:t>
      </w:r>
      <w:r w:rsidRPr="00FF3273">
        <w:rPr>
          <w:color w:val="0000FF"/>
        </w:rPr>
        <w:t>&lt;</w:t>
      </w:r>
      <w:r w:rsidRPr="00FF3273">
        <w:rPr>
          <w:color w:val="990000"/>
        </w:rPr>
        <w:t>order:PS_SVC_DET</w:t>
      </w:r>
      <w:r w:rsidRPr="00FF3273">
        <w:rPr>
          <w:color w:val="0000FF"/>
        </w:rPr>
        <w:t>&gt;</w:t>
      </w:r>
    </w:p>
    <w:p w14:paraId="429B8B3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order:TNS</w:t>
      </w:r>
      <w:r w:rsidRPr="00FF3273">
        <w:rPr>
          <w:color w:val="0000FF"/>
        </w:rPr>
        <w:t>&gt;</w:t>
      </w:r>
      <w:r w:rsidRPr="00FF3273">
        <w:rPr>
          <w:b/>
          <w:bCs/>
        </w:rPr>
        <w:t>7704919022</w:t>
      </w:r>
      <w:r w:rsidRPr="00FF3273">
        <w:rPr>
          <w:color w:val="0000FF"/>
        </w:rPr>
        <w:t>&lt;/</w:t>
      </w:r>
      <w:r w:rsidRPr="00FF3273">
        <w:rPr>
          <w:color w:val="990000"/>
        </w:rPr>
        <w:t>order:TNS</w:t>
      </w:r>
      <w:r w:rsidRPr="00FF3273">
        <w:rPr>
          <w:color w:val="0000FF"/>
        </w:rPr>
        <w:t>&gt;</w:t>
      </w:r>
      <w:r w:rsidRPr="00FF3273">
        <w:t xml:space="preserve"> </w:t>
      </w:r>
    </w:p>
    <w:p w14:paraId="64390556" w14:textId="77777777" w:rsidR="00DF69C0" w:rsidRPr="00FF3273" w:rsidRDefault="00DF69C0" w:rsidP="00DF69C0">
      <w:pPr>
        <w:ind w:hanging="480"/>
      </w:pPr>
      <w:hyperlink r:id="rId1771" w:history="1">
        <w:r w:rsidRPr="00FF3273">
          <w:rPr>
            <w:b/>
            <w:bCs/>
            <w:color w:val="FF0000"/>
            <w:u w:val="single"/>
          </w:rPr>
          <w:t>-</w:t>
        </w:r>
      </w:hyperlink>
      <w:r w:rsidRPr="00FF3273">
        <w:t xml:space="preserve"> </w:t>
      </w:r>
      <w:r w:rsidRPr="00FF3273">
        <w:rPr>
          <w:color w:val="0000FF"/>
        </w:rPr>
        <w:t>&lt;</w:t>
      </w:r>
      <w:r w:rsidRPr="00FF3273">
        <w:rPr>
          <w:color w:val="990000"/>
        </w:rPr>
        <w:t>order:SVC_DET_GRP</w:t>
      </w:r>
      <w:r w:rsidRPr="00FF3273">
        <w:rPr>
          <w:color w:val="0000FF"/>
        </w:rPr>
        <w:t>&gt;</w:t>
      </w:r>
    </w:p>
    <w:p w14:paraId="7A8EA93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order:LNUM</w:t>
      </w:r>
      <w:r w:rsidRPr="00FF3273">
        <w:rPr>
          <w:color w:val="0000FF"/>
        </w:rPr>
        <w:t>&gt;</w:t>
      </w:r>
      <w:r w:rsidRPr="00FF3273">
        <w:rPr>
          <w:b/>
          <w:bCs/>
        </w:rPr>
        <w:t>00001</w:t>
      </w:r>
      <w:r w:rsidRPr="00FF3273">
        <w:rPr>
          <w:color w:val="0000FF"/>
        </w:rPr>
        <w:t>&lt;/</w:t>
      </w:r>
      <w:r w:rsidRPr="00FF3273">
        <w:rPr>
          <w:color w:val="990000"/>
        </w:rPr>
        <w:t>order:LNUM</w:t>
      </w:r>
      <w:r w:rsidRPr="00FF3273">
        <w:rPr>
          <w:color w:val="0000FF"/>
        </w:rPr>
        <w:t>&gt;</w:t>
      </w:r>
      <w:r w:rsidRPr="00FF3273">
        <w:t xml:space="preserve"> </w:t>
      </w:r>
    </w:p>
    <w:p w14:paraId="4DFE1E7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order:LNA</w:t>
      </w:r>
      <w:r w:rsidRPr="00FF3273">
        <w:rPr>
          <w:color w:val="0000FF"/>
        </w:rPr>
        <w:t>&gt;</w:t>
      </w:r>
      <w:r w:rsidRPr="00FF3273">
        <w:rPr>
          <w:b/>
          <w:bCs/>
        </w:rPr>
        <w:t>D</w:t>
      </w:r>
      <w:r w:rsidRPr="00FF3273">
        <w:rPr>
          <w:color w:val="0000FF"/>
        </w:rPr>
        <w:t>&lt;/</w:t>
      </w:r>
      <w:r w:rsidRPr="00FF3273">
        <w:rPr>
          <w:color w:val="990000"/>
        </w:rPr>
        <w:t>order:LNA</w:t>
      </w:r>
      <w:r w:rsidRPr="00FF3273">
        <w:rPr>
          <w:color w:val="0000FF"/>
        </w:rPr>
        <w:t>&gt;</w:t>
      </w:r>
      <w:r w:rsidRPr="00FF3273">
        <w:t xml:space="preserve"> </w:t>
      </w:r>
    </w:p>
    <w:p w14:paraId="28E458C9"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order:SVC_DET_GRP</w:t>
      </w:r>
      <w:r w:rsidRPr="00FF3273">
        <w:rPr>
          <w:color w:val="0000FF"/>
        </w:rPr>
        <w:t>&gt;</w:t>
      </w:r>
    </w:p>
    <w:p w14:paraId="5B2ED369"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order:PS_SVC_DET</w:t>
      </w:r>
      <w:r w:rsidRPr="00FF3273">
        <w:rPr>
          <w:color w:val="0000FF"/>
        </w:rPr>
        <w:t>&gt;</w:t>
      </w:r>
    </w:p>
    <w:p w14:paraId="2E714C6C" w14:textId="77777777" w:rsidR="00DF69C0" w:rsidRPr="00FF3273" w:rsidRDefault="00DF69C0" w:rsidP="00DF69C0">
      <w:pPr>
        <w:ind w:hanging="480"/>
      </w:pPr>
      <w:hyperlink r:id="rId1772" w:history="1">
        <w:r w:rsidRPr="00FF3273">
          <w:rPr>
            <w:b/>
            <w:bCs/>
            <w:color w:val="FF0000"/>
            <w:u w:val="single"/>
          </w:rPr>
          <w:t>-</w:t>
        </w:r>
      </w:hyperlink>
      <w:r w:rsidRPr="00FF3273">
        <w:t xml:space="preserve"> </w:t>
      </w:r>
      <w:r w:rsidRPr="00FF3273">
        <w:rPr>
          <w:color w:val="0000FF"/>
        </w:rPr>
        <w:t>&lt;</w:t>
      </w:r>
      <w:r w:rsidRPr="00FF3273">
        <w:rPr>
          <w:color w:val="990000"/>
        </w:rPr>
        <w:t>order:PS_SVC_DET</w:t>
      </w:r>
      <w:r w:rsidRPr="00FF3273">
        <w:rPr>
          <w:color w:val="0000FF"/>
        </w:rPr>
        <w:t>&gt;</w:t>
      </w:r>
    </w:p>
    <w:p w14:paraId="4B8D869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order:TNS</w:t>
      </w:r>
      <w:r w:rsidRPr="00FF3273">
        <w:rPr>
          <w:color w:val="0000FF"/>
        </w:rPr>
        <w:t>&gt;</w:t>
      </w:r>
      <w:r w:rsidRPr="00FF3273">
        <w:rPr>
          <w:b/>
          <w:bCs/>
        </w:rPr>
        <w:t>7704913638</w:t>
      </w:r>
      <w:r w:rsidRPr="00FF3273">
        <w:rPr>
          <w:color w:val="0000FF"/>
        </w:rPr>
        <w:t>&lt;/</w:t>
      </w:r>
      <w:r w:rsidRPr="00FF3273">
        <w:rPr>
          <w:color w:val="990000"/>
        </w:rPr>
        <w:t>order:TNS</w:t>
      </w:r>
      <w:r w:rsidRPr="00FF3273">
        <w:rPr>
          <w:color w:val="0000FF"/>
        </w:rPr>
        <w:t>&gt;</w:t>
      </w:r>
      <w:r w:rsidRPr="00FF3273">
        <w:t xml:space="preserve"> </w:t>
      </w:r>
    </w:p>
    <w:p w14:paraId="0F70B037" w14:textId="77777777" w:rsidR="00DF69C0" w:rsidRPr="00FF3273" w:rsidRDefault="00DF69C0" w:rsidP="00DF69C0">
      <w:pPr>
        <w:ind w:hanging="480"/>
      </w:pPr>
      <w:hyperlink r:id="rId1773" w:history="1">
        <w:r w:rsidRPr="00FF3273">
          <w:rPr>
            <w:b/>
            <w:bCs/>
            <w:color w:val="FF0000"/>
            <w:u w:val="single"/>
          </w:rPr>
          <w:t>-</w:t>
        </w:r>
      </w:hyperlink>
      <w:r w:rsidRPr="00FF3273">
        <w:t xml:space="preserve"> </w:t>
      </w:r>
      <w:r w:rsidRPr="00FF3273">
        <w:rPr>
          <w:color w:val="0000FF"/>
        </w:rPr>
        <w:t>&lt;</w:t>
      </w:r>
      <w:r w:rsidRPr="00FF3273">
        <w:rPr>
          <w:color w:val="990000"/>
        </w:rPr>
        <w:t>order:SVC_DET_GRP</w:t>
      </w:r>
      <w:r w:rsidRPr="00FF3273">
        <w:rPr>
          <w:color w:val="0000FF"/>
        </w:rPr>
        <w:t>&gt;</w:t>
      </w:r>
    </w:p>
    <w:p w14:paraId="7124D64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order:LNUM</w:t>
      </w:r>
      <w:r w:rsidRPr="00FF3273">
        <w:rPr>
          <w:color w:val="0000FF"/>
        </w:rPr>
        <w:t>&gt;</w:t>
      </w:r>
      <w:r w:rsidRPr="00FF3273">
        <w:rPr>
          <w:b/>
          <w:bCs/>
        </w:rPr>
        <w:t>00002</w:t>
      </w:r>
      <w:r w:rsidRPr="00FF3273">
        <w:rPr>
          <w:color w:val="0000FF"/>
        </w:rPr>
        <w:t>&lt;/</w:t>
      </w:r>
      <w:r w:rsidRPr="00FF3273">
        <w:rPr>
          <w:color w:val="990000"/>
        </w:rPr>
        <w:t>order:LNUM</w:t>
      </w:r>
      <w:r w:rsidRPr="00FF3273">
        <w:rPr>
          <w:color w:val="0000FF"/>
        </w:rPr>
        <w:t>&gt;</w:t>
      </w:r>
      <w:r w:rsidRPr="00FF3273">
        <w:t xml:space="preserve"> </w:t>
      </w:r>
    </w:p>
    <w:p w14:paraId="2D3DCA7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order:LNA</w:t>
      </w:r>
      <w:r w:rsidRPr="00FF3273">
        <w:rPr>
          <w:color w:val="0000FF"/>
        </w:rPr>
        <w:t>&gt;</w:t>
      </w:r>
      <w:r w:rsidRPr="00FF3273">
        <w:rPr>
          <w:b/>
          <w:bCs/>
        </w:rPr>
        <w:t>P</w:t>
      </w:r>
      <w:r w:rsidRPr="00FF3273">
        <w:rPr>
          <w:color w:val="0000FF"/>
        </w:rPr>
        <w:t>&lt;/</w:t>
      </w:r>
      <w:r w:rsidRPr="00FF3273">
        <w:rPr>
          <w:color w:val="990000"/>
        </w:rPr>
        <w:t>order:LNA</w:t>
      </w:r>
      <w:r w:rsidRPr="00FF3273">
        <w:rPr>
          <w:color w:val="0000FF"/>
        </w:rPr>
        <w:t>&gt;</w:t>
      </w:r>
      <w:r w:rsidRPr="00FF3273">
        <w:t xml:space="preserve"> </w:t>
      </w:r>
    </w:p>
    <w:p w14:paraId="368C511B"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order:SVC_DET_GRP</w:t>
      </w:r>
      <w:r w:rsidRPr="00FF3273">
        <w:rPr>
          <w:color w:val="0000FF"/>
        </w:rPr>
        <w:t>&gt;</w:t>
      </w:r>
    </w:p>
    <w:p w14:paraId="40103C8B" w14:textId="77777777" w:rsidR="00DF69C0" w:rsidRPr="00FF3273" w:rsidRDefault="00DF69C0" w:rsidP="00DF69C0">
      <w:pPr>
        <w:ind w:hanging="480"/>
      </w:pPr>
      <w:hyperlink r:id="rId1774" w:history="1">
        <w:r w:rsidRPr="00FF3273">
          <w:rPr>
            <w:b/>
            <w:bCs/>
            <w:color w:val="FF0000"/>
            <w:u w:val="single"/>
          </w:rPr>
          <w:t>-</w:t>
        </w:r>
      </w:hyperlink>
      <w:r w:rsidRPr="00FF3273">
        <w:t xml:space="preserve"> </w:t>
      </w:r>
      <w:r w:rsidRPr="00FF3273">
        <w:rPr>
          <w:color w:val="0000FF"/>
        </w:rPr>
        <w:t>&lt;</w:t>
      </w:r>
      <w:r w:rsidRPr="00FF3273">
        <w:rPr>
          <w:color w:val="990000"/>
        </w:rPr>
        <w:t>order:LINE_RESTRICT_2_GRP</w:t>
      </w:r>
      <w:r w:rsidRPr="00FF3273">
        <w:rPr>
          <w:color w:val="0000FF"/>
        </w:rPr>
        <w:t>&gt;</w:t>
      </w:r>
    </w:p>
    <w:p w14:paraId="49EF8221"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order:PIC</w:t>
      </w:r>
      <w:r w:rsidRPr="00FF3273">
        <w:rPr>
          <w:color w:val="0000FF"/>
        </w:rPr>
        <w:t>&gt;</w:t>
      </w:r>
      <w:r w:rsidRPr="00FF3273">
        <w:rPr>
          <w:b/>
          <w:bCs/>
        </w:rPr>
        <w:t>0223</w:t>
      </w:r>
      <w:r w:rsidRPr="00FF3273">
        <w:rPr>
          <w:color w:val="0000FF"/>
        </w:rPr>
        <w:t>&lt;/</w:t>
      </w:r>
      <w:r w:rsidRPr="00FF3273">
        <w:rPr>
          <w:color w:val="990000"/>
        </w:rPr>
        <w:t>order:PIC</w:t>
      </w:r>
      <w:r w:rsidRPr="00FF3273">
        <w:rPr>
          <w:color w:val="0000FF"/>
        </w:rPr>
        <w:t>&gt;</w:t>
      </w:r>
      <w:r w:rsidRPr="00FF3273">
        <w:t xml:space="preserve"> </w:t>
      </w:r>
    </w:p>
    <w:p w14:paraId="045FF978"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order:LPIC</w:t>
      </w:r>
      <w:r w:rsidRPr="00FF3273">
        <w:rPr>
          <w:color w:val="0000FF"/>
        </w:rPr>
        <w:t>&gt;</w:t>
      </w:r>
      <w:r w:rsidRPr="00FF3273">
        <w:rPr>
          <w:b/>
          <w:bCs/>
        </w:rPr>
        <w:t>0223</w:t>
      </w:r>
      <w:r w:rsidRPr="00FF3273">
        <w:rPr>
          <w:color w:val="0000FF"/>
        </w:rPr>
        <w:t>&lt;/</w:t>
      </w:r>
      <w:r w:rsidRPr="00FF3273">
        <w:rPr>
          <w:color w:val="990000"/>
        </w:rPr>
        <w:t>order:LPIC</w:t>
      </w:r>
      <w:r w:rsidRPr="00FF3273">
        <w:rPr>
          <w:color w:val="0000FF"/>
        </w:rPr>
        <w:t>&gt;</w:t>
      </w:r>
      <w:r w:rsidRPr="00FF3273">
        <w:t xml:space="preserve"> </w:t>
      </w:r>
    </w:p>
    <w:p w14:paraId="70F21D06"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order:LINE_RESTRICT_2_GRP</w:t>
      </w:r>
      <w:r w:rsidRPr="00FF3273">
        <w:rPr>
          <w:color w:val="0000FF"/>
        </w:rPr>
        <w:t>&gt;</w:t>
      </w:r>
    </w:p>
    <w:p w14:paraId="1350645F"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order:PS_SVC_DET</w:t>
      </w:r>
      <w:r w:rsidRPr="00FF3273">
        <w:rPr>
          <w:color w:val="0000FF"/>
        </w:rPr>
        <w:t>&gt;</w:t>
      </w:r>
    </w:p>
    <w:p w14:paraId="0E27474A"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order:PS</w:t>
      </w:r>
      <w:r w:rsidRPr="00FF3273">
        <w:rPr>
          <w:color w:val="0000FF"/>
        </w:rPr>
        <w:t>&gt;</w:t>
      </w:r>
    </w:p>
    <w:p w14:paraId="13E68CE5"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order:LSR_ORD_REQ</w:t>
      </w:r>
      <w:r w:rsidRPr="00FF3273">
        <w:rPr>
          <w:color w:val="0000FF"/>
        </w:rPr>
        <w:t>&gt;</w:t>
      </w:r>
    </w:p>
    <w:p w14:paraId="0EB7EAB6"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uom:ATT_LSR_ORD_REQ</w:t>
      </w:r>
      <w:r w:rsidRPr="00FF3273">
        <w:rPr>
          <w:color w:val="0000FF"/>
        </w:rPr>
        <w:t>&gt;</w:t>
      </w:r>
    </w:p>
    <w:p w14:paraId="40B40077" w14:textId="77777777" w:rsidR="00DF69C0" w:rsidRPr="00FF3273" w:rsidRDefault="00DF69C0" w:rsidP="00DF69C0"/>
    <w:p w14:paraId="54829F7C" w14:textId="77777777" w:rsidR="00DF69C0" w:rsidRDefault="00DF69C0" w:rsidP="00DF69C0">
      <w:r w:rsidRPr="00FF3273">
        <w:t>XML  OUTPUT:</w:t>
      </w:r>
    </w:p>
    <w:p w14:paraId="322D321D" w14:textId="77777777" w:rsidR="00DF69C0" w:rsidRPr="00FF3273" w:rsidRDefault="00DF69C0" w:rsidP="00DF69C0"/>
    <w:p w14:paraId="6C067DA4" w14:textId="67E08DBE" w:rsidR="00DF69C0" w:rsidRPr="00FF3273" w:rsidRDefault="00DF69C0" w:rsidP="00A549EC">
      <w:pPr>
        <w:ind w:hanging="240"/>
      </w:pPr>
      <w:r w:rsidRPr="00FF3273">
        <w:rPr>
          <w:b/>
          <w:bCs/>
          <w:color w:val="FF0000"/>
        </w:rPr>
        <w:t> </w:t>
      </w:r>
      <w:r w:rsidRPr="00FF3273">
        <w:t xml:space="preserve"> </w:t>
      </w:r>
    </w:p>
    <w:p w14:paraId="500EE421"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senderid</w:t>
      </w:r>
      <w:r w:rsidRPr="00FF3273">
        <w:rPr>
          <w:color w:val="0000FF"/>
        </w:rPr>
        <w:t>&gt;</w:t>
      </w:r>
      <w:r w:rsidRPr="00FF3273">
        <w:rPr>
          <w:b/>
          <w:bCs/>
        </w:rPr>
        <w:t>ATT-OR-SAT</w:t>
      </w:r>
      <w:r w:rsidRPr="00FF3273">
        <w:rPr>
          <w:color w:val="0000FF"/>
        </w:rPr>
        <w:t>&lt;/</w:t>
      </w:r>
      <w:r w:rsidRPr="00FF3273">
        <w:rPr>
          <w:color w:val="990000"/>
        </w:rPr>
        <w:t>senderid</w:t>
      </w:r>
      <w:r w:rsidRPr="00FF3273">
        <w:rPr>
          <w:color w:val="0000FF"/>
        </w:rPr>
        <w:t>&gt;</w:t>
      </w:r>
      <w:r w:rsidRPr="00FF3273">
        <w:t xml:space="preserve"> </w:t>
      </w:r>
    </w:p>
    <w:p w14:paraId="6652A10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receiverid</w:t>
      </w:r>
      <w:r w:rsidRPr="00FF3273">
        <w:rPr>
          <w:color w:val="0000FF"/>
        </w:rPr>
        <w:t>&gt;</w:t>
      </w:r>
      <w:r w:rsidRPr="00FF3273">
        <w:rPr>
          <w:b/>
          <w:bCs/>
        </w:rPr>
        <w:t>CTE-VALIDATOR</w:t>
      </w:r>
      <w:r w:rsidRPr="00FF3273">
        <w:rPr>
          <w:color w:val="0000FF"/>
        </w:rPr>
        <w:t>&lt;/</w:t>
      </w:r>
      <w:r w:rsidRPr="00FF3273">
        <w:rPr>
          <w:color w:val="990000"/>
        </w:rPr>
        <w:t>receiverid</w:t>
      </w:r>
      <w:r w:rsidRPr="00FF3273">
        <w:rPr>
          <w:color w:val="0000FF"/>
        </w:rPr>
        <w:t>&gt;</w:t>
      </w:r>
      <w:r w:rsidRPr="00FF3273">
        <w:t xml:space="preserve"> </w:t>
      </w:r>
    </w:p>
    <w:p w14:paraId="0AF8579F"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interfaceid</w:t>
      </w:r>
      <w:r w:rsidRPr="00FF3273">
        <w:rPr>
          <w:color w:val="0000FF"/>
        </w:rPr>
        <w:t>&gt;</w:t>
      </w:r>
      <w:r w:rsidRPr="00FF3273">
        <w:rPr>
          <w:b/>
          <w:bCs/>
        </w:rPr>
        <w:t>CTE-1005-OR-XML-IB</w:t>
      </w:r>
      <w:r w:rsidRPr="00FF3273">
        <w:rPr>
          <w:color w:val="0000FF"/>
        </w:rPr>
        <w:t>&lt;/</w:t>
      </w:r>
      <w:r w:rsidRPr="00FF3273">
        <w:rPr>
          <w:color w:val="990000"/>
        </w:rPr>
        <w:t>interfaceid</w:t>
      </w:r>
      <w:r w:rsidRPr="00FF3273">
        <w:rPr>
          <w:color w:val="0000FF"/>
        </w:rPr>
        <w:t>&gt;</w:t>
      </w:r>
      <w:r w:rsidRPr="00FF3273">
        <w:t xml:space="preserve"> </w:t>
      </w:r>
    </w:p>
    <w:p w14:paraId="74462C93"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messagetype</w:t>
      </w:r>
      <w:r w:rsidRPr="00FF3273">
        <w:rPr>
          <w:color w:val="0000FF"/>
        </w:rPr>
        <w:t>&gt;</w:t>
      </w:r>
      <w:r w:rsidRPr="00FF3273">
        <w:rPr>
          <w:b/>
          <w:bCs/>
        </w:rPr>
        <w:t>LSRUOM</w:t>
      </w:r>
      <w:r w:rsidRPr="00FF3273">
        <w:rPr>
          <w:color w:val="0000FF"/>
        </w:rPr>
        <w:t>&lt;/</w:t>
      </w:r>
      <w:r w:rsidRPr="00FF3273">
        <w:rPr>
          <w:color w:val="990000"/>
        </w:rPr>
        <w:t>messagetype</w:t>
      </w:r>
      <w:r w:rsidRPr="00FF3273">
        <w:rPr>
          <w:color w:val="0000FF"/>
        </w:rPr>
        <w:t>&gt;</w:t>
      </w:r>
      <w:r w:rsidRPr="00FF3273">
        <w:t xml:space="preserve"> </w:t>
      </w:r>
    </w:p>
    <w:p w14:paraId="4328FDF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lsogversion</w:t>
      </w:r>
      <w:r w:rsidRPr="00FF3273">
        <w:rPr>
          <w:color w:val="0000FF"/>
        </w:rPr>
        <w:t>&gt;</w:t>
      </w:r>
      <w:r w:rsidRPr="00FF3273">
        <w:rPr>
          <w:b/>
          <w:bCs/>
        </w:rPr>
        <w:t>10.05</w:t>
      </w:r>
      <w:r w:rsidRPr="00FF3273">
        <w:rPr>
          <w:color w:val="0000FF"/>
        </w:rPr>
        <w:t>&lt;/</w:t>
      </w:r>
      <w:r w:rsidRPr="00FF3273">
        <w:rPr>
          <w:color w:val="990000"/>
        </w:rPr>
        <w:t>lsogversion</w:t>
      </w:r>
      <w:r w:rsidRPr="00FF3273">
        <w:rPr>
          <w:color w:val="0000FF"/>
        </w:rPr>
        <w:t>&gt;</w:t>
      </w:r>
      <w:r w:rsidRPr="00FF3273">
        <w:t xml:space="preserve"> </w:t>
      </w:r>
    </w:p>
    <w:p w14:paraId="16A48CAF"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ordertype</w:t>
      </w:r>
      <w:r w:rsidRPr="00FF3273">
        <w:rPr>
          <w:color w:val="0000FF"/>
        </w:rPr>
        <w:t>&gt;</w:t>
      </w:r>
      <w:r w:rsidRPr="00FF3273">
        <w:rPr>
          <w:b/>
          <w:bCs/>
        </w:rPr>
        <w:t>ORDER</w:t>
      </w:r>
      <w:r w:rsidRPr="00FF3273">
        <w:rPr>
          <w:color w:val="0000FF"/>
        </w:rPr>
        <w:t>&lt;/</w:t>
      </w:r>
      <w:r w:rsidRPr="00FF3273">
        <w:rPr>
          <w:color w:val="990000"/>
        </w:rPr>
        <w:t>ordertype</w:t>
      </w:r>
      <w:r w:rsidRPr="00FF3273">
        <w:rPr>
          <w:color w:val="0000FF"/>
        </w:rPr>
        <w:t>&gt;</w:t>
      </w:r>
      <w:r w:rsidRPr="00FF3273">
        <w:t xml:space="preserve"> </w:t>
      </w:r>
    </w:p>
    <w:p w14:paraId="41B5CAC6"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header</w:t>
      </w:r>
      <w:r w:rsidRPr="00FF3273">
        <w:rPr>
          <w:color w:val="0000FF"/>
        </w:rPr>
        <w:t>&gt;</w:t>
      </w:r>
    </w:p>
    <w:p w14:paraId="7630E66B" w14:textId="77777777" w:rsidR="00DF69C0" w:rsidRPr="00FF3273" w:rsidRDefault="00DF69C0" w:rsidP="00DF69C0">
      <w:pPr>
        <w:ind w:hanging="480"/>
      </w:pPr>
      <w:hyperlink r:id="rId1775" w:history="1">
        <w:r w:rsidRPr="00FF3273">
          <w:rPr>
            <w:b/>
            <w:bCs/>
            <w:color w:val="FF0000"/>
            <w:u w:val="single"/>
          </w:rPr>
          <w:t>-</w:t>
        </w:r>
      </w:hyperlink>
      <w:r w:rsidRPr="00FF3273">
        <w:t xml:space="preserve"> </w:t>
      </w:r>
      <w:r w:rsidRPr="00FF3273">
        <w:rPr>
          <w:color w:val="0000FF"/>
        </w:rPr>
        <w:t>&lt;</w:t>
      </w:r>
      <w:r w:rsidRPr="00FF3273">
        <w:rPr>
          <w:color w:val="990000"/>
        </w:rPr>
        <w:t>m2:LSR_RESP</w:t>
      </w:r>
      <w:r w:rsidRPr="00FF3273">
        <w:rPr>
          <w:color w:val="FF0000"/>
        </w:rPr>
        <w:t xml:space="preserve"> xmlns:m2</w:t>
      </w:r>
      <w:r w:rsidRPr="00FF3273">
        <w:rPr>
          <w:color w:val="0000FF"/>
        </w:rPr>
        <w:t>="</w:t>
      </w:r>
      <w:r w:rsidRPr="00FF3273">
        <w:rPr>
          <w:b/>
          <w:bCs/>
          <w:color w:val="FF0000"/>
        </w:rPr>
        <w:t>http://lsr.att.com/obf/tML/UOM</w:t>
      </w:r>
      <w:r w:rsidRPr="00FF3273">
        <w:rPr>
          <w:color w:val="0000FF"/>
        </w:rPr>
        <w:t>"&gt;</w:t>
      </w:r>
    </w:p>
    <w:p w14:paraId="4D048491" w14:textId="77777777" w:rsidR="00DF69C0" w:rsidRPr="00FF3273" w:rsidRDefault="00DF69C0" w:rsidP="00DF69C0">
      <w:pPr>
        <w:ind w:hanging="480"/>
      </w:pPr>
      <w:hyperlink r:id="rId1776" w:history="1">
        <w:r w:rsidRPr="00FF3273">
          <w:rPr>
            <w:b/>
            <w:bCs/>
            <w:color w:val="FF0000"/>
            <w:u w:val="single"/>
          </w:rPr>
          <w:t>-</w:t>
        </w:r>
      </w:hyperlink>
      <w:r w:rsidRPr="00FF3273">
        <w:t xml:space="preserve"> </w:t>
      </w:r>
      <w:r w:rsidRPr="00FF3273">
        <w:rPr>
          <w:color w:val="0000FF"/>
        </w:rPr>
        <w:t>&lt;</w:t>
      </w:r>
      <w:r w:rsidRPr="00FF3273">
        <w:rPr>
          <w:color w:val="990000"/>
        </w:rPr>
        <w:t>m2:HDR</w:t>
      </w:r>
      <w:r w:rsidRPr="00FF3273">
        <w:rPr>
          <w:color w:val="0000FF"/>
        </w:rPr>
        <w:t>&gt;</w:t>
      </w:r>
    </w:p>
    <w:p w14:paraId="415E8585"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m2:MESSAGE_ID</w:t>
      </w:r>
      <w:r w:rsidRPr="00FF3273">
        <w:rPr>
          <w:color w:val="0000FF"/>
        </w:rPr>
        <w:t>&gt;</w:t>
      </w:r>
      <w:r w:rsidRPr="00FF3273">
        <w:rPr>
          <w:b/>
          <w:bCs/>
        </w:rPr>
        <w:t>1245765131795146.31890672126224</w:t>
      </w:r>
      <w:r w:rsidRPr="00FF3273">
        <w:rPr>
          <w:color w:val="0000FF"/>
        </w:rPr>
        <w:t>&lt;/</w:t>
      </w:r>
      <w:r w:rsidRPr="00FF3273">
        <w:rPr>
          <w:color w:val="990000"/>
        </w:rPr>
        <w:t>m2:MESSAGE_ID</w:t>
      </w:r>
      <w:r w:rsidRPr="00FF3273">
        <w:rPr>
          <w:color w:val="0000FF"/>
        </w:rPr>
        <w:t>&gt;</w:t>
      </w:r>
      <w:r w:rsidRPr="00FF3273">
        <w:t xml:space="preserve"> </w:t>
      </w:r>
    </w:p>
    <w:p w14:paraId="623506CC" w14:textId="77777777" w:rsidR="00DF69C0" w:rsidRPr="008C51B0" w:rsidRDefault="00DF69C0" w:rsidP="00DF69C0">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2752A4E4" w14:textId="77777777" w:rsidR="00DF69C0" w:rsidRPr="00FF3273" w:rsidRDefault="00DF69C0" w:rsidP="00DF69C0">
      <w:pPr>
        <w:ind w:hanging="480"/>
      </w:pPr>
      <w:r w:rsidRPr="008C51B0">
        <w:rPr>
          <w:b/>
          <w:bCs/>
          <w:color w:val="FF0000"/>
          <w:lang w:val="es-ES"/>
        </w:rPr>
        <w:t> </w:t>
      </w:r>
      <w:r w:rsidRPr="008C51B0">
        <w:rPr>
          <w:lang w:val="es-ES"/>
        </w:rPr>
        <w:t xml:space="preserve"> </w:t>
      </w:r>
      <w:r w:rsidRPr="00FF3273">
        <w:rPr>
          <w:color w:val="0000FF"/>
        </w:rPr>
        <w:t>&lt;</w:t>
      </w:r>
      <w:r w:rsidRPr="00FF3273">
        <w:rPr>
          <w:color w:val="990000"/>
        </w:rPr>
        <w:t>m2:MSG_TIMESTAMP</w:t>
      </w:r>
      <w:r w:rsidRPr="00FF3273">
        <w:rPr>
          <w:color w:val="0000FF"/>
        </w:rPr>
        <w:t>&gt;</w:t>
      </w:r>
      <w:r w:rsidRPr="00FF3273">
        <w:rPr>
          <w:b/>
          <w:bCs/>
        </w:rPr>
        <w:t>2009-06-23T08:54:07-05:00</w:t>
      </w:r>
      <w:r w:rsidRPr="00FF3273">
        <w:rPr>
          <w:color w:val="0000FF"/>
        </w:rPr>
        <w:t>&lt;/</w:t>
      </w:r>
      <w:r w:rsidRPr="00FF3273">
        <w:rPr>
          <w:color w:val="990000"/>
        </w:rPr>
        <w:t>m2:MSG_TIMESTAMP</w:t>
      </w:r>
      <w:r w:rsidRPr="00FF3273">
        <w:rPr>
          <w:color w:val="0000FF"/>
        </w:rPr>
        <w:t>&gt;</w:t>
      </w:r>
      <w:r w:rsidRPr="00FF3273">
        <w:t xml:space="preserve"> </w:t>
      </w:r>
    </w:p>
    <w:p w14:paraId="288C7E1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m2:PON</w:t>
      </w:r>
      <w:r w:rsidRPr="00FF3273">
        <w:rPr>
          <w:color w:val="0000FF"/>
        </w:rPr>
        <w:t>&gt;</w:t>
      </w:r>
      <w:r w:rsidRPr="00FF3273">
        <w:rPr>
          <w:b/>
          <w:bCs/>
        </w:rPr>
        <w:t>CVTM0M069R31</w:t>
      </w:r>
      <w:r w:rsidRPr="00FF3273">
        <w:rPr>
          <w:color w:val="0000FF"/>
        </w:rPr>
        <w:t>&lt;/</w:t>
      </w:r>
      <w:r w:rsidRPr="00FF3273">
        <w:rPr>
          <w:color w:val="990000"/>
        </w:rPr>
        <w:t>m2:PON</w:t>
      </w:r>
      <w:r w:rsidRPr="00FF3273">
        <w:rPr>
          <w:color w:val="0000FF"/>
        </w:rPr>
        <w:t>&gt;</w:t>
      </w:r>
      <w:r w:rsidRPr="00FF3273">
        <w:t xml:space="preserve"> </w:t>
      </w:r>
    </w:p>
    <w:p w14:paraId="30CD37B4" w14:textId="77777777" w:rsidR="00DF69C0" w:rsidRPr="008C51B0" w:rsidRDefault="00DF69C0" w:rsidP="00DF69C0">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4BDED2F3"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7704913638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3E4F96F5"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20090623L00027-00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E5F1750" w14:textId="77777777" w:rsidR="00DF69C0" w:rsidRPr="00FF3273" w:rsidRDefault="00DF69C0" w:rsidP="00DF69C0">
      <w:pPr>
        <w:ind w:hanging="480"/>
      </w:pPr>
      <w:r w:rsidRPr="008C51B0">
        <w:rPr>
          <w:b/>
          <w:bCs/>
          <w:color w:val="FF0000"/>
          <w:lang w:val="es-ES"/>
        </w:rPr>
        <w:t> </w:t>
      </w:r>
      <w:r w:rsidRPr="008C51B0">
        <w:rPr>
          <w:lang w:val="es-ES"/>
        </w:rPr>
        <w:t xml:space="preserve"> </w:t>
      </w:r>
      <w:r w:rsidRPr="00FF3273">
        <w:rPr>
          <w:color w:val="0000FF"/>
        </w:rPr>
        <w:t>&lt;</w:t>
      </w:r>
      <w:r w:rsidRPr="00FF3273">
        <w:rPr>
          <w:color w:val="990000"/>
        </w:rPr>
        <w:t>m2:CC</w:t>
      </w:r>
      <w:r w:rsidRPr="00FF3273">
        <w:rPr>
          <w:color w:val="0000FF"/>
        </w:rPr>
        <w:t>&gt;</w:t>
      </w:r>
      <w:r w:rsidRPr="00FF3273">
        <w:rPr>
          <w:b/>
          <w:bCs/>
        </w:rPr>
        <w:t>9999</w:t>
      </w:r>
      <w:r w:rsidRPr="00FF3273">
        <w:rPr>
          <w:color w:val="0000FF"/>
        </w:rPr>
        <w:t>&lt;/</w:t>
      </w:r>
      <w:r w:rsidRPr="00FF3273">
        <w:rPr>
          <w:color w:val="990000"/>
        </w:rPr>
        <w:t>m2:CC</w:t>
      </w:r>
      <w:r w:rsidRPr="00FF3273">
        <w:rPr>
          <w:color w:val="0000FF"/>
        </w:rPr>
        <w:t>&gt;</w:t>
      </w:r>
      <w:r w:rsidRPr="00FF3273">
        <w:t xml:space="preserve"> </w:t>
      </w:r>
    </w:p>
    <w:p w14:paraId="710E178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m2:CLEC_APPL_ID</w:t>
      </w:r>
      <w:r w:rsidRPr="00FF3273">
        <w:rPr>
          <w:color w:val="0000FF"/>
        </w:rPr>
        <w:t>&gt;</w:t>
      </w:r>
      <w:r w:rsidRPr="00FF3273">
        <w:rPr>
          <w:b/>
          <w:bCs/>
        </w:rPr>
        <w:t>CTE-VALIDATOR</w:t>
      </w:r>
      <w:r w:rsidRPr="00FF3273">
        <w:rPr>
          <w:color w:val="0000FF"/>
        </w:rPr>
        <w:t>&lt;/</w:t>
      </w:r>
      <w:r w:rsidRPr="00FF3273">
        <w:rPr>
          <w:color w:val="990000"/>
        </w:rPr>
        <w:t>m2:CLEC_APPL_ID</w:t>
      </w:r>
      <w:r w:rsidRPr="00FF3273">
        <w:rPr>
          <w:color w:val="0000FF"/>
        </w:rPr>
        <w:t>&gt;</w:t>
      </w:r>
      <w:r w:rsidRPr="00FF3273">
        <w:t xml:space="preserve"> </w:t>
      </w:r>
    </w:p>
    <w:p w14:paraId="44A96A1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m2:CLEC_APPL_PASSWORD</w:t>
      </w:r>
      <w:r w:rsidRPr="00FF3273">
        <w:rPr>
          <w:color w:val="0000FF"/>
        </w:rPr>
        <w:t>&gt;</w:t>
      </w:r>
      <w:r w:rsidRPr="00FF3273">
        <w:rPr>
          <w:b/>
          <w:bCs/>
        </w:rPr>
        <w:t>PA$$WORD</w:t>
      </w:r>
      <w:r w:rsidRPr="00FF3273">
        <w:rPr>
          <w:color w:val="0000FF"/>
        </w:rPr>
        <w:t>&lt;/</w:t>
      </w:r>
      <w:r w:rsidRPr="00FF3273">
        <w:rPr>
          <w:color w:val="990000"/>
        </w:rPr>
        <w:t>m2:CLEC_APPL_PASSWORD</w:t>
      </w:r>
      <w:r w:rsidRPr="00FF3273">
        <w:rPr>
          <w:color w:val="0000FF"/>
        </w:rPr>
        <w:t>&gt;</w:t>
      </w:r>
      <w:r w:rsidRPr="00FF3273">
        <w:t xml:space="preserve"> </w:t>
      </w:r>
    </w:p>
    <w:p w14:paraId="3258ACE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m2:DTSENT</w:t>
      </w:r>
      <w:r w:rsidRPr="00FF3273">
        <w:rPr>
          <w:color w:val="0000FF"/>
        </w:rPr>
        <w:t>&gt;</w:t>
      </w:r>
      <w:r w:rsidRPr="00FF3273">
        <w:rPr>
          <w:b/>
          <w:bCs/>
        </w:rPr>
        <w:t>200906230852AM</w:t>
      </w:r>
      <w:r w:rsidRPr="00FF3273">
        <w:rPr>
          <w:color w:val="0000FF"/>
        </w:rPr>
        <w:t>&lt;/</w:t>
      </w:r>
      <w:r w:rsidRPr="00FF3273">
        <w:rPr>
          <w:color w:val="990000"/>
        </w:rPr>
        <w:t>m2:DTSENT</w:t>
      </w:r>
      <w:r w:rsidRPr="00FF3273">
        <w:rPr>
          <w:color w:val="0000FF"/>
        </w:rPr>
        <w:t>&gt;</w:t>
      </w:r>
      <w:r w:rsidRPr="00FF3273">
        <w:t xml:space="preserve"> </w:t>
      </w:r>
    </w:p>
    <w:p w14:paraId="0EED257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m2:ORD</w:t>
      </w:r>
      <w:r w:rsidRPr="00FF3273">
        <w:rPr>
          <w:color w:val="0000FF"/>
        </w:rPr>
        <w:t>&gt;</w:t>
      </w:r>
      <w:r w:rsidRPr="00FF3273">
        <w:rPr>
          <w:b/>
          <w:bCs/>
        </w:rPr>
        <w:t>CO9LV578</w:t>
      </w:r>
      <w:r w:rsidRPr="00FF3273">
        <w:rPr>
          <w:color w:val="0000FF"/>
        </w:rPr>
        <w:t>&lt;/</w:t>
      </w:r>
      <w:r w:rsidRPr="00FF3273">
        <w:rPr>
          <w:color w:val="990000"/>
        </w:rPr>
        <w:t>m2:ORD</w:t>
      </w:r>
      <w:r w:rsidRPr="00FF3273">
        <w:rPr>
          <w:color w:val="0000FF"/>
        </w:rPr>
        <w:t>&gt;</w:t>
      </w:r>
      <w:r w:rsidRPr="00FF3273">
        <w:t xml:space="preserve"> </w:t>
      </w:r>
    </w:p>
    <w:p w14:paraId="3AC3AF2F"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m2:STATUS_CODE</w:t>
      </w:r>
      <w:r w:rsidRPr="00FF3273">
        <w:rPr>
          <w:color w:val="0000FF"/>
        </w:rPr>
        <w:t>&gt;</w:t>
      </w:r>
      <w:r w:rsidRPr="00FF3273">
        <w:rPr>
          <w:b/>
          <w:bCs/>
        </w:rPr>
        <w:t>PD</w:t>
      </w:r>
      <w:r w:rsidRPr="00FF3273">
        <w:rPr>
          <w:color w:val="0000FF"/>
        </w:rPr>
        <w:t>&lt;/</w:t>
      </w:r>
      <w:r w:rsidRPr="00FF3273">
        <w:rPr>
          <w:color w:val="990000"/>
        </w:rPr>
        <w:t>m2:STATUS_CODE</w:t>
      </w:r>
      <w:r w:rsidRPr="00FF3273">
        <w:rPr>
          <w:color w:val="0000FF"/>
        </w:rPr>
        <w:t>&gt;</w:t>
      </w:r>
      <w:r w:rsidRPr="00FF3273">
        <w:t xml:space="preserve"> </w:t>
      </w:r>
    </w:p>
    <w:p w14:paraId="00246D3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m2:STATUS_MSG</w:t>
      </w:r>
      <w:r w:rsidRPr="00FF3273">
        <w:rPr>
          <w:color w:val="0000FF"/>
        </w:rPr>
        <w:t>&gt;</w:t>
      </w:r>
      <w:r w:rsidRPr="00FF3273">
        <w:rPr>
          <w:b/>
          <w:bCs/>
        </w:rPr>
        <w:t>PENDING ORDER</w:t>
      </w:r>
      <w:r w:rsidRPr="00FF3273">
        <w:rPr>
          <w:color w:val="0000FF"/>
        </w:rPr>
        <w:t>&lt;/</w:t>
      </w:r>
      <w:r w:rsidRPr="00FF3273">
        <w:rPr>
          <w:color w:val="990000"/>
        </w:rPr>
        <w:t>m2:STATUS_MSG</w:t>
      </w:r>
      <w:r w:rsidRPr="00FF3273">
        <w:rPr>
          <w:color w:val="0000FF"/>
        </w:rPr>
        <w:t>&gt;</w:t>
      </w:r>
      <w:r w:rsidRPr="00FF3273">
        <w:t xml:space="preserve"> </w:t>
      </w:r>
    </w:p>
    <w:p w14:paraId="107E102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m2:REMARKS</w:t>
      </w:r>
      <w:r w:rsidRPr="00FF3273">
        <w:rPr>
          <w:color w:val="0000FF"/>
        </w:rPr>
        <w:t>&gt;</w:t>
      </w:r>
      <w:r w:rsidRPr="00FF3273">
        <w:rPr>
          <w:b/>
          <w:bCs/>
        </w:rPr>
        <w:t>CLEC SHOULD HAVE THE END USER CONTACT THEIR NSP/ISP FOR CHANGES TO THEIR ADSL SERVICE. ADL++ IS NOT VALID WITH UNE PORT SERVICE Facilities have been checked</w:t>
      </w:r>
      <w:r w:rsidRPr="00FF3273">
        <w:rPr>
          <w:color w:val="0000FF"/>
        </w:rPr>
        <w:t>&lt;/</w:t>
      </w:r>
      <w:r w:rsidRPr="00FF3273">
        <w:rPr>
          <w:color w:val="990000"/>
        </w:rPr>
        <w:t>m2:REMARKS</w:t>
      </w:r>
      <w:r w:rsidRPr="00FF3273">
        <w:rPr>
          <w:color w:val="0000FF"/>
        </w:rPr>
        <w:t>&gt;</w:t>
      </w:r>
      <w:r w:rsidRPr="00FF3273">
        <w:t xml:space="preserve"> </w:t>
      </w:r>
    </w:p>
    <w:p w14:paraId="4F3F4F3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m2:TRAN_ACK_TYPE</w:t>
      </w:r>
      <w:r w:rsidRPr="00FF3273">
        <w:rPr>
          <w:color w:val="0000FF"/>
        </w:rPr>
        <w:t>&gt;</w:t>
      </w:r>
      <w:r w:rsidRPr="00FF3273">
        <w:rPr>
          <w:b/>
          <w:bCs/>
        </w:rPr>
        <w:t>AT</w:t>
      </w:r>
      <w:r w:rsidRPr="00FF3273">
        <w:rPr>
          <w:color w:val="0000FF"/>
        </w:rPr>
        <w:t>&lt;/</w:t>
      </w:r>
      <w:r w:rsidRPr="00FF3273">
        <w:rPr>
          <w:color w:val="990000"/>
        </w:rPr>
        <w:t>m2:TRAN_ACK_TYPE</w:t>
      </w:r>
      <w:r w:rsidRPr="00FF3273">
        <w:rPr>
          <w:color w:val="0000FF"/>
        </w:rPr>
        <w:t>&gt;</w:t>
      </w:r>
      <w:r w:rsidRPr="00FF3273">
        <w:t xml:space="preserve"> </w:t>
      </w:r>
    </w:p>
    <w:p w14:paraId="4ACFA48B"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m2:TRANS_SET_PURPOSE_CODE</w:t>
      </w:r>
      <w:r w:rsidRPr="00FF3273">
        <w:rPr>
          <w:color w:val="0000FF"/>
        </w:rPr>
        <w:t>&gt;</w:t>
      </w:r>
      <w:r w:rsidRPr="00FF3273">
        <w:rPr>
          <w:b/>
          <w:bCs/>
        </w:rPr>
        <w:t>06</w:t>
      </w:r>
      <w:r w:rsidRPr="00FF3273">
        <w:rPr>
          <w:color w:val="0000FF"/>
        </w:rPr>
        <w:t>&lt;/</w:t>
      </w:r>
      <w:r w:rsidRPr="00FF3273">
        <w:rPr>
          <w:color w:val="990000"/>
        </w:rPr>
        <w:t>m2:TRANS_SET_PURPOSE_CODE</w:t>
      </w:r>
      <w:r w:rsidRPr="00FF3273">
        <w:rPr>
          <w:color w:val="0000FF"/>
        </w:rPr>
        <w:t>&gt;</w:t>
      </w:r>
      <w:r w:rsidRPr="00FF3273">
        <w:t xml:space="preserve"> </w:t>
      </w:r>
    </w:p>
    <w:p w14:paraId="1AE83C32"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m2:HDR</w:t>
      </w:r>
      <w:r w:rsidRPr="00FF3273">
        <w:rPr>
          <w:color w:val="0000FF"/>
        </w:rPr>
        <w:t>&gt;</w:t>
      </w:r>
    </w:p>
    <w:p w14:paraId="5A59F984" w14:textId="77777777" w:rsidR="00DF69C0" w:rsidRPr="00FF3273" w:rsidRDefault="00DF69C0" w:rsidP="00DF69C0">
      <w:pPr>
        <w:ind w:hanging="480"/>
      </w:pPr>
      <w:hyperlink r:id="rId1777" w:history="1">
        <w:r w:rsidRPr="00FF3273">
          <w:rPr>
            <w:b/>
            <w:bCs/>
            <w:color w:val="FF0000"/>
            <w:u w:val="single"/>
          </w:rPr>
          <w:t>-</w:t>
        </w:r>
      </w:hyperlink>
      <w:r w:rsidRPr="00FF3273">
        <w:t xml:space="preserve"> </w:t>
      </w:r>
      <w:r w:rsidRPr="00FF3273">
        <w:rPr>
          <w:color w:val="0000FF"/>
        </w:rPr>
        <w:t>&lt;</w:t>
      </w:r>
      <w:r w:rsidRPr="00FF3273">
        <w:rPr>
          <w:color w:val="990000"/>
        </w:rPr>
        <w:t>m2:NOTIFICATION</w:t>
      </w:r>
      <w:r w:rsidRPr="00FF3273">
        <w:rPr>
          <w:color w:val="0000FF"/>
        </w:rPr>
        <w:t>&gt;</w:t>
      </w:r>
    </w:p>
    <w:p w14:paraId="48C6355D" w14:textId="77777777" w:rsidR="00DF69C0" w:rsidRPr="00FF3273" w:rsidRDefault="00DF69C0" w:rsidP="00DF69C0">
      <w:pPr>
        <w:ind w:hanging="480"/>
      </w:pPr>
      <w:hyperlink r:id="rId1778" w:history="1">
        <w:r w:rsidRPr="00FF3273">
          <w:rPr>
            <w:b/>
            <w:bCs/>
            <w:color w:val="FF0000"/>
            <w:u w:val="single"/>
          </w:rPr>
          <w:t>-</w:t>
        </w:r>
      </w:hyperlink>
      <w:r w:rsidRPr="00FF3273">
        <w:t xml:space="preserve"> </w:t>
      </w:r>
      <w:r w:rsidRPr="00FF3273">
        <w:rPr>
          <w:color w:val="0000FF"/>
        </w:rPr>
        <w:t>&lt;</w:t>
      </w:r>
      <w:r w:rsidRPr="00FF3273">
        <w:rPr>
          <w:color w:val="990000"/>
        </w:rPr>
        <w:t>m2:FIRM_ORDER_NOTIFICATION</w:t>
      </w:r>
      <w:r w:rsidRPr="00FF3273">
        <w:rPr>
          <w:color w:val="0000FF"/>
        </w:rPr>
        <w:t>&gt;</w:t>
      </w:r>
    </w:p>
    <w:p w14:paraId="76FA06A6" w14:textId="77777777" w:rsidR="00DF69C0" w:rsidRPr="00FF3273" w:rsidRDefault="00DF69C0" w:rsidP="00DF69C0">
      <w:pPr>
        <w:ind w:hanging="480"/>
      </w:pPr>
      <w:hyperlink r:id="rId1779" w:history="1">
        <w:r w:rsidRPr="00FF3273">
          <w:rPr>
            <w:b/>
            <w:bCs/>
            <w:color w:val="FF0000"/>
            <w:u w:val="single"/>
          </w:rPr>
          <w:t>-</w:t>
        </w:r>
      </w:hyperlink>
      <w:r w:rsidRPr="00FF3273">
        <w:t xml:space="preserve"> </w:t>
      </w:r>
      <w:r w:rsidRPr="00FF3273">
        <w:rPr>
          <w:color w:val="0000FF"/>
        </w:rPr>
        <w:t>&lt;</w:t>
      </w:r>
      <w:r w:rsidRPr="00FF3273">
        <w:rPr>
          <w:color w:val="990000"/>
        </w:rPr>
        <w:t>m2:NOTIFICATION_ADMIN</w:t>
      </w:r>
      <w:r w:rsidRPr="00FF3273">
        <w:rPr>
          <w:color w:val="0000FF"/>
        </w:rPr>
        <w:t>&gt;</w:t>
      </w:r>
    </w:p>
    <w:p w14:paraId="70DE14A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m2:INIT</w:t>
      </w:r>
      <w:r w:rsidRPr="00FF3273">
        <w:rPr>
          <w:color w:val="0000FF"/>
        </w:rPr>
        <w:t>&gt;</w:t>
      </w:r>
      <w:r w:rsidRPr="00FF3273">
        <w:rPr>
          <w:b/>
          <w:bCs/>
        </w:rPr>
        <w:t>BOJANGLES</w:t>
      </w:r>
      <w:r w:rsidRPr="00FF3273">
        <w:rPr>
          <w:color w:val="0000FF"/>
        </w:rPr>
        <w:t>&lt;/</w:t>
      </w:r>
      <w:r w:rsidRPr="00FF3273">
        <w:rPr>
          <w:color w:val="990000"/>
        </w:rPr>
        <w:t>m2:INIT</w:t>
      </w:r>
      <w:r w:rsidRPr="00FF3273">
        <w:rPr>
          <w:color w:val="0000FF"/>
        </w:rPr>
        <w:t>&gt;</w:t>
      </w:r>
      <w:r w:rsidRPr="00FF3273">
        <w:t xml:space="preserve"> </w:t>
      </w:r>
    </w:p>
    <w:p w14:paraId="12CB185F"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m2:INIT_TEL_NO</w:t>
      </w:r>
      <w:r w:rsidRPr="00FF3273">
        <w:rPr>
          <w:color w:val="0000FF"/>
        </w:rPr>
        <w:t>&gt;</w:t>
      </w:r>
      <w:r w:rsidRPr="00FF3273">
        <w:rPr>
          <w:b/>
          <w:bCs/>
        </w:rPr>
        <w:t>8884448888</w:t>
      </w:r>
      <w:r w:rsidRPr="00FF3273">
        <w:rPr>
          <w:color w:val="0000FF"/>
        </w:rPr>
        <w:t>&lt;/</w:t>
      </w:r>
      <w:r w:rsidRPr="00FF3273">
        <w:rPr>
          <w:color w:val="990000"/>
        </w:rPr>
        <w:t>m2:INIT_TEL_NO</w:t>
      </w:r>
      <w:r w:rsidRPr="00FF3273">
        <w:rPr>
          <w:color w:val="0000FF"/>
        </w:rPr>
        <w:t>&gt;</w:t>
      </w:r>
      <w:r w:rsidRPr="00FF3273">
        <w:t xml:space="preserve"> </w:t>
      </w:r>
    </w:p>
    <w:p w14:paraId="1472B5E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m2:REP</w:t>
      </w:r>
      <w:r w:rsidRPr="00FF3273">
        <w:rPr>
          <w:color w:val="0000FF"/>
        </w:rPr>
        <w:t>&gt;</w:t>
      </w:r>
      <w:r w:rsidRPr="00FF3273">
        <w:rPr>
          <w:b/>
          <w:bCs/>
        </w:rPr>
        <w:t>LCSC</w:t>
      </w:r>
      <w:r w:rsidRPr="00FF3273">
        <w:rPr>
          <w:color w:val="0000FF"/>
        </w:rPr>
        <w:t>&lt;/</w:t>
      </w:r>
      <w:r w:rsidRPr="00FF3273">
        <w:rPr>
          <w:color w:val="990000"/>
        </w:rPr>
        <w:t>m2:REP</w:t>
      </w:r>
      <w:r w:rsidRPr="00FF3273">
        <w:rPr>
          <w:color w:val="0000FF"/>
        </w:rPr>
        <w:t>&gt;</w:t>
      </w:r>
      <w:r w:rsidRPr="00FF3273">
        <w:t xml:space="preserve"> </w:t>
      </w:r>
    </w:p>
    <w:p w14:paraId="0FBA0E88"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m2:REP_TEL_NO</w:t>
      </w:r>
      <w:r w:rsidRPr="00FF3273">
        <w:rPr>
          <w:color w:val="0000FF"/>
        </w:rPr>
        <w:t>&gt;</w:t>
      </w:r>
      <w:r w:rsidRPr="00FF3273">
        <w:rPr>
          <w:b/>
          <w:bCs/>
        </w:rPr>
        <w:t>8006670807</w:t>
      </w:r>
      <w:r w:rsidRPr="00FF3273">
        <w:rPr>
          <w:color w:val="0000FF"/>
        </w:rPr>
        <w:t>&lt;/</w:t>
      </w:r>
      <w:r w:rsidRPr="00FF3273">
        <w:rPr>
          <w:color w:val="990000"/>
        </w:rPr>
        <w:t>m2:REP_TEL_NO</w:t>
      </w:r>
      <w:r w:rsidRPr="00FF3273">
        <w:rPr>
          <w:color w:val="0000FF"/>
        </w:rPr>
        <w:t>&gt;</w:t>
      </w:r>
      <w:r w:rsidRPr="00FF3273">
        <w:t xml:space="preserve"> </w:t>
      </w:r>
    </w:p>
    <w:p w14:paraId="6FCC2B2E"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m2:DD_CD</w:t>
      </w:r>
      <w:r w:rsidRPr="00FF3273">
        <w:rPr>
          <w:color w:val="0000FF"/>
        </w:rPr>
        <w:t>&gt;</w:t>
      </w:r>
      <w:r w:rsidRPr="00FF3273">
        <w:rPr>
          <w:b/>
          <w:bCs/>
        </w:rPr>
        <w:t>20091201</w:t>
      </w:r>
      <w:r w:rsidRPr="00FF3273">
        <w:rPr>
          <w:color w:val="0000FF"/>
        </w:rPr>
        <w:t>&lt;/</w:t>
      </w:r>
      <w:r w:rsidRPr="00FF3273">
        <w:rPr>
          <w:color w:val="990000"/>
        </w:rPr>
        <w:t>m2:DD_CD</w:t>
      </w:r>
      <w:r w:rsidRPr="00FF3273">
        <w:rPr>
          <w:color w:val="0000FF"/>
        </w:rPr>
        <w:t>&gt;</w:t>
      </w:r>
      <w:r w:rsidRPr="00FF3273">
        <w:t xml:space="preserve"> </w:t>
      </w:r>
    </w:p>
    <w:p w14:paraId="06A17143"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m2:BAN1</w:t>
      </w:r>
      <w:r w:rsidRPr="00FF3273">
        <w:rPr>
          <w:color w:val="0000FF"/>
        </w:rPr>
        <w:t>&gt;</w:t>
      </w:r>
      <w:r w:rsidRPr="00FF3273">
        <w:rPr>
          <w:b/>
          <w:bCs/>
        </w:rPr>
        <w:t>770Q886621621</w:t>
      </w:r>
      <w:r w:rsidRPr="00FF3273">
        <w:rPr>
          <w:color w:val="0000FF"/>
        </w:rPr>
        <w:t>&lt;/</w:t>
      </w:r>
      <w:r w:rsidRPr="00FF3273">
        <w:rPr>
          <w:color w:val="990000"/>
        </w:rPr>
        <w:t>m2:BAN1</w:t>
      </w:r>
      <w:r w:rsidRPr="00FF3273">
        <w:rPr>
          <w:color w:val="0000FF"/>
        </w:rPr>
        <w:t>&gt;</w:t>
      </w:r>
      <w:r w:rsidRPr="00FF3273">
        <w:t xml:space="preserve"> </w:t>
      </w:r>
    </w:p>
    <w:p w14:paraId="7A82BA07"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m2:NOTIFICATION_ADMIN</w:t>
      </w:r>
      <w:r w:rsidRPr="00FF3273">
        <w:rPr>
          <w:color w:val="0000FF"/>
        </w:rPr>
        <w:t>&gt;</w:t>
      </w:r>
    </w:p>
    <w:p w14:paraId="0427A292" w14:textId="77777777" w:rsidR="00DF69C0" w:rsidRPr="00FF3273" w:rsidRDefault="00DF69C0" w:rsidP="00DF69C0">
      <w:pPr>
        <w:ind w:hanging="480"/>
      </w:pPr>
      <w:hyperlink r:id="rId1780" w:history="1">
        <w:r w:rsidRPr="00FF3273">
          <w:rPr>
            <w:b/>
            <w:bCs/>
            <w:color w:val="FF0000"/>
            <w:u w:val="single"/>
          </w:rPr>
          <w:t>-</w:t>
        </w:r>
      </w:hyperlink>
      <w:r w:rsidRPr="00FF3273">
        <w:t xml:space="preserve"> </w:t>
      </w:r>
      <w:r w:rsidRPr="00FF3273">
        <w:rPr>
          <w:color w:val="0000FF"/>
        </w:rPr>
        <w:t>&lt;</w:t>
      </w:r>
      <w:r w:rsidRPr="00FF3273">
        <w:rPr>
          <w:color w:val="990000"/>
        </w:rPr>
        <w:t>m2:SERVICES_INFO</w:t>
      </w:r>
      <w:r w:rsidRPr="00FF3273">
        <w:rPr>
          <w:color w:val="0000FF"/>
        </w:rPr>
        <w:t>&gt;</w:t>
      </w:r>
    </w:p>
    <w:p w14:paraId="7F94709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m2:LOCNUM_SVCS</w:t>
      </w:r>
      <w:r w:rsidRPr="00FF3273">
        <w:rPr>
          <w:color w:val="0000FF"/>
        </w:rPr>
        <w:t>&gt;</w:t>
      </w:r>
      <w:r w:rsidRPr="00FF3273">
        <w:rPr>
          <w:b/>
          <w:bCs/>
        </w:rPr>
        <w:t>000</w:t>
      </w:r>
      <w:r w:rsidRPr="00FF3273">
        <w:rPr>
          <w:color w:val="0000FF"/>
        </w:rPr>
        <w:t>&lt;/</w:t>
      </w:r>
      <w:r w:rsidRPr="00FF3273">
        <w:rPr>
          <w:color w:val="990000"/>
        </w:rPr>
        <w:t>m2:LOCNUM_SVCS</w:t>
      </w:r>
      <w:r w:rsidRPr="00FF3273">
        <w:rPr>
          <w:color w:val="0000FF"/>
        </w:rPr>
        <w:t>&gt;</w:t>
      </w:r>
      <w:r w:rsidRPr="00FF3273">
        <w:t xml:space="preserve"> </w:t>
      </w:r>
    </w:p>
    <w:p w14:paraId="7CB10C00"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m2:LNUM</w:t>
      </w:r>
      <w:r w:rsidRPr="00FF3273">
        <w:rPr>
          <w:color w:val="0000FF"/>
        </w:rPr>
        <w:t>&gt;</w:t>
      </w:r>
      <w:r w:rsidRPr="00FF3273">
        <w:rPr>
          <w:b/>
          <w:bCs/>
        </w:rPr>
        <w:t>00001</w:t>
      </w:r>
      <w:r w:rsidRPr="00FF3273">
        <w:rPr>
          <w:color w:val="0000FF"/>
        </w:rPr>
        <w:t>&lt;/</w:t>
      </w:r>
      <w:r w:rsidRPr="00FF3273">
        <w:rPr>
          <w:color w:val="990000"/>
        </w:rPr>
        <w:t>m2:LNUM</w:t>
      </w:r>
      <w:r w:rsidRPr="00FF3273">
        <w:rPr>
          <w:color w:val="0000FF"/>
        </w:rPr>
        <w:t>&gt;</w:t>
      </w:r>
      <w:r w:rsidRPr="00FF3273">
        <w:t xml:space="preserve"> </w:t>
      </w:r>
    </w:p>
    <w:p w14:paraId="2F265B9B"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m2:TNS</w:t>
      </w:r>
      <w:r w:rsidRPr="00FF3273">
        <w:rPr>
          <w:color w:val="0000FF"/>
        </w:rPr>
        <w:t>&gt;</w:t>
      </w:r>
      <w:r w:rsidRPr="00FF3273">
        <w:rPr>
          <w:b/>
          <w:bCs/>
        </w:rPr>
        <w:t>7704919022</w:t>
      </w:r>
      <w:r w:rsidRPr="00FF3273">
        <w:rPr>
          <w:color w:val="0000FF"/>
        </w:rPr>
        <w:t>&lt;/</w:t>
      </w:r>
      <w:r w:rsidRPr="00FF3273">
        <w:rPr>
          <w:color w:val="990000"/>
        </w:rPr>
        <w:t>m2:TNS</w:t>
      </w:r>
      <w:r w:rsidRPr="00FF3273">
        <w:rPr>
          <w:color w:val="0000FF"/>
        </w:rPr>
        <w:t>&gt;</w:t>
      </w:r>
      <w:r w:rsidRPr="00FF3273">
        <w:t xml:space="preserve"> </w:t>
      </w:r>
    </w:p>
    <w:p w14:paraId="6D9509AB"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m2:SERVICES_INFO</w:t>
      </w:r>
      <w:r w:rsidRPr="00FF3273">
        <w:rPr>
          <w:color w:val="0000FF"/>
        </w:rPr>
        <w:t>&gt;</w:t>
      </w:r>
    </w:p>
    <w:p w14:paraId="09A0E673" w14:textId="77777777" w:rsidR="00DF69C0" w:rsidRPr="00FF3273" w:rsidRDefault="00DF69C0" w:rsidP="00DF69C0">
      <w:pPr>
        <w:ind w:hanging="480"/>
      </w:pPr>
      <w:hyperlink r:id="rId1781" w:history="1">
        <w:r w:rsidRPr="00FF3273">
          <w:rPr>
            <w:b/>
            <w:bCs/>
            <w:color w:val="FF0000"/>
            <w:u w:val="single"/>
          </w:rPr>
          <w:t>-</w:t>
        </w:r>
      </w:hyperlink>
      <w:r w:rsidRPr="00FF3273">
        <w:t xml:space="preserve"> </w:t>
      </w:r>
      <w:r w:rsidRPr="00FF3273">
        <w:rPr>
          <w:color w:val="0000FF"/>
        </w:rPr>
        <w:t>&lt;</w:t>
      </w:r>
      <w:r w:rsidRPr="00FF3273">
        <w:rPr>
          <w:color w:val="990000"/>
        </w:rPr>
        <w:t>m2:SERVICES_INFO</w:t>
      </w:r>
      <w:r w:rsidRPr="00FF3273">
        <w:rPr>
          <w:color w:val="0000FF"/>
        </w:rPr>
        <w:t>&gt;</w:t>
      </w:r>
    </w:p>
    <w:p w14:paraId="7CB59108"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m2:LOCNUM_SVCS</w:t>
      </w:r>
      <w:r w:rsidRPr="00FF3273">
        <w:rPr>
          <w:color w:val="0000FF"/>
        </w:rPr>
        <w:t>&gt;</w:t>
      </w:r>
      <w:r w:rsidRPr="00FF3273">
        <w:rPr>
          <w:b/>
          <w:bCs/>
        </w:rPr>
        <w:t>000</w:t>
      </w:r>
      <w:r w:rsidRPr="00FF3273">
        <w:rPr>
          <w:color w:val="0000FF"/>
        </w:rPr>
        <w:t>&lt;/</w:t>
      </w:r>
      <w:r w:rsidRPr="00FF3273">
        <w:rPr>
          <w:color w:val="990000"/>
        </w:rPr>
        <w:t>m2:LOCNUM_SVCS</w:t>
      </w:r>
      <w:r w:rsidRPr="00FF3273">
        <w:rPr>
          <w:color w:val="0000FF"/>
        </w:rPr>
        <w:t>&gt;</w:t>
      </w:r>
      <w:r w:rsidRPr="00FF3273">
        <w:t xml:space="preserve"> </w:t>
      </w:r>
    </w:p>
    <w:p w14:paraId="5C89D62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m2:LNUM</w:t>
      </w:r>
      <w:r w:rsidRPr="00FF3273">
        <w:rPr>
          <w:color w:val="0000FF"/>
        </w:rPr>
        <w:t>&gt;</w:t>
      </w:r>
      <w:r w:rsidRPr="00FF3273">
        <w:rPr>
          <w:b/>
          <w:bCs/>
        </w:rPr>
        <w:t>00002</w:t>
      </w:r>
      <w:r w:rsidRPr="00FF3273">
        <w:rPr>
          <w:color w:val="0000FF"/>
        </w:rPr>
        <w:t>&lt;/</w:t>
      </w:r>
      <w:r w:rsidRPr="00FF3273">
        <w:rPr>
          <w:color w:val="990000"/>
        </w:rPr>
        <w:t>m2:LNUM</w:t>
      </w:r>
      <w:r w:rsidRPr="00FF3273">
        <w:rPr>
          <w:color w:val="0000FF"/>
        </w:rPr>
        <w:t>&gt;</w:t>
      </w:r>
      <w:r w:rsidRPr="00FF3273">
        <w:t xml:space="preserve"> </w:t>
      </w:r>
    </w:p>
    <w:p w14:paraId="2EE9153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m2:TNS</w:t>
      </w:r>
      <w:r w:rsidRPr="00FF3273">
        <w:rPr>
          <w:color w:val="0000FF"/>
        </w:rPr>
        <w:t>&gt;</w:t>
      </w:r>
      <w:r w:rsidRPr="00FF3273">
        <w:rPr>
          <w:b/>
          <w:bCs/>
        </w:rPr>
        <w:t>7704913638</w:t>
      </w:r>
      <w:r w:rsidRPr="00FF3273">
        <w:rPr>
          <w:color w:val="0000FF"/>
        </w:rPr>
        <w:t>&lt;/</w:t>
      </w:r>
      <w:r w:rsidRPr="00FF3273">
        <w:rPr>
          <w:color w:val="990000"/>
        </w:rPr>
        <w:t>m2:TNS</w:t>
      </w:r>
      <w:r w:rsidRPr="00FF3273">
        <w:rPr>
          <w:color w:val="0000FF"/>
        </w:rPr>
        <w:t>&gt;</w:t>
      </w:r>
      <w:r w:rsidRPr="00FF3273">
        <w:t xml:space="preserve"> </w:t>
      </w:r>
    </w:p>
    <w:p w14:paraId="3EDEEB24"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m2:SERVICES_INFO</w:t>
      </w:r>
      <w:r w:rsidRPr="00FF3273">
        <w:rPr>
          <w:color w:val="0000FF"/>
        </w:rPr>
        <w:t>&gt;</w:t>
      </w:r>
    </w:p>
    <w:p w14:paraId="08EFA4F7"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m2:FIRM_ORDER_NOTIFICATION</w:t>
      </w:r>
      <w:r w:rsidRPr="00FF3273">
        <w:rPr>
          <w:color w:val="0000FF"/>
        </w:rPr>
        <w:t>&gt;</w:t>
      </w:r>
    </w:p>
    <w:p w14:paraId="6C9845E2"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m2:NOTIFICATION</w:t>
      </w:r>
      <w:r w:rsidRPr="00FF3273">
        <w:rPr>
          <w:color w:val="0000FF"/>
        </w:rPr>
        <w:t>&gt;</w:t>
      </w:r>
    </w:p>
    <w:p w14:paraId="28BDEB1C"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m2:LSR_RESP</w:t>
      </w:r>
      <w:r w:rsidRPr="00FF3273">
        <w:rPr>
          <w:color w:val="0000FF"/>
        </w:rPr>
        <w:t>&gt;</w:t>
      </w:r>
    </w:p>
    <w:p w14:paraId="18F15C54"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m1:ATT_LSR_ORD_RSP</w:t>
      </w:r>
      <w:r w:rsidRPr="00FF3273">
        <w:rPr>
          <w:color w:val="0000FF"/>
        </w:rPr>
        <w:t>&gt;</w:t>
      </w:r>
    </w:p>
    <w:p w14:paraId="7E6FBD1B" w14:textId="77777777" w:rsidR="00DF69C0" w:rsidRPr="00FF3273" w:rsidRDefault="00DF69C0" w:rsidP="00DF69C0"/>
    <w:p w14:paraId="1FB6B6A9" w14:textId="77777777" w:rsidR="00DF69C0" w:rsidRDefault="00DF69C0" w:rsidP="00586CA3">
      <w:pPr>
        <w:rPr>
          <w:bCs/>
        </w:rPr>
      </w:pPr>
    </w:p>
    <w:p w14:paraId="3F8A42FE" w14:textId="77777777" w:rsidR="00DF69C0" w:rsidRDefault="00DF69C0" w:rsidP="00586CA3">
      <w:pPr>
        <w:rPr>
          <w:bCs/>
        </w:rPr>
      </w:pPr>
    </w:p>
    <w:p w14:paraId="3638DCB2" w14:textId="77777777" w:rsidR="00DF69C0" w:rsidRDefault="00DF69C0" w:rsidP="00586CA3">
      <w:pPr>
        <w:rPr>
          <w:bCs/>
        </w:rPr>
      </w:pPr>
    </w:p>
    <w:p w14:paraId="3E776B03" w14:textId="77777777" w:rsidR="00DF69C0" w:rsidRDefault="00DF69C0" w:rsidP="00586CA3">
      <w:pPr>
        <w:rPr>
          <w:bCs/>
        </w:rPr>
      </w:pPr>
    </w:p>
    <w:p w14:paraId="06511D79" w14:textId="77777777" w:rsidR="00DF69C0" w:rsidRDefault="00DF69C0" w:rsidP="00586CA3">
      <w:pPr>
        <w:rPr>
          <w:bCs/>
        </w:rPr>
      </w:pPr>
    </w:p>
    <w:p w14:paraId="70E45417" w14:textId="77777777" w:rsidR="00AD7244" w:rsidRDefault="00AD7244" w:rsidP="00586CA3">
      <w:pPr>
        <w:rPr>
          <w:bCs/>
        </w:rPr>
      </w:pPr>
    </w:p>
    <w:p w14:paraId="027AEBD9" w14:textId="77777777" w:rsidR="00AD7244" w:rsidRDefault="00AD7244" w:rsidP="00586CA3">
      <w:pPr>
        <w:rPr>
          <w:bCs/>
        </w:rPr>
      </w:pPr>
    </w:p>
    <w:p w14:paraId="40B6901D" w14:textId="77777777" w:rsidR="00AD7244" w:rsidRDefault="00AD7244" w:rsidP="00586CA3">
      <w:pPr>
        <w:rPr>
          <w:bCs/>
        </w:rPr>
      </w:pPr>
    </w:p>
    <w:p w14:paraId="36C38FCA" w14:textId="77777777" w:rsidR="00AD7244" w:rsidRDefault="00AD7244" w:rsidP="00586CA3">
      <w:pPr>
        <w:rPr>
          <w:bCs/>
        </w:rPr>
      </w:pPr>
    </w:p>
    <w:p w14:paraId="07700E67" w14:textId="77777777" w:rsidR="00AD7244" w:rsidRDefault="00AD7244" w:rsidP="00586CA3">
      <w:pPr>
        <w:rPr>
          <w:bCs/>
        </w:rPr>
      </w:pPr>
    </w:p>
    <w:p w14:paraId="70E54CF9" w14:textId="77777777" w:rsidR="00AD7244" w:rsidRDefault="00AD7244" w:rsidP="00586CA3">
      <w:pPr>
        <w:rPr>
          <w:bCs/>
        </w:rPr>
      </w:pPr>
    </w:p>
    <w:p w14:paraId="27C6D835" w14:textId="77777777" w:rsidR="00AD7244" w:rsidRDefault="00AD7244" w:rsidP="00586CA3">
      <w:pPr>
        <w:rPr>
          <w:bCs/>
        </w:rPr>
      </w:pPr>
    </w:p>
    <w:p w14:paraId="12612486" w14:textId="77777777" w:rsidR="00AD7244" w:rsidRDefault="00AD7244" w:rsidP="00586CA3">
      <w:pPr>
        <w:rPr>
          <w:bCs/>
        </w:rPr>
      </w:pPr>
    </w:p>
    <w:p w14:paraId="33C2F628" w14:textId="77777777" w:rsidR="00AD7244" w:rsidRDefault="00AD7244" w:rsidP="00586CA3">
      <w:pPr>
        <w:rPr>
          <w:bCs/>
        </w:rPr>
      </w:pPr>
    </w:p>
    <w:p w14:paraId="596A2F53" w14:textId="77777777" w:rsidR="00AD7244" w:rsidRDefault="00AD7244" w:rsidP="00586CA3">
      <w:pPr>
        <w:rPr>
          <w:bCs/>
        </w:rPr>
      </w:pPr>
    </w:p>
    <w:p w14:paraId="59A67857" w14:textId="77777777" w:rsidR="00AD7244" w:rsidRDefault="00AD7244" w:rsidP="00586CA3">
      <w:pPr>
        <w:rPr>
          <w:bCs/>
        </w:rPr>
      </w:pPr>
    </w:p>
    <w:p w14:paraId="62637EBD" w14:textId="77777777" w:rsidR="00AD7244" w:rsidRDefault="00AD7244" w:rsidP="00586CA3">
      <w:pPr>
        <w:rPr>
          <w:bCs/>
        </w:rPr>
      </w:pPr>
    </w:p>
    <w:p w14:paraId="1E021066" w14:textId="77777777" w:rsidR="00AD7244" w:rsidRDefault="00AD7244" w:rsidP="00586CA3">
      <w:pPr>
        <w:rPr>
          <w:bCs/>
        </w:rPr>
      </w:pPr>
    </w:p>
    <w:p w14:paraId="503BD692" w14:textId="77777777" w:rsidR="00BE1352" w:rsidRPr="00D92C22" w:rsidRDefault="00BE1352" w:rsidP="00BE1352">
      <w:pPr>
        <w:pStyle w:val="TCtxtTAG"/>
        <w:rPr>
          <w:b/>
          <w:sz w:val="24"/>
          <w:szCs w:val="24"/>
        </w:rPr>
      </w:pPr>
      <w:r w:rsidRPr="00D92C22">
        <w:rPr>
          <w:b/>
          <w:sz w:val="24"/>
          <w:szCs w:val="24"/>
        </w:rPr>
        <w:t>TEST CASE M0</w:t>
      </w:r>
      <w:r>
        <w:rPr>
          <w:b/>
          <w:sz w:val="24"/>
          <w:szCs w:val="24"/>
        </w:rPr>
        <w:t>70</w:t>
      </w:r>
      <w:r w:rsidRPr="00D92C22">
        <w:rPr>
          <w:b/>
          <w:sz w:val="24"/>
          <w:szCs w:val="24"/>
        </w:rPr>
        <w:t xml:space="preserve">: Scenario Description:* (Act=N) New install </w:t>
      </w:r>
      <w:r>
        <w:rPr>
          <w:b/>
          <w:sz w:val="24"/>
          <w:szCs w:val="24"/>
        </w:rPr>
        <w:t>AVL (Advance listing)</w:t>
      </w:r>
      <w:r w:rsidRPr="00D92C22">
        <w:rPr>
          <w:b/>
          <w:sz w:val="24"/>
          <w:szCs w:val="24"/>
        </w:rPr>
        <w:t>, – LNA=N</w:t>
      </w:r>
    </w:p>
    <w:p w14:paraId="22A37DC0" w14:textId="77777777" w:rsidR="00BE1352" w:rsidRDefault="00BE1352" w:rsidP="00BE1352">
      <w:pPr>
        <w:pStyle w:val="Heading3"/>
        <w:rPr>
          <w:i w:val="0"/>
        </w:rPr>
      </w:pPr>
      <w:r w:rsidRPr="00B72DC9">
        <w:rPr>
          <w:i w:val="0"/>
        </w:rPr>
        <w:t>Type of Account:  Business / Single Line</w:t>
      </w:r>
    </w:p>
    <w:p w14:paraId="751BF900" w14:textId="77777777" w:rsidR="00BE1352" w:rsidRPr="00B72DC9" w:rsidRDefault="00BE1352" w:rsidP="00BE1352"/>
    <w:p w14:paraId="4D2C756D" w14:textId="77777777" w:rsidR="00BE1352" w:rsidRPr="00B72DC9" w:rsidRDefault="00BE1352" w:rsidP="00BE1352">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358"/>
      </w:tblGrid>
      <w:tr w:rsidR="00BE1352" w:rsidRPr="005914A2" w14:paraId="3FC310AA" w14:textId="77777777" w:rsidTr="007200CF">
        <w:trPr>
          <w:tblHeader/>
        </w:trPr>
        <w:tc>
          <w:tcPr>
            <w:tcW w:w="2160" w:type="dxa"/>
            <w:tcBorders>
              <w:top w:val="single" w:sz="12" w:space="0" w:color="auto"/>
              <w:left w:val="single" w:sz="12" w:space="0" w:color="auto"/>
              <w:bottom w:val="single" w:sz="6" w:space="0" w:color="auto"/>
              <w:right w:val="single" w:sz="6" w:space="0" w:color="auto"/>
            </w:tcBorders>
          </w:tcPr>
          <w:p w14:paraId="3DA1BD53" w14:textId="77777777" w:rsidR="00BE1352" w:rsidRPr="005914A2" w:rsidRDefault="00BE1352" w:rsidP="007200CF">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00E8F41F" w14:textId="77777777" w:rsidR="00BE1352" w:rsidRPr="005914A2" w:rsidRDefault="00BE1352" w:rsidP="007200CF">
            <w:pPr>
              <w:jc w:val="center"/>
              <w:rPr>
                <w:rFonts w:ascii="Arial" w:hAnsi="Arial" w:cs="Arial"/>
                <w:b/>
              </w:rPr>
            </w:pPr>
            <w:r w:rsidRPr="005914A2">
              <w:rPr>
                <w:rFonts w:ascii="Arial" w:hAnsi="Arial" w:cs="Arial"/>
                <w:b/>
              </w:rPr>
              <w:t>FIELD NAME</w:t>
            </w:r>
          </w:p>
        </w:tc>
        <w:tc>
          <w:tcPr>
            <w:tcW w:w="2358" w:type="dxa"/>
            <w:tcBorders>
              <w:top w:val="single" w:sz="12" w:space="0" w:color="auto"/>
              <w:left w:val="single" w:sz="6" w:space="0" w:color="auto"/>
              <w:bottom w:val="single" w:sz="6" w:space="0" w:color="auto"/>
              <w:right w:val="single" w:sz="12" w:space="0" w:color="auto"/>
            </w:tcBorders>
          </w:tcPr>
          <w:p w14:paraId="03E9EA02" w14:textId="77777777" w:rsidR="00BE1352" w:rsidRPr="005914A2" w:rsidRDefault="00BE1352" w:rsidP="007200CF">
            <w:pPr>
              <w:jc w:val="center"/>
              <w:rPr>
                <w:rFonts w:ascii="Arial" w:hAnsi="Arial" w:cs="Arial"/>
                <w:b/>
                <w:iCs/>
              </w:rPr>
            </w:pPr>
            <w:r w:rsidRPr="005914A2">
              <w:rPr>
                <w:rFonts w:ascii="Arial" w:hAnsi="Arial" w:cs="Arial"/>
                <w:b/>
                <w:iCs/>
              </w:rPr>
              <w:t>INPUT</w:t>
            </w:r>
          </w:p>
        </w:tc>
      </w:tr>
      <w:tr w:rsidR="00BE1352" w:rsidRPr="005914A2" w14:paraId="2C2C8EC8"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3963291A" w14:textId="77777777" w:rsidR="00BE1352" w:rsidRPr="005914A2" w:rsidRDefault="00BE1352" w:rsidP="007200CF">
            <w:pPr>
              <w:pStyle w:val="Heading4"/>
              <w:rPr>
                <w:b/>
                <w:bCs/>
                <w:i w:val="0"/>
                <w:iCs w:val="0"/>
              </w:rPr>
            </w:pPr>
            <w:r w:rsidRPr="005914A2">
              <w:rPr>
                <w:b/>
                <w:bCs/>
                <w:i w:val="0"/>
                <w:iCs w:val="0"/>
              </w:rPr>
              <w:t>LSR  FORM</w:t>
            </w:r>
          </w:p>
        </w:tc>
      </w:tr>
      <w:tr w:rsidR="00BE1352" w:rsidRPr="005914A2" w14:paraId="58B1B892"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46E5B4F" w14:textId="77777777" w:rsidR="00BE1352" w:rsidRPr="005914A2" w:rsidRDefault="00BE1352" w:rsidP="007200CF">
            <w:pPr>
              <w:pStyle w:val="Heading4"/>
              <w:rPr>
                <w:b/>
                <w:bCs/>
                <w:i w:val="0"/>
                <w:iCs w:val="0"/>
              </w:rPr>
            </w:pPr>
            <w:r w:rsidRPr="005914A2">
              <w:rPr>
                <w:b/>
                <w:bCs/>
                <w:i w:val="0"/>
                <w:iCs w:val="0"/>
              </w:rPr>
              <w:t>Administrative Section</w:t>
            </w:r>
          </w:p>
        </w:tc>
      </w:tr>
      <w:tr w:rsidR="00BE1352" w:rsidRPr="005914A2" w14:paraId="4B53F70B"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35028ED5" w14:textId="77777777" w:rsidR="00BE1352" w:rsidRPr="005914A2" w:rsidRDefault="00BE1352" w:rsidP="007200CF">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E2E5A65" w14:textId="77777777" w:rsidR="00BE1352" w:rsidRPr="005914A2" w:rsidRDefault="00BE1352" w:rsidP="007200CF">
            <w:pPr>
              <w:pStyle w:val="FORMDATA"/>
              <w:rPr>
                <w:b/>
                <w:color w:val="auto"/>
              </w:rPr>
            </w:pPr>
            <w:r w:rsidRPr="005914A2">
              <w:rPr>
                <w:b/>
                <w:color w:val="auto"/>
              </w:rPr>
              <w:t>Customer Carrier Name Abbreviation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34EA671" w14:textId="77777777" w:rsidR="00BE1352" w:rsidRPr="005914A2" w:rsidRDefault="00BE1352" w:rsidP="007200CF">
            <w:pPr>
              <w:pStyle w:val="FORMDATA"/>
              <w:rPr>
                <w:b/>
                <w:color w:val="auto"/>
              </w:rPr>
            </w:pPr>
            <w:r w:rsidRPr="005914A2">
              <w:rPr>
                <w:b/>
                <w:color w:val="auto"/>
              </w:rPr>
              <w:t>ZXL</w:t>
            </w:r>
          </w:p>
        </w:tc>
      </w:tr>
      <w:tr w:rsidR="00BE1352" w:rsidRPr="005914A2" w14:paraId="22AB2F04" w14:textId="77777777" w:rsidTr="007200CF">
        <w:tc>
          <w:tcPr>
            <w:tcW w:w="2160" w:type="dxa"/>
            <w:tcBorders>
              <w:top w:val="single" w:sz="6" w:space="0" w:color="auto"/>
              <w:left w:val="single" w:sz="12" w:space="0" w:color="auto"/>
              <w:bottom w:val="single" w:sz="6" w:space="0" w:color="auto"/>
              <w:right w:val="single" w:sz="6" w:space="0" w:color="auto"/>
            </w:tcBorders>
          </w:tcPr>
          <w:p w14:paraId="6F395176" w14:textId="77777777" w:rsidR="00BE1352" w:rsidRPr="005914A2" w:rsidRDefault="00BE1352" w:rsidP="007200CF">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4F70E5D" w14:textId="77777777" w:rsidR="00BE1352" w:rsidRPr="005914A2" w:rsidRDefault="00BE1352" w:rsidP="007200CF">
            <w:pPr>
              <w:pStyle w:val="FORMDATA"/>
              <w:rPr>
                <w:b/>
                <w:color w:val="auto"/>
              </w:rPr>
            </w:pPr>
            <w:r w:rsidRPr="005914A2">
              <w:rPr>
                <w:b/>
                <w:color w:val="auto"/>
              </w:rPr>
              <w:t>Purchase Order Number</w:t>
            </w:r>
          </w:p>
        </w:tc>
        <w:tc>
          <w:tcPr>
            <w:tcW w:w="2358" w:type="dxa"/>
            <w:tcBorders>
              <w:top w:val="single" w:sz="6" w:space="0" w:color="auto"/>
              <w:left w:val="single" w:sz="6" w:space="0" w:color="auto"/>
              <w:bottom w:val="single" w:sz="6" w:space="0" w:color="auto"/>
              <w:right w:val="single" w:sz="12" w:space="0" w:color="auto"/>
            </w:tcBorders>
          </w:tcPr>
          <w:p w14:paraId="14EEA7E1" w14:textId="77777777" w:rsidR="00BE1352" w:rsidRPr="005914A2" w:rsidRDefault="00BE1352" w:rsidP="007200CF">
            <w:pPr>
              <w:pStyle w:val="FORMDATA"/>
              <w:rPr>
                <w:b/>
                <w:color w:val="auto"/>
              </w:rPr>
            </w:pPr>
            <w:r w:rsidRPr="005914A2">
              <w:rPr>
                <w:b/>
                <w:color w:val="auto"/>
              </w:rPr>
              <w:t>M</w:t>
            </w:r>
            <w:r>
              <w:rPr>
                <w:b/>
                <w:color w:val="auto"/>
              </w:rPr>
              <w:t>70</w:t>
            </w:r>
          </w:p>
        </w:tc>
      </w:tr>
      <w:tr w:rsidR="00BE1352" w:rsidRPr="005914A2" w14:paraId="604809BC" w14:textId="77777777" w:rsidTr="007200CF">
        <w:tc>
          <w:tcPr>
            <w:tcW w:w="2160" w:type="dxa"/>
            <w:tcBorders>
              <w:top w:val="single" w:sz="6" w:space="0" w:color="auto"/>
              <w:left w:val="single" w:sz="12" w:space="0" w:color="auto"/>
              <w:bottom w:val="single" w:sz="6" w:space="0" w:color="auto"/>
              <w:right w:val="single" w:sz="6" w:space="0" w:color="auto"/>
            </w:tcBorders>
          </w:tcPr>
          <w:p w14:paraId="1C3782D9" w14:textId="77777777" w:rsidR="00BE1352" w:rsidRPr="005914A2" w:rsidRDefault="00BE1352" w:rsidP="007200CF">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18A382DF" w14:textId="77777777" w:rsidR="00BE1352" w:rsidRPr="005914A2" w:rsidRDefault="00BE1352" w:rsidP="007200CF">
            <w:pPr>
              <w:pStyle w:val="FORMDATA"/>
              <w:rPr>
                <w:b/>
                <w:color w:val="auto"/>
              </w:rPr>
            </w:pPr>
            <w:r w:rsidRPr="005914A2">
              <w:rPr>
                <w:b/>
                <w:color w:val="auto"/>
              </w:rPr>
              <w:t>Project</w:t>
            </w:r>
          </w:p>
        </w:tc>
        <w:tc>
          <w:tcPr>
            <w:tcW w:w="2358" w:type="dxa"/>
            <w:tcBorders>
              <w:top w:val="single" w:sz="6" w:space="0" w:color="auto"/>
              <w:left w:val="single" w:sz="6" w:space="0" w:color="auto"/>
              <w:bottom w:val="single" w:sz="6" w:space="0" w:color="auto"/>
              <w:right w:val="single" w:sz="12" w:space="0" w:color="auto"/>
            </w:tcBorders>
          </w:tcPr>
          <w:p w14:paraId="53E055CA" w14:textId="77777777" w:rsidR="00BE1352" w:rsidRPr="005914A2" w:rsidRDefault="00BE1352" w:rsidP="007200CF">
            <w:pPr>
              <w:pStyle w:val="FORMDATA"/>
              <w:rPr>
                <w:b/>
                <w:color w:val="auto"/>
              </w:rPr>
            </w:pPr>
            <w:r w:rsidRPr="005914A2">
              <w:rPr>
                <w:b/>
                <w:color w:val="auto"/>
              </w:rPr>
              <w:t>CAVENOBILL</w:t>
            </w:r>
          </w:p>
        </w:tc>
      </w:tr>
      <w:tr w:rsidR="00BE1352" w:rsidRPr="005914A2" w14:paraId="789E4418" w14:textId="77777777" w:rsidTr="007200CF">
        <w:tc>
          <w:tcPr>
            <w:tcW w:w="2160" w:type="dxa"/>
            <w:tcBorders>
              <w:top w:val="single" w:sz="6" w:space="0" w:color="auto"/>
              <w:left w:val="single" w:sz="12" w:space="0" w:color="auto"/>
              <w:bottom w:val="single" w:sz="6" w:space="0" w:color="auto"/>
              <w:right w:val="single" w:sz="6" w:space="0" w:color="auto"/>
            </w:tcBorders>
          </w:tcPr>
          <w:p w14:paraId="46AA6BF4" w14:textId="77777777" w:rsidR="00BE1352" w:rsidRPr="005914A2" w:rsidRDefault="00BE1352" w:rsidP="007200CF">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12FC56BF" w14:textId="77777777" w:rsidR="00BE1352" w:rsidRPr="005914A2" w:rsidRDefault="00BE1352" w:rsidP="007200CF">
            <w:pPr>
              <w:pStyle w:val="FORMDATA"/>
              <w:rPr>
                <w:b/>
                <w:color w:val="auto"/>
              </w:rPr>
            </w:pPr>
            <w:r w:rsidRPr="005914A2">
              <w:rPr>
                <w:b/>
                <w:color w:val="auto"/>
              </w:rPr>
              <w:t>Account Telephone Number</w:t>
            </w:r>
          </w:p>
        </w:tc>
        <w:tc>
          <w:tcPr>
            <w:tcW w:w="2358" w:type="dxa"/>
            <w:tcBorders>
              <w:top w:val="single" w:sz="6" w:space="0" w:color="auto"/>
              <w:left w:val="single" w:sz="6" w:space="0" w:color="auto"/>
              <w:bottom w:val="single" w:sz="6" w:space="0" w:color="auto"/>
              <w:right w:val="single" w:sz="12" w:space="0" w:color="auto"/>
            </w:tcBorders>
          </w:tcPr>
          <w:p w14:paraId="75988E76" w14:textId="77777777" w:rsidR="00BE1352" w:rsidRPr="005914A2" w:rsidRDefault="00BE1352" w:rsidP="007200CF">
            <w:pPr>
              <w:pStyle w:val="FORMDATA"/>
              <w:rPr>
                <w:b/>
                <w:color w:val="auto"/>
              </w:rPr>
            </w:pPr>
            <w:r>
              <w:rPr>
                <w:b/>
                <w:color w:val="auto"/>
              </w:rPr>
              <w:t>9127905057</w:t>
            </w:r>
          </w:p>
        </w:tc>
      </w:tr>
      <w:tr w:rsidR="00BE1352" w:rsidRPr="005914A2" w14:paraId="41490AE5" w14:textId="77777777" w:rsidTr="007200CF">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AA7370A" w14:textId="77777777" w:rsidR="00BE1352" w:rsidRPr="005914A2" w:rsidRDefault="00BE1352" w:rsidP="007200CF">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BF7713F" w14:textId="77777777" w:rsidR="00BE1352" w:rsidRPr="005914A2" w:rsidRDefault="00BE1352" w:rsidP="007200CF">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EC045F8" w14:textId="77777777" w:rsidR="00BE1352" w:rsidRPr="005914A2" w:rsidRDefault="00BE1352" w:rsidP="007200CF">
            <w:pPr>
              <w:pStyle w:val="FORMDATA"/>
              <w:rPr>
                <w:b/>
                <w:color w:val="auto"/>
              </w:rPr>
            </w:pPr>
            <w:r w:rsidRPr="005914A2">
              <w:rPr>
                <w:b/>
                <w:color w:val="auto"/>
              </w:rPr>
              <w:t>LCSC</w:t>
            </w:r>
          </w:p>
        </w:tc>
      </w:tr>
      <w:tr w:rsidR="00BE1352" w:rsidRPr="005914A2" w14:paraId="5999D35F"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2A33B7D4" w14:textId="77777777" w:rsidR="00BE1352" w:rsidRPr="005914A2" w:rsidRDefault="00BE1352" w:rsidP="007200CF">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D20022E" w14:textId="77777777" w:rsidR="00BE1352" w:rsidRPr="005914A2" w:rsidRDefault="00BE1352" w:rsidP="007200CF">
            <w:pPr>
              <w:pStyle w:val="FORMDATA"/>
              <w:rPr>
                <w:b/>
                <w:color w:val="auto"/>
              </w:rPr>
            </w:pPr>
            <w:r w:rsidRPr="005914A2">
              <w:rPr>
                <w:b/>
                <w:color w:val="auto"/>
              </w:rPr>
              <w:t>Date &amp; Time Sent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0006118" w14:textId="77777777" w:rsidR="00BE1352" w:rsidRPr="005914A2" w:rsidRDefault="00BE1352" w:rsidP="007200CF">
            <w:pPr>
              <w:pStyle w:val="FORMDATA"/>
              <w:rPr>
                <w:b/>
                <w:color w:val="auto"/>
              </w:rPr>
            </w:pPr>
            <w:r w:rsidRPr="005914A2">
              <w:rPr>
                <w:b/>
                <w:color w:val="auto"/>
              </w:rPr>
              <w:t>20030328</w:t>
            </w:r>
          </w:p>
        </w:tc>
      </w:tr>
      <w:tr w:rsidR="00BE1352" w:rsidRPr="005914A2" w14:paraId="216D9E07" w14:textId="77777777" w:rsidTr="007200CF">
        <w:tc>
          <w:tcPr>
            <w:tcW w:w="2160" w:type="dxa"/>
            <w:tcBorders>
              <w:top w:val="single" w:sz="6" w:space="0" w:color="auto"/>
              <w:left w:val="single" w:sz="12" w:space="0" w:color="auto"/>
              <w:bottom w:val="single" w:sz="6" w:space="0" w:color="auto"/>
              <w:right w:val="single" w:sz="6" w:space="0" w:color="auto"/>
            </w:tcBorders>
          </w:tcPr>
          <w:p w14:paraId="7D4ED4E0" w14:textId="77777777" w:rsidR="00BE1352" w:rsidRPr="005914A2" w:rsidRDefault="00BE1352" w:rsidP="007200CF">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4498EC2" w14:textId="77777777" w:rsidR="00BE1352" w:rsidRPr="005914A2" w:rsidRDefault="00BE1352" w:rsidP="007200CF">
            <w:pPr>
              <w:pStyle w:val="FORMDATA"/>
              <w:rPr>
                <w:b/>
                <w:color w:val="auto"/>
              </w:rPr>
            </w:pPr>
            <w:r w:rsidRPr="005914A2">
              <w:rPr>
                <w:b/>
                <w:color w:val="auto"/>
              </w:rPr>
              <w:t>Desired Due Date</w:t>
            </w:r>
          </w:p>
        </w:tc>
        <w:tc>
          <w:tcPr>
            <w:tcW w:w="2358" w:type="dxa"/>
            <w:tcBorders>
              <w:top w:val="single" w:sz="6" w:space="0" w:color="auto"/>
              <w:left w:val="single" w:sz="6" w:space="0" w:color="auto"/>
              <w:bottom w:val="single" w:sz="6" w:space="0" w:color="auto"/>
              <w:right w:val="single" w:sz="12" w:space="0" w:color="auto"/>
            </w:tcBorders>
          </w:tcPr>
          <w:p w14:paraId="24F68C35" w14:textId="77777777" w:rsidR="00BE1352" w:rsidRPr="005914A2" w:rsidRDefault="00BE1352" w:rsidP="007200CF">
            <w:pPr>
              <w:pStyle w:val="FORMDATA"/>
              <w:rPr>
                <w:b/>
                <w:color w:val="auto"/>
              </w:rPr>
            </w:pPr>
            <w:r w:rsidRPr="005914A2">
              <w:rPr>
                <w:b/>
                <w:color w:val="auto"/>
              </w:rPr>
              <w:t>20030428</w:t>
            </w:r>
          </w:p>
        </w:tc>
      </w:tr>
      <w:tr w:rsidR="00BE1352" w:rsidRPr="005914A2" w14:paraId="160E95A5" w14:textId="77777777" w:rsidTr="007200CF">
        <w:tc>
          <w:tcPr>
            <w:tcW w:w="2160" w:type="dxa"/>
            <w:tcBorders>
              <w:top w:val="single" w:sz="6" w:space="0" w:color="auto"/>
              <w:left w:val="single" w:sz="12" w:space="0" w:color="auto"/>
              <w:bottom w:val="single" w:sz="6" w:space="0" w:color="auto"/>
              <w:right w:val="single" w:sz="6" w:space="0" w:color="auto"/>
            </w:tcBorders>
          </w:tcPr>
          <w:p w14:paraId="0554450B" w14:textId="77777777" w:rsidR="00BE1352" w:rsidRPr="005914A2" w:rsidRDefault="00BE1352" w:rsidP="007200CF">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0CE969F3" w14:textId="77777777" w:rsidR="00BE1352" w:rsidRPr="005914A2" w:rsidRDefault="00BE1352" w:rsidP="007200CF">
            <w:pPr>
              <w:pStyle w:val="FORMDATA"/>
              <w:rPr>
                <w:b/>
                <w:color w:val="auto"/>
              </w:rPr>
            </w:pPr>
            <w:r w:rsidRPr="005914A2">
              <w:rPr>
                <w:b/>
                <w:color w:val="auto"/>
              </w:rPr>
              <w:t>Request Type</w:t>
            </w:r>
          </w:p>
        </w:tc>
        <w:tc>
          <w:tcPr>
            <w:tcW w:w="2358" w:type="dxa"/>
            <w:tcBorders>
              <w:top w:val="single" w:sz="6" w:space="0" w:color="auto"/>
              <w:left w:val="single" w:sz="6" w:space="0" w:color="auto"/>
              <w:bottom w:val="single" w:sz="6" w:space="0" w:color="auto"/>
              <w:right w:val="single" w:sz="12" w:space="0" w:color="auto"/>
            </w:tcBorders>
          </w:tcPr>
          <w:p w14:paraId="71925688" w14:textId="77777777" w:rsidR="00BE1352" w:rsidRPr="005914A2" w:rsidRDefault="00BE1352" w:rsidP="007200CF">
            <w:pPr>
              <w:pStyle w:val="FORMDATA"/>
              <w:rPr>
                <w:b/>
                <w:color w:val="auto"/>
              </w:rPr>
            </w:pPr>
            <w:r w:rsidRPr="005914A2">
              <w:rPr>
                <w:b/>
                <w:color w:val="auto"/>
              </w:rPr>
              <w:t>MB</w:t>
            </w:r>
          </w:p>
        </w:tc>
      </w:tr>
      <w:tr w:rsidR="00BE1352" w:rsidRPr="005914A2" w14:paraId="7B051D62" w14:textId="77777777" w:rsidTr="007200CF">
        <w:tc>
          <w:tcPr>
            <w:tcW w:w="2160" w:type="dxa"/>
            <w:tcBorders>
              <w:top w:val="single" w:sz="6" w:space="0" w:color="auto"/>
              <w:left w:val="single" w:sz="12" w:space="0" w:color="auto"/>
              <w:bottom w:val="single" w:sz="6" w:space="0" w:color="auto"/>
              <w:right w:val="single" w:sz="6" w:space="0" w:color="auto"/>
            </w:tcBorders>
          </w:tcPr>
          <w:p w14:paraId="488FA6B2" w14:textId="77777777" w:rsidR="00BE1352" w:rsidRPr="005914A2" w:rsidRDefault="00BE1352" w:rsidP="007200CF">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9FAC6A4" w14:textId="77777777" w:rsidR="00BE1352" w:rsidRPr="005914A2" w:rsidRDefault="00BE1352" w:rsidP="007200CF">
            <w:pPr>
              <w:pStyle w:val="FORMDATA"/>
              <w:rPr>
                <w:b/>
                <w:color w:val="auto"/>
              </w:rPr>
            </w:pPr>
            <w:r w:rsidRPr="005914A2">
              <w:rPr>
                <w:b/>
                <w:color w:val="auto"/>
              </w:rPr>
              <w:t>Activity Type</w:t>
            </w:r>
          </w:p>
        </w:tc>
        <w:tc>
          <w:tcPr>
            <w:tcW w:w="2358" w:type="dxa"/>
            <w:tcBorders>
              <w:top w:val="single" w:sz="6" w:space="0" w:color="auto"/>
              <w:left w:val="single" w:sz="6" w:space="0" w:color="auto"/>
              <w:bottom w:val="single" w:sz="6" w:space="0" w:color="auto"/>
              <w:right w:val="single" w:sz="12" w:space="0" w:color="auto"/>
            </w:tcBorders>
          </w:tcPr>
          <w:p w14:paraId="34A36276" w14:textId="77777777" w:rsidR="00BE1352" w:rsidRPr="005914A2" w:rsidRDefault="00BE1352" w:rsidP="007200CF">
            <w:pPr>
              <w:pStyle w:val="FORMDATA"/>
              <w:rPr>
                <w:b/>
                <w:color w:val="auto"/>
              </w:rPr>
            </w:pPr>
            <w:r w:rsidRPr="005914A2">
              <w:rPr>
                <w:b/>
                <w:color w:val="auto"/>
              </w:rPr>
              <w:t>N</w:t>
            </w:r>
          </w:p>
        </w:tc>
      </w:tr>
      <w:tr w:rsidR="00BE1352" w:rsidRPr="005914A2" w14:paraId="61472628" w14:textId="77777777" w:rsidTr="007200CF">
        <w:tc>
          <w:tcPr>
            <w:tcW w:w="2160" w:type="dxa"/>
            <w:tcBorders>
              <w:top w:val="single" w:sz="6" w:space="0" w:color="auto"/>
              <w:left w:val="single" w:sz="12" w:space="0" w:color="auto"/>
              <w:bottom w:val="single" w:sz="6" w:space="0" w:color="auto"/>
              <w:right w:val="single" w:sz="6" w:space="0" w:color="auto"/>
            </w:tcBorders>
          </w:tcPr>
          <w:p w14:paraId="0E45349C" w14:textId="77777777" w:rsidR="00BE1352" w:rsidRPr="005914A2" w:rsidRDefault="00BE1352" w:rsidP="007200CF">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0000FD4" w14:textId="77777777" w:rsidR="00BE1352" w:rsidRPr="005914A2" w:rsidRDefault="00BE1352" w:rsidP="007200CF">
            <w:pPr>
              <w:pStyle w:val="FORMDATA"/>
              <w:rPr>
                <w:b/>
                <w:color w:val="auto"/>
              </w:rPr>
            </w:pPr>
            <w:r w:rsidRPr="005914A2">
              <w:rPr>
                <w:b/>
                <w:color w:val="auto"/>
              </w:rPr>
              <w:t>Company Code</w:t>
            </w:r>
          </w:p>
        </w:tc>
        <w:tc>
          <w:tcPr>
            <w:tcW w:w="2358" w:type="dxa"/>
            <w:tcBorders>
              <w:top w:val="single" w:sz="6" w:space="0" w:color="auto"/>
              <w:left w:val="single" w:sz="6" w:space="0" w:color="auto"/>
              <w:bottom w:val="single" w:sz="6" w:space="0" w:color="auto"/>
              <w:right w:val="single" w:sz="12" w:space="0" w:color="auto"/>
            </w:tcBorders>
          </w:tcPr>
          <w:p w14:paraId="6D6BF29B" w14:textId="77777777" w:rsidR="00BE1352" w:rsidRPr="005914A2" w:rsidRDefault="00BE1352" w:rsidP="007200CF">
            <w:pPr>
              <w:pStyle w:val="FORMDATA"/>
              <w:rPr>
                <w:b/>
                <w:color w:val="auto"/>
              </w:rPr>
            </w:pPr>
            <w:r w:rsidRPr="005914A2">
              <w:rPr>
                <w:b/>
                <w:color w:val="auto"/>
              </w:rPr>
              <w:t>9999</w:t>
            </w:r>
          </w:p>
        </w:tc>
      </w:tr>
      <w:tr w:rsidR="00BE1352" w:rsidRPr="005914A2" w14:paraId="5A18B077" w14:textId="77777777" w:rsidTr="007200CF">
        <w:tc>
          <w:tcPr>
            <w:tcW w:w="2160" w:type="dxa"/>
            <w:tcBorders>
              <w:top w:val="single" w:sz="6" w:space="0" w:color="auto"/>
              <w:left w:val="single" w:sz="12" w:space="0" w:color="auto"/>
              <w:bottom w:val="single" w:sz="6" w:space="0" w:color="auto"/>
              <w:right w:val="single" w:sz="6" w:space="0" w:color="auto"/>
            </w:tcBorders>
          </w:tcPr>
          <w:p w14:paraId="018FC47F" w14:textId="77777777" w:rsidR="00BE1352" w:rsidRPr="005914A2" w:rsidRDefault="00BE1352" w:rsidP="007200CF">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0371E833" w14:textId="77777777" w:rsidR="00BE1352" w:rsidRPr="005914A2" w:rsidRDefault="00BE1352" w:rsidP="007200CF">
            <w:pPr>
              <w:pStyle w:val="FORMDATA"/>
              <w:rPr>
                <w:b/>
                <w:color w:val="auto"/>
              </w:rPr>
            </w:pPr>
            <w:r w:rsidRPr="005914A2">
              <w:rPr>
                <w:b/>
                <w:color w:val="auto"/>
              </w:rPr>
              <w:t>Type of Service</w:t>
            </w:r>
          </w:p>
        </w:tc>
        <w:tc>
          <w:tcPr>
            <w:tcW w:w="2358" w:type="dxa"/>
            <w:tcBorders>
              <w:top w:val="single" w:sz="6" w:space="0" w:color="auto"/>
              <w:left w:val="single" w:sz="6" w:space="0" w:color="auto"/>
              <w:bottom w:val="single" w:sz="6" w:space="0" w:color="auto"/>
              <w:right w:val="single" w:sz="12" w:space="0" w:color="auto"/>
            </w:tcBorders>
          </w:tcPr>
          <w:p w14:paraId="43E59883" w14:textId="77777777" w:rsidR="00BE1352" w:rsidRPr="005914A2" w:rsidRDefault="00BE1352" w:rsidP="007200CF">
            <w:pPr>
              <w:pStyle w:val="FORMDATA"/>
              <w:rPr>
                <w:b/>
                <w:color w:val="auto"/>
                <w:lang w:val="fr-FR"/>
              </w:rPr>
            </w:pPr>
            <w:r w:rsidRPr="005914A2">
              <w:rPr>
                <w:b/>
                <w:color w:val="auto"/>
                <w:lang w:val="fr-FR"/>
              </w:rPr>
              <w:t>1BM-</w:t>
            </w:r>
          </w:p>
        </w:tc>
      </w:tr>
      <w:tr w:rsidR="00BE1352" w:rsidRPr="005914A2" w14:paraId="663CAC6A" w14:textId="77777777" w:rsidTr="007200CF">
        <w:tc>
          <w:tcPr>
            <w:tcW w:w="2160" w:type="dxa"/>
            <w:tcBorders>
              <w:top w:val="single" w:sz="6" w:space="0" w:color="auto"/>
              <w:left w:val="single" w:sz="12" w:space="0" w:color="auto"/>
              <w:bottom w:val="single" w:sz="6" w:space="0" w:color="auto"/>
              <w:right w:val="single" w:sz="6" w:space="0" w:color="auto"/>
            </w:tcBorders>
          </w:tcPr>
          <w:p w14:paraId="00369BC7" w14:textId="77777777" w:rsidR="00BE1352" w:rsidRPr="005914A2" w:rsidRDefault="00BE1352" w:rsidP="007200CF">
            <w:pPr>
              <w:pStyle w:val="FORMDATA"/>
              <w:rPr>
                <w:b/>
                <w:color w:val="auto"/>
                <w:lang w:val="fr-FR"/>
              </w:rPr>
            </w:pPr>
            <w:r w:rsidRPr="005914A2">
              <w:rPr>
                <w:b/>
                <w:color w:val="auto"/>
                <w:lang w:val="fr-FR"/>
              </w:rPr>
              <w:t>PORTTYP</w:t>
            </w:r>
          </w:p>
        </w:tc>
        <w:tc>
          <w:tcPr>
            <w:tcW w:w="4230" w:type="dxa"/>
            <w:tcBorders>
              <w:top w:val="single" w:sz="6" w:space="0" w:color="auto"/>
              <w:left w:val="single" w:sz="6" w:space="0" w:color="auto"/>
              <w:bottom w:val="single" w:sz="6" w:space="0" w:color="auto"/>
              <w:right w:val="single" w:sz="6" w:space="0" w:color="auto"/>
            </w:tcBorders>
          </w:tcPr>
          <w:p w14:paraId="4A02CCE7" w14:textId="77777777" w:rsidR="00BE1352" w:rsidRPr="005914A2" w:rsidRDefault="00BE1352" w:rsidP="007200CF">
            <w:pPr>
              <w:pStyle w:val="FORMDATA"/>
              <w:rPr>
                <w:b/>
                <w:color w:val="auto"/>
                <w:lang w:val="fr-FR"/>
              </w:rPr>
            </w:pPr>
            <w:r w:rsidRPr="005914A2">
              <w:rPr>
                <w:b/>
                <w:color w:val="auto"/>
                <w:lang w:val="fr-FR"/>
              </w:rPr>
              <w:t>Port Type</w:t>
            </w:r>
          </w:p>
        </w:tc>
        <w:tc>
          <w:tcPr>
            <w:tcW w:w="2358" w:type="dxa"/>
            <w:tcBorders>
              <w:top w:val="single" w:sz="6" w:space="0" w:color="auto"/>
              <w:left w:val="single" w:sz="6" w:space="0" w:color="auto"/>
              <w:bottom w:val="single" w:sz="6" w:space="0" w:color="auto"/>
              <w:right w:val="single" w:sz="12" w:space="0" w:color="auto"/>
            </w:tcBorders>
          </w:tcPr>
          <w:p w14:paraId="687B88D1" w14:textId="77777777" w:rsidR="00BE1352" w:rsidRPr="005914A2" w:rsidRDefault="00BE1352" w:rsidP="007200CF">
            <w:pPr>
              <w:pStyle w:val="FORMDATA"/>
              <w:rPr>
                <w:b/>
                <w:color w:val="auto"/>
              </w:rPr>
            </w:pPr>
            <w:r w:rsidRPr="005914A2">
              <w:rPr>
                <w:b/>
                <w:color w:val="auto"/>
              </w:rPr>
              <w:t>L</w:t>
            </w:r>
          </w:p>
        </w:tc>
      </w:tr>
      <w:tr w:rsidR="00BE1352" w:rsidRPr="005914A2" w14:paraId="20365BCB"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0AF4D54" w14:textId="77777777" w:rsidR="00BE1352" w:rsidRPr="005914A2" w:rsidRDefault="00BE1352" w:rsidP="007200CF">
            <w:pPr>
              <w:pStyle w:val="FORMDATA"/>
              <w:rPr>
                <w:b/>
                <w:bCs/>
                <w:color w:val="auto"/>
              </w:rPr>
            </w:pPr>
            <w:r w:rsidRPr="005914A2">
              <w:rPr>
                <w:b/>
                <w:bCs/>
                <w:color w:val="auto"/>
              </w:rPr>
              <w:t>Billing Section</w:t>
            </w:r>
          </w:p>
        </w:tc>
      </w:tr>
      <w:tr w:rsidR="00BE1352" w:rsidRPr="005914A2" w14:paraId="024BA935" w14:textId="77777777" w:rsidTr="007200CF">
        <w:tc>
          <w:tcPr>
            <w:tcW w:w="2160" w:type="dxa"/>
            <w:tcBorders>
              <w:top w:val="single" w:sz="6" w:space="0" w:color="auto"/>
              <w:left w:val="single" w:sz="12" w:space="0" w:color="auto"/>
              <w:bottom w:val="single" w:sz="6" w:space="0" w:color="auto"/>
              <w:right w:val="single" w:sz="6" w:space="0" w:color="auto"/>
            </w:tcBorders>
          </w:tcPr>
          <w:p w14:paraId="606C5123" w14:textId="77777777" w:rsidR="00BE1352" w:rsidRPr="005914A2" w:rsidRDefault="00BE1352" w:rsidP="007200CF">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671961D" w14:textId="77777777" w:rsidR="00BE1352" w:rsidRPr="005914A2" w:rsidRDefault="00BE1352" w:rsidP="007200CF">
            <w:pPr>
              <w:pStyle w:val="FORMDATA"/>
              <w:rPr>
                <w:b/>
                <w:color w:val="auto"/>
              </w:rPr>
            </w:pPr>
            <w:r w:rsidRPr="005914A2">
              <w:rPr>
                <w:b/>
                <w:color w:val="auto"/>
              </w:rPr>
              <w:t>Billing Account Number 1</w:t>
            </w:r>
          </w:p>
        </w:tc>
        <w:tc>
          <w:tcPr>
            <w:tcW w:w="2358" w:type="dxa"/>
            <w:tcBorders>
              <w:top w:val="single" w:sz="6" w:space="0" w:color="auto"/>
              <w:left w:val="single" w:sz="6" w:space="0" w:color="auto"/>
              <w:bottom w:val="single" w:sz="6" w:space="0" w:color="auto"/>
              <w:right w:val="single" w:sz="12" w:space="0" w:color="auto"/>
            </w:tcBorders>
          </w:tcPr>
          <w:p w14:paraId="3E98ADAD" w14:textId="77777777" w:rsidR="00BE1352" w:rsidRPr="005914A2" w:rsidRDefault="00BE1352" w:rsidP="007200CF">
            <w:pPr>
              <w:pStyle w:val="FORMDATA"/>
              <w:rPr>
                <w:b/>
                <w:color w:val="auto"/>
                <w:lang w:val="fr-FR"/>
              </w:rPr>
            </w:pPr>
            <w:r w:rsidRPr="005914A2">
              <w:rPr>
                <w:b/>
                <w:color w:val="auto"/>
                <w:lang w:val="fr-FR"/>
              </w:rPr>
              <w:t>706Q886621621</w:t>
            </w:r>
          </w:p>
        </w:tc>
      </w:tr>
      <w:tr w:rsidR="00BE1352" w:rsidRPr="005914A2" w14:paraId="4158662E"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BA70430" w14:textId="77777777" w:rsidR="00BE1352" w:rsidRPr="005914A2" w:rsidRDefault="00BE1352" w:rsidP="007200CF">
            <w:pPr>
              <w:pStyle w:val="Heading5"/>
              <w:rPr>
                <w:color w:val="auto"/>
              </w:rPr>
            </w:pPr>
            <w:r w:rsidRPr="005914A2">
              <w:rPr>
                <w:color w:val="auto"/>
              </w:rPr>
              <w:t>Contact Section</w:t>
            </w:r>
          </w:p>
        </w:tc>
      </w:tr>
      <w:tr w:rsidR="00BE1352" w:rsidRPr="005914A2" w14:paraId="1137022C"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7754BACA" w14:textId="77777777" w:rsidR="00BE1352" w:rsidRPr="005914A2" w:rsidRDefault="00BE1352" w:rsidP="007200CF">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8ECD8C" w14:textId="77777777" w:rsidR="00BE1352" w:rsidRPr="005914A2" w:rsidRDefault="00BE1352" w:rsidP="007200CF">
            <w:pPr>
              <w:pStyle w:val="FORMDATA"/>
              <w:rPr>
                <w:b/>
                <w:color w:val="auto"/>
              </w:rPr>
            </w:pPr>
            <w:r w:rsidRPr="005914A2">
              <w:rPr>
                <w:b/>
                <w:color w:val="auto"/>
              </w:rPr>
              <w:t>Initiator Identification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9703891" w14:textId="77777777" w:rsidR="00BE1352" w:rsidRPr="005914A2" w:rsidRDefault="00BE1352" w:rsidP="007200CF">
            <w:pPr>
              <w:pStyle w:val="FORMDATA"/>
              <w:rPr>
                <w:b/>
                <w:color w:val="auto"/>
              </w:rPr>
            </w:pPr>
            <w:r w:rsidRPr="005914A2">
              <w:rPr>
                <w:b/>
                <w:color w:val="auto"/>
              </w:rPr>
              <w:t>Bojangles</w:t>
            </w:r>
          </w:p>
        </w:tc>
      </w:tr>
      <w:tr w:rsidR="00BE1352" w:rsidRPr="005914A2" w14:paraId="7567A42D"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065B1041" w14:textId="77777777" w:rsidR="00BE1352" w:rsidRPr="005914A2" w:rsidRDefault="00BE1352" w:rsidP="007200CF">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E8B3EEA" w14:textId="77777777" w:rsidR="00BE1352" w:rsidRPr="005914A2" w:rsidRDefault="00BE1352" w:rsidP="007200CF">
            <w:pPr>
              <w:pStyle w:val="FORMDATA"/>
              <w:rPr>
                <w:b/>
                <w:color w:val="auto"/>
              </w:rPr>
            </w:pPr>
            <w:r w:rsidRPr="005914A2">
              <w:rPr>
                <w:b/>
                <w:color w:val="auto"/>
              </w:rPr>
              <w:t>Initiator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EF984C6" w14:textId="77777777" w:rsidR="00BE1352" w:rsidRPr="005914A2" w:rsidRDefault="00BE1352" w:rsidP="007200CF">
            <w:pPr>
              <w:pStyle w:val="FORMDATA"/>
              <w:rPr>
                <w:b/>
                <w:color w:val="auto"/>
              </w:rPr>
            </w:pPr>
            <w:r w:rsidRPr="005914A2">
              <w:rPr>
                <w:b/>
                <w:color w:val="auto"/>
              </w:rPr>
              <w:t>8884448888</w:t>
            </w:r>
          </w:p>
        </w:tc>
      </w:tr>
      <w:tr w:rsidR="00BE1352" w:rsidRPr="005914A2" w14:paraId="481BE07A"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2412431E" w14:textId="77777777" w:rsidR="00BE1352" w:rsidRPr="005914A2" w:rsidRDefault="00BE1352" w:rsidP="007200CF">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BA5979C" w14:textId="77777777" w:rsidR="00BE1352" w:rsidRPr="005914A2" w:rsidRDefault="00BE1352" w:rsidP="007200CF">
            <w:pPr>
              <w:pStyle w:val="FORMDATA"/>
              <w:rPr>
                <w:b/>
                <w:color w:val="auto"/>
              </w:rPr>
            </w:pPr>
            <w:r w:rsidRPr="005914A2">
              <w:rPr>
                <w:b/>
                <w:color w:val="auto"/>
              </w:rPr>
              <w:t>Initiator Facsimile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AB620F9" w14:textId="77777777" w:rsidR="00BE1352" w:rsidRPr="005914A2" w:rsidRDefault="00BE1352" w:rsidP="007200CF">
            <w:pPr>
              <w:pStyle w:val="FORMDATA"/>
              <w:rPr>
                <w:b/>
                <w:color w:val="auto"/>
                <w:lang w:val="fr-FR"/>
              </w:rPr>
            </w:pPr>
            <w:r w:rsidRPr="005914A2">
              <w:rPr>
                <w:b/>
                <w:color w:val="auto"/>
                <w:lang w:val="fr-FR"/>
              </w:rPr>
              <w:t>4448884444</w:t>
            </w:r>
          </w:p>
        </w:tc>
      </w:tr>
      <w:tr w:rsidR="00BE1352" w:rsidRPr="005914A2" w14:paraId="66E4EFD6"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707F7100" w14:textId="77777777" w:rsidR="00BE1352" w:rsidRPr="005914A2" w:rsidRDefault="00BE1352" w:rsidP="007200CF">
            <w:pPr>
              <w:pStyle w:val="FORMDATA"/>
              <w:rPr>
                <w:b/>
                <w:color w:val="auto"/>
                <w:lang w:val="fr-FR"/>
              </w:rPr>
            </w:pPr>
            <w:r w:rsidRPr="005914A2">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41EEE2E" w14:textId="77777777" w:rsidR="00BE1352" w:rsidRPr="005914A2" w:rsidRDefault="00BE1352" w:rsidP="007200CF">
            <w:pPr>
              <w:pStyle w:val="FORMDATA"/>
              <w:rPr>
                <w:b/>
                <w:color w:val="auto"/>
                <w:lang w:val="fr-FR"/>
              </w:rPr>
            </w:pPr>
            <w:r w:rsidRPr="005914A2">
              <w:rPr>
                <w:b/>
                <w:color w:val="auto"/>
                <w:lang w:val="fr-FR"/>
              </w:rPr>
              <w:t>Implementation Contact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1A44B2E" w14:textId="77777777" w:rsidR="00BE1352" w:rsidRPr="005914A2" w:rsidRDefault="00BE1352" w:rsidP="007200CF">
            <w:pPr>
              <w:pStyle w:val="FORMDATA"/>
              <w:rPr>
                <w:b/>
                <w:color w:val="auto"/>
              </w:rPr>
            </w:pPr>
            <w:r w:rsidRPr="005914A2">
              <w:rPr>
                <w:b/>
                <w:color w:val="auto"/>
              </w:rPr>
              <w:t xml:space="preserve">Sylvester </w:t>
            </w:r>
          </w:p>
        </w:tc>
      </w:tr>
      <w:tr w:rsidR="00BE1352" w:rsidRPr="005914A2" w14:paraId="3676D507"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77D1D38F" w14:textId="77777777" w:rsidR="00BE1352" w:rsidRPr="005914A2" w:rsidRDefault="00BE1352" w:rsidP="007200CF">
            <w:pPr>
              <w:pStyle w:val="FORMDATA"/>
              <w:rPr>
                <w:b/>
                <w:color w:val="auto"/>
              </w:rPr>
            </w:pPr>
            <w:r w:rsidRPr="005914A2">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AE0797" w14:textId="77777777" w:rsidR="00BE1352" w:rsidRPr="005914A2" w:rsidRDefault="00BE1352" w:rsidP="007200CF">
            <w:pPr>
              <w:pStyle w:val="FORMDATA"/>
              <w:rPr>
                <w:b/>
                <w:color w:val="auto"/>
              </w:rPr>
            </w:pPr>
            <w:r w:rsidRPr="005914A2">
              <w:rPr>
                <w:b/>
                <w:color w:val="auto"/>
              </w:rPr>
              <w:t>Implementation Contact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A660265" w14:textId="77777777" w:rsidR="00BE1352" w:rsidRPr="005914A2" w:rsidRDefault="00BE1352" w:rsidP="007200CF">
            <w:pPr>
              <w:pStyle w:val="FORMDATA"/>
              <w:rPr>
                <w:b/>
                <w:color w:val="auto"/>
              </w:rPr>
            </w:pPr>
            <w:r w:rsidRPr="005914A2">
              <w:rPr>
                <w:b/>
                <w:color w:val="auto"/>
              </w:rPr>
              <w:t>7707773333</w:t>
            </w:r>
          </w:p>
        </w:tc>
      </w:tr>
      <w:tr w:rsidR="00BE1352" w:rsidRPr="005914A2" w14:paraId="673C5EE5"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07D73C99" w14:textId="77777777" w:rsidR="00BE1352" w:rsidRPr="005914A2" w:rsidRDefault="00BE1352" w:rsidP="007200CF">
            <w:pPr>
              <w:pStyle w:val="Heading4"/>
              <w:rPr>
                <w:b/>
                <w:bCs/>
                <w:i w:val="0"/>
                <w:iCs w:val="0"/>
                <w:lang w:val="fr-FR"/>
              </w:rPr>
            </w:pPr>
            <w:r w:rsidRPr="005914A2">
              <w:rPr>
                <w:b/>
                <w:bCs/>
                <w:i w:val="0"/>
                <w:iCs w:val="0"/>
                <w:lang w:val="fr-FR"/>
              </w:rPr>
              <w:t>EU  FORM</w:t>
            </w:r>
          </w:p>
        </w:tc>
      </w:tr>
      <w:tr w:rsidR="00BE1352" w:rsidRPr="005914A2" w14:paraId="3FFF1351"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12116291" w14:textId="77777777" w:rsidR="00BE1352" w:rsidRPr="005914A2" w:rsidRDefault="00BE1352" w:rsidP="007200CF">
            <w:pPr>
              <w:pStyle w:val="Heading4"/>
              <w:rPr>
                <w:b/>
                <w:bCs/>
                <w:i w:val="0"/>
                <w:iCs w:val="0"/>
              </w:rPr>
            </w:pPr>
            <w:r w:rsidRPr="005914A2">
              <w:rPr>
                <w:b/>
                <w:bCs/>
                <w:i w:val="0"/>
                <w:iCs w:val="0"/>
              </w:rPr>
              <w:t>Location and Access Section</w:t>
            </w:r>
          </w:p>
        </w:tc>
      </w:tr>
      <w:tr w:rsidR="00BE1352" w:rsidRPr="005914A2" w14:paraId="17CF0185" w14:textId="77777777" w:rsidTr="007200CF">
        <w:tc>
          <w:tcPr>
            <w:tcW w:w="2160" w:type="dxa"/>
            <w:tcBorders>
              <w:top w:val="single" w:sz="6" w:space="0" w:color="auto"/>
              <w:left w:val="single" w:sz="12" w:space="0" w:color="auto"/>
              <w:bottom w:val="single" w:sz="6" w:space="0" w:color="auto"/>
              <w:right w:val="single" w:sz="6" w:space="0" w:color="auto"/>
            </w:tcBorders>
          </w:tcPr>
          <w:p w14:paraId="3794DE92" w14:textId="77777777" w:rsidR="00BE1352" w:rsidRPr="005914A2" w:rsidRDefault="00BE1352" w:rsidP="007200CF">
            <w:pPr>
              <w:pStyle w:val="FORMDATA"/>
              <w:rPr>
                <w:b/>
                <w:color w:val="auto"/>
              </w:rPr>
            </w:pPr>
            <w:r w:rsidRPr="005914A2">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652B6034" w14:textId="77777777" w:rsidR="00BE1352" w:rsidRPr="005914A2" w:rsidRDefault="00BE1352" w:rsidP="007200CF">
            <w:pPr>
              <w:pStyle w:val="FORMDATA"/>
              <w:rPr>
                <w:b/>
                <w:color w:val="auto"/>
              </w:rPr>
            </w:pPr>
            <w:r w:rsidRPr="005914A2">
              <w:rPr>
                <w:b/>
                <w:color w:val="auto"/>
              </w:rPr>
              <w:t>End User Name</w:t>
            </w:r>
          </w:p>
        </w:tc>
        <w:tc>
          <w:tcPr>
            <w:tcW w:w="2358" w:type="dxa"/>
            <w:tcBorders>
              <w:top w:val="single" w:sz="6" w:space="0" w:color="auto"/>
              <w:left w:val="single" w:sz="6" w:space="0" w:color="auto"/>
              <w:bottom w:val="single" w:sz="6" w:space="0" w:color="auto"/>
              <w:right w:val="single" w:sz="12" w:space="0" w:color="auto"/>
            </w:tcBorders>
          </w:tcPr>
          <w:p w14:paraId="4C168A93" w14:textId="77777777" w:rsidR="00BE1352" w:rsidRPr="005914A2" w:rsidRDefault="00BE1352" w:rsidP="007200CF">
            <w:pPr>
              <w:pStyle w:val="FORMDATA"/>
              <w:rPr>
                <w:b/>
                <w:color w:val="auto"/>
              </w:rPr>
            </w:pPr>
            <w:r w:rsidRPr="005914A2">
              <w:rPr>
                <w:b/>
                <w:color w:val="auto"/>
              </w:rPr>
              <w:t xml:space="preserve">High </w:t>
            </w:r>
            <w:r>
              <w:rPr>
                <w:b/>
                <w:color w:val="auto"/>
              </w:rPr>
              <w:t>Waters</w:t>
            </w:r>
          </w:p>
        </w:tc>
      </w:tr>
      <w:tr w:rsidR="00BE1352" w:rsidRPr="005914A2" w14:paraId="18F64C92" w14:textId="77777777" w:rsidTr="007200CF">
        <w:tc>
          <w:tcPr>
            <w:tcW w:w="2160" w:type="dxa"/>
            <w:tcBorders>
              <w:top w:val="single" w:sz="6" w:space="0" w:color="auto"/>
              <w:left w:val="single" w:sz="12" w:space="0" w:color="auto"/>
              <w:bottom w:val="single" w:sz="6" w:space="0" w:color="auto"/>
              <w:right w:val="single" w:sz="6" w:space="0" w:color="auto"/>
            </w:tcBorders>
          </w:tcPr>
          <w:p w14:paraId="7B7A162B" w14:textId="77777777" w:rsidR="00BE1352" w:rsidRPr="005914A2" w:rsidRDefault="00BE1352" w:rsidP="007200CF">
            <w:pPr>
              <w:pStyle w:val="FORMDATA"/>
              <w:rPr>
                <w:b/>
                <w:color w:val="auto"/>
              </w:rPr>
            </w:pPr>
            <w:r w:rsidRPr="005914A2">
              <w:rPr>
                <w:b/>
                <w:color w:val="auto"/>
              </w:rPr>
              <w:t>SANO</w:t>
            </w:r>
          </w:p>
        </w:tc>
        <w:tc>
          <w:tcPr>
            <w:tcW w:w="4230" w:type="dxa"/>
            <w:tcBorders>
              <w:top w:val="single" w:sz="6" w:space="0" w:color="auto"/>
              <w:left w:val="single" w:sz="6" w:space="0" w:color="auto"/>
              <w:bottom w:val="single" w:sz="6" w:space="0" w:color="auto"/>
              <w:right w:val="single" w:sz="6" w:space="0" w:color="auto"/>
            </w:tcBorders>
          </w:tcPr>
          <w:p w14:paraId="15B15B12" w14:textId="77777777" w:rsidR="00BE1352" w:rsidRPr="005914A2" w:rsidRDefault="00BE1352" w:rsidP="007200CF">
            <w:pPr>
              <w:pStyle w:val="FORMDATA"/>
              <w:rPr>
                <w:b/>
                <w:color w:val="auto"/>
              </w:rPr>
            </w:pPr>
            <w:r w:rsidRPr="005914A2">
              <w:rPr>
                <w:b/>
                <w:color w:val="auto"/>
              </w:rPr>
              <w:t>Service Address House Number</w:t>
            </w:r>
          </w:p>
        </w:tc>
        <w:tc>
          <w:tcPr>
            <w:tcW w:w="2358" w:type="dxa"/>
            <w:tcBorders>
              <w:top w:val="single" w:sz="6" w:space="0" w:color="auto"/>
              <w:left w:val="single" w:sz="6" w:space="0" w:color="auto"/>
              <w:bottom w:val="single" w:sz="6" w:space="0" w:color="auto"/>
              <w:right w:val="single" w:sz="12" w:space="0" w:color="auto"/>
            </w:tcBorders>
          </w:tcPr>
          <w:p w14:paraId="4FFF874C" w14:textId="77777777" w:rsidR="00BE1352" w:rsidRPr="005914A2" w:rsidRDefault="00BE1352" w:rsidP="007200CF">
            <w:pPr>
              <w:pStyle w:val="FORMDATA"/>
              <w:rPr>
                <w:b/>
                <w:color w:val="auto"/>
              </w:rPr>
            </w:pPr>
            <w:r w:rsidRPr="005914A2">
              <w:rPr>
                <w:b/>
                <w:color w:val="auto"/>
              </w:rPr>
              <w:t>1300</w:t>
            </w:r>
          </w:p>
        </w:tc>
      </w:tr>
      <w:tr w:rsidR="00BE1352" w:rsidRPr="005914A2" w14:paraId="14F9FEE2" w14:textId="77777777" w:rsidTr="007200CF">
        <w:tc>
          <w:tcPr>
            <w:tcW w:w="2160" w:type="dxa"/>
            <w:tcBorders>
              <w:top w:val="single" w:sz="6" w:space="0" w:color="auto"/>
              <w:left w:val="single" w:sz="12" w:space="0" w:color="auto"/>
              <w:bottom w:val="single" w:sz="6" w:space="0" w:color="auto"/>
              <w:right w:val="single" w:sz="6" w:space="0" w:color="auto"/>
            </w:tcBorders>
          </w:tcPr>
          <w:p w14:paraId="3BE44E56" w14:textId="77777777" w:rsidR="00BE1352" w:rsidRPr="005914A2" w:rsidRDefault="00BE1352" w:rsidP="007200CF">
            <w:pPr>
              <w:pStyle w:val="FORMDATA"/>
              <w:rPr>
                <w:b/>
                <w:color w:val="auto"/>
              </w:rPr>
            </w:pPr>
            <w:r w:rsidRPr="005914A2">
              <w:rPr>
                <w:b/>
                <w:color w:val="auto"/>
              </w:rPr>
              <w:t>SASN</w:t>
            </w:r>
          </w:p>
        </w:tc>
        <w:tc>
          <w:tcPr>
            <w:tcW w:w="4230" w:type="dxa"/>
            <w:tcBorders>
              <w:top w:val="single" w:sz="6" w:space="0" w:color="auto"/>
              <w:left w:val="single" w:sz="6" w:space="0" w:color="auto"/>
              <w:bottom w:val="single" w:sz="6" w:space="0" w:color="auto"/>
              <w:right w:val="single" w:sz="6" w:space="0" w:color="auto"/>
            </w:tcBorders>
          </w:tcPr>
          <w:p w14:paraId="409E1627" w14:textId="77777777" w:rsidR="00BE1352" w:rsidRPr="005914A2" w:rsidRDefault="00BE1352" w:rsidP="007200CF">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0BC4B900" w14:textId="77777777" w:rsidR="00BE1352" w:rsidRPr="005914A2" w:rsidRDefault="00BE1352" w:rsidP="007200CF">
            <w:pPr>
              <w:pStyle w:val="FORMDATA"/>
              <w:rPr>
                <w:b/>
                <w:color w:val="auto"/>
              </w:rPr>
            </w:pPr>
            <w:r w:rsidRPr="005914A2">
              <w:rPr>
                <w:b/>
                <w:color w:val="auto"/>
              </w:rPr>
              <w:t>Bull</w:t>
            </w:r>
          </w:p>
        </w:tc>
      </w:tr>
      <w:tr w:rsidR="00BE1352" w:rsidRPr="005914A2" w14:paraId="46FFBBB4" w14:textId="77777777" w:rsidTr="007200CF">
        <w:tc>
          <w:tcPr>
            <w:tcW w:w="2160" w:type="dxa"/>
            <w:tcBorders>
              <w:top w:val="single" w:sz="6" w:space="0" w:color="auto"/>
              <w:left w:val="single" w:sz="12" w:space="0" w:color="auto"/>
              <w:bottom w:val="single" w:sz="6" w:space="0" w:color="auto"/>
              <w:right w:val="single" w:sz="6" w:space="0" w:color="auto"/>
            </w:tcBorders>
          </w:tcPr>
          <w:p w14:paraId="55B3DB53" w14:textId="77777777" w:rsidR="00BE1352" w:rsidRPr="005914A2" w:rsidRDefault="00BE1352" w:rsidP="007200CF">
            <w:pPr>
              <w:pStyle w:val="FORMDATA"/>
              <w:rPr>
                <w:b/>
                <w:color w:val="auto"/>
              </w:rPr>
            </w:pPr>
            <w:r w:rsidRPr="005914A2">
              <w:rPr>
                <w:b/>
                <w:color w:val="auto"/>
              </w:rPr>
              <w:t>SATH</w:t>
            </w:r>
          </w:p>
        </w:tc>
        <w:tc>
          <w:tcPr>
            <w:tcW w:w="4230" w:type="dxa"/>
            <w:tcBorders>
              <w:top w:val="single" w:sz="6" w:space="0" w:color="auto"/>
              <w:left w:val="single" w:sz="6" w:space="0" w:color="auto"/>
              <w:bottom w:val="single" w:sz="6" w:space="0" w:color="auto"/>
              <w:right w:val="single" w:sz="6" w:space="0" w:color="auto"/>
            </w:tcBorders>
          </w:tcPr>
          <w:p w14:paraId="6FF1D3F8" w14:textId="77777777" w:rsidR="00BE1352" w:rsidRPr="005914A2" w:rsidRDefault="00BE1352" w:rsidP="007200CF">
            <w:pPr>
              <w:pStyle w:val="FORMDATA"/>
              <w:rPr>
                <w:b/>
                <w:color w:val="auto"/>
              </w:rPr>
            </w:pPr>
            <w:smartTag w:uri="urn:schemas-microsoft-com:office:smarttags" w:element="Street">
              <w:smartTag w:uri="urn:schemas-microsoft-com:office:smarttags" w:element="address">
                <w:r w:rsidRPr="005914A2">
                  <w:rPr>
                    <w:b/>
                    <w:color w:val="auto"/>
                  </w:rPr>
                  <w:t>Service Address Street</w:t>
                </w:r>
              </w:smartTag>
            </w:smartTag>
            <w:r w:rsidRPr="005914A2">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2B5DC29D" w14:textId="77777777" w:rsidR="00BE1352" w:rsidRPr="005914A2" w:rsidRDefault="00BE1352" w:rsidP="007200CF">
            <w:pPr>
              <w:pStyle w:val="FORMDATA"/>
              <w:rPr>
                <w:b/>
                <w:color w:val="auto"/>
              </w:rPr>
            </w:pPr>
            <w:r w:rsidRPr="005914A2">
              <w:rPr>
                <w:b/>
                <w:color w:val="auto"/>
              </w:rPr>
              <w:t>St</w:t>
            </w:r>
          </w:p>
        </w:tc>
      </w:tr>
      <w:tr w:rsidR="00BE1352" w:rsidRPr="005914A2" w14:paraId="0EE82613" w14:textId="77777777" w:rsidTr="007200CF">
        <w:tc>
          <w:tcPr>
            <w:tcW w:w="2160" w:type="dxa"/>
            <w:tcBorders>
              <w:top w:val="single" w:sz="6" w:space="0" w:color="auto"/>
              <w:left w:val="single" w:sz="12" w:space="0" w:color="auto"/>
              <w:bottom w:val="single" w:sz="6" w:space="0" w:color="auto"/>
              <w:right w:val="single" w:sz="6" w:space="0" w:color="auto"/>
            </w:tcBorders>
          </w:tcPr>
          <w:p w14:paraId="5BD0CAD8" w14:textId="77777777" w:rsidR="00BE1352" w:rsidRPr="005914A2" w:rsidRDefault="00BE1352" w:rsidP="007200CF">
            <w:pPr>
              <w:pStyle w:val="FORMDATA"/>
              <w:rPr>
                <w:b/>
                <w:color w:val="auto"/>
              </w:rPr>
            </w:pPr>
            <w:r w:rsidRPr="005914A2">
              <w:rPr>
                <w:b/>
                <w:color w:val="auto"/>
              </w:rPr>
              <w:t>CITY</w:t>
            </w:r>
          </w:p>
        </w:tc>
        <w:tc>
          <w:tcPr>
            <w:tcW w:w="4230" w:type="dxa"/>
            <w:tcBorders>
              <w:top w:val="single" w:sz="6" w:space="0" w:color="auto"/>
              <w:left w:val="single" w:sz="6" w:space="0" w:color="auto"/>
              <w:bottom w:val="single" w:sz="6" w:space="0" w:color="auto"/>
              <w:right w:val="single" w:sz="6" w:space="0" w:color="auto"/>
            </w:tcBorders>
          </w:tcPr>
          <w:p w14:paraId="7402B43B" w14:textId="77777777" w:rsidR="00BE1352" w:rsidRPr="005914A2" w:rsidRDefault="00BE1352" w:rsidP="007200CF">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8" w:type="dxa"/>
            <w:tcBorders>
              <w:top w:val="single" w:sz="6" w:space="0" w:color="auto"/>
              <w:left w:val="single" w:sz="6" w:space="0" w:color="auto"/>
              <w:bottom w:val="single" w:sz="6" w:space="0" w:color="auto"/>
              <w:right w:val="single" w:sz="12" w:space="0" w:color="auto"/>
            </w:tcBorders>
          </w:tcPr>
          <w:p w14:paraId="26C92DA0" w14:textId="77777777" w:rsidR="00BE1352" w:rsidRPr="005914A2" w:rsidRDefault="00BE1352" w:rsidP="007200CF">
            <w:pPr>
              <w:pStyle w:val="FORMDATA"/>
              <w:rPr>
                <w:b/>
                <w:color w:val="auto"/>
                <w:lang w:val="fr-FR"/>
              </w:rPr>
            </w:pPr>
            <w:r w:rsidRPr="005914A2">
              <w:rPr>
                <w:b/>
                <w:color w:val="auto"/>
                <w:lang w:val="fr-FR"/>
              </w:rPr>
              <w:t>Savh</w:t>
            </w:r>
          </w:p>
        </w:tc>
      </w:tr>
      <w:tr w:rsidR="00BE1352" w:rsidRPr="005914A2" w14:paraId="168DDF47"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7B095D4C" w14:textId="77777777" w:rsidR="00BE1352" w:rsidRPr="005914A2" w:rsidRDefault="00BE1352" w:rsidP="007200CF">
            <w:pPr>
              <w:pStyle w:val="FORMDATA"/>
              <w:rPr>
                <w:b/>
                <w:color w:val="auto"/>
                <w:lang w:val="fr-FR"/>
              </w:rPr>
            </w:pPr>
            <w:r w:rsidRPr="005914A2">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4D27DE" w14:textId="77777777" w:rsidR="00BE1352" w:rsidRPr="005914A2" w:rsidRDefault="00BE1352" w:rsidP="007200CF">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7FF41D7" w14:textId="77777777" w:rsidR="00BE1352" w:rsidRPr="005914A2" w:rsidRDefault="00BE1352" w:rsidP="007200CF">
            <w:pPr>
              <w:pStyle w:val="FORMDATA"/>
              <w:rPr>
                <w:b/>
                <w:color w:val="auto"/>
                <w:lang w:val="fr-FR"/>
              </w:rPr>
            </w:pPr>
            <w:r w:rsidRPr="005914A2">
              <w:rPr>
                <w:b/>
                <w:color w:val="auto"/>
                <w:lang w:val="fr-FR"/>
              </w:rPr>
              <w:t>GA</w:t>
            </w:r>
          </w:p>
        </w:tc>
      </w:tr>
      <w:tr w:rsidR="00BE1352" w:rsidRPr="005914A2" w14:paraId="45E22145" w14:textId="77777777" w:rsidTr="007200CF">
        <w:tc>
          <w:tcPr>
            <w:tcW w:w="2160" w:type="dxa"/>
            <w:tcBorders>
              <w:top w:val="single" w:sz="6" w:space="0" w:color="auto"/>
              <w:left w:val="single" w:sz="12" w:space="0" w:color="auto"/>
              <w:bottom w:val="single" w:sz="6" w:space="0" w:color="auto"/>
              <w:right w:val="single" w:sz="6" w:space="0" w:color="auto"/>
            </w:tcBorders>
          </w:tcPr>
          <w:p w14:paraId="5BBB582B" w14:textId="77777777" w:rsidR="00BE1352" w:rsidRPr="005914A2" w:rsidRDefault="00BE1352" w:rsidP="007200CF">
            <w:pPr>
              <w:pStyle w:val="FORMDATA"/>
              <w:rPr>
                <w:b/>
                <w:color w:val="auto"/>
                <w:lang w:val="fr-FR"/>
              </w:rPr>
            </w:pPr>
            <w:r w:rsidRPr="005914A2">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tcPr>
          <w:p w14:paraId="3D325E5C" w14:textId="77777777" w:rsidR="00BE1352" w:rsidRPr="005914A2" w:rsidRDefault="00BE1352" w:rsidP="007200CF">
            <w:pPr>
              <w:pStyle w:val="FORMDATA"/>
              <w:rPr>
                <w:b/>
                <w:color w:val="auto"/>
              </w:rPr>
            </w:pPr>
            <w:r w:rsidRPr="005914A2">
              <w:rPr>
                <w:b/>
                <w:color w:val="auto"/>
              </w:rPr>
              <w:t>End User Zip Code</w:t>
            </w:r>
          </w:p>
        </w:tc>
        <w:tc>
          <w:tcPr>
            <w:tcW w:w="2358" w:type="dxa"/>
            <w:tcBorders>
              <w:top w:val="single" w:sz="6" w:space="0" w:color="auto"/>
              <w:left w:val="single" w:sz="6" w:space="0" w:color="auto"/>
              <w:bottom w:val="single" w:sz="6" w:space="0" w:color="auto"/>
              <w:right w:val="single" w:sz="12" w:space="0" w:color="auto"/>
            </w:tcBorders>
          </w:tcPr>
          <w:p w14:paraId="505AC91C" w14:textId="77777777" w:rsidR="00BE1352" w:rsidRPr="005914A2" w:rsidRDefault="00BE1352" w:rsidP="007200CF">
            <w:pPr>
              <w:pStyle w:val="FORMDATA"/>
              <w:rPr>
                <w:b/>
                <w:color w:val="auto"/>
              </w:rPr>
            </w:pPr>
            <w:r w:rsidRPr="005914A2">
              <w:rPr>
                <w:b/>
                <w:color w:val="auto"/>
              </w:rPr>
              <w:t>31401</w:t>
            </w:r>
          </w:p>
        </w:tc>
      </w:tr>
      <w:tr w:rsidR="00BE1352" w:rsidRPr="005914A2" w14:paraId="54CFE181"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0F2335B4" w14:textId="77777777" w:rsidR="00BE1352" w:rsidRPr="005914A2" w:rsidRDefault="00BE1352" w:rsidP="007200CF">
            <w:pPr>
              <w:pStyle w:val="BodyText"/>
              <w:rPr>
                <w:color w:val="auto"/>
                <w:sz w:val="24"/>
                <w:szCs w:val="24"/>
              </w:rPr>
            </w:pPr>
            <w:r w:rsidRPr="005914A2">
              <w:rPr>
                <w:rFonts w:ascii="Arial" w:hAnsi="Arial" w:cs="Arial"/>
                <w:color w:val="auto"/>
                <w:sz w:val="24"/>
                <w:szCs w:val="24"/>
              </w:rPr>
              <w:t xml:space="preserve">DL  FORM </w:t>
            </w:r>
          </w:p>
        </w:tc>
      </w:tr>
      <w:tr w:rsidR="00BE1352" w:rsidRPr="005914A2" w14:paraId="2AF2F639"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60AE4A9" w14:textId="77777777" w:rsidR="00BE1352" w:rsidRPr="00FB5077" w:rsidRDefault="00BE1352" w:rsidP="007200CF">
            <w:pPr>
              <w:pStyle w:val="Heading3"/>
              <w:rPr>
                <w:rFonts w:cs="Arial"/>
                <w:lang w:val="en-US" w:eastAsia="en-US"/>
              </w:rPr>
            </w:pPr>
            <w:r w:rsidRPr="00FB5077">
              <w:rPr>
                <w:rFonts w:cs="Arial"/>
                <w:i w:val="0"/>
                <w:iCs w:val="0"/>
                <w:lang w:val="en-US" w:eastAsia="en-US"/>
              </w:rPr>
              <w:t>Listing Control Section</w:t>
            </w:r>
          </w:p>
        </w:tc>
      </w:tr>
      <w:tr w:rsidR="00BE1352" w:rsidRPr="005914A2" w14:paraId="0D5BC971"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45DC9F7B" w14:textId="77777777" w:rsidR="00BE1352" w:rsidRPr="005914A2" w:rsidRDefault="00BE1352" w:rsidP="007200CF">
            <w:pPr>
              <w:pStyle w:val="FORMDATA"/>
              <w:rPr>
                <w:b/>
                <w:color w:val="auto"/>
              </w:rPr>
            </w:pPr>
            <w:r w:rsidRPr="005914A2">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DF030E" w14:textId="77777777" w:rsidR="00BE1352" w:rsidRPr="005914A2" w:rsidRDefault="00BE1352" w:rsidP="007200CF">
            <w:pPr>
              <w:pStyle w:val="FORMDATA"/>
              <w:rPr>
                <w:b/>
                <w:color w:val="auto"/>
              </w:rPr>
            </w:pPr>
            <w:r w:rsidRPr="005914A2">
              <w:rPr>
                <w:b/>
                <w:color w:val="auto"/>
              </w:rPr>
              <w:t>Directory Listing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58513F6" w14:textId="77777777" w:rsidR="00BE1352" w:rsidRPr="005914A2" w:rsidRDefault="00BE1352" w:rsidP="007200CF">
            <w:pPr>
              <w:pStyle w:val="FORMDATA"/>
              <w:rPr>
                <w:b/>
                <w:color w:val="auto"/>
              </w:rPr>
            </w:pPr>
            <w:r w:rsidRPr="005914A2">
              <w:rPr>
                <w:b/>
                <w:color w:val="auto"/>
              </w:rPr>
              <w:t>0001</w:t>
            </w:r>
          </w:p>
        </w:tc>
      </w:tr>
      <w:tr w:rsidR="00BE1352" w:rsidRPr="005914A2" w14:paraId="2E6D36E1"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154BBE4F" w14:textId="77777777" w:rsidR="00BE1352" w:rsidRPr="005914A2" w:rsidRDefault="00BE1352" w:rsidP="007200CF">
            <w:pPr>
              <w:pStyle w:val="FORMDATA"/>
              <w:rPr>
                <w:b/>
                <w:color w:val="auto"/>
              </w:rPr>
            </w:pPr>
            <w:r w:rsidRPr="005914A2">
              <w:rPr>
                <w:b/>
                <w:color w:val="auto"/>
              </w:rPr>
              <w:t>LACT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5D09067" w14:textId="77777777" w:rsidR="00BE1352" w:rsidRPr="005914A2" w:rsidRDefault="00BE1352" w:rsidP="007200CF">
            <w:pPr>
              <w:pStyle w:val="FORMDATA"/>
              <w:rPr>
                <w:b/>
                <w:color w:val="auto"/>
              </w:rPr>
            </w:pPr>
            <w:r w:rsidRPr="005914A2">
              <w:rPr>
                <w:b/>
                <w:color w:val="auto"/>
              </w:rPr>
              <w:t>Listing Activity Indicator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D407FA1" w14:textId="77777777" w:rsidR="00BE1352" w:rsidRPr="005914A2" w:rsidRDefault="00BE1352" w:rsidP="007200CF">
            <w:pPr>
              <w:pStyle w:val="FORMDATA"/>
              <w:rPr>
                <w:b/>
                <w:color w:val="auto"/>
              </w:rPr>
            </w:pPr>
            <w:r w:rsidRPr="005914A2">
              <w:rPr>
                <w:b/>
                <w:color w:val="auto"/>
              </w:rPr>
              <w:t>N</w:t>
            </w:r>
          </w:p>
        </w:tc>
      </w:tr>
      <w:tr w:rsidR="00BE1352" w:rsidRPr="005914A2" w14:paraId="76F4ED1A" w14:textId="77777777" w:rsidTr="007200CF">
        <w:tc>
          <w:tcPr>
            <w:tcW w:w="2160" w:type="dxa"/>
            <w:tcBorders>
              <w:top w:val="single" w:sz="6" w:space="0" w:color="auto"/>
              <w:left w:val="single" w:sz="12" w:space="0" w:color="auto"/>
              <w:bottom w:val="single" w:sz="6" w:space="0" w:color="auto"/>
              <w:right w:val="single" w:sz="6" w:space="0" w:color="auto"/>
            </w:tcBorders>
          </w:tcPr>
          <w:p w14:paraId="2EDF2517" w14:textId="77777777" w:rsidR="00BE1352" w:rsidRPr="005914A2" w:rsidRDefault="00BE1352" w:rsidP="007200CF">
            <w:pPr>
              <w:pStyle w:val="FORMDATA"/>
              <w:rPr>
                <w:b/>
                <w:color w:val="auto"/>
              </w:rPr>
            </w:pPr>
            <w:r w:rsidRPr="005914A2">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419EA48B" w14:textId="77777777" w:rsidR="00BE1352" w:rsidRPr="005914A2" w:rsidRDefault="00BE1352" w:rsidP="007200CF">
            <w:pPr>
              <w:pStyle w:val="FORMDATA"/>
              <w:rPr>
                <w:b/>
                <w:color w:val="auto"/>
              </w:rPr>
            </w:pPr>
            <w:r w:rsidRPr="005914A2">
              <w:rPr>
                <w:b/>
                <w:color w:val="auto"/>
              </w:rPr>
              <w:t>Record Type</w:t>
            </w:r>
          </w:p>
        </w:tc>
        <w:tc>
          <w:tcPr>
            <w:tcW w:w="2358" w:type="dxa"/>
            <w:tcBorders>
              <w:top w:val="single" w:sz="6" w:space="0" w:color="auto"/>
              <w:left w:val="single" w:sz="6" w:space="0" w:color="auto"/>
              <w:bottom w:val="single" w:sz="6" w:space="0" w:color="auto"/>
              <w:right w:val="single" w:sz="12" w:space="0" w:color="auto"/>
            </w:tcBorders>
          </w:tcPr>
          <w:p w14:paraId="7E1B4361" w14:textId="77777777" w:rsidR="00BE1352" w:rsidRPr="005914A2" w:rsidRDefault="00BE1352" w:rsidP="007200CF">
            <w:pPr>
              <w:pStyle w:val="FORMDATA"/>
              <w:rPr>
                <w:b/>
                <w:color w:val="auto"/>
              </w:rPr>
            </w:pPr>
            <w:r w:rsidRPr="005914A2">
              <w:rPr>
                <w:b/>
                <w:color w:val="auto"/>
              </w:rPr>
              <w:t>LML</w:t>
            </w:r>
          </w:p>
        </w:tc>
      </w:tr>
      <w:tr w:rsidR="00BE1352" w:rsidRPr="005914A2" w14:paraId="71A1995A" w14:textId="77777777" w:rsidTr="007200CF">
        <w:tc>
          <w:tcPr>
            <w:tcW w:w="2160" w:type="dxa"/>
            <w:tcBorders>
              <w:top w:val="single" w:sz="6" w:space="0" w:color="auto"/>
              <w:left w:val="single" w:sz="12" w:space="0" w:color="auto"/>
              <w:bottom w:val="single" w:sz="6" w:space="0" w:color="auto"/>
              <w:right w:val="single" w:sz="6" w:space="0" w:color="auto"/>
            </w:tcBorders>
          </w:tcPr>
          <w:p w14:paraId="2D38EADE" w14:textId="77777777" w:rsidR="00BE1352" w:rsidRPr="005914A2" w:rsidRDefault="00BE1352" w:rsidP="007200CF">
            <w:pPr>
              <w:pStyle w:val="FORMDATA"/>
              <w:rPr>
                <w:b/>
                <w:color w:val="auto"/>
              </w:rPr>
            </w:pPr>
            <w:r w:rsidRPr="005914A2">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7B971A31" w14:textId="77777777" w:rsidR="00BE1352" w:rsidRPr="005914A2" w:rsidRDefault="00BE1352" w:rsidP="007200CF">
            <w:pPr>
              <w:pStyle w:val="FORMDATA"/>
              <w:rPr>
                <w:b/>
                <w:color w:val="auto"/>
              </w:rPr>
            </w:pPr>
            <w:r w:rsidRPr="005914A2">
              <w:rPr>
                <w:b/>
                <w:color w:val="auto"/>
              </w:rPr>
              <w:t>Listing Type</w:t>
            </w:r>
          </w:p>
        </w:tc>
        <w:tc>
          <w:tcPr>
            <w:tcW w:w="2358" w:type="dxa"/>
            <w:tcBorders>
              <w:top w:val="single" w:sz="6" w:space="0" w:color="auto"/>
              <w:left w:val="single" w:sz="6" w:space="0" w:color="auto"/>
              <w:bottom w:val="single" w:sz="6" w:space="0" w:color="auto"/>
              <w:right w:val="single" w:sz="12" w:space="0" w:color="auto"/>
            </w:tcBorders>
          </w:tcPr>
          <w:p w14:paraId="6ED4B7F1" w14:textId="77777777" w:rsidR="00BE1352" w:rsidRPr="005914A2" w:rsidRDefault="00BE1352" w:rsidP="007200CF">
            <w:pPr>
              <w:pStyle w:val="FORMDATA"/>
              <w:rPr>
                <w:b/>
                <w:color w:val="auto"/>
                <w:lang w:val="fr-FR"/>
              </w:rPr>
            </w:pPr>
            <w:r w:rsidRPr="005914A2">
              <w:rPr>
                <w:b/>
                <w:color w:val="auto"/>
                <w:lang w:val="fr-FR"/>
              </w:rPr>
              <w:t>1</w:t>
            </w:r>
          </w:p>
        </w:tc>
      </w:tr>
      <w:tr w:rsidR="00BE1352" w:rsidRPr="005914A2" w14:paraId="20F12050" w14:textId="77777777" w:rsidTr="007200CF">
        <w:tc>
          <w:tcPr>
            <w:tcW w:w="2160" w:type="dxa"/>
            <w:tcBorders>
              <w:top w:val="single" w:sz="6" w:space="0" w:color="auto"/>
              <w:left w:val="single" w:sz="12" w:space="0" w:color="auto"/>
              <w:bottom w:val="single" w:sz="6" w:space="0" w:color="auto"/>
              <w:right w:val="single" w:sz="6" w:space="0" w:color="auto"/>
            </w:tcBorders>
          </w:tcPr>
          <w:p w14:paraId="5F84F4D3" w14:textId="77777777" w:rsidR="00BE1352" w:rsidRPr="005914A2" w:rsidRDefault="00BE1352" w:rsidP="007200CF">
            <w:pPr>
              <w:pStyle w:val="FORMDATA"/>
              <w:rPr>
                <w:b/>
                <w:color w:val="auto"/>
                <w:lang w:val="fr-FR"/>
              </w:rPr>
            </w:pPr>
            <w:r w:rsidRPr="005914A2">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tcPr>
          <w:p w14:paraId="0AB1287C" w14:textId="77777777" w:rsidR="00BE1352" w:rsidRPr="005914A2" w:rsidRDefault="00BE1352" w:rsidP="007200CF">
            <w:pPr>
              <w:pStyle w:val="FORMDATA"/>
              <w:rPr>
                <w:b/>
                <w:color w:val="auto"/>
                <w:lang w:val="fr-FR"/>
              </w:rPr>
            </w:pPr>
            <w:r w:rsidRPr="005914A2">
              <w:rPr>
                <w:b/>
                <w:color w:val="auto"/>
                <w:lang w:val="fr-FR"/>
              </w:rPr>
              <w:t>Style Code</w:t>
            </w:r>
          </w:p>
        </w:tc>
        <w:tc>
          <w:tcPr>
            <w:tcW w:w="2358" w:type="dxa"/>
            <w:tcBorders>
              <w:top w:val="single" w:sz="6" w:space="0" w:color="auto"/>
              <w:left w:val="single" w:sz="6" w:space="0" w:color="auto"/>
              <w:bottom w:val="single" w:sz="6" w:space="0" w:color="auto"/>
              <w:right w:val="single" w:sz="12" w:space="0" w:color="auto"/>
            </w:tcBorders>
          </w:tcPr>
          <w:p w14:paraId="496ACAC1" w14:textId="77777777" w:rsidR="00BE1352" w:rsidRPr="005914A2" w:rsidRDefault="00BE1352" w:rsidP="007200CF">
            <w:pPr>
              <w:pStyle w:val="FORMDATA"/>
              <w:rPr>
                <w:b/>
                <w:color w:val="auto"/>
              </w:rPr>
            </w:pPr>
            <w:r w:rsidRPr="005914A2">
              <w:rPr>
                <w:b/>
                <w:color w:val="auto"/>
              </w:rPr>
              <w:t>SL</w:t>
            </w:r>
          </w:p>
        </w:tc>
      </w:tr>
      <w:tr w:rsidR="00BE1352" w:rsidRPr="005914A2" w14:paraId="40B34944" w14:textId="77777777" w:rsidTr="007200CF">
        <w:tc>
          <w:tcPr>
            <w:tcW w:w="2160" w:type="dxa"/>
            <w:tcBorders>
              <w:top w:val="single" w:sz="6" w:space="0" w:color="auto"/>
              <w:left w:val="single" w:sz="12" w:space="0" w:color="auto"/>
              <w:bottom w:val="single" w:sz="6" w:space="0" w:color="auto"/>
              <w:right w:val="single" w:sz="6" w:space="0" w:color="auto"/>
            </w:tcBorders>
          </w:tcPr>
          <w:p w14:paraId="5D715A81" w14:textId="77777777" w:rsidR="00BE1352" w:rsidRPr="005914A2" w:rsidRDefault="00BE1352" w:rsidP="007200CF">
            <w:pPr>
              <w:pStyle w:val="FORMDATA"/>
              <w:rPr>
                <w:b/>
                <w:color w:val="auto"/>
              </w:rPr>
            </w:pPr>
            <w:r w:rsidRPr="005914A2">
              <w:rPr>
                <w:b/>
                <w:color w:val="auto"/>
              </w:rPr>
              <w:t>TOA</w:t>
            </w:r>
          </w:p>
        </w:tc>
        <w:tc>
          <w:tcPr>
            <w:tcW w:w="4230" w:type="dxa"/>
            <w:tcBorders>
              <w:top w:val="single" w:sz="6" w:space="0" w:color="auto"/>
              <w:left w:val="single" w:sz="6" w:space="0" w:color="auto"/>
              <w:bottom w:val="single" w:sz="6" w:space="0" w:color="auto"/>
              <w:right w:val="single" w:sz="6" w:space="0" w:color="auto"/>
            </w:tcBorders>
          </w:tcPr>
          <w:p w14:paraId="60A9DE9A" w14:textId="77777777" w:rsidR="00BE1352" w:rsidRPr="005914A2" w:rsidRDefault="00BE1352" w:rsidP="007200CF">
            <w:pPr>
              <w:pStyle w:val="FORMDATA"/>
              <w:rPr>
                <w:b/>
                <w:color w:val="auto"/>
              </w:rPr>
            </w:pPr>
            <w:r w:rsidRPr="005914A2">
              <w:rPr>
                <w:b/>
                <w:color w:val="auto"/>
              </w:rPr>
              <w:t>Type of Account</w:t>
            </w:r>
          </w:p>
        </w:tc>
        <w:tc>
          <w:tcPr>
            <w:tcW w:w="2358" w:type="dxa"/>
            <w:tcBorders>
              <w:top w:val="single" w:sz="6" w:space="0" w:color="auto"/>
              <w:left w:val="single" w:sz="6" w:space="0" w:color="auto"/>
              <w:bottom w:val="single" w:sz="6" w:space="0" w:color="auto"/>
              <w:right w:val="single" w:sz="12" w:space="0" w:color="auto"/>
            </w:tcBorders>
          </w:tcPr>
          <w:p w14:paraId="6FCDAEAE" w14:textId="77777777" w:rsidR="00BE1352" w:rsidRPr="005914A2" w:rsidRDefault="00BE1352" w:rsidP="007200CF">
            <w:pPr>
              <w:pStyle w:val="FORMDATA"/>
              <w:rPr>
                <w:b/>
                <w:color w:val="auto"/>
              </w:rPr>
            </w:pPr>
            <w:r w:rsidRPr="005914A2">
              <w:rPr>
                <w:b/>
                <w:color w:val="auto"/>
              </w:rPr>
              <w:t>B</w:t>
            </w:r>
          </w:p>
        </w:tc>
      </w:tr>
      <w:tr w:rsidR="00BE1352" w:rsidRPr="005914A2" w14:paraId="5D8785C6"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390E7984" w14:textId="77777777" w:rsidR="00BE1352" w:rsidRPr="005914A2" w:rsidRDefault="00BE1352" w:rsidP="007200CF">
            <w:pPr>
              <w:pStyle w:val="FORMDATA"/>
              <w:rPr>
                <w:b/>
                <w:color w:val="auto"/>
              </w:rPr>
            </w:pPr>
            <w:r w:rsidRPr="005914A2">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B587F30" w14:textId="77777777" w:rsidR="00BE1352" w:rsidRPr="005914A2" w:rsidRDefault="00BE1352" w:rsidP="007200CF">
            <w:pPr>
              <w:pStyle w:val="FORMDATA"/>
              <w:rPr>
                <w:b/>
                <w:color w:val="auto"/>
              </w:rPr>
            </w:pPr>
            <w:r w:rsidRPr="005914A2">
              <w:rPr>
                <w:b/>
                <w:color w:val="auto"/>
              </w:rPr>
              <w:t>Degree of Indent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D144429" w14:textId="77777777" w:rsidR="00BE1352" w:rsidRPr="005914A2" w:rsidRDefault="00BE1352" w:rsidP="007200CF">
            <w:pPr>
              <w:pStyle w:val="FORMDATA"/>
              <w:rPr>
                <w:b/>
                <w:color w:val="auto"/>
              </w:rPr>
            </w:pPr>
            <w:r w:rsidRPr="005914A2">
              <w:rPr>
                <w:b/>
                <w:color w:val="auto"/>
              </w:rPr>
              <w:t>0</w:t>
            </w:r>
          </w:p>
        </w:tc>
      </w:tr>
      <w:tr w:rsidR="00BE1352" w:rsidRPr="005914A2" w14:paraId="05908017"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323F591" w14:textId="77777777" w:rsidR="00BE1352" w:rsidRPr="005914A2" w:rsidRDefault="00BE1352" w:rsidP="007200CF">
            <w:pPr>
              <w:pStyle w:val="Heading5"/>
              <w:rPr>
                <w:bCs/>
                <w:iCs w:val="0"/>
                <w:color w:val="auto"/>
              </w:rPr>
            </w:pPr>
            <w:r w:rsidRPr="005914A2">
              <w:rPr>
                <w:bCs/>
                <w:iCs w:val="0"/>
                <w:color w:val="auto"/>
              </w:rPr>
              <w:t>Listing Instruction Section</w:t>
            </w:r>
          </w:p>
        </w:tc>
      </w:tr>
      <w:tr w:rsidR="00BE1352" w:rsidRPr="005914A2" w14:paraId="4255DFEE"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138E9F9D" w14:textId="77777777" w:rsidR="00BE1352" w:rsidRPr="005914A2" w:rsidRDefault="00BE1352" w:rsidP="007200CF">
            <w:pPr>
              <w:pStyle w:val="FORMDATA"/>
              <w:rPr>
                <w:b/>
                <w:color w:val="auto"/>
              </w:rPr>
            </w:pPr>
            <w:r w:rsidRPr="005914A2">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8E18C8" w14:textId="77777777" w:rsidR="00BE1352" w:rsidRPr="005914A2" w:rsidRDefault="00BE1352" w:rsidP="007200CF">
            <w:pPr>
              <w:pStyle w:val="FORMDATA"/>
              <w:rPr>
                <w:b/>
                <w:color w:val="auto"/>
              </w:rPr>
            </w:pPr>
            <w:r w:rsidRPr="005914A2">
              <w:rPr>
                <w:b/>
                <w:color w:val="auto"/>
              </w:rPr>
              <w:t>Listing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359AD30" w14:textId="77777777" w:rsidR="00BE1352" w:rsidRPr="005914A2" w:rsidRDefault="00BE1352" w:rsidP="007200CF">
            <w:pPr>
              <w:pStyle w:val="FORMDATA"/>
              <w:rPr>
                <w:b/>
                <w:color w:val="auto"/>
              </w:rPr>
            </w:pPr>
            <w:r w:rsidRPr="005914A2">
              <w:rPr>
                <w:b/>
                <w:color w:val="auto"/>
              </w:rPr>
              <w:t>91279050</w:t>
            </w:r>
            <w:r>
              <w:rPr>
                <w:b/>
                <w:color w:val="auto"/>
              </w:rPr>
              <w:t>5</w:t>
            </w:r>
            <w:r w:rsidRPr="005914A2">
              <w:rPr>
                <w:b/>
                <w:color w:val="auto"/>
              </w:rPr>
              <w:t>7</w:t>
            </w:r>
          </w:p>
        </w:tc>
      </w:tr>
      <w:tr w:rsidR="00BE1352" w:rsidRPr="005914A2" w14:paraId="2B3E5222" w14:textId="77777777" w:rsidTr="007200CF">
        <w:tc>
          <w:tcPr>
            <w:tcW w:w="2160" w:type="dxa"/>
            <w:tcBorders>
              <w:top w:val="single" w:sz="6" w:space="0" w:color="auto"/>
              <w:left w:val="single" w:sz="12" w:space="0" w:color="auto"/>
              <w:bottom w:val="single" w:sz="6" w:space="0" w:color="auto"/>
              <w:right w:val="single" w:sz="6" w:space="0" w:color="auto"/>
            </w:tcBorders>
          </w:tcPr>
          <w:p w14:paraId="737C90F7" w14:textId="77777777" w:rsidR="00BE1352" w:rsidRPr="005914A2" w:rsidRDefault="00BE1352" w:rsidP="007200CF">
            <w:pPr>
              <w:pStyle w:val="FORMDATA"/>
              <w:rPr>
                <w:b/>
                <w:color w:val="auto"/>
              </w:rPr>
            </w:pPr>
            <w:r w:rsidRPr="005914A2">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0CD235F7" w14:textId="77777777" w:rsidR="00BE1352" w:rsidRPr="005914A2" w:rsidRDefault="00BE1352" w:rsidP="007200CF">
            <w:pPr>
              <w:pStyle w:val="FORMDATA"/>
              <w:rPr>
                <w:b/>
                <w:color w:val="auto"/>
              </w:rPr>
            </w:pPr>
            <w:r w:rsidRPr="005914A2">
              <w:rPr>
                <w:b/>
                <w:color w:val="auto"/>
              </w:rPr>
              <w:t xml:space="preserve">Listed Name Last </w:t>
            </w:r>
          </w:p>
        </w:tc>
        <w:tc>
          <w:tcPr>
            <w:tcW w:w="2358" w:type="dxa"/>
            <w:tcBorders>
              <w:top w:val="single" w:sz="6" w:space="0" w:color="auto"/>
              <w:left w:val="single" w:sz="6" w:space="0" w:color="auto"/>
              <w:bottom w:val="single" w:sz="6" w:space="0" w:color="auto"/>
              <w:right w:val="single" w:sz="12" w:space="0" w:color="auto"/>
            </w:tcBorders>
          </w:tcPr>
          <w:p w14:paraId="776CFD4C" w14:textId="77777777" w:rsidR="00BE1352" w:rsidRPr="005914A2" w:rsidRDefault="00BE1352" w:rsidP="007200CF">
            <w:pPr>
              <w:pStyle w:val="FORMDATA"/>
              <w:rPr>
                <w:b/>
                <w:color w:val="auto"/>
              </w:rPr>
            </w:pPr>
            <w:r>
              <w:rPr>
                <w:b/>
                <w:color w:val="auto"/>
              </w:rPr>
              <w:t>Waters</w:t>
            </w:r>
          </w:p>
        </w:tc>
      </w:tr>
      <w:tr w:rsidR="00BE1352" w:rsidRPr="005914A2" w14:paraId="5E4D101D" w14:textId="77777777" w:rsidTr="007200CF">
        <w:tc>
          <w:tcPr>
            <w:tcW w:w="2160" w:type="dxa"/>
            <w:tcBorders>
              <w:top w:val="single" w:sz="6" w:space="0" w:color="auto"/>
              <w:left w:val="single" w:sz="12" w:space="0" w:color="auto"/>
              <w:bottom w:val="single" w:sz="6" w:space="0" w:color="auto"/>
              <w:right w:val="single" w:sz="6" w:space="0" w:color="auto"/>
            </w:tcBorders>
          </w:tcPr>
          <w:p w14:paraId="10E1B035" w14:textId="77777777" w:rsidR="00BE1352" w:rsidRPr="005914A2" w:rsidRDefault="00BE1352" w:rsidP="007200CF">
            <w:pPr>
              <w:pStyle w:val="FORMDATA"/>
              <w:rPr>
                <w:b/>
                <w:color w:val="auto"/>
              </w:rPr>
            </w:pPr>
            <w:r w:rsidRPr="005914A2">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3D318A2A" w14:textId="77777777" w:rsidR="00BE1352" w:rsidRPr="005914A2" w:rsidRDefault="00BE1352" w:rsidP="007200CF">
            <w:pPr>
              <w:pStyle w:val="FORMDATA"/>
              <w:rPr>
                <w:b/>
                <w:color w:val="auto"/>
              </w:rPr>
            </w:pPr>
            <w:r w:rsidRPr="005914A2">
              <w:rPr>
                <w:b/>
                <w:color w:val="auto"/>
              </w:rPr>
              <w:t xml:space="preserve">Listed Name First </w:t>
            </w:r>
          </w:p>
        </w:tc>
        <w:tc>
          <w:tcPr>
            <w:tcW w:w="2358" w:type="dxa"/>
            <w:tcBorders>
              <w:top w:val="single" w:sz="6" w:space="0" w:color="auto"/>
              <w:left w:val="single" w:sz="6" w:space="0" w:color="auto"/>
              <w:bottom w:val="single" w:sz="6" w:space="0" w:color="auto"/>
              <w:right w:val="single" w:sz="12" w:space="0" w:color="auto"/>
            </w:tcBorders>
          </w:tcPr>
          <w:p w14:paraId="308E4DD7" w14:textId="77777777" w:rsidR="00BE1352" w:rsidRPr="005914A2" w:rsidRDefault="00BE1352" w:rsidP="007200CF">
            <w:pPr>
              <w:pStyle w:val="FORMDATA"/>
              <w:rPr>
                <w:b/>
                <w:color w:val="auto"/>
              </w:rPr>
            </w:pPr>
            <w:r w:rsidRPr="005914A2">
              <w:rPr>
                <w:b/>
                <w:color w:val="auto"/>
              </w:rPr>
              <w:t>High</w:t>
            </w:r>
          </w:p>
        </w:tc>
      </w:tr>
      <w:tr w:rsidR="00BE1352" w:rsidRPr="005914A2" w14:paraId="6D3BA8BA" w14:textId="77777777" w:rsidTr="007200CF">
        <w:tc>
          <w:tcPr>
            <w:tcW w:w="2160" w:type="dxa"/>
            <w:tcBorders>
              <w:top w:val="single" w:sz="6" w:space="0" w:color="auto"/>
              <w:left w:val="single" w:sz="12" w:space="0" w:color="auto"/>
              <w:bottom w:val="single" w:sz="6" w:space="0" w:color="auto"/>
              <w:right w:val="single" w:sz="6" w:space="0" w:color="auto"/>
            </w:tcBorders>
          </w:tcPr>
          <w:p w14:paraId="4D700EA9" w14:textId="77777777" w:rsidR="00BE1352" w:rsidRPr="005914A2" w:rsidRDefault="00BE1352" w:rsidP="007200CF">
            <w:pPr>
              <w:pStyle w:val="FORMDATA"/>
              <w:rPr>
                <w:b/>
                <w:color w:val="auto"/>
              </w:rPr>
            </w:pPr>
            <w:r w:rsidRPr="005914A2">
              <w:rPr>
                <w:b/>
                <w:color w:val="auto"/>
              </w:rPr>
              <w:t>LANO</w:t>
            </w:r>
          </w:p>
        </w:tc>
        <w:tc>
          <w:tcPr>
            <w:tcW w:w="4230" w:type="dxa"/>
            <w:tcBorders>
              <w:top w:val="single" w:sz="6" w:space="0" w:color="auto"/>
              <w:left w:val="single" w:sz="6" w:space="0" w:color="auto"/>
              <w:bottom w:val="single" w:sz="6" w:space="0" w:color="auto"/>
              <w:right w:val="single" w:sz="6" w:space="0" w:color="auto"/>
            </w:tcBorders>
          </w:tcPr>
          <w:p w14:paraId="5EEF5956" w14:textId="77777777" w:rsidR="00BE1352" w:rsidRPr="005914A2" w:rsidRDefault="00BE1352" w:rsidP="007200CF">
            <w:pPr>
              <w:pStyle w:val="FORMDATA"/>
              <w:rPr>
                <w:b/>
                <w:color w:val="auto"/>
              </w:rPr>
            </w:pPr>
            <w:r w:rsidRPr="005914A2">
              <w:rPr>
                <w:b/>
                <w:color w:val="auto"/>
              </w:rPr>
              <w:t>Listed Address House Number</w:t>
            </w:r>
          </w:p>
        </w:tc>
        <w:tc>
          <w:tcPr>
            <w:tcW w:w="2358" w:type="dxa"/>
            <w:tcBorders>
              <w:top w:val="single" w:sz="6" w:space="0" w:color="auto"/>
              <w:left w:val="single" w:sz="6" w:space="0" w:color="auto"/>
              <w:bottom w:val="single" w:sz="6" w:space="0" w:color="auto"/>
              <w:right w:val="single" w:sz="12" w:space="0" w:color="auto"/>
            </w:tcBorders>
          </w:tcPr>
          <w:p w14:paraId="1F432052" w14:textId="77777777" w:rsidR="00BE1352" w:rsidRPr="005914A2" w:rsidRDefault="00BE1352" w:rsidP="007200CF">
            <w:pPr>
              <w:pStyle w:val="FORMDATA"/>
              <w:rPr>
                <w:b/>
                <w:color w:val="auto"/>
              </w:rPr>
            </w:pPr>
            <w:r w:rsidRPr="005914A2">
              <w:rPr>
                <w:b/>
                <w:color w:val="auto"/>
              </w:rPr>
              <w:t>1300</w:t>
            </w:r>
          </w:p>
        </w:tc>
      </w:tr>
      <w:tr w:rsidR="00BE1352" w:rsidRPr="005914A2" w14:paraId="592D308F" w14:textId="77777777" w:rsidTr="007200CF">
        <w:tc>
          <w:tcPr>
            <w:tcW w:w="2160" w:type="dxa"/>
            <w:tcBorders>
              <w:top w:val="single" w:sz="6" w:space="0" w:color="auto"/>
              <w:left w:val="single" w:sz="12" w:space="0" w:color="auto"/>
              <w:bottom w:val="single" w:sz="6" w:space="0" w:color="auto"/>
              <w:right w:val="single" w:sz="6" w:space="0" w:color="auto"/>
            </w:tcBorders>
          </w:tcPr>
          <w:p w14:paraId="24C4D797" w14:textId="77777777" w:rsidR="00BE1352" w:rsidRPr="005914A2" w:rsidRDefault="00BE1352" w:rsidP="007200CF">
            <w:pPr>
              <w:pStyle w:val="FORMDATA"/>
              <w:rPr>
                <w:b/>
                <w:color w:val="auto"/>
              </w:rPr>
            </w:pPr>
            <w:r w:rsidRPr="005914A2">
              <w:rPr>
                <w:b/>
                <w:color w:val="auto"/>
              </w:rPr>
              <w:t>LASN</w:t>
            </w:r>
          </w:p>
        </w:tc>
        <w:tc>
          <w:tcPr>
            <w:tcW w:w="4230" w:type="dxa"/>
            <w:tcBorders>
              <w:top w:val="single" w:sz="6" w:space="0" w:color="auto"/>
              <w:left w:val="single" w:sz="6" w:space="0" w:color="auto"/>
              <w:bottom w:val="single" w:sz="6" w:space="0" w:color="auto"/>
              <w:right w:val="single" w:sz="6" w:space="0" w:color="auto"/>
            </w:tcBorders>
          </w:tcPr>
          <w:p w14:paraId="2E8F849D" w14:textId="77777777" w:rsidR="00BE1352" w:rsidRPr="005914A2" w:rsidRDefault="00BE1352" w:rsidP="007200CF">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52DF3CD2" w14:textId="77777777" w:rsidR="00BE1352" w:rsidRPr="005914A2" w:rsidRDefault="00BE1352" w:rsidP="007200CF">
            <w:pPr>
              <w:pStyle w:val="FORMDATA"/>
              <w:rPr>
                <w:b/>
                <w:color w:val="auto"/>
              </w:rPr>
            </w:pPr>
            <w:r w:rsidRPr="005914A2">
              <w:rPr>
                <w:b/>
                <w:color w:val="auto"/>
              </w:rPr>
              <w:t>Bull</w:t>
            </w:r>
          </w:p>
        </w:tc>
      </w:tr>
      <w:tr w:rsidR="00BE1352" w:rsidRPr="005914A2" w14:paraId="60782369" w14:textId="77777777" w:rsidTr="007200CF">
        <w:tc>
          <w:tcPr>
            <w:tcW w:w="2160" w:type="dxa"/>
            <w:tcBorders>
              <w:top w:val="single" w:sz="6" w:space="0" w:color="auto"/>
              <w:left w:val="single" w:sz="12" w:space="0" w:color="auto"/>
              <w:bottom w:val="single" w:sz="6" w:space="0" w:color="auto"/>
              <w:right w:val="single" w:sz="6" w:space="0" w:color="auto"/>
            </w:tcBorders>
          </w:tcPr>
          <w:p w14:paraId="35ACC9D9" w14:textId="77777777" w:rsidR="00BE1352" w:rsidRPr="005914A2" w:rsidRDefault="00BE1352" w:rsidP="007200CF">
            <w:pPr>
              <w:pStyle w:val="FORMDATA"/>
              <w:rPr>
                <w:b/>
                <w:color w:val="auto"/>
              </w:rPr>
            </w:pPr>
            <w:r w:rsidRPr="005914A2">
              <w:rPr>
                <w:b/>
                <w:color w:val="auto"/>
              </w:rPr>
              <w:t>LATH</w:t>
            </w:r>
          </w:p>
        </w:tc>
        <w:tc>
          <w:tcPr>
            <w:tcW w:w="4230" w:type="dxa"/>
            <w:tcBorders>
              <w:top w:val="single" w:sz="6" w:space="0" w:color="auto"/>
              <w:left w:val="single" w:sz="6" w:space="0" w:color="auto"/>
              <w:bottom w:val="single" w:sz="6" w:space="0" w:color="auto"/>
              <w:right w:val="single" w:sz="6" w:space="0" w:color="auto"/>
            </w:tcBorders>
          </w:tcPr>
          <w:p w14:paraId="40C852E3" w14:textId="77777777" w:rsidR="00BE1352" w:rsidRPr="005914A2" w:rsidRDefault="00BE1352" w:rsidP="007200CF">
            <w:pPr>
              <w:pStyle w:val="FORMDATA"/>
              <w:rPr>
                <w:b/>
                <w:color w:val="auto"/>
              </w:rPr>
            </w:pPr>
            <w:r w:rsidRPr="005914A2">
              <w:rPr>
                <w:b/>
                <w:color w:val="auto"/>
              </w:rPr>
              <w:t xml:space="preserve">Listed </w:t>
            </w:r>
            <w:smartTag w:uri="urn:schemas-microsoft-com:office:smarttags" w:element="Street">
              <w:smartTag w:uri="urn:schemas-microsoft-com:office:smarttags" w:element="address">
                <w:r w:rsidRPr="005914A2">
                  <w:rPr>
                    <w:b/>
                    <w:color w:val="auto"/>
                  </w:rPr>
                  <w:t>Address Street</w:t>
                </w:r>
              </w:smartTag>
            </w:smartTag>
            <w:r w:rsidRPr="005914A2">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6020AC20" w14:textId="77777777" w:rsidR="00BE1352" w:rsidRPr="005914A2" w:rsidRDefault="00BE1352" w:rsidP="007200CF">
            <w:pPr>
              <w:pStyle w:val="FORMDATA"/>
              <w:rPr>
                <w:b/>
                <w:color w:val="auto"/>
              </w:rPr>
            </w:pPr>
            <w:r w:rsidRPr="005914A2">
              <w:rPr>
                <w:b/>
                <w:color w:val="auto"/>
              </w:rPr>
              <w:t>St</w:t>
            </w:r>
          </w:p>
        </w:tc>
      </w:tr>
      <w:tr w:rsidR="00BE1352" w:rsidRPr="005914A2" w14:paraId="76974150" w14:textId="77777777" w:rsidTr="007200CF">
        <w:tc>
          <w:tcPr>
            <w:tcW w:w="2160" w:type="dxa"/>
            <w:tcBorders>
              <w:top w:val="single" w:sz="6" w:space="0" w:color="auto"/>
              <w:left w:val="single" w:sz="12" w:space="0" w:color="auto"/>
              <w:bottom w:val="single" w:sz="6" w:space="0" w:color="auto"/>
              <w:right w:val="single" w:sz="6" w:space="0" w:color="auto"/>
            </w:tcBorders>
          </w:tcPr>
          <w:p w14:paraId="7BF36089" w14:textId="77777777" w:rsidR="00BE1352" w:rsidRPr="005914A2" w:rsidRDefault="00BE1352" w:rsidP="007200CF">
            <w:pPr>
              <w:pStyle w:val="FORMDATA"/>
              <w:rPr>
                <w:b/>
                <w:color w:val="auto"/>
              </w:rPr>
            </w:pPr>
            <w:r>
              <w:rPr>
                <w:b/>
                <w:color w:val="auto"/>
              </w:rPr>
              <w:t>ADV</w:t>
            </w:r>
          </w:p>
        </w:tc>
        <w:tc>
          <w:tcPr>
            <w:tcW w:w="4230" w:type="dxa"/>
            <w:tcBorders>
              <w:top w:val="single" w:sz="6" w:space="0" w:color="auto"/>
              <w:left w:val="single" w:sz="6" w:space="0" w:color="auto"/>
              <w:bottom w:val="single" w:sz="6" w:space="0" w:color="auto"/>
              <w:right w:val="single" w:sz="6" w:space="0" w:color="auto"/>
            </w:tcBorders>
          </w:tcPr>
          <w:p w14:paraId="42CB6F77" w14:textId="77777777" w:rsidR="00BE1352" w:rsidRPr="005914A2" w:rsidRDefault="00BE1352" w:rsidP="007200CF">
            <w:pPr>
              <w:pStyle w:val="FORMDATA"/>
              <w:rPr>
                <w:b/>
                <w:color w:val="auto"/>
              </w:rPr>
            </w:pPr>
            <w:r>
              <w:rPr>
                <w:b/>
                <w:color w:val="auto"/>
              </w:rPr>
              <w:t>Advance Listing</w:t>
            </w:r>
          </w:p>
        </w:tc>
        <w:tc>
          <w:tcPr>
            <w:tcW w:w="2358" w:type="dxa"/>
            <w:tcBorders>
              <w:top w:val="single" w:sz="6" w:space="0" w:color="auto"/>
              <w:left w:val="single" w:sz="6" w:space="0" w:color="auto"/>
              <w:bottom w:val="single" w:sz="6" w:space="0" w:color="auto"/>
              <w:right w:val="single" w:sz="12" w:space="0" w:color="auto"/>
            </w:tcBorders>
          </w:tcPr>
          <w:p w14:paraId="11800046" w14:textId="77777777" w:rsidR="00BE1352" w:rsidRPr="005914A2" w:rsidRDefault="00BE1352" w:rsidP="007200CF">
            <w:pPr>
              <w:pStyle w:val="FORMDATA"/>
              <w:rPr>
                <w:b/>
                <w:color w:val="auto"/>
              </w:rPr>
            </w:pPr>
            <w:r>
              <w:rPr>
                <w:b/>
                <w:color w:val="auto"/>
              </w:rPr>
              <w:t>Y</w:t>
            </w:r>
          </w:p>
        </w:tc>
      </w:tr>
      <w:tr w:rsidR="00BE1352" w:rsidRPr="005914A2" w14:paraId="314F3BCE" w14:textId="77777777" w:rsidTr="007200CF">
        <w:tc>
          <w:tcPr>
            <w:tcW w:w="2160" w:type="dxa"/>
            <w:tcBorders>
              <w:top w:val="single" w:sz="6" w:space="0" w:color="auto"/>
              <w:left w:val="single" w:sz="12" w:space="0" w:color="auto"/>
              <w:bottom w:val="single" w:sz="6" w:space="0" w:color="auto"/>
              <w:right w:val="single" w:sz="6" w:space="0" w:color="auto"/>
            </w:tcBorders>
          </w:tcPr>
          <w:p w14:paraId="23B189A2" w14:textId="77777777" w:rsidR="00BE1352" w:rsidRPr="005914A2" w:rsidRDefault="00BE1352" w:rsidP="007200CF">
            <w:pPr>
              <w:pStyle w:val="FORMDATA"/>
              <w:rPr>
                <w:b/>
                <w:color w:val="auto"/>
              </w:rPr>
            </w:pPr>
            <w:r w:rsidRPr="005914A2">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6CF9D128" w14:textId="77777777" w:rsidR="00BE1352" w:rsidRPr="005914A2" w:rsidRDefault="00BE1352" w:rsidP="007200CF">
            <w:pPr>
              <w:pStyle w:val="FORMDATA"/>
              <w:rPr>
                <w:b/>
                <w:color w:val="auto"/>
              </w:rPr>
            </w:pPr>
            <w:r w:rsidRPr="005914A2">
              <w:rPr>
                <w:b/>
                <w:color w:val="auto"/>
              </w:rPr>
              <w:t>Yellow Page Heading Code</w:t>
            </w:r>
          </w:p>
        </w:tc>
        <w:tc>
          <w:tcPr>
            <w:tcW w:w="2358" w:type="dxa"/>
            <w:tcBorders>
              <w:top w:val="single" w:sz="6" w:space="0" w:color="auto"/>
              <w:left w:val="single" w:sz="6" w:space="0" w:color="auto"/>
              <w:bottom w:val="single" w:sz="6" w:space="0" w:color="auto"/>
              <w:right w:val="single" w:sz="12" w:space="0" w:color="auto"/>
            </w:tcBorders>
          </w:tcPr>
          <w:p w14:paraId="46D9EC68" w14:textId="77777777" w:rsidR="00BE1352" w:rsidRPr="005914A2" w:rsidRDefault="00BE1352" w:rsidP="007200CF">
            <w:pPr>
              <w:pStyle w:val="FORMDATA"/>
              <w:rPr>
                <w:b/>
                <w:color w:val="auto"/>
              </w:rPr>
            </w:pPr>
            <w:r w:rsidRPr="005914A2">
              <w:rPr>
                <w:b/>
                <w:color w:val="auto"/>
              </w:rPr>
              <w:t>999001</w:t>
            </w:r>
          </w:p>
        </w:tc>
      </w:tr>
      <w:tr w:rsidR="00BE1352" w:rsidRPr="005914A2" w14:paraId="323C8819"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7B62880" w14:textId="77777777" w:rsidR="00BE1352" w:rsidRPr="005914A2" w:rsidRDefault="00BE1352" w:rsidP="007200CF">
            <w:pPr>
              <w:pStyle w:val="Heading5"/>
              <w:rPr>
                <w:bCs/>
                <w:iCs w:val="0"/>
                <w:color w:val="auto"/>
              </w:rPr>
            </w:pPr>
            <w:r w:rsidRPr="005914A2">
              <w:rPr>
                <w:bCs/>
                <w:iCs w:val="0"/>
                <w:color w:val="auto"/>
              </w:rPr>
              <w:t>Advertising Section</w:t>
            </w:r>
          </w:p>
        </w:tc>
      </w:tr>
      <w:tr w:rsidR="00BE1352" w:rsidRPr="005914A2" w14:paraId="071C9C4A" w14:textId="77777777" w:rsidTr="007200CF">
        <w:tc>
          <w:tcPr>
            <w:tcW w:w="2160" w:type="dxa"/>
            <w:tcBorders>
              <w:top w:val="single" w:sz="6" w:space="0" w:color="auto"/>
              <w:left w:val="single" w:sz="12" w:space="0" w:color="auto"/>
              <w:bottom w:val="single" w:sz="6" w:space="0" w:color="auto"/>
              <w:right w:val="single" w:sz="6" w:space="0" w:color="auto"/>
            </w:tcBorders>
          </w:tcPr>
          <w:p w14:paraId="573DF981" w14:textId="77777777" w:rsidR="00BE1352" w:rsidRPr="005914A2" w:rsidRDefault="00BE1352" w:rsidP="007200CF">
            <w:pPr>
              <w:pStyle w:val="FORMDATA"/>
              <w:rPr>
                <w:b/>
                <w:color w:val="auto"/>
              </w:rPr>
            </w:pPr>
            <w:r w:rsidRPr="005914A2">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7F999C35" w14:textId="77777777" w:rsidR="00BE1352" w:rsidRPr="005914A2" w:rsidRDefault="00BE1352" w:rsidP="007200CF">
            <w:pPr>
              <w:pStyle w:val="FORMDATA"/>
              <w:rPr>
                <w:b/>
                <w:color w:val="auto"/>
              </w:rPr>
            </w:pPr>
            <w:r w:rsidRPr="005914A2">
              <w:rPr>
                <w:b/>
                <w:color w:val="auto"/>
              </w:rPr>
              <w:t>Standard Industry Classification</w:t>
            </w:r>
          </w:p>
        </w:tc>
        <w:tc>
          <w:tcPr>
            <w:tcW w:w="2358" w:type="dxa"/>
            <w:tcBorders>
              <w:top w:val="single" w:sz="6" w:space="0" w:color="auto"/>
              <w:left w:val="single" w:sz="6" w:space="0" w:color="auto"/>
              <w:bottom w:val="single" w:sz="6" w:space="0" w:color="auto"/>
              <w:right w:val="single" w:sz="12" w:space="0" w:color="auto"/>
            </w:tcBorders>
          </w:tcPr>
          <w:p w14:paraId="430A8EFF" w14:textId="77777777" w:rsidR="00BE1352" w:rsidRPr="005914A2" w:rsidRDefault="00BE1352" w:rsidP="007200CF">
            <w:pPr>
              <w:pStyle w:val="FORMDATA"/>
              <w:rPr>
                <w:b/>
                <w:color w:val="auto"/>
              </w:rPr>
            </w:pPr>
            <w:r w:rsidRPr="005914A2">
              <w:rPr>
                <w:b/>
                <w:color w:val="auto"/>
              </w:rPr>
              <w:t>8711</w:t>
            </w:r>
          </w:p>
        </w:tc>
      </w:tr>
      <w:tr w:rsidR="00BE1352" w:rsidRPr="005914A2" w14:paraId="13D91389" w14:textId="77777777" w:rsidTr="007200CF">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6FA47994" w14:textId="77777777" w:rsidR="00BE1352" w:rsidRPr="005914A2" w:rsidRDefault="00BE1352" w:rsidP="007200CF">
            <w:pPr>
              <w:pStyle w:val="BodyText"/>
              <w:rPr>
                <w:color w:val="auto"/>
                <w:sz w:val="24"/>
                <w:szCs w:val="24"/>
              </w:rPr>
            </w:pPr>
            <w:r w:rsidRPr="005914A2">
              <w:rPr>
                <w:rFonts w:ascii="Arial" w:hAnsi="Arial" w:cs="Arial"/>
                <w:color w:val="auto"/>
                <w:sz w:val="24"/>
                <w:szCs w:val="24"/>
              </w:rPr>
              <w:t>PS  FORM</w:t>
            </w:r>
          </w:p>
        </w:tc>
      </w:tr>
      <w:tr w:rsidR="00BE1352" w:rsidRPr="005914A2" w14:paraId="6C83C3FC" w14:textId="77777777" w:rsidTr="007200CF">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9CF307C" w14:textId="77777777" w:rsidR="00BE1352" w:rsidRPr="00FB5077" w:rsidRDefault="00BE1352" w:rsidP="007200CF">
            <w:pPr>
              <w:pStyle w:val="Heading3"/>
              <w:rPr>
                <w:rFonts w:cs="Arial"/>
                <w:lang w:val="en-US" w:eastAsia="en-US"/>
              </w:rPr>
            </w:pPr>
            <w:r w:rsidRPr="00FB5077">
              <w:rPr>
                <w:rFonts w:cs="Arial"/>
                <w:lang w:val="en-US" w:eastAsia="en-US"/>
              </w:rPr>
              <w:t>Administrative Section</w:t>
            </w:r>
          </w:p>
        </w:tc>
      </w:tr>
      <w:tr w:rsidR="00BE1352" w:rsidRPr="005914A2" w14:paraId="7F42FF97"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16028A91" w14:textId="77777777" w:rsidR="00BE1352" w:rsidRPr="005914A2" w:rsidRDefault="00BE1352" w:rsidP="007200CF">
            <w:pPr>
              <w:pStyle w:val="FORMDATA"/>
              <w:rPr>
                <w:b/>
                <w:color w:val="auto"/>
                <w:lang w:val="fr-FR"/>
              </w:rPr>
            </w:pPr>
            <w:r w:rsidRPr="005914A2">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7A8AA56E" w14:textId="77777777" w:rsidR="00BE1352" w:rsidRPr="005914A2" w:rsidRDefault="00BE1352" w:rsidP="007200CF">
            <w:pPr>
              <w:pStyle w:val="FORMDATA"/>
              <w:rPr>
                <w:b/>
                <w:color w:val="auto"/>
                <w:lang w:val="fr-FR"/>
              </w:rPr>
            </w:pPr>
            <w:r w:rsidRPr="005914A2">
              <w:rPr>
                <w:b/>
                <w:color w:val="auto"/>
                <w:lang w:val="fr-FR"/>
              </w:rPr>
              <w:t>Port Quan</w:t>
            </w:r>
            <w:r>
              <w:rPr>
                <w:b/>
                <w:color w:val="auto"/>
                <w:lang w:val="fr-FR"/>
              </w:rPr>
              <w:t>t</w:t>
            </w:r>
            <w:r w:rsidRPr="005914A2">
              <w:rPr>
                <w:b/>
                <w:color w:val="auto"/>
                <w:lang w:val="fr-FR"/>
              </w:rPr>
              <w:t>ity</w:t>
            </w:r>
          </w:p>
        </w:tc>
        <w:tc>
          <w:tcPr>
            <w:tcW w:w="2358" w:type="dxa"/>
            <w:tcBorders>
              <w:top w:val="single" w:sz="6" w:space="0" w:color="auto"/>
              <w:left w:val="single" w:sz="6" w:space="0" w:color="auto"/>
              <w:bottom w:val="single" w:sz="6" w:space="0" w:color="auto"/>
              <w:right w:val="single" w:sz="12" w:space="0" w:color="auto"/>
            </w:tcBorders>
          </w:tcPr>
          <w:p w14:paraId="33F9551D" w14:textId="77777777" w:rsidR="00BE1352" w:rsidRPr="005914A2" w:rsidRDefault="00BE1352" w:rsidP="007200CF">
            <w:pPr>
              <w:pStyle w:val="FORMDATA"/>
              <w:rPr>
                <w:b/>
                <w:color w:val="auto"/>
              </w:rPr>
            </w:pPr>
            <w:r w:rsidRPr="005914A2">
              <w:rPr>
                <w:b/>
                <w:color w:val="auto"/>
              </w:rPr>
              <w:t>001</w:t>
            </w:r>
          </w:p>
        </w:tc>
      </w:tr>
      <w:tr w:rsidR="00BE1352" w:rsidRPr="005914A2" w14:paraId="62CF7043" w14:textId="77777777" w:rsidTr="007200CF">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8543DB0" w14:textId="77777777" w:rsidR="00BE1352" w:rsidRPr="005914A2" w:rsidRDefault="00BE1352" w:rsidP="007200CF">
            <w:pPr>
              <w:pStyle w:val="Heading5"/>
              <w:rPr>
                <w:bCs/>
                <w:iCs w:val="0"/>
                <w:color w:val="auto"/>
              </w:rPr>
            </w:pPr>
            <w:r w:rsidRPr="005914A2">
              <w:rPr>
                <w:bCs/>
                <w:iCs w:val="0"/>
                <w:color w:val="auto"/>
              </w:rPr>
              <w:t>Service Details Section</w:t>
            </w:r>
          </w:p>
        </w:tc>
      </w:tr>
      <w:tr w:rsidR="00BE1352" w:rsidRPr="005914A2" w14:paraId="49D97295"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4B12A6B0" w14:textId="77777777" w:rsidR="00BE1352" w:rsidRPr="005914A2" w:rsidRDefault="00BE1352" w:rsidP="007200CF">
            <w:pPr>
              <w:pStyle w:val="FORMDATA"/>
              <w:rPr>
                <w:b/>
                <w:color w:val="auto"/>
              </w:rPr>
            </w:pPr>
            <w:r w:rsidRPr="005914A2">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5917A71" w14:textId="77777777" w:rsidR="00BE1352" w:rsidRPr="005914A2" w:rsidRDefault="00BE1352" w:rsidP="007200CF">
            <w:pPr>
              <w:pStyle w:val="FORMDATA"/>
              <w:rPr>
                <w:b/>
                <w:color w:val="auto"/>
              </w:rPr>
            </w:pPr>
            <w:r w:rsidRPr="005914A2">
              <w:rPr>
                <w:b/>
                <w:color w:val="auto"/>
              </w:rPr>
              <w:t>Line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91305FC" w14:textId="77777777" w:rsidR="00BE1352" w:rsidRPr="005914A2" w:rsidRDefault="00BE1352" w:rsidP="007200CF">
            <w:pPr>
              <w:pStyle w:val="FORMDATA"/>
              <w:rPr>
                <w:b/>
                <w:color w:val="auto"/>
              </w:rPr>
            </w:pPr>
            <w:r w:rsidRPr="005914A2">
              <w:rPr>
                <w:b/>
                <w:color w:val="auto"/>
              </w:rPr>
              <w:t>00001</w:t>
            </w:r>
          </w:p>
        </w:tc>
      </w:tr>
      <w:tr w:rsidR="00BE1352" w:rsidRPr="005914A2" w14:paraId="1F505F30"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60D9665" w14:textId="77777777" w:rsidR="00BE1352" w:rsidRPr="005914A2" w:rsidRDefault="00BE1352" w:rsidP="007200CF">
            <w:pPr>
              <w:pStyle w:val="FORMDATA"/>
              <w:rPr>
                <w:b/>
                <w:color w:val="auto"/>
              </w:rPr>
            </w:pPr>
            <w:r w:rsidRPr="005914A2">
              <w:rPr>
                <w:b/>
                <w:color w:val="auto"/>
              </w:rPr>
              <w:t>LNA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24F797B" w14:textId="77777777" w:rsidR="00BE1352" w:rsidRPr="005914A2" w:rsidRDefault="00BE1352" w:rsidP="007200CF">
            <w:pPr>
              <w:pStyle w:val="FORMDATA"/>
              <w:rPr>
                <w:b/>
                <w:color w:val="auto"/>
              </w:rPr>
            </w:pPr>
            <w:r w:rsidRPr="005914A2">
              <w:rPr>
                <w:b/>
                <w:color w:val="auto"/>
              </w:rPr>
              <w:t>Line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DF446E3" w14:textId="77777777" w:rsidR="00BE1352" w:rsidRPr="005914A2" w:rsidRDefault="00BE1352" w:rsidP="007200CF">
            <w:pPr>
              <w:pStyle w:val="FORMDATA"/>
              <w:rPr>
                <w:b/>
                <w:color w:val="auto"/>
              </w:rPr>
            </w:pPr>
            <w:r w:rsidRPr="005914A2">
              <w:rPr>
                <w:b/>
                <w:color w:val="auto"/>
              </w:rPr>
              <w:t>N</w:t>
            </w:r>
          </w:p>
        </w:tc>
      </w:tr>
      <w:tr w:rsidR="00BE1352" w:rsidRPr="005914A2" w14:paraId="09F64D92"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69607D7E" w14:textId="77777777" w:rsidR="00BE1352" w:rsidRPr="005914A2" w:rsidRDefault="00BE1352" w:rsidP="007200CF">
            <w:pPr>
              <w:pStyle w:val="FORMDATA"/>
              <w:rPr>
                <w:b/>
                <w:color w:val="auto"/>
              </w:rPr>
            </w:pPr>
            <w:r w:rsidRPr="005914A2">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35BB286F" w14:textId="77777777" w:rsidR="00BE1352" w:rsidRPr="005914A2" w:rsidRDefault="00BE1352" w:rsidP="007200CF">
            <w:pPr>
              <w:pStyle w:val="FORMDATA"/>
              <w:rPr>
                <w:b/>
                <w:color w:val="auto"/>
              </w:rPr>
            </w:pPr>
            <w:r w:rsidRPr="005914A2">
              <w:rPr>
                <w:b/>
                <w:color w:val="auto"/>
              </w:rPr>
              <w:t>Line Class of Service</w:t>
            </w:r>
          </w:p>
        </w:tc>
        <w:tc>
          <w:tcPr>
            <w:tcW w:w="2358" w:type="dxa"/>
            <w:tcBorders>
              <w:top w:val="single" w:sz="6" w:space="0" w:color="auto"/>
              <w:left w:val="single" w:sz="6" w:space="0" w:color="auto"/>
              <w:bottom w:val="single" w:sz="6" w:space="0" w:color="auto"/>
              <w:right w:val="single" w:sz="12" w:space="0" w:color="auto"/>
            </w:tcBorders>
          </w:tcPr>
          <w:p w14:paraId="680B061C" w14:textId="77777777" w:rsidR="00BE1352" w:rsidRPr="005914A2" w:rsidRDefault="00BE1352" w:rsidP="007200CF">
            <w:pPr>
              <w:pStyle w:val="FORMDATA"/>
              <w:rPr>
                <w:b/>
                <w:color w:val="auto"/>
              </w:rPr>
            </w:pPr>
            <w:r w:rsidRPr="005914A2">
              <w:rPr>
                <w:b/>
                <w:color w:val="auto"/>
              </w:rPr>
              <w:t>UEPWD</w:t>
            </w:r>
          </w:p>
        </w:tc>
      </w:tr>
      <w:tr w:rsidR="00BE1352" w:rsidRPr="005914A2" w14:paraId="1F8C7375"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490A9502" w14:textId="77777777" w:rsidR="00BE1352" w:rsidRPr="005914A2" w:rsidRDefault="00BE1352" w:rsidP="007200CF">
            <w:pPr>
              <w:pStyle w:val="FORMDATA"/>
              <w:rPr>
                <w:b/>
                <w:color w:val="auto"/>
              </w:rPr>
            </w:pPr>
            <w:r w:rsidRPr="005914A2">
              <w:rPr>
                <w:b/>
                <w:color w:val="auto"/>
              </w:rPr>
              <w:t>TNS</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60345B1" w14:textId="77777777" w:rsidR="00BE1352" w:rsidRPr="005914A2" w:rsidRDefault="00BE1352" w:rsidP="007200CF">
            <w:pPr>
              <w:pStyle w:val="FORMDATA"/>
              <w:rPr>
                <w:b/>
                <w:color w:val="auto"/>
              </w:rPr>
            </w:pPr>
            <w:r w:rsidRPr="005914A2">
              <w:rPr>
                <w:b/>
                <w:color w:val="auto"/>
              </w:rPr>
              <w:t>Telephone Numbers</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36957A95" w14:textId="77777777" w:rsidR="00BE1352" w:rsidRPr="005914A2" w:rsidRDefault="00BE1352" w:rsidP="007200CF">
            <w:pPr>
              <w:pStyle w:val="FORMDATA"/>
              <w:rPr>
                <w:b/>
                <w:color w:val="auto"/>
              </w:rPr>
            </w:pPr>
            <w:r w:rsidRPr="005914A2">
              <w:rPr>
                <w:b/>
                <w:color w:val="auto"/>
              </w:rPr>
              <w:t>91279050</w:t>
            </w:r>
            <w:r>
              <w:rPr>
                <w:b/>
                <w:color w:val="auto"/>
              </w:rPr>
              <w:t>5</w:t>
            </w:r>
            <w:r w:rsidRPr="005914A2">
              <w:rPr>
                <w:b/>
                <w:color w:val="auto"/>
              </w:rPr>
              <w:t>7</w:t>
            </w:r>
          </w:p>
        </w:tc>
      </w:tr>
      <w:tr w:rsidR="00BE1352" w:rsidRPr="005914A2" w14:paraId="5199118B"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6A36145C" w14:textId="77777777" w:rsidR="00BE1352" w:rsidRPr="005914A2" w:rsidRDefault="00BE1352" w:rsidP="007200CF">
            <w:pPr>
              <w:pStyle w:val="FORMDATA"/>
              <w:rPr>
                <w:b/>
                <w:color w:val="auto"/>
              </w:rPr>
            </w:pPr>
            <w:r w:rsidRPr="005914A2">
              <w:rPr>
                <w:b/>
                <w:color w:val="auto"/>
              </w:rPr>
              <w:t xml:space="preserve">PIC </w:t>
            </w:r>
          </w:p>
        </w:tc>
        <w:tc>
          <w:tcPr>
            <w:tcW w:w="4230" w:type="dxa"/>
            <w:tcBorders>
              <w:top w:val="single" w:sz="6" w:space="0" w:color="auto"/>
              <w:left w:val="single" w:sz="6" w:space="0" w:color="auto"/>
              <w:bottom w:val="single" w:sz="6" w:space="0" w:color="auto"/>
              <w:right w:val="single" w:sz="6" w:space="0" w:color="auto"/>
            </w:tcBorders>
          </w:tcPr>
          <w:p w14:paraId="37B80ADA" w14:textId="77777777" w:rsidR="00BE1352" w:rsidRPr="005914A2" w:rsidRDefault="00BE1352" w:rsidP="007200CF">
            <w:pPr>
              <w:pStyle w:val="FORMDATA"/>
              <w:rPr>
                <w:b/>
                <w:color w:val="auto"/>
              </w:rPr>
            </w:pPr>
            <w:r w:rsidRPr="005914A2">
              <w:rPr>
                <w:b/>
                <w:color w:val="auto"/>
              </w:rPr>
              <w:t>Inter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2A852995" w14:textId="77777777" w:rsidR="00BE1352" w:rsidRPr="005914A2" w:rsidRDefault="00BE1352" w:rsidP="007200CF">
            <w:pPr>
              <w:pStyle w:val="FORMDATA"/>
              <w:rPr>
                <w:b/>
                <w:color w:val="auto"/>
              </w:rPr>
            </w:pPr>
            <w:r w:rsidRPr="005914A2">
              <w:rPr>
                <w:b/>
                <w:color w:val="auto"/>
              </w:rPr>
              <w:t>NONE</w:t>
            </w:r>
          </w:p>
        </w:tc>
      </w:tr>
      <w:tr w:rsidR="00BE1352" w:rsidRPr="005914A2" w14:paraId="720456E5"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7842E838" w14:textId="77777777" w:rsidR="00BE1352" w:rsidRPr="005914A2" w:rsidRDefault="00BE1352" w:rsidP="007200CF">
            <w:pPr>
              <w:pStyle w:val="FORMDATA"/>
              <w:rPr>
                <w:b/>
                <w:color w:val="auto"/>
              </w:rPr>
            </w:pPr>
            <w:r w:rsidRPr="005914A2">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39D3ADAC" w14:textId="77777777" w:rsidR="00BE1352" w:rsidRPr="005914A2" w:rsidRDefault="00BE1352" w:rsidP="007200CF">
            <w:pPr>
              <w:pStyle w:val="FORMDATA"/>
              <w:rPr>
                <w:b/>
                <w:color w:val="auto"/>
              </w:rPr>
            </w:pPr>
            <w:r w:rsidRPr="005914A2">
              <w:rPr>
                <w:b/>
                <w:color w:val="auto"/>
              </w:rPr>
              <w:t>Intra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08BA66BF" w14:textId="77777777" w:rsidR="00BE1352" w:rsidRPr="005914A2" w:rsidRDefault="00BE1352" w:rsidP="007200CF">
            <w:pPr>
              <w:pStyle w:val="FORMDATA"/>
              <w:rPr>
                <w:b/>
                <w:color w:val="auto"/>
              </w:rPr>
            </w:pPr>
            <w:r w:rsidRPr="005914A2">
              <w:rPr>
                <w:b/>
                <w:color w:val="auto"/>
              </w:rPr>
              <w:t>NONE</w:t>
            </w:r>
          </w:p>
        </w:tc>
      </w:tr>
      <w:tr w:rsidR="00BE1352" w:rsidRPr="005914A2" w14:paraId="37B6D3F0"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B868129" w14:textId="77777777" w:rsidR="00BE1352" w:rsidRPr="005914A2" w:rsidRDefault="00BE1352" w:rsidP="007200CF">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15C002" w14:textId="77777777" w:rsidR="00BE1352" w:rsidRPr="005914A2" w:rsidRDefault="00BE1352" w:rsidP="007200CF">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773FCD1" w14:textId="77777777" w:rsidR="00BE1352" w:rsidRPr="005914A2" w:rsidRDefault="00BE1352" w:rsidP="007200CF">
            <w:pPr>
              <w:pStyle w:val="FORMDATA"/>
              <w:rPr>
                <w:b/>
                <w:color w:val="auto"/>
              </w:rPr>
            </w:pPr>
            <w:r w:rsidRPr="005914A2">
              <w:rPr>
                <w:b/>
                <w:color w:val="auto"/>
              </w:rPr>
              <w:t>N</w:t>
            </w:r>
          </w:p>
        </w:tc>
      </w:tr>
      <w:tr w:rsidR="00BE1352" w:rsidRPr="005914A2" w14:paraId="1A7E9467"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7BED7B52" w14:textId="77777777" w:rsidR="00BE1352" w:rsidRPr="005914A2" w:rsidRDefault="00BE1352" w:rsidP="007200CF">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60A0F086" w14:textId="77777777" w:rsidR="00BE1352" w:rsidRPr="005914A2" w:rsidRDefault="00BE1352" w:rsidP="007200CF">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193828B6" w14:textId="77777777" w:rsidR="00BE1352" w:rsidRPr="005914A2" w:rsidRDefault="00BE1352" w:rsidP="007200CF">
            <w:pPr>
              <w:pStyle w:val="FORMDATA"/>
              <w:rPr>
                <w:b/>
                <w:color w:val="auto"/>
              </w:rPr>
            </w:pPr>
            <w:r w:rsidRPr="005914A2">
              <w:rPr>
                <w:b/>
                <w:color w:val="auto"/>
              </w:rPr>
              <w:t>CREX4</w:t>
            </w:r>
          </w:p>
        </w:tc>
      </w:tr>
      <w:tr w:rsidR="00BE1352" w:rsidRPr="005914A2" w14:paraId="66736D68"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50FF56F" w14:textId="77777777" w:rsidR="00BE1352" w:rsidRPr="005914A2" w:rsidRDefault="00BE1352" w:rsidP="007200CF">
            <w:pPr>
              <w:pStyle w:val="FORMDATA"/>
              <w:rPr>
                <w:b/>
                <w:color w:val="auto"/>
              </w:rPr>
            </w:pP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04757C6" w14:textId="77777777" w:rsidR="00BE1352" w:rsidRPr="005914A2" w:rsidRDefault="00BE1352" w:rsidP="007200CF">
            <w:pPr>
              <w:pStyle w:val="FORMDATA"/>
              <w:rPr>
                <w:b/>
                <w:color w:val="auto"/>
              </w:rPr>
            </w:pP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BFF2676" w14:textId="77777777" w:rsidR="00BE1352" w:rsidRPr="005914A2" w:rsidRDefault="00BE1352" w:rsidP="007200CF">
            <w:pPr>
              <w:pStyle w:val="FORMDATA"/>
              <w:rPr>
                <w:b/>
                <w:color w:val="auto"/>
              </w:rPr>
            </w:pPr>
          </w:p>
        </w:tc>
      </w:tr>
      <w:tr w:rsidR="00BE1352" w:rsidRPr="005914A2" w14:paraId="2DDFD446"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7539283D" w14:textId="77777777" w:rsidR="00BE1352" w:rsidRPr="005914A2" w:rsidRDefault="00BE1352" w:rsidP="007200CF">
            <w:pPr>
              <w:pStyle w:val="FORMDATA"/>
              <w:rPr>
                <w:b/>
                <w:color w:val="auto"/>
              </w:rPr>
            </w:pPr>
          </w:p>
        </w:tc>
        <w:tc>
          <w:tcPr>
            <w:tcW w:w="4230" w:type="dxa"/>
            <w:tcBorders>
              <w:top w:val="single" w:sz="6" w:space="0" w:color="auto"/>
              <w:left w:val="single" w:sz="6" w:space="0" w:color="auto"/>
              <w:bottom w:val="single" w:sz="6" w:space="0" w:color="auto"/>
              <w:right w:val="single" w:sz="6" w:space="0" w:color="auto"/>
            </w:tcBorders>
          </w:tcPr>
          <w:p w14:paraId="2CC996DC" w14:textId="77777777" w:rsidR="00BE1352" w:rsidRPr="005914A2" w:rsidRDefault="00BE1352" w:rsidP="007200CF">
            <w:pPr>
              <w:pStyle w:val="FORMDATA"/>
              <w:rPr>
                <w:b/>
                <w:color w:val="auto"/>
              </w:rPr>
            </w:pPr>
          </w:p>
        </w:tc>
        <w:tc>
          <w:tcPr>
            <w:tcW w:w="2358" w:type="dxa"/>
            <w:tcBorders>
              <w:top w:val="single" w:sz="6" w:space="0" w:color="auto"/>
              <w:left w:val="single" w:sz="6" w:space="0" w:color="auto"/>
              <w:bottom w:val="single" w:sz="6" w:space="0" w:color="auto"/>
              <w:right w:val="single" w:sz="12" w:space="0" w:color="auto"/>
            </w:tcBorders>
          </w:tcPr>
          <w:p w14:paraId="4CAD4293" w14:textId="77777777" w:rsidR="00BE1352" w:rsidRPr="005914A2" w:rsidRDefault="00BE1352" w:rsidP="007200CF">
            <w:pPr>
              <w:pStyle w:val="FORMDATA"/>
              <w:rPr>
                <w:b/>
                <w:color w:val="auto"/>
              </w:rPr>
            </w:pPr>
          </w:p>
        </w:tc>
      </w:tr>
      <w:tr w:rsidR="00BE1352" w:rsidRPr="005914A2" w14:paraId="139E0100"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EDF5738" w14:textId="77777777" w:rsidR="00BE1352" w:rsidRPr="005914A2" w:rsidRDefault="00BE1352" w:rsidP="007200CF">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921FEB8" w14:textId="77777777" w:rsidR="00BE1352" w:rsidRPr="005914A2" w:rsidRDefault="00BE1352" w:rsidP="007200CF">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835D0F5" w14:textId="77777777" w:rsidR="00BE1352" w:rsidRPr="005914A2" w:rsidRDefault="00BE1352" w:rsidP="007200CF">
            <w:pPr>
              <w:pStyle w:val="FORMDATA"/>
              <w:rPr>
                <w:b/>
                <w:color w:val="auto"/>
              </w:rPr>
            </w:pPr>
            <w:r w:rsidRPr="005914A2">
              <w:rPr>
                <w:b/>
                <w:color w:val="auto"/>
              </w:rPr>
              <w:t>N</w:t>
            </w:r>
          </w:p>
        </w:tc>
      </w:tr>
      <w:tr w:rsidR="00BE1352" w:rsidRPr="005914A2" w14:paraId="099E7B39"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2F99271B" w14:textId="77777777" w:rsidR="00BE1352" w:rsidRPr="005914A2" w:rsidRDefault="00BE1352" w:rsidP="007200CF">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217E02F0" w14:textId="77777777" w:rsidR="00BE1352" w:rsidRPr="005914A2" w:rsidRDefault="00BE1352" w:rsidP="007200CF">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7A4379A4" w14:textId="77777777" w:rsidR="00BE1352" w:rsidRPr="005914A2" w:rsidRDefault="00BE1352" w:rsidP="007200CF">
            <w:pPr>
              <w:pStyle w:val="FORMDATA"/>
              <w:rPr>
                <w:b/>
                <w:color w:val="auto"/>
              </w:rPr>
            </w:pPr>
            <w:r w:rsidRPr="005914A2">
              <w:rPr>
                <w:b/>
                <w:color w:val="auto"/>
              </w:rPr>
              <w:t>ESX</w:t>
            </w:r>
          </w:p>
        </w:tc>
      </w:tr>
    </w:tbl>
    <w:p w14:paraId="1FE9E9E3" w14:textId="77777777" w:rsidR="00BE1352" w:rsidRDefault="00BE1352" w:rsidP="00BE1352"/>
    <w:p w14:paraId="6BBE7B6F" w14:textId="77777777" w:rsidR="00BE1352" w:rsidRDefault="00BE1352" w:rsidP="00BE1352"/>
    <w:p w14:paraId="05924697" w14:textId="77777777" w:rsidR="00BE1352" w:rsidRDefault="00BE1352" w:rsidP="00BE1352"/>
    <w:p w14:paraId="57AACCAC" w14:textId="77777777" w:rsidR="00BE1352" w:rsidRDefault="00BE1352" w:rsidP="00BE1352"/>
    <w:p w14:paraId="4E7AB6B4" w14:textId="77777777" w:rsidR="00DF69C0" w:rsidRDefault="00DF69C0" w:rsidP="00D5363D">
      <w:pPr>
        <w:rPr>
          <w:bCs/>
        </w:rPr>
      </w:pPr>
    </w:p>
    <w:p w14:paraId="54BFF786" w14:textId="77777777" w:rsidR="00DF69C0" w:rsidRDefault="00DF69C0" w:rsidP="00DF69C0">
      <w:r w:rsidRPr="00143892">
        <w:t>XML  INPUT:</w:t>
      </w:r>
    </w:p>
    <w:p w14:paraId="6387AB3D" w14:textId="77777777" w:rsidR="00DF69C0" w:rsidRPr="00143892" w:rsidRDefault="00DF69C0" w:rsidP="00DF69C0"/>
    <w:p w14:paraId="3AC4E9DD" w14:textId="77777777" w:rsidR="00DF69C0" w:rsidRPr="00143892" w:rsidRDefault="00DF69C0" w:rsidP="00DF69C0">
      <w:pPr>
        <w:ind w:hanging="480"/>
      </w:pPr>
      <w:hyperlink r:id="rId1782" w:history="1">
        <w:r w:rsidRPr="00143892">
          <w:rPr>
            <w:b/>
            <w:bCs/>
            <w:color w:val="FF0000"/>
            <w:u w:val="single"/>
          </w:rPr>
          <w:t>-</w:t>
        </w:r>
      </w:hyperlink>
      <w:r w:rsidRPr="00143892">
        <w:t xml:space="preserve"> </w:t>
      </w:r>
      <w:r w:rsidRPr="00143892">
        <w:rPr>
          <w:color w:val="0000FF"/>
        </w:rPr>
        <w:t>&lt;</w:t>
      </w:r>
      <w:r w:rsidRPr="00143892">
        <w:rPr>
          <w:color w:val="990000"/>
        </w:rPr>
        <w:t>order:LSR_ORD_REQ</w:t>
      </w:r>
      <w:r w:rsidRPr="00143892">
        <w:rPr>
          <w:color w:val="0000FF"/>
        </w:rPr>
        <w:t>&gt;</w:t>
      </w:r>
    </w:p>
    <w:p w14:paraId="2F4C896B" w14:textId="77777777" w:rsidR="00DF69C0" w:rsidRPr="00143892" w:rsidRDefault="00DF69C0" w:rsidP="00DF69C0">
      <w:pPr>
        <w:ind w:hanging="480"/>
      </w:pPr>
      <w:hyperlink r:id="rId1783" w:history="1">
        <w:r w:rsidRPr="00143892">
          <w:rPr>
            <w:b/>
            <w:bCs/>
            <w:color w:val="FF0000"/>
            <w:u w:val="single"/>
          </w:rPr>
          <w:t>-</w:t>
        </w:r>
      </w:hyperlink>
      <w:r w:rsidRPr="00143892">
        <w:t xml:space="preserve"> </w:t>
      </w:r>
      <w:r w:rsidRPr="00143892">
        <w:rPr>
          <w:color w:val="0000FF"/>
        </w:rPr>
        <w:t>&lt;</w:t>
      </w:r>
      <w:r w:rsidRPr="00143892">
        <w:rPr>
          <w:color w:val="990000"/>
        </w:rPr>
        <w:t>order:HDR</w:t>
      </w:r>
      <w:r w:rsidRPr="00143892">
        <w:rPr>
          <w:color w:val="0000FF"/>
        </w:rPr>
        <w:t>&gt;</w:t>
      </w:r>
    </w:p>
    <w:p w14:paraId="2640A85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order:CCNA</w:t>
      </w:r>
      <w:r w:rsidRPr="00143892">
        <w:rPr>
          <w:color w:val="0000FF"/>
        </w:rPr>
        <w:t>&gt;</w:t>
      </w:r>
      <w:r w:rsidRPr="00143892">
        <w:rPr>
          <w:b/>
          <w:bCs/>
        </w:rPr>
        <w:t>ZXL</w:t>
      </w:r>
      <w:r w:rsidRPr="00143892">
        <w:rPr>
          <w:color w:val="0000FF"/>
        </w:rPr>
        <w:t>&lt;/</w:t>
      </w:r>
      <w:r w:rsidRPr="00143892">
        <w:rPr>
          <w:color w:val="990000"/>
        </w:rPr>
        <w:t>order:CCNA</w:t>
      </w:r>
      <w:r w:rsidRPr="00143892">
        <w:rPr>
          <w:color w:val="0000FF"/>
        </w:rPr>
        <w:t>&gt;</w:t>
      </w:r>
      <w:r w:rsidRPr="00143892">
        <w:t xml:space="preserve"> </w:t>
      </w:r>
    </w:p>
    <w:p w14:paraId="1985C1C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order:MSG_TIMESTAMP</w:t>
      </w:r>
      <w:r w:rsidRPr="00143892">
        <w:rPr>
          <w:color w:val="0000FF"/>
        </w:rPr>
        <w:t>&gt;</w:t>
      </w:r>
      <w:r w:rsidRPr="00143892">
        <w:rPr>
          <w:b/>
          <w:bCs/>
        </w:rPr>
        <w:t>2009-06-23T10:25:21-05:00</w:t>
      </w:r>
      <w:r w:rsidRPr="00143892">
        <w:rPr>
          <w:color w:val="0000FF"/>
        </w:rPr>
        <w:t>&lt;/</w:t>
      </w:r>
      <w:r w:rsidRPr="00143892">
        <w:rPr>
          <w:color w:val="990000"/>
        </w:rPr>
        <w:t>order:MSG_TIMESTAMP</w:t>
      </w:r>
      <w:r w:rsidRPr="00143892">
        <w:rPr>
          <w:color w:val="0000FF"/>
        </w:rPr>
        <w:t>&gt;</w:t>
      </w:r>
      <w:r w:rsidRPr="00143892">
        <w:t xml:space="preserve"> </w:t>
      </w:r>
    </w:p>
    <w:p w14:paraId="3B66E7E6"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order:PON</w:t>
      </w:r>
      <w:r w:rsidRPr="00143892">
        <w:rPr>
          <w:color w:val="0000FF"/>
        </w:rPr>
        <w:t>&gt;</w:t>
      </w:r>
      <w:r w:rsidRPr="00143892">
        <w:rPr>
          <w:b/>
          <w:bCs/>
        </w:rPr>
        <w:t>CVTM0M070R31</w:t>
      </w:r>
      <w:r w:rsidRPr="00143892">
        <w:rPr>
          <w:color w:val="0000FF"/>
        </w:rPr>
        <w:t>&lt;/</w:t>
      </w:r>
      <w:r w:rsidRPr="00143892">
        <w:rPr>
          <w:color w:val="990000"/>
        </w:rPr>
        <w:t>order:PON</w:t>
      </w:r>
      <w:r w:rsidRPr="00143892">
        <w:rPr>
          <w:color w:val="0000FF"/>
        </w:rPr>
        <w:t>&gt;</w:t>
      </w:r>
      <w:r w:rsidRPr="00143892">
        <w:t xml:space="preserve"> </w:t>
      </w:r>
    </w:p>
    <w:p w14:paraId="75DB33C6"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order:VER</w:t>
      </w:r>
      <w:r w:rsidRPr="00143892">
        <w:rPr>
          <w:color w:val="0000FF"/>
        </w:rPr>
        <w:t>&gt;</w:t>
      </w:r>
      <w:r w:rsidRPr="00143892">
        <w:rPr>
          <w:b/>
          <w:bCs/>
        </w:rPr>
        <w:t>00</w:t>
      </w:r>
      <w:r w:rsidRPr="00143892">
        <w:rPr>
          <w:color w:val="0000FF"/>
        </w:rPr>
        <w:t>&lt;/</w:t>
      </w:r>
      <w:r w:rsidRPr="00143892">
        <w:rPr>
          <w:color w:val="990000"/>
        </w:rPr>
        <w:t>order:VER</w:t>
      </w:r>
      <w:r w:rsidRPr="00143892">
        <w:rPr>
          <w:color w:val="0000FF"/>
        </w:rPr>
        <w:t>&gt;</w:t>
      </w:r>
      <w:r w:rsidRPr="00143892">
        <w:t xml:space="preserve"> </w:t>
      </w:r>
    </w:p>
    <w:p w14:paraId="755E2F3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order:ATN</w:t>
      </w:r>
      <w:r w:rsidRPr="00143892">
        <w:rPr>
          <w:color w:val="0000FF"/>
        </w:rPr>
        <w:t>&gt;</w:t>
      </w:r>
      <w:r w:rsidRPr="00143892">
        <w:rPr>
          <w:b/>
          <w:bCs/>
        </w:rPr>
        <w:t>9127905057</w:t>
      </w:r>
      <w:r w:rsidRPr="00143892">
        <w:rPr>
          <w:color w:val="0000FF"/>
        </w:rPr>
        <w:t>&lt;/</w:t>
      </w:r>
      <w:r w:rsidRPr="00143892">
        <w:rPr>
          <w:color w:val="990000"/>
        </w:rPr>
        <w:t>order:ATN</w:t>
      </w:r>
      <w:r w:rsidRPr="00143892">
        <w:rPr>
          <w:color w:val="0000FF"/>
        </w:rPr>
        <w:t>&gt;</w:t>
      </w:r>
      <w:r w:rsidRPr="00143892">
        <w:t xml:space="preserve"> </w:t>
      </w:r>
    </w:p>
    <w:p w14:paraId="3946F7D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order:RVER</w:t>
      </w:r>
      <w:r w:rsidRPr="00143892">
        <w:rPr>
          <w:color w:val="0000FF"/>
        </w:rPr>
        <w:t>&gt;</w:t>
      </w:r>
      <w:r w:rsidRPr="00143892">
        <w:rPr>
          <w:b/>
          <w:bCs/>
        </w:rPr>
        <w:t>10.05</w:t>
      </w:r>
      <w:r w:rsidRPr="00143892">
        <w:rPr>
          <w:color w:val="0000FF"/>
        </w:rPr>
        <w:t>&lt;/</w:t>
      </w:r>
      <w:r w:rsidRPr="00143892">
        <w:rPr>
          <w:color w:val="990000"/>
        </w:rPr>
        <w:t>order:RVER</w:t>
      </w:r>
      <w:r w:rsidRPr="00143892">
        <w:rPr>
          <w:color w:val="0000FF"/>
        </w:rPr>
        <w:t>&gt;</w:t>
      </w:r>
      <w:r w:rsidRPr="00143892">
        <w:t xml:space="preserve"> </w:t>
      </w:r>
    </w:p>
    <w:p w14:paraId="729E2A3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order:CC</w:t>
      </w:r>
      <w:r w:rsidRPr="00143892">
        <w:rPr>
          <w:color w:val="0000FF"/>
        </w:rPr>
        <w:t>&gt;</w:t>
      </w:r>
      <w:r w:rsidRPr="00143892">
        <w:rPr>
          <w:b/>
          <w:bCs/>
        </w:rPr>
        <w:t>9999</w:t>
      </w:r>
      <w:r w:rsidRPr="00143892">
        <w:rPr>
          <w:color w:val="0000FF"/>
        </w:rPr>
        <w:t>&lt;/</w:t>
      </w:r>
      <w:r w:rsidRPr="00143892">
        <w:rPr>
          <w:color w:val="990000"/>
        </w:rPr>
        <w:t>order:CC</w:t>
      </w:r>
      <w:r w:rsidRPr="00143892">
        <w:rPr>
          <w:color w:val="0000FF"/>
        </w:rPr>
        <w:t>&gt;</w:t>
      </w:r>
      <w:r w:rsidRPr="00143892">
        <w:t xml:space="preserve"> </w:t>
      </w:r>
    </w:p>
    <w:p w14:paraId="38C5CA7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order:STATE</w:t>
      </w:r>
      <w:r w:rsidRPr="00143892">
        <w:rPr>
          <w:color w:val="0000FF"/>
        </w:rPr>
        <w:t>&gt;</w:t>
      </w:r>
      <w:r w:rsidRPr="00143892">
        <w:rPr>
          <w:b/>
          <w:bCs/>
        </w:rPr>
        <w:t>GA</w:t>
      </w:r>
      <w:r w:rsidRPr="00143892">
        <w:rPr>
          <w:color w:val="0000FF"/>
        </w:rPr>
        <w:t>&lt;/</w:t>
      </w:r>
      <w:r w:rsidRPr="00143892">
        <w:rPr>
          <w:color w:val="990000"/>
        </w:rPr>
        <w:t>order:STATE</w:t>
      </w:r>
      <w:r w:rsidRPr="00143892">
        <w:rPr>
          <w:color w:val="0000FF"/>
        </w:rPr>
        <w:t>&gt;</w:t>
      </w:r>
      <w:r w:rsidRPr="00143892">
        <w:t xml:space="preserve"> </w:t>
      </w:r>
    </w:p>
    <w:p w14:paraId="16F5B68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order:DTSENT</w:t>
      </w:r>
      <w:r w:rsidRPr="00143892">
        <w:rPr>
          <w:color w:val="0000FF"/>
        </w:rPr>
        <w:t>&gt;</w:t>
      </w:r>
      <w:r w:rsidRPr="00143892">
        <w:rPr>
          <w:b/>
          <w:bCs/>
        </w:rPr>
        <w:t>200906231025AM</w:t>
      </w:r>
      <w:r w:rsidRPr="00143892">
        <w:rPr>
          <w:color w:val="0000FF"/>
        </w:rPr>
        <w:t>&lt;/</w:t>
      </w:r>
      <w:r w:rsidRPr="00143892">
        <w:rPr>
          <w:color w:val="990000"/>
        </w:rPr>
        <w:t>order:DTSENT</w:t>
      </w:r>
      <w:r w:rsidRPr="00143892">
        <w:rPr>
          <w:color w:val="0000FF"/>
        </w:rPr>
        <w:t>&gt;</w:t>
      </w:r>
      <w:r w:rsidRPr="00143892">
        <w:t xml:space="preserve"> </w:t>
      </w:r>
    </w:p>
    <w:p w14:paraId="6B6793A8"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order:HDR</w:t>
      </w:r>
      <w:r w:rsidRPr="00143892">
        <w:rPr>
          <w:color w:val="0000FF"/>
        </w:rPr>
        <w:t>&gt;</w:t>
      </w:r>
    </w:p>
    <w:p w14:paraId="7F988C96" w14:textId="77777777" w:rsidR="00DF69C0" w:rsidRPr="00143892" w:rsidRDefault="00DF69C0" w:rsidP="00DF69C0">
      <w:pPr>
        <w:ind w:hanging="480"/>
      </w:pPr>
      <w:hyperlink r:id="rId1784" w:history="1">
        <w:r w:rsidRPr="00143892">
          <w:rPr>
            <w:b/>
            <w:bCs/>
            <w:color w:val="FF0000"/>
            <w:u w:val="single"/>
          </w:rPr>
          <w:t>-</w:t>
        </w:r>
      </w:hyperlink>
      <w:r w:rsidRPr="00143892">
        <w:t xml:space="preserve"> </w:t>
      </w:r>
      <w:r w:rsidRPr="00143892">
        <w:rPr>
          <w:color w:val="0000FF"/>
        </w:rPr>
        <w:t>&lt;</w:t>
      </w:r>
      <w:r w:rsidRPr="00143892">
        <w:rPr>
          <w:color w:val="990000"/>
        </w:rPr>
        <w:t>order:LSR</w:t>
      </w:r>
      <w:r w:rsidRPr="00143892">
        <w:rPr>
          <w:color w:val="0000FF"/>
        </w:rPr>
        <w:t>&gt;</w:t>
      </w:r>
    </w:p>
    <w:p w14:paraId="1A5660BD" w14:textId="77777777" w:rsidR="00DF69C0" w:rsidRPr="00143892" w:rsidRDefault="00DF69C0" w:rsidP="00DF69C0">
      <w:pPr>
        <w:ind w:hanging="480"/>
      </w:pPr>
      <w:hyperlink r:id="rId1785" w:history="1">
        <w:r w:rsidRPr="00143892">
          <w:rPr>
            <w:b/>
            <w:bCs/>
            <w:color w:val="FF0000"/>
            <w:u w:val="single"/>
          </w:rPr>
          <w:t>-</w:t>
        </w:r>
      </w:hyperlink>
      <w:r w:rsidRPr="00143892">
        <w:t xml:space="preserve"> </w:t>
      </w:r>
      <w:r w:rsidRPr="00143892">
        <w:rPr>
          <w:color w:val="0000FF"/>
        </w:rPr>
        <w:t>&lt;</w:t>
      </w:r>
      <w:r w:rsidRPr="00143892">
        <w:rPr>
          <w:color w:val="990000"/>
        </w:rPr>
        <w:t>order:LSR_ADMIN</w:t>
      </w:r>
      <w:r w:rsidRPr="00143892">
        <w:rPr>
          <w:color w:val="0000FF"/>
        </w:rPr>
        <w:t>&gt;</w:t>
      </w:r>
    </w:p>
    <w:p w14:paraId="7EC9EB1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order:SC</w:t>
      </w:r>
      <w:r w:rsidRPr="00143892">
        <w:rPr>
          <w:color w:val="0000FF"/>
        </w:rPr>
        <w:t>&gt;</w:t>
      </w:r>
      <w:r w:rsidRPr="00143892">
        <w:rPr>
          <w:b/>
          <w:bCs/>
        </w:rPr>
        <w:t>LCSC</w:t>
      </w:r>
      <w:r w:rsidRPr="00143892">
        <w:rPr>
          <w:color w:val="0000FF"/>
        </w:rPr>
        <w:t>&lt;/</w:t>
      </w:r>
      <w:r w:rsidRPr="00143892">
        <w:rPr>
          <w:color w:val="990000"/>
        </w:rPr>
        <w:t>order:SC</w:t>
      </w:r>
      <w:r w:rsidRPr="00143892">
        <w:rPr>
          <w:color w:val="0000FF"/>
        </w:rPr>
        <w:t>&gt;</w:t>
      </w:r>
      <w:r w:rsidRPr="00143892">
        <w:t xml:space="preserve"> </w:t>
      </w:r>
    </w:p>
    <w:p w14:paraId="234C55DA"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order:PROJECT</w:t>
      </w:r>
      <w:r w:rsidRPr="00143892">
        <w:rPr>
          <w:color w:val="0000FF"/>
        </w:rPr>
        <w:t>&gt;</w:t>
      </w:r>
      <w:r w:rsidRPr="00143892">
        <w:rPr>
          <w:b/>
          <w:bCs/>
        </w:rPr>
        <w:t>CAVENOBILL</w:t>
      </w:r>
      <w:r w:rsidRPr="00143892">
        <w:rPr>
          <w:color w:val="0000FF"/>
        </w:rPr>
        <w:t>&lt;/</w:t>
      </w:r>
      <w:r w:rsidRPr="00143892">
        <w:rPr>
          <w:color w:val="990000"/>
        </w:rPr>
        <w:t>order:PROJECT</w:t>
      </w:r>
      <w:r w:rsidRPr="00143892">
        <w:rPr>
          <w:color w:val="0000FF"/>
        </w:rPr>
        <w:t>&gt;</w:t>
      </w:r>
      <w:r w:rsidRPr="00143892">
        <w:t xml:space="preserve"> </w:t>
      </w:r>
    </w:p>
    <w:p w14:paraId="4286622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order:REQTYP</w:t>
      </w:r>
      <w:r w:rsidRPr="00143892">
        <w:rPr>
          <w:color w:val="0000FF"/>
        </w:rPr>
        <w:t>&gt;</w:t>
      </w:r>
      <w:r w:rsidRPr="00143892">
        <w:rPr>
          <w:b/>
          <w:bCs/>
        </w:rPr>
        <w:t>MB</w:t>
      </w:r>
      <w:r w:rsidRPr="00143892">
        <w:rPr>
          <w:color w:val="0000FF"/>
        </w:rPr>
        <w:t>&lt;/</w:t>
      </w:r>
      <w:r w:rsidRPr="00143892">
        <w:rPr>
          <w:color w:val="990000"/>
        </w:rPr>
        <w:t>order:REQTYP</w:t>
      </w:r>
      <w:r w:rsidRPr="00143892">
        <w:rPr>
          <w:color w:val="0000FF"/>
        </w:rPr>
        <w:t>&gt;</w:t>
      </w:r>
      <w:r w:rsidRPr="00143892">
        <w:t xml:space="preserve"> </w:t>
      </w:r>
    </w:p>
    <w:p w14:paraId="386FBFAB"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order:ACT</w:t>
      </w:r>
      <w:r w:rsidRPr="00143892">
        <w:rPr>
          <w:color w:val="0000FF"/>
        </w:rPr>
        <w:t>&gt;</w:t>
      </w:r>
      <w:r w:rsidRPr="00143892">
        <w:rPr>
          <w:b/>
          <w:bCs/>
        </w:rPr>
        <w:t>N</w:t>
      </w:r>
      <w:r w:rsidRPr="00143892">
        <w:rPr>
          <w:color w:val="0000FF"/>
        </w:rPr>
        <w:t>&lt;/</w:t>
      </w:r>
      <w:r w:rsidRPr="00143892">
        <w:rPr>
          <w:color w:val="990000"/>
        </w:rPr>
        <w:t>order:ACT</w:t>
      </w:r>
      <w:r w:rsidRPr="00143892">
        <w:rPr>
          <w:color w:val="0000FF"/>
        </w:rPr>
        <w:t>&gt;</w:t>
      </w:r>
      <w:r w:rsidRPr="00143892">
        <w:t xml:space="preserve"> </w:t>
      </w:r>
    </w:p>
    <w:p w14:paraId="3218CCA0" w14:textId="77777777" w:rsidR="00DF69C0" w:rsidRPr="00143892" w:rsidRDefault="00DF69C0" w:rsidP="00DF69C0">
      <w:pPr>
        <w:ind w:hanging="480"/>
      </w:pPr>
      <w:hyperlink r:id="rId1786" w:history="1">
        <w:r w:rsidRPr="00143892">
          <w:rPr>
            <w:b/>
            <w:bCs/>
            <w:color w:val="FF0000"/>
            <w:u w:val="single"/>
          </w:rPr>
          <w:t>-</w:t>
        </w:r>
      </w:hyperlink>
      <w:r w:rsidRPr="00143892">
        <w:t xml:space="preserve"> </w:t>
      </w:r>
      <w:r w:rsidRPr="00143892">
        <w:rPr>
          <w:color w:val="0000FF"/>
        </w:rPr>
        <w:t>&lt;</w:t>
      </w:r>
      <w:r w:rsidRPr="00143892">
        <w:rPr>
          <w:color w:val="990000"/>
        </w:rPr>
        <w:t>order:AUTHORIZATION</w:t>
      </w:r>
      <w:r w:rsidRPr="00143892">
        <w:rPr>
          <w:color w:val="0000FF"/>
        </w:rPr>
        <w:t>&gt;</w:t>
      </w:r>
    </w:p>
    <w:p w14:paraId="7C6EF73B"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order:TOS</w:t>
      </w:r>
      <w:r w:rsidRPr="00143892">
        <w:rPr>
          <w:color w:val="0000FF"/>
        </w:rPr>
        <w:t>&gt;</w:t>
      </w:r>
      <w:r w:rsidRPr="00143892">
        <w:rPr>
          <w:b/>
          <w:bCs/>
        </w:rPr>
        <w:t>1BM-</w:t>
      </w:r>
      <w:r w:rsidRPr="00143892">
        <w:rPr>
          <w:color w:val="0000FF"/>
        </w:rPr>
        <w:t>&lt;/</w:t>
      </w:r>
      <w:r w:rsidRPr="00143892">
        <w:rPr>
          <w:color w:val="990000"/>
        </w:rPr>
        <w:t>order:TOS</w:t>
      </w:r>
      <w:r w:rsidRPr="00143892">
        <w:rPr>
          <w:color w:val="0000FF"/>
        </w:rPr>
        <w:t>&gt;</w:t>
      </w:r>
      <w:r w:rsidRPr="00143892">
        <w:t xml:space="preserve"> </w:t>
      </w:r>
    </w:p>
    <w:p w14:paraId="480F7BD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order:DDD</w:t>
      </w:r>
      <w:r w:rsidRPr="00143892">
        <w:rPr>
          <w:color w:val="0000FF"/>
        </w:rPr>
        <w:t>&gt;</w:t>
      </w:r>
      <w:r w:rsidRPr="00143892">
        <w:rPr>
          <w:b/>
          <w:bCs/>
        </w:rPr>
        <w:t>20091201</w:t>
      </w:r>
      <w:r w:rsidRPr="00143892">
        <w:rPr>
          <w:color w:val="0000FF"/>
        </w:rPr>
        <w:t>&lt;/</w:t>
      </w:r>
      <w:r w:rsidRPr="00143892">
        <w:rPr>
          <w:color w:val="990000"/>
        </w:rPr>
        <w:t>order:DDD</w:t>
      </w:r>
      <w:r w:rsidRPr="00143892">
        <w:rPr>
          <w:color w:val="0000FF"/>
        </w:rPr>
        <w:t>&gt;</w:t>
      </w:r>
      <w:r w:rsidRPr="00143892">
        <w:t xml:space="preserve"> </w:t>
      </w:r>
    </w:p>
    <w:p w14:paraId="150F704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order:PORTTYP</w:t>
      </w:r>
      <w:r w:rsidRPr="00143892">
        <w:rPr>
          <w:color w:val="0000FF"/>
        </w:rPr>
        <w:t>&gt;</w:t>
      </w:r>
      <w:r w:rsidRPr="00143892">
        <w:rPr>
          <w:b/>
          <w:bCs/>
        </w:rPr>
        <w:t>L</w:t>
      </w:r>
      <w:r w:rsidRPr="00143892">
        <w:rPr>
          <w:color w:val="0000FF"/>
        </w:rPr>
        <w:t>&lt;/</w:t>
      </w:r>
      <w:r w:rsidRPr="00143892">
        <w:rPr>
          <w:color w:val="990000"/>
        </w:rPr>
        <w:t>order:PORTTYP</w:t>
      </w:r>
      <w:r w:rsidRPr="00143892">
        <w:rPr>
          <w:color w:val="0000FF"/>
        </w:rPr>
        <w:t>&gt;</w:t>
      </w:r>
      <w:r w:rsidRPr="00143892">
        <w:t xml:space="preserve"> </w:t>
      </w:r>
    </w:p>
    <w:p w14:paraId="0C5326F8"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order:AUTHORIZATION</w:t>
      </w:r>
      <w:r w:rsidRPr="00143892">
        <w:rPr>
          <w:color w:val="0000FF"/>
        </w:rPr>
        <w:t>&gt;</w:t>
      </w:r>
    </w:p>
    <w:p w14:paraId="6D0A9D08"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order:LSR_ADMIN</w:t>
      </w:r>
      <w:r w:rsidRPr="00143892">
        <w:rPr>
          <w:color w:val="0000FF"/>
        </w:rPr>
        <w:t>&gt;</w:t>
      </w:r>
    </w:p>
    <w:p w14:paraId="4B372ACD" w14:textId="77777777" w:rsidR="00DF69C0" w:rsidRPr="00143892" w:rsidRDefault="00DF69C0" w:rsidP="00DF69C0">
      <w:pPr>
        <w:ind w:hanging="480"/>
      </w:pPr>
      <w:hyperlink r:id="rId1787" w:history="1">
        <w:r w:rsidRPr="00143892">
          <w:rPr>
            <w:b/>
            <w:bCs/>
            <w:color w:val="FF0000"/>
            <w:u w:val="single"/>
          </w:rPr>
          <w:t>-</w:t>
        </w:r>
      </w:hyperlink>
      <w:r w:rsidRPr="00143892">
        <w:t xml:space="preserve"> </w:t>
      </w:r>
      <w:r w:rsidRPr="00143892">
        <w:rPr>
          <w:color w:val="0000FF"/>
        </w:rPr>
        <w:t>&lt;</w:t>
      </w:r>
      <w:r w:rsidRPr="00143892">
        <w:rPr>
          <w:color w:val="990000"/>
        </w:rPr>
        <w:t>order:LSR_BILL</w:t>
      </w:r>
      <w:r w:rsidRPr="00143892">
        <w:rPr>
          <w:color w:val="0000FF"/>
        </w:rPr>
        <w:t>&gt;</w:t>
      </w:r>
    </w:p>
    <w:p w14:paraId="1E71CDB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order:BAN1</w:t>
      </w:r>
      <w:r w:rsidRPr="00143892">
        <w:rPr>
          <w:color w:val="0000FF"/>
        </w:rPr>
        <w:t>&gt;</w:t>
      </w:r>
      <w:r w:rsidRPr="00143892">
        <w:rPr>
          <w:b/>
          <w:bCs/>
        </w:rPr>
        <w:t>706Q886621621</w:t>
      </w:r>
      <w:r w:rsidRPr="00143892">
        <w:rPr>
          <w:color w:val="0000FF"/>
        </w:rPr>
        <w:t>&lt;/</w:t>
      </w:r>
      <w:r w:rsidRPr="00143892">
        <w:rPr>
          <w:color w:val="990000"/>
        </w:rPr>
        <w:t>order:BAN1</w:t>
      </w:r>
      <w:r w:rsidRPr="00143892">
        <w:rPr>
          <w:color w:val="0000FF"/>
        </w:rPr>
        <w:t>&gt;</w:t>
      </w:r>
      <w:r w:rsidRPr="00143892">
        <w:t xml:space="preserve"> </w:t>
      </w:r>
    </w:p>
    <w:p w14:paraId="0EEDDE1E"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order:LSR_BILL</w:t>
      </w:r>
      <w:r w:rsidRPr="00143892">
        <w:rPr>
          <w:color w:val="0000FF"/>
        </w:rPr>
        <w:t>&gt;</w:t>
      </w:r>
    </w:p>
    <w:p w14:paraId="566EE94F" w14:textId="77777777" w:rsidR="00DF69C0" w:rsidRPr="00143892" w:rsidRDefault="00DF69C0" w:rsidP="00DF69C0">
      <w:pPr>
        <w:ind w:hanging="480"/>
      </w:pPr>
      <w:hyperlink r:id="rId1788" w:history="1">
        <w:r w:rsidRPr="00143892">
          <w:rPr>
            <w:b/>
            <w:bCs/>
            <w:color w:val="FF0000"/>
            <w:u w:val="single"/>
          </w:rPr>
          <w:t>-</w:t>
        </w:r>
      </w:hyperlink>
      <w:r w:rsidRPr="00143892">
        <w:t xml:space="preserve"> </w:t>
      </w:r>
      <w:r w:rsidRPr="00143892">
        <w:rPr>
          <w:color w:val="0000FF"/>
        </w:rPr>
        <w:t>&lt;</w:t>
      </w:r>
      <w:r w:rsidRPr="00143892">
        <w:rPr>
          <w:color w:val="990000"/>
        </w:rPr>
        <w:t>order:CONTACT</w:t>
      </w:r>
      <w:r w:rsidRPr="00143892">
        <w:rPr>
          <w:color w:val="0000FF"/>
        </w:rPr>
        <w:t>&gt;</w:t>
      </w:r>
    </w:p>
    <w:p w14:paraId="77F94F5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order:INIT</w:t>
      </w:r>
      <w:r w:rsidRPr="00143892">
        <w:rPr>
          <w:color w:val="0000FF"/>
        </w:rPr>
        <w:t>&gt;</w:t>
      </w:r>
      <w:r w:rsidRPr="00143892">
        <w:rPr>
          <w:b/>
          <w:bCs/>
        </w:rPr>
        <w:t>Bojangles</w:t>
      </w:r>
      <w:r w:rsidRPr="00143892">
        <w:rPr>
          <w:color w:val="0000FF"/>
        </w:rPr>
        <w:t>&lt;/</w:t>
      </w:r>
      <w:r w:rsidRPr="00143892">
        <w:rPr>
          <w:color w:val="990000"/>
        </w:rPr>
        <w:t>order:INIT</w:t>
      </w:r>
      <w:r w:rsidRPr="00143892">
        <w:rPr>
          <w:color w:val="0000FF"/>
        </w:rPr>
        <w:t>&gt;</w:t>
      </w:r>
      <w:r w:rsidRPr="00143892">
        <w:t xml:space="preserve"> </w:t>
      </w:r>
    </w:p>
    <w:p w14:paraId="3264CB8A"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order:INIT_TEL_NO</w:t>
      </w:r>
      <w:r w:rsidRPr="00143892">
        <w:rPr>
          <w:color w:val="0000FF"/>
        </w:rPr>
        <w:t>&gt;</w:t>
      </w:r>
      <w:r w:rsidRPr="00143892">
        <w:rPr>
          <w:b/>
          <w:bCs/>
        </w:rPr>
        <w:t>8884448888</w:t>
      </w:r>
      <w:r w:rsidRPr="00143892">
        <w:rPr>
          <w:color w:val="0000FF"/>
        </w:rPr>
        <w:t>&lt;/</w:t>
      </w:r>
      <w:r w:rsidRPr="00143892">
        <w:rPr>
          <w:color w:val="990000"/>
        </w:rPr>
        <w:t>order:INIT_TEL_NO</w:t>
      </w:r>
      <w:r w:rsidRPr="00143892">
        <w:rPr>
          <w:color w:val="0000FF"/>
        </w:rPr>
        <w:t>&gt;</w:t>
      </w:r>
      <w:r w:rsidRPr="00143892">
        <w:t xml:space="preserve"> </w:t>
      </w:r>
    </w:p>
    <w:p w14:paraId="5FE1436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order:INIT_FAX_NO</w:t>
      </w:r>
      <w:r w:rsidRPr="00143892">
        <w:rPr>
          <w:color w:val="0000FF"/>
        </w:rPr>
        <w:t>&gt;</w:t>
      </w:r>
      <w:r w:rsidRPr="00143892">
        <w:rPr>
          <w:b/>
          <w:bCs/>
        </w:rPr>
        <w:t>4448884444</w:t>
      </w:r>
      <w:r w:rsidRPr="00143892">
        <w:rPr>
          <w:color w:val="0000FF"/>
        </w:rPr>
        <w:t>&lt;/</w:t>
      </w:r>
      <w:r w:rsidRPr="00143892">
        <w:rPr>
          <w:color w:val="990000"/>
        </w:rPr>
        <w:t>order:INIT_FAX_NO</w:t>
      </w:r>
      <w:r w:rsidRPr="00143892">
        <w:rPr>
          <w:color w:val="0000FF"/>
        </w:rPr>
        <w:t>&gt;</w:t>
      </w:r>
      <w:r w:rsidRPr="00143892">
        <w:t xml:space="preserve"> </w:t>
      </w:r>
    </w:p>
    <w:p w14:paraId="5FE29656" w14:textId="77777777" w:rsidR="00DF69C0" w:rsidRPr="008C51B0" w:rsidRDefault="00DF69C0" w:rsidP="00DF69C0">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Sylvester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12AE40A1"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7707773333</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41F21CBB" w14:textId="77777777" w:rsidR="00DF69C0" w:rsidRPr="00143892" w:rsidRDefault="00DF69C0" w:rsidP="00DF69C0">
      <w:pPr>
        <w:ind w:hanging="240"/>
      </w:pPr>
      <w:r w:rsidRPr="008C51B0">
        <w:rPr>
          <w:b/>
          <w:bCs/>
          <w:color w:val="FF0000"/>
          <w:lang w:val="es-ES"/>
        </w:rPr>
        <w:t> </w:t>
      </w:r>
      <w:r w:rsidRPr="008C51B0">
        <w:rPr>
          <w:lang w:val="es-ES"/>
        </w:rPr>
        <w:t xml:space="preserve"> </w:t>
      </w:r>
      <w:r w:rsidRPr="00143892">
        <w:rPr>
          <w:color w:val="0000FF"/>
        </w:rPr>
        <w:t>&lt;/</w:t>
      </w:r>
      <w:r w:rsidRPr="00143892">
        <w:rPr>
          <w:color w:val="990000"/>
        </w:rPr>
        <w:t>order:CONTACT</w:t>
      </w:r>
      <w:r w:rsidRPr="00143892">
        <w:rPr>
          <w:color w:val="0000FF"/>
        </w:rPr>
        <w:t>&gt;</w:t>
      </w:r>
    </w:p>
    <w:p w14:paraId="00450D47"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order:LSR</w:t>
      </w:r>
      <w:r w:rsidRPr="00143892">
        <w:rPr>
          <w:color w:val="0000FF"/>
        </w:rPr>
        <w:t>&gt;</w:t>
      </w:r>
    </w:p>
    <w:p w14:paraId="741AFA03" w14:textId="77777777" w:rsidR="00DF69C0" w:rsidRPr="00143892" w:rsidRDefault="00DF69C0" w:rsidP="00DF69C0">
      <w:pPr>
        <w:ind w:hanging="480"/>
      </w:pPr>
      <w:hyperlink r:id="rId1789" w:history="1">
        <w:r w:rsidRPr="00143892">
          <w:rPr>
            <w:b/>
            <w:bCs/>
            <w:color w:val="FF0000"/>
            <w:u w:val="single"/>
          </w:rPr>
          <w:t>-</w:t>
        </w:r>
      </w:hyperlink>
      <w:r w:rsidRPr="00143892">
        <w:t xml:space="preserve"> </w:t>
      </w:r>
      <w:r w:rsidRPr="00143892">
        <w:rPr>
          <w:color w:val="0000FF"/>
        </w:rPr>
        <w:t>&lt;</w:t>
      </w:r>
      <w:r w:rsidRPr="00143892">
        <w:rPr>
          <w:color w:val="990000"/>
        </w:rPr>
        <w:t>order:EU</w:t>
      </w:r>
      <w:r w:rsidRPr="00143892">
        <w:rPr>
          <w:color w:val="0000FF"/>
        </w:rPr>
        <w:t>&gt;</w:t>
      </w:r>
    </w:p>
    <w:p w14:paraId="49F63F26" w14:textId="77777777" w:rsidR="00DF69C0" w:rsidRPr="00143892" w:rsidRDefault="00DF69C0" w:rsidP="00DF69C0">
      <w:pPr>
        <w:ind w:hanging="480"/>
      </w:pPr>
      <w:hyperlink r:id="rId1790" w:history="1">
        <w:r w:rsidRPr="00143892">
          <w:rPr>
            <w:b/>
            <w:bCs/>
            <w:color w:val="FF0000"/>
            <w:u w:val="single"/>
          </w:rPr>
          <w:t>-</w:t>
        </w:r>
      </w:hyperlink>
      <w:r w:rsidRPr="00143892">
        <w:t xml:space="preserve"> </w:t>
      </w:r>
      <w:r w:rsidRPr="00143892">
        <w:rPr>
          <w:color w:val="0000FF"/>
        </w:rPr>
        <w:t>&lt;</w:t>
      </w:r>
      <w:r w:rsidRPr="00143892">
        <w:rPr>
          <w:color w:val="990000"/>
        </w:rPr>
        <w:t>order:LOC_ACCESS</w:t>
      </w:r>
      <w:r w:rsidRPr="00143892">
        <w:rPr>
          <w:color w:val="0000FF"/>
        </w:rPr>
        <w:t>&gt;</w:t>
      </w:r>
    </w:p>
    <w:p w14:paraId="06E178FD" w14:textId="77777777" w:rsidR="00DF69C0" w:rsidRPr="00143892" w:rsidRDefault="00DF69C0" w:rsidP="00DF69C0">
      <w:pPr>
        <w:ind w:hanging="480"/>
      </w:pPr>
      <w:hyperlink r:id="rId1791" w:history="1">
        <w:r w:rsidRPr="00143892">
          <w:rPr>
            <w:b/>
            <w:bCs/>
            <w:color w:val="FF0000"/>
            <w:u w:val="single"/>
          </w:rPr>
          <w:t>-</w:t>
        </w:r>
      </w:hyperlink>
      <w:r w:rsidRPr="00143892">
        <w:t xml:space="preserve"> </w:t>
      </w:r>
      <w:r w:rsidRPr="00143892">
        <w:rPr>
          <w:color w:val="0000FF"/>
        </w:rPr>
        <w:t>&lt;</w:t>
      </w:r>
      <w:r w:rsidRPr="00143892">
        <w:rPr>
          <w:color w:val="990000"/>
        </w:rPr>
        <w:t>order:LOC_ACCESS_HEADER_INFO</w:t>
      </w:r>
      <w:r w:rsidRPr="00143892">
        <w:rPr>
          <w:color w:val="0000FF"/>
        </w:rPr>
        <w:t>&gt;</w:t>
      </w:r>
    </w:p>
    <w:p w14:paraId="12EB2FC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order:NAME</w:t>
      </w:r>
      <w:r w:rsidRPr="00143892">
        <w:rPr>
          <w:color w:val="0000FF"/>
        </w:rPr>
        <w:t>&gt;</w:t>
      </w:r>
      <w:r w:rsidRPr="00143892">
        <w:rPr>
          <w:b/>
          <w:bCs/>
        </w:rPr>
        <w:t>High Waters</w:t>
      </w:r>
      <w:r w:rsidRPr="00143892">
        <w:rPr>
          <w:color w:val="0000FF"/>
        </w:rPr>
        <w:t>&lt;/</w:t>
      </w:r>
      <w:r w:rsidRPr="00143892">
        <w:rPr>
          <w:color w:val="990000"/>
        </w:rPr>
        <w:t>order:NAME</w:t>
      </w:r>
      <w:r w:rsidRPr="00143892">
        <w:rPr>
          <w:color w:val="0000FF"/>
        </w:rPr>
        <w:t>&gt;</w:t>
      </w:r>
      <w:r w:rsidRPr="00143892">
        <w:t xml:space="preserve"> </w:t>
      </w:r>
    </w:p>
    <w:p w14:paraId="63945256" w14:textId="77777777" w:rsidR="00DF69C0" w:rsidRPr="00143892" w:rsidRDefault="00DF69C0" w:rsidP="00DF69C0">
      <w:pPr>
        <w:ind w:hanging="480"/>
      </w:pPr>
      <w:hyperlink r:id="rId1792" w:history="1">
        <w:r w:rsidRPr="00143892">
          <w:rPr>
            <w:b/>
            <w:bCs/>
            <w:color w:val="FF0000"/>
            <w:u w:val="single"/>
          </w:rPr>
          <w:t>-</w:t>
        </w:r>
      </w:hyperlink>
      <w:r w:rsidRPr="00143892">
        <w:t xml:space="preserve"> </w:t>
      </w:r>
      <w:r w:rsidRPr="00143892">
        <w:rPr>
          <w:color w:val="0000FF"/>
        </w:rPr>
        <w:t>&lt;</w:t>
      </w:r>
      <w:r w:rsidRPr="00143892">
        <w:rPr>
          <w:color w:val="990000"/>
        </w:rPr>
        <w:t>order:ORD_SVC_ADDR_GRP</w:t>
      </w:r>
      <w:r w:rsidRPr="00143892">
        <w:rPr>
          <w:color w:val="0000FF"/>
        </w:rPr>
        <w:t>&gt;</w:t>
      </w:r>
    </w:p>
    <w:p w14:paraId="4C2788C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order:SANO</w:t>
      </w:r>
      <w:r w:rsidRPr="00143892">
        <w:rPr>
          <w:color w:val="0000FF"/>
        </w:rPr>
        <w:t>&gt;</w:t>
      </w:r>
      <w:r w:rsidRPr="00143892">
        <w:rPr>
          <w:b/>
          <w:bCs/>
        </w:rPr>
        <w:t>1300</w:t>
      </w:r>
      <w:r w:rsidRPr="00143892">
        <w:rPr>
          <w:color w:val="0000FF"/>
        </w:rPr>
        <w:t>&lt;/</w:t>
      </w:r>
      <w:r w:rsidRPr="00143892">
        <w:rPr>
          <w:color w:val="990000"/>
        </w:rPr>
        <w:t>order:SANO</w:t>
      </w:r>
      <w:r w:rsidRPr="00143892">
        <w:rPr>
          <w:color w:val="0000FF"/>
        </w:rPr>
        <w:t>&gt;</w:t>
      </w:r>
      <w:r w:rsidRPr="00143892">
        <w:t xml:space="preserve"> </w:t>
      </w:r>
    </w:p>
    <w:p w14:paraId="23B81F5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order:SASN</w:t>
      </w:r>
      <w:r w:rsidRPr="00143892">
        <w:rPr>
          <w:color w:val="0000FF"/>
        </w:rPr>
        <w:t>&gt;</w:t>
      </w:r>
      <w:r w:rsidRPr="00143892">
        <w:rPr>
          <w:b/>
          <w:bCs/>
        </w:rPr>
        <w:t>Bull</w:t>
      </w:r>
      <w:r w:rsidRPr="00143892">
        <w:rPr>
          <w:color w:val="0000FF"/>
        </w:rPr>
        <w:t>&lt;/</w:t>
      </w:r>
      <w:r w:rsidRPr="00143892">
        <w:rPr>
          <w:color w:val="990000"/>
        </w:rPr>
        <w:t>order:SASN</w:t>
      </w:r>
      <w:r w:rsidRPr="00143892">
        <w:rPr>
          <w:color w:val="0000FF"/>
        </w:rPr>
        <w:t>&gt;</w:t>
      </w:r>
      <w:r w:rsidRPr="00143892">
        <w:t xml:space="preserve"> </w:t>
      </w:r>
    </w:p>
    <w:p w14:paraId="6996A0D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order:SATH</w:t>
      </w:r>
      <w:r w:rsidRPr="00143892">
        <w:rPr>
          <w:color w:val="0000FF"/>
        </w:rPr>
        <w:t>&gt;</w:t>
      </w:r>
      <w:r w:rsidRPr="00143892">
        <w:rPr>
          <w:b/>
          <w:bCs/>
        </w:rPr>
        <w:t>St</w:t>
      </w:r>
      <w:r w:rsidRPr="00143892">
        <w:rPr>
          <w:color w:val="0000FF"/>
        </w:rPr>
        <w:t>&lt;/</w:t>
      </w:r>
      <w:r w:rsidRPr="00143892">
        <w:rPr>
          <w:color w:val="990000"/>
        </w:rPr>
        <w:t>order:SATH</w:t>
      </w:r>
      <w:r w:rsidRPr="00143892">
        <w:rPr>
          <w:color w:val="0000FF"/>
        </w:rPr>
        <w:t>&gt;</w:t>
      </w:r>
      <w:r w:rsidRPr="00143892">
        <w:t xml:space="preserve"> </w:t>
      </w:r>
    </w:p>
    <w:p w14:paraId="52A57BA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order:CITY</w:t>
      </w:r>
      <w:r w:rsidRPr="00143892">
        <w:rPr>
          <w:color w:val="0000FF"/>
        </w:rPr>
        <w:t>&gt;</w:t>
      </w:r>
      <w:r w:rsidRPr="00143892">
        <w:rPr>
          <w:b/>
          <w:bCs/>
        </w:rPr>
        <w:t>Savh</w:t>
      </w:r>
      <w:r w:rsidRPr="00143892">
        <w:rPr>
          <w:color w:val="0000FF"/>
        </w:rPr>
        <w:t>&lt;/</w:t>
      </w:r>
      <w:r w:rsidRPr="00143892">
        <w:rPr>
          <w:color w:val="990000"/>
        </w:rPr>
        <w:t>order:CITY</w:t>
      </w:r>
      <w:r w:rsidRPr="00143892">
        <w:rPr>
          <w:color w:val="0000FF"/>
        </w:rPr>
        <w:t>&gt;</w:t>
      </w:r>
      <w:r w:rsidRPr="00143892">
        <w:t xml:space="preserve"> </w:t>
      </w:r>
    </w:p>
    <w:p w14:paraId="3186635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order:STATE</w:t>
      </w:r>
      <w:r w:rsidRPr="00143892">
        <w:rPr>
          <w:color w:val="0000FF"/>
        </w:rPr>
        <w:t>&gt;</w:t>
      </w:r>
      <w:r w:rsidRPr="00143892">
        <w:rPr>
          <w:b/>
          <w:bCs/>
        </w:rPr>
        <w:t>GA</w:t>
      </w:r>
      <w:r w:rsidRPr="00143892">
        <w:rPr>
          <w:color w:val="0000FF"/>
        </w:rPr>
        <w:t>&lt;/</w:t>
      </w:r>
      <w:r w:rsidRPr="00143892">
        <w:rPr>
          <w:color w:val="990000"/>
        </w:rPr>
        <w:t>order:STATE</w:t>
      </w:r>
      <w:r w:rsidRPr="00143892">
        <w:rPr>
          <w:color w:val="0000FF"/>
        </w:rPr>
        <w:t>&gt;</w:t>
      </w:r>
      <w:r w:rsidRPr="00143892">
        <w:t xml:space="preserve"> </w:t>
      </w:r>
    </w:p>
    <w:p w14:paraId="0B9D724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order:ZIP</w:t>
      </w:r>
      <w:r w:rsidRPr="00143892">
        <w:rPr>
          <w:color w:val="0000FF"/>
        </w:rPr>
        <w:t>&gt;</w:t>
      </w:r>
      <w:r w:rsidRPr="00143892">
        <w:rPr>
          <w:b/>
          <w:bCs/>
        </w:rPr>
        <w:t>31401</w:t>
      </w:r>
      <w:r w:rsidRPr="00143892">
        <w:rPr>
          <w:color w:val="0000FF"/>
        </w:rPr>
        <w:t>&lt;/</w:t>
      </w:r>
      <w:r w:rsidRPr="00143892">
        <w:rPr>
          <w:color w:val="990000"/>
        </w:rPr>
        <w:t>order:ZIP</w:t>
      </w:r>
      <w:r w:rsidRPr="00143892">
        <w:rPr>
          <w:color w:val="0000FF"/>
        </w:rPr>
        <w:t>&gt;</w:t>
      </w:r>
      <w:r w:rsidRPr="00143892">
        <w:t xml:space="preserve"> </w:t>
      </w:r>
    </w:p>
    <w:p w14:paraId="32368CDA"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order:ORD_SVC_ADDR_GRP</w:t>
      </w:r>
      <w:r w:rsidRPr="00143892">
        <w:rPr>
          <w:color w:val="0000FF"/>
        </w:rPr>
        <w:t>&gt;</w:t>
      </w:r>
    </w:p>
    <w:p w14:paraId="71C6465B"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order:LOC_ACCESS_HEADER_INFO</w:t>
      </w:r>
      <w:r w:rsidRPr="00143892">
        <w:rPr>
          <w:color w:val="0000FF"/>
        </w:rPr>
        <w:t>&gt;</w:t>
      </w:r>
    </w:p>
    <w:p w14:paraId="5E8615FB"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order:LOC_ACCESS</w:t>
      </w:r>
      <w:r w:rsidRPr="00143892">
        <w:rPr>
          <w:color w:val="0000FF"/>
        </w:rPr>
        <w:t>&gt;</w:t>
      </w:r>
    </w:p>
    <w:p w14:paraId="59062103"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order:EU</w:t>
      </w:r>
      <w:r w:rsidRPr="00143892">
        <w:rPr>
          <w:color w:val="0000FF"/>
        </w:rPr>
        <w:t>&gt;</w:t>
      </w:r>
    </w:p>
    <w:p w14:paraId="5B2D6055" w14:textId="77777777" w:rsidR="00DF69C0" w:rsidRPr="00143892" w:rsidRDefault="00DF69C0" w:rsidP="00DF69C0">
      <w:pPr>
        <w:ind w:hanging="480"/>
      </w:pPr>
      <w:hyperlink r:id="rId1793" w:history="1">
        <w:r w:rsidRPr="00143892">
          <w:rPr>
            <w:b/>
            <w:bCs/>
            <w:color w:val="FF0000"/>
            <w:u w:val="single"/>
          </w:rPr>
          <w:t>-</w:t>
        </w:r>
      </w:hyperlink>
      <w:r w:rsidRPr="00143892">
        <w:t xml:space="preserve"> </w:t>
      </w:r>
      <w:r w:rsidRPr="00143892">
        <w:rPr>
          <w:color w:val="0000FF"/>
        </w:rPr>
        <w:t>&lt;</w:t>
      </w:r>
      <w:r w:rsidRPr="00143892">
        <w:rPr>
          <w:color w:val="990000"/>
        </w:rPr>
        <w:t>order:PS</w:t>
      </w:r>
      <w:r w:rsidRPr="00143892">
        <w:rPr>
          <w:color w:val="0000FF"/>
        </w:rPr>
        <w:t>&gt;</w:t>
      </w:r>
    </w:p>
    <w:p w14:paraId="76D57A76" w14:textId="77777777" w:rsidR="00DF69C0" w:rsidRPr="00143892" w:rsidRDefault="00DF69C0" w:rsidP="00DF69C0">
      <w:pPr>
        <w:ind w:hanging="480"/>
      </w:pPr>
      <w:hyperlink r:id="rId1794" w:history="1">
        <w:r w:rsidRPr="00143892">
          <w:rPr>
            <w:b/>
            <w:bCs/>
            <w:color w:val="FF0000"/>
            <w:u w:val="single"/>
          </w:rPr>
          <w:t>-</w:t>
        </w:r>
      </w:hyperlink>
      <w:r w:rsidRPr="00143892">
        <w:t xml:space="preserve"> </w:t>
      </w:r>
      <w:r w:rsidRPr="00143892">
        <w:rPr>
          <w:color w:val="0000FF"/>
        </w:rPr>
        <w:t>&lt;</w:t>
      </w:r>
      <w:r w:rsidRPr="00143892">
        <w:rPr>
          <w:color w:val="990000"/>
        </w:rPr>
        <w:t>order:PS_ADMIN</w:t>
      </w:r>
      <w:r w:rsidRPr="00143892">
        <w:rPr>
          <w:color w:val="0000FF"/>
        </w:rPr>
        <w:t>&gt;</w:t>
      </w:r>
    </w:p>
    <w:p w14:paraId="76C7FC0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order:PQTY</w:t>
      </w:r>
      <w:r w:rsidRPr="00143892">
        <w:rPr>
          <w:color w:val="0000FF"/>
        </w:rPr>
        <w:t>&gt;</w:t>
      </w:r>
      <w:r w:rsidRPr="00143892">
        <w:rPr>
          <w:b/>
          <w:bCs/>
        </w:rPr>
        <w:t>001</w:t>
      </w:r>
      <w:r w:rsidRPr="00143892">
        <w:rPr>
          <w:color w:val="0000FF"/>
        </w:rPr>
        <w:t>&lt;/</w:t>
      </w:r>
      <w:r w:rsidRPr="00143892">
        <w:rPr>
          <w:color w:val="990000"/>
        </w:rPr>
        <w:t>order:PQTY</w:t>
      </w:r>
      <w:r w:rsidRPr="00143892">
        <w:rPr>
          <w:color w:val="0000FF"/>
        </w:rPr>
        <w:t>&gt;</w:t>
      </w:r>
      <w:r w:rsidRPr="00143892">
        <w:t xml:space="preserve"> </w:t>
      </w:r>
    </w:p>
    <w:p w14:paraId="711D49E0"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order:PS_ADMIN</w:t>
      </w:r>
      <w:r w:rsidRPr="00143892">
        <w:rPr>
          <w:color w:val="0000FF"/>
        </w:rPr>
        <w:t>&gt;</w:t>
      </w:r>
    </w:p>
    <w:p w14:paraId="0BA7F769" w14:textId="77777777" w:rsidR="00DF69C0" w:rsidRPr="00143892" w:rsidRDefault="00DF69C0" w:rsidP="00DF69C0">
      <w:pPr>
        <w:ind w:hanging="480"/>
      </w:pPr>
      <w:hyperlink r:id="rId1795" w:history="1">
        <w:r w:rsidRPr="00143892">
          <w:rPr>
            <w:b/>
            <w:bCs/>
            <w:color w:val="FF0000"/>
            <w:u w:val="single"/>
          </w:rPr>
          <w:t>-</w:t>
        </w:r>
      </w:hyperlink>
      <w:r w:rsidRPr="00143892">
        <w:t xml:space="preserve"> </w:t>
      </w:r>
      <w:r w:rsidRPr="00143892">
        <w:rPr>
          <w:color w:val="0000FF"/>
        </w:rPr>
        <w:t>&lt;</w:t>
      </w:r>
      <w:r w:rsidRPr="00143892">
        <w:rPr>
          <w:color w:val="990000"/>
        </w:rPr>
        <w:t>order:PS_SVC_DET</w:t>
      </w:r>
      <w:r w:rsidRPr="00143892">
        <w:rPr>
          <w:color w:val="0000FF"/>
        </w:rPr>
        <w:t>&gt;</w:t>
      </w:r>
    </w:p>
    <w:p w14:paraId="45CB335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order:TNS</w:t>
      </w:r>
      <w:r w:rsidRPr="00143892">
        <w:rPr>
          <w:color w:val="0000FF"/>
        </w:rPr>
        <w:t>&gt;</w:t>
      </w:r>
      <w:r w:rsidRPr="00143892">
        <w:rPr>
          <w:b/>
          <w:bCs/>
        </w:rPr>
        <w:t>9127905057</w:t>
      </w:r>
      <w:r w:rsidRPr="00143892">
        <w:rPr>
          <w:color w:val="0000FF"/>
        </w:rPr>
        <w:t>&lt;/</w:t>
      </w:r>
      <w:r w:rsidRPr="00143892">
        <w:rPr>
          <w:color w:val="990000"/>
        </w:rPr>
        <w:t>order:TNS</w:t>
      </w:r>
      <w:r w:rsidRPr="00143892">
        <w:rPr>
          <w:color w:val="0000FF"/>
        </w:rPr>
        <w:t>&gt;</w:t>
      </w:r>
      <w:r w:rsidRPr="00143892">
        <w:t xml:space="preserve"> </w:t>
      </w:r>
    </w:p>
    <w:p w14:paraId="1F7C586F"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order:LNECLSSVC</w:t>
      </w:r>
      <w:r w:rsidRPr="00143892">
        <w:rPr>
          <w:color w:val="0000FF"/>
        </w:rPr>
        <w:t>&gt;</w:t>
      </w:r>
      <w:r w:rsidRPr="00143892">
        <w:rPr>
          <w:b/>
          <w:bCs/>
        </w:rPr>
        <w:t>UEPWD</w:t>
      </w:r>
      <w:r w:rsidRPr="00143892">
        <w:rPr>
          <w:color w:val="0000FF"/>
        </w:rPr>
        <w:t>&lt;/</w:t>
      </w:r>
      <w:r w:rsidRPr="00143892">
        <w:rPr>
          <w:color w:val="990000"/>
        </w:rPr>
        <w:t>order:LNECLSSVC</w:t>
      </w:r>
      <w:r w:rsidRPr="00143892">
        <w:rPr>
          <w:color w:val="0000FF"/>
        </w:rPr>
        <w:t>&gt;</w:t>
      </w:r>
      <w:r w:rsidRPr="00143892">
        <w:t xml:space="preserve"> </w:t>
      </w:r>
    </w:p>
    <w:p w14:paraId="00596209" w14:textId="77777777" w:rsidR="00DF69C0" w:rsidRPr="00143892" w:rsidRDefault="00DF69C0" w:rsidP="00DF69C0">
      <w:pPr>
        <w:ind w:hanging="480"/>
      </w:pPr>
      <w:hyperlink r:id="rId1796" w:history="1">
        <w:r w:rsidRPr="00143892">
          <w:rPr>
            <w:b/>
            <w:bCs/>
            <w:color w:val="FF0000"/>
            <w:u w:val="single"/>
          </w:rPr>
          <w:t>-</w:t>
        </w:r>
      </w:hyperlink>
      <w:r w:rsidRPr="00143892">
        <w:t xml:space="preserve"> </w:t>
      </w:r>
      <w:r w:rsidRPr="00143892">
        <w:rPr>
          <w:color w:val="0000FF"/>
        </w:rPr>
        <w:t>&lt;</w:t>
      </w:r>
      <w:r w:rsidRPr="00143892">
        <w:rPr>
          <w:color w:val="990000"/>
        </w:rPr>
        <w:t>order:SVC_DET_GRP</w:t>
      </w:r>
      <w:r w:rsidRPr="00143892">
        <w:rPr>
          <w:color w:val="0000FF"/>
        </w:rPr>
        <w:t>&gt;</w:t>
      </w:r>
    </w:p>
    <w:p w14:paraId="0012A03B"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order:LNUM</w:t>
      </w:r>
      <w:r w:rsidRPr="00143892">
        <w:rPr>
          <w:color w:val="0000FF"/>
        </w:rPr>
        <w:t>&gt;</w:t>
      </w:r>
      <w:r w:rsidRPr="00143892">
        <w:rPr>
          <w:b/>
          <w:bCs/>
        </w:rPr>
        <w:t>00001</w:t>
      </w:r>
      <w:r w:rsidRPr="00143892">
        <w:rPr>
          <w:color w:val="0000FF"/>
        </w:rPr>
        <w:t>&lt;/</w:t>
      </w:r>
      <w:r w:rsidRPr="00143892">
        <w:rPr>
          <w:color w:val="990000"/>
        </w:rPr>
        <w:t>order:LNUM</w:t>
      </w:r>
      <w:r w:rsidRPr="00143892">
        <w:rPr>
          <w:color w:val="0000FF"/>
        </w:rPr>
        <w:t>&gt;</w:t>
      </w:r>
      <w:r w:rsidRPr="00143892">
        <w:t xml:space="preserve"> </w:t>
      </w:r>
    </w:p>
    <w:p w14:paraId="6599AA4F"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order:LNA</w:t>
      </w:r>
      <w:r w:rsidRPr="00143892">
        <w:rPr>
          <w:color w:val="0000FF"/>
        </w:rPr>
        <w:t>&gt;</w:t>
      </w:r>
      <w:r w:rsidRPr="00143892">
        <w:rPr>
          <w:b/>
          <w:bCs/>
        </w:rPr>
        <w:t>N</w:t>
      </w:r>
      <w:r w:rsidRPr="00143892">
        <w:rPr>
          <w:color w:val="0000FF"/>
        </w:rPr>
        <w:t>&lt;/</w:t>
      </w:r>
      <w:r w:rsidRPr="00143892">
        <w:rPr>
          <w:color w:val="990000"/>
        </w:rPr>
        <w:t>order:LNA</w:t>
      </w:r>
      <w:r w:rsidRPr="00143892">
        <w:rPr>
          <w:color w:val="0000FF"/>
        </w:rPr>
        <w:t>&gt;</w:t>
      </w:r>
      <w:r w:rsidRPr="00143892">
        <w:t xml:space="preserve"> </w:t>
      </w:r>
    </w:p>
    <w:p w14:paraId="53278DB9"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order:SVC_DET_GRP</w:t>
      </w:r>
      <w:r w:rsidRPr="00143892">
        <w:rPr>
          <w:color w:val="0000FF"/>
        </w:rPr>
        <w:t>&gt;</w:t>
      </w:r>
    </w:p>
    <w:p w14:paraId="2F74E167" w14:textId="77777777" w:rsidR="00DF69C0" w:rsidRPr="00143892" w:rsidRDefault="00DF69C0" w:rsidP="00DF69C0">
      <w:pPr>
        <w:ind w:hanging="480"/>
      </w:pPr>
      <w:hyperlink r:id="rId1797" w:history="1">
        <w:r w:rsidRPr="00143892">
          <w:rPr>
            <w:b/>
            <w:bCs/>
            <w:color w:val="FF0000"/>
            <w:u w:val="single"/>
          </w:rPr>
          <w:t>-</w:t>
        </w:r>
      </w:hyperlink>
      <w:r w:rsidRPr="00143892">
        <w:t xml:space="preserve"> </w:t>
      </w:r>
      <w:r w:rsidRPr="00143892">
        <w:rPr>
          <w:color w:val="0000FF"/>
        </w:rPr>
        <w:t>&lt;</w:t>
      </w:r>
      <w:r w:rsidRPr="00143892">
        <w:rPr>
          <w:color w:val="990000"/>
        </w:rPr>
        <w:t>order:LINE_RESTRICT_2_GRP</w:t>
      </w:r>
      <w:r w:rsidRPr="00143892">
        <w:rPr>
          <w:color w:val="0000FF"/>
        </w:rPr>
        <w:t>&gt;</w:t>
      </w:r>
    </w:p>
    <w:p w14:paraId="31F7F52D"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order:PIC</w:t>
      </w:r>
      <w:r w:rsidRPr="00143892">
        <w:rPr>
          <w:color w:val="0000FF"/>
        </w:rPr>
        <w:t>&gt;</w:t>
      </w:r>
      <w:r w:rsidRPr="00143892">
        <w:rPr>
          <w:b/>
          <w:bCs/>
        </w:rPr>
        <w:t>NONE</w:t>
      </w:r>
      <w:r w:rsidRPr="00143892">
        <w:rPr>
          <w:color w:val="0000FF"/>
        </w:rPr>
        <w:t>&lt;/</w:t>
      </w:r>
      <w:r w:rsidRPr="00143892">
        <w:rPr>
          <w:color w:val="990000"/>
        </w:rPr>
        <w:t>order:PIC</w:t>
      </w:r>
      <w:r w:rsidRPr="00143892">
        <w:rPr>
          <w:color w:val="0000FF"/>
        </w:rPr>
        <w:t>&gt;</w:t>
      </w:r>
      <w:r w:rsidRPr="00143892">
        <w:t xml:space="preserve"> </w:t>
      </w:r>
    </w:p>
    <w:p w14:paraId="1085812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order:LPIC</w:t>
      </w:r>
      <w:r w:rsidRPr="00143892">
        <w:rPr>
          <w:color w:val="0000FF"/>
        </w:rPr>
        <w:t>&gt;</w:t>
      </w:r>
      <w:r w:rsidRPr="00143892">
        <w:rPr>
          <w:b/>
          <w:bCs/>
        </w:rPr>
        <w:t>NONE</w:t>
      </w:r>
      <w:r w:rsidRPr="00143892">
        <w:rPr>
          <w:color w:val="0000FF"/>
        </w:rPr>
        <w:t>&lt;/</w:t>
      </w:r>
      <w:r w:rsidRPr="00143892">
        <w:rPr>
          <w:color w:val="990000"/>
        </w:rPr>
        <w:t>order:LPIC</w:t>
      </w:r>
      <w:r w:rsidRPr="00143892">
        <w:rPr>
          <w:color w:val="0000FF"/>
        </w:rPr>
        <w:t>&gt;</w:t>
      </w:r>
      <w:r w:rsidRPr="00143892">
        <w:t xml:space="preserve"> </w:t>
      </w:r>
    </w:p>
    <w:p w14:paraId="6CB7E19F"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order:LINE_RESTRICT_2_GRP</w:t>
      </w:r>
      <w:r w:rsidRPr="00143892">
        <w:rPr>
          <w:color w:val="0000FF"/>
        </w:rPr>
        <w:t>&gt;</w:t>
      </w:r>
    </w:p>
    <w:p w14:paraId="65577CA8" w14:textId="77777777" w:rsidR="00DF69C0" w:rsidRPr="00143892" w:rsidRDefault="00DF69C0" w:rsidP="00DF69C0">
      <w:pPr>
        <w:ind w:hanging="480"/>
      </w:pPr>
      <w:hyperlink r:id="rId1798" w:history="1">
        <w:r w:rsidRPr="00143892">
          <w:rPr>
            <w:b/>
            <w:bCs/>
            <w:color w:val="FF0000"/>
            <w:u w:val="single"/>
          </w:rPr>
          <w:t>-</w:t>
        </w:r>
      </w:hyperlink>
      <w:r w:rsidRPr="00143892">
        <w:t xml:space="preserve"> </w:t>
      </w:r>
      <w:r w:rsidRPr="00143892">
        <w:rPr>
          <w:color w:val="0000FF"/>
        </w:rPr>
        <w:t>&lt;</w:t>
      </w:r>
      <w:r w:rsidRPr="00143892">
        <w:rPr>
          <w:color w:val="990000"/>
        </w:rPr>
        <w:t>order:FEATURE_GRP</w:t>
      </w:r>
      <w:r w:rsidRPr="00143892">
        <w:rPr>
          <w:color w:val="0000FF"/>
        </w:rPr>
        <w:t>&gt;</w:t>
      </w:r>
    </w:p>
    <w:p w14:paraId="6856287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order:FA</w:t>
      </w:r>
      <w:r w:rsidRPr="00143892">
        <w:rPr>
          <w:color w:val="0000FF"/>
        </w:rPr>
        <w:t>&gt;</w:t>
      </w:r>
      <w:r w:rsidRPr="00143892">
        <w:rPr>
          <w:b/>
          <w:bCs/>
        </w:rPr>
        <w:t>N</w:t>
      </w:r>
      <w:r w:rsidRPr="00143892">
        <w:rPr>
          <w:color w:val="0000FF"/>
        </w:rPr>
        <w:t>&lt;/</w:t>
      </w:r>
      <w:r w:rsidRPr="00143892">
        <w:rPr>
          <w:color w:val="990000"/>
        </w:rPr>
        <w:t>order:FA</w:t>
      </w:r>
      <w:r w:rsidRPr="00143892">
        <w:rPr>
          <w:color w:val="0000FF"/>
        </w:rPr>
        <w:t>&gt;</w:t>
      </w:r>
      <w:r w:rsidRPr="00143892">
        <w:t xml:space="preserve"> </w:t>
      </w:r>
    </w:p>
    <w:p w14:paraId="4C5AA17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order:FEATURE</w:t>
      </w:r>
      <w:r w:rsidRPr="00143892">
        <w:rPr>
          <w:color w:val="0000FF"/>
        </w:rPr>
        <w:t>&gt;</w:t>
      </w:r>
      <w:r w:rsidRPr="00143892">
        <w:rPr>
          <w:b/>
          <w:bCs/>
        </w:rPr>
        <w:t>CREX4</w:t>
      </w:r>
      <w:r w:rsidRPr="00143892">
        <w:rPr>
          <w:color w:val="0000FF"/>
        </w:rPr>
        <w:t>&lt;/</w:t>
      </w:r>
      <w:r w:rsidRPr="00143892">
        <w:rPr>
          <w:color w:val="990000"/>
        </w:rPr>
        <w:t>order:FEATURE</w:t>
      </w:r>
      <w:r w:rsidRPr="00143892">
        <w:rPr>
          <w:color w:val="0000FF"/>
        </w:rPr>
        <w:t>&gt;</w:t>
      </w:r>
      <w:r w:rsidRPr="00143892">
        <w:t xml:space="preserve"> </w:t>
      </w:r>
    </w:p>
    <w:p w14:paraId="4BF02179"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order:FEATURE_GRP</w:t>
      </w:r>
      <w:r w:rsidRPr="00143892">
        <w:rPr>
          <w:color w:val="0000FF"/>
        </w:rPr>
        <w:t>&gt;</w:t>
      </w:r>
    </w:p>
    <w:p w14:paraId="56410C5A" w14:textId="77777777" w:rsidR="00DF69C0" w:rsidRPr="00143892" w:rsidRDefault="00DF69C0" w:rsidP="00DF69C0">
      <w:pPr>
        <w:ind w:hanging="480"/>
      </w:pPr>
      <w:hyperlink r:id="rId1799" w:history="1">
        <w:r w:rsidRPr="00143892">
          <w:rPr>
            <w:b/>
            <w:bCs/>
            <w:color w:val="FF0000"/>
            <w:u w:val="single"/>
          </w:rPr>
          <w:t>-</w:t>
        </w:r>
      </w:hyperlink>
      <w:r w:rsidRPr="00143892">
        <w:t xml:space="preserve"> </w:t>
      </w:r>
      <w:r w:rsidRPr="00143892">
        <w:rPr>
          <w:color w:val="0000FF"/>
        </w:rPr>
        <w:t>&lt;</w:t>
      </w:r>
      <w:r w:rsidRPr="00143892">
        <w:rPr>
          <w:color w:val="990000"/>
        </w:rPr>
        <w:t>order:FEATURE_GRP</w:t>
      </w:r>
      <w:r w:rsidRPr="00143892">
        <w:rPr>
          <w:color w:val="0000FF"/>
        </w:rPr>
        <w:t>&gt;</w:t>
      </w:r>
    </w:p>
    <w:p w14:paraId="1883BA0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order:FA</w:t>
      </w:r>
      <w:r w:rsidRPr="00143892">
        <w:rPr>
          <w:color w:val="0000FF"/>
        </w:rPr>
        <w:t>&gt;</w:t>
      </w:r>
      <w:r w:rsidRPr="00143892">
        <w:rPr>
          <w:b/>
          <w:bCs/>
        </w:rPr>
        <w:t>N</w:t>
      </w:r>
      <w:r w:rsidRPr="00143892">
        <w:rPr>
          <w:color w:val="0000FF"/>
        </w:rPr>
        <w:t>&lt;/</w:t>
      </w:r>
      <w:r w:rsidRPr="00143892">
        <w:rPr>
          <w:color w:val="990000"/>
        </w:rPr>
        <w:t>order:FA</w:t>
      </w:r>
      <w:r w:rsidRPr="00143892">
        <w:rPr>
          <w:color w:val="0000FF"/>
        </w:rPr>
        <w:t>&gt;</w:t>
      </w:r>
      <w:r w:rsidRPr="00143892">
        <w:t xml:space="preserve"> </w:t>
      </w:r>
    </w:p>
    <w:p w14:paraId="1084768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order:FEATURE</w:t>
      </w:r>
      <w:r w:rsidRPr="00143892">
        <w:rPr>
          <w:color w:val="0000FF"/>
        </w:rPr>
        <w:t>&gt;</w:t>
      </w:r>
      <w:r w:rsidRPr="00143892">
        <w:rPr>
          <w:b/>
          <w:bCs/>
        </w:rPr>
        <w:t>ESX</w:t>
      </w:r>
      <w:r w:rsidRPr="00143892">
        <w:rPr>
          <w:color w:val="0000FF"/>
        </w:rPr>
        <w:t>&lt;/</w:t>
      </w:r>
      <w:r w:rsidRPr="00143892">
        <w:rPr>
          <w:color w:val="990000"/>
        </w:rPr>
        <w:t>order:FEATURE</w:t>
      </w:r>
      <w:r w:rsidRPr="00143892">
        <w:rPr>
          <w:color w:val="0000FF"/>
        </w:rPr>
        <w:t>&gt;</w:t>
      </w:r>
      <w:r w:rsidRPr="00143892">
        <w:t xml:space="preserve"> </w:t>
      </w:r>
    </w:p>
    <w:p w14:paraId="44C33C82"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order:FEATURE_GRP</w:t>
      </w:r>
      <w:r w:rsidRPr="00143892">
        <w:rPr>
          <w:color w:val="0000FF"/>
        </w:rPr>
        <w:t>&gt;</w:t>
      </w:r>
    </w:p>
    <w:p w14:paraId="10F5148E"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order:PS_SVC_DET</w:t>
      </w:r>
      <w:r w:rsidRPr="00143892">
        <w:rPr>
          <w:color w:val="0000FF"/>
        </w:rPr>
        <w:t>&gt;</w:t>
      </w:r>
    </w:p>
    <w:p w14:paraId="25225072"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order:PS</w:t>
      </w:r>
      <w:r w:rsidRPr="00143892">
        <w:rPr>
          <w:color w:val="0000FF"/>
        </w:rPr>
        <w:t>&gt;</w:t>
      </w:r>
    </w:p>
    <w:p w14:paraId="3074FC7B" w14:textId="77777777" w:rsidR="00DF69C0" w:rsidRPr="00143892" w:rsidRDefault="00DF69C0" w:rsidP="00DF69C0">
      <w:pPr>
        <w:ind w:hanging="480"/>
      </w:pPr>
      <w:hyperlink r:id="rId1800" w:history="1">
        <w:r w:rsidRPr="00143892">
          <w:rPr>
            <w:b/>
            <w:bCs/>
            <w:color w:val="FF0000"/>
            <w:u w:val="single"/>
          </w:rPr>
          <w:t>-</w:t>
        </w:r>
      </w:hyperlink>
      <w:r w:rsidRPr="00143892">
        <w:t xml:space="preserve"> </w:t>
      </w:r>
      <w:r w:rsidRPr="00143892">
        <w:rPr>
          <w:color w:val="0000FF"/>
        </w:rPr>
        <w:t>&lt;</w:t>
      </w:r>
      <w:r w:rsidRPr="00143892">
        <w:rPr>
          <w:color w:val="990000"/>
        </w:rPr>
        <w:t>order:DL</w:t>
      </w:r>
      <w:r w:rsidRPr="00143892">
        <w:rPr>
          <w:color w:val="0000FF"/>
        </w:rPr>
        <w:t>&gt;</w:t>
      </w:r>
    </w:p>
    <w:p w14:paraId="1306D713" w14:textId="77777777" w:rsidR="00DF69C0" w:rsidRPr="00143892" w:rsidRDefault="00DF69C0" w:rsidP="00DF69C0">
      <w:pPr>
        <w:ind w:hanging="480"/>
      </w:pPr>
      <w:hyperlink r:id="rId1801" w:history="1">
        <w:r w:rsidRPr="00143892">
          <w:rPr>
            <w:b/>
            <w:bCs/>
            <w:color w:val="FF0000"/>
            <w:u w:val="single"/>
          </w:rPr>
          <w:t>-</w:t>
        </w:r>
      </w:hyperlink>
      <w:r w:rsidRPr="00143892">
        <w:t xml:space="preserve"> </w:t>
      </w:r>
      <w:r w:rsidRPr="00143892">
        <w:rPr>
          <w:color w:val="0000FF"/>
        </w:rPr>
        <w:t>&lt;</w:t>
      </w:r>
      <w:r w:rsidRPr="00143892">
        <w:rPr>
          <w:color w:val="990000"/>
        </w:rPr>
        <w:t>order:ADVERTISING</w:t>
      </w:r>
      <w:r w:rsidRPr="00143892">
        <w:rPr>
          <w:color w:val="0000FF"/>
        </w:rPr>
        <w:t>&gt;</w:t>
      </w:r>
    </w:p>
    <w:p w14:paraId="0875A5F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order:SIC</w:t>
      </w:r>
      <w:r w:rsidRPr="00143892">
        <w:rPr>
          <w:color w:val="0000FF"/>
        </w:rPr>
        <w:t>&gt;</w:t>
      </w:r>
      <w:r w:rsidRPr="00143892">
        <w:rPr>
          <w:b/>
          <w:bCs/>
        </w:rPr>
        <w:t>8711</w:t>
      </w:r>
      <w:r w:rsidRPr="00143892">
        <w:rPr>
          <w:color w:val="0000FF"/>
        </w:rPr>
        <w:t>&lt;/</w:t>
      </w:r>
      <w:r w:rsidRPr="00143892">
        <w:rPr>
          <w:color w:val="990000"/>
        </w:rPr>
        <w:t>order:SIC</w:t>
      </w:r>
      <w:r w:rsidRPr="00143892">
        <w:rPr>
          <w:color w:val="0000FF"/>
        </w:rPr>
        <w:t>&gt;</w:t>
      </w:r>
      <w:r w:rsidRPr="00143892">
        <w:t xml:space="preserve"> </w:t>
      </w:r>
    </w:p>
    <w:p w14:paraId="246C685F"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order:ADVERTISING</w:t>
      </w:r>
      <w:r w:rsidRPr="00143892">
        <w:rPr>
          <w:color w:val="0000FF"/>
        </w:rPr>
        <w:t>&gt;</w:t>
      </w:r>
    </w:p>
    <w:p w14:paraId="6DECB91C" w14:textId="77777777" w:rsidR="00DF69C0" w:rsidRPr="00143892" w:rsidRDefault="00DF69C0" w:rsidP="00DF69C0">
      <w:pPr>
        <w:ind w:hanging="480"/>
      </w:pPr>
      <w:hyperlink r:id="rId1802" w:history="1">
        <w:r w:rsidRPr="00143892">
          <w:rPr>
            <w:b/>
            <w:bCs/>
            <w:color w:val="FF0000"/>
            <w:u w:val="single"/>
          </w:rPr>
          <w:t>-</w:t>
        </w:r>
      </w:hyperlink>
      <w:r w:rsidRPr="00143892">
        <w:t xml:space="preserve"> </w:t>
      </w:r>
      <w:r w:rsidRPr="00143892">
        <w:rPr>
          <w:color w:val="0000FF"/>
        </w:rPr>
        <w:t>&lt;</w:t>
      </w:r>
      <w:r w:rsidRPr="00143892">
        <w:rPr>
          <w:color w:val="990000"/>
        </w:rPr>
        <w:t>order:LISTING_INFO</w:t>
      </w:r>
      <w:r w:rsidRPr="00143892">
        <w:rPr>
          <w:color w:val="0000FF"/>
        </w:rPr>
        <w:t>&gt;</w:t>
      </w:r>
    </w:p>
    <w:p w14:paraId="2D8654A5" w14:textId="77777777" w:rsidR="00DF69C0" w:rsidRPr="00143892" w:rsidRDefault="00DF69C0" w:rsidP="00DF69C0">
      <w:pPr>
        <w:ind w:hanging="480"/>
      </w:pPr>
      <w:hyperlink r:id="rId1803" w:history="1">
        <w:r w:rsidRPr="00143892">
          <w:rPr>
            <w:b/>
            <w:bCs/>
            <w:color w:val="FF0000"/>
            <w:u w:val="single"/>
          </w:rPr>
          <w:t>-</w:t>
        </w:r>
      </w:hyperlink>
      <w:r w:rsidRPr="00143892">
        <w:t xml:space="preserve"> </w:t>
      </w:r>
      <w:r w:rsidRPr="00143892">
        <w:rPr>
          <w:color w:val="0000FF"/>
        </w:rPr>
        <w:t>&lt;</w:t>
      </w:r>
      <w:r w:rsidRPr="00143892">
        <w:rPr>
          <w:color w:val="990000"/>
        </w:rPr>
        <w:t>order:LISTING_CNTRL</w:t>
      </w:r>
      <w:r w:rsidRPr="00143892">
        <w:rPr>
          <w:color w:val="0000FF"/>
        </w:rPr>
        <w:t>&gt;</w:t>
      </w:r>
    </w:p>
    <w:p w14:paraId="1569FFF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order:LACT</w:t>
      </w:r>
      <w:r w:rsidRPr="00143892">
        <w:rPr>
          <w:color w:val="0000FF"/>
        </w:rPr>
        <w:t>&gt;</w:t>
      </w:r>
      <w:r w:rsidRPr="00143892">
        <w:rPr>
          <w:b/>
          <w:bCs/>
        </w:rPr>
        <w:t>N</w:t>
      </w:r>
      <w:r w:rsidRPr="00143892">
        <w:rPr>
          <w:color w:val="0000FF"/>
        </w:rPr>
        <w:t>&lt;/</w:t>
      </w:r>
      <w:r w:rsidRPr="00143892">
        <w:rPr>
          <w:color w:val="990000"/>
        </w:rPr>
        <w:t>order:LACT</w:t>
      </w:r>
      <w:r w:rsidRPr="00143892">
        <w:rPr>
          <w:color w:val="0000FF"/>
        </w:rPr>
        <w:t>&gt;</w:t>
      </w:r>
      <w:r w:rsidRPr="00143892">
        <w:t xml:space="preserve"> </w:t>
      </w:r>
    </w:p>
    <w:p w14:paraId="1E8D0E7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order:RTY</w:t>
      </w:r>
      <w:r w:rsidRPr="00143892">
        <w:rPr>
          <w:color w:val="0000FF"/>
        </w:rPr>
        <w:t>&gt;</w:t>
      </w:r>
      <w:r w:rsidRPr="00143892">
        <w:rPr>
          <w:b/>
          <w:bCs/>
        </w:rPr>
        <w:t>LML</w:t>
      </w:r>
      <w:r w:rsidRPr="00143892">
        <w:rPr>
          <w:color w:val="0000FF"/>
        </w:rPr>
        <w:t>&lt;/</w:t>
      </w:r>
      <w:r w:rsidRPr="00143892">
        <w:rPr>
          <w:color w:val="990000"/>
        </w:rPr>
        <w:t>order:RTY</w:t>
      </w:r>
      <w:r w:rsidRPr="00143892">
        <w:rPr>
          <w:color w:val="0000FF"/>
        </w:rPr>
        <w:t>&gt;</w:t>
      </w:r>
      <w:r w:rsidRPr="00143892">
        <w:t xml:space="preserve"> </w:t>
      </w:r>
    </w:p>
    <w:p w14:paraId="247057AD"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order:LTY</w:t>
      </w:r>
      <w:r w:rsidRPr="00143892">
        <w:rPr>
          <w:color w:val="0000FF"/>
        </w:rPr>
        <w:t>&gt;</w:t>
      </w:r>
      <w:r w:rsidRPr="00143892">
        <w:rPr>
          <w:b/>
          <w:bCs/>
        </w:rPr>
        <w:t>1</w:t>
      </w:r>
      <w:r w:rsidRPr="00143892">
        <w:rPr>
          <w:color w:val="0000FF"/>
        </w:rPr>
        <w:t>&lt;/</w:t>
      </w:r>
      <w:r w:rsidRPr="00143892">
        <w:rPr>
          <w:color w:val="990000"/>
        </w:rPr>
        <w:t>order:LTY</w:t>
      </w:r>
      <w:r w:rsidRPr="00143892">
        <w:rPr>
          <w:color w:val="0000FF"/>
        </w:rPr>
        <w:t>&gt;</w:t>
      </w:r>
      <w:r w:rsidRPr="00143892">
        <w:t xml:space="preserve"> </w:t>
      </w:r>
    </w:p>
    <w:p w14:paraId="04E0520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order:STYC</w:t>
      </w:r>
      <w:r w:rsidRPr="00143892">
        <w:rPr>
          <w:color w:val="0000FF"/>
        </w:rPr>
        <w:t>&gt;</w:t>
      </w:r>
      <w:r w:rsidRPr="00143892">
        <w:rPr>
          <w:b/>
          <w:bCs/>
        </w:rPr>
        <w:t>SL</w:t>
      </w:r>
      <w:r w:rsidRPr="00143892">
        <w:rPr>
          <w:color w:val="0000FF"/>
        </w:rPr>
        <w:t>&lt;/</w:t>
      </w:r>
      <w:r w:rsidRPr="00143892">
        <w:rPr>
          <w:color w:val="990000"/>
        </w:rPr>
        <w:t>order:STYC</w:t>
      </w:r>
      <w:r w:rsidRPr="00143892">
        <w:rPr>
          <w:color w:val="0000FF"/>
        </w:rPr>
        <w:t>&gt;</w:t>
      </w:r>
      <w:r w:rsidRPr="00143892">
        <w:t xml:space="preserve"> </w:t>
      </w:r>
    </w:p>
    <w:p w14:paraId="2CB7A9A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order:TOA</w:t>
      </w:r>
      <w:r w:rsidRPr="00143892">
        <w:rPr>
          <w:color w:val="0000FF"/>
        </w:rPr>
        <w:t>&gt;</w:t>
      </w:r>
      <w:r w:rsidRPr="00143892">
        <w:rPr>
          <w:b/>
          <w:bCs/>
        </w:rPr>
        <w:t>B</w:t>
      </w:r>
      <w:r w:rsidRPr="00143892">
        <w:rPr>
          <w:color w:val="0000FF"/>
        </w:rPr>
        <w:t>&lt;/</w:t>
      </w:r>
      <w:r w:rsidRPr="00143892">
        <w:rPr>
          <w:color w:val="990000"/>
        </w:rPr>
        <w:t>order:TOA</w:t>
      </w:r>
      <w:r w:rsidRPr="00143892">
        <w:rPr>
          <w:color w:val="0000FF"/>
        </w:rPr>
        <w:t>&gt;</w:t>
      </w:r>
      <w:r w:rsidRPr="00143892">
        <w:t xml:space="preserve"> </w:t>
      </w:r>
    </w:p>
    <w:p w14:paraId="1CF3BCEA"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order:DOI</w:t>
      </w:r>
      <w:r w:rsidRPr="00143892">
        <w:rPr>
          <w:color w:val="0000FF"/>
        </w:rPr>
        <w:t>&gt;</w:t>
      </w:r>
      <w:r w:rsidRPr="00143892">
        <w:rPr>
          <w:b/>
          <w:bCs/>
        </w:rPr>
        <w:t>0</w:t>
      </w:r>
      <w:r w:rsidRPr="00143892">
        <w:rPr>
          <w:color w:val="0000FF"/>
        </w:rPr>
        <w:t>&lt;/</w:t>
      </w:r>
      <w:r w:rsidRPr="00143892">
        <w:rPr>
          <w:color w:val="990000"/>
        </w:rPr>
        <w:t>order:DOI</w:t>
      </w:r>
      <w:r w:rsidRPr="00143892">
        <w:rPr>
          <w:color w:val="0000FF"/>
        </w:rPr>
        <w:t>&gt;</w:t>
      </w:r>
      <w:r w:rsidRPr="00143892">
        <w:t xml:space="preserve"> </w:t>
      </w:r>
    </w:p>
    <w:p w14:paraId="4DA329A9"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order:DLNUM</w:t>
      </w:r>
      <w:r w:rsidRPr="00143892">
        <w:rPr>
          <w:color w:val="0000FF"/>
        </w:rPr>
        <w:t>&gt;</w:t>
      </w:r>
      <w:r w:rsidRPr="00143892">
        <w:rPr>
          <w:b/>
          <w:bCs/>
        </w:rPr>
        <w:t>0001</w:t>
      </w:r>
      <w:r w:rsidRPr="00143892">
        <w:rPr>
          <w:color w:val="0000FF"/>
        </w:rPr>
        <w:t>&lt;/</w:t>
      </w:r>
      <w:r w:rsidRPr="00143892">
        <w:rPr>
          <w:color w:val="990000"/>
        </w:rPr>
        <w:t>order:DLNUM</w:t>
      </w:r>
      <w:r w:rsidRPr="00143892">
        <w:rPr>
          <w:color w:val="0000FF"/>
        </w:rPr>
        <w:t>&gt;</w:t>
      </w:r>
      <w:r w:rsidRPr="00143892">
        <w:t xml:space="preserve"> </w:t>
      </w:r>
    </w:p>
    <w:p w14:paraId="07820B45"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order:LISTING_CNTRL</w:t>
      </w:r>
      <w:r w:rsidRPr="00143892">
        <w:rPr>
          <w:color w:val="0000FF"/>
        </w:rPr>
        <w:t>&gt;</w:t>
      </w:r>
    </w:p>
    <w:p w14:paraId="22F70580" w14:textId="77777777" w:rsidR="00DF69C0" w:rsidRPr="00143892" w:rsidRDefault="00DF69C0" w:rsidP="00DF69C0">
      <w:pPr>
        <w:ind w:hanging="480"/>
      </w:pPr>
      <w:hyperlink r:id="rId1804" w:history="1">
        <w:r w:rsidRPr="00143892">
          <w:rPr>
            <w:b/>
            <w:bCs/>
            <w:color w:val="FF0000"/>
            <w:u w:val="single"/>
          </w:rPr>
          <w:t>-</w:t>
        </w:r>
      </w:hyperlink>
      <w:r w:rsidRPr="00143892">
        <w:t xml:space="preserve"> </w:t>
      </w:r>
      <w:r w:rsidRPr="00143892">
        <w:rPr>
          <w:color w:val="0000FF"/>
        </w:rPr>
        <w:t>&lt;</w:t>
      </w:r>
      <w:r w:rsidRPr="00143892">
        <w:rPr>
          <w:color w:val="990000"/>
        </w:rPr>
        <w:t>order:LISTING_INSTRUCTION</w:t>
      </w:r>
      <w:r w:rsidRPr="00143892">
        <w:rPr>
          <w:color w:val="0000FF"/>
        </w:rPr>
        <w:t>&gt;</w:t>
      </w:r>
    </w:p>
    <w:p w14:paraId="799AB226"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order:LTN</w:t>
      </w:r>
      <w:r w:rsidRPr="00143892">
        <w:rPr>
          <w:color w:val="0000FF"/>
        </w:rPr>
        <w:t>&gt;</w:t>
      </w:r>
      <w:r w:rsidRPr="00143892">
        <w:rPr>
          <w:b/>
          <w:bCs/>
        </w:rPr>
        <w:t>9127905057</w:t>
      </w:r>
      <w:r w:rsidRPr="00143892">
        <w:rPr>
          <w:color w:val="0000FF"/>
        </w:rPr>
        <w:t>&lt;/</w:t>
      </w:r>
      <w:r w:rsidRPr="00143892">
        <w:rPr>
          <w:color w:val="990000"/>
        </w:rPr>
        <w:t>order:LTN</w:t>
      </w:r>
      <w:r w:rsidRPr="00143892">
        <w:rPr>
          <w:color w:val="0000FF"/>
        </w:rPr>
        <w:t>&gt;</w:t>
      </w:r>
      <w:r w:rsidRPr="00143892">
        <w:t xml:space="preserve"> </w:t>
      </w:r>
    </w:p>
    <w:p w14:paraId="3EB153EA"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order:YPH</w:t>
      </w:r>
      <w:r w:rsidRPr="00143892">
        <w:rPr>
          <w:color w:val="0000FF"/>
        </w:rPr>
        <w:t>&gt;</w:t>
      </w:r>
      <w:r w:rsidRPr="00143892">
        <w:rPr>
          <w:b/>
          <w:bCs/>
        </w:rPr>
        <w:t>999001</w:t>
      </w:r>
      <w:r w:rsidRPr="00143892">
        <w:rPr>
          <w:color w:val="0000FF"/>
        </w:rPr>
        <w:t>&lt;/</w:t>
      </w:r>
      <w:r w:rsidRPr="00143892">
        <w:rPr>
          <w:color w:val="990000"/>
        </w:rPr>
        <w:t>order:YPH</w:t>
      </w:r>
      <w:r w:rsidRPr="00143892">
        <w:rPr>
          <w:color w:val="0000FF"/>
        </w:rPr>
        <w:t>&gt;</w:t>
      </w:r>
      <w:r w:rsidRPr="00143892">
        <w:t xml:space="preserve"> </w:t>
      </w:r>
    </w:p>
    <w:p w14:paraId="33ED1871" w14:textId="77777777" w:rsidR="00DF69C0" w:rsidRPr="00143892" w:rsidRDefault="00DF69C0" w:rsidP="00DF69C0">
      <w:pPr>
        <w:ind w:hanging="480"/>
      </w:pPr>
      <w:hyperlink r:id="rId1805" w:history="1">
        <w:r w:rsidRPr="00143892">
          <w:rPr>
            <w:b/>
            <w:bCs/>
            <w:color w:val="FF0000"/>
            <w:u w:val="single"/>
          </w:rPr>
          <w:t>-</w:t>
        </w:r>
      </w:hyperlink>
      <w:r w:rsidRPr="00143892">
        <w:t xml:space="preserve"> </w:t>
      </w:r>
      <w:r w:rsidRPr="00143892">
        <w:rPr>
          <w:color w:val="0000FF"/>
        </w:rPr>
        <w:t>&lt;</w:t>
      </w:r>
      <w:r w:rsidRPr="00143892">
        <w:rPr>
          <w:color w:val="990000"/>
        </w:rPr>
        <w:t>order:LIST_NAME_GRP</w:t>
      </w:r>
      <w:r w:rsidRPr="00143892">
        <w:rPr>
          <w:color w:val="0000FF"/>
        </w:rPr>
        <w:t>&gt;</w:t>
      </w:r>
    </w:p>
    <w:p w14:paraId="29CF782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order:LNLN</w:t>
      </w:r>
      <w:r w:rsidRPr="00143892">
        <w:rPr>
          <w:color w:val="0000FF"/>
        </w:rPr>
        <w:t>&gt;</w:t>
      </w:r>
      <w:r w:rsidRPr="00143892">
        <w:rPr>
          <w:b/>
          <w:bCs/>
        </w:rPr>
        <w:t>Waters</w:t>
      </w:r>
      <w:r w:rsidRPr="00143892">
        <w:rPr>
          <w:color w:val="0000FF"/>
        </w:rPr>
        <w:t>&lt;/</w:t>
      </w:r>
      <w:r w:rsidRPr="00143892">
        <w:rPr>
          <w:color w:val="990000"/>
        </w:rPr>
        <w:t>order:LNLN</w:t>
      </w:r>
      <w:r w:rsidRPr="00143892">
        <w:rPr>
          <w:color w:val="0000FF"/>
        </w:rPr>
        <w:t>&gt;</w:t>
      </w:r>
      <w:r w:rsidRPr="00143892">
        <w:t xml:space="preserve"> </w:t>
      </w:r>
    </w:p>
    <w:p w14:paraId="17402BA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order:LNFN</w:t>
      </w:r>
      <w:r w:rsidRPr="00143892">
        <w:rPr>
          <w:color w:val="0000FF"/>
        </w:rPr>
        <w:t>&gt;</w:t>
      </w:r>
      <w:r w:rsidRPr="00143892">
        <w:rPr>
          <w:b/>
          <w:bCs/>
        </w:rPr>
        <w:t>High</w:t>
      </w:r>
      <w:r w:rsidRPr="00143892">
        <w:rPr>
          <w:color w:val="0000FF"/>
        </w:rPr>
        <w:t>&lt;/</w:t>
      </w:r>
      <w:r w:rsidRPr="00143892">
        <w:rPr>
          <w:color w:val="990000"/>
        </w:rPr>
        <w:t>order:LNFN</w:t>
      </w:r>
      <w:r w:rsidRPr="00143892">
        <w:rPr>
          <w:color w:val="0000FF"/>
        </w:rPr>
        <w:t>&gt;</w:t>
      </w:r>
      <w:r w:rsidRPr="00143892">
        <w:t xml:space="preserve"> </w:t>
      </w:r>
    </w:p>
    <w:p w14:paraId="13D6AEAF"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order:LIST_NAME_GRP</w:t>
      </w:r>
      <w:r w:rsidRPr="00143892">
        <w:rPr>
          <w:color w:val="0000FF"/>
        </w:rPr>
        <w:t>&gt;</w:t>
      </w:r>
    </w:p>
    <w:p w14:paraId="2DF83855" w14:textId="77777777" w:rsidR="00DF69C0" w:rsidRPr="00143892" w:rsidRDefault="00DF69C0" w:rsidP="00DF69C0">
      <w:pPr>
        <w:ind w:hanging="480"/>
      </w:pPr>
      <w:hyperlink r:id="rId1806" w:history="1">
        <w:r w:rsidRPr="00143892">
          <w:rPr>
            <w:b/>
            <w:bCs/>
            <w:color w:val="FF0000"/>
            <w:u w:val="single"/>
          </w:rPr>
          <w:t>-</w:t>
        </w:r>
      </w:hyperlink>
      <w:r w:rsidRPr="00143892">
        <w:t xml:space="preserve"> </w:t>
      </w:r>
      <w:r w:rsidRPr="00143892">
        <w:rPr>
          <w:color w:val="0000FF"/>
        </w:rPr>
        <w:t>&lt;</w:t>
      </w:r>
      <w:r w:rsidRPr="00143892">
        <w:rPr>
          <w:color w:val="990000"/>
        </w:rPr>
        <w:t>order:LIST_ADDR_GRP</w:t>
      </w:r>
      <w:r w:rsidRPr="00143892">
        <w:rPr>
          <w:color w:val="0000FF"/>
        </w:rPr>
        <w:t>&gt;</w:t>
      </w:r>
    </w:p>
    <w:p w14:paraId="2695D6AB"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order:LANO</w:t>
      </w:r>
      <w:r w:rsidRPr="00143892">
        <w:rPr>
          <w:color w:val="0000FF"/>
        </w:rPr>
        <w:t>&gt;</w:t>
      </w:r>
      <w:r w:rsidRPr="00143892">
        <w:rPr>
          <w:b/>
          <w:bCs/>
        </w:rPr>
        <w:t>1300</w:t>
      </w:r>
      <w:r w:rsidRPr="00143892">
        <w:rPr>
          <w:color w:val="0000FF"/>
        </w:rPr>
        <w:t>&lt;/</w:t>
      </w:r>
      <w:r w:rsidRPr="00143892">
        <w:rPr>
          <w:color w:val="990000"/>
        </w:rPr>
        <w:t>order:LANO</w:t>
      </w:r>
      <w:r w:rsidRPr="00143892">
        <w:rPr>
          <w:color w:val="0000FF"/>
        </w:rPr>
        <w:t>&gt;</w:t>
      </w:r>
      <w:r w:rsidRPr="00143892">
        <w:t xml:space="preserve"> </w:t>
      </w:r>
    </w:p>
    <w:p w14:paraId="5D592407"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order:LASN</w:t>
      </w:r>
      <w:r w:rsidRPr="00143892">
        <w:rPr>
          <w:color w:val="0000FF"/>
        </w:rPr>
        <w:t>&gt;</w:t>
      </w:r>
      <w:r w:rsidRPr="00143892">
        <w:rPr>
          <w:b/>
          <w:bCs/>
        </w:rPr>
        <w:t>Bull</w:t>
      </w:r>
      <w:r w:rsidRPr="00143892">
        <w:rPr>
          <w:color w:val="0000FF"/>
        </w:rPr>
        <w:t>&lt;/</w:t>
      </w:r>
      <w:r w:rsidRPr="00143892">
        <w:rPr>
          <w:color w:val="990000"/>
        </w:rPr>
        <w:t>order:LASN</w:t>
      </w:r>
      <w:r w:rsidRPr="00143892">
        <w:rPr>
          <w:color w:val="0000FF"/>
        </w:rPr>
        <w:t>&gt;</w:t>
      </w:r>
      <w:r w:rsidRPr="00143892">
        <w:t xml:space="preserve"> </w:t>
      </w:r>
    </w:p>
    <w:p w14:paraId="3FC80C7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order:LATH</w:t>
      </w:r>
      <w:r w:rsidRPr="00143892">
        <w:rPr>
          <w:color w:val="0000FF"/>
        </w:rPr>
        <w:t>&gt;</w:t>
      </w:r>
      <w:r w:rsidRPr="00143892">
        <w:rPr>
          <w:b/>
          <w:bCs/>
        </w:rPr>
        <w:t>St</w:t>
      </w:r>
      <w:r w:rsidRPr="00143892">
        <w:rPr>
          <w:color w:val="0000FF"/>
        </w:rPr>
        <w:t>&lt;/</w:t>
      </w:r>
      <w:r w:rsidRPr="00143892">
        <w:rPr>
          <w:color w:val="990000"/>
        </w:rPr>
        <w:t>order:LATH</w:t>
      </w:r>
      <w:r w:rsidRPr="00143892">
        <w:rPr>
          <w:color w:val="0000FF"/>
        </w:rPr>
        <w:t>&gt;</w:t>
      </w:r>
      <w:r w:rsidRPr="00143892">
        <w:t xml:space="preserve"> </w:t>
      </w:r>
    </w:p>
    <w:p w14:paraId="7892141A"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order:LIST_ADDR_GRP</w:t>
      </w:r>
      <w:r w:rsidRPr="00143892">
        <w:rPr>
          <w:color w:val="0000FF"/>
        </w:rPr>
        <w:t>&gt;</w:t>
      </w:r>
    </w:p>
    <w:p w14:paraId="171A2D79"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order:LISTING_INSTRUCTION</w:t>
      </w:r>
      <w:r w:rsidRPr="00143892">
        <w:rPr>
          <w:color w:val="0000FF"/>
        </w:rPr>
        <w:t>&gt;</w:t>
      </w:r>
    </w:p>
    <w:p w14:paraId="624F3087"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order:LISTING_INFO</w:t>
      </w:r>
      <w:r w:rsidRPr="00143892">
        <w:rPr>
          <w:color w:val="0000FF"/>
        </w:rPr>
        <w:t>&gt;</w:t>
      </w:r>
    </w:p>
    <w:p w14:paraId="1305A661"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order:DL</w:t>
      </w:r>
      <w:r w:rsidRPr="00143892">
        <w:rPr>
          <w:color w:val="0000FF"/>
        </w:rPr>
        <w:t>&gt;</w:t>
      </w:r>
    </w:p>
    <w:p w14:paraId="5ACC89F7"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order:LSR_ORD_REQ</w:t>
      </w:r>
      <w:r w:rsidRPr="00143892">
        <w:rPr>
          <w:color w:val="0000FF"/>
        </w:rPr>
        <w:t>&gt;</w:t>
      </w:r>
    </w:p>
    <w:p w14:paraId="73D5A171"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uom:ATT_LSR_ORD_REQ</w:t>
      </w:r>
      <w:r w:rsidRPr="00143892">
        <w:rPr>
          <w:color w:val="0000FF"/>
        </w:rPr>
        <w:t>&gt;</w:t>
      </w:r>
    </w:p>
    <w:p w14:paraId="659F6EA6" w14:textId="77777777" w:rsidR="00DF69C0" w:rsidRPr="00143892" w:rsidRDefault="00DF69C0" w:rsidP="00DF69C0"/>
    <w:p w14:paraId="3064C739" w14:textId="77777777" w:rsidR="00DF69C0" w:rsidRDefault="00DF69C0" w:rsidP="00DF69C0">
      <w:r w:rsidRPr="00143892">
        <w:t>XML  OUTPUT:</w:t>
      </w:r>
    </w:p>
    <w:p w14:paraId="253BA548" w14:textId="77777777" w:rsidR="00DF69C0" w:rsidRPr="00143892" w:rsidRDefault="00DF69C0" w:rsidP="00DF69C0"/>
    <w:p w14:paraId="2E0A1D8F" w14:textId="2CAAA4BD" w:rsidR="00DF69C0" w:rsidRPr="00143892" w:rsidRDefault="00DF69C0" w:rsidP="00A549EC">
      <w:pPr>
        <w:ind w:hanging="240"/>
      </w:pPr>
      <w:r w:rsidRPr="00143892">
        <w:rPr>
          <w:b/>
          <w:bCs/>
          <w:color w:val="FF0000"/>
        </w:rPr>
        <w:t> </w:t>
      </w:r>
      <w:r w:rsidRPr="00143892">
        <w:t xml:space="preserve"> </w:t>
      </w:r>
    </w:p>
    <w:p w14:paraId="551CB27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senderid</w:t>
      </w:r>
      <w:r w:rsidRPr="00143892">
        <w:rPr>
          <w:color w:val="0000FF"/>
        </w:rPr>
        <w:t>&gt;</w:t>
      </w:r>
      <w:r w:rsidRPr="00143892">
        <w:rPr>
          <w:b/>
          <w:bCs/>
        </w:rPr>
        <w:t>ATT-OR-SAT</w:t>
      </w:r>
      <w:r w:rsidRPr="00143892">
        <w:rPr>
          <w:color w:val="0000FF"/>
        </w:rPr>
        <w:t>&lt;/</w:t>
      </w:r>
      <w:r w:rsidRPr="00143892">
        <w:rPr>
          <w:color w:val="990000"/>
        </w:rPr>
        <w:t>senderid</w:t>
      </w:r>
      <w:r w:rsidRPr="00143892">
        <w:rPr>
          <w:color w:val="0000FF"/>
        </w:rPr>
        <w:t>&gt;</w:t>
      </w:r>
      <w:r w:rsidRPr="00143892">
        <w:t xml:space="preserve"> </w:t>
      </w:r>
    </w:p>
    <w:p w14:paraId="48F67B6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receiverid</w:t>
      </w:r>
      <w:r w:rsidRPr="00143892">
        <w:rPr>
          <w:color w:val="0000FF"/>
        </w:rPr>
        <w:t>&gt;</w:t>
      </w:r>
      <w:r w:rsidRPr="00143892">
        <w:rPr>
          <w:b/>
          <w:bCs/>
        </w:rPr>
        <w:t>CTE-VALIDATOR</w:t>
      </w:r>
      <w:r w:rsidRPr="00143892">
        <w:rPr>
          <w:color w:val="0000FF"/>
        </w:rPr>
        <w:t>&lt;/</w:t>
      </w:r>
      <w:r w:rsidRPr="00143892">
        <w:rPr>
          <w:color w:val="990000"/>
        </w:rPr>
        <w:t>receiverid</w:t>
      </w:r>
      <w:r w:rsidRPr="00143892">
        <w:rPr>
          <w:color w:val="0000FF"/>
        </w:rPr>
        <w:t>&gt;</w:t>
      </w:r>
      <w:r w:rsidRPr="00143892">
        <w:t xml:space="preserve"> </w:t>
      </w:r>
    </w:p>
    <w:p w14:paraId="32EA17C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interfaceid</w:t>
      </w:r>
      <w:r w:rsidRPr="00143892">
        <w:rPr>
          <w:color w:val="0000FF"/>
        </w:rPr>
        <w:t>&gt;</w:t>
      </w:r>
      <w:r w:rsidRPr="00143892">
        <w:rPr>
          <w:b/>
          <w:bCs/>
        </w:rPr>
        <w:t>CTE-1005-OR-XML-IB</w:t>
      </w:r>
      <w:r w:rsidRPr="00143892">
        <w:rPr>
          <w:color w:val="0000FF"/>
        </w:rPr>
        <w:t>&lt;/</w:t>
      </w:r>
      <w:r w:rsidRPr="00143892">
        <w:rPr>
          <w:color w:val="990000"/>
        </w:rPr>
        <w:t>interfaceid</w:t>
      </w:r>
      <w:r w:rsidRPr="00143892">
        <w:rPr>
          <w:color w:val="0000FF"/>
        </w:rPr>
        <w:t>&gt;</w:t>
      </w:r>
      <w:r w:rsidRPr="00143892">
        <w:t xml:space="preserve"> </w:t>
      </w:r>
    </w:p>
    <w:p w14:paraId="599E3D6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messagetype</w:t>
      </w:r>
      <w:r w:rsidRPr="00143892">
        <w:rPr>
          <w:color w:val="0000FF"/>
        </w:rPr>
        <w:t>&gt;</w:t>
      </w:r>
      <w:r w:rsidRPr="00143892">
        <w:rPr>
          <w:b/>
          <w:bCs/>
        </w:rPr>
        <w:t>LSRUOM</w:t>
      </w:r>
      <w:r w:rsidRPr="00143892">
        <w:rPr>
          <w:color w:val="0000FF"/>
        </w:rPr>
        <w:t>&lt;/</w:t>
      </w:r>
      <w:r w:rsidRPr="00143892">
        <w:rPr>
          <w:color w:val="990000"/>
        </w:rPr>
        <w:t>messagetype</w:t>
      </w:r>
      <w:r w:rsidRPr="00143892">
        <w:rPr>
          <w:color w:val="0000FF"/>
        </w:rPr>
        <w:t>&gt;</w:t>
      </w:r>
      <w:r w:rsidRPr="00143892">
        <w:t xml:space="preserve"> </w:t>
      </w:r>
    </w:p>
    <w:p w14:paraId="26A7512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lsogversion</w:t>
      </w:r>
      <w:r w:rsidRPr="00143892">
        <w:rPr>
          <w:color w:val="0000FF"/>
        </w:rPr>
        <w:t>&gt;</w:t>
      </w:r>
      <w:r w:rsidRPr="00143892">
        <w:rPr>
          <w:b/>
          <w:bCs/>
        </w:rPr>
        <w:t>10.05</w:t>
      </w:r>
      <w:r w:rsidRPr="00143892">
        <w:rPr>
          <w:color w:val="0000FF"/>
        </w:rPr>
        <w:t>&lt;/</w:t>
      </w:r>
      <w:r w:rsidRPr="00143892">
        <w:rPr>
          <w:color w:val="990000"/>
        </w:rPr>
        <w:t>lsogversion</w:t>
      </w:r>
      <w:r w:rsidRPr="00143892">
        <w:rPr>
          <w:color w:val="0000FF"/>
        </w:rPr>
        <w:t>&gt;</w:t>
      </w:r>
      <w:r w:rsidRPr="00143892">
        <w:t xml:space="preserve"> </w:t>
      </w:r>
    </w:p>
    <w:p w14:paraId="7BE1BEE7"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ordertype</w:t>
      </w:r>
      <w:r w:rsidRPr="00143892">
        <w:rPr>
          <w:color w:val="0000FF"/>
        </w:rPr>
        <w:t>&gt;</w:t>
      </w:r>
      <w:r w:rsidRPr="00143892">
        <w:rPr>
          <w:b/>
          <w:bCs/>
        </w:rPr>
        <w:t>ORDER</w:t>
      </w:r>
      <w:r w:rsidRPr="00143892">
        <w:rPr>
          <w:color w:val="0000FF"/>
        </w:rPr>
        <w:t>&lt;/</w:t>
      </w:r>
      <w:r w:rsidRPr="00143892">
        <w:rPr>
          <w:color w:val="990000"/>
        </w:rPr>
        <w:t>ordertype</w:t>
      </w:r>
      <w:r w:rsidRPr="00143892">
        <w:rPr>
          <w:color w:val="0000FF"/>
        </w:rPr>
        <w:t>&gt;</w:t>
      </w:r>
      <w:r w:rsidRPr="00143892">
        <w:t xml:space="preserve"> </w:t>
      </w:r>
    </w:p>
    <w:p w14:paraId="1E658D6B"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header</w:t>
      </w:r>
      <w:r w:rsidRPr="00143892">
        <w:rPr>
          <w:color w:val="0000FF"/>
        </w:rPr>
        <w:t>&gt;</w:t>
      </w:r>
    </w:p>
    <w:p w14:paraId="38EF121F" w14:textId="77777777" w:rsidR="00DF69C0" w:rsidRPr="00143892" w:rsidRDefault="00DF69C0" w:rsidP="00DF69C0">
      <w:pPr>
        <w:ind w:hanging="480"/>
      </w:pPr>
      <w:hyperlink r:id="rId1807" w:history="1">
        <w:r w:rsidRPr="00143892">
          <w:rPr>
            <w:b/>
            <w:bCs/>
            <w:color w:val="FF0000"/>
            <w:u w:val="single"/>
          </w:rPr>
          <w:t>-</w:t>
        </w:r>
      </w:hyperlink>
      <w:r w:rsidRPr="00143892">
        <w:t xml:space="preserve"> </w:t>
      </w:r>
      <w:r w:rsidRPr="00143892">
        <w:rPr>
          <w:color w:val="0000FF"/>
        </w:rPr>
        <w:t>&lt;</w:t>
      </w:r>
      <w:r w:rsidRPr="00143892">
        <w:rPr>
          <w:color w:val="990000"/>
        </w:rPr>
        <w:t>m2:LSR_RESP</w:t>
      </w:r>
      <w:r w:rsidRPr="00143892">
        <w:rPr>
          <w:color w:val="FF0000"/>
        </w:rPr>
        <w:t xml:space="preserve"> xmlns:m2</w:t>
      </w:r>
      <w:r w:rsidRPr="00143892">
        <w:rPr>
          <w:color w:val="0000FF"/>
        </w:rPr>
        <w:t>="</w:t>
      </w:r>
      <w:r w:rsidRPr="00143892">
        <w:rPr>
          <w:b/>
          <w:bCs/>
          <w:color w:val="FF0000"/>
        </w:rPr>
        <w:t>http://lsr.att.com/obf/tML/UOM</w:t>
      </w:r>
      <w:r w:rsidRPr="00143892">
        <w:rPr>
          <w:color w:val="0000FF"/>
        </w:rPr>
        <w:t>"&gt;</w:t>
      </w:r>
    </w:p>
    <w:p w14:paraId="4696F758" w14:textId="77777777" w:rsidR="00DF69C0" w:rsidRPr="00143892" w:rsidRDefault="00DF69C0" w:rsidP="00DF69C0">
      <w:pPr>
        <w:ind w:hanging="480"/>
      </w:pPr>
      <w:hyperlink r:id="rId1808" w:history="1">
        <w:r w:rsidRPr="00143892">
          <w:rPr>
            <w:b/>
            <w:bCs/>
            <w:color w:val="FF0000"/>
            <w:u w:val="single"/>
          </w:rPr>
          <w:t>-</w:t>
        </w:r>
      </w:hyperlink>
      <w:r w:rsidRPr="00143892">
        <w:t xml:space="preserve"> </w:t>
      </w:r>
      <w:r w:rsidRPr="00143892">
        <w:rPr>
          <w:color w:val="0000FF"/>
        </w:rPr>
        <w:t>&lt;</w:t>
      </w:r>
      <w:r w:rsidRPr="00143892">
        <w:rPr>
          <w:color w:val="990000"/>
        </w:rPr>
        <w:t>m2:HDR</w:t>
      </w:r>
      <w:r w:rsidRPr="00143892">
        <w:rPr>
          <w:color w:val="0000FF"/>
        </w:rPr>
        <w:t>&gt;</w:t>
      </w:r>
    </w:p>
    <w:p w14:paraId="289BBAC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m2:MESSAGE_ID</w:t>
      </w:r>
      <w:r w:rsidRPr="00143892">
        <w:rPr>
          <w:color w:val="0000FF"/>
        </w:rPr>
        <w:t>&gt;</w:t>
      </w:r>
      <w:r w:rsidRPr="00143892">
        <w:rPr>
          <w:b/>
          <w:bCs/>
        </w:rPr>
        <w:t>1245770721698429.39753120697276</w:t>
      </w:r>
      <w:r w:rsidRPr="00143892">
        <w:rPr>
          <w:color w:val="0000FF"/>
        </w:rPr>
        <w:t>&lt;/</w:t>
      </w:r>
      <w:r w:rsidRPr="00143892">
        <w:rPr>
          <w:color w:val="990000"/>
        </w:rPr>
        <w:t>m2:MESSAGE_ID</w:t>
      </w:r>
      <w:r w:rsidRPr="00143892">
        <w:rPr>
          <w:color w:val="0000FF"/>
        </w:rPr>
        <w:t>&gt;</w:t>
      </w:r>
      <w:r w:rsidRPr="00143892">
        <w:t xml:space="preserve"> </w:t>
      </w:r>
    </w:p>
    <w:p w14:paraId="7958DC33" w14:textId="77777777" w:rsidR="00DF69C0" w:rsidRPr="008C51B0" w:rsidRDefault="00DF69C0" w:rsidP="00DF69C0">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6104790D" w14:textId="77777777" w:rsidR="00DF69C0" w:rsidRPr="00143892" w:rsidRDefault="00DF69C0" w:rsidP="00DF69C0">
      <w:pPr>
        <w:ind w:hanging="480"/>
      </w:pPr>
      <w:r w:rsidRPr="008C51B0">
        <w:rPr>
          <w:b/>
          <w:bCs/>
          <w:color w:val="FF0000"/>
          <w:lang w:val="es-ES"/>
        </w:rPr>
        <w:t> </w:t>
      </w:r>
      <w:r w:rsidRPr="008C51B0">
        <w:rPr>
          <w:lang w:val="es-ES"/>
        </w:rPr>
        <w:t xml:space="preserve"> </w:t>
      </w:r>
      <w:r w:rsidRPr="00143892">
        <w:rPr>
          <w:color w:val="0000FF"/>
        </w:rPr>
        <w:t>&lt;</w:t>
      </w:r>
      <w:r w:rsidRPr="00143892">
        <w:rPr>
          <w:color w:val="990000"/>
        </w:rPr>
        <w:t>m2:MSG_TIMESTAMP</w:t>
      </w:r>
      <w:r w:rsidRPr="00143892">
        <w:rPr>
          <w:color w:val="0000FF"/>
        </w:rPr>
        <w:t>&gt;</w:t>
      </w:r>
      <w:r w:rsidRPr="00143892">
        <w:rPr>
          <w:b/>
          <w:bCs/>
        </w:rPr>
        <w:t>2009-06-23T10:25:21-05:00</w:t>
      </w:r>
      <w:r w:rsidRPr="00143892">
        <w:rPr>
          <w:color w:val="0000FF"/>
        </w:rPr>
        <w:t>&lt;/</w:t>
      </w:r>
      <w:r w:rsidRPr="00143892">
        <w:rPr>
          <w:color w:val="990000"/>
        </w:rPr>
        <w:t>m2:MSG_TIMESTAMP</w:t>
      </w:r>
      <w:r w:rsidRPr="00143892">
        <w:rPr>
          <w:color w:val="0000FF"/>
        </w:rPr>
        <w:t>&gt;</w:t>
      </w:r>
      <w:r w:rsidRPr="00143892">
        <w:t xml:space="preserve"> </w:t>
      </w:r>
    </w:p>
    <w:p w14:paraId="03A4D08D"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m2:PON</w:t>
      </w:r>
      <w:r w:rsidRPr="00143892">
        <w:rPr>
          <w:color w:val="0000FF"/>
        </w:rPr>
        <w:t>&gt;</w:t>
      </w:r>
      <w:r w:rsidRPr="00143892">
        <w:rPr>
          <w:b/>
          <w:bCs/>
        </w:rPr>
        <w:t>CVTM0M070R31</w:t>
      </w:r>
      <w:r w:rsidRPr="00143892">
        <w:rPr>
          <w:color w:val="0000FF"/>
        </w:rPr>
        <w:t>&lt;/</w:t>
      </w:r>
      <w:r w:rsidRPr="00143892">
        <w:rPr>
          <w:color w:val="990000"/>
        </w:rPr>
        <w:t>m2:PON</w:t>
      </w:r>
      <w:r w:rsidRPr="00143892">
        <w:rPr>
          <w:color w:val="0000FF"/>
        </w:rPr>
        <w:t>&gt;</w:t>
      </w:r>
      <w:r w:rsidRPr="00143892">
        <w:t xml:space="preserve"> </w:t>
      </w:r>
    </w:p>
    <w:p w14:paraId="64E1691E" w14:textId="77777777" w:rsidR="00DF69C0" w:rsidRPr="008C51B0" w:rsidRDefault="00DF69C0" w:rsidP="00DF69C0">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368A9112"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9127905057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7CEC2BF6"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20090623L00070-00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B5F8710" w14:textId="77777777" w:rsidR="00DF69C0" w:rsidRPr="00143892" w:rsidRDefault="00DF69C0" w:rsidP="00DF69C0">
      <w:pPr>
        <w:ind w:hanging="480"/>
      </w:pPr>
      <w:r w:rsidRPr="008C51B0">
        <w:rPr>
          <w:b/>
          <w:bCs/>
          <w:color w:val="FF0000"/>
          <w:lang w:val="es-ES"/>
        </w:rPr>
        <w:t> </w:t>
      </w:r>
      <w:r w:rsidRPr="008C51B0">
        <w:rPr>
          <w:lang w:val="es-ES"/>
        </w:rPr>
        <w:t xml:space="preserve"> </w:t>
      </w:r>
      <w:r w:rsidRPr="00143892">
        <w:rPr>
          <w:color w:val="0000FF"/>
        </w:rPr>
        <w:t>&lt;</w:t>
      </w:r>
      <w:r w:rsidRPr="00143892">
        <w:rPr>
          <w:color w:val="990000"/>
        </w:rPr>
        <w:t>m2:CC</w:t>
      </w:r>
      <w:r w:rsidRPr="00143892">
        <w:rPr>
          <w:color w:val="0000FF"/>
        </w:rPr>
        <w:t>&gt;</w:t>
      </w:r>
      <w:r w:rsidRPr="00143892">
        <w:rPr>
          <w:b/>
          <w:bCs/>
        </w:rPr>
        <w:t>9999</w:t>
      </w:r>
      <w:r w:rsidRPr="00143892">
        <w:rPr>
          <w:color w:val="0000FF"/>
        </w:rPr>
        <w:t>&lt;/</w:t>
      </w:r>
      <w:r w:rsidRPr="00143892">
        <w:rPr>
          <w:color w:val="990000"/>
        </w:rPr>
        <w:t>m2:CC</w:t>
      </w:r>
      <w:r w:rsidRPr="00143892">
        <w:rPr>
          <w:color w:val="0000FF"/>
        </w:rPr>
        <w:t>&gt;</w:t>
      </w:r>
      <w:r w:rsidRPr="00143892">
        <w:t xml:space="preserve"> </w:t>
      </w:r>
    </w:p>
    <w:p w14:paraId="6ACD2CA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m2:CLEC_APPL_ID</w:t>
      </w:r>
      <w:r w:rsidRPr="00143892">
        <w:rPr>
          <w:color w:val="0000FF"/>
        </w:rPr>
        <w:t>&gt;</w:t>
      </w:r>
      <w:r w:rsidRPr="00143892">
        <w:rPr>
          <w:b/>
          <w:bCs/>
        </w:rPr>
        <w:t>CTE-VALIDATOR</w:t>
      </w:r>
      <w:r w:rsidRPr="00143892">
        <w:rPr>
          <w:color w:val="0000FF"/>
        </w:rPr>
        <w:t>&lt;/</w:t>
      </w:r>
      <w:r w:rsidRPr="00143892">
        <w:rPr>
          <w:color w:val="990000"/>
        </w:rPr>
        <w:t>m2:CLEC_APPL_ID</w:t>
      </w:r>
      <w:r w:rsidRPr="00143892">
        <w:rPr>
          <w:color w:val="0000FF"/>
        </w:rPr>
        <w:t>&gt;</w:t>
      </w:r>
      <w:r w:rsidRPr="00143892">
        <w:t xml:space="preserve"> </w:t>
      </w:r>
    </w:p>
    <w:p w14:paraId="5C37EE1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m2:CLEC_APPL_PASSWORD</w:t>
      </w:r>
      <w:r w:rsidRPr="00143892">
        <w:rPr>
          <w:color w:val="0000FF"/>
        </w:rPr>
        <w:t>&gt;</w:t>
      </w:r>
      <w:r w:rsidRPr="00143892">
        <w:rPr>
          <w:b/>
          <w:bCs/>
        </w:rPr>
        <w:t>PA$$WORD</w:t>
      </w:r>
      <w:r w:rsidRPr="00143892">
        <w:rPr>
          <w:color w:val="0000FF"/>
        </w:rPr>
        <w:t>&lt;/</w:t>
      </w:r>
      <w:r w:rsidRPr="00143892">
        <w:rPr>
          <w:color w:val="990000"/>
        </w:rPr>
        <w:t>m2:CLEC_APPL_PASSWORD</w:t>
      </w:r>
      <w:r w:rsidRPr="00143892">
        <w:rPr>
          <w:color w:val="0000FF"/>
        </w:rPr>
        <w:t>&gt;</w:t>
      </w:r>
      <w:r w:rsidRPr="00143892">
        <w:t xml:space="preserve"> </w:t>
      </w:r>
    </w:p>
    <w:p w14:paraId="68B500E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m2:DTSENT</w:t>
      </w:r>
      <w:r w:rsidRPr="00143892">
        <w:rPr>
          <w:color w:val="0000FF"/>
        </w:rPr>
        <w:t>&gt;</w:t>
      </w:r>
      <w:r w:rsidRPr="00143892">
        <w:rPr>
          <w:b/>
          <w:bCs/>
        </w:rPr>
        <w:t>200906231025AM</w:t>
      </w:r>
      <w:r w:rsidRPr="00143892">
        <w:rPr>
          <w:color w:val="0000FF"/>
        </w:rPr>
        <w:t>&lt;/</w:t>
      </w:r>
      <w:r w:rsidRPr="00143892">
        <w:rPr>
          <w:color w:val="990000"/>
        </w:rPr>
        <w:t>m2:DTSENT</w:t>
      </w:r>
      <w:r w:rsidRPr="00143892">
        <w:rPr>
          <w:color w:val="0000FF"/>
        </w:rPr>
        <w:t>&gt;</w:t>
      </w:r>
      <w:r w:rsidRPr="00143892">
        <w:t xml:space="preserve"> </w:t>
      </w:r>
    </w:p>
    <w:p w14:paraId="02EF978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m2:ORD</w:t>
      </w:r>
      <w:r w:rsidRPr="00143892">
        <w:rPr>
          <w:color w:val="0000FF"/>
        </w:rPr>
        <w:t>&gt;</w:t>
      </w:r>
      <w:r w:rsidRPr="00143892">
        <w:rPr>
          <w:b/>
          <w:bCs/>
        </w:rPr>
        <w:t>NP3N48Q8</w:t>
      </w:r>
      <w:r w:rsidRPr="00143892">
        <w:rPr>
          <w:color w:val="0000FF"/>
        </w:rPr>
        <w:t>&lt;/</w:t>
      </w:r>
      <w:r w:rsidRPr="00143892">
        <w:rPr>
          <w:color w:val="990000"/>
        </w:rPr>
        <w:t>m2:ORD</w:t>
      </w:r>
      <w:r w:rsidRPr="00143892">
        <w:rPr>
          <w:color w:val="0000FF"/>
        </w:rPr>
        <w:t>&gt;</w:t>
      </w:r>
      <w:r w:rsidRPr="00143892">
        <w:t xml:space="preserve"> </w:t>
      </w:r>
    </w:p>
    <w:p w14:paraId="3C93C239"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m2:STATUS_CODE</w:t>
      </w:r>
      <w:r w:rsidRPr="00143892">
        <w:rPr>
          <w:color w:val="0000FF"/>
        </w:rPr>
        <w:t>&gt;</w:t>
      </w:r>
      <w:r w:rsidRPr="00143892">
        <w:rPr>
          <w:b/>
          <w:bCs/>
        </w:rPr>
        <w:t>PD</w:t>
      </w:r>
      <w:r w:rsidRPr="00143892">
        <w:rPr>
          <w:color w:val="0000FF"/>
        </w:rPr>
        <w:t>&lt;/</w:t>
      </w:r>
      <w:r w:rsidRPr="00143892">
        <w:rPr>
          <w:color w:val="990000"/>
        </w:rPr>
        <w:t>m2:STATUS_CODE</w:t>
      </w:r>
      <w:r w:rsidRPr="00143892">
        <w:rPr>
          <w:color w:val="0000FF"/>
        </w:rPr>
        <w:t>&gt;</w:t>
      </w:r>
      <w:r w:rsidRPr="00143892">
        <w:t xml:space="preserve"> </w:t>
      </w:r>
    </w:p>
    <w:p w14:paraId="0B8ECB7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m2:STATUS_MSG</w:t>
      </w:r>
      <w:r w:rsidRPr="00143892">
        <w:rPr>
          <w:color w:val="0000FF"/>
        </w:rPr>
        <w:t>&gt;</w:t>
      </w:r>
      <w:r w:rsidRPr="00143892">
        <w:rPr>
          <w:b/>
          <w:bCs/>
        </w:rPr>
        <w:t>PENDING ORDER</w:t>
      </w:r>
      <w:r w:rsidRPr="00143892">
        <w:rPr>
          <w:color w:val="0000FF"/>
        </w:rPr>
        <w:t>&lt;/</w:t>
      </w:r>
      <w:r w:rsidRPr="00143892">
        <w:rPr>
          <w:color w:val="990000"/>
        </w:rPr>
        <w:t>m2:STATUS_MSG</w:t>
      </w:r>
      <w:r w:rsidRPr="00143892">
        <w:rPr>
          <w:color w:val="0000FF"/>
        </w:rPr>
        <w:t>&gt;</w:t>
      </w:r>
      <w:r w:rsidRPr="00143892">
        <w:t xml:space="preserve"> </w:t>
      </w:r>
    </w:p>
    <w:p w14:paraId="001F8A8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m2:REMARKS</w:t>
      </w:r>
      <w:r w:rsidRPr="00143892">
        <w:rPr>
          <w:color w:val="0000FF"/>
        </w:rPr>
        <w:t>&gt;</w:t>
      </w:r>
      <w:r w:rsidRPr="00143892">
        <w:rPr>
          <w:b/>
          <w:bCs/>
        </w:rPr>
        <w:t>Facilities have been checked Dispatch is Required</w:t>
      </w:r>
      <w:r w:rsidRPr="00143892">
        <w:rPr>
          <w:color w:val="0000FF"/>
        </w:rPr>
        <w:t>&lt;/</w:t>
      </w:r>
      <w:r w:rsidRPr="00143892">
        <w:rPr>
          <w:color w:val="990000"/>
        </w:rPr>
        <w:t>m2:REMARKS</w:t>
      </w:r>
      <w:r w:rsidRPr="00143892">
        <w:rPr>
          <w:color w:val="0000FF"/>
        </w:rPr>
        <w:t>&gt;</w:t>
      </w:r>
      <w:r w:rsidRPr="00143892">
        <w:t xml:space="preserve"> </w:t>
      </w:r>
    </w:p>
    <w:p w14:paraId="5511A2F9"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m2:TRAN_ACK_TYPE</w:t>
      </w:r>
      <w:r w:rsidRPr="00143892">
        <w:rPr>
          <w:color w:val="0000FF"/>
        </w:rPr>
        <w:t>&gt;</w:t>
      </w:r>
      <w:r w:rsidRPr="00143892">
        <w:rPr>
          <w:b/>
          <w:bCs/>
        </w:rPr>
        <w:t>AT</w:t>
      </w:r>
      <w:r w:rsidRPr="00143892">
        <w:rPr>
          <w:color w:val="0000FF"/>
        </w:rPr>
        <w:t>&lt;/</w:t>
      </w:r>
      <w:r w:rsidRPr="00143892">
        <w:rPr>
          <w:color w:val="990000"/>
        </w:rPr>
        <w:t>m2:TRAN_ACK_TYPE</w:t>
      </w:r>
      <w:r w:rsidRPr="00143892">
        <w:rPr>
          <w:color w:val="0000FF"/>
        </w:rPr>
        <w:t>&gt;</w:t>
      </w:r>
      <w:r w:rsidRPr="00143892">
        <w:t xml:space="preserve"> </w:t>
      </w:r>
    </w:p>
    <w:p w14:paraId="20A60D1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m2:TRANS_SET_PURPOSE_CODE</w:t>
      </w:r>
      <w:r w:rsidRPr="00143892">
        <w:rPr>
          <w:color w:val="0000FF"/>
        </w:rPr>
        <w:t>&gt;</w:t>
      </w:r>
      <w:r w:rsidRPr="00143892">
        <w:rPr>
          <w:b/>
          <w:bCs/>
        </w:rPr>
        <w:t>06</w:t>
      </w:r>
      <w:r w:rsidRPr="00143892">
        <w:rPr>
          <w:color w:val="0000FF"/>
        </w:rPr>
        <w:t>&lt;/</w:t>
      </w:r>
      <w:r w:rsidRPr="00143892">
        <w:rPr>
          <w:color w:val="990000"/>
        </w:rPr>
        <w:t>m2:TRANS_SET_PURPOSE_CODE</w:t>
      </w:r>
      <w:r w:rsidRPr="00143892">
        <w:rPr>
          <w:color w:val="0000FF"/>
        </w:rPr>
        <w:t>&gt;</w:t>
      </w:r>
      <w:r w:rsidRPr="00143892">
        <w:t xml:space="preserve"> </w:t>
      </w:r>
    </w:p>
    <w:p w14:paraId="1D50088A"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m2:HDR</w:t>
      </w:r>
      <w:r w:rsidRPr="00143892">
        <w:rPr>
          <w:color w:val="0000FF"/>
        </w:rPr>
        <w:t>&gt;</w:t>
      </w:r>
    </w:p>
    <w:p w14:paraId="226454ED" w14:textId="77777777" w:rsidR="00DF69C0" w:rsidRPr="00143892" w:rsidRDefault="00DF69C0" w:rsidP="00DF69C0">
      <w:pPr>
        <w:ind w:hanging="480"/>
      </w:pPr>
      <w:hyperlink r:id="rId1809" w:history="1">
        <w:r w:rsidRPr="00143892">
          <w:rPr>
            <w:b/>
            <w:bCs/>
            <w:color w:val="FF0000"/>
            <w:u w:val="single"/>
          </w:rPr>
          <w:t>-</w:t>
        </w:r>
      </w:hyperlink>
      <w:r w:rsidRPr="00143892">
        <w:t xml:space="preserve"> </w:t>
      </w:r>
      <w:r w:rsidRPr="00143892">
        <w:rPr>
          <w:color w:val="0000FF"/>
        </w:rPr>
        <w:t>&lt;</w:t>
      </w:r>
      <w:r w:rsidRPr="00143892">
        <w:rPr>
          <w:color w:val="990000"/>
        </w:rPr>
        <w:t>m2:NOTIFICATION</w:t>
      </w:r>
      <w:r w:rsidRPr="00143892">
        <w:rPr>
          <w:color w:val="0000FF"/>
        </w:rPr>
        <w:t>&gt;</w:t>
      </w:r>
    </w:p>
    <w:p w14:paraId="7E1AC3D0" w14:textId="77777777" w:rsidR="00DF69C0" w:rsidRPr="00143892" w:rsidRDefault="00DF69C0" w:rsidP="00DF69C0">
      <w:pPr>
        <w:ind w:hanging="480"/>
      </w:pPr>
      <w:hyperlink r:id="rId1810" w:history="1">
        <w:r w:rsidRPr="00143892">
          <w:rPr>
            <w:b/>
            <w:bCs/>
            <w:color w:val="FF0000"/>
            <w:u w:val="single"/>
          </w:rPr>
          <w:t>-</w:t>
        </w:r>
      </w:hyperlink>
      <w:r w:rsidRPr="00143892">
        <w:t xml:space="preserve"> </w:t>
      </w:r>
      <w:r w:rsidRPr="00143892">
        <w:rPr>
          <w:color w:val="0000FF"/>
        </w:rPr>
        <w:t>&lt;</w:t>
      </w:r>
      <w:r w:rsidRPr="00143892">
        <w:rPr>
          <w:color w:val="990000"/>
        </w:rPr>
        <w:t>m2:FIRM_ORDER_NOTIFICATION</w:t>
      </w:r>
      <w:r w:rsidRPr="00143892">
        <w:rPr>
          <w:color w:val="0000FF"/>
        </w:rPr>
        <w:t>&gt;</w:t>
      </w:r>
    </w:p>
    <w:p w14:paraId="63D6F9D9" w14:textId="77777777" w:rsidR="00DF69C0" w:rsidRPr="00143892" w:rsidRDefault="00DF69C0" w:rsidP="00DF69C0">
      <w:pPr>
        <w:ind w:hanging="480"/>
      </w:pPr>
      <w:hyperlink r:id="rId1811" w:history="1">
        <w:r w:rsidRPr="00143892">
          <w:rPr>
            <w:b/>
            <w:bCs/>
            <w:color w:val="FF0000"/>
            <w:u w:val="single"/>
          </w:rPr>
          <w:t>-</w:t>
        </w:r>
      </w:hyperlink>
      <w:r w:rsidRPr="00143892">
        <w:t xml:space="preserve"> </w:t>
      </w:r>
      <w:r w:rsidRPr="00143892">
        <w:rPr>
          <w:color w:val="0000FF"/>
        </w:rPr>
        <w:t>&lt;</w:t>
      </w:r>
      <w:r w:rsidRPr="00143892">
        <w:rPr>
          <w:color w:val="990000"/>
        </w:rPr>
        <w:t>m2:NOTIFICATION_ADMIN</w:t>
      </w:r>
      <w:r w:rsidRPr="00143892">
        <w:rPr>
          <w:color w:val="0000FF"/>
        </w:rPr>
        <w:t>&gt;</w:t>
      </w:r>
    </w:p>
    <w:p w14:paraId="493BDA4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m2:INIT</w:t>
      </w:r>
      <w:r w:rsidRPr="00143892">
        <w:rPr>
          <w:color w:val="0000FF"/>
        </w:rPr>
        <w:t>&gt;</w:t>
      </w:r>
      <w:r w:rsidRPr="00143892">
        <w:rPr>
          <w:b/>
          <w:bCs/>
        </w:rPr>
        <w:t>BOJANGLES</w:t>
      </w:r>
      <w:r w:rsidRPr="00143892">
        <w:rPr>
          <w:color w:val="0000FF"/>
        </w:rPr>
        <w:t>&lt;/</w:t>
      </w:r>
      <w:r w:rsidRPr="00143892">
        <w:rPr>
          <w:color w:val="990000"/>
        </w:rPr>
        <w:t>m2:INIT</w:t>
      </w:r>
      <w:r w:rsidRPr="00143892">
        <w:rPr>
          <w:color w:val="0000FF"/>
        </w:rPr>
        <w:t>&gt;</w:t>
      </w:r>
      <w:r w:rsidRPr="00143892">
        <w:t xml:space="preserve"> </w:t>
      </w:r>
    </w:p>
    <w:p w14:paraId="183133C7"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m2:INIT_TEL_NO</w:t>
      </w:r>
      <w:r w:rsidRPr="00143892">
        <w:rPr>
          <w:color w:val="0000FF"/>
        </w:rPr>
        <w:t>&gt;</w:t>
      </w:r>
      <w:r w:rsidRPr="00143892">
        <w:rPr>
          <w:b/>
          <w:bCs/>
        </w:rPr>
        <w:t>8884448888</w:t>
      </w:r>
      <w:r w:rsidRPr="00143892">
        <w:rPr>
          <w:color w:val="0000FF"/>
        </w:rPr>
        <w:t>&lt;/</w:t>
      </w:r>
      <w:r w:rsidRPr="00143892">
        <w:rPr>
          <w:color w:val="990000"/>
        </w:rPr>
        <w:t>m2:INIT_TEL_NO</w:t>
      </w:r>
      <w:r w:rsidRPr="00143892">
        <w:rPr>
          <w:color w:val="0000FF"/>
        </w:rPr>
        <w:t>&gt;</w:t>
      </w:r>
      <w:r w:rsidRPr="00143892">
        <w:t xml:space="preserve"> </w:t>
      </w:r>
    </w:p>
    <w:p w14:paraId="329C214D"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m2:REP</w:t>
      </w:r>
      <w:r w:rsidRPr="00143892">
        <w:rPr>
          <w:color w:val="0000FF"/>
        </w:rPr>
        <w:t>&gt;</w:t>
      </w:r>
      <w:r w:rsidRPr="00143892">
        <w:rPr>
          <w:b/>
          <w:bCs/>
        </w:rPr>
        <w:t>LCSC</w:t>
      </w:r>
      <w:r w:rsidRPr="00143892">
        <w:rPr>
          <w:color w:val="0000FF"/>
        </w:rPr>
        <w:t>&lt;/</w:t>
      </w:r>
      <w:r w:rsidRPr="00143892">
        <w:rPr>
          <w:color w:val="990000"/>
        </w:rPr>
        <w:t>m2:REP</w:t>
      </w:r>
      <w:r w:rsidRPr="00143892">
        <w:rPr>
          <w:color w:val="0000FF"/>
        </w:rPr>
        <w:t>&gt;</w:t>
      </w:r>
      <w:r w:rsidRPr="00143892">
        <w:t xml:space="preserve"> </w:t>
      </w:r>
    </w:p>
    <w:p w14:paraId="2AB64FC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m2:REP_TEL_NO</w:t>
      </w:r>
      <w:r w:rsidRPr="00143892">
        <w:rPr>
          <w:color w:val="0000FF"/>
        </w:rPr>
        <w:t>&gt;</w:t>
      </w:r>
      <w:r w:rsidRPr="00143892">
        <w:rPr>
          <w:b/>
          <w:bCs/>
        </w:rPr>
        <w:t>8006670807</w:t>
      </w:r>
      <w:r w:rsidRPr="00143892">
        <w:rPr>
          <w:color w:val="0000FF"/>
        </w:rPr>
        <w:t>&lt;/</w:t>
      </w:r>
      <w:r w:rsidRPr="00143892">
        <w:rPr>
          <w:color w:val="990000"/>
        </w:rPr>
        <w:t>m2:REP_TEL_NO</w:t>
      </w:r>
      <w:r w:rsidRPr="00143892">
        <w:rPr>
          <w:color w:val="0000FF"/>
        </w:rPr>
        <w:t>&gt;</w:t>
      </w:r>
      <w:r w:rsidRPr="00143892">
        <w:t xml:space="preserve"> </w:t>
      </w:r>
    </w:p>
    <w:p w14:paraId="2F205A9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m2:DD_CD</w:t>
      </w:r>
      <w:r w:rsidRPr="00143892">
        <w:rPr>
          <w:color w:val="0000FF"/>
        </w:rPr>
        <w:t>&gt;</w:t>
      </w:r>
      <w:r w:rsidRPr="00143892">
        <w:rPr>
          <w:b/>
          <w:bCs/>
        </w:rPr>
        <w:t>20091201</w:t>
      </w:r>
      <w:r w:rsidRPr="00143892">
        <w:rPr>
          <w:color w:val="0000FF"/>
        </w:rPr>
        <w:t>&lt;/</w:t>
      </w:r>
      <w:r w:rsidRPr="00143892">
        <w:rPr>
          <w:color w:val="990000"/>
        </w:rPr>
        <w:t>m2:DD_CD</w:t>
      </w:r>
      <w:r w:rsidRPr="00143892">
        <w:rPr>
          <w:color w:val="0000FF"/>
        </w:rPr>
        <w:t>&gt;</w:t>
      </w:r>
      <w:r w:rsidRPr="00143892">
        <w:t xml:space="preserve"> </w:t>
      </w:r>
    </w:p>
    <w:p w14:paraId="07403B0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m2:BAN1</w:t>
      </w:r>
      <w:r w:rsidRPr="00143892">
        <w:rPr>
          <w:color w:val="0000FF"/>
        </w:rPr>
        <w:t>&gt;</w:t>
      </w:r>
      <w:r w:rsidRPr="00143892">
        <w:rPr>
          <w:b/>
          <w:bCs/>
        </w:rPr>
        <w:t>706Q886621621</w:t>
      </w:r>
      <w:r w:rsidRPr="00143892">
        <w:rPr>
          <w:color w:val="0000FF"/>
        </w:rPr>
        <w:t>&lt;/</w:t>
      </w:r>
      <w:r w:rsidRPr="00143892">
        <w:rPr>
          <w:color w:val="990000"/>
        </w:rPr>
        <w:t>m2:BAN1</w:t>
      </w:r>
      <w:r w:rsidRPr="00143892">
        <w:rPr>
          <w:color w:val="0000FF"/>
        </w:rPr>
        <w:t>&gt;</w:t>
      </w:r>
      <w:r w:rsidRPr="00143892">
        <w:t xml:space="preserve"> </w:t>
      </w:r>
    </w:p>
    <w:p w14:paraId="462481A2"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m2:NOTIFICATION_ADMIN</w:t>
      </w:r>
      <w:r w:rsidRPr="00143892">
        <w:rPr>
          <w:color w:val="0000FF"/>
        </w:rPr>
        <w:t>&gt;</w:t>
      </w:r>
    </w:p>
    <w:p w14:paraId="018E0FC1" w14:textId="77777777" w:rsidR="00DF69C0" w:rsidRPr="00143892" w:rsidRDefault="00DF69C0" w:rsidP="00DF69C0">
      <w:pPr>
        <w:ind w:hanging="480"/>
      </w:pPr>
      <w:hyperlink r:id="rId1812" w:history="1">
        <w:r w:rsidRPr="00143892">
          <w:rPr>
            <w:b/>
            <w:bCs/>
            <w:color w:val="FF0000"/>
            <w:u w:val="single"/>
          </w:rPr>
          <w:t>-</w:t>
        </w:r>
      </w:hyperlink>
      <w:r w:rsidRPr="00143892">
        <w:t xml:space="preserve"> </w:t>
      </w:r>
      <w:r w:rsidRPr="00143892">
        <w:rPr>
          <w:color w:val="0000FF"/>
        </w:rPr>
        <w:t>&lt;</w:t>
      </w:r>
      <w:r w:rsidRPr="00143892">
        <w:rPr>
          <w:color w:val="990000"/>
        </w:rPr>
        <w:t>m2:SERVICES_INFO</w:t>
      </w:r>
      <w:r w:rsidRPr="00143892">
        <w:rPr>
          <w:color w:val="0000FF"/>
        </w:rPr>
        <w:t>&gt;</w:t>
      </w:r>
    </w:p>
    <w:p w14:paraId="41FF01C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m2:LOCNUM_SVCS</w:t>
      </w:r>
      <w:r w:rsidRPr="00143892">
        <w:rPr>
          <w:color w:val="0000FF"/>
        </w:rPr>
        <w:t>&gt;</w:t>
      </w:r>
      <w:r w:rsidRPr="00143892">
        <w:rPr>
          <w:b/>
          <w:bCs/>
        </w:rPr>
        <w:t>000</w:t>
      </w:r>
      <w:r w:rsidRPr="00143892">
        <w:rPr>
          <w:color w:val="0000FF"/>
        </w:rPr>
        <w:t>&lt;/</w:t>
      </w:r>
      <w:r w:rsidRPr="00143892">
        <w:rPr>
          <w:color w:val="990000"/>
        </w:rPr>
        <w:t>m2:LOCNUM_SVCS</w:t>
      </w:r>
      <w:r w:rsidRPr="00143892">
        <w:rPr>
          <w:color w:val="0000FF"/>
        </w:rPr>
        <w:t>&gt;</w:t>
      </w:r>
      <w:r w:rsidRPr="00143892">
        <w:t xml:space="preserve"> </w:t>
      </w:r>
    </w:p>
    <w:p w14:paraId="6EF5197F"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m2:LNUM</w:t>
      </w:r>
      <w:r w:rsidRPr="00143892">
        <w:rPr>
          <w:color w:val="0000FF"/>
        </w:rPr>
        <w:t>&gt;</w:t>
      </w:r>
      <w:r w:rsidRPr="00143892">
        <w:rPr>
          <w:b/>
          <w:bCs/>
        </w:rPr>
        <w:t>00001</w:t>
      </w:r>
      <w:r w:rsidRPr="00143892">
        <w:rPr>
          <w:color w:val="0000FF"/>
        </w:rPr>
        <w:t>&lt;/</w:t>
      </w:r>
      <w:r w:rsidRPr="00143892">
        <w:rPr>
          <w:color w:val="990000"/>
        </w:rPr>
        <w:t>m2:LNUM</w:t>
      </w:r>
      <w:r w:rsidRPr="00143892">
        <w:rPr>
          <w:color w:val="0000FF"/>
        </w:rPr>
        <w:t>&gt;</w:t>
      </w:r>
      <w:r w:rsidRPr="00143892">
        <w:t xml:space="preserve"> </w:t>
      </w:r>
    </w:p>
    <w:p w14:paraId="4BE0046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m2:TNS</w:t>
      </w:r>
      <w:r w:rsidRPr="00143892">
        <w:rPr>
          <w:color w:val="0000FF"/>
        </w:rPr>
        <w:t>&gt;</w:t>
      </w:r>
      <w:r w:rsidRPr="00143892">
        <w:rPr>
          <w:b/>
          <w:bCs/>
        </w:rPr>
        <w:t>9127905057</w:t>
      </w:r>
      <w:r w:rsidRPr="00143892">
        <w:rPr>
          <w:color w:val="0000FF"/>
        </w:rPr>
        <w:t>&lt;/</w:t>
      </w:r>
      <w:r w:rsidRPr="00143892">
        <w:rPr>
          <w:color w:val="990000"/>
        </w:rPr>
        <w:t>m2:TNS</w:t>
      </w:r>
      <w:r w:rsidRPr="00143892">
        <w:rPr>
          <w:color w:val="0000FF"/>
        </w:rPr>
        <w:t>&gt;</w:t>
      </w:r>
      <w:r w:rsidRPr="00143892">
        <w:t xml:space="preserve"> </w:t>
      </w:r>
    </w:p>
    <w:p w14:paraId="6C152F7E"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m2:SERVICES_INFO</w:t>
      </w:r>
      <w:r w:rsidRPr="00143892">
        <w:rPr>
          <w:color w:val="0000FF"/>
        </w:rPr>
        <w:t>&gt;</w:t>
      </w:r>
    </w:p>
    <w:p w14:paraId="03CBD356" w14:textId="77777777" w:rsidR="00DF69C0" w:rsidRPr="00143892" w:rsidRDefault="00DF69C0" w:rsidP="00DF69C0">
      <w:pPr>
        <w:ind w:hanging="480"/>
      </w:pPr>
      <w:hyperlink r:id="rId1813" w:history="1">
        <w:r w:rsidRPr="00143892">
          <w:rPr>
            <w:b/>
            <w:bCs/>
            <w:color w:val="FF0000"/>
            <w:u w:val="single"/>
          </w:rPr>
          <w:t>-</w:t>
        </w:r>
      </w:hyperlink>
      <w:r w:rsidRPr="00143892">
        <w:t xml:space="preserve"> </w:t>
      </w:r>
      <w:r w:rsidRPr="00143892">
        <w:rPr>
          <w:color w:val="0000FF"/>
        </w:rPr>
        <w:t>&lt;</w:t>
      </w:r>
      <w:r w:rsidRPr="00143892">
        <w:rPr>
          <w:color w:val="990000"/>
        </w:rPr>
        <w:t>m2:DIRECTORY_INFO</w:t>
      </w:r>
      <w:r w:rsidRPr="00143892">
        <w:rPr>
          <w:color w:val="0000FF"/>
        </w:rPr>
        <w:t>&gt;</w:t>
      </w:r>
    </w:p>
    <w:p w14:paraId="3D7746B6"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m2:DLNUM</w:t>
      </w:r>
      <w:r w:rsidRPr="00143892">
        <w:rPr>
          <w:color w:val="0000FF"/>
        </w:rPr>
        <w:t>&gt;</w:t>
      </w:r>
      <w:r w:rsidRPr="00143892">
        <w:rPr>
          <w:b/>
          <w:bCs/>
        </w:rPr>
        <w:t>0001</w:t>
      </w:r>
      <w:r w:rsidRPr="00143892">
        <w:rPr>
          <w:color w:val="0000FF"/>
        </w:rPr>
        <w:t>&lt;/</w:t>
      </w:r>
      <w:r w:rsidRPr="00143892">
        <w:rPr>
          <w:color w:val="990000"/>
        </w:rPr>
        <w:t>m2:DLNUM</w:t>
      </w:r>
      <w:r w:rsidRPr="00143892">
        <w:rPr>
          <w:color w:val="0000FF"/>
        </w:rPr>
        <w:t>&gt;</w:t>
      </w:r>
      <w:r w:rsidRPr="00143892">
        <w:t xml:space="preserve"> </w:t>
      </w:r>
    </w:p>
    <w:p w14:paraId="23E07E0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m2:LTN</w:t>
      </w:r>
      <w:r w:rsidRPr="00143892">
        <w:rPr>
          <w:color w:val="0000FF"/>
        </w:rPr>
        <w:t>&gt;</w:t>
      </w:r>
      <w:r w:rsidRPr="00143892">
        <w:rPr>
          <w:b/>
          <w:bCs/>
        </w:rPr>
        <w:t>9127905057</w:t>
      </w:r>
      <w:r w:rsidRPr="00143892">
        <w:rPr>
          <w:color w:val="0000FF"/>
        </w:rPr>
        <w:t>&lt;/</w:t>
      </w:r>
      <w:r w:rsidRPr="00143892">
        <w:rPr>
          <w:color w:val="990000"/>
        </w:rPr>
        <w:t>m2:LTN</w:t>
      </w:r>
      <w:r w:rsidRPr="00143892">
        <w:rPr>
          <w:color w:val="0000FF"/>
        </w:rPr>
        <w:t>&gt;</w:t>
      </w:r>
      <w:r w:rsidRPr="00143892">
        <w:t xml:space="preserve"> </w:t>
      </w:r>
    </w:p>
    <w:p w14:paraId="764E7D3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m2:LACT</w:t>
      </w:r>
      <w:r w:rsidRPr="00143892">
        <w:rPr>
          <w:color w:val="0000FF"/>
        </w:rPr>
        <w:t>&gt;</w:t>
      </w:r>
      <w:r w:rsidRPr="00143892">
        <w:rPr>
          <w:b/>
          <w:bCs/>
        </w:rPr>
        <w:t>N</w:t>
      </w:r>
      <w:r w:rsidRPr="00143892">
        <w:rPr>
          <w:color w:val="0000FF"/>
        </w:rPr>
        <w:t>&lt;/</w:t>
      </w:r>
      <w:r w:rsidRPr="00143892">
        <w:rPr>
          <w:color w:val="990000"/>
        </w:rPr>
        <w:t>m2:LACT</w:t>
      </w:r>
      <w:r w:rsidRPr="00143892">
        <w:rPr>
          <w:color w:val="0000FF"/>
        </w:rPr>
        <w:t>&gt;</w:t>
      </w:r>
      <w:r w:rsidRPr="00143892">
        <w:t xml:space="preserve"> </w:t>
      </w:r>
    </w:p>
    <w:p w14:paraId="3C26C887"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m2:LTY</w:t>
      </w:r>
      <w:r w:rsidRPr="00143892">
        <w:rPr>
          <w:color w:val="0000FF"/>
        </w:rPr>
        <w:t>&gt;</w:t>
      </w:r>
      <w:r w:rsidRPr="00143892">
        <w:rPr>
          <w:b/>
          <w:bCs/>
        </w:rPr>
        <w:t>1</w:t>
      </w:r>
      <w:r w:rsidRPr="00143892">
        <w:rPr>
          <w:color w:val="0000FF"/>
        </w:rPr>
        <w:t>&lt;/</w:t>
      </w:r>
      <w:r w:rsidRPr="00143892">
        <w:rPr>
          <w:color w:val="990000"/>
        </w:rPr>
        <w:t>m2:LTY</w:t>
      </w:r>
      <w:r w:rsidRPr="00143892">
        <w:rPr>
          <w:color w:val="0000FF"/>
        </w:rPr>
        <w:t>&gt;</w:t>
      </w:r>
      <w:r w:rsidRPr="00143892">
        <w:t xml:space="preserve"> </w:t>
      </w:r>
    </w:p>
    <w:p w14:paraId="36E7AE3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m2:STYC</w:t>
      </w:r>
      <w:r w:rsidRPr="00143892">
        <w:rPr>
          <w:color w:val="0000FF"/>
        </w:rPr>
        <w:t>&gt;</w:t>
      </w:r>
      <w:r w:rsidRPr="00143892">
        <w:rPr>
          <w:b/>
          <w:bCs/>
        </w:rPr>
        <w:t>SL</w:t>
      </w:r>
      <w:r w:rsidRPr="00143892">
        <w:rPr>
          <w:color w:val="0000FF"/>
        </w:rPr>
        <w:t>&lt;/</w:t>
      </w:r>
      <w:r w:rsidRPr="00143892">
        <w:rPr>
          <w:color w:val="990000"/>
        </w:rPr>
        <w:t>m2:STYC</w:t>
      </w:r>
      <w:r w:rsidRPr="00143892">
        <w:rPr>
          <w:color w:val="0000FF"/>
        </w:rPr>
        <w:t>&gt;</w:t>
      </w:r>
      <w:r w:rsidRPr="00143892">
        <w:t xml:space="preserve"> </w:t>
      </w:r>
    </w:p>
    <w:p w14:paraId="7112951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m2:DOI</w:t>
      </w:r>
      <w:r w:rsidRPr="00143892">
        <w:rPr>
          <w:color w:val="0000FF"/>
        </w:rPr>
        <w:t>&gt;</w:t>
      </w:r>
      <w:r w:rsidRPr="00143892">
        <w:rPr>
          <w:b/>
          <w:bCs/>
        </w:rPr>
        <w:t>0</w:t>
      </w:r>
      <w:r w:rsidRPr="00143892">
        <w:rPr>
          <w:color w:val="0000FF"/>
        </w:rPr>
        <w:t>&lt;/</w:t>
      </w:r>
      <w:r w:rsidRPr="00143892">
        <w:rPr>
          <w:color w:val="990000"/>
        </w:rPr>
        <w:t>m2:DOI</w:t>
      </w:r>
      <w:r w:rsidRPr="00143892">
        <w:rPr>
          <w:color w:val="0000FF"/>
        </w:rPr>
        <w:t>&gt;</w:t>
      </w:r>
      <w:r w:rsidRPr="00143892">
        <w:t xml:space="preserve"> </w:t>
      </w:r>
    </w:p>
    <w:p w14:paraId="70EFA1BF"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m2:TOA</w:t>
      </w:r>
      <w:r w:rsidRPr="00143892">
        <w:rPr>
          <w:color w:val="0000FF"/>
        </w:rPr>
        <w:t>&gt;</w:t>
      </w:r>
      <w:r w:rsidRPr="00143892">
        <w:rPr>
          <w:b/>
          <w:bCs/>
        </w:rPr>
        <w:t>B</w:t>
      </w:r>
      <w:r w:rsidRPr="00143892">
        <w:rPr>
          <w:color w:val="0000FF"/>
        </w:rPr>
        <w:t>&lt;/</w:t>
      </w:r>
      <w:r w:rsidRPr="00143892">
        <w:rPr>
          <w:color w:val="990000"/>
        </w:rPr>
        <w:t>m2:TOA</w:t>
      </w:r>
      <w:r w:rsidRPr="00143892">
        <w:rPr>
          <w:color w:val="0000FF"/>
        </w:rPr>
        <w:t>&gt;</w:t>
      </w:r>
      <w:r w:rsidRPr="00143892">
        <w:t xml:space="preserve"> </w:t>
      </w:r>
    </w:p>
    <w:p w14:paraId="341D1459"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m2:LISTNM</w:t>
      </w:r>
      <w:r w:rsidRPr="00143892">
        <w:rPr>
          <w:color w:val="0000FF"/>
        </w:rPr>
        <w:t>&gt;</w:t>
      </w:r>
      <w:r w:rsidRPr="00143892">
        <w:rPr>
          <w:b/>
          <w:bCs/>
        </w:rPr>
        <w:t>Waters High</w:t>
      </w:r>
      <w:r w:rsidRPr="00143892">
        <w:rPr>
          <w:color w:val="0000FF"/>
        </w:rPr>
        <w:t>&lt;/</w:t>
      </w:r>
      <w:r w:rsidRPr="00143892">
        <w:rPr>
          <w:color w:val="990000"/>
        </w:rPr>
        <w:t>m2:LISTNM</w:t>
      </w:r>
      <w:r w:rsidRPr="00143892">
        <w:rPr>
          <w:color w:val="0000FF"/>
        </w:rPr>
        <w:t>&gt;</w:t>
      </w:r>
      <w:r w:rsidRPr="00143892">
        <w:t xml:space="preserve"> </w:t>
      </w:r>
    </w:p>
    <w:p w14:paraId="5AA26CD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m2:LISTADR</w:t>
      </w:r>
      <w:r w:rsidRPr="00143892">
        <w:rPr>
          <w:color w:val="0000FF"/>
        </w:rPr>
        <w:t>&gt;</w:t>
      </w:r>
      <w:r w:rsidRPr="00143892">
        <w:rPr>
          <w:b/>
          <w:bCs/>
        </w:rPr>
        <w:t>1300 Bull St</w:t>
      </w:r>
      <w:r w:rsidRPr="00143892">
        <w:rPr>
          <w:color w:val="0000FF"/>
        </w:rPr>
        <w:t>&lt;/</w:t>
      </w:r>
      <w:r w:rsidRPr="00143892">
        <w:rPr>
          <w:color w:val="990000"/>
        </w:rPr>
        <w:t>m2:LISTADR</w:t>
      </w:r>
      <w:r w:rsidRPr="00143892">
        <w:rPr>
          <w:color w:val="0000FF"/>
        </w:rPr>
        <w:t>&gt;</w:t>
      </w:r>
      <w:r w:rsidRPr="00143892">
        <w:t xml:space="preserve"> </w:t>
      </w:r>
    </w:p>
    <w:p w14:paraId="2435DA55"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m2:DIRECTORY_INFO</w:t>
      </w:r>
      <w:r w:rsidRPr="00143892">
        <w:rPr>
          <w:color w:val="0000FF"/>
        </w:rPr>
        <w:t>&gt;</w:t>
      </w:r>
    </w:p>
    <w:p w14:paraId="4105B623"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m2:FIRM_ORDER_NOTIFICATION</w:t>
      </w:r>
      <w:r w:rsidRPr="00143892">
        <w:rPr>
          <w:color w:val="0000FF"/>
        </w:rPr>
        <w:t>&gt;</w:t>
      </w:r>
    </w:p>
    <w:p w14:paraId="13292C97"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m2:NOTIFICATION</w:t>
      </w:r>
      <w:r w:rsidRPr="00143892">
        <w:rPr>
          <w:color w:val="0000FF"/>
        </w:rPr>
        <w:t>&gt;</w:t>
      </w:r>
    </w:p>
    <w:p w14:paraId="2DA06876"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m2:LSR_RESP</w:t>
      </w:r>
      <w:r w:rsidRPr="00143892">
        <w:rPr>
          <w:color w:val="0000FF"/>
        </w:rPr>
        <w:t>&gt;</w:t>
      </w:r>
    </w:p>
    <w:p w14:paraId="7DD434E8"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m1:ATT_LSR_ORD_RSP</w:t>
      </w:r>
      <w:r w:rsidRPr="00143892">
        <w:rPr>
          <w:color w:val="0000FF"/>
        </w:rPr>
        <w:t>&gt;</w:t>
      </w:r>
    </w:p>
    <w:p w14:paraId="50FE9168" w14:textId="77777777" w:rsidR="00DF69C0" w:rsidRPr="00D5363D" w:rsidRDefault="00DF69C0" w:rsidP="00D5363D">
      <w:pPr>
        <w:rPr>
          <w:bCs/>
        </w:rPr>
      </w:pPr>
    </w:p>
    <w:sectPr w:rsidR="00DF69C0" w:rsidRPr="00D5363D">
      <w:headerReference w:type="default" r:id="rId1814"/>
      <w:footerReference w:type="default" r:id="rId1815"/>
      <w:pgSz w:w="12240" w:h="15840"/>
      <w:pgMar w:top="108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957FD" w14:textId="77777777" w:rsidR="00F82CEF" w:rsidRDefault="00F82CEF">
      <w:r>
        <w:separator/>
      </w:r>
    </w:p>
  </w:endnote>
  <w:endnote w:type="continuationSeparator" w:id="0">
    <w:p w14:paraId="5B0AF76A" w14:textId="77777777" w:rsidR="00F82CEF" w:rsidRDefault="00F8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2490" w14:textId="77777777" w:rsidR="00D17629" w:rsidRPr="00AA4074" w:rsidRDefault="00D17629" w:rsidP="00AA4074">
    <w:pPr>
      <w:rPr>
        <w:sz w:val="18"/>
        <w:szCs w:val="18"/>
      </w:rPr>
    </w:pPr>
    <w:r w:rsidRPr="00AA4074">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B566A06" w14:textId="77777777" w:rsidR="00D17629" w:rsidRPr="00AA4074" w:rsidRDefault="00D17629">
    <w:pPr>
      <w:pStyle w:val="Footer"/>
      <w:rPr>
        <w:b w:val="0"/>
        <w:sz w:val="18"/>
        <w:szCs w:val="18"/>
      </w:rPr>
    </w:pPr>
  </w:p>
  <w:p w14:paraId="4D2E4D7B" w14:textId="77777777" w:rsidR="00D17629" w:rsidRPr="00AA4074" w:rsidRDefault="00D17629" w:rsidP="00AA4074">
    <w:pPr>
      <w:pStyle w:val="Footer"/>
      <w:jc w:val="right"/>
      <w:rPr>
        <w:b w:val="0"/>
        <w:sz w:val="18"/>
        <w:szCs w:val="18"/>
      </w:rPr>
    </w:pPr>
    <w:r w:rsidRPr="00AA4074">
      <w:rPr>
        <w:b w:val="0"/>
        <w:sz w:val="18"/>
        <w:szCs w:val="18"/>
      </w:rPr>
      <w:t xml:space="preserve">Page </w:t>
    </w:r>
    <w:r w:rsidRPr="00AA4074">
      <w:rPr>
        <w:rStyle w:val="PageNumber"/>
        <w:b w:val="0"/>
        <w:sz w:val="18"/>
        <w:szCs w:val="18"/>
      </w:rPr>
      <w:fldChar w:fldCharType="begin"/>
    </w:r>
    <w:r w:rsidRPr="00AA4074">
      <w:rPr>
        <w:rStyle w:val="PageNumber"/>
        <w:b w:val="0"/>
        <w:sz w:val="18"/>
        <w:szCs w:val="18"/>
      </w:rPr>
      <w:instrText xml:space="preserve"> PAGE </w:instrText>
    </w:r>
    <w:r w:rsidRPr="00AA4074">
      <w:rPr>
        <w:rStyle w:val="PageNumber"/>
        <w:b w:val="0"/>
        <w:sz w:val="18"/>
        <w:szCs w:val="18"/>
      </w:rPr>
      <w:fldChar w:fldCharType="separate"/>
    </w:r>
    <w:r w:rsidR="00D25907">
      <w:rPr>
        <w:rStyle w:val="PageNumber"/>
        <w:b w:val="0"/>
        <w:noProof/>
        <w:sz w:val="18"/>
        <w:szCs w:val="18"/>
      </w:rPr>
      <w:t>8</w:t>
    </w:r>
    <w:r w:rsidRPr="00AA4074">
      <w:rPr>
        <w:rStyle w:val="PageNumber"/>
        <w:b w:val="0"/>
        <w:sz w:val="18"/>
        <w:szCs w:val="18"/>
      </w:rPr>
      <w:fldChar w:fldCharType="end"/>
    </w:r>
    <w:r w:rsidRPr="00AA4074">
      <w:rPr>
        <w:rStyle w:val="PageNumber"/>
        <w:b w:val="0"/>
        <w:sz w:val="18"/>
        <w:szCs w:val="18"/>
      </w:rPr>
      <w:t xml:space="preserve"> of </w:t>
    </w:r>
    <w:r w:rsidRPr="00AA4074">
      <w:rPr>
        <w:rStyle w:val="PageNumber"/>
        <w:b w:val="0"/>
        <w:sz w:val="18"/>
        <w:szCs w:val="18"/>
      </w:rPr>
      <w:fldChar w:fldCharType="begin"/>
    </w:r>
    <w:r w:rsidRPr="00AA4074">
      <w:rPr>
        <w:rStyle w:val="PageNumber"/>
        <w:b w:val="0"/>
        <w:sz w:val="18"/>
        <w:szCs w:val="18"/>
      </w:rPr>
      <w:instrText xml:space="preserve"> NUMPAGES </w:instrText>
    </w:r>
    <w:r w:rsidRPr="00AA4074">
      <w:rPr>
        <w:rStyle w:val="PageNumber"/>
        <w:b w:val="0"/>
        <w:sz w:val="18"/>
        <w:szCs w:val="18"/>
      </w:rPr>
      <w:fldChar w:fldCharType="separate"/>
    </w:r>
    <w:r w:rsidR="00D25907">
      <w:rPr>
        <w:rStyle w:val="PageNumber"/>
        <w:b w:val="0"/>
        <w:noProof/>
        <w:sz w:val="18"/>
        <w:szCs w:val="18"/>
      </w:rPr>
      <w:t>421</w:t>
    </w:r>
    <w:r w:rsidRPr="00AA4074">
      <w:rPr>
        <w:rStyle w:val="PageNumber"/>
        <w:b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D16A0" w14:textId="77777777" w:rsidR="00F82CEF" w:rsidRDefault="00F82CEF">
      <w:r>
        <w:separator/>
      </w:r>
    </w:p>
  </w:footnote>
  <w:footnote w:type="continuationSeparator" w:id="0">
    <w:p w14:paraId="03715177" w14:textId="77777777" w:rsidR="00F82CEF" w:rsidRDefault="00F82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F1C99" w14:textId="77777777" w:rsidR="00D17629" w:rsidRPr="00AA4074" w:rsidRDefault="00A30163" w:rsidP="00AA4074">
    <w:pPr>
      <w:pStyle w:val="Header"/>
      <w:jc w:val="right"/>
    </w:pPr>
    <w:r>
      <w:pict w14:anchorId="62369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C006AE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A42C9F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6E7F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C8EB72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D74E04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F5A73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32F5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C74107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C281A8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D285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1211C2"/>
    <w:multiLevelType w:val="hybridMultilevel"/>
    <w:tmpl w:val="A008FC24"/>
    <w:lvl w:ilvl="0" w:tplc="EAC426E6">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822D6B"/>
    <w:multiLevelType w:val="hybridMultilevel"/>
    <w:tmpl w:val="2B803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323DA4"/>
    <w:multiLevelType w:val="hybridMultilevel"/>
    <w:tmpl w:val="8DA45FD4"/>
    <w:lvl w:ilvl="0" w:tplc="93AC903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32722014">
    <w:abstractNumId w:val="12"/>
  </w:num>
  <w:num w:numId="2" w16cid:durableId="892692253">
    <w:abstractNumId w:val="21"/>
  </w:num>
  <w:num w:numId="3" w16cid:durableId="293682540">
    <w:abstractNumId w:val="14"/>
  </w:num>
  <w:num w:numId="4" w16cid:durableId="1496148925">
    <w:abstractNumId w:val="19"/>
  </w:num>
  <w:num w:numId="5" w16cid:durableId="1072460270">
    <w:abstractNumId w:val="10"/>
  </w:num>
  <w:num w:numId="6" w16cid:durableId="318853194">
    <w:abstractNumId w:val="11"/>
  </w:num>
  <w:num w:numId="7" w16cid:durableId="1983536096">
    <w:abstractNumId w:val="20"/>
  </w:num>
  <w:num w:numId="8" w16cid:durableId="1601911235">
    <w:abstractNumId w:val="13"/>
  </w:num>
  <w:num w:numId="9" w16cid:durableId="529805289">
    <w:abstractNumId w:val="16"/>
  </w:num>
  <w:num w:numId="10" w16cid:durableId="1663117203">
    <w:abstractNumId w:val="15"/>
  </w:num>
  <w:num w:numId="11" w16cid:durableId="1361976515">
    <w:abstractNumId w:val="18"/>
  </w:num>
  <w:num w:numId="12" w16cid:durableId="1717780159">
    <w:abstractNumId w:val="9"/>
  </w:num>
  <w:num w:numId="13" w16cid:durableId="400521656">
    <w:abstractNumId w:val="8"/>
  </w:num>
  <w:num w:numId="14" w16cid:durableId="73478780">
    <w:abstractNumId w:val="7"/>
  </w:num>
  <w:num w:numId="15" w16cid:durableId="1461611952">
    <w:abstractNumId w:val="6"/>
  </w:num>
  <w:num w:numId="16" w16cid:durableId="1256789215">
    <w:abstractNumId w:val="5"/>
  </w:num>
  <w:num w:numId="17" w16cid:durableId="1015381482">
    <w:abstractNumId w:val="4"/>
  </w:num>
  <w:num w:numId="18" w16cid:durableId="1861890585">
    <w:abstractNumId w:val="3"/>
  </w:num>
  <w:num w:numId="19" w16cid:durableId="391470044">
    <w:abstractNumId w:val="2"/>
  </w:num>
  <w:num w:numId="20" w16cid:durableId="5448725">
    <w:abstractNumId w:val="1"/>
  </w:num>
  <w:num w:numId="21" w16cid:durableId="1896313684">
    <w:abstractNumId w:val="0"/>
  </w:num>
  <w:num w:numId="22" w16cid:durableId="495654035">
    <w:abstractNumId w:val="9"/>
  </w:num>
  <w:num w:numId="23" w16cid:durableId="2079206099">
    <w:abstractNumId w:val="8"/>
    <w:lvlOverride w:ilvl="0">
      <w:startOverride w:val="1"/>
    </w:lvlOverride>
  </w:num>
  <w:num w:numId="24" w16cid:durableId="430322229">
    <w:abstractNumId w:val="7"/>
  </w:num>
  <w:num w:numId="25" w16cid:durableId="1474248510">
    <w:abstractNumId w:val="6"/>
  </w:num>
  <w:num w:numId="26" w16cid:durableId="677075279">
    <w:abstractNumId w:val="5"/>
  </w:num>
  <w:num w:numId="27" w16cid:durableId="1871214555">
    <w:abstractNumId w:val="4"/>
  </w:num>
  <w:num w:numId="28" w16cid:durableId="840435476">
    <w:abstractNumId w:val="3"/>
    <w:lvlOverride w:ilvl="0">
      <w:startOverride w:val="1"/>
    </w:lvlOverride>
  </w:num>
  <w:num w:numId="29" w16cid:durableId="389303053">
    <w:abstractNumId w:val="2"/>
    <w:lvlOverride w:ilvl="0">
      <w:startOverride w:val="1"/>
    </w:lvlOverride>
  </w:num>
  <w:num w:numId="30" w16cid:durableId="2096434851">
    <w:abstractNumId w:val="1"/>
    <w:lvlOverride w:ilvl="0">
      <w:startOverride w:val="1"/>
    </w:lvlOverride>
  </w:num>
  <w:num w:numId="31" w16cid:durableId="167596278">
    <w:abstractNumId w:val="0"/>
    <w:lvlOverride w:ilvl="0">
      <w:startOverride w:val="1"/>
    </w:lvlOverride>
  </w:num>
  <w:num w:numId="32" w16cid:durableId="13558377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945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842"/>
    <w:rsid w:val="00021702"/>
    <w:rsid w:val="00022A58"/>
    <w:rsid w:val="00026632"/>
    <w:rsid w:val="00031F5A"/>
    <w:rsid w:val="00042ECF"/>
    <w:rsid w:val="000458EE"/>
    <w:rsid w:val="00050428"/>
    <w:rsid w:val="000511E3"/>
    <w:rsid w:val="00053A9E"/>
    <w:rsid w:val="00053C21"/>
    <w:rsid w:val="00056557"/>
    <w:rsid w:val="00056842"/>
    <w:rsid w:val="00062429"/>
    <w:rsid w:val="000752B4"/>
    <w:rsid w:val="000752CA"/>
    <w:rsid w:val="00081E7E"/>
    <w:rsid w:val="0008505B"/>
    <w:rsid w:val="0008519D"/>
    <w:rsid w:val="00090DEA"/>
    <w:rsid w:val="000935EB"/>
    <w:rsid w:val="000966D1"/>
    <w:rsid w:val="00097ED1"/>
    <w:rsid w:val="000A142C"/>
    <w:rsid w:val="000A2203"/>
    <w:rsid w:val="000A4F99"/>
    <w:rsid w:val="000B3932"/>
    <w:rsid w:val="000B5D51"/>
    <w:rsid w:val="000B7672"/>
    <w:rsid w:val="000B78F2"/>
    <w:rsid w:val="000C4D12"/>
    <w:rsid w:val="000D2430"/>
    <w:rsid w:val="000D2C5E"/>
    <w:rsid w:val="000F4A3D"/>
    <w:rsid w:val="000F5B0E"/>
    <w:rsid w:val="0010195D"/>
    <w:rsid w:val="00101EA7"/>
    <w:rsid w:val="00113986"/>
    <w:rsid w:val="00117023"/>
    <w:rsid w:val="00120166"/>
    <w:rsid w:val="001230E7"/>
    <w:rsid w:val="00125874"/>
    <w:rsid w:val="001325F2"/>
    <w:rsid w:val="0015096F"/>
    <w:rsid w:val="001567C2"/>
    <w:rsid w:val="001567CC"/>
    <w:rsid w:val="00167499"/>
    <w:rsid w:val="00174618"/>
    <w:rsid w:val="001817DF"/>
    <w:rsid w:val="0019202F"/>
    <w:rsid w:val="00195128"/>
    <w:rsid w:val="001A1271"/>
    <w:rsid w:val="001A4E9D"/>
    <w:rsid w:val="001C2948"/>
    <w:rsid w:val="001C5C7A"/>
    <w:rsid w:val="001C78F1"/>
    <w:rsid w:val="001C7B6E"/>
    <w:rsid w:val="001D18A3"/>
    <w:rsid w:val="001D22F0"/>
    <w:rsid w:val="001D4C9E"/>
    <w:rsid w:val="001E2F2E"/>
    <w:rsid w:val="001E3104"/>
    <w:rsid w:val="001E6E79"/>
    <w:rsid w:val="001F53E2"/>
    <w:rsid w:val="001F5A14"/>
    <w:rsid w:val="0020563E"/>
    <w:rsid w:val="00223871"/>
    <w:rsid w:val="00230FE4"/>
    <w:rsid w:val="00237AEF"/>
    <w:rsid w:val="002403F4"/>
    <w:rsid w:val="0024515A"/>
    <w:rsid w:val="0025232A"/>
    <w:rsid w:val="002537B3"/>
    <w:rsid w:val="00253954"/>
    <w:rsid w:val="00262572"/>
    <w:rsid w:val="00273268"/>
    <w:rsid w:val="00274A69"/>
    <w:rsid w:val="0027517B"/>
    <w:rsid w:val="00290311"/>
    <w:rsid w:val="00297DED"/>
    <w:rsid w:val="002A1E10"/>
    <w:rsid w:val="002B6984"/>
    <w:rsid w:val="002C1518"/>
    <w:rsid w:val="002D537C"/>
    <w:rsid w:val="002F2945"/>
    <w:rsid w:val="002F5A90"/>
    <w:rsid w:val="002F7D83"/>
    <w:rsid w:val="00303083"/>
    <w:rsid w:val="003177D6"/>
    <w:rsid w:val="00323ECF"/>
    <w:rsid w:val="00350E01"/>
    <w:rsid w:val="003510A8"/>
    <w:rsid w:val="00362068"/>
    <w:rsid w:val="003635C7"/>
    <w:rsid w:val="00366456"/>
    <w:rsid w:val="0037144C"/>
    <w:rsid w:val="003721F7"/>
    <w:rsid w:val="003722BD"/>
    <w:rsid w:val="00374634"/>
    <w:rsid w:val="00375ED6"/>
    <w:rsid w:val="00380E70"/>
    <w:rsid w:val="00381CD5"/>
    <w:rsid w:val="00384D3D"/>
    <w:rsid w:val="0038537C"/>
    <w:rsid w:val="003943AB"/>
    <w:rsid w:val="003A1C0D"/>
    <w:rsid w:val="003A2D1F"/>
    <w:rsid w:val="003B0959"/>
    <w:rsid w:val="003B3AC5"/>
    <w:rsid w:val="003B6704"/>
    <w:rsid w:val="003C1BBD"/>
    <w:rsid w:val="003D2FFE"/>
    <w:rsid w:val="003D339A"/>
    <w:rsid w:val="003D6631"/>
    <w:rsid w:val="003E2940"/>
    <w:rsid w:val="003E4589"/>
    <w:rsid w:val="003E68B2"/>
    <w:rsid w:val="003E7E69"/>
    <w:rsid w:val="003F1CC4"/>
    <w:rsid w:val="00402A77"/>
    <w:rsid w:val="0041418E"/>
    <w:rsid w:val="00427FEA"/>
    <w:rsid w:val="00431B08"/>
    <w:rsid w:val="00434941"/>
    <w:rsid w:val="00435358"/>
    <w:rsid w:val="00464ADD"/>
    <w:rsid w:val="004666D9"/>
    <w:rsid w:val="00477D8C"/>
    <w:rsid w:val="00482379"/>
    <w:rsid w:val="004838B7"/>
    <w:rsid w:val="00486733"/>
    <w:rsid w:val="00490FBA"/>
    <w:rsid w:val="004954A7"/>
    <w:rsid w:val="00497723"/>
    <w:rsid w:val="00497D4E"/>
    <w:rsid w:val="004A0D38"/>
    <w:rsid w:val="004A25D3"/>
    <w:rsid w:val="004B1D42"/>
    <w:rsid w:val="004E07FA"/>
    <w:rsid w:val="004E39A0"/>
    <w:rsid w:val="004F1DE8"/>
    <w:rsid w:val="004F40BF"/>
    <w:rsid w:val="004F5466"/>
    <w:rsid w:val="00500E5A"/>
    <w:rsid w:val="00504A75"/>
    <w:rsid w:val="00505E13"/>
    <w:rsid w:val="00511AC3"/>
    <w:rsid w:val="00511F4F"/>
    <w:rsid w:val="00522599"/>
    <w:rsid w:val="00533E2F"/>
    <w:rsid w:val="0053562E"/>
    <w:rsid w:val="0054449F"/>
    <w:rsid w:val="0054643D"/>
    <w:rsid w:val="00561E7C"/>
    <w:rsid w:val="00572875"/>
    <w:rsid w:val="00572CF8"/>
    <w:rsid w:val="00573861"/>
    <w:rsid w:val="0057401A"/>
    <w:rsid w:val="00576093"/>
    <w:rsid w:val="0058008D"/>
    <w:rsid w:val="00581BDE"/>
    <w:rsid w:val="00583DB4"/>
    <w:rsid w:val="00586CA3"/>
    <w:rsid w:val="005914A2"/>
    <w:rsid w:val="00595171"/>
    <w:rsid w:val="0059583D"/>
    <w:rsid w:val="005A6855"/>
    <w:rsid w:val="005B3764"/>
    <w:rsid w:val="005B7672"/>
    <w:rsid w:val="005C4ED4"/>
    <w:rsid w:val="005D0693"/>
    <w:rsid w:val="005F727D"/>
    <w:rsid w:val="006012A2"/>
    <w:rsid w:val="0060569F"/>
    <w:rsid w:val="00605A4F"/>
    <w:rsid w:val="00611110"/>
    <w:rsid w:val="0061680A"/>
    <w:rsid w:val="00621C00"/>
    <w:rsid w:val="00625F83"/>
    <w:rsid w:val="00630F6C"/>
    <w:rsid w:val="00632403"/>
    <w:rsid w:val="00633FCB"/>
    <w:rsid w:val="00634DD2"/>
    <w:rsid w:val="006467A2"/>
    <w:rsid w:val="006511A3"/>
    <w:rsid w:val="006524C7"/>
    <w:rsid w:val="00656E3B"/>
    <w:rsid w:val="006631C9"/>
    <w:rsid w:val="00664F33"/>
    <w:rsid w:val="00675F03"/>
    <w:rsid w:val="00683FEE"/>
    <w:rsid w:val="006A41C6"/>
    <w:rsid w:val="006A4947"/>
    <w:rsid w:val="006A4E58"/>
    <w:rsid w:val="006B0725"/>
    <w:rsid w:val="006C0D1E"/>
    <w:rsid w:val="006C7478"/>
    <w:rsid w:val="006F00AC"/>
    <w:rsid w:val="006F102D"/>
    <w:rsid w:val="00701DD0"/>
    <w:rsid w:val="007054B6"/>
    <w:rsid w:val="007107F2"/>
    <w:rsid w:val="00713469"/>
    <w:rsid w:val="007168EE"/>
    <w:rsid w:val="007200CF"/>
    <w:rsid w:val="007314EA"/>
    <w:rsid w:val="007318BF"/>
    <w:rsid w:val="00735A22"/>
    <w:rsid w:val="00736FED"/>
    <w:rsid w:val="0074197A"/>
    <w:rsid w:val="00743DAD"/>
    <w:rsid w:val="00757F2A"/>
    <w:rsid w:val="007612FE"/>
    <w:rsid w:val="00761FCC"/>
    <w:rsid w:val="00772427"/>
    <w:rsid w:val="00774F46"/>
    <w:rsid w:val="007772D7"/>
    <w:rsid w:val="00782DFF"/>
    <w:rsid w:val="00786E97"/>
    <w:rsid w:val="00790642"/>
    <w:rsid w:val="00791ED7"/>
    <w:rsid w:val="00797169"/>
    <w:rsid w:val="007A1F83"/>
    <w:rsid w:val="007A30C6"/>
    <w:rsid w:val="007A4825"/>
    <w:rsid w:val="007A661C"/>
    <w:rsid w:val="007B14DE"/>
    <w:rsid w:val="007B5F33"/>
    <w:rsid w:val="007C1933"/>
    <w:rsid w:val="007C7C71"/>
    <w:rsid w:val="007D03ED"/>
    <w:rsid w:val="007D6DC0"/>
    <w:rsid w:val="007E3D0F"/>
    <w:rsid w:val="007E3FE8"/>
    <w:rsid w:val="007F657D"/>
    <w:rsid w:val="007F707E"/>
    <w:rsid w:val="00800C48"/>
    <w:rsid w:val="008074FB"/>
    <w:rsid w:val="00813B4B"/>
    <w:rsid w:val="00813B95"/>
    <w:rsid w:val="00835DC6"/>
    <w:rsid w:val="008371BA"/>
    <w:rsid w:val="00860DA3"/>
    <w:rsid w:val="008623AE"/>
    <w:rsid w:val="00862E2C"/>
    <w:rsid w:val="00866D4E"/>
    <w:rsid w:val="0087076A"/>
    <w:rsid w:val="008712F9"/>
    <w:rsid w:val="00871742"/>
    <w:rsid w:val="008777C2"/>
    <w:rsid w:val="00880C85"/>
    <w:rsid w:val="0088607F"/>
    <w:rsid w:val="00892CEB"/>
    <w:rsid w:val="008B1467"/>
    <w:rsid w:val="008C1024"/>
    <w:rsid w:val="008C267A"/>
    <w:rsid w:val="008C51B0"/>
    <w:rsid w:val="008C77E7"/>
    <w:rsid w:val="008D4C1F"/>
    <w:rsid w:val="00903BF9"/>
    <w:rsid w:val="00904391"/>
    <w:rsid w:val="0090594B"/>
    <w:rsid w:val="00910AA8"/>
    <w:rsid w:val="0091578D"/>
    <w:rsid w:val="00920540"/>
    <w:rsid w:val="009226E9"/>
    <w:rsid w:val="009327B1"/>
    <w:rsid w:val="00934730"/>
    <w:rsid w:val="00940968"/>
    <w:rsid w:val="0094355F"/>
    <w:rsid w:val="009477E6"/>
    <w:rsid w:val="00957A51"/>
    <w:rsid w:val="00963F04"/>
    <w:rsid w:val="00965A39"/>
    <w:rsid w:val="00976993"/>
    <w:rsid w:val="00984256"/>
    <w:rsid w:val="00985197"/>
    <w:rsid w:val="00993959"/>
    <w:rsid w:val="009A2437"/>
    <w:rsid w:val="009A7388"/>
    <w:rsid w:val="009B417B"/>
    <w:rsid w:val="009C54F5"/>
    <w:rsid w:val="009E1D2F"/>
    <w:rsid w:val="009F3062"/>
    <w:rsid w:val="009F64FE"/>
    <w:rsid w:val="009F67BD"/>
    <w:rsid w:val="00A06463"/>
    <w:rsid w:val="00A11C3E"/>
    <w:rsid w:val="00A13C85"/>
    <w:rsid w:val="00A15401"/>
    <w:rsid w:val="00A27A70"/>
    <w:rsid w:val="00A30163"/>
    <w:rsid w:val="00A305BB"/>
    <w:rsid w:val="00A32C49"/>
    <w:rsid w:val="00A33BB5"/>
    <w:rsid w:val="00A546A3"/>
    <w:rsid w:val="00A549EC"/>
    <w:rsid w:val="00A65681"/>
    <w:rsid w:val="00A708AB"/>
    <w:rsid w:val="00A72BB7"/>
    <w:rsid w:val="00A826C7"/>
    <w:rsid w:val="00A82E6A"/>
    <w:rsid w:val="00A83208"/>
    <w:rsid w:val="00A93633"/>
    <w:rsid w:val="00A94530"/>
    <w:rsid w:val="00A950E6"/>
    <w:rsid w:val="00AA26AD"/>
    <w:rsid w:val="00AA4074"/>
    <w:rsid w:val="00AA6B6B"/>
    <w:rsid w:val="00AB2C14"/>
    <w:rsid w:val="00AB4C54"/>
    <w:rsid w:val="00AD7244"/>
    <w:rsid w:val="00AE5A2A"/>
    <w:rsid w:val="00AE7BD7"/>
    <w:rsid w:val="00AF4938"/>
    <w:rsid w:val="00AF6826"/>
    <w:rsid w:val="00B00C98"/>
    <w:rsid w:val="00B0160F"/>
    <w:rsid w:val="00B100A9"/>
    <w:rsid w:val="00B13A0D"/>
    <w:rsid w:val="00B264B0"/>
    <w:rsid w:val="00B32F3A"/>
    <w:rsid w:val="00B3416D"/>
    <w:rsid w:val="00B4054B"/>
    <w:rsid w:val="00B44583"/>
    <w:rsid w:val="00B53C9E"/>
    <w:rsid w:val="00B556E5"/>
    <w:rsid w:val="00B611A5"/>
    <w:rsid w:val="00B613FC"/>
    <w:rsid w:val="00B63088"/>
    <w:rsid w:val="00B675D2"/>
    <w:rsid w:val="00B72DC9"/>
    <w:rsid w:val="00B752E4"/>
    <w:rsid w:val="00B96979"/>
    <w:rsid w:val="00B97C29"/>
    <w:rsid w:val="00BA0992"/>
    <w:rsid w:val="00BB14B8"/>
    <w:rsid w:val="00BB768A"/>
    <w:rsid w:val="00BC23B4"/>
    <w:rsid w:val="00BC475C"/>
    <w:rsid w:val="00BD0B93"/>
    <w:rsid w:val="00BD6939"/>
    <w:rsid w:val="00BE1352"/>
    <w:rsid w:val="00BE715D"/>
    <w:rsid w:val="00BE7852"/>
    <w:rsid w:val="00BF0885"/>
    <w:rsid w:val="00BF5BEE"/>
    <w:rsid w:val="00C11529"/>
    <w:rsid w:val="00C12C0B"/>
    <w:rsid w:val="00C14AFD"/>
    <w:rsid w:val="00C1507D"/>
    <w:rsid w:val="00C15721"/>
    <w:rsid w:val="00C167EF"/>
    <w:rsid w:val="00C16B45"/>
    <w:rsid w:val="00C208A5"/>
    <w:rsid w:val="00C251D3"/>
    <w:rsid w:val="00C37C33"/>
    <w:rsid w:val="00C37EEA"/>
    <w:rsid w:val="00C439C7"/>
    <w:rsid w:val="00C47B07"/>
    <w:rsid w:val="00C65938"/>
    <w:rsid w:val="00C766AE"/>
    <w:rsid w:val="00C767AF"/>
    <w:rsid w:val="00C84F71"/>
    <w:rsid w:val="00C95358"/>
    <w:rsid w:val="00C95CB0"/>
    <w:rsid w:val="00C96029"/>
    <w:rsid w:val="00C964BD"/>
    <w:rsid w:val="00CA1B7E"/>
    <w:rsid w:val="00CA76C5"/>
    <w:rsid w:val="00CC2391"/>
    <w:rsid w:val="00CC5FC3"/>
    <w:rsid w:val="00CD63C0"/>
    <w:rsid w:val="00CE3C68"/>
    <w:rsid w:val="00CE56A9"/>
    <w:rsid w:val="00CE58DF"/>
    <w:rsid w:val="00CE5F32"/>
    <w:rsid w:val="00CE6C8B"/>
    <w:rsid w:val="00CF1D65"/>
    <w:rsid w:val="00CF6307"/>
    <w:rsid w:val="00D031A8"/>
    <w:rsid w:val="00D17629"/>
    <w:rsid w:val="00D25907"/>
    <w:rsid w:val="00D3050E"/>
    <w:rsid w:val="00D3160F"/>
    <w:rsid w:val="00D421CE"/>
    <w:rsid w:val="00D45532"/>
    <w:rsid w:val="00D50C95"/>
    <w:rsid w:val="00D5363D"/>
    <w:rsid w:val="00D5378B"/>
    <w:rsid w:val="00D60645"/>
    <w:rsid w:val="00D629E1"/>
    <w:rsid w:val="00D84198"/>
    <w:rsid w:val="00D8584A"/>
    <w:rsid w:val="00D85B16"/>
    <w:rsid w:val="00D878E1"/>
    <w:rsid w:val="00D87EC3"/>
    <w:rsid w:val="00D91955"/>
    <w:rsid w:val="00D92C22"/>
    <w:rsid w:val="00DB226A"/>
    <w:rsid w:val="00DB30E8"/>
    <w:rsid w:val="00DB48AD"/>
    <w:rsid w:val="00DC2A26"/>
    <w:rsid w:val="00DC2B11"/>
    <w:rsid w:val="00DD69CD"/>
    <w:rsid w:val="00DE40B5"/>
    <w:rsid w:val="00DF45E6"/>
    <w:rsid w:val="00DF69C0"/>
    <w:rsid w:val="00E153E1"/>
    <w:rsid w:val="00E44440"/>
    <w:rsid w:val="00E45E97"/>
    <w:rsid w:val="00E46226"/>
    <w:rsid w:val="00E53DA9"/>
    <w:rsid w:val="00E54B6D"/>
    <w:rsid w:val="00E60911"/>
    <w:rsid w:val="00E63409"/>
    <w:rsid w:val="00E7253C"/>
    <w:rsid w:val="00E7323B"/>
    <w:rsid w:val="00E805AF"/>
    <w:rsid w:val="00E929B0"/>
    <w:rsid w:val="00EA021D"/>
    <w:rsid w:val="00EA0C8B"/>
    <w:rsid w:val="00EB2AF3"/>
    <w:rsid w:val="00EB2D96"/>
    <w:rsid w:val="00EB4364"/>
    <w:rsid w:val="00EB4564"/>
    <w:rsid w:val="00EB512F"/>
    <w:rsid w:val="00EB558D"/>
    <w:rsid w:val="00EB6538"/>
    <w:rsid w:val="00EB6F05"/>
    <w:rsid w:val="00EB7B32"/>
    <w:rsid w:val="00EB7B93"/>
    <w:rsid w:val="00EC1306"/>
    <w:rsid w:val="00EC26EB"/>
    <w:rsid w:val="00EC59E6"/>
    <w:rsid w:val="00EC5E14"/>
    <w:rsid w:val="00EC7355"/>
    <w:rsid w:val="00ED4534"/>
    <w:rsid w:val="00ED761D"/>
    <w:rsid w:val="00EE2914"/>
    <w:rsid w:val="00EF1520"/>
    <w:rsid w:val="00EF3AEA"/>
    <w:rsid w:val="00EF7966"/>
    <w:rsid w:val="00F00C91"/>
    <w:rsid w:val="00F02236"/>
    <w:rsid w:val="00F046D3"/>
    <w:rsid w:val="00F370A3"/>
    <w:rsid w:val="00F42192"/>
    <w:rsid w:val="00F4256E"/>
    <w:rsid w:val="00F50461"/>
    <w:rsid w:val="00F516E9"/>
    <w:rsid w:val="00F6735E"/>
    <w:rsid w:val="00F72F26"/>
    <w:rsid w:val="00F82CEF"/>
    <w:rsid w:val="00F83BEB"/>
    <w:rsid w:val="00F949C0"/>
    <w:rsid w:val="00F94F62"/>
    <w:rsid w:val="00FA3B88"/>
    <w:rsid w:val="00FA67C5"/>
    <w:rsid w:val="00FA68C6"/>
    <w:rsid w:val="00FB0F54"/>
    <w:rsid w:val="00FB5077"/>
    <w:rsid w:val="00FB6B56"/>
    <w:rsid w:val="00FC468E"/>
    <w:rsid w:val="00FC4C51"/>
    <w:rsid w:val="00FD6F60"/>
    <w:rsid w:val="00FE46D4"/>
    <w:rsid w:val="00FE5E27"/>
    <w:rsid w:val="00FF3647"/>
    <w:rsid w:val="00FF6F77"/>
    <w:rsid w:val="50EAF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9458"/>
    <o:shapelayout v:ext="edit">
      <o:idmap v:ext="edit" data="1"/>
    </o:shapelayout>
  </w:shapeDefaults>
  <w:decimalSymbol w:val="."/>
  <w:listSeparator w:val=","/>
  <w14:docId w14:val="70E8EF3C"/>
  <w15:chartTrackingRefBased/>
  <w15:docId w15:val="{9CB5FC87-32AC-481A-9EAE-3EC4B5A21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3" w:uiPriority="99"/>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ind w:left="720"/>
      <w:outlineLvl w:val="0"/>
    </w:pPr>
    <w:rPr>
      <w:b/>
      <w:bCs/>
    </w:rPr>
  </w:style>
  <w:style w:type="paragraph" w:styleId="Heading2">
    <w:name w:val="heading 2"/>
    <w:basedOn w:val="Normal"/>
    <w:next w:val="Normal"/>
    <w:link w:val="Heading2Char"/>
    <w:qFormat/>
    <w:pPr>
      <w:keepNext/>
      <w:outlineLvl w:val="1"/>
    </w:pPr>
    <w:rPr>
      <w:rFonts w:ascii="Arial" w:hAnsi="Arial" w:cs="Arial"/>
      <w:b/>
      <w:bCs/>
      <w:iCs/>
      <w:sz w:val="36"/>
    </w:rPr>
  </w:style>
  <w:style w:type="paragraph" w:styleId="Heading3">
    <w:name w:val="heading 3"/>
    <w:basedOn w:val="Normal"/>
    <w:next w:val="Normal"/>
    <w:link w:val="Heading3Char"/>
    <w:uiPriority w:val="9"/>
    <w:qFormat/>
    <w:pPr>
      <w:keepNext/>
      <w:outlineLvl w:val="2"/>
    </w:pPr>
    <w:rPr>
      <w:rFonts w:ascii="Arial" w:hAnsi="Arial"/>
      <w:b/>
      <w:bCs/>
      <w:i/>
      <w:iCs/>
      <w:lang w:val="x-none" w:eastAsia="x-none"/>
    </w:rPr>
  </w:style>
  <w:style w:type="paragraph" w:styleId="Heading4">
    <w:name w:val="heading 4"/>
    <w:basedOn w:val="Normal"/>
    <w:next w:val="Normal"/>
    <w:link w:val="Heading4Char"/>
    <w:qFormat/>
    <w:pPr>
      <w:keepNext/>
      <w:outlineLvl w:val="3"/>
    </w:pPr>
    <w:rPr>
      <w:rFonts w:ascii="Arial" w:hAnsi="Arial"/>
      <w:i/>
      <w:iCs/>
    </w:rPr>
  </w:style>
  <w:style w:type="paragraph" w:styleId="Heading5">
    <w:name w:val="heading 5"/>
    <w:basedOn w:val="Normal"/>
    <w:next w:val="Normal"/>
    <w:link w:val="Heading5Char"/>
    <w:qFormat/>
    <w:pPr>
      <w:keepNext/>
      <w:outlineLvl w:val="4"/>
    </w:pPr>
    <w:rPr>
      <w:rFonts w:ascii="Arial" w:hAnsi="Arial"/>
      <w:b/>
      <w:iCs/>
      <w:color w:val="0000FF"/>
      <w:szCs w:val="20"/>
    </w:rPr>
  </w:style>
  <w:style w:type="paragraph" w:styleId="Heading6">
    <w:name w:val="heading 6"/>
    <w:basedOn w:val="Normal"/>
    <w:next w:val="Normal"/>
    <w:link w:val="Heading6Char"/>
    <w:qFormat/>
    <w:pPr>
      <w:keepNext/>
      <w:outlineLvl w:val="5"/>
    </w:pPr>
    <w:rPr>
      <w:b/>
      <w:bCs/>
      <w:color w:val="000000"/>
      <w:szCs w:val="20"/>
    </w:rPr>
  </w:style>
  <w:style w:type="paragraph" w:styleId="Heading7">
    <w:name w:val="heading 7"/>
    <w:basedOn w:val="Normal"/>
    <w:next w:val="Normal"/>
    <w:link w:val="Heading7Char"/>
    <w:qFormat/>
    <w:pPr>
      <w:keepNext/>
      <w:outlineLvl w:val="6"/>
    </w:pPr>
    <w:rPr>
      <w:rFonts w:ascii="Arial" w:hAnsi="Arial" w:cs="Arial"/>
      <w:b/>
      <w:bCs/>
    </w:rPr>
  </w:style>
  <w:style w:type="paragraph" w:styleId="Heading8">
    <w:name w:val="heading 8"/>
    <w:basedOn w:val="Normal"/>
    <w:next w:val="Normal"/>
    <w:link w:val="Heading8Char"/>
    <w:qFormat/>
    <w:pPr>
      <w:keepNext/>
      <w:outlineLvl w:val="7"/>
    </w:pPr>
    <w:rPr>
      <w:color w:val="0000FF"/>
      <w:sz w:val="28"/>
      <w:szCs w:val="20"/>
    </w:rPr>
  </w:style>
  <w:style w:type="paragraph" w:styleId="Heading9">
    <w:name w:val="heading 9"/>
    <w:basedOn w:val="Normal"/>
    <w:next w:val="Normal"/>
    <w:link w:val="Heading9Char"/>
    <w:qFormat/>
    <w:pPr>
      <w:keepNext/>
      <w:outlineLvl w:val="8"/>
    </w:pPr>
    <w:rPr>
      <w:rFonts w:ascii="Arial" w:hAnsi="Arial" w:cs="Arial"/>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74634"/>
    <w:rPr>
      <w:rFonts w:ascii="Arial" w:hAnsi="Arial" w:cs="Arial"/>
      <w:b/>
      <w:bCs/>
      <w:i/>
      <w:iCs/>
      <w:sz w:val="24"/>
      <w:szCs w:val="24"/>
    </w:rPr>
  </w:style>
  <w:style w:type="character" w:customStyle="1" w:styleId="Heading4Char">
    <w:name w:val="Heading 4 Char"/>
    <w:link w:val="Heading4"/>
    <w:rsid w:val="00D17629"/>
    <w:rPr>
      <w:rFonts w:ascii="Arial" w:hAnsi="Arial"/>
      <w:i/>
      <w:iCs/>
      <w:sz w:val="24"/>
      <w:szCs w:val="24"/>
    </w:rPr>
  </w:style>
  <w:style w:type="character" w:customStyle="1" w:styleId="Heading5Char">
    <w:name w:val="Heading 5 Char"/>
    <w:link w:val="Heading5"/>
    <w:rsid w:val="00D17629"/>
    <w:rPr>
      <w:rFonts w:ascii="Arial" w:hAnsi="Arial"/>
      <w:b/>
      <w:iCs/>
      <w:color w:val="0000FF"/>
      <w:sz w:val="24"/>
    </w:rPr>
  </w:style>
  <w:style w:type="character" w:customStyle="1" w:styleId="Heading6Char">
    <w:name w:val="Heading 6 Char"/>
    <w:link w:val="Heading6"/>
    <w:rsid w:val="00D17629"/>
    <w:rPr>
      <w:b/>
      <w:bCs/>
      <w:color w:val="000000"/>
      <w:sz w:val="24"/>
    </w:rPr>
  </w:style>
  <w:style w:type="character" w:customStyle="1" w:styleId="Heading8Char">
    <w:name w:val="Heading 8 Char"/>
    <w:link w:val="Heading8"/>
    <w:rsid w:val="00D17629"/>
    <w:rPr>
      <w:color w:val="0000FF"/>
      <w:sz w:val="28"/>
    </w:rPr>
  </w:style>
  <w:style w:type="paragraph" w:styleId="BodyText">
    <w:name w:val="Body Text"/>
    <w:basedOn w:val="Normal"/>
    <w:link w:val="BodyTextChar"/>
    <w:rPr>
      <w:b/>
      <w:color w:val="0000FF"/>
      <w:sz w:val="28"/>
      <w:szCs w:val="20"/>
    </w:rPr>
  </w:style>
  <w:style w:type="character" w:customStyle="1" w:styleId="BodyTextChar">
    <w:name w:val="Body Text Char"/>
    <w:link w:val="BodyText"/>
    <w:rsid w:val="00D17629"/>
    <w:rPr>
      <w:b/>
      <w:color w:val="0000FF"/>
      <w:sz w:val="28"/>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link w:val="FooterChar"/>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link w:val="BodyText2Char"/>
    <w:rPr>
      <w:color w:val="0000FF"/>
      <w:sz w:val="28"/>
      <w:szCs w:val="20"/>
    </w:rPr>
  </w:style>
  <w:style w:type="paragraph" w:styleId="PlainText">
    <w:name w:val="Plain Text"/>
    <w:basedOn w:val="Normal"/>
    <w:link w:val="PlainTextChar"/>
    <w:rPr>
      <w:rFonts w:ascii="Courier New" w:hAnsi="Courier New"/>
      <w:sz w:val="20"/>
      <w:szCs w:val="20"/>
    </w:rPr>
  </w:style>
  <w:style w:type="paragraph" w:customStyle="1" w:styleId="TCtxtTAG">
    <w:name w:val="TCtxtTAG"/>
    <w:rPr>
      <w:rFonts w:ascii="Arial" w:hAnsi="Arial" w:cs="Arial"/>
    </w:rPr>
  </w:style>
  <w:style w:type="paragraph" w:customStyle="1" w:styleId="FORMDATA">
    <w:name w:val="FORM DATA"/>
    <w:basedOn w:val="Normal"/>
    <w:rPr>
      <w:rFonts w:ascii="Arial" w:hAnsi="Arial" w:cs="Arial"/>
      <w:color w:val="0000FF"/>
    </w:rPr>
  </w:style>
  <w:style w:type="character" w:styleId="FollowedHyperlink">
    <w:name w:val="FollowedHyperlink"/>
    <w:uiPriority w:val="99"/>
    <w:rPr>
      <w:color w:val="800080"/>
      <w:u w:val="single"/>
    </w:rPr>
  </w:style>
  <w:style w:type="paragraph" w:styleId="BodyText3">
    <w:name w:val="Body Text 3"/>
    <w:basedOn w:val="Normal"/>
    <w:link w:val="BodyText3Char"/>
    <w:uiPriority w:val="99"/>
    <w:rPr>
      <w:rFonts w:ascii="Arial" w:hAnsi="Arial" w:cs="Arial"/>
      <w:b/>
      <w:bCs/>
    </w:rPr>
  </w:style>
  <w:style w:type="paragraph" w:customStyle="1" w:styleId="FormData0">
    <w:name w:val="Form Data"/>
    <w:basedOn w:val="Normal"/>
    <w:rPr>
      <w:rFonts w:ascii="Arial" w:hAnsi="Arial" w:cs="Arial"/>
      <w:color w:val="0000FF"/>
      <w:szCs w:val="20"/>
    </w:rPr>
  </w:style>
  <w:style w:type="paragraph" w:styleId="ListBullet">
    <w:name w:val="List Bullet"/>
    <w:basedOn w:val="Normal"/>
    <w:autoRedefine/>
    <w:pPr>
      <w:numPr>
        <w:numId w:val="22"/>
      </w:numPr>
    </w:pPr>
    <w:rPr>
      <w:sz w:val="20"/>
      <w:szCs w:val="20"/>
    </w:rPr>
  </w:style>
  <w:style w:type="paragraph" w:styleId="ListNumber">
    <w:name w:val="List Number"/>
    <w:basedOn w:val="Normal"/>
    <w:pPr>
      <w:numPr>
        <w:numId w:val="23"/>
      </w:numPr>
    </w:pPr>
    <w:rPr>
      <w:sz w:val="20"/>
      <w:szCs w:val="20"/>
    </w:rPr>
  </w:style>
  <w:style w:type="paragraph" w:styleId="ListBullet2">
    <w:name w:val="List Bullet 2"/>
    <w:basedOn w:val="Normal"/>
    <w:autoRedefine/>
    <w:pPr>
      <w:numPr>
        <w:numId w:val="24"/>
      </w:numPr>
    </w:pPr>
    <w:rPr>
      <w:sz w:val="20"/>
      <w:szCs w:val="20"/>
    </w:rPr>
  </w:style>
  <w:style w:type="paragraph" w:styleId="ListBullet3">
    <w:name w:val="List Bullet 3"/>
    <w:basedOn w:val="Normal"/>
    <w:autoRedefine/>
    <w:pPr>
      <w:numPr>
        <w:numId w:val="25"/>
      </w:numPr>
    </w:pPr>
    <w:rPr>
      <w:sz w:val="20"/>
      <w:szCs w:val="20"/>
    </w:rPr>
  </w:style>
  <w:style w:type="paragraph" w:styleId="ListBullet4">
    <w:name w:val="List Bullet 4"/>
    <w:basedOn w:val="Normal"/>
    <w:autoRedefine/>
    <w:pPr>
      <w:numPr>
        <w:numId w:val="26"/>
      </w:numPr>
    </w:pPr>
    <w:rPr>
      <w:sz w:val="20"/>
      <w:szCs w:val="20"/>
    </w:rPr>
  </w:style>
  <w:style w:type="paragraph" w:styleId="ListBullet5">
    <w:name w:val="List Bullet 5"/>
    <w:basedOn w:val="Normal"/>
    <w:autoRedefine/>
    <w:pPr>
      <w:numPr>
        <w:numId w:val="27"/>
      </w:numPr>
    </w:pPr>
    <w:rPr>
      <w:sz w:val="20"/>
      <w:szCs w:val="20"/>
    </w:rPr>
  </w:style>
  <w:style w:type="paragraph" w:styleId="ListNumber2">
    <w:name w:val="List Number 2"/>
    <w:basedOn w:val="Normal"/>
    <w:pPr>
      <w:numPr>
        <w:numId w:val="28"/>
      </w:numPr>
    </w:pPr>
    <w:rPr>
      <w:sz w:val="20"/>
      <w:szCs w:val="20"/>
    </w:rPr>
  </w:style>
  <w:style w:type="paragraph" w:styleId="ListNumber3">
    <w:name w:val="List Number 3"/>
    <w:basedOn w:val="Normal"/>
    <w:pPr>
      <w:numPr>
        <w:numId w:val="29"/>
      </w:numPr>
    </w:pPr>
    <w:rPr>
      <w:sz w:val="20"/>
      <w:szCs w:val="20"/>
    </w:rPr>
  </w:style>
  <w:style w:type="paragraph" w:styleId="ListNumber4">
    <w:name w:val="List Number 4"/>
    <w:basedOn w:val="Normal"/>
    <w:pPr>
      <w:numPr>
        <w:numId w:val="30"/>
      </w:numPr>
    </w:pPr>
    <w:rPr>
      <w:sz w:val="20"/>
      <w:szCs w:val="20"/>
    </w:rPr>
  </w:style>
  <w:style w:type="paragraph" w:styleId="ListNumber5">
    <w:name w:val="List Number 5"/>
    <w:basedOn w:val="Normal"/>
    <w:pPr>
      <w:numPr>
        <w:numId w:val="31"/>
      </w:numPr>
    </w:pPr>
    <w:rPr>
      <w:sz w:val="20"/>
      <w:szCs w:val="20"/>
    </w:rPr>
  </w:style>
  <w:style w:type="character" w:customStyle="1" w:styleId="m1">
    <w:name w:val="m1"/>
    <w:rsid w:val="00F6735E"/>
    <w:rPr>
      <w:color w:val="0000FF"/>
    </w:rPr>
  </w:style>
  <w:style w:type="character" w:customStyle="1" w:styleId="pi1">
    <w:name w:val="pi1"/>
    <w:rsid w:val="00F6735E"/>
    <w:rPr>
      <w:color w:val="0000FF"/>
    </w:rPr>
  </w:style>
  <w:style w:type="character" w:customStyle="1" w:styleId="t1">
    <w:name w:val="t1"/>
    <w:rsid w:val="00F6735E"/>
    <w:rPr>
      <w:color w:val="990000"/>
    </w:rPr>
  </w:style>
  <w:style w:type="character" w:customStyle="1" w:styleId="ns1">
    <w:name w:val="ns1"/>
    <w:rsid w:val="00F6735E"/>
    <w:rPr>
      <w:color w:val="FF0000"/>
    </w:rPr>
  </w:style>
  <w:style w:type="character" w:customStyle="1" w:styleId="b1">
    <w:name w:val="b1"/>
    <w:rsid w:val="00F6735E"/>
    <w:rPr>
      <w:rFonts w:ascii="Courier New" w:hAnsi="Courier New" w:cs="Courier New" w:hint="default"/>
      <w:b/>
      <w:bCs/>
      <w:strike w:val="0"/>
      <w:dstrike w:val="0"/>
      <w:color w:val="FF0000"/>
      <w:u w:val="none"/>
      <w:effect w:val="none"/>
    </w:rPr>
  </w:style>
  <w:style w:type="character" w:customStyle="1" w:styleId="tx1">
    <w:name w:val="tx1"/>
    <w:rsid w:val="00F6735E"/>
    <w:rPr>
      <w:b/>
      <w:bCs/>
    </w:rPr>
  </w:style>
  <w:style w:type="paragraph" w:styleId="HTMLPreformatted">
    <w:name w:val="HTML Preformatted"/>
    <w:basedOn w:val="Normal"/>
    <w:link w:val="HTMLPreformattedChar"/>
    <w:uiPriority w:val="99"/>
    <w:rsid w:val="00F67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3562E"/>
    <w:rPr>
      <w:rFonts w:ascii="Courier New" w:hAnsi="Courier New" w:cs="Courier New"/>
    </w:rPr>
  </w:style>
  <w:style w:type="character" w:customStyle="1" w:styleId="BodyText3Char">
    <w:name w:val="Body Text 3 Char"/>
    <w:link w:val="BodyText3"/>
    <w:uiPriority w:val="99"/>
    <w:rsid w:val="00BE715D"/>
    <w:rPr>
      <w:rFonts w:ascii="Arial" w:hAnsi="Arial" w:cs="Arial"/>
      <w:b/>
      <w:bCs/>
      <w:sz w:val="24"/>
      <w:szCs w:val="24"/>
    </w:rPr>
  </w:style>
  <w:style w:type="character" w:customStyle="1" w:styleId="Heading1Char">
    <w:name w:val="Heading 1 Char"/>
    <w:link w:val="Heading1"/>
    <w:rsid w:val="00D421CE"/>
    <w:rPr>
      <w:b/>
      <w:bCs/>
      <w:sz w:val="24"/>
      <w:szCs w:val="24"/>
    </w:rPr>
  </w:style>
  <w:style w:type="character" w:customStyle="1" w:styleId="Heading2Char">
    <w:name w:val="Heading 2 Char"/>
    <w:link w:val="Heading2"/>
    <w:rsid w:val="00D421CE"/>
    <w:rPr>
      <w:rFonts w:ascii="Arial" w:hAnsi="Arial" w:cs="Arial"/>
      <w:b/>
      <w:bCs/>
      <w:iCs/>
      <w:sz w:val="36"/>
      <w:szCs w:val="24"/>
    </w:rPr>
  </w:style>
  <w:style w:type="character" w:customStyle="1" w:styleId="Heading7Char">
    <w:name w:val="Heading 7 Char"/>
    <w:link w:val="Heading7"/>
    <w:rsid w:val="00D421CE"/>
    <w:rPr>
      <w:rFonts w:ascii="Arial" w:hAnsi="Arial" w:cs="Arial"/>
      <w:b/>
      <w:bCs/>
      <w:sz w:val="24"/>
      <w:szCs w:val="24"/>
    </w:rPr>
  </w:style>
  <w:style w:type="character" w:customStyle="1" w:styleId="Heading9Char">
    <w:name w:val="Heading 9 Char"/>
    <w:link w:val="Heading9"/>
    <w:rsid w:val="00D421CE"/>
    <w:rPr>
      <w:rFonts w:ascii="Arial" w:hAnsi="Arial" w:cs="Arial"/>
      <w:b/>
      <w:bCs/>
      <w:color w:val="FFFFFF"/>
      <w:sz w:val="24"/>
      <w:szCs w:val="24"/>
    </w:rPr>
  </w:style>
  <w:style w:type="character" w:customStyle="1" w:styleId="FooterChar">
    <w:name w:val="Footer Char"/>
    <w:link w:val="Footer"/>
    <w:rsid w:val="00D421CE"/>
    <w:rPr>
      <w:b/>
      <w:bCs/>
      <w:sz w:val="28"/>
      <w:szCs w:val="28"/>
    </w:rPr>
  </w:style>
  <w:style w:type="character" w:customStyle="1" w:styleId="HeaderChar">
    <w:name w:val="Header Char"/>
    <w:link w:val="Header"/>
    <w:rsid w:val="00D421CE"/>
    <w:rPr>
      <w:sz w:val="24"/>
      <w:szCs w:val="24"/>
    </w:rPr>
  </w:style>
  <w:style w:type="character" w:customStyle="1" w:styleId="BodyText2Char">
    <w:name w:val="Body Text 2 Char"/>
    <w:link w:val="BodyText2"/>
    <w:rsid w:val="00D421CE"/>
    <w:rPr>
      <w:color w:val="0000FF"/>
      <w:sz w:val="28"/>
    </w:rPr>
  </w:style>
  <w:style w:type="character" w:customStyle="1" w:styleId="PlainTextChar">
    <w:name w:val="Plain Text Char"/>
    <w:link w:val="PlainText"/>
    <w:rsid w:val="00D421CE"/>
    <w:rPr>
      <w:rFonts w:ascii="Courier New" w:hAnsi="Courier New"/>
    </w:rPr>
  </w:style>
  <w:style w:type="paragraph" w:customStyle="1" w:styleId="b">
    <w:name w:val="b"/>
    <w:basedOn w:val="Normal"/>
    <w:rsid w:val="00D421CE"/>
    <w:pPr>
      <w:spacing w:before="100" w:beforeAutospacing="1" w:after="100" w:afterAutospacing="1"/>
    </w:pPr>
    <w:rPr>
      <w:rFonts w:ascii="Courier New" w:hAnsi="Courier New" w:cs="Courier New"/>
      <w:b/>
      <w:bCs/>
      <w:color w:val="FF0000"/>
    </w:rPr>
  </w:style>
  <w:style w:type="paragraph" w:customStyle="1" w:styleId="e">
    <w:name w:val="e"/>
    <w:basedOn w:val="Normal"/>
    <w:rsid w:val="00D421CE"/>
    <w:pPr>
      <w:spacing w:before="100" w:beforeAutospacing="1" w:after="100" w:afterAutospacing="1"/>
      <w:ind w:left="240" w:right="240" w:hanging="240"/>
    </w:pPr>
  </w:style>
  <w:style w:type="paragraph" w:customStyle="1" w:styleId="k">
    <w:name w:val="k"/>
    <w:basedOn w:val="Normal"/>
    <w:rsid w:val="00D421CE"/>
    <w:pPr>
      <w:spacing w:before="100" w:beforeAutospacing="1" w:after="100" w:afterAutospacing="1"/>
      <w:ind w:left="240" w:right="240" w:hanging="240"/>
    </w:pPr>
  </w:style>
  <w:style w:type="paragraph" w:customStyle="1" w:styleId="t">
    <w:name w:val="t"/>
    <w:basedOn w:val="Normal"/>
    <w:rsid w:val="00D421CE"/>
    <w:pPr>
      <w:spacing w:before="100" w:beforeAutospacing="1" w:after="100" w:afterAutospacing="1"/>
    </w:pPr>
    <w:rPr>
      <w:color w:val="990000"/>
    </w:rPr>
  </w:style>
  <w:style w:type="paragraph" w:customStyle="1" w:styleId="xt">
    <w:name w:val="xt"/>
    <w:basedOn w:val="Normal"/>
    <w:rsid w:val="00D421CE"/>
    <w:pPr>
      <w:spacing w:before="100" w:beforeAutospacing="1" w:after="100" w:afterAutospacing="1"/>
    </w:pPr>
    <w:rPr>
      <w:color w:val="990099"/>
    </w:rPr>
  </w:style>
  <w:style w:type="paragraph" w:customStyle="1" w:styleId="ns">
    <w:name w:val="ns"/>
    <w:basedOn w:val="Normal"/>
    <w:rsid w:val="00D421CE"/>
    <w:pPr>
      <w:spacing w:before="100" w:beforeAutospacing="1" w:after="100" w:afterAutospacing="1"/>
    </w:pPr>
    <w:rPr>
      <w:color w:val="FF0000"/>
    </w:rPr>
  </w:style>
  <w:style w:type="paragraph" w:customStyle="1" w:styleId="dt">
    <w:name w:val="dt"/>
    <w:basedOn w:val="Normal"/>
    <w:rsid w:val="00D421CE"/>
    <w:pPr>
      <w:spacing w:before="100" w:beforeAutospacing="1" w:after="100" w:afterAutospacing="1"/>
    </w:pPr>
    <w:rPr>
      <w:color w:val="008000"/>
    </w:rPr>
  </w:style>
  <w:style w:type="paragraph" w:customStyle="1" w:styleId="m">
    <w:name w:val="m"/>
    <w:basedOn w:val="Normal"/>
    <w:rsid w:val="00D421CE"/>
    <w:pPr>
      <w:spacing w:before="100" w:beforeAutospacing="1" w:after="100" w:afterAutospacing="1"/>
    </w:pPr>
    <w:rPr>
      <w:color w:val="0000FF"/>
    </w:rPr>
  </w:style>
  <w:style w:type="paragraph" w:customStyle="1" w:styleId="tx">
    <w:name w:val="tx"/>
    <w:basedOn w:val="Normal"/>
    <w:rsid w:val="00D421CE"/>
    <w:pPr>
      <w:spacing w:before="100" w:beforeAutospacing="1" w:after="100" w:afterAutospacing="1"/>
    </w:pPr>
    <w:rPr>
      <w:b/>
      <w:bCs/>
    </w:rPr>
  </w:style>
  <w:style w:type="paragraph" w:customStyle="1" w:styleId="db">
    <w:name w:val="db"/>
    <w:basedOn w:val="Normal"/>
    <w:rsid w:val="00D421CE"/>
    <w:pPr>
      <w:pBdr>
        <w:left w:val="single" w:sz="6" w:space="4" w:color="CCCCCC"/>
      </w:pBdr>
      <w:ind w:left="240"/>
    </w:pPr>
    <w:rPr>
      <w:rFonts w:ascii="Courier" w:hAnsi="Courier"/>
    </w:rPr>
  </w:style>
  <w:style w:type="paragraph" w:customStyle="1" w:styleId="di">
    <w:name w:val="di"/>
    <w:basedOn w:val="Normal"/>
    <w:rsid w:val="00D421CE"/>
    <w:pPr>
      <w:spacing w:before="100" w:beforeAutospacing="1" w:after="100" w:afterAutospacing="1"/>
    </w:pPr>
    <w:rPr>
      <w:rFonts w:ascii="Courier" w:hAnsi="Courier"/>
    </w:rPr>
  </w:style>
  <w:style w:type="paragraph" w:customStyle="1" w:styleId="d">
    <w:name w:val="d"/>
    <w:basedOn w:val="Normal"/>
    <w:rsid w:val="00D421CE"/>
    <w:pPr>
      <w:spacing w:before="100" w:beforeAutospacing="1" w:after="100" w:afterAutospacing="1"/>
    </w:pPr>
    <w:rPr>
      <w:color w:val="0000FF"/>
    </w:rPr>
  </w:style>
  <w:style w:type="paragraph" w:customStyle="1" w:styleId="pi">
    <w:name w:val="pi"/>
    <w:basedOn w:val="Normal"/>
    <w:rsid w:val="00D421CE"/>
    <w:pPr>
      <w:spacing w:before="100" w:beforeAutospacing="1" w:after="100" w:afterAutospacing="1"/>
    </w:pPr>
    <w:rPr>
      <w:color w:val="0000FF"/>
    </w:rPr>
  </w:style>
  <w:style w:type="paragraph" w:customStyle="1" w:styleId="cb">
    <w:name w:val="cb"/>
    <w:basedOn w:val="Normal"/>
    <w:rsid w:val="00D421CE"/>
    <w:pPr>
      <w:ind w:left="240"/>
    </w:pPr>
    <w:rPr>
      <w:rFonts w:ascii="Courier" w:hAnsi="Courier"/>
      <w:color w:val="888888"/>
    </w:rPr>
  </w:style>
  <w:style w:type="paragraph" w:customStyle="1" w:styleId="ci">
    <w:name w:val="ci"/>
    <w:basedOn w:val="Normal"/>
    <w:rsid w:val="00D421CE"/>
    <w:pPr>
      <w:spacing w:before="100" w:beforeAutospacing="1" w:after="100" w:afterAutospacing="1"/>
    </w:pPr>
    <w:rPr>
      <w:rFonts w:ascii="Courier" w:hAnsi="Courier"/>
      <w:color w:val="888888"/>
    </w:rPr>
  </w:style>
  <w:style w:type="character" w:customStyle="1" w:styleId="clickable1">
    <w:name w:val="clickable1"/>
    <w:rsid w:val="00AB4C54"/>
    <w:rPr>
      <w:rFonts w:ascii="Verdana" w:hAnsi="Verdana" w:hint="default"/>
      <w:color w:val="990000"/>
      <w:sz w:val="20"/>
      <w:szCs w:val="20"/>
    </w:rPr>
  </w:style>
  <w:style w:type="character" w:customStyle="1" w:styleId="utility1">
    <w:name w:val="utility1"/>
    <w:rsid w:val="00AB4C54"/>
    <w:rPr>
      <w:rFonts w:ascii="Verdana" w:hAnsi="Verdana" w:hint="default"/>
      <w:color w:val="0000FF"/>
      <w:sz w:val="20"/>
      <w:szCs w:val="20"/>
    </w:rPr>
  </w:style>
  <w:style w:type="character" w:customStyle="1" w:styleId="nodename1">
    <w:name w:val="nodename1"/>
    <w:rsid w:val="00AB4C54"/>
    <w:rPr>
      <w:rFonts w:ascii="Verdana" w:hAnsi="Verdana" w:hint="default"/>
      <w:color w:val="990000"/>
      <w:sz w:val="20"/>
      <w:szCs w:val="20"/>
    </w:rPr>
  </w:style>
  <w:style w:type="character" w:customStyle="1" w:styleId="nodevalue1">
    <w:name w:val="nodevalue1"/>
    <w:rsid w:val="00AB4C54"/>
    <w:rPr>
      <w:rFonts w:ascii="Verdana" w:hAnsi="Verdana" w:hint="default"/>
      <w:b/>
      <w:bCs/>
      <w:color w:val="000000"/>
      <w:sz w:val="20"/>
      <w:szCs w:val="20"/>
    </w:rPr>
  </w:style>
  <w:style w:type="paragraph" w:customStyle="1" w:styleId="msonormal0">
    <w:name w:val="msonormal"/>
    <w:basedOn w:val="Normal"/>
    <w:rsid w:val="00E44440"/>
    <w:pPr>
      <w:spacing w:before="100" w:beforeAutospacing="1" w:after="100" w:afterAutospacing="1"/>
    </w:pPr>
  </w:style>
  <w:style w:type="paragraph" w:customStyle="1" w:styleId="utility">
    <w:name w:val="utility"/>
    <w:basedOn w:val="Normal"/>
    <w:rsid w:val="00E44440"/>
    <w:pPr>
      <w:spacing w:before="100" w:beforeAutospacing="1" w:after="100" w:afterAutospacing="1"/>
    </w:pPr>
    <w:rPr>
      <w:rFonts w:ascii="Verdana" w:hAnsi="Verdana"/>
      <w:color w:val="0000FF"/>
      <w:sz w:val="20"/>
      <w:szCs w:val="20"/>
    </w:rPr>
  </w:style>
  <w:style w:type="paragraph" w:customStyle="1" w:styleId="xmldec">
    <w:name w:val="xmldec"/>
    <w:basedOn w:val="Normal"/>
    <w:rsid w:val="00E44440"/>
    <w:pPr>
      <w:spacing w:before="100" w:beforeAutospacing="1" w:after="100" w:afterAutospacing="1"/>
    </w:pPr>
    <w:rPr>
      <w:rFonts w:ascii="Verdana" w:hAnsi="Verdana"/>
      <w:color w:val="0000FF"/>
      <w:sz w:val="20"/>
      <w:szCs w:val="20"/>
    </w:rPr>
  </w:style>
  <w:style w:type="paragraph" w:customStyle="1" w:styleId="nodename">
    <w:name w:val="nodename"/>
    <w:basedOn w:val="Normal"/>
    <w:rsid w:val="00E44440"/>
    <w:pPr>
      <w:spacing w:before="100" w:beforeAutospacing="1" w:after="100" w:afterAutospacing="1"/>
    </w:pPr>
    <w:rPr>
      <w:rFonts w:ascii="Verdana" w:hAnsi="Verdana"/>
      <w:color w:val="990000"/>
      <w:sz w:val="20"/>
      <w:szCs w:val="20"/>
    </w:rPr>
  </w:style>
  <w:style w:type="paragraph" w:customStyle="1" w:styleId="attributename">
    <w:name w:val="attributename"/>
    <w:basedOn w:val="Normal"/>
    <w:rsid w:val="00E44440"/>
    <w:pPr>
      <w:spacing w:before="100" w:beforeAutospacing="1" w:after="100" w:afterAutospacing="1"/>
    </w:pPr>
    <w:rPr>
      <w:rFonts w:ascii="Verdana" w:hAnsi="Verdana"/>
      <w:color w:val="FF0000"/>
      <w:sz w:val="20"/>
      <w:szCs w:val="20"/>
    </w:rPr>
  </w:style>
  <w:style w:type="paragraph" w:customStyle="1" w:styleId="attributevalue">
    <w:name w:val="attributevalue"/>
    <w:basedOn w:val="Normal"/>
    <w:rsid w:val="00E44440"/>
    <w:pPr>
      <w:spacing w:before="100" w:beforeAutospacing="1" w:after="100" w:afterAutospacing="1"/>
    </w:pPr>
    <w:rPr>
      <w:rFonts w:ascii="Verdana" w:hAnsi="Verdana"/>
      <w:b/>
      <w:bCs/>
      <w:color w:val="FF0000"/>
      <w:sz w:val="20"/>
      <w:szCs w:val="20"/>
    </w:rPr>
  </w:style>
  <w:style w:type="paragraph" w:customStyle="1" w:styleId="nodevalue">
    <w:name w:val="nodevalue"/>
    <w:basedOn w:val="Normal"/>
    <w:rsid w:val="00E44440"/>
    <w:pPr>
      <w:spacing w:before="100" w:beforeAutospacing="1" w:after="100" w:afterAutospacing="1"/>
    </w:pPr>
    <w:rPr>
      <w:rFonts w:ascii="Verdana" w:hAnsi="Verdana"/>
      <w:b/>
      <w:bCs/>
      <w:color w:val="000000"/>
      <w:sz w:val="20"/>
      <w:szCs w:val="20"/>
    </w:rPr>
  </w:style>
  <w:style w:type="paragraph" w:customStyle="1" w:styleId="cdatanodevalue">
    <w:name w:val="cdatanodevalue"/>
    <w:basedOn w:val="Normal"/>
    <w:rsid w:val="00E44440"/>
    <w:pPr>
      <w:spacing w:before="100" w:beforeAutospacing="1" w:after="100" w:afterAutospacing="1"/>
    </w:pPr>
    <w:rPr>
      <w:rFonts w:ascii="Courier New" w:hAnsi="Courier New" w:cs="Courier New"/>
      <w:color w:val="000000"/>
      <w:sz w:val="20"/>
      <w:szCs w:val="20"/>
    </w:rPr>
  </w:style>
  <w:style w:type="paragraph" w:customStyle="1" w:styleId="element">
    <w:name w:val="element"/>
    <w:basedOn w:val="Normal"/>
    <w:rsid w:val="00E44440"/>
    <w:pPr>
      <w:spacing w:before="100" w:beforeAutospacing="1" w:after="100" w:afterAutospacing="1"/>
    </w:pPr>
    <w:rPr>
      <w:rFonts w:ascii="Verdana" w:hAnsi="Verdana"/>
      <w:sz w:val="20"/>
      <w:szCs w:val="20"/>
    </w:rPr>
  </w:style>
  <w:style w:type="paragraph" w:customStyle="1" w:styleId="clickable">
    <w:name w:val="clickable"/>
    <w:basedOn w:val="Normal"/>
    <w:rsid w:val="00E44440"/>
    <w:pPr>
      <w:spacing w:before="100" w:beforeAutospacing="1" w:after="100" w:afterAutospacing="1"/>
      <w:textAlignment w:val="center"/>
    </w:pPr>
    <w:rPr>
      <w:rFonts w:ascii="Verdana" w:hAnsi="Verdana"/>
      <w:color w:val="990000"/>
      <w:sz w:val="20"/>
      <w:szCs w:val="20"/>
    </w:rPr>
  </w:style>
  <w:style w:type="character" w:customStyle="1" w:styleId="xmldec1">
    <w:name w:val="xmldec1"/>
    <w:rsid w:val="00E44440"/>
    <w:rPr>
      <w:rFonts w:ascii="Verdana" w:hAnsi="Verdana" w:hint="default"/>
      <w:color w:val="0000FF"/>
      <w:sz w:val="20"/>
      <w:szCs w:val="20"/>
    </w:rPr>
  </w:style>
  <w:style w:type="character" w:customStyle="1" w:styleId="attributename1">
    <w:name w:val="attributename1"/>
    <w:rsid w:val="00E44440"/>
    <w:rPr>
      <w:rFonts w:ascii="Verdana" w:hAnsi="Verdana" w:hint="default"/>
      <w:color w:val="FF0000"/>
      <w:sz w:val="20"/>
      <w:szCs w:val="20"/>
    </w:rPr>
  </w:style>
  <w:style w:type="character" w:customStyle="1" w:styleId="attributevalue1">
    <w:name w:val="attributevalue1"/>
    <w:rsid w:val="00E44440"/>
    <w:rPr>
      <w:rFonts w:ascii="Verdana" w:hAnsi="Verdana" w:hint="default"/>
      <w:b/>
      <w:b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2897">
      <w:bodyDiv w:val="1"/>
      <w:marLeft w:val="0"/>
      <w:marRight w:val="0"/>
      <w:marTop w:val="0"/>
      <w:marBottom w:val="0"/>
      <w:divBdr>
        <w:top w:val="none" w:sz="0" w:space="0" w:color="auto"/>
        <w:left w:val="none" w:sz="0" w:space="0" w:color="auto"/>
        <w:bottom w:val="none" w:sz="0" w:space="0" w:color="auto"/>
        <w:right w:val="none" w:sz="0" w:space="0" w:color="auto"/>
      </w:divBdr>
    </w:div>
    <w:div w:id="238826971">
      <w:bodyDiv w:val="1"/>
      <w:marLeft w:val="0"/>
      <w:marRight w:val="360"/>
      <w:marTop w:val="0"/>
      <w:marBottom w:val="0"/>
      <w:divBdr>
        <w:top w:val="none" w:sz="0" w:space="0" w:color="auto"/>
        <w:left w:val="none" w:sz="0" w:space="0" w:color="auto"/>
        <w:bottom w:val="none" w:sz="0" w:space="0" w:color="auto"/>
        <w:right w:val="none" w:sz="0" w:space="0" w:color="auto"/>
      </w:divBdr>
      <w:divsChild>
        <w:div w:id="627203456">
          <w:marLeft w:val="240"/>
          <w:marRight w:val="240"/>
          <w:marTop w:val="0"/>
          <w:marBottom w:val="0"/>
          <w:divBdr>
            <w:top w:val="none" w:sz="0" w:space="0" w:color="auto"/>
            <w:left w:val="none" w:sz="0" w:space="0" w:color="auto"/>
            <w:bottom w:val="none" w:sz="0" w:space="0" w:color="auto"/>
            <w:right w:val="none" w:sz="0" w:space="0" w:color="auto"/>
          </w:divBdr>
          <w:divsChild>
            <w:div w:id="1726028158">
              <w:marLeft w:val="240"/>
              <w:marRight w:val="0"/>
              <w:marTop w:val="0"/>
              <w:marBottom w:val="0"/>
              <w:divBdr>
                <w:top w:val="none" w:sz="0" w:space="0" w:color="auto"/>
                <w:left w:val="none" w:sz="0" w:space="0" w:color="auto"/>
                <w:bottom w:val="none" w:sz="0" w:space="0" w:color="auto"/>
                <w:right w:val="none" w:sz="0" w:space="0" w:color="auto"/>
              </w:divBdr>
            </w:div>
            <w:div w:id="2025790247">
              <w:marLeft w:val="0"/>
              <w:marRight w:val="0"/>
              <w:marTop w:val="0"/>
              <w:marBottom w:val="0"/>
              <w:divBdr>
                <w:top w:val="none" w:sz="0" w:space="0" w:color="auto"/>
                <w:left w:val="none" w:sz="0" w:space="0" w:color="auto"/>
                <w:bottom w:val="none" w:sz="0" w:space="0" w:color="auto"/>
                <w:right w:val="none" w:sz="0" w:space="0" w:color="auto"/>
              </w:divBdr>
              <w:divsChild>
                <w:div w:id="158158389">
                  <w:marLeft w:val="0"/>
                  <w:marRight w:val="0"/>
                  <w:marTop w:val="0"/>
                  <w:marBottom w:val="0"/>
                  <w:divBdr>
                    <w:top w:val="none" w:sz="0" w:space="0" w:color="auto"/>
                    <w:left w:val="none" w:sz="0" w:space="0" w:color="auto"/>
                    <w:bottom w:val="none" w:sz="0" w:space="0" w:color="auto"/>
                    <w:right w:val="none" w:sz="0" w:space="0" w:color="auto"/>
                  </w:divBdr>
                </w:div>
                <w:div w:id="557400607">
                  <w:marLeft w:val="240"/>
                  <w:marRight w:val="240"/>
                  <w:marTop w:val="0"/>
                  <w:marBottom w:val="0"/>
                  <w:divBdr>
                    <w:top w:val="none" w:sz="0" w:space="0" w:color="auto"/>
                    <w:left w:val="none" w:sz="0" w:space="0" w:color="auto"/>
                    <w:bottom w:val="none" w:sz="0" w:space="0" w:color="auto"/>
                    <w:right w:val="none" w:sz="0" w:space="0" w:color="auto"/>
                  </w:divBdr>
                  <w:divsChild>
                    <w:div w:id="281307990">
                      <w:marLeft w:val="240"/>
                      <w:marRight w:val="0"/>
                      <w:marTop w:val="0"/>
                      <w:marBottom w:val="0"/>
                      <w:divBdr>
                        <w:top w:val="none" w:sz="0" w:space="0" w:color="auto"/>
                        <w:left w:val="none" w:sz="0" w:space="0" w:color="auto"/>
                        <w:bottom w:val="none" w:sz="0" w:space="0" w:color="auto"/>
                        <w:right w:val="none" w:sz="0" w:space="0" w:color="auto"/>
                      </w:divBdr>
                    </w:div>
                    <w:div w:id="571936700">
                      <w:marLeft w:val="0"/>
                      <w:marRight w:val="0"/>
                      <w:marTop w:val="0"/>
                      <w:marBottom w:val="0"/>
                      <w:divBdr>
                        <w:top w:val="none" w:sz="0" w:space="0" w:color="auto"/>
                        <w:left w:val="none" w:sz="0" w:space="0" w:color="auto"/>
                        <w:bottom w:val="none" w:sz="0" w:space="0" w:color="auto"/>
                        <w:right w:val="none" w:sz="0" w:space="0" w:color="auto"/>
                      </w:divBdr>
                      <w:divsChild>
                        <w:div w:id="249124382">
                          <w:marLeft w:val="240"/>
                          <w:marRight w:val="240"/>
                          <w:marTop w:val="0"/>
                          <w:marBottom w:val="0"/>
                          <w:divBdr>
                            <w:top w:val="none" w:sz="0" w:space="0" w:color="auto"/>
                            <w:left w:val="none" w:sz="0" w:space="0" w:color="auto"/>
                            <w:bottom w:val="none" w:sz="0" w:space="0" w:color="auto"/>
                            <w:right w:val="none" w:sz="0" w:space="0" w:color="auto"/>
                          </w:divBdr>
                          <w:divsChild>
                            <w:div w:id="1054498636">
                              <w:marLeft w:val="240"/>
                              <w:marRight w:val="0"/>
                              <w:marTop w:val="0"/>
                              <w:marBottom w:val="0"/>
                              <w:divBdr>
                                <w:top w:val="none" w:sz="0" w:space="0" w:color="auto"/>
                                <w:left w:val="none" w:sz="0" w:space="0" w:color="auto"/>
                                <w:bottom w:val="none" w:sz="0" w:space="0" w:color="auto"/>
                                <w:right w:val="none" w:sz="0" w:space="0" w:color="auto"/>
                              </w:divBdr>
                            </w:div>
                          </w:divsChild>
                        </w:div>
                        <w:div w:id="278799597">
                          <w:marLeft w:val="0"/>
                          <w:marRight w:val="0"/>
                          <w:marTop w:val="0"/>
                          <w:marBottom w:val="0"/>
                          <w:divBdr>
                            <w:top w:val="none" w:sz="0" w:space="0" w:color="auto"/>
                            <w:left w:val="none" w:sz="0" w:space="0" w:color="auto"/>
                            <w:bottom w:val="none" w:sz="0" w:space="0" w:color="auto"/>
                            <w:right w:val="none" w:sz="0" w:space="0" w:color="auto"/>
                          </w:divBdr>
                        </w:div>
                        <w:div w:id="304704313">
                          <w:marLeft w:val="240"/>
                          <w:marRight w:val="240"/>
                          <w:marTop w:val="0"/>
                          <w:marBottom w:val="0"/>
                          <w:divBdr>
                            <w:top w:val="none" w:sz="0" w:space="0" w:color="auto"/>
                            <w:left w:val="none" w:sz="0" w:space="0" w:color="auto"/>
                            <w:bottom w:val="none" w:sz="0" w:space="0" w:color="auto"/>
                            <w:right w:val="none" w:sz="0" w:space="0" w:color="auto"/>
                          </w:divBdr>
                          <w:divsChild>
                            <w:div w:id="568073228">
                              <w:marLeft w:val="240"/>
                              <w:marRight w:val="0"/>
                              <w:marTop w:val="0"/>
                              <w:marBottom w:val="0"/>
                              <w:divBdr>
                                <w:top w:val="none" w:sz="0" w:space="0" w:color="auto"/>
                                <w:left w:val="none" w:sz="0" w:space="0" w:color="auto"/>
                                <w:bottom w:val="none" w:sz="0" w:space="0" w:color="auto"/>
                                <w:right w:val="none" w:sz="0" w:space="0" w:color="auto"/>
                              </w:divBdr>
                            </w:div>
                          </w:divsChild>
                        </w:div>
                        <w:div w:id="318387772">
                          <w:marLeft w:val="240"/>
                          <w:marRight w:val="240"/>
                          <w:marTop w:val="0"/>
                          <w:marBottom w:val="0"/>
                          <w:divBdr>
                            <w:top w:val="none" w:sz="0" w:space="0" w:color="auto"/>
                            <w:left w:val="none" w:sz="0" w:space="0" w:color="auto"/>
                            <w:bottom w:val="none" w:sz="0" w:space="0" w:color="auto"/>
                            <w:right w:val="none" w:sz="0" w:space="0" w:color="auto"/>
                          </w:divBdr>
                          <w:divsChild>
                            <w:div w:id="1686206726">
                              <w:marLeft w:val="240"/>
                              <w:marRight w:val="0"/>
                              <w:marTop w:val="0"/>
                              <w:marBottom w:val="0"/>
                              <w:divBdr>
                                <w:top w:val="none" w:sz="0" w:space="0" w:color="auto"/>
                                <w:left w:val="none" w:sz="0" w:space="0" w:color="auto"/>
                                <w:bottom w:val="none" w:sz="0" w:space="0" w:color="auto"/>
                                <w:right w:val="none" w:sz="0" w:space="0" w:color="auto"/>
                              </w:divBdr>
                            </w:div>
                          </w:divsChild>
                        </w:div>
                        <w:div w:id="691880859">
                          <w:marLeft w:val="240"/>
                          <w:marRight w:val="240"/>
                          <w:marTop w:val="0"/>
                          <w:marBottom w:val="0"/>
                          <w:divBdr>
                            <w:top w:val="none" w:sz="0" w:space="0" w:color="auto"/>
                            <w:left w:val="none" w:sz="0" w:space="0" w:color="auto"/>
                            <w:bottom w:val="none" w:sz="0" w:space="0" w:color="auto"/>
                            <w:right w:val="none" w:sz="0" w:space="0" w:color="auto"/>
                          </w:divBdr>
                          <w:divsChild>
                            <w:div w:id="1722287499">
                              <w:marLeft w:val="240"/>
                              <w:marRight w:val="0"/>
                              <w:marTop w:val="0"/>
                              <w:marBottom w:val="0"/>
                              <w:divBdr>
                                <w:top w:val="none" w:sz="0" w:space="0" w:color="auto"/>
                                <w:left w:val="none" w:sz="0" w:space="0" w:color="auto"/>
                                <w:bottom w:val="none" w:sz="0" w:space="0" w:color="auto"/>
                                <w:right w:val="none" w:sz="0" w:space="0" w:color="auto"/>
                              </w:divBdr>
                            </w:div>
                          </w:divsChild>
                        </w:div>
                        <w:div w:id="1191141995">
                          <w:marLeft w:val="240"/>
                          <w:marRight w:val="240"/>
                          <w:marTop w:val="0"/>
                          <w:marBottom w:val="0"/>
                          <w:divBdr>
                            <w:top w:val="none" w:sz="0" w:space="0" w:color="auto"/>
                            <w:left w:val="none" w:sz="0" w:space="0" w:color="auto"/>
                            <w:bottom w:val="none" w:sz="0" w:space="0" w:color="auto"/>
                            <w:right w:val="none" w:sz="0" w:space="0" w:color="auto"/>
                          </w:divBdr>
                          <w:divsChild>
                            <w:div w:id="1173374102">
                              <w:marLeft w:val="240"/>
                              <w:marRight w:val="0"/>
                              <w:marTop w:val="0"/>
                              <w:marBottom w:val="0"/>
                              <w:divBdr>
                                <w:top w:val="none" w:sz="0" w:space="0" w:color="auto"/>
                                <w:left w:val="none" w:sz="0" w:space="0" w:color="auto"/>
                                <w:bottom w:val="none" w:sz="0" w:space="0" w:color="auto"/>
                                <w:right w:val="none" w:sz="0" w:space="0" w:color="auto"/>
                              </w:divBdr>
                            </w:div>
                          </w:divsChild>
                        </w:div>
                        <w:div w:id="1200432599">
                          <w:marLeft w:val="240"/>
                          <w:marRight w:val="240"/>
                          <w:marTop w:val="0"/>
                          <w:marBottom w:val="0"/>
                          <w:divBdr>
                            <w:top w:val="none" w:sz="0" w:space="0" w:color="auto"/>
                            <w:left w:val="none" w:sz="0" w:space="0" w:color="auto"/>
                            <w:bottom w:val="none" w:sz="0" w:space="0" w:color="auto"/>
                            <w:right w:val="none" w:sz="0" w:space="0" w:color="auto"/>
                          </w:divBdr>
                          <w:divsChild>
                            <w:div w:id="6408880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76398">
                  <w:marLeft w:val="240"/>
                  <w:marRight w:val="240"/>
                  <w:marTop w:val="0"/>
                  <w:marBottom w:val="0"/>
                  <w:divBdr>
                    <w:top w:val="none" w:sz="0" w:space="0" w:color="auto"/>
                    <w:left w:val="none" w:sz="0" w:space="0" w:color="auto"/>
                    <w:bottom w:val="none" w:sz="0" w:space="0" w:color="auto"/>
                    <w:right w:val="none" w:sz="0" w:space="0" w:color="auto"/>
                  </w:divBdr>
                  <w:divsChild>
                    <w:div w:id="455028251">
                      <w:marLeft w:val="0"/>
                      <w:marRight w:val="0"/>
                      <w:marTop w:val="0"/>
                      <w:marBottom w:val="0"/>
                      <w:divBdr>
                        <w:top w:val="none" w:sz="0" w:space="0" w:color="auto"/>
                        <w:left w:val="none" w:sz="0" w:space="0" w:color="auto"/>
                        <w:bottom w:val="none" w:sz="0" w:space="0" w:color="auto"/>
                        <w:right w:val="none" w:sz="0" w:space="0" w:color="auto"/>
                      </w:divBdr>
                      <w:divsChild>
                        <w:div w:id="449979290">
                          <w:marLeft w:val="240"/>
                          <w:marRight w:val="240"/>
                          <w:marTop w:val="0"/>
                          <w:marBottom w:val="0"/>
                          <w:divBdr>
                            <w:top w:val="none" w:sz="0" w:space="0" w:color="auto"/>
                            <w:left w:val="none" w:sz="0" w:space="0" w:color="auto"/>
                            <w:bottom w:val="none" w:sz="0" w:space="0" w:color="auto"/>
                            <w:right w:val="none" w:sz="0" w:space="0" w:color="auto"/>
                          </w:divBdr>
                          <w:divsChild>
                            <w:div w:id="725302183">
                              <w:marLeft w:val="0"/>
                              <w:marRight w:val="0"/>
                              <w:marTop w:val="0"/>
                              <w:marBottom w:val="0"/>
                              <w:divBdr>
                                <w:top w:val="none" w:sz="0" w:space="0" w:color="auto"/>
                                <w:left w:val="none" w:sz="0" w:space="0" w:color="auto"/>
                                <w:bottom w:val="none" w:sz="0" w:space="0" w:color="auto"/>
                                <w:right w:val="none" w:sz="0" w:space="0" w:color="auto"/>
                              </w:divBdr>
                              <w:divsChild>
                                <w:div w:id="74136180">
                                  <w:marLeft w:val="240"/>
                                  <w:marRight w:val="240"/>
                                  <w:marTop w:val="0"/>
                                  <w:marBottom w:val="0"/>
                                  <w:divBdr>
                                    <w:top w:val="none" w:sz="0" w:space="0" w:color="auto"/>
                                    <w:left w:val="none" w:sz="0" w:space="0" w:color="auto"/>
                                    <w:bottom w:val="none" w:sz="0" w:space="0" w:color="auto"/>
                                    <w:right w:val="none" w:sz="0" w:space="0" w:color="auto"/>
                                  </w:divBdr>
                                  <w:divsChild>
                                    <w:div w:id="1924801245">
                                      <w:marLeft w:val="240"/>
                                      <w:marRight w:val="0"/>
                                      <w:marTop w:val="0"/>
                                      <w:marBottom w:val="0"/>
                                      <w:divBdr>
                                        <w:top w:val="none" w:sz="0" w:space="0" w:color="auto"/>
                                        <w:left w:val="none" w:sz="0" w:space="0" w:color="auto"/>
                                        <w:bottom w:val="none" w:sz="0" w:space="0" w:color="auto"/>
                                        <w:right w:val="none" w:sz="0" w:space="0" w:color="auto"/>
                                      </w:divBdr>
                                    </w:div>
                                  </w:divsChild>
                                </w:div>
                                <w:div w:id="194123397">
                                  <w:marLeft w:val="240"/>
                                  <w:marRight w:val="240"/>
                                  <w:marTop w:val="0"/>
                                  <w:marBottom w:val="0"/>
                                  <w:divBdr>
                                    <w:top w:val="none" w:sz="0" w:space="0" w:color="auto"/>
                                    <w:left w:val="none" w:sz="0" w:space="0" w:color="auto"/>
                                    <w:bottom w:val="none" w:sz="0" w:space="0" w:color="auto"/>
                                    <w:right w:val="none" w:sz="0" w:space="0" w:color="auto"/>
                                  </w:divBdr>
                                  <w:divsChild>
                                    <w:div w:id="781654518">
                                      <w:marLeft w:val="240"/>
                                      <w:marRight w:val="0"/>
                                      <w:marTop w:val="0"/>
                                      <w:marBottom w:val="0"/>
                                      <w:divBdr>
                                        <w:top w:val="none" w:sz="0" w:space="0" w:color="auto"/>
                                        <w:left w:val="none" w:sz="0" w:space="0" w:color="auto"/>
                                        <w:bottom w:val="none" w:sz="0" w:space="0" w:color="auto"/>
                                        <w:right w:val="none" w:sz="0" w:space="0" w:color="auto"/>
                                      </w:divBdr>
                                    </w:div>
                                  </w:divsChild>
                                </w:div>
                                <w:div w:id="227304960">
                                  <w:marLeft w:val="240"/>
                                  <w:marRight w:val="240"/>
                                  <w:marTop w:val="0"/>
                                  <w:marBottom w:val="0"/>
                                  <w:divBdr>
                                    <w:top w:val="none" w:sz="0" w:space="0" w:color="auto"/>
                                    <w:left w:val="none" w:sz="0" w:space="0" w:color="auto"/>
                                    <w:bottom w:val="none" w:sz="0" w:space="0" w:color="auto"/>
                                    <w:right w:val="none" w:sz="0" w:space="0" w:color="auto"/>
                                  </w:divBdr>
                                  <w:divsChild>
                                    <w:div w:id="1798373503">
                                      <w:marLeft w:val="240"/>
                                      <w:marRight w:val="0"/>
                                      <w:marTop w:val="0"/>
                                      <w:marBottom w:val="0"/>
                                      <w:divBdr>
                                        <w:top w:val="none" w:sz="0" w:space="0" w:color="auto"/>
                                        <w:left w:val="none" w:sz="0" w:space="0" w:color="auto"/>
                                        <w:bottom w:val="none" w:sz="0" w:space="0" w:color="auto"/>
                                        <w:right w:val="none" w:sz="0" w:space="0" w:color="auto"/>
                                      </w:divBdr>
                                    </w:div>
                                  </w:divsChild>
                                </w:div>
                                <w:div w:id="381752783">
                                  <w:marLeft w:val="240"/>
                                  <w:marRight w:val="240"/>
                                  <w:marTop w:val="0"/>
                                  <w:marBottom w:val="0"/>
                                  <w:divBdr>
                                    <w:top w:val="none" w:sz="0" w:space="0" w:color="auto"/>
                                    <w:left w:val="none" w:sz="0" w:space="0" w:color="auto"/>
                                    <w:bottom w:val="none" w:sz="0" w:space="0" w:color="auto"/>
                                    <w:right w:val="none" w:sz="0" w:space="0" w:color="auto"/>
                                  </w:divBdr>
                                  <w:divsChild>
                                    <w:div w:id="1741950344">
                                      <w:marLeft w:val="240"/>
                                      <w:marRight w:val="0"/>
                                      <w:marTop w:val="0"/>
                                      <w:marBottom w:val="0"/>
                                      <w:divBdr>
                                        <w:top w:val="none" w:sz="0" w:space="0" w:color="auto"/>
                                        <w:left w:val="none" w:sz="0" w:space="0" w:color="auto"/>
                                        <w:bottom w:val="none" w:sz="0" w:space="0" w:color="auto"/>
                                        <w:right w:val="none" w:sz="0" w:space="0" w:color="auto"/>
                                      </w:divBdr>
                                    </w:div>
                                  </w:divsChild>
                                </w:div>
                                <w:div w:id="450788785">
                                  <w:marLeft w:val="0"/>
                                  <w:marRight w:val="0"/>
                                  <w:marTop w:val="0"/>
                                  <w:marBottom w:val="0"/>
                                  <w:divBdr>
                                    <w:top w:val="none" w:sz="0" w:space="0" w:color="auto"/>
                                    <w:left w:val="none" w:sz="0" w:space="0" w:color="auto"/>
                                    <w:bottom w:val="none" w:sz="0" w:space="0" w:color="auto"/>
                                    <w:right w:val="none" w:sz="0" w:space="0" w:color="auto"/>
                                  </w:divBdr>
                                </w:div>
                                <w:div w:id="457727414">
                                  <w:marLeft w:val="240"/>
                                  <w:marRight w:val="240"/>
                                  <w:marTop w:val="0"/>
                                  <w:marBottom w:val="0"/>
                                  <w:divBdr>
                                    <w:top w:val="none" w:sz="0" w:space="0" w:color="auto"/>
                                    <w:left w:val="none" w:sz="0" w:space="0" w:color="auto"/>
                                    <w:bottom w:val="none" w:sz="0" w:space="0" w:color="auto"/>
                                    <w:right w:val="none" w:sz="0" w:space="0" w:color="auto"/>
                                  </w:divBdr>
                                  <w:divsChild>
                                    <w:div w:id="671833879">
                                      <w:marLeft w:val="240"/>
                                      <w:marRight w:val="0"/>
                                      <w:marTop w:val="0"/>
                                      <w:marBottom w:val="0"/>
                                      <w:divBdr>
                                        <w:top w:val="none" w:sz="0" w:space="0" w:color="auto"/>
                                        <w:left w:val="none" w:sz="0" w:space="0" w:color="auto"/>
                                        <w:bottom w:val="none" w:sz="0" w:space="0" w:color="auto"/>
                                        <w:right w:val="none" w:sz="0" w:space="0" w:color="auto"/>
                                      </w:divBdr>
                                    </w:div>
                                  </w:divsChild>
                                </w:div>
                                <w:div w:id="590553758">
                                  <w:marLeft w:val="240"/>
                                  <w:marRight w:val="240"/>
                                  <w:marTop w:val="0"/>
                                  <w:marBottom w:val="0"/>
                                  <w:divBdr>
                                    <w:top w:val="none" w:sz="0" w:space="0" w:color="auto"/>
                                    <w:left w:val="none" w:sz="0" w:space="0" w:color="auto"/>
                                    <w:bottom w:val="none" w:sz="0" w:space="0" w:color="auto"/>
                                    <w:right w:val="none" w:sz="0" w:space="0" w:color="auto"/>
                                  </w:divBdr>
                                  <w:divsChild>
                                    <w:div w:id="1809325626">
                                      <w:marLeft w:val="240"/>
                                      <w:marRight w:val="0"/>
                                      <w:marTop w:val="0"/>
                                      <w:marBottom w:val="0"/>
                                      <w:divBdr>
                                        <w:top w:val="none" w:sz="0" w:space="0" w:color="auto"/>
                                        <w:left w:val="none" w:sz="0" w:space="0" w:color="auto"/>
                                        <w:bottom w:val="none" w:sz="0" w:space="0" w:color="auto"/>
                                        <w:right w:val="none" w:sz="0" w:space="0" w:color="auto"/>
                                      </w:divBdr>
                                    </w:div>
                                  </w:divsChild>
                                </w:div>
                                <w:div w:id="614291164">
                                  <w:marLeft w:val="240"/>
                                  <w:marRight w:val="240"/>
                                  <w:marTop w:val="0"/>
                                  <w:marBottom w:val="0"/>
                                  <w:divBdr>
                                    <w:top w:val="none" w:sz="0" w:space="0" w:color="auto"/>
                                    <w:left w:val="none" w:sz="0" w:space="0" w:color="auto"/>
                                    <w:bottom w:val="none" w:sz="0" w:space="0" w:color="auto"/>
                                    <w:right w:val="none" w:sz="0" w:space="0" w:color="auto"/>
                                  </w:divBdr>
                                  <w:divsChild>
                                    <w:div w:id="1063985342">
                                      <w:marLeft w:val="240"/>
                                      <w:marRight w:val="0"/>
                                      <w:marTop w:val="0"/>
                                      <w:marBottom w:val="0"/>
                                      <w:divBdr>
                                        <w:top w:val="none" w:sz="0" w:space="0" w:color="auto"/>
                                        <w:left w:val="none" w:sz="0" w:space="0" w:color="auto"/>
                                        <w:bottom w:val="none" w:sz="0" w:space="0" w:color="auto"/>
                                        <w:right w:val="none" w:sz="0" w:space="0" w:color="auto"/>
                                      </w:divBdr>
                                    </w:div>
                                  </w:divsChild>
                                </w:div>
                                <w:div w:id="669062228">
                                  <w:marLeft w:val="240"/>
                                  <w:marRight w:val="240"/>
                                  <w:marTop w:val="0"/>
                                  <w:marBottom w:val="0"/>
                                  <w:divBdr>
                                    <w:top w:val="none" w:sz="0" w:space="0" w:color="auto"/>
                                    <w:left w:val="none" w:sz="0" w:space="0" w:color="auto"/>
                                    <w:bottom w:val="none" w:sz="0" w:space="0" w:color="auto"/>
                                    <w:right w:val="none" w:sz="0" w:space="0" w:color="auto"/>
                                  </w:divBdr>
                                  <w:divsChild>
                                    <w:div w:id="374353801">
                                      <w:marLeft w:val="240"/>
                                      <w:marRight w:val="0"/>
                                      <w:marTop w:val="0"/>
                                      <w:marBottom w:val="0"/>
                                      <w:divBdr>
                                        <w:top w:val="none" w:sz="0" w:space="0" w:color="auto"/>
                                        <w:left w:val="none" w:sz="0" w:space="0" w:color="auto"/>
                                        <w:bottom w:val="none" w:sz="0" w:space="0" w:color="auto"/>
                                        <w:right w:val="none" w:sz="0" w:space="0" w:color="auto"/>
                                      </w:divBdr>
                                    </w:div>
                                  </w:divsChild>
                                </w:div>
                                <w:div w:id="830098139">
                                  <w:marLeft w:val="240"/>
                                  <w:marRight w:val="240"/>
                                  <w:marTop w:val="0"/>
                                  <w:marBottom w:val="0"/>
                                  <w:divBdr>
                                    <w:top w:val="none" w:sz="0" w:space="0" w:color="auto"/>
                                    <w:left w:val="none" w:sz="0" w:space="0" w:color="auto"/>
                                    <w:bottom w:val="none" w:sz="0" w:space="0" w:color="auto"/>
                                    <w:right w:val="none" w:sz="0" w:space="0" w:color="auto"/>
                                  </w:divBdr>
                                  <w:divsChild>
                                    <w:div w:id="341977529">
                                      <w:marLeft w:val="240"/>
                                      <w:marRight w:val="0"/>
                                      <w:marTop w:val="0"/>
                                      <w:marBottom w:val="0"/>
                                      <w:divBdr>
                                        <w:top w:val="none" w:sz="0" w:space="0" w:color="auto"/>
                                        <w:left w:val="none" w:sz="0" w:space="0" w:color="auto"/>
                                        <w:bottom w:val="none" w:sz="0" w:space="0" w:color="auto"/>
                                        <w:right w:val="none" w:sz="0" w:space="0" w:color="auto"/>
                                      </w:divBdr>
                                    </w:div>
                                  </w:divsChild>
                                </w:div>
                                <w:div w:id="872694910">
                                  <w:marLeft w:val="240"/>
                                  <w:marRight w:val="240"/>
                                  <w:marTop w:val="0"/>
                                  <w:marBottom w:val="0"/>
                                  <w:divBdr>
                                    <w:top w:val="none" w:sz="0" w:space="0" w:color="auto"/>
                                    <w:left w:val="none" w:sz="0" w:space="0" w:color="auto"/>
                                    <w:bottom w:val="none" w:sz="0" w:space="0" w:color="auto"/>
                                    <w:right w:val="none" w:sz="0" w:space="0" w:color="auto"/>
                                  </w:divBdr>
                                  <w:divsChild>
                                    <w:div w:id="833767537">
                                      <w:marLeft w:val="240"/>
                                      <w:marRight w:val="0"/>
                                      <w:marTop w:val="0"/>
                                      <w:marBottom w:val="0"/>
                                      <w:divBdr>
                                        <w:top w:val="none" w:sz="0" w:space="0" w:color="auto"/>
                                        <w:left w:val="none" w:sz="0" w:space="0" w:color="auto"/>
                                        <w:bottom w:val="none" w:sz="0" w:space="0" w:color="auto"/>
                                        <w:right w:val="none" w:sz="0" w:space="0" w:color="auto"/>
                                      </w:divBdr>
                                    </w:div>
                                  </w:divsChild>
                                </w:div>
                                <w:div w:id="982932868">
                                  <w:marLeft w:val="240"/>
                                  <w:marRight w:val="240"/>
                                  <w:marTop w:val="0"/>
                                  <w:marBottom w:val="0"/>
                                  <w:divBdr>
                                    <w:top w:val="none" w:sz="0" w:space="0" w:color="auto"/>
                                    <w:left w:val="none" w:sz="0" w:space="0" w:color="auto"/>
                                    <w:bottom w:val="none" w:sz="0" w:space="0" w:color="auto"/>
                                    <w:right w:val="none" w:sz="0" w:space="0" w:color="auto"/>
                                  </w:divBdr>
                                  <w:divsChild>
                                    <w:div w:id="1440685416">
                                      <w:marLeft w:val="240"/>
                                      <w:marRight w:val="0"/>
                                      <w:marTop w:val="0"/>
                                      <w:marBottom w:val="0"/>
                                      <w:divBdr>
                                        <w:top w:val="none" w:sz="0" w:space="0" w:color="auto"/>
                                        <w:left w:val="none" w:sz="0" w:space="0" w:color="auto"/>
                                        <w:bottom w:val="none" w:sz="0" w:space="0" w:color="auto"/>
                                        <w:right w:val="none" w:sz="0" w:space="0" w:color="auto"/>
                                      </w:divBdr>
                                    </w:div>
                                  </w:divsChild>
                                </w:div>
                                <w:div w:id="1657757109">
                                  <w:marLeft w:val="240"/>
                                  <w:marRight w:val="240"/>
                                  <w:marTop w:val="0"/>
                                  <w:marBottom w:val="0"/>
                                  <w:divBdr>
                                    <w:top w:val="none" w:sz="0" w:space="0" w:color="auto"/>
                                    <w:left w:val="none" w:sz="0" w:space="0" w:color="auto"/>
                                    <w:bottom w:val="none" w:sz="0" w:space="0" w:color="auto"/>
                                    <w:right w:val="none" w:sz="0" w:space="0" w:color="auto"/>
                                  </w:divBdr>
                                  <w:divsChild>
                                    <w:div w:id="1217593400">
                                      <w:marLeft w:val="240"/>
                                      <w:marRight w:val="0"/>
                                      <w:marTop w:val="0"/>
                                      <w:marBottom w:val="0"/>
                                      <w:divBdr>
                                        <w:top w:val="none" w:sz="0" w:space="0" w:color="auto"/>
                                        <w:left w:val="none" w:sz="0" w:space="0" w:color="auto"/>
                                        <w:bottom w:val="none" w:sz="0" w:space="0" w:color="auto"/>
                                        <w:right w:val="none" w:sz="0" w:space="0" w:color="auto"/>
                                      </w:divBdr>
                                    </w:div>
                                  </w:divsChild>
                                </w:div>
                                <w:div w:id="1675109850">
                                  <w:marLeft w:val="240"/>
                                  <w:marRight w:val="240"/>
                                  <w:marTop w:val="0"/>
                                  <w:marBottom w:val="0"/>
                                  <w:divBdr>
                                    <w:top w:val="none" w:sz="0" w:space="0" w:color="auto"/>
                                    <w:left w:val="none" w:sz="0" w:space="0" w:color="auto"/>
                                    <w:bottom w:val="none" w:sz="0" w:space="0" w:color="auto"/>
                                    <w:right w:val="none" w:sz="0" w:space="0" w:color="auto"/>
                                  </w:divBdr>
                                  <w:divsChild>
                                    <w:div w:id="1134715079">
                                      <w:marLeft w:val="240"/>
                                      <w:marRight w:val="0"/>
                                      <w:marTop w:val="0"/>
                                      <w:marBottom w:val="0"/>
                                      <w:divBdr>
                                        <w:top w:val="none" w:sz="0" w:space="0" w:color="auto"/>
                                        <w:left w:val="none" w:sz="0" w:space="0" w:color="auto"/>
                                        <w:bottom w:val="none" w:sz="0" w:space="0" w:color="auto"/>
                                        <w:right w:val="none" w:sz="0" w:space="0" w:color="auto"/>
                                      </w:divBdr>
                                    </w:div>
                                  </w:divsChild>
                                </w:div>
                                <w:div w:id="1695035374">
                                  <w:marLeft w:val="240"/>
                                  <w:marRight w:val="240"/>
                                  <w:marTop w:val="0"/>
                                  <w:marBottom w:val="0"/>
                                  <w:divBdr>
                                    <w:top w:val="none" w:sz="0" w:space="0" w:color="auto"/>
                                    <w:left w:val="none" w:sz="0" w:space="0" w:color="auto"/>
                                    <w:bottom w:val="none" w:sz="0" w:space="0" w:color="auto"/>
                                    <w:right w:val="none" w:sz="0" w:space="0" w:color="auto"/>
                                  </w:divBdr>
                                  <w:divsChild>
                                    <w:div w:id="457916820">
                                      <w:marLeft w:val="240"/>
                                      <w:marRight w:val="0"/>
                                      <w:marTop w:val="0"/>
                                      <w:marBottom w:val="0"/>
                                      <w:divBdr>
                                        <w:top w:val="none" w:sz="0" w:space="0" w:color="auto"/>
                                        <w:left w:val="none" w:sz="0" w:space="0" w:color="auto"/>
                                        <w:bottom w:val="none" w:sz="0" w:space="0" w:color="auto"/>
                                        <w:right w:val="none" w:sz="0" w:space="0" w:color="auto"/>
                                      </w:divBdr>
                                    </w:div>
                                  </w:divsChild>
                                </w:div>
                                <w:div w:id="1744796166">
                                  <w:marLeft w:val="240"/>
                                  <w:marRight w:val="240"/>
                                  <w:marTop w:val="0"/>
                                  <w:marBottom w:val="0"/>
                                  <w:divBdr>
                                    <w:top w:val="none" w:sz="0" w:space="0" w:color="auto"/>
                                    <w:left w:val="none" w:sz="0" w:space="0" w:color="auto"/>
                                    <w:bottom w:val="none" w:sz="0" w:space="0" w:color="auto"/>
                                    <w:right w:val="none" w:sz="0" w:space="0" w:color="auto"/>
                                  </w:divBdr>
                                  <w:divsChild>
                                    <w:div w:id="1804226685">
                                      <w:marLeft w:val="240"/>
                                      <w:marRight w:val="0"/>
                                      <w:marTop w:val="0"/>
                                      <w:marBottom w:val="0"/>
                                      <w:divBdr>
                                        <w:top w:val="none" w:sz="0" w:space="0" w:color="auto"/>
                                        <w:left w:val="none" w:sz="0" w:space="0" w:color="auto"/>
                                        <w:bottom w:val="none" w:sz="0" w:space="0" w:color="auto"/>
                                        <w:right w:val="none" w:sz="0" w:space="0" w:color="auto"/>
                                      </w:divBdr>
                                    </w:div>
                                  </w:divsChild>
                                </w:div>
                                <w:div w:id="1873348339">
                                  <w:marLeft w:val="240"/>
                                  <w:marRight w:val="240"/>
                                  <w:marTop w:val="0"/>
                                  <w:marBottom w:val="0"/>
                                  <w:divBdr>
                                    <w:top w:val="none" w:sz="0" w:space="0" w:color="auto"/>
                                    <w:left w:val="none" w:sz="0" w:space="0" w:color="auto"/>
                                    <w:bottom w:val="none" w:sz="0" w:space="0" w:color="auto"/>
                                    <w:right w:val="none" w:sz="0" w:space="0" w:color="auto"/>
                                  </w:divBdr>
                                  <w:divsChild>
                                    <w:div w:id="1067146049">
                                      <w:marLeft w:val="240"/>
                                      <w:marRight w:val="0"/>
                                      <w:marTop w:val="0"/>
                                      <w:marBottom w:val="0"/>
                                      <w:divBdr>
                                        <w:top w:val="none" w:sz="0" w:space="0" w:color="auto"/>
                                        <w:left w:val="none" w:sz="0" w:space="0" w:color="auto"/>
                                        <w:bottom w:val="none" w:sz="0" w:space="0" w:color="auto"/>
                                        <w:right w:val="none" w:sz="0" w:space="0" w:color="auto"/>
                                      </w:divBdr>
                                    </w:div>
                                  </w:divsChild>
                                </w:div>
                                <w:div w:id="2071463742">
                                  <w:marLeft w:val="240"/>
                                  <w:marRight w:val="240"/>
                                  <w:marTop w:val="0"/>
                                  <w:marBottom w:val="0"/>
                                  <w:divBdr>
                                    <w:top w:val="none" w:sz="0" w:space="0" w:color="auto"/>
                                    <w:left w:val="none" w:sz="0" w:space="0" w:color="auto"/>
                                    <w:bottom w:val="none" w:sz="0" w:space="0" w:color="auto"/>
                                    <w:right w:val="none" w:sz="0" w:space="0" w:color="auto"/>
                                  </w:divBdr>
                                  <w:divsChild>
                                    <w:div w:id="675034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0009410">
                              <w:marLeft w:val="240"/>
                              <w:marRight w:val="0"/>
                              <w:marTop w:val="0"/>
                              <w:marBottom w:val="0"/>
                              <w:divBdr>
                                <w:top w:val="none" w:sz="0" w:space="0" w:color="auto"/>
                                <w:left w:val="none" w:sz="0" w:space="0" w:color="auto"/>
                                <w:bottom w:val="none" w:sz="0" w:space="0" w:color="auto"/>
                                <w:right w:val="none" w:sz="0" w:space="0" w:color="auto"/>
                              </w:divBdr>
                            </w:div>
                          </w:divsChild>
                        </w:div>
                        <w:div w:id="1164393131">
                          <w:marLeft w:val="240"/>
                          <w:marRight w:val="240"/>
                          <w:marTop w:val="0"/>
                          <w:marBottom w:val="0"/>
                          <w:divBdr>
                            <w:top w:val="none" w:sz="0" w:space="0" w:color="auto"/>
                            <w:left w:val="none" w:sz="0" w:space="0" w:color="auto"/>
                            <w:bottom w:val="none" w:sz="0" w:space="0" w:color="auto"/>
                            <w:right w:val="none" w:sz="0" w:space="0" w:color="auto"/>
                          </w:divBdr>
                          <w:divsChild>
                            <w:div w:id="1841463095">
                              <w:marLeft w:val="240"/>
                              <w:marRight w:val="0"/>
                              <w:marTop w:val="0"/>
                              <w:marBottom w:val="0"/>
                              <w:divBdr>
                                <w:top w:val="none" w:sz="0" w:space="0" w:color="auto"/>
                                <w:left w:val="none" w:sz="0" w:space="0" w:color="auto"/>
                                <w:bottom w:val="none" w:sz="0" w:space="0" w:color="auto"/>
                                <w:right w:val="none" w:sz="0" w:space="0" w:color="auto"/>
                              </w:divBdr>
                            </w:div>
                            <w:div w:id="1908488738">
                              <w:marLeft w:val="0"/>
                              <w:marRight w:val="0"/>
                              <w:marTop w:val="0"/>
                              <w:marBottom w:val="0"/>
                              <w:divBdr>
                                <w:top w:val="none" w:sz="0" w:space="0" w:color="auto"/>
                                <w:left w:val="none" w:sz="0" w:space="0" w:color="auto"/>
                                <w:bottom w:val="none" w:sz="0" w:space="0" w:color="auto"/>
                                <w:right w:val="none" w:sz="0" w:space="0" w:color="auto"/>
                              </w:divBdr>
                              <w:divsChild>
                                <w:div w:id="1000890814">
                                  <w:marLeft w:val="240"/>
                                  <w:marRight w:val="240"/>
                                  <w:marTop w:val="0"/>
                                  <w:marBottom w:val="0"/>
                                  <w:divBdr>
                                    <w:top w:val="none" w:sz="0" w:space="0" w:color="auto"/>
                                    <w:left w:val="none" w:sz="0" w:space="0" w:color="auto"/>
                                    <w:bottom w:val="none" w:sz="0" w:space="0" w:color="auto"/>
                                    <w:right w:val="none" w:sz="0" w:space="0" w:color="auto"/>
                                  </w:divBdr>
                                  <w:divsChild>
                                    <w:div w:id="341863689">
                                      <w:marLeft w:val="240"/>
                                      <w:marRight w:val="0"/>
                                      <w:marTop w:val="0"/>
                                      <w:marBottom w:val="0"/>
                                      <w:divBdr>
                                        <w:top w:val="none" w:sz="0" w:space="0" w:color="auto"/>
                                        <w:left w:val="none" w:sz="0" w:space="0" w:color="auto"/>
                                        <w:bottom w:val="none" w:sz="0" w:space="0" w:color="auto"/>
                                        <w:right w:val="none" w:sz="0" w:space="0" w:color="auto"/>
                                      </w:divBdr>
                                    </w:div>
                                    <w:div w:id="481966235">
                                      <w:marLeft w:val="0"/>
                                      <w:marRight w:val="0"/>
                                      <w:marTop w:val="0"/>
                                      <w:marBottom w:val="0"/>
                                      <w:divBdr>
                                        <w:top w:val="none" w:sz="0" w:space="0" w:color="auto"/>
                                        <w:left w:val="none" w:sz="0" w:space="0" w:color="auto"/>
                                        <w:bottom w:val="none" w:sz="0" w:space="0" w:color="auto"/>
                                        <w:right w:val="none" w:sz="0" w:space="0" w:color="auto"/>
                                      </w:divBdr>
                                      <w:divsChild>
                                        <w:div w:id="820463644">
                                          <w:marLeft w:val="240"/>
                                          <w:marRight w:val="240"/>
                                          <w:marTop w:val="0"/>
                                          <w:marBottom w:val="0"/>
                                          <w:divBdr>
                                            <w:top w:val="none" w:sz="0" w:space="0" w:color="auto"/>
                                            <w:left w:val="none" w:sz="0" w:space="0" w:color="auto"/>
                                            <w:bottom w:val="none" w:sz="0" w:space="0" w:color="auto"/>
                                            <w:right w:val="none" w:sz="0" w:space="0" w:color="auto"/>
                                          </w:divBdr>
                                          <w:divsChild>
                                            <w:div w:id="236866672">
                                              <w:marLeft w:val="240"/>
                                              <w:marRight w:val="0"/>
                                              <w:marTop w:val="0"/>
                                              <w:marBottom w:val="0"/>
                                              <w:divBdr>
                                                <w:top w:val="none" w:sz="0" w:space="0" w:color="auto"/>
                                                <w:left w:val="none" w:sz="0" w:space="0" w:color="auto"/>
                                                <w:bottom w:val="none" w:sz="0" w:space="0" w:color="auto"/>
                                                <w:right w:val="none" w:sz="0" w:space="0" w:color="auto"/>
                                              </w:divBdr>
                                            </w:div>
                                            <w:div w:id="1461192349">
                                              <w:marLeft w:val="0"/>
                                              <w:marRight w:val="0"/>
                                              <w:marTop w:val="0"/>
                                              <w:marBottom w:val="0"/>
                                              <w:divBdr>
                                                <w:top w:val="none" w:sz="0" w:space="0" w:color="auto"/>
                                                <w:left w:val="none" w:sz="0" w:space="0" w:color="auto"/>
                                                <w:bottom w:val="none" w:sz="0" w:space="0" w:color="auto"/>
                                                <w:right w:val="none" w:sz="0" w:space="0" w:color="auto"/>
                                              </w:divBdr>
                                              <w:divsChild>
                                                <w:div w:id="135026792">
                                                  <w:marLeft w:val="240"/>
                                                  <w:marRight w:val="240"/>
                                                  <w:marTop w:val="0"/>
                                                  <w:marBottom w:val="0"/>
                                                  <w:divBdr>
                                                    <w:top w:val="none" w:sz="0" w:space="0" w:color="auto"/>
                                                    <w:left w:val="none" w:sz="0" w:space="0" w:color="auto"/>
                                                    <w:bottom w:val="none" w:sz="0" w:space="0" w:color="auto"/>
                                                    <w:right w:val="none" w:sz="0" w:space="0" w:color="auto"/>
                                                  </w:divBdr>
                                                  <w:divsChild>
                                                    <w:div w:id="471681546">
                                                      <w:marLeft w:val="240"/>
                                                      <w:marRight w:val="0"/>
                                                      <w:marTop w:val="0"/>
                                                      <w:marBottom w:val="0"/>
                                                      <w:divBdr>
                                                        <w:top w:val="none" w:sz="0" w:space="0" w:color="auto"/>
                                                        <w:left w:val="none" w:sz="0" w:space="0" w:color="auto"/>
                                                        <w:bottom w:val="none" w:sz="0" w:space="0" w:color="auto"/>
                                                        <w:right w:val="none" w:sz="0" w:space="0" w:color="auto"/>
                                                      </w:divBdr>
                                                    </w:div>
                                                  </w:divsChild>
                                                </w:div>
                                                <w:div w:id="610167405">
                                                  <w:marLeft w:val="240"/>
                                                  <w:marRight w:val="240"/>
                                                  <w:marTop w:val="0"/>
                                                  <w:marBottom w:val="0"/>
                                                  <w:divBdr>
                                                    <w:top w:val="none" w:sz="0" w:space="0" w:color="auto"/>
                                                    <w:left w:val="none" w:sz="0" w:space="0" w:color="auto"/>
                                                    <w:bottom w:val="none" w:sz="0" w:space="0" w:color="auto"/>
                                                    <w:right w:val="none" w:sz="0" w:space="0" w:color="auto"/>
                                                  </w:divBdr>
                                                  <w:divsChild>
                                                    <w:div w:id="903371329">
                                                      <w:marLeft w:val="240"/>
                                                      <w:marRight w:val="0"/>
                                                      <w:marTop w:val="0"/>
                                                      <w:marBottom w:val="0"/>
                                                      <w:divBdr>
                                                        <w:top w:val="none" w:sz="0" w:space="0" w:color="auto"/>
                                                        <w:left w:val="none" w:sz="0" w:space="0" w:color="auto"/>
                                                        <w:bottom w:val="none" w:sz="0" w:space="0" w:color="auto"/>
                                                        <w:right w:val="none" w:sz="0" w:space="0" w:color="auto"/>
                                                      </w:divBdr>
                                                    </w:div>
                                                  </w:divsChild>
                                                </w:div>
                                                <w:div w:id="887647037">
                                                  <w:marLeft w:val="240"/>
                                                  <w:marRight w:val="240"/>
                                                  <w:marTop w:val="0"/>
                                                  <w:marBottom w:val="0"/>
                                                  <w:divBdr>
                                                    <w:top w:val="none" w:sz="0" w:space="0" w:color="auto"/>
                                                    <w:left w:val="none" w:sz="0" w:space="0" w:color="auto"/>
                                                    <w:bottom w:val="none" w:sz="0" w:space="0" w:color="auto"/>
                                                    <w:right w:val="none" w:sz="0" w:space="0" w:color="auto"/>
                                                  </w:divBdr>
                                                  <w:divsChild>
                                                    <w:div w:id="789714163">
                                                      <w:marLeft w:val="240"/>
                                                      <w:marRight w:val="0"/>
                                                      <w:marTop w:val="0"/>
                                                      <w:marBottom w:val="0"/>
                                                      <w:divBdr>
                                                        <w:top w:val="none" w:sz="0" w:space="0" w:color="auto"/>
                                                        <w:left w:val="none" w:sz="0" w:space="0" w:color="auto"/>
                                                        <w:bottom w:val="none" w:sz="0" w:space="0" w:color="auto"/>
                                                        <w:right w:val="none" w:sz="0" w:space="0" w:color="auto"/>
                                                      </w:divBdr>
                                                    </w:div>
                                                  </w:divsChild>
                                                </w:div>
                                                <w:div w:id="1062874131">
                                                  <w:marLeft w:val="240"/>
                                                  <w:marRight w:val="240"/>
                                                  <w:marTop w:val="0"/>
                                                  <w:marBottom w:val="0"/>
                                                  <w:divBdr>
                                                    <w:top w:val="none" w:sz="0" w:space="0" w:color="auto"/>
                                                    <w:left w:val="none" w:sz="0" w:space="0" w:color="auto"/>
                                                    <w:bottom w:val="none" w:sz="0" w:space="0" w:color="auto"/>
                                                    <w:right w:val="none" w:sz="0" w:space="0" w:color="auto"/>
                                                  </w:divBdr>
                                                  <w:divsChild>
                                                    <w:div w:id="1932348092">
                                                      <w:marLeft w:val="240"/>
                                                      <w:marRight w:val="0"/>
                                                      <w:marTop w:val="0"/>
                                                      <w:marBottom w:val="0"/>
                                                      <w:divBdr>
                                                        <w:top w:val="none" w:sz="0" w:space="0" w:color="auto"/>
                                                        <w:left w:val="none" w:sz="0" w:space="0" w:color="auto"/>
                                                        <w:bottom w:val="none" w:sz="0" w:space="0" w:color="auto"/>
                                                        <w:right w:val="none" w:sz="0" w:space="0" w:color="auto"/>
                                                      </w:divBdr>
                                                    </w:div>
                                                  </w:divsChild>
                                                </w:div>
                                                <w:div w:id="1191069208">
                                                  <w:marLeft w:val="240"/>
                                                  <w:marRight w:val="240"/>
                                                  <w:marTop w:val="0"/>
                                                  <w:marBottom w:val="0"/>
                                                  <w:divBdr>
                                                    <w:top w:val="none" w:sz="0" w:space="0" w:color="auto"/>
                                                    <w:left w:val="none" w:sz="0" w:space="0" w:color="auto"/>
                                                    <w:bottom w:val="none" w:sz="0" w:space="0" w:color="auto"/>
                                                    <w:right w:val="none" w:sz="0" w:space="0" w:color="auto"/>
                                                  </w:divBdr>
                                                  <w:divsChild>
                                                    <w:div w:id="954678488">
                                                      <w:marLeft w:val="240"/>
                                                      <w:marRight w:val="0"/>
                                                      <w:marTop w:val="0"/>
                                                      <w:marBottom w:val="0"/>
                                                      <w:divBdr>
                                                        <w:top w:val="none" w:sz="0" w:space="0" w:color="auto"/>
                                                        <w:left w:val="none" w:sz="0" w:space="0" w:color="auto"/>
                                                        <w:bottom w:val="none" w:sz="0" w:space="0" w:color="auto"/>
                                                        <w:right w:val="none" w:sz="0" w:space="0" w:color="auto"/>
                                                      </w:divBdr>
                                                    </w:div>
                                                  </w:divsChild>
                                                </w:div>
                                                <w:div w:id="1347096401">
                                                  <w:marLeft w:val="240"/>
                                                  <w:marRight w:val="240"/>
                                                  <w:marTop w:val="0"/>
                                                  <w:marBottom w:val="0"/>
                                                  <w:divBdr>
                                                    <w:top w:val="none" w:sz="0" w:space="0" w:color="auto"/>
                                                    <w:left w:val="none" w:sz="0" w:space="0" w:color="auto"/>
                                                    <w:bottom w:val="none" w:sz="0" w:space="0" w:color="auto"/>
                                                    <w:right w:val="none" w:sz="0" w:space="0" w:color="auto"/>
                                                  </w:divBdr>
                                                  <w:divsChild>
                                                    <w:div w:id="61953322">
                                                      <w:marLeft w:val="240"/>
                                                      <w:marRight w:val="0"/>
                                                      <w:marTop w:val="0"/>
                                                      <w:marBottom w:val="0"/>
                                                      <w:divBdr>
                                                        <w:top w:val="none" w:sz="0" w:space="0" w:color="auto"/>
                                                        <w:left w:val="none" w:sz="0" w:space="0" w:color="auto"/>
                                                        <w:bottom w:val="none" w:sz="0" w:space="0" w:color="auto"/>
                                                        <w:right w:val="none" w:sz="0" w:space="0" w:color="auto"/>
                                                      </w:divBdr>
                                                    </w:div>
                                                  </w:divsChild>
                                                </w:div>
                                                <w:div w:id="14676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22491">
                                          <w:marLeft w:val="240"/>
                                          <w:marRight w:val="240"/>
                                          <w:marTop w:val="0"/>
                                          <w:marBottom w:val="0"/>
                                          <w:divBdr>
                                            <w:top w:val="none" w:sz="0" w:space="0" w:color="auto"/>
                                            <w:left w:val="none" w:sz="0" w:space="0" w:color="auto"/>
                                            <w:bottom w:val="none" w:sz="0" w:space="0" w:color="auto"/>
                                            <w:right w:val="none" w:sz="0" w:space="0" w:color="auto"/>
                                          </w:divBdr>
                                          <w:divsChild>
                                            <w:div w:id="1630240572">
                                              <w:marLeft w:val="0"/>
                                              <w:marRight w:val="0"/>
                                              <w:marTop w:val="0"/>
                                              <w:marBottom w:val="0"/>
                                              <w:divBdr>
                                                <w:top w:val="none" w:sz="0" w:space="0" w:color="auto"/>
                                                <w:left w:val="none" w:sz="0" w:space="0" w:color="auto"/>
                                                <w:bottom w:val="none" w:sz="0" w:space="0" w:color="auto"/>
                                                <w:right w:val="none" w:sz="0" w:space="0" w:color="auto"/>
                                              </w:divBdr>
                                              <w:divsChild>
                                                <w:div w:id="372387290">
                                                  <w:marLeft w:val="240"/>
                                                  <w:marRight w:val="240"/>
                                                  <w:marTop w:val="0"/>
                                                  <w:marBottom w:val="0"/>
                                                  <w:divBdr>
                                                    <w:top w:val="none" w:sz="0" w:space="0" w:color="auto"/>
                                                    <w:left w:val="none" w:sz="0" w:space="0" w:color="auto"/>
                                                    <w:bottom w:val="none" w:sz="0" w:space="0" w:color="auto"/>
                                                    <w:right w:val="none" w:sz="0" w:space="0" w:color="auto"/>
                                                  </w:divBdr>
                                                  <w:divsChild>
                                                    <w:div w:id="1169902968">
                                                      <w:marLeft w:val="240"/>
                                                      <w:marRight w:val="0"/>
                                                      <w:marTop w:val="0"/>
                                                      <w:marBottom w:val="0"/>
                                                      <w:divBdr>
                                                        <w:top w:val="none" w:sz="0" w:space="0" w:color="auto"/>
                                                        <w:left w:val="none" w:sz="0" w:space="0" w:color="auto"/>
                                                        <w:bottom w:val="none" w:sz="0" w:space="0" w:color="auto"/>
                                                        <w:right w:val="none" w:sz="0" w:space="0" w:color="auto"/>
                                                      </w:divBdr>
                                                    </w:div>
                                                  </w:divsChild>
                                                </w:div>
                                                <w:div w:id="394159179">
                                                  <w:marLeft w:val="240"/>
                                                  <w:marRight w:val="240"/>
                                                  <w:marTop w:val="0"/>
                                                  <w:marBottom w:val="0"/>
                                                  <w:divBdr>
                                                    <w:top w:val="none" w:sz="0" w:space="0" w:color="auto"/>
                                                    <w:left w:val="none" w:sz="0" w:space="0" w:color="auto"/>
                                                    <w:bottom w:val="none" w:sz="0" w:space="0" w:color="auto"/>
                                                    <w:right w:val="none" w:sz="0" w:space="0" w:color="auto"/>
                                                  </w:divBdr>
                                                  <w:divsChild>
                                                    <w:div w:id="153180006">
                                                      <w:marLeft w:val="240"/>
                                                      <w:marRight w:val="0"/>
                                                      <w:marTop w:val="0"/>
                                                      <w:marBottom w:val="0"/>
                                                      <w:divBdr>
                                                        <w:top w:val="none" w:sz="0" w:space="0" w:color="auto"/>
                                                        <w:left w:val="none" w:sz="0" w:space="0" w:color="auto"/>
                                                        <w:bottom w:val="none" w:sz="0" w:space="0" w:color="auto"/>
                                                        <w:right w:val="none" w:sz="0" w:space="0" w:color="auto"/>
                                                      </w:divBdr>
                                                    </w:div>
                                                  </w:divsChild>
                                                </w:div>
                                                <w:div w:id="1071583542">
                                                  <w:marLeft w:val="240"/>
                                                  <w:marRight w:val="240"/>
                                                  <w:marTop w:val="0"/>
                                                  <w:marBottom w:val="0"/>
                                                  <w:divBdr>
                                                    <w:top w:val="none" w:sz="0" w:space="0" w:color="auto"/>
                                                    <w:left w:val="none" w:sz="0" w:space="0" w:color="auto"/>
                                                    <w:bottom w:val="none" w:sz="0" w:space="0" w:color="auto"/>
                                                    <w:right w:val="none" w:sz="0" w:space="0" w:color="auto"/>
                                                  </w:divBdr>
                                                  <w:divsChild>
                                                    <w:div w:id="267004412">
                                                      <w:marLeft w:val="240"/>
                                                      <w:marRight w:val="0"/>
                                                      <w:marTop w:val="0"/>
                                                      <w:marBottom w:val="0"/>
                                                      <w:divBdr>
                                                        <w:top w:val="none" w:sz="0" w:space="0" w:color="auto"/>
                                                        <w:left w:val="none" w:sz="0" w:space="0" w:color="auto"/>
                                                        <w:bottom w:val="none" w:sz="0" w:space="0" w:color="auto"/>
                                                        <w:right w:val="none" w:sz="0" w:space="0" w:color="auto"/>
                                                      </w:divBdr>
                                                    </w:div>
                                                  </w:divsChild>
                                                </w:div>
                                                <w:div w:id="1222793738">
                                                  <w:marLeft w:val="0"/>
                                                  <w:marRight w:val="0"/>
                                                  <w:marTop w:val="0"/>
                                                  <w:marBottom w:val="0"/>
                                                  <w:divBdr>
                                                    <w:top w:val="none" w:sz="0" w:space="0" w:color="auto"/>
                                                    <w:left w:val="none" w:sz="0" w:space="0" w:color="auto"/>
                                                    <w:bottom w:val="none" w:sz="0" w:space="0" w:color="auto"/>
                                                    <w:right w:val="none" w:sz="0" w:space="0" w:color="auto"/>
                                                  </w:divBdr>
                                                </w:div>
                                              </w:divsChild>
                                            </w:div>
                                            <w:div w:id="1697923107">
                                              <w:marLeft w:val="240"/>
                                              <w:marRight w:val="0"/>
                                              <w:marTop w:val="0"/>
                                              <w:marBottom w:val="0"/>
                                              <w:divBdr>
                                                <w:top w:val="none" w:sz="0" w:space="0" w:color="auto"/>
                                                <w:left w:val="none" w:sz="0" w:space="0" w:color="auto"/>
                                                <w:bottom w:val="none" w:sz="0" w:space="0" w:color="auto"/>
                                                <w:right w:val="none" w:sz="0" w:space="0" w:color="auto"/>
                                              </w:divBdr>
                                            </w:div>
                                          </w:divsChild>
                                        </w:div>
                                        <w:div w:id="192795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276603">
                          <w:marLeft w:val="0"/>
                          <w:marRight w:val="0"/>
                          <w:marTop w:val="0"/>
                          <w:marBottom w:val="0"/>
                          <w:divBdr>
                            <w:top w:val="none" w:sz="0" w:space="0" w:color="auto"/>
                            <w:left w:val="none" w:sz="0" w:space="0" w:color="auto"/>
                            <w:bottom w:val="none" w:sz="0" w:space="0" w:color="auto"/>
                            <w:right w:val="none" w:sz="0" w:space="0" w:color="auto"/>
                          </w:divBdr>
                        </w:div>
                      </w:divsChild>
                    </w:div>
                    <w:div w:id="7715153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72350">
          <w:marLeft w:val="240"/>
          <w:marRight w:val="240"/>
          <w:marTop w:val="0"/>
          <w:marBottom w:val="0"/>
          <w:divBdr>
            <w:top w:val="none" w:sz="0" w:space="0" w:color="auto"/>
            <w:left w:val="none" w:sz="0" w:space="0" w:color="auto"/>
            <w:bottom w:val="none" w:sz="0" w:space="0" w:color="auto"/>
            <w:right w:val="none" w:sz="0" w:space="0" w:color="auto"/>
          </w:divBdr>
        </w:div>
      </w:divsChild>
    </w:div>
    <w:div w:id="336034561">
      <w:bodyDiv w:val="1"/>
      <w:marLeft w:val="0"/>
      <w:marRight w:val="360"/>
      <w:marTop w:val="0"/>
      <w:marBottom w:val="0"/>
      <w:divBdr>
        <w:top w:val="none" w:sz="0" w:space="0" w:color="auto"/>
        <w:left w:val="none" w:sz="0" w:space="0" w:color="auto"/>
        <w:bottom w:val="none" w:sz="0" w:space="0" w:color="auto"/>
        <w:right w:val="none" w:sz="0" w:space="0" w:color="auto"/>
      </w:divBdr>
      <w:divsChild>
        <w:div w:id="929390094">
          <w:marLeft w:val="240"/>
          <w:marRight w:val="240"/>
          <w:marTop w:val="0"/>
          <w:marBottom w:val="0"/>
          <w:divBdr>
            <w:top w:val="none" w:sz="0" w:space="0" w:color="auto"/>
            <w:left w:val="none" w:sz="0" w:space="0" w:color="auto"/>
            <w:bottom w:val="none" w:sz="0" w:space="0" w:color="auto"/>
            <w:right w:val="none" w:sz="0" w:space="0" w:color="auto"/>
          </w:divBdr>
        </w:div>
        <w:div w:id="1702823453">
          <w:marLeft w:val="240"/>
          <w:marRight w:val="240"/>
          <w:marTop w:val="0"/>
          <w:marBottom w:val="0"/>
          <w:divBdr>
            <w:top w:val="none" w:sz="0" w:space="0" w:color="auto"/>
            <w:left w:val="none" w:sz="0" w:space="0" w:color="auto"/>
            <w:bottom w:val="none" w:sz="0" w:space="0" w:color="auto"/>
            <w:right w:val="none" w:sz="0" w:space="0" w:color="auto"/>
          </w:divBdr>
          <w:divsChild>
            <w:div w:id="1737894103">
              <w:marLeft w:val="240"/>
              <w:marRight w:val="0"/>
              <w:marTop w:val="0"/>
              <w:marBottom w:val="0"/>
              <w:divBdr>
                <w:top w:val="none" w:sz="0" w:space="0" w:color="auto"/>
                <w:left w:val="none" w:sz="0" w:space="0" w:color="auto"/>
                <w:bottom w:val="none" w:sz="0" w:space="0" w:color="auto"/>
                <w:right w:val="none" w:sz="0" w:space="0" w:color="auto"/>
              </w:divBdr>
            </w:div>
            <w:div w:id="2134058560">
              <w:marLeft w:val="0"/>
              <w:marRight w:val="0"/>
              <w:marTop w:val="0"/>
              <w:marBottom w:val="0"/>
              <w:divBdr>
                <w:top w:val="none" w:sz="0" w:space="0" w:color="auto"/>
                <w:left w:val="none" w:sz="0" w:space="0" w:color="auto"/>
                <w:bottom w:val="none" w:sz="0" w:space="0" w:color="auto"/>
                <w:right w:val="none" w:sz="0" w:space="0" w:color="auto"/>
              </w:divBdr>
              <w:divsChild>
                <w:div w:id="19356898">
                  <w:marLeft w:val="0"/>
                  <w:marRight w:val="0"/>
                  <w:marTop w:val="0"/>
                  <w:marBottom w:val="0"/>
                  <w:divBdr>
                    <w:top w:val="none" w:sz="0" w:space="0" w:color="auto"/>
                    <w:left w:val="none" w:sz="0" w:space="0" w:color="auto"/>
                    <w:bottom w:val="none" w:sz="0" w:space="0" w:color="auto"/>
                    <w:right w:val="none" w:sz="0" w:space="0" w:color="auto"/>
                  </w:divBdr>
                </w:div>
                <w:div w:id="441533855">
                  <w:marLeft w:val="240"/>
                  <w:marRight w:val="240"/>
                  <w:marTop w:val="0"/>
                  <w:marBottom w:val="0"/>
                  <w:divBdr>
                    <w:top w:val="none" w:sz="0" w:space="0" w:color="auto"/>
                    <w:left w:val="none" w:sz="0" w:space="0" w:color="auto"/>
                    <w:bottom w:val="none" w:sz="0" w:space="0" w:color="auto"/>
                    <w:right w:val="none" w:sz="0" w:space="0" w:color="auto"/>
                  </w:divBdr>
                  <w:divsChild>
                    <w:div w:id="988901545">
                      <w:marLeft w:val="0"/>
                      <w:marRight w:val="0"/>
                      <w:marTop w:val="0"/>
                      <w:marBottom w:val="0"/>
                      <w:divBdr>
                        <w:top w:val="none" w:sz="0" w:space="0" w:color="auto"/>
                        <w:left w:val="none" w:sz="0" w:space="0" w:color="auto"/>
                        <w:bottom w:val="none" w:sz="0" w:space="0" w:color="auto"/>
                        <w:right w:val="none" w:sz="0" w:space="0" w:color="auto"/>
                      </w:divBdr>
                      <w:divsChild>
                        <w:div w:id="618757705">
                          <w:marLeft w:val="240"/>
                          <w:marRight w:val="240"/>
                          <w:marTop w:val="0"/>
                          <w:marBottom w:val="0"/>
                          <w:divBdr>
                            <w:top w:val="none" w:sz="0" w:space="0" w:color="auto"/>
                            <w:left w:val="none" w:sz="0" w:space="0" w:color="auto"/>
                            <w:bottom w:val="none" w:sz="0" w:space="0" w:color="auto"/>
                            <w:right w:val="none" w:sz="0" w:space="0" w:color="auto"/>
                          </w:divBdr>
                          <w:divsChild>
                            <w:div w:id="1777628880">
                              <w:marLeft w:val="240"/>
                              <w:marRight w:val="0"/>
                              <w:marTop w:val="0"/>
                              <w:marBottom w:val="0"/>
                              <w:divBdr>
                                <w:top w:val="none" w:sz="0" w:space="0" w:color="auto"/>
                                <w:left w:val="none" w:sz="0" w:space="0" w:color="auto"/>
                                <w:bottom w:val="none" w:sz="0" w:space="0" w:color="auto"/>
                                <w:right w:val="none" w:sz="0" w:space="0" w:color="auto"/>
                              </w:divBdr>
                            </w:div>
                          </w:divsChild>
                        </w:div>
                        <w:div w:id="1892040149">
                          <w:marLeft w:val="0"/>
                          <w:marRight w:val="0"/>
                          <w:marTop w:val="0"/>
                          <w:marBottom w:val="0"/>
                          <w:divBdr>
                            <w:top w:val="none" w:sz="0" w:space="0" w:color="auto"/>
                            <w:left w:val="none" w:sz="0" w:space="0" w:color="auto"/>
                            <w:bottom w:val="none" w:sz="0" w:space="0" w:color="auto"/>
                            <w:right w:val="none" w:sz="0" w:space="0" w:color="auto"/>
                          </w:divBdr>
                        </w:div>
                      </w:divsChild>
                    </w:div>
                    <w:div w:id="1254515158">
                      <w:marLeft w:val="240"/>
                      <w:marRight w:val="0"/>
                      <w:marTop w:val="0"/>
                      <w:marBottom w:val="0"/>
                      <w:divBdr>
                        <w:top w:val="none" w:sz="0" w:space="0" w:color="auto"/>
                        <w:left w:val="none" w:sz="0" w:space="0" w:color="auto"/>
                        <w:bottom w:val="none" w:sz="0" w:space="0" w:color="auto"/>
                        <w:right w:val="none" w:sz="0" w:space="0" w:color="auto"/>
                      </w:divBdr>
                    </w:div>
                  </w:divsChild>
                </w:div>
                <w:div w:id="1397581484">
                  <w:marLeft w:val="240"/>
                  <w:marRight w:val="240"/>
                  <w:marTop w:val="0"/>
                  <w:marBottom w:val="0"/>
                  <w:divBdr>
                    <w:top w:val="none" w:sz="0" w:space="0" w:color="auto"/>
                    <w:left w:val="none" w:sz="0" w:space="0" w:color="auto"/>
                    <w:bottom w:val="none" w:sz="0" w:space="0" w:color="auto"/>
                    <w:right w:val="none" w:sz="0" w:space="0" w:color="auto"/>
                  </w:divBdr>
                  <w:divsChild>
                    <w:div w:id="182718522">
                      <w:marLeft w:val="240"/>
                      <w:marRight w:val="0"/>
                      <w:marTop w:val="0"/>
                      <w:marBottom w:val="0"/>
                      <w:divBdr>
                        <w:top w:val="none" w:sz="0" w:space="0" w:color="auto"/>
                        <w:left w:val="none" w:sz="0" w:space="0" w:color="auto"/>
                        <w:bottom w:val="none" w:sz="0" w:space="0" w:color="auto"/>
                        <w:right w:val="none" w:sz="0" w:space="0" w:color="auto"/>
                      </w:divBdr>
                    </w:div>
                    <w:div w:id="1210260701">
                      <w:marLeft w:val="0"/>
                      <w:marRight w:val="0"/>
                      <w:marTop w:val="0"/>
                      <w:marBottom w:val="0"/>
                      <w:divBdr>
                        <w:top w:val="none" w:sz="0" w:space="0" w:color="auto"/>
                        <w:left w:val="none" w:sz="0" w:space="0" w:color="auto"/>
                        <w:bottom w:val="none" w:sz="0" w:space="0" w:color="auto"/>
                        <w:right w:val="none" w:sz="0" w:space="0" w:color="auto"/>
                      </w:divBdr>
                      <w:divsChild>
                        <w:div w:id="408623107">
                          <w:marLeft w:val="240"/>
                          <w:marRight w:val="240"/>
                          <w:marTop w:val="0"/>
                          <w:marBottom w:val="0"/>
                          <w:divBdr>
                            <w:top w:val="none" w:sz="0" w:space="0" w:color="auto"/>
                            <w:left w:val="none" w:sz="0" w:space="0" w:color="auto"/>
                            <w:bottom w:val="none" w:sz="0" w:space="0" w:color="auto"/>
                            <w:right w:val="none" w:sz="0" w:space="0" w:color="auto"/>
                          </w:divBdr>
                          <w:divsChild>
                            <w:div w:id="1577783054">
                              <w:marLeft w:val="0"/>
                              <w:marRight w:val="0"/>
                              <w:marTop w:val="0"/>
                              <w:marBottom w:val="0"/>
                              <w:divBdr>
                                <w:top w:val="none" w:sz="0" w:space="0" w:color="auto"/>
                                <w:left w:val="none" w:sz="0" w:space="0" w:color="auto"/>
                                <w:bottom w:val="none" w:sz="0" w:space="0" w:color="auto"/>
                                <w:right w:val="none" w:sz="0" w:space="0" w:color="auto"/>
                              </w:divBdr>
                              <w:divsChild>
                                <w:div w:id="67508613">
                                  <w:marLeft w:val="240"/>
                                  <w:marRight w:val="240"/>
                                  <w:marTop w:val="0"/>
                                  <w:marBottom w:val="0"/>
                                  <w:divBdr>
                                    <w:top w:val="none" w:sz="0" w:space="0" w:color="auto"/>
                                    <w:left w:val="none" w:sz="0" w:space="0" w:color="auto"/>
                                    <w:bottom w:val="none" w:sz="0" w:space="0" w:color="auto"/>
                                    <w:right w:val="none" w:sz="0" w:space="0" w:color="auto"/>
                                  </w:divBdr>
                                  <w:divsChild>
                                    <w:div w:id="815872985">
                                      <w:marLeft w:val="240"/>
                                      <w:marRight w:val="0"/>
                                      <w:marTop w:val="0"/>
                                      <w:marBottom w:val="0"/>
                                      <w:divBdr>
                                        <w:top w:val="none" w:sz="0" w:space="0" w:color="auto"/>
                                        <w:left w:val="none" w:sz="0" w:space="0" w:color="auto"/>
                                        <w:bottom w:val="none" w:sz="0" w:space="0" w:color="auto"/>
                                        <w:right w:val="none" w:sz="0" w:space="0" w:color="auto"/>
                                      </w:divBdr>
                                    </w:div>
                                  </w:divsChild>
                                </w:div>
                                <w:div w:id="562954680">
                                  <w:marLeft w:val="240"/>
                                  <w:marRight w:val="240"/>
                                  <w:marTop w:val="0"/>
                                  <w:marBottom w:val="0"/>
                                  <w:divBdr>
                                    <w:top w:val="none" w:sz="0" w:space="0" w:color="auto"/>
                                    <w:left w:val="none" w:sz="0" w:space="0" w:color="auto"/>
                                    <w:bottom w:val="none" w:sz="0" w:space="0" w:color="auto"/>
                                    <w:right w:val="none" w:sz="0" w:space="0" w:color="auto"/>
                                  </w:divBdr>
                                  <w:divsChild>
                                    <w:div w:id="1512797613">
                                      <w:marLeft w:val="240"/>
                                      <w:marRight w:val="0"/>
                                      <w:marTop w:val="0"/>
                                      <w:marBottom w:val="0"/>
                                      <w:divBdr>
                                        <w:top w:val="none" w:sz="0" w:space="0" w:color="auto"/>
                                        <w:left w:val="none" w:sz="0" w:space="0" w:color="auto"/>
                                        <w:bottom w:val="none" w:sz="0" w:space="0" w:color="auto"/>
                                        <w:right w:val="none" w:sz="0" w:space="0" w:color="auto"/>
                                      </w:divBdr>
                                    </w:div>
                                  </w:divsChild>
                                </w:div>
                                <w:div w:id="598871360">
                                  <w:marLeft w:val="240"/>
                                  <w:marRight w:val="240"/>
                                  <w:marTop w:val="0"/>
                                  <w:marBottom w:val="0"/>
                                  <w:divBdr>
                                    <w:top w:val="none" w:sz="0" w:space="0" w:color="auto"/>
                                    <w:left w:val="none" w:sz="0" w:space="0" w:color="auto"/>
                                    <w:bottom w:val="none" w:sz="0" w:space="0" w:color="auto"/>
                                    <w:right w:val="none" w:sz="0" w:space="0" w:color="auto"/>
                                  </w:divBdr>
                                  <w:divsChild>
                                    <w:div w:id="247035099">
                                      <w:marLeft w:val="240"/>
                                      <w:marRight w:val="0"/>
                                      <w:marTop w:val="0"/>
                                      <w:marBottom w:val="0"/>
                                      <w:divBdr>
                                        <w:top w:val="none" w:sz="0" w:space="0" w:color="auto"/>
                                        <w:left w:val="none" w:sz="0" w:space="0" w:color="auto"/>
                                        <w:bottom w:val="none" w:sz="0" w:space="0" w:color="auto"/>
                                        <w:right w:val="none" w:sz="0" w:space="0" w:color="auto"/>
                                      </w:divBdr>
                                    </w:div>
                                  </w:divsChild>
                                </w:div>
                                <w:div w:id="764115563">
                                  <w:marLeft w:val="240"/>
                                  <w:marRight w:val="240"/>
                                  <w:marTop w:val="0"/>
                                  <w:marBottom w:val="0"/>
                                  <w:divBdr>
                                    <w:top w:val="none" w:sz="0" w:space="0" w:color="auto"/>
                                    <w:left w:val="none" w:sz="0" w:space="0" w:color="auto"/>
                                    <w:bottom w:val="none" w:sz="0" w:space="0" w:color="auto"/>
                                    <w:right w:val="none" w:sz="0" w:space="0" w:color="auto"/>
                                  </w:divBdr>
                                  <w:divsChild>
                                    <w:div w:id="25058145">
                                      <w:marLeft w:val="240"/>
                                      <w:marRight w:val="0"/>
                                      <w:marTop w:val="0"/>
                                      <w:marBottom w:val="0"/>
                                      <w:divBdr>
                                        <w:top w:val="none" w:sz="0" w:space="0" w:color="auto"/>
                                        <w:left w:val="none" w:sz="0" w:space="0" w:color="auto"/>
                                        <w:bottom w:val="none" w:sz="0" w:space="0" w:color="auto"/>
                                        <w:right w:val="none" w:sz="0" w:space="0" w:color="auto"/>
                                      </w:divBdr>
                                    </w:div>
                                  </w:divsChild>
                                </w:div>
                                <w:div w:id="1349941672">
                                  <w:marLeft w:val="0"/>
                                  <w:marRight w:val="0"/>
                                  <w:marTop w:val="0"/>
                                  <w:marBottom w:val="0"/>
                                  <w:divBdr>
                                    <w:top w:val="none" w:sz="0" w:space="0" w:color="auto"/>
                                    <w:left w:val="none" w:sz="0" w:space="0" w:color="auto"/>
                                    <w:bottom w:val="none" w:sz="0" w:space="0" w:color="auto"/>
                                    <w:right w:val="none" w:sz="0" w:space="0" w:color="auto"/>
                                  </w:divBdr>
                                </w:div>
                                <w:div w:id="1680153641">
                                  <w:marLeft w:val="240"/>
                                  <w:marRight w:val="240"/>
                                  <w:marTop w:val="0"/>
                                  <w:marBottom w:val="0"/>
                                  <w:divBdr>
                                    <w:top w:val="none" w:sz="0" w:space="0" w:color="auto"/>
                                    <w:left w:val="none" w:sz="0" w:space="0" w:color="auto"/>
                                    <w:bottom w:val="none" w:sz="0" w:space="0" w:color="auto"/>
                                    <w:right w:val="none" w:sz="0" w:space="0" w:color="auto"/>
                                  </w:divBdr>
                                  <w:divsChild>
                                    <w:div w:id="1736973290">
                                      <w:marLeft w:val="240"/>
                                      <w:marRight w:val="0"/>
                                      <w:marTop w:val="0"/>
                                      <w:marBottom w:val="0"/>
                                      <w:divBdr>
                                        <w:top w:val="none" w:sz="0" w:space="0" w:color="auto"/>
                                        <w:left w:val="none" w:sz="0" w:space="0" w:color="auto"/>
                                        <w:bottom w:val="none" w:sz="0" w:space="0" w:color="auto"/>
                                        <w:right w:val="none" w:sz="0" w:space="0" w:color="auto"/>
                                      </w:divBdr>
                                    </w:div>
                                  </w:divsChild>
                                </w:div>
                                <w:div w:id="1954823157">
                                  <w:marLeft w:val="240"/>
                                  <w:marRight w:val="240"/>
                                  <w:marTop w:val="0"/>
                                  <w:marBottom w:val="0"/>
                                  <w:divBdr>
                                    <w:top w:val="none" w:sz="0" w:space="0" w:color="auto"/>
                                    <w:left w:val="none" w:sz="0" w:space="0" w:color="auto"/>
                                    <w:bottom w:val="none" w:sz="0" w:space="0" w:color="auto"/>
                                    <w:right w:val="none" w:sz="0" w:space="0" w:color="auto"/>
                                  </w:divBdr>
                                  <w:divsChild>
                                    <w:div w:id="1556157271">
                                      <w:marLeft w:val="240"/>
                                      <w:marRight w:val="0"/>
                                      <w:marTop w:val="0"/>
                                      <w:marBottom w:val="0"/>
                                      <w:divBdr>
                                        <w:top w:val="none" w:sz="0" w:space="0" w:color="auto"/>
                                        <w:left w:val="none" w:sz="0" w:space="0" w:color="auto"/>
                                        <w:bottom w:val="none" w:sz="0" w:space="0" w:color="auto"/>
                                        <w:right w:val="none" w:sz="0" w:space="0" w:color="auto"/>
                                      </w:divBdr>
                                    </w:div>
                                  </w:divsChild>
                                </w:div>
                                <w:div w:id="1980065827">
                                  <w:marLeft w:val="240"/>
                                  <w:marRight w:val="240"/>
                                  <w:marTop w:val="0"/>
                                  <w:marBottom w:val="0"/>
                                  <w:divBdr>
                                    <w:top w:val="none" w:sz="0" w:space="0" w:color="auto"/>
                                    <w:left w:val="none" w:sz="0" w:space="0" w:color="auto"/>
                                    <w:bottom w:val="none" w:sz="0" w:space="0" w:color="auto"/>
                                    <w:right w:val="none" w:sz="0" w:space="0" w:color="auto"/>
                                  </w:divBdr>
                                  <w:divsChild>
                                    <w:div w:id="84572121">
                                      <w:marLeft w:val="240"/>
                                      <w:marRight w:val="0"/>
                                      <w:marTop w:val="0"/>
                                      <w:marBottom w:val="0"/>
                                      <w:divBdr>
                                        <w:top w:val="none" w:sz="0" w:space="0" w:color="auto"/>
                                        <w:left w:val="none" w:sz="0" w:space="0" w:color="auto"/>
                                        <w:bottom w:val="none" w:sz="0" w:space="0" w:color="auto"/>
                                        <w:right w:val="none" w:sz="0" w:space="0" w:color="auto"/>
                                      </w:divBdr>
                                    </w:div>
                                  </w:divsChild>
                                </w:div>
                                <w:div w:id="1993831055">
                                  <w:marLeft w:val="240"/>
                                  <w:marRight w:val="240"/>
                                  <w:marTop w:val="0"/>
                                  <w:marBottom w:val="0"/>
                                  <w:divBdr>
                                    <w:top w:val="none" w:sz="0" w:space="0" w:color="auto"/>
                                    <w:left w:val="none" w:sz="0" w:space="0" w:color="auto"/>
                                    <w:bottom w:val="none" w:sz="0" w:space="0" w:color="auto"/>
                                    <w:right w:val="none" w:sz="0" w:space="0" w:color="auto"/>
                                  </w:divBdr>
                                  <w:divsChild>
                                    <w:div w:id="379861603">
                                      <w:marLeft w:val="240"/>
                                      <w:marRight w:val="0"/>
                                      <w:marTop w:val="0"/>
                                      <w:marBottom w:val="0"/>
                                      <w:divBdr>
                                        <w:top w:val="none" w:sz="0" w:space="0" w:color="auto"/>
                                        <w:left w:val="none" w:sz="0" w:space="0" w:color="auto"/>
                                        <w:bottom w:val="none" w:sz="0" w:space="0" w:color="auto"/>
                                        <w:right w:val="none" w:sz="0" w:space="0" w:color="auto"/>
                                      </w:divBdr>
                                    </w:div>
                                  </w:divsChild>
                                </w:div>
                                <w:div w:id="2065448890">
                                  <w:marLeft w:val="240"/>
                                  <w:marRight w:val="240"/>
                                  <w:marTop w:val="0"/>
                                  <w:marBottom w:val="0"/>
                                  <w:divBdr>
                                    <w:top w:val="none" w:sz="0" w:space="0" w:color="auto"/>
                                    <w:left w:val="none" w:sz="0" w:space="0" w:color="auto"/>
                                    <w:bottom w:val="none" w:sz="0" w:space="0" w:color="auto"/>
                                    <w:right w:val="none" w:sz="0" w:space="0" w:color="auto"/>
                                  </w:divBdr>
                                  <w:divsChild>
                                    <w:div w:id="501504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484728">
                              <w:marLeft w:val="240"/>
                              <w:marRight w:val="0"/>
                              <w:marTop w:val="0"/>
                              <w:marBottom w:val="0"/>
                              <w:divBdr>
                                <w:top w:val="none" w:sz="0" w:space="0" w:color="auto"/>
                                <w:left w:val="none" w:sz="0" w:space="0" w:color="auto"/>
                                <w:bottom w:val="none" w:sz="0" w:space="0" w:color="auto"/>
                                <w:right w:val="none" w:sz="0" w:space="0" w:color="auto"/>
                              </w:divBdr>
                            </w:div>
                          </w:divsChild>
                        </w:div>
                        <w:div w:id="822238350">
                          <w:marLeft w:val="240"/>
                          <w:marRight w:val="240"/>
                          <w:marTop w:val="0"/>
                          <w:marBottom w:val="0"/>
                          <w:divBdr>
                            <w:top w:val="none" w:sz="0" w:space="0" w:color="auto"/>
                            <w:left w:val="none" w:sz="0" w:space="0" w:color="auto"/>
                            <w:bottom w:val="none" w:sz="0" w:space="0" w:color="auto"/>
                            <w:right w:val="none" w:sz="0" w:space="0" w:color="auto"/>
                          </w:divBdr>
                          <w:divsChild>
                            <w:div w:id="215824216">
                              <w:marLeft w:val="240"/>
                              <w:marRight w:val="0"/>
                              <w:marTop w:val="0"/>
                              <w:marBottom w:val="0"/>
                              <w:divBdr>
                                <w:top w:val="none" w:sz="0" w:space="0" w:color="auto"/>
                                <w:left w:val="none" w:sz="0" w:space="0" w:color="auto"/>
                                <w:bottom w:val="none" w:sz="0" w:space="0" w:color="auto"/>
                                <w:right w:val="none" w:sz="0" w:space="0" w:color="auto"/>
                              </w:divBdr>
                            </w:div>
                            <w:div w:id="1797289103">
                              <w:marLeft w:val="0"/>
                              <w:marRight w:val="0"/>
                              <w:marTop w:val="0"/>
                              <w:marBottom w:val="0"/>
                              <w:divBdr>
                                <w:top w:val="none" w:sz="0" w:space="0" w:color="auto"/>
                                <w:left w:val="none" w:sz="0" w:space="0" w:color="auto"/>
                                <w:bottom w:val="none" w:sz="0" w:space="0" w:color="auto"/>
                                <w:right w:val="none" w:sz="0" w:space="0" w:color="auto"/>
                              </w:divBdr>
                              <w:divsChild>
                                <w:div w:id="859976673">
                                  <w:marLeft w:val="240"/>
                                  <w:marRight w:val="240"/>
                                  <w:marTop w:val="0"/>
                                  <w:marBottom w:val="0"/>
                                  <w:divBdr>
                                    <w:top w:val="none" w:sz="0" w:space="0" w:color="auto"/>
                                    <w:left w:val="none" w:sz="0" w:space="0" w:color="auto"/>
                                    <w:bottom w:val="none" w:sz="0" w:space="0" w:color="auto"/>
                                    <w:right w:val="none" w:sz="0" w:space="0" w:color="auto"/>
                                  </w:divBdr>
                                  <w:divsChild>
                                    <w:div w:id="480659072">
                                      <w:marLeft w:val="0"/>
                                      <w:marRight w:val="0"/>
                                      <w:marTop w:val="0"/>
                                      <w:marBottom w:val="0"/>
                                      <w:divBdr>
                                        <w:top w:val="none" w:sz="0" w:space="0" w:color="auto"/>
                                        <w:left w:val="none" w:sz="0" w:space="0" w:color="auto"/>
                                        <w:bottom w:val="none" w:sz="0" w:space="0" w:color="auto"/>
                                        <w:right w:val="none" w:sz="0" w:space="0" w:color="auto"/>
                                      </w:divBdr>
                                      <w:divsChild>
                                        <w:div w:id="61219709">
                                          <w:marLeft w:val="240"/>
                                          <w:marRight w:val="240"/>
                                          <w:marTop w:val="0"/>
                                          <w:marBottom w:val="0"/>
                                          <w:divBdr>
                                            <w:top w:val="none" w:sz="0" w:space="0" w:color="auto"/>
                                            <w:left w:val="none" w:sz="0" w:space="0" w:color="auto"/>
                                            <w:bottom w:val="none" w:sz="0" w:space="0" w:color="auto"/>
                                            <w:right w:val="none" w:sz="0" w:space="0" w:color="auto"/>
                                          </w:divBdr>
                                          <w:divsChild>
                                            <w:div w:id="1537886700">
                                              <w:marLeft w:val="240"/>
                                              <w:marRight w:val="0"/>
                                              <w:marTop w:val="0"/>
                                              <w:marBottom w:val="0"/>
                                              <w:divBdr>
                                                <w:top w:val="none" w:sz="0" w:space="0" w:color="auto"/>
                                                <w:left w:val="none" w:sz="0" w:space="0" w:color="auto"/>
                                                <w:bottom w:val="none" w:sz="0" w:space="0" w:color="auto"/>
                                                <w:right w:val="none" w:sz="0" w:space="0" w:color="auto"/>
                                              </w:divBdr>
                                            </w:div>
                                            <w:div w:id="1706053437">
                                              <w:marLeft w:val="0"/>
                                              <w:marRight w:val="0"/>
                                              <w:marTop w:val="0"/>
                                              <w:marBottom w:val="0"/>
                                              <w:divBdr>
                                                <w:top w:val="none" w:sz="0" w:space="0" w:color="auto"/>
                                                <w:left w:val="none" w:sz="0" w:space="0" w:color="auto"/>
                                                <w:bottom w:val="none" w:sz="0" w:space="0" w:color="auto"/>
                                                <w:right w:val="none" w:sz="0" w:space="0" w:color="auto"/>
                                              </w:divBdr>
                                              <w:divsChild>
                                                <w:div w:id="70468265">
                                                  <w:marLeft w:val="0"/>
                                                  <w:marRight w:val="0"/>
                                                  <w:marTop w:val="0"/>
                                                  <w:marBottom w:val="0"/>
                                                  <w:divBdr>
                                                    <w:top w:val="none" w:sz="0" w:space="0" w:color="auto"/>
                                                    <w:left w:val="none" w:sz="0" w:space="0" w:color="auto"/>
                                                    <w:bottom w:val="none" w:sz="0" w:space="0" w:color="auto"/>
                                                    <w:right w:val="none" w:sz="0" w:space="0" w:color="auto"/>
                                                  </w:divBdr>
                                                </w:div>
                                                <w:div w:id="425418855">
                                                  <w:marLeft w:val="240"/>
                                                  <w:marRight w:val="240"/>
                                                  <w:marTop w:val="0"/>
                                                  <w:marBottom w:val="0"/>
                                                  <w:divBdr>
                                                    <w:top w:val="none" w:sz="0" w:space="0" w:color="auto"/>
                                                    <w:left w:val="none" w:sz="0" w:space="0" w:color="auto"/>
                                                    <w:bottom w:val="none" w:sz="0" w:space="0" w:color="auto"/>
                                                    <w:right w:val="none" w:sz="0" w:space="0" w:color="auto"/>
                                                  </w:divBdr>
                                                  <w:divsChild>
                                                    <w:div w:id="1602177940">
                                                      <w:marLeft w:val="240"/>
                                                      <w:marRight w:val="0"/>
                                                      <w:marTop w:val="0"/>
                                                      <w:marBottom w:val="0"/>
                                                      <w:divBdr>
                                                        <w:top w:val="none" w:sz="0" w:space="0" w:color="auto"/>
                                                        <w:left w:val="none" w:sz="0" w:space="0" w:color="auto"/>
                                                        <w:bottom w:val="none" w:sz="0" w:space="0" w:color="auto"/>
                                                        <w:right w:val="none" w:sz="0" w:space="0" w:color="auto"/>
                                                      </w:divBdr>
                                                    </w:div>
                                                  </w:divsChild>
                                                </w:div>
                                                <w:div w:id="772896917">
                                                  <w:marLeft w:val="240"/>
                                                  <w:marRight w:val="240"/>
                                                  <w:marTop w:val="0"/>
                                                  <w:marBottom w:val="0"/>
                                                  <w:divBdr>
                                                    <w:top w:val="none" w:sz="0" w:space="0" w:color="auto"/>
                                                    <w:left w:val="none" w:sz="0" w:space="0" w:color="auto"/>
                                                    <w:bottom w:val="none" w:sz="0" w:space="0" w:color="auto"/>
                                                    <w:right w:val="none" w:sz="0" w:space="0" w:color="auto"/>
                                                  </w:divBdr>
                                                  <w:divsChild>
                                                    <w:div w:id="211694630">
                                                      <w:marLeft w:val="240"/>
                                                      <w:marRight w:val="0"/>
                                                      <w:marTop w:val="0"/>
                                                      <w:marBottom w:val="0"/>
                                                      <w:divBdr>
                                                        <w:top w:val="none" w:sz="0" w:space="0" w:color="auto"/>
                                                        <w:left w:val="none" w:sz="0" w:space="0" w:color="auto"/>
                                                        <w:bottom w:val="none" w:sz="0" w:space="0" w:color="auto"/>
                                                        <w:right w:val="none" w:sz="0" w:space="0" w:color="auto"/>
                                                      </w:divBdr>
                                                    </w:div>
                                                  </w:divsChild>
                                                </w:div>
                                                <w:div w:id="1011881865">
                                                  <w:marLeft w:val="240"/>
                                                  <w:marRight w:val="240"/>
                                                  <w:marTop w:val="0"/>
                                                  <w:marBottom w:val="0"/>
                                                  <w:divBdr>
                                                    <w:top w:val="none" w:sz="0" w:space="0" w:color="auto"/>
                                                    <w:left w:val="none" w:sz="0" w:space="0" w:color="auto"/>
                                                    <w:bottom w:val="none" w:sz="0" w:space="0" w:color="auto"/>
                                                    <w:right w:val="none" w:sz="0" w:space="0" w:color="auto"/>
                                                  </w:divBdr>
                                                  <w:divsChild>
                                                    <w:div w:id="1379233825">
                                                      <w:marLeft w:val="240"/>
                                                      <w:marRight w:val="0"/>
                                                      <w:marTop w:val="0"/>
                                                      <w:marBottom w:val="0"/>
                                                      <w:divBdr>
                                                        <w:top w:val="none" w:sz="0" w:space="0" w:color="auto"/>
                                                        <w:left w:val="none" w:sz="0" w:space="0" w:color="auto"/>
                                                        <w:bottom w:val="none" w:sz="0" w:space="0" w:color="auto"/>
                                                        <w:right w:val="none" w:sz="0" w:space="0" w:color="auto"/>
                                                      </w:divBdr>
                                                    </w:div>
                                                  </w:divsChild>
                                                </w:div>
                                                <w:div w:id="1210263976">
                                                  <w:marLeft w:val="240"/>
                                                  <w:marRight w:val="240"/>
                                                  <w:marTop w:val="0"/>
                                                  <w:marBottom w:val="0"/>
                                                  <w:divBdr>
                                                    <w:top w:val="none" w:sz="0" w:space="0" w:color="auto"/>
                                                    <w:left w:val="none" w:sz="0" w:space="0" w:color="auto"/>
                                                    <w:bottom w:val="none" w:sz="0" w:space="0" w:color="auto"/>
                                                    <w:right w:val="none" w:sz="0" w:space="0" w:color="auto"/>
                                                  </w:divBdr>
                                                  <w:divsChild>
                                                    <w:div w:id="1483545303">
                                                      <w:marLeft w:val="240"/>
                                                      <w:marRight w:val="0"/>
                                                      <w:marTop w:val="0"/>
                                                      <w:marBottom w:val="0"/>
                                                      <w:divBdr>
                                                        <w:top w:val="none" w:sz="0" w:space="0" w:color="auto"/>
                                                        <w:left w:val="none" w:sz="0" w:space="0" w:color="auto"/>
                                                        <w:bottom w:val="none" w:sz="0" w:space="0" w:color="auto"/>
                                                        <w:right w:val="none" w:sz="0" w:space="0" w:color="auto"/>
                                                      </w:divBdr>
                                                    </w:div>
                                                  </w:divsChild>
                                                </w:div>
                                                <w:div w:id="1374960112">
                                                  <w:marLeft w:val="240"/>
                                                  <w:marRight w:val="240"/>
                                                  <w:marTop w:val="0"/>
                                                  <w:marBottom w:val="0"/>
                                                  <w:divBdr>
                                                    <w:top w:val="none" w:sz="0" w:space="0" w:color="auto"/>
                                                    <w:left w:val="none" w:sz="0" w:space="0" w:color="auto"/>
                                                    <w:bottom w:val="none" w:sz="0" w:space="0" w:color="auto"/>
                                                    <w:right w:val="none" w:sz="0" w:space="0" w:color="auto"/>
                                                  </w:divBdr>
                                                  <w:divsChild>
                                                    <w:div w:id="1350794798">
                                                      <w:marLeft w:val="240"/>
                                                      <w:marRight w:val="0"/>
                                                      <w:marTop w:val="0"/>
                                                      <w:marBottom w:val="0"/>
                                                      <w:divBdr>
                                                        <w:top w:val="none" w:sz="0" w:space="0" w:color="auto"/>
                                                        <w:left w:val="none" w:sz="0" w:space="0" w:color="auto"/>
                                                        <w:bottom w:val="none" w:sz="0" w:space="0" w:color="auto"/>
                                                        <w:right w:val="none" w:sz="0" w:space="0" w:color="auto"/>
                                                      </w:divBdr>
                                                    </w:div>
                                                  </w:divsChild>
                                                </w:div>
                                                <w:div w:id="1729649539">
                                                  <w:marLeft w:val="240"/>
                                                  <w:marRight w:val="240"/>
                                                  <w:marTop w:val="0"/>
                                                  <w:marBottom w:val="0"/>
                                                  <w:divBdr>
                                                    <w:top w:val="none" w:sz="0" w:space="0" w:color="auto"/>
                                                    <w:left w:val="none" w:sz="0" w:space="0" w:color="auto"/>
                                                    <w:bottom w:val="none" w:sz="0" w:space="0" w:color="auto"/>
                                                    <w:right w:val="none" w:sz="0" w:space="0" w:color="auto"/>
                                                  </w:divBdr>
                                                  <w:divsChild>
                                                    <w:div w:id="681512153">
                                                      <w:marLeft w:val="240"/>
                                                      <w:marRight w:val="0"/>
                                                      <w:marTop w:val="0"/>
                                                      <w:marBottom w:val="0"/>
                                                      <w:divBdr>
                                                        <w:top w:val="none" w:sz="0" w:space="0" w:color="auto"/>
                                                        <w:left w:val="none" w:sz="0" w:space="0" w:color="auto"/>
                                                        <w:bottom w:val="none" w:sz="0" w:space="0" w:color="auto"/>
                                                        <w:right w:val="none" w:sz="0" w:space="0" w:color="auto"/>
                                                      </w:divBdr>
                                                    </w:div>
                                                  </w:divsChild>
                                                </w:div>
                                                <w:div w:id="1965381737">
                                                  <w:marLeft w:val="240"/>
                                                  <w:marRight w:val="240"/>
                                                  <w:marTop w:val="0"/>
                                                  <w:marBottom w:val="0"/>
                                                  <w:divBdr>
                                                    <w:top w:val="none" w:sz="0" w:space="0" w:color="auto"/>
                                                    <w:left w:val="none" w:sz="0" w:space="0" w:color="auto"/>
                                                    <w:bottom w:val="none" w:sz="0" w:space="0" w:color="auto"/>
                                                    <w:right w:val="none" w:sz="0" w:space="0" w:color="auto"/>
                                                  </w:divBdr>
                                                  <w:divsChild>
                                                    <w:div w:id="196240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65618">
                                          <w:marLeft w:val="240"/>
                                          <w:marRight w:val="240"/>
                                          <w:marTop w:val="0"/>
                                          <w:marBottom w:val="0"/>
                                          <w:divBdr>
                                            <w:top w:val="none" w:sz="0" w:space="0" w:color="auto"/>
                                            <w:left w:val="none" w:sz="0" w:space="0" w:color="auto"/>
                                            <w:bottom w:val="none" w:sz="0" w:space="0" w:color="auto"/>
                                            <w:right w:val="none" w:sz="0" w:space="0" w:color="auto"/>
                                          </w:divBdr>
                                          <w:divsChild>
                                            <w:div w:id="374812582">
                                              <w:marLeft w:val="0"/>
                                              <w:marRight w:val="0"/>
                                              <w:marTop w:val="0"/>
                                              <w:marBottom w:val="0"/>
                                              <w:divBdr>
                                                <w:top w:val="none" w:sz="0" w:space="0" w:color="auto"/>
                                                <w:left w:val="none" w:sz="0" w:space="0" w:color="auto"/>
                                                <w:bottom w:val="none" w:sz="0" w:space="0" w:color="auto"/>
                                                <w:right w:val="none" w:sz="0" w:space="0" w:color="auto"/>
                                              </w:divBdr>
                                              <w:divsChild>
                                                <w:div w:id="7946996">
                                                  <w:marLeft w:val="0"/>
                                                  <w:marRight w:val="0"/>
                                                  <w:marTop w:val="0"/>
                                                  <w:marBottom w:val="0"/>
                                                  <w:divBdr>
                                                    <w:top w:val="none" w:sz="0" w:space="0" w:color="auto"/>
                                                    <w:left w:val="none" w:sz="0" w:space="0" w:color="auto"/>
                                                    <w:bottom w:val="none" w:sz="0" w:space="0" w:color="auto"/>
                                                    <w:right w:val="none" w:sz="0" w:space="0" w:color="auto"/>
                                                  </w:divBdr>
                                                </w:div>
                                                <w:div w:id="856429471">
                                                  <w:marLeft w:val="240"/>
                                                  <w:marRight w:val="240"/>
                                                  <w:marTop w:val="0"/>
                                                  <w:marBottom w:val="0"/>
                                                  <w:divBdr>
                                                    <w:top w:val="none" w:sz="0" w:space="0" w:color="auto"/>
                                                    <w:left w:val="none" w:sz="0" w:space="0" w:color="auto"/>
                                                    <w:bottom w:val="none" w:sz="0" w:space="0" w:color="auto"/>
                                                    <w:right w:val="none" w:sz="0" w:space="0" w:color="auto"/>
                                                  </w:divBdr>
                                                  <w:divsChild>
                                                    <w:div w:id="1008211630">
                                                      <w:marLeft w:val="240"/>
                                                      <w:marRight w:val="0"/>
                                                      <w:marTop w:val="0"/>
                                                      <w:marBottom w:val="0"/>
                                                      <w:divBdr>
                                                        <w:top w:val="none" w:sz="0" w:space="0" w:color="auto"/>
                                                        <w:left w:val="none" w:sz="0" w:space="0" w:color="auto"/>
                                                        <w:bottom w:val="none" w:sz="0" w:space="0" w:color="auto"/>
                                                        <w:right w:val="none" w:sz="0" w:space="0" w:color="auto"/>
                                                      </w:divBdr>
                                                    </w:div>
                                                  </w:divsChild>
                                                </w:div>
                                                <w:div w:id="893930271">
                                                  <w:marLeft w:val="240"/>
                                                  <w:marRight w:val="240"/>
                                                  <w:marTop w:val="0"/>
                                                  <w:marBottom w:val="0"/>
                                                  <w:divBdr>
                                                    <w:top w:val="none" w:sz="0" w:space="0" w:color="auto"/>
                                                    <w:left w:val="none" w:sz="0" w:space="0" w:color="auto"/>
                                                    <w:bottom w:val="none" w:sz="0" w:space="0" w:color="auto"/>
                                                    <w:right w:val="none" w:sz="0" w:space="0" w:color="auto"/>
                                                  </w:divBdr>
                                                  <w:divsChild>
                                                    <w:div w:id="254558551">
                                                      <w:marLeft w:val="0"/>
                                                      <w:marRight w:val="0"/>
                                                      <w:marTop w:val="0"/>
                                                      <w:marBottom w:val="0"/>
                                                      <w:divBdr>
                                                        <w:top w:val="none" w:sz="0" w:space="0" w:color="auto"/>
                                                        <w:left w:val="none" w:sz="0" w:space="0" w:color="auto"/>
                                                        <w:bottom w:val="none" w:sz="0" w:space="0" w:color="auto"/>
                                                        <w:right w:val="none" w:sz="0" w:space="0" w:color="auto"/>
                                                      </w:divBdr>
                                                      <w:divsChild>
                                                        <w:div w:id="27486906">
                                                          <w:marLeft w:val="0"/>
                                                          <w:marRight w:val="0"/>
                                                          <w:marTop w:val="0"/>
                                                          <w:marBottom w:val="0"/>
                                                          <w:divBdr>
                                                            <w:top w:val="none" w:sz="0" w:space="0" w:color="auto"/>
                                                            <w:left w:val="none" w:sz="0" w:space="0" w:color="auto"/>
                                                            <w:bottom w:val="none" w:sz="0" w:space="0" w:color="auto"/>
                                                            <w:right w:val="none" w:sz="0" w:space="0" w:color="auto"/>
                                                          </w:divBdr>
                                                        </w:div>
                                                        <w:div w:id="422460143">
                                                          <w:marLeft w:val="240"/>
                                                          <w:marRight w:val="240"/>
                                                          <w:marTop w:val="0"/>
                                                          <w:marBottom w:val="0"/>
                                                          <w:divBdr>
                                                            <w:top w:val="none" w:sz="0" w:space="0" w:color="auto"/>
                                                            <w:left w:val="none" w:sz="0" w:space="0" w:color="auto"/>
                                                            <w:bottom w:val="none" w:sz="0" w:space="0" w:color="auto"/>
                                                            <w:right w:val="none" w:sz="0" w:space="0" w:color="auto"/>
                                                          </w:divBdr>
                                                          <w:divsChild>
                                                            <w:div w:id="780225302">
                                                              <w:marLeft w:val="240"/>
                                                              <w:marRight w:val="0"/>
                                                              <w:marTop w:val="0"/>
                                                              <w:marBottom w:val="0"/>
                                                              <w:divBdr>
                                                                <w:top w:val="none" w:sz="0" w:space="0" w:color="auto"/>
                                                                <w:left w:val="none" w:sz="0" w:space="0" w:color="auto"/>
                                                                <w:bottom w:val="none" w:sz="0" w:space="0" w:color="auto"/>
                                                                <w:right w:val="none" w:sz="0" w:space="0" w:color="auto"/>
                                                              </w:divBdr>
                                                            </w:div>
                                                          </w:divsChild>
                                                        </w:div>
                                                        <w:div w:id="866992604">
                                                          <w:marLeft w:val="240"/>
                                                          <w:marRight w:val="240"/>
                                                          <w:marTop w:val="0"/>
                                                          <w:marBottom w:val="0"/>
                                                          <w:divBdr>
                                                            <w:top w:val="none" w:sz="0" w:space="0" w:color="auto"/>
                                                            <w:left w:val="none" w:sz="0" w:space="0" w:color="auto"/>
                                                            <w:bottom w:val="none" w:sz="0" w:space="0" w:color="auto"/>
                                                            <w:right w:val="none" w:sz="0" w:space="0" w:color="auto"/>
                                                          </w:divBdr>
                                                          <w:divsChild>
                                                            <w:div w:id="1994330264">
                                                              <w:marLeft w:val="240"/>
                                                              <w:marRight w:val="0"/>
                                                              <w:marTop w:val="0"/>
                                                              <w:marBottom w:val="0"/>
                                                              <w:divBdr>
                                                                <w:top w:val="none" w:sz="0" w:space="0" w:color="auto"/>
                                                                <w:left w:val="none" w:sz="0" w:space="0" w:color="auto"/>
                                                                <w:bottom w:val="none" w:sz="0" w:space="0" w:color="auto"/>
                                                                <w:right w:val="none" w:sz="0" w:space="0" w:color="auto"/>
                                                              </w:divBdr>
                                                            </w:div>
                                                          </w:divsChild>
                                                        </w:div>
                                                        <w:div w:id="2108697099">
                                                          <w:marLeft w:val="240"/>
                                                          <w:marRight w:val="240"/>
                                                          <w:marTop w:val="0"/>
                                                          <w:marBottom w:val="0"/>
                                                          <w:divBdr>
                                                            <w:top w:val="none" w:sz="0" w:space="0" w:color="auto"/>
                                                            <w:left w:val="none" w:sz="0" w:space="0" w:color="auto"/>
                                                            <w:bottom w:val="none" w:sz="0" w:space="0" w:color="auto"/>
                                                            <w:right w:val="none" w:sz="0" w:space="0" w:color="auto"/>
                                                          </w:divBdr>
                                                          <w:divsChild>
                                                            <w:div w:id="1089236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9808705">
                                                      <w:marLeft w:val="240"/>
                                                      <w:marRight w:val="0"/>
                                                      <w:marTop w:val="0"/>
                                                      <w:marBottom w:val="0"/>
                                                      <w:divBdr>
                                                        <w:top w:val="none" w:sz="0" w:space="0" w:color="auto"/>
                                                        <w:left w:val="none" w:sz="0" w:space="0" w:color="auto"/>
                                                        <w:bottom w:val="none" w:sz="0" w:space="0" w:color="auto"/>
                                                        <w:right w:val="none" w:sz="0" w:space="0" w:color="auto"/>
                                                      </w:divBdr>
                                                    </w:div>
                                                  </w:divsChild>
                                                </w:div>
                                                <w:div w:id="1286500493">
                                                  <w:marLeft w:val="240"/>
                                                  <w:marRight w:val="240"/>
                                                  <w:marTop w:val="0"/>
                                                  <w:marBottom w:val="0"/>
                                                  <w:divBdr>
                                                    <w:top w:val="none" w:sz="0" w:space="0" w:color="auto"/>
                                                    <w:left w:val="none" w:sz="0" w:space="0" w:color="auto"/>
                                                    <w:bottom w:val="none" w:sz="0" w:space="0" w:color="auto"/>
                                                    <w:right w:val="none" w:sz="0" w:space="0" w:color="auto"/>
                                                  </w:divBdr>
                                                  <w:divsChild>
                                                    <w:div w:id="400981726">
                                                      <w:marLeft w:val="240"/>
                                                      <w:marRight w:val="0"/>
                                                      <w:marTop w:val="0"/>
                                                      <w:marBottom w:val="0"/>
                                                      <w:divBdr>
                                                        <w:top w:val="none" w:sz="0" w:space="0" w:color="auto"/>
                                                        <w:left w:val="none" w:sz="0" w:space="0" w:color="auto"/>
                                                        <w:bottom w:val="none" w:sz="0" w:space="0" w:color="auto"/>
                                                        <w:right w:val="none" w:sz="0" w:space="0" w:color="auto"/>
                                                      </w:divBdr>
                                                    </w:div>
                                                    <w:div w:id="1750148838">
                                                      <w:marLeft w:val="0"/>
                                                      <w:marRight w:val="0"/>
                                                      <w:marTop w:val="0"/>
                                                      <w:marBottom w:val="0"/>
                                                      <w:divBdr>
                                                        <w:top w:val="none" w:sz="0" w:space="0" w:color="auto"/>
                                                        <w:left w:val="none" w:sz="0" w:space="0" w:color="auto"/>
                                                        <w:bottom w:val="none" w:sz="0" w:space="0" w:color="auto"/>
                                                        <w:right w:val="none" w:sz="0" w:space="0" w:color="auto"/>
                                                      </w:divBdr>
                                                      <w:divsChild>
                                                        <w:div w:id="1155146916">
                                                          <w:marLeft w:val="240"/>
                                                          <w:marRight w:val="240"/>
                                                          <w:marTop w:val="0"/>
                                                          <w:marBottom w:val="0"/>
                                                          <w:divBdr>
                                                            <w:top w:val="none" w:sz="0" w:space="0" w:color="auto"/>
                                                            <w:left w:val="none" w:sz="0" w:space="0" w:color="auto"/>
                                                            <w:bottom w:val="none" w:sz="0" w:space="0" w:color="auto"/>
                                                            <w:right w:val="none" w:sz="0" w:space="0" w:color="auto"/>
                                                          </w:divBdr>
                                                          <w:divsChild>
                                                            <w:div w:id="751660058">
                                                              <w:marLeft w:val="240"/>
                                                              <w:marRight w:val="0"/>
                                                              <w:marTop w:val="0"/>
                                                              <w:marBottom w:val="0"/>
                                                              <w:divBdr>
                                                                <w:top w:val="none" w:sz="0" w:space="0" w:color="auto"/>
                                                                <w:left w:val="none" w:sz="0" w:space="0" w:color="auto"/>
                                                                <w:bottom w:val="none" w:sz="0" w:space="0" w:color="auto"/>
                                                                <w:right w:val="none" w:sz="0" w:space="0" w:color="auto"/>
                                                              </w:divBdr>
                                                            </w:div>
                                                          </w:divsChild>
                                                        </w:div>
                                                        <w:div w:id="1239318032">
                                                          <w:marLeft w:val="0"/>
                                                          <w:marRight w:val="0"/>
                                                          <w:marTop w:val="0"/>
                                                          <w:marBottom w:val="0"/>
                                                          <w:divBdr>
                                                            <w:top w:val="none" w:sz="0" w:space="0" w:color="auto"/>
                                                            <w:left w:val="none" w:sz="0" w:space="0" w:color="auto"/>
                                                            <w:bottom w:val="none" w:sz="0" w:space="0" w:color="auto"/>
                                                            <w:right w:val="none" w:sz="0" w:space="0" w:color="auto"/>
                                                          </w:divBdr>
                                                        </w:div>
                                                        <w:div w:id="1980259019">
                                                          <w:marLeft w:val="240"/>
                                                          <w:marRight w:val="240"/>
                                                          <w:marTop w:val="0"/>
                                                          <w:marBottom w:val="0"/>
                                                          <w:divBdr>
                                                            <w:top w:val="none" w:sz="0" w:space="0" w:color="auto"/>
                                                            <w:left w:val="none" w:sz="0" w:space="0" w:color="auto"/>
                                                            <w:bottom w:val="none" w:sz="0" w:space="0" w:color="auto"/>
                                                            <w:right w:val="none" w:sz="0" w:space="0" w:color="auto"/>
                                                          </w:divBdr>
                                                          <w:divsChild>
                                                            <w:div w:id="9096564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181403">
                                                  <w:marLeft w:val="240"/>
                                                  <w:marRight w:val="240"/>
                                                  <w:marTop w:val="0"/>
                                                  <w:marBottom w:val="0"/>
                                                  <w:divBdr>
                                                    <w:top w:val="none" w:sz="0" w:space="0" w:color="auto"/>
                                                    <w:left w:val="none" w:sz="0" w:space="0" w:color="auto"/>
                                                    <w:bottom w:val="none" w:sz="0" w:space="0" w:color="auto"/>
                                                    <w:right w:val="none" w:sz="0" w:space="0" w:color="auto"/>
                                                  </w:divBdr>
                                                  <w:divsChild>
                                                    <w:div w:id="1204708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244511">
                                              <w:marLeft w:val="240"/>
                                              <w:marRight w:val="0"/>
                                              <w:marTop w:val="0"/>
                                              <w:marBottom w:val="0"/>
                                              <w:divBdr>
                                                <w:top w:val="none" w:sz="0" w:space="0" w:color="auto"/>
                                                <w:left w:val="none" w:sz="0" w:space="0" w:color="auto"/>
                                                <w:bottom w:val="none" w:sz="0" w:space="0" w:color="auto"/>
                                                <w:right w:val="none" w:sz="0" w:space="0" w:color="auto"/>
                                              </w:divBdr>
                                            </w:div>
                                          </w:divsChild>
                                        </w:div>
                                        <w:div w:id="1462192451">
                                          <w:marLeft w:val="0"/>
                                          <w:marRight w:val="0"/>
                                          <w:marTop w:val="0"/>
                                          <w:marBottom w:val="0"/>
                                          <w:divBdr>
                                            <w:top w:val="none" w:sz="0" w:space="0" w:color="auto"/>
                                            <w:left w:val="none" w:sz="0" w:space="0" w:color="auto"/>
                                            <w:bottom w:val="none" w:sz="0" w:space="0" w:color="auto"/>
                                            <w:right w:val="none" w:sz="0" w:space="0" w:color="auto"/>
                                          </w:divBdr>
                                        </w:div>
                                      </w:divsChild>
                                    </w:div>
                                    <w:div w:id="1761175562">
                                      <w:marLeft w:val="240"/>
                                      <w:marRight w:val="0"/>
                                      <w:marTop w:val="0"/>
                                      <w:marBottom w:val="0"/>
                                      <w:divBdr>
                                        <w:top w:val="none" w:sz="0" w:space="0" w:color="auto"/>
                                        <w:left w:val="none" w:sz="0" w:space="0" w:color="auto"/>
                                        <w:bottom w:val="none" w:sz="0" w:space="0" w:color="auto"/>
                                        <w:right w:val="none" w:sz="0" w:space="0" w:color="auto"/>
                                      </w:divBdr>
                                    </w:div>
                                  </w:divsChild>
                                </w:div>
                                <w:div w:id="1373723650">
                                  <w:marLeft w:val="0"/>
                                  <w:marRight w:val="0"/>
                                  <w:marTop w:val="0"/>
                                  <w:marBottom w:val="0"/>
                                  <w:divBdr>
                                    <w:top w:val="none" w:sz="0" w:space="0" w:color="auto"/>
                                    <w:left w:val="none" w:sz="0" w:space="0" w:color="auto"/>
                                    <w:bottom w:val="none" w:sz="0" w:space="0" w:color="auto"/>
                                    <w:right w:val="none" w:sz="0" w:space="0" w:color="auto"/>
                                  </w:divBdr>
                                </w:div>
                                <w:div w:id="1719161357">
                                  <w:marLeft w:val="240"/>
                                  <w:marRight w:val="240"/>
                                  <w:marTop w:val="0"/>
                                  <w:marBottom w:val="0"/>
                                  <w:divBdr>
                                    <w:top w:val="none" w:sz="0" w:space="0" w:color="auto"/>
                                    <w:left w:val="none" w:sz="0" w:space="0" w:color="auto"/>
                                    <w:bottom w:val="none" w:sz="0" w:space="0" w:color="auto"/>
                                    <w:right w:val="none" w:sz="0" w:space="0" w:color="auto"/>
                                  </w:divBdr>
                                  <w:divsChild>
                                    <w:div w:id="370960901">
                                      <w:marLeft w:val="0"/>
                                      <w:marRight w:val="0"/>
                                      <w:marTop w:val="0"/>
                                      <w:marBottom w:val="0"/>
                                      <w:divBdr>
                                        <w:top w:val="none" w:sz="0" w:space="0" w:color="auto"/>
                                        <w:left w:val="none" w:sz="0" w:space="0" w:color="auto"/>
                                        <w:bottom w:val="none" w:sz="0" w:space="0" w:color="auto"/>
                                        <w:right w:val="none" w:sz="0" w:space="0" w:color="auto"/>
                                      </w:divBdr>
                                      <w:divsChild>
                                        <w:div w:id="1079324192">
                                          <w:marLeft w:val="0"/>
                                          <w:marRight w:val="0"/>
                                          <w:marTop w:val="0"/>
                                          <w:marBottom w:val="0"/>
                                          <w:divBdr>
                                            <w:top w:val="none" w:sz="0" w:space="0" w:color="auto"/>
                                            <w:left w:val="none" w:sz="0" w:space="0" w:color="auto"/>
                                            <w:bottom w:val="none" w:sz="0" w:space="0" w:color="auto"/>
                                            <w:right w:val="none" w:sz="0" w:space="0" w:color="auto"/>
                                          </w:divBdr>
                                        </w:div>
                                        <w:div w:id="1137456917">
                                          <w:marLeft w:val="240"/>
                                          <w:marRight w:val="240"/>
                                          <w:marTop w:val="0"/>
                                          <w:marBottom w:val="0"/>
                                          <w:divBdr>
                                            <w:top w:val="none" w:sz="0" w:space="0" w:color="auto"/>
                                            <w:left w:val="none" w:sz="0" w:space="0" w:color="auto"/>
                                            <w:bottom w:val="none" w:sz="0" w:space="0" w:color="auto"/>
                                            <w:right w:val="none" w:sz="0" w:space="0" w:color="auto"/>
                                          </w:divBdr>
                                          <w:divsChild>
                                            <w:div w:id="1701322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0162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6344">
                          <w:marLeft w:val="240"/>
                          <w:marRight w:val="240"/>
                          <w:marTop w:val="0"/>
                          <w:marBottom w:val="0"/>
                          <w:divBdr>
                            <w:top w:val="none" w:sz="0" w:space="0" w:color="auto"/>
                            <w:left w:val="none" w:sz="0" w:space="0" w:color="auto"/>
                            <w:bottom w:val="none" w:sz="0" w:space="0" w:color="auto"/>
                            <w:right w:val="none" w:sz="0" w:space="0" w:color="auto"/>
                          </w:divBdr>
                          <w:divsChild>
                            <w:div w:id="1259606524">
                              <w:marLeft w:val="240"/>
                              <w:marRight w:val="0"/>
                              <w:marTop w:val="0"/>
                              <w:marBottom w:val="0"/>
                              <w:divBdr>
                                <w:top w:val="none" w:sz="0" w:space="0" w:color="auto"/>
                                <w:left w:val="none" w:sz="0" w:space="0" w:color="auto"/>
                                <w:bottom w:val="none" w:sz="0" w:space="0" w:color="auto"/>
                                <w:right w:val="none" w:sz="0" w:space="0" w:color="auto"/>
                              </w:divBdr>
                            </w:div>
                            <w:div w:id="1323125490">
                              <w:marLeft w:val="0"/>
                              <w:marRight w:val="0"/>
                              <w:marTop w:val="0"/>
                              <w:marBottom w:val="0"/>
                              <w:divBdr>
                                <w:top w:val="none" w:sz="0" w:space="0" w:color="auto"/>
                                <w:left w:val="none" w:sz="0" w:space="0" w:color="auto"/>
                                <w:bottom w:val="none" w:sz="0" w:space="0" w:color="auto"/>
                                <w:right w:val="none" w:sz="0" w:space="0" w:color="auto"/>
                              </w:divBdr>
                              <w:divsChild>
                                <w:div w:id="234440532">
                                  <w:marLeft w:val="240"/>
                                  <w:marRight w:val="240"/>
                                  <w:marTop w:val="0"/>
                                  <w:marBottom w:val="0"/>
                                  <w:divBdr>
                                    <w:top w:val="none" w:sz="0" w:space="0" w:color="auto"/>
                                    <w:left w:val="none" w:sz="0" w:space="0" w:color="auto"/>
                                    <w:bottom w:val="none" w:sz="0" w:space="0" w:color="auto"/>
                                    <w:right w:val="none" w:sz="0" w:space="0" w:color="auto"/>
                                  </w:divBdr>
                                  <w:divsChild>
                                    <w:div w:id="608318288">
                                      <w:marLeft w:val="0"/>
                                      <w:marRight w:val="0"/>
                                      <w:marTop w:val="0"/>
                                      <w:marBottom w:val="0"/>
                                      <w:divBdr>
                                        <w:top w:val="none" w:sz="0" w:space="0" w:color="auto"/>
                                        <w:left w:val="none" w:sz="0" w:space="0" w:color="auto"/>
                                        <w:bottom w:val="none" w:sz="0" w:space="0" w:color="auto"/>
                                        <w:right w:val="none" w:sz="0" w:space="0" w:color="auto"/>
                                      </w:divBdr>
                                      <w:divsChild>
                                        <w:div w:id="624701808">
                                          <w:marLeft w:val="240"/>
                                          <w:marRight w:val="240"/>
                                          <w:marTop w:val="0"/>
                                          <w:marBottom w:val="0"/>
                                          <w:divBdr>
                                            <w:top w:val="none" w:sz="0" w:space="0" w:color="auto"/>
                                            <w:left w:val="none" w:sz="0" w:space="0" w:color="auto"/>
                                            <w:bottom w:val="none" w:sz="0" w:space="0" w:color="auto"/>
                                            <w:right w:val="none" w:sz="0" w:space="0" w:color="auto"/>
                                          </w:divBdr>
                                          <w:divsChild>
                                            <w:div w:id="35936380">
                                              <w:marLeft w:val="240"/>
                                              <w:marRight w:val="0"/>
                                              <w:marTop w:val="0"/>
                                              <w:marBottom w:val="0"/>
                                              <w:divBdr>
                                                <w:top w:val="none" w:sz="0" w:space="0" w:color="auto"/>
                                                <w:left w:val="none" w:sz="0" w:space="0" w:color="auto"/>
                                                <w:bottom w:val="none" w:sz="0" w:space="0" w:color="auto"/>
                                                <w:right w:val="none" w:sz="0" w:space="0" w:color="auto"/>
                                              </w:divBdr>
                                            </w:div>
                                          </w:divsChild>
                                        </w:div>
                                        <w:div w:id="625352253">
                                          <w:marLeft w:val="0"/>
                                          <w:marRight w:val="0"/>
                                          <w:marTop w:val="0"/>
                                          <w:marBottom w:val="0"/>
                                          <w:divBdr>
                                            <w:top w:val="none" w:sz="0" w:space="0" w:color="auto"/>
                                            <w:left w:val="none" w:sz="0" w:space="0" w:color="auto"/>
                                            <w:bottom w:val="none" w:sz="0" w:space="0" w:color="auto"/>
                                            <w:right w:val="none" w:sz="0" w:space="0" w:color="auto"/>
                                          </w:divBdr>
                                        </w:div>
                                      </w:divsChild>
                                    </w:div>
                                    <w:div w:id="1480923671">
                                      <w:marLeft w:val="240"/>
                                      <w:marRight w:val="0"/>
                                      <w:marTop w:val="0"/>
                                      <w:marBottom w:val="0"/>
                                      <w:divBdr>
                                        <w:top w:val="none" w:sz="0" w:space="0" w:color="auto"/>
                                        <w:left w:val="none" w:sz="0" w:space="0" w:color="auto"/>
                                        <w:bottom w:val="none" w:sz="0" w:space="0" w:color="auto"/>
                                        <w:right w:val="none" w:sz="0" w:space="0" w:color="auto"/>
                                      </w:divBdr>
                                    </w:div>
                                  </w:divsChild>
                                </w:div>
                                <w:div w:id="709841721">
                                  <w:marLeft w:val="240"/>
                                  <w:marRight w:val="240"/>
                                  <w:marTop w:val="0"/>
                                  <w:marBottom w:val="0"/>
                                  <w:divBdr>
                                    <w:top w:val="none" w:sz="0" w:space="0" w:color="auto"/>
                                    <w:left w:val="none" w:sz="0" w:space="0" w:color="auto"/>
                                    <w:bottom w:val="none" w:sz="0" w:space="0" w:color="auto"/>
                                    <w:right w:val="none" w:sz="0" w:space="0" w:color="auto"/>
                                  </w:divBdr>
                                  <w:divsChild>
                                    <w:div w:id="1068921032">
                                      <w:marLeft w:val="240"/>
                                      <w:marRight w:val="0"/>
                                      <w:marTop w:val="0"/>
                                      <w:marBottom w:val="0"/>
                                      <w:divBdr>
                                        <w:top w:val="none" w:sz="0" w:space="0" w:color="auto"/>
                                        <w:left w:val="none" w:sz="0" w:space="0" w:color="auto"/>
                                        <w:bottom w:val="none" w:sz="0" w:space="0" w:color="auto"/>
                                        <w:right w:val="none" w:sz="0" w:space="0" w:color="auto"/>
                                      </w:divBdr>
                                    </w:div>
                                    <w:div w:id="1627736230">
                                      <w:marLeft w:val="0"/>
                                      <w:marRight w:val="0"/>
                                      <w:marTop w:val="0"/>
                                      <w:marBottom w:val="0"/>
                                      <w:divBdr>
                                        <w:top w:val="none" w:sz="0" w:space="0" w:color="auto"/>
                                        <w:left w:val="none" w:sz="0" w:space="0" w:color="auto"/>
                                        <w:bottom w:val="none" w:sz="0" w:space="0" w:color="auto"/>
                                        <w:right w:val="none" w:sz="0" w:space="0" w:color="auto"/>
                                      </w:divBdr>
                                      <w:divsChild>
                                        <w:div w:id="298193272">
                                          <w:marLeft w:val="240"/>
                                          <w:marRight w:val="240"/>
                                          <w:marTop w:val="0"/>
                                          <w:marBottom w:val="0"/>
                                          <w:divBdr>
                                            <w:top w:val="none" w:sz="0" w:space="0" w:color="auto"/>
                                            <w:left w:val="none" w:sz="0" w:space="0" w:color="auto"/>
                                            <w:bottom w:val="none" w:sz="0" w:space="0" w:color="auto"/>
                                            <w:right w:val="none" w:sz="0" w:space="0" w:color="auto"/>
                                          </w:divBdr>
                                          <w:divsChild>
                                            <w:div w:id="546186593">
                                              <w:marLeft w:val="240"/>
                                              <w:marRight w:val="0"/>
                                              <w:marTop w:val="0"/>
                                              <w:marBottom w:val="0"/>
                                              <w:divBdr>
                                                <w:top w:val="none" w:sz="0" w:space="0" w:color="auto"/>
                                                <w:left w:val="none" w:sz="0" w:space="0" w:color="auto"/>
                                                <w:bottom w:val="none" w:sz="0" w:space="0" w:color="auto"/>
                                                <w:right w:val="none" w:sz="0" w:space="0" w:color="auto"/>
                                              </w:divBdr>
                                            </w:div>
                                          </w:divsChild>
                                        </w:div>
                                        <w:div w:id="445276184">
                                          <w:marLeft w:val="240"/>
                                          <w:marRight w:val="240"/>
                                          <w:marTop w:val="0"/>
                                          <w:marBottom w:val="0"/>
                                          <w:divBdr>
                                            <w:top w:val="none" w:sz="0" w:space="0" w:color="auto"/>
                                            <w:left w:val="none" w:sz="0" w:space="0" w:color="auto"/>
                                            <w:bottom w:val="none" w:sz="0" w:space="0" w:color="auto"/>
                                            <w:right w:val="none" w:sz="0" w:space="0" w:color="auto"/>
                                          </w:divBdr>
                                          <w:divsChild>
                                            <w:div w:id="768938076">
                                              <w:marLeft w:val="240"/>
                                              <w:marRight w:val="0"/>
                                              <w:marTop w:val="0"/>
                                              <w:marBottom w:val="0"/>
                                              <w:divBdr>
                                                <w:top w:val="none" w:sz="0" w:space="0" w:color="auto"/>
                                                <w:left w:val="none" w:sz="0" w:space="0" w:color="auto"/>
                                                <w:bottom w:val="none" w:sz="0" w:space="0" w:color="auto"/>
                                                <w:right w:val="none" w:sz="0" w:space="0" w:color="auto"/>
                                              </w:divBdr>
                                            </w:div>
                                          </w:divsChild>
                                        </w:div>
                                        <w:div w:id="599530366">
                                          <w:marLeft w:val="240"/>
                                          <w:marRight w:val="240"/>
                                          <w:marTop w:val="0"/>
                                          <w:marBottom w:val="0"/>
                                          <w:divBdr>
                                            <w:top w:val="none" w:sz="0" w:space="0" w:color="auto"/>
                                            <w:left w:val="none" w:sz="0" w:space="0" w:color="auto"/>
                                            <w:bottom w:val="none" w:sz="0" w:space="0" w:color="auto"/>
                                            <w:right w:val="none" w:sz="0" w:space="0" w:color="auto"/>
                                          </w:divBdr>
                                          <w:divsChild>
                                            <w:div w:id="688875171">
                                              <w:marLeft w:val="240"/>
                                              <w:marRight w:val="0"/>
                                              <w:marTop w:val="0"/>
                                              <w:marBottom w:val="0"/>
                                              <w:divBdr>
                                                <w:top w:val="none" w:sz="0" w:space="0" w:color="auto"/>
                                                <w:left w:val="none" w:sz="0" w:space="0" w:color="auto"/>
                                                <w:bottom w:val="none" w:sz="0" w:space="0" w:color="auto"/>
                                                <w:right w:val="none" w:sz="0" w:space="0" w:color="auto"/>
                                              </w:divBdr>
                                            </w:div>
                                          </w:divsChild>
                                        </w:div>
                                        <w:div w:id="914781657">
                                          <w:marLeft w:val="240"/>
                                          <w:marRight w:val="240"/>
                                          <w:marTop w:val="0"/>
                                          <w:marBottom w:val="0"/>
                                          <w:divBdr>
                                            <w:top w:val="none" w:sz="0" w:space="0" w:color="auto"/>
                                            <w:left w:val="none" w:sz="0" w:space="0" w:color="auto"/>
                                            <w:bottom w:val="none" w:sz="0" w:space="0" w:color="auto"/>
                                            <w:right w:val="none" w:sz="0" w:space="0" w:color="auto"/>
                                          </w:divBdr>
                                          <w:divsChild>
                                            <w:div w:id="627780976">
                                              <w:marLeft w:val="240"/>
                                              <w:marRight w:val="0"/>
                                              <w:marTop w:val="0"/>
                                              <w:marBottom w:val="0"/>
                                              <w:divBdr>
                                                <w:top w:val="none" w:sz="0" w:space="0" w:color="auto"/>
                                                <w:left w:val="none" w:sz="0" w:space="0" w:color="auto"/>
                                                <w:bottom w:val="none" w:sz="0" w:space="0" w:color="auto"/>
                                                <w:right w:val="none" w:sz="0" w:space="0" w:color="auto"/>
                                              </w:divBdr>
                                            </w:div>
                                          </w:divsChild>
                                        </w:div>
                                        <w:div w:id="921259171">
                                          <w:marLeft w:val="240"/>
                                          <w:marRight w:val="240"/>
                                          <w:marTop w:val="0"/>
                                          <w:marBottom w:val="0"/>
                                          <w:divBdr>
                                            <w:top w:val="none" w:sz="0" w:space="0" w:color="auto"/>
                                            <w:left w:val="none" w:sz="0" w:space="0" w:color="auto"/>
                                            <w:bottom w:val="none" w:sz="0" w:space="0" w:color="auto"/>
                                            <w:right w:val="none" w:sz="0" w:space="0" w:color="auto"/>
                                          </w:divBdr>
                                          <w:divsChild>
                                            <w:div w:id="1167939311">
                                              <w:marLeft w:val="240"/>
                                              <w:marRight w:val="0"/>
                                              <w:marTop w:val="0"/>
                                              <w:marBottom w:val="0"/>
                                              <w:divBdr>
                                                <w:top w:val="none" w:sz="0" w:space="0" w:color="auto"/>
                                                <w:left w:val="none" w:sz="0" w:space="0" w:color="auto"/>
                                                <w:bottom w:val="none" w:sz="0" w:space="0" w:color="auto"/>
                                                <w:right w:val="none" w:sz="0" w:space="0" w:color="auto"/>
                                              </w:divBdr>
                                            </w:div>
                                          </w:divsChild>
                                        </w:div>
                                        <w:div w:id="13974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68392">
                                  <w:marLeft w:val="240"/>
                                  <w:marRight w:val="240"/>
                                  <w:marTop w:val="0"/>
                                  <w:marBottom w:val="0"/>
                                  <w:divBdr>
                                    <w:top w:val="none" w:sz="0" w:space="0" w:color="auto"/>
                                    <w:left w:val="none" w:sz="0" w:space="0" w:color="auto"/>
                                    <w:bottom w:val="none" w:sz="0" w:space="0" w:color="auto"/>
                                    <w:right w:val="none" w:sz="0" w:space="0" w:color="auto"/>
                                  </w:divBdr>
                                  <w:divsChild>
                                    <w:div w:id="214045928">
                                      <w:marLeft w:val="240"/>
                                      <w:marRight w:val="0"/>
                                      <w:marTop w:val="0"/>
                                      <w:marBottom w:val="0"/>
                                      <w:divBdr>
                                        <w:top w:val="none" w:sz="0" w:space="0" w:color="auto"/>
                                        <w:left w:val="none" w:sz="0" w:space="0" w:color="auto"/>
                                        <w:bottom w:val="none" w:sz="0" w:space="0" w:color="auto"/>
                                        <w:right w:val="none" w:sz="0" w:space="0" w:color="auto"/>
                                      </w:divBdr>
                                    </w:div>
                                    <w:div w:id="488137426">
                                      <w:marLeft w:val="0"/>
                                      <w:marRight w:val="0"/>
                                      <w:marTop w:val="0"/>
                                      <w:marBottom w:val="0"/>
                                      <w:divBdr>
                                        <w:top w:val="none" w:sz="0" w:space="0" w:color="auto"/>
                                        <w:left w:val="none" w:sz="0" w:space="0" w:color="auto"/>
                                        <w:bottom w:val="none" w:sz="0" w:space="0" w:color="auto"/>
                                        <w:right w:val="none" w:sz="0" w:space="0" w:color="auto"/>
                                      </w:divBdr>
                                      <w:divsChild>
                                        <w:div w:id="47845765">
                                          <w:marLeft w:val="240"/>
                                          <w:marRight w:val="240"/>
                                          <w:marTop w:val="0"/>
                                          <w:marBottom w:val="0"/>
                                          <w:divBdr>
                                            <w:top w:val="none" w:sz="0" w:space="0" w:color="auto"/>
                                            <w:left w:val="none" w:sz="0" w:space="0" w:color="auto"/>
                                            <w:bottom w:val="none" w:sz="0" w:space="0" w:color="auto"/>
                                            <w:right w:val="none" w:sz="0" w:space="0" w:color="auto"/>
                                          </w:divBdr>
                                          <w:divsChild>
                                            <w:div w:id="860633486">
                                              <w:marLeft w:val="240"/>
                                              <w:marRight w:val="0"/>
                                              <w:marTop w:val="0"/>
                                              <w:marBottom w:val="0"/>
                                              <w:divBdr>
                                                <w:top w:val="none" w:sz="0" w:space="0" w:color="auto"/>
                                                <w:left w:val="none" w:sz="0" w:space="0" w:color="auto"/>
                                                <w:bottom w:val="none" w:sz="0" w:space="0" w:color="auto"/>
                                                <w:right w:val="none" w:sz="0" w:space="0" w:color="auto"/>
                                              </w:divBdr>
                                            </w:div>
                                          </w:divsChild>
                                        </w:div>
                                        <w:div w:id="544145583">
                                          <w:marLeft w:val="240"/>
                                          <w:marRight w:val="240"/>
                                          <w:marTop w:val="0"/>
                                          <w:marBottom w:val="0"/>
                                          <w:divBdr>
                                            <w:top w:val="none" w:sz="0" w:space="0" w:color="auto"/>
                                            <w:left w:val="none" w:sz="0" w:space="0" w:color="auto"/>
                                            <w:bottom w:val="none" w:sz="0" w:space="0" w:color="auto"/>
                                            <w:right w:val="none" w:sz="0" w:space="0" w:color="auto"/>
                                          </w:divBdr>
                                          <w:divsChild>
                                            <w:div w:id="179392508">
                                              <w:marLeft w:val="240"/>
                                              <w:marRight w:val="0"/>
                                              <w:marTop w:val="0"/>
                                              <w:marBottom w:val="0"/>
                                              <w:divBdr>
                                                <w:top w:val="none" w:sz="0" w:space="0" w:color="auto"/>
                                                <w:left w:val="none" w:sz="0" w:space="0" w:color="auto"/>
                                                <w:bottom w:val="none" w:sz="0" w:space="0" w:color="auto"/>
                                                <w:right w:val="none" w:sz="0" w:space="0" w:color="auto"/>
                                              </w:divBdr>
                                            </w:div>
                                            <w:div w:id="1775320766">
                                              <w:marLeft w:val="0"/>
                                              <w:marRight w:val="0"/>
                                              <w:marTop w:val="0"/>
                                              <w:marBottom w:val="0"/>
                                              <w:divBdr>
                                                <w:top w:val="none" w:sz="0" w:space="0" w:color="auto"/>
                                                <w:left w:val="none" w:sz="0" w:space="0" w:color="auto"/>
                                                <w:bottom w:val="none" w:sz="0" w:space="0" w:color="auto"/>
                                                <w:right w:val="none" w:sz="0" w:space="0" w:color="auto"/>
                                              </w:divBdr>
                                              <w:divsChild>
                                                <w:div w:id="317005905">
                                                  <w:marLeft w:val="240"/>
                                                  <w:marRight w:val="240"/>
                                                  <w:marTop w:val="0"/>
                                                  <w:marBottom w:val="0"/>
                                                  <w:divBdr>
                                                    <w:top w:val="none" w:sz="0" w:space="0" w:color="auto"/>
                                                    <w:left w:val="none" w:sz="0" w:space="0" w:color="auto"/>
                                                    <w:bottom w:val="none" w:sz="0" w:space="0" w:color="auto"/>
                                                    <w:right w:val="none" w:sz="0" w:space="0" w:color="auto"/>
                                                  </w:divBdr>
                                                  <w:divsChild>
                                                    <w:div w:id="1926987061">
                                                      <w:marLeft w:val="240"/>
                                                      <w:marRight w:val="0"/>
                                                      <w:marTop w:val="0"/>
                                                      <w:marBottom w:val="0"/>
                                                      <w:divBdr>
                                                        <w:top w:val="none" w:sz="0" w:space="0" w:color="auto"/>
                                                        <w:left w:val="none" w:sz="0" w:space="0" w:color="auto"/>
                                                        <w:bottom w:val="none" w:sz="0" w:space="0" w:color="auto"/>
                                                        <w:right w:val="none" w:sz="0" w:space="0" w:color="auto"/>
                                                      </w:divBdr>
                                                    </w:div>
                                                  </w:divsChild>
                                                </w:div>
                                                <w:div w:id="1278294804">
                                                  <w:marLeft w:val="240"/>
                                                  <w:marRight w:val="240"/>
                                                  <w:marTop w:val="0"/>
                                                  <w:marBottom w:val="0"/>
                                                  <w:divBdr>
                                                    <w:top w:val="none" w:sz="0" w:space="0" w:color="auto"/>
                                                    <w:left w:val="none" w:sz="0" w:space="0" w:color="auto"/>
                                                    <w:bottom w:val="none" w:sz="0" w:space="0" w:color="auto"/>
                                                    <w:right w:val="none" w:sz="0" w:space="0" w:color="auto"/>
                                                  </w:divBdr>
                                                  <w:divsChild>
                                                    <w:div w:id="238557952">
                                                      <w:marLeft w:val="240"/>
                                                      <w:marRight w:val="0"/>
                                                      <w:marTop w:val="0"/>
                                                      <w:marBottom w:val="0"/>
                                                      <w:divBdr>
                                                        <w:top w:val="none" w:sz="0" w:space="0" w:color="auto"/>
                                                        <w:left w:val="none" w:sz="0" w:space="0" w:color="auto"/>
                                                        <w:bottom w:val="none" w:sz="0" w:space="0" w:color="auto"/>
                                                        <w:right w:val="none" w:sz="0" w:space="0" w:color="auto"/>
                                                      </w:divBdr>
                                                    </w:div>
                                                  </w:divsChild>
                                                </w:div>
                                                <w:div w:id="1367025246">
                                                  <w:marLeft w:val="240"/>
                                                  <w:marRight w:val="240"/>
                                                  <w:marTop w:val="0"/>
                                                  <w:marBottom w:val="0"/>
                                                  <w:divBdr>
                                                    <w:top w:val="none" w:sz="0" w:space="0" w:color="auto"/>
                                                    <w:left w:val="none" w:sz="0" w:space="0" w:color="auto"/>
                                                    <w:bottom w:val="none" w:sz="0" w:space="0" w:color="auto"/>
                                                    <w:right w:val="none" w:sz="0" w:space="0" w:color="auto"/>
                                                  </w:divBdr>
                                                  <w:divsChild>
                                                    <w:div w:id="2146921118">
                                                      <w:marLeft w:val="240"/>
                                                      <w:marRight w:val="0"/>
                                                      <w:marTop w:val="0"/>
                                                      <w:marBottom w:val="0"/>
                                                      <w:divBdr>
                                                        <w:top w:val="none" w:sz="0" w:space="0" w:color="auto"/>
                                                        <w:left w:val="none" w:sz="0" w:space="0" w:color="auto"/>
                                                        <w:bottom w:val="none" w:sz="0" w:space="0" w:color="auto"/>
                                                        <w:right w:val="none" w:sz="0" w:space="0" w:color="auto"/>
                                                      </w:divBdr>
                                                    </w:div>
                                                  </w:divsChild>
                                                </w:div>
                                                <w:div w:id="145995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1554">
                                          <w:marLeft w:val="240"/>
                                          <w:marRight w:val="240"/>
                                          <w:marTop w:val="0"/>
                                          <w:marBottom w:val="0"/>
                                          <w:divBdr>
                                            <w:top w:val="none" w:sz="0" w:space="0" w:color="auto"/>
                                            <w:left w:val="none" w:sz="0" w:space="0" w:color="auto"/>
                                            <w:bottom w:val="none" w:sz="0" w:space="0" w:color="auto"/>
                                            <w:right w:val="none" w:sz="0" w:space="0" w:color="auto"/>
                                          </w:divBdr>
                                          <w:divsChild>
                                            <w:div w:id="350766533">
                                              <w:marLeft w:val="240"/>
                                              <w:marRight w:val="0"/>
                                              <w:marTop w:val="0"/>
                                              <w:marBottom w:val="0"/>
                                              <w:divBdr>
                                                <w:top w:val="none" w:sz="0" w:space="0" w:color="auto"/>
                                                <w:left w:val="none" w:sz="0" w:space="0" w:color="auto"/>
                                                <w:bottom w:val="none" w:sz="0" w:space="0" w:color="auto"/>
                                                <w:right w:val="none" w:sz="0" w:space="0" w:color="auto"/>
                                              </w:divBdr>
                                            </w:div>
                                          </w:divsChild>
                                        </w:div>
                                        <w:div w:id="923534791">
                                          <w:marLeft w:val="0"/>
                                          <w:marRight w:val="0"/>
                                          <w:marTop w:val="0"/>
                                          <w:marBottom w:val="0"/>
                                          <w:divBdr>
                                            <w:top w:val="none" w:sz="0" w:space="0" w:color="auto"/>
                                            <w:left w:val="none" w:sz="0" w:space="0" w:color="auto"/>
                                            <w:bottom w:val="none" w:sz="0" w:space="0" w:color="auto"/>
                                            <w:right w:val="none" w:sz="0" w:space="0" w:color="auto"/>
                                          </w:divBdr>
                                        </w:div>
                                        <w:div w:id="1382286863">
                                          <w:marLeft w:val="240"/>
                                          <w:marRight w:val="240"/>
                                          <w:marTop w:val="0"/>
                                          <w:marBottom w:val="0"/>
                                          <w:divBdr>
                                            <w:top w:val="none" w:sz="0" w:space="0" w:color="auto"/>
                                            <w:left w:val="none" w:sz="0" w:space="0" w:color="auto"/>
                                            <w:bottom w:val="none" w:sz="0" w:space="0" w:color="auto"/>
                                            <w:right w:val="none" w:sz="0" w:space="0" w:color="auto"/>
                                          </w:divBdr>
                                          <w:divsChild>
                                            <w:div w:id="1279138453">
                                              <w:marLeft w:val="240"/>
                                              <w:marRight w:val="0"/>
                                              <w:marTop w:val="0"/>
                                              <w:marBottom w:val="0"/>
                                              <w:divBdr>
                                                <w:top w:val="none" w:sz="0" w:space="0" w:color="auto"/>
                                                <w:left w:val="none" w:sz="0" w:space="0" w:color="auto"/>
                                                <w:bottom w:val="none" w:sz="0" w:space="0" w:color="auto"/>
                                                <w:right w:val="none" w:sz="0" w:space="0" w:color="auto"/>
                                              </w:divBdr>
                                            </w:div>
                                          </w:divsChild>
                                        </w:div>
                                        <w:div w:id="1456950852">
                                          <w:marLeft w:val="240"/>
                                          <w:marRight w:val="240"/>
                                          <w:marTop w:val="0"/>
                                          <w:marBottom w:val="0"/>
                                          <w:divBdr>
                                            <w:top w:val="none" w:sz="0" w:space="0" w:color="auto"/>
                                            <w:left w:val="none" w:sz="0" w:space="0" w:color="auto"/>
                                            <w:bottom w:val="none" w:sz="0" w:space="0" w:color="auto"/>
                                            <w:right w:val="none" w:sz="0" w:space="0" w:color="auto"/>
                                          </w:divBdr>
                                          <w:divsChild>
                                            <w:div w:id="2100785899">
                                              <w:marLeft w:val="240"/>
                                              <w:marRight w:val="0"/>
                                              <w:marTop w:val="0"/>
                                              <w:marBottom w:val="0"/>
                                              <w:divBdr>
                                                <w:top w:val="none" w:sz="0" w:space="0" w:color="auto"/>
                                                <w:left w:val="none" w:sz="0" w:space="0" w:color="auto"/>
                                                <w:bottom w:val="none" w:sz="0" w:space="0" w:color="auto"/>
                                                <w:right w:val="none" w:sz="0" w:space="0" w:color="auto"/>
                                              </w:divBdr>
                                            </w:div>
                                          </w:divsChild>
                                        </w:div>
                                        <w:div w:id="1561868365">
                                          <w:marLeft w:val="240"/>
                                          <w:marRight w:val="240"/>
                                          <w:marTop w:val="0"/>
                                          <w:marBottom w:val="0"/>
                                          <w:divBdr>
                                            <w:top w:val="none" w:sz="0" w:space="0" w:color="auto"/>
                                            <w:left w:val="none" w:sz="0" w:space="0" w:color="auto"/>
                                            <w:bottom w:val="none" w:sz="0" w:space="0" w:color="auto"/>
                                            <w:right w:val="none" w:sz="0" w:space="0" w:color="auto"/>
                                          </w:divBdr>
                                          <w:divsChild>
                                            <w:div w:id="417756240">
                                              <w:marLeft w:val="240"/>
                                              <w:marRight w:val="0"/>
                                              <w:marTop w:val="0"/>
                                              <w:marBottom w:val="0"/>
                                              <w:divBdr>
                                                <w:top w:val="none" w:sz="0" w:space="0" w:color="auto"/>
                                                <w:left w:val="none" w:sz="0" w:space="0" w:color="auto"/>
                                                <w:bottom w:val="none" w:sz="0" w:space="0" w:color="auto"/>
                                                <w:right w:val="none" w:sz="0" w:space="0" w:color="auto"/>
                                              </w:divBdr>
                                            </w:div>
                                          </w:divsChild>
                                        </w:div>
                                        <w:div w:id="1978755016">
                                          <w:marLeft w:val="240"/>
                                          <w:marRight w:val="240"/>
                                          <w:marTop w:val="0"/>
                                          <w:marBottom w:val="0"/>
                                          <w:divBdr>
                                            <w:top w:val="none" w:sz="0" w:space="0" w:color="auto"/>
                                            <w:left w:val="none" w:sz="0" w:space="0" w:color="auto"/>
                                            <w:bottom w:val="none" w:sz="0" w:space="0" w:color="auto"/>
                                            <w:right w:val="none" w:sz="0" w:space="0" w:color="auto"/>
                                          </w:divBdr>
                                          <w:divsChild>
                                            <w:div w:id="4996590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91510">
                                  <w:marLeft w:val="240"/>
                                  <w:marRight w:val="240"/>
                                  <w:marTop w:val="0"/>
                                  <w:marBottom w:val="0"/>
                                  <w:divBdr>
                                    <w:top w:val="none" w:sz="0" w:space="0" w:color="auto"/>
                                    <w:left w:val="none" w:sz="0" w:space="0" w:color="auto"/>
                                    <w:bottom w:val="none" w:sz="0" w:space="0" w:color="auto"/>
                                    <w:right w:val="none" w:sz="0" w:space="0" w:color="auto"/>
                                  </w:divBdr>
                                  <w:divsChild>
                                    <w:div w:id="1220358817">
                                      <w:marLeft w:val="240"/>
                                      <w:marRight w:val="0"/>
                                      <w:marTop w:val="0"/>
                                      <w:marBottom w:val="0"/>
                                      <w:divBdr>
                                        <w:top w:val="none" w:sz="0" w:space="0" w:color="auto"/>
                                        <w:left w:val="none" w:sz="0" w:space="0" w:color="auto"/>
                                        <w:bottom w:val="none" w:sz="0" w:space="0" w:color="auto"/>
                                        <w:right w:val="none" w:sz="0" w:space="0" w:color="auto"/>
                                      </w:divBdr>
                                    </w:div>
                                    <w:div w:id="1515341435">
                                      <w:marLeft w:val="0"/>
                                      <w:marRight w:val="0"/>
                                      <w:marTop w:val="0"/>
                                      <w:marBottom w:val="0"/>
                                      <w:divBdr>
                                        <w:top w:val="none" w:sz="0" w:space="0" w:color="auto"/>
                                        <w:left w:val="none" w:sz="0" w:space="0" w:color="auto"/>
                                        <w:bottom w:val="none" w:sz="0" w:space="0" w:color="auto"/>
                                        <w:right w:val="none" w:sz="0" w:space="0" w:color="auto"/>
                                      </w:divBdr>
                                      <w:divsChild>
                                        <w:div w:id="1472819690">
                                          <w:marLeft w:val="0"/>
                                          <w:marRight w:val="0"/>
                                          <w:marTop w:val="0"/>
                                          <w:marBottom w:val="0"/>
                                          <w:divBdr>
                                            <w:top w:val="none" w:sz="0" w:space="0" w:color="auto"/>
                                            <w:left w:val="none" w:sz="0" w:space="0" w:color="auto"/>
                                            <w:bottom w:val="none" w:sz="0" w:space="0" w:color="auto"/>
                                            <w:right w:val="none" w:sz="0" w:space="0" w:color="auto"/>
                                          </w:divBdr>
                                        </w:div>
                                        <w:div w:id="1667589286">
                                          <w:marLeft w:val="240"/>
                                          <w:marRight w:val="240"/>
                                          <w:marTop w:val="0"/>
                                          <w:marBottom w:val="0"/>
                                          <w:divBdr>
                                            <w:top w:val="none" w:sz="0" w:space="0" w:color="auto"/>
                                            <w:left w:val="none" w:sz="0" w:space="0" w:color="auto"/>
                                            <w:bottom w:val="none" w:sz="0" w:space="0" w:color="auto"/>
                                            <w:right w:val="none" w:sz="0" w:space="0" w:color="auto"/>
                                          </w:divBdr>
                                          <w:divsChild>
                                            <w:div w:id="1322462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6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613395">
                          <w:marLeft w:val="240"/>
                          <w:marRight w:val="240"/>
                          <w:marTop w:val="0"/>
                          <w:marBottom w:val="0"/>
                          <w:divBdr>
                            <w:top w:val="none" w:sz="0" w:space="0" w:color="auto"/>
                            <w:left w:val="none" w:sz="0" w:space="0" w:color="auto"/>
                            <w:bottom w:val="none" w:sz="0" w:space="0" w:color="auto"/>
                            <w:right w:val="none" w:sz="0" w:space="0" w:color="auto"/>
                          </w:divBdr>
                          <w:divsChild>
                            <w:div w:id="879362123">
                              <w:marLeft w:val="0"/>
                              <w:marRight w:val="0"/>
                              <w:marTop w:val="0"/>
                              <w:marBottom w:val="0"/>
                              <w:divBdr>
                                <w:top w:val="none" w:sz="0" w:space="0" w:color="auto"/>
                                <w:left w:val="none" w:sz="0" w:space="0" w:color="auto"/>
                                <w:bottom w:val="none" w:sz="0" w:space="0" w:color="auto"/>
                                <w:right w:val="none" w:sz="0" w:space="0" w:color="auto"/>
                              </w:divBdr>
                              <w:divsChild>
                                <w:div w:id="197623041">
                                  <w:marLeft w:val="240"/>
                                  <w:marRight w:val="240"/>
                                  <w:marTop w:val="0"/>
                                  <w:marBottom w:val="0"/>
                                  <w:divBdr>
                                    <w:top w:val="none" w:sz="0" w:space="0" w:color="auto"/>
                                    <w:left w:val="none" w:sz="0" w:space="0" w:color="auto"/>
                                    <w:bottom w:val="none" w:sz="0" w:space="0" w:color="auto"/>
                                    <w:right w:val="none" w:sz="0" w:space="0" w:color="auto"/>
                                  </w:divBdr>
                                  <w:divsChild>
                                    <w:div w:id="1937590678">
                                      <w:marLeft w:val="0"/>
                                      <w:marRight w:val="0"/>
                                      <w:marTop w:val="0"/>
                                      <w:marBottom w:val="0"/>
                                      <w:divBdr>
                                        <w:top w:val="none" w:sz="0" w:space="0" w:color="auto"/>
                                        <w:left w:val="none" w:sz="0" w:space="0" w:color="auto"/>
                                        <w:bottom w:val="none" w:sz="0" w:space="0" w:color="auto"/>
                                        <w:right w:val="none" w:sz="0" w:space="0" w:color="auto"/>
                                      </w:divBdr>
                                      <w:divsChild>
                                        <w:div w:id="127676223">
                                          <w:marLeft w:val="240"/>
                                          <w:marRight w:val="240"/>
                                          <w:marTop w:val="0"/>
                                          <w:marBottom w:val="0"/>
                                          <w:divBdr>
                                            <w:top w:val="none" w:sz="0" w:space="0" w:color="auto"/>
                                            <w:left w:val="none" w:sz="0" w:space="0" w:color="auto"/>
                                            <w:bottom w:val="none" w:sz="0" w:space="0" w:color="auto"/>
                                            <w:right w:val="none" w:sz="0" w:space="0" w:color="auto"/>
                                          </w:divBdr>
                                          <w:divsChild>
                                            <w:div w:id="1876578870">
                                              <w:marLeft w:val="240"/>
                                              <w:marRight w:val="0"/>
                                              <w:marTop w:val="0"/>
                                              <w:marBottom w:val="0"/>
                                              <w:divBdr>
                                                <w:top w:val="none" w:sz="0" w:space="0" w:color="auto"/>
                                                <w:left w:val="none" w:sz="0" w:space="0" w:color="auto"/>
                                                <w:bottom w:val="none" w:sz="0" w:space="0" w:color="auto"/>
                                                <w:right w:val="none" w:sz="0" w:space="0" w:color="auto"/>
                                              </w:divBdr>
                                            </w:div>
                                          </w:divsChild>
                                        </w:div>
                                        <w:div w:id="170292161">
                                          <w:marLeft w:val="240"/>
                                          <w:marRight w:val="240"/>
                                          <w:marTop w:val="0"/>
                                          <w:marBottom w:val="0"/>
                                          <w:divBdr>
                                            <w:top w:val="none" w:sz="0" w:space="0" w:color="auto"/>
                                            <w:left w:val="none" w:sz="0" w:space="0" w:color="auto"/>
                                            <w:bottom w:val="none" w:sz="0" w:space="0" w:color="auto"/>
                                            <w:right w:val="none" w:sz="0" w:space="0" w:color="auto"/>
                                          </w:divBdr>
                                          <w:divsChild>
                                            <w:div w:id="1314679137">
                                              <w:marLeft w:val="240"/>
                                              <w:marRight w:val="0"/>
                                              <w:marTop w:val="0"/>
                                              <w:marBottom w:val="0"/>
                                              <w:divBdr>
                                                <w:top w:val="none" w:sz="0" w:space="0" w:color="auto"/>
                                                <w:left w:val="none" w:sz="0" w:space="0" w:color="auto"/>
                                                <w:bottom w:val="none" w:sz="0" w:space="0" w:color="auto"/>
                                                <w:right w:val="none" w:sz="0" w:space="0" w:color="auto"/>
                                              </w:divBdr>
                                            </w:div>
                                            <w:div w:id="2091345307">
                                              <w:marLeft w:val="0"/>
                                              <w:marRight w:val="0"/>
                                              <w:marTop w:val="0"/>
                                              <w:marBottom w:val="0"/>
                                              <w:divBdr>
                                                <w:top w:val="none" w:sz="0" w:space="0" w:color="auto"/>
                                                <w:left w:val="none" w:sz="0" w:space="0" w:color="auto"/>
                                                <w:bottom w:val="none" w:sz="0" w:space="0" w:color="auto"/>
                                                <w:right w:val="none" w:sz="0" w:space="0" w:color="auto"/>
                                              </w:divBdr>
                                              <w:divsChild>
                                                <w:div w:id="129904767">
                                                  <w:marLeft w:val="240"/>
                                                  <w:marRight w:val="240"/>
                                                  <w:marTop w:val="0"/>
                                                  <w:marBottom w:val="0"/>
                                                  <w:divBdr>
                                                    <w:top w:val="none" w:sz="0" w:space="0" w:color="auto"/>
                                                    <w:left w:val="none" w:sz="0" w:space="0" w:color="auto"/>
                                                    <w:bottom w:val="none" w:sz="0" w:space="0" w:color="auto"/>
                                                    <w:right w:val="none" w:sz="0" w:space="0" w:color="auto"/>
                                                  </w:divBdr>
                                                  <w:divsChild>
                                                    <w:div w:id="812255303">
                                                      <w:marLeft w:val="240"/>
                                                      <w:marRight w:val="0"/>
                                                      <w:marTop w:val="0"/>
                                                      <w:marBottom w:val="0"/>
                                                      <w:divBdr>
                                                        <w:top w:val="none" w:sz="0" w:space="0" w:color="auto"/>
                                                        <w:left w:val="none" w:sz="0" w:space="0" w:color="auto"/>
                                                        <w:bottom w:val="none" w:sz="0" w:space="0" w:color="auto"/>
                                                        <w:right w:val="none" w:sz="0" w:space="0" w:color="auto"/>
                                                      </w:divBdr>
                                                    </w:div>
                                                  </w:divsChild>
                                                </w:div>
                                                <w:div w:id="372580080">
                                                  <w:marLeft w:val="0"/>
                                                  <w:marRight w:val="0"/>
                                                  <w:marTop w:val="0"/>
                                                  <w:marBottom w:val="0"/>
                                                  <w:divBdr>
                                                    <w:top w:val="none" w:sz="0" w:space="0" w:color="auto"/>
                                                    <w:left w:val="none" w:sz="0" w:space="0" w:color="auto"/>
                                                    <w:bottom w:val="none" w:sz="0" w:space="0" w:color="auto"/>
                                                    <w:right w:val="none" w:sz="0" w:space="0" w:color="auto"/>
                                                  </w:divBdr>
                                                </w:div>
                                                <w:div w:id="454176586">
                                                  <w:marLeft w:val="240"/>
                                                  <w:marRight w:val="240"/>
                                                  <w:marTop w:val="0"/>
                                                  <w:marBottom w:val="0"/>
                                                  <w:divBdr>
                                                    <w:top w:val="none" w:sz="0" w:space="0" w:color="auto"/>
                                                    <w:left w:val="none" w:sz="0" w:space="0" w:color="auto"/>
                                                    <w:bottom w:val="none" w:sz="0" w:space="0" w:color="auto"/>
                                                    <w:right w:val="none" w:sz="0" w:space="0" w:color="auto"/>
                                                  </w:divBdr>
                                                  <w:divsChild>
                                                    <w:div w:id="1419716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56178">
                                          <w:marLeft w:val="240"/>
                                          <w:marRight w:val="240"/>
                                          <w:marTop w:val="0"/>
                                          <w:marBottom w:val="0"/>
                                          <w:divBdr>
                                            <w:top w:val="none" w:sz="0" w:space="0" w:color="auto"/>
                                            <w:left w:val="none" w:sz="0" w:space="0" w:color="auto"/>
                                            <w:bottom w:val="none" w:sz="0" w:space="0" w:color="auto"/>
                                            <w:right w:val="none" w:sz="0" w:space="0" w:color="auto"/>
                                          </w:divBdr>
                                          <w:divsChild>
                                            <w:div w:id="104925383">
                                              <w:marLeft w:val="240"/>
                                              <w:marRight w:val="0"/>
                                              <w:marTop w:val="0"/>
                                              <w:marBottom w:val="0"/>
                                              <w:divBdr>
                                                <w:top w:val="none" w:sz="0" w:space="0" w:color="auto"/>
                                                <w:left w:val="none" w:sz="0" w:space="0" w:color="auto"/>
                                                <w:bottom w:val="none" w:sz="0" w:space="0" w:color="auto"/>
                                                <w:right w:val="none" w:sz="0" w:space="0" w:color="auto"/>
                                              </w:divBdr>
                                            </w:div>
                                            <w:div w:id="664213066">
                                              <w:marLeft w:val="0"/>
                                              <w:marRight w:val="0"/>
                                              <w:marTop w:val="0"/>
                                              <w:marBottom w:val="0"/>
                                              <w:divBdr>
                                                <w:top w:val="none" w:sz="0" w:space="0" w:color="auto"/>
                                                <w:left w:val="none" w:sz="0" w:space="0" w:color="auto"/>
                                                <w:bottom w:val="none" w:sz="0" w:space="0" w:color="auto"/>
                                                <w:right w:val="none" w:sz="0" w:space="0" w:color="auto"/>
                                              </w:divBdr>
                                              <w:divsChild>
                                                <w:div w:id="48504890">
                                                  <w:marLeft w:val="240"/>
                                                  <w:marRight w:val="240"/>
                                                  <w:marTop w:val="0"/>
                                                  <w:marBottom w:val="0"/>
                                                  <w:divBdr>
                                                    <w:top w:val="none" w:sz="0" w:space="0" w:color="auto"/>
                                                    <w:left w:val="none" w:sz="0" w:space="0" w:color="auto"/>
                                                    <w:bottom w:val="none" w:sz="0" w:space="0" w:color="auto"/>
                                                    <w:right w:val="none" w:sz="0" w:space="0" w:color="auto"/>
                                                  </w:divBdr>
                                                  <w:divsChild>
                                                    <w:div w:id="1596017412">
                                                      <w:marLeft w:val="240"/>
                                                      <w:marRight w:val="0"/>
                                                      <w:marTop w:val="0"/>
                                                      <w:marBottom w:val="0"/>
                                                      <w:divBdr>
                                                        <w:top w:val="none" w:sz="0" w:space="0" w:color="auto"/>
                                                        <w:left w:val="none" w:sz="0" w:space="0" w:color="auto"/>
                                                        <w:bottom w:val="none" w:sz="0" w:space="0" w:color="auto"/>
                                                        <w:right w:val="none" w:sz="0" w:space="0" w:color="auto"/>
                                                      </w:divBdr>
                                                    </w:div>
                                                  </w:divsChild>
                                                </w:div>
                                                <w:div w:id="344016800">
                                                  <w:marLeft w:val="240"/>
                                                  <w:marRight w:val="240"/>
                                                  <w:marTop w:val="0"/>
                                                  <w:marBottom w:val="0"/>
                                                  <w:divBdr>
                                                    <w:top w:val="none" w:sz="0" w:space="0" w:color="auto"/>
                                                    <w:left w:val="none" w:sz="0" w:space="0" w:color="auto"/>
                                                    <w:bottom w:val="none" w:sz="0" w:space="0" w:color="auto"/>
                                                    <w:right w:val="none" w:sz="0" w:space="0" w:color="auto"/>
                                                  </w:divBdr>
                                                  <w:divsChild>
                                                    <w:div w:id="1032222532">
                                                      <w:marLeft w:val="240"/>
                                                      <w:marRight w:val="0"/>
                                                      <w:marTop w:val="0"/>
                                                      <w:marBottom w:val="0"/>
                                                      <w:divBdr>
                                                        <w:top w:val="none" w:sz="0" w:space="0" w:color="auto"/>
                                                        <w:left w:val="none" w:sz="0" w:space="0" w:color="auto"/>
                                                        <w:bottom w:val="none" w:sz="0" w:space="0" w:color="auto"/>
                                                        <w:right w:val="none" w:sz="0" w:space="0" w:color="auto"/>
                                                      </w:divBdr>
                                                    </w:div>
                                                  </w:divsChild>
                                                </w:div>
                                                <w:div w:id="186990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600398">
                                          <w:marLeft w:val="240"/>
                                          <w:marRight w:val="240"/>
                                          <w:marTop w:val="0"/>
                                          <w:marBottom w:val="0"/>
                                          <w:divBdr>
                                            <w:top w:val="none" w:sz="0" w:space="0" w:color="auto"/>
                                            <w:left w:val="none" w:sz="0" w:space="0" w:color="auto"/>
                                            <w:bottom w:val="none" w:sz="0" w:space="0" w:color="auto"/>
                                            <w:right w:val="none" w:sz="0" w:space="0" w:color="auto"/>
                                          </w:divBdr>
                                          <w:divsChild>
                                            <w:div w:id="1206068124">
                                              <w:marLeft w:val="240"/>
                                              <w:marRight w:val="0"/>
                                              <w:marTop w:val="0"/>
                                              <w:marBottom w:val="0"/>
                                              <w:divBdr>
                                                <w:top w:val="none" w:sz="0" w:space="0" w:color="auto"/>
                                                <w:left w:val="none" w:sz="0" w:space="0" w:color="auto"/>
                                                <w:bottom w:val="none" w:sz="0" w:space="0" w:color="auto"/>
                                                <w:right w:val="none" w:sz="0" w:space="0" w:color="auto"/>
                                              </w:divBdr>
                                            </w:div>
                                          </w:divsChild>
                                        </w:div>
                                        <w:div w:id="1425228848">
                                          <w:marLeft w:val="0"/>
                                          <w:marRight w:val="0"/>
                                          <w:marTop w:val="0"/>
                                          <w:marBottom w:val="0"/>
                                          <w:divBdr>
                                            <w:top w:val="none" w:sz="0" w:space="0" w:color="auto"/>
                                            <w:left w:val="none" w:sz="0" w:space="0" w:color="auto"/>
                                            <w:bottom w:val="none" w:sz="0" w:space="0" w:color="auto"/>
                                            <w:right w:val="none" w:sz="0" w:space="0" w:color="auto"/>
                                          </w:divBdr>
                                        </w:div>
                                        <w:div w:id="2118401976">
                                          <w:marLeft w:val="240"/>
                                          <w:marRight w:val="240"/>
                                          <w:marTop w:val="0"/>
                                          <w:marBottom w:val="0"/>
                                          <w:divBdr>
                                            <w:top w:val="none" w:sz="0" w:space="0" w:color="auto"/>
                                            <w:left w:val="none" w:sz="0" w:space="0" w:color="auto"/>
                                            <w:bottom w:val="none" w:sz="0" w:space="0" w:color="auto"/>
                                            <w:right w:val="none" w:sz="0" w:space="0" w:color="auto"/>
                                          </w:divBdr>
                                          <w:divsChild>
                                            <w:div w:id="477301837">
                                              <w:marLeft w:val="0"/>
                                              <w:marRight w:val="0"/>
                                              <w:marTop w:val="0"/>
                                              <w:marBottom w:val="0"/>
                                              <w:divBdr>
                                                <w:top w:val="none" w:sz="0" w:space="0" w:color="auto"/>
                                                <w:left w:val="none" w:sz="0" w:space="0" w:color="auto"/>
                                                <w:bottom w:val="none" w:sz="0" w:space="0" w:color="auto"/>
                                                <w:right w:val="none" w:sz="0" w:space="0" w:color="auto"/>
                                              </w:divBdr>
                                              <w:divsChild>
                                                <w:div w:id="329525030">
                                                  <w:marLeft w:val="240"/>
                                                  <w:marRight w:val="240"/>
                                                  <w:marTop w:val="0"/>
                                                  <w:marBottom w:val="0"/>
                                                  <w:divBdr>
                                                    <w:top w:val="none" w:sz="0" w:space="0" w:color="auto"/>
                                                    <w:left w:val="none" w:sz="0" w:space="0" w:color="auto"/>
                                                    <w:bottom w:val="none" w:sz="0" w:space="0" w:color="auto"/>
                                                    <w:right w:val="none" w:sz="0" w:space="0" w:color="auto"/>
                                                  </w:divBdr>
                                                  <w:divsChild>
                                                    <w:div w:id="1789004764">
                                                      <w:marLeft w:val="240"/>
                                                      <w:marRight w:val="0"/>
                                                      <w:marTop w:val="0"/>
                                                      <w:marBottom w:val="0"/>
                                                      <w:divBdr>
                                                        <w:top w:val="none" w:sz="0" w:space="0" w:color="auto"/>
                                                        <w:left w:val="none" w:sz="0" w:space="0" w:color="auto"/>
                                                        <w:bottom w:val="none" w:sz="0" w:space="0" w:color="auto"/>
                                                        <w:right w:val="none" w:sz="0" w:space="0" w:color="auto"/>
                                                      </w:divBdr>
                                                    </w:div>
                                                  </w:divsChild>
                                                </w:div>
                                                <w:div w:id="978221972">
                                                  <w:marLeft w:val="0"/>
                                                  <w:marRight w:val="0"/>
                                                  <w:marTop w:val="0"/>
                                                  <w:marBottom w:val="0"/>
                                                  <w:divBdr>
                                                    <w:top w:val="none" w:sz="0" w:space="0" w:color="auto"/>
                                                    <w:left w:val="none" w:sz="0" w:space="0" w:color="auto"/>
                                                    <w:bottom w:val="none" w:sz="0" w:space="0" w:color="auto"/>
                                                    <w:right w:val="none" w:sz="0" w:space="0" w:color="auto"/>
                                                  </w:divBdr>
                                                </w:div>
                                                <w:div w:id="2052882389">
                                                  <w:marLeft w:val="240"/>
                                                  <w:marRight w:val="240"/>
                                                  <w:marTop w:val="0"/>
                                                  <w:marBottom w:val="0"/>
                                                  <w:divBdr>
                                                    <w:top w:val="none" w:sz="0" w:space="0" w:color="auto"/>
                                                    <w:left w:val="none" w:sz="0" w:space="0" w:color="auto"/>
                                                    <w:bottom w:val="none" w:sz="0" w:space="0" w:color="auto"/>
                                                    <w:right w:val="none" w:sz="0" w:space="0" w:color="auto"/>
                                                  </w:divBdr>
                                                  <w:divsChild>
                                                    <w:div w:id="2058816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7127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139513">
                                      <w:marLeft w:val="240"/>
                                      <w:marRight w:val="0"/>
                                      <w:marTop w:val="0"/>
                                      <w:marBottom w:val="0"/>
                                      <w:divBdr>
                                        <w:top w:val="none" w:sz="0" w:space="0" w:color="auto"/>
                                        <w:left w:val="none" w:sz="0" w:space="0" w:color="auto"/>
                                        <w:bottom w:val="none" w:sz="0" w:space="0" w:color="auto"/>
                                        <w:right w:val="none" w:sz="0" w:space="0" w:color="auto"/>
                                      </w:divBdr>
                                    </w:div>
                                  </w:divsChild>
                                </w:div>
                                <w:div w:id="261960200">
                                  <w:marLeft w:val="240"/>
                                  <w:marRight w:val="240"/>
                                  <w:marTop w:val="0"/>
                                  <w:marBottom w:val="0"/>
                                  <w:divBdr>
                                    <w:top w:val="none" w:sz="0" w:space="0" w:color="auto"/>
                                    <w:left w:val="none" w:sz="0" w:space="0" w:color="auto"/>
                                    <w:bottom w:val="none" w:sz="0" w:space="0" w:color="auto"/>
                                    <w:right w:val="none" w:sz="0" w:space="0" w:color="auto"/>
                                  </w:divBdr>
                                  <w:divsChild>
                                    <w:div w:id="1363361944">
                                      <w:marLeft w:val="0"/>
                                      <w:marRight w:val="0"/>
                                      <w:marTop w:val="0"/>
                                      <w:marBottom w:val="0"/>
                                      <w:divBdr>
                                        <w:top w:val="none" w:sz="0" w:space="0" w:color="auto"/>
                                        <w:left w:val="none" w:sz="0" w:space="0" w:color="auto"/>
                                        <w:bottom w:val="none" w:sz="0" w:space="0" w:color="auto"/>
                                        <w:right w:val="none" w:sz="0" w:space="0" w:color="auto"/>
                                      </w:divBdr>
                                      <w:divsChild>
                                        <w:div w:id="424303919">
                                          <w:marLeft w:val="240"/>
                                          <w:marRight w:val="240"/>
                                          <w:marTop w:val="0"/>
                                          <w:marBottom w:val="0"/>
                                          <w:divBdr>
                                            <w:top w:val="none" w:sz="0" w:space="0" w:color="auto"/>
                                            <w:left w:val="none" w:sz="0" w:space="0" w:color="auto"/>
                                            <w:bottom w:val="none" w:sz="0" w:space="0" w:color="auto"/>
                                            <w:right w:val="none" w:sz="0" w:space="0" w:color="auto"/>
                                          </w:divBdr>
                                          <w:divsChild>
                                            <w:div w:id="222059688">
                                              <w:marLeft w:val="240"/>
                                              <w:marRight w:val="0"/>
                                              <w:marTop w:val="0"/>
                                              <w:marBottom w:val="0"/>
                                              <w:divBdr>
                                                <w:top w:val="none" w:sz="0" w:space="0" w:color="auto"/>
                                                <w:left w:val="none" w:sz="0" w:space="0" w:color="auto"/>
                                                <w:bottom w:val="none" w:sz="0" w:space="0" w:color="auto"/>
                                                <w:right w:val="none" w:sz="0" w:space="0" w:color="auto"/>
                                              </w:divBdr>
                                            </w:div>
                                            <w:div w:id="325136475">
                                              <w:marLeft w:val="0"/>
                                              <w:marRight w:val="0"/>
                                              <w:marTop w:val="0"/>
                                              <w:marBottom w:val="0"/>
                                              <w:divBdr>
                                                <w:top w:val="none" w:sz="0" w:space="0" w:color="auto"/>
                                                <w:left w:val="none" w:sz="0" w:space="0" w:color="auto"/>
                                                <w:bottom w:val="none" w:sz="0" w:space="0" w:color="auto"/>
                                                <w:right w:val="none" w:sz="0" w:space="0" w:color="auto"/>
                                              </w:divBdr>
                                              <w:divsChild>
                                                <w:div w:id="279605121">
                                                  <w:marLeft w:val="240"/>
                                                  <w:marRight w:val="240"/>
                                                  <w:marTop w:val="0"/>
                                                  <w:marBottom w:val="0"/>
                                                  <w:divBdr>
                                                    <w:top w:val="none" w:sz="0" w:space="0" w:color="auto"/>
                                                    <w:left w:val="none" w:sz="0" w:space="0" w:color="auto"/>
                                                    <w:bottom w:val="none" w:sz="0" w:space="0" w:color="auto"/>
                                                    <w:right w:val="none" w:sz="0" w:space="0" w:color="auto"/>
                                                  </w:divBdr>
                                                  <w:divsChild>
                                                    <w:div w:id="919024691">
                                                      <w:marLeft w:val="240"/>
                                                      <w:marRight w:val="0"/>
                                                      <w:marTop w:val="0"/>
                                                      <w:marBottom w:val="0"/>
                                                      <w:divBdr>
                                                        <w:top w:val="none" w:sz="0" w:space="0" w:color="auto"/>
                                                        <w:left w:val="none" w:sz="0" w:space="0" w:color="auto"/>
                                                        <w:bottom w:val="none" w:sz="0" w:space="0" w:color="auto"/>
                                                        <w:right w:val="none" w:sz="0" w:space="0" w:color="auto"/>
                                                      </w:divBdr>
                                                    </w:div>
                                                  </w:divsChild>
                                                </w:div>
                                                <w:div w:id="1139372421">
                                                  <w:marLeft w:val="0"/>
                                                  <w:marRight w:val="0"/>
                                                  <w:marTop w:val="0"/>
                                                  <w:marBottom w:val="0"/>
                                                  <w:divBdr>
                                                    <w:top w:val="none" w:sz="0" w:space="0" w:color="auto"/>
                                                    <w:left w:val="none" w:sz="0" w:space="0" w:color="auto"/>
                                                    <w:bottom w:val="none" w:sz="0" w:space="0" w:color="auto"/>
                                                    <w:right w:val="none" w:sz="0" w:space="0" w:color="auto"/>
                                                  </w:divBdr>
                                                </w:div>
                                                <w:div w:id="1157648454">
                                                  <w:marLeft w:val="240"/>
                                                  <w:marRight w:val="240"/>
                                                  <w:marTop w:val="0"/>
                                                  <w:marBottom w:val="0"/>
                                                  <w:divBdr>
                                                    <w:top w:val="none" w:sz="0" w:space="0" w:color="auto"/>
                                                    <w:left w:val="none" w:sz="0" w:space="0" w:color="auto"/>
                                                    <w:bottom w:val="none" w:sz="0" w:space="0" w:color="auto"/>
                                                    <w:right w:val="none" w:sz="0" w:space="0" w:color="auto"/>
                                                  </w:divBdr>
                                                  <w:divsChild>
                                                    <w:div w:id="1128353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17182">
                                          <w:marLeft w:val="240"/>
                                          <w:marRight w:val="240"/>
                                          <w:marTop w:val="0"/>
                                          <w:marBottom w:val="0"/>
                                          <w:divBdr>
                                            <w:top w:val="none" w:sz="0" w:space="0" w:color="auto"/>
                                            <w:left w:val="none" w:sz="0" w:space="0" w:color="auto"/>
                                            <w:bottom w:val="none" w:sz="0" w:space="0" w:color="auto"/>
                                            <w:right w:val="none" w:sz="0" w:space="0" w:color="auto"/>
                                          </w:divBdr>
                                          <w:divsChild>
                                            <w:div w:id="1053503319">
                                              <w:marLeft w:val="240"/>
                                              <w:marRight w:val="0"/>
                                              <w:marTop w:val="0"/>
                                              <w:marBottom w:val="0"/>
                                              <w:divBdr>
                                                <w:top w:val="none" w:sz="0" w:space="0" w:color="auto"/>
                                                <w:left w:val="none" w:sz="0" w:space="0" w:color="auto"/>
                                                <w:bottom w:val="none" w:sz="0" w:space="0" w:color="auto"/>
                                                <w:right w:val="none" w:sz="0" w:space="0" w:color="auto"/>
                                              </w:divBdr>
                                            </w:div>
                                          </w:divsChild>
                                        </w:div>
                                        <w:div w:id="879125046">
                                          <w:marLeft w:val="0"/>
                                          <w:marRight w:val="0"/>
                                          <w:marTop w:val="0"/>
                                          <w:marBottom w:val="0"/>
                                          <w:divBdr>
                                            <w:top w:val="none" w:sz="0" w:space="0" w:color="auto"/>
                                            <w:left w:val="none" w:sz="0" w:space="0" w:color="auto"/>
                                            <w:bottom w:val="none" w:sz="0" w:space="0" w:color="auto"/>
                                            <w:right w:val="none" w:sz="0" w:space="0" w:color="auto"/>
                                          </w:divBdr>
                                        </w:div>
                                        <w:div w:id="1143154525">
                                          <w:marLeft w:val="240"/>
                                          <w:marRight w:val="240"/>
                                          <w:marTop w:val="0"/>
                                          <w:marBottom w:val="0"/>
                                          <w:divBdr>
                                            <w:top w:val="none" w:sz="0" w:space="0" w:color="auto"/>
                                            <w:left w:val="none" w:sz="0" w:space="0" w:color="auto"/>
                                            <w:bottom w:val="none" w:sz="0" w:space="0" w:color="auto"/>
                                            <w:right w:val="none" w:sz="0" w:space="0" w:color="auto"/>
                                          </w:divBdr>
                                          <w:divsChild>
                                            <w:div w:id="1088884585">
                                              <w:marLeft w:val="240"/>
                                              <w:marRight w:val="0"/>
                                              <w:marTop w:val="0"/>
                                              <w:marBottom w:val="0"/>
                                              <w:divBdr>
                                                <w:top w:val="none" w:sz="0" w:space="0" w:color="auto"/>
                                                <w:left w:val="none" w:sz="0" w:space="0" w:color="auto"/>
                                                <w:bottom w:val="none" w:sz="0" w:space="0" w:color="auto"/>
                                                <w:right w:val="none" w:sz="0" w:space="0" w:color="auto"/>
                                              </w:divBdr>
                                            </w:div>
                                          </w:divsChild>
                                        </w:div>
                                        <w:div w:id="1565070731">
                                          <w:marLeft w:val="240"/>
                                          <w:marRight w:val="240"/>
                                          <w:marTop w:val="0"/>
                                          <w:marBottom w:val="0"/>
                                          <w:divBdr>
                                            <w:top w:val="none" w:sz="0" w:space="0" w:color="auto"/>
                                            <w:left w:val="none" w:sz="0" w:space="0" w:color="auto"/>
                                            <w:bottom w:val="none" w:sz="0" w:space="0" w:color="auto"/>
                                            <w:right w:val="none" w:sz="0" w:space="0" w:color="auto"/>
                                          </w:divBdr>
                                          <w:divsChild>
                                            <w:div w:id="829951002">
                                              <w:marLeft w:val="0"/>
                                              <w:marRight w:val="0"/>
                                              <w:marTop w:val="0"/>
                                              <w:marBottom w:val="0"/>
                                              <w:divBdr>
                                                <w:top w:val="none" w:sz="0" w:space="0" w:color="auto"/>
                                                <w:left w:val="none" w:sz="0" w:space="0" w:color="auto"/>
                                                <w:bottom w:val="none" w:sz="0" w:space="0" w:color="auto"/>
                                                <w:right w:val="none" w:sz="0" w:space="0" w:color="auto"/>
                                              </w:divBdr>
                                              <w:divsChild>
                                                <w:div w:id="136383407">
                                                  <w:marLeft w:val="0"/>
                                                  <w:marRight w:val="0"/>
                                                  <w:marTop w:val="0"/>
                                                  <w:marBottom w:val="0"/>
                                                  <w:divBdr>
                                                    <w:top w:val="none" w:sz="0" w:space="0" w:color="auto"/>
                                                    <w:left w:val="none" w:sz="0" w:space="0" w:color="auto"/>
                                                    <w:bottom w:val="none" w:sz="0" w:space="0" w:color="auto"/>
                                                    <w:right w:val="none" w:sz="0" w:space="0" w:color="auto"/>
                                                  </w:divBdr>
                                                </w:div>
                                                <w:div w:id="1092748822">
                                                  <w:marLeft w:val="240"/>
                                                  <w:marRight w:val="240"/>
                                                  <w:marTop w:val="0"/>
                                                  <w:marBottom w:val="0"/>
                                                  <w:divBdr>
                                                    <w:top w:val="none" w:sz="0" w:space="0" w:color="auto"/>
                                                    <w:left w:val="none" w:sz="0" w:space="0" w:color="auto"/>
                                                    <w:bottom w:val="none" w:sz="0" w:space="0" w:color="auto"/>
                                                    <w:right w:val="none" w:sz="0" w:space="0" w:color="auto"/>
                                                  </w:divBdr>
                                                  <w:divsChild>
                                                    <w:div w:id="1039166123">
                                                      <w:marLeft w:val="240"/>
                                                      <w:marRight w:val="0"/>
                                                      <w:marTop w:val="0"/>
                                                      <w:marBottom w:val="0"/>
                                                      <w:divBdr>
                                                        <w:top w:val="none" w:sz="0" w:space="0" w:color="auto"/>
                                                        <w:left w:val="none" w:sz="0" w:space="0" w:color="auto"/>
                                                        <w:bottom w:val="none" w:sz="0" w:space="0" w:color="auto"/>
                                                        <w:right w:val="none" w:sz="0" w:space="0" w:color="auto"/>
                                                      </w:divBdr>
                                                    </w:div>
                                                  </w:divsChild>
                                                </w:div>
                                                <w:div w:id="1866626641">
                                                  <w:marLeft w:val="240"/>
                                                  <w:marRight w:val="240"/>
                                                  <w:marTop w:val="0"/>
                                                  <w:marBottom w:val="0"/>
                                                  <w:divBdr>
                                                    <w:top w:val="none" w:sz="0" w:space="0" w:color="auto"/>
                                                    <w:left w:val="none" w:sz="0" w:space="0" w:color="auto"/>
                                                    <w:bottom w:val="none" w:sz="0" w:space="0" w:color="auto"/>
                                                    <w:right w:val="none" w:sz="0" w:space="0" w:color="auto"/>
                                                  </w:divBdr>
                                                  <w:divsChild>
                                                    <w:div w:id="5207014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1153304">
                                              <w:marLeft w:val="240"/>
                                              <w:marRight w:val="0"/>
                                              <w:marTop w:val="0"/>
                                              <w:marBottom w:val="0"/>
                                              <w:divBdr>
                                                <w:top w:val="none" w:sz="0" w:space="0" w:color="auto"/>
                                                <w:left w:val="none" w:sz="0" w:space="0" w:color="auto"/>
                                                <w:bottom w:val="none" w:sz="0" w:space="0" w:color="auto"/>
                                                <w:right w:val="none" w:sz="0" w:space="0" w:color="auto"/>
                                              </w:divBdr>
                                            </w:div>
                                          </w:divsChild>
                                        </w:div>
                                        <w:div w:id="2130389630">
                                          <w:marLeft w:val="240"/>
                                          <w:marRight w:val="240"/>
                                          <w:marTop w:val="0"/>
                                          <w:marBottom w:val="0"/>
                                          <w:divBdr>
                                            <w:top w:val="none" w:sz="0" w:space="0" w:color="auto"/>
                                            <w:left w:val="none" w:sz="0" w:space="0" w:color="auto"/>
                                            <w:bottom w:val="none" w:sz="0" w:space="0" w:color="auto"/>
                                            <w:right w:val="none" w:sz="0" w:space="0" w:color="auto"/>
                                          </w:divBdr>
                                          <w:divsChild>
                                            <w:div w:id="1730378879">
                                              <w:marLeft w:val="240"/>
                                              <w:marRight w:val="0"/>
                                              <w:marTop w:val="0"/>
                                              <w:marBottom w:val="0"/>
                                              <w:divBdr>
                                                <w:top w:val="none" w:sz="0" w:space="0" w:color="auto"/>
                                                <w:left w:val="none" w:sz="0" w:space="0" w:color="auto"/>
                                                <w:bottom w:val="none" w:sz="0" w:space="0" w:color="auto"/>
                                                <w:right w:val="none" w:sz="0" w:space="0" w:color="auto"/>
                                              </w:divBdr>
                                            </w:div>
                                            <w:div w:id="2086753696">
                                              <w:marLeft w:val="0"/>
                                              <w:marRight w:val="0"/>
                                              <w:marTop w:val="0"/>
                                              <w:marBottom w:val="0"/>
                                              <w:divBdr>
                                                <w:top w:val="none" w:sz="0" w:space="0" w:color="auto"/>
                                                <w:left w:val="none" w:sz="0" w:space="0" w:color="auto"/>
                                                <w:bottom w:val="none" w:sz="0" w:space="0" w:color="auto"/>
                                                <w:right w:val="none" w:sz="0" w:space="0" w:color="auto"/>
                                              </w:divBdr>
                                              <w:divsChild>
                                                <w:div w:id="869225451">
                                                  <w:marLeft w:val="0"/>
                                                  <w:marRight w:val="0"/>
                                                  <w:marTop w:val="0"/>
                                                  <w:marBottom w:val="0"/>
                                                  <w:divBdr>
                                                    <w:top w:val="none" w:sz="0" w:space="0" w:color="auto"/>
                                                    <w:left w:val="none" w:sz="0" w:space="0" w:color="auto"/>
                                                    <w:bottom w:val="none" w:sz="0" w:space="0" w:color="auto"/>
                                                    <w:right w:val="none" w:sz="0" w:space="0" w:color="auto"/>
                                                  </w:divBdr>
                                                </w:div>
                                                <w:div w:id="1769735320">
                                                  <w:marLeft w:val="240"/>
                                                  <w:marRight w:val="240"/>
                                                  <w:marTop w:val="0"/>
                                                  <w:marBottom w:val="0"/>
                                                  <w:divBdr>
                                                    <w:top w:val="none" w:sz="0" w:space="0" w:color="auto"/>
                                                    <w:left w:val="none" w:sz="0" w:space="0" w:color="auto"/>
                                                    <w:bottom w:val="none" w:sz="0" w:space="0" w:color="auto"/>
                                                    <w:right w:val="none" w:sz="0" w:space="0" w:color="auto"/>
                                                  </w:divBdr>
                                                  <w:divsChild>
                                                    <w:div w:id="882330085">
                                                      <w:marLeft w:val="240"/>
                                                      <w:marRight w:val="0"/>
                                                      <w:marTop w:val="0"/>
                                                      <w:marBottom w:val="0"/>
                                                      <w:divBdr>
                                                        <w:top w:val="none" w:sz="0" w:space="0" w:color="auto"/>
                                                        <w:left w:val="none" w:sz="0" w:space="0" w:color="auto"/>
                                                        <w:bottom w:val="none" w:sz="0" w:space="0" w:color="auto"/>
                                                        <w:right w:val="none" w:sz="0" w:space="0" w:color="auto"/>
                                                      </w:divBdr>
                                                    </w:div>
                                                  </w:divsChild>
                                                </w:div>
                                                <w:div w:id="1992129392">
                                                  <w:marLeft w:val="240"/>
                                                  <w:marRight w:val="240"/>
                                                  <w:marTop w:val="0"/>
                                                  <w:marBottom w:val="0"/>
                                                  <w:divBdr>
                                                    <w:top w:val="none" w:sz="0" w:space="0" w:color="auto"/>
                                                    <w:left w:val="none" w:sz="0" w:space="0" w:color="auto"/>
                                                    <w:bottom w:val="none" w:sz="0" w:space="0" w:color="auto"/>
                                                    <w:right w:val="none" w:sz="0" w:space="0" w:color="auto"/>
                                                  </w:divBdr>
                                                  <w:divsChild>
                                                    <w:div w:id="1400786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358471">
                                      <w:marLeft w:val="240"/>
                                      <w:marRight w:val="0"/>
                                      <w:marTop w:val="0"/>
                                      <w:marBottom w:val="0"/>
                                      <w:divBdr>
                                        <w:top w:val="none" w:sz="0" w:space="0" w:color="auto"/>
                                        <w:left w:val="none" w:sz="0" w:space="0" w:color="auto"/>
                                        <w:bottom w:val="none" w:sz="0" w:space="0" w:color="auto"/>
                                        <w:right w:val="none" w:sz="0" w:space="0" w:color="auto"/>
                                      </w:divBdr>
                                    </w:div>
                                  </w:divsChild>
                                </w:div>
                                <w:div w:id="582571891">
                                  <w:marLeft w:val="240"/>
                                  <w:marRight w:val="240"/>
                                  <w:marTop w:val="0"/>
                                  <w:marBottom w:val="0"/>
                                  <w:divBdr>
                                    <w:top w:val="none" w:sz="0" w:space="0" w:color="auto"/>
                                    <w:left w:val="none" w:sz="0" w:space="0" w:color="auto"/>
                                    <w:bottom w:val="none" w:sz="0" w:space="0" w:color="auto"/>
                                    <w:right w:val="none" w:sz="0" w:space="0" w:color="auto"/>
                                  </w:divBdr>
                                  <w:divsChild>
                                    <w:div w:id="220026406">
                                      <w:marLeft w:val="0"/>
                                      <w:marRight w:val="0"/>
                                      <w:marTop w:val="0"/>
                                      <w:marBottom w:val="0"/>
                                      <w:divBdr>
                                        <w:top w:val="none" w:sz="0" w:space="0" w:color="auto"/>
                                        <w:left w:val="none" w:sz="0" w:space="0" w:color="auto"/>
                                        <w:bottom w:val="none" w:sz="0" w:space="0" w:color="auto"/>
                                        <w:right w:val="none" w:sz="0" w:space="0" w:color="auto"/>
                                      </w:divBdr>
                                      <w:divsChild>
                                        <w:div w:id="104468456">
                                          <w:marLeft w:val="240"/>
                                          <w:marRight w:val="240"/>
                                          <w:marTop w:val="0"/>
                                          <w:marBottom w:val="0"/>
                                          <w:divBdr>
                                            <w:top w:val="none" w:sz="0" w:space="0" w:color="auto"/>
                                            <w:left w:val="none" w:sz="0" w:space="0" w:color="auto"/>
                                            <w:bottom w:val="none" w:sz="0" w:space="0" w:color="auto"/>
                                            <w:right w:val="none" w:sz="0" w:space="0" w:color="auto"/>
                                          </w:divBdr>
                                          <w:divsChild>
                                            <w:div w:id="480118754">
                                              <w:marLeft w:val="0"/>
                                              <w:marRight w:val="0"/>
                                              <w:marTop w:val="0"/>
                                              <w:marBottom w:val="0"/>
                                              <w:divBdr>
                                                <w:top w:val="none" w:sz="0" w:space="0" w:color="auto"/>
                                                <w:left w:val="none" w:sz="0" w:space="0" w:color="auto"/>
                                                <w:bottom w:val="none" w:sz="0" w:space="0" w:color="auto"/>
                                                <w:right w:val="none" w:sz="0" w:space="0" w:color="auto"/>
                                              </w:divBdr>
                                              <w:divsChild>
                                                <w:div w:id="507789154">
                                                  <w:marLeft w:val="0"/>
                                                  <w:marRight w:val="0"/>
                                                  <w:marTop w:val="0"/>
                                                  <w:marBottom w:val="0"/>
                                                  <w:divBdr>
                                                    <w:top w:val="none" w:sz="0" w:space="0" w:color="auto"/>
                                                    <w:left w:val="none" w:sz="0" w:space="0" w:color="auto"/>
                                                    <w:bottom w:val="none" w:sz="0" w:space="0" w:color="auto"/>
                                                    <w:right w:val="none" w:sz="0" w:space="0" w:color="auto"/>
                                                  </w:divBdr>
                                                </w:div>
                                                <w:div w:id="1399670563">
                                                  <w:marLeft w:val="240"/>
                                                  <w:marRight w:val="240"/>
                                                  <w:marTop w:val="0"/>
                                                  <w:marBottom w:val="0"/>
                                                  <w:divBdr>
                                                    <w:top w:val="none" w:sz="0" w:space="0" w:color="auto"/>
                                                    <w:left w:val="none" w:sz="0" w:space="0" w:color="auto"/>
                                                    <w:bottom w:val="none" w:sz="0" w:space="0" w:color="auto"/>
                                                    <w:right w:val="none" w:sz="0" w:space="0" w:color="auto"/>
                                                  </w:divBdr>
                                                  <w:divsChild>
                                                    <w:div w:id="1496452526">
                                                      <w:marLeft w:val="240"/>
                                                      <w:marRight w:val="0"/>
                                                      <w:marTop w:val="0"/>
                                                      <w:marBottom w:val="0"/>
                                                      <w:divBdr>
                                                        <w:top w:val="none" w:sz="0" w:space="0" w:color="auto"/>
                                                        <w:left w:val="none" w:sz="0" w:space="0" w:color="auto"/>
                                                        <w:bottom w:val="none" w:sz="0" w:space="0" w:color="auto"/>
                                                        <w:right w:val="none" w:sz="0" w:space="0" w:color="auto"/>
                                                      </w:divBdr>
                                                    </w:div>
                                                  </w:divsChild>
                                                </w:div>
                                                <w:div w:id="1465780994">
                                                  <w:marLeft w:val="240"/>
                                                  <w:marRight w:val="240"/>
                                                  <w:marTop w:val="0"/>
                                                  <w:marBottom w:val="0"/>
                                                  <w:divBdr>
                                                    <w:top w:val="none" w:sz="0" w:space="0" w:color="auto"/>
                                                    <w:left w:val="none" w:sz="0" w:space="0" w:color="auto"/>
                                                    <w:bottom w:val="none" w:sz="0" w:space="0" w:color="auto"/>
                                                    <w:right w:val="none" w:sz="0" w:space="0" w:color="auto"/>
                                                  </w:divBdr>
                                                  <w:divsChild>
                                                    <w:div w:id="875776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857749">
                                              <w:marLeft w:val="240"/>
                                              <w:marRight w:val="0"/>
                                              <w:marTop w:val="0"/>
                                              <w:marBottom w:val="0"/>
                                              <w:divBdr>
                                                <w:top w:val="none" w:sz="0" w:space="0" w:color="auto"/>
                                                <w:left w:val="none" w:sz="0" w:space="0" w:color="auto"/>
                                                <w:bottom w:val="none" w:sz="0" w:space="0" w:color="auto"/>
                                                <w:right w:val="none" w:sz="0" w:space="0" w:color="auto"/>
                                              </w:divBdr>
                                            </w:div>
                                          </w:divsChild>
                                        </w:div>
                                        <w:div w:id="820926127">
                                          <w:marLeft w:val="0"/>
                                          <w:marRight w:val="0"/>
                                          <w:marTop w:val="0"/>
                                          <w:marBottom w:val="0"/>
                                          <w:divBdr>
                                            <w:top w:val="none" w:sz="0" w:space="0" w:color="auto"/>
                                            <w:left w:val="none" w:sz="0" w:space="0" w:color="auto"/>
                                            <w:bottom w:val="none" w:sz="0" w:space="0" w:color="auto"/>
                                            <w:right w:val="none" w:sz="0" w:space="0" w:color="auto"/>
                                          </w:divBdr>
                                        </w:div>
                                        <w:div w:id="1446660216">
                                          <w:marLeft w:val="240"/>
                                          <w:marRight w:val="240"/>
                                          <w:marTop w:val="0"/>
                                          <w:marBottom w:val="0"/>
                                          <w:divBdr>
                                            <w:top w:val="none" w:sz="0" w:space="0" w:color="auto"/>
                                            <w:left w:val="none" w:sz="0" w:space="0" w:color="auto"/>
                                            <w:bottom w:val="none" w:sz="0" w:space="0" w:color="auto"/>
                                            <w:right w:val="none" w:sz="0" w:space="0" w:color="auto"/>
                                          </w:divBdr>
                                          <w:divsChild>
                                            <w:div w:id="541552276">
                                              <w:marLeft w:val="240"/>
                                              <w:marRight w:val="0"/>
                                              <w:marTop w:val="0"/>
                                              <w:marBottom w:val="0"/>
                                              <w:divBdr>
                                                <w:top w:val="none" w:sz="0" w:space="0" w:color="auto"/>
                                                <w:left w:val="none" w:sz="0" w:space="0" w:color="auto"/>
                                                <w:bottom w:val="none" w:sz="0" w:space="0" w:color="auto"/>
                                                <w:right w:val="none" w:sz="0" w:space="0" w:color="auto"/>
                                              </w:divBdr>
                                            </w:div>
                                          </w:divsChild>
                                        </w:div>
                                        <w:div w:id="1466198570">
                                          <w:marLeft w:val="240"/>
                                          <w:marRight w:val="240"/>
                                          <w:marTop w:val="0"/>
                                          <w:marBottom w:val="0"/>
                                          <w:divBdr>
                                            <w:top w:val="none" w:sz="0" w:space="0" w:color="auto"/>
                                            <w:left w:val="none" w:sz="0" w:space="0" w:color="auto"/>
                                            <w:bottom w:val="none" w:sz="0" w:space="0" w:color="auto"/>
                                            <w:right w:val="none" w:sz="0" w:space="0" w:color="auto"/>
                                          </w:divBdr>
                                          <w:divsChild>
                                            <w:div w:id="201869905">
                                              <w:marLeft w:val="240"/>
                                              <w:marRight w:val="0"/>
                                              <w:marTop w:val="0"/>
                                              <w:marBottom w:val="0"/>
                                              <w:divBdr>
                                                <w:top w:val="none" w:sz="0" w:space="0" w:color="auto"/>
                                                <w:left w:val="none" w:sz="0" w:space="0" w:color="auto"/>
                                                <w:bottom w:val="none" w:sz="0" w:space="0" w:color="auto"/>
                                                <w:right w:val="none" w:sz="0" w:space="0" w:color="auto"/>
                                              </w:divBdr>
                                            </w:div>
                                            <w:div w:id="245381246">
                                              <w:marLeft w:val="0"/>
                                              <w:marRight w:val="0"/>
                                              <w:marTop w:val="0"/>
                                              <w:marBottom w:val="0"/>
                                              <w:divBdr>
                                                <w:top w:val="none" w:sz="0" w:space="0" w:color="auto"/>
                                                <w:left w:val="none" w:sz="0" w:space="0" w:color="auto"/>
                                                <w:bottom w:val="none" w:sz="0" w:space="0" w:color="auto"/>
                                                <w:right w:val="none" w:sz="0" w:space="0" w:color="auto"/>
                                              </w:divBdr>
                                              <w:divsChild>
                                                <w:div w:id="91510183">
                                                  <w:marLeft w:val="240"/>
                                                  <w:marRight w:val="240"/>
                                                  <w:marTop w:val="0"/>
                                                  <w:marBottom w:val="0"/>
                                                  <w:divBdr>
                                                    <w:top w:val="none" w:sz="0" w:space="0" w:color="auto"/>
                                                    <w:left w:val="none" w:sz="0" w:space="0" w:color="auto"/>
                                                    <w:bottom w:val="none" w:sz="0" w:space="0" w:color="auto"/>
                                                    <w:right w:val="none" w:sz="0" w:space="0" w:color="auto"/>
                                                  </w:divBdr>
                                                  <w:divsChild>
                                                    <w:div w:id="511377491">
                                                      <w:marLeft w:val="240"/>
                                                      <w:marRight w:val="0"/>
                                                      <w:marTop w:val="0"/>
                                                      <w:marBottom w:val="0"/>
                                                      <w:divBdr>
                                                        <w:top w:val="none" w:sz="0" w:space="0" w:color="auto"/>
                                                        <w:left w:val="none" w:sz="0" w:space="0" w:color="auto"/>
                                                        <w:bottom w:val="none" w:sz="0" w:space="0" w:color="auto"/>
                                                        <w:right w:val="none" w:sz="0" w:space="0" w:color="auto"/>
                                                      </w:divBdr>
                                                    </w:div>
                                                  </w:divsChild>
                                                </w:div>
                                                <w:div w:id="1182745264">
                                                  <w:marLeft w:val="240"/>
                                                  <w:marRight w:val="240"/>
                                                  <w:marTop w:val="0"/>
                                                  <w:marBottom w:val="0"/>
                                                  <w:divBdr>
                                                    <w:top w:val="none" w:sz="0" w:space="0" w:color="auto"/>
                                                    <w:left w:val="none" w:sz="0" w:space="0" w:color="auto"/>
                                                    <w:bottom w:val="none" w:sz="0" w:space="0" w:color="auto"/>
                                                    <w:right w:val="none" w:sz="0" w:space="0" w:color="auto"/>
                                                  </w:divBdr>
                                                  <w:divsChild>
                                                    <w:div w:id="1994993025">
                                                      <w:marLeft w:val="240"/>
                                                      <w:marRight w:val="0"/>
                                                      <w:marTop w:val="0"/>
                                                      <w:marBottom w:val="0"/>
                                                      <w:divBdr>
                                                        <w:top w:val="none" w:sz="0" w:space="0" w:color="auto"/>
                                                        <w:left w:val="none" w:sz="0" w:space="0" w:color="auto"/>
                                                        <w:bottom w:val="none" w:sz="0" w:space="0" w:color="auto"/>
                                                        <w:right w:val="none" w:sz="0" w:space="0" w:color="auto"/>
                                                      </w:divBdr>
                                                    </w:div>
                                                  </w:divsChild>
                                                </w:div>
                                                <w:div w:id="16582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641911">
                                          <w:marLeft w:val="240"/>
                                          <w:marRight w:val="240"/>
                                          <w:marTop w:val="0"/>
                                          <w:marBottom w:val="0"/>
                                          <w:divBdr>
                                            <w:top w:val="none" w:sz="0" w:space="0" w:color="auto"/>
                                            <w:left w:val="none" w:sz="0" w:space="0" w:color="auto"/>
                                            <w:bottom w:val="none" w:sz="0" w:space="0" w:color="auto"/>
                                            <w:right w:val="none" w:sz="0" w:space="0" w:color="auto"/>
                                          </w:divBdr>
                                          <w:divsChild>
                                            <w:div w:id="1320039774">
                                              <w:marLeft w:val="240"/>
                                              <w:marRight w:val="0"/>
                                              <w:marTop w:val="0"/>
                                              <w:marBottom w:val="0"/>
                                              <w:divBdr>
                                                <w:top w:val="none" w:sz="0" w:space="0" w:color="auto"/>
                                                <w:left w:val="none" w:sz="0" w:space="0" w:color="auto"/>
                                                <w:bottom w:val="none" w:sz="0" w:space="0" w:color="auto"/>
                                                <w:right w:val="none" w:sz="0" w:space="0" w:color="auto"/>
                                              </w:divBdr>
                                            </w:div>
                                          </w:divsChild>
                                        </w:div>
                                        <w:div w:id="2135051503">
                                          <w:marLeft w:val="240"/>
                                          <w:marRight w:val="240"/>
                                          <w:marTop w:val="0"/>
                                          <w:marBottom w:val="0"/>
                                          <w:divBdr>
                                            <w:top w:val="none" w:sz="0" w:space="0" w:color="auto"/>
                                            <w:left w:val="none" w:sz="0" w:space="0" w:color="auto"/>
                                            <w:bottom w:val="none" w:sz="0" w:space="0" w:color="auto"/>
                                            <w:right w:val="none" w:sz="0" w:space="0" w:color="auto"/>
                                          </w:divBdr>
                                          <w:divsChild>
                                            <w:div w:id="961349802">
                                              <w:marLeft w:val="0"/>
                                              <w:marRight w:val="0"/>
                                              <w:marTop w:val="0"/>
                                              <w:marBottom w:val="0"/>
                                              <w:divBdr>
                                                <w:top w:val="none" w:sz="0" w:space="0" w:color="auto"/>
                                                <w:left w:val="none" w:sz="0" w:space="0" w:color="auto"/>
                                                <w:bottom w:val="none" w:sz="0" w:space="0" w:color="auto"/>
                                                <w:right w:val="none" w:sz="0" w:space="0" w:color="auto"/>
                                              </w:divBdr>
                                              <w:divsChild>
                                                <w:div w:id="723479651">
                                                  <w:marLeft w:val="240"/>
                                                  <w:marRight w:val="240"/>
                                                  <w:marTop w:val="0"/>
                                                  <w:marBottom w:val="0"/>
                                                  <w:divBdr>
                                                    <w:top w:val="none" w:sz="0" w:space="0" w:color="auto"/>
                                                    <w:left w:val="none" w:sz="0" w:space="0" w:color="auto"/>
                                                    <w:bottom w:val="none" w:sz="0" w:space="0" w:color="auto"/>
                                                    <w:right w:val="none" w:sz="0" w:space="0" w:color="auto"/>
                                                  </w:divBdr>
                                                  <w:divsChild>
                                                    <w:div w:id="213931355">
                                                      <w:marLeft w:val="240"/>
                                                      <w:marRight w:val="0"/>
                                                      <w:marTop w:val="0"/>
                                                      <w:marBottom w:val="0"/>
                                                      <w:divBdr>
                                                        <w:top w:val="none" w:sz="0" w:space="0" w:color="auto"/>
                                                        <w:left w:val="none" w:sz="0" w:space="0" w:color="auto"/>
                                                        <w:bottom w:val="none" w:sz="0" w:space="0" w:color="auto"/>
                                                        <w:right w:val="none" w:sz="0" w:space="0" w:color="auto"/>
                                                      </w:divBdr>
                                                    </w:div>
                                                  </w:divsChild>
                                                </w:div>
                                                <w:div w:id="1134255822">
                                                  <w:marLeft w:val="0"/>
                                                  <w:marRight w:val="0"/>
                                                  <w:marTop w:val="0"/>
                                                  <w:marBottom w:val="0"/>
                                                  <w:divBdr>
                                                    <w:top w:val="none" w:sz="0" w:space="0" w:color="auto"/>
                                                    <w:left w:val="none" w:sz="0" w:space="0" w:color="auto"/>
                                                    <w:bottom w:val="none" w:sz="0" w:space="0" w:color="auto"/>
                                                    <w:right w:val="none" w:sz="0" w:space="0" w:color="auto"/>
                                                  </w:divBdr>
                                                </w:div>
                                                <w:div w:id="1665012697">
                                                  <w:marLeft w:val="240"/>
                                                  <w:marRight w:val="240"/>
                                                  <w:marTop w:val="0"/>
                                                  <w:marBottom w:val="0"/>
                                                  <w:divBdr>
                                                    <w:top w:val="none" w:sz="0" w:space="0" w:color="auto"/>
                                                    <w:left w:val="none" w:sz="0" w:space="0" w:color="auto"/>
                                                    <w:bottom w:val="none" w:sz="0" w:space="0" w:color="auto"/>
                                                    <w:right w:val="none" w:sz="0" w:space="0" w:color="auto"/>
                                                  </w:divBdr>
                                                  <w:divsChild>
                                                    <w:div w:id="5721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1779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2781884">
                                      <w:marLeft w:val="240"/>
                                      <w:marRight w:val="0"/>
                                      <w:marTop w:val="0"/>
                                      <w:marBottom w:val="0"/>
                                      <w:divBdr>
                                        <w:top w:val="none" w:sz="0" w:space="0" w:color="auto"/>
                                        <w:left w:val="none" w:sz="0" w:space="0" w:color="auto"/>
                                        <w:bottom w:val="none" w:sz="0" w:space="0" w:color="auto"/>
                                        <w:right w:val="none" w:sz="0" w:space="0" w:color="auto"/>
                                      </w:divBdr>
                                    </w:div>
                                  </w:divsChild>
                                </w:div>
                                <w:div w:id="1114135616">
                                  <w:marLeft w:val="0"/>
                                  <w:marRight w:val="0"/>
                                  <w:marTop w:val="0"/>
                                  <w:marBottom w:val="0"/>
                                  <w:divBdr>
                                    <w:top w:val="none" w:sz="0" w:space="0" w:color="auto"/>
                                    <w:left w:val="none" w:sz="0" w:space="0" w:color="auto"/>
                                    <w:bottom w:val="none" w:sz="0" w:space="0" w:color="auto"/>
                                    <w:right w:val="none" w:sz="0" w:space="0" w:color="auto"/>
                                  </w:divBdr>
                                </w:div>
                                <w:div w:id="1749421779">
                                  <w:marLeft w:val="240"/>
                                  <w:marRight w:val="240"/>
                                  <w:marTop w:val="0"/>
                                  <w:marBottom w:val="0"/>
                                  <w:divBdr>
                                    <w:top w:val="none" w:sz="0" w:space="0" w:color="auto"/>
                                    <w:left w:val="none" w:sz="0" w:space="0" w:color="auto"/>
                                    <w:bottom w:val="none" w:sz="0" w:space="0" w:color="auto"/>
                                    <w:right w:val="none" w:sz="0" w:space="0" w:color="auto"/>
                                  </w:divBdr>
                                  <w:divsChild>
                                    <w:div w:id="849679938">
                                      <w:marLeft w:val="240"/>
                                      <w:marRight w:val="0"/>
                                      <w:marTop w:val="0"/>
                                      <w:marBottom w:val="0"/>
                                      <w:divBdr>
                                        <w:top w:val="none" w:sz="0" w:space="0" w:color="auto"/>
                                        <w:left w:val="none" w:sz="0" w:space="0" w:color="auto"/>
                                        <w:bottom w:val="none" w:sz="0" w:space="0" w:color="auto"/>
                                        <w:right w:val="none" w:sz="0" w:space="0" w:color="auto"/>
                                      </w:divBdr>
                                    </w:div>
                                    <w:div w:id="1671180157">
                                      <w:marLeft w:val="0"/>
                                      <w:marRight w:val="0"/>
                                      <w:marTop w:val="0"/>
                                      <w:marBottom w:val="0"/>
                                      <w:divBdr>
                                        <w:top w:val="none" w:sz="0" w:space="0" w:color="auto"/>
                                        <w:left w:val="none" w:sz="0" w:space="0" w:color="auto"/>
                                        <w:bottom w:val="none" w:sz="0" w:space="0" w:color="auto"/>
                                        <w:right w:val="none" w:sz="0" w:space="0" w:color="auto"/>
                                      </w:divBdr>
                                      <w:divsChild>
                                        <w:div w:id="688413993">
                                          <w:marLeft w:val="240"/>
                                          <w:marRight w:val="240"/>
                                          <w:marTop w:val="0"/>
                                          <w:marBottom w:val="0"/>
                                          <w:divBdr>
                                            <w:top w:val="none" w:sz="0" w:space="0" w:color="auto"/>
                                            <w:left w:val="none" w:sz="0" w:space="0" w:color="auto"/>
                                            <w:bottom w:val="none" w:sz="0" w:space="0" w:color="auto"/>
                                            <w:right w:val="none" w:sz="0" w:space="0" w:color="auto"/>
                                          </w:divBdr>
                                          <w:divsChild>
                                            <w:div w:id="32460096">
                                              <w:marLeft w:val="240"/>
                                              <w:marRight w:val="0"/>
                                              <w:marTop w:val="0"/>
                                              <w:marBottom w:val="0"/>
                                              <w:divBdr>
                                                <w:top w:val="none" w:sz="0" w:space="0" w:color="auto"/>
                                                <w:left w:val="none" w:sz="0" w:space="0" w:color="auto"/>
                                                <w:bottom w:val="none" w:sz="0" w:space="0" w:color="auto"/>
                                                <w:right w:val="none" w:sz="0" w:space="0" w:color="auto"/>
                                              </w:divBdr>
                                            </w:div>
                                          </w:divsChild>
                                        </w:div>
                                        <w:div w:id="212522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013990">
                              <w:marLeft w:val="240"/>
                              <w:marRight w:val="0"/>
                              <w:marTop w:val="0"/>
                              <w:marBottom w:val="0"/>
                              <w:divBdr>
                                <w:top w:val="none" w:sz="0" w:space="0" w:color="auto"/>
                                <w:left w:val="none" w:sz="0" w:space="0" w:color="auto"/>
                                <w:bottom w:val="none" w:sz="0" w:space="0" w:color="auto"/>
                                <w:right w:val="none" w:sz="0" w:space="0" w:color="auto"/>
                              </w:divBdr>
                            </w:div>
                          </w:divsChild>
                        </w:div>
                        <w:div w:id="1322739237">
                          <w:marLeft w:val="240"/>
                          <w:marRight w:val="240"/>
                          <w:marTop w:val="0"/>
                          <w:marBottom w:val="0"/>
                          <w:divBdr>
                            <w:top w:val="none" w:sz="0" w:space="0" w:color="auto"/>
                            <w:left w:val="none" w:sz="0" w:space="0" w:color="auto"/>
                            <w:bottom w:val="none" w:sz="0" w:space="0" w:color="auto"/>
                            <w:right w:val="none" w:sz="0" w:space="0" w:color="auto"/>
                          </w:divBdr>
                          <w:divsChild>
                            <w:div w:id="1751729466">
                              <w:marLeft w:val="0"/>
                              <w:marRight w:val="0"/>
                              <w:marTop w:val="0"/>
                              <w:marBottom w:val="0"/>
                              <w:divBdr>
                                <w:top w:val="none" w:sz="0" w:space="0" w:color="auto"/>
                                <w:left w:val="none" w:sz="0" w:space="0" w:color="auto"/>
                                <w:bottom w:val="none" w:sz="0" w:space="0" w:color="auto"/>
                                <w:right w:val="none" w:sz="0" w:space="0" w:color="auto"/>
                              </w:divBdr>
                              <w:divsChild>
                                <w:div w:id="901674005">
                                  <w:marLeft w:val="240"/>
                                  <w:marRight w:val="240"/>
                                  <w:marTop w:val="0"/>
                                  <w:marBottom w:val="0"/>
                                  <w:divBdr>
                                    <w:top w:val="none" w:sz="0" w:space="0" w:color="auto"/>
                                    <w:left w:val="none" w:sz="0" w:space="0" w:color="auto"/>
                                    <w:bottom w:val="none" w:sz="0" w:space="0" w:color="auto"/>
                                    <w:right w:val="none" w:sz="0" w:space="0" w:color="auto"/>
                                  </w:divBdr>
                                  <w:divsChild>
                                    <w:div w:id="1470390">
                                      <w:marLeft w:val="0"/>
                                      <w:marRight w:val="0"/>
                                      <w:marTop w:val="0"/>
                                      <w:marBottom w:val="0"/>
                                      <w:divBdr>
                                        <w:top w:val="none" w:sz="0" w:space="0" w:color="auto"/>
                                        <w:left w:val="none" w:sz="0" w:space="0" w:color="auto"/>
                                        <w:bottom w:val="none" w:sz="0" w:space="0" w:color="auto"/>
                                        <w:right w:val="none" w:sz="0" w:space="0" w:color="auto"/>
                                      </w:divBdr>
                                      <w:divsChild>
                                        <w:div w:id="1235093628">
                                          <w:marLeft w:val="0"/>
                                          <w:marRight w:val="0"/>
                                          <w:marTop w:val="0"/>
                                          <w:marBottom w:val="0"/>
                                          <w:divBdr>
                                            <w:top w:val="none" w:sz="0" w:space="0" w:color="auto"/>
                                            <w:left w:val="none" w:sz="0" w:space="0" w:color="auto"/>
                                            <w:bottom w:val="none" w:sz="0" w:space="0" w:color="auto"/>
                                            <w:right w:val="none" w:sz="0" w:space="0" w:color="auto"/>
                                          </w:divBdr>
                                        </w:div>
                                        <w:div w:id="1251351456">
                                          <w:marLeft w:val="240"/>
                                          <w:marRight w:val="240"/>
                                          <w:marTop w:val="0"/>
                                          <w:marBottom w:val="0"/>
                                          <w:divBdr>
                                            <w:top w:val="none" w:sz="0" w:space="0" w:color="auto"/>
                                            <w:left w:val="none" w:sz="0" w:space="0" w:color="auto"/>
                                            <w:bottom w:val="none" w:sz="0" w:space="0" w:color="auto"/>
                                            <w:right w:val="none" w:sz="0" w:space="0" w:color="auto"/>
                                          </w:divBdr>
                                          <w:divsChild>
                                            <w:div w:id="417756313">
                                              <w:marLeft w:val="0"/>
                                              <w:marRight w:val="0"/>
                                              <w:marTop w:val="0"/>
                                              <w:marBottom w:val="0"/>
                                              <w:divBdr>
                                                <w:top w:val="none" w:sz="0" w:space="0" w:color="auto"/>
                                                <w:left w:val="none" w:sz="0" w:space="0" w:color="auto"/>
                                                <w:bottom w:val="none" w:sz="0" w:space="0" w:color="auto"/>
                                                <w:right w:val="none" w:sz="0" w:space="0" w:color="auto"/>
                                              </w:divBdr>
                                              <w:divsChild>
                                                <w:div w:id="558981462">
                                                  <w:marLeft w:val="240"/>
                                                  <w:marRight w:val="240"/>
                                                  <w:marTop w:val="0"/>
                                                  <w:marBottom w:val="0"/>
                                                  <w:divBdr>
                                                    <w:top w:val="none" w:sz="0" w:space="0" w:color="auto"/>
                                                    <w:left w:val="none" w:sz="0" w:space="0" w:color="auto"/>
                                                    <w:bottom w:val="none" w:sz="0" w:space="0" w:color="auto"/>
                                                    <w:right w:val="none" w:sz="0" w:space="0" w:color="auto"/>
                                                  </w:divBdr>
                                                  <w:divsChild>
                                                    <w:div w:id="711920805">
                                                      <w:marLeft w:val="0"/>
                                                      <w:marRight w:val="0"/>
                                                      <w:marTop w:val="0"/>
                                                      <w:marBottom w:val="0"/>
                                                      <w:divBdr>
                                                        <w:top w:val="none" w:sz="0" w:space="0" w:color="auto"/>
                                                        <w:left w:val="none" w:sz="0" w:space="0" w:color="auto"/>
                                                        <w:bottom w:val="none" w:sz="0" w:space="0" w:color="auto"/>
                                                        <w:right w:val="none" w:sz="0" w:space="0" w:color="auto"/>
                                                      </w:divBdr>
                                                      <w:divsChild>
                                                        <w:div w:id="98306732">
                                                          <w:marLeft w:val="240"/>
                                                          <w:marRight w:val="240"/>
                                                          <w:marTop w:val="0"/>
                                                          <w:marBottom w:val="0"/>
                                                          <w:divBdr>
                                                            <w:top w:val="none" w:sz="0" w:space="0" w:color="auto"/>
                                                            <w:left w:val="none" w:sz="0" w:space="0" w:color="auto"/>
                                                            <w:bottom w:val="none" w:sz="0" w:space="0" w:color="auto"/>
                                                            <w:right w:val="none" w:sz="0" w:space="0" w:color="auto"/>
                                                          </w:divBdr>
                                                          <w:divsChild>
                                                            <w:div w:id="1144931463">
                                                              <w:marLeft w:val="240"/>
                                                              <w:marRight w:val="0"/>
                                                              <w:marTop w:val="0"/>
                                                              <w:marBottom w:val="0"/>
                                                              <w:divBdr>
                                                                <w:top w:val="none" w:sz="0" w:space="0" w:color="auto"/>
                                                                <w:left w:val="none" w:sz="0" w:space="0" w:color="auto"/>
                                                                <w:bottom w:val="none" w:sz="0" w:space="0" w:color="auto"/>
                                                                <w:right w:val="none" w:sz="0" w:space="0" w:color="auto"/>
                                                              </w:divBdr>
                                                            </w:div>
                                                          </w:divsChild>
                                                        </w:div>
                                                        <w:div w:id="1114712290">
                                                          <w:marLeft w:val="240"/>
                                                          <w:marRight w:val="240"/>
                                                          <w:marTop w:val="0"/>
                                                          <w:marBottom w:val="0"/>
                                                          <w:divBdr>
                                                            <w:top w:val="none" w:sz="0" w:space="0" w:color="auto"/>
                                                            <w:left w:val="none" w:sz="0" w:space="0" w:color="auto"/>
                                                            <w:bottom w:val="none" w:sz="0" w:space="0" w:color="auto"/>
                                                            <w:right w:val="none" w:sz="0" w:space="0" w:color="auto"/>
                                                          </w:divBdr>
                                                          <w:divsChild>
                                                            <w:div w:id="1378625781">
                                                              <w:marLeft w:val="240"/>
                                                              <w:marRight w:val="0"/>
                                                              <w:marTop w:val="0"/>
                                                              <w:marBottom w:val="0"/>
                                                              <w:divBdr>
                                                                <w:top w:val="none" w:sz="0" w:space="0" w:color="auto"/>
                                                                <w:left w:val="none" w:sz="0" w:space="0" w:color="auto"/>
                                                                <w:bottom w:val="none" w:sz="0" w:space="0" w:color="auto"/>
                                                                <w:right w:val="none" w:sz="0" w:space="0" w:color="auto"/>
                                                              </w:divBdr>
                                                            </w:div>
                                                          </w:divsChild>
                                                        </w:div>
                                                        <w:div w:id="1360817475">
                                                          <w:marLeft w:val="240"/>
                                                          <w:marRight w:val="240"/>
                                                          <w:marTop w:val="0"/>
                                                          <w:marBottom w:val="0"/>
                                                          <w:divBdr>
                                                            <w:top w:val="none" w:sz="0" w:space="0" w:color="auto"/>
                                                            <w:left w:val="none" w:sz="0" w:space="0" w:color="auto"/>
                                                            <w:bottom w:val="none" w:sz="0" w:space="0" w:color="auto"/>
                                                            <w:right w:val="none" w:sz="0" w:space="0" w:color="auto"/>
                                                          </w:divBdr>
                                                          <w:divsChild>
                                                            <w:div w:id="83500199">
                                                              <w:marLeft w:val="240"/>
                                                              <w:marRight w:val="0"/>
                                                              <w:marTop w:val="0"/>
                                                              <w:marBottom w:val="0"/>
                                                              <w:divBdr>
                                                                <w:top w:val="none" w:sz="0" w:space="0" w:color="auto"/>
                                                                <w:left w:val="none" w:sz="0" w:space="0" w:color="auto"/>
                                                                <w:bottom w:val="none" w:sz="0" w:space="0" w:color="auto"/>
                                                                <w:right w:val="none" w:sz="0" w:space="0" w:color="auto"/>
                                                              </w:divBdr>
                                                            </w:div>
                                                          </w:divsChild>
                                                        </w:div>
                                                        <w:div w:id="1621305755">
                                                          <w:marLeft w:val="240"/>
                                                          <w:marRight w:val="240"/>
                                                          <w:marTop w:val="0"/>
                                                          <w:marBottom w:val="0"/>
                                                          <w:divBdr>
                                                            <w:top w:val="none" w:sz="0" w:space="0" w:color="auto"/>
                                                            <w:left w:val="none" w:sz="0" w:space="0" w:color="auto"/>
                                                            <w:bottom w:val="none" w:sz="0" w:space="0" w:color="auto"/>
                                                            <w:right w:val="none" w:sz="0" w:space="0" w:color="auto"/>
                                                          </w:divBdr>
                                                          <w:divsChild>
                                                            <w:div w:id="471757357">
                                                              <w:marLeft w:val="240"/>
                                                              <w:marRight w:val="0"/>
                                                              <w:marTop w:val="0"/>
                                                              <w:marBottom w:val="0"/>
                                                              <w:divBdr>
                                                                <w:top w:val="none" w:sz="0" w:space="0" w:color="auto"/>
                                                                <w:left w:val="none" w:sz="0" w:space="0" w:color="auto"/>
                                                                <w:bottom w:val="none" w:sz="0" w:space="0" w:color="auto"/>
                                                                <w:right w:val="none" w:sz="0" w:space="0" w:color="auto"/>
                                                              </w:divBdr>
                                                            </w:div>
                                                          </w:divsChild>
                                                        </w:div>
                                                        <w:div w:id="1794516883">
                                                          <w:marLeft w:val="240"/>
                                                          <w:marRight w:val="240"/>
                                                          <w:marTop w:val="0"/>
                                                          <w:marBottom w:val="0"/>
                                                          <w:divBdr>
                                                            <w:top w:val="none" w:sz="0" w:space="0" w:color="auto"/>
                                                            <w:left w:val="none" w:sz="0" w:space="0" w:color="auto"/>
                                                            <w:bottom w:val="none" w:sz="0" w:space="0" w:color="auto"/>
                                                            <w:right w:val="none" w:sz="0" w:space="0" w:color="auto"/>
                                                          </w:divBdr>
                                                          <w:divsChild>
                                                            <w:div w:id="881597558">
                                                              <w:marLeft w:val="240"/>
                                                              <w:marRight w:val="0"/>
                                                              <w:marTop w:val="0"/>
                                                              <w:marBottom w:val="0"/>
                                                              <w:divBdr>
                                                                <w:top w:val="none" w:sz="0" w:space="0" w:color="auto"/>
                                                                <w:left w:val="none" w:sz="0" w:space="0" w:color="auto"/>
                                                                <w:bottom w:val="none" w:sz="0" w:space="0" w:color="auto"/>
                                                                <w:right w:val="none" w:sz="0" w:space="0" w:color="auto"/>
                                                              </w:divBdr>
                                                            </w:div>
                                                          </w:divsChild>
                                                        </w:div>
                                                        <w:div w:id="2030181402">
                                                          <w:marLeft w:val="0"/>
                                                          <w:marRight w:val="0"/>
                                                          <w:marTop w:val="0"/>
                                                          <w:marBottom w:val="0"/>
                                                          <w:divBdr>
                                                            <w:top w:val="none" w:sz="0" w:space="0" w:color="auto"/>
                                                            <w:left w:val="none" w:sz="0" w:space="0" w:color="auto"/>
                                                            <w:bottom w:val="none" w:sz="0" w:space="0" w:color="auto"/>
                                                            <w:right w:val="none" w:sz="0" w:space="0" w:color="auto"/>
                                                          </w:divBdr>
                                                        </w:div>
                                                        <w:div w:id="2071612392">
                                                          <w:marLeft w:val="240"/>
                                                          <w:marRight w:val="240"/>
                                                          <w:marTop w:val="0"/>
                                                          <w:marBottom w:val="0"/>
                                                          <w:divBdr>
                                                            <w:top w:val="none" w:sz="0" w:space="0" w:color="auto"/>
                                                            <w:left w:val="none" w:sz="0" w:space="0" w:color="auto"/>
                                                            <w:bottom w:val="none" w:sz="0" w:space="0" w:color="auto"/>
                                                            <w:right w:val="none" w:sz="0" w:space="0" w:color="auto"/>
                                                          </w:divBdr>
                                                          <w:divsChild>
                                                            <w:div w:id="1851017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5579794">
                                                      <w:marLeft w:val="240"/>
                                                      <w:marRight w:val="0"/>
                                                      <w:marTop w:val="0"/>
                                                      <w:marBottom w:val="0"/>
                                                      <w:divBdr>
                                                        <w:top w:val="none" w:sz="0" w:space="0" w:color="auto"/>
                                                        <w:left w:val="none" w:sz="0" w:space="0" w:color="auto"/>
                                                        <w:bottom w:val="none" w:sz="0" w:space="0" w:color="auto"/>
                                                        <w:right w:val="none" w:sz="0" w:space="0" w:color="auto"/>
                                                      </w:divBdr>
                                                    </w:div>
                                                  </w:divsChild>
                                                </w:div>
                                                <w:div w:id="1138575490">
                                                  <w:marLeft w:val="240"/>
                                                  <w:marRight w:val="240"/>
                                                  <w:marTop w:val="0"/>
                                                  <w:marBottom w:val="0"/>
                                                  <w:divBdr>
                                                    <w:top w:val="none" w:sz="0" w:space="0" w:color="auto"/>
                                                    <w:left w:val="none" w:sz="0" w:space="0" w:color="auto"/>
                                                    <w:bottom w:val="none" w:sz="0" w:space="0" w:color="auto"/>
                                                    <w:right w:val="none" w:sz="0" w:space="0" w:color="auto"/>
                                                  </w:divBdr>
                                                  <w:divsChild>
                                                    <w:div w:id="93483812">
                                                      <w:marLeft w:val="240"/>
                                                      <w:marRight w:val="0"/>
                                                      <w:marTop w:val="0"/>
                                                      <w:marBottom w:val="0"/>
                                                      <w:divBdr>
                                                        <w:top w:val="none" w:sz="0" w:space="0" w:color="auto"/>
                                                        <w:left w:val="none" w:sz="0" w:space="0" w:color="auto"/>
                                                        <w:bottom w:val="none" w:sz="0" w:space="0" w:color="auto"/>
                                                        <w:right w:val="none" w:sz="0" w:space="0" w:color="auto"/>
                                                      </w:divBdr>
                                                    </w:div>
                                                  </w:divsChild>
                                                </w:div>
                                                <w:div w:id="1206259814">
                                                  <w:marLeft w:val="0"/>
                                                  <w:marRight w:val="0"/>
                                                  <w:marTop w:val="0"/>
                                                  <w:marBottom w:val="0"/>
                                                  <w:divBdr>
                                                    <w:top w:val="none" w:sz="0" w:space="0" w:color="auto"/>
                                                    <w:left w:val="none" w:sz="0" w:space="0" w:color="auto"/>
                                                    <w:bottom w:val="none" w:sz="0" w:space="0" w:color="auto"/>
                                                    <w:right w:val="none" w:sz="0" w:space="0" w:color="auto"/>
                                                  </w:divBdr>
                                                </w:div>
                                              </w:divsChild>
                                            </w:div>
                                            <w:div w:id="5836083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3907219">
                                      <w:marLeft w:val="240"/>
                                      <w:marRight w:val="0"/>
                                      <w:marTop w:val="0"/>
                                      <w:marBottom w:val="0"/>
                                      <w:divBdr>
                                        <w:top w:val="none" w:sz="0" w:space="0" w:color="auto"/>
                                        <w:left w:val="none" w:sz="0" w:space="0" w:color="auto"/>
                                        <w:bottom w:val="none" w:sz="0" w:space="0" w:color="auto"/>
                                        <w:right w:val="none" w:sz="0" w:space="0" w:color="auto"/>
                                      </w:divBdr>
                                    </w:div>
                                  </w:divsChild>
                                </w:div>
                                <w:div w:id="2056199002">
                                  <w:marLeft w:val="0"/>
                                  <w:marRight w:val="0"/>
                                  <w:marTop w:val="0"/>
                                  <w:marBottom w:val="0"/>
                                  <w:divBdr>
                                    <w:top w:val="none" w:sz="0" w:space="0" w:color="auto"/>
                                    <w:left w:val="none" w:sz="0" w:space="0" w:color="auto"/>
                                    <w:bottom w:val="none" w:sz="0" w:space="0" w:color="auto"/>
                                    <w:right w:val="none" w:sz="0" w:space="0" w:color="auto"/>
                                  </w:divBdr>
                                </w:div>
                              </w:divsChild>
                            </w:div>
                            <w:div w:id="1811827004">
                              <w:marLeft w:val="240"/>
                              <w:marRight w:val="0"/>
                              <w:marTop w:val="0"/>
                              <w:marBottom w:val="0"/>
                              <w:divBdr>
                                <w:top w:val="none" w:sz="0" w:space="0" w:color="auto"/>
                                <w:left w:val="none" w:sz="0" w:space="0" w:color="auto"/>
                                <w:bottom w:val="none" w:sz="0" w:space="0" w:color="auto"/>
                                <w:right w:val="none" w:sz="0" w:space="0" w:color="auto"/>
                              </w:divBdr>
                            </w:div>
                          </w:divsChild>
                        </w:div>
                        <w:div w:id="1440297880">
                          <w:marLeft w:val="240"/>
                          <w:marRight w:val="240"/>
                          <w:marTop w:val="0"/>
                          <w:marBottom w:val="0"/>
                          <w:divBdr>
                            <w:top w:val="none" w:sz="0" w:space="0" w:color="auto"/>
                            <w:left w:val="none" w:sz="0" w:space="0" w:color="auto"/>
                            <w:bottom w:val="none" w:sz="0" w:space="0" w:color="auto"/>
                            <w:right w:val="none" w:sz="0" w:space="0" w:color="auto"/>
                          </w:divBdr>
                          <w:divsChild>
                            <w:div w:id="789133306">
                              <w:marLeft w:val="240"/>
                              <w:marRight w:val="0"/>
                              <w:marTop w:val="0"/>
                              <w:marBottom w:val="0"/>
                              <w:divBdr>
                                <w:top w:val="none" w:sz="0" w:space="0" w:color="auto"/>
                                <w:left w:val="none" w:sz="0" w:space="0" w:color="auto"/>
                                <w:bottom w:val="none" w:sz="0" w:space="0" w:color="auto"/>
                                <w:right w:val="none" w:sz="0" w:space="0" w:color="auto"/>
                              </w:divBdr>
                            </w:div>
                            <w:div w:id="1315990561">
                              <w:marLeft w:val="0"/>
                              <w:marRight w:val="0"/>
                              <w:marTop w:val="0"/>
                              <w:marBottom w:val="0"/>
                              <w:divBdr>
                                <w:top w:val="none" w:sz="0" w:space="0" w:color="auto"/>
                                <w:left w:val="none" w:sz="0" w:space="0" w:color="auto"/>
                                <w:bottom w:val="none" w:sz="0" w:space="0" w:color="auto"/>
                                <w:right w:val="none" w:sz="0" w:space="0" w:color="auto"/>
                              </w:divBdr>
                              <w:divsChild>
                                <w:div w:id="1488087289">
                                  <w:marLeft w:val="0"/>
                                  <w:marRight w:val="0"/>
                                  <w:marTop w:val="0"/>
                                  <w:marBottom w:val="0"/>
                                  <w:divBdr>
                                    <w:top w:val="none" w:sz="0" w:space="0" w:color="auto"/>
                                    <w:left w:val="none" w:sz="0" w:space="0" w:color="auto"/>
                                    <w:bottom w:val="none" w:sz="0" w:space="0" w:color="auto"/>
                                    <w:right w:val="none" w:sz="0" w:space="0" w:color="auto"/>
                                  </w:divBdr>
                                </w:div>
                                <w:div w:id="1803576176">
                                  <w:marLeft w:val="240"/>
                                  <w:marRight w:val="240"/>
                                  <w:marTop w:val="0"/>
                                  <w:marBottom w:val="0"/>
                                  <w:divBdr>
                                    <w:top w:val="none" w:sz="0" w:space="0" w:color="auto"/>
                                    <w:left w:val="none" w:sz="0" w:space="0" w:color="auto"/>
                                    <w:bottom w:val="none" w:sz="0" w:space="0" w:color="auto"/>
                                    <w:right w:val="none" w:sz="0" w:space="0" w:color="auto"/>
                                  </w:divBdr>
                                  <w:divsChild>
                                    <w:div w:id="305549272">
                                      <w:marLeft w:val="240"/>
                                      <w:marRight w:val="0"/>
                                      <w:marTop w:val="0"/>
                                      <w:marBottom w:val="0"/>
                                      <w:divBdr>
                                        <w:top w:val="none" w:sz="0" w:space="0" w:color="auto"/>
                                        <w:left w:val="none" w:sz="0" w:space="0" w:color="auto"/>
                                        <w:bottom w:val="none" w:sz="0" w:space="0" w:color="auto"/>
                                        <w:right w:val="none" w:sz="0" w:space="0" w:color="auto"/>
                                      </w:divBdr>
                                    </w:div>
                                    <w:div w:id="924649212">
                                      <w:marLeft w:val="0"/>
                                      <w:marRight w:val="0"/>
                                      <w:marTop w:val="0"/>
                                      <w:marBottom w:val="0"/>
                                      <w:divBdr>
                                        <w:top w:val="none" w:sz="0" w:space="0" w:color="auto"/>
                                        <w:left w:val="none" w:sz="0" w:space="0" w:color="auto"/>
                                        <w:bottom w:val="none" w:sz="0" w:space="0" w:color="auto"/>
                                        <w:right w:val="none" w:sz="0" w:space="0" w:color="auto"/>
                                      </w:divBdr>
                                      <w:divsChild>
                                        <w:div w:id="280847450">
                                          <w:marLeft w:val="240"/>
                                          <w:marRight w:val="240"/>
                                          <w:marTop w:val="0"/>
                                          <w:marBottom w:val="0"/>
                                          <w:divBdr>
                                            <w:top w:val="none" w:sz="0" w:space="0" w:color="auto"/>
                                            <w:left w:val="none" w:sz="0" w:space="0" w:color="auto"/>
                                            <w:bottom w:val="none" w:sz="0" w:space="0" w:color="auto"/>
                                            <w:right w:val="none" w:sz="0" w:space="0" w:color="auto"/>
                                          </w:divBdr>
                                          <w:divsChild>
                                            <w:div w:id="1528519180">
                                              <w:marLeft w:val="240"/>
                                              <w:marRight w:val="0"/>
                                              <w:marTop w:val="0"/>
                                              <w:marBottom w:val="0"/>
                                              <w:divBdr>
                                                <w:top w:val="none" w:sz="0" w:space="0" w:color="auto"/>
                                                <w:left w:val="none" w:sz="0" w:space="0" w:color="auto"/>
                                                <w:bottom w:val="none" w:sz="0" w:space="0" w:color="auto"/>
                                                <w:right w:val="none" w:sz="0" w:space="0" w:color="auto"/>
                                              </w:divBdr>
                                            </w:div>
                                          </w:divsChild>
                                        </w:div>
                                        <w:div w:id="407845758">
                                          <w:marLeft w:val="240"/>
                                          <w:marRight w:val="240"/>
                                          <w:marTop w:val="0"/>
                                          <w:marBottom w:val="0"/>
                                          <w:divBdr>
                                            <w:top w:val="none" w:sz="0" w:space="0" w:color="auto"/>
                                            <w:left w:val="none" w:sz="0" w:space="0" w:color="auto"/>
                                            <w:bottom w:val="none" w:sz="0" w:space="0" w:color="auto"/>
                                            <w:right w:val="none" w:sz="0" w:space="0" w:color="auto"/>
                                          </w:divBdr>
                                          <w:divsChild>
                                            <w:div w:id="2022513626">
                                              <w:marLeft w:val="240"/>
                                              <w:marRight w:val="0"/>
                                              <w:marTop w:val="0"/>
                                              <w:marBottom w:val="0"/>
                                              <w:divBdr>
                                                <w:top w:val="none" w:sz="0" w:space="0" w:color="auto"/>
                                                <w:left w:val="none" w:sz="0" w:space="0" w:color="auto"/>
                                                <w:bottom w:val="none" w:sz="0" w:space="0" w:color="auto"/>
                                                <w:right w:val="none" w:sz="0" w:space="0" w:color="auto"/>
                                              </w:divBdr>
                                            </w:div>
                                          </w:divsChild>
                                        </w:div>
                                        <w:div w:id="428745912">
                                          <w:marLeft w:val="0"/>
                                          <w:marRight w:val="0"/>
                                          <w:marTop w:val="0"/>
                                          <w:marBottom w:val="0"/>
                                          <w:divBdr>
                                            <w:top w:val="none" w:sz="0" w:space="0" w:color="auto"/>
                                            <w:left w:val="none" w:sz="0" w:space="0" w:color="auto"/>
                                            <w:bottom w:val="none" w:sz="0" w:space="0" w:color="auto"/>
                                            <w:right w:val="none" w:sz="0" w:space="0" w:color="auto"/>
                                          </w:divBdr>
                                        </w:div>
                                        <w:div w:id="902955032">
                                          <w:marLeft w:val="240"/>
                                          <w:marRight w:val="240"/>
                                          <w:marTop w:val="0"/>
                                          <w:marBottom w:val="0"/>
                                          <w:divBdr>
                                            <w:top w:val="none" w:sz="0" w:space="0" w:color="auto"/>
                                            <w:left w:val="none" w:sz="0" w:space="0" w:color="auto"/>
                                            <w:bottom w:val="none" w:sz="0" w:space="0" w:color="auto"/>
                                            <w:right w:val="none" w:sz="0" w:space="0" w:color="auto"/>
                                          </w:divBdr>
                                          <w:divsChild>
                                            <w:div w:id="1110197287">
                                              <w:marLeft w:val="240"/>
                                              <w:marRight w:val="0"/>
                                              <w:marTop w:val="0"/>
                                              <w:marBottom w:val="0"/>
                                              <w:divBdr>
                                                <w:top w:val="none" w:sz="0" w:space="0" w:color="auto"/>
                                                <w:left w:val="none" w:sz="0" w:space="0" w:color="auto"/>
                                                <w:bottom w:val="none" w:sz="0" w:space="0" w:color="auto"/>
                                                <w:right w:val="none" w:sz="0" w:space="0" w:color="auto"/>
                                              </w:divBdr>
                                            </w:div>
                                          </w:divsChild>
                                        </w:div>
                                        <w:div w:id="1625309254">
                                          <w:marLeft w:val="240"/>
                                          <w:marRight w:val="240"/>
                                          <w:marTop w:val="0"/>
                                          <w:marBottom w:val="0"/>
                                          <w:divBdr>
                                            <w:top w:val="none" w:sz="0" w:space="0" w:color="auto"/>
                                            <w:left w:val="none" w:sz="0" w:space="0" w:color="auto"/>
                                            <w:bottom w:val="none" w:sz="0" w:space="0" w:color="auto"/>
                                            <w:right w:val="none" w:sz="0" w:space="0" w:color="auto"/>
                                          </w:divBdr>
                                          <w:divsChild>
                                            <w:div w:id="1573586288">
                                              <w:marLeft w:val="240"/>
                                              <w:marRight w:val="0"/>
                                              <w:marTop w:val="0"/>
                                              <w:marBottom w:val="0"/>
                                              <w:divBdr>
                                                <w:top w:val="none" w:sz="0" w:space="0" w:color="auto"/>
                                                <w:left w:val="none" w:sz="0" w:space="0" w:color="auto"/>
                                                <w:bottom w:val="none" w:sz="0" w:space="0" w:color="auto"/>
                                                <w:right w:val="none" w:sz="0" w:space="0" w:color="auto"/>
                                              </w:divBdr>
                                            </w:div>
                                            <w:div w:id="1672877287">
                                              <w:marLeft w:val="0"/>
                                              <w:marRight w:val="0"/>
                                              <w:marTop w:val="0"/>
                                              <w:marBottom w:val="0"/>
                                              <w:divBdr>
                                                <w:top w:val="none" w:sz="0" w:space="0" w:color="auto"/>
                                                <w:left w:val="none" w:sz="0" w:space="0" w:color="auto"/>
                                                <w:bottom w:val="none" w:sz="0" w:space="0" w:color="auto"/>
                                                <w:right w:val="none" w:sz="0" w:space="0" w:color="auto"/>
                                              </w:divBdr>
                                              <w:divsChild>
                                                <w:div w:id="140270227">
                                                  <w:marLeft w:val="0"/>
                                                  <w:marRight w:val="0"/>
                                                  <w:marTop w:val="0"/>
                                                  <w:marBottom w:val="0"/>
                                                  <w:divBdr>
                                                    <w:top w:val="none" w:sz="0" w:space="0" w:color="auto"/>
                                                    <w:left w:val="none" w:sz="0" w:space="0" w:color="auto"/>
                                                    <w:bottom w:val="none" w:sz="0" w:space="0" w:color="auto"/>
                                                    <w:right w:val="none" w:sz="0" w:space="0" w:color="auto"/>
                                                  </w:divBdr>
                                                </w:div>
                                                <w:div w:id="446237086">
                                                  <w:marLeft w:val="240"/>
                                                  <w:marRight w:val="240"/>
                                                  <w:marTop w:val="0"/>
                                                  <w:marBottom w:val="0"/>
                                                  <w:divBdr>
                                                    <w:top w:val="none" w:sz="0" w:space="0" w:color="auto"/>
                                                    <w:left w:val="none" w:sz="0" w:space="0" w:color="auto"/>
                                                    <w:bottom w:val="none" w:sz="0" w:space="0" w:color="auto"/>
                                                    <w:right w:val="none" w:sz="0" w:space="0" w:color="auto"/>
                                                  </w:divBdr>
                                                  <w:divsChild>
                                                    <w:div w:id="707609962">
                                                      <w:marLeft w:val="240"/>
                                                      <w:marRight w:val="0"/>
                                                      <w:marTop w:val="0"/>
                                                      <w:marBottom w:val="0"/>
                                                      <w:divBdr>
                                                        <w:top w:val="none" w:sz="0" w:space="0" w:color="auto"/>
                                                        <w:left w:val="none" w:sz="0" w:space="0" w:color="auto"/>
                                                        <w:bottom w:val="none" w:sz="0" w:space="0" w:color="auto"/>
                                                        <w:right w:val="none" w:sz="0" w:space="0" w:color="auto"/>
                                                      </w:divBdr>
                                                    </w:div>
                                                  </w:divsChild>
                                                </w:div>
                                                <w:div w:id="471138614">
                                                  <w:marLeft w:val="240"/>
                                                  <w:marRight w:val="240"/>
                                                  <w:marTop w:val="0"/>
                                                  <w:marBottom w:val="0"/>
                                                  <w:divBdr>
                                                    <w:top w:val="none" w:sz="0" w:space="0" w:color="auto"/>
                                                    <w:left w:val="none" w:sz="0" w:space="0" w:color="auto"/>
                                                    <w:bottom w:val="none" w:sz="0" w:space="0" w:color="auto"/>
                                                    <w:right w:val="none" w:sz="0" w:space="0" w:color="auto"/>
                                                  </w:divBdr>
                                                  <w:divsChild>
                                                    <w:div w:id="14037520">
                                                      <w:marLeft w:val="240"/>
                                                      <w:marRight w:val="0"/>
                                                      <w:marTop w:val="0"/>
                                                      <w:marBottom w:val="0"/>
                                                      <w:divBdr>
                                                        <w:top w:val="none" w:sz="0" w:space="0" w:color="auto"/>
                                                        <w:left w:val="none" w:sz="0" w:space="0" w:color="auto"/>
                                                        <w:bottom w:val="none" w:sz="0" w:space="0" w:color="auto"/>
                                                        <w:right w:val="none" w:sz="0" w:space="0" w:color="auto"/>
                                                      </w:divBdr>
                                                    </w:div>
                                                  </w:divsChild>
                                                </w:div>
                                                <w:div w:id="747464745">
                                                  <w:marLeft w:val="240"/>
                                                  <w:marRight w:val="240"/>
                                                  <w:marTop w:val="0"/>
                                                  <w:marBottom w:val="0"/>
                                                  <w:divBdr>
                                                    <w:top w:val="none" w:sz="0" w:space="0" w:color="auto"/>
                                                    <w:left w:val="none" w:sz="0" w:space="0" w:color="auto"/>
                                                    <w:bottom w:val="none" w:sz="0" w:space="0" w:color="auto"/>
                                                    <w:right w:val="none" w:sz="0" w:space="0" w:color="auto"/>
                                                  </w:divBdr>
                                                  <w:divsChild>
                                                    <w:div w:id="41908337">
                                                      <w:marLeft w:val="240"/>
                                                      <w:marRight w:val="0"/>
                                                      <w:marTop w:val="0"/>
                                                      <w:marBottom w:val="0"/>
                                                      <w:divBdr>
                                                        <w:top w:val="none" w:sz="0" w:space="0" w:color="auto"/>
                                                        <w:left w:val="none" w:sz="0" w:space="0" w:color="auto"/>
                                                        <w:bottom w:val="none" w:sz="0" w:space="0" w:color="auto"/>
                                                        <w:right w:val="none" w:sz="0" w:space="0" w:color="auto"/>
                                                      </w:divBdr>
                                                    </w:div>
                                                  </w:divsChild>
                                                </w:div>
                                                <w:div w:id="1368606595">
                                                  <w:marLeft w:val="240"/>
                                                  <w:marRight w:val="240"/>
                                                  <w:marTop w:val="0"/>
                                                  <w:marBottom w:val="0"/>
                                                  <w:divBdr>
                                                    <w:top w:val="none" w:sz="0" w:space="0" w:color="auto"/>
                                                    <w:left w:val="none" w:sz="0" w:space="0" w:color="auto"/>
                                                    <w:bottom w:val="none" w:sz="0" w:space="0" w:color="auto"/>
                                                    <w:right w:val="none" w:sz="0" w:space="0" w:color="auto"/>
                                                  </w:divBdr>
                                                  <w:divsChild>
                                                    <w:div w:id="378951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861564">
                                          <w:marLeft w:val="240"/>
                                          <w:marRight w:val="240"/>
                                          <w:marTop w:val="0"/>
                                          <w:marBottom w:val="0"/>
                                          <w:divBdr>
                                            <w:top w:val="none" w:sz="0" w:space="0" w:color="auto"/>
                                            <w:left w:val="none" w:sz="0" w:space="0" w:color="auto"/>
                                            <w:bottom w:val="none" w:sz="0" w:space="0" w:color="auto"/>
                                            <w:right w:val="none" w:sz="0" w:space="0" w:color="auto"/>
                                          </w:divBdr>
                                          <w:divsChild>
                                            <w:div w:id="1150442879">
                                              <w:marLeft w:val="0"/>
                                              <w:marRight w:val="0"/>
                                              <w:marTop w:val="0"/>
                                              <w:marBottom w:val="0"/>
                                              <w:divBdr>
                                                <w:top w:val="none" w:sz="0" w:space="0" w:color="auto"/>
                                                <w:left w:val="none" w:sz="0" w:space="0" w:color="auto"/>
                                                <w:bottom w:val="none" w:sz="0" w:space="0" w:color="auto"/>
                                                <w:right w:val="none" w:sz="0" w:space="0" w:color="auto"/>
                                              </w:divBdr>
                                              <w:divsChild>
                                                <w:div w:id="92822558">
                                                  <w:marLeft w:val="240"/>
                                                  <w:marRight w:val="240"/>
                                                  <w:marTop w:val="0"/>
                                                  <w:marBottom w:val="0"/>
                                                  <w:divBdr>
                                                    <w:top w:val="none" w:sz="0" w:space="0" w:color="auto"/>
                                                    <w:left w:val="none" w:sz="0" w:space="0" w:color="auto"/>
                                                    <w:bottom w:val="none" w:sz="0" w:space="0" w:color="auto"/>
                                                    <w:right w:val="none" w:sz="0" w:space="0" w:color="auto"/>
                                                  </w:divBdr>
                                                  <w:divsChild>
                                                    <w:div w:id="1246380313">
                                                      <w:marLeft w:val="240"/>
                                                      <w:marRight w:val="0"/>
                                                      <w:marTop w:val="0"/>
                                                      <w:marBottom w:val="0"/>
                                                      <w:divBdr>
                                                        <w:top w:val="none" w:sz="0" w:space="0" w:color="auto"/>
                                                        <w:left w:val="none" w:sz="0" w:space="0" w:color="auto"/>
                                                        <w:bottom w:val="none" w:sz="0" w:space="0" w:color="auto"/>
                                                        <w:right w:val="none" w:sz="0" w:space="0" w:color="auto"/>
                                                      </w:divBdr>
                                                    </w:div>
                                                  </w:divsChild>
                                                </w:div>
                                                <w:div w:id="1197618913">
                                                  <w:marLeft w:val="240"/>
                                                  <w:marRight w:val="240"/>
                                                  <w:marTop w:val="0"/>
                                                  <w:marBottom w:val="0"/>
                                                  <w:divBdr>
                                                    <w:top w:val="none" w:sz="0" w:space="0" w:color="auto"/>
                                                    <w:left w:val="none" w:sz="0" w:space="0" w:color="auto"/>
                                                    <w:bottom w:val="none" w:sz="0" w:space="0" w:color="auto"/>
                                                    <w:right w:val="none" w:sz="0" w:space="0" w:color="auto"/>
                                                  </w:divBdr>
                                                  <w:divsChild>
                                                    <w:div w:id="379474691">
                                                      <w:marLeft w:val="240"/>
                                                      <w:marRight w:val="0"/>
                                                      <w:marTop w:val="0"/>
                                                      <w:marBottom w:val="0"/>
                                                      <w:divBdr>
                                                        <w:top w:val="none" w:sz="0" w:space="0" w:color="auto"/>
                                                        <w:left w:val="none" w:sz="0" w:space="0" w:color="auto"/>
                                                        <w:bottom w:val="none" w:sz="0" w:space="0" w:color="auto"/>
                                                        <w:right w:val="none" w:sz="0" w:space="0" w:color="auto"/>
                                                      </w:divBdr>
                                                    </w:div>
                                                  </w:divsChild>
                                                </w:div>
                                                <w:div w:id="1410611763">
                                                  <w:marLeft w:val="240"/>
                                                  <w:marRight w:val="240"/>
                                                  <w:marTop w:val="0"/>
                                                  <w:marBottom w:val="0"/>
                                                  <w:divBdr>
                                                    <w:top w:val="none" w:sz="0" w:space="0" w:color="auto"/>
                                                    <w:left w:val="none" w:sz="0" w:space="0" w:color="auto"/>
                                                    <w:bottom w:val="none" w:sz="0" w:space="0" w:color="auto"/>
                                                    <w:right w:val="none" w:sz="0" w:space="0" w:color="auto"/>
                                                  </w:divBdr>
                                                  <w:divsChild>
                                                    <w:div w:id="45958948">
                                                      <w:marLeft w:val="240"/>
                                                      <w:marRight w:val="0"/>
                                                      <w:marTop w:val="0"/>
                                                      <w:marBottom w:val="0"/>
                                                      <w:divBdr>
                                                        <w:top w:val="none" w:sz="0" w:space="0" w:color="auto"/>
                                                        <w:left w:val="none" w:sz="0" w:space="0" w:color="auto"/>
                                                        <w:bottom w:val="none" w:sz="0" w:space="0" w:color="auto"/>
                                                        <w:right w:val="none" w:sz="0" w:space="0" w:color="auto"/>
                                                      </w:divBdr>
                                                    </w:div>
                                                  </w:divsChild>
                                                </w:div>
                                                <w:div w:id="1492795041">
                                                  <w:marLeft w:val="0"/>
                                                  <w:marRight w:val="0"/>
                                                  <w:marTop w:val="0"/>
                                                  <w:marBottom w:val="0"/>
                                                  <w:divBdr>
                                                    <w:top w:val="none" w:sz="0" w:space="0" w:color="auto"/>
                                                    <w:left w:val="none" w:sz="0" w:space="0" w:color="auto"/>
                                                    <w:bottom w:val="none" w:sz="0" w:space="0" w:color="auto"/>
                                                    <w:right w:val="none" w:sz="0" w:space="0" w:color="auto"/>
                                                  </w:divBdr>
                                                </w:div>
                                                <w:div w:id="1563178048">
                                                  <w:marLeft w:val="240"/>
                                                  <w:marRight w:val="240"/>
                                                  <w:marTop w:val="0"/>
                                                  <w:marBottom w:val="0"/>
                                                  <w:divBdr>
                                                    <w:top w:val="none" w:sz="0" w:space="0" w:color="auto"/>
                                                    <w:left w:val="none" w:sz="0" w:space="0" w:color="auto"/>
                                                    <w:bottom w:val="none" w:sz="0" w:space="0" w:color="auto"/>
                                                    <w:right w:val="none" w:sz="0" w:space="0" w:color="auto"/>
                                                  </w:divBdr>
                                                  <w:divsChild>
                                                    <w:div w:id="1711955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9388683">
                                              <w:marLeft w:val="240"/>
                                              <w:marRight w:val="0"/>
                                              <w:marTop w:val="0"/>
                                              <w:marBottom w:val="0"/>
                                              <w:divBdr>
                                                <w:top w:val="none" w:sz="0" w:space="0" w:color="auto"/>
                                                <w:left w:val="none" w:sz="0" w:space="0" w:color="auto"/>
                                                <w:bottom w:val="none" w:sz="0" w:space="0" w:color="auto"/>
                                                <w:right w:val="none" w:sz="0" w:space="0" w:color="auto"/>
                                              </w:divBdr>
                                            </w:div>
                                          </w:divsChild>
                                        </w:div>
                                        <w:div w:id="2054428996">
                                          <w:marLeft w:val="240"/>
                                          <w:marRight w:val="240"/>
                                          <w:marTop w:val="0"/>
                                          <w:marBottom w:val="0"/>
                                          <w:divBdr>
                                            <w:top w:val="none" w:sz="0" w:space="0" w:color="auto"/>
                                            <w:left w:val="none" w:sz="0" w:space="0" w:color="auto"/>
                                            <w:bottom w:val="none" w:sz="0" w:space="0" w:color="auto"/>
                                            <w:right w:val="none" w:sz="0" w:space="0" w:color="auto"/>
                                          </w:divBdr>
                                          <w:divsChild>
                                            <w:div w:id="626471666">
                                              <w:marLeft w:val="240"/>
                                              <w:marRight w:val="0"/>
                                              <w:marTop w:val="0"/>
                                              <w:marBottom w:val="0"/>
                                              <w:divBdr>
                                                <w:top w:val="none" w:sz="0" w:space="0" w:color="auto"/>
                                                <w:left w:val="none" w:sz="0" w:space="0" w:color="auto"/>
                                                <w:bottom w:val="none" w:sz="0" w:space="0" w:color="auto"/>
                                                <w:right w:val="none" w:sz="0" w:space="0" w:color="auto"/>
                                              </w:divBdr>
                                            </w:div>
                                          </w:divsChild>
                                        </w:div>
                                        <w:div w:id="2068256942">
                                          <w:marLeft w:val="240"/>
                                          <w:marRight w:val="240"/>
                                          <w:marTop w:val="0"/>
                                          <w:marBottom w:val="0"/>
                                          <w:divBdr>
                                            <w:top w:val="none" w:sz="0" w:space="0" w:color="auto"/>
                                            <w:left w:val="none" w:sz="0" w:space="0" w:color="auto"/>
                                            <w:bottom w:val="none" w:sz="0" w:space="0" w:color="auto"/>
                                            <w:right w:val="none" w:sz="0" w:space="0" w:color="auto"/>
                                          </w:divBdr>
                                          <w:divsChild>
                                            <w:div w:id="251159595">
                                              <w:marLeft w:val="0"/>
                                              <w:marRight w:val="0"/>
                                              <w:marTop w:val="0"/>
                                              <w:marBottom w:val="0"/>
                                              <w:divBdr>
                                                <w:top w:val="none" w:sz="0" w:space="0" w:color="auto"/>
                                                <w:left w:val="none" w:sz="0" w:space="0" w:color="auto"/>
                                                <w:bottom w:val="none" w:sz="0" w:space="0" w:color="auto"/>
                                                <w:right w:val="none" w:sz="0" w:space="0" w:color="auto"/>
                                              </w:divBdr>
                                              <w:divsChild>
                                                <w:div w:id="150678869">
                                                  <w:marLeft w:val="240"/>
                                                  <w:marRight w:val="240"/>
                                                  <w:marTop w:val="0"/>
                                                  <w:marBottom w:val="0"/>
                                                  <w:divBdr>
                                                    <w:top w:val="none" w:sz="0" w:space="0" w:color="auto"/>
                                                    <w:left w:val="none" w:sz="0" w:space="0" w:color="auto"/>
                                                    <w:bottom w:val="none" w:sz="0" w:space="0" w:color="auto"/>
                                                    <w:right w:val="none" w:sz="0" w:space="0" w:color="auto"/>
                                                  </w:divBdr>
                                                  <w:divsChild>
                                                    <w:div w:id="1331250918">
                                                      <w:marLeft w:val="240"/>
                                                      <w:marRight w:val="0"/>
                                                      <w:marTop w:val="0"/>
                                                      <w:marBottom w:val="0"/>
                                                      <w:divBdr>
                                                        <w:top w:val="none" w:sz="0" w:space="0" w:color="auto"/>
                                                        <w:left w:val="none" w:sz="0" w:space="0" w:color="auto"/>
                                                        <w:bottom w:val="none" w:sz="0" w:space="0" w:color="auto"/>
                                                        <w:right w:val="none" w:sz="0" w:space="0" w:color="auto"/>
                                                      </w:divBdr>
                                                    </w:div>
                                                  </w:divsChild>
                                                </w:div>
                                                <w:div w:id="255133969">
                                                  <w:marLeft w:val="240"/>
                                                  <w:marRight w:val="240"/>
                                                  <w:marTop w:val="0"/>
                                                  <w:marBottom w:val="0"/>
                                                  <w:divBdr>
                                                    <w:top w:val="none" w:sz="0" w:space="0" w:color="auto"/>
                                                    <w:left w:val="none" w:sz="0" w:space="0" w:color="auto"/>
                                                    <w:bottom w:val="none" w:sz="0" w:space="0" w:color="auto"/>
                                                    <w:right w:val="none" w:sz="0" w:space="0" w:color="auto"/>
                                                  </w:divBdr>
                                                  <w:divsChild>
                                                    <w:div w:id="391197176">
                                                      <w:marLeft w:val="240"/>
                                                      <w:marRight w:val="0"/>
                                                      <w:marTop w:val="0"/>
                                                      <w:marBottom w:val="0"/>
                                                      <w:divBdr>
                                                        <w:top w:val="none" w:sz="0" w:space="0" w:color="auto"/>
                                                        <w:left w:val="none" w:sz="0" w:space="0" w:color="auto"/>
                                                        <w:bottom w:val="none" w:sz="0" w:space="0" w:color="auto"/>
                                                        <w:right w:val="none" w:sz="0" w:space="0" w:color="auto"/>
                                                      </w:divBdr>
                                                    </w:div>
                                                  </w:divsChild>
                                                </w:div>
                                                <w:div w:id="380984954">
                                                  <w:marLeft w:val="240"/>
                                                  <w:marRight w:val="240"/>
                                                  <w:marTop w:val="0"/>
                                                  <w:marBottom w:val="0"/>
                                                  <w:divBdr>
                                                    <w:top w:val="none" w:sz="0" w:space="0" w:color="auto"/>
                                                    <w:left w:val="none" w:sz="0" w:space="0" w:color="auto"/>
                                                    <w:bottom w:val="none" w:sz="0" w:space="0" w:color="auto"/>
                                                    <w:right w:val="none" w:sz="0" w:space="0" w:color="auto"/>
                                                  </w:divBdr>
                                                  <w:divsChild>
                                                    <w:div w:id="894660309">
                                                      <w:marLeft w:val="240"/>
                                                      <w:marRight w:val="0"/>
                                                      <w:marTop w:val="0"/>
                                                      <w:marBottom w:val="0"/>
                                                      <w:divBdr>
                                                        <w:top w:val="none" w:sz="0" w:space="0" w:color="auto"/>
                                                        <w:left w:val="none" w:sz="0" w:space="0" w:color="auto"/>
                                                        <w:bottom w:val="none" w:sz="0" w:space="0" w:color="auto"/>
                                                        <w:right w:val="none" w:sz="0" w:space="0" w:color="auto"/>
                                                      </w:divBdr>
                                                    </w:div>
                                                  </w:divsChild>
                                                </w:div>
                                                <w:div w:id="930702160">
                                                  <w:marLeft w:val="0"/>
                                                  <w:marRight w:val="0"/>
                                                  <w:marTop w:val="0"/>
                                                  <w:marBottom w:val="0"/>
                                                  <w:divBdr>
                                                    <w:top w:val="none" w:sz="0" w:space="0" w:color="auto"/>
                                                    <w:left w:val="none" w:sz="0" w:space="0" w:color="auto"/>
                                                    <w:bottom w:val="none" w:sz="0" w:space="0" w:color="auto"/>
                                                    <w:right w:val="none" w:sz="0" w:space="0" w:color="auto"/>
                                                  </w:divBdr>
                                                </w:div>
                                                <w:div w:id="1788312509">
                                                  <w:marLeft w:val="240"/>
                                                  <w:marRight w:val="240"/>
                                                  <w:marTop w:val="0"/>
                                                  <w:marBottom w:val="0"/>
                                                  <w:divBdr>
                                                    <w:top w:val="none" w:sz="0" w:space="0" w:color="auto"/>
                                                    <w:left w:val="none" w:sz="0" w:space="0" w:color="auto"/>
                                                    <w:bottom w:val="none" w:sz="0" w:space="0" w:color="auto"/>
                                                    <w:right w:val="none" w:sz="0" w:space="0" w:color="auto"/>
                                                  </w:divBdr>
                                                  <w:divsChild>
                                                    <w:div w:id="332953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1337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35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484875">
      <w:bodyDiv w:val="1"/>
      <w:marLeft w:val="0"/>
      <w:marRight w:val="0"/>
      <w:marTop w:val="0"/>
      <w:marBottom w:val="0"/>
      <w:divBdr>
        <w:top w:val="none" w:sz="0" w:space="0" w:color="auto"/>
        <w:left w:val="none" w:sz="0" w:space="0" w:color="auto"/>
        <w:bottom w:val="none" w:sz="0" w:space="0" w:color="auto"/>
        <w:right w:val="none" w:sz="0" w:space="0" w:color="auto"/>
      </w:divBdr>
      <w:divsChild>
        <w:div w:id="948045642">
          <w:marLeft w:val="0"/>
          <w:marRight w:val="0"/>
          <w:marTop w:val="0"/>
          <w:marBottom w:val="0"/>
          <w:divBdr>
            <w:top w:val="none" w:sz="0" w:space="0" w:color="auto"/>
            <w:left w:val="none" w:sz="0" w:space="0" w:color="auto"/>
            <w:bottom w:val="none" w:sz="0" w:space="0" w:color="auto"/>
            <w:right w:val="none" w:sz="0" w:space="0" w:color="auto"/>
          </w:divBdr>
          <w:divsChild>
            <w:div w:id="174998281">
              <w:marLeft w:val="0"/>
              <w:marRight w:val="0"/>
              <w:marTop w:val="0"/>
              <w:marBottom w:val="0"/>
              <w:divBdr>
                <w:top w:val="none" w:sz="0" w:space="0" w:color="auto"/>
                <w:left w:val="none" w:sz="0" w:space="0" w:color="auto"/>
                <w:bottom w:val="none" w:sz="0" w:space="0" w:color="auto"/>
                <w:right w:val="none" w:sz="0" w:space="0" w:color="auto"/>
              </w:divBdr>
            </w:div>
            <w:div w:id="1493834127">
              <w:marLeft w:val="0"/>
              <w:marRight w:val="0"/>
              <w:marTop w:val="0"/>
              <w:marBottom w:val="0"/>
              <w:divBdr>
                <w:top w:val="none" w:sz="0" w:space="0" w:color="auto"/>
                <w:left w:val="none" w:sz="0" w:space="0" w:color="auto"/>
                <w:bottom w:val="none" w:sz="0" w:space="0" w:color="auto"/>
                <w:right w:val="none" w:sz="0" w:space="0" w:color="auto"/>
              </w:divBdr>
            </w:div>
            <w:div w:id="1842157077">
              <w:marLeft w:val="0"/>
              <w:marRight w:val="0"/>
              <w:marTop w:val="0"/>
              <w:marBottom w:val="0"/>
              <w:divBdr>
                <w:top w:val="none" w:sz="0" w:space="0" w:color="auto"/>
                <w:left w:val="none" w:sz="0" w:space="0" w:color="auto"/>
                <w:bottom w:val="none" w:sz="0" w:space="0" w:color="auto"/>
                <w:right w:val="none" w:sz="0" w:space="0" w:color="auto"/>
              </w:divBdr>
              <w:divsChild>
                <w:div w:id="283461398">
                  <w:marLeft w:val="0"/>
                  <w:marRight w:val="0"/>
                  <w:marTop w:val="0"/>
                  <w:marBottom w:val="0"/>
                  <w:divBdr>
                    <w:top w:val="none" w:sz="0" w:space="0" w:color="auto"/>
                    <w:left w:val="none" w:sz="0" w:space="0" w:color="auto"/>
                    <w:bottom w:val="none" w:sz="0" w:space="0" w:color="auto"/>
                    <w:right w:val="none" w:sz="0" w:space="0" w:color="auto"/>
                  </w:divBdr>
                </w:div>
                <w:div w:id="1823501823">
                  <w:marLeft w:val="0"/>
                  <w:marRight w:val="0"/>
                  <w:marTop w:val="0"/>
                  <w:marBottom w:val="0"/>
                  <w:divBdr>
                    <w:top w:val="none" w:sz="0" w:space="0" w:color="auto"/>
                    <w:left w:val="none" w:sz="0" w:space="0" w:color="auto"/>
                    <w:bottom w:val="none" w:sz="0" w:space="0" w:color="auto"/>
                    <w:right w:val="none" w:sz="0" w:space="0" w:color="auto"/>
                  </w:divBdr>
                  <w:divsChild>
                    <w:div w:id="977421817">
                      <w:marLeft w:val="0"/>
                      <w:marRight w:val="0"/>
                      <w:marTop w:val="0"/>
                      <w:marBottom w:val="0"/>
                      <w:divBdr>
                        <w:top w:val="none" w:sz="0" w:space="0" w:color="auto"/>
                        <w:left w:val="none" w:sz="0" w:space="0" w:color="auto"/>
                        <w:bottom w:val="none" w:sz="0" w:space="0" w:color="auto"/>
                        <w:right w:val="none" w:sz="0" w:space="0" w:color="auto"/>
                      </w:divBdr>
                    </w:div>
                  </w:divsChild>
                </w:div>
                <w:div w:id="1979070546">
                  <w:marLeft w:val="0"/>
                  <w:marRight w:val="0"/>
                  <w:marTop w:val="0"/>
                  <w:marBottom w:val="0"/>
                  <w:divBdr>
                    <w:top w:val="none" w:sz="0" w:space="0" w:color="auto"/>
                    <w:left w:val="none" w:sz="0" w:space="0" w:color="auto"/>
                    <w:bottom w:val="none" w:sz="0" w:space="0" w:color="auto"/>
                    <w:right w:val="none" w:sz="0" w:space="0" w:color="auto"/>
                  </w:divBdr>
                </w:div>
                <w:div w:id="2092893454">
                  <w:marLeft w:val="0"/>
                  <w:marRight w:val="0"/>
                  <w:marTop w:val="0"/>
                  <w:marBottom w:val="0"/>
                  <w:divBdr>
                    <w:top w:val="none" w:sz="0" w:space="0" w:color="auto"/>
                    <w:left w:val="none" w:sz="0" w:space="0" w:color="auto"/>
                    <w:bottom w:val="none" w:sz="0" w:space="0" w:color="auto"/>
                    <w:right w:val="none" w:sz="0" w:space="0" w:color="auto"/>
                  </w:divBdr>
                  <w:divsChild>
                    <w:div w:id="60372900">
                      <w:marLeft w:val="0"/>
                      <w:marRight w:val="0"/>
                      <w:marTop w:val="0"/>
                      <w:marBottom w:val="0"/>
                      <w:divBdr>
                        <w:top w:val="none" w:sz="0" w:space="0" w:color="auto"/>
                        <w:left w:val="none" w:sz="0" w:space="0" w:color="auto"/>
                        <w:bottom w:val="none" w:sz="0" w:space="0" w:color="auto"/>
                        <w:right w:val="none" w:sz="0" w:space="0" w:color="auto"/>
                      </w:divBdr>
                    </w:div>
                    <w:div w:id="255870841">
                      <w:marLeft w:val="0"/>
                      <w:marRight w:val="0"/>
                      <w:marTop w:val="0"/>
                      <w:marBottom w:val="0"/>
                      <w:divBdr>
                        <w:top w:val="none" w:sz="0" w:space="0" w:color="auto"/>
                        <w:left w:val="none" w:sz="0" w:space="0" w:color="auto"/>
                        <w:bottom w:val="none" w:sz="0" w:space="0" w:color="auto"/>
                        <w:right w:val="none" w:sz="0" w:space="0" w:color="auto"/>
                      </w:divBdr>
                      <w:divsChild>
                        <w:div w:id="60368766">
                          <w:marLeft w:val="0"/>
                          <w:marRight w:val="0"/>
                          <w:marTop w:val="0"/>
                          <w:marBottom w:val="0"/>
                          <w:divBdr>
                            <w:top w:val="none" w:sz="0" w:space="0" w:color="auto"/>
                            <w:left w:val="none" w:sz="0" w:space="0" w:color="auto"/>
                            <w:bottom w:val="none" w:sz="0" w:space="0" w:color="auto"/>
                            <w:right w:val="none" w:sz="0" w:space="0" w:color="auto"/>
                          </w:divBdr>
                          <w:divsChild>
                            <w:div w:id="44070091">
                              <w:marLeft w:val="0"/>
                              <w:marRight w:val="0"/>
                              <w:marTop w:val="0"/>
                              <w:marBottom w:val="0"/>
                              <w:divBdr>
                                <w:top w:val="none" w:sz="0" w:space="0" w:color="auto"/>
                                <w:left w:val="none" w:sz="0" w:space="0" w:color="auto"/>
                                <w:bottom w:val="none" w:sz="0" w:space="0" w:color="auto"/>
                                <w:right w:val="none" w:sz="0" w:space="0" w:color="auto"/>
                              </w:divBdr>
                            </w:div>
                            <w:div w:id="150752641">
                              <w:marLeft w:val="0"/>
                              <w:marRight w:val="0"/>
                              <w:marTop w:val="0"/>
                              <w:marBottom w:val="0"/>
                              <w:divBdr>
                                <w:top w:val="none" w:sz="0" w:space="0" w:color="auto"/>
                                <w:left w:val="none" w:sz="0" w:space="0" w:color="auto"/>
                                <w:bottom w:val="none" w:sz="0" w:space="0" w:color="auto"/>
                                <w:right w:val="none" w:sz="0" w:space="0" w:color="auto"/>
                              </w:divBdr>
                            </w:div>
                            <w:div w:id="375081380">
                              <w:marLeft w:val="0"/>
                              <w:marRight w:val="0"/>
                              <w:marTop w:val="0"/>
                              <w:marBottom w:val="0"/>
                              <w:divBdr>
                                <w:top w:val="none" w:sz="0" w:space="0" w:color="auto"/>
                                <w:left w:val="none" w:sz="0" w:space="0" w:color="auto"/>
                                <w:bottom w:val="none" w:sz="0" w:space="0" w:color="auto"/>
                                <w:right w:val="none" w:sz="0" w:space="0" w:color="auto"/>
                              </w:divBdr>
                              <w:divsChild>
                                <w:div w:id="716592627">
                                  <w:marLeft w:val="0"/>
                                  <w:marRight w:val="0"/>
                                  <w:marTop w:val="0"/>
                                  <w:marBottom w:val="0"/>
                                  <w:divBdr>
                                    <w:top w:val="none" w:sz="0" w:space="0" w:color="auto"/>
                                    <w:left w:val="none" w:sz="0" w:space="0" w:color="auto"/>
                                    <w:bottom w:val="none" w:sz="0" w:space="0" w:color="auto"/>
                                    <w:right w:val="none" w:sz="0" w:space="0" w:color="auto"/>
                                  </w:divBdr>
                                </w:div>
                                <w:div w:id="781996268">
                                  <w:marLeft w:val="0"/>
                                  <w:marRight w:val="0"/>
                                  <w:marTop w:val="0"/>
                                  <w:marBottom w:val="0"/>
                                  <w:divBdr>
                                    <w:top w:val="none" w:sz="0" w:space="0" w:color="auto"/>
                                    <w:left w:val="none" w:sz="0" w:space="0" w:color="auto"/>
                                    <w:bottom w:val="none" w:sz="0" w:space="0" w:color="auto"/>
                                    <w:right w:val="none" w:sz="0" w:space="0" w:color="auto"/>
                                  </w:divBdr>
                                </w:div>
                                <w:div w:id="1799257163">
                                  <w:marLeft w:val="0"/>
                                  <w:marRight w:val="0"/>
                                  <w:marTop w:val="0"/>
                                  <w:marBottom w:val="0"/>
                                  <w:divBdr>
                                    <w:top w:val="none" w:sz="0" w:space="0" w:color="auto"/>
                                    <w:left w:val="none" w:sz="0" w:space="0" w:color="auto"/>
                                    <w:bottom w:val="none" w:sz="0" w:space="0" w:color="auto"/>
                                    <w:right w:val="none" w:sz="0" w:space="0" w:color="auto"/>
                                  </w:divBdr>
                                </w:div>
                                <w:div w:id="1958675914">
                                  <w:marLeft w:val="0"/>
                                  <w:marRight w:val="0"/>
                                  <w:marTop w:val="0"/>
                                  <w:marBottom w:val="0"/>
                                  <w:divBdr>
                                    <w:top w:val="none" w:sz="0" w:space="0" w:color="auto"/>
                                    <w:left w:val="none" w:sz="0" w:space="0" w:color="auto"/>
                                    <w:bottom w:val="none" w:sz="0" w:space="0" w:color="auto"/>
                                    <w:right w:val="none" w:sz="0" w:space="0" w:color="auto"/>
                                  </w:divBdr>
                                </w:div>
                              </w:divsChild>
                            </w:div>
                            <w:div w:id="550767353">
                              <w:marLeft w:val="0"/>
                              <w:marRight w:val="0"/>
                              <w:marTop w:val="0"/>
                              <w:marBottom w:val="0"/>
                              <w:divBdr>
                                <w:top w:val="none" w:sz="0" w:space="0" w:color="auto"/>
                                <w:left w:val="none" w:sz="0" w:space="0" w:color="auto"/>
                                <w:bottom w:val="none" w:sz="0" w:space="0" w:color="auto"/>
                                <w:right w:val="none" w:sz="0" w:space="0" w:color="auto"/>
                              </w:divBdr>
                              <w:divsChild>
                                <w:div w:id="547492837">
                                  <w:marLeft w:val="0"/>
                                  <w:marRight w:val="0"/>
                                  <w:marTop w:val="0"/>
                                  <w:marBottom w:val="0"/>
                                  <w:divBdr>
                                    <w:top w:val="none" w:sz="0" w:space="0" w:color="auto"/>
                                    <w:left w:val="none" w:sz="0" w:space="0" w:color="auto"/>
                                    <w:bottom w:val="none" w:sz="0" w:space="0" w:color="auto"/>
                                    <w:right w:val="none" w:sz="0" w:space="0" w:color="auto"/>
                                  </w:divBdr>
                                </w:div>
                                <w:div w:id="1140926554">
                                  <w:marLeft w:val="0"/>
                                  <w:marRight w:val="0"/>
                                  <w:marTop w:val="0"/>
                                  <w:marBottom w:val="0"/>
                                  <w:divBdr>
                                    <w:top w:val="none" w:sz="0" w:space="0" w:color="auto"/>
                                    <w:left w:val="none" w:sz="0" w:space="0" w:color="auto"/>
                                    <w:bottom w:val="none" w:sz="0" w:space="0" w:color="auto"/>
                                    <w:right w:val="none" w:sz="0" w:space="0" w:color="auto"/>
                                  </w:divBdr>
                                </w:div>
                                <w:div w:id="1398091974">
                                  <w:marLeft w:val="0"/>
                                  <w:marRight w:val="0"/>
                                  <w:marTop w:val="0"/>
                                  <w:marBottom w:val="0"/>
                                  <w:divBdr>
                                    <w:top w:val="none" w:sz="0" w:space="0" w:color="auto"/>
                                    <w:left w:val="none" w:sz="0" w:space="0" w:color="auto"/>
                                    <w:bottom w:val="none" w:sz="0" w:space="0" w:color="auto"/>
                                    <w:right w:val="none" w:sz="0" w:space="0" w:color="auto"/>
                                  </w:divBdr>
                                </w:div>
                                <w:div w:id="1653945042">
                                  <w:marLeft w:val="0"/>
                                  <w:marRight w:val="0"/>
                                  <w:marTop w:val="0"/>
                                  <w:marBottom w:val="0"/>
                                  <w:divBdr>
                                    <w:top w:val="none" w:sz="0" w:space="0" w:color="auto"/>
                                    <w:left w:val="none" w:sz="0" w:space="0" w:color="auto"/>
                                    <w:bottom w:val="none" w:sz="0" w:space="0" w:color="auto"/>
                                    <w:right w:val="none" w:sz="0" w:space="0" w:color="auto"/>
                                  </w:divBdr>
                                </w:div>
                              </w:divsChild>
                            </w:div>
                            <w:div w:id="607588568">
                              <w:marLeft w:val="0"/>
                              <w:marRight w:val="0"/>
                              <w:marTop w:val="0"/>
                              <w:marBottom w:val="0"/>
                              <w:divBdr>
                                <w:top w:val="none" w:sz="0" w:space="0" w:color="auto"/>
                                <w:left w:val="none" w:sz="0" w:space="0" w:color="auto"/>
                                <w:bottom w:val="none" w:sz="0" w:space="0" w:color="auto"/>
                                <w:right w:val="none" w:sz="0" w:space="0" w:color="auto"/>
                              </w:divBdr>
                            </w:div>
                            <w:div w:id="723528458">
                              <w:marLeft w:val="0"/>
                              <w:marRight w:val="0"/>
                              <w:marTop w:val="0"/>
                              <w:marBottom w:val="0"/>
                              <w:divBdr>
                                <w:top w:val="none" w:sz="0" w:space="0" w:color="auto"/>
                                <w:left w:val="none" w:sz="0" w:space="0" w:color="auto"/>
                                <w:bottom w:val="none" w:sz="0" w:space="0" w:color="auto"/>
                                <w:right w:val="none" w:sz="0" w:space="0" w:color="auto"/>
                              </w:divBdr>
                              <w:divsChild>
                                <w:div w:id="114637903">
                                  <w:marLeft w:val="0"/>
                                  <w:marRight w:val="0"/>
                                  <w:marTop w:val="0"/>
                                  <w:marBottom w:val="0"/>
                                  <w:divBdr>
                                    <w:top w:val="none" w:sz="0" w:space="0" w:color="auto"/>
                                    <w:left w:val="none" w:sz="0" w:space="0" w:color="auto"/>
                                    <w:bottom w:val="none" w:sz="0" w:space="0" w:color="auto"/>
                                    <w:right w:val="none" w:sz="0" w:space="0" w:color="auto"/>
                                  </w:divBdr>
                                </w:div>
                                <w:div w:id="852917767">
                                  <w:marLeft w:val="0"/>
                                  <w:marRight w:val="0"/>
                                  <w:marTop w:val="0"/>
                                  <w:marBottom w:val="0"/>
                                  <w:divBdr>
                                    <w:top w:val="none" w:sz="0" w:space="0" w:color="auto"/>
                                    <w:left w:val="none" w:sz="0" w:space="0" w:color="auto"/>
                                    <w:bottom w:val="none" w:sz="0" w:space="0" w:color="auto"/>
                                    <w:right w:val="none" w:sz="0" w:space="0" w:color="auto"/>
                                  </w:divBdr>
                                </w:div>
                                <w:div w:id="1263103465">
                                  <w:marLeft w:val="0"/>
                                  <w:marRight w:val="0"/>
                                  <w:marTop w:val="0"/>
                                  <w:marBottom w:val="0"/>
                                  <w:divBdr>
                                    <w:top w:val="none" w:sz="0" w:space="0" w:color="auto"/>
                                    <w:left w:val="none" w:sz="0" w:space="0" w:color="auto"/>
                                    <w:bottom w:val="none" w:sz="0" w:space="0" w:color="auto"/>
                                    <w:right w:val="none" w:sz="0" w:space="0" w:color="auto"/>
                                  </w:divBdr>
                                </w:div>
                                <w:div w:id="1683237472">
                                  <w:marLeft w:val="0"/>
                                  <w:marRight w:val="0"/>
                                  <w:marTop w:val="0"/>
                                  <w:marBottom w:val="0"/>
                                  <w:divBdr>
                                    <w:top w:val="none" w:sz="0" w:space="0" w:color="auto"/>
                                    <w:left w:val="none" w:sz="0" w:space="0" w:color="auto"/>
                                    <w:bottom w:val="none" w:sz="0" w:space="0" w:color="auto"/>
                                    <w:right w:val="none" w:sz="0" w:space="0" w:color="auto"/>
                                  </w:divBdr>
                                </w:div>
                              </w:divsChild>
                            </w:div>
                            <w:div w:id="799492747">
                              <w:marLeft w:val="0"/>
                              <w:marRight w:val="0"/>
                              <w:marTop w:val="0"/>
                              <w:marBottom w:val="0"/>
                              <w:divBdr>
                                <w:top w:val="none" w:sz="0" w:space="0" w:color="auto"/>
                                <w:left w:val="none" w:sz="0" w:space="0" w:color="auto"/>
                                <w:bottom w:val="none" w:sz="0" w:space="0" w:color="auto"/>
                                <w:right w:val="none" w:sz="0" w:space="0" w:color="auto"/>
                              </w:divBdr>
                            </w:div>
                            <w:div w:id="966349960">
                              <w:marLeft w:val="0"/>
                              <w:marRight w:val="0"/>
                              <w:marTop w:val="0"/>
                              <w:marBottom w:val="0"/>
                              <w:divBdr>
                                <w:top w:val="none" w:sz="0" w:space="0" w:color="auto"/>
                                <w:left w:val="none" w:sz="0" w:space="0" w:color="auto"/>
                                <w:bottom w:val="none" w:sz="0" w:space="0" w:color="auto"/>
                                <w:right w:val="none" w:sz="0" w:space="0" w:color="auto"/>
                              </w:divBdr>
                            </w:div>
                            <w:div w:id="1276594004">
                              <w:marLeft w:val="0"/>
                              <w:marRight w:val="0"/>
                              <w:marTop w:val="0"/>
                              <w:marBottom w:val="0"/>
                              <w:divBdr>
                                <w:top w:val="none" w:sz="0" w:space="0" w:color="auto"/>
                                <w:left w:val="none" w:sz="0" w:space="0" w:color="auto"/>
                                <w:bottom w:val="none" w:sz="0" w:space="0" w:color="auto"/>
                                <w:right w:val="none" w:sz="0" w:space="0" w:color="auto"/>
                              </w:divBdr>
                            </w:div>
                            <w:div w:id="1913275312">
                              <w:marLeft w:val="0"/>
                              <w:marRight w:val="0"/>
                              <w:marTop w:val="0"/>
                              <w:marBottom w:val="0"/>
                              <w:divBdr>
                                <w:top w:val="none" w:sz="0" w:space="0" w:color="auto"/>
                                <w:left w:val="none" w:sz="0" w:space="0" w:color="auto"/>
                                <w:bottom w:val="none" w:sz="0" w:space="0" w:color="auto"/>
                                <w:right w:val="none" w:sz="0" w:space="0" w:color="auto"/>
                              </w:divBdr>
                            </w:div>
                          </w:divsChild>
                        </w:div>
                        <w:div w:id="911887797">
                          <w:marLeft w:val="0"/>
                          <w:marRight w:val="0"/>
                          <w:marTop w:val="0"/>
                          <w:marBottom w:val="0"/>
                          <w:divBdr>
                            <w:top w:val="none" w:sz="0" w:space="0" w:color="auto"/>
                            <w:left w:val="none" w:sz="0" w:space="0" w:color="auto"/>
                            <w:bottom w:val="none" w:sz="0" w:space="0" w:color="auto"/>
                            <w:right w:val="none" w:sz="0" w:space="0" w:color="auto"/>
                          </w:divBdr>
                        </w:div>
                      </w:divsChild>
                    </w:div>
                    <w:div w:id="335113490">
                      <w:marLeft w:val="0"/>
                      <w:marRight w:val="0"/>
                      <w:marTop w:val="0"/>
                      <w:marBottom w:val="0"/>
                      <w:divBdr>
                        <w:top w:val="none" w:sz="0" w:space="0" w:color="auto"/>
                        <w:left w:val="none" w:sz="0" w:space="0" w:color="auto"/>
                        <w:bottom w:val="none" w:sz="0" w:space="0" w:color="auto"/>
                        <w:right w:val="none" w:sz="0" w:space="0" w:color="auto"/>
                      </w:divBdr>
                    </w:div>
                    <w:div w:id="549614694">
                      <w:marLeft w:val="0"/>
                      <w:marRight w:val="0"/>
                      <w:marTop w:val="0"/>
                      <w:marBottom w:val="0"/>
                      <w:divBdr>
                        <w:top w:val="none" w:sz="0" w:space="0" w:color="auto"/>
                        <w:left w:val="none" w:sz="0" w:space="0" w:color="auto"/>
                        <w:bottom w:val="none" w:sz="0" w:space="0" w:color="auto"/>
                        <w:right w:val="none" w:sz="0" w:space="0" w:color="auto"/>
                      </w:divBdr>
                    </w:div>
                    <w:div w:id="592781361">
                      <w:marLeft w:val="0"/>
                      <w:marRight w:val="0"/>
                      <w:marTop w:val="0"/>
                      <w:marBottom w:val="0"/>
                      <w:divBdr>
                        <w:top w:val="none" w:sz="0" w:space="0" w:color="auto"/>
                        <w:left w:val="none" w:sz="0" w:space="0" w:color="auto"/>
                        <w:bottom w:val="none" w:sz="0" w:space="0" w:color="auto"/>
                        <w:right w:val="none" w:sz="0" w:space="0" w:color="auto"/>
                      </w:divBdr>
                      <w:divsChild>
                        <w:div w:id="100685617">
                          <w:marLeft w:val="0"/>
                          <w:marRight w:val="0"/>
                          <w:marTop w:val="0"/>
                          <w:marBottom w:val="0"/>
                          <w:divBdr>
                            <w:top w:val="none" w:sz="0" w:space="0" w:color="auto"/>
                            <w:left w:val="none" w:sz="0" w:space="0" w:color="auto"/>
                            <w:bottom w:val="none" w:sz="0" w:space="0" w:color="auto"/>
                            <w:right w:val="none" w:sz="0" w:space="0" w:color="auto"/>
                          </w:divBdr>
                        </w:div>
                        <w:div w:id="179666854">
                          <w:marLeft w:val="0"/>
                          <w:marRight w:val="0"/>
                          <w:marTop w:val="0"/>
                          <w:marBottom w:val="0"/>
                          <w:divBdr>
                            <w:top w:val="none" w:sz="0" w:space="0" w:color="auto"/>
                            <w:left w:val="none" w:sz="0" w:space="0" w:color="auto"/>
                            <w:bottom w:val="none" w:sz="0" w:space="0" w:color="auto"/>
                            <w:right w:val="none" w:sz="0" w:space="0" w:color="auto"/>
                          </w:divBdr>
                        </w:div>
                        <w:div w:id="197359205">
                          <w:marLeft w:val="0"/>
                          <w:marRight w:val="0"/>
                          <w:marTop w:val="0"/>
                          <w:marBottom w:val="0"/>
                          <w:divBdr>
                            <w:top w:val="none" w:sz="0" w:space="0" w:color="auto"/>
                            <w:left w:val="none" w:sz="0" w:space="0" w:color="auto"/>
                            <w:bottom w:val="none" w:sz="0" w:space="0" w:color="auto"/>
                            <w:right w:val="none" w:sz="0" w:space="0" w:color="auto"/>
                          </w:divBdr>
                        </w:div>
                        <w:div w:id="420570044">
                          <w:marLeft w:val="0"/>
                          <w:marRight w:val="0"/>
                          <w:marTop w:val="0"/>
                          <w:marBottom w:val="0"/>
                          <w:divBdr>
                            <w:top w:val="none" w:sz="0" w:space="0" w:color="auto"/>
                            <w:left w:val="none" w:sz="0" w:space="0" w:color="auto"/>
                            <w:bottom w:val="none" w:sz="0" w:space="0" w:color="auto"/>
                            <w:right w:val="none" w:sz="0" w:space="0" w:color="auto"/>
                          </w:divBdr>
                        </w:div>
                        <w:div w:id="422649859">
                          <w:marLeft w:val="0"/>
                          <w:marRight w:val="0"/>
                          <w:marTop w:val="0"/>
                          <w:marBottom w:val="0"/>
                          <w:divBdr>
                            <w:top w:val="none" w:sz="0" w:space="0" w:color="auto"/>
                            <w:left w:val="none" w:sz="0" w:space="0" w:color="auto"/>
                            <w:bottom w:val="none" w:sz="0" w:space="0" w:color="auto"/>
                            <w:right w:val="none" w:sz="0" w:space="0" w:color="auto"/>
                          </w:divBdr>
                        </w:div>
                        <w:div w:id="510265979">
                          <w:marLeft w:val="0"/>
                          <w:marRight w:val="0"/>
                          <w:marTop w:val="0"/>
                          <w:marBottom w:val="0"/>
                          <w:divBdr>
                            <w:top w:val="none" w:sz="0" w:space="0" w:color="auto"/>
                            <w:left w:val="none" w:sz="0" w:space="0" w:color="auto"/>
                            <w:bottom w:val="none" w:sz="0" w:space="0" w:color="auto"/>
                            <w:right w:val="none" w:sz="0" w:space="0" w:color="auto"/>
                          </w:divBdr>
                        </w:div>
                        <w:div w:id="1000087538">
                          <w:marLeft w:val="0"/>
                          <w:marRight w:val="0"/>
                          <w:marTop w:val="0"/>
                          <w:marBottom w:val="0"/>
                          <w:divBdr>
                            <w:top w:val="none" w:sz="0" w:space="0" w:color="auto"/>
                            <w:left w:val="none" w:sz="0" w:space="0" w:color="auto"/>
                            <w:bottom w:val="none" w:sz="0" w:space="0" w:color="auto"/>
                            <w:right w:val="none" w:sz="0" w:space="0" w:color="auto"/>
                          </w:divBdr>
                        </w:div>
                        <w:div w:id="1017148249">
                          <w:marLeft w:val="0"/>
                          <w:marRight w:val="0"/>
                          <w:marTop w:val="0"/>
                          <w:marBottom w:val="0"/>
                          <w:divBdr>
                            <w:top w:val="none" w:sz="0" w:space="0" w:color="auto"/>
                            <w:left w:val="none" w:sz="0" w:space="0" w:color="auto"/>
                            <w:bottom w:val="none" w:sz="0" w:space="0" w:color="auto"/>
                            <w:right w:val="none" w:sz="0" w:space="0" w:color="auto"/>
                          </w:divBdr>
                        </w:div>
                        <w:div w:id="1116678304">
                          <w:marLeft w:val="0"/>
                          <w:marRight w:val="0"/>
                          <w:marTop w:val="0"/>
                          <w:marBottom w:val="0"/>
                          <w:divBdr>
                            <w:top w:val="none" w:sz="0" w:space="0" w:color="auto"/>
                            <w:left w:val="none" w:sz="0" w:space="0" w:color="auto"/>
                            <w:bottom w:val="none" w:sz="0" w:space="0" w:color="auto"/>
                            <w:right w:val="none" w:sz="0" w:space="0" w:color="auto"/>
                          </w:divBdr>
                        </w:div>
                      </w:divsChild>
                    </w:div>
                    <w:div w:id="602303513">
                      <w:marLeft w:val="0"/>
                      <w:marRight w:val="0"/>
                      <w:marTop w:val="0"/>
                      <w:marBottom w:val="0"/>
                      <w:divBdr>
                        <w:top w:val="none" w:sz="0" w:space="0" w:color="auto"/>
                        <w:left w:val="none" w:sz="0" w:space="0" w:color="auto"/>
                        <w:bottom w:val="none" w:sz="0" w:space="0" w:color="auto"/>
                        <w:right w:val="none" w:sz="0" w:space="0" w:color="auto"/>
                      </w:divBdr>
                    </w:div>
                    <w:div w:id="813183501">
                      <w:marLeft w:val="0"/>
                      <w:marRight w:val="0"/>
                      <w:marTop w:val="0"/>
                      <w:marBottom w:val="0"/>
                      <w:divBdr>
                        <w:top w:val="none" w:sz="0" w:space="0" w:color="auto"/>
                        <w:left w:val="none" w:sz="0" w:space="0" w:color="auto"/>
                        <w:bottom w:val="none" w:sz="0" w:space="0" w:color="auto"/>
                        <w:right w:val="none" w:sz="0" w:space="0" w:color="auto"/>
                      </w:divBdr>
                      <w:divsChild>
                        <w:div w:id="185408375">
                          <w:marLeft w:val="0"/>
                          <w:marRight w:val="0"/>
                          <w:marTop w:val="0"/>
                          <w:marBottom w:val="0"/>
                          <w:divBdr>
                            <w:top w:val="none" w:sz="0" w:space="0" w:color="auto"/>
                            <w:left w:val="none" w:sz="0" w:space="0" w:color="auto"/>
                            <w:bottom w:val="none" w:sz="0" w:space="0" w:color="auto"/>
                            <w:right w:val="none" w:sz="0" w:space="0" w:color="auto"/>
                          </w:divBdr>
                          <w:divsChild>
                            <w:div w:id="144785052">
                              <w:marLeft w:val="0"/>
                              <w:marRight w:val="0"/>
                              <w:marTop w:val="0"/>
                              <w:marBottom w:val="0"/>
                              <w:divBdr>
                                <w:top w:val="none" w:sz="0" w:space="0" w:color="auto"/>
                                <w:left w:val="none" w:sz="0" w:space="0" w:color="auto"/>
                                <w:bottom w:val="none" w:sz="0" w:space="0" w:color="auto"/>
                                <w:right w:val="none" w:sz="0" w:space="0" w:color="auto"/>
                              </w:divBdr>
                            </w:div>
                            <w:div w:id="1275013579">
                              <w:marLeft w:val="0"/>
                              <w:marRight w:val="0"/>
                              <w:marTop w:val="0"/>
                              <w:marBottom w:val="0"/>
                              <w:divBdr>
                                <w:top w:val="none" w:sz="0" w:space="0" w:color="auto"/>
                                <w:left w:val="none" w:sz="0" w:space="0" w:color="auto"/>
                                <w:bottom w:val="none" w:sz="0" w:space="0" w:color="auto"/>
                                <w:right w:val="none" w:sz="0" w:space="0" w:color="auto"/>
                              </w:divBdr>
                            </w:div>
                            <w:div w:id="1764765049">
                              <w:marLeft w:val="0"/>
                              <w:marRight w:val="0"/>
                              <w:marTop w:val="0"/>
                              <w:marBottom w:val="0"/>
                              <w:divBdr>
                                <w:top w:val="none" w:sz="0" w:space="0" w:color="auto"/>
                                <w:left w:val="none" w:sz="0" w:space="0" w:color="auto"/>
                                <w:bottom w:val="none" w:sz="0" w:space="0" w:color="auto"/>
                                <w:right w:val="none" w:sz="0" w:space="0" w:color="auto"/>
                              </w:divBdr>
                            </w:div>
                            <w:div w:id="1921330049">
                              <w:marLeft w:val="0"/>
                              <w:marRight w:val="0"/>
                              <w:marTop w:val="0"/>
                              <w:marBottom w:val="0"/>
                              <w:divBdr>
                                <w:top w:val="none" w:sz="0" w:space="0" w:color="auto"/>
                                <w:left w:val="none" w:sz="0" w:space="0" w:color="auto"/>
                                <w:bottom w:val="none" w:sz="0" w:space="0" w:color="auto"/>
                                <w:right w:val="none" w:sz="0" w:space="0" w:color="auto"/>
                              </w:divBdr>
                            </w:div>
                            <w:div w:id="2130583516">
                              <w:marLeft w:val="0"/>
                              <w:marRight w:val="0"/>
                              <w:marTop w:val="0"/>
                              <w:marBottom w:val="0"/>
                              <w:divBdr>
                                <w:top w:val="none" w:sz="0" w:space="0" w:color="auto"/>
                                <w:left w:val="none" w:sz="0" w:space="0" w:color="auto"/>
                                <w:bottom w:val="none" w:sz="0" w:space="0" w:color="auto"/>
                                <w:right w:val="none" w:sz="0" w:space="0" w:color="auto"/>
                              </w:divBdr>
                            </w:div>
                          </w:divsChild>
                        </w:div>
                        <w:div w:id="485704501">
                          <w:marLeft w:val="0"/>
                          <w:marRight w:val="0"/>
                          <w:marTop w:val="0"/>
                          <w:marBottom w:val="0"/>
                          <w:divBdr>
                            <w:top w:val="none" w:sz="0" w:space="0" w:color="auto"/>
                            <w:left w:val="none" w:sz="0" w:space="0" w:color="auto"/>
                            <w:bottom w:val="none" w:sz="0" w:space="0" w:color="auto"/>
                            <w:right w:val="none" w:sz="0" w:space="0" w:color="auto"/>
                          </w:divBdr>
                        </w:div>
                        <w:div w:id="570577381">
                          <w:marLeft w:val="0"/>
                          <w:marRight w:val="0"/>
                          <w:marTop w:val="0"/>
                          <w:marBottom w:val="0"/>
                          <w:divBdr>
                            <w:top w:val="none" w:sz="0" w:space="0" w:color="auto"/>
                            <w:left w:val="none" w:sz="0" w:space="0" w:color="auto"/>
                            <w:bottom w:val="none" w:sz="0" w:space="0" w:color="auto"/>
                            <w:right w:val="none" w:sz="0" w:space="0" w:color="auto"/>
                          </w:divBdr>
                        </w:div>
                        <w:div w:id="1036734433">
                          <w:marLeft w:val="0"/>
                          <w:marRight w:val="0"/>
                          <w:marTop w:val="0"/>
                          <w:marBottom w:val="0"/>
                          <w:divBdr>
                            <w:top w:val="none" w:sz="0" w:space="0" w:color="auto"/>
                            <w:left w:val="none" w:sz="0" w:space="0" w:color="auto"/>
                            <w:bottom w:val="none" w:sz="0" w:space="0" w:color="auto"/>
                            <w:right w:val="none" w:sz="0" w:space="0" w:color="auto"/>
                          </w:divBdr>
                        </w:div>
                        <w:div w:id="1082146294">
                          <w:marLeft w:val="0"/>
                          <w:marRight w:val="0"/>
                          <w:marTop w:val="0"/>
                          <w:marBottom w:val="0"/>
                          <w:divBdr>
                            <w:top w:val="none" w:sz="0" w:space="0" w:color="auto"/>
                            <w:left w:val="none" w:sz="0" w:space="0" w:color="auto"/>
                            <w:bottom w:val="none" w:sz="0" w:space="0" w:color="auto"/>
                            <w:right w:val="none" w:sz="0" w:space="0" w:color="auto"/>
                          </w:divBdr>
                          <w:divsChild>
                            <w:div w:id="434131972">
                              <w:marLeft w:val="0"/>
                              <w:marRight w:val="0"/>
                              <w:marTop w:val="0"/>
                              <w:marBottom w:val="0"/>
                              <w:divBdr>
                                <w:top w:val="none" w:sz="0" w:space="0" w:color="auto"/>
                                <w:left w:val="none" w:sz="0" w:space="0" w:color="auto"/>
                                <w:bottom w:val="none" w:sz="0" w:space="0" w:color="auto"/>
                                <w:right w:val="none" w:sz="0" w:space="0" w:color="auto"/>
                              </w:divBdr>
                            </w:div>
                          </w:divsChild>
                        </w:div>
                        <w:div w:id="1239561502">
                          <w:marLeft w:val="0"/>
                          <w:marRight w:val="0"/>
                          <w:marTop w:val="0"/>
                          <w:marBottom w:val="0"/>
                          <w:divBdr>
                            <w:top w:val="none" w:sz="0" w:space="0" w:color="auto"/>
                            <w:left w:val="none" w:sz="0" w:space="0" w:color="auto"/>
                            <w:bottom w:val="none" w:sz="0" w:space="0" w:color="auto"/>
                            <w:right w:val="none" w:sz="0" w:space="0" w:color="auto"/>
                          </w:divBdr>
                          <w:divsChild>
                            <w:div w:id="150029999">
                              <w:marLeft w:val="0"/>
                              <w:marRight w:val="0"/>
                              <w:marTop w:val="0"/>
                              <w:marBottom w:val="0"/>
                              <w:divBdr>
                                <w:top w:val="none" w:sz="0" w:space="0" w:color="auto"/>
                                <w:left w:val="none" w:sz="0" w:space="0" w:color="auto"/>
                                <w:bottom w:val="none" w:sz="0" w:space="0" w:color="auto"/>
                                <w:right w:val="none" w:sz="0" w:space="0" w:color="auto"/>
                              </w:divBdr>
                              <w:divsChild>
                                <w:div w:id="725108917">
                                  <w:marLeft w:val="0"/>
                                  <w:marRight w:val="0"/>
                                  <w:marTop w:val="0"/>
                                  <w:marBottom w:val="0"/>
                                  <w:divBdr>
                                    <w:top w:val="none" w:sz="0" w:space="0" w:color="auto"/>
                                    <w:left w:val="none" w:sz="0" w:space="0" w:color="auto"/>
                                    <w:bottom w:val="none" w:sz="0" w:space="0" w:color="auto"/>
                                    <w:right w:val="none" w:sz="0" w:space="0" w:color="auto"/>
                                  </w:divBdr>
                                </w:div>
                                <w:div w:id="1268271704">
                                  <w:marLeft w:val="0"/>
                                  <w:marRight w:val="0"/>
                                  <w:marTop w:val="0"/>
                                  <w:marBottom w:val="0"/>
                                  <w:divBdr>
                                    <w:top w:val="none" w:sz="0" w:space="0" w:color="auto"/>
                                    <w:left w:val="none" w:sz="0" w:space="0" w:color="auto"/>
                                    <w:bottom w:val="none" w:sz="0" w:space="0" w:color="auto"/>
                                    <w:right w:val="none" w:sz="0" w:space="0" w:color="auto"/>
                                  </w:divBdr>
                                </w:div>
                                <w:div w:id="1830094472">
                                  <w:marLeft w:val="0"/>
                                  <w:marRight w:val="0"/>
                                  <w:marTop w:val="0"/>
                                  <w:marBottom w:val="0"/>
                                  <w:divBdr>
                                    <w:top w:val="none" w:sz="0" w:space="0" w:color="auto"/>
                                    <w:left w:val="none" w:sz="0" w:space="0" w:color="auto"/>
                                    <w:bottom w:val="none" w:sz="0" w:space="0" w:color="auto"/>
                                    <w:right w:val="none" w:sz="0" w:space="0" w:color="auto"/>
                                  </w:divBdr>
                                </w:div>
                              </w:divsChild>
                            </w:div>
                            <w:div w:id="405306543">
                              <w:marLeft w:val="0"/>
                              <w:marRight w:val="0"/>
                              <w:marTop w:val="0"/>
                              <w:marBottom w:val="0"/>
                              <w:divBdr>
                                <w:top w:val="none" w:sz="0" w:space="0" w:color="auto"/>
                                <w:left w:val="none" w:sz="0" w:space="0" w:color="auto"/>
                                <w:bottom w:val="none" w:sz="0" w:space="0" w:color="auto"/>
                                <w:right w:val="none" w:sz="0" w:space="0" w:color="auto"/>
                              </w:divBdr>
                            </w:div>
                            <w:div w:id="537359890">
                              <w:marLeft w:val="0"/>
                              <w:marRight w:val="0"/>
                              <w:marTop w:val="0"/>
                              <w:marBottom w:val="0"/>
                              <w:divBdr>
                                <w:top w:val="none" w:sz="0" w:space="0" w:color="auto"/>
                                <w:left w:val="none" w:sz="0" w:space="0" w:color="auto"/>
                                <w:bottom w:val="none" w:sz="0" w:space="0" w:color="auto"/>
                                <w:right w:val="none" w:sz="0" w:space="0" w:color="auto"/>
                              </w:divBdr>
                            </w:div>
                            <w:div w:id="1065837165">
                              <w:marLeft w:val="0"/>
                              <w:marRight w:val="0"/>
                              <w:marTop w:val="0"/>
                              <w:marBottom w:val="0"/>
                              <w:divBdr>
                                <w:top w:val="none" w:sz="0" w:space="0" w:color="auto"/>
                                <w:left w:val="none" w:sz="0" w:space="0" w:color="auto"/>
                                <w:bottom w:val="none" w:sz="0" w:space="0" w:color="auto"/>
                                <w:right w:val="none" w:sz="0" w:space="0" w:color="auto"/>
                              </w:divBdr>
                            </w:div>
                            <w:div w:id="1280530193">
                              <w:marLeft w:val="0"/>
                              <w:marRight w:val="0"/>
                              <w:marTop w:val="0"/>
                              <w:marBottom w:val="0"/>
                              <w:divBdr>
                                <w:top w:val="none" w:sz="0" w:space="0" w:color="auto"/>
                                <w:left w:val="none" w:sz="0" w:space="0" w:color="auto"/>
                                <w:bottom w:val="none" w:sz="0" w:space="0" w:color="auto"/>
                                <w:right w:val="none" w:sz="0" w:space="0" w:color="auto"/>
                              </w:divBdr>
                            </w:div>
                            <w:div w:id="1738089775">
                              <w:marLeft w:val="0"/>
                              <w:marRight w:val="0"/>
                              <w:marTop w:val="0"/>
                              <w:marBottom w:val="0"/>
                              <w:divBdr>
                                <w:top w:val="none" w:sz="0" w:space="0" w:color="auto"/>
                                <w:left w:val="none" w:sz="0" w:space="0" w:color="auto"/>
                                <w:bottom w:val="none" w:sz="0" w:space="0" w:color="auto"/>
                                <w:right w:val="none" w:sz="0" w:space="0" w:color="auto"/>
                              </w:divBdr>
                            </w:div>
                            <w:div w:id="1836068275">
                              <w:marLeft w:val="0"/>
                              <w:marRight w:val="0"/>
                              <w:marTop w:val="0"/>
                              <w:marBottom w:val="0"/>
                              <w:divBdr>
                                <w:top w:val="none" w:sz="0" w:space="0" w:color="auto"/>
                                <w:left w:val="none" w:sz="0" w:space="0" w:color="auto"/>
                                <w:bottom w:val="none" w:sz="0" w:space="0" w:color="auto"/>
                                <w:right w:val="none" w:sz="0" w:space="0" w:color="auto"/>
                              </w:divBdr>
                            </w:div>
                          </w:divsChild>
                        </w:div>
                        <w:div w:id="1680695526">
                          <w:marLeft w:val="0"/>
                          <w:marRight w:val="0"/>
                          <w:marTop w:val="0"/>
                          <w:marBottom w:val="0"/>
                          <w:divBdr>
                            <w:top w:val="none" w:sz="0" w:space="0" w:color="auto"/>
                            <w:left w:val="none" w:sz="0" w:space="0" w:color="auto"/>
                            <w:bottom w:val="none" w:sz="0" w:space="0" w:color="auto"/>
                            <w:right w:val="none" w:sz="0" w:space="0" w:color="auto"/>
                          </w:divBdr>
                        </w:div>
                        <w:div w:id="1993827412">
                          <w:marLeft w:val="0"/>
                          <w:marRight w:val="0"/>
                          <w:marTop w:val="0"/>
                          <w:marBottom w:val="0"/>
                          <w:divBdr>
                            <w:top w:val="none" w:sz="0" w:space="0" w:color="auto"/>
                            <w:left w:val="none" w:sz="0" w:space="0" w:color="auto"/>
                            <w:bottom w:val="none" w:sz="0" w:space="0" w:color="auto"/>
                            <w:right w:val="none" w:sz="0" w:space="0" w:color="auto"/>
                          </w:divBdr>
                          <w:divsChild>
                            <w:div w:id="208031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98329">
                      <w:marLeft w:val="0"/>
                      <w:marRight w:val="0"/>
                      <w:marTop w:val="0"/>
                      <w:marBottom w:val="0"/>
                      <w:divBdr>
                        <w:top w:val="none" w:sz="0" w:space="0" w:color="auto"/>
                        <w:left w:val="none" w:sz="0" w:space="0" w:color="auto"/>
                        <w:bottom w:val="none" w:sz="0" w:space="0" w:color="auto"/>
                        <w:right w:val="none" w:sz="0" w:space="0" w:color="auto"/>
                      </w:divBdr>
                      <w:divsChild>
                        <w:div w:id="399058912">
                          <w:marLeft w:val="0"/>
                          <w:marRight w:val="0"/>
                          <w:marTop w:val="0"/>
                          <w:marBottom w:val="0"/>
                          <w:divBdr>
                            <w:top w:val="none" w:sz="0" w:space="0" w:color="auto"/>
                            <w:left w:val="none" w:sz="0" w:space="0" w:color="auto"/>
                            <w:bottom w:val="none" w:sz="0" w:space="0" w:color="auto"/>
                            <w:right w:val="none" w:sz="0" w:space="0" w:color="auto"/>
                          </w:divBdr>
                          <w:divsChild>
                            <w:div w:id="157112350">
                              <w:marLeft w:val="0"/>
                              <w:marRight w:val="0"/>
                              <w:marTop w:val="0"/>
                              <w:marBottom w:val="0"/>
                              <w:divBdr>
                                <w:top w:val="none" w:sz="0" w:space="0" w:color="auto"/>
                                <w:left w:val="none" w:sz="0" w:space="0" w:color="auto"/>
                                <w:bottom w:val="none" w:sz="0" w:space="0" w:color="auto"/>
                                <w:right w:val="none" w:sz="0" w:space="0" w:color="auto"/>
                              </w:divBdr>
                            </w:div>
                          </w:divsChild>
                        </w:div>
                        <w:div w:id="613098315">
                          <w:marLeft w:val="0"/>
                          <w:marRight w:val="0"/>
                          <w:marTop w:val="0"/>
                          <w:marBottom w:val="0"/>
                          <w:divBdr>
                            <w:top w:val="none" w:sz="0" w:space="0" w:color="auto"/>
                            <w:left w:val="none" w:sz="0" w:space="0" w:color="auto"/>
                            <w:bottom w:val="none" w:sz="0" w:space="0" w:color="auto"/>
                            <w:right w:val="none" w:sz="0" w:space="0" w:color="auto"/>
                          </w:divBdr>
                        </w:div>
                        <w:div w:id="1404253286">
                          <w:marLeft w:val="0"/>
                          <w:marRight w:val="0"/>
                          <w:marTop w:val="0"/>
                          <w:marBottom w:val="0"/>
                          <w:divBdr>
                            <w:top w:val="none" w:sz="0" w:space="0" w:color="auto"/>
                            <w:left w:val="none" w:sz="0" w:space="0" w:color="auto"/>
                            <w:bottom w:val="none" w:sz="0" w:space="0" w:color="auto"/>
                            <w:right w:val="none" w:sz="0" w:space="0" w:color="auto"/>
                          </w:divBdr>
                          <w:divsChild>
                            <w:div w:id="570038578">
                              <w:marLeft w:val="0"/>
                              <w:marRight w:val="0"/>
                              <w:marTop w:val="0"/>
                              <w:marBottom w:val="0"/>
                              <w:divBdr>
                                <w:top w:val="none" w:sz="0" w:space="0" w:color="auto"/>
                                <w:left w:val="none" w:sz="0" w:space="0" w:color="auto"/>
                                <w:bottom w:val="none" w:sz="0" w:space="0" w:color="auto"/>
                                <w:right w:val="none" w:sz="0" w:space="0" w:color="auto"/>
                              </w:divBdr>
                            </w:div>
                            <w:div w:id="786120352">
                              <w:marLeft w:val="0"/>
                              <w:marRight w:val="0"/>
                              <w:marTop w:val="0"/>
                              <w:marBottom w:val="0"/>
                              <w:divBdr>
                                <w:top w:val="none" w:sz="0" w:space="0" w:color="auto"/>
                                <w:left w:val="none" w:sz="0" w:space="0" w:color="auto"/>
                                <w:bottom w:val="none" w:sz="0" w:space="0" w:color="auto"/>
                                <w:right w:val="none" w:sz="0" w:space="0" w:color="auto"/>
                              </w:divBdr>
                            </w:div>
                            <w:div w:id="923303192">
                              <w:marLeft w:val="0"/>
                              <w:marRight w:val="0"/>
                              <w:marTop w:val="0"/>
                              <w:marBottom w:val="0"/>
                              <w:divBdr>
                                <w:top w:val="none" w:sz="0" w:space="0" w:color="auto"/>
                                <w:left w:val="none" w:sz="0" w:space="0" w:color="auto"/>
                                <w:bottom w:val="none" w:sz="0" w:space="0" w:color="auto"/>
                                <w:right w:val="none" w:sz="0" w:space="0" w:color="auto"/>
                              </w:divBdr>
                              <w:divsChild>
                                <w:div w:id="21825942">
                                  <w:marLeft w:val="0"/>
                                  <w:marRight w:val="0"/>
                                  <w:marTop w:val="0"/>
                                  <w:marBottom w:val="0"/>
                                  <w:divBdr>
                                    <w:top w:val="none" w:sz="0" w:space="0" w:color="auto"/>
                                    <w:left w:val="none" w:sz="0" w:space="0" w:color="auto"/>
                                    <w:bottom w:val="none" w:sz="0" w:space="0" w:color="auto"/>
                                    <w:right w:val="none" w:sz="0" w:space="0" w:color="auto"/>
                                  </w:divBdr>
                                </w:div>
                                <w:div w:id="478882783">
                                  <w:marLeft w:val="0"/>
                                  <w:marRight w:val="0"/>
                                  <w:marTop w:val="0"/>
                                  <w:marBottom w:val="0"/>
                                  <w:divBdr>
                                    <w:top w:val="none" w:sz="0" w:space="0" w:color="auto"/>
                                    <w:left w:val="none" w:sz="0" w:space="0" w:color="auto"/>
                                    <w:bottom w:val="none" w:sz="0" w:space="0" w:color="auto"/>
                                    <w:right w:val="none" w:sz="0" w:space="0" w:color="auto"/>
                                  </w:divBdr>
                                </w:div>
                                <w:div w:id="636182981">
                                  <w:marLeft w:val="0"/>
                                  <w:marRight w:val="0"/>
                                  <w:marTop w:val="0"/>
                                  <w:marBottom w:val="0"/>
                                  <w:divBdr>
                                    <w:top w:val="none" w:sz="0" w:space="0" w:color="auto"/>
                                    <w:left w:val="none" w:sz="0" w:space="0" w:color="auto"/>
                                    <w:bottom w:val="none" w:sz="0" w:space="0" w:color="auto"/>
                                    <w:right w:val="none" w:sz="0" w:space="0" w:color="auto"/>
                                  </w:divBdr>
                                </w:div>
                                <w:div w:id="771318357">
                                  <w:marLeft w:val="0"/>
                                  <w:marRight w:val="0"/>
                                  <w:marTop w:val="0"/>
                                  <w:marBottom w:val="0"/>
                                  <w:divBdr>
                                    <w:top w:val="none" w:sz="0" w:space="0" w:color="auto"/>
                                    <w:left w:val="none" w:sz="0" w:space="0" w:color="auto"/>
                                    <w:bottom w:val="none" w:sz="0" w:space="0" w:color="auto"/>
                                    <w:right w:val="none" w:sz="0" w:space="0" w:color="auto"/>
                                  </w:divBdr>
                                </w:div>
                                <w:div w:id="913389813">
                                  <w:marLeft w:val="0"/>
                                  <w:marRight w:val="0"/>
                                  <w:marTop w:val="0"/>
                                  <w:marBottom w:val="0"/>
                                  <w:divBdr>
                                    <w:top w:val="none" w:sz="0" w:space="0" w:color="auto"/>
                                    <w:left w:val="none" w:sz="0" w:space="0" w:color="auto"/>
                                    <w:bottom w:val="none" w:sz="0" w:space="0" w:color="auto"/>
                                    <w:right w:val="none" w:sz="0" w:space="0" w:color="auto"/>
                                  </w:divBdr>
                                </w:div>
                                <w:div w:id="1104616982">
                                  <w:marLeft w:val="0"/>
                                  <w:marRight w:val="0"/>
                                  <w:marTop w:val="0"/>
                                  <w:marBottom w:val="0"/>
                                  <w:divBdr>
                                    <w:top w:val="none" w:sz="0" w:space="0" w:color="auto"/>
                                    <w:left w:val="none" w:sz="0" w:space="0" w:color="auto"/>
                                    <w:bottom w:val="none" w:sz="0" w:space="0" w:color="auto"/>
                                    <w:right w:val="none" w:sz="0" w:space="0" w:color="auto"/>
                                  </w:divBdr>
                                </w:div>
                                <w:div w:id="1496871731">
                                  <w:marLeft w:val="0"/>
                                  <w:marRight w:val="0"/>
                                  <w:marTop w:val="0"/>
                                  <w:marBottom w:val="0"/>
                                  <w:divBdr>
                                    <w:top w:val="none" w:sz="0" w:space="0" w:color="auto"/>
                                    <w:left w:val="none" w:sz="0" w:space="0" w:color="auto"/>
                                    <w:bottom w:val="none" w:sz="0" w:space="0" w:color="auto"/>
                                    <w:right w:val="none" w:sz="0" w:space="0" w:color="auto"/>
                                  </w:divBdr>
                                </w:div>
                              </w:divsChild>
                            </w:div>
                            <w:div w:id="1763910217">
                              <w:marLeft w:val="0"/>
                              <w:marRight w:val="0"/>
                              <w:marTop w:val="0"/>
                              <w:marBottom w:val="0"/>
                              <w:divBdr>
                                <w:top w:val="none" w:sz="0" w:space="0" w:color="auto"/>
                                <w:left w:val="none" w:sz="0" w:space="0" w:color="auto"/>
                                <w:bottom w:val="none" w:sz="0" w:space="0" w:color="auto"/>
                                <w:right w:val="none" w:sz="0" w:space="0" w:color="auto"/>
                              </w:divBdr>
                              <w:divsChild>
                                <w:div w:id="400776">
                                  <w:marLeft w:val="0"/>
                                  <w:marRight w:val="0"/>
                                  <w:marTop w:val="0"/>
                                  <w:marBottom w:val="0"/>
                                  <w:divBdr>
                                    <w:top w:val="none" w:sz="0" w:space="0" w:color="auto"/>
                                    <w:left w:val="none" w:sz="0" w:space="0" w:color="auto"/>
                                    <w:bottom w:val="none" w:sz="0" w:space="0" w:color="auto"/>
                                    <w:right w:val="none" w:sz="0" w:space="0" w:color="auto"/>
                                  </w:divBdr>
                                  <w:divsChild>
                                    <w:div w:id="146942038">
                                      <w:marLeft w:val="0"/>
                                      <w:marRight w:val="0"/>
                                      <w:marTop w:val="0"/>
                                      <w:marBottom w:val="0"/>
                                      <w:divBdr>
                                        <w:top w:val="none" w:sz="0" w:space="0" w:color="auto"/>
                                        <w:left w:val="none" w:sz="0" w:space="0" w:color="auto"/>
                                        <w:bottom w:val="none" w:sz="0" w:space="0" w:color="auto"/>
                                        <w:right w:val="none" w:sz="0" w:space="0" w:color="auto"/>
                                      </w:divBdr>
                                    </w:div>
                                    <w:div w:id="649136168">
                                      <w:marLeft w:val="0"/>
                                      <w:marRight w:val="0"/>
                                      <w:marTop w:val="0"/>
                                      <w:marBottom w:val="0"/>
                                      <w:divBdr>
                                        <w:top w:val="none" w:sz="0" w:space="0" w:color="auto"/>
                                        <w:left w:val="none" w:sz="0" w:space="0" w:color="auto"/>
                                        <w:bottom w:val="none" w:sz="0" w:space="0" w:color="auto"/>
                                        <w:right w:val="none" w:sz="0" w:space="0" w:color="auto"/>
                                      </w:divBdr>
                                    </w:div>
                                    <w:div w:id="1964189836">
                                      <w:marLeft w:val="0"/>
                                      <w:marRight w:val="0"/>
                                      <w:marTop w:val="0"/>
                                      <w:marBottom w:val="0"/>
                                      <w:divBdr>
                                        <w:top w:val="none" w:sz="0" w:space="0" w:color="auto"/>
                                        <w:left w:val="none" w:sz="0" w:space="0" w:color="auto"/>
                                        <w:bottom w:val="none" w:sz="0" w:space="0" w:color="auto"/>
                                        <w:right w:val="none" w:sz="0" w:space="0" w:color="auto"/>
                                      </w:divBdr>
                                    </w:div>
                                  </w:divsChild>
                                </w:div>
                                <w:div w:id="480385578">
                                  <w:marLeft w:val="0"/>
                                  <w:marRight w:val="0"/>
                                  <w:marTop w:val="0"/>
                                  <w:marBottom w:val="0"/>
                                  <w:divBdr>
                                    <w:top w:val="none" w:sz="0" w:space="0" w:color="auto"/>
                                    <w:left w:val="none" w:sz="0" w:space="0" w:color="auto"/>
                                    <w:bottom w:val="none" w:sz="0" w:space="0" w:color="auto"/>
                                    <w:right w:val="none" w:sz="0" w:space="0" w:color="auto"/>
                                  </w:divBdr>
                                </w:div>
                                <w:div w:id="628361497">
                                  <w:marLeft w:val="0"/>
                                  <w:marRight w:val="0"/>
                                  <w:marTop w:val="0"/>
                                  <w:marBottom w:val="0"/>
                                  <w:divBdr>
                                    <w:top w:val="none" w:sz="0" w:space="0" w:color="auto"/>
                                    <w:left w:val="none" w:sz="0" w:space="0" w:color="auto"/>
                                    <w:bottom w:val="none" w:sz="0" w:space="0" w:color="auto"/>
                                    <w:right w:val="none" w:sz="0" w:space="0" w:color="auto"/>
                                  </w:divBdr>
                                </w:div>
                                <w:div w:id="647444463">
                                  <w:marLeft w:val="0"/>
                                  <w:marRight w:val="0"/>
                                  <w:marTop w:val="0"/>
                                  <w:marBottom w:val="0"/>
                                  <w:divBdr>
                                    <w:top w:val="none" w:sz="0" w:space="0" w:color="auto"/>
                                    <w:left w:val="none" w:sz="0" w:space="0" w:color="auto"/>
                                    <w:bottom w:val="none" w:sz="0" w:space="0" w:color="auto"/>
                                    <w:right w:val="none" w:sz="0" w:space="0" w:color="auto"/>
                                  </w:divBdr>
                                  <w:divsChild>
                                    <w:div w:id="458300762">
                                      <w:marLeft w:val="0"/>
                                      <w:marRight w:val="0"/>
                                      <w:marTop w:val="0"/>
                                      <w:marBottom w:val="0"/>
                                      <w:divBdr>
                                        <w:top w:val="none" w:sz="0" w:space="0" w:color="auto"/>
                                        <w:left w:val="none" w:sz="0" w:space="0" w:color="auto"/>
                                        <w:bottom w:val="none" w:sz="0" w:space="0" w:color="auto"/>
                                        <w:right w:val="none" w:sz="0" w:space="0" w:color="auto"/>
                                      </w:divBdr>
                                    </w:div>
                                    <w:div w:id="1778909438">
                                      <w:marLeft w:val="0"/>
                                      <w:marRight w:val="0"/>
                                      <w:marTop w:val="0"/>
                                      <w:marBottom w:val="0"/>
                                      <w:divBdr>
                                        <w:top w:val="none" w:sz="0" w:space="0" w:color="auto"/>
                                        <w:left w:val="none" w:sz="0" w:space="0" w:color="auto"/>
                                        <w:bottom w:val="none" w:sz="0" w:space="0" w:color="auto"/>
                                        <w:right w:val="none" w:sz="0" w:space="0" w:color="auto"/>
                                      </w:divBdr>
                                    </w:div>
                                  </w:divsChild>
                                </w:div>
                                <w:div w:id="1206873729">
                                  <w:marLeft w:val="0"/>
                                  <w:marRight w:val="0"/>
                                  <w:marTop w:val="0"/>
                                  <w:marBottom w:val="0"/>
                                  <w:divBdr>
                                    <w:top w:val="none" w:sz="0" w:space="0" w:color="auto"/>
                                    <w:left w:val="none" w:sz="0" w:space="0" w:color="auto"/>
                                    <w:bottom w:val="none" w:sz="0" w:space="0" w:color="auto"/>
                                    <w:right w:val="none" w:sz="0" w:space="0" w:color="auto"/>
                                  </w:divBdr>
                                </w:div>
                                <w:div w:id="149463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88201">
                          <w:marLeft w:val="0"/>
                          <w:marRight w:val="0"/>
                          <w:marTop w:val="0"/>
                          <w:marBottom w:val="0"/>
                          <w:divBdr>
                            <w:top w:val="none" w:sz="0" w:space="0" w:color="auto"/>
                            <w:left w:val="none" w:sz="0" w:space="0" w:color="auto"/>
                            <w:bottom w:val="none" w:sz="0" w:space="0" w:color="auto"/>
                            <w:right w:val="none" w:sz="0" w:space="0" w:color="auto"/>
                          </w:divBdr>
                        </w:div>
                      </w:divsChild>
                    </w:div>
                    <w:div w:id="1059743801">
                      <w:marLeft w:val="0"/>
                      <w:marRight w:val="0"/>
                      <w:marTop w:val="0"/>
                      <w:marBottom w:val="0"/>
                      <w:divBdr>
                        <w:top w:val="none" w:sz="0" w:space="0" w:color="auto"/>
                        <w:left w:val="none" w:sz="0" w:space="0" w:color="auto"/>
                        <w:bottom w:val="none" w:sz="0" w:space="0" w:color="auto"/>
                        <w:right w:val="none" w:sz="0" w:space="0" w:color="auto"/>
                      </w:divBdr>
                    </w:div>
                    <w:div w:id="1671985844">
                      <w:marLeft w:val="0"/>
                      <w:marRight w:val="0"/>
                      <w:marTop w:val="0"/>
                      <w:marBottom w:val="0"/>
                      <w:divBdr>
                        <w:top w:val="none" w:sz="0" w:space="0" w:color="auto"/>
                        <w:left w:val="none" w:sz="0" w:space="0" w:color="auto"/>
                        <w:bottom w:val="none" w:sz="0" w:space="0" w:color="auto"/>
                        <w:right w:val="none" w:sz="0" w:space="0" w:color="auto"/>
                      </w:divBdr>
                      <w:divsChild>
                        <w:div w:id="522944193">
                          <w:marLeft w:val="0"/>
                          <w:marRight w:val="0"/>
                          <w:marTop w:val="0"/>
                          <w:marBottom w:val="0"/>
                          <w:divBdr>
                            <w:top w:val="none" w:sz="0" w:space="0" w:color="auto"/>
                            <w:left w:val="none" w:sz="0" w:space="0" w:color="auto"/>
                            <w:bottom w:val="none" w:sz="0" w:space="0" w:color="auto"/>
                            <w:right w:val="none" w:sz="0" w:space="0" w:color="auto"/>
                          </w:divBdr>
                          <w:divsChild>
                            <w:div w:id="233785417">
                              <w:marLeft w:val="0"/>
                              <w:marRight w:val="0"/>
                              <w:marTop w:val="0"/>
                              <w:marBottom w:val="0"/>
                              <w:divBdr>
                                <w:top w:val="none" w:sz="0" w:space="0" w:color="auto"/>
                                <w:left w:val="none" w:sz="0" w:space="0" w:color="auto"/>
                                <w:bottom w:val="none" w:sz="0" w:space="0" w:color="auto"/>
                                <w:right w:val="none" w:sz="0" w:space="0" w:color="auto"/>
                              </w:divBdr>
                            </w:div>
                            <w:div w:id="937367948">
                              <w:marLeft w:val="0"/>
                              <w:marRight w:val="0"/>
                              <w:marTop w:val="0"/>
                              <w:marBottom w:val="0"/>
                              <w:divBdr>
                                <w:top w:val="none" w:sz="0" w:space="0" w:color="auto"/>
                                <w:left w:val="none" w:sz="0" w:space="0" w:color="auto"/>
                                <w:bottom w:val="none" w:sz="0" w:space="0" w:color="auto"/>
                                <w:right w:val="none" w:sz="0" w:space="0" w:color="auto"/>
                              </w:divBdr>
                              <w:divsChild>
                                <w:div w:id="779952059">
                                  <w:marLeft w:val="0"/>
                                  <w:marRight w:val="0"/>
                                  <w:marTop w:val="0"/>
                                  <w:marBottom w:val="0"/>
                                  <w:divBdr>
                                    <w:top w:val="none" w:sz="0" w:space="0" w:color="auto"/>
                                    <w:left w:val="none" w:sz="0" w:space="0" w:color="auto"/>
                                    <w:bottom w:val="none" w:sz="0" w:space="0" w:color="auto"/>
                                    <w:right w:val="none" w:sz="0" w:space="0" w:color="auto"/>
                                  </w:divBdr>
                                </w:div>
                                <w:div w:id="1725639544">
                                  <w:marLeft w:val="0"/>
                                  <w:marRight w:val="0"/>
                                  <w:marTop w:val="0"/>
                                  <w:marBottom w:val="0"/>
                                  <w:divBdr>
                                    <w:top w:val="none" w:sz="0" w:space="0" w:color="auto"/>
                                    <w:left w:val="none" w:sz="0" w:space="0" w:color="auto"/>
                                    <w:bottom w:val="none" w:sz="0" w:space="0" w:color="auto"/>
                                    <w:right w:val="none" w:sz="0" w:space="0" w:color="auto"/>
                                  </w:divBdr>
                                </w:div>
                              </w:divsChild>
                            </w:div>
                            <w:div w:id="967857722">
                              <w:marLeft w:val="0"/>
                              <w:marRight w:val="0"/>
                              <w:marTop w:val="0"/>
                              <w:marBottom w:val="0"/>
                              <w:divBdr>
                                <w:top w:val="none" w:sz="0" w:space="0" w:color="auto"/>
                                <w:left w:val="none" w:sz="0" w:space="0" w:color="auto"/>
                                <w:bottom w:val="none" w:sz="0" w:space="0" w:color="auto"/>
                                <w:right w:val="none" w:sz="0" w:space="0" w:color="auto"/>
                              </w:divBdr>
                              <w:divsChild>
                                <w:div w:id="1219126027">
                                  <w:marLeft w:val="0"/>
                                  <w:marRight w:val="0"/>
                                  <w:marTop w:val="0"/>
                                  <w:marBottom w:val="0"/>
                                  <w:divBdr>
                                    <w:top w:val="none" w:sz="0" w:space="0" w:color="auto"/>
                                    <w:left w:val="none" w:sz="0" w:space="0" w:color="auto"/>
                                    <w:bottom w:val="none" w:sz="0" w:space="0" w:color="auto"/>
                                    <w:right w:val="none" w:sz="0" w:space="0" w:color="auto"/>
                                  </w:divBdr>
                                </w:div>
                                <w:div w:id="1420903188">
                                  <w:marLeft w:val="0"/>
                                  <w:marRight w:val="0"/>
                                  <w:marTop w:val="0"/>
                                  <w:marBottom w:val="0"/>
                                  <w:divBdr>
                                    <w:top w:val="none" w:sz="0" w:space="0" w:color="auto"/>
                                    <w:left w:val="none" w:sz="0" w:space="0" w:color="auto"/>
                                    <w:bottom w:val="none" w:sz="0" w:space="0" w:color="auto"/>
                                    <w:right w:val="none" w:sz="0" w:space="0" w:color="auto"/>
                                  </w:divBdr>
                                </w:div>
                                <w:div w:id="1761291486">
                                  <w:marLeft w:val="0"/>
                                  <w:marRight w:val="0"/>
                                  <w:marTop w:val="0"/>
                                  <w:marBottom w:val="0"/>
                                  <w:divBdr>
                                    <w:top w:val="none" w:sz="0" w:space="0" w:color="auto"/>
                                    <w:left w:val="none" w:sz="0" w:space="0" w:color="auto"/>
                                    <w:bottom w:val="none" w:sz="0" w:space="0" w:color="auto"/>
                                    <w:right w:val="none" w:sz="0" w:space="0" w:color="auto"/>
                                  </w:divBdr>
                                </w:div>
                              </w:divsChild>
                            </w:div>
                            <w:div w:id="996956926">
                              <w:marLeft w:val="0"/>
                              <w:marRight w:val="0"/>
                              <w:marTop w:val="0"/>
                              <w:marBottom w:val="0"/>
                              <w:divBdr>
                                <w:top w:val="none" w:sz="0" w:space="0" w:color="auto"/>
                                <w:left w:val="none" w:sz="0" w:space="0" w:color="auto"/>
                                <w:bottom w:val="none" w:sz="0" w:space="0" w:color="auto"/>
                                <w:right w:val="none" w:sz="0" w:space="0" w:color="auto"/>
                              </w:divBdr>
                              <w:divsChild>
                                <w:div w:id="463080720">
                                  <w:marLeft w:val="0"/>
                                  <w:marRight w:val="0"/>
                                  <w:marTop w:val="0"/>
                                  <w:marBottom w:val="0"/>
                                  <w:divBdr>
                                    <w:top w:val="none" w:sz="0" w:space="0" w:color="auto"/>
                                    <w:left w:val="none" w:sz="0" w:space="0" w:color="auto"/>
                                    <w:bottom w:val="none" w:sz="0" w:space="0" w:color="auto"/>
                                    <w:right w:val="none" w:sz="0" w:space="0" w:color="auto"/>
                                  </w:divBdr>
                                </w:div>
                                <w:div w:id="1073236724">
                                  <w:marLeft w:val="0"/>
                                  <w:marRight w:val="0"/>
                                  <w:marTop w:val="0"/>
                                  <w:marBottom w:val="0"/>
                                  <w:divBdr>
                                    <w:top w:val="none" w:sz="0" w:space="0" w:color="auto"/>
                                    <w:left w:val="none" w:sz="0" w:space="0" w:color="auto"/>
                                    <w:bottom w:val="none" w:sz="0" w:space="0" w:color="auto"/>
                                    <w:right w:val="none" w:sz="0" w:space="0" w:color="auto"/>
                                  </w:divBdr>
                                </w:div>
                              </w:divsChild>
                            </w:div>
                            <w:div w:id="1555314828">
                              <w:marLeft w:val="0"/>
                              <w:marRight w:val="0"/>
                              <w:marTop w:val="0"/>
                              <w:marBottom w:val="0"/>
                              <w:divBdr>
                                <w:top w:val="none" w:sz="0" w:space="0" w:color="auto"/>
                                <w:left w:val="none" w:sz="0" w:space="0" w:color="auto"/>
                                <w:bottom w:val="none" w:sz="0" w:space="0" w:color="auto"/>
                                <w:right w:val="none" w:sz="0" w:space="0" w:color="auto"/>
                              </w:divBdr>
                            </w:div>
                            <w:div w:id="1816099120">
                              <w:marLeft w:val="0"/>
                              <w:marRight w:val="0"/>
                              <w:marTop w:val="0"/>
                              <w:marBottom w:val="0"/>
                              <w:divBdr>
                                <w:top w:val="none" w:sz="0" w:space="0" w:color="auto"/>
                                <w:left w:val="none" w:sz="0" w:space="0" w:color="auto"/>
                                <w:bottom w:val="none" w:sz="0" w:space="0" w:color="auto"/>
                                <w:right w:val="none" w:sz="0" w:space="0" w:color="auto"/>
                              </w:divBdr>
                            </w:div>
                            <w:div w:id="1919094002">
                              <w:marLeft w:val="0"/>
                              <w:marRight w:val="0"/>
                              <w:marTop w:val="0"/>
                              <w:marBottom w:val="0"/>
                              <w:divBdr>
                                <w:top w:val="none" w:sz="0" w:space="0" w:color="auto"/>
                                <w:left w:val="none" w:sz="0" w:space="0" w:color="auto"/>
                                <w:bottom w:val="none" w:sz="0" w:space="0" w:color="auto"/>
                                <w:right w:val="none" w:sz="0" w:space="0" w:color="auto"/>
                              </w:divBdr>
                            </w:div>
                            <w:div w:id="1935820594">
                              <w:marLeft w:val="0"/>
                              <w:marRight w:val="0"/>
                              <w:marTop w:val="0"/>
                              <w:marBottom w:val="0"/>
                              <w:divBdr>
                                <w:top w:val="none" w:sz="0" w:space="0" w:color="auto"/>
                                <w:left w:val="none" w:sz="0" w:space="0" w:color="auto"/>
                                <w:bottom w:val="none" w:sz="0" w:space="0" w:color="auto"/>
                                <w:right w:val="none" w:sz="0" w:space="0" w:color="auto"/>
                              </w:divBdr>
                            </w:div>
                          </w:divsChild>
                        </w:div>
                        <w:div w:id="1075203634">
                          <w:marLeft w:val="0"/>
                          <w:marRight w:val="0"/>
                          <w:marTop w:val="0"/>
                          <w:marBottom w:val="0"/>
                          <w:divBdr>
                            <w:top w:val="none" w:sz="0" w:space="0" w:color="auto"/>
                            <w:left w:val="none" w:sz="0" w:space="0" w:color="auto"/>
                            <w:bottom w:val="none" w:sz="0" w:space="0" w:color="auto"/>
                            <w:right w:val="none" w:sz="0" w:space="0" w:color="auto"/>
                          </w:divBdr>
                          <w:divsChild>
                            <w:div w:id="1988707318">
                              <w:marLeft w:val="0"/>
                              <w:marRight w:val="0"/>
                              <w:marTop w:val="0"/>
                              <w:marBottom w:val="0"/>
                              <w:divBdr>
                                <w:top w:val="none" w:sz="0" w:space="0" w:color="auto"/>
                                <w:left w:val="none" w:sz="0" w:space="0" w:color="auto"/>
                                <w:bottom w:val="none" w:sz="0" w:space="0" w:color="auto"/>
                                <w:right w:val="none" w:sz="0" w:space="0" w:color="auto"/>
                              </w:divBdr>
                            </w:div>
                          </w:divsChild>
                        </w:div>
                        <w:div w:id="1158572976">
                          <w:marLeft w:val="0"/>
                          <w:marRight w:val="0"/>
                          <w:marTop w:val="0"/>
                          <w:marBottom w:val="0"/>
                          <w:divBdr>
                            <w:top w:val="none" w:sz="0" w:space="0" w:color="auto"/>
                            <w:left w:val="none" w:sz="0" w:space="0" w:color="auto"/>
                            <w:bottom w:val="none" w:sz="0" w:space="0" w:color="auto"/>
                            <w:right w:val="none" w:sz="0" w:space="0" w:color="auto"/>
                          </w:divBdr>
                          <w:divsChild>
                            <w:div w:id="183515661">
                              <w:marLeft w:val="0"/>
                              <w:marRight w:val="0"/>
                              <w:marTop w:val="0"/>
                              <w:marBottom w:val="0"/>
                              <w:divBdr>
                                <w:top w:val="none" w:sz="0" w:space="0" w:color="auto"/>
                                <w:left w:val="none" w:sz="0" w:space="0" w:color="auto"/>
                                <w:bottom w:val="none" w:sz="0" w:space="0" w:color="auto"/>
                                <w:right w:val="none" w:sz="0" w:space="0" w:color="auto"/>
                              </w:divBdr>
                            </w:div>
                            <w:div w:id="206258499">
                              <w:marLeft w:val="0"/>
                              <w:marRight w:val="0"/>
                              <w:marTop w:val="0"/>
                              <w:marBottom w:val="0"/>
                              <w:divBdr>
                                <w:top w:val="none" w:sz="0" w:space="0" w:color="auto"/>
                                <w:left w:val="none" w:sz="0" w:space="0" w:color="auto"/>
                                <w:bottom w:val="none" w:sz="0" w:space="0" w:color="auto"/>
                                <w:right w:val="none" w:sz="0" w:space="0" w:color="auto"/>
                              </w:divBdr>
                            </w:div>
                            <w:div w:id="463231796">
                              <w:marLeft w:val="0"/>
                              <w:marRight w:val="0"/>
                              <w:marTop w:val="0"/>
                              <w:marBottom w:val="0"/>
                              <w:divBdr>
                                <w:top w:val="none" w:sz="0" w:space="0" w:color="auto"/>
                                <w:left w:val="none" w:sz="0" w:space="0" w:color="auto"/>
                                <w:bottom w:val="none" w:sz="0" w:space="0" w:color="auto"/>
                                <w:right w:val="none" w:sz="0" w:space="0" w:color="auto"/>
                              </w:divBdr>
                              <w:divsChild>
                                <w:div w:id="39090532">
                                  <w:marLeft w:val="0"/>
                                  <w:marRight w:val="0"/>
                                  <w:marTop w:val="0"/>
                                  <w:marBottom w:val="0"/>
                                  <w:divBdr>
                                    <w:top w:val="none" w:sz="0" w:space="0" w:color="auto"/>
                                    <w:left w:val="none" w:sz="0" w:space="0" w:color="auto"/>
                                    <w:bottom w:val="none" w:sz="0" w:space="0" w:color="auto"/>
                                    <w:right w:val="none" w:sz="0" w:space="0" w:color="auto"/>
                                  </w:divBdr>
                                </w:div>
                                <w:div w:id="581379202">
                                  <w:marLeft w:val="0"/>
                                  <w:marRight w:val="0"/>
                                  <w:marTop w:val="0"/>
                                  <w:marBottom w:val="0"/>
                                  <w:divBdr>
                                    <w:top w:val="none" w:sz="0" w:space="0" w:color="auto"/>
                                    <w:left w:val="none" w:sz="0" w:space="0" w:color="auto"/>
                                    <w:bottom w:val="none" w:sz="0" w:space="0" w:color="auto"/>
                                    <w:right w:val="none" w:sz="0" w:space="0" w:color="auto"/>
                                  </w:divBdr>
                                </w:div>
                                <w:div w:id="945503373">
                                  <w:marLeft w:val="0"/>
                                  <w:marRight w:val="0"/>
                                  <w:marTop w:val="0"/>
                                  <w:marBottom w:val="0"/>
                                  <w:divBdr>
                                    <w:top w:val="none" w:sz="0" w:space="0" w:color="auto"/>
                                    <w:left w:val="none" w:sz="0" w:space="0" w:color="auto"/>
                                    <w:bottom w:val="none" w:sz="0" w:space="0" w:color="auto"/>
                                    <w:right w:val="none" w:sz="0" w:space="0" w:color="auto"/>
                                  </w:divBdr>
                                </w:div>
                              </w:divsChild>
                            </w:div>
                            <w:div w:id="1241478498">
                              <w:marLeft w:val="0"/>
                              <w:marRight w:val="0"/>
                              <w:marTop w:val="0"/>
                              <w:marBottom w:val="0"/>
                              <w:divBdr>
                                <w:top w:val="none" w:sz="0" w:space="0" w:color="auto"/>
                                <w:left w:val="none" w:sz="0" w:space="0" w:color="auto"/>
                                <w:bottom w:val="none" w:sz="0" w:space="0" w:color="auto"/>
                                <w:right w:val="none" w:sz="0" w:space="0" w:color="auto"/>
                              </w:divBdr>
                            </w:div>
                            <w:div w:id="1252617809">
                              <w:marLeft w:val="0"/>
                              <w:marRight w:val="0"/>
                              <w:marTop w:val="0"/>
                              <w:marBottom w:val="0"/>
                              <w:divBdr>
                                <w:top w:val="none" w:sz="0" w:space="0" w:color="auto"/>
                                <w:left w:val="none" w:sz="0" w:space="0" w:color="auto"/>
                                <w:bottom w:val="none" w:sz="0" w:space="0" w:color="auto"/>
                                <w:right w:val="none" w:sz="0" w:space="0" w:color="auto"/>
                              </w:divBdr>
                            </w:div>
                            <w:div w:id="1408578225">
                              <w:marLeft w:val="0"/>
                              <w:marRight w:val="0"/>
                              <w:marTop w:val="0"/>
                              <w:marBottom w:val="0"/>
                              <w:divBdr>
                                <w:top w:val="none" w:sz="0" w:space="0" w:color="auto"/>
                                <w:left w:val="none" w:sz="0" w:space="0" w:color="auto"/>
                                <w:bottom w:val="none" w:sz="0" w:space="0" w:color="auto"/>
                                <w:right w:val="none" w:sz="0" w:space="0" w:color="auto"/>
                              </w:divBdr>
                              <w:divsChild>
                                <w:div w:id="181600438">
                                  <w:marLeft w:val="0"/>
                                  <w:marRight w:val="0"/>
                                  <w:marTop w:val="0"/>
                                  <w:marBottom w:val="0"/>
                                  <w:divBdr>
                                    <w:top w:val="none" w:sz="0" w:space="0" w:color="auto"/>
                                    <w:left w:val="none" w:sz="0" w:space="0" w:color="auto"/>
                                    <w:bottom w:val="none" w:sz="0" w:space="0" w:color="auto"/>
                                    <w:right w:val="none" w:sz="0" w:space="0" w:color="auto"/>
                                  </w:divBdr>
                                </w:div>
                                <w:div w:id="665326533">
                                  <w:marLeft w:val="0"/>
                                  <w:marRight w:val="0"/>
                                  <w:marTop w:val="0"/>
                                  <w:marBottom w:val="0"/>
                                  <w:divBdr>
                                    <w:top w:val="none" w:sz="0" w:space="0" w:color="auto"/>
                                    <w:left w:val="none" w:sz="0" w:space="0" w:color="auto"/>
                                    <w:bottom w:val="none" w:sz="0" w:space="0" w:color="auto"/>
                                    <w:right w:val="none" w:sz="0" w:space="0" w:color="auto"/>
                                  </w:divBdr>
                                </w:div>
                              </w:divsChild>
                            </w:div>
                            <w:div w:id="1702632879">
                              <w:marLeft w:val="0"/>
                              <w:marRight w:val="0"/>
                              <w:marTop w:val="0"/>
                              <w:marBottom w:val="0"/>
                              <w:divBdr>
                                <w:top w:val="none" w:sz="0" w:space="0" w:color="auto"/>
                                <w:left w:val="none" w:sz="0" w:space="0" w:color="auto"/>
                                <w:bottom w:val="none" w:sz="0" w:space="0" w:color="auto"/>
                                <w:right w:val="none" w:sz="0" w:space="0" w:color="auto"/>
                              </w:divBdr>
                            </w:div>
                            <w:div w:id="2137528455">
                              <w:marLeft w:val="0"/>
                              <w:marRight w:val="0"/>
                              <w:marTop w:val="0"/>
                              <w:marBottom w:val="0"/>
                              <w:divBdr>
                                <w:top w:val="none" w:sz="0" w:space="0" w:color="auto"/>
                                <w:left w:val="none" w:sz="0" w:space="0" w:color="auto"/>
                                <w:bottom w:val="none" w:sz="0" w:space="0" w:color="auto"/>
                                <w:right w:val="none" w:sz="0" w:space="0" w:color="auto"/>
                              </w:divBdr>
                              <w:divsChild>
                                <w:div w:id="734667084">
                                  <w:marLeft w:val="0"/>
                                  <w:marRight w:val="0"/>
                                  <w:marTop w:val="0"/>
                                  <w:marBottom w:val="0"/>
                                  <w:divBdr>
                                    <w:top w:val="none" w:sz="0" w:space="0" w:color="auto"/>
                                    <w:left w:val="none" w:sz="0" w:space="0" w:color="auto"/>
                                    <w:bottom w:val="none" w:sz="0" w:space="0" w:color="auto"/>
                                    <w:right w:val="none" w:sz="0" w:space="0" w:color="auto"/>
                                  </w:divBdr>
                                </w:div>
                                <w:div w:id="13741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9922">
                          <w:marLeft w:val="0"/>
                          <w:marRight w:val="0"/>
                          <w:marTop w:val="0"/>
                          <w:marBottom w:val="0"/>
                          <w:divBdr>
                            <w:top w:val="none" w:sz="0" w:space="0" w:color="auto"/>
                            <w:left w:val="none" w:sz="0" w:space="0" w:color="auto"/>
                            <w:bottom w:val="none" w:sz="0" w:space="0" w:color="auto"/>
                            <w:right w:val="none" w:sz="0" w:space="0" w:color="auto"/>
                          </w:divBdr>
                        </w:div>
                        <w:div w:id="1707831480">
                          <w:marLeft w:val="0"/>
                          <w:marRight w:val="0"/>
                          <w:marTop w:val="0"/>
                          <w:marBottom w:val="0"/>
                          <w:divBdr>
                            <w:top w:val="none" w:sz="0" w:space="0" w:color="auto"/>
                            <w:left w:val="none" w:sz="0" w:space="0" w:color="auto"/>
                            <w:bottom w:val="none" w:sz="0" w:space="0" w:color="auto"/>
                            <w:right w:val="none" w:sz="0" w:space="0" w:color="auto"/>
                          </w:divBdr>
                        </w:div>
                        <w:div w:id="2006933904">
                          <w:marLeft w:val="0"/>
                          <w:marRight w:val="0"/>
                          <w:marTop w:val="0"/>
                          <w:marBottom w:val="0"/>
                          <w:divBdr>
                            <w:top w:val="none" w:sz="0" w:space="0" w:color="auto"/>
                            <w:left w:val="none" w:sz="0" w:space="0" w:color="auto"/>
                            <w:bottom w:val="none" w:sz="0" w:space="0" w:color="auto"/>
                            <w:right w:val="none" w:sz="0" w:space="0" w:color="auto"/>
                          </w:divBdr>
                        </w:div>
                        <w:div w:id="2010019117">
                          <w:marLeft w:val="0"/>
                          <w:marRight w:val="0"/>
                          <w:marTop w:val="0"/>
                          <w:marBottom w:val="0"/>
                          <w:divBdr>
                            <w:top w:val="none" w:sz="0" w:space="0" w:color="auto"/>
                            <w:left w:val="none" w:sz="0" w:space="0" w:color="auto"/>
                            <w:bottom w:val="none" w:sz="0" w:space="0" w:color="auto"/>
                            <w:right w:val="none" w:sz="0" w:space="0" w:color="auto"/>
                          </w:divBdr>
                          <w:divsChild>
                            <w:div w:id="98721104">
                              <w:marLeft w:val="0"/>
                              <w:marRight w:val="0"/>
                              <w:marTop w:val="0"/>
                              <w:marBottom w:val="0"/>
                              <w:divBdr>
                                <w:top w:val="none" w:sz="0" w:space="0" w:color="auto"/>
                                <w:left w:val="none" w:sz="0" w:space="0" w:color="auto"/>
                                <w:bottom w:val="none" w:sz="0" w:space="0" w:color="auto"/>
                                <w:right w:val="none" w:sz="0" w:space="0" w:color="auto"/>
                              </w:divBdr>
                              <w:divsChild>
                                <w:div w:id="1594632582">
                                  <w:marLeft w:val="0"/>
                                  <w:marRight w:val="0"/>
                                  <w:marTop w:val="0"/>
                                  <w:marBottom w:val="0"/>
                                  <w:divBdr>
                                    <w:top w:val="none" w:sz="0" w:space="0" w:color="auto"/>
                                    <w:left w:val="none" w:sz="0" w:space="0" w:color="auto"/>
                                    <w:bottom w:val="none" w:sz="0" w:space="0" w:color="auto"/>
                                    <w:right w:val="none" w:sz="0" w:space="0" w:color="auto"/>
                                  </w:divBdr>
                                </w:div>
                                <w:div w:id="1829125677">
                                  <w:marLeft w:val="0"/>
                                  <w:marRight w:val="0"/>
                                  <w:marTop w:val="0"/>
                                  <w:marBottom w:val="0"/>
                                  <w:divBdr>
                                    <w:top w:val="none" w:sz="0" w:space="0" w:color="auto"/>
                                    <w:left w:val="none" w:sz="0" w:space="0" w:color="auto"/>
                                    <w:bottom w:val="none" w:sz="0" w:space="0" w:color="auto"/>
                                    <w:right w:val="none" w:sz="0" w:space="0" w:color="auto"/>
                                  </w:divBdr>
                                </w:div>
                                <w:div w:id="1865635602">
                                  <w:marLeft w:val="0"/>
                                  <w:marRight w:val="0"/>
                                  <w:marTop w:val="0"/>
                                  <w:marBottom w:val="0"/>
                                  <w:divBdr>
                                    <w:top w:val="none" w:sz="0" w:space="0" w:color="auto"/>
                                    <w:left w:val="none" w:sz="0" w:space="0" w:color="auto"/>
                                    <w:bottom w:val="none" w:sz="0" w:space="0" w:color="auto"/>
                                    <w:right w:val="none" w:sz="0" w:space="0" w:color="auto"/>
                                  </w:divBdr>
                                </w:div>
                              </w:divsChild>
                            </w:div>
                            <w:div w:id="121579209">
                              <w:marLeft w:val="0"/>
                              <w:marRight w:val="0"/>
                              <w:marTop w:val="0"/>
                              <w:marBottom w:val="0"/>
                              <w:divBdr>
                                <w:top w:val="none" w:sz="0" w:space="0" w:color="auto"/>
                                <w:left w:val="none" w:sz="0" w:space="0" w:color="auto"/>
                                <w:bottom w:val="none" w:sz="0" w:space="0" w:color="auto"/>
                                <w:right w:val="none" w:sz="0" w:space="0" w:color="auto"/>
                              </w:divBdr>
                            </w:div>
                            <w:div w:id="913514220">
                              <w:marLeft w:val="0"/>
                              <w:marRight w:val="0"/>
                              <w:marTop w:val="0"/>
                              <w:marBottom w:val="0"/>
                              <w:divBdr>
                                <w:top w:val="none" w:sz="0" w:space="0" w:color="auto"/>
                                <w:left w:val="none" w:sz="0" w:space="0" w:color="auto"/>
                                <w:bottom w:val="none" w:sz="0" w:space="0" w:color="auto"/>
                                <w:right w:val="none" w:sz="0" w:space="0" w:color="auto"/>
                              </w:divBdr>
                              <w:divsChild>
                                <w:div w:id="1456022737">
                                  <w:marLeft w:val="0"/>
                                  <w:marRight w:val="0"/>
                                  <w:marTop w:val="0"/>
                                  <w:marBottom w:val="0"/>
                                  <w:divBdr>
                                    <w:top w:val="none" w:sz="0" w:space="0" w:color="auto"/>
                                    <w:left w:val="none" w:sz="0" w:space="0" w:color="auto"/>
                                    <w:bottom w:val="none" w:sz="0" w:space="0" w:color="auto"/>
                                    <w:right w:val="none" w:sz="0" w:space="0" w:color="auto"/>
                                  </w:divBdr>
                                </w:div>
                                <w:div w:id="1858733958">
                                  <w:marLeft w:val="0"/>
                                  <w:marRight w:val="0"/>
                                  <w:marTop w:val="0"/>
                                  <w:marBottom w:val="0"/>
                                  <w:divBdr>
                                    <w:top w:val="none" w:sz="0" w:space="0" w:color="auto"/>
                                    <w:left w:val="none" w:sz="0" w:space="0" w:color="auto"/>
                                    <w:bottom w:val="none" w:sz="0" w:space="0" w:color="auto"/>
                                    <w:right w:val="none" w:sz="0" w:space="0" w:color="auto"/>
                                  </w:divBdr>
                                </w:div>
                              </w:divsChild>
                            </w:div>
                            <w:div w:id="1210456207">
                              <w:marLeft w:val="0"/>
                              <w:marRight w:val="0"/>
                              <w:marTop w:val="0"/>
                              <w:marBottom w:val="0"/>
                              <w:divBdr>
                                <w:top w:val="none" w:sz="0" w:space="0" w:color="auto"/>
                                <w:left w:val="none" w:sz="0" w:space="0" w:color="auto"/>
                                <w:bottom w:val="none" w:sz="0" w:space="0" w:color="auto"/>
                                <w:right w:val="none" w:sz="0" w:space="0" w:color="auto"/>
                              </w:divBdr>
                            </w:div>
                            <w:div w:id="1469662873">
                              <w:marLeft w:val="0"/>
                              <w:marRight w:val="0"/>
                              <w:marTop w:val="0"/>
                              <w:marBottom w:val="0"/>
                              <w:divBdr>
                                <w:top w:val="none" w:sz="0" w:space="0" w:color="auto"/>
                                <w:left w:val="none" w:sz="0" w:space="0" w:color="auto"/>
                                <w:bottom w:val="none" w:sz="0" w:space="0" w:color="auto"/>
                                <w:right w:val="none" w:sz="0" w:space="0" w:color="auto"/>
                              </w:divBdr>
                              <w:divsChild>
                                <w:div w:id="1025785542">
                                  <w:marLeft w:val="0"/>
                                  <w:marRight w:val="0"/>
                                  <w:marTop w:val="0"/>
                                  <w:marBottom w:val="0"/>
                                  <w:divBdr>
                                    <w:top w:val="none" w:sz="0" w:space="0" w:color="auto"/>
                                    <w:left w:val="none" w:sz="0" w:space="0" w:color="auto"/>
                                    <w:bottom w:val="none" w:sz="0" w:space="0" w:color="auto"/>
                                    <w:right w:val="none" w:sz="0" w:space="0" w:color="auto"/>
                                  </w:divBdr>
                                </w:div>
                                <w:div w:id="1563326832">
                                  <w:marLeft w:val="0"/>
                                  <w:marRight w:val="0"/>
                                  <w:marTop w:val="0"/>
                                  <w:marBottom w:val="0"/>
                                  <w:divBdr>
                                    <w:top w:val="none" w:sz="0" w:space="0" w:color="auto"/>
                                    <w:left w:val="none" w:sz="0" w:space="0" w:color="auto"/>
                                    <w:bottom w:val="none" w:sz="0" w:space="0" w:color="auto"/>
                                    <w:right w:val="none" w:sz="0" w:space="0" w:color="auto"/>
                                  </w:divBdr>
                                </w:div>
                              </w:divsChild>
                            </w:div>
                            <w:div w:id="1750155012">
                              <w:marLeft w:val="0"/>
                              <w:marRight w:val="0"/>
                              <w:marTop w:val="0"/>
                              <w:marBottom w:val="0"/>
                              <w:divBdr>
                                <w:top w:val="none" w:sz="0" w:space="0" w:color="auto"/>
                                <w:left w:val="none" w:sz="0" w:space="0" w:color="auto"/>
                                <w:bottom w:val="none" w:sz="0" w:space="0" w:color="auto"/>
                                <w:right w:val="none" w:sz="0" w:space="0" w:color="auto"/>
                              </w:divBdr>
                            </w:div>
                            <w:div w:id="1956791136">
                              <w:marLeft w:val="0"/>
                              <w:marRight w:val="0"/>
                              <w:marTop w:val="0"/>
                              <w:marBottom w:val="0"/>
                              <w:divBdr>
                                <w:top w:val="none" w:sz="0" w:space="0" w:color="auto"/>
                                <w:left w:val="none" w:sz="0" w:space="0" w:color="auto"/>
                                <w:bottom w:val="none" w:sz="0" w:space="0" w:color="auto"/>
                                <w:right w:val="none" w:sz="0" w:space="0" w:color="auto"/>
                              </w:divBdr>
                            </w:div>
                            <w:div w:id="2117019734">
                              <w:marLeft w:val="0"/>
                              <w:marRight w:val="0"/>
                              <w:marTop w:val="0"/>
                              <w:marBottom w:val="0"/>
                              <w:divBdr>
                                <w:top w:val="none" w:sz="0" w:space="0" w:color="auto"/>
                                <w:left w:val="none" w:sz="0" w:space="0" w:color="auto"/>
                                <w:bottom w:val="none" w:sz="0" w:space="0" w:color="auto"/>
                                <w:right w:val="none" w:sz="0" w:space="0" w:color="auto"/>
                              </w:divBdr>
                            </w:div>
                          </w:divsChild>
                        </w:div>
                        <w:div w:id="2112243069">
                          <w:marLeft w:val="0"/>
                          <w:marRight w:val="0"/>
                          <w:marTop w:val="0"/>
                          <w:marBottom w:val="0"/>
                          <w:divBdr>
                            <w:top w:val="none" w:sz="0" w:space="0" w:color="auto"/>
                            <w:left w:val="none" w:sz="0" w:space="0" w:color="auto"/>
                            <w:bottom w:val="none" w:sz="0" w:space="0" w:color="auto"/>
                            <w:right w:val="none" w:sz="0" w:space="0" w:color="auto"/>
                          </w:divBdr>
                        </w:div>
                      </w:divsChild>
                    </w:div>
                    <w:div w:id="1814983896">
                      <w:marLeft w:val="0"/>
                      <w:marRight w:val="0"/>
                      <w:marTop w:val="0"/>
                      <w:marBottom w:val="0"/>
                      <w:divBdr>
                        <w:top w:val="none" w:sz="0" w:space="0" w:color="auto"/>
                        <w:left w:val="none" w:sz="0" w:space="0" w:color="auto"/>
                        <w:bottom w:val="none" w:sz="0" w:space="0" w:color="auto"/>
                        <w:right w:val="none" w:sz="0" w:space="0" w:color="auto"/>
                      </w:divBdr>
                    </w:div>
                    <w:div w:id="2032103232">
                      <w:marLeft w:val="0"/>
                      <w:marRight w:val="0"/>
                      <w:marTop w:val="0"/>
                      <w:marBottom w:val="0"/>
                      <w:divBdr>
                        <w:top w:val="none" w:sz="0" w:space="0" w:color="auto"/>
                        <w:left w:val="none" w:sz="0" w:space="0" w:color="auto"/>
                        <w:bottom w:val="none" w:sz="0" w:space="0" w:color="auto"/>
                        <w:right w:val="none" w:sz="0" w:space="0" w:color="auto"/>
                      </w:divBdr>
                      <w:divsChild>
                        <w:div w:id="250816220">
                          <w:marLeft w:val="0"/>
                          <w:marRight w:val="0"/>
                          <w:marTop w:val="0"/>
                          <w:marBottom w:val="0"/>
                          <w:divBdr>
                            <w:top w:val="none" w:sz="0" w:space="0" w:color="auto"/>
                            <w:left w:val="none" w:sz="0" w:space="0" w:color="auto"/>
                            <w:bottom w:val="none" w:sz="0" w:space="0" w:color="auto"/>
                            <w:right w:val="none" w:sz="0" w:space="0" w:color="auto"/>
                          </w:divBdr>
                        </w:div>
                        <w:div w:id="1869364995">
                          <w:marLeft w:val="0"/>
                          <w:marRight w:val="0"/>
                          <w:marTop w:val="0"/>
                          <w:marBottom w:val="0"/>
                          <w:divBdr>
                            <w:top w:val="none" w:sz="0" w:space="0" w:color="auto"/>
                            <w:left w:val="none" w:sz="0" w:space="0" w:color="auto"/>
                            <w:bottom w:val="none" w:sz="0" w:space="0" w:color="auto"/>
                            <w:right w:val="none" w:sz="0" w:space="0" w:color="auto"/>
                          </w:divBdr>
                          <w:divsChild>
                            <w:div w:id="767576819">
                              <w:marLeft w:val="0"/>
                              <w:marRight w:val="0"/>
                              <w:marTop w:val="0"/>
                              <w:marBottom w:val="0"/>
                              <w:divBdr>
                                <w:top w:val="none" w:sz="0" w:space="0" w:color="auto"/>
                                <w:left w:val="none" w:sz="0" w:space="0" w:color="auto"/>
                                <w:bottom w:val="none" w:sz="0" w:space="0" w:color="auto"/>
                                <w:right w:val="none" w:sz="0" w:space="0" w:color="auto"/>
                              </w:divBdr>
                              <w:divsChild>
                                <w:div w:id="253441722">
                                  <w:marLeft w:val="0"/>
                                  <w:marRight w:val="0"/>
                                  <w:marTop w:val="0"/>
                                  <w:marBottom w:val="0"/>
                                  <w:divBdr>
                                    <w:top w:val="none" w:sz="0" w:space="0" w:color="auto"/>
                                    <w:left w:val="none" w:sz="0" w:space="0" w:color="auto"/>
                                    <w:bottom w:val="none" w:sz="0" w:space="0" w:color="auto"/>
                                    <w:right w:val="none" w:sz="0" w:space="0" w:color="auto"/>
                                  </w:divBdr>
                                </w:div>
                                <w:div w:id="303782184">
                                  <w:marLeft w:val="0"/>
                                  <w:marRight w:val="0"/>
                                  <w:marTop w:val="0"/>
                                  <w:marBottom w:val="0"/>
                                  <w:divBdr>
                                    <w:top w:val="none" w:sz="0" w:space="0" w:color="auto"/>
                                    <w:left w:val="none" w:sz="0" w:space="0" w:color="auto"/>
                                    <w:bottom w:val="none" w:sz="0" w:space="0" w:color="auto"/>
                                    <w:right w:val="none" w:sz="0" w:space="0" w:color="auto"/>
                                  </w:divBdr>
                                </w:div>
                                <w:div w:id="458838332">
                                  <w:marLeft w:val="0"/>
                                  <w:marRight w:val="0"/>
                                  <w:marTop w:val="0"/>
                                  <w:marBottom w:val="0"/>
                                  <w:divBdr>
                                    <w:top w:val="none" w:sz="0" w:space="0" w:color="auto"/>
                                    <w:left w:val="none" w:sz="0" w:space="0" w:color="auto"/>
                                    <w:bottom w:val="none" w:sz="0" w:space="0" w:color="auto"/>
                                    <w:right w:val="none" w:sz="0" w:space="0" w:color="auto"/>
                                  </w:divBdr>
                                </w:div>
                                <w:div w:id="1383480245">
                                  <w:marLeft w:val="0"/>
                                  <w:marRight w:val="0"/>
                                  <w:marTop w:val="0"/>
                                  <w:marBottom w:val="0"/>
                                  <w:divBdr>
                                    <w:top w:val="none" w:sz="0" w:space="0" w:color="auto"/>
                                    <w:left w:val="none" w:sz="0" w:space="0" w:color="auto"/>
                                    <w:bottom w:val="none" w:sz="0" w:space="0" w:color="auto"/>
                                    <w:right w:val="none" w:sz="0" w:space="0" w:color="auto"/>
                                  </w:divBdr>
                                  <w:divsChild>
                                    <w:div w:id="116485203">
                                      <w:marLeft w:val="0"/>
                                      <w:marRight w:val="0"/>
                                      <w:marTop w:val="0"/>
                                      <w:marBottom w:val="0"/>
                                      <w:divBdr>
                                        <w:top w:val="none" w:sz="0" w:space="0" w:color="auto"/>
                                        <w:left w:val="none" w:sz="0" w:space="0" w:color="auto"/>
                                        <w:bottom w:val="none" w:sz="0" w:space="0" w:color="auto"/>
                                        <w:right w:val="none" w:sz="0" w:space="0" w:color="auto"/>
                                      </w:divBdr>
                                    </w:div>
                                    <w:div w:id="426660867">
                                      <w:marLeft w:val="0"/>
                                      <w:marRight w:val="0"/>
                                      <w:marTop w:val="0"/>
                                      <w:marBottom w:val="0"/>
                                      <w:divBdr>
                                        <w:top w:val="none" w:sz="0" w:space="0" w:color="auto"/>
                                        <w:left w:val="none" w:sz="0" w:space="0" w:color="auto"/>
                                        <w:bottom w:val="none" w:sz="0" w:space="0" w:color="auto"/>
                                        <w:right w:val="none" w:sz="0" w:space="0" w:color="auto"/>
                                      </w:divBdr>
                                    </w:div>
                                    <w:div w:id="674114408">
                                      <w:marLeft w:val="0"/>
                                      <w:marRight w:val="0"/>
                                      <w:marTop w:val="0"/>
                                      <w:marBottom w:val="0"/>
                                      <w:divBdr>
                                        <w:top w:val="none" w:sz="0" w:space="0" w:color="auto"/>
                                        <w:left w:val="none" w:sz="0" w:space="0" w:color="auto"/>
                                        <w:bottom w:val="none" w:sz="0" w:space="0" w:color="auto"/>
                                        <w:right w:val="none" w:sz="0" w:space="0" w:color="auto"/>
                                      </w:divBdr>
                                    </w:div>
                                    <w:div w:id="680738127">
                                      <w:marLeft w:val="0"/>
                                      <w:marRight w:val="0"/>
                                      <w:marTop w:val="0"/>
                                      <w:marBottom w:val="0"/>
                                      <w:divBdr>
                                        <w:top w:val="none" w:sz="0" w:space="0" w:color="auto"/>
                                        <w:left w:val="none" w:sz="0" w:space="0" w:color="auto"/>
                                        <w:bottom w:val="none" w:sz="0" w:space="0" w:color="auto"/>
                                        <w:right w:val="none" w:sz="0" w:space="0" w:color="auto"/>
                                      </w:divBdr>
                                    </w:div>
                                    <w:div w:id="1628008285">
                                      <w:marLeft w:val="0"/>
                                      <w:marRight w:val="0"/>
                                      <w:marTop w:val="0"/>
                                      <w:marBottom w:val="0"/>
                                      <w:divBdr>
                                        <w:top w:val="none" w:sz="0" w:space="0" w:color="auto"/>
                                        <w:left w:val="none" w:sz="0" w:space="0" w:color="auto"/>
                                        <w:bottom w:val="none" w:sz="0" w:space="0" w:color="auto"/>
                                        <w:right w:val="none" w:sz="0" w:space="0" w:color="auto"/>
                                      </w:divBdr>
                                    </w:div>
                                    <w:div w:id="1696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2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2238">
      <w:bodyDiv w:val="1"/>
      <w:marLeft w:val="0"/>
      <w:marRight w:val="0"/>
      <w:marTop w:val="0"/>
      <w:marBottom w:val="0"/>
      <w:divBdr>
        <w:top w:val="none" w:sz="0" w:space="0" w:color="auto"/>
        <w:left w:val="none" w:sz="0" w:space="0" w:color="auto"/>
        <w:bottom w:val="none" w:sz="0" w:space="0" w:color="auto"/>
        <w:right w:val="none" w:sz="0" w:space="0" w:color="auto"/>
      </w:divBdr>
    </w:div>
    <w:div w:id="672342778">
      <w:bodyDiv w:val="1"/>
      <w:marLeft w:val="0"/>
      <w:marRight w:val="0"/>
      <w:marTop w:val="0"/>
      <w:marBottom w:val="0"/>
      <w:divBdr>
        <w:top w:val="none" w:sz="0" w:space="0" w:color="auto"/>
        <w:left w:val="none" w:sz="0" w:space="0" w:color="auto"/>
        <w:bottom w:val="none" w:sz="0" w:space="0" w:color="auto"/>
        <w:right w:val="none" w:sz="0" w:space="0" w:color="auto"/>
      </w:divBdr>
    </w:div>
    <w:div w:id="673610863">
      <w:bodyDiv w:val="1"/>
      <w:marLeft w:val="0"/>
      <w:marRight w:val="360"/>
      <w:marTop w:val="0"/>
      <w:marBottom w:val="0"/>
      <w:divBdr>
        <w:top w:val="none" w:sz="0" w:space="0" w:color="auto"/>
        <w:left w:val="none" w:sz="0" w:space="0" w:color="auto"/>
        <w:bottom w:val="none" w:sz="0" w:space="0" w:color="auto"/>
        <w:right w:val="none" w:sz="0" w:space="0" w:color="auto"/>
      </w:divBdr>
      <w:divsChild>
        <w:div w:id="733041914">
          <w:marLeft w:val="240"/>
          <w:marRight w:val="240"/>
          <w:marTop w:val="0"/>
          <w:marBottom w:val="0"/>
          <w:divBdr>
            <w:top w:val="none" w:sz="0" w:space="0" w:color="auto"/>
            <w:left w:val="none" w:sz="0" w:space="0" w:color="auto"/>
            <w:bottom w:val="none" w:sz="0" w:space="0" w:color="auto"/>
            <w:right w:val="none" w:sz="0" w:space="0" w:color="auto"/>
          </w:divBdr>
        </w:div>
        <w:div w:id="787238278">
          <w:marLeft w:val="240"/>
          <w:marRight w:val="240"/>
          <w:marTop w:val="0"/>
          <w:marBottom w:val="0"/>
          <w:divBdr>
            <w:top w:val="none" w:sz="0" w:space="0" w:color="auto"/>
            <w:left w:val="none" w:sz="0" w:space="0" w:color="auto"/>
            <w:bottom w:val="none" w:sz="0" w:space="0" w:color="auto"/>
            <w:right w:val="none" w:sz="0" w:space="0" w:color="auto"/>
          </w:divBdr>
          <w:divsChild>
            <w:div w:id="271204222">
              <w:marLeft w:val="240"/>
              <w:marRight w:val="0"/>
              <w:marTop w:val="0"/>
              <w:marBottom w:val="0"/>
              <w:divBdr>
                <w:top w:val="none" w:sz="0" w:space="0" w:color="auto"/>
                <w:left w:val="none" w:sz="0" w:space="0" w:color="auto"/>
                <w:bottom w:val="none" w:sz="0" w:space="0" w:color="auto"/>
                <w:right w:val="none" w:sz="0" w:space="0" w:color="auto"/>
              </w:divBdr>
            </w:div>
            <w:div w:id="1616668757">
              <w:marLeft w:val="0"/>
              <w:marRight w:val="0"/>
              <w:marTop w:val="0"/>
              <w:marBottom w:val="0"/>
              <w:divBdr>
                <w:top w:val="none" w:sz="0" w:space="0" w:color="auto"/>
                <w:left w:val="none" w:sz="0" w:space="0" w:color="auto"/>
                <w:bottom w:val="none" w:sz="0" w:space="0" w:color="auto"/>
                <w:right w:val="none" w:sz="0" w:space="0" w:color="auto"/>
              </w:divBdr>
              <w:divsChild>
                <w:div w:id="122776589">
                  <w:marLeft w:val="240"/>
                  <w:marRight w:val="240"/>
                  <w:marTop w:val="0"/>
                  <w:marBottom w:val="0"/>
                  <w:divBdr>
                    <w:top w:val="none" w:sz="0" w:space="0" w:color="auto"/>
                    <w:left w:val="none" w:sz="0" w:space="0" w:color="auto"/>
                    <w:bottom w:val="none" w:sz="0" w:space="0" w:color="auto"/>
                    <w:right w:val="none" w:sz="0" w:space="0" w:color="auto"/>
                  </w:divBdr>
                  <w:divsChild>
                    <w:div w:id="1368793535">
                      <w:marLeft w:val="240"/>
                      <w:marRight w:val="0"/>
                      <w:marTop w:val="0"/>
                      <w:marBottom w:val="0"/>
                      <w:divBdr>
                        <w:top w:val="none" w:sz="0" w:space="0" w:color="auto"/>
                        <w:left w:val="none" w:sz="0" w:space="0" w:color="auto"/>
                        <w:bottom w:val="none" w:sz="0" w:space="0" w:color="auto"/>
                        <w:right w:val="none" w:sz="0" w:space="0" w:color="auto"/>
                      </w:divBdr>
                    </w:div>
                    <w:div w:id="1397822719">
                      <w:marLeft w:val="0"/>
                      <w:marRight w:val="0"/>
                      <w:marTop w:val="0"/>
                      <w:marBottom w:val="0"/>
                      <w:divBdr>
                        <w:top w:val="none" w:sz="0" w:space="0" w:color="auto"/>
                        <w:left w:val="none" w:sz="0" w:space="0" w:color="auto"/>
                        <w:bottom w:val="none" w:sz="0" w:space="0" w:color="auto"/>
                        <w:right w:val="none" w:sz="0" w:space="0" w:color="auto"/>
                      </w:divBdr>
                      <w:divsChild>
                        <w:div w:id="78253924">
                          <w:marLeft w:val="240"/>
                          <w:marRight w:val="240"/>
                          <w:marTop w:val="0"/>
                          <w:marBottom w:val="0"/>
                          <w:divBdr>
                            <w:top w:val="none" w:sz="0" w:space="0" w:color="auto"/>
                            <w:left w:val="none" w:sz="0" w:space="0" w:color="auto"/>
                            <w:bottom w:val="none" w:sz="0" w:space="0" w:color="auto"/>
                            <w:right w:val="none" w:sz="0" w:space="0" w:color="auto"/>
                          </w:divBdr>
                          <w:divsChild>
                            <w:div w:id="1246954496">
                              <w:marLeft w:val="240"/>
                              <w:marRight w:val="0"/>
                              <w:marTop w:val="0"/>
                              <w:marBottom w:val="0"/>
                              <w:divBdr>
                                <w:top w:val="none" w:sz="0" w:space="0" w:color="auto"/>
                                <w:left w:val="none" w:sz="0" w:space="0" w:color="auto"/>
                                <w:bottom w:val="none" w:sz="0" w:space="0" w:color="auto"/>
                                <w:right w:val="none" w:sz="0" w:space="0" w:color="auto"/>
                              </w:divBdr>
                            </w:div>
                          </w:divsChild>
                        </w:div>
                        <w:div w:id="246690147">
                          <w:marLeft w:val="240"/>
                          <w:marRight w:val="240"/>
                          <w:marTop w:val="0"/>
                          <w:marBottom w:val="0"/>
                          <w:divBdr>
                            <w:top w:val="none" w:sz="0" w:space="0" w:color="auto"/>
                            <w:left w:val="none" w:sz="0" w:space="0" w:color="auto"/>
                            <w:bottom w:val="none" w:sz="0" w:space="0" w:color="auto"/>
                            <w:right w:val="none" w:sz="0" w:space="0" w:color="auto"/>
                          </w:divBdr>
                          <w:divsChild>
                            <w:div w:id="1335957282">
                              <w:marLeft w:val="240"/>
                              <w:marRight w:val="0"/>
                              <w:marTop w:val="0"/>
                              <w:marBottom w:val="0"/>
                              <w:divBdr>
                                <w:top w:val="none" w:sz="0" w:space="0" w:color="auto"/>
                                <w:left w:val="none" w:sz="0" w:space="0" w:color="auto"/>
                                <w:bottom w:val="none" w:sz="0" w:space="0" w:color="auto"/>
                                <w:right w:val="none" w:sz="0" w:space="0" w:color="auto"/>
                              </w:divBdr>
                            </w:div>
                          </w:divsChild>
                        </w:div>
                        <w:div w:id="422842770">
                          <w:marLeft w:val="240"/>
                          <w:marRight w:val="240"/>
                          <w:marTop w:val="0"/>
                          <w:marBottom w:val="0"/>
                          <w:divBdr>
                            <w:top w:val="none" w:sz="0" w:space="0" w:color="auto"/>
                            <w:left w:val="none" w:sz="0" w:space="0" w:color="auto"/>
                            <w:bottom w:val="none" w:sz="0" w:space="0" w:color="auto"/>
                            <w:right w:val="none" w:sz="0" w:space="0" w:color="auto"/>
                          </w:divBdr>
                          <w:divsChild>
                            <w:div w:id="905603093">
                              <w:marLeft w:val="240"/>
                              <w:marRight w:val="0"/>
                              <w:marTop w:val="0"/>
                              <w:marBottom w:val="0"/>
                              <w:divBdr>
                                <w:top w:val="none" w:sz="0" w:space="0" w:color="auto"/>
                                <w:left w:val="none" w:sz="0" w:space="0" w:color="auto"/>
                                <w:bottom w:val="none" w:sz="0" w:space="0" w:color="auto"/>
                                <w:right w:val="none" w:sz="0" w:space="0" w:color="auto"/>
                              </w:divBdr>
                            </w:div>
                          </w:divsChild>
                        </w:div>
                        <w:div w:id="583104249">
                          <w:marLeft w:val="240"/>
                          <w:marRight w:val="240"/>
                          <w:marTop w:val="0"/>
                          <w:marBottom w:val="0"/>
                          <w:divBdr>
                            <w:top w:val="none" w:sz="0" w:space="0" w:color="auto"/>
                            <w:left w:val="none" w:sz="0" w:space="0" w:color="auto"/>
                            <w:bottom w:val="none" w:sz="0" w:space="0" w:color="auto"/>
                            <w:right w:val="none" w:sz="0" w:space="0" w:color="auto"/>
                          </w:divBdr>
                          <w:divsChild>
                            <w:div w:id="1498497753">
                              <w:marLeft w:val="240"/>
                              <w:marRight w:val="0"/>
                              <w:marTop w:val="0"/>
                              <w:marBottom w:val="0"/>
                              <w:divBdr>
                                <w:top w:val="none" w:sz="0" w:space="0" w:color="auto"/>
                                <w:left w:val="none" w:sz="0" w:space="0" w:color="auto"/>
                                <w:bottom w:val="none" w:sz="0" w:space="0" w:color="auto"/>
                                <w:right w:val="none" w:sz="0" w:space="0" w:color="auto"/>
                              </w:divBdr>
                            </w:div>
                          </w:divsChild>
                        </w:div>
                        <w:div w:id="814377490">
                          <w:marLeft w:val="0"/>
                          <w:marRight w:val="0"/>
                          <w:marTop w:val="0"/>
                          <w:marBottom w:val="0"/>
                          <w:divBdr>
                            <w:top w:val="none" w:sz="0" w:space="0" w:color="auto"/>
                            <w:left w:val="none" w:sz="0" w:space="0" w:color="auto"/>
                            <w:bottom w:val="none" w:sz="0" w:space="0" w:color="auto"/>
                            <w:right w:val="none" w:sz="0" w:space="0" w:color="auto"/>
                          </w:divBdr>
                        </w:div>
                        <w:div w:id="2087141626">
                          <w:marLeft w:val="240"/>
                          <w:marRight w:val="240"/>
                          <w:marTop w:val="0"/>
                          <w:marBottom w:val="0"/>
                          <w:divBdr>
                            <w:top w:val="none" w:sz="0" w:space="0" w:color="auto"/>
                            <w:left w:val="none" w:sz="0" w:space="0" w:color="auto"/>
                            <w:bottom w:val="none" w:sz="0" w:space="0" w:color="auto"/>
                            <w:right w:val="none" w:sz="0" w:space="0" w:color="auto"/>
                          </w:divBdr>
                          <w:divsChild>
                            <w:div w:id="1911842092">
                              <w:marLeft w:val="240"/>
                              <w:marRight w:val="0"/>
                              <w:marTop w:val="0"/>
                              <w:marBottom w:val="0"/>
                              <w:divBdr>
                                <w:top w:val="none" w:sz="0" w:space="0" w:color="auto"/>
                                <w:left w:val="none" w:sz="0" w:space="0" w:color="auto"/>
                                <w:bottom w:val="none" w:sz="0" w:space="0" w:color="auto"/>
                                <w:right w:val="none" w:sz="0" w:space="0" w:color="auto"/>
                              </w:divBdr>
                            </w:div>
                          </w:divsChild>
                        </w:div>
                        <w:div w:id="2088332925">
                          <w:marLeft w:val="240"/>
                          <w:marRight w:val="240"/>
                          <w:marTop w:val="0"/>
                          <w:marBottom w:val="0"/>
                          <w:divBdr>
                            <w:top w:val="none" w:sz="0" w:space="0" w:color="auto"/>
                            <w:left w:val="none" w:sz="0" w:space="0" w:color="auto"/>
                            <w:bottom w:val="none" w:sz="0" w:space="0" w:color="auto"/>
                            <w:right w:val="none" w:sz="0" w:space="0" w:color="auto"/>
                          </w:divBdr>
                          <w:divsChild>
                            <w:div w:id="4541833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266994">
                  <w:marLeft w:val="0"/>
                  <w:marRight w:val="0"/>
                  <w:marTop w:val="0"/>
                  <w:marBottom w:val="0"/>
                  <w:divBdr>
                    <w:top w:val="none" w:sz="0" w:space="0" w:color="auto"/>
                    <w:left w:val="none" w:sz="0" w:space="0" w:color="auto"/>
                    <w:bottom w:val="none" w:sz="0" w:space="0" w:color="auto"/>
                    <w:right w:val="none" w:sz="0" w:space="0" w:color="auto"/>
                  </w:divBdr>
                </w:div>
                <w:div w:id="1616132849">
                  <w:marLeft w:val="240"/>
                  <w:marRight w:val="240"/>
                  <w:marTop w:val="0"/>
                  <w:marBottom w:val="0"/>
                  <w:divBdr>
                    <w:top w:val="none" w:sz="0" w:space="0" w:color="auto"/>
                    <w:left w:val="none" w:sz="0" w:space="0" w:color="auto"/>
                    <w:bottom w:val="none" w:sz="0" w:space="0" w:color="auto"/>
                    <w:right w:val="none" w:sz="0" w:space="0" w:color="auto"/>
                  </w:divBdr>
                  <w:divsChild>
                    <w:div w:id="1555655291">
                      <w:marLeft w:val="240"/>
                      <w:marRight w:val="0"/>
                      <w:marTop w:val="0"/>
                      <w:marBottom w:val="0"/>
                      <w:divBdr>
                        <w:top w:val="none" w:sz="0" w:space="0" w:color="auto"/>
                        <w:left w:val="none" w:sz="0" w:space="0" w:color="auto"/>
                        <w:bottom w:val="none" w:sz="0" w:space="0" w:color="auto"/>
                        <w:right w:val="none" w:sz="0" w:space="0" w:color="auto"/>
                      </w:divBdr>
                    </w:div>
                    <w:div w:id="2055764786">
                      <w:marLeft w:val="0"/>
                      <w:marRight w:val="0"/>
                      <w:marTop w:val="0"/>
                      <w:marBottom w:val="0"/>
                      <w:divBdr>
                        <w:top w:val="none" w:sz="0" w:space="0" w:color="auto"/>
                        <w:left w:val="none" w:sz="0" w:space="0" w:color="auto"/>
                        <w:bottom w:val="none" w:sz="0" w:space="0" w:color="auto"/>
                        <w:right w:val="none" w:sz="0" w:space="0" w:color="auto"/>
                      </w:divBdr>
                      <w:divsChild>
                        <w:div w:id="243994333">
                          <w:marLeft w:val="240"/>
                          <w:marRight w:val="240"/>
                          <w:marTop w:val="0"/>
                          <w:marBottom w:val="0"/>
                          <w:divBdr>
                            <w:top w:val="none" w:sz="0" w:space="0" w:color="auto"/>
                            <w:left w:val="none" w:sz="0" w:space="0" w:color="auto"/>
                            <w:bottom w:val="none" w:sz="0" w:space="0" w:color="auto"/>
                            <w:right w:val="none" w:sz="0" w:space="0" w:color="auto"/>
                          </w:divBdr>
                          <w:divsChild>
                            <w:div w:id="299966104">
                              <w:marLeft w:val="240"/>
                              <w:marRight w:val="0"/>
                              <w:marTop w:val="0"/>
                              <w:marBottom w:val="0"/>
                              <w:divBdr>
                                <w:top w:val="none" w:sz="0" w:space="0" w:color="auto"/>
                                <w:left w:val="none" w:sz="0" w:space="0" w:color="auto"/>
                                <w:bottom w:val="none" w:sz="0" w:space="0" w:color="auto"/>
                                <w:right w:val="none" w:sz="0" w:space="0" w:color="auto"/>
                              </w:divBdr>
                            </w:div>
                            <w:div w:id="1593469042">
                              <w:marLeft w:val="0"/>
                              <w:marRight w:val="0"/>
                              <w:marTop w:val="0"/>
                              <w:marBottom w:val="0"/>
                              <w:divBdr>
                                <w:top w:val="none" w:sz="0" w:space="0" w:color="auto"/>
                                <w:left w:val="none" w:sz="0" w:space="0" w:color="auto"/>
                                <w:bottom w:val="none" w:sz="0" w:space="0" w:color="auto"/>
                                <w:right w:val="none" w:sz="0" w:space="0" w:color="auto"/>
                              </w:divBdr>
                              <w:divsChild>
                                <w:div w:id="104735421">
                                  <w:marLeft w:val="240"/>
                                  <w:marRight w:val="240"/>
                                  <w:marTop w:val="0"/>
                                  <w:marBottom w:val="0"/>
                                  <w:divBdr>
                                    <w:top w:val="none" w:sz="0" w:space="0" w:color="auto"/>
                                    <w:left w:val="none" w:sz="0" w:space="0" w:color="auto"/>
                                    <w:bottom w:val="none" w:sz="0" w:space="0" w:color="auto"/>
                                    <w:right w:val="none" w:sz="0" w:space="0" w:color="auto"/>
                                  </w:divBdr>
                                  <w:divsChild>
                                    <w:div w:id="325280511">
                                      <w:marLeft w:val="240"/>
                                      <w:marRight w:val="0"/>
                                      <w:marTop w:val="0"/>
                                      <w:marBottom w:val="0"/>
                                      <w:divBdr>
                                        <w:top w:val="none" w:sz="0" w:space="0" w:color="auto"/>
                                        <w:left w:val="none" w:sz="0" w:space="0" w:color="auto"/>
                                        <w:bottom w:val="none" w:sz="0" w:space="0" w:color="auto"/>
                                        <w:right w:val="none" w:sz="0" w:space="0" w:color="auto"/>
                                      </w:divBdr>
                                    </w:div>
                                  </w:divsChild>
                                </w:div>
                                <w:div w:id="232205970">
                                  <w:marLeft w:val="240"/>
                                  <w:marRight w:val="240"/>
                                  <w:marTop w:val="0"/>
                                  <w:marBottom w:val="0"/>
                                  <w:divBdr>
                                    <w:top w:val="none" w:sz="0" w:space="0" w:color="auto"/>
                                    <w:left w:val="none" w:sz="0" w:space="0" w:color="auto"/>
                                    <w:bottom w:val="none" w:sz="0" w:space="0" w:color="auto"/>
                                    <w:right w:val="none" w:sz="0" w:space="0" w:color="auto"/>
                                  </w:divBdr>
                                  <w:divsChild>
                                    <w:div w:id="601450003">
                                      <w:marLeft w:val="240"/>
                                      <w:marRight w:val="0"/>
                                      <w:marTop w:val="0"/>
                                      <w:marBottom w:val="0"/>
                                      <w:divBdr>
                                        <w:top w:val="none" w:sz="0" w:space="0" w:color="auto"/>
                                        <w:left w:val="none" w:sz="0" w:space="0" w:color="auto"/>
                                        <w:bottom w:val="none" w:sz="0" w:space="0" w:color="auto"/>
                                        <w:right w:val="none" w:sz="0" w:space="0" w:color="auto"/>
                                      </w:divBdr>
                                    </w:div>
                                  </w:divsChild>
                                </w:div>
                                <w:div w:id="507449341">
                                  <w:marLeft w:val="240"/>
                                  <w:marRight w:val="240"/>
                                  <w:marTop w:val="0"/>
                                  <w:marBottom w:val="0"/>
                                  <w:divBdr>
                                    <w:top w:val="none" w:sz="0" w:space="0" w:color="auto"/>
                                    <w:left w:val="none" w:sz="0" w:space="0" w:color="auto"/>
                                    <w:bottom w:val="none" w:sz="0" w:space="0" w:color="auto"/>
                                    <w:right w:val="none" w:sz="0" w:space="0" w:color="auto"/>
                                  </w:divBdr>
                                  <w:divsChild>
                                    <w:div w:id="703557390">
                                      <w:marLeft w:val="240"/>
                                      <w:marRight w:val="0"/>
                                      <w:marTop w:val="0"/>
                                      <w:marBottom w:val="0"/>
                                      <w:divBdr>
                                        <w:top w:val="none" w:sz="0" w:space="0" w:color="auto"/>
                                        <w:left w:val="none" w:sz="0" w:space="0" w:color="auto"/>
                                        <w:bottom w:val="none" w:sz="0" w:space="0" w:color="auto"/>
                                        <w:right w:val="none" w:sz="0" w:space="0" w:color="auto"/>
                                      </w:divBdr>
                                    </w:div>
                                  </w:divsChild>
                                </w:div>
                                <w:div w:id="536284915">
                                  <w:marLeft w:val="240"/>
                                  <w:marRight w:val="240"/>
                                  <w:marTop w:val="0"/>
                                  <w:marBottom w:val="0"/>
                                  <w:divBdr>
                                    <w:top w:val="none" w:sz="0" w:space="0" w:color="auto"/>
                                    <w:left w:val="none" w:sz="0" w:space="0" w:color="auto"/>
                                    <w:bottom w:val="none" w:sz="0" w:space="0" w:color="auto"/>
                                    <w:right w:val="none" w:sz="0" w:space="0" w:color="auto"/>
                                  </w:divBdr>
                                  <w:divsChild>
                                    <w:div w:id="962342886">
                                      <w:marLeft w:val="240"/>
                                      <w:marRight w:val="0"/>
                                      <w:marTop w:val="0"/>
                                      <w:marBottom w:val="0"/>
                                      <w:divBdr>
                                        <w:top w:val="none" w:sz="0" w:space="0" w:color="auto"/>
                                        <w:left w:val="none" w:sz="0" w:space="0" w:color="auto"/>
                                        <w:bottom w:val="none" w:sz="0" w:space="0" w:color="auto"/>
                                        <w:right w:val="none" w:sz="0" w:space="0" w:color="auto"/>
                                      </w:divBdr>
                                    </w:div>
                                  </w:divsChild>
                                </w:div>
                                <w:div w:id="545722445">
                                  <w:marLeft w:val="240"/>
                                  <w:marRight w:val="240"/>
                                  <w:marTop w:val="0"/>
                                  <w:marBottom w:val="0"/>
                                  <w:divBdr>
                                    <w:top w:val="none" w:sz="0" w:space="0" w:color="auto"/>
                                    <w:left w:val="none" w:sz="0" w:space="0" w:color="auto"/>
                                    <w:bottom w:val="none" w:sz="0" w:space="0" w:color="auto"/>
                                    <w:right w:val="none" w:sz="0" w:space="0" w:color="auto"/>
                                  </w:divBdr>
                                  <w:divsChild>
                                    <w:div w:id="2047634437">
                                      <w:marLeft w:val="240"/>
                                      <w:marRight w:val="0"/>
                                      <w:marTop w:val="0"/>
                                      <w:marBottom w:val="0"/>
                                      <w:divBdr>
                                        <w:top w:val="none" w:sz="0" w:space="0" w:color="auto"/>
                                        <w:left w:val="none" w:sz="0" w:space="0" w:color="auto"/>
                                        <w:bottom w:val="none" w:sz="0" w:space="0" w:color="auto"/>
                                        <w:right w:val="none" w:sz="0" w:space="0" w:color="auto"/>
                                      </w:divBdr>
                                    </w:div>
                                  </w:divsChild>
                                </w:div>
                                <w:div w:id="674839013">
                                  <w:marLeft w:val="240"/>
                                  <w:marRight w:val="240"/>
                                  <w:marTop w:val="0"/>
                                  <w:marBottom w:val="0"/>
                                  <w:divBdr>
                                    <w:top w:val="none" w:sz="0" w:space="0" w:color="auto"/>
                                    <w:left w:val="none" w:sz="0" w:space="0" w:color="auto"/>
                                    <w:bottom w:val="none" w:sz="0" w:space="0" w:color="auto"/>
                                    <w:right w:val="none" w:sz="0" w:space="0" w:color="auto"/>
                                  </w:divBdr>
                                  <w:divsChild>
                                    <w:div w:id="1196307901">
                                      <w:marLeft w:val="240"/>
                                      <w:marRight w:val="0"/>
                                      <w:marTop w:val="0"/>
                                      <w:marBottom w:val="0"/>
                                      <w:divBdr>
                                        <w:top w:val="none" w:sz="0" w:space="0" w:color="auto"/>
                                        <w:left w:val="none" w:sz="0" w:space="0" w:color="auto"/>
                                        <w:bottom w:val="none" w:sz="0" w:space="0" w:color="auto"/>
                                        <w:right w:val="none" w:sz="0" w:space="0" w:color="auto"/>
                                      </w:divBdr>
                                    </w:div>
                                  </w:divsChild>
                                </w:div>
                                <w:div w:id="797141084">
                                  <w:marLeft w:val="240"/>
                                  <w:marRight w:val="240"/>
                                  <w:marTop w:val="0"/>
                                  <w:marBottom w:val="0"/>
                                  <w:divBdr>
                                    <w:top w:val="none" w:sz="0" w:space="0" w:color="auto"/>
                                    <w:left w:val="none" w:sz="0" w:space="0" w:color="auto"/>
                                    <w:bottom w:val="none" w:sz="0" w:space="0" w:color="auto"/>
                                    <w:right w:val="none" w:sz="0" w:space="0" w:color="auto"/>
                                  </w:divBdr>
                                  <w:divsChild>
                                    <w:div w:id="1666779898">
                                      <w:marLeft w:val="240"/>
                                      <w:marRight w:val="0"/>
                                      <w:marTop w:val="0"/>
                                      <w:marBottom w:val="0"/>
                                      <w:divBdr>
                                        <w:top w:val="none" w:sz="0" w:space="0" w:color="auto"/>
                                        <w:left w:val="none" w:sz="0" w:space="0" w:color="auto"/>
                                        <w:bottom w:val="none" w:sz="0" w:space="0" w:color="auto"/>
                                        <w:right w:val="none" w:sz="0" w:space="0" w:color="auto"/>
                                      </w:divBdr>
                                    </w:div>
                                  </w:divsChild>
                                </w:div>
                                <w:div w:id="829565658">
                                  <w:marLeft w:val="240"/>
                                  <w:marRight w:val="240"/>
                                  <w:marTop w:val="0"/>
                                  <w:marBottom w:val="0"/>
                                  <w:divBdr>
                                    <w:top w:val="none" w:sz="0" w:space="0" w:color="auto"/>
                                    <w:left w:val="none" w:sz="0" w:space="0" w:color="auto"/>
                                    <w:bottom w:val="none" w:sz="0" w:space="0" w:color="auto"/>
                                    <w:right w:val="none" w:sz="0" w:space="0" w:color="auto"/>
                                  </w:divBdr>
                                  <w:divsChild>
                                    <w:div w:id="612594057">
                                      <w:marLeft w:val="240"/>
                                      <w:marRight w:val="0"/>
                                      <w:marTop w:val="0"/>
                                      <w:marBottom w:val="0"/>
                                      <w:divBdr>
                                        <w:top w:val="none" w:sz="0" w:space="0" w:color="auto"/>
                                        <w:left w:val="none" w:sz="0" w:space="0" w:color="auto"/>
                                        <w:bottom w:val="none" w:sz="0" w:space="0" w:color="auto"/>
                                        <w:right w:val="none" w:sz="0" w:space="0" w:color="auto"/>
                                      </w:divBdr>
                                    </w:div>
                                  </w:divsChild>
                                </w:div>
                                <w:div w:id="973293629">
                                  <w:marLeft w:val="0"/>
                                  <w:marRight w:val="0"/>
                                  <w:marTop w:val="0"/>
                                  <w:marBottom w:val="0"/>
                                  <w:divBdr>
                                    <w:top w:val="none" w:sz="0" w:space="0" w:color="auto"/>
                                    <w:left w:val="none" w:sz="0" w:space="0" w:color="auto"/>
                                    <w:bottom w:val="none" w:sz="0" w:space="0" w:color="auto"/>
                                    <w:right w:val="none" w:sz="0" w:space="0" w:color="auto"/>
                                  </w:divBdr>
                                </w:div>
                                <w:div w:id="1004208629">
                                  <w:marLeft w:val="240"/>
                                  <w:marRight w:val="240"/>
                                  <w:marTop w:val="0"/>
                                  <w:marBottom w:val="0"/>
                                  <w:divBdr>
                                    <w:top w:val="none" w:sz="0" w:space="0" w:color="auto"/>
                                    <w:left w:val="none" w:sz="0" w:space="0" w:color="auto"/>
                                    <w:bottom w:val="none" w:sz="0" w:space="0" w:color="auto"/>
                                    <w:right w:val="none" w:sz="0" w:space="0" w:color="auto"/>
                                  </w:divBdr>
                                  <w:divsChild>
                                    <w:div w:id="1688025097">
                                      <w:marLeft w:val="240"/>
                                      <w:marRight w:val="0"/>
                                      <w:marTop w:val="0"/>
                                      <w:marBottom w:val="0"/>
                                      <w:divBdr>
                                        <w:top w:val="none" w:sz="0" w:space="0" w:color="auto"/>
                                        <w:left w:val="none" w:sz="0" w:space="0" w:color="auto"/>
                                        <w:bottom w:val="none" w:sz="0" w:space="0" w:color="auto"/>
                                        <w:right w:val="none" w:sz="0" w:space="0" w:color="auto"/>
                                      </w:divBdr>
                                    </w:div>
                                  </w:divsChild>
                                </w:div>
                                <w:div w:id="1019358884">
                                  <w:marLeft w:val="240"/>
                                  <w:marRight w:val="240"/>
                                  <w:marTop w:val="0"/>
                                  <w:marBottom w:val="0"/>
                                  <w:divBdr>
                                    <w:top w:val="none" w:sz="0" w:space="0" w:color="auto"/>
                                    <w:left w:val="none" w:sz="0" w:space="0" w:color="auto"/>
                                    <w:bottom w:val="none" w:sz="0" w:space="0" w:color="auto"/>
                                    <w:right w:val="none" w:sz="0" w:space="0" w:color="auto"/>
                                  </w:divBdr>
                                  <w:divsChild>
                                    <w:div w:id="1644391109">
                                      <w:marLeft w:val="240"/>
                                      <w:marRight w:val="0"/>
                                      <w:marTop w:val="0"/>
                                      <w:marBottom w:val="0"/>
                                      <w:divBdr>
                                        <w:top w:val="none" w:sz="0" w:space="0" w:color="auto"/>
                                        <w:left w:val="none" w:sz="0" w:space="0" w:color="auto"/>
                                        <w:bottom w:val="none" w:sz="0" w:space="0" w:color="auto"/>
                                        <w:right w:val="none" w:sz="0" w:space="0" w:color="auto"/>
                                      </w:divBdr>
                                    </w:div>
                                  </w:divsChild>
                                </w:div>
                                <w:div w:id="1077289508">
                                  <w:marLeft w:val="240"/>
                                  <w:marRight w:val="240"/>
                                  <w:marTop w:val="0"/>
                                  <w:marBottom w:val="0"/>
                                  <w:divBdr>
                                    <w:top w:val="none" w:sz="0" w:space="0" w:color="auto"/>
                                    <w:left w:val="none" w:sz="0" w:space="0" w:color="auto"/>
                                    <w:bottom w:val="none" w:sz="0" w:space="0" w:color="auto"/>
                                    <w:right w:val="none" w:sz="0" w:space="0" w:color="auto"/>
                                  </w:divBdr>
                                  <w:divsChild>
                                    <w:div w:id="670334713">
                                      <w:marLeft w:val="240"/>
                                      <w:marRight w:val="0"/>
                                      <w:marTop w:val="0"/>
                                      <w:marBottom w:val="0"/>
                                      <w:divBdr>
                                        <w:top w:val="none" w:sz="0" w:space="0" w:color="auto"/>
                                        <w:left w:val="none" w:sz="0" w:space="0" w:color="auto"/>
                                        <w:bottom w:val="none" w:sz="0" w:space="0" w:color="auto"/>
                                        <w:right w:val="none" w:sz="0" w:space="0" w:color="auto"/>
                                      </w:divBdr>
                                    </w:div>
                                  </w:divsChild>
                                </w:div>
                                <w:div w:id="1375348363">
                                  <w:marLeft w:val="240"/>
                                  <w:marRight w:val="240"/>
                                  <w:marTop w:val="0"/>
                                  <w:marBottom w:val="0"/>
                                  <w:divBdr>
                                    <w:top w:val="none" w:sz="0" w:space="0" w:color="auto"/>
                                    <w:left w:val="none" w:sz="0" w:space="0" w:color="auto"/>
                                    <w:bottom w:val="none" w:sz="0" w:space="0" w:color="auto"/>
                                    <w:right w:val="none" w:sz="0" w:space="0" w:color="auto"/>
                                  </w:divBdr>
                                  <w:divsChild>
                                    <w:div w:id="1519352959">
                                      <w:marLeft w:val="240"/>
                                      <w:marRight w:val="0"/>
                                      <w:marTop w:val="0"/>
                                      <w:marBottom w:val="0"/>
                                      <w:divBdr>
                                        <w:top w:val="none" w:sz="0" w:space="0" w:color="auto"/>
                                        <w:left w:val="none" w:sz="0" w:space="0" w:color="auto"/>
                                        <w:bottom w:val="none" w:sz="0" w:space="0" w:color="auto"/>
                                        <w:right w:val="none" w:sz="0" w:space="0" w:color="auto"/>
                                      </w:divBdr>
                                    </w:div>
                                  </w:divsChild>
                                </w:div>
                                <w:div w:id="1410076756">
                                  <w:marLeft w:val="240"/>
                                  <w:marRight w:val="240"/>
                                  <w:marTop w:val="0"/>
                                  <w:marBottom w:val="0"/>
                                  <w:divBdr>
                                    <w:top w:val="none" w:sz="0" w:space="0" w:color="auto"/>
                                    <w:left w:val="none" w:sz="0" w:space="0" w:color="auto"/>
                                    <w:bottom w:val="none" w:sz="0" w:space="0" w:color="auto"/>
                                    <w:right w:val="none" w:sz="0" w:space="0" w:color="auto"/>
                                  </w:divBdr>
                                  <w:divsChild>
                                    <w:div w:id="1920168173">
                                      <w:marLeft w:val="240"/>
                                      <w:marRight w:val="0"/>
                                      <w:marTop w:val="0"/>
                                      <w:marBottom w:val="0"/>
                                      <w:divBdr>
                                        <w:top w:val="none" w:sz="0" w:space="0" w:color="auto"/>
                                        <w:left w:val="none" w:sz="0" w:space="0" w:color="auto"/>
                                        <w:bottom w:val="none" w:sz="0" w:space="0" w:color="auto"/>
                                        <w:right w:val="none" w:sz="0" w:space="0" w:color="auto"/>
                                      </w:divBdr>
                                    </w:div>
                                  </w:divsChild>
                                </w:div>
                                <w:div w:id="1434669913">
                                  <w:marLeft w:val="240"/>
                                  <w:marRight w:val="240"/>
                                  <w:marTop w:val="0"/>
                                  <w:marBottom w:val="0"/>
                                  <w:divBdr>
                                    <w:top w:val="none" w:sz="0" w:space="0" w:color="auto"/>
                                    <w:left w:val="none" w:sz="0" w:space="0" w:color="auto"/>
                                    <w:bottom w:val="none" w:sz="0" w:space="0" w:color="auto"/>
                                    <w:right w:val="none" w:sz="0" w:space="0" w:color="auto"/>
                                  </w:divBdr>
                                  <w:divsChild>
                                    <w:div w:id="1123504746">
                                      <w:marLeft w:val="240"/>
                                      <w:marRight w:val="0"/>
                                      <w:marTop w:val="0"/>
                                      <w:marBottom w:val="0"/>
                                      <w:divBdr>
                                        <w:top w:val="none" w:sz="0" w:space="0" w:color="auto"/>
                                        <w:left w:val="none" w:sz="0" w:space="0" w:color="auto"/>
                                        <w:bottom w:val="none" w:sz="0" w:space="0" w:color="auto"/>
                                        <w:right w:val="none" w:sz="0" w:space="0" w:color="auto"/>
                                      </w:divBdr>
                                    </w:div>
                                  </w:divsChild>
                                </w:div>
                                <w:div w:id="1604462421">
                                  <w:marLeft w:val="240"/>
                                  <w:marRight w:val="240"/>
                                  <w:marTop w:val="0"/>
                                  <w:marBottom w:val="0"/>
                                  <w:divBdr>
                                    <w:top w:val="none" w:sz="0" w:space="0" w:color="auto"/>
                                    <w:left w:val="none" w:sz="0" w:space="0" w:color="auto"/>
                                    <w:bottom w:val="none" w:sz="0" w:space="0" w:color="auto"/>
                                    <w:right w:val="none" w:sz="0" w:space="0" w:color="auto"/>
                                  </w:divBdr>
                                  <w:divsChild>
                                    <w:div w:id="1993945301">
                                      <w:marLeft w:val="240"/>
                                      <w:marRight w:val="0"/>
                                      <w:marTop w:val="0"/>
                                      <w:marBottom w:val="0"/>
                                      <w:divBdr>
                                        <w:top w:val="none" w:sz="0" w:space="0" w:color="auto"/>
                                        <w:left w:val="none" w:sz="0" w:space="0" w:color="auto"/>
                                        <w:bottom w:val="none" w:sz="0" w:space="0" w:color="auto"/>
                                        <w:right w:val="none" w:sz="0" w:space="0" w:color="auto"/>
                                      </w:divBdr>
                                    </w:div>
                                  </w:divsChild>
                                </w:div>
                                <w:div w:id="1727752265">
                                  <w:marLeft w:val="240"/>
                                  <w:marRight w:val="240"/>
                                  <w:marTop w:val="0"/>
                                  <w:marBottom w:val="0"/>
                                  <w:divBdr>
                                    <w:top w:val="none" w:sz="0" w:space="0" w:color="auto"/>
                                    <w:left w:val="none" w:sz="0" w:space="0" w:color="auto"/>
                                    <w:bottom w:val="none" w:sz="0" w:space="0" w:color="auto"/>
                                    <w:right w:val="none" w:sz="0" w:space="0" w:color="auto"/>
                                  </w:divBdr>
                                  <w:divsChild>
                                    <w:div w:id="1464035028">
                                      <w:marLeft w:val="240"/>
                                      <w:marRight w:val="0"/>
                                      <w:marTop w:val="0"/>
                                      <w:marBottom w:val="0"/>
                                      <w:divBdr>
                                        <w:top w:val="none" w:sz="0" w:space="0" w:color="auto"/>
                                        <w:left w:val="none" w:sz="0" w:space="0" w:color="auto"/>
                                        <w:bottom w:val="none" w:sz="0" w:space="0" w:color="auto"/>
                                        <w:right w:val="none" w:sz="0" w:space="0" w:color="auto"/>
                                      </w:divBdr>
                                    </w:div>
                                  </w:divsChild>
                                </w:div>
                                <w:div w:id="1965698627">
                                  <w:marLeft w:val="240"/>
                                  <w:marRight w:val="240"/>
                                  <w:marTop w:val="0"/>
                                  <w:marBottom w:val="0"/>
                                  <w:divBdr>
                                    <w:top w:val="none" w:sz="0" w:space="0" w:color="auto"/>
                                    <w:left w:val="none" w:sz="0" w:space="0" w:color="auto"/>
                                    <w:bottom w:val="none" w:sz="0" w:space="0" w:color="auto"/>
                                    <w:right w:val="none" w:sz="0" w:space="0" w:color="auto"/>
                                  </w:divBdr>
                                  <w:divsChild>
                                    <w:div w:id="441917562">
                                      <w:marLeft w:val="240"/>
                                      <w:marRight w:val="0"/>
                                      <w:marTop w:val="0"/>
                                      <w:marBottom w:val="0"/>
                                      <w:divBdr>
                                        <w:top w:val="none" w:sz="0" w:space="0" w:color="auto"/>
                                        <w:left w:val="none" w:sz="0" w:space="0" w:color="auto"/>
                                        <w:bottom w:val="none" w:sz="0" w:space="0" w:color="auto"/>
                                        <w:right w:val="none" w:sz="0" w:space="0" w:color="auto"/>
                                      </w:divBdr>
                                    </w:div>
                                  </w:divsChild>
                                </w:div>
                                <w:div w:id="2055813626">
                                  <w:marLeft w:val="240"/>
                                  <w:marRight w:val="240"/>
                                  <w:marTop w:val="0"/>
                                  <w:marBottom w:val="0"/>
                                  <w:divBdr>
                                    <w:top w:val="none" w:sz="0" w:space="0" w:color="auto"/>
                                    <w:left w:val="none" w:sz="0" w:space="0" w:color="auto"/>
                                    <w:bottom w:val="none" w:sz="0" w:space="0" w:color="auto"/>
                                    <w:right w:val="none" w:sz="0" w:space="0" w:color="auto"/>
                                  </w:divBdr>
                                  <w:divsChild>
                                    <w:div w:id="231157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335943">
                          <w:marLeft w:val="240"/>
                          <w:marRight w:val="240"/>
                          <w:marTop w:val="0"/>
                          <w:marBottom w:val="0"/>
                          <w:divBdr>
                            <w:top w:val="none" w:sz="0" w:space="0" w:color="auto"/>
                            <w:left w:val="none" w:sz="0" w:space="0" w:color="auto"/>
                            <w:bottom w:val="none" w:sz="0" w:space="0" w:color="auto"/>
                            <w:right w:val="none" w:sz="0" w:space="0" w:color="auto"/>
                          </w:divBdr>
                          <w:divsChild>
                            <w:div w:id="924387362">
                              <w:marLeft w:val="240"/>
                              <w:marRight w:val="0"/>
                              <w:marTop w:val="0"/>
                              <w:marBottom w:val="0"/>
                              <w:divBdr>
                                <w:top w:val="none" w:sz="0" w:space="0" w:color="auto"/>
                                <w:left w:val="none" w:sz="0" w:space="0" w:color="auto"/>
                                <w:bottom w:val="none" w:sz="0" w:space="0" w:color="auto"/>
                                <w:right w:val="none" w:sz="0" w:space="0" w:color="auto"/>
                              </w:divBdr>
                            </w:div>
                            <w:div w:id="1743792946">
                              <w:marLeft w:val="0"/>
                              <w:marRight w:val="0"/>
                              <w:marTop w:val="0"/>
                              <w:marBottom w:val="0"/>
                              <w:divBdr>
                                <w:top w:val="none" w:sz="0" w:space="0" w:color="auto"/>
                                <w:left w:val="none" w:sz="0" w:space="0" w:color="auto"/>
                                <w:bottom w:val="none" w:sz="0" w:space="0" w:color="auto"/>
                                <w:right w:val="none" w:sz="0" w:space="0" w:color="auto"/>
                              </w:divBdr>
                              <w:divsChild>
                                <w:div w:id="547493268">
                                  <w:marLeft w:val="240"/>
                                  <w:marRight w:val="240"/>
                                  <w:marTop w:val="0"/>
                                  <w:marBottom w:val="0"/>
                                  <w:divBdr>
                                    <w:top w:val="none" w:sz="0" w:space="0" w:color="auto"/>
                                    <w:left w:val="none" w:sz="0" w:space="0" w:color="auto"/>
                                    <w:bottom w:val="none" w:sz="0" w:space="0" w:color="auto"/>
                                    <w:right w:val="none" w:sz="0" w:space="0" w:color="auto"/>
                                  </w:divBdr>
                                  <w:divsChild>
                                    <w:div w:id="53823733">
                                      <w:marLeft w:val="240"/>
                                      <w:marRight w:val="0"/>
                                      <w:marTop w:val="0"/>
                                      <w:marBottom w:val="0"/>
                                      <w:divBdr>
                                        <w:top w:val="none" w:sz="0" w:space="0" w:color="auto"/>
                                        <w:left w:val="none" w:sz="0" w:space="0" w:color="auto"/>
                                        <w:bottom w:val="none" w:sz="0" w:space="0" w:color="auto"/>
                                        <w:right w:val="none" w:sz="0" w:space="0" w:color="auto"/>
                                      </w:divBdr>
                                    </w:div>
                                    <w:div w:id="986670825">
                                      <w:marLeft w:val="0"/>
                                      <w:marRight w:val="0"/>
                                      <w:marTop w:val="0"/>
                                      <w:marBottom w:val="0"/>
                                      <w:divBdr>
                                        <w:top w:val="none" w:sz="0" w:space="0" w:color="auto"/>
                                        <w:left w:val="none" w:sz="0" w:space="0" w:color="auto"/>
                                        <w:bottom w:val="none" w:sz="0" w:space="0" w:color="auto"/>
                                        <w:right w:val="none" w:sz="0" w:space="0" w:color="auto"/>
                                      </w:divBdr>
                                      <w:divsChild>
                                        <w:div w:id="130950738">
                                          <w:marLeft w:val="240"/>
                                          <w:marRight w:val="240"/>
                                          <w:marTop w:val="0"/>
                                          <w:marBottom w:val="0"/>
                                          <w:divBdr>
                                            <w:top w:val="none" w:sz="0" w:space="0" w:color="auto"/>
                                            <w:left w:val="none" w:sz="0" w:space="0" w:color="auto"/>
                                            <w:bottom w:val="none" w:sz="0" w:space="0" w:color="auto"/>
                                            <w:right w:val="none" w:sz="0" w:space="0" w:color="auto"/>
                                          </w:divBdr>
                                          <w:divsChild>
                                            <w:div w:id="159542580">
                                              <w:marLeft w:val="0"/>
                                              <w:marRight w:val="0"/>
                                              <w:marTop w:val="0"/>
                                              <w:marBottom w:val="0"/>
                                              <w:divBdr>
                                                <w:top w:val="none" w:sz="0" w:space="0" w:color="auto"/>
                                                <w:left w:val="none" w:sz="0" w:space="0" w:color="auto"/>
                                                <w:bottom w:val="none" w:sz="0" w:space="0" w:color="auto"/>
                                                <w:right w:val="none" w:sz="0" w:space="0" w:color="auto"/>
                                              </w:divBdr>
                                              <w:divsChild>
                                                <w:div w:id="95714180">
                                                  <w:marLeft w:val="240"/>
                                                  <w:marRight w:val="240"/>
                                                  <w:marTop w:val="0"/>
                                                  <w:marBottom w:val="0"/>
                                                  <w:divBdr>
                                                    <w:top w:val="none" w:sz="0" w:space="0" w:color="auto"/>
                                                    <w:left w:val="none" w:sz="0" w:space="0" w:color="auto"/>
                                                    <w:bottom w:val="none" w:sz="0" w:space="0" w:color="auto"/>
                                                    <w:right w:val="none" w:sz="0" w:space="0" w:color="auto"/>
                                                  </w:divBdr>
                                                  <w:divsChild>
                                                    <w:div w:id="353456831">
                                                      <w:marLeft w:val="240"/>
                                                      <w:marRight w:val="0"/>
                                                      <w:marTop w:val="0"/>
                                                      <w:marBottom w:val="0"/>
                                                      <w:divBdr>
                                                        <w:top w:val="none" w:sz="0" w:space="0" w:color="auto"/>
                                                        <w:left w:val="none" w:sz="0" w:space="0" w:color="auto"/>
                                                        <w:bottom w:val="none" w:sz="0" w:space="0" w:color="auto"/>
                                                        <w:right w:val="none" w:sz="0" w:space="0" w:color="auto"/>
                                                      </w:divBdr>
                                                    </w:div>
                                                  </w:divsChild>
                                                </w:div>
                                                <w:div w:id="496531563">
                                                  <w:marLeft w:val="240"/>
                                                  <w:marRight w:val="240"/>
                                                  <w:marTop w:val="0"/>
                                                  <w:marBottom w:val="0"/>
                                                  <w:divBdr>
                                                    <w:top w:val="none" w:sz="0" w:space="0" w:color="auto"/>
                                                    <w:left w:val="none" w:sz="0" w:space="0" w:color="auto"/>
                                                    <w:bottom w:val="none" w:sz="0" w:space="0" w:color="auto"/>
                                                    <w:right w:val="none" w:sz="0" w:space="0" w:color="auto"/>
                                                  </w:divBdr>
                                                  <w:divsChild>
                                                    <w:div w:id="1120687344">
                                                      <w:marLeft w:val="240"/>
                                                      <w:marRight w:val="0"/>
                                                      <w:marTop w:val="0"/>
                                                      <w:marBottom w:val="0"/>
                                                      <w:divBdr>
                                                        <w:top w:val="none" w:sz="0" w:space="0" w:color="auto"/>
                                                        <w:left w:val="none" w:sz="0" w:space="0" w:color="auto"/>
                                                        <w:bottom w:val="none" w:sz="0" w:space="0" w:color="auto"/>
                                                        <w:right w:val="none" w:sz="0" w:space="0" w:color="auto"/>
                                                      </w:divBdr>
                                                    </w:div>
                                                  </w:divsChild>
                                                </w:div>
                                                <w:div w:id="1097092870">
                                                  <w:marLeft w:val="240"/>
                                                  <w:marRight w:val="240"/>
                                                  <w:marTop w:val="0"/>
                                                  <w:marBottom w:val="0"/>
                                                  <w:divBdr>
                                                    <w:top w:val="none" w:sz="0" w:space="0" w:color="auto"/>
                                                    <w:left w:val="none" w:sz="0" w:space="0" w:color="auto"/>
                                                    <w:bottom w:val="none" w:sz="0" w:space="0" w:color="auto"/>
                                                    <w:right w:val="none" w:sz="0" w:space="0" w:color="auto"/>
                                                  </w:divBdr>
                                                  <w:divsChild>
                                                    <w:div w:id="718553001">
                                                      <w:marLeft w:val="240"/>
                                                      <w:marRight w:val="0"/>
                                                      <w:marTop w:val="0"/>
                                                      <w:marBottom w:val="0"/>
                                                      <w:divBdr>
                                                        <w:top w:val="none" w:sz="0" w:space="0" w:color="auto"/>
                                                        <w:left w:val="none" w:sz="0" w:space="0" w:color="auto"/>
                                                        <w:bottom w:val="none" w:sz="0" w:space="0" w:color="auto"/>
                                                        <w:right w:val="none" w:sz="0" w:space="0" w:color="auto"/>
                                                      </w:divBdr>
                                                    </w:div>
                                                  </w:divsChild>
                                                </w:div>
                                                <w:div w:id="1389501429">
                                                  <w:marLeft w:val="0"/>
                                                  <w:marRight w:val="0"/>
                                                  <w:marTop w:val="0"/>
                                                  <w:marBottom w:val="0"/>
                                                  <w:divBdr>
                                                    <w:top w:val="none" w:sz="0" w:space="0" w:color="auto"/>
                                                    <w:left w:val="none" w:sz="0" w:space="0" w:color="auto"/>
                                                    <w:bottom w:val="none" w:sz="0" w:space="0" w:color="auto"/>
                                                    <w:right w:val="none" w:sz="0" w:space="0" w:color="auto"/>
                                                  </w:divBdr>
                                                </w:div>
                                              </w:divsChild>
                                            </w:div>
                                            <w:div w:id="1841308655">
                                              <w:marLeft w:val="240"/>
                                              <w:marRight w:val="0"/>
                                              <w:marTop w:val="0"/>
                                              <w:marBottom w:val="0"/>
                                              <w:divBdr>
                                                <w:top w:val="none" w:sz="0" w:space="0" w:color="auto"/>
                                                <w:left w:val="none" w:sz="0" w:space="0" w:color="auto"/>
                                                <w:bottom w:val="none" w:sz="0" w:space="0" w:color="auto"/>
                                                <w:right w:val="none" w:sz="0" w:space="0" w:color="auto"/>
                                              </w:divBdr>
                                            </w:div>
                                          </w:divsChild>
                                        </w:div>
                                        <w:div w:id="214590409">
                                          <w:marLeft w:val="0"/>
                                          <w:marRight w:val="0"/>
                                          <w:marTop w:val="0"/>
                                          <w:marBottom w:val="0"/>
                                          <w:divBdr>
                                            <w:top w:val="none" w:sz="0" w:space="0" w:color="auto"/>
                                            <w:left w:val="none" w:sz="0" w:space="0" w:color="auto"/>
                                            <w:bottom w:val="none" w:sz="0" w:space="0" w:color="auto"/>
                                            <w:right w:val="none" w:sz="0" w:space="0" w:color="auto"/>
                                          </w:divBdr>
                                        </w:div>
                                        <w:div w:id="1000305945">
                                          <w:marLeft w:val="240"/>
                                          <w:marRight w:val="240"/>
                                          <w:marTop w:val="0"/>
                                          <w:marBottom w:val="0"/>
                                          <w:divBdr>
                                            <w:top w:val="none" w:sz="0" w:space="0" w:color="auto"/>
                                            <w:left w:val="none" w:sz="0" w:space="0" w:color="auto"/>
                                            <w:bottom w:val="none" w:sz="0" w:space="0" w:color="auto"/>
                                            <w:right w:val="none" w:sz="0" w:space="0" w:color="auto"/>
                                          </w:divBdr>
                                          <w:divsChild>
                                            <w:div w:id="1228877525">
                                              <w:marLeft w:val="0"/>
                                              <w:marRight w:val="0"/>
                                              <w:marTop w:val="0"/>
                                              <w:marBottom w:val="0"/>
                                              <w:divBdr>
                                                <w:top w:val="none" w:sz="0" w:space="0" w:color="auto"/>
                                                <w:left w:val="none" w:sz="0" w:space="0" w:color="auto"/>
                                                <w:bottom w:val="none" w:sz="0" w:space="0" w:color="auto"/>
                                                <w:right w:val="none" w:sz="0" w:space="0" w:color="auto"/>
                                              </w:divBdr>
                                              <w:divsChild>
                                                <w:div w:id="198471866">
                                                  <w:marLeft w:val="240"/>
                                                  <w:marRight w:val="240"/>
                                                  <w:marTop w:val="0"/>
                                                  <w:marBottom w:val="0"/>
                                                  <w:divBdr>
                                                    <w:top w:val="none" w:sz="0" w:space="0" w:color="auto"/>
                                                    <w:left w:val="none" w:sz="0" w:space="0" w:color="auto"/>
                                                    <w:bottom w:val="none" w:sz="0" w:space="0" w:color="auto"/>
                                                    <w:right w:val="none" w:sz="0" w:space="0" w:color="auto"/>
                                                  </w:divBdr>
                                                  <w:divsChild>
                                                    <w:div w:id="2023510856">
                                                      <w:marLeft w:val="240"/>
                                                      <w:marRight w:val="0"/>
                                                      <w:marTop w:val="0"/>
                                                      <w:marBottom w:val="0"/>
                                                      <w:divBdr>
                                                        <w:top w:val="none" w:sz="0" w:space="0" w:color="auto"/>
                                                        <w:left w:val="none" w:sz="0" w:space="0" w:color="auto"/>
                                                        <w:bottom w:val="none" w:sz="0" w:space="0" w:color="auto"/>
                                                        <w:right w:val="none" w:sz="0" w:space="0" w:color="auto"/>
                                                      </w:divBdr>
                                                    </w:div>
                                                  </w:divsChild>
                                                </w:div>
                                                <w:div w:id="869413203">
                                                  <w:marLeft w:val="0"/>
                                                  <w:marRight w:val="0"/>
                                                  <w:marTop w:val="0"/>
                                                  <w:marBottom w:val="0"/>
                                                  <w:divBdr>
                                                    <w:top w:val="none" w:sz="0" w:space="0" w:color="auto"/>
                                                    <w:left w:val="none" w:sz="0" w:space="0" w:color="auto"/>
                                                    <w:bottom w:val="none" w:sz="0" w:space="0" w:color="auto"/>
                                                    <w:right w:val="none" w:sz="0" w:space="0" w:color="auto"/>
                                                  </w:divBdr>
                                                </w:div>
                                                <w:div w:id="1547445438">
                                                  <w:marLeft w:val="240"/>
                                                  <w:marRight w:val="240"/>
                                                  <w:marTop w:val="0"/>
                                                  <w:marBottom w:val="0"/>
                                                  <w:divBdr>
                                                    <w:top w:val="none" w:sz="0" w:space="0" w:color="auto"/>
                                                    <w:left w:val="none" w:sz="0" w:space="0" w:color="auto"/>
                                                    <w:bottom w:val="none" w:sz="0" w:space="0" w:color="auto"/>
                                                    <w:right w:val="none" w:sz="0" w:space="0" w:color="auto"/>
                                                  </w:divBdr>
                                                  <w:divsChild>
                                                    <w:div w:id="1176193088">
                                                      <w:marLeft w:val="240"/>
                                                      <w:marRight w:val="0"/>
                                                      <w:marTop w:val="0"/>
                                                      <w:marBottom w:val="0"/>
                                                      <w:divBdr>
                                                        <w:top w:val="none" w:sz="0" w:space="0" w:color="auto"/>
                                                        <w:left w:val="none" w:sz="0" w:space="0" w:color="auto"/>
                                                        <w:bottom w:val="none" w:sz="0" w:space="0" w:color="auto"/>
                                                        <w:right w:val="none" w:sz="0" w:space="0" w:color="auto"/>
                                                      </w:divBdr>
                                                    </w:div>
                                                  </w:divsChild>
                                                </w:div>
                                                <w:div w:id="1581527720">
                                                  <w:marLeft w:val="240"/>
                                                  <w:marRight w:val="240"/>
                                                  <w:marTop w:val="0"/>
                                                  <w:marBottom w:val="0"/>
                                                  <w:divBdr>
                                                    <w:top w:val="none" w:sz="0" w:space="0" w:color="auto"/>
                                                    <w:left w:val="none" w:sz="0" w:space="0" w:color="auto"/>
                                                    <w:bottom w:val="none" w:sz="0" w:space="0" w:color="auto"/>
                                                    <w:right w:val="none" w:sz="0" w:space="0" w:color="auto"/>
                                                  </w:divBdr>
                                                  <w:divsChild>
                                                    <w:div w:id="630601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9021712">
                                              <w:marLeft w:val="240"/>
                                              <w:marRight w:val="0"/>
                                              <w:marTop w:val="0"/>
                                              <w:marBottom w:val="0"/>
                                              <w:divBdr>
                                                <w:top w:val="none" w:sz="0" w:space="0" w:color="auto"/>
                                                <w:left w:val="none" w:sz="0" w:space="0" w:color="auto"/>
                                                <w:bottom w:val="none" w:sz="0" w:space="0" w:color="auto"/>
                                                <w:right w:val="none" w:sz="0" w:space="0" w:color="auto"/>
                                              </w:divBdr>
                                            </w:div>
                                          </w:divsChild>
                                        </w:div>
                                        <w:div w:id="1121607795">
                                          <w:marLeft w:val="240"/>
                                          <w:marRight w:val="240"/>
                                          <w:marTop w:val="0"/>
                                          <w:marBottom w:val="0"/>
                                          <w:divBdr>
                                            <w:top w:val="none" w:sz="0" w:space="0" w:color="auto"/>
                                            <w:left w:val="none" w:sz="0" w:space="0" w:color="auto"/>
                                            <w:bottom w:val="none" w:sz="0" w:space="0" w:color="auto"/>
                                            <w:right w:val="none" w:sz="0" w:space="0" w:color="auto"/>
                                          </w:divBdr>
                                          <w:divsChild>
                                            <w:div w:id="1618681203">
                                              <w:marLeft w:val="0"/>
                                              <w:marRight w:val="0"/>
                                              <w:marTop w:val="0"/>
                                              <w:marBottom w:val="0"/>
                                              <w:divBdr>
                                                <w:top w:val="none" w:sz="0" w:space="0" w:color="auto"/>
                                                <w:left w:val="none" w:sz="0" w:space="0" w:color="auto"/>
                                                <w:bottom w:val="none" w:sz="0" w:space="0" w:color="auto"/>
                                                <w:right w:val="none" w:sz="0" w:space="0" w:color="auto"/>
                                              </w:divBdr>
                                              <w:divsChild>
                                                <w:div w:id="50811204">
                                                  <w:marLeft w:val="240"/>
                                                  <w:marRight w:val="240"/>
                                                  <w:marTop w:val="0"/>
                                                  <w:marBottom w:val="0"/>
                                                  <w:divBdr>
                                                    <w:top w:val="none" w:sz="0" w:space="0" w:color="auto"/>
                                                    <w:left w:val="none" w:sz="0" w:space="0" w:color="auto"/>
                                                    <w:bottom w:val="none" w:sz="0" w:space="0" w:color="auto"/>
                                                    <w:right w:val="none" w:sz="0" w:space="0" w:color="auto"/>
                                                  </w:divBdr>
                                                  <w:divsChild>
                                                    <w:div w:id="839199840">
                                                      <w:marLeft w:val="240"/>
                                                      <w:marRight w:val="0"/>
                                                      <w:marTop w:val="0"/>
                                                      <w:marBottom w:val="0"/>
                                                      <w:divBdr>
                                                        <w:top w:val="none" w:sz="0" w:space="0" w:color="auto"/>
                                                        <w:left w:val="none" w:sz="0" w:space="0" w:color="auto"/>
                                                        <w:bottom w:val="none" w:sz="0" w:space="0" w:color="auto"/>
                                                        <w:right w:val="none" w:sz="0" w:space="0" w:color="auto"/>
                                                      </w:divBdr>
                                                    </w:div>
                                                  </w:divsChild>
                                                </w:div>
                                                <w:div w:id="115562840">
                                                  <w:marLeft w:val="240"/>
                                                  <w:marRight w:val="240"/>
                                                  <w:marTop w:val="0"/>
                                                  <w:marBottom w:val="0"/>
                                                  <w:divBdr>
                                                    <w:top w:val="none" w:sz="0" w:space="0" w:color="auto"/>
                                                    <w:left w:val="none" w:sz="0" w:space="0" w:color="auto"/>
                                                    <w:bottom w:val="none" w:sz="0" w:space="0" w:color="auto"/>
                                                    <w:right w:val="none" w:sz="0" w:space="0" w:color="auto"/>
                                                  </w:divBdr>
                                                  <w:divsChild>
                                                    <w:div w:id="451751636">
                                                      <w:marLeft w:val="240"/>
                                                      <w:marRight w:val="0"/>
                                                      <w:marTop w:val="0"/>
                                                      <w:marBottom w:val="0"/>
                                                      <w:divBdr>
                                                        <w:top w:val="none" w:sz="0" w:space="0" w:color="auto"/>
                                                        <w:left w:val="none" w:sz="0" w:space="0" w:color="auto"/>
                                                        <w:bottom w:val="none" w:sz="0" w:space="0" w:color="auto"/>
                                                        <w:right w:val="none" w:sz="0" w:space="0" w:color="auto"/>
                                                      </w:divBdr>
                                                    </w:div>
                                                  </w:divsChild>
                                                </w:div>
                                                <w:div w:id="873999440">
                                                  <w:marLeft w:val="240"/>
                                                  <w:marRight w:val="240"/>
                                                  <w:marTop w:val="0"/>
                                                  <w:marBottom w:val="0"/>
                                                  <w:divBdr>
                                                    <w:top w:val="none" w:sz="0" w:space="0" w:color="auto"/>
                                                    <w:left w:val="none" w:sz="0" w:space="0" w:color="auto"/>
                                                    <w:bottom w:val="none" w:sz="0" w:space="0" w:color="auto"/>
                                                    <w:right w:val="none" w:sz="0" w:space="0" w:color="auto"/>
                                                  </w:divBdr>
                                                  <w:divsChild>
                                                    <w:div w:id="1053429422">
                                                      <w:marLeft w:val="240"/>
                                                      <w:marRight w:val="0"/>
                                                      <w:marTop w:val="0"/>
                                                      <w:marBottom w:val="0"/>
                                                      <w:divBdr>
                                                        <w:top w:val="none" w:sz="0" w:space="0" w:color="auto"/>
                                                        <w:left w:val="none" w:sz="0" w:space="0" w:color="auto"/>
                                                        <w:bottom w:val="none" w:sz="0" w:space="0" w:color="auto"/>
                                                        <w:right w:val="none" w:sz="0" w:space="0" w:color="auto"/>
                                                      </w:divBdr>
                                                    </w:div>
                                                  </w:divsChild>
                                                </w:div>
                                                <w:div w:id="890119226">
                                                  <w:marLeft w:val="0"/>
                                                  <w:marRight w:val="0"/>
                                                  <w:marTop w:val="0"/>
                                                  <w:marBottom w:val="0"/>
                                                  <w:divBdr>
                                                    <w:top w:val="none" w:sz="0" w:space="0" w:color="auto"/>
                                                    <w:left w:val="none" w:sz="0" w:space="0" w:color="auto"/>
                                                    <w:bottom w:val="none" w:sz="0" w:space="0" w:color="auto"/>
                                                    <w:right w:val="none" w:sz="0" w:space="0" w:color="auto"/>
                                                  </w:divBdr>
                                                </w:div>
                                                <w:div w:id="905799205">
                                                  <w:marLeft w:val="240"/>
                                                  <w:marRight w:val="240"/>
                                                  <w:marTop w:val="0"/>
                                                  <w:marBottom w:val="0"/>
                                                  <w:divBdr>
                                                    <w:top w:val="none" w:sz="0" w:space="0" w:color="auto"/>
                                                    <w:left w:val="none" w:sz="0" w:space="0" w:color="auto"/>
                                                    <w:bottom w:val="none" w:sz="0" w:space="0" w:color="auto"/>
                                                    <w:right w:val="none" w:sz="0" w:space="0" w:color="auto"/>
                                                  </w:divBdr>
                                                  <w:divsChild>
                                                    <w:div w:id="1347706888">
                                                      <w:marLeft w:val="240"/>
                                                      <w:marRight w:val="0"/>
                                                      <w:marTop w:val="0"/>
                                                      <w:marBottom w:val="0"/>
                                                      <w:divBdr>
                                                        <w:top w:val="none" w:sz="0" w:space="0" w:color="auto"/>
                                                        <w:left w:val="none" w:sz="0" w:space="0" w:color="auto"/>
                                                        <w:bottom w:val="none" w:sz="0" w:space="0" w:color="auto"/>
                                                        <w:right w:val="none" w:sz="0" w:space="0" w:color="auto"/>
                                                      </w:divBdr>
                                                    </w:div>
                                                  </w:divsChild>
                                                </w:div>
                                                <w:div w:id="1612515070">
                                                  <w:marLeft w:val="240"/>
                                                  <w:marRight w:val="240"/>
                                                  <w:marTop w:val="0"/>
                                                  <w:marBottom w:val="0"/>
                                                  <w:divBdr>
                                                    <w:top w:val="none" w:sz="0" w:space="0" w:color="auto"/>
                                                    <w:left w:val="none" w:sz="0" w:space="0" w:color="auto"/>
                                                    <w:bottom w:val="none" w:sz="0" w:space="0" w:color="auto"/>
                                                    <w:right w:val="none" w:sz="0" w:space="0" w:color="auto"/>
                                                  </w:divBdr>
                                                  <w:divsChild>
                                                    <w:div w:id="841965440">
                                                      <w:marLeft w:val="240"/>
                                                      <w:marRight w:val="0"/>
                                                      <w:marTop w:val="0"/>
                                                      <w:marBottom w:val="0"/>
                                                      <w:divBdr>
                                                        <w:top w:val="none" w:sz="0" w:space="0" w:color="auto"/>
                                                        <w:left w:val="none" w:sz="0" w:space="0" w:color="auto"/>
                                                        <w:bottom w:val="none" w:sz="0" w:space="0" w:color="auto"/>
                                                        <w:right w:val="none" w:sz="0" w:space="0" w:color="auto"/>
                                                      </w:divBdr>
                                                    </w:div>
                                                  </w:divsChild>
                                                </w:div>
                                                <w:div w:id="2050180061">
                                                  <w:marLeft w:val="240"/>
                                                  <w:marRight w:val="240"/>
                                                  <w:marTop w:val="0"/>
                                                  <w:marBottom w:val="0"/>
                                                  <w:divBdr>
                                                    <w:top w:val="none" w:sz="0" w:space="0" w:color="auto"/>
                                                    <w:left w:val="none" w:sz="0" w:space="0" w:color="auto"/>
                                                    <w:bottom w:val="none" w:sz="0" w:space="0" w:color="auto"/>
                                                    <w:right w:val="none" w:sz="0" w:space="0" w:color="auto"/>
                                                  </w:divBdr>
                                                  <w:divsChild>
                                                    <w:div w:id="230120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6388939">
                                              <w:marLeft w:val="240"/>
                                              <w:marRight w:val="0"/>
                                              <w:marTop w:val="0"/>
                                              <w:marBottom w:val="0"/>
                                              <w:divBdr>
                                                <w:top w:val="none" w:sz="0" w:space="0" w:color="auto"/>
                                                <w:left w:val="none" w:sz="0" w:space="0" w:color="auto"/>
                                                <w:bottom w:val="none" w:sz="0" w:space="0" w:color="auto"/>
                                                <w:right w:val="none" w:sz="0" w:space="0" w:color="auto"/>
                                              </w:divBdr>
                                            </w:div>
                                          </w:divsChild>
                                        </w:div>
                                        <w:div w:id="1126585680">
                                          <w:marLeft w:val="240"/>
                                          <w:marRight w:val="240"/>
                                          <w:marTop w:val="0"/>
                                          <w:marBottom w:val="0"/>
                                          <w:divBdr>
                                            <w:top w:val="none" w:sz="0" w:space="0" w:color="auto"/>
                                            <w:left w:val="none" w:sz="0" w:space="0" w:color="auto"/>
                                            <w:bottom w:val="none" w:sz="0" w:space="0" w:color="auto"/>
                                            <w:right w:val="none" w:sz="0" w:space="0" w:color="auto"/>
                                          </w:divBdr>
                                          <w:divsChild>
                                            <w:div w:id="660079339">
                                              <w:marLeft w:val="240"/>
                                              <w:marRight w:val="0"/>
                                              <w:marTop w:val="0"/>
                                              <w:marBottom w:val="0"/>
                                              <w:divBdr>
                                                <w:top w:val="none" w:sz="0" w:space="0" w:color="auto"/>
                                                <w:left w:val="none" w:sz="0" w:space="0" w:color="auto"/>
                                                <w:bottom w:val="none" w:sz="0" w:space="0" w:color="auto"/>
                                                <w:right w:val="none" w:sz="0" w:space="0" w:color="auto"/>
                                              </w:divBdr>
                                            </w:div>
                                            <w:div w:id="1878396150">
                                              <w:marLeft w:val="0"/>
                                              <w:marRight w:val="0"/>
                                              <w:marTop w:val="0"/>
                                              <w:marBottom w:val="0"/>
                                              <w:divBdr>
                                                <w:top w:val="none" w:sz="0" w:space="0" w:color="auto"/>
                                                <w:left w:val="none" w:sz="0" w:space="0" w:color="auto"/>
                                                <w:bottom w:val="none" w:sz="0" w:space="0" w:color="auto"/>
                                                <w:right w:val="none" w:sz="0" w:space="0" w:color="auto"/>
                                              </w:divBdr>
                                              <w:divsChild>
                                                <w:div w:id="87970134">
                                                  <w:marLeft w:val="240"/>
                                                  <w:marRight w:val="240"/>
                                                  <w:marTop w:val="0"/>
                                                  <w:marBottom w:val="0"/>
                                                  <w:divBdr>
                                                    <w:top w:val="none" w:sz="0" w:space="0" w:color="auto"/>
                                                    <w:left w:val="none" w:sz="0" w:space="0" w:color="auto"/>
                                                    <w:bottom w:val="none" w:sz="0" w:space="0" w:color="auto"/>
                                                    <w:right w:val="none" w:sz="0" w:space="0" w:color="auto"/>
                                                  </w:divBdr>
                                                  <w:divsChild>
                                                    <w:div w:id="593169482">
                                                      <w:marLeft w:val="240"/>
                                                      <w:marRight w:val="0"/>
                                                      <w:marTop w:val="0"/>
                                                      <w:marBottom w:val="0"/>
                                                      <w:divBdr>
                                                        <w:top w:val="none" w:sz="0" w:space="0" w:color="auto"/>
                                                        <w:left w:val="none" w:sz="0" w:space="0" w:color="auto"/>
                                                        <w:bottom w:val="none" w:sz="0" w:space="0" w:color="auto"/>
                                                        <w:right w:val="none" w:sz="0" w:space="0" w:color="auto"/>
                                                      </w:divBdr>
                                                    </w:div>
                                                  </w:divsChild>
                                                </w:div>
                                                <w:div w:id="495877810">
                                                  <w:marLeft w:val="240"/>
                                                  <w:marRight w:val="240"/>
                                                  <w:marTop w:val="0"/>
                                                  <w:marBottom w:val="0"/>
                                                  <w:divBdr>
                                                    <w:top w:val="none" w:sz="0" w:space="0" w:color="auto"/>
                                                    <w:left w:val="none" w:sz="0" w:space="0" w:color="auto"/>
                                                    <w:bottom w:val="none" w:sz="0" w:space="0" w:color="auto"/>
                                                    <w:right w:val="none" w:sz="0" w:space="0" w:color="auto"/>
                                                  </w:divBdr>
                                                  <w:divsChild>
                                                    <w:div w:id="941450545">
                                                      <w:marLeft w:val="240"/>
                                                      <w:marRight w:val="0"/>
                                                      <w:marTop w:val="0"/>
                                                      <w:marBottom w:val="0"/>
                                                      <w:divBdr>
                                                        <w:top w:val="none" w:sz="0" w:space="0" w:color="auto"/>
                                                        <w:left w:val="none" w:sz="0" w:space="0" w:color="auto"/>
                                                        <w:bottom w:val="none" w:sz="0" w:space="0" w:color="auto"/>
                                                        <w:right w:val="none" w:sz="0" w:space="0" w:color="auto"/>
                                                      </w:divBdr>
                                                    </w:div>
                                                  </w:divsChild>
                                                </w:div>
                                                <w:div w:id="551500274">
                                                  <w:marLeft w:val="240"/>
                                                  <w:marRight w:val="240"/>
                                                  <w:marTop w:val="0"/>
                                                  <w:marBottom w:val="0"/>
                                                  <w:divBdr>
                                                    <w:top w:val="none" w:sz="0" w:space="0" w:color="auto"/>
                                                    <w:left w:val="none" w:sz="0" w:space="0" w:color="auto"/>
                                                    <w:bottom w:val="none" w:sz="0" w:space="0" w:color="auto"/>
                                                    <w:right w:val="none" w:sz="0" w:space="0" w:color="auto"/>
                                                  </w:divBdr>
                                                  <w:divsChild>
                                                    <w:div w:id="462770483">
                                                      <w:marLeft w:val="240"/>
                                                      <w:marRight w:val="0"/>
                                                      <w:marTop w:val="0"/>
                                                      <w:marBottom w:val="0"/>
                                                      <w:divBdr>
                                                        <w:top w:val="none" w:sz="0" w:space="0" w:color="auto"/>
                                                        <w:left w:val="none" w:sz="0" w:space="0" w:color="auto"/>
                                                        <w:bottom w:val="none" w:sz="0" w:space="0" w:color="auto"/>
                                                        <w:right w:val="none" w:sz="0" w:space="0" w:color="auto"/>
                                                      </w:divBdr>
                                                    </w:div>
                                                  </w:divsChild>
                                                </w:div>
                                                <w:div w:id="713044375">
                                                  <w:marLeft w:val="240"/>
                                                  <w:marRight w:val="240"/>
                                                  <w:marTop w:val="0"/>
                                                  <w:marBottom w:val="0"/>
                                                  <w:divBdr>
                                                    <w:top w:val="none" w:sz="0" w:space="0" w:color="auto"/>
                                                    <w:left w:val="none" w:sz="0" w:space="0" w:color="auto"/>
                                                    <w:bottom w:val="none" w:sz="0" w:space="0" w:color="auto"/>
                                                    <w:right w:val="none" w:sz="0" w:space="0" w:color="auto"/>
                                                  </w:divBdr>
                                                  <w:divsChild>
                                                    <w:div w:id="349064632">
                                                      <w:marLeft w:val="240"/>
                                                      <w:marRight w:val="0"/>
                                                      <w:marTop w:val="0"/>
                                                      <w:marBottom w:val="0"/>
                                                      <w:divBdr>
                                                        <w:top w:val="none" w:sz="0" w:space="0" w:color="auto"/>
                                                        <w:left w:val="none" w:sz="0" w:space="0" w:color="auto"/>
                                                        <w:bottom w:val="none" w:sz="0" w:space="0" w:color="auto"/>
                                                        <w:right w:val="none" w:sz="0" w:space="0" w:color="auto"/>
                                                      </w:divBdr>
                                                    </w:div>
                                                  </w:divsChild>
                                                </w:div>
                                                <w:div w:id="796028020">
                                                  <w:marLeft w:val="240"/>
                                                  <w:marRight w:val="240"/>
                                                  <w:marTop w:val="0"/>
                                                  <w:marBottom w:val="0"/>
                                                  <w:divBdr>
                                                    <w:top w:val="none" w:sz="0" w:space="0" w:color="auto"/>
                                                    <w:left w:val="none" w:sz="0" w:space="0" w:color="auto"/>
                                                    <w:bottom w:val="none" w:sz="0" w:space="0" w:color="auto"/>
                                                    <w:right w:val="none" w:sz="0" w:space="0" w:color="auto"/>
                                                  </w:divBdr>
                                                  <w:divsChild>
                                                    <w:div w:id="692801973">
                                                      <w:marLeft w:val="240"/>
                                                      <w:marRight w:val="0"/>
                                                      <w:marTop w:val="0"/>
                                                      <w:marBottom w:val="0"/>
                                                      <w:divBdr>
                                                        <w:top w:val="none" w:sz="0" w:space="0" w:color="auto"/>
                                                        <w:left w:val="none" w:sz="0" w:space="0" w:color="auto"/>
                                                        <w:bottom w:val="none" w:sz="0" w:space="0" w:color="auto"/>
                                                        <w:right w:val="none" w:sz="0" w:space="0" w:color="auto"/>
                                                      </w:divBdr>
                                                    </w:div>
                                                  </w:divsChild>
                                                </w:div>
                                                <w:div w:id="1276058913">
                                                  <w:marLeft w:val="240"/>
                                                  <w:marRight w:val="240"/>
                                                  <w:marTop w:val="0"/>
                                                  <w:marBottom w:val="0"/>
                                                  <w:divBdr>
                                                    <w:top w:val="none" w:sz="0" w:space="0" w:color="auto"/>
                                                    <w:left w:val="none" w:sz="0" w:space="0" w:color="auto"/>
                                                    <w:bottom w:val="none" w:sz="0" w:space="0" w:color="auto"/>
                                                    <w:right w:val="none" w:sz="0" w:space="0" w:color="auto"/>
                                                  </w:divBdr>
                                                  <w:divsChild>
                                                    <w:div w:id="2022537747">
                                                      <w:marLeft w:val="240"/>
                                                      <w:marRight w:val="0"/>
                                                      <w:marTop w:val="0"/>
                                                      <w:marBottom w:val="0"/>
                                                      <w:divBdr>
                                                        <w:top w:val="none" w:sz="0" w:space="0" w:color="auto"/>
                                                        <w:left w:val="none" w:sz="0" w:space="0" w:color="auto"/>
                                                        <w:bottom w:val="none" w:sz="0" w:space="0" w:color="auto"/>
                                                        <w:right w:val="none" w:sz="0" w:space="0" w:color="auto"/>
                                                      </w:divBdr>
                                                    </w:div>
                                                  </w:divsChild>
                                                </w:div>
                                                <w:div w:id="1479571436">
                                                  <w:marLeft w:val="240"/>
                                                  <w:marRight w:val="240"/>
                                                  <w:marTop w:val="0"/>
                                                  <w:marBottom w:val="0"/>
                                                  <w:divBdr>
                                                    <w:top w:val="none" w:sz="0" w:space="0" w:color="auto"/>
                                                    <w:left w:val="none" w:sz="0" w:space="0" w:color="auto"/>
                                                    <w:bottom w:val="none" w:sz="0" w:space="0" w:color="auto"/>
                                                    <w:right w:val="none" w:sz="0" w:space="0" w:color="auto"/>
                                                  </w:divBdr>
                                                  <w:divsChild>
                                                    <w:div w:id="1931815641">
                                                      <w:marLeft w:val="240"/>
                                                      <w:marRight w:val="0"/>
                                                      <w:marTop w:val="0"/>
                                                      <w:marBottom w:val="0"/>
                                                      <w:divBdr>
                                                        <w:top w:val="none" w:sz="0" w:space="0" w:color="auto"/>
                                                        <w:left w:val="none" w:sz="0" w:space="0" w:color="auto"/>
                                                        <w:bottom w:val="none" w:sz="0" w:space="0" w:color="auto"/>
                                                        <w:right w:val="none" w:sz="0" w:space="0" w:color="auto"/>
                                                      </w:divBdr>
                                                    </w:div>
                                                  </w:divsChild>
                                                </w:div>
                                                <w:div w:id="1752387284">
                                                  <w:marLeft w:val="240"/>
                                                  <w:marRight w:val="240"/>
                                                  <w:marTop w:val="0"/>
                                                  <w:marBottom w:val="0"/>
                                                  <w:divBdr>
                                                    <w:top w:val="none" w:sz="0" w:space="0" w:color="auto"/>
                                                    <w:left w:val="none" w:sz="0" w:space="0" w:color="auto"/>
                                                    <w:bottom w:val="none" w:sz="0" w:space="0" w:color="auto"/>
                                                    <w:right w:val="none" w:sz="0" w:space="0" w:color="auto"/>
                                                  </w:divBdr>
                                                  <w:divsChild>
                                                    <w:div w:id="1880778295">
                                                      <w:marLeft w:val="240"/>
                                                      <w:marRight w:val="0"/>
                                                      <w:marTop w:val="0"/>
                                                      <w:marBottom w:val="0"/>
                                                      <w:divBdr>
                                                        <w:top w:val="none" w:sz="0" w:space="0" w:color="auto"/>
                                                        <w:left w:val="none" w:sz="0" w:space="0" w:color="auto"/>
                                                        <w:bottom w:val="none" w:sz="0" w:space="0" w:color="auto"/>
                                                        <w:right w:val="none" w:sz="0" w:space="0" w:color="auto"/>
                                                      </w:divBdr>
                                                    </w:div>
                                                  </w:divsChild>
                                                </w:div>
                                                <w:div w:id="1879464872">
                                                  <w:marLeft w:val="0"/>
                                                  <w:marRight w:val="0"/>
                                                  <w:marTop w:val="0"/>
                                                  <w:marBottom w:val="0"/>
                                                  <w:divBdr>
                                                    <w:top w:val="none" w:sz="0" w:space="0" w:color="auto"/>
                                                    <w:left w:val="none" w:sz="0" w:space="0" w:color="auto"/>
                                                    <w:bottom w:val="none" w:sz="0" w:space="0" w:color="auto"/>
                                                    <w:right w:val="none" w:sz="0" w:space="0" w:color="auto"/>
                                                  </w:divBdr>
                                                </w:div>
                                                <w:div w:id="2011516403">
                                                  <w:marLeft w:val="240"/>
                                                  <w:marRight w:val="240"/>
                                                  <w:marTop w:val="0"/>
                                                  <w:marBottom w:val="0"/>
                                                  <w:divBdr>
                                                    <w:top w:val="none" w:sz="0" w:space="0" w:color="auto"/>
                                                    <w:left w:val="none" w:sz="0" w:space="0" w:color="auto"/>
                                                    <w:bottom w:val="none" w:sz="0" w:space="0" w:color="auto"/>
                                                    <w:right w:val="none" w:sz="0" w:space="0" w:color="auto"/>
                                                  </w:divBdr>
                                                  <w:divsChild>
                                                    <w:div w:id="1009866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037054">
                                          <w:marLeft w:val="240"/>
                                          <w:marRight w:val="240"/>
                                          <w:marTop w:val="0"/>
                                          <w:marBottom w:val="0"/>
                                          <w:divBdr>
                                            <w:top w:val="none" w:sz="0" w:space="0" w:color="auto"/>
                                            <w:left w:val="none" w:sz="0" w:space="0" w:color="auto"/>
                                            <w:bottom w:val="none" w:sz="0" w:space="0" w:color="auto"/>
                                            <w:right w:val="none" w:sz="0" w:space="0" w:color="auto"/>
                                          </w:divBdr>
                                          <w:divsChild>
                                            <w:div w:id="850217331">
                                              <w:marLeft w:val="0"/>
                                              <w:marRight w:val="0"/>
                                              <w:marTop w:val="0"/>
                                              <w:marBottom w:val="0"/>
                                              <w:divBdr>
                                                <w:top w:val="none" w:sz="0" w:space="0" w:color="auto"/>
                                                <w:left w:val="none" w:sz="0" w:space="0" w:color="auto"/>
                                                <w:bottom w:val="none" w:sz="0" w:space="0" w:color="auto"/>
                                                <w:right w:val="none" w:sz="0" w:space="0" w:color="auto"/>
                                              </w:divBdr>
                                              <w:divsChild>
                                                <w:div w:id="1583904741">
                                                  <w:marLeft w:val="240"/>
                                                  <w:marRight w:val="240"/>
                                                  <w:marTop w:val="0"/>
                                                  <w:marBottom w:val="0"/>
                                                  <w:divBdr>
                                                    <w:top w:val="none" w:sz="0" w:space="0" w:color="auto"/>
                                                    <w:left w:val="none" w:sz="0" w:space="0" w:color="auto"/>
                                                    <w:bottom w:val="none" w:sz="0" w:space="0" w:color="auto"/>
                                                    <w:right w:val="none" w:sz="0" w:space="0" w:color="auto"/>
                                                  </w:divBdr>
                                                  <w:divsChild>
                                                    <w:div w:id="1490167319">
                                                      <w:marLeft w:val="240"/>
                                                      <w:marRight w:val="0"/>
                                                      <w:marTop w:val="0"/>
                                                      <w:marBottom w:val="0"/>
                                                      <w:divBdr>
                                                        <w:top w:val="none" w:sz="0" w:space="0" w:color="auto"/>
                                                        <w:left w:val="none" w:sz="0" w:space="0" w:color="auto"/>
                                                        <w:bottom w:val="none" w:sz="0" w:space="0" w:color="auto"/>
                                                        <w:right w:val="none" w:sz="0" w:space="0" w:color="auto"/>
                                                      </w:divBdr>
                                                    </w:div>
                                                  </w:divsChild>
                                                </w:div>
                                                <w:div w:id="1650213335">
                                                  <w:marLeft w:val="240"/>
                                                  <w:marRight w:val="240"/>
                                                  <w:marTop w:val="0"/>
                                                  <w:marBottom w:val="0"/>
                                                  <w:divBdr>
                                                    <w:top w:val="none" w:sz="0" w:space="0" w:color="auto"/>
                                                    <w:left w:val="none" w:sz="0" w:space="0" w:color="auto"/>
                                                    <w:bottom w:val="none" w:sz="0" w:space="0" w:color="auto"/>
                                                    <w:right w:val="none" w:sz="0" w:space="0" w:color="auto"/>
                                                  </w:divBdr>
                                                  <w:divsChild>
                                                    <w:div w:id="777993286">
                                                      <w:marLeft w:val="240"/>
                                                      <w:marRight w:val="0"/>
                                                      <w:marTop w:val="0"/>
                                                      <w:marBottom w:val="0"/>
                                                      <w:divBdr>
                                                        <w:top w:val="none" w:sz="0" w:space="0" w:color="auto"/>
                                                        <w:left w:val="none" w:sz="0" w:space="0" w:color="auto"/>
                                                        <w:bottom w:val="none" w:sz="0" w:space="0" w:color="auto"/>
                                                        <w:right w:val="none" w:sz="0" w:space="0" w:color="auto"/>
                                                      </w:divBdr>
                                                    </w:div>
                                                  </w:divsChild>
                                                </w:div>
                                                <w:div w:id="1718433898">
                                                  <w:marLeft w:val="240"/>
                                                  <w:marRight w:val="240"/>
                                                  <w:marTop w:val="0"/>
                                                  <w:marBottom w:val="0"/>
                                                  <w:divBdr>
                                                    <w:top w:val="none" w:sz="0" w:space="0" w:color="auto"/>
                                                    <w:left w:val="none" w:sz="0" w:space="0" w:color="auto"/>
                                                    <w:bottom w:val="none" w:sz="0" w:space="0" w:color="auto"/>
                                                    <w:right w:val="none" w:sz="0" w:space="0" w:color="auto"/>
                                                  </w:divBdr>
                                                  <w:divsChild>
                                                    <w:div w:id="1161458332">
                                                      <w:marLeft w:val="240"/>
                                                      <w:marRight w:val="0"/>
                                                      <w:marTop w:val="0"/>
                                                      <w:marBottom w:val="0"/>
                                                      <w:divBdr>
                                                        <w:top w:val="none" w:sz="0" w:space="0" w:color="auto"/>
                                                        <w:left w:val="none" w:sz="0" w:space="0" w:color="auto"/>
                                                        <w:bottom w:val="none" w:sz="0" w:space="0" w:color="auto"/>
                                                        <w:right w:val="none" w:sz="0" w:space="0" w:color="auto"/>
                                                      </w:divBdr>
                                                    </w:div>
                                                  </w:divsChild>
                                                </w:div>
                                                <w:div w:id="1831676732">
                                                  <w:marLeft w:val="0"/>
                                                  <w:marRight w:val="0"/>
                                                  <w:marTop w:val="0"/>
                                                  <w:marBottom w:val="0"/>
                                                  <w:divBdr>
                                                    <w:top w:val="none" w:sz="0" w:space="0" w:color="auto"/>
                                                    <w:left w:val="none" w:sz="0" w:space="0" w:color="auto"/>
                                                    <w:bottom w:val="none" w:sz="0" w:space="0" w:color="auto"/>
                                                    <w:right w:val="none" w:sz="0" w:space="0" w:color="auto"/>
                                                  </w:divBdr>
                                                </w:div>
                                              </w:divsChild>
                                            </w:div>
                                            <w:div w:id="1832208257">
                                              <w:marLeft w:val="240"/>
                                              <w:marRight w:val="0"/>
                                              <w:marTop w:val="0"/>
                                              <w:marBottom w:val="0"/>
                                              <w:divBdr>
                                                <w:top w:val="none" w:sz="0" w:space="0" w:color="auto"/>
                                                <w:left w:val="none" w:sz="0" w:space="0" w:color="auto"/>
                                                <w:bottom w:val="none" w:sz="0" w:space="0" w:color="auto"/>
                                                <w:right w:val="none" w:sz="0" w:space="0" w:color="auto"/>
                                              </w:divBdr>
                                            </w:div>
                                          </w:divsChild>
                                        </w:div>
                                        <w:div w:id="1718239505">
                                          <w:marLeft w:val="240"/>
                                          <w:marRight w:val="240"/>
                                          <w:marTop w:val="0"/>
                                          <w:marBottom w:val="0"/>
                                          <w:divBdr>
                                            <w:top w:val="none" w:sz="0" w:space="0" w:color="auto"/>
                                            <w:left w:val="none" w:sz="0" w:space="0" w:color="auto"/>
                                            <w:bottom w:val="none" w:sz="0" w:space="0" w:color="auto"/>
                                            <w:right w:val="none" w:sz="0" w:space="0" w:color="auto"/>
                                          </w:divBdr>
                                          <w:divsChild>
                                            <w:div w:id="191261766">
                                              <w:marLeft w:val="0"/>
                                              <w:marRight w:val="0"/>
                                              <w:marTop w:val="0"/>
                                              <w:marBottom w:val="0"/>
                                              <w:divBdr>
                                                <w:top w:val="none" w:sz="0" w:space="0" w:color="auto"/>
                                                <w:left w:val="none" w:sz="0" w:space="0" w:color="auto"/>
                                                <w:bottom w:val="none" w:sz="0" w:space="0" w:color="auto"/>
                                                <w:right w:val="none" w:sz="0" w:space="0" w:color="auto"/>
                                              </w:divBdr>
                                              <w:divsChild>
                                                <w:div w:id="328363234">
                                                  <w:marLeft w:val="240"/>
                                                  <w:marRight w:val="240"/>
                                                  <w:marTop w:val="0"/>
                                                  <w:marBottom w:val="0"/>
                                                  <w:divBdr>
                                                    <w:top w:val="none" w:sz="0" w:space="0" w:color="auto"/>
                                                    <w:left w:val="none" w:sz="0" w:space="0" w:color="auto"/>
                                                    <w:bottom w:val="none" w:sz="0" w:space="0" w:color="auto"/>
                                                    <w:right w:val="none" w:sz="0" w:space="0" w:color="auto"/>
                                                  </w:divBdr>
                                                  <w:divsChild>
                                                    <w:div w:id="1634096791">
                                                      <w:marLeft w:val="240"/>
                                                      <w:marRight w:val="0"/>
                                                      <w:marTop w:val="0"/>
                                                      <w:marBottom w:val="0"/>
                                                      <w:divBdr>
                                                        <w:top w:val="none" w:sz="0" w:space="0" w:color="auto"/>
                                                        <w:left w:val="none" w:sz="0" w:space="0" w:color="auto"/>
                                                        <w:bottom w:val="none" w:sz="0" w:space="0" w:color="auto"/>
                                                        <w:right w:val="none" w:sz="0" w:space="0" w:color="auto"/>
                                                      </w:divBdr>
                                                    </w:div>
                                                  </w:divsChild>
                                                </w:div>
                                                <w:div w:id="389307217">
                                                  <w:marLeft w:val="240"/>
                                                  <w:marRight w:val="240"/>
                                                  <w:marTop w:val="0"/>
                                                  <w:marBottom w:val="0"/>
                                                  <w:divBdr>
                                                    <w:top w:val="none" w:sz="0" w:space="0" w:color="auto"/>
                                                    <w:left w:val="none" w:sz="0" w:space="0" w:color="auto"/>
                                                    <w:bottom w:val="none" w:sz="0" w:space="0" w:color="auto"/>
                                                    <w:right w:val="none" w:sz="0" w:space="0" w:color="auto"/>
                                                  </w:divBdr>
                                                  <w:divsChild>
                                                    <w:div w:id="925385143">
                                                      <w:marLeft w:val="0"/>
                                                      <w:marRight w:val="0"/>
                                                      <w:marTop w:val="0"/>
                                                      <w:marBottom w:val="0"/>
                                                      <w:divBdr>
                                                        <w:top w:val="none" w:sz="0" w:space="0" w:color="auto"/>
                                                        <w:left w:val="none" w:sz="0" w:space="0" w:color="auto"/>
                                                        <w:bottom w:val="none" w:sz="0" w:space="0" w:color="auto"/>
                                                        <w:right w:val="none" w:sz="0" w:space="0" w:color="auto"/>
                                                      </w:divBdr>
                                                      <w:divsChild>
                                                        <w:div w:id="184103667">
                                                          <w:marLeft w:val="240"/>
                                                          <w:marRight w:val="240"/>
                                                          <w:marTop w:val="0"/>
                                                          <w:marBottom w:val="0"/>
                                                          <w:divBdr>
                                                            <w:top w:val="none" w:sz="0" w:space="0" w:color="auto"/>
                                                            <w:left w:val="none" w:sz="0" w:space="0" w:color="auto"/>
                                                            <w:bottom w:val="none" w:sz="0" w:space="0" w:color="auto"/>
                                                            <w:right w:val="none" w:sz="0" w:space="0" w:color="auto"/>
                                                          </w:divBdr>
                                                          <w:divsChild>
                                                            <w:div w:id="1517034158">
                                                              <w:marLeft w:val="240"/>
                                                              <w:marRight w:val="0"/>
                                                              <w:marTop w:val="0"/>
                                                              <w:marBottom w:val="0"/>
                                                              <w:divBdr>
                                                                <w:top w:val="none" w:sz="0" w:space="0" w:color="auto"/>
                                                                <w:left w:val="none" w:sz="0" w:space="0" w:color="auto"/>
                                                                <w:bottom w:val="none" w:sz="0" w:space="0" w:color="auto"/>
                                                                <w:right w:val="none" w:sz="0" w:space="0" w:color="auto"/>
                                                              </w:divBdr>
                                                            </w:div>
                                                          </w:divsChild>
                                                        </w:div>
                                                        <w:div w:id="310990503">
                                                          <w:marLeft w:val="240"/>
                                                          <w:marRight w:val="240"/>
                                                          <w:marTop w:val="0"/>
                                                          <w:marBottom w:val="0"/>
                                                          <w:divBdr>
                                                            <w:top w:val="none" w:sz="0" w:space="0" w:color="auto"/>
                                                            <w:left w:val="none" w:sz="0" w:space="0" w:color="auto"/>
                                                            <w:bottom w:val="none" w:sz="0" w:space="0" w:color="auto"/>
                                                            <w:right w:val="none" w:sz="0" w:space="0" w:color="auto"/>
                                                          </w:divBdr>
                                                          <w:divsChild>
                                                            <w:div w:id="2009476169">
                                                              <w:marLeft w:val="240"/>
                                                              <w:marRight w:val="0"/>
                                                              <w:marTop w:val="0"/>
                                                              <w:marBottom w:val="0"/>
                                                              <w:divBdr>
                                                                <w:top w:val="none" w:sz="0" w:space="0" w:color="auto"/>
                                                                <w:left w:val="none" w:sz="0" w:space="0" w:color="auto"/>
                                                                <w:bottom w:val="none" w:sz="0" w:space="0" w:color="auto"/>
                                                                <w:right w:val="none" w:sz="0" w:space="0" w:color="auto"/>
                                                              </w:divBdr>
                                                            </w:div>
                                                          </w:divsChild>
                                                        </w:div>
                                                        <w:div w:id="860167031">
                                                          <w:marLeft w:val="0"/>
                                                          <w:marRight w:val="0"/>
                                                          <w:marTop w:val="0"/>
                                                          <w:marBottom w:val="0"/>
                                                          <w:divBdr>
                                                            <w:top w:val="none" w:sz="0" w:space="0" w:color="auto"/>
                                                            <w:left w:val="none" w:sz="0" w:space="0" w:color="auto"/>
                                                            <w:bottom w:val="none" w:sz="0" w:space="0" w:color="auto"/>
                                                            <w:right w:val="none" w:sz="0" w:space="0" w:color="auto"/>
                                                          </w:divBdr>
                                                        </w:div>
                                                      </w:divsChild>
                                                    </w:div>
                                                    <w:div w:id="960262852">
                                                      <w:marLeft w:val="240"/>
                                                      <w:marRight w:val="0"/>
                                                      <w:marTop w:val="0"/>
                                                      <w:marBottom w:val="0"/>
                                                      <w:divBdr>
                                                        <w:top w:val="none" w:sz="0" w:space="0" w:color="auto"/>
                                                        <w:left w:val="none" w:sz="0" w:space="0" w:color="auto"/>
                                                        <w:bottom w:val="none" w:sz="0" w:space="0" w:color="auto"/>
                                                        <w:right w:val="none" w:sz="0" w:space="0" w:color="auto"/>
                                                      </w:divBdr>
                                                    </w:div>
                                                  </w:divsChild>
                                                </w:div>
                                                <w:div w:id="604845814">
                                                  <w:marLeft w:val="240"/>
                                                  <w:marRight w:val="240"/>
                                                  <w:marTop w:val="0"/>
                                                  <w:marBottom w:val="0"/>
                                                  <w:divBdr>
                                                    <w:top w:val="none" w:sz="0" w:space="0" w:color="auto"/>
                                                    <w:left w:val="none" w:sz="0" w:space="0" w:color="auto"/>
                                                    <w:bottom w:val="none" w:sz="0" w:space="0" w:color="auto"/>
                                                    <w:right w:val="none" w:sz="0" w:space="0" w:color="auto"/>
                                                  </w:divBdr>
                                                  <w:divsChild>
                                                    <w:div w:id="1299071705">
                                                      <w:marLeft w:val="240"/>
                                                      <w:marRight w:val="0"/>
                                                      <w:marTop w:val="0"/>
                                                      <w:marBottom w:val="0"/>
                                                      <w:divBdr>
                                                        <w:top w:val="none" w:sz="0" w:space="0" w:color="auto"/>
                                                        <w:left w:val="none" w:sz="0" w:space="0" w:color="auto"/>
                                                        <w:bottom w:val="none" w:sz="0" w:space="0" w:color="auto"/>
                                                        <w:right w:val="none" w:sz="0" w:space="0" w:color="auto"/>
                                                      </w:divBdr>
                                                    </w:div>
                                                  </w:divsChild>
                                                </w:div>
                                                <w:div w:id="706485642">
                                                  <w:marLeft w:val="240"/>
                                                  <w:marRight w:val="240"/>
                                                  <w:marTop w:val="0"/>
                                                  <w:marBottom w:val="0"/>
                                                  <w:divBdr>
                                                    <w:top w:val="none" w:sz="0" w:space="0" w:color="auto"/>
                                                    <w:left w:val="none" w:sz="0" w:space="0" w:color="auto"/>
                                                    <w:bottom w:val="none" w:sz="0" w:space="0" w:color="auto"/>
                                                    <w:right w:val="none" w:sz="0" w:space="0" w:color="auto"/>
                                                  </w:divBdr>
                                                  <w:divsChild>
                                                    <w:div w:id="627393109">
                                                      <w:marLeft w:val="240"/>
                                                      <w:marRight w:val="0"/>
                                                      <w:marTop w:val="0"/>
                                                      <w:marBottom w:val="0"/>
                                                      <w:divBdr>
                                                        <w:top w:val="none" w:sz="0" w:space="0" w:color="auto"/>
                                                        <w:left w:val="none" w:sz="0" w:space="0" w:color="auto"/>
                                                        <w:bottom w:val="none" w:sz="0" w:space="0" w:color="auto"/>
                                                        <w:right w:val="none" w:sz="0" w:space="0" w:color="auto"/>
                                                      </w:divBdr>
                                                    </w:div>
                                                    <w:div w:id="712076630">
                                                      <w:marLeft w:val="0"/>
                                                      <w:marRight w:val="0"/>
                                                      <w:marTop w:val="0"/>
                                                      <w:marBottom w:val="0"/>
                                                      <w:divBdr>
                                                        <w:top w:val="none" w:sz="0" w:space="0" w:color="auto"/>
                                                        <w:left w:val="none" w:sz="0" w:space="0" w:color="auto"/>
                                                        <w:bottom w:val="none" w:sz="0" w:space="0" w:color="auto"/>
                                                        <w:right w:val="none" w:sz="0" w:space="0" w:color="auto"/>
                                                      </w:divBdr>
                                                      <w:divsChild>
                                                        <w:div w:id="231821365">
                                                          <w:marLeft w:val="0"/>
                                                          <w:marRight w:val="0"/>
                                                          <w:marTop w:val="0"/>
                                                          <w:marBottom w:val="0"/>
                                                          <w:divBdr>
                                                            <w:top w:val="none" w:sz="0" w:space="0" w:color="auto"/>
                                                            <w:left w:val="none" w:sz="0" w:space="0" w:color="auto"/>
                                                            <w:bottom w:val="none" w:sz="0" w:space="0" w:color="auto"/>
                                                            <w:right w:val="none" w:sz="0" w:space="0" w:color="auto"/>
                                                          </w:divBdr>
                                                        </w:div>
                                                        <w:div w:id="1109467726">
                                                          <w:marLeft w:val="240"/>
                                                          <w:marRight w:val="240"/>
                                                          <w:marTop w:val="0"/>
                                                          <w:marBottom w:val="0"/>
                                                          <w:divBdr>
                                                            <w:top w:val="none" w:sz="0" w:space="0" w:color="auto"/>
                                                            <w:left w:val="none" w:sz="0" w:space="0" w:color="auto"/>
                                                            <w:bottom w:val="none" w:sz="0" w:space="0" w:color="auto"/>
                                                            <w:right w:val="none" w:sz="0" w:space="0" w:color="auto"/>
                                                          </w:divBdr>
                                                          <w:divsChild>
                                                            <w:div w:id="1907180140">
                                                              <w:marLeft w:val="240"/>
                                                              <w:marRight w:val="0"/>
                                                              <w:marTop w:val="0"/>
                                                              <w:marBottom w:val="0"/>
                                                              <w:divBdr>
                                                                <w:top w:val="none" w:sz="0" w:space="0" w:color="auto"/>
                                                                <w:left w:val="none" w:sz="0" w:space="0" w:color="auto"/>
                                                                <w:bottom w:val="none" w:sz="0" w:space="0" w:color="auto"/>
                                                                <w:right w:val="none" w:sz="0" w:space="0" w:color="auto"/>
                                                              </w:divBdr>
                                                            </w:div>
                                                          </w:divsChild>
                                                        </w:div>
                                                        <w:div w:id="1658918096">
                                                          <w:marLeft w:val="240"/>
                                                          <w:marRight w:val="240"/>
                                                          <w:marTop w:val="0"/>
                                                          <w:marBottom w:val="0"/>
                                                          <w:divBdr>
                                                            <w:top w:val="none" w:sz="0" w:space="0" w:color="auto"/>
                                                            <w:left w:val="none" w:sz="0" w:space="0" w:color="auto"/>
                                                            <w:bottom w:val="none" w:sz="0" w:space="0" w:color="auto"/>
                                                            <w:right w:val="none" w:sz="0" w:space="0" w:color="auto"/>
                                                          </w:divBdr>
                                                          <w:divsChild>
                                                            <w:div w:id="1289319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419670">
                                                  <w:marLeft w:val="240"/>
                                                  <w:marRight w:val="240"/>
                                                  <w:marTop w:val="0"/>
                                                  <w:marBottom w:val="0"/>
                                                  <w:divBdr>
                                                    <w:top w:val="none" w:sz="0" w:space="0" w:color="auto"/>
                                                    <w:left w:val="none" w:sz="0" w:space="0" w:color="auto"/>
                                                    <w:bottom w:val="none" w:sz="0" w:space="0" w:color="auto"/>
                                                    <w:right w:val="none" w:sz="0" w:space="0" w:color="auto"/>
                                                  </w:divBdr>
                                                  <w:divsChild>
                                                    <w:div w:id="730663521">
                                                      <w:marLeft w:val="240"/>
                                                      <w:marRight w:val="0"/>
                                                      <w:marTop w:val="0"/>
                                                      <w:marBottom w:val="0"/>
                                                      <w:divBdr>
                                                        <w:top w:val="none" w:sz="0" w:space="0" w:color="auto"/>
                                                        <w:left w:val="none" w:sz="0" w:space="0" w:color="auto"/>
                                                        <w:bottom w:val="none" w:sz="0" w:space="0" w:color="auto"/>
                                                        <w:right w:val="none" w:sz="0" w:space="0" w:color="auto"/>
                                                      </w:divBdr>
                                                    </w:div>
                                                  </w:divsChild>
                                                </w:div>
                                                <w:div w:id="986281175">
                                                  <w:marLeft w:val="0"/>
                                                  <w:marRight w:val="0"/>
                                                  <w:marTop w:val="0"/>
                                                  <w:marBottom w:val="0"/>
                                                  <w:divBdr>
                                                    <w:top w:val="none" w:sz="0" w:space="0" w:color="auto"/>
                                                    <w:left w:val="none" w:sz="0" w:space="0" w:color="auto"/>
                                                    <w:bottom w:val="none" w:sz="0" w:space="0" w:color="auto"/>
                                                    <w:right w:val="none" w:sz="0" w:space="0" w:color="auto"/>
                                                  </w:divBdr>
                                                </w:div>
                                                <w:div w:id="1342195455">
                                                  <w:marLeft w:val="240"/>
                                                  <w:marRight w:val="240"/>
                                                  <w:marTop w:val="0"/>
                                                  <w:marBottom w:val="0"/>
                                                  <w:divBdr>
                                                    <w:top w:val="none" w:sz="0" w:space="0" w:color="auto"/>
                                                    <w:left w:val="none" w:sz="0" w:space="0" w:color="auto"/>
                                                    <w:bottom w:val="none" w:sz="0" w:space="0" w:color="auto"/>
                                                    <w:right w:val="none" w:sz="0" w:space="0" w:color="auto"/>
                                                  </w:divBdr>
                                                  <w:divsChild>
                                                    <w:div w:id="1474954330">
                                                      <w:marLeft w:val="240"/>
                                                      <w:marRight w:val="0"/>
                                                      <w:marTop w:val="0"/>
                                                      <w:marBottom w:val="0"/>
                                                      <w:divBdr>
                                                        <w:top w:val="none" w:sz="0" w:space="0" w:color="auto"/>
                                                        <w:left w:val="none" w:sz="0" w:space="0" w:color="auto"/>
                                                        <w:bottom w:val="none" w:sz="0" w:space="0" w:color="auto"/>
                                                        <w:right w:val="none" w:sz="0" w:space="0" w:color="auto"/>
                                                      </w:divBdr>
                                                    </w:div>
                                                    <w:div w:id="1550873253">
                                                      <w:marLeft w:val="0"/>
                                                      <w:marRight w:val="0"/>
                                                      <w:marTop w:val="0"/>
                                                      <w:marBottom w:val="0"/>
                                                      <w:divBdr>
                                                        <w:top w:val="none" w:sz="0" w:space="0" w:color="auto"/>
                                                        <w:left w:val="none" w:sz="0" w:space="0" w:color="auto"/>
                                                        <w:bottom w:val="none" w:sz="0" w:space="0" w:color="auto"/>
                                                        <w:right w:val="none" w:sz="0" w:space="0" w:color="auto"/>
                                                      </w:divBdr>
                                                      <w:divsChild>
                                                        <w:div w:id="263269932">
                                                          <w:marLeft w:val="240"/>
                                                          <w:marRight w:val="240"/>
                                                          <w:marTop w:val="0"/>
                                                          <w:marBottom w:val="0"/>
                                                          <w:divBdr>
                                                            <w:top w:val="none" w:sz="0" w:space="0" w:color="auto"/>
                                                            <w:left w:val="none" w:sz="0" w:space="0" w:color="auto"/>
                                                            <w:bottom w:val="none" w:sz="0" w:space="0" w:color="auto"/>
                                                            <w:right w:val="none" w:sz="0" w:space="0" w:color="auto"/>
                                                          </w:divBdr>
                                                          <w:divsChild>
                                                            <w:div w:id="1284573892">
                                                              <w:marLeft w:val="240"/>
                                                              <w:marRight w:val="0"/>
                                                              <w:marTop w:val="0"/>
                                                              <w:marBottom w:val="0"/>
                                                              <w:divBdr>
                                                                <w:top w:val="none" w:sz="0" w:space="0" w:color="auto"/>
                                                                <w:left w:val="none" w:sz="0" w:space="0" w:color="auto"/>
                                                                <w:bottom w:val="none" w:sz="0" w:space="0" w:color="auto"/>
                                                                <w:right w:val="none" w:sz="0" w:space="0" w:color="auto"/>
                                                              </w:divBdr>
                                                            </w:div>
                                                          </w:divsChild>
                                                        </w:div>
                                                        <w:div w:id="1441728285">
                                                          <w:marLeft w:val="0"/>
                                                          <w:marRight w:val="0"/>
                                                          <w:marTop w:val="0"/>
                                                          <w:marBottom w:val="0"/>
                                                          <w:divBdr>
                                                            <w:top w:val="none" w:sz="0" w:space="0" w:color="auto"/>
                                                            <w:left w:val="none" w:sz="0" w:space="0" w:color="auto"/>
                                                            <w:bottom w:val="none" w:sz="0" w:space="0" w:color="auto"/>
                                                            <w:right w:val="none" w:sz="0" w:space="0" w:color="auto"/>
                                                          </w:divBdr>
                                                        </w:div>
                                                        <w:div w:id="2127505509">
                                                          <w:marLeft w:val="240"/>
                                                          <w:marRight w:val="240"/>
                                                          <w:marTop w:val="0"/>
                                                          <w:marBottom w:val="0"/>
                                                          <w:divBdr>
                                                            <w:top w:val="none" w:sz="0" w:space="0" w:color="auto"/>
                                                            <w:left w:val="none" w:sz="0" w:space="0" w:color="auto"/>
                                                            <w:bottom w:val="none" w:sz="0" w:space="0" w:color="auto"/>
                                                            <w:right w:val="none" w:sz="0" w:space="0" w:color="auto"/>
                                                          </w:divBdr>
                                                          <w:divsChild>
                                                            <w:div w:id="2020034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933">
                                                  <w:marLeft w:val="240"/>
                                                  <w:marRight w:val="240"/>
                                                  <w:marTop w:val="0"/>
                                                  <w:marBottom w:val="0"/>
                                                  <w:divBdr>
                                                    <w:top w:val="none" w:sz="0" w:space="0" w:color="auto"/>
                                                    <w:left w:val="none" w:sz="0" w:space="0" w:color="auto"/>
                                                    <w:bottom w:val="none" w:sz="0" w:space="0" w:color="auto"/>
                                                    <w:right w:val="none" w:sz="0" w:space="0" w:color="auto"/>
                                                  </w:divBdr>
                                                  <w:divsChild>
                                                    <w:div w:id="388193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2461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1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2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994593">
      <w:bodyDiv w:val="1"/>
      <w:marLeft w:val="0"/>
      <w:marRight w:val="0"/>
      <w:marTop w:val="0"/>
      <w:marBottom w:val="0"/>
      <w:divBdr>
        <w:top w:val="none" w:sz="0" w:space="0" w:color="auto"/>
        <w:left w:val="none" w:sz="0" w:space="0" w:color="auto"/>
        <w:bottom w:val="none" w:sz="0" w:space="0" w:color="auto"/>
        <w:right w:val="none" w:sz="0" w:space="0" w:color="auto"/>
      </w:divBdr>
    </w:div>
    <w:div w:id="1035621028">
      <w:bodyDiv w:val="1"/>
      <w:marLeft w:val="0"/>
      <w:marRight w:val="360"/>
      <w:marTop w:val="0"/>
      <w:marBottom w:val="0"/>
      <w:divBdr>
        <w:top w:val="none" w:sz="0" w:space="0" w:color="auto"/>
        <w:left w:val="none" w:sz="0" w:space="0" w:color="auto"/>
        <w:bottom w:val="none" w:sz="0" w:space="0" w:color="auto"/>
        <w:right w:val="none" w:sz="0" w:space="0" w:color="auto"/>
      </w:divBdr>
      <w:divsChild>
        <w:div w:id="283537567">
          <w:marLeft w:val="240"/>
          <w:marRight w:val="240"/>
          <w:marTop w:val="0"/>
          <w:marBottom w:val="0"/>
          <w:divBdr>
            <w:top w:val="none" w:sz="0" w:space="0" w:color="auto"/>
            <w:left w:val="none" w:sz="0" w:space="0" w:color="auto"/>
            <w:bottom w:val="none" w:sz="0" w:space="0" w:color="auto"/>
            <w:right w:val="none" w:sz="0" w:space="0" w:color="auto"/>
          </w:divBdr>
          <w:divsChild>
            <w:div w:id="855968088">
              <w:marLeft w:val="240"/>
              <w:marRight w:val="0"/>
              <w:marTop w:val="0"/>
              <w:marBottom w:val="0"/>
              <w:divBdr>
                <w:top w:val="none" w:sz="0" w:space="0" w:color="auto"/>
                <w:left w:val="none" w:sz="0" w:space="0" w:color="auto"/>
                <w:bottom w:val="none" w:sz="0" w:space="0" w:color="auto"/>
                <w:right w:val="none" w:sz="0" w:space="0" w:color="auto"/>
              </w:divBdr>
            </w:div>
            <w:div w:id="1441341219">
              <w:marLeft w:val="0"/>
              <w:marRight w:val="0"/>
              <w:marTop w:val="0"/>
              <w:marBottom w:val="0"/>
              <w:divBdr>
                <w:top w:val="none" w:sz="0" w:space="0" w:color="auto"/>
                <w:left w:val="none" w:sz="0" w:space="0" w:color="auto"/>
                <w:bottom w:val="none" w:sz="0" w:space="0" w:color="auto"/>
                <w:right w:val="none" w:sz="0" w:space="0" w:color="auto"/>
              </w:divBdr>
              <w:divsChild>
                <w:div w:id="1837727092">
                  <w:marLeft w:val="240"/>
                  <w:marRight w:val="240"/>
                  <w:marTop w:val="0"/>
                  <w:marBottom w:val="0"/>
                  <w:divBdr>
                    <w:top w:val="none" w:sz="0" w:space="0" w:color="auto"/>
                    <w:left w:val="none" w:sz="0" w:space="0" w:color="auto"/>
                    <w:bottom w:val="none" w:sz="0" w:space="0" w:color="auto"/>
                    <w:right w:val="none" w:sz="0" w:space="0" w:color="auto"/>
                  </w:divBdr>
                  <w:divsChild>
                    <w:div w:id="108164818">
                      <w:marLeft w:val="240"/>
                      <w:marRight w:val="0"/>
                      <w:marTop w:val="0"/>
                      <w:marBottom w:val="0"/>
                      <w:divBdr>
                        <w:top w:val="none" w:sz="0" w:space="0" w:color="auto"/>
                        <w:left w:val="none" w:sz="0" w:space="0" w:color="auto"/>
                        <w:bottom w:val="none" w:sz="0" w:space="0" w:color="auto"/>
                        <w:right w:val="none" w:sz="0" w:space="0" w:color="auto"/>
                      </w:divBdr>
                    </w:div>
                    <w:div w:id="1196894510">
                      <w:marLeft w:val="0"/>
                      <w:marRight w:val="0"/>
                      <w:marTop w:val="0"/>
                      <w:marBottom w:val="0"/>
                      <w:divBdr>
                        <w:top w:val="none" w:sz="0" w:space="0" w:color="auto"/>
                        <w:left w:val="none" w:sz="0" w:space="0" w:color="auto"/>
                        <w:bottom w:val="none" w:sz="0" w:space="0" w:color="auto"/>
                        <w:right w:val="none" w:sz="0" w:space="0" w:color="auto"/>
                      </w:divBdr>
                      <w:divsChild>
                        <w:div w:id="261649238">
                          <w:marLeft w:val="0"/>
                          <w:marRight w:val="0"/>
                          <w:marTop w:val="0"/>
                          <w:marBottom w:val="0"/>
                          <w:divBdr>
                            <w:top w:val="none" w:sz="0" w:space="0" w:color="auto"/>
                            <w:left w:val="none" w:sz="0" w:space="0" w:color="auto"/>
                            <w:bottom w:val="none" w:sz="0" w:space="0" w:color="auto"/>
                            <w:right w:val="none" w:sz="0" w:space="0" w:color="auto"/>
                          </w:divBdr>
                        </w:div>
                        <w:div w:id="385418044">
                          <w:marLeft w:val="240"/>
                          <w:marRight w:val="240"/>
                          <w:marTop w:val="0"/>
                          <w:marBottom w:val="0"/>
                          <w:divBdr>
                            <w:top w:val="none" w:sz="0" w:space="0" w:color="auto"/>
                            <w:left w:val="none" w:sz="0" w:space="0" w:color="auto"/>
                            <w:bottom w:val="none" w:sz="0" w:space="0" w:color="auto"/>
                            <w:right w:val="none" w:sz="0" w:space="0" w:color="auto"/>
                          </w:divBdr>
                          <w:divsChild>
                            <w:div w:id="1937902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626746">
                  <w:marLeft w:val="240"/>
                  <w:marRight w:val="240"/>
                  <w:marTop w:val="0"/>
                  <w:marBottom w:val="0"/>
                  <w:divBdr>
                    <w:top w:val="none" w:sz="0" w:space="0" w:color="auto"/>
                    <w:left w:val="none" w:sz="0" w:space="0" w:color="auto"/>
                    <w:bottom w:val="none" w:sz="0" w:space="0" w:color="auto"/>
                    <w:right w:val="none" w:sz="0" w:space="0" w:color="auto"/>
                  </w:divBdr>
                  <w:divsChild>
                    <w:div w:id="571087653">
                      <w:marLeft w:val="0"/>
                      <w:marRight w:val="0"/>
                      <w:marTop w:val="0"/>
                      <w:marBottom w:val="0"/>
                      <w:divBdr>
                        <w:top w:val="none" w:sz="0" w:space="0" w:color="auto"/>
                        <w:left w:val="none" w:sz="0" w:space="0" w:color="auto"/>
                        <w:bottom w:val="none" w:sz="0" w:space="0" w:color="auto"/>
                        <w:right w:val="none" w:sz="0" w:space="0" w:color="auto"/>
                      </w:divBdr>
                      <w:divsChild>
                        <w:div w:id="119305432">
                          <w:marLeft w:val="240"/>
                          <w:marRight w:val="240"/>
                          <w:marTop w:val="0"/>
                          <w:marBottom w:val="0"/>
                          <w:divBdr>
                            <w:top w:val="none" w:sz="0" w:space="0" w:color="auto"/>
                            <w:left w:val="none" w:sz="0" w:space="0" w:color="auto"/>
                            <w:bottom w:val="none" w:sz="0" w:space="0" w:color="auto"/>
                            <w:right w:val="none" w:sz="0" w:space="0" w:color="auto"/>
                          </w:divBdr>
                          <w:divsChild>
                            <w:div w:id="532498404">
                              <w:marLeft w:val="0"/>
                              <w:marRight w:val="0"/>
                              <w:marTop w:val="0"/>
                              <w:marBottom w:val="0"/>
                              <w:divBdr>
                                <w:top w:val="none" w:sz="0" w:space="0" w:color="auto"/>
                                <w:left w:val="none" w:sz="0" w:space="0" w:color="auto"/>
                                <w:bottom w:val="none" w:sz="0" w:space="0" w:color="auto"/>
                                <w:right w:val="none" w:sz="0" w:space="0" w:color="auto"/>
                              </w:divBdr>
                              <w:divsChild>
                                <w:div w:id="304238589">
                                  <w:marLeft w:val="240"/>
                                  <w:marRight w:val="240"/>
                                  <w:marTop w:val="0"/>
                                  <w:marBottom w:val="0"/>
                                  <w:divBdr>
                                    <w:top w:val="none" w:sz="0" w:space="0" w:color="auto"/>
                                    <w:left w:val="none" w:sz="0" w:space="0" w:color="auto"/>
                                    <w:bottom w:val="none" w:sz="0" w:space="0" w:color="auto"/>
                                    <w:right w:val="none" w:sz="0" w:space="0" w:color="auto"/>
                                  </w:divBdr>
                                  <w:divsChild>
                                    <w:div w:id="1436050752">
                                      <w:marLeft w:val="240"/>
                                      <w:marRight w:val="0"/>
                                      <w:marTop w:val="0"/>
                                      <w:marBottom w:val="0"/>
                                      <w:divBdr>
                                        <w:top w:val="none" w:sz="0" w:space="0" w:color="auto"/>
                                        <w:left w:val="none" w:sz="0" w:space="0" w:color="auto"/>
                                        <w:bottom w:val="none" w:sz="0" w:space="0" w:color="auto"/>
                                        <w:right w:val="none" w:sz="0" w:space="0" w:color="auto"/>
                                      </w:divBdr>
                                    </w:div>
                                    <w:div w:id="1699890565">
                                      <w:marLeft w:val="0"/>
                                      <w:marRight w:val="0"/>
                                      <w:marTop w:val="0"/>
                                      <w:marBottom w:val="0"/>
                                      <w:divBdr>
                                        <w:top w:val="none" w:sz="0" w:space="0" w:color="auto"/>
                                        <w:left w:val="none" w:sz="0" w:space="0" w:color="auto"/>
                                        <w:bottom w:val="none" w:sz="0" w:space="0" w:color="auto"/>
                                        <w:right w:val="none" w:sz="0" w:space="0" w:color="auto"/>
                                      </w:divBdr>
                                      <w:divsChild>
                                        <w:div w:id="94984785">
                                          <w:marLeft w:val="0"/>
                                          <w:marRight w:val="0"/>
                                          <w:marTop w:val="0"/>
                                          <w:marBottom w:val="0"/>
                                          <w:divBdr>
                                            <w:top w:val="none" w:sz="0" w:space="0" w:color="auto"/>
                                            <w:left w:val="none" w:sz="0" w:space="0" w:color="auto"/>
                                            <w:bottom w:val="none" w:sz="0" w:space="0" w:color="auto"/>
                                            <w:right w:val="none" w:sz="0" w:space="0" w:color="auto"/>
                                          </w:divBdr>
                                        </w:div>
                                        <w:div w:id="362635498">
                                          <w:marLeft w:val="240"/>
                                          <w:marRight w:val="240"/>
                                          <w:marTop w:val="0"/>
                                          <w:marBottom w:val="0"/>
                                          <w:divBdr>
                                            <w:top w:val="none" w:sz="0" w:space="0" w:color="auto"/>
                                            <w:left w:val="none" w:sz="0" w:space="0" w:color="auto"/>
                                            <w:bottom w:val="none" w:sz="0" w:space="0" w:color="auto"/>
                                            <w:right w:val="none" w:sz="0" w:space="0" w:color="auto"/>
                                          </w:divBdr>
                                          <w:divsChild>
                                            <w:div w:id="163010079">
                                              <w:marLeft w:val="240"/>
                                              <w:marRight w:val="0"/>
                                              <w:marTop w:val="0"/>
                                              <w:marBottom w:val="0"/>
                                              <w:divBdr>
                                                <w:top w:val="none" w:sz="0" w:space="0" w:color="auto"/>
                                                <w:left w:val="none" w:sz="0" w:space="0" w:color="auto"/>
                                                <w:bottom w:val="none" w:sz="0" w:space="0" w:color="auto"/>
                                                <w:right w:val="none" w:sz="0" w:space="0" w:color="auto"/>
                                              </w:divBdr>
                                            </w:div>
                                            <w:div w:id="399602680">
                                              <w:marLeft w:val="0"/>
                                              <w:marRight w:val="0"/>
                                              <w:marTop w:val="0"/>
                                              <w:marBottom w:val="0"/>
                                              <w:divBdr>
                                                <w:top w:val="none" w:sz="0" w:space="0" w:color="auto"/>
                                                <w:left w:val="none" w:sz="0" w:space="0" w:color="auto"/>
                                                <w:bottom w:val="none" w:sz="0" w:space="0" w:color="auto"/>
                                                <w:right w:val="none" w:sz="0" w:space="0" w:color="auto"/>
                                              </w:divBdr>
                                              <w:divsChild>
                                                <w:div w:id="625506994">
                                                  <w:marLeft w:val="240"/>
                                                  <w:marRight w:val="240"/>
                                                  <w:marTop w:val="0"/>
                                                  <w:marBottom w:val="0"/>
                                                  <w:divBdr>
                                                    <w:top w:val="none" w:sz="0" w:space="0" w:color="auto"/>
                                                    <w:left w:val="none" w:sz="0" w:space="0" w:color="auto"/>
                                                    <w:bottom w:val="none" w:sz="0" w:space="0" w:color="auto"/>
                                                    <w:right w:val="none" w:sz="0" w:space="0" w:color="auto"/>
                                                  </w:divBdr>
                                                  <w:divsChild>
                                                    <w:div w:id="1163623557">
                                                      <w:marLeft w:val="240"/>
                                                      <w:marRight w:val="0"/>
                                                      <w:marTop w:val="0"/>
                                                      <w:marBottom w:val="0"/>
                                                      <w:divBdr>
                                                        <w:top w:val="none" w:sz="0" w:space="0" w:color="auto"/>
                                                        <w:left w:val="none" w:sz="0" w:space="0" w:color="auto"/>
                                                        <w:bottom w:val="none" w:sz="0" w:space="0" w:color="auto"/>
                                                        <w:right w:val="none" w:sz="0" w:space="0" w:color="auto"/>
                                                      </w:divBdr>
                                                    </w:div>
                                                  </w:divsChild>
                                                </w:div>
                                                <w:div w:id="844125357">
                                                  <w:marLeft w:val="0"/>
                                                  <w:marRight w:val="0"/>
                                                  <w:marTop w:val="0"/>
                                                  <w:marBottom w:val="0"/>
                                                  <w:divBdr>
                                                    <w:top w:val="none" w:sz="0" w:space="0" w:color="auto"/>
                                                    <w:left w:val="none" w:sz="0" w:space="0" w:color="auto"/>
                                                    <w:bottom w:val="none" w:sz="0" w:space="0" w:color="auto"/>
                                                    <w:right w:val="none" w:sz="0" w:space="0" w:color="auto"/>
                                                  </w:divBdr>
                                                </w:div>
                                                <w:div w:id="1199128382">
                                                  <w:marLeft w:val="240"/>
                                                  <w:marRight w:val="240"/>
                                                  <w:marTop w:val="0"/>
                                                  <w:marBottom w:val="0"/>
                                                  <w:divBdr>
                                                    <w:top w:val="none" w:sz="0" w:space="0" w:color="auto"/>
                                                    <w:left w:val="none" w:sz="0" w:space="0" w:color="auto"/>
                                                    <w:bottom w:val="none" w:sz="0" w:space="0" w:color="auto"/>
                                                    <w:right w:val="none" w:sz="0" w:space="0" w:color="auto"/>
                                                  </w:divBdr>
                                                  <w:divsChild>
                                                    <w:div w:id="1045447523">
                                                      <w:marLeft w:val="240"/>
                                                      <w:marRight w:val="0"/>
                                                      <w:marTop w:val="0"/>
                                                      <w:marBottom w:val="0"/>
                                                      <w:divBdr>
                                                        <w:top w:val="none" w:sz="0" w:space="0" w:color="auto"/>
                                                        <w:left w:val="none" w:sz="0" w:space="0" w:color="auto"/>
                                                        <w:bottom w:val="none" w:sz="0" w:space="0" w:color="auto"/>
                                                        <w:right w:val="none" w:sz="0" w:space="0" w:color="auto"/>
                                                      </w:divBdr>
                                                    </w:div>
                                                  </w:divsChild>
                                                </w:div>
                                                <w:div w:id="1534688026">
                                                  <w:marLeft w:val="240"/>
                                                  <w:marRight w:val="240"/>
                                                  <w:marTop w:val="0"/>
                                                  <w:marBottom w:val="0"/>
                                                  <w:divBdr>
                                                    <w:top w:val="none" w:sz="0" w:space="0" w:color="auto"/>
                                                    <w:left w:val="none" w:sz="0" w:space="0" w:color="auto"/>
                                                    <w:bottom w:val="none" w:sz="0" w:space="0" w:color="auto"/>
                                                    <w:right w:val="none" w:sz="0" w:space="0" w:color="auto"/>
                                                  </w:divBdr>
                                                  <w:divsChild>
                                                    <w:div w:id="2025594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3862">
                                          <w:marLeft w:val="240"/>
                                          <w:marRight w:val="240"/>
                                          <w:marTop w:val="0"/>
                                          <w:marBottom w:val="0"/>
                                          <w:divBdr>
                                            <w:top w:val="none" w:sz="0" w:space="0" w:color="auto"/>
                                            <w:left w:val="none" w:sz="0" w:space="0" w:color="auto"/>
                                            <w:bottom w:val="none" w:sz="0" w:space="0" w:color="auto"/>
                                            <w:right w:val="none" w:sz="0" w:space="0" w:color="auto"/>
                                          </w:divBdr>
                                          <w:divsChild>
                                            <w:div w:id="1674994507">
                                              <w:marLeft w:val="240"/>
                                              <w:marRight w:val="0"/>
                                              <w:marTop w:val="0"/>
                                              <w:marBottom w:val="0"/>
                                              <w:divBdr>
                                                <w:top w:val="none" w:sz="0" w:space="0" w:color="auto"/>
                                                <w:left w:val="none" w:sz="0" w:space="0" w:color="auto"/>
                                                <w:bottom w:val="none" w:sz="0" w:space="0" w:color="auto"/>
                                                <w:right w:val="none" w:sz="0" w:space="0" w:color="auto"/>
                                              </w:divBdr>
                                            </w:div>
                                          </w:divsChild>
                                        </w:div>
                                        <w:div w:id="1799183905">
                                          <w:marLeft w:val="240"/>
                                          <w:marRight w:val="240"/>
                                          <w:marTop w:val="0"/>
                                          <w:marBottom w:val="0"/>
                                          <w:divBdr>
                                            <w:top w:val="none" w:sz="0" w:space="0" w:color="auto"/>
                                            <w:left w:val="none" w:sz="0" w:space="0" w:color="auto"/>
                                            <w:bottom w:val="none" w:sz="0" w:space="0" w:color="auto"/>
                                            <w:right w:val="none" w:sz="0" w:space="0" w:color="auto"/>
                                          </w:divBdr>
                                          <w:divsChild>
                                            <w:div w:id="577981895">
                                              <w:marLeft w:val="240"/>
                                              <w:marRight w:val="0"/>
                                              <w:marTop w:val="0"/>
                                              <w:marBottom w:val="0"/>
                                              <w:divBdr>
                                                <w:top w:val="none" w:sz="0" w:space="0" w:color="auto"/>
                                                <w:left w:val="none" w:sz="0" w:space="0" w:color="auto"/>
                                                <w:bottom w:val="none" w:sz="0" w:space="0" w:color="auto"/>
                                                <w:right w:val="none" w:sz="0" w:space="0" w:color="auto"/>
                                              </w:divBdr>
                                            </w:div>
                                          </w:divsChild>
                                        </w:div>
                                        <w:div w:id="1936591970">
                                          <w:marLeft w:val="240"/>
                                          <w:marRight w:val="240"/>
                                          <w:marTop w:val="0"/>
                                          <w:marBottom w:val="0"/>
                                          <w:divBdr>
                                            <w:top w:val="none" w:sz="0" w:space="0" w:color="auto"/>
                                            <w:left w:val="none" w:sz="0" w:space="0" w:color="auto"/>
                                            <w:bottom w:val="none" w:sz="0" w:space="0" w:color="auto"/>
                                            <w:right w:val="none" w:sz="0" w:space="0" w:color="auto"/>
                                          </w:divBdr>
                                          <w:divsChild>
                                            <w:div w:id="369577369">
                                              <w:marLeft w:val="240"/>
                                              <w:marRight w:val="0"/>
                                              <w:marTop w:val="0"/>
                                              <w:marBottom w:val="0"/>
                                              <w:divBdr>
                                                <w:top w:val="none" w:sz="0" w:space="0" w:color="auto"/>
                                                <w:left w:val="none" w:sz="0" w:space="0" w:color="auto"/>
                                                <w:bottom w:val="none" w:sz="0" w:space="0" w:color="auto"/>
                                                <w:right w:val="none" w:sz="0" w:space="0" w:color="auto"/>
                                              </w:divBdr>
                                            </w:div>
                                          </w:divsChild>
                                        </w:div>
                                        <w:div w:id="2000225971">
                                          <w:marLeft w:val="240"/>
                                          <w:marRight w:val="240"/>
                                          <w:marTop w:val="0"/>
                                          <w:marBottom w:val="0"/>
                                          <w:divBdr>
                                            <w:top w:val="none" w:sz="0" w:space="0" w:color="auto"/>
                                            <w:left w:val="none" w:sz="0" w:space="0" w:color="auto"/>
                                            <w:bottom w:val="none" w:sz="0" w:space="0" w:color="auto"/>
                                            <w:right w:val="none" w:sz="0" w:space="0" w:color="auto"/>
                                          </w:divBdr>
                                          <w:divsChild>
                                            <w:div w:id="737245195">
                                              <w:marLeft w:val="240"/>
                                              <w:marRight w:val="0"/>
                                              <w:marTop w:val="0"/>
                                              <w:marBottom w:val="0"/>
                                              <w:divBdr>
                                                <w:top w:val="none" w:sz="0" w:space="0" w:color="auto"/>
                                                <w:left w:val="none" w:sz="0" w:space="0" w:color="auto"/>
                                                <w:bottom w:val="none" w:sz="0" w:space="0" w:color="auto"/>
                                                <w:right w:val="none" w:sz="0" w:space="0" w:color="auto"/>
                                              </w:divBdr>
                                            </w:div>
                                          </w:divsChild>
                                        </w:div>
                                        <w:div w:id="2104374460">
                                          <w:marLeft w:val="240"/>
                                          <w:marRight w:val="240"/>
                                          <w:marTop w:val="0"/>
                                          <w:marBottom w:val="0"/>
                                          <w:divBdr>
                                            <w:top w:val="none" w:sz="0" w:space="0" w:color="auto"/>
                                            <w:left w:val="none" w:sz="0" w:space="0" w:color="auto"/>
                                            <w:bottom w:val="none" w:sz="0" w:space="0" w:color="auto"/>
                                            <w:right w:val="none" w:sz="0" w:space="0" w:color="auto"/>
                                          </w:divBdr>
                                          <w:divsChild>
                                            <w:div w:id="1274091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968962">
                                  <w:marLeft w:val="0"/>
                                  <w:marRight w:val="0"/>
                                  <w:marTop w:val="0"/>
                                  <w:marBottom w:val="0"/>
                                  <w:divBdr>
                                    <w:top w:val="none" w:sz="0" w:space="0" w:color="auto"/>
                                    <w:left w:val="none" w:sz="0" w:space="0" w:color="auto"/>
                                    <w:bottom w:val="none" w:sz="0" w:space="0" w:color="auto"/>
                                    <w:right w:val="none" w:sz="0" w:space="0" w:color="auto"/>
                                  </w:divBdr>
                                </w:div>
                                <w:div w:id="1009138272">
                                  <w:marLeft w:val="240"/>
                                  <w:marRight w:val="240"/>
                                  <w:marTop w:val="0"/>
                                  <w:marBottom w:val="0"/>
                                  <w:divBdr>
                                    <w:top w:val="none" w:sz="0" w:space="0" w:color="auto"/>
                                    <w:left w:val="none" w:sz="0" w:space="0" w:color="auto"/>
                                    <w:bottom w:val="none" w:sz="0" w:space="0" w:color="auto"/>
                                    <w:right w:val="none" w:sz="0" w:space="0" w:color="auto"/>
                                  </w:divBdr>
                                  <w:divsChild>
                                    <w:div w:id="366882043">
                                      <w:marLeft w:val="0"/>
                                      <w:marRight w:val="0"/>
                                      <w:marTop w:val="0"/>
                                      <w:marBottom w:val="0"/>
                                      <w:divBdr>
                                        <w:top w:val="none" w:sz="0" w:space="0" w:color="auto"/>
                                        <w:left w:val="none" w:sz="0" w:space="0" w:color="auto"/>
                                        <w:bottom w:val="none" w:sz="0" w:space="0" w:color="auto"/>
                                        <w:right w:val="none" w:sz="0" w:space="0" w:color="auto"/>
                                      </w:divBdr>
                                      <w:divsChild>
                                        <w:div w:id="121461985">
                                          <w:marLeft w:val="240"/>
                                          <w:marRight w:val="240"/>
                                          <w:marTop w:val="0"/>
                                          <w:marBottom w:val="0"/>
                                          <w:divBdr>
                                            <w:top w:val="none" w:sz="0" w:space="0" w:color="auto"/>
                                            <w:left w:val="none" w:sz="0" w:space="0" w:color="auto"/>
                                            <w:bottom w:val="none" w:sz="0" w:space="0" w:color="auto"/>
                                            <w:right w:val="none" w:sz="0" w:space="0" w:color="auto"/>
                                          </w:divBdr>
                                          <w:divsChild>
                                            <w:div w:id="2046907615">
                                              <w:marLeft w:val="240"/>
                                              <w:marRight w:val="0"/>
                                              <w:marTop w:val="0"/>
                                              <w:marBottom w:val="0"/>
                                              <w:divBdr>
                                                <w:top w:val="none" w:sz="0" w:space="0" w:color="auto"/>
                                                <w:left w:val="none" w:sz="0" w:space="0" w:color="auto"/>
                                                <w:bottom w:val="none" w:sz="0" w:space="0" w:color="auto"/>
                                                <w:right w:val="none" w:sz="0" w:space="0" w:color="auto"/>
                                              </w:divBdr>
                                            </w:div>
                                          </w:divsChild>
                                        </w:div>
                                        <w:div w:id="344328806">
                                          <w:marLeft w:val="240"/>
                                          <w:marRight w:val="240"/>
                                          <w:marTop w:val="0"/>
                                          <w:marBottom w:val="0"/>
                                          <w:divBdr>
                                            <w:top w:val="none" w:sz="0" w:space="0" w:color="auto"/>
                                            <w:left w:val="none" w:sz="0" w:space="0" w:color="auto"/>
                                            <w:bottom w:val="none" w:sz="0" w:space="0" w:color="auto"/>
                                            <w:right w:val="none" w:sz="0" w:space="0" w:color="auto"/>
                                          </w:divBdr>
                                          <w:divsChild>
                                            <w:div w:id="668364224">
                                              <w:marLeft w:val="240"/>
                                              <w:marRight w:val="0"/>
                                              <w:marTop w:val="0"/>
                                              <w:marBottom w:val="0"/>
                                              <w:divBdr>
                                                <w:top w:val="none" w:sz="0" w:space="0" w:color="auto"/>
                                                <w:left w:val="none" w:sz="0" w:space="0" w:color="auto"/>
                                                <w:bottom w:val="none" w:sz="0" w:space="0" w:color="auto"/>
                                                <w:right w:val="none" w:sz="0" w:space="0" w:color="auto"/>
                                              </w:divBdr>
                                            </w:div>
                                          </w:divsChild>
                                        </w:div>
                                        <w:div w:id="1169559414">
                                          <w:marLeft w:val="240"/>
                                          <w:marRight w:val="240"/>
                                          <w:marTop w:val="0"/>
                                          <w:marBottom w:val="0"/>
                                          <w:divBdr>
                                            <w:top w:val="none" w:sz="0" w:space="0" w:color="auto"/>
                                            <w:left w:val="none" w:sz="0" w:space="0" w:color="auto"/>
                                            <w:bottom w:val="none" w:sz="0" w:space="0" w:color="auto"/>
                                            <w:right w:val="none" w:sz="0" w:space="0" w:color="auto"/>
                                          </w:divBdr>
                                          <w:divsChild>
                                            <w:div w:id="1268931282">
                                              <w:marLeft w:val="240"/>
                                              <w:marRight w:val="0"/>
                                              <w:marTop w:val="0"/>
                                              <w:marBottom w:val="0"/>
                                              <w:divBdr>
                                                <w:top w:val="none" w:sz="0" w:space="0" w:color="auto"/>
                                                <w:left w:val="none" w:sz="0" w:space="0" w:color="auto"/>
                                                <w:bottom w:val="none" w:sz="0" w:space="0" w:color="auto"/>
                                                <w:right w:val="none" w:sz="0" w:space="0" w:color="auto"/>
                                              </w:divBdr>
                                            </w:div>
                                          </w:divsChild>
                                        </w:div>
                                        <w:div w:id="1272667386">
                                          <w:marLeft w:val="0"/>
                                          <w:marRight w:val="0"/>
                                          <w:marTop w:val="0"/>
                                          <w:marBottom w:val="0"/>
                                          <w:divBdr>
                                            <w:top w:val="none" w:sz="0" w:space="0" w:color="auto"/>
                                            <w:left w:val="none" w:sz="0" w:space="0" w:color="auto"/>
                                            <w:bottom w:val="none" w:sz="0" w:space="0" w:color="auto"/>
                                            <w:right w:val="none" w:sz="0" w:space="0" w:color="auto"/>
                                          </w:divBdr>
                                        </w:div>
                                        <w:div w:id="1685325976">
                                          <w:marLeft w:val="240"/>
                                          <w:marRight w:val="240"/>
                                          <w:marTop w:val="0"/>
                                          <w:marBottom w:val="0"/>
                                          <w:divBdr>
                                            <w:top w:val="none" w:sz="0" w:space="0" w:color="auto"/>
                                            <w:left w:val="none" w:sz="0" w:space="0" w:color="auto"/>
                                            <w:bottom w:val="none" w:sz="0" w:space="0" w:color="auto"/>
                                            <w:right w:val="none" w:sz="0" w:space="0" w:color="auto"/>
                                          </w:divBdr>
                                          <w:divsChild>
                                            <w:div w:id="253830336">
                                              <w:marLeft w:val="240"/>
                                              <w:marRight w:val="0"/>
                                              <w:marTop w:val="0"/>
                                              <w:marBottom w:val="0"/>
                                              <w:divBdr>
                                                <w:top w:val="none" w:sz="0" w:space="0" w:color="auto"/>
                                                <w:left w:val="none" w:sz="0" w:space="0" w:color="auto"/>
                                                <w:bottom w:val="none" w:sz="0" w:space="0" w:color="auto"/>
                                                <w:right w:val="none" w:sz="0" w:space="0" w:color="auto"/>
                                              </w:divBdr>
                                            </w:div>
                                          </w:divsChild>
                                        </w:div>
                                        <w:div w:id="1827435980">
                                          <w:marLeft w:val="240"/>
                                          <w:marRight w:val="240"/>
                                          <w:marTop w:val="0"/>
                                          <w:marBottom w:val="0"/>
                                          <w:divBdr>
                                            <w:top w:val="none" w:sz="0" w:space="0" w:color="auto"/>
                                            <w:left w:val="none" w:sz="0" w:space="0" w:color="auto"/>
                                            <w:bottom w:val="none" w:sz="0" w:space="0" w:color="auto"/>
                                            <w:right w:val="none" w:sz="0" w:space="0" w:color="auto"/>
                                          </w:divBdr>
                                          <w:divsChild>
                                            <w:div w:id="1322150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323611">
                                      <w:marLeft w:val="240"/>
                                      <w:marRight w:val="0"/>
                                      <w:marTop w:val="0"/>
                                      <w:marBottom w:val="0"/>
                                      <w:divBdr>
                                        <w:top w:val="none" w:sz="0" w:space="0" w:color="auto"/>
                                        <w:left w:val="none" w:sz="0" w:space="0" w:color="auto"/>
                                        <w:bottom w:val="none" w:sz="0" w:space="0" w:color="auto"/>
                                        <w:right w:val="none" w:sz="0" w:space="0" w:color="auto"/>
                                      </w:divBdr>
                                    </w:div>
                                  </w:divsChild>
                                </w:div>
                                <w:div w:id="2139713028">
                                  <w:marLeft w:val="240"/>
                                  <w:marRight w:val="240"/>
                                  <w:marTop w:val="0"/>
                                  <w:marBottom w:val="0"/>
                                  <w:divBdr>
                                    <w:top w:val="none" w:sz="0" w:space="0" w:color="auto"/>
                                    <w:left w:val="none" w:sz="0" w:space="0" w:color="auto"/>
                                    <w:bottom w:val="none" w:sz="0" w:space="0" w:color="auto"/>
                                    <w:right w:val="none" w:sz="0" w:space="0" w:color="auto"/>
                                  </w:divBdr>
                                  <w:divsChild>
                                    <w:div w:id="557670133">
                                      <w:marLeft w:val="0"/>
                                      <w:marRight w:val="0"/>
                                      <w:marTop w:val="0"/>
                                      <w:marBottom w:val="0"/>
                                      <w:divBdr>
                                        <w:top w:val="none" w:sz="0" w:space="0" w:color="auto"/>
                                        <w:left w:val="none" w:sz="0" w:space="0" w:color="auto"/>
                                        <w:bottom w:val="none" w:sz="0" w:space="0" w:color="auto"/>
                                        <w:right w:val="none" w:sz="0" w:space="0" w:color="auto"/>
                                      </w:divBdr>
                                      <w:divsChild>
                                        <w:div w:id="717096074">
                                          <w:marLeft w:val="0"/>
                                          <w:marRight w:val="0"/>
                                          <w:marTop w:val="0"/>
                                          <w:marBottom w:val="0"/>
                                          <w:divBdr>
                                            <w:top w:val="none" w:sz="0" w:space="0" w:color="auto"/>
                                            <w:left w:val="none" w:sz="0" w:space="0" w:color="auto"/>
                                            <w:bottom w:val="none" w:sz="0" w:space="0" w:color="auto"/>
                                            <w:right w:val="none" w:sz="0" w:space="0" w:color="auto"/>
                                          </w:divBdr>
                                        </w:div>
                                        <w:div w:id="1419520688">
                                          <w:marLeft w:val="240"/>
                                          <w:marRight w:val="240"/>
                                          <w:marTop w:val="0"/>
                                          <w:marBottom w:val="0"/>
                                          <w:divBdr>
                                            <w:top w:val="none" w:sz="0" w:space="0" w:color="auto"/>
                                            <w:left w:val="none" w:sz="0" w:space="0" w:color="auto"/>
                                            <w:bottom w:val="none" w:sz="0" w:space="0" w:color="auto"/>
                                            <w:right w:val="none" w:sz="0" w:space="0" w:color="auto"/>
                                          </w:divBdr>
                                          <w:divsChild>
                                            <w:div w:id="1788502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0050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0244536">
                              <w:marLeft w:val="240"/>
                              <w:marRight w:val="0"/>
                              <w:marTop w:val="0"/>
                              <w:marBottom w:val="0"/>
                              <w:divBdr>
                                <w:top w:val="none" w:sz="0" w:space="0" w:color="auto"/>
                                <w:left w:val="none" w:sz="0" w:space="0" w:color="auto"/>
                                <w:bottom w:val="none" w:sz="0" w:space="0" w:color="auto"/>
                                <w:right w:val="none" w:sz="0" w:space="0" w:color="auto"/>
                              </w:divBdr>
                            </w:div>
                          </w:divsChild>
                        </w:div>
                        <w:div w:id="659188084">
                          <w:marLeft w:val="240"/>
                          <w:marRight w:val="240"/>
                          <w:marTop w:val="0"/>
                          <w:marBottom w:val="0"/>
                          <w:divBdr>
                            <w:top w:val="none" w:sz="0" w:space="0" w:color="auto"/>
                            <w:left w:val="none" w:sz="0" w:space="0" w:color="auto"/>
                            <w:bottom w:val="none" w:sz="0" w:space="0" w:color="auto"/>
                            <w:right w:val="none" w:sz="0" w:space="0" w:color="auto"/>
                          </w:divBdr>
                          <w:divsChild>
                            <w:div w:id="137187890">
                              <w:marLeft w:val="240"/>
                              <w:marRight w:val="0"/>
                              <w:marTop w:val="0"/>
                              <w:marBottom w:val="0"/>
                              <w:divBdr>
                                <w:top w:val="none" w:sz="0" w:space="0" w:color="auto"/>
                                <w:left w:val="none" w:sz="0" w:space="0" w:color="auto"/>
                                <w:bottom w:val="none" w:sz="0" w:space="0" w:color="auto"/>
                                <w:right w:val="none" w:sz="0" w:space="0" w:color="auto"/>
                              </w:divBdr>
                            </w:div>
                            <w:div w:id="222757993">
                              <w:marLeft w:val="0"/>
                              <w:marRight w:val="0"/>
                              <w:marTop w:val="0"/>
                              <w:marBottom w:val="0"/>
                              <w:divBdr>
                                <w:top w:val="none" w:sz="0" w:space="0" w:color="auto"/>
                                <w:left w:val="none" w:sz="0" w:space="0" w:color="auto"/>
                                <w:bottom w:val="none" w:sz="0" w:space="0" w:color="auto"/>
                                <w:right w:val="none" w:sz="0" w:space="0" w:color="auto"/>
                              </w:divBdr>
                              <w:divsChild>
                                <w:div w:id="266012822">
                                  <w:marLeft w:val="240"/>
                                  <w:marRight w:val="240"/>
                                  <w:marTop w:val="0"/>
                                  <w:marBottom w:val="0"/>
                                  <w:divBdr>
                                    <w:top w:val="none" w:sz="0" w:space="0" w:color="auto"/>
                                    <w:left w:val="none" w:sz="0" w:space="0" w:color="auto"/>
                                    <w:bottom w:val="none" w:sz="0" w:space="0" w:color="auto"/>
                                    <w:right w:val="none" w:sz="0" w:space="0" w:color="auto"/>
                                  </w:divBdr>
                                  <w:divsChild>
                                    <w:div w:id="911889115">
                                      <w:marLeft w:val="240"/>
                                      <w:marRight w:val="0"/>
                                      <w:marTop w:val="0"/>
                                      <w:marBottom w:val="0"/>
                                      <w:divBdr>
                                        <w:top w:val="none" w:sz="0" w:space="0" w:color="auto"/>
                                        <w:left w:val="none" w:sz="0" w:space="0" w:color="auto"/>
                                        <w:bottom w:val="none" w:sz="0" w:space="0" w:color="auto"/>
                                        <w:right w:val="none" w:sz="0" w:space="0" w:color="auto"/>
                                      </w:divBdr>
                                    </w:div>
                                    <w:div w:id="1878078435">
                                      <w:marLeft w:val="0"/>
                                      <w:marRight w:val="0"/>
                                      <w:marTop w:val="0"/>
                                      <w:marBottom w:val="0"/>
                                      <w:divBdr>
                                        <w:top w:val="none" w:sz="0" w:space="0" w:color="auto"/>
                                        <w:left w:val="none" w:sz="0" w:space="0" w:color="auto"/>
                                        <w:bottom w:val="none" w:sz="0" w:space="0" w:color="auto"/>
                                        <w:right w:val="none" w:sz="0" w:space="0" w:color="auto"/>
                                      </w:divBdr>
                                      <w:divsChild>
                                        <w:div w:id="634871031">
                                          <w:marLeft w:val="240"/>
                                          <w:marRight w:val="240"/>
                                          <w:marTop w:val="0"/>
                                          <w:marBottom w:val="0"/>
                                          <w:divBdr>
                                            <w:top w:val="none" w:sz="0" w:space="0" w:color="auto"/>
                                            <w:left w:val="none" w:sz="0" w:space="0" w:color="auto"/>
                                            <w:bottom w:val="none" w:sz="0" w:space="0" w:color="auto"/>
                                            <w:right w:val="none" w:sz="0" w:space="0" w:color="auto"/>
                                          </w:divBdr>
                                          <w:divsChild>
                                            <w:div w:id="771630646">
                                              <w:marLeft w:val="240"/>
                                              <w:marRight w:val="0"/>
                                              <w:marTop w:val="0"/>
                                              <w:marBottom w:val="0"/>
                                              <w:divBdr>
                                                <w:top w:val="none" w:sz="0" w:space="0" w:color="auto"/>
                                                <w:left w:val="none" w:sz="0" w:space="0" w:color="auto"/>
                                                <w:bottom w:val="none" w:sz="0" w:space="0" w:color="auto"/>
                                                <w:right w:val="none" w:sz="0" w:space="0" w:color="auto"/>
                                              </w:divBdr>
                                            </w:div>
                                            <w:div w:id="1316034042">
                                              <w:marLeft w:val="0"/>
                                              <w:marRight w:val="0"/>
                                              <w:marTop w:val="0"/>
                                              <w:marBottom w:val="0"/>
                                              <w:divBdr>
                                                <w:top w:val="none" w:sz="0" w:space="0" w:color="auto"/>
                                                <w:left w:val="none" w:sz="0" w:space="0" w:color="auto"/>
                                                <w:bottom w:val="none" w:sz="0" w:space="0" w:color="auto"/>
                                                <w:right w:val="none" w:sz="0" w:space="0" w:color="auto"/>
                                              </w:divBdr>
                                              <w:divsChild>
                                                <w:div w:id="796990808">
                                                  <w:marLeft w:val="0"/>
                                                  <w:marRight w:val="0"/>
                                                  <w:marTop w:val="0"/>
                                                  <w:marBottom w:val="0"/>
                                                  <w:divBdr>
                                                    <w:top w:val="none" w:sz="0" w:space="0" w:color="auto"/>
                                                    <w:left w:val="none" w:sz="0" w:space="0" w:color="auto"/>
                                                    <w:bottom w:val="none" w:sz="0" w:space="0" w:color="auto"/>
                                                    <w:right w:val="none" w:sz="0" w:space="0" w:color="auto"/>
                                                  </w:divBdr>
                                                </w:div>
                                                <w:div w:id="1008755693">
                                                  <w:marLeft w:val="240"/>
                                                  <w:marRight w:val="240"/>
                                                  <w:marTop w:val="0"/>
                                                  <w:marBottom w:val="0"/>
                                                  <w:divBdr>
                                                    <w:top w:val="none" w:sz="0" w:space="0" w:color="auto"/>
                                                    <w:left w:val="none" w:sz="0" w:space="0" w:color="auto"/>
                                                    <w:bottom w:val="none" w:sz="0" w:space="0" w:color="auto"/>
                                                    <w:right w:val="none" w:sz="0" w:space="0" w:color="auto"/>
                                                  </w:divBdr>
                                                  <w:divsChild>
                                                    <w:div w:id="1494176512">
                                                      <w:marLeft w:val="240"/>
                                                      <w:marRight w:val="0"/>
                                                      <w:marTop w:val="0"/>
                                                      <w:marBottom w:val="0"/>
                                                      <w:divBdr>
                                                        <w:top w:val="none" w:sz="0" w:space="0" w:color="auto"/>
                                                        <w:left w:val="none" w:sz="0" w:space="0" w:color="auto"/>
                                                        <w:bottom w:val="none" w:sz="0" w:space="0" w:color="auto"/>
                                                        <w:right w:val="none" w:sz="0" w:space="0" w:color="auto"/>
                                                      </w:divBdr>
                                                    </w:div>
                                                  </w:divsChild>
                                                </w:div>
                                                <w:div w:id="1056197600">
                                                  <w:marLeft w:val="240"/>
                                                  <w:marRight w:val="240"/>
                                                  <w:marTop w:val="0"/>
                                                  <w:marBottom w:val="0"/>
                                                  <w:divBdr>
                                                    <w:top w:val="none" w:sz="0" w:space="0" w:color="auto"/>
                                                    <w:left w:val="none" w:sz="0" w:space="0" w:color="auto"/>
                                                    <w:bottom w:val="none" w:sz="0" w:space="0" w:color="auto"/>
                                                    <w:right w:val="none" w:sz="0" w:space="0" w:color="auto"/>
                                                  </w:divBdr>
                                                  <w:divsChild>
                                                    <w:div w:id="1981767885">
                                                      <w:marLeft w:val="240"/>
                                                      <w:marRight w:val="0"/>
                                                      <w:marTop w:val="0"/>
                                                      <w:marBottom w:val="0"/>
                                                      <w:divBdr>
                                                        <w:top w:val="none" w:sz="0" w:space="0" w:color="auto"/>
                                                        <w:left w:val="none" w:sz="0" w:space="0" w:color="auto"/>
                                                        <w:bottom w:val="none" w:sz="0" w:space="0" w:color="auto"/>
                                                        <w:right w:val="none" w:sz="0" w:space="0" w:color="auto"/>
                                                      </w:divBdr>
                                                    </w:div>
                                                  </w:divsChild>
                                                </w:div>
                                                <w:div w:id="1407144949">
                                                  <w:marLeft w:val="240"/>
                                                  <w:marRight w:val="240"/>
                                                  <w:marTop w:val="0"/>
                                                  <w:marBottom w:val="0"/>
                                                  <w:divBdr>
                                                    <w:top w:val="none" w:sz="0" w:space="0" w:color="auto"/>
                                                    <w:left w:val="none" w:sz="0" w:space="0" w:color="auto"/>
                                                    <w:bottom w:val="none" w:sz="0" w:space="0" w:color="auto"/>
                                                    <w:right w:val="none" w:sz="0" w:space="0" w:color="auto"/>
                                                  </w:divBdr>
                                                  <w:divsChild>
                                                    <w:div w:id="762148944">
                                                      <w:marLeft w:val="240"/>
                                                      <w:marRight w:val="0"/>
                                                      <w:marTop w:val="0"/>
                                                      <w:marBottom w:val="0"/>
                                                      <w:divBdr>
                                                        <w:top w:val="none" w:sz="0" w:space="0" w:color="auto"/>
                                                        <w:left w:val="none" w:sz="0" w:space="0" w:color="auto"/>
                                                        <w:bottom w:val="none" w:sz="0" w:space="0" w:color="auto"/>
                                                        <w:right w:val="none" w:sz="0" w:space="0" w:color="auto"/>
                                                      </w:divBdr>
                                                    </w:div>
                                                  </w:divsChild>
                                                </w:div>
                                                <w:div w:id="1558397756">
                                                  <w:marLeft w:val="240"/>
                                                  <w:marRight w:val="240"/>
                                                  <w:marTop w:val="0"/>
                                                  <w:marBottom w:val="0"/>
                                                  <w:divBdr>
                                                    <w:top w:val="none" w:sz="0" w:space="0" w:color="auto"/>
                                                    <w:left w:val="none" w:sz="0" w:space="0" w:color="auto"/>
                                                    <w:bottom w:val="none" w:sz="0" w:space="0" w:color="auto"/>
                                                    <w:right w:val="none" w:sz="0" w:space="0" w:color="auto"/>
                                                  </w:divBdr>
                                                  <w:divsChild>
                                                    <w:div w:id="1909683267">
                                                      <w:marLeft w:val="240"/>
                                                      <w:marRight w:val="0"/>
                                                      <w:marTop w:val="0"/>
                                                      <w:marBottom w:val="0"/>
                                                      <w:divBdr>
                                                        <w:top w:val="none" w:sz="0" w:space="0" w:color="auto"/>
                                                        <w:left w:val="none" w:sz="0" w:space="0" w:color="auto"/>
                                                        <w:bottom w:val="none" w:sz="0" w:space="0" w:color="auto"/>
                                                        <w:right w:val="none" w:sz="0" w:space="0" w:color="auto"/>
                                                      </w:divBdr>
                                                    </w:div>
                                                  </w:divsChild>
                                                </w:div>
                                                <w:div w:id="1952348571">
                                                  <w:marLeft w:val="240"/>
                                                  <w:marRight w:val="240"/>
                                                  <w:marTop w:val="0"/>
                                                  <w:marBottom w:val="0"/>
                                                  <w:divBdr>
                                                    <w:top w:val="none" w:sz="0" w:space="0" w:color="auto"/>
                                                    <w:left w:val="none" w:sz="0" w:space="0" w:color="auto"/>
                                                    <w:bottom w:val="none" w:sz="0" w:space="0" w:color="auto"/>
                                                    <w:right w:val="none" w:sz="0" w:space="0" w:color="auto"/>
                                                  </w:divBdr>
                                                  <w:divsChild>
                                                    <w:div w:id="177818986">
                                                      <w:marLeft w:val="240"/>
                                                      <w:marRight w:val="0"/>
                                                      <w:marTop w:val="0"/>
                                                      <w:marBottom w:val="0"/>
                                                      <w:divBdr>
                                                        <w:top w:val="none" w:sz="0" w:space="0" w:color="auto"/>
                                                        <w:left w:val="none" w:sz="0" w:space="0" w:color="auto"/>
                                                        <w:bottom w:val="none" w:sz="0" w:space="0" w:color="auto"/>
                                                        <w:right w:val="none" w:sz="0" w:space="0" w:color="auto"/>
                                                      </w:divBdr>
                                                    </w:div>
                                                  </w:divsChild>
                                                </w:div>
                                                <w:div w:id="1963294652">
                                                  <w:marLeft w:val="240"/>
                                                  <w:marRight w:val="240"/>
                                                  <w:marTop w:val="0"/>
                                                  <w:marBottom w:val="0"/>
                                                  <w:divBdr>
                                                    <w:top w:val="none" w:sz="0" w:space="0" w:color="auto"/>
                                                    <w:left w:val="none" w:sz="0" w:space="0" w:color="auto"/>
                                                    <w:bottom w:val="none" w:sz="0" w:space="0" w:color="auto"/>
                                                    <w:right w:val="none" w:sz="0" w:space="0" w:color="auto"/>
                                                  </w:divBdr>
                                                  <w:divsChild>
                                                    <w:div w:id="190340939">
                                                      <w:marLeft w:val="240"/>
                                                      <w:marRight w:val="0"/>
                                                      <w:marTop w:val="0"/>
                                                      <w:marBottom w:val="0"/>
                                                      <w:divBdr>
                                                        <w:top w:val="none" w:sz="0" w:space="0" w:color="auto"/>
                                                        <w:left w:val="none" w:sz="0" w:space="0" w:color="auto"/>
                                                        <w:bottom w:val="none" w:sz="0" w:space="0" w:color="auto"/>
                                                        <w:right w:val="none" w:sz="0" w:space="0" w:color="auto"/>
                                                      </w:divBdr>
                                                    </w:div>
                                                  </w:divsChild>
                                                </w:div>
                                                <w:div w:id="2004238648">
                                                  <w:marLeft w:val="240"/>
                                                  <w:marRight w:val="240"/>
                                                  <w:marTop w:val="0"/>
                                                  <w:marBottom w:val="0"/>
                                                  <w:divBdr>
                                                    <w:top w:val="none" w:sz="0" w:space="0" w:color="auto"/>
                                                    <w:left w:val="none" w:sz="0" w:space="0" w:color="auto"/>
                                                    <w:bottom w:val="none" w:sz="0" w:space="0" w:color="auto"/>
                                                    <w:right w:val="none" w:sz="0" w:space="0" w:color="auto"/>
                                                  </w:divBdr>
                                                  <w:divsChild>
                                                    <w:div w:id="20741572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29384">
                                          <w:marLeft w:val="0"/>
                                          <w:marRight w:val="0"/>
                                          <w:marTop w:val="0"/>
                                          <w:marBottom w:val="0"/>
                                          <w:divBdr>
                                            <w:top w:val="none" w:sz="0" w:space="0" w:color="auto"/>
                                            <w:left w:val="none" w:sz="0" w:space="0" w:color="auto"/>
                                            <w:bottom w:val="none" w:sz="0" w:space="0" w:color="auto"/>
                                            <w:right w:val="none" w:sz="0" w:space="0" w:color="auto"/>
                                          </w:divBdr>
                                        </w:div>
                                        <w:div w:id="1547569014">
                                          <w:marLeft w:val="240"/>
                                          <w:marRight w:val="240"/>
                                          <w:marTop w:val="0"/>
                                          <w:marBottom w:val="0"/>
                                          <w:divBdr>
                                            <w:top w:val="none" w:sz="0" w:space="0" w:color="auto"/>
                                            <w:left w:val="none" w:sz="0" w:space="0" w:color="auto"/>
                                            <w:bottom w:val="none" w:sz="0" w:space="0" w:color="auto"/>
                                            <w:right w:val="none" w:sz="0" w:space="0" w:color="auto"/>
                                          </w:divBdr>
                                          <w:divsChild>
                                            <w:div w:id="127548735">
                                              <w:marLeft w:val="240"/>
                                              <w:marRight w:val="0"/>
                                              <w:marTop w:val="0"/>
                                              <w:marBottom w:val="0"/>
                                              <w:divBdr>
                                                <w:top w:val="none" w:sz="0" w:space="0" w:color="auto"/>
                                                <w:left w:val="none" w:sz="0" w:space="0" w:color="auto"/>
                                                <w:bottom w:val="none" w:sz="0" w:space="0" w:color="auto"/>
                                                <w:right w:val="none" w:sz="0" w:space="0" w:color="auto"/>
                                              </w:divBdr>
                                            </w:div>
                                            <w:div w:id="1615212209">
                                              <w:marLeft w:val="0"/>
                                              <w:marRight w:val="0"/>
                                              <w:marTop w:val="0"/>
                                              <w:marBottom w:val="0"/>
                                              <w:divBdr>
                                                <w:top w:val="none" w:sz="0" w:space="0" w:color="auto"/>
                                                <w:left w:val="none" w:sz="0" w:space="0" w:color="auto"/>
                                                <w:bottom w:val="none" w:sz="0" w:space="0" w:color="auto"/>
                                                <w:right w:val="none" w:sz="0" w:space="0" w:color="auto"/>
                                              </w:divBdr>
                                              <w:divsChild>
                                                <w:div w:id="1021124422">
                                                  <w:marLeft w:val="0"/>
                                                  <w:marRight w:val="0"/>
                                                  <w:marTop w:val="0"/>
                                                  <w:marBottom w:val="0"/>
                                                  <w:divBdr>
                                                    <w:top w:val="none" w:sz="0" w:space="0" w:color="auto"/>
                                                    <w:left w:val="none" w:sz="0" w:space="0" w:color="auto"/>
                                                    <w:bottom w:val="none" w:sz="0" w:space="0" w:color="auto"/>
                                                    <w:right w:val="none" w:sz="0" w:space="0" w:color="auto"/>
                                                  </w:divBdr>
                                                </w:div>
                                                <w:div w:id="1352099299">
                                                  <w:marLeft w:val="240"/>
                                                  <w:marRight w:val="240"/>
                                                  <w:marTop w:val="0"/>
                                                  <w:marBottom w:val="0"/>
                                                  <w:divBdr>
                                                    <w:top w:val="none" w:sz="0" w:space="0" w:color="auto"/>
                                                    <w:left w:val="none" w:sz="0" w:space="0" w:color="auto"/>
                                                    <w:bottom w:val="none" w:sz="0" w:space="0" w:color="auto"/>
                                                    <w:right w:val="none" w:sz="0" w:space="0" w:color="auto"/>
                                                  </w:divBdr>
                                                  <w:divsChild>
                                                    <w:div w:id="858816016">
                                                      <w:marLeft w:val="0"/>
                                                      <w:marRight w:val="0"/>
                                                      <w:marTop w:val="0"/>
                                                      <w:marBottom w:val="0"/>
                                                      <w:divBdr>
                                                        <w:top w:val="none" w:sz="0" w:space="0" w:color="auto"/>
                                                        <w:left w:val="none" w:sz="0" w:space="0" w:color="auto"/>
                                                        <w:bottom w:val="none" w:sz="0" w:space="0" w:color="auto"/>
                                                        <w:right w:val="none" w:sz="0" w:space="0" w:color="auto"/>
                                                      </w:divBdr>
                                                      <w:divsChild>
                                                        <w:div w:id="588657042">
                                                          <w:marLeft w:val="240"/>
                                                          <w:marRight w:val="240"/>
                                                          <w:marTop w:val="0"/>
                                                          <w:marBottom w:val="0"/>
                                                          <w:divBdr>
                                                            <w:top w:val="none" w:sz="0" w:space="0" w:color="auto"/>
                                                            <w:left w:val="none" w:sz="0" w:space="0" w:color="auto"/>
                                                            <w:bottom w:val="none" w:sz="0" w:space="0" w:color="auto"/>
                                                            <w:right w:val="none" w:sz="0" w:space="0" w:color="auto"/>
                                                          </w:divBdr>
                                                          <w:divsChild>
                                                            <w:div w:id="1876116769">
                                                              <w:marLeft w:val="240"/>
                                                              <w:marRight w:val="0"/>
                                                              <w:marTop w:val="0"/>
                                                              <w:marBottom w:val="0"/>
                                                              <w:divBdr>
                                                                <w:top w:val="none" w:sz="0" w:space="0" w:color="auto"/>
                                                                <w:left w:val="none" w:sz="0" w:space="0" w:color="auto"/>
                                                                <w:bottom w:val="none" w:sz="0" w:space="0" w:color="auto"/>
                                                                <w:right w:val="none" w:sz="0" w:space="0" w:color="auto"/>
                                                              </w:divBdr>
                                                            </w:div>
                                                          </w:divsChild>
                                                        </w:div>
                                                        <w:div w:id="1064261352">
                                                          <w:marLeft w:val="0"/>
                                                          <w:marRight w:val="0"/>
                                                          <w:marTop w:val="0"/>
                                                          <w:marBottom w:val="0"/>
                                                          <w:divBdr>
                                                            <w:top w:val="none" w:sz="0" w:space="0" w:color="auto"/>
                                                            <w:left w:val="none" w:sz="0" w:space="0" w:color="auto"/>
                                                            <w:bottom w:val="none" w:sz="0" w:space="0" w:color="auto"/>
                                                            <w:right w:val="none" w:sz="0" w:space="0" w:color="auto"/>
                                                          </w:divBdr>
                                                        </w:div>
                                                        <w:div w:id="2069765375">
                                                          <w:marLeft w:val="240"/>
                                                          <w:marRight w:val="240"/>
                                                          <w:marTop w:val="0"/>
                                                          <w:marBottom w:val="0"/>
                                                          <w:divBdr>
                                                            <w:top w:val="none" w:sz="0" w:space="0" w:color="auto"/>
                                                            <w:left w:val="none" w:sz="0" w:space="0" w:color="auto"/>
                                                            <w:bottom w:val="none" w:sz="0" w:space="0" w:color="auto"/>
                                                            <w:right w:val="none" w:sz="0" w:space="0" w:color="auto"/>
                                                          </w:divBdr>
                                                          <w:divsChild>
                                                            <w:div w:id="2139252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4871473">
                                                      <w:marLeft w:val="240"/>
                                                      <w:marRight w:val="0"/>
                                                      <w:marTop w:val="0"/>
                                                      <w:marBottom w:val="0"/>
                                                      <w:divBdr>
                                                        <w:top w:val="none" w:sz="0" w:space="0" w:color="auto"/>
                                                        <w:left w:val="none" w:sz="0" w:space="0" w:color="auto"/>
                                                        <w:bottom w:val="none" w:sz="0" w:space="0" w:color="auto"/>
                                                        <w:right w:val="none" w:sz="0" w:space="0" w:color="auto"/>
                                                      </w:divBdr>
                                                    </w:div>
                                                  </w:divsChild>
                                                </w:div>
                                                <w:div w:id="1426656518">
                                                  <w:marLeft w:val="240"/>
                                                  <w:marRight w:val="240"/>
                                                  <w:marTop w:val="0"/>
                                                  <w:marBottom w:val="0"/>
                                                  <w:divBdr>
                                                    <w:top w:val="none" w:sz="0" w:space="0" w:color="auto"/>
                                                    <w:left w:val="none" w:sz="0" w:space="0" w:color="auto"/>
                                                    <w:bottom w:val="none" w:sz="0" w:space="0" w:color="auto"/>
                                                    <w:right w:val="none" w:sz="0" w:space="0" w:color="auto"/>
                                                  </w:divBdr>
                                                  <w:divsChild>
                                                    <w:div w:id="1328897798">
                                                      <w:marLeft w:val="240"/>
                                                      <w:marRight w:val="0"/>
                                                      <w:marTop w:val="0"/>
                                                      <w:marBottom w:val="0"/>
                                                      <w:divBdr>
                                                        <w:top w:val="none" w:sz="0" w:space="0" w:color="auto"/>
                                                        <w:left w:val="none" w:sz="0" w:space="0" w:color="auto"/>
                                                        <w:bottom w:val="none" w:sz="0" w:space="0" w:color="auto"/>
                                                        <w:right w:val="none" w:sz="0" w:space="0" w:color="auto"/>
                                                      </w:divBdr>
                                                    </w:div>
                                                    <w:div w:id="1935939741">
                                                      <w:marLeft w:val="0"/>
                                                      <w:marRight w:val="0"/>
                                                      <w:marTop w:val="0"/>
                                                      <w:marBottom w:val="0"/>
                                                      <w:divBdr>
                                                        <w:top w:val="none" w:sz="0" w:space="0" w:color="auto"/>
                                                        <w:left w:val="none" w:sz="0" w:space="0" w:color="auto"/>
                                                        <w:bottom w:val="none" w:sz="0" w:space="0" w:color="auto"/>
                                                        <w:right w:val="none" w:sz="0" w:space="0" w:color="auto"/>
                                                      </w:divBdr>
                                                      <w:divsChild>
                                                        <w:div w:id="650603217">
                                                          <w:marLeft w:val="0"/>
                                                          <w:marRight w:val="0"/>
                                                          <w:marTop w:val="0"/>
                                                          <w:marBottom w:val="0"/>
                                                          <w:divBdr>
                                                            <w:top w:val="none" w:sz="0" w:space="0" w:color="auto"/>
                                                            <w:left w:val="none" w:sz="0" w:space="0" w:color="auto"/>
                                                            <w:bottom w:val="none" w:sz="0" w:space="0" w:color="auto"/>
                                                            <w:right w:val="none" w:sz="0" w:space="0" w:color="auto"/>
                                                          </w:divBdr>
                                                        </w:div>
                                                        <w:div w:id="1539049938">
                                                          <w:marLeft w:val="240"/>
                                                          <w:marRight w:val="240"/>
                                                          <w:marTop w:val="0"/>
                                                          <w:marBottom w:val="0"/>
                                                          <w:divBdr>
                                                            <w:top w:val="none" w:sz="0" w:space="0" w:color="auto"/>
                                                            <w:left w:val="none" w:sz="0" w:space="0" w:color="auto"/>
                                                            <w:bottom w:val="none" w:sz="0" w:space="0" w:color="auto"/>
                                                            <w:right w:val="none" w:sz="0" w:space="0" w:color="auto"/>
                                                          </w:divBdr>
                                                          <w:divsChild>
                                                            <w:div w:id="2069914560">
                                                              <w:marLeft w:val="240"/>
                                                              <w:marRight w:val="0"/>
                                                              <w:marTop w:val="0"/>
                                                              <w:marBottom w:val="0"/>
                                                              <w:divBdr>
                                                                <w:top w:val="none" w:sz="0" w:space="0" w:color="auto"/>
                                                                <w:left w:val="none" w:sz="0" w:space="0" w:color="auto"/>
                                                                <w:bottom w:val="none" w:sz="0" w:space="0" w:color="auto"/>
                                                                <w:right w:val="none" w:sz="0" w:space="0" w:color="auto"/>
                                                              </w:divBdr>
                                                            </w:div>
                                                          </w:divsChild>
                                                        </w:div>
                                                        <w:div w:id="1582523166">
                                                          <w:marLeft w:val="240"/>
                                                          <w:marRight w:val="240"/>
                                                          <w:marTop w:val="0"/>
                                                          <w:marBottom w:val="0"/>
                                                          <w:divBdr>
                                                            <w:top w:val="none" w:sz="0" w:space="0" w:color="auto"/>
                                                            <w:left w:val="none" w:sz="0" w:space="0" w:color="auto"/>
                                                            <w:bottom w:val="none" w:sz="0" w:space="0" w:color="auto"/>
                                                            <w:right w:val="none" w:sz="0" w:space="0" w:color="auto"/>
                                                          </w:divBdr>
                                                          <w:divsChild>
                                                            <w:div w:id="427578433">
                                                              <w:marLeft w:val="240"/>
                                                              <w:marRight w:val="0"/>
                                                              <w:marTop w:val="0"/>
                                                              <w:marBottom w:val="0"/>
                                                              <w:divBdr>
                                                                <w:top w:val="none" w:sz="0" w:space="0" w:color="auto"/>
                                                                <w:left w:val="none" w:sz="0" w:space="0" w:color="auto"/>
                                                                <w:bottom w:val="none" w:sz="0" w:space="0" w:color="auto"/>
                                                                <w:right w:val="none" w:sz="0" w:space="0" w:color="auto"/>
                                                              </w:divBdr>
                                                            </w:div>
                                                          </w:divsChild>
                                                        </w:div>
                                                        <w:div w:id="1644889859">
                                                          <w:marLeft w:val="240"/>
                                                          <w:marRight w:val="240"/>
                                                          <w:marTop w:val="0"/>
                                                          <w:marBottom w:val="0"/>
                                                          <w:divBdr>
                                                            <w:top w:val="none" w:sz="0" w:space="0" w:color="auto"/>
                                                            <w:left w:val="none" w:sz="0" w:space="0" w:color="auto"/>
                                                            <w:bottom w:val="none" w:sz="0" w:space="0" w:color="auto"/>
                                                            <w:right w:val="none" w:sz="0" w:space="0" w:color="auto"/>
                                                          </w:divBdr>
                                                          <w:divsChild>
                                                            <w:div w:id="1462579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048365">
                                                  <w:marLeft w:val="240"/>
                                                  <w:marRight w:val="240"/>
                                                  <w:marTop w:val="0"/>
                                                  <w:marBottom w:val="0"/>
                                                  <w:divBdr>
                                                    <w:top w:val="none" w:sz="0" w:space="0" w:color="auto"/>
                                                    <w:left w:val="none" w:sz="0" w:space="0" w:color="auto"/>
                                                    <w:bottom w:val="none" w:sz="0" w:space="0" w:color="auto"/>
                                                    <w:right w:val="none" w:sz="0" w:space="0" w:color="auto"/>
                                                  </w:divBdr>
                                                  <w:divsChild>
                                                    <w:div w:id="680163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594340">
                                  <w:marLeft w:val="240"/>
                                  <w:marRight w:val="240"/>
                                  <w:marTop w:val="0"/>
                                  <w:marBottom w:val="0"/>
                                  <w:divBdr>
                                    <w:top w:val="none" w:sz="0" w:space="0" w:color="auto"/>
                                    <w:left w:val="none" w:sz="0" w:space="0" w:color="auto"/>
                                    <w:bottom w:val="none" w:sz="0" w:space="0" w:color="auto"/>
                                    <w:right w:val="none" w:sz="0" w:space="0" w:color="auto"/>
                                  </w:divBdr>
                                  <w:divsChild>
                                    <w:div w:id="1029186724">
                                      <w:marLeft w:val="0"/>
                                      <w:marRight w:val="0"/>
                                      <w:marTop w:val="0"/>
                                      <w:marBottom w:val="0"/>
                                      <w:divBdr>
                                        <w:top w:val="none" w:sz="0" w:space="0" w:color="auto"/>
                                        <w:left w:val="none" w:sz="0" w:space="0" w:color="auto"/>
                                        <w:bottom w:val="none" w:sz="0" w:space="0" w:color="auto"/>
                                        <w:right w:val="none" w:sz="0" w:space="0" w:color="auto"/>
                                      </w:divBdr>
                                      <w:divsChild>
                                        <w:div w:id="227309529">
                                          <w:marLeft w:val="240"/>
                                          <w:marRight w:val="240"/>
                                          <w:marTop w:val="0"/>
                                          <w:marBottom w:val="0"/>
                                          <w:divBdr>
                                            <w:top w:val="none" w:sz="0" w:space="0" w:color="auto"/>
                                            <w:left w:val="none" w:sz="0" w:space="0" w:color="auto"/>
                                            <w:bottom w:val="none" w:sz="0" w:space="0" w:color="auto"/>
                                            <w:right w:val="none" w:sz="0" w:space="0" w:color="auto"/>
                                          </w:divBdr>
                                          <w:divsChild>
                                            <w:div w:id="157037376">
                                              <w:marLeft w:val="240"/>
                                              <w:marRight w:val="0"/>
                                              <w:marTop w:val="0"/>
                                              <w:marBottom w:val="0"/>
                                              <w:divBdr>
                                                <w:top w:val="none" w:sz="0" w:space="0" w:color="auto"/>
                                                <w:left w:val="none" w:sz="0" w:space="0" w:color="auto"/>
                                                <w:bottom w:val="none" w:sz="0" w:space="0" w:color="auto"/>
                                                <w:right w:val="none" w:sz="0" w:space="0" w:color="auto"/>
                                              </w:divBdr>
                                            </w:div>
                                            <w:div w:id="1620143432">
                                              <w:marLeft w:val="0"/>
                                              <w:marRight w:val="0"/>
                                              <w:marTop w:val="0"/>
                                              <w:marBottom w:val="0"/>
                                              <w:divBdr>
                                                <w:top w:val="none" w:sz="0" w:space="0" w:color="auto"/>
                                                <w:left w:val="none" w:sz="0" w:space="0" w:color="auto"/>
                                                <w:bottom w:val="none" w:sz="0" w:space="0" w:color="auto"/>
                                                <w:right w:val="none" w:sz="0" w:space="0" w:color="auto"/>
                                              </w:divBdr>
                                              <w:divsChild>
                                                <w:div w:id="1230338179">
                                                  <w:marLeft w:val="0"/>
                                                  <w:marRight w:val="0"/>
                                                  <w:marTop w:val="0"/>
                                                  <w:marBottom w:val="0"/>
                                                  <w:divBdr>
                                                    <w:top w:val="none" w:sz="0" w:space="0" w:color="auto"/>
                                                    <w:left w:val="none" w:sz="0" w:space="0" w:color="auto"/>
                                                    <w:bottom w:val="none" w:sz="0" w:space="0" w:color="auto"/>
                                                    <w:right w:val="none" w:sz="0" w:space="0" w:color="auto"/>
                                                  </w:divBdr>
                                                </w:div>
                                                <w:div w:id="1300304619">
                                                  <w:marLeft w:val="240"/>
                                                  <w:marRight w:val="240"/>
                                                  <w:marTop w:val="0"/>
                                                  <w:marBottom w:val="0"/>
                                                  <w:divBdr>
                                                    <w:top w:val="none" w:sz="0" w:space="0" w:color="auto"/>
                                                    <w:left w:val="none" w:sz="0" w:space="0" w:color="auto"/>
                                                    <w:bottom w:val="none" w:sz="0" w:space="0" w:color="auto"/>
                                                    <w:right w:val="none" w:sz="0" w:space="0" w:color="auto"/>
                                                  </w:divBdr>
                                                  <w:divsChild>
                                                    <w:div w:id="1753819494">
                                                      <w:marLeft w:val="240"/>
                                                      <w:marRight w:val="0"/>
                                                      <w:marTop w:val="0"/>
                                                      <w:marBottom w:val="0"/>
                                                      <w:divBdr>
                                                        <w:top w:val="none" w:sz="0" w:space="0" w:color="auto"/>
                                                        <w:left w:val="none" w:sz="0" w:space="0" w:color="auto"/>
                                                        <w:bottom w:val="none" w:sz="0" w:space="0" w:color="auto"/>
                                                        <w:right w:val="none" w:sz="0" w:space="0" w:color="auto"/>
                                                      </w:divBdr>
                                                    </w:div>
                                                  </w:divsChild>
                                                </w:div>
                                                <w:div w:id="1777795474">
                                                  <w:marLeft w:val="240"/>
                                                  <w:marRight w:val="240"/>
                                                  <w:marTop w:val="0"/>
                                                  <w:marBottom w:val="0"/>
                                                  <w:divBdr>
                                                    <w:top w:val="none" w:sz="0" w:space="0" w:color="auto"/>
                                                    <w:left w:val="none" w:sz="0" w:space="0" w:color="auto"/>
                                                    <w:bottom w:val="none" w:sz="0" w:space="0" w:color="auto"/>
                                                    <w:right w:val="none" w:sz="0" w:space="0" w:color="auto"/>
                                                  </w:divBdr>
                                                  <w:divsChild>
                                                    <w:div w:id="1177190191">
                                                      <w:marLeft w:val="240"/>
                                                      <w:marRight w:val="0"/>
                                                      <w:marTop w:val="0"/>
                                                      <w:marBottom w:val="0"/>
                                                      <w:divBdr>
                                                        <w:top w:val="none" w:sz="0" w:space="0" w:color="auto"/>
                                                        <w:left w:val="none" w:sz="0" w:space="0" w:color="auto"/>
                                                        <w:bottom w:val="none" w:sz="0" w:space="0" w:color="auto"/>
                                                        <w:right w:val="none" w:sz="0" w:space="0" w:color="auto"/>
                                                      </w:divBdr>
                                                    </w:div>
                                                  </w:divsChild>
                                                </w:div>
                                                <w:div w:id="2018189013">
                                                  <w:marLeft w:val="240"/>
                                                  <w:marRight w:val="240"/>
                                                  <w:marTop w:val="0"/>
                                                  <w:marBottom w:val="0"/>
                                                  <w:divBdr>
                                                    <w:top w:val="none" w:sz="0" w:space="0" w:color="auto"/>
                                                    <w:left w:val="none" w:sz="0" w:space="0" w:color="auto"/>
                                                    <w:bottom w:val="none" w:sz="0" w:space="0" w:color="auto"/>
                                                    <w:right w:val="none" w:sz="0" w:space="0" w:color="auto"/>
                                                  </w:divBdr>
                                                  <w:divsChild>
                                                    <w:div w:id="8613608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7052">
                                          <w:marLeft w:val="0"/>
                                          <w:marRight w:val="0"/>
                                          <w:marTop w:val="0"/>
                                          <w:marBottom w:val="0"/>
                                          <w:divBdr>
                                            <w:top w:val="none" w:sz="0" w:space="0" w:color="auto"/>
                                            <w:left w:val="none" w:sz="0" w:space="0" w:color="auto"/>
                                            <w:bottom w:val="none" w:sz="0" w:space="0" w:color="auto"/>
                                            <w:right w:val="none" w:sz="0" w:space="0" w:color="auto"/>
                                          </w:divBdr>
                                        </w:div>
                                        <w:div w:id="1628586984">
                                          <w:marLeft w:val="240"/>
                                          <w:marRight w:val="240"/>
                                          <w:marTop w:val="0"/>
                                          <w:marBottom w:val="0"/>
                                          <w:divBdr>
                                            <w:top w:val="none" w:sz="0" w:space="0" w:color="auto"/>
                                            <w:left w:val="none" w:sz="0" w:space="0" w:color="auto"/>
                                            <w:bottom w:val="none" w:sz="0" w:space="0" w:color="auto"/>
                                            <w:right w:val="none" w:sz="0" w:space="0" w:color="auto"/>
                                          </w:divBdr>
                                          <w:divsChild>
                                            <w:div w:id="691565422">
                                              <w:marLeft w:val="0"/>
                                              <w:marRight w:val="0"/>
                                              <w:marTop w:val="0"/>
                                              <w:marBottom w:val="0"/>
                                              <w:divBdr>
                                                <w:top w:val="none" w:sz="0" w:space="0" w:color="auto"/>
                                                <w:left w:val="none" w:sz="0" w:space="0" w:color="auto"/>
                                                <w:bottom w:val="none" w:sz="0" w:space="0" w:color="auto"/>
                                                <w:right w:val="none" w:sz="0" w:space="0" w:color="auto"/>
                                              </w:divBdr>
                                              <w:divsChild>
                                                <w:div w:id="512963605">
                                                  <w:marLeft w:val="0"/>
                                                  <w:marRight w:val="0"/>
                                                  <w:marTop w:val="0"/>
                                                  <w:marBottom w:val="0"/>
                                                  <w:divBdr>
                                                    <w:top w:val="none" w:sz="0" w:space="0" w:color="auto"/>
                                                    <w:left w:val="none" w:sz="0" w:space="0" w:color="auto"/>
                                                    <w:bottom w:val="none" w:sz="0" w:space="0" w:color="auto"/>
                                                    <w:right w:val="none" w:sz="0" w:space="0" w:color="auto"/>
                                                  </w:divBdr>
                                                </w:div>
                                                <w:div w:id="786898954">
                                                  <w:marLeft w:val="240"/>
                                                  <w:marRight w:val="240"/>
                                                  <w:marTop w:val="0"/>
                                                  <w:marBottom w:val="0"/>
                                                  <w:divBdr>
                                                    <w:top w:val="none" w:sz="0" w:space="0" w:color="auto"/>
                                                    <w:left w:val="none" w:sz="0" w:space="0" w:color="auto"/>
                                                    <w:bottom w:val="none" w:sz="0" w:space="0" w:color="auto"/>
                                                    <w:right w:val="none" w:sz="0" w:space="0" w:color="auto"/>
                                                  </w:divBdr>
                                                  <w:divsChild>
                                                    <w:div w:id="312948024">
                                                      <w:marLeft w:val="240"/>
                                                      <w:marRight w:val="0"/>
                                                      <w:marTop w:val="0"/>
                                                      <w:marBottom w:val="0"/>
                                                      <w:divBdr>
                                                        <w:top w:val="none" w:sz="0" w:space="0" w:color="auto"/>
                                                        <w:left w:val="none" w:sz="0" w:space="0" w:color="auto"/>
                                                        <w:bottom w:val="none" w:sz="0" w:space="0" w:color="auto"/>
                                                        <w:right w:val="none" w:sz="0" w:space="0" w:color="auto"/>
                                                      </w:divBdr>
                                                    </w:div>
                                                  </w:divsChild>
                                                </w:div>
                                                <w:div w:id="1037897880">
                                                  <w:marLeft w:val="240"/>
                                                  <w:marRight w:val="240"/>
                                                  <w:marTop w:val="0"/>
                                                  <w:marBottom w:val="0"/>
                                                  <w:divBdr>
                                                    <w:top w:val="none" w:sz="0" w:space="0" w:color="auto"/>
                                                    <w:left w:val="none" w:sz="0" w:space="0" w:color="auto"/>
                                                    <w:bottom w:val="none" w:sz="0" w:space="0" w:color="auto"/>
                                                    <w:right w:val="none" w:sz="0" w:space="0" w:color="auto"/>
                                                  </w:divBdr>
                                                  <w:divsChild>
                                                    <w:div w:id="640697590">
                                                      <w:marLeft w:val="0"/>
                                                      <w:marRight w:val="0"/>
                                                      <w:marTop w:val="0"/>
                                                      <w:marBottom w:val="0"/>
                                                      <w:divBdr>
                                                        <w:top w:val="none" w:sz="0" w:space="0" w:color="auto"/>
                                                        <w:left w:val="none" w:sz="0" w:space="0" w:color="auto"/>
                                                        <w:bottom w:val="none" w:sz="0" w:space="0" w:color="auto"/>
                                                        <w:right w:val="none" w:sz="0" w:space="0" w:color="auto"/>
                                                      </w:divBdr>
                                                      <w:divsChild>
                                                        <w:div w:id="1860701453">
                                                          <w:marLeft w:val="0"/>
                                                          <w:marRight w:val="0"/>
                                                          <w:marTop w:val="0"/>
                                                          <w:marBottom w:val="0"/>
                                                          <w:divBdr>
                                                            <w:top w:val="none" w:sz="0" w:space="0" w:color="auto"/>
                                                            <w:left w:val="none" w:sz="0" w:space="0" w:color="auto"/>
                                                            <w:bottom w:val="none" w:sz="0" w:space="0" w:color="auto"/>
                                                            <w:right w:val="none" w:sz="0" w:space="0" w:color="auto"/>
                                                          </w:divBdr>
                                                        </w:div>
                                                        <w:div w:id="1890337072">
                                                          <w:marLeft w:val="240"/>
                                                          <w:marRight w:val="240"/>
                                                          <w:marTop w:val="0"/>
                                                          <w:marBottom w:val="0"/>
                                                          <w:divBdr>
                                                            <w:top w:val="none" w:sz="0" w:space="0" w:color="auto"/>
                                                            <w:left w:val="none" w:sz="0" w:space="0" w:color="auto"/>
                                                            <w:bottom w:val="none" w:sz="0" w:space="0" w:color="auto"/>
                                                            <w:right w:val="none" w:sz="0" w:space="0" w:color="auto"/>
                                                          </w:divBdr>
                                                          <w:divsChild>
                                                            <w:div w:id="1068457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6713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10389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9741361">
                                      <w:marLeft w:val="240"/>
                                      <w:marRight w:val="0"/>
                                      <w:marTop w:val="0"/>
                                      <w:marBottom w:val="0"/>
                                      <w:divBdr>
                                        <w:top w:val="none" w:sz="0" w:space="0" w:color="auto"/>
                                        <w:left w:val="none" w:sz="0" w:space="0" w:color="auto"/>
                                        <w:bottom w:val="none" w:sz="0" w:space="0" w:color="auto"/>
                                        <w:right w:val="none" w:sz="0" w:space="0" w:color="auto"/>
                                      </w:divBdr>
                                    </w:div>
                                  </w:divsChild>
                                </w:div>
                                <w:div w:id="19569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16173">
                          <w:marLeft w:val="0"/>
                          <w:marRight w:val="0"/>
                          <w:marTop w:val="0"/>
                          <w:marBottom w:val="0"/>
                          <w:divBdr>
                            <w:top w:val="none" w:sz="0" w:space="0" w:color="auto"/>
                            <w:left w:val="none" w:sz="0" w:space="0" w:color="auto"/>
                            <w:bottom w:val="none" w:sz="0" w:space="0" w:color="auto"/>
                            <w:right w:val="none" w:sz="0" w:space="0" w:color="auto"/>
                          </w:divBdr>
                        </w:div>
                        <w:div w:id="806507252">
                          <w:marLeft w:val="240"/>
                          <w:marRight w:val="240"/>
                          <w:marTop w:val="0"/>
                          <w:marBottom w:val="0"/>
                          <w:divBdr>
                            <w:top w:val="none" w:sz="0" w:space="0" w:color="auto"/>
                            <w:left w:val="none" w:sz="0" w:space="0" w:color="auto"/>
                            <w:bottom w:val="none" w:sz="0" w:space="0" w:color="auto"/>
                            <w:right w:val="none" w:sz="0" w:space="0" w:color="auto"/>
                          </w:divBdr>
                          <w:divsChild>
                            <w:div w:id="599220118">
                              <w:marLeft w:val="0"/>
                              <w:marRight w:val="0"/>
                              <w:marTop w:val="0"/>
                              <w:marBottom w:val="0"/>
                              <w:divBdr>
                                <w:top w:val="none" w:sz="0" w:space="0" w:color="auto"/>
                                <w:left w:val="none" w:sz="0" w:space="0" w:color="auto"/>
                                <w:bottom w:val="none" w:sz="0" w:space="0" w:color="auto"/>
                                <w:right w:val="none" w:sz="0" w:space="0" w:color="auto"/>
                              </w:divBdr>
                              <w:divsChild>
                                <w:div w:id="230237804">
                                  <w:marLeft w:val="0"/>
                                  <w:marRight w:val="0"/>
                                  <w:marTop w:val="0"/>
                                  <w:marBottom w:val="0"/>
                                  <w:divBdr>
                                    <w:top w:val="none" w:sz="0" w:space="0" w:color="auto"/>
                                    <w:left w:val="none" w:sz="0" w:space="0" w:color="auto"/>
                                    <w:bottom w:val="none" w:sz="0" w:space="0" w:color="auto"/>
                                    <w:right w:val="none" w:sz="0" w:space="0" w:color="auto"/>
                                  </w:divBdr>
                                </w:div>
                                <w:div w:id="1684743621">
                                  <w:marLeft w:val="240"/>
                                  <w:marRight w:val="240"/>
                                  <w:marTop w:val="0"/>
                                  <w:marBottom w:val="0"/>
                                  <w:divBdr>
                                    <w:top w:val="none" w:sz="0" w:space="0" w:color="auto"/>
                                    <w:left w:val="none" w:sz="0" w:space="0" w:color="auto"/>
                                    <w:bottom w:val="none" w:sz="0" w:space="0" w:color="auto"/>
                                    <w:right w:val="none" w:sz="0" w:space="0" w:color="auto"/>
                                  </w:divBdr>
                                  <w:divsChild>
                                    <w:div w:id="224338436">
                                      <w:marLeft w:val="240"/>
                                      <w:marRight w:val="0"/>
                                      <w:marTop w:val="0"/>
                                      <w:marBottom w:val="0"/>
                                      <w:divBdr>
                                        <w:top w:val="none" w:sz="0" w:space="0" w:color="auto"/>
                                        <w:left w:val="none" w:sz="0" w:space="0" w:color="auto"/>
                                        <w:bottom w:val="none" w:sz="0" w:space="0" w:color="auto"/>
                                        <w:right w:val="none" w:sz="0" w:space="0" w:color="auto"/>
                                      </w:divBdr>
                                    </w:div>
                                    <w:div w:id="930351507">
                                      <w:marLeft w:val="0"/>
                                      <w:marRight w:val="0"/>
                                      <w:marTop w:val="0"/>
                                      <w:marBottom w:val="0"/>
                                      <w:divBdr>
                                        <w:top w:val="none" w:sz="0" w:space="0" w:color="auto"/>
                                        <w:left w:val="none" w:sz="0" w:space="0" w:color="auto"/>
                                        <w:bottom w:val="none" w:sz="0" w:space="0" w:color="auto"/>
                                        <w:right w:val="none" w:sz="0" w:space="0" w:color="auto"/>
                                      </w:divBdr>
                                      <w:divsChild>
                                        <w:div w:id="236593697">
                                          <w:marLeft w:val="240"/>
                                          <w:marRight w:val="240"/>
                                          <w:marTop w:val="0"/>
                                          <w:marBottom w:val="0"/>
                                          <w:divBdr>
                                            <w:top w:val="none" w:sz="0" w:space="0" w:color="auto"/>
                                            <w:left w:val="none" w:sz="0" w:space="0" w:color="auto"/>
                                            <w:bottom w:val="none" w:sz="0" w:space="0" w:color="auto"/>
                                            <w:right w:val="none" w:sz="0" w:space="0" w:color="auto"/>
                                          </w:divBdr>
                                          <w:divsChild>
                                            <w:div w:id="1278367193">
                                              <w:marLeft w:val="240"/>
                                              <w:marRight w:val="0"/>
                                              <w:marTop w:val="0"/>
                                              <w:marBottom w:val="0"/>
                                              <w:divBdr>
                                                <w:top w:val="none" w:sz="0" w:space="0" w:color="auto"/>
                                                <w:left w:val="none" w:sz="0" w:space="0" w:color="auto"/>
                                                <w:bottom w:val="none" w:sz="0" w:space="0" w:color="auto"/>
                                                <w:right w:val="none" w:sz="0" w:space="0" w:color="auto"/>
                                              </w:divBdr>
                                            </w:div>
                                          </w:divsChild>
                                        </w:div>
                                        <w:div w:id="1276903986">
                                          <w:marLeft w:val="240"/>
                                          <w:marRight w:val="240"/>
                                          <w:marTop w:val="0"/>
                                          <w:marBottom w:val="0"/>
                                          <w:divBdr>
                                            <w:top w:val="none" w:sz="0" w:space="0" w:color="auto"/>
                                            <w:left w:val="none" w:sz="0" w:space="0" w:color="auto"/>
                                            <w:bottom w:val="none" w:sz="0" w:space="0" w:color="auto"/>
                                            <w:right w:val="none" w:sz="0" w:space="0" w:color="auto"/>
                                          </w:divBdr>
                                          <w:divsChild>
                                            <w:div w:id="855769597">
                                              <w:marLeft w:val="0"/>
                                              <w:marRight w:val="0"/>
                                              <w:marTop w:val="0"/>
                                              <w:marBottom w:val="0"/>
                                              <w:divBdr>
                                                <w:top w:val="none" w:sz="0" w:space="0" w:color="auto"/>
                                                <w:left w:val="none" w:sz="0" w:space="0" w:color="auto"/>
                                                <w:bottom w:val="none" w:sz="0" w:space="0" w:color="auto"/>
                                                <w:right w:val="none" w:sz="0" w:space="0" w:color="auto"/>
                                              </w:divBdr>
                                              <w:divsChild>
                                                <w:div w:id="445201206">
                                                  <w:marLeft w:val="0"/>
                                                  <w:marRight w:val="0"/>
                                                  <w:marTop w:val="0"/>
                                                  <w:marBottom w:val="0"/>
                                                  <w:divBdr>
                                                    <w:top w:val="none" w:sz="0" w:space="0" w:color="auto"/>
                                                    <w:left w:val="none" w:sz="0" w:space="0" w:color="auto"/>
                                                    <w:bottom w:val="none" w:sz="0" w:space="0" w:color="auto"/>
                                                    <w:right w:val="none" w:sz="0" w:space="0" w:color="auto"/>
                                                  </w:divBdr>
                                                </w:div>
                                                <w:div w:id="1568370444">
                                                  <w:marLeft w:val="240"/>
                                                  <w:marRight w:val="240"/>
                                                  <w:marTop w:val="0"/>
                                                  <w:marBottom w:val="0"/>
                                                  <w:divBdr>
                                                    <w:top w:val="none" w:sz="0" w:space="0" w:color="auto"/>
                                                    <w:left w:val="none" w:sz="0" w:space="0" w:color="auto"/>
                                                    <w:bottom w:val="none" w:sz="0" w:space="0" w:color="auto"/>
                                                    <w:right w:val="none" w:sz="0" w:space="0" w:color="auto"/>
                                                  </w:divBdr>
                                                  <w:divsChild>
                                                    <w:div w:id="260993895">
                                                      <w:marLeft w:val="240"/>
                                                      <w:marRight w:val="0"/>
                                                      <w:marTop w:val="0"/>
                                                      <w:marBottom w:val="0"/>
                                                      <w:divBdr>
                                                        <w:top w:val="none" w:sz="0" w:space="0" w:color="auto"/>
                                                        <w:left w:val="none" w:sz="0" w:space="0" w:color="auto"/>
                                                        <w:bottom w:val="none" w:sz="0" w:space="0" w:color="auto"/>
                                                        <w:right w:val="none" w:sz="0" w:space="0" w:color="auto"/>
                                                      </w:divBdr>
                                                    </w:div>
                                                  </w:divsChild>
                                                </w:div>
                                                <w:div w:id="2097245229">
                                                  <w:marLeft w:val="240"/>
                                                  <w:marRight w:val="240"/>
                                                  <w:marTop w:val="0"/>
                                                  <w:marBottom w:val="0"/>
                                                  <w:divBdr>
                                                    <w:top w:val="none" w:sz="0" w:space="0" w:color="auto"/>
                                                    <w:left w:val="none" w:sz="0" w:space="0" w:color="auto"/>
                                                    <w:bottom w:val="none" w:sz="0" w:space="0" w:color="auto"/>
                                                    <w:right w:val="none" w:sz="0" w:space="0" w:color="auto"/>
                                                  </w:divBdr>
                                                  <w:divsChild>
                                                    <w:div w:id="1159149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5028240">
                                              <w:marLeft w:val="240"/>
                                              <w:marRight w:val="0"/>
                                              <w:marTop w:val="0"/>
                                              <w:marBottom w:val="0"/>
                                              <w:divBdr>
                                                <w:top w:val="none" w:sz="0" w:space="0" w:color="auto"/>
                                                <w:left w:val="none" w:sz="0" w:space="0" w:color="auto"/>
                                                <w:bottom w:val="none" w:sz="0" w:space="0" w:color="auto"/>
                                                <w:right w:val="none" w:sz="0" w:space="0" w:color="auto"/>
                                              </w:divBdr>
                                            </w:div>
                                          </w:divsChild>
                                        </w:div>
                                        <w:div w:id="1769697150">
                                          <w:marLeft w:val="240"/>
                                          <w:marRight w:val="240"/>
                                          <w:marTop w:val="0"/>
                                          <w:marBottom w:val="0"/>
                                          <w:divBdr>
                                            <w:top w:val="none" w:sz="0" w:space="0" w:color="auto"/>
                                            <w:left w:val="none" w:sz="0" w:space="0" w:color="auto"/>
                                            <w:bottom w:val="none" w:sz="0" w:space="0" w:color="auto"/>
                                            <w:right w:val="none" w:sz="0" w:space="0" w:color="auto"/>
                                          </w:divBdr>
                                          <w:divsChild>
                                            <w:div w:id="387845143">
                                              <w:marLeft w:val="240"/>
                                              <w:marRight w:val="0"/>
                                              <w:marTop w:val="0"/>
                                              <w:marBottom w:val="0"/>
                                              <w:divBdr>
                                                <w:top w:val="none" w:sz="0" w:space="0" w:color="auto"/>
                                                <w:left w:val="none" w:sz="0" w:space="0" w:color="auto"/>
                                                <w:bottom w:val="none" w:sz="0" w:space="0" w:color="auto"/>
                                                <w:right w:val="none" w:sz="0" w:space="0" w:color="auto"/>
                                              </w:divBdr>
                                            </w:div>
                                          </w:divsChild>
                                        </w:div>
                                        <w:div w:id="1864320677">
                                          <w:marLeft w:val="0"/>
                                          <w:marRight w:val="0"/>
                                          <w:marTop w:val="0"/>
                                          <w:marBottom w:val="0"/>
                                          <w:divBdr>
                                            <w:top w:val="none" w:sz="0" w:space="0" w:color="auto"/>
                                            <w:left w:val="none" w:sz="0" w:space="0" w:color="auto"/>
                                            <w:bottom w:val="none" w:sz="0" w:space="0" w:color="auto"/>
                                            <w:right w:val="none" w:sz="0" w:space="0" w:color="auto"/>
                                          </w:divBdr>
                                        </w:div>
                                        <w:div w:id="2058822665">
                                          <w:marLeft w:val="240"/>
                                          <w:marRight w:val="240"/>
                                          <w:marTop w:val="0"/>
                                          <w:marBottom w:val="0"/>
                                          <w:divBdr>
                                            <w:top w:val="none" w:sz="0" w:space="0" w:color="auto"/>
                                            <w:left w:val="none" w:sz="0" w:space="0" w:color="auto"/>
                                            <w:bottom w:val="none" w:sz="0" w:space="0" w:color="auto"/>
                                            <w:right w:val="none" w:sz="0" w:space="0" w:color="auto"/>
                                          </w:divBdr>
                                          <w:divsChild>
                                            <w:div w:id="697924920">
                                              <w:marLeft w:val="0"/>
                                              <w:marRight w:val="0"/>
                                              <w:marTop w:val="0"/>
                                              <w:marBottom w:val="0"/>
                                              <w:divBdr>
                                                <w:top w:val="none" w:sz="0" w:space="0" w:color="auto"/>
                                                <w:left w:val="none" w:sz="0" w:space="0" w:color="auto"/>
                                                <w:bottom w:val="none" w:sz="0" w:space="0" w:color="auto"/>
                                                <w:right w:val="none" w:sz="0" w:space="0" w:color="auto"/>
                                              </w:divBdr>
                                              <w:divsChild>
                                                <w:div w:id="856313202">
                                                  <w:marLeft w:val="0"/>
                                                  <w:marRight w:val="0"/>
                                                  <w:marTop w:val="0"/>
                                                  <w:marBottom w:val="0"/>
                                                  <w:divBdr>
                                                    <w:top w:val="none" w:sz="0" w:space="0" w:color="auto"/>
                                                    <w:left w:val="none" w:sz="0" w:space="0" w:color="auto"/>
                                                    <w:bottom w:val="none" w:sz="0" w:space="0" w:color="auto"/>
                                                    <w:right w:val="none" w:sz="0" w:space="0" w:color="auto"/>
                                                  </w:divBdr>
                                                </w:div>
                                                <w:div w:id="1655841388">
                                                  <w:marLeft w:val="240"/>
                                                  <w:marRight w:val="240"/>
                                                  <w:marTop w:val="0"/>
                                                  <w:marBottom w:val="0"/>
                                                  <w:divBdr>
                                                    <w:top w:val="none" w:sz="0" w:space="0" w:color="auto"/>
                                                    <w:left w:val="none" w:sz="0" w:space="0" w:color="auto"/>
                                                    <w:bottom w:val="none" w:sz="0" w:space="0" w:color="auto"/>
                                                    <w:right w:val="none" w:sz="0" w:space="0" w:color="auto"/>
                                                  </w:divBdr>
                                                  <w:divsChild>
                                                    <w:div w:id="1596287756">
                                                      <w:marLeft w:val="240"/>
                                                      <w:marRight w:val="0"/>
                                                      <w:marTop w:val="0"/>
                                                      <w:marBottom w:val="0"/>
                                                      <w:divBdr>
                                                        <w:top w:val="none" w:sz="0" w:space="0" w:color="auto"/>
                                                        <w:left w:val="none" w:sz="0" w:space="0" w:color="auto"/>
                                                        <w:bottom w:val="none" w:sz="0" w:space="0" w:color="auto"/>
                                                        <w:right w:val="none" w:sz="0" w:space="0" w:color="auto"/>
                                                      </w:divBdr>
                                                    </w:div>
                                                  </w:divsChild>
                                                </w:div>
                                                <w:div w:id="2014063797">
                                                  <w:marLeft w:val="240"/>
                                                  <w:marRight w:val="240"/>
                                                  <w:marTop w:val="0"/>
                                                  <w:marBottom w:val="0"/>
                                                  <w:divBdr>
                                                    <w:top w:val="none" w:sz="0" w:space="0" w:color="auto"/>
                                                    <w:left w:val="none" w:sz="0" w:space="0" w:color="auto"/>
                                                    <w:bottom w:val="none" w:sz="0" w:space="0" w:color="auto"/>
                                                    <w:right w:val="none" w:sz="0" w:space="0" w:color="auto"/>
                                                  </w:divBdr>
                                                  <w:divsChild>
                                                    <w:div w:id="219488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80464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902587">
                                  <w:marLeft w:val="240"/>
                                  <w:marRight w:val="240"/>
                                  <w:marTop w:val="0"/>
                                  <w:marBottom w:val="0"/>
                                  <w:divBdr>
                                    <w:top w:val="none" w:sz="0" w:space="0" w:color="auto"/>
                                    <w:left w:val="none" w:sz="0" w:space="0" w:color="auto"/>
                                    <w:bottom w:val="none" w:sz="0" w:space="0" w:color="auto"/>
                                    <w:right w:val="none" w:sz="0" w:space="0" w:color="auto"/>
                                  </w:divBdr>
                                  <w:divsChild>
                                    <w:div w:id="1295910050">
                                      <w:marLeft w:val="240"/>
                                      <w:marRight w:val="0"/>
                                      <w:marTop w:val="0"/>
                                      <w:marBottom w:val="0"/>
                                      <w:divBdr>
                                        <w:top w:val="none" w:sz="0" w:space="0" w:color="auto"/>
                                        <w:left w:val="none" w:sz="0" w:space="0" w:color="auto"/>
                                        <w:bottom w:val="none" w:sz="0" w:space="0" w:color="auto"/>
                                        <w:right w:val="none" w:sz="0" w:space="0" w:color="auto"/>
                                      </w:divBdr>
                                    </w:div>
                                    <w:div w:id="1788231560">
                                      <w:marLeft w:val="0"/>
                                      <w:marRight w:val="0"/>
                                      <w:marTop w:val="0"/>
                                      <w:marBottom w:val="0"/>
                                      <w:divBdr>
                                        <w:top w:val="none" w:sz="0" w:space="0" w:color="auto"/>
                                        <w:left w:val="none" w:sz="0" w:space="0" w:color="auto"/>
                                        <w:bottom w:val="none" w:sz="0" w:space="0" w:color="auto"/>
                                        <w:right w:val="none" w:sz="0" w:space="0" w:color="auto"/>
                                      </w:divBdr>
                                      <w:divsChild>
                                        <w:div w:id="132262748">
                                          <w:marLeft w:val="0"/>
                                          <w:marRight w:val="0"/>
                                          <w:marTop w:val="0"/>
                                          <w:marBottom w:val="0"/>
                                          <w:divBdr>
                                            <w:top w:val="none" w:sz="0" w:space="0" w:color="auto"/>
                                            <w:left w:val="none" w:sz="0" w:space="0" w:color="auto"/>
                                            <w:bottom w:val="none" w:sz="0" w:space="0" w:color="auto"/>
                                            <w:right w:val="none" w:sz="0" w:space="0" w:color="auto"/>
                                          </w:divBdr>
                                        </w:div>
                                        <w:div w:id="1789472074">
                                          <w:marLeft w:val="240"/>
                                          <w:marRight w:val="240"/>
                                          <w:marTop w:val="0"/>
                                          <w:marBottom w:val="0"/>
                                          <w:divBdr>
                                            <w:top w:val="none" w:sz="0" w:space="0" w:color="auto"/>
                                            <w:left w:val="none" w:sz="0" w:space="0" w:color="auto"/>
                                            <w:bottom w:val="none" w:sz="0" w:space="0" w:color="auto"/>
                                            <w:right w:val="none" w:sz="0" w:space="0" w:color="auto"/>
                                          </w:divBdr>
                                          <w:divsChild>
                                            <w:div w:id="844825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85727">
                              <w:marLeft w:val="240"/>
                              <w:marRight w:val="0"/>
                              <w:marTop w:val="0"/>
                              <w:marBottom w:val="0"/>
                              <w:divBdr>
                                <w:top w:val="none" w:sz="0" w:space="0" w:color="auto"/>
                                <w:left w:val="none" w:sz="0" w:space="0" w:color="auto"/>
                                <w:bottom w:val="none" w:sz="0" w:space="0" w:color="auto"/>
                                <w:right w:val="none" w:sz="0" w:space="0" w:color="auto"/>
                              </w:divBdr>
                            </w:div>
                          </w:divsChild>
                        </w:div>
                        <w:div w:id="1288312831">
                          <w:marLeft w:val="240"/>
                          <w:marRight w:val="240"/>
                          <w:marTop w:val="0"/>
                          <w:marBottom w:val="0"/>
                          <w:divBdr>
                            <w:top w:val="none" w:sz="0" w:space="0" w:color="auto"/>
                            <w:left w:val="none" w:sz="0" w:space="0" w:color="auto"/>
                            <w:bottom w:val="none" w:sz="0" w:space="0" w:color="auto"/>
                            <w:right w:val="none" w:sz="0" w:space="0" w:color="auto"/>
                          </w:divBdr>
                          <w:divsChild>
                            <w:div w:id="214781509">
                              <w:marLeft w:val="0"/>
                              <w:marRight w:val="0"/>
                              <w:marTop w:val="0"/>
                              <w:marBottom w:val="0"/>
                              <w:divBdr>
                                <w:top w:val="none" w:sz="0" w:space="0" w:color="auto"/>
                                <w:left w:val="none" w:sz="0" w:space="0" w:color="auto"/>
                                <w:bottom w:val="none" w:sz="0" w:space="0" w:color="auto"/>
                                <w:right w:val="none" w:sz="0" w:space="0" w:color="auto"/>
                              </w:divBdr>
                              <w:divsChild>
                                <w:div w:id="814100878">
                                  <w:marLeft w:val="240"/>
                                  <w:marRight w:val="240"/>
                                  <w:marTop w:val="0"/>
                                  <w:marBottom w:val="0"/>
                                  <w:divBdr>
                                    <w:top w:val="none" w:sz="0" w:space="0" w:color="auto"/>
                                    <w:left w:val="none" w:sz="0" w:space="0" w:color="auto"/>
                                    <w:bottom w:val="none" w:sz="0" w:space="0" w:color="auto"/>
                                    <w:right w:val="none" w:sz="0" w:space="0" w:color="auto"/>
                                  </w:divBdr>
                                  <w:divsChild>
                                    <w:div w:id="255210434">
                                      <w:marLeft w:val="240"/>
                                      <w:marRight w:val="0"/>
                                      <w:marTop w:val="0"/>
                                      <w:marBottom w:val="0"/>
                                      <w:divBdr>
                                        <w:top w:val="none" w:sz="0" w:space="0" w:color="auto"/>
                                        <w:left w:val="none" w:sz="0" w:space="0" w:color="auto"/>
                                        <w:bottom w:val="none" w:sz="0" w:space="0" w:color="auto"/>
                                        <w:right w:val="none" w:sz="0" w:space="0" w:color="auto"/>
                                      </w:divBdr>
                                    </w:div>
                                    <w:div w:id="1535727123">
                                      <w:marLeft w:val="0"/>
                                      <w:marRight w:val="0"/>
                                      <w:marTop w:val="0"/>
                                      <w:marBottom w:val="0"/>
                                      <w:divBdr>
                                        <w:top w:val="none" w:sz="0" w:space="0" w:color="auto"/>
                                        <w:left w:val="none" w:sz="0" w:space="0" w:color="auto"/>
                                        <w:bottom w:val="none" w:sz="0" w:space="0" w:color="auto"/>
                                        <w:right w:val="none" w:sz="0" w:space="0" w:color="auto"/>
                                      </w:divBdr>
                                      <w:divsChild>
                                        <w:div w:id="894700471">
                                          <w:marLeft w:val="240"/>
                                          <w:marRight w:val="240"/>
                                          <w:marTop w:val="0"/>
                                          <w:marBottom w:val="0"/>
                                          <w:divBdr>
                                            <w:top w:val="none" w:sz="0" w:space="0" w:color="auto"/>
                                            <w:left w:val="none" w:sz="0" w:space="0" w:color="auto"/>
                                            <w:bottom w:val="none" w:sz="0" w:space="0" w:color="auto"/>
                                            <w:right w:val="none" w:sz="0" w:space="0" w:color="auto"/>
                                          </w:divBdr>
                                          <w:divsChild>
                                            <w:div w:id="524289239">
                                              <w:marLeft w:val="240"/>
                                              <w:marRight w:val="0"/>
                                              <w:marTop w:val="0"/>
                                              <w:marBottom w:val="0"/>
                                              <w:divBdr>
                                                <w:top w:val="none" w:sz="0" w:space="0" w:color="auto"/>
                                                <w:left w:val="none" w:sz="0" w:space="0" w:color="auto"/>
                                                <w:bottom w:val="none" w:sz="0" w:space="0" w:color="auto"/>
                                                <w:right w:val="none" w:sz="0" w:space="0" w:color="auto"/>
                                              </w:divBdr>
                                            </w:div>
                                          </w:divsChild>
                                        </w:div>
                                        <w:div w:id="212772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5031">
                                  <w:marLeft w:val="240"/>
                                  <w:marRight w:val="240"/>
                                  <w:marTop w:val="0"/>
                                  <w:marBottom w:val="0"/>
                                  <w:divBdr>
                                    <w:top w:val="none" w:sz="0" w:space="0" w:color="auto"/>
                                    <w:left w:val="none" w:sz="0" w:space="0" w:color="auto"/>
                                    <w:bottom w:val="none" w:sz="0" w:space="0" w:color="auto"/>
                                    <w:right w:val="none" w:sz="0" w:space="0" w:color="auto"/>
                                  </w:divBdr>
                                  <w:divsChild>
                                    <w:div w:id="735008014">
                                      <w:marLeft w:val="240"/>
                                      <w:marRight w:val="0"/>
                                      <w:marTop w:val="0"/>
                                      <w:marBottom w:val="0"/>
                                      <w:divBdr>
                                        <w:top w:val="none" w:sz="0" w:space="0" w:color="auto"/>
                                        <w:left w:val="none" w:sz="0" w:space="0" w:color="auto"/>
                                        <w:bottom w:val="none" w:sz="0" w:space="0" w:color="auto"/>
                                        <w:right w:val="none" w:sz="0" w:space="0" w:color="auto"/>
                                      </w:divBdr>
                                    </w:div>
                                    <w:div w:id="1297103011">
                                      <w:marLeft w:val="0"/>
                                      <w:marRight w:val="0"/>
                                      <w:marTop w:val="0"/>
                                      <w:marBottom w:val="0"/>
                                      <w:divBdr>
                                        <w:top w:val="none" w:sz="0" w:space="0" w:color="auto"/>
                                        <w:left w:val="none" w:sz="0" w:space="0" w:color="auto"/>
                                        <w:bottom w:val="none" w:sz="0" w:space="0" w:color="auto"/>
                                        <w:right w:val="none" w:sz="0" w:space="0" w:color="auto"/>
                                      </w:divBdr>
                                      <w:divsChild>
                                        <w:div w:id="586574326">
                                          <w:marLeft w:val="240"/>
                                          <w:marRight w:val="240"/>
                                          <w:marTop w:val="0"/>
                                          <w:marBottom w:val="0"/>
                                          <w:divBdr>
                                            <w:top w:val="none" w:sz="0" w:space="0" w:color="auto"/>
                                            <w:left w:val="none" w:sz="0" w:space="0" w:color="auto"/>
                                            <w:bottom w:val="none" w:sz="0" w:space="0" w:color="auto"/>
                                            <w:right w:val="none" w:sz="0" w:space="0" w:color="auto"/>
                                          </w:divBdr>
                                          <w:divsChild>
                                            <w:div w:id="504056762">
                                              <w:marLeft w:val="240"/>
                                              <w:marRight w:val="0"/>
                                              <w:marTop w:val="0"/>
                                              <w:marBottom w:val="0"/>
                                              <w:divBdr>
                                                <w:top w:val="none" w:sz="0" w:space="0" w:color="auto"/>
                                                <w:left w:val="none" w:sz="0" w:space="0" w:color="auto"/>
                                                <w:bottom w:val="none" w:sz="0" w:space="0" w:color="auto"/>
                                                <w:right w:val="none" w:sz="0" w:space="0" w:color="auto"/>
                                              </w:divBdr>
                                            </w:div>
                                            <w:div w:id="563293351">
                                              <w:marLeft w:val="0"/>
                                              <w:marRight w:val="0"/>
                                              <w:marTop w:val="0"/>
                                              <w:marBottom w:val="0"/>
                                              <w:divBdr>
                                                <w:top w:val="none" w:sz="0" w:space="0" w:color="auto"/>
                                                <w:left w:val="none" w:sz="0" w:space="0" w:color="auto"/>
                                                <w:bottom w:val="none" w:sz="0" w:space="0" w:color="auto"/>
                                                <w:right w:val="none" w:sz="0" w:space="0" w:color="auto"/>
                                              </w:divBdr>
                                              <w:divsChild>
                                                <w:div w:id="622538556">
                                                  <w:marLeft w:val="0"/>
                                                  <w:marRight w:val="0"/>
                                                  <w:marTop w:val="0"/>
                                                  <w:marBottom w:val="0"/>
                                                  <w:divBdr>
                                                    <w:top w:val="none" w:sz="0" w:space="0" w:color="auto"/>
                                                    <w:left w:val="none" w:sz="0" w:space="0" w:color="auto"/>
                                                    <w:bottom w:val="none" w:sz="0" w:space="0" w:color="auto"/>
                                                    <w:right w:val="none" w:sz="0" w:space="0" w:color="auto"/>
                                                  </w:divBdr>
                                                </w:div>
                                                <w:div w:id="1063404235">
                                                  <w:marLeft w:val="240"/>
                                                  <w:marRight w:val="240"/>
                                                  <w:marTop w:val="0"/>
                                                  <w:marBottom w:val="0"/>
                                                  <w:divBdr>
                                                    <w:top w:val="none" w:sz="0" w:space="0" w:color="auto"/>
                                                    <w:left w:val="none" w:sz="0" w:space="0" w:color="auto"/>
                                                    <w:bottom w:val="none" w:sz="0" w:space="0" w:color="auto"/>
                                                    <w:right w:val="none" w:sz="0" w:space="0" w:color="auto"/>
                                                  </w:divBdr>
                                                  <w:divsChild>
                                                    <w:div w:id="1332374397">
                                                      <w:marLeft w:val="240"/>
                                                      <w:marRight w:val="0"/>
                                                      <w:marTop w:val="0"/>
                                                      <w:marBottom w:val="0"/>
                                                      <w:divBdr>
                                                        <w:top w:val="none" w:sz="0" w:space="0" w:color="auto"/>
                                                        <w:left w:val="none" w:sz="0" w:space="0" w:color="auto"/>
                                                        <w:bottom w:val="none" w:sz="0" w:space="0" w:color="auto"/>
                                                        <w:right w:val="none" w:sz="0" w:space="0" w:color="auto"/>
                                                      </w:divBdr>
                                                    </w:div>
                                                  </w:divsChild>
                                                </w:div>
                                                <w:div w:id="1437746719">
                                                  <w:marLeft w:val="240"/>
                                                  <w:marRight w:val="240"/>
                                                  <w:marTop w:val="0"/>
                                                  <w:marBottom w:val="0"/>
                                                  <w:divBdr>
                                                    <w:top w:val="none" w:sz="0" w:space="0" w:color="auto"/>
                                                    <w:left w:val="none" w:sz="0" w:space="0" w:color="auto"/>
                                                    <w:bottom w:val="none" w:sz="0" w:space="0" w:color="auto"/>
                                                    <w:right w:val="none" w:sz="0" w:space="0" w:color="auto"/>
                                                  </w:divBdr>
                                                  <w:divsChild>
                                                    <w:div w:id="18967161">
                                                      <w:marLeft w:val="240"/>
                                                      <w:marRight w:val="0"/>
                                                      <w:marTop w:val="0"/>
                                                      <w:marBottom w:val="0"/>
                                                      <w:divBdr>
                                                        <w:top w:val="none" w:sz="0" w:space="0" w:color="auto"/>
                                                        <w:left w:val="none" w:sz="0" w:space="0" w:color="auto"/>
                                                        <w:bottom w:val="none" w:sz="0" w:space="0" w:color="auto"/>
                                                        <w:right w:val="none" w:sz="0" w:space="0" w:color="auto"/>
                                                      </w:divBdr>
                                                    </w:div>
                                                    <w:div w:id="1334258183">
                                                      <w:marLeft w:val="0"/>
                                                      <w:marRight w:val="0"/>
                                                      <w:marTop w:val="0"/>
                                                      <w:marBottom w:val="0"/>
                                                      <w:divBdr>
                                                        <w:top w:val="none" w:sz="0" w:space="0" w:color="auto"/>
                                                        <w:left w:val="none" w:sz="0" w:space="0" w:color="auto"/>
                                                        <w:bottom w:val="none" w:sz="0" w:space="0" w:color="auto"/>
                                                        <w:right w:val="none" w:sz="0" w:space="0" w:color="auto"/>
                                                      </w:divBdr>
                                                      <w:divsChild>
                                                        <w:div w:id="185145163">
                                                          <w:marLeft w:val="240"/>
                                                          <w:marRight w:val="240"/>
                                                          <w:marTop w:val="0"/>
                                                          <w:marBottom w:val="0"/>
                                                          <w:divBdr>
                                                            <w:top w:val="none" w:sz="0" w:space="0" w:color="auto"/>
                                                            <w:left w:val="none" w:sz="0" w:space="0" w:color="auto"/>
                                                            <w:bottom w:val="none" w:sz="0" w:space="0" w:color="auto"/>
                                                            <w:right w:val="none" w:sz="0" w:space="0" w:color="auto"/>
                                                          </w:divBdr>
                                                          <w:divsChild>
                                                            <w:div w:id="1062680597">
                                                              <w:marLeft w:val="240"/>
                                                              <w:marRight w:val="0"/>
                                                              <w:marTop w:val="0"/>
                                                              <w:marBottom w:val="0"/>
                                                              <w:divBdr>
                                                                <w:top w:val="none" w:sz="0" w:space="0" w:color="auto"/>
                                                                <w:left w:val="none" w:sz="0" w:space="0" w:color="auto"/>
                                                                <w:bottom w:val="none" w:sz="0" w:space="0" w:color="auto"/>
                                                                <w:right w:val="none" w:sz="0" w:space="0" w:color="auto"/>
                                                              </w:divBdr>
                                                            </w:div>
                                                          </w:divsChild>
                                                        </w:div>
                                                        <w:div w:id="79371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70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8047">
                                  <w:marLeft w:val="0"/>
                                  <w:marRight w:val="0"/>
                                  <w:marTop w:val="0"/>
                                  <w:marBottom w:val="0"/>
                                  <w:divBdr>
                                    <w:top w:val="none" w:sz="0" w:space="0" w:color="auto"/>
                                    <w:left w:val="none" w:sz="0" w:space="0" w:color="auto"/>
                                    <w:bottom w:val="none" w:sz="0" w:space="0" w:color="auto"/>
                                    <w:right w:val="none" w:sz="0" w:space="0" w:color="auto"/>
                                  </w:divBdr>
                                </w:div>
                              </w:divsChild>
                            </w:div>
                            <w:div w:id="761953809">
                              <w:marLeft w:val="240"/>
                              <w:marRight w:val="0"/>
                              <w:marTop w:val="0"/>
                              <w:marBottom w:val="0"/>
                              <w:divBdr>
                                <w:top w:val="none" w:sz="0" w:space="0" w:color="auto"/>
                                <w:left w:val="none" w:sz="0" w:space="0" w:color="auto"/>
                                <w:bottom w:val="none" w:sz="0" w:space="0" w:color="auto"/>
                                <w:right w:val="none" w:sz="0" w:space="0" w:color="auto"/>
                              </w:divBdr>
                            </w:div>
                          </w:divsChild>
                        </w:div>
                        <w:div w:id="1458572219">
                          <w:marLeft w:val="240"/>
                          <w:marRight w:val="240"/>
                          <w:marTop w:val="0"/>
                          <w:marBottom w:val="0"/>
                          <w:divBdr>
                            <w:top w:val="none" w:sz="0" w:space="0" w:color="auto"/>
                            <w:left w:val="none" w:sz="0" w:space="0" w:color="auto"/>
                            <w:bottom w:val="none" w:sz="0" w:space="0" w:color="auto"/>
                            <w:right w:val="none" w:sz="0" w:space="0" w:color="auto"/>
                          </w:divBdr>
                          <w:divsChild>
                            <w:div w:id="516234911">
                              <w:marLeft w:val="240"/>
                              <w:marRight w:val="0"/>
                              <w:marTop w:val="0"/>
                              <w:marBottom w:val="0"/>
                              <w:divBdr>
                                <w:top w:val="none" w:sz="0" w:space="0" w:color="auto"/>
                                <w:left w:val="none" w:sz="0" w:space="0" w:color="auto"/>
                                <w:bottom w:val="none" w:sz="0" w:space="0" w:color="auto"/>
                                <w:right w:val="none" w:sz="0" w:space="0" w:color="auto"/>
                              </w:divBdr>
                            </w:div>
                            <w:div w:id="935164482">
                              <w:marLeft w:val="0"/>
                              <w:marRight w:val="0"/>
                              <w:marTop w:val="0"/>
                              <w:marBottom w:val="0"/>
                              <w:divBdr>
                                <w:top w:val="none" w:sz="0" w:space="0" w:color="auto"/>
                                <w:left w:val="none" w:sz="0" w:space="0" w:color="auto"/>
                                <w:bottom w:val="none" w:sz="0" w:space="0" w:color="auto"/>
                                <w:right w:val="none" w:sz="0" w:space="0" w:color="auto"/>
                              </w:divBdr>
                              <w:divsChild>
                                <w:div w:id="122231353">
                                  <w:marLeft w:val="240"/>
                                  <w:marRight w:val="240"/>
                                  <w:marTop w:val="0"/>
                                  <w:marBottom w:val="0"/>
                                  <w:divBdr>
                                    <w:top w:val="none" w:sz="0" w:space="0" w:color="auto"/>
                                    <w:left w:val="none" w:sz="0" w:space="0" w:color="auto"/>
                                    <w:bottom w:val="none" w:sz="0" w:space="0" w:color="auto"/>
                                    <w:right w:val="none" w:sz="0" w:space="0" w:color="auto"/>
                                  </w:divBdr>
                                  <w:divsChild>
                                    <w:div w:id="1236549199">
                                      <w:marLeft w:val="240"/>
                                      <w:marRight w:val="0"/>
                                      <w:marTop w:val="0"/>
                                      <w:marBottom w:val="0"/>
                                      <w:divBdr>
                                        <w:top w:val="none" w:sz="0" w:space="0" w:color="auto"/>
                                        <w:left w:val="none" w:sz="0" w:space="0" w:color="auto"/>
                                        <w:bottom w:val="none" w:sz="0" w:space="0" w:color="auto"/>
                                        <w:right w:val="none" w:sz="0" w:space="0" w:color="auto"/>
                                      </w:divBdr>
                                    </w:div>
                                  </w:divsChild>
                                </w:div>
                                <w:div w:id="1170022370">
                                  <w:marLeft w:val="240"/>
                                  <w:marRight w:val="240"/>
                                  <w:marTop w:val="0"/>
                                  <w:marBottom w:val="0"/>
                                  <w:divBdr>
                                    <w:top w:val="none" w:sz="0" w:space="0" w:color="auto"/>
                                    <w:left w:val="none" w:sz="0" w:space="0" w:color="auto"/>
                                    <w:bottom w:val="none" w:sz="0" w:space="0" w:color="auto"/>
                                    <w:right w:val="none" w:sz="0" w:space="0" w:color="auto"/>
                                  </w:divBdr>
                                  <w:divsChild>
                                    <w:div w:id="1589077351">
                                      <w:marLeft w:val="240"/>
                                      <w:marRight w:val="0"/>
                                      <w:marTop w:val="0"/>
                                      <w:marBottom w:val="0"/>
                                      <w:divBdr>
                                        <w:top w:val="none" w:sz="0" w:space="0" w:color="auto"/>
                                        <w:left w:val="none" w:sz="0" w:space="0" w:color="auto"/>
                                        <w:bottom w:val="none" w:sz="0" w:space="0" w:color="auto"/>
                                        <w:right w:val="none" w:sz="0" w:space="0" w:color="auto"/>
                                      </w:divBdr>
                                    </w:div>
                                  </w:divsChild>
                                </w:div>
                                <w:div w:id="1214728302">
                                  <w:marLeft w:val="240"/>
                                  <w:marRight w:val="240"/>
                                  <w:marTop w:val="0"/>
                                  <w:marBottom w:val="0"/>
                                  <w:divBdr>
                                    <w:top w:val="none" w:sz="0" w:space="0" w:color="auto"/>
                                    <w:left w:val="none" w:sz="0" w:space="0" w:color="auto"/>
                                    <w:bottom w:val="none" w:sz="0" w:space="0" w:color="auto"/>
                                    <w:right w:val="none" w:sz="0" w:space="0" w:color="auto"/>
                                  </w:divBdr>
                                  <w:divsChild>
                                    <w:div w:id="1404640280">
                                      <w:marLeft w:val="240"/>
                                      <w:marRight w:val="0"/>
                                      <w:marTop w:val="0"/>
                                      <w:marBottom w:val="0"/>
                                      <w:divBdr>
                                        <w:top w:val="none" w:sz="0" w:space="0" w:color="auto"/>
                                        <w:left w:val="none" w:sz="0" w:space="0" w:color="auto"/>
                                        <w:bottom w:val="none" w:sz="0" w:space="0" w:color="auto"/>
                                        <w:right w:val="none" w:sz="0" w:space="0" w:color="auto"/>
                                      </w:divBdr>
                                    </w:div>
                                  </w:divsChild>
                                </w:div>
                                <w:div w:id="1273368133">
                                  <w:marLeft w:val="240"/>
                                  <w:marRight w:val="240"/>
                                  <w:marTop w:val="0"/>
                                  <w:marBottom w:val="0"/>
                                  <w:divBdr>
                                    <w:top w:val="none" w:sz="0" w:space="0" w:color="auto"/>
                                    <w:left w:val="none" w:sz="0" w:space="0" w:color="auto"/>
                                    <w:bottom w:val="none" w:sz="0" w:space="0" w:color="auto"/>
                                    <w:right w:val="none" w:sz="0" w:space="0" w:color="auto"/>
                                  </w:divBdr>
                                  <w:divsChild>
                                    <w:div w:id="1156342799">
                                      <w:marLeft w:val="240"/>
                                      <w:marRight w:val="0"/>
                                      <w:marTop w:val="0"/>
                                      <w:marBottom w:val="0"/>
                                      <w:divBdr>
                                        <w:top w:val="none" w:sz="0" w:space="0" w:color="auto"/>
                                        <w:left w:val="none" w:sz="0" w:space="0" w:color="auto"/>
                                        <w:bottom w:val="none" w:sz="0" w:space="0" w:color="auto"/>
                                        <w:right w:val="none" w:sz="0" w:space="0" w:color="auto"/>
                                      </w:divBdr>
                                    </w:div>
                                  </w:divsChild>
                                </w:div>
                                <w:div w:id="1404451640">
                                  <w:marLeft w:val="240"/>
                                  <w:marRight w:val="240"/>
                                  <w:marTop w:val="0"/>
                                  <w:marBottom w:val="0"/>
                                  <w:divBdr>
                                    <w:top w:val="none" w:sz="0" w:space="0" w:color="auto"/>
                                    <w:left w:val="none" w:sz="0" w:space="0" w:color="auto"/>
                                    <w:bottom w:val="none" w:sz="0" w:space="0" w:color="auto"/>
                                    <w:right w:val="none" w:sz="0" w:space="0" w:color="auto"/>
                                  </w:divBdr>
                                  <w:divsChild>
                                    <w:div w:id="22217403">
                                      <w:marLeft w:val="240"/>
                                      <w:marRight w:val="0"/>
                                      <w:marTop w:val="0"/>
                                      <w:marBottom w:val="0"/>
                                      <w:divBdr>
                                        <w:top w:val="none" w:sz="0" w:space="0" w:color="auto"/>
                                        <w:left w:val="none" w:sz="0" w:space="0" w:color="auto"/>
                                        <w:bottom w:val="none" w:sz="0" w:space="0" w:color="auto"/>
                                        <w:right w:val="none" w:sz="0" w:space="0" w:color="auto"/>
                                      </w:divBdr>
                                    </w:div>
                                  </w:divsChild>
                                </w:div>
                                <w:div w:id="1669019470">
                                  <w:marLeft w:val="240"/>
                                  <w:marRight w:val="240"/>
                                  <w:marTop w:val="0"/>
                                  <w:marBottom w:val="0"/>
                                  <w:divBdr>
                                    <w:top w:val="none" w:sz="0" w:space="0" w:color="auto"/>
                                    <w:left w:val="none" w:sz="0" w:space="0" w:color="auto"/>
                                    <w:bottom w:val="none" w:sz="0" w:space="0" w:color="auto"/>
                                    <w:right w:val="none" w:sz="0" w:space="0" w:color="auto"/>
                                  </w:divBdr>
                                  <w:divsChild>
                                    <w:div w:id="1796870748">
                                      <w:marLeft w:val="240"/>
                                      <w:marRight w:val="0"/>
                                      <w:marTop w:val="0"/>
                                      <w:marBottom w:val="0"/>
                                      <w:divBdr>
                                        <w:top w:val="none" w:sz="0" w:space="0" w:color="auto"/>
                                        <w:left w:val="none" w:sz="0" w:space="0" w:color="auto"/>
                                        <w:bottom w:val="none" w:sz="0" w:space="0" w:color="auto"/>
                                        <w:right w:val="none" w:sz="0" w:space="0" w:color="auto"/>
                                      </w:divBdr>
                                    </w:div>
                                  </w:divsChild>
                                </w:div>
                                <w:div w:id="1688017810">
                                  <w:marLeft w:val="0"/>
                                  <w:marRight w:val="0"/>
                                  <w:marTop w:val="0"/>
                                  <w:marBottom w:val="0"/>
                                  <w:divBdr>
                                    <w:top w:val="none" w:sz="0" w:space="0" w:color="auto"/>
                                    <w:left w:val="none" w:sz="0" w:space="0" w:color="auto"/>
                                    <w:bottom w:val="none" w:sz="0" w:space="0" w:color="auto"/>
                                    <w:right w:val="none" w:sz="0" w:space="0" w:color="auto"/>
                                  </w:divBdr>
                                </w:div>
                                <w:div w:id="1792237076">
                                  <w:marLeft w:val="240"/>
                                  <w:marRight w:val="240"/>
                                  <w:marTop w:val="0"/>
                                  <w:marBottom w:val="0"/>
                                  <w:divBdr>
                                    <w:top w:val="none" w:sz="0" w:space="0" w:color="auto"/>
                                    <w:left w:val="none" w:sz="0" w:space="0" w:color="auto"/>
                                    <w:bottom w:val="none" w:sz="0" w:space="0" w:color="auto"/>
                                    <w:right w:val="none" w:sz="0" w:space="0" w:color="auto"/>
                                  </w:divBdr>
                                  <w:divsChild>
                                    <w:div w:id="1124225993">
                                      <w:marLeft w:val="240"/>
                                      <w:marRight w:val="0"/>
                                      <w:marTop w:val="0"/>
                                      <w:marBottom w:val="0"/>
                                      <w:divBdr>
                                        <w:top w:val="none" w:sz="0" w:space="0" w:color="auto"/>
                                        <w:left w:val="none" w:sz="0" w:space="0" w:color="auto"/>
                                        <w:bottom w:val="none" w:sz="0" w:space="0" w:color="auto"/>
                                        <w:right w:val="none" w:sz="0" w:space="0" w:color="auto"/>
                                      </w:divBdr>
                                    </w:div>
                                  </w:divsChild>
                                </w:div>
                                <w:div w:id="1869374680">
                                  <w:marLeft w:val="240"/>
                                  <w:marRight w:val="240"/>
                                  <w:marTop w:val="0"/>
                                  <w:marBottom w:val="0"/>
                                  <w:divBdr>
                                    <w:top w:val="none" w:sz="0" w:space="0" w:color="auto"/>
                                    <w:left w:val="none" w:sz="0" w:space="0" w:color="auto"/>
                                    <w:bottom w:val="none" w:sz="0" w:space="0" w:color="auto"/>
                                    <w:right w:val="none" w:sz="0" w:space="0" w:color="auto"/>
                                  </w:divBdr>
                                  <w:divsChild>
                                    <w:div w:id="1250695753">
                                      <w:marLeft w:val="240"/>
                                      <w:marRight w:val="0"/>
                                      <w:marTop w:val="0"/>
                                      <w:marBottom w:val="0"/>
                                      <w:divBdr>
                                        <w:top w:val="none" w:sz="0" w:space="0" w:color="auto"/>
                                        <w:left w:val="none" w:sz="0" w:space="0" w:color="auto"/>
                                        <w:bottom w:val="none" w:sz="0" w:space="0" w:color="auto"/>
                                        <w:right w:val="none" w:sz="0" w:space="0" w:color="auto"/>
                                      </w:divBdr>
                                    </w:div>
                                  </w:divsChild>
                                </w:div>
                                <w:div w:id="1927106048">
                                  <w:marLeft w:val="240"/>
                                  <w:marRight w:val="240"/>
                                  <w:marTop w:val="0"/>
                                  <w:marBottom w:val="0"/>
                                  <w:divBdr>
                                    <w:top w:val="none" w:sz="0" w:space="0" w:color="auto"/>
                                    <w:left w:val="none" w:sz="0" w:space="0" w:color="auto"/>
                                    <w:bottom w:val="none" w:sz="0" w:space="0" w:color="auto"/>
                                    <w:right w:val="none" w:sz="0" w:space="0" w:color="auto"/>
                                  </w:divBdr>
                                  <w:divsChild>
                                    <w:div w:id="1828546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814919">
                      <w:marLeft w:val="240"/>
                      <w:marRight w:val="0"/>
                      <w:marTop w:val="0"/>
                      <w:marBottom w:val="0"/>
                      <w:divBdr>
                        <w:top w:val="none" w:sz="0" w:space="0" w:color="auto"/>
                        <w:left w:val="none" w:sz="0" w:space="0" w:color="auto"/>
                        <w:bottom w:val="none" w:sz="0" w:space="0" w:color="auto"/>
                        <w:right w:val="none" w:sz="0" w:space="0" w:color="auto"/>
                      </w:divBdr>
                    </w:div>
                  </w:divsChild>
                </w:div>
                <w:div w:id="208903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0056">
          <w:marLeft w:val="240"/>
          <w:marRight w:val="240"/>
          <w:marTop w:val="0"/>
          <w:marBottom w:val="0"/>
          <w:divBdr>
            <w:top w:val="none" w:sz="0" w:space="0" w:color="auto"/>
            <w:left w:val="none" w:sz="0" w:space="0" w:color="auto"/>
            <w:bottom w:val="none" w:sz="0" w:space="0" w:color="auto"/>
            <w:right w:val="none" w:sz="0" w:space="0" w:color="auto"/>
          </w:divBdr>
        </w:div>
      </w:divsChild>
    </w:div>
    <w:div w:id="1148673175">
      <w:bodyDiv w:val="1"/>
      <w:marLeft w:val="0"/>
      <w:marRight w:val="360"/>
      <w:marTop w:val="0"/>
      <w:marBottom w:val="0"/>
      <w:divBdr>
        <w:top w:val="none" w:sz="0" w:space="0" w:color="auto"/>
        <w:left w:val="none" w:sz="0" w:space="0" w:color="auto"/>
        <w:bottom w:val="none" w:sz="0" w:space="0" w:color="auto"/>
        <w:right w:val="none" w:sz="0" w:space="0" w:color="auto"/>
      </w:divBdr>
      <w:divsChild>
        <w:div w:id="170294216">
          <w:marLeft w:val="240"/>
          <w:marRight w:val="240"/>
          <w:marTop w:val="0"/>
          <w:marBottom w:val="0"/>
          <w:divBdr>
            <w:top w:val="none" w:sz="0" w:space="0" w:color="auto"/>
            <w:left w:val="none" w:sz="0" w:space="0" w:color="auto"/>
            <w:bottom w:val="none" w:sz="0" w:space="0" w:color="auto"/>
            <w:right w:val="none" w:sz="0" w:space="0" w:color="auto"/>
          </w:divBdr>
        </w:div>
        <w:div w:id="1537308522">
          <w:marLeft w:val="240"/>
          <w:marRight w:val="240"/>
          <w:marTop w:val="0"/>
          <w:marBottom w:val="0"/>
          <w:divBdr>
            <w:top w:val="none" w:sz="0" w:space="0" w:color="auto"/>
            <w:left w:val="none" w:sz="0" w:space="0" w:color="auto"/>
            <w:bottom w:val="none" w:sz="0" w:space="0" w:color="auto"/>
            <w:right w:val="none" w:sz="0" w:space="0" w:color="auto"/>
          </w:divBdr>
          <w:divsChild>
            <w:div w:id="1549953270">
              <w:marLeft w:val="0"/>
              <w:marRight w:val="0"/>
              <w:marTop w:val="0"/>
              <w:marBottom w:val="0"/>
              <w:divBdr>
                <w:top w:val="none" w:sz="0" w:space="0" w:color="auto"/>
                <w:left w:val="none" w:sz="0" w:space="0" w:color="auto"/>
                <w:bottom w:val="none" w:sz="0" w:space="0" w:color="auto"/>
                <w:right w:val="none" w:sz="0" w:space="0" w:color="auto"/>
              </w:divBdr>
              <w:divsChild>
                <w:div w:id="776095618">
                  <w:marLeft w:val="240"/>
                  <w:marRight w:val="240"/>
                  <w:marTop w:val="0"/>
                  <w:marBottom w:val="0"/>
                  <w:divBdr>
                    <w:top w:val="none" w:sz="0" w:space="0" w:color="auto"/>
                    <w:left w:val="none" w:sz="0" w:space="0" w:color="auto"/>
                    <w:bottom w:val="none" w:sz="0" w:space="0" w:color="auto"/>
                    <w:right w:val="none" w:sz="0" w:space="0" w:color="auto"/>
                  </w:divBdr>
                  <w:divsChild>
                    <w:div w:id="328095818">
                      <w:marLeft w:val="240"/>
                      <w:marRight w:val="0"/>
                      <w:marTop w:val="0"/>
                      <w:marBottom w:val="0"/>
                      <w:divBdr>
                        <w:top w:val="none" w:sz="0" w:space="0" w:color="auto"/>
                        <w:left w:val="none" w:sz="0" w:space="0" w:color="auto"/>
                        <w:bottom w:val="none" w:sz="0" w:space="0" w:color="auto"/>
                        <w:right w:val="none" w:sz="0" w:space="0" w:color="auto"/>
                      </w:divBdr>
                    </w:div>
                    <w:div w:id="992682721">
                      <w:marLeft w:val="0"/>
                      <w:marRight w:val="0"/>
                      <w:marTop w:val="0"/>
                      <w:marBottom w:val="0"/>
                      <w:divBdr>
                        <w:top w:val="none" w:sz="0" w:space="0" w:color="auto"/>
                        <w:left w:val="none" w:sz="0" w:space="0" w:color="auto"/>
                        <w:bottom w:val="none" w:sz="0" w:space="0" w:color="auto"/>
                        <w:right w:val="none" w:sz="0" w:space="0" w:color="auto"/>
                      </w:divBdr>
                      <w:divsChild>
                        <w:div w:id="215820459">
                          <w:marLeft w:val="0"/>
                          <w:marRight w:val="0"/>
                          <w:marTop w:val="0"/>
                          <w:marBottom w:val="0"/>
                          <w:divBdr>
                            <w:top w:val="none" w:sz="0" w:space="0" w:color="auto"/>
                            <w:left w:val="none" w:sz="0" w:space="0" w:color="auto"/>
                            <w:bottom w:val="none" w:sz="0" w:space="0" w:color="auto"/>
                            <w:right w:val="none" w:sz="0" w:space="0" w:color="auto"/>
                          </w:divBdr>
                        </w:div>
                        <w:div w:id="1459448825">
                          <w:marLeft w:val="240"/>
                          <w:marRight w:val="240"/>
                          <w:marTop w:val="0"/>
                          <w:marBottom w:val="0"/>
                          <w:divBdr>
                            <w:top w:val="none" w:sz="0" w:space="0" w:color="auto"/>
                            <w:left w:val="none" w:sz="0" w:space="0" w:color="auto"/>
                            <w:bottom w:val="none" w:sz="0" w:space="0" w:color="auto"/>
                            <w:right w:val="none" w:sz="0" w:space="0" w:color="auto"/>
                          </w:divBdr>
                          <w:divsChild>
                            <w:div w:id="919172607">
                              <w:marLeft w:val="240"/>
                              <w:marRight w:val="0"/>
                              <w:marTop w:val="0"/>
                              <w:marBottom w:val="0"/>
                              <w:divBdr>
                                <w:top w:val="none" w:sz="0" w:space="0" w:color="auto"/>
                                <w:left w:val="none" w:sz="0" w:space="0" w:color="auto"/>
                                <w:bottom w:val="none" w:sz="0" w:space="0" w:color="auto"/>
                                <w:right w:val="none" w:sz="0" w:space="0" w:color="auto"/>
                              </w:divBdr>
                            </w:div>
                          </w:divsChild>
                        </w:div>
                        <w:div w:id="1517846307">
                          <w:marLeft w:val="240"/>
                          <w:marRight w:val="240"/>
                          <w:marTop w:val="0"/>
                          <w:marBottom w:val="0"/>
                          <w:divBdr>
                            <w:top w:val="none" w:sz="0" w:space="0" w:color="auto"/>
                            <w:left w:val="none" w:sz="0" w:space="0" w:color="auto"/>
                            <w:bottom w:val="none" w:sz="0" w:space="0" w:color="auto"/>
                            <w:right w:val="none" w:sz="0" w:space="0" w:color="auto"/>
                          </w:divBdr>
                          <w:divsChild>
                            <w:div w:id="1618370465">
                              <w:marLeft w:val="240"/>
                              <w:marRight w:val="0"/>
                              <w:marTop w:val="0"/>
                              <w:marBottom w:val="0"/>
                              <w:divBdr>
                                <w:top w:val="none" w:sz="0" w:space="0" w:color="auto"/>
                                <w:left w:val="none" w:sz="0" w:space="0" w:color="auto"/>
                                <w:bottom w:val="none" w:sz="0" w:space="0" w:color="auto"/>
                                <w:right w:val="none" w:sz="0" w:space="0" w:color="auto"/>
                              </w:divBdr>
                            </w:div>
                          </w:divsChild>
                        </w:div>
                        <w:div w:id="1740401307">
                          <w:marLeft w:val="240"/>
                          <w:marRight w:val="240"/>
                          <w:marTop w:val="0"/>
                          <w:marBottom w:val="0"/>
                          <w:divBdr>
                            <w:top w:val="none" w:sz="0" w:space="0" w:color="auto"/>
                            <w:left w:val="none" w:sz="0" w:space="0" w:color="auto"/>
                            <w:bottom w:val="none" w:sz="0" w:space="0" w:color="auto"/>
                            <w:right w:val="none" w:sz="0" w:space="0" w:color="auto"/>
                          </w:divBdr>
                          <w:divsChild>
                            <w:div w:id="793593403">
                              <w:marLeft w:val="240"/>
                              <w:marRight w:val="0"/>
                              <w:marTop w:val="0"/>
                              <w:marBottom w:val="0"/>
                              <w:divBdr>
                                <w:top w:val="none" w:sz="0" w:space="0" w:color="auto"/>
                                <w:left w:val="none" w:sz="0" w:space="0" w:color="auto"/>
                                <w:bottom w:val="none" w:sz="0" w:space="0" w:color="auto"/>
                                <w:right w:val="none" w:sz="0" w:space="0" w:color="auto"/>
                              </w:divBdr>
                            </w:div>
                          </w:divsChild>
                        </w:div>
                        <w:div w:id="1820994331">
                          <w:marLeft w:val="240"/>
                          <w:marRight w:val="240"/>
                          <w:marTop w:val="0"/>
                          <w:marBottom w:val="0"/>
                          <w:divBdr>
                            <w:top w:val="none" w:sz="0" w:space="0" w:color="auto"/>
                            <w:left w:val="none" w:sz="0" w:space="0" w:color="auto"/>
                            <w:bottom w:val="none" w:sz="0" w:space="0" w:color="auto"/>
                            <w:right w:val="none" w:sz="0" w:space="0" w:color="auto"/>
                          </w:divBdr>
                          <w:divsChild>
                            <w:div w:id="768430625">
                              <w:marLeft w:val="240"/>
                              <w:marRight w:val="0"/>
                              <w:marTop w:val="0"/>
                              <w:marBottom w:val="0"/>
                              <w:divBdr>
                                <w:top w:val="none" w:sz="0" w:space="0" w:color="auto"/>
                                <w:left w:val="none" w:sz="0" w:space="0" w:color="auto"/>
                                <w:bottom w:val="none" w:sz="0" w:space="0" w:color="auto"/>
                                <w:right w:val="none" w:sz="0" w:space="0" w:color="auto"/>
                              </w:divBdr>
                            </w:div>
                          </w:divsChild>
                        </w:div>
                        <w:div w:id="1845779257">
                          <w:marLeft w:val="240"/>
                          <w:marRight w:val="240"/>
                          <w:marTop w:val="0"/>
                          <w:marBottom w:val="0"/>
                          <w:divBdr>
                            <w:top w:val="none" w:sz="0" w:space="0" w:color="auto"/>
                            <w:left w:val="none" w:sz="0" w:space="0" w:color="auto"/>
                            <w:bottom w:val="none" w:sz="0" w:space="0" w:color="auto"/>
                            <w:right w:val="none" w:sz="0" w:space="0" w:color="auto"/>
                          </w:divBdr>
                          <w:divsChild>
                            <w:div w:id="1270813140">
                              <w:marLeft w:val="240"/>
                              <w:marRight w:val="0"/>
                              <w:marTop w:val="0"/>
                              <w:marBottom w:val="0"/>
                              <w:divBdr>
                                <w:top w:val="none" w:sz="0" w:space="0" w:color="auto"/>
                                <w:left w:val="none" w:sz="0" w:space="0" w:color="auto"/>
                                <w:bottom w:val="none" w:sz="0" w:space="0" w:color="auto"/>
                                <w:right w:val="none" w:sz="0" w:space="0" w:color="auto"/>
                              </w:divBdr>
                            </w:div>
                          </w:divsChild>
                        </w:div>
                        <w:div w:id="1875341775">
                          <w:marLeft w:val="240"/>
                          <w:marRight w:val="240"/>
                          <w:marTop w:val="0"/>
                          <w:marBottom w:val="0"/>
                          <w:divBdr>
                            <w:top w:val="none" w:sz="0" w:space="0" w:color="auto"/>
                            <w:left w:val="none" w:sz="0" w:space="0" w:color="auto"/>
                            <w:bottom w:val="none" w:sz="0" w:space="0" w:color="auto"/>
                            <w:right w:val="none" w:sz="0" w:space="0" w:color="auto"/>
                          </w:divBdr>
                          <w:divsChild>
                            <w:div w:id="17129988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20611">
                  <w:marLeft w:val="240"/>
                  <w:marRight w:val="240"/>
                  <w:marTop w:val="0"/>
                  <w:marBottom w:val="0"/>
                  <w:divBdr>
                    <w:top w:val="none" w:sz="0" w:space="0" w:color="auto"/>
                    <w:left w:val="none" w:sz="0" w:space="0" w:color="auto"/>
                    <w:bottom w:val="none" w:sz="0" w:space="0" w:color="auto"/>
                    <w:right w:val="none" w:sz="0" w:space="0" w:color="auto"/>
                  </w:divBdr>
                  <w:divsChild>
                    <w:div w:id="746609042">
                      <w:marLeft w:val="0"/>
                      <w:marRight w:val="0"/>
                      <w:marTop w:val="0"/>
                      <w:marBottom w:val="0"/>
                      <w:divBdr>
                        <w:top w:val="none" w:sz="0" w:space="0" w:color="auto"/>
                        <w:left w:val="none" w:sz="0" w:space="0" w:color="auto"/>
                        <w:bottom w:val="none" w:sz="0" w:space="0" w:color="auto"/>
                        <w:right w:val="none" w:sz="0" w:space="0" w:color="auto"/>
                      </w:divBdr>
                      <w:divsChild>
                        <w:div w:id="377242666">
                          <w:marLeft w:val="0"/>
                          <w:marRight w:val="0"/>
                          <w:marTop w:val="0"/>
                          <w:marBottom w:val="0"/>
                          <w:divBdr>
                            <w:top w:val="none" w:sz="0" w:space="0" w:color="auto"/>
                            <w:left w:val="none" w:sz="0" w:space="0" w:color="auto"/>
                            <w:bottom w:val="none" w:sz="0" w:space="0" w:color="auto"/>
                            <w:right w:val="none" w:sz="0" w:space="0" w:color="auto"/>
                          </w:divBdr>
                        </w:div>
                        <w:div w:id="653024934">
                          <w:marLeft w:val="240"/>
                          <w:marRight w:val="240"/>
                          <w:marTop w:val="0"/>
                          <w:marBottom w:val="0"/>
                          <w:divBdr>
                            <w:top w:val="none" w:sz="0" w:space="0" w:color="auto"/>
                            <w:left w:val="none" w:sz="0" w:space="0" w:color="auto"/>
                            <w:bottom w:val="none" w:sz="0" w:space="0" w:color="auto"/>
                            <w:right w:val="none" w:sz="0" w:space="0" w:color="auto"/>
                          </w:divBdr>
                          <w:divsChild>
                            <w:div w:id="554124601">
                              <w:marLeft w:val="240"/>
                              <w:marRight w:val="0"/>
                              <w:marTop w:val="0"/>
                              <w:marBottom w:val="0"/>
                              <w:divBdr>
                                <w:top w:val="none" w:sz="0" w:space="0" w:color="auto"/>
                                <w:left w:val="none" w:sz="0" w:space="0" w:color="auto"/>
                                <w:bottom w:val="none" w:sz="0" w:space="0" w:color="auto"/>
                                <w:right w:val="none" w:sz="0" w:space="0" w:color="auto"/>
                              </w:divBdr>
                            </w:div>
                            <w:div w:id="1913587166">
                              <w:marLeft w:val="0"/>
                              <w:marRight w:val="0"/>
                              <w:marTop w:val="0"/>
                              <w:marBottom w:val="0"/>
                              <w:divBdr>
                                <w:top w:val="none" w:sz="0" w:space="0" w:color="auto"/>
                                <w:left w:val="none" w:sz="0" w:space="0" w:color="auto"/>
                                <w:bottom w:val="none" w:sz="0" w:space="0" w:color="auto"/>
                                <w:right w:val="none" w:sz="0" w:space="0" w:color="auto"/>
                              </w:divBdr>
                              <w:divsChild>
                                <w:div w:id="16738298">
                                  <w:marLeft w:val="240"/>
                                  <w:marRight w:val="240"/>
                                  <w:marTop w:val="0"/>
                                  <w:marBottom w:val="0"/>
                                  <w:divBdr>
                                    <w:top w:val="none" w:sz="0" w:space="0" w:color="auto"/>
                                    <w:left w:val="none" w:sz="0" w:space="0" w:color="auto"/>
                                    <w:bottom w:val="none" w:sz="0" w:space="0" w:color="auto"/>
                                    <w:right w:val="none" w:sz="0" w:space="0" w:color="auto"/>
                                  </w:divBdr>
                                  <w:divsChild>
                                    <w:div w:id="1579944497">
                                      <w:marLeft w:val="240"/>
                                      <w:marRight w:val="0"/>
                                      <w:marTop w:val="0"/>
                                      <w:marBottom w:val="0"/>
                                      <w:divBdr>
                                        <w:top w:val="none" w:sz="0" w:space="0" w:color="auto"/>
                                        <w:left w:val="none" w:sz="0" w:space="0" w:color="auto"/>
                                        <w:bottom w:val="none" w:sz="0" w:space="0" w:color="auto"/>
                                        <w:right w:val="none" w:sz="0" w:space="0" w:color="auto"/>
                                      </w:divBdr>
                                    </w:div>
                                  </w:divsChild>
                                </w:div>
                                <w:div w:id="57172464">
                                  <w:marLeft w:val="240"/>
                                  <w:marRight w:val="240"/>
                                  <w:marTop w:val="0"/>
                                  <w:marBottom w:val="0"/>
                                  <w:divBdr>
                                    <w:top w:val="none" w:sz="0" w:space="0" w:color="auto"/>
                                    <w:left w:val="none" w:sz="0" w:space="0" w:color="auto"/>
                                    <w:bottom w:val="none" w:sz="0" w:space="0" w:color="auto"/>
                                    <w:right w:val="none" w:sz="0" w:space="0" w:color="auto"/>
                                  </w:divBdr>
                                  <w:divsChild>
                                    <w:div w:id="156964585">
                                      <w:marLeft w:val="240"/>
                                      <w:marRight w:val="0"/>
                                      <w:marTop w:val="0"/>
                                      <w:marBottom w:val="0"/>
                                      <w:divBdr>
                                        <w:top w:val="none" w:sz="0" w:space="0" w:color="auto"/>
                                        <w:left w:val="none" w:sz="0" w:space="0" w:color="auto"/>
                                        <w:bottom w:val="none" w:sz="0" w:space="0" w:color="auto"/>
                                        <w:right w:val="none" w:sz="0" w:space="0" w:color="auto"/>
                                      </w:divBdr>
                                    </w:div>
                                  </w:divsChild>
                                </w:div>
                                <w:div w:id="109253006">
                                  <w:marLeft w:val="240"/>
                                  <w:marRight w:val="240"/>
                                  <w:marTop w:val="0"/>
                                  <w:marBottom w:val="0"/>
                                  <w:divBdr>
                                    <w:top w:val="none" w:sz="0" w:space="0" w:color="auto"/>
                                    <w:left w:val="none" w:sz="0" w:space="0" w:color="auto"/>
                                    <w:bottom w:val="none" w:sz="0" w:space="0" w:color="auto"/>
                                    <w:right w:val="none" w:sz="0" w:space="0" w:color="auto"/>
                                  </w:divBdr>
                                  <w:divsChild>
                                    <w:div w:id="1221206405">
                                      <w:marLeft w:val="240"/>
                                      <w:marRight w:val="0"/>
                                      <w:marTop w:val="0"/>
                                      <w:marBottom w:val="0"/>
                                      <w:divBdr>
                                        <w:top w:val="none" w:sz="0" w:space="0" w:color="auto"/>
                                        <w:left w:val="none" w:sz="0" w:space="0" w:color="auto"/>
                                        <w:bottom w:val="none" w:sz="0" w:space="0" w:color="auto"/>
                                        <w:right w:val="none" w:sz="0" w:space="0" w:color="auto"/>
                                      </w:divBdr>
                                    </w:div>
                                  </w:divsChild>
                                </w:div>
                                <w:div w:id="135883359">
                                  <w:marLeft w:val="240"/>
                                  <w:marRight w:val="240"/>
                                  <w:marTop w:val="0"/>
                                  <w:marBottom w:val="0"/>
                                  <w:divBdr>
                                    <w:top w:val="none" w:sz="0" w:space="0" w:color="auto"/>
                                    <w:left w:val="none" w:sz="0" w:space="0" w:color="auto"/>
                                    <w:bottom w:val="none" w:sz="0" w:space="0" w:color="auto"/>
                                    <w:right w:val="none" w:sz="0" w:space="0" w:color="auto"/>
                                  </w:divBdr>
                                  <w:divsChild>
                                    <w:div w:id="1660116528">
                                      <w:marLeft w:val="240"/>
                                      <w:marRight w:val="0"/>
                                      <w:marTop w:val="0"/>
                                      <w:marBottom w:val="0"/>
                                      <w:divBdr>
                                        <w:top w:val="none" w:sz="0" w:space="0" w:color="auto"/>
                                        <w:left w:val="none" w:sz="0" w:space="0" w:color="auto"/>
                                        <w:bottom w:val="none" w:sz="0" w:space="0" w:color="auto"/>
                                        <w:right w:val="none" w:sz="0" w:space="0" w:color="auto"/>
                                      </w:divBdr>
                                    </w:div>
                                  </w:divsChild>
                                </w:div>
                                <w:div w:id="348023151">
                                  <w:marLeft w:val="240"/>
                                  <w:marRight w:val="240"/>
                                  <w:marTop w:val="0"/>
                                  <w:marBottom w:val="0"/>
                                  <w:divBdr>
                                    <w:top w:val="none" w:sz="0" w:space="0" w:color="auto"/>
                                    <w:left w:val="none" w:sz="0" w:space="0" w:color="auto"/>
                                    <w:bottom w:val="none" w:sz="0" w:space="0" w:color="auto"/>
                                    <w:right w:val="none" w:sz="0" w:space="0" w:color="auto"/>
                                  </w:divBdr>
                                  <w:divsChild>
                                    <w:div w:id="782848166">
                                      <w:marLeft w:val="240"/>
                                      <w:marRight w:val="0"/>
                                      <w:marTop w:val="0"/>
                                      <w:marBottom w:val="0"/>
                                      <w:divBdr>
                                        <w:top w:val="none" w:sz="0" w:space="0" w:color="auto"/>
                                        <w:left w:val="none" w:sz="0" w:space="0" w:color="auto"/>
                                        <w:bottom w:val="none" w:sz="0" w:space="0" w:color="auto"/>
                                        <w:right w:val="none" w:sz="0" w:space="0" w:color="auto"/>
                                      </w:divBdr>
                                    </w:div>
                                  </w:divsChild>
                                </w:div>
                                <w:div w:id="461464856">
                                  <w:marLeft w:val="240"/>
                                  <w:marRight w:val="240"/>
                                  <w:marTop w:val="0"/>
                                  <w:marBottom w:val="0"/>
                                  <w:divBdr>
                                    <w:top w:val="none" w:sz="0" w:space="0" w:color="auto"/>
                                    <w:left w:val="none" w:sz="0" w:space="0" w:color="auto"/>
                                    <w:bottom w:val="none" w:sz="0" w:space="0" w:color="auto"/>
                                    <w:right w:val="none" w:sz="0" w:space="0" w:color="auto"/>
                                  </w:divBdr>
                                  <w:divsChild>
                                    <w:div w:id="1442870724">
                                      <w:marLeft w:val="240"/>
                                      <w:marRight w:val="0"/>
                                      <w:marTop w:val="0"/>
                                      <w:marBottom w:val="0"/>
                                      <w:divBdr>
                                        <w:top w:val="none" w:sz="0" w:space="0" w:color="auto"/>
                                        <w:left w:val="none" w:sz="0" w:space="0" w:color="auto"/>
                                        <w:bottom w:val="none" w:sz="0" w:space="0" w:color="auto"/>
                                        <w:right w:val="none" w:sz="0" w:space="0" w:color="auto"/>
                                      </w:divBdr>
                                    </w:div>
                                  </w:divsChild>
                                </w:div>
                                <w:div w:id="783886445">
                                  <w:marLeft w:val="240"/>
                                  <w:marRight w:val="240"/>
                                  <w:marTop w:val="0"/>
                                  <w:marBottom w:val="0"/>
                                  <w:divBdr>
                                    <w:top w:val="none" w:sz="0" w:space="0" w:color="auto"/>
                                    <w:left w:val="none" w:sz="0" w:space="0" w:color="auto"/>
                                    <w:bottom w:val="none" w:sz="0" w:space="0" w:color="auto"/>
                                    <w:right w:val="none" w:sz="0" w:space="0" w:color="auto"/>
                                  </w:divBdr>
                                  <w:divsChild>
                                    <w:div w:id="249437434">
                                      <w:marLeft w:val="240"/>
                                      <w:marRight w:val="0"/>
                                      <w:marTop w:val="0"/>
                                      <w:marBottom w:val="0"/>
                                      <w:divBdr>
                                        <w:top w:val="none" w:sz="0" w:space="0" w:color="auto"/>
                                        <w:left w:val="none" w:sz="0" w:space="0" w:color="auto"/>
                                        <w:bottom w:val="none" w:sz="0" w:space="0" w:color="auto"/>
                                        <w:right w:val="none" w:sz="0" w:space="0" w:color="auto"/>
                                      </w:divBdr>
                                    </w:div>
                                  </w:divsChild>
                                </w:div>
                                <w:div w:id="844514379">
                                  <w:marLeft w:val="240"/>
                                  <w:marRight w:val="240"/>
                                  <w:marTop w:val="0"/>
                                  <w:marBottom w:val="0"/>
                                  <w:divBdr>
                                    <w:top w:val="none" w:sz="0" w:space="0" w:color="auto"/>
                                    <w:left w:val="none" w:sz="0" w:space="0" w:color="auto"/>
                                    <w:bottom w:val="none" w:sz="0" w:space="0" w:color="auto"/>
                                    <w:right w:val="none" w:sz="0" w:space="0" w:color="auto"/>
                                  </w:divBdr>
                                  <w:divsChild>
                                    <w:div w:id="1943881217">
                                      <w:marLeft w:val="240"/>
                                      <w:marRight w:val="0"/>
                                      <w:marTop w:val="0"/>
                                      <w:marBottom w:val="0"/>
                                      <w:divBdr>
                                        <w:top w:val="none" w:sz="0" w:space="0" w:color="auto"/>
                                        <w:left w:val="none" w:sz="0" w:space="0" w:color="auto"/>
                                        <w:bottom w:val="none" w:sz="0" w:space="0" w:color="auto"/>
                                        <w:right w:val="none" w:sz="0" w:space="0" w:color="auto"/>
                                      </w:divBdr>
                                    </w:div>
                                  </w:divsChild>
                                </w:div>
                                <w:div w:id="905729461">
                                  <w:marLeft w:val="240"/>
                                  <w:marRight w:val="240"/>
                                  <w:marTop w:val="0"/>
                                  <w:marBottom w:val="0"/>
                                  <w:divBdr>
                                    <w:top w:val="none" w:sz="0" w:space="0" w:color="auto"/>
                                    <w:left w:val="none" w:sz="0" w:space="0" w:color="auto"/>
                                    <w:bottom w:val="none" w:sz="0" w:space="0" w:color="auto"/>
                                    <w:right w:val="none" w:sz="0" w:space="0" w:color="auto"/>
                                  </w:divBdr>
                                  <w:divsChild>
                                    <w:div w:id="451365551">
                                      <w:marLeft w:val="240"/>
                                      <w:marRight w:val="0"/>
                                      <w:marTop w:val="0"/>
                                      <w:marBottom w:val="0"/>
                                      <w:divBdr>
                                        <w:top w:val="none" w:sz="0" w:space="0" w:color="auto"/>
                                        <w:left w:val="none" w:sz="0" w:space="0" w:color="auto"/>
                                        <w:bottom w:val="none" w:sz="0" w:space="0" w:color="auto"/>
                                        <w:right w:val="none" w:sz="0" w:space="0" w:color="auto"/>
                                      </w:divBdr>
                                    </w:div>
                                  </w:divsChild>
                                </w:div>
                                <w:div w:id="968828394">
                                  <w:marLeft w:val="240"/>
                                  <w:marRight w:val="240"/>
                                  <w:marTop w:val="0"/>
                                  <w:marBottom w:val="0"/>
                                  <w:divBdr>
                                    <w:top w:val="none" w:sz="0" w:space="0" w:color="auto"/>
                                    <w:left w:val="none" w:sz="0" w:space="0" w:color="auto"/>
                                    <w:bottom w:val="none" w:sz="0" w:space="0" w:color="auto"/>
                                    <w:right w:val="none" w:sz="0" w:space="0" w:color="auto"/>
                                  </w:divBdr>
                                  <w:divsChild>
                                    <w:div w:id="1594507810">
                                      <w:marLeft w:val="240"/>
                                      <w:marRight w:val="0"/>
                                      <w:marTop w:val="0"/>
                                      <w:marBottom w:val="0"/>
                                      <w:divBdr>
                                        <w:top w:val="none" w:sz="0" w:space="0" w:color="auto"/>
                                        <w:left w:val="none" w:sz="0" w:space="0" w:color="auto"/>
                                        <w:bottom w:val="none" w:sz="0" w:space="0" w:color="auto"/>
                                        <w:right w:val="none" w:sz="0" w:space="0" w:color="auto"/>
                                      </w:divBdr>
                                    </w:div>
                                  </w:divsChild>
                                </w:div>
                                <w:div w:id="1016734175">
                                  <w:marLeft w:val="240"/>
                                  <w:marRight w:val="240"/>
                                  <w:marTop w:val="0"/>
                                  <w:marBottom w:val="0"/>
                                  <w:divBdr>
                                    <w:top w:val="none" w:sz="0" w:space="0" w:color="auto"/>
                                    <w:left w:val="none" w:sz="0" w:space="0" w:color="auto"/>
                                    <w:bottom w:val="none" w:sz="0" w:space="0" w:color="auto"/>
                                    <w:right w:val="none" w:sz="0" w:space="0" w:color="auto"/>
                                  </w:divBdr>
                                  <w:divsChild>
                                    <w:div w:id="2130511867">
                                      <w:marLeft w:val="240"/>
                                      <w:marRight w:val="0"/>
                                      <w:marTop w:val="0"/>
                                      <w:marBottom w:val="0"/>
                                      <w:divBdr>
                                        <w:top w:val="none" w:sz="0" w:space="0" w:color="auto"/>
                                        <w:left w:val="none" w:sz="0" w:space="0" w:color="auto"/>
                                        <w:bottom w:val="none" w:sz="0" w:space="0" w:color="auto"/>
                                        <w:right w:val="none" w:sz="0" w:space="0" w:color="auto"/>
                                      </w:divBdr>
                                    </w:div>
                                  </w:divsChild>
                                </w:div>
                                <w:div w:id="1195532734">
                                  <w:marLeft w:val="240"/>
                                  <w:marRight w:val="240"/>
                                  <w:marTop w:val="0"/>
                                  <w:marBottom w:val="0"/>
                                  <w:divBdr>
                                    <w:top w:val="none" w:sz="0" w:space="0" w:color="auto"/>
                                    <w:left w:val="none" w:sz="0" w:space="0" w:color="auto"/>
                                    <w:bottom w:val="none" w:sz="0" w:space="0" w:color="auto"/>
                                    <w:right w:val="none" w:sz="0" w:space="0" w:color="auto"/>
                                  </w:divBdr>
                                  <w:divsChild>
                                    <w:div w:id="337390216">
                                      <w:marLeft w:val="240"/>
                                      <w:marRight w:val="0"/>
                                      <w:marTop w:val="0"/>
                                      <w:marBottom w:val="0"/>
                                      <w:divBdr>
                                        <w:top w:val="none" w:sz="0" w:space="0" w:color="auto"/>
                                        <w:left w:val="none" w:sz="0" w:space="0" w:color="auto"/>
                                        <w:bottom w:val="none" w:sz="0" w:space="0" w:color="auto"/>
                                        <w:right w:val="none" w:sz="0" w:space="0" w:color="auto"/>
                                      </w:divBdr>
                                    </w:div>
                                  </w:divsChild>
                                </w:div>
                                <w:div w:id="1339969377">
                                  <w:marLeft w:val="240"/>
                                  <w:marRight w:val="240"/>
                                  <w:marTop w:val="0"/>
                                  <w:marBottom w:val="0"/>
                                  <w:divBdr>
                                    <w:top w:val="none" w:sz="0" w:space="0" w:color="auto"/>
                                    <w:left w:val="none" w:sz="0" w:space="0" w:color="auto"/>
                                    <w:bottom w:val="none" w:sz="0" w:space="0" w:color="auto"/>
                                    <w:right w:val="none" w:sz="0" w:space="0" w:color="auto"/>
                                  </w:divBdr>
                                  <w:divsChild>
                                    <w:div w:id="1694921895">
                                      <w:marLeft w:val="240"/>
                                      <w:marRight w:val="0"/>
                                      <w:marTop w:val="0"/>
                                      <w:marBottom w:val="0"/>
                                      <w:divBdr>
                                        <w:top w:val="none" w:sz="0" w:space="0" w:color="auto"/>
                                        <w:left w:val="none" w:sz="0" w:space="0" w:color="auto"/>
                                        <w:bottom w:val="none" w:sz="0" w:space="0" w:color="auto"/>
                                        <w:right w:val="none" w:sz="0" w:space="0" w:color="auto"/>
                                      </w:divBdr>
                                    </w:div>
                                  </w:divsChild>
                                </w:div>
                                <w:div w:id="1403720471">
                                  <w:marLeft w:val="0"/>
                                  <w:marRight w:val="0"/>
                                  <w:marTop w:val="0"/>
                                  <w:marBottom w:val="0"/>
                                  <w:divBdr>
                                    <w:top w:val="none" w:sz="0" w:space="0" w:color="auto"/>
                                    <w:left w:val="none" w:sz="0" w:space="0" w:color="auto"/>
                                    <w:bottom w:val="none" w:sz="0" w:space="0" w:color="auto"/>
                                    <w:right w:val="none" w:sz="0" w:space="0" w:color="auto"/>
                                  </w:divBdr>
                                </w:div>
                                <w:div w:id="1505902934">
                                  <w:marLeft w:val="240"/>
                                  <w:marRight w:val="240"/>
                                  <w:marTop w:val="0"/>
                                  <w:marBottom w:val="0"/>
                                  <w:divBdr>
                                    <w:top w:val="none" w:sz="0" w:space="0" w:color="auto"/>
                                    <w:left w:val="none" w:sz="0" w:space="0" w:color="auto"/>
                                    <w:bottom w:val="none" w:sz="0" w:space="0" w:color="auto"/>
                                    <w:right w:val="none" w:sz="0" w:space="0" w:color="auto"/>
                                  </w:divBdr>
                                  <w:divsChild>
                                    <w:div w:id="244653244">
                                      <w:marLeft w:val="240"/>
                                      <w:marRight w:val="0"/>
                                      <w:marTop w:val="0"/>
                                      <w:marBottom w:val="0"/>
                                      <w:divBdr>
                                        <w:top w:val="none" w:sz="0" w:space="0" w:color="auto"/>
                                        <w:left w:val="none" w:sz="0" w:space="0" w:color="auto"/>
                                        <w:bottom w:val="none" w:sz="0" w:space="0" w:color="auto"/>
                                        <w:right w:val="none" w:sz="0" w:space="0" w:color="auto"/>
                                      </w:divBdr>
                                    </w:div>
                                  </w:divsChild>
                                </w:div>
                                <w:div w:id="1553232830">
                                  <w:marLeft w:val="240"/>
                                  <w:marRight w:val="240"/>
                                  <w:marTop w:val="0"/>
                                  <w:marBottom w:val="0"/>
                                  <w:divBdr>
                                    <w:top w:val="none" w:sz="0" w:space="0" w:color="auto"/>
                                    <w:left w:val="none" w:sz="0" w:space="0" w:color="auto"/>
                                    <w:bottom w:val="none" w:sz="0" w:space="0" w:color="auto"/>
                                    <w:right w:val="none" w:sz="0" w:space="0" w:color="auto"/>
                                  </w:divBdr>
                                  <w:divsChild>
                                    <w:div w:id="83184431">
                                      <w:marLeft w:val="240"/>
                                      <w:marRight w:val="0"/>
                                      <w:marTop w:val="0"/>
                                      <w:marBottom w:val="0"/>
                                      <w:divBdr>
                                        <w:top w:val="none" w:sz="0" w:space="0" w:color="auto"/>
                                        <w:left w:val="none" w:sz="0" w:space="0" w:color="auto"/>
                                        <w:bottom w:val="none" w:sz="0" w:space="0" w:color="auto"/>
                                        <w:right w:val="none" w:sz="0" w:space="0" w:color="auto"/>
                                      </w:divBdr>
                                    </w:div>
                                  </w:divsChild>
                                </w:div>
                                <w:div w:id="1670787673">
                                  <w:marLeft w:val="240"/>
                                  <w:marRight w:val="240"/>
                                  <w:marTop w:val="0"/>
                                  <w:marBottom w:val="0"/>
                                  <w:divBdr>
                                    <w:top w:val="none" w:sz="0" w:space="0" w:color="auto"/>
                                    <w:left w:val="none" w:sz="0" w:space="0" w:color="auto"/>
                                    <w:bottom w:val="none" w:sz="0" w:space="0" w:color="auto"/>
                                    <w:right w:val="none" w:sz="0" w:space="0" w:color="auto"/>
                                  </w:divBdr>
                                  <w:divsChild>
                                    <w:div w:id="2007710773">
                                      <w:marLeft w:val="240"/>
                                      <w:marRight w:val="0"/>
                                      <w:marTop w:val="0"/>
                                      <w:marBottom w:val="0"/>
                                      <w:divBdr>
                                        <w:top w:val="none" w:sz="0" w:space="0" w:color="auto"/>
                                        <w:left w:val="none" w:sz="0" w:space="0" w:color="auto"/>
                                        <w:bottom w:val="none" w:sz="0" w:space="0" w:color="auto"/>
                                        <w:right w:val="none" w:sz="0" w:space="0" w:color="auto"/>
                                      </w:divBdr>
                                    </w:div>
                                  </w:divsChild>
                                </w:div>
                                <w:div w:id="1883637504">
                                  <w:marLeft w:val="240"/>
                                  <w:marRight w:val="240"/>
                                  <w:marTop w:val="0"/>
                                  <w:marBottom w:val="0"/>
                                  <w:divBdr>
                                    <w:top w:val="none" w:sz="0" w:space="0" w:color="auto"/>
                                    <w:left w:val="none" w:sz="0" w:space="0" w:color="auto"/>
                                    <w:bottom w:val="none" w:sz="0" w:space="0" w:color="auto"/>
                                    <w:right w:val="none" w:sz="0" w:space="0" w:color="auto"/>
                                  </w:divBdr>
                                  <w:divsChild>
                                    <w:div w:id="10097960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2252">
                          <w:marLeft w:val="240"/>
                          <w:marRight w:val="240"/>
                          <w:marTop w:val="0"/>
                          <w:marBottom w:val="0"/>
                          <w:divBdr>
                            <w:top w:val="none" w:sz="0" w:space="0" w:color="auto"/>
                            <w:left w:val="none" w:sz="0" w:space="0" w:color="auto"/>
                            <w:bottom w:val="none" w:sz="0" w:space="0" w:color="auto"/>
                            <w:right w:val="none" w:sz="0" w:space="0" w:color="auto"/>
                          </w:divBdr>
                          <w:divsChild>
                            <w:div w:id="224100047">
                              <w:marLeft w:val="0"/>
                              <w:marRight w:val="0"/>
                              <w:marTop w:val="0"/>
                              <w:marBottom w:val="0"/>
                              <w:divBdr>
                                <w:top w:val="none" w:sz="0" w:space="0" w:color="auto"/>
                                <w:left w:val="none" w:sz="0" w:space="0" w:color="auto"/>
                                <w:bottom w:val="none" w:sz="0" w:space="0" w:color="auto"/>
                                <w:right w:val="none" w:sz="0" w:space="0" w:color="auto"/>
                              </w:divBdr>
                              <w:divsChild>
                                <w:div w:id="285745246">
                                  <w:marLeft w:val="240"/>
                                  <w:marRight w:val="240"/>
                                  <w:marTop w:val="0"/>
                                  <w:marBottom w:val="0"/>
                                  <w:divBdr>
                                    <w:top w:val="none" w:sz="0" w:space="0" w:color="auto"/>
                                    <w:left w:val="none" w:sz="0" w:space="0" w:color="auto"/>
                                    <w:bottom w:val="none" w:sz="0" w:space="0" w:color="auto"/>
                                    <w:right w:val="none" w:sz="0" w:space="0" w:color="auto"/>
                                  </w:divBdr>
                                  <w:divsChild>
                                    <w:div w:id="573123008">
                                      <w:marLeft w:val="240"/>
                                      <w:marRight w:val="0"/>
                                      <w:marTop w:val="0"/>
                                      <w:marBottom w:val="0"/>
                                      <w:divBdr>
                                        <w:top w:val="none" w:sz="0" w:space="0" w:color="auto"/>
                                        <w:left w:val="none" w:sz="0" w:space="0" w:color="auto"/>
                                        <w:bottom w:val="none" w:sz="0" w:space="0" w:color="auto"/>
                                        <w:right w:val="none" w:sz="0" w:space="0" w:color="auto"/>
                                      </w:divBdr>
                                    </w:div>
                                    <w:div w:id="1924022617">
                                      <w:marLeft w:val="0"/>
                                      <w:marRight w:val="0"/>
                                      <w:marTop w:val="0"/>
                                      <w:marBottom w:val="0"/>
                                      <w:divBdr>
                                        <w:top w:val="none" w:sz="0" w:space="0" w:color="auto"/>
                                        <w:left w:val="none" w:sz="0" w:space="0" w:color="auto"/>
                                        <w:bottom w:val="none" w:sz="0" w:space="0" w:color="auto"/>
                                        <w:right w:val="none" w:sz="0" w:space="0" w:color="auto"/>
                                      </w:divBdr>
                                      <w:divsChild>
                                        <w:div w:id="472717275">
                                          <w:marLeft w:val="240"/>
                                          <w:marRight w:val="240"/>
                                          <w:marTop w:val="0"/>
                                          <w:marBottom w:val="0"/>
                                          <w:divBdr>
                                            <w:top w:val="none" w:sz="0" w:space="0" w:color="auto"/>
                                            <w:left w:val="none" w:sz="0" w:space="0" w:color="auto"/>
                                            <w:bottom w:val="none" w:sz="0" w:space="0" w:color="auto"/>
                                            <w:right w:val="none" w:sz="0" w:space="0" w:color="auto"/>
                                          </w:divBdr>
                                          <w:divsChild>
                                            <w:div w:id="1439063788">
                                              <w:marLeft w:val="0"/>
                                              <w:marRight w:val="0"/>
                                              <w:marTop w:val="0"/>
                                              <w:marBottom w:val="0"/>
                                              <w:divBdr>
                                                <w:top w:val="none" w:sz="0" w:space="0" w:color="auto"/>
                                                <w:left w:val="none" w:sz="0" w:space="0" w:color="auto"/>
                                                <w:bottom w:val="none" w:sz="0" w:space="0" w:color="auto"/>
                                                <w:right w:val="none" w:sz="0" w:space="0" w:color="auto"/>
                                              </w:divBdr>
                                              <w:divsChild>
                                                <w:div w:id="106392733">
                                                  <w:marLeft w:val="240"/>
                                                  <w:marRight w:val="240"/>
                                                  <w:marTop w:val="0"/>
                                                  <w:marBottom w:val="0"/>
                                                  <w:divBdr>
                                                    <w:top w:val="none" w:sz="0" w:space="0" w:color="auto"/>
                                                    <w:left w:val="none" w:sz="0" w:space="0" w:color="auto"/>
                                                    <w:bottom w:val="none" w:sz="0" w:space="0" w:color="auto"/>
                                                    <w:right w:val="none" w:sz="0" w:space="0" w:color="auto"/>
                                                  </w:divBdr>
                                                  <w:divsChild>
                                                    <w:div w:id="1833180809">
                                                      <w:marLeft w:val="240"/>
                                                      <w:marRight w:val="0"/>
                                                      <w:marTop w:val="0"/>
                                                      <w:marBottom w:val="0"/>
                                                      <w:divBdr>
                                                        <w:top w:val="none" w:sz="0" w:space="0" w:color="auto"/>
                                                        <w:left w:val="none" w:sz="0" w:space="0" w:color="auto"/>
                                                        <w:bottom w:val="none" w:sz="0" w:space="0" w:color="auto"/>
                                                        <w:right w:val="none" w:sz="0" w:space="0" w:color="auto"/>
                                                      </w:divBdr>
                                                    </w:div>
                                                  </w:divsChild>
                                                </w:div>
                                                <w:div w:id="524247246">
                                                  <w:marLeft w:val="240"/>
                                                  <w:marRight w:val="240"/>
                                                  <w:marTop w:val="0"/>
                                                  <w:marBottom w:val="0"/>
                                                  <w:divBdr>
                                                    <w:top w:val="none" w:sz="0" w:space="0" w:color="auto"/>
                                                    <w:left w:val="none" w:sz="0" w:space="0" w:color="auto"/>
                                                    <w:bottom w:val="none" w:sz="0" w:space="0" w:color="auto"/>
                                                    <w:right w:val="none" w:sz="0" w:space="0" w:color="auto"/>
                                                  </w:divBdr>
                                                  <w:divsChild>
                                                    <w:div w:id="425419550">
                                                      <w:marLeft w:val="240"/>
                                                      <w:marRight w:val="0"/>
                                                      <w:marTop w:val="0"/>
                                                      <w:marBottom w:val="0"/>
                                                      <w:divBdr>
                                                        <w:top w:val="none" w:sz="0" w:space="0" w:color="auto"/>
                                                        <w:left w:val="none" w:sz="0" w:space="0" w:color="auto"/>
                                                        <w:bottom w:val="none" w:sz="0" w:space="0" w:color="auto"/>
                                                        <w:right w:val="none" w:sz="0" w:space="0" w:color="auto"/>
                                                      </w:divBdr>
                                                    </w:div>
                                                  </w:divsChild>
                                                </w:div>
                                                <w:div w:id="1193301088">
                                                  <w:marLeft w:val="240"/>
                                                  <w:marRight w:val="240"/>
                                                  <w:marTop w:val="0"/>
                                                  <w:marBottom w:val="0"/>
                                                  <w:divBdr>
                                                    <w:top w:val="none" w:sz="0" w:space="0" w:color="auto"/>
                                                    <w:left w:val="none" w:sz="0" w:space="0" w:color="auto"/>
                                                    <w:bottom w:val="none" w:sz="0" w:space="0" w:color="auto"/>
                                                    <w:right w:val="none" w:sz="0" w:space="0" w:color="auto"/>
                                                  </w:divBdr>
                                                  <w:divsChild>
                                                    <w:div w:id="799684724">
                                                      <w:marLeft w:val="240"/>
                                                      <w:marRight w:val="0"/>
                                                      <w:marTop w:val="0"/>
                                                      <w:marBottom w:val="0"/>
                                                      <w:divBdr>
                                                        <w:top w:val="none" w:sz="0" w:space="0" w:color="auto"/>
                                                        <w:left w:val="none" w:sz="0" w:space="0" w:color="auto"/>
                                                        <w:bottom w:val="none" w:sz="0" w:space="0" w:color="auto"/>
                                                        <w:right w:val="none" w:sz="0" w:space="0" w:color="auto"/>
                                                      </w:divBdr>
                                                    </w:div>
                                                  </w:divsChild>
                                                </w:div>
                                                <w:div w:id="1749110400">
                                                  <w:marLeft w:val="240"/>
                                                  <w:marRight w:val="240"/>
                                                  <w:marTop w:val="0"/>
                                                  <w:marBottom w:val="0"/>
                                                  <w:divBdr>
                                                    <w:top w:val="none" w:sz="0" w:space="0" w:color="auto"/>
                                                    <w:left w:val="none" w:sz="0" w:space="0" w:color="auto"/>
                                                    <w:bottom w:val="none" w:sz="0" w:space="0" w:color="auto"/>
                                                    <w:right w:val="none" w:sz="0" w:space="0" w:color="auto"/>
                                                  </w:divBdr>
                                                  <w:divsChild>
                                                    <w:div w:id="1869368331">
                                                      <w:marLeft w:val="240"/>
                                                      <w:marRight w:val="0"/>
                                                      <w:marTop w:val="0"/>
                                                      <w:marBottom w:val="0"/>
                                                      <w:divBdr>
                                                        <w:top w:val="none" w:sz="0" w:space="0" w:color="auto"/>
                                                        <w:left w:val="none" w:sz="0" w:space="0" w:color="auto"/>
                                                        <w:bottom w:val="none" w:sz="0" w:space="0" w:color="auto"/>
                                                        <w:right w:val="none" w:sz="0" w:space="0" w:color="auto"/>
                                                      </w:divBdr>
                                                    </w:div>
                                                  </w:divsChild>
                                                </w:div>
                                                <w:div w:id="1775786660">
                                                  <w:marLeft w:val="0"/>
                                                  <w:marRight w:val="0"/>
                                                  <w:marTop w:val="0"/>
                                                  <w:marBottom w:val="0"/>
                                                  <w:divBdr>
                                                    <w:top w:val="none" w:sz="0" w:space="0" w:color="auto"/>
                                                    <w:left w:val="none" w:sz="0" w:space="0" w:color="auto"/>
                                                    <w:bottom w:val="none" w:sz="0" w:space="0" w:color="auto"/>
                                                    <w:right w:val="none" w:sz="0" w:space="0" w:color="auto"/>
                                                  </w:divBdr>
                                                </w:div>
                                              </w:divsChild>
                                            </w:div>
                                            <w:div w:id="1841311937">
                                              <w:marLeft w:val="240"/>
                                              <w:marRight w:val="0"/>
                                              <w:marTop w:val="0"/>
                                              <w:marBottom w:val="0"/>
                                              <w:divBdr>
                                                <w:top w:val="none" w:sz="0" w:space="0" w:color="auto"/>
                                                <w:left w:val="none" w:sz="0" w:space="0" w:color="auto"/>
                                                <w:bottom w:val="none" w:sz="0" w:space="0" w:color="auto"/>
                                                <w:right w:val="none" w:sz="0" w:space="0" w:color="auto"/>
                                              </w:divBdr>
                                            </w:div>
                                          </w:divsChild>
                                        </w:div>
                                        <w:div w:id="827550750">
                                          <w:marLeft w:val="0"/>
                                          <w:marRight w:val="0"/>
                                          <w:marTop w:val="0"/>
                                          <w:marBottom w:val="0"/>
                                          <w:divBdr>
                                            <w:top w:val="none" w:sz="0" w:space="0" w:color="auto"/>
                                            <w:left w:val="none" w:sz="0" w:space="0" w:color="auto"/>
                                            <w:bottom w:val="none" w:sz="0" w:space="0" w:color="auto"/>
                                            <w:right w:val="none" w:sz="0" w:space="0" w:color="auto"/>
                                          </w:divBdr>
                                        </w:div>
                                        <w:div w:id="1041780963">
                                          <w:marLeft w:val="240"/>
                                          <w:marRight w:val="240"/>
                                          <w:marTop w:val="0"/>
                                          <w:marBottom w:val="0"/>
                                          <w:divBdr>
                                            <w:top w:val="none" w:sz="0" w:space="0" w:color="auto"/>
                                            <w:left w:val="none" w:sz="0" w:space="0" w:color="auto"/>
                                            <w:bottom w:val="none" w:sz="0" w:space="0" w:color="auto"/>
                                            <w:right w:val="none" w:sz="0" w:space="0" w:color="auto"/>
                                          </w:divBdr>
                                          <w:divsChild>
                                            <w:div w:id="683634294">
                                              <w:marLeft w:val="0"/>
                                              <w:marRight w:val="0"/>
                                              <w:marTop w:val="0"/>
                                              <w:marBottom w:val="0"/>
                                              <w:divBdr>
                                                <w:top w:val="none" w:sz="0" w:space="0" w:color="auto"/>
                                                <w:left w:val="none" w:sz="0" w:space="0" w:color="auto"/>
                                                <w:bottom w:val="none" w:sz="0" w:space="0" w:color="auto"/>
                                                <w:right w:val="none" w:sz="0" w:space="0" w:color="auto"/>
                                              </w:divBdr>
                                              <w:divsChild>
                                                <w:div w:id="553807986">
                                                  <w:marLeft w:val="240"/>
                                                  <w:marRight w:val="240"/>
                                                  <w:marTop w:val="0"/>
                                                  <w:marBottom w:val="0"/>
                                                  <w:divBdr>
                                                    <w:top w:val="none" w:sz="0" w:space="0" w:color="auto"/>
                                                    <w:left w:val="none" w:sz="0" w:space="0" w:color="auto"/>
                                                    <w:bottom w:val="none" w:sz="0" w:space="0" w:color="auto"/>
                                                    <w:right w:val="none" w:sz="0" w:space="0" w:color="auto"/>
                                                  </w:divBdr>
                                                  <w:divsChild>
                                                    <w:div w:id="1405449508">
                                                      <w:marLeft w:val="240"/>
                                                      <w:marRight w:val="0"/>
                                                      <w:marTop w:val="0"/>
                                                      <w:marBottom w:val="0"/>
                                                      <w:divBdr>
                                                        <w:top w:val="none" w:sz="0" w:space="0" w:color="auto"/>
                                                        <w:left w:val="none" w:sz="0" w:space="0" w:color="auto"/>
                                                        <w:bottom w:val="none" w:sz="0" w:space="0" w:color="auto"/>
                                                        <w:right w:val="none" w:sz="0" w:space="0" w:color="auto"/>
                                                      </w:divBdr>
                                                    </w:div>
                                                  </w:divsChild>
                                                </w:div>
                                                <w:div w:id="658996735">
                                                  <w:marLeft w:val="240"/>
                                                  <w:marRight w:val="240"/>
                                                  <w:marTop w:val="0"/>
                                                  <w:marBottom w:val="0"/>
                                                  <w:divBdr>
                                                    <w:top w:val="none" w:sz="0" w:space="0" w:color="auto"/>
                                                    <w:left w:val="none" w:sz="0" w:space="0" w:color="auto"/>
                                                    <w:bottom w:val="none" w:sz="0" w:space="0" w:color="auto"/>
                                                    <w:right w:val="none" w:sz="0" w:space="0" w:color="auto"/>
                                                  </w:divBdr>
                                                  <w:divsChild>
                                                    <w:div w:id="204026588">
                                                      <w:marLeft w:val="240"/>
                                                      <w:marRight w:val="0"/>
                                                      <w:marTop w:val="0"/>
                                                      <w:marBottom w:val="0"/>
                                                      <w:divBdr>
                                                        <w:top w:val="none" w:sz="0" w:space="0" w:color="auto"/>
                                                        <w:left w:val="none" w:sz="0" w:space="0" w:color="auto"/>
                                                        <w:bottom w:val="none" w:sz="0" w:space="0" w:color="auto"/>
                                                        <w:right w:val="none" w:sz="0" w:space="0" w:color="auto"/>
                                                      </w:divBdr>
                                                    </w:div>
                                                  </w:divsChild>
                                                </w:div>
                                                <w:div w:id="892545973">
                                                  <w:marLeft w:val="240"/>
                                                  <w:marRight w:val="240"/>
                                                  <w:marTop w:val="0"/>
                                                  <w:marBottom w:val="0"/>
                                                  <w:divBdr>
                                                    <w:top w:val="none" w:sz="0" w:space="0" w:color="auto"/>
                                                    <w:left w:val="none" w:sz="0" w:space="0" w:color="auto"/>
                                                    <w:bottom w:val="none" w:sz="0" w:space="0" w:color="auto"/>
                                                    <w:right w:val="none" w:sz="0" w:space="0" w:color="auto"/>
                                                  </w:divBdr>
                                                  <w:divsChild>
                                                    <w:div w:id="231818816">
                                                      <w:marLeft w:val="240"/>
                                                      <w:marRight w:val="0"/>
                                                      <w:marTop w:val="0"/>
                                                      <w:marBottom w:val="0"/>
                                                      <w:divBdr>
                                                        <w:top w:val="none" w:sz="0" w:space="0" w:color="auto"/>
                                                        <w:left w:val="none" w:sz="0" w:space="0" w:color="auto"/>
                                                        <w:bottom w:val="none" w:sz="0" w:space="0" w:color="auto"/>
                                                        <w:right w:val="none" w:sz="0" w:space="0" w:color="auto"/>
                                                      </w:divBdr>
                                                    </w:div>
                                                  </w:divsChild>
                                                </w:div>
                                                <w:div w:id="1086733484">
                                                  <w:marLeft w:val="0"/>
                                                  <w:marRight w:val="0"/>
                                                  <w:marTop w:val="0"/>
                                                  <w:marBottom w:val="0"/>
                                                  <w:divBdr>
                                                    <w:top w:val="none" w:sz="0" w:space="0" w:color="auto"/>
                                                    <w:left w:val="none" w:sz="0" w:space="0" w:color="auto"/>
                                                    <w:bottom w:val="none" w:sz="0" w:space="0" w:color="auto"/>
                                                    <w:right w:val="none" w:sz="0" w:space="0" w:color="auto"/>
                                                  </w:divBdr>
                                                </w:div>
                                                <w:div w:id="1849441989">
                                                  <w:marLeft w:val="240"/>
                                                  <w:marRight w:val="240"/>
                                                  <w:marTop w:val="0"/>
                                                  <w:marBottom w:val="0"/>
                                                  <w:divBdr>
                                                    <w:top w:val="none" w:sz="0" w:space="0" w:color="auto"/>
                                                    <w:left w:val="none" w:sz="0" w:space="0" w:color="auto"/>
                                                    <w:bottom w:val="none" w:sz="0" w:space="0" w:color="auto"/>
                                                    <w:right w:val="none" w:sz="0" w:space="0" w:color="auto"/>
                                                  </w:divBdr>
                                                  <w:divsChild>
                                                    <w:div w:id="1773086142">
                                                      <w:marLeft w:val="240"/>
                                                      <w:marRight w:val="0"/>
                                                      <w:marTop w:val="0"/>
                                                      <w:marBottom w:val="0"/>
                                                      <w:divBdr>
                                                        <w:top w:val="none" w:sz="0" w:space="0" w:color="auto"/>
                                                        <w:left w:val="none" w:sz="0" w:space="0" w:color="auto"/>
                                                        <w:bottom w:val="none" w:sz="0" w:space="0" w:color="auto"/>
                                                        <w:right w:val="none" w:sz="0" w:space="0" w:color="auto"/>
                                                      </w:divBdr>
                                                    </w:div>
                                                  </w:divsChild>
                                                </w:div>
                                                <w:div w:id="2087871312">
                                                  <w:marLeft w:val="240"/>
                                                  <w:marRight w:val="240"/>
                                                  <w:marTop w:val="0"/>
                                                  <w:marBottom w:val="0"/>
                                                  <w:divBdr>
                                                    <w:top w:val="none" w:sz="0" w:space="0" w:color="auto"/>
                                                    <w:left w:val="none" w:sz="0" w:space="0" w:color="auto"/>
                                                    <w:bottom w:val="none" w:sz="0" w:space="0" w:color="auto"/>
                                                    <w:right w:val="none" w:sz="0" w:space="0" w:color="auto"/>
                                                  </w:divBdr>
                                                  <w:divsChild>
                                                    <w:div w:id="798113806">
                                                      <w:marLeft w:val="240"/>
                                                      <w:marRight w:val="0"/>
                                                      <w:marTop w:val="0"/>
                                                      <w:marBottom w:val="0"/>
                                                      <w:divBdr>
                                                        <w:top w:val="none" w:sz="0" w:space="0" w:color="auto"/>
                                                        <w:left w:val="none" w:sz="0" w:space="0" w:color="auto"/>
                                                        <w:bottom w:val="none" w:sz="0" w:space="0" w:color="auto"/>
                                                        <w:right w:val="none" w:sz="0" w:space="0" w:color="auto"/>
                                                      </w:divBdr>
                                                    </w:div>
                                                  </w:divsChild>
                                                </w:div>
                                                <w:div w:id="2117601504">
                                                  <w:marLeft w:val="240"/>
                                                  <w:marRight w:val="240"/>
                                                  <w:marTop w:val="0"/>
                                                  <w:marBottom w:val="0"/>
                                                  <w:divBdr>
                                                    <w:top w:val="none" w:sz="0" w:space="0" w:color="auto"/>
                                                    <w:left w:val="none" w:sz="0" w:space="0" w:color="auto"/>
                                                    <w:bottom w:val="none" w:sz="0" w:space="0" w:color="auto"/>
                                                    <w:right w:val="none" w:sz="0" w:space="0" w:color="auto"/>
                                                  </w:divBdr>
                                                  <w:divsChild>
                                                    <w:div w:id="632714351">
                                                      <w:marLeft w:val="240"/>
                                                      <w:marRight w:val="0"/>
                                                      <w:marTop w:val="0"/>
                                                      <w:marBottom w:val="0"/>
                                                      <w:divBdr>
                                                        <w:top w:val="none" w:sz="0" w:space="0" w:color="auto"/>
                                                        <w:left w:val="none" w:sz="0" w:space="0" w:color="auto"/>
                                                        <w:bottom w:val="none" w:sz="0" w:space="0" w:color="auto"/>
                                                        <w:right w:val="none" w:sz="0" w:space="0" w:color="auto"/>
                                                      </w:divBdr>
                                                    </w:div>
                                                  </w:divsChild>
                                                </w:div>
                                                <w:div w:id="2143159131">
                                                  <w:marLeft w:val="240"/>
                                                  <w:marRight w:val="240"/>
                                                  <w:marTop w:val="0"/>
                                                  <w:marBottom w:val="0"/>
                                                  <w:divBdr>
                                                    <w:top w:val="none" w:sz="0" w:space="0" w:color="auto"/>
                                                    <w:left w:val="none" w:sz="0" w:space="0" w:color="auto"/>
                                                    <w:bottom w:val="none" w:sz="0" w:space="0" w:color="auto"/>
                                                    <w:right w:val="none" w:sz="0" w:space="0" w:color="auto"/>
                                                  </w:divBdr>
                                                  <w:divsChild>
                                                    <w:div w:id="1392658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6068837">
                                              <w:marLeft w:val="240"/>
                                              <w:marRight w:val="0"/>
                                              <w:marTop w:val="0"/>
                                              <w:marBottom w:val="0"/>
                                              <w:divBdr>
                                                <w:top w:val="none" w:sz="0" w:space="0" w:color="auto"/>
                                                <w:left w:val="none" w:sz="0" w:space="0" w:color="auto"/>
                                                <w:bottom w:val="none" w:sz="0" w:space="0" w:color="auto"/>
                                                <w:right w:val="none" w:sz="0" w:space="0" w:color="auto"/>
                                              </w:divBdr>
                                            </w:div>
                                          </w:divsChild>
                                        </w:div>
                                        <w:div w:id="1688168154">
                                          <w:marLeft w:val="240"/>
                                          <w:marRight w:val="240"/>
                                          <w:marTop w:val="0"/>
                                          <w:marBottom w:val="0"/>
                                          <w:divBdr>
                                            <w:top w:val="none" w:sz="0" w:space="0" w:color="auto"/>
                                            <w:left w:val="none" w:sz="0" w:space="0" w:color="auto"/>
                                            <w:bottom w:val="none" w:sz="0" w:space="0" w:color="auto"/>
                                            <w:right w:val="none" w:sz="0" w:space="0" w:color="auto"/>
                                          </w:divBdr>
                                          <w:divsChild>
                                            <w:div w:id="261643199">
                                              <w:marLeft w:val="0"/>
                                              <w:marRight w:val="0"/>
                                              <w:marTop w:val="0"/>
                                              <w:marBottom w:val="0"/>
                                              <w:divBdr>
                                                <w:top w:val="none" w:sz="0" w:space="0" w:color="auto"/>
                                                <w:left w:val="none" w:sz="0" w:space="0" w:color="auto"/>
                                                <w:bottom w:val="none" w:sz="0" w:space="0" w:color="auto"/>
                                                <w:right w:val="none" w:sz="0" w:space="0" w:color="auto"/>
                                              </w:divBdr>
                                              <w:divsChild>
                                                <w:div w:id="424040671">
                                                  <w:marLeft w:val="240"/>
                                                  <w:marRight w:val="240"/>
                                                  <w:marTop w:val="0"/>
                                                  <w:marBottom w:val="0"/>
                                                  <w:divBdr>
                                                    <w:top w:val="none" w:sz="0" w:space="0" w:color="auto"/>
                                                    <w:left w:val="none" w:sz="0" w:space="0" w:color="auto"/>
                                                    <w:bottom w:val="none" w:sz="0" w:space="0" w:color="auto"/>
                                                    <w:right w:val="none" w:sz="0" w:space="0" w:color="auto"/>
                                                  </w:divBdr>
                                                  <w:divsChild>
                                                    <w:div w:id="2087142569">
                                                      <w:marLeft w:val="240"/>
                                                      <w:marRight w:val="0"/>
                                                      <w:marTop w:val="0"/>
                                                      <w:marBottom w:val="0"/>
                                                      <w:divBdr>
                                                        <w:top w:val="none" w:sz="0" w:space="0" w:color="auto"/>
                                                        <w:left w:val="none" w:sz="0" w:space="0" w:color="auto"/>
                                                        <w:bottom w:val="none" w:sz="0" w:space="0" w:color="auto"/>
                                                        <w:right w:val="none" w:sz="0" w:space="0" w:color="auto"/>
                                                      </w:divBdr>
                                                    </w:div>
                                                  </w:divsChild>
                                                </w:div>
                                                <w:div w:id="1458645893">
                                                  <w:marLeft w:val="0"/>
                                                  <w:marRight w:val="0"/>
                                                  <w:marTop w:val="0"/>
                                                  <w:marBottom w:val="0"/>
                                                  <w:divBdr>
                                                    <w:top w:val="none" w:sz="0" w:space="0" w:color="auto"/>
                                                    <w:left w:val="none" w:sz="0" w:space="0" w:color="auto"/>
                                                    <w:bottom w:val="none" w:sz="0" w:space="0" w:color="auto"/>
                                                    <w:right w:val="none" w:sz="0" w:space="0" w:color="auto"/>
                                                  </w:divBdr>
                                                </w:div>
                                                <w:div w:id="1619098481">
                                                  <w:marLeft w:val="240"/>
                                                  <w:marRight w:val="240"/>
                                                  <w:marTop w:val="0"/>
                                                  <w:marBottom w:val="0"/>
                                                  <w:divBdr>
                                                    <w:top w:val="none" w:sz="0" w:space="0" w:color="auto"/>
                                                    <w:left w:val="none" w:sz="0" w:space="0" w:color="auto"/>
                                                    <w:bottom w:val="none" w:sz="0" w:space="0" w:color="auto"/>
                                                    <w:right w:val="none" w:sz="0" w:space="0" w:color="auto"/>
                                                  </w:divBdr>
                                                  <w:divsChild>
                                                    <w:div w:id="455368977">
                                                      <w:marLeft w:val="240"/>
                                                      <w:marRight w:val="0"/>
                                                      <w:marTop w:val="0"/>
                                                      <w:marBottom w:val="0"/>
                                                      <w:divBdr>
                                                        <w:top w:val="none" w:sz="0" w:space="0" w:color="auto"/>
                                                        <w:left w:val="none" w:sz="0" w:space="0" w:color="auto"/>
                                                        <w:bottom w:val="none" w:sz="0" w:space="0" w:color="auto"/>
                                                        <w:right w:val="none" w:sz="0" w:space="0" w:color="auto"/>
                                                      </w:divBdr>
                                                    </w:div>
                                                  </w:divsChild>
                                                </w:div>
                                                <w:div w:id="1881163935">
                                                  <w:marLeft w:val="240"/>
                                                  <w:marRight w:val="240"/>
                                                  <w:marTop w:val="0"/>
                                                  <w:marBottom w:val="0"/>
                                                  <w:divBdr>
                                                    <w:top w:val="none" w:sz="0" w:space="0" w:color="auto"/>
                                                    <w:left w:val="none" w:sz="0" w:space="0" w:color="auto"/>
                                                    <w:bottom w:val="none" w:sz="0" w:space="0" w:color="auto"/>
                                                    <w:right w:val="none" w:sz="0" w:space="0" w:color="auto"/>
                                                  </w:divBdr>
                                                  <w:divsChild>
                                                    <w:div w:id="19847001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1601105">
                                              <w:marLeft w:val="240"/>
                                              <w:marRight w:val="0"/>
                                              <w:marTop w:val="0"/>
                                              <w:marBottom w:val="0"/>
                                              <w:divBdr>
                                                <w:top w:val="none" w:sz="0" w:space="0" w:color="auto"/>
                                                <w:left w:val="none" w:sz="0" w:space="0" w:color="auto"/>
                                                <w:bottom w:val="none" w:sz="0" w:space="0" w:color="auto"/>
                                                <w:right w:val="none" w:sz="0" w:space="0" w:color="auto"/>
                                              </w:divBdr>
                                            </w:div>
                                          </w:divsChild>
                                        </w:div>
                                        <w:div w:id="1811828706">
                                          <w:marLeft w:val="240"/>
                                          <w:marRight w:val="240"/>
                                          <w:marTop w:val="0"/>
                                          <w:marBottom w:val="0"/>
                                          <w:divBdr>
                                            <w:top w:val="none" w:sz="0" w:space="0" w:color="auto"/>
                                            <w:left w:val="none" w:sz="0" w:space="0" w:color="auto"/>
                                            <w:bottom w:val="none" w:sz="0" w:space="0" w:color="auto"/>
                                            <w:right w:val="none" w:sz="0" w:space="0" w:color="auto"/>
                                          </w:divBdr>
                                          <w:divsChild>
                                            <w:div w:id="8920859">
                                              <w:marLeft w:val="0"/>
                                              <w:marRight w:val="0"/>
                                              <w:marTop w:val="0"/>
                                              <w:marBottom w:val="0"/>
                                              <w:divBdr>
                                                <w:top w:val="none" w:sz="0" w:space="0" w:color="auto"/>
                                                <w:left w:val="none" w:sz="0" w:space="0" w:color="auto"/>
                                                <w:bottom w:val="none" w:sz="0" w:space="0" w:color="auto"/>
                                                <w:right w:val="none" w:sz="0" w:space="0" w:color="auto"/>
                                              </w:divBdr>
                                              <w:divsChild>
                                                <w:div w:id="362747896">
                                                  <w:marLeft w:val="240"/>
                                                  <w:marRight w:val="240"/>
                                                  <w:marTop w:val="0"/>
                                                  <w:marBottom w:val="0"/>
                                                  <w:divBdr>
                                                    <w:top w:val="none" w:sz="0" w:space="0" w:color="auto"/>
                                                    <w:left w:val="none" w:sz="0" w:space="0" w:color="auto"/>
                                                    <w:bottom w:val="none" w:sz="0" w:space="0" w:color="auto"/>
                                                    <w:right w:val="none" w:sz="0" w:space="0" w:color="auto"/>
                                                  </w:divBdr>
                                                  <w:divsChild>
                                                    <w:div w:id="247159274">
                                                      <w:marLeft w:val="240"/>
                                                      <w:marRight w:val="0"/>
                                                      <w:marTop w:val="0"/>
                                                      <w:marBottom w:val="0"/>
                                                      <w:divBdr>
                                                        <w:top w:val="none" w:sz="0" w:space="0" w:color="auto"/>
                                                        <w:left w:val="none" w:sz="0" w:space="0" w:color="auto"/>
                                                        <w:bottom w:val="none" w:sz="0" w:space="0" w:color="auto"/>
                                                        <w:right w:val="none" w:sz="0" w:space="0" w:color="auto"/>
                                                      </w:divBdr>
                                                    </w:div>
                                                  </w:divsChild>
                                                </w:div>
                                                <w:div w:id="373846834">
                                                  <w:marLeft w:val="240"/>
                                                  <w:marRight w:val="240"/>
                                                  <w:marTop w:val="0"/>
                                                  <w:marBottom w:val="0"/>
                                                  <w:divBdr>
                                                    <w:top w:val="none" w:sz="0" w:space="0" w:color="auto"/>
                                                    <w:left w:val="none" w:sz="0" w:space="0" w:color="auto"/>
                                                    <w:bottom w:val="none" w:sz="0" w:space="0" w:color="auto"/>
                                                    <w:right w:val="none" w:sz="0" w:space="0" w:color="auto"/>
                                                  </w:divBdr>
                                                  <w:divsChild>
                                                    <w:div w:id="1909218905">
                                                      <w:marLeft w:val="240"/>
                                                      <w:marRight w:val="0"/>
                                                      <w:marTop w:val="0"/>
                                                      <w:marBottom w:val="0"/>
                                                      <w:divBdr>
                                                        <w:top w:val="none" w:sz="0" w:space="0" w:color="auto"/>
                                                        <w:left w:val="none" w:sz="0" w:space="0" w:color="auto"/>
                                                        <w:bottom w:val="none" w:sz="0" w:space="0" w:color="auto"/>
                                                        <w:right w:val="none" w:sz="0" w:space="0" w:color="auto"/>
                                                      </w:divBdr>
                                                    </w:div>
                                                  </w:divsChild>
                                                </w:div>
                                                <w:div w:id="530268024">
                                                  <w:marLeft w:val="240"/>
                                                  <w:marRight w:val="240"/>
                                                  <w:marTop w:val="0"/>
                                                  <w:marBottom w:val="0"/>
                                                  <w:divBdr>
                                                    <w:top w:val="none" w:sz="0" w:space="0" w:color="auto"/>
                                                    <w:left w:val="none" w:sz="0" w:space="0" w:color="auto"/>
                                                    <w:bottom w:val="none" w:sz="0" w:space="0" w:color="auto"/>
                                                    <w:right w:val="none" w:sz="0" w:space="0" w:color="auto"/>
                                                  </w:divBdr>
                                                  <w:divsChild>
                                                    <w:div w:id="1092703866">
                                                      <w:marLeft w:val="240"/>
                                                      <w:marRight w:val="0"/>
                                                      <w:marTop w:val="0"/>
                                                      <w:marBottom w:val="0"/>
                                                      <w:divBdr>
                                                        <w:top w:val="none" w:sz="0" w:space="0" w:color="auto"/>
                                                        <w:left w:val="none" w:sz="0" w:space="0" w:color="auto"/>
                                                        <w:bottom w:val="none" w:sz="0" w:space="0" w:color="auto"/>
                                                        <w:right w:val="none" w:sz="0" w:space="0" w:color="auto"/>
                                                      </w:divBdr>
                                                    </w:div>
                                                  </w:divsChild>
                                                </w:div>
                                                <w:div w:id="904216577">
                                                  <w:marLeft w:val="240"/>
                                                  <w:marRight w:val="240"/>
                                                  <w:marTop w:val="0"/>
                                                  <w:marBottom w:val="0"/>
                                                  <w:divBdr>
                                                    <w:top w:val="none" w:sz="0" w:space="0" w:color="auto"/>
                                                    <w:left w:val="none" w:sz="0" w:space="0" w:color="auto"/>
                                                    <w:bottom w:val="none" w:sz="0" w:space="0" w:color="auto"/>
                                                    <w:right w:val="none" w:sz="0" w:space="0" w:color="auto"/>
                                                  </w:divBdr>
                                                  <w:divsChild>
                                                    <w:div w:id="736131275">
                                                      <w:marLeft w:val="240"/>
                                                      <w:marRight w:val="0"/>
                                                      <w:marTop w:val="0"/>
                                                      <w:marBottom w:val="0"/>
                                                      <w:divBdr>
                                                        <w:top w:val="none" w:sz="0" w:space="0" w:color="auto"/>
                                                        <w:left w:val="none" w:sz="0" w:space="0" w:color="auto"/>
                                                        <w:bottom w:val="none" w:sz="0" w:space="0" w:color="auto"/>
                                                        <w:right w:val="none" w:sz="0" w:space="0" w:color="auto"/>
                                                      </w:divBdr>
                                                    </w:div>
                                                  </w:divsChild>
                                                </w:div>
                                                <w:div w:id="1020735973">
                                                  <w:marLeft w:val="240"/>
                                                  <w:marRight w:val="240"/>
                                                  <w:marTop w:val="0"/>
                                                  <w:marBottom w:val="0"/>
                                                  <w:divBdr>
                                                    <w:top w:val="none" w:sz="0" w:space="0" w:color="auto"/>
                                                    <w:left w:val="none" w:sz="0" w:space="0" w:color="auto"/>
                                                    <w:bottom w:val="none" w:sz="0" w:space="0" w:color="auto"/>
                                                    <w:right w:val="none" w:sz="0" w:space="0" w:color="auto"/>
                                                  </w:divBdr>
                                                  <w:divsChild>
                                                    <w:div w:id="1694108975">
                                                      <w:marLeft w:val="240"/>
                                                      <w:marRight w:val="0"/>
                                                      <w:marTop w:val="0"/>
                                                      <w:marBottom w:val="0"/>
                                                      <w:divBdr>
                                                        <w:top w:val="none" w:sz="0" w:space="0" w:color="auto"/>
                                                        <w:left w:val="none" w:sz="0" w:space="0" w:color="auto"/>
                                                        <w:bottom w:val="none" w:sz="0" w:space="0" w:color="auto"/>
                                                        <w:right w:val="none" w:sz="0" w:space="0" w:color="auto"/>
                                                      </w:divBdr>
                                                    </w:div>
                                                  </w:divsChild>
                                                </w:div>
                                                <w:div w:id="1357081210">
                                                  <w:marLeft w:val="240"/>
                                                  <w:marRight w:val="240"/>
                                                  <w:marTop w:val="0"/>
                                                  <w:marBottom w:val="0"/>
                                                  <w:divBdr>
                                                    <w:top w:val="none" w:sz="0" w:space="0" w:color="auto"/>
                                                    <w:left w:val="none" w:sz="0" w:space="0" w:color="auto"/>
                                                    <w:bottom w:val="none" w:sz="0" w:space="0" w:color="auto"/>
                                                    <w:right w:val="none" w:sz="0" w:space="0" w:color="auto"/>
                                                  </w:divBdr>
                                                  <w:divsChild>
                                                    <w:div w:id="1983730509">
                                                      <w:marLeft w:val="240"/>
                                                      <w:marRight w:val="0"/>
                                                      <w:marTop w:val="0"/>
                                                      <w:marBottom w:val="0"/>
                                                      <w:divBdr>
                                                        <w:top w:val="none" w:sz="0" w:space="0" w:color="auto"/>
                                                        <w:left w:val="none" w:sz="0" w:space="0" w:color="auto"/>
                                                        <w:bottom w:val="none" w:sz="0" w:space="0" w:color="auto"/>
                                                        <w:right w:val="none" w:sz="0" w:space="0" w:color="auto"/>
                                                      </w:divBdr>
                                                    </w:div>
                                                  </w:divsChild>
                                                </w:div>
                                                <w:div w:id="1376467983">
                                                  <w:marLeft w:val="240"/>
                                                  <w:marRight w:val="240"/>
                                                  <w:marTop w:val="0"/>
                                                  <w:marBottom w:val="0"/>
                                                  <w:divBdr>
                                                    <w:top w:val="none" w:sz="0" w:space="0" w:color="auto"/>
                                                    <w:left w:val="none" w:sz="0" w:space="0" w:color="auto"/>
                                                    <w:bottom w:val="none" w:sz="0" w:space="0" w:color="auto"/>
                                                    <w:right w:val="none" w:sz="0" w:space="0" w:color="auto"/>
                                                  </w:divBdr>
                                                  <w:divsChild>
                                                    <w:div w:id="774791400">
                                                      <w:marLeft w:val="240"/>
                                                      <w:marRight w:val="0"/>
                                                      <w:marTop w:val="0"/>
                                                      <w:marBottom w:val="0"/>
                                                      <w:divBdr>
                                                        <w:top w:val="none" w:sz="0" w:space="0" w:color="auto"/>
                                                        <w:left w:val="none" w:sz="0" w:space="0" w:color="auto"/>
                                                        <w:bottom w:val="none" w:sz="0" w:space="0" w:color="auto"/>
                                                        <w:right w:val="none" w:sz="0" w:space="0" w:color="auto"/>
                                                      </w:divBdr>
                                                    </w:div>
                                                  </w:divsChild>
                                                </w:div>
                                                <w:div w:id="1552691733">
                                                  <w:marLeft w:val="240"/>
                                                  <w:marRight w:val="240"/>
                                                  <w:marTop w:val="0"/>
                                                  <w:marBottom w:val="0"/>
                                                  <w:divBdr>
                                                    <w:top w:val="none" w:sz="0" w:space="0" w:color="auto"/>
                                                    <w:left w:val="none" w:sz="0" w:space="0" w:color="auto"/>
                                                    <w:bottom w:val="none" w:sz="0" w:space="0" w:color="auto"/>
                                                    <w:right w:val="none" w:sz="0" w:space="0" w:color="auto"/>
                                                  </w:divBdr>
                                                  <w:divsChild>
                                                    <w:div w:id="607854697">
                                                      <w:marLeft w:val="240"/>
                                                      <w:marRight w:val="0"/>
                                                      <w:marTop w:val="0"/>
                                                      <w:marBottom w:val="0"/>
                                                      <w:divBdr>
                                                        <w:top w:val="none" w:sz="0" w:space="0" w:color="auto"/>
                                                        <w:left w:val="none" w:sz="0" w:space="0" w:color="auto"/>
                                                        <w:bottom w:val="none" w:sz="0" w:space="0" w:color="auto"/>
                                                        <w:right w:val="none" w:sz="0" w:space="0" w:color="auto"/>
                                                      </w:divBdr>
                                                    </w:div>
                                                  </w:divsChild>
                                                </w:div>
                                                <w:div w:id="1581328954">
                                                  <w:marLeft w:val="240"/>
                                                  <w:marRight w:val="240"/>
                                                  <w:marTop w:val="0"/>
                                                  <w:marBottom w:val="0"/>
                                                  <w:divBdr>
                                                    <w:top w:val="none" w:sz="0" w:space="0" w:color="auto"/>
                                                    <w:left w:val="none" w:sz="0" w:space="0" w:color="auto"/>
                                                    <w:bottom w:val="none" w:sz="0" w:space="0" w:color="auto"/>
                                                    <w:right w:val="none" w:sz="0" w:space="0" w:color="auto"/>
                                                  </w:divBdr>
                                                  <w:divsChild>
                                                    <w:div w:id="2084180749">
                                                      <w:marLeft w:val="240"/>
                                                      <w:marRight w:val="0"/>
                                                      <w:marTop w:val="0"/>
                                                      <w:marBottom w:val="0"/>
                                                      <w:divBdr>
                                                        <w:top w:val="none" w:sz="0" w:space="0" w:color="auto"/>
                                                        <w:left w:val="none" w:sz="0" w:space="0" w:color="auto"/>
                                                        <w:bottom w:val="none" w:sz="0" w:space="0" w:color="auto"/>
                                                        <w:right w:val="none" w:sz="0" w:space="0" w:color="auto"/>
                                                      </w:divBdr>
                                                    </w:div>
                                                  </w:divsChild>
                                                </w:div>
                                                <w:div w:id="1962415506">
                                                  <w:marLeft w:val="0"/>
                                                  <w:marRight w:val="0"/>
                                                  <w:marTop w:val="0"/>
                                                  <w:marBottom w:val="0"/>
                                                  <w:divBdr>
                                                    <w:top w:val="none" w:sz="0" w:space="0" w:color="auto"/>
                                                    <w:left w:val="none" w:sz="0" w:space="0" w:color="auto"/>
                                                    <w:bottom w:val="none" w:sz="0" w:space="0" w:color="auto"/>
                                                    <w:right w:val="none" w:sz="0" w:space="0" w:color="auto"/>
                                                  </w:divBdr>
                                                </w:div>
                                              </w:divsChild>
                                            </w:div>
                                            <w:div w:id="10387478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5022">
                                  <w:marLeft w:val="0"/>
                                  <w:marRight w:val="0"/>
                                  <w:marTop w:val="0"/>
                                  <w:marBottom w:val="0"/>
                                  <w:divBdr>
                                    <w:top w:val="none" w:sz="0" w:space="0" w:color="auto"/>
                                    <w:left w:val="none" w:sz="0" w:space="0" w:color="auto"/>
                                    <w:bottom w:val="none" w:sz="0" w:space="0" w:color="auto"/>
                                    <w:right w:val="none" w:sz="0" w:space="0" w:color="auto"/>
                                  </w:divBdr>
                                </w:div>
                              </w:divsChild>
                            </w:div>
                            <w:div w:id="691810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9227559">
                      <w:marLeft w:val="240"/>
                      <w:marRight w:val="0"/>
                      <w:marTop w:val="0"/>
                      <w:marBottom w:val="0"/>
                      <w:divBdr>
                        <w:top w:val="none" w:sz="0" w:space="0" w:color="auto"/>
                        <w:left w:val="none" w:sz="0" w:space="0" w:color="auto"/>
                        <w:bottom w:val="none" w:sz="0" w:space="0" w:color="auto"/>
                        <w:right w:val="none" w:sz="0" w:space="0" w:color="auto"/>
                      </w:divBdr>
                    </w:div>
                  </w:divsChild>
                </w:div>
                <w:div w:id="1299385587">
                  <w:marLeft w:val="0"/>
                  <w:marRight w:val="0"/>
                  <w:marTop w:val="0"/>
                  <w:marBottom w:val="0"/>
                  <w:divBdr>
                    <w:top w:val="none" w:sz="0" w:space="0" w:color="auto"/>
                    <w:left w:val="none" w:sz="0" w:space="0" w:color="auto"/>
                    <w:bottom w:val="none" w:sz="0" w:space="0" w:color="auto"/>
                    <w:right w:val="none" w:sz="0" w:space="0" w:color="auto"/>
                  </w:divBdr>
                </w:div>
              </w:divsChild>
            </w:div>
            <w:div w:id="1587229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8008278">
      <w:bodyDiv w:val="1"/>
      <w:marLeft w:val="0"/>
      <w:marRight w:val="360"/>
      <w:marTop w:val="0"/>
      <w:marBottom w:val="0"/>
      <w:divBdr>
        <w:top w:val="none" w:sz="0" w:space="0" w:color="auto"/>
        <w:left w:val="none" w:sz="0" w:space="0" w:color="auto"/>
        <w:bottom w:val="none" w:sz="0" w:space="0" w:color="auto"/>
        <w:right w:val="none" w:sz="0" w:space="0" w:color="auto"/>
      </w:divBdr>
      <w:divsChild>
        <w:div w:id="408507219">
          <w:marLeft w:val="240"/>
          <w:marRight w:val="240"/>
          <w:marTop w:val="0"/>
          <w:marBottom w:val="0"/>
          <w:divBdr>
            <w:top w:val="none" w:sz="0" w:space="0" w:color="auto"/>
            <w:left w:val="none" w:sz="0" w:space="0" w:color="auto"/>
            <w:bottom w:val="none" w:sz="0" w:space="0" w:color="auto"/>
            <w:right w:val="none" w:sz="0" w:space="0" w:color="auto"/>
          </w:divBdr>
          <w:divsChild>
            <w:div w:id="1509057290">
              <w:marLeft w:val="0"/>
              <w:marRight w:val="0"/>
              <w:marTop w:val="0"/>
              <w:marBottom w:val="0"/>
              <w:divBdr>
                <w:top w:val="none" w:sz="0" w:space="0" w:color="auto"/>
                <w:left w:val="none" w:sz="0" w:space="0" w:color="auto"/>
                <w:bottom w:val="none" w:sz="0" w:space="0" w:color="auto"/>
                <w:right w:val="none" w:sz="0" w:space="0" w:color="auto"/>
              </w:divBdr>
              <w:divsChild>
                <w:div w:id="644507014">
                  <w:marLeft w:val="0"/>
                  <w:marRight w:val="0"/>
                  <w:marTop w:val="0"/>
                  <w:marBottom w:val="0"/>
                  <w:divBdr>
                    <w:top w:val="none" w:sz="0" w:space="0" w:color="auto"/>
                    <w:left w:val="none" w:sz="0" w:space="0" w:color="auto"/>
                    <w:bottom w:val="none" w:sz="0" w:space="0" w:color="auto"/>
                    <w:right w:val="none" w:sz="0" w:space="0" w:color="auto"/>
                  </w:divBdr>
                </w:div>
                <w:div w:id="1063024626">
                  <w:marLeft w:val="240"/>
                  <w:marRight w:val="240"/>
                  <w:marTop w:val="0"/>
                  <w:marBottom w:val="0"/>
                  <w:divBdr>
                    <w:top w:val="none" w:sz="0" w:space="0" w:color="auto"/>
                    <w:left w:val="none" w:sz="0" w:space="0" w:color="auto"/>
                    <w:bottom w:val="none" w:sz="0" w:space="0" w:color="auto"/>
                    <w:right w:val="none" w:sz="0" w:space="0" w:color="auto"/>
                  </w:divBdr>
                  <w:divsChild>
                    <w:div w:id="173149964">
                      <w:marLeft w:val="0"/>
                      <w:marRight w:val="0"/>
                      <w:marTop w:val="0"/>
                      <w:marBottom w:val="0"/>
                      <w:divBdr>
                        <w:top w:val="none" w:sz="0" w:space="0" w:color="auto"/>
                        <w:left w:val="none" w:sz="0" w:space="0" w:color="auto"/>
                        <w:bottom w:val="none" w:sz="0" w:space="0" w:color="auto"/>
                        <w:right w:val="none" w:sz="0" w:space="0" w:color="auto"/>
                      </w:divBdr>
                      <w:divsChild>
                        <w:div w:id="89855925">
                          <w:marLeft w:val="0"/>
                          <w:marRight w:val="0"/>
                          <w:marTop w:val="0"/>
                          <w:marBottom w:val="0"/>
                          <w:divBdr>
                            <w:top w:val="none" w:sz="0" w:space="0" w:color="auto"/>
                            <w:left w:val="none" w:sz="0" w:space="0" w:color="auto"/>
                            <w:bottom w:val="none" w:sz="0" w:space="0" w:color="auto"/>
                            <w:right w:val="none" w:sz="0" w:space="0" w:color="auto"/>
                          </w:divBdr>
                        </w:div>
                        <w:div w:id="594049136">
                          <w:marLeft w:val="240"/>
                          <w:marRight w:val="240"/>
                          <w:marTop w:val="0"/>
                          <w:marBottom w:val="0"/>
                          <w:divBdr>
                            <w:top w:val="none" w:sz="0" w:space="0" w:color="auto"/>
                            <w:left w:val="none" w:sz="0" w:space="0" w:color="auto"/>
                            <w:bottom w:val="none" w:sz="0" w:space="0" w:color="auto"/>
                            <w:right w:val="none" w:sz="0" w:space="0" w:color="auto"/>
                          </w:divBdr>
                          <w:divsChild>
                            <w:div w:id="217207615">
                              <w:marLeft w:val="240"/>
                              <w:marRight w:val="0"/>
                              <w:marTop w:val="0"/>
                              <w:marBottom w:val="0"/>
                              <w:divBdr>
                                <w:top w:val="none" w:sz="0" w:space="0" w:color="auto"/>
                                <w:left w:val="none" w:sz="0" w:space="0" w:color="auto"/>
                                <w:bottom w:val="none" w:sz="0" w:space="0" w:color="auto"/>
                                <w:right w:val="none" w:sz="0" w:space="0" w:color="auto"/>
                              </w:divBdr>
                            </w:div>
                            <w:div w:id="986860123">
                              <w:marLeft w:val="0"/>
                              <w:marRight w:val="0"/>
                              <w:marTop w:val="0"/>
                              <w:marBottom w:val="0"/>
                              <w:divBdr>
                                <w:top w:val="none" w:sz="0" w:space="0" w:color="auto"/>
                                <w:left w:val="none" w:sz="0" w:space="0" w:color="auto"/>
                                <w:bottom w:val="none" w:sz="0" w:space="0" w:color="auto"/>
                                <w:right w:val="none" w:sz="0" w:space="0" w:color="auto"/>
                              </w:divBdr>
                              <w:divsChild>
                                <w:div w:id="422266287">
                                  <w:marLeft w:val="240"/>
                                  <w:marRight w:val="240"/>
                                  <w:marTop w:val="0"/>
                                  <w:marBottom w:val="0"/>
                                  <w:divBdr>
                                    <w:top w:val="none" w:sz="0" w:space="0" w:color="auto"/>
                                    <w:left w:val="none" w:sz="0" w:space="0" w:color="auto"/>
                                    <w:bottom w:val="none" w:sz="0" w:space="0" w:color="auto"/>
                                    <w:right w:val="none" w:sz="0" w:space="0" w:color="auto"/>
                                  </w:divBdr>
                                  <w:divsChild>
                                    <w:div w:id="593980574">
                                      <w:marLeft w:val="240"/>
                                      <w:marRight w:val="0"/>
                                      <w:marTop w:val="0"/>
                                      <w:marBottom w:val="0"/>
                                      <w:divBdr>
                                        <w:top w:val="none" w:sz="0" w:space="0" w:color="auto"/>
                                        <w:left w:val="none" w:sz="0" w:space="0" w:color="auto"/>
                                        <w:bottom w:val="none" w:sz="0" w:space="0" w:color="auto"/>
                                        <w:right w:val="none" w:sz="0" w:space="0" w:color="auto"/>
                                      </w:divBdr>
                                    </w:div>
                                    <w:div w:id="1907447888">
                                      <w:marLeft w:val="0"/>
                                      <w:marRight w:val="0"/>
                                      <w:marTop w:val="0"/>
                                      <w:marBottom w:val="0"/>
                                      <w:divBdr>
                                        <w:top w:val="none" w:sz="0" w:space="0" w:color="auto"/>
                                        <w:left w:val="none" w:sz="0" w:space="0" w:color="auto"/>
                                        <w:bottom w:val="none" w:sz="0" w:space="0" w:color="auto"/>
                                        <w:right w:val="none" w:sz="0" w:space="0" w:color="auto"/>
                                      </w:divBdr>
                                      <w:divsChild>
                                        <w:div w:id="260573472">
                                          <w:marLeft w:val="240"/>
                                          <w:marRight w:val="240"/>
                                          <w:marTop w:val="0"/>
                                          <w:marBottom w:val="0"/>
                                          <w:divBdr>
                                            <w:top w:val="none" w:sz="0" w:space="0" w:color="auto"/>
                                            <w:left w:val="none" w:sz="0" w:space="0" w:color="auto"/>
                                            <w:bottom w:val="none" w:sz="0" w:space="0" w:color="auto"/>
                                            <w:right w:val="none" w:sz="0" w:space="0" w:color="auto"/>
                                          </w:divBdr>
                                          <w:divsChild>
                                            <w:div w:id="522281227">
                                              <w:marLeft w:val="240"/>
                                              <w:marRight w:val="0"/>
                                              <w:marTop w:val="0"/>
                                              <w:marBottom w:val="0"/>
                                              <w:divBdr>
                                                <w:top w:val="none" w:sz="0" w:space="0" w:color="auto"/>
                                                <w:left w:val="none" w:sz="0" w:space="0" w:color="auto"/>
                                                <w:bottom w:val="none" w:sz="0" w:space="0" w:color="auto"/>
                                                <w:right w:val="none" w:sz="0" w:space="0" w:color="auto"/>
                                              </w:divBdr>
                                            </w:div>
                                            <w:div w:id="811211928">
                                              <w:marLeft w:val="0"/>
                                              <w:marRight w:val="0"/>
                                              <w:marTop w:val="0"/>
                                              <w:marBottom w:val="0"/>
                                              <w:divBdr>
                                                <w:top w:val="none" w:sz="0" w:space="0" w:color="auto"/>
                                                <w:left w:val="none" w:sz="0" w:space="0" w:color="auto"/>
                                                <w:bottom w:val="none" w:sz="0" w:space="0" w:color="auto"/>
                                                <w:right w:val="none" w:sz="0" w:space="0" w:color="auto"/>
                                              </w:divBdr>
                                              <w:divsChild>
                                                <w:div w:id="5989138">
                                                  <w:marLeft w:val="240"/>
                                                  <w:marRight w:val="240"/>
                                                  <w:marTop w:val="0"/>
                                                  <w:marBottom w:val="0"/>
                                                  <w:divBdr>
                                                    <w:top w:val="none" w:sz="0" w:space="0" w:color="auto"/>
                                                    <w:left w:val="none" w:sz="0" w:space="0" w:color="auto"/>
                                                    <w:bottom w:val="none" w:sz="0" w:space="0" w:color="auto"/>
                                                    <w:right w:val="none" w:sz="0" w:space="0" w:color="auto"/>
                                                  </w:divBdr>
                                                  <w:divsChild>
                                                    <w:div w:id="601840193">
                                                      <w:marLeft w:val="240"/>
                                                      <w:marRight w:val="0"/>
                                                      <w:marTop w:val="0"/>
                                                      <w:marBottom w:val="0"/>
                                                      <w:divBdr>
                                                        <w:top w:val="none" w:sz="0" w:space="0" w:color="auto"/>
                                                        <w:left w:val="none" w:sz="0" w:space="0" w:color="auto"/>
                                                        <w:bottom w:val="none" w:sz="0" w:space="0" w:color="auto"/>
                                                        <w:right w:val="none" w:sz="0" w:space="0" w:color="auto"/>
                                                      </w:divBdr>
                                                    </w:div>
                                                  </w:divsChild>
                                                </w:div>
                                                <w:div w:id="84806438">
                                                  <w:marLeft w:val="0"/>
                                                  <w:marRight w:val="0"/>
                                                  <w:marTop w:val="0"/>
                                                  <w:marBottom w:val="0"/>
                                                  <w:divBdr>
                                                    <w:top w:val="none" w:sz="0" w:space="0" w:color="auto"/>
                                                    <w:left w:val="none" w:sz="0" w:space="0" w:color="auto"/>
                                                    <w:bottom w:val="none" w:sz="0" w:space="0" w:color="auto"/>
                                                    <w:right w:val="none" w:sz="0" w:space="0" w:color="auto"/>
                                                  </w:divBdr>
                                                </w:div>
                                                <w:div w:id="496459970">
                                                  <w:marLeft w:val="240"/>
                                                  <w:marRight w:val="240"/>
                                                  <w:marTop w:val="0"/>
                                                  <w:marBottom w:val="0"/>
                                                  <w:divBdr>
                                                    <w:top w:val="none" w:sz="0" w:space="0" w:color="auto"/>
                                                    <w:left w:val="none" w:sz="0" w:space="0" w:color="auto"/>
                                                    <w:bottom w:val="none" w:sz="0" w:space="0" w:color="auto"/>
                                                    <w:right w:val="none" w:sz="0" w:space="0" w:color="auto"/>
                                                  </w:divBdr>
                                                  <w:divsChild>
                                                    <w:div w:id="359942613">
                                                      <w:marLeft w:val="240"/>
                                                      <w:marRight w:val="0"/>
                                                      <w:marTop w:val="0"/>
                                                      <w:marBottom w:val="0"/>
                                                      <w:divBdr>
                                                        <w:top w:val="none" w:sz="0" w:space="0" w:color="auto"/>
                                                        <w:left w:val="none" w:sz="0" w:space="0" w:color="auto"/>
                                                        <w:bottom w:val="none" w:sz="0" w:space="0" w:color="auto"/>
                                                        <w:right w:val="none" w:sz="0" w:space="0" w:color="auto"/>
                                                      </w:divBdr>
                                                    </w:div>
                                                  </w:divsChild>
                                                </w:div>
                                                <w:div w:id="1060253292">
                                                  <w:marLeft w:val="240"/>
                                                  <w:marRight w:val="240"/>
                                                  <w:marTop w:val="0"/>
                                                  <w:marBottom w:val="0"/>
                                                  <w:divBdr>
                                                    <w:top w:val="none" w:sz="0" w:space="0" w:color="auto"/>
                                                    <w:left w:val="none" w:sz="0" w:space="0" w:color="auto"/>
                                                    <w:bottom w:val="none" w:sz="0" w:space="0" w:color="auto"/>
                                                    <w:right w:val="none" w:sz="0" w:space="0" w:color="auto"/>
                                                  </w:divBdr>
                                                  <w:divsChild>
                                                    <w:div w:id="1147478397">
                                                      <w:marLeft w:val="240"/>
                                                      <w:marRight w:val="0"/>
                                                      <w:marTop w:val="0"/>
                                                      <w:marBottom w:val="0"/>
                                                      <w:divBdr>
                                                        <w:top w:val="none" w:sz="0" w:space="0" w:color="auto"/>
                                                        <w:left w:val="none" w:sz="0" w:space="0" w:color="auto"/>
                                                        <w:bottom w:val="none" w:sz="0" w:space="0" w:color="auto"/>
                                                        <w:right w:val="none" w:sz="0" w:space="0" w:color="auto"/>
                                                      </w:divBdr>
                                                    </w:div>
                                                  </w:divsChild>
                                                </w:div>
                                                <w:div w:id="1401322181">
                                                  <w:marLeft w:val="240"/>
                                                  <w:marRight w:val="240"/>
                                                  <w:marTop w:val="0"/>
                                                  <w:marBottom w:val="0"/>
                                                  <w:divBdr>
                                                    <w:top w:val="none" w:sz="0" w:space="0" w:color="auto"/>
                                                    <w:left w:val="none" w:sz="0" w:space="0" w:color="auto"/>
                                                    <w:bottom w:val="none" w:sz="0" w:space="0" w:color="auto"/>
                                                    <w:right w:val="none" w:sz="0" w:space="0" w:color="auto"/>
                                                  </w:divBdr>
                                                  <w:divsChild>
                                                    <w:div w:id="1992560376">
                                                      <w:marLeft w:val="240"/>
                                                      <w:marRight w:val="0"/>
                                                      <w:marTop w:val="0"/>
                                                      <w:marBottom w:val="0"/>
                                                      <w:divBdr>
                                                        <w:top w:val="none" w:sz="0" w:space="0" w:color="auto"/>
                                                        <w:left w:val="none" w:sz="0" w:space="0" w:color="auto"/>
                                                        <w:bottom w:val="none" w:sz="0" w:space="0" w:color="auto"/>
                                                        <w:right w:val="none" w:sz="0" w:space="0" w:color="auto"/>
                                                      </w:divBdr>
                                                    </w:div>
                                                  </w:divsChild>
                                                </w:div>
                                                <w:div w:id="1542206403">
                                                  <w:marLeft w:val="240"/>
                                                  <w:marRight w:val="240"/>
                                                  <w:marTop w:val="0"/>
                                                  <w:marBottom w:val="0"/>
                                                  <w:divBdr>
                                                    <w:top w:val="none" w:sz="0" w:space="0" w:color="auto"/>
                                                    <w:left w:val="none" w:sz="0" w:space="0" w:color="auto"/>
                                                    <w:bottom w:val="none" w:sz="0" w:space="0" w:color="auto"/>
                                                    <w:right w:val="none" w:sz="0" w:space="0" w:color="auto"/>
                                                  </w:divBdr>
                                                  <w:divsChild>
                                                    <w:div w:id="1986010406">
                                                      <w:marLeft w:val="240"/>
                                                      <w:marRight w:val="0"/>
                                                      <w:marTop w:val="0"/>
                                                      <w:marBottom w:val="0"/>
                                                      <w:divBdr>
                                                        <w:top w:val="none" w:sz="0" w:space="0" w:color="auto"/>
                                                        <w:left w:val="none" w:sz="0" w:space="0" w:color="auto"/>
                                                        <w:bottom w:val="none" w:sz="0" w:space="0" w:color="auto"/>
                                                        <w:right w:val="none" w:sz="0" w:space="0" w:color="auto"/>
                                                      </w:divBdr>
                                                    </w:div>
                                                  </w:divsChild>
                                                </w:div>
                                                <w:div w:id="1600063001">
                                                  <w:marLeft w:val="240"/>
                                                  <w:marRight w:val="240"/>
                                                  <w:marTop w:val="0"/>
                                                  <w:marBottom w:val="0"/>
                                                  <w:divBdr>
                                                    <w:top w:val="none" w:sz="0" w:space="0" w:color="auto"/>
                                                    <w:left w:val="none" w:sz="0" w:space="0" w:color="auto"/>
                                                    <w:bottom w:val="none" w:sz="0" w:space="0" w:color="auto"/>
                                                    <w:right w:val="none" w:sz="0" w:space="0" w:color="auto"/>
                                                  </w:divBdr>
                                                  <w:divsChild>
                                                    <w:div w:id="403336212">
                                                      <w:marLeft w:val="240"/>
                                                      <w:marRight w:val="0"/>
                                                      <w:marTop w:val="0"/>
                                                      <w:marBottom w:val="0"/>
                                                      <w:divBdr>
                                                        <w:top w:val="none" w:sz="0" w:space="0" w:color="auto"/>
                                                        <w:left w:val="none" w:sz="0" w:space="0" w:color="auto"/>
                                                        <w:bottom w:val="none" w:sz="0" w:space="0" w:color="auto"/>
                                                        <w:right w:val="none" w:sz="0" w:space="0" w:color="auto"/>
                                                      </w:divBdr>
                                                    </w:div>
                                                  </w:divsChild>
                                                </w:div>
                                                <w:div w:id="1626307289">
                                                  <w:marLeft w:val="240"/>
                                                  <w:marRight w:val="240"/>
                                                  <w:marTop w:val="0"/>
                                                  <w:marBottom w:val="0"/>
                                                  <w:divBdr>
                                                    <w:top w:val="none" w:sz="0" w:space="0" w:color="auto"/>
                                                    <w:left w:val="none" w:sz="0" w:space="0" w:color="auto"/>
                                                    <w:bottom w:val="none" w:sz="0" w:space="0" w:color="auto"/>
                                                    <w:right w:val="none" w:sz="0" w:space="0" w:color="auto"/>
                                                  </w:divBdr>
                                                  <w:divsChild>
                                                    <w:div w:id="1618291094">
                                                      <w:marLeft w:val="240"/>
                                                      <w:marRight w:val="0"/>
                                                      <w:marTop w:val="0"/>
                                                      <w:marBottom w:val="0"/>
                                                      <w:divBdr>
                                                        <w:top w:val="none" w:sz="0" w:space="0" w:color="auto"/>
                                                        <w:left w:val="none" w:sz="0" w:space="0" w:color="auto"/>
                                                        <w:bottom w:val="none" w:sz="0" w:space="0" w:color="auto"/>
                                                        <w:right w:val="none" w:sz="0" w:space="0" w:color="auto"/>
                                                      </w:divBdr>
                                                    </w:div>
                                                  </w:divsChild>
                                                </w:div>
                                                <w:div w:id="1895504111">
                                                  <w:marLeft w:val="240"/>
                                                  <w:marRight w:val="240"/>
                                                  <w:marTop w:val="0"/>
                                                  <w:marBottom w:val="0"/>
                                                  <w:divBdr>
                                                    <w:top w:val="none" w:sz="0" w:space="0" w:color="auto"/>
                                                    <w:left w:val="none" w:sz="0" w:space="0" w:color="auto"/>
                                                    <w:bottom w:val="none" w:sz="0" w:space="0" w:color="auto"/>
                                                    <w:right w:val="none" w:sz="0" w:space="0" w:color="auto"/>
                                                  </w:divBdr>
                                                  <w:divsChild>
                                                    <w:div w:id="1874033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359887">
                                          <w:marLeft w:val="240"/>
                                          <w:marRight w:val="240"/>
                                          <w:marTop w:val="0"/>
                                          <w:marBottom w:val="0"/>
                                          <w:divBdr>
                                            <w:top w:val="none" w:sz="0" w:space="0" w:color="auto"/>
                                            <w:left w:val="none" w:sz="0" w:space="0" w:color="auto"/>
                                            <w:bottom w:val="none" w:sz="0" w:space="0" w:color="auto"/>
                                            <w:right w:val="none" w:sz="0" w:space="0" w:color="auto"/>
                                          </w:divBdr>
                                          <w:divsChild>
                                            <w:div w:id="305820315">
                                              <w:marLeft w:val="240"/>
                                              <w:marRight w:val="0"/>
                                              <w:marTop w:val="0"/>
                                              <w:marBottom w:val="0"/>
                                              <w:divBdr>
                                                <w:top w:val="none" w:sz="0" w:space="0" w:color="auto"/>
                                                <w:left w:val="none" w:sz="0" w:space="0" w:color="auto"/>
                                                <w:bottom w:val="none" w:sz="0" w:space="0" w:color="auto"/>
                                                <w:right w:val="none" w:sz="0" w:space="0" w:color="auto"/>
                                              </w:divBdr>
                                            </w:div>
                                            <w:div w:id="2129620542">
                                              <w:marLeft w:val="0"/>
                                              <w:marRight w:val="0"/>
                                              <w:marTop w:val="0"/>
                                              <w:marBottom w:val="0"/>
                                              <w:divBdr>
                                                <w:top w:val="none" w:sz="0" w:space="0" w:color="auto"/>
                                                <w:left w:val="none" w:sz="0" w:space="0" w:color="auto"/>
                                                <w:bottom w:val="none" w:sz="0" w:space="0" w:color="auto"/>
                                                <w:right w:val="none" w:sz="0" w:space="0" w:color="auto"/>
                                              </w:divBdr>
                                              <w:divsChild>
                                                <w:div w:id="889850020">
                                                  <w:marLeft w:val="0"/>
                                                  <w:marRight w:val="0"/>
                                                  <w:marTop w:val="0"/>
                                                  <w:marBottom w:val="0"/>
                                                  <w:divBdr>
                                                    <w:top w:val="none" w:sz="0" w:space="0" w:color="auto"/>
                                                    <w:left w:val="none" w:sz="0" w:space="0" w:color="auto"/>
                                                    <w:bottom w:val="none" w:sz="0" w:space="0" w:color="auto"/>
                                                    <w:right w:val="none" w:sz="0" w:space="0" w:color="auto"/>
                                                  </w:divBdr>
                                                </w:div>
                                                <w:div w:id="1195656997">
                                                  <w:marLeft w:val="240"/>
                                                  <w:marRight w:val="240"/>
                                                  <w:marTop w:val="0"/>
                                                  <w:marBottom w:val="0"/>
                                                  <w:divBdr>
                                                    <w:top w:val="none" w:sz="0" w:space="0" w:color="auto"/>
                                                    <w:left w:val="none" w:sz="0" w:space="0" w:color="auto"/>
                                                    <w:bottom w:val="none" w:sz="0" w:space="0" w:color="auto"/>
                                                    <w:right w:val="none" w:sz="0" w:space="0" w:color="auto"/>
                                                  </w:divBdr>
                                                  <w:divsChild>
                                                    <w:div w:id="1266158034">
                                                      <w:marLeft w:val="240"/>
                                                      <w:marRight w:val="0"/>
                                                      <w:marTop w:val="0"/>
                                                      <w:marBottom w:val="0"/>
                                                      <w:divBdr>
                                                        <w:top w:val="none" w:sz="0" w:space="0" w:color="auto"/>
                                                        <w:left w:val="none" w:sz="0" w:space="0" w:color="auto"/>
                                                        <w:bottom w:val="none" w:sz="0" w:space="0" w:color="auto"/>
                                                        <w:right w:val="none" w:sz="0" w:space="0" w:color="auto"/>
                                                      </w:divBdr>
                                                    </w:div>
                                                  </w:divsChild>
                                                </w:div>
                                                <w:div w:id="1198549187">
                                                  <w:marLeft w:val="240"/>
                                                  <w:marRight w:val="240"/>
                                                  <w:marTop w:val="0"/>
                                                  <w:marBottom w:val="0"/>
                                                  <w:divBdr>
                                                    <w:top w:val="none" w:sz="0" w:space="0" w:color="auto"/>
                                                    <w:left w:val="none" w:sz="0" w:space="0" w:color="auto"/>
                                                    <w:bottom w:val="none" w:sz="0" w:space="0" w:color="auto"/>
                                                    <w:right w:val="none" w:sz="0" w:space="0" w:color="auto"/>
                                                  </w:divBdr>
                                                  <w:divsChild>
                                                    <w:div w:id="5207115">
                                                      <w:marLeft w:val="240"/>
                                                      <w:marRight w:val="0"/>
                                                      <w:marTop w:val="0"/>
                                                      <w:marBottom w:val="0"/>
                                                      <w:divBdr>
                                                        <w:top w:val="none" w:sz="0" w:space="0" w:color="auto"/>
                                                        <w:left w:val="none" w:sz="0" w:space="0" w:color="auto"/>
                                                        <w:bottom w:val="none" w:sz="0" w:space="0" w:color="auto"/>
                                                        <w:right w:val="none" w:sz="0" w:space="0" w:color="auto"/>
                                                      </w:divBdr>
                                                    </w:div>
                                                    <w:div w:id="1949897357">
                                                      <w:marLeft w:val="0"/>
                                                      <w:marRight w:val="0"/>
                                                      <w:marTop w:val="0"/>
                                                      <w:marBottom w:val="0"/>
                                                      <w:divBdr>
                                                        <w:top w:val="none" w:sz="0" w:space="0" w:color="auto"/>
                                                        <w:left w:val="none" w:sz="0" w:space="0" w:color="auto"/>
                                                        <w:bottom w:val="none" w:sz="0" w:space="0" w:color="auto"/>
                                                        <w:right w:val="none" w:sz="0" w:space="0" w:color="auto"/>
                                                      </w:divBdr>
                                                      <w:divsChild>
                                                        <w:div w:id="689720385">
                                                          <w:marLeft w:val="240"/>
                                                          <w:marRight w:val="240"/>
                                                          <w:marTop w:val="0"/>
                                                          <w:marBottom w:val="0"/>
                                                          <w:divBdr>
                                                            <w:top w:val="none" w:sz="0" w:space="0" w:color="auto"/>
                                                            <w:left w:val="none" w:sz="0" w:space="0" w:color="auto"/>
                                                            <w:bottom w:val="none" w:sz="0" w:space="0" w:color="auto"/>
                                                            <w:right w:val="none" w:sz="0" w:space="0" w:color="auto"/>
                                                          </w:divBdr>
                                                          <w:divsChild>
                                                            <w:div w:id="49379821">
                                                              <w:marLeft w:val="240"/>
                                                              <w:marRight w:val="0"/>
                                                              <w:marTop w:val="0"/>
                                                              <w:marBottom w:val="0"/>
                                                              <w:divBdr>
                                                                <w:top w:val="none" w:sz="0" w:space="0" w:color="auto"/>
                                                                <w:left w:val="none" w:sz="0" w:space="0" w:color="auto"/>
                                                                <w:bottom w:val="none" w:sz="0" w:space="0" w:color="auto"/>
                                                                <w:right w:val="none" w:sz="0" w:space="0" w:color="auto"/>
                                                              </w:divBdr>
                                                            </w:div>
                                                          </w:divsChild>
                                                        </w:div>
                                                        <w:div w:id="1508790461">
                                                          <w:marLeft w:val="0"/>
                                                          <w:marRight w:val="0"/>
                                                          <w:marTop w:val="0"/>
                                                          <w:marBottom w:val="0"/>
                                                          <w:divBdr>
                                                            <w:top w:val="none" w:sz="0" w:space="0" w:color="auto"/>
                                                            <w:left w:val="none" w:sz="0" w:space="0" w:color="auto"/>
                                                            <w:bottom w:val="none" w:sz="0" w:space="0" w:color="auto"/>
                                                            <w:right w:val="none" w:sz="0" w:space="0" w:color="auto"/>
                                                          </w:divBdr>
                                                        </w:div>
                                                        <w:div w:id="2059233353">
                                                          <w:marLeft w:val="240"/>
                                                          <w:marRight w:val="240"/>
                                                          <w:marTop w:val="0"/>
                                                          <w:marBottom w:val="0"/>
                                                          <w:divBdr>
                                                            <w:top w:val="none" w:sz="0" w:space="0" w:color="auto"/>
                                                            <w:left w:val="none" w:sz="0" w:space="0" w:color="auto"/>
                                                            <w:bottom w:val="none" w:sz="0" w:space="0" w:color="auto"/>
                                                            <w:right w:val="none" w:sz="0" w:space="0" w:color="auto"/>
                                                          </w:divBdr>
                                                          <w:divsChild>
                                                            <w:div w:id="17744761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93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11032">
                                  <w:marLeft w:val="240"/>
                                  <w:marRight w:val="240"/>
                                  <w:marTop w:val="0"/>
                                  <w:marBottom w:val="0"/>
                                  <w:divBdr>
                                    <w:top w:val="none" w:sz="0" w:space="0" w:color="auto"/>
                                    <w:left w:val="none" w:sz="0" w:space="0" w:color="auto"/>
                                    <w:bottom w:val="none" w:sz="0" w:space="0" w:color="auto"/>
                                    <w:right w:val="none" w:sz="0" w:space="0" w:color="auto"/>
                                  </w:divBdr>
                                  <w:divsChild>
                                    <w:div w:id="963390400">
                                      <w:marLeft w:val="240"/>
                                      <w:marRight w:val="0"/>
                                      <w:marTop w:val="0"/>
                                      <w:marBottom w:val="0"/>
                                      <w:divBdr>
                                        <w:top w:val="none" w:sz="0" w:space="0" w:color="auto"/>
                                        <w:left w:val="none" w:sz="0" w:space="0" w:color="auto"/>
                                        <w:bottom w:val="none" w:sz="0" w:space="0" w:color="auto"/>
                                        <w:right w:val="none" w:sz="0" w:space="0" w:color="auto"/>
                                      </w:divBdr>
                                    </w:div>
                                    <w:div w:id="1413430902">
                                      <w:marLeft w:val="0"/>
                                      <w:marRight w:val="0"/>
                                      <w:marTop w:val="0"/>
                                      <w:marBottom w:val="0"/>
                                      <w:divBdr>
                                        <w:top w:val="none" w:sz="0" w:space="0" w:color="auto"/>
                                        <w:left w:val="none" w:sz="0" w:space="0" w:color="auto"/>
                                        <w:bottom w:val="none" w:sz="0" w:space="0" w:color="auto"/>
                                        <w:right w:val="none" w:sz="0" w:space="0" w:color="auto"/>
                                      </w:divBdr>
                                      <w:divsChild>
                                        <w:div w:id="359548782">
                                          <w:marLeft w:val="240"/>
                                          <w:marRight w:val="240"/>
                                          <w:marTop w:val="0"/>
                                          <w:marBottom w:val="0"/>
                                          <w:divBdr>
                                            <w:top w:val="none" w:sz="0" w:space="0" w:color="auto"/>
                                            <w:left w:val="none" w:sz="0" w:space="0" w:color="auto"/>
                                            <w:bottom w:val="none" w:sz="0" w:space="0" w:color="auto"/>
                                            <w:right w:val="none" w:sz="0" w:space="0" w:color="auto"/>
                                          </w:divBdr>
                                          <w:divsChild>
                                            <w:div w:id="1317028437">
                                              <w:marLeft w:val="240"/>
                                              <w:marRight w:val="0"/>
                                              <w:marTop w:val="0"/>
                                              <w:marBottom w:val="0"/>
                                              <w:divBdr>
                                                <w:top w:val="none" w:sz="0" w:space="0" w:color="auto"/>
                                                <w:left w:val="none" w:sz="0" w:space="0" w:color="auto"/>
                                                <w:bottom w:val="none" w:sz="0" w:space="0" w:color="auto"/>
                                                <w:right w:val="none" w:sz="0" w:space="0" w:color="auto"/>
                                              </w:divBdr>
                                            </w:div>
                                            <w:div w:id="1472671107">
                                              <w:marLeft w:val="0"/>
                                              <w:marRight w:val="0"/>
                                              <w:marTop w:val="0"/>
                                              <w:marBottom w:val="0"/>
                                              <w:divBdr>
                                                <w:top w:val="none" w:sz="0" w:space="0" w:color="auto"/>
                                                <w:left w:val="none" w:sz="0" w:space="0" w:color="auto"/>
                                                <w:bottom w:val="none" w:sz="0" w:space="0" w:color="auto"/>
                                                <w:right w:val="none" w:sz="0" w:space="0" w:color="auto"/>
                                              </w:divBdr>
                                              <w:divsChild>
                                                <w:div w:id="354574949">
                                                  <w:marLeft w:val="240"/>
                                                  <w:marRight w:val="240"/>
                                                  <w:marTop w:val="0"/>
                                                  <w:marBottom w:val="0"/>
                                                  <w:divBdr>
                                                    <w:top w:val="none" w:sz="0" w:space="0" w:color="auto"/>
                                                    <w:left w:val="none" w:sz="0" w:space="0" w:color="auto"/>
                                                    <w:bottom w:val="none" w:sz="0" w:space="0" w:color="auto"/>
                                                    <w:right w:val="none" w:sz="0" w:space="0" w:color="auto"/>
                                                  </w:divBdr>
                                                  <w:divsChild>
                                                    <w:div w:id="79959475">
                                                      <w:marLeft w:val="0"/>
                                                      <w:marRight w:val="0"/>
                                                      <w:marTop w:val="0"/>
                                                      <w:marBottom w:val="0"/>
                                                      <w:divBdr>
                                                        <w:top w:val="none" w:sz="0" w:space="0" w:color="auto"/>
                                                        <w:left w:val="none" w:sz="0" w:space="0" w:color="auto"/>
                                                        <w:bottom w:val="none" w:sz="0" w:space="0" w:color="auto"/>
                                                        <w:right w:val="none" w:sz="0" w:space="0" w:color="auto"/>
                                                      </w:divBdr>
                                                      <w:divsChild>
                                                        <w:div w:id="1314871423">
                                                          <w:marLeft w:val="240"/>
                                                          <w:marRight w:val="240"/>
                                                          <w:marTop w:val="0"/>
                                                          <w:marBottom w:val="0"/>
                                                          <w:divBdr>
                                                            <w:top w:val="none" w:sz="0" w:space="0" w:color="auto"/>
                                                            <w:left w:val="none" w:sz="0" w:space="0" w:color="auto"/>
                                                            <w:bottom w:val="none" w:sz="0" w:space="0" w:color="auto"/>
                                                            <w:right w:val="none" w:sz="0" w:space="0" w:color="auto"/>
                                                          </w:divBdr>
                                                          <w:divsChild>
                                                            <w:div w:id="638729979">
                                                              <w:marLeft w:val="240"/>
                                                              <w:marRight w:val="0"/>
                                                              <w:marTop w:val="0"/>
                                                              <w:marBottom w:val="0"/>
                                                              <w:divBdr>
                                                                <w:top w:val="none" w:sz="0" w:space="0" w:color="auto"/>
                                                                <w:left w:val="none" w:sz="0" w:space="0" w:color="auto"/>
                                                                <w:bottom w:val="none" w:sz="0" w:space="0" w:color="auto"/>
                                                                <w:right w:val="none" w:sz="0" w:space="0" w:color="auto"/>
                                                              </w:divBdr>
                                                            </w:div>
                                                          </w:divsChild>
                                                        </w:div>
                                                        <w:div w:id="1824657352">
                                                          <w:marLeft w:val="0"/>
                                                          <w:marRight w:val="0"/>
                                                          <w:marTop w:val="0"/>
                                                          <w:marBottom w:val="0"/>
                                                          <w:divBdr>
                                                            <w:top w:val="none" w:sz="0" w:space="0" w:color="auto"/>
                                                            <w:left w:val="none" w:sz="0" w:space="0" w:color="auto"/>
                                                            <w:bottom w:val="none" w:sz="0" w:space="0" w:color="auto"/>
                                                            <w:right w:val="none" w:sz="0" w:space="0" w:color="auto"/>
                                                          </w:divBdr>
                                                        </w:div>
                                                        <w:div w:id="1944681256">
                                                          <w:marLeft w:val="240"/>
                                                          <w:marRight w:val="240"/>
                                                          <w:marTop w:val="0"/>
                                                          <w:marBottom w:val="0"/>
                                                          <w:divBdr>
                                                            <w:top w:val="none" w:sz="0" w:space="0" w:color="auto"/>
                                                            <w:left w:val="none" w:sz="0" w:space="0" w:color="auto"/>
                                                            <w:bottom w:val="none" w:sz="0" w:space="0" w:color="auto"/>
                                                            <w:right w:val="none" w:sz="0" w:space="0" w:color="auto"/>
                                                          </w:divBdr>
                                                          <w:divsChild>
                                                            <w:div w:id="436562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2983943">
                                                      <w:marLeft w:val="240"/>
                                                      <w:marRight w:val="0"/>
                                                      <w:marTop w:val="0"/>
                                                      <w:marBottom w:val="0"/>
                                                      <w:divBdr>
                                                        <w:top w:val="none" w:sz="0" w:space="0" w:color="auto"/>
                                                        <w:left w:val="none" w:sz="0" w:space="0" w:color="auto"/>
                                                        <w:bottom w:val="none" w:sz="0" w:space="0" w:color="auto"/>
                                                        <w:right w:val="none" w:sz="0" w:space="0" w:color="auto"/>
                                                      </w:divBdr>
                                                    </w:div>
                                                  </w:divsChild>
                                                </w:div>
                                                <w:div w:id="976908390">
                                                  <w:marLeft w:val="240"/>
                                                  <w:marRight w:val="240"/>
                                                  <w:marTop w:val="0"/>
                                                  <w:marBottom w:val="0"/>
                                                  <w:divBdr>
                                                    <w:top w:val="none" w:sz="0" w:space="0" w:color="auto"/>
                                                    <w:left w:val="none" w:sz="0" w:space="0" w:color="auto"/>
                                                    <w:bottom w:val="none" w:sz="0" w:space="0" w:color="auto"/>
                                                    <w:right w:val="none" w:sz="0" w:space="0" w:color="auto"/>
                                                  </w:divBdr>
                                                  <w:divsChild>
                                                    <w:div w:id="1498686468">
                                                      <w:marLeft w:val="240"/>
                                                      <w:marRight w:val="0"/>
                                                      <w:marTop w:val="0"/>
                                                      <w:marBottom w:val="0"/>
                                                      <w:divBdr>
                                                        <w:top w:val="none" w:sz="0" w:space="0" w:color="auto"/>
                                                        <w:left w:val="none" w:sz="0" w:space="0" w:color="auto"/>
                                                        <w:bottom w:val="none" w:sz="0" w:space="0" w:color="auto"/>
                                                        <w:right w:val="none" w:sz="0" w:space="0" w:color="auto"/>
                                                      </w:divBdr>
                                                    </w:div>
                                                  </w:divsChild>
                                                </w:div>
                                                <w:div w:id="1880236717">
                                                  <w:marLeft w:val="0"/>
                                                  <w:marRight w:val="0"/>
                                                  <w:marTop w:val="0"/>
                                                  <w:marBottom w:val="0"/>
                                                  <w:divBdr>
                                                    <w:top w:val="none" w:sz="0" w:space="0" w:color="auto"/>
                                                    <w:left w:val="none" w:sz="0" w:space="0" w:color="auto"/>
                                                    <w:bottom w:val="none" w:sz="0" w:space="0" w:color="auto"/>
                                                    <w:right w:val="none" w:sz="0" w:space="0" w:color="auto"/>
                                                  </w:divBdr>
                                                </w:div>
                                                <w:div w:id="2056617462">
                                                  <w:marLeft w:val="240"/>
                                                  <w:marRight w:val="240"/>
                                                  <w:marTop w:val="0"/>
                                                  <w:marBottom w:val="0"/>
                                                  <w:divBdr>
                                                    <w:top w:val="none" w:sz="0" w:space="0" w:color="auto"/>
                                                    <w:left w:val="none" w:sz="0" w:space="0" w:color="auto"/>
                                                    <w:bottom w:val="none" w:sz="0" w:space="0" w:color="auto"/>
                                                    <w:right w:val="none" w:sz="0" w:space="0" w:color="auto"/>
                                                  </w:divBdr>
                                                  <w:divsChild>
                                                    <w:div w:id="1433818154">
                                                      <w:marLeft w:val="240"/>
                                                      <w:marRight w:val="0"/>
                                                      <w:marTop w:val="0"/>
                                                      <w:marBottom w:val="0"/>
                                                      <w:divBdr>
                                                        <w:top w:val="none" w:sz="0" w:space="0" w:color="auto"/>
                                                        <w:left w:val="none" w:sz="0" w:space="0" w:color="auto"/>
                                                        <w:bottom w:val="none" w:sz="0" w:space="0" w:color="auto"/>
                                                        <w:right w:val="none" w:sz="0" w:space="0" w:color="auto"/>
                                                      </w:divBdr>
                                                    </w:div>
                                                    <w:div w:id="1527019865">
                                                      <w:marLeft w:val="0"/>
                                                      <w:marRight w:val="0"/>
                                                      <w:marTop w:val="0"/>
                                                      <w:marBottom w:val="0"/>
                                                      <w:divBdr>
                                                        <w:top w:val="none" w:sz="0" w:space="0" w:color="auto"/>
                                                        <w:left w:val="none" w:sz="0" w:space="0" w:color="auto"/>
                                                        <w:bottom w:val="none" w:sz="0" w:space="0" w:color="auto"/>
                                                        <w:right w:val="none" w:sz="0" w:space="0" w:color="auto"/>
                                                      </w:divBdr>
                                                      <w:divsChild>
                                                        <w:div w:id="132675700">
                                                          <w:marLeft w:val="240"/>
                                                          <w:marRight w:val="240"/>
                                                          <w:marTop w:val="0"/>
                                                          <w:marBottom w:val="0"/>
                                                          <w:divBdr>
                                                            <w:top w:val="none" w:sz="0" w:space="0" w:color="auto"/>
                                                            <w:left w:val="none" w:sz="0" w:space="0" w:color="auto"/>
                                                            <w:bottom w:val="none" w:sz="0" w:space="0" w:color="auto"/>
                                                            <w:right w:val="none" w:sz="0" w:space="0" w:color="auto"/>
                                                          </w:divBdr>
                                                          <w:divsChild>
                                                            <w:div w:id="350879817">
                                                              <w:marLeft w:val="240"/>
                                                              <w:marRight w:val="0"/>
                                                              <w:marTop w:val="0"/>
                                                              <w:marBottom w:val="0"/>
                                                              <w:divBdr>
                                                                <w:top w:val="none" w:sz="0" w:space="0" w:color="auto"/>
                                                                <w:left w:val="none" w:sz="0" w:space="0" w:color="auto"/>
                                                                <w:bottom w:val="none" w:sz="0" w:space="0" w:color="auto"/>
                                                                <w:right w:val="none" w:sz="0" w:space="0" w:color="auto"/>
                                                              </w:divBdr>
                                                            </w:div>
                                                          </w:divsChild>
                                                        </w:div>
                                                        <w:div w:id="386073803">
                                                          <w:marLeft w:val="240"/>
                                                          <w:marRight w:val="240"/>
                                                          <w:marTop w:val="0"/>
                                                          <w:marBottom w:val="0"/>
                                                          <w:divBdr>
                                                            <w:top w:val="none" w:sz="0" w:space="0" w:color="auto"/>
                                                            <w:left w:val="none" w:sz="0" w:space="0" w:color="auto"/>
                                                            <w:bottom w:val="none" w:sz="0" w:space="0" w:color="auto"/>
                                                            <w:right w:val="none" w:sz="0" w:space="0" w:color="auto"/>
                                                          </w:divBdr>
                                                          <w:divsChild>
                                                            <w:div w:id="1615207216">
                                                              <w:marLeft w:val="240"/>
                                                              <w:marRight w:val="0"/>
                                                              <w:marTop w:val="0"/>
                                                              <w:marBottom w:val="0"/>
                                                              <w:divBdr>
                                                                <w:top w:val="none" w:sz="0" w:space="0" w:color="auto"/>
                                                                <w:left w:val="none" w:sz="0" w:space="0" w:color="auto"/>
                                                                <w:bottom w:val="none" w:sz="0" w:space="0" w:color="auto"/>
                                                                <w:right w:val="none" w:sz="0" w:space="0" w:color="auto"/>
                                                              </w:divBdr>
                                                            </w:div>
                                                          </w:divsChild>
                                                        </w:div>
                                                        <w:div w:id="652293359">
                                                          <w:marLeft w:val="0"/>
                                                          <w:marRight w:val="0"/>
                                                          <w:marTop w:val="0"/>
                                                          <w:marBottom w:val="0"/>
                                                          <w:divBdr>
                                                            <w:top w:val="none" w:sz="0" w:space="0" w:color="auto"/>
                                                            <w:left w:val="none" w:sz="0" w:space="0" w:color="auto"/>
                                                            <w:bottom w:val="none" w:sz="0" w:space="0" w:color="auto"/>
                                                            <w:right w:val="none" w:sz="0" w:space="0" w:color="auto"/>
                                                          </w:divBdr>
                                                        </w:div>
                                                        <w:div w:id="1734809906">
                                                          <w:marLeft w:val="240"/>
                                                          <w:marRight w:val="240"/>
                                                          <w:marTop w:val="0"/>
                                                          <w:marBottom w:val="0"/>
                                                          <w:divBdr>
                                                            <w:top w:val="none" w:sz="0" w:space="0" w:color="auto"/>
                                                            <w:left w:val="none" w:sz="0" w:space="0" w:color="auto"/>
                                                            <w:bottom w:val="none" w:sz="0" w:space="0" w:color="auto"/>
                                                            <w:right w:val="none" w:sz="0" w:space="0" w:color="auto"/>
                                                          </w:divBdr>
                                                          <w:divsChild>
                                                            <w:div w:id="1969628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775155">
                                          <w:marLeft w:val="240"/>
                                          <w:marRight w:val="240"/>
                                          <w:marTop w:val="0"/>
                                          <w:marBottom w:val="0"/>
                                          <w:divBdr>
                                            <w:top w:val="none" w:sz="0" w:space="0" w:color="auto"/>
                                            <w:left w:val="none" w:sz="0" w:space="0" w:color="auto"/>
                                            <w:bottom w:val="none" w:sz="0" w:space="0" w:color="auto"/>
                                            <w:right w:val="none" w:sz="0" w:space="0" w:color="auto"/>
                                          </w:divBdr>
                                          <w:divsChild>
                                            <w:div w:id="31423467">
                                              <w:marLeft w:val="0"/>
                                              <w:marRight w:val="0"/>
                                              <w:marTop w:val="0"/>
                                              <w:marBottom w:val="0"/>
                                              <w:divBdr>
                                                <w:top w:val="none" w:sz="0" w:space="0" w:color="auto"/>
                                                <w:left w:val="none" w:sz="0" w:space="0" w:color="auto"/>
                                                <w:bottom w:val="none" w:sz="0" w:space="0" w:color="auto"/>
                                                <w:right w:val="none" w:sz="0" w:space="0" w:color="auto"/>
                                              </w:divBdr>
                                              <w:divsChild>
                                                <w:div w:id="375667039">
                                                  <w:marLeft w:val="0"/>
                                                  <w:marRight w:val="0"/>
                                                  <w:marTop w:val="0"/>
                                                  <w:marBottom w:val="0"/>
                                                  <w:divBdr>
                                                    <w:top w:val="none" w:sz="0" w:space="0" w:color="auto"/>
                                                    <w:left w:val="none" w:sz="0" w:space="0" w:color="auto"/>
                                                    <w:bottom w:val="none" w:sz="0" w:space="0" w:color="auto"/>
                                                    <w:right w:val="none" w:sz="0" w:space="0" w:color="auto"/>
                                                  </w:divBdr>
                                                </w:div>
                                                <w:div w:id="802308839">
                                                  <w:marLeft w:val="240"/>
                                                  <w:marRight w:val="240"/>
                                                  <w:marTop w:val="0"/>
                                                  <w:marBottom w:val="0"/>
                                                  <w:divBdr>
                                                    <w:top w:val="none" w:sz="0" w:space="0" w:color="auto"/>
                                                    <w:left w:val="none" w:sz="0" w:space="0" w:color="auto"/>
                                                    <w:bottom w:val="none" w:sz="0" w:space="0" w:color="auto"/>
                                                    <w:right w:val="none" w:sz="0" w:space="0" w:color="auto"/>
                                                  </w:divBdr>
                                                  <w:divsChild>
                                                    <w:div w:id="1370716630">
                                                      <w:marLeft w:val="240"/>
                                                      <w:marRight w:val="0"/>
                                                      <w:marTop w:val="0"/>
                                                      <w:marBottom w:val="0"/>
                                                      <w:divBdr>
                                                        <w:top w:val="none" w:sz="0" w:space="0" w:color="auto"/>
                                                        <w:left w:val="none" w:sz="0" w:space="0" w:color="auto"/>
                                                        <w:bottom w:val="none" w:sz="0" w:space="0" w:color="auto"/>
                                                        <w:right w:val="none" w:sz="0" w:space="0" w:color="auto"/>
                                                      </w:divBdr>
                                                    </w:div>
                                                  </w:divsChild>
                                                </w:div>
                                                <w:div w:id="831139759">
                                                  <w:marLeft w:val="240"/>
                                                  <w:marRight w:val="240"/>
                                                  <w:marTop w:val="0"/>
                                                  <w:marBottom w:val="0"/>
                                                  <w:divBdr>
                                                    <w:top w:val="none" w:sz="0" w:space="0" w:color="auto"/>
                                                    <w:left w:val="none" w:sz="0" w:space="0" w:color="auto"/>
                                                    <w:bottom w:val="none" w:sz="0" w:space="0" w:color="auto"/>
                                                    <w:right w:val="none" w:sz="0" w:space="0" w:color="auto"/>
                                                  </w:divBdr>
                                                  <w:divsChild>
                                                    <w:div w:id="702748838">
                                                      <w:marLeft w:val="240"/>
                                                      <w:marRight w:val="0"/>
                                                      <w:marTop w:val="0"/>
                                                      <w:marBottom w:val="0"/>
                                                      <w:divBdr>
                                                        <w:top w:val="none" w:sz="0" w:space="0" w:color="auto"/>
                                                        <w:left w:val="none" w:sz="0" w:space="0" w:color="auto"/>
                                                        <w:bottom w:val="none" w:sz="0" w:space="0" w:color="auto"/>
                                                        <w:right w:val="none" w:sz="0" w:space="0" w:color="auto"/>
                                                      </w:divBdr>
                                                    </w:div>
                                                  </w:divsChild>
                                                </w:div>
                                                <w:div w:id="990016981">
                                                  <w:marLeft w:val="240"/>
                                                  <w:marRight w:val="240"/>
                                                  <w:marTop w:val="0"/>
                                                  <w:marBottom w:val="0"/>
                                                  <w:divBdr>
                                                    <w:top w:val="none" w:sz="0" w:space="0" w:color="auto"/>
                                                    <w:left w:val="none" w:sz="0" w:space="0" w:color="auto"/>
                                                    <w:bottom w:val="none" w:sz="0" w:space="0" w:color="auto"/>
                                                    <w:right w:val="none" w:sz="0" w:space="0" w:color="auto"/>
                                                  </w:divBdr>
                                                  <w:divsChild>
                                                    <w:div w:id="1474714982">
                                                      <w:marLeft w:val="240"/>
                                                      <w:marRight w:val="0"/>
                                                      <w:marTop w:val="0"/>
                                                      <w:marBottom w:val="0"/>
                                                      <w:divBdr>
                                                        <w:top w:val="none" w:sz="0" w:space="0" w:color="auto"/>
                                                        <w:left w:val="none" w:sz="0" w:space="0" w:color="auto"/>
                                                        <w:bottom w:val="none" w:sz="0" w:space="0" w:color="auto"/>
                                                        <w:right w:val="none" w:sz="0" w:space="0" w:color="auto"/>
                                                      </w:divBdr>
                                                    </w:div>
                                                  </w:divsChild>
                                                </w:div>
                                                <w:div w:id="1256599770">
                                                  <w:marLeft w:val="240"/>
                                                  <w:marRight w:val="240"/>
                                                  <w:marTop w:val="0"/>
                                                  <w:marBottom w:val="0"/>
                                                  <w:divBdr>
                                                    <w:top w:val="none" w:sz="0" w:space="0" w:color="auto"/>
                                                    <w:left w:val="none" w:sz="0" w:space="0" w:color="auto"/>
                                                    <w:bottom w:val="none" w:sz="0" w:space="0" w:color="auto"/>
                                                    <w:right w:val="none" w:sz="0" w:space="0" w:color="auto"/>
                                                  </w:divBdr>
                                                  <w:divsChild>
                                                    <w:div w:id="953945177">
                                                      <w:marLeft w:val="240"/>
                                                      <w:marRight w:val="0"/>
                                                      <w:marTop w:val="0"/>
                                                      <w:marBottom w:val="0"/>
                                                      <w:divBdr>
                                                        <w:top w:val="none" w:sz="0" w:space="0" w:color="auto"/>
                                                        <w:left w:val="none" w:sz="0" w:space="0" w:color="auto"/>
                                                        <w:bottom w:val="none" w:sz="0" w:space="0" w:color="auto"/>
                                                        <w:right w:val="none" w:sz="0" w:space="0" w:color="auto"/>
                                                      </w:divBdr>
                                                    </w:div>
                                                  </w:divsChild>
                                                </w:div>
                                                <w:div w:id="1456752827">
                                                  <w:marLeft w:val="240"/>
                                                  <w:marRight w:val="240"/>
                                                  <w:marTop w:val="0"/>
                                                  <w:marBottom w:val="0"/>
                                                  <w:divBdr>
                                                    <w:top w:val="none" w:sz="0" w:space="0" w:color="auto"/>
                                                    <w:left w:val="none" w:sz="0" w:space="0" w:color="auto"/>
                                                    <w:bottom w:val="none" w:sz="0" w:space="0" w:color="auto"/>
                                                    <w:right w:val="none" w:sz="0" w:space="0" w:color="auto"/>
                                                  </w:divBdr>
                                                  <w:divsChild>
                                                    <w:div w:id="979265752">
                                                      <w:marLeft w:val="240"/>
                                                      <w:marRight w:val="0"/>
                                                      <w:marTop w:val="0"/>
                                                      <w:marBottom w:val="0"/>
                                                      <w:divBdr>
                                                        <w:top w:val="none" w:sz="0" w:space="0" w:color="auto"/>
                                                        <w:left w:val="none" w:sz="0" w:space="0" w:color="auto"/>
                                                        <w:bottom w:val="none" w:sz="0" w:space="0" w:color="auto"/>
                                                        <w:right w:val="none" w:sz="0" w:space="0" w:color="auto"/>
                                                      </w:divBdr>
                                                    </w:div>
                                                  </w:divsChild>
                                                </w:div>
                                                <w:div w:id="1807577222">
                                                  <w:marLeft w:val="240"/>
                                                  <w:marRight w:val="240"/>
                                                  <w:marTop w:val="0"/>
                                                  <w:marBottom w:val="0"/>
                                                  <w:divBdr>
                                                    <w:top w:val="none" w:sz="0" w:space="0" w:color="auto"/>
                                                    <w:left w:val="none" w:sz="0" w:space="0" w:color="auto"/>
                                                    <w:bottom w:val="none" w:sz="0" w:space="0" w:color="auto"/>
                                                    <w:right w:val="none" w:sz="0" w:space="0" w:color="auto"/>
                                                  </w:divBdr>
                                                  <w:divsChild>
                                                    <w:div w:id="916747685">
                                                      <w:marLeft w:val="240"/>
                                                      <w:marRight w:val="0"/>
                                                      <w:marTop w:val="0"/>
                                                      <w:marBottom w:val="0"/>
                                                      <w:divBdr>
                                                        <w:top w:val="none" w:sz="0" w:space="0" w:color="auto"/>
                                                        <w:left w:val="none" w:sz="0" w:space="0" w:color="auto"/>
                                                        <w:bottom w:val="none" w:sz="0" w:space="0" w:color="auto"/>
                                                        <w:right w:val="none" w:sz="0" w:space="0" w:color="auto"/>
                                                      </w:divBdr>
                                                    </w:div>
                                                  </w:divsChild>
                                                </w:div>
                                                <w:div w:id="2033722398">
                                                  <w:marLeft w:val="240"/>
                                                  <w:marRight w:val="240"/>
                                                  <w:marTop w:val="0"/>
                                                  <w:marBottom w:val="0"/>
                                                  <w:divBdr>
                                                    <w:top w:val="none" w:sz="0" w:space="0" w:color="auto"/>
                                                    <w:left w:val="none" w:sz="0" w:space="0" w:color="auto"/>
                                                    <w:bottom w:val="none" w:sz="0" w:space="0" w:color="auto"/>
                                                    <w:right w:val="none" w:sz="0" w:space="0" w:color="auto"/>
                                                  </w:divBdr>
                                                  <w:divsChild>
                                                    <w:div w:id="17738176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872199">
                                              <w:marLeft w:val="240"/>
                                              <w:marRight w:val="0"/>
                                              <w:marTop w:val="0"/>
                                              <w:marBottom w:val="0"/>
                                              <w:divBdr>
                                                <w:top w:val="none" w:sz="0" w:space="0" w:color="auto"/>
                                                <w:left w:val="none" w:sz="0" w:space="0" w:color="auto"/>
                                                <w:bottom w:val="none" w:sz="0" w:space="0" w:color="auto"/>
                                                <w:right w:val="none" w:sz="0" w:space="0" w:color="auto"/>
                                              </w:divBdr>
                                            </w:div>
                                          </w:divsChild>
                                        </w:div>
                                        <w:div w:id="156252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9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15757">
                          <w:marLeft w:val="240"/>
                          <w:marRight w:val="240"/>
                          <w:marTop w:val="0"/>
                          <w:marBottom w:val="0"/>
                          <w:divBdr>
                            <w:top w:val="none" w:sz="0" w:space="0" w:color="auto"/>
                            <w:left w:val="none" w:sz="0" w:space="0" w:color="auto"/>
                            <w:bottom w:val="none" w:sz="0" w:space="0" w:color="auto"/>
                            <w:right w:val="none" w:sz="0" w:space="0" w:color="auto"/>
                          </w:divBdr>
                          <w:divsChild>
                            <w:div w:id="1720130336">
                              <w:marLeft w:val="0"/>
                              <w:marRight w:val="0"/>
                              <w:marTop w:val="0"/>
                              <w:marBottom w:val="0"/>
                              <w:divBdr>
                                <w:top w:val="none" w:sz="0" w:space="0" w:color="auto"/>
                                <w:left w:val="none" w:sz="0" w:space="0" w:color="auto"/>
                                <w:bottom w:val="none" w:sz="0" w:space="0" w:color="auto"/>
                                <w:right w:val="none" w:sz="0" w:space="0" w:color="auto"/>
                              </w:divBdr>
                              <w:divsChild>
                                <w:div w:id="231932217">
                                  <w:marLeft w:val="240"/>
                                  <w:marRight w:val="240"/>
                                  <w:marTop w:val="0"/>
                                  <w:marBottom w:val="0"/>
                                  <w:divBdr>
                                    <w:top w:val="none" w:sz="0" w:space="0" w:color="auto"/>
                                    <w:left w:val="none" w:sz="0" w:space="0" w:color="auto"/>
                                    <w:bottom w:val="none" w:sz="0" w:space="0" w:color="auto"/>
                                    <w:right w:val="none" w:sz="0" w:space="0" w:color="auto"/>
                                  </w:divBdr>
                                  <w:divsChild>
                                    <w:div w:id="1374502947">
                                      <w:marLeft w:val="240"/>
                                      <w:marRight w:val="0"/>
                                      <w:marTop w:val="0"/>
                                      <w:marBottom w:val="0"/>
                                      <w:divBdr>
                                        <w:top w:val="none" w:sz="0" w:space="0" w:color="auto"/>
                                        <w:left w:val="none" w:sz="0" w:space="0" w:color="auto"/>
                                        <w:bottom w:val="none" w:sz="0" w:space="0" w:color="auto"/>
                                        <w:right w:val="none" w:sz="0" w:space="0" w:color="auto"/>
                                      </w:divBdr>
                                    </w:div>
                                  </w:divsChild>
                                </w:div>
                                <w:div w:id="438599477">
                                  <w:marLeft w:val="240"/>
                                  <w:marRight w:val="240"/>
                                  <w:marTop w:val="0"/>
                                  <w:marBottom w:val="0"/>
                                  <w:divBdr>
                                    <w:top w:val="none" w:sz="0" w:space="0" w:color="auto"/>
                                    <w:left w:val="none" w:sz="0" w:space="0" w:color="auto"/>
                                    <w:bottom w:val="none" w:sz="0" w:space="0" w:color="auto"/>
                                    <w:right w:val="none" w:sz="0" w:space="0" w:color="auto"/>
                                  </w:divBdr>
                                  <w:divsChild>
                                    <w:div w:id="1653101024">
                                      <w:marLeft w:val="240"/>
                                      <w:marRight w:val="0"/>
                                      <w:marTop w:val="0"/>
                                      <w:marBottom w:val="0"/>
                                      <w:divBdr>
                                        <w:top w:val="none" w:sz="0" w:space="0" w:color="auto"/>
                                        <w:left w:val="none" w:sz="0" w:space="0" w:color="auto"/>
                                        <w:bottom w:val="none" w:sz="0" w:space="0" w:color="auto"/>
                                        <w:right w:val="none" w:sz="0" w:space="0" w:color="auto"/>
                                      </w:divBdr>
                                    </w:div>
                                  </w:divsChild>
                                </w:div>
                                <w:div w:id="735664618">
                                  <w:marLeft w:val="240"/>
                                  <w:marRight w:val="240"/>
                                  <w:marTop w:val="0"/>
                                  <w:marBottom w:val="0"/>
                                  <w:divBdr>
                                    <w:top w:val="none" w:sz="0" w:space="0" w:color="auto"/>
                                    <w:left w:val="none" w:sz="0" w:space="0" w:color="auto"/>
                                    <w:bottom w:val="none" w:sz="0" w:space="0" w:color="auto"/>
                                    <w:right w:val="none" w:sz="0" w:space="0" w:color="auto"/>
                                  </w:divBdr>
                                  <w:divsChild>
                                    <w:div w:id="2033845286">
                                      <w:marLeft w:val="240"/>
                                      <w:marRight w:val="0"/>
                                      <w:marTop w:val="0"/>
                                      <w:marBottom w:val="0"/>
                                      <w:divBdr>
                                        <w:top w:val="none" w:sz="0" w:space="0" w:color="auto"/>
                                        <w:left w:val="none" w:sz="0" w:space="0" w:color="auto"/>
                                        <w:bottom w:val="none" w:sz="0" w:space="0" w:color="auto"/>
                                        <w:right w:val="none" w:sz="0" w:space="0" w:color="auto"/>
                                      </w:divBdr>
                                    </w:div>
                                  </w:divsChild>
                                </w:div>
                                <w:div w:id="780762213">
                                  <w:marLeft w:val="240"/>
                                  <w:marRight w:val="240"/>
                                  <w:marTop w:val="0"/>
                                  <w:marBottom w:val="0"/>
                                  <w:divBdr>
                                    <w:top w:val="none" w:sz="0" w:space="0" w:color="auto"/>
                                    <w:left w:val="none" w:sz="0" w:space="0" w:color="auto"/>
                                    <w:bottom w:val="none" w:sz="0" w:space="0" w:color="auto"/>
                                    <w:right w:val="none" w:sz="0" w:space="0" w:color="auto"/>
                                  </w:divBdr>
                                  <w:divsChild>
                                    <w:div w:id="861866409">
                                      <w:marLeft w:val="240"/>
                                      <w:marRight w:val="0"/>
                                      <w:marTop w:val="0"/>
                                      <w:marBottom w:val="0"/>
                                      <w:divBdr>
                                        <w:top w:val="none" w:sz="0" w:space="0" w:color="auto"/>
                                        <w:left w:val="none" w:sz="0" w:space="0" w:color="auto"/>
                                        <w:bottom w:val="none" w:sz="0" w:space="0" w:color="auto"/>
                                        <w:right w:val="none" w:sz="0" w:space="0" w:color="auto"/>
                                      </w:divBdr>
                                    </w:div>
                                  </w:divsChild>
                                </w:div>
                                <w:div w:id="941380840">
                                  <w:marLeft w:val="240"/>
                                  <w:marRight w:val="240"/>
                                  <w:marTop w:val="0"/>
                                  <w:marBottom w:val="0"/>
                                  <w:divBdr>
                                    <w:top w:val="none" w:sz="0" w:space="0" w:color="auto"/>
                                    <w:left w:val="none" w:sz="0" w:space="0" w:color="auto"/>
                                    <w:bottom w:val="none" w:sz="0" w:space="0" w:color="auto"/>
                                    <w:right w:val="none" w:sz="0" w:space="0" w:color="auto"/>
                                  </w:divBdr>
                                  <w:divsChild>
                                    <w:div w:id="2036154601">
                                      <w:marLeft w:val="240"/>
                                      <w:marRight w:val="0"/>
                                      <w:marTop w:val="0"/>
                                      <w:marBottom w:val="0"/>
                                      <w:divBdr>
                                        <w:top w:val="none" w:sz="0" w:space="0" w:color="auto"/>
                                        <w:left w:val="none" w:sz="0" w:space="0" w:color="auto"/>
                                        <w:bottom w:val="none" w:sz="0" w:space="0" w:color="auto"/>
                                        <w:right w:val="none" w:sz="0" w:space="0" w:color="auto"/>
                                      </w:divBdr>
                                    </w:div>
                                  </w:divsChild>
                                </w:div>
                                <w:div w:id="1087581210">
                                  <w:marLeft w:val="0"/>
                                  <w:marRight w:val="0"/>
                                  <w:marTop w:val="0"/>
                                  <w:marBottom w:val="0"/>
                                  <w:divBdr>
                                    <w:top w:val="none" w:sz="0" w:space="0" w:color="auto"/>
                                    <w:left w:val="none" w:sz="0" w:space="0" w:color="auto"/>
                                    <w:bottom w:val="none" w:sz="0" w:space="0" w:color="auto"/>
                                    <w:right w:val="none" w:sz="0" w:space="0" w:color="auto"/>
                                  </w:divBdr>
                                </w:div>
                                <w:div w:id="1267037333">
                                  <w:marLeft w:val="240"/>
                                  <w:marRight w:val="240"/>
                                  <w:marTop w:val="0"/>
                                  <w:marBottom w:val="0"/>
                                  <w:divBdr>
                                    <w:top w:val="none" w:sz="0" w:space="0" w:color="auto"/>
                                    <w:left w:val="none" w:sz="0" w:space="0" w:color="auto"/>
                                    <w:bottom w:val="none" w:sz="0" w:space="0" w:color="auto"/>
                                    <w:right w:val="none" w:sz="0" w:space="0" w:color="auto"/>
                                  </w:divBdr>
                                  <w:divsChild>
                                    <w:div w:id="700860233">
                                      <w:marLeft w:val="240"/>
                                      <w:marRight w:val="0"/>
                                      <w:marTop w:val="0"/>
                                      <w:marBottom w:val="0"/>
                                      <w:divBdr>
                                        <w:top w:val="none" w:sz="0" w:space="0" w:color="auto"/>
                                        <w:left w:val="none" w:sz="0" w:space="0" w:color="auto"/>
                                        <w:bottom w:val="none" w:sz="0" w:space="0" w:color="auto"/>
                                        <w:right w:val="none" w:sz="0" w:space="0" w:color="auto"/>
                                      </w:divBdr>
                                    </w:div>
                                  </w:divsChild>
                                </w:div>
                                <w:div w:id="1416439242">
                                  <w:marLeft w:val="240"/>
                                  <w:marRight w:val="240"/>
                                  <w:marTop w:val="0"/>
                                  <w:marBottom w:val="0"/>
                                  <w:divBdr>
                                    <w:top w:val="none" w:sz="0" w:space="0" w:color="auto"/>
                                    <w:left w:val="none" w:sz="0" w:space="0" w:color="auto"/>
                                    <w:bottom w:val="none" w:sz="0" w:space="0" w:color="auto"/>
                                    <w:right w:val="none" w:sz="0" w:space="0" w:color="auto"/>
                                  </w:divBdr>
                                  <w:divsChild>
                                    <w:div w:id="901259625">
                                      <w:marLeft w:val="240"/>
                                      <w:marRight w:val="0"/>
                                      <w:marTop w:val="0"/>
                                      <w:marBottom w:val="0"/>
                                      <w:divBdr>
                                        <w:top w:val="none" w:sz="0" w:space="0" w:color="auto"/>
                                        <w:left w:val="none" w:sz="0" w:space="0" w:color="auto"/>
                                        <w:bottom w:val="none" w:sz="0" w:space="0" w:color="auto"/>
                                        <w:right w:val="none" w:sz="0" w:space="0" w:color="auto"/>
                                      </w:divBdr>
                                    </w:div>
                                  </w:divsChild>
                                </w:div>
                                <w:div w:id="1573849987">
                                  <w:marLeft w:val="240"/>
                                  <w:marRight w:val="240"/>
                                  <w:marTop w:val="0"/>
                                  <w:marBottom w:val="0"/>
                                  <w:divBdr>
                                    <w:top w:val="none" w:sz="0" w:space="0" w:color="auto"/>
                                    <w:left w:val="none" w:sz="0" w:space="0" w:color="auto"/>
                                    <w:bottom w:val="none" w:sz="0" w:space="0" w:color="auto"/>
                                    <w:right w:val="none" w:sz="0" w:space="0" w:color="auto"/>
                                  </w:divBdr>
                                  <w:divsChild>
                                    <w:div w:id="367687938">
                                      <w:marLeft w:val="240"/>
                                      <w:marRight w:val="0"/>
                                      <w:marTop w:val="0"/>
                                      <w:marBottom w:val="0"/>
                                      <w:divBdr>
                                        <w:top w:val="none" w:sz="0" w:space="0" w:color="auto"/>
                                        <w:left w:val="none" w:sz="0" w:space="0" w:color="auto"/>
                                        <w:bottom w:val="none" w:sz="0" w:space="0" w:color="auto"/>
                                        <w:right w:val="none" w:sz="0" w:space="0" w:color="auto"/>
                                      </w:divBdr>
                                    </w:div>
                                  </w:divsChild>
                                </w:div>
                                <w:div w:id="1693415986">
                                  <w:marLeft w:val="240"/>
                                  <w:marRight w:val="240"/>
                                  <w:marTop w:val="0"/>
                                  <w:marBottom w:val="0"/>
                                  <w:divBdr>
                                    <w:top w:val="none" w:sz="0" w:space="0" w:color="auto"/>
                                    <w:left w:val="none" w:sz="0" w:space="0" w:color="auto"/>
                                    <w:bottom w:val="none" w:sz="0" w:space="0" w:color="auto"/>
                                    <w:right w:val="none" w:sz="0" w:space="0" w:color="auto"/>
                                  </w:divBdr>
                                  <w:divsChild>
                                    <w:div w:id="1841235117">
                                      <w:marLeft w:val="240"/>
                                      <w:marRight w:val="0"/>
                                      <w:marTop w:val="0"/>
                                      <w:marBottom w:val="0"/>
                                      <w:divBdr>
                                        <w:top w:val="none" w:sz="0" w:space="0" w:color="auto"/>
                                        <w:left w:val="none" w:sz="0" w:space="0" w:color="auto"/>
                                        <w:bottom w:val="none" w:sz="0" w:space="0" w:color="auto"/>
                                        <w:right w:val="none" w:sz="0" w:space="0" w:color="auto"/>
                                      </w:divBdr>
                                    </w:div>
                                  </w:divsChild>
                                </w:div>
                                <w:div w:id="1999307981">
                                  <w:marLeft w:val="240"/>
                                  <w:marRight w:val="240"/>
                                  <w:marTop w:val="0"/>
                                  <w:marBottom w:val="0"/>
                                  <w:divBdr>
                                    <w:top w:val="none" w:sz="0" w:space="0" w:color="auto"/>
                                    <w:left w:val="none" w:sz="0" w:space="0" w:color="auto"/>
                                    <w:bottom w:val="none" w:sz="0" w:space="0" w:color="auto"/>
                                    <w:right w:val="none" w:sz="0" w:space="0" w:color="auto"/>
                                  </w:divBdr>
                                  <w:divsChild>
                                    <w:div w:id="10079752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668692">
                              <w:marLeft w:val="240"/>
                              <w:marRight w:val="0"/>
                              <w:marTop w:val="0"/>
                              <w:marBottom w:val="0"/>
                              <w:divBdr>
                                <w:top w:val="none" w:sz="0" w:space="0" w:color="auto"/>
                                <w:left w:val="none" w:sz="0" w:space="0" w:color="auto"/>
                                <w:bottom w:val="none" w:sz="0" w:space="0" w:color="auto"/>
                                <w:right w:val="none" w:sz="0" w:space="0" w:color="auto"/>
                              </w:divBdr>
                            </w:div>
                          </w:divsChild>
                        </w:div>
                        <w:div w:id="1680768629">
                          <w:marLeft w:val="240"/>
                          <w:marRight w:val="240"/>
                          <w:marTop w:val="0"/>
                          <w:marBottom w:val="0"/>
                          <w:divBdr>
                            <w:top w:val="none" w:sz="0" w:space="0" w:color="auto"/>
                            <w:left w:val="none" w:sz="0" w:space="0" w:color="auto"/>
                            <w:bottom w:val="none" w:sz="0" w:space="0" w:color="auto"/>
                            <w:right w:val="none" w:sz="0" w:space="0" w:color="auto"/>
                          </w:divBdr>
                          <w:divsChild>
                            <w:div w:id="1436025415">
                              <w:marLeft w:val="0"/>
                              <w:marRight w:val="0"/>
                              <w:marTop w:val="0"/>
                              <w:marBottom w:val="0"/>
                              <w:divBdr>
                                <w:top w:val="none" w:sz="0" w:space="0" w:color="auto"/>
                                <w:left w:val="none" w:sz="0" w:space="0" w:color="auto"/>
                                <w:bottom w:val="none" w:sz="0" w:space="0" w:color="auto"/>
                                <w:right w:val="none" w:sz="0" w:space="0" w:color="auto"/>
                              </w:divBdr>
                              <w:divsChild>
                                <w:div w:id="565843362">
                                  <w:marLeft w:val="240"/>
                                  <w:marRight w:val="240"/>
                                  <w:marTop w:val="0"/>
                                  <w:marBottom w:val="0"/>
                                  <w:divBdr>
                                    <w:top w:val="none" w:sz="0" w:space="0" w:color="auto"/>
                                    <w:left w:val="none" w:sz="0" w:space="0" w:color="auto"/>
                                    <w:bottom w:val="none" w:sz="0" w:space="0" w:color="auto"/>
                                    <w:right w:val="none" w:sz="0" w:space="0" w:color="auto"/>
                                  </w:divBdr>
                                  <w:divsChild>
                                    <w:div w:id="1502500341">
                                      <w:marLeft w:val="240"/>
                                      <w:marRight w:val="0"/>
                                      <w:marTop w:val="0"/>
                                      <w:marBottom w:val="0"/>
                                      <w:divBdr>
                                        <w:top w:val="none" w:sz="0" w:space="0" w:color="auto"/>
                                        <w:left w:val="none" w:sz="0" w:space="0" w:color="auto"/>
                                        <w:bottom w:val="none" w:sz="0" w:space="0" w:color="auto"/>
                                        <w:right w:val="none" w:sz="0" w:space="0" w:color="auto"/>
                                      </w:divBdr>
                                    </w:div>
                                    <w:div w:id="1564175875">
                                      <w:marLeft w:val="0"/>
                                      <w:marRight w:val="0"/>
                                      <w:marTop w:val="0"/>
                                      <w:marBottom w:val="0"/>
                                      <w:divBdr>
                                        <w:top w:val="none" w:sz="0" w:space="0" w:color="auto"/>
                                        <w:left w:val="none" w:sz="0" w:space="0" w:color="auto"/>
                                        <w:bottom w:val="none" w:sz="0" w:space="0" w:color="auto"/>
                                        <w:right w:val="none" w:sz="0" w:space="0" w:color="auto"/>
                                      </w:divBdr>
                                      <w:divsChild>
                                        <w:div w:id="644353022">
                                          <w:marLeft w:val="240"/>
                                          <w:marRight w:val="240"/>
                                          <w:marTop w:val="0"/>
                                          <w:marBottom w:val="0"/>
                                          <w:divBdr>
                                            <w:top w:val="none" w:sz="0" w:space="0" w:color="auto"/>
                                            <w:left w:val="none" w:sz="0" w:space="0" w:color="auto"/>
                                            <w:bottom w:val="none" w:sz="0" w:space="0" w:color="auto"/>
                                            <w:right w:val="none" w:sz="0" w:space="0" w:color="auto"/>
                                          </w:divBdr>
                                          <w:divsChild>
                                            <w:div w:id="294992127">
                                              <w:marLeft w:val="240"/>
                                              <w:marRight w:val="0"/>
                                              <w:marTop w:val="0"/>
                                              <w:marBottom w:val="0"/>
                                              <w:divBdr>
                                                <w:top w:val="none" w:sz="0" w:space="0" w:color="auto"/>
                                                <w:left w:val="none" w:sz="0" w:space="0" w:color="auto"/>
                                                <w:bottom w:val="none" w:sz="0" w:space="0" w:color="auto"/>
                                                <w:right w:val="none" w:sz="0" w:space="0" w:color="auto"/>
                                              </w:divBdr>
                                            </w:div>
                                          </w:divsChild>
                                        </w:div>
                                        <w:div w:id="771097929">
                                          <w:marLeft w:val="0"/>
                                          <w:marRight w:val="0"/>
                                          <w:marTop w:val="0"/>
                                          <w:marBottom w:val="0"/>
                                          <w:divBdr>
                                            <w:top w:val="none" w:sz="0" w:space="0" w:color="auto"/>
                                            <w:left w:val="none" w:sz="0" w:space="0" w:color="auto"/>
                                            <w:bottom w:val="none" w:sz="0" w:space="0" w:color="auto"/>
                                            <w:right w:val="none" w:sz="0" w:space="0" w:color="auto"/>
                                          </w:divBdr>
                                        </w:div>
                                        <w:div w:id="916595812">
                                          <w:marLeft w:val="240"/>
                                          <w:marRight w:val="240"/>
                                          <w:marTop w:val="0"/>
                                          <w:marBottom w:val="0"/>
                                          <w:divBdr>
                                            <w:top w:val="none" w:sz="0" w:space="0" w:color="auto"/>
                                            <w:left w:val="none" w:sz="0" w:space="0" w:color="auto"/>
                                            <w:bottom w:val="none" w:sz="0" w:space="0" w:color="auto"/>
                                            <w:right w:val="none" w:sz="0" w:space="0" w:color="auto"/>
                                          </w:divBdr>
                                          <w:divsChild>
                                            <w:div w:id="1604145759">
                                              <w:marLeft w:val="240"/>
                                              <w:marRight w:val="0"/>
                                              <w:marTop w:val="0"/>
                                              <w:marBottom w:val="0"/>
                                              <w:divBdr>
                                                <w:top w:val="none" w:sz="0" w:space="0" w:color="auto"/>
                                                <w:left w:val="none" w:sz="0" w:space="0" w:color="auto"/>
                                                <w:bottom w:val="none" w:sz="0" w:space="0" w:color="auto"/>
                                                <w:right w:val="none" w:sz="0" w:space="0" w:color="auto"/>
                                              </w:divBdr>
                                            </w:div>
                                          </w:divsChild>
                                        </w:div>
                                        <w:div w:id="1523087189">
                                          <w:marLeft w:val="240"/>
                                          <w:marRight w:val="240"/>
                                          <w:marTop w:val="0"/>
                                          <w:marBottom w:val="0"/>
                                          <w:divBdr>
                                            <w:top w:val="none" w:sz="0" w:space="0" w:color="auto"/>
                                            <w:left w:val="none" w:sz="0" w:space="0" w:color="auto"/>
                                            <w:bottom w:val="none" w:sz="0" w:space="0" w:color="auto"/>
                                            <w:right w:val="none" w:sz="0" w:space="0" w:color="auto"/>
                                          </w:divBdr>
                                          <w:divsChild>
                                            <w:div w:id="902064284">
                                              <w:marLeft w:val="240"/>
                                              <w:marRight w:val="0"/>
                                              <w:marTop w:val="0"/>
                                              <w:marBottom w:val="0"/>
                                              <w:divBdr>
                                                <w:top w:val="none" w:sz="0" w:space="0" w:color="auto"/>
                                                <w:left w:val="none" w:sz="0" w:space="0" w:color="auto"/>
                                                <w:bottom w:val="none" w:sz="0" w:space="0" w:color="auto"/>
                                                <w:right w:val="none" w:sz="0" w:space="0" w:color="auto"/>
                                              </w:divBdr>
                                            </w:div>
                                          </w:divsChild>
                                        </w:div>
                                        <w:div w:id="1671835773">
                                          <w:marLeft w:val="240"/>
                                          <w:marRight w:val="240"/>
                                          <w:marTop w:val="0"/>
                                          <w:marBottom w:val="0"/>
                                          <w:divBdr>
                                            <w:top w:val="none" w:sz="0" w:space="0" w:color="auto"/>
                                            <w:left w:val="none" w:sz="0" w:space="0" w:color="auto"/>
                                            <w:bottom w:val="none" w:sz="0" w:space="0" w:color="auto"/>
                                            <w:right w:val="none" w:sz="0" w:space="0" w:color="auto"/>
                                          </w:divBdr>
                                          <w:divsChild>
                                            <w:div w:id="537477697">
                                              <w:marLeft w:val="240"/>
                                              <w:marRight w:val="0"/>
                                              <w:marTop w:val="0"/>
                                              <w:marBottom w:val="0"/>
                                              <w:divBdr>
                                                <w:top w:val="none" w:sz="0" w:space="0" w:color="auto"/>
                                                <w:left w:val="none" w:sz="0" w:space="0" w:color="auto"/>
                                                <w:bottom w:val="none" w:sz="0" w:space="0" w:color="auto"/>
                                                <w:right w:val="none" w:sz="0" w:space="0" w:color="auto"/>
                                              </w:divBdr>
                                            </w:div>
                                          </w:divsChild>
                                        </w:div>
                                        <w:div w:id="1725060511">
                                          <w:marLeft w:val="240"/>
                                          <w:marRight w:val="240"/>
                                          <w:marTop w:val="0"/>
                                          <w:marBottom w:val="0"/>
                                          <w:divBdr>
                                            <w:top w:val="none" w:sz="0" w:space="0" w:color="auto"/>
                                            <w:left w:val="none" w:sz="0" w:space="0" w:color="auto"/>
                                            <w:bottom w:val="none" w:sz="0" w:space="0" w:color="auto"/>
                                            <w:right w:val="none" w:sz="0" w:space="0" w:color="auto"/>
                                          </w:divBdr>
                                          <w:divsChild>
                                            <w:div w:id="8583535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31243">
                                  <w:marLeft w:val="240"/>
                                  <w:marRight w:val="240"/>
                                  <w:marTop w:val="0"/>
                                  <w:marBottom w:val="0"/>
                                  <w:divBdr>
                                    <w:top w:val="none" w:sz="0" w:space="0" w:color="auto"/>
                                    <w:left w:val="none" w:sz="0" w:space="0" w:color="auto"/>
                                    <w:bottom w:val="none" w:sz="0" w:space="0" w:color="auto"/>
                                    <w:right w:val="none" w:sz="0" w:space="0" w:color="auto"/>
                                  </w:divBdr>
                                  <w:divsChild>
                                    <w:div w:id="512688188">
                                      <w:marLeft w:val="240"/>
                                      <w:marRight w:val="0"/>
                                      <w:marTop w:val="0"/>
                                      <w:marBottom w:val="0"/>
                                      <w:divBdr>
                                        <w:top w:val="none" w:sz="0" w:space="0" w:color="auto"/>
                                        <w:left w:val="none" w:sz="0" w:space="0" w:color="auto"/>
                                        <w:bottom w:val="none" w:sz="0" w:space="0" w:color="auto"/>
                                        <w:right w:val="none" w:sz="0" w:space="0" w:color="auto"/>
                                      </w:divBdr>
                                    </w:div>
                                    <w:div w:id="562645150">
                                      <w:marLeft w:val="0"/>
                                      <w:marRight w:val="0"/>
                                      <w:marTop w:val="0"/>
                                      <w:marBottom w:val="0"/>
                                      <w:divBdr>
                                        <w:top w:val="none" w:sz="0" w:space="0" w:color="auto"/>
                                        <w:left w:val="none" w:sz="0" w:space="0" w:color="auto"/>
                                        <w:bottom w:val="none" w:sz="0" w:space="0" w:color="auto"/>
                                        <w:right w:val="none" w:sz="0" w:space="0" w:color="auto"/>
                                      </w:divBdr>
                                      <w:divsChild>
                                        <w:div w:id="158814608">
                                          <w:marLeft w:val="240"/>
                                          <w:marRight w:val="240"/>
                                          <w:marTop w:val="0"/>
                                          <w:marBottom w:val="0"/>
                                          <w:divBdr>
                                            <w:top w:val="none" w:sz="0" w:space="0" w:color="auto"/>
                                            <w:left w:val="none" w:sz="0" w:space="0" w:color="auto"/>
                                            <w:bottom w:val="none" w:sz="0" w:space="0" w:color="auto"/>
                                            <w:right w:val="none" w:sz="0" w:space="0" w:color="auto"/>
                                          </w:divBdr>
                                          <w:divsChild>
                                            <w:div w:id="771827465">
                                              <w:marLeft w:val="240"/>
                                              <w:marRight w:val="0"/>
                                              <w:marTop w:val="0"/>
                                              <w:marBottom w:val="0"/>
                                              <w:divBdr>
                                                <w:top w:val="none" w:sz="0" w:space="0" w:color="auto"/>
                                                <w:left w:val="none" w:sz="0" w:space="0" w:color="auto"/>
                                                <w:bottom w:val="none" w:sz="0" w:space="0" w:color="auto"/>
                                                <w:right w:val="none" w:sz="0" w:space="0" w:color="auto"/>
                                              </w:divBdr>
                                            </w:div>
                                          </w:divsChild>
                                        </w:div>
                                        <w:div w:id="582645926">
                                          <w:marLeft w:val="240"/>
                                          <w:marRight w:val="240"/>
                                          <w:marTop w:val="0"/>
                                          <w:marBottom w:val="0"/>
                                          <w:divBdr>
                                            <w:top w:val="none" w:sz="0" w:space="0" w:color="auto"/>
                                            <w:left w:val="none" w:sz="0" w:space="0" w:color="auto"/>
                                            <w:bottom w:val="none" w:sz="0" w:space="0" w:color="auto"/>
                                            <w:right w:val="none" w:sz="0" w:space="0" w:color="auto"/>
                                          </w:divBdr>
                                          <w:divsChild>
                                            <w:div w:id="1502155938">
                                              <w:marLeft w:val="0"/>
                                              <w:marRight w:val="0"/>
                                              <w:marTop w:val="0"/>
                                              <w:marBottom w:val="0"/>
                                              <w:divBdr>
                                                <w:top w:val="none" w:sz="0" w:space="0" w:color="auto"/>
                                                <w:left w:val="none" w:sz="0" w:space="0" w:color="auto"/>
                                                <w:bottom w:val="none" w:sz="0" w:space="0" w:color="auto"/>
                                                <w:right w:val="none" w:sz="0" w:space="0" w:color="auto"/>
                                              </w:divBdr>
                                              <w:divsChild>
                                                <w:div w:id="1299870989">
                                                  <w:marLeft w:val="240"/>
                                                  <w:marRight w:val="240"/>
                                                  <w:marTop w:val="0"/>
                                                  <w:marBottom w:val="0"/>
                                                  <w:divBdr>
                                                    <w:top w:val="none" w:sz="0" w:space="0" w:color="auto"/>
                                                    <w:left w:val="none" w:sz="0" w:space="0" w:color="auto"/>
                                                    <w:bottom w:val="none" w:sz="0" w:space="0" w:color="auto"/>
                                                    <w:right w:val="none" w:sz="0" w:space="0" w:color="auto"/>
                                                  </w:divBdr>
                                                  <w:divsChild>
                                                    <w:div w:id="993800421">
                                                      <w:marLeft w:val="240"/>
                                                      <w:marRight w:val="0"/>
                                                      <w:marTop w:val="0"/>
                                                      <w:marBottom w:val="0"/>
                                                      <w:divBdr>
                                                        <w:top w:val="none" w:sz="0" w:space="0" w:color="auto"/>
                                                        <w:left w:val="none" w:sz="0" w:space="0" w:color="auto"/>
                                                        <w:bottom w:val="none" w:sz="0" w:space="0" w:color="auto"/>
                                                        <w:right w:val="none" w:sz="0" w:space="0" w:color="auto"/>
                                                      </w:divBdr>
                                                    </w:div>
                                                  </w:divsChild>
                                                </w:div>
                                                <w:div w:id="1495610424">
                                                  <w:marLeft w:val="240"/>
                                                  <w:marRight w:val="240"/>
                                                  <w:marTop w:val="0"/>
                                                  <w:marBottom w:val="0"/>
                                                  <w:divBdr>
                                                    <w:top w:val="none" w:sz="0" w:space="0" w:color="auto"/>
                                                    <w:left w:val="none" w:sz="0" w:space="0" w:color="auto"/>
                                                    <w:bottom w:val="none" w:sz="0" w:space="0" w:color="auto"/>
                                                    <w:right w:val="none" w:sz="0" w:space="0" w:color="auto"/>
                                                  </w:divBdr>
                                                  <w:divsChild>
                                                    <w:div w:id="257372055">
                                                      <w:marLeft w:val="240"/>
                                                      <w:marRight w:val="0"/>
                                                      <w:marTop w:val="0"/>
                                                      <w:marBottom w:val="0"/>
                                                      <w:divBdr>
                                                        <w:top w:val="none" w:sz="0" w:space="0" w:color="auto"/>
                                                        <w:left w:val="none" w:sz="0" w:space="0" w:color="auto"/>
                                                        <w:bottom w:val="none" w:sz="0" w:space="0" w:color="auto"/>
                                                        <w:right w:val="none" w:sz="0" w:space="0" w:color="auto"/>
                                                      </w:divBdr>
                                                    </w:div>
                                                  </w:divsChild>
                                                </w:div>
                                                <w:div w:id="1894001082">
                                                  <w:marLeft w:val="0"/>
                                                  <w:marRight w:val="0"/>
                                                  <w:marTop w:val="0"/>
                                                  <w:marBottom w:val="0"/>
                                                  <w:divBdr>
                                                    <w:top w:val="none" w:sz="0" w:space="0" w:color="auto"/>
                                                    <w:left w:val="none" w:sz="0" w:space="0" w:color="auto"/>
                                                    <w:bottom w:val="none" w:sz="0" w:space="0" w:color="auto"/>
                                                    <w:right w:val="none" w:sz="0" w:space="0" w:color="auto"/>
                                                  </w:divBdr>
                                                </w:div>
                                                <w:div w:id="2096630419">
                                                  <w:marLeft w:val="240"/>
                                                  <w:marRight w:val="240"/>
                                                  <w:marTop w:val="0"/>
                                                  <w:marBottom w:val="0"/>
                                                  <w:divBdr>
                                                    <w:top w:val="none" w:sz="0" w:space="0" w:color="auto"/>
                                                    <w:left w:val="none" w:sz="0" w:space="0" w:color="auto"/>
                                                    <w:bottom w:val="none" w:sz="0" w:space="0" w:color="auto"/>
                                                    <w:right w:val="none" w:sz="0" w:space="0" w:color="auto"/>
                                                  </w:divBdr>
                                                  <w:divsChild>
                                                    <w:div w:id="440153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6945318">
                                              <w:marLeft w:val="240"/>
                                              <w:marRight w:val="0"/>
                                              <w:marTop w:val="0"/>
                                              <w:marBottom w:val="0"/>
                                              <w:divBdr>
                                                <w:top w:val="none" w:sz="0" w:space="0" w:color="auto"/>
                                                <w:left w:val="none" w:sz="0" w:space="0" w:color="auto"/>
                                                <w:bottom w:val="none" w:sz="0" w:space="0" w:color="auto"/>
                                                <w:right w:val="none" w:sz="0" w:space="0" w:color="auto"/>
                                              </w:divBdr>
                                            </w:div>
                                          </w:divsChild>
                                        </w:div>
                                        <w:div w:id="631134355">
                                          <w:marLeft w:val="0"/>
                                          <w:marRight w:val="0"/>
                                          <w:marTop w:val="0"/>
                                          <w:marBottom w:val="0"/>
                                          <w:divBdr>
                                            <w:top w:val="none" w:sz="0" w:space="0" w:color="auto"/>
                                            <w:left w:val="none" w:sz="0" w:space="0" w:color="auto"/>
                                            <w:bottom w:val="none" w:sz="0" w:space="0" w:color="auto"/>
                                            <w:right w:val="none" w:sz="0" w:space="0" w:color="auto"/>
                                          </w:divBdr>
                                        </w:div>
                                        <w:div w:id="857235407">
                                          <w:marLeft w:val="240"/>
                                          <w:marRight w:val="240"/>
                                          <w:marTop w:val="0"/>
                                          <w:marBottom w:val="0"/>
                                          <w:divBdr>
                                            <w:top w:val="none" w:sz="0" w:space="0" w:color="auto"/>
                                            <w:left w:val="none" w:sz="0" w:space="0" w:color="auto"/>
                                            <w:bottom w:val="none" w:sz="0" w:space="0" w:color="auto"/>
                                            <w:right w:val="none" w:sz="0" w:space="0" w:color="auto"/>
                                          </w:divBdr>
                                          <w:divsChild>
                                            <w:div w:id="1720284450">
                                              <w:marLeft w:val="240"/>
                                              <w:marRight w:val="0"/>
                                              <w:marTop w:val="0"/>
                                              <w:marBottom w:val="0"/>
                                              <w:divBdr>
                                                <w:top w:val="none" w:sz="0" w:space="0" w:color="auto"/>
                                                <w:left w:val="none" w:sz="0" w:space="0" w:color="auto"/>
                                                <w:bottom w:val="none" w:sz="0" w:space="0" w:color="auto"/>
                                                <w:right w:val="none" w:sz="0" w:space="0" w:color="auto"/>
                                              </w:divBdr>
                                            </w:div>
                                          </w:divsChild>
                                        </w:div>
                                        <w:div w:id="1016227605">
                                          <w:marLeft w:val="240"/>
                                          <w:marRight w:val="240"/>
                                          <w:marTop w:val="0"/>
                                          <w:marBottom w:val="0"/>
                                          <w:divBdr>
                                            <w:top w:val="none" w:sz="0" w:space="0" w:color="auto"/>
                                            <w:left w:val="none" w:sz="0" w:space="0" w:color="auto"/>
                                            <w:bottom w:val="none" w:sz="0" w:space="0" w:color="auto"/>
                                            <w:right w:val="none" w:sz="0" w:space="0" w:color="auto"/>
                                          </w:divBdr>
                                          <w:divsChild>
                                            <w:div w:id="289672054">
                                              <w:marLeft w:val="240"/>
                                              <w:marRight w:val="0"/>
                                              <w:marTop w:val="0"/>
                                              <w:marBottom w:val="0"/>
                                              <w:divBdr>
                                                <w:top w:val="none" w:sz="0" w:space="0" w:color="auto"/>
                                                <w:left w:val="none" w:sz="0" w:space="0" w:color="auto"/>
                                                <w:bottom w:val="none" w:sz="0" w:space="0" w:color="auto"/>
                                                <w:right w:val="none" w:sz="0" w:space="0" w:color="auto"/>
                                              </w:divBdr>
                                            </w:div>
                                          </w:divsChild>
                                        </w:div>
                                        <w:div w:id="1733190182">
                                          <w:marLeft w:val="240"/>
                                          <w:marRight w:val="240"/>
                                          <w:marTop w:val="0"/>
                                          <w:marBottom w:val="0"/>
                                          <w:divBdr>
                                            <w:top w:val="none" w:sz="0" w:space="0" w:color="auto"/>
                                            <w:left w:val="none" w:sz="0" w:space="0" w:color="auto"/>
                                            <w:bottom w:val="none" w:sz="0" w:space="0" w:color="auto"/>
                                            <w:right w:val="none" w:sz="0" w:space="0" w:color="auto"/>
                                          </w:divBdr>
                                          <w:divsChild>
                                            <w:div w:id="256597575">
                                              <w:marLeft w:val="240"/>
                                              <w:marRight w:val="0"/>
                                              <w:marTop w:val="0"/>
                                              <w:marBottom w:val="0"/>
                                              <w:divBdr>
                                                <w:top w:val="none" w:sz="0" w:space="0" w:color="auto"/>
                                                <w:left w:val="none" w:sz="0" w:space="0" w:color="auto"/>
                                                <w:bottom w:val="none" w:sz="0" w:space="0" w:color="auto"/>
                                                <w:right w:val="none" w:sz="0" w:space="0" w:color="auto"/>
                                              </w:divBdr>
                                            </w:div>
                                          </w:divsChild>
                                        </w:div>
                                        <w:div w:id="1743721045">
                                          <w:marLeft w:val="240"/>
                                          <w:marRight w:val="240"/>
                                          <w:marTop w:val="0"/>
                                          <w:marBottom w:val="0"/>
                                          <w:divBdr>
                                            <w:top w:val="none" w:sz="0" w:space="0" w:color="auto"/>
                                            <w:left w:val="none" w:sz="0" w:space="0" w:color="auto"/>
                                            <w:bottom w:val="none" w:sz="0" w:space="0" w:color="auto"/>
                                            <w:right w:val="none" w:sz="0" w:space="0" w:color="auto"/>
                                          </w:divBdr>
                                          <w:divsChild>
                                            <w:div w:id="649753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583632">
                                  <w:marLeft w:val="0"/>
                                  <w:marRight w:val="0"/>
                                  <w:marTop w:val="0"/>
                                  <w:marBottom w:val="0"/>
                                  <w:divBdr>
                                    <w:top w:val="none" w:sz="0" w:space="0" w:color="auto"/>
                                    <w:left w:val="none" w:sz="0" w:space="0" w:color="auto"/>
                                    <w:bottom w:val="none" w:sz="0" w:space="0" w:color="auto"/>
                                    <w:right w:val="none" w:sz="0" w:space="0" w:color="auto"/>
                                  </w:divBdr>
                                </w:div>
                                <w:div w:id="2001232665">
                                  <w:marLeft w:val="240"/>
                                  <w:marRight w:val="240"/>
                                  <w:marTop w:val="0"/>
                                  <w:marBottom w:val="0"/>
                                  <w:divBdr>
                                    <w:top w:val="none" w:sz="0" w:space="0" w:color="auto"/>
                                    <w:left w:val="none" w:sz="0" w:space="0" w:color="auto"/>
                                    <w:bottom w:val="none" w:sz="0" w:space="0" w:color="auto"/>
                                    <w:right w:val="none" w:sz="0" w:space="0" w:color="auto"/>
                                  </w:divBdr>
                                  <w:divsChild>
                                    <w:div w:id="135069777">
                                      <w:marLeft w:val="240"/>
                                      <w:marRight w:val="0"/>
                                      <w:marTop w:val="0"/>
                                      <w:marBottom w:val="0"/>
                                      <w:divBdr>
                                        <w:top w:val="none" w:sz="0" w:space="0" w:color="auto"/>
                                        <w:left w:val="none" w:sz="0" w:space="0" w:color="auto"/>
                                        <w:bottom w:val="none" w:sz="0" w:space="0" w:color="auto"/>
                                        <w:right w:val="none" w:sz="0" w:space="0" w:color="auto"/>
                                      </w:divBdr>
                                    </w:div>
                                    <w:div w:id="1322999014">
                                      <w:marLeft w:val="0"/>
                                      <w:marRight w:val="0"/>
                                      <w:marTop w:val="0"/>
                                      <w:marBottom w:val="0"/>
                                      <w:divBdr>
                                        <w:top w:val="none" w:sz="0" w:space="0" w:color="auto"/>
                                        <w:left w:val="none" w:sz="0" w:space="0" w:color="auto"/>
                                        <w:bottom w:val="none" w:sz="0" w:space="0" w:color="auto"/>
                                        <w:right w:val="none" w:sz="0" w:space="0" w:color="auto"/>
                                      </w:divBdr>
                                      <w:divsChild>
                                        <w:div w:id="266734582">
                                          <w:marLeft w:val="240"/>
                                          <w:marRight w:val="240"/>
                                          <w:marTop w:val="0"/>
                                          <w:marBottom w:val="0"/>
                                          <w:divBdr>
                                            <w:top w:val="none" w:sz="0" w:space="0" w:color="auto"/>
                                            <w:left w:val="none" w:sz="0" w:space="0" w:color="auto"/>
                                            <w:bottom w:val="none" w:sz="0" w:space="0" w:color="auto"/>
                                            <w:right w:val="none" w:sz="0" w:space="0" w:color="auto"/>
                                          </w:divBdr>
                                          <w:divsChild>
                                            <w:div w:id="989406755">
                                              <w:marLeft w:val="240"/>
                                              <w:marRight w:val="0"/>
                                              <w:marTop w:val="0"/>
                                              <w:marBottom w:val="0"/>
                                              <w:divBdr>
                                                <w:top w:val="none" w:sz="0" w:space="0" w:color="auto"/>
                                                <w:left w:val="none" w:sz="0" w:space="0" w:color="auto"/>
                                                <w:bottom w:val="none" w:sz="0" w:space="0" w:color="auto"/>
                                                <w:right w:val="none" w:sz="0" w:space="0" w:color="auto"/>
                                              </w:divBdr>
                                            </w:div>
                                          </w:divsChild>
                                        </w:div>
                                        <w:div w:id="15422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7301">
                              <w:marLeft w:val="240"/>
                              <w:marRight w:val="0"/>
                              <w:marTop w:val="0"/>
                              <w:marBottom w:val="0"/>
                              <w:divBdr>
                                <w:top w:val="none" w:sz="0" w:space="0" w:color="auto"/>
                                <w:left w:val="none" w:sz="0" w:space="0" w:color="auto"/>
                                <w:bottom w:val="none" w:sz="0" w:space="0" w:color="auto"/>
                                <w:right w:val="none" w:sz="0" w:space="0" w:color="auto"/>
                              </w:divBdr>
                            </w:div>
                          </w:divsChild>
                        </w:div>
                        <w:div w:id="1956712059">
                          <w:marLeft w:val="240"/>
                          <w:marRight w:val="240"/>
                          <w:marTop w:val="0"/>
                          <w:marBottom w:val="0"/>
                          <w:divBdr>
                            <w:top w:val="none" w:sz="0" w:space="0" w:color="auto"/>
                            <w:left w:val="none" w:sz="0" w:space="0" w:color="auto"/>
                            <w:bottom w:val="none" w:sz="0" w:space="0" w:color="auto"/>
                            <w:right w:val="none" w:sz="0" w:space="0" w:color="auto"/>
                          </w:divBdr>
                          <w:divsChild>
                            <w:div w:id="1065178918">
                              <w:marLeft w:val="0"/>
                              <w:marRight w:val="0"/>
                              <w:marTop w:val="0"/>
                              <w:marBottom w:val="0"/>
                              <w:divBdr>
                                <w:top w:val="none" w:sz="0" w:space="0" w:color="auto"/>
                                <w:left w:val="none" w:sz="0" w:space="0" w:color="auto"/>
                                <w:bottom w:val="none" w:sz="0" w:space="0" w:color="auto"/>
                                <w:right w:val="none" w:sz="0" w:space="0" w:color="auto"/>
                              </w:divBdr>
                              <w:divsChild>
                                <w:div w:id="154731622">
                                  <w:marLeft w:val="240"/>
                                  <w:marRight w:val="240"/>
                                  <w:marTop w:val="0"/>
                                  <w:marBottom w:val="0"/>
                                  <w:divBdr>
                                    <w:top w:val="none" w:sz="0" w:space="0" w:color="auto"/>
                                    <w:left w:val="none" w:sz="0" w:space="0" w:color="auto"/>
                                    <w:bottom w:val="none" w:sz="0" w:space="0" w:color="auto"/>
                                    <w:right w:val="none" w:sz="0" w:space="0" w:color="auto"/>
                                  </w:divBdr>
                                  <w:divsChild>
                                    <w:div w:id="57217242">
                                      <w:marLeft w:val="0"/>
                                      <w:marRight w:val="0"/>
                                      <w:marTop w:val="0"/>
                                      <w:marBottom w:val="0"/>
                                      <w:divBdr>
                                        <w:top w:val="none" w:sz="0" w:space="0" w:color="auto"/>
                                        <w:left w:val="none" w:sz="0" w:space="0" w:color="auto"/>
                                        <w:bottom w:val="none" w:sz="0" w:space="0" w:color="auto"/>
                                        <w:right w:val="none" w:sz="0" w:space="0" w:color="auto"/>
                                      </w:divBdr>
                                      <w:divsChild>
                                        <w:div w:id="199979229">
                                          <w:marLeft w:val="0"/>
                                          <w:marRight w:val="0"/>
                                          <w:marTop w:val="0"/>
                                          <w:marBottom w:val="0"/>
                                          <w:divBdr>
                                            <w:top w:val="none" w:sz="0" w:space="0" w:color="auto"/>
                                            <w:left w:val="none" w:sz="0" w:space="0" w:color="auto"/>
                                            <w:bottom w:val="none" w:sz="0" w:space="0" w:color="auto"/>
                                            <w:right w:val="none" w:sz="0" w:space="0" w:color="auto"/>
                                          </w:divBdr>
                                        </w:div>
                                        <w:div w:id="1727142247">
                                          <w:marLeft w:val="240"/>
                                          <w:marRight w:val="240"/>
                                          <w:marTop w:val="0"/>
                                          <w:marBottom w:val="0"/>
                                          <w:divBdr>
                                            <w:top w:val="none" w:sz="0" w:space="0" w:color="auto"/>
                                            <w:left w:val="none" w:sz="0" w:space="0" w:color="auto"/>
                                            <w:bottom w:val="none" w:sz="0" w:space="0" w:color="auto"/>
                                            <w:right w:val="none" w:sz="0" w:space="0" w:color="auto"/>
                                          </w:divBdr>
                                          <w:divsChild>
                                            <w:div w:id="1621376103">
                                              <w:marLeft w:val="0"/>
                                              <w:marRight w:val="0"/>
                                              <w:marTop w:val="0"/>
                                              <w:marBottom w:val="0"/>
                                              <w:divBdr>
                                                <w:top w:val="none" w:sz="0" w:space="0" w:color="auto"/>
                                                <w:left w:val="none" w:sz="0" w:space="0" w:color="auto"/>
                                                <w:bottom w:val="none" w:sz="0" w:space="0" w:color="auto"/>
                                                <w:right w:val="none" w:sz="0" w:space="0" w:color="auto"/>
                                              </w:divBdr>
                                              <w:divsChild>
                                                <w:div w:id="235213674">
                                                  <w:marLeft w:val="240"/>
                                                  <w:marRight w:val="240"/>
                                                  <w:marTop w:val="0"/>
                                                  <w:marBottom w:val="0"/>
                                                  <w:divBdr>
                                                    <w:top w:val="none" w:sz="0" w:space="0" w:color="auto"/>
                                                    <w:left w:val="none" w:sz="0" w:space="0" w:color="auto"/>
                                                    <w:bottom w:val="none" w:sz="0" w:space="0" w:color="auto"/>
                                                    <w:right w:val="none" w:sz="0" w:space="0" w:color="auto"/>
                                                  </w:divBdr>
                                                  <w:divsChild>
                                                    <w:div w:id="750663103">
                                                      <w:marLeft w:val="240"/>
                                                      <w:marRight w:val="0"/>
                                                      <w:marTop w:val="0"/>
                                                      <w:marBottom w:val="0"/>
                                                      <w:divBdr>
                                                        <w:top w:val="none" w:sz="0" w:space="0" w:color="auto"/>
                                                        <w:left w:val="none" w:sz="0" w:space="0" w:color="auto"/>
                                                        <w:bottom w:val="none" w:sz="0" w:space="0" w:color="auto"/>
                                                        <w:right w:val="none" w:sz="0" w:space="0" w:color="auto"/>
                                                      </w:divBdr>
                                                    </w:div>
                                                    <w:div w:id="1656646954">
                                                      <w:marLeft w:val="0"/>
                                                      <w:marRight w:val="0"/>
                                                      <w:marTop w:val="0"/>
                                                      <w:marBottom w:val="0"/>
                                                      <w:divBdr>
                                                        <w:top w:val="none" w:sz="0" w:space="0" w:color="auto"/>
                                                        <w:left w:val="none" w:sz="0" w:space="0" w:color="auto"/>
                                                        <w:bottom w:val="none" w:sz="0" w:space="0" w:color="auto"/>
                                                        <w:right w:val="none" w:sz="0" w:space="0" w:color="auto"/>
                                                      </w:divBdr>
                                                      <w:divsChild>
                                                        <w:div w:id="194853554">
                                                          <w:marLeft w:val="240"/>
                                                          <w:marRight w:val="240"/>
                                                          <w:marTop w:val="0"/>
                                                          <w:marBottom w:val="0"/>
                                                          <w:divBdr>
                                                            <w:top w:val="none" w:sz="0" w:space="0" w:color="auto"/>
                                                            <w:left w:val="none" w:sz="0" w:space="0" w:color="auto"/>
                                                            <w:bottom w:val="none" w:sz="0" w:space="0" w:color="auto"/>
                                                            <w:right w:val="none" w:sz="0" w:space="0" w:color="auto"/>
                                                          </w:divBdr>
                                                          <w:divsChild>
                                                            <w:div w:id="215436627">
                                                              <w:marLeft w:val="240"/>
                                                              <w:marRight w:val="0"/>
                                                              <w:marTop w:val="0"/>
                                                              <w:marBottom w:val="0"/>
                                                              <w:divBdr>
                                                                <w:top w:val="none" w:sz="0" w:space="0" w:color="auto"/>
                                                                <w:left w:val="none" w:sz="0" w:space="0" w:color="auto"/>
                                                                <w:bottom w:val="none" w:sz="0" w:space="0" w:color="auto"/>
                                                                <w:right w:val="none" w:sz="0" w:space="0" w:color="auto"/>
                                                              </w:divBdr>
                                                            </w:div>
                                                          </w:divsChild>
                                                        </w:div>
                                                        <w:div w:id="410784538">
                                                          <w:marLeft w:val="240"/>
                                                          <w:marRight w:val="240"/>
                                                          <w:marTop w:val="0"/>
                                                          <w:marBottom w:val="0"/>
                                                          <w:divBdr>
                                                            <w:top w:val="none" w:sz="0" w:space="0" w:color="auto"/>
                                                            <w:left w:val="none" w:sz="0" w:space="0" w:color="auto"/>
                                                            <w:bottom w:val="none" w:sz="0" w:space="0" w:color="auto"/>
                                                            <w:right w:val="none" w:sz="0" w:space="0" w:color="auto"/>
                                                          </w:divBdr>
                                                          <w:divsChild>
                                                            <w:div w:id="826939548">
                                                              <w:marLeft w:val="240"/>
                                                              <w:marRight w:val="0"/>
                                                              <w:marTop w:val="0"/>
                                                              <w:marBottom w:val="0"/>
                                                              <w:divBdr>
                                                                <w:top w:val="none" w:sz="0" w:space="0" w:color="auto"/>
                                                                <w:left w:val="none" w:sz="0" w:space="0" w:color="auto"/>
                                                                <w:bottom w:val="none" w:sz="0" w:space="0" w:color="auto"/>
                                                                <w:right w:val="none" w:sz="0" w:space="0" w:color="auto"/>
                                                              </w:divBdr>
                                                            </w:div>
                                                          </w:divsChild>
                                                        </w:div>
                                                        <w:div w:id="758328585">
                                                          <w:marLeft w:val="240"/>
                                                          <w:marRight w:val="240"/>
                                                          <w:marTop w:val="0"/>
                                                          <w:marBottom w:val="0"/>
                                                          <w:divBdr>
                                                            <w:top w:val="none" w:sz="0" w:space="0" w:color="auto"/>
                                                            <w:left w:val="none" w:sz="0" w:space="0" w:color="auto"/>
                                                            <w:bottom w:val="none" w:sz="0" w:space="0" w:color="auto"/>
                                                            <w:right w:val="none" w:sz="0" w:space="0" w:color="auto"/>
                                                          </w:divBdr>
                                                          <w:divsChild>
                                                            <w:div w:id="1683820443">
                                                              <w:marLeft w:val="240"/>
                                                              <w:marRight w:val="0"/>
                                                              <w:marTop w:val="0"/>
                                                              <w:marBottom w:val="0"/>
                                                              <w:divBdr>
                                                                <w:top w:val="none" w:sz="0" w:space="0" w:color="auto"/>
                                                                <w:left w:val="none" w:sz="0" w:space="0" w:color="auto"/>
                                                                <w:bottom w:val="none" w:sz="0" w:space="0" w:color="auto"/>
                                                                <w:right w:val="none" w:sz="0" w:space="0" w:color="auto"/>
                                                              </w:divBdr>
                                                            </w:div>
                                                          </w:divsChild>
                                                        </w:div>
                                                        <w:div w:id="1073619520">
                                                          <w:marLeft w:val="240"/>
                                                          <w:marRight w:val="240"/>
                                                          <w:marTop w:val="0"/>
                                                          <w:marBottom w:val="0"/>
                                                          <w:divBdr>
                                                            <w:top w:val="none" w:sz="0" w:space="0" w:color="auto"/>
                                                            <w:left w:val="none" w:sz="0" w:space="0" w:color="auto"/>
                                                            <w:bottom w:val="none" w:sz="0" w:space="0" w:color="auto"/>
                                                            <w:right w:val="none" w:sz="0" w:space="0" w:color="auto"/>
                                                          </w:divBdr>
                                                          <w:divsChild>
                                                            <w:div w:id="1508670831">
                                                              <w:marLeft w:val="240"/>
                                                              <w:marRight w:val="0"/>
                                                              <w:marTop w:val="0"/>
                                                              <w:marBottom w:val="0"/>
                                                              <w:divBdr>
                                                                <w:top w:val="none" w:sz="0" w:space="0" w:color="auto"/>
                                                                <w:left w:val="none" w:sz="0" w:space="0" w:color="auto"/>
                                                                <w:bottom w:val="none" w:sz="0" w:space="0" w:color="auto"/>
                                                                <w:right w:val="none" w:sz="0" w:space="0" w:color="auto"/>
                                                              </w:divBdr>
                                                            </w:div>
                                                          </w:divsChild>
                                                        </w:div>
                                                        <w:div w:id="1349066925">
                                                          <w:marLeft w:val="240"/>
                                                          <w:marRight w:val="240"/>
                                                          <w:marTop w:val="0"/>
                                                          <w:marBottom w:val="0"/>
                                                          <w:divBdr>
                                                            <w:top w:val="none" w:sz="0" w:space="0" w:color="auto"/>
                                                            <w:left w:val="none" w:sz="0" w:space="0" w:color="auto"/>
                                                            <w:bottom w:val="none" w:sz="0" w:space="0" w:color="auto"/>
                                                            <w:right w:val="none" w:sz="0" w:space="0" w:color="auto"/>
                                                          </w:divBdr>
                                                          <w:divsChild>
                                                            <w:div w:id="191112597">
                                                              <w:marLeft w:val="240"/>
                                                              <w:marRight w:val="0"/>
                                                              <w:marTop w:val="0"/>
                                                              <w:marBottom w:val="0"/>
                                                              <w:divBdr>
                                                                <w:top w:val="none" w:sz="0" w:space="0" w:color="auto"/>
                                                                <w:left w:val="none" w:sz="0" w:space="0" w:color="auto"/>
                                                                <w:bottom w:val="none" w:sz="0" w:space="0" w:color="auto"/>
                                                                <w:right w:val="none" w:sz="0" w:space="0" w:color="auto"/>
                                                              </w:divBdr>
                                                            </w:div>
                                                          </w:divsChild>
                                                        </w:div>
                                                        <w:div w:id="1505434014">
                                                          <w:marLeft w:val="240"/>
                                                          <w:marRight w:val="240"/>
                                                          <w:marTop w:val="0"/>
                                                          <w:marBottom w:val="0"/>
                                                          <w:divBdr>
                                                            <w:top w:val="none" w:sz="0" w:space="0" w:color="auto"/>
                                                            <w:left w:val="none" w:sz="0" w:space="0" w:color="auto"/>
                                                            <w:bottom w:val="none" w:sz="0" w:space="0" w:color="auto"/>
                                                            <w:right w:val="none" w:sz="0" w:space="0" w:color="auto"/>
                                                          </w:divBdr>
                                                          <w:divsChild>
                                                            <w:div w:id="1241138660">
                                                              <w:marLeft w:val="240"/>
                                                              <w:marRight w:val="0"/>
                                                              <w:marTop w:val="0"/>
                                                              <w:marBottom w:val="0"/>
                                                              <w:divBdr>
                                                                <w:top w:val="none" w:sz="0" w:space="0" w:color="auto"/>
                                                                <w:left w:val="none" w:sz="0" w:space="0" w:color="auto"/>
                                                                <w:bottom w:val="none" w:sz="0" w:space="0" w:color="auto"/>
                                                                <w:right w:val="none" w:sz="0" w:space="0" w:color="auto"/>
                                                              </w:divBdr>
                                                            </w:div>
                                                          </w:divsChild>
                                                        </w:div>
                                                        <w:div w:id="158402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6239">
                                                  <w:marLeft w:val="240"/>
                                                  <w:marRight w:val="240"/>
                                                  <w:marTop w:val="0"/>
                                                  <w:marBottom w:val="0"/>
                                                  <w:divBdr>
                                                    <w:top w:val="none" w:sz="0" w:space="0" w:color="auto"/>
                                                    <w:left w:val="none" w:sz="0" w:space="0" w:color="auto"/>
                                                    <w:bottom w:val="none" w:sz="0" w:space="0" w:color="auto"/>
                                                    <w:right w:val="none" w:sz="0" w:space="0" w:color="auto"/>
                                                  </w:divBdr>
                                                  <w:divsChild>
                                                    <w:div w:id="1452868357">
                                                      <w:marLeft w:val="240"/>
                                                      <w:marRight w:val="0"/>
                                                      <w:marTop w:val="0"/>
                                                      <w:marBottom w:val="0"/>
                                                      <w:divBdr>
                                                        <w:top w:val="none" w:sz="0" w:space="0" w:color="auto"/>
                                                        <w:left w:val="none" w:sz="0" w:space="0" w:color="auto"/>
                                                        <w:bottom w:val="none" w:sz="0" w:space="0" w:color="auto"/>
                                                        <w:right w:val="none" w:sz="0" w:space="0" w:color="auto"/>
                                                      </w:divBdr>
                                                    </w:div>
                                                  </w:divsChild>
                                                </w:div>
                                                <w:div w:id="1742219296">
                                                  <w:marLeft w:val="0"/>
                                                  <w:marRight w:val="0"/>
                                                  <w:marTop w:val="0"/>
                                                  <w:marBottom w:val="0"/>
                                                  <w:divBdr>
                                                    <w:top w:val="none" w:sz="0" w:space="0" w:color="auto"/>
                                                    <w:left w:val="none" w:sz="0" w:space="0" w:color="auto"/>
                                                    <w:bottom w:val="none" w:sz="0" w:space="0" w:color="auto"/>
                                                    <w:right w:val="none" w:sz="0" w:space="0" w:color="auto"/>
                                                  </w:divBdr>
                                                </w:div>
                                              </w:divsChild>
                                            </w:div>
                                            <w:div w:id="1731033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2008055">
                                      <w:marLeft w:val="240"/>
                                      <w:marRight w:val="0"/>
                                      <w:marTop w:val="0"/>
                                      <w:marBottom w:val="0"/>
                                      <w:divBdr>
                                        <w:top w:val="none" w:sz="0" w:space="0" w:color="auto"/>
                                        <w:left w:val="none" w:sz="0" w:space="0" w:color="auto"/>
                                        <w:bottom w:val="none" w:sz="0" w:space="0" w:color="auto"/>
                                        <w:right w:val="none" w:sz="0" w:space="0" w:color="auto"/>
                                      </w:divBdr>
                                    </w:div>
                                  </w:divsChild>
                                </w:div>
                                <w:div w:id="868493847">
                                  <w:marLeft w:val="0"/>
                                  <w:marRight w:val="0"/>
                                  <w:marTop w:val="0"/>
                                  <w:marBottom w:val="0"/>
                                  <w:divBdr>
                                    <w:top w:val="none" w:sz="0" w:space="0" w:color="auto"/>
                                    <w:left w:val="none" w:sz="0" w:space="0" w:color="auto"/>
                                    <w:bottom w:val="none" w:sz="0" w:space="0" w:color="auto"/>
                                    <w:right w:val="none" w:sz="0" w:space="0" w:color="auto"/>
                                  </w:divBdr>
                                </w:div>
                              </w:divsChild>
                            </w:div>
                            <w:div w:id="1904178899">
                              <w:marLeft w:val="240"/>
                              <w:marRight w:val="0"/>
                              <w:marTop w:val="0"/>
                              <w:marBottom w:val="0"/>
                              <w:divBdr>
                                <w:top w:val="none" w:sz="0" w:space="0" w:color="auto"/>
                                <w:left w:val="none" w:sz="0" w:space="0" w:color="auto"/>
                                <w:bottom w:val="none" w:sz="0" w:space="0" w:color="auto"/>
                                <w:right w:val="none" w:sz="0" w:space="0" w:color="auto"/>
                              </w:divBdr>
                            </w:div>
                          </w:divsChild>
                        </w:div>
                        <w:div w:id="1994480783">
                          <w:marLeft w:val="240"/>
                          <w:marRight w:val="240"/>
                          <w:marTop w:val="0"/>
                          <w:marBottom w:val="0"/>
                          <w:divBdr>
                            <w:top w:val="none" w:sz="0" w:space="0" w:color="auto"/>
                            <w:left w:val="none" w:sz="0" w:space="0" w:color="auto"/>
                            <w:bottom w:val="none" w:sz="0" w:space="0" w:color="auto"/>
                            <w:right w:val="none" w:sz="0" w:space="0" w:color="auto"/>
                          </w:divBdr>
                          <w:divsChild>
                            <w:div w:id="449519888">
                              <w:marLeft w:val="240"/>
                              <w:marRight w:val="0"/>
                              <w:marTop w:val="0"/>
                              <w:marBottom w:val="0"/>
                              <w:divBdr>
                                <w:top w:val="none" w:sz="0" w:space="0" w:color="auto"/>
                                <w:left w:val="none" w:sz="0" w:space="0" w:color="auto"/>
                                <w:bottom w:val="none" w:sz="0" w:space="0" w:color="auto"/>
                                <w:right w:val="none" w:sz="0" w:space="0" w:color="auto"/>
                              </w:divBdr>
                            </w:div>
                            <w:div w:id="1775705453">
                              <w:marLeft w:val="0"/>
                              <w:marRight w:val="0"/>
                              <w:marTop w:val="0"/>
                              <w:marBottom w:val="0"/>
                              <w:divBdr>
                                <w:top w:val="none" w:sz="0" w:space="0" w:color="auto"/>
                                <w:left w:val="none" w:sz="0" w:space="0" w:color="auto"/>
                                <w:bottom w:val="none" w:sz="0" w:space="0" w:color="auto"/>
                                <w:right w:val="none" w:sz="0" w:space="0" w:color="auto"/>
                              </w:divBdr>
                              <w:divsChild>
                                <w:div w:id="350372918">
                                  <w:marLeft w:val="0"/>
                                  <w:marRight w:val="0"/>
                                  <w:marTop w:val="0"/>
                                  <w:marBottom w:val="0"/>
                                  <w:divBdr>
                                    <w:top w:val="none" w:sz="0" w:space="0" w:color="auto"/>
                                    <w:left w:val="none" w:sz="0" w:space="0" w:color="auto"/>
                                    <w:bottom w:val="none" w:sz="0" w:space="0" w:color="auto"/>
                                    <w:right w:val="none" w:sz="0" w:space="0" w:color="auto"/>
                                  </w:divBdr>
                                </w:div>
                                <w:div w:id="839734133">
                                  <w:marLeft w:val="240"/>
                                  <w:marRight w:val="240"/>
                                  <w:marTop w:val="0"/>
                                  <w:marBottom w:val="0"/>
                                  <w:divBdr>
                                    <w:top w:val="none" w:sz="0" w:space="0" w:color="auto"/>
                                    <w:left w:val="none" w:sz="0" w:space="0" w:color="auto"/>
                                    <w:bottom w:val="none" w:sz="0" w:space="0" w:color="auto"/>
                                    <w:right w:val="none" w:sz="0" w:space="0" w:color="auto"/>
                                  </w:divBdr>
                                  <w:divsChild>
                                    <w:div w:id="83455296">
                                      <w:marLeft w:val="240"/>
                                      <w:marRight w:val="0"/>
                                      <w:marTop w:val="0"/>
                                      <w:marBottom w:val="0"/>
                                      <w:divBdr>
                                        <w:top w:val="none" w:sz="0" w:space="0" w:color="auto"/>
                                        <w:left w:val="none" w:sz="0" w:space="0" w:color="auto"/>
                                        <w:bottom w:val="none" w:sz="0" w:space="0" w:color="auto"/>
                                        <w:right w:val="none" w:sz="0" w:space="0" w:color="auto"/>
                                      </w:divBdr>
                                    </w:div>
                                    <w:div w:id="970093010">
                                      <w:marLeft w:val="0"/>
                                      <w:marRight w:val="0"/>
                                      <w:marTop w:val="0"/>
                                      <w:marBottom w:val="0"/>
                                      <w:divBdr>
                                        <w:top w:val="none" w:sz="0" w:space="0" w:color="auto"/>
                                        <w:left w:val="none" w:sz="0" w:space="0" w:color="auto"/>
                                        <w:bottom w:val="none" w:sz="0" w:space="0" w:color="auto"/>
                                        <w:right w:val="none" w:sz="0" w:space="0" w:color="auto"/>
                                      </w:divBdr>
                                      <w:divsChild>
                                        <w:div w:id="64110925">
                                          <w:marLeft w:val="0"/>
                                          <w:marRight w:val="0"/>
                                          <w:marTop w:val="0"/>
                                          <w:marBottom w:val="0"/>
                                          <w:divBdr>
                                            <w:top w:val="none" w:sz="0" w:space="0" w:color="auto"/>
                                            <w:left w:val="none" w:sz="0" w:space="0" w:color="auto"/>
                                            <w:bottom w:val="none" w:sz="0" w:space="0" w:color="auto"/>
                                            <w:right w:val="none" w:sz="0" w:space="0" w:color="auto"/>
                                          </w:divBdr>
                                        </w:div>
                                        <w:div w:id="1247181299">
                                          <w:marLeft w:val="240"/>
                                          <w:marRight w:val="240"/>
                                          <w:marTop w:val="0"/>
                                          <w:marBottom w:val="0"/>
                                          <w:divBdr>
                                            <w:top w:val="none" w:sz="0" w:space="0" w:color="auto"/>
                                            <w:left w:val="none" w:sz="0" w:space="0" w:color="auto"/>
                                            <w:bottom w:val="none" w:sz="0" w:space="0" w:color="auto"/>
                                            <w:right w:val="none" w:sz="0" w:space="0" w:color="auto"/>
                                          </w:divBdr>
                                          <w:divsChild>
                                            <w:div w:id="1542013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552338">
                                  <w:marLeft w:val="240"/>
                                  <w:marRight w:val="240"/>
                                  <w:marTop w:val="0"/>
                                  <w:marBottom w:val="0"/>
                                  <w:divBdr>
                                    <w:top w:val="none" w:sz="0" w:space="0" w:color="auto"/>
                                    <w:left w:val="none" w:sz="0" w:space="0" w:color="auto"/>
                                    <w:bottom w:val="none" w:sz="0" w:space="0" w:color="auto"/>
                                    <w:right w:val="none" w:sz="0" w:space="0" w:color="auto"/>
                                  </w:divBdr>
                                  <w:divsChild>
                                    <w:div w:id="1623731362">
                                      <w:marLeft w:val="240"/>
                                      <w:marRight w:val="0"/>
                                      <w:marTop w:val="0"/>
                                      <w:marBottom w:val="0"/>
                                      <w:divBdr>
                                        <w:top w:val="none" w:sz="0" w:space="0" w:color="auto"/>
                                        <w:left w:val="none" w:sz="0" w:space="0" w:color="auto"/>
                                        <w:bottom w:val="none" w:sz="0" w:space="0" w:color="auto"/>
                                        <w:right w:val="none" w:sz="0" w:space="0" w:color="auto"/>
                                      </w:divBdr>
                                    </w:div>
                                    <w:div w:id="2102679390">
                                      <w:marLeft w:val="0"/>
                                      <w:marRight w:val="0"/>
                                      <w:marTop w:val="0"/>
                                      <w:marBottom w:val="0"/>
                                      <w:divBdr>
                                        <w:top w:val="none" w:sz="0" w:space="0" w:color="auto"/>
                                        <w:left w:val="none" w:sz="0" w:space="0" w:color="auto"/>
                                        <w:bottom w:val="none" w:sz="0" w:space="0" w:color="auto"/>
                                        <w:right w:val="none" w:sz="0" w:space="0" w:color="auto"/>
                                      </w:divBdr>
                                      <w:divsChild>
                                        <w:div w:id="244657102">
                                          <w:marLeft w:val="240"/>
                                          <w:marRight w:val="240"/>
                                          <w:marTop w:val="0"/>
                                          <w:marBottom w:val="0"/>
                                          <w:divBdr>
                                            <w:top w:val="none" w:sz="0" w:space="0" w:color="auto"/>
                                            <w:left w:val="none" w:sz="0" w:space="0" w:color="auto"/>
                                            <w:bottom w:val="none" w:sz="0" w:space="0" w:color="auto"/>
                                            <w:right w:val="none" w:sz="0" w:space="0" w:color="auto"/>
                                          </w:divBdr>
                                          <w:divsChild>
                                            <w:div w:id="221869557">
                                              <w:marLeft w:val="240"/>
                                              <w:marRight w:val="0"/>
                                              <w:marTop w:val="0"/>
                                              <w:marBottom w:val="0"/>
                                              <w:divBdr>
                                                <w:top w:val="none" w:sz="0" w:space="0" w:color="auto"/>
                                                <w:left w:val="none" w:sz="0" w:space="0" w:color="auto"/>
                                                <w:bottom w:val="none" w:sz="0" w:space="0" w:color="auto"/>
                                                <w:right w:val="none" w:sz="0" w:space="0" w:color="auto"/>
                                              </w:divBdr>
                                            </w:div>
                                            <w:div w:id="269168086">
                                              <w:marLeft w:val="0"/>
                                              <w:marRight w:val="0"/>
                                              <w:marTop w:val="0"/>
                                              <w:marBottom w:val="0"/>
                                              <w:divBdr>
                                                <w:top w:val="none" w:sz="0" w:space="0" w:color="auto"/>
                                                <w:left w:val="none" w:sz="0" w:space="0" w:color="auto"/>
                                                <w:bottom w:val="none" w:sz="0" w:space="0" w:color="auto"/>
                                                <w:right w:val="none" w:sz="0" w:space="0" w:color="auto"/>
                                              </w:divBdr>
                                              <w:divsChild>
                                                <w:div w:id="809055892">
                                                  <w:marLeft w:val="240"/>
                                                  <w:marRight w:val="240"/>
                                                  <w:marTop w:val="0"/>
                                                  <w:marBottom w:val="0"/>
                                                  <w:divBdr>
                                                    <w:top w:val="none" w:sz="0" w:space="0" w:color="auto"/>
                                                    <w:left w:val="none" w:sz="0" w:space="0" w:color="auto"/>
                                                    <w:bottom w:val="none" w:sz="0" w:space="0" w:color="auto"/>
                                                    <w:right w:val="none" w:sz="0" w:space="0" w:color="auto"/>
                                                  </w:divBdr>
                                                  <w:divsChild>
                                                    <w:div w:id="1611931484">
                                                      <w:marLeft w:val="240"/>
                                                      <w:marRight w:val="0"/>
                                                      <w:marTop w:val="0"/>
                                                      <w:marBottom w:val="0"/>
                                                      <w:divBdr>
                                                        <w:top w:val="none" w:sz="0" w:space="0" w:color="auto"/>
                                                        <w:left w:val="none" w:sz="0" w:space="0" w:color="auto"/>
                                                        <w:bottom w:val="none" w:sz="0" w:space="0" w:color="auto"/>
                                                        <w:right w:val="none" w:sz="0" w:space="0" w:color="auto"/>
                                                      </w:divBdr>
                                                    </w:div>
                                                  </w:divsChild>
                                                </w:div>
                                                <w:div w:id="974069816">
                                                  <w:marLeft w:val="0"/>
                                                  <w:marRight w:val="0"/>
                                                  <w:marTop w:val="0"/>
                                                  <w:marBottom w:val="0"/>
                                                  <w:divBdr>
                                                    <w:top w:val="none" w:sz="0" w:space="0" w:color="auto"/>
                                                    <w:left w:val="none" w:sz="0" w:space="0" w:color="auto"/>
                                                    <w:bottom w:val="none" w:sz="0" w:space="0" w:color="auto"/>
                                                    <w:right w:val="none" w:sz="0" w:space="0" w:color="auto"/>
                                                  </w:divBdr>
                                                </w:div>
                                                <w:div w:id="1901599594">
                                                  <w:marLeft w:val="240"/>
                                                  <w:marRight w:val="240"/>
                                                  <w:marTop w:val="0"/>
                                                  <w:marBottom w:val="0"/>
                                                  <w:divBdr>
                                                    <w:top w:val="none" w:sz="0" w:space="0" w:color="auto"/>
                                                    <w:left w:val="none" w:sz="0" w:space="0" w:color="auto"/>
                                                    <w:bottom w:val="none" w:sz="0" w:space="0" w:color="auto"/>
                                                    <w:right w:val="none" w:sz="0" w:space="0" w:color="auto"/>
                                                  </w:divBdr>
                                                  <w:divsChild>
                                                    <w:div w:id="1584487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19254">
                                          <w:marLeft w:val="0"/>
                                          <w:marRight w:val="0"/>
                                          <w:marTop w:val="0"/>
                                          <w:marBottom w:val="0"/>
                                          <w:divBdr>
                                            <w:top w:val="none" w:sz="0" w:space="0" w:color="auto"/>
                                            <w:left w:val="none" w:sz="0" w:space="0" w:color="auto"/>
                                            <w:bottom w:val="none" w:sz="0" w:space="0" w:color="auto"/>
                                            <w:right w:val="none" w:sz="0" w:space="0" w:color="auto"/>
                                          </w:divBdr>
                                        </w:div>
                                        <w:div w:id="468211337">
                                          <w:marLeft w:val="240"/>
                                          <w:marRight w:val="240"/>
                                          <w:marTop w:val="0"/>
                                          <w:marBottom w:val="0"/>
                                          <w:divBdr>
                                            <w:top w:val="none" w:sz="0" w:space="0" w:color="auto"/>
                                            <w:left w:val="none" w:sz="0" w:space="0" w:color="auto"/>
                                            <w:bottom w:val="none" w:sz="0" w:space="0" w:color="auto"/>
                                            <w:right w:val="none" w:sz="0" w:space="0" w:color="auto"/>
                                          </w:divBdr>
                                          <w:divsChild>
                                            <w:div w:id="95639719">
                                              <w:marLeft w:val="0"/>
                                              <w:marRight w:val="0"/>
                                              <w:marTop w:val="0"/>
                                              <w:marBottom w:val="0"/>
                                              <w:divBdr>
                                                <w:top w:val="none" w:sz="0" w:space="0" w:color="auto"/>
                                                <w:left w:val="none" w:sz="0" w:space="0" w:color="auto"/>
                                                <w:bottom w:val="none" w:sz="0" w:space="0" w:color="auto"/>
                                                <w:right w:val="none" w:sz="0" w:space="0" w:color="auto"/>
                                              </w:divBdr>
                                              <w:divsChild>
                                                <w:div w:id="74936427">
                                                  <w:marLeft w:val="240"/>
                                                  <w:marRight w:val="240"/>
                                                  <w:marTop w:val="0"/>
                                                  <w:marBottom w:val="0"/>
                                                  <w:divBdr>
                                                    <w:top w:val="none" w:sz="0" w:space="0" w:color="auto"/>
                                                    <w:left w:val="none" w:sz="0" w:space="0" w:color="auto"/>
                                                    <w:bottom w:val="none" w:sz="0" w:space="0" w:color="auto"/>
                                                    <w:right w:val="none" w:sz="0" w:space="0" w:color="auto"/>
                                                  </w:divBdr>
                                                  <w:divsChild>
                                                    <w:div w:id="833884828">
                                                      <w:marLeft w:val="240"/>
                                                      <w:marRight w:val="0"/>
                                                      <w:marTop w:val="0"/>
                                                      <w:marBottom w:val="0"/>
                                                      <w:divBdr>
                                                        <w:top w:val="none" w:sz="0" w:space="0" w:color="auto"/>
                                                        <w:left w:val="none" w:sz="0" w:space="0" w:color="auto"/>
                                                        <w:bottom w:val="none" w:sz="0" w:space="0" w:color="auto"/>
                                                        <w:right w:val="none" w:sz="0" w:space="0" w:color="auto"/>
                                                      </w:divBdr>
                                                    </w:div>
                                                  </w:divsChild>
                                                </w:div>
                                                <w:div w:id="610238381">
                                                  <w:marLeft w:val="240"/>
                                                  <w:marRight w:val="240"/>
                                                  <w:marTop w:val="0"/>
                                                  <w:marBottom w:val="0"/>
                                                  <w:divBdr>
                                                    <w:top w:val="none" w:sz="0" w:space="0" w:color="auto"/>
                                                    <w:left w:val="none" w:sz="0" w:space="0" w:color="auto"/>
                                                    <w:bottom w:val="none" w:sz="0" w:space="0" w:color="auto"/>
                                                    <w:right w:val="none" w:sz="0" w:space="0" w:color="auto"/>
                                                  </w:divBdr>
                                                  <w:divsChild>
                                                    <w:div w:id="1898273726">
                                                      <w:marLeft w:val="240"/>
                                                      <w:marRight w:val="0"/>
                                                      <w:marTop w:val="0"/>
                                                      <w:marBottom w:val="0"/>
                                                      <w:divBdr>
                                                        <w:top w:val="none" w:sz="0" w:space="0" w:color="auto"/>
                                                        <w:left w:val="none" w:sz="0" w:space="0" w:color="auto"/>
                                                        <w:bottom w:val="none" w:sz="0" w:space="0" w:color="auto"/>
                                                        <w:right w:val="none" w:sz="0" w:space="0" w:color="auto"/>
                                                      </w:divBdr>
                                                    </w:div>
                                                  </w:divsChild>
                                                </w:div>
                                                <w:div w:id="1149974782">
                                                  <w:marLeft w:val="0"/>
                                                  <w:marRight w:val="0"/>
                                                  <w:marTop w:val="0"/>
                                                  <w:marBottom w:val="0"/>
                                                  <w:divBdr>
                                                    <w:top w:val="none" w:sz="0" w:space="0" w:color="auto"/>
                                                    <w:left w:val="none" w:sz="0" w:space="0" w:color="auto"/>
                                                    <w:bottom w:val="none" w:sz="0" w:space="0" w:color="auto"/>
                                                    <w:right w:val="none" w:sz="0" w:space="0" w:color="auto"/>
                                                  </w:divBdr>
                                                </w:div>
                                                <w:div w:id="2034379294">
                                                  <w:marLeft w:val="240"/>
                                                  <w:marRight w:val="240"/>
                                                  <w:marTop w:val="0"/>
                                                  <w:marBottom w:val="0"/>
                                                  <w:divBdr>
                                                    <w:top w:val="none" w:sz="0" w:space="0" w:color="auto"/>
                                                    <w:left w:val="none" w:sz="0" w:space="0" w:color="auto"/>
                                                    <w:bottom w:val="none" w:sz="0" w:space="0" w:color="auto"/>
                                                    <w:right w:val="none" w:sz="0" w:space="0" w:color="auto"/>
                                                  </w:divBdr>
                                                  <w:divsChild>
                                                    <w:div w:id="15445581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43939280">
                                              <w:marLeft w:val="240"/>
                                              <w:marRight w:val="0"/>
                                              <w:marTop w:val="0"/>
                                              <w:marBottom w:val="0"/>
                                              <w:divBdr>
                                                <w:top w:val="none" w:sz="0" w:space="0" w:color="auto"/>
                                                <w:left w:val="none" w:sz="0" w:space="0" w:color="auto"/>
                                                <w:bottom w:val="none" w:sz="0" w:space="0" w:color="auto"/>
                                                <w:right w:val="none" w:sz="0" w:space="0" w:color="auto"/>
                                              </w:divBdr>
                                            </w:div>
                                          </w:divsChild>
                                        </w:div>
                                        <w:div w:id="502552585">
                                          <w:marLeft w:val="240"/>
                                          <w:marRight w:val="240"/>
                                          <w:marTop w:val="0"/>
                                          <w:marBottom w:val="0"/>
                                          <w:divBdr>
                                            <w:top w:val="none" w:sz="0" w:space="0" w:color="auto"/>
                                            <w:left w:val="none" w:sz="0" w:space="0" w:color="auto"/>
                                            <w:bottom w:val="none" w:sz="0" w:space="0" w:color="auto"/>
                                            <w:right w:val="none" w:sz="0" w:space="0" w:color="auto"/>
                                          </w:divBdr>
                                          <w:divsChild>
                                            <w:div w:id="1423138300">
                                              <w:marLeft w:val="240"/>
                                              <w:marRight w:val="0"/>
                                              <w:marTop w:val="0"/>
                                              <w:marBottom w:val="0"/>
                                              <w:divBdr>
                                                <w:top w:val="none" w:sz="0" w:space="0" w:color="auto"/>
                                                <w:left w:val="none" w:sz="0" w:space="0" w:color="auto"/>
                                                <w:bottom w:val="none" w:sz="0" w:space="0" w:color="auto"/>
                                                <w:right w:val="none" w:sz="0" w:space="0" w:color="auto"/>
                                              </w:divBdr>
                                            </w:div>
                                          </w:divsChild>
                                        </w:div>
                                        <w:div w:id="628706353">
                                          <w:marLeft w:val="240"/>
                                          <w:marRight w:val="240"/>
                                          <w:marTop w:val="0"/>
                                          <w:marBottom w:val="0"/>
                                          <w:divBdr>
                                            <w:top w:val="none" w:sz="0" w:space="0" w:color="auto"/>
                                            <w:left w:val="none" w:sz="0" w:space="0" w:color="auto"/>
                                            <w:bottom w:val="none" w:sz="0" w:space="0" w:color="auto"/>
                                            <w:right w:val="none" w:sz="0" w:space="0" w:color="auto"/>
                                          </w:divBdr>
                                          <w:divsChild>
                                            <w:div w:id="1506284670">
                                              <w:marLeft w:val="0"/>
                                              <w:marRight w:val="0"/>
                                              <w:marTop w:val="0"/>
                                              <w:marBottom w:val="0"/>
                                              <w:divBdr>
                                                <w:top w:val="none" w:sz="0" w:space="0" w:color="auto"/>
                                                <w:left w:val="none" w:sz="0" w:space="0" w:color="auto"/>
                                                <w:bottom w:val="none" w:sz="0" w:space="0" w:color="auto"/>
                                                <w:right w:val="none" w:sz="0" w:space="0" w:color="auto"/>
                                              </w:divBdr>
                                              <w:divsChild>
                                                <w:div w:id="689456142">
                                                  <w:marLeft w:val="240"/>
                                                  <w:marRight w:val="240"/>
                                                  <w:marTop w:val="0"/>
                                                  <w:marBottom w:val="0"/>
                                                  <w:divBdr>
                                                    <w:top w:val="none" w:sz="0" w:space="0" w:color="auto"/>
                                                    <w:left w:val="none" w:sz="0" w:space="0" w:color="auto"/>
                                                    <w:bottom w:val="none" w:sz="0" w:space="0" w:color="auto"/>
                                                    <w:right w:val="none" w:sz="0" w:space="0" w:color="auto"/>
                                                  </w:divBdr>
                                                  <w:divsChild>
                                                    <w:div w:id="1459570396">
                                                      <w:marLeft w:val="240"/>
                                                      <w:marRight w:val="0"/>
                                                      <w:marTop w:val="0"/>
                                                      <w:marBottom w:val="0"/>
                                                      <w:divBdr>
                                                        <w:top w:val="none" w:sz="0" w:space="0" w:color="auto"/>
                                                        <w:left w:val="none" w:sz="0" w:space="0" w:color="auto"/>
                                                        <w:bottom w:val="none" w:sz="0" w:space="0" w:color="auto"/>
                                                        <w:right w:val="none" w:sz="0" w:space="0" w:color="auto"/>
                                                      </w:divBdr>
                                                    </w:div>
                                                    <w:div w:id="1644307903">
                                                      <w:marLeft w:val="0"/>
                                                      <w:marRight w:val="0"/>
                                                      <w:marTop w:val="0"/>
                                                      <w:marBottom w:val="0"/>
                                                      <w:divBdr>
                                                        <w:top w:val="none" w:sz="0" w:space="0" w:color="auto"/>
                                                        <w:left w:val="none" w:sz="0" w:space="0" w:color="auto"/>
                                                        <w:bottom w:val="none" w:sz="0" w:space="0" w:color="auto"/>
                                                        <w:right w:val="none" w:sz="0" w:space="0" w:color="auto"/>
                                                      </w:divBdr>
                                                      <w:divsChild>
                                                        <w:div w:id="940601011">
                                                          <w:marLeft w:val="240"/>
                                                          <w:marRight w:val="240"/>
                                                          <w:marTop w:val="0"/>
                                                          <w:marBottom w:val="0"/>
                                                          <w:divBdr>
                                                            <w:top w:val="none" w:sz="0" w:space="0" w:color="auto"/>
                                                            <w:left w:val="none" w:sz="0" w:space="0" w:color="auto"/>
                                                            <w:bottom w:val="none" w:sz="0" w:space="0" w:color="auto"/>
                                                            <w:right w:val="none" w:sz="0" w:space="0" w:color="auto"/>
                                                          </w:divBdr>
                                                          <w:divsChild>
                                                            <w:div w:id="46497542">
                                                              <w:marLeft w:val="240"/>
                                                              <w:marRight w:val="0"/>
                                                              <w:marTop w:val="0"/>
                                                              <w:marBottom w:val="0"/>
                                                              <w:divBdr>
                                                                <w:top w:val="none" w:sz="0" w:space="0" w:color="auto"/>
                                                                <w:left w:val="none" w:sz="0" w:space="0" w:color="auto"/>
                                                                <w:bottom w:val="none" w:sz="0" w:space="0" w:color="auto"/>
                                                                <w:right w:val="none" w:sz="0" w:space="0" w:color="auto"/>
                                                              </w:divBdr>
                                                            </w:div>
                                                          </w:divsChild>
                                                        </w:div>
                                                        <w:div w:id="1600602022">
                                                          <w:marLeft w:val="0"/>
                                                          <w:marRight w:val="0"/>
                                                          <w:marTop w:val="0"/>
                                                          <w:marBottom w:val="0"/>
                                                          <w:divBdr>
                                                            <w:top w:val="none" w:sz="0" w:space="0" w:color="auto"/>
                                                            <w:left w:val="none" w:sz="0" w:space="0" w:color="auto"/>
                                                            <w:bottom w:val="none" w:sz="0" w:space="0" w:color="auto"/>
                                                            <w:right w:val="none" w:sz="0" w:space="0" w:color="auto"/>
                                                          </w:divBdr>
                                                        </w:div>
                                                        <w:div w:id="1856383031">
                                                          <w:marLeft w:val="240"/>
                                                          <w:marRight w:val="240"/>
                                                          <w:marTop w:val="0"/>
                                                          <w:marBottom w:val="0"/>
                                                          <w:divBdr>
                                                            <w:top w:val="none" w:sz="0" w:space="0" w:color="auto"/>
                                                            <w:left w:val="none" w:sz="0" w:space="0" w:color="auto"/>
                                                            <w:bottom w:val="none" w:sz="0" w:space="0" w:color="auto"/>
                                                            <w:right w:val="none" w:sz="0" w:space="0" w:color="auto"/>
                                                          </w:divBdr>
                                                          <w:divsChild>
                                                            <w:div w:id="1738243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81834">
                                                  <w:marLeft w:val="240"/>
                                                  <w:marRight w:val="240"/>
                                                  <w:marTop w:val="0"/>
                                                  <w:marBottom w:val="0"/>
                                                  <w:divBdr>
                                                    <w:top w:val="none" w:sz="0" w:space="0" w:color="auto"/>
                                                    <w:left w:val="none" w:sz="0" w:space="0" w:color="auto"/>
                                                    <w:bottom w:val="none" w:sz="0" w:space="0" w:color="auto"/>
                                                    <w:right w:val="none" w:sz="0" w:space="0" w:color="auto"/>
                                                  </w:divBdr>
                                                  <w:divsChild>
                                                    <w:div w:id="1572733860">
                                                      <w:marLeft w:val="240"/>
                                                      <w:marRight w:val="0"/>
                                                      <w:marTop w:val="0"/>
                                                      <w:marBottom w:val="0"/>
                                                      <w:divBdr>
                                                        <w:top w:val="none" w:sz="0" w:space="0" w:color="auto"/>
                                                        <w:left w:val="none" w:sz="0" w:space="0" w:color="auto"/>
                                                        <w:bottom w:val="none" w:sz="0" w:space="0" w:color="auto"/>
                                                        <w:right w:val="none" w:sz="0" w:space="0" w:color="auto"/>
                                                      </w:divBdr>
                                                    </w:div>
                                                  </w:divsChild>
                                                </w:div>
                                                <w:div w:id="1594318860">
                                                  <w:marLeft w:val="0"/>
                                                  <w:marRight w:val="0"/>
                                                  <w:marTop w:val="0"/>
                                                  <w:marBottom w:val="0"/>
                                                  <w:divBdr>
                                                    <w:top w:val="none" w:sz="0" w:space="0" w:color="auto"/>
                                                    <w:left w:val="none" w:sz="0" w:space="0" w:color="auto"/>
                                                    <w:bottom w:val="none" w:sz="0" w:space="0" w:color="auto"/>
                                                    <w:right w:val="none" w:sz="0" w:space="0" w:color="auto"/>
                                                  </w:divBdr>
                                                </w:div>
                                              </w:divsChild>
                                            </w:div>
                                            <w:div w:id="1622223263">
                                              <w:marLeft w:val="240"/>
                                              <w:marRight w:val="0"/>
                                              <w:marTop w:val="0"/>
                                              <w:marBottom w:val="0"/>
                                              <w:divBdr>
                                                <w:top w:val="none" w:sz="0" w:space="0" w:color="auto"/>
                                                <w:left w:val="none" w:sz="0" w:space="0" w:color="auto"/>
                                                <w:bottom w:val="none" w:sz="0" w:space="0" w:color="auto"/>
                                                <w:right w:val="none" w:sz="0" w:space="0" w:color="auto"/>
                                              </w:divBdr>
                                            </w:div>
                                          </w:divsChild>
                                        </w:div>
                                        <w:div w:id="683551745">
                                          <w:marLeft w:val="240"/>
                                          <w:marRight w:val="240"/>
                                          <w:marTop w:val="0"/>
                                          <w:marBottom w:val="0"/>
                                          <w:divBdr>
                                            <w:top w:val="none" w:sz="0" w:space="0" w:color="auto"/>
                                            <w:left w:val="none" w:sz="0" w:space="0" w:color="auto"/>
                                            <w:bottom w:val="none" w:sz="0" w:space="0" w:color="auto"/>
                                            <w:right w:val="none" w:sz="0" w:space="0" w:color="auto"/>
                                          </w:divBdr>
                                          <w:divsChild>
                                            <w:div w:id="918320928">
                                              <w:marLeft w:val="0"/>
                                              <w:marRight w:val="0"/>
                                              <w:marTop w:val="0"/>
                                              <w:marBottom w:val="0"/>
                                              <w:divBdr>
                                                <w:top w:val="none" w:sz="0" w:space="0" w:color="auto"/>
                                                <w:left w:val="none" w:sz="0" w:space="0" w:color="auto"/>
                                                <w:bottom w:val="none" w:sz="0" w:space="0" w:color="auto"/>
                                                <w:right w:val="none" w:sz="0" w:space="0" w:color="auto"/>
                                              </w:divBdr>
                                              <w:divsChild>
                                                <w:div w:id="212930739">
                                                  <w:marLeft w:val="0"/>
                                                  <w:marRight w:val="0"/>
                                                  <w:marTop w:val="0"/>
                                                  <w:marBottom w:val="0"/>
                                                  <w:divBdr>
                                                    <w:top w:val="none" w:sz="0" w:space="0" w:color="auto"/>
                                                    <w:left w:val="none" w:sz="0" w:space="0" w:color="auto"/>
                                                    <w:bottom w:val="none" w:sz="0" w:space="0" w:color="auto"/>
                                                    <w:right w:val="none" w:sz="0" w:space="0" w:color="auto"/>
                                                  </w:divBdr>
                                                </w:div>
                                                <w:div w:id="313727511">
                                                  <w:marLeft w:val="240"/>
                                                  <w:marRight w:val="240"/>
                                                  <w:marTop w:val="0"/>
                                                  <w:marBottom w:val="0"/>
                                                  <w:divBdr>
                                                    <w:top w:val="none" w:sz="0" w:space="0" w:color="auto"/>
                                                    <w:left w:val="none" w:sz="0" w:space="0" w:color="auto"/>
                                                    <w:bottom w:val="none" w:sz="0" w:space="0" w:color="auto"/>
                                                    <w:right w:val="none" w:sz="0" w:space="0" w:color="auto"/>
                                                  </w:divBdr>
                                                  <w:divsChild>
                                                    <w:div w:id="536815102">
                                                      <w:marLeft w:val="240"/>
                                                      <w:marRight w:val="0"/>
                                                      <w:marTop w:val="0"/>
                                                      <w:marBottom w:val="0"/>
                                                      <w:divBdr>
                                                        <w:top w:val="none" w:sz="0" w:space="0" w:color="auto"/>
                                                        <w:left w:val="none" w:sz="0" w:space="0" w:color="auto"/>
                                                        <w:bottom w:val="none" w:sz="0" w:space="0" w:color="auto"/>
                                                        <w:right w:val="none" w:sz="0" w:space="0" w:color="auto"/>
                                                      </w:divBdr>
                                                    </w:div>
                                                  </w:divsChild>
                                                </w:div>
                                                <w:div w:id="1191450786">
                                                  <w:marLeft w:val="240"/>
                                                  <w:marRight w:val="240"/>
                                                  <w:marTop w:val="0"/>
                                                  <w:marBottom w:val="0"/>
                                                  <w:divBdr>
                                                    <w:top w:val="none" w:sz="0" w:space="0" w:color="auto"/>
                                                    <w:left w:val="none" w:sz="0" w:space="0" w:color="auto"/>
                                                    <w:bottom w:val="none" w:sz="0" w:space="0" w:color="auto"/>
                                                    <w:right w:val="none" w:sz="0" w:space="0" w:color="auto"/>
                                                  </w:divBdr>
                                                  <w:divsChild>
                                                    <w:div w:id="1854411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0298366">
                                              <w:marLeft w:val="240"/>
                                              <w:marRight w:val="0"/>
                                              <w:marTop w:val="0"/>
                                              <w:marBottom w:val="0"/>
                                              <w:divBdr>
                                                <w:top w:val="none" w:sz="0" w:space="0" w:color="auto"/>
                                                <w:left w:val="none" w:sz="0" w:space="0" w:color="auto"/>
                                                <w:bottom w:val="none" w:sz="0" w:space="0" w:color="auto"/>
                                                <w:right w:val="none" w:sz="0" w:space="0" w:color="auto"/>
                                              </w:divBdr>
                                            </w:div>
                                          </w:divsChild>
                                        </w:div>
                                        <w:div w:id="1065300328">
                                          <w:marLeft w:val="240"/>
                                          <w:marRight w:val="240"/>
                                          <w:marTop w:val="0"/>
                                          <w:marBottom w:val="0"/>
                                          <w:divBdr>
                                            <w:top w:val="none" w:sz="0" w:space="0" w:color="auto"/>
                                            <w:left w:val="none" w:sz="0" w:space="0" w:color="auto"/>
                                            <w:bottom w:val="none" w:sz="0" w:space="0" w:color="auto"/>
                                            <w:right w:val="none" w:sz="0" w:space="0" w:color="auto"/>
                                          </w:divBdr>
                                          <w:divsChild>
                                            <w:div w:id="452600262">
                                              <w:marLeft w:val="0"/>
                                              <w:marRight w:val="0"/>
                                              <w:marTop w:val="0"/>
                                              <w:marBottom w:val="0"/>
                                              <w:divBdr>
                                                <w:top w:val="none" w:sz="0" w:space="0" w:color="auto"/>
                                                <w:left w:val="none" w:sz="0" w:space="0" w:color="auto"/>
                                                <w:bottom w:val="none" w:sz="0" w:space="0" w:color="auto"/>
                                                <w:right w:val="none" w:sz="0" w:space="0" w:color="auto"/>
                                              </w:divBdr>
                                              <w:divsChild>
                                                <w:div w:id="188612655">
                                                  <w:marLeft w:val="0"/>
                                                  <w:marRight w:val="0"/>
                                                  <w:marTop w:val="0"/>
                                                  <w:marBottom w:val="0"/>
                                                  <w:divBdr>
                                                    <w:top w:val="none" w:sz="0" w:space="0" w:color="auto"/>
                                                    <w:left w:val="none" w:sz="0" w:space="0" w:color="auto"/>
                                                    <w:bottom w:val="none" w:sz="0" w:space="0" w:color="auto"/>
                                                    <w:right w:val="none" w:sz="0" w:space="0" w:color="auto"/>
                                                  </w:divBdr>
                                                </w:div>
                                                <w:div w:id="1354959448">
                                                  <w:marLeft w:val="240"/>
                                                  <w:marRight w:val="240"/>
                                                  <w:marTop w:val="0"/>
                                                  <w:marBottom w:val="0"/>
                                                  <w:divBdr>
                                                    <w:top w:val="none" w:sz="0" w:space="0" w:color="auto"/>
                                                    <w:left w:val="none" w:sz="0" w:space="0" w:color="auto"/>
                                                    <w:bottom w:val="none" w:sz="0" w:space="0" w:color="auto"/>
                                                    <w:right w:val="none" w:sz="0" w:space="0" w:color="auto"/>
                                                  </w:divBdr>
                                                  <w:divsChild>
                                                    <w:div w:id="34624360">
                                                      <w:marLeft w:val="240"/>
                                                      <w:marRight w:val="0"/>
                                                      <w:marTop w:val="0"/>
                                                      <w:marBottom w:val="0"/>
                                                      <w:divBdr>
                                                        <w:top w:val="none" w:sz="0" w:space="0" w:color="auto"/>
                                                        <w:left w:val="none" w:sz="0" w:space="0" w:color="auto"/>
                                                        <w:bottom w:val="none" w:sz="0" w:space="0" w:color="auto"/>
                                                        <w:right w:val="none" w:sz="0" w:space="0" w:color="auto"/>
                                                      </w:divBdr>
                                                    </w:div>
                                                  </w:divsChild>
                                                </w:div>
                                                <w:div w:id="1434285385">
                                                  <w:marLeft w:val="240"/>
                                                  <w:marRight w:val="240"/>
                                                  <w:marTop w:val="0"/>
                                                  <w:marBottom w:val="0"/>
                                                  <w:divBdr>
                                                    <w:top w:val="none" w:sz="0" w:space="0" w:color="auto"/>
                                                    <w:left w:val="none" w:sz="0" w:space="0" w:color="auto"/>
                                                    <w:bottom w:val="none" w:sz="0" w:space="0" w:color="auto"/>
                                                    <w:right w:val="none" w:sz="0" w:space="0" w:color="auto"/>
                                                  </w:divBdr>
                                                  <w:divsChild>
                                                    <w:div w:id="1281496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849095">
                                              <w:marLeft w:val="240"/>
                                              <w:marRight w:val="0"/>
                                              <w:marTop w:val="0"/>
                                              <w:marBottom w:val="0"/>
                                              <w:divBdr>
                                                <w:top w:val="none" w:sz="0" w:space="0" w:color="auto"/>
                                                <w:left w:val="none" w:sz="0" w:space="0" w:color="auto"/>
                                                <w:bottom w:val="none" w:sz="0" w:space="0" w:color="auto"/>
                                                <w:right w:val="none" w:sz="0" w:space="0" w:color="auto"/>
                                              </w:divBdr>
                                            </w:div>
                                          </w:divsChild>
                                        </w:div>
                                        <w:div w:id="1171220590">
                                          <w:marLeft w:val="240"/>
                                          <w:marRight w:val="240"/>
                                          <w:marTop w:val="0"/>
                                          <w:marBottom w:val="0"/>
                                          <w:divBdr>
                                            <w:top w:val="none" w:sz="0" w:space="0" w:color="auto"/>
                                            <w:left w:val="none" w:sz="0" w:space="0" w:color="auto"/>
                                            <w:bottom w:val="none" w:sz="0" w:space="0" w:color="auto"/>
                                            <w:right w:val="none" w:sz="0" w:space="0" w:color="auto"/>
                                          </w:divBdr>
                                          <w:divsChild>
                                            <w:div w:id="915093075">
                                              <w:marLeft w:val="240"/>
                                              <w:marRight w:val="0"/>
                                              <w:marTop w:val="0"/>
                                              <w:marBottom w:val="0"/>
                                              <w:divBdr>
                                                <w:top w:val="none" w:sz="0" w:space="0" w:color="auto"/>
                                                <w:left w:val="none" w:sz="0" w:space="0" w:color="auto"/>
                                                <w:bottom w:val="none" w:sz="0" w:space="0" w:color="auto"/>
                                                <w:right w:val="none" w:sz="0" w:space="0" w:color="auto"/>
                                              </w:divBdr>
                                            </w:div>
                                            <w:div w:id="1340422039">
                                              <w:marLeft w:val="0"/>
                                              <w:marRight w:val="0"/>
                                              <w:marTop w:val="0"/>
                                              <w:marBottom w:val="0"/>
                                              <w:divBdr>
                                                <w:top w:val="none" w:sz="0" w:space="0" w:color="auto"/>
                                                <w:left w:val="none" w:sz="0" w:space="0" w:color="auto"/>
                                                <w:bottom w:val="none" w:sz="0" w:space="0" w:color="auto"/>
                                                <w:right w:val="none" w:sz="0" w:space="0" w:color="auto"/>
                                              </w:divBdr>
                                              <w:divsChild>
                                                <w:div w:id="201213977">
                                                  <w:marLeft w:val="240"/>
                                                  <w:marRight w:val="240"/>
                                                  <w:marTop w:val="0"/>
                                                  <w:marBottom w:val="0"/>
                                                  <w:divBdr>
                                                    <w:top w:val="none" w:sz="0" w:space="0" w:color="auto"/>
                                                    <w:left w:val="none" w:sz="0" w:space="0" w:color="auto"/>
                                                    <w:bottom w:val="none" w:sz="0" w:space="0" w:color="auto"/>
                                                    <w:right w:val="none" w:sz="0" w:space="0" w:color="auto"/>
                                                  </w:divBdr>
                                                  <w:divsChild>
                                                    <w:div w:id="585237184">
                                                      <w:marLeft w:val="240"/>
                                                      <w:marRight w:val="0"/>
                                                      <w:marTop w:val="0"/>
                                                      <w:marBottom w:val="0"/>
                                                      <w:divBdr>
                                                        <w:top w:val="none" w:sz="0" w:space="0" w:color="auto"/>
                                                        <w:left w:val="none" w:sz="0" w:space="0" w:color="auto"/>
                                                        <w:bottom w:val="none" w:sz="0" w:space="0" w:color="auto"/>
                                                        <w:right w:val="none" w:sz="0" w:space="0" w:color="auto"/>
                                                      </w:divBdr>
                                                    </w:div>
                                                  </w:divsChild>
                                                </w:div>
                                                <w:div w:id="766271606">
                                                  <w:marLeft w:val="240"/>
                                                  <w:marRight w:val="240"/>
                                                  <w:marTop w:val="0"/>
                                                  <w:marBottom w:val="0"/>
                                                  <w:divBdr>
                                                    <w:top w:val="none" w:sz="0" w:space="0" w:color="auto"/>
                                                    <w:left w:val="none" w:sz="0" w:space="0" w:color="auto"/>
                                                    <w:bottom w:val="none" w:sz="0" w:space="0" w:color="auto"/>
                                                    <w:right w:val="none" w:sz="0" w:space="0" w:color="auto"/>
                                                  </w:divBdr>
                                                  <w:divsChild>
                                                    <w:div w:id="806437610">
                                                      <w:marLeft w:val="240"/>
                                                      <w:marRight w:val="0"/>
                                                      <w:marTop w:val="0"/>
                                                      <w:marBottom w:val="0"/>
                                                      <w:divBdr>
                                                        <w:top w:val="none" w:sz="0" w:space="0" w:color="auto"/>
                                                        <w:left w:val="none" w:sz="0" w:space="0" w:color="auto"/>
                                                        <w:bottom w:val="none" w:sz="0" w:space="0" w:color="auto"/>
                                                        <w:right w:val="none" w:sz="0" w:space="0" w:color="auto"/>
                                                      </w:divBdr>
                                                    </w:div>
                                                  </w:divsChild>
                                                </w:div>
                                                <w:div w:id="211663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001971">
                                          <w:marLeft w:val="240"/>
                                          <w:marRight w:val="240"/>
                                          <w:marTop w:val="0"/>
                                          <w:marBottom w:val="0"/>
                                          <w:divBdr>
                                            <w:top w:val="none" w:sz="0" w:space="0" w:color="auto"/>
                                            <w:left w:val="none" w:sz="0" w:space="0" w:color="auto"/>
                                            <w:bottom w:val="none" w:sz="0" w:space="0" w:color="auto"/>
                                            <w:right w:val="none" w:sz="0" w:space="0" w:color="auto"/>
                                          </w:divBdr>
                                          <w:divsChild>
                                            <w:div w:id="454061810">
                                              <w:marLeft w:val="0"/>
                                              <w:marRight w:val="0"/>
                                              <w:marTop w:val="0"/>
                                              <w:marBottom w:val="0"/>
                                              <w:divBdr>
                                                <w:top w:val="none" w:sz="0" w:space="0" w:color="auto"/>
                                                <w:left w:val="none" w:sz="0" w:space="0" w:color="auto"/>
                                                <w:bottom w:val="none" w:sz="0" w:space="0" w:color="auto"/>
                                                <w:right w:val="none" w:sz="0" w:space="0" w:color="auto"/>
                                              </w:divBdr>
                                              <w:divsChild>
                                                <w:div w:id="1054356405">
                                                  <w:marLeft w:val="240"/>
                                                  <w:marRight w:val="240"/>
                                                  <w:marTop w:val="0"/>
                                                  <w:marBottom w:val="0"/>
                                                  <w:divBdr>
                                                    <w:top w:val="none" w:sz="0" w:space="0" w:color="auto"/>
                                                    <w:left w:val="none" w:sz="0" w:space="0" w:color="auto"/>
                                                    <w:bottom w:val="none" w:sz="0" w:space="0" w:color="auto"/>
                                                    <w:right w:val="none" w:sz="0" w:space="0" w:color="auto"/>
                                                  </w:divBdr>
                                                  <w:divsChild>
                                                    <w:div w:id="290551451">
                                                      <w:marLeft w:val="240"/>
                                                      <w:marRight w:val="0"/>
                                                      <w:marTop w:val="0"/>
                                                      <w:marBottom w:val="0"/>
                                                      <w:divBdr>
                                                        <w:top w:val="none" w:sz="0" w:space="0" w:color="auto"/>
                                                        <w:left w:val="none" w:sz="0" w:space="0" w:color="auto"/>
                                                        <w:bottom w:val="none" w:sz="0" w:space="0" w:color="auto"/>
                                                        <w:right w:val="none" w:sz="0" w:space="0" w:color="auto"/>
                                                      </w:divBdr>
                                                    </w:div>
                                                  </w:divsChild>
                                                </w:div>
                                                <w:div w:id="1573202172">
                                                  <w:marLeft w:val="240"/>
                                                  <w:marRight w:val="240"/>
                                                  <w:marTop w:val="0"/>
                                                  <w:marBottom w:val="0"/>
                                                  <w:divBdr>
                                                    <w:top w:val="none" w:sz="0" w:space="0" w:color="auto"/>
                                                    <w:left w:val="none" w:sz="0" w:space="0" w:color="auto"/>
                                                    <w:bottom w:val="none" w:sz="0" w:space="0" w:color="auto"/>
                                                    <w:right w:val="none" w:sz="0" w:space="0" w:color="auto"/>
                                                  </w:divBdr>
                                                  <w:divsChild>
                                                    <w:div w:id="839470905">
                                                      <w:marLeft w:val="240"/>
                                                      <w:marRight w:val="0"/>
                                                      <w:marTop w:val="0"/>
                                                      <w:marBottom w:val="0"/>
                                                      <w:divBdr>
                                                        <w:top w:val="none" w:sz="0" w:space="0" w:color="auto"/>
                                                        <w:left w:val="none" w:sz="0" w:space="0" w:color="auto"/>
                                                        <w:bottom w:val="none" w:sz="0" w:space="0" w:color="auto"/>
                                                        <w:right w:val="none" w:sz="0" w:space="0" w:color="auto"/>
                                                      </w:divBdr>
                                                    </w:div>
                                                  </w:divsChild>
                                                </w:div>
                                                <w:div w:id="1679385354">
                                                  <w:marLeft w:val="0"/>
                                                  <w:marRight w:val="0"/>
                                                  <w:marTop w:val="0"/>
                                                  <w:marBottom w:val="0"/>
                                                  <w:divBdr>
                                                    <w:top w:val="none" w:sz="0" w:space="0" w:color="auto"/>
                                                    <w:left w:val="none" w:sz="0" w:space="0" w:color="auto"/>
                                                    <w:bottom w:val="none" w:sz="0" w:space="0" w:color="auto"/>
                                                    <w:right w:val="none" w:sz="0" w:space="0" w:color="auto"/>
                                                  </w:divBdr>
                                                </w:div>
                                                <w:div w:id="1891573609">
                                                  <w:marLeft w:val="240"/>
                                                  <w:marRight w:val="240"/>
                                                  <w:marTop w:val="0"/>
                                                  <w:marBottom w:val="0"/>
                                                  <w:divBdr>
                                                    <w:top w:val="none" w:sz="0" w:space="0" w:color="auto"/>
                                                    <w:left w:val="none" w:sz="0" w:space="0" w:color="auto"/>
                                                    <w:bottom w:val="none" w:sz="0" w:space="0" w:color="auto"/>
                                                    <w:right w:val="none" w:sz="0" w:space="0" w:color="auto"/>
                                                  </w:divBdr>
                                                  <w:divsChild>
                                                    <w:div w:id="1655720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2088385">
                                              <w:marLeft w:val="240"/>
                                              <w:marRight w:val="0"/>
                                              <w:marTop w:val="0"/>
                                              <w:marBottom w:val="0"/>
                                              <w:divBdr>
                                                <w:top w:val="none" w:sz="0" w:space="0" w:color="auto"/>
                                                <w:left w:val="none" w:sz="0" w:space="0" w:color="auto"/>
                                                <w:bottom w:val="none" w:sz="0" w:space="0" w:color="auto"/>
                                                <w:right w:val="none" w:sz="0" w:space="0" w:color="auto"/>
                                              </w:divBdr>
                                            </w:div>
                                          </w:divsChild>
                                        </w:div>
                                        <w:div w:id="1671640615">
                                          <w:marLeft w:val="240"/>
                                          <w:marRight w:val="240"/>
                                          <w:marTop w:val="0"/>
                                          <w:marBottom w:val="0"/>
                                          <w:divBdr>
                                            <w:top w:val="none" w:sz="0" w:space="0" w:color="auto"/>
                                            <w:left w:val="none" w:sz="0" w:space="0" w:color="auto"/>
                                            <w:bottom w:val="none" w:sz="0" w:space="0" w:color="auto"/>
                                            <w:right w:val="none" w:sz="0" w:space="0" w:color="auto"/>
                                          </w:divBdr>
                                          <w:divsChild>
                                            <w:div w:id="1305115696">
                                              <w:marLeft w:val="0"/>
                                              <w:marRight w:val="0"/>
                                              <w:marTop w:val="0"/>
                                              <w:marBottom w:val="0"/>
                                              <w:divBdr>
                                                <w:top w:val="none" w:sz="0" w:space="0" w:color="auto"/>
                                                <w:left w:val="none" w:sz="0" w:space="0" w:color="auto"/>
                                                <w:bottom w:val="none" w:sz="0" w:space="0" w:color="auto"/>
                                                <w:right w:val="none" w:sz="0" w:space="0" w:color="auto"/>
                                              </w:divBdr>
                                              <w:divsChild>
                                                <w:div w:id="583296960">
                                                  <w:marLeft w:val="240"/>
                                                  <w:marRight w:val="240"/>
                                                  <w:marTop w:val="0"/>
                                                  <w:marBottom w:val="0"/>
                                                  <w:divBdr>
                                                    <w:top w:val="none" w:sz="0" w:space="0" w:color="auto"/>
                                                    <w:left w:val="none" w:sz="0" w:space="0" w:color="auto"/>
                                                    <w:bottom w:val="none" w:sz="0" w:space="0" w:color="auto"/>
                                                    <w:right w:val="none" w:sz="0" w:space="0" w:color="auto"/>
                                                  </w:divBdr>
                                                  <w:divsChild>
                                                    <w:div w:id="953053313">
                                                      <w:marLeft w:val="240"/>
                                                      <w:marRight w:val="0"/>
                                                      <w:marTop w:val="0"/>
                                                      <w:marBottom w:val="0"/>
                                                      <w:divBdr>
                                                        <w:top w:val="none" w:sz="0" w:space="0" w:color="auto"/>
                                                        <w:left w:val="none" w:sz="0" w:space="0" w:color="auto"/>
                                                        <w:bottom w:val="none" w:sz="0" w:space="0" w:color="auto"/>
                                                        <w:right w:val="none" w:sz="0" w:space="0" w:color="auto"/>
                                                      </w:divBdr>
                                                    </w:div>
                                                  </w:divsChild>
                                                </w:div>
                                                <w:div w:id="1438670213">
                                                  <w:marLeft w:val="0"/>
                                                  <w:marRight w:val="0"/>
                                                  <w:marTop w:val="0"/>
                                                  <w:marBottom w:val="0"/>
                                                  <w:divBdr>
                                                    <w:top w:val="none" w:sz="0" w:space="0" w:color="auto"/>
                                                    <w:left w:val="none" w:sz="0" w:space="0" w:color="auto"/>
                                                    <w:bottom w:val="none" w:sz="0" w:space="0" w:color="auto"/>
                                                    <w:right w:val="none" w:sz="0" w:space="0" w:color="auto"/>
                                                  </w:divBdr>
                                                </w:div>
                                                <w:div w:id="2081629805">
                                                  <w:marLeft w:val="240"/>
                                                  <w:marRight w:val="240"/>
                                                  <w:marTop w:val="0"/>
                                                  <w:marBottom w:val="0"/>
                                                  <w:divBdr>
                                                    <w:top w:val="none" w:sz="0" w:space="0" w:color="auto"/>
                                                    <w:left w:val="none" w:sz="0" w:space="0" w:color="auto"/>
                                                    <w:bottom w:val="none" w:sz="0" w:space="0" w:color="auto"/>
                                                    <w:right w:val="none" w:sz="0" w:space="0" w:color="auto"/>
                                                  </w:divBdr>
                                                  <w:divsChild>
                                                    <w:div w:id="17396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7948820">
                                              <w:marLeft w:val="240"/>
                                              <w:marRight w:val="0"/>
                                              <w:marTop w:val="0"/>
                                              <w:marBottom w:val="0"/>
                                              <w:divBdr>
                                                <w:top w:val="none" w:sz="0" w:space="0" w:color="auto"/>
                                                <w:left w:val="none" w:sz="0" w:space="0" w:color="auto"/>
                                                <w:bottom w:val="none" w:sz="0" w:space="0" w:color="auto"/>
                                                <w:right w:val="none" w:sz="0" w:space="0" w:color="auto"/>
                                              </w:divBdr>
                                            </w:div>
                                          </w:divsChild>
                                        </w:div>
                                        <w:div w:id="1793742851">
                                          <w:marLeft w:val="240"/>
                                          <w:marRight w:val="240"/>
                                          <w:marTop w:val="0"/>
                                          <w:marBottom w:val="0"/>
                                          <w:divBdr>
                                            <w:top w:val="none" w:sz="0" w:space="0" w:color="auto"/>
                                            <w:left w:val="none" w:sz="0" w:space="0" w:color="auto"/>
                                            <w:bottom w:val="none" w:sz="0" w:space="0" w:color="auto"/>
                                            <w:right w:val="none" w:sz="0" w:space="0" w:color="auto"/>
                                          </w:divBdr>
                                          <w:divsChild>
                                            <w:div w:id="75329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290422">
                      <w:marLeft w:val="240"/>
                      <w:marRight w:val="0"/>
                      <w:marTop w:val="0"/>
                      <w:marBottom w:val="0"/>
                      <w:divBdr>
                        <w:top w:val="none" w:sz="0" w:space="0" w:color="auto"/>
                        <w:left w:val="none" w:sz="0" w:space="0" w:color="auto"/>
                        <w:bottom w:val="none" w:sz="0" w:space="0" w:color="auto"/>
                        <w:right w:val="none" w:sz="0" w:space="0" w:color="auto"/>
                      </w:divBdr>
                    </w:div>
                  </w:divsChild>
                </w:div>
                <w:div w:id="1722823147">
                  <w:marLeft w:val="240"/>
                  <w:marRight w:val="240"/>
                  <w:marTop w:val="0"/>
                  <w:marBottom w:val="0"/>
                  <w:divBdr>
                    <w:top w:val="none" w:sz="0" w:space="0" w:color="auto"/>
                    <w:left w:val="none" w:sz="0" w:space="0" w:color="auto"/>
                    <w:bottom w:val="none" w:sz="0" w:space="0" w:color="auto"/>
                    <w:right w:val="none" w:sz="0" w:space="0" w:color="auto"/>
                  </w:divBdr>
                  <w:divsChild>
                    <w:div w:id="473957836">
                      <w:marLeft w:val="240"/>
                      <w:marRight w:val="0"/>
                      <w:marTop w:val="0"/>
                      <w:marBottom w:val="0"/>
                      <w:divBdr>
                        <w:top w:val="none" w:sz="0" w:space="0" w:color="auto"/>
                        <w:left w:val="none" w:sz="0" w:space="0" w:color="auto"/>
                        <w:bottom w:val="none" w:sz="0" w:space="0" w:color="auto"/>
                        <w:right w:val="none" w:sz="0" w:space="0" w:color="auto"/>
                      </w:divBdr>
                    </w:div>
                    <w:div w:id="1667709148">
                      <w:marLeft w:val="0"/>
                      <w:marRight w:val="0"/>
                      <w:marTop w:val="0"/>
                      <w:marBottom w:val="0"/>
                      <w:divBdr>
                        <w:top w:val="none" w:sz="0" w:space="0" w:color="auto"/>
                        <w:left w:val="none" w:sz="0" w:space="0" w:color="auto"/>
                        <w:bottom w:val="none" w:sz="0" w:space="0" w:color="auto"/>
                        <w:right w:val="none" w:sz="0" w:space="0" w:color="auto"/>
                      </w:divBdr>
                      <w:divsChild>
                        <w:div w:id="644048285">
                          <w:marLeft w:val="0"/>
                          <w:marRight w:val="0"/>
                          <w:marTop w:val="0"/>
                          <w:marBottom w:val="0"/>
                          <w:divBdr>
                            <w:top w:val="none" w:sz="0" w:space="0" w:color="auto"/>
                            <w:left w:val="none" w:sz="0" w:space="0" w:color="auto"/>
                            <w:bottom w:val="none" w:sz="0" w:space="0" w:color="auto"/>
                            <w:right w:val="none" w:sz="0" w:space="0" w:color="auto"/>
                          </w:divBdr>
                        </w:div>
                        <w:div w:id="1897661408">
                          <w:marLeft w:val="240"/>
                          <w:marRight w:val="240"/>
                          <w:marTop w:val="0"/>
                          <w:marBottom w:val="0"/>
                          <w:divBdr>
                            <w:top w:val="none" w:sz="0" w:space="0" w:color="auto"/>
                            <w:left w:val="none" w:sz="0" w:space="0" w:color="auto"/>
                            <w:bottom w:val="none" w:sz="0" w:space="0" w:color="auto"/>
                            <w:right w:val="none" w:sz="0" w:space="0" w:color="auto"/>
                          </w:divBdr>
                          <w:divsChild>
                            <w:div w:id="1806195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392454">
              <w:marLeft w:val="240"/>
              <w:marRight w:val="0"/>
              <w:marTop w:val="0"/>
              <w:marBottom w:val="0"/>
              <w:divBdr>
                <w:top w:val="none" w:sz="0" w:space="0" w:color="auto"/>
                <w:left w:val="none" w:sz="0" w:space="0" w:color="auto"/>
                <w:bottom w:val="none" w:sz="0" w:space="0" w:color="auto"/>
                <w:right w:val="none" w:sz="0" w:space="0" w:color="auto"/>
              </w:divBdr>
            </w:div>
          </w:divsChild>
        </w:div>
        <w:div w:id="632097035">
          <w:marLeft w:val="240"/>
          <w:marRight w:val="240"/>
          <w:marTop w:val="0"/>
          <w:marBottom w:val="0"/>
          <w:divBdr>
            <w:top w:val="none" w:sz="0" w:space="0" w:color="auto"/>
            <w:left w:val="none" w:sz="0" w:space="0" w:color="auto"/>
            <w:bottom w:val="none" w:sz="0" w:space="0" w:color="auto"/>
            <w:right w:val="none" w:sz="0" w:space="0" w:color="auto"/>
          </w:divBdr>
        </w:div>
      </w:divsChild>
    </w:div>
    <w:div w:id="1282296393">
      <w:bodyDiv w:val="1"/>
      <w:marLeft w:val="0"/>
      <w:marRight w:val="360"/>
      <w:marTop w:val="0"/>
      <w:marBottom w:val="0"/>
      <w:divBdr>
        <w:top w:val="none" w:sz="0" w:space="0" w:color="auto"/>
        <w:left w:val="none" w:sz="0" w:space="0" w:color="auto"/>
        <w:bottom w:val="none" w:sz="0" w:space="0" w:color="auto"/>
        <w:right w:val="none" w:sz="0" w:space="0" w:color="auto"/>
      </w:divBdr>
      <w:divsChild>
        <w:div w:id="1098793509">
          <w:marLeft w:val="240"/>
          <w:marRight w:val="240"/>
          <w:marTop w:val="0"/>
          <w:marBottom w:val="0"/>
          <w:divBdr>
            <w:top w:val="none" w:sz="0" w:space="0" w:color="auto"/>
            <w:left w:val="none" w:sz="0" w:space="0" w:color="auto"/>
            <w:bottom w:val="none" w:sz="0" w:space="0" w:color="auto"/>
            <w:right w:val="none" w:sz="0" w:space="0" w:color="auto"/>
          </w:divBdr>
        </w:div>
        <w:div w:id="1351182552">
          <w:marLeft w:val="240"/>
          <w:marRight w:val="240"/>
          <w:marTop w:val="0"/>
          <w:marBottom w:val="0"/>
          <w:divBdr>
            <w:top w:val="none" w:sz="0" w:space="0" w:color="auto"/>
            <w:left w:val="none" w:sz="0" w:space="0" w:color="auto"/>
            <w:bottom w:val="none" w:sz="0" w:space="0" w:color="auto"/>
            <w:right w:val="none" w:sz="0" w:space="0" w:color="auto"/>
          </w:divBdr>
          <w:divsChild>
            <w:div w:id="340157370">
              <w:marLeft w:val="240"/>
              <w:marRight w:val="0"/>
              <w:marTop w:val="0"/>
              <w:marBottom w:val="0"/>
              <w:divBdr>
                <w:top w:val="none" w:sz="0" w:space="0" w:color="auto"/>
                <w:left w:val="none" w:sz="0" w:space="0" w:color="auto"/>
                <w:bottom w:val="none" w:sz="0" w:space="0" w:color="auto"/>
                <w:right w:val="none" w:sz="0" w:space="0" w:color="auto"/>
              </w:divBdr>
            </w:div>
            <w:div w:id="1245846312">
              <w:marLeft w:val="0"/>
              <w:marRight w:val="0"/>
              <w:marTop w:val="0"/>
              <w:marBottom w:val="0"/>
              <w:divBdr>
                <w:top w:val="none" w:sz="0" w:space="0" w:color="auto"/>
                <w:left w:val="none" w:sz="0" w:space="0" w:color="auto"/>
                <w:bottom w:val="none" w:sz="0" w:space="0" w:color="auto"/>
                <w:right w:val="none" w:sz="0" w:space="0" w:color="auto"/>
              </w:divBdr>
              <w:divsChild>
                <w:div w:id="91778775">
                  <w:marLeft w:val="240"/>
                  <w:marRight w:val="240"/>
                  <w:marTop w:val="0"/>
                  <w:marBottom w:val="0"/>
                  <w:divBdr>
                    <w:top w:val="none" w:sz="0" w:space="0" w:color="auto"/>
                    <w:left w:val="none" w:sz="0" w:space="0" w:color="auto"/>
                    <w:bottom w:val="none" w:sz="0" w:space="0" w:color="auto"/>
                    <w:right w:val="none" w:sz="0" w:space="0" w:color="auto"/>
                  </w:divBdr>
                  <w:divsChild>
                    <w:div w:id="85618200">
                      <w:marLeft w:val="240"/>
                      <w:marRight w:val="0"/>
                      <w:marTop w:val="0"/>
                      <w:marBottom w:val="0"/>
                      <w:divBdr>
                        <w:top w:val="none" w:sz="0" w:space="0" w:color="auto"/>
                        <w:left w:val="none" w:sz="0" w:space="0" w:color="auto"/>
                        <w:bottom w:val="none" w:sz="0" w:space="0" w:color="auto"/>
                        <w:right w:val="none" w:sz="0" w:space="0" w:color="auto"/>
                      </w:divBdr>
                    </w:div>
                    <w:div w:id="866333933">
                      <w:marLeft w:val="0"/>
                      <w:marRight w:val="0"/>
                      <w:marTop w:val="0"/>
                      <w:marBottom w:val="0"/>
                      <w:divBdr>
                        <w:top w:val="none" w:sz="0" w:space="0" w:color="auto"/>
                        <w:left w:val="none" w:sz="0" w:space="0" w:color="auto"/>
                        <w:bottom w:val="none" w:sz="0" w:space="0" w:color="auto"/>
                        <w:right w:val="none" w:sz="0" w:space="0" w:color="auto"/>
                      </w:divBdr>
                      <w:divsChild>
                        <w:div w:id="869419525">
                          <w:marLeft w:val="240"/>
                          <w:marRight w:val="240"/>
                          <w:marTop w:val="0"/>
                          <w:marBottom w:val="0"/>
                          <w:divBdr>
                            <w:top w:val="none" w:sz="0" w:space="0" w:color="auto"/>
                            <w:left w:val="none" w:sz="0" w:space="0" w:color="auto"/>
                            <w:bottom w:val="none" w:sz="0" w:space="0" w:color="auto"/>
                            <w:right w:val="none" w:sz="0" w:space="0" w:color="auto"/>
                          </w:divBdr>
                          <w:divsChild>
                            <w:div w:id="945501442">
                              <w:marLeft w:val="0"/>
                              <w:marRight w:val="0"/>
                              <w:marTop w:val="0"/>
                              <w:marBottom w:val="0"/>
                              <w:divBdr>
                                <w:top w:val="none" w:sz="0" w:space="0" w:color="auto"/>
                                <w:left w:val="none" w:sz="0" w:space="0" w:color="auto"/>
                                <w:bottom w:val="none" w:sz="0" w:space="0" w:color="auto"/>
                                <w:right w:val="none" w:sz="0" w:space="0" w:color="auto"/>
                              </w:divBdr>
                              <w:divsChild>
                                <w:div w:id="410548737">
                                  <w:marLeft w:val="240"/>
                                  <w:marRight w:val="240"/>
                                  <w:marTop w:val="0"/>
                                  <w:marBottom w:val="0"/>
                                  <w:divBdr>
                                    <w:top w:val="none" w:sz="0" w:space="0" w:color="auto"/>
                                    <w:left w:val="none" w:sz="0" w:space="0" w:color="auto"/>
                                    <w:bottom w:val="none" w:sz="0" w:space="0" w:color="auto"/>
                                    <w:right w:val="none" w:sz="0" w:space="0" w:color="auto"/>
                                  </w:divBdr>
                                  <w:divsChild>
                                    <w:div w:id="642081867">
                                      <w:marLeft w:val="240"/>
                                      <w:marRight w:val="0"/>
                                      <w:marTop w:val="0"/>
                                      <w:marBottom w:val="0"/>
                                      <w:divBdr>
                                        <w:top w:val="none" w:sz="0" w:space="0" w:color="auto"/>
                                        <w:left w:val="none" w:sz="0" w:space="0" w:color="auto"/>
                                        <w:bottom w:val="none" w:sz="0" w:space="0" w:color="auto"/>
                                        <w:right w:val="none" w:sz="0" w:space="0" w:color="auto"/>
                                      </w:divBdr>
                                    </w:div>
                                    <w:div w:id="1199394602">
                                      <w:marLeft w:val="0"/>
                                      <w:marRight w:val="0"/>
                                      <w:marTop w:val="0"/>
                                      <w:marBottom w:val="0"/>
                                      <w:divBdr>
                                        <w:top w:val="none" w:sz="0" w:space="0" w:color="auto"/>
                                        <w:left w:val="none" w:sz="0" w:space="0" w:color="auto"/>
                                        <w:bottom w:val="none" w:sz="0" w:space="0" w:color="auto"/>
                                        <w:right w:val="none" w:sz="0" w:space="0" w:color="auto"/>
                                      </w:divBdr>
                                      <w:divsChild>
                                        <w:div w:id="463473270">
                                          <w:marLeft w:val="240"/>
                                          <w:marRight w:val="240"/>
                                          <w:marTop w:val="0"/>
                                          <w:marBottom w:val="0"/>
                                          <w:divBdr>
                                            <w:top w:val="none" w:sz="0" w:space="0" w:color="auto"/>
                                            <w:left w:val="none" w:sz="0" w:space="0" w:color="auto"/>
                                            <w:bottom w:val="none" w:sz="0" w:space="0" w:color="auto"/>
                                            <w:right w:val="none" w:sz="0" w:space="0" w:color="auto"/>
                                          </w:divBdr>
                                          <w:divsChild>
                                            <w:div w:id="483860736">
                                              <w:marLeft w:val="240"/>
                                              <w:marRight w:val="0"/>
                                              <w:marTop w:val="0"/>
                                              <w:marBottom w:val="0"/>
                                              <w:divBdr>
                                                <w:top w:val="none" w:sz="0" w:space="0" w:color="auto"/>
                                                <w:left w:val="none" w:sz="0" w:space="0" w:color="auto"/>
                                                <w:bottom w:val="none" w:sz="0" w:space="0" w:color="auto"/>
                                                <w:right w:val="none" w:sz="0" w:space="0" w:color="auto"/>
                                              </w:divBdr>
                                            </w:div>
                                            <w:div w:id="1618759633">
                                              <w:marLeft w:val="0"/>
                                              <w:marRight w:val="0"/>
                                              <w:marTop w:val="0"/>
                                              <w:marBottom w:val="0"/>
                                              <w:divBdr>
                                                <w:top w:val="none" w:sz="0" w:space="0" w:color="auto"/>
                                                <w:left w:val="none" w:sz="0" w:space="0" w:color="auto"/>
                                                <w:bottom w:val="none" w:sz="0" w:space="0" w:color="auto"/>
                                                <w:right w:val="none" w:sz="0" w:space="0" w:color="auto"/>
                                              </w:divBdr>
                                              <w:divsChild>
                                                <w:div w:id="964236032">
                                                  <w:marLeft w:val="240"/>
                                                  <w:marRight w:val="240"/>
                                                  <w:marTop w:val="0"/>
                                                  <w:marBottom w:val="0"/>
                                                  <w:divBdr>
                                                    <w:top w:val="none" w:sz="0" w:space="0" w:color="auto"/>
                                                    <w:left w:val="none" w:sz="0" w:space="0" w:color="auto"/>
                                                    <w:bottom w:val="none" w:sz="0" w:space="0" w:color="auto"/>
                                                    <w:right w:val="none" w:sz="0" w:space="0" w:color="auto"/>
                                                  </w:divBdr>
                                                  <w:divsChild>
                                                    <w:div w:id="837427153">
                                                      <w:marLeft w:val="240"/>
                                                      <w:marRight w:val="0"/>
                                                      <w:marTop w:val="0"/>
                                                      <w:marBottom w:val="0"/>
                                                      <w:divBdr>
                                                        <w:top w:val="none" w:sz="0" w:space="0" w:color="auto"/>
                                                        <w:left w:val="none" w:sz="0" w:space="0" w:color="auto"/>
                                                        <w:bottom w:val="none" w:sz="0" w:space="0" w:color="auto"/>
                                                        <w:right w:val="none" w:sz="0" w:space="0" w:color="auto"/>
                                                      </w:divBdr>
                                                    </w:div>
                                                  </w:divsChild>
                                                </w:div>
                                                <w:div w:id="1179848976">
                                                  <w:marLeft w:val="240"/>
                                                  <w:marRight w:val="240"/>
                                                  <w:marTop w:val="0"/>
                                                  <w:marBottom w:val="0"/>
                                                  <w:divBdr>
                                                    <w:top w:val="none" w:sz="0" w:space="0" w:color="auto"/>
                                                    <w:left w:val="none" w:sz="0" w:space="0" w:color="auto"/>
                                                    <w:bottom w:val="none" w:sz="0" w:space="0" w:color="auto"/>
                                                    <w:right w:val="none" w:sz="0" w:space="0" w:color="auto"/>
                                                  </w:divBdr>
                                                  <w:divsChild>
                                                    <w:div w:id="258678698">
                                                      <w:marLeft w:val="240"/>
                                                      <w:marRight w:val="0"/>
                                                      <w:marTop w:val="0"/>
                                                      <w:marBottom w:val="0"/>
                                                      <w:divBdr>
                                                        <w:top w:val="none" w:sz="0" w:space="0" w:color="auto"/>
                                                        <w:left w:val="none" w:sz="0" w:space="0" w:color="auto"/>
                                                        <w:bottom w:val="none" w:sz="0" w:space="0" w:color="auto"/>
                                                        <w:right w:val="none" w:sz="0" w:space="0" w:color="auto"/>
                                                      </w:divBdr>
                                                    </w:div>
                                                  </w:divsChild>
                                                </w:div>
                                                <w:div w:id="1305308235">
                                                  <w:marLeft w:val="240"/>
                                                  <w:marRight w:val="240"/>
                                                  <w:marTop w:val="0"/>
                                                  <w:marBottom w:val="0"/>
                                                  <w:divBdr>
                                                    <w:top w:val="none" w:sz="0" w:space="0" w:color="auto"/>
                                                    <w:left w:val="none" w:sz="0" w:space="0" w:color="auto"/>
                                                    <w:bottom w:val="none" w:sz="0" w:space="0" w:color="auto"/>
                                                    <w:right w:val="none" w:sz="0" w:space="0" w:color="auto"/>
                                                  </w:divBdr>
                                                  <w:divsChild>
                                                    <w:div w:id="588925295">
                                                      <w:marLeft w:val="240"/>
                                                      <w:marRight w:val="0"/>
                                                      <w:marTop w:val="0"/>
                                                      <w:marBottom w:val="0"/>
                                                      <w:divBdr>
                                                        <w:top w:val="none" w:sz="0" w:space="0" w:color="auto"/>
                                                        <w:left w:val="none" w:sz="0" w:space="0" w:color="auto"/>
                                                        <w:bottom w:val="none" w:sz="0" w:space="0" w:color="auto"/>
                                                        <w:right w:val="none" w:sz="0" w:space="0" w:color="auto"/>
                                                      </w:divBdr>
                                                    </w:div>
                                                  </w:divsChild>
                                                </w:div>
                                                <w:div w:id="209100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16933">
                                          <w:marLeft w:val="240"/>
                                          <w:marRight w:val="240"/>
                                          <w:marTop w:val="0"/>
                                          <w:marBottom w:val="0"/>
                                          <w:divBdr>
                                            <w:top w:val="none" w:sz="0" w:space="0" w:color="auto"/>
                                            <w:left w:val="none" w:sz="0" w:space="0" w:color="auto"/>
                                            <w:bottom w:val="none" w:sz="0" w:space="0" w:color="auto"/>
                                            <w:right w:val="none" w:sz="0" w:space="0" w:color="auto"/>
                                          </w:divBdr>
                                          <w:divsChild>
                                            <w:div w:id="714886134">
                                              <w:marLeft w:val="240"/>
                                              <w:marRight w:val="0"/>
                                              <w:marTop w:val="0"/>
                                              <w:marBottom w:val="0"/>
                                              <w:divBdr>
                                                <w:top w:val="none" w:sz="0" w:space="0" w:color="auto"/>
                                                <w:left w:val="none" w:sz="0" w:space="0" w:color="auto"/>
                                                <w:bottom w:val="none" w:sz="0" w:space="0" w:color="auto"/>
                                                <w:right w:val="none" w:sz="0" w:space="0" w:color="auto"/>
                                              </w:divBdr>
                                            </w:div>
                                            <w:div w:id="990216172">
                                              <w:marLeft w:val="0"/>
                                              <w:marRight w:val="0"/>
                                              <w:marTop w:val="0"/>
                                              <w:marBottom w:val="0"/>
                                              <w:divBdr>
                                                <w:top w:val="none" w:sz="0" w:space="0" w:color="auto"/>
                                                <w:left w:val="none" w:sz="0" w:space="0" w:color="auto"/>
                                                <w:bottom w:val="none" w:sz="0" w:space="0" w:color="auto"/>
                                                <w:right w:val="none" w:sz="0" w:space="0" w:color="auto"/>
                                              </w:divBdr>
                                              <w:divsChild>
                                                <w:div w:id="454718070">
                                                  <w:marLeft w:val="0"/>
                                                  <w:marRight w:val="0"/>
                                                  <w:marTop w:val="0"/>
                                                  <w:marBottom w:val="0"/>
                                                  <w:divBdr>
                                                    <w:top w:val="none" w:sz="0" w:space="0" w:color="auto"/>
                                                    <w:left w:val="none" w:sz="0" w:space="0" w:color="auto"/>
                                                    <w:bottom w:val="none" w:sz="0" w:space="0" w:color="auto"/>
                                                    <w:right w:val="none" w:sz="0" w:space="0" w:color="auto"/>
                                                  </w:divBdr>
                                                </w:div>
                                                <w:div w:id="694967167">
                                                  <w:marLeft w:val="240"/>
                                                  <w:marRight w:val="240"/>
                                                  <w:marTop w:val="0"/>
                                                  <w:marBottom w:val="0"/>
                                                  <w:divBdr>
                                                    <w:top w:val="none" w:sz="0" w:space="0" w:color="auto"/>
                                                    <w:left w:val="none" w:sz="0" w:space="0" w:color="auto"/>
                                                    <w:bottom w:val="none" w:sz="0" w:space="0" w:color="auto"/>
                                                    <w:right w:val="none" w:sz="0" w:space="0" w:color="auto"/>
                                                  </w:divBdr>
                                                  <w:divsChild>
                                                    <w:div w:id="834683032">
                                                      <w:marLeft w:val="240"/>
                                                      <w:marRight w:val="0"/>
                                                      <w:marTop w:val="0"/>
                                                      <w:marBottom w:val="0"/>
                                                      <w:divBdr>
                                                        <w:top w:val="none" w:sz="0" w:space="0" w:color="auto"/>
                                                        <w:left w:val="none" w:sz="0" w:space="0" w:color="auto"/>
                                                        <w:bottom w:val="none" w:sz="0" w:space="0" w:color="auto"/>
                                                        <w:right w:val="none" w:sz="0" w:space="0" w:color="auto"/>
                                                      </w:divBdr>
                                                    </w:div>
                                                  </w:divsChild>
                                                </w:div>
                                                <w:div w:id="816267400">
                                                  <w:marLeft w:val="240"/>
                                                  <w:marRight w:val="240"/>
                                                  <w:marTop w:val="0"/>
                                                  <w:marBottom w:val="0"/>
                                                  <w:divBdr>
                                                    <w:top w:val="none" w:sz="0" w:space="0" w:color="auto"/>
                                                    <w:left w:val="none" w:sz="0" w:space="0" w:color="auto"/>
                                                    <w:bottom w:val="none" w:sz="0" w:space="0" w:color="auto"/>
                                                    <w:right w:val="none" w:sz="0" w:space="0" w:color="auto"/>
                                                  </w:divBdr>
                                                  <w:divsChild>
                                                    <w:div w:id="891116678">
                                                      <w:marLeft w:val="240"/>
                                                      <w:marRight w:val="0"/>
                                                      <w:marTop w:val="0"/>
                                                      <w:marBottom w:val="0"/>
                                                      <w:divBdr>
                                                        <w:top w:val="none" w:sz="0" w:space="0" w:color="auto"/>
                                                        <w:left w:val="none" w:sz="0" w:space="0" w:color="auto"/>
                                                        <w:bottom w:val="none" w:sz="0" w:space="0" w:color="auto"/>
                                                        <w:right w:val="none" w:sz="0" w:space="0" w:color="auto"/>
                                                      </w:divBdr>
                                                    </w:div>
                                                  </w:divsChild>
                                                </w:div>
                                                <w:div w:id="1565096183">
                                                  <w:marLeft w:val="240"/>
                                                  <w:marRight w:val="240"/>
                                                  <w:marTop w:val="0"/>
                                                  <w:marBottom w:val="0"/>
                                                  <w:divBdr>
                                                    <w:top w:val="none" w:sz="0" w:space="0" w:color="auto"/>
                                                    <w:left w:val="none" w:sz="0" w:space="0" w:color="auto"/>
                                                    <w:bottom w:val="none" w:sz="0" w:space="0" w:color="auto"/>
                                                    <w:right w:val="none" w:sz="0" w:space="0" w:color="auto"/>
                                                  </w:divBdr>
                                                  <w:divsChild>
                                                    <w:div w:id="2014794306">
                                                      <w:marLeft w:val="240"/>
                                                      <w:marRight w:val="0"/>
                                                      <w:marTop w:val="0"/>
                                                      <w:marBottom w:val="0"/>
                                                      <w:divBdr>
                                                        <w:top w:val="none" w:sz="0" w:space="0" w:color="auto"/>
                                                        <w:left w:val="none" w:sz="0" w:space="0" w:color="auto"/>
                                                        <w:bottom w:val="none" w:sz="0" w:space="0" w:color="auto"/>
                                                        <w:right w:val="none" w:sz="0" w:space="0" w:color="auto"/>
                                                      </w:divBdr>
                                                    </w:div>
                                                  </w:divsChild>
                                                </w:div>
                                                <w:div w:id="1971280695">
                                                  <w:marLeft w:val="240"/>
                                                  <w:marRight w:val="240"/>
                                                  <w:marTop w:val="0"/>
                                                  <w:marBottom w:val="0"/>
                                                  <w:divBdr>
                                                    <w:top w:val="none" w:sz="0" w:space="0" w:color="auto"/>
                                                    <w:left w:val="none" w:sz="0" w:space="0" w:color="auto"/>
                                                    <w:bottom w:val="none" w:sz="0" w:space="0" w:color="auto"/>
                                                    <w:right w:val="none" w:sz="0" w:space="0" w:color="auto"/>
                                                  </w:divBdr>
                                                  <w:divsChild>
                                                    <w:div w:id="1223977631">
                                                      <w:marLeft w:val="240"/>
                                                      <w:marRight w:val="0"/>
                                                      <w:marTop w:val="0"/>
                                                      <w:marBottom w:val="0"/>
                                                      <w:divBdr>
                                                        <w:top w:val="none" w:sz="0" w:space="0" w:color="auto"/>
                                                        <w:left w:val="none" w:sz="0" w:space="0" w:color="auto"/>
                                                        <w:bottom w:val="none" w:sz="0" w:space="0" w:color="auto"/>
                                                        <w:right w:val="none" w:sz="0" w:space="0" w:color="auto"/>
                                                      </w:divBdr>
                                                    </w:div>
                                                  </w:divsChild>
                                                </w:div>
                                                <w:div w:id="2122020709">
                                                  <w:marLeft w:val="240"/>
                                                  <w:marRight w:val="240"/>
                                                  <w:marTop w:val="0"/>
                                                  <w:marBottom w:val="0"/>
                                                  <w:divBdr>
                                                    <w:top w:val="none" w:sz="0" w:space="0" w:color="auto"/>
                                                    <w:left w:val="none" w:sz="0" w:space="0" w:color="auto"/>
                                                    <w:bottom w:val="none" w:sz="0" w:space="0" w:color="auto"/>
                                                    <w:right w:val="none" w:sz="0" w:space="0" w:color="auto"/>
                                                  </w:divBdr>
                                                  <w:divsChild>
                                                    <w:div w:id="1121995831">
                                                      <w:marLeft w:val="240"/>
                                                      <w:marRight w:val="0"/>
                                                      <w:marTop w:val="0"/>
                                                      <w:marBottom w:val="0"/>
                                                      <w:divBdr>
                                                        <w:top w:val="none" w:sz="0" w:space="0" w:color="auto"/>
                                                        <w:left w:val="none" w:sz="0" w:space="0" w:color="auto"/>
                                                        <w:bottom w:val="none" w:sz="0" w:space="0" w:color="auto"/>
                                                        <w:right w:val="none" w:sz="0" w:space="0" w:color="auto"/>
                                                      </w:divBdr>
                                                    </w:div>
                                                  </w:divsChild>
                                                </w:div>
                                                <w:div w:id="2130974700">
                                                  <w:marLeft w:val="240"/>
                                                  <w:marRight w:val="240"/>
                                                  <w:marTop w:val="0"/>
                                                  <w:marBottom w:val="0"/>
                                                  <w:divBdr>
                                                    <w:top w:val="none" w:sz="0" w:space="0" w:color="auto"/>
                                                    <w:left w:val="none" w:sz="0" w:space="0" w:color="auto"/>
                                                    <w:bottom w:val="none" w:sz="0" w:space="0" w:color="auto"/>
                                                    <w:right w:val="none" w:sz="0" w:space="0" w:color="auto"/>
                                                  </w:divBdr>
                                                  <w:divsChild>
                                                    <w:div w:id="895705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6977">
                                          <w:marLeft w:val="0"/>
                                          <w:marRight w:val="0"/>
                                          <w:marTop w:val="0"/>
                                          <w:marBottom w:val="0"/>
                                          <w:divBdr>
                                            <w:top w:val="none" w:sz="0" w:space="0" w:color="auto"/>
                                            <w:left w:val="none" w:sz="0" w:space="0" w:color="auto"/>
                                            <w:bottom w:val="none" w:sz="0" w:space="0" w:color="auto"/>
                                            <w:right w:val="none" w:sz="0" w:space="0" w:color="auto"/>
                                          </w:divBdr>
                                        </w:div>
                                        <w:div w:id="1065880295">
                                          <w:marLeft w:val="240"/>
                                          <w:marRight w:val="240"/>
                                          <w:marTop w:val="0"/>
                                          <w:marBottom w:val="0"/>
                                          <w:divBdr>
                                            <w:top w:val="none" w:sz="0" w:space="0" w:color="auto"/>
                                            <w:left w:val="none" w:sz="0" w:space="0" w:color="auto"/>
                                            <w:bottom w:val="none" w:sz="0" w:space="0" w:color="auto"/>
                                            <w:right w:val="none" w:sz="0" w:space="0" w:color="auto"/>
                                          </w:divBdr>
                                          <w:divsChild>
                                            <w:div w:id="1025866615">
                                              <w:marLeft w:val="0"/>
                                              <w:marRight w:val="0"/>
                                              <w:marTop w:val="0"/>
                                              <w:marBottom w:val="0"/>
                                              <w:divBdr>
                                                <w:top w:val="none" w:sz="0" w:space="0" w:color="auto"/>
                                                <w:left w:val="none" w:sz="0" w:space="0" w:color="auto"/>
                                                <w:bottom w:val="none" w:sz="0" w:space="0" w:color="auto"/>
                                                <w:right w:val="none" w:sz="0" w:space="0" w:color="auto"/>
                                              </w:divBdr>
                                              <w:divsChild>
                                                <w:div w:id="307127430">
                                                  <w:marLeft w:val="240"/>
                                                  <w:marRight w:val="240"/>
                                                  <w:marTop w:val="0"/>
                                                  <w:marBottom w:val="0"/>
                                                  <w:divBdr>
                                                    <w:top w:val="none" w:sz="0" w:space="0" w:color="auto"/>
                                                    <w:left w:val="none" w:sz="0" w:space="0" w:color="auto"/>
                                                    <w:bottom w:val="none" w:sz="0" w:space="0" w:color="auto"/>
                                                    <w:right w:val="none" w:sz="0" w:space="0" w:color="auto"/>
                                                  </w:divBdr>
                                                  <w:divsChild>
                                                    <w:div w:id="867909326">
                                                      <w:marLeft w:val="240"/>
                                                      <w:marRight w:val="0"/>
                                                      <w:marTop w:val="0"/>
                                                      <w:marBottom w:val="0"/>
                                                      <w:divBdr>
                                                        <w:top w:val="none" w:sz="0" w:space="0" w:color="auto"/>
                                                        <w:left w:val="none" w:sz="0" w:space="0" w:color="auto"/>
                                                        <w:bottom w:val="none" w:sz="0" w:space="0" w:color="auto"/>
                                                        <w:right w:val="none" w:sz="0" w:space="0" w:color="auto"/>
                                                      </w:divBdr>
                                                    </w:div>
                                                  </w:divsChild>
                                                </w:div>
                                                <w:div w:id="535974021">
                                                  <w:marLeft w:val="240"/>
                                                  <w:marRight w:val="240"/>
                                                  <w:marTop w:val="0"/>
                                                  <w:marBottom w:val="0"/>
                                                  <w:divBdr>
                                                    <w:top w:val="none" w:sz="0" w:space="0" w:color="auto"/>
                                                    <w:left w:val="none" w:sz="0" w:space="0" w:color="auto"/>
                                                    <w:bottom w:val="none" w:sz="0" w:space="0" w:color="auto"/>
                                                    <w:right w:val="none" w:sz="0" w:space="0" w:color="auto"/>
                                                  </w:divBdr>
                                                  <w:divsChild>
                                                    <w:div w:id="1427309522">
                                                      <w:marLeft w:val="240"/>
                                                      <w:marRight w:val="0"/>
                                                      <w:marTop w:val="0"/>
                                                      <w:marBottom w:val="0"/>
                                                      <w:divBdr>
                                                        <w:top w:val="none" w:sz="0" w:space="0" w:color="auto"/>
                                                        <w:left w:val="none" w:sz="0" w:space="0" w:color="auto"/>
                                                        <w:bottom w:val="none" w:sz="0" w:space="0" w:color="auto"/>
                                                        <w:right w:val="none" w:sz="0" w:space="0" w:color="auto"/>
                                                      </w:divBdr>
                                                    </w:div>
                                                  </w:divsChild>
                                                </w:div>
                                                <w:div w:id="569267230">
                                                  <w:marLeft w:val="240"/>
                                                  <w:marRight w:val="240"/>
                                                  <w:marTop w:val="0"/>
                                                  <w:marBottom w:val="0"/>
                                                  <w:divBdr>
                                                    <w:top w:val="none" w:sz="0" w:space="0" w:color="auto"/>
                                                    <w:left w:val="none" w:sz="0" w:space="0" w:color="auto"/>
                                                    <w:bottom w:val="none" w:sz="0" w:space="0" w:color="auto"/>
                                                    <w:right w:val="none" w:sz="0" w:space="0" w:color="auto"/>
                                                  </w:divBdr>
                                                  <w:divsChild>
                                                    <w:div w:id="647712868">
                                                      <w:marLeft w:val="240"/>
                                                      <w:marRight w:val="0"/>
                                                      <w:marTop w:val="0"/>
                                                      <w:marBottom w:val="0"/>
                                                      <w:divBdr>
                                                        <w:top w:val="none" w:sz="0" w:space="0" w:color="auto"/>
                                                        <w:left w:val="none" w:sz="0" w:space="0" w:color="auto"/>
                                                        <w:bottom w:val="none" w:sz="0" w:space="0" w:color="auto"/>
                                                        <w:right w:val="none" w:sz="0" w:space="0" w:color="auto"/>
                                                      </w:divBdr>
                                                    </w:div>
                                                  </w:divsChild>
                                                </w:div>
                                                <w:div w:id="912084301">
                                                  <w:marLeft w:val="240"/>
                                                  <w:marRight w:val="240"/>
                                                  <w:marTop w:val="0"/>
                                                  <w:marBottom w:val="0"/>
                                                  <w:divBdr>
                                                    <w:top w:val="none" w:sz="0" w:space="0" w:color="auto"/>
                                                    <w:left w:val="none" w:sz="0" w:space="0" w:color="auto"/>
                                                    <w:bottom w:val="none" w:sz="0" w:space="0" w:color="auto"/>
                                                    <w:right w:val="none" w:sz="0" w:space="0" w:color="auto"/>
                                                  </w:divBdr>
                                                  <w:divsChild>
                                                    <w:div w:id="878399218">
                                                      <w:marLeft w:val="240"/>
                                                      <w:marRight w:val="0"/>
                                                      <w:marTop w:val="0"/>
                                                      <w:marBottom w:val="0"/>
                                                      <w:divBdr>
                                                        <w:top w:val="none" w:sz="0" w:space="0" w:color="auto"/>
                                                        <w:left w:val="none" w:sz="0" w:space="0" w:color="auto"/>
                                                        <w:bottom w:val="none" w:sz="0" w:space="0" w:color="auto"/>
                                                        <w:right w:val="none" w:sz="0" w:space="0" w:color="auto"/>
                                                      </w:divBdr>
                                                    </w:div>
                                                  </w:divsChild>
                                                </w:div>
                                                <w:div w:id="1230581853">
                                                  <w:marLeft w:val="240"/>
                                                  <w:marRight w:val="240"/>
                                                  <w:marTop w:val="0"/>
                                                  <w:marBottom w:val="0"/>
                                                  <w:divBdr>
                                                    <w:top w:val="none" w:sz="0" w:space="0" w:color="auto"/>
                                                    <w:left w:val="none" w:sz="0" w:space="0" w:color="auto"/>
                                                    <w:bottom w:val="none" w:sz="0" w:space="0" w:color="auto"/>
                                                    <w:right w:val="none" w:sz="0" w:space="0" w:color="auto"/>
                                                  </w:divBdr>
                                                  <w:divsChild>
                                                    <w:div w:id="256408440">
                                                      <w:marLeft w:val="240"/>
                                                      <w:marRight w:val="0"/>
                                                      <w:marTop w:val="0"/>
                                                      <w:marBottom w:val="0"/>
                                                      <w:divBdr>
                                                        <w:top w:val="none" w:sz="0" w:space="0" w:color="auto"/>
                                                        <w:left w:val="none" w:sz="0" w:space="0" w:color="auto"/>
                                                        <w:bottom w:val="none" w:sz="0" w:space="0" w:color="auto"/>
                                                        <w:right w:val="none" w:sz="0" w:space="0" w:color="auto"/>
                                                      </w:divBdr>
                                                    </w:div>
                                                  </w:divsChild>
                                                </w:div>
                                                <w:div w:id="1265580300">
                                                  <w:marLeft w:val="240"/>
                                                  <w:marRight w:val="240"/>
                                                  <w:marTop w:val="0"/>
                                                  <w:marBottom w:val="0"/>
                                                  <w:divBdr>
                                                    <w:top w:val="none" w:sz="0" w:space="0" w:color="auto"/>
                                                    <w:left w:val="none" w:sz="0" w:space="0" w:color="auto"/>
                                                    <w:bottom w:val="none" w:sz="0" w:space="0" w:color="auto"/>
                                                    <w:right w:val="none" w:sz="0" w:space="0" w:color="auto"/>
                                                  </w:divBdr>
                                                  <w:divsChild>
                                                    <w:div w:id="516887282">
                                                      <w:marLeft w:val="240"/>
                                                      <w:marRight w:val="0"/>
                                                      <w:marTop w:val="0"/>
                                                      <w:marBottom w:val="0"/>
                                                      <w:divBdr>
                                                        <w:top w:val="none" w:sz="0" w:space="0" w:color="auto"/>
                                                        <w:left w:val="none" w:sz="0" w:space="0" w:color="auto"/>
                                                        <w:bottom w:val="none" w:sz="0" w:space="0" w:color="auto"/>
                                                        <w:right w:val="none" w:sz="0" w:space="0" w:color="auto"/>
                                                      </w:divBdr>
                                                    </w:div>
                                                  </w:divsChild>
                                                </w:div>
                                                <w:div w:id="1292979988">
                                                  <w:marLeft w:val="240"/>
                                                  <w:marRight w:val="240"/>
                                                  <w:marTop w:val="0"/>
                                                  <w:marBottom w:val="0"/>
                                                  <w:divBdr>
                                                    <w:top w:val="none" w:sz="0" w:space="0" w:color="auto"/>
                                                    <w:left w:val="none" w:sz="0" w:space="0" w:color="auto"/>
                                                    <w:bottom w:val="none" w:sz="0" w:space="0" w:color="auto"/>
                                                    <w:right w:val="none" w:sz="0" w:space="0" w:color="auto"/>
                                                  </w:divBdr>
                                                  <w:divsChild>
                                                    <w:div w:id="2122451937">
                                                      <w:marLeft w:val="240"/>
                                                      <w:marRight w:val="0"/>
                                                      <w:marTop w:val="0"/>
                                                      <w:marBottom w:val="0"/>
                                                      <w:divBdr>
                                                        <w:top w:val="none" w:sz="0" w:space="0" w:color="auto"/>
                                                        <w:left w:val="none" w:sz="0" w:space="0" w:color="auto"/>
                                                        <w:bottom w:val="none" w:sz="0" w:space="0" w:color="auto"/>
                                                        <w:right w:val="none" w:sz="0" w:space="0" w:color="auto"/>
                                                      </w:divBdr>
                                                    </w:div>
                                                  </w:divsChild>
                                                </w:div>
                                                <w:div w:id="1703360442">
                                                  <w:marLeft w:val="240"/>
                                                  <w:marRight w:val="240"/>
                                                  <w:marTop w:val="0"/>
                                                  <w:marBottom w:val="0"/>
                                                  <w:divBdr>
                                                    <w:top w:val="none" w:sz="0" w:space="0" w:color="auto"/>
                                                    <w:left w:val="none" w:sz="0" w:space="0" w:color="auto"/>
                                                    <w:bottom w:val="none" w:sz="0" w:space="0" w:color="auto"/>
                                                    <w:right w:val="none" w:sz="0" w:space="0" w:color="auto"/>
                                                  </w:divBdr>
                                                  <w:divsChild>
                                                    <w:div w:id="1125537140">
                                                      <w:marLeft w:val="240"/>
                                                      <w:marRight w:val="0"/>
                                                      <w:marTop w:val="0"/>
                                                      <w:marBottom w:val="0"/>
                                                      <w:divBdr>
                                                        <w:top w:val="none" w:sz="0" w:space="0" w:color="auto"/>
                                                        <w:left w:val="none" w:sz="0" w:space="0" w:color="auto"/>
                                                        <w:bottom w:val="none" w:sz="0" w:space="0" w:color="auto"/>
                                                        <w:right w:val="none" w:sz="0" w:space="0" w:color="auto"/>
                                                      </w:divBdr>
                                                    </w:div>
                                                  </w:divsChild>
                                                </w:div>
                                                <w:div w:id="1746108263">
                                                  <w:marLeft w:val="0"/>
                                                  <w:marRight w:val="0"/>
                                                  <w:marTop w:val="0"/>
                                                  <w:marBottom w:val="0"/>
                                                  <w:divBdr>
                                                    <w:top w:val="none" w:sz="0" w:space="0" w:color="auto"/>
                                                    <w:left w:val="none" w:sz="0" w:space="0" w:color="auto"/>
                                                    <w:bottom w:val="none" w:sz="0" w:space="0" w:color="auto"/>
                                                    <w:right w:val="none" w:sz="0" w:space="0" w:color="auto"/>
                                                  </w:divBdr>
                                                </w:div>
                                                <w:div w:id="1981032560">
                                                  <w:marLeft w:val="240"/>
                                                  <w:marRight w:val="240"/>
                                                  <w:marTop w:val="0"/>
                                                  <w:marBottom w:val="0"/>
                                                  <w:divBdr>
                                                    <w:top w:val="none" w:sz="0" w:space="0" w:color="auto"/>
                                                    <w:left w:val="none" w:sz="0" w:space="0" w:color="auto"/>
                                                    <w:bottom w:val="none" w:sz="0" w:space="0" w:color="auto"/>
                                                    <w:right w:val="none" w:sz="0" w:space="0" w:color="auto"/>
                                                  </w:divBdr>
                                                  <w:divsChild>
                                                    <w:div w:id="1976910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3843061">
                                              <w:marLeft w:val="240"/>
                                              <w:marRight w:val="0"/>
                                              <w:marTop w:val="0"/>
                                              <w:marBottom w:val="0"/>
                                              <w:divBdr>
                                                <w:top w:val="none" w:sz="0" w:space="0" w:color="auto"/>
                                                <w:left w:val="none" w:sz="0" w:space="0" w:color="auto"/>
                                                <w:bottom w:val="none" w:sz="0" w:space="0" w:color="auto"/>
                                                <w:right w:val="none" w:sz="0" w:space="0" w:color="auto"/>
                                              </w:divBdr>
                                            </w:div>
                                          </w:divsChild>
                                        </w:div>
                                        <w:div w:id="1565869599">
                                          <w:marLeft w:val="240"/>
                                          <w:marRight w:val="240"/>
                                          <w:marTop w:val="0"/>
                                          <w:marBottom w:val="0"/>
                                          <w:divBdr>
                                            <w:top w:val="none" w:sz="0" w:space="0" w:color="auto"/>
                                            <w:left w:val="none" w:sz="0" w:space="0" w:color="auto"/>
                                            <w:bottom w:val="none" w:sz="0" w:space="0" w:color="auto"/>
                                            <w:right w:val="none" w:sz="0" w:space="0" w:color="auto"/>
                                          </w:divBdr>
                                          <w:divsChild>
                                            <w:div w:id="1427846063">
                                              <w:marLeft w:val="0"/>
                                              <w:marRight w:val="0"/>
                                              <w:marTop w:val="0"/>
                                              <w:marBottom w:val="0"/>
                                              <w:divBdr>
                                                <w:top w:val="none" w:sz="0" w:space="0" w:color="auto"/>
                                                <w:left w:val="none" w:sz="0" w:space="0" w:color="auto"/>
                                                <w:bottom w:val="none" w:sz="0" w:space="0" w:color="auto"/>
                                                <w:right w:val="none" w:sz="0" w:space="0" w:color="auto"/>
                                              </w:divBdr>
                                              <w:divsChild>
                                                <w:div w:id="150485337">
                                                  <w:marLeft w:val="240"/>
                                                  <w:marRight w:val="240"/>
                                                  <w:marTop w:val="0"/>
                                                  <w:marBottom w:val="0"/>
                                                  <w:divBdr>
                                                    <w:top w:val="none" w:sz="0" w:space="0" w:color="auto"/>
                                                    <w:left w:val="none" w:sz="0" w:space="0" w:color="auto"/>
                                                    <w:bottom w:val="none" w:sz="0" w:space="0" w:color="auto"/>
                                                    <w:right w:val="none" w:sz="0" w:space="0" w:color="auto"/>
                                                  </w:divBdr>
                                                  <w:divsChild>
                                                    <w:div w:id="1672220783">
                                                      <w:marLeft w:val="240"/>
                                                      <w:marRight w:val="0"/>
                                                      <w:marTop w:val="0"/>
                                                      <w:marBottom w:val="0"/>
                                                      <w:divBdr>
                                                        <w:top w:val="none" w:sz="0" w:space="0" w:color="auto"/>
                                                        <w:left w:val="none" w:sz="0" w:space="0" w:color="auto"/>
                                                        <w:bottom w:val="none" w:sz="0" w:space="0" w:color="auto"/>
                                                        <w:right w:val="none" w:sz="0" w:space="0" w:color="auto"/>
                                                      </w:divBdr>
                                                    </w:div>
                                                  </w:divsChild>
                                                </w:div>
                                                <w:div w:id="387922835">
                                                  <w:marLeft w:val="240"/>
                                                  <w:marRight w:val="240"/>
                                                  <w:marTop w:val="0"/>
                                                  <w:marBottom w:val="0"/>
                                                  <w:divBdr>
                                                    <w:top w:val="none" w:sz="0" w:space="0" w:color="auto"/>
                                                    <w:left w:val="none" w:sz="0" w:space="0" w:color="auto"/>
                                                    <w:bottom w:val="none" w:sz="0" w:space="0" w:color="auto"/>
                                                    <w:right w:val="none" w:sz="0" w:space="0" w:color="auto"/>
                                                  </w:divBdr>
                                                  <w:divsChild>
                                                    <w:div w:id="1051466027">
                                                      <w:marLeft w:val="240"/>
                                                      <w:marRight w:val="0"/>
                                                      <w:marTop w:val="0"/>
                                                      <w:marBottom w:val="0"/>
                                                      <w:divBdr>
                                                        <w:top w:val="none" w:sz="0" w:space="0" w:color="auto"/>
                                                        <w:left w:val="none" w:sz="0" w:space="0" w:color="auto"/>
                                                        <w:bottom w:val="none" w:sz="0" w:space="0" w:color="auto"/>
                                                        <w:right w:val="none" w:sz="0" w:space="0" w:color="auto"/>
                                                      </w:divBdr>
                                                    </w:div>
                                                  </w:divsChild>
                                                </w:div>
                                                <w:div w:id="816998322">
                                                  <w:marLeft w:val="240"/>
                                                  <w:marRight w:val="240"/>
                                                  <w:marTop w:val="0"/>
                                                  <w:marBottom w:val="0"/>
                                                  <w:divBdr>
                                                    <w:top w:val="none" w:sz="0" w:space="0" w:color="auto"/>
                                                    <w:left w:val="none" w:sz="0" w:space="0" w:color="auto"/>
                                                    <w:bottom w:val="none" w:sz="0" w:space="0" w:color="auto"/>
                                                    <w:right w:val="none" w:sz="0" w:space="0" w:color="auto"/>
                                                  </w:divBdr>
                                                  <w:divsChild>
                                                    <w:div w:id="630596488">
                                                      <w:marLeft w:val="240"/>
                                                      <w:marRight w:val="0"/>
                                                      <w:marTop w:val="0"/>
                                                      <w:marBottom w:val="0"/>
                                                      <w:divBdr>
                                                        <w:top w:val="none" w:sz="0" w:space="0" w:color="auto"/>
                                                        <w:left w:val="none" w:sz="0" w:space="0" w:color="auto"/>
                                                        <w:bottom w:val="none" w:sz="0" w:space="0" w:color="auto"/>
                                                        <w:right w:val="none" w:sz="0" w:space="0" w:color="auto"/>
                                                      </w:divBdr>
                                                    </w:div>
                                                  </w:divsChild>
                                                </w:div>
                                                <w:div w:id="839780605">
                                                  <w:marLeft w:val="0"/>
                                                  <w:marRight w:val="0"/>
                                                  <w:marTop w:val="0"/>
                                                  <w:marBottom w:val="0"/>
                                                  <w:divBdr>
                                                    <w:top w:val="none" w:sz="0" w:space="0" w:color="auto"/>
                                                    <w:left w:val="none" w:sz="0" w:space="0" w:color="auto"/>
                                                    <w:bottom w:val="none" w:sz="0" w:space="0" w:color="auto"/>
                                                    <w:right w:val="none" w:sz="0" w:space="0" w:color="auto"/>
                                                  </w:divBdr>
                                                </w:div>
                                                <w:div w:id="942222064">
                                                  <w:marLeft w:val="240"/>
                                                  <w:marRight w:val="240"/>
                                                  <w:marTop w:val="0"/>
                                                  <w:marBottom w:val="0"/>
                                                  <w:divBdr>
                                                    <w:top w:val="none" w:sz="0" w:space="0" w:color="auto"/>
                                                    <w:left w:val="none" w:sz="0" w:space="0" w:color="auto"/>
                                                    <w:bottom w:val="none" w:sz="0" w:space="0" w:color="auto"/>
                                                    <w:right w:val="none" w:sz="0" w:space="0" w:color="auto"/>
                                                  </w:divBdr>
                                                  <w:divsChild>
                                                    <w:div w:id="198011786">
                                                      <w:marLeft w:val="240"/>
                                                      <w:marRight w:val="0"/>
                                                      <w:marTop w:val="0"/>
                                                      <w:marBottom w:val="0"/>
                                                      <w:divBdr>
                                                        <w:top w:val="none" w:sz="0" w:space="0" w:color="auto"/>
                                                        <w:left w:val="none" w:sz="0" w:space="0" w:color="auto"/>
                                                        <w:bottom w:val="none" w:sz="0" w:space="0" w:color="auto"/>
                                                        <w:right w:val="none" w:sz="0" w:space="0" w:color="auto"/>
                                                      </w:divBdr>
                                                    </w:div>
                                                  </w:divsChild>
                                                </w:div>
                                                <w:div w:id="1565408768">
                                                  <w:marLeft w:val="240"/>
                                                  <w:marRight w:val="240"/>
                                                  <w:marTop w:val="0"/>
                                                  <w:marBottom w:val="0"/>
                                                  <w:divBdr>
                                                    <w:top w:val="none" w:sz="0" w:space="0" w:color="auto"/>
                                                    <w:left w:val="none" w:sz="0" w:space="0" w:color="auto"/>
                                                    <w:bottom w:val="none" w:sz="0" w:space="0" w:color="auto"/>
                                                    <w:right w:val="none" w:sz="0" w:space="0" w:color="auto"/>
                                                  </w:divBdr>
                                                  <w:divsChild>
                                                    <w:div w:id="785467199">
                                                      <w:marLeft w:val="240"/>
                                                      <w:marRight w:val="0"/>
                                                      <w:marTop w:val="0"/>
                                                      <w:marBottom w:val="0"/>
                                                      <w:divBdr>
                                                        <w:top w:val="none" w:sz="0" w:space="0" w:color="auto"/>
                                                        <w:left w:val="none" w:sz="0" w:space="0" w:color="auto"/>
                                                        <w:bottom w:val="none" w:sz="0" w:space="0" w:color="auto"/>
                                                        <w:right w:val="none" w:sz="0" w:space="0" w:color="auto"/>
                                                      </w:divBdr>
                                                    </w:div>
                                                  </w:divsChild>
                                                </w:div>
                                                <w:div w:id="1731077372">
                                                  <w:marLeft w:val="240"/>
                                                  <w:marRight w:val="240"/>
                                                  <w:marTop w:val="0"/>
                                                  <w:marBottom w:val="0"/>
                                                  <w:divBdr>
                                                    <w:top w:val="none" w:sz="0" w:space="0" w:color="auto"/>
                                                    <w:left w:val="none" w:sz="0" w:space="0" w:color="auto"/>
                                                    <w:bottom w:val="none" w:sz="0" w:space="0" w:color="auto"/>
                                                    <w:right w:val="none" w:sz="0" w:space="0" w:color="auto"/>
                                                  </w:divBdr>
                                                  <w:divsChild>
                                                    <w:div w:id="715737549">
                                                      <w:marLeft w:val="240"/>
                                                      <w:marRight w:val="0"/>
                                                      <w:marTop w:val="0"/>
                                                      <w:marBottom w:val="0"/>
                                                      <w:divBdr>
                                                        <w:top w:val="none" w:sz="0" w:space="0" w:color="auto"/>
                                                        <w:left w:val="none" w:sz="0" w:space="0" w:color="auto"/>
                                                        <w:bottom w:val="none" w:sz="0" w:space="0" w:color="auto"/>
                                                        <w:right w:val="none" w:sz="0" w:space="0" w:color="auto"/>
                                                      </w:divBdr>
                                                    </w:div>
                                                  </w:divsChild>
                                                </w:div>
                                                <w:div w:id="1898934842">
                                                  <w:marLeft w:val="240"/>
                                                  <w:marRight w:val="240"/>
                                                  <w:marTop w:val="0"/>
                                                  <w:marBottom w:val="0"/>
                                                  <w:divBdr>
                                                    <w:top w:val="none" w:sz="0" w:space="0" w:color="auto"/>
                                                    <w:left w:val="none" w:sz="0" w:space="0" w:color="auto"/>
                                                    <w:bottom w:val="none" w:sz="0" w:space="0" w:color="auto"/>
                                                    <w:right w:val="none" w:sz="0" w:space="0" w:color="auto"/>
                                                  </w:divBdr>
                                                  <w:divsChild>
                                                    <w:div w:id="1719234400">
                                                      <w:marLeft w:val="240"/>
                                                      <w:marRight w:val="0"/>
                                                      <w:marTop w:val="0"/>
                                                      <w:marBottom w:val="0"/>
                                                      <w:divBdr>
                                                        <w:top w:val="none" w:sz="0" w:space="0" w:color="auto"/>
                                                        <w:left w:val="none" w:sz="0" w:space="0" w:color="auto"/>
                                                        <w:bottom w:val="none" w:sz="0" w:space="0" w:color="auto"/>
                                                        <w:right w:val="none" w:sz="0" w:space="0" w:color="auto"/>
                                                      </w:divBdr>
                                                    </w:div>
                                                  </w:divsChild>
                                                </w:div>
                                                <w:div w:id="2095585957">
                                                  <w:marLeft w:val="240"/>
                                                  <w:marRight w:val="240"/>
                                                  <w:marTop w:val="0"/>
                                                  <w:marBottom w:val="0"/>
                                                  <w:divBdr>
                                                    <w:top w:val="none" w:sz="0" w:space="0" w:color="auto"/>
                                                    <w:left w:val="none" w:sz="0" w:space="0" w:color="auto"/>
                                                    <w:bottom w:val="none" w:sz="0" w:space="0" w:color="auto"/>
                                                    <w:right w:val="none" w:sz="0" w:space="0" w:color="auto"/>
                                                  </w:divBdr>
                                                  <w:divsChild>
                                                    <w:div w:id="260455872">
                                                      <w:marLeft w:val="240"/>
                                                      <w:marRight w:val="0"/>
                                                      <w:marTop w:val="0"/>
                                                      <w:marBottom w:val="0"/>
                                                      <w:divBdr>
                                                        <w:top w:val="none" w:sz="0" w:space="0" w:color="auto"/>
                                                        <w:left w:val="none" w:sz="0" w:space="0" w:color="auto"/>
                                                        <w:bottom w:val="none" w:sz="0" w:space="0" w:color="auto"/>
                                                        <w:right w:val="none" w:sz="0" w:space="0" w:color="auto"/>
                                                      </w:divBdr>
                                                    </w:div>
                                                  </w:divsChild>
                                                </w:div>
                                                <w:div w:id="2111850678">
                                                  <w:marLeft w:val="240"/>
                                                  <w:marRight w:val="240"/>
                                                  <w:marTop w:val="0"/>
                                                  <w:marBottom w:val="0"/>
                                                  <w:divBdr>
                                                    <w:top w:val="none" w:sz="0" w:space="0" w:color="auto"/>
                                                    <w:left w:val="none" w:sz="0" w:space="0" w:color="auto"/>
                                                    <w:bottom w:val="none" w:sz="0" w:space="0" w:color="auto"/>
                                                    <w:right w:val="none" w:sz="0" w:space="0" w:color="auto"/>
                                                  </w:divBdr>
                                                  <w:divsChild>
                                                    <w:div w:id="13134823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4587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168951">
                                  <w:marLeft w:val="0"/>
                                  <w:marRight w:val="0"/>
                                  <w:marTop w:val="0"/>
                                  <w:marBottom w:val="0"/>
                                  <w:divBdr>
                                    <w:top w:val="none" w:sz="0" w:space="0" w:color="auto"/>
                                    <w:left w:val="none" w:sz="0" w:space="0" w:color="auto"/>
                                    <w:bottom w:val="none" w:sz="0" w:space="0" w:color="auto"/>
                                    <w:right w:val="none" w:sz="0" w:space="0" w:color="auto"/>
                                  </w:divBdr>
                                </w:div>
                              </w:divsChild>
                            </w:div>
                            <w:div w:id="1065831700">
                              <w:marLeft w:val="240"/>
                              <w:marRight w:val="0"/>
                              <w:marTop w:val="0"/>
                              <w:marBottom w:val="0"/>
                              <w:divBdr>
                                <w:top w:val="none" w:sz="0" w:space="0" w:color="auto"/>
                                <w:left w:val="none" w:sz="0" w:space="0" w:color="auto"/>
                                <w:bottom w:val="none" w:sz="0" w:space="0" w:color="auto"/>
                                <w:right w:val="none" w:sz="0" w:space="0" w:color="auto"/>
                              </w:divBdr>
                            </w:div>
                          </w:divsChild>
                        </w:div>
                        <w:div w:id="1313289398">
                          <w:marLeft w:val="0"/>
                          <w:marRight w:val="0"/>
                          <w:marTop w:val="0"/>
                          <w:marBottom w:val="0"/>
                          <w:divBdr>
                            <w:top w:val="none" w:sz="0" w:space="0" w:color="auto"/>
                            <w:left w:val="none" w:sz="0" w:space="0" w:color="auto"/>
                            <w:bottom w:val="none" w:sz="0" w:space="0" w:color="auto"/>
                            <w:right w:val="none" w:sz="0" w:space="0" w:color="auto"/>
                          </w:divBdr>
                        </w:div>
                        <w:div w:id="2044204158">
                          <w:marLeft w:val="240"/>
                          <w:marRight w:val="240"/>
                          <w:marTop w:val="0"/>
                          <w:marBottom w:val="0"/>
                          <w:divBdr>
                            <w:top w:val="none" w:sz="0" w:space="0" w:color="auto"/>
                            <w:left w:val="none" w:sz="0" w:space="0" w:color="auto"/>
                            <w:bottom w:val="none" w:sz="0" w:space="0" w:color="auto"/>
                            <w:right w:val="none" w:sz="0" w:space="0" w:color="auto"/>
                          </w:divBdr>
                          <w:divsChild>
                            <w:div w:id="710808273">
                              <w:marLeft w:val="240"/>
                              <w:marRight w:val="0"/>
                              <w:marTop w:val="0"/>
                              <w:marBottom w:val="0"/>
                              <w:divBdr>
                                <w:top w:val="none" w:sz="0" w:space="0" w:color="auto"/>
                                <w:left w:val="none" w:sz="0" w:space="0" w:color="auto"/>
                                <w:bottom w:val="none" w:sz="0" w:space="0" w:color="auto"/>
                                <w:right w:val="none" w:sz="0" w:space="0" w:color="auto"/>
                              </w:divBdr>
                            </w:div>
                            <w:div w:id="1596549047">
                              <w:marLeft w:val="0"/>
                              <w:marRight w:val="0"/>
                              <w:marTop w:val="0"/>
                              <w:marBottom w:val="0"/>
                              <w:divBdr>
                                <w:top w:val="none" w:sz="0" w:space="0" w:color="auto"/>
                                <w:left w:val="none" w:sz="0" w:space="0" w:color="auto"/>
                                <w:bottom w:val="none" w:sz="0" w:space="0" w:color="auto"/>
                                <w:right w:val="none" w:sz="0" w:space="0" w:color="auto"/>
                              </w:divBdr>
                              <w:divsChild>
                                <w:div w:id="2364946">
                                  <w:marLeft w:val="240"/>
                                  <w:marRight w:val="240"/>
                                  <w:marTop w:val="0"/>
                                  <w:marBottom w:val="0"/>
                                  <w:divBdr>
                                    <w:top w:val="none" w:sz="0" w:space="0" w:color="auto"/>
                                    <w:left w:val="none" w:sz="0" w:space="0" w:color="auto"/>
                                    <w:bottom w:val="none" w:sz="0" w:space="0" w:color="auto"/>
                                    <w:right w:val="none" w:sz="0" w:space="0" w:color="auto"/>
                                  </w:divBdr>
                                  <w:divsChild>
                                    <w:div w:id="1437868918">
                                      <w:marLeft w:val="240"/>
                                      <w:marRight w:val="0"/>
                                      <w:marTop w:val="0"/>
                                      <w:marBottom w:val="0"/>
                                      <w:divBdr>
                                        <w:top w:val="none" w:sz="0" w:space="0" w:color="auto"/>
                                        <w:left w:val="none" w:sz="0" w:space="0" w:color="auto"/>
                                        <w:bottom w:val="none" w:sz="0" w:space="0" w:color="auto"/>
                                        <w:right w:val="none" w:sz="0" w:space="0" w:color="auto"/>
                                      </w:divBdr>
                                    </w:div>
                                  </w:divsChild>
                                </w:div>
                                <w:div w:id="210919571">
                                  <w:marLeft w:val="240"/>
                                  <w:marRight w:val="240"/>
                                  <w:marTop w:val="0"/>
                                  <w:marBottom w:val="0"/>
                                  <w:divBdr>
                                    <w:top w:val="none" w:sz="0" w:space="0" w:color="auto"/>
                                    <w:left w:val="none" w:sz="0" w:space="0" w:color="auto"/>
                                    <w:bottom w:val="none" w:sz="0" w:space="0" w:color="auto"/>
                                    <w:right w:val="none" w:sz="0" w:space="0" w:color="auto"/>
                                  </w:divBdr>
                                  <w:divsChild>
                                    <w:div w:id="1790930305">
                                      <w:marLeft w:val="240"/>
                                      <w:marRight w:val="0"/>
                                      <w:marTop w:val="0"/>
                                      <w:marBottom w:val="0"/>
                                      <w:divBdr>
                                        <w:top w:val="none" w:sz="0" w:space="0" w:color="auto"/>
                                        <w:left w:val="none" w:sz="0" w:space="0" w:color="auto"/>
                                        <w:bottom w:val="none" w:sz="0" w:space="0" w:color="auto"/>
                                        <w:right w:val="none" w:sz="0" w:space="0" w:color="auto"/>
                                      </w:divBdr>
                                    </w:div>
                                  </w:divsChild>
                                </w:div>
                                <w:div w:id="335306247">
                                  <w:marLeft w:val="240"/>
                                  <w:marRight w:val="240"/>
                                  <w:marTop w:val="0"/>
                                  <w:marBottom w:val="0"/>
                                  <w:divBdr>
                                    <w:top w:val="none" w:sz="0" w:space="0" w:color="auto"/>
                                    <w:left w:val="none" w:sz="0" w:space="0" w:color="auto"/>
                                    <w:bottom w:val="none" w:sz="0" w:space="0" w:color="auto"/>
                                    <w:right w:val="none" w:sz="0" w:space="0" w:color="auto"/>
                                  </w:divBdr>
                                  <w:divsChild>
                                    <w:div w:id="1331715356">
                                      <w:marLeft w:val="240"/>
                                      <w:marRight w:val="0"/>
                                      <w:marTop w:val="0"/>
                                      <w:marBottom w:val="0"/>
                                      <w:divBdr>
                                        <w:top w:val="none" w:sz="0" w:space="0" w:color="auto"/>
                                        <w:left w:val="none" w:sz="0" w:space="0" w:color="auto"/>
                                        <w:bottom w:val="none" w:sz="0" w:space="0" w:color="auto"/>
                                        <w:right w:val="none" w:sz="0" w:space="0" w:color="auto"/>
                                      </w:divBdr>
                                    </w:div>
                                  </w:divsChild>
                                </w:div>
                                <w:div w:id="425076846">
                                  <w:marLeft w:val="240"/>
                                  <w:marRight w:val="240"/>
                                  <w:marTop w:val="0"/>
                                  <w:marBottom w:val="0"/>
                                  <w:divBdr>
                                    <w:top w:val="none" w:sz="0" w:space="0" w:color="auto"/>
                                    <w:left w:val="none" w:sz="0" w:space="0" w:color="auto"/>
                                    <w:bottom w:val="none" w:sz="0" w:space="0" w:color="auto"/>
                                    <w:right w:val="none" w:sz="0" w:space="0" w:color="auto"/>
                                  </w:divBdr>
                                  <w:divsChild>
                                    <w:div w:id="593175151">
                                      <w:marLeft w:val="240"/>
                                      <w:marRight w:val="0"/>
                                      <w:marTop w:val="0"/>
                                      <w:marBottom w:val="0"/>
                                      <w:divBdr>
                                        <w:top w:val="none" w:sz="0" w:space="0" w:color="auto"/>
                                        <w:left w:val="none" w:sz="0" w:space="0" w:color="auto"/>
                                        <w:bottom w:val="none" w:sz="0" w:space="0" w:color="auto"/>
                                        <w:right w:val="none" w:sz="0" w:space="0" w:color="auto"/>
                                      </w:divBdr>
                                    </w:div>
                                  </w:divsChild>
                                </w:div>
                                <w:div w:id="469247373">
                                  <w:marLeft w:val="240"/>
                                  <w:marRight w:val="240"/>
                                  <w:marTop w:val="0"/>
                                  <w:marBottom w:val="0"/>
                                  <w:divBdr>
                                    <w:top w:val="none" w:sz="0" w:space="0" w:color="auto"/>
                                    <w:left w:val="none" w:sz="0" w:space="0" w:color="auto"/>
                                    <w:bottom w:val="none" w:sz="0" w:space="0" w:color="auto"/>
                                    <w:right w:val="none" w:sz="0" w:space="0" w:color="auto"/>
                                  </w:divBdr>
                                  <w:divsChild>
                                    <w:div w:id="1623682597">
                                      <w:marLeft w:val="240"/>
                                      <w:marRight w:val="0"/>
                                      <w:marTop w:val="0"/>
                                      <w:marBottom w:val="0"/>
                                      <w:divBdr>
                                        <w:top w:val="none" w:sz="0" w:space="0" w:color="auto"/>
                                        <w:left w:val="none" w:sz="0" w:space="0" w:color="auto"/>
                                        <w:bottom w:val="none" w:sz="0" w:space="0" w:color="auto"/>
                                        <w:right w:val="none" w:sz="0" w:space="0" w:color="auto"/>
                                      </w:divBdr>
                                    </w:div>
                                  </w:divsChild>
                                </w:div>
                                <w:div w:id="545917325">
                                  <w:marLeft w:val="240"/>
                                  <w:marRight w:val="240"/>
                                  <w:marTop w:val="0"/>
                                  <w:marBottom w:val="0"/>
                                  <w:divBdr>
                                    <w:top w:val="none" w:sz="0" w:space="0" w:color="auto"/>
                                    <w:left w:val="none" w:sz="0" w:space="0" w:color="auto"/>
                                    <w:bottom w:val="none" w:sz="0" w:space="0" w:color="auto"/>
                                    <w:right w:val="none" w:sz="0" w:space="0" w:color="auto"/>
                                  </w:divBdr>
                                  <w:divsChild>
                                    <w:div w:id="1708097322">
                                      <w:marLeft w:val="240"/>
                                      <w:marRight w:val="0"/>
                                      <w:marTop w:val="0"/>
                                      <w:marBottom w:val="0"/>
                                      <w:divBdr>
                                        <w:top w:val="none" w:sz="0" w:space="0" w:color="auto"/>
                                        <w:left w:val="none" w:sz="0" w:space="0" w:color="auto"/>
                                        <w:bottom w:val="none" w:sz="0" w:space="0" w:color="auto"/>
                                        <w:right w:val="none" w:sz="0" w:space="0" w:color="auto"/>
                                      </w:divBdr>
                                    </w:div>
                                  </w:divsChild>
                                </w:div>
                                <w:div w:id="605505463">
                                  <w:marLeft w:val="0"/>
                                  <w:marRight w:val="0"/>
                                  <w:marTop w:val="0"/>
                                  <w:marBottom w:val="0"/>
                                  <w:divBdr>
                                    <w:top w:val="none" w:sz="0" w:space="0" w:color="auto"/>
                                    <w:left w:val="none" w:sz="0" w:space="0" w:color="auto"/>
                                    <w:bottom w:val="none" w:sz="0" w:space="0" w:color="auto"/>
                                    <w:right w:val="none" w:sz="0" w:space="0" w:color="auto"/>
                                  </w:divBdr>
                                </w:div>
                                <w:div w:id="637804499">
                                  <w:marLeft w:val="240"/>
                                  <w:marRight w:val="240"/>
                                  <w:marTop w:val="0"/>
                                  <w:marBottom w:val="0"/>
                                  <w:divBdr>
                                    <w:top w:val="none" w:sz="0" w:space="0" w:color="auto"/>
                                    <w:left w:val="none" w:sz="0" w:space="0" w:color="auto"/>
                                    <w:bottom w:val="none" w:sz="0" w:space="0" w:color="auto"/>
                                    <w:right w:val="none" w:sz="0" w:space="0" w:color="auto"/>
                                  </w:divBdr>
                                  <w:divsChild>
                                    <w:div w:id="1447579728">
                                      <w:marLeft w:val="240"/>
                                      <w:marRight w:val="0"/>
                                      <w:marTop w:val="0"/>
                                      <w:marBottom w:val="0"/>
                                      <w:divBdr>
                                        <w:top w:val="none" w:sz="0" w:space="0" w:color="auto"/>
                                        <w:left w:val="none" w:sz="0" w:space="0" w:color="auto"/>
                                        <w:bottom w:val="none" w:sz="0" w:space="0" w:color="auto"/>
                                        <w:right w:val="none" w:sz="0" w:space="0" w:color="auto"/>
                                      </w:divBdr>
                                    </w:div>
                                  </w:divsChild>
                                </w:div>
                                <w:div w:id="971132595">
                                  <w:marLeft w:val="240"/>
                                  <w:marRight w:val="240"/>
                                  <w:marTop w:val="0"/>
                                  <w:marBottom w:val="0"/>
                                  <w:divBdr>
                                    <w:top w:val="none" w:sz="0" w:space="0" w:color="auto"/>
                                    <w:left w:val="none" w:sz="0" w:space="0" w:color="auto"/>
                                    <w:bottom w:val="none" w:sz="0" w:space="0" w:color="auto"/>
                                    <w:right w:val="none" w:sz="0" w:space="0" w:color="auto"/>
                                  </w:divBdr>
                                  <w:divsChild>
                                    <w:div w:id="1433823067">
                                      <w:marLeft w:val="240"/>
                                      <w:marRight w:val="0"/>
                                      <w:marTop w:val="0"/>
                                      <w:marBottom w:val="0"/>
                                      <w:divBdr>
                                        <w:top w:val="none" w:sz="0" w:space="0" w:color="auto"/>
                                        <w:left w:val="none" w:sz="0" w:space="0" w:color="auto"/>
                                        <w:bottom w:val="none" w:sz="0" w:space="0" w:color="auto"/>
                                        <w:right w:val="none" w:sz="0" w:space="0" w:color="auto"/>
                                      </w:divBdr>
                                    </w:div>
                                  </w:divsChild>
                                </w:div>
                                <w:div w:id="1030226663">
                                  <w:marLeft w:val="240"/>
                                  <w:marRight w:val="240"/>
                                  <w:marTop w:val="0"/>
                                  <w:marBottom w:val="0"/>
                                  <w:divBdr>
                                    <w:top w:val="none" w:sz="0" w:space="0" w:color="auto"/>
                                    <w:left w:val="none" w:sz="0" w:space="0" w:color="auto"/>
                                    <w:bottom w:val="none" w:sz="0" w:space="0" w:color="auto"/>
                                    <w:right w:val="none" w:sz="0" w:space="0" w:color="auto"/>
                                  </w:divBdr>
                                  <w:divsChild>
                                    <w:div w:id="1199315748">
                                      <w:marLeft w:val="240"/>
                                      <w:marRight w:val="0"/>
                                      <w:marTop w:val="0"/>
                                      <w:marBottom w:val="0"/>
                                      <w:divBdr>
                                        <w:top w:val="none" w:sz="0" w:space="0" w:color="auto"/>
                                        <w:left w:val="none" w:sz="0" w:space="0" w:color="auto"/>
                                        <w:bottom w:val="none" w:sz="0" w:space="0" w:color="auto"/>
                                        <w:right w:val="none" w:sz="0" w:space="0" w:color="auto"/>
                                      </w:divBdr>
                                    </w:div>
                                  </w:divsChild>
                                </w:div>
                                <w:div w:id="1143890628">
                                  <w:marLeft w:val="240"/>
                                  <w:marRight w:val="240"/>
                                  <w:marTop w:val="0"/>
                                  <w:marBottom w:val="0"/>
                                  <w:divBdr>
                                    <w:top w:val="none" w:sz="0" w:space="0" w:color="auto"/>
                                    <w:left w:val="none" w:sz="0" w:space="0" w:color="auto"/>
                                    <w:bottom w:val="none" w:sz="0" w:space="0" w:color="auto"/>
                                    <w:right w:val="none" w:sz="0" w:space="0" w:color="auto"/>
                                  </w:divBdr>
                                  <w:divsChild>
                                    <w:div w:id="250358081">
                                      <w:marLeft w:val="240"/>
                                      <w:marRight w:val="0"/>
                                      <w:marTop w:val="0"/>
                                      <w:marBottom w:val="0"/>
                                      <w:divBdr>
                                        <w:top w:val="none" w:sz="0" w:space="0" w:color="auto"/>
                                        <w:left w:val="none" w:sz="0" w:space="0" w:color="auto"/>
                                        <w:bottom w:val="none" w:sz="0" w:space="0" w:color="auto"/>
                                        <w:right w:val="none" w:sz="0" w:space="0" w:color="auto"/>
                                      </w:divBdr>
                                    </w:div>
                                  </w:divsChild>
                                </w:div>
                                <w:div w:id="1274704899">
                                  <w:marLeft w:val="240"/>
                                  <w:marRight w:val="240"/>
                                  <w:marTop w:val="0"/>
                                  <w:marBottom w:val="0"/>
                                  <w:divBdr>
                                    <w:top w:val="none" w:sz="0" w:space="0" w:color="auto"/>
                                    <w:left w:val="none" w:sz="0" w:space="0" w:color="auto"/>
                                    <w:bottom w:val="none" w:sz="0" w:space="0" w:color="auto"/>
                                    <w:right w:val="none" w:sz="0" w:space="0" w:color="auto"/>
                                  </w:divBdr>
                                  <w:divsChild>
                                    <w:div w:id="254674069">
                                      <w:marLeft w:val="240"/>
                                      <w:marRight w:val="0"/>
                                      <w:marTop w:val="0"/>
                                      <w:marBottom w:val="0"/>
                                      <w:divBdr>
                                        <w:top w:val="none" w:sz="0" w:space="0" w:color="auto"/>
                                        <w:left w:val="none" w:sz="0" w:space="0" w:color="auto"/>
                                        <w:bottom w:val="none" w:sz="0" w:space="0" w:color="auto"/>
                                        <w:right w:val="none" w:sz="0" w:space="0" w:color="auto"/>
                                      </w:divBdr>
                                    </w:div>
                                  </w:divsChild>
                                </w:div>
                                <w:div w:id="1305234194">
                                  <w:marLeft w:val="240"/>
                                  <w:marRight w:val="240"/>
                                  <w:marTop w:val="0"/>
                                  <w:marBottom w:val="0"/>
                                  <w:divBdr>
                                    <w:top w:val="none" w:sz="0" w:space="0" w:color="auto"/>
                                    <w:left w:val="none" w:sz="0" w:space="0" w:color="auto"/>
                                    <w:bottom w:val="none" w:sz="0" w:space="0" w:color="auto"/>
                                    <w:right w:val="none" w:sz="0" w:space="0" w:color="auto"/>
                                  </w:divBdr>
                                  <w:divsChild>
                                    <w:div w:id="591429012">
                                      <w:marLeft w:val="240"/>
                                      <w:marRight w:val="0"/>
                                      <w:marTop w:val="0"/>
                                      <w:marBottom w:val="0"/>
                                      <w:divBdr>
                                        <w:top w:val="none" w:sz="0" w:space="0" w:color="auto"/>
                                        <w:left w:val="none" w:sz="0" w:space="0" w:color="auto"/>
                                        <w:bottom w:val="none" w:sz="0" w:space="0" w:color="auto"/>
                                        <w:right w:val="none" w:sz="0" w:space="0" w:color="auto"/>
                                      </w:divBdr>
                                    </w:div>
                                  </w:divsChild>
                                </w:div>
                                <w:div w:id="1389375465">
                                  <w:marLeft w:val="240"/>
                                  <w:marRight w:val="240"/>
                                  <w:marTop w:val="0"/>
                                  <w:marBottom w:val="0"/>
                                  <w:divBdr>
                                    <w:top w:val="none" w:sz="0" w:space="0" w:color="auto"/>
                                    <w:left w:val="none" w:sz="0" w:space="0" w:color="auto"/>
                                    <w:bottom w:val="none" w:sz="0" w:space="0" w:color="auto"/>
                                    <w:right w:val="none" w:sz="0" w:space="0" w:color="auto"/>
                                  </w:divBdr>
                                  <w:divsChild>
                                    <w:div w:id="2085372311">
                                      <w:marLeft w:val="240"/>
                                      <w:marRight w:val="0"/>
                                      <w:marTop w:val="0"/>
                                      <w:marBottom w:val="0"/>
                                      <w:divBdr>
                                        <w:top w:val="none" w:sz="0" w:space="0" w:color="auto"/>
                                        <w:left w:val="none" w:sz="0" w:space="0" w:color="auto"/>
                                        <w:bottom w:val="none" w:sz="0" w:space="0" w:color="auto"/>
                                        <w:right w:val="none" w:sz="0" w:space="0" w:color="auto"/>
                                      </w:divBdr>
                                    </w:div>
                                  </w:divsChild>
                                </w:div>
                                <w:div w:id="1459375088">
                                  <w:marLeft w:val="240"/>
                                  <w:marRight w:val="240"/>
                                  <w:marTop w:val="0"/>
                                  <w:marBottom w:val="0"/>
                                  <w:divBdr>
                                    <w:top w:val="none" w:sz="0" w:space="0" w:color="auto"/>
                                    <w:left w:val="none" w:sz="0" w:space="0" w:color="auto"/>
                                    <w:bottom w:val="none" w:sz="0" w:space="0" w:color="auto"/>
                                    <w:right w:val="none" w:sz="0" w:space="0" w:color="auto"/>
                                  </w:divBdr>
                                  <w:divsChild>
                                    <w:div w:id="258224140">
                                      <w:marLeft w:val="240"/>
                                      <w:marRight w:val="0"/>
                                      <w:marTop w:val="0"/>
                                      <w:marBottom w:val="0"/>
                                      <w:divBdr>
                                        <w:top w:val="none" w:sz="0" w:space="0" w:color="auto"/>
                                        <w:left w:val="none" w:sz="0" w:space="0" w:color="auto"/>
                                        <w:bottom w:val="none" w:sz="0" w:space="0" w:color="auto"/>
                                        <w:right w:val="none" w:sz="0" w:space="0" w:color="auto"/>
                                      </w:divBdr>
                                    </w:div>
                                  </w:divsChild>
                                </w:div>
                                <w:div w:id="1473523975">
                                  <w:marLeft w:val="240"/>
                                  <w:marRight w:val="240"/>
                                  <w:marTop w:val="0"/>
                                  <w:marBottom w:val="0"/>
                                  <w:divBdr>
                                    <w:top w:val="none" w:sz="0" w:space="0" w:color="auto"/>
                                    <w:left w:val="none" w:sz="0" w:space="0" w:color="auto"/>
                                    <w:bottom w:val="none" w:sz="0" w:space="0" w:color="auto"/>
                                    <w:right w:val="none" w:sz="0" w:space="0" w:color="auto"/>
                                  </w:divBdr>
                                  <w:divsChild>
                                    <w:div w:id="1046489757">
                                      <w:marLeft w:val="240"/>
                                      <w:marRight w:val="0"/>
                                      <w:marTop w:val="0"/>
                                      <w:marBottom w:val="0"/>
                                      <w:divBdr>
                                        <w:top w:val="none" w:sz="0" w:space="0" w:color="auto"/>
                                        <w:left w:val="none" w:sz="0" w:space="0" w:color="auto"/>
                                        <w:bottom w:val="none" w:sz="0" w:space="0" w:color="auto"/>
                                        <w:right w:val="none" w:sz="0" w:space="0" w:color="auto"/>
                                      </w:divBdr>
                                    </w:div>
                                  </w:divsChild>
                                </w:div>
                                <w:div w:id="1597205607">
                                  <w:marLeft w:val="240"/>
                                  <w:marRight w:val="240"/>
                                  <w:marTop w:val="0"/>
                                  <w:marBottom w:val="0"/>
                                  <w:divBdr>
                                    <w:top w:val="none" w:sz="0" w:space="0" w:color="auto"/>
                                    <w:left w:val="none" w:sz="0" w:space="0" w:color="auto"/>
                                    <w:bottom w:val="none" w:sz="0" w:space="0" w:color="auto"/>
                                    <w:right w:val="none" w:sz="0" w:space="0" w:color="auto"/>
                                  </w:divBdr>
                                  <w:divsChild>
                                    <w:div w:id="547646614">
                                      <w:marLeft w:val="240"/>
                                      <w:marRight w:val="0"/>
                                      <w:marTop w:val="0"/>
                                      <w:marBottom w:val="0"/>
                                      <w:divBdr>
                                        <w:top w:val="none" w:sz="0" w:space="0" w:color="auto"/>
                                        <w:left w:val="none" w:sz="0" w:space="0" w:color="auto"/>
                                        <w:bottom w:val="none" w:sz="0" w:space="0" w:color="auto"/>
                                        <w:right w:val="none" w:sz="0" w:space="0" w:color="auto"/>
                                      </w:divBdr>
                                    </w:div>
                                  </w:divsChild>
                                </w:div>
                                <w:div w:id="1680041758">
                                  <w:marLeft w:val="240"/>
                                  <w:marRight w:val="240"/>
                                  <w:marTop w:val="0"/>
                                  <w:marBottom w:val="0"/>
                                  <w:divBdr>
                                    <w:top w:val="none" w:sz="0" w:space="0" w:color="auto"/>
                                    <w:left w:val="none" w:sz="0" w:space="0" w:color="auto"/>
                                    <w:bottom w:val="none" w:sz="0" w:space="0" w:color="auto"/>
                                    <w:right w:val="none" w:sz="0" w:space="0" w:color="auto"/>
                                  </w:divBdr>
                                  <w:divsChild>
                                    <w:div w:id="1227181948">
                                      <w:marLeft w:val="240"/>
                                      <w:marRight w:val="0"/>
                                      <w:marTop w:val="0"/>
                                      <w:marBottom w:val="0"/>
                                      <w:divBdr>
                                        <w:top w:val="none" w:sz="0" w:space="0" w:color="auto"/>
                                        <w:left w:val="none" w:sz="0" w:space="0" w:color="auto"/>
                                        <w:bottom w:val="none" w:sz="0" w:space="0" w:color="auto"/>
                                        <w:right w:val="none" w:sz="0" w:space="0" w:color="auto"/>
                                      </w:divBdr>
                                    </w:div>
                                  </w:divsChild>
                                </w:div>
                                <w:div w:id="2037998799">
                                  <w:marLeft w:val="240"/>
                                  <w:marRight w:val="240"/>
                                  <w:marTop w:val="0"/>
                                  <w:marBottom w:val="0"/>
                                  <w:divBdr>
                                    <w:top w:val="none" w:sz="0" w:space="0" w:color="auto"/>
                                    <w:left w:val="none" w:sz="0" w:space="0" w:color="auto"/>
                                    <w:bottom w:val="none" w:sz="0" w:space="0" w:color="auto"/>
                                    <w:right w:val="none" w:sz="0" w:space="0" w:color="auto"/>
                                  </w:divBdr>
                                  <w:divsChild>
                                    <w:div w:id="1988392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292549">
                  <w:marLeft w:val="240"/>
                  <w:marRight w:val="240"/>
                  <w:marTop w:val="0"/>
                  <w:marBottom w:val="0"/>
                  <w:divBdr>
                    <w:top w:val="none" w:sz="0" w:space="0" w:color="auto"/>
                    <w:left w:val="none" w:sz="0" w:space="0" w:color="auto"/>
                    <w:bottom w:val="none" w:sz="0" w:space="0" w:color="auto"/>
                    <w:right w:val="none" w:sz="0" w:space="0" w:color="auto"/>
                  </w:divBdr>
                  <w:divsChild>
                    <w:div w:id="128937709">
                      <w:marLeft w:val="240"/>
                      <w:marRight w:val="0"/>
                      <w:marTop w:val="0"/>
                      <w:marBottom w:val="0"/>
                      <w:divBdr>
                        <w:top w:val="none" w:sz="0" w:space="0" w:color="auto"/>
                        <w:left w:val="none" w:sz="0" w:space="0" w:color="auto"/>
                        <w:bottom w:val="none" w:sz="0" w:space="0" w:color="auto"/>
                        <w:right w:val="none" w:sz="0" w:space="0" w:color="auto"/>
                      </w:divBdr>
                    </w:div>
                    <w:div w:id="859393180">
                      <w:marLeft w:val="0"/>
                      <w:marRight w:val="0"/>
                      <w:marTop w:val="0"/>
                      <w:marBottom w:val="0"/>
                      <w:divBdr>
                        <w:top w:val="none" w:sz="0" w:space="0" w:color="auto"/>
                        <w:left w:val="none" w:sz="0" w:space="0" w:color="auto"/>
                        <w:bottom w:val="none" w:sz="0" w:space="0" w:color="auto"/>
                        <w:right w:val="none" w:sz="0" w:space="0" w:color="auto"/>
                      </w:divBdr>
                      <w:divsChild>
                        <w:div w:id="371345261">
                          <w:marLeft w:val="0"/>
                          <w:marRight w:val="0"/>
                          <w:marTop w:val="0"/>
                          <w:marBottom w:val="0"/>
                          <w:divBdr>
                            <w:top w:val="none" w:sz="0" w:space="0" w:color="auto"/>
                            <w:left w:val="none" w:sz="0" w:space="0" w:color="auto"/>
                            <w:bottom w:val="none" w:sz="0" w:space="0" w:color="auto"/>
                            <w:right w:val="none" w:sz="0" w:space="0" w:color="auto"/>
                          </w:divBdr>
                        </w:div>
                        <w:div w:id="825777439">
                          <w:marLeft w:val="240"/>
                          <w:marRight w:val="240"/>
                          <w:marTop w:val="0"/>
                          <w:marBottom w:val="0"/>
                          <w:divBdr>
                            <w:top w:val="none" w:sz="0" w:space="0" w:color="auto"/>
                            <w:left w:val="none" w:sz="0" w:space="0" w:color="auto"/>
                            <w:bottom w:val="none" w:sz="0" w:space="0" w:color="auto"/>
                            <w:right w:val="none" w:sz="0" w:space="0" w:color="auto"/>
                          </w:divBdr>
                          <w:divsChild>
                            <w:div w:id="350687601">
                              <w:marLeft w:val="240"/>
                              <w:marRight w:val="0"/>
                              <w:marTop w:val="0"/>
                              <w:marBottom w:val="0"/>
                              <w:divBdr>
                                <w:top w:val="none" w:sz="0" w:space="0" w:color="auto"/>
                                <w:left w:val="none" w:sz="0" w:space="0" w:color="auto"/>
                                <w:bottom w:val="none" w:sz="0" w:space="0" w:color="auto"/>
                                <w:right w:val="none" w:sz="0" w:space="0" w:color="auto"/>
                              </w:divBdr>
                            </w:div>
                          </w:divsChild>
                        </w:div>
                        <w:div w:id="1071731753">
                          <w:marLeft w:val="240"/>
                          <w:marRight w:val="240"/>
                          <w:marTop w:val="0"/>
                          <w:marBottom w:val="0"/>
                          <w:divBdr>
                            <w:top w:val="none" w:sz="0" w:space="0" w:color="auto"/>
                            <w:left w:val="none" w:sz="0" w:space="0" w:color="auto"/>
                            <w:bottom w:val="none" w:sz="0" w:space="0" w:color="auto"/>
                            <w:right w:val="none" w:sz="0" w:space="0" w:color="auto"/>
                          </w:divBdr>
                          <w:divsChild>
                            <w:div w:id="490757625">
                              <w:marLeft w:val="240"/>
                              <w:marRight w:val="0"/>
                              <w:marTop w:val="0"/>
                              <w:marBottom w:val="0"/>
                              <w:divBdr>
                                <w:top w:val="none" w:sz="0" w:space="0" w:color="auto"/>
                                <w:left w:val="none" w:sz="0" w:space="0" w:color="auto"/>
                                <w:bottom w:val="none" w:sz="0" w:space="0" w:color="auto"/>
                                <w:right w:val="none" w:sz="0" w:space="0" w:color="auto"/>
                              </w:divBdr>
                            </w:div>
                          </w:divsChild>
                        </w:div>
                        <w:div w:id="1123306695">
                          <w:marLeft w:val="240"/>
                          <w:marRight w:val="240"/>
                          <w:marTop w:val="0"/>
                          <w:marBottom w:val="0"/>
                          <w:divBdr>
                            <w:top w:val="none" w:sz="0" w:space="0" w:color="auto"/>
                            <w:left w:val="none" w:sz="0" w:space="0" w:color="auto"/>
                            <w:bottom w:val="none" w:sz="0" w:space="0" w:color="auto"/>
                            <w:right w:val="none" w:sz="0" w:space="0" w:color="auto"/>
                          </w:divBdr>
                          <w:divsChild>
                            <w:div w:id="1082606588">
                              <w:marLeft w:val="240"/>
                              <w:marRight w:val="0"/>
                              <w:marTop w:val="0"/>
                              <w:marBottom w:val="0"/>
                              <w:divBdr>
                                <w:top w:val="none" w:sz="0" w:space="0" w:color="auto"/>
                                <w:left w:val="none" w:sz="0" w:space="0" w:color="auto"/>
                                <w:bottom w:val="none" w:sz="0" w:space="0" w:color="auto"/>
                                <w:right w:val="none" w:sz="0" w:space="0" w:color="auto"/>
                              </w:divBdr>
                            </w:div>
                          </w:divsChild>
                        </w:div>
                        <w:div w:id="1686206374">
                          <w:marLeft w:val="240"/>
                          <w:marRight w:val="240"/>
                          <w:marTop w:val="0"/>
                          <w:marBottom w:val="0"/>
                          <w:divBdr>
                            <w:top w:val="none" w:sz="0" w:space="0" w:color="auto"/>
                            <w:left w:val="none" w:sz="0" w:space="0" w:color="auto"/>
                            <w:bottom w:val="none" w:sz="0" w:space="0" w:color="auto"/>
                            <w:right w:val="none" w:sz="0" w:space="0" w:color="auto"/>
                          </w:divBdr>
                          <w:divsChild>
                            <w:div w:id="1541477263">
                              <w:marLeft w:val="240"/>
                              <w:marRight w:val="0"/>
                              <w:marTop w:val="0"/>
                              <w:marBottom w:val="0"/>
                              <w:divBdr>
                                <w:top w:val="none" w:sz="0" w:space="0" w:color="auto"/>
                                <w:left w:val="none" w:sz="0" w:space="0" w:color="auto"/>
                                <w:bottom w:val="none" w:sz="0" w:space="0" w:color="auto"/>
                                <w:right w:val="none" w:sz="0" w:space="0" w:color="auto"/>
                              </w:divBdr>
                            </w:div>
                          </w:divsChild>
                        </w:div>
                        <w:div w:id="1697460823">
                          <w:marLeft w:val="240"/>
                          <w:marRight w:val="240"/>
                          <w:marTop w:val="0"/>
                          <w:marBottom w:val="0"/>
                          <w:divBdr>
                            <w:top w:val="none" w:sz="0" w:space="0" w:color="auto"/>
                            <w:left w:val="none" w:sz="0" w:space="0" w:color="auto"/>
                            <w:bottom w:val="none" w:sz="0" w:space="0" w:color="auto"/>
                            <w:right w:val="none" w:sz="0" w:space="0" w:color="auto"/>
                          </w:divBdr>
                          <w:divsChild>
                            <w:div w:id="1001664548">
                              <w:marLeft w:val="240"/>
                              <w:marRight w:val="0"/>
                              <w:marTop w:val="0"/>
                              <w:marBottom w:val="0"/>
                              <w:divBdr>
                                <w:top w:val="none" w:sz="0" w:space="0" w:color="auto"/>
                                <w:left w:val="none" w:sz="0" w:space="0" w:color="auto"/>
                                <w:bottom w:val="none" w:sz="0" w:space="0" w:color="auto"/>
                                <w:right w:val="none" w:sz="0" w:space="0" w:color="auto"/>
                              </w:divBdr>
                            </w:div>
                          </w:divsChild>
                        </w:div>
                        <w:div w:id="2073308391">
                          <w:marLeft w:val="240"/>
                          <w:marRight w:val="240"/>
                          <w:marTop w:val="0"/>
                          <w:marBottom w:val="0"/>
                          <w:divBdr>
                            <w:top w:val="none" w:sz="0" w:space="0" w:color="auto"/>
                            <w:left w:val="none" w:sz="0" w:space="0" w:color="auto"/>
                            <w:bottom w:val="none" w:sz="0" w:space="0" w:color="auto"/>
                            <w:right w:val="none" w:sz="0" w:space="0" w:color="auto"/>
                          </w:divBdr>
                          <w:divsChild>
                            <w:div w:id="758871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7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4974">
      <w:bodyDiv w:val="1"/>
      <w:marLeft w:val="0"/>
      <w:marRight w:val="360"/>
      <w:marTop w:val="0"/>
      <w:marBottom w:val="0"/>
      <w:divBdr>
        <w:top w:val="none" w:sz="0" w:space="0" w:color="auto"/>
        <w:left w:val="none" w:sz="0" w:space="0" w:color="auto"/>
        <w:bottom w:val="none" w:sz="0" w:space="0" w:color="auto"/>
        <w:right w:val="none" w:sz="0" w:space="0" w:color="auto"/>
      </w:divBdr>
      <w:divsChild>
        <w:div w:id="1135828744">
          <w:marLeft w:val="240"/>
          <w:marRight w:val="240"/>
          <w:marTop w:val="0"/>
          <w:marBottom w:val="0"/>
          <w:divBdr>
            <w:top w:val="none" w:sz="0" w:space="0" w:color="auto"/>
            <w:left w:val="none" w:sz="0" w:space="0" w:color="auto"/>
            <w:bottom w:val="none" w:sz="0" w:space="0" w:color="auto"/>
            <w:right w:val="none" w:sz="0" w:space="0" w:color="auto"/>
          </w:divBdr>
          <w:divsChild>
            <w:div w:id="324089154">
              <w:marLeft w:val="0"/>
              <w:marRight w:val="0"/>
              <w:marTop w:val="0"/>
              <w:marBottom w:val="0"/>
              <w:divBdr>
                <w:top w:val="none" w:sz="0" w:space="0" w:color="auto"/>
                <w:left w:val="none" w:sz="0" w:space="0" w:color="auto"/>
                <w:bottom w:val="none" w:sz="0" w:space="0" w:color="auto"/>
                <w:right w:val="none" w:sz="0" w:space="0" w:color="auto"/>
              </w:divBdr>
              <w:divsChild>
                <w:div w:id="1022324025">
                  <w:marLeft w:val="240"/>
                  <w:marRight w:val="240"/>
                  <w:marTop w:val="0"/>
                  <w:marBottom w:val="0"/>
                  <w:divBdr>
                    <w:top w:val="none" w:sz="0" w:space="0" w:color="auto"/>
                    <w:left w:val="none" w:sz="0" w:space="0" w:color="auto"/>
                    <w:bottom w:val="none" w:sz="0" w:space="0" w:color="auto"/>
                    <w:right w:val="none" w:sz="0" w:space="0" w:color="auto"/>
                  </w:divBdr>
                  <w:divsChild>
                    <w:div w:id="983313486">
                      <w:marLeft w:val="0"/>
                      <w:marRight w:val="0"/>
                      <w:marTop w:val="0"/>
                      <w:marBottom w:val="0"/>
                      <w:divBdr>
                        <w:top w:val="none" w:sz="0" w:space="0" w:color="auto"/>
                        <w:left w:val="none" w:sz="0" w:space="0" w:color="auto"/>
                        <w:bottom w:val="none" w:sz="0" w:space="0" w:color="auto"/>
                        <w:right w:val="none" w:sz="0" w:space="0" w:color="auto"/>
                      </w:divBdr>
                      <w:divsChild>
                        <w:div w:id="386685757">
                          <w:marLeft w:val="240"/>
                          <w:marRight w:val="240"/>
                          <w:marTop w:val="0"/>
                          <w:marBottom w:val="0"/>
                          <w:divBdr>
                            <w:top w:val="none" w:sz="0" w:space="0" w:color="auto"/>
                            <w:left w:val="none" w:sz="0" w:space="0" w:color="auto"/>
                            <w:bottom w:val="none" w:sz="0" w:space="0" w:color="auto"/>
                            <w:right w:val="none" w:sz="0" w:space="0" w:color="auto"/>
                          </w:divBdr>
                          <w:divsChild>
                            <w:div w:id="893078644">
                              <w:marLeft w:val="0"/>
                              <w:marRight w:val="0"/>
                              <w:marTop w:val="0"/>
                              <w:marBottom w:val="0"/>
                              <w:divBdr>
                                <w:top w:val="none" w:sz="0" w:space="0" w:color="auto"/>
                                <w:left w:val="none" w:sz="0" w:space="0" w:color="auto"/>
                                <w:bottom w:val="none" w:sz="0" w:space="0" w:color="auto"/>
                                <w:right w:val="none" w:sz="0" w:space="0" w:color="auto"/>
                              </w:divBdr>
                              <w:divsChild>
                                <w:div w:id="81952256">
                                  <w:marLeft w:val="240"/>
                                  <w:marRight w:val="240"/>
                                  <w:marTop w:val="0"/>
                                  <w:marBottom w:val="0"/>
                                  <w:divBdr>
                                    <w:top w:val="none" w:sz="0" w:space="0" w:color="auto"/>
                                    <w:left w:val="none" w:sz="0" w:space="0" w:color="auto"/>
                                    <w:bottom w:val="none" w:sz="0" w:space="0" w:color="auto"/>
                                    <w:right w:val="none" w:sz="0" w:space="0" w:color="auto"/>
                                  </w:divBdr>
                                  <w:divsChild>
                                    <w:div w:id="1806072864">
                                      <w:marLeft w:val="240"/>
                                      <w:marRight w:val="0"/>
                                      <w:marTop w:val="0"/>
                                      <w:marBottom w:val="0"/>
                                      <w:divBdr>
                                        <w:top w:val="none" w:sz="0" w:space="0" w:color="auto"/>
                                        <w:left w:val="none" w:sz="0" w:space="0" w:color="auto"/>
                                        <w:bottom w:val="none" w:sz="0" w:space="0" w:color="auto"/>
                                        <w:right w:val="none" w:sz="0" w:space="0" w:color="auto"/>
                                      </w:divBdr>
                                    </w:div>
                                  </w:divsChild>
                                </w:div>
                                <w:div w:id="343674667">
                                  <w:marLeft w:val="240"/>
                                  <w:marRight w:val="240"/>
                                  <w:marTop w:val="0"/>
                                  <w:marBottom w:val="0"/>
                                  <w:divBdr>
                                    <w:top w:val="none" w:sz="0" w:space="0" w:color="auto"/>
                                    <w:left w:val="none" w:sz="0" w:space="0" w:color="auto"/>
                                    <w:bottom w:val="none" w:sz="0" w:space="0" w:color="auto"/>
                                    <w:right w:val="none" w:sz="0" w:space="0" w:color="auto"/>
                                  </w:divBdr>
                                  <w:divsChild>
                                    <w:div w:id="1223449814">
                                      <w:marLeft w:val="240"/>
                                      <w:marRight w:val="0"/>
                                      <w:marTop w:val="0"/>
                                      <w:marBottom w:val="0"/>
                                      <w:divBdr>
                                        <w:top w:val="none" w:sz="0" w:space="0" w:color="auto"/>
                                        <w:left w:val="none" w:sz="0" w:space="0" w:color="auto"/>
                                        <w:bottom w:val="none" w:sz="0" w:space="0" w:color="auto"/>
                                        <w:right w:val="none" w:sz="0" w:space="0" w:color="auto"/>
                                      </w:divBdr>
                                    </w:div>
                                  </w:divsChild>
                                </w:div>
                                <w:div w:id="378819415">
                                  <w:marLeft w:val="240"/>
                                  <w:marRight w:val="240"/>
                                  <w:marTop w:val="0"/>
                                  <w:marBottom w:val="0"/>
                                  <w:divBdr>
                                    <w:top w:val="none" w:sz="0" w:space="0" w:color="auto"/>
                                    <w:left w:val="none" w:sz="0" w:space="0" w:color="auto"/>
                                    <w:bottom w:val="none" w:sz="0" w:space="0" w:color="auto"/>
                                    <w:right w:val="none" w:sz="0" w:space="0" w:color="auto"/>
                                  </w:divBdr>
                                  <w:divsChild>
                                    <w:div w:id="1662923303">
                                      <w:marLeft w:val="240"/>
                                      <w:marRight w:val="0"/>
                                      <w:marTop w:val="0"/>
                                      <w:marBottom w:val="0"/>
                                      <w:divBdr>
                                        <w:top w:val="none" w:sz="0" w:space="0" w:color="auto"/>
                                        <w:left w:val="none" w:sz="0" w:space="0" w:color="auto"/>
                                        <w:bottom w:val="none" w:sz="0" w:space="0" w:color="auto"/>
                                        <w:right w:val="none" w:sz="0" w:space="0" w:color="auto"/>
                                      </w:divBdr>
                                    </w:div>
                                  </w:divsChild>
                                </w:div>
                                <w:div w:id="383339243">
                                  <w:marLeft w:val="240"/>
                                  <w:marRight w:val="240"/>
                                  <w:marTop w:val="0"/>
                                  <w:marBottom w:val="0"/>
                                  <w:divBdr>
                                    <w:top w:val="none" w:sz="0" w:space="0" w:color="auto"/>
                                    <w:left w:val="none" w:sz="0" w:space="0" w:color="auto"/>
                                    <w:bottom w:val="none" w:sz="0" w:space="0" w:color="auto"/>
                                    <w:right w:val="none" w:sz="0" w:space="0" w:color="auto"/>
                                  </w:divBdr>
                                  <w:divsChild>
                                    <w:div w:id="1034574521">
                                      <w:marLeft w:val="240"/>
                                      <w:marRight w:val="0"/>
                                      <w:marTop w:val="0"/>
                                      <w:marBottom w:val="0"/>
                                      <w:divBdr>
                                        <w:top w:val="none" w:sz="0" w:space="0" w:color="auto"/>
                                        <w:left w:val="none" w:sz="0" w:space="0" w:color="auto"/>
                                        <w:bottom w:val="none" w:sz="0" w:space="0" w:color="auto"/>
                                        <w:right w:val="none" w:sz="0" w:space="0" w:color="auto"/>
                                      </w:divBdr>
                                    </w:div>
                                  </w:divsChild>
                                </w:div>
                                <w:div w:id="427195306">
                                  <w:marLeft w:val="240"/>
                                  <w:marRight w:val="240"/>
                                  <w:marTop w:val="0"/>
                                  <w:marBottom w:val="0"/>
                                  <w:divBdr>
                                    <w:top w:val="none" w:sz="0" w:space="0" w:color="auto"/>
                                    <w:left w:val="none" w:sz="0" w:space="0" w:color="auto"/>
                                    <w:bottom w:val="none" w:sz="0" w:space="0" w:color="auto"/>
                                    <w:right w:val="none" w:sz="0" w:space="0" w:color="auto"/>
                                  </w:divBdr>
                                  <w:divsChild>
                                    <w:div w:id="2089030831">
                                      <w:marLeft w:val="240"/>
                                      <w:marRight w:val="0"/>
                                      <w:marTop w:val="0"/>
                                      <w:marBottom w:val="0"/>
                                      <w:divBdr>
                                        <w:top w:val="none" w:sz="0" w:space="0" w:color="auto"/>
                                        <w:left w:val="none" w:sz="0" w:space="0" w:color="auto"/>
                                        <w:bottom w:val="none" w:sz="0" w:space="0" w:color="auto"/>
                                        <w:right w:val="none" w:sz="0" w:space="0" w:color="auto"/>
                                      </w:divBdr>
                                    </w:div>
                                  </w:divsChild>
                                </w:div>
                                <w:div w:id="595017186">
                                  <w:marLeft w:val="240"/>
                                  <w:marRight w:val="240"/>
                                  <w:marTop w:val="0"/>
                                  <w:marBottom w:val="0"/>
                                  <w:divBdr>
                                    <w:top w:val="none" w:sz="0" w:space="0" w:color="auto"/>
                                    <w:left w:val="none" w:sz="0" w:space="0" w:color="auto"/>
                                    <w:bottom w:val="none" w:sz="0" w:space="0" w:color="auto"/>
                                    <w:right w:val="none" w:sz="0" w:space="0" w:color="auto"/>
                                  </w:divBdr>
                                  <w:divsChild>
                                    <w:div w:id="1270510691">
                                      <w:marLeft w:val="240"/>
                                      <w:marRight w:val="0"/>
                                      <w:marTop w:val="0"/>
                                      <w:marBottom w:val="0"/>
                                      <w:divBdr>
                                        <w:top w:val="none" w:sz="0" w:space="0" w:color="auto"/>
                                        <w:left w:val="none" w:sz="0" w:space="0" w:color="auto"/>
                                        <w:bottom w:val="none" w:sz="0" w:space="0" w:color="auto"/>
                                        <w:right w:val="none" w:sz="0" w:space="0" w:color="auto"/>
                                      </w:divBdr>
                                    </w:div>
                                  </w:divsChild>
                                </w:div>
                                <w:div w:id="821505770">
                                  <w:marLeft w:val="240"/>
                                  <w:marRight w:val="240"/>
                                  <w:marTop w:val="0"/>
                                  <w:marBottom w:val="0"/>
                                  <w:divBdr>
                                    <w:top w:val="none" w:sz="0" w:space="0" w:color="auto"/>
                                    <w:left w:val="none" w:sz="0" w:space="0" w:color="auto"/>
                                    <w:bottom w:val="none" w:sz="0" w:space="0" w:color="auto"/>
                                    <w:right w:val="none" w:sz="0" w:space="0" w:color="auto"/>
                                  </w:divBdr>
                                  <w:divsChild>
                                    <w:div w:id="1573857804">
                                      <w:marLeft w:val="240"/>
                                      <w:marRight w:val="0"/>
                                      <w:marTop w:val="0"/>
                                      <w:marBottom w:val="0"/>
                                      <w:divBdr>
                                        <w:top w:val="none" w:sz="0" w:space="0" w:color="auto"/>
                                        <w:left w:val="none" w:sz="0" w:space="0" w:color="auto"/>
                                        <w:bottom w:val="none" w:sz="0" w:space="0" w:color="auto"/>
                                        <w:right w:val="none" w:sz="0" w:space="0" w:color="auto"/>
                                      </w:divBdr>
                                    </w:div>
                                  </w:divsChild>
                                </w:div>
                                <w:div w:id="1117602058">
                                  <w:marLeft w:val="240"/>
                                  <w:marRight w:val="240"/>
                                  <w:marTop w:val="0"/>
                                  <w:marBottom w:val="0"/>
                                  <w:divBdr>
                                    <w:top w:val="none" w:sz="0" w:space="0" w:color="auto"/>
                                    <w:left w:val="none" w:sz="0" w:space="0" w:color="auto"/>
                                    <w:bottom w:val="none" w:sz="0" w:space="0" w:color="auto"/>
                                    <w:right w:val="none" w:sz="0" w:space="0" w:color="auto"/>
                                  </w:divBdr>
                                  <w:divsChild>
                                    <w:div w:id="2060742986">
                                      <w:marLeft w:val="240"/>
                                      <w:marRight w:val="0"/>
                                      <w:marTop w:val="0"/>
                                      <w:marBottom w:val="0"/>
                                      <w:divBdr>
                                        <w:top w:val="none" w:sz="0" w:space="0" w:color="auto"/>
                                        <w:left w:val="none" w:sz="0" w:space="0" w:color="auto"/>
                                        <w:bottom w:val="none" w:sz="0" w:space="0" w:color="auto"/>
                                        <w:right w:val="none" w:sz="0" w:space="0" w:color="auto"/>
                                      </w:divBdr>
                                    </w:div>
                                  </w:divsChild>
                                </w:div>
                                <w:div w:id="1159006753">
                                  <w:marLeft w:val="240"/>
                                  <w:marRight w:val="240"/>
                                  <w:marTop w:val="0"/>
                                  <w:marBottom w:val="0"/>
                                  <w:divBdr>
                                    <w:top w:val="none" w:sz="0" w:space="0" w:color="auto"/>
                                    <w:left w:val="none" w:sz="0" w:space="0" w:color="auto"/>
                                    <w:bottom w:val="none" w:sz="0" w:space="0" w:color="auto"/>
                                    <w:right w:val="none" w:sz="0" w:space="0" w:color="auto"/>
                                  </w:divBdr>
                                  <w:divsChild>
                                    <w:div w:id="106127305">
                                      <w:marLeft w:val="240"/>
                                      <w:marRight w:val="0"/>
                                      <w:marTop w:val="0"/>
                                      <w:marBottom w:val="0"/>
                                      <w:divBdr>
                                        <w:top w:val="none" w:sz="0" w:space="0" w:color="auto"/>
                                        <w:left w:val="none" w:sz="0" w:space="0" w:color="auto"/>
                                        <w:bottom w:val="none" w:sz="0" w:space="0" w:color="auto"/>
                                        <w:right w:val="none" w:sz="0" w:space="0" w:color="auto"/>
                                      </w:divBdr>
                                    </w:div>
                                  </w:divsChild>
                                </w:div>
                                <w:div w:id="1217008715">
                                  <w:marLeft w:val="240"/>
                                  <w:marRight w:val="240"/>
                                  <w:marTop w:val="0"/>
                                  <w:marBottom w:val="0"/>
                                  <w:divBdr>
                                    <w:top w:val="none" w:sz="0" w:space="0" w:color="auto"/>
                                    <w:left w:val="none" w:sz="0" w:space="0" w:color="auto"/>
                                    <w:bottom w:val="none" w:sz="0" w:space="0" w:color="auto"/>
                                    <w:right w:val="none" w:sz="0" w:space="0" w:color="auto"/>
                                  </w:divBdr>
                                  <w:divsChild>
                                    <w:div w:id="1135637704">
                                      <w:marLeft w:val="240"/>
                                      <w:marRight w:val="0"/>
                                      <w:marTop w:val="0"/>
                                      <w:marBottom w:val="0"/>
                                      <w:divBdr>
                                        <w:top w:val="none" w:sz="0" w:space="0" w:color="auto"/>
                                        <w:left w:val="none" w:sz="0" w:space="0" w:color="auto"/>
                                        <w:bottom w:val="none" w:sz="0" w:space="0" w:color="auto"/>
                                        <w:right w:val="none" w:sz="0" w:space="0" w:color="auto"/>
                                      </w:divBdr>
                                    </w:div>
                                  </w:divsChild>
                                </w:div>
                                <w:div w:id="1350175988">
                                  <w:marLeft w:val="240"/>
                                  <w:marRight w:val="240"/>
                                  <w:marTop w:val="0"/>
                                  <w:marBottom w:val="0"/>
                                  <w:divBdr>
                                    <w:top w:val="none" w:sz="0" w:space="0" w:color="auto"/>
                                    <w:left w:val="none" w:sz="0" w:space="0" w:color="auto"/>
                                    <w:bottom w:val="none" w:sz="0" w:space="0" w:color="auto"/>
                                    <w:right w:val="none" w:sz="0" w:space="0" w:color="auto"/>
                                  </w:divBdr>
                                  <w:divsChild>
                                    <w:div w:id="1622415200">
                                      <w:marLeft w:val="240"/>
                                      <w:marRight w:val="0"/>
                                      <w:marTop w:val="0"/>
                                      <w:marBottom w:val="0"/>
                                      <w:divBdr>
                                        <w:top w:val="none" w:sz="0" w:space="0" w:color="auto"/>
                                        <w:left w:val="none" w:sz="0" w:space="0" w:color="auto"/>
                                        <w:bottom w:val="none" w:sz="0" w:space="0" w:color="auto"/>
                                        <w:right w:val="none" w:sz="0" w:space="0" w:color="auto"/>
                                      </w:divBdr>
                                    </w:div>
                                  </w:divsChild>
                                </w:div>
                                <w:div w:id="1382710636">
                                  <w:marLeft w:val="0"/>
                                  <w:marRight w:val="0"/>
                                  <w:marTop w:val="0"/>
                                  <w:marBottom w:val="0"/>
                                  <w:divBdr>
                                    <w:top w:val="none" w:sz="0" w:space="0" w:color="auto"/>
                                    <w:left w:val="none" w:sz="0" w:space="0" w:color="auto"/>
                                    <w:bottom w:val="none" w:sz="0" w:space="0" w:color="auto"/>
                                    <w:right w:val="none" w:sz="0" w:space="0" w:color="auto"/>
                                  </w:divBdr>
                                </w:div>
                                <w:div w:id="1518034289">
                                  <w:marLeft w:val="240"/>
                                  <w:marRight w:val="240"/>
                                  <w:marTop w:val="0"/>
                                  <w:marBottom w:val="0"/>
                                  <w:divBdr>
                                    <w:top w:val="none" w:sz="0" w:space="0" w:color="auto"/>
                                    <w:left w:val="none" w:sz="0" w:space="0" w:color="auto"/>
                                    <w:bottom w:val="none" w:sz="0" w:space="0" w:color="auto"/>
                                    <w:right w:val="none" w:sz="0" w:space="0" w:color="auto"/>
                                  </w:divBdr>
                                  <w:divsChild>
                                    <w:div w:id="825705476">
                                      <w:marLeft w:val="240"/>
                                      <w:marRight w:val="0"/>
                                      <w:marTop w:val="0"/>
                                      <w:marBottom w:val="0"/>
                                      <w:divBdr>
                                        <w:top w:val="none" w:sz="0" w:space="0" w:color="auto"/>
                                        <w:left w:val="none" w:sz="0" w:space="0" w:color="auto"/>
                                        <w:bottom w:val="none" w:sz="0" w:space="0" w:color="auto"/>
                                        <w:right w:val="none" w:sz="0" w:space="0" w:color="auto"/>
                                      </w:divBdr>
                                    </w:div>
                                  </w:divsChild>
                                </w:div>
                                <w:div w:id="1552233258">
                                  <w:marLeft w:val="240"/>
                                  <w:marRight w:val="240"/>
                                  <w:marTop w:val="0"/>
                                  <w:marBottom w:val="0"/>
                                  <w:divBdr>
                                    <w:top w:val="none" w:sz="0" w:space="0" w:color="auto"/>
                                    <w:left w:val="none" w:sz="0" w:space="0" w:color="auto"/>
                                    <w:bottom w:val="none" w:sz="0" w:space="0" w:color="auto"/>
                                    <w:right w:val="none" w:sz="0" w:space="0" w:color="auto"/>
                                  </w:divBdr>
                                  <w:divsChild>
                                    <w:div w:id="1342394009">
                                      <w:marLeft w:val="240"/>
                                      <w:marRight w:val="0"/>
                                      <w:marTop w:val="0"/>
                                      <w:marBottom w:val="0"/>
                                      <w:divBdr>
                                        <w:top w:val="none" w:sz="0" w:space="0" w:color="auto"/>
                                        <w:left w:val="none" w:sz="0" w:space="0" w:color="auto"/>
                                        <w:bottom w:val="none" w:sz="0" w:space="0" w:color="auto"/>
                                        <w:right w:val="none" w:sz="0" w:space="0" w:color="auto"/>
                                      </w:divBdr>
                                    </w:div>
                                  </w:divsChild>
                                </w:div>
                                <w:div w:id="1557206357">
                                  <w:marLeft w:val="240"/>
                                  <w:marRight w:val="240"/>
                                  <w:marTop w:val="0"/>
                                  <w:marBottom w:val="0"/>
                                  <w:divBdr>
                                    <w:top w:val="none" w:sz="0" w:space="0" w:color="auto"/>
                                    <w:left w:val="none" w:sz="0" w:space="0" w:color="auto"/>
                                    <w:bottom w:val="none" w:sz="0" w:space="0" w:color="auto"/>
                                    <w:right w:val="none" w:sz="0" w:space="0" w:color="auto"/>
                                  </w:divBdr>
                                  <w:divsChild>
                                    <w:div w:id="1303268156">
                                      <w:marLeft w:val="240"/>
                                      <w:marRight w:val="0"/>
                                      <w:marTop w:val="0"/>
                                      <w:marBottom w:val="0"/>
                                      <w:divBdr>
                                        <w:top w:val="none" w:sz="0" w:space="0" w:color="auto"/>
                                        <w:left w:val="none" w:sz="0" w:space="0" w:color="auto"/>
                                        <w:bottom w:val="none" w:sz="0" w:space="0" w:color="auto"/>
                                        <w:right w:val="none" w:sz="0" w:space="0" w:color="auto"/>
                                      </w:divBdr>
                                    </w:div>
                                  </w:divsChild>
                                </w:div>
                                <w:div w:id="1567059855">
                                  <w:marLeft w:val="240"/>
                                  <w:marRight w:val="240"/>
                                  <w:marTop w:val="0"/>
                                  <w:marBottom w:val="0"/>
                                  <w:divBdr>
                                    <w:top w:val="none" w:sz="0" w:space="0" w:color="auto"/>
                                    <w:left w:val="none" w:sz="0" w:space="0" w:color="auto"/>
                                    <w:bottom w:val="none" w:sz="0" w:space="0" w:color="auto"/>
                                    <w:right w:val="none" w:sz="0" w:space="0" w:color="auto"/>
                                  </w:divBdr>
                                  <w:divsChild>
                                    <w:div w:id="1102914401">
                                      <w:marLeft w:val="240"/>
                                      <w:marRight w:val="0"/>
                                      <w:marTop w:val="0"/>
                                      <w:marBottom w:val="0"/>
                                      <w:divBdr>
                                        <w:top w:val="none" w:sz="0" w:space="0" w:color="auto"/>
                                        <w:left w:val="none" w:sz="0" w:space="0" w:color="auto"/>
                                        <w:bottom w:val="none" w:sz="0" w:space="0" w:color="auto"/>
                                        <w:right w:val="none" w:sz="0" w:space="0" w:color="auto"/>
                                      </w:divBdr>
                                    </w:div>
                                  </w:divsChild>
                                </w:div>
                                <w:div w:id="1796020702">
                                  <w:marLeft w:val="240"/>
                                  <w:marRight w:val="240"/>
                                  <w:marTop w:val="0"/>
                                  <w:marBottom w:val="0"/>
                                  <w:divBdr>
                                    <w:top w:val="none" w:sz="0" w:space="0" w:color="auto"/>
                                    <w:left w:val="none" w:sz="0" w:space="0" w:color="auto"/>
                                    <w:bottom w:val="none" w:sz="0" w:space="0" w:color="auto"/>
                                    <w:right w:val="none" w:sz="0" w:space="0" w:color="auto"/>
                                  </w:divBdr>
                                  <w:divsChild>
                                    <w:div w:id="743066762">
                                      <w:marLeft w:val="240"/>
                                      <w:marRight w:val="0"/>
                                      <w:marTop w:val="0"/>
                                      <w:marBottom w:val="0"/>
                                      <w:divBdr>
                                        <w:top w:val="none" w:sz="0" w:space="0" w:color="auto"/>
                                        <w:left w:val="none" w:sz="0" w:space="0" w:color="auto"/>
                                        <w:bottom w:val="none" w:sz="0" w:space="0" w:color="auto"/>
                                        <w:right w:val="none" w:sz="0" w:space="0" w:color="auto"/>
                                      </w:divBdr>
                                    </w:div>
                                  </w:divsChild>
                                </w:div>
                                <w:div w:id="1892881468">
                                  <w:marLeft w:val="240"/>
                                  <w:marRight w:val="240"/>
                                  <w:marTop w:val="0"/>
                                  <w:marBottom w:val="0"/>
                                  <w:divBdr>
                                    <w:top w:val="none" w:sz="0" w:space="0" w:color="auto"/>
                                    <w:left w:val="none" w:sz="0" w:space="0" w:color="auto"/>
                                    <w:bottom w:val="none" w:sz="0" w:space="0" w:color="auto"/>
                                    <w:right w:val="none" w:sz="0" w:space="0" w:color="auto"/>
                                  </w:divBdr>
                                  <w:divsChild>
                                    <w:div w:id="1920289470">
                                      <w:marLeft w:val="240"/>
                                      <w:marRight w:val="0"/>
                                      <w:marTop w:val="0"/>
                                      <w:marBottom w:val="0"/>
                                      <w:divBdr>
                                        <w:top w:val="none" w:sz="0" w:space="0" w:color="auto"/>
                                        <w:left w:val="none" w:sz="0" w:space="0" w:color="auto"/>
                                        <w:bottom w:val="none" w:sz="0" w:space="0" w:color="auto"/>
                                        <w:right w:val="none" w:sz="0" w:space="0" w:color="auto"/>
                                      </w:divBdr>
                                    </w:div>
                                  </w:divsChild>
                                </w:div>
                                <w:div w:id="1949776483">
                                  <w:marLeft w:val="240"/>
                                  <w:marRight w:val="240"/>
                                  <w:marTop w:val="0"/>
                                  <w:marBottom w:val="0"/>
                                  <w:divBdr>
                                    <w:top w:val="none" w:sz="0" w:space="0" w:color="auto"/>
                                    <w:left w:val="none" w:sz="0" w:space="0" w:color="auto"/>
                                    <w:bottom w:val="none" w:sz="0" w:space="0" w:color="auto"/>
                                    <w:right w:val="none" w:sz="0" w:space="0" w:color="auto"/>
                                  </w:divBdr>
                                  <w:divsChild>
                                    <w:div w:id="374624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337979">
                              <w:marLeft w:val="240"/>
                              <w:marRight w:val="0"/>
                              <w:marTop w:val="0"/>
                              <w:marBottom w:val="0"/>
                              <w:divBdr>
                                <w:top w:val="none" w:sz="0" w:space="0" w:color="auto"/>
                                <w:left w:val="none" w:sz="0" w:space="0" w:color="auto"/>
                                <w:bottom w:val="none" w:sz="0" w:space="0" w:color="auto"/>
                                <w:right w:val="none" w:sz="0" w:space="0" w:color="auto"/>
                              </w:divBdr>
                            </w:div>
                          </w:divsChild>
                        </w:div>
                        <w:div w:id="1812483262">
                          <w:marLeft w:val="0"/>
                          <w:marRight w:val="0"/>
                          <w:marTop w:val="0"/>
                          <w:marBottom w:val="0"/>
                          <w:divBdr>
                            <w:top w:val="none" w:sz="0" w:space="0" w:color="auto"/>
                            <w:left w:val="none" w:sz="0" w:space="0" w:color="auto"/>
                            <w:bottom w:val="none" w:sz="0" w:space="0" w:color="auto"/>
                            <w:right w:val="none" w:sz="0" w:space="0" w:color="auto"/>
                          </w:divBdr>
                        </w:div>
                        <w:div w:id="1831630605">
                          <w:marLeft w:val="240"/>
                          <w:marRight w:val="240"/>
                          <w:marTop w:val="0"/>
                          <w:marBottom w:val="0"/>
                          <w:divBdr>
                            <w:top w:val="none" w:sz="0" w:space="0" w:color="auto"/>
                            <w:left w:val="none" w:sz="0" w:space="0" w:color="auto"/>
                            <w:bottom w:val="none" w:sz="0" w:space="0" w:color="auto"/>
                            <w:right w:val="none" w:sz="0" w:space="0" w:color="auto"/>
                          </w:divBdr>
                          <w:divsChild>
                            <w:div w:id="873079673">
                              <w:marLeft w:val="0"/>
                              <w:marRight w:val="0"/>
                              <w:marTop w:val="0"/>
                              <w:marBottom w:val="0"/>
                              <w:divBdr>
                                <w:top w:val="none" w:sz="0" w:space="0" w:color="auto"/>
                                <w:left w:val="none" w:sz="0" w:space="0" w:color="auto"/>
                                <w:bottom w:val="none" w:sz="0" w:space="0" w:color="auto"/>
                                <w:right w:val="none" w:sz="0" w:space="0" w:color="auto"/>
                              </w:divBdr>
                              <w:divsChild>
                                <w:div w:id="252588116">
                                  <w:marLeft w:val="240"/>
                                  <w:marRight w:val="240"/>
                                  <w:marTop w:val="0"/>
                                  <w:marBottom w:val="0"/>
                                  <w:divBdr>
                                    <w:top w:val="none" w:sz="0" w:space="0" w:color="auto"/>
                                    <w:left w:val="none" w:sz="0" w:space="0" w:color="auto"/>
                                    <w:bottom w:val="none" w:sz="0" w:space="0" w:color="auto"/>
                                    <w:right w:val="none" w:sz="0" w:space="0" w:color="auto"/>
                                  </w:divBdr>
                                  <w:divsChild>
                                    <w:div w:id="426924002">
                                      <w:marLeft w:val="240"/>
                                      <w:marRight w:val="0"/>
                                      <w:marTop w:val="0"/>
                                      <w:marBottom w:val="0"/>
                                      <w:divBdr>
                                        <w:top w:val="none" w:sz="0" w:space="0" w:color="auto"/>
                                        <w:left w:val="none" w:sz="0" w:space="0" w:color="auto"/>
                                        <w:bottom w:val="none" w:sz="0" w:space="0" w:color="auto"/>
                                        <w:right w:val="none" w:sz="0" w:space="0" w:color="auto"/>
                                      </w:divBdr>
                                    </w:div>
                                    <w:div w:id="1363171935">
                                      <w:marLeft w:val="0"/>
                                      <w:marRight w:val="0"/>
                                      <w:marTop w:val="0"/>
                                      <w:marBottom w:val="0"/>
                                      <w:divBdr>
                                        <w:top w:val="none" w:sz="0" w:space="0" w:color="auto"/>
                                        <w:left w:val="none" w:sz="0" w:space="0" w:color="auto"/>
                                        <w:bottom w:val="none" w:sz="0" w:space="0" w:color="auto"/>
                                        <w:right w:val="none" w:sz="0" w:space="0" w:color="auto"/>
                                      </w:divBdr>
                                      <w:divsChild>
                                        <w:div w:id="163013351">
                                          <w:marLeft w:val="0"/>
                                          <w:marRight w:val="0"/>
                                          <w:marTop w:val="0"/>
                                          <w:marBottom w:val="0"/>
                                          <w:divBdr>
                                            <w:top w:val="none" w:sz="0" w:space="0" w:color="auto"/>
                                            <w:left w:val="none" w:sz="0" w:space="0" w:color="auto"/>
                                            <w:bottom w:val="none" w:sz="0" w:space="0" w:color="auto"/>
                                            <w:right w:val="none" w:sz="0" w:space="0" w:color="auto"/>
                                          </w:divBdr>
                                        </w:div>
                                        <w:div w:id="881787665">
                                          <w:marLeft w:val="240"/>
                                          <w:marRight w:val="240"/>
                                          <w:marTop w:val="0"/>
                                          <w:marBottom w:val="0"/>
                                          <w:divBdr>
                                            <w:top w:val="none" w:sz="0" w:space="0" w:color="auto"/>
                                            <w:left w:val="none" w:sz="0" w:space="0" w:color="auto"/>
                                            <w:bottom w:val="none" w:sz="0" w:space="0" w:color="auto"/>
                                            <w:right w:val="none" w:sz="0" w:space="0" w:color="auto"/>
                                          </w:divBdr>
                                          <w:divsChild>
                                            <w:div w:id="1027684210">
                                              <w:marLeft w:val="0"/>
                                              <w:marRight w:val="0"/>
                                              <w:marTop w:val="0"/>
                                              <w:marBottom w:val="0"/>
                                              <w:divBdr>
                                                <w:top w:val="none" w:sz="0" w:space="0" w:color="auto"/>
                                                <w:left w:val="none" w:sz="0" w:space="0" w:color="auto"/>
                                                <w:bottom w:val="none" w:sz="0" w:space="0" w:color="auto"/>
                                                <w:right w:val="none" w:sz="0" w:space="0" w:color="auto"/>
                                              </w:divBdr>
                                              <w:divsChild>
                                                <w:div w:id="122046616">
                                                  <w:marLeft w:val="240"/>
                                                  <w:marRight w:val="240"/>
                                                  <w:marTop w:val="0"/>
                                                  <w:marBottom w:val="0"/>
                                                  <w:divBdr>
                                                    <w:top w:val="none" w:sz="0" w:space="0" w:color="auto"/>
                                                    <w:left w:val="none" w:sz="0" w:space="0" w:color="auto"/>
                                                    <w:bottom w:val="none" w:sz="0" w:space="0" w:color="auto"/>
                                                    <w:right w:val="none" w:sz="0" w:space="0" w:color="auto"/>
                                                  </w:divBdr>
                                                  <w:divsChild>
                                                    <w:div w:id="135876848">
                                                      <w:marLeft w:val="240"/>
                                                      <w:marRight w:val="0"/>
                                                      <w:marTop w:val="0"/>
                                                      <w:marBottom w:val="0"/>
                                                      <w:divBdr>
                                                        <w:top w:val="none" w:sz="0" w:space="0" w:color="auto"/>
                                                        <w:left w:val="none" w:sz="0" w:space="0" w:color="auto"/>
                                                        <w:bottom w:val="none" w:sz="0" w:space="0" w:color="auto"/>
                                                        <w:right w:val="none" w:sz="0" w:space="0" w:color="auto"/>
                                                      </w:divBdr>
                                                    </w:div>
                                                    <w:div w:id="768350607">
                                                      <w:marLeft w:val="0"/>
                                                      <w:marRight w:val="0"/>
                                                      <w:marTop w:val="0"/>
                                                      <w:marBottom w:val="0"/>
                                                      <w:divBdr>
                                                        <w:top w:val="none" w:sz="0" w:space="0" w:color="auto"/>
                                                        <w:left w:val="none" w:sz="0" w:space="0" w:color="auto"/>
                                                        <w:bottom w:val="none" w:sz="0" w:space="0" w:color="auto"/>
                                                        <w:right w:val="none" w:sz="0" w:space="0" w:color="auto"/>
                                                      </w:divBdr>
                                                      <w:divsChild>
                                                        <w:div w:id="345444400">
                                                          <w:marLeft w:val="240"/>
                                                          <w:marRight w:val="240"/>
                                                          <w:marTop w:val="0"/>
                                                          <w:marBottom w:val="0"/>
                                                          <w:divBdr>
                                                            <w:top w:val="none" w:sz="0" w:space="0" w:color="auto"/>
                                                            <w:left w:val="none" w:sz="0" w:space="0" w:color="auto"/>
                                                            <w:bottom w:val="none" w:sz="0" w:space="0" w:color="auto"/>
                                                            <w:right w:val="none" w:sz="0" w:space="0" w:color="auto"/>
                                                          </w:divBdr>
                                                          <w:divsChild>
                                                            <w:div w:id="718746865">
                                                              <w:marLeft w:val="240"/>
                                                              <w:marRight w:val="0"/>
                                                              <w:marTop w:val="0"/>
                                                              <w:marBottom w:val="0"/>
                                                              <w:divBdr>
                                                                <w:top w:val="none" w:sz="0" w:space="0" w:color="auto"/>
                                                                <w:left w:val="none" w:sz="0" w:space="0" w:color="auto"/>
                                                                <w:bottom w:val="none" w:sz="0" w:space="0" w:color="auto"/>
                                                                <w:right w:val="none" w:sz="0" w:space="0" w:color="auto"/>
                                                              </w:divBdr>
                                                            </w:div>
                                                          </w:divsChild>
                                                        </w:div>
                                                        <w:div w:id="1147360463">
                                                          <w:marLeft w:val="0"/>
                                                          <w:marRight w:val="0"/>
                                                          <w:marTop w:val="0"/>
                                                          <w:marBottom w:val="0"/>
                                                          <w:divBdr>
                                                            <w:top w:val="none" w:sz="0" w:space="0" w:color="auto"/>
                                                            <w:left w:val="none" w:sz="0" w:space="0" w:color="auto"/>
                                                            <w:bottom w:val="none" w:sz="0" w:space="0" w:color="auto"/>
                                                            <w:right w:val="none" w:sz="0" w:space="0" w:color="auto"/>
                                                          </w:divBdr>
                                                        </w:div>
                                                        <w:div w:id="1661352395">
                                                          <w:marLeft w:val="240"/>
                                                          <w:marRight w:val="240"/>
                                                          <w:marTop w:val="0"/>
                                                          <w:marBottom w:val="0"/>
                                                          <w:divBdr>
                                                            <w:top w:val="none" w:sz="0" w:space="0" w:color="auto"/>
                                                            <w:left w:val="none" w:sz="0" w:space="0" w:color="auto"/>
                                                            <w:bottom w:val="none" w:sz="0" w:space="0" w:color="auto"/>
                                                            <w:right w:val="none" w:sz="0" w:space="0" w:color="auto"/>
                                                          </w:divBdr>
                                                          <w:divsChild>
                                                            <w:div w:id="411508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87360">
                                                  <w:marLeft w:val="240"/>
                                                  <w:marRight w:val="240"/>
                                                  <w:marTop w:val="0"/>
                                                  <w:marBottom w:val="0"/>
                                                  <w:divBdr>
                                                    <w:top w:val="none" w:sz="0" w:space="0" w:color="auto"/>
                                                    <w:left w:val="none" w:sz="0" w:space="0" w:color="auto"/>
                                                    <w:bottom w:val="none" w:sz="0" w:space="0" w:color="auto"/>
                                                    <w:right w:val="none" w:sz="0" w:space="0" w:color="auto"/>
                                                  </w:divBdr>
                                                  <w:divsChild>
                                                    <w:div w:id="1842967520">
                                                      <w:marLeft w:val="240"/>
                                                      <w:marRight w:val="0"/>
                                                      <w:marTop w:val="0"/>
                                                      <w:marBottom w:val="0"/>
                                                      <w:divBdr>
                                                        <w:top w:val="none" w:sz="0" w:space="0" w:color="auto"/>
                                                        <w:left w:val="none" w:sz="0" w:space="0" w:color="auto"/>
                                                        <w:bottom w:val="none" w:sz="0" w:space="0" w:color="auto"/>
                                                        <w:right w:val="none" w:sz="0" w:space="0" w:color="auto"/>
                                                      </w:divBdr>
                                                    </w:div>
                                                  </w:divsChild>
                                                </w:div>
                                                <w:div w:id="394858278">
                                                  <w:marLeft w:val="240"/>
                                                  <w:marRight w:val="240"/>
                                                  <w:marTop w:val="0"/>
                                                  <w:marBottom w:val="0"/>
                                                  <w:divBdr>
                                                    <w:top w:val="none" w:sz="0" w:space="0" w:color="auto"/>
                                                    <w:left w:val="none" w:sz="0" w:space="0" w:color="auto"/>
                                                    <w:bottom w:val="none" w:sz="0" w:space="0" w:color="auto"/>
                                                    <w:right w:val="none" w:sz="0" w:space="0" w:color="auto"/>
                                                  </w:divBdr>
                                                  <w:divsChild>
                                                    <w:div w:id="571081457">
                                                      <w:marLeft w:val="240"/>
                                                      <w:marRight w:val="0"/>
                                                      <w:marTop w:val="0"/>
                                                      <w:marBottom w:val="0"/>
                                                      <w:divBdr>
                                                        <w:top w:val="none" w:sz="0" w:space="0" w:color="auto"/>
                                                        <w:left w:val="none" w:sz="0" w:space="0" w:color="auto"/>
                                                        <w:bottom w:val="none" w:sz="0" w:space="0" w:color="auto"/>
                                                        <w:right w:val="none" w:sz="0" w:space="0" w:color="auto"/>
                                                      </w:divBdr>
                                                    </w:div>
                                                    <w:div w:id="1533959145">
                                                      <w:marLeft w:val="0"/>
                                                      <w:marRight w:val="0"/>
                                                      <w:marTop w:val="0"/>
                                                      <w:marBottom w:val="0"/>
                                                      <w:divBdr>
                                                        <w:top w:val="none" w:sz="0" w:space="0" w:color="auto"/>
                                                        <w:left w:val="none" w:sz="0" w:space="0" w:color="auto"/>
                                                        <w:bottom w:val="none" w:sz="0" w:space="0" w:color="auto"/>
                                                        <w:right w:val="none" w:sz="0" w:space="0" w:color="auto"/>
                                                      </w:divBdr>
                                                      <w:divsChild>
                                                        <w:div w:id="6836377">
                                                          <w:marLeft w:val="240"/>
                                                          <w:marRight w:val="240"/>
                                                          <w:marTop w:val="0"/>
                                                          <w:marBottom w:val="0"/>
                                                          <w:divBdr>
                                                            <w:top w:val="none" w:sz="0" w:space="0" w:color="auto"/>
                                                            <w:left w:val="none" w:sz="0" w:space="0" w:color="auto"/>
                                                            <w:bottom w:val="none" w:sz="0" w:space="0" w:color="auto"/>
                                                            <w:right w:val="none" w:sz="0" w:space="0" w:color="auto"/>
                                                          </w:divBdr>
                                                          <w:divsChild>
                                                            <w:div w:id="476579814">
                                                              <w:marLeft w:val="240"/>
                                                              <w:marRight w:val="0"/>
                                                              <w:marTop w:val="0"/>
                                                              <w:marBottom w:val="0"/>
                                                              <w:divBdr>
                                                                <w:top w:val="none" w:sz="0" w:space="0" w:color="auto"/>
                                                                <w:left w:val="none" w:sz="0" w:space="0" w:color="auto"/>
                                                                <w:bottom w:val="none" w:sz="0" w:space="0" w:color="auto"/>
                                                                <w:right w:val="none" w:sz="0" w:space="0" w:color="auto"/>
                                                              </w:divBdr>
                                                            </w:div>
                                                          </w:divsChild>
                                                        </w:div>
                                                        <w:div w:id="814638473">
                                                          <w:marLeft w:val="0"/>
                                                          <w:marRight w:val="0"/>
                                                          <w:marTop w:val="0"/>
                                                          <w:marBottom w:val="0"/>
                                                          <w:divBdr>
                                                            <w:top w:val="none" w:sz="0" w:space="0" w:color="auto"/>
                                                            <w:left w:val="none" w:sz="0" w:space="0" w:color="auto"/>
                                                            <w:bottom w:val="none" w:sz="0" w:space="0" w:color="auto"/>
                                                            <w:right w:val="none" w:sz="0" w:space="0" w:color="auto"/>
                                                          </w:divBdr>
                                                        </w:div>
                                                        <w:div w:id="1597668638">
                                                          <w:marLeft w:val="240"/>
                                                          <w:marRight w:val="240"/>
                                                          <w:marTop w:val="0"/>
                                                          <w:marBottom w:val="0"/>
                                                          <w:divBdr>
                                                            <w:top w:val="none" w:sz="0" w:space="0" w:color="auto"/>
                                                            <w:left w:val="none" w:sz="0" w:space="0" w:color="auto"/>
                                                            <w:bottom w:val="none" w:sz="0" w:space="0" w:color="auto"/>
                                                            <w:right w:val="none" w:sz="0" w:space="0" w:color="auto"/>
                                                          </w:divBdr>
                                                          <w:divsChild>
                                                            <w:div w:id="1423523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5593">
                                                  <w:marLeft w:val="240"/>
                                                  <w:marRight w:val="240"/>
                                                  <w:marTop w:val="0"/>
                                                  <w:marBottom w:val="0"/>
                                                  <w:divBdr>
                                                    <w:top w:val="none" w:sz="0" w:space="0" w:color="auto"/>
                                                    <w:left w:val="none" w:sz="0" w:space="0" w:color="auto"/>
                                                    <w:bottom w:val="none" w:sz="0" w:space="0" w:color="auto"/>
                                                    <w:right w:val="none" w:sz="0" w:space="0" w:color="auto"/>
                                                  </w:divBdr>
                                                  <w:divsChild>
                                                    <w:div w:id="588849338">
                                                      <w:marLeft w:val="0"/>
                                                      <w:marRight w:val="0"/>
                                                      <w:marTop w:val="0"/>
                                                      <w:marBottom w:val="0"/>
                                                      <w:divBdr>
                                                        <w:top w:val="none" w:sz="0" w:space="0" w:color="auto"/>
                                                        <w:left w:val="none" w:sz="0" w:space="0" w:color="auto"/>
                                                        <w:bottom w:val="none" w:sz="0" w:space="0" w:color="auto"/>
                                                        <w:right w:val="none" w:sz="0" w:space="0" w:color="auto"/>
                                                      </w:divBdr>
                                                      <w:divsChild>
                                                        <w:div w:id="244802534">
                                                          <w:marLeft w:val="0"/>
                                                          <w:marRight w:val="0"/>
                                                          <w:marTop w:val="0"/>
                                                          <w:marBottom w:val="0"/>
                                                          <w:divBdr>
                                                            <w:top w:val="none" w:sz="0" w:space="0" w:color="auto"/>
                                                            <w:left w:val="none" w:sz="0" w:space="0" w:color="auto"/>
                                                            <w:bottom w:val="none" w:sz="0" w:space="0" w:color="auto"/>
                                                            <w:right w:val="none" w:sz="0" w:space="0" w:color="auto"/>
                                                          </w:divBdr>
                                                        </w:div>
                                                        <w:div w:id="726339336">
                                                          <w:marLeft w:val="240"/>
                                                          <w:marRight w:val="240"/>
                                                          <w:marTop w:val="0"/>
                                                          <w:marBottom w:val="0"/>
                                                          <w:divBdr>
                                                            <w:top w:val="none" w:sz="0" w:space="0" w:color="auto"/>
                                                            <w:left w:val="none" w:sz="0" w:space="0" w:color="auto"/>
                                                            <w:bottom w:val="none" w:sz="0" w:space="0" w:color="auto"/>
                                                            <w:right w:val="none" w:sz="0" w:space="0" w:color="auto"/>
                                                          </w:divBdr>
                                                          <w:divsChild>
                                                            <w:div w:id="915672877">
                                                              <w:marLeft w:val="240"/>
                                                              <w:marRight w:val="0"/>
                                                              <w:marTop w:val="0"/>
                                                              <w:marBottom w:val="0"/>
                                                              <w:divBdr>
                                                                <w:top w:val="none" w:sz="0" w:space="0" w:color="auto"/>
                                                                <w:left w:val="none" w:sz="0" w:space="0" w:color="auto"/>
                                                                <w:bottom w:val="none" w:sz="0" w:space="0" w:color="auto"/>
                                                                <w:right w:val="none" w:sz="0" w:space="0" w:color="auto"/>
                                                              </w:divBdr>
                                                            </w:div>
                                                          </w:divsChild>
                                                        </w:div>
                                                        <w:div w:id="1967659370">
                                                          <w:marLeft w:val="240"/>
                                                          <w:marRight w:val="240"/>
                                                          <w:marTop w:val="0"/>
                                                          <w:marBottom w:val="0"/>
                                                          <w:divBdr>
                                                            <w:top w:val="none" w:sz="0" w:space="0" w:color="auto"/>
                                                            <w:left w:val="none" w:sz="0" w:space="0" w:color="auto"/>
                                                            <w:bottom w:val="none" w:sz="0" w:space="0" w:color="auto"/>
                                                            <w:right w:val="none" w:sz="0" w:space="0" w:color="auto"/>
                                                          </w:divBdr>
                                                          <w:divsChild>
                                                            <w:div w:id="755397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3148954">
                                                      <w:marLeft w:val="240"/>
                                                      <w:marRight w:val="0"/>
                                                      <w:marTop w:val="0"/>
                                                      <w:marBottom w:val="0"/>
                                                      <w:divBdr>
                                                        <w:top w:val="none" w:sz="0" w:space="0" w:color="auto"/>
                                                        <w:left w:val="none" w:sz="0" w:space="0" w:color="auto"/>
                                                        <w:bottom w:val="none" w:sz="0" w:space="0" w:color="auto"/>
                                                        <w:right w:val="none" w:sz="0" w:space="0" w:color="auto"/>
                                                      </w:divBdr>
                                                    </w:div>
                                                  </w:divsChild>
                                                </w:div>
                                                <w:div w:id="515845942">
                                                  <w:marLeft w:val="0"/>
                                                  <w:marRight w:val="0"/>
                                                  <w:marTop w:val="0"/>
                                                  <w:marBottom w:val="0"/>
                                                  <w:divBdr>
                                                    <w:top w:val="none" w:sz="0" w:space="0" w:color="auto"/>
                                                    <w:left w:val="none" w:sz="0" w:space="0" w:color="auto"/>
                                                    <w:bottom w:val="none" w:sz="0" w:space="0" w:color="auto"/>
                                                    <w:right w:val="none" w:sz="0" w:space="0" w:color="auto"/>
                                                  </w:divBdr>
                                                </w:div>
                                                <w:div w:id="1451972114">
                                                  <w:marLeft w:val="240"/>
                                                  <w:marRight w:val="240"/>
                                                  <w:marTop w:val="0"/>
                                                  <w:marBottom w:val="0"/>
                                                  <w:divBdr>
                                                    <w:top w:val="none" w:sz="0" w:space="0" w:color="auto"/>
                                                    <w:left w:val="none" w:sz="0" w:space="0" w:color="auto"/>
                                                    <w:bottom w:val="none" w:sz="0" w:space="0" w:color="auto"/>
                                                    <w:right w:val="none" w:sz="0" w:space="0" w:color="auto"/>
                                                  </w:divBdr>
                                                  <w:divsChild>
                                                    <w:div w:id="1591622462">
                                                      <w:marLeft w:val="240"/>
                                                      <w:marRight w:val="0"/>
                                                      <w:marTop w:val="0"/>
                                                      <w:marBottom w:val="0"/>
                                                      <w:divBdr>
                                                        <w:top w:val="none" w:sz="0" w:space="0" w:color="auto"/>
                                                        <w:left w:val="none" w:sz="0" w:space="0" w:color="auto"/>
                                                        <w:bottom w:val="none" w:sz="0" w:space="0" w:color="auto"/>
                                                        <w:right w:val="none" w:sz="0" w:space="0" w:color="auto"/>
                                                      </w:divBdr>
                                                    </w:div>
                                                  </w:divsChild>
                                                </w:div>
                                                <w:div w:id="1774087063">
                                                  <w:marLeft w:val="240"/>
                                                  <w:marRight w:val="240"/>
                                                  <w:marTop w:val="0"/>
                                                  <w:marBottom w:val="0"/>
                                                  <w:divBdr>
                                                    <w:top w:val="none" w:sz="0" w:space="0" w:color="auto"/>
                                                    <w:left w:val="none" w:sz="0" w:space="0" w:color="auto"/>
                                                    <w:bottom w:val="none" w:sz="0" w:space="0" w:color="auto"/>
                                                    <w:right w:val="none" w:sz="0" w:space="0" w:color="auto"/>
                                                  </w:divBdr>
                                                  <w:divsChild>
                                                    <w:div w:id="363746893">
                                                      <w:marLeft w:val="240"/>
                                                      <w:marRight w:val="0"/>
                                                      <w:marTop w:val="0"/>
                                                      <w:marBottom w:val="0"/>
                                                      <w:divBdr>
                                                        <w:top w:val="none" w:sz="0" w:space="0" w:color="auto"/>
                                                        <w:left w:val="none" w:sz="0" w:space="0" w:color="auto"/>
                                                        <w:bottom w:val="none" w:sz="0" w:space="0" w:color="auto"/>
                                                        <w:right w:val="none" w:sz="0" w:space="0" w:color="auto"/>
                                                      </w:divBdr>
                                                    </w:div>
                                                  </w:divsChild>
                                                </w:div>
                                                <w:div w:id="2133132262">
                                                  <w:marLeft w:val="240"/>
                                                  <w:marRight w:val="240"/>
                                                  <w:marTop w:val="0"/>
                                                  <w:marBottom w:val="0"/>
                                                  <w:divBdr>
                                                    <w:top w:val="none" w:sz="0" w:space="0" w:color="auto"/>
                                                    <w:left w:val="none" w:sz="0" w:space="0" w:color="auto"/>
                                                    <w:bottom w:val="none" w:sz="0" w:space="0" w:color="auto"/>
                                                    <w:right w:val="none" w:sz="0" w:space="0" w:color="auto"/>
                                                  </w:divBdr>
                                                  <w:divsChild>
                                                    <w:div w:id="7751784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687065">
                                              <w:marLeft w:val="240"/>
                                              <w:marRight w:val="0"/>
                                              <w:marTop w:val="0"/>
                                              <w:marBottom w:val="0"/>
                                              <w:divBdr>
                                                <w:top w:val="none" w:sz="0" w:space="0" w:color="auto"/>
                                                <w:left w:val="none" w:sz="0" w:space="0" w:color="auto"/>
                                                <w:bottom w:val="none" w:sz="0" w:space="0" w:color="auto"/>
                                                <w:right w:val="none" w:sz="0" w:space="0" w:color="auto"/>
                                              </w:divBdr>
                                            </w:div>
                                          </w:divsChild>
                                        </w:div>
                                        <w:div w:id="1181971671">
                                          <w:marLeft w:val="240"/>
                                          <w:marRight w:val="240"/>
                                          <w:marTop w:val="0"/>
                                          <w:marBottom w:val="0"/>
                                          <w:divBdr>
                                            <w:top w:val="none" w:sz="0" w:space="0" w:color="auto"/>
                                            <w:left w:val="none" w:sz="0" w:space="0" w:color="auto"/>
                                            <w:bottom w:val="none" w:sz="0" w:space="0" w:color="auto"/>
                                            <w:right w:val="none" w:sz="0" w:space="0" w:color="auto"/>
                                          </w:divBdr>
                                          <w:divsChild>
                                            <w:div w:id="521288772">
                                              <w:marLeft w:val="240"/>
                                              <w:marRight w:val="0"/>
                                              <w:marTop w:val="0"/>
                                              <w:marBottom w:val="0"/>
                                              <w:divBdr>
                                                <w:top w:val="none" w:sz="0" w:space="0" w:color="auto"/>
                                                <w:left w:val="none" w:sz="0" w:space="0" w:color="auto"/>
                                                <w:bottom w:val="none" w:sz="0" w:space="0" w:color="auto"/>
                                                <w:right w:val="none" w:sz="0" w:space="0" w:color="auto"/>
                                              </w:divBdr>
                                            </w:div>
                                            <w:div w:id="1471900831">
                                              <w:marLeft w:val="0"/>
                                              <w:marRight w:val="0"/>
                                              <w:marTop w:val="0"/>
                                              <w:marBottom w:val="0"/>
                                              <w:divBdr>
                                                <w:top w:val="none" w:sz="0" w:space="0" w:color="auto"/>
                                                <w:left w:val="none" w:sz="0" w:space="0" w:color="auto"/>
                                                <w:bottom w:val="none" w:sz="0" w:space="0" w:color="auto"/>
                                                <w:right w:val="none" w:sz="0" w:space="0" w:color="auto"/>
                                              </w:divBdr>
                                              <w:divsChild>
                                                <w:div w:id="712080351">
                                                  <w:marLeft w:val="240"/>
                                                  <w:marRight w:val="240"/>
                                                  <w:marTop w:val="0"/>
                                                  <w:marBottom w:val="0"/>
                                                  <w:divBdr>
                                                    <w:top w:val="none" w:sz="0" w:space="0" w:color="auto"/>
                                                    <w:left w:val="none" w:sz="0" w:space="0" w:color="auto"/>
                                                    <w:bottom w:val="none" w:sz="0" w:space="0" w:color="auto"/>
                                                    <w:right w:val="none" w:sz="0" w:space="0" w:color="auto"/>
                                                  </w:divBdr>
                                                  <w:divsChild>
                                                    <w:div w:id="154223348">
                                                      <w:marLeft w:val="240"/>
                                                      <w:marRight w:val="0"/>
                                                      <w:marTop w:val="0"/>
                                                      <w:marBottom w:val="0"/>
                                                      <w:divBdr>
                                                        <w:top w:val="none" w:sz="0" w:space="0" w:color="auto"/>
                                                        <w:left w:val="none" w:sz="0" w:space="0" w:color="auto"/>
                                                        <w:bottom w:val="none" w:sz="0" w:space="0" w:color="auto"/>
                                                        <w:right w:val="none" w:sz="0" w:space="0" w:color="auto"/>
                                                      </w:divBdr>
                                                    </w:div>
                                                  </w:divsChild>
                                                </w:div>
                                                <w:div w:id="775755472">
                                                  <w:marLeft w:val="240"/>
                                                  <w:marRight w:val="240"/>
                                                  <w:marTop w:val="0"/>
                                                  <w:marBottom w:val="0"/>
                                                  <w:divBdr>
                                                    <w:top w:val="none" w:sz="0" w:space="0" w:color="auto"/>
                                                    <w:left w:val="none" w:sz="0" w:space="0" w:color="auto"/>
                                                    <w:bottom w:val="none" w:sz="0" w:space="0" w:color="auto"/>
                                                    <w:right w:val="none" w:sz="0" w:space="0" w:color="auto"/>
                                                  </w:divBdr>
                                                  <w:divsChild>
                                                    <w:div w:id="1471551554">
                                                      <w:marLeft w:val="240"/>
                                                      <w:marRight w:val="0"/>
                                                      <w:marTop w:val="0"/>
                                                      <w:marBottom w:val="0"/>
                                                      <w:divBdr>
                                                        <w:top w:val="none" w:sz="0" w:space="0" w:color="auto"/>
                                                        <w:left w:val="none" w:sz="0" w:space="0" w:color="auto"/>
                                                        <w:bottom w:val="none" w:sz="0" w:space="0" w:color="auto"/>
                                                        <w:right w:val="none" w:sz="0" w:space="0" w:color="auto"/>
                                                      </w:divBdr>
                                                    </w:div>
                                                  </w:divsChild>
                                                </w:div>
                                                <w:div w:id="1545096733">
                                                  <w:marLeft w:val="0"/>
                                                  <w:marRight w:val="0"/>
                                                  <w:marTop w:val="0"/>
                                                  <w:marBottom w:val="0"/>
                                                  <w:divBdr>
                                                    <w:top w:val="none" w:sz="0" w:space="0" w:color="auto"/>
                                                    <w:left w:val="none" w:sz="0" w:space="0" w:color="auto"/>
                                                    <w:bottom w:val="none" w:sz="0" w:space="0" w:color="auto"/>
                                                    <w:right w:val="none" w:sz="0" w:space="0" w:color="auto"/>
                                                  </w:divBdr>
                                                </w:div>
                                                <w:div w:id="1578906546">
                                                  <w:marLeft w:val="240"/>
                                                  <w:marRight w:val="240"/>
                                                  <w:marTop w:val="0"/>
                                                  <w:marBottom w:val="0"/>
                                                  <w:divBdr>
                                                    <w:top w:val="none" w:sz="0" w:space="0" w:color="auto"/>
                                                    <w:left w:val="none" w:sz="0" w:space="0" w:color="auto"/>
                                                    <w:bottom w:val="none" w:sz="0" w:space="0" w:color="auto"/>
                                                    <w:right w:val="none" w:sz="0" w:space="0" w:color="auto"/>
                                                  </w:divBdr>
                                                  <w:divsChild>
                                                    <w:div w:id="968054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100651">
                                          <w:marLeft w:val="240"/>
                                          <w:marRight w:val="240"/>
                                          <w:marTop w:val="0"/>
                                          <w:marBottom w:val="0"/>
                                          <w:divBdr>
                                            <w:top w:val="none" w:sz="0" w:space="0" w:color="auto"/>
                                            <w:left w:val="none" w:sz="0" w:space="0" w:color="auto"/>
                                            <w:bottom w:val="none" w:sz="0" w:space="0" w:color="auto"/>
                                            <w:right w:val="none" w:sz="0" w:space="0" w:color="auto"/>
                                          </w:divBdr>
                                          <w:divsChild>
                                            <w:div w:id="162748461">
                                              <w:marLeft w:val="0"/>
                                              <w:marRight w:val="0"/>
                                              <w:marTop w:val="0"/>
                                              <w:marBottom w:val="0"/>
                                              <w:divBdr>
                                                <w:top w:val="none" w:sz="0" w:space="0" w:color="auto"/>
                                                <w:left w:val="none" w:sz="0" w:space="0" w:color="auto"/>
                                                <w:bottom w:val="none" w:sz="0" w:space="0" w:color="auto"/>
                                                <w:right w:val="none" w:sz="0" w:space="0" w:color="auto"/>
                                              </w:divBdr>
                                              <w:divsChild>
                                                <w:div w:id="154078789">
                                                  <w:marLeft w:val="240"/>
                                                  <w:marRight w:val="240"/>
                                                  <w:marTop w:val="0"/>
                                                  <w:marBottom w:val="0"/>
                                                  <w:divBdr>
                                                    <w:top w:val="none" w:sz="0" w:space="0" w:color="auto"/>
                                                    <w:left w:val="none" w:sz="0" w:space="0" w:color="auto"/>
                                                    <w:bottom w:val="none" w:sz="0" w:space="0" w:color="auto"/>
                                                    <w:right w:val="none" w:sz="0" w:space="0" w:color="auto"/>
                                                  </w:divBdr>
                                                  <w:divsChild>
                                                    <w:div w:id="1952009175">
                                                      <w:marLeft w:val="240"/>
                                                      <w:marRight w:val="0"/>
                                                      <w:marTop w:val="0"/>
                                                      <w:marBottom w:val="0"/>
                                                      <w:divBdr>
                                                        <w:top w:val="none" w:sz="0" w:space="0" w:color="auto"/>
                                                        <w:left w:val="none" w:sz="0" w:space="0" w:color="auto"/>
                                                        <w:bottom w:val="none" w:sz="0" w:space="0" w:color="auto"/>
                                                        <w:right w:val="none" w:sz="0" w:space="0" w:color="auto"/>
                                                      </w:divBdr>
                                                    </w:div>
                                                  </w:divsChild>
                                                </w:div>
                                                <w:div w:id="1574699888">
                                                  <w:marLeft w:val="240"/>
                                                  <w:marRight w:val="240"/>
                                                  <w:marTop w:val="0"/>
                                                  <w:marBottom w:val="0"/>
                                                  <w:divBdr>
                                                    <w:top w:val="none" w:sz="0" w:space="0" w:color="auto"/>
                                                    <w:left w:val="none" w:sz="0" w:space="0" w:color="auto"/>
                                                    <w:bottom w:val="none" w:sz="0" w:space="0" w:color="auto"/>
                                                    <w:right w:val="none" w:sz="0" w:space="0" w:color="auto"/>
                                                  </w:divBdr>
                                                  <w:divsChild>
                                                    <w:div w:id="949311994">
                                                      <w:marLeft w:val="240"/>
                                                      <w:marRight w:val="0"/>
                                                      <w:marTop w:val="0"/>
                                                      <w:marBottom w:val="0"/>
                                                      <w:divBdr>
                                                        <w:top w:val="none" w:sz="0" w:space="0" w:color="auto"/>
                                                        <w:left w:val="none" w:sz="0" w:space="0" w:color="auto"/>
                                                        <w:bottom w:val="none" w:sz="0" w:space="0" w:color="auto"/>
                                                        <w:right w:val="none" w:sz="0" w:space="0" w:color="auto"/>
                                                      </w:divBdr>
                                                    </w:div>
                                                  </w:divsChild>
                                                </w:div>
                                                <w:div w:id="1693145841">
                                                  <w:marLeft w:val="240"/>
                                                  <w:marRight w:val="240"/>
                                                  <w:marTop w:val="0"/>
                                                  <w:marBottom w:val="0"/>
                                                  <w:divBdr>
                                                    <w:top w:val="none" w:sz="0" w:space="0" w:color="auto"/>
                                                    <w:left w:val="none" w:sz="0" w:space="0" w:color="auto"/>
                                                    <w:bottom w:val="none" w:sz="0" w:space="0" w:color="auto"/>
                                                    <w:right w:val="none" w:sz="0" w:space="0" w:color="auto"/>
                                                  </w:divBdr>
                                                  <w:divsChild>
                                                    <w:div w:id="1732075863">
                                                      <w:marLeft w:val="240"/>
                                                      <w:marRight w:val="0"/>
                                                      <w:marTop w:val="0"/>
                                                      <w:marBottom w:val="0"/>
                                                      <w:divBdr>
                                                        <w:top w:val="none" w:sz="0" w:space="0" w:color="auto"/>
                                                        <w:left w:val="none" w:sz="0" w:space="0" w:color="auto"/>
                                                        <w:bottom w:val="none" w:sz="0" w:space="0" w:color="auto"/>
                                                        <w:right w:val="none" w:sz="0" w:space="0" w:color="auto"/>
                                                      </w:divBdr>
                                                    </w:div>
                                                  </w:divsChild>
                                                </w:div>
                                                <w:div w:id="1816677765">
                                                  <w:marLeft w:val="0"/>
                                                  <w:marRight w:val="0"/>
                                                  <w:marTop w:val="0"/>
                                                  <w:marBottom w:val="0"/>
                                                  <w:divBdr>
                                                    <w:top w:val="none" w:sz="0" w:space="0" w:color="auto"/>
                                                    <w:left w:val="none" w:sz="0" w:space="0" w:color="auto"/>
                                                    <w:bottom w:val="none" w:sz="0" w:space="0" w:color="auto"/>
                                                    <w:right w:val="none" w:sz="0" w:space="0" w:color="auto"/>
                                                  </w:divBdr>
                                                </w:div>
                                              </w:divsChild>
                                            </w:div>
                                            <w:div w:id="437798324">
                                              <w:marLeft w:val="240"/>
                                              <w:marRight w:val="0"/>
                                              <w:marTop w:val="0"/>
                                              <w:marBottom w:val="0"/>
                                              <w:divBdr>
                                                <w:top w:val="none" w:sz="0" w:space="0" w:color="auto"/>
                                                <w:left w:val="none" w:sz="0" w:space="0" w:color="auto"/>
                                                <w:bottom w:val="none" w:sz="0" w:space="0" w:color="auto"/>
                                                <w:right w:val="none" w:sz="0" w:space="0" w:color="auto"/>
                                              </w:divBdr>
                                            </w:div>
                                          </w:divsChild>
                                        </w:div>
                                        <w:div w:id="1878858094">
                                          <w:marLeft w:val="240"/>
                                          <w:marRight w:val="240"/>
                                          <w:marTop w:val="0"/>
                                          <w:marBottom w:val="0"/>
                                          <w:divBdr>
                                            <w:top w:val="none" w:sz="0" w:space="0" w:color="auto"/>
                                            <w:left w:val="none" w:sz="0" w:space="0" w:color="auto"/>
                                            <w:bottom w:val="none" w:sz="0" w:space="0" w:color="auto"/>
                                            <w:right w:val="none" w:sz="0" w:space="0" w:color="auto"/>
                                          </w:divBdr>
                                          <w:divsChild>
                                            <w:div w:id="724108113">
                                              <w:marLeft w:val="240"/>
                                              <w:marRight w:val="0"/>
                                              <w:marTop w:val="0"/>
                                              <w:marBottom w:val="0"/>
                                              <w:divBdr>
                                                <w:top w:val="none" w:sz="0" w:space="0" w:color="auto"/>
                                                <w:left w:val="none" w:sz="0" w:space="0" w:color="auto"/>
                                                <w:bottom w:val="none" w:sz="0" w:space="0" w:color="auto"/>
                                                <w:right w:val="none" w:sz="0" w:space="0" w:color="auto"/>
                                              </w:divBdr>
                                            </w:div>
                                            <w:div w:id="1413425982">
                                              <w:marLeft w:val="0"/>
                                              <w:marRight w:val="0"/>
                                              <w:marTop w:val="0"/>
                                              <w:marBottom w:val="0"/>
                                              <w:divBdr>
                                                <w:top w:val="none" w:sz="0" w:space="0" w:color="auto"/>
                                                <w:left w:val="none" w:sz="0" w:space="0" w:color="auto"/>
                                                <w:bottom w:val="none" w:sz="0" w:space="0" w:color="auto"/>
                                                <w:right w:val="none" w:sz="0" w:space="0" w:color="auto"/>
                                              </w:divBdr>
                                              <w:divsChild>
                                                <w:div w:id="129061557">
                                                  <w:marLeft w:val="240"/>
                                                  <w:marRight w:val="240"/>
                                                  <w:marTop w:val="0"/>
                                                  <w:marBottom w:val="0"/>
                                                  <w:divBdr>
                                                    <w:top w:val="none" w:sz="0" w:space="0" w:color="auto"/>
                                                    <w:left w:val="none" w:sz="0" w:space="0" w:color="auto"/>
                                                    <w:bottom w:val="none" w:sz="0" w:space="0" w:color="auto"/>
                                                    <w:right w:val="none" w:sz="0" w:space="0" w:color="auto"/>
                                                  </w:divBdr>
                                                  <w:divsChild>
                                                    <w:div w:id="578834848">
                                                      <w:marLeft w:val="240"/>
                                                      <w:marRight w:val="0"/>
                                                      <w:marTop w:val="0"/>
                                                      <w:marBottom w:val="0"/>
                                                      <w:divBdr>
                                                        <w:top w:val="none" w:sz="0" w:space="0" w:color="auto"/>
                                                        <w:left w:val="none" w:sz="0" w:space="0" w:color="auto"/>
                                                        <w:bottom w:val="none" w:sz="0" w:space="0" w:color="auto"/>
                                                        <w:right w:val="none" w:sz="0" w:space="0" w:color="auto"/>
                                                      </w:divBdr>
                                                    </w:div>
                                                  </w:divsChild>
                                                </w:div>
                                                <w:div w:id="240720518">
                                                  <w:marLeft w:val="240"/>
                                                  <w:marRight w:val="240"/>
                                                  <w:marTop w:val="0"/>
                                                  <w:marBottom w:val="0"/>
                                                  <w:divBdr>
                                                    <w:top w:val="none" w:sz="0" w:space="0" w:color="auto"/>
                                                    <w:left w:val="none" w:sz="0" w:space="0" w:color="auto"/>
                                                    <w:bottom w:val="none" w:sz="0" w:space="0" w:color="auto"/>
                                                    <w:right w:val="none" w:sz="0" w:space="0" w:color="auto"/>
                                                  </w:divBdr>
                                                  <w:divsChild>
                                                    <w:div w:id="989820900">
                                                      <w:marLeft w:val="240"/>
                                                      <w:marRight w:val="0"/>
                                                      <w:marTop w:val="0"/>
                                                      <w:marBottom w:val="0"/>
                                                      <w:divBdr>
                                                        <w:top w:val="none" w:sz="0" w:space="0" w:color="auto"/>
                                                        <w:left w:val="none" w:sz="0" w:space="0" w:color="auto"/>
                                                        <w:bottom w:val="none" w:sz="0" w:space="0" w:color="auto"/>
                                                        <w:right w:val="none" w:sz="0" w:space="0" w:color="auto"/>
                                                      </w:divBdr>
                                                    </w:div>
                                                  </w:divsChild>
                                                </w:div>
                                                <w:div w:id="1555966748">
                                                  <w:marLeft w:val="240"/>
                                                  <w:marRight w:val="240"/>
                                                  <w:marTop w:val="0"/>
                                                  <w:marBottom w:val="0"/>
                                                  <w:divBdr>
                                                    <w:top w:val="none" w:sz="0" w:space="0" w:color="auto"/>
                                                    <w:left w:val="none" w:sz="0" w:space="0" w:color="auto"/>
                                                    <w:bottom w:val="none" w:sz="0" w:space="0" w:color="auto"/>
                                                    <w:right w:val="none" w:sz="0" w:space="0" w:color="auto"/>
                                                  </w:divBdr>
                                                  <w:divsChild>
                                                    <w:div w:id="181551264">
                                                      <w:marLeft w:val="240"/>
                                                      <w:marRight w:val="0"/>
                                                      <w:marTop w:val="0"/>
                                                      <w:marBottom w:val="0"/>
                                                      <w:divBdr>
                                                        <w:top w:val="none" w:sz="0" w:space="0" w:color="auto"/>
                                                        <w:left w:val="none" w:sz="0" w:space="0" w:color="auto"/>
                                                        <w:bottom w:val="none" w:sz="0" w:space="0" w:color="auto"/>
                                                        <w:right w:val="none" w:sz="0" w:space="0" w:color="auto"/>
                                                      </w:divBdr>
                                                    </w:div>
                                                  </w:divsChild>
                                                </w:div>
                                                <w:div w:id="200782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24087">
                                          <w:marLeft w:val="240"/>
                                          <w:marRight w:val="240"/>
                                          <w:marTop w:val="0"/>
                                          <w:marBottom w:val="0"/>
                                          <w:divBdr>
                                            <w:top w:val="none" w:sz="0" w:space="0" w:color="auto"/>
                                            <w:left w:val="none" w:sz="0" w:space="0" w:color="auto"/>
                                            <w:bottom w:val="none" w:sz="0" w:space="0" w:color="auto"/>
                                            <w:right w:val="none" w:sz="0" w:space="0" w:color="auto"/>
                                          </w:divBdr>
                                          <w:divsChild>
                                            <w:div w:id="755133929">
                                              <w:marLeft w:val="240"/>
                                              <w:marRight w:val="0"/>
                                              <w:marTop w:val="0"/>
                                              <w:marBottom w:val="0"/>
                                              <w:divBdr>
                                                <w:top w:val="none" w:sz="0" w:space="0" w:color="auto"/>
                                                <w:left w:val="none" w:sz="0" w:space="0" w:color="auto"/>
                                                <w:bottom w:val="none" w:sz="0" w:space="0" w:color="auto"/>
                                                <w:right w:val="none" w:sz="0" w:space="0" w:color="auto"/>
                                              </w:divBdr>
                                            </w:div>
                                            <w:div w:id="1309475483">
                                              <w:marLeft w:val="0"/>
                                              <w:marRight w:val="0"/>
                                              <w:marTop w:val="0"/>
                                              <w:marBottom w:val="0"/>
                                              <w:divBdr>
                                                <w:top w:val="none" w:sz="0" w:space="0" w:color="auto"/>
                                                <w:left w:val="none" w:sz="0" w:space="0" w:color="auto"/>
                                                <w:bottom w:val="none" w:sz="0" w:space="0" w:color="auto"/>
                                                <w:right w:val="none" w:sz="0" w:space="0" w:color="auto"/>
                                              </w:divBdr>
                                              <w:divsChild>
                                                <w:div w:id="695929098">
                                                  <w:marLeft w:val="0"/>
                                                  <w:marRight w:val="0"/>
                                                  <w:marTop w:val="0"/>
                                                  <w:marBottom w:val="0"/>
                                                  <w:divBdr>
                                                    <w:top w:val="none" w:sz="0" w:space="0" w:color="auto"/>
                                                    <w:left w:val="none" w:sz="0" w:space="0" w:color="auto"/>
                                                    <w:bottom w:val="none" w:sz="0" w:space="0" w:color="auto"/>
                                                    <w:right w:val="none" w:sz="0" w:space="0" w:color="auto"/>
                                                  </w:divBdr>
                                                </w:div>
                                                <w:div w:id="787822730">
                                                  <w:marLeft w:val="240"/>
                                                  <w:marRight w:val="240"/>
                                                  <w:marTop w:val="0"/>
                                                  <w:marBottom w:val="0"/>
                                                  <w:divBdr>
                                                    <w:top w:val="none" w:sz="0" w:space="0" w:color="auto"/>
                                                    <w:left w:val="none" w:sz="0" w:space="0" w:color="auto"/>
                                                    <w:bottom w:val="none" w:sz="0" w:space="0" w:color="auto"/>
                                                    <w:right w:val="none" w:sz="0" w:space="0" w:color="auto"/>
                                                  </w:divBdr>
                                                  <w:divsChild>
                                                    <w:div w:id="398330915">
                                                      <w:marLeft w:val="240"/>
                                                      <w:marRight w:val="0"/>
                                                      <w:marTop w:val="0"/>
                                                      <w:marBottom w:val="0"/>
                                                      <w:divBdr>
                                                        <w:top w:val="none" w:sz="0" w:space="0" w:color="auto"/>
                                                        <w:left w:val="none" w:sz="0" w:space="0" w:color="auto"/>
                                                        <w:bottom w:val="none" w:sz="0" w:space="0" w:color="auto"/>
                                                        <w:right w:val="none" w:sz="0" w:space="0" w:color="auto"/>
                                                      </w:divBdr>
                                                    </w:div>
                                                  </w:divsChild>
                                                </w:div>
                                                <w:div w:id="996349462">
                                                  <w:marLeft w:val="240"/>
                                                  <w:marRight w:val="240"/>
                                                  <w:marTop w:val="0"/>
                                                  <w:marBottom w:val="0"/>
                                                  <w:divBdr>
                                                    <w:top w:val="none" w:sz="0" w:space="0" w:color="auto"/>
                                                    <w:left w:val="none" w:sz="0" w:space="0" w:color="auto"/>
                                                    <w:bottom w:val="none" w:sz="0" w:space="0" w:color="auto"/>
                                                    <w:right w:val="none" w:sz="0" w:space="0" w:color="auto"/>
                                                  </w:divBdr>
                                                  <w:divsChild>
                                                    <w:div w:id="875776517">
                                                      <w:marLeft w:val="240"/>
                                                      <w:marRight w:val="0"/>
                                                      <w:marTop w:val="0"/>
                                                      <w:marBottom w:val="0"/>
                                                      <w:divBdr>
                                                        <w:top w:val="none" w:sz="0" w:space="0" w:color="auto"/>
                                                        <w:left w:val="none" w:sz="0" w:space="0" w:color="auto"/>
                                                        <w:bottom w:val="none" w:sz="0" w:space="0" w:color="auto"/>
                                                        <w:right w:val="none" w:sz="0" w:space="0" w:color="auto"/>
                                                      </w:divBdr>
                                                    </w:div>
                                                  </w:divsChild>
                                                </w:div>
                                                <w:div w:id="1060788600">
                                                  <w:marLeft w:val="240"/>
                                                  <w:marRight w:val="240"/>
                                                  <w:marTop w:val="0"/>
                                                  <w:marBottom w:val="0"/>
                                                  <w:divBdr>
                                                    <w:top w:val="none" w:sz="0" w:space="0" w:color="auto"/>
                                                    <w:left w:val="none" w:sz="0" w:space="0" w:color="auto"/>
                                                    <w:bottom w:val="none" w:sz="0" w:space="0" w:color="auto"/>
                                                    <w:right w:val="none" w:sz="0" w:space="0" w:color="auto"/>
                                                  </w:divBdr>
                                                  <w:divsChild>
                                                    <w:div w:id="1185167752">
                                                      <w:marLeft w:val="240"/>
                                                      <w:marRight w:val="0"/>
                                                      <w:marTop w:val="0"/>
                                                      <w:marBottom w:val="0"/>
                                                      <w:divBdr>
                                                        <w:top w:val="none" w:sz="0" w:space="0" w:color="auto"/>
                                                        <w:left w:val="none" w:sz="0" w:space="0" w:color="auto"/>
                                                        <w:bottom w:val="none" w:sz="0" w:space="0" w:color="auto"/>
                                                        <w:right w:val="none" w:sz="0" w:space="0" w:color="auto"/>
                                                      </w:divBdr>
                                                    </w:div>
                                                  </w:divsChild>
                                                </w:div>
                                                <w:div w:id="1244608383">
                                                  <w:marLeft w:val="240"/>
                                                  <w:marRight w:val="240"/>
                                                  <w:marTop w:val="0"/>
                                                  <w:marBottom w:val="0"/>
                                                  <w:divBdr>
                                                    <w:top w:val="none" w:sz="0" w:space="0" w:color="auto"/>
                                                    <w:left w:val="none" w:sz="0" w:space="0" w:color="auto"/>
                                                    <w:bottom w:val="none" w:sz="0" w:space="0" w:color="auto"/>
                                                    <w:right w:val="none" w:sz="0" w:space="0" w:color="auto"/>
                                                  </w:divBdr>
                                                  <w:divsChild>
                                                    <w:div w:id="1773166757">
                                                      <w:marLeft w:val="240"/>
                                                      <w:marRight w:val="0"/>
                                                      <w:marTop w:val="0"/>
                                                      <w:marBottom w:val="0"/>
                                                      <w:divBdr>
                                                        <w:top w:val="none" w:sz="0" w:space="0" w:color="auto"/>
                                                        <w:left w:val="none" w:sz="0" w:space="0" w:color="auto"/>
                                                        <w:bottom w:val="none" w:sz="0" w:space="0" w:color="auto"/>
                                                        <w:right w:val="none" w:sz="0" w:space="0" w:color="auto"/>
                                                      </w:divBdr>
                                                    </w:div>
                                                  </w:divsChild>
                                                </w:div>
                                                <w:div w:id="1392847549">
                                                  <w:marLeft w:val="240"/>
                                                  <w:marRight w:val="240"/>
                                                  <w:marTop w:val="0"/>
                                                  <w:marBottom w:val="0"/>
                                                  <w:divBdr>
                                                    <w:top w:val="none" w:sz="0" w:space="0" w:color="auto"/>
                                                    <w:left w:val="none" w:sz="0" w:space="0" w:color="auto"/>
                                                    <w:bottom w:val="none" w:sz="0" w:space="0" w:color="auto"/>
                                                    <w:right w:val="none" w:sz="0" w:space="0" w:color="auto"/>
                                                  </w:divBdr>
                                                  <w:divsChild>
                                                    <w:div w:id="803934975">
                                                      <w:marLeft w:val="240"/>
                                                      <w:marRight w:val="0"/>
                                                      <w:marTop w:val="0"/>
                                                      <w:marBottom w:val="0"/>
                                                      <w:divBdr>
                                                        <w:top w:val="none" w:sz="0" w:space="0" w:color="auto"/>
                                                        <w:left w:val="none" w:sz="0" w:space="0" w:color="auto"/>
                                                        <w:bottom w:val="none" w:sz="0" w:space="0" w:color="auto"/>
                                                        <w:right w:val="none" w:sz="0" w:space="0" w:color="auto"/>
                                                      </w:divBdr>
                                                    </w:div>
                                                  </w:divsChild>
                                                </w:div>
                                                <w:div w:id="1585846078">
                                                  <w:marLeft w:val="240"/>
                                                  <w:marRight w:val="240"/>
                                                  <w:marTop w:val="0"/>
                                                  <w:marBottom w:val="0"/>
                                                  <w:divBdr>
                                                    <w:top w:val="none" w:sz="0" w:space="0" w:color="auto"/>
                                                    <w:left w:val="none" w:sz="0" w:space="0" w:color="auto"/>
                                                    <w:bottom w:val="none" w:sz="0" w:space="0" w:color="auto"/>
                                                    <w:right w:val="none" w:sz="0" w:space="0" w:color="auto"/>
                                                  </w:divBdr>
                                                  <w:divsChild>
                                                    <w:div w:id="564031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918751">
                                  <w:marLeft w:val="0"/>
                                  <w:marRight w:val="0"/>
                                  <w:marTop w:val="0"/>
                                  <w:marBottom w:val="0"/>
                                  <w:divBdr>
                                    <w:top w:val="none" w:sz="0" w:space="0" w:color="auto"/>
                                    <w:left w:val="none" w:sz="0" w:space="0" w:color="auto"/>
                                    <w:bottom w:val="none" w:sz="0" w:space="0" w:color="auto"/>
                                    <w:right w:val="none" w:sz="0" w:space="0" w:color="auto"/>
                                  </w:divBdr>
                                </w:div>
                              </w:divsChild>
                            </w:div>
                            <w:div w:id="1435859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257718">
                      <w:marLeft w:val="240"/>
                      <w:marRight w:val="0"/>
                      <w:marTop w:val="0"/>
                      <w:marBottom w:val="0"/>
                      <w:divBdr>
                        <w:top w:val="none" w:sz="0" w:space="0" w:color="auto"/>
                        <w:left w:val="none" w:sz="0" w:space="0" w:color="auto"/>
                        <w:bottom w:val="none" w:sz="0" w:space="0" w:color="auto"/>
                        <w:right w:val="none" w:sz="0" w:space="0" w:color="auto"/>
                      </w:divBdr>
                    </w:div>
                  </w:divsChild>
                </w:div>
                <w:div w:id="1198395203">
                  <w:marLeft w:val="0"/>
                  <w:marRight w:val="0"/>
                  <w:marTop w:val="0"/>
                  <w:marBottom w:val="0"/>
                  <w:divBdr>
                    <w:top w:val="none" w:sz="0" w:space="0" w:color="auto"/>
                    <w:left w:val="none" w:sz="0" w:space="0" w:color="auto"/>
                    <w:bottom w:val="none" w:sz="0" w:space="0" w:color="auto"/>
                    <w:right w:val="none" w:sz="0" w:space="0" w:color="auto"/>
                  </w:divBdr>
                </w:div>
                <w:div w:id="1774789222">
                  <w:marLeft w:val="240"/>
                  <w:marRight w:val="240"/>
                  <w:marTop w:val="0"/>
                  <w:marBottom w:val="0"/>
                  <w:divBdr>
                    <w:top w:val="none" w:sz="0" w:space="0" w:color="auto"/>
                    <w:left w:val="none" w:sz="0" w:space="0" w:color="auto"/>
                    <w:bottom w:val="none" w:sz="0" w:space="0" w:color="auto"/>
                    <w:right w:val="none" w:sz="0" w:space="0" w:color="auto"/>
                  </w:divBdr>
                  <w:divsChild>
                    <w:div w:id="710301798">
                      <w:marLeft w:val="0"/>
                      <w:marRight w:val="0"/>
                      <w:marTop w:val="0"/>
                      <w:marBottom w:val="0"/>
                      <w:divBdr>
                        <w:top w:val="none" w:sz="0" w:space="0" w:color="auto"/>
                        <w:left w:val="none" w:sz="0" w:space="0" w:color="auto"/>
                        <w:bottom w:val="none" w:sz="0" w:space="0" w:color="auto"/>
                        <w:right w:val="none" w:sz="0" w:space="0" w:color="auto"/>
                      </w:divBdr>
                      <w:divsChild>
                        <w:div w:id="323365369">
                          <w:marLeft w:val="240"/>
                          <w:marRight w:val="240"/>
                          <w:marTop w:val="0"/>
                          <w:marBottom w:val="0"/>
                          <w:divBdr>
                            <w:top w:val="none" w:sz="0" w:space="0" w:color="auto"/>
                            <w:left w:val="none" w:sz="0" w:space="0" w:color="auto"/>
                            <w:bottom w:val="none" w:sz="0" w:space="0" w:color="auto"/>
                            <w:right w:val="none" w:sz="0" w:space="0" w:color="auto"/>
                          </w:divBdr>
                          <w:divsChild>
                            <w:div w:id="1716004727">
                              <w:marLeft w:val="240"/>
                              <w:marRight w:val="0"/>
                              <w:marTop w:val="0"/>
                              <w:marBottom w:val="0"/>
                              <w:divBdr>
                                <w:top w:val="none" w:sz="0" w:space="0" w:color="auto"/>
                                <w:left w:val="none" w:sz="0" w:space="0" w:color="auto"/>
                                <w:bottom w:val="none" w:sz="0" w:space="0" w:color="auto"/>
                                <w:right w:val="none" w:sz="0" w:space="0" w:color="auto"/>
                              </w:divBdr>
                            </w:div>
                          </w:divsChild>
                        </w:div>
                        <w:div w:id="945502762">
                          <w:marLeft w:val="240"/>
                          <w:marRight w:val="240"/>
                          <w:marTop w:val="0"/>
                          <w:marBottom w:val="0"/>
                          <w:divBdr>
                            <w:top w:val="none" w:sz="0" w:space="0" w:color="auto"/>
                            <w:left w:val="none" w:sz="0" w:space="0" w:color="auto"/>
                            <w:bottom w:val="none" w:sz="0" w:space="0" w:color="auto"/>
                            <w:right w:val="none" w:sz="0" w:space="0" w:color="auto"/>
                          </w:divBdr>
                          <w:divsChild>
                            <w:div w:id="1425613004">
                              <w:marLeft w:val="240"/>
                              <w:marRight w:val="0"/>
                              <w:marTop w:val="0"/>
                              <w:marBottom w:val="0"/>
                              <w:divBdr>
                                <w:top w:val="none" w:sz="0" w:space="0" w:color="auto"/>
                                <w:left w:val="none" w:sz="0" w:space="0" w:color="auto"/>
                                <w:bottom w:val="none" w:sz="0" w:space="0" w:color="auto"/>
                                <w:right w:val="none" w:sz="0" w:space="0" w:color="auto"/>
                              </w:divBdr>
                            </w:div>
                          </w:divsChild>
                        </w:div>
                        <w:div w:id="1202937730">
                          <w:marLeft w:val="0"/>
                          <w:marRight w:val="0"/>
                          <w:marTop w:val="0"/>
                          <w:marBottom w:val="0"/>
                          <w:divBdr>
                            <w:top w:val="none" w:sz="0" w:space="0" w:color="auto"/>
                            <w:left w:val="none" w:sz="0" w:space="0" w:color="auto"/>
                            <w:bottom w:val="none" w:sz="0" w:space="0" w:color="auto"/>
                            <w:right w:val="none" w:sz="0" w:space="0" w:color="auto"/>
                          </w:divBdr>
                        </w:div>
                        <w:div w:id="1441488565">
                          <w:marLeft w:val="240"/>
                          <w:marRight w:val="240"/>
                          <w:marTop w:val="0"/>
                          <w:marBottom w:val="0"/>
                          <w:divBdr>
                            <w:top w:val="none" w:sz="0" w:space="0" w:color="auto"/>
                            <w:left w:val="none" w:sz="0" w:space="0" w:color="auto"/>
                            <w:bottom w:val="none" w:sz="0" w:space="0" w:color="auto"/>
                            <w:right w:val="none" w:sz="0" w:space="0" w:color="auto"/>
                          </w:divBdr>
                          <w:divsChild>
                            <w:div w:id="1048608085">
                              <w:marLeft w:val="240"/>
                              <w:marRight w:val="0"/>
                              <w:marTop w:val="0"/>
                              <w:marBottom w:val="0"/>
                              <w:divBdr>
                                <w:top w:val="none" w:sz="0" w:space="0" w:color="auto"/>
                                <w:left w:val="none" w:sz="0" w:space="0" w:color="auto"/>
                                <w:bottom w:val="none" w:sz="0" w:space="0" w:color="auto"/>
                                <w:right w:val="none" w:sz="0" w:space="0" w:color="auto"/>
                              </w:divBdr>
                            </w:div>
                          </w:divsChild>
                        </w:div>
                        <w:div w:id="1515991552">
                          <w:marLeft w:val="240"/>
                          <w:marRight w:val="240"/>
                          <w:marTop w:val="0"/>
                          <w:marBottom w:val="0"/>
                          <w:divBdr>
                            <w:top w:val="none" w:sz="0" w:space="0" w:color="auto"/>
                            <w:left w:val="none" w:sz="0" w:space="0" w:color="auto"/>
                            <w:bottom w:val="none" w:sz="0" w:space="0" w:color="auto"/>
                            <w:right w:val="none" w:sz="0" w:space="0" w:color="auto"/>
                          </w:divBdr>
                          <w:divsChild>
                            <w:div w:id="1908878722">
                              <w:marLeft w:val="240"/>
                              <w:marRight w:val="0"/>
                              <w:marTop w:val="0"/>
                              <w:marBottom w:val="0"/>
                              <w:divBdr>
                                <w:top w:val="none" w:sz="0" w:space="0" w:color="auto"/>
                                <w:left w:val="none" w:sz="0" w:space="0" w:color="auto"/>
                                <w:bottom w:val="none" w:sz="0" w:space="0" w:color="auto"/>
                                <w:right w:val="none" w:sz="0" w:space="0" w:color="auto"/>
                              </w:divBdr>
                            </w:div>
                          </w:divsChild>
                        </w:div>
                        <w:div w:id="1578244850">
                          <w:marLeft w:val="240"/>
                          <w:marRight w:val="240"/>
                          <w:marTop w:val="0"/>
                          <w:marBottom w:val="0"/>
                          <w:divBdr>
                            <w:top w:val="none" w:sz="0" w:space="0" w:color="auto"/>
                            <w:left w:val="none" w:sz="0" w:space="0" w:color="auto"/>
                            <w:bottom w:val="none" w:sz="0" w:space="0" w:color="auto"/>
                            <w:right w:val="none" w:sz="0" w:space="0" w:color="auto"/>
                          </w:divBdr>
                          <w:divsChild>
                            <w:div w:id="1285232043">
                              <w:marLeft w:val="240"/>
                              <w:marRight w:val="0"/>
                              <w:marTop w:val="0"/>
                              <w:marBottom w:val="0"/>
                              <w:divBdr>
                                <w:top w:val="none" w:sz="0" w:space="0" w:color="auto"/>
                                <w:left w:val="none" w:sz="0" w:space="0" w:color="auto"/>
                                <w:bottom w:val="none" w:sz="0" w:space="0" w:color="auto"/>
                                <w:right w:val="none" w:sz="0" w:space="0" w:color="auto"/>
                              </w:divBdr>
                            </w:div>
                          </w:divsChild>
                        </w:div>
                        <w:div w:id="2015843139">
                          <w:marLeft w:val="240"/>
                          <w:marRight w:val="240"/>
                          <w:marTop w:val="0"/>
                          <w:marBottom w:val="0"/>
                          <w:divBdr>
                            <w:top w:val="none" w:sz="0" w:space="0" w:color="auto"/>
                            <w:left w:val="none" w:sz="0" w:space="0" w:color="auto"/>
                            <w:bottom w:val="none" w:sz="0" w:space="0" w:color="auto"/>
                            <w:right w:val="none" w:sz="0" w:space="0" w:color="auto"/>
                          </w:divBdr>
                          <w:divsChild>
                            <w:div w:id="42608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0607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0270405">
              <w:marLeft w:val="240"/>
              <w:marRight w:val="0"/>
              <w:marTop w:val="0"/>
              <w:marBottom w:val="0"/>
              <w:divBdr>
                <w:top w:val="none" w:sz="0" w:space="0" w:color="auto"/>
                <w:left w:val="none" w:sz="0" w:space="0" w:color="auto"/>
                <w:bottom w:val="none" w:sz="0" w:space="0" w:color="auto"/>
                <w:right w:val="none" w:sz="0" w:space="0" w:color="auto"/>
              </w:divBdr>
            </w:div>
          </w:divsChild>
        </w:div>
        <w:div w:id="1895464763">
          <w:marLeft w:val="240"/>
          <w:marRight w:val="240"/>
          <w:marTop w:val="0"/>
          <w:marBottom w:val="0"/>
          <w:divBdr>
            <w:top w:val="none" w:sz="0" w:space="0" w:color="auto"/>
            <w:left w:val="none" w:sz="0" w:space="0" w:color="auto"/>
            <w:bottom w:val="none" w:sz="0" w:space="0" w:color="auto"/>
            <w:right w:val="none" w:sz="0" w:space="0" w:color="auto"/>
          </w:divBdr>
        </w:div>
      </w:divsChild>
    </w:div>
    <w:div w:id="1290893410">
      <w:bodyDiv w:val="1"/>
      <w:marLeft w:val="0"/>
      <w:marRight w:val="0"/>
      <w:marTop w:val="0"/>
      <w:marBottom w:val="0"/>
      <w:divBdr>
        <w:top w:val="none" w:sz="0" w:space="0" w:color="auto"/>
        <w:left w:val="none" w:sz="0" w:space="0" w:color="auto"/>
        <w:bottom w:val="none" w:sz="0" w:space="0" w:color="auto"/>
        <w:right w:val="none" w:sz="0" w:space="0" w:color="auto"/>
      </w:divBdr>
      <w:divsChild>
        <w:div w:id="246577216">
          <w:marLeft w:val="0"/>
          <w:marRight w:val="0"/>
          <w:marTop w:val="0"/>
          <w:marBottom w:val="0"/>
          <w:divBdr>
            <w:top w:val="none" w:sz="0" w:space="0" w:color="auto"/>
            <w:left w:val="none" w:sz="0" w:space="0" w:color="auto"/>
            <w:bottom w:val="none" w:sz="0" w:space="0" w:color="auto"/>
            <w:right w:val="none" w:sz="0" w:space="0" w:color="auto"/>
          </w:divBdr>
          <w:divsChild>
            <w:div w:id="96683333">
              <w:marLeft w:val="0"/>
              <w:marRight w:val="0"/>
              <w:marTop w:val="0"/>
              <w:marBottom w:val="0"/>
              <w:divBdr>
                <w:top w:val="none" w:sz="0" w:space="0" w:color="auto"/>
                <w:left w:val="none" w:sz="0" w:space="0" w:color="auto"/>
                <w:bottom w:val="none" w:sz="0" w:space="0" w:color="auto"/>
                <w:right w:val="none" w:sz="0" w:space="0" w:color="auto"/>
              </w:divBdr>
              <w:divsChild>
                <w:div w:id="353262789">
                  <w:marLeft w:val="0"/>
                  <w:marRight w:val="0"/>
                  <w:marTop w:val="0"/>
                  <w:marBottom w:val="0"/>
                  <w:divBdr>
                    <w:top w:val="none" w:sz="0" w:space="0" w:color="auto"/>
                    <w:left w:val="none" w:sz="0" w:space="0" w:color="auto"/>
                    <w:bottom w:val="none" w:sz="0" w:space="0" w:color="auto"/>
                    <w:right w:val="none" w:sz="0" w:space="0" w:color="auto"/>
                  </w:divBdr>
                  <w:divsChild>
                    <w:div w:id="414589488">
                      <w:marLeft w:val="0"/>
                      <w:marRight w:val="0"/>
                      <w:marTop w:val="0"/>
                      <w:marBottom w:val="0"/>
                      <w:divBdr>
                        <w:top w:val="none" w:sz="0" w:space="0" w:color="auto"/>
                        <w:left w:val="none" w:sz="0" w:space="0" w:color="auto"/>
                        <w:bottom w:val="none" w:sz="0" w:space="0" w:color="auto"/>
                        <w:right w:val="none" w:sz="0" w:space="0" w:color="auto"/>
                      </w:divBdr>
                      <w:divsChild>
                        <w:div w:id="1280256200">
                          <w:marLeft w:val="0"/>
                          <w:marRight w:val="0"/>
                          <w:marTop w:val="0"/>
                          <w:marBottom w:val="0"/>
                          <w:divBdr>
                            <w:top w:val="none" w:sz="0" w:space="0" w:color="auto"/>
                            <w:left w:val="none" w:sz="0" w:space="0" w:color="auto"/>
                            <w:bottom w:val="none" w:sz="0" w:space="0" w:color="auto"/>
                            <w:right w:val="none" w:sz="0" w:space="0" w:color="auto"/>
                          </w:divBdr>
                          <w:divsChild>
                            <w:div w:id="1804426639">
                              <w:marLeft w:val="0"/>
                              <w:marRight w:val="0"/>
                              <w:marTop w:val="0"/>
                              <w:marBottom w:val="0"/>
                              <w:divBdr>
                                <w:top w:val="none" w:sz="0" w:space="0" w:color="auto"/>
                                <w:left w:val="none" w:sz="0" w:space="0" w:color="auto"/>
                                <w:bottom w:val="none" w:sz="0" w:space="0" w:color="auto"/>
                                <w:right w:val="none" w:sz="0" w:space="0" w:color="auto"/>
                              </w:divBdr>
                              <w:divsChild>
                                <w:div w:id="458911618">
                                  <w:marLeft w:val="0"/>
                                  <w:marRight w:val="0"/>
                                  <w:marTop w:val="0"/>
                                  <w:marBottom w:val="0"/>
                                  <w:divBdr>
                                    <w:top w:val="none" w:sz="0" w:space="0" w:color="auto"/>
                                    <w:left w:val="none" w:sz="0" w:space="0" w:color="auto"/>
                                    <w:bottom w:val="none" w:sz="0" w:space="0" w:color="auto"/>
                                    <w:right w:val="none" w:sz="0" w:space="0" w:color="auto"/>
                                  </w:divBdr>
                                </w:div>
                              </w:divsChild>
                            </w:div>
                            <w:div w:id="198122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88815">
                      <w:marLeft w:val="0"/>
                      <w:marRight w:val="0"/>
                      <w:marTop w:val="0"/>
                      <w:marBottom w:val="0"/>
                      <w:divBdr>
                        <w:top w:val="none" w:sz="0" w:space="0" w:color="auto"/>
                        <w:left w:val="none" w:sz="0" w:space="0" w:color="auto"/>
                        <w:bottom w:val="none" w:sz="0" w:space="0" w:color="auto"/>
                        <w:right w:val="none" w:sz="0" w:space="0" w:color="auto"/>
                      </w:divBdr>
                      <w:divsChild>
                        <w:div w:id="179177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01056">
                  <w:marLeft w:val="0"/>
                  <w:marRight w:val="0"/>
                  <w:marTop w:val="0"/>
                  <w:marBottom w:val="0"/>
                  <w:divBdr>
                    <w:top w:val="none" w:sz="0" w:space="0" w:color="auto"/>
                    <w:left w:val="none" w:sz="0" w:space="0" w:color="auto"/>
                    <w:bottom w:val="none" w:sz="0" w:space="0" w:color="auto"/>
                    <w:right w:val="none" w:sz="0" w:space="0" w:color="auto"/>
                  </w:divBdr>
                  <w:divsChild>
                    <w:div w:id="603074691">
                      <w:marLeft w:val="0"/>
                      <w:marRight w:val="0"/>
                      <w:marTop w:val="0"/>
                      <w:marBottom w:val="0"/>
                      <w:divBdr>
                        <w:top w:val="none" w:sz="0" w:space="0" w:color="auto"/>
                        <w:left w:val="none" w:sz="0" w:space="0" w:color="auto"/>
                        <w:bottom w:val="none" w:sz="0" w:space="0" w:color="auto"/>
                        <w:right w:val="none" w:sz="0" w:space="0" w:color="auto"/>
                      </w:divBdr>
                      <w:divsChild>
                        <w:div w:id="621305200">
                          <w:marLeft w:val="0"/>
                          <w:marRight w:val="0"/>
                          <w:marTop w:val="0"/>
                          <w:marBottom w:val="0"/>
                          <w:divBdr>
                            <w:top w:val="none" w:sz="0" w:space="0" w:color="auto"/>
                            <w:left w:val="none" w:sz="0" w:space="0" w:color="auto"/>
                            <w:bottom w:val="none" w:sz="0" w:space="0" w:color="auto"/>
                            <w:right w:val="none" w:sz="0" w:space="0" w:color="auto"/>
                          </w:divBdr>
                        </w:div>
                      </w:divsChild>
                    </w:div>
                    <w:div w:id="811023605">
                      <w:marLeft w:val="0"/>
                      <w:marRight w:val="0"/>
                      <w:marTop w:val="0"/>
                      <w:marBottom w:val="0"/>
                      <w:divBdr>
                        <w:top w:val="none" w:sz="0" w:space="0" w:color="auto"/>
                        <w:left w:val="none" w:sz="0" w:space="0" w:color="auto"/>
                        <w:bottom w:val="none" w:sz="0" w:space="0" w:color="auto"/>
                        <w:right w:val="none" w:sz="0" w:space="0" w:color="auto"/>
                      </w:divBdr>
                      <w:divsChild>
                        <w:div w:id="45223601">
                          <w:marLeft w:val="0"/>
                          <w:marRight w:val="0"/>
                          <w:marTop w:val="0"/>
                          <w:marBottom w:val="0"/>
                          <w:divBdr>
                            <w:top w:val="none" w:sz="0" w:space="0" w:color="auto"/>
                            <w:left w:val="none" w:sz="0" w:space="0" w:color="auto"/>
                            <w:bottom w:val="none" w:sz="0" w:space="0" w:color="auto"/>
                            <w:right w:val="none" w:sz="0" w:space="0" w:color="auto"/>
                          </w:divBdr>
                          <w:divsChild>
                            <w:div w:id="1208449733">
                              <w:marLeft w:val="0"/>
                              <w:marRight w:val="0"/>
                              <w:marTop w:val="0"/>
                              <w:marBottom w:val="0"/>
                              <w:divBdr>
                                <w:top w:val="none" w:sz="0" w:space="0" w:color="auto"/>
                                <w:left w:val="none" w:sz="0" w:space="0" w:color="auto"/>
                                <w:bottom w:val="none" w:sz="0" w:space="0" w:color="auto"/>
                                <w:right w:val="none" w:sz="0" w:space="0" w:color="auto"/>
                              </w:divBdr>
                            </w:div>
                            <w:div w:id="2015182824">
                              <w:marLeft w:val="0"/>
                              <w:marRight w:val="0"/>
                              <w:marTop w:val="0"/>
                              <w:marBottom w:val="0"/>
                              <w:divBdr>
                                <w:top w:val="none" w:sz="0" w:space="0" w:color="auto"/>
                                <w:left w:val="none" w:sz="0" w:space="0" w:color="auto"/>
                                <w:bottom w:val="none" w:sz="0" w:space="0" w:color="auto"/>
                                <w:right w:val="none" w:sz="0" w:space="0" w:color="auto"/>
                              </w:divBdr>
                            </w:div>
                          </w:divsChild>
                        </w:div>
                        <w:div w:id="352532046">
                          <w:marLeft w:val="0"/>
                          <w:marRight w:val="0"/>
                          <w:marTop w:val="0"/>
                          <w:marBottom w:val="0"/>
                          <w:divBdr>
                            <w:top w:val="none" w:sz="0" w:space="0" w:color="auto"/>
                            <w:left w:val="none" w:sz="0" w:space="0" w:color="auto"/>
                            <w:bottom w:val="none" w:sz="0" w:space="0" w:color="auto"/>
                            <w:right w:val="none" w:sz="0" w:space="0" w:color="auto"/>
                          </w:divBdr>
                        </w:div>
                        <w:div w:id="1415855745">
                          <w:marLeft w:val="0"/>
                          <w:marRight w:val="0"/>
                          <w:marTop w:val="0"/>
                          <w:marBottom w:val="0"/>
                          <w:divBdr>
                            <w:top w:val="none" w:sz="0" w:space="0" w:color="auto"/>
                            <w:left w:val="none" w:sz="0" w:space="0" w:color="auto"/>
                            <w:bottom w:val="none" w:sz="0" w:space="0" w:color="auto"/>
                            <w:right w:val="none" w:sz="0" w:space="0" w:color="auto"/>
                          </w:divBdr>
                          <w:divsChild>
                            <w:div w:id="181895029">
                              <w:marLeft w:val="0"/>
                              <w:marRight w:val="0"/>
                              <w:marTop w:val="0"/>
                              <w:marBottom w:val="0"/>
                              <w:divBdr>
                                <w:top w:val="none" w:sz="0" w:space="0" w:color="auto"/>
                                <w:left w:val="none" w:sz="0" w:space="0" w:color="auto"/>
                                <w:bottom w:val="none" w:sz="0" w:space="0" w:color="auto"/>
                                <w:right w:val="none" w:sz="0" w:space="0" w:color="auto"/>
                              </w:divBdr>
                            </w:div>
                            <w:div w:id="1179731923">
                              <w:marLeft w:val="0"/>
                              <w:marRight w:val="0"/>
                              <w:marTop w:val="0"/>
                              <w:marBottom w:val="0"/>
                              <w:divBdr>
                                <w:top w:val="none" w:sz="0" w:space="0" w:color="auto"/>
                                <w:left w:val="none" w:sz="0" w:space="0" w:color="auto"/>
                                <w:bottom w:val="none" w:sz="0" w:space="0" w:color="auto"/>
                                <w:right w:val="none" w:sz="0" w:space="0" w:color="auto"/>
                              </w:divBdr>
                            </w:div>
                          </w:divsChild>
                        </w:div>
                        <w:div w:id="1709450063">
                          <w:marLeft w:val="0"/>
                          <w:marRight w:val="0"/>
                          <w:marTop w:val="0"/>
                          <w:marBottom w:val="0"/>
                          <w:divBdr>
                            <w:top w:val="none" w:sz="0" w:space="0" w:color="auto"/>
                            <w:left w:val="none" w:sz="0" w:space="0" w:color="auto"/>
                            <w:bottom w:val="none" w:sz="0" w:space="0" w:color="auto"/>
                            <w:right w:val="none" w:sz="0" w:space="0" w:color="auto"/>
                          </w:divBdr>
                          <w:divsChild>
                            <w:div w:id="727412059">
                              <w:marLeft w:val="0"/>
                              <w:marRight w:val="0"/>
                              <w:marTop w:val="0"/>
                              <w:marBottom w:val="0"/>
                              <w:divBdr>
                                <w:top w:val="none" w:sz="0" w:space="0" w:color="auto"/>
                                <w:left w:val="none" w:sz="0" w:space="0" w:color="auto"/>
                                <w:bottom w:val="none" w:sz="0" w:space="0" w:color="auto"/>
                                <w:right w:val="none" w:sz="0" w:space="0" w:color="auto"/>
                              </w:divBdr>
                            </w:div>
                            <w:div w:id="820923972">
                              <w:marLeft w:val="0"/>
                              <w:marRight w:val="0"/>
                              <w:marTop w:val="0"/>
                              <w:marBottom w:val="0"/>
                              <w:divBdr>
                                <w:top w:val="none" w:sz="0" w:space="0" w:color="auto"/>
                                <w:left w:val="none" w:sz="0" w:space="0" w:color="auto"/>
                                <w:bottom w:val="none" w:sz="0" w:space="0" w:color="auto"/>
                                <w:right w:val="none" w:sz="0" w:space="0" w:color="auto"/>
                              </w:divBdr>
                            </w:div>
                          </w:divsChild>
                        </w:div>
                        <w:div w:id="2069257861">
                          <w:marLeft w:val="0"/>
                          <w:marRight w:val="0"/>
                          <w:marTop w:val="0"/>
                          <w:marBottom w:val="0"/>
                          <w:divBdr>
                            <w:top w:val="none" w:sz="0" w:space="0" w:color="auto"/>
                            <w:left w:val="none" w:sz="0" w:space="0" w:color="auto"/>
                            <w:bottom w:val="none" w:sz="0" w:space="0" w:color="auto"/>
                            <w:right w:val="none" w:sz="0" w:space="0" w:color="auto"/>
                          </w:divBdr>
                          <w:divsChild>
                            <w:div w:id="1946032476">
                              <w:marLeft w:val="0"/>
                              <w:marRight w:val="0"/>
                              <w:marTop w:val="0"/>
                              <w:marBottom w:val="0"/>
                              <w:divBdr>
                                <w:top w:val="none" w:sz="0" w:space="0" w:color="auto"/>
                                <w:left w:val="none" w:sz="0" w:space="0" w:color="auto"/>
                                <w:bottom w:val="none" w:sz="0" w:space="0" w:color="auto"/>
                                <w:right w:val="none" w:sz="0" w:space="0" w:color="auto"/>
                              </w:divBdr>
                            </w:div>
                            <w:div w:id="198438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03596">
                  <w:marLeft w:val="0"/>
                  <w:marRight w:val="0"/>
                  <w:marTop w:val="0"/>
                  <w:marBottom w:val="0"/>
                  <w:divBdr>
                    <w:top w:val="none" w:sz="0" w:space="0" w:color="auto"/>
                    <w:left w:val="none" w:sz="0" w:space="0" w:color="auto"/>
                    <w:bottom w:val="none" w:sz="0" w:space="0" w:color="auto"/>
                    <w:right w:val="none" w:sz="0" w:space="0" w:color="auto"/>
                  </w:divBdr>
                  <w:divsChild>
                    <w:div w:id="101388417">
                      <w:marLeft w:val="0"/>
                      <w:marRight w:val="0"/>
                      <w:marTop w:val="0"/>
                      <w:marBottom w:val="0"/>
                      <w:divBdr>
                        <w:top w:val="none" w:sz="0" w:space="0" w:color="auto"/>
                        <w:left w:val="none" w:sz="0" w:space="0" w:color="auto"/>
                        <w:bottom w:val="none" w:sz="0" w:space="0" w:color="auto"/>
                        <w:right w:val="none" w:sz="0" w:space="0" w:color="auto"/>
                      </w:divBdr>
                    </w:div>
                    <w:div w:id="379138056">
                      <w:marLeft w:val="0"/>
                      <w:marRight w:val="0"/>
                      <w:marTop w:val="0"/>
                      <w:marBottom w:val="0"/>
                      <w:divBdr>
                        <w:top w:val="none" w:sz="0" w:space="0" w:color="auto"/>
                        <w:left w:val="none" w:sz="0" w:space="0" w:color="auto"/>
                        <w:bottom w:val="none" w:sz="0" w:space="0" w:color="auto"/>
                        <w:right w:val="none" w:sz="0" w:space="0" w:color="auto"/>
                      </w:divBdr>
                    </w:div>
                    <w:div w:id="459567851">
                      <w:marLeft w:val="0"/>
                      <w:marRight w:val="0"/>
                      <w:marTop w:val="0"/>
                      <w:marBottom w:val="0"/>
                      <w:divBdr>
                        <w:top w:val="none" w:sz="0" w:space="0" w:color="auto"/>
                        <w:left w:val="none" w:sz="0" w:space="0" w:color="auto"/>
                        <w:bottom w:val="none" w:sz="0" w:space="0" w:color="auto"/>
                        <w:right w:val="none" w:sz="0" w:space="0" w:color="auto"/>
                      </w:divBdr>
                    </w:div>
                    <w:div w:id="742726549">
                      <w:marLeft w:val="0"/>
                      <w:marRight w:val="0"/>
                      <w:marTop w:val="0"/>
                      <w:marBottom w:val="0"/>
                      <w:divBdr>
                        <w:top w:val="none" w:sz="0" w:space="0" w:color="auto"/>
                        <w:left w:val="none" w:sz="0" w:space="0" w:color="auto"/>
                        <w:bottom w:val="none" w:sz="0" w:space="0" w:color="auto"/>
                        <w:right w:val="none" w:sz="0" w:space="0" w:color="auto"/>
                      </w:divBdr>
                    </w:div>
                    <w:div w:id="962225047">
                      <w:marLeft w:val="0"/>
                      <w:marRight w:val="0"/>
                      <w:marTop w:val="0"/>
                      <w:marBottom w:val="0"/>
                      <w:divBdr>
                        <w:top w:val="none" w:sz="0" w:space="0" w:color="auto"/>
                        <w:left w:val="none" w:sz="0" w:space="0" w:color="auto"/>
                        <w:bottom w:val="none" w:sz="0" w:space="0" w:color="auto"/>
                        <w:right w:val="none" w:sz="0" w:space="0" w:color="auto"/>
                      </w:divBdr>
                    </w:div>
                    <w:div w:id="1255088080">
                      <w:marLeft w:val="0"/>
                      <w:marRight w:val="0"/>
                      <w:marTop w:val="0"/>
                      <w:marBottom w:val="0"/>
                      <w:divBdr>
                        <w:top w:val="none" w:sz="0" w:space="0" w:color="auto"/>
                        <w:left w:val="none" w:sz="0" w:space="0" w:color="auto"/>
                        <w:bottom w:val="none" w:sz="0" w:space="0" w:color="auto"/>
                        <w:right w:val="none" w:sz="0" w:space="0" w:color="auto"/>
                      </w:divBdr>
                    </w:div>
                    <w:div w:id="1282151694">
                      <w:marLeft w:val="0"/>
                      <w:marRight w:val="0"/>
                      <w:marTop w:val="0"/>
                      <w:marBottom w:val="0"/>
                      <w:divBdr>
                        <w:top w:val="none" w:sz="0" w:space="0" w:color="auto"/>
                        <w:left w:val="none" w:sz="0" w:space="0" w:color="auto"/>
                        <w:bottom w:val="none" w:sz="0" w:space="0" w:color="auto"/>
                        <w:right w:val="none" w:sz="0" w:space="0" w:color="auto"/>
                      </w:divBdr>
                    </w:div>
                    <w:div w:id="1304307974">
                      <w:marLeft w:val="0"/>
                      <w:marRight w:val="0"/>
                      <w:marTop w:val="0"/>
                      <w:marBottom w:val="0"/>
                      <w:divBdr>
                        <w:top w:val="none" w:sz="0" w:space="0" w:color="auto"/>
                        <w:left w:val="none" w:sz="0" w:space="0" w:color="auto"/>
                        <w:bottom w:val="none" w:sz="0" w:space="0" w:color="auto"/>
                        <w:right w:val="none" w:sz="0" w:space="0" w:color="auto"/>
                      </w:divBdr>
                    </w:div>
                    <w:div w:id="1660111620">
                      <w:marLeft w:val="0"/>
                      <w:marRight w:val="0"/>
                      <w:marTop w:val="0"/>
                      <w:marBottom w:val="0"/>
                      <w:divBdr>
                        <w:top w:val="none" w:sz="0" w:space="0" w:color="auto"/>
                        <w:left w:val="none" w:sz="0" w:space="0" w:color="auto"/>
                        <w:bottom w:val="none" w:sz="0" w:space="0" w:color="auto"/>
                        <w:right w:val="none" w:sz="0" w:space="0" w:color="auto"/>
                      </w:divBdr>
                    </w:div>
                    <w:div w:id="1869219974">
                      <w:marLeft w:val="0"/>
                      <w:marRight w:val="0"/>
                      <w:marTop w:val="0"/>
                      <w:marBottom w:val="0"/>
                      <w:divBdr>
                        <w:top w:val="none" w:sz="0" w:space="0" w:color="auto"/>
                        <w:left w:val="none" w:sz="0" w:space="0" w:color="auto"/>
                        <w:bottom w:val="none" w:sz="0" w:space="0" w:color="auto"/>
                        <w:right w:val="none" w:sz="0" w:space="0" w:color="auto"/>
                      </w:divBdr>
                    </w:div>
                  </w:divsChild>
                </w:div>
                <w:div w:id="776566141">
                  <w:marLeft w:val="0"/>
                  <w:marRight w:val="0"/>
                  <w:marTop w:val="0"/>
                  <w:marBottom w:val="0"/>
                  <w:divBdr>
                    <w:top w:val="none" w:sz="0" w:space="0" w:color="auto"/>
                    <w:left w:val="none" w:sz="0" w:space="0" w:color="auto"/>
                    <w:bottom w:val="none" w:sz="0" w:space="0" w:color="auto"/>
                    <w:right w:val="none" w:sz="0" w:space="0" w:color="auto"/>
                  </w:divBdr>
                  <w:divsChild>
                    <w:div w:id="71051776">
                      <w:marLeft w:val="0"/>
                      <w:marRight w:val="0"/>
                      <w:marTop w:val="0"/>
                      <w:marBottom w:val="0"/>
                      <w:divBdr>
                        <w:top w:val="none" w:sz="0" w:space="0" w:color="auto"/>
                        <w:left w:val="none" w:sz="0" w:space="0" w:color="auto"/>
                        <w:bottom w:val="none" w:sz="0" w:space="0" w:color="auto"/>
                        <w:right w:val="none" w:sz="0" w:space="0" w:color="auto"/>
                      </w:divBdr>
                      <w:divsChild>
                        <w:div w:id="1822119508">
                          <w:marLeft w:val="0"/>
                          <w:marRight w:val="0"/>
                          <w:marTop w:val="0"/>
                          <w:marBottom w:val="0"/>
                          <w:divBdr>
                            <w:top w:val="none" w:sz="0" w:space="0" w:color="auto"/>
                            <w:left w:val="none" w:sz="0" w:space="0" w:color="auto"/>
                            <w:bottom w:val="none" w:sz="0" w:space="0" w:color="auto"/>
                            <w:right w:val="none" w:sz="0" w:space="0" w:color="auto"/>
                          </w:divBdr>
                        </w:div>
                      </w:divsChild>
                    </w:div>
                    <w:div w:id="851648587">
                      <w:marLeft w:val="0"/>
                      <w:marRight w:val="0"/>
                      <w:marTop w:val="0"/>
                      <w:marBottom w:val="0"/>
                      <w:divBdr>
                        <w:top w:val="none" w:sz="0" w:space="0" w:color="auto"/>
                        <w:left w:val="none" w:sz="0" w:space="0" w:color="auto"/>
                        <w:bottom w:val="none" w:sz="0" w:space="0" w:color="auto"/>
                        <w:right w:val="none" w:sz="0" w:space="0" w:color="auto"/>
                      </w:divBdr>
                      <w:divsChild>
                        <w:div w:id="956791279">
                          <w:marLeft w:val="0"/>
                          <w:marRight w:val="0"/>
                          <w:marTop w:val="0"/>
                          <w:marBottom w:val="0"/>
                          <w:divBdr>
                            <w:top w:val="none" w:sz="0" w:space="0" w:color="auto"/>
                            <w:left w:val="none" w:sz="0" w:space="0" w:color="auto"/>
                            <w:bottom w:val="none" w:sz="0" w:space="0" w:color="auto"/>
                            <w:right w:val="none" w:sz="0" w:space="0" w:color="auto"/>
                          </w:divBdr>
                        </w:div>
                        <w:div w:id="1314405733">
                          <w:marLeft w:val="0"/>
                          <w:marRight w:val="0"/>
                          <w:marTop w:val="0"/>
                          <w:marBottom w:val="0"/>
                          <w:divBdr>
                            <w:top w:val="none" w:sz="0" w:space="0" w:color="auto"/>
                            <w:left w:val="none" w:sz="0" w:space="0" w:color="auto"/>
                            <w:bottom w:val="none" w:sz="0" w:space="0" w:color="auto"/>
                            <w:right w:val="none" w:sz="0" w:space="0" w:color="auto"/>
                          </w:divBdr>
                        </w:div>
                        <w:div w:id="1354498178">
                          <w:marLeft w:val="0"/>
                          <w:marRight w:val="0"/>
                          <w:marTop w:val="0"/>
                          <w:marBottom w:val="0"/>
                          <w:divBdr>
                            <w:top w:val="none" w:sz="0" w:space="0" w:color="auto"/>
                            <w:left w:val="none" w:sz="0" w:space="0" w:color="auto"/>
                            <w:bottom w:val="none" w:sz="0" w:space="0" w:color="auto"/>
                            <w:right w:val="none" w:sz="0" w:space="0" w:color="auto"/>
                          </w:divBdr>
                        </w:div>
                        <w:div w:id="1799176435">
                          <w:marLeft w:val="0"/>
                          <w:marRight w:val="0"/>
                          <w:marTop w:val="0"/>
                          <w:marBottom w:val="0"/>
                          <w:divBdr>
                            <w:top w:val="none" w:sz="0" w:space="0" w:color="auto"/>
                            <w:left w:val="none" w:sz="0" w:space="0" w:color="auto"/>
                            <w:bottom w:val="none" w:sz="0" w:space="0" w:color="auto"/>
                            <w:right w:val="none" w:sz="0" w:space="0" w:color="auto"/>
                          </w:divBdr>
                        </w:div>
                        <w:div w:id="1870295776">
                          <w:marLeft w:val="0"/>
                          <w:marRight w:val="0"/>
                          <w:marTop w:val="0"/>
                          <w:marBottom w:val="0"/>
                          <w:divBdr>
                            <w:top w:val="none" w:sz="0" w:space="0" w:color="auto"/>
                            <w:left w:val="none" w:sz="0" w:space="0" w:color="auto"/>
                            <w:bottom w:val="none" w:sz="0" w:space="0" w:color="auto"/>
                            <w:right w:val="none" w:sz="0" w:space="0" w:color="auto"/>
                          </w:divBdr>
                          <w:divsChild>
                            <w:div w:id="428038598">
                              <w:marLeft w:val="0"/>
                              <w:marRight w:val="0"/>
                              <w:marTop w:val="0"/>
                              <w:marBottom w:val="0"/>
                              <w:divBdr>
                                <w:top w:val="none" w:sz="0" w:space="0" w:color="auto"/>
                                <w:left w:val="none" w:sz="0" w:space="0" w:color="auto"/>
                                <w:bottom w:val="none" w:sz="0" w:space="0" w:color="auto"/>
                                <w:right w:val="none" w:sz="0" w:space="0" w:color="auto"/>
                              </w:divBdr>
                            </w:div>
                            <w:div w:id="919563910">
                              <w:marLeft w:val="0"/>
                              <w:marRight w:val="0"/>
                              <w:marTop w:val="0"/>
                              <w:marBottom w:val="0"/>
                              <w:divBdr>
                                <w:top w:val="none" w:sz="0" w:space="0" w:color="auto"/>
                                <w:left w:val="none" w:sz="0" w:space="0" w:color="auto"/>
                                <w:bottom w:val="none" w:sz="0" w:space="0" w:color="auto"/>
                                <w:right w:val="none" w:sz="0" w:space="0" w:color="auto"/>
                              </w:divBdr>
                            </w:div>
                            <w:div w:id="1151101235">
                              <w:marLeft w:val="0"/>
                              <w:marRight w:val="0"/>
                              <w:marTop w:val="0"/>
                              <w:marBottom w:val="0"/>
                              <w:divBdr>
                                <w:top w:val="none" w:sz="0" w:space="0" w:color="auto"/>
                                <w:left w:val="none" w:sz="0" w:space="0" w:color="auto"/>
                                <w:bottom w:val="none" w:sz="0" w:space="0" w:color="auto"/>
                                <w:right w:val="none" w:sz="0" w:space="0" w:color="auto"/>
                              </w:divBdr>
                            </w:div>
                            <w:div w:id="1916163706">
                              <w:marLeft w:val="0"/>
                              <w:marRight w:val="0"/>
                              <w:marTop w:val="0"/>
                              <w:marBottom w:val="0"/>
                              <w:divBdr>
                                <w:top w:val="none" w:sz="0" w:space="0" w:color="auto"/>
                                <w:left w:val="none" w:sz="0" w:space="0" w:color="auto"/>
                                <w:bottom w:val="none" w:sz="0" w:space="0" w:color="auto"/>
                                <w:right w:val="none" w:sz="0" w:space="0" w:color="auto"/>
                              </w:divBdr>
                            </w:div>
                          </w:divsChild>
                        </w:div>
                        <w:div w:id="2027973301">
                          <w:marLeft w:val="0"/>
                          <w:marRight w:val="0"/>
                          <w:marTop w:val="0"/>
                          <w:marBottom w:val="0"/>
                          <w:divBdr>
                            <w:top w:val="none" w:sz="0" w:space="0" w:color="auto"/>
                            <w:left w:val="none" w:sz="0" w:space="0" w:color="auto"/>
                            <w:bottom w:val="none" w:sz="0" w:space="0" w:color="auto"/>
                            <w:right w:val="none" w:sz="0" w:space="0" w:color="auto"/>
                          </w:divBdr>
                        </w:div>
                      </w:divsChild>
                    </w:div>
                    <w:div w:id="1471171751">
                      <w:marLeft w:val="0"/>
                      <w:marRight w:val="0"/>
                      <w:marTop w:val="0"/>
                      <w:marBottom w:val="0"/>
                      <w:divBdr>
                        <w:top w:val="none" w:sz="0" w:space="0" w:color="auto"/>
                        <w:left w:val="none" w:sz="0" w:space="0" w:color="auto"/>
                        <w:bottom w:val="none" w:sz="0" w:space="0" w:color="auto"/>
                        <w:right w:val="none" w:sz="0" w:space="0" w:color="auto"/>
                      </w:divBdr>
                      <w:divsChild>
                        <w:div w:id="46034320">
                          <w:marLeft w:val="0"/>
                          <w:marRight w:val="0"/>
                          <w:marTop w:val="0"/>
                          <w:marBottom w:val="0"/>
                          <w:divBdr>
                            <w:top w:val="none" w:sz="0" w:space="0" w:color="auto"/>
                            <w:left w:val="none" w:sz="0" w:space="0" w:color="auto"/>
                            <w:bottom w:val="none" w:sz="0" w:space="0" w:color="auto"/>
                            <w:right w:val="none" w:sz="0" w:space="0" w:color="auto"/>
                          </w:divBdr>
                        </w:div>
                        <w:div w:id="1068921691">
                          <w:marLeft w:val="0"/>
                          <w:marRight w:val="0"/>
                          <w:marTop w:val="0"/>
                          <w:marBottom w:val="0"/>
                          <w:divBdr>
                            <w:top w:val="none" w:sz="0" w:space="0" w:color="auto"/>
                            <w:left w:val="none" w:sz="0" w:space="0" w:color="auto"/>
                            <w:bottom w:val="none" w:sz="0" w:space="0" w:color="auto"/>
                            <w:right w:val="none" w:sz="0" w:space="0" w:color="auto"/>
                          </w:divBdr>
                        </w:div>
                        <w:div w:id="1136264362">
                          <w:marLeft w:val="0"/>
                          <w:marRight w:val="0"/>
                          <w:marTop w:val="0"/>
                          <w:marBottom w:val="0"/>
                          <w:divBdr>
                            <w:top w:val="none" w:sz="0" w:space="0" w:color="auto"/>
                            <w:left w:val="none" w:sz="0" w:space="0" w:color="auto"/>
                            <w:bottom w:val="none" w:sz="0" w:space="0" w:color="auto"/>
                            <w:right w:val="none" w:sz="0" w:space="0" w:color="auto"/>
                          </w:divBdr>
                        </w:div>
                        <w:div w:id="1438868328">
                          <w:marLeft w:val="0"/>
                          <w:marRight w:val="0"/>
                          <w:marTop w:val="0"/>
                          <w:marBottom w:val="0"/>
                          <w:divBdr>
                            <w:top w:val="none" w:sz="0" w:space="0" w:color="auto"/>
                            <w:left w:val="none" w:sz="0" w:space="0" w:color="auto"/>
                            <w:bottom w:val="none" w:sz="0" w:space="0" w:color="auto"/>
                            <w:right w:val="none" w:sz="0" w:space="0" w:color="auto"/>
                          </w:divBdr>
                        </w:div>
                        <w:div w:id="1802187284">
                          <w:marLeft w:val="0"/>
                          <w:marRight w:val="0"/>
                          <w:marTop w:val="0"/>
                          <w:marBottom w:val="0"/>
                          <w:divBdr>
                            <w:top w:val="none" w:sz="0" w:space="0" w:color="auto"/>
                            <w:left w:val="none" w:sz="0" w:space="0" w:color="auto"/>
                            <w:bottom w:val="none" w:sz="0" w:space="0" w:color="auto"/>
                            <w:right w:val="none" w:sz="0" w:space="0" w:color="auto"/>
                          </w:divBdr>
                        </w:div>
                      </w:divsChild>
                    </w:div>
                    <w:div w:id="2058620503">
                      <w:marLeft w:val="0"/>
                      <w:marRight w:val="0"/>
                      <w:marTop w:val="0"/>
                      <w:marBottom w:val="0"/>
                      <w:divBdr>
                        <w:top w:val="none" w:sz="0" w:space="0" w:color="auto"/>
                        <w:left w:val="none" w:sz="0" w:space="0" w:color="auto"/>
                        <w:bottom w:val="none" w:sz="0" w:space="0" w:color="auto"/>
                        <w:right w:val="none" w:sz="0" w:space="0" w:color="auto"/>
                      </w:divBdr>
                      <w:divsChild>
                        <w:div w:id="138228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6857">
                  <w:marLeft w:val="0"/>
                  <w:marRight w:val="0"/>
                  <w:marTop w:val="0"/>
                  <w:marBottom w:val="0"/>
                  <w:divBdr>
                    <w:top w:val="none" w:sz="0" w:space="0" w:color="auto"/>
                    <w:left w:val="none" w:sz="0" w:space="0" w:color="auto"/>
                    <w:bottom w:val="none" w:sz="0" w:space="0" w:color="auto"/>
                    <w:right w:val="none" w:sz="0" w:space="0" w:color="auto"/>
                  </w:divBdr>
                  <w:divsChild>
                    <w:div w:id="700665008">
                      <w:marLeft w:val="0"/>
                      <w:marRight w:val="0"/>
                      <w:marTop w:val="0"/>
                      <w:marBottom w:val="0"/>
                      <w:divBdr>
                        <w:top w:val="none" w:sz="0" w:space="0" w:color="auto"/>
                        <w:left w:val="none" w:sz="0" w:space="0" w:color="auto"/>
                        <w:bottom w:val="none" w:sz="0" w:space="0" w:color="auto"/>
                        <w:right w:val="none" w:sz="0" w:space="0" w:color="auto"/>
                      </w:divBdr>
                      <w:divsChild>
                        <w:div w:id="491339950">
                          <w:marLeft w:val="0"/>
                          <w:marRight w:val="0"/>
                          <w:marTop w:val="0"/>
                          <w:marBottom w:val="0"/>
                          <w:divBdr>
                            <w:top w:val="none" w:sz="0" w:space="0" w:color="auto"/>
                            <w:left w:val="none" w:sz="0" w:space="0" w:color="auto"/>
                            <w:bottom w:val="none" w:sz="0" w:space="0" w:color="auto"/>
                            <w:right w:val="none" w:sz="0" w:space="0" w:color="auto"/>
                          </w:divBdr>
                          <w:divsChild>
                            <w:div w:id="718477760">
                              <w:marLeft w:val="0"/>
                              <w:marRight w:val="0"/>
                              <w:marTop w:val="0"/>
                              <w:marBottom w:val="0"/>
                              <w:divBdr>
                                <w:top w:val="none" w:sz="0" w:space="0" w:color="auto"/>
                                <w:left w:val="none" w:sz="0" w:space="0" w:color="auto"/>
                                <w:bottom w:val="none" w:sz="0" w:space="0" w:color="auto"/>
                                <w:right w:val="none" w:sz="0" w:space="0" w:color="auto"/>
                              </w:divBdr>
                            </w:div>
                            <w:div w:id="1693845123">
                              <w:marLeft w:val="0"/>
                              <w:marRight w:val="0"/>
                              <w:marTop w:val="0"/>
                              <w:marBottom w:val="0"/>
                              <w:divBdr>
                                <w:top w:val="none" w:sz="0" w:space="0" w:color="auto"/>
                                <w:left w:val="none" w:sz="0" w:space="0" w:color="auto"/>
                                <w:bottom w:val="none" w:sz="0" w:space="0" w:color="auto"/>
                                <w:right w:val="none" w:sz="0" w:space="0" w:color="auto"/>
                              </w:divBdr>
                            </w:div>
                            <w:div w:id="1718311479">
                              <w:marLeft w:val="0"/>
                              <w:marRight w:val="0"/>
                              <w:marTop w:val="0"/>
                              <w:marBottom w:val="0"/>
                              <w:divBdr>
                                <w:top w:val="none" w:sz="0" w:space="0" w:color="auto"/>
                                <w:left w:val="none" w:sz="0" w:space="0" w:color="auto"/>
                                <w:bottom w:val="none" w:sz="0" w:space="0" w:color="auto"/>
                                <w:right w:val="none" w:sz="0" w:space="0" w:color="auto"/>
                              </w:divBdr>
                            </w:div>
                          </w:divsChild>
                        </w:div>
                        <w:div w:id="1738671996">
                          <w:marLeft w:val="0"/>
                          <w:marRight w:val="0"/>
                          <w:marTop w:val="0"/>
                          <w:marBottom w:val="0"/>
                          <w:divBdr>
                            <w:top w:val="none" w:sz="0" w:space="0" w:color="auto"/>
                            <w:left w:val="none" w:sz="0" w:space="0" w:color="auto"/>
                            <w:bottom w:val="none" w:sz="0" w:space="0" w:color="auto"/>
                            <w:right w:val="none" w:sz="0" w:space="0" w:color="auto"/>
                          </w:divBdr>
                          <w:divsChild>
                            <w:div w:id="341978832">
                              <w:marLeft w:val="0"/>
                              <w:marRight w:val="0"/>
                              <w:marTop w:val="0"/>
                              <w:marBottom w:val="0"/>
                              <w:divBdr>
                                <w:top w:val="none" w:sz="0" w:space="0" w:color="auto"/>
                                <w:left w:val="none" w:sz="0" w:space="0" w:color="auto"/>
                                <w:bottom w:val="none" w:sz="0" w:space="0" w:color="auto"/>
                                <w:right w:val="none" w:sz="0" w:space="0" w:color="auto"/>
                              </w:divBdr>
                              <w:divsChild>
                                <w:div w:id="856621530">
                                  <w:marLeft w:val="0"/>
                                  <w:marRight w:val="0"/>
                                  <w:marTop w:val="0"/>
                                  <w:marBottom w:val="0"/>
                                  <w:divBdr>
                                    <w:top w:val="none" w:sz="0" w:space="0" w:color="auto"/>
                                    <w:left w:val="none" w:sz="0" w:space="0" w:color="auto"/>
                                    <w:bottom w:val="none" w:sz="0" w:space="0" w:color="auto"/>
                                    <w:right w:val="none" w:sz="0" w:space="0" w:color="auto"/>
                                  </w:divBdr>
                                </w:div>
                              </w:divsChild>
                            </w:div>
                            <w:div w:id="164214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432061">
                      <w:marLeft w:val="0"/>
                      <w:marRight w:val="0"/>
                      <w:marTop w:val="0"/>
                      <w:marBottom w:val="0"/>
                      <w:divBdr>
                        <w:top w:val="none" w:sz="0" w:space="0" w:color="auto"/>
                        <w:left w:val="none" w:sz="0" w:space="0" w:color="auto"/>
                        <w:bottom w:val="none" w:sz="0" w:space="0" w:color="auto"/>
                        <w:right w:val="none" w:sz="0" w:space="0" w:color="auto"/>
                      </w:divBdr>
                      <w:divsChild>
                        <w:div w:id="244269289">
                          <w:marLeft w:val="0"/>
                          <w:marRight w:val="0"/>
                          <w:marTop w:val="0"/>
                          <w:marBottom w:val="0"/>
                          <w:divBdr>
                            <w:top w:val="none" w:sz="0" w:space="0" w:color="auto"/>
                            <w:left w:val="none" w:sz="0" w:space="0" w:color="auto"/>
                            <w:bottom w:val="none" w:sz="0" w:space="0" w:color="auto"/>
                            <w:right w:val="none" w:sz="0" w:space="0" w:color="auto"/>
                          </w:divBdr>
                          <w:divsChild>
                            <w:div w:id="185795439">
                              <w:marLeft w:val="0"/>
                              <w:marRight w:val="0"/>
                              <w:marTop w:val="0"/>
                              <w:marBottom w:val="0"/>
                              <w:divBdr>
                                <w:top w:val="none" w:sz="0" w:space="0" w:color="auto"/>
                                <w:left w:val="none" w:sz="0" w:space="0" w:color="auto"/>
                                <w:bottom w:val="none" w:sz="0" w:space="0" w:color="auto"/>
                                <w:right w:val="none" w:sz="0" w:space="0" w:color="auto"/>
                              </w:divBdr>
                            </w:div>
                            <w:div w:id="796753428">
                              <w:marLeft w:val="0"/>
                              <w:marRight w:val="0"/>
                              <w:marTop w:val="0"/>
                              <w:marBottom w:val="0"/>
                              <w:divBdr>
                                <w:top w:val="none" w:sz="0" w:space="0" w:color="auto"/>
                                <w:left w:val="none" w:sz="0" w:space="0" w:color="auto"/>
                                <w:bottom w:val="none" w:sz="0" w:space="0" w:color="auto"/>
                                <w:right w:val="none" w:sz="0" w:space="0" w:color="auto"/>
                              </w:divBdr>
                            </w:div>
                            <w:div w:id="1355767113">
                              <w:marLeft w:val="0"/>
                              <w:marRight w:val="0"/>
                              <w:marTop w:val="0"/>
                              <w:marBottom w:val="0"/>
                              <w:divBdr>
                                <w:top w:val="none" w:sz="0" w:space="0" w:color="auto"/>
                                <w:left w:val="none" w:sz="0" w:space="0" w:color="auto"/>
                                <w:bottom w:val="none" w:sz="0" w:space="0" w:color="auto"/>
                                <w:right w:val="none" w:sz="0" w:space="0" w:color="auto"/>
                              </w:divBdr>
                            </w:div>
                            <w:div w:id="1367634324">
                              <w:marLeft w:val="0"/>
                              <w:marRight w:val="0"/>
                              <w:marTop w:val="0"/>
                              <w:marBottom w:val="0"/>
                              <w:divBdr>
                                <w:top w:val="none" w:sz="0" w:space="0" w:color="auto"/>
                                <w:left w:val="none" w:sz="0" w:space="0" w:color="auto"/>
                                <w:bottom w:val="none" w:sz="0" w:space="0" w:color="auto"/>
                                <w:right w:val="none" w:sz="0" w:space="0" w:color="auto"/>
                              </w:divBdr>
                            </w:div>
                            <w:div w:id="1491602884">
                              <w:marLeft w:val="0"/>
                              <w:marRight w:val="0"/>
                              <w:marTop w:val="0"/>
                              <w:marBottom w:val="0"/>
                              <w:divBdr>
                                <w:top w:val="none" w:sz="0" w:space="0" w:color="auto"/>
                                <w:left w:val="none" w:sz="0" w:space="0" w:color="auto"/>
                                <w:bottom w:val="none" w:sz="0" w:space="0" w:color="auto"/>
                                <w:right w:val="none" w:sz="0" w:space="0" w:color="auto"/>
                              </w:divBdr>
                            </w:div>
                            <w:div w:id="2046834198">
                              <w:marLeft w:val="0"/>
                              <w:marRight w:val="0"/>
                              <w:marTop w:val="0"/>
                              <w:marBottom w:val="0"/>
                              <w:divBdr>
                                <w:top w:val="none" w:sz="0" w:space="0" w:color="auto"/>
                                <w:left w:val="none" w:sz="0" w:space="0" w:color="auto"/>
                                <w:bottom w:val="none" w:sz="0" w:space="0" w:color="auto"/>
                                <w:right w:val="none" w:sz="0" w:space="0" w:color="auto"/>
                              </w:divBdr>
                            </w:div>
                            <w:div w:id="2092265273">
                              <w:marLeft w:val="0"/>
                              <w:marRight w:val="0"/>
                              <w:marTop w:val="0"/>
                              <w:marBottom w:val="0"/>
                              <w:divBdr>
                                <w:top w:val="none" w:sz="0" w:space="0" w:color="auto"/>
                                <w:left w:val="none" w:sz="0" w:space="0" w:color="auto"/>
                                <w:bottom w:val="none" w:sz="0" w:space="0" w:color="auto"/>
                                <w:right w:val="none" w:sz="0" w:space="0" w:color="auto"/>
                              </w:divBdr>
                            </w:div>
                          </w:divsChild>
                        </w:div>
                        <w:div w:id="776020228">
                          <w:marLeft w:val="0"/>
                          <w:marRight w:val="0"/>
                          <w:marTop w:val="0"/>
                          <w:marBottom w:val="0"/>
                          <w:divBdr>
                            <w:top w:val="none" w:sz="0" w:space="0" w:color="auto"/>
                            <w:left w:val="none" w:sz="0" w:space="0" w:color="auto"/>
                            <w:bottom w:val="none" w:sz="0" w:space="0" w:color="auto"/>
                            <w:right w:val="none" w:sz="0" w:space="0" w:color="auto"/>
                          </w:divBdr>
                          <w:divsChild>
                            <w:div w:id="1350256899">
                              <w:marLeft w:val="0"/>
                              <w:marRight w:val="0"/>
                              <w:marTop w:val="0"/>
                              <w:marBottom w:val="0"/>
                              <w:divBdr>
                                <w:top w:val="none" w:sz="0" w:space="0" w:color="auto"/>
                                <w:left w:val="none" w:sz="0" w:space="0" w:color="auto"/>
                                <w:bottom w:val="none" w:sz="0" w:space="0" w:color="auto"/>
                                <w:right w:val="none" w:sz="0" w:space="0" w:color="auto"/>
                              </w:divBdr>
                              <w:divsChild>
                                <w:div w:id="644704002">
                                  <w:marLeft w:val="0"/>
                                  <w:marRight w:val="0"/>
                                  <w:marTop w:val="0"/>
                                  <w:marBottom w:val="0"/>
                                  <w:divBdr>
                                    <w:top w:val="none" w:sz="0" w:space="0" w:color="auto"/>
                                    <w:left w:val="none" w:sz="0" w:space="0" w:color="auto"/>
                                    <w:bottom w:val="none" w:sz="0" w:space="0" w:color="auto"/>
                                    <w:right w:val="none" w:sz="0" w:space="0" w:color="auto"/>
                                  </w:divBdr>
                                </w:div>
                                <w:div w:id="1614901250">
                                  <w:marLeft w:val="0"/>
                                  <w:marRight w:val="0"/>
                                  <w:marTop w:val="0"/>
                                  <w:marBottom w:val="0"/>
                                  <w:divBdr>
                                    <w:top w:val="none" w:sz="0" w:space="0" w:color="auto"/>
                                    <w:left w:val="none" w:sz="0" w:space="0" w:color="auto"/>
                                    <w:bottom w:val="none" w:sz="0" w:space="0" w:color="auto"/>
                                    <w:right w:val="none" w:sz="0" w:space="0" w:color="auto"/>
                                  </w:divBdr>
                                </w:div>
                              </w:divsChild>
                            </w:div>
                            <w:div w:id="1367218303">
                              <w:marLeft w:val="0"/>
                              <w:marRight w:val="0"/>
                              <w:marTop w:val="0"/>
                              <w:marBottom w:val="0"/>
                              <w:divBdr>
                                <w:top w:val="none" w:sz="0" w:space="0" w:color="auto"/>
                                <w:left w:val="none" w:sz="0" w:space="0" w:color="auto"/>
                                <w:bottom w:val="none" w:sz="0" w:space="0" w:color="auto"/>
                                <w:right w:val="none" w:sz="0" w:space="0" w:color="auto"/>
                              </w:divBdr>
                            </w:div>
                            <w:div w:id="1808400685">
                              <w:marLeft w:val="0"/>
                              <w:marRight w:val="0"/>
                              <w:marTop w:val="0"/>
                              <w:marBottom w:val="0"/>
                              <w:divBdr>
                                <w:top w:val="none" w:sz="0" w:space="0" w:color="auto"/>
                                <w:left w:val="none" w:sz="0" w:space="0" w:color="auto"/>
                                <w:bottom w:val="none" w:sz="0" w:space="0" w:color="auto"/>
                                <w:right w:val="none" w:sz="0" w:space="0" w:color="auto"/>
                              </w:divBdr>
                              <w:divsChild>
                                <w:div w:id="236289175">
                                  <w:marLeft w:val="0"/>
                                  <w:marRight w:val="0"/>
                                  <w:marTop w:val="0"/>
                                  <w:marBottom w:val="0"/>
                                  <w:divBdr>
                                    <w:top w:val="none" w:sz="0" w:space="0" w:color="auto"/>
                                    <w:left w:val="none" w:sz="0" w:space="0" w:color="auto"/>
                                    <w:bottom w:val="none" w:sz="0" w:space="0" w:color="auto"/>
                                    <w:right w:val="none" w:sz="0" w:space="0" w:color="auto"/>
                                  </w:divBdr>
                                </w:div>
                                <w:div w:id="640312735">
                                  <w:marLeft w:val="0"/>
                                  <w:marRight w:val="0"/>
                                  <w:marTop w:val="0"/>
                                  <w:marBottom w:val="0"/>
                                  <w:divBdr>
                                    <w:top w:val="none" w:sz="0" w:space="0" w:color="auto"/>
                                    <w:left w:val="none" w:sz="0" w:space="0" w:color="auto"/>
                                    <w:bottom w:val="none" w:sz="0" w:space="0" w:color="auto"/>
                                    <w:right w:val="none" w:sz="0" w:space="0" w:color="auto"/>
                                  </w:divBdr>
                                </w:div>
                                <w:div w:id="96619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082201">
              <w:marLeft w:val="0"/>
              <w:marRight w:val="0"/>
              <w:marTop w:val="0"/>
              <w:marBottom w:val="0"/>
              <w:divBdr>
                <w:top w:val="none" w:sz="0" w:space="0" w:color="auto"/>
                <w:left w:val="none" w:sz="0" w:space="0" w:color="auto"/>
                <w:bottom w:val="none" w:sz="0" w:space="0" w:color="auto"/>
                <w:right w:val="none" w:sz="0" w:space="0" w:color="auto"/>
              </w:divBdr>
              <w:divsChild>
                <w:div w:id="14671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50860">
          <w:marLeft w:val="0"/>
          <w:marRight w:val="0"/>
          <w:marTop w:val="0"/>
          <w:marBottom w:val="0"/>
          <w:divBdr>
            <w:top w:val="none" w:sz="0" w:space="0" w:color="auto"/>
            <w:left w:val="none" w:sz="0" w:space="0" w:color="auto"/>
            <w:bottom w:val="none" w:sz="0" w:space="0" w:color="auto"/>
            <w:right w:val="none" w:sz="0" w:space="0" w:color="auto"/>
          </w:divBdr>
        </w:div>
      </w:divsChild>
    </w:div>
    <w:div w:id="1574849767">
      <w:bodyDiv w:val="1"/>
      <w:marLeft w:val="0"/>
      <w:marRight w:val="360"/>
      <w:marTop w:val="0"/>
      <w:marBottom w:val="0"/>
      <w:divBdr>
        <w:top w:val="none" w:sz="0" w:space="0" w:color="auto"/>
        <w:left w:val="none" w:sz="0" w:space="0" w:color="auto"/>
        <w:bottom w:val="none" w:sz="0" w:space="0" w:color="auto"/>
        <w:right w:val="none" w:sz="0" w:space="0" w:color="auto"/>
      </w:divBdr>
      <w:divsChild>
        <w:div w:id="1344168807">
          <w:marLeft w:val="240"/>
          <w:marRight w:val="240"/>
          <w:marTop w:val="0"/>
          <w:marBottom w:val="0"/>
          <w:divBdr>
            <w:top w:val="none" w:sz="0" w:space="0" w:color="auto"/>
            <w:left w:val="none" w:sz="0" w:space="0" w:color="auto"/>
            <w:bottom w:val="none" w:sz="0" w:space="0" w:color="auto"/>
            <w:right w:val="none" w:sz="0" w:space="0" w:color="auto"/>
          </w:divBdr>
        </w:div>
        <w:div w:id="1372266257">
          <w:marLeft w:val="240"/>
          <w:marRight w:val="240"/>
          <w:marTop w:val="0"/>
          <w:marBottom w:val="0"/>
          <w:divBdr>
            <w:top w:val="none" w:sz="0" w:space="0" w:color="auto"/>
            <w:left w:val="none" w:sz="0" w:space="0" w:color="auto"/>
            <w:bottom w:val="none" w:sz="0" w:space="0" w:color="auto"/>
            <w:right w:val="none" w:sz="0" w:space="0" w:color="auto"/>
          </w:divBdr>
          <w:divsChild>
            <w:div w:id="359354244">
              <w:marLeft w:val="240"/>
              <w:marRight w:val="0"/>
              <w:marTop w:val="0"/>
              <w:marBottom w:val="0"/>
              <w:divBdr>
                <w:top w:val="none" w:sz="0" w:space="0" w:color="auto"/>
                <w:left w:val="none" w:sz="0" w:space="0" w:color="auto"/>
                <w:bottom w:val="none" w:sz="0" w:space="0" w:color="auto"/>
                <w:right w:val="none" w:sz="0" w:space="0" w:color="auto"/>
              </w:divBdr>
            </w:div>
            <w:div w:id="1816602012">
              <w:marLeft w:val="0"/>
              <w:marRight w:val="0"/>
              <w:marTop w:val="0"/>
              <w:marBottom w:val="0"/>
              <w:divBdr>
                <w:top w:val="none" w:sz="0" w:space="0" w:color="auto"/>
                <w:left w:val="none" w:sz="0" w:space="0" w:color="auto"/>
                <w:bottom w:val="none" w:sz="0" w:space="0" w:color="auto"/>
                <w:right w:val="none" w:sz="0" w:space="0" w:color="auto"/>
              </w:divBdr>
              <w:divsChild>
                <w:div w:id="524291131">
                  <w:marLeft w:val="240"/>
                  <w:marRight w:val="240"/>
                  <w:marTop w:val="0"/>
                  <w:marBottom w:val="0"/>
                  <w:divBdr>
                    <w:top w:val="none" w:sz="0" w:space="0" w:color="auto"/>
                    <w:left w:val="none" w:sz="0" w:space="0" w:color="auto"/>
                    <w:bottom w:val="none" w:sz="0" w:space="0" w:color="auto"/>
                    <w:right w:val="none" w:sz="0" w:space="0" w:color="auto"/>
                  </w:divBdr>
                  <w:divsChild>
                    <w:div w:id="53941784">
                      <w:marLeft w:val="0"/>
                      <w:marRight w:val="0"/>
                      <w:marTop w:val="0"/>
                      <w:marBottom w:val="0"/>
                      <w:divBdr>
                        <w:top w:val="none" w:sz="0" w:space="0" w:color="auto"/>
                        <w:left w:val="none" w:sz="0" w:space="0" w:color="auto"/>
                        <w:bottom w:val="none" w:sz="0" w:space="0" w:color="auto"/>
                        <w:right w:val="none" w:sz="0" w:space="0" w:color="auto"/>
                      </w:divBdr>
                      <w:divsChild>
                        <w:div w:id="726145436">
                          <w:marLeft w:val="0"/>
                          <w:marRight w:val="0"/>
                          <w:marTop w:val="0"/>
                          <w:marBottom w:val="0"/>
                          <w:divBdr>
                            <w:top w:val="none" w:sz="0" w:space="0" w:color="auto"/>
                            <w:left w:val="none" w:sz="0" w:space="0" w:color="auto"/>
                            <w:bottom w:val="none" w:sz="0" w:space="0" w:color="auto"/>
                            <w:right w:val="none" w:sz="0" w:space="0" w:color="auto"/>
                          </w:divBdr>
                        </w:div>
                        <w:div w:id="1999072985">
                          <w:marLeft w:val="240"/>
                          <w:marRight w:val="240"/>
                          <w:marTop w:val="0"/>
                          <w:marBottom w:val="0"/>
                          <w:divBdr>
                            <w:top w:val="none" w:sz="0" w:space="0" w:color="auto"/>
                            <w:left w:val="none" w:sz="0" w:space="0" w:color="auto"/>
                            <w:bottom w:val="none" w:sz="0" w:space="0" w:color="auto"/>
                            <w:right w:val="none" w:sz="0" w:space="0" w:color="auto"/>
                          </w:divBdr>
                          <w:divsChild>
                            <w:div w:id="320232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7290537">
                      <w:marLeft w:val="240"/>
                      <w:marRight w:val="0"/>
                      <w:marTop w:val="0"/>
                      <w:marBottom w:val="0"/>
                      <w:divBdr>
                        <w:top w:val="none" w:sz="0" w:space="0" w:color="auto"/>
                        <w:left w:val="none" w:sz="0" w:space="0" w:color="auto"/>
                        <w:bottom w:val="none" w:sz="0" w:space="0" w:color="auto"/>
                        <w:right w:val="none" w:sz="0" w:space="0" w:color="auto"/>
                      </w:divBdr>
                    </w:div>
                  </w:divsChild>
                </w:div>
                <w:div w:id="820463115">
                  <w:marLeft w:val="240"/>
                  <w:marRight w:val="240"/>
                  <w:marTop w:val="0"/>
                  <w:marBottom w:val="0"/>
                  <w:divBdr>
                    <w:top w:val="none" w:sz="0" w:space="0" w:color="auto"/>
                    <w:left w:val="none" w:sz="0" w:space="0" w:color="auto"/>
                    <w:bottom w:val="none" w:sz="0" w:space="0" w:color="auto"/>
                    <w:right w:val="none" w:sz="0" w:space="0" w:color="auto"/>
                  </w:divBdr>
                  <w:divsChild>
                    <w:div w:id="441385235">
                      <w:marLeft w:val="0"/>
                      <w:marRight w:val="0"/>
                      <w:marTop w:val="0"/>
                      <w:marBottom w:val="0"/>
                      <w:divBdr>
                        <w:top w:val="none" w:sz="0" w:space="0" w:color="auto"/>
                        <w:left w:val="none" w:sz="0" w:space="0" w:color="auto"/>
                        <w:bottom w:val="none" w:sz="0" w:space="0" w:color="auto"/>
                        <w:right w:val="none" w:sz="0" w:space="0" w:color="auto"/>
                      </w:divBdr>
                      <w:divsChild>
                        <w:div w:id="263073978">
                          <w:marLeft w:val="240"/>
                          <w:marRight w:val="240"/>
                          <w:marTop w:val="0"/>
                          <w:marBottom w:val="0"/>
                          <w:divBdr>
                            <w:top w:val="none" w:sz="0" w:space="0" w:color="auto"/>
                            <w:left w:val="none" w:sz="0" w:space="0" w:color="auto"/>
                            <w:bottom w:val="none" w:sz="0" w:space="0" w:color="auto"/>
                            <w:right w:val="none" w:sz="0" w:space="0" w:color="auto"/>
                          </w:divBdr>
                          <w:divsChild>
                            <w:div w:id="456685510">
                              <w:marLeft w:val="0"/>
                              <w:marRight w:val="0"/>
                              <w:marTop w:val="0"/>
                              <w:marBottom w:val="0"/>
                              <w:divBdr>
                                <w:top w:val="none" w:sz="0" w:space="0" w:color="auto"/>
                                <w:left w:val="none" w:sz="0" w:space="0" w:color="auto"/>
                                <w:bottom w:val="none" w:sz="0" w:space="0" w:color="auto"/>
                                <w:right w:val="none" w:sz="0" w:space="0" w:color="auto"/>
                              </w:divBdr>
                              <w:divsChild>
                                <w:div w:id="76052313">
                                  <w:marLeft w:val="240"/>
                                  <w:marRight w:val="240"/>
                                  <w:marTop w:val="0"/>
                                  <w:marBottom w:val="0"/>
                                  <w:divBdr>
                                    <w:top w:val="none" w:sz="0" w:space="0" w:color="auto"/>
                                    <w:left w:val="none" w:sz="0" w:space="0" w:color="auto"/>
                                    <w:bottom w:val="none" w:sz="0" w:space="0" w:color="auto"/>
                                    <w:right w:val="none" w:sz="0" w:space="0" w:color="auto"/>
                                  </w:divBdr>
                                  <w:divsChild>
                                    <w:div w:id="925502073">
                                      <w:marLeft w:val="240"/>
                                      <w:marRight w:val="0"/>
                                      <w:marTop w:val="0"/>
                                      <w:marBottom w:val="0"/>
                                      <w:divBdr>
                                        <w:top w:val="none" w:sz="0" w:space="0" w:color="auto"/>
                                        <w:left w:val="none" w:sz="0" w:space="0" w:color="auto"/>
                                        <w:bottom w:val="none" w:sz="0" w:space="0" w:color="auto"/>
                                        <w:right w:val="none" w:sz="0" w:space="0" w:color="auto"/>
                                      </w:divBdr>
                                    </w:div>
                                    <w:div w:id="1198739748">
                                      <w:marLeft w:val="0"/>
                                      <w:marRight w:val="0"/>
                                      <w:marTop w:val="0"/>
                                      <w:marBottom w:val="0"/>
                                      <w:divBdr>
                                        <w:top w:val="none" w:sz="0" w:space="0" w:color="auto"/>
                                        <w:left w:val="none" w:sz="0" w:space="0" w:color="auto"/>
                                        <w:bottom w:val="none" w:sz="0" w:space="0" w:color="auto"/>
                                        <w:right w:val="none" w:sz="0" w:space="0" w:color="auto"/>
                                      </w:divBdr>
                                      <w:divsChild>
                                        <w:div w:id="384110832">
                                          <w:marLeft w:val="0"/>
                                          <w:marRight w:val="0"/>
                                          <w:marTop w:val="0"/>
                                          <w:marBottom w:val="0"/>
                                          <w:divBdr>
                                            <w:top w:val="none" w:sz="0" w:space="0" w:color="auto"/>
                                            <w:left w:val="none" w:sz="0" w:space="0" w:color="auto"/>
                                            <w:bottom w:val="none" w:sz="0" w:space="0" w:color="auto"/>
                                            <w:right w:val="none" w:sz="0" w:space="0" w:color="auto"/>
                                          </w:divBdr>
                                        </w:div>
                                        <w:div w:id="786241954">
                                          <w:marLeft w:val="240"/>
                                          <w:marRight w:val="240"/>
                                          <w:marTop w:val="0"/>
                                          <w:marBottom w:val="0"/>
                                          <w:divBdr>
                                            <w:top w:val="none" w:sz="0" w:space="0" w:color="auto"/>
                                            <w:left w:val="none" w:sz="0" w:space="0" w:color="auto"/>
                                            <w:bottom w:val="none" w:sz="0" w:space="0" w:color="auto"/>
                                            <w:right w:val="none" w:sz="0" w:space="0" w:color="auto"/>
                                          </w:divBdr>
                                          <w:divsChild>
                                            <w:div w:id="1360887114">
                                              <w:marLeft w:val="240"/>
                                              <w:marRight w:val="0"/>
                                              <w:marTop w:val="0"/>
                                              <w:marBottom w:val="0"/>
                                              <w:divBdr>
                                                <w:top w:val="none" w:sz="0" w:space="0" w:color="auto"/>
                                                <w:left w:val="none" w:sz="0" w:space="0" w:color="auto"/>
                                                <w:bottom w:val="none" w:sz="0" w:space="0" w:color="auto"/>
                                                <w:right w:val="none" w:sz="0" w:space="0" w:color="auto"/>
                                              </w:divBdr>
                                            </w:div>
                                          </w:divsChild>
                                        </w:div>
                                        <w:div w:id="794829181">
                                          <w:marLeft w:val="240"/>
                                          <w:marRight w:val="240"/>
                                          <w:marTop w:val="0"/>
                                          <w:marBottom w:val="0"/>
                                          <w:divBdr>
                                            <w:top w:val="none" w:sz="0" w:space="0" w:color="auto"/>
                                            <w:left w:val="none" w:sz="0" w:space="0" w:color="auto"/>
                                            <w:bottom w:val="none" w:sz="0" w:space="0" w:color="auto"/>
                                            <w:right w:val="none" w:sz="0" w:space="0" w:color="auto"/>
                                          </w:divBdr>
                                          <w:divsChild>
                                            <w:div w:id="230044390">
                                              <w:marLeft w:val="240"/>
                                              <w:marRight w:val="0"/>
                                              <w:marTop w:val="0"/>
                                              <w:marBottom w:val="0"/>
                                              <w:divBdr>
                                                <w:top w:val="none" w:sz="0" w:space="0" w:color="auto"/>
                                                <w:left w:val="none" w:sz="0" w:space="0" w:color="auto"/>
                                                <w:bottom w:val="none" w:sz="0" w:space="0" w:color="auto"/>
                                                <w:right w:val="none" w:sz="0" w:space="0" w:color="auto"/>
                                              </w:divBdr>
                                            </w:div>
                                          </w:divsChild>
                                        </w:div>
                                        <w:div w:id="832991127">
                                          <w:marLeft w:val="240"/>
                                          <w:marRight w:val="240"/>
                                          <w:marTop w:val="0"/>
                                          <w:marBottom w:val="0"/>
                                          <w:divBdr>
                                            <w:top w:val="none" w:sz="0" w:space="0" w:color="auto"/>
                                            <w:left w:val="none" w:sz="0" w:space="0" w:color="auto"/>
                                            <w:bottom w:val="none" w:sz="0" w:space="0" w:color="auto"/>
                                            <w:right w:val="none" w:sz="0" w:space="0" w:color="auto"/>
                                          </w:divBdr>
                                          <w:divsChild>
                                            <w:div w:id="1362706374">
                                              <w:marLeft w:val="240"/>
                                              <w:marRight w:val="0"/>
                                              <w:marTop w:val="0"/>
                                              <w:marBottom w:val="0"/>
                                              <w:divBdr>
                                                <w:top w:val="none" w:sz="0" w:space="0" w:color="auto"/>
                                                <w:left w:val="none" w:sz="0" w:space="0" w:color="auto"/>
                                                <w:bottom w:val="none" w:sz="0" w:space="0" w:color="auto"/>
                                                <w:right w:val="none" w:sz="0" w:space="0" w:color="auto"/>
                                              </w:divBdr>
                                            </w:div>
                                          </w:divsChild>
                                        </w:div>
                                        <w:div w:id="1941792216">
                                          <w:marLeft w:val="240"/>
                                          <w:marRight w:val="240"/>
                                          <w:marTop w:val="0"/>
                                          <w:marBottom w:val="0"/>
                                          <w:divBdr>
                                            <w:top w:val="none" w:sz="0" w:space="0" w:color="auto"/>
                                            <w:left w:val="none" w:sz="0" w:space="0" w:color="auto"/>
                                            <w:bottom w:val="none" w:sz="0" w:space="0" w:color="auto"/>
                                            <w:right w:val="none" w:sz="0" w:space="0" w:color="auto"/>
                                          </w:divBdr>
                                          <w:divsChild>
                                            <w:div w:id="1250507106">
                                              <w:marLeft w:val="240"/>
                                              <w:marRight w:val="0"/>
                                              <w:marTop w:val="0"/>
                                              <w:marBottom w:val="0"/>
                                              <w:divBdr>
                                                <w:top w:val="none" w:sz="0" w:space="0" w:color="auto"/>
                                                <w:left w:val="none" w:sz="0" w:space="0" w:color="auto"/>
                                                <w:bottom w:val="none" w:sz="0" w:space="0" w:color="auto"/>
                                                <w:right w:val="none" w:sz="0" w:space="0" w:color="auto"/>
                                              </w:divBdr>
                                            </w:div>
                                          </w:divsChild>
                                        </w:div>
                                        <w:div w:id="1968969878">
                                          <w:marLeft w:val="240"/>
                                          <w:marRight w:val="240"/>
                                          <w:marTop w:val="0"/>
                                          <w:marBottom w:val="0"/>
                                          <w:divBdr>
                                            <w:top w:val="none" w:sz="0" w:space="0" w:color="auto"/>
                                            <w:left w:val="none" w:sz="0" w:space="0" w:color="auto"/>
                                            <w:bottom w:val="none" w:sz="0" w:space="0" w:color="auto"/>
                                            <w:right w:val="none" w:sz="0" w:space="0" w:color="auto"/>
                                          </w:divBdr>
                                          <w:divsChild>
                                            <w:div w:id="673460090">
                                              <w:marLeft w:val="240"/>
                                              <w:marRight w:val="0"/>
                                              <w:marTop w:val="0"/>
                                              <w:marBottom w:val="0"/>
                                              <w:divBdr>
                                                <w:top w:val="none" w:sz="0" w:space="0" w:color="auto"/>
                                                <w:left w:val="none" w:sz="0" w:space="0" w:color="auto"/>
                                                <w:bottom w:val="none" w:sz="0" w:space="0" w:color="auto"/>
                                                <w:right w:val="none" w:sz="0" w:space="0" w:color="auto"/>
                                              </w:divBdr>
                                            </w:div>
                                          </w:divsChild>
                                        </w:div>
                                        <w:div w:id="2121340697">
                                          <w:marLeft w:val="240"/>
                                          <w:marRight w:val="240"/>
                                          <w:marTop w:val="0"/>
                                          <w:marBottom w:val="0"/>
                                          <w:divBdr>
                                            <w:top w:val="none" w:sz="0" w:space="0" w:color="auto"/>
                                            <w:left w:val="none" w:sz="0" w:space="0" w:color="auto"/>
                                            <w:bottom w:val="none" w:sz="0" w:space="0" w:color="auto"/>
                                            <w:right w:val="none" w:sz="0" w:space="0" w:color="auto"/>
                                          </w:divBdr>
                                          <w:divsChild>
                                            <w:div w:id="288052703">
                                              <w:marLeft w:val="0"/>
                                              <w:marRight w:val="0"/>
                                              <w:marTop w:val="0"/>
                                              <w:marBottom w:val="0"/>
                                              <w:divBdr>
                                                <w:top w:val="none" w:sz="0" w:space="0" w:color="auto"/>
                                                <w:left w:val="none" w:sz="0" w:space="0" w:color="auto"/>
                                                <w:bottom w:val="none" w:sz="0" w:space="0" w:color="auto"/>
                                                <w:right w:val="none" w:sz="0" w:space="0" w:color="auto"/>
                                              </w:divBdr>
                                              <w:divsChild>
                                                <w:div w:id="181628486">
                                                  <w:marLeft w:val="0"/>
                                                  <w:marRight w:val="0"/>
                                                  <w:marTop w:val="0"/>
                                                  <w:marBottom w:val="0"/>
                                                  <w:divBdr>
                                                    <w:top w:val="none" w:sz="0" w:space="0" w:color="auto"/>
                                                    <w:left w:val="none" w:sz="0" w:space="0" w:color="auto"/>
                                                    <w:bottom w:val="none" w:sz="0" w:space="0" w:color="auto"/>
                                                    <w:right w:val="none" w:sz="0" w:space="0" w:color="auto"/>
                                                  </w:divBdr>
                                                </w:div>
                                                <w:div w:id="428160818">
                                                  <w:marLeft w:val="240"/>
                                                  <w:marRight w:val="240"/>
                                                  <w:marTop w:val="0"/>
                                                  <w:marBottom w:val="0"/>
                                                  <w:divBdr>
                                                    <w:top w:val="none" w:sz="0" w:space="0" w:color="auto"/>
                                                    <w:left w:val="none" w:sz="0" w:space="0" w:color="auto"/>
                                                    <w:bottom w:val="none" w:sz="0" w:space="0" w:color="auto"/>
                                                    <w:right w:val="none" w:sz="0" w:space="0" w:color="auto"/>
                                                  </w:divBdr>
                                                  <w:divsChild>
                                                    <w:div w:id="802425767">
                                                      <w:marLeft w:val="240"/>
                                                      <w:marRight w:val="0"/>
                                                      <w:marTop w:val="0"/>
                                                      <w:marBottom w:val="0"/>
                                                      <w:divBdr>
                                                        <w:top w:val="none" w:sz="0" w:space="0" w:color="auto"/>
                                                        <w:left w:val="none" w:sz="0" w:space="0" w:color="auto"/>
                                                        <w:bottom w:val="none" w:sz="0" w:space="0" w:color="auto"/>
                                                        <w:right w:val="none" w:sz="0" w:space="0" w:color="auto"/>
                                                      </w:divBdr>
                                                    </w:div>
                                                  </w:divsChild>
                                                </w:div>
                                                <w:div w:id="602347889">
                                                  <w:marLeft w:val="240"/>
                                                  <w:marRight w:val="240"/>
                                                  <w:marTop w:val="0"/>
                                                  <w:marBottom w:val="0"/>
                                                  <w:divBdr>
                                                    <w:top w:val="none" w:sz="0" w:space="0" w:color="auto"/>
                                                    <w:left w:val="none" w:sz="0" w:space="0" w:color="auto"/>
                                                    <w:bottom w:val="none" w:sz="0" w:space="0" w:color="auto"/>
                                                    <w:right w:val="none" w:sz="0" w:space="0" w:color="auto"/>
                                                  </w:divBdr>
                                                  <w:divsChild>
                                                    <w:div w:id="115373305">
                                                      <w:marLeft w:val="240"/>
                                                      <w:marRight w:val="0"/>
                                                      <w:marTop w:val="0"/>
                                                      <w:marBottom w:val="0"/>
                                                      <w:divBdr>
                                                        <w:top w:val="none" w:sz="0" w:space="0" w:color="auto"/>
                                                        <w:left w:val="none" w:sz="0" w:space="0" w:color="auto"/>
                                                        <w:bottom w:val="none" w:sz="0" w:space="0" w:color="auto"/>
                                                        <w:right w:val="none" w:sz="0" w:space="0" w:color="auto"/>
                                                      </w:divBdr>
                                                    </w:div>
                                                  </w:divsChild>
                                                </w:div>
                                                <w:div w:id="1669550517">
                                                  <w:marLeft w:val="240"/>
                                                  <w:marRight w:val="240"/>
                                                  <w:marTop w:val="0"/>
                                                  <w:marBottom w:val="0"/>
                                                  <w:divBdr>
                                                    <w:top w:val="none" w:sz="0" w:space="0" w:color="auto"/>
                                                    <w:left w:val="none" w:sz="0" w:space="0" w:color="auto"/>
                                                    <w:bottom w:val="none" w:sz="0" w:space="0" w:color="auto"/>
                                                    <w:right w:val="none" w:sz="0" w:space="0" w:color="auto"/>
                                                  </w:divBdr>
                                                  <w:divsChild>
                                                    <w:div w:id="7291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687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35756">
                                  <w:marLeft w:val="240"/>
                                  <w:marRight w:val="240"/>
                                  <w:marTop w:val="0"/>
                                  <w:marBottom w:val="0"/>
                                  <w:divBdr>
                                    <w:top w:val="none" w:sz="0" w:space="0" w:color="auto"/>
                                    <w:left w:val="none" w:sz="0" w:space="0" w:color="auto"/>
                                    <w:bottom w:val="none" w:sz="0" w:space="0" w:color="auto"/>
                                    <w:right w:val="none" w:sz="0" w:space="0" w:color="auto"/>
                                  </w:divBdr>
                                  <w:divsChild>
                                    <w:div w:id="1301153136">
                                      <w:marLeft w:val="240"/>
                                      <w:marRight w:val="0"/>
                                      <w:marTop w:val="0"/>
                                      <w:marBottom w:val="0"/>
                                      <w:divBdr>
                                        <w:top w:val="none" w:sz="0" w:space="0" w:color="auto"/>
                                        <w:left w:val="none" w:sz="0" w:space="0" w:color="auto"/>
                                        <w:bottom w:val="none" w:sz="0" w:space="0" w:color="auto"/>
                                        <w:right w:val="none" w:sz="0" w:space="0" w:color="auto"/>
                                      </w:divBdr>
                                    </w:div>
                                    <w:div w:id="1433403783">
                                      <w:marLeft w:val="0"/>
                                      <w:marRight w:val="0"/>
                                      <w:marTop w:val="0"/>
                                      <w:marBottom w:val="0"/>
                                      <w:divBdr>
                                        <w:top w:val="none" w:sz="0" w:space="0" w:color="auto"/>
                                        <w:left w:val="none" w:sz="0" w:space="0" w:color="auto"/>
                                        <w:bottom w:val="none" w:sz="0" w:space="0" w:color="auto"/>
                                        <w:right w:val="none" w:sz="0" w:space="0" w:color="auto"/>
                                      </w:divBdr>
                                      <w:divsChild>
                                        <w:div w:id="885410473">
                                          <w:marLeft w:val="240"/>
                                          <w:marRight w:val="240"/>
                                          <w:marTop w:val="0"/>
                                          <w:marBottom w:val="0"/>
                                          <w:divBdr>
                                            <w:top w:val="none" w:sz="0" w:space="0" w:color="auto"/>
                                            <w:left w:val="none" w:sz="0" w:space="0" w:color="auto"/>
                                            <w:bottom w:val="none" w:sz="0" w:space="0" w:color="auto"/>
                                            <w:right w:val="none" w:sz="0" w:space="0" w:color="auto"/>
                                          </w:divBdr>
                                          <w:divsChild>
                                            <w:div w:id="453796415">
                                              <w:marLeft w:val="240"/>
                                              <w:marRight w:val="0"/>
                                              <w:marTop w:val="0"/>
                                              <w:marBottom w:val="0"/>
                                              <w:divBdr>
                                                <w:top w:val="none" w:sz="0" w:space="0" w:color="auto"/>
                                                <w:left w:val="none" w:sz="0" w:space="0" w:color="auto"/>
                                                <w:bottom w:val="none" w:sz="0" w:space="0" w:color="auto"/>
                                                <w:right w:val="none" w:sz="0" w:space="0" w:color="auto"/>
                                              </w:divBdr>
                                            </w:div>
                                          </w:divsChild>
                                        </w:div>
                                        <w:div w:id="165996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70615">
                                  <w:marLeft w:val="240"/>
                                  <w:marRight w:val="240"/>
                                  <w:marTop w:val="0"/>
                                  <w:marBottom w:val="0"/>
                                  <w:divBdr>
                                    <w:top w:val="none" w:sz="0" w:space="0" w:color="auto"/>
                                    <w:left w:val="none" w:sz="0" w:space="0" w:color="auto"/>
                                    <w:bottom w:val="none" w:sz="0" w:space="0" w:color="auto"/>
                                    <w:right w:val="none" w:sz="0" w:space="0" w:color="auto"/>
                                  </w:divBdr>
                                  <w:divsChild>
                                    <w:div w:id="380978665">
                                      <w:marLeft w:val="240"/>
                                      <w:marRight w:val="0"/>
                                      <w:marTop w:val="0"/>
                                      <w:marBottom w:val="0"/>
                                      <w:divBdr>
                                        <w:top w:val="none" w:sz="0" w:space="0" w:color="auto"/>
                                        <w:left w:val="none" w:sz="0" w:space="0" w:color="auto"/>
                                        <w:bottom w:val="none" w:sz="0" w:space="0" w:color="auto"/>
                                        <w:right w:val="none" w:sz="0" w:space="0" w:color="auto"/>
                                      </w:divBdr>
                                    </w:div>
                                    <w:div w:id="986478018">
                                      <w:marLeft w:val="0"/>
                                      <w:marRight w:val="0"/>
                                      <w:marTop w:val="0"/>
                                      <w:marBottom w:val="0"/>
                                      <w:divBdr>
                                        <w:top w:val="none" w:sz="0" w:space="0" w:color="auto"/>
                                        <w:left w:val="none" w:sz="0" w:space="0" w:color="auto"/>
                                        <w:bottom w:val="none" w:sz="0" w:space="0" w:color="auto"/>
                                        <w:right w:val="none" w:sz="0" w:space="0" w:color="auto"/>
                                      </w:divBdr>
                                      <w:divsChild>
                                        <w:div w:id="213203844">
                                          <w:marLeft w:val="240"/>
                                          <w:marRight w:val="240"/>
                                          <w:marTop w:val="0"/>
                                          <w:marBottom w:val="0"/>
                                          <w:divBdr>
                                            <w:top w:val="none" w:sz="0" w:space="0" w:color="auto"/>
                                            <w:left w:val="none" w:sz="0" w:space="0" w:color="auto"/>
                                            <w:bottom w:val="none" w:sz="0" w:space="0" w:color="auto"/>
                                            <w:right w:val="none" w:sz="0" w:space="0" w:color="auto"/>
                                          </w:divBdr>
                                          <w:divsChild>
                                            <w:div w:id="808673157">
                                              <w:marLeft w:val="240"/>
                                              <w:marRight w:val="0"/>
                                              <w:marTop w:val="0"/>
                                              <w:marBottom w:val="0"/>
                                              <w:divBdr>
                                                <w:top w:val="none" w:sz="0" w:space="0" w:color="auto"/>
                                                <w:left w:val="none" w:sz="0" w:space="0" w:color="auto"/>
                                                <w:bottom w:val="none" w:sz="0" w:space="0" w:color="auto"/>
                                                <w:right w:val="none" w:sz="0" w:space="0" w:color="auto"/>
                                              </w:divBdr>
                                            </w:div>
                                          </w:divsChild>
                                        </w:div>
                                        <w:div w:id="623777535">
                                          <w:marLeft w:val="240"/>
                                          <w:marRight w:val="240"/>
                                          <w:marTop w:val="0"/>
                                          <w:marBottom w:val="0"/>
                                          <w:divBdr>
                                            <w:top w:val="none" w:sz="0" w:space="0" w:color="auto"/>
                                            <w:left w:val="none" w:sz="0" w:space="0" w:color="auto"/>
                                            <w:bottom w:val="none" w:sz="0" w:space="0" w:color="auto"/>
                                            <w:right w:val="none" w:sz="0" w:space="0" w:color="auto"/>
                                          </w:divBdr>
                                          <w:divsChild>
                                            <w:div w:id="1624268564">
                                              <w:marLeft w:val="240"/>
                                              <w:marRight w:val="0"/>
                                              <w:marTop w:val="0"/>
                                              <w:marBottom w:val="0"/>
                                              <w:divBdr>
                                                <w:top w:val="none" w:sz="0" w:space="0" w:color="auto"/>
                                                <w:left w:val="none" w:sz="0" w:space="0" w:color="auto"/>
                                                <w:bottom w:val="none" w:sz="0" w:space="0" w:color="auto"/>
                                                <w:right w:val="none" w:sz="0" w:space="0" w:color="auto"/>
                                              </w:divBdr>
                                            </w:div>
                                          </w:divsChild>
                                        </w:div>
                                        <w:div w:id="1162158528">
                                          <w:marLeft w:val="240"/>
                                          <w:marRight w:val="240"/>
                                          <w:marTop w:val="0"/>
                                          <w:marBottom w:val="0"/>
                                          <w:divBdr>
                                            <w:top w:val="none" w:sz="0" w:space="0" w:color="auto"/>
                                            <w:left w:val="none" w:sz="0" w:space="0" w:color="auto"/>
                                            <w:bottom w:val="none" w:sz="0" w:space="0" w:color="auto"/>
                                            <w:right w:val="none" w:sz="0" w:space="0" w:color="auto"/>
                                          </w:divBdr>
                                          <w:divsChild>
                                            <w:div w:id="397870005">
                                              <w:marLeft w:val="240"/>
                                              <w:marRight w:val="0"/>
                                              <w:marTop w:val="0"/>
                                              <w:marBottom w:val="0"/>
                                              <w:divBdr>
                                                <w:top w:val="none" w:sz="0" w:space="0" w:color="auto"/>
                                                <w:left w:val="none" w:sz="0" w:space="0" w:color="auto"/>
                                                <w:bottom w:val="none" w:sz="0" w:space="0" w:color="auto"/>
                                                <w:right w:val="none" w:sz="0" w:space="0" w:color="auto"/>
                                              </w:divBdr>
                                            </w:div>
                                          </w:divsChild>
                                        </w:div>
                                        <w:div w:id="1284919686">
                                          <w:marLeft w:val="240"/>
                                          <w:marRight w:val="240"/>
                                          <w:marTop w:val="0"/>
                                          <w:marBottom w:val="0"/>
                                          <w:divBdr>
                                            <w:top w:val="none" w:sz="0" w:space="0" w:color="auto"/>
                                            <w:left w:val="none" w:sz="0" w:space="0" w:color="auto"/>
                                            <w:bottom w:val="none" w:sz="0" w:space="0" w:color="auto"/>
                                            <w:right w:val="none" w:sz="0" w:space="0" w:color="auto"/>
                                          </w:divBdr>
                                          <w:divsChild>
                                            <w:div w:id="1327245824">
                                              <w:marLeft w:val="240"/>
                                              <w:marRight w:val="0"/>
                                              <w:marTop w:val="0"/>
                                              <w:marBottom w:val="0"/>
                                              <w:divBdr>
                                                <w:top w:val="none" w:sz="0" w:space="0" w:color="auto"/>
                                                <w:left w:val="none" w:sz="0" w:space="0" w:color="auto"/>
                                                <w:bottom w:val="none" w:sz="0" w:space="0" w:color="auto"/>
                                                <w:right w:val="none" w:sz="0" w:space="0" w:color="auto"/>
                                              </w:divBdr>
                                            </w:div>
                                          </w:divsChild>
                                        </w:div>
                                        <w:div w:id="1394234435">
                                          <w:marLeft w:val="0"/>
                                          <w:marRight w:val="0"/>
                                          <w:marTop w:val="0"/>
                                          <w:marBottom w:val="0"/>
                                          <w:divBdr>
                                            <w:top w:val="none" w:sz="0" w:space="0" w:color="auto"/>
                                            <w:left w:val="none" w:sz="0" w:space="0" w:color="auto"/>
                                            <w:bottom w:val="none" w:sz="0" w:space="0" w:color="auto"/>
                                            <w:right w:val="none" w:sz="0" w:space="0" w:color="auto"/>
                                          </w:divBdr>
                                        </w:div>
                                        <w:div w:id="1506361616">
                                          <w:marLeft w:val="240"/>
                                          <w:marRight w:val="240"/>
                                          <w:marTop w:val="0"/>
                                          <w:marBottom w:val="0"/>
                                          <w:divBdr>
                                            <w:top w:val="none" w:sz="0" w:space="0" w:color="auto"/>
                                            <w:left w:val="none" w:sz="0" w:space="0" w:color="auto"/>
                                            <w:bottom w:val="none" w:sz="0" w:space="0" w:color="auto"/>
                                            <w:right w:val="none" w:sz="0" w:space="0" w:color="auto"/>
                                          </w:divBdr>
                                          <w:divsChild>
                                            <w:div w:id="135536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87802">
                                  <w:marLeft w:val="0"/>
                                  <w:marRight w:val="0"/>
                                  <w:marTop w:val="0"/>
                                  <w:marBottom w:val="0"/>
                                  <w:divBdr>
                                    <w:top w:val="none" w:sz="0" w:space="0" w:color="auto"/>
                                    <w:left w:val="none" w:sz="0" w:space="0" w:color="auto"/>
                                    <w:bottom w:val="none" w:sz="0" w:space="0" w:color="auto"/>
                                    <w:right w:val="none" w:sz="0" w:space="0" w:color="auto"/>
                                  </w:divBdr>
                                </w:div>
                              </w:divsChild>
                            </w:div>
                            <w:div w:id="1013142178">
                              <w:marLeft w:val="240"/>
                              <w:marRight w:val="0"/>
                              <w:marTop w:val="0"/>
                              <w:marBottom w:val="0"/>
                              <w:divBdr>
                                <w:top w:val="none" w:sz="0" w:space="0" w:color="auto"/>
                                <w:left w:val="none" w:sz="0" w:space="0" w:color="auto"/>
                                <w:bottom w:val="none" w:sz="0" w:space="0" w:color="auto"/>
                                <w:right w:val="none" w:sz="0" w:space="0" w:color="auto"/>
                              </w:divBdr>
                            </w:div>
                          </w:divsChild>
                        </w:div>
                        <w:div w:id="484594478">
                          <w:marLeft w:val="240"/>
                          <w:marRight w:val="240"/>
                          <w:marTop w:val="0"/>
                          <w:marBottom w:val="0"/>
                          <w:divBdr>
                            <w:top w:val="none" w:sz="0" w:space="0" w:color="auto"/>
                            <w:left w:val="none" w:sz="0" w:space="0" w:color="auto"/>
                            <w:bottom w:val="none" w:sz="0" w:space="0" w:color="auto"/>
                            <w:right w:val="none" w:sz="0" w:space="0" w:color="auto"/>
                          </w:divBdr>
                          <w:divsChild>
                            <w:div w:id="1629504060">
                              <w:marLeft w:val="0"/>
                              <w:marRight w:val="0"/>
                              <w:marTop w:val="0"/>
                              <w:marBottom w:val="0"/>
                              <w:divBdr>
                                <w:top w:val="none" w:sz="0" w:space="0" w:color="auto"/>
                                <w:left w:val="none" w:sz="0" w:space="0" w:color="auto"/>
                                <w:bottom w:val="none" w:sz="0" w:space="0" w:color="auto"/>
                                <w:right w:val="none" w:sz="0" w:space="0" w:color="auto"/>
                              </w:divBdr>
                              <w:divsChild>
                                <w:div w:id="72357895">
                                  <w:marLeft w:val="240"/>
                                  <w:marRight w:val="240"/>
                                  <w:marTop w:val="0"/>
                                  <w:marBottom w:val="0"/>
                                  <w:divBdr>
                                    <w:top w:val="none" w:sz="0" w:space="0" w:color="auto"/>
                                    <w:left w:val="none" w:sz="0" w:space="0" w:color="auto"/>
                                    <w:bottom w:val="none" w:sz="0" w:space="0" w:color="auto"/>
                                    <w:right w:val="none" w:sz="0" w:space="0" w:color="auto"/>
                                  </w:divBdr>
                                  <w:divsChild>
                                    <w:div w:id="596597473">
                                      <w:marLeft w:val="0"/>
                                      <w:marRight w:val="0"/>
                                      <w:marTop w:val="0"/>
                                      <w:marBottom w:val="0"/>
                                      <w:divBdr>
                                        <w:top w:val="none" w:sz="0" w:space="0" w:color="auto"/>
                                        <w:left w:val="none" w:sz="0" w:space="0" w:color="auto"/>
                                        <w:bottom w:val="none" w:sz="0" w:space="0" w:color="auto"/>
                                        <w:right w:val="none" w:sz="0" w:space="0" w:color="auto"/>
                                      </w:divBdr>
                                      <w:divsChild>
                                        <w:div w:id="63336773">
                                          <w:marLeft w:val="240"/>
                                          <w:marRight w:val="240"/>
                                          <w:marTop w:val="0"/>
                                          <w:marBottom w:val="0"/>
                                          <w:divBdr>
                                            <w:top w:val="none" w:sz="0" w:space="0" w:color="auto"/>
                                            <w:left w:val="none" w:sz="0" w:space="0" w:color="auto"/>
                                            <w:bottom w:val="none" w:sz="0" w:space="0" w:color="auto"/>
                                            <w:right w:val="none" w:sz="0" w:space="0" w:color="auto"/>
                                          </w:divBdr>
                                          <w:divsChild>
                                            <w:div w:id="743144081">
                                              <w:marLeft w:val="240"/>
                                              <w:marRight w:val="0"/>
                                              <w:marTop w:val="0"/>
                                              <w:marBottom w:val="0"/>
                                              <w:divBdr>
                                                <w:top w:val="none" w:sz="0" w:space="0" w:color="auto"/>
                                                <w:left w:val="none" w:sz="0" w:space="0" w:color="auto"/>
                                                <w:bottom w:val="none" w:sz="0" w:space="0" w:color="auto"/>
                                                <w:right w:val="none" w:sz="0" w:space="0" w:color="auto"/>
                                              </w:divBdr>
                                            </w:div>
                                            <w:div w:id="775440209">
                                              <w:marLeft w:val="0"/>
                                              <w:marRight w:val="0"/>
                                              <w:marTop w:val="0"/>
                                              <w:marBottom w:val="0"/>
                                              <w:divBdr>
                                                <w:top w:val="none" w:sz="0" w:space="0" w:color="auto"/>
                                                <w:left w:val="none" w:sz="0" w:space="0" w:color="auto"/>
                                                <w:bottom w:val="none" w:sz="0" w:space="0" w:color="auto"/>
                                                <w:right w:val="none" w:sz="0" w:space="0" w:color="auto"/>
                                              </w:divBdr>
                                              <w:divsChild>
                                                <w:div w:id="1142575936">
                                                  <w:marLeft w:val="240"/>
                                                  <w:marRight w:val="240"/>
                                                  <w:marTop w:val="0"/>
                                                  <w:marBottom w:val="0"/>
                                                  <w:divBdr>
                                                    <w:top w:val="none" w:sz="0" w:space="0" w:color="auto"/>
                                                    <w:left w:val="none" w:sz="0" w:space="0" w:color="auto"/>
                                                    <w:bottom w:val="none" w:sz="0" w:space="0" w:color="auto"/>
                                                    <w:right w:val="none" w:sz="0" w:space="0" w:color="auto"/>
                                                  </w:divBdr>
                                                  <w:divsChild>
                                                    <w:div w:id="1612204939">
                                                      <w:marLeft w:val="240"/>
                                                      <w:marRight w:val="0"/>
                                                      <w:marTop w:val="0"/>
                                                      <w:marBottom w:val="0"/>
                                                      <w:divBdr>
                                                        <w:top w:val="none" w:sz="0" w:space="0" w:color="auto"/>
                                                        <w:left w:val="none" w:sz="0" w:space="0" w:color="auto"/>
                                                        <w:bottom w:val="none" w:sz="0" w:space="0" w:color="auto"/>
                                                        <w:right w:val="none" w:sz="0" w:space="0" w:color="auto"/>
                                                      </w:divBdr>
                                                    </w:div>
                                                  </w:divsChild>
                                                </w:div>
                                                <w:div w:id="1538152916">
                                                  <w:marLeft w:val="0"/>
                                                  <w:marRight w:val="0"/>
                                                  <w:marTop w:val="0"/>
                                                  <w:marBottom w:val="0"/>
                                                  <w:divBdr>
                                                    <w:top w:val="none" w:sz="0" w:space="0" w:color="auto"/>
                                                    <w:left w:val="none" w:sz="0" w:space="0" w:color="auto"/>
                                                    <w:bottom w:val="none" w:sz="0" w:space="0" w:color="auto"/>
                                                    <w:right w:val="none" w:sz="0" w:space="0" w:color="auto"/>
                                                  </w:divBdr>
                                                </w:div>
                                                <w:div w:id="2085486738">
                                                  <w:marLeft w:val="240"/>
                                                  <w:marRight w:val="240"/>
                                                  <w:marTop w:val="0"/>
                                                  <w:marBottom w:val="0"/>
                                                  <w:divBdr>
                                                    <w:top w:val="none" w:sz="0" w:space="0" w:color="auto"/>
                                                    <w:left w:val="none" w:sz="0" w:space="0" w:color="auto"/>
                                                    <w:bottom w:val="none" w:sz="0" w:space="0" w:color="auto"/>
                                                    <w:right w:val="none" w:sz="0" w:space="0" w:color="auto"/>
                                                  </w:divBdr>
                                                  <w:divsChild>
                                                    <w:div w:id="1091242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529042">
                                          <w:marLeft w:val="240"/>
                                          <w:marRight w:val="240"/>
                                          <w:marTop w:val="0"/>
                                          <w:marBottom w:val="0"/>
                                          <w:divBdr>
                                            <w:top w:val="none" w:sz="0" w:space="0" w:color="auto"/>
                                            <w:left w:val="none" w:sz="0" w:space="0" w:color="auto"/>
                                            <w:bottom w:val="none" w:sz="0" w:space="0" w:color="auto"/>
                                            <w:right w:val="none" w:sz="0" w:space="0" w:color="auto"/>
                                          </w:divBdr>
                                          <w:divsChild>
                                            <w:div w:id="2063823196">
                                              <w:marLeft w:val="240"/>
                                              <w:marRight w:val="0"/>
                                              <w:marTop w:val="0"/>
                                              <w:marBottom w:val="0"/>
                                              <w:divBdr>
                                                <w:top w:val="none" w:sz="0" w:space="0" w:color="auto"/>
                                                <w:left w:val="none" w:sz="0" w:space="0" w:color="auto"/>
                                                <w:bottom w:val="none" w:sz="0" w:space="0" w:color="auto"/>
                                                <w:right w:val="none" w:sz="0" w:space="0" w:color="auto"/>
                                              </w:divBdr>
                                            </w:div>
                                          </w:divsChild>
                                        </w:div>
                                        <w:div w:id="977145279">
                                          <w:marLeft w:val="240"/>
                                          <w:marRight w:val="240"/>
                                          <w:marTop w:val="0"/>
                                          <w:marBottom w:val="0"/>
                                          <w:divBdr>
                                            <w:top w:val="none" w:sz="0" w:space="0" w:color="auto"/>
                                            <w:left w:val="none" w:sz="0" w:space="0" w:color="auto"/>
                                            <w:bottom w:val="none" w:sz="0" w:space="0" w:color="auto"/>
                                            <w:right w:val="none" w:sz="0" w:space="0" w:color="auto"/>
                                          </w:divBdr>
                                          <w:divsChild>
                                            <w:div w:id="610942088">
                                              <w:marLeft w:val="0"/>
                                              <w:marRight w:val="0"/>
                                              <w:marTop w:val="0"/>
                                              <w:marBottom w:val="0"/>
                                              <w:divBdr>
                                                <w:top w:val="none" w:sz="0" w:space="0" w:color="auto"/>
                                                <w:left w:val="none" w:sz="0" w:space="0" w:color="auto"/>
                                                <w:bottom w:val="none" w:sz="0" w:space="0" w:color="auto"/>
                                                <w:right w:val="none" w:sz="0" w:space="0" w:color="auto"/>
                                              </w:divBdr>
                                              <w:divsChild>
                                                <w:div w:id="935819684">
                                                  <w:marLeft w:val="0"/>
                                                  <w:marRight w:val="0"/>
                                                  <w:marTop w:val="0"/>
                                                  <w:marBottom w:val="0"/>
                                                  <w:divBdr>
                                                    <w:top w:val="none" w:sz="0" w:space="0" w:color="auto"/>
                                                    <w:left w:val="none" w:sz="0" w:space="0" w:color="auto"/>
                                                    <w:bottom w:val="none" w:sz="0" w:space="0" w:color="auto"/>
                                                    <w:right w:val="none" w:sz="0" w:space="0" w:color="auto"/>
                                                  </w:divBdr>
                                                </w:div>
                                                <w:div w:id="1592811341">
                                                  <w:marLeft w:val="240"/>
                                                  <w:marRight w:val="240"/>
                                                  <w:marTop w:val="0"/>
                                                  <w:marBottom w:val="0"/>
                                                  <w:divBdr>
                                                    <w:top w:val="none" w:sz="0" w:space="0" w:color="auto"/>
                                                    <w:left w:val="none" w:sz="0" w:space="0" w:color="auto"/>
                                                    <w:bottom w:val="none" w:sz="0" w:space="0" w:color="auto"/>
                                                    <w:right w:val="none" w:sz="0" w:space="0" w:color="auto"/>
                                                  </w:divBdr>
                                                  <w:divsChild>
                                                    <w:div w:id="1337227698">
                                                      <w:marLeft w:val="240"/>
                                                      <w:marRight w:val="0"/>
                                                      <w:marTop w:val="0"/>
                                                      <w:marBottom w:val="0"/>
                                                      <w:divBdr>
                                                        <w:top w:val="none" w:sz="0" w:space="0" w:color="auto"/>
                                                        <w:left w:val="none" w:sz="0" w:space="0" w:color="auto"/>
                                                        <w:bottom w:val="none" w:sz="0" w:space="0" w:color="auto"/>
                                                        <w:right w:val="none" w:sz="0" w:space="0" w:color="auto"/>
                                                      </w:divBdr>
                                                    </w:div>
                                                  </w:divsChild>
                                                </w:div>
                                                <w:div w:id="1897350711">
                                                  <w:marLeft w:val="240"/>
                                                  <w:marRight w:val="240"/>
                                                  <w:marTop w:val="0"/>
                                                  <w:marBottom w:val="0"/>
                                                  <w:divBdr>
                                                    <w:top w:val="none" w:sz="0" w:space="0" w:color="auto"/>
                                                    <w:left w:val="none" w:sz="0" w:space="0" w:color="auto"/>
                                                    <w:bottom w:val="none" w:sz="0" w:space="0" w:color="auto"/>
                                                    <w:right w:val="none" w:sz="0" w:space="0" w:color="auto"/>
                                                  </w:divBdr>
                                                  <w:divsChild>
                                                    <w:div w:id="1524589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143358">
                                              <w:marLeft w:val="240"/>
                                              <w:marRight w:val="0"/>
                                              <w:marTop w:val="0"/>
                                              <w:marBottom w:val="0"/>
                                              <w:divBdr>
                                                <w:top w:val="none" w:sz="0" w:space="0" w:color="auto"/>
                                                <w:left w:val="none" w:sz="0" w:space="0" w:color="auto"/>
                                                <w:bottom w:val="none" w:sz="0" w:space="0" w:color="auto"/>
                                                <w:right w:val="none" w:sz="0" w:space="0" w:color="auto"/>
                                              </w:divBdr>
                                            </w:div>
                                          </w:divsChild>
                                        </w:div>
                                        <w:div w:id="1171216425">
                                          <w:marLeft w:val="240"/>
                                          <w:marRight w:val="240"/>
                                          <w:marTop w:val="0"/>
                                          <w:marBottom w:val="0"/>
                                          <w:divBdr>
                                            <w:top w:val="none" w:sz="0" w:space="0" w:color="auto"/>
                                            <w:left w:val="none" w:sz="0" w:space="0" w:color="auto"/>
                                            <w:bottom w:val="none" w:sz="0" w:space="0" w:color="auto"/>
                                            <w:right w:val="none" w:sz="0" w:space="0" w:color="auto"/>
                                          </w:divBdr>
                                          <w:divsChild>
                                            <w:div w:id="175653060">
                                              <w:marLeft w:val="0"/>
                                              <w:marRight w:val="0"/>
                                              <w:marTop w:val="0"/>
                                              <w:marBottom w:val="0"/>
                                              <w:divBdr>
                                                <w:top w:val="none" w:sz="0" w:space="0" w:color="auto"/>
                                                <w:left w:val="none" w:sz="0" w:space="0" w:color="auto"/>
                                                <w:bottom w:val="none" w:sz="0" w:space="0" w:color="auto"/>
                                                <w:right w:val="none" w:sz="0" w:space="0" w:color="auto"/>
                                              </w:divBdr>
                                              <w:divsChild>
                                                <w:div w:id="49154703">
                                                  <w:marLeft w:val="0"/>
                                                  <w:marRight w:val="0"/>
                                                  <w:marTop w:val="0"/>
                                                  <w:marBottom w:val="0"/>
                                                  <w:divBdr>
                                                    <w:top w:val="none" w:sz="0" w:space="0" w:color="auto"/>
                                                    <w:left w:val="none" w:sz="0" w:space="0" w:color="auto"/>
                                                    <w:bottom w:val="none" w:sz="0" w:space="0" w:color="auto"/>
                                                    <w:right w:val="none" w:sz="0" w:space="0" w:color="auto"/>
                                                  </w:divBdr>
                                                </w:div>
                                                <w:div w:id="422188957">
                                                  <w:marLeft w:val="240"/>
                                                  <w:marRight w:val="240"/>
                                                  <w:marTop w:val="0"/>
                                                  <w:marBottom w:val="0"/>
                                                  <w:divBdr>
                                                    <w:top w:val="none" w:sz="0" w:space="0" w:color="auto"/>
                                                    <w:left w:val="none" w:sz="0" w:space="0" w:color="auto"/>
                                                    <w:bottom w:val="none" w:sz="0" w:space="0" w:color="auto"/>
                                                    <w:right w:val="none" w:sz="0" w:space="0" w:color="auto"/>
                                                  </w:divBdr>
                                                  <w:divsChild>
                                                    <w:div w:id="276258510">
                                                      <w:marLeft w:val="240"/>
                                                      <w:marRight w:val="0"/>
                                                      <w:marTop w:val="0"/>
                                                      <w:marBottom w:val="0"/>
                                                      <w:divBdr>
                                                        <w:top w:val="none" w:sz="0" w:space="0" w:color="auto"/>
                                                        <w:left w:val="none" w:sz="0" w:space="0" w:color="auto"/>
                                                        <w:bottom w:val="none" w:sz="0" w:space="0" w:color="auto"/>
                                                        <w:right w:val="none" w:sz="0" w:space="0" w:color="auto"/>
                                                      </w:divBdr>
                                                    </w:div>
                                                  </w:divsChild>
                                                </w:div>
                                                <w:div w:id="2075229773">
                                                  <w:marLeft w:val="240"/>
                                                  <w:marRight w:val="240"/>
                                                  <w:marTop w:val="0"/>
                                                  <w:marBottom w:val="0"/>
                                                  <w:divBdr>
                                                    <w:top w:val="none" w:sz="0" w:space="0" w:color="auto"/>
                                                    <w:left w:val="none" w:sz="0" w:space="0" w:color="auto"/>
                                                    <w:bottom w:val="none" w:sz="0" w:space="0" w:color="auto"/>
                                                    <w:right w:val="none" w:sz="0" w:space="0" w:color="auto"/>
                                                  </w:divBdr>
                                                  <w:divsChild>
                                                    <w:div w:id="1606300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93560909">
                                              <w:marLeft w:val="240"/>
                                              <w:marRight w:val="0"/>
                                              <w:marTop w:val="0"/>
                                              <w:marBottom w:val="0"/>
                                              <w:divBdr>
                                                <w:top w:val="none" w:sz="0" w:space="0" w:color="auto"/>
                                                <w:left w:val="none" w:sz="0" w:space="0" w:color="auto"/>
                                                <w:bottom w:val="none" w:sz="0" w:space="0" w:color="auto"/>
                                                <w:right w:val="none" w:sz="0" w:space="0" w:color="auto"/>
                                              </w:divBdr>
                                            </w:div>
                                          </w:divsChild>
                                        </w:div>
                                        <w:div w:id="1381515086">
                                          <w:marLeft w:val="0"/>
                                          <w:marRight w:val="0"/>
                                          <w:marTop w:val="0"/>
                                          <w:marBottom w:val="0"/>
                                          <w:divBdr>
                                            <w:top w:val="none" w:sz="0" w:space="0" w:color="auto"/>
                                            <w:left w:val="none" w:sz="0" w:space="0" w:color="auto"/>
                                            <w:bottom w:val="none" w:sz="0" w:space="0" w:color="auto"/>
                                            <w:right w:val="none" w:sz="0" w:space="0" w:color="auto"/>
                                          </w:divBdr>
                                        </w:div>
                                        <w:div w:id="1674189538">
                                          <w:marLeft w:val="240"/>
                                          <w:marRight w:val="240"/>
                                          <w:marTop w:val="0"/>
                                          <w:marBottom w:val="0"/>
                                          <w:divBdr>
                                            <w:top w:val="none" w:sz="0" w:space="0" w:color="auto"/>
                                            <w:left w:val="none" w:sz="0" w:space="0" w:color="auto"/>
                                            <w:bottom w:val="none" w:sz="0" w:space="0" w:color="auto"/>
                                            <w:right w:val="none" w:sz="0" w:space="0" w:color="auto"/>
                                          </w:divBdr>
                                          <w:divsChild>
                                            <w:div w:id="785344332">
                                              <w:marLeft w:val="0"/>
                                              <w:marRight w:val="0"/>
                                              <w:marTop w:val="0"/>
                                              <w:marBottom w:val="0"/>
                                              <w:divBdr>
                                                <w:top w:val="none" w:sz="0" w:space="0" w:color="auto"/>
                                                <w:left w:val="none" w:sz="0" w:space="0" w:color="auto"/>
                                                <w:bottom w:val="none" w:sz="0" w:space="0" w:color="auto"/>
                                                <w:right w:val="none" w:sz="0" w:space="0" w:color="auto"/>
                                              </w:divBdr>
                                              <w:divsChild>
                                                <w:div w:id="180358665">
                                                  <w:marLeft w:val="240"/>
                                                  <w:marRight w:val="240"/>
                                                  <w:marTop w:val="0"/>
                                                  <w:marBottom w:val="0"/>
                                                  <w:divBdr>
                                                    <w:top w:val="none" w:sz="0" w:space="0" w:color="auto"/>
                                                    <w:left w:val="none" w:sz="0" w:space="0" w:color="auto"/>
                                                    <w:bottom w:val="none" w:sz="0" w:space="0" w:color="auto"/>
                                                    <w:right w:val="none" w:sz="0" w:space="0" w:color="auto"/>
                                                  </w:divBdr>
                                                  <w:divsChild>
                                                    <w:div w:id="978656482">
                                                      <w:marLeft w:val="240"/>
                                                      <w:marRight w:val="0"/>
                                                      <w:marTop w:val="0"/>
                                                      <w:marBottom w:val="0"/>
                                                      <w:divBdr>
                                                        <w:top w:val="none" w:sz="0" w:space="0" w:color="auto"/>
                                                        <w:left w:val="none" w:sz="0" w:space="0" w:color="auto"/>
                                                        <w:bottom w:val="none" w:sz="0" w:space="0" w:color="auto"/>
                                                        <w:right w:val="none" w:sz="0" w:space="0" w:color="auto"/>
                                                      </w:divBdr>
                                                    </w:div>
                                                  </w:divsChild>
                                                </w:div>
                                                <w:div w:id="391661214">
                                                  <w:marLeft w:val="240"/>
                                                  <w:marRight w:val="240"/>
                                                  <w:marTop w:val="0"/>
                                                  <w:marBottom w:val="0"/>
                                                  <w:divBdr>
                                                    <w:top w:val="none" w:sz="0" w:space="0" w:color="auto"/>
                                                    <w:left w:val="none" w:sz="0" w:space="0" w:color="auto"/>
                                                    <w:bottom w:val="none" w:sz="0" w:space="0" w:color="auto"/>
                                                    <w:right w:val="none" w:sz="0" w:space="0" w:color="auto"/>
                                                  </w:divBdr>
                                                  <w:divsChild>
                                                    <w:div w:id="2069452790">
                                                      <w:marLeft w:val="240"/>
                                                      <w:marRight w:val="0"/>
                                                      <w:marTop w:val="0"/>
                                                      <w:marBottom w:val="0"/>
                                                      <w:divBdr>
                                                        <w:top w:val="none" w:sz="0" w:space="0" w:color="auto"/>
                                                        <w:left w:val="none" w:sz="0" w:space="0" w:color="auto"/>
                                                        <w:bottom w:val="none" w:sz="0" w:space="0" w:color="auto"/>
                                                        <w:right w:val="none" w:sz="0" w:space="0" w:color="auto"/>
                                                      </w:divBdr>
                                                    </w:div>
                                                  </w:divsChild>
                                                </w:div>
                                                <w:div w:id="1248730072">
                                                  <w:marLeft w:val="0"/>
                                                  <w:marRight w:val="0"/>
                                                  <w:marTop w:val="0"/>
                                                  <w:marBottom w:val="0"/>
                                                  <w:divBdr>
                                                    <w:top w:val="none" w:sz="0" w:space="0" w:color="auto"/>
                                                    <w:left w:val="none" w:sz="0" w:space="0" w:color="auto"/>
                                                    <w:bottom w:val="none" w:sz="0" w:space="0" w:color="auto"/>
                                                    <w:right w:val="none" w:sz="0" w:space="0" w:color="auto"/>
                                                  </w:divBdr>
                                                </w:div>
                                              </w:divsChild>
                                            </w:div>
                                            <w:div w:id="834032137">
                                              <w:marLeft w:val="240"/>
                                              <w:marRight w:val="0"/>
                                              <w:marTop w:val="0"/>
                                              <w:marBottom w:val="0"/>
                                              <w:divBdr>
                                                <w:top w:val="none" w:sz="0" w:space="0" w:color="auto"/>
                                                <w:left w:val="none" w:sz="0" w:space="0" w:color="auto"/>
                                                <w:bottom w:val="none" w:sz="0" w:space="0" w:color="auto"/>
                                                <w:right w:val="none" w:sz="0" w:space="0" w:color="auto"/>
                                              </w:divBdr>
                                            </w:div>
                                          </w:divsChild>
                                        </w:div>
                                        <w:div w:id="1781221559">
                                          <w:marLeft w:val="240"/>
                                          <w:marRight w:val="240"/>
                                          <w:marTop w:val="0"/>
                                          <w:marBottom w:val="0"/>
                                          <w:divBdr>
                                            <w:top w:val="none" w:sz="0" w:space="0" w:color="auto"/>
                                            <w:left w:val="none" w:sz="0" w:space="0" w:color="auto"/>
                                            <w:bottom w:val="none" w:sz="0" w:space="0" w:color="auto"/>
                                            <w:right w:val="none" w:sz="0" w:space="0" w:color="auto"/>
                                          </w:divBdr>
                                          <w:divsChild>
                                            <w:div w:id="1106538500">
                                              <w:marLeft w:val="240"/>
                                              <w:marRight w:val="0"/>
                                              <w:marTop w:val="0"/>
                                              <w:marBottom w:val="0"/>
                                              <w:divBdr>
                                                <w:top w:val="none" w:sz="0" w:space="0" w:color="auto"/>
                                                <w:left w:val="none" w:sz="0" w:space="0" w:color="auto"/>
                                                <w:bottom w:val="none" w:sz="0" w:space="0" w:color="auto"/>
                                                <w:right w:val="none" w:sz="0" w:space="0" w:color="auto"/>
                                              </w:divBdr>
                                            </w:div>
                                          </w:divsChild>
                                        </w:div>
                                        <w:div w:id="2127233899">
                                          <w:marLeft w:val="240"/>
                                          <w:marRight w:val="240"/>
                                          <w:marTop w:val="0"/>
                                          <w:marBottom w:val="0"/>
                                          <w:divBdr>
                                            <w:top w:val="none" w:sz="0" w:space="0" w:color="auto"/>
                                            <w:left w:val="none" w:sz="0" w:space="0" w:color="auto"/>
                                            <w:bottom w:val="none" w:sz="0" w:space="0" w:color="auto"/>
                                            <w:right w:val="none" w:sz="0" w:space="0" w:color="auto"/>
                                          </w:divBdr>
                                          <w:divsChild>
                                            <w:div w:id="514922923">
                                              <w:marLeft w:val="240"/>
                                              <w:marRight w:val="0"/>
                                              <w:marTop w:val="0"/>
                                              <w:marBottom w:val="0"/>
                                              <w:divBdr>
                                                <w:top w:val="none" w:sz="0" w:space="0" w:color="auto"/>
                                                <w:left w:val="none" w:sz="0" w:space="0" w:color="auto"/>
                                                <w:bottom w:val="none" w:sz="0" w:space="0" w:color="auto"/>
                                                <w:right w:val="none" w:sz="0" w:space="0" w:color="auto"/>
                                              </w:divBdr>
                                            </w:div>
                                            <w:div w:id="944577174">
                                              <w:marLeft w:val="0"/>
                                              <w:marRight w:val="0"/>
                                              <w:marTop w:val="0"/>
                                              <w:marBottom w:val="0"/>
                                              <w:divBdr>
                                                <w:top w:val="none" w:sz="0" w:space="0" w:color="auto"/>
                                                <w:left w:val="none" w:sz="0" w:space="0" w:color="auto"/>
                                                <w:bottom w:val="none" w:sz="0" w:space="0" w:color="auto"/>
                                                <w:right w:val="none" w:sz="0" w:space="0" w:color="auto"/>
                                              </w:divBdr>
                                              <w:divsChild>
                                                <w:div w:id="272791321">
                                                  <w:marLeft w:val="0"/>
                                                  <w:marRight w:val="0"/>
                                                  <w:marTop w:val="0"/>
                                                  <w:marBottom w:val="0"/>
                                                  <w:divBdr>
                                                    <w:top w:val="none" w:sz="0" w:space="0" w:color="auto"/>
                                                    <w:left w:val="none" w:sz="0" w:space="0" w:color="auto"/>
                                                    <w:bottom w:val="none" w:sz="0" w:space="0" w:color="auto"/>
                                                    <w:right w:val="none" w:sz="0" w:space="0" w:color="auto"/>
                                                  </w:divBdr>
                                                </w:div>
                                                <w:div w:id="351304002">
                                                  <w:marLeft w:val="240"/>
                                                  <w:marRight w:val="240"/>
                                                  <w:marTop w:val="0"/>
                                                  <w:marBottom w:val="0"/>
                                                  <w:divBdr>
                                                    <w:top w:val="none" w:sz="0" w:space="0" w:color="auto"/>
                                                    <w:left w:val="none" w:sz="0" w:space="0" w:color="auto"/>
                                                    <w:bottom w:val="none" w:sz="0" w:space="0" w:color="auto"/>
                                                    <w:right w:val="none" w:sz="0" w:space="0" w:color="auto"/>
                                                  </w:divBdr>
                                                  <w:divsChild>
                                                    <w:div w:id="1847358970">
                                                      <w:marLeft w:val="240"/>
                                                      <w:marRight w:val="0"/>
                                                      <w:marTop w:val="0"/>
                                                      <w:marBottom w:val="0"/>
                                                      <w:divBdr>
                                                        <w:top w:val="none" w:sz="0" w:space="0" w:color="auto"/>
                                                        <w:left w:val="none" w:sz="0" w:space="0" w:color="auto"/>
                                                        <w:bottom w:val="none" w:sz="0" w:space="0" w:color="auto"/>
                                                        <w:right w:val="none" w:sz="0" w:space="0" w:color="auto"/>
                                                      </w:divBdr>
                                                    </w:div>
                                                  </w:divsChild>
                                                </w:div>
                                                <w:div w:id="1615014304">
                                                  <w:marLeft w:val="240"/>
                                                  <w:marRight w:val="240"/>
                                                  <w:marTop w:val="0"/>
                                                  <w:marBottom w:val="0"/>
                                                  <w:divBdr>
                                                    <w:top w:val="none" w:sz="0" w:space="0" w:color="auto"/>
                                                    <w:left w:val="none" w:sz="0" w:space="0" w:color="auto"/>
                                                    <w:bottom w:val="none" w:sz="0" w:space="0" w:color="auto"/>
                                                    <w:right w:val="none" w:sz="0" w:space="0" w:color="auto"/>
                                                  </w:divBdr>
                                                  <w:divsChild>
                                                    <w:div w:id="986982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730985">
                                      <w:marLeft w:val="240"/>
                                      <w:marRight w:val="0"/>
                                      <w:marTop w:val="0"/>
                                      <w:marBottom w:val="0"/>
                                      <w:divBdr>
                                        <w:top w:val="none" w:sz="0" w:space="0" w:color="auto"/>
                                        <w:left w:val="none" w:sz="0" w:space="0" w:color="auto"/>
                                        <w:bottom w:val="none" w:sz="0" w:space="0" w:color="auto"/>
                                        <w:right w:val="none" w:sz="0" w:space="0" w:color="auto"/>
                                      </w:divBdr>
                                    </w:div>
                                  </w:divsChild>
                                </w:div>
                                <w:div w:id="83453802">
                                  <w:marLeft w:val="240"/>
                                  <w:marRight w:val="240"/>
                                  <w:marTop w:val="0"/>
                                  <w:marBottom w:val="0"/>
                                  <w:divBdr>
                                    <w:top w:val="none" w:sz="0" w:space="0" w:color="auto"/>
                                    <w:left w:val="none" w:sz="0" w:space="0" w:color="auto"/>
                                    <w:bottom w:val="none" w:sz="0" w:space="0" w:color="auto"/>
                                    <w:right w:val="none" w:sz="0" w:space="0" w:color="auto"/>
                                  </w:divBdr>
                                  <w:divsChild>
                                    <w:div w:id="303045324">
                                      <w:marLeft w:val="0"/>
                                      <w:marRight w:val="0"/>
                                      <w:marTop w:val="0"/>
                                      <w:marBottom w:val="0"/>
                                      <w:divBdr>
                                        <w:top w:val="none" w:sz="0" w:space="0" w:color="auto"/>
                                        <w:left w:val="none" w:sz="0" w:space="0" w:color="auto"/>
                                        <w:bottom w:val="none" w:sz="0" w:space="0" w:color="auto"/>
                                        <w:right w:val="none" w:sz="0" w:space="0" w:color="auto"/>
                                      </w:divBdr>
                                      <w:divsChild>
                                        <w:div w:id="191767867">
                                          <w:marLeft w:val="240"/>
                                          <w:marRight w:val="240"/>
                                          <w:marTop w:val="0"/>
                                          <w:marBottom w:val="0"/>
                                          <w:divBdr>
                                            <w:top w:val="none" w:sz="0" w:space="0" w:color="auto"/>
                                            <w:left w:val="none" w:sz="0" w:space="0" w:color="auto"/>
                                            <w:bottom w:val="none" w:sz="0" w:space="0" w:color="auto"/>
                                            <w:right w:val="none" w:sz="0" w:space="0" w:color="auto"/>
                                          </w:divBdr>
                                          <w:divsChild>
                                            <w:div w:id="2038041958">
                                              <w:marLeft w:val="240"/>
                                              <w:marRight w:val="0"/>
                                              <w:marTop w:val="0"/>
                                              <w:marBottom w:val="0"/>
                                              <w:divBdr>
                                                <w:top w:val="none" w:sz="0" w:space="0" w:color="auto"/>
                                                <w:left w:val="none" w:sz="0" w:space="0" w:color="auto"/>
                                                <w:bottom w:val="none" w:sz="0" w:space="0" w:color="auto"/>
                                                <w:right w:val="none" w:sz="0" w:space="0" w:color="auto"/>
                                              </w:divBdr>
                                            </w:div>
                                          </w:divsChild>
                                        </w:div>
                                        <w:div w:id="790175793">
                                          <w:marLeft w:val="240"/>
                                          <w:marRight w:val="240"/>
                                          <w:marTop w:val="0"/>
                                          <w:marBottom w:val="0"/>
                                          <w:divBdr>
                                            <w:top w:val="none" w:sz="0" w:space="0" w:color="auto"/>
                                            <w:left w:val="none" w:sz="0" w:space="0" w:color="auto"/>
                                            <w:bottom w:val="none" w:sz="0" w:space="0" w:color="auto"/>
                                            <w:right w:val="none" w:sz="0" w:space="0" w:color="auto"/>
                                          </w:divBdr>
                                          <w:divsChild>
                                            <w:div w:id="259946335">
                                              <w:marLeft w:val="0"/>
                                              <w:marRight w:val="0"/>
                                              <w:marTop w:val="0"/>
                                              <w:marBottom w:val="0"/>
                                              <w:divBdr>
                                                <w:top w:val="none" w:sz="0" w:space="0" w:color="auto"/>
                                                <w:left w:val="none" w:sz="0" w:space="0" w:color="auto"/>
                                                <w:bottom w:val="none" w:sz="0" w:space="0" w:color="auto"/>
                                                <w:right w:val="none" w:sz="0" w:space="0" w:color="auto"/>
                                              </w:divBdr>
                                              <w:divsChild>
                                                <w:div w:id="415446572">
                                                  <w:marLeft w:val="240"/>
                                                  <w:marRight w:val="240"/>
                                                  <w:marTop w:val="0"/>
                                                  <w:marBottom w:val="0"/>
                                                  <w:divBdr>
                                                    <w:top w:val="none" w:sz="0" w:space="0" w:color="auto"/>
                                                    <w:left w:val="none" w:sz="0" w:space="0" w:color="auto"/>
                                                    <w:bottom w:val="none" w:sz="0" w:space="0" w:color="auto"/>
                                                    <w:right w:val="none" w:sz="0" w:space="0" w:color="auto"/>
                                                  </w:divBdr>
                                                  <w:divsChild>
                                                    <w:div w:id="1245602416">
                                                      <w:marLeft w:val="240"/>
                                                      <w:marRight w:val="0"/>
                                                      <w:marTop w:val="0"/>
                                                      <w:marBottom w:val="0"/>
                                                      <w:divBdr>
                                                        <w:top w:val="none" w:sz="0" w:space="0" w:color="auto"/>
                                                        <w:left w:val="none" w:sz="0" w:space="0" w:color="auto"/>
                                                        <w:bottom w:val="none" w:sz="0" w:space="0" w:color="auto"/>
                                                        <w:right w:val="none" w:sz="0" w:space="0" w:color="auto"/>
                                                      </w:divBdr>
                                                    </w:div>
                                                  </w:divsChild>
                                                </w:div>
                                                <w:div w:id="1214732037">
                                                  <w:marLeft w:val="0"/>
                                                  <w:marRight w:val="0"/>
                                                  <w:marTop w:val="0"/>
                                                  <w:marBottom w:val="0"/>
                                                  <w:divBdr>
                                                    <w:top w:val="none" w:sz="0" w:space="0" w:color="auto"/>
                                                    <w:left w:val="none" w:sz="0" w:space="0" w:color="auto"/>
                                                    <w:bottom w:val="none" w:sz="0" w:space="0" w:color="auto"/>
                                                    <w:right w:val="none" w:sz="0" w:space="0" w:color="auto"/>
                                                  </w:divBdr>
                                                </w:div>
                                                <w:div w:id="1292244755">
                                                  <w:marLeft w:val="240"/>
                                                  <w:marRight w:val="240"/>
                                                  <w:marTop w:val="0"/>
                                                  <w:marBottom w:val="0"/>
                                                  <w:divBdr>
                                                    <w:top w:val="none" w:sz="0" w:space="0" w:color="auto"/>
                                                    <w:left w:val="none" w:sz="0" w:space="0" w:color="auto"/>
                                                    <w:bottom w:val="none" w:sz="0" w:space="0" w:color="auto"/>
                                                    <w:right w:val="none" w:sz="0" w:space="0" w:color="auto"/>
                                                  </w:divBdr>
                                                  <w:divsChild>
                                                    <w:div w:id="1443575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83997731">
                                              <w:marLeft w:val="240"/>
                                              <w:marRight w:val="0"/>
                                              <w:marTop w:val="0"/>
                                              <w:marBottom w:val="0"/>
                                              <w:divBdr>
                                                <w:top w:val="none" w:sz="0" w:space="0" w:color="auto"/>
                                                <w:left w:val="none" w:sz="0" w:space="0" w:color="auto"/>
                                                <w:bottom w:val="none" w:sz="0" w:space="0" w:color="auto"/>
                                                <w:right w:val="none" w:sz="0" w:space="0" w:color="auto"/>
                                              </w:divBdr>
                                            </w:div>
                                          </w:divsChild>
                                        </w:div>
                                        <w:div w:id="1114252705">
                                          <w:marLeft w:val="0"/>
                                          <w:marRight w:val="0"/>
                                          <w:marTop w:val="0"/>
                                          <w:marBottom w:val="0"/>
                                          <w:divBdr>
                                            <w:top w:val="none" w:sz="0" w:space="0" w:color="auto"/>
                                            <w:left w:val="none" w:sz="0" w:space="0" w:color="auto"/>
                                            <w:bottom w:val="none" w:sz="0" w:space="0" w:color="auto"/>
                                            <w:right w:val="none" w:sz="0" w:space="0" w:color="auto"/>
                                          </w:divBdr>
                                        </w:div>
                                        <w:div w:id="1732146916">
                                          <w:marLeft w:val="240"/>
                                          <w:marRight w:val="240"/>
                                          <w:marTop w:val="0"/>
                                          <w:marBottom w:val="0"/>
                                          <w:divBdr>
                                            <w:top w:val="none" w:sz="0" w:space="0" w:color="auto"/>
                                            <w:left w:val="none" w:sz="0" w:space="0" w:color="auto"/>
                                            <w:bottom w:val="none" w:sz="0" w:space="0" w:color="auto"/>
                                            <w:right w:val="none" w:sz="0" w:space="0" w:color="auto"/>
                                          </w:divBdr>
                                          <w:divsChild>
                                            <w:div w:id="104010219">
                                              <w:marLeft w:val="240"/>
                                              <w:marRight w:val="0"/>
                                              <w:marTop w:val="0"/>
                                              <w:marBottom w:val="0"/>
                                              <w:divBdr>
                                                <w:top w:val="none" w:sz="0" w:space="0" w:color="auto"/>
                                                <w:left w:val="none" w:sz="0" w:space="0" w:color="auto"/>
                                                <w:bottom w:val="none" w:sz="0" w:space="0" w:color="auto"/>
                                                <w:right w:val="none" w:sz="0" w:space="0" w:color="auto"/>
                                              </w:divBdr>
                                            </w:div>
                                            <w:div w:id="1662155487">
                                              <w:marLeft w:val="0"/>
                                              <w:marRight w:val="0"/>
                                              <w:marTop w:val="0"/>
                                              <w:marBottom w:val="0"/>
                                              <w:divBdr>
                                                <w:top w:val="none" w:sz="0" w:space="0" w:color="auto"/>
                                                <w:left w:val="none" w:sz="0" w:space="0" w:color="auto"/>
                                                <w:bottom w:val="none" w:sz="0" w:space="0" w:color="auto"/>
                                                <w:right w:val="none" w:sz="0" w:space="0" w:color="auto"/>
                                              </w:divBdr>
                                              <w:divsChild>
                                                <w:div w:id="554850085">
                                                  <w:marLeft w:val="240"/>
                                                  <w:marRight w:val="240"/>
                                                  <w:marTop w:val="0"/>
                                                  <w:marBottom w:val="0"/>
                                                  <w:divBdr>
                                                    <w:top w:val="none" w:sz="0" w:space="0" w:color="auto"/>
                                                    <w:left w:val="none" w:sz="0" w:space="0" w:color="auto"/>
                                                    <w:bottom w:val="none" w:sz="0" w:space="0" w:color="auto"/>
                                                    <w:right w:val="none" w:sz="0" w:space="0" w:color="auto"/>
                                                  </w:divBdr>
                                                  <w:divsChild>
                                                    <w:div w:id="541333289">
                                                      <w:marLeft w:val="240"/>
                                                      <w:marRight w:val="0"/>
                                                      <w:marTop w:val="0"/>
                                                      <w:marBottom w:val="0"/>
                                                      <w:divBdr>
                                                        <w:top w:val="none" w:sz="0" w:space="0" w:color="auto"/>
                                                        <w:left w:val="none" w:sz="0" w:space="0" w:color="auto"/>
                                                        <w:bottom w:val="none" w:sz="0" w:space="0" w:color="auto"/>
                                                        <w:right w:val="none" w:sz="0" w:space="0" w:color="auto"/>
                                                      </w:divBdr>
                                                    </w:div>
                                                  </w:divsChild>
                                                </w:div>
                                                <w:div w:id="1460610847">
                                                  <w:marLeft w:val="0"/>
                                                  <w:marRight w:val="0"/>
                                                  <w:marTop w:val="0"/>
                                                  <w:marBottom w:val="0"/>
                                                  <w:divBdr>
                                                    <w:top w:val="none" w:sz="0" w:space="0" w:color="auto"/>
                                                    <w:left w:val="none" w:sz="0" w:space="0" w:color="auto"/>
                                                    <w:bottom w:val="none" w:sz="0" w:space="0" w:color="auto"/>
                                                    <w:right w:val="none" w:sz="0" w:space="0" w:color="auto"/>
                                                  </w:divBdr>
                                                </w:div>
                                                <w:div w:id="1628392024">
                                                  <w:marLeft w:val="240"/>
                                                  <w:marRight w:val="240"/>
                                                  <w:marTop w:val="0"/>
                                                  <w:marBottom w:val="0"/>
                                                  <w:divBdr>
                                                    <w:top w:val="none" w:sz="0" w:space="0" w:color="auto"/>
                                                    <w:left w:val="none" w:sz="0" w:space="0" w:color="auto"/>
                                                    <w:bottom w:val="none" w:sz="0" w:space="0" w:color="auto"/>
                                                    <w:right w:val="none" w:sz="0" w:space="0" w:color="auto"/>
                                                  </w:divBdr>
                                                  <w:divsChild>
                                                    <w:div w:id="1720520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78500">
                                          <w:marLeft w:val="240"/>
                                          <w:marRight w:val="240"/>
                                          <w:marTop w:val="0"/>
                                          <w:marBottom w:val="0"/>
                                          <w:divBdr>
                                            <w:top w:val="none" w:sz="0" w:space="0" w:color="auto"/>
                                            <w:left w:val="none" w:sz="0" w:space="0" w:color="auto"/>
                                            <w:bottom w:val="none" w:sz="0" w:space="0" w:color="auto"/>
                                            <w:right w:val="none" w:sz="0" w:space="0" w:color="auto"/>
                                          </w:divBdr>
                                          <w:divsChild>
                                            <w:div w:id="150752248">
                                              <w:marLeft w:val="0"/>
                                              <w:marRight w:val="0"/>
                                              <w:marTop w:val="0"/>
                                              <w:marBottom w:val="0"/>
                                              <w:divBdr>
                                                <w:top w:val="none" w:sz="0" w:space="0" w:color="auto"/>
                                                <w:left w:val="none" w:sz="0" w:space="0" w:color="auto"/>
                                                <w:bottom w:val="none" w:sz="0" w:space="0" w:color="auto"/>
                                                <w:right w:val="none" w:sz="0" w:space="0" w:color="auto"/>
                                              </w:divBdr>
                                              <w:divsChild>
                                                <w:div w:id="1647389656">
                                                  <w:marLeft w:val="0"/>
                                                  <w:marRight w:val="0"/>
                                                  <w:marTop w:val="0"/>
                                                  <w:marBottom w:val="0"/>
                                                  <w:divBdr>
                                                    <w:top w:val="none" w:sz="0" w:space="0" w:color="auto"/>
                                                    <w:left w:val="none" w:sz="0" w:space="0" w:color="auto"/>
                                                    <w:bottom w:val="none" w:sz="0" w:space="0" w:color="auto"/>
                                                    <w:right w:val="none" w:sz="0" w:space="0" w:color="auto"/>
                                                  </w:divBdr>
                                                </w:div>
                                                <w:div w:id="1884098797">
                                                  <w:marLeft w:val="240"/>
                                                  <w:marRight w:val="240"/>
                                                  <w:marTop w:val="0"/>
                                                  <w:marBottom w:val="0"/>
                                                  <w:divBdr>
                                                    <w:top w:val="none" w:sz="0" w:space="0" w:color="auto"/>
                                                    <w:left w:val="none" w:sz="0" w:space="0" w:color="auto"/>
                                                    <w:bottom w:val="none" w:sz="0" w:space="0" w:color="auto"/>
                                                    <w:right w:val="none" w:sz="0" w:space="0" w:color="auto"/>
                                                  </w:divBdr>
                                                  <w:divsChild>
                                                    <w:div w:id="1676609549">
                                                      <w:marLeft w:val="240"/>
                                                      <w:marRight w:val="0"/>
                                                      <w:marTop w:val="0"/>
                                                      <w:marBottom w:val="0"/>
                                                      <w:divBdr>
                                                        <w:top w:val="none" w:sz="0" w:space="0" w:color="auto"/>
                                                        <w:left w:val="none" w:sz="0" w:space="0" w:color="auto"/>
                                                        <w:bottom w:val="none" w:sz="0" w:space="0" w:color="auto"/>
                                                        <w:right w:val="none" w:sz="0" w:space="0" w:color="auto"/>
                                                      </w:divBdr>
                                                    </w:div>
                                                  </w:divsChild>
                                                </w:div>
                                                <w:div w:id="2096395158">
                                                  <w:marLeft w:val="240"/>
                                                  <w:marRight w:val="240"/>
                                                  <w:marTop w:val="0"/>
                                                  <w:marBottom w:val="0"/>
                                                  <w:divBdr>
                                                    <w:top w:val="none" w:sz="0" w:space="0" w:color="auto"/>
                                                    <w:left w:val="none" w:sz="0" w:space="0" w:color="auto"/>
                                                    <w:bottom w:val="none" w:sz="0" w:space="0" w:color="auto"/>
                                                    <w:right w:val="none" w:sz="0" w:space="0" w:color="auto"/>
                                                  </w:divBdr>
                                                  <w:divsChild>
                                                    <w:div w:id="2052071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8765056">
                                              <w:marLeft w:val="240"/>
                                              <w:marRight w:val="0"/>
                                              <w:marTop w:val="0"/>
                                              <w:marBottom w:val="0"/>
                                              <w:divBdr>
                                                <w:top w:val="none" w:sz="0" w:space="0" w:color="auto"/>
                                                <w:left w:val="none" w:sz="0" w:space="0" w:color="auto"/>
                                                <w:bottom w:val="none" w:sz="0" w:space="0" w:color="auto"/>
                                                <w:right w:val="none" w:sz="0" w:space="0" w:color="auto"/>
                                              </w:divBdr>
                                            </w:div>
                                          </w:divsChild>
                                        </w:div>
                                        <w:div w:id="2002002611">
                                          <w:marLeft w:val="240"/>
                                          <w:marRight w:val="240"/>
                                          <w:marTop w:val="0"/>
                                          <w:marBottom w:val="0"/>
                                          <w:divBdr>
                                            <w:top w:val="none" w:sz="0" w:space="0" w:color="auto"/>
                                            <w:left w:val="none" w:sz="0" w:space="0" w:color="auto"/>
                                            <w:bottom w:val="none" w:sz="0" w:space="0" w:color="auto"/>
                                            <w:right w:val="none" w:sz="0" w:space="0" w:color="auto"/>
                                          </w:divBdr>
                                          <w:divsChild>
                                            <w:div w:id="1198392310">
                                              <w:marLeft w:val="0"/>
                                              <w:marRight w:val="0"/>
                                              <w:marTop w:val="0"/>
                                              <w:marBottom w:val="0"/>
                                              <w:divBdr>
                                                <w:top w:val="none" w:sz="0" w:space="0" w:color="auto"/>
                                                <w:left w:val="none" w:sz="0" w:space="0" w:color="auto"/>
                                                <w:bottom w:val="none" w:sz="0" w:space="0" w:color="auto"/>
                                                <w:right w:val="none" w:sz="0" w:space="0" w:color="auto"/>
                                              </w:divBdr>
                                              <w:divsChild>
                                                <w:div w:id="696010068">
                                                  <w:marLeft w:val="240"/>
                                                  <w:marRight w:val="240"/>
                                                  <w:marTop w:val="0"/>
                                                  <w:marBottom w:val="0"/>
                                                  <w:divBdr>
                                                    <w:top w:val="none" w:sz="0" w:space="0" w:color="auto"/>
                                                    <w:left w:val="none" w:sz="0" w:space="0" w:color="auto"/>
                                                    <w:bottom w:val="none" w:sz="0" w:space="0" w:color="auto"/>
                                                    <w:right w:val="none" w:sz="0" w:space="0" w:color="auto"/>
                                                  </w:divBdr>
                                                  <w:divsChild>
                                                    <w:div w:id="1607082584">
                                                      <w:marLeft w:val="240"/>
                                                      <w:marRight w:val="0"/>
                                                      <w:marTop w:val="0"/>
                                                      <w:marBottom w:val="0"/>
                                                      <w:divBdr>
                                                        <w:top w:val="none" w:sz="0" w:space="0" w:color="auto"/>
                                                        <w:left w:val="none" w:sz="0" w:space="0" w:color="auto"/>
                                                        <w:bottom w:val="none" w:sz="0" w:space="0" w:color="auto"/>
                                                        <w:right w:val="none" w:sz="0" w:space="0" w:color="auto"/>
                                                      </w:divBdr>
                                                    </w:div>
                                                  </w:divsChild>
                                                </w:div>
                                                <w:div w:id="1223371728">
                                                  <w:marLeft w:val="240"/>
                                                  <w:marRight w:val="240"/>
                                                  <w:marTop w:val="0"/>
                                                  <w:marBottom w:val="0"/>
                                                  <w:divBdr>
                                                    <w:top w:val="none" w:sz="0" w:space="0" w:color="auto"/>
                                                    <w:left w:val="none" w:sz="0" w:space="0" w:color="auto"/>
                                                    <w:bottom w:val="none" w:sz="0" w:space="0" w:color="auto"/>
                                                    <w:right w:val="none" w:sz="0" w:space="0" w:color="auto"/>
                                                  </w:divBdr>
                                                  <w:divsChild>
                                                    <w:div w:id="1741127050">
                                                      <w:marLeft w:val="240"/>
                                                      <w:marRight w:val="0"/>
                                                      <w:marTop w:val="0"/>
                                                      <w:marBottom w:val="0"/>
                                                      <w:divBdr>
                                                        <w:top w:val="none" w:sz="0" w:space="0" w:color="auto"/>
                                                        <w:left w:val="none" w:sz="0" w:space="0" w:color="auto"/>
                                                        <w:bottom w:val="none" w:sz="0" w:space="0" w:color="auto"/>
                                                        <w:right w:val="none" w:sz="0" w:space="0" w:color="auto"/>
                                                      </w:divBdr>
                                                    </w:div>
                                                  </w:divsChild>
                                                </w:div>
                                                <w:div w:id="1281032884">
                                                  <w:marLeft w:val="0"/>
                                                  <w:marRight w:val="0"/>
                                                  <w:marTop w:val="0"/>
                                                  <w:marBottom w:val="0"/>
                                                  <w:divBdr>
                                                    <w:top w:val="none" w:sz="0" w:space="0" w:color="auto"/>
                                                    <w:left w:val="none" w:sz="0" w:space="0" w:color="auto"/>
                                                    <w:bottom w:val="none" w:sz="0" w:space="0" w:color="auto"/>
                                                    <w:right w:val="none" w:sz="0" w:space="0" w:color="auto"/>
                                                  </w:divBdr>
                                                </w:div>
                                              </w:divsChild>
                                            </w:div>
                                            <w:div w:id="138394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853071">
                                      <w:marLeft w:val="240"/>
                                      <w:marRight w:val="0"/>
                                      <w:marTop w:val="0"/>
                                      <w:marBottom w:val="0"/>
                                      <w:divBdr>
                                        <w:top w:val="none" w:sz="0" w:space="0" w:color="auto"/>
                                        <w:left w:val="none" w:sz="0" w:space="0" w:color="auto"/>
                                        <w:bottom w:val="none" w:sz="0" w:space="0" w:color="auto"/>
                                        <w:right w:val="none" w:sz="0" w:space="0" w:color="auto"/>
                                      </w:divBdr>
                                    </w:div>
                                  </w:divsChild>
                                </w:div>
                                <w:div w:id="860823703">
                                  <w:marLeft w:val="240"/>
                                  <w:marRight w:val="240"/>
                                  <w:marTop w:val="0"/>
                                  <w:marBottom w:val="0"/>
                                  <w:divBdr>
                                    <w:top w:val="none" w:sz="0" w:space="0" w:color="auto"/>
                                    <w:left w:val="none" w:sz="0" w:space="0" w:color="auto"/>
                                    <w:bottom w:val="none" w:sz="0" w:space="0" w:color="auto"/>
                                    <w:right w:val="none" w:sz="0" w:space="0" w:color="auto"/>
                                  </w:divBdr>
                                  <w:divsChild>
                                    <w:div w:id="60253543">
                                      <w:marLeft w:val="240"/>
                                      <w:marRight w:val="0"/>
                                      <w:marTop w:val="0"/>
                                      <w:marBottom w:val="0"/>
                                      <w:divBdr>
                                        <w:top w:val="none" w:sz="0" w:space="0" w:color="auto"/>
                                        <w:left w:val="none" w:sz="0" w:space="0" w:color="auto"/>
                                        <w:bottom w:val="none" w:sz="0" w:space="0" w:color="auto"/>
                                        <w:right w:val="none" w:sz="0" w:space="0" w:color="auto"/>
                                      </w:divBdr>
                                    </w:div>
                                    <w:div w:id="1279264099">
                                      <w:marLeft w:val="0"/>
                                      <w:marRight w:val="0"/>
                                      <w:marTop w:val="0"/>
                                      <w:marBottom w:val="0"/>
                                      <w:divBdr>
                                        <w:top w:val="none" w:sz="0" w:space="0" w:color="auto"/>
                                        <w:left w:val="none" w:sz="0" w:space="0" w:color="auto"/>
                                        <w:bottom w:val="none" w:sz="0" w:space="0" w:color="auto"/>
                                        <w:right w:val="none" w:sz="0" w:space="0" w:color="auto"/>
                                      </w:divBdr>
                                      <w:divsChild>
                                        <w:div w:id="36972373">
                                          <w:marLeft w:val="240"/>
                                          <w:marRight w:val="240"/>
                                          <w:marTop w:val="0"/>
                                          <w:marBottom w:val="0"/>
                                          <w:divBdr>
                                            <w:top w:val="none" w:sz="0" w:space="0" w:color="auto"/>
                                            <w:left w:val="none" w:sz="0" w:space="0" w:color="auto"/>
                                            <w:bottom w:val="none" w:sz="0" w:space="0" w:color="auto"/>
                                            <w:right w:val="none" w:sz="0" w:space="0" w:color="auto"/>
                                          </w:divBdr>
                                          <w:divsChild>
                                            <w:div w:id="617294625">
                                              <w:marLeft w:val="240"/>
                                              <w:marRight w:val="0"/>
                                              <w:marTop w:val="0"/>
                                              <w:marBottom w:val="0"/>
                                              <w:divBdr>
                                                <w:top w:val="none" w:sz="0" w:space="0" w:color="auto"/>
                                                <w:left w:val="none" w:sz="0" w:space="0" w:color="auto"/>
                                                <w:bottom w:val="none" w:sz="0" w:space="0" w:color="auto"/>
                                                <w:right w:val="none" w:sz="0" w:space="0" w:color="auto"/>
                                              </w:divBdr>
                                            </w:div>
                                            <w:div w:id="913009815">
                                              <w:marLeft w:val="0"/>
                                              <w:marRight w:val="0"/>
                                              <w:marTop w:val="0"/>
                                              <w:marBottom w:val="0"/>
                                              <w:divBdr>
                                                <w:top w:val="none" w:sz="0" w:space="0" w:color="auto"/>
                                                <w:left w:val="none" w:sz="0" w:space="0" w:color="auto"/>
                                                <w:bottom w:val="none" w:sz="0" w:space="0" w:color="auto"/>
                                                <w:right w:val="none" w:sz="0" w:space="0" w:color="auto"/>
                                              </w:divBdr>
                                              <w:divsChild>
                                                <w:div w:id="136074180">
                                                  <w:marLeft w:val="240"/>
                                                  <w:marRight w:val="240"/>
                                                  <w:marTop w:val="0"/>
                                                  <w:marBottom w:val="0"/>
                                                  <w:divBdr>
                                                    <w:top w:val="none" w:sz="0" w:space="0" w:color="auto"/>
                                                    <w:left w:val="none" w:sz="0" w:space="0" w:color="auto"/>
                                                    <w:bottom w:val="none" w:sz="0" w:space="0" w:color="auto"/>
                                                    <w:right w:val="none" w:sz="0" w:space="0" w:color="auto"/>
                                                  </w:divBdr>
                                                  <w:divsChild>
                                                    <w:div w:id="457141613">
                                                      <w:marLeft w:val="240"/>
                                                      <w:marRight w:val="0"/>
                                                      <w:marTop w:val="0"/>
                                                      <w:marBottom w:val="0"/>
                                                      <w:divBdr>
                                                        <w:top w:val="none" w:sz="0" w:space="0" w:color="auto"/>
                                                        <w:left w:val="none" w:sz="0" w:space="0" w:color="auto"/>
                                                        <w:bottom w:val="none" w:sz="0" w:space="0" w:color="auto"/>
                                                        <w:right w:val="none" w:sz="0" w:space="0" w:color="auto"/>
                                                      </w:divBdr>
                                                    </w:div>
                                                  </w:divsChild>
                                                </w:div>
                                                <w:div w:id="993333739">
                                                  <w:marLeft w:val="240"/>
                                                  <w:marRight w:val="240"/>
                                                  <w:marTop w:val="0"/>
                                                  <w:marBottom w:val="0"/>
                                                  <w:divBdr>
                                                    <w:top w:val="none" w:sz="0" w:space="0" w:color="auto"/>
                                                    <w:left w:val="none" w:sz="0" w:space="0" w:color="auto"/>
                                                    <w:bottom w:val="none" w:sz="0" w:space="0" w:color="auto"/>
                                                    <w:right w:val="none" w:sz="0" w:space="0" w:color="auto"/>
                                                  </w:divBdr>
                                                  <w:divsChild>
                                                    <w:div w:id="658193320">
                                                      <w:marLeft w:val="240"/>
                                                      <w:marRight w:val="0"/>
                                                      <w:marTop w:val="0"/>
                                                      <w:marBottom w:val="0"/>
                                                      <w:divBdr>
                                                        <w:top w:val="none" w:sz="0" w:space="0" w:color="auto"/>
                                                        <w:left w:val="none" w:sz="0" w:space="0" w:color="auto"/>
                                                        <w:bottom w:val="none" w:sz="0" w:space="0" w:color="auto"/>
                                                        <w:right w:val="none" w:sz="0" w:space="0" w:color="auto"/>
                                                      </w:divBdr>
                                                    </w:div>
                                                  </w:divsChild>
                                                </w:div>
                                                <w:div w:id="169974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64495">
                                          <w:marLeft w:val="0"/>
                                          <w:marRight w:val="0"/>
                                          <w:marTop w:val="0"/>
                                          <w:marBottom w:val="0"/>
                                          <w:divBdr>
                                            <w:top w:val="none" w:sz="0" w:space="0" w:color="auto"/>
                                            <w:left w:val="none" w:sz="0" w:space="0" w:color="auto"/>
                                            <w:bottom w:val="none" w:sz="0" w:space="0" w:color="auto"/>
                                            <w:right w:val="none" w:sz="0" w:space="0" w:color="auto"/>
                                          </w:divBdr>
                                        </w:div>
                                        <w:div w:id="923879586">
                                          <w:marLeft w:val="240"/>
                                          <w:marRight w:val="240"/>
                                          <w:marTop w:val="0"/>
                                          <w:marBottom w:val="0"/>
                                          <w:divBdr>
                                            <w:top w:val="none" w:sz="0" w:space="0" w:color="auto"/>
                                            <w:left w:val="none" w:sz="0" w:space="0" w:color="auto"/>
                                            <w:bottom w:val="none" w:sz="0" w:space="0" w:color="auto"/>
                                            <w:right w:val="none" w:sz="0" w:space="0" w:color="auto"/>
                                          </w:divBdr>
                                          <w:divsChild>
                                            <w:div w:id="1588491267">
                                              <w:marLeft w:val="0"/>
                                              <w:marRight w:val="0"/>
                                              <w:marTop w:val="0"/>
                                              <w:marBottom w:val="0"/>
                                              <w:divBdr>
                                                <w:top w:val="none" w:sz="0" w:space="0" w:color="auto"/>
                                                <w:left w:val="none" w:sz="0" w:space="0" w:color="auto"/>
                                                <w:bottom w:val="none" w:sz="0" w:space="0" w:color="auto"/>
                                                <w:right w:val="none" w:sz="0" w:space="0" w:color="auto"/>
                                              </w:divBdr>
                                              <w:divsChild>
                                                <w:div w:id="625738332">
                                                  <w:marLeft w:val="240"/>
                                                  <w:marRight w:val="240"/>
                                                  <w:marTop w:val="0"/>
                                                  <w:marBottom w:val="0"/>
                                                  <w:divBdr>
                                                    <w:top w:val="none" w:sz="0" w:space="0" w:color="auto"/>
                                                    <w:left w:val="none" w:sz="0" w:space="0" w:color="auto"/>
                                                    <w:bottom w:val="none" w:sz="0" w:space="0" w:color="auto"/>
                                                    <w:right w:val="none" w:sz="0" w:space="0" w:color="auto"/>
                                                  </w:divBdr>
                                                  <w:divsChild>
                                                    <w:div w:id="27419472">
                                                      <w:marLeft w:val="240"/>
                                                      <w:marRight w:val="0"/>
                                                      <w:marTop w:val="0"/>
                                                      <w:marBottom w:val="0"/>
                                                      <w:divBdr>
                                                        <w:top w:val="none" w:sz="0" w:space="0" w:color="auto"/>
                                                        <w:left w:val="none" w:sz="0" w:space="0" w:color="auto"/>
                                                        <w:bottom w:val="none" w:sz="0" w:space="0" w:color="auto"/>
                                                        <w:right w:val="none" w:sz="0" w:space="0" w:color="auto"/>
                                                      </w:divBdr>
                                                    </w:div>
                                                  </w:divsChild>
                                                </w:div>
                                                <w:div w:id="1589461350">
                                                  <w:marLeft w:val="240"/>
                                                  <w:marRight w:val="240"/>
                                                  <w:marTop w:val="0"/>
                                                  <w:marBottom w:val="0"/>
                                                  <w:divBdr>
                                                    <w:top w:val="none" w:sz="0" w:space="0" w:color="auto"/>
                                                    <w:left w:val="none" w:sz="0" w:space="0" w:color="auto"/>
                                                    <w:bottom w:val="none" w:sz="0" w:space="0" w:color="auto"/>
                                                    <w:right w:val="none" w:sz="0" w:space="0" w:color="auto"/>
                                                  </w:divBdr>
                                                  <w:divsChild>
                                                    <w:div w:id="439765423">
                                                      <w:marLeft w:val="240"/>
                                                      <w:marRight w:val="0"/>
                                                      <w:marTop w:val="0"/>
                                                      <w:marBottom w:val="0"/>
                                                      <w:divBdr>
                                                        <w:top w:val="none" w:sz="0" w:space="0" w:color="auto"/>
                                                        <w:left w:val="none" w:sz="0" w:space="0" w:color="auto"/>
                                                        <w:bottom w:val="none" w:sz="0" w:space="0" w:color="auto"/>
                                                        <w:right w:val="none" w:sz="0" w:space="0" w:color="auto"/>
                                                      </w:divBdr>
                                                    </w:div>
                                                  </w:divsChild>
                                                </w:div>
                                                <w:div w:id="1991933333">
                                                  <w:marLeft w:val="0"/>
                                                  <w:marRight w:val="0"/>
                                                  <w:marTop w:val="0"/>
                                                  <w:marBottom w:val="0"/>
                                                  <w:divBdr>
                                                    <w:top w:val="none" w:sz="0" w:space="0" w:color="auto"/>
                                                    <w:left w:val="none" w:sz="0" w:space="0" w:color="auto"/>
                                                    <w:bottom w:val="none" w:sz="0" w:space="0" w:color="auto"/>
                                                    <w:right w:val="none" w:sz="0" w:space="0" w:color="auto"/>
                                                  </w:divBdr>
                                                </w:div>
                                              </w:divsChild>
                                            </w:div>
                                            <w:div w:id="2072381804">
                                              <w:marLeft w:val="240"/>
                                              <w:marRight w:val="0"/>
                                              <w:marTop w:val="0"/>
                                              <w:marBottom w:val="0"/>
                                              <w:divBdr>
                                                <w:top w:val="none" w:sz="0" w:space="0" w:color="auto"/>
                                                <w:left w:val="none" w:sz="0" w:space="0" w:color="auto"/>
                                                <w:bottom w:val="none" w:sz="0" w:space="0" w:color="auto"/>
                                                <w:right w:val="none" w:sz="0" w:space="0" w:color="auto"/>
                                              </w:divBdr>
                                            </w:div>
                                          </w:divsChild>
                                        </w:div>
                                        <w:div w:id="1464731452">
                                          <w:marLeft w:val="240"/>
                                          <w:marRight w:val="240"/>
                                          <w:marTop w:val="0"/>
                                          <w:marBottom w:val="0"/>
                                          <w:divBdr>
                                            <w:top w:val="none" w:sz="0" w:space="0" w:color="auto"/>
                                            <w:left w:val="none" w:sz="0" w:space="0" w:color="auto"/>
                                            <w:bottom w:val="none" w:sz="0" w:space="0" w:color="auto"/>
                                            <w:right w:val="none" w:sz="0" w:space="0" w:color="auto"/>
                                          </w:divBdr>
                                          <w:divsChild>
                                            <w:div w:id="1009335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86239">
                                  <w:marLeft w:val="0"/>
                                  <w:marRight w:val="0"/>
                                  <w:marTop w:val="0"/>
                                  <w:marBottom w:val="0"/>
                                  <w:divBdr>
                                    <w:top w:val="none" w:sz="0" w:space="0" w:color="auto"/>
                                    <w:left w:val="none" w:sz="0" w:space="0" w:color="auto"/>
                                    <w:bottom w:val="none" w:sz="0" w:space="0" w:color="auto"/>
                                    <w:right w:val="none" w:sz="0" w:space="0" w:color="auto"/>
                                  </w:divBdr>
                                </w:div>
                                <w:div w:id="2025281060">
                                  <w:marLeft w:val="240"/>
                                  <w:marRight w:val="240"/>
                                  <w:marTop w:val="0"/>
                                  <w:marBottom w:val="0"/>
                                  <w:divBdr>
                                    <w:top w:val="none" w:sz="0" w:space="0" w:color="auto"/>
                                    <w:left w:val="none" w:sz="0" w:space="0" w:color="auto"/>
                                    <w:bottom w:val="none" w:sz="0" w:space="0" w:color="auto"/>
                                    <w:right w:val="none" w:sz="0" w:space="0" w:color="auto"/>
                                  </w:divBdr>
                                  <w:divsChild>
                                    <w:div w:id="731974113">
                                      <w:marLeft w:val="0"/>
                                      <w:marRight w:val="0"/>
                                      <w:marTop w:val="0"/>
                                      <w:marBottom w:val="0"/>
                                      <w:divBdr>
                                        <w:top w:val="none" w:sz="0" w:space="0" w:color="auto"/>
                                        <w:left w:val="none" w:sz="0" w:space="0" w:color="auto"/>
                                        <w:bottom w:val="none" w:sz="0" w:space="0" w:color="auto"/>
                                        <w:right w:val="none" w:sz="0" w:space="0" w:color="auto"/>
                                      </w:divBdr>
                                      <w:divsChild>
                                        <w:div w:id="647325037">
                                          <w:marLeft w:val="0"/>
                                          <w:marRight w:val="0"/>
                                          <w:marTop w:val="0"/>
                                          <w:marBottom w:val="0"/>
                                          <w:divBdr>
                                            <w:top w:val="none" w:sz="0" w:space="0" w:color="auto"/>
                                            <w:left w:val="none" w:sz="0" w:space="0" w:color="auto"/>
                                            <w:bottom w:val="none" w:sz="0" w:space="0" w:color="auto"/>
                                            <w:right w:val="none" w:sz="0" w:space="0" w:color="auto"/>
                                          </w:divBdr>
                                        </w:div>
                                        <w:div w:id="1183933181">
                                          <w:marLeft w:val="240"/>
                                          <w:marRight w:val="240"/>
                                          <w:marTop w:val="0"/>
                                          <w:marBottom w:val="0"/>
                                          <w:divBdr>
                                            <w:top w:val="none" w:sz="0" w:space="0" w:color="auto"/>
                                            <w:left w:val="none" w:sz="0" w:space="0" w:color="auto"/>
                                            <w:bottom w:val="none" w:sz="0" w:space="0" w:color="auto"/>
                                            <w:right w:val="none" w:sz="0" w:space="0" w:color="auto"/>
                                          </w:divBdr>
                                          <w:divsChild>
                                            <w:div w:id="1123615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843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5525180">
                              <w:marLeft w:val="240"/>
                              <w:marRight w:val="0"/>
                              <w:marTop w:val="0"/>
                              <w:marBottom w:val="0"/>
                              <w:divBdr>
                                <w:top w:val="none" w:sz="0" w:space="0" w:color="auto"/>
                                <w:left w:val="none" w:sz="0" w:space="0" w:color="auto"/>
                                <w:bottom w:val="none" w:sz="0" w:space="0" w:color="auto"/>
                                <w:right w:val="none" w:sz="0" w:space="0" w:color="auto"/>
                              </w:divBdr>
                            </w:div>
                          </w:divsChild>
                        </w:div>
                        <w:div w:id="1018234400">
                          <w:marLeft w:val="240"/>
                          <w:marRight w:val="240"/>
                          <w:marTop w:val="0"/>
                          <w:marBottom w:val="0"/>
                          <w:divBdr>
                            <w:top w:val="none" w:sz="0" w:space="0" w:color="auto"/>
                            <w:left w:val="none" w:sz="0" w:space="0" w:color="auto"/>
                            <w:bottom w:val="none" w:sz="0" w:space="0" w:color="auto"/>
                            <w:right w:val="none" w:sz="0" w:space="0" w:color="auto"/>
                          </w:divBdr>
                          <w:divsChild>
                            <w:div w:id="932203300">
                              <w:marLeft w:val="0"/>
                              <w:marRight w:val="0"/>
                              <w:marTop w:val="0"/>
                              <w:marBottom w:val="0"/>
                              <w:divBdr>
                                <w:top w:val="none" w:sz="0" w:space="0" w:color="auto"/>
                                <w:left w:val="none" w:sz="0" w:space="0" w:color="auto"/>
                                <w:bottom w:val="none" w:sz="0" w:space="0" w:color="auto"/>
                                <w:right w:val="none" w:sz="0" w:space="0" w:color="auto"/>
                              </w:divBdr>
                              <w:divsChild>
                                <w:div w:id="1467166369">
                                  <w:marLeft w:val="240"/>
                                  <w:marRight w:val="240"/>
                                  <w:marTop w:val="0"/>
                                  <w:marBottom w:val="0"/>
                                  <w:divBdr>
                                    <w:top w:val="none" w:sz="0" w:space="0" w:color="auto"/>
                                    <w:left w:val="none" w:sz="0" w:space="0" w:color="auto"/>
                                    <w:bottom w:val="none" w:sz="0" w:space="0" w:color="auto"/>
                                    <w:right w:val="none" w:sz="0" w:space="0" w:color="auto"/>
                                  </w:divBdr>
                                  <w:divsChild>
                                    <w:div w:id="90660806">
                                      <w:marLeft w:val="0"/>
                                      <w:marRight w:val="0"/>
                                      <w:marTop w:val="0"/>
                                      <w:marBottom w:val="0"/>
                                      <w:divBdr>
                                        <w:top w:val="none" w:sz="0" w:space="0" w:color="auto"/>
                                        <w:left w:val="none" w:sz="0" w:space="0" w:color="auto"/>
                                        <w:bottom w:val="none" w:sz="0" w:space="0" w:color="auto"/>
                                        <w:right w:val="none" w:sz="0" w:space="0" w:color="auto"/>
                                      </w:divBdr>
                                      <w:divsChild>
                                        <w:div w:id="536704922">
                                          <w:marLeft w:val="240"/>
                                          <w:marRight w:val="240"/>
                                          <w:marTop w:val="0"/>
                                          <w:marBottom w:val="0"/>
                                          <w:divBdr>
                                            <w:top w:val="none" w:sz="0" w:space="0" w:color="auto"/>
                                            <w:left w:val="none" w:sz="0" w:space="0" w:color="auto"/>
                                            <w:bottom w:val="none" w:sz="0" w:space="0" w:color="auto"/>
                                            <w:right w:val="none" w:sz="0" w:space="0" w:color="auto"/>
                                          </w:divBdr>
                                          <w:divsChild>
                                            <w:div w:id="1262488804">
                                              <w:marLeft w:val="240"/>
                                              <w:marRight w:val="0"/>
                                              <w:marTop w:val="0"/>
                                              <w:marBottom w:val="0"/>
                                              <w:divBdr>
                                                <w:top w:val="none" w:sz="0" w:space="0" w:color="auto"/>
                                                <w:left w:val="none" w:sz="0" w:space="0" w:color="auto"/>
                                                <w:bottom w:val="none" w:sz="0" w:space="0" w:color="auto"/>
                                                <w:right w:val="none" w:sz="0" w:space="0" w:color="auto"/>
                                              </w:divBdr>
                                            </w:div>
                                            <w:div w:id="1616713854">
                                              <w:marLeft w:val="0"/>
                                              <w:marRight w:val="0"/>
                                              <w:marTop w:val="0"/>
                                              <w:marBottom w:val="0"/>
                                              <w:divBdr>
                                                <w:top w:val="none" w:sz="0" w:space="0" w:color="auto"/>
                                                <w:left w:val="none" w:sz="0" w:space="0" w:color="auto"/>
                                                <w:bottom w:val="none" w:sz="0" w:space="0" w:color="auto"/>
                                                <w:right w:val="none" w:sz="0" w:space="0" w:color="auto"/>
                                              </w:divBdr>
                                              <w:divsChild>
                                                <w:div w:id="1138185805">
                                                  <w:marLeft w:val="240"/>
                                                  <w:marRight w:val="240"/>
                                                  <w:marTop w:val="0"/>
                                                  <w:marBottom w:val="0"/>
                                                  <w:divBdr>
                                                    <w:top w:val="none" w:sz="0" w:space="0" w:color="auto"/>
                                                    <w:left w:val="none" w:sz="0" w:space="0" w:color="auto"/>
                                                    <w:bottom w:val="none" w:sz="0" w:space="0" w:color="auto"/>
                                                    <w:right w:val="none" w:sz="0" w:space="0" w:color="auto"/>
                                                  </w:divBdr>
                                                  <w:divsChild>
                                                    <w:div w:id="615909765">
                                                      <w:marLeft w:val="240"/>
                                                      <w:marRight w:val="0"/>
                                                      <w:marTop w:val="0"/>
                                                      <w:marBottom w:val="0"/>
                                                      <w:divBdr>
                                                        <w:top w:val="none" w:sz="0" w:space="0" w:color="auto"/>
                                                        <w:left w:val="none" w:sz="0" w:space="0" w:color="auto"/>
                                                        <w:bottom w:val="none" w:sz="0" w:space="0" w:color="auto"/>
                                                        <w:right w:val="none" w:sz="0" w:space="0" w:color="auto"/>
                                                      </w:divBdr>
                                                    </w:div>
                                                  </w:divsChild>
                                                </w:div>
                                                <w:div w:id="1301419008">
                                                  <w:marLeft w:val="240"/>
                                                  <w:marRight w:val="240"/>
                                                  <w:marTop w:val="0"/>
                                                  <w:marBottom w:val="0"/>
                                                  <w:divBdr>
                                                    <w:top w:val="none" w:sz="0" w:space="0" w:color="auto"/>
                                                    <w:left w:val="none" w:sz="0" w:space="0" w:color="auto"/>
                                                    <w:bottom w:val="none" w:sz="0" w:space="0" w:color="auto"/>
                                                    <w:right w:val="none" w:sz="0" w:space="0" w:color="auto"/>
                                                  </w:divBdr>
                                                  <w:divsChild>
                                                    <w:div w:id="1860200867">
                                                      <w:marLeft w:val="240"/>
                                                      <w:marRight w:val="0"/>
                                                      <w:marTop w:val="0"/>
                                                      <w:marBottom w:val="0"/>
                                                      <w:divBdr>
                                                        <w:top w:val="none" w:sz="0" w:space="0" w:color="auto"/>
                                                        <w:left w:val="none" w:sz="0" w:space="0" w:color="auto"/>
                                                        <w:bottom w:val="none" w:sz="0" w:space="0" w:color="auto"/>
                                                        <w:right w:val="none" w:sz="0" w:space="0" w:color="auto"/>
                                                      </w:divBdr>
                                                    </w:div>
                                                    <w:div w:id="2104959801">
                                                      <w:marLeft w:val="0"/>
                                                      <w:marRight w:val="0"/>
                                                      <w:marTop w:val="0"/>
                                                      <w:marBottom w:val="0"/>
                                                      <w:divBdr>
                                                        <w:top w:val="none" w:sz="0" w:space="0" w:color="auto"/>
                                                        <w:left w:val="none" w:sz="0" w:space="0" w:color="auto"/>
                                                        <w:bottom w:val="none" w:sz="0" w:space="0" w:color="auto"/>
                                                        <w:right w:val="none" w:sz="0" w:space="0" w:color="auto"/>
                                                      </w:divBdr>
                                                      <w:divsChild>
                                                        <w:div w:id="51739734">
                                                          <w:marLeft w:val="240"/>
                                                          <w:marRight w:val="240"/>
                                                          <w:marTop w:val="0"/>
                                                          <w:marBottom w:val="0"/>
                                                          <w:divBdr>
                                                            <w:top w:val="none" w:sz="0" w:space="0" w:color="auto"/>
                                                            <w:left w:val="none" w:sz="0" w:space="0" w:color="auto"/>
                                                            <w:bottom w:val="none" w:sz="0" w:space="0" w:color="auto"/>
                                                            <w:right w:val="none" w:sz="0" w:space="0" w:color="auto"/>
                                                          </w:divBdr>
                                                          <w:divsChild>
                                                            <w:div w:id="1620718969">
                                                              <w:marLeft w:val="240"/>
                                                              <w:marRight w:val="0"/>
                                                              <w:marTop w:val="0"/>
                                                              <w:marBottom w:val="0"/>
                                                              <w:divBdr>
                                                                <w:top w:val="none" w:sz="0" w:space="0" w:color="auto"/>
                                                                <w:left w:val="none" w:sz="0" w:space="0" w:color="auto"/>
                                                                <w:bottom w:val="none" w:sz="0" w:space="0" w:color="auto"/>
                                                                <w:right w:val="none" w:sz="0" w:space="0" w:color="auto"/>
                                                              </w:divBdr>
                                                            </w:div>
                                                          </w:divsChild>
                                                        </w:div>
                                                        <w:div w:id="92096283">
                                                          <w:marLeft w:val="0"/>
                                                          <w:marRight w:val="0"/>
                                                          <w:marTop w:val="0"/>
                                                          <w:marBottom w:val="0"/>
                                                          <w:divBdr>
                                                            <w:top w:val="none" w:sz="0" w:space="0" w:color="auto"/>
                                                            <w:left w:val="none" w:sz="0" w:space="0" w:color="auto"/>
                                                            <w:bottom w:val="none" w:sz="0" w:space="0" w:color="auto"/>
                                                            <w:right w:val="none" w:sz="0" w:space="0" w:color="auto"/>
                                                          </w:divBdr>
                                                        </w:div>
                                                        <w:div w:id="154149146">
                                                          <w:marLeft w:val="240"/>
                                                          <w:marRight w:val="240"/>
                                                          <w:marTop w:val="0"/>
                                                          <w:marBottom w:val="0"/>
                                                          <w:divBdr>
                                                            <w:top w:val="none" w:sz="0" w:space="0" w:color="auto"/>
                                                            <w:left w:val="none" w:sz="0" w:space="0" w:color="auto"/>
                                                            <w:bottom w:val="none" w:sz="0" w:space="0" w:color="auto"/>
                                                            <w:right w:val="none" w:sz="0" w:space="0" w:color="auto"/>
                                                          </w:divBdr>
                                                          <w:divsChild>
                                                            <w:div w:id="1678268275">
                                                              <w:marLeft w:val="240"/>
                                                              <w:marRight w:val="0"/>
                                                              <w:marTop w:val="0"/>
                                                              <w:marBottom w:val="0"/>
                                                              <w:divBdr>
                                                                <w:top w:val="none" w:sz="0" w:space="0" w:color="auto"/>
                                                                <w:left w:val="none" w:sz="0" w:space="0" w:color="auto"/>
                                                                <w:bottom w:val="none" w:sz="0" w:space="0" w:color="auto"/>
                                                                <w:right w:val="none" w:sz="0" w:space="0" w:color="auto"/>
                                                              </w:divBdr>
                                                            </w:div>
                                                          </w:divsChild>
                                                        </w:div>
                                                        <w:div w:id="351762462">
                                                          <w:marLeft w:val="240"/>
                                                          <w:marRight w:val="240"/>
                                                          <w:marTop w:val="0"/>
                                                          <w:marBottom w:val="0"/>
                                                          <w:divBdr>
                                                            <w:top w:val="none" w:sz="0" w:space="0" w:color="auto"/>
                                                            <w:left w:val="none" w:sz="0" w:space="0" w:color="auto"/>
                                                            <w:bottom w:val="none" w:sz="0" w:space="0" w:color="auto"/>
                                                            <w:right w:val="none" w:sz="0" w:space="0" w:color="auto"/>
                                                          </w:divBdr>
                                                          <w:divsChild>
                                                            <w:div w:id="588201211">
                                                              <w:marLeft w:val="240"/>
                                                              <w:marRight w:val="0"/>
                                                              <w:marTop w:val="0"/>
                                                              <w:marBottom w:val="0"/>
                                                              <w:divBdr>
                                                                <w:top w:val="none" w:sz="0" w:space="0" w:color="auto"/>
                                                                <w:left w:val="none" w:sz="0" w:space="0" w:color="auto"/>
                                                                <w:bottom w:val="none" w:sz="0" w:space="0" w:color="auto"/>
                                                                <w:right w:val="none" w:sz="0" w:space="0" w:color="auto"/>
                                                              </w:divBdr>
                                                            </w:div>
                                                          </w:divsChild>
                                                        </w:div>
                                                        <w:div w:id="899442498">
                                                          <w:marLeft w:val="240"/>
                                                          <w:marRight w:val="240"/>
                                                          <w:marTop w:val="0"/>
                                                          <w:marBottom w:val="0"/>
                                                          <w:divBdr>
                                                            <w:top w:val="none" w:sz="0" w:space="0" w:color="auto"/>
                                                            <w:left w:val="none" w:sz="0" w:space="0" w:color="auto"/>
                                                            <w:bottom w:val="none" w:sz="0" w:space="0" w:color="auto"/>
                                                            <w:right w:val="none" w:sz="0" w:space="0" w:color="auto"/>
                                                          </w:divBdr>
                                                          <w:divsChild>
                                                            <w:div w:id="497817446">
                                                              <w:marLeft w:val="240"/>
                                                              <w:marRight w:val="0"/>
                                                              <w:marTop w:val="0"/>
                                                              <w:marBottom w:val="0"/>
                                                              <w:divBdr>
                                                                <w:top w:val="none" w:sz="0" w:space="0" w:color="auto"/>
                                                                <w:left w:val="none" w:sz="0" w:space="0" w:color="auto"/>
                                                                <w:bottom w:val="none" w:sz="0" w:space="0" w:color="auto"/>
                                                                <w:right w:val="none" w:sz="0" w:space="0" w:color="auto"/>
                                                              </w:divBdr>
                                                            </w:div>
                                                          </w:divsChild>
                                                        </w:div>
                                                        <w:div w:id="1608998190">
                                                          <w:marLeft w:val="240"/>
                                                          <w:marRight w:val="240"/>
                                                          <w:marTop w:val="0"/>
                                                          <w:marBottom w:val="0"/>
                                                          <w:divBdr>
                                                            <w:top w:val="none" w:sz="0" w:space="0" w:color="auto"/>
                                                            <w:left w:val="none" w:sz="0" w:space="0" w:color="auto"/>
                                                            <w:bottom w:val="none" w:sz="0" w:space="0" w:color="auto"/>
                                                            <w:right w:val="none" w:sz="0" w:space="0" w:color="auto"/>
                                                          </w:divBdr>
                                                          <w:divsChild>
                                                            <w:div w:id="1154680568">
                                                              <w:marLeft w:val="240"/>
                                                              <w:marRight w:val="0"/>
                                                              <w:marTop w:val="0"/>
                                                              <w:marBottom w:val="0"/>
                                                              <w:divBdr>
                                                                <w:top w:val="none" w:sz="0" w:space="0" w:color="auto"/>
                                                                <w:left w:val="none" w:sz="0" w:space="0" w:color="auto"/>
                                                                <w:bottom w:val="none" w:sz="0" w:space="0" w:color="auto"/>
                                                                <w:right w:val="none" w:sz="0" w:space="0" w:color="auto"/>
                                                              </w:divBdr>
                                                            </w:div>
                                                          </w:divsChild>
                                                        </w:div>
                                                        <w:div w:id="2100977905">
                                                          <w:marLeft w:val="240"/>
                                                          <w:marRight w:val="240"/>
                                                          <w:marTop w:val="0"/>
                                                          <w:marBottom w:val="0"/>
                                                          <w:divBdr>
                                                            <w:top w:val="none" w:sz="0" w:space="0" w:color="auto"/>
                                                            <w:left w:val="none" w:sz="0" w:space="0" w:color="auto"/>
                                                            <w:bottom w:val="none" w:sz="0" w:space="0" w:color="auto"/>
                                                            <w:right w:val="none" w:sz="0" w:space="0" w:color="auto"/>
                                                          </w:divBdr>
                                                          <w:divsChild>
                                                            <w:div w:id="1217661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0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148481">
                                          <w:marLeft w:val="0"/>
                                          <w:marRight w:val="0"/>
                                          <w:marTop w:val="0"/>
                                          <w:marBottom w:val="0"/>
                                          <w:divBdr>
                                            <w:top w:val="none" w:sz="0" w:space="0" w:color="auto"/>
                                            <w:left w:val="none" w:sz="0" w:space="0" w:color="auto"/>
                                            <w:bottom w:val="none" w:sz="0" w:space="0" w:color="auto"/>
                                            <w:right w:val="none" w:sz="0" w:space="0" w:color="auto"/>
                                          </w:divBdr>
                                        </w:div>
                                      </w:divsChild>
                                    </w:div>
                                    <w:div w:id="667555733">
                                      <w:marLeft w:val="240"/>
                                      <w:marRight w:val="0"/>
                                      <w:marTop w:val="0"/>
                                      <w:marBottom w:val="0"/>
                                      <w:divBdr>
                                        <w:top w:val="none" w:sz="0" w:space="0" w:color="auto"/>
                                        <w:left w:val="none" w:sz="0" w:space="0" w:color="auto"/>
                                        <w:bottom w:val="none" w:sz="0" w:space="0" w:color="auto"/>
                                        <w:right w:val="none" w:sz="0" w:space="0" w:color="auto"/>
                                      </w:divBdr>
                                    </w:div>
                                  </w:divsChild>
                                </w:div>
                                <w:div w:id="1515875534">
                                  <w:marLeft w:val="0"/>
                                  <w:marRight w:val="0"/>
                                  <w:marTop w:val="0"/>
                                  <w:marBottom w:val="0"/>
                                  <w:divBdr>
                                    <w:top w:val="none" w:sz="0" w:space="0" w:color="auto"/>
                                    <w:left w:val="none" w:sz="0" w:space="0" w:color="auto"/>
                                    <w:bottom w:val="none" w:sz="0" w:space="0" w:color="auto"/>
                                    <w:right w:val="none" w:sz="0" w:space="0" w:color="auto"/>
                                  </w:divBdr>
                                </w:div>
                              </w:divsChild>
                            </w:div>
                            <w:div w:id="1693412380">
                              <w:marLeft w:val="240"/>
                              <w:marRight w:val="0"/>
                              <w:marTop w:val="0"/>
                              <w:marBottom w:val="0"/>
                              <w:divBdr>
                                <w:top w:val="none" w:sz="0" w:space="0" w:color="auto"/>
                                <w:left w:val="none" w:sz="0" w:space="0" w:color="auto"/>
                                <w:bottom w:val="none" w:sz="0" w:space="0" w:color="auto"/>
                                <w:right w:val="none" w:sz="0" w:space="0" w:color="auto"/>
                              </w:divBdr>
                            </w:div>
                          </w:divsChild>
                        </w:div>
                        <w:div w:id="1026760760">
                          <w:marLeft w:val="0"/>
                          <w:marRight w:val="0"/>
                          <w:marTop w:val="0"/>
                          <w:marBottom w:val="0"/>
                          <w:divBdr>
                            <w:top w:val="none" w:sz="0" w:space="0" w:color="auto"/>
                            <w:left w:val="none" w:sz="0" w:space="0" w:color="auto"/>
                            <w:bottom w:val="none" w:sz="0" w:space="0" w:color="auto"/>
                            <w:right w:val="none" w:sz="0" w:space="0" w:color="auto"/>
                          </w:divBdr>
                        </w:div>
                        <w:div w:id="1273246726">
                          <w:marLeft w:val="240"/>
                          <w:marRight w:val="240"/>
                          <w:marTop w:val="0"/>
                          <w:marBottom w:val="0"/>
                          <w:divBdr>
                            <w:top w:val="none" w:sz="0" w:space="0" w:color="auto"/>
                            <w:left w:val="none" w:sz="0" w:space="0" w:color="auto"/>
                            <w:bottom w:val="none" w:sz="0" w:space="0" w:color="auto"/>
                            <w:right w:val="none" w:sz="0" w:space="0" w:color="auto"/>
                          </w:divBdr>
                          <w:divsChild>
                            <w:div w:id="278881903">
                              <w:marLeft w:val="240"/>
                              <w:marRight w:val="0"/>
                              <w:marTop w:val="0"/>
                              <w:marBottom w:val="0"/>
                              <w:divBdr>
                                <w:top w:val="none" w:sz="0" w:space="0" w:color="auto"/>
                                <w:left w:val="none" w:sz="0" w:space="0" w:color="auto"/>
                                <w:bottom w:val="none" w:sz="0" w:space="0" w:color="auto"/>
                                <w:right w:val="none" w:sz="0" w:space="0" w:color="auto"/>
                              </w:divBdr>
                            </w:div>
                            <w:div w:id="1109543313">
                              <w:marLeft w:val="0"/>
                              <w:marRight w:val="0"/>
                              <w:marTop w:val="0"/>
                              <w:marBottom w:val="0"/>
                              <w:divBdr>
                                <w:top w:val="none" w:sz="0" w:space="0" w:color="auto"/>
                                <w:left w:val="none" w:sz="0" w:space="0" w:color="auto"/>
                                <w:bottom w:val="none" w:sz="0" w:space="0" w:color="auto"/>
                                <w:right w:val="none" w:sz="0" w:space="0" w:color="auto"/>
                              </w:divBdr>
                              <w:divsChild>
                                <w:div w:id="54478631">
                                  <w:marLeft w:val="0"/>
                                  <w:marRight w:val="0"/>
                                  <w:marTop w:val="0"/>
                                  <w:marBottom w:val="0"/>
                                  <w:divBdr>
                                    <w:top w:val="none" w:sz="0" w:space="0" w:color="auto"/>
                                    <w:left w:val="none" w:sz="0" w:space="0" w:color="auto"/>
                                    <w:bottom w:val="none" w:sz="0" w:space="0" w:color="auto"/>
                                    <w:right w:val="none" w:sz="0" w:space="0" w:color="auto"/>
                                  </w:divBdr>
                                </w:div>
                                <w:div w:id="706684057">
                                  <w:marLeft w:val="240"/>
                                  <w:marRight w:val="240"/>
                                  <w:marTop w:val="0"/>
                                  <w:marBottom w:val="0"/>
                                  <w:divBdr>
                                    <w:top w:val="none" w:sz="0" w:space="0" w:color="auto"/>
                                    <w:left w:val="none" w:sz="0" w:space="0" w:color="auto"/>
                                    <w:bottom w:val="none" w:sz="0" w:space="0" w:color="auto"/>
                                    <w:right w:val="none" w:sz="0" w:space="0" w:color="auto"/>
                                  </w:divBdr>
                                  <w:divsChild>
                                    <w:div w:id="1206987443">
                                      <w:marLeft w:val="0"/>
                                      <w:marRight w:val="0"/>
                                      <w:marTop w:val="0"/>
                                      <w:marBottom w:val="0"/>
                                      <w:divBdr>
                                        <w:top w:val="none" w:sz="0" w:space="0" w:color="auto"/>
                                        <w:left w:val="none" w:sz="0" w:space="0" w:color="auto"/>
                                        <w:bottom w:val="none" w:sz="0" w:space="0" w:color="auto"/>
                                        <w:right w:val="none" w:sz="0" w:space="0" w:color="auto"/>
                                      </w:divBdr>
                                      <w:divsChild>
                                        <w:div w:id="165173317">
                                          <w:marLeft w:val="240"/>
                                          <w:marRight w:val="240"/>
                                          <w:marTop w:val="0"/>
                                          <w:marBottom w:val="0"/>
                                          <w:divBdr>
                                            <w:top w:val="none" w:sz="0" w:space="0" w:color="auto"/>
                                            <w:left w:val="none" w:sz="0" w:space="0" w:color="auto"/>
                                            <w:bottom w:val="none" w:sz="0" w:space="0" w:color="auto"/>
                                            <w:right w:val="none" w:sz="0" w:space="0" w:color="auto"/>
                                          </w:divBdr>
                                          <w:divsChild>
                                            <w:div w:id="1453475431">
                                              <w:marLeft w:val="240"/>
                                              <w:marRight w:val="0"/>
                                              <w:marTop w:val="0"/>
                                              <w:marBottom w:val="0"/>
                                              <w:divBdr>
                                                <w:top w:val="none" w:sz="0" w:space="0" w:color="auto"/>
                                                <w:left w:val="none" w:sz="0" w:space="0" w:color="auto"/>
                                                <w:bottom w:val="none" w:sz="0" w:space="0" w:color="auto"/>
                                                <w:right w:val="none" w:sz="0" w:space="0" w:color="auto"/>
                                              </w:divBdr>
                                            </w:div>
                                          </w:divsChild>
                                        </w:div>
                                        <w:div w:id="280915288">
                                          <w:marLeft w:val="240"/>
                                          <w:marRight w:val="240"/>
                                          <w:marTop w:val="0"/>
                                          <w:marBottom w:val="0"/>
                                          <w:divBdr>
                                            <w:top w:val="none" w:sz="0" w:space="0" w:color="auto"/>
                                            <w:left w:val="none" w:sz="0" w:space="0" w:color="auto"/>
                                            <w:bottom w:val="none" w:sz="0" w:space="0" w:color="auto"/>
                                            <w:right w:val="none" w:sz="0" w:space="0" w:color="auto"/>
                                          </w:divBdr>
                                          <w:divsChild>
                                            <w:div w:id="279847612">
                                              <w:marLeft w:val="240"/>
                                              <w:marRight w:val="0"/>
                                              <w:marTop w:val="0"/>
                                              <w:marBottom w:val="0"/>
                                              <w:divBdr>
                                                <w:top w:val="none" w:sz="0" w:space="0" w:color="auto"/>
                                                <w:left w:val="none" w:sz="0" w:space="0" w:color="auto"/>
                                                <w:bottom w:val="none" w:sz="0" w:space="0" w:color="auto"/>
                                                <w:right w:val="none" w:sz="0" w:space="0" w:color="auto"/>
                                              </w:divBdr>
                                            </w:div>
                                          </w:divsChild>
                                        </w:div>
                                        <w:div w:id="509414391">
                                          <w:marLeft w:val="240"/>
                                          <w:marRight w:val="240"/>
                                          <w:marTop w:val="0"/>
                                          <w:marBottom w:val="0"/>
                                          <w:divBdr>
                                            <w:top w:val="none" w:sz="0" w:space="0" w:color="auto"/>
                                            <w:left w:val="none" w:sz="0" w:space="0" w:color="auto"/>
                                            <w:bottom w:val="none" w:sz="0" w:space="0" w:color="auto"/>
                                            <w:right w:val="none" w:sz="0" w:space="0" w:color="auto"/>
                                          </w:divBdr>
                                          <w:divsChild>
                                            <w:div w:id="340861825">
                                              <w:marLeft w:val="0"/>
                                              <w:marRight w:val="0"/>
                                              <w:marTop w:val="0"/>
                                              <w:marBottom w:val="0"/>
                                              <w:divBdr>
                                                <w:top w:val="none" w:sz="0" w:space="0" w:color="auto"/>
                                                <w:left w:val="none" w:sz="0" w:space="0" w:color="auto"/>
                                                <w:bottom w:val="none" w:sz="0" w:space="0" w:color="auto"/>
                                                <w:right w:val="none" w:sz="0" w:space="0" w:color="auto"/>
                                              </w:divBdr>
                                              <w:divsChild>
                                                <w:div w:id="454711940">
                                                  <w:marLeft w:val="0"/>
                                                  <w:marRight w:val="0"/>
                                                  <w:marTop w:val="0"/>
                                                  <w:marBottom w:val="0"/>
                                                  <w:divBdr>
                                                    <w:top w:val="none" w:sz="0" w:space="0" w:color="auto"/>
                                                    <w:left w:val="none" w:sz="0" w:space="0" w:color="auto"/>
                                                    <w:bottom w:val="none" w:sz="0" w:space="0" w:color="auto"/>
                                                    <w:right w:val="none" w:sz="0" w:space="0" w:color="auto"/>
                                                  </w:divBdr>
                                                </w:div>
                                                <w:div w:id="476605582">
                                                  <w:marLeft w:val="240"/>
                                                  <w:marRight w:val="240"/>
                                                  <w:marTop w:val="0"/>
                                                  <w:marBottom w:val="0"/>
                                                  <w:divBdr>
                                                    <w:top w:val="none" w:sz="0" w:space="0" w:color="auto"/>
                                                    <w:left w:val="none" w:sz="0" w:space="0" w:color="auto"/>
                                                    <w:bottom w:val="none" w:sz="0" w:space="0" w:color="auto"/>
                                                    <w:right w:val="none" w:sz="0" w:space="0" w:color="auto"/>
                                                  </w:divBdr>
                                                  <w:divsChild>
                                                    <w:div w:id="780221215">
                                                      <w:marLeft w:val="240"/>
                                                      <w:marRight w:val="0"/>
                                                      <w:marTop w:val="0"/>
                                                      <w:marBottom w:val="0"/>
                                                      <w:divBdr>
                                                        <w:top w:val="none" w:sz="0" w:space="0" w:color="auto"/>
                                                        <w:left w:val="none" w:sz="0" w:space="0" w:color="auto"/>
                                                        <w:bottom w:val="none" w:sz="0" w:space="0" w:color="auto"/>
                                                        <w:right w:val="none" w:sz="0" w:space="0" w:color="auto"/>
                                                      </w:divBdr>
                                                    </w:div>
                                                  </w:divsChild>
                                                </w:div>
                                                <w:div w:id="1062288961">
                                                  <w:marLeft w:val="240"/>
                                                  <w:marRight w:val="240"/>
                                                  <w:marTop w:val="0"/>
                                                  <w:marBottom w:val="0"/>
                                                  <w:divBdr>
                                                    <w:top w:val="none" w:sz="0" w:space="0" w:color="auto"/>
                                                    <w:left w:val="none" w:sz="0" w:space="0" w:color="auto"/>
                                                    <w:bottom w:val="none" w:sz="0" w:space="0" w:color="auto"/>
                                                    <w:right w:val="none" w:sz="0" w:space="0" w:color="auto"/>
                                                  </w:divBdr>
                                                  <w:divsChild>
                                                    <w:div w:id="1435200751">
                                                      <w:marLeft w:val="240"/>
                                                      <w:marRight w:val="0"/>
                                                      <w:marTop w:val="0"/>
                                                      <w:marBottom w:val="0"/>
                                                      <w:divBdr>
                                                        <w:top w:val="none" w:sz="0" w:space="0" w:color="auto"/>
                                                        <w:left w:val="none" w:sz="0" w:space="0" w:color="auto"/>
                                                        <w:bottom w:val="none" w:sz="0" w:space="0" w:color="auto"/>
                                                        <w:right w:val="none" w:sz="0" w:space="0" w:color="auto"/>
                                                      </w:divBdr>
                                                    </w:div>
                                                  </w:divsChild>
                                                </w:div>
                                                <w:div w:id="1349333026">
                                                  <w:marLeft w:val="240"/>
                                                  <w:marRight w:val="240"/>
                                                  <w:marTop w:val="0"/>
                                                  <w:marBottom w:val="0"/>
                                                  <w:divBdr>
                                                    <w:top w:val="none" w:sz="0" w:space="0" w:color="auto"/>
                                                    <w:left w:val="none" w:sz="0" w:space="0" w:color="auto"/>
                                                    <w:bottom w:val="none" w:sz="0" w:space="0" w:color="auto"/>
                                                    <w:right w:val="none" w:sz="0" w:space="0" w:color="auto"/>
                                                  </w:divBdr>
                                                  <w:divsChild>
                                                    <w:div w:id="657349030">
                                                      <w:marLeft w:val="240"/>
                                                      <w:marRight w:val="0"/>
                                                      <w:marTop w:val="0"/>
                                                      <w:marBottom w:val="0"/>
                                                      <w:divBdr>
                                                        <w:top w:val="none" w:sz="0" w:space="0" w:color="auto"/>
                                                        <w:left w:val="none" w:sz="0" w:space="0" w:color="auto"/>
                                                        <w:bottom w:val="none" w:sz="0" w:space="0" w:color="auto"/>
                                                        <w:right w:val="none" w:sz="0" w:space="0" w:color="auto"/>
                                                      </w:divBdr>
                                                    </w:div>
                                                  </w:divsChild>
                                                </w:div>
                                                <w:div w:id="2122796349">
                                                  <w:marLeft w:val="240"/>
                                                  <w:marRight w:val="240"/>
                                                  <w:marTop w:val="0"/>
                                                  <w:marBottom w:val="0"/>
                                                  <w:divBdr>
                                                    <w:top w:val="none" w:sz="0" w:space="0" w:color="auto"/>
                                                    <w:left w:val="none" w:sz="0" w:space="0" w:color="auto"/>
                                                    <w:bottom w:val="none" w:sz="0" w:space="0" w:color="auto"/>
                                                    <w:right w:val="none" w:sz="0" w:space="0" w:color="auto"/>
                                                  </w:divBdr>
                                                  <w:divsChild>
                                                    <w:div w:id="1745955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1657391">
                                              <w:marLeft w:val="240"/>
                                              <w:marRight w:val="0"/>
                                              <w:marTop w:val="0"/>
                                              <w:marBottom w:val="0"/>
                                              <w:divBdr>
                                                <w:top w:val="none" w:sz="0" w:space="0" w:color="auto"/>
                                                <w:left w:val="none" w:sz="0" w:space="0" w:color="auto"/>
                                                <w:bottom w:val="none" w:sz="0" w:space="0" w:color="auto"/>
                                                <w:right w:val="none" w:sz="0" w:space="0" w:color="auto"/>
                                              </w:divBdr>
                                            </w:div>
                                          </w:divsChild>
                                        </w:div>
                                        <w:div w:id="1602059725">
                                          <w:marLeft w:val="240"/>
                                          <w:marRight w:val="240"/>
                                          <w:marTop w:val="0"/>
                                          <w:marBottom w:val="0"/>
                                          <w:divBdr>
                                            <w:top w:val="none" w:sz="0" w:space="0" w:color="auto"/>
                                            <w:left w:val="none" w:sz="0" w:space="0" w:color="auto"/>
                                            <w:bottom w:val="none" w:sz="0" w:space="0" w:color="auto"/>
                                            <w:right w:val="none" w:sz="0" w:space="0" w:color="auto"/>
                                          </w:divBdr>
                                          <w:divsChild>
                                            <w:div w:id="546574800">
                                              <w:marLeft w:val="240"/>
                                              <w:marRight w:val="0"/>
                                              <w:marTop w:val="0"/>
                                              <w:marBottom w:val="0"/>
                                              <w:divBdr>
                                                <w:top w:val="none" w:sz="0" w:space="0" w:color="auto"/>
                                                <w:left w:val="none" w:sz="0" w:space="0" w:color="auto"/>
                                                <w:bottom w:val="none" w:sz="0" w:space="0" w:color="auto"/>
                                                <w:right w:val="none" w:sz="0" w:space="0" w:color="auto"/>
                                              </w:divBdr>
                                            </w:div>
                                          </w:divsChild>
                                        </w:div>
                                        <w:div w:id="1654288325">
                                          <w:marLeft w:val="240"/>
                                          <w:marRight w:val="240"/>
                                          <w:marTop w:val="0"/>
                                          <w:marBottom w:val="0"/>
                                          <w:divBdr>
                                            <w:top w:val="none" w:sz="0" w:space="0" w:color="auto"/>
                                            <w:left w:val="none" w:sz="0" w:space="0" w:color="auto"/>
                                            <w:bottom w:val="none" w:sz="0" w:space="0" w:color="auto"/>
                                            <w:right w:val="none" w:sz="0" w:space="0" w:color="auto"/>
                                          </w:divBdr>
                                          <w:divsChild>
                                            <w:div w:id="1846019131">
                                              <w:marLeft w:val="240"/>
                                              <w:marRight w:val="0"/>
                                              <w:marTop w:val="0"/>
                                              <w:marBottom w:val="0"/>
                                              <w:divBdr>
                                                <w:top w:val="none" w:sz="0" w:space="0" w:color="auto"/>
                                                <w:left w:val="none" w:sz="0" w:space="0" w:color="auto"/>
                                                <w:bottom w:val="none" w:sz="0" w:space="0" w:color="auto"/>
                                                <w:right w:val="none" w:sz="0" w:space="0" w:color="auto"/>
                                              </w:divBdr>
                                            </w:div>
                                          </w:divsChild>
                                        </w:div>
                                        <w:div w:id="1776056550">
                                          <w:marLeft w:val="240"/>
                                          <w:marRight w:val="240"/>
                                          <w:marTop w:val="0"/>
                                          <w:marBottom w:val="0"/>
                                          <w:divBdr>
                                            <w:top w:val="none" w:sz="0" w:space="0" w:color="auto"/>
                                            <w:left w:val="none" w:sz="0" w:space="0" w:color="auto"/>
                                            <w:bottom w:val="none" w:sz="0" w:space="0" w:color="auto"/>
                                            <w:right w:val="none" w:sz="0" w:space="0" w:color="auto"/>
                                          </w:divBdr>
                                          <w:divsChild>
                                            <w:div w:id="1146120787">
                                              <w:marLeft w:val="240"/>
                                              <w:marRight w:val="0"/>
                                              <w:marTop w:val="0"/>
                                              <w:marBottom w:val="0"/>
                                              <w:divBdr>
                                                <w:top w:val="none" w:sz="0" w:space="0" w:color="auto"/>
                                                <w:left w:val="none" w:sz="0" w:space="0" w:color="auto"/>
                                                <w:bottom w:val="none" w:sz="0" w:space="0" w:color="auto"/>
                                                <w:right w:val="none" w:sz="0" w:space="0" w:color="auto"/>
                                              </w:divBdr>
                                            </w:div>
                                            <w:div w:id="1283538881">
                                              <w:marLeft w:val="0"/>
                                              <w:marRight w:val="0"/>
                                              <w:marTop w:val="0"/>
                                              <w:marBottom w:val="0"/>
                                              <w:divBdr>
                                                <w:top w:val="none" w:sz="0" w:space="0" w:color="auto"/>
                                                <w:left w:val="none" w:sz="0" w:space="0" w:color="auto"/>
                                                <w:bottom w:val="none" w:sz="0" w:space="0" w:color="auto"/>
                                                <w:right w:val="none" w:sz="0" w:space="0" w:color="auto"/>
                                              </w:divBdr>
                                              <w:divsChild>
                                                <w:div w:id="224679794">
                                                  <w:marLeft w:val="240"/>
                                                  <w:marRight w:val="240"/>
                                                  <w:marTop w:val="0"/>
                                                  <w:marBottom w:val="0"/>
                                                  <w:divBdr>
                                                    <w:top w:val="none" w:sz="0" w:space="0" w:color="auto"/>
                                                    <w:left w:val="none" w:sz="0" w:space="0" w:color="auto"/>
                                                    <w:bottom w:val="none" w:sz="0" w:space="0" w:color="auto"/>
                                                    <w:right w:val="none" w:sz="0" w:space="0" w:color="auto"/>
                                                  </w:divBdr>
                                                  <w:divsChild>
                                                    <w:div w:id="846287161">
                                                      <w:marLeft w:val="240"/>
                                                      <w:marRight w:val="0"/>
                                                      <w:marTop w:val="0"/>
                                                      <w:marBottom w:val="0"/>
                                                      <w:divBdr>
                                                        <w:top w:val="none" w:sz="0" w:space="0" w:color="auto"/>
                                                        <w:left w:val="none" w:sz="0" w:space="0" w:color="auto"/>
                                                        <w:bottom w:val="none" w:sz="0" w:space="0" w:color="auto"/>
                                                        <w:right w:val="none" w:sz="0" w:space="0" w:color="auto"/>
                                                      </w:divBdr>
                                                    </w:div>
                                                  </w:divsChild>
                                                </w:div>
                                                <w:div w:id="270819336">
                                                  <w:marLeft w:val="240"/>
                                                  <w:marRight w:val="240"/>
                                                  <w:marTop w:val="0"/>
                                                  <w:marBottom w:val="0"/>
                                                  <w:divBdr>
                                                    <w:top w:val="none" w:sz="0" w:space="0" w:color="auto"/>
                                                    <w:left w:val="none" w:sz="0" w:space="0" w:color="auto"/>
                                                    <w:bottom w:val="none" w:sz="0" w:space="0" w:color="auto"/>
                                                    <w:right w:val="none" w:sz="0" w:space="0" w:color="auto"/>
                                                  </w:divBdr>
                                                  <w:divsChild>
                                                    <w:div w:id="320432466">
                                                      <w:marLeft w:val="240"/>
                                                      <w:marRight w:val="0"/>
                                                      <w:marTop w:val="0"/>
                                                      <w:marBottom w:val="0"/>
                                                      <w:divBdr>
                                                        <w:top w:val="none" w:sz="0" w:space="0" w:color="auto"/>
                                                        <w:left w:val="none" w:sz="0" w:space="0" w:color="auto"/>
                                                        <w:bottom w:val="none" w:sz="0" w:space="0" w:color="auto"/>
                                                        <w:right w:val="none" w:sz="0" w:space="0" w:color="auto"/>
                                                      </w:divBdr>
                                                    </w:div>
                                                  </w:divsChild>
                                                </w:div>
                                                <w:div w:id="333849683">
                                                  <w:marLeft w:val="240"/>
                                                  <w:marRight w:val="240"/>
                                                  <w:marTop w:val="0"/>
                                                  <w:marBottom w:val="0"/>
                                                  <w:divBdr>
                                                    <w:top w:val="none" w:sz="0" w:space="0" w:color="auto"/>
                                                    <w:left w:val="none" w:sz="0" w:space="0" w:color="auto"/>
                                                    <w:bottom w:val="none" w:sz="0" w:space="0" w:color="auto"/>
                                                    <w:right w:val="none" w:sz="0" w:space="0" w:color="auto"/>
                                                  </w:divBdr>
                                                  <w:divsChild>
                                                    <w:div w:id="1627589973">
                                                      <w:marLeft w:val="240"/>
                                                      <w:marRight w:val="0"/>
                                                      <w:marTop w:val="0"/>
                                                      <w:marBottom w:val="0"/>
                                                      <w:divBdr>
                                                        <w:top w:val="none" w:sz="0" w:space="0" w:color="auto"/>
                                                        <w:left w:val="none" w:sz="0" w:space="0" w:color="auto"/>
                                                        <w:bottom w:val="none" w:sz="0" w:space="0" w:color="auto"/>
                                                        <w:right w:val="none" w:sz="0" w:space="0" w:color="auto"/>
                                                      </w:divBdr>
                                                    </w:div>
                                                  </w:divsChild>
                                                </w:div>
                                                <w:div w:id="355278329">
                                                  <w:marLeft w:val="240"/>
                                                  <w:marRight w:val="240"/>
                                                  <w:marTop w:val="0"/>
                                                  <w:marBottom w:val="0"/>
                                                  <w:divBdr>
                                                    <w:top w:val="none" w:sz="0" w:space="0" w:color="auto"/>
                                                    <w:left w:val="none" w:sz="0" w:space="0" w:color="auto"/>
                                                    <w:bottom w:val="none" w:sz="0" w:space="0" w:color="auto"/>
                                                    <w:right w:val="none" w:sz="0" w:space="0" w:color="auto"/>
                                                  </w:divBdr>
                                                  <w:divsChild>
                                                    <w:div w:id="273564100">
                                                      <w:marLeft w:val="240"/>
                                                      <w:marRight w:val="0"/>
                                                      <w:marTop w:val="0"/>
                                                      <w:marBottom w:val="0"/>
                                                      <w:divBdr>
                                                        <w:top w:val="none" w:sz="0" w:space="0" w:color="auto"/>
                                                        <w:left w:val="none" w:sz="0" w:space="0" w:color="auto"/>
                                                        <w:bottom w:val="none" w:sz="0" w:space="0" w:color="auto"/>
                                                        <w:right w:val="none" w:sz="0" w:space="0" w:color="auto"/>
                                                      </w:divBdr>
                                                    </w:div>
                                                  </w:divsChild>
                                                </w:div>
                                                <w:div w:id="16280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71318">
                                          <w:marLeft w:val="240"/>
                                          <w:marRight w:val="240"/>
                                          <w:marTop w:val="0"/>
                                          <w:marBottom w:val="0"/>
                                          <w:divBdr>
                                            <w:top w:val="none" w:sz="0" w:space="0" w:color="auto"/>
                                            <w:left w:val="none" w:sz="0" w:space="0" w:color="auto"/>
                                            <w:bottom w:val="none" w:sz="0" w:space="0" w:color="auto"/>
                                            <w:right w:val="none" w:sz="0" w:space="0" w:color="auto"/>
                                          </w:divBdr>
                                          <w:divsChild>
                                            <w:div w:id="103697009">
                                              <w:marLeft w:val="0"/>
                                              <w:marRight w:val="0"/>
                                              <w:marTop w:val="0"/>
                                              <w:marBottom w:val="0"/>
                                              <w:divBdr>
                                                <w:top w:val="none" w:sz="0" w:space="0" w:color="auto"/>
                                                <w:left w:val="none" w:sz="0" w:space="0" w:color="auto"/>
                                                <w:bottom w:val="none" w:sz="0" w:space="0" w:color="auto"/>
                                                <w:right w:val="none" w:sz="0" w:space="0" w:color="auto"/>
                                              </w:divBdr>
                                              <w:divsChild>
                                                <w:div w:id="196897417">
                                                  <w:marLeft w:val="240"/>
                                                  <w:marRight w:val="240"/>
                                                  <w:marTop w:val="0"/>
                                                  <w:marBottom w:val="0"/>
                                                  <w:divBdr>
                                                    <w:top w:val="none" w:sz="0" w:space="0" w:color="auto"/>
                                                    <w:left w:val="none" w:sz="0" w:space="0" w:color="auto"/>
                                                    <w:bottom w:val="none" w:sz="0" w:space="0" w:color="auto"/>
                                                    <w:right w:val="none" w:sz="0" w:space="0" w:color="auto"/>
                                                  </w:divBdr>
                                                  <w:divsChild>
                                                    <w:div w:id="1866942906">
                                                      <w:marLeft w:val="240"/>
                                                      <w:marRight w:val="0"/>
                                                      <w:marTop w:val="0"/>
                                                      <w:marBottom w:val="0"/>
                                                      <w:divBdr>
                                                        <w:top w:val="none" w:sz="0" w:space="0" w:color="auto"/>
                                                        <w:left w:val="none" w:sz="0" w:space="0" w:color="auto"/>
                                                        <w:bottom w:val="none" w:sz="0" w:space="0" w:color="auto"/>
                                                        <w:right w:val="none" w:sz="0" w:space="0" w:color="auto"/>
                                                      </w:divBdr>
                                                    </w:div>
                                                  </w:divsChild>
                                                </w:div>
                                                <w:div w:id="890113425">
                                                  <w:marLeft w:val="0"/>
                                                  <w:marRight w:val="0"/>
                                                  <w:marTop w:val="0"/>
                                                  <w:marBottom w:val="0"/>
                                                  <w:divBdr>
                                                    <w:top w:val="none" w:sz="0" w:space="0" w:color="auto"/>
                                                    <w:left w:val="none" w:sz="0" w:space="0" w:color="auto"/>
                                                    <w:bottom w:val="none" w:sz="0" w:space="0" w:color="auto"/>
                                                    <w:right w:val="none" w:sz="0" w:space="0" w:color="auto"/>
                                                  </w:divBdr>
                                                </w:div>
                                                <w:div w:id="1804927696">
                                                  <w:marLeft w:val="240"/>
                                                  <w:marRight w:val="240"/>
                                                  <w:marTop w:val="0"/>
                                                  <w:marBottom w:val="0"/>
                                                  <w:divBdr>
                                                    <w:top w:val="none" w:sz="0" w:space="0" w:color="auto"/>
                                                    <w:left w:val="none" w:sz="0" w:space="0" w:color="auto"/>
                                                    <w:bottom w:val="none" w:sz="0" w:space="0" w:color="auto"/>
                                                    <w:right w:val="none" w:sz="0" w:space="0" w:color="auto"/>
                                                  </w:divBdr>
                                                  <w:divsChild>
                                                    <w:div w:id="1435638622">
                                                      <w:marLeft w:val="240"/>
                                                      <w:marRight w:val="0"/>
                                                      <w:marTop w:val="0"/>
                                                      <w:marBottom w:val="0"/>
                                                      <w:divBdr>
                                                        <w:top w:val="none" w:sz="0" w:space="0" w:color="auto"/>
                                                        <w:left w:val="none" w:sz="0" w:space="0" w:color="auto"/>
                                                        <w:bottom w:val="none" w:sz="0" w:space="0" w:color="auto"/>
                                                        <w:right w:val="none" w:sz="0" w:space="0" w:color="auto"/>
                                                      </w:divBdr>
                                                    </w:div>
                                                  </w:divsChild>
                                                </w:div>
                                                <w:div w:id="1891767640">
                                                  <w:marLeft w:val="240"/>
                                                  <w:marRight w:val="240"/>
                                                  <w:marTop w:val="0"/>
                                                  <w:marBottom w:val="0"/>
                                                  <w:divBdr>
                                                    <w:top w:val="none" w:sz="0" w:space="0" w:color="auto"/>
                                                    <w:left w:val="none" w:sz="0" w:space="0" w:color="auto"/>
                                                    <w:bottom w:val="none" w:sz="0" w:space="0" w:color="auto"/>
                                                    <w:right w:val="none" w:sz="0" w:space="0" w:color="auto"/>
                                                  </w:divBdr>
                                                  <w:divsChild>
                                                    <w:div w:id="519583701">
                                                      <w:marLeft w:val="240"/>
                                                      <w:marRight w:val="0"/>
                                                      <w:marTop w:val="0"/>
                                                      <w:marBottom w:val="0"/>
                                                      <w:divBdr>
                                                        <w:top w:val="none" w:sz="0" w:space="0" w:color="auto"/>
                                                        <w:left w:val="none" w:sz="0" w:space="0" w:color="auto"/>
                                                        <w:bottom w:val="none" w:sz="0" w:space="0" w:color="auto"/>
                                                        <w:right w:val="none" w:sz="0" w:space="0" w:color="auto"/>
                                                      </w:divBdr>
                                                    </w:div>
                                                  </w:divsChild>
                                                </w:div>
                                                <w:div w:id="2101028268">
                                                  <w:marLeft w:val="240"/>
                                                  <w:marRight w:val="240"/>
                                                  <w:marTop w:val="0"/>
                                                  <w:marBottom w:val="0"/>
                                                  <w:divBdr>
                                                    <w:top w:val="none" w:sz="0" w:space="0" w:color="auto"/>
                                                    <w:left w:val="none" w:sz="0" w:space="0" w:color="auto"/>
                                                    <w:bottom w:val="none" w:sz="0" w:space="0" w:color="auto"/>
                                                    <w:right w:val="none" w:sz="0" w:space="0" w:color="auto"/>
                                                  </w:divBdr>
                                                  <w:divsChild>
                                                    <w:div w:id="1747679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071329">
                                              <w:marLeft w:val="240"/>
                                              <w:marRight w:val="0"/>
                                              <w:marTop w:val="0"/>
                                              <w:marBottom w:val="0"/>
                                              <w:divBdr>
                                                <w:top w:val="none" w:sz="0" w:space="0" w:color="auto"/>
                                                <w:left w:val="none" w:sz="0" w:space="0" w:color="auto"/>
                                                <w:bottom w:val="none" w:sz="0" w:space="0" w:color="auto"/>
                                                <w:right w:val="none" w:sz="0" w:space="0" w:color="auto"/>
                                              </w:divBdr>
                                            </w:div>
                                          </w:divsChild>
                                        </w:div>
                                        <w:div w:id="2145809832">
                                          <w:marLeft w:val="0"/>
                                          <w:marRight w:val="0"/>
                                          <w:marTop w:val="0"/>
                                          <w:marBottom w:val="0"/>
                                          <w:divBdr>
                                            <w:top w:val="none" w:sz="0" w:space="0" w:color="auto"/>
                                            <w:left w:val="none" w:sz="0" w:space="0" w:color="auto"/>
                                            <w:bottom w:val="none" w:sz="0" w:space="0" w:color="auto"/>
                                            <w:right w:val="none" w:sz="0" w:space="0" w:color="auto"/>
                                          </w:divBdr>
                                        </w:div>
                                      </w:divsChild>
                                    </w:div>
                                    <w:div w:id="1611009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79211">
                          <w:marLeft w:val="240"/>
                          <w:marRight w:val="240"/>
                          <w:marTop w:val="0"/>
                          <w:marBottom w:val="0"/>
                          <w:divBdr>
                            <w:top w:val="none" w:sz="0" w:space="0" w:color="auto"/>
                            <w:left w:val="none" w:sz="0" w:space="0" w:color="auto"/>
                            <w:bottom w:val="none" w:sz="0" w:space="0" w:color="auto"/>
                            <w:right w:val="none" w:sz="0" w:space="0" w:color="auto"/>
                          </w:divBdr>
                          <w:divsChild>
                            <w:div w:id="742332806">
                              <w:marLeft w:val="240"/>
                              <w:marRight w:val="0"/>
                              <w:marTop w:val="0"/>
                              <w:marBottom w:val="0"/>
                              <w:divBdr>
                                <w:top w:val="none" w:sz="0" w:space="0" w:color="auto"/>
                                <w:left w:val="none" w:sz="0" w:space="0" w:color="auto"/>
                                <w:bottom w:val="none" w:sz="0" w:space="0" w:color="auto"/>
                                <w:right w:val="none" w:sz="0" w:space="0" w:color="auto"/>
                              </w:divBdr>
                            </w:div>
                            <w:div w:id="1293025483">
                              <w:marLeft w:val="0"/>
                              <w:marRight w:val="0"/>
                              <w:marTop w:val="0"/>
                              <w:marBottom w:val="0"/>
                              <w:divBdr>
                                <w:top w:val="none" w:sz="0" w:space="0" w:color="auto"/>
                                <w:left w:val="none" w:sz="0" w:space="0" w:color="auto"/>
                                <w:bottom w:val="none" w:sz="0" w:space="0" w:color="auto"/>
                                <w:right w:val="none" w:sz="0" w:space="0" w:color="auto"/>
                              </w:divBdr>
                              <w:divsChild>
                                <w:div w:id="132602975">
                                  <w:marLeft w:val="0"/>
                                  <w:marRight w:val="0"/>
                                  <w:marTop w:val="0"/>
                                  <w:marBottom w:val="0"/>
                                  <w:divBdr>
                                    <w:top w:val="none" w:sz="0" w:space="0" w:color="auto"/>
                                    <w:left w:val="none" w:sz="0" w:space="0" w:color="auto"/>
                                    <w:bottom w:val="none" w:sz="0" w:space="0" w:color="auto"/>
                                    <w:right w:val="none" w:sz="0" w:space="0" w:color="auto"/>
                                  </w:divBdr>
                                </w:div>
                                <w:div w:id="443311936">
                                  <w:marLeft w:val="240"/>
                                  <w:marRight w:val="240"/>
                                  <w:marTop w:val="0"/>
                                  <w:marBottom w:val="0"/>
                                  <w:divBdr>
                                    <w:top w:val="none" w:sz="0" w:space="0" w:color="auto"/>
                                    <w:left w:val="none" w:sz="0" w:space="0" w:color="auto"/>
                                    <w:bottom w:val="none" w:sz="0" w:space="0" w:color="auto"/>
                                    <w:right w:val="none" w:sz="0" w:space="0" w:color="auto"/>
                                  </w:divBdr>
                                  <w:divsChild>
                                    <w:div w:id="1958247587">
                                      <w:marLeft w:val="240"/>
                                      <w:marRight w:val="0"/>
                                      <w:marTop w:val="0"/>
                                      <w:marBottom w:val="0"/>
                                      <w:divBdr>
                                        <w:top w:val="none" w:sz="0" w:space="0" w:color="auto"/>
                                        <w:left w:val="none" w:sz="0" w:space="0" w:color="auto"/>
                                        <w:bottom w:val="none" w:sz="0" w:space="0" w:color="auto"/>
                                        <w:right w:val="none" w:sz="0" w:space="0" w:color="auto"/>
                                      </w:divBdr>
                                    </w:div>
                                  </w:divsChild>
                                </w:div>
                                <w:div w:id="617763651">
                                  <w:marLeft w:val="240"/>
                                  <w:marRight w:val="240"/>
                                  <w:marTop w:val="0"/>
                                  <w:marBottom w:val="0"/>
                                  <w:divBdr>
                                    <w:top w:val="none" w:sz="0" w:space="0" w:color="auto"/>
                                    <w:left w:val="none" w:sz="0" w:space="0" w:color="auto"/>
                                    <w:bottom w:val="none" w:sz="0" w:space="0" w:color="auto"/>
                                    <w:right w:val="none" w:sz="0" w:space="0" w:color="auto"/>
                                  </w:divBdr>
                                  <w:divsChild>
                                    <w:div w:id="885338029">
                                      <w:marLeft w:val="240"/>
                                      <w:marRight w:val="0"/>
                                      <w:marTop w:val="0"/>
                                      <w:marBottom w:val="0"/>
                                      <w:divBdr>
                                        <w:top w:val="none" w:sz="0" w:space="0" w:color="auto"/>
                                        <w:left w:val="none" w:sz="0" w:space="0" w:color="auto"/>
                                        <w:bottom w:val="none" w:sz="0" w:space="0" w:color="auto"/>
                                        <w:right w:val="none" w:sz="0" w:space="0" w:color="auto"/>
                                      </w:divBdr>
                                    </w:div>
                                  </w:divsChild>
                                </w:div>
                                <w:div w:id="652679801">
                                  <w:marLeft w:val="240"/>
                                  <w:marRight w:val="240"/>
                                  <w:marTop w:val="0"/>
                                  <w:marBottom w:val="0"/>
                                  <w:divBdr>
                                    <w:top w:val="none" w:sz="0" w:space="0" w:color="auto"/>
                                    <w:left w:val="none" w:sz="0" w:space="0" w:color="auto"/>
                                    <w:bottom w:val="none" w:sz="0" w:space="0" w:color="auto"/>
                                    <w:right w:val="none" w:sz="0" w:space="0" w:color="auto"/>
                                  </w:divBdr>
                                  <w:divsChild>
                                    <w:div w:id="2092770955">
                                      <w:marLeft w:val="240"/>
                                      <w:marRight w:val="0"/>
                                      <w:marTop w:val="0"/>
                                      <w:marBottom w:val="0"/>
                                      <w:divBdr>
                                        <w:top w:val="none" w:sz="0" w:space="0" w:color="auto"/>
                                        <w:left w:val="none" w:sz="0" w:space="0" w:color="auto"/>
                                        <w:bottom w:val="none" w:sz="0" w:space="0" w:color="auto"/>
                                        <w:right w:val="none" w:sz="0" w:space="0" w:color="auto"/>
                                      </w:divBdr>
                                    </w:div>
                                  </w:divsChild>
                                </w:div>
                                <w:div w:id="680670021">
                                  <w:marLeft w:val="240"/>
                                  <w:marRight w:val="240"/>
                                  <w:marTop w:val="0"/>
                                  <w:marBottom w:val="0"/>
                                  <w:divBdr>
                                    <w:top w:val="none" w:sz="0" w:space="0" w:color="auto"/>
                                    <w:left w:val="none" w:sz="0" w:space="0" w:color="auto"/>
                                    <w:bottom w:val="none" w:sz="0" w:space="0" w:color="auto"/>
                                    <w:right w:val="none" w:sz="0" w:space="0" w:color="auto"/>
                                  </w:divBdr>
                                  <w:divsChild>
                                    <w:div w:id="1512376705">
                                      <w:marLeft w:val="240"/>
                                      <w:marRight w:val="0"/>
                                      <w:marTop w:val="0"/>
                                      <w:marBottom w:val="0"/>
                                      <w:divBdr>
                                        <w:top w:val="none" w:sz="0" w:space="0" w:color="auto"/>
                                        <w:left w:val="none" w:sz="0" w:space="0" w:color="auto"/>
                                        <w:bottom w:val="none" w:sz="0" w:space="0" w:color="auto"/>
                                        <w:right w:val="none" w:sz="0" w:space="0" w:color="auto"/>
                                      </w:divBdr>
                                    </w:div>
                                  </w:divsChild>
                                </w:div>
                                <w:div w:id="786318164">
                                  <w:marLeft w:val="240"/>
                                  <w:marRight w:val="240"/>
                                  <w:marTop w:val="0"/>
                                  <w:marBottom w:val="0"/>
                                  <w:divBdr>
                                    <w:top w:val="none" w:sz="0" w:space="0" w:color="auto"/>
                                    <w:left w:val="none" w:sz="0" w:space="0" w:color="auto"/>
                                    <w:bottom w:val="none" w:sz="0" w:space="0" w:color="auto"/>
                                    <w:right w:val="none" w:sz="0" w:space="0" w:color="auto"/>
                                  </w:divBdr>
                                  <w:divsChild>
                                    <w:div w:id="1432239840">
                                      <w:marLeft w:val="240"/>
                                      <w:marRight w:val="0"/>
                                      <w:marTop w:val="0"/>
                                      <w:marBottom w:val="0"/>
                                      <w:divBdr>
                                        <w:top w:val="none" w:sz="0" w:space="0" w:color="auto"/>
                                        <w:left w:val="none" w:sz="0" w:space="0" w:color="auto"/>
                                        <w:bottom w:val="none" w:sz="0" w:space="0" w:color="auto"/>
                                        <w:right w:val="none" w:sz="0" w:space="0" w:color="auto"/>
                                      </w:divBdr>
                                    </w:div>
                                  </w:divsChild>
                                </w:div>
                                <w:div w:id="1084912267">
                                  <w:marLeft w:val="240"/>
                                  <w:marRight w:val="240"/>
                                  <w:marTop w:val="0"/>
                                  <w:marBottom w:val="0"/>
                                  <w:divBdr>
                                    <w:top w:val="none" w:sz="0" w:space="0" w:color="auto"/>
                                    <w:left w:val="none" w:sz="0" w:space="0" w:color="auto"/>
                                    <w:bottom w:val="none" w:sz="0" w:space="0" w:color="auto"/>
                                    <w:right w:val="none" w:sz="0" w:space="0" w:color="auto"/>
                                  </w:divBdr>
                                  <w:divsChild>
                                    <w:div w:id="659819055">
                                      <w:marLeft w:val="240"/>
                                      <w:marRight w:val="0"/>
                                      <w:marTop w:val="0"/>
                                      <w:marBottom w:val="0"/>
                                      <w:divBdr>
                                        <w:top w:val="none" w:sz="0" w:space="0" w:color="auto"/>
                                        <w:left w:val="none" w:sz="0" w:space="0" w:color="auto"/>
                                        <w:bottom w:val="none" w:sz="0" w:space="0" w:color="auto"/>
                                        <w:right w:val="none" w:sz="0" w:space="0" w:color="auto"/>
                                      </w:divBdr>
                                    </w:div>
                                  </w:divsChild>
                                </w:div>
                                <w:div w:id="1739480588">
                                  <w:marLeft w:val="240"/>
                                  <w:marRight w:val="240"/>
                                  <w:marTop w:val="0"/>
                                  <w:marBottom w:val="0"/>
                                  <w:divBdr>
                                    <w:top w:val="none" w:sz="0" w:space="0" w:color="auto"/>
                                    <w:left w:val="none" w:sz="0" w:space="0" w:color="auto"/>
                                    <w:bottom w:val="none" w:sz="0" w:space="0" w:color="auto"/>
                                    <w:right w:val="none" w:sz="0" w:space="0" w:color="auto"/>
                                  </w:divBdr>
                                  <w:divsChild>
                                    <w:div w:id="518541700">
                                      <w:marLeft w:val="240"/>
                                      <w:marRight w:val="0"/>
                                      <w:marTop w:val="0"/>
                                      <w:marBottom w:val="0"/>
                                      <w:divBdr>
                                        <w:top w:val="none" w:sz="0" w:space="0" w:color="auto"/>
                                        <w:left w:val="none" w:sz="0" w:space="0" w:color="auto"/>
                                        <w:bottom w:val="none" w:sz="0" w:space="0" w:color="auto"/>
                                        <w:right w:val="none" w:sz="0" w:space="0" w:color="auto"/>
                                      </w:divBdr>
                                    </w:div>
                                  </w:divsChild>
                                </w:div>
                                <w:div w:id="1839928179">
                                  <w:marLeft w:val="240"/>
                                  <w:marRight w:val="240"/>
                                  <w:marTop w:val="0"/>
                                  <w:marBottom w:val="0"/>
                                  <w:divBdr>
                                    <w:top w:val="none" w:sz="0" w:space="0" w:color="auto"/>
                                    <w:left w:val="none" w:sz="0" w:space="0" w:color="auto"/>
                                    <w:bottom w:val="none" w:sz="0" w:space="0" w:color="auto"/>
                                    <w:right w:val="none" w:sz="0" w:space="0" w:color="auto"/>
                                  </w:divBdr>
                                  <w:divsChild>
                                    <w:div w:id="736325726">
                                      <w:marLeft w:val="240"/>
                                      <w:marRight w:val="0"/>
                                      <w:marTop w:val="0"/>
                                      <w:marBottom w:val="0"/>
                                      <w:divBdr>
                                        <w:top w:val="none" w:sz="0" w:space="0" w:color="auto"/>
                                        <w:left w:val="none" w:sz="0" w:space="0" w:color="auto"/>
                                        <w:bottom w:val="none" w:sz="0" w:space="0" w:color="auto"/>
                                        <w:right w:val="none" w:sz="0" w:space="0" w:color="auto"/>
                                      </w:divBdr>
                                    </w:div>
                                  </w:divsChild>
                                </w:div>
                                <w:div w:id="2002654952">
                                  <w:marLeft w:val="240"/>
                                  <w:marRight w:val="240"/>
                                  <w:marTop w:val="0"/>
                                  <w:marBottom w:val="0"/>
                                  <w:divBdr>
                                    <w:top w:val="none" w:sz="0" w:space="0" w:color="auto"/>
                                    <w:left w:val="none" w:sz="0" w:space="0" w:color="auto"/>
                                    <w:bottom w:val="none" w:sz="0" w:space="0" w:color="auto"/>
                                    <w:right w:val="none" w:sz="0" w:space="0" w:color="auto"/>
                                  </w:divBdr>
                                  <w:divsChild>
                                    <w:div w:id="1856992814">
                                      <w:marLeft w:val="240"/>
                                      <w:marRight w:val="0"/>
                                      <w:marTop w:val="0"/>
                                      <w:marBottom w:val="0"/>
                                      <w:divBdr>
                                        <w:top w:val="none" w:sz="0" w:space="0" w:color="auto"/>
                                        <w:left w:val="none" w:sz="0" w:space="0" w:color="auto"/>
                                        <w:bottom w:val="none" w:sz="0" w:space="0" w:color="auto"/>
                                        <w:right w:val="none" w:sz="0" w:space="0" w:color="auto"/>
                                      </w:divBdr>
                                    </w:div>
                                  </w:divsChild>
                                </w:div>
                                <w:div w:id="2100909679">
                                  <w:marLeft w:val="240"/>
                                  <w:marRight w:val="240"/>
                                  <w:marTop w:val="0"/>
                                  <w:marBottom w:val="0"/>
                                  <w:divBdr>
                                    <w:top w:val="none" w:sz="0" w:space="0" w:color="auto"/>
                                    <w:left w:val="none" w:sz="0" w:space="0" w:color="auto"/>
                                    <w:bottom w:val="none" w:sz="0" w:space="0" w:color="auto"/>
                                    <w:right w:val="none" w:sz="0" w:space="0" w:color="auto"/>
                                  </w:divBdr>
                                  <w:divsChild>
                                    <w:div w:id="231744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510358">
                      <w:marLeft w:val="240"/>
                      <w:marRight w:val="0"/>
                      <w:marTop w:val="0"/>
                      <w:marBottom w:val="0"/>
                      <w:divBdr>
                        <w:top w:val="none" w:sz="0" w:space="0" w:color="auto"/>
                        <w:left w:val="none" w:sz="0" w:space="0" w:color="auto"/>
                        <w:bottom w:val="none" w:sz="0" w:space="0" w:color="auto"/>
                        <w:right w:val="none" w:sz="0" w:space="0" w:color="auto"/>
                      </w:divBdr>
                    </w:div>
                  </w:divsChild>
                </w:div>
                <w:div w:id="10926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67182">
      <w:bodyDiv w:val="1"/>
      <w:marLeft w:val="0"/>
      <w:marRight w:val="0"/>
      <w:marTop w:val="0"/>
      <w:marBottom w:val="0"/>
      <w:divBdr>
        <w:top w:val="none" w:sz="0" w:space="0" w:color="auto"/>
        <w:left w:val="none" w:sz="0" w:space="0" w:color="auto"/>
        <w:bottom w:val="none" w:sz="0" w:space="0" w:color="auto"/>
        <w:right w:val="none" w:sz="0" w:space="0" w:color="auto"/>
      </w:divBdr>
      <w:divsChild>
        <w:div w:id="147719915">
          <w:marLeft w:val="0"/>
          <w:marRight w:val="0"/>
          <w:marTop w:val="0"/>
          <w:marBottom w:val="0"/>
          <w:divBdr>
            <w:top w:val="none" w:sz="0" w:space="0" w:color="auto"/>
            <w:left w:val="none" w:sz="0" w:space="0" w:color="auto"/>
            <w:bottom w:val="none" w:sz="0" w:space="0" w:color="auto"/>
            <w:right w:val="none" w:sz="0" w:space="0" w:color="auto"/>
          </w:divBdr>
          <w:divsChild>
            <w:div w:id="366875756">
              <w:marLeft w:val="0"/>
              <w:marRight w:val="0"/>
              <w:marTop w:val="0"/>
              <w:marBottom w:val="0"/>
              <w:divBdr>
                <w:top w:val="none" w:sz="0" w:space="0" w:color="auto"/>
                <w:left w:val="none" w:sz="0" w:space="0" w:color="auto"/>
                <w:bottom w:val="none" w:sz="0" w:space="0" w:color="auto"/>
                <w:right w:val="none" w:sz="0" w:space="0" w:color="auto"/>
              </w:divBdr>
              <w:divsChild>
                <w:div w:id="444470327">
                  <w:marLeft w:val="0"/>
                  <w:marRight w:val="0"/>
                  <w:marTop w:val="0"/>
                  <w:marBottom w:val="0"/>
                  <w:divBdr>
                    <w:top w:val="none" w:sz="0" w:space="0" w:color="auto"/>
                    <w:left w:val="none" w:sz="0" w:space="0" w:color="auto"/>
                    <w:bottom w:val="none" w:sz="0" w:space="0" w:color="auto"/>
                    <w:right w:val="none" w:sz="0" w:space="0" w:color="auto"/>
                  </w:divBdr>
                  <w:divsChild>
                    <w:div w:id="458227749">
                      <w:marLeft w:val="0"/>
                      <w:marRight w:val="0"/>
                      <w:marTop w:val="0"/>
                      <w:marBottom w:val="0"/>
                      <w:divBdr>
                        <w:top w:val="none" w:sz="0" w:space="0" w:color="auto"/>
                        <w:left w:val="none" w:sz="0" w:space="0" w:color="auto"/>
                        <w:bottom w:val="none" w:sz="0" w:space="0" w:color="auto"/>
                        <w:right w:val="none" w:sz="0" w:space="0" w:color="auto"/>
                      </w:divBdr>
                      <w:divsChild>
                        <w:div w:id="1423068652">
                          <w:marLeft w:val="0"/>
                          <w:marRight w:val="0"/>
                          <w:marTop w:val="0"/>
                          <w:marBottom w:val="0"/>
                          <w:divBdr>
                            <w:top w:val="none" w:sz="0" w:space="0" w:color="auto"/>
                            <w:left w:val="none" w:sz="0" w:space="0" w:color="auto"/>
                            <w:bottom w:val="none" w:sz="0" w:space="0" w:color="auto"/>
                            <w:right w:val="none" w:sz="0" w:space="0" w:color="auto"/>
                          </w:divBdr>
                        </w:div>
                        <w:div w:id="1537815529">
                          <w:marLeft w:val="0"/>
                          <w:marRight w:val="0"/>
                          <w:marTop w:val="0"/>
                          <w:marBottom w:val="0"/>
                          <w:divBdr>
                            <w:top w:val="none" w:sz="0" w:space="0" w:color="auto"/>
                            <w:left w:val="none" w:sz="0" w:space="0" w:color="auto"/>
                            <w:bottom w:val="none" w:sz="0" w:space="0" w:color="auto"/>
                            <w:right w:val="none" w:sz="0" w:space="0" w:color="auto"/>
                          </w:divBdr>
                          <w:divsChild>
                            <w:div w:id="209533278">
                              <w:marLeft w:val="0"/>
                              <w:marRight w:val="0"/>
                              <w:marTop w:val="0"/>
                              <w:marBottom w:val="0"/>
                              <w:divBdr>
                                <w:top w:val="none" w:sz="0" w:space="0" w:color="auto"/>
                                <w:left w:val="none" w:sz="0" w:space="0" w:color="auto"/>
                                <w:bottom w:val="none" w:sz="0" w:space="0" w:color="auto"/>
                                <w:right w:val="none" w:sz="0" w:space="0" w:color="auto"/>
                              </w:divBdr>
                              <w:divsChild>
                                <w:div w:id="888300303">
                                  <w:marLeft w:val="0"/>
                                  <w:marRight w:val="0"/>
                                  <w:marTop w:val="0"/>
                                  <w:marBottom w:val="0"/>
                                  <w:divBdr>
                                    <w:top w:val="none" w:sz="0" w:space="0" w:color="auto"/>
                                    <w:left w:val="none" w:sz="0" w:space="0" w:color="auto"/>
                                    <w:bottom w:val="none" w:sz="0" w:space="0" w:color="auto"/>
                                    <w:right w:val="none" w:sz="0" w:space="0" w:color="auto"/>
                                  </w:divBdr>
                                </w:div>
                                <w:div w:id="1786192393">
                                  <w:marLeft w:val="0"/>
                                  <w:marRight w:val="0"/>
                                  <w:marTop w:val="0"/>
                                  <w:marBottom w:val="0"/>
                                  <w:divBdr>
                                    <w:top w:val="none" w:sz="0" w:space="0" w:color="auto"/>
                                    <w:left w:val="none" w:sz="0" w:space="0" w:color="auto"/>
                                    <w:bottom w:val="none" w:sz="0" w:space="0" w:color="auto"/>
                                    <w:right w:val="none" w:sz="0" w:space="0" w:color="auto"/>
                                  </w:divBdr>
                                </w:div>
                                <w:div w:id="1839928605">
                                  <w:marLeft w:val="0"/>
                                  <w:marRight w:val="0"/>
                                  <w:marTop w:val="0"/>
                                  <w:marBottom w:val="0"/>
                                  <w:divBdr>
                                    <w:top w:val="none" w:sz="0" w:space="0" w:color="auto"/>
                                    <w:left w:val="none" w:sz="0" w:space="0" w:color="auto"/>
                                    <w:bottom w:val="none" w:sz="0" w:space="0" w:color="auto"/>
                                    <w:right w:val="none" w:sz="0" w:space="0" w:color="auto"/>
                                  </w:divBdr>
                                </w:div>
                              </w:divsChild>
                            </w:div>
                            <w:div w:id="350690478">
                              <w:marLeft w:val="0"/>
                              <w:marRight w:val="0"/>
                              <w:marTop w:val="0"/>
                              <w:marBottom w:val="0"/>
                              <w:divBdr>
                                <w:top w:val="none" w:sz="0" w:space="0" w:color="auto"/>
                                <w:left w:val="none" w:sz="0" w:space="0" w:color="auto"/>
                                <w:bottom w:val="none" w:sz="0" w:space="0" w:color="auto"/>
                                <w:right w:val="none" w:sz="0" w:space="0" w:color="auto"/>
                              </w:divBdr>
                              <w:divsChild>
                                <w:div w:id="195699417">
                                  <w:marLeft w:val="0"/>
                                  <w:marRight w:val="0"/>
                                  <w:marTop w:val="0"/>
                                  <w:marBottom w:val="0"/>
                                  <w:divBdr>
                                    <w:top w:val="none" w:sz="0" w:space="0" w:color="auto"/>
                                    <w:left w:val="none" w:sz="0" w:space="0" w:color="auto"/>
                                    <w:bottom w:val="none" w:sz="0" w:space="0" w:color="auto"/>
                                    <w:right w:val="none" w:sz="0" w:space="0" w:color="auto"/>
                                  </w:divBdr>
                                </w:div>
                                <w:div w:id="578713677">
                                  <w:marLeft w:val="0"/>
                                  <w:marRight w:val="0"/>
                                  <w:marTop w:val="0"/>
                                  <w:marBottom w:val="0"/>
                                  <w:divBdr>
                                    <w:top w:val="none" w:sz="0" w:space="0" w:color="auto"/>
                                    <w:left w:val="none" w:sz="0" w:space="0" w:color="auto"/>
                                    <w:bottom w:val="none" w:sz="0" w:space="0" w:color="auto"/>
                                    <w:right w:val="none" w:sz="0" w:space="0" w:color="auto"/>
                                  </w:divBdr>
                                </w:div>
                                <w:div w:id="1393308396">
                                  <w:marLeft w:val="0"/>
                                  <w:marRight w:val="0"/>
                                  <w:marTop w:val="0"/>
                                  <w:marBottom w:val="0"/>
                                  <w:divBdr>
                                    <w:top w:val="none" w:sz="0" w:space="0" w:color="auto"/>
                                    <w:left w:val="none" w:sz="0" w:space="0" w:color="auto"/>
                                    <w:bottom w:val="none" w:sz="0" w:space="0" w:color="auto"/>
                                    <w:right w:val="none" w:sz="0" w:space="0" w:color="auto"/>
                                  </w:divBdr>
                                </w:div>
                                <w:div w:id="1492063756">
                                  <w:marLeft w:val="0"/>
                                  <w:marRight w:val="0"/>
                                  <w:marTop w:val="0"/>
                                  <w:marBottom w:val="0"/>
                                  <w:divBdr>
                                    <w:top w:val="none" w:sz="0" w:space="0" w:color="auto"/>
                                    <w:left w:val="none" w:sz="0" w:space="0" w:color="auto"/>
                                    <w:bottom w:val="none" w:sz="0" w:space="0" w:color="auto"/>
                                    <w:right w:val="none" w:sz="0" w:space="0" w:color="auto"/>
                                  </w:divBdr>
                                </w:div>
                                <w:div w:id="1536235866">
                                  <w:marLeft w:val="0"/>
                                  <w:marRight w:val="0"/>
                                  <w:marTop w:val="0"/>
                                  <w:marBottom w:val="0"/>
                                  <w:divBdr>
                                    <w:top w:val="none" w:sz="0" w:space="0" w:color="auto"/>
                                    <w:left w:val="none" w:sz="0" w:space="0" w:color="auto"/>
                                    <w:bottom w:val="none" w:sz="0" w:space="0" w:color="auto"/>
                                    <w:right w:val="none" w:sz="0" w:space="0" w:color="auto"/>
                                  </w:divBdr>
                                </w:div>
                                <w:div w:id="1542670037">
                                  <w:marLeft w:val="0"/>
                                  <w:marRight w:val="0"/>
                                  <w:marTop w:val="0"/>
                                  <w:marBottom w:val="0"/>
                                  <w:divBdr>
                                    <w:top w:val="none" w:sz="0" w:space="0" w:color="auto"/>
                                    <w:left w:val="none" w:sz="0" w:space="0" w:color="auto"/>
                                    <w:bottom w:val="none" w:sz="0" w:space="0" w:color="auto"/>
                                    <w:right w:val="none" w:sz="0" w:space="0" w:color="auto"/>
                                  </w:divBdr>
                                </w:div>
                                <w:div w:id="1691832691">
                                  <w:marLeft w:val="0"/>
                                  <w:marRight w:val="0"/>
                                  <w:marTop w:val="0"/>
                                  <w:marBottom w:val="0"/>
                                  <w:divBdr>
                                    <w:top w:val="none" w:sz="0" w:space="0" w:color="auto"/>
                                    <w:left w:val="none" w:sz="0" w:space="0" w:color="auto"/>
                                    <w:bottom w:val="none" w:sz="0" w:space="0" w:color="auto"/>
                                    <w:right w:val="none" w:sz="0" w:space="0" w:color="auto"/>
                                  </w:divBdr>
                                </w:div>
                                <w:div w:id="1719087610">
                                  <w:marLeft w:val="0"/>
                                  <w:marRight w:val="0"/>
                                  <w:marTop w:val="0"/>
                                  <w:marBottom w:val="0"/>
                                  <w:divBdr>
                                    <w:top w:val="none" w:sz="0" w:space="0" w:color="auto"/>
                                    <w:left w:val="none" w:sz="0" w:space="0" w:color="auto"/>
                                    <w:bottom w:val="none" w:sz="0" w:space="0" w:color="auto"/>
                                    <w:right w:val="none" w:sz="0" w:space="0" w:color="auto"/>
                                  </w:divBdr>
                                </w:div>
                                <w:div w:id="1979795264">
                                  <w:marLeft w:val="0"/>
                                  <w:marRight w:val="0"/>
                                  <w:marTop w:val="0"/>
                                  <w:marBottom w:val="0"/>
                                  <w:divBdr>
                                    <w:top w:val="none" w:sz="0" w:space="0" w:color="auto"/>
                                    <w:left w:val="none" w:sz="0" w:space="0" w:color="auto"/>
                                    <w:bottom w:val="none" w:sz="0" w:space="0" w:color="auto"/>
                                    <w:right w:val="none" w:sz="0" w:space="0" w:color="auto"/>
                                  </w:divBdr>
                                </w:div>
                              </w:divsChild>
                            </w:div>
                            <w:div w:id="940331917">
                              <w:marLeft w:val="0"/>
                              <w:marRight w:val="0"/>
                              <w:marTop w:val="0"/>
                              <w:marBottom w:val="0"/>
                              <w:divBdr>
                                <w:top w:val="none" w:sz="0" w:space="0" w:color="auto"/>
                                <w:left w:val="none" w:sz="0" w:space="0" w:color="auto"/>
                                <w:bottom w:val="none" w:sz="0" w:space="0" w:color="auto"/>
                                <w:right w:val="none" w:sz="0" w:space="0" w:color="auto"/>
                              </w:divBdr>
                            </w:div>
                            <w:div w:id="1353529324">
                              <w:marLeft w:val="0"/>
                              <w:marRight w:val="0"/>
                              <w:marTop w:val="0"/>
                              <w:marBottom w:val="0"/>
                              <w:divBdr>
                                <w:top w:val="none" w:sz="0" w:space="0" w:color="auto"/>
                                <w:left w:val="none" w:sz="0" w:space="0" w:color="auto"/>
                                <w:bottom w:val="none" w:sz="0" w:space="0" w:color="auto"/>
                                <w:right w:val="none" w:sz="0" w:space="0" w:color="auto"/>
                              </w:divBdr>
                              <w:divsChild>
                                <w:div w:id="127481231">
                                  <w:marLeft w:val="0"/>
                                  <w:marRight w:val="0"/>
                                  <w:marTop w:val="0"/>
                                  <w:marBottom w:val="0"/>
                                  <w:divBdr>
                                    <w:top w:val="none" w:sz="0" w:space="0" w:color="auto"/>
                                    <w:left w:val="none" w:sz="0" w:space="0" w:color="auto"/>
                                    <w:bottom w:val="none" w:sz="0" w:space="0" w:color="auto"/>
                                    <w:right w:val="none" w:sz="0" w:space="0" w:color="auto"/>
                                  </w:divBdr>
                                </w:div>
                                <w:div w:id="1396079950">
                                  <w:marLeft w:val="0"/>
                                  <w:marRight w:val="0"/>
                                  <w:marTop w:val="0"/>
                                  <w:marBottom w:val="0"/>
                                  <w:divBdr>
                                    <w:top w:val="none" w:sz="0" w:space="0" w:color="auto"/>
                                    <w:left w:val="none" w:sz="0" w:space="0" w:color="auto"/>
                                    <w:bottom w:val="none" w:sz="0" w:space="0" w:color="auto"/>
                                    <w:right w:val="none" w:sz="0" w:space="0" w:color="auto"/>
                                  </w:divBdr>
                                </w:div>
                                <w:div w:id="1935897868">
                                  <w:marLeft w:val="0"/>
                                  <w:marRight w:val="0"/>
                                  <w:marTop w:val="0"/>
                                  <w:marBottom w:val="0"/>
                                  <w:divBdr>
                                    <w:top w:val="none" w:sz="0" w:space="0" w:color="auto"/>
                                    <w:left w:val="none" w:sz="0" w:space="0" w:color="auto"/>
                                    <w:bottom w:val="none" w:sz="0" w:space="0" w:color="auto"/>
                                    <w:right w:val="none" w:sz="0" w:space="0" w:color="auto"/>
                                  </w:divBdr>
                                </w:div>
                              </w:divsChild>
                            </w:div>
                            <w:div w:id="1630670794">
                              <w:marLeft w:val="0"/>
                              <w:marRight w:val="0"/>
                              <w:marTop w:val="0"/>
                              <w:marBottom w:val="0"/>
                              <w:divBdr>
                                <w:top w:val="none" w:sz="0" w:space="0" w:color="auto"/>
                                <w:left w:val="none" w:sz="0" w:space="0" w:color="auto"/>
                                <w:bottom w:val="none" w:sz="0" w:space="0" w:color="auto"/>
                                <w:right w:val="none" w:sz="0" w:space="0" w:color="auto"/>
                              </w:divBdr>
                              <w:divsChild>
                                <w:div w:id="184710246">
                                  <w:marLeft w:val="0"/>
                                  <w:marRight w:val="0"/>
                                  <w:marTop w:val="0"/>
                                  <w:marBottom w:val="0"/>
                                  <w:divBdr>
                                    <w:top w:val="none" w:sz="0" w:space="0" w:color="auto"/>
                                    <w:left w:val="none" w:sz="0" w:space="0" w:color="auto"/>
                                    <w:bottom w:val="none" w:sz="0" w:space="0" w:color="auto"/>
                                    <w:right w:val="none" w:sz="0" w:space="0" w:color="auto"/>
                                  </w:divBdr>
                                </w:div>
                                <w:div w:id="194193676">
                                  <w:marLeft w:val="0"/>
                                  <w:marRight w:val="0"/>
                                  <w:marTop w:val="0"/>
                                  <w:marBottom w:val="0"/>
                                  <w:divBdr>
                                    <w:top w:val="none" w:sz="0" w:space="0" w:color="auto"/>
                                    <w:left w:val="none" w:sz="0" w:space="0" w:color="auto"/>
                                    <w:bottom w:val="none" w:sz="0" w:space="0" w:color="auto"/>
                                    <w:right w:val="none" w:sz="0" w:space="0" w:color="auto"/>
                                  </w:divBdr>
                                </w:div>
                                <w:div w:id="603653463">
                                  <w:marLeft w:val="0"/>
                                  <w:marRight w:val="0"/>
                                  <w:marTop w:val="0"/>
                                  <w:marBottom w:val="0"/>
                                  <w:divBdr>
                                    <w:top w:val="none" w:sz="0" w:space="0" w:color="auto"/>
                                    <w:left w:val="none" w:sz="0" w:space="0" w:color="auto"/>
                                    <w:bottom w:val="none" w:sz="0" w:space="0" w:color="auto"/>
                                    <w:right w:val="none" w:sz="0" w:space="0" w:color="auto"/>
                                  </w:divBdr>
                                  <w:divsChild>
                                    <w:div w:id="494341375">
                                      <w:marLeft w:val="0"/>
                                      <w:marRight w:val="0"/>
                                      <w:marTop w:val="0"/>
                                      <w:marBottom w:val="0"/>
                                      <w:divBdr>
                                        <w:top w:val="none" w:sz="0" w:space="0" w:color="auto"/>
                                        <w:left w:val="none" w:sz="0" w:space="0" w:color="auto"/>
                                        <w:bottom w:val="none" w:sz="0" w:space="0" w:color="auto"/>
                                        <w:right w:val="none" w:sz="0" w:space="0" w:color="auto"/>
                                      </w:divBdr>
                                    </w:div>
                                    <w:div w:id="1455709234">
                                      <w:marLeft w:val="0"/>
                                      <w:marRight w:val="0"/>
                                      <w:marTop w:val="0"/>
                                      <w:marBottom w:val="0"/>
                                      <w:divBdr>
                                        <w:top w:val="none" w:sz="0" w:space="0" w:color="auto"/>
                                        <w:left w:val="none" w:sz="0" w:space="0" w:color="auto"/>
                                        <w:bottom w:val="none" w:sz="0" w:space="0" w:color="auto"/>
                                        <w:right w:val="none" w:sz="0" w:space="0" w:color="auto"/>
                                      </w:divBdr>
                                    </w:div>
                                  </w:divsChild>
                                </w:div>
                                <w:div w:id="1197424393">
                                  <w:marLeft w:val="0"/>
                                  <w:marRight w:val="0"/>
                                  <w:marTop w:val="0"/>
                                  <w:marBottom w:val="0"/>
                                  <w:divBdr>
                                    <w:top w:val="none" w:sz="0" w:space="0" w:color="auto"/>
                                    <w:left w:val="none" w:sz="0" w:space="0" w:color="auto"/>
                                    <w:bottom w:val="none" w:sz="0" w:space="0" w:color="auto"/>
                                    <w:right w:val="none" w:sz="0" w:space="0" w:color="auto"/>
                                  </w:divBdr>
                                </w:div>
                                <w:div w:id="1342471783">
                                  <w:marLeft w:val="0"/>
                                  <w:marRight w:val="0"/>
                                  <w:marTop w:val="0"/>
                                  <w:marBottom w:val="0"/>
                                  <w:divBdr>
                                    <w:top w:val="none" w:sz="0" w:space="0" w:color="auto"/>
                                    <w:left w:val="none" w:sz="0" w:space="0" w:color="auto"/>
                                    <w:bottom w:val="none" w:sz="0" w:space="0" w:color="auto"/>
                                    <w:right w:val="none" w:sz="0" w:space="0" w:color="auto"/>
                                  </w:divBdr>
                                  <w:divsChild>
                                    <w:div w:id="602613944">
                                      <w:marLeft w:val="0"/>
                                      <w:marRight w:val="0"/>
                                      <w:marTop w:val="0"/>
                                      <w:marBottom w:val="0"/>
                                      <w:divBdr>
                                        <w:top w:val="none" w:sz="0" w:space="0" w:color="auto"/>
                                        <w:left w:val="none" w:sz="0" w:space="0" w:color="auto"/>
                                        <w:bottom w:val="none" w:sz="0" w:space="0" w:color="auto"/>
                                        <w:right w:val="none" w:sz="0" w:space="0" w:color="auto"/>
                                      </w:divBdr>
                                    </w:div>
                                    <w:div w:id="739253926">
                                      <w:marLeft w:val="0"/>
                                      <w:marRight w:val="0"/>
                                      <w:marTop w:val="0"/>
                                      <w:marBottom w:val="0"/>
                                      <w:divBdr>
                                        <w:top w:val="none" w:sz="0" w:space="0" w:color="auto"/>
                                        <w:left w:val="none" w:sz="0" w:space="0" w:color="auto"/>
                                        <w:bottom w:val="none" w:sz="0" w:space="0" w:color="auto"/>
                                        <w:right w:val="none" w:sz="0" w:space="0" w:color="auto"/>
                                      </w:divBdr>
                                    </w:div>
                                  </w:divsChild>
                                </w:div>
                                <w:div w:id="1411002060">
                                  <w:marLeft w:val="0"/>
                                  <w:marRight w:val="0"/>
                                  <w:marTop w:val="0"/>
                                  <w:marBottom w:val="0"/>
                                  <w:divBdr>
                                    <w:top w:val="none" w:sz="0" w:space="0" w:color="auto"/>
                                    <w:left w:val="none" w:sz="0" w:space="0" w:color="auto"/>
                                    <w:bottom w:val="none" w:sz="0" w:space="0" w:color="auto"/>
                                    <w:right w:val="none" w:sz="0" w:space="0" w:color="auto"/>
                                  </w:divBdr>
                                </w:div>
                                <w:div w:id="1720780510">
                                  <w:marLeft w:val="0"/>
                                  <w:marRight w:val="0"/>
                                  <w:marTop w:val="0"/>
                                  <w:marBottom w:val="0"/>
                                  <w:divBdr>
                                    <w:top w:val="none" w:sz="0" w:space="0" w:color="auto"/>
                                    <w:left w:val="none" w:sz="0" w:space="0" w:color="auto"/>
                                    <w:bottom w:val="none" w:sz="0" w:space="0" w:color="auto"/>
                                    <w:right w:val="none" w:sz="0" w:space="0" w:color="auto"/>
                                  </w:divBdr>
                                </w:div>
                                <w:div w:id="1765107930">
                                  <w:marLeft w:val="0"/>
                                  <w:marRight w:val="0"/>
                                  <w:marTop w:val="0"/>
                                  <w:marBottom w:val="0"/>
                                  <w:divBdr>
                                    <w:top w:val="none" w:sz="0" w:space="0" w:color="auto"/>
                                    <w:left w:val="none" w:sz="0" w:space="0" w:color="auto"/>
                                    <w:bottom w:val="none" w:sz="0" w:space="0" w:color="auto"/>
                                    <w:right w:val="none" w:sz="0" w:space="0" w:color="auto"/>
                                  </w:divBdr>
                                </w:div>
                                <w:div w:id="1779329755">
                                  <w:marLeft w:val="0"/>
                                  <w:marRight w:val="0"/>
                                  <w:marTop w:val="0"/>
                                  <w:marBottom w:val="0"/>
                                  <w:divBdr>
                                    <w:top w:val="none" w:sz="0" w:space="0" w:color="auto"/>
                                    <w:left w:val="none" w:sz="0" w:space="0" w:color="auto"/>
                                    <w:bottom w:val="none" w:sz="0" w:space="0" w:color="auto"/>
                                    <w:right w:val="none" w:sz="0" w:space="0" w:color="auto"/>
                                  </w:divBdr>
                                </w:div>
                                <w:div w:id="2085644249">
                                  <w:marLeft w:val="0"/>
                                  <w:marRight w:val="0"/>
                                  <w:marTop w:val="0"/>
                                  <w:marBottom w:val="0"/>
                                  <w:divBdr>
                                    <w:top w:val="none" w:sz="0" w:space="0" w:color="auto"/>
                                    <w:left w:val="none" w:sz="0" w:space="0" w:color="auto"/>
                                    <w:bottom w:val="none" w:sz="0" w:space="0" w:color="auto"/>
                                    <w:right w:val="none" w:sz="0" w:space="0" w:color="auto"/>
                                  </w:divBdr>
                                  <w:divsChild>
                                    <w:div w:id="38017984">
                                      <w:marLeft w:val="0"/>
                                      <w:marRight w:val="0"/>
                                      <w:marTop w:val="0"/>
                                      <w:marBottom w:val="0"/>
                                      <w:divBdr>
                                        <w:top w:val="none" w:sz="0" w:space="0" w:color="auto"/>
                                        <w:left w:val="none" w:sz="0" w:space="0" w:color="auto"/>
                                        <w:bottom w:val="none" w:sz="0" w:space="0" w:color="auto"/>
                                        <w:right w:val="none" w:sz="0" w:space="0" w:color="auto"/>
                                      </w:divBdr>
                                    </w:div>
                                    <w:div w:id="63237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9333">
                              <w:marLeft w:val="0"/>
                              <w:marRight w:val="0"/>
                              <w:marTop w:val="0"/>
                              <w:marBottom w:val="0"/>
                              <w:divBdr>
                                <w:top w:val="none" w:sz="0" w:space="0" w:color="auto"/>
                                <w:left w:val="none" w:sz="0" w:space="0" w:color="auto"/>
                                <w:bottom w:val="none" w:sz="0" w:space="0" w:color="auto"/>
                                <w:right w:val="none" w:sz="0" w:space="0" w:color="auto"/>
                              </w:divBdr>
                              <w:divsChild>
                                <w:div w:id="110056741">
                                  <w:marLeft w:val="0"/>
                                  <w:marRight w:val="0"/>
                                  <w:marTop w:val="0"/>
                                  <w:marBottom w:val="0"/>
                                  <w:divBdr>
                                    <w:top w:val="none" w:sz="0" w:space="0" w:color="auto"/>
                                    <w:left w:val="none" w:sz="0" w:space="0" w:color="auto"/>
                                    <w:bottom w:val="none" w:sz="0" w:space="0" w:color="auto"/>
                                    <w:right w:val="none" w:sz="0" w:space="0" w:color="auto"/>
                                  </w:divBdr>
                                </w:div>
                                <w:div w:id="151258258">
                                  <w:marLeft w:val="0"/>
                                  <w:marRight w:val="0"/>
                                  <w:marTop w:val="0"/>
                                  <w:marBottom w:val="0"/>
                                  <w:divBdr>
                                    <w:top w:val="none" w:sz="0" w:space="0" w:color="auto"/>
                                    <w:left w:val="none" w:sz="0" w:space="0" w:color="auto"/>
                                    <w:bottom w:val="none" w:sz="0" w:space="0" w:color="auto"/>
                                    <w:right w:val="none" w:sz="0" w:space="0" w:color="auto"/>
                                  </w:divBdr>
                                </w:div>
                                <w:div w:id="1607499715">
                                  <w:marLeft w:val="0"/>
                                  <w:marRight w:val="0"/>
                                  <w:marTop w:val="0"/>
                                  <w:marBottom w:val="0"/>
                                  <w:divBdr>
                                    <w:top w:val="none" w:sz="0" w:space="0" w:color="auto"/>
                                    <w:left w:val="none" w:sz="0" w:space="0" w:color="auto"/>
                                    <w:bottom w:val="none" w:sz="0" w:space="0" w:color="auto"/>
                                    <w:right w:val="none" w:sz="0" w:space="0" w:color="auto"/>
                                  </w:divBdr>
                                </w:div>
                              </w:divsChild>
                            </w:div>
                            <w:div w:id="1871069161">
                              <w:marLeft w:val="0"/>
                              <w:marRight w:val="0"/>
                              <w:marTop w:val="0"/>
                              <w:marBottom w:val="0"/>
                              <w:divBdr>
                                <w:top w:val="none" w:sz="0" w:space="0" w:color="auto"/>
                                <w:left w:val="none" w:sz="0" w:space="0" w:color="auto"/>
                                <w:bottom w:val="none" w:sz="0" w:space="0" w:color="auto"/>
                                <w:right w:val="none" w:sz="0" w:space="0" w:color="auto"/>
                              </w:divBdr>
                            </w:div>
                            <w:div w:id="1901475954">
                              <w:marLeft w:val="0"/>
                              <w:marRight w:val="0"/>
                              <w:marTop w:val="0"/>
                              <w:marBottom w:val="0"/>
                              <w:divBdr>
                                <w:top w:val="none" w:sz="0" w:space="0" w:color="auto"/>
                                <w:left w:val="none" w:sz="0" w:space="0" w:color="auto"/>
                                <w:bottom w:val="none" w:sz="0" w:space="0" w:color="auto"/>
                                <w:right w:val="none" w:sz="0" w:space="0" w:color="auto"/>
                              </w:divBdr>
                            </w:div>
                            <w:div w:id="1958950732">
                              <w:marLeft w:val="0"/>
                              <w:marRight w:val="0"/>
                              <w:marTop w:val="0"/>
                              <w:marBottom w:val="0"/>
                              <w:divBdr>
                                <w:top w:val="none" w:sz="0" w:space="0" w:color="auto"/>
                                <w:left w:val="none" w:sz="0" w:space="0" w:color="auto"/>
                                <w:bottom w:val="none" w:sz="0" w:space="0" w:color="auto"/>
                                <w:right w:val="none" w:sz="0" w:space="0" w:color="auto"/>
                              </w:divBdr>
                              <w:divsChild>
                                <w:div w:id="65804471">
                                  <w:marLeft w:val="0"/>
                                  <w:marRight w:val="0"/>
                                  <w:marTop w:val="0"/>
                                  <w:marBottom w:val="0"/>
                                  <w:divBdr>
                                    <w:top w:val="none" w:sz="0" w:space="0" w:color="auto"/>
                                    <w:left w:val="none" w:sz="0" w:space="0" w:color="auto"/>
                                    <w:bottom w:val="none" w:sz="0" w:space="0" w:color="auto"/>
                                    <w:right w:val="none" w:sz="0" w:space="0" w:color="auto"/>
                                  </w:divBdr>
                                </w:div>
                                <w:div w:id="350301349">
                                  <w:marLeft w:val="0"/>
                                  <w:marRight w:val="0"/>
                                  <w:marTop w:val="0"/>
                                  <w:marBottom w:val="0"/>
                                  <w:divBdr>
                                    <w:top w:val="none" w:sz="0" w:space="0" w:color="auto"/>
                                    <w:left w:val="none" w:sz="0" w:space="0" w:color="auto"/>
                                    <w:bottom w:val="none" w:sz="0" w:space="0" w:color="auto"/>
                                    <w:right w:val="none" w:sz="0" w:space="0" w:color="auto"/>
                                  </w:divBdr>
                                </w:div>
                                <w:div w:id="598876133">
                                  <w:marLeft w:val="0"/>
                                  <w:marRight w:val="0"/>
                                  <w:marTop w:val="0"/>
                                  <w:marBottom w:val="0"/>
                                  <w:divBdr>
                                    <w:top w:val="none" w:sz="0" w:space="0" w:color="auto"/>
                                    <w:left w:val="none" w:sz="0" w:space="0" w:color="auto"/>
                                    <w:bottom w:val="none" w:sz="0" w:space="0" w:color="auto"/>
                                    <w:right w:val="none" w:sz="0" w:space="0" w:color="auto"/>
                                  </w:divBdr>
                                </w:div>
                                <w:div w:id="830606259">
                                  <w:marLeft w:val="0"/>
                                  <w:marRight w:val="0"/>
                                  <w:marTop w:val="0"/>
                                  <w:marBottom w:val="0"/>
                                  <w:divBdr>
                                    <w:top w:val="none" w:sz="0" w:space="0" w:color="auto"/>
                                    <w:left w:val="none" w:sz="0" w:space="0" w:color="auto"/>
                                    <w:bottom w:val="none" w:sz="0" w:space="0" w:color="auto"/>
                                    <w:right w:val="none" w:sz="0" w:space="0" w:color="auto"/>
                                  </w:divBdr>
                                </w:div>
                                <w:div w:id="1276403009">
                                  <w:marLeft w:val="0"/>
                                  <w:marRight w:val="0"/>
                                  <w:marTop w:val="0"/>
                                  <w:marBottom w:val="0"/>
                                  <w:divBdr>
                                    <w:top w:val="none" w:sz="0" w:space="0" w:color="auto"/>
                                    <w:left w:val="none" w:sz="0" w:space="0" w:color="auto"/>
                                    <w:bottom w:val="none" w:sz="0" w:space="0" w:color="auto"/>
                                    <w:right w:val="none" w:sz="0" w:space="0" w:color="auto"/>
                                  </w:divBdr>
                                </w:div>
                                <w:div w:id="1287661240">
                                  <w:marLeft w:val="0"/>
                                  <w:marRight w:val="0"/>
                                  <w:marTop w:val="0"/>
                                  <w:marBottom w:val="0"/>
                                  <w:divBdr>
                                    <w:top w:val="none" w:sz="0" w:space="0" w:color="auto"/>
                                    <w:left w:val="none" w:sz="0" w:space="0" w:color="auto"/>
                                    <w:bottom w:val="none" w:sz="0" w:space="0" w:color="auto"/>
                                    <w:right w:val="none" w:sz="0" w:space="0" w:color="auto"/>
                                  </w:divBdr>
                                </w:div>
                              </w:divsChild>
                            </w:div>
                            <w:div w:id="1993294709">
                              <w:marLeft w:val="0"/>
                              <w:marRight w:val="0"/>
                              <w:marTop w:val="0"/>
                              <w:marBottom w:val="0"/>
                              <w:divBdr>
                                <w:top w:val="none" w:sz="0" w:space="0" w:color="auto"/>
                                <w:left w:val="none" w:sz="0" w:space="0" w:color="auto"/>
                                <w:bottom w:val="none" w:sz="0" w:space="0" w:color="auto"/>
                                <w:right w:val="none" w:sz="0" w:space="0" w:color="auto"/>
                              </w:divBdr>
                            </w:div>
                            <w:div w:id="1994484382">
                              <w:marLeft w:val="0"/>
                              <w:marRight w:val="0"/>
                              <w:marTop w:val="0"/>
                              <w:marBottom w:val="0"/>
                              <w:divBdr>
                                <w:top w:val="none" w:sz="0" w:space="0" w:color="auto"/>
                                <w:left w:val="none" w:sz="0" w:space="0" w:color="auto"/>
                                <w:bottom w:val="none" w:sz="0" w:space="0" w:color="auto"/>
                                <w:right w:val="none" w:sz="0" w:space="0" w:color="auto"/>
                              </w:divBdr>
                            </w:div>
                            <w:div w:id="20048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646853">
                      <w:marLeft w:val="0"/>
                      <w:marRight w:val="0"/>
                      <w:marTop w:val="0"/>
                      <w:marBottom w:val="0"/>
                      <w:divBdr>
                        <w:top w:val="none" w:sz="0" w:space="0" w:color="auto"/>
                        <w:left w:val="none" w:sz="0" w:space="0" w:color="auto"/>
                        <w:bottom w:val="none" w:sz="0" w:space="0" w:color="auto"/>
                        <w:right w:val="none" w:sz="0" w:space="0" w:color="auto"/>
                      </w:divBdr>
                    </w:div>
                    <w:div w:id="867986691">
                      <w:marLeft w:val="0"/>
                      <w:marRight w:val="0"/>
                      <w:marTop w:val="0"/>
                      <w:marBottom w:val="0"/>
                      <w:divBdr>
                        <w:top w:val="none" w:sz="0" w:space="0" w:color="auto"/>
                        <w:left w:val="none" w:sz="0" w:space="0" w:color="auto"/>
                        <w:bottom w:val="none" w:sz="0" w:space="0" w:color="auto"/>
                        <w:right w:val="none" w:sz="0" w:space="0" w:color="auto"/>
                      </w:divBdr>
                      <w:divsChild>
                        <w:div w:id="15355514">
                          <w:marLeft w:val="0"/>
                          <w:marRight w:val="0"/>
                          <w:marTop w:val="0"/>
                          <w:marBottom w:val="0"/>
                          <w:divBdr>
                            <w:top w:val="none" w:sz="0" w:space="0" w:color="auto"/>
                            <w:left w:val="none" w:sz="0" w:space="0" w:color="auto"/>
                            <w:bottom w:val="none" w:sz="0" w:space="0" w:color="auto"/>
                            <w:right w:val="none" w:sz="0" w:space="0" w:color="auto"/>
                          </w:divBdr>
                        </w:div>
                        <w:div w:id="90586162">
                          <w:marLeft w:val="0"/>
                          <w:marRight w:val="0"/>
                          <w:marTop w:val="0"/>
                          <w:marBottom w:val="0"/>
                          <w:divBdr>
                            <w:top w:val="none" w:sz="0" w:space="0" w:color="auto"/>
                            <w:left w:val="none" w:sz="0" w:space="0" w:color="auto"/>
                            <w:bottom w:val="none" w:sz="0" w:space="0" w:color="auto"/>
                            <w:right w:val="none" w:sz="0" w:space="0" w:color="auto"/>
                          </w:divBdr>
                        </w:div>
                        <w:div w:id="124004270">
                          <w:marLeft w:val="0"/>
                          <w:marRight w:val="0"/>
                          <w:marTop w:val="0"/>
                          <w:marBottom w:val="0"/>
                          <w:divBdr>
                            <w:top w:val="none" w:sz="0" w:space="0" w:color="auto"/>
                            <w:left w:val="none" w:sz="0" w:space="0" w:color="auto"/>
                            <w:bottom w:val="none" w:sz="0" w:space="0" w:color="auto"/>
                            <w:right w:val="none" w:sz="0" w:space="0" w:color="auto"/>
                          </w:divBdr>
                        </w:div>
                        <w:div w:id="150291806">
                          <w:marLeft w:val="0"/>
                          <w:marRight w:val="0"/>
                          <w:marTop w:val="0"/>
                          <w:marBottom w:val="0"/>
                          <w:divBdr>
                            <w:top w:val="none" w:sz="0" w:space="0" w:color="auto"/>
                            <w:left w:val="none" w:sz="0" w:space="0" w:color="auto"/>
                            <w:bottom w:val="none" w:sz="0" w:space="0" w:color="auto"/>
                            <w:right w:val="none" w:sz="0" w:space="0" w:color="auto"/>
                          </w:divBdr>
                        </w:div>
                        <w:div w:id="304819742">
                          <w:marLeft w:val="0"/>
                          <w:marRight w:val="0"/>
                          <w:marTop w:val="0"/>
                          <w:marBottom w:val="0"/>
                          <w:divBdr>
                            <w:top w:val="none" w:sz="0" w:space="0" w:color="auto"/>
                            <w:left w:val="none" w:sz="0" w:space="0" w:color="auto"/>
                            <w:bottom w:val="none" w:sz="0" w:space="0" w:color="auto"/>
                            <w:right w:val="none" w:sz="0" w:space="0" w:color="auto"/>
                          </w:divBdr>
                        </w:div>
                        <w:div w:id="402918337">
                          <w:marLeft w:val="0"/>
                          <w:marRight w:val="0"/>
                          <w:marTop w:val="0"/>
                          <w:marBottom w:val="0"/>
                          <w:divBdr>
                            <w:top w:val="none" w:sz="0" w:space="0" w:color="auto"/>
                            <w:left w:val="none" w:sz="0" w:space="0" w:color="auto"/>
                            <w:bottom w:val="none" w:sz="0" w:space="0" w:color="auto"/>
                            <w:right w:val="none" w:sz="0" w:space="0" w:color="auto"/>
                          </w:divBdr>
                        </w:div>
                        <w:div w:id="414476692">
                          <w:marLeft w:val="0"/>
                          <w:marRight w:val="0"/>
                          <w:marTop w:val="0"/>
                          <w:marBottom w:val="0"/>
                          <w:divBdr>
                            <w:top w:val="none" w:sz="0" w:space="0" w:color="auto"/>
                            <w:left w:val="none" w:sz="0" w:space="0" w:color="auto"/>
                            <w:bottom w:val="none" w:sz="0" w:space="0" w:color="auto"/>
                            <w:right w:val="none" w:sz="0" w:space="0" w:color="auto"/>
                          </w:divBdr>
                        </w:div>
                        <w:div w:id="433214773">
                          <w:marLeft w:val="0"/>
                          <w:marRight w:val="0"/>
                          <w:marTop w:val="0"/>
                          <w:marBottom w:val="0"/>
                          <w:divBdr>
                            <w:top w:val="none" w:sz="0" w:space="0" w:color="auto"/>
                            <w:left w:val="none" w:sz="0" w:space="0" w:color="auto"/>
                            <w:bottom w:val="none" w:sz="0" w:space="0" w:color="auto"/>
                            <w:right w:val="none" w:sz="0" w:space="0" w:color="auto"/>
                          </w:divBdr>
                        </w:div>
                        <w:div w:id="737364381">
                          <w:marLeft w:val="0"/>
                          <w:marRight w:val="0"/>
                          <w:marTop w:val="0"/>
                          <w:marBottom w:val="0"/>
                          <w:divBdr>
                            <w:top w:val="none" w:sz="0" w:space="0" w:color="auto"/>
                            <w:left w:val="none" w:sz="0" w:space="0" w:color="auto"/>
                            <w:bottom w:val="none" w:sz="0" w:space="0" w:color="auto"/>
                            <w:right w:val="none" w:sz="0" w:space="0" w:color="auto"/>
                          </w:divBdr>
                        </w:div>
                        <w:div w:id="997882548">
                          <w:marLeft w:val="0"/>
                          <w:marRight w:val="0"/>
                          <w:marTop w:val="0"/>
                          <w:marBottom w:val="0"/>
                          <w:divBdr>
                            <w:top w:val="none" w:sz="0" w:space="0" w:color="auto"/>
                            <w:left w:val="none" w:sz="0" w:space="0" w:color="auto"/>
                            <w:bottom w:val="none" w:sz="0" w:space="0" w:color="auto"/>
                            <w:right w:val="none" w:sz="0" w:space="0" w:color="auto"/>
                          </w:divBdr>
                        </w:div>
                        <w:div w:id="1139766997">
                          <w:marLeft w:val="0"/>
                          <w:marRight w:val="0"/>
                          <w:marTop w:val="0"/>
                          <w:marBottom w:val="0"/>
                          <w:divBdr>
                            <w:top w:val="none" w:sz="0" w:space="0" w:color="auto"/>
                            <w:left w:val="none" w:sz="0" w:space="0" w:color="auto"/>
                            <w:bottom w:val="none" w:sz="0" w:space="0" w:color="auto"/>
                            <w:right w:val="none" w:sz="0" w:space="0" w:color="auto"/>
                          </w:divBdr>
                        </w:div>
                        <w:div w:id="1368070293">
                          <w:marLeft w:val="0"/>
                          <w:marRight w:val="0"/>
                          <w:marTop w:val="0"/>
                          <w:marBottom w:val="0"/>
                          <w:divBdr>
                            <w:top w:val="none" w:sz="0" w:space="0" w:color="auto"/>
                            <w:left w:val="none" w:sz="0" w:space="0" w:color="auto"/>
                            <w:bottom w:val="none" w:sz="0" w:space="0" w:color="auto"/>
                            <w:right w:val="none" w:sz="0" w:space="0" w:color="auto"/>
                          </w:divBdr>
                        </w:div>
                        <w:div w:id="1442384403">
                          <w:marLeft w:val="0"/>
                          <w:marRight w:val="0"/>
                          <w:marTop w:val="0"/>
                          <w:marBottom w:val="0"/>
                          <w:divBdr>
                            <w:top w:val="none" w:sz="0" w:space="0" w:color="auto"/>
                            <w:left w:val="none" w:sz="0" w:space="0" w:color="auto"/>
                            <w:bottom w:val="none" w:sz="0" w:space="0" w:color="auto"/>
                            <w:right w:val="none" w:sz="0" w:space="0" w:color="auto"/>
                          </w:divBdr>
                        </w:div>
                        <w:div w:id="1513959800">
                          <w:marLeft w:val="0"/>
                          <w:marRight w:val="0"/>
                          <w:marTop w:val="0"/>
                          <w:marBottom w:val="0"/>
                          <w:divBdr>
                            <w:top w:val="none" w:sz="0" w:space="0" w:color="auto"/>
                            <w:left w:val="none" w:sz="0" w:space="0" w:color="auto"/>
                            <w:bottom w:val="none" w:sz="0" w:space="0" w:color="auto"/>
                            <w:right w:val="none" w:sz="0" w:space="0" w:color="auto"/>
                          </w:divBdr>
                        </w:div>
                        <w:div w:id="1647470143">
                          <w:marLeft w:val="0"/>
                          <w:marRight w:val="0"/>
                          <w:marTop w:val="0"/>
                          <w:marBottom w:val="0"/>
                          <w:divBdr>
                            <w:top w:val="none" w:sz="0" w:space="0" w:color="auto"/>
                            <w:left w:val="none" w:sz="0" w:space="0" w:color="auto"/>
                            <w:bottom w:val="none" w:sz="0" w:space="0" w:color="auto"/>
                            <w:right w:val="none" w:sz="0" w:space="0" w:color="auto"/>
                          </w:divBdr>
                        </w:div>
                        <w:div w:id="1679623158">
                          <w:marLeft w:val="0"/>
                          <w:marRight w:val="0"/>
                          <w:marTop w:val="0"/>
                          <w:marBottom w:val="0"/>
                          <w:divBdr>
                            <w:top w:val="none" w:sz="0" w:space="0" w:color="auto"/>
                            <w:left w:val="none" w:sz="0" w:space="0" w:color="auto"/>
                            <w:bottom w:val="none" w:sz="0" w:space="0" w:color="auto"/>
                            <w:right w:val="none" w:sz="0" w:space="0" w:color="auto"/>
                          </w:divBdr>
                        </w:div>
                        <w:div w:id="1762749585">
                          <w:marLeft w:val="0"/>
                          <w:marRight w:val="0"/>
                          <w:marTop w:val="0"/>
                          <w:marBottom w:val="0"/>
                          <w:divBdr>
                            <w:top w:val="none" w:sz="0" w:space="0" w:color="auto"/>
                            <w:left w:val="none" w:sz="0" w:space="0" w:color="auto"/>
                            <w:bottom w:val="none" w:sz="0" w:space="0" w:color="auto"/>
                            <w:right w:val="none" w:sz="0" w:space="0" w:color="auto"/>
                          </w:divBdr>
                        </w:div>
                        <w:div w:id="1805152094">
                          <w:marLeft w:val="0"/>
                          <w:marRight w:val="0"/>
                          <w:marTop w:val="0"/>
                          <w:marBottom w:val="0"/>
                          <w:divBdr>
                            <w:top w:val="none" w:sz="0" w:space="0" w:color="auto"/>
                            <w:left w:val="none" w:sz="0" w:space="0" w:color="auto"/>
                            <w:bottom w:val="none" w:sz="0" w:space="0" w:color="auto"/>
                            <w:right w:val="none" w:sz="0" w:space="0" w:color="auto"/>
                          </w:divBdr>
                        </w:div>
                      </w:divsChild>
                    </w:div>
                    <w:div w:id="1176382545">
                      <w:marLeft w:val="0"/>
                      <w:marRight w:val="0"/>
                      <w:marTop w:val="0"/>
                      <w:marBottom w:val="0"/>
                      <w:divBdr>
                        <w:top w:val="none" w:sz="0" w:space="0" w:color="auto"/>
                        <w:left w:val="none" w:sz="0" w:space="0" w:color="auto"/>
                        <w:bottom w:val="none" w:sz="0" w:space="0" w:color="auto"/>
                        <w:right w:val="none" w:sz="0" w:space="0" w:color="auto"/>
                      </w:divBdr>
                    </w:div>
                  </w:divsChild>
                </w:div>
                <w:div w:id="787772696">
                  <w:marLeft w:val="0"/>
                  <w:marRight w:val="0"/>
                  <w:marTop w:val="0"/>
                  <w:marBottom w:val="0"/>
                  <w:divBdr>
                    <w:top w:val="none" w:sz="0" w:space="0" w:color="auto"/>
                    <w:left w:val="none" w:sz="0" w:space="0" w:color="auto"/>
                    <w:bottom w:val="none" w:sz="0" w:space="0" w:color="auto"/>
                    <w:right w:val="none" w:sz="0" w:space="0" w:color="auto"/>
                  </w:divBdr>
                  <w:divsChild>
                    <w:div w:id="598028653">
                      <w:marLeft w:val="0"/>
                      <w:marRight w:val="0"/>
                      <w:marTop w:val="0"/>
                      <w:marBottom w:val="0"/>
                      <w:divBdr>
                        <w:top w:val="none" w:sz="0" w:space="0" w:color="auto"/>
                        <w:left w:val="none" w:sz="0" w:space="0" w:color="auto"/>
                        <w:bottom w:val="none" w:sz="0" w:space="0" w:color="auto"/>
                        <w:right w:val="none" w:sz="0" w:space="0" w:color="auto"/>
                      </w:divBdr>
                    </w:div>
                    <w:div w:id="935094977">
                      <w:marLeft w:val="0"/>
                      <w:marRight w:val="0"/>
                      <w:marTop w:val="0"/>
                      <w:marBottom w:val="0"/>
                      <w:divBdr>
                        <w:top w:val="none" w:sz="0" w:space="0" w:color="auto"/>
                        <w:left w:val="none" w:sz="0" w:space="0" w:color="auto"/>
                        <w:bottom w:val="none" w:sz="0" w:space="0" w:color="auto"/>
                        <w:right w:val="none" w:sz="0" w:space="0" w:color="auto"/>
                      </w:divBdr>
                    </w:div>
                    <w:div w:id="1215386923">
                      <w:marLeft w:val="0"/>
                      <w:marRight w:val="0"/>
                      <w:marTop w:val="0"/>
                      <w:marBottom w:val="0"/>
                      <w:divBdr>
                        <w:top w:val="none" w:sz="0" w:space="0" w:color="auto"/>
                        <w:left w:val="none" w:sz="0" w:space="0" w:color="auto"/>
                        <w:bottom w:val="none" w:sz="0" w:space="0" w:color="auto"/>
                        <w:right w:val="none" w:sz="0" w:space="0" w:color="auto"/>
                      </w:divBdr>
                    </w:div>
                    <w:div w:id="1378551811">
                      <w:marLeft w:val="0"/>
                      <w:marRight w:val="0"/>
                      <w:marTop w:val="0"/>
                      <w:marBottom w:val="0"/>
                      <w:divBdr>
                        <w:top w:val="none" w:sz="0" w:space="0" w:color="auto"/>
                        <w:left w:val="none" w:sz="0" w:space="0" w:color="auto"/>
                        <w:bottom w:val="none" w:sz="0" w:space="0" w:color="auto"/>
                        <w:right w:val="none" w:sz="0" w:space="0" w:color="auto"/>
                      </w:divBdr>
                    </w:div>
                    <w:div w:id="1510635039">
                      <w:marLeft w:val="0"/>
                      <w:marRight w:val="0"/>
                      <w:marTop w:val="0"/>
                      <w:marBottom w:val="0"/>
                      <w:divBdr>
                        <w:top w:val="none" w:sz="0" w:space="0" w:color="auto"/>
                        <w:left w:val="none" w:sz="0" w:space="0" w:color="auto"/>
                        <w:bottom w:val="none" w:sz="0" w:space="0" w:color="auto"/>
                        <w:right w:val="none" w:sz="0" w:space="0" w:color="auto"/>
                      </w:divBdr>
                    </w:div>
                    <w:div w:id="1669482783">
                      <w:marLeft w:val="0"/>
                      <w:marRight w:val="0"/>
                      <w:marTop w:val="0"/>
                      <w:marBottom w:val="0"/>
                      <w:divBdr>
                        <w:top w:val="none" w:sz="0" w:space="0" w:color="auto"/>
                        <w:left w:val="none" w:sz="0" w:space="0" w:color="auto"/>
                        <w:bottom w:val="none" w:sz="0" w:space="0" w:color="auto"/>
                        <w:right w:val="none" w:sz="0" w:space="0" w:color="auto"/>
                      </w:divBdr>
                    </w:div>
                  </w:divsChild>
                </w:div>
                <w:div w:id="128781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18755">
      <w:bodyDiv w:val="1"/>
      <w:marLeft w:val="0"/>
      <w:marRight w:val="0"/>
      <w:marTop w:val="0"/>
      <w:marBottom w:val="0"/>
      <w:divBdr>
        <w:top w:val="none" w:sz="0" w:space="0" w:color="auto"/>
        <w:left w:val="none" w:sz="0" w:space="0" w:color="auto"/>
        <w:bottom w:val="none" w:sz="0" w:space="0" w:color="auto"/>
        <w:right w:val="none" w:sz="0" w:space="0" w:color="auto"/>
      </w:divBdr>
    </w:div>
    <w:div w:id="1814329735">
      <w:bodyDiv w:val="1"/>
      <w:marLeft w:val="0"/>
      <w:marRight w:val="0"/>
      <w:marTop w:val="0"/>
      <w:marBottom w:val="0"/>
      <w:divBdr>
        <w:top w:val="none" w:sz="0" w:space="0" w:color="auto"/>
        <w:left w:val="none" w:sz="0" w:space="0" w:color="auto"/>
        <w:bottom w:val="none" w:sz="0" w:space="0" w:color="auto"/>
        <w:right w:val="none" w:sz="0" w:space="0" w:color="auto"/>
      </w:divBdr>
    </w:div>
    <w:div w:id="1848515530">
      <w:bodyDiv w:val="1"/>
      <w:marLeft w:val="0"/>
      <w:marRight w:val="0"/>
      <w:marTop w:val="0"/>
      <w:marBottom w:val="0"/>
      <w:divBdr>
        <w:top w:val="none" w:sz="0" w:space="0" w:color="auto"/>
        <w:left w:val="none" w:sz="0" w:space="0" w:color="auto"/>
        <w:bottom w:val="none" w:sz="0" w:space="0" w:color="auto"/>
        <w:right w:val="none" w:sz="0" w:space="0" w:color="auto"/>
      </w:divBdr>
    </w:div>
    <w:div w:id="1851096736">
      <w:bodyDiv w:val="1"/>
      <w:marLeft w:val="0"/>
      <w:marRight w:val="0"/>
      <w:marTop w:val="0"/>
      <w:marBottom w:val="0"/>
      <w:divBdr>
        <w:top w:val="none" w:sz="0" w:space="0" w:color="auto"/>
        <w:left w:val="none" w:sz="0" w:space="0" w:color="auto"/>
        <w:bottom w:val="none" w:sz="0" w:space="0" w:color="auto"/>
        <w:right w:val="none" w:sz="0" w:space="0" w:color="auto"/>
      </w:divBdr>
      <w:divsChild>
        <w:div w:id="1240555328">
          <w:marLeft w:val="0"/>
          <w:marRight w:val="0"/>
          <w:marTop w:val="0"/>
          <w:marBottom w:val="0"/>
          <w:divBdr>
            <w:top w:val="none" w:sz="0" w:space="0" w:color="auto"/>
            <w:left w:val="none" w:sz="0" w:space="0" w:color="auto"/>
            <w:bottom w:val="none" w:sz="0" w:space="0" w:color="auto"/>
            <w:right w:val="none" w:sz="0" w:space="0" w:color="auto"/>
          </w:divBdr>
        </w:div>
        <w:div w:id="1453524321">
          <w:marLeft w:val="0"/>
          <w:marRight w:val="0"/>
          <w:marTop w:val="0"/>
          <w:marBottom w:val="0"/>
          <w:divBdr>
            <w:top w:val="none" w:sz="0" w:space="0" w:color="auto"/>
            <w:left w:val="none" w:sz="0" w:space="0" w:color="auto"/>
            <w:bottom w:val="none" w:sz="0" w:space="0" w:color="auto"/>
            <w:right w:val="none" w:sz="0" w:space="0" w:color="auto"/>
          </w:divBdr>
          <w:divsChild>
            <w:div w:id="597252994">
              <w:marLeft w:val="0"/>
              <w:marRight w:val="0"/>
              <w:marTop w:val="0"/>
              <w:marBottom w:val="0"/>
              <w:divBdr>
                <w:top w:val="none" w:sz="0" w:space="0" w:color="auto"/>
                <w:left w:val="none" w:sz="0" w:space="0" w:color="auto"/>
                <w:bottom w:val="none" w:sz="0" w:space="0" w:color="auto"/>
                <w:right w:val="none" w:sz="0" w:space="0" w:color="auto"/>
              </w:divBdr>
              <w:divsChild>
                <w:div w:id="686636478">
                  <w:marLeft w:val="0"/>
                  <w:marRight w:val="0"/>
                  <w:marTop w:val="0"/>
                  <w:marBottom w:val="0"/>
                  <w:divBdr>
                    <w:top w:val="none" w:sz="0" w:space="0" w:color="auto"/>
                    <w:left w:val="none" w:sz="0" w:space="0" w:color="auto"/>
                    <w:bottom w:val="none" w:sz="0" w:space="0" w:color="auto"/>
                    <w:right w:val="none" w:sz="0" w:space="0" w:color="auto"/>
                  </w:divBdr>
                </w:div>
                <w:div w:id="723065493">
                  <w:marLeft w:val="0"/>
                  <w:marRight w:val="0"/>
                  <w:marTop w:val="0"/>
                  <w:marBottom w:val="0"/>
                  <w:divBdr>
                    <w:top w:val="none" w:sz="0" w:space="0" w:color="auto"/>
                    <w:left w:val="none" w:sz="0" w:space="0" w:color="auto"/>
                    <w:bottom w:val="none" w:sz="0" w:space="0" w:color="auto"/>
                    <w:right w:val="none" w:sz="0" w:space="0" w:color="auto"/>
                  </w:divBdr>
                </w:div>
                <w:div w:id="768626748">
                  <w:marLeft w:val="0"/>
                  <w:marRight w:val="0"/>
                  <w:marTop w:val="0"/>
                  <w:marBottom w:val="0"/>
                  <w:divBdr>
                    <w:top w:val="none" w:sz="0" w:space="0" w:color="auto"/>
                    <w:left w:val="none" w:sz="0" w:space="0" w:color="auto"/>
                    <w:bottom w:val="none" w:sz="0" w:space="0" w:color="auto"/>
                    <w:right w:val="none" w:sz="0" w:space="0" w:color="auto"/>
                  </w:divBdr>
                </w:div>
                <w:div w:id="774788056">
                  <w:marLeft w:val="0"/>
                  <w:marRight w:val="0"/>
                  <w:marTop w:val="0"/>
                  <w:marBottom w:val="0"/>
                  <w:divBdr>
                    <w:top w:val="none" w:sz="0" w:space="0" w:color="auto"/>
                    <w:left w:val="none" w:sz="0" w:space="0" w:color="auto"/>
                    <w:bottom w:val="none" w:sz="0" w:space="0" w:color="auto"/>
                    <w:right w:val="none" w:sz="0" w:space="0" w:color="auto"/>
                  </w:divBdr>
                </w:div>
                <w:div w:id="799688003">
                  <w:marLeft w:val="0"/>
                  <w:marRight w:val="0"/>
                  <w:marTop w:val="0"/>
                  <w:marBottom w:val="0"/>
                  <w:divBdr>
                    <w:top w:val="none" w:sz="0" w:space="0" w:color="auto"/>
                    <w:left w:val="none" w:sz="0" w:space="0" w:color="auto"/>
                    <w:bottom w:val="none" w:sz="0" w:space="0" w:color="auto"/>
                    <w:right w:val="none" w:sz="0" w:space="0" w:color="auto"/>
                  </w:divBdr>
                </w:div>
                <w:div w:id="1541941482">
                  <w:marLeft w:val="0"/>
                  <w:marRight w:val="0"/>
                  <w:marTop w:val="0"/>
                  <w:marBottom w:val="0"/>
                  <w:divBdr>
                    <w:top w:val="none" w:sz="0" w:space="0" w:color="auto"/>
                    <w:left w:val="none" w:sz="0" w:space="0" w:color="auto"/>
                    <w:bottom w:val="none" w:sz="0" w:space="0" w:color="auto"/>
                    <w:right w:val="none" w:sz="0" w:space="0" w:color="auto"/>
                  </w:divBdr>
                </w:div>
              </w:divsChild>
            </w:div>
            <w:div w:id="1729764573">
              <w:marLeft w:val="0"/>
              <w:marRight w:val="0"/>
              <w:marTop w:val="0"/>
              <w:marBottom w:val="0"/>
              <w:divBdr>
                <w:top w:val="none" w:sz="0" w:space="0" w:color="auto"/>
                <w:left w:val="none" w:sz="0" w:space="0" w:color="auto"/>
                <w:bottom w:val="none" w:sz="0" w:space="0" w:color="auto"/>
                <w:right w:val="none" w:sz="0" w:space="0" w:color="auto"/>
              </w:divBdr>
              <w:divsChild>
                <w:div w:id="543715932">
                  <w:marLeft w:val="0"/>
                  <w:marRight w:val="0"/>
                  <w:marTop w:val="0"/>
                  <w:marBottom w:val="0"/>
                  <w:divBdr>
                    <w:top w:val="none" w:sz="0" w:space="0" w:color="auto"/>
                    <w:left w:val="none" w:sz="0" w:space="0" w:color="auto"/>
                    <w:bottom w:val="none" w:sz="0" w:space="0" w:color="auto"/>
                    <w:right w:val="none" w:sz="0" w:space="0" w:color="auto"/>
                  </w:divBdr>
                  <w:divsChild>
                    <w:div w:id="350032831">
                      <w:marLeft w:val="0"/>
                      <w:marRight w:val="0"/>
                      <w:marTop w:val="0"/>
                      <w:marBottom w:val="0"/>
                      <w:divBdr>
                        <w:top w:val="none" w:sz="0" w:space="0" w:color="auto"/>
                        <w:left w:val="none" w:sz="0" w:space="0" w:color="auto"/>
                        <w:bottom w:val="none" w:sz="0" w:space="0" w:color="auto"/>
                        <w:right w:val="none" w:sz="0" w:space="0" w:color="auto"/>
                      </w:divBdr>
                      <w:divsChild>
                        <w:div w:id="289098367">
                          <w:marLeft w:val="0"/>
                          <w:marRight w:val="0"/>
                          <w:marTop w:val="0"/>
                          <w:marBottom w:val="0"/>
                          <w:divBdr>
                            <w:top w:val="none" w:sz="0" w:space="0" w:color="auto"/>
                            <w:left w:val="none" w:sz="0" w:space="0" w:color="auto"/>
                            <w:bottom w:val="none" w:sz="0" w:space="0" w:color="auto"/>
                            <w:right w:val="none" w:sz="0" w:space="0" w:color="auto"/>
                          </w:divBdr>
                          <w:divsChild>
                            <w:div w:id="665666678">
                              <w:marLeft w:val="0"/>
                              <w:marRight w:val="0"/>
                              <w:marTop w:val="0"/>
                              <w:marBottom w:val="0"/>
                              <w:divBdr>
                                <w:top w:val="none" w:sz="0" w:space="0" w:color="auto"/>
                                <w:left w:val="none" w:sz="0" w:space="0" w:color="auto"/>
                                <w:bottom w:val="none" w:sz="0" w:space="0" w:color="auto"/>
                                <w:right w:val="none" w:sz="0" w:space="0" w:color="auto"/>
                              </w:divBdr>
                            </w:div>
                            <w:div w:id="916718288">
                              <w:marLeft w:val="0"/>
                              <w:marRight w:val="0"/>
                              <w:marTop w:val="0"/>
                              <w:marBottom w:val="0"/>
                              <w:divBdr>
                                <w:top w:val="none" w:sz="0" w:space="0" w:color="auto"/>
                                <w:left w:val="none" w:sz="0" w:space="0" w:color="auto"/>
                                <w:bottom w:val="none" w:sz="0" w:space="0" w:color="auto"/>
                                <w:right w:val="none" w:sz="0" w:space="0" w:color="auto"/>
                              </w:divBdr>
                            </w:div>
                            <w:div w:id="1558735495">
                              <w:marLeft w:val="0"/>
                              <w:marRight w:val="0"/>
                              <w:marTop w:val="0"/>
                              <w:marBottom w:val="0"/>
                              <w:divBdr>
                                <w:top w:val="none" w:sz="0" w:space="0" w:color="auto"/>
                                <w:left w:val="none" w:sz="0" w:space="0" w:color="auto"/>
                                <w:bottom w:val="none" w:sz="0" w:space="0" w:color="auto"/>
                                <w:right w:val="none" w:sz="0" w:space="0" w:color="auto"/>
                              </w:divBdr>
                            </w:div>
                            <w:div w:id="1686054250">
                              <w:marLeft w:val="0"/>
                              <w:marRight w:val="0"/>
                              <w:marTop w:val="0"/>
                              <w:marBottom w:val="0"/>
                              <w:divBdr>
                                <w:top w:val="none" w:sz="0" w:space="0" w:color="auto"/>
                                <w:left w:val="none" w:sz="0" w:space="0" w:color="auto"/>
                                <w:bottom w:val="none" w:sz="0" w:space="0" w:color="auto"/>
                                <w:right w:val="none" w:sz="0" w:space="0" w:color="auto"/>
                              </w:divBdr>
                            </w:div>
                            <w:div w:id="1763067829">
                              <w:marLeft w:val="0"/>
                              <w:marRight w:val="0"/>
                              <w:marTop w:val="0"/>
                              <w:marBottom w:val="0"/>
                              <w:divBdr>
                                <w:top w:val="none" w:sz="0" w:space="0" w:color="auto"/>
                                <w:left w:val="none" w:sz="0" w:space="0" w:color="auto"/>
                                <w:bottom w:val="none" w:sz="0" w:space="0" w:color="auto"/>
                                <w:right w:val="none" w:sz="0" w:space="0" w:color="auto"/>
                              </w:divBdr>
                            </w:div>
                            <w:div w:id="1820613829">
                              <w:marLeft w:val="0"/>
                              <w:marRight w:val="0"/>
                              <w:marTop w:val="0"/>
                              <w:marBottom w:val="0"/>
                              <w:divBdr>
                                <w:top w:val="none" w:sz="0" w:space="0" w:color="auto"/>
                                <w:left w:val="none" w:sz="0" w:space="0" w:color="auto"/>
                                <w:bottom w:val="none" w:sz="0" w:space="0" w:color="auto"/>
                                <w:right w:val="none" w:sz="0" w:space="0" w:color="auto"/>
                              </w:divBdr>
                            </w:div>
                            <w:div w:id="2017997707">
                              <w:marLeft w:val="0"/>
                              <w:marRight w:val="0"/>
                              <w:marTop w:val="0"/>
                              <w:marBottom w:val="0"/>
                              <w:divBdr>
                                <w:top w:val="none" w:sz="0" w:space="0" w:color="auto"/>
                                <w:left w:val="none" w:sz="0" w:space="0" w:color="auto"/>
                                <w:bottom w:val="none" w:sz="0" w:space="0" w:color="auto"/>
                                <w:right w:val="none" w:sz="0" w:space="0" w:color="auto"/>
                              </w:divBdr>
                            </w:div>
                          </w:divsChild>
                        </w:div>
                        <w:div w:id="947276175">
                          <w:marLeft w:val="0"/>
                          <w:marRight w:val="0"/>
                          <w:marTop w:val="0"/>
                          <w:marBottom w:val="0"/>
                          <w:divBdr>
                            <w:top w:val="none" w:sz="0" w:space="0" w:color="auto"/>
                            <w:left w:val="none" w:sz="0" w:space="0" w:color="auto"/>
                            <w:bottom w:val="none" w:sz="0" w:space="0" w:color="auto"/>
                            <w:right w:val="none" w:sz="0" w:space="0" w:color="auto"/>
                          </w:divBdr>
                          <w:divsChild>
                            <w:div w:id="178013789">
                              <w:marLeft w:val="0"/>
                              <w:marRight w:val="0"/>
                              <w:marTop w:val="0"/>
                              <w:marBottom w:val="0"/>
                              <w:divBdr>
                                <w:top w:val="none" w:sz="0" w:space="0" w:color="auto"/>
                                <w:left w:val="none" w:sz="0" w:space="0" w:color="auto"/>
                                <w:bottom w:val="none" w:sz="0" w:space="0" w:color="auto"/>
                                <w:right w:val="none" w:sz="0" w:space="0" w:color="auto"/>
                              </w:divBdr>
                            </w:div>
                            <w:div w:id="914632502">
                              <w:marLeft w:val="0"/>
                              <w:marRight w:val="0"/>
                              <w:marTop w:val="0"/>
                              <w:marBottom w:val="0"/>
                              <w:divBdr>
                                <w:top w:val="none" w:sz="0" w:space="0" w:color="auto"/>
                                <w:left w:val="none" w:sz="0" w:space="0" w:color="auto"/>
                                <w:bottom w:val="none" w:sz="0" w:space="0" w:color="auto"/>
                                <w:right w:val="none" w:sz="0" w:space="0" w:color="auto"/>
                              </w:divBdr>
                            </w:div>
                            <w:div w:id="1932615601">
                              <w:marLeft w:val="0"/>
                              <w:marRight w:val="0"/>
                              <w:marTop w:val="0"/>
                              <w:marBottom w:val="0"/>
                              <w:divBdr>
                                <w:top w:val="none" w:sz="0" w:space="0" w:color="auto"/>
                                <w:left w:val="none" w:sz="0" w:space="0" w:color="auto"/>
                                <w:bottom w:val="none" w:sz="0" w:space="0" w:color="auto"/>
                                <w:right w:val="none" w:sz="0" w:space="0" w:color="auto"/>
                              </w:divBdr>
                            </w:div>
                          </w:divsChild>
                        </w:div>
                        <w:div w:id="1329213156">
                          <w:marLeft w:val="0"/>
                          <w:marRight w:val="0"/>
                          <w:marTop w:val="0"/>
                          <w:marBottom w:val="0"/>
                          <w:divBdr>
                            <w:top w:val="none" w:sz="0" w:space="0" w:color="auto"/>
                            <w:left w:val="none" w:sz="0" w:space="0" w:color="auto"/>
                            <w:bottom w:val="none" w:sz="0" w:space="0" w:color="auto"/>
                            <w:right w:val="none" w:sz="0" w:space="0" w:color="auto"/>
                          </w:divBdr>
                          <w:divsChild>
                            <w:div w:id="32311099">
                              <w:marLeft w:val="0"/>
                              <w:marRight w:val="0"/>
                              <w:marTop w:val="0"/>
                              <w:marBottom w:val="0"/>
                              <w:divBdr>
                                <w:top w:val="none" w:sz="0" w:space="0" w:color="auto"/>
                                <w:left w:val="none" w:sz="0" w:space="0" w:color="auto"/>
                                <w:bottom w:val="none" w:sz="0" w:space="0" w:color="auto"/>
                                <w:right w:val="none" w:sz="0" w:space="0" w:color="auto"/>
                              </w:divBdr>
                            </w:div>
                            <w:div w:id="344014649">
                              <w:marLeft w:val="0"/>
                              <w:marRight w:val="0"/>
                              <w:marTop w:val="0"/>
                              <w:marBottom w:val="0"/>
                              <w:divBdr>
                                <w:top w:val="none" w:sz="0" w:space="0" w:color="auto"/>
                                <w:left w:val="none" w:sz="0" w:space="0" w:color="auto"/>
                                <w:bottom w:val="none" w:sz="0" w:space="0" w:color="auto"/>
                                <w:right w:val="none" w:sz="0" w:space="0" w:color="auto"/>
                              </w:divBdr>
                            </w:div>
                            <w:div w:id="1043097833">
                              <w:marLeft w:val="0"/>
                              <w:marRight w:val="0"/>
                              <w:marTop w:val="0"/>
                              <w:marBottom w:val="0"/>
                              <w:divBdr>
                                <w:top w:val="none" w:sz="0" w:space="0" w:color="auto"/>
                                <w:left w:val="none" w:sz="0" w:space="0" w:color="auto"/>
                                <w:bottom w:val="none" w:sz="0" w:space="0" w:color="auto"/>
                                <w:right w:val="none" w:sz="0" w:space="0" w:color="auto"/>
                              </w:divBdr>
                            </w:div>
                            <w:div w:id="1545409282">
                              <w:marLeft w:val="0"/>
                              <w:marRight w:val="0"/>
                              <w:marTop w:val="0"/>
                              <w:marBottom w:val="0"/>
                              <w:divBdr>
                                <w:top w:val="none" w:sz="0" w:space="0" w:color="auto"/>
                                <w:left w:val="none" w:sz="0" w:space="0" w:color="auto"/>
                                <w:bottom w:val="none" w:sz="0" w:space="0" w:color="auto"/>
                                <w:right w:val="none" w:sz="0" w:space="0" w:color="auto"/>
                              </w:divBdr>
                            </w:div>
                          </w:divsChild>
                        </w:div>
                        <w:div w:id="1524972105">
                          <w:marLeft w:val="0"/>
                          <w:marRight w:val="0"/>
                          <w:marTop w:val="0"/>
                          <w:marBottom w:val="0"/>
                          <w:divBdr>
                            <w:top w:val="none" w:sz="0" w:space="0" w:color="auto"/>
                            <w:left w:val="none" w:sz="0" w:space="0" w:color="auto"/>
                            <w:bottom w:val="none" w:sz="0" w:space="0" w:color="auto"/>
                            <w:right w:val="none" w:sz="0" w:space="0" w:color="auto"/>
                          </w:divBdr>
                          <w:divsChild>
                            <w:div w:id="142353790">
                              <w:marLeft w:val="0"/>
                              <w:marRight w:val="0"/>
                              <w:marTop w:val="0"/>
                              <w:marBottom w:val="0"/>
                              <w:divBdr>
                                <w:top w:val="none" w:sz="0" w:space="0" w:color="auto"/>
                                <w:left w:val="none" w:sz="0" w:space="0" w:color="auto"/>
                                <w:bottom w:val="none" w:sz="0" w:space="0" w:color="auto"/>
                                <w:right w:val="none" w:sz="0" w:space="0" w:color="auto"/>
                              </w:divBdr>
                            </w:div>
                            <w:div w:id="261568308">
                              <w:marLeft w:val="0"/>
                              <w:marRight w:val="0"/>
                              <w:marTop w:val="0"/>
                              <w:marBottom w:val="0"/>
                              <w:divBdr>
                                <w:top w:val="none" w:sz="0" w:space="0" w:color="auto"/>
                                <w:left w:val="none" w:sz="0" w:space="0" w:color="auto"/>
                                <w:bottom w:val="none" w:sz="0" w:space="0" w:color="auto"/>
                                <w:right w:val="none" w:sz="0" w:space="0" w:color="auto"/>
                              </w:divBdr>
                            </w:div>
                            <w:div w:id="694188975">
                              <w:marLeft w:val="0"/>
                              <w:marRight w:val="0"/>
                              <w:marTop w:val="0"/>
                              <w:marBottom w:val="0"/>
                              <w:divBdr>
                                <w:top w:val="none" w:sz="0" w:space="0" w:color="auto"/>
                                <w:left w:val="none" w:sz="0" w:space="0" w:color="auto"/>
                                <w:bottom w:val="none" w:sz="0" w:space="0" w:color="auto"/>
                                <w:right w:val="none" w:sz="0" w:space="0" w:color="auto"/>
                              </w:divBdr>
                            </w:div>
                            <w:div w:id="1122454169">
                              <w:marLeft w:val="0"/>
                              <w:marRight w:val="0"/>
                              <w:marTop w:val="0"/>
                              <w:marBottom w:val="0"/>
                              <w:divBdr>
                                <w:top w:val="none" w:sz="0" w:space="0" w:color="auto"/>
                                <w:left w:val="none" w:sz="0" w:space="0" w:color="auto"/>
                                <w:bottom w:val="none" w:sz="0" w:space="0" w:color="auto"/>
                                <w:right w:val="none" w:sz="0" w:space="0" w:color="auto"/>
                              </w:divBdr>
                            </w:div>
                            <w:div w:id="1395663410">
                              <w:marLeft w:val="0"/>
                              <w:marRight w:val="0"/>
                              <w:marTop w:val="0"/>
                              <w:marBottom w:val="0"/>
                              <w:divBdr>
                                <w:top w:val="none" w:sz="0" w:space="0" w:color="auto"/>
                                <w:left w:val="none" w:sz="0" w:space="0" w:color="auto"/>
                                <w:bottom w:val="none" w:sz="0" w:space="0" w:color="auto"/>
                                <w:right w:val="none" w:sz="0" w:space="0" w:color="auto"/>
                              </w:divBdr>
                            </w:div>
                            <w:div w:id="1637106476">
                              <w:marLeft w:val="0"/>
                              <w:marRight w:val="0"/>
                              <w:marTop w:val="0"/>
                              <w:marBottom w:val="0"/>
                              <w:divBdr>
                                <w:top w:val="none" w:sz="0" w:space="0" w:color="auto"/>
                                <w:left w:val="none" w:sz="0" w:space="0" w:color="auto"/>
                                <w:bottom w:val="none" w:sz="0" w:space="0" w:color="auto"/>
                                <w:right w:val="none" w:sz="0" w:space="0" w:color="auto"/>
                              </w:divBdr>
                            </w:div>
                            <w:div w:id="1941141797">
                              <w:marLeft w:val="0"/>
                              <w:marRight w:val="0"/>
                              <w:marTop w:val="0"/>
                              <w:marBottom w:val="0"/>
                              <w:divBdr>
                                <w:top w:val="none" w:sz="0" w:space="0" w:color="auto"/>
                                <w:left w:val="none" w:sz="0" w:space="0" w:color="auto"/>
                                <w:bottom w:val="none" w:sz="0" w:space="0" w:color="auto"/>
                                <w:right w:val="none" w:sz="0" w:space="0" w:color="auto"/>
                              </w:divBdr>
                            </w:div>
                            <w:div w:id="1990745057">
                              <w:marLeft w:val="0"/>
                              <w:marRight w:val="0"/>
                              <w:marTop w:val="0"/>
                              <w:marBottom w:val="0"/>
                              <w:divBdr>
                                <w:top w:val="none" w:sz="0" w:space="0" w:color="auto"/>
                                <w:left w:val="none" w:sz="0" w:space="0" w:color="auto"/>
                                <w:bottom w:val="none" w:sz="0" w:space="0" w:color="auto"/>
                                <w:right w:val="none" w:sz="0" w:space="0" w:color="auto"/>
                              </w:divBdr>
                            </w:div>
                            <w:div w:id="207731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985753">
                  <w:marLeft w:val="0"/>
                  <w:marRight w:val="0"/>
                  <w:marTop w:val="0"/>
                  <w:marBottom w:val="0"/>
                  <w:divBdr>
                    <w:top w:val="none" w:sz="0" w:space="0" w:color="auto"/>
                    <w:left w:val="none" w:sz="0" w:space="0" w:color="auto"/>
                    <w:bottom w:val="none" w:sz="0" w:space="0" w:color="auto"/>
                    <w:right w:val="none" w:sz="0" w:space="0" w:color="auto"/>
                  </w:divBdr>
                  <w:divsChild>
                    <w:div w:id="33041100">
                      <w:marLeft w:val="0"/>
                      <w:marRight w:val="0"/>
                      <w:marTop w:val="0"/>
                      <w:marBottom w:val="0"/>
                      <w:divBdr>
                        <w:top w:val="none" w:sz="0" w:space="0" w:color="auto"/>
                        <w:left w:val="none" w:sz="0" w:space="0" w:color="auto"/>
                        <w:bottom w:val="none" w:sz="0" w:space="0" w:color="auto"/>
                        <w:right w:val="none" w:sz="0" w:space="0" w:color="auto"/>
                      </w:divBdr>
                    </w:div>
                    <w:div w:id="135874631">
                      <w:marLeft w:val="0"/>
                      <w:marRight w:val="0"/>
                      <w:marTop w:val="0"/>
                      <w:marBottom w:val="0"/>
                      <w:divBdr>
                        <w:top w:val="none" w:sz="0" w:space="0" w:color="auto"/>
                        <w:left w:val="none" w:sz="0" w:space="0" w:color="auto"/>
                        <w:bottom w:val="none" w:sz="0" w:space="0" w:color="auto"/>
                        <w:right w:val="none" w:sz="0" w:space="0" w:color="auto"/>
                      </w:divBdr>
                    </w:div>
                    <w:div w:id="158086236">
                      <w:marLeft w:val="0"/>
                      <w:marRight w:val="0"/>
                      <w:marTop w:val="0"/>
                      <w:marBottom w:val="0"/>
                      <w:divBdr>
                        <w:top w:val="none" w:sz="0" w:space="0" w:color="auto"/>
                        <w:left w:val="none" w:sz="0" w:space="0" w:color="auto"/>
                        <w:bottom w:val="none" w:sz="0" w:space="0" w:color="auto"/>
                        <w:right w:val="none" w:sz="0" w:space="0" w:color="auto"/>
                      </w:divBdr>
                    </w:div>
                    <w:div w:id="449708378">
                      <w:marLeft w:val="0"/>
                      <w:marRight w:val="0"/>
                      <w:marTop w:val="0"/>
                      <w:marBottom w:val="0"/>
                      <w:divBdr>
                        <w:top w:val="none" w:sz="0" w:space="0" w:color="auto"/>
                        <w:left w:val="none" w:sz="0" w:space="0" w:color="auto"/>
                        <w:bottom w:val="none" w:sz="0" w:space="0" w:color="auto"/>
                        <w:right w:val="none" w:sz="0" w:space="0" w:color="auto"/>
                      </w:divBdr>
                    </w:div>
                    <w:div w:id="595137855">
                      <w:marLeft w:val="0"/>
                      <w:marRight w:val="0"/>
                      <w:marTop w:val="0"/>
                      <w:marBottom w:val="0"/>
                      <w:divBdr>
                        <w:top w:val="none" w:sz="0" w:space="0" w:color="auto"/>
                        <w:left w:val="none" w:sz="0" w:space="0" w:color="auto"/>
                        <w:bottom w:val="none" w:sz="0" w:space="0" w:color="auto"/>
                        <w:right w:val="none" w:sz="0" w:space="0" w:color="auto"/>
                      </w:divBdr>
                    </w:div>
                    <w:div w:id="619385694">
                      <w:marLeft w:val="0"/>
                      <w:marRight w:val="0"/>
                      <w:marTop w:val="0"/>
                      <w:marBottom w:val="0"/>
                      <w:divBdr>
                        <w:top w:val="none" w:sz="0" w:space="0" w:color="auto"/>
                        <w:left w:val="none" w:sz="0" w:space="0" w:color="auto"/>
                        <w:bottom w:val="none" w:sz="0" w:space="0" w:color="auto"/>
                        <w:right w:val="none" w:sz="0" w:space="0" w:color="auto"/>
                      </w:divBdr>
                    </w:div>
                    <w:div w:id="936139344">
                      <w:marLeft w:val="0"/>
                      <w:marRight w:val="0"/>
                      <w:marTop w:val="0"/>
                      <w:marBottom w:val="0"/>
                      <w:divBdr>
                        <w:top w:val="none" w:sz="0" w:space="0" w:color="auto"/>
                        <w:left w:val="none" w:sz="0" w:space="0" w:color="auto"/>
                        <w:bottom w:val="none" w:sz="0" w:space="0" w:color="auto"/>
                        <w:right w:val="none" w:sz="0" w:space="0" w:color="auto"/>
                      </w:divBdr>
                    </w:div>
                    <w:div w:id="977302161">
                      <w:marLeft w:val="0"/>
                      <w:marRight w:val="0"/>
                      <w:marTop w:val="0"/>
                      <w:marBottom w:val="0"/>
                      <w:divBdr>
                        <w:top w:val="none" w:sz="0" w:space="0" w:color="auto"/>
                        <w:left w:val="none" w:sz="0" w:space="0" w:color="auto"/>
                        <w:bottom w:val="none" w:sz="0" w:space="0" w:color="auto"/>
                        <w:right w:val="none" w:sz="0" w:space="0" w:color="auto"/>
                      </w:divBdr>
                    </w:div>
                    <w:div w:id="1173642779">
                      <w:marLeft w:val="0"/>
                      <w:marRight w:val="0"/>
                      <w:marTop w:val="0"/>
                      <w:marBottom w:val="0"/>
                      <w:divBdr>
                        <w:top w:val="none" w:sz="0" w:space="0" w:color="auto"/>
                        <w:left w:val="none" w:sz="0" w:space="0" w:color="auto"/>
                        <w:bottom w:val="none" w:sz="0" w:space="0" w:color="auto"/>
                        <w:right w:val="none" w:sz="0" w:space="0" w:color="auto"/>
                      </w:divBdr>
                    </w:div>
                    <w:div w:id="1313832241">
                      <w:marLeft w:val="0"/>
                      <w:marRight w:val="0"/>
                      <w:marTop w:val="0"/>
                      <w:marBottom w:val="0"/>
                      <w:divBdr>
                        <w:top w:val="none" w:sz="0" w:space="0" w:color="auto"/>
                        <w:left w:val="none" w:sz="0" w:space="0" w:color="auto"/>
                        <w:bottom w:val="none" w:sz="0" w:space="0" w:color="auto"/>
                        <w:right w:val="none" w:sz="0" w:space="0" w:color="auto"/>
                      </w:divBdr>
                    </w:div>
                    <w:div w:id="1460999933">
                      <w:marLeft w:val="0"/>
                      <w:marRight w:val="0"/>
                      <w:marTop w:val="0"/>
                      <w:marBottom w:val="0"/>
                      <w:divBdr>
                        <w:top w:val="none" w:sz="0" w:space="0" w:color="auto"/>
                        <w:left w:val="none" w:sz="0" w:space="0" w:color="auto"/>
                        <w:bottom w:val="none" w:sz="0" w:space="0" w:color="auto"/>
                        <w:right w:val="none" w:sz="0" w:space="0" w:color="auto"/>
                      </w:divBdr>
                    </w:div>
                    <w:div w:id="1615868944">
                      <w:marLeft w:val="0"/>
                      <w:marRight w:val="0"/>
                      <w:marTop w:val="0"/>
                      <w:marBottom w:val="0"/>
                      <w:divBdr>
                        <w:top w:val="none" w:sz="0" w:space="0" w:color="auto"/>
                        <w:left w:val="none" w:sz="0" w:space="0" w:color="auto"/>
                        <w:bottom w:val="none" w:sz="0" w:space="0" w:color="auto"/>
                        <w:right w:val="none" w:sz="0" w:space="0" w:color="auto"/>
                      </w:divBdr>
                    </w:div>
                    <w:div w:id="1639843374">
                      <w:marLeft w:val="0"/>
                      <w:marRight w:val="0"/>
                      <w:marTop w:val="0"/>
                      <w:marBottom w:val="0"/>
                      <w:divBdr>
                        <w:top w:val="none" w:sz="0" w:space="0" w:color="auto"/>
                        <w:left w:val="none" w:sz="0" w:space="0" w:color="auto"/>
                        <w:bottom w:val="none" w:sz="0" w:space="0" w:color="auto"/>
                        <w:right w:val="none" w:sz="0" w:space="0" w:color="auto"/>
                      </w:divBdr>
                    </w:div>
                    <w:div w:id="1745761433">
                      <w:marLeft w:val="0"/>
                      <w:marRight w:val="0"/>
                      <w:marTop w:val="0"/>
                      <w:marBottom w:val="0"/>
                      <w:divBdr>
                        <w:top w:val="none" w:sz="0" w:space="0" w:color="auto"/>
                        <w:left w:val="none" w:sz="0" w:space="0" w:color="auto"/>
                        <w:bottom w:val="none" w:sz="0" w:space="0" w:color="auto"/>
                        <w:right w:val="none" w:sz="0" w:space="0" w:color="auto"/>
                      </w:divBdr>
                    </w:div>
                    <w:div w:id="1754669375">
                      <w:marLeft w:val="0"/>
                      <w:marRight w:val="0"/>
                      <w:marTop w:val="0"/>
                      <w:marBottom w:val="0"/>
                      <w:divBdr>
                        <w:top w:val="none" w:sz="0" w:space="0" w:color="auto"/>
                        <w:left w:val="none" w:sz="0" w:space="0" w:color="auto"/>
                        <w:bottom w:val="none" w:sz="0" w:space="0" w:color="auto"/>
                        <w:right w:val="none" w:sz="0" w:space="0" w:color="auto"/>
                      </w:divBdr>
                    </w:div>
                    <w:div w:id="1801799763">
                      <w:marLeft w:val="0"/>
                      <w:marRight w:val="0"/>
                      <w:marTop w:val="0"/>
                      <w:marBottom w:val="0"/>
                      <w:divBdr>
                        <w:top w:val="none" w:sz="0" w:space="0" w:color="auto"/>
                        <w:left w:val="none" w:sz="0" w:space="0" w:color="auto"/>
                        <w:bottom w:val="none" w:sz="0" w:space="0" w:color="auto"/>
                        <w:right w:val="none" w:sz="0" w:space="0" w:color="auto"/>
                      </w:divBdr>
                    </w:div>
                    <w:div w:id="1814906272">
                      <w:marLeft w:val="0"/>
                      <w:marRight w:val="0"/>
                      <w:marTop w:val="0"/>
                      <w:marBottom w:val="0"/>
                      <w:divBdr>
                        <w:top w:val="none" w:sz="0" w:space="0" w:color="auto"/>
                        <w:left w:val="none" w:sz="0" w:space="0" w:color="auto"/>
                        <w:bottom w:val="none" w:sz="0" w:space="0" w:color="auto"/>
                        <w:right w:val="none" w:sz="0" w:space="0" w:color="auto"/>
                      </w:divBdr>
                    </w:div>
                    <w:div w:id="204139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438169">
      <w:bodyDiv w:val="1"/>
      <w:marLeft w:val="0"/>
      <w:marRight w:val="360"/>
      <w:marTop w:val="0"/>
      <w:marBottom w:val="0"/>
      <w:divBdr>
        <w:top w:val="none" w:sz="0" w:space="0" w:color="auto"/>
        <w:left w:val="none" w:sz="0" w:space="0" w:color="auto"/>
        <w:bottom w:val="none" w:sz="0" w:space="0" w:color="auto"/>
        <w:right w:val="none" w:sz="0" w:space="0" w:color="auto"/>
      </w:divBdr>
      <w:divsChild>
        <w:div w:id="999389656">
          <w:marLeft w:val="240"/>
          <w:marRight w:val="240"/>
          <w:marTop w:val="0"/>
          <w:marBottom w:val="0"/>
          <w:divBdr>
            <w:top w:val="none" w:sz="0" w:space="0" w:color="auto"/>
            <w:left w:val="none" w:sz="0" w:space="0" w:color="auto"/>
            <w:bottom w:val="none" w:sz="0" w:space="0" w:color="auto"/>
            <w:right w:val="none" w:sz="0" w:space="0" w:color="auto"/>
          </w:divBdr>
          <w:divsChild>
            <w:div w:id="779447225">
              <w:marLeft w:val="0"/>
              <w:marRight w:val="0"/>
              <w:marTop w:val="0"/>
              <w:marBottom w:val="0"/>
              <w:divBdr>
                <w:top w:val="none" w:sz="0" w:space="0" w:color="auto"/>
                <w:left w:val="none" w:sz="0" w:space="0" w:color="auto"/>
                <w:bottom w:val="none" w:sz="0" w:space="0" w:color="auto"/>
                <w:right w:val="none" w:sz="0" w:space="0" w:color="auto"/>
              </w:divBdr>
              <w:divsChild>
                <w:div w:id="1236889809">
                  <w:marLeft w:val="0"/>
                  <w:marRight w:val="0"/>
                  <w:marTop w:val="0"/>
                  <w:marBottom w:val="0"/>
                  <w:divBdr>
                    <w:top w:val="none" w:sz="0" w:space="0" w:color="auto"/>
                    <w:left w:val="none" w:sz="0" w:space="0" w:color="auto"/>
                    <w:bottom w:val="none" w:sz="0" w:space="0" w:color="auto"/>
                    <w:right w:val="none" w:sz="0" w:space="0" w:color="auto"/>
                  </w:divBdr>
                </w:div>
                <w:div w:id="1891989762">
                  <w:marLeft w:val="240"/>
                  <w:marRight w:val="240"/>
                  <w:marTop w:val="0"/>
                  <w:marBottom w:val="0"/>
                  <w:divBdr>
                    <w:top w:val="none" w:sz="0" w:space="0" w:color="auto"/>
                    <w:left w:val="none" w:sz="0" w:space="0" w:color="auto"/>
                    <w:bottom w:val="none" w:sz="0" w:space="0" w:color="auto"/>
                    <w:right w:val="none" w:sz="0" w:space="0" w:color="auto"/>
                  </w:divBdr>
                  <w:divsChild>
                    <w:div w:id="614139888">
                      <w:marLeft w:val="240"/>
                      <w:marRight w:val="0"/>
                      <w:marTop w:val="0"/>
                      <w:marBottom w:val="0"/>
                      <w:divBdr>
                        <w:top w:val="none" w:sz="0" w:space="0" w:color="auto"/>
                        <w:left w:val="none" w:sz="0" w:space="0" w:color="auto"/>
                        <w:bottom w:val="none" w:sz="0" w:space="0" w:color="auto"/>
                        <w:right w:val="none" w:sz="0" w:space="0" w:color="auto"/>
                      </w:divBdr>
                    </w:div>
                    <w:div w:id="1916545970">
                      <w:marLeft w:val="0"/>
                      <w:marRight w:val="0"/>
                      <w:marTop w:val="0"/>
                      <w:marBottom w:val="0"/>
                      <w:divBdr>
                        <w:top w:val="none" w:sz="0" w:space="0" w:color="auto"/>
                        <w:left w:val="none" w:sz="0" w:space="0" w:color="auto"/>
                        <w:bottom w:val="none" w:sz="0" w:space="0" w:color="auto"/>
                        <w:right w:val="none" w:sz="0" w:space="0" w:color="auto"/>
                      </w:divBdr>
                      <w:divsChild>
                        <w:div w:id="224921720">
                          <w:marLeft w:val="0"/>
                          <w:marRight w:val="0"/>
                          <w:marTop w:val="0"/>
                          <w:marBottom w:val="0"/>
                          <w:divBdr>
                            <w:top w:val="none" w:sz="0" w:space="0" w:color="auto"/>
                            <w:left w:val="none" w:sz="0" w:space="0" w:color="auto"/>
                            <w:bottom w:val="none" w:sz="0" w:space="0" w:color="auto"/>
                            <w:right w:val="none" w:sz="0" w:space="0" w:color="auto"/>
                          </w:divBdr>
                        </w:div>
                        <w:div w:id="381445097">
                          <w:marLeft w:val="240"/>
                          <w:marRight w:val="240"/>
                          <w:marTop w:val="0"/>
                          <w:marBottom w:val="0"/>
                          <w:divBdr>
                            <w:top w:val="none" w:sz="0" w:space="0" w:color="auto"/>
                            <w:left w:val="none" w:sz="0" w:space="0" w:color="auto"/>
                            <w:bottom w:val="none" w:sz="0" w:space="0" w:color="auto"/>
                            <w:right w:val="none" w:sz="0" w:space="0" w:color="auto"/>
                          </w:divBdr>
                          <w:divsChild>
                            <w:div w:id="332684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496528">
                  <w:marLeft w:val="240"/>
                  <w:marRight w:val="240"/>
                  <w:marTop w:val="0"/>
                  <w:marBottom w:val="0"/>
                  <w:divBdr>
                    <w:top w:val="none" w:sz="0" w:space="0" w:color="auto"/>
                    <w:left w:val="none" w:sz="0" w:space="0" w:color="auto"/>
                    <w:bottom w:val="none" w:sz="0" w:space="0" w:color="auto"/>
                    <w:right w:val="none" w:sz="0" w:space="0" w:color="auto"/>
                  </w:divBdr>
                  <w:divsChild>
                    <w:div w:id="443354466">
                      <w:marLeft w:val="0"/>
                      <w:marRight w:val="0"/>
                      <w:marTop w:val="0"/>
                      <w:marBottom w:val="0"/>
                      <w:divBdr>
                        <w:top w:val="none" w:sz="0" w:space="0" w:color="auto"/>
                        <w:left w:val="none" w:sz="0" w:space="0" w:color="auto"/>
                        <w:bottom w:val="none" w:sz="0" w:space="0" w:color="auto"/>
                        <w:right w:val="none" w:sz="0" w:space="0" w:color="auto"/>
                      </w:divBdr>
                      <w:divsChild>
                        <w:div w:id="390466546">
                          <w:marLeft w:val="240"/>
                          <w:marRight w:val="240"/>
                          <w:marTop w:val="0"/>
                          <w:marBottom w:val="0"/>
                          <w:divBdr>
                            <w:top w:val="none" w:sz="0" w:space="0" w:color="auto"/>
                            <w:left w:val="none" w:sz="0" w:space="0" w:color="auto"/>
                            <w:bottom w:val="none" w:sz="0" w:space="0" w:color="auto"/>
                            <w:right w:val="none" w:sz="0" w:space="0" w:color="auto"/>
                          </w:divBdr>
                          <w:divsChild>
                            <w:div w:id="544832091">
                              <w:marLeft w:val="0"/>
                              <w:marRight w:val="0"/>
                              <w:marTop w:val="0"/>
                              <w:marBottom w:val="0"/>
                              <w:divBdr>
                                <w:top w:val="none" w:sz="0" w:space="0" w:color="auto"/>
                                <w:left w:val="none" w:sz="0" w:space="0" w:color="auto"/>
                                <w:bottom w:val="none" w:sz="0" w:space="0" w:color="auto"/>
                                <w:right w:val="none" w:sz="0" w:space="0" w:color="auto"/>
                              </w:divBdr>
                              <w:divsChild>
                                <w:div w:id="285166358">
                                  <w:marLeft w:val="0"/>
                                  <w:marRight w:val="0"/>
                                  <w:marTop w:val="0"/>
                                  <w:marBottom w:val="0"/>
                                  <w:divBdr>
                                    <w:top w:val="none" w:sz="0" w:space="0" w:color="auto"/>
                                    <w:left w:val="none" w:sz="0" w:space="0" w:color="auto"/>
                                    <w:bottom w:val="none" w:sz="0" w:space="0" w:color="auto"/>
                                    <w:right w:val="none" w:sz="0" w:space="0" w:color="auto"/>
                                  </w:divBdr>
                                </w:div>
                                <w:div w:id="1080324074">
                                  <w:marLeft w:val="240"/>
                                  <w:marRight w:val="240"/>
                                  <w:marTop w:val="0"/>
                                  <w:marBottom w:val="0"/>
                                  <w:divBdr>
                                    <w:top w:val="none" w:sz="0" w:space="0" w:color="auto"/>
                                    <w:left w:val="none" w:sz="0" w:space="0" w:color="auto"/>
                                    <w:bottom w:val="none" w:sz="0" w:space="0" w:color="auto"/>
                                    <w:right w:val="none" w:sz="0" w:space="0" w:color="auto"/>
                                  </w:divBdr>
                                  <w:divsChild>
                                    <w:div w:id="897742691">
                                      <w:marLeft w:val="0"/>
                                      <w:marRight w:val="0"/>
                                      <w:marTop w:val="0"/>
                                      <w:marBottom w:val="0"/>
                                      <w:divBdr>
                                        <w:top w:val="none" w:sz="0" w:space="0" w:color="auto"/>
                                        <w:left w:val="none" w:sz="0" w:space="0" w:color="auto"/>
                                        <w:bottom w:val="none" w:sz="0" w:space="0" w:color="auto"/>
                                        <w:right w:val="none" w:sz="0" w:space="0" w:color="auto"/>
                                      </w:divBdr>
                                      <w:divsChild>
                                        <w:div w:id="1038815652">
                                          <w:marLeft w:val="240"/>
                                          <w:marRight w:val="240"/>
                                          <w:marTop w:val="0"/>
                                          <w:marBottom w:val="0"/>
                                          <w:divBdr>
                                            <w:top w:val="none" w:sz="0" w:space="0" w:color="auto"/>
                                            <w:left w:val="none" w:sz="0" w:space="0" w:color="auto"/>
                                            <w:bottom w:val="none" w:sz="0" w:space="0" w:color="auto"/>
                                            <w:right w:val="none" w:sz="0" w:space="0" w:color="auto"/>
                                          </w:divBdr>
                                          <w:divsChild>
                                            <w:div w:id="59329089">
                                              <w:marLeft w:val="0"/>
                                              <w:marRight w:val="0"/>
                                              <w:marTop w:val="0"/>
                                              <w:marBottom w:val="0"/>
                                              <w:divBdr>
                                                <w:top w:val="none" w:sz="0" w:space="0" w:color="auto"/>
                                                <w:left w:val="none" w:sz="0" w:space="0" w:color="auto"/>
                                                <w:bottom w:val="none" w:sz="0" w:space="0" w:color="auto"/>
                                                <w:right w:val="none" w:sz="0" w:space="0" w:color="auto"/>
                                              </w:divBdr>
                                              <w:divsChild>
                                                <w:div w:id="1174422039">
                                                  <w:marLeft w:val="0"/>
                                                  <w:marRight w:val="0"/>
                                                  <w:marTop w:val="0"/>
                                                  <w:marBottom w:val="0"/>
                                                  <w:divBdr>
                                                    <w:top w:val="none" w:sz="0" w:space="0" w:color="auto"/>
                                                    <w:left w:val="none" w:sz="0" w:space="0" w:color="auto"/>
                                                    <w:bottom w:val="none" w:sz="0" w:space="0" w:color="auto"/>
                                                    <w:right w:val="none" w:sz="0" w:space="0" w:color="auto"/>
                                                  </w:divBdr>
                                                </w:div>
                                                <w:div w:id="1912302021">
                                                  <w:marLeft w:val="240"/>
                                                  <w:marRight w:val="240"/>
                                                  <w:marTop w:val="0"/>
                                                  <w:marBottom w:val="0"/>
                                                  <w:divBdr>
                                                    <w:top w:val="none" w:sz="0" w:space="0" w:color="auto"/>
                                                    <w:left w:val="none" w:sz="0" w:space="0" w:color="auto"/>
                                                    <w:bottom w:val="none" w:sz="0" w:space="0" w:color="auto"/>
                                                    <w:right w:val="none" w:sz="0" w:space="0" w:color="auto"/>
                                                  </w:divBdr>
                                                  <w:divsChild>
                                                    <w:div w:id="1878349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81308511">
                                              <w:marLeft w:val="240"/>
                                              <w:marRight w:val="0"/>
                                              <w:marTop w:val="0"/>
                                              <w:marBottom w:val="0"/>
                                              <w:divBdr>
                                                <w:top w:val="none" w:sz="0" w:space="0" w:color="auto"/>
                                                <w:left w:val="none" w:sz="0" w:space="0" w:color="auto"/>
                                                <w:bottom w:val="none" w:sz="0" w:space="0" w:color="auto"/>
                                                <w:right w:val="none" w:sz="0" w:space="0" w:color="auto"/>
                                              </w:divBdr>
                                            </w:div>
                                          </w:divsChild>
                                        </w:div>
                                        <w:div w:id="1124814101">
                                          <w:marLeft w:val="0"/>
                                          <w:marRight w:val="0"/>
                                          <w:marTop w:val="0"/>
                                          <w:marBottom w:val="0"/>
                                          <w:divBdr>
                                            <w:top w:val="none" w:sz="0" w:space="0" w:color="auto"/>
                                            <w:left w:val="none" w:sz="0" w:space="0" w:color="auto"/>
                                            <w:bottom w:val="none" w:sz="0" w:space="0" w:color="auto"/>
                                            <w:right w:val="none" w:sz="0" w:space="0" w:color="auto"/>
                                          </w:divBdr>
                                        </w:div>
                                      </w:divsChild>
                                    </w:div>
                                    <w:div w:id="16472722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8322073">
                              <w:marLeft w:val="240"/>
                              <w:marRight w:val="0"/>
                              <w:marTop w:val="0"/>
                              <w:marBottom w:val="0"/>
                              <w:divBdr>
                                <w:top w:val="none" w:sz="0" w:space="0" w:color="auto"/>
                                <w:left w:val="none" w:sz="0" w:space="0" w:color="auto"/>
                                <w:bottom w:val="none" w:sz="0" w:space="0" w:color="auto"/>
                                <w:right w:val="none" w:sz="0" w:space="0" w:color="auto"/>
                              </w:divBdr>
                            </w:div>
                          </w:divsChild>
                        </w:div>
                        <w:div w:id="1042442694">
                          <w:marLeft w:val="240"/>
                          <w:marRight w:val="240"/>
                          <w:marTop w:val="0"/>
                          <w:marBottom w:val="0"/>
                          <w:divBdr>
                            <w:top w:val="none" w:sz="0" w:space="0" w:color="auto"/>
                            <w:left w:val="none" w:sz="0" w:space="0" w:color="auto"/>
                            <w:bottom w:val="none" w:sz="0" w:space="0" w:color="auto"/>
                            <w:right w:val="none" w:sz="0" w:space="0" w:color="auto"/>
                          </w:divBdr>
                          <w:divsChild>
                            <w:div w:id="37241972">
                              <w:marLeft w:val="240"/>
                              <w:marRight w:val="0"/>
                              <w:marTop w:val="0"/>
                              <w:marBottom w:val="0"/>
                              <w:divBdr>
                                <w:top w:val="none" w:sz="0" w:space="0" w:color="auto"/>
                                <w:left w:val="none" w:sz="0" w:space="0" w:color="auto"/>
                                <w:bottom w:val="none" w:sz="0" w:space="0" w:color="auto"/>
                                <w:right w:val="none" w:sz="0" w:space="0" w:color="auto"/>
                              </w:divBdr>
                            </w:div>
                            <w:div w:id="1118337521">
                              <w:marLeft w:val="0"/>
                              <w:marRight w:val="0"/>
                              <w:marTop w:val="0"/>
                              <w:marBottom w:val="0"/>
                              <w:divBdr>
                                <w:top w:val="none" w:sz="0" w:space="0" w:color="auto"/>
                                <w:left w:val="none" w:sz="0" w:space="0" w:color="auto"/>
                                <w:bottom w:val="none" w:sz="0" w:space="0" w:color="auto"/>
                                <w:right w:val="none" w:sz="0" w:space="0" w:color="auto"/>
                              </w:divBdr>
                              <w:divsChild>
                                <w:div w:id="136843454">
                                  <w:marLeft w:val="240"/>
                                  <w:marRight w:val="240"/>
                                  <w:marTop w:val="0"/>
                                  <w:marBottom w:val="0"/>
                                  <w:divBdr>
                                    <w:top w:val="none" w:sz="0" w:space="0" w:color="auto"/>
                                    <w:left w:val="none" w:sz="0" w:space="0" w:color="auto"/>
                                    <w:bottom w:val="none" w:sz="0" w:space="0" w:color="auto"/>
                                    <w:right w:val="none" w:sz="0" w:space="0" w:color="auto"/>
                                  </w:divBdr>
                                  <w:divsChild>
                                    <w:div w:id="504708804">
                                      <w:marLeft w:val="0"/>
                                      <w:marRight w:val="0"/>
                                      <w:marTop w:val="0"/>
                                      <w:marBottom w:val="0"/>
                                      <w:divBdr>
                                        <w:top w:val="none" w:sz="0" w:space="0" w:color="auto"/>
                                        <w:left w:val="none" w:sz="0" w:space="0" w:color="auto"/>
                                        <w:bottom w:val="none" w:sz="0" w:space="0" w:color="auto"/>
                                        <w:right w:val="none" w:sz="0" w:space="0" w:color="auto"/>
                                      </w:divBdr>
                                      <w:divsChild>
                                        <w:div w:id="92556077">
                                          <w:marLeft w:val="0"/>
                                          <w:marRight w:val="0"/>
                                          <w:marTop w:val="0"/>
                                          <w:marBottom w:val="0"/>
                                          <w:divBdr>
                                            <w:top w:val="none" w:sz="0" w:space="0" w:color="auto"/>
                                            <w:left w:val="none" w:sz="0" w:space="0" w:color="auto"/>
                                            <w:bottom w:val="none" w:sz="0" w:space="0" w:color="auto"/>
                                            <w:right w:val="none" w:sz="0" w:space="0" w:color="auto"/>
                                          </w:divBdr>
                                        </w:div>
                                        <w:div w:id="1255165804">
                                          <w:marLeft w:val="240"/>
                                          <w:marRight w:val="240"/>
                                          <w:marTop w:val="0"/>
                                          <w:marBottom w:val="0"/>
                                          <w:divBdr>
                                            <w:top w:val="none" w:sz="0" w:space="0" w:color="auto"/>
                                            <w:left w:val="none" w:sz="0" w:space="0" w:color="auto"/>
                                            <w:bottom w:val="none" w:sz="0" w:space="0" w:color="auto"/>
                                            <w:right w:val="none" w:sz="0" w:space="0" w:color="auto"/>
                                          </w:divBdr>
                                          <w:divsChild>
                                            <w:div w:id="13244307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5208138">
                                      <w:marLeft w:val="240"/>
                                      <w:marRight w:val="0"/>
                                      <w:marTop w:val="0"/>
                                      <w:marBottom w:val="0"/>
                                      <w:divBdr>
                                        <w:top w:val="none" w:sz="0" w:space="0" w:color="auto"/>
                                        <w:left w:val="none" w:sz="0" w:space="0" w:color="auto"/>
                                        <w:bottom w:val="none" w:sz="0" w:space="0" w:color="auto"/>
                                        <w:right w:val="none" w:sz="0" w:space="0" w:color="auto"/>
                                      </w:divBdr>
                                    </w:div>
                                  </w:divsChild>
                                </w:div>
                                <w:div w:id="1168789408">
                                  <w:marLeft w:val="0"/>
                                  <w:marRight w:val="0"/>
                                  <w:marTop w:val="0"/>
                                  <w:marBottom w:val="0"/>
                                  <w:divBdr>
                                    <w:top w:val="none" w:sz="0" w:space="0" w:color="auto"/>
                                    <w:left w:val="none" w:sz="0" w:space="0" w:color="auto"/>
                                    <w:bottom w:val="none" w:sz="0" w:space="0" w:color="auto"/>
                                    <w:right w:val="none" w:sz="0" w:space="0" w:color="auto"/>
                                  </w:divBdr>
                                </w:div>
                                <w:div w:id="1465660328">
                                  <w:marLeft w:val="240"/>
                                  <w:marRight w:val="240"/>
                                  <w:marTop w:val="0"/>
                                  <w:marBottom w:val="0"/>
                                  <w:divBdr>
                                    <w:top w:val="none" w:sz="0" w:space="0" w:color="auto"/>
                                    <w:left w:val="none" w:sz="0" w:space="0" w:color="auto"/>
                                    <w:bottom w:val="none" w:sz="0" w:space="0" w:color="auto"/>
                                    <w:right w:val="none" w:sz="0" w:space="0" w:color="auto"/>
                                  </w:divBdr>
                                  <w:divsChild>
                                    <w:div w:id="1399285763">
                                      <w:marLeft w:val="0"/>
                                      <w:marRight w:val="0"/>
                                      <w:marTop w:val="0"/>
                                      <w:marBottom w:val="0"/>
                                      <w:divBdr>
                                        <w:top w:val="none" w:sz="0" w:space="0" w:color="auto"/>
                                        <w:left w:val="none" w:sz="0" w:space="0" w:color="auto"/>
                                        <w:bottom w:val="none" w:sz="0" w:space="0" w:color="auto"/>
                                        <w:right w:val="none" w:sz="0" w:space="0" w:color="auto"/>
                                      </w:divBdr>
                                      <w:divsChild>
                                        <w:div w:id="621425101">
                                          <w:marLeft w:val="240"/>
                                          <w:marRight w:val="240"/>
                                          <w:marTop w:val="0"/>
                                          <w:marBottom w:val="0"/>
                                          <w:divBdr>
                                            <w:top w:val="none" w:sz="0" w:space="0" w:color="auto"/>
                                            <w:left w:val="none" w:sz="0" w:space="0" w:color="auto"/>
                                            <w:bottom w:val="none" w:sz="0" w:space="0" w:color="auto"/>
                                            <w:right w:val="none" w:sz="0" w:space="0" w:color="auto"/>
                                          </w:divBdr>
                                          <w:divsChild>
                                            <w:div w:id="390201872">
                                              <w:marLeft w:val="240"/>
                                              <w:marRight w:val="0"/>
                                              <w:marTop w:val="0"/>
                                              <w:marBottom w:val="0"/>
                                              <w:divBdr>
                                                <w:top w:val="none" w:sz="0" w:space="0" w:color="auto"/>
                                                <w:left w:val="none" w:sz="0" w:space="0" w:color="auto"/>
                                                <w:bottom w:val="none" w:sz="0" w:space="0" w:color="auto"/>
                                                <w:right w:val="none" w:sz="0" w:space="0" w:color="auto"/>
                                              </w:divBdr>
                                            </w:div>
                                          </w:divsChild>
                                        </w:div>
                                        <w:div w:id="1364592407">
                                          <w:marLeft w:val="240"/>
                                          <w:marRight w:val="240"/>
                                          <w:marTop w:val="0"/>
                                          <w:marBottom w:val="0"/>
                                          <w:divBdr>
                                            <w:top w:val="none" w:sz="0" w:space="0" w:color="auto"/>
                                            <w:left w:val="none" w:sz="0" w:space="0" w:color="auto"/>
                                            <w:bottom w:val="none" w:sz="0" w:space="0" w:color="auto"/>
                                            <w:right w:val="none" w:sz="0" w:space="0" w:color="auto"/>
                                          </w:divBdr>
                                          <w:divsChild>
                                            <w:div w:id="2034988799">
                                              <w:marLeft w:val="240"/>
                                              <w:marRight w:val="0"/>
                                              <w:marTop w:val="0"/>
                                              <w:marBottom w:val="0"/>
                                              <w:divBdr>
                                                <w:top w:val="none" w:sz="0" w:space="0" w:color="auto"/>
                                                <w:left w:val="none" w:sz="0" w:space="0" w:color="auto"/>
                                                <w:bottom w:val="none" w:sz="0" w:space="0" w:color="auto"/>
                                                <w:right w:val="none" w:sz="0" w:space="0" w:color="auto"/>
                                              </w:divBdr>
                                            </w:div>
                                          </w:divsChild>
                                        </w:div>
                                        <w:div w:id="1617447925">
                                          <w:marLeft w:val="240"/>
                                          <w:marRight w:val="240"/>
                                          <w:marTop w:val="0"/>
                                          <w:marBottom w:val="0"/>
                                          <w:divBdr>
                                            <w:top w:val="none" w:sz="0" w:space="0" w:color="auto"/>
                                            <w:left w:val="none" w:sz="0" w:space="0" w:color="auto"/>
                                            <w:bottom w:val="none" w:sz="0" w:space="0" w:color="auto"/>
                                            <w:right w:val="none" w:sz="0" w:space="0" w:color="auto"/>
                                          </w:divBdr>
                                          <w:divsChild>
                                            <w:div w:id="357194524">
                                              <w:marLeft w:val="240"/>
                                              <w:marRight w:val="0"/>
                                              <w:marTop w:val="0"/>
                                              <w:marBottom w:val="0"/>
                                              <w:divBdr>
                                                <w:top w:val="none" w:sz="0" w:space="0" w:color="auto"/>
                                                <w:left w:val="none" w:sz="0" w:space="0" w:color="auto"/>
                                                <w:bottom w:val="none" w:sz="0" w:space="0" w:color="auto"/>
                                                <w:right w:val="none" w:sz="0" w:space="0" w:color="auto"/>
                                              </w:divBdr>
                                            </w:div>
                                          </w:divsChild>
                                        </w:div>
                                        <w:div w:id="1631478731">
                                          <w:marLeft w:val="240"/>
                                          <w:marRight w:val="240"/>
                                          <w:marTop w:val="0"/>
                                          <w:marBottom w:val="0"/>
                                          <w:divBdr>
                                            <w:top w:val="none" w:sz="0" w:space="0" w:color="auto"/>
                                            <w:left w:val="none" w:sz="0" w:space="0" w:color="auto"/>
                                            <w:bottom w:val="none" w:sz="0" w:space="0" w:color="auto"/>
                                            <w:right w:val="none" w:sz="0" w:space="0" w:color="auto"/>
                                          </w:divBdr>
                                          <w:divsChild>
                                            <w:div w:id="2040668405">
                                              <w:marLeft w:val="240"/>
                                              <w:marRight w:val="0"/>
                                              <w:marTop w:val="0"/>
                                              <w:marBottom w:val="0"/>
                                              <w:divBdr>
                                                <w:top w:val="none" w:sz="0" w:space="0" w:color="auto"/>
                                                <w:left w:val="none" w:sz="0" w:space="0" w:color="auto"/>
                                                <w:bottom w:val="none" w:sz="0" w:space="0" w:color="auto"/>
                                                <w:right w:val="none" w:sz="0" w:space="0" w:color="auto"/>
                                              </w:divBdr>
                                            </w:div>
                                          </w:divsChild>
                                        </w:div>
                                        <w:div w:id="1888368300">
                                          <w:marLeft w:val="240"/>
                                          <w:marRight w:val="240"/>
                                          <w:marTop w:val="0"/>
                                          <w:marBottom w:val="0"/>
                                          <w:divBdr>
                                            <w:top w:val="none" w:sz="0" w:space="0" w:color="auto"/>
                                            <w:left w:val="none" w:sz="0" w:space="0" w:color="auto"/>
                                            <w:bottom w:val="none" w:sz="0" w:space="0" w:color="auto"/>
                                            <w:right w:val="none" w:sz="0" w:space="0" w:color="auto"/>
                                          </w:divBdr>
                                          <w:divsChild>
                                            <w:div w:id="728264578">
                                              <w:marLeft w:val="240"/>
                                              <w:marRight w:val="0"/>
                                              <w:marTop w:val="0"/>
                                              <w:marBottom w:val="0"/>
                                              <w:divBdr>
                                                <w:top w:val="none" w:sz="0" w:space="0" w:color="auto"/>
                                                <w:left w:val="none" w:sz="0" w:space="0" w:color="auto"/>
                                                <w:bottom w:val="none" w:sz="0" w:space="0" w:color="auto"/>
                                                <w:right w:val="none" w:sz="0" w:space="0" w:color="auto"/>
                                              </w:divBdr>
                                            </w:div>
                                          </w:divsChild>
                                        </w:div>
                                        <w:div w:id="2002738194">
                                          <w:marLeft w:val="0"/>
                                          <w:marRight w:val="0"/>
                                          <w:marTop w:val="0"/>
                                          <w:marBottom w:val="0"/>
                                          <w:divBdr>
                                            <w:top w:val="none" w:sz="0" w:space="0" w:color="auto"/>
                                            <w:left w:val="none" w:sz="0" w:space="0" w:color="auto"/>
                                            <w:bottom w:val="none" w:sz="0" w:space="0" w:color="auto"/>
                                            <w:right w:val="none" w:sz="0" w:space="0" w:color="auto"/>
                                          </w:divBdr>
                                        </w:div>
                                      </w:divsChild>
                                    </w:div>
                                    <w:div w:id="1673950259">
                                      <w:marLeft w:val="240"/>
                                      <w:marRight w:val="0"/>
                                      <w:marTop w:val="0"/>
                                      <w:marBottom w:val="0"/>
                                      <w:divBdr>
                                        <w:top w:val="none" w:sz="0" w:space="0" w:color="auto"/>
                                        <w:left w:val="none" w:sz="0" w:space="0" w:color="auto"/>
                                        <w:bottom w:val="none" w:sz="0" w:space="0" w:color="auto"/>
                                        <w:right w:val="none" w:sz="0" w:space="0" w:color="auto"/>
                                      </w:divBdr>
                                    </w:div>
                                  </w:divsChild>
                                </w:div>
                                <w:div w:id="1887643039">
                                  <w:marLeft w:val="240"/>
                                  <w:marRight w:val="240"/>
                                  <w:marTop w:val="0"/>
                                  <w:marBottom w:val="0"/>
                                  <w:divBdr>
                                    <w:top w:val="none" w:sz="0" w:space="0" w:color="auto"/>
                                    <w:left w:val="none" w:sz="0" w:space="0" w:color="auto"/>
                                    <w:bottom w:val="none" w:sz="0" w:space="0" w:color="auto"/>
                                    <w:right w:val="none" w:sz="0" w:space="0" w:color="auto"/>
                                  </w:divBdr>
                                  <w:divsChild>
                                    <w:div w:id="854686270">
                                      <w:marLeft w:val="240"/>
                                      <w:marRight w:val="0"/>
                                      <w:marTop w:val="0"/>
                                      <w:marBottom w:val="0"/>
                                      <w:divBdr>
                                        <w:top w:val="none" w:sz="0" w:space="0" w:color="auto"/>
                                        <w:left w:val="none" w:sz="0" w:space="0" w:color="auto"/>
                                        <w:bottom w:val="none" w:sz="0" w:space="0" w:color="auto"/>
                                        <w:right w:val="none" w:sz="0" w:space="0" w:color="auto"/>
                                      </w:divBdr>
                                    </w:div>
                                    <w:div w:id="939290571">
                                      <w:marLeft w:val="0"/>
                                      <w:marRight w:val="0"/>
                                      <w:marTop w:val="0"/>
                                      <w:marBottom w:val="0"/>
                                      <w:divBdr>
                                        <w:top w:val="none" w:sz="0" w:space="0" w:color="auto"/>
                                        <w:left w:val="none" w:sz="0" w:space="0" w:color="auto"/>
                                        <w:bottom w:val="none" w:sz="0" w:space="0" w:color="auto"/>
                                        <w:right w:val="none" w:sz="0" w:space="0" w:color="auto"/>
                                      </w:divBdr>
                                      <w:divsChild>
                                        <w:div w:id="205684685">
                                          <w:marLeft w:val="240"/>
                                          <w:marRight w:val="240"/>
                                          <w:marTop w:val="0"/>
                                          <w:marBottom w:val="0"/>
                                          <w:divBdr>
                                            <w:top w:val="none" w:sz="0" w:space="0" w:color="auto"/>
                                            <w:left w:val="none" w:sz="0" w:space="0" w:color="auto"/>
                                            <w:bottom w:val="none" w:sz="0" w:space="0" w:color="auto"/>
                                            <w:right w:val="none" w:sz="0" w:space="0" w:color="auto"/>
                                          </w:divBdr>
                                          <w:divsChild>
                                            <w:div w:id="1509712152">
                                              <w:marLeft w:val="240"/>
                                              <w:marRight w:val="0"/>
                                              <w:marTop w:val="0"/>
                                              <w:marBottom w:val="0"/>
                                              <w:divBdr>
                                                <w:top w:val="none" w:sz="0" w:space="0" w:color="auto"/>
                                                <w:left w:val="none" w:sz="0" w:space="0" w:color="auto"/>
                                                <w:bottom w:val="none" w:sz="0" w:space="0" w:color="auto"/>
                                                <w:right w:val="none" w:sz="0" w:space="0" w:color="auto"/>
                                              </w:divBdr>
                                            </w:div>
                                          </w:divsChild>
                                        </w:div>
                                        <w:div w:id="309864887">
                                          <w:marLeft w:val="240"/>
                                          <w:marRight w:val="240"/>
                                          <w:marTop w:val="0"/>
                                          <w:marBottom w:val="0"/>
                                          <w:divBdr>
                                            <w:top w:val="none" w:sz="0" w:space="0" w:color="auto"/>
                                            <w:left w:val="none" w:sz="0" w:space="0" w:color="auto"/>
                                            <w:bottom w:val="none" w:sz="0" w:space="0" w:color="auto"/>
                                            <w:right w:val="none" w:sz="0" w:space="0" w:color="auto"/>
                                          </w:divBdr>
                                          <w:divsChild>
                                            <w:div w:id="987856131">
                                              <w:marLeft w:val="240"/>
                                              <w:marRight w:val="0"/>
                                              <w:marTop w:val="0"/>
                                              <w:marBottom w:val="0"/>
                                              <w:divBdr>
                                                <w:top w:val="none" w:sz="0" w:space="0" w:color="auto"/>
                                                <w:left w:val="none" w:sz="0" w:space="0" w:color="auto"/>
                                                <w:bottom w:val="none" w:sz="0" w:space="0" w:color="auto"/>
                                                <w:right w:val="none" w:sz="0" w:space="0" w:color="auto"/>
                                              </w:divBdr>
                                            </w:div>
                                          </w:divsChild>
                                        </w:div>
                                        <w:div w:id="336082632">
                                          <w:marLeft w:val="240"/>
                                          <w:marRight w:val="240"/>
                                          <w:marTop w:val="0"/>
                                          <w:marBottom w:val="0"/>
                                          <w:divBdr>
                                            <w:top w:val="none" w:sz="0" w:space="0" w:color="auto"/>
                                            <w:left w:val="none" w:sz="0" w:space="0" w:color="auto"/>
                                            <w:bottom w:val="none" w:sz="0" w:space="0" w:color="auto"/>
                                            <w:right w:val="none" w:sz="0" w:space="0" w:color="auto"/>
                                          </w:divBdr>
                                          <w:divsChild>
                                            <w:div w:id="1582908458">
                                              <w:marLeft w:val="0"/>
                                              <w:marRight w:val="0"/>
                                              <w:marTop w:val="0"/>
                                              <w:marBottom w:val="0"/>
                                              <w:divBdr>
                                                <w:top w:val="none" w:sz="0" w:space="0" w:color="auto"/>
                                                <w:left w:val="none" w:sz="0" w:space="0" w:color="auto"/>
                                                <w:bottom w:val="none" w:sz="0" w:space="0" w:color="auto"/>
                                                <w:right w:val="none" w:sz="0" w:space="0" w:color="auto"/>
                                              </w:divBdr>
                                              <w:divsChild>
                                                <w:div w:id="449737829">
                                                  <w:marLeft w:val="240"/>
                                                  <w:marRight w:val="240"/>
                                                  <w:marTop w:val="0"/>
                                                  <w:marBottom w:val="0"/>
                                                  <w:divBdr>
                                                    <w:top w:val="none" w:sz="0" w:space="0" w:color="auto"/>
                                                    <w:left w:val="none" w:sz="0" w:space="0" w:color="auto"/>
                                                    <w:bottom w:val="none" w:sz="0" w:space="0" w:color="auto"/>
                                                    <w:right w:val="none" w:sz="0" w:space="0" w:color="auto"/>
                                                  </w:divBdr>
                                                  <w:divsChild>
                                                    <w:div w:id="1890336873">
                                                      <w:marLeft w:val="240"/>
                                                      <w:marRight w:val="0"/>
                                                      <w:marTop w:val="0"/>
                                                      <w:marBottom w:val="0"/>
                                                      <w:divBdr>
                                                        <w:top w:val="none" w:sz="0" w:space="0" w:color="auto"/>
                                                        <w:left w:val="none" w:sz="0" w:space="0" w:color="auto"/>
                                                        <w:bottom w:val="none" w:sz="0" w:space="0" w:color="auto"/>
                                                        <w:right w:val="none" w:sz="0" w:space="0" w:color="auto"/>
                                                      </w:divBdr>
                                                    </w:div>
                                                  </w:divsChild>
                                                </w:div>
                                                <w:div w:id="1045369687">
                                                  <w:marLeft w:val="240"/>
                                                  <w:marRight w:val="240"/>
                                                  <w:marTop w:val="0"/>
                                                  <w:marBottom w:val="0"/>
                                                  <w:divBdr>
                                                    <w:top w:val="none" w:sz="0" w:space="0" w:color="auto"/>
                                                    <w:left w:val="none" w:sz="0" w:space="0" w:color="auto"/>
                                                    <w:bottom w:val="none" w:sz="0" w:space="0" w:color="auto"/>
                                                    <w:right w:val="none" w:sz="0" w:space="0" w:color="auto"/>
                                                  </w:divBdr>
                                                  <w:divsChild>
                                                    <w:div w:id="667752972">
                                                      <w:marLeft w:val="240"/>
                                                      <w:marRight w:val="0"/>
                                                      <w:marTop w:val="0"/>
                                                      <w:marBottom w:val="0"/>
                                                      <w:divBdr>
                                                        <w:top w:val="none" w:sz="0" w:space="0" w:color="auto"/>
                                                        <w:left w:val="none" w:sz="0" w:space="0" w:color="auto"/>
                                                        <w:bottom w:val="none" w:sz="0" w:space="0" w:color="auto"/>
                                                        <w:right w:val="none" w:sz="0" w:space="0" w:color="auto"/>
                                                      </w:divBdr>
                                                    </w:div>
                                                  </w:divsChild>
                                                </w:div>
                                                <w:div w:id="1652980699">
                                                  <w:marLeft w:val="240"/>
                                                  <w:marRight w:val="240"/>
                                                  <w:marTop w:val="0"/>
                                                  <w:marBottom w:val="0"/>
                                                  <w:divBdr>
                                                    <w:top w:val="none" w:sz="0" w:space="0" w:color="auto"/>
                                                    <w:left w:val="none" w:sz="0" w:space="0" w:color="auto"/>
                                                    <w:bottom w:val="none" w:sz="0" w:space="0" w:color="auto"/>
                                                    <w:right w:val="none" w:sz="0" w:space="0" w:color="auto"/>
                                                  </w:divBdr>
                                                  <w:divsChild>
                                                    <w:div w:id="2064787444">
                                                      <w:marLeft w:val="240"/>
                                                      <w:marRight w:val="0"/>
                                                      <w:marTop w:val="0"/>
                                                      <w:marBottom w:val="0"/>
                                                      <w:divBdr>
                                                        <w:top w:val="none" w:sz="0" w:space="0" w:color="auto"/>
                                                        <w:left w:val="none" w:sz="0" w:space="0" w:color="auto"/>
                                                        <w:bottom w:val="none" w:sz="0" w:space="0" w:color="auto"/>
                                                        <w:right w:val="none" w:sz="0" w:space="0" w:color="auto"/>
                                                      </w:divBdr>
                                                    </w:div>
                                                  </w:divsChild>
                                                </w:div>
                                                <w:div w:id="1829515700">
                                                  <w:marLeft w:val="0"/>
                                                  <w:marRight w:val="0"/>
                                                  <w:marTop w:val="0"/>
                                                  <w:marBottom w:val="0"/>
                                                  <w:divBdr>
                                                    <w:top w:val="none" w:sz="0" w:space="0" w:color="auto"/>
                                                    <w:left w:val="none" w:sz="0" w:space="0" w:color="auto"/>
                                                    <w:bottom w:val="none" w:sz="0" w:space="0" w:color="auto"/>
                                                    <w:right w:val="none" w:sz="0" w:space="0" w:color="auto"/>
                                                  </w:divBdr>
                                                </w:div>
                                              </w:divsChild>
                                            </w:div>
                                            <w:div w:id="1991246497">
                                              <w:marLeft w:val="240"/>
                                              <w:marRight w:val="0"/>
                                              <w:marTop w:val="0"/>
                                              <w:marBottom w:val="0"/>
                                              <w:divBdr>
                                                <w:top w:val="none" w:sz="0" w:space="0" w:color="auto"/>
                                                <w:left w:val="none" w:sz="0" w:space="0" w:color="auto"/>
                                                <w:bottom w:val="none" w:sz="0" w:space="0" w:color="auto"/>
                                                <w:right w:val="none" w:sz="0" w:space="0" w:color="auto"/>
                                              </w:divBdr>
                                            </w:div>
                                          </w:divsChild>
                                        </w:div>
                                        <w:div w:id="583804211">
                                          <w:marLeft w:val="240"/>
                                          <w:marRight w:val="240"/>
                                          <w:marTop w:val="0"/>
                                          <w:marBottom w:val="0"/>
                                          <w:divBdr>
                                            <w:top w:val="none" w:sz="0" w:space="0" w:color="auto"/>
                                            <w:left w:val="none" w:sz="0" w:space="0" w:color="auto"/>
                                            <w:bottom w:val="none" w:sz="0" w:space="0" w:color="auto"/>
                                            <w:right w:val="none" w:sz="0" w:space="0" w:color="auto"/>
                                          </w:divBdr>
                                          <w:divsChild>
                                            <w:div w:id="583799597">
                                              <w:marLeft w:val="240"/>
                                              <w:marRight w:val="0"/>
                                              <w:marTop w:val="0"/>
                                              <w:marBottom w:val="0"/>
                                              <w:divBdr>
                                                <w:top w:val="none" w:sz="0" w:space="0" w:color="auto"/>
                                                <w:left w:val="none" w:sz="0" w:space="0" w:color="auto"/>
                                                <w:bottom w:val="none" w:sz="0" w:space="0" w:color="auto"/>
                                                <w:right w:val="none" w:sz="0" w:space="0" w:color="auto"/>
                                              </w:divBdr>
                                            </w:div>
                                          </w:divsChild>
                                        </w:div>
                                        <w:div w:id="596212996">
                                          <w:marLeft w:val="0"/>
                                          <w:marRight w:val="0"/>
                                          <w:marTop w:val="0"/>
                                          <w:marBottom w:val="0"/>
                                          <w:divBdr>
                                            <w:top w:val="none" w:sz="0" w:space="0" w:color="auto"/>
                                            <w:left w:val="none" w:sz="0" w:space="0" w:color="auto"/>
                                            <w:bottom w:val="none" w:sz="0" w:space="0" w:color="auto"/>
                                            <w:right w:val="none" w:sz="0" w:space="0" w:color="auto"/>
                                          </w:divBdr>
                                        </w:div>
                                        <w:div w:id="1156413436">
                                          <w:marLeft w:val="240"/>
                                          <w:marRight w:val="240"/>
                                          <w:marTop w:val="0"/>
                                          <w:marBottom w:val="0"/>
                                          <w:divBdr>
                                            <w:top w:val="none" w:sz="0" w:space="0" w:color="auto"/>
                                            <w:left w:val="none" w:sz="0" w:space="0" w:color="auto"/>
                                            <w:bottom w:val="none" w:sz="0" w:space="0" w:color="auto"/>
                                            <w:right w:val="none" w:sz="0" w:space="0" w:color="auto"/>
                                          </w:divBdr>
                                          <w:divsChild>
                                            <w:div w:id="1507132812">
                                              <w:marLeft w:val="240"/>
                                              <w:marRight w:val="0"/>
                                              <w:marTop w:val="0"/>
                                              <w:marBottom w:val="0"/>
                                              <w:divBdr>
                                                <w:top w:val="none" w:sz="0" w:space="0" w:color="auto"/>
                                                <w:left w:val="none" w:sz="0" w:space="0" w:color="auto"/>
                                                <w:bottom w:val="none" w:sz="0" w:space="0" w:color="auto"/>
                                                <w:right w:val="none" w:sz="0" w:space="0" w:color="auto"/>
                                              </w:divBdr>
                                            </w:div>
                                          </w:divsChild>
                                        </w:div>
                                        <w:div w:id="1627854364">
                                          <w:marLeft w:val="240"/>
                                          <w:marRight w:val="240"/>
                                          <w:marTop w:val="0"/>
                                          <w:marBottom w:val="0"/>
                                          <w:divBdr>
                                            <w:top w:val="none" w:sz="0" w:space="0" w:color="auto"/>
                                            <w:left w:val="none" w:sz="0" w:space="0" w:color="auto"/>
                                            <w:bottom w:val="none" w:sz="0" w:space="0" w:color="auto"/>
                                            <w:right w:val="none" w:sz="0" w:space="0" w:color="auto"/>
                                          </w:divBdr>
                                          <w:divsChild>
                                            <w:div w:id="479688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691559">
                          <w:marLeft w:val="240"/>
                          <w:marRight w:val="240"/>
                          <w:marTop w:val="0"/>
                          <w:marBottom w:val="0"/>
                          <w:divBdr>
                            <w:top w:val="none" w:sz="0" w:space="0" w:color="auto"/>
                            <w:left w:val="none" w:sz="0" w:space="0" w:color="auto"/>
                            <w:bottom w:val="none" w:sz="0" w:space="0" w:color="auto"/>
                            <w:right w:val="none" w:sz="0" w:space="0" w:color="auto"/>
                          </w:divBdr>
                          <w:divsChild>
                            <w:div w:id="280652261">
                              <w:marLeft w:val="240"/>
                              <w:marRight w:val="0"/>
                              <w:marTop w:val="0"/>
                              <w:marBottom w:val="0"/>
                              <w:divBdr>
                                <w:top w:val="none" w:sz="0" w:space="0" w:color="auto"/>
                                <w:left w:val="none" w:sz="0" w:space="0" w:color="auto"/>
                                <w:bottom w:val="none" w:sz="0" w:space="0" w:color="auto"/>
                                <w:right w:val="none" w:sz="0" w:space="0" w:color="auto"/>
                              </w:divBdr>
                            </w:div>
                            <w:div w:id="2118674014">
                              <w:marLeft w:val="0"/>
                              <w:marRight w:val="0"/>
                              <w:marTop w:val="0"/>
                              <w:marBottom w:val="0"/>
                              <w:divBdr>
                                <w:top w:val="none" w:sz="0" w:space="0" w:color="auto"/>
                                <w:left w:val="none" w:sz="0" w:space="0" w:color="auto"/>
                                <w:bottom w:val="none" w:sz="0" w:space="0" w:color="auto"/>
                                <w:right w:val="none" w:sz="0" w:space="0" w:color="auto"/>
                              </w:divBdr>
                              <w:divsChild>
                                <w:div w:id="76094468">
                                  <w:marLeft w:val="240"/>
                                  <w:marRight w:val="240"/>
                                  <w:marTop w:val="0"/>
                                  <w:marBottom w:val="0"/>
                                  <w:divBdr>
                                    <w:top w:val="none" w:sz="0" w:space="0" w:color="auto"/>
                                    <w:left w:val="none" w:sz="0" w:space="0" w:color="auto"/>
                                    <w:bottom w:val="none" w:sz="0" w:space="0" w:color="auto"/>
                                    <w:right w:val="none" w:sz="0" w:space="0" w:color="auto"/>
                                  </w:divBdr>
                                  <w:divsChild>
                                    <w:div w:id="16663160">
                                      <w:marLeft w:val="240"/>
                                      <w:marRight w:val="0"/>
                                      <w:marTop w:val="0"/>
                                      <w:marBottom w:val="0"/>
                                      <w:divBdr>
                                        <w:top w:val="none" w:sz="0" w:space="0" w:color="auto"/>
                                        <w:left w:val="none" w:sz="0" w:space="0" w:color="auto"/>
                                        <w:bottom w:val="none" w:sz="0" w:space="0" w:color="auto"/>
                                        <w:right w:val="none" w:sz="0" w:space="0" w:color="auto"/>
                                      </w:divBdr>
                                    </w:div>
                                  </w:divsChild>
                                </w:div>
                                <w:div w:id="177239779">
                                  <w:marLeft w:val="0"/>
                                  <w:marRight w:val="0"/>
                                  <w:marTop w:val="0"/>
                                  <w:marBottom w:val="0"/>
                                  <w:divBdr>
                                    <w:top w:val="none" w:sz="0" w:space="0" w:color="auto"/>
                                    <w:left w:val="none" w:sz="0" w:space="0" w:color="auto"/>
                                    <w:bottom w:val="none" w:sz="0" w:space="0" w:color="auto"/>
                                    <w:right w:val="none" w:sz="0" w:space="0" w:color="auto"/>
                                  </w:divBdr>
                                </w:div>
                                <w:div w:id="232736619">
                                  <w:marLeft w:val="240"/>
                                  <w:marRight w:val="240"/>
                                  <w:marTop w:val="0"/>
                                  <w:marBottom w:val="0"/>
                                  <w:divBdr>
                                    <w:top w:val="none" w:sz="0" w:space="0" w:color="auto"/>
                                    <w:left w:val="none" w:sz="0" w:space="0" w:color="auto"/>
                                    <w:bottom w:val="none" w:sz="0" w:space="0" w:color="auto"/>
                                    <w:right w:val="none" w:sz="0" w:space="0" w:color="auto"/>
                                  </w:divBdr>
                                  <w:divsChild>
                                    <w:div w:id="661353030">
                                      <w:marLeft w:val="240"/>
                                      <w:marRight w:val="0"/>
                                      <w:marTop w:val="0"/>
                                      <w:marBottom w:val="0"/>
                                      <w:divBdr>
                                        <w:top w:val="none" w:sz="0" w:space="0" w:color="auto"/>
                                        <w:left w:val="none" w:sz="0" w:space="0" w:color="auto"/>
                                        <w:bottom w:val="none" w:sz="0" w:space="0" w:color="auto"/>
                                        <w:right w:val="none" w:sz="0" w:space="0" w:color="auto"/>
                                      </w:divBdr>
                                    </w:div>
                                  </w:divsChild>
                                </w:div>
                                <w:div w:id="414592845">
                                  <w:marLeft w:val="240"/>
                                  <w:marRight w:val="240"/>
                                  <w:marTop w:val="0"/>
                                  <w:marBottom w:val="0"/>
                                  <w:divBdr>
                                    <w:top w:val="none" w:sz="0" w:space="0" w:color="auto"/>
                                    <w:left w:val="none" w:sz="0" w:space="0" w:color="auto"/>
                                    <w:bottom w:val="none" w:sz="0" w:space="0" w:color="auto"/>
                                    <w:right w:val="none" w:sz="0" w:space="0" w:color="auto"/>
                                  </w:divBdr>
                                  <w:divsChild>
                                    <w:div w:id="1705516248">
                                      <w:marLeft w:val="240"/>
                                      <w:marRight w:val="0"/>
                                      <w:marTop w:val="0"/>
                                      <w:marBottom w:val="0"/>
                                      <w:divBdr>
                                        <w:top w:val="none" w:sz="0" w:space="0" w:color="auto"/>
                                        <w:left w:val="none" w:sz="0" w:space="0" w:color="auto"/>
                                        <w:bottom w:val="none" w:sz="0" w:space="0" w:color="auto"/>
                                        <w:right w:val="none" w:sz="0" w:space="0" w:color="auto"/>
                                      </w:divBdr>
                                    </w:div>
                                  </w:divsChild>
                                </w:div>
                                <w:div w:id="716702794">
                                  <w:marLeft w:val="240"/>
                                  <w:marRight w:val="240"/>
                                  <w:marTop w:val="0"/>
                                  <w:marBottom w:val="0"/>
                                  <w:divBdr>
                                    <w:top w:val="none" w:sz="0" w:space="0" w:color="auto"/>
                                    <w:left w:val="none" w:sz="0" w:space="0" w:color="auto"/>
                                    <w:bottom w:val="none" w:sz="0" w:space="0" w:color="auto"/>
                                    <w:right w:val="none" w:sz="0" w:space="0" w:color="auto"/>
                                  </w:divBdr>
                                  <w:divsChild>
                                    <w:div w:id="1314335905">
                                      <w:marLeft w:val="240"/>
                                      <w:marRight w:val="0"/>
                                      <w:marTop w:val="0"/>
                                      <w:marBottom w:val="0"/>
                                      <w:divBdr>
                                        <w:top w:val="none" w:sz="0" w:space="0" w:color="auto"/>
                                        <w:left w:val="none" w:sz="0" w:space="0" w:color="auto"/>
                                        <w:bottom w:val="none" w:sz="0" w:space="0" w:color="auto"/>
                                        <w:right w:val="none" w:sz="0" w:space="0" w:color="auto"/>
                                      </w:divBdr>
                                    </w:div>
                                  </w:divsChild>
                                </w:div>
                                <w:div w:id="851797440">
                                  <w:marLeft w:val="240"/>
                                  <w:marRight w:val="240"/>
                                  <w:marTop w:val="0"/>
                                  <w:marBottom w:val="0"/>
                                  <w:divBdr>
                                    <w:top w:val="none" w:sz="0" w:space="0" w:color="auto"/>
                                    <w:left w:val="none" w:sz="0" w:space="0" w:color="auto"/>
                                    <w:bottom w:val="none" w:sz="0" w:space="0" w:color="auto"/>
                                    <w:right w:val="none" w:sz="0" w:space="0" w:color="auto"/>
                                  </w:divBdr>
                                  <w:divsChild>
                                    <w:div w:id="1040059671">
                                      <w:marLeft w:val="240"/>
                                      <w:marRight w:val="0"/>
                                      <w:marTop w:val="0"/>
                                      <w:marBottom w:val="0"/>
                                      <w:divBdr>
                                        <w:top w:val="none" w:sz="0" w:space="0" w:color="auto"/>
                                        <w:left w:val="none" w:sz="0" w:space="0" w:color="auto"/>
                                        <w:bottom w:val="none" w:sz="0" w:space="0" w:color="auto"/>
                                        <w:right w:val="none" w:sz="0" w:space="0" w:color="auto"/>
                                      </w:divBdr>
                                    </w:div>
                                  </w:divsChild>
                                </w:div>
                                <w:div w:id="1208562280">
                                  <w:marLeft w:val="240"/>
                                  <w:marRight w:val="240"/>
                                  <w:marTop w:val="0"/>
                                  <w:marBottom w:val="0"/>
                                  <w:divBdr>
                                    <w:top w:val="none" w:sz="0" w:space="0" w:color="auto"/>
                                    <w:left w:val="none" w:sz="0" w:space="0" w:color="auto"/>
                                    <w:bottom w:val="none" w:sz="0" w:space="0" w:color="auto"/>
                                    <w:right w:val="none" w:sz="0" w:space="0" w:color="auto"/>
                                  </w:divBdr>
                                  <w:divsChild>
                                    <w:div w:id="1690329483">
                                      <w:marLeft w:val="240"/>
                                      <w:marRight w:val="0"/>
                                      <w:marTop w:val="0"/>
                                      <w:marBottom w:val="0"/>
                                      <w:divBdr>
                                        <w:top w:val="none" w:sz="0" w:space="0" w:color="auto"/>
                                        <w:left w:val="none" w:sz="0" w:space="0" w:color="auto"/>
                                        <w:bottom w:val="none" w:sz="0" w:space="0" w:color="auto"/>
                                        <w:right w:val="none" w:sz="0" w:space="0" w:color="auto"/>
                                      </w:divBdr>
                                    </w:div>
                                  </w:divsChild>
                                </w:div>
                                <w:div w:id="1253927257">
                                  <w:marLeft w:val="240"/>
                                  <w:marRight w:val="240"/>
                                  <w:marTop w:val="0"/>
                                  <w:marBottom w:val="0"/>
                                  <w:divBdr>
                                    <w:top w:val="none" w:sz="0" w:space="0" w:color="auto"/>
                                    <w:left w:val="none" w:sz="0" w:space="0" w:color="auto"/>
                                    <w:bottom w:val="none" w:sz="0" w:space="0" w:color="auto"/>
                                    <w:right w:val="none" w:sz="0" w:space="0" w:color="auto"/>
                                  </w:divBdr>
                                  <w:divsChild>
                                    <w:div w:id="601424761">
                                      <w:marLeft w:val="240"/>
                                      <w:marRight w:val="0"/>
                                      <w:marTop w:val="0"/>
                                      <w:marBottom w:val="0"/>
                                      <w:divBdr>
                                        <w:top w:val="none" w:sz="0" w:space="0" w:color="auto"/>
                                        <w:left w:val="none" w:sz="0" w:space="0" w:color="auto"/>
                                        <w:bottom w:val="none" w:sz="0" w:space="0" w:color="auto"/>
                                        <w:right w:val="none" w:sz="0" w:space="0" w:color="auto"/>
                                      </w:divBdr>
                                    </w:div>
                                  </w:divsChild>
                                </w:div>
                                <w:div w:id="1548487591">
                                  <w:marLeft w:val="240"/>
                                  <w:marRight w:val="240"/>
                                  <w:marTop w:val="0"/>
                                  <w:marBottom w:val="0"/>
                                  <w:divBdr>
                                    <w:top w:val="none" w:sz="0" w:space="0" w:color="auto"/>
                                    <w:left w:val="none" w:sz="0" w:space="0" w:color="auto"/>
                                    <w:bottom w:val="none" w:sz="0" w:space="0" w:color="auto"/>
                                    <w:right w:val="none" w:sz="0" w:space="0" w:color="auto"/>
                                  </w:divBdr>
                                  <w:divsChild>
                                    <w:div w:id="534007162">
                                      <w:marLeft w:val="240"/>
                                      <w:marRight w:val="0"/>
                                      <w:marTop w:val="0"/>
                                      <w:marBottom w:val="0"/>
                                      <w:divBdr>
                                        <w:top w:val="none" w:sz="0" w:space="0" w:color="auto"/>
                                        <w:left w:val="none" w:sz="0" w:space="0" w:color="auto"/>
                                        <w:bottom w:val="none" w:sz="0" w:space="0" w:color="auto"/>
                                        <w:right w:val="none" w:sz="0" w:space="0" w:color="auto"/>
                                      </w:divBdr>
                                    </w:div>
                                  </w:divsChild>
                                </w:div>
                                <w:div w:id="1901163670">
                                  <w:marLeft w:val="240"/>
                                  <w:marRight w:val="240"/>
                                  <w:marTop w:val="0"/>
                                  <w:marBottom w:val="0"/>
                                  <w:divBdr>
                                    <w:top w:val="none" w:sz="0" w:space="0" w:color="auto"/>
                                    <w:left w:val="none" w:sz="0" w:space="0" w:color="auto"/>
                                    <w:bottom w:val="none" w:sz="0" w:space="0" w:color="auto"/>
                                    <w:right w:val="none" w:sz="0" w:space="0" w:color="auto"/>
                                  </w:divBdr>
                                  <w:divsChild>
                                    <w:div w:id="1630161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760681">
                          <w:marLeft w:val="0"/>
                          <w:marRight w:val="0"/>
                          <w:marTop w:val="0"/>
                          <w:marBottom w:val="0"/>
                          <w:divBdr>
                            <w:top w:val="none" w:sz="0" w:space="0" w:color="auto"/>
                            <w:left w:val="none" w:sz="0" w:space="0" w:color="auto"/>
                            <w:bottom w:val="none" w:sz="0" w:space="0" w:color="auto"/>
                            <w:right w:val="none" w:sz="0" w:space="0" w:color="auto"/>
                          </w:divBdr>
                        </w:div>
                        <w:div w:id="1813475165">
                          <w:marLeft w:val="240"/>
                          <w:marRight w:val="240"/>
                          <w:marTop w:val="0"/>
                          <w:marBottom w:val="0"/>
                          <w:divBdr>
                            <w:top w:val="none" w:sz="0" w:space="0" w:color="auto"/>
                            <w:left w:val="none" w:sz="0" w:space="0" w:color="auto"/>
                            <w:bottom w:val="none" w:sz="0" w:space="0" w:color="auto"/>
                            <w:right w:val="none" w:sz="0" w:space="0" w:color="auto"/>
                          </w:divBdr>
                          <w:divsChild>
                            <w:div w:id="1197891041">
                              <w:marLeft w:val="240"/>
                              <w:marRight w:val="0"/>
                              <w:marTop w:val="0"/>
                              <w:marBottom w:val="0"/>
                              <w:divBdr>
                                <w:top w:val="none" w:sz="0" w:space="0" w:color="auto"/>
                                <w:left w:val="none" w:sz="0" w:space="0" w:color="auto"/>
                                <w:bottom w:val="none" w:sz="0" w:space="0" w:color="auto"/>
                                <w:right w:val="none" w:sz="0" w:space="0" w:color="auto"/>
                              </w:divBdr>
                            </w:div>
                            <w:div w:id="1221525770">
                              <w:marLeft w:val="0"/>
                              <w:marRight w:val="0"/>
                              <w:marTop w:val="0"/>
                              <w:marBottom w:val="0"/>
                              <w:divBdr>
                                <w:top w:val="none" w:sz="0" w:space="0" w:color="auto"/>
                                <w:left w:val="none" w:sz="0" w:space="0" w:color="auto"/>
                                <w:bottom w:val="none" w:sz="0" w:space="0" w:color="auto"/>
                                <w:right w:val="none" w:sz="0" w:space="0" w:color="auto"/>
                              </w:divBdr>
                              <w:divsChild>
                                <w:div w:id="506558133">
                                  <w:marLeft w:val="240"/>
                                  <w:marRight w:val="240"/>
                                  <w:marTop w:val="0"/>
                                  <w:marBottom w:val="0"/>
                                  <w:divBdr>
                                    <w:top w:val="none" w:sz="0" w:space="0" w:color="auto"/>
                                    <w:left w:val="none" w:sz="0" w:space="0" w:color="auto"/>
                                    <w:bottom w:val="none" w:sz="0" w:space="0" w:color="auto"/>
                                    <w:right w:val="none" w:sz="0" w:space="0" w:color="auto"/>
                                  </w:divBdr>
                                  <w:divsChild>
                                    <w:div w:id="922102881">
                                      <w:marLeft w:val="240"/>
                                      <w:marRight w:val="0"/>
                                      <w:marTop w:val="0"/>
                                      <w:marBottom w:val="0"/>
                                      <w:divBdr>
                                        <w:top w:val="none" w:sz="0" w:space="0" w:color="auto"/>
                                        <w:left w:val="none" w:sz="0" w:space="0" w:color="auto"/>
                                        <w:bottom w:val="none" w:sz="0" w:space="0" w:color="auto"/>
                                        <w:right w:val="none" w:sz="0" w:space="0" w:color="auto"/>
                                      </w:divBdr>
                                    </w:div>
                                    <w:div w:id="1480686134">
                                      <w:marLeft w:val="0"/>
                                      <w:marRight w:val="0"/>
                                      <w:marTop w:val="0"/>
                                      <w:marBottom w:val="0"/>
                                      <w:divBdr>
                                        <w:top w:val="none" w:sz="0" w:space="0" w:color="auto"/>
                                        <w:left w:val="none" w:sz="0" w:space="0" w:color="auto"/>
                                        <w:bottom w:val="none" w:sz="0" w:space="0" w:color="auto"/>
                                        <w:right w:val="none" w:sz="0" w:space="0" w:color="auto"/>
                                      </w:divBdr>
                                      <w:divsChild>
                                        <w:div w:id="49348730">
                                          <w:marLeft w:val="240"/>
                                          <w:marRight w:val="240"/>
                                          <w:marTop w:val="0"/>
                                          <w:marBottom w:val="0"/>
                                          <w:divBdr>
                                            <w:top w:val="none" w:sz="0" w:space="0" w:color="auto"/>
                                            <w:left w:val="none" w:sz="0" w:space="0" w:color="auto"/>
                                            <w:bottom w:val="none" w:sz="0" w:space="0" w:color="auto"/>
                                            <w:right w:val="none" w:sz="0" w:space="0" w:color="auto"/>
                                          </w:divBdr>
                                          <w:divsChild>
                                            <w:div w:id="204760878">
                                              <w:marLeft w:val="240"/>
                                              <w:marRight w:val="0"/>
                                              <w:marTop w:val="0"/>
                                              <w:marBottom w:val="0"/>
                                              <w:divBdr>
                                                <w:top w:val="none" w:sz="0" w:space="0" w:color="auto"/>
                                                <w:left w:val="none" w:sz="0" w:space="0" w:color="auto"/>
                                                <w:bottom w:val="none" w:sz="0" w:space="0" w:color="auto"/>
                                                <w:right w:val="none" w:sz="0" w:space="0" w:color="auto"/>
                                              </w:divBdr>
                                            </w:div>
                                          </w:divsChild>
                                        </w:div>
                                        <w:div w:id="13148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6488">
                                  <w:marLeft w:val="240"/>
                                  <w:marRight w:val="240"/>
                                  <w:marTop w:val="0"/>
                                  <w:marBottom w:val="0"/>
                                  <w:divBdr>
                                    <w:top w:val="none" w:sz="0" w:space="0" w:color="auto"/>
                                    <w:left w:val="none" w:sz="0" w:space="0" w:color="auto"/>
                                    <w:bottom w:val="none" w:sz="0" w:space="0" w:color="auto"/>
                                    <w:right w:val="none" w:sz="0" w:space="0" w:color="auto"/>
                                  </w:divBdr>
                                  <w:divsChild>
                                    <w:div w:id="388457824">
                                      <w:marLeft w:val="0"/>
                                      <w:marRight w:val="0"/>
                                      <w:marTop w:val="0"/>
                                      <w:marBottom w:val="0"/>
                                      <w:divBdr>
                                        <w:top w:val="none" w:sz="0" w:space="0" w:color="auto"/>
                                        <w:left w:val="none" w:sz="0" w:space="0" w:color="auto"/>
                                        <w:bottom w:val="none" w:sz="0" w:space="0" w:color="auto"/>
                                        <w:right w:val="none" w:sz="0" w:space="0" w:color="auto"/>
                                      </w:divBdr>
                                      <w:divsChild>
                                        <w:div w:id="78410490">
                                          <w:marLeft w:val="0"/>
                                          <w:marRight w:val="0"/>
                                          <w:marTop w:val="0"/>
                                          <w:marBottom w:val="0"/>
                                          <w:divBdr>
                                            <w:top w:val="none" w:sz="0" w:space="0" w:color="auto"/>
                                            <w:left w:val="none" w:sz="0" w:space="0" w:color="auto"/>
                                            <w:bottom w:val="none" w:sz="0" w:space="0" w:color="auto"/>
                                            <w:right w:val="none" w:sz="0" w:space="0" w:color="auto"/>
                                          </w:divBdr>
                                        </w:div>
                                        <w:div w:id="153223278">
                                          <w:marLeft w:val="240"/>
                                          <w:marRight w:val="240"/>
                                          <w:marTop w:val="0"/>
                                          <w:marBottom w:val="0"/>
                                          <w:divBdr>
                                            <w:top w:val="none" w:sz="0" w:space="0" w:color="auto"/>
                                            <w:left w:val="none" w:sz="0" w:space="0" w:color="auto"/>
                                            <w:bottom w:val="none" w:sz="0" w:space="0" w:color="auto"/>
                                            <w:right w:val="none" w:sz="0" w:space="0" w:color="auto"/>
                                          </w:divBdr>
                                          <w:divsChild>
                                            <w:div w:id="517622059">
                                              <w:marLeft w:val="240"/>
                                              <w:marRight w:val="0"/>
                                              <w:marTop w:val="0"/>
                                              <w:marBottom w:val="0"/>
                                              <w:divBdr>
                                                <w:top w:val="none" w:sz="0" w:space="0" w:color="auto"/>
                                                <w:left w:val="none" w:sz="0" w:space="0" w:color="auto"/>
                                                <w:bottom w:val="none" w:sz="0" w:space="0" w:color="auto"/>
                                                <w:right w:val="none" w:sz="0" w:space="0" w:color="auto"/>
                                              </w:divBdr>
                                            </w:div>
                                            <w:div w:id="1173111633">
                                              <w:marLeft w:val="0"/>
                                              <w:marRight w:val="0"/>
                                              <w:marTop w:val="0"/>
                                              <w:marBottom w:val="0"/>
                                              <w:divBdr>
                                                <w:top w:val="none" w:sz="0" w:space="0" w:color="auto"/>
                                                <w:left w:val="none" w:sz="0" w:space="0" w:color="auto"/>
                                                <w:bottom w:val="none" w:sz="0" w:space="0" w:color="auto"/>
                                                <w:right w:val="none" w:sz="0" w:space="0" w:color="auto"/>
                                              </w:divBdr>
                                              <w:divsChild>
                                                <w:div w:id="346256157">
                                                  <w:marLeft w:val="240"/>
                                                  <w:marRight w:val="240"/>
                                                  <w:marTop w:val="0"/>
                                                  <w:marBottom w:val="0"/>
                                                  <w:divBdr>
                                                    <w:top w:val="none" w:sz="0" w:space="0" w:color="auto"/>
                                                    <w:left w:val="none" w:sz="0" w:space="0" w:color="auto"/>
                                                    <w:bottom w:val="none" w:sz="0" w:space="0" w:color="auto"/>
                                                    <w:right w:val="none" w:sz="0" w:space="0" w:color="auto"/>
                                                  </w:divBdr>
                                                  <w:divsChild>
                                                    <w:div w:id="167017678">
                                                      <w:marLeft w:val="240"/>
                                                      <w:marRight w:val="0"/>
                                                      <w:marTop w:val="0"/>
                                                      <w:marBottom w:val="0"/>
                                                      <w:divBdr>
                                                        <w:top w:val="none" w:sz="0" w:space="0" w:color="auto"/>
                                                        <w:left w:val="none" w:sz="0" w:space="0" w:color="auto"/>
                                                        <w:bottom w:val="none" w:sz="0" w:space="0" w:color="auto"/>
                                                        <w:right w:val="none" w:sz="0" w:space="0" w:color="auto"/>
                                                      </w:divBdr>
                                                    </w:div>
                                                  </w:divsChild>
                                                </w:div>
                                                <w:div w:id="822701115">
                                                  <w:marLeft w:val="0"/>
                                                  <w:marRight w:val="0"/>
                                                  <w:marTop w:val="0"/>
                                                  <w:marBottom w:val="0"/>
                                                  <w:divBdr>
                                                    <w:top w:val="none" w:sz="0" w:space="0" w:color="auto"/>
                                                    <w:left w:val="none" w:sz="0" w:space="0" w:color="auto"/>
                                                    <w:bottom w:val="none" w:sz="0" w:space="0" w:color="auto"/>
                                                    <w:right w:val="none" w:sz="0" w:space="0" w:color="auto"/>
                                                  </w:divBdr>
                                                </w:div>
                                                <w:div w:id="1356540475">
                                                  <w:marLeft w:val="240"/>
                                                  <w:marRight w:val="240"/>
                                                  <w:marTop w:val="0"/>
                                                  <w:marBottom w:val="0"/>
                                                  <w:divBdr>
                                                    <w:top w:val="none" w:sz="0" w:space="0" w:color="auto"/>
                                                    <w:left w:val="none" w:sz="0" w:space="0" w:color="auto"/>
                                                    <w:bottom w:val="none" w:sz="0" w:space="0" w:color="auto"/>
                                                    <w:right w:val="none" w:sz="0" w:space="0" w:color="auto"/>
                                                  </w:divBdr>
                                                  <w:divsChild>
                                                    <w:div w:id="987436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364313">
                                          <w:marLeft w:val="240"/>
                                          <w:marRight w:val="240"/>
                                          <w:marTop w:val="0"/>
                                          <w:marBottom w:val="0"/>
                                          <w:divBdr>
                                            <w:top w:val="none" w:sz="0" w:space="0" w:color="auto"/>
                                            <w:left w:val="none" w:sz="0" w:space="0" w:color="auto"/>
                                            <w:bottom w:val="none" w:sz="0" w:space="0" w:color="auto"/>
                                            <w:right w:val="none" w:sz="0" w:space="0" w:color="auto"/>
                                          </w:divBdr>
                                          <w:divsChild>
                                            <w:div w:id="195437124">
                                              <w:marLeft w:val="240"/>
                                              <w:marRight w:val="0"/>
                                              <w:marTop w:val="0"/>
                                              <w:marBottom w:val="0"/>
                                              <w:divBdr>
                                                <w:top w:val="none" w:sz="0" w:space="0" w:color="auto"/>
                                                <w:left w:val="none" w:sz="0" w:space="0" w:color="auto"/>
                                                <w:bottom w:val="none" w:sz="0" w:space="0" w:color="auto"/>
                                                <w:right w:val="none" w:sz="0" w:space="0" w:color="auto"/>
                                              </w:divBdr>
                                            </w:div>
                                          </w:divsChild>
                                        </w:div>
                                        <w:div w:id="1472870385">
                                          <w:marLeft w:val="240"/>
                                          <w:marRight w:val="240"/>
                                          <w:marTop w:val="0"/>
                                          <w:marBottom w:val="0"/>
                                          <w:divBdr>
                                            <w:top w:val="none" w:sz="0" w:space="0" w:color="auto"/>
                                            <w:left w:val="none" w:sz="0" w:space="0" w:color="auto"/>
                                            <w:bottom w:val="none" w:sz="0" w:space="0" w:color="auto"/>
                                            <w:right w:val="none" w:sz="0" w:space="0" w:color="auto"/>
                                          </w:divBdr>
                                          <w:divsChild>
                                            <w:div w:id="873614618">
                                              <w:marLeft w:val="240"/>
                                              <w:marRight w:val="0"/>
                                              <w:marTop w:val="0"/>
                                              <w:marBottom w:val="0"/>
                                              <w:divBdr>
                                                <w:top w:val="none" w:sz="0" w:space="0" w:color="auto"/>
                                                <w:left w:val="none" w:sz="0" w:space="0" w:color="auto"/>
                                                <w:bottom w:val="none" w:sz="0" w:space="0" w:color="auto"/>
                                                <w:right w:val="none" w:sz="0" w:space="0" w:color="auto"/>
                                              </w:divBdr>
                                            </w:div>
                                            <w:div w:id="1460412494">
                                              <w:marLeft w:val="0"/>
                                              <w:marRight w:val="0"/>
                                              <w:marTop w:val="0"/>
                                              <w:marBottom w:val="0"/>
                                              <w:divBdr>
                                                <w:top w:val="none" w:sz="0" w:space="0" w:color="auto"/>
                                                <w:left w:val="none" w:sz="0" w:space="0" w:color="auto"/>
                                                <w:bottom w:val="none" w:sz="0" w:space="0" w:color="auto"/>
                                                <w:right w:val="none" w:sz="0" w:space="0" w:color="auto"/>
                                              </w:divBdr>
                                              <w:divsChild>
                                                <w:div w:id="556284800">
                                                  <w:marLeft w:val="240"/>
                                                  <w:marRight w:val="240"/>
                                                  <w:marTop w:val="0"/>
                                                  <w:marBottom w:val="0"/>
                                                  <w:divBdr>
                                                    <w:top w:val="none" w:sz="0" w:space="0" w:color="auto"/>
                                                    <w:left w:val="none" w:sz="0" w:space="0" w:color="auto"/>
                                                    <w:bottom w:val="none" w:sz="0" w:space="0" w:color="auto"/>
                                                    <w:right w:val="none" w:sz="0" w:space="0" w:color="auto"/>
                                                  </w:divBdr>
                                                  <w:divsChild>
                                                    <w:div w:id="101187668">
                                                      <w:marLeft w:val="240"/>
                                                      <w:marRight w:val="0"/>
                                                      <w:marTop w:val="0"/>
                                                      <w:marBottom w:val="0"/>
                                                      <w:divBdr>
                                                        <w:top w:val="none" w:sz="0" w:space="0" w:color="auto"/>
                                                        <w:left w:val="none" w:sz="0" w:space="0" w:color="auto"/>
                                                        <w:bottom w:val="none" w:sz="0" w:space="0" w:color="auto"/>
                                                        <w:right w:val="none" w:sz="0" w:space="0" w:color="auto"/>
                                                      </w:divBdr>
                                                    </w:div>
                                                  </w:divsChild>
                                                </w:div>
                                                <w:div w:id="1394545260">
                                                  <w:marLeft w:val="0"/>
                                                  <w:marRight w:val="0"/>
                                                  <w:marTop w:val="0"/>
                                                  <w:marBottom w:val="0"/>
                                                  <w:divBdr>
                                                    <w:top w:val="none" w:sz="0" w:space="0" w:color="auto"/>
                                                    <w:left w:val="none" w:sz="0" w:space="0" w:color="auto"/>
                                                    <w:bottom w:val="none" w:sz="0" w:space="0" w:color="auto"/>
                                                    <w:right w:val="none" w:sz="0" w:space="0" w:color="auto"/>
                                                  </w:divBdr>
                                                </w:div>
                                                <w:div w:id="1853496281">
                                                  <w:marLeft w:val="240"/>
                                                  <w:marRight w:val="240"/>
                                                  <w:marTop w:val="0"/>
                                                  <w:marBottom w:val="0"/>
                                                  <w:divBdr>
                                                    <w:top w:val="none" w:sz="0" w:space="0" w:color="auto"/>
                                                    <w:left w:val="none" w:sz="0" w:space="0" w:color="auto"/>
                                                    <w:bottom w:val="none" w:sz="0" w:space="0" w:color="auto"/>
                                                    <w:right w:val="none" w:sz="0" w:space="0" w:color="auto"/>
                                                  </w:divBdr>
                                                  <w:divsChild>
                                                    <w:div w:id="616182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742043">
                                      <w:marLeft w:val="240"/>
                                      <w:marRight w:val="0"/>
                                      <w:marTop w:val="0"/>
                                      <w:marBottom w:val="0"/>
                                      <w:divBdr>
                                        <w:top w:val="none" w:sz="0" w:space="0" w:color="auto"/>
                                        <w:left w:val="none" w:sz="0" w:space="0" w:color="auto"/>
                                        <w:bottom w:val="none" w:sz="0" w:space="0" w:color="auto"/>
                                        <w:right w:val="none" w:sz="0" w:space="0" w:color="auto"/>
                                      </w:divBdr>
                                    </w:div>
                                  </w:divsChild>
                                </w:div>
                                <w:div w:id="188941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153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7621941">
              <w:marLeft w:val="240"/>
              <w:marRight w:val="0"/>
              <w:marTop w:val="0"/>
              <w:marBottom w:val="0"/>
              <w:divBdr>
                <w:top w:val="none" w:sz="0" w:space="0" w:color="auto"/>
                <w:left w:val="none" w:sz="0" w:space="0" w:color="auto"/>
                <w:bottom w:val="none" w:sz="0" w:space="0" w:color="auto"/>
                <w:right w:val="none" w:sz="0" w:space="0" w:color="auto"/>
              </w:divBdr>
            </w:div>
          </w:divsChild>
        </w:div>
        <w:div w:id="1849521230">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602" Type="http://schemas.openxmlformats.org/officeDocument/2006/relationships/hyperlink" Target="file:///H:\Desktop\MB23F_00_OrderRequest.xml"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file:///H:\Desktop\MB23F_00_OrderRequest.xml"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606" Type="http://schemas.openxmlformats.org/officeDocument/2006/relationships/hyperlink" Target="file:///H:\Desktop\MB23F_00_OrderRequest.xml"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footer" Target="footer1.xml"/><Relationship Id="rId93"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617" Type="http://schemas.openxmlformats.org/officeDocument/2006/relationships/hyperlink" Target="file:///H:\Desktop\MB23F_00_OrderRequest.xml"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628" Type="http://schemas.openxmlformats.org/officeDocument/2006/relationships/hyperlink" Target="file:///H:\Desktop\MB23F_00_OrderRequest.xml"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630" Type="http://schemas.openxmlformats.org/officeDocument/2006/relationships/hyperlink" Target="file:///H:\Desktop\MB23F_00_OrderRequest.xml"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file:///H:\Desktop\MB23F_00_OrderRequest.xml"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file:///H:\Desktop\MB23F_00_OrderRequest.xml"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605" Type="http://schemas.openxmlformats.org/officeDocument/2006/relationships/hyperlink" Target="file:///H:\Desktop\MB23F_00_OrderRequest.xml"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eader" Target="header1.xml"/><Relationship Id="rId10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file:///H:\Desktop\MB23F_00_OrderRequest.xml"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627" Type="http://schemas.openxmlformats.org/officeDocument/2006/relationships/hyperlink" Target="file:///H:\Desktop\MB23F_00_OrderRequest.xml"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file:///H:\Desktop\MB23F_00_OrderRequest.xml"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file:///H:\Desktop\MB23F_00_OrderRequest.xml"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file:///H:\Desktop\MB23F_00_OrderRequest.xml"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file:///H:\Desktop\MB23F_00_OrderRequest.xml"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file:///H:\Desktop\MB23F_00_OrderRequest.xml"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file:///H:\Desktop\MB23F_00_OrderRequest.xml"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file:///H:\Desktop\MB23F_00_OrderRequest.xml"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theme" Target="theme/theme1.xml"/><Relationship Id="rId11" Type="http://schemas.openxmlformats.org/officeDocument/2006/relationships/hyperlink" Target="https://clec.att.com/clec/hb/shell.cfm?section=2823&amp;hb=507"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file:///H:\Desktop\MB23F_00_OrderRequest.xml"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file:///H:\Desktop\MB23F_00_OrderRequest.xml"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file:///H:\Desktop\MB23F_00_OrderRequest.xml"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file:///H:\Desktop\MB23F_00_OrderRequest.xml"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file:///H:\Desktop\MB23F_00_OrderRequest.xml"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file:///H:\Desktop\MB23F_00_OrderRequest.xml"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file:///H:\Desktop\MB23F_00_OrderRequest.xml"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fontTable" Target="fontTable.xm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file:///H:\Desktop\MB23F_00_OrderRequest.xml"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file:///H:\Desktop\MB23F_00_OrderRequest.xml"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file:///H:\Desktop\MB23F_00_OrderRequest.xml"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613" Type="http://schemas.openxmlformats.org/officeDocument/2006/relationships/hyperlink" Target="file:///H:\Desktop\MB23F_00_OrderRequest.xml"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CFF977-D7C7-4C7A-B57D-1C3E827C6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4C65A8-745E-45FB-B8F1-B9C973C1CFDC}">
  <ds:schemaRefs>
    <ds:schemaRef ds:uri="http://schemas.openxmlformats.org/officeDocument/2006/bibliography"/>
  </ds:schemaRefs>
</ds:datastoreItem>
</file>

<file path=customXml/itemProps3.xml><?xml version="1.0" encoding="utf-8"?>
<ds:datastoreItem xmlns:ds="http://schemas.openxmlformats.org/officeDocument/2006/customXml" ds:itemID="{11E28358-441B-436A-A6A7-57AECD992106}">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e64b2794-9554-4021-a3f2-a25d66e42f28"/>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3139AA42-A098-4F65-BECE-4D36EAABF6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97429</Words>
  <Characters>555348</Characters>
  <Application>Microsoft Office Word</Application>
  <DocSecurity>0</DocSecurity>
  <Lines>4627</Lines>
  <Paragraphs>1302</Paragraphs>
  <ScaleCrop>false</ScaleCrop>
  <Company>BellSouth</Company>
  <LinksUpToDate>false</LinksUpToDate>
  <CharactersWithSpaces>651475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22</cp:revision>
  <cp:lastPrinted>2009-07-27T05:47:00Z</cp:lastPrinted>
  <dcterms:created xsi:type="dcterms:W3CDTF">2021-07-30T16:33:00Z</dcterms:created>
  <dcterms:modified xsi:type="dcterms:W3CDTF">2025-09-02T15:08:00Z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1805537858</vt:i4>
  </property>
  <property fmtid="{D5CDD505-2E9C-101B-9397-08002B2CF9AE}" pid="3" name="_EmailSubject">
    <vt:lpwstr>TCC M</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2216200</vt:r8>
  </property>
</Properties>
</file>